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91B5A8" w14:textId="77777777" w:rsidR="007A1C14" w:rsidRPr="00C678AE" w:rsidRDefault="00617FD8" w:rsidP="007A1C14">
      <w:pPr>
        <w:pStyle w:val="a4"/>
        <w:rPr>
          <w:rFonts w:ascii="Kyrghyz Times" w:hAnsi="Kyrghyz Times"/>
          <w:color w:val="FF0000"/>
        </w:rPr>
      </w:pPr>
      <w:r w:rsidRPr="00C678AE">
        <w:rPr>
          <w:rFonts w:ascii="Kyrghyz Times" w:hAnsi="Kyrghyz Times"/>
          <w:noProof/>
          <w:color w:val="FF0000"/>
        </w:rPr>
        <mc:AlternateContent>
          <mc:Choice Requires="wps">
            <w:drawing>
              <wp:anchor distT="0" distB="0" distL="114300" distR="114300" simplePos="0" relativeHeight="251659264" behindDoc="0" locked="0" layoutInCell="0" allowOverlap="1" wp14:anchorId="3480405F" wp14:editId="37323EE6">
                <wp:simplePos x="0" y="0"/>
                <wp:positionH relativeFrom="column">
                  <wp:posOffset>108687</wp:posOffset>
                </wp:positionH>
                <wp:positionV relativeFrom="paragraph">
                  <wp:posOffset>-91059</wp:posOffset>
                </wp:positionV>
                <wp:extent cx="5779008" cy="361950"/>
                <wp:effectExtent l="0" t="0" r="0" b="0"/>
                <wp:wrapNone/>
                <wp:docPr id="5" name="Прямоугольник 5"/>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5779008" cy="361950"/>
                        </a:xfrm>
                        <a:prstGeom prst="rect">
                          <a:avLst/>
                        </a:prstGeom>
                        <a:noFill/>
                        <a:ln>
                          <a:noFill/>
                        </a:ln>
                        <a:effectLst/>
                        <a:extLst>
                          <a:ext uri="{909E8E84-426E-40DD-AFC4-6F175D3DCCD1}">
                            <a14:hiddenFill xmlns:a14="http://schemas.microsoft.com/office/drawing/2010/main">
                              <a:solidFill>
                                <a:srgbClr val="618FFD"/>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E3E55C3" w14:textId="77777777" w:rsidR="00BB32DF" w:rsidRPr="00617FD8" w:rsidRDefault="00BB32DF" w:rsidP="007A1C14">
                            <w:pPr>
                              <w:jc w:val="center"/>
                              <w:rPr>
                                <w:b/>
                                <w:snapToGrid w:val="0"/>
                                <w:color w:val="000000"/>
                                <w:sz w:val="32"/>
                                <w:lang w:val="ky-KG"/>
                              </w:rPr>
                            </w:pPr>
                            <w:r w:rsidRPr="00617FD8">
                              <w:rPr>
                                <w:b/>
                                <w:snapToGrid w:val="0"/>
                                <w:color w:val="000000"/>
                                <w:sz w:val="32"/>
                                <w:lang w:val="ky-KG"/>
                              </w:rPr>
                              <w:t>Кыргыз Республикасынын Улуттук статистика комитети</w:t>
                            </w:r>
                          </w:p>
                        </w:txbxContent>
                      </wps:txbx>
                      <wps:bodyPr rot="0" vert="horz" wrap="square" lIns="92075" tIns="46038" rIns="92075" bIns="46038"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80405F" id="Прямоугольник 5" o:spid="_x0000_s1026" style="position:absolute;margin-left:8.55pt;margin-top:-7.15pt;width:455.05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" o:allowincell="f" filled="f" fillcolor="#618ffd" stroked="f">
                <o:lock v:ext="edit" grouping="t"/>
                <v:textbox inset="7.25pt,1.2788mm,7.25pt,1.2788mm">
                  <w:txbxContent>
                    <w:p w14:paraId="0E3E55C3" w14:textId="77777777" w:rsidR="00BB32DF" w:rsidRPr="00617FD8" w:rsidRDefault="00BB32DF" w:rsidP="007A1C14">
                      <w:pPr>
                        <w:jc w:val="center"/>
                        <w:rPr>
                          <w:b/>
                          <w:snapToGrid w:val="0"/>
                          <w:color w:val="000000"/>
                          <w:sz w:val="32"/>
                          <w:lang w:val="ky-KG"/>
                        </w:rPr>
                      </w:pPr>
                      <w:r w:rsidRPr="00617FD8">
                        <w:rPr>
                          <w:b/>
                          <w:snapToGrid w:val="0"/>
                          <w:color w:val="000000"/>
                          <w:sz w:val="32"/>
                          <w:lang w:val="ky-KG"/>
                        </w:rPr>
                        <w:t>Кыргыз Республикасынын Улуттук статистика комитети</w:t>
                      </w:r>
                    </w:p>
                  </w:txbxContent>
                </v:textbox>
              </v:rect>
            </w:pict>
          </mc:Fallback>
        </mc:AlternateContent>
      </w:r>
      <w:r w:rsidR="007A1C14" w:rsidRPr="00C678AE">
        <w:rPr>
          <w:rFonts w:ascii="Kyrghyz Times" w:hAnsi="Kyrghyz Times"/>
          <w:noProof/>
          <w:color w:val="FF0000"/>
        </w:rPr>
        <mc:AlternateContent>
          <mc:Choice Requires="wps">
            <w:drawing>
              <wp:anchor distT="0" distB="0" distL="114300" distR="114300" simplePos="0" relativeHeight="251662336" behindDoc="0" locked="0" layoutInCell="0" allowOverlap="1" wp14:anchorId="1DA3D4D9" wp14:editId="312953C3">
                <wp:simplePos x="0" y="0"/>
                <wp:positionH relativeFrom="column">
                  <wp:posOffset>110490</wp:posOffset>
                </wp:positionH>
                <wp:positionV relativeFrom="paragraph">
                  <wp:posOffset>2575559</wp:posOffset>
                </wp:positionV>
                <wp:extent cx="5514975" cy="1247775"/>
                <wp:effectExtent l="0" t="0" r="0" b="952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4975" cy="1247775"/>
                        </a:xfrm>
                        <a:prstGeom prst="rect">
                          <a:avLst/>
                        </a:prstGeom>
                        <a:noFill/>
                        <a:ln>
                          <a:noFill/>
                        </a:ln>
                        <a:effectLst/>
                        <a:extLst>
                          <a:ext uri="{909E8E84-426E-40DD-AFC4-6F175D3DCCD1}">
                            <a14:hiddenFill xmlns:a14="http://schemas.microsoft.com/office/drawing/2010/main">
                              <a:solidFill>
                                <a:srgbClr val="618FFD"/>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215E233" w14:textId="77777777" w:rsidR="00BB32DF" w:rsidRPr="00583756" w:rsidRDefault="00BB32DF" w:rsidP="007A1C14">
                            <w:pPr>
                              <w:jc w:val="center"/>
                              <w:rPr>
                                <w:b/>
                                <w:snapToGrid w:val="0"/>
                                <w:color w:val="000000"/>
                                <w:sz w:val="48"/>
                                <w:lang w:val="ky-KG"/>
                                <w14:shadow w14:blurRad="50800" w14:dist="38100" w14:dir="2700000" w14:sx="100000" w14:sy="100000" w14:kx="0" w14:ky="0" w14:algn="tl">
                                  <w14:srgbClr w14:val="000000">
                                    <w14:alpha w14:val="60000"/>
                                  </w14:srgbClr>
                                </w14:shadow>
                              </w:rPr>
                            </w:pPr>
                            <w:r w:rsidRPr="00583756">
                              <w:rPr>
                                <w:b/>
                                <w:snapToGrid w:val="0"/>
                                <w:color w:val="000000"/>
                                <w:sz w:val="48"/>
                                <w:lang w:val="ky-KG"/>
                                <w14:shadow w14:blurRad="50800" w14:dist="38100" w14:dir="2700000" w14:sx="100000" w14:sy="100000" w14:kx="0" w14:ky="0" w14:algn="tl">
                                  <w14:srgbClr w14:val="000000">
                                    <w14:alpha w14:val="60000"/>
                                  </w14:srgbClr>
                                </w14:shadow>
                              </w:rPr>
                              <w:t>КЫРГЫЗ РЕСПУБЛИКАСЫНЫН СОЦИАЛДЫК-ЭКОНОМИКАЛЫК АБАЛЫ</w:t>
                            </w:r>
                          </w:p>
                        </w:txbxContent>
                      </wps:txbx>
                      <wps:bodyPr rot="0" vert="horz" wrap="square" lIns="92075" tIns="46038" rIns="92075" bIns="4603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A3D4D9" id="Прямоугольник 6" o:spid="_x0000_s1027" style="position:absolute;margin-left:8.7pt;margin-top:202.8pt;width:434.25pt;height:9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" o:allowincell="f" filled="f" fillcolor="#618ffd" stroked="f">
                <v:textbox inset="7.25pt,1.2788mm,7.25pt,1.2788mm">
                  <w:txbxContent>
                    <w:p w14:paraId="5215E233" w14:textId="77777777" w:rsidR="00BB32DF" w:rsidRPr="00583756" w:rsidRDefault="00BB32DF" w:rsidP="007A1C14">
                      <w:pPr>
                        <w:jc w:val="center"/>
                        <w:rPr>
                          <w:b/>
                          <w:snapToGrid w:val="0"/>
                          <w:color w:val="000000"/>
                          <w:sz w:val="48"/>
                          <w:lang w:val="ky-KG"/>
                          <w14:shadow w14:blurRad="50800" w14:dist="38100" w14:dir="2700000" w14:sx="100000" w14:sy="100000" w14:kx="0" w14:ky="0" w14:algn="tl">
                            <w14:srgbClr w14:val="000000">
                              <w14:alpha w14:val="60000"/>
                            </w14:srgbClr>
                          </w14:shadow>
                        </w:rPr>
                      </w:pPr>
                      <w:r w:rsidRPr="00583756">
                        <w:rPr>
                          <w:b/>
                          <w:snapToGrid w:val="0"/>
                          <w:color w:val="000000"/>
                          <w:sz w:val="48"/>
                          <w:lang w:val="ky-KG"/>
                          <w14:shadow w14:blurRad="50800" w14:dist="38100" w14:dir="2700000" w14:sx="100000" w14:sy="100000" w14:kx="0" w14:ky="0" w14:algn="tl">
                            <w14:srgbClr w14:val="000000">
                              <w14:alpha w14:val="60000"/>
                            </w14:srgbClr>
                          </w14:shadow>
                        </w:rPr>
                        <w:t>КЫРГЫЗ РЕСПУБЛИКАСЫНЫН СОЦИАЛДЫК-ЭКОНОМИКАЛЫК АБАЛЫ</w:t>
                      </w:r>
                    </w:p>
                  </w:txbxContent>
                </v:textbox>
              </v:rect>
            </w:pict>
          </mc:Fallback>
        </mc:AlternateContent>
      </w:r>
      <w:r w:rsidR="007A1C14" w:rsidRPr="00C678AE">
        <w:rPr>
          <w:rFonts w:ascii="Kyrghyz Times" w:hAnsi="Kyrghyz Times"/>
          <w:noProof/>
          <w:color w:val="FF0000"/>
        </w:rPr>
        <mc:AlternateContent>
          <mc:Choice Requires="wps">
            <w:drawing>
              <wp:anchor distT="0" distB="0" distL="114300" distR="114300" simplePos="0" relativeHeight="251660288" behindDoc="0" locked="0" layoutInCell="0" allowOverlap="1" wp14:anchorId="197F2BE5" wp14:editId="3EC3B1AE">
                <wp:simplePos x="0" y="0"/>
                <wp:positionH relativeFrom="column">
                  <wp:posOffset>1151890</wp:posOffset>
                </wp:positionH>
                <wp:positionV relativeFrom="paragraph">
                  <wp:posOffset>4127500</wp:posOffset>
                </wp:positionV>
                <wp:extent cx="3505200" cy="1190625"/>
                <wp:effectExtent l="0" t="0" r="0" b="952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0" cy="1190625"/>
                        </a:xfrm>
                        <a:prstGeom prst="rect">
                          <a:avLst/>
                        </a:prstGeom>
                        <a:noFill/>
                        <a:ln>
                          <a:noFill/>
                        </a:ln>
                        <a:effectLst/>
                        <a:extLst>
                          <a:ext uri="{909E8E84-426E-40DD-AFC4-6F175D3DCCD1}">
                            <a14:hiddenFill xmlns:a14="http://schemas.microsoft.com/office/drawing/2010/main">
                              <a:solidFill>
                                <a:srgbClr val="618FFD"/>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5E458D6" w14:textId="77777777" w:rsidR="00BB32DF" w:rsidRPr="00617FD8" w:rsidRDefault="00BB32DF" w:rsidP="007A1C14">
                            <w:pPr>
                              <w:spacing w:after="600"/>
                              <w:ind w:left="539" w:hanging="539"/>
                              <w:jc w:val="center"/>
                              <w:rPr>
                                <w:b/>
                                <w:snapToGrid w:val="0"/>
                                <w:color w:val="000000"/>
                                <w:sz w:val="48"/>
                              </w:rPr>
                            </w:pPr>
                            <w:r w:rsidRPr="00617FD8">
                              <w:rPr>
                                <w:b/>
                                <w:snapToGrid w:val="0"/>
                                <w:color w:val="000000"/>
                                <w:sz w:val="48"/>
                              </w:rPr>
                              <w:t>январь-ноябры</w:t>
                            </w:r>
                          </w:p>
                        </w:txbxContent>
                      </wps:txbx>
                      <wps:bodyPr rot="0" vert="horz" wrap="square" lIns="92075" tIns="46038" rIns="92075" bIns="4603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7F2BE5" id="Прямоугольник 7" o:spid="_x0000_s1028" style="position:absolute;margin-left:90.7pt;margin-top:325pt;width:276pt;height:9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" o:allowincell="f" filled="f" fillcolor="#618ffd" stroked="f">
                <v:textbox inset="7.25pt,1.2788mm,7.25pt,1.2788mm">
                  <w:txbxContent>
                    <w:p w14:paraId="35E458D6" w14:textId="77777777" w:rsidR="00BB32DF" w:rsidRPr="00617FD8" w:rsidRDefault="00BB32DF" w:rsidP="007A1C14">
                      <w:pPr>
                        <w:spacing w:after="600"/>
                        <w:ind w:left="539" w:hanging="539"/>
                        <w:jc w:val="center"/>
                        <w:rPr>
                          <w:b/>
                          <w:snapToGrid w:val="0"/>
                          <w:color w:val="000000"/>
                          <w:sz w:val="48"/>
                        </w:rPr>
                      </w:pPr>
                      <w:r w:rsidRPr="00617FD8">
                        <w:rPr>
                          <w:b/>
                          <w:snapToGrid w:val="0"/>
                          <w:color w:val="000000"/>
                          <w:sz w:val="48"/>
                        </w:rPr>
                        <w:t>январь-</w:t>
                      </w:r>
                      <w:proofErr w:type="spellStart"/>
                      <w:r w:rsidRPr="00617FD8">
                        <w:rPr>
                          <w:b/>
                          <w:snapToGrid w:val="0"/>
                          <w:color w:val="000000"/>
                          <w:sz w:val="48"/>
                        </w:rPr>
                        <w:t>ноябры</w:t>
                      </w:r>
                      <w:proofErr w:type="spellEnd"/>
                    </w:p>
                  </w:txbxContent>
                </v:textbox>
              </v:rect>
            </w:pict>
          </mc:Fallback>
        </mc:AlternateContent>
      </w:r>
      <w:r w:rsidR="007A1C14" w:rsidRPr="00C678AE">
        <w:rPr>
          <w:rFonts w:ascii="Kyrghyz Times" w:hAnsi="Kyrghyz Times"/>
          <w:noProof/>
          <w:color w:val="FF0000"/>
        </w:rPr>
        <mc:AlternateContent>
          <mc:Choice Requires="wps">
            <w:drawing>
              <wp:anchor distT="0" distB="0" distL="114300" distR="114300" simplePos="0" relativeHeight="251664384" behindDoc="0" locked="0" layoutInCell="0" allowOverlap="1" wp14:anchorId="7484309B" wp14:editId="0E49A6B1">
                <wp:simplePos x="0" y="0"/>
                <wp:positionH relativeFrom="column">
                  <wp:posOffset>376555</wp:posOffset>
                </wp:positionH>
                <wp:positionV relativeFrom="paragraph">
                  <wp:posOffset>231775</wp:posOffset>
                </wp:positionV>
                <wp:extent cx="5037455" cy="0"/>
                <wp:effectExtent l="10795" t="8890" r="9525" b="1016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37455" cy="0"/>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919191"/>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line w14:anchorId="6A7C0118" id="Прямая соединительная линия 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5pt,18.25pt" to="426.3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" o:allowincell="f" strokeweight="1pt">
                <v:stroke startarrowwidth="narrow" startarrowlength="short" endarrowwidth="narrow" endarrowlength="short"/>
                <v:shadow color="#919191"/>
              </v:line>
            </w:pict>
          </mc:Fallback>
        </mc:AlternateContent>
      </w:r>
      <w:r w:rsidR="007A1C14" w:rsidRPr="00C678AE">
        <w:rPr>
          <w:rFonts w:ascii="Kyrghyz Times" w:hAnsi="Kyrghyz Times"/>
          <w:noProof/>
          <w:color w:val="FF0000"/>
        </w:rPr>
        <mc:AlternateContent>
          <mc:Choice Requires="wps">
            <w:drawing>
              <wp:anchor distT="0" distB="0" distL="114300" distR="114300" simplePos="0" relativeHeight="251665408" behindDoc="0" locked="0" layoutInCell="0" allowOverlap="1" wp14:anchorId="3A8C9BDC" wp14:editId="3F440C4E">
                <wp:simplePos x="0" y="0"/>
                <wp:positionH relativeFrom="column">
                  <wp:posOffset>1748155</wp:posOffset>
                </wp:positionH>
                <wp:positionV relativeFrom="paragraph">
                  <wp:posOffset>8095615</wp:posOffset>
                </wp:positionV>
                <wp:extent cx="2515870" cy="0"/>
                <wp:effectExtent l="10795" t="14605" r="6985" b="1397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5870" cy="0"/>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919191"/>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line w14:anchorId="7B7AE6F0" id="Прямая соединительная линия 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65pt,637.45pt" to="335.75pt,63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" o:allowincell="f" strokeweight="1pt">
                <v:stroke startarrowwidth="narrow" startarrowlength="short" endarrowwidth="narrow" endarrowlength="short"/>
                <v:shadow color="#919191"/>
              </v:line>
            </w:pict>
          </mc:Fallback>
        </mc:AlternateContent>
      </w:r>
      <w:r w:rsidR="007A1C14" w:rsidRPr="00C678AE">
        <w:rPr>
          <w:rFonts w:ascii="Kyrghyz Times" w:hAnsi="Kyrghyz Times"/>
          <w:noProof/>
          <w:color w:val="FF0000"/>
        </w:rPr>
        <mc:AlternateContent>
          <mc:Choice Requires="wps">
            <w:drawing>
              <wp:anchor distT="0" distB="0" distL="114300" distR="114300" simplePos="0" relativeHeight="251663360" behindDoc="0" locked="0" layoutInCell="0" allowOverlap="1" wp14:anchorId="3098EDD2" wp14:editId="75E850D3">
                <wp:simplePos x="0" y="0"/>
                <wp:positionH relativeFrom="column">
                  <wp:posOffset>1125855</wp:posOffset>
                </wp:positionH>
                <wp:positionV relativeFrom="paragraph">
                  <wp:posOffset>5452745</wp:posOffset>
                </wp:positionV>
                <wp:extent cx="3639820" cy="366395"/>
                <wp:effectExtent l="0" t="635" r="635" b="444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39820" cy="366395"/>
                        </a:xfrm>
                        <a:prstGeom prst="rect">
                          <a:avLst/>
                        </a:prstGeom>
                        <a:noFill/>
                        <a:ln>
                          <a:noFill/>
                        </a:ln>
                        <a:effectLst/>
                        <a:extLst>
                          <a:ext uri="{909E8E84-426E-40DD-AFC4-6F175D3DCCD1}">
                            <a14:hiddenFill xmlns:a14="http://schemas.microsoft.com/office/drawing/2010/main">
                              <a:solidFill>
                                <a:srgbClr val="618FFD"/>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3AB9063" w14:textId="77777777" w:rsidR="00BB32DF" w:rsidRPr="00617FD8" w:rsidRDefault="00BB32DF" w:rsidP="007A1C14">
                            <w:pPr>
                              <w:jc w:val="center"/>
                              <w:rPr>
                                <w:b/>
                                <w:snapToGrid w:val="0"/>
                                <w:color w:val="000000"/>
                                <w:sz w:val="36"/>
                                <w:lang w:val="ky-KG"/>
                              </w:rPr>
                            </w:pPr>
                            <w:r w:rsidRPr="00617FD8">
                              <w:rPr>
                                <w:b/>
                                <w:snapToGrid w:val="0"/>
                                <w:color w:val="000000"/>
                                <w:sz w:val="36"/>
                                <w:lang w:val="ky-KG"/>
                              </w:rPr>
                              <w:t>Айлык чыгарылыш</w:t>
                            </w:r>
                          </w:p>
                        </w:txbxContent>
                      </wps:txbx>
                      <wps:bodyPr rot="0" vert="horz" wrap="square" lIns="92075" tIns="46038" rIns="92075" bIns="4603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98EDD2" id="Прямоугольник 2" o:spid="_x0000_s1029" style="position:absolute;margin-left:88.65pt;margin-top:429.35pt;width:286.6pt;height:28.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" o:allowincell="f" filled="f" fillcolor="#618ffd" stroked="f">
                <v:textbox inset="7.25pt,1.2788mm,7.25pt,1.2788mm">
                  <w:txbxContent>
                    <w:p w14:paraId="33AB9063" w14:textId="77777777" w:rsidR="00BB32DF" w:rsidRPr="00617FD8" w:rsidRDefault="00BB32DF" w:rsidP="007A1C14">
                      <w:pPr>
                        <w:jc w:val="center"/>
                        <w:rPr>
                          <w:b/>
                          <w:snapToGrid w:val="0"/>
                          <w:color w:val="000000"/>
                          <w:sz w:val="36"/>
                          <w:lang w:val="ky-KG"/>
                        </w:rPr>
                      </w:pPr>
                      <w:r w:rsidRPr="00617FD8">
                        <w:rPr>
                          <w:b/>
                          <w:snapToGrid w:val="0"/>
                          <w:color w:val="000000"/>
                          <w:sz w:val="36"/>
                          <w:lang w:val="ky-KG"/>
                        </w:rPr>
                        <w:t>Айлык чыгарылыш</w:t>
                      </w:r>
                    </w:p>
                  </w:txbxContent>
                </v:textbox>
              </v:rect>
            </w:pict>
          </mc:Fallback>
        </mc:AlternateContent>
      </w:r>
      <w:r w:rsidR="007A1C14" w:rsidRPr="00C678AE">
        <w:rPr>
          <w:rFonts w:ascii="Kyrghyz Times" w:hAnsi="Kyrghyz Times"/>
          <w:noProof/>
          <w:color w:val="FF0000"/>
        </w:rPr>
        <mc:AlternateContent>
          <mc:Choice Requires="wps">
            <w:drawing>
              <wp:anchor distT="0" distB="0" distL="114300" distR="114300" simplePos="0" relativeHeight="251661312" behindDoc="0" locked="0" layoutInCell="0" allowOverlap="1" wp14:anchorId="6C71B00D" wp14:editId="607BD73C">
                <wp:simplePos x="0" y="0"/>
                <wp:positionH relativeFrom="column">
                  <wp:posOffset>1290955</wp:posOffset>
                </wp:positionH>
                <wp:positionV relativeFrom="paragraph">
                  <wp:posOffset>8369935</wp:posOffset>
                </wp:positionV>
                <wp:extent cx="3308350" cy="457200"/>
                <wp:effectExtent l="1270" t="3175"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8350" cy="457200"/>
                        </a:xfrm>
                        <a:prstGeom prst="rect">
                          <a:avLst/>
                        </a:prstGeom>
                        <a:noFill/>
                        <a:ln>
                          <a:noFill/>
                        </a:ln>
                        <a:effectLst/>
                        <a:extLst>
                          <a:ext uri="{909E8E84-426E-40DD-AFC4-6F175D3DCCD1}">
                            <a14:hiddenFill xmlns:a14="http://schemas.microsoft.com/office/drawing/2010/main">
                              <a:solidFill>
                                <a:srgbClr val="618FFD"/>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95B28FA" w14:textId="5C282D22" w:rsidR="00BB32DF" w:rsidRPr="007B23CE" w:rsidRDefault="00BB32DF" w:rsidP="007A1C14">
                            <w:pPr>
                              <w:ind w:left="540" w:hanging="540"/>
                              <w:jc w:val="center"/>
                              <w:rPr>
                                <w:b/>
                                <w:snapToGrid w:val="0"/>
                                <w:color w:val="000000"/>
                                <w:sz w:val="32"/>
                                <w:lang w:val="ky-KG"/>
                              </w:rPr>
                            </w:pPr>
                            <w:r w:rsidRPr="007B23CE">
                              <w:rPr>
                                <w:b/>
                                <w:snapToGrid w:val="0"/>
                                <w:color w:val="000000"/>
                                <w:sz w:val="32"/>
                                <w:lang w:val="ky-KG"/>
                              </w:rPr>
                              <w:t>Бишкек - 202</w:t>
                            </w:r>
                            <w:r w:rsidR="00BA3812">
                              <w:rPr>
                                <w:b/>
                                <w:snapToGrid w:val="0"/>
                                <w:color w:val="000000"/>
                                <w:sz w:val="32"/>
                                <w:lang w:val="ky-KG"/>
                              </w:rPr>
                              <w:t>4</w:t>
                            </w:r>
                          </w:p>
                        </w:txbxContent>
                      </wps:txbx>
                      <wps:bodyPr rot="0" vert="horz" wrap="square" lIns="92075" tIns="46038" rIns="92075" bIns="4603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71B00D" id="Прямоугольник 1" o:spid="_x0000_s1030" style="position:absolute;margin-left:101.65pt;margin-top:659.05pt;width:260.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" o:allowincell="f" filled="f" fillcolor="#618ffd" stroked="f">
                <v:textbox inset="7.25pt,1.2788mm,7.25pt,1.2788mm">
                  <w:txbxContent>
                    <w:p w14:paraId="395B28FA" w14:textId="5C282D22" w:rsidR="00BB32DF" w:rsidRPr="007B23CE" w:rsidRDefault="00BB32DF" w:rsidP="007A1C14">
                      <w:pPr>
                        <w:ind w:left="540" w:hanging="540"/>
                        <w:jc w:val="center"/>
                        <w:rPr>
                          <w:b/>
                          <w:snapToGrid w:val="0"/>
                          <w:color w:val="000000"/>
                          <w:sz w:val="32"/>
                          <w:lang w:val="ky-KG"/>
                        </w:rPr>
                      </w:pPr>
                      <w:r w:rsidRPr="007B23CE">
                        <w:rPr>
                          <w:b/>
                          <w:snapToGrid w:val="0"/>
                          <w:color w:val="000000"/>
                          <w:sz w:val="32"/>
                          <w:lang w:val="ky-KG"/>
                        </w:rPr>
                        <w:t>Бишкек - 202</w:t>
                      </w:r>
                      <w:r w:rsidR="00BA3812">
                        <w:rPr>
                          <w:b/>
                          <w:snapToGrid w:val="0"/>
                          <w:color w:val="000000"/>
                          <w:sz w:val="32"/>
                          <w:lang w:val="ky-KG"/>
                        </w:rPr>
                        <w:t>4</w:t>
                      </w:r>
                    </w:p>
                  </w:txbxContent>
                </v:textbox>
              </v:rect>
            </w:pict>
          </mc:Fallback>
        </mc:AlternateContent>
      </w:r>
      <w:r w:rsidR="007A1C14" w:rsidRPr="00C678AE">
        <w:rPr>
          <w:rFonts w:ascii="Kyrghyz Times" w:hAnsi="Kyrghyz Times"/>
          <w:color w:val="FF0000"/>
        </w:rPr>
        <w:t xml:space="preserve"> </w:t>
      </w:r>
      <w:r w:rsidR="007A1C14" w:rsidRPr="00C678AE">
        <w:rPr>
          <w:rFonts w:ascii="Kyrghyz Times" w:hAnsi="Kyrghyz Times"/>
          <w:color w:val="FF0000"/>
        </w:rPr>
        <w:br w:type="page"/>
      </w:r>
    </w:p>
    <w:p w14:paraId="42F2F4AD" w14:textId="77777777" w:rsidR="00277ACD" w:rsidRPr="005F5F63" w:rsidRDefault="00277ACD" w:rsidP="00277ACD">
      <w:pPr>
        <w:pStyle w:val="5"/>
        <w:spacing w:line="240" w:lineRule="auto"/>
      </w:pPr>
      <w:r w:rsidRPr="005F5F63">
        <w:lastRenderedPageBreak/>
        <w:t xml:space="preserve">Кыргыз </w:t>
      </w:r>
      <w:proofErr w:type="spellStart"/>
      <w:r w:rsidRPr="005F5F63">
        <w:t>Республикасынын</w:t>
      </w:r>
      <w:proofErr w:type="spellEnd"/>
      <w:r w:rsidRPr="005F5F63">
        <w:t xml:space="preserve"> </w:t>
      </w:r>
      <w:proofErr w:type="spellStart"/>
      <w:r w:rsidRPr="005F5F63">
        <w:t>социалдык-экономикалык</w:t>
      </w:r>
      <w:proofErr w:type="spellEnd"/>
      <w:r w:rsidRPr="005F5F63">
        <w:t xml:space="preserve"> </w:t>
      </w:r>
      <w:proofErr w:type="spellStart"/>
      <w:r w:rsidRPr="005F5F63">
        <w:t>абалы</w:t>
      </w:r>
      <w:proofErr w:type="spellEnd"/>
    </w:p>
    <w:p w14:paraId="7DA17A6B" w14:textId="77777777" w:rsidR="00277ACD" w:rsidRPr="005F5F63" w:rsidRDefault="00277ACD" w:rsidP="00277ACD">
      <w:pPr>
        <w:rPr>
          <w:rFonts w:ascii="Kyrghyz Times" w:hAnsi="Kyrghyz Times"/>
          <w:sz w:val="18"/>
          <w:szCs w:val="20"/>
        </w:rPr>
      </w:pPr>
    </w:p>
    <w:p w14:paraId="36E25874" w14:textId="77777777" w:rsidR="00277ACD" w:rsidRPr="005F5F63" w:rsidRDefault="00277ACD" w:rsidP="00277ACD">
      <w:pPr>
        <w:rPr>
          <w:rFonts w:ascii="Kyrghyz Times" w:hAnsi="Kyrghyz Times"/>
          <w:sz w:val="18"/>
          <w:szCs w:val="20"/>
        </w:rPr>
      </w:pPr>
    </w:p>
    <w:p w14:paraId="24681E1A" w14:textId="77777777" w:rsidR="00277ACD" w:rsidRPr="005F5F63" w:rsidRDefault="00277ACD" w:rsidP="00277ACD">
      <w:pPr>
        <w:ind w:left="708"/>
        <w:rPr>
          <w:sz w:val="18"/>
          <w:szCs w:val="20"/>
        </w:rPr>
      </w:pPr>
      <w:proofErr w:type="spellStart"/>
      <w:r w:rsidRPr="005F5F63">
        <w:rPr>
          <w:sz w:val="18"/>
        </w:rPr>
        <w:t>Редакциялык-басмалык</w:t>
      </w:r>
      <w:proofErr w:type="spellEnd"/>
      <w:r w:rsidRPr="005F5F63">
        <w:rPr>
          <w:sz w:val="18"/>
        </w:rPr>
        <w:t xml:space="preserve"> </w:t>
      </w:r>
      <w:proofErr w:type="spellStart"/>
      <w:r w:rsidRPr="005F5F63">
        <w:rPr>
          <w:sz w:val="18"/>
        </w:rPr>
        <w:t>кеңеш</w:t>
      </w:r>
      <w:proofErr w:type="spellEnd"/>
      <w:r w:rsidRPr="005F5F63">
        <w:rPr>
          <w:sz w:val="18"/>
        </w:rPr>
        <w:t>:</w:t>
      </w:r>
    </w:p>
    <w:tbl>
      <w:tblPr>
        <w:tblW w:w="0" w:type="auto"/>
        <w:tblInd w:w="817" w:type="dxa"/>
        <w:tblLayout w:type="fixed"/>
        <w:tblLook w:val="0000" w:firstRow="0" w:lastRow="0" w:firstColumn="0" w:lastColumn="0" w:noHBand="0" w:noVBand="0"/>
      </w:tblPr>
      <w:tblGrid>
        <w:gridCol w:w="1418"/>
        <w:gridCol w:w="283"/>
        <w:gridCol w:w="2977"/>
      </w:tblGrid>
      <w:tr w:rsidR="005F5F63" w:rsidRPr="005F5F63" w14:paraId="3BBB13DF" w14:textId="77777777" w:rsidTr="00411C41">
        <w:tc>
          <w:tcPr>
            <w:tcW w:w="1418" w:type="dxa"/>
          </w:tcPr>
          <w:p w14:paraId="49579B9E" w14:textId="77777777" w:rsidR="00277ACD" w:rsidRPr="005F5F63" w:rsidRDefault="00277ACD" w:rsidP="00411C41">
            <w:pPr>
              <w:rPr>
                <w:sz w:val="18"/>
                <w:lang w:val="ky-KG"/>
              </w:rPr>
            </w:pPr>
            <w:r w:rsidRPr="005F5F63">
              <w:rPr>
                <w:sz w:val="18"/>
              </w:rPr>
              <w:t>Т</w:t>
            </w:r>
            <w:r w:rsidRPr="005F5F63">
              <w:rPr>
                <w:sz w:val="18"/>
                <w:lang w:val="ky-KG"/>
              </w:rPr>
              <w:t>ө</w:t>
            </w:r>
            <w:r w:rsidRPr="005F5F63">
              <w:rPr>
                <w:sz w:val="18"/>
              </w:rPr>
              <w:t>рага</w:t>
            </w:r>
          </w:p>
        </w:tc>
        <w:tc>
          <w:tcPr>
            <w:tcW w:w="283" w:type="dxa"/>
          </w:tcPr>
          <w:p w14:paraId="40F9E3E0" w14:textId="77777777" w:rsidR="00277ACD" w:rsidRPr="005F5F63" w:rsidRDefault="00277ACD" w:rsidP="00411C41">
            <w:pPr>
              <w:jc w:val="right"/>
              <w:rPr>
                <w:sz w:val="18"/>
              </w:rPr>
            </w:pPr>
            <w:r w:rsidRPr="005F5F63">
              <w:rPr>
                <w:sz w:val="18"/>
              </w:rPr>
              <w:t>-</w:t>
            </w:r>
          </w:p>
        </w:tc>
        <w:tc>
          <w:tcPr>
            <w:tcW w:w="2977" w:type="dxa"/>
          </w:tcPr>
          <w:p w14:paraId="4DA7DC4B" w14:textId="77777777" w:rsidR="00277ACD" w:rsidRPr="005F5F63" w:rsidRDefault="00277ACD" w:rsidP="00411C41">
            <w:pPr>
              <w:rPr>
                <w:sz w:val="18"/>
              </w:rPr>
            </w:pPr>
            <w:r w:rsidRPr="005F5F63">
              <w:rPr>
                <w:sz w:val="18"/>
              </w:rPr>
              <w:t>Б. Кудайбергенов</w:t>
            </w:r>
          </w:p>
        </w:tc>
      </w:tr>
      <w:tr w:rsidR="005F5F63" w:rsidRPr="005F5F63" w14:paraId="6CBC2050" w14:textId="77777777" w:rsidTr="00411C41">
        <w:tc>
          <w:tcPr>
            <w:tcW w:w="1418" w:type="dxa"/>
          </w:tcPr>
          <w:p w14:paraId="12F617B3" w14:textId="77777777" w:rsidR="00277ACD" w:rsidRPr="005F5F63" w:rsidRDefault="00277ACD" w:rsidP="00411C41">
            <w:pPr>
              <w:rPr>
                <w:sz w:val="18"/>
              </w:rPr>
            </w:pPr>
            <w:r w:rsidRPr="005F5F63">
              <w:rPr>
                <w:sz w:val="18"/>
              </w:rPr>
              <w:t>М</w:t>
            </w:r>
            <w:r w:rsidRPr="005F5F63">
              <w:rPr>
                <w:sz w:val="18"/>
                <w:lang w:val="ky-KG"/>
              </w:rPr>
              <w:t>үчөлөр</w:t>
            </w:r>
            <w:r w:rsidRPr="005F5F63">
              <w:rPr>
                <w:sz w:val="18"/>
              </w:rPr>
              <w:t>:</w:t>
            </w:r>
          </w:p>
        </w:tc>
        <w:tc>
          <w:tcPr>
            <w:tcW w:w="283" w:type="dxa"/>
          </w:tcPr>
          <w:p w14:paraId="05F7DEA9" w14:textId="77777777" w:rsidR="00277ACD" w:rsidRPr="005F5F63" w:rsidRDefault="00277ACD" w:rsidP="00411C41">
            <w:pPr>
              <w:jc w:val="right"/>
              <w:rPr>
                <w:sz w:val="18"/>
              </w:rPr>
            </w:pPr>
            <w:r w:rsidRPr="005F5F63">
              <w:rPr>
                <w:sz w:val="18"/>
              </w:rPr>
              <w:t>-</w:t>
            </w:r>
          </w:p>
        </w:tc>
        <w:tc>
          <w:tcPr>
            <w:tcW w:w="2977" w:type="dxa"/>
          </w:tcPr>
          <w:p w14:paraId="1125A874" w14:textId="77777777" w:rsidR="00277ACD" w:rsidRPr="005F5F63" w:rsidRDefault="00277ACD" w:rsidP="00411C41">
            <w:pPr>
              <w:rPr>
                <w:sz w:val="18"/>
              </w:rPr>
            </w:pPr>
            <w:r w:rsidRPr="005F5F63">
              <w:rPr>
                <w:sz w:val="18"/>
              </w:rPr>
              <w:t xml:space="preserve">Н. </w:t>
            </w:r>
            <w:proofErr w:type="spellStart"/>
            <w:r w:rsidRPr="005F5F63">
              <w:rPr>
                <w:sz w:val="18"/>
              </w:rPr>
              <w:t>Керималиева</w:t>
            </w:r>
            <w:proofErr w:type="spellEnd"/>
          </w:p>
        </w:tc>
      </w:tr>
      <w:tr w:rsidR="005F5F63" w:rsidRPr="005F5F63" w14:paraId="33BE2BC2" w14:textId="77777777" w:rsidTr="00411C41">
        <w:tc>
          <w:tcPr>
            <w:tcW w:w="1418" w:type="dxa"/>
          </w:tcPr>
          <w:p w14:paraId="0830836B" w14:textId="77777777" w:rsidR="00277ACD" w:rsidRPr="005F5F63" w:rsidRDefault="00277ACD" w:rsidP="00411C41">
            <w:pPr>
              <w:rPr>
                <w:sz w:val="18"/>
              </w:rPr>
            </w:pPr>
          </w:p>
        </w:tc>
        <w:tc>
          <w:tcPr>
            <w:tcW w:w="283" w:type="dxa"/>
          </w:tcPr>
          <w:p w14:paraId="482E5824" w14:textId="77777777" w:rsidR="00277ACD" w:rsidRPr="005F5F63" w:rsidRDefault="00277ACD" w:rsidP="00411C41">
            <w:pPr>
              <w:jc w:val="right"/>
              <w:rPr>
                <w:sz w:val="18"/>
              </w:rPr>
            </w:pPr>
          </w:p>
        </w:tc>
        <w:tc>
          <w:tcPr>
            <w:tcW w:w="2977" w:type="dxa"/>
          </w:tcPr>
          <w:p w14:paraId="34F846BA" w14:textId="77777777" w:rsidR="00277ACD" w:rsidRPr="005F5F63" w:rsidRDefault="00277ACD" w:rsidP="00411C41">
            <w:pPr>
              <w:rPr>
                <w:sz w:val="18"/>
              </w:rPr>
            </w:pPr>
            <w:r w:rsidRPr="005F5F63">
              <w:rPr>
                <w:sz w:val="18"/>
              </w:rPr>
              <w:t xml:space="preserve">З. </w:t>
            </w:r>
            <w:proofErr w:type="spellStart"/>
            <w:r w:rsidRPr="005F5F63">
              <w:rPr>
                <w:sz w:val="18"/>
              </w:rPr>
              <w:t>Жумалиев</w:t>
            </w:r>
            <w:proofErr w:type="spellEnd"/>
          </w:p>
        </w:tc>
      </w:tr>
      <w:tr w:rsidR="005F5F63" w:rsidRPr="005F5F63" w14:paraId="5A7E85D2" w14:textId="77777777" w:rsidTr="00411C41">
        <w:tc>
          <w:tcPr>
            <w:tcW w:w="1418" w:type="dxa"/>
          </w:tcPr>
          <w:p w14:paraId="21A17151" w14:textId="77777777" w:rsidR="00277ACD" w:rsidRPr="005F5F63" w:rsidRDefault="00277ACD" w:rsidP="00411C41">
            <w:pPr>
              <w:rPr>
                <w:sz w:val="18"/>
              </w:rPr>
            </w:pPr>
          </w:p>
        </w:tc>
        <w:tc>
          <w:tcPr>
            <w:tcW w:w="283" w:type="dxa"/>
          </w:tcPr>
          <w:p w14:paraId="498500F9" w14:textId="77777777" w:rsidR="00277ACD" w:rsidRPr="005F5F63" w:rsidRDefault="00277ACD" w:rsidP="00411C41">
            <w:pPr>
              <w:jc w:val="right"/>
              <w:rPr>
                <w:sz w:val="18"/>
              </w:rPr>
            </w:pPr>
          </w:p>
        </w:tc>
        <w:tc>
          <w:tcPr>
            <w:tcW w:w="2977" w:type="dxa"/>
          </w:tcPr>
          <w:p w14:paraId="0E83346A" w14:textId="77777777" w:rsidR="00277ACD" w:rsidRPr="005F5F63" w:rsidRDefault="00277ACD" w:rsidP="00411C41">
            <w:pPr>
              <w:rPr>
                <w:sz w:val="18"/>
              </w:rPr>
            </w:pPr>
            <w:r w:rsidRPr="005F5F63">
              <w:rPr>
                <w:sz w:val="18"/>
              </w:rPr>
              <w:t xml:space="preserve">Б. </w:t>
            </w:r>
            <w:proofErr w:type="spellStart"/>
            <w:r w:rsidRPr="005F5F63">
              <w:rPr>
                <w:sz w:val="18"/>
              </w:rPr>
              <w:t>Шокенов</w:t>
            </w:r>
            <w:proofErr w:type="spellEnd"/>
          </w:p>
        </w:tc>
      </w:tr>
      <w:tr w:rsidR="005F5F63" w:rsidRPr="005F5F63" w14:paraId="596F35BB" w14:textId="77777777" w:rsidTr="00411C41">
        <w:tc>
          <w:tcPr>
            <w:tcW w:w="1418" w:type="dxa"/>
          </w:tcPr>
          <w:p w14:paraId="42E0B5C9" w14:textId="77777777" w:rsidR="00277ACD" w:rsidRPr="005F5F63" w:rsidRDefault="00277ACD" w:rsidP="00411C41">
            <w:pPr>
              <w:rPr>
                <w:sz w:val="18"/>
              </w:rPr>
            </w:pPr>
          </w:p>
        </w:tc>
        <w:tc>
          <w:tcPr>
            <w:tcW w:w="283" w:type="dxa"/>
          </w:tcPr>
          <w:p w14:paraId="41AABA75" w14:textId="77777777" w:rsidR="00277ACD" w:rsidRPr="005F5F63" w:rsidRDefault="00277ACD" w:rsidP="00411C41">
            <w:pPr>
              <w:jc w:val="right"/>
              <w:rPr>
                <w:sz w:val="18"/>
              </w:rPr>
            </w:pPr>
            <w:r w:rsidRPr="005F5F63">
              <w:rPr>
                <w:sz w:val="18"/>
              </w:rPr>
              <w:t>-</w:t>
            </w:r>
          </w:p>
        </w:tc>
        <w:tc>
          <w:tcPr>
            <w:tcW w:w="2977" w:type="dxa"/>
          </w:tcPr>
          <w:p w14:paraId="4DBFFD8F" w14:textId="77777777" w:rsidR="00277ACD" w:rsidRPr="005F5F63" w:rsidRDefault="00277ACD" w:rsidP="00411C41">
            <w:pPr>
              <w:rPr>
                <w:sz w:val="18"/>
              </w:rPr>
            </w:pPr>
            <w:r w:rsidRPr="005F5F63">
              <w:rPr>
                <w:sz w:val="18"/>
              </w:rPr>
              <w:t xml:space="preserve">М. </w:t>
            </w:r>
            <w:proofErr w:type="spellStart"/>
            <w:r w:rsidRPr="005F5F63">
              <w:rPr>
                <w:sz w:val="18"/>
              </w:rPr>
              <w:t>Эшкожоев</w:t>
            </w:r>
            <w:proofErr w:type="spellEnd"/>
          </w:p>
        </w:tc>
      </w:tr>
      <w:tr w:rsidR="005F5F63" w:rsidRPr="005F5F63" w14:paraId="0473F01F" w14:textId="77777777" w:rsidTr="00411C41">
        <w:tc>
          <w:tcPr>
            <w:tcW w:w="1418" w:type="dxa"/>
          </w:tcPr>
          <w:p w14:paraId="1A6D3E86" w14:textId="77777777" w:rsidR="00277ACD" w:rsidRPr="005F5F63" w:rsidRDefault="00277ACD" w:rsidP="00411C41">
            <w:pPr>
              <w:rPr>
                <w:sz w:val="18"/>
              </w:rPr>
            </w:pPr>
          </w:p>
        </w:tc>
        <w:tc>
          <w:tcPr>
            <w:tcW w:w="283" w:type="dxa"/>
          </w:tcPr>
          <w:p w14:paraId="6C044A42" w14:textId="77777777" w:rsidR="00277ACD" w:rsidRPr="005F5F63" w:rsidRDefault="00277ACD" w:rsidP="00411C41">
            <w:pPr>
              <w:jc w:val="right"/>
              <w:rPr>
                <w:sz w:val="18"/>
              </w:rPr>
            </w:pPr>
            <w:r w:rsidRPr="005F5F63">
              <w:rPr>
                <w:sz w:val="18"/>
              </w:rPr>
              <w:t>-</w:t>
            </w:r>
          </w:p>
        </w:tc>
        <w:tc>
          <w:tcPr>
            <w:tcW w:w="2977" w:type="dxa"/>
          </w:tcPr>
          <w:p w14:paraId="7BA1ACED" w14:textId="77777777" w:rsidR="00277ACD" w:rsidRPr="005F5F63" w:rsidRDefault="00277ACD" w:rsidP="00411C41">
            <w:pPr>
              <w:rPr>
                <w:sz w:val="18"/>
              </w:rPr>
            </w:pPr>
            <w:r w:rsidRPr="005F5F63">
              <w:rPr>
                <w:sz w:val="18"/>
              </w:rPr>
              <w:t xml:space="preserve">Ч. </w:t>
            </w:r>
            <w:proofErr w:type="spellStart"/>
            <w:r w:rsidRPr="005F5F63">
              <w:rPr>
                <w:sz w:val="18"/>
              </w:rPr>
              <w:t>Турдубаева</w:t>
            </w:r>
            <w:proofErr w:type="spellEnd"/>
            <w:r w:rsidRPr="005F5F63">
              <w:rPr>
                <w:sz w:val="18"/>
              </w:rPr>
              <w:t xml:space="preserve"> </w:t>
            </w:r>
          </w:p>
        </w:tc>
      </w:tr>
      <w:tr w:rsidR="005F5F63" w:rsidRPr="005F5F63" w14:paraId="42E3E0CD" w14:textId="77777777" w:rsidTr="00411C41">
        <w:tc>
          <w:tcPr>
            <w:tcW w:w="1418" w:type="dxa"/>
          </w:tcPr>
          <w:p w14:paraId="6ECF77A7" w14:textId="77777777" w:rsidR="00277ACD" w:rsidRPr="005F5F63" w:rsidRDefault="00277ACD" w:rsidP="00411C41">
            <w:pPr>
              <w:rPr>
                <w:sz w:val="18"/>
              </w:rPr>
            </w:pPr>
          </w:p>
        </w:tc>
        <w:tc>
          <w:tcPr>
            <w:tcW w:w="283" w:type="dxa"/>
          </w:tcPr>
          <w:p w14:paraId="282E29D2" w14:textId="77777777" w:rsidR="00277ACD" w:rsidRPr="005F5F63" w:rsidRDefault="00277ACD" w:rsidP="00411C41">
            <w:pPr>
              <w:jc w:val="right"/>
              <w:rPr>
                <w:sz w:val="18"/>
              </w:rPr>
            </w:pPr>
            <w:r w:rsidRPr="005F5F63">
              <w:rPr>
                <w:sz w:val="18"/>
              </w:rPr>
              <w:t>-</w:t>
            </w:r>
          </w:p>
        </w:tc>
        <w:tc>
          <w:tcPr>
            <w:tcW w:w="2977" w:type="dxa"/>
          </w:tcPr>
          <w:p w14:paraId="0E07235A" w14:textId="77777777" w:rsidR="00277ACD" w:rsidRPr="005F5F63" w:rsidRDefault="00277ACD" w:rsidP="00411C41">
            <w:pPr>
              <w:rPr>
                <w:sz w:val="18"/>
              </w:rPr>
            </w:pPr>
            <w:r w:rsidRPr="005F5F63">
              <w:rPr>
                <w:sz w:val="18"/>
              </w:rPr>
              <w:t xml:space="preserve">В. Бирюкова </w:t>
            </w:r>
          </w:p>
        </w:tc>
      </w:tr>
      <w:tr w:rsidR="00277ACD" w:rsidRPr="005F5F63" w14:paraId="567F3B41" w14:textId="77777777" w:rsidTr="00411C41">
        <w:tc>
          <w:tcPr>
            <w:tcW w:w="1418" w:type="dxa"/>
          </w:tcPr>
          <w:p w14:paraId="3B33FFA6" w14:textId="77777777" w:rsidR="00277ACD" w:rsidRPr="005F5F63" w:rsidRDefault="00277ACD" w:rsidP="00411C41">
            <w:pPr>
              <w:rPr>
                <w:sz w:val="18"/>
              </w:rPr>
            </w:pPr>
          </w:p>
        </w:tc>
        <w:tc>
          <w:tcPr>
            <w:tcW w:w="283" w:type="dxa"/>
          </w:tcPr>
          <w:p w14:paraId="54E361B7" w14:textId="77777777" w:rsidR="00277ACD" w:rsidRPr="005F5F63" w:rsidRDefault="00277ACD" w:rsidP="00411C41">
            <w:pPr>
              <w:jc w:val="right"/>
              <w:rPr>
                <w:sz w:val="18"/>
              </w:rPr>
            </w:pPr>
          </w:p>
        </w:tc>
        <w:tc>
          <w:tcPr>
            <w:tcW w:w="2977" w:type="dxa"/>
          </w:tcPr>
          <w:p w14:paraId="32287E3A" w14:textId="77777777" w:rsidR="00277ACD" w:rsidRPr="005F5F63" w:rsidRDefault="00277ACD" w:rsidP="00411C41">
            <w:pPr>
              <w:rPr>
                <w:sz w:val="18"/>
              </w:rPr>
            </w:pPr>
            <w:r w:rsidRPr="005F5F63">
              <w:rPr>
                <w:sz w:val="18"/>
              </w:rPr>
              <w:t xml:space="preserve">Э. </w:t>
            </w:r>
            <w:proofErr w:type="spellStart"/>
            <w:r w:rsidRPr="005F5F63">
              <w:rPr>
                <w:sz w:val="18"/>
              </w:rPr>
              <w:t>Исенкулова</w:t>
            </w:r>
            <w:proofErr w:type="spellEnd"/>
          </w:p>
        </w:tc>
      </w:tr>
    </w:tbl>
    <w:p w14:paraId="6A1111B0" w14:textId="77777777" w:rsidR="00277ACD" w:rsidRPr="005F5F63" w:rsidRDefault="00277ACD" w:rsidP="00277ACD">
      <w:pPr>
        <w:ind w:left="708"/>
        <w:rPr>
          <w:rFonts w:ascii="Kyrghyz Times" w:hAnsi="Kyrghyz Times"/>
          <w:sz w:val="18"/>
          <w:szCs w:val="20"/>
        </w:rPr>
      </w:pPr>
    </w:p>
    <w:p w14:paraId="2BE08E6A" w14:textId="77777777" w:rsidR="00277ACD" w:rsidRPr="005F5F63" w:rsidRDefault="00277ACD" w:rsidP="00277ACD">
      <w:pPr>
        <w:ind w:left="708"/>
        <w:rPr>
          <w:rFonts w:ascii="Kyrghyz Times" w:hAnsi="Kyrghyz Times"/>
          <w:sz w:val="18"/>
          <w:szCs w:val="20"/>
        </w:rPr>
      </w:pPr>
    </w:p>
    <w:p w14:paraId="60C44D8D" w14:textId="6D6573AC" w:rsidR="00277ACD" w:rsidRPr="005F5F63" w:rsidRDefault="00277ACD" w:rsidP="00277ACD">
      <w:pPr>
        <w:pStyle w:val="32"/>
        <w:ind w:left="1440" w:hanging="720"/>
        <w:jc w:val="left"/>
        <w:rPr>
          <w:sz w:val="20"/>
        </w:rPr>
      </w:pPr>
      <w:proofErr w:type="spellStart"/>
      <w:r w:rsidRPr="005F5F63">
        <w:rPr>
          <w:sz w:val="20"/>
        </w:rPr>
        <w:t>Ушул</w:t>
      </w:r>
      <w:proofErr w:type="spellEnd"/>
      <w:r w:rsidRPr="005F5F63">
        <w:rPr>
          <w:sz w:val="20"/>
        </w:rPr>
        <w:t xml:space="preserve"> </w:t>
      </w:r>
      <w:proofErr w:type="spellStart"/>
      <w:r w:rsidRPr="005F5F63">
        <w:rPr>
          <w:sz w:val="20"/>
        </w:rPr>
        <w:t>басылмага</w:t>
      </w:r>
      <w:proofErr w:type="spellEnd"/>
      <w:r w:rsidRPr="005F5F63">
        <w:rPr>
          <w:sz w:val="20"/>
        </w:rPr>
        <w:t xml:space="preserve"> </w:t>
      </w:r>
      <w:proofErr w:type="spellStart"/>
      <w:r w:rsidRPr="005F5F63">
        <w:rPr>
          <w:sz w:val="20"/>
        </w:rPr>
        <w:t>байланыштуу</w:t>
      </w:r>
      <w:proofErr w:type="spellEnd"/>
      <w:r w:rsidRPr="005F5F63">
        <w:rPr>
          <w:sz w:val="20"/>
        </w:rPr>
        <w:t xml:space="preserve"> </w:t>
      </w:r>
      <w:proofErr w:type="spellStart"/>
      <w:r w:rsidRPr="005F5F63">
        <w:rPr>
          <w:sz w:val="20"/>
        </w:rPr>
        <w:t>суроолор</w:t>
      </w:r>
      <w:proofErr w:type="spellEnd"/>
      <w:r w:rsidRPr="005F5F63">
        <w:rPr>
          <w:sz w:val="20"/>
        </w:rPr>
        <w:t xml:space="preserve"> </w:t>
      </w:r>
      <w:proofErr w:type="spellStart"/>
      <w:r w:rsidRPr="005F5F63">
        <w:rPr>
          <w:sz w:val="20"/>
        </w:rPr>
        <w:t>боюнча</w:t>
      </w:r>
      <w:proofErr w:type="spellEnd"/>
      <w:r w:rsidRPr="005F5F63">
        <w:rPr>
          <w:sz w:val="20"/>
        </w:rPr>
        <w:t xml:space="preserve"> </w:t>
      </w:r>
      <w:proofErr w:type="spellStart"/>
      <w:r w:rsidRPr="005F5F63">
        <w:rPr>
          <w:sz w:val="20"/>
        </w:rPr>
        <w:t>төмөнкү</w:t>
      </w:r>
      <w:proofErr w:type="spellEnd"/>
      <w:r w:rsidRPr="005F5F63">
        <w:rPr>
          <w:sz w:val="20"/>
        </w:rPr>
        <w:t xml:space="preserve"> </w:t>
      </w:r>
      <w:proofErr w:type="spellStart"/>
      <w:r w:rsidRPr="005F5F63">
        <w:rPr>
          <w:sz w:val="20"/>
        </w:rPr>
        <w:t>дарекке</w:t>
      </w:r>
      <w:proofErr w:type="spellEnd"/>
      <w:r w:rsidRPr="005F5F63">
        <w:rPr>
          <w:sz w:val="20"/>
        </w:rPr>
        <w:t xml:space="preserve"> </w:t>
      </w:r>
      <w:proofErr w:type="spellStart"/>
      <w:r w:rsidRPr="005F5F63">
        <w:rPr>
          <w:sz w:val="20"/>
        </w:rPr>
        <w:t>кайрылы</w:t>
      </w:r>
      <w:proofErr w:type="spellEnd"/>
      <w:r w:rsidRPr="005F5F63">
        <w:rPr>
          <w:sz w:val="20"/>
          <w:lang w:val="ky-KG"/>
        </w:rPr>
        <w:t>ң</w:t>
      </w:r>
      <w:proofErr w:type="spellStart"/>
      <w:r w:rsidRPr="005F5F63">
        <w:rPr>
          <w:sz w:val="20"/>
        </w:rPr>
        <w:t>ыздар</w:t>
      </w:r>
      <w:proofErr w:type="spellEnd"/>
      <w:r w:rsidRPr="005F5F63">
        <w:rPr>
          <w:sz w:val="20"/>
        </w:rPr>
        <w:t xml:space="preserve">: </w:t>
      </w:r>
      <w:r w:rsidRPr="005F5F63">
        <w:rPr>
          <w:sz w:val="20"/>
        </w:rPr>
        <w:br/>
        <w:t xml:space="preserve">Бишкек ш., Фрунзе </w:t>
      </w:r>
      <w:proofErr w:type="spellStart"/>
      <w:r w:rsidRPr="005F5F63">
        <w:rPr>
          <w:sz w:val="20"/>
        </w:rPr>
        <w:t>көч</w:t>
      </w:r>
      <w:proofErr w:type="spellEnd"/>
      <w:r w:rsidRPr="005F5F63">
        <w:rPr>
          <w:sz w:val="20"/>
          <w:lang w:val="ky-KG"/>
        </w:rPr>
        <w:t>ө</w:t>
      </w:r>
      <w:r w:rsidRPr="005F5F63">
        <w:rPr>
          <w:sz w:val="20"/>
        </w:rPr>
        <w:t>с</w:t>
      </w:r>
      <w:r w:rsidRPr="005F5F63">
        <w:rPr>
          <w:sz w:val="20"/>
          <w:lang w:val="ky-KG"/>
        </w:rPr>
        <w:t>ү</w:t>
      </w:r>
      <w:r w:rsidRPr="005F5F63">
        <w:rPr>
          <w:sz w:val="20"/>
        </w:rPr>
        <w:t xml:space="preserve">, 374; телефон: 996 (312) 625662; </w:t>
      </w:r>
      <w:r w:rsidRPr="005F5F63">
        <w:rPr>
          <w:sz w:val="20"/>
        </w:rPr>
        <w:br/>
        <w:t xml:space="preserve">факс: 66-01-38; </w:t>
      </w:r>
      <w:proofErr w:type="spellStart"/>
      <w:r w:rsidRPr="005F5F63">
        <w:rPr>
          <w:sz w:val="20"/>
        </w:rPr>
        <w:t>магниттик</w:t>
      </w:r>
      <w:proofErr w:type="spellEnd"/>
      <w:r w:rsidRPr="005F5F63">
        <w:rPr>
          <w:sz w:val="20"/>
        </w:rPr>
        <w:t>:</w:t>
      </w:r>
      <w:hyperlink w:history="1">
        <w:r w:rsidR="002C3151" w:rsidRPr="00152D98">
          <w:rPr>
            <w:rStyle w:val="a6"/>
            <w:sz w:val="20"/>
          </w:rPr>
          <w:t xml:space="preserve"> </w:t>
        </w:r>
        <w:r w:rsidR="002C3151" w:rsidRPr="00152D98">
          <w:rPr>
            <w:rStyle w:val="a6"/>
            <w:sz w:val="20"/>
            <w:lang w:val="en-US"/>
          </w:rPr>
          <w:t>www</w:t>
        </w:r>
        <w:r w:rsidR="002C3151" w:rsidRPr="00152D98">
          <w:rPr>
            <w:rStyle w:val="a6"/>
            <w:sz w:val="20"/>
          </w:rPr>
          <w:t>.</w:t>
        </w:r>
        <w:r w:rsidR="002C3151" w:rsidRPr="00152D98">
          <w:rPr>
            <w:rStyle w:val="a6"/>
            <w:sz w:val="20"/>
            <w:lang w:val="en-US"/>
          </w:rPr>
          <w:t>stat</w:t>
        </w:r>
        <w:r w:rsidR="002C3151" w:rsidRPr="00152D98">
          <w:rPr>
            <w:rStyle w:val="a6"/>
            <w:sz w:val="20"/>
          </w:rPr>
          <w:t>.</w:t>
        </w:r>
        <w:r w:rsidR="002C3151" w:rsidRPr="00152D98">
          <w:rPr>
            <w:rStyle w:val="a6"/>
            <w:sz w:val="20"/>
            <w:lang w:val="en-US"/>
          </w:rPr>
          <w:t>gov</w:t>
        </w:r>
        <w:r w:rsidR="002C3151" w:rsidRPr="00152D98">
          <w:rPr>
            <w:rStyle w:val="a6"/>
            <w:sz w:val="20"/>
          </w:rPr>
          <w:t>.</w:t>
        </w:r>
        <w:r w:rsidR="002C3151" w:rsidRPr="00152D98">
          <w:rPr>
            <w:rStyle w:val="a6"/>
            <w:sz w:val="20"/>
            <w:lang w:val="en-US"/>
          </w:rPr>
          <w:t>kg</w:t>
        </w:r>
        <w:r w:rsidR="002C3151" w:rsidRPr="00152D98">
          <w:rPr>
            <w:rStyle w:val="a6"/>
            <w:sz w:val="20"/>
          </w:rPr>
          <w:t xml:space="preserve"> ;</w:t>
        </w:r>
        <w:r w:rsidR="002C3151" w:rsidRPr="00152D98">
          <w:rPr>
            <w:rStyle w:val="a6"/>
            <w:sz w:val="20"/>
          </w:rPr>
          <w:br/>
        </w:r>
      </w:hyperlink>
      <w:r w:rsidRPr="005F5F63">
        <w:rPr>
          <w:sz w:val="20"/>
          <w:lang w:val="en-US"/>
        </w:rPr>
        <w:t>e</w:t>
      </w:r>
      <w:r w:rsidRPr="005F5F63">
        <w:rPr>
          <w:sz w:val="20"/>
        </w:rPr>
        <w:t>-</w:t>
      </w:r>
      <w:r w:rsidRPr="005F5F63">
        <w:rPr>
          <w:sz w:val="20"/>
          <w:lang w:val="en-US"/>
        </w:rPr>
        <w:t>mail</w:t>
      </w:r>
      <w:r w:rsidRPr="005F5F63">
        <w:rPr>
          <w:sz w:val="20"/>
        </w:rPr>
        <w:t xml:space="preserve">: </w:t>
      </w:r>
      <w:hyperlink r:id="rId8" w:history="1">
        <w:r w:rsidRPr="005F5F63">
          <w:rPr>
            <w:rStyle w:val="a6"/>
            <w:color w:val="auto"/>
            <w:sz w:val="20"/>
            <w:lang w:val="en-US"/>
          </w:rPr>
          <w:t>nsc</w:t>
        </w:r>
        <w:r w:rsidRPr="005F5F63">
          <w:rPr>
            <w:rStyle w:val="a6"/>
            <w:color w:val="auto"/>
            <w:sz w:val="20"/>
          </w:rPr>
          <w:t>_</w:t>
        </w:r>
        <w:r w:rsidRPr="005F5F63">
          <w:rPr>
            <w:rStyle w:val="a6"/>
            <w:color w:val="auto"/>
            <w:sz w:val="20"/>
            <w:lang w:val="en-US"/>
          </w:rPr>
          <w:t>mail</w:t>
        </w:r>
        <w:r w:rsidRPr="005F5F63">
          <w:rPr>
            <w:rStyle w:val="a6"/>
            <w:color w:val="auto"/>
            <w:sz w:val="20"/>
          </w:rPr>
          <w:t>@</w:t>
        </w:r>
        <w:r w:rsidRPr="005F5F63">
          <w:rPr>
            <w:rStyle w:val="a6"/>
            <w:color w:val="auto"/>
            <w:sz w:val="20"/>
            <w:lang w:val="en-US"/>
          </w:rPr>
          <w:t>stat</w:t>
        </w:r>
        <w:r w:rsidRPr="005F5F63">
          <w:rPr>
            <w:rStyle w:val="a6"/>
            <w:color w:val="auto"/>
            <w:sz w:val="20"/>
          </w:rPr>
          <w:t>.</w:t>
        </w:r>
        <w:r w:rsidRPr="005F5F63">
          <w:rPr>
            <w:rStyle w:val="a6"/>
            <w:color w:val="auto"/>
            <w:sz w:val="20"/>
            <w:lang w:val="en-US"/>
          </w:rPr>
          <w:t>kg</w:t>
        </w:r>
      </w:hyperlink>
      <w:r w:rsidRPr="005F5F63">
        <w:rPr>
          <w:sz w:val="20"/>
        </w:rPr>
        <w:t>;</w:t>
      </w:r>
    </w:p>
    <w:p w14:paraId="65DFFA47" w14:textId="77777777" w:rsidR="00277ACD" w:rsidRPr="005F5F63" w:rsidRDefault="00277ACD" w:rsidP="00277ACD">
      <w:pPr>
        <w:ind w:left="709" w:firstLine="709"/>
        <w:rPr>
          <w:sz w:val="20"/>
          <w:szCs w:val="20"/>
        </w:rPr>
      </w:pPr>
      <w:r w:rsidRPr="005F5F63">
        <w:rPr>
          <w:sz w:val="20"/>
        </w:rPr>
        <w:t xml:space="preserve">Кыргыз </w:t>
      </w:r>
      <w:proofErr w:type="spellStart"/>
      <w:r w:rsidRPr="005F5F63">
        <w:rPr>
          <w:sz w:val="20"/>
        </w:rPr>
        <w:t>Республикасынын</w:t>
      </w:r>
      <w:proofErr w:type="spellEnd"/>
      <w:r w:rsidRPr="005F5F63">
        <w:rPr>
          <w:sz w:val="20"/>
        </w:rPr>
        <w:t xml:space="preserve"> </w:t>
      </w:r>
      <w:proofErr w:type="spellStart"/>
      <w:r w:rsidRPr="005F5F63">
        <w:rPr>
          <w:sz w:val="20"/>
        </w:rPr>
        <w:t>Улуттук</w:t>
      </w:r>
      <w:proofErr w:type="spellEnd"/>
      <w:r w:rsidRPr="005F5F63">
        <w:rPr>
          <w:sz w:val="20"/>
        </w:rPr>
        <w:t xml:space="preserve"> статистика </w:t>
      </w:r>
      <w:proofErr w:type="spellStart"/>
      <w:r w:rsidRPr="005F5F63">
        <w:rPr>
          <w:sz w:val="20"/>
        </w:rPr>
        <w:t>комитети</w:t>
      </w:r>
      <w:proofErr w:type="spellEnd"/>
    </w:p>
    <w:p w14:paraId="5C9170C0" w14:textId="01EAB2F5" w:rsidR="00277ACD" w:rsidRPr="005F5F63" w:rsidRDefault="00277ACD" w:rsidP="00277ACD">
      <w:pPr>
        <w:ind w:left="707" w:firstLine="709"/>
        <w:rPr>
          <w:sz w:val="20"/>
          <w:szCs w:val="18"/>
        </w:rPr>
      </w:pPr>
      <w:proofErr w:type="spellStart"/>
      <w:r w:rsidRPr="005F5F63">
        <w:rPr>
          <w:sz w:val="20"/>
          <w:szCs w:val="18"/>
        </w:rPr>
        <w:t>Жыйынтыктоо</w:t>
      </w:r>
      <w:proofErr w:type="spellEnd"/>
      <w:r w:rsidRPr="005F5F63">
        <w:rPr>
          <w:sz w:val="20"/>
          <w:szCs w:val="18"/>
        </w:rPr>
        <w:t xml:space="preserve"> </w:t>
      </w:r>
      <w:proofErr w:type="spellStart"/>
      <w:r w:rsidRPr="005F5F63">
        <w:rPr>
          <w:sz w:val="20"/>
          <w:szCs w:val="18"/>
        </w:rPr>
        <w:t>иштери</w:t>
      </w:r>
      <w:proofErr w:type="spellEnd"/>
      <w:r w:rsidR="00032758" w:rsidRPr="005F5F63">
        <w:rPr>
          <w:sz w:val="20"/>
          <w:szCs w:val="18"/>
        </w:rPr>
        <w:t xml:space="preserve">, </w:t>
      </w:r>
      <w:proofErr w:type="spellStart"/>
      <w:r w:rsidR="00032758" w:rsidRPr="005F5F63">
        <w:rPr>
          <w:sz w:val="20"/>
          <w:szCs w:val="18"/>
        </w:rPr>
        <w:t>коммуникациялар</w:t>
      </w:r>
      <w:proofErr w:type="spellEnd"/>
      <w:r w:rsidRPr="005F5F63">
        <w:rPr>
          <w:sz w:val="20"/>
          <w:szCs w:val="18"/>
          <w:lang w:val="ky-KG"/>
        </w:rPr>
        <w:t xml:space="preserve"> жана статистикалык маалыматтарды жайылтуу бөлүмү</w:t>
      </w:r>
    </w:p>
    <w:p w14:paraId="529F525C" w14:textId="77777777" w:rsidR="00277ACD" w:rsidRPr="005F5F63" w:rsidRDefault="00277ACD" w:rsidP="00277ACD">
      <w:pPr>
        <w:ind w:left="709" w:firstLine="709"/>
        <w:jc w:val="both"/>
        <w:rPr>
          <w:rFonts w:ascii="Kyrghyz Times" w:hAnsi="Kyrghyz Times"/>
          <w:sz w:val="18"/>
          <w:szCs w:val="20"/>
        </w:rPr>
      </w:pPr>
    </w:p>
    <w:p w14:paraId="452780BE" w14:textId="77777777" w:rsidR="00277ACD" w:rsidRPr="005F5F63" w:rsidRDefault="00277ACD" w:rsidP="00277ACD">
      <w:pPr>
        <w:rPr>
          <w:rFonts w:ascii="Kyrghyz Times" w:hAnsi="Kyrghyz Times"/>
          <w:sz w:val="18"/>
          <w:szCs w:val="20"/>
        </w:rPr>
      </w:pPr>
    </w:p>
    <w:p w14:paraId="1782D364" w14:textId="77777777" w:rsidR="00277ACD" w:rsidRPr="005F5F63" w:rsidRDefault="00277ACD" w:rsidP="00277ACD">
      <w:pPr>
        <w:rPr>
          <w:rFonts w:ascii="Kyrghyz Times" w:hAnsi="Kyrghyz Times"/>
          <w:sz w:val="18"/>
          <w:szCs w:val="20"/>
        </w:rPr>
      </w:pPr>
    </w:p>
    <w:p w14:paraId="10F4590E" w14:textId="196A68D0" w:rsidR="00277ACD" w:rsidRPr="005F5F63" w:rsidRDefault="00277ACD" w:rsidP="00277ACD">
      <w:pPr>
        <w:ind w:firstLine="720"/>
        <w:jc w:val="both"/>
        <w:rPr>
          <w:sz w:val="20"/>
          <w:szCs w:val="20"/>
        </w:rPr>
      </w:pPr>
      <w:r w:rsidRPr="005F5F63">
        <w:rPr>
          <w:b/>
          <w:i/>
          <w:sz w:val="20"/>
          <w:szCs w:val="20"/>
        </w:rPr>
        <w:t xml:space="preserve">Кыргыз </w:t>
      </w:r>
      <w:proofErr w:type="spellStart"/>
      <w:r w:rsidRPr="005F5F63">
        <w:rPr>
          <w:b/>
          <w:i/>
          <w:sz w:val="20"/>
          <w:szCs w:val="20"/>
        </w:rPr>
        <w:t>Республикасынын</w:t>
      </w:r>
      <w:proofErr w:type="spellEnd"/>
      <w:r w:rsidRPr="005F5F63">
        <w:rPr>
          <w:b/>
          <w:i/>
          <w:sz w:val="20"/>
          <w:szCs w:val="20"/>
        </w:rPr>
        <w:t xml:space="preserve"> </w:t>
      </w:r>
      <w:proofErr w:type="spellStart"/>
      <w:r w:rsidRPr="005F5F63">
        <w:rPr>
          <w:b/>
          <w:i/>
          <w:sz w:val="20"/>
          <w:szCs w:val="20"/>
        </w:rPr>
        <w:t>социалдык-экономикалык</w:t>
      </w:r>
      <w:proofErr w:type="spellEnd"/>
      <w:r w:rsidRPr="005F5F63">
        <w:rPr>
          <w:b/>
          <w:i/>
          <w:sz w:val="20"/>
          <w:szCs w:val="20"/>
        </w:rPr>
        <w:t xml:space="preserve"> </w:t>
      </w:r>
      <w:proofErr w:type="spellStart"/>
      <w:r w:rsidRPr="005F5F63">
        <w:rPr>
          <w:b/>
          <w:i/>
          <w:sz w:val="20"/>
          <w:szCs w:val="20"/>
        </w:rPr>
        <w:t>абалы</w:t>
      </w:r>
      <w:proofErr w:type="spellEnd"/>
      <w:r w:rsidRPr="005F5F63">
        <w:rPr>
          <w:rFonts w:ascii="Kyrghyz Times" w:hAnsi="Kyrghyz Times"/>
          <w:b/>
          <w:sz w:val="20"/>
          <w:szCs w:val="20"/>
        </w:rPr>
        <w:t xml:space="preserve"> </w:t>
      </w:r>
      <w:proofErr w:type="spellStart"/>
      <w:r w:rsidRPr="005F5F63">
        <w:rPr>
          <w:sz w:val="20"/>
          <w:szCs w:val="20"/>
        </w:rPr>
        <w:t>басылмасы</w:t>
      </w:r>
      <w:proofErr w:type="spellEnd"/>
      <w:r w:rsidRPr="005F5F63">
        <w:rPr>
          <w:sz w:val="20"/>
          <w:szCs w:val="20"/>
        </w:rPr>
        <w:t xml:space="preserve"> </w:t>
      </w:r>
      <w:r w:rsidRPr="005F5F63">
        <w:rPr>
          <w:sz w:val="20"/>
          <w:szCs w:val="20"/>
          <w:lang w:val="ky-KG"/>
        </w:rPr>
        <w:t>оперативдүү</w:t>
      </w:r>
      <w:r w:rsidRPr="005F5F63">
        <w:rPr>
          <w:sz w:val="20"/>
          <w:szCs w:val="20"/>
        </w:rPr>
        <w:t xml:space="preserve"> </w:t>
      </w:r>
      <w:proofErr w:type="spellStart"/>
      <w:r w:rsidRPr="005F5F63">
        <w:rPr>
          <w:sz w:val="20"/>
          <w:szCs w:val="20"/>
        </w:rPr>
        <w:t>маалыматтардын</w:t>
      </w:r>
      <w:proofErr w:type="spellEnd"/>
      <w:r w:rsidRPr="005F5F63">
        <w:rPr>
          <w:sz w:val="20"/>
          <w:szCs w:val="20"/>
        </w:rPr>
        <w:t xml:space="preserve"> </w:t>
      </w:r>
      <w:proofErr w:type="spellStart"/>
      <w:r w:rsidRPr="005F5F63">
        <w:rPr>
          <w:sz w:val="20"/>
          <w:szCs w:val="20"/>
        </w:rPr>
        <w:t>негизинде</w:t>
      </w:r>
      <w:proofErr w:type="spellEnd"/>
      <w:r w:rsidRPr="005F5F63">
        <w:rPr>
          <w:sz w:val="20"/>
          <w:szCs w:val="20"/>
        </w:rPr>
        <w:t xml:space="preserve"> 202</w:t>
      </w:r>
      <w:r w:rsidR="00032758" w:rsidRPr="005F5F63">
        <w:rPr>
          <w:sz w:val="20"/>
          <w:szCs w:val="20"/>
          <w:lang w:val="ky-KG"/>
        </w:rPr>
        <w:t>4</w:t>
      </w:r>
      <w:r w:rsidRPr="005F5F63">
        <w:rPr>
          <w:sz w:val="20"/>
          <w:szCs w:val="20"/>
        </w:rPr>
        <w:t>-ж</w:t>
      </w:r>
      <w:r w:rsidRPr="005F5F63">
        <w:rPr>
          <w:sz w:val="20"/>
          <w:szCs w:val="20"/>
          <w:lang w:val="ky-KG"/>
        </w:rPr>
        <w:t>ылдын</w:t>
      </w:r>
      <w:r w:rsidRPr="005F5F63">
        <w:rPr>
          <w:sz w:val="20"/>
          <w:szCs w:val="20"/>
        </w:rPr>
        <w:t xml:space="preserve"> январь-</w:t>
      </w:r>
      <w:proofErr w:type="spellStart"/>
      <w:r w:rsidRPr="005F5F63">
        <w:rPr>
          <w:sz w:val="20"/>
          <w:szCs w:val="20"/>
        </w:rPr>
        <w:t>ноябры</w:t>
      </w:r>
      <w:proofErr w:type="spellEnd"/>
      <w:r w:rsidRPr="005F5F63">
        <w:rPr>
          <w:sz w:val="20"/>
          <w:szCs w:val="20"/>
          <w:lang w:val="ky-KG"/>
        </w:rPr>
        <w:t>нда</w:t>
      </w:r>
      <w:r w:rsidRPr="005F5F63">
        <w:rPr>
          <w:sz w:val="20"/>
          <w:szCs w:val="20"/>
        </w:rPr>
        <w:t xml:space="preserve"> </w:t>
      </w:r>
      <w:r w:rsidRPr="005F5F63">
        <w:rPr>
          <w:sz w:val="20"/>
          <w:szCs w:val="20"/>
          <w:lang w:val="ky-KG"/>
        </w:rPr>
        <w:t>ө</w:t>
      </w:r>
      <w:proofErr w:type="spellStart"/>
      <w:r w:rsidRPr="005F5F63">
        <w:rPr>
          <w:sz w:val="20"/>
          <w:szCs w:val="20"/>
        </w:rPr>
        <w:t>лк</w:t>
      </w:r>
      <w:proofErr w:type="spellEnd"/>
      <w:r w:rsidRPr="005F5F63">
        <w:rPr>
          <w:sz w:val="20"/>
          <w:szCs w:val="20"/>
          <w:lang w:val="ky-KG"/>
        </w:rPr>
        <w:t>ө</w:t>
      </w:r>
      <w:r w:rsidRPr="005F5F63">
        <w:rPr>
          <w:sz w:val="20"/>
          <w:szCs w:val="20"/>
        </w:rPr>
        <w:t>н</w:t>
      </w:r>
      <w:r w:rsidRPr="005F5F63">
        <w:rPr>
          <w:sz w:val="20"/>
          <w:szCs w:val="20"/>
          <w:lang w:val="ky-KG"/>
        </w:rPr>
        <w:t>ү</w:t>
      </w:r>
      <w:r w:rsidRPr="005F5F63">
        <w:rPr>
          <w:sz w:val="20"/>
          <w:szCs w:val="20"/>
        </w:rPr>
        <w:t xml:space="preserve">н </w:t>
      </w:r>
      <w:proofErr w:type="spellStart"/>
      <w:r w:rsidRPr="005F5F63">
        <w:rPr>
          <w:sz w:val="20"/>
          <w:szCs w:val="20"/>
        </w:rPr>
        <w:t>экономикасынын</w:t>
      </w:r>
      <w:proofErr w:type="spellEnd"/>
      <w:r w:rsidRPr="005F5F63">
        <w:rPr>
          <w:sz w:val="20"/>
          <w:szCs w:val="20"/>
        </w:rPr>
        <w:t xml:space="preserve"> </w:t>
      </w:r>
      <w:proofErr w:type="spellStart"/>
      <w:r w:rsidRPr="005F5F63">
        <w:rPr>
          <w:sz w:val="20"/>
          <w:szCs w:val="20"/>
        </w:rPr>
        <w:t>абалын</w:t>
      </w:r>
      <w:proofErr w:type="spellEnd"/>
      <w:r w:rsidRPr="005F5F63">
        <w:rPr>
          <w:sz w:val="20"/>
          <w:szCs w:val="20"/>
        </w:rPr>
        <w:t xml:space="preserve"> </w:t>
      </w:r>
      <w:proofErr w:type="spellStart"/>
      <w:r w:rsidRPr="005F5F63">
        <w:rPr>
          <w:sz w:val="20"/>
          <w:szCs w:val="20"/>
        </w:rPr>
        <w:t>реалдуу</w:t>
      </w:r>
      <w:proofErr w:type="spellEnd"/>
      <w:r w:rsidRPr="005F5F63">
        <w:rPr>
          <w:sz w:val="20"/>
          <w:szCs w:val="20"/>
        </w:rPr>
        <w:t xml:space="preserve">, </w:t>
      </w:r>
      <w:proofErr w:type="spellStart"/>
      <w:r w:rsidRPr="005F5F63">
        <w:rPr>
          <w:sz w:val="20"/>
          <w:szCs w:val="20"/>
        </w:rPr>
        <w:t>мамлекеттик</w:t>
      </w:r>
      <w:proofErr w:type="spellEnd"/>
      <w:r w:rsidRPr="005F5F63">
        <w:rPr>
          <w:sz w:val="20"/>
          <w:szCs w:val="20"/>
        </w:rPr>
        <w:t xml:space="preserve">, </w:t>
      </w:r>
      <w:proofErr w:type="spellStart"/>
      <w:r w:rsidRPr="005F5F63">
        <w:rPr>
          <w:sz w:val="20"/>
          <w:szCs w:val="20"/>
        </w:rPr>
        <w:t>тышкы</w:t>
      </w:r>
      <w:proofErr w:type="spellEnd"/>
      <w:r w:rsidRPr="005F5F63">
        <w:rPr>
          <w:sz w:val="20"/>
          <w:szCs w:val="20"/>
        </w:rPr>
        <w:t xml:space="preserve"> </w:t>
      </w:r>
      <w:proofErr w:type="spellStart"/>
      <w:r w:rsidRPr="005F5F63">
        <w:rPr>
          <w:sz w:val="20"/>
          <w:szCs w:val="20"/>
        </w:rPr>
        <w:t>жана</w:t>
      </w:r>
      <w:proofErr w:type="spellEnd"/>
      <w:r w:rsidRPr="005F5F63">
        <w:rPr>
          <w:sz w:val="20"/>
          <w:szCs w:val="20"/>
        </w:rPr>
        <w:t xml:space="preserve"> </w:t>
      </w:r>
      <w:proofErr w:type="spellStart"/>
      <w:r w:rsidRPr="005F5F63">
        <w:rPr>
          <w:sz w:val="20"/>
          <w:szCs w:val="20"/>
        </w:rPr>
        <w:t>социалдык</w:t>
      </w:r>
      <w:proofErr w:type="spellEnd"/>
      <w:r w:rsidRPr="005F5F63">
        <w:rPr>
          <w:sz w:val="20"/>
          <w:szCs w:val="20"/>
        </w:rPr>
        <w:t xml:space="preserve"> </w:t>
      </w:r>
      <w:proofErr w:type="spellStart"/>
      <w:r w:rsidRPr="005F5F63">
        <w:rPr>
          <w:sz w:val="20"/>
          <w:szCs w:val="20"/>
        </w:rPr>
        <w:t>секторлор</w:t>
      </w:r>
      <w:proofErr w:type="spellEnd"/>
      <w:r w:rsidRPr="005F5F63">
        <w:rPr>
          <w:sz w:val="20"/>
          <w:szCs w:val="20"/>
        </w:rPr>
        <w:t xml:space="preserve"> </w:t>
      </w:r>
      <w:proofErr w:type="spellStart"/>
      <w:r w:rsidRPr="005F5F63">
        <w:rPr>
          <w:sz w:val="20"/>
          <w:szCs w:val="20"/>
        </w:rPr>
        <w:t>менен</w:t>
      </w:r>
      <w:proofErr w:type="spellEnd"/>
      <w:r w:rsidRPr="005F5F63">
        <w:rPr>
          <w:sz w:val="20"/>
          <w:szCs w:val="20"/>
        </w:rPr>
        <w:t xml:space="preserve"> </w:t>
      </w:r>
      <w:proofErr w:type="spellStart"/>
      <w:r w:rsidRPr="005F5F63">
        <w:rPr>
          <w:sz w:val="20"/>
          <w:szCs w:val="20"/>
        </w:rPr>
        <w:t>кошо</w:t>
      </w:r>
      <w:proofErr w:type="spellEnd"/>
      <w:r w:rsidRPr="005F5F63">
        <w:rPr>
          <w:sz w:val="20"/>
          <w:szCs w:val="20"/>
        </w:rPr>
        <w:t xml:space="preserve"> </w:t>
      </w:r>
      <w:proofErr w:type="spellStart"/>
      <w:r w:rsidRPr="005F5F63">
        <w:rPr>
          <w:sz w:val="20"/>
          <w:szCs w:val="20"/>
        </w:rPr>
        <w:t>талдоону</w:t>
      </w:r>
      <w:proofErr w:type="spellEnd"/>
      <w:r w:rsidRPr="005F5F63">
        <w:rPr>
          <w:sz w:val="20"/>
          <w:szCs w:val="20"/>
        </w:rPr>
        <w:t xml:space="preserve"> </w:t>
      </w:r>
      <w:proofErr w:type="spellStart"/>
      <w:r w:rsidRPr="005F5F63">
        <w:rPr>
          <w:sz w:val="20"/>
          <w:szCs w:val="20"/>
        </w:rPr>
        <w:t>камтыйт</w:t>
      </w:r>
      <w:proofErr w:type="spellEnd"/>
      <w:r w:rsidRPr="005F5F63">
        <w:rPr>
          <w:sz w:val="20"/>
          <w:szCs w:val="20"/>
        </w:rPr>
        <w:t xml:space="preserve">. </w:t>
      </w:r>
      <w:proofErr w:type="spellStart"/>
      <w:r w:rsidRPr="005F5F63">
        <w:rPr>
          <w:sz w:val="20"/>
          <w:szCs w:val="20"/>
        </w:rPr>
        <w:t>Тиркемелерде</w:t>
      </w:r>
      <w:proofErr w:type="spellEnd"/>
      <w:r w:rsidRPr="005F5F63">
        <w:rPr>
          <w:sz w:val="20"/>
          <w:szCs w:val="20"/>
        </w:rPr>
        <w:t xml:space="preserve"> </w:t>
      </w:r>
      <w:proofErr w:type="spellStart"/>
      <w:r w:rsidRPr="005F5F63">
        <w:rPr>
          <w:sz w:val="20"/>
          <w:szCs w:val="20"/>
        </w:rPr>
        <w:t>толук</w:t>
      </w:r>
      <w:proofErr w:type="spellEnd"/>
      <w:r w:rsidRPr="005F5F63">
        <w:rPr>
          <w:sz w:val="20"/>
          <w:szCs w:val="20"/>
        </w:rPr>
        <w:t xml:space="preserve"> </w:t>
      </w:r>
      <w:proofErr w:type="spellStart"/>
      <w:r w:rsidRPr="005F5F63">
        <w:rPr>
          <w:sz w:val="20"/>
          <w:szCs w:val="20"/>
        </w:rPr>
        <w:t>статистикалык</w:t>
      </w:r>
      <w:proofErr w:type="spellEnd"/>
      <w:r w:rsidRPr="005F5F63">
        <w:rPr>
          <w:sz w:val="20"/>
          <w:szCs w:val="20"/>
        </w:rPr>
        <w:t xml:space="preserve"> </w:t>
      </w:r>
      <w:proofErr w:type="spellStart"/>
      <w:r w:rsidRPr="005F5F63">
        <w:rPr>
          <w:sz w:val="20"/>
          <w:szCs w:val="20"/>
        </w:rPr>
        <w:t>таблицалар</w:t>
      </w:r>
      <w:proofErr w:type="spellEnd"/>
      <w:r w:rsidRPr="005F5F63">
        <w:rPr>
          <w:sz w:val="20"/>
          <w:szCs w:val="20"/>
        </w:rPr>
        <w:t xml:space="preserve"> </w:t>
      </w:r>
      <w:proofErr w:type="spellStart"/>
      <w:r w:rsidRPr="005F5F63">
        <w:rPr>
          <w:sz w:val="20"/>
          <w:szCs w:val="20"/>
        </w:rPr>
        <w:t>берилди</w:t>
      </w:r>
      <w:proofErr w:type="spellEnd"/>
      <w:r w:rsidRPr="005F5F63">
        <w:rPr>
          <w:sz w:val="20"/>
          <w:szCs w:val="20"/>
        </w:rPr>
        <w:t xml:space="preserve">. </w:t>
      </w:r>
      <w:proofErr w:type="spellStart"/>
      <w:r w:rsidRPr="005F5F63">
        <w:rPr>
          <w:sz w:val="20"/>
          <w:szCs w:val="20"/>
        </w:rPr>
        <w:t>Мурунку</w:t>
      </w:r>
      <w:proofErr w:type="spellEnd"/>
      <w:r w:rsidRPr="005F5F63">
        <w:rPr>
          <w:sz w:val="20"/>
          <w:szCs w:val="20"/>
        </w:rPr>
        <w:t xml:space="preserve"> </w:t>
      </w:r>
      <w:proofErr w:type="spellStart"/>
      <w:r w:rsidRPr="005F5F63">
        <w:rPr>
          <w:sz w:val="20"/>
          <w:szCs w:val="20"/>
        </w:rPr>
        <w:t>жылдары</w:t>
      </w:r>
      <w:proofErr w:type="spellEnd"/>
      <w:r w:rsidRPr="005F5F63">
        <w:rPr>
          <w:sz w:val="20"/>
          <w:szCs w:val="20"/>
        </w:rPr>
        <w:t xml:space="preserve"> </w:t>
      </w:r>
      <w:proofErr w:type="spellStart"/>
      <w:r w:rsidRPr="005F5F63">
        <w:rPr>
          <w:sz w:val="20"/>
          <w:szCs w:val="20"/>
        </w:rPr>
        <w:t>жарыяланган</w:t>
      </w:r>
      <w:proofErr w:type="spellEnd"/>
      <w:r w:rsidRPr="005F5F63">
        <w:rPr>
          <w:sz w:val="20"/>
          <w:szCs w:val="20"/>
        </w:rPr>
        <w:t xml:space="preserve"> к</w:t>
      </w:r>
      <w:r w:rsidRPr="005F5F63">
        <w:rPr>
          <w:sz w:val="20"/>
          <w:szCs w:val="20"/>
          <w:lang w:val="ky-KG"/>
        </w:rPr>
        <w:t>ө</w:t>
      </w:r>
      <w:proofErr w:type="spellStart"/>
      <w:r w:rsidRPr="005F5F63">
        <w:rPr>
          <w:sz w:val="20"/>
          <w:szCs w:val="20"/>
        </w:rPr>
        <w:t>рс</w:t>
      </w:r>
      <w:proofErr w:type="spellEnd"/>
      <w:r w:rsidRPr="005F5F63">
        <w:rPr>
          <w:sz w:val="20"/>
          <w:szCs w:val="20"/>
          <w:lang w:val="ky-KG"/>
        </w:rPr>
        <w:t>ө</w:t>
      </w:r>
      <w:proofErr w:type="spellStart"/>
      <w:r w:rsidRPr="005F5F63">
        <w:rPr>
          <w:sz w:val="20"/>
          <w:szCs w:val="20"/>
        </w:rPr>
        <w:t>тк</w:t>
      </w:r>
      <w:proofErr w:type="spellEnd"/>
      <w:r w:rsidRPr="005F5F63">
        <w:rPr>
          <w:sz w:val="20"/>
          <w:szCs w:val="20"/>
          <w:lang w:val="ky-KG"/>
        </w:rPr>
        <w:t>ү</w:t>
      </w:r>
      <w:proofErr w:type="spellStart"/>
      <w:r w:rsidRPr="005F5F63">
        <w:rPr>
          <w:sz w:val="20"/>
          <w:szCs w:val="20"/>
        </w:rPr>
        <w:t>чт</w:t>
      </w:r>
      <w:proofErr w:type="spellEnd"/>
      <w:r w:rsidRPr="005F5F63">
        <w:rPr>
          <w:sz w:val="20"/>
          <w:szCs w:val="20"/>
          <w:lang w:val="ky-KG"/>
        </w:rPr>
        <w:t>ө</w:t>
      </w:r>
      <w:proofErr w:type="spellStart"/>
      <w:r w:rsidRPr="005F5F63">
        <w:rPr>
          <w:sz w:val="20"/>
          <w:szCs w:val="20"/>
        </w:rPr>
        <w:t>рд</w:t>
      </w:r>
      <w:proofErr w:type="spellEnd"/>
      <w:r w:rsidRPr="005F5F63">
        <w:rPr>
          <w:sz w:val="20"/>
          <w:szCs w:val="20"/>
          <w:lang w:val="ky-KG"/>
        </w:rPr>
        <w:t>ү</w:t>
      </w:r>
      <w:r w:rsidRPr="005F5F63">
        <w:rPr>
          <w:sz w:val="20"/>
          <w:szCs w:val="20"/>
        </w:rPr>
        <w:t xml:space="preserve">н </w:t>
      </w:r>
      <w:proofErr w:type="spellStart"/>
      <w:r w:rsidRPr="005F5F63">
        <w:rPr>
          <w:sz w:val="20"/>
          <w:szCs w:val="20"/>
        </w:rPr>
        <w:t>ордуна</w:t>
      </w:r>
      <w:proofErr w:type="spellEnd"/>
      <w:r w:rsidRPr="005F5F63">
        <w:rPr>
          <w:sz w:val="20"/>
          <w:szCs w:val="20"/>
        </w:rPr>
        <w:t xml:space="preserve"> </w:t>
      </w:r>
      <w:proofErr w:type="spellStart"/>
      <w:r w:rsidRPr="005F5F63">
        <w:rPr>
          <w:sz w:val="20"/>
          <w:szCs w:val="20"/>
        </w:rPr>
        <w:t>такталган</w:t>
      </w:r>
      <w:proofErr w:type="spellEnd"/>
      <w:r w:rsidRPr="005F5F63">
        <w:rPr>
          <w:sz w:val="20"/>
          <w:szCs w:val="20"/>
        </w:rPr>
        <w:t xml:space="preserve"> </w:t>
      </w:r>
      <w:proofErr w:type="spellStart"/>
      <w:r w:rsidRPr="005F5F63">
        <w:rPr>
          <w:sz w:val="20"/>
          <w:szCs w:val="20"/>
        </w:rPr>
        <w:t>маалыматтар</w:t>
      </w:r>
      <w:proofErr w:type="spellEnd"/>
      <w:r w:rsidRPr="005F5F63">
        <w:rPr>
          <w:sz w:val="20"/>
          <w:szCs w:val="20"/>
        </w:rPr>
        <w:t xml:space="preserve"> </w:t>
      </w:r>
      <w:proofErr w:type="spellStart"/>
      <w:r w:rsidRPr="005F5F63">
        <w:rPr>
          <w:sz w:val="20"/>
          <w:szCs w:val="20"/>
        </w:rPr>
        <w:t>берилди</w:t>
      </w:r>
      <w:proofErr w:type="spellEnd"/>
      <w:r w:rsidRPr="005F5F63">
        <w:rPr>
          <w:sz w:val="20"/>
          <w:szCs w:val="20"/>
        </w:rPr>
        <w:t xml:space="preserve">. Ай </w:t>
      </w:r>
      <w:proofErr w:type="spellStart"/>
      <w:r w:rsidRPr="005F5F63">
        <w:rPr>
          <w:sz w:val="20"/>
          <w:szCs w:val="20"/>
        </w:rPr>
        <w:t>сайын</w:t>
      </w:r>
      <w:proofErr w:type="spellEnd"/>
      <w:r w:rsidRPr="005F5F63">
        <w:rPr>
          <w:sz w:val="20"/>
          <w:szCs w:val="20"/>
        </w:rPr>
        <w:t xml:space="preserve"> </w:t>
      </w:r>
      <w:proofErr w:type="spellStart"/>
      <w:r w:rsidRPr="005F5F63">
        <w:rPr>
          <w:sz w:val="20"/>
          <w:szCs w:val="20"/>
        </w:rPr>
        <w:t>чыгарылат</w:t>
      </w:r>
      <w:proofErr w:type="spellEnd"/>
      <w:r w:rsidRPr="005F5F63">
        <w:rPr>
          <w:sz w:val="20"/>
          <w:szCs w:val="20"/>
        </w:rPr>
        <w:t>.</w:t>
      </w:r>
    </w:p>
    <w:p w14:paraId="09092AA2" w14:textId="77777777" w:rsidR="00277ACD" w:rsidRPr="005F5F63" w:rsidRDefault="00277ACD" w:rsidP="00277ACD">
      <w:pPr>
        <w:rPr>
          <w:rFonts w:ascii="Kyrghyz Times" w:hAnsi="Kyrghyz Times"/>
          <w:sz w:val="18"/>
          <w:szCs w:val="20"/>
          <w:lang w:val="ky-KG"/>
        </w:rPr>
      </w:pPr>
      <w:r w:rsidRPr="005F5F63">
        <w:rPr>
          <w:rFonts w:ascii="Kyrghyz Times" w:hAnsi="Kyrghyz Times"/>
          <w:sz w:val="18"/>
          <w:szCs w:val="20"/>
          <w:lang w:val="ky-KG"/>
        </w:rPr>
        <w:tab/>
      </w:r>
    </w:p>
    <w:p w14:paraId="3FB53356" w14:textId="77777777" w:rsidR="00277ACD" w:rsidRPr="005F5F63" w:rsidRDefault="00277ACD" w:rsidP="00277ACD">
      <w:pPr>
        <w:rPr>
          <w:rFonts w:ascii="Kyrghyz Times" w:hAnsi="Kyrghyz Times"/>
          <w:sz w:val="18"/>
          <w:szCs w:val="20"/>
        </w:rPr>
      </w:pPr>
      <w:r w:rsidRPr="005F5F63">
        <w:rPr>
          <w:rFonts w:ascii="Kyrghyz Times" w:hAnsi="Kyrghyz Times"/>
          <w:sz w:val="18"/>
          <w:szCs w:val="20"/>
        </w:rPr>
        <w:t xml:space="preserve"> </w:t>
      </w:r>
    </w:p>
    <w:p w14:paraId="257F43B5" w14:textId="77777777" w:rsidR="00277ACD" w:rsidRPr="005F5F63" w:rsidRDefault="00277ACD" w:rsidP="00277ACD">
      <w:pPr>
        <w:ind w:firstLine="709"/>
        <w:outlineLvl w:val="0"/>
        <w:rPr>
          <w:rFonts w:ascii="Kyrghyz Times" w:hAnsi="Kyrghyz Times"/>
          <w:sz w:val="20"/>
          <w:szCs w:val="20"/>
        </w:rPr>
      </w:pPr>
      <w:proofErr w:type="spellStart"/>
      <w:r w:rsidRPr="005F5F63">
        <w:rPr>
          <w:sz w:val="20"/>
          <w:szCs w:val="20"/>
        </w:rPr>
        <w:t>Басылма</w:t>
      </w:r>
      <w:proofErr w:type="spellEnd"/>
      <w:r w:rsidRPr="005F5F63">
        <w:rPr>
          <w:sz w:val="20"/>
          <w:szCs w:val="20"/>
        </w:rPr>
        <w:t xml:space="preserve"> </w:t>
      </w:r>
      <w:proofErr w:type="spellStart"/>
      <w:r w:rsidRPr="005F5F63">
        <w:rPr>
          <w:sz w:val="20"/>
          <w:szCs w:val="20"/>
        </w:rPr>
        <w:t>электрондук</w:t>
      </w:r>
      <w:proofErr w:type="spellEnd"/>
      <w:r w:rsidRPr="005F5F63">
        <w:rPr>
          <w:sz w:val="20"/>
          <w:szCs w:val="20"/>
        </w:rPr>
        <w:t xml:space="preserve"> </w:t>
      </w:r>
      <w:proofErr w:type="spellStart"/>
      <w:r w:rsidRPr="005F5F63">
        <w:rPr>
          <w:sz w:val="20"/>
          <w:szCs w:val="20"/>
        </w:rPr>
        <w:t>сактагычтарда</w:t>
      </w:r>
      <w:proofErr w:type="spellEnd"/>
      <w:r w:rsidRPr="005F5F63">
        <w:rPr>
          <w:sz w:val="20"/>
          <w:szCs w:val="20"/>
        </w:rPr>
        <w:t xml:space="preserve"> да бар</w:t>
      </w:r>
      <w:r w:rsidRPr="005F5F63">
        <w:rPr>
          <w:rFonts w:ascii="Kyrghyz Times" w:hAnsi="Kyrghyz Times"/>
          <w:sz w:val="20"/>
          <w:szCs w:val="20"/>
        </w:rPr>
        <w:t>.</w:t>
      </w:r>
    </w:p>
    <w:p w14:paraId="1E554BF3" w14:textId="77777777" w:rsidR="00277ACD" w:rsidRPr="005F5F63" w:rsidRDefault="00277ACD" w:rsidP="00277ACD">
      <w:pPr>
        <w:rPr>
          <w:rFonts w:ascii="Kyrghyz Times" w:hAnsi="Kyrghyz Times"/>
          <w:sz w:val="16"/>
          <w:szCs w:val="20"/>
        </w:rPr>
      </w:pPr>
    </w:p>
    <w:p w14:paraId="494F70E9" w14:textId="77777777" w:rsidR="00277ACD" w:rsidRPr="005F5F63" w:rsidRDefault="00277ACD" w:rsidP="00277ACD">
      <w:pPr>
        <w:rPr>
          <w:rFonts w:ascii="Kyrghyz Times" w:hAnsi="Kyrghyz Times"/>
          <w:sz w:val="18"/>
          <w:szCs w:val="20"/>
        </w:rPr>
      </w:pPr>
    </w:p>
    <w:p w14:paraId="07AB6700" w14:textId="77777777" w:rsidR="00277ACD" w:rsidRPr="005F5F63" w:rsidRDefault="00277ACD" w:rsidP="00277ACD">
      <w:pPr>
        <w:rPr>
          <w:rFonts w:ascii="Kyrghyz Times" w:hAnsi="Kyrghyz Times"/>
          <w:sz w:val="18"/>
          <w:szCs w:val="20"/>
        </w:rPr>
      </w:pPr>
    </w:p>
    <w:p w14:paraId="559B21FF" w14:textId="77777777" w:rsidR="00277ACD" w:rsidRPr="005F5F63" w:rsidRDefault="00277ACD" w:rsidP="00277ACD">
      <w:pPr>
        <w:rPr>
          <w:rFonts w:ascii="Kyrghyz Times" w:hAnsi="Kyrghyz Times"/>
          <w:sz w:val="18"/>
          <w:szCs w:val="20"/>
        </w:rPr>
      </w:pPr>
    </w:p>
    <w:p w14:paraId="3B7419EA" w14:textId="77777777" w:rsidR="00277ACD" w:rsidRPr="005F5F63" w:rsidRDefault="00277ACD" w:rsidP="00277ACD">
      <w:pPr>
        <w:ind w:firstLine="709"/>
        <w:jc w:val="both"/>
        <w:rPr>
          <w:rFonts w:ascii="Kyrghyz Times" w:hAnsi="Kyrghyz Times"/>
          <w:sz w:val="18"/>
          <w:szCs w:val="18"/>
        </w:rPr>
      </w:pPr>
      <w:r w:rsidRPr="005F5F63">
        <w:rPr>
          <w:sz w:val="20"/>
          <w:szCs w:val="20"/>
          <w:lang w:val="ky-KG"/>
        </w:rPr>
        <w:t>Пайдалануучулар расмий статистиканын маалыматтарын жана тиешелүү метамаалыматтарды пайдаланууда алардын булагына шилтеме берүүгө милдеттүү ("Расмий статистика жөнүндө" Кыргыз Республикасынын Мыйзамынын 30-беренеси).</w:t>
      </w:r>
      <w:r w:rsidRPr="005F5F63">
        <w:rPr>
          <w:rFonts w:ascii="Kyrghyz Times" w:hAnsi="Kyrghyz Times"/>
          <w:sz w:val="18"/>
          <w:szCs w:val="18"/>
        </w:rPr>
        <w:t xml:space="preserve"> </w:t>
      </w:r>
    </w:p>
    <w:p w14:paraId="7012FD85" w14:textId="77777777" w:rsidR="00277ACD" w:rsidRPr="005F5F63" w:rsidRDefault="00277ACD" w:rsidP="00277ACD">
      <w:pPr>
        <w:pStyle w:val="xl28"/>
        <w:spacing w:before="0" w:beforeAutospacing="0" w:after="0" w:afterAutospacing="0"/>
        <w:rPr>
          <w:rFonts w:eastAsia="Times New Roman" w:cs="Times New Roman"/>
          <w:szCs w:val="20"/>
        </w:rPr>
      </w:pPr>
    </w:p>
    <w:p w14:paraId="2394DD84" w14:textId="77777777" w:rsidR="00277ACD" w:rsidRPr="005F5F63" w:rsidRDefault="00277ACD" w:rsidP="00277ACD">
      <w:pPr>
        <w:rPr>
          <w:rFonts w:ascii="Kyrghyz Times" w:hAnsi="Kyrghyz Times"/>
          <w:sz w:val="18"/>
          <w:szCs w:val="20"/>
        </w:rPr>
      </w:pPr>
    </w:p>
    <w:p w14:paraId="2102D0B8" w14:textId="0CBFBC33" w:rsidR="00277ACD" w:rsidRPr="005F5F63" w:rsidRDefault="00277ACD" w:rsidP="00277ACD">
      <w:pPr>
        <w:ind w:firstLine="709"/>
        <w:outlineLvl w:val="0"/>
        <w:rPr>
          <w:sz w:val="20"/>
          <w:szCs w:val="20"/>
        </w:rPr>
      </w:pPr>
      <w:proofErr w:type="spellStart"/>
      <w:r w:rsidRPr="005F5F63">
        <w:rPr>
          <w:sz w:val="20"/>
        </w:rPr>
        <w:t>Бул</w:t>
      </w:r>
      <w:proofErr w:type="spellEnd"/>
      <w:r w:rsidRPr="005F5F63">
        <w:rPr>
          <w:sz w:val="20"/>
        </w:rPr>
        <w:t xml:space="preserve"> </w:t>
      </w:r>
      <w:proofErr w:type="spellStart"/>
      <w:r w:rsidRPr="005F5F63">
        <w:rPr>
          <w:sz w:val="20"/>
        </w:rPr>
        <w:t>басылманын</w:t>
      </w:r>
      <w:proofErr w:type="spellEnd"/>
      <w:r w:rsidRPr="005F5F63">
        <w:rPr>
          <w:sz w:val="20"/>
        </w:rPr>
        <w:t xml:space="preserve"> </w:t>
      </w:r>
      <w:proofErr w:type="spellStart"/>
      <w:r w:rsidRPr="005F5F63">
        <w:rPr>
          <w:sz w:val="20"/>
        </w:rPr>
        <w:t>маалыматтарын</w:t>
      </w:r>
      <w:proofErr w:type="spellEnd"/>
      <w:r w:rsidRPr="005F5F63">
        <w:rPr>
          <w:sz w:val="20"/>
        </w:rPr>
        <w:t xml:space="preserve"> </w:t>
      </w:r>
      <w:proofErr w:type="spellStart"/>
      <w:r w:rsidRPr="00B875DA">
        <w:rPr>
          <w:sz w:val="20"/>
        </w:rPr>
        <w:t>жаңылоонун</w:t>
      </w:r>
      <w:proofErr w:type="spellEnd"/>
      <w:r w:rsidRPr="00B875DA">
        <w:rPr>
          <w:sz w:val="20"/>
        </w:rPr>
        <w:t xml:space="preserve"> </w:t>
      </w:r>
      <w:proofErr w:type="spellStart"/>
      <w:r w:rsidRPr="00B875DA">
        <w:rPr>
          <w:sz w:val="20"/>
        </w:rPr>
        <w:t>акыркы</w:t>
      </w:r>
      <w:proofErr w:type="spellEnd"/>
      <w:r w:rsidRPr="00B875DA">
        <w:rPr>
          <w:sz w:val="20"/>
        </w:rPr>
        <w:t xml:space="preserve"> </w:t>
      </w:r>
      <w:proofErr w:type="spellStart"/>
      <w:r w:rsidRPr="00B875DA">
        <w:rPr>
          <w:sz w:val="20"/>
        </w:rPr>
        <w:t>күн</w:t>
      </w:r>
      <w:proofErr w:type="spellEnd"/>
      <w:r w:rsidRPr="00B875DA">
        <w:rPr>
          <w:sz w:val="20"/>
          <w:lang w:val="ky-KG"/>
        </w:rPr>
        <w:t>ү</w:t>
      </w:r>
      <w:r w:rsidRPr="00B875DA">
        <w:rPr>
          <w:sz w:val="20"/>
        </w:rPr>
        <w:t>: 202</w:t>
      </w:r>
      <w:r w:rsidR="00032758" w:rsidRPr="00B875DA">
        <w:rPr>
          <w:sz w:val="20"/>
          <w:lang w:val="ky-KG"/>
        </w:rPr>
        <w:t>4</w:t>
      </w:r>
      <w:r w:rsidRPr="00B875DA">
        <w:rPr>
          <w:sz w:val="20"/>
        </w:rPr>
        <w:t>-ж</w:t>
      </w:r>
      <w:r w:rsidRPr="00B875DA">
        <w:rPr>
          <w:sz w:val="20"/>
          <w:lang w:val="ky-KG"/>
        </w:rPr>
        <w:t xml:space="preserve">ылдын </w:t>
      </w:r>
      <w:r w:rsidR="00F745CC" w:rsidRPr="00B875DA">
        <w:rPr>
          <w:sz w:val="20"/>
          <w:lang w:val="ky-KG"/>
        </w:rPr>
        <w:t>1</w:t>
      </w:r>
      <w:r w:rsidR="00B875DA" w:rsidRPr="00B875DA">
        <w:rPr>
          <w:sz w:val="20"/>
          <w:lang w:val="ky-KG"/>
        </w:rPr>
        <w:t>7</w:t>
      </w:r>
      <w:r w:rsidRPr="00B875DA">
        <w:rPr>
          <w:sz w:val="20"/>
        </w:rPr>
        <w:t>-</w:t>
      </w:r>
      <w:r w:rsidRPr="00B875DA">
        <w:rPr>
          <w:sz w:val="20"/>
          <w:lang w:val="ky-KG"/>
        </w:rPr>
        <w:t>декабр</w:t>
      </w:r>
      <w:r w:rsidR="003D2189">
        <w:rPr>
          <w:sz w:val="20"/>
          <w:lang w:val="ky-KG"/>
        </w:rPr>
        <w:t>ы</w:t>
      </w:r>
      <w:r w:rsidR="00B875DA" w:rsidRPr="00B875DA">
        <w:rPr>
          <w:sz w:val="20"/>
          <w:lang w:val="ky-KG"/>
        </w:rPr>
        <w:t>.</w:t>
      </w:r>
    </w:p>
    <w:p w14:paraId="040DEC6D" w14:textId="77777777" w:rsidR="00277ACD" w:rsidRPr="005F5F63" w:rsidRDefault="00277ACD" w:rsidP="00277ACD">
      <w:pPr>
        <w:rPr>
          <w:rFonts w:ascii="Kyrghyz Times" w:hAnsi="Kyrghyz Times"/>
          <w:sz w:val="18"/>
          <w:szCs w:val="20"/>
        </w:rPr>
      </w:pPr>
    </w:p>
    <w:p w14:paraId="2533D350" w14:textId="77777777" w:rsidR="00277ACD" w:rsidRPr="005F5F63" w:rsidRDefault="00277ACD" w:rsidP="00277ACD">
      <w:pPr>
        <w:ind w:left="1134"/>
        <w:outlineLvl w:val="0"/>
        <w:rPr>
          <w:b/>
          <w:sz w:val="20"/>
          <w:szCs w:val="20"/>
        </w:rPr>
      </w:pPr>
      <w:proofErr w:type="spellStart"/>
      <w:r w:rsidRPr="005F5F63">
        <w:rPr>
          <w:b/>
          <w:sz w:val="20"/>
        </w:rPr>
        <w:t>Шарттуу</w:t>
      </w:r>
      <w:proofErr w:type="spellEnd"/>
      <w:r w:rsidRPr="005F5F63">
        <w:rPr>
          <w:b/>
          <w:sz w:val="20"/>
        </w:rPr>
        <w:t xml:space="preserve"> </w:t>
      </w:r>
      <w:proofErr w:type="spellStart"/>
      <w:r w:rsidRPr="005F5F63">
        <w:rPr>
          <w:b/>
          <w:sz w:val="20"/>
        </w:rPr>
        <w:t>белгилер</w:t>
      </w:r>
      <w:proofErr w:type="spellEnd"/>
      <w:r w:rsidRPr="005F5F63">
        <w:rPr>
          <w:b/>
          <w:sz w:val="20"/>
        </w:rPr>
        <w:t>:</w:t>
      </w:r>
    </w:p>
    <w:p w14:paraId="503E6300" w14:textId="77777777" w:rsidR="00277ACD" w:rsidRPr="005F5F63" w:rsidRDefault="00277ACD" w:rsidP="00277ACD">
      <w:pPr>
        <w:ind w:left="1134"/>
        <w:rPr>
          <w:sz w:val="20"/>
          <w:szCs w:val="20"/>
        </w:rPr>
      </w:pPr>
    </w:p>
    <w:tbl>
      <w:tblPr>
        <w:tblW w:w="5103" w:type="pct"/>
        <w:tblCellMar>
          <w:left w:w="70" w:type="dxa"/>
          <w:right w:w="70" w:type="dxa"/>
        </w:tblCellMar>
        <w:tblLook w:val="0000" w:firstRow="0" w:lastRow="0" w:firstColumn="0" w:lastColumn="0" w:noHBand="0" w:noVBand="0"/>
      </w:tblPr>
      <w:tblGrid>
        <w:gridCol w:w="390"/>
        <w:gridCol w:w="6528"/>
        <w:gridCol w:w="2919"/>
      </w:tblGrid>
      <w:tr w:rsidR="00B02B3C" w:rsidRPr="00BB0467" w14:paraId="35C6A1CF" w14:textId="77777777" w:rsidTr="001E3AC0">
        <w:tc>
          <w:tcPr>
            <w:tcW w:w="195" w:type="pct"/>
          </w:tcPr>
          <w:p w14:paraId="3A96974A" w14:textId="77777777" w:rsidR="00B02B3C" w:rsidRPr="00BB0467" w:rsidRDefault="00B02B3C" w:rsidP="001E3AC0">
            <w:pPr>
              <w:ind w:right="-1"/>
              <w:jc w:val="right"/>
              <w:rPr>
                <w:sz w:val="20"/>
              </w:rPr>
            </w:pPr>
            <w:r w:rsidRPr="00BB0467">
              <w:rPr>
                <w:sz w:val="20"/>
              </w:rPr>
              <w:t>-</w:t>
            </w:r>
          </w:p>
        </w:tc>
        <w:tc>
          <w:tcPr>
            <w:tcW w:w="3320" w:type="pct"/>
          </w:tcPr>
          <w:p w14:paraId="3E36BE3C" w14:textId="77777777" w:rsidR="00B02B3C" w:rsidRPr="00BB0467" w:rsidRDefault="00B02B3C" w:rsidP="001E3AC0">
            <w:pPr>
              <w:ind w:right="-1"/>
              <w:jc w:val="both"/>
              <w:rPr>
                <w:sz w:val="20"/>
              </w:rPr>
            </w:pPr>
            <w:proofErr w:type="spellStart"/>
            <w:r w:rsidRPr="00BB0467">
              <w:rPr>
                <w:sz w:val="20"/>
              </w:rPr>
              <w:t>кубулуш</w:t>
            </w:r>
            <w:proofErr w:type="spellEnd"/>
            <w:r w:rsidRPr="00BB0467">
              <w:rPr>
                <w:sz w:val="20"/>
              </w:rPr>
              <w:t xml:space="preserve"> </w:t>
            </w:r>
            <w:proofErr w:type="spellStart"/>
            <w:r w:rsidRPr="00BB0467">
              <w:rPr>
                <w:sz w:val="20"/>
              </w:rPr>
              <w:t>болгон</w:t>
            </w:r>
            <w:proofErr w:type="spellEnd"/>
            <w:r w:rsidRPr="00BB0467">
              <w:rPr>
                <w:sz w:val="20"/>
              </w:rPr>
              <w:t xml:space="preserve"> </w:t>
            </w:r>
            <w:proofErr w:type="spellStart"/>
            <w:r w:rsidRPr="00BB0467">
              <w:rPr>
                <w:sz w:val="20"/>
              </w:rPr>
              <w:t>эмес</w:t>
            </w:r>
            <w:proofErr w:type="spellEnd"/>
            <w:r w:rsidRPr="00BB0467">
              <w:rPr>
                <w:sz w:val="20"/>
              </w:rPr>
              <w:t>;</w:t>
            </w:r>
          </w:p>
        </w:tc>
        <w:tc>
          <w:tcPr>
            <w:tcW w:w="1485" w:type="pct"/>
            <w:vMerge w:val="restart"/>
          </w:tcPr>
          <w:p w14:paraId="552CE128" w14:textId="5FC22E4E" w:rsidR="00B02B3C" w:rsidRPr="00BB0467" w:rsidRDefault="007774B3" w:rsidP="007774B3">
            <w:pPr>
              <w:spacing w:before="120"/>
              <w:jc w:val="center"/>
              <w:rPr>
                <w:sz w:val="20"/>
              </w:rPr>
            </w:pPr>
            <w:r>
              <w:rPr>
                <w:noProof/>
              </w:rPr>
              <w:drawing>
                <wp:inline distT="0" distB="0" distL="0" distR="0" wp14:anchorId="6DD28AC5" wp14:editId="0DBE506B">
                  <wp:extent cx="1579245" cy="1471295"/>
                  <wp:effectExtent l="0" t="0" r="1905" b="0"/>
                  <wp:docPr id="1416345490"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9552" cy="1471581"/>
                          </a:xfrm>
                          <a:prstGeom prst="rect">
                            <a:avLst/>
                          </a:prstGeom>
                          <a:noFill/>
                          <a:ln>
                            <a:noFill/>
                          </a:ln>
                        </pic:spPr>
                      </pic:pic>
                    </a:graphicData>
                  </a:graphic>
                </wp:inline>
              </w:drawing>
            </w:r>
          </w:p>
        </w:tc>
      </w:tr>
      <w:tr w:rsidR="00B02B3C" w:rsidRPr="00BB0467" w14:paraId="7D3921A8" w14:textId="77777777" w:rsidTr="001E3AC0">
        <w:tc>
          <w:tcPr>
            <w:tcW w:w="195" w:type="pct"/>
          </w:tcPr>
          <w:p w14:paraId="203A59B8" w14:textId="77777777" w:rsidR="00B02B3C" w:rsidRPr="00BB0467" w:rsidRDefault="00B02B3C" w:rsidP="001E3AC0">
            <w:pPr>
              <w:ind w:right="-1"/>
              <w:jc w:val="right"/>
              <w:rPr>
                <w:sz w:val="20"/>
              </w:rPr>
            </w:pPr>
            <w:r w:rsidRPr="00BB0467">
              <w:rPr>
                <w:sz w:val="20"/>
              </w:rPr>
              <w:t>...</w:t>
            </w:r>
          </w:p>
        </w:tc>
        <w:tc>
          <w:tcPr>
            <w:tcW w:w="3320" w:type="pct"/>
          </w:tcPr>
          <w:p w14:paraId="7990A150" w14:textId="77777777" w:rsidR="00B02B3C" w:rsidRPr="00BB0467" w:rsidRDefault="00B02B3C" w:rsidP="001E3AC0">
            <w:pPr>
              <w:ind w:right="-1"/>
              <w:jc w:val="both"/>
              <w:rPr>
                <w:sz w:val="20"/>
              </w:rPr>
            </w:pPr>
            <w:proofErr w:type="spellStart"/>
            <w:r w:rsidRPr="00BB0467">
              <w:rPr>
                <w:sz w:val="20"/>
              </w:rPr>
              <w:t>маалымат</w:t>
            </w:r>
            <w:proofErr w:type="spellEnd"/>
            <w:r w:rsidRPr="00BB0467">
              <w:rPr>
                <w:sz w:val="20"/>
              </w:rPr>
              <w:t xml:space="preserve"> жок;</w:t>
            </w:r>
          </w:p>
        </w:tc>
        <w:tc>
          <w:tcPr>
            <w:tcW w:w="1485" w:type="pct"/>
            <w:vMerge/>
          </w:tcPr>
          <w:p w14:paraId="3C89601E" w14:textId="77777777" w:rsidR="00B02B3C" w:rsidRPr="00BB0467" w:rsidRDefault="00B02B3C" w:rsidP="001E3AC0">
            <w:pPr>
              <w:ind w:right="-1"/>
              <w:jc w:val="both"/>
              <w:rPr>
                <w:sz w:val="20"/>
              </w:rPr>
            </w:pPr>
          </w:p>
        </w:tc>
      </w:tr>
      <w:tr w:rsidR="00B02B3C" w:rsidRPr="00BB0467" w14:paraId="73096220" w14:textId="77777777" w:rsidTr="001E3AC0">
        <w:tc>
          <w:tcPr>
            <w:tcW w:w="195" w:type="pct"/>
          </w:tcPr>
          <w:p w14:paraId="13CD242B" w14:textId="77777777" w:rsidR="00B02B3C" w:rsidRPr="00BB0467" w:rsidRDefault="00B02B3C" w:rsidP="001E3AC0">
            <w:pPr>
              <w:ind w:right="-1"/>
              <w:jc w:val="right"/>
              <w:rPr>
                <w:sz w:val="20"/>
              </w:rPr>
            </w:pPr>
            <w:r w:rsidRPr="00BB0467">
              <w:rPr>
                <w:sz w:val="20"/>
              </w:rPr>
              <w:t>0,0</w:t>
            </w:r>
          </w:p>
        </w:tc>
        <w:tc>
          <w:tcPr>
            <w:tcW w:w="3320" w:type="pct"/>
          </w:tcPr>
          <w:p w14:paraId="3FF13C18" w14:textId="77777777" w:rsidR="00B02B3C" w:rsidRPr="00BB0467" w:rsidRDefault="00B02B3C" w:rsidP="001E3AC0">
            <w:pPr>
              <w:ind w:right="-1"/>
              <w:jc w:val="both"/>
              <w:rPr>
                <w:sz w:val="20"/>
              </w:rPr>
            </w:pPr>
            <w:r w:rsidRPr="00BB0467">
              <w:rPr>
                <w:sz w:val="20"/>
                <w:szCs w:val="18"/>
                <w:lang w:val="ky-KG"/>
              </w:rPr>
              <w:t>көрсөткүчтүн мааниси өлчөөнүн бирдигинен аз</w:t>
            </w:r>
            <w:r w:rsidRPr="00BB0467">
              <w:rPr>
                <w:sz w:val="20"/>
                <w:szCs w:val="18"/>
              </w:rPr>
              <w:t>.</w:t>
            </w:r>
          </w:p>
        </w:tc>
        <w:tc>
          <w:tcPr>
            <w:tcW w:w="1485" w:type="pct"/>
            <w:vMerge/>
          </w:tcPr>
          <w:p w14:paraId="249B4095" w14:textId="77777777" w:rsidR="00B02B3C" w:rsidRPr="00BB0467" w:rsidRDefault="00B02B3C" w:rsidP="001E3AC0">
            <w:pPr>
              <w:ind w:right="-1"/>
              <w:jc w:val="both"/>
              <w:rPr>
                <w:sz w:val="20"/>
                <w:lang w:val="ky-KG"/>
              </w:rPr>
            </w:pPr>
          </w:p>
        </w:tc>
      </w:tr>
      <w:tr w:rsidR="00B02B3C" w:rsidRPr="00BB0467" w14:paraId="3A00F204" w14:textId="77777777" w:rsidTr="001E3AC0">
        <w:tc>
          <w:tcPr>
            <w:tcW w:w="195" w:type="pct"/>
          </w:tcPr>
          <w:p w14:paraId="4A066933" w14:textId="77777777" w:rsidR="00B02B3C" w:rsidRPr="00BB0467" w:rsidRDefault="00B02B3C" w:rsidP="001E3AC0">
            <w:pPr>
              <w:ind w:right="-1"/>
              <w:jc w:val="right"/>
              <w:rPr>
                <w:sz w:val="20"/>
              </w:rPr>
            </w:pPr>
          </w:p>
        </w:tc>
        <w:tc>
          <w:tcPr>
            <w:tcW w:w="3320" w:type="pct"/>
          </w:tcPr>
          <w:p w14:paraId="72FEA1DD" w14:textId="77777777" w:rsidR="00B02B3C" w:rsidRPr="00BB0467" w:rsidRDefault="00B02B3C" w:rsidP="001E3AC0">
            <w:pPr>
              <w:ind w:right="-1"/>
              <w:rPr>
                <w:sz w:val="20"/>
                <w:szCs w:val="18"/>
              </w:rPr>
            </w:pPr>
            <w:proofErr w:type="spellStart"/>
            <w:r w:rsidRPr="00BB0467">
              <w:rPr>
                <w:sz w:val="20"/>
                <w:szCs w:val="18"/>
              </w:rPr>
              <w:t>Жыйынтыктын</w:t>
            </w:r>
            <w:proofErr w:type="spellEnd"/>
            <w:r w:rsidRPr="00BB0467">
              <w:rPr>
                <w:sz w:val="20"/>
                <w:szCs w:val="18"/>
              </w:rPr>
              <w:t xml:space="preserve"> </w:t>
            </w:r>
            <w:proofErr w:type="spellStart"/>
            <w:r w:rsidRPr="00BB0467">
              <w:rPr>
                <w:sz w:val="20"/>
                <w:szCs w:val="18"/>
              </w:rPr>
              <w:t>кошулган</w:t>
            </w:r>
            <w:proofErr w:type="spellEnd"/>
            <w:r w:rsidRPr="00BB0467">
              <w:rPr>
                <w:sz w:val="20"/>
                <w:szCs w:val="18"/>
              </w:rPr>
              <w:t xml:space="preserve"> </w:t>
            </w:r>
            <w:proofErr w:type="spellStart"/>
            <w:r w:rsidRPr="00BB0467">
              <w:rPr>
                <w:sz w:val="20"/>
                <w:szCs w:val="18"/>
              </w:rPr>
              <w:t>суммалардан</w:t>
            </w:r>
            <w:proofErr w:type="spellEnd"/>
            <w:r w:rsidRPr="00BB0467">
              <w:rPr>
                <w:sz w:val="20"/>
                <w:szCs w:val="18"/>
              </w:rPr>
              <w:t xml:space="preserve"> </w:t>
            </w:r>
            <w:proofErr w:type="spellStart"/>
            <w:r w:rsidRPr="00BB0467">
              <w:rPr>
                <w:sz w:val="20"/>
                <w:szCs w:val="18"/>
              </w:rPr>
              <w:t>бир</w:t>
            </w:r>
            <w:proofErr w:type="spellEnd"/>
            <w:r w:rsidRPr="00BB0467">
              <w:rPr>
                <w:sz w:val="20"/>
                <w:szCs w:val="18"/>
              </w:rPr>
              <w:t xml:space="preserve"> аз </w:t>
            </w:r>
            <w:proofErr w:type="spellStart"/>
            <w:r w:rsidRPr="00BB0467">
              <w:rPr>
                <w:sz w:val="20"/>
                <w:szCs w:val="18"/>
              </w:rPr>
              <w:t>айырмасы</w:t>
            </w:r>
            <w:proofErr w:type="spellEnd"/>
            <w:r w:rsidRPr="00BB0467">
              <w:rPr>
                <w:sz w:val="20"/>
                <w:szCs w:val="18"/>
              </w:rPr>
              <w:t xml:space="preserve"> </w:t>
            </w:r>
            <w:proofErr w:type="spellStart"/>
            <w:r w:rsidRPr="00BB0467">
              <w:rPr>
                <w:sz w:val="20"/>
                <w:szCs w:val="18"/>
              </w:rPr>
              <w:t>алардын</w:t>
            </w:r>
            <w:proofErr w:type="spellEnd"/>
            <w:r w:rsidRPr="00BB0467">
              <w:rPr>
                <w:sz w:val="20"/>
                <w:szCs w:val="18"/>
              </w:rPr>
              <w:t xml:space="preserve"> </w:t>
            </w:r>
            <w:proofErr w:type="spellStart"/>
            <w:r w:rsidRPr="00BB0467">
              <w:rPr>
                <w:sz w:val="20"/>
                <w:szCs w:val="18"/>
              </w:rPr>
              <w:t>тегеректелиши</w:t>
            </w:r>
            <w:proofErr w:type="spellEnd"/>
            <w:r w:rsidRPr="00BB0467">
              <w:rPr>
                <w:sz w:val="20"/>
                <w:szCs w:val="18"/>
              </w:rPr>
              <w:t xml:space="preserve"> </w:t>
            </w:r>
            <w:proofErr w:type="spellStart"/>
            <w:r w:rsidRPr="00BB0467">
              <w:rPr>
                <w:sz w:val="20"/>
                <w:szCs w:val="18"/>
              </w:rPr>
              <w:t>менен</w:t>
            </w:r>
            <w:proofErr w:type="spellEnd"/>
            <w:r w:rsidRPr="00BB0467">
              <w:rPr>
                <w:sz w:val="20"/>
                <w:szCs w:val="18"/>
              </w:rPr>
              <w:t xml:space="preserve"> т</w:t>
            </w:r>
            <w:r w:rsidRPr="00BB0467">
              <w:rPr>
                <w:sz w:val="20"/>
                <w:szCs w:val="18"/>
                <w:lang w:val="ky-KG"/>
              </w:rPr>
              <w:t>ү</w:t>
            </w:r>
            <w:r w:rsidRPr="00BB0467">
              <w:rPr>
                <w:sz w:val="20"/>
                <w:szCs w:val="18"/>
              </w:rPr>
              <w:t>ш</w:t>
            </w:r>
            <w:r w:rsidRPr="00BB0467">
              <w:rPr>
                <w:sz w:val="20"/>
                <w:szCs w:val="18"/>
                <w:lang w:val="ky-KG"/>
              </w:rPr>
              <w:t>ү</w:t>
            </w:r>
            <w:proofErr w:type="spellStart"/>
            <w:r w:rsidRPr="00BB0467">
              <w:rPr>
                <w:sz w:val="20"/>
                <w:szCs w:val="18"/>
              </w:rPr>
              <w:t>нд</w:t>
            </w:r>
            <w:proofErr w:type="spellEnd"/>
            <w:r w:rsidRPr="00BB0467">
              <w:rPr>
                <w:sz w:val="20"/>
                <w:szCs w:val="18"/>
                <w:lang w:val="ky-KG"/>
              </w:rPr>
              <w:t>ү</w:t>
            </w:r>
            <w:r w:rsidRPr="00BB0467">
              <w:rPr>
                <w:sz w:val="20"/>
                <w:szCs w:val="18"/>
              </w:rPr>
              <w:t>р</w:t>
            </w:r>
            <w:r w:rsidRPr="00BB0467">
              <w:rPr>
                <w:sz w:val="20"/>
                <w:szCs w:val="18"/>
                <w:lang w:val="ky-KG"/>
              </w:rPr>
              <w:t>ү</w:t>
            </w:r>
            <w:r w:rsidRPr="00BB0467">
              <w:rPr>
                <w:sz w:val="20"/>
                <w:szCs w:val="18"/>
              </w:rPr>
              <w:t>л</w:t>
            </w:r>
            <w:r w:rsidRPr="00BB0467">
              <w:rPr>
                <w:sz w:val="20"/>
                <w:szCs w:val="18"/>
                <w:lang w:val="ky-KG"/>
              </w:rPr>
              <w:t>ө</w:t>
            </w:r>
            <w:r w:rsidRPr="00BB0467">
              <w:rPr>
                <w:sz w:val="20"/>
                <w:szCs w:val="18"/>
              </w:rPr>
              <w:t>т.</w:t>
            </w:r>
          </w:p>
        </w:tc>
        <w:tc>
          <w:tcPr>
            <w:tcW w:w="1485" w:type="pct"/>
            <w:vMerge/>
          </w:tcPr>
          <w:p w14:paraId="2D94A169" w14:textId="77777777" w:rsidR="00B02B3C" w:rsidRPr="00BB0467" w:rsidRDefault="00B02B3C" w:rsidP="001E3AC0">
            <w:pPr>
              <w:ind w:right="-1"/>
              <w:jc w:val="both"/>
              <w:rPr>
                <w:sz w:val="20"/>
                <w:lang w:val="ky-KG"/>
              </w:rPr>
            </w:pPr>
          </w:p>
        </w:tc>
      </w:tr>
      <w:tr w:rsidR="00B02B3C" w:rsidRPr="00BB0467" w14:paraId="02E60814" w14:textId="77777777" w:rsidTr="001E3AC0">
        <w:tc>
          <w:tcPr>
            <w:tcW w:w="195" w:type="pct"/>
          </w:tcPr>
          <w:p w14:paraId="5151581F" w14:textId="77777777" w:rsidR="00B02B3C" w:rsidRPr="00BB0467" w:rsidRDefault="00B02B3C" w:rsidP="001E3AC0">
            <w:pPr>
              <w:ind w:right="-1"/>
              <w:jc w:val="right"/>
              <w:rPr>
                <w:sz w:val="20"/>
              </w:rPr>
            </w:pPr>
          </w:p>
        </w:tc>
        <w:tc>
          <w:tcPr>
            <w:tcW w:w="3320" w:type="pct"/>
          </w:tcPr>
          <w:p w14:paraId="38AE80D8" w14:textId="77777777" w:rsidR="00B02B3C" w:rsidRPr="00BB0467" w:rsidRDefault="00B02B3C" w:rsidP="001E3AC0">
            <w:pPr>
              <w:ind w:right="-1"/>
              <w:jc w:val="both"/>
              <w:rPr>
                <w:sz w:val="20"/>
                <w:szCs w:val="18"/>
                <w:lang w:val="ky-KG"/>
              </w:rPr>
            </w:pPr>
          </w:p>
        </w:tc>
        <w:tc>
          <w:tcPr>
            <w:tcW w:w="1485" w:type="pct"/>
            <w:vMerge/>
          </w:tcPr>
          <w:p w14:paraId="1991A14F" w14:textId="77777777" w:rsidR="00B02B3C" w:rsidRPr="00BB0467" w:rsidRDefault="00B02B3C" w:rsidP="001E3AC0">
            <w:pPr>
              <w:ind w:right="-1"/>
              <w:jc w:val="both"/>
              <w:rPr>
                <w:sz w:val="20"/>
                <w:lang w:val="ky-KG"/>
              </w:rPr>
            </w:pPr>
          </w:p>
        </w:tc>
      </w:tr>
      <w:tr w:rsidR="00B02B3C" w:rsidRPr="00BB0467" w14:paraId="121FD62A" w14:textId="77777777" w:rsidTr="001E3AC0">
        <w:trPr>
          <w:trHeight w:val="1508"/>
        </w:trPr>
        <w:tc>
          <w:tcPr>
            <w:tcW w:w="195" w:type="pct"/>
          </w:tcPr>
          <w:p w14:paraId="4DD09978" w14:textId="77777777" w:rsidR="00B02B3C" w:rsidRPr="00BB0467" w:rsidRDefault="00B02B3C" w:rsidP="001E3AC0">
            <w:pPr>
              <w:ind w:right="-1"/>
              <w:jc w:val="right"/>
              <w:rPr>
                <w:sz w:val="20"/>
              </w:rPr>
            </w:pPr>
          </w:p>
        </w:tc>
        <w:tc>
          <w:tcPr>
            <w:tcW w:w="3320" w:type="pct"/>
          </w:tcPr>
          <w:p w14:paraId="569C5EE5" w14:textId="77777777" w:rsidR="00B02B3C" w:rsidRPr="00BB0467" w:rsidRDefault="00B02B3C" w:rsidP="001E3AC0">
            <w:pPr>
              <w:jc w:val="both"/>
              <w:rPr>
                <w:sz w:val="20"/>
                <w:szCs w:val="20"/>
                <w:lang w:val="ky-KG"/>
              </w:rPr>
            </w:pPr>
            <w:proofErr w:type="spellStart"/>
            <w:r w:rsidRPr="00BB0467">
              <w:rPr>
                <w:sz w:val="20"/>
                <w:szCs w:val="20"/>
              </w:rPr>
              <w:t>Басылманын</w:t>
            </w:r>
            <w:proofErr w:type="spellEnd"/>
            <w:r w:rsidRPr="00BB0467">
              <w:rPr>
                <w:sz w:val="20"/>
                <w:szCs w:val="20"/>
              </w:rPr>
              <w:t xml:space="preserve"> </w:t>
            </w:r>
            <w:proofErr w:type="spellStart"/>
            <w:r w:rsidRPr="00BB0467">
              <w:rPr>
                <w:sz w:val="20"/>
                <w:szCs w:val="20"/>
              </w:rPr>
              <w:t>электрондук</w:t>
            </w:r>
            <w:proofErr w:type="spellEnd"/>
            <w:r w:rsidRPr="00BB0467">
              <w:rPr>
                <w:sz w:val="20"/>
                <w:szCs w:val="20"/>
              </w:rPr>
              <w:t xml:space="preserve"> </w:t>
            </w:r>
            <w:proofErr w:type="spellStart"/>
            <w:r w:rsidRPr="00BB0467">
              <w:rPr>
                <w:sz w:val="20"/>
                <w:szCs w:val="20"/>
              </w:rPr>
              <w:t>версиясы</w:t>
            </w:r>
            <w:proofErr w:type="spellEnd"/>
            <w:r w:rsidRPr="00BB0467">
              <w:rPr>
                <w:sz w:val="20"/>
                <w:szCs w:val="20"/>
              </w:rPr>
              <w:t xml:space="preserve"> </w:t>
            </w:r>
            <w:proofErr w:type="spellStart"/>
            <w:r w:rsidRPr="00BB0467">
              <w:rPr>
                <w:sz w:val="20"/>
                <w:szCs w:val="20"/>
              </w:rPr>
              <w:t>колдонуучулар</w:t>
            </w:r>
            <w:proofErr w:type="spellEnd"/>
            <w:r w:rsidRPr="00BB0467">
              <w:rPr>
                <w:sz w:val="20"/>
                <w:szCs w:val="20"/>
              </w:rPr>
              <w:t xml:space="preserve"> </w:t>
            </w:r>
            <w:r w:rsidRPr="00BB0467">
              <w:rPr>
                <w:sz w:val="20"/>
                <w:szCs w:val="20"/>
                <w:lang w:val="ky-KG"/>
              </w:rPr>
              <w:t>ү</w:t>
            </w:r>
            <w:r w:rsidRPr="00BB0467">
              <w:rPr>
                <w:sz w:val="20"/>
                <w:szCs w:val="20"/>
              </w:rPr>
              <w:t>ч</w:t>
            </w:r>
            <w:r w:rsidRPr="00BB0467">
              <w:rPr>
                <w:sz w:val="20"/>
                <w:szCs w:val="20"/>
                <w:lang w:val="ky-KG"/>
              </w:rPr>
              <w:t>ү</w:t>
            </w:r>
            <w:r w:rsidRPr="00BB0467">
              <w:rPr>
                <w:sz w:val="20"/>
                <w:szCs w:val="20"/>
              </w:rPr>
              <w:t xml:space="preserve">н </w:t>
            </w:r>
            <w:proofErr w:type="spellStart"/>
            <w:r w:rsidRPr="00BB0467">
              <w:rPr>
                <w:sz w:val="20"/>
                <w:szCs w:val="20"/>
              </w:rPr>
              <w:t>Улутстаткомдун</w:t>
            </w:r>
            <w:proofErr w:type="spellEnd"/>
            <w:r w:rsidRPr="00BB0467">
              <w:rPr>
                <w:sz w:val="20"/>
                <w:szCs w:val="20"/>
              </w:rPr>
              <w:t xml:space="preserve"> </w:t>
            </w:r>
            <w:proofErr w:type="spellStart"/>
            <w:r w:rsidRPr="00BB0467">
              <w:rPr>
                <w:sz w:val="20"/>
                <w:szCs w:val="20"/>
              </w:rPr>
              <w:t>расмий</w:t>
            </w:r>
            <w:proofErr w:type="spellEnd"/>
            <w:r w:rsidRPr="00BB0467">
              <w:rPr>
                <w:sz w:val="20"/>
                <w:szCs w:val="20"/>
              </w:rPr>
              <w:t xml:space="preserve"> </w:t>
            </w:r>
            <w:proofErr w:type="spellStart"/>
            <w:r w:rsidRPr="00BB0467">
              <w:rPr>
                <w:sz w:val="20"/>
                <w:szCs w:val="20"/>
              </w:rPr>
              <w:t>сайтында</w:t>
            </w:r>
            <w:proofErr w:type="spellEnd"/>
            <w:r w:rsidRPr="00BB0467">
              <w:rPr>
                <w:sz w:val="20"/>
                <w:szCs w:val="20"/>
              </w:rPr>
              <w:t xml:space="preserve"> </w:t>
            </w:r>
            <w:r w:rsidRPr="00BB0467">
              <w:rPr>
                <w:rStyle w:val="a6"/>
                <w:sz w:val="20"/>
                <w:szCs w:val="20"/>
              </w:rPr>
              <w:t>https://www.stat.</w:t>
            </w:r>
            <w:r w:rsidRPr="00BB0467">
              <w:rPr>
                <w:rStyle w:val="a6"/>
                <w:sz w:val="20"/>
                <w:szCs w:val="20"/>
                <w:lang w:val="en-US"/>
              </w:rPr>
              <w:t>gov</w:t>
            </w:r>
            <w:r w:rsidRPr="00BB0467">
              <w:rPr>
                <w:rStyle w:val="a6"/>
                <w:sz w:val="20"/>
                <w:szCs w:val="20"/>
              </w:rPr>
              <w:t>.kg/publications/doklad-socialno-ekonomicheskoe-polozhenie-kyrgyzskoj-respubliki/</w:t>
            </w:r>
            <w:r w:rsidRPr="00BB0467">
              <w:rPr>
                <w:sz w:val="20"/>
                <w:szCs w:val="20"/>
              </w:rPr>
              <w:t xml:space="preserve"> </w:t>
            </w:r>
            <w:proofErr w:type="spellStart"/>
            <w:r w:rsidRPr="00BB0467">
              <w:rPr>
                <w:sz w:val="20"/>
                <w:szCs w:val="20"/>
              </w:rPr>
              <w:t>дареги</w:t>
            </w:r>
            <w:proofErr w:type="spellEnd"/>
            <w:r w:rsidRPr="00BB0467">
              <w:rPr>
                <w:sz w:val="20"/>
                <w:szCs w:val="20"/>
              </w:rPr>
              <w:t xml:space="preserve"> </w:t>
            </w:r>
            <w:proofErr w:type="spellStart"/>
            <w:r w:rsidRPr="00BB0467">
              <w:rPr>
                <w:sz w:val="20"/>
                <w:szCs w:val="20"/>
              </w:rPr>
              <w:t>боюнча</w:t>
            </w:r>
            <w:proofErr w:type="spellEnd"/>
            <w:r w:rsidRPr="00BB0467">
              <w:rPr>
                <w:sz w:val="20"/>
                <w:szCs w:val="20"/>
              </w:rPr>
              <w:t xml:space="preserve"> </w:t>
            </w:r>
            <w:proofErr w:type="spellStart"/>
            <w:r w:rsidRPr="00BB0467">
              <w:rPr>
                <w:sz w:val="20"/>
                <w:szCs w:val="20"/>
              </w:rPr>
              <w:t>жеткиликт</w:t>
            </w:r>
            <w:proofErr w:type="spellEnd"/>
            <w:r w:rsidRPr="00BB0467">
              <w:rPr>
                <w:sz w:val="20"/>
                <w:szCs w:val="20"/>
                <w:lang w:val="ky-KG"/>
              </w:rPr>
              <w:t>үү</w:t>
            </w:r>
            <w:r w:rsidRPr="00BB0467">
              <w:rPr>
                <w:sz w:val="20"/>
                <w:szCs w:val="20"/>
              </w:rPr>
              <w:t xml:space="preserve">, </w:t>
            </w:r>
            <w:proofErr w:type="spellStart"/>
            <w:r w:rsidRPr="00BB0467">
              <w:rPr>
                <w:sz w:val="20"/>
                <w:szCs w:val="20"/>
              </w:rPr>
              <w:t>ошондой</w:t>
            </w:r>
            <w:proofErr w:type="spellEnd"/>
            <w:r w:rsidRPr="00BB0467">
              <w:rPr>
                <w:sz w:val="20"/>
                <w:szCs w:val="20"/>
              </w:rPr>
              <w:t xml:space="preserve"> эле </w:t>
            </w:r>
            <w:proofErr w:type="spellStart"/>
            <w:r w:rsidRPr="00BB0467">
              <w:rPr>
                <w:sz w:val="20"/>
                <w:szCs w:val="20"/>
              </w:rPr>
              <w:t>тиркелген</w:t>
            </w:r>
            <w:proofErr w:type="spellEnd"/>
            <w:r w:rsidRPr="00BB0467">
              <w:rPr>
                <w:sz w:val="20"/>
                <w:szCs w:val="20"/>
              </w:rPr>
              <w:t xml:space="preserve"> </w:t>
            </w:r>
            <w:r w:rsidRPr="00BB0467">
              <w:rPr>
                <w:sz w:val="20"/>
                <w:szCs w:val="20"/>
                <w:lang w:val="en-US"/>
              </w:rPr>
              <w:t>QR</w:t>
            </w:r>
            <w:r w:rsidRPr="00BB0467">
              <w:rPr>
                <w:sz w:val="20"/>
                <w:szCs w:val="20"/>
              </w:rPr>
              <w:t xml:space="preserve">-коду </w:t>
            </w:r>
            <w:proofErr w:type="spellStart"/>
            <w:r w:rsidRPr="00BB0467">
              <w:rPr>
                <w:sz w:val="20"/>
                <w:szCs w:val="20"/>
              </w:rPr>
              <w:t>менен</w:t>
            </w:r>
            <w:proofErr w:type="spellEnd"/>
            <w:r w:rsidRPr="00BB0467">
              <w:rPr>
                <w:sz w:val="20"/>
                <w:szCs w:val="20"/>
              </w:rPr>
              <w:t xml:space="preserve"> да </w:t>
            </w:r>
            <w:proofErr w:type="spellStart"/>
            <w:r w:rsidRPr="00BB0467">
              <w:rPr>
                <w:sz w:val="20"/>
                <w:szCs w:val="20"/>
              </w:rPr>
              <w:t>пайдаланууга</w:t>
            </w:r>
            <w:proofErr w:type="spellEnd"/>
            <w:r w:rsidRPr="00BB0467">
              <w:rPr>
                <w:sz w:val="20"/>
                <w:szCs w:val="20"/>
              </w:rPr>
              <w:t xml:space="preserve"> болот.</w:t>
            </w:r>
          </w:p>
        </w:tc>
        <w:tc>
          <w:tcPr>
            <w:tcW w:w="1485" w:type="pct"/>
            <w:vMerge/>
          </w:tcPr>
          <w:p w14:paraId="47F160EA" w14:textId="77777777" w:rsidR="00B02B3C" w:rsidRPr="00BB0467" w:rsidRDefault="00B02B3C" w:rsidP="001E3AC0">
            <w:pPr>
              <w:ind w:right="-1"/>
              <w:jc w:val="both"/>
              <w:rPr>
                <w:sz w:val="20"/>
                <w:lang w:val="ky-KG"/>
              </w:rPr>
            </w:pPr>
          </w:p>
        </w:tc>
      </w:tr>
    </w:tbl>
    <w:p w14:paraId="735437CB" w14:textId="77777777" w:rsidR="00965C4C" w:rsidRPr="005F5F63" w:rsidRDefault="00965C4C" w:rsidP="007A1C14">
      <w:pPr>
        <w:jc w:val="both"/>
        <w:rPr>
          <w:rFonts w:ascii="Kyrghyz Times" w:hAnsi="Kyrghyz Times"/>
          <w:sz w:val="18"/>
          <w:szCs w:val="20"/>
        </w:rPr>
      </w:pPr>
    </w:p>
    <w:p w14:paraId="00ED6262" w14:textId="77777777" w:rsidR="00965C4C" w:rsidRPr="005F5F63" w:rsidRDefault="00965C4C" w:rsidP="007A1C14">
      <w:pPr>
        <w:jc w:val="both"/>
        <w:rPr>
          <w:rFonts w:ascii="Kyrghyz Times" w:hAnsi="Kyrghyz Times"/>
          <w:sz w:val="18"/>
          <w:szCs w:val="20"/>
        </w:rPr>
      </w:pPr>
    </w:p>
    <w:p w14:paraId="2DE3F1FD" w14:textId="77777777" w:rsidR="00965C4C" w:rsidRPr="005F5F63" w:rsidRDefault="00965C4C" w:rsidP="007A1C14">
      <w:pPr>
        <w:jc w:val="both"/>
        <w:rPr>
          <w:rFonts w:ascii="Kyrghyz Times" w:hAnsi="Kyrghyz Times"/>
          <w:sz w:val="18"/>
          <w:szCs w:val="20"/>
        </w:rPr>
      </w:pPr>
    </w:p>
    <w:p w14:paraId="1CC74D15" w14:textId="77777777" w:rsidR="00965C4C" w:rsidRPr="005F5F63" w:rsidRDefault="00965C4C" w:rsidP="007A1C14">
      <w:pPr>
        <w:jc w:val="both"/>
        <w:rPr>
          <w:rFonts w:ascii="Kyrghyz Times" w:hAnsi="Kyrghyz Times"/>
          <w:sz w:val="18"/>
          <w:szCs w:val="20"/>
        </w:rPr>
      </w:pPr>
    </w:p>
    <w:p w14:paraId="24E4D943" w14:textId="77777777" w:rsidR="00965C4C" w:rsidRPr="005F5F63" w:rsidRDefault="00965C4C" w:rsidP="007A1C14">
      <w:pPr>
        <w:jc w:val="both"/>
        <w:rPr>
          <w:rFonts w:ascii="Kyrghyz Times" w:hAnsi="Kyrghyz Times"/>
          <w:sz w:val="18"/>
          <w:szCs w:val="20"/>
        </w:rPr>
      </w:pPr>
    </w:p>
    <w:p w14:paraId="285603D5" w14:textId="77777777" w:rsidR="00965C4C" w:rsidRPr="005F5F63" w:rsidRDefault="00965C4C" w:rsidP="007A1C14">
      <w:pPr>
        <w:jc w:val="both"/>
        <w:rPr>
          <w:rFonts w:ascii="Kyrghyz Times" w:hAnsi="Kyrghyz Times"/>
          <w:sz w:val="18"/>
          <w:szCs w:val="20"/>
        </w:rPr>
      </w:pPr>
    </w:p>
    <w:p w14:paraId="4A18604D" w14:textId="77777777" w:rsidR="00085CC5" w:rsidRPr="00EF2AA2" w:rsidRDefault="00085CC5" w:rsidP="00085CC5">
      <w:pPr>
        <w:pStyle w:val="2fb"/>
        <w:pageBreakBefore/>
        <w:widowControl/>
        <w:spacing w:before="160" w:after="720"/>
        <w:rPr>
          <w:rFonts w:ascii="Times New Roman" w:hAnsi="Times New Roman"/>
          <w:snapToGrid/>
          <w:kern w:val="0"/>
          <w:szCs w:val="24"/>
        </w:rPr>
      </w:pPr>
      <w:r w:rsidRPr="00EF2AA2">
        <w:rPr>
          <w:rFonts w:ascii="Times New Roman" w:hAnsi="Times New Roman"/>
          <w:snapToGrid/>
          <w:kern w:val="0"/>
          <w:szCs w:val="24"/>
        </w:rPr>
        <w:lastRenderedPageBreak/>
        <w:t>М а з м у н у</w:t>
      </w:r>
    </w:p>
    <w:p w14:paraId="24334217" w14:textId="60A8A6CE" w:rsidR="00085CC5" w:rsidRPr="00EF2AA2" w:rsidRDefault="00085CC5" w:rsidP="00085CC5">
      <w:pPr>
        <w:pStyle w:val="11"/>
        <w:rPr>
          <w:rFonts w:ascii="Times New Roman" w:eastAsiaTheme="minorEastAsia" w:hAnsi="Times New Roman"/>
          <w:b w:val="0"/>
          <w:color w:val="auto"/>
          <w:sz w:val="24"/>
          <w:szCs w:val="24"/>
        </w:rPr>
      </w:pPr>
      <w:r w:rsidRPr="00EF2AA2">
        <w:rPr>
          <w:rFonts w:ascii="Times New Roman" w:hAnsi="Times New Roman"/>
          <w:color w:val="auto"/>
          <w:sz w:val="24"/>
          <w:szCs w:val="24"/>
          <w:highlight w:val="yellow"/>
        </w:rPr>
        <w:fldChar w:fldCharType="begin"/>
      </w:r>
      <w:r w:rsidRPr="00EF2AA2">
        <w:rPr>
          <w:rFonts w:ascii="Times New Roman" w:hAnsi="Times New Roman"/>
          <w:color w:val="auto"/>
          <w:sz w:val="24"/>
          <w:szCs w:val="24"/>
          <w:highlight w:val="yellow"/>
        </w:rPr>
        <w:instrText xml:space="preserve"> TOC \o "1-3" \p " " </w:instrText>
      </w:r>
      <w:r w:rsidRPr="00EF2AA2">
        <w:rPr>
          <w:rFonts w:ascii="Times New Roman" w:hAnsi="Times New Roman"/>
          <w:color w:val="auto"/>
          <w:sz w:val="24"/>
          <w:szCs w:val="24"/>
          <w:highlight w:val="yellow"/>
        </w:rPr>
        <w:fldChar w:fldCharType="separate"/>
      </w:r>
      <w:r w:rsidRPr="00EF2AA2">
        <w:rPr>
          <w:rFonts w:ascii="Times New Roman" w:hAnsi="Times New Roman"/>
          <w:color w:val="auto"/>
          <w:kern w:val="28"/>
          <w:sz w:val="24"/>
          <w:szCs w:val="24"/>
        </w:rPr>
        <w:t>1. Кыргыз Республикасынын негизги социалдык-экономикалык к</w:t>
      </w:r>
      <w:r w:rsidRPr="00EF2AA2">
        <w:rPr>
          <w:rFonts w:ascii="Times New Roman" w:hAnsi="Times New Roman"/>
          <w:color w:val="auto"/>
          <w:kern w:val="28"/>
          <w:sz w:val="24"/>
          <w:szCs w:val="24"/>
          <w:lang w:val="ky-KG"/>
        </w:rPr>
        <w:t>өрсөткүчтөрү</w:t>
      </w:r>
      <w:r w:rsidRPr="00EF2AA2">
        <w:rPr>
          <w:rFonts w:ascii="Times New Roman" w:hAnsi="Times New Roman"/>
          <w:color w:val="auto"/>
          <w:sz w:val="24"/>
          <w:szCs w:val="24"/>
        </w:rPr>
        <w:t xml:space="preserve"> </w:t>
      </w:r>
      <w:r w:rsidRPr="00EF2AA2">
        <w:rPr>
          <w:rFonts w:ascii="Times New Roman" w:hAnsi="Times New Roman"/>
          <w:color w:val="auto"/>
          <w:sz w:val="24"/>
          <w:szCs w:val="24"/>
        </w:rPr>
        <w:tab/>
      </w:r>
      <w:r w:rsidRPr="00EF2AA2">
        <w:rPr>
          <w:rFonts w:ascii="Times New Roman" w:hAnsi="Times New Roman"/>
          <w:color w:val="auto"/>
          <w:sz w:val="24"/>
          <w:szCs w:val="24"/>
        </w:rPr>
        <w:fldChar w:fldCharType="begin"/>
      </w:r>
      <w:r w:rsidRPr="00EF2AA2">
        <w:rPr>
          <w:rFonts w:ascii="Times New Roman" w:hAnsi="Times New Roman"/>
          <w:color w:val="auto"/>
          <w:sz w:val="24"/>
          <w:szCs w:val="24"/>
        </w:rPr>
        <w:instrText xml:space="preserve"> PAGEREF _Toc153955650 \h </w:instrText>
      </w:r>
      <w:r w:rsidRPr="00EF2AA2">
        <w:rPr>
          <w:rFonts w:ascii="Times New Roman" w:hAnsi="Times New Roman"/>
          <w:color w:val="auto"/>
          <w:sz w:val="24"/>
          <w:szCs w:val="24"/>
        </w:rPr>
      </w:r>
      <w:r w:rsidRPr="00EF2AA2">
        <w:rPr>
          <w:rFonts w:ascii="Times New Roman" w:hAnsi="Times New Roman"/>
          <w:color w:val="auto"/>
          <w:sz w:val="24"/>
          <w:szCs w:val="24"/>
        </w:rPr>
        <w:fldChar w:fldCharType="separate"/>
      </w:r>
      <w:r w:rsidR="00D90C9D">
        <w:rPr>
          <w:rFonts w:ascii="Times New Roman" w:hAnsi="Times New Roman"/>
          <w:color w:val="auto"/>
          <w:sz w:val="24"/>
          <w:szCs w:val="24"/>
        </w:rPr>
        <w:t>5</w:t>
      </w:r>
      <w:r w:rsidRPr="00EF2AA2">
        <w:rPr>
          <w:rFonts w:ascii="Times New Roman" w:hAnsi="Times New Roman"/>
          <w:color w:val="auto"/>
          <w:sz w:val="24"/>
          <w:szCs w:val="24"/>
        </w:rPr>
        <w:fldChar w:fldCharType="end"/>
      </w:r>
    </w:p>
    <w:p w14:paraId="5D7B3735" w14:textId="3AE04F09" w:rsidR="00085CC5" w:rsidRPr="00EF2AA2" w:rsidRDefault="00085CC5" w:rsidP="00085CC5">
      <w:pPr>
        <w:pStyle w:val="31"/>
        <w:rPr>
          <w:rFonts w:ascii="Times New Roman" w:eastAsiaTheme="minorEastAsia" w:hAnsi="Times New Roman"/>
          <w:b w:val="0"/>
          <w:bCs w:val="0"/>
          <w:sz w:val="24"/>
          <w:szCs w:val="24"/>
        </w:rPr>
      </w:pPr>
      <w:r w:rsidRPr="00EF2AA2">
        <w:rPr>
          <w:rFonts w:ascii="Times New Roman" w:hAnsi="Times New Roman"/>
          <w:sz w:val="24"/>
          <w:szCs w:val="24"/>
          <w:lang w:val="ky-KG"/>
        </w:rPr>
        <w:t>2. Сектордук баян</w:t>
      </w:r>
      <w:r w:rsidRPr="00EF2AA2">
        <w:rPr>
          <w:rFonts w:ascii="Times New Roman" w:hAnsi="Times New Roman"/>
          <w:sz w:val="24"/>
          <w:szCs w:val="24"/>
        </w:rPr>
        <w:t xml:space="preserve"> </w:t>
      </w:r>
      <w:r w:rsidRPr="00EF2AA2">
        <w:rPr>
          <w:rFonts w:ascii="Times New Roman" w:hAnsi="Times New Roman"/>
          <w:sz w:val="24"/>
          <w:szCs w:val="24"/>
        </w:rPr>
        <w:tab/>
      </w:r>
      <w:r w:rsidRPr="00EF2AA2">
        <w:rPr>
          <w:rFonts w:ascii="Times New Roman" w:hAnsi="Times New Roman"/>
          <w:sz w:val="24"/>
          <w:szCs w:val="24"/>
        </w:rPr>
        <w:fldChar w:fldCharType="begin"/>
      </w:r>
      <w:r w:rsidRPr="00EF2AA2">
        <w:rPr>
          <w:rFonts w:ascii="Times New Roman" w:hAnsi="Times New Roman"/>
          <w:sz w:val="24"/>
          <w:szCs w:val="24"/>
        </w:rPr>
        <w:instrText xml:space="preserve"> PAGEREF _Toc153955651 \h </w:instrText>
      </w:r>
      <w:r w:rsidRPr="00EF2AA2">
        <w:rPr>
          <w:rFonts w:ascii="Times New Roman" w:hAnsi="Times New Roman"/>
          <w:sz w:val="24"/>
          <w:szCs w:val="24"/>
        </w:rPr>
      </w:r>
      <w:r w:rsidRPr="00EF2AA2">
        <w:rPr>
          <w:rFonts w:ascii="Times New Roman" w:hAnsi="Times New Roman"/>
          <w:sz w:val="24"/>
          <w:szCs w:val="24"/>
        </w:rPr>
        <w:fldChar w:fldCharType="separate"/>
      </w:r>
      <w:r w:rsidR="00D90C9D">
        <w:rPr>
          <w:rFonts w:ascii="Times New Roman" w:hAnsi="Times New Roman"/>
          <w:sz w:val="24"/>
          <w:szCs w:val="24"/>
        </w:rPr>
        <w:t>6</w:t>
      </w:r>
      <w:r w:rsidRPr="00EF2AA2">
        <w:rPr>
          <w:rFonts w:ascii="Times New Roman" w:hAnsi="Times New Roman"/>
          <w:sz w:val="24"/>
          <w:szCs w:val="24"/>
        </w:rPr>
        <w:fldChar w:fldCharType="end"/>
      </w:r>
    </w:p>
    <w:p w14:paraId="5B01D7B3" w14:textId="4D56F336" w:rsidR="00085CC5" w:rsidRPr="00EF2AA2" w:rsidRDefault="00085CC5" w:rsidP="00085CC5">
      <w:pPr>
        <w:pStyle w:val="31"/>
        <w:ind w:left="227"/>
        <w:rPr>
          <w:rFonts w:ascii="Times New Roman" w:eastAsiaTheme="minorEastAsia" w:hAnsi="Times New Roman"/>
          <w:b w:val="0"/>
          <w:bCs w:val="0"/>
          <w:sz w:val="24"/>
          <w:szCs w:val="24"/>
        </w:rPr>
      </w:pPr>
      <w:r w:rsidRPr="00EF2AA2">
        <w:rPr>
          <w:rFonts w:ascii="Times New Roman" w:hAnsi="Times New Roman"/>
          <w:sz w:val="24"/>
          <w:szCs w:val="24"/>
          <w:lang w:val="ky-KG"/>
        </w:rPr>
        <w:t>Реалдуу сектор</w:t>
      </w:r>
      <w:r w:rsidRPr="00EF2AA2">
        <w:rPr>
          <w:rFonts w:ascii="Times New Roman" w:hAnsi="Times New Roman"/>
          <w:sz w:val="24"/>
          <w:szCs w:val="24"/>
        </w:rPr>
        <w:t xml:space="preserve"> </w:t>
      </w:r>
      <w:r w:rsidRPr="00EF2AA2">
        <w:rPr>
          <w:rFonts w:ascii="Times New Roman" w:hAnsi="Times New Roman"/>
          <w:sz w:val="24"/>
          <w:szCs w:val="24"/>
        </w:rPr>
        <w:tab/>
      </w:r>
      <w:r w:rsidRPr="00EF2AA2">
        <w:rPr>
          <w:rFonts w:ascii="Times New Roman" w:hAnsi="Times New Roman"/>
          <w:sz w:val="24"/>
          <w:szCs w:val="24"/>
        </w:rPr>
        <w:fldChar w:fldCharType="begin"/>
      </w:r>
      <w:r w:rsidRPr="00EF2AA2">
        <w:rPr>
          <w:rFonts w:ascii="Times New Roman" w:hAnsi="Times New Roman"/>
          <w:sz w:val="24"/>
          <w:szCs w:val="24"/>
        </w:rPr>
        <w:instrText xml:space="preserve"> PAGEREF _Toc153955652 \h </w:instrText>
      </w:r>
      <w:r w:rsidRPr="00EF2AA2">
        <w:rPr>
          <w:rFonts w:ascii="Times New Roman" w:hAnsi="Times New Roman"/>
          <w:sz w:val="24"/>
          <w:szCs w:val="24"/>
        </w:rPr>
      </w:r>
      <w:r w:rsidRPr="00EF2AA2">
        <w:rPr>
          <w:rFonts w:ascii="Times New Roman" w:hAnsi="Times New Roman"/>
          <w:sz w:val="24"/>
          <w:szCs w:val="24"/>
        </w:rPr>
        <w:fldChar w:fldCharType="separate"/>
      </w:r>
      <w:r w:rsidR="00D90C9D">
        <w:rPr>
          <w:rFonts w:ascii="Times New Roman" w:hAnsi="Times New Roman"/>
          <w:sz w:val="24"/>
          <w:szCs w:val="24"/>
        </w:rPr>
        <w:t>6</w:t>
      </w:r>
      <w:r w:rsidRPr="00EF2AA2">
        <w:rPr>
          <w:rFonts w:ascii="Times New Roman" w:hAnsi="Times New Roman"/>
          <w:sz w:val="24"/>
          <w:szCs w:val="24"/>
        </w:rPr>
        <w:fldChar w:fldCharType="end"/>
      </w:r>
    </w:p>
    <w:p w14:paraId="70BCD9FF" w14:textId="77777777" w:rsidR="00085CC5" w:rsidRPr="00EF2AA2" w:rsidRDefault="00085CC5" w:rsidP="00085CC5">
      <w:pPr>
        <w:pStyle w:val="31"/>
        <w:ind w:left="227"/>
        <w:rPr>
          <w:rFonts w:ascii="Times New Roman" w:eastAsiaTheme="minorEastAsia" w:hAnsi="Times New Roman"/>
          <w:b w:val="0"/>
          <w:bCs w:val="0"/>
          <w:sz w:val="24"/>
          <w:szCs w:val="24"/>
        </w:rPr>
      </w:pPr>
      <w:r w:rsidRPr="00EF2AA2">
        <w:rPr>
          <w:rFonts w:ascii="Times New Roman" w:hAnsi="Times New Roman"/>
          <w:bCs w:val="0"/>
          <w:sz w:val="24"/>
          <w:szCs w:val="24"/>
        </w:rPr>
        <w:t>Мамлекеттик сектор</w:t>
      </w:r>
      <w:r w:rsidRPr="00EF2AA2">
        <w:rPr>
          <w:rFonts w:ascii="Times New Roman" w:hAnsi="Times New Roman"/>
          <w:sz w:val="24"/>
          <w:szCs w:val="24"/>
        </w:rPr>
        <w:t xml:space="preserve"> </w:t>
      </w:r>
      <w:r w:rsidRPr="00EF2AA2">
        <w:rPr>
          <w:rFonts w:ascii="Times New Roman" w:hAnsi="Times New Roman"/>
          <w:sz w:val="24"/>
          <w:szCs w:val="24"/>
        </w:rPr>
        <w:tab/>
        <w:t>54</w:t>
      </w:r>
    </w:p>
    <w:p w14:paraId="18040207" w14:textId="77777777" w:rsidR="00085CC5" w:rsidRPr="00EF2AA2" w:rsidRDefault="00085CC5" w:rsidP="00085CC5">
      <w:pPr>
        <w:pStyle w:val="31"/>
        <w:ind w:left="227"/>
        <w:rPr>
          <w:rFonts w:ascii="Times New Roman" w:eastAsiaTheme="minorEastAsia" w:hAnsi="Times New Roman"/>
          <w:b w:val="0"/>
          <w:bCs w:val="0"/>
          <w:sz w:val="24"/>
          <w:szCs w:val="24"/>
        </w:rPr>
      </w:pPr>
      <w:r w:rsidRPr="00EF2AA2">
        <w:rPr>
          <w:rFonts w:ascii="Times New Roman" w:hAnsi="Times New Roman"/>
          <w:sz w:val="24"/>
          <w:szCs w:val="24"/>
          <w:lang w:val="ky-KG"/>
        </w:rPr>
        <w:t>Финансы сектору</w:t>
      </w:r>
      <w:r w:rsidRPr="00EF2AA2">
        <w:rPr>
          <w:rFonts w:ascii="Times New Roman" w:hAnsi="Times New Roman"/>
          <w:sz w:val="24"/>
          <w:szCs w:val="24"/>
        </w:rPr>
        <w:t xml:space="preserve"> </w:t>
      </w:r>
      <w:r w:rsidRPr="00EF2AA2">
        <w:rPr>
          <w:rFonts w:ascii="Times New Roman" w:hAnsi="Times New Roman"/>
          <w:sz w:val="24"/>
          <w:szCs w:val="24"/>
        </w:rPr>
        <w:tab/>
        <w:t>62</w:t>
      </w:r>
    </w:p>
    <w:p w14:paraId="6CCE79B7" w14:textId="77777777" w:rsidR="00085CC5" w:rsidRPr="00EF2AA2" w:rsidRDefault="00085CC5" w:rsidP="00085CC5">
      <w:pPr>
        <w:pStyle w:val="31"/>
        <w:ind w:left="227"/>
        <w:rPr>
          <w:rFonts w:ascii="Times New Roman" w:eastAsiaTheme="minorEastAsia" w:hAnsi="Times New Roman"/>
          <w:b w:val="0"/>
          <w:bCs w:val="0"/>
          <w:sz w:val="24"/>
          <w:szCs w:val="24"/>
        </w:rPr>
      </w:pPr>
      <w:r w:rsidRPr="00EF2AA2">
        <w:rPr>
          <w:rFonts w:ascii="Times New Roman" w:hAnsi="Times New Roman"/>
          <w:sz w:val="24"/>
          <w:szCs w:val="24"/>
          <w:lang w:val="ky-KG"/>
        </w:rPr>
        <w:t>Тышкы сектор</w:t>
      </w:r>
      <w:r w:rsidRPr="00EF2AA2">
        <w:rPr>
          <w:rFonts w:ascii="Times New Roman" w:hAnsi="Times New Roman"/>
          <w:sz w:val="24"/>
          <w:szCs w:val="24"/>
        </w:rPr>
        <w:t xml:space="preserve"> </w:t>
      </w:r>
      <w:r w:rsidRPr="00EF2AA2">
        <w:rPr>
          <w:rFonts w:ascii="Times New Roman" w:hAnsi="Times New Roman"/>
          <w:sz w:val="24"/>
          <w:szCs w:val="24"/>
        </w:rPr>
        <w:tab/>
        <w:t>67</w:t>
      </w:r>
    </w:p>
    <w:p w14:paraId="48206401" w14:textId="4376C5D5" w:rsidR="00085CC5" w:rsidRPr="00EF2AA2" w:rsidRDefault="00085CC5" w:rsidP="00085CC5">
      <w:pPr>
        <w:pStyle w:val="31"/>
        <w:spacing w:after="120"/>
        <w:ind w:left="227"/>
        <w:rPr>
          <w:rFonts w:ascii="Times New Roman" w:eastAsiaTheme="minorEastAsia" w:hAnsi="Times New Roman"/>
          <w:b w:val="0"/>
          <w:bCs w:val="0"/>
          <w:sz w:val="24"/>
          <w:szCs w:val="24"/>
        </w:rPr>
      </w:pPr>
      <w:r w:rsidRPr="00EF2AA2">
        <w:rPr>
          <w:rFonts w:ascii="Times New Roman" w:hAnsi="Times New Roman"/>
          <w:sz w:val="24"/>
          <w:szCs w:val="24"/>
          <w:lang w:val="ky-KG"/>
        </w:rPr>
        <w:t>Социалдык сектор</w:t>
      </w:r>
      <w:r w:rsidRPr="00EF2AA2">
        <w:rPr>
          <w:rFonts w:ascii="Times New Roman" w:hAnsi="Times New Roman"/>
          <w:sz w:val="24"/>
          <w:szCs w:val="24"/>
        </w:rPr>
        <w:t xml:space="preserve"> </w:t>
      </w:r>
      <w:r w:rsidRPr="00EF2AA2">
        <w:rPr>
          <w:rFonts w:ascii="Times New Roman" w:hAnsi="Times New Roman"/>
          <w:sz w:val="24"/>
          <w:szCs w:val="24"/>
        </w:rPr>
        <w:tab/>
      </w:r>
      <w:r w:rsidRPr="00EF2AA2">
        <w:rPr>
          <w:rFonts w:ascii="Times New Roman" w:hAnsi="Times New Roman"/>
          <w:sz w:val="24"/>
          <w:szCs w:val="24"/>
        </w:rPr>
        <w:fldChar w:fldCharType="begin"/>
      </w:r>
      <w:r w:rsidRPr="00EF2AA2">
        <w:rPr>
          <w:rFonts w:ascii="Times New Roman" w:hAnsi="Times New Roman"/>
          <w:sz w:val="24"/>
          <w:szCs w:val="24"/>
        </w:rPr>
        <w:instrText xml:space="preserve"> PAGEREF _Toc153955656 \h </w:instrText>
      </w:r>
      <w:r w:rsidRPr="00EF2AA2">
        <w:rPr>
          <w:rFonts w:ascii="Times New Roman" w:hAnsi="Times New Roman"/>
          <w:sz w:val="24"/>
          <w:szCs w:val="24"/>
        </w:rPr>
      </w:r>
      <w:r w:rsidRPr="00EF2AA2">
        <w:rPr>
          <w:rFonts w:ascii="Times New Roman" w:hAnsi="Times New Roman"/>
          <w:sz w:val="24"/>
          <w:szCs w:val="24"/>
        </w:rPr>
        <w:fldChar w:fldCharType="separate"/>
      </w:r>
      <w:r w:rsidR="00D90C9D">
        <w:rPr>
          <w:rFonts w:ascii="Times New Roman" w:hAnsi="Times New Roman"/>
          <w:sz w:val="24"/>
          <w:szCs w:val="24"/>
        </w:rPr>
        <w:t>73</w:t>
      </w:r>
      <w:r w:rsidRPr="00EF2AA2">
        <w:rPr>
          <w:rFonts w:ascii="Times New Roman" w:hAnsi="Times New Roman"/>
          <w:sz w:val="24"/>
          <w:szCs w:val="24"/>
        </w:rPr>
        <w:fldChar w:fldCharType="end"/>
      </w:r>
      <w:r w:rsidRPr="00EF2AA2">
        <w:rPr>
          <w:rFonts w:ascii="Times New Roman" w:hAnsi="Times New Roman"/>
          <w:sz w:val="24"/>
          <w:szCs w:val="24"/>
        </w:rPr>
        <w:t>3</w:t>
      </w:r>
    </w:p>
    <w:p w14:paraId="1DA96464" w14:textId="77777777" w:rsidR="00085CC5" w:rsidRPr="00EF2AA2" w:rsidRDefault="00085CC5" w:rsidP="00085CC5">
      <w:pPr>
        <w:pStyle w:val="31"/>
        <w:rPr>
          <w:rFonts w:ascii="Times New Roman" w:eastAsiaTheme="minorEastAsia" w:hAnsi="Times New Roman"/>
          <w:b w:val="0"/>
          <w:bCs w:val="0"/>
          <w:sz w:val="24"/>
          <w:szCs w:val="24"/>
        </w:rPr>
      </w:pPr>
      <w:r w:rsidRPr="00EF2AA2">
        <w:rPr>
          <w:rFonts w:ascii="Times New Roman" w:hAnsi="Times New Roman"/>
          <w:sz w:val="24"/>
          <w:szCs w:val="24"/>
          <w:lang w:val="ky-KG"/>
        </w:rPr>
        <w:t>3. 2023-жылдын январь-сентябрындагы туризм чөйрөсүнүн абалы жөнүндө</w:t>
      </w:r>
      <w:r w:rsidRPr="00EF2AA2">
        <w:rPr>
          <w:rFonts w:ascii="Times New Roman" w:hAnsi="Times New Roman"/>
          <w:sz w:val="24"/>
          <w:szCs w:val="24"/>
        </w:rPr>
        <w:t xml:space="preserve"> </w:t>
      </w:r>
      <w:r w:rsidRPr="00EF2AA2">
        <w:rPr>
          <w:rFonts w:ascii="Times New Roman" w:hAnsi="Times New Roman"/>
          <w:sz w:val="24"/>
          <w:szCs w:val="24"/>
        </w:rPr>
        <w:tab/>
        <w:t>80</w:t>
      </w:r>
    </w:p>
    <w:p w14:paraId="067D04A2" w14:textId="77777777" w:rsidR="00085CC5" w:rsidRPr="00EF2AA2" w:rsidRDefault="00085CC5" w:rsidP="00085CC5">
      <w:pPr>
        <w:pStyle w:val="11"/>
        <w:spacing w:line="360" w:lineRule="auto"/>
        <w:rPr>
          <w:color w:val="auto"/>
          <w:sz w:val="24"/>
          <w:highlight w:val="yellow"/>
        </w:rPr>
      </w:pPr>
      <w:r w:rsidRPr="00EF2AA2">
        <w:rPr>
          <w:rFonts w:ascii="Times New Roman" w:hAnsi="Times New Roman"/>
          <w:color w:val="auto"/>
          <w:sz w:val="24"/>
          <w:szCs w:val="24"/>
          <w:highlight w:val="yellow"/>
        </w:rPr>
        <w:fldChar w:fldCharType="end"/>
      </w:r>
    </w:p>
    <w:p w14:paraId="05276617" w14:textId="77777777" w:rsidR="00085CC5" w:rsidRPr="00EF2AA2" w:rsidRDefault="00085CC5" w:rsidP="00085CC5">
      <w:pPr>
        <w:rPr>
          <w:rFonts w:ascii="Kyrghyz Times" w:hAnsi="Kyrghyz Times"/>
          <w:b/>
          <w:sz w:val="22"/>
          <w:szCs w:val="22"/>
          <w:highlight w:val="yellow"/>
        </w:rPr>
      </w:pPr>
    </w:p>
    <w:tbl>
      <w:tblPr>
        <w:tblW w:w="4567" w:type="pct"/>
        <w:tblInd w:w="288" w:type="dxa"/>
        <w:tblLook w:val="0000" w:firstRow="0" w:lastRow="0" w:firstColumn="0" w:lastColumn="0" w:noHBand="0" w:noVBand="0"/>
      </w:tblPr>
      <w:tblGrid>
        <w:gridCol w:w="4176"/>
        <w:gridCol w:w="4627"/>
      </w:tblGrid>
      <w:tr w:rsidR="00085CC5" w:rsidRPr="00EF2AA2" w14:paraId="32958CF0" w14:textId="77777777" w:rsidTr="003E7C0E">
        <w:tc>
          <w:tcPr>
            <w:tcW w:w="2372" w:type="pct"/>
          </w:tcPr>
          <w:p w14:paraId="53842C6A" w14:textId="77777777" w:rsidR="00085CC5" w:rsidRPr="00EF2AA2" w:rsidRDefault="00085CC5" w:rsidP="003E7C0E">
            <w:pPr>
              <w:spacing w:before="120"/>
              <w:jc w:val="both"/>
              <w:rPr>
                <w:b/>
                <w:lang w:val="ky-KG"/>
              </w:rPr>
            </w:pPr>
            <w:r w:rsidRPr="00EF2AA2">
              <w:rPr>
                <w:b/>
                <w:lang w:val="ky-KG"/>
              </w:rPr>
              <w:t>Мазмуну</w:t>
            </w:r>
          </w:p>
        </w:tc>
        <w:tc>
          <w:tcPr>
            <w:tcW w:w="2628" w:type="pct"/>
          </w:tcPr>
          <w:p w14:paraId="10A8B0DB" w14:textId="77777777" w:rsidR="00085CC5" w:rsidRPr="00EF2AA2" w:rsidRDefault="00085CC5" w:rsidP="003E7C0E">
            <w:pPr>
              <w:spacing w:before="120"/>
              <w:jc w:val="right"/>
              <w:rPr>
                <w:b/>
                <w:lang w:val="ky-KG"/>
              </w:rPr>
            </w:pPr>
          </w:p>
        </w:tc>
      </w:tr>
      <w:tr w:rsidR="00085CC5" w:rsidRPr="00EF2AA2" w14:paraId="150A7D76" w14:textId="77777777" w:rsidTr="003E7C0E">
        <w:tc>
          <w:tcPr>
            <w:tcW w:w="2372" w:type="pct"/>
          </w:tcPr>
          <w:p w14:paraId="2E4CA2B0" w14:textId="77777777" w:rsidR="00085CC5" w:rsidRPr="00EF2AA2" w:rsidRDefault="00085CC5" w:rsidP="003E7C0E">
            <w:pPr>
              <w:spacing w:before="120"/>
              <w:jc w:val="both"/>
              <w:rPr>
                <w:b/>
              </w:rPr>
            </w:pPr>
            <w:r w:rsidRPr="00EF2AA2">
              <w:rPr>
                <w:b/>
              </w:rPr>
              <w:t xml:space="preserve">I. </w:t>
            </w:r>
            <w:r w:rsidRPr="00EF2AA2">
              <w:rPr>
                <w:b/>
                <w:lang w:val="ky-KG"/>
              </w:rPr>
              <w:t>Реалдуу</w:t>
            </w:r>
            <w:r w:rsidRPr="00EF2AA2">
              <w:rPr>
                <w:b/>
              </w:rPr>
              <w:t xml:space="preserve"> сектор</w:t>
            </w:r>
          </w:p>
        </w:tc>
        <w:tc>
          <w:tcPr>
            <w:tcW w:w="2628" w:type="pct"/>
          </w:tcPr>
          <w:p w14:paraId="4D0A0910" w14:textId="77777777" w:rsidR="00085CC5" w:rsidRPr="00EF2AA2" w:rsidRDefault="00085CC5" w:rsidP="003E7C0E">
            <w:pPr>
              <w:spacing w:before="120"/>
              <w:jc w:val="right"/>
              <w:rPr>
                <w:b/>
                <w:lang w:val="ky-KG"/>
              </w:rPr>
            </w:pPr>
            <w:r w:rsidRPr="00EF2AA2">
              <w:rPr>
                <w:b/>
                <w:lang w:val="ky-KG"/>
              </w:rPr>
              <w:t>161</w:t>
            </w:r>
          </w:p>
        </w:tc>
      </w:tr>
      <w:tr w:rsidR="00085CC5" w:rsidRPr="00EF2AA2" w14:paraId="640B3765" w14:textId="77777777" w:rsidTr="003E7C0E">
        <w:tc>
          <w:tcPr>
            <w:tcW w:w="2372" w:type="pct"/>
          </w:tcPr>
          <w:p w14:paraId="4E7BD8C1" w14:textId="77777777" w:rsidR="00085CC5" w:rsidRPr="00EF2AA2" w:rsidRDefault="00085CC5" w:rsidP="003E7C0E">
            <w:pPr>
              <w:spacing w:before="120"/>
              <w:jc w:val="both"/>
              <w:rPr>
                <w:b/>
              </w:rPr>
            </w:pPr>
            <w:r w:rsidRPr="00EF2AA2">
              <w:rPr>
                <w:b/>
                <w:lang w:val="en-US"/>
              </w:rPr>
              <w:t>II</w:t>
            </w:r>
            <w:r w:rsidRPr="00EF2AA2">
              <w:rPr>
                <w:b/>
              </w:rPr>
              <w:t xml:space="preserve">. </w:t>
            </w:r>
            <w:proofErr w:type="spellStart"/>
            <w:r w:rsidRPr="00EF2AA2">
              <w:rPr>
                <w:b/>
              </w:rPr>
              <w:t>Тышкы</w:t>
            </w:r>
            <w:proofErr w:type="spellEnd"/>
            <w:r w:rsidRPr="00EF2AA2">
              <w:rPr>
                <w:b/>
              </w:rPr>
              <w:t xml:space="preserve"> сектор</w:t>
            </w:r>
          </w:p>
        </w:tc>
        <w:tc>
          <w:tcPr>
            <w:tcW w:w="2628" w:type="pct"/>
          </w:tcPr>
          <w:p w14:paraId="0037497F" w14:textId="77777777" w:rsidR="00085CC5" w:rsidRPr="00EF2AA2" w:rsidRDefault="00085CC5" w:rsidP="003E7C0E">
            <w:pPr>
              <w:spacing w:before="120"/>
              <w:jc w:val="right"/>
              <w:rPr>
                <w:b/>
                <w:lang w:val="ky-KG"/>
              </w:rPr>
            </w:pPr>
            <w:r w:rsidRPr="00EF2AA2">
              <w:rPr>
                <w:b/>
                <w:lang w:val="ky-KG"/>
              </w:rPr>
              <w:t>170</w:t>
            </w:r>
          </w:p>
        </w:tc>
      </w:tr>
    </w:tbl>
    <w:p w14:paraId="06DDCD76" w14:textId="77777777" w:rsidR="00965C4C" w:rsidRPr="005F5F63" w:rsidRDefault="00965C4C" w:rsidP="007A1C14">
      <w:pPr>
        <w:jc w:val="both"/>
        <w:rPr>
          <w:rFonts w:ascii="Kyrghyz Times" w:hAnsi="Kyrghyz Times"/>
          <w:sz w:val="18"/>
          <w:szCs w:val="20"/>
        </w:rPr>
      </w:pPr>
    </w:p>
    <w:p w14:paraId="061FDB7F" w14:textId="77777777" w:rsidR="00965C4C" w:rsidRPr="005F5F63" w:rsidRDefault="00965C4C" w:rsidP="007A1C14">
      <w:pPr>
        <w:jc w:val="both"/>
        <w:rPr>
          <w:rFonts w:ascii="Kyrghyz Times" w:hAnsi="Kyrghyz Times"/>
          <w:sz w:val="18"/>
          <w:szCs w:val="20"/>
        </w:rPr>
      </w:pPr>
    </w:p>
    <w:p w14:paraId="0F345063" w14:textId="1D59089E" w:rsidR="00085CC5" w:rsidRDefault="00085CC5">
      <w:pPr>
        <w:spacing w:after="160" w:line="259" w:lineRule="auto"/>
        <w:rPr>
          <w:rFonts w:ascii="Kyrghyz Times" w:hAnsi="Kyrghyz Times"/>
          <w:color w:val="FF0000"/>
          <w:sz w:val="18"/>
          <w:szCs w:val="20"/>
        </w:rPr>
      </w:pPr>
      <w:r>
        <w:rPr>
          <w:rFonts w:ascii="Kyrghyz Times" w:hAnsi="Kyrghyz Times"/>
          <w:color w:val="FF0000"/>
          <w:sz w:val="18"/>
          <w:szCs w:val="20"/>
        </w:rPr>
        <w:br w:type="page"/>
      </w:r>
    </w:p>
    <w:p w14:paraId="7BAC5EFA" w14:textId="77777777" w:rsidR="00965C4C" w:rsidRPr="00C678AE" w:rsidRDefault="00965C4C" w:rsidP="007A1C14">
      <w:pPr>
        <w:jc w:val="both"/>
        <w:rPr>
          <w:rFonts w:ascii="Kyrghyz Times" w:hAnsi="Kyrghyz Times"/>
          <w:color w:val="FF0000"/>
          <w:sz w:val="18"/>
          <w:szCs w:val="20"/>
        </w:rPr>
      </w:pPr>
    </w:p>
    <w:p w14:paraId="7DF15CBD" w14:textId="037CCFA8" w:rsidR="00516619" w:rsidRPr="00EF2AA2" w:rsidRDefault="00516619" w:rsidP="00CD03DB">
      <w:pPr>
        <w:spacing w:after="160" w:line="259" w:lineRule="auto"/>
        <w:rPr>
          <w:rFonts w:ascii="Kyrghyz Times" w:hAnsi="Kyrghyz Times"/>
          <w:lang w:val="ky-KG"/>
        </w:rPr>
      </w:pPr>
      <w:r w:rsidRPr="00EF2AA2">
        <w:rPr>
          <w:rFonts w:ascii="Kyrghyz Times" w:hAnsi="Kyrghyz Times"/>
          <w:lang w:val="ky-KG"/>
        </w:rPr>
        <w:br w:type="page"/>
      </w:r>
    </w:p>
    <w:p w14:paraId="2F7FC16A" w14:textId="77777777" w:rsidR="00277ACD" w:rsidRPr="00032758" w:rsidRDefault="00277ACD" w:rsidP="00277ACD">
      <w:pPr>
        <w:pStyle w:val="1"/>
        <w:keepNext w:val="0"/>
        <w:pageBreakBefore/>
        <w:spacing w:before="0" w:after="120"/>
        <w:ind w:left="1247" w:right="-142" w:hanging="1247"/>
        <w:rPr>
          <w:rFonts w:ascii="Times New Roman" w:hAnsi="Times New Roman"/>
          <w:bCs w:val="0"/>
          <w:kern w:val="28"/>
          <w:szCs w:val="22"/>
          <w:lang w:val="ky-KG"/>
        </w:rPr>
      </w:pPr>
      <w:bookmarkStart w:id="0" w:name="_Toc230142848"/>
      <w:bookmarkStart w:id="1" w:name="_Toc424730119"/>
      <w:bookmarkStart w:id="2" w:name="_Toc140665362"/>
      <w:bookmarkStart w:id="3" w:name="_Toc148620317"/>
      <w:bookmarkStart w:id="4" w:name="_Toc151128486"/>
      <w:bookmarkStart w:id="5" w:name="_Toc153955650"/>
      <w:r w:rsidRPr="00032758">
        <w:rPr>
          <w:rFonts w:ascii="Times New Roman" w:hAnsi="Times New Roman"/>
          <w:bCs w:val="0"/>
          <w:kern w:val="28"/>
          <w:sz w:val="24"/>
          <w:szCs w:val="22"/>
        </w:rPr>
        <w:lastRenderedPageBreak/>
        <w:t xml:space="preserve">1-таблица: Кыргыз </w:t>
      </w:r>
      <w:proofErr w:type="spellStart"/>
      <w:r w:rsidRPr="00032758">
        <w:rPr>
          <w:rFonts w:ascii="Times New Roman" w:hAnsi="Times New Roman"/>
          <w:bCs w:val="0"/>
          <w:kern w:val="28"/>
          <w:sz w:val="24"/>
          <w:szCs w:val="22"/>
        </w:rPr>
        <w:t>Республикасынын</w:t>
      </w:r>
      <w:proofErr w:type="spellEnd"/>
      <w:r w:rsidRPr="00032758">
        <w:rPr>
          <w:rFonts w:ascii="Times New Roman" w:hAnsi="Times New Roman"/>
          <w:bCs w:val="0"/>
          <w:kern w:val="28"/>
          <w:sz w:val="24"/>
          <w:szCs w:val="22"/>
        </w:rPr>
        <w:t xml:space="preserve"> </w:t>
      </w:r>
      <w:proofErr w:type="spellStart"/>
      <w:r w:rsidRPr="00032758">
        <w:rPr>
          <w:rFonts w:ascii="Times New Roman" w:hAnsi="Times New Roman"/>
          <w:bCs w:val="0"/>
          <w:kern w:val="28"/>
          <w:sz w:val="24"/>
          <w:szCs w:val="22"/>
        </w:rPr>
        <w:t>негизги</w:t>
      </w:r>
      <w:proofErr w:type="spellEnd"/>
      <w:r w:rsidRPr="00032758">
        <w:rPr>
          <w:rFonts w:ascii="Times New Roman" w:hAnsi="Times New Roman"/>
          <w:bCs w:val="0"/>
          <w:kern w:val="28"/>
          <w:sz w:val="24"/>
          <w:szCs w:val="22"/>
        </w:rPr>
        <w:t xml:space="preserve"> </w:t>
      </w:r>
      <w:proofErr w:type="spellStart"/>
      <w:r w:rsidRPr="00032758">
        <w:rPr>
          <w:rFonts w:ascii="Times New Roman" w:hAnsi="Times New Roman"/>
          <w:bCs w:val="0"/>
          <w:kern w:val="28"/>
          <w:sz w:val="24"/>
          <w:szCs w:val="22"/>
        </w:rPr>
        <w:t>социалдык-экономикалык</w:t>
      </w:r>
      <w:proofErr w:type="spellEnd"/>
      <w:r w:rsidRPr="00032758">
        <w:rPr>
          <w:rFonts w:ascii="Times New Roman" w:hAnsi="Times New Roman"/>
          <w:bCs w:val="0"/>
          <w:kern w:val="28"/>
          <w:sz w:val="24"/>
          <w:szCs w:val="22"/>
        </w:rPr>
        <w:t xml:space="preserve"> </w:t>
      </w:r>
      <w:bookmarkEnd w:id="0"/>
      <w:bookmarkEnd w:id="1"/>
      <w:r w:rsidRPr="00032758">
        <w:rPr>
          <w:rFonts w:ascii="Times New Roman" w:hAnsi="Times New Roman"/>
          <w:bCs w:val="0"/>
          <w:kern w:val="28"/>
          <w:sz w:val="24"/>
          <w:szCs w:val="22"/>
        </w:rPr>
        <w:t>к</w:t>
      </w:r>
      <w:r w:rsidRPr="00032758">
        <w:rPr>
          <w:rFonts w:ascii="Times New Roman" w:hAnsi="Times New Roman"/>
          <w:bCs w:val="0"/>
          <w:kern w:val="28"/>
          <w:sz w:val="24"/>
          <w:szCs w:val="22"/>
          <w:lang w:val="ky-KG"/>
        </w:rPr>
        <w:t>өрсөткүчтөрү</w:t>
      </w:r>
      <w:bookmarkEnd w:id="2"/>
      <w:bookmarkEnd w:id="3"/>
      <w:bookmarkEnd w:id="4"/>
      <w:bookmarkEnd w:id="5"/>
    </w:p>
    <w:tbl>
      <w:tblPr>
        <w:tblW w:w="5273" w:type="pct"/>
        <w:tblInd w:w="-142" w:type="dxa"/>
        <w:tblCellMar>
          <w:left w:w="31" w:type="dxa"/>
          <w:right w:w="31" w:type="dxa"/>
        </w:tblCellMar>
        <w:tblLook w:val="0000" w:firstRow="0" w:lastRow="0" w:firstColumn="0" w:lastColumn="0" w:noHBand="0" w:noVBand="0"/>
      </w:tblPr>
      <w:tblGrid>
        <w:gridCol w:w="2770"/>
        <w:gridCol w:w="1012"/>
        <w:gridCol w:w="1039"/>
        <w:gridCol w:w="1039"/>
        <w:gridCol w:w="1114"/>
        <w:gridCol w:w="1039"/>
        <w:gridCol w:w="1039"/>
        <w:gridCol w:w="1112"/>
      </w:tblGrid>
      <w:tr w:rsidR="00032758" w:rsidRPr="00B875DA" w14:paraId="4D0B3206" w14:textId="77777777" w:rsidTr="00277ACD">
        <w:trPr>
          <w:cantSplit/>
        </w:trPr>
        <w:tc>
          <w:tcPr>
            <w:tcW w:w="1363" w:type="pct"/>
            <w:vMerge w:val="restart"/>
            <w:tcBorders>
              <w:top w:val="single" w:sz="8" w:space="0" w:color="auto"/>
            </w:tcBorders>
          </w:tcPr>
          <w:p w14:paraId="532BC005" w14:textId="77777777" w:rsidR="00277ACD" w:rsidRPr="00B875DA" w:rsidRDefault="00277ACD" w:rsidP="00411C41">
            <w:pPr>
              <w:ind w:right="-1"/>
              <w:jc w:val="center"/>
              <w:rPr>
                <w:b/>
                <w:sz w:val="20"/>
                <w:szCs w:val="20"/>
                <w:lang w:val="ky-KG"/>
              </w:rPr>
            </w:pPr>
          </w:p>
        </w:tc>
        <w:tc>
          <w:tcPr>
            <w:tcW w:w="498" w:type="pct"/>
            <w:vMerge w:val="restart"/>
            <w:tcBorders>
              <w:top w:val="single" w:sz="8" w:space="0" w:color="auto"/>
            </w:tcBorders>
          </w:tcPr>
          <w:p w14:paraId="507268B7" w14:textId="756B3B31" w:rsidR="00277ACD" w:rsidRPr="00B875DA" w:rsidRDefault="00277ACD" w:rsidP="00411C41">
            <w:pPr>
              <w:jc w:val="right"/>
              <w:rPr>
                <w:b/>
                <w:sz w:val="20"/>
                <w:szCs w:val="20"/>
                <w:lang w:val="ky-KG"/>
              </w:rPr>
            </w:pPr>
            <w:r w:rsidRPr="00B875DA">
              <w:rPr>
                <w:b/>
                <w:sz w:val="20"/>
                <w:szCs w:val="20"/>
              </w:rPr>
              <w:t>202</w:t>
            </w:r>
            <w:r w:rsidR="0066532E" w:rsidRPr="00B875DA">
              <w:rPr>
                <w:b/>
                <w:sz w:val="20"/>
                <w:szCs w:val="20"/>
                <w:lang w:val="ky-KG"/>
              </w:rPr>
              <w:t>4</w:t>
            </w:r>
            <w:r w:rsidRPr="00B875DA">
              <w:rPr>
                <w:b/>
                <w:sz w:val="20"/>
                <w:szCs w:val="20"/>
              </w:rPr>
              <w:br/>
              <w:t>январь-но</w:t>
            </w:r>
            <w:r w:rsidRPr="00B875DA">
              <w:rPr>
                <w:b/>
                <w:sz w:val="20"/>
                <w:szCs w:val="20"/>
                <w:lang w:val="ky-KG"/>
              </w:rPr>
              <w:t>ябры</w:t>
            </w:r>
          </w:p>
        </w:tc>
        <w:tc>
          <w:tcPr>
            <w:tcW w:w="511" w:type="pct"/>
            <w:vMerge w:val="restart"/>
            <w:tcBorders>
              <w:top w:val="single" w:sz="8" w:space="0" w:color="auto"/>
            </w:tcBorders>
          </w:tcPr>
          <w:p w14:paraId="502819B5" w14:textId="393EC1E9" w:rsidR="00277ACD" w:rsidRPr="00B875DA" w:rsidRDefault="00277ACD" w:rsidP="00411C41">
            <w:pPr>
              <w:jc w:val="center"/>
              <w:rPr>
                <w:b/>
                <w:sz w:val="20"/>
                <w:szCs w:val="20"/>
                <w:vertAlign w:val="superscript"/>
              </w:rPr>
            </w:pPr>
            <w:r w:rsidRPr="00B875DA">
              <w:rPr>
                <w:b/>
                <w:sz w:val="20"/>
                <w:szCs w:val="20"/>
              </w:rPr>
              <w:t>202</w:t>
            </w:r>
            <w:r w:rsidR="0066532E" w:rsidRPr="00B875DA">
              <w:rPr>
                <w:b/>
                <w:sz w:val="20"/>
                <w:szCs w:val="20"/>
                <w:lang w:val="ky-KG"/>
              </w:rPr>
              <w:t>4</w:t>
            </w:r>
            <w:r w:rsidRPr="00B875DA">
              <w:rPr>
                <w:b/>
                <w:sz w:val="20"/>
                <w:szCs w:val="20"/>
              </w:rPr>
              <w:br/>
              <w:t>январь-</w:t>
            </w:r>
            <w:r w:rsidRPr="00B875DA">
              <w:rPr>
                <w:b/>
                <w:sz w:val="20"/>
                <w:szCs w:val="20"/>
                <w:lang w:val="ky-KG"/>
              </w:rPr>
              <w:t xml:space="preserve"> ноябры</w:t>
            </w:r>
            <w:r w:rsidRPr="00B875DA">
              <w:rPr>
                <w:b/>
                <w:sz w:val="20"/>
                <w:szCs w:val="20"/>
              </w:rPr>
              <w:br/>
              <w:t>202</w:t>
            </w:r>
            <w:r w:rsidR="0066532E" w:rsidRPr="00B875DA">
              <w:rPr>
                <w:b/>
                <w:sz w:val="20"/>
                <w:szCs w:val="20"/>
                <w:lang w:val="ky-KG"/>
              </w:rPr>
              <w:t>3</w:t>
            </w:r>
            <w:r w:rsidRPr="00B875DA">
              <w:rPr>
                <w:b/>
                <w:sz w:val="20"/>
                <w:szCs w:val="20"/>
              </w:rPr>
              <w:br/>
              <w:t>январь-</w:t>
            </w:r>
            <w:r w:rsidRPr="00B875DA">
              <w:rPr>
                <w:b/>
                <w:sz w:val="20"/>
                <w:szCs w:val="20"/>
                <w:lang w:val="ky-KG"/>
              </w:rPr>
              <w:t xml:space="preserve"> ноябрына</w:t>
            </w:r>
            <w:r w:rsidRPr="00B875DA">
              <w:rPr>
                <w:b/>
                <w:sz w:val="20"/>
                <w:szCs w:val="20"/>
              </w:rPr>
              <w:br/>
              <w:t>карата</w:t>
            </w:r>
            <w:r w:rsidRPr="00B875DA">
              <w:rPr>
                <w:b/>
                <w:sz w:val="20"/>
                <w:szCs w:val="20"/>
              </w:rPr>
              <w:br/>
            </w:r>
            <w:proofErr w:type="spellStart"/>
            <w:r w:rsidRPr="00B875DA">
              <w:rPr>
                <w:b/>
                <w:sz w:val="20"/>
                <w:szCs w:val="20"/>
              </w:rPr>
              <w:t>пайыз</w:t>
            </w:r>
            <w:proofErr w:type="spellEnd"/>
            <w:r w:rsidRPr="00B875DA">
              <w:rPr>
                <w:b/>
                <w:sz w:val="20"/>
                <w:szCs w:val="20"/>
                <w:lang w:val="ky-KG"/>
              </w:rPr>
              <w:t xml:space="preserve"> </w:t>
            </w:r>
            <w:proofErr w:type="spellStart"/>
            <w:r w:rsidRPr="00B875DA">
              <w:rPr>
                <w:b/>
                <w:sz w:val="20"/>
                <w:szCs w:val="20"/>
              </w:rPr>
              <w:t>менен</w:t>
            </w:r>
            <w:proofErr w:type="spellEnd"/>
          </w:p>
        </w:tc>
        <w:tc>
          <w:tcPr>
            <w:tcW w:w="1059" w:type="pct"/>
            <w:gridSpan w:val="2"/>
            <w:vMerge w:val="restart"/>
            <w:tcBorders>
              <w:top w:val="single" w:sz="8" w:space="0" w:color="auto"/>
            </w:tcBorders>
            <w:shd w:val="clear" w:color="auto" w:fill="auto"/>
          </w:tcPr>
          <w:p w14:paraId="2D6F1DCE" w14:textId="59C9D2E8" w:rsidR="00277ACD" w:rsidRPr="00B875DA" w:rsidRDefault="00277ACD" w:rsidP="00411C41">
            <w:pPr>
              <w:jc w:val="center"/>
              <w:rPr>
                <w:b/>
                <w:sz w:val="20"/>
                <w:szCs w:val="20"/>
              </w:rPr>
            </w:pPr>
            <w:r w:rsidRPr="00B875DA">
              <w:rPr>
                <w:b/>
                <w:sz w:val="20"/>
                <w:szCs w:val="20"/>
              </w:rPr>
              <w:t>202</w:t>
            </w:r>
            <w:r w:rsidR="0066532E" w:rsidRPr="00B875DA">
              <w:rPr>
                <w:b/>
                <w:sz w:val="20"/>
                <w:szCs w:val="20"/>
                <w:lang w:val="ky-KG"/>
              </w:rPr>
              <w:t>4</w:t>
            </w:r>
            <w:r w:rsidRPr="00B875DA">
              <w:rPr>
                <w:b/>
                <w:sz w:val="20"/>
                <w:szCs w:val="20"/>
              </w:rPr>
              <w:t xml:space="preserve"> но</w:t>
            </w:r>
            <w:r w:rsidRPr="00B875DA">
              <w:rPr>
                <w:b/>
                <w:sz w:val="20"/>
                <w:szCs w:val="20"/>
                <w:lang w:val="ky-KG"/>
              </w:rPr>
              <w:t>ябры</w:t>
            </w:r>
            <w:r w:rsidRPr="00B875DA">
              <w:rPr>
                <w:b/>
                <w:sz w:val="20"/>
                <w:szCs w:val="20"/>
              </w:rPr>
              <w:br/>
            </w:r>
            <w:proofErr w:type="spellStart"/>
            <w:r w:rsidRPr="00B875DA">
              <w:rPr>
                <w:b/>
                <w:sz w:val="20"/>
                <w:szCs w:val="20"/>
              </w:rPr>
              <w:t>пайыз</w:t>
            </w:r>
            <w:proofErr w:type="spellEnd"/>
            <w:r w:rsidRPr="00B875DA">
              <w:rPr>
                <w:b/>
                <w:sz w:val="20"/>
                <w:szCs w:val="20"/>
              </w:rPr>
              <w:t xml:space="preserve"> </w:t>
            </w:r>
            <w:proofErr w:type="spellStart"/>
            <w:r w:rsidRPr="00B875DA">
              <w:rPr>
                <w:b/>
                <w:sz w:val="20"/>
                <w:szCs w:val="20"/>
              </w:rPr>
              <w:t>менен</w:t>
            </w:r>
            <w:proofErr w:type="spellEnd"/>
          </w:p>
        </w:tc>
        <w:tc>
          <w:tcPr>
            <w:tcW w:w="1569" w:type="pct"/>
            <w:gridSpan w:val="3"/>
            <w:tcBorders>
              <w:top w:val="single" w:sz="8" w:space="0" w:color="auto"/>
              <w:bottom w:val="single" w:sz="4" w:space="0" w:color="auto"/>
            </w:tcBorders>
            <w:vAlign w:val="bottom"/>
          </w:tcPr>
          <w:p w14:paraId="1AD734A4" w14:textId="77777777" w:rsidR="00277ACD" w:rsidRPr="00B875DA" w:rsidRDefault="00277ACD" w:rsidP="00411C41">
            <w:pPr>
              <w:jc w:val="center"/>
              <w:rPr>
                <w:b/>
                <w:sz w:val="20"/>
                <w:szCs w:val="20"/>
              </w:rPr>
            </w:pPr>
            <w:proofErr w:type="spellStart"/>
            <w:r w:rsidRPr="00B875DA">
              <w:rPr>
                <w:b/>
                <w:sz w:val="20"/>
                <w:szCs w:val="20"/>
              </w:rPr>
              <w:t>Маалымдоо</w:t>
            </w:r>
            <w:proofErr w:type="spellEnd"/>
            <w:r w:rsidRPr="00B875DA">
              <w:rPr>
                <w:b/>
                <w:sz w:val="20"/>
                <w:szCs w:val="20"/>
              </w:rPr>
              <w:t>:</w:t>
            </w:r>
          </w:p>
        </w:tc>
      </w:tr>
      <w:tr w:rsidR="00032758" w:rsidRPr="00B875DA" w14:paraId="27D5D968" w14:textId="77777777" w:rsidTr="00277ACD">
        <w:trPr>
          <w:cantSplit/>
          <w:trHeight w:val="230"/>
        </w:trPr>
        <w:tc>
          <w:tcPr>
            <w:tcW w:w="1363" w:type="pct"/>
            <w:vMerge/>
          </w:tcPr>
          <w:p w14:paraId="418ADDBB" w14:textId="77777777" w:rsidR="00277ACD" w:rsidRPr="00B875DA" w:rsidRDefault="00277ACD" w:rsidP="00411C41">
            <w:pPr>
              <w:ind w:right="-1"/>
              <w:jc w:val="center"/>
              <w:rPr>
                <w:b/>
                <w:sz w:val="20"/>
                <w:szCs w:val="20"/>
              </w:rPr>
            </w:pPr>
          </w:p>
        </w:tc>
        <w:tc>
          <w:tcPr>
            <w:tcW w:w="498" w:type="pct"/>
            <w:vMerge/>
          </w:tcPr>
          <w:p w14:paraId="076928B4" w14:textId="77777777" w:rsidR="00277ACD" w:rsidRPr="00B875DA" w:rsidRDefault="00277ACD" w:rsidP="00411C41">
            <w:pPr>
              <w:jc w:val="center"/>
              <w:rPr>
                <w:b/>
                <w:sz w:val="20"/>
                <w:szCs w:val="20"/>
              </w:rPr>
            </w:pPr>
          </w:p>
        </w:tc>
        <w:tc>
          <w:tcPr>
            <w:tcW w:w="511" w:type="pct"/>
            <w:vMerge/>
          </w:tcPr>
          <w:p w14:paraId="684B25BB" w14:textId="77777777" w:rsidR="00277ACD" w:rsidRPr="00B875DA" w:rsidRDefault="00277ACD" w:rsidP="00411C41">
            <w:pPr>
              <w:jc w:val="center"/>
              <w:rPr>
                <w:b/>
                <w:sz w:val="20"/>
                <w:szCs w:val="20"/>
              </w:rPr>
            </w:pPr>
          </w:p>
        </w:tc>
        <w:tc>
          <w:tcPr>
            <w:tcW w:w="1059" w:type="pct"/>
            <w:gridSpan w:val="2"/>
            <w:vMerge/>
            <w:tcBorders>
              <w:bottom w:val="single" w:sz="4" w:space="0" w:color="auto"/>
            </w:tcBorders>
            <w:shd w:val="clear" w:color="auto" w:fill="auto"/>
          </w:tcPr>
          <w:p w14:paraId="25F35472" w14:textId="77777777" w:rsidR="00277ACD" w:rsidRPr="00B875DA" w:rsidRDefault="00277ACD" w:rsidP="00411C41">
            <w:pPr>
              <w:jc w:val="center"/>
              <w:rPr>
                <w:b/>
                <w:sz w:val="20"/>
                <w:szCs w:val="20"/>
              </w:rPr>
            </w:pPr>
          </w:p>
        </w:tc>
        <w:tc>
          <w:tcPr>
            <w:tcW w:w="511" w:type="pct"/>
            <w:vMerge w:val="restart"/>
            <w:tcBorders>
              <w:top w:val="single" w:sz="4" w:space="0" w:color="auto"/>
            </w:tcBorders>
          </w:tcPr>
          <w:p w14:paraId="02FB6745" w14:textId="14FCE407" w:rsidR="00277ACD" w:rsidRPr="00B875DA" w:rsidRDefault="00277ACD" w:rsidP="00411C41">
            <w:pPr>
              <w:jc w:val="center"/>
              <w:rPr>
                <w:b/>
                <w:sz w:val="20"/>
                <w:szCs w:val="20"/>
              </w:rPr>
            </w:pPr>
            <w:r w:rsidRPr="00B875DA">
              <w:rPr>
                <w:b/>
                <w:sz w:val="20"/>
                <w:szCs w:val="20"/>
              </w:rPr>
              <w:t>202</w:t>
            </w:r>
            <w:r w:rsidR="0066532E" w:rsidRPr="00B875DA">
              <w:rPr>
                <w:b/>
                <w:sz w:val="20"/>
                <w:szCs w:val="20"/>
                <w:lang w:val="ky-KG"/>
              </w:rPr>
              <w:t>3</w:t>
            </w:r>
            <w:r w:rsidRPr="00B875DA">
              <w:rPr>
                <w:b/>
                <w:sz w:val="20"/>
                <w:szCs w:val="20"/>
                <w:vertAlign w:val="superscript"/>
              </w:rPr>
              <w:t>1</w:t>
            </w:r>
            <w:r w:rsidRPr="00B875DA">
              <w:rPr>
                <w:b/>
                <w:sz w:val="20"/>
                <w:szCs w:val="20"/>
              </w:rPr>
              <w:br/>
              <w:t>январь-</w:t>
            </w:r>
            <w:r w:rsidRPr="00B875DA">
              <w:rPr>
                <w:b/>
                <w:sz w:val="20"/>
                <w:szCs w:val="20"/>
                <w:lang w:val="ky-KG"/>
              </w:rPr>
              <w:t xml:space="preserve"> ноябры</w:t>
            </w:r>
            <w:r w:rsidRPr="00B875DA">
              <w:rPr>
                <w:b/>
                <w:sz w:val="20"/>
                <w:szCs w:val="20"/>
              </w:rPr>
              <w:br/>
              <w:t>20</w:t>
            </w:r>
            <w:r w:rsidRPr="00B875DA">
              <w:rPr>
                <w:b/>
                <w:sz w:val="20"/>
                <w:szCs w:val="20"/>
                <w:lang w:val="ky-KG"/>
              </w:rPr>
              <w:t>2</w:t>
            </w:r>
            <w:r w:rsidR="0066532E" w:rsidRPr="00B875DA">
              <w:rPr>
                <w:b/>
                <w:sz w:val="20"/>
                <w:szCs w:val="20"/>
                <w:lang w:val="ky-KG"/>
              </w:rPr>
              <w:t>2</w:t>
            </w:r>
            <w:r w:rsidRPr="00B875DA">
              <w:rPr>
                <w:b/>
                <w:sz w:val="20"/>
                <w:szCs w:val="20"/>
              </w:rPr>
              <w:br/>
              <w:t>январь-</w:t>
            </w:r>
            <w:r w:rsidRPr="00B875DA">
              <w:rPr>
                <w:b/>
                <w:sz w:val="20"/>
                <w:szCs w:val="20"/>
                <w:lang w:val="ky-KG"/>
              </w:rPr>
              <w:t xml:space="preserve"> ноябрына</w:t>
            </w:r>
            <w:r w:rsidRPr="00B875DA">
              <w:rPr>
                <w:b/>
                <w:sz w:val="20"/>
                <w:szCs w:val="20"/>
              </w:rPr>
              <w:br/>
              <w:t xml:space="preserve">карата </w:t>
            </w:r>
            <w:proofErr w:type="spellStart"/>
            <w:r w:rsidRPr="00B875DA">
              <w:rPr>
                <w:b/>
                <w:sz w:val="20"/>
                <w:szCs w:val="20"/>
              </w:rPr>
              <w:t>пайыз</w:t>
            </w:r>
            <w:proofErr w:type="spellEnd"/>
            <w:r w:rsidRPr="00B875DA">
              <w:rPr>
                <w:b/>
                <w:sz w:val="20"/>
                <w:szCs w:val="20"/>
              </w:rPr>
              <w:t xml:space="preserve"> </w:t>
            </w:r>
            <w:proofErr w:type="spellStart"/>
            <w:r w:rsidRPr="00B875DA">
              <w:rPr>
                <w:b/>
                <w:sz w:val="20"/>
                <w:szCs w:val="20"/>
              </w:rPr>
              <w:t>менен</w:t>
            </w:r>
            <w:proofErr w:type="spellEnd"/>
          </w:p>
        </w:tc>
        <w:tc>
          <w:tcPr>
            <w:tcW w:w="1058" w:type="pct"/>
            <w:gridSpan w:val="2"/>
            <w:vMerge w:val="restart"/>
            <w:tcBorders>
              <w:top w:val="single" w:sz="4" w:space="0" w:color="auto"/>
            </w:tcBorders>
            <w:vAlign w:val="bottom"/>
          </w:tcPr>
          <w:p w14:paraId="01B56AFB" w14:textId="4AD2170A" w:rsidR="00277ACD" w:rsidRPr="00B875DA" w:rsidRDefault="00277ACD" w:rsidP="00411C41">
            <w:pPr>
              <w:jc w:val="center"/>
              <w:rPr>
                <w:b/>
                <w:sz w:val="20"/>
                <w:szCs w:val="20"/>
              </w:rPr>
            </w:pPr>
            <w:r w:rsidRPr="00B875DA">
              <w:rPr>
                <w:b/>
                <w:sz w:val="20"/>
                <w:szCs w:val="20"/>
              </w:rPr>
              <w:t>202</w:t>
            </w:r>
            <w:r w:rsidR="0066532E" w:rsidRPr="00B875DA">
              <w:rPr>
                <w:b/>
                <w:sz w:val="20"/>
                <w:szCs w:val="20"/>
                <w:lang w:val="ky-KG"/>
              </w:rPr>
              <w:t>3</w:t>
            </w:r>
            <w:r w:rsidR="0014247B">
              <w:rPr>
                <w:b/>
                <w:sz w:val="20"/>
                <w:szCs w:val="20"/>
                <w:vertAlign w:val="superscript"/>
                <w:lang w:val="ky-KG"/>
              </w:rPr>
              <w:t>1</w:t>
            </w:r>
            <w:r w:rsidRPr="00B875DA">
              <w:rPr>
                <w:b/>
                <w:sz w:val="20"/>
                <w:szCs w:val="20"/>
              </w:rPr>
              <w:t xml:space="preserve"> но</w:t>
            </w:r>
            <w:r w:rsidRPr="00B875DA">
              <w:rPr>
                <w:b/>
                <w:sz w:val="20"/>
                <w:szCs w:val="20"/>
                <w:lang w:val="ky-KG"/>
              </w:rPr>
              <w:t>ябры</w:t>
            </w:r>
            <w:r w:rsidRPr="00B875DA">
              <w:rPr>
                <w:b/>
                <w:sz w:val="20"/>
                <w:szCs w:val="20"/>
              </w:rPr>
              <w:br/>
            </w:r>
            <w:proofErr w:type="spellStart"/>
            <w:r w:rsidRPr="00B875DA">
              <w:rPr>
                <w:b/>
                <w:sz w:val="20"/>
                <w:szCs w:val="20"/>
              </w:rPr>
              <w:t>пайыз</w:t>
            </w:r>
            <w:proofErr w:type="spellEnd"/>
            <w:r w:rsidRPr="00B875DA">
              <w:rPr>
                <w:b/>
                <w:sz w:val="20"/>
                <w:szCs w:val="20"/>
              </w:rPr>
              <w:t xml:space="preserve"> </w:t>
            </w:r>
            <w:proofErr w:type="spellStart"/>
            <w:r w:rsidRPr="00B875DA">
              <w:rPr>
                <w:b/>
                <w:sz w:val="20"/>
                <w:szCs w:val="20"/>
              </w:rPr>
              <w:t>менен</w:t>
            </w:r>
            <w:proofErr w:type="spellEnd"/>
          </w:p>
        </w:tc>
      </w:tr>
      <w:tr w:rsidR="00032758" w:rsidRPr="00B875DA" w14:paraId="67FA8CF5" w14:textId="77777777" w:rsidTr="00277ACD">
        <w:trPr>
          <w:cantSplit/>
          <w:trHeight w:val="230"/>
        </w:trPr>
        <w:tc>
          <w:tcPr>
            <w:tcW w:w="1363" w:type="pct"/>
            <w:vMerge/>
          </w:tcPr>
          <w:p w14:paraId="52023A6D" w14:textId="77777777" w:rsidR="00277ACD" w:rsidRPr="00B875DA" w:rsidRDefault="00277ACD" w:rsidP="00411C41">
            <w:pPr>
              <w:ind w:right="-1"/>
              <w:jc w:val="center"/>
              <w:rPr>
                <w:b/>
                <w:sz w:val="20"/>
                <w:szCs w:val="20"/>
              </w:rPr>
            </w:pPr>
          </w:p>
        </w:tc>
        <w:tc>
          <w:tcPr>
            <w:tcW w:w="498" w:type="pct"/>
            <w:vMerge/>
          </w:tcPr>
          <w:p w14:paraId="3A883D04" w14:textId="77777777" w:rsidR="00277ACD" w:rsidRPr="00B875DA" w:rsidRDefault="00277ACD" w:rsidP="00411C41">
            <w:pPr>
              <w:jc w:val="right"/>
              <w:rPr>
                <w:b/>
                <w:sz w:val="20"/>
                <w:szCs w:val="20"/>
              </w:rPr>
            </w:pPr>
          </w:p>
        </w:tc>
        <w:tc>
          <w:tcPr>
            <w:tcW w:w="511" w:type="pct"/>
            <w:vMerge/>
            <w:vAlign w:val="bottom"/>
          </w:tcPr>
          <w:p w14:paraId="17999EFE" w14:textId="77777777" w:rsidR="00277ACD" w:rsidRPr="00B875DA" w:rsidRDefault="00277ACD" w:rsidP="00411C41">
            <w:pPr>
              <w:jc w:val="right"/>
              <w:rPr>
                <w:b/>
                <w:sz w:val="20"/>
                <w:szCs w:val="20"/>
              </w:rPr>
            </w:pPr>
          </w:p>
        </w:tc>
        <w:tc>
          <w:tcPr>
            <w:tcW w:w="511" w:type="pct"/>
            <w:vMerge w:val="restart"/>
            <w:tcBorders>
              <w:top w:val="single" w:sz="4" w:space="0" w:color="auto"/>
              <w:bottom w:val="single" w:sz="8" w:space="0" w:color="auto"/>
            </w:tcBorders>
            <w:shd w:val="clear" w:color="auto" w:fill="auto"/>
          </w:tcPr>
          <w:p w14:paraId="7B753642" w14:textId="4206BEA4" w:rsidR="00277ACD" w:rsidRPr="00B875DA" w:rsidRDefault="00277ACD" w:rsidP="00411C41">
            <w:pPr>
              <w:jc w:val="center"/>
              <w:rPr>
                <w:b/>
                <w:sz w:val="20"/>
                <w:szCs w:val="20"/>
              </w:rPr>
            </w:pPr>
            <w:r w:rsidRPr="00B875DA">
              <w:rPr>
                <w:b/>
                <w:sz w:val="20"/>
                <w:szCs w:val="20"/>
              </w:rPr>
              <w:t>202</w:t>
            </w:r>
            <w:r w:rsidR="0066532E" w:rsidRPr="00B875DA">
              <w:rPr>
                <w:b/>
                <w:sz w:val="20"/>
                <w:szCs w:val="20"/>
                <w:lang w:val="ky-KG"/>
              </w:rPr>
              <w:t>3</w:t>
            </w:r>
            <w:r w:rsidRPr="00B875DA">
              <w:rPr>
                <w:b/>
                <w:sz w:val="20"/>
                <w:szCs w:val="20"/>
              </w:rPr>
              <w:br/>
            </w:r>
            <w:r w:rsidRPr="00B875DA">
              <w:rPr>
                <w:b/>
                <w:sz w:val="20"/>
                <w:szCs w:val="20"/>
                <w:lang w:val="ky-KG"/>
              </w:rPr>
              <w:t>ноябрына</w:t>
            </w:r>
            <w:r w:rsidRPr="00B875DA">
              <w:rPr>
                <w:b/>
                <w:sz w:val="20"/>
                <w:szCs w:val="20"/>
              </w:rPr>
              <w:br/>
              <w:t>карата</w:t>
            </w:r>
          </w:p>
        </w:tc>
        <w:tc>
          <w:tcPr>
            <w:tcW w:w="548" w:type="pct"/>
            <w:vMerge w:val="restart"/>
            <w:tcBorders>
              <w:top w:val="single" w:sz="4" w:space="0" w:color="auto"/>
              <w:bottom w:val="single" w:sz="8" w:space="0" w:color="auto"/>
            </w:tcBorders>
            <w:shd w:val="clear" w:color="auto" w:fill="auto"/>
          </w:tcPr>
          <w:p w14:paraId="5AAF86D3" w14:textId="3A743D62" w:rsidR="00277ACD" w:rsidRPr="00B875DA" w:rsidRDefault="00277ACD" w:rsidP="00411C41">
            <w:pPr>
              <w:jc w:val="center"/>
              <w:rPr>
                <w:b/>
                <w:sz w:val="20"/>
                <w:szCs w:val="20"/>
              </w:rPr>
            </w:pPr>
            <w:r w:rsidRPr="00B875DA">
              <w:rPr>
                <w:b/>
                <w:sz w:val="20"/>
                <w:szCs w:val="20"/>
              </w:rPr>
              <w:t>202</w:t>
            </w:r>
            <w:r w:rsidR="0066532E" w:rsidRPr="00B875DA">
              <w:rPr>
                <w:b/>
                <w:sz w:val="20"/>
                <w:szCs w:val="20"/>
                <w:lang w:val="ky-KG"/>
              </w:rPr>
              <w:t>4</w:t>
            </w:r>
            <w:r w:rsidRPr="00B875DA">
              <w:rPr>
                <w:b/>
                <w:sz w:val="20"/>
                <w:szCs w:val="20"/>
              </w:rPr>
              <w:br/>
            </w:r>
            <w:proofErr w:type="spellStart"/>
            <w:r w:rsidRPr="00B875DA">
              <w:rPr>
                <w:b/>
                <w:sz w:val="20"/>
                <w:szCs w:val="20"/>
              </w:rPr>
              <w:t>октябрына</w:t>
            </w:r>
            <w:proofErr w:type="spellEnd"/>
            <w:r w:rsidRPr="00B875DA">
              <w:rPr>
                <w:b/>
                <w:sz w:val="20"/>
                <w:szCs w:val="20"/>
              </w:rPr>
              <w:t xml:space="preserve"> карата</w:t>
            </w:r>
          </w:p>
        </w:tc>
        <w:tc>
          <w:tcPr>
            <w:tcW w:w="511" w:type="pct"/>
            <w:vMerge/>
            <w:vAlign w:val="bottom"/>
          </w:tcPr>
          <w:p w14:paraId="1AD42871" w14:textId="77777777" w:rsidR="00277ACD" w:rsidRPr="00B875DA" w:rsidRDefault="00277ACD" w:rsidP="00411C41">
            <w:pPr>
              <w:jc w:val="center"/>
              <w:rPr>
                <w:b/>
                <w:sz w:val="20"/>
                <w:szCs w:val="20"/>
                <w:vertAlign w:val="superscript"/>
              </w:rPr>
            </w:pPr>
          </w:p>
        </w:tc>
        <w:tc>
          <w:tcPr>
            <w:tcW w:w="1058" w:type="pct"/>
            <w:gridSpan w:val="2"/>
            <w:vMerge/>
            <w:tcBorders>
              <w:bottom w:val="single" w:sz="4" w:space="0" w:color="auto"/>
            </w:tcBorders>
            <w:vAlign w:val="bottom"/>
          </w:tcPr>
          <w:p w14:paraId="58203E15" w14:textId="77777777" w:rsidR="00277ACD" w:rsidRPr="00B875DA" w:rsidRDefault="00277ACD" w:rsidP="00411C41">
            <w:pPr>
              <w:jc w:val="center"/>
              <w:rPr>
                <w:b/>
                <w:sz w:val="20"/>
                <w:szCs w:val="20"/>
              </w:rPr>
            </w:pPr>
          </w:p>
        </w:tc>
      </w:tr>
      <w:tr w:rsidR="00032758" w:rsidRPr="00B875DA" w14:paraId="373BAE02" w14:textId="77777777" w:rsidTr="00277ACD">
        <w:trPr>
          <w:cantSplit/>
        </w:trPr>
        <w:tc>
          <w:tcPr>
            <w:tcW w:w="1363" w:type="pct"/>
            <w:vMerge/>
            <w:tcBorders>
              <w:bottom w:val="single" w:sz="8" w:space="0" w:color="auto"/>
            </w:tcBorders>
          </w:tcPr>
          <w:p w14:paraId="11FE9156" w14:textId="77777777" w:rsidR="00277ACD" w:rsidRPr="00B875DA" w:rsidRDefault="00277ACD" w:rsidP="00411C41">
            <w:pPr>
              <w:ind w:right="-1"/>
              <w:jc w:val="center"/>
              <w:rPr>
                <w:b/>
                <w:sz w:val="20"/>
                <w:szCs w:val="20"/>
              </w:rPr>
            </w:pPr>
          </w:p>
        </w:tc>
        <w:tc>
          <w:tcPr>
            <w:tcW w:w="498" w:type="pct"/>
            <w:vMerge/>
            <w:tcBorders>
              <w:bottom w:val="single" w:sz="8" w:space="0" w:color="auto"/>
            </w:tcBorders>
          </w:tcPr>
          <w:p w14:paraId="6E1A4D28" w14:textId="77777777" w:rsidR="00277ACD" w:rsidRPr="00B875DA" w:rsidRDefault="00277ACD" w:rsidP="00411C41">
            <w:pPr>
              <w:jc w:val="right"/>
              <w:rPr>
                <w:b/>
                <w:sz w:val="20"/>
                <w:szCs w:val="20"/>
              </w:rPr>
            </w:pPr>
          </w:p>
        </w:tc>
        <w:tc>
          <w:tcPr>
            <w:tcW w:w="511" w:type="pct"/>
            <w:vMerge/>
            <w:tcBorders>
              <w:bottom w:val="single" w:sz="8" w:space="0" w:color="auto"/>
            </w:tcBorders>
            <w:vAlign w:val="bottom"/>
          </w:tcPr>
          <w:p w14:paraId="020EEB3A" w14:textId="77777777" w:rsidR="00277ACD" w:rsidRPr="00B875DA" w:rsidRDefault="00277ACD" w:rsidP="00411C41">
            <w:pPr>
              <w:jc w:val="right"/>
              <w:rPr>
                <w:b/>
                <w:sz w:val="20"/>
                <w:szCs w:val="20"/>
              </w:rPr>
            </w:pPr>
          </w:p>
        </w:tc>
        <w:tc>
          <w:tcPr>
            <w:tcW w:w="511" w:type="pct"/>
            <w:vMerge/>
            <w:tcBorders>
              <w:bottom w:val="single" w:sz="8" w:space="0" w:color="auto"/>
            </w:tcBorders>
          </w:tcPr>
          <w:p w14:paraId="1162AE92" w14:textId="77777777" w:rsidR="00277ACD" w:rsidRPr="00B875DA" w:rsidRDefault="00277ACD" w:rsidP="00411C41">
            <w:pPr>
              <w:jc w:val="right"/>
              <w:rPr>
                <w:b/>
                <w:sz w:val="20"/>
                <w:szCs w:val="20"/>
              </w:rPr>
            </w:pPr>
          </w:p>
        </w:tc>
        <w:tc>
          <w:tcPr>
            <w:tcW w:w="548" w:type="pct"/>
            <w:vMerge/>
            <w:tcBorders>
              <w:bottom w:val="single" w:sz="8" w:space="0" w:color="auto"/>
            </w:tcBorders>
          </w:tcPr>
          <w:p w14:paraId="11CFC7BF" w14:textId="77777777" w:rsidR="00277ACD" w:rsidRPr="00B875DA" w:rsidRDefault="00277ACD" w:rsidP="00411C41">
            <w:pPr>
              <w:jc w:val="right"/>
              <w:rPr>
                <w:b/>
                <w:sz w:val="20"/>
                <w:szCs w:val="20"/>
              </w:rPr>
            </w:pPr>
          </w:p>
        </w:tc>
        <w:tc>
          <w:tcPr>
            <w:tcW w:w="511" w:type="pct"/>
            <w:vMerge/>
            <w:tcBorders>
              <w:bottom w:val="single" w:sz="8" w:space="0" w:color="auto"/>
            </w:tcBorders>
            <w:vAlign w:val="bottom"/>
          </w:tcPr>
          <w:p w14:paraId="6B2EB769" w14:textId="77777777" w:rsidR="00277ACD" w:rsidRPr="00B875DA" w:rsidRDefault="00277ACD" w:rsidP="00411C41">
            <w:pPr>
              <w:jc w:val="right"/>
              <w:rPr>
                <w:b/>
                <w:sz w:val="20"/>
                <w:szCs w:val="20"/>
              </w:rPr>
            </w:pPr>
          </w:p>
        </w:tc>
        <w:tc>
          <w:tcPr>
            <w:tcW w:w="511" w:type="pct"/>
            <w:tcBorders>
              <w:top w:val="single" w:sz="4" w:space="0" w:color="auto"/>
              <w:bottom w:val="single" w:sz="8" w:space="0" w:color="auto"/>
            </w:tcBorders>
          </w:tcPr>
          <w:p w14:paraId="7A3F2CDB" w14:textId="6C4385D2" w:rsidR="00277ACD" w:rsidRPr="00B875DA" w:rsidRDefault="00277ACD" w:rsidP="00411C41">
            <w:pPr>
              <w:jc w:val="center"/>
              <w:rPr>
                <w:b/>
                <w:sz w:val="20"/>
                <w:szCs w:val="20"/>
              </w:rPr>
            </w:pPr>
            <w:r w:rsidRPr="00B875DA">
              <w:rPr>
                <w:b/>
                <w:sz w:val="20"/>
                <w:szCs w:val="20"/>
              </w:rPr>
              <w:t>20</w:t>
            </w:r>
            <w:r w:rsidRPr="00B875DA">
              <w:rPr>
                <w:b/>
                <w:sz w:val="20"/>
                <w:szCs w:val="20"/>
                <w:lang w:val="ky-KG"/>
              </w:rPr>
              <w:t>2</w:t>
            </w:r>
            <w:r w:rsidR="0066532E" w:rsidRPr="00B875DA">
              <w:rPr>
                <w:b/>
                <w:sz w:val="20"/>
                <w:szCs w:val="20"/>
                <w:lang w:val="ky-KG"/>
              </w:rPr>
              <w:t>2</w:t>
            </w:r>
            <w:r w:rsidRPr="00B875DA">
              <w:rPr>
                <w:b/>
                <w:sz w:val="20"/>
                <w:szCs w:val="20"/>
              </w:rPr>
              <w:br/>
            </w:r>
            <w:r w:rsidRPr="00B875DA">
              <w:rPr>
                <w:b/>
                <w:sz w:val="20"/>
                <w:szCs w:val="20"/>
                <w:lang w:val="ky-KG"/>
              </w:rPr>
              <w:t>ноябрына</w:t>
            </w:r>
            <w:r w:rsidRPr="00B875DA">
              <w:rPr>
                <w:b/>
                <w:sz w:val="20"/>
                <w:szCs w:val="20"/>
              </w:rPr>
              <w:br/>
              <w:t>карата</w:t>
            </w:r>
          </w:p>
        </w:tc>
        <w:tc>
          <w:tcPr>
            <w:tcW w:w="547" w:type="pct"/>
            <w:tcBorders>
              <w:top w:val="single" w:sz="4" w:space="0" w:color="auto"/>
              <w:bottom w:val="single" w:sz="8" w:space="0" w:color="auto"/>
            </w:tcBorders>
          </w:tcPr>
          <w:p w14:paraId="64A8B52F" w14:textId="5F218CA3" w:rsidR="00277ACD" w:rsidRPr="00B875DA" w:rsidRDefault="00277ACD" w:rsidP="00411C41">
            <w:pPr>
              <w:jc w:val="center"/>
              <w:rPr>
                <w:b/>
                <w:sz w:val="20"/>
                <w:szCs w:val="20"/>
              </w:rPr>
            </w:pPr>
            <w:r w:rsidRPr="00B875DA">
              <w:rPr>
                <w:b/>
                <w:sz w:val="20"/>
                <w:szCs w:val="20"/>
              </w:rPr>
              <w:t>202</w:t>
            </w:r>
            <w:r w:rsidR="0066532E" w:rsidRPr="00B875DA">
              <w:rPr>
                <w:b/>
                <w:sz w:val="20"/>
                <w:szCs w:val="20"/>
                <w:lang w:val="ky-KG"/>
              </w:rPr>
              <w:t>3</w:t>
            </w:r>
            <w:r w:rsidRPr="00B875DA">
              <w:rPr>
                <w:b/>
                <w:sz w:val="20"/>
                <w:szCs w:val="20"/>
              </w:rPr>
              <w:br/>
            </w:r>
            <w:proofErr w:type="spellStart"/>
            <w:r w:rsidRPr="00B875DA">
              <w:rPr>
                <w:b/>
                <w:sz w:val="20"/>
                <w:szCs w:val="20"/>
              </w:rPr>
              <w:t>октябрына</w:t>
            </w:r>
            <w:proofErr w:type="spellEnd"/>
            <w:r w:rsidRPr="00B875DA">
              <w:rPr>
                <w:b/>
                <w:sz w:val="20"/>
                <w:szCs w:val="20"/>
              </w:rPr>
              <w:t xml:space="preserve"> карата</w:t>
            </w:r>
          </w:p>
        </w:tc>
      </w:tr>
      <w:tr w:rsidR="00032758" w:rsidRPr="00B875DA" w14:paraId="5C098B47" w14:textId="77777777" w:rsidTr="00277ACD">
        <w:trPr>
          <w:cantSplit/>
        </w:trPr>
        <w:tc>
          <w:tcPr>
            <w:tcW w:w="1363" w:type="pct"/>
            <w:vAlign w:val="bottom"/>
          </w:tcPr>
          <w:p w14:paraId="078F45B7" w14:textId="77777777" w:rsidR="00032758" w:rsidRPr="00B875DA" w:rsidRDefault="00032758" w:rsidP="00032758">
            <w:pPr>
              <w:ind w:left="113" w:right="-317" w:hanging="113"/>
              <w:rPr>
                <w:sz w:val="20"/>
                <w:szCs w:val="20"/>
              </w:rPr>
            </w:pPr>
            <w:r w:rsidRPr="00B875DA">
              <w:rPr>
                <w:sz w:val="20"/>
                <w:szCs w:val="20"/>
              </w:rPr>
              <w:t xml:space="preserve">Ички </w:t>
            </w:r>
            <w:proofErr w:type="spellStart"/>
            <w:r w:rsidRPr="00B875DA">
              <w:rPr>
                <w:sz w:val="20"/>
                <w:szCs w:val="20"/>
              </w:rPr>
              <w:t>дүң</w:t>
            </w:r>
            <w:proofErr w:type="spellEnd"/>
            <w:r w:rsidRPr="00B875DA">
              <w:rPr>
                <w:sz w:val="20"/>
                <w:szCs w:val="20"/>
              </w:rPr>
              <w:t xml:space="preserve"> продукт</w:t>
            </w:r>
            <w:r w:rsidRPr="00B875DA">
              <w:rPr>
                <w:sz w:val="20"/>
                <w:szCs w:val="20"/>
                <w:vertAlign w:val="superscript"/>
              </w:rPr>
              <w:t>2</w:t>
            </w:r>
            <w:r w:rsidRPr="00B875DA">
              <w:rPr>
                <w:sz w:val="20"/>
                <w:szCs w:val="20"/>
              </w:rPr>
              <w:t xml:space="preserve"> (</w:t>
            </w:r>
            <w:proofErr w:type="spellStart"/>
            <w:r w:rsidRPr="00B875DA">
              <w:rPr>
                <w:sz w:val="20"/>
                <w:szCs w:val="20"/>
              </w:rPr>
              <w:t>алдын</w:t>
            </w:r>
            <w:proofErr w:type="spellEnd"/>
            <w:r w:rsidRPr="00B875DA">
              <w:rPr>
                <w:sz w:val="20"/>
                <w:szCs w:val="20"/>
              </w:rPr>
              <w:t xml:space="preserve"> ала </w:t>
            </w:r>
            <w:proofErr w:type="spellStart"/>
            <w:r w:rsidRPr="00B875DA">
              <w:rPr>
                <w:sz w:val="20"/>
                <w:szCs w:val="20"/>
              </w:rPr>
              <w:t>баалоо</w:t>
            </w:r>
            <w:proofErr w:type="spellEnd"/>
            <w:r w:rsidRPr="00B875DA">
              <w:rPr>
                <w:sz w:val="20"/>
                <w:szCs w:val="20"/>
              </w:rPr>
              <w:t xml:space="preserve"> </w:t>
            </w:r>
            <w:proofErr w:type="spellStart"/>
            <w:r w:rsidRPr="00B875DA">
              <w:rPr>
                <w:sz w:val="20"/>
                <w:szCs w:val="20"/>
              </w:rPr>
              <w:t>боюнча</w:t>
            </w:r>
            <w:proofErr w:type="spellEnd"/>
            <w:r w:rsidRPr="00B875DA">
              <w:rPr>
                <w:sz w:val="20"/>
                <w:szCs w:val="20"/>
              </w:rPr>
              <w:t>), млн. сом</w:t>
            </w:r>
          </w:p>
        </w:tc>
        <w:tc>
          <w:tcPr>
            <w:tcW w:w="498" w:type="pct"/>
            <w:vAlign w:val="bottom"/>
          </w:tcPr>
          <w:p w14:paraId="1E723FCB" w14:textId="347C8D95" w:rsidR="00032758" w:rsidRPr="00B875DA" w:rsidRDefault="00032758" w:rsidP="00032758">
            <w:pPr>
              <w:jc w:val="right"/>
              <w:rPr>
                <w:sz w:val="20"/>
                <w:szCs w:val="20"/>
                <w:lang w:val="ky-KG"/>
              </w:rPr>
            </w:pPr>
            <w:r w:rsidRPr="00B875DA">
              <w:rPr>
                <w:sz w:val="20"/>
                <w:szCs w:val="20"/>
              </w:rPr>
              <w:t>1 225 950,6</w:t>
            </w:r>
          </w:p>
        </w:tc>
        <w:tc>
          <w:tcPr>
            <w:tcW w:w="511" w:type="pct"/>
            <w:vAlign w:val="bottom"/>
          </w:tcPr>
          <w:p w14:paraId="20061F12" w14:textId="2950507E" w:rsidR="00032758" w:rsidRPr="00B875DA" w:rsidRDefault="00032758" w:rsidP="00032758">
            <w:pPr>
              <w:ind w:left="113" w:hanging="113"/>
              <w:jc w:val="right"/>
              <w:rPr>
                <w:sz w:val="20"/>
                <w:szCs w:val="20"/>
              </w:rPr>
            </w:pPr>
            <w:r w:rsidRPr="00B875DA">
              <w:rPr>
                <w:sz w:val="20"/>
                <w:szCs w:val="20"/>
              </w:rPr>
              <w:t>109,0</w:t>
            </w:r>
          </w:p>
        </w:tc>
        <w:tc>
          <w:tcPr>
            <w:tcW w:w="511" w:type="pct"/>
            <w:vAlign w:val="bottom"/>
          </w:tcPr>
          <w:p w14:paraId="25E2C497" w14:textId="092CB091" w:rsidR="00032758" w:rsidRPr="00B875DA" w:rsidRDefault="00032758" w:rsidP="00032758">
            <w:pPr>
              <w:ind w:left="113" w:hanging="113"/>
              <w:jc w:val="right"/>
              <w:rPr>
                <w:sz w:val="20"/>
                <w:szCs w:val="20"/>
              </w:rPr>
            </w:pPr>
            <w:r w:rsidRPr="00B875DA">
              <w:rPr>
                <w:sz w:val="20"/>
                <w:szCs w:val="20"/>
              </w:rPr>
              <w:t>-</w:t>
            </w:r>
          </w:p>
        </w:tc>
        <w:tc>
          <w:tcPr>
            <w:tcW w:w="548" w:type="pct"/>
            <w:vAlign w:val="bottom"/>
          </w:tcPr>
          <w:p w14:paraId="079CA089" w14:textId="127E6666" w:rsidR="00032758" w:rsidRPr="00B875DA" w:rsidRDefault="00032758" w:rsidP="00032758">
            <w:pPr>
              <w:ind w:left="113" w:hanging="113"/>
              <w:jc w:val="right"/>
              <w:rPr>
                <w:sz w:val="20"/>
                <w:szCs w:val="20"/>
              </w:rPr>
            </w:pPr>
            <w:r w:rsidRPr="00B875DA">
              <w:rPr>
                <w:sz w:val="20"/>
                <w:szCs w:val="20"/>
              </w:rPr>
              <w:t>-</w:t>
            </w:r>
          </w:p>
        </w:tc>
        <w:tc>
          <w:tcPr>
            <w:tcW w:w="511" w:type="pct"/>
            <w:vAlign w:val="bottom"/>
          </w:tcPr>
          <w:p w14:paraId="1EC76CC8" w14:textId="162B019E" w:rsidR="00032758" w:rsidRPr="00B875DA" w:rsidRDefault="00032758" w:rsidP="00032758">
            <w:pPr>
              <w:ind w:left="113" w:hanging="113"/>
              <w:jc w:val="right"/>
              <w:rPr>
                <w:sz w:val="20"/>
                <w:szCs w:val="20"/>
              </w:rPr>
            </w:pPr>
            <w:r w:rsidRPr="00B875DA">
              <w:rPr>
                <w:sz w:val="20"/>
                <w:szCs w:val="20"/>
              </w:rPr>
              <w:t>104,4</w:t>
            </w:r>
          </w:p>
        </w:tc>
        <w:tc>
          <w:tcPr>
            <w:tcW w:w="511" w:type="pct"/>
            <w:vAlign w:val="bottom"/>
          </w:tcPr>
          <w:p w14:paraId="63A4F34B" w14:textId="0AE9C479" w:rsidR="00032758" w:rsidRPr="00B875DA" w:rsidRDefault="00032758" w:rsidP="00032758">
            <w:pPr>
              <w:jc w:val="right"/>
              <w:rPr>
                <w:sz w:val="20"/>
                <w:szCs w:val="20"/>
                <w:lang w:val="ky-KG"/>
              </w:rPr>
            </w:pPr>
            <w:r w:rsidRPr="00B875DA">
              <w:rPr>
                <w:sz w:val="20"/>
                <w:szCs w:val="20"/>
              </w:rPr>
              <w:t>-</w:t>
            </w:r>
          </w:p>
        </w:tc>
        <w:tc>
          <w:tcPr>
            <w:tcW w:w="547" w:type="pct"/>
            <w:vAlign w:val="bottom"/>
          </w:tcPr>
          <w:p w14:paraId="4A167EC1" w14:textId="452300AB" w:rsidR="00032758" w:rsidRPr="00B875DA" w:rsidRDefault="00032758" w:rsidP="00032758">
            <w:pPr>
              <w:jc w:val="right"/>
              <w:rPr>
                <w:sz w:val="20"/>
                <w:szCs w:val="20"/>
                <w:lang w:val="ky-KG"/>
              </w:rPr>
            </w:pPr>
            <w:r w:rsidRPr="00B875DA">
              <w:rPr>
                <w:sz w:val="20"/>
                <w:szCs w:val="20"/>
              </w:rPr>
              <w:t>-</w:t>
            </w:r>
          </w:p>
        </w:tc>
      </w:tr>
      <w:tr w:rsidR="0080417D" w:rsidRPr="00B875DA" w14:paraId="1E089D72" w14:textId="77777777" w:rsidTr="00277ACD">
        <w:trPr>
          <w:cantSplit/>
        </w:trPr>
        <w:tc>
          <w:tcPr>
            <w:tcW w:w="1363" w:type="pct"/>
            <w:vAlign w:val="bottom"/>
          </w:tcPr>
          <w:p w14:paraId="75310279" w14:textId="77777777" w:rsidR="0080417D" w:rsidRPr="00B875DA" w:rsidRDefault="0080417D" w:rsidP="0080417D">
            <w:pPr>
              <w:ind w:left="113" w:right="-175" w:hanging="113"/>
              <w:rPr>
                <w:sz w:val="20"/>
                <w:szCs w:val="20"/>
              </w:rPr>
            </w:pPr>
            <w:proofErr w:type="spellStart"/>
            <w:r w:rsidRPr="00B875DA">
              <w:rPr>
                <w:sz w:val="20"/>
                <w:szCs w:val="20"/>
              </w:rPr>
              <w:t>Өнөр</w:t>
            </w:r>
            <w:proofErr w:type="spellEnd"/>
            <w:r w:rsidRPr="00B875DA">
              <w:rPr>
                <w:sz w:val="20"/>
                <w:szCs w:val="20"/>
              </w:rPr>
              <w:t xml:space="preserve"> </w:t>
            </w:r>
            <w:proofErr w:type="spellStart"/>
            <w:r w:rsidRPr="00B875DA">
              <w:rPr>
                <w:sz w:val="20"/>
                <w:szCs w:val="20"/>
              </w:rPr>
              <w:t>жай</w:t>
            </w:r>
            <w:proofErr w:type="spellEnd"/>
            <w:r w:rsidRPr="00B875DA">
              <w:rPr>
                <w:sz w:val="20"/>
                <w:szCs w:val="20"/>
              </w:rPr>
              <w:t xml:space="preserve"> </w:t>
            </w:r>
            <w:proofErr w:type="spellStart"/>
            <w:r w:rsidRPr="00B875DA">
              <w:rPr>
                <w:sz w:val="20"/>
                <w:szCs w:val="20"/>
              </w:rPr>
              <w:t>продукциясынын</w:t>
            </w:r>
            <w:proofErr w:type="spellEnd"/>
            <w:r w:rsidRPr="00B875DA">
              <w:rPr>
                <w:sz w:val="20"/>
                <w:szCs w:val="20"/>
              </w:rPr>
              <w:t xml:space="preserve"> </w:t>
            </w:r>
            <w:r w:rsidRPr="00B875DA">
              <w:rPr>
                <w:sz w:val="20"/>
                <w:szCs w:val="20"/>
              </w:rPr>
              <w:br/>
            </w:r>
            <w:proofErr w:type="spellStart"/>
            <w:r w:rsidRPr="00B875DA">
              <w:rPr>
                <w:sz w:val="20"/>
                <w:szCs w:val="20"/>
              </w:rPr>
              <w:t>көлөмү</w:t>
            </w:r>
            <w:proofErr w:type="spellEnd"/>
            <w:r w:rsidRPr="00B875DA">
              <w:rPr>
                <w:sz w:val="20"/>
                <w:szCs w:val="20"/>
              </w:rPr>
              <w:t xml:space="preserve"> - </w:t>
            </w:r>
            <w:proofErr w:type="spellStart"/>
            <w:r w:rsidRPr="00B875DA">
              <w:rPr>
                <w:sz w:val="20"/>
                <w:szCs w:val="20"/>
              </w:rPr>
              <w:t>бардыгы</w:t>
            </w:r>
            <w:proofErr w:type="spellEnd"/>
            <w:r w:rsidRPr="00B875DA">
              <w:rPr>
                <w:sz w:val="20"/>
                <w:szCs w:val="20"/>
              </w:rPr>
              <w:t>,</w:t>
            </w:r>
            <w:r w:rsidRPr="00B875DA">
              <w:rPr>
                <w:sz w:val="20"/>
                <w:szCs w:val="20"/>
                <w:lang w:val="ky-KG"/>
              </w:rPr>
              <w:t xml:space="preserve"> </w:t>
            </w:r>
            <w:r w:rsidRPr="00B875DA">
              <w:rPr>
                <w:sz w:val="20"/>
                <w:szCs w:val="20"/>
              </w:rPr>
              <w:t>млн. сом</w:t>
            </w:r>
          </w:p>
        </w:tc>
        <w:tc>
          <w:tcPr>
            <w:tcW w:w="498" w:type="pct"/>
            <w:vAlign w:val="bottom"/>
          </w:tcPr>
          <w:p w14:paraId="7438DA6F" w14:textId="49EC14F5" w:rsidR="0080417D" w:rsidRPr="00B875DA" w:rsidRDefault="0080417D" w:rsidP="0080417D">
            <w:pPr>
              <w:jc w:val="right"/>
              <w:rPr>
                <w:sz w:val="20"/>
                <w:szCs w:val="20"/>
                <w:lang w:val="ky-KG"/>
              </w:rPr>
            </w:pPr>
            <w:r w:rsidRPr="00B875DA">
              <w:rPr>
                <w:sz w:val="20"/>
                <w:szCs w:val="20"/>
              </w:rPr>
              <w:t>513</w:t>
            </w:r>
            <w:r w:rsidRPr="00B875DA">
              <w:rPr>
                <w:sz w:val="20"/>
                <w:szCs w:val="20"/>
                <w:lang w:val="ky-KG"/>
              </w:rPr>
              <w:t xml:space="preserve"> </w:t>
            </w:r>
            <w:r w:rsidRPr="00B875DA">
              <w:rPr>
                <w:sz w:val="20"/>
                <w:szCs w:val="20"/>
              </w:rPr>
              <w:t>346,9</w:t>
            </w:r>
          </w:p>
        </w:tc>
        <w:tc>
          <w:tcPr>
            <w:tcW w:w="511" w:type="pct"/>
            <w:vAlign w:val="bottom"/>
          </w:tcPr>
          <w:p w14:paraId="4420C58A" w14:textId="1AC4DC17" w:rsidR="0080417D" w:rsidRPr="00B875DA" w:rsidRDefault="0080417D" w:rsidP="0080417D">
            <w:pPr>
              <w:jc w:val="right"/>
              <w:rPr>
                <w:sz w:val="20"/>
                <w:szCs w:val="20"/>
              </w:rPr>
            </w:pPr>
            <w:r w:rsidRPr="00B875DA">
              <w:rPr>
                <w:sz w:val="20"/>
                <w:szCs w:val="20"/>
                <w:lang w:val="ky-KG"/>
              </w:rPr>
              <w:t>104,8</w:t>
            </w:r>
            <w:r w:rsidRPr="00B875DA">
              <w:rPr>
                <w:sz w:val="20"/>
                <w:szCs w:val="20"/>
                <w:vertAlign w:val="superscript"/>
                <w:lang w:val="ky-KG"/>
              </w:rPr>
              <w:t>3</w:t>
            </w:r>
          </w:p>
        </w:tc>
        <w:tc>
          <w:tcPr>
            <w:tcW w:w="511" w:type="pct"/>
            <w:vAlign w:val="bottom"/>
          </w:tcPr>
          <w:p w14:paraId="38472AA8" w14:textId="54907509" w:rsidR="0080417D" w:rsidRPr="00B875DA" w:rsidRDefault="0080417D" w:rsidP="0080417D">
            <w:pPr>
              <w:jc w:val="right"/>
              <w:rPr>
                <w:sz w:val="20"/>
                <w:szCs w:val="20"/>
                <w:lang w:val="ky-KG"/>
              </w:rPr>
            </w:pPr>
            <w:r w:rsidRPr="00B875DA">
              <w:rPr>
                <w:sz w:val="20"/>
                <w:szCs w:val="20"/>
                <w:lang w:val="ky-KG"/>
              </w:rPr>
              <w:t>98,9</w:t>
            </w:r>
            <w:r w:rsidRPr="00B875DA">
              <w:rPr>
                <w:sz w:val="20"/>
                <w:szCs w:val="20"/>
                <w:vertAlign w:val="superscript"/>
                <w:lang w:val="ky-KG"/>
              </w:rPr>
              <w:t>3</w:t>
            </w:r>
          </w:p>
        </w:tc>
        <w:tc>
          <w:tcPr>
            <w:tcW w:w="548" w:type="pct"/>
            <w:vAlign w:val="bottom"/>
          </w:tcPr>
          <w:p w14:paraId="1D3C3B9C" w14:textId="6140BBD3" w:rsidR="0080417D" w:rsidRPr="00B875DA" w:rsidRDefault="0080417D" w:rsidP="0080417D">
            <w:pPr>
              <w:jc w:val="right"/>
              <w:rPr>
                <w:sz w:val="20"/>
                <w:szCs w:val="20"/>
                <w:lang w:val="ky-KG"/>
              </w:rPr>
            </w:pPr>
            <w:r w:rsidRPr="00B875DA">
              <w:rPr>
                <w:sz w:val="20"/>
                <w:szCs w:val="20"/>
                <w:lang w:val="ky-KG"/>
              </w:rPr>
              <w:t>96,1</w:t>
            </w:r>
            <w:r w:rsidRPr="00B875DA">
              <w:rPr>
                <w:sz w:val="20"/>
                <w:szCs w:val="20"/>
                <w:vertAlign w:val="superscript"/>
                <w:lang w:val="ky-KG"/>
              </w:rPr>
              <w:t>3</w:t>
            </w:r>
          </w:p>
        </w:tc>
        <w:tc>
          <w:tcPr>
            <w:tcW w:w="511" w:type="pct"/>
            <w:vAlign w:val="bottom"/>
          </w:tcPr>
          <w:p w14:paraId="2AC79B93" w14:textId="410446E9" w:rsidR="0080417D" w:rsidRPr="00B875DA" w:rsidRDefault="0080417D" w:rsidP="0080417D">
            <w:pPr>
              <w:jc w:val="right"/>
              <w:rPr>
                <w:sz w:val="20"/>
                <w:szCs w:val="20"/>
                <w:vertAlign w:val="superscript"/>
                <w:lang w:val="ky-KG"/>
              </w:rPr>
            </w:pPr>
            <w:r w:rsidRPr="00B875DA">
              <w:rPr>
                <w:sz w:val="20"/>
                <w:szCs w:val="20"/>
                <w:lang w:val="ky-KG"/>
              </w:rPr>
              <w:t>102,1</w:t>
            </w:r>
            <w:r w:rsidRPr="00B875DA">
              <w:rPr>
                <w:sz w:val="20"/>
                <w:szCs w:val="20"/>
                <w:vertAlign w:val="superscript"/>
                <w:lang w:val="ky-KG"/>
              </w:rPr>
              <w:t>3</w:t>
            </w:r>
          </w:p>
        </w:tc>
        <w:tc>
          <w:tcPr>
            <w:tcW w:w="511" w:type="pct"/>
            <w:vAlign w:val="bottom"/>
          </w:tcPr>
          <w:p w14:paraId="46A83051" w14:textId="7D5EB5F6" w:rsidR="0080417D" w:rsidRPr="00B875DA" w:rsidRDefault="0080417D" w:rsidP="0080417D">
            <w:pPr>
              <w:jc w:val="right"/>
              <w:rPr>
                <w:sz w:val="20"/>
                <w:szCs w:val="20"/>
                <w:vertAlign w:val="superscript"/>
                <w:lang w:val="ky-KG"/>
              </w:rPr>
            </w:pPr>
            <w:r w:rsidRPr="00B875DA">
              <w:rPr>
                <w:sz w:val="20"/>
                <w:szCs w:val="20"/>
                <w:lang w:val="ky-KG"/>
              </w:rPr>
              <w:t>104,6</w:t>
            </w:r>
            <w:r w:rsidRPr="00B875DA">
              <w:rPr>
                <w:sz w:val="20"/>
                <w:szCs w:val="20"/>
                <w:vertAlign w:val="superscript"/>
                <w:lang w:val="ky-KG"/>
              </w:rPr>
              <w:t>3</w:t>
            </w:r>
          </w:p>
        </w:tc>
        <w:tc>
          <w:tcPr>
            <w:tcW w:w="547" w:type="pct"/>
            <w:vAlign w:val="bottom"/>
          </w:tcPr>
          <w:p w14:paraId="3D526C11" w14:textId="489DDDB3" w:rsidR="0080417D" w:rsidRPr="00B875DA" w:rsidRDefault="0080417D" w:rsidP="0080417D">
            <w:pPr>
              <w:jc w:val="right"/>
              <w:rPr>
                <w:sz w:val="20"/>
                <w:szCs w:val="20"/>
                <w:vertAlign w:val="superscript"/>
                <w:lang w:val="ky-KG"/>
              </w:rPr>
            </w:pPr>
            <w:r w:rsidRPr="00B875DA">
              <w:rPr>
                <w:sz w:val="20"/>
                <w:szCs w:val="20"/>
                <w:lang w:val="ky-KG"/>
              </w:rPr>
              <w:t>90,8</w:t>
            </w:r>
            <w:r w:rsidRPr="00B875DA">
              <w:rPr>
                <w:sz w:val="20"/>
                <w:szCs w:val="20"/>
                <w:vertAlign w:val="superscript"/>
                <w:lang w:val="ky-KG"/>
              </w:rPr>
              <w:t>3</w:t>
            </w:r>
          </w:p>
        </w:tc>
      </w:tr>
      <w:tr w:rsidR="0080417D" w:rsidRPr="00B875DA" w14:paraId="12BA5A8A" w14:textId="77777777" w:rsidTr="00277ACD">
        <w:trPr>
          <w:cantSplit/>
        </w:trPr>
        <w:tc>
          <w:tcPr>
            <w:tcW w:w="1363" w:type="pct"/>
            <w:vAlign w:val="bottom"/>
          </w:tcPr>
          <w:p w14:paraId="4B8CED03" w14:textId="77777777" w:rsidR="0080417D" w:rsidRPr="00B875DA" w:rsidRDefault="0080417D" w:rsidP="0080417D">
            <w:pPr>
              <w:ind w:left="113" w:hanging="113"/>
              <w:rPr>
                <w:color w:val="FF0000"/>
                <w:sz w:val="20"/>
                <w:szCs w:val="20"/>
              </w:rPr>
            </w:pPr>
            <w:proofErr w:type="spellStart"/>
            <w:r w:rsidRPr="00B875DA">
              <w:rPr>
                <w:sz w:val="20"/>
                <w:szCs w:val="20"/>
              </w:rPr>
              <w:t>Айыл</w:t>
            </w:r>
            <w:proofErr w:type="spellEnd"/>
            <w:r w:rsidRPr="00B875DA">
              <w:rPr>
                <w:sz w:val="20"/>
                <w:szCs w:val="20"/>
              </w:rPr>
              <w:t xml:space="preserve"> </w:t>
            </w:r>
            <w:proofErr w:type="spellStart"/>
            <w:r w:rsidRPr="00B875DA">
              <w:rPr>
                <w:sz w:val="20"/>
                <w:szCs w:val="20"/>
              </w:rPr>
              <w:t>чарбасы</w:t>
            </w:r>
            <w:proofErr w:type="spellEnd"/>
            <w:r w:rsidRPr="00B875DA">
              <w:rPr>
                <w:sz w:val="20"/>
                <w:szCs w:val="20"/>
                <w:lang w:val="ky-KG"/>
              </w:rPr>
              <w:t>нын</w:t>
            </w:r>
            <w:r w:rsidRPr="00B875DA">
              <w:rPr>
                <w:sz w:val="20"/>
                <w:szCs w:val="20"/>
              </w:rPr>
              <w:t xml:space="preserve">, </w:t>
            </w:r>
            <w:proofErr w:type="spellStart"/>
            <w:r w:rsidRPr="00B875DA">
              <w:rPr>
                <w:sz w:val="20"/>
                <w:szCs w:val="20"/>
              </w:rPr>
              <w:t>токой</w:t>
            </w:r>
            <w:proofErr w:type="spellEnd"/>
            <w:r w:rsidRPr="00B875DA">
              <w:rPr>
                <w:sz w:val="20"/>
                <w:szCs w:val="20"/>
              </w:rPr>
              <w:t xml:space="preserve"> </w:t>
            </w:r>
            <w:proofErr w:type="spellStart"/>
            <w:r w:rsidRPr="00B875DA">
              <w:rPr>
                <w:sz w:val="20"/>
                <w:szCs w:val="20"/>
              </w:rPr>
              <w:t>чарбасы</w:t>
            </w:r>
            <w:proofErr w:type="spellEnd"/>
            <w:r w:rsidRPr="00B875DA">
              <w:rPr>
                <w:sz w:val="20"/>
                <w:szCs w:val="20"/>
                <w:lang w:val="ky-KG"/>
              </w:rPr>
              <w:t>нын</w:t>
            </w:r>
            <w:r w:rsidRPr="00B875DA">
              <w:rPr>
                <w:sz w:val="20"/>
                <w:szCs w:val="20"/>
              </w:rPr>
              <w:t xml:space="preserve"> </w:t>
            </w:r>
            <w:proofErr w:type="spellStart"/>
            <w:r w:rsidRPr="00B875DA">
              <w:rPr>
                <w:sz w:val="20"/>
                <w:szCs w:val="20"/>
              </w:rPr>
              <w:t>жана</w:t>
            </w:r>
            <w:proofErr w:type="spellEnd"/>
            <w:r w:rsidRPr="00B875DA">
              <w:rPr>
                <w:sz w:val="20"/>
                <w:szCs w:val="20"/>
              </w:rPr>
              <w:t xml:space="preserve"> балык у</w:t>
            </w:r>
            <w:r w:rsidRPr="00B875DA">
              <w:rPr>
                <w:sz w:val="20"/>
                <w:szCs w:val="20"/>
                <w:lang w:val="ky-KG"/>
              </w:rPr>
              <w:t>у</w:t>
            </w:r>
            <w:proofErr w:type="spellStart"/>
            <w:r w:rsidRPr="00B875DA">
              <w:rPr>
                <w:sz w:val="20"/>
                <w:szCs w:val="20"/>
              </w:rPr>
              <w:t>лоо</w:t>
            </w:r>
            <w:proofErr w:type="spellEnd"/>
            <w:r w:rsidRPr="00B875DA">
              <w:rPr>
                <w:sz w:val="20"/>
                <w:szCs w:val="20"/>
                <w:lang w:val="ky-KG"/>
              </w:rPr>
              <w:t>чулуктун продукцияларынын дүң чыгарылышы,</w:t>
            </w:r>
            <w:r w:rsidRPr="00B875DA">
              <w:rPr>
                <w:sz w:val="20"/>
                <w:szCs w:val="20"/>
              </w:rPr>
              <w:t xml:space="preserve"> млн. сом</w:t>
            </w:r>
          </w:p>
        </w:tc>
        <w:tc>
          <w:tcPr>
            <w:tcW w:w="498" w:type="pct"/>
            <w:vAlign w:val="bottom"/>
          </w:tcPr>
          <w:p w14:paraId="786D7AAE" w14:textId="50ADE6A3" w:rsidR="0080417D" w:rsidRPr="00B875DA" w:rsidRDefault="0080417D" w:rsidP="0080417D">
            <w:pPr>
              <w:ind w:left="113" w:right="113" w:hanging="113"/>
              <w:jc w:val="right"/>
              <w:rPr>
                <w:color w:val="FF0000"/>
                <w:sz w:val="20"/>
                <w:szCs w:val="20"/>
                <w:lang w:val="ky-KG"/>
              </w:rPr>
            </w:pPr>
            <w:r w:rsidRPr="00B875DA">
              <w:rPr>
                <w:color w:val="333333"/>
                <w:sz w:val="20"/>
                <w:szCs w:val="20"/>
              </w:rPr>
              <w:t>369 613,3</w:t>
            </w:r>
          </w:p>
        </w:tc>
        <w:tc>
          <w:tcPr>
            <w:tcW w:w="511" w:type="pct"/>
            <w:vAlign w:val="bottom"/>
          </w:tcPr>
          <w:p w14:paraId="1B086950" w14:textId="563EC2F6" w:rsidR="0080417D" w:rsidRPr="00B875DA" w:rsidRDefault="0080417D" w:rsidP="0080417D">
            <w:pPr>
              <w:ind w:left="113" w:hanging="113"/>
              <w:jc w:val="right"/>
              <w:rPr>
                <w:color w:val="FF0000"/>
                <w:sz w:val="20"/>
                <w:szCs w:val="20"/>
              </w:rPr>
            </w:pPr>
            <w:r w:rsidRPr="00B875DA">
              <w:rPr>
                <w:color w:val="333333"/>
                <w:sz w:val="20"/>
                <w:szCs w:val="20"/>
              </w:rPr>
              <w:t>106,2</w:t>
            </w:r>
          </w:p>
        </w:tc>
        <w:tc>
          <w:tcPr>
            <w:tcW w:w="511" w:type="pct"/>
            <w:vAlign w:val="bottom"/>
          </w:tcPr>
          <w:p w14:paraId="2CBCDE88" w14:textId="2BBCA2AA" w:rsidR="0080417D" w:rsidRPr="00B875DA" w:rsidRDefault="0080417D" w:rsidP="0080417D">
            <w:pPr>
              <w:ind w:left="113" w:hanging="113"/>
              <w:jc w:val="right"/>
              <w:rPr>
                <w:color w:val="FF0000"/>
                <w:sz w:val="20"/>
                <w:szCs w:val="20"/>
              </w:rPr>
            </w:pPr>
            <w:r w:rsidRPr="00B875DA">
              <w:rPr>
                <w:color w:val="333333"/>
                <w:sz w:val="20"/>
                <w:szCs w:val="20"/>
              </w:rPr>
              <w:t>112,9</w:t>
            </w:r>
          </w:p>
        </w:tc>
        <w:tc>
          <w:tcPr>
            <w:tcW w:w="548" w:type="pct"/>
            <w:vAlign w:val="bottom"/>
          </w:tcPr>
          <w:p w14:paraId="64B1D149" w14:textId="1D96409B" w:rsidR="0080417D" w:rsidRPr="00B875DA" w:rsidRDefault="0080417D" w:rsidP="0080417D">
            <w:pPr>
              <w:ind w:left="113" w:hanging="113"/>
              <w:jc w:val="right"/>
              <w:rPr>
                <w:color w:val="FF0000"/>
                <w:sz w:val="20"/>
                <w:szCs w:val="20"/>
              </w:rPr>
            </w:pPr>
            <w:r w:rsidRPr="00B875DA">
              <w:rPr>
                <w:color w:val="333333"/>
                <w:sz w:val="20"/>
                <w:szCs w:val="20"/>
              </w:rPr>
              <w:t>53,8</w:t>
            </w:r>
          </w:p>
        </w:tc>
        <w:tc>
          <w:tcPr>
            <w:tcW w:w="511" w:type="pct"/>
            <w:vAlign w:val="bottom"/>
          </w:tcPr>
          <w:p w14:paraId="14B6BB1C" w14:textId="3789A811" w:rsidR="0080417D" w:rsidRPr="00B875DA" w:rsidRDefault="0080417D" w:rsidP="0080417D">
            <w:pPr>
              <w:ind w:left="113" w:hanging="113"/>
              <w:jc w:val="right"/>
              <w:rPr>
                <w:color w:val="FF0000"/>
                <w:sz w:val="20"/>
                <w:szCs w:val="20"/>
              </w:rPr>
            </w:pPr>
            <w:r w:rsidRPr="00B875DA">
              <w:rPr>
                <w:color w:val="333333"/>
                <w:sz w:val="20"/>
                <w:szCs w:val="20"/>
                <w:lang w:val="en-US"/>
              </w:rPr>
              <w:t>100</w:t>
            </w:r>
            <w:r w:rsidRPr="00B875DA">
              <w:rPr>
                <w:color w:val="333333"/>
                <w:sz w:val="20"/>
                <w:szCs w:val="20"/>
                <w:lang w:val="ky-KG"/>
              </w:rPr>
              <w:t>,</w:t>
            </w:r>
            <w:r w:rsidRPr="00B875DA">
              <w:rPr>
                <w:color w:val="333333"/>
                <w:sz w:val="20"/>
                <w:szCs w:val="20"/>
                <w:lang w:val="en-US"/>
              </w:rPr>
              <w:t>8</w:t>
            </w:r>
          </w:p>
        </w:tc>
        <w:tc>
          <w:tcPr>
            <w:tcW w:w="511" w:type="pct"/>
            <w:vAlign w:val="bottom"/>
          </w:tcPr>
          <w:p w14:paraId="4134CFA1" w14:textId="4D3C9D3F" w:rsidR="0080417D" w:rsidRPr="00B875DA" w:rsidRDefault="0080417D" w:rsidP="0080417D">
            <w:pPr>
              <w:ind w:left="113" w:hanging="113"/>
              <w:jc w:val="right"/>
              <w:rPr>
                <w:color w:val="FF0000"/>
                <w:sz w:val="20"/>
                <w:szCs w:val="20"/>
              </w:rPr>
            </w:pPr>
            <w:r w:rsidRPr="00B875DA">
              <w:rPr>
                <w:color w:val="333333"/>
                <w:sz w:val="20"/>
                <w:szCs w:val="20"/>
              </w:rPr>
              <w:t>101,0</w:t>
            </w:r>
          </w:p>
        </w:tc>
        <w:tc>
          <w:tcPr>
            <w:tcW w:w="547" w:type="pct"/>
            <w:vAlign w:val="bottom"/>
          </w:tcPr>
          <w:p w14:paraId="220E1EA5" w14:textId="4764E7C3" w:rsidR="0080417D" w:rsidRPr="00B875DA" w:rsidRDefault="0080417D" w:rsidP="0080417D">
            <w:pPr>
              <w:ind w:left="113" w:hanging="113"/>
              <w:jc w:val="right"/>
              <w:rPr>
                <w:color w:val="FF0000"/>
                <w:sz w:val="20"/>
                <w:szCs w:val="20"/>
              </w:rPr>
            </w:pPr>
            <w:r w:rsidRPr="00B875DA">
              <w:rPr>
                <w:color w:val="333333"/>
                <w:sz w:val="20"/>
                <w:szCs w:val="20"/>
              </w:rPr>
              <w:t>48,6</w:t>
            </w:r>
          </w:p>
        </w:tc>
      </w:tr>
      <w:tr w:rsidR="0080417D" w:rsidRPr="00B875DA" w14:paraId="7A7B7584" w14:textId="77777777" w:rsidTr="00277ACD">
        <w:trPr>
          <w:cantSplit/>
        </w:trPr>
        <w:tc>
          <w:tcPr>
            <w:tcW w:w="1363" w:type="pct"/>
            <w:vAlign w:val="bottom"/>
          </w:tcPr>
          <w:p w14:paraId="12301543" w14:textId="77777777" w:rsidR="0080417D" w:rsidRPr="00B875DA" w:rsidRDefault="0080417D" w:rsidP="0080417D">
            <w:pPr>
              <w:ind w:left="113" w:hanging="113"/>
              <w:rPr>
                <w:sz w:val="20"/>
                <w:szCs w:val="20"/>
              </w:rPr>
            </w:pPr>
            <w:proofErr w:type="spellStart"/>
            <w:r w:rsidRPr="00B875DA">
              <w:rPr>
                <w:sz w:val="20"/>
                <w:szCs w:val="20"/>
              </w:rPr>
              <w:t>Негизги</w:t>
            </w:r>
            <w:proofErr w:type="spellEnd"/>
            <w:r w:rsidRPr="00B875DA">
              <w:rPr>
                <w:sz w:val="20"/>
                <w:szCs w:val="20"/>
              </w:rPr>
              <w:t xml:space="preserve"> </w:t>
            </w:r>
            <w:proofErr w:type="spellStart"/>
            <w:r w:rsidRPr="00B875DA">
              <w:rPr>
                <w:sz w:val="20"/>
                <w:szCs w:val="20"/>
              </w:rPr>
              <w:t>капиталга</w:t>
            </w:r>
            <w:proofErr w:type="spellEnd"/>
            <w:r w:rsidRPr="00B875DA">
              <w:rPr>
                <w:sz w:val="20"/>
                <w:szCs w:val="20"/>
              </w:rPr>
              <w:br/>
            </w:r>
            <w:proofErr w:type="spellStart"/>
            <w:r w:rsidRPr="00B875DA">
              <w:rPr>
                <w:sz w:val="20"/>
                <w:szCs w:val="20"/>
              </w:rPr>
              <w:t>инвестициялар</w:t>
            </w:r>
            <w:proofErr w:type="spellEnd"/>
            <w:r w:rsidRPr="00B875DA">
              <w:rPr>
                <w:sz w:val="20"/>
                <w:szCs w:val="20"/>
              </w:rPr>
              <w:t>, млн. сом</w:t>
            </w:r>
          </w:p>
        </w:tc>
        <w:tc>
          <w:tcPr>
            <w:tcW w:w="498" w:type="pct"/>
            <w:vAlign w:val="bottom"/>
          </w:tcPr>
          <w:p w14:paraId="59AC567F" w14:textId="1D2D95E7" w:rsidR="0080417D" w:rsidRPr="00B875DA" w:rsidRDefault="0080417D" w:rsidP="0080417D">
            <w:pPr>
              <w:ind w:left="113" w:right="113" w:hanging="113"/>
              <w:jc w:val="right"/>
              <w:rPr>
                <w:sz w:val="20"/>
                <w:szCs w:val="20"/>
              </w:rPr>
            </w:pPr>
            <w:r w:rsidRPr="00B875DA">
              <w:rPr>
                <w:sz w:val="20"/>
                <w:szCs w:val="20"/>
              </w:rPr>
              <w:t>214 537,6</w:t>
            </w:r>
          </w:p>
        </w:tc>
        <w:tc>
          <w:tcPr>
            <w:tcW w:w="511" w:type="pct"/>
            <w:vAlign w:val="bottom"/>
          </w:tcPr>
          <w:p w14:paraId="437F37F4" w14:textId="3FD7B36D" w:rsidR="0080417D" w:rsidRPr="00B875DA" w:rsidRDefault="0080417D" w:rsidP="0080417D">
            <w:pPr>
              <w:ind w:left="113" w:hanging="113"/>
              <w:jc w:val="right"/>
              <w:rPr>
                <w:sz w:val="20"/>
                <w:szCs w:val="20"/>
              </w:rPr>
            </w:pPr>
            <w:r w:rsidRPr="00B875DA">
              <w:rPr>
                <w:sz w:val="20"/>
                <w:szCs w:val="20"/>
              </w:rPr>
              <w:t>147,3</w:t>
            </w:r>
          </w:p>
        </w:tc>
        <w:tc>
          <w:tcPr>
            <w:tcW w:w="511" w:type="pct"/>
            <w:vAlign w:val="bottom"/>
          </w:tcPr>
          <w:p w14:paraId="0292621D" w14:textId="381722A2" w:rsidR="0080417D" w:rsidRPr="00B875DA" w:rsidRDefault="0080417D" w:rsidP="0080417D">
            <w:pPr>
              <w:ind w:left="113" w:hanging="113"/>
              <w:jc w:val="right"/>
              <w:rPr>
                <w:sz w:val="20"/>
                <w:szCs w:val="20"/>
              </w:rPr>
            </w:pPr>
            <w:r w:rsidRPr="00B875DA">
              <w:rPr>
                <w:sz w:val="20"/>
                <w:szCs w:val="20"/>
              </w:rPr>
              <w:t>133,5</w:t>
            </w:r>
          </w:p>
        </w:tc>
        <w:tc>
          <w:tcPr>
            <w:tcW w:w="548" w:type="pct"/>
            <w:vAlign w:val="bottom"/>
          </w:tcPr>
          <w:p w14:paraId="44CA972D" w14:textId="76516DD9" w:rsidR="0080417D" w:rsidRPr="00B875DA" w:rsidRDefault="0080417D" w:rsidP="0080417D">
            <w:pPr>
              <w:ind w:left="113" w:hanging="113"/>
              <w:jc w:val="right"/>
              <w:rPr>
                <w:sz w:val="20"/>
                <w:szCs w:val="20"/>
              </w:rPr>
            </w:pPr>
            <w:r w:rsidRPr="00B875DA">
              <w:rPr>
                <w:sz w:val="20"/>
                <w:szCs w:val="20"/>
              </w:rPr>
              <w:t>94,8</w:t>
            </w:r>
          </w:p>
        </w:tc>
        <w:tc>
          <w:tcPr>
            <w:tcW w:w="511" w:type="pct"/>
            <w:vAlign w:val="bottom"/>
          </w:tcPr>
          <w:p w14:paraId="2B166C5F" w14:textId="13F3830D" w:rsidR="0080417D" w:rsidRPr="00B875DA" w:rsidRDefault="0080417D" w:rsidP="0080417D">
            <w:pPr>
              <w:ind w:left="113" w:hanging="113"/>
              <w:jc w:val="right"/>
              <w:rPr>
                <w:sz w:val="20"/>
                <w:szCs w:val="20"/>
              </w:rPr>
            </w:pPr>
            <w:r w:rsidRPr="00B875DA">
              <w:rPr>
                <w:sz w:val="20"/>
                <w:szCs w:val="20"/>
              </w:rPr>
              <w:t>117,8</w:t>
            </w:r>
          </w:p>
        </w:tc>
        <w:tc>
          <w:tcPr>
            <w:tcW w:w="511" w:type="pct"/>
            <w:vAlign w:val="bottom"/>
          </w:tcPr>
          <w:p w14:paraId="16484CE2" w14:textId="4E381991" w:rsidR="0080417D" w:rsidRPr="00B875DA" w:rsidRDefault="0080417D" w:rsidP="0080417D">
            <w:pPr>
              <w:ind w:left="113" w:hanging="113"/>
              <w:jc w:val="right"/>
              <w:rPr>
                <w:sz w:val="20"/>
                <w:szCs w:val="20"/>
              </w:rPr>
            </w:pPr>
            <w:r w:rsidRPr="00B875DA">
              <w:rPr>
                <w:sz w:val="20"/>
                <w:szCs w:val="20"/>
              </w:rPr>
              <w:t>119,9</w:t>
            </w:r>
          </w:p>
        </w:tc>
        <w:tc>
          <w:tcPr>
            <w:tcW w:w="547" w:type="pct"/>
            <w:vAlign w:val="bottom"/>
          </w:tcPr>
          <w:p w14:paraId="6EBA41CE" w14:textId="129C507A" w:rsidR="0080417D" w:rsidRPr="00B875DA" w:rsidRDefault="0080417D" w:rsidP="0080417D">
            <w:pPr>
              <w:ind w:left="113" w:hanging="113"/>
              <w:jc w:val="right"/>
              <w:rPr>
                <w:sz w:val="20"/>
                <w:szCs w:val="20"/>
              </w:rPr>
            </w:pPr>
            <w:r w:rsidRPr="00B875DA">
              <w:rPr>
                <w:sz w:val="20"/>
                <w:szCs w:val="20"/>
              </w:rPr>
              <w:t>96,9</w:t>
            </w:r>
          </w:p>
        </w:tc>
      </w:tr>
      <w:tr w:rsidR="0080417D" w:rsidRPr="00B875DA" w14:paraId="496EA8AA" w14:textId="77777777" w:rsidTr="00277ACD">
        <w:trPr>
          <w:cantSplit/>
        </w:trPr>
        <w:tc>
          <w:tcPr>
            <w:tcW w:w="1363" w:type="pct"/>
            <w:vAlign w:val="bottom"/>
          </w:tcPr>
          <w:p w14:paraId="6D58488E" w14:textId="77777777" w:rsidR="0080417D" w:rsidRPr="00B875DA" w:rsidRDefault="0080417D" w:rsidP="0080417D">
            <w:pPr>
              <w:ind w:left="113" w:hanging="113"/>
              <w:rPr>
                <w:sz w:val="20"/>
                <w:szCs w:val="20"/>
              </w:rPr>
            </w:pPr>
            <w:proofErr w:type="spellStart"/>
            <w:r w:rsidRPr="00B875DA">
              <w:rPr>
                <w:sz w:val="20"/>
                <w:szCs w:val="20"/>
              </w:rPr>
              <w:t>Курулуштун</w:t>
            </w:r>
            <w:proofErr w:type="spellEnd"/>
            <w:r w:rsidRPr="00B875DA">
              <w:rPr>
                <w:sz w:val="20"/>
                <w:szCs w:val="20"/>
              </w:rPr>
              <w:t xml:space="preserve"> д</w:t>
            </w:r>
            <w:r w:rsidRPr="00B875DA">
              <w:rPr>
                <w:sz w:val="20"/>
                <w:szCs w:val="20"/>
                <w:lang w:val="ky-KG"/>
              </w:rPr>
              <w:t>үң</w:t>
            </w:r>
            <w:r w:rsidRPr="00B875DA">
              <w:rPr>
                <w:sz w:val="20"/>
                <w:szCs w:val="20"/>
              </w:rPr>
              <w:t xml:space="preserve"> </w:t>
            </w:r>
            <w:proofErr w:type="spellStart"/>
            <w:r w:rsidRPr="00B875DA">
              <w:rPr>
                <w:sz w:val="20"/>
                <w:szCs w:val="20"/>
              </w:rPr>
              <w:t>продукциясы</w:t>
            </w:r>
            <w:proofErr w:type="spellEnd"/>
            <w:r w:rsidRPr="00B875DA">
              <w:rPr>
                <w:sz w:val="20"/>
                <w:szCs w:val="20"/>
                <w:lang w:val="ky-KG"/>
              </w:rPr>
              <w:t>нын жалпы көлөмү</w:t>
            </w:r>
            <w:r w:rsidRPr="00B875DA">
              <w:rPr>
                <w:sz w:val="20"/>
                <w:szCs w:val="20"/>
              </w:rPr>
              <w:t>, млн. сом</w:t>
            </w:r>
          </w:p>
        </w:tc>
        <w:tc>
          <w:tcPr>
            <w:tcW w:w="498" w:type="pct"/>
            <w:vAlign w:val="bottom"/>
          </w:tcPr>
          <w:p w14:paraId="6EE4564F" w14:textId="41656F32" w:rsidR="0080417D" w:rsidRPr="00B875DA" w:rsidRDefault="0080417D" w:rsidP="0080417D">
            <w:pPr>
              <w:ind w:left="113" w:right="113" w:hanging="113"/>
              <w:jc w:val="right"/>
              <w:rPr>
                <w:sz w:val="20"/>
                <w:szCs w:val="20"/>
              </w:rPr>
            </w:pPr>
            <w:r w:rsidRPr="00B875DA">
              <w:rPr>
                <w:sz w:val="20"/>
                <w:szCs w:val="20"/>
              </w:rPr>
              <w:t>219 020,3</w:t>
            </w:r>
          </w:p>
        </w:tc>
        <w:tc>
          <w:tcPr>
            <w:tcW w:w="511" w:type="pct"/>
            <w:vAlign w:val="bottom"/>
          </w:tcPr>
          <w:p w14:paraId="48D0161A" w14:textId="04D2C31F" w:rsidR="0080417D" w:rsidRPr="00B875DA" w:rsidRDefault="0080417D" w:rsidP="0080417D">
            <w:pPr>
              <w:ind w:left="113" w:hanging="113"/>
              <w:jc w:val="right"/>
              <w:rPr>
                <w:sz w:val="20"/>
                <w:szCs w:val="20"/>
              </w:rPr>
            </w:pPr>
            <w:r w:rsidRPr="00B875DA">
              <w:rPr>
                <w:sz w:val="20"/>
                <w:szCs w:val="20"/>
              </w:rPr>
              <w:t>132,6</w:t>
            </w:r>
          </w:p>
        </w:tc>
        <w:tc>
          <w:tcPr>
            <w:tcW w:w="511" w:type="pct"/>
            <w:vAlign w:val="bottom"/>
          </w:tcPr>
          <w:p w14:paraId="71ECB198" w14:textId="668799D8" w:rsidR="0080417D" w:rsidRPr="00B875DA" w:rsidRDefault="0080417D" w:rsidP="0080417D">
            <w:pPr>
              <w:ind w:left="113" w:hanging="113"/>
              <w:jc w:val="right"/>
              <w:rPr>
                <w:sz w:val="20"/>
                <w:szCs w:val="20"/>
              </w:rPr>
            </w:pPr>
            <w:r w:rsidRPr="00B875DA">
              <w:rPr>
                <w:sz w:val="20"/>
                <w:szCs w:val="20"/>
              </w:rPr>
              <w:t>118,1</w:t>
            </w:r>
          </w:p>
        </w:tc>
        <w:tc>
          <w:tcPr>
            <w:tcW w:w="548" w:type="pct"/>
            <w:vAlign w:val="bottom"/>
          </w:tcPr>
          <w:p w14:paraId="2065FF5E" w14:textId="771C4085" w:rsidR="0080417D" w:rsidRPr="00B875DA" w:rsidRDefault="0080417D" w:rsidP="0080417D">
            <w:pPr>
              <w:ind w:left="113" w:hanging="113"/>
              <w:jc w:val="right"/>
              <w:rPr>
                <w:sz w:val="20"/>
                <w:szCs w:val="20"/>
              </w:rPr>
            </w:pPr>
            <w:r w:rsidRPr="00B875DA">
              <w:rPr>
                <w:sz w:val="20"/>
                <w:szCs w:val="20"/>
              </w:rPr>
              <w:t>93,0</w:t>
            </w:r>
          </w:p>
        </w:tc>
        <w:tc>
          <w:tcPr>
            <w:tcW w:w="511" w:type="pct"/>
            <w:vAlign w:val="bottom"/>
          </w:tcPr>
          <w:p w14:paraId="04028967" w14:textId="782489B8" w:rsidR="0080417D" w:rsidRPr="00B875DA" w:rsidRDefault="0080417D" w:rsidP="0080417D">
            <w:pPr>
              <w:ind w:left="113" w:hanging="113"/>
              <w:jc w:val="right"/>
              <w:rPr>
                <w:sz w:val="20"/>
                <w:szCs w:val="20"/>
              </w:rPr>
            </w:pPr>
            <w:r w:rsidRPr="00B875DA">
              <w:rPr>
                <w:sz w:val="20"/>
                <w:szCs w:val="20"/>
              </w:rPr>
              <w:t>114,3</w:t>
            </w:r>
          </w:p>
        </w:tc>
        <w:tc>
          <w:tcPr>
            <w:tcW w:w="511" w:type="pct"/>
            <w:vAlign w:val="bottom"/>
          </w:tcPr>
          <w:p w14:paraId="705DD622" w14:textId="008FD76C" w:rsidR="0080417D" w:rsidRPr="00B875DA" w:rsidRDefault="0080417D" w:rsidP="0080417D">
            <w:pPr>
              <w:ind w:left="113" w:hanging="113"/>
              <w:jc w:val="right"/>
              <w:rPr>
                <w:sz w:val="20"/>
                <w:szCs w:val="20"/>
              </w:rPr>
            </w:pPr>
            <w:r w:rsidRPr="00B875DA">
              <w:rPr>
                <w:sz w:val="20"/>
                <w:szCs w:val="20"/>
              </w:rPr>
              <w:t>108,9</w:t>
            </w:r>
          </w:p>
        </w:tc>
        <w:tc>
          <w:tcPr>
            <w:tcW w:w="547" w:type="pct"/>
            <w:vAlign w:val="bottom"/>
          </w:tcPr>
          <w:p w14:paraId="5AECCC83" w14:textId="49A0A381" w:rsidR="0080417D" w:rsidRPr="00B875DA" w:rsidRDefault="0080417D" w:rsidP="0080417D">
            <w:pPr>
              <w:ind w:left="113" w:hanging="113"/>
              <w:jc w:val="right"/>
              <w:rPr>
                <w:sz w:val="20"/>
                <w:szCs w:val="20"/>
              </w:rPr>
            </w:pPr>
            <w:r w:rsidRPr="00B875DA">
              <w:rPr>
                <w:sz w:val="20"/>
                <w:szCs w:val="20"/>
              </w:rPr>
              <w:t>100,8</w:t>
            </w:r>
          </w:p>
        </w:tc>
      </w:tr>
      <w:tr w:rsidR="0080417D" w:rsidRPr="00B875DA" w14:paraId="6B01B49F" w14:textId="77777777" w:rsidTr="00277ACD">
        <w:trPr>
          <w:cantSplit/>
        </w:trPr>
        <w:tc>
          <w:tcPr>
            <w:tcW w:w="1363" w:type="pct"/>
            <w:vAlign w:val="bottom"/>
          </w:tcPr>
          <w:p w14:paraId="35494AE4" w14:textId="77777777" w:rsidR="0080417D" w:rsidRPr="00B875DA" w:rsidRDefault="0080417D" w:rsidP="0080417D">
            <w:pPr>
              <w:ind w:left="113" w:hanging="113"/>
              <w:rPr>
                <w:sz w:val="20"/>
                <w:szCs w:val="20"/>
              </w:rPr>
            </w:pPr>
            <w:proofErr w:type="spellStart"/>
            <w:r w:rsidRPr="00B875DA">
              <w:rPr>
                <w:sz w:val="20"/>
                <w:szCs w:val="20"/>
              </w:rPr>
              <w:t>Дүң</w:t>
            </w:r>
            <w:proofErr w:type="spellEnd"/>
            <w:r w:rsidRPr="00B875DA">
              <w:rPr>
                <w:sz w:val="20"/>
                <w:szCs w:val="20"/>
              </w:rPr>
              <w:t xml:space="preserve"> </w:t>
            </w:r>
            <w:proofErr w:type="spellStart"/>
            <w:r w:rsidRPr="00B875DA">
              <w:rPr>
                <w:sz w:val="20"/>
                <w:szCs w:val="20"/>
              </w:rPr>
              <w:t>жана</w:t>
            </w:r>
            <w:proofErr w:type="spellEnd"/>
            <w:r w:rsidRPr="00B875DA">
              <w:rPr>
                <w:sz w:val="20"/>
                <w:szCs w:val="20"/>
              </w:rPr>
              <w:t xml:space="preserve"> </w:t>
            </w:r>
            <w:proofErr w:type="spellStart"/>
            <w:r w:rsidRPr="00B875DA">
              <w:rPr>
                <w:sz w:val="20"/>
                <w:szCs w:val="20"/>
              </w:rPr>
              <w:t>чекене</w:t>
            </w:r>
            <w:proofErr w:type="spellEnd"/>
            <w:r w:rsidRPr="00B875DA">
              <w:rPr>
                <w:sz w:val="20"/>
                <w:szCs w:val="20"/>
              </w:rPr>
              <w:t xml:space="preserve"> </w:t>
            </w:r>
            <w:proofErr w:type="spellStart"/>
            <w:r w:rsidRPr="00B875DA">
              <w:rPr>
                <w:sz w:val="20"/>
                <w:szCs w:val="20"/>
              </w:rPr>
              <w:t>соода</w:t>
            </w:r>
            <w:proofErr w:type="spellEnd"/>
            <w:r w:rsidRPr="00B875DA">
              <w:rPr>
                <w:sz w:val="20"/>
                <w:szCs w:val="20"/>
              </w:rPr>
              <w:t xml:space="preserve"> ж</w:t>
            </w:r>
            <w:r w:rsidRPr="00B875DA">
              <w:rPr>
                <w:sz w:val="20"/>
                <w:szCs w:val="20"/>
                <w:lang w:val="ky-KG"/>
              </w:rPr>
              <w:t>ү</w:t>
            </w:r>
            <w:r w:rsidRPr="00B875DA">
              <w:rPr>
                <w:sz w:val="20"/>
                <w:szCs w:val="20"/>
              </w:rPr>
              <w:t>г</w:t>
            </w:r>
            <w:r w:rsidRPr="00B875DA">
              <w:rPr>
                <w:sz w:val="20"/>
                <w:szCs w:val="20"/>
                <w:lang w:val="ky-KG"/>
              </w:rPr>
              <w:t>ү</w:t>
            </w:r>
            <w:proofErr w:type="spellStart"/>
            <w:r w:rsidRPr="00B875DA">
              <w:rPr>
                <w:sz w:val="20"/>
                <w:szCs w:val="20"/>
              </w:rPr>
              <w:t>рт</w:t>
            </w:r>
            <w:proofErr w:type="spellEnd"/>
            <w:r w:rsidRPr="00B875DA">
              <w:rPr>
                <w:sz w:val="20"/>
                <w:szCs w:val="20"/>
                <w:lang w:val="ky-KG"/>
              </w:rPr>
              <w:t>үү</w:t>
            </w:r>
            <w:proofErr w:type="spellStart"/>
            <w:r w:rsidRPr="00B875DA">
              <w:rPr>
                <w:sz w:val="20"/>
                <w:szCs w:val="20"/>
              </w:rPr>
              <w:t>нүн</w:t>
            </w:r>
            <w:proofErr w:type="spellEnd"/>
            <w:r w:rsidRPr="00B875DA">
              <w:rPr>
                <w:sz w:val="20"/>
                <w:szCs w:val="20"/>
              </w:rPr>
              <w:t xml:space="preserve"> </w:t>
            </w:r>
            <w:r w:rsidRPr="00B875DA">
              <w:rPr>
                <w:sz w:val="20"/>
                <w:szCs w:val="20"/>
                <w:lang w:val="ky-KG"/>
              </w:rPr>
              <w:t xml:space="preserve">жалпы көлөмү, </w:t>
            </w:r>
            <w:r w:rsidRPr="00B875DA">
              <w:rPr>
                <w:sz w:val="20"/>
                <w:szCs w:val="20"/>
              </w:rPr>
              <w:t>авто</w:t>
            </w:r>
            <w:r w:rsidRPr="00B875DA">
              <w:rPr>
                <w:sz w:val="20"/>
                <w:szCs w:val="20"/>
                <w:lang w:val="ky-KG"/>
              </w:rPr>
              <w:t>унааларды</w:t>
            </w:r>
            <w:r w:rsidRPr="00B875DA">
              <w:rPr>
                <w:sz w:val="20"/>
                <w:szCs w:val="20"/>
              </w:rPr>
              <w:t xml:space="preserve"> </w:t>
            </w:r>
            <w:proofErr w:type="spellStart"/>
            <w:r w:rsidRPr="00B875DA">
              <w:rPr>
                <w:sz w:val="20"/>
                <w:szCs w:val="20"/>
              </w:rPr>
              <w:t>жана</w:t>
            </w:r>
            <w:proofErr w:type="spellEnd"/>
            <w:r w:rsidRPr="00B875DA">
              <w:rPr>
                <w:sz w:val="20"/>
                <w:szCs w:val="20"/>
              </w:rPr>
              <w:t xml:space="preserve"> </w:t>
            </w:r>
            <w:proofErr w:type="spellStart"/>
            <w:r w:rsidRPr="00B875DA">
              <w:rPr>
                <w:sz w:val="20"/>
                <w:szCs w:val="20"/>
              </w:rPr>
              <w:t>мотоциклдерди</w:t>
            </w:r>
            <w:proofErr w:type="spellEnd"/>
            <w:r w:rsidRPr="00B875DA">
              <w:rPr>
                <w:sz w:val="20"/>
                <w:szCs w:val="20"/>
              </w:rPr>
              <w:t xml:space="preserve"> о</w:t>
            </w:r>
            <w:r w:rsidRPr="00B875DA">
              <w:rPr>
                <w:sz w:val="20"/>
                <w:szCs w:val="20"/>
                <w:lang w:val="ky-KG"/>
              </w:rPr>
              <w:t>ң</w:t>
            </w:r>
            <w:proofErr w:type="spellStart"/>
            <w:r w:rsidRPr="00B875DA">
              <w:rPr>
                <w:sz w:val="20"/>
                <w:szCs w:val="20"/>
              </w:rPr>
              <w:t>доо</w:t>
            </w:r>
            <w:proofErr w:type="spellEnd"/>
            <w:r w:rsidRPr="00B875DA">
              <w:rPr>
                <w:sz w:val="20"/>
                <w:szCs w:val="20"/>
                <w:lang w:val="ky-KG"/>
              </w:rPr>
              <w:t>,</w:t>
            </w:r>
            <w:r w:rsidRPr="00B875DA">
              <w:rPr>
                <w:sz w:val="20"/>
                <w:szCs w:val="20"/>
              </w:rPr>
              <w:br/>
              <w:t>млн. сом</w:t>
            </w:r>
          </w:p>
        </w:tc>
        <w:tc>
          <w:tcPr>
            <w:tcW w:w="498" w:type="pct"/>
            <w:vAlign w:val="bottom"/>
          </w:tcPr>
          <w:p w14:paraId="57CACB18" w14:textId="44440802" w:rsidR="0080417D" w:rsidRPr="00B875DA" w:rsidRDefault="0080417D" w:rsidP="0080417D">
            <w:pPr>
              <w:ind w:left="113" w:hanging="163"/>
              <w:jc w:val="right"/>
              <w:rPr>
                <w:color w:val="FF0000"/>
                <w:sz w:val="20"/>
                <w:szCs w:val="20"/>
                <w:lang w:val="ky-KG"/>
              </w:rPr>
            </w:pPr>
            <w:r w:rsidRPr="00B875DA">
              <w:rPr>
                <w:sz w:val="20"/>
                <w:szCs w:val="20"/>
                <w:lang w:val="ky-KG"/>
              </w:rPr>
              <w:t>1 422 399,5</w:t>
            </w:r>
          </w:p>
        </w:tc>
        <w:tc>
          <w:tcPr>
            <w:tcW w:w="511" w:type="pct"/>
            <w:vAlign w:val="bottom"/>
          </w:tcPr>
          <w:p w14:paraId="19DE2F63" w14:textId="2DC2E3A4" w:rsidR="0080417D" w:rsidRPr="00B875DA" w:rsidRDefault="0080417D" w:rsidP="0080417D">
            <w:pPr>
              <w:ind w:left="113" w:hanging="113"/>
              <w:jc w:val="right"/>
              <w:rPr>
                <w:color w:val="FF0000"/>
                <w:sz w:val="20"/>
                <w:szCs w:val="20"/>
                <w:lang w:val="ky-KG"/>
              </w:rPr>
            </w:pPr>
            <w:r w:rsidRPr="00B875DA">
              <w:rPr>
                <w:sz w:val="20"/>
                <w:szCs w:val="20"/>
                <w:lang w:val="ky-KG"/>
              </w:rPr>
              <w:t>118,5</w:t>
            </w:r>
          </w:p>
        </w:tc>
        <w:tc>
          <w:tcPr>
            <w:tcW w:w="511" w:type="pct"/>
            <w:vAlign w:val="bottom"/>
          </w:tcPr>
          <w:p w14:paraId="7BCCB05E" w14:textId="32DAB5E8" w:rsidR="0080417D" w:rsidRPr="00B875DA" w:rsidRDefault="0080417D" w:rsidP="0080417D">
            <w:pPr>
              <w:ind w:left="113" w:hanging="113"/>
              <w:jc w:val="right"/>
              <w:rPr>
                <w:color w:val="FF0000"/>
                <w:sz w:val="20"/>
                <w:szCs w:val="20"/>
                <w:lang w:val="ky-KG"/>
              </w:rPr>
            </w:pPr>
            <w:r w:rsidRPr="00B875DA">
              <w:rPr>
                <w:sz w:val="20"/>
                <w:szCs w:val="20"/>
                <w:lang w:val="ky-KG"/>
              </w:rPr>
              <w:t>107,4</w:t>
            </w:r>
          </w:p>
        </w:tc>
        <w:tc>
          <w:tcPr>
            <w:tcW w:w="548" w:type="pct"/>
            <w:vAlign w:val="bottom"/>
          </w:tcPr>
          <w:p w14:paraId="76970A52" w14:textId="7CC7CE64" w:rsidR="0080417D" w:rsidRPr="00B875DA" w:rsidRDefault="0080417D" w:rsidP="0080417D">
            <w:pPr>
              <w:ind w:left="113" w:hanging="113"/>
              <w:jc w:val="right"/>
              <w:rPr>
                <w:color w:val="FF0000"/>
                <w:sz w:val="20"/>
                <w:szCs w:val="20"/>
                <w:lang w:val="ky-KG"/>
              </w:rPr>
            </w:pPr>
            <w:r w:rsidRPr="00B875DA">
              <w:rPr>
                <w:sz w:val="20"/>
                <w:szCs w:val="20"/>
                <w:lang w:val="ky-KG"/>
              </w:rPr>
              <w:t>95,6</w:t>
            </w:r>
          </w:p>
        </w:tc>
        <w:tc>
          <w:tcPr>
            <w:tcW w:w="511" w:type="pct"/>
            <w:vAlign w:val="bottom"/>
          </w:tcPr>
          <w:p w14:paraId="1B73D584" w14:textId="4AC88052" w:rsidR="0080417D" w:rsidRPr="00B875DA" w:rsidRDefault="0080417D" w:rsidP="0080417D">
            <w:pPr>
              <w:ind w:left="113" w:hanging="113"/>
              <w:jc w:val="right"/>
              <w:rPr>
                <w:color w:val="FF0000"/>
                <w:sz w:val="20"/>
                <w:szCs w:val="20"/>
              </w:rPr>
            </w:pPr>
            <w:r w:rsidRPr="00B875DA">
              <w:rPr>
                <w:sz w:val="20"/>
                <w:szCs w:val="20"/>
                <w:lang w:val="ky-KG"/>
              </w:rPr>
              <w:t>116,9</w:t>
            </w:r>
          </w:p>
        </w:tc>
        <w:tc>
          <w:tcPr>
            <w:tcW w:w="511" w:type="pct"/>
            <w:vAlign w:val="bottom"/>
          </w:tcPr>
          <w:p w14:paraId="45D2E7D1" w14:textId="6FAF6344" w:rsidR="0080417D" w:rsidRPr="00B875DA" w:rsidRDefault="0080417D" w:rsidP="0080417D">
            <w:pPr>
              <w:ind w:left="113" w:hanging="113"/>
              <w:jc w:val="right"/>
              <w:rPr>
                <w:color w:val="FF0000"/>
                <w:sz w:val="20"/>
                <w:szCs w:val="20"/>
              </w:rPr>
            </w:pPr>
            <w:r w:rsidRPr="00B875DA">
              <w:rPr>
                <w:sz w:val="20"/>
                <w:szCs w:val="20"/>
              </w:rPr>
              <w:t>125,5</w:t>
            </w:r>
          </w:p>
        </w:tc>
        <w:tc>
          <w:tcPr>
            <w:tcW w:w="547" w:type="pct"/>
            <w:vAlign w:val="bottom"/>
          </w:tcPr>
          <w:p w14:paraId="471425FA" w14:textId="6ABC014E" w:rsidR="0080417D" w:rsidRPr="00B875DA" w:rsidRDefault="0080417D" w:rsidP="0080417D">
            <w:pPr>
              <w:ind w:left="113" w:hanging="113"/>
              <w:jc w:val="right"/>
              <w:rPr>
                <w:color w:val="FF0000"/>
                <w:sz w:val="20"/>
                <w:szCs w:val="20"/>
              </w:rPr>
            </w:pPr>
            <w:r w:rsidRPr="00B875DA">
              <w:rPr>
                <w:sz w:val="20"/>
                <w:szCs w:val="20"/>
              </w:rPr>
              <w:t>115,5</w:t>
            </w:r>
          </w:p>
        </w:tc>
      </w:tr>
      <w:tr w:rsidR="0080417D" w:rsidRPr="00B875DA" w14:paraId="5C60C749" w14:textId="77777777" w:rsidTr="00277ACD">
        <w:trPr>
          <w:cantSplit/>
        </w:trPr>
        <w:tc>
          <w:tcPr>
            <w:tcW w:w="1363" w:type="pct"/>
            <w:vAlign w:val="bottom"/>
          </w:tcPr>
          <w:p w14:paraId="3B7B1892" w14:textId="77777777" w:rsidR="0080417D" w:rsidRPr="00B875DA" w:rsidRDefault="0080417D" w:rsidP="0080417D">
            <w:pPr>
              <w:ind w:left="113" w:hanging="113"/>
              <w:rPr>
                <w:sz w:val="20"/>
                <w:szCs w:val="20"/>
              </w:rPr>
            </w:pPr>
            <w:proofErr w:type="spellStart"/>
            <w:r w:rsidRPr="00B875DA">
              <w:rPr>
                <w:sz w:val="20"/>
                <w:szCs w:val="20"/>
              </w:rPr>
              <w:t>Мейманканалар</w:t>
            </w:r>
            <w:proofErr w:type="spellEnd"/>
            <w:r w:rsidRPr="00B875DA">
              <w:rPr>
                <w:sz w:val="20"/>
                <w:szCs w:val="20"/>
              </w:rPr>
              <w:t xml:space="preserve"> </w:t>
            </w:r>
            <w:proofErr w:type="spellStart"/>
            <w:r w:rsidRPr="00B875DA">
              <w:rPr>
                <w:sz w:val="20"/>
                <w:szCs w:val="20"/>
              </w:rPr>
              <w:t>жана</w:t>
            </w:r>
            <w:proofErr w:type="spellEnd"/>
            <w:r w:rsidRPr="00B875DA">
              <w:rPr>
                <w:sz w:val="20"/>
                <w:szCs w:val="20"/>
              </w:rPr>
              <w:br/>
            </w:r>
            <w:proofErr w:type="spellStart"/>
            <w:r w:rsidRPr="00B875DA">
              <w:rPr>
                <w:sz w:val="20"/>
                <w:szCs w:val="20"/>
              </w:rPr>
              <w:t>ресторандардын</w:t>
            </w:r>
            <w:proofErr w:type="spellEnd"/>
            <w:r w:rsidRPr="00B875DA">
              <w:rPr>
                <w:sz w:val="20"/>
                <w:szCs w:val="20"/>
              </w:rPr>
              <w:t xml:space="preserve"> </w:t>
            </w:r>
            <w:proofErr w:type="spellStart"/>
            <w:r w:rsidRPr="00B875DA">
              <w:rPr>
                <w:sz w:val="20"/>
                <w:szCs w:val="20"/>
              </w:rPr>
              <w:t>кызмат</w:t>
            </w:r>
            <w:proofErr w:type="spellEnd"/>
            <w:r w:rsidRPr="00B875DA">
              <w:rPr>
                <w:sz w:val="20"/>
                <w:szCs w:val="20"/>
              </w:rPr>
              <w:t xml:space="preserve"> </w:t>
            </w:r>
            <w:proofErr w:type="spellStart"/>
            <w:r w:rsidRPr="00B875DA">
              <w:rPr>
                <w:sz w:val="20"/>
                <w:szCs w:val="20"/>
              </w:rPr>
              <w:t>көрсөтүүлөрүнүн</w:t>
            </w:r>
            <w:proofErr w:type="spellEnd"/>
            <w:r w:rsidRPr="00B875DA">
              <w:rPr>
                <w:sz w:val="20"/>
                <w:szCs w:val="20"/>
              </w:rPr>
              <w:t xml:space="preserve"> </w:t>
            </w:r>
            <w:r w:rsidRPr="00B875DA">
              <w:rPr>
                <w:sz w:val="20"/>
                <w:szCs w:val="20"/>
                <w:lang w:val="ky-KG"/>
              </w:rPr>
              <w:t>көлөмү</w:t>
            </w:r>
            <w:r w:rsidRPr="00B875DA">
              <w:rPr>
                <w:sz w:val="20"/>
                <w:szCs w:val="20"/>
              </w:rPr>
              <w:t>,</w:t>
            </w:r>
            <w:r w:rsidRPr="00B875DA">
              <w:rPr>
                <w:sz w:val="20"/>
                <w:szCs w:val="20"/>
              </w:rPr>
              <w:br/>
              <w:t xml:space="preserve"> млн. сом</w:t>
            </w:r>
          </w:p>
        </w:tc>
        <w:tc>
          <w:tcPr>
            <w:tcW w:w="498" w:type="pct"/>
            <w:vAlign w:val="bottom"/>
          </w:tcPr>
          <w:p w14:paraId="7C6A6696" w14:textId="7166146C" w:rsidR="0080417D" w:rsidRPr="00B875DA" w:rsidRDefault="0080417D" w:rsidP="0080417D">
            <w:pPr>
              <w:ind w:left="113" w:hanging="113"/>
              <w:jc w:val="right"/>
              <w:rPr>
                <w:color w:val="FF0000"/>
                <w:sz w:val="20"/>
                <w:szCs w:val="20"/>
                <w:lang w:val="ky-KG"/>
              </w:rPr>
            </w:pPr>
            <w:r w:rsidRPr="00B875DA">
              <w:rPr>
                <w:sz w:val="20"/>
                <w:szCs w:val="20"/>
                <w:lang w:val="ky-KG"/>
              </w:rPr>
              <w:t>41 749,6</w:t>
            </w:r>
          </w:p>
        </w:tc>
        <w:tc>
          <w:tcPr>
            <w:tcW w:w="511" w:type="pct"/>
            <w:vAlign w:val="bottom"/>
          </w:tcPr>
          <w:p w14:paraId="18EE889F" w14:textId="18C9E1D3" w:rsidR="0080417D" w:rsidRPr="00B875DA" w:rsidRDefault="0080417D" w:rsidP="0080417D">
            <w:pPr>
              <w:ind w:left="113" w:hanging="113"/>
              <w:jc w:val="right"/>
              <w:rPr>
                <w:color w:val="FF0000"/>
                <w:sz w:val="20"/>
                <w:szCs w:val="20"/>
                <w:lang w:val="ky-KG"/>
              </w:rPr>
            </w:pPr>
            <w:r w:rsidRPr="00B875DA">
              <w:rPr>
                <w:sz w:val="20"/>
                <w:szCs w:val="20"/>
                <w:lang w:val="ky-KG"/>
              </w:rPr>
              <w:t>120,8</w:t>
            </w:r>
          </w:p>
        </w:tc>
        <w:tc>
          <w:tcPr>
            <w:tcW w:w="511" w:type="pct"/>
            <w:vAlign w:val="bottom"/>
          </w:tcPr>
          <w:p w14:paraId="11FC069E" w14:textId="6EB139C3" w:rsidR="0080417D" w:rsidRPr="00B875DA" w:rsidRDefault="0080417D" w:rsidP="0080417D">
            <w:pPr>
              <w:ind w:left="113" w:hanging="113"/>
              <w:jc w:val="right"/>
              <w:rPr>
                <w:color w:val="FF0000"/>
                <w:sz w:val="20"/>
                <w:szCs w:val="20"/>
                <w:lang w:val="ky-KG"/>
              </w:rPr>
            </w:pPr>
            <w:r w:rsidRPr="00B875DA">
              <w:rPr>
                <w:sz w:val="20"/>
                <w:szCs w:val="20"/>
                <w:lang w:val="ky-KG"/>
              </w:rPr>
              <w:t>125,9</w:t>
            </w:r>
          </w:p>
        </w:tc>
        <w:tc>
          <w:tcPr>
            <w:tcW w:w="548" w:type="pct"/>
            <w:vAlign w:val="bottom"/>
          </w:tcPr>
          <w:p w14:paraId="0C96A07C" w14:textId="0C841907" w:rsidR="0080417D" w:rsidRPr="00B875DA" w:rsidRDefault="0080417D" w:rsidP="0080417D">
            <w:pPr>
              <w:ind w:left="113" w:hanging="113"/>
              <w:jc w:val="right"/>
              <w:rPr>
                <w:color w:val="FF0000"/>
                <w:sz w:val="20"/>
                <w:szCs w:val="20"/>
                <w:lang w:val="ky-KG"/>
              </w:rPr>
            </w:pPr>
            <w:r w:rsidRPr="00B875DA">
              <w:rPr>
                <w:sz w:val="20"/>
                <w:szCs w:val="20"/>
                <w:lang w:val="ky-KG"/>
              </w:rPr>
              <w:t>111,0</w:t>
            </w:r>
          </w:p>
        </w:tc>
        <w:tc>
          <w:tcPr>
            <w:tcW w:w="511" w:type="pct"/>
            <w:vAlign w:val="bottom"/>
          </w:tcPr>
          <w:p w14:paraId="09977AA9" w14:textId="415956B2" w:rsidR="0080417D" w:rsidRPr="00B875DA" w:rsidRDefault="0080417D" w:rsidP="0080417D">
            <w:pPr>
              <w:ind w:left="113" w:hanging="113"/>
              <w:jc w:val="right"/>
              <w:rPr>
                <w:color w:val="FF0000"/>
                <w:sz w:val="20"/>
                <w:szCs w:val="20"/>
              </w:rPr>
            </w:pPr>
            <w:r w:rsidRPr="00B875DA">
              <w:rPr>
                <w:sz w:val="20"/>
                <w:szCs w:val="20"/>
                <w:lang w:val="ky-KG"/>
              </w:rPr>
              <w:t>124,3</w:t>
            </w:r>
          </w:p>
        </w:tc>
        <w:tc>
          <w:tcPr>
            <w:tcW w:w="511" w:type="pct"/>
            <w:vAlign w:val="bottom"/>
          </w:tcPr>
          <w:p w14:paraId="13494F0F" w14:textId="41D4B3A0" w:rsidR="0080417D" w:rsidRPr="00B875DA" w:rsidRDefault="0080417D" w:rsidP="0080417D">
            <w:pPr>
              <w:ind w:left="113" w:hanging="113"/>
              <w:jc w:val="right"/>
              <w:rPr>
                <w:color w:val="FF0000"/>
                <w:sz w:val="20"/>
                <w:szCs w:val="20"/>
              </w:rPr>
            </w:pPr>
            <w:r w:rsidRPr="00B875DA">
              <w:rPr>
                <w:sz w:val="20"/>
                <w:szCs w:val="20"/>
                <w:lang w:val="ky-KG"/>
              </w:rPr>
              <w:t>132,4</w:t>
            </w:r>
          </w:p>
        </w:tc>
        <w:tc>
          <w:tcPr>
            <w:tcW w:w="547" w:type="pct"/>
            <w:vAlign w:val="bottom"/>
          </w:tcPr>
          <w:p w14:paraId="7E6AA59F" w14:textId="77B76658" w:rsidR="0080417D" w:rsidRPr="00B875DA" w:rsidRDefault="0080417D" w:rsidP="0080417D">
            <w:pPr>
              <w:ind w:left="113" w:hanging="113"/>
              <w:jc w:val="right"/>
              <w:rPr>
                <w:color w:val="FF0000"/>
                <w:sz w:val="20"/>
                <w:szCs w:val="20"/>
              </w:rPr>
            </w:pPr>
            <w:r w:rsidRPr="00B875DA">
              <w:rPr>
                <w:sz w:val="20"/>
                <w:szCs w:val="20"/>
              </w:rPr>
              <w:t>109,3</w:t>
            </w:r>
          </w:p>
        </w:tc>
      </w:tr>
      <w:tr w:rsidR="0080417D" w:rsidRPr="00B875DA" w14:paraId="448CD1E4" w14:textId="77777777" w:rsidTr="00277ACD">
        <w:trPr>
          <w:cantSplit/>
        </w:trPr>
        <w:tc>
          <w:tcPr>
            <w:tcW w:w="1363" w:type="pct"/>
            <w:vAlign w:val="bottom"/>
          </w:tcPr>
          <w:p w14:paraId="07CA258C" w14:textId="77777777" w:rsidR="0080417D" w:rsidRPr="00B875DA" w:rsidRDefault="0080417D" w:rsidP="0080417D">
            <w:pPr>
              <w:ind w:left="113" w:hanging="113"/>
              <w:rPr>
                <w:sz w:val="20"/>
                <w:szCs w:val="20"/>
              </w:rPr>
            </w:pPr>
            <w:proofErr w:type="spellStart"/>
            <w:r w:rsidRPr="00B875DA">
              <w:rPr>
                <w:sz w:val="20"/>
                <w:szCs w:val="20"/>
              </w:rPr>
              <w:t>Жүк</w:t>
            </w:r>
            <w:proofErr w:type="spellEnd"/>
            <w:r w:rsidRPr="00B875DA">
              <w:rPr>
                <w:sz w:val="20"/>
                <w:szCs w:val="20"/>
              </w:rPr>
              <w:t xml:space="preserve"> </w:t>
            </w:r>
            <w:proofErr w:type="spellStart"/>
            <w:r w:rsidRPr="00B875DA">
              <w:rPr>
                <w:sz w:val="20"/>
                <w:szCs w:val="20"/>
              </w:rPr>
              <w:t>ташуу</w:t>
            </w:r>
            <w:proofErr w:type="spellEnd"/>
            <w:r w:rsidRPr="00B875DA">
              <w:rPr>
                <w:sz w:val="20"/>
                <w:szCs w:val="20"/>
                <w:lang w:val="ky-KG"/>
              </w:rPr>
              <w:t xml:space="preserve"> көлөмү,</w:t>
            </w:r>
            <w:r w:rsidRPr="00B875DA">
              <w:rPr>
                <w:sz w:val="20"/>
                <w:szCs w:val="20"/>
              </w:rPr>
              <w:t xml:space="preserve"> </w:t>
            </w:r>
            <w:r w:rsidRPr="00B875DA">
              <w:rPr>
                <w:sz w:val="20"/>
                <w:szCs w:val="20"/>
              </w:rPr>
              <w:br/>
            </w:r>
            <w:proofErr w:type="spellStart"/>
            <w:r w:rsidRPr="00B875DA">
              <w:rPr>
                <w:sz w:val="20"/>
                <w:szCs w:val="20"/>
              </w:rPr>
              <w:t>миң</w:t>
            </w:r>
            <w:proofErr w:type="spellEnd"/>
            <w:r w:rsidRPr="00B875DA">
              <w:rPr>
                <w:sz w:val="20"/>
                <w:szCs w:val="20"/>
              </w:rPr>
              <w:t xml:space="preserve"> тонна</w:t>
            </w:r>
          </w:p>
        </w:tc>
        <w:tc>
          <w:tcPr>
            <w:tcW w:w="498" w:type="pct"/>
            <w:vAlign w:val="bottom"/>
          </w:tcPr>
          <w:p w14:paraId="710F2028" w14:textId="45216AE1" w:rsidR="0080417D" w:rsidRPr="00B875DA" w:rsidRDefault="0080417D" w:rsidP="0080417D">
            <w:pPr>
              <w:jc w:val="right"/>
              <w:rPr>
                <w:bCs/>
                <w:sz w:val="20"/>
                <w:szCs w:val="20"/>
                <w:lang w:val="ky-KG"/>
              </w:rPr>
            </w:pPr>
            <w:r w:rsidRPr="00B875DA">
              <w:rPr>
                <w:bCs/>
                <w:sz w:val="20"/>
                <w:szCs w:val="20"/>
              </w:rPr>
              <w:t>48 638,5</w:t>
            </w:r>
          </w:p>
        </w:tc>
        <w:tc>
          <w:tcPr>
            <w:tcW w:w="511" w:type="pct"/>
            <w:vAlign w:val="bottom"/>
          </w:tcPr>
          <w:p w14:paraId="6C51967D" w14:textId="6C87ECA5" w:rsidR="0080417D" w:rsidRPr="00B875DA" w:rsidRDefault="0080417D" w:rsidP="0080417D">
            <w:pPr>
              <w:ind w:left="113" w:hanging="113"/>
              <w:jc w:val="right"/>
              <w:rPr>
                <w:sz w:val="20"/>
                <w:szCs w:val="20"/>
                <w:lang w:val="ky-KG"/>
              </w:rPr>
            </w:pPr>
            <w:r w:rsidRPr="00B875DA">
              <w:rPr>
                <w:sz w:val="20"/>
                <w:szCs w:val="20"/>
              </w:rPr>
              <w:t>105,9</w:t>
            </w:r>
          </w:p>
        </w:tc>
        <w:tc>
          <w:tcPr>
            <w:tcW w:w="511" w:type="pct"/>
            <w:vAlign w:val="bottom"/>
          </w:tcPr>
          <w:p w14:paraId="11073246" w14:textId="306C33D6" w:rsidR="0080417D" w:rsidRPr="00B875DA" w:rsidRDefault="0080417D" w:rsidP="0080417D">
            <w:pPr>
              <w:ind w:left="113" w:hanging="113"/>
              <w:jc w:val="right"/>
              <w:rPr>
                <w:sz w:val="20"/>
                <w:szCs w:val="20"/>
                <w:lang w:val="ky-KG"/>
              </w:rPr>
            </w:pPr>
            <w:r w:rsidRPr="00B875DA">
              <w:rPr>
                <w:sz w:val="20"/>
                <w:szCs w:val="20"/>
              </w:rPr>
              <w:t>106,9</w:t>
            </w:r>
          </w:p>
        </w:tc>
        <w:tc>
          <w:tcPr>
            <w:tcW w:w="548" w:type="pct"/>
            <w:vAlign w:val="bottom"/>
          </w:tcPr>
          <w:p w14:paraId="5C205A74" w14:textId="1476A368" w:rsidR="0080417D" w:rsidRPr="00B875DA" w:rsidRDefault="0080417D" w:rsidP="0080417D">
            <w:pPr>
              <w:ind w:left="113" w:hanging="113"/>
              <w:jc w:val="right"/>
              <w:rPr>
                <w:sz w:val="20"/>
                <w:szCs w:val="20"/>
              </w:rPr>
            </w:pPr>
            <w:r w:rsidRPr="00B875DA">
              <w:rPr>
                <w:sz w:val="20"/>
                <w:szCs w:val="20"/>
              </w:rPr>
              <w:t>100,6</w:t>
            </w:r>
          </w:p>
        </w:tc>
        <w:tc>
          <w:tcPr>
            <w:tcW w:w="511" w:type="pct"/>
            <w:vAlign w:val="bottom"/>
          </w:tcPr>
          <w:p w14:paraId="603B08BA" w14:textId="6AD2DF9B" w:rsidR="0080417D" w:rsidRPr="00B875DA" w:rsidRDefault="0080417D" w:rsidP="0080417D">
            <w:pPr>
              <w:ind w:left="113" w:hanging="113"/>
              <w:jc w:val="right"/>
              <w:rPr>
                <w:sz w:val="20"/>
                <w:szCs w:val="20"/>
              </w:rPr>
            </w:pPr>
            <w:r w:rsidRPr="00B875DA">
              <w:rPr>
                <w:sz w:val="20"/>
                <w:szCs w:val="20"/>
              </w:rPr>
              <w:t>115,1</w:t>
            </w:r>
          </w:p>
        </w:tc>
        <w:tc>
          <w:tcPr>
            <w:tcW w:w="511" w:type="pct"/>
            <w:vAlign w:val="bottom"/>
          </w:tcPr>
          <w:p w14:paraId="53CAB9AF" w14:textId="42D82D47" w:rsidR="0080417D" w:rsidRPr="00B875DA" w:rsidRDefault="0080417D" w:rsidP="0080417D">
            <w:pPr>
              <w:ind w:left="113" w:hanging="113"/>
              <w:jc w:val="right"/>
              <w:rPr>
                <w:sz w:val="20"/>
                <w:szCs w:val="20"/>
                <w:lang w:val="ky-KG"/>
              </w:rPr>
            </w:pPr>
            <w:r w:rsidRPr="00B875DA">
              <w:rPr>
                <w:sz w:val="20"/>
                <w:szCs w:val="20"/>
              </w:rPr>
              <w:t>115,7</w:t>
            </w:r>
          </w:p>
        </w:tc>
        <w:tc>
          <w:tcPr>
            <w:tcW w:w="547" w:type="pct"/>
            <w:vAlign w:val="bottom"/>
          </w:tcPr>
          <w:p w14:paraId="234260EB" w14:textId="15780A50" w:rsidR="0080417D" w:rsidRPr="00B875DA" w:rsidRDefault="0080417D" w:rsidP="0080417D">
            <w:pPr>
              <w:ind w:left="113" w:hanging="113"/>
              <w:jc w:val="right"/>
              <w:rPr>
                <w:sz w:val="20"/>
                <w:szCs w:val="20"/>
              </w:rPr>
            </w:pPr>
            <w:r w:rsidRPr="00B875DA">
              <w:rPr>
                <w:sz w:val="20"/>
                <w:szCs w:val="20"/>
              </w:rPr>
              <w:t>90,2</w:t>
            </w:r>
          </w:p>
        </w:tc>
      </w:tr>
      <w:tr w:rsidR="0080417D" w:rsidRPr="00B875DA" w14:paraId="15164D53" w14:textId="77777777" w:rsidTr="00277ACD">
        <w:trPr>
          <w:cantSplit/>
        </w:trPr>
        <w:tc>
          <w:tcPr>
            <w:tcW w:w="1363" w:type="pct"/>
            <w:vAlign w:val="bottom"/>
          </w:tcPr>
          <w:p w14:paraId="695CEC58" w14:textId="77777777" w:rsidR="0080417D" w:rsidRPr="00B875DA" w:rsidRDefault="0080417D" w:rsidP="0080417D">
            <w:pPr>
              <w:ind w:left="113" w:hanging="113"/>
              <w:rPr>
                <w:sz w:val="20"/>
                <w:szCs w:val="20"/>
              </w:rPr>
            </w:pPr>
            <w:proofErr w:type="spellStart"/>
            <w:r w:rsidRPr="00B875DA">
              <w:rPr>
                <w:sz w:val="20"/>
                <w:szCs w:val="20"/>
              </w:rPr>
              <w:t>Жүргүнчүлөрдү</w:t>
            </w:r>
            <w:proofErr w:type="spellEnd"/>
            <w:r w:rsidRPr="00B875DA">
              <w:rPr>
                <w:sz w:val="20"/>
                <w:szCs w:val="20"/>
              </w:rPr>
              <w:t xml:space="preserve"> </w:t>
            </w:r>
            <w:proofErr w:type="spellStart"/>
            <w:r w:rsidRPr="00B875DA">
              <w:rPr>
                <w:sz w:val="20"/>
                <w:szCs w:val="20"/>
              </w:rPr>
              <w:t>ташуу</w:t>
            </w:r>
            <w:proofErr w:type="spellEnd"/>
            <w:r w:rsidRPr="00B875DA">
              <w:rPr>
                <w:sz w:val="20"/>
                <w:szCs w:val="20"/>
                <w:lang w:val="ky-KG"/>
              </w:rPr>
              <w:t>нун көлөмү</w:t>
            </w:r>
            <w:r w:rsidRPr="00B875DA">
              <w:rPr>
                <w:sz w:val="20"/>
                <w:szCs w:val="20"/>
              </w:rPr>
              <w:t xml:space="preserve">, </w:t>
            </w:r>
            <w:proofErr w:type="spellStart"/>
            <w:r w:rsidRPr="00B875DA">
              <w:rPr>
                <w:sz w:val="20"/>
                <w:szCs w:val="20"/>
              </w:rPr>
              <w:t>миң</w:t>
            </w:r>
            <w:proofErr w:type="spellEnd"/>
            <w:r w:rsidRPr="00B875DA">
              <w:rPr>
                <w:sz w:val="20"/>
                <w:szCs w:val="20"/>
              </w:rPr>
              <w:t xml:space="preserve"> адам</w:t>
            </w:r>
          </w:p>
        </w:tc>
        <w:tc>
          <w:tcPr>
            <w:tcW w:w="498" w:type="pct"/>
            <w:vAlign w:val="bottom"/>
          </w:tcPr>
          <w:p w14:paraId="2CE3E7FA" w14:textId="104DED9D" w:rsidR="0080417D" w:rsidRPr="00B875DA" w:rsidRDefault="0080417D" w:rsidP="0080417D">
            <w:pPr>
              <w:jc w:val="right"/>
              <w:rPr>
                <w:bCs/>
                <w:sz w:val="20"/>
                <w:szCs w:val="20"/>
                <w:lang w:val="ky-KG"/>
              </w:rPr>
            </w:pPr>
            <w:r w:rsidRPr="00B875DA">
              <w:rPr>
                <w:bCs/>
                <w:color w:val="000000"/>
                <w:sz w:val="20"/>
                <w:szCs w:val="20"/>
              </w:rPr>
              <w:t>579 570,5</w:t>
            </w:r>
          </w:p>
        </w:tc>
        <w:tc>
          <w:tcPr>
            <w:tcW w:w="511" w:type="pct"/>
            <w:vAlign w:val="bottom"/>
          </w:tcPr>
          <w:p w14:paraId="3E472CE6" w14:textId="0354F481" w:rsidR="0080417D" w:rsidRPr="00B875DA" w:rsidRDefault="0080417D" w:rsidP="0080417D">
            <w:pPr>
              <w:ind w:left="113" w:hanging="113"/>
              <w:jc w:val="right"/>
              <w:rPr>
                <w:bCs/>
                <w:sz w:val="20"/>
                <w:szCs w:val="20"/>
                <w:lang w:val="ky-KG"/>
              </w:rPr>
            </w:pPr>
            <w:r w:rsidRPr="00B875DA">
              <w:rPr>
                <w:bCs/>
                <w:sz w:val="20"/>
                <w:szCs w:val="20"/>
              </w:rPr>
              <w:t>111,6</w:t>
            </w:r>
          </w:p>
        </w:tc>
        <w:tc>
          <w:tcPr>
            <w:tcW w:w="511" w:type="pct"/>
            <w:vAlign w:val="bottom"/>
          </w:tcPr>
          <w:p w14:paraId="4B924D8B" w14:textId="1696B05F" w:rsidR="0080417D" w:rsidRPr="00B875DA" w:rsidRDefault="0080417D" w:rsidP="0080417D">
            <w:pPr>
              <w:ind w:left="113" w:hanging="113"/>
              <w:jc w:val="right"/>
              <w:rPr>
                <w:sz w:val="20"/>
                <w:szCs w:val="20"/>
                <w:lang w:val="ky-KG"/>
              </w:rPr>
            </w:pPr>
            <w:r w:rsidRPr="00B875DA">
              <w:rPr>
                <w:sz w:val="20"/>
                <w:szCs w:val="20"/>
              </w:rPr>
              <w:t>120,1</w:t>
            </w:r>
          </w:p>
        </w:tc>
        <w:tc>
          <w:tcPr>
            <w:tcW w:w="548" w:type="pct"/>
            <w:vAlign w:val="bottom"/>
          </w:tcPr>
          <w:p w14:paraId="46B5AD1B" w14:textId="422E2221" w:rsidR="0080417D" w:rsidRPr="00B875DA" w:rsidRDefault="0080417D" w:rsidP="0080417D">
            <w:pPr>
              <w:jc w:val="right"/>
              <w:rPr>
                <w:sz w:val="20"/>
                <w:szCs w:val="20"/>
                <w:lang w:val="ky-KG"/>
              </w:rPr>
            </w:pPr>
            <w:r w:rsidRPr="00B875DA">
              <w:rPr>
                <w:sz w:val="20"/>
                <w:szCs w:val="20"/>
              </w:rPr>
              <w:t>99,2</w:t>
            </w:r>
          </w:p>
        </w:tc>
        <w:tc>
          <w:tcPr>
            <w:tcW w:w="511" w:type="pct"/>
            <w:vAlign w:val="bottom"/>
          </w:tcPr>
          <w:p w14:paraId="42BEB5F5" w14:textId="7A233026" w:rsidR="0080417D" w:rsidRPr="00B875DA" w:rsidRDefault="0080417D" w:rsidP="0080417D">
            <w:pPr>
              <w:ind w:left="113" w:hanging="113"/>
              <w:jc w:val="right"/>
              <w:rPr>
                <w:sz w:val="20"/>
                <w:szCs w:val="20"/>
                <w:lang w:val="ky-KG"/>
              </w:rPr>
            </w:pPr>
            <w:r w:rsidRPr="00B875DA">
              <w:rPr>
                <w:sz w:val="20"/>
                <w:szCs w:val="20"/>
              </w:rPr>
              <w:t>108,5</w:t>
            </w:r>
          </w:p>
        </w:tc>
        <w:tc>
          <w:tcPr>
            <w:tcW w:w="511" w:type="pct"/>
            <w:vAlign w:val="bottom"/>
          </w:tcPr>
          <w:p w14:paraId="295746FB" w14:textId="64189DB8" w:rsidR="0080417D" w:rsidRPr="00B875DA" w:rsidRDefault="0080417D" w:rsidP="0080417D">
            <w:pPr>
              <w:ind w:left="113" w:hanging="113"/>
              <w:jc w:val="right"/>
              <w:rPr>
                <w:sz w:val="20"/>
                <w:szCs w:val="20"/>
                <w:lang w:val="ky-KG"/>
              </w:rPr>
            </w:pPr>
            <w:r w:rsidRPr="00B875DA">
              <w:rPr>
                <w:sz w:val="20"/>
                <w:szCs w:val="20"/>
              </w:rPr>
              <w:t>117,7</w:t>
            </w:r>
          </w:p>
        </w:tc>
        <w:tc>
          <w:tcPr>
            <w:tcW w:w="547" w:type="pct"/>
            <w:vAlign w:val="bottom"/>
          </w:tcPr>
          <w:p w14:paraId="144ACFE5" w14:textId="5FB8A522" w:rsidR="0080417D" w:rsidRPr="00B875DA" w:rsidRDefault="0080417D" w:rsidP="0080417D">
            <w:pPr>
              <w:ind w:left="113" w:hanging="113"/>
              <w:jc w:val="right"/>
              <w:rPr>
                <w:sz w:val="20"/>
                <w:szCs w:val="20"/>
              </w:rPr>
            </w:pPr>
            <w:r w:rsidRPr="00B875DA">
              <w:rPr>
                <w:sz w:val="20"/>
                <w:szCs w:val="20"/>
              </w:rPr>
              <w:t>102,5</w:t>
            </w:r>
          </w:p>
        </w:tc>
      </w:tr>
      <w:tr w:rsidR="0080417D" w:rsidRPr="00B875DA" w14:paraId="5DBFE090" w14:textId="77777777" w:rsidTr="00277ACD">
        <w:trPr>
          <w:cantSplit/>
        </w:trPr>
        <w:tc>
          <w:tcPr>
            <w:tcW w:w="1363" w:type="pct"/>
            <w:vAlign w:val="bottom"/>
          </w:tcPr>
          <w:p w14:paraId="13A1276C" w14:textId="77777777" w:rsidR="0080417D" w:rsidRPr="00B875DA" w:rsidRDefault="0080417D" w:rsidP="0080417D">
            <w:pPr>
              <w:ind w:left="113" w:hanging="113"/>
              <w:rPr>
                <w:sz w:val="20"/>
                <w:szCs w:val="20"/>
              </w:rPr>
            </w:pPr>
            <w:proofErr w:type="spellStart"/>
            <w:r w:rsidRPr="00B875DA">
              <w:rPr>
                <w:sz w:val="20"/>
                <w:szCs w:val="20"/>
              </w:rPr>
              <w:t>Керектөө</w:t>
            </w:r>
            <w:proofErr w:type="spellEnd"/>
            <w:r w:rsidRPr="00B875DA">
              <w:rPr>
                <w:sz w:val="20"/>
                <w:szCs w:val="20"/>
              </w:rPr>
              <w:t xml:space="preserve"> </w:t>
            </w:r>
            <w:proofErr w:type="spellStart"/>
            <w:r w:rsidRPr="00B875DA">
              <w:rPr>
                <w:sz w:val="20"/>
                <w:szCs w:val="20"/>
              </w:rPr>
              <w:t>бааларынын</w:t>
            </w:r>
            <w:proofErr w:type="spellEnd"/>
            <w:r w:rsidRPr="00B875DA">
              <w:rPr>
                <w:sz w:val="20"/>
                <w:szCs w:val="20"/>
              </w:rPr>
              <w:t xml:space="preserve"> </w:t>
            </w:r>
            <w:proofErr w:type="spellStart"/>
            <w:r w:rsidRPr="00B875DA">
              <w:rPr>
                <w:sz w:val="20"/>
                <w:szCs w:val="20"/>
              </w:rPr>
              <w:t>индекси</w:t>
            </w:r>
            <w:proofErr w:type="spellEnd"/>
          </w:p>
        </w:tc>
        <w:tc>
          <w:tcPr>
            <w:tcW w:w="498" w:type="pct"/>
            <w:vAlign w:val="bottom"/>
          </w:tcPr>
          <w:p w14:paraId="28720B8A" w14:textId="77777777" w:rsidR="0080417D" w:rsidRPr="00B875DA" w:rsidRDefault="0080417D" w:rsidP="0080417D">
            <w:pPr>
              <w:jc w:val="right"/>
              <w:rPr>
                <w:bCs/>
                <w:sz w:val="20"/>
                <w:szCs w:val="20"/>
              </w:rPr>
            </w:pPr>
          </w:p>
        </w:tc>
        <w:tc>
          <w:tcPr>
            <w:tcW w:w="511" w:type="pct"/>
            <w:vAlign w:val="bottom"/>
          </w:tcPr>
          <w:p w14:paraId="3A31748A" w14:textId="49A3E643" w:rsidR="0080417D" w:rsidRPr="00B875DA" w:rsidRDefault="0080417D" w:rsidP="0080417D">
            <w:pPr>
              <w:shd w:val="clear" w:color="auto" w:fill="FFFFFF"/>
              <w:ind w:left="113" w:hanging="113"/>
              <w:jc w:val="right"/>
              <w:rPr>
                <w:sz w:val="20"/>
                <w:szCs w:val="20"/>
                <w:lang w:val="ky-KG"/>
              </w:rPr>
            </w:pPr>
            <w:r w:rsidRPr="00B875DA">
              <w:rPr>
                <w:sz w:val="20"/>
                <w:szCs w:val="20"/>
                <w:lang w:val="ky-KG"/>
              </w:rPr>
              <w:t>104,9</w:t>
            </w:r>
          </w:p>
        </w:tc>
        <w:tc>
          <w:tcPr>
            <w:tcW w:w="511" w:type="pct"/>
            <w:vAlign w:val="bottom"/>
          </w:tcPr>
          <w:p w14:paraId="1650AFF2" w14:textId="2FC57B2C" w:rsidR="0080417D" w:rsidRPr="00B875DA" w:rsidRDefault="0080417D" w:rsidP="0080417D">
            <w:pPr>
              <w:shd w:val="clear" w:color="auto" w:fill="FFFFFF"/>
              <w:ind w:left="113" w:hanging="113"/>
              <w:jc w:val="right"/>
              <w:rPr>
                <w:sz w:val="20"/>
                <w:szCs w:val="20"/>
                <w:lang w:val="ky-KG"/>
              </w:rPr>
            </w:pPr>
            <w:r w:rsidRPr="00B875DA">
              <w:rPr>
                <w:sz w:val="20"/>
                <w:szCs w:val="20"/>
                <w:lang w:val="ky-KG"/>
              </w:rPr>
              <w:t>105,7</w:t>
            </w:r>
          </w:p>
        </w:tc>
        <w:tc>
          <w:tcPr>
            <w:tcW w:w="548" w:type="pct"/>
            <w:vAlign w:val="bottom"/>
          </w:tcPr>
          <w:p w14:paraId="307A9A47" w14:textId="461310DD" w:rsidR="0080417D" w:rsidRPr="00B875DA" w:rsidRDefault="0080417D" w:rsidP="0080417D">
            <w:pPr>
              <w:shd w:val="clear" w:color="auto" w:fill="FFFFFF"/>
              <w:ind w:left="113" w:hanging="113"/>
              <w:jc w:val="right"/>
              <w:rPr>
                <w:sz w:val="20"/>
                <w:szCs w:val="20"/>
                <w:lang w:val="ky-KG"/>
              </w:rPr>
            </w:pPr>
            <w:r w:rsidRPr="00B875DA">
              <w:rPr>
                <w:sz w:val="20"/>
                <w:szCs w:val="20"/>
                <w:lang w:val="ky-KG"/>
              </w:rPr>
              <w:t>101,2</w:t>
            </w:r>
          </w:p>
        </w:tc>
        <w:tc>
          <w:tcPr>
            <w:tcW w:w="511" w:type="pct"/>
            <w:vAlign w:val="bottom"/>
          </w:tcPr>
          <w:p w14:paraId="6A7D5495" w14:textId="647ACBDE" w:rsidR="0080417D" w:rsidRPr="00B875DA" w:rsidRDefault="0080417D" w:rsidP="0080417D">
            <w:pPr>
              <w:shd w:val="clear" w:color="auto" w:fill="FFFFFF"/>
              <w:ind w:left="113" w:hanging="113"/>
              <w:jc w:val="right"/>
              <w:rPr>
                <w:sz w:val="20"/>
                <w:szCs w:val="20"/>
                <w:lang w:val="ky-KG"/>
              </w:rPr>
            </w:pPr>
            <w:r w:rsidRPr="00B875DA">
              <w:rPr>
                <w:sz w:val="20"/>
                <w:szCs w:val="20"/>
                <w:lang w:val="ky-KG"/>
              </w:rPr>
              <w:t>111,1</w:t>
            </w:r>
          </w:p>
        </w:tc>
        <w:tc>
          <w:tcPr>
            <w:tcW w:w="511" w:type="pct"/>
            <w:vAlign w:val="bottom"/>
          </w:tcPr>
          <w:p w14:paraId="6522BA35" w14:textId="55EBFED4" w:rsidR="0080417D" w:rsidRPr="00B875DA" w:rsidRDefault="0080417D" w:rsidP="0080417D">
            <w:pPr>
              <w:shd w:val="clear" w:color="auto" w:fill="FFFFFF"/>
              <w:ind w:left="113" w:hanging="113"/>
              <w:jc w:val="right"/>
              <w:rPr>
                <w:sz w:val="20"/>
                <w:szCs w:val="20"/>
                <w:lang w:val="ky-KG"/>
              </w:rPr>
            </w:pPr>
            <w:r w:rsidRPr="00B875DA">
              <w:rPr>
                <w:sz w:val="20"/>
                <w:szCs w:val="20"/>
                <w:lang w:val="ky-KG"/>
              </w:rPr>
              <w:t>108,1</w:t>
            </w:r>
          </w:p>
        </w:tc>
        <w:tc>
          <w:tcPr>
            <w:tcW w:w="547" w:type="pct"/>
            <w:vAlign w:val="bottom"/>
          </w:tcPr>
          <w:p w14:paraId="004E7A8B" w14:textId="599BFC88" w:rsidR="0080417D" w:rsidRPr="00B875DA" w:rsidRDefault="0080417D" w:rsidP="0080417D">
            <w:pPr>
              <w:shd w:val="clear" w:color="auto" w:fill="FFFFFF"/>
              <w:ind w:left="113" w:hanging="113"/>
              <w:jc w:val="right"/>
              <w:rPr>
                <w:sz w:val="20"/>
                <w:szCs w:val="20"/>
                <w:lang w:val="ky-KG"/>
              </w:rPr>
            </w:pPr>
            <w:r w:rsidRPr="00B875DA">
              <w:rPr>
                <w:sz w:val="20"/>
                <w:szCs w:val="20"/>
                <w:lang w:val="ky-KG"/>
              </w:rPr>
              <w:t>100,3</w:t>
            </w:r>
          </w:p>
        </w:tc>
      </w:tr>
      <w:tr w:rsidR="0080417D" w:rsidRPr="00B875DA" w14:paraId="46FA9654" w14:textId="77777777" w:rsidTr="00277ACD">
        <w:trPr>
          <w:cantSplit/>
        </w:trPr>
        <w:tc>
          <w:tcPr>
            <w:tcW w:w="1363" w:type="pct"/>
            <w:vAlign w:val="bottom"/>
          </w:tcPr>
          <w:p w14:paraId="2516EBC0" w14:textId="77777777" w:rsidR="0080417D" w:rsidRPr="00B875DA" w:rsidRDefault="0080417D" w:rsidP="0080417D">
            <w:pPr>
              <w:ind w:left="226" w:hanging="113"/>
              <w:rPr>
                <w:sz w:val="20"/>
                <w:szCs w:val="20"/>
              </w:rPr>
            </w:pPr>
            <w:proofErr w:type="spellStart"/>
            <w:r w:rsidRPr="00B875DA">
              <w:rPr>
                <w:sz w:val="20"/>
                <w:szCs w:val="20"/>
              </w:rPr>
              <w:t>мурунку</w:t>
            </w:r>
            <w:proofErr w:type="spellEnd"/>
            <w:r w:rsidRPr="00B875DA">
              <w:rPr>
                <w:sz w:val="20"/>
                <w:szCs w:val="20"/>
              </w:rPr>
              <w:t xml:space="preserve"> жылдын </w:t>
            </w:r>
            <w:proofErr w:type="spellStart"/>
            <w:r w:rsidRPr="00B875DA">
              <w:rPr>
                <w:sz w:val="20"/>
                <w:szCs w:val="20"/>
              </w:rPr>
              <w:t>декабрына</w:t>
            </w:r>
            <w:proofErr w:type="spellEnd"/>
            <w:r w:rsidRPr="00B875DA">
              <w:rPr>
                <w:sz w:val="20"/>
                <w:szCs w:val="20"/>
              </w:rPr>
              <w:t xml:space="preserve"> карата</w:t>
            </w:r>
          </w:p>
        </w:tc>
        <w:tc>
          <w:tcPr>
            <w:tcW w:w="498" w:type="pct"/>
            <w:vAlign w:val="bottom"/>
          </w:tcPr>
          <w:p w14:paraId="7B5EFB24" w14:textId="5033CE5D" w:rsidR="0080417D" w:rsidRPr="00B875DA" w:rsidRDefault="0080417D" w:rsidP="0080417D">
            <w:pPr>
              <w:ind w:left="113" w:right="-20" w:hanging="113"/>
              <w:jc w:val="right"/>
              <w:rPr>
                <w:sz w:val="20"/>
                <w:szCs w:val="20"/>
              </w:rPr>
            </w:pPr>
            <w:r w:rsidRPr="00B875DA">
              <w:rPr>
                <w:sz w:val="20"/>
                <w:szCs w:val="20"/>
                <w:lang w:val="ky-KG"/>
              </w:rPr>
              <w:t>105,4</w:t>
            </w:r>
          </w:p>
        </w:tc>
        <w:tc>
          <w:tcPr>
            <w:tcW w:w="511" w:type="pct"/>
            <w:vAlign w:val="bottom"/>
          </w:tcPr>
          <w:p w14:paraId="05D57E7B" w14:textId="59E4E252" w:rsidR="0080417D" w:rsidRPr="00B875DA" w:rsidRDefault="0080417D" w:rsidP="0080417D">
            <w:pPr>
              <w:ind w:left="113" w:hanging="113"/>
              <w:jc w:val="right"/>
              <w:rPr>
                <w:sz w:val="20"/>
                <w:szCs w:val="20"/>
                <w:lang w:val="ky-KG"/>
              </w:rPr>
            </w:pPr>
          </w:p>
        </w:tc>
        <w:tc>
          <w:tcPr>
            <w:tcW w:w="511" w:type="pct"/>
            <w:vAlign w:val="bottom"/>
          </w:tcPr>
          <w:p w14:paraId="6A61E576" w14:textId="29E539BD" w:rsidR="0080417D" w:rsidRPr="00B875DA" w:rsidRDefault="0080417D" w:rsidP="0080417D">
            <w:pPr>
              <w:ind w:left="113" w:hanging="113"/>
              <w:jc w:val="right"/>
              <w:rPr>
                <w:sz w:val="20"/>
                <w:szCs w:val="20"/>
                <w:lang w:val="ky-KG"/>
              </w:rPr>
            </w:pPr>
          </w:p>
        </w:tc>
        <w:tc>
          <w:tcPr>
            <w:tcW w:w="548" w:type="pct"/>
            <w:vAlign w:val="bottom"/>
          </w:tcPr>
          <w:p w14:paraId="48ACC339" w14:textId="56AC4523" w:rsidR="0080417D" w:rsidRPr="00B875DA" w:rsidRDefault="0080417D" w:rsidP="0080417D">
            <w:pPr>
              <w:ind w:left="113" w:hanging="113"/>
              <w:jc w:val="right"/>
              <w:rPr>
                <w:sz w:val="20"/>
                <w:szCs w:val="20"/>
                <w:lang w:val="ky-KG"/>
              </w:rPr>
            </w:pPr>
          </w:p>
        </w:tc>
        <w:tc>
          <w:tcPr>
            <w:tcW w:w="511" w:type="pct"/>
            <w:vAlign w:val="bottom"/>
          </w:tcPr>
          <w:p w14:paraId="26CA3601" w14:textId="453D2B20" w:rsidR="0080417D" w:rsidRPr="00B875DA" w:rsidRDefault="0080417D" w:rsidP="0080417D">
            <w:pPr>
              <w:ind w:left="113" w:hanging="113"/>
              <w:jc w:val="right"/>
              <w:rPr>
                <w:sz w:val="20"/>
                <w:szCs w:val="20"/>
                <w:lang w:val="ky-KG"/>
              </w:rPr>
            </w:pPr>
          </w:p>
        </w:tc>
        <w:tc>
          <w:tcPr>
            <w:tcW w:w="511" w:type="pct"/>
            <w:vAlign w:val="bottom"/>
          </w:tcPr>
          <w:p w14:paraId="3686851A" w14:textId="67E7DE04" w:rsidR="0080417D" w:rsidRPr="00B875DA" w:rsidRDefault="0080417D" w:rsidP="0080417D">
            <w:pPr>
              <w:ind w:left="113" w:hanging="113"/>
              <w:jc w:val="right"/>
              <w:rPr>
                <w:sz w:val="20"/>
                <w:szCs w:val="20"/>
                <w:lang w:val="ky-KG"/>
              </w:rPr>
            </w:pPr>
          </w:p>
        </w:tc>
        <w:tc>
          <w:tcPr>
            <w:tcW w:w="547" w:type="pct"/>
            <w:vAlign w:val="bottom"/>
          </w:tcPr>
          <w:p w14:paraId="61AD0DE3" w14:textId="0C9C6BFF" w:rsidR="0080417D" w:rsidRPr="00B875DA" w:rsidRDefault="0080417D" w:rsidP="0080417D">
            <w:pPr>
              <w:ind w:left="113" w:hanging="113"/>
              <w:jc w:val="right"/>
              <w:rPr>
                <w:sz w:val="20"/>
                <w:szCs w:val="20"/>
                <w:lang w:val="ky-KG"/>
              </w:rPr>
            </w:pPr>
          </w:p>
        </w:tc>
      </w:tr>
      <w:tr w:rsidR="0080417D" w:rsidRPr="00B875DA" w14:paraId="2A4D73C9" w14:textId="77777777" w:rsidTr="00277ACD">
        <w:trPr>
          <w:cantSplit/>
        </w:trPr>
        <w:tc>
          <w:tcPr>
            <w:tcW w:w="1363" w:type="pct"/>
            <w:vAlign w:val="bottom"/>
          </w:tcPr>
          <w:p w14:paraId="1665FEB1" w14:textId="77777777" w:rsidR="0080417D" w:rsidRPr="00B875DA" w:rsidRDefault="0080417D" w:rsidP="0080417D">
            <w:pPr>
              <w:ind w:left="113" w:right="-173" w:hanging="113"/>
              <w:rPr>
                <w:sz w:val="20"/>
                <w:szCs w:val="20"/>
                <w:vertAlign w:val="superscript"/>
              </w:rPr>
            </w:pPr>
            <w:proofErr w:type="spellStart"/>
            <w:r w:rsidRPr="00B875DA">
              <w:rPr>
                <w:sz w:val="20"/>
                <w:szCs w:val="20"/>
              </w:rPr>
              <w:t>Кызматкер</w:t>
            </w:r>
            <w:proofErr w:type="spellEnd"/>
            <w:r w:rsidRPr="00B875DA">
              <w:rPr>
                <w:sz w:val="20"/>
                <w:szCs w:val="20"/>
                <w:lang w:val="ky-KG"/>
              </w:rPr>
              <w:t>лер</w:t>
            </w:r>
            <w:r w:rsidRPr="00B875DA">
              <w:rPr>
                <w:sz w:val="20"/>
                <w:szCs w:val="20"/>
              </w:rPr>
              <w:t xml:space="preserve">дин </w:t>
            </w:r>
            <w:proofErr w:type="spellStart"/>
            <w:proofErr w:type="gramStart"/>
            <w:r w:rsidRPr="00B875DA">
              <w:rPr>
                <w:sz w:val="20"/>
                <w:szCs w:val="20"/>
              </w:rPr>
              <w:t>номиналдык</w:t>
            </w:r>
            <w:proofErr w:type="spellEnd"/>
            <w:r w:rsidRPr="00B875DA">
              <w:rPr>
                <w:sz w:val="20"/>
                <w:szCs w:val="20"/>
              </w:rPr>
              <w:t xml:space="preserve"> </w:t>
            </w:r>
            <w:r w:rsidRPr="00B875DA">
              <w:rPr>
                <w:sz w:val="20"/>
                <w:szCs w:val="20"/>
                <w:lang w:val="ky-KG"/>
              </w:rPr>
              <w:t xml:space="preserve"> эсептелген</w:t>
            </w:r>
            <w:proofErr w:type="gramEnd"/>
            <w:r w:rsidRPr="00B875DA">
              <w:rPr>
                <w:sz w:val="20"/>
                <w:szCs w:val="20"/>
                <w:lang w:val="ky-KG"/>
              </w:rPr>
              <w:t xml:space="preserve"> </w:t>
            </w:r>
            <w:proofErr w:type="spellStart"/>
            <w:r w:rsidRPr="00B875DA">
              <w:rPr>
                <w:sz w:val="20"/>
                <w:szCs w:val="20"/>
              </w:rPr>
              <w:t>орточо</w:t>
            </w:r>
            <w:proofErr w:type="spellEnd"/>
            <w:r w:rsidRPr="00B875DA">
              <w:rPr>
                <w:sz w:val="20"/>
                <w:szCs w:val="20"/>
              </w:rPr>
              <w:t xml:space="preserve"> </w:t>
            </w:r>
            <w:proofErr w:type="spellStart"/>
            <w:r w:rsidRPr="00B875DA">
              <w:rPr>
                <w:sz w:val="20"/>
                <w:szCs w:val="20"/>
              </w:rPr>
              <w:t>айлык</w:t>
            </w:r>
            <w:proofErr w:type="spellEnd"/>
            <w:r w:rsidRPr="00B875DA">
              <w:rPr>
                <w:sz w:val="20"/>
                <w:szCs w:val="20"/>
              </w:rPr>
              <w:t xml:space="preserve"> </w:t>
            </w:r>
            <w:proofErr w:type="spellStart"/>
            <w:r w:rsidRPr="00B875DA">
              <w:rPr>
                <w:sz w:val="20"/>
                <w:szCs w:val="20"/>
              </w:rPr>
              <w:t>эмгек</w:t>
            </w:r>
            <w:proofErr w:type="spellEnd"/>
            <w:r w:rsidRPr="00B875DA">
              <w:rPr>
                <w:sz w:val="20"/>
                <w:szCs w:val="20"/>
              </w:rPr>
              <w:t xml:space="preserve"> </w:t>
            </w:r>
            <w:proofErr w:type="spellStart"/>
            <w:r w:rsidRPr="00B875DA">
              <w:rPr>
                <w:sz w:val="20"/>
                <w:szCs w:val="20"/>
              </w:rPr>
              <w:t>акысы</w:t>
            </w:r>
            <w:proofErr w:type="spellEnd"/>
            <w:r w:rsidRPr="00B875DA">
              <w:rPr>
                <w:sz w:val="20"/>
                <w:szCs w:val="20"/>
                <w:vertAlign w:val="superscript"/>
                <w:lang w:val="ky-KG"/>
              </w:rPr>
              <w:t>4</w:t>
            </w:r>
            <w:r w:rsidRPr="00B875DA">
              <w:rPr>
                <w:sz w:val="20"/>
                <w:szCs w:val="20"/>
              </w:rPr>
              <w:t>, сом</w:t>
            </w:r>
          </w:p>
        </w:tc>
        <w:tc>
          <w:tcPr>
            <w:tcW w:w="498" w:type="pct"/>
            <w:vAlign w:val="bottom"/>
          </w:tcPr>
          <w:p w14:paraId="61E88E89" w14:textId="57B7CBF3" w:rsidR="0080417D" w:rsidRPr="00B875DA" w:rsidRDefault="0080417D" w:rsidP="0080417D">
            <w:pPr>
              <w:ind w:left="113" w:right="113" w:hanging="113"/>
              <w:jc w:val="right"/>
              <w:rPr>
                <w:sz w:val="20"/>
                <w:szCs w:val="20"/>
                <w:lang w:val="ky-KG"/>
              </w:rPr>
            </w:pPr>
            <w:r w:rsidRPr="00B875DA">
              <w:rPr>
                <w:sz w:val="20"/>
                <w:szCs w:val="20"/>
              </w:rPr>
              <w:t>36 002</w:t>
            </w:r>
          </w:p>
        </w:tc>
        <w:tc>
          <w:tcPr>
            <w:tcW w:w="511" w:type="pct"/>
            <w:vAlign w:val="bottom"/>
          </w:tcPr>
          <w:p w14:paraId="31B10D7D" w14:textId="54D43E2F" w:rsidR="0080417D" w:rsidRPr="00B875DA" w:rsidRDefault="0080417D" w:rsidP="0080417D">
            <w:pPr>
              <w:ind w:left="113" w:hanging="113"/>
              <w:jc w:val="right"/>
              <w:rPr>
                <w:sz w:val="20"/>
                <w:szCs w:val="20"/>
              </w:rPr>
            </w:pPr>
            <w:r w:rsidRPr="00B875DA">
              <w:rPr>
                <w:sz w:val="20"/>
                <w:szCs w:val="20"/>
              </w:rPr>
              <w:t>112,2</w:t>
            </w:r>
            <w:r w:rsidRPr="00B875DA">
              <w:rPr>
                <w:sz w:val="20"/>
                <w:szCs w:val="20"/>
                <w:vertAlign w:val="superscript"/>
              </w:rPr>
              <w:t>5</w:t>
            </w:r>
          </w:p>
        </w:tc>
        <w:tc>
          <w:tcPr>
            <w:tcW w:w="511" w:type="pct"/>
            <w:vAlign w:val="bottom"/>
          </w:tcPr>
          <w:p w14:paraId="705F4794" w14:textId="7732FC11" w:rsidR="0080417D" w:rsidRPr="00B875DA" w:rsidRDefault="0080417D" w:rsidP="0080417D">
            <w:pPr>
              <w:ind w:left="113" w:hanging="113"/>
              <w:jc w:val="right"/>
              <w:rPr>
                <w:sz w:val="20"/>
                <w:szCs w:val="20"/>
                <w:vertAlign w:val="superscript"/>
              </w:rPr>
            </w:pPr>
            <w:r w:rsidRPr="00B875DA">
              <w:rPr>
                <w:sz w:val="20"/>
                <w:szCs w:val="20"/>
              </w:rPr>
              <w:t>115,5</w:t>
            </w:r>
            <w:r w:rsidRPr="00B875DA">
              <w:rPr>
                <w:sz w:val="20"/>
                <w:szCs w:val="20"/>
                <w:vertAlign w:val="superscript"/>
              </w:rPr>
              <w:t>6</w:t>
            </w:r>
          </w:p>
        </w:tc>
        <w:tc>
          <w:tcPr>
            <w:tcW w:w="548" w:type="pct"/>
            <w:vAlign w:val="bottom"/>
          </w:tcPr>
          <w:p w14:paraId="1249EA6F" w14:textId="7F1881E9" w:rsidR="0080417D" w:rsidRPr="00B875DA" w:rsidRDefault="0080417D" w:rsidP="0080417D">
            <w:pPr>
              <w:ind w:left="113" w:hanging="113"/>
              <w:jc w:val="right"/>
              <w:rPr>
                <w:sz w:val="20"/>
                <w:szCs w:val="20"/>
              </w:rPr>
            </w:pPr>
            <w:r w:rsidRPr="00B875DA">
              <w:rPr>
                <w:sz w:val="20"/>
                <w:szCs w:val="20"/>
              </w:rPr>
              <w:t>102,5</w:t>
            </w:r>
            <w:r w:rsidRPr="00B875DA">
              <w:rPr>
                <w:sz w:val="20"/>
                <w:szCs w:val="20"/>
                <w:vertAlign w:val="superscript"/>
              </w:rPr>
              <w:t>7</w:t>
            </w:r>
          </w:p>
        </w:tc>
        <w:tc>
          <w:tcPr>
            <w:tcW w:w="511" w:type="pct"/>
            <w:vAlign w:val="bottom"/>
          </w:tcPr>
          <w:p w14:paraId="38B36CEE" w14:textId="38C02219" w:rsidR="0080417D" w:rsidRPr="00B875DA" w:rsidRDefault="0080417D" w:rsidP="0080417D">
            <w:pPr>
              <w:jc w:val="right"/>
              <w:rPr>
                <w:sz w:val="20"/>
                <w:szCs w:val="20"/>
              </w:rPr>
            </w:pPr>
            <w:r w:rsidRPr="00B875DA">
              <w:rPr>
                <w:sz w:val="20"/>
                <w:szCs w:val="20"/>
              </w:rPr>
              <w:t>121,9</w:t>
            </w:r>
            <w:r w:rsidRPr="00B875DA">
              <w:rPr>
                <w:sz w:val="20"/>
                <w:szCs w:val="20"/>
                <w:vertAlign w:val="superscript"/>
              </w:rPr>
              <w:t>5</w:t>
            </w:r>
          </w:p>
        </w:tc>
        <w:tc>
          <w:tcPr>
            <w:tcW w:w="511" w:type="pct"/>
            <w:vAlign w:val="bottom"/>
          </w:tcPr>
          <w:p w14:paraId="5666C0AC" w14:textId="2A6ED3EB" w:rsidR="0080417D" w:rsidRPr="00B875DA" w:rsidRDefault="0080417D" w:rsidP="0080417D">
            <w:pPr>
              <w:ind w:left="113" w:hanging="113"/>
              <w:jc w:val="right"/>
              <w:rPr>
                <w:sz w:val="20"/>
                <w:szCs w:val="20"/>
                <w:vertAlign w:val="superscript"/>
              </w:rPr>
            </w:pPr>
            <w:r w:rsidRPr="00B875DA">
              <w:rPr>
                <w:sz w:val="20"/>
                <w:szCs w:val="20"/>
              </w:rPr>
              <w:t>110,7</w:t>
            </w:r>
            <w:r w:rsidRPr="00B875DA">
              <w:rPr>
                <w:sz w:val="20"/>
                <w:szCs w:val="20"/>
                <w:vertAlign w:val="superscript"/>
              </w:rPr>
              <w:t>6</w:t>
            </w:r>
          </w:p>
        </w:tc>
        <w:tc>
          <w:tcPr>
            <w:tcW w:w="547" w:type="pct"/>
            <w:vAlign w:val="bottom"/>
          </w:tcPr>
          <w:p w14:paraId="3EFA7B00" w14:textId="2DEA20A5" w:rsidR="0080417D" w:rsidRPr="00B875DA" w:rsidRDefault="0080417D" w:rsidP="0080417D">
            <w:pPr>
              <w:ind w:left="113" w:hanging="113"/>
              <w:jc w:val="right"/>
              <w:rPr>
                <w:sz w:val="20"/>
                <w:szCs w:val="20"/>
              </w:rPr>
            </w:pPr>
            <w:r w:rsidRPr="00B875DA">
              <w:rPr>
                <w:sz w:val="20"/>
                <w:szCs w:val="20"/>
              </w:rPr>
              <w:t>101,5</w:t>
            </w:r>
            <w:r w:rsidRPr="00B875DA">
              <w:rPr>
                <w:sz w:val="20"/>
                <w:szCs w:val="20"/>
                <w:vertAlign w:val="superscript"/>
              </w:rPr>
              <w:t>7</w:t>
            </w:r>
          </w:p>
        </w:tc>
      </w:tr>
      <w:tr w:rsidR="0080417D" w:rsidRPr="00B875DA" w14:paraId="71B50ACD" w14:textId="77777777" w:rsidTr="00277ACD">
        <w:trPr>
          <w:cantSplit/>
        </w:trPr>
        <w:tc>
          <w:tcPr>
            <w:tcW w:w="1363" w:type="pct"/>
            <w:vAlign w:val="bottom"/>
          </w:tcPr>
          <w:p w14:paraId="785FB61D" w14:textId="77777777" w:rsidR="0080417D" w:rsidRPr="00B875DA" w:rsidRDefault="0080417D" w:rsidP="0080417D">
            <w:pPr>
              <w:ind w:left="113" w:hanging="113"/>
              <w:rPr>
                <w:sz w:val="20"/>
                <w:szCs w:val="20"/>
                <w:vertAlign w:val="superscript"/>
              </w:rPr>
            </w:pPr>
            <w:proofErr w:type="spellStart"/>
            <w:r w:rsidRPr="00B875DA">
              <w:rPr>
                <w:sz w:val="20"/>
                <w:szCs w:val="20"/>
              </w:rPr>
              <w:t>Катталган</w:t>
            </w:r>
            <w:proofErr w:type="spellEnd"/>
            <w:r w:rsidRPr="00B875DA">
              <w:rPr>
                <w:sz w:val="20"/>
                <w:szCs w:val="20"/>
              </w:rPr>
              <w:t xml:space="preserve"> </w:t>
            </w:r>
            <w:proofErr w:type="spellStart"/>
            <w:r w:rsidRPr="00B875DA">
              <w:rPr>
                <w:sz w:val="20"/>
                <w:szCs w:val="20"/>
              </w:rPr>
              <w:t>жумушсуздардын</w:t>
            </w:r>
            <w:proofErr w:type="spellEnd"/>
            <w:r w:rsidRPr="00B875DA">
              <w:rPr>
                <w:sz w:val="20"/>
                <w:szCs w:val="20"/>
              </w:rPr>
              <w:t xml:space="preserve"> саны, </w:t>
            </w:r>
            <w:proofErr w:type="spellStart"/>
            <w:r w:rsidRPr="00B875DA">
              <w:rPr>
                <w:sz w:val="20"/>
                <w:szCs w:val="20"/>
              </w:rPr>
              <w:t>миң</w:t>
            </w:r>
            <w:proofErr w:type="spellEnd"/>
            <w:r w:rsidRPr="00B875DA">
              <w:rPr>
                <w:sz w:val="20"/>
                <w:szCs w:val="20"/>
              </w:rPr>
              <w:t xml:space="preserve"> адам</w:t>
            </w:r>
          </w:p>
        </w:tc>
        <w:tc>
          <w:tcPr>
            <w:tcW w:w="498" w:type="pct"/>
            <w:vAlign w:val="bottom"/>
          </w:tcPr>
          <w:p w14:paraId="0ADA7D69" w14:textId="4EF1758A" w:rsidR="0080417D" w:rsidRPr="00B875DA" w:rsidRDefault="0080417D" w:rsidP="0080417D">
            <w:pPr>
              <w:ind w:left="113" w:right="113" w:hanging="113"/>
              <w:jc w:val="right"/>
              <w:rPr>
                <w:sz w:val="20"/>
                <w:szCs w:val="20"/>
                <w:lang w:val="ky-KG"/>
              </w:rPr>
            </w:pPr>
            <w:r w:rsidRPr="00B875DA">
              <w:rPr>
                <w:sz w:val="20"/>
                <w:szCs w:val="20"/>
                <w:lang w:val="ky-KG"/>
              </w:rPr>
              <w:t>53,9</w:t>
            </w:r>
          </w:p>
        </w:tc>
        <w:tc>
          <w:tcPr>
            <w:tcW w:w="511" w:type="pct"/>
            <w:vAlign w:val="bottom"/>
          </w:tcPr>
          <w:p w14:paraId="7B09D6D2" w14:textId="7AC1C5BB" w:rsidR="0080417D" w:rsidRPr="00B875DA" w:rsidRDefault="0080417D" w:rsidP="0080417D">
            <w:pPr>
              <w:ind w:left="113" w:hanging="113"/>
              <w:jc w:val="right"/>
              <w:rPr>
                <w:sz w:val="20"/>
                <w:szCs w:val="20"/>
                <w:lang w:val="ky-KG"/>
              </w:rPr>
            </w:pPr>
            <w:r w:rsidRPr="00B875DA">
              <w:rPr>
                <w:sz w:val="20"/>
                <w:szCs w:val="20"/>
                <w:lang w:val="ky-KG"/>
              </w:rPr>
              <w:t>76,7</w:t>
            </w:r>
          </w:p>
        </w:tc>
        <w:tc>
          <w:tcPr>
            <w:tcW w:w="511" w:type="pct"/>
            <w:vAlign w:val="bottom"/>
          </w:tcPr>
          <w:p w14:paraId="4383208A" w14:textId="77A0976E" w:rsidR="0080417D" w:rsidRPr="00B875DA" w:rsidRDefault="0080417D" w:rsidP="0080417D">
            <w:pPr>
              <w:ind w:left="113" w:hanging="113"/>
              <w:jc w:val="right"/>
              <w:rPr>
                <w:sz w:val="20"/>
                <w:szCs w:val="20"/>
                <w:lang w:val="ky-KG"/>
              </w:rPr>
            </w:pPr>
            <w:r w:rsidRPr="00B875DA">
              <w:rPr>
                <w:sz w:val="20"/>
                <w:szCs w:val="20"/>
                <w:lang w:val="ky-KG"/>
              </w:rPr>
              <w:t>84,4</w:t>
            </w:r>
          </w:p>
        </w:tc>
        <w:tc>
          <w:tcPr>
            <w:tcW w:w="548" w:type="pct"/>
            <w:vAlign w:val="bottom"/>
          </w:tcPr>
          <w:p w14:paraId="1884177E" w14:textId="79024C2D" w:rsidR="0080417D" w:rsidRPr="00B875DA" w:rsidRDefault="0080417D" w:rsidP="0080417D">
            <w:pPr>
              <w:ind w:left="113" w:hanging="113"/>
              <w:jc w:val="right"/>
              <w:rPr>
                <w:sz w:val="20"/>
                <w:szCs w:val="20"/>
                <w:lang w:val="ky-KG"/>
              </w:rPr>
            </w:pPr>
            <w:r w:rsidRPr="00B875DA">
              <w:rPr>
                <w:sz w:val="20"/>
                <w:szCs w:val="20"/>
                <w:lang w:val="ky-KG"/>
              </w:rPr>
              <w:t>96,9</w:t>
            </w:r>
          </w:p>
        </w:tc>
        <w:tc>
          <w:tcPr>
            <w:tcW w:w="511" w:type="pct"/>
            <w:vAlign w:val="bottom"/>
          </w:tcPr>
          <w:p w14:paraId="1E85E995" w14:textId="480149D4" w:rsidR="0080417D" w:rsidRPr="00B875DA" w:rsidRDefault="0080417D" w:rsidP="0080417D">
            <w:pPr>
              <w:ind w:left="113" w:hanging="113"/>
              <w:jc w:val="right"/>
              <w:rPr>
                <w:sz w:val="20"/>
                <w:szCs w:val="20"/>
                <w:lang w:val="ky-KG"/>
              </w:rPr>
            </w:pPr>
            <w:r w:rsidRPr="00B875DA">
              <w:rPr>
                <w:sz w:val="20"/>
                <w:szCs w:val="20"/>
                <w:lang w:val="ky-KG"/>
              </w:rPr>
              <w:t>91,9</w:t>
            </w:r>
          </w:p>
        </w:tc>
        <w:tc>
          <w:tcPr>
            <w:tcW w:w="511" w:type="pct"/>
            <w:vAlign w:val="bottom"/>
          </w:tcPr>
          <w:p w14:paraId="125EC46F" w14:textId="0E9E64A3" w:rsidR="0080417D" w:rsidRPr="00B875DA" w:rsidRDefault="0080417D" w:rsidP="0080417D">
            <w:pPr>
              <w:ind w:left="113" w:hanging="113"/>
              <w:jc w:val="right"/>
              <w:rPr>
                <w:sz w:val="20"/>
                <w:szCs w:val="20"/>
                <w:lang w:val="ky-KG"/>
              </w:rPr>
            </w:pPr>
            <w:r w:rsidRPr="00B875DA">
              <w:rPr>
                <w:sz w:val="20"/>
                <w:szCs w:val="20"/>
                <w:lang w:val="ky-KG"/>
              </w:rPr>
              <w:t>72,0</w:t>
            </w:r>
          </w:p>
        </w:tc>
        <w:tc>
          <w:tcPr>
            <w:tcW w:w="547" w:type="pct"/>
            <w:vAlign w:val="bottom"/>
          </w:tcPr>
          <w:p w14:paraId="58A29EDB" w14:textId="00DF389D" w:rsidR="0080417D" w:rsidRPr="00B875DA" w:rsidRDefault="0080417D" w:rsidP="0080417D">
            <w:pPr>
              <w:ind w:left="113" w:hanging="113"/>
              <w:jc w:val="right"/>
              <w:rPr>
                <w:sz w:val="20"/>
                <w:szCs w:val="20"/>
                <w:lang w:val="ky-KG"/>
              </w:rPr>
            </w:pPr>
            <w:r w:rsidRPr="00B875DA">
              <w:rPr>
                <w:sz w:val="20"/>
                <w:szCs w:val="20"/>
                <w:lang w:val="ky-KG"/>
              </w:rPr>
              <w:t>92,6</w:t>
            </w:r>
          </w:p>
        </w:tc>
      </w:tr>
      <w:tr w:rsidR="0080417D" w:rsidRPr="00B875DA" w14:paraId="39759413" w14:textId="77777777" w:rsidTr="00277ACD">
        <w:trPr>
          <w:cantSplit/>
        </w:trPr>
        <w:tc>
          <w:tcPr>
            <w:tcW w:w="1363" w:type="pct"/>
            <w:vAlign w:val="bottom"/>
          </w:tcPr>
          <w:p w14:paraId="496C531B" w14:textId="77777777" w:rsidR="0080417D" w:rsidRPr="00B875DA" w:rsidRDefault="0080417D" w:rsidP="0080417D">
            <w:pPr>
              <w:ind w:left="113" w:hanging="113"/>
              <w:rPr>
                <w:sz w:val="20"/>
                <w:szCs w:val="20"/>
                <w:vertAlign w:val="superscript"/>
              </w:rPr>
            </w:pPr>
            <w:proofErr w:type="spellStart"/>
            <w:r w:rsidRPr="00B875DA">
              <w:rPr>
                <w:sz w:val="20"/>
                <w:szCs w:val="20"/>
              </w:rPr>
              <w:t>Тышкы</w:t>
            </w:r>
            <w:proofErr w:type="spellEnd"/>
            <w:r w:rsidRPr="00B875DA">
              <w:rPr>
                <w:sz w:val="20"/>
                <w:szCs w:val="20"/>
              </w:rPr>
              <w:t xml:space="preserve"> </w:t>
            </w:r>
            <w:proofErr w:type="spellStart"/>
            <w:r w:rsidRPr="00B875DA">
              <w:rPr>
                <w:sz w:val="20"/>
                <w:szCs w:val="20"/>
              </w:rPr>
              <w:t>соода</w:t>
            </w:r>
            <w:proofErr w:type="spellEnd"/>
            <w:r w:rsidRPr="00B875DA">
              <w:rPr>
                <w:sz w:val="20"/>
                <w:szCs w:val="20"/>
              </w:rPr>
              <w:t xml:space="preserve"> </w:t>
            </w:r>
            <w:r w:rsidRPr="00B875DA">
              <w:rPr>
                <w:sz w:val="20"/>
                <w:szCs w:val="20"/>
                <w:lang w:val="ky-KG"/>
              </w:rPr>
              <w:t>жүгүртүүнүн</w:t>
            </w:r>
            <w:r w:rsidRPr="00B875DA">
              <w:rPr>
                <w:sz w:val="20"/>
                <w:szCs w:val="20"/>
              </w:rPr>
              <w:br/>
            </w:r>
            <w:r w:rsidRPr="00B875DA">
              <w:rPr>
                <w:sz w:val="20"/>
                <w:szCs w:val="20"/>
                <w:lang w:val="ky-KG"/>
              </w:rPr>
              <w:t>көлөмү</w:t>
            </w:r>
            <w:r w:rsidRPr="00B875DA">
              <w:rPr>
                <w:sz w:val="20"/>
                <w:szCs w:val="20"/>
                <w:vertAlign w:val="superscript"/>
                <w:lang w:val="ky-KG"/>
              </w:rPr>
              <w:t>8</w:t>
            </w:r>
            <w:r w:rsidRPr="00B875DA">
              <w:rPr>
                <w:sz w:val="20"/>
                <w:szCs w:val="20"/>
                <w:lang w:val="ky-KG"/>
              </w:rPr>
              <w:t xml:space="preserve">, </w:t>
            </w:r>
            <w:r w:rsidRPr="00B875DA">
              <w:rPr>
                <w:sz w:val="20"/>
                <w:szCs w:val="20"/>
              </w:rPr>
              <w:t>млн. АКШ доллары</w:t>
            </w:r>
          </w:p>
        </w:tc>
        <w:tc>
          <w:tcPr>
            <w:tcW w:w="498" w:type="pct"/>
            <w:vAlign w:val="bottom"/>
          </w:tcPr>
          <w:p w14:paraId="1C9FF055" w14:textId="77777777" w:rsidR="0080417D" w:rsidRPr="00B875DA" w:rsidRDefault="0080417D" w:rsidP="0080417D">
            <w:pPr>
              <w:spacing w:line="256" w:lineRule="auto"/>
              <w:jc w:val="right"/>
              <w:rPr>
                <w:sz w:val="20"/>
                <w:szCs w:val="20"/>
              </w:rPr>
            </w:pPr>
            <w:r w:rsidRPr="00B875DA">
              <w:rPr>
                <w:sz w:val="20"/>
                <w:szCs w:val="20"/>
              </w:rPr>
              <w:t xml:space="preserve">                </w:t>
            </w:r>
          </w:p>
          <w:p w14:paraId="012A707F" w14:textId="3ED3B54C" w:rsidR="0080417D" w:rsidRPr="00B875DA" w:rsidRDefault="0080417D" w:rsidP="0080417D">
            <w:pPr>
              <w:jc w:val="right"/>
              <w:rPr>
                <w:sz w:val="20"/>
                <w:szCs w:val="20"/>
                <w:lang w:val="ky-KG"/>
              </w:rPr>
            </w:pPr>
            <w:r w:rsidRPr="00B875DA">
              <w:rPr>
                <w:sz w:val="20"/>
                <w:szCs w:val="20"/>
                <w:lang w:val="ky-KG"/>
              </w:rPr>
              <w:t>13 433,4</w:t>
            </w:r>
          </w:p>
        </w:tc>
        <w:tc>
          <w:tcPr>
            <w:tcW w:w="511" w:type="pct"/>
            <w:vAlign w:val="bottom"/>
          </w:tcPr>
          <w:p w14:paraId="542A5848" w14:textId="31CA7418" w:rsidR="0080417D" w:rsidRPr="00B875DA" w:rsidRDefault="0080417D" w:rsidP="0080417D">
            <w:pPr>
              <w:ind w:left="113" w:right="5" w:hanging="113"/>
              <w:jc w:val="right"/>
              <w:rPr>
                <w:sz w:val="20"/>
                <w:szCs w:val="20"/>
              </w:rPr>
            </w:pPr>
            <w:r w:rsidRPr="00B875DA">
              <w:rPr>
                <w:sz w:val="20"/>
                <w:szCs w:val="20"/>
                <w:lang w:val="ky-KG"/>
              </w:rPr>
              <w:t>106,4</w:t>
            </w:r>
            <w:r w:rsidR="005F5F63" w:rsidRPr="00B875DA">
              <w:rPr>
                <w:sz w:val="20"/>
                <w:szCs w:val="20"/>
                <w:vertAlign w:val="superscript"/>
              </w:rPr>
              <w:t>5</w:t>
            </w:r>
          </w:p>
        </w:tc>
        <w:tc>
          <w:tcPr>
            <w:tcW w:w="511" w:type="pct"/>
            <w:vAlign w:val="bottom"/>
          </w:tcPr>
          <w:p w14:paraId="77899912" w14:textId="3ED47A9C" w:rsidR="0080417D" w:rsidRPr="00B875DA" w:rsidRDefault="0080417D" w:rsidP="0080417D">
            <w:pPr>
              <w:jc w:val="right"/>
              <w:rPr>
                <w:sz w:val="20"/>
                <w:szCs w:val="20"/>
                <w:vertAlign w:val="superscript"/>
              </w:rPr>
            </w:pPr>
            <w:r w:rsidRPr="00B875DA">
              <w:rPr>
                <w:sz w:val="20"/>
                <w:szCs w:val="20"/>
                <w:lang w:val="ky-KG"/>
              </w:rPr>
              <w:t>91,7</w:t>
            </w:r>
            <w:r w:rsidR="005F5F63" w:rsidRPr="00B875DA">
              <w:rPr>
                <w:sz w:val="20"/>
                <w:szCs w:val="20"/>
                <w:vertAlign w:val="superscript"/>
                <w:lang w:val="ky-KG"/>
              </w:rPr>
              <w:t>6</w:t>
            </w:r>
          </w:p>
        </w:tc>
        <w:tc>
          <w:tcPr>
            <w:tcW w:w="548" w:type="pct"/>
            <w:vAlign w:val="bottom"/>
          </w:tcPr>
          <w:p w14:paraId="74C247D0" w14:textId="10FF0CF0" w:rsidR="0080417D" w:rsidRPr="00B875DA" w:rsidRDefault="0080417D" w:rsidP="0080417D">
            <w:pPr>
              <w:tabs>
                <w:tab w:val="left" w:pos="537"/>
              </w:tabs>
              <w:ind w:left="113" w:hanging="113"/>
              <w:jc w:val="right"/>
              <w:rPr>
                <w:sz w:val="20"/>
                <w:szCs w:val="20"/>
              </w:rPr>
            </w:pPr>
            <w:r w:rsidRPr="00B875DA">
              <w:rPr>
                <w:sz w:val="20"/>
                <w:szCs w:val="20"/>
                <w:lang w:val="ky-KG"/>
              </w:rPr>
              <w:t>97,6</w:t>
            </w:r>
            <w:r w:rsidR="005F5F63" w:rsidRPr="00B875DA">
              <w:rPr>
                <w:sz w:val="20"/>
                <w:szCs w:val="20"/>
                <w:vertAlign w:val="superscript"/>
              </w:rPr>
              <w:t>7</w:t>
            </w:r>
          </w:p>
        </w:tc>
        <w:tc>
          <w:tcPr>
            <w:tcW w:w="511" w:type="pct"/>
            <w:vAlign w:val="bottom"/>
          </w:tcPr>
          <w:p w14:paraId="5C49F591" w14:textId="5FF8F299" w:rsidR="0080417D" w:rsidRPr="00B875DA" w:rsidRDefault="0080417D" w:rsidP="0080417D">
            <w:pPr>
              <w:ind w:left="113" w:hanging="53"/>
              <w:jc w:val="right"/>
              <w:rPr>
                <w:sz w:val="20"/>
                <w:szCs w:val="20"/>
                <w:vertAlign w:val="superscript"/>
              </w:rPr>
            </w:pPr>
            <w:r w:rsidRPr="00B875DA">
              <w:rPr>
                <w:sz w:val="20"/>
                <w:szCs w:val="20"/>
                <w:lang w:val="ky-KG"/>
              </w:rPr>
              <w:t>128,2</w:t>
            </w:r>
            <w:r w:rsidR="005F5F63" w:rsidRPr="00B875DA">
              <w:rPr>
                <w:sz w:val="20"/>
                <w:szCs w:val="20"/>
                <w:vertAlign w:val="superscript"/>
                <w:lang w:val="ky-KG"/>
              </w:rPr>
              <w:t>5</w:t>
            </w:r>
          </w:p>
        </w:tc>
        <w:tc>
          <w:tcPr>
            <w:tcW w:w="511" w:type="pct"/>
            <w:vAlign w:val="bottom"/>
          </w:tcPr>
          <w:p w14:paraId="1C5E9106" w14:textId="6C7FB3D1" w:rsidR="0080417D" w:rsidRPr="00B875DA" w:rsidRDefault="0080417D" w:rsidP="0080417D">
            <w:pPr>
              <w:ind w:hanging="113"/>
              <w:jc w:val="right"/>
              <w:rPr>
                <w:sz w:val="20"/>
                <w:szCs w:val="20"/>
                <w:vertAlign w:val="superscript"/>
              </w:rPr>
            </w:pPr>
            <w:r w:rsidRPr="00B875DA">
              <w:rPr>
                <w:sz w:val="20"/>
                <w:szCs w:val="20"/>
                <w:lang w:val="ky-KG"/>
              </w:rPr>
              <w:t>116,2</w:t>
            </w:r>
            <w:r w:rsidR="005F5F63" w:rsidRPr="00B875DA">
              <w:rPr>
                <w:sz w:val="20"/>
                <w:szCs w:val="20"/>
                <w:vertAlign w:val="superscript"/>
                <w:lang w:val="ky-KG"/>
              </w:rPr>
              <w:t>6</w:t>
            </w:r>
          </w:p>
        </w:tc>
        <w:tc>
          <w:tcPr>
            <w:tcW w:w="547" w:type="pct"/>
            <w:vAlign w:val="bottom"/>
          </w:tcPr>
          <w:p w14:paraId="72EE4262" w14:textId="1074D353" w:rsidR="0080417D" w:rsidRPr="00B875DA" w:rsidRDefault="0080417D" w:rsidP="0080417D">
            <w:pPr>
              <w:ind w:left="113" w:hanging="113"/>
              <w:jc w:val="right"/>
              <w:rPr>
                <w:sz w:val="20"/>
                <w:szCs w:val="20"/>
              </w:rPr>
            </w:pPr>
            <w:r w:rsidRPr="00B875DA">
              <w:rPr>
                <w:sz w:val="20"/>
                <w:szCs w:val="20"/>
                <w:lang w:val="ky-KG"/>
              </w:rPr>
              <w:t>109,4</w:t>
            </w:r>
            <w:r w:rsidR="005F5F63" w:rsidRPr="00B875DA">
              <w:rPr>
                <w:sz w:val="20"/>
                <w:szCs w:val="20"/>
                <w:vertAlign w:val="superscript"/>
              </w:rPr>
              <w:t>7</w:t>
            </w:r>
          </w:p>
        </w:tc>
      </w:tr>
      <w:tr w:rsidR="0080417D" w:rsidRPr="00B875DA" w14:paraId="171DD232" w14:textId="77777777" w:rsidTr="00277ACD">
        <w:trPr>
          <w:cantSplit/>
        </w:trPr>
        <w:tc>
          <w:tcPr>
            <w:tcW w:w="1363" w:type="pct"/>
            <w:vAlign w:val="bottom"/>
          </w:tcPr>
          <w:p w14:paraId="6EBE7B16" w14:textId="77777777" w:rsidR="0080417D" w:rsidRPr="00B875DA" w:rsidRDefault="0080417D" w:rsidP="0080417D">
            <w:pPr>
              <w:ind w:left="284"/>
              <w:rPr>
                <w:sz w:val="20"/>
                <w:szCs w:val="20"/>
              </w:rPr>
            </w:pPr>
            <w:proofErr w:type="spellStart"/>
            <w:r w:rsidRPr="00B875DA">
              <w:rPr>
                <w:sz w:val="20"/>
                <w:szCs w:val="20"/>
              </w:rPr>
              <w:t>анын</w:t>
            </w:r>
            <w:proofErr w:type="spellEnd"/>
            <w:r w:rsidRPr="00B875DA">
              <w:rPr>
                <w:sz w:val="20"/>
                <w:szCs w:val="20"/>
              </w:rPr>
              <w:t xml:space="preserve"> </w:t>
            </w:r>
            <w:proofErr w:type="spellStart"/>
            <w:r w:rsidRPr="00B875DA">
              <w:rPr>
                <w:sz w:val="20"/>
                <w:szCs w:val="20"/>
              </w:rPr>
              <w:t>ичинде</w:t>
            </w:r>
            <w:proofErr w:type="spellEnd"/>
            <w:r w:rsidRPr="00B875DA">
              <w:rPr>
                <w:sz w:val="20"/>
                <w:szCs w:val="20"/>
              </w:rPr>
              <w:t>:</w:t>
            </w:r>
          </w:p>
        </w:tc>
        <w:tc>
          <w:tcPr>
            <w:tcW w:w="498" w:type="pct"/>
            <w:vAlign w:val="bottom"/>
          </w:tcPr>
          <w:p w14:paraId="1C84E132" w14:textId="77777777" w:rsidR="0080417D" w:rsidRPr="00B875DA" w:rsidRDefault="0080417D" w:rsidP="0080417D">
            <w:pPr>
              <w:jc w:val="right"/>
              <w:rPr>
                <w:sz w:val="20"/>
                <w:szCs w:val="20"/>
              </w:rPr>
            </w:pPr>
          </w:p>
        </w:tc>
        <w:tc>
          <w:tcPr>
            <w:tcW w:w="511" w:type="pct"/>
            <w:vAlign w:val="bottom"/>
          </w:tcPr>
          <w:p w14:paraId="30C00BB7" w14:textId="77777777" w:rsidR="0080417D" w:rsidRPr="00B875DA" w:rsidRDefault="0080417D" w:rsidP="0080417D">
            <w:pPr>
              <w:ind w:left="113" w:right="5" w:hanging="113"/>
              <w:jc w:val="right"/>
              <w:rPr>
                <w:sz w:val="20"/>
                <w:szCs w:val="20"/>
              </w:rPr>
            </w:pPr>
          </w:p>
        </w:tc>
        <w:tc>
          <w:tcPr>
            <w:tcW w:w="511" w:type="pct"/>
            <w:vAlign w:val="bottom"/>
          </w:tcPr>
          <w:p w14:paraId="528E2912" w14:textId="77777777" w:rsidR="0080417D" w:rsidRPr="00B875DA" w:rsidRDefault="0080417D" w:rsidP="0080417D">
            <w:pPr>
              <w:ind w:left="113" w:hanging="113"/>
              <w:jc w:val="right"/>
              <w:rPr>
                <w:sz w:val="20"/>
                <w:szCs w:val="20"/>
              </w:rPr>
            </w:pPr>
          </w:p>
        </w:tc>
        <w:tc>
          <w:tcPr>
            <w:tcW w:w="548" w:type="pct"/>
            <w:vAlign w:val="bottom"/>
          </w:tcPr>
          <w:p w14:paraId="32CA7D38" w14:textId="77777777" w:rsidR="0080417D" w:rsidRPr="00B875DA" w:rsidRDefault="0080417D" w:rsidP="0080417D">
            <w:pPr>
              <w:ind w:left="113" w:hanging="113"/>
              <w:jc w:val="right"/>
              <w:rPr>
                <w:sz w:val="20"/>
                <w:szCs w:val="20"/>
              </w:rPr>
            </w:pPr>
          </w:p>
        </w:tc>
        <w:tc>
          <w:tcPr>
            <w:tcW w:w="511" w:type="pct"/>
            <w:vAlign w:val="bottom"/>
          </w:tcPr>
          <w:p w14:paraId="1D32937B" w14:textId="77777777" w:rsidR="0080417D" w:rsidRPr="00B875DA" w:rsidRDefault="0080417D" w:rsidP="0080417D">
            <w:pPr>
              <w:ind w:left="113" w:hanging="113"/>
              <w:jc w:val="right"/>
              <w:rPr>
                <w:sz w:val="20"/>
                <w:szCs w:val="20"/>
                <w:vertAlign w:val="superscript"/>
              </w:rPr>
            </w:pPr>
          </w:p>
        </w:tc>
        <w:tc>
          <w:tcPr>
            <w:tcW w:w="511" w:type="pct"/>
            <w:vAlign w:val="bottom"/>
          </w:tcPr>
          <w:p w14:paraId="385089C2" w14:textId="77777777" w:rsidR="0080417D" w:rsidRPr="00B875DA" w:rsidRDefault="0080417D" w:rsidP="0080417D">
            <w:pPr>
              <w:ind w:left="113" w:hanging="113"/>
              <w:jc w:val="right"/>
              <w:rPr>
                <w:sz w:val="20"/>
                <w:szCs w:val="20"/>
              </w:rPr>
            </w:pPr>
          </w:p>
        </w:tc>
        <w:tc>
          <w:tcPr>
            <w:tcW w:w="547" w:type="pct"/>
            <w:vAlign w:val="bottom"/>
          </w:tcPr>
          <w:p w14:paraId="04C1BA89" w14:textId="77777777" w:rsidR="0080417D" w:rsidRPr="00B875DA" w:rsidRDefault="0080417D" w:rsidP="0080417D">
            <w:pPr>
              <w:ind w:left="113" w:hanging="113"/>
              <w:jc w:val="right"/>
              <w:rPr>
                <w:sz w:val="20"/>
                <w:szCs w:val="20"/>
              </w:rPr>
            </w:pPr>
          </w:p>
        </w:tc>
      </w:tr>
      <w:tr w:rsidR="0080417D" w:rsidRPr="00B875DA" w14:paraId="2B3D6BF8" w14:textId="77777777" w:rsidTr="00277ACD">
        <w:trPr>
          <w:cantSplit/>
        </w:trPr>
        <w:tc>
          <w:tcPr>
            <w:tcW w:w="1363" w:type="pct"/>
            <w:vAlign w:val="bottom"/>
          </w:tcPr>
          <w:p w14:paraId="6E157305" w14:textId="77777777" w:rsidR="0080417D" w:rsidRPr="00B875DA" w:rsidRDefault="0080417D" w:rsidP="0080417D">
            <w:pPr>
              <w:ind w:left="113"/>
              <w:rPr>
                <w:sz w:val="20"/>
                <w:szCs w:val="20"/>
              </w:rPr>
            </w:pPr>
            <w:r w:rsidRPr="00B875DA">
              <w:rPr>
                <w:sz w:val="20"/>
                <w:szCs w:val="20"/>
              </w:rPr>
              <w:t>экспорт</w:t>
            </w:r>
          </w:p>
        </w:tc>
        <w:tc>
          <w:tcPr>
            <w:tcW w:w="498" w:type="pct"/>
            <w:vAlign w:val="bottom"/>
          </w:tcPr>
          <w:p w14:paraId="47EA831F" w14:textId="763F751F" w:rsidR="0080417D" w:rsidRPr="00B875DA" w:rsidRDefault="0080417D" w:rsidP="0080417D">
            <w:pPr>
              <w:ind w:right="-33"/>
              <w:jc w:val="right"/>
              <w:rPr>
                <w:sz w:val="20"/>
                <w:szCs w:val="20"/>
                <w:lang w:val="ky-KG"/>
              </w:rPr>
            </w:pPr>
            <w:r w:rsidRPr="00B875DA">
              <w:rPr>
                <w:sz w:val="20"/>
                <w:szCs w:val="20"/>
                <w:lang w:val="ky-KG"/>
              </w:rPr>
              <w:t>3 123,4</w:t>
            </w:r>
          </w:p>
        </w:tc>
        <w:tc>
          <w:tcPr>
            <w:tcW w:w="511" w:type="pct"/>
            <w:vAlign w:val="bottom"/>
          </w:tcPr>
          <w:p w14:paraId="0AB5234B" w14:textId="0976295C" w:rsidR="0080417D" w:rsidRPr="00B875DA" w:rsidRDefault="0080417D" w:rsidP="0080417D">
            <w:pPr>
              <w:ind w:left="113" w:right="5" w:hanging="113"/>
              <w:jc w:val="right"/>
              <w:rPr>
                <w:sz w:val="20"/>
                <w:szCs w:val="20"/>
                <w:lang w:val="en-US"/>
              </w:rPr>
            </w:pPr>
            <w:r w:rsidRPr="00B875DA">
              <w:rPr>
                <w:sz w:val="20"/>
                <w:szCs w:val="20"/>
                <w:lang w:val="ky-KG"/>
              </w:rPr>
              <w:t>125,2</w:t>
            </w:r>
          </w:p>
        </w:tc>
        <w:tc>
          <w:tcPr>
            <w:tcW w:w="511" w:type="pct"/>
            <w:vAlign w:val="bottom"/>
          </w:tcPr>
          <w:p w14:paraId="62179E5B" w14:textId="248377BE" w:rsidR="0080417D" w:rsidRPr="00B875DA" w:rsidRDefault="0080417D" w:rsidP="0080417D">
            <w:pPr>
              <w:ind w:left="113" w:hanging="113"/>
              <w:jc w:val="right"/>
              <w:rPr>
                <w:sz w:val="20"/>
                <w:szCs w:val="20"/>
                <w:lang w:val="ky-KG"/>
              </w:rPr>
            </w:pPr>
            <w:r w:rsidRPr="00B875DA">
              <w:rPr>
                <w:sz w:val="20"/>
                <w:szCs w:val="20"/>
                <w:lang w:val="ky-KG"/>
              </w:rPr>
              <w:t>107,3</w:t>
            </w:r>
          </w:p>
        </w:tc>
        <w:tc>
          <w:tcPr>
            <w:tcW w:w="548" w:type="pct"/>
            <w:vAlign w:val="bottom"/>
          </w:tcPr>
          <w:p w14:paraId="3F22E60C" w14:textId="1E30EBCE" w:rsidR="0080417D" w:rsidRPr="00B875DA" w:rsidRDefault="0080417D" w:rsidP="0080417D">
            <w:pPr>
              <w:jc w:val="right"/>
              <w:rPr>
                <w:sz w:val="20"/>
                <w:szCs w:val="20"/>
                <w:lang w:val="ky-KG"/>
              </w:rPr>
            </w:pPr>
            <w:r w:rsidRPr="00B875DA">
              <w:rPr>
                <w:sz w:val="20"/>
                <w:szCs w:val="20"/>
                <w:lang w:val="ky-KG"/>
              </w:rPr>
              <w:t>62,9</w:t>
            </w:r>
          </w:p>
        </w:tc>
        <w:tc>
          <w:tcPr>
            <w:tcW w:w="511" w:type="pct"/>
            <w:vAlign w:val="bottom"/>
          </w:tcPr>
          <w:p w14:paraId="38E01DCC" w14:textId="1A85C475" w:rsidR="0080417D" w:rsidRPr="00B875DA" w:rsidRDefault="0080417D" w:rsidP="0080417D">
            <w:pPr>
              <w:jc w:val="right"/>
              <w:rPr>
                <w:sz w:val="20"/>
                <w:szCs w:val="20"/>
                <w:lang w:val="ky-KG"/>
              </w:rPr>
            </w:pPr>
            <w:r w:rsidRPr="00B875DA">
              <w:rPr>
                <w:sz w:val="20"/>
                <w:szCs w:val="20"/>
                <w:lang w:val="ky-KG"/>
              </w:rPr>
              <w:t xml:space="preserve">  132,2</w:t>
            </w:r>
          </w:p>
        </w:tc>
        <w:tc>
          <w:tcPr>
            <w:tcW w:w="511" w:type="pct"/>
            <w:vAlign w:val="bottom"/>
          </w:tcPr>
          <w:p w14:paraId="08E3E0DF" w14:textId="466AD6A9" w:rsidR="0080417D" w:rsidRPr="00B875DA" w:rsidRDefault="0080417D" w:rsidP="0080417D">
            <w:pPr>
              <w:ind w:left="113" w:hanging="113"/>
              <w:jc w:val="right"/>
              <w:rPr>
                <w:sz w:val="20"/>
                <w:szCs w:val="20"/>
              </w:rPr>
            </w:pPr>
            <w:r w:rsidRPr="00B875DA">
              <w:rPr>
                <w:sz w:val="20"/>
                <w:szCs w:val="20"/>
                <w:lang w:val="ky-KG"/>
              </w:rPr>
              <w:t>72,5</w:t>
            </w:r>
          </w:p>
        </w:tc>
        <w:tc>
          <w:tcPr>
            <w:tcW w:w="547" w:type="pct"/>
            <w:vAlign w:val="bottom"/>
          </w:tcPr>
          <w:p w14:paraId="2936829C" w14:textId="77232739" w:rsidR="0080417D" w:rsidRPr="00B875DA" w:rsidRDefault="0080417D" w:rsidP="0080417D">
            <w:pPr>
              <w:ind w:left="113" w:hanging="113"/>
              <w:jc w:val="right"/>
              <w:rPr>
                <w:sz w:val="20"/>
                <w:szCs w:val="20"/>
                <w:lang w:val="ky-KG"/>
              </w:rPr>
            </w:pPr>
            <w:r w:rsidRPr="00B875DA">
              <w:rPr>
                <w:sz w:val="20"/>
                <w:szCs w:val="20"/>
                <w:lang w:val="ky-KG"/>
              </w:rPr>
              <w:t>142,2</w:t>
            </w:r>
          </w:p>
        </w:tc>
      </w:tr>
      <w:tr w:rsidR="0080417D" w:rsidRPr="00B875DA" w14:paraId="5A659278" w14:textId="77777777" w:rsidTr="00277ACD">
        <w:trPr>
          <w:cantSplit/>
        </w:trPr>
        <w:tc>
          <w:tcPr>
            <w:tcW w:w="1363" w:type="pct"/>
            <w:tcBorders>
              <w:bottom w:val="single" w:sz="8" w:space="0" w:color="auto"/>
            </w:tcBorders>
            <w:vAlign w:val="bottom"/>
          </w:tcPr>
          <w:p w14:paraId="6E63E601" w14:textId="77777777" w:rsidR="0080417D" w:rsidRPr="00B875DA" w:rsidRDefault="0080417D" w:rsidP="0080417D">
            <w:pPr>
              <w:ind w:left="113"/>
              <w:rPr>
                <w:sz w:val="20"/>
                <w:szCs w:val="20"/>
              </w:rPr>
            </w:pPr>
            <w:r w:rsidRPr="00B875DA">
              <w:rPr>
                <w:sz w:val="20"/>
                <w:szCs w:val="20"/>
              </w:rPr>
              <w:t>импорт</w:t>
            </w:r>
          </w:p>
        </w:tc>
        <w:tc>
          <w:tcPr>
            <w:tcW w:w="498" w:type="pct"/>
            <w:tcBorders>
              <w:bottom w:val="single" w:sz="8" w:space="0" w:color="auto"/>
            </w:tcBorders>
            <w:vAlign w:val="bottom"/>
          </w:tcPr>
          <w:p w14:paraId="097B9733" w14:textId="3BBB3F34" w:rsidR="0080417D" w:rsidRPr="00B875DA" w:rsidRDefault="0080417D" w:rsidP="0080417D">
            <w:pPr>
              <w:jc w:val="right"/>
              <w:rPr>
                <w:sz w:val="20"/>
                <w:szCs w:val="20"/>
                <w:lang w:val="ky-KG"/>
              </w:rPr>
            </w:pPr>
            <w:r w:rsidRPr="00B875DA">
              <w:rPr>
                <w:sz w:val="20"/>
                <w:szCs w:val="20"/>
                <w:lang w:val="ky-KG"/>
              </w:rPr>
              <w:t>10 310,0</w:t>
            </w:r>
          </w:p>
        </w:tc>
        <w:tc>
          <w:tcPr>
            <w:tcW w:w="511" w:type="pct"/>
            <w:tcBorders>
              <w:bottom w:val="single" w:sz="8" w:space="0" w:color="auto"/>
            </w:tcBorders>
            <w:vAlign w:val="bottom"/>
          </w:tcPr>
          <w:p w14:paraId="6564231E" w14:textId="24A7D834" w:rsidR="0080417D" w:rsidRPr="00B875DA" w:rsidRDefault="0080417D" w:rsidP="0080417D">
            <w:pPr>
              <w:ind w:left="113" w:right="5" w:hanging="113"/>
              <w:jc w:val="right"/>
              <w:rPr>
                <w:sz w:val="20"/>
                <w:szCs w:val="20"/>
                <w:lang w:val="ky-KG"/>
              </w:rPr>
            </w:pPr>
            <w:r w:rsidRPr="00B875DA">
              <w:rPr>
                <w:sz w:val="20"/>
                <w:szCs w:val="20"/>
                <w:lang w:val="ky-KG"/>
              </w:rPr>
              <w:t>101,8</w:t>
            </w:r>
          </w:p>
        </w:tc>
        <w:tc>
          <w:tcPr>
            <w:tcW w:w="511" w:type="pct"/>
            <w:tcBorders>
              <w:bottom w:val="single" w:sz="8" w:space="0" w:color="auto"/>
            </w:tcBorders>
            <w:vAlign w:val="bottom"/>
          </w:tcPr>
          <w:p w14:paraId="4DA41A74" w14:textId="5BD6A864" w:rsidR="0080417D" w:rsidRPr="00B875DA" w:rsidRDefault="0080417D" w:rsidP="0080417D">
            <w:pPr>
              <w:ind w:left="113" w:hanging="113"/>
              <w:jc w:val="right"/>
              <w:rPr>
                <w:sz w:val="20"/>
                <w:szCs w:val="20"/>
                <w:lang w:val="ky-KG"/>
              </w:rPr>
            </w:pPr>
            <w:r w:rsidRPr="00B875DA">
              <w:rPr>
                <w:sz w:val="20"/>
                <w:szCs w:val="20"/>
                <w:lang w:val="ky-KG"/>
              </w:rPr>
              <w:t>87,0</w:t>
            </w:r>
          </w:p>
        </w:tc>
        <w:tc>
          <w:tcPr>
            <w:tcW w:w="548" w:type="pct"/>
            <w:tcBorders>
              <w:bottom w:val="single" w:sz="8" w:space="0" w:color="auto"/>
            </w:tcBorders>
            <w:vAlign w:val="bottom"/>
          </w:tcPr>
          <w:p w14:paraId="2B97A4D7" w14:textId="034F4BC1" w:rsidR="0080417D" w:rsidRPr="00B875DA" w:rsidRDefault="0080417D" w:rsidP="0080417D">
            <w:pPr>
              <w:ind w:left="113" w:hanging="113"/>
              <w:jc w:val="right"/>
              <w:rPr>
                <w:sz w:val="20"/>
                <w:szCs w:val="20"/>
                <w:lang w:val="ky-KG"/>
              </w:rPr>
            </w:pPr>
            <w:r w:rsidRPr="00B875DA">
              <w:rPr>
                <w:sz w:val="20"/>
                <w:szCs w:val="20"/>
                <w:lang w:val="ky-KG"/>
              </w:rPr>
              <w:t>122,4</w:t>
            </w:r>
          </w:p>
        </w:tc>
        <w:tc>
          <w:tcPr>
            <w:tcW w:w="511" w:type="pct"/>
            <w:tcBorders>
              <w:bottom w:val="single" w:sz="8" w:space="0" w:color="auto"/>
            </w:tcBorders>
            <w:vAlign w:val="bottom"/>
          </w:tcPr>
          <w:p w14:paraId="739B97A1" w14:textId="3FA83697" w:rsidR="0080417D" w:rsidRPr="00B875DA" w:rsidRDefault="0080417D" w:rsidP="0080417D">
            <w:pPr>
              <w:ind w:left="-113" w:firstLine="113"/>
              <w:jc w:val="right"/>
              <w:rPr>
                <w:sz w:val="20"/>
                <w:szCs w:val="20"/>
                <w:lang w:val="ky-KG"/>
              </w:rPr>
            </w:pPr>
            <w:r w:rsidRPr="00B875DA">
              <w:rPr>
                <w:sz w:val="20"/>
                <w:szCs w:val="20"/>
              </w:rPr>
              <w:t xml:space="preserve">  </w:t>
            </w:r>
            <w:r w:rsidRPr="00B875DA">
              <w:rPr>
                <w:sz w:val="20"/>
                <w:szCs w:val="20"/>
                <w:lang w:val="ky-KG"/>
              </w:rPr>
              <w:t>127,3</w:t>
            </w:r>
          </w:p>
        </w:tc>
        <w:tc>
          <w:tcPr>
            <w:tcW w:w="511" w:type="pct"/>
            <w:tcBorders>
              <w:bottom w:val="single" w:sz="8" w:space="0" w:color="auto"/>
            </w:tcBorders>
            <w:vAlign w:val="bottom"/>
          </w:tcPr>
          <w:p w14:paraId="3314FF4A" w14:textId="2FF4B7E4" w:rsidR="0080417D" w:rsidRPr="00B875DA" w:rsidRDefault="0080417D" w:rsidP="0080417D">
            <w:pPr>
              <w:ind w:left="113" w:hanging="113"/>
              <w:jc w:val="right"/>
              <w:rPr>
                <w:sz w:val="20"/>
                <w:szCs w:val="20"/>
                <w:lang w:val="ky-KG"/>
              </w:rPr>
            </w:pPr>
            <w:r w:rsidRPr="00B875DA">
              <w:rPr>
                <w:sz w:val="20"/>
                <w:szCs w:val="20"/>
                <w:lang w:val="ky-KG"/>
              </w:rPr>
              <w:t>141,6</w:t>
            </w:r>
          </w:p>
        </w:tc>
        <w:tc>
          <w:tcPr>
            <w:tcW w:w="547" w:type="pct"/>
            <w:tcBorders>
              <w:bottom w:val="single" w:sz="8" w:space="0" w:color="auto"/>
            </w:tcBorders>
            <w:vAlign w:val="bottom"/>
          </w:tcPr>
          <w:p w14:paraId="479280D7" w14:textId="4CEA04A5" w:rsidR="0080417D" w:rsidRPr="00B875DA" w:rsidRDefault="0080417D" w:rsidP="0080417D">
            <w:pPr>
              <w:ind w:left="113" w:hanging="113"/>
              <w:jc w:val="right"/>
              <w:rPr>
                <w:sz w:val="20"/>
                <w:szCs w:val="20"/>
              </w:rPr>
            </w:pPr>
            <w:r w:rsidRPr="00B875DA">
              <w:rPr>
                <w:sz w:val="20"/>
                <w:szCs w:val="20"/>
                <w:lang w:val="ky-KG"/>
              </w:rPr>
              <w:t>102,3</w:t>
            </w:r>
          </w:p>
        </w:tc>
      </w:tr>
      <w:tr w:rsidR="0080417D" w:rsidRPr="00B875DA" w14:paraId="2DBA56BF" w14:textId="77777777" w:rsidTr="00277ACD">
        <w:trPr>
          <w:cantSplit/>
        </w:trPr>
        <w:tc>
          <w:tcPr>
            <w:tcW w:w="5000" w:type="pct"/>
            <w:gridSpan w:val="8"/>
            <w:tcBorders>
              <w:top w:val="single" w:sz="8" w:space="0" w:color="auto"/>
            </w:tcBorders>
          </w:tcPr>
          <w:p w14:paraId="05B0E1AF" w14:textId="074C6E85" w:rsidR="00277ACD" w:rsidRPr="00B875DA" w:rsidRDefault="00277ACD" w:rsidP="00411C41">
            <w:pPr>
              <w:spacing w:before="60"/>
              <w:rPr>
                <w:sz w:val="18"/>
                <w:szCs w:val="18"/>
                <w:lang w:val="ky-KG"/>
              </w:rPr>
            </w:pPr>
            <w:r w:rsidRPr="00B875DA">
              <w:rPr>
                <w:sz w:val="18"/>
                <w:szCs w:val="18"/>
                <w:vertAlign w:val="superscript"/>
              </w:rPr>
              <w:t xml:space="preserve">1 </w:t>
            </w:r>
            <w:proofErr w:type="spellStart"/>
            <w:r w:rsidRPr="00B875DA">
              <w:rPr>
                <w:sz w:val="18"/>
                <w:szCs w:val="18"/>
              </w:rPr>
              <w:t>Айрым</w:t>
            </w:r>
            <w:proofErr w:type="spellEnd"/>
            <w:r w:rsidRPr="00B875DA">
              <w:rPr>
                <w:sz w:val="18"/>
                <w:szCs w:val="18"/>
                <w:lang w:val="ky-KG"/>
              </w:rPr>
              <w:t xml:space="preserve"> көрсөткүчтөр такталды.</w:t>
            </w:r>
            <w:r w:rsidRPr="00B875DA">
              <w:rPr>
                <w:sz w:val="18"/>
                <w:szCs w:val="18"/>
                <w:lang w:val="ky-KG"/>
              </w:rPr>
              <w:br/>
            </w:r>
            <w:r w:rsidRPr="00B875DA">
              <w:rPr>
                <w:sz w:val="18"/>
                <w:szCs w:val="18"/>
                <w:vertAlign w:val="superscript"/>
                <w:lang w:val="ky-KG"/>
              </w:rPr>
              <w:t>2</w:t>
            </w:r>
            <w:r w:rsidRPr="00B875DA">
              <w:rPr>
                <w:sz w:val="18"/>
                <w:szCs w:val="18"/>
                <w:lang w:val="ky-KG"/>
              </w:rPr>
              <w:t xml:space="preserve"> Маалыматтар 2008 жылдагы Улуттук Эсептер Тутумунун эл аралык стандарттарына ылайык эсептелген.</w:t>
            </w:r>
            <w:r w:rsidRPr="00B875DA">
              <w:rPr>
                <w:sz w:val="18"/>
                <w:szCs w:val="18"/>
                <w:lang w:val="ky-KG"/>
              </w:rPr>
              <w:br/>
            </w:r>
            <w:r w:rsidRPr="00B875DA">
              <w:rPr>
                <w:sz w:val="18"/>
                <w:szCs w:val="18"/>
                <w:vertAlign w:val="superscript"/>
                <w:lang w:val="ky-KG"/>
              </w:rPr>
              <w:t xml:space="preserve">3 </w:t>
            </w:r>
            <w:r w:rsidRPr="00B875DA">
              <w:rPr>
                <w:sz w:val="18"/>
                <w:szCs w:val="18"/>
                <w:lang w:val="ky-KG"/>
              </w:rPr>
              <w:t>Физикалык көлөмдүн индекси.</w:t>
            </w:r>
            <w:r w:rsidRPr="00B875DA">
              <w:rPr>
                <w:sz w:val="18"/>
                <w:szCs w:val="18"/>
                <w:lang w:val="ky-KG"/>
              </w:rPr>
              <w:br/>
            </w:r>
            <w:r w:rsidRPr="00B875DA">
              <w:rPr>
                <w:sz w:val="18"/>
                <w:szCs w:val="18"/>
                <w:vertAlign w:val="superscript"/>
                <w:lang w:val="ky-KG"/>
              </w:rPr>
              <w:t xml:space="preserve">4 </w:t>
            </w:r>
            <w:r w:rsidRPr="00B875DA">
              <w:rPr>
                <w:sz w:val="18"/>
                <w:szCs w:val="18"/>
                <w:lang w:val="ky-KG"/>
              </w:rPr>
              <w:t>202</w:t>
            </w:r>
            <w:r w:rsidR="0066532E" w:rsidRPr="00B875DA">
              <w:rPr>
                <w:sz w:val="18"/>
                <w:szCs w:val="18"/>
                <w:lang w:val="ky-KG"/>
              </w:rPr>
              <w:t>4</w:t>
            </w:r>
            <w:r w:rsidRPr="00B875DA">
              <w:rPr>
                <w:sz w:val="18"/>
                <w:szCs w:val="18"/>
                <w:lang w:val="ky-KG"/>
              </w:rPr>
              <w:t>-ж январь-октябры (чакан ишканаларды эсепке албаганда).</w:t>
            </w:r>
            <w:r w:rsidRPr="00B875DA">
              <w:rPr>
                <w:sz w:val="18"/>
                <w:szCs w:val="18"/>
                <w:lang w:val="ky-KG"/>
              </w:rPr>
              <w:br/>
            </w:r>
            <w:r w:rsidRPr="00B875DA">
              <w:rPr>
                <w:sz w:val="18"/>
                <w:szCs w:val="18"/>
                <w:vertAlign w:val="superscript"/>
                <w:lang w:val="ky-KG"/>
              </w:rPr>
              <w:t xml:space="preserve">5 </w:t>
            </w:r>
            <w:r w:rsidRPr="00B875DA">
              <w:rPr>
                <w:sz w:val="18"/>
                <w:szCs w:val="18"/>
                <w:lang w:val="ky-KG"/>
              </w:rPr>
              <w:t>202</w:t>
            </w:r>
            <w:r w:rsidR="0066532E" w:rsidRPr="00B875DA">
              <w:rPr>
                <w:sz w:val="18"/>
                <w:szCs w:val="18"/>
                <w:lang w:val="ky-KG"/>
              </w:rPr>
              <w:t>4</w:t>
            </w:r>
            <w:r w:rsidRPr="00B875DA">
              <w:rPr>
                <w:sz w:val="18"/>
                <w:szCs w:val="18"/>
                <w:lang w:val="ky-KG"/>
              </w:rPr>
              <w:t>-ж. январь- октябры жана 202</w:t>
            </w:r>
            <w:r w:rsidR="0066532E" w:rsidRPr="00B875DA">
              <w:rPr>
                <w:sz w:val="18"/>
                <w:szCs w:val="18"/>
                <w:lang w:val="ky-KG"/>
              </w:rPr>
              <w:t>3</w:t>
            </w:r>
            <w:r w:rsidRPr="00B875DA">
              <w:rPr>
                <w:sz w:val="18"/>
                <w:szCs w:val="18"/>
                <w:lang w:val="ky-KG"/>
              </w:rPr>
              <w:t>-ж. январь</w:t>
            </w:r>
            <w:r w:rsidR="00F63498" w:rsidRPr="00B875DA">
              <w:rPr>
                <w:sz w:val="18"/>
                <w:szCs w:val="18"/>
                <w:lang w:val="ky-KG"/>
              </w:rPr>
              <w:t>-</w:t>
            </w:r>
            <w:r w:rsidR="00CC4A0C" w:rsidRPr="00B875DA">
              <w:rPr>
                <w:sz w:val="18"/>
                <w:szCs w:val="18"/>
                <w:lang w:val="ky-KG"/>
              </w:rPr>
              <w:t>ок</w:t>
            </w:r>
            <w:r w:rsidRPr="00B875DA">
              <w:rPr>
                <w:sz w:val="18"/>
                <w:szCs w:val="18"/>
                <w:lang w:val="ky-KG"/>
              </w:rPr>
              <w:t>тябры мурунку жылдын тийиштүү мезгилине карата пайыз менен.</w:t>
            </w:r>
          </w:p>
          <w:p w14:paraId="6DCEB31D" w14:textId="7E215CB5" w:rsidR="00277ACD" w:rsidRPr="00B875DA" w:rsidRDefault="00277ACD" w:rsidP="00277ACD">
            <w:pPr>
              <w:tabs>
                <w:tab w:val="left" w:pos="6038"/>
              </w:tabs>
              <w:spacing w:before="20"/>
              <w:rPr>
                <w:sz w:val="18"/>
                <w:szCs w:val="18"/>
                <w:vertAlign w:val="superscript"/>
              </w:rPr>
            </w:pPr>
            <w:r w:rsidRPr="00B875DA">
              <w:rPr>
                <w:sz w:val="18"/>
                <w:szCs w:val="18"/>
                <w:vertAlign w:val="superscript"/>
              </w:rPr>
              <w:t>6</w:t>
            </w:r>
            <w:r w:rsidR="0066532E" w:rsidRPr="00B875DA">
              <w:rPr>
                <w:sz w:val="18"/>
                <w:szCs w:val="18"/>
                <w:vertAlign w:val="superscript"/>
                <w:lang w:val="ky-KG"/>
              </w:rPr>
              <w:t xml:space="preserve"> </w:t>
            </w:r>
            <w:r w:rsidRPr="00B875DA">
              <w:rPr>
                <w:sz w:val="18"/>
                <w:szCs w:val="18"/>
                <w:lang w:val="ky-KG"/>
              </w:rPr>
              <w:t>202</w:t>
            </w:r>
            <w:r w:rsidR="0066532E" w:rsidRPr="00B875DA">
              <w:rPr>
                <w:sz w:val="18"/>
                <w:szCs w:val="18"/>
                <w:lang w:val="ky-KG"/>
              </w:rPr>
              <w:t>4</w:t>
            </w:r>
            <w:r w:rsidRPr="00B875DA">
              <w:rPr>
                <w:sz w:val="18"/>
                <w:szCs w:val="18"/>
                <w:lang w:val="ky-KG"/>
              </w:rPr>
              <w:t>-ж. октябры</w:t>
            </w:r>
            <w:r w:rsidRPr="00B875DA">
              <w:rPr>
                <w:sz w:val="18"/>
                <w:szCs w:val="18"/>
              </w:rPr>
              <w:t xml:space="preserve"> </w:t>
            </w:r>
            <w:proofErr w:type="spellStart"/>
            <w:r w:rsidRPr="00B875DA">
              <w:rPr>
                <w:sz w:val="18"/>
                <w:szCs w:val="18"/>
              </w:rPr>
              <w:t>жана</w:t>
            </w:r>
            <w:proofErr w:type="spellEnd"/>
            <w:r w:rsidRPr="00B875DA">
              <w:rPr>
                <w:sz w:val="18"/>
                <w:szCs w:val="18"/>
                <w:lang w:val="ky-KG"/>
              </w:rPr>
              <w:t xml:space="preserve"> 202</w:t>
            </w:r>
            <w:r w:rsidR="0066532E" w:rsidRPr="00B875DA">
              <w:rPr>
                <w:sz w:val="18"/>
                <w:szCs w:val="18"/>
                <w:lang w:val="ky-KG"/>
              </w:rPr>
              <w:t>3</w:t>
            </w:r>
            <w:r w:rsidRPr="00B875DA">
              <w:rPr>
                <w:sz w:val="18"/>
                <w:szCs w:val="18"/>
                <w:lang w:val="ky-KG"/>
              </w:rPr>
              <w:t xml:space="preserve">-ж октябры </w:t>
            </w:r>
            <w:proofErr w:type="spellStart"/>
            <w:r w:rsidRPr="00B875DA">
              <w:rPr>
                <w:sz w:val="18"/>
                <w:szCs w:val="18"/>
              </w:rPr>
              <w:t>мурунку</w:t>
            </w:r>
            <w:proofErr w:type="spellEnd"/>
            <w:r w:rsidRPr="00B875DA">
              <w:rPr>
                <w:sz w:val="18"/>
                <w:szCs w:val="18"/>
              </w:rPr>
              <w:t xml:space="preserve"> </w:t>
            </w:r>
            <w:proofErr w:type="spellStart"/>
            <w:r w:rsidRPr="00B875DA">
              <w:rPr>
                <w:sz w:val="18"/>
                <w:szCs w:val="18"/>
              </w:rPr>
              <w:t>жылдын</w:t>
            </w:r>
            <w:proofErr w:type="spellEnd"/>
            <w:r w:rsidRPr="00B875DA">
              <w:rPr>
                <w:sz w:val="18"/>
                <w:szCs w:val="18"/>
              </w:rPr>
              <w:t xml:space="preserve"> </w:t>
            </w:r>
            <w:proofErr w:type="spellStart"/>
            <w:r w:rsidRPr="00B875DA">
              <w:rPr>
                <w:sz w:val="18"/>
                <w:szCs w:val="18"/>
              </w:rPr>
              <w:t>тийишт</w:t>
            </w:r>
            <w:proofErr w:type="spellEnd"/>
            <w:r w:rsidRPr="00B875DA">
              <w:rPr>
                <w:sz w:val="18"/>
                <w:szCs w:val="18"/>
                <w:lang w:val="ky-KG"/>
              </w:rPr>
              <w:t>үү</w:t>
            </w:r>
            <w:r w:rsidRPr="00B875DA">
              <w:rPr>
                <w:sz w:val="18"/>
                <w:szCs w:val="18"/>
              </w:rPr>
              <w:t xml:space="preserve"> </w:t>
            </w:r>
            <w:proofErr w:type="spellStart"/>
            <w:r w:rsidRPr="00B875DA">
              <w:rPr>
                <w:sz w:val="18"/>
                <w:szCs w:val="18"/>
              </w:rPr>
              <w:t>айына</w:t>
            </w:r>
            <w:proofErr w:type="spellEnd"/>
            <w:r w:rsidRPr="00B875DA">
              <w:rPr>
                <w:sz w:val="18"/>
                <w:szCs w:val="18"/>
              </w:rPr>
              <w:t xml:space="preserve"> карата </w:t>
            </w:r>
            <w:proofErr w:type="spellStart"/>
            <w:r w:rsidRPr="00B875DA">
              <w:rPr>
                <w:sz w:val="18"/>
                <w:szCs w:val="18"/>
              </w:rPr>
              <w:t>пайыз</w:t>
            </w:r>
            <w:proofErr w:type="spellEnd"/>
            <w:r w:rsidRPr="00B875DA">
              <w:rPr>
                <w:sz w:val="18"/>
                <w:szCs w:val="18"/>
              </w:rPr>
              <w:t xml:space="preserve"> </w:t>
            </w:r>
            <w:proofErr w:type="spellStart"/>
            <w:r w:rsidRPr="00B875DA">
              <w:rPr>
                <w:sz w:val="18"/>
                <w:szCs w:val="18"/>
              </w:rPr>
              <w:t>менен</w:t>
            </w:r>
            <w:proofErr w:type="spellEnd"/>
            <w:r w:rsidRPr="00B875DA">
              <w:rPr>
                <w:sz w:val="18"/>
                <w:szCs w:val="18"/>
              </w:rPr>
              <w:t>.</w:t>
            </w:r>
          </w:p>
        </w:tc>
      </w:tr>
      <w:tr w:rsidR="0080417D" w:rsidRPr="00B875DA" w14:paraId="43DC7E42" w14:textId="77777777" w:rsidTr="00277ACD">
        <w:trPr>
          <w:cantSplit/>
        </w:trPr>
        <w:tc>
          <w:tcPr>
            <w:tcW w:w="5000" w:type="pct"/>
            <w:gridSpan w:val="8"/>
          </w:tcPr>
          <w:p w14:paraId="609EB6ED" w14:textId="3FD57987" w:rsidR="00277ACD" w:rsidRPr="00B875DA" w:rsidRDefault="00277ACD" w:rsidP="00411C41">
            <w:pPr>
              <w:spacing w:before="20"/>
              <w:rPr>
                <w:sz w:val="18"/>
                <w:szCs w:val="18"/>
                <w:lang w:val="ky-KG"/>
              </w:rPr>
            </w:pPr>
            <w:r w:rsidRPr="00B875DA">
              <w:rPr>
                <w:sz w:val="18"/>
                <w:szCs w:val="18"/>
                <w:vertAlign w:val="superscript"/>
              </w:rPr>
              <w:t xml:space="preserve">7 </w:t>
            </w:r>
            <w:r w:rsidRPr="00B875DA">
              <w:rPr>
                <w:sz w:val="18"/>
                <w:szCs w:val="18"/>
                <w:lang w:val="ky-KG"/>
              </w:rPr>
              <w:t>202</w:t>
            </w:r>
            <w:r w:rsidR="0066532E" w:rsidRPr="00B875DA">
              <w:rPr>
                <w:sz w:val="18"/>
                <w:szCs w:val="18"/>
                <w:lang w:val="ky-KG"/>
              </w:rPr>
              <w:t>4</w:t>
            </w:r>
            <w:r w:rsidRPr="00B875DA">
              <w:rPr>
                <w:sz w:val="18"/>
                <w:szCs w:val="18"/>
                <w:lang w:val="ky-KG"/>
              </w:rPr>
              <w:t>-ж. октябры жана 202</w:t>
            </w:r>
            <w:r w:rsidR="0066532E" w:rsidRPr="00B875DA">
              <w:rPr>
                <w:sz w:val="18"/>
                <w:szCs w:val="18"/>
                <w:lang w:val="ky-KG"/>
              </w:rPr>
              <w:t>3</w:t>
            </w:r>
            <w:r w:rsidRPr="00B875DA">
              <w:rPr>
                <w:sz w:val="18"/>
                <w:szCs w:val="18"/>
                <w:lang w:val="ky-KG"/>
              </w:rPr>
              <w:t xml:space="preserve">-ж. октябры </w:t>
            </w:r>
            <w:proofErr w:type="spellStart"/>
            <w:r w:rsidRPr="00B875DA">
              <w:rPr>
                <w:sz w:val="18"/>
                <w:szCs w:val="18"/>
              </w:rPr>
              <w:t>мурунку</w:t>
            </w:r>
            <w:proofErr w:type="spellEnd"/>
            <w:r w:rsidRPr="00B875DA">
              <w:rPr>
                <w:sz w:val="18"/>
                <w:szCs w:val="18"/>
              </w:rPr>
              <w:t xml:space="preserve"> </w:t>
            </w:r>
            <w:proofErr w:type="spellStart"/>
            <w:r w:rsidRPr="00B875DA">
              <w:rPr>
                <w:sz w:val="18"/>
                <w:szCs w:val="18"/>
              </w:rPr>
              <w:t>айга</w:t>
            </w:r>
            <w:proofErr w:type="spellEnd"/>
            <w:r w:rsidRPr="00B875DA">
              <w:rPr>
                <w:sz w:val="18"/>
                <w:szCs w:val="18"/>
              </w:rPr>
              <w:t xml:space="preserve"> карата </w:t>
            </w:r>
            <w:proofErr w:type="spellStart"/>
            <w:r w:rsidRPr="00B875DA">
              <w:rPr>
                <w:sz w:val="18"/>
                <w:szCs w:val="18"/>
              </w:rPr>
              <w:t>пайыз</w:t>
            </w:r>
            <w:proofErr w:type="spellEnd"/>
            <w:r w:rsidRPr="00B875DA">
              <w:rPr>
                <w:sz w:val="18"/>
                <w:szCs w:val="18"/>
              </w:rPr>
              <w:t xml:space="preserve"> </w:t>
            </w:r>
            <w:proofErr w:type="spellStart"/>
            <w:r w:rsidRPr="00B875DA">
              <w:rPr>
                <w:sz w:val="18"/>
                <w:szCs w:val="18"/>
              </w:rPr>
              <w:t>менен</w:t>
            </w:r>
            <w:proofErr w:type="spellEnd"/>
            <w:r w:rsidRPr="00B875DA">
              <w:rPr>
                <w:sz w:val="18"/>
                <w:szCs w:val="18"/>
              </w:rPr>
              <w:t>.</w:t>
            </w:r>
          </w:p>
        </w:tc>
      </w:tr>
      <w:tr w:rsidR="0080417D" w:rsidRPr="00B875DA" w14:paraId="6808DEEB" w14:textId="77777777" w:rsidTr="00277ACD">
        <w:trPr>
          <w:cantSplit/>
          <w:trHeight w:val="387"/>
        </w:trPr>
        <w:tc>
          <w:tcPr>
            <w:tcW w:w="5000" w:type="pct"/>
            <w:gridSpan w:val="8"/>
          </w:tcPr>
          <w:p w14:paraId="7CE493D9" w14:textId="5D220B89" w:rsidR="00277ACD" w:rsidRPr="00B875DA" w:rsidRDefault="00277ACD" w:rsidP="00411C41">
            <w:pPr>
              <w:spacing w:before="20"/>
              <w:rPr>
                <w:sz w:val="18"/>
                <w:szCs w:val="18"/>
                <w:lang w:val="ky-KG"/>
              </w:rPr>
            </w:pPr>
            <w:r w:rsidRPr="00B875DA">
              <w:rPr>
                <w:sz w:val="18"/>
                <w:szCs w:val="18"/>
                <w:vertAlign w:val="superscript"/>
              </w:rPr>
              <w:t xml:space="preserve">8 </w:t>
            </w:r>
            <w:r w:rsidRPr="00B875DA">
              <w:rPr>
                <w:sz w:val="18"/>
                <w:szCs w:val="18"/>
              </w:rPr>
              <w:t>202</w:t>
            </w:r>
            <w:r w:rsidR="0066532E" w:rsidRPr="00B875DA">
              <w:rPr>
                <w:sz w:val="18"/>
                <w:szCs w:val="18"/>
                <w:lang w:val="ky-KG"/>
              </w:rPr>
              <w:t>4</w:t>
            </w:r>
            <w:r w:rsidRPr="00B875DA">
              <w:rPr>
                <w:sz w:val="18"/>
                <w:szCs w:val="18"/>
              </w:rPr>
              <w:t>-ж январь-</w:t>
            </w:r>
            <w:r w:rsidRPr="00B875DA">
              <w:rPr>
                <w:sz w:val="18"/>
                <w:szCs w:val="18"/>
                <w:lang w:val="ky-KG"/>
              </w:rPr>
              <w:t xml:space="preserve">октябры. </w:t>
            </w:r>
          </w:p>
        </w:tc>
      </w:tr>
    </w:tbl>
    <w:p w14:paraId="2E606AD5" w14:textId="77777777" w:rsidR="00362AFE" w:rsidRDefault="00362AFE" w:rsidP="00F10EB8">
      <w:pPr>
        <w:pStyle w:val="3"/>
        <w:keepNext w:val="0"/>
        <w:spacing w:after="120"/>
        <w:ind w:firstLine="680"/>
        <w:rPr>
          <w:rFonts w:ascii="Times New Roman" w:hAnsi="Times New Roman" w:cs="Times New Roman"/>
          <w:sz w:val="24"/>
          <w:szCs w:val="22"/>
          <w:lang w:val="ky-KG"/>
        </w:rPr>
      </w:pPr>
      <w:bookmarkStart w:id="6" w:name="_Toc153955651"/>
    </w:p>
    <w:p w14:paraId="0D010C4C" w14:textId="13B553E6" w:rsidR="00DC01A8" w:rsidRPr="00CD03DB" w:rsidRDefault="00DC01A8" w:rsidP="00F10EB8">
      <w:pPr>
        <w:pStyle w:val="3"/>
        <w:keepNext w:val="0"/>
        <w:spacing w:after="120"/>
        <w:ind w:firstLine="680"/>
        <w:rPr>
          <w:rFonts w:ascii="Times New Roman" w:hAnsi="Times New Roman" w:cs="Times New Roman"/>
          <w:sz w:val="24"/>
          <w:szCs w:val="22"/>
          <w:lang w:val="ky-KG"/>
        </w:rPr>
      </w:pPr>
      <w:r w:rsidRPr="00CD03DB">
        <w:rPr>
          <w:rFonts w:ascii="Times New Roman" w:hAnsi="Times New Roman" w:cs="Times New Roman"/>
          <w:sz w:val="24"/>
          <w:szCs w:val="22"/>
          <w:lang w:val="ky-KG"/>
        </w:rPr>
        <w:lastRenderedPageBreak/>
        <w:t>2. Сектордук баян</w:t>
      </w:r>
      <w:bookmarkEnd w:id="6"/>
    </w:p>
    <w:p w14:paraId="7C416778" w14:textId="77777777" w:rsidR="00DC01A8" w:rsidRPr="00CD03DB" w:rsidRDefault="00DC01A8" w:rsidP="00F10EB8">
      <w:pPr>
        <w:pStyle w:val="3"/>
        <w:keepNext w:val="0"/>
        <w:spacing w:after="120"/>
        <w:ind w:firstLine="680"/>
        <w:rPr>
          <w:rFonts w:ascii="Times New Roman" w:hAnsi="Times New Roman" w:cs="Times New Roman"/>
          <w:sz w:val="24"/>
          <w:szCs w:val="22"/>
          <w:lang w:val="ky-KG"/>
        </w:rPr>
      </w:pPr>
      <w:bookmarkStart w:id="7" w:name="_Toc153955652"/>
      <w:r w:rsidRPr="00CD03DB">
        <w:rPr>
          <w:rFonts w:ascii="Times New Roman" w:hAnsi="Times New Roman" w:cs="Times New Roman"/>
          <w:sz w:val="24"/>
          <w:szCs w:val="22"/>
          <w:lang w:val="ky-KG"/>
        </w:rPr>
        <w:t>Реалдуу се</w:t>
      </w:r>
      <w:r w:rsidR="00B95178" w:rsidRPr="00CD03DB">
        <w:rPr>
          <w:rFonts w:ascii="Times New Roman" w:hAnsi="Times New Roman" w:cs="Times New Roman"/>
          <w:sz w:val="24"/>
          <w:szCs w:val="22"/>
          <w:lang w:val="ky-KG"/>
        </w:rPr>
        <w:t>к</w:t>
      </w:r>
      <w:r w:rsidRPr="00CD03DB">
        <w:rPr>
          <w:rFonts w:ascii="Times New Roman" w:hAnsi="Times New Roman" w:cs="Times New Roman"/>
          <w:sz w:val="24"/>
          <w:szCs w:val="22"/>
          <w:lang w:val="ky-KG"/>
        </w:rPr>
        <w:t>тор</w:t>
      </w:r>
      <w:bookmarkEnd w:id="7"/>
    </w:p>
    <w:p w14:paraId="2F07AE3A" w14:textId="3CC36424" w:rsidR="00CE674C" w:rsidRPr="00CE674C" w:rsidRDefault="00411C41" w:rsidP="00CE674C">
      <w:pPr>
        <w:spacing w:before="120"/>
        <w:ind w:firstLine="709"/>
        <w:jc w:val="both"/>
        <w:rPr>
          <w:lang w:val="ky-KG"/>
        </w:rPr>
      </w:pPr>
      <w:r w:rsidRPr="00CD03DB">
        <w:rPr>
          <w:b/>
          <w:lang w:val="ky-KG"/>
        </w:rPr>
        <w:t xml:space="preserve">Өнөр жай. </w:t>
      </w:r>
      <w:r w:rsidR="00CE674C" w:rsidRPr="00CE674C">
        <w:rPr>
          <w:lang w:val="ky-KG"/>
        </w:rPr>
        <w:t xml:space="preserve">2024-жылдын январь-ноябрында 513 346,9  млн. сом суммасында өнөр жай продукциялары өндүрүлдү, физикалык көлөмдүн индекси 2023-ж. январь-ноябрына карата 104,8 пайызды, 2024-ж. октябрына карата </w:t>
      </w:r>
      <w:r w:rsidR="001A6404">
        <w:rPr>
          <w:lang w:val="ky-KG"/>
        </w:rPr>
        <w:t>-</w:t>
      </w:r>
      <w:r w:rsidR="00CE674C" w:rsidRPr="00CE674C">
        <w:rPr>
          <w:lang w:val="ky-KG"/>
        </w:rPr>
        <w:t xml:space="preserve"> 96,1 пайызды түздү. 2024-жылдын ноябрында 59 336,2 млн. сом суммасында өнөр жай продукциялары өндүрүлдү, физикалык көлөмдүн индекси 2023-ж. ноябрына карата 98,9 пайызды түздү. </w:t>
      </w:r>
    </w:p>
    <w:p w14:paraId="54B3BEBC" w14:textId="77777777" w:rsidR="00CE674C" w:rsidRPr="00CE674C" w:rsidRDefault="00CE674C" w:rsidP="00CE674C">
      <w:pPr>
        <w:spacing w:before="60"/>
        <w:ind w:left="1247" w:hanging="1247"/>
        <w:rPr>
          <w:b/>
          <w:lang w:val="ky-KG"/>
        </w:rPr>
      </w:pPr>
      <w:r w:rsidRPr="00CE674C">
        <w:rPr>
          <w:b/>
          <w:lang w:val="ky-KG"/>
        </w:rPr>
        <w:t xml:space="preserve">2-таблица: Январь-ноябрдагы өнөр жай продукцияларын өндүрүүнүн көлөмү </w:t>
      </w:r>
    </w:p>
    <w:p w14:paraId="0EA92012" w14:textId="77777777" w:rsidR="00CE674C" w:rsidRPr="00CE674C" w:rsidRDefault="00CE674C" w:rsidP="00CE674C">
      <w:pPr>
        <w:spacing w:after="60"/>
        <w:ind w:left="1247"/>
        <w:rPr>
          <w:i/>
          <w:sz w:val="20"/>
          <w:szCs w:val="20"/>
          <w:lang w:val="en-US"/>
        </w:rPr>
      </w:pPr>
      <w:r w:rsidRPr="00CE674C">
        <w:rPr>
          <w:i/>
          <w:sz w:val="20"/>
          <w:szCs w:val="20"/>
        </w:rPr>
        <w:t>(млн. сом)</w:t>
      </w:r>
    </w:p>
    <w:tbl>
      <w:tblPr>
        <w:tblW w:w="5000" w:type="pct"/>
        <w:tblCellMar>
          <w:left w:w="31" w:type="dxa"/>
          <w:right w:w="31" w:type="dxa"/>
        </w:tblCellMar>
        <w:tblLook w:val="04A0" w:firstRow="1" w:lastRow="0" w:firstColumn="1" w:lastColumn="0" w:noHBand="0" w:noVBand="1"/>
      </w:tblPr>
      <w:tblGrid>
        <w:gridCol w:w="5529"/>
        <w:gridCol w:w="1028"/>
        <w:gridCol w:w="1029"/>
        <w:gridCol w:w="1027"/>
        <w:gridCol w:w="1025"/>
      </w:tblGrid>
      <w:tr w:rsidR="00CE674C" w:rsidRPr="00CE674C" w14:paraId="5D391493" w14:textId="77777777" w:rsidTr="002C3151">
        <w:trPr>
          <w:cantSplit/>
          <w:tblHeader/>
        </w:trPr>
        <w:tc>
          <w:tcPr>
            <w:tcW w:w="2868" w:type="pct"/>
            <w:vMerge w:val="restart"/>
            <w:tcBorders>
              <w:top w:val="single" w:sz="8" w:space="0" w:color="000000"/>
              <w:left w:val="nil"/>
              <w:bottom w:val="single" w:sz="8" w:space="0" w:color="000000"/>
              <w:right w:val="nil"/>
            </w:tcBorders>
          </w:tcPr>
          <w:p w14:paraId="094009FD" w14:textId="77777777" w:rsidR="00CE674C" w:rsidRPr="00CE674C" w:rsidRDefault="00CE674C" w:rsidP="00CE674C">
            <w:pPr>
              <w:tabs>
                <w:tab w:val="left" w:pos="720"/>
                <w:tab w:val="left" w:pos="7938"/>
              </w:tabs>
              <w:spacing w:line="256" w:lineRule="auto"/>
              <w:rPr>
                <w:sz w:val="20"/>
                <w:szCs w:val="20"/>
              </w:rPr>
            </w:pPr>
          </w:p>
        </w:tc>
        <w:tc>
          <w:tcPr>
            <w:tcW w:w="1067" w:type="pct"/>
            <w:gridSpan w:val="2"/>
            <w:tcBorders>
              <w:top w:val="single" w:sz="8" w:space="0" w:color="000000"/>
              <w:left w:val="nil"/>
              <w:bottom w:val="single" w:sz="4" w:space="0" w:color="auto"/>
              <w:right w:val="nil"/>
            </w:tcBorders>
            <w:vAlign w:val="center"/>
            <w:hideMark/>
          </w:tcPr>
          <w:p w14:paraId="78CBF244" w14:textId="77777777" w:rsidR="00CE674C" w:rsidRPr="00CE674C" w:rsidRDefault="00CE674C" w:rsidP="00CE674C">
            <w:pPr>
              <w:tabs>
                <w:tab w:val="left" w:pos="720"/>
                <w:tab w:val="left" w:pos="7938"/>
              </w:tabs>
              <w:spacing w:line="256" w:lineRule="auto"/>
              <w:jc w:val="center"/>
              <w:rPr>
                <w:b/>
                <w:sz w:val="20"/>
                <w:szCs w:val="20"/>
              </w:rPr>
            </w:pPr>
            <w:r w:rsidRPr="00CE674C">
              <w:rPr>
                <w:b/>
                <w:sz w:val="20"/>
                <w:szCs w:val="20"/>
              </w:rPr>
              <w:t>2023</w:t>
            </w:r>
          </w:p>
        </w:tc>
        <w:tc>
          <w:tcPr>
            <w:tcW w:w="1065" w:type="pct"/>
            <w:gridSpan w:val="2"/>
            <w:tcBorders>
              <w:top w:val="single" w:sz="8" w:space="0" w:color="000000"/>
              <w:left w:val="nil"/>
              <w:bottom w:val="single" w:sz="4" w:space="0" w:color="auto"/>
              <w:right w:val="nil"/>
            </w:tcBorders>
            <w:vAlign w:val="center"/>
            <w:hideMark/>
          </w:tcPr>
          <w:p w14:paraId="431A2638" w14:textId="77777777" w:rsidR="00CE674C" w:rsidRPr="00CE674C" w:rsidRDefault="00CE674C" w:rsidP="00CE674C">
            <w:pPr>
              <w:tabs>
                <w:tab w:val="left" w:pos="720"/>
                <w:tab w:val="left" w:pos="7938"/>
              </w:tabs>
              <w:spacing w:line="256" w:lineRule="auto"/>
              <w:jc w:val="center"/>
              <w:rPr>
                <w:b/>
                <w:sz w:val="20"/>
                <w:szCs w:val="20"/>
              </w:rPr>
            </w:pPr>
            <w:r w:rsidRPr="00CE674C">
              <w:rPr>
                <w:b/>
                <w:sz w:val="20"/>
                <w:szCs w:val="20"/>
              </w:rPr>
              <w:t>2024</w:t>
            </w:r>
          </w:p>
        </w:tc>
      </w:tr>
      <w:tr w:rsidR="00CE674C" w:rsidRPr="00CE674C" w14:paraId="4516CA56" w14:textId="77777777" w:rsidTr="002C3151">
        <w:trPr>
          <w:cantSplit/>
          <w:tblHeader/>
        </w:trPr>
        <w:tc>
          <w:tcPr>
            <w:tcW w:w="2868" w:type="pct"/>
            <w:vMerge/>
            <w:tcBorders>
              <w:top w:val="single" w:sz="8" w:space="0" w:color="000000"/>
              <w:left w:val="nil"/>
              <w:bottom w:val="single" w:sz="8" w:space="0" w:color="000000"/>
              <w:right w:val="nil"/>
            </w:tcBorders>
            <w:vAlign w:val="center"/>
            <w:hideMark/>
          </w:tcPr>
          <w:p w14:paraId="71D72A42" w14:textId="77777777" w:rsidR="00CE674C" w:rsidRPr="00CE674C" w:rsidRDefault="00CE674C" w:rsidP="00CE674C">
            <w:pPr>
              <w:spacing w:line="256" w:lineRule="auto"/>
              <w:rPr>
                <w:sz w:val="20"/>
                <w:szCs w:val="20"/>
              </w:rPr>
            </w:pPr>
          </w:p>
        </w:tc>
        <w:tc>
          <w:tcPr>
            <w:tcW w:w="533" w:type="pct"/>
            <w:tcBorders>
              <w:top w:val="single" w:sz="4" w:space="0" w:color="auto"/>
              <w:left w:val="nil"/>
              <w:bottom w:val="single" w:sz="8" w:space="0" w:color="000000"/>
              <w:right w:val="nil"/>
            </w:tcBorders>
            <w:hideMark/>
          </w:tcPr>
          <w:p w14:paraId="667D2487" w14:textId="77777777" w:rsidR="00CE674C" w:rsidRPr="00CE674C" w:rsidRDefault="00CE674C" w:rsidP="00CE674C">
            <w:pPr>
              <w:spacing w:line="256" w:lineRule="auto"/>
              <w:jc w:val="right"/>
              <w:rPr>
                <w:b/>
                <w:sz w:val="20"/>
                <w:szCs w:val="20"/>
              </w:rPr>
            </w:pPr>
            <w:r w:rsidRPr="00CE674C">
              <w:rPr>
                <w:b/>
                <w:sz w:val="20"/>
                <w:szCs w:val="20"/>
              </w:rPr>
              <w:t>ноябрь</w:t>
            </w:r>
          </w:p>
        </w:tc>
        <w:tc>
          <w:tcPr>
            <w:tcW w:w="533" w:type="pct"/>
            <w:tcBorders>
              <w:top w:val="single" w:sz="4" w:space="0" w:color="auto"/>
              <w:left w:val="nil"/>
              <w:bottom w:val="single" w:sz="8" w:space="0" w:color="000000"/>
              <w:right w:val="nil"/>
            </w:tcBorders>
            <w:hideMark/>
          </w:tcPr>
          <w:p w14:paraId="69EF474D" w14:textId="77777777" w:rsidR="00CE674C" w:rsidRPr="00CE674C" w:rsidRDefault="00CE674C" w:rsidP="00CE674C">
            <w:pPr>
              <w:tabs>
                <w:tab w:val="left" w:pos="720"/>
                <w:tab w:val="left" w:pos="7938"/>
              </w:tabs>
              <w:spacing w:line="256" w:lineRule="auto"/>
              <w:jc w:val="right"/>
              <w:rPr>
                <w:b/>
                <w:sz w:val="20"/>
                <w:szCs w:val="20"/>
              </w:rPr>
            </w:pPr>
            <w:r w:rsidRPr="00CE674C">
              <w:rPr>
                <w:b/>
                <w:sz w:val="20"/>
                <w:szCs w:val="20"/>
              </w:rPr>
              <w:t>январь-ноябрь</w:t>
            </w:r>
          </w:p>
        </w:tc>
        <w:tc>
          <w:tcPr>
            <w:tcW w:w="533" w:type="pct"/>
            <w:tcBorders>
              <w:top w:val="single" w:sz="4" w:space="0" w:color="auto"/>
              <w:left w:val="nil"/>
              <w:bottom w:val="single" w:sz="8" w:space="0" w:color="000000"/>
              <w:right w:val="nil"/>
            </w:tcBorders>
            <w:hideMark/>
          </w:tcPr>
          <w:p w14:paraId="1B8F4345" w14:textId="77777777" w:rsidR="00CE674C" w:rsidRPr="00CE674C" w:rsidRDefault="00CE674C" w:rsidP="00CE674C">
            <w:pPr>
              <w:spacing w:line="256" w:lineRule="auto"/>
              <w:jc w:val="right"/>
              <w:rPr>
                <w:b/>
                <w:sz w:val="20"/>
                <w:szCs w:val="20"/>
              </w:rPr>
            </w:pPr>
            <w:r w:rsidRPr="00CE674C">
              <w:rPr>
                <w:b/>
                <w:sz w:val="20"/>
                <w:szCs w:val="20"/>
              </w:rPr>
              <w:t>ноябрь</w:t>
            </w:r>
          </w:p>
        </w:tc>
        <w:tc>
          <w:tcPr>
            <w:tcW w:w="533" w:type="pct"/>
            <w:tcBorders>
              <w:top w:val="single" w:sz="4" w:space="0" w:color="auto"/>
              <w:left w:val="nil"/>
              <w:bottom w:val="single" w:sz="8" w:space="0" w:color="000000"/>
              <w:right w:val="nil"/>
            </w:tcBorders>
            <w:hideMark/>
          </w:tcPr>
          <w:p w14:paraId="62146FED" w14:textId="77777777" w:rsidR="00CE674C" w:rsidRPr="00CE674C" w:rsidRDefault="00CE674C" w:rsidP="00CE674C">
            <w:pPr>
              <w:tabs>
                <w:tab w:val="left" w:pos="720"/>
                <w:tab w:val="left" w:pos="7938"/>
              </w:tabs>
              <w:spacing w:line="256" w:lineRule="auto"/>
              <w:jc w:val="right"/>
              <w:rPr>
                <w:b/>
                <w:sz w:val="20"/>
                <w:szCs w:val="20"/>
              </w:rPr>
            </w:pPr>
            <w:r w:rsidRPr="00CE674C">
              <w:rPr>
                <w:b/>
                <w:sz w:val="20"/>
                <w:szCs w:val="20"/>
              </w:rPr>
              <w:t>январь-ноябрь</w:t>
            </w:r>
          </w:p>
        </w:tc>
      </w:tr>
      <w:tr w:rsidR="00CE674C" w:rsidRPr="00CE674C" w14:paraId="03F7C40C" w14:textId="77777777" w:rsidTr="002C3151">
        <w:tc>
          <w:tcPr>
            <w:tcW w:w="2868" w:type="pct"/>
            <w:tcBorders>
              <w:top w:val="single" w:sz="8" w:space="0" w:color="000000"/>
              <w:left w:val="nil"/>
              <w:bottom w:val="nil"/>
              <w:right w:val="nil"/>
            </w:tcBorders>
            <w:vAlign w:val="bottom"/>
            <w:hideMark/>
          </w:tcPr>
          <w:p w14:paraId="165D2D05" w14:textId="77777777" w:rsidR="00CE674C" w:rsidRPr="00CE674C" w:rsidRDefault="00CE674C" w:rsidP="00CE674C">
            <w:pPr>
              <w:tabs>
                <w:tab w:val="left" w:pos="720"/>
                <w:tab w:val="left" w:pos="7938"/>
              </w:tabs>
              <w:spacing w:line="256" w:lineRule="auto"/>
              <w:ind w:left="113" w:hanging="113"/>
              <w:rPr>
                <w:rFonts w:eastAsia="MS Mincho"/>
                <w:b/>
                <w:sz w:val="20"/>
                <w:szCs w:val="20"/>
                <w:lang w:val="ky-KG"/>
              </w:rPr>
            </w:pPr>
            <w:r w:rsidRPr="00CE674C">
              <w:rPr>
                <w:rFonts w:eastAsia="MS Mincho"/>
                <w:b/>
                <w:sz w:val="20"/>
                <w:szCs w:val="20"/>
                <w:lang w:val="ky-KG"/>
              </w:rPr>
              <w:t>Бардыгы</w:t>
            </w:r>
          </w:p>
        </w:tc>
        <w:tc>
          <w:tcPr>
            <w:tcW w:w="533" w:type="pct"/>
            <w:vAlign w:val="bottom"/>
            <w:hideMark/>
          </w:tcPr>
          <w:p w14:paraId="0F94E240" w14:textId="77777777" w:rsidR="00CE674C" w:rsidRPr="00CE674C" w:rsidRDefault="00CE674C" w:rsidP="00CE674C">
            <w:pPr>
              <w:spacing w:line="256" w:lineRule="auto"/>
              <w:jc w:val="right"/>
              <w:rPr>
                <w:b/>
                <w:sz w:val="20"/>
                <w:szCs w:val="20"/>
              </w:rPr>
            </w:pPr>
            <w:r w:rsidRPr="00CE674C">
              <w:rPr>
                <w:b/>
                <w:bCs/>
                <w:sz w:val="20"/>
                <w:szCs w:val="20"/>
              </w:rPr>
              <w:t>54</w:t>
            </w:r>
            <w:r w:rsidRPr="00CE674C">
              <w:rPr>
                <w:b/>
                <w:bCs/>
                <w:sz w:val="20"/>
                <w:szCs w:val="20"/>
                <w:lang w:val="ky-KG"/>
              </w:rPr>
              <w:t xml:space="preserve"> </w:t>
            </w:r>
            <w:r w:rsidRPr="00CE674C">
              <w:rPr>
                <w:b/>
                <w:bCs/>
                <w:sz w:val="20"/>
                <w:szCs w:val="20"/>
              </w:rPr>
              <w:t>384,2</w:t>
            </w:r>
          </w:p>
        </w:tc>
        <w:tc>
          <w:tcPr>
            <w:tcW w:w="533" w:type="pct"/>
            <w:vAlign w:val="bottom"/>
            <w:hideMark/>
          </w:tcPr>
          <w:p w14:paraId="5DB86506" w14:textId="77777777" w:rsidR="00CE674C" w:rsidRPr="00CE674C" w:rsidRDefault="00CE674C" w:rsidP="00CE674C">
            <w:pPr>
              <w:spacing w:line="256" w:lineRule="auto"/>
              <w:jc w:val="right"/>
              <w:rPr>
                <w:b/>
                <w:sz w:val="20"/>
                <w:szCs w:val="20"/>
              </w:rPr>
            </w:pPr>
            <w:r w:rsidRPr="00CE674C">
              <w:rPr>
                <w:b/>
                <w:bCs/>
                <w:sz w:val="20"/>
                <w:szCs w:val="20"/>
              </w:rPr>
              <w:t>446</w:t>
            </w:r>
            <w:r w:rsidRPr="00CE674C">
              <w:rPr>
                <w:b/>
                <w:bCs/>
                <w:sz w:val="20"/>
                <w:szCs w:val="20"/>
                <w:lang w:val="ky-KG"/>
              </w:rPr>
              <w:t xml:space="preserve"> </w:t>
            </w:r>
            <w:r w:rsidRPr="00CE674C">
              <w:rPr>
                <w:b/>
                <w:bCs/>
                <w:sz w:val="20"/>
                <w:szCs w:val="20"/>
              </w:rPr>
              <w:t>384,0</w:t>
            </w:r>
          </w:p>
        </w:tc>
        <w:tc>
          <w:tcPr>
            <w:tcW w:w="533" w:type="pct"/>
            <w:vAlign w:val="bottom"/>
            <w:hideMark/>
          </w:tcPr>
          <w:p w14:paraId="060884BB" w14:textId="77777777" w:rsidR="00CE674C" w:rsidRPr="00CE674C" w:rsidRDefault="00CE674C" w:rsidP="00CE674C">
            <w:pPr>
              <w:spacing w:line="256" w:lineRule="auto"/>
              <w:jc w:val="right"/>
              <w:rPr>
                <w:b/>
                <w:sz w:val="20"/>
                <w:szCs w:val="20"/>
              </w:rPr>
            </w:pPr>
            <w:r w:rsidRPr="00CE674C">
              <w:rPr>
                <w:b/>
                <w:bCs/>
                <w:sz w:val="20"/>
                <w:szCs w:val="20"/>
              </w:rPr>
              <w:t>59</w:t>
            </w:r>
            <w:r w:rsidRPr="00CE674C">
              <w:rPr>
                <w:b/>
                <w:bCs/>
                <w:sz w:val="20"/>
                <w:szCs w:val="20"/>
                <w:lang w:val="ky-KG"/>
              </w:rPr>
              <w:t xml:space="preserve"> </w:t>
            </w:r>
            <w:r w:rsidRPr="00CE674C">
              <w:rPr>
                <w:b/>
                <w:bCs/>
                <w:sz w:val="20"/>
                <w:szCs w:val="20"/>
              </w:rPr>
              <w:t>336,2</w:t>
            </w:r>
          </w:p>
        </w:tc>
        <w:tc>
          <w:tcPr>
            <w:tcW w:w="533" w:type="pct"/>
            <w:vAlign w:val="bottom"/>
            <w:hideMark/>
          </w:tcPr>
          <w:p w14:paraId="0FD89C7B" w14:textId="77777777" w:rsidR="00CE674C" w:rsidRPr="00CE674C" w:rsidRDefault="00CE674C" w:rsidP="00CE674C">
            <w:pPr>
              <w:spacing w:line="256" w:lineRule="auto"/>
              <w:jc w:val="right"/>
              <w:rPr>
                <w:b/>
                <w:sz w:val="20"/>
                <w:szCs w:val="20"/>
              </w:rPr>
            </w:pPr>
            <w:r w:rsidRPr="00CE674C">
              <w:rPr>
                <w:b/>
                <w:bCs/>
                <w:sz w:val="20"/>
                <w:szCs w:val="20"/>
              </w:rPr>
              <w:t>513</w:t>
            </w:r>
            <w:r w:rsidRPr="00CE674C">
              <w:rPr>
                <w:b/>
                <w:bCs/>
                <w:sz w:val="20"/>
                <w:szCs w:val="20"/>
                <w:lang w:val="ky-KG"/>
              </w:rPr>
              <w:t xml:space="preserve"> </w:t>
            </w:r>
            <w:r w:rsidRPr="00CE674C">
              <w:rPr>
                <w:b/>
                <w:bCs/>
                <w:sz w:val="20"/>
                <w:szCs w:val="20"/>
              </w:rPr>
              <w:t>346,9</w:t>
            </w:r>
          </w:p>
        </w:tc>
      </w:tr>
      <w:tr w:rsidR="00CE674C" w:rsidRPr="00CE674C" w14:paraId="45E32566" w14:textId="77777777" w:rsidTr="002C3151">
        <w:tc>
          <w:tcPr>
            <w:tcW w:w="2868" w:type="pct"/>
            <w:vAlign w:val="bottom"/>
            <w:hideMark/>
          </w:tcPr>
          <w:p w14:paraId="5328BE06" w14:textId="77777777" w:rsidR="00CE674C" w:rsidRPr="00CE674C" w:rsidRDefault="00CE674C" w:rsidP="00CE674C">
            <w:pPr>
              <w:tabs>
                <w:tab w:val="left" w:pos="720"/>
                <w:tab w:val="left" w:pos="7938"/>
              </w:tabs>
              <w:spacing w:line="256" w:lineRule="auto"/>
              <w:ind w:left="170" w:hanging="113"/>
              <w:rPr>
                <w:rFonts w:eastAsia="MS Mincho"/>
                <w:sz w:val="20"/>
                <w:szCs w:val="20"/>
              </w:rPr>
            </w:pPr>
            <w:proofErr w:type="spellStart"/>
            <w:r w:rsidRPr="00CE674C">
              <w:rPr>
                <w:rFonts w:eastAsia="MS Mincho"/>
                <w:color w:val="000000"/>
                <w:sz w:val="20"/>
                <w:szCs w:val="20"/>
              </w:rPr>
              <w:t>Пайдалуу</w:t>
            </w:r>
            <w:proofErr w:type="spellEnd"/>
            <w:r w:rsidRPr="00CE674C">
              <w:rPr>
                <w:rFonts w:eastAsia="MS Mincho"/>
                <w:b/>
                <w:color w:val="000000"/>
                <w:sz w:val="20"/>
                <w:szCs w:val="20"/>
              </w:rPr>
              <w:t xml:space="preserve"> </w:t>
            </w:r>
            <w:proofErr w:type="spellStart"/>
            <w:r w:rsidRPr="00CE674C">
              <w:rPr>
                <w:rFonts w:eastAsia="MS Mincho"/>
                <w:bCs/>
                <w:color w:val="000000"/>
                <w:sz w:val="20"/>
                <w:szCs w:val="20"/>
              </w:rPr>
              <w:t>кендерди</w:t>
            </w:r>
            <w:proofErr w:type="spellEnd"/>
            <w:r w:rsidRPr="00CE674C">
              <w:rPr>
                <w:rFonts w:eastAsia="MS Mincho"/>
                <w:bCs/>
                <w:color w:val="000000"/>
                <w:sz w:val="20"/>
                <w:szCs w:val="20"/>
              </w:rPr>
              <w:t xml:space="preserve"> </w:t>
            </w:r>
            <w:proofErr w:type="spellStart"/>
            <w:r w:rsidRPr="00CE674C">
              <w:rPr>
                <w:rFonts w:eastAsia="MS Mincho"/>
                <w:bCs/>
                <w:color w:val="000000"/>
                <w:sz w:val="20"/>
                <w:szCs w:val="20"/>
              </w:rPr>
              <w:t>казуу</w:t>
            </w:r>
            <w:proofErr w:type="spellEnd"/>
            <w:r w:rsidRPr="00CE674C">
              <w:rPr>
                <w:rFonts w:eastAsia="MS Mincho"/>
                <w:bCs/>
                <w:color w:val="000000"/>
                <w:sz w:val="20"/>
                <w:szCs w:val="20"/>
              </w:rPr>
              <w:t xml:space="preserve"> </w:t>
            </w:r>
          </w:p>
        </w:tc>
        <w:tc>
          <w:tcPr>
            <w:tcW w:w="533" w:type="pct"/>
            <w:vAlign w:val="bottom"/>
            <w:hideMark/>
          </w:tcPr>
          <w:p w14:paraId="5D0ED8D3" w14:textId="77777777" w:rsidR="00CE674C" w:rsidRPr="00CE674C" w:rsidRDefault="00CE674C" w:rsidP="00CE674C">
            <w:pPr>
              <w:spacing w:line="256" w:lineRule="auto"/>
              <w:jc w:val="right"/>
              <w:rPr>
                <w:sz w:val="20"/>
                <w:szCs w:val="20"/>
              </w:rPr>
            </w:pPr>
            <w:r w:rsidRPr="00CE674C">
              <w:rPr>
                <w:sz w:val="20"/>
                <w:szCs w:val="20"/>
              </w:rPr>
              <w:t>6</w:t>
            </w:r>
            <w:r w:rsidRPr="00CE674C">
              <w:rPr>
                <w:sz w:val="20"/>
                <w:szCs w:val="20"/>
                <w:lang w:val="ky-KG"/>
              </w:rPr>
              <w:t xml:space="preserve"> </w:t>
            </w:r>
            <w:r w:rsidRPr="00CE674C">
              <w:rPr>
                <w:sz w:val="20"/>
                <w:szCs w:val="20"/>
              </w:rPr>
              <w:t>106,7</w:t>
            </w:r>
          </w:p>
        </w:tc>
        <w:tc>
          <w:tcPr>
            <w:tcW w:w="533" w:type="pct"/>
            <w:vAlign w:val="bottom"/>
            <w:hideMark/>
          </w:tcPr>
          <w:p w14:paraId="1DA0FF08" w14:textId="77777777" w:rsidR="00CE674C" w:rsidRPr="00CE674C" w:rsidRDefault="00CE674C" w:rsidP="00CE674C">
            <w:pPr>
              <w:spacing w:line="256" w:lineRule="auto"/>
              <w:jc w:val="right"/>
              <w:rPr>
                <w:sz w:val="20"/>
                <w:szCs w:val="20"/>
              </w:rPr>
            </w:pPr>
            <w:r w:rsidRPr="00CE674C">
              <w:rPr>
                <w:sz w:val="20"/>
                <w:szCs w:val="20"/>
              </w:rPr>
              <w:t>49</w:t>
            </w:r>
            <w:r w:rsidRPr="00CE674C">
              <w:rPr>
                <w:sz w:val="20"/>
                <w:szCs w:val="20"/>
                <w:lang w:val="ky-KG"/>
              </w:rPr>
              <w:t xml:space="preserve"> </w:t>
            </w:r>
            <w:r w:rsidRPr="00CE674C">
              <w:rPr>
                <w:sz w:val="20"/>
                <w:szCs w:val="20"/>
              </w:rPr>
              <w:t>771,2</w:t>
            </w:r>
          </w:p>
        </w:tc>
        <w:tc>
          <w:tcPr>
            <w:tcW w:w="533" w:type="pct"/>
            <w:vAlign w:val="bottom"/>
            <w:hideMark/>
          </w:tcPr>
          <w:p w14:paraId="44648A5B" w14:textId="77777777" w:rsidR="00CE674C" w:rsidRPr="00CE674C" w:rsidRDefault="00CE674C" w:rsidP="00CE674C">
            <w:pPr>
              <w:spacing w:line="256" w:lineRule="auto"/>
              <w:jc w:val="right"/>
              <w:rPr>
                <w:sz w:val="20"/>
                <w:szCs w:val="20"/>
                <w:lang w:val="en-US"/>
              </w:rPr>
            </w:pPr>
            <w:r w:rsidRPr="00CE674C">
              <w:rPr>
                <w:sz w:val="20"/>
                <w:szCs w:val="20"/>
              </w:rPr>
              <w:t>6</w:t>
            </w:r>
            <w:r w:rsidRPr="00CE674C">
              <w:rPr>
                <w:sz w:val="20"/>
                <w:szCs w:val="20"/>
                <w:lang w:val="ky-KG"/>
              </w:rPr>
              <w:t xml:space="preserve"> </w:t>
            </w:r>
            <w:r w:rsidRPr="00CE674C">
              <w:rPr>
                <w:sz w:val="20"/>
                <w:szCs w:val="20"/>
              </w:rPr>
              <w:t>246,0</w:t>
            </w:r>
          </w:p>
        </w:tc>
        <w:tc>
          <w:tcPr>
            <w:tcW w:w="533" w:type="pct"/>
            <w:vAlign w:val="bottom"/>
            <w:hideMark/>
          </w:tcPr>
          <w:p w14:paraId="601CA497" w14:textId="77777777" w:rsidR="00CE674C" w:rsidRPr="00CE674C" w:rsidRDefault="00CE674C" w:rsidP="00CE674C">
            <w:pPr>
              <w:spacing w:line="256" w:lineRule="auto"/>
              <w:jc w:val="right"/>
              <w:rPr>
                <w:sz w:val="20"/>
                <w:szCs w:val="20"/>
              </w:rPr>
            </w:pPr>
            <w:r w:rsidRPr="00CE674C">
              <w:rPr>
                <w:sz w:val="20"/>
                <w:szCs w:val="20"/>
              </w:rPr>
              <w:t>55</w:t>
            </w:r>
            <w:r w:rsidRPr="00CE674C">
              <w:rPr>
                <w:sz w:val="20"/>
                <w:szCs w:val="20"/>
                <w:lang w:val="ky-KG"/>
              </w:rPr>
              <w:t xml:space="preserve"> </w:t>
            </w:r>
            <w:r w:rsidRPr="00CE674C">
              <w:rPr>
                <w:sz w:val="20"/>
                <w:szCs w:val="20"/>
              </w:rPr>
              <w:t>341,6</w:t>
            </w:r>
          </w:p>
        </w:tc>
      </w:tr>
      <w:tr w:rsidR="00CE674C" w:rsidRPr="00CE674C" w14:paraId="22FF462C" w14:textId="77777777" w:rsidTr="002C3151">
        <w:tc>
          <w:tcPr>
            <w:tcW w:w="2868" w:type="pct"/>
            <w:vAlign w:val="bottom"/>
            <w:hideMark/>
          </w:tcPr>
          <w:p w14:paraId="361E8D27" w14:textId="77777777" w:rsidR="00CE674C" w:rsidRPr="00CE674C" w:rsidRDefault="00CE674C" w:rsidP="00CE674C">
            <w:pPr>
              <w:spacing w:line="256" w:lineRule="auto"/>
              <w:ind w:left="170" w:hanging="113"/>
              <w:rPr>
                <w:sz w:val="20"/>
                <w:szCs w:val="20"/>
              </w:rPr>
            </w:pPr>
            <w:proofErr w:type="spellStart"/>
            <w:r w:rsidRPr="00CE674C">
              <w:rPr>
                <w:sz w:val="20"/>
                <w:szCs w:val="20"/>
              </w:rPr>
              <w:t>Иштетүү</w:t>
            </w:r>
            <w:proofErr w:type="spellEnd"/>
            <w:r w:rsidRPr="00CE674C">
              <w:rPr>
                <w:sz w:val="20"/>
                <w:szCs w:val="20"/>
              </w:rPr>
              <w:t xml:space="preserve"> </w:t>
            </w:r>
            <w:proofErr w:type="spellStart"/>
            <w:r w:rsidRPr="00CE674C">
              <w:rPr>
                <w:sz w:val="20"/>
                <w:szCs w:val="20"/>
              </w:rPr>
              <w:t>өндүрүшү</w:t>
            </w:r>
            <w:proofErr w:type="spellEnd"/>
          </w:p>
        </w:tc>
        <w:tc>
          <w:tcPr>
            <w:tcW w:w="533" w:type="pct"/>
            <w:vAlign w:val="bottom"/>
            <w:hideMark/>
          </w:tcPr>
          <w:p w14:paraId="4D19D581" w14:textId="77777777" w:rsidR="00CE674C" w:rsidRPr="00CE674C" w:rsidRDefault="00CE674C" w:rsidP="00CE674C">
            <w:pPr>
              <w:spacing w:line="256" w:lineRule="auto"/>
              <w:jc w:val="right"/>
              <w:rPr>
                <w:sz w:val="20"/>
                <w:szCs w:val="20"/>
              </w:rPr>
            </w:pPr>
            <w:r w:rsidRPr="00CE674C">
              <w:rPr>
                <w:sz w:val="20"/>
                <w:szCs w:val="20"/>
              </w:rPr>
              <w:t>42</w:t>
            </w:r>
            <w:r w:rsidRPr="00CE674C">
              <w:rPr>
                <w:sz w:val="20"/>
                <w:szCs w:val="20"/>
                <w:lang w:val="ky-KG"/>
              </w:rPr>
              <w:t xml:space="preserve"> </w:t>
            </w:r>
            <w:r w:rsidRPr="00CE674C">
              <w:rPr>
                <w:sz w:val="20"/>
                <w:szCs w:val="20"/>
              </w:rPr>
              <w:t>559,9</w:t>
            </w:r>
          </w:p>
        </w:tc>
        <w:tc>
          <w:tcPr>
            <w:tcW w:w="533" w:type="pct"/>
            <w:vAlign w:val="bottom"/>
            <w:hideMark/>
          </w:tcPr>
          <w:p w14:paraId="73208283" w14:textId="77777777" w:rsidR="00CE674C" w:rsidRPr="00CE674C" w:rsidRDefault="00CE674C" w:rsidP="00CE674C">
            <w:pPr>
              <w:spacing w:line="256" w:lineRule="auto"/>
              <w:jc w:val="right"/>
              <w:rPr>
                <w:sz w:val="20"/>
                <w:szCs w:val="20"/>
              </w:rPr>
            </w:pPr>
            <w:r w:rsidRPr="00CE674C">
              <w:rPr>
                <w:sz w:val="20"/>
                <w:szCs w:val="20"/>
              </w:rPr>
              <w:t>348</w:t>
            </w:r>
            <w:r w:rsidRPr="00CE674C">
              <w:rPr>
                <w:sz w:val="20"/>
                <w:szCs w:val="20"/>
                <w:lang w:val="ky-KG"/>
              </w:rPr>
              <w:t xml:space="preserve"> </w:t>
            </w:r>
            <w:r w:rsidRPr="00CE674C">
              <w:rPr>
                <w:sz w:val="20"/>
                <w:szCs w:val="20"/>
              </w:rPr>
              <w:t>473,1</w:t>
            </w:r>
          </w:p>
        </w:tc>
        <w:tc>
          <w:tcPr>
            <w:tcW w:w="533" w:type="pct"/>
            <w:vAlign w:val="bottom"/>
            <w:hideMark/>
          </w:tcPr>
          <w:p w14:paraId="413BD4D3" w14:textId="77777777" w:rsidR="00CE674C" w:rsidRPr="00CE674C" w:rsidRDefault="00CE674C" w:rsidP="00CE674C">
            <w:pPr>
              <w:spacing w:line="256" w:lineRule="auto"/>
              <w:jc w:val="right"/>
              <w:rPr>
                <w:sz w:val="20"/>
                <w:szCs w:val="20"/>
              </w:rPr>
            </w:pPr>
            <w:r w:rsidRPr="00CE674C">
              <w:rPr>
                <w:sz w:val="20"/>
                <w:szCs w:val="20"/>
              </w:rPr>
              <w:t>44</w:t>
            </w:r>
            <w:r w:rsidRPr="00CE674C">
              <w:rPr>
                <w:sz w:val="20"/>
                <w:szCs w:val="20"/>
                <w:lang w:val="ky-KG"/>
              </w:rPr>
              <w:t xml:space="preserve"> </w:t>
            </w:r>
            <w:r w:rsidRPr="00CE674C">
              <w:rPr>
                <w:sz w:val="20"/>
                <w:szCs w:val="20"/>
              </w:rPr>
              <w:t>915,0</w:t>
            </w:r>
          </w:p>
        </w:tc>
        <w:tc>
          <w:tcPr>
            <w:tcW w:w="533" w:type="pct"/>
            <w:vAlign w:val="bottom"/>
            <w:hideMark/>
          </w:tcPr>
          <w:p w14:paraId="2F607899" w14:textId="77777777" w:rsidR="00CE674C" w:rsidRPr="00CE674C" w:rsidRDefault="00CE674C" w:rsidP="00CE674C">
            <w:pPr>
              <w:spacing w:line="256" w:lineRule="auto"/>
              <w:jc w:val="right"/>
              <w:rPr>
                <w:sz w:val="20"/>
                <w:szCs w:val="20"/>
              </w:rPr>
            </w:pPr>
            <w:r w:rsidRPr="00CE674C">
              <w:rPr>
                <w:sz w:val="20"/>
                <w:szCs w:val="20"/>
              </w:rPr>
              <w:t>398</w:t>
            </w:r>
            <w:r w:rsidRPr="00CE674C">
              <w:rPr>
                <w:sz w:val="20"/>
                <w:szCs w:val="20"/>
                <w:lang w:val="ky-KG"/>
              </w:rPr>
              <w:t xml:space="preserve"> </w:t>
            </w:r>
            <w:r w:rsidRPr="00CE674C">
              <w:rPr>
                <w:sz w:val="20"/>
                <w:szCs w:val="20"/>
              </w:rPr>
              <w:t>682,6</w:t>
            </w:r>
          </w:p>
        </w:tc>
      </w:tr>
      <w:tr w:rsidR="00CE674C" w:rsidRPr="00CE674C" w14:paraId="1F5C8FC9" w14:textId="77777777" w:rsidTr="002C3151">
        <w:tc>
          <w:tcPr>
            <w:tcW w:w="2868" w:type="pct"/>
            <w:tcMar>
              <w:top w:w="0" w:type="dxa"/>
              <w:left w:w="30" w:type="dxa"/>
              <w:bottom w:w="0" w:type="dxa"/>
              <w:right w:w="30" w:type="dxa"/>
            </w:tcMar>
            <w:vAlign w:val="bottom"/>
            <w:hideMark/>
          </w:tcPr>
          <w:p w14:paraId="3633CF7D" w14:textId="77777777" w:rsidR="00CE674C" w:rsidRPr="00CE674C" w:rsidRDefault="00CE674C" w:rsidP="00CE674C">
            <w:pPr>
              <w:spacing w:line="256" w:lineRule="auto"/>
              <w:ind w:left="170" w:hanging="113"/>
              <w:rPr>
                <w:sz w:val="20"/>
                <w:szCs w:val="20"/>
                <w:lang w:val="ky-KG"/>
              </w:rPr>
            </w:pPr>
            <w:r w:rsidRPr="00CE674C">
              <w:rPr>
                <w:sz w:val="20"/>
                <w:szCs w:val="20"/>
              </w:rPr>
              <w:t xml:space="preserve">Электр энергия, газ, буу </w:t>
            </w:r>
            <w:r w:rsidRPr="00CE674C">
              <w:rPr>
                <w:sz w:val="20"/>
                <w:szCs w:val="20"/>
                <w:lang w:val="ky-KG"/>
              </w:rPr>
              <w:t>жана</w:t>
            </w:r>
            <w:r w:rsidRPr="00CE674C">
              <w:rPr>
                <w:sz w:val="20"/>
                <w:szCs w:val="20"/>
              </w:rPr>
              <w:t xml:space="preserve"> </w:t>
            </w:r>
            <w:proofErr w:type="spellStart"/>
            <w:r w:rsidRPr="00CE674C">
              <w:rPr>
                <w:sz w:val="20"/>
                <w:szCs w:val="20"/>
              </w:rPr>
              <w:t>кондиц</w:t>
            </w:r>
            <w:proofErr w:type="spellEnd"/>
            <w:r w:rsidRPr="00CE674C">
              <w:rPr>
                <w:sz w:val="20"/>
                <w:szCs w:val="20"/>
                <w:lang w:val="ky-KG"/>
              </w:rPr>
              <w:t>ия</w:t>
            </w:r>
            <w:r w:rsidRPr="00CE674C">
              <w:rPr>
                <w:sz w:val="20"/>
                <w:szCs w:val="20"/>
              </w:rPr>
              <w:t>л</w:t>
            </w:r>
            <w:r w:rsidRPr="00CE674C">
              <w:rPr>
                <w:sz w:val="20"/>
                <w:szCs w:val="20"/>
                <w:lang w:val="ky-KG"/>
              </w:rPr>
              <w:t>ан</w:t>
            </w:r>
            <w:proofErr w:type="spellStart"/>
            <w:r w:rsidRPr="00CE674C">
              <w:rPr>
                <w:sz w:val="20"/>
                <w:szCs w:val="20"/>
              </w:rPr>
              <w:t>ган</w:t>
            </w:r>
            <w:proofErr w:type="spellEnd"/>
            <w:r w:rsidRPr="00CE674C">
              <w:rPr>
                <w:sz w:val="20"/>
                <w:szCs w:val="20"/>
              </w:rPr>
              <w:t xml:space="preserve"> </w:t>
            </w:r>
            <w:proofErr w:type="spellStart"/>
            <w:r w:rsidRPr="00CE674C">
              <w:rPr>
                <w:sz w:val="20"/>
                <w:szCs w:val="20"/>
              </w:rPr>
              <w:t>аба</w:t>
            </w:r>
            <w:proofErr w:type="spellEnd"/>
            <w:r w:rsidRPr="00CE674C">
              <w:rPr>
                <w:sz w:val="20"/>
                <w:szCs w:val="20"/>
              </w:rPr>
              <w:t xml:space="preserve"> </w:t>
            </w:r>
            <w:proofErr w:type="spellStart"/>
            <w:r w:rsidRPr="00CE674C">
              <w:rPr>
                <w:sz w:val="20"/>
                <w:szCs w:val="20"/>
              </w:rPr>
              <w:t>менен</w:t>
            </w:r>
            <w:proofErr w:type="spellEnd"/>
            <w:r w:rsidRPr="00CE674C">
              <w:rPr>
                <w:sz w:val="20"/>
                <w:szCs w:val="20"/>
              </w:rPr>
              <w:t xml:space="preserve"> </w:t>
            </w:r>
            <w:proofErr w:type="spellStart"/>
            <w:r w:rsidRPr="00CE674C">
              <w:rPr>
                <w:sz w:val="20"/>
                <w:szCs w:val="20"/>
              </w:rPr>
              <w:t>камсыздоо</w:t>
            </w:r>
            <w:proofErr w:type="spellEnd"/>
            <w:r w:rsidRPr="00CE674C">
              <w:rPr>
                <w:sz w:val="20"/>
                <w:szCs w:val="20"/>
                <w:lang w:val="ky-KG"/>
              </w:rPr>
              <w:t xml:space="preserve"> (жабдуу)</w:t>
            </w:r>
          </w:p>
        </w:tc>
        <w:tc>
          <w:tcPr>
            <w:tcW w:w="533" w:type="pct"/>
            <w:tcMar>
              <w:top w:w="0" w:type="dxa"/>
              <w:left w:w="30" w:type="dxa"/>
              <w:bottom w:w="0" w:type="dxa"/>
              <w:right w:w="30" w:type="dxa"/>
            </w:tcMar>
            <w:vAlign w:val="bottom"/>
            <w:hideMark/>
          </w:tcPr>
          <w:p w14:paraId="7CABCF84" w14:textId="77777777" w:rsidR="00CE674C" w:rsidRPr="00CE674C" w:rsidRDefault="00CE674C" w:rsidP="00CE674C">
            <w:pPr>
              <w:spacing w:line="256" w:lineRule="auto"/>
              <w:jc w:val="right"/>
              <w:rPr>
                <w:sz w:val="20"/>
                <w:szCs w:val="20"/>
              </w:rPr>
            </w:pPr>
            <w:r w:rsidRPr="00CE674C">
              <w:rPr>
                <w:sz w:val="20"/>
                <w:szCs w:val="20"/>
              </w:rPr>
              <w:t>5</w:t>
            </w:r>
            <w:r w:rsidRPr="00CE674C">
              <w:rPr>
                <w:sz w:val="20"/>
                <w:szCs w:val="20"/>
                <w:lang w:val="ky-KG"/>
              </w:rPr>
              <w:t xml:space="preserve"> </w:t>
            </w:r>
            <w:r w:rsidRPr="00CE674C">
              <w:rPr>
                <w:sz w:val="20"/>
                <w:szCs w:val="20"/>
              </w:rPr>
              <w:t>277,0</w:t>
            </w:r>
          </w:p>
        </w:tc>
        <w:tc>
          <w:tcPr>
            <w:tcW w:w="533" w:type="pct"/>
            <w:tcMar>
              <w:top w:w="0" w:type="dxa"/>
              <w:left w:w="30" w:type="dxa"/>
              <w:bottom w:w="0" w:type="dxa"/>
              <w:right w:w="30" w:type="dxa"/>
            </w:tcMar>
            <w:vAlign w:val="bottom"/>
            <w:hideMark/>
          </w:tcPr>
          <w:p w14:paraId="6644E460" w14:textId="77777777" w:rsidR="00CE674C" w:rsidRPr="00CE674C" w:rsidRDefault="00CE674C" w:rsidP="00CE674C">
            <w:pPr>
              <w:spacing w:line="256" w:lineRule="auto"/>
              <w:jc w:val="right"/>
              <w:rPr>
                <w:sz w:val="20"/>
                <w:szCs w:val="20"/>
              </w:rPr>
            </w:pPr>
            <w:r w:rsidRPr="00CE674C">
              <w:rPr>
                <w:sz w:val="20"/>
                <w:szCs w:val="20"/>
              </w:rPr>
              <w:t>43</w:t>
            </w:r>
            <w:r w:rsidRPr="00CE674C">
              <w:rPr>
                <w:sz w:val="20"/>
                <w:szCs w:val="20"/>
                <w:lang w:val="ky-KG"/>
              </w:rPr>
              <w:t xml:space="preserve"> </w:t>
            </w:r>
            <w:r w:rsidRPr="00CE674C">
              <w:rPr>
                <w:sz w:val="20"/>
                <w:szCs w:val="20"/>
              </w:rPr>
              <w:t>999,3</w:t>
            </w:r>
          </w:p>
        </w:tc>
        <w:tc>
          <w:tcPr>
            <w:tcW w:w="533" w:type="pct"/>
            <w:tcMar>
              <w:top w:w="0" w:type="dxa"/>
              <w:left w:w="30" w:type="dxa"/>
              <w:bottom w:w="0" w:type="dxa"/>
              <w:right w:w="30" w:type="dxa"/>
            </w:tcMar>
            <w:vAlign w:val="bottom"/>
            <w:hideMark/>
          </w:tcPr>
          <w:p w14:paraId="7BFA2697" w14:textId="77777777" w:rsidR="00CE674C" w:rsidRPr="00CE674C" w:rsidRDefault="00CE674C" w:rsidP="00CE674C">
            <w:pPr>
              <w:spacing w:line="256" w:lineRule="auto"/>
              <w:jc w:val="right"/>
              <w:rPr>
                <w:sz w:val="20"/>
                <w:szCs w:val="20"/>
              </w:rPr>
            </w:pPr>
            <w:r w:rsidRPr="00CE674C">
              <w:rPr>
                <w:sz w:val="20"/>
                <w:szCs w:val="20"/>
              </w:rPr>
              <w:t>7</w:t>
            </w:r>
            <w:r w:rsidRPr="00CE674C">
              <w:rPr>
                <w:sz w:val="20"/>
                <w:szCs w:val="20"/>
                <w:lang w:val="ky-KG"/>
              </w:rPr>
              <w:t xml:space="preserve"> </w:t>
            </w:r>
            <w:r w:rsidRPr="00CE674C">
              <w:rPr>
                <w:sz w:val="20"/>
                <w:szCs w:val="20"/>
              </w:rPr>
              <w:t>659,1</w:t>
            </w:r>
          </w:p>
        </w:tc>
        <w:tc>
          <w:tcPr>
            <w:tcW w:w="533" w:type="pct"/>
            <w:tcMar>
              <w:top w:w="0" w:type="dxa"/>
              <w:left w:w="30" w:type="dxa"/>
              <w:bottom w:w="0" w:type="dxa"/>
              <w:right w:w="30" w:type="dxa"/>
            </w:tcMar>
            <w:vAlign w:val="bottom"/>
            <w:hideMark/>
          </w:tcPr>
          <w:p w14:paraId="46A76864" w14:textId="77777777" w:rsidR="00CE674C" w:rsidRPr="00CE674C" w:rsidRDefault="00CE674C" w:rsidP="00CE674C">
            <w:pPr>
              <w:spacing w:line="256" w:lineRule="auto"/>
              <w:jc w:val="right"/>
              <w:rPr>
                <w:sz w:val="20"/>
                <w:szCs w:val="20"/>
              </w:rPr>
            </w:pPr>
            <w:r w:rsidRPr="00CE674C">
              <w:rPr>
                <w:sz w:val="20"/>
                <w:szCs w:val="20"/>
              </w:rPr>
              <w:t>54</w:t>
            </w:r>
            <w:r w:rsidRPr="00CE674C">
              <w:rPr>
                <w:sz w:val="20"/>
                <w:szCs w:val="20"/>
                <w:lang w:val="ky-KG"/>
              </w:rPr>
              <w:t xml:space="preserve"> </w:t>
            </w:r>
            <w:r w:rsidRPr="00CE674C">
              <w:rPr>
                <w:sz w:val="20"/>
                <w:szCs w:val="20"/>
              </w:rPr>
              <w:t>197,3</w:t>
            </w:r>
          </w:p>
        </w:tc>
      </w:tr>
      <w:tr w:rsidR="00CE674C" w:rsidRPr="00CE674C" w14:paraId="1D284CCB" w14:textId="77777777" w:rsidTr="002C3151">
        <w:tc>
          <w:tcPr>
            <w:tcW w:w="2868" w:type="pct"/>
            <w:tcBorders>
              <w:top w:val="nil"/>
              <w:left w:val="nil"/>
              <w:bottom w:val="single" w:sz="8" w:space="0" w:color="auto"/>
              <w:right w:val="nil"/>
            </w:tcBorders>
            <w:tcMar>
              <w:top w:w="0" w:type="dxa"/>
              <w:left w:w="30" w:type="dxa"/>
              <w:bottom w:w="0" w:type="dxa"/>
              <w:right w:w="30" w:type="dxa"/>
            </w:tcMar>
            <w:vAlign w:val="bottom"/>
            <w:hideMark/>
          </w:tcPr>
          <w:p w14:paraId="3D04C220" w14:textId="77777777" w:rsidR="00CE674C" w:rsidRPr="00CE674C" w:rsidRDefault="00CE674C" w:rsidP="00CE674C">
            <w:pPr>
              <w:tabs>
                <w:tab w:val="left" w:pos="720"/>
                <w:tab w:val="left" w:pos="7938"/>
              </w:tabs>
              <w:spacing w:line="256" w:lineRule="auto"/>
              <w:ind w:left="170" w:hanging="113"/>
              <w:rPr>
                <w:rFonts w:eastAsia="MS Mincho"/>
                <w:sz w:val="20"/>
                <w:szCs w:val="20"/>
                <w:lang w:val="ky-KG"/>
              </w:rPr>
            </w:pPr>
            <w:proofErr w:type="spellStart"/>
            <w:r w:rsidRPr="00CE674C">
              <w:rPr>
                <w:rFonts w:eastAsia="MS Mincho"/>
                <w:sz w:val="20"/>
                <w:szCs w:val="20"/>
              </w:rPr>
              <w:t>Cуу</w:t>
            </w:r>
            <w:proofErr w:type="spellEnd"/>
            <w:r w:rsidRPr="00CE674C">
              <w:rPr>
                <w:rFonts w:eastAsia="MS Mincho"/>
                <w:sz w:val="20"/>
                <w:szCs w:val="20"/>
              </w:rPr>
              <w:t xml:space="preserve"> </w:t>
            </w:r>
            <w:proofErr w:type="spellStart"/>
            <w:r w:rsidRPr="00CE674C">
              <w:rPr>
                <w:rFonts w:eastAsia="MS Mincho"/>
                <w:sz w:val="20"/>
                <w:szCs w:val="20"/>
              </w:rPr>
              <w:t>менен</w:t>
            </w:r>
            <w:proofErr w:type="spellEnd"/>
            <w:r w:rsidRPr="00CE674C">
              <w:rPr>
                <w:rFonts w:eastAsia="MS Mincho"/>
                <w:sz w:val="20"/>
                <w:szCs w:val="20"/>
              </w:rPr>
              <w:t xml:space="preserve"> </w:t>
            </w:r>
            <w:proofErr w:type="spellStart"/>
            <w:r w:rsidRPr="00CE674C">
              <w:rPr>
                <w:rFonts w:eastAsia="MS Mincho"/>
                <w:sz w:val="20"/>
                <w:szCs w:val="20"/>
              </w:rPr>
              <w:t>жабдуу</w:t>
            </w:r>
            <w:proofErr w:type="spellEnd"/>
            <w:r w:rsidRPr="00CE674C">
              <w:rPr>
                <w:rFonts w:eastAsia="MS Mincho"/>
                <w:sz w:val="20"/>
                <w:szCs w:val="20"/>
              </w:rPr>
              <w:t xml:space="preserve">, </w:t>
            </w:r>
            <w:r w:rsidRPr="00CE674C">
              <w:rPr>
                <w:rFonts w:eastAsia="MS Mincho"/>
                <w:sz w:val="20"/>
                <w:szCs w:val="20"/>
                <w:lang w:val="ky-KG"/>
              </w:rPr>
              <w:t>калдыктарды</w:t>
            </w:r>
            <w:r w:rsidRPr="00CE674C">
              <w:rPr>
                <w:rFonts w:eastAsia="MS Mincho"/>
                <w:sz w:val="20"/>
                <w:szCs w:val="20"/>
              </w:rPr>
              <w:t xml:space="preserve"> </w:t>
            </w:r>
            <w:proofErr w:type="spellStart"/>
            <w:r w:rsidRPr="00CE674C">
              <w:rPr>
                <w:rFonts w:eastAsia="MS Mincho"/>
                <w:sz w:val="20"/>
                <w:szCs w:val="20"/>
              </w:rPr>
              <w:t>тазалоо</w:t>
            </w:r>
            <w:proofErr w:type="spellEnd"/>
            <w:r w:rsidRPr="00CE674C">
              <w:rPr>
                <w:rFonts w:eastAsia="MS Mincho"/>
                <w:sz w:val="20"/>
                <w:szCs w:val="20"/>
              </w:rPr>
              <w:t xml:space="preserve">, </w:t>
            </w:r>
            <w:proofErr w:type="spellStart"/>
            <w:r w:rsidRPr="00CE674C">
              <w:rPr>
                <w:rFonts w:eastAsia="MS Mincho"/>
                <w:sz w:val="20"/>
                <w:szCs w:val="20"/>
              </w:rPr>
              <w:t>иштетүү</w:t>
            </w:r>
            <w:proofErr w:type="spellEnd"/>
            <w:r w:rsidRPr="00CE674C">
              <w:rPr>
                <w:rFonts w:eastAsia="MS Mincho"/>
                <w:sz w:val="20"/>
                <w:szCs w:val="20"/>
              </w:rPr>
              <w:t xml:space="preserve"> </w:t>
            </w:r>
            <w:proofErr w:type="spellStart"/>
            <w:r w:rsidRPr="00CE674C">
              <w:rPr>
                <w:rFonts w:eastAsia="MS Mincho"/>
                <w:sz w:val="20"/>
                <w:szCs w:val="20"/>
              </w:rPr>
              <w:t>жана</w:t>
            </w:r>
            <w:proofErr w:type="spellEnd"/>
            <w:r w:rsidRPr="00CE674C">
              <w:rPr>
                <w:rFonts w:eastAsia="MS Mincho"/>
                <w:sz w:val="20"/>
                <w:szCs w:val="20"/>
              </w:rPr>
              <w:t xml:space="preserve"> </w:t>
            </w:r>
            <w:r w:rsidRPr="00CE674C">
              <w:rPr>
                <w:rFonts w:eastAsia="MS Mincho"/>
                <w:sz w:val="20"/>
                <w:szCs w:val="20"/>
                <w:lang w:val="ky-KG"/>
              </w:rPr>
              <w:t>кайра пайдалануучу чийки затты алуу</w:t>
            </w:r>
          </w:p>
        </w:tc>
        <w:tc>
          <w:tcPr>
            <w:tcW w:w="533" w:type="pct"/>
            <w:tcBorders>
              <w:top w:val="nil"/>
              <w:left w:val="nil"/>
              <w:bottom w:val="single" w:sz="8" w:space="0" w:color="auto"/>
              <w:right w:val="nil"/>
            </w:tcBorders>
            <w:tcMar>
              <w:top w:w="0" w:type="dxa"/>
              <w:left w:w="30" w:type="dxa"/>
              <w:bottom w:w="0" w:type="dxa"/>
              <w:right w:w="30" w:type="dxa"/>
            </w:tcMar>
            <w:vAlign w:val="bottom"/>
            <w:hideMark/>
          </w:tcPr>
          <w:p w14:paraId="7A9810A0" w14:textId="77777777" w:rsidR="00CE674C" w:rsidRPr="00CE674C" w:rsidRDefault="00CE674C" w:rsidP="00CE674C">
            <w:pPr>
              <w:spacing w:line="256" w:lineRule="auto"/>
              <w:jc w:val="right"/>
              <w:rPr>
                <w:sz w:val="20"/>
                <w:szCs w:val="20"/>
              </w:rPr>
            </w:pPr>
            <w:r w:rsidRPr="00CE674C">
              <w:rPr>
                <w:sz w:val="20"/>
                <w:szCs w:val="20"/>
              </w:rPr>
              <w:t>440,6</w:t>
            </w:r>
          </w:p>
        </w:tc>
        <w:tc>
          <w:tcPr>
            <w:tcW w:w="533" w:type="pct"/>
            <w:tcBorders>
              <w:top w:val="nil"/>
              <w:left w:val="nil"/>
              <w:bottom w:val="single" w:sz="8" w:space="0" w:color="auto"/>
              <w:right w:val="nil"/>
            </w:tcBorders>
            <w:tcMar>
              <w:top w:w="0" w:type="dxa"/>
              <w:left w:w="30" w:type="dxa"/>
              <w:bottom w:w="0" w:type="dxa"/>
              <w:right w:w="30" w:type="dxa"/>
            </w:tcMar>
            <w:vAlign w:val="bottom"/>
            <w:hideMark/>
          </w:tcPr>
          <w:p w14:paraId="36C2C382" w14:textId="77777777" w:rsidR="00CE674C" w:rsidRPr="00CE674C" w:rsidRDefault="00CE674C" w:rsidP="00CE674C">
            <w:pPr>
              <w:spacing w:line="256" w:lineRule="auto"/>
              <w:jc w:val="right"/>
              <w:rPr>
                <w:sz w:val="20"/>
                <w:szCs w:val="20"/>
              </w:rPr>
            </w:pPr>
            <w:r w:rsidRPr="00CE674C">
              <w:rPr>
                <w:sz w:val="20"/>
                <w:szCs w:val="20"/>
              </w:rPr>
              <w:t>4</w:t>
            </w:r>
            <w:r w:rsidRPr="00CE674C">
              <w:rPr>
                <w:sz w:val="20"/>
                <w:szCs w:val="20"/>
                <w:lang w:val="ky-KG"/>
              </w:rPr>
              <w:t xml:space="preserve"> </w:t>
            </w:r>
            <w:r w:rsidRPr="00CE674C">
              <w:rPr>
                <w:sz w:val="20"/>
                <w:szCs w:val="20"/>
              </w:rPr>
              <w:t>140,4</w:t>
            </w:r>
          </w:p>
        </w:tc>
        <w:tc>
          <w:tcPr>
            <w:tcW w:w="533" w:type="pct"/>
            <w:tcBorders>
              <w:top w:val="nil"/>
              <w:left w:val="nil"/>
              <w:bottom w:val="single" w:sz="8" w:space="0" w:color="auto"/>
              <w:right w:val="nil"/>
            </w:tcBorders>
            <w:tcMar>
              <w:top w:w="0" w:type="dxa"/>
              <w:left w:w="30" w:type="dxa"/>
              <w:bottom w:w="0" w:type="dxa"/>
              <w:right w:w="30" w:type="dxa"/>
            </w:tcMar>
            <w:vAlign w:val="bottom"/>
            <w:hideMark/>
          </w:tcPr>
          <w:p w14:paraId="68D335F4" w14:textId="77777777" w:rsidR="00CE674C" w:rsidRPr="00CE674C" w:rsidRDefault="00CE674C" w:rsidP="00CE674C">
            <w:pPr>
              <w:spacing w:line="256" w:lineRule="auto"/>
              <w:jc w:val="right"/>
              <w:rPr>
                <w:sz w:val="20"/>
                <w:szCs w:val="20"/>
              </w:rPr>
            </w:pPr>
            <w:r w:rsidRPr="00CE674C">
              <w:rPr>
                <w:sz w:val="20"/>
                <w:szCs w:val="20"/>
              </w:rPr>
              <w:t>516,</w:t>
            </w:r>
            <w:r w:rsidRPr="00CE674C">
              <w:rPr>
                <w:sz w:val="20"/>
                <w:szCs w:val="20"/>
                <w:lang w:val="ky-KG"/>
              </w:rPr>
              <w:t>1</w:t>
            </w:r>
          </w:p>
        </w:tc>
        <w:tc>
          <w:tcPr>
            <w:tcW w:w="533" w:type="pct"/>
            <w:tcBorders>
              <w:top w:val="nil"/>
              <w:left w:val="nil"/>
              <w:bottom w:val="single" w:sz="8" w:space="0" w:color="auto"/>
              <w:right w:val="nil"/>
            </w:tcBorders>
            <w:tcMar>
              <w:top w:w="0" w:type="dxa"/>
              <w:left w:w="30" w:type="dxa"/>
              <w:bottom w:w="0" w:type="dxa"/>
              <w:right w:w="30" w:type="dxa"/>
            </w:tcMar>
            <w:vAlign w:val="bottom"/>
            <w:hideMark/>
          </w:tcPr>
          <w:p w14:paraId="09C9C8C8" w14:textId="77777777" w:rsidR="00CE674C" w:rsidRPr="00CE674C" w:rsidRDefault="00CE674C" w:rsidP="00CE674C">
            <w:pPr>
              <w:spacing w:line="256" w:lineRule="auto"/>
              <w:jc w:val="right"/>
              <w:rPr>
                <w:sz w:val="20"/>
                <w:szCs w:val="20"/>
              </w:rPr>
            </w:pPr>
            <w:r w:rsidRPr="00CE674C">
              <w:rPr>
                <w:sz w:val="20"/>
                <w:szCs w:val="20"/>
              </w:rPr>
              <w:t>5</w:t>
            </w:r>
            <w:r w:rsidRPr="00CE674C">
              <w:rPr>
                <w:sz w:val="20"/>
                <w:szCs w:val="20"/>
                <w:lang w:val="ky-KG"/>
              </w:rPr>
              <w:t xml:space="preserve"> </w:t>
            </w:r>
            <w:r w:rsidRPr="00CE674C">
              <w:rPr>
                <w:sz w:val="20"/>
                <w:szCs w:val="20"/>
              </w:rPr>
              <w:t>125,4</w:t>
            </w:r>
          </w:p>
        </w:tc>
      </w:tr>
    </w:tbl>
    <w:p w14:paraId="2E16BAB3" w14:textId="5344A816" w:rsidR="00CE674C" w:rsidRPr="00CE674C" w:rsidRDefault="00CE674C" w:rsidP="00CE674C">
      <w:pPr>
        <w:spacing w:before="120" w:after="120"/>
        <w:ind w:firstLine="709"/>
        <w:jc w:val="both"/>
        <w:rPr>
          <w:lang w:val="ky-KG"/>
        </w:rPr>
      </w:pPr>
      <w:r w:rsidRPr="00CE674C">
        <w:t>Ө</w:t>
      </w:r>
      <w:r w:rsidRPr="00CE674C">
        <w:rPr>
          <w:lang w:val="ky-KG"/>
        </w:rPr>
        <w:t xml:space="preserve">нөр жай продукцияларынын көлөмүнүн </w:t>
      </w:r>
      <w:r w:rsidRPr="00CE674C">
        <w:rPr>
          <w:rFonts w:eastAsia="Calibri"/>
        </w:rPr>
        <w:t>2023-ж. январь-</w:t>
      </w:r>
      <w:proofErr w:type="spellStart"/>
      <w:r w:rsidRPr="00CE674C">
        <w:rPr>
          <w:rFonts w:eastAsia="Calibri"/>
        </w:rPr>
        <w:t>ноябрына</w:t>
      </w:r>
      <w:proofErr w:type="spellEnd"/>
      <w:r w:rsidRPr="00CE674C">
        <w:rPr>
          <w:rFonts w:eastAsia="Calibri"/>
        </w:rPr>
        <w:t xml:space="preserve"> </w:t>
      </w:r>
      <w:proofErr w:type="spellStart"/>
      <w:r w:rsidRPr="00CE674C">
        <w:rPr>
          <w:rFonts w:eastAsia="Calibri"/>
        </w:rPr>
        <w:t>салыштырмалуу</w:t>
      </w:r>
      <w:proofErr w:type="spellEnd"/>
      <w:r w:rsidRPr="00CE674C">
        <w:rPr>
          <w:rFonts w:ascii="Kyrghyz Times" w:hAnsi="Kyrghyz Times"/>
          <w:sz w:val="22"/>
        </w:rPr>
        <w:t xml:space="preserve"> </w:t>
      </w:r>
      <w:proofErr w:type="spellStart"/>
      <w:r w:rsidRPr="00CE674C">
        <w:rPr>
          <w:rFonts w:eastAsia="Calibri"/>
        </w:rPr>
        <w:t>өсүшү</w:t>
      </w:r>
      <w:proofErr w:type="spellEnd"/>
      <w:r w:rsidRPr="00CE674C">
        <w:rPr>
          <w:lang w:val="ky-KG"/>
        </w:rPr>
        <w:t xml:space="preserve"> тазаланган мунайзат продуктуларын</w:t>
      </w:r>
      <w:r w:rsidRPr="00CE674C">
        <w:rPr>
          <w:rFonts w:ascii="Kyrghyz Times" w:hAnsi="Kyrghyz Times"/>
          <w:sz w:val="22"/>
          <w:lang w:val="ky-KG"/>
        </w:rPr>
        <w:t xml:space="preserve"> </w:t>
      </w:r>
      <w:r w:rsidRPr="00CE674C">
        <w:rPr>
          <w:lang w:val="ky-KG"/>
        </w:rPr>
        <w:t>өндүрүүнүн</w:t>
      </w:r>
      <w:r w:rsidRPr="00CE674C">
        <w:rPr>
          <w:rFonts w:ascii="Kyrghyz Times" w:hAnsi="Kyrghyz Times"/>
          <w:sz w:val="22"/>
          <w:lang w:val="ky-KG"/>
        </w:rPr>
        <w:t xml:space="preserve"> </w:t>
      </w:r>
      <w:r w:rsidRPr="00CE674C">
        <w:rPr>
          <w:rFonts w:ascii="Kyrghyz Times" w:hAnsi="Kyrghyz Times"/>
          <w:sz w:val="22"/>
        </w:rPr>
        <w:t>(</w:t>
      </w:r>
      <w:r w:rsidRPr="00CE674C">
        <w:rPr>
          <w:lang w:val="ky-KG"/>
        </w:rPr>
        <w:t>1,8 эсе</w:t>
      </w:r>
      <w:r w:rsidRPr="00CE674C">
        <w:rPr>
          <w:rFonts w:ascii="Kyrghyz Times" w:hAnsi="Kyrghyz Times"/>
          <w:sz w:val="22"/>
        </w:rPr>
        <w:t xml:space="preserve">), </w:t>
      </w:r>
      <w:r w:rsidRPr="00CE674C">
        <w:rPr>
          <w:lang w:val="ky-KG"/>
        </w:rPr>
        <w:t>жыгачтан жана кагаздан жасалган буюмдар, полиграфиялык ишмердиктин</w:t>
      </w:r>
      <w:r w:rsidRPr="00CE674C">
        <w:rPr>
          <w:rFonts w:ascii="Kyrghyz Times" w:hAnsi="Kyrghyz Times"/>
          <w:sz w:val="22"/>
        </w:rPr>
        <w:t xml:space="preserve"> (</w:t>
      </w:r>
      <w:r w:rsidRPr="00CE674C">
        <w:rPr>
          <w:lang w:val="ky-KG"/>
        </w:rPr>
        <w:t>31,4</w:t>
      </w:r>
      <w:r w:rsidRPr="00CE674C">
        <w:t xml:space="preserve"> </w:t>
      </w:r>
      <w:proofErr w:type="spellStart"/>
      <w:r w:rsidRPr="00CE674C">
        <w:t>пайызга</w:t>
      </w:r>
      <w:proofErr w:type="spellEnd"/>
      <w:r w:rsidRPr="00CE674C">
        <w:rPr>
          <w:rFonts w:ascii="Kyrghyz Times" w:hAnsi="Kyrghyz Times"/>
          <w:sz w:val="22"/>
        </w:rPr>
        <w:t>),</w:t>
      </w:r>
      <w:r w:rsidRPr="00CE674C">
        <w:rPr>
          <w:lang w:val="ky-KG"/>
        </w:rPr>
        <w:t xml:space="preserve"> тамак-аш азыктарын (суусундуктарды кошкондо) жана тамеки азыктарын (20,1 пайызга),</w:t>
      </w:r>
      <w:r w:rsidRPr="00CE674C">
        <w:rPr>
          <w:rFonts w:ascii="Kyrghyz Times" w:hAnsi="Kyrghyz Times"/>
          <w:sz w:val="22"/>
          <w:lang w:val="ky-KG"/>
        </w:rPr>
        <w:t xml:space="preserve"> </w:t>
      </w:r>
      <w:r w:rsidRPr="00CE674C">
        <w:rPr>
          <w:lang w:val="ky-KG"/>
        </w:rPr>
        <w:t>текстиль өндүрүшүнүн, кийим өндүрүүнүн (13,8 пайызга),</w:t>
      </w:r>
      <w:r w:rsidRPr="00CE674C">
        <w:rPr>
          <w:rFonts w:ascii="Kyrghyz Times" w:hAnsi="Kyrghyz Times"/>
          <w:sz w:val="22"/>
          <w:lang w:val="ky-KG"/>
        </w:rPr>
        <w:t xml:space="preserve"> </w:t>
      </w:r>
      <w:r w:rsidRPr="00CE674C">
        <w:rPr>
          <w:lang w:val="ky-KG"/>
        </w:rPr>
        <w:t>фармацевтикалык продукцияларды өндүрүүнүн (12,3 пайызга),  резина, пластмасса буюмдарын жана курулуш материалдарын өндүрүүнүн (9,9 пайызга),</w:t>
      </w:r>
      <w:r w:rsidRPr="00CE674C">
        <w:rPr>
          <w:rFonts w:ascii="Kyrghyz Times" w:hAnsi="Kyrghyz Times"/>
          <w:sz w:val="22"/>
          <w:lang w:val="ky-KG"/>
        </w:rPr>
        <w:t xml:space="preserve"> </w:t>
      </w:r>
      <w:r w:rsidRPr="00CE674C">
        <w:rPr>
          <w:lang w:val="ky-KG"/>
        </w:rPr>
        <w:t>ошондой эле</w:t>
      </w:r>
      <w:r w:rsidRPr="00CE674C">
        <w:rPr>
          <w:rFonts w:ascii="Kyrghyz Times" w:hAnsi="Kyrghyz Times"/>
          <w:sz w:val="22"/>
          <w:lang w:val="ky-KG"/>
        </w:rPr>
        <w:t xml:space="preserve"> </w:t>
      </w:r>
      <w:r w:rsidRPr="00CE674C">
        <w:rPr>
          <w:lang w:val="ky-KG"/>
        </w:rPr>
        <w:t>электр энергия, газ, буу менен камсыз кылуунун (14,</w:t>
      </w:r>
      <w:r w:rsidR="005663CD">
        <w:rPr>
          <w:lang w:val="ky-KG"/>
        </w:rPr>
        <w:t>1</w:t>
      </w:r>
      <w:r w:rsidRPr="00CE674C">
        <w:rPr>
          <w:lang w:val="ky-KG"/>
        </w:rPr>
        <w:t xml:space="preserve"> пайызга) өсүшү менен камсыздалды</w:t>
      </w:r>
      <w:r w:rsidRPr="00CE674C">
        <w:rPr>
          <w:bCs/>
        </w:rPr>
        <w:t>.</w:t>
      </w:r>
    </w:p>
    <w:p w14:paraId="39052C49" w14:textId="77777777" w:rsidR="00CE674C" w:rsidRPr="00CE674C" w:rsidRDefault="00CE674C" w:rsidP="00CE674C">
      <w:pPr>
        <w:spacing w:before="60"/>
        <w:ind w:left="1247" w:hanging="1247"/>
        <w:rPr>
          <w:b/>
          <w:lang w:val="ky-KG"/>
        </w:rPr>
      </w:pPr>
      <w:r w:rsidRPr="00CE674C">
        <w:rPr>
          <w:b/>
          <w:lang w:val="ky-KG"/>
        </w:rPr>
        <w:t>3-таблица: Январь-ноябрдагы өнөр жай продукцияларынын физикалык көлөмүнүн экономикалык ишмердиктин түрлөрү боюнча индекси</w:t>
      </w:r>
    </w:p>
    <w:p w14:paraId="1680BC65" w14:textId="77777777" w:rsidR="00CE674C" w:rsidRPr="00CE674C" w:rsidRDefault="00CE674C" w:rsidP="002C3151">
      <w:pPr>
        <w:spacing w:after="120"/>
        <w:ind w:left="1247"/>
        <w:rPr>
          <w:i/>
          <w:sz w:val="20"/>
          <w:szCs w:val="20"/>
        </w:rPr>
      </w:pPr>
      <w:r w:rsidRPr="00CE674C">
        <w:rPr>
          <w:i/>
          <w:sz w:val="20"/>
          <w:szCs w:val="20"/>
          <w:lang w:val="ky-KG"/>
        </w:rPr>
        <w:t xml:space="preserve">       </w:t>
      </w:r>
      <w:r w:rsidRPr="00CE674C">
        <w:rPr>
          <w:i/>
          <w:sz w:val="20"/>
          <w:szCs w:val="20"/>
        </w:rPr>
        <w:t>(</w:t>
      </w:r>
      <w:proofErr w:type="spellStart"/>
      <w:r w:rsidRPr="00CE674C">
        <w:rPr>
          <w:i/>
          <w:sz w:val="20"/>
          <w:szCs w:val="20"/>
        </w:rPr>
        <w:t>мурунку</w:t>
      </w:r>
      <w:proofErr w:type="spellEnd"/>
      <w:r w:rsidRPr="00CE674C">
        <w:rPr>
          <w:i/>
          <w:sz w:val="20"/>
          <w:szCs w:val="20"/>
        </w:rPr>
        <w:t xml:space="preserve"> </w:t>
      </w:r>
      <w:proofErr w:type="spellStart"/>
      <w:r w:rsidRPr="00CE674C">
        <w:rPr>
          <w:i/>
          <w:sz w:val="20"/>
          <w:szCs w:val="20"/>
        </w:rPr>
        <w:t>жылдын</w:t>
      </w:r>
      <w:proofErr w:type="spellEnd"/>
      <w:r w:rsidRPr="00CE674C">
        <w:rPr>
          <w:i/>
          <w:sz w:val="20"/>
          <w:szCs w:val="20"/>
        </w:rPr>
        <w:t xml:space="preserve"> </w:t>
      </w:r>
      <w:proofErr w:type="spellStart"/>
      <w:r w:rsidRPr="00CE674C">
        <w:rPr>
          <w:i/>
          <w:sz w:val="20"/>
          <w:szCs w:val="20"/>
        </w:rPr>
        <w:t>тийиштүү</w:t>
      </w:r>
      <w:proofErr w:type="spellEnd"/>
      <w:r w:rsidRPr="00CE674C">
        <w:rPr>
          <w:i/>
          <w:sz w:val="20"/>
          <w:szCs w:val="20"/>
        </w:rPr>
        <w:t xml:space="preserve"> </w:t>
      </w:r>
      <w:proofErr w:type="spellStart"/>
      <w:r w:rsidRPr="00CE674C">
        <w:rPr>
          <w:i/>
          <w:sz w:val="20"/>
          <w:szCs w:val="20"/>
        </w:rPr>
        <w:t>мезгилине</w:t>
      </w:r>
      <w:proofErr w:type="spellEnd"/>
      <w:r w:rsidRPr="00CE674C">
        <w:rPr>
          <w:i/>
          <w:sz w:val="20"/>
          <w:szCs w:val="20"/>
        </w:rPr>
        <w:t xml:space="preserve"> карата </w:t>
      </w:r>
      <w:proofErr w:type="spellStart"/>
      <w:r w:rsidRPr="00CE674C">
        <w:rPr>
          <w:i/>
          <w:sz w:val="20"/>
          <w:szCs w:val="20"/>
        </w:rPr>
        <w:t>пайыз</w:t>
      </w:r>
      <w:proofErr w:type="spellEnd"/>
      <w:r w:rsidRPr="00CE674C">
        <w:rPr>
          <w:i/>
          <w:sz w:val="20"/>
          <w:szCs w:val="20"/>
        </w:rPr>
        <w:t xml:space="preserve"> </w:t>
      </w:r>
      <w:proofErr w:type="spellStart"/>
      <w:r w:rsidRPr="00CE674C">
        <w:rPr>
          <w:i/>
          <w:sz w:val="20"/>
          <w:szCs w:val="20"/>
        </w:rPr>
        <w:t>менен</w:t>
      </w:r>
      <w:proofErr w:type="spellEnd"/>
      <w:r w:rsidRPr="00CE674C">
        <w:rPr>
          <w:i/>
          <w:sz w:val="20"/>
          <w:szCs w:val="20"/>
        </w:rPr>
        <w:t>)</w:t>
      </w:r>
    </w:p>
    <w:tbl>
      <w:tblPr>
        <w:tblW w:w="5000" w:type="pct"/>
        <w:tblInd w:w="9" w:type="dxa"/>
        <w:tblCellMar>
          <w:left w:w="31" w:type="dxa"/>
          <w:right w:w="31" w:type="dxa"/>
        </w:tblCellMar>
        <w:tblLook w:val="04A0" w:firstRow="1" w:lastRow="0" w:firstColumn="1" w:lastColumn="0" w:noHBand="0" w:noVBand="1"/>
      </w:tblPr>
      <w:tblGrid>
        <w:gridCol w:w="4753"/>
        <w:gridCol w:w="927"/>
        <w:gridCol w:w="1103"/>
        <w:gridCol w:w="931"/>
        <w:gridCol w:w="931"/>
        <w:gridCol w:w="993"/>
      </w:tblGrid>
      <w:tr w:rsidR="00CE674C" w:rsidRPr="00CE674C" w14:paraId="77355FBA" w14:textId="77777777" w:rsidTr="00CE674C">
        <w:trPr>
          <w:cantSplit/>
          <w:trHeight w:val="247"/>
          <w:tblHeader/>
        </w:trPr>
        <w:tc>
          <w:tcPr>
            <w:tcW w:w="2466" w:type="pct"/>
            <w:vMerge w:val="restart"/>
            <w:tcBorders>
              <w:top w:val="single" w:sz="8" w:space="0" w:color="000000"/>
              <w:left w:val="nil"/>
              <w:bottom w:val="single" w:sz="8" w:space="0" w:color="auto"/>
              <w:right w:val="nil"/>
            </w:tcBorders>
          </w:tcPr>
          <w:p w14:paraId="63C83A4B" w14:textId="77777777" w:rsidR="00CE674C" w:rsidRPr="00CE674C" w:rsidRDefault="00CE674C" w:rsidP="00CE674C">
            <w:pPr>
              <w:tabs>
                <w:tab w:val="left" w:pos="720"/>
                <w:tab w:val="left" w:pos="7938"/>
              </w:tabs>
              <w:spacing w:line="256" w:lineRule="auto"/>
              <w:jc w:val="right"/>
              <w:rPr>
                <w:sz w:val="20"/>
                <w:szCs w:val="20"/>
              </w:rPr>
            </w:pPr>
          </w:p>
        </w:tc>
        <w:tc>
          <w:tcPr>
            <w:tcW w:w="1053" w:type="pct"/>
            <w:gridSpan w:val="2"/>
            <w:tcBorders>
              <w:top w:val="single" w:sz="8" w:space="0" w:color="000000"/>
              <w:left w:val="nil"/>
              <w:bottom w:val="single" w:sz="4" w:space="0" w:color="auto"/>
              <w:right w:val="nil"/>
            </w:tcBorders>
            <w:hideMark/>
          </w:tcPr>
          <w:p w14:paraId="137133A7" w14:textId="77777777" w:rsidR="00CE674C" w:rsidRPr="00CE674C" w:rsidRDefault="00CE674C" w:rsidP="00CE674C">
            <w:pPr>
              <w:tabs>
                <w:tab w:val="left" w:pos="720"/>
                <w:tab w:val="left" w:pos="7938"/>
              </w:tabs>
              <w:spacing w:line="256" w:lineRule="auto"/>
              <w:jc w:val="center"/>
              <w:rPr>
                <w:b/>
                <w:sz w:val="20"/>
                <w:szCs w:val="20"/>
                <w:lang w:val="en-US"/>
              </w:rPr>
            </w:pPr>
            <w:r w:rsidRPr="00CE674C">
              <w:rPr>
                <w:b/>
                <w:sz w:val="20"/>
                <w:szCs w:val="20"/>
              </w:rPr>
              <w:t>2023</w:t>
            </w:r>
          </w:p>
        </w:tc>
        <w:tc>
          <w:tcPr>
            <w:tcW w:w="1482" w:type="pct"/>
            <w:gridSpan w:val="3"/>
            <w:tcBorders>
              <w:top w:val="single" w:sz="8" w:space="0" w:color="000000"/>
              <w:left w:val="nil"/>
              <w:bottom w:val="single" w:sz="4" w:space="0" w:color="auto"/>
              <w:right w:val="nil"/>
            </w:tcBorders>
            <w:hideMark/>
          </w:tcPr>
          <w:p w14:paraId="78D7506D" w14:textId="77777777" w:rsidR="00CE674C" w:rsidRPr="00CE674C" w:rsidRDefault="00CE674C" w:rsidP="00CE674C">
            <w:pPr>
              <w:tabs>
                <w:tab w:val="left" w:pos="720"/>
                <w:tab w:val="left" w:pos="7938"/>
              </w:tabs>
              <w:spacing w:line="256" w:lineRule="auto"/>
              <w:jc w:val="center"/>
              <w:rPr>
                <w:b/>
                <w:sz w:val="20"/>
                <w:szCs w:val="20"/>
                <w:lang w:val="en-US"/>
              </w:rPr>
            </w:pPr>
            <w:r w:rsidRPr="00CE674C">
              <w:rPr>
                <w:b/>
                <w:sz w:val="20"/>
                <w:szCs w:val="20"/>
              </w:rPr>
              <w:t>2024</w:t>
            </w:r>
          </w:p>
        </w:tc>
      </w:tr>
      <w:tr w:rsidR="00CE674C" w:rsidRPr="00CE674C" w14:paraId="14DAD578" w14:textId="77777777" w:rsidTr="00CE674C">
        <w:trPr>
          <w:cantSplit/>
          <w:trHeight w:val="665"/>
          <w:tblHeader/>
        </w:trPr>
        <w:tc>
          <w:tcPr>
            <w:tcW w:w="0" w:type="auto"/>
            <w:vMerge/>
            <w:tcBorders>
              <w:top w:val="single" w:sz="8" w:space="0" w:color="000000"/>
              <w:left w:val="nil"/>
              <w:bottom w:val="single" w:sz="8" w:space="0" w:color="auto"/>
              <w:right w:val="nil"/>
            </w:tcBorders>
            <w:vAlign w:val="center"/>
            <w:hideMark/>
          </w:tcPr>
          <w:p w14:paraId="55A665C5" w14:textId="77777777" w:rsidR="00CE674C" w:rsidRPr="00CE674C" w:rsidRDefault="00CE674C" w:rsidP="00CE674C">
            <w:pPr>
              <w:spacing w:line="256" w:lineRule="auto"/>
              <w:rPr>
                <w:sz w:val="20"/>
                <w:szCs w:val="20"/>
              </w:rPr>
            </w:pPr>
          </w:p>
        </w:tc>
        <w:tc>
          <w:tcPr>
            <w:tcW w:w="481" w:type="pct"/>
            <w:tcBorders>
              <w:top w:val="single" w:sz="4" w:space="0" w:color="auto"/>
              <w:left w:val="nil"/>
              <w:bottom w:val="single" w:sz="8" w:space="0" w:color="000000"/>
              <w:right w:val="nil"/>
            </w:tcBorders>
            <w:hideMark/>
          </w:tcPr>
          <w:p w14:paraId="6B9B1280" w14:textId="77777777" w:rsidR="00CE674C" w:rsidRPr="00CE674C" w:rsidRDefault="00CE674C" w:rsidP="00CE674C">
            <w:pPr>
              <w:spacing w:line="256" w:lineRule="auto"/>
              <w:jc w:val="right"/>
              <w:rPr>
                <w:b/>
                <w:sz w:val="20"/>
                <w:szCs w:val="20"/>
              </w:rPr>
            </w:pPr>
            <w:r w:rsidRPr="00CE674C">
              <w:rPr>
                <w:b/>
                <w:sz w:val="20"/>
                <w:szCs w:val="20"/>
              </w:rPr>
              <w:t>ноябрь</w:t>
            </w:r>
          </w:p>
        </w:tc>
        <w:tc>
          <w:tcPr>
            <w:tcW w:w="572" w:type="pct"/>
            <w:tcBorders>
              <w:top w:val="single" w:sz="4" w:space="0" w:color="auto"/>
              <w:left w:val="nil"/>
              <w:bottom w:val="single" w:sz="8" w:space="0" w:color="000000"/>
              <w:right w:val="nil"/>
            </w:tcBorders>
            <w:hideMark/>
          </w:tcPr>
          <w:p w14:paraId="3721B3D5" w14:textId="77777777" w:rsidR="00CE674C" w:rsidRPr="00CE674C" w:rsidRDefault="00CE674C" w:rsidP="00CE674C">
            <w:pPr>
              <w:tabs>
                <w:tab w:val="left" w:pos="720"/>
                <w:tab w:val="left" w:pos="7938"/>
              </w:tabs>
              <w:spacing w:line="256" w:lineRule="auto"/>
              <w:jc w:val="right"/>
              <w:rPr>
                <w:b/>
                <w:sz w:val="20"/>
                <w:szCs w:val="20"/>
              </w:rPr>
            </w:pPr>
            <w:r w:rsidRPr="00CE674C">
              <w:rPr>
                <w:b/>
                <w:sz w:val="20"/>
                <w:szCs w:val="20"/>
              </w:rPr>
              <w:t>январь-ноябрь</w:t>
            </w:r>
          </w:p>
        </w:tc>
        <w:tc>
          <w:tcPr>
            <w:tcW w:w="483" w:type="pct"/>
            <w:tcBorders>
              <w:top w:val="single" w:sz="4" w:space="0" w:color="auto"/>
              <w:left w:val="nil"/>
              <w:bottom w:val="single" w:sz="8" w:space="0" w:color="000000"/>
              <w:right w:val="nil"/>
            </w:tcBorders>
            <w:hideMark/>
          </w:tcPr>
          <w:p w14:paraId="22FCCB9F" w14:textId="77777777" w:rsidR="00CE674C" w:rsidRPr="00CE674C" w:rsidRDefault="00CE674C" w:rsidP="00CE674C">
            <w:pPr>
              <w:spacing w:line="256" w:lineRule="auto"/>
              <w:jc w:val="right"/>
              <w:rPr>
                <w:b/>
                <w:sz w:val="20"/>
                <w:szCs w:val="20"/>
              </w:rPr>
            </w:pPr>
            <w:r w:rsidRPr="00CE674C">
              <w:rPr>
                <w:b/>
                <w:sz w:val="20"/>
                <w:szCs w:val="20"/>
              </w:rPr>
              <w:t>ноябрь</w:t>
            </w:r>
          </w:p>
        </w:tc>
        <w:tc>
          <w:tcPr>
            <w:tcW w:w="483" w:type="pct"/>
            <w:tcBorders>
              <w:top w:val="single" w:sz="4" w:space="0" w:color="auto"/>
              <w:left w:val="nil"/>
              <w:bottom w:val="single" w:sz="8" w:space="0" w:color="000000"/>
              <w:right w:val="nil"/>
            </w:tcBorders>
            <w:hideMark/>
          </w:tcPr>
          <w:p w14:paraId="571C530D" w14:textId="77777777" w:rsidR="00CE674C" w:rsidRPr="00CE674C" w:rsidRDefault="00CE674C" w:rsidP="00CE674C">
            <w:pPr>
              <w:tabs>
                <w:tab w:val="left" w:pos="720"/>
                <w:tab w:val="left" w:pos="7938"/>
              </w:tabs>
              <w:spacing w:line="256" w:lineRule="auto"/>
              <w:jc w:val="right"/>
              <w:rPr>
                <w:b/>
                <w:sz w:val="20"/>
                <w:szCs w:val="20"/>
              </w:rPr>
            </w:pPr>
            <w:r w:rsidRPr="00CE674C">
              <w:rPr>
                <w:b/>
                <w:sz w:val="20"/>
                <w:szCs w:val="20"/>
              </w:rPr>
              <w:t>январь-ноябрь</w:t>
            </w:r>
          </w:p>
        </w:tc>
        <w:tc>
          <w:tcPr>
            <w:tcW w:w="515" w:type="pct"/>
            <w:tcBorders>
              <w:top w:val="single" w:sz="4" w:space="0" w:color="auto"/>
              <w:left w:val="nil"/>
              <w:bottom w:val="single" w:sz="8" w:space="0" w:color="auto"/>
              <w:right w:val="nil"/>
            </w:tcBorders>
            <w:hideMark/>
          </w:tcPr>
          <w:p w14:paraId="74AAEDB7" w14:textId="77777777" w:rsidR="00CE674C" w:rsidRPr="00CE674C" w:rsidRDefault="00CE674C" w:rsidP="00CE674C">
            <w:pPr>
              <w:spacing w:line="256" w:lineRule="auto"/>
              <w:jc w:val="right"/>
              <w:rPr>
                <w:b/>
                <w:sz w:val="20"/>
                <w:szCs w:val="20"/>
              </w:rPr>
            </w:pPr>
            <w:r w:rsidRPr="00CE674C">
              <w:rPr>
                <w:b/>
                <w:sz w:val="20"/>
                <w:szCs w:val="20"/>
              </w:rPr>
              <w:t>ноябрь</w:t>
            </w:r>
          </w:p>
          <w:p w14:paraId="5C6E7712" w14:textId="77777777" w:rsidR="00CE674C" w:rsidRPr="00CE674C" w:rsidRDefault="00CE674C" w:rsidP="00CE674C">
            <w:pPr>
              <w:spacing w:line="256" w:lineRule="auto"/>
              <w:jc w:val="right"/>
              <w:rPr>
                <w:b/>
                <w:sz w:val="20"/>
                <w:szCs w:val="20"/>
              </w:rPr>
            </w:pPr>
            <w:r w:rsidRPr="00CE674C">
              <w:rPr>
                <w:b/>
                <w:sz w:val="20"/>
                <w:szCs w:val="20"/>
                <w:lang w:val="ky-KG"/>
              </w:rPr>
              <w:t>октябрга карата</w:t>
            </w:r>
            <w:r w:rsidRPr="00CE674C">
              <w:rPr>
                <w:b/>
                <w:sz w:val="20"/>
                <w:szCs w:val="20"/>
              </w:rPr>
              <w:br/>
            </w:r>
          </w:p>
        </w:tc>
      </w:tr>
      <w:tr w:rsidR="00CE674C" w:rsidRPr="00CE674C" w14:paraId="5AB2DECC" w14:textId="77777777" w:rsidTr="00CE674C">
        <w:trPr>
          <w:trHeight w:val="239"/>
        </w:trPr>
        <w:tc>
          <w:tcPr>
            <w:tcW w:w="2466" w:type="pct"/>
            <w:vAlign w:val="bottom"/>
            <w:hideMark/>
          </w:tcPr>
          <w:p w14:paraId="2A3C0D99" w14:textId="77777777" w:rsidR="00CE674C" w:rsidRPr="00CE674C" w:rsidRDefault="00CE674C" w:rsidP="00CE674C">
            <w:pPr>
              <w:tabs>
                <w:tab w:val="center" w:pos="4677"/>
                <w:tab w:val="right" w:pos="9355"/>
              </w:tabs>
              <w:spacing w:line="256" w:lineRule="auto"/>
              <w:rPr>
                <w:rFonts w:eastAsia="MS Mincho"/>
                <w:b/>
                <w:bCs/>
                <w:sz w:val="20"/>
                <w:szCs w:val="20"/>
              </w:rPr>
            </w:pPr>
            <w:proofErr w:type="spellStart"/>
            <w:r w:rsidRPr="00CE674C">
              <w:rPr>
                <w:rFonts w:eastAsia="MS Mincho"/>
                <w:b/>
                <w:bCs/>
                <w:sz w:val="20"/>
                <w:szCs w:val="20"/>
              </w:rPr>
              <w:t>Бардыгы</w:t>
            </w:r>
            <w:proofErr w:type="spellEnd"/>
          </w:p>
        </w:tc>
        <w:tc>
          <w:tcPr>
            <w:tcW w:w="481" w:type="pct"/>
            <w:vAlign w:val="bottom"/>
            <w:hideMark/>
          </w:tcPr>
          <w:p w14:paraId="5CE2787A" w14:textId="77777777" w:rsidR="00CE674C" w:rsidRPr="00CE674C" w:rsidRDefault="00CE674C" w:rsidP="00CE674C">
            <w:pPr>
              <w:spacing w:line="256" w:lineRule="auto"/>
              <w:jc w:val="right"/>
              <w:rPr>
                <w:b/>
                <w:bCs/>
                <w:sz w:val="20"/>
                <w:szCs w:val="20"/>
              </w:rPr>
            </w:pPr>
            <w:r w:rsidRPr="00CE674C">
              <w:rPr>
                <w:b/>
                <w:bCs/>
                <w:sz w:val="20"/>
                <w:szCs w:val="20"/>
              </w:rPr>
              <w:t>104,6</w:t>
            </w:r>
          </w:p>
        </w:tc>
        <w:tc>
          <w:tcPr>
            <w:tcW w:w="572" w:type="pct"/>
            <w:vAlign w:val="bottom"/>
            <w:hideMark/>
          </w:tcPr>
          <w:p w14:paraId="7734CE9D" w14:textId="77777777" w:rsidR="00CE674C" w:rsidRPr="00CE674C" w:rsidRDefault="00CE674C" w:rsidP="00CE674C">
            <w:pPr>
              <w:spacing w:line="256" w:lineRule="auto"/>
              <w:jc w:val="right"/>
              <w:rPr>
                <w:b/>
                <w:bCs/>
                <w:sz w:val="20"/>
                <w:szCs w:val="20"/>
              </w:rPr>
            </w:pPr>
            <w:r w:rsidRPr="00CE674C">
              <w:rPr>
                <w:b/>
                <w:bCs/>
                <w:sz w:val="20"/>
                <w:szCs w:val="20"/>
              </w:rPr>
              <w:t>102,1</w:t>
            </w:r>
          </w:p>
        </w:tc>
        <w:tc>
          <w:tcPr>
            <w:tcW w:w="483" w:type="pct"/>
            <w:vAlign w:val="bottom"/>
            <w:hideMark/>
          </w:tcPr>
          <w:p w14:paraId="3FE74543" w14:textId="77777777" w:rsidR="00CE674C" w:rsidRPr="00CE674C" w:rsidRDefault="00CE674C" w:rsidP="00CE674C">
            <w:pPr>
              <w:spacing w:line="256" w:lineRule="auto"/>
              <w:jc w:val="right"/>
              <w:rPr>
                <w:b/>
                <w:sz w:val="20"/>
                <w:szCs w:val="20"/>
              </w:rPr>
            </w:pPr>
            <w:r w:rsidRPr="00CE674C">
              <w:rPr>
                <w:b/>
                <w:bCs/>
                <w:sz w:val="20"/>
                <w:szCs w:val="20"/>
              </w:rPr>
              <w:t>98,9</w:t>
            </w:r>
          </w:p>
        </w:tc>
        <w:tc>
          <w:tcPr>
            <w:tcW w:w="483" w:type="pct"/>
            <w:vAlign w:val="bottom"/>
            <w:hideMark/>
          </w:tcPr>
          <w:p w14:paraId="2658E84B" w14:textId="77777777" w:rsidR="00CE674C" w:rsidRPr="00CE674C" w:rsidRDefault="00CE674C" w:rsidP="00CE674C">
            <w:pPr>
              <w:spacing w:line="256" w:lineRule="auto"/>
              <w:jc w:val="right"/>
              <w:rPr>
                <w:b/>
                <w:sz w:val="20"/>
                <w:szCs w:val="20"/>
              </w:rPr>
            </w:pPr>
            <w:r w:rsidRPr="00CE674C">
              <w:rPr>
                <w:b/>
                <w:bCs/>
                <w:sz w:val="20"/>
                <w:szCs w:val="20"/>
              </w:rPr>
              <w:t>104,8</w:t>
            </w:r>
          </w:p>
        </w:tc>
        <w:tc>
          <w:tcPr>
            <w:tcW w:w="515" w:type="pct"/>
            <w:vAlign w:val="bottom"/>
            <w:hideMark/>
          </w:tcPr>
          <w:p w14:paraId="3BD44DA1" w14:textId="77777777" w:rsidR="00CE674C" w:rsidRPr="00CE674C" w:rsidRDefault="00CE674C" w:rsidP="00CE674C">
            <w:pPr>
              <w:spacing w:line="256" w:lineRule="auto"/>
              <w:jc w:val="right"/>
              <w:rPr>
                <w:b/>
                <w:sz w:val="20"/>
                <w:szCs w:val="20"/>
              </w:rPr>
            </w:pPr>
            <w:r w:rsidRPr="00CE674C">
              <w:rPr>
                <w:b/>
                <w:bCs/>
                <w:sz w:val="20"/>
                <w:szCs w:val="20"/>
              </w:rPr>
              <w:t>96,1</w:t>
            </w:r>
          </w:p>
        </w:tc>
      </w:tr>
      <w:tr w:rsidR="00CE674C" w:rsidRPr="00CE674C" w14:paraId="4AEDFA71" w14:textId="77777777" w:rsidTr="00CE674C">
        <w:trPr>
          <w:trHeight w:val="224"/>
        </w:trPr>
        <w:tc>
          <w:tcPr>
            <w:tcW w:w="2466" w:type="pct"/>
            <w:vAlign w:val="bottom"/>
            <w:hideMark/>
          </w:tcPr>
          <w:p w14:paraId="1B1A12A0" w14:textId="77777777" w:rsidR="00CE674C" w:rsidRPr="00CE674C" w:rsidRDefault="00CE674C" w:rsidP="00CE674C">
            <w:pPr>
              <w:widowControl w:val="0"/>
              <w:autoSpaceDE w:val="0"/>
              <w:autoSpaceDN w:val="0"/>
              <w:adjustRightInd w:val="0"/>
              <w:spacing w:line="256" w:lineRule="auto"/>
              <w:ind w:left="113"/>
              <w:rPr>
                <w:b/>
                <w:bCs/>
                <w:sz w:val="20"/>
                <w:szCs w:val="20"/>
              </w:rPr>
            </w:pPr>
            <w:proofErr w:type="spellStart"/>
            <w:r w:rsidRPr="00CE674C">
              <w:rPr>
                <w:b/>
                <w:color w:val="000000"/>
                <w:sz w:val="20"/>
                <w:szCs w:val="20"/>
              </w:rPr>
              <w:t>Пайдалуу</w:t>
            </w:r>
            <w:proofErr w:type="spellEnd"/>
            <w:r w:rsidRPr="00CE674C">
              <w:rPr>
                <w:b/>
                <w:color w:val="000000"/>
                <w:sz w:val="20"/>
                <w:szCs w:val="20"/>
              </w:rPr>
              <w:t xml:space="preserve"> </w:t>
            </w:r>
            <w:proofErr w:type="spellStart"/>
            <w:r w:rsidRPr="00CE674C">
              <w:rPr>
                <w:b/>
                <w:color w:val="000000"/>
                <w:sz w:val="20"/>
                <w:szCs w:val="20"/>
              </w:rPr>
              <w:t>кендерди</w:t>
            </w:r>
            <w:proofErr w:type="spellEnd"/>
            <w:r w:rsidRPr="00CE674C">
              <w:rPr>
                <w:b/>
                <w:color w:val="000000"/>
                <w:sz w:val="20"/>
                <w:szCs w:val="20"/>
              </w:rPr>
              <w:t xml:space="preserve"> </w:t>
            </w:r>
            <w:proofErr w:type="spellStart"/>
            <w:r w:rsidRPr="00CE674C">
              <w:rPr>
                <w:b/>
                <w:color w:val="000000"/>
                <w:sz w:val="20"/>
                <w:szCs w:val="20"/>
              </w:rPr>
              <w:t>казуу</w:t>
            </w:r>
            <w:proofErr w:type="spellEnd"/>
            <w:r w:rsidRPr="00CE674C">
              <w:rPr>
                <w:b/>
                <w:bCs/>
                <w:sz w:val="20"/>
                <w:szCs w:val="20"/>
              </w:rPr>
              <w:t xml:space="preserve"> </w:t>
            </w:r>
          </w:p>
        </w:tc>
        <w:tc>
          <w:tcPr>
            <w:tcW w:w="481" w:type="pct"/>
            <w:vAlign w:val="bottom"/>
            <w:hideMark/>
          </w:tcPr>
          <w:p w14:paraId="524947C9" w14:textId="77777777" w:rsidR="00CE674C" w:rsidRPr="00CE674C" w:rsidRDefault="00CE674C" w:rsidP="00CE674C">
            <w:pPr>
              <w:spacing w:line="256" w:lineRule="auto"/>
              <w:jc w:val="right"/>
              <w:rPr>
                <w:b/>
                <w:bCs/>
                <w:sz w:val="20"/>
                <w:szCs w:val="20"/>
              </w:rPr>
            </w:pPr>
            <w:r w:rsidRPr="00CE674C">
              <w:rPr>
                <w:b/>
                <w:bCs/>
                <w:sz w:val="20"/>
                <w:szCs w:val="20"/>
              </w:rPr>
              <w:t>92,2</w:t>
            </w:r>
          </w:p>
        </w:tc>
        <w:tc>
          <w:tcPr>
            <w:tcW w:w="572" w:type="pct"/>
            <w:vAlign w:val="bottom"/>
            <w:hideMark/>
          </w:tcPr>
          <w:p w14:paraId="6053C4AE" w14:textId="77777777" w:rsidR="00CE674C" w:rsidRPr="00CE674C" w:rsidRDefault="00CE674C" w:rsidP="00CE674C">
            <w:pPr>
              <w:spacing w:line="256" w:lineRule="auto"/>
              <w:jc w:val="right"/>
              <w:rPr>
                <w:b/>
                <w:bCs/>
                <w:sz w:val="20"/>
                <w:szCs w:val="20"/>
              </w:rPr>
            </w:pPr>
            <w:r w:rsidRPr="00CE674C">
              <w:rPr>
                <w:b/>
                <w:bCs/>
                <w:sz w:val="20"/>
                <w:szCs w:val="20"/>
              </w:rPr>
              <w:t>103,0</w:t>
            </w:r>
          </w:p>
        </w:tc>
        <w:tc>
          <w:tcPr>
            <w:tcW w:w="483" w:type="pct"/>
            <w:vAlign w:val="bottom"/>
            <w:hideMark/>
          </w:tcPr>
          <w:p w14:paraId="08AD3F2D" w14:textId="77777777" w:rsidR="00CE674C" w:rsidRPr="00CE674C" w:rsidRDefault="00CE674C" w:rsidP="00CE674C">
            <w:pPr>
              <w:spacing w:line="256" w:lineRule="auto"/>
              <w:jc w:val="right"/>
              <w:rPr>
                <w:b/>
                <w:sz w:val="20"/>
                <w:szCs w:val="20"/>
              </w:rPr>
            </w:pPr>
            <w:r w:rsidRPr="00CE674C">
              <w:rPr>
                <w:b/>
                <w:bCs/>
                <w:sz w:val="20"/>
                <w:szCs w:val="20"/>
              </w:rPr>
              <w:t>119,4</w:t>
            </w:r>
          </w:p>
        </w:tc>
        <w:tc>
          <w:tcPr>
            <w:tcW w:w="483" w:type="pct"/>
            <w:vAlign w:val="bottom"/>
            <w:hideMark/>
          </w:tcPr>
          <w:p w14:paraId="795D4D67" w14:textId="77777777" w:rsidR="00CE674C" w:rsidRPr="00CE674C" w:rsidRDefault="00CE674C" w:rsidP="00CE674C">
            <w:pPr>
              <w:spacing w:line="256" w:lineRule="auto"/>
              <w:jc w:val="right"/>
              <w:rPr>
                <w:b/>
                <w:sz w:val="20"/>
                <w:szCs w:val="20"/>
              </w:rPr>
            </w:pPr>
            <w:r w:rsidRPr="00CE674C">
              <w:rPr>
                <w:b/>
                <w:bCs/>
                <w:sz w:val="20"/>
                <w:szCs w:val="20"/>
              </w:rPr>
              <w:t>101,8</w:t>
            </w:r>
          </w:p>
        </w:tc>
        <w:tc>
          <w:tcPr>
            <w:tcW w:w="515" w:type="pct"/>
            <w:vAlign w:val="bottom"/>
            <w:hideMark/>
          </w:tcPr>
          <w:p w14:paraId="0B6F6122" w14:textId="77777777" w:rsidR="00CE674C" w:rsidRPr="00CE674C" w:rsidRDefault="00CE674C" w:rsidP="00CE674C">
            <w:pPr>
              <w:spacing w:line="256" w:lineRule="auto"/>
              <w:jc w:val="right"/>
              <w:rPr>
                <w:b/>
                <w:sz w:val="20"/>
                <w:szCs w:val="20"/>
              </w:rPr>
            </w:pPr>
            <w:r w:rsidRPr="00CE674C">
              <w:rPr>
                <w:b/>
                <w:bCs/>
                <w:sz w:val="20"/>
                <w:szCs w:val="20"/>
              </w:rPr>
              <w:t>111,1</w:t>
            </w:r>
          </w:p>
        </w:tc>
      </w:tr>
      <w:tr w:rsidR="00CE674C" w:rsidRPr="00CE674C" w14:paraId="08294DA6" w14:textId="77777777" w:rsidTr="00CE674C">
        <w:trPr>
          <w:trHeight w:val="224"/>
        </w:trPr>
        <w:tc>
          <w:tcPr>
            <w:tcW w:w="2466" w:type="pct"/>
            <w:vAlign w:val="bottom"/>
            <w:hideMark/>
          </w:tcPr>
          <w:p w14:paraId="26AD9785" w14:textId="77777777" w:rsidR="00CE674C" w:rsidRPr="00CE674C" w:rsidRDefault="00CE674C" w:rsidP="00CE674C">
            <w:pPr>
              <w:spacing w:line="256" w:lineRule="auto"/>
              <w:ind w:left="283" w:hanging="113"/>
              <w:rPr>
                <w:sz w:val="20"/>
                <w:szCs w:val="20"/>
              </w:rPr>
            </w:pPr>
            <w:bookmarkStart w:id="8" w:name="_Hlk166312698"/>
            <w:r w:rsidRPr="00CE674C">
              <w:rPr>
                <w:sz w:val="20"/>
                <w:szCs w:val="20"/>
              </w:rPr>
              <w:t xml:space="preserve">Таш </w:t>
            </w:r>
            <w:proofErr w:type="spellStart"/>
            <w:r w:rsidRPr="00CE674C">
              <w:rPr>
                <w:sz w:val="20"/>
                <w:szCs w:val="20"/>
              </w:rPr>
              <w:t>көмүр</w:t>
            </w:r>
            <w:proofErr w:type="spellEnd"/>
            <w:r w:rsidRPr="00CE674C">
              <w:rPr>
                <w:sz w:val="20"/>
                <w:szCs w:val="20"/>
              </w:rPr>
              <w:t xml:space="preserve"> </w:t>
            </w:r>
            <w:proofErr w:type="spellStart"/>
            <w:r w:rsidRPr="00CE674C">
              <w:rPr>
                <w:sz w:val="20"/>
                <w:szCs w:val="20"/>
              </w:rPr>
              <w:t>жана</w:t>
            </w:r>
            <w:proofErr w:type="spellEnd"/>
            <w:r w:rsidRPr="00CE674C">
              <w:rPr>
                <w:sz w:val="20"/>
                <w:szCs w:val="20"/>
              </w:rPr>
              <w:t xml:space="preserve"> </w:t>
            </w:r>
            <w:r w:rsidRPr="00CE674C">
              <w:rPr>
                <w:sz w:val="20"/>
                <w:szCs w:val="20"/>
                <w:lang w:val="ky-KG"/>
              </w:rPr>
              <w:t>күрөң көмүр</w:t>
            </w:r>
            <w:r w:rsidRPr="00CE674C">
              <w:rPr>
                <w:color w:val="000000"/>
                <w:sz w:val="20"/>
                <w:szCs w:val="20"/>
              </w:rPr>
              <w:t xml:space="preserve"> (лигнит) </w:t>
            </w:r>
            <w:proofErr w:type="spellStart"/>
            <w:r w:rsidRPr="00CE674C">
              <w:rPr>
                <w:color w:val="000000"/>
                <w:sz w:val="20"/>
                <w:szCs w:val="20"/>
              </w:rPr>
              <w:t>казуу</w:t>
            </w:r>
            <w:proofErr w:type="spellEnd"/>
            <w:r w:rsidRPr="00CE674C">
              <w:rPr>
                <w:color w:val="000000"/>
                <w:sz w:val="20"/>
                <w:szCs w:val="20"/>
              </w:rPr>
              <w:t xml:space="preserve"> </w:t>
            </w:r>
            <w:bookmarkEnd w:id="8"/>
          </w:p>
        </w:tc>
        <w:tc>
          <w:tcPr>
            <w:tcW w:w="481" w:type="pct"/>
            <w:vAlign w:val="bottom"/>
            <w:hideMark/>
          </w:tcPr>
          <w:p w14:paraId="6C9A9451" w14:textId="77777777" w:rsidR="00CE674C" w:rsidRPr="00CE674C" w:rsidRDefault="00CE674C" w:rsidP="00CE674C">
            <w:pPr>
              <w:spacing w:line="256" w:lineRule="auto"/>
              <w:jc w:val="right"/>
              <w:rPr>
                <w:sz w:val="20"/>
                <w:szCs w:val="20"/>
              </w:rPr>
            </w:pPr>
            <w:r w:rsidRPr="00CE674C">
              <w:rPr>
                <w:sz w:val="20"/>
                <w:szCs w:val="20"/>
              </w:rPr>
              <w:t>135,2</w:t>
            </w:r>
          </w:p>
        </w:tc>
        <w:tc>
          <w:tcPr>
            <w:tcW w:w="572" w:type="pct"/>
            <w:vAlign w:val="bottom"/>
            <w:hideMark/>
          </w:tcPr>
          <w:p w14:paraId="0138E0D0" w14:textId="77777777" w:rsidR="00CE674C" w:rsidRPr="00CE674C" w:rsidRDefault="00CE674C" w:rsidP="00CE674C">
            <w:pPr>
              <w:spacing w:line="256" w:lineRule="auto"/>
              <w:jc w:val="right"/>
              <w:rPr>
                <w:sz w:val="20"/>
                <w:szCs w:val="20"/>
              </w:rPr>
            </w:pPr>
            <w:r w:rsidRPr="00CE674C">
              <w:rPr>
                <w:sz w:val="20"/>
                <w:szCs w:val="20"/>
              </w:rPr>
              <w:t>116,2</w:t>
            </w:r>
          </w:p>
        </w:tc>
        <w:tc>
          <w:tcPr>
            <w:tcW w:w="483" w:type="pct"/>
            <w:vAlign w:val="bottom"/>
            <w:hideMark/>
          </w:tcPr>
          <w:p w14:paraId="7E1548ED" w14:textId="77777777" w:rsidR="00CE674C" w:rsidRPr="00CE674C" w:rsidRDefault="00CE674C" w:rsidP="00CE674C">
            <w:pPr>
              <w:spacing w:line="256" w:lineRule="auto"/>
              <w:jc w:val="right"/>
              <w:rPr>
                <w:sz w:val="20"/>
                <w:szCs w:val="20"/>
              </w:rPr>
            </w:pPr>
            <w:r w:rsidRPr="00CE674C">
              <w:rPr>
                <w:sz w:val="20"/>
                <w:szCs w:val="20"/>
              </w:rPr>
              <w:t>116,7</w:t>
            </w:r>
          </w:p>
        </w:tc>
        <w:tc>
          <w:tcPr>
            <w:tcW w:w="483" w:type="pct"/>
            <w:vAlign w:val="bottom"/>
            <w:hideMark/>
          </w:tcPr>
          <w:p w14:paraId="119BA33D" w14:textId="77777777" w:rsidR="00CE674C" w:rsidRPr="00CE674C" w:rsidRDefault="00CE674C" w:rsidP="00CE674C">
            <w:pPr>
              <w:spacing w:line="256" w:lineRule="auto"/>
              <w:jc w:val="right"/>
              <w:rPr>
                <w:sz w:val="20"/>
                <w:szCs w:val="20"/>
              </w:rPr>
            </w:pPr>
            <w:r w:rsidRPr="00CE674C">
              <w:rPr>
                <w:sz w:val="20"/>
                <w:szCs w:val="20"/>
              </w:rPr>
              <w:t>102,5</w:t>
            </w:r>
          </w:p>
        </w:tc>
        <w:tc>
          <w:tcPr>
            <w:tcW w:w="515" w:type="pct"/>
            <w:vAlign w:val="bottom"/>
            <w:hideMark/>
          </w:tcPr>
          <w:p w14:paraId="1AD212D6" w14:textId="77777777" w:rsidR="00CE674C" w:rsidRPr="00CE674C" w:rsidRDefault="00CE674C" w:rsidP="00CE674C">
            <w:pPr>
              <w:spacing w:line="256" w:lineRule="auto"/>
              <w:jc w:val="right"/>
              <w:rPr>
                <w:sz w:val="20"/>
                <w:szCs w:val="20"/>
              </w:rPr>
            </w:pPr>
            <w:r w:rsidRPr="00CE674C">
              <w:rPr>
                <w:sz w:val="20"/>
                <w:szCs w:val="20"/>
              </w:rPr>
              <w:t>108,5</w:t>
            </w:r>
          </w:p>
        </w:tc>
      </w:tr>
      <w:tr w:rsidR="00CE674C" w:rsidRPr="00CE674C" w14:paraId="0D099966" w14:textId="77777777" w:rsidTr="00CE674C">
        <w:trPr>
          <w:trHeight w:val="239"/>
        </w:trPr>
        <w:tc>
          <w:tcPr>
            <w:tcW w:w="2466" w:type="pct"/>
            <w:vAlign w:val="bottom"/>
            <w:hideMark/>
          </w:tcPr>
          <w:p w14:paraId="33948BBC" w14:textId="77777777" w:rsidR="00CE674C" w:rsidRPr="00CE674C" w:rsidRDefault="00CE674C" w:rsidP="00CE674C">
            <w:pPr>
              <w:spacing w:line="256" w:lineRule="auto"/>
              <w:ind w:left="283" w:hanging="113"/>
              <w:rPr>
                <w:sz w:val="20"/>
                <w:szCs w:val="20"/>
              </w:rPr>
            </w:pPr>
            <w:r w:rsidRPr="00CE674C">
              <w:rPr>
                <w:sz w:val="20"/>
                <w:szCs w:val="20"/>
                <w:lang w:val="ky-KG"/>
              </w:rPr>
              <w:t>Чийки</w:t>
            </w:r>
            <w:r w:rsidRPr="00CE674C">
              <w:rPr>
                <w:sz w:val="20"/>
                <w:szCs w:val="20"/>
              </w:rPr>
              <w:t xml:space="preserve"> </w:t>
            </w:r>
            <w:proofErr w:type="spellStart"/>
            <w:r w:rsidRPr="00CE674C">
              <w:rPr>
                <w:sz w:val="20"/>
                <w:szCs w:val="20"/>
              </w:rPr>
              <w:t>мунайзат</w:t>
            </w:r>
            <w:proofErr w:type="spellEnd"/>
            <w:r w:rsidRPr="00CE674C">
              <w:rPr>
                <w:sz w:val="20"/>
                <w:szCs w:val="20"/>
              </w:rPr>
              <w:t xml:space="preserve"> </w:t>
            </w:r>
            <w:proofErr w:type="spellStart"/>
            <w:r w:rsidRPr="00CE674C">
              <w:rPr>
                <w:sz w:val="20"/>
                <w:szCs w:val="20"/>
              </w:rPr>
              <w:t>жана</w:t>
            </w:r>
            <w:proofErr w:type="spellEnd"/>
            <w:r w:rsidRPr="00CE674C">
              <w:rPr>
                <w:sz w:val="20"/>
                <w:szCs w:val="20"/>
              </w:rPr>
              <w:t xml:space="preserve"> </w:t>
            </w:r>
            <w:proofErr w:type="spellStart"/>
            <w:r w:rsidRPr="00CE674C">
              <w:rPr>
                <w:sz w:val="20"/>
                <w:szCs w:val="20"/>
              </w:rPr>
              <w:t>жаратылыш</w:t>
            </w:r>
            <w:proofErr w:type="spellEnd"/>
            <w:r w:rsidRPr="00CE674C">
              <w:rPr>
                <w:sz w:val="20"/>
                <w:szCs w:val="20"/>
              </w:rPr>
              <w:t xml:space="preserve"> </w:t>
            </w:r>
            <w:proofErr w:type="spellStart"/>
            <w:r w:rsidRPr="00CE674C">
              <w:rPr>
                <w:sz w:val="20"/>
                <w:szCs w:val="20"/>
              </w:rPr>
              <w:t>газын</w:t>
            </w:r>
            <w:proofErr w:type="spellEnd"/>
            <w:r w:rsidRPr="00CE674C">
              <w:rPr>
                <w:sz w:val="20"/>
                <w:szCs w:val="20"/>
              </w:rPr>
              <w:t xml:space="preserve"> </w:t>
            </w:r>
            <w:proofErr w:type="spellStart"/>
            <w:r w:rsidRPr="00CE674C">
              <w:rPr>
                <w:color w:val="000000"/>
                <w:sz w:val="20"/>
                <w:szCs w:val="20"/>
              </w:rPr>
              <w:t>өндүрүү</w:t>
            </w:r>
            <w:proofErr w:type="spellEnd"/>
          </w:p>
        </w:tc>
        <w:tc>
          <w:tcPr>
            <w:tcW w:w="481" w:type="pct"/>
            <w:vAlign w:val="bottom"/>
            <w:hideMark/>
          </w:tcPr>
          <w:p w14:paraId="64C16823" w14:textId="77777777" w:rsidR="00CE674C" w:rsidRPr="00CE674C" w:rsidRDefault="00CE674C" w:rsidP="00CE674C">
            <w:pPr>
              <w:spacing w:line="256" w:lineRule="auto"/>
              <w:jc w:val="right"/>
              <w:rPr>
                <w:sz w:val="20"/>
                <w:szCs w:val="20"/>
              </w:rPr>
            </w:pPr>
            <w:r w:rsidRPr="00CE674C">
              <w:rPr>
                <w:sz w:val="20"/>
                <w:szCs w:val="20"/>
              </w:rPr>
              <w:t>97,8</w:t>
            </w:r>
          </w:p>
        </w:tc>
        <w:tc>
          <w:tcPr>
            <w:tcW w:w="572" w:type="pct"/>
            <w:vAlign w:val="bottom"/>
            <w:hideMark/>
          </w:tcPr>
          <w:p w14:paraId="6AC4F36F" w14:textId="77777777" w:rsidR="00CE674C" w:rsidRPr="00CE674C" w:rsidRDefault="00CE674C" w:rsidP="00CE674C">
            <w:pPr>
              <w:spacing w:line="256" w:lineRule="auto"/>
              <w:jc w:val="right"/>
              <w:rPr>
                <w:sz w:val="20"/>
                <w:szCs w:val="20"/>
              </w:rPr>
            </w:pPr>
            <w:r w:rsidRPr="00CE674C">
              <w:rPr>
                <w:sz w:val="20"/>
                <w:szCs w:val="20"/>
              </w:rPr>
              <w:t>104,4</w:t>
            </w:r>
          </w:p>
        </w:tc>
        <w:tc>
          <w:tcPr>
            <w:tcW w:w="483" w:type="pct"/>
            <w:vAlign w:val="bottom"/>
            <w:hideMark/>
          </w:tcPr>
          <w:p w14:paraId="20BBD8AB" w14:textId="77777777" w:rsidR="00CE674C" w:rsidRPr="00CE674C" w:rsidRDefault="00CE674C" w:rsidP="00CE674C">
            <w:pPr>
              <w:spacing w:line="256" w:lineRule="auto"/>
              <w:jc w:val="right"/>
              <w:rPr>
                <w:sz w:val="20"/>
                <w:szCs w:val="20"/>
              </w:rPr>
            </w:pPr>
            <w:r w:rsidRPr="00CE674C">
              <w:rPr>
                <w:sz w:val="20"/>
                <w:szCs w:val="20"/>
              </w:rPr>
              <w:t>101,1</w:t>
            </w:r>
          </w:p>
        </w:tc>
        <w:tc>
          <w:tcPr>
            <w:tcW w:w="483" w:type="pct"/>
            <w:vAlign w:val="bottom"/>
            <w:hideMark/>
          </w:tcPr>
          <w:p w14:paraId="6173EEF6" w14:textId="77777777" w:rsidR="00CE674C" w:rsidRPr="00CE674C" w:rsidRDefault="00CE674C" w:rsidP="00CE674C">
            <w:pPr>
              <w:spacing w:line="256" w:lineRule="auto"/>
              <w:jc w:val="right"/>
              <w:rPr>
                <w:sz w:val="20"/>
                <w:szCs w:val="20"/>
              </w:rPr>
            </w:pPr>
            <w:r w:rsidRPr="00CE674C">
              <w:rPr>
                <w:sz w:val="20"/>
                <w:szCs w:val="20"/>
              </w:rPr>
              <w:t>96,8</w:t>
            </w:r>
          </w:p>
        </w:tc>
        <w:tc>
          <w:tcPr>
            <w:tcW w:w="515" w:type="pct"/>
            <w:vAlign w:val="bottom"/>
            <w:hideMark/>
          </w:tcPr>
          <w:p w14:paraId="37A34137" w14:textId="77777777" w:rsidR="00CE674C" w:rsidRPr="00CE674C" w:rsidRDefault="00CE674C" w:rsidP="00CE674C">
            <w:pPr>
              <w:spacing w:line="256" w:lineRule="auto"/>
              <w:jc w:val="right"/>
              <w:rPr>
                <w:sz w:val="20"/>
                <w:szCs w:val="20"/>
              </w:rPr>
            </w:pPr>
            <w:r w:rsidRPr="00CE674C">
              <w:rPr>
                <w:sz w:val="20"/>
                <w:szCs w:val="20"/>
              </w:rPr>
              <w:t>146,4</w:t>
            </w:r>
          </w:p>
        </w:tc>
      </w:tr>
      <w:tr w:rsidR="00CE674C" w:rsidRPr="00CE674C" w14:paraId="251F96C7" w14:textId="77777777" w:rsidTr="00CE674C">
        <w:trPr>
          <w:trHeight w:val="224"/>
        </w:trPr>
        <w:tc>
          <w:tcPr>
            <w:tcW w:w="2466" w:type="pct"/>
            <w:vAlign w:val="bottom"/>
            <w:hideMark/>
          </w:tcPr>
          <w:p w14:paraId="444E9D4B" w14:textId="77777777" w:rsidR="00CE674C" w:rsidRPr="00CE674C" w:rsidRDefault="00CE674C" w:rsidP="00CE674C">
            <w:pPr>
              <w:spacing w:line="256" w:lineRule="auto"/>
              <w:ind w:left="283" w:hanging="113"/>
              <w:rPr>
                <w:color w:val="000000"/>
                <w:sz w:val="20"/>
                <w:szCs w:val="20"/>
              </w:rPr>
            </w:pPr>
            <w:r w:rsidRPr="00CE674C">
              <w:rPr>
                <w:sz w:val="20"/>
                <w:szCs w:val="20"/>
              </w:rPr>
              <w:t xml:space="preserve">Металл </w:t>
            </w:r>
            <w:proofErr w:type="spellStart"/>
            <w:r w:rsidRPr="00CE674C">
              <w:rPr>
                <w:sz w:val="20"/>
                <w:szCs w:val="20"/>
              </w:rPr>
              <w:t>рудасын</w:t>
            </w:r>
            <w:proofErr w:type="spellEnd"/>
            <w:r w:rsidRPr="00CE674C">
              <w:rPr>
                <w:color w:val="000000"/>
                <w:sz w:val="20"/>
                <w:szCs w:val="20"/>
              </w:rPr>
              <w:t xml:space="preserve"> </w:t>
            </w:r>
            <w:proofErr w:type="spellStart"/>
            <w:r w:rsidRPr="00CE674C">
              <w:rPr>
                <w:color w:val="000000"/>
                <w:sz w:val="20"/>
                <w:szCs w:val="20"/>
              </w:rPr>
              <w:t>казуу</w:t>
            </w:r>
            <w:proofErr w:type="spellEnd"/>
          </w:p>
        </w:tc>
        <w:tc>
          <w:tcPr>
            <w:tcW w:w="481" w:type="pct"/>
            <w:vAlign w:val="bottom"/>
            <w:hideMark/>
          </w:tcPr>
          <w:p w14:paraId="16F52BC7" w14:textId="77777777" w:rsidR="00CE674C" w:rsidRPr="00CE674C" w:rsidRDefault="00CE674C" w:rsidP="00CE674C">
            <w:pPr>
              <w:spacing w:line="256" w:lineRule="auto"/>
              <w:jc w:val="right"/>
              <w:rPr>
                <w:sz w:val="20"/>
                <w:szCs w:val="20"/>
              </w:rPr>
            </w:pPr>
            <w:r w:rsidRPr="00CE674C">
              <w:rPr>
                <w:sz w:val="20"/>
                <w:szCs w:val="20"/>
              </w:rPr>
              <w:t>84,1</w:t>
            </w:r>
          </w:p>
        </w:tc>
        <w:tc>
          <w:tcPr>
            <w:tcW w:w="572" w:type="pct"/>
            <w:vAlign w:val="bottom"/>
            <w:hideMark/>
          </w:tcPr>
          <w:p w14:paraId="569D297D" w14:textId="77777777" w:rsidR="00CE674C" w:rsidRPr="00CE674C" w:rsidRDefault="00CE674C" w:rsidP="00CE674C">
            <w:pPr>
              <w:spacing w:line="256" w:lineRule="auto"/>
              <w:jc w:val="right"/>
              <w:rPr>
                <w:sz w:val="20"/>
                <w:szCs w:val="20"/>
              </w:rPr>
            </w:pPr>
            <w:r w:rsidRPr="00CE674C">
              <w:rPr>
                <w:sz w:val="20"/>
                <w:szCs w:val="20"/>
              </w:rPr>
              <w:t>100,3</w:t>
            </w:r>
          </w:p>
        </w:tc>
        <w:tc>
          <w:tcPr>
            <w:tcW w:w="483" w:type="pct"/>
            <w:vAlign w:val="bottom"/>
            <w:hideMark/>
          </w:tcPr>
          <w:p w14:paraId="664D8317" w14:textId="77777777" w:rsidR="00CE674C" w:rsidRPr="00CE674C" w:rsidRDefault="00CE674C" w:rsidP="00CE674C">
            <w:pPr>
              <w:spacing w:line="256" w:lineRule="auto"/>
              <w:jc w:val="right"/>
              <w:rPr>
                <w:sz w:val="20"/>
                <w:szCs w:val="20"/>
              </w:rPr>
            </w:pPr>
            <w:r w:rsidRPr="00CE674C">
              <w:rPr>
                <w:sz w:val="20"/>
                <w:szCs w:val="20"/>
              </w:rPr>
              <w:t>125,2</w:t>
            </w:r>
          </w:p>
        </w:tc>
        <w:tc>
          <w:tcPr>
            <w:tcW w:w="483" w:type="pct"/>
            <w:vAlign w:val="bottom"/>
            <w:hideMark/>
          </w:tcPr>
          <w:p w14:paraId="46AAEBA9" w14:textId="77777777" w:rsidR="00CE674C" w:rsidRPr="00CE674C" w:rsidRDefault="00CE674C" w:rsidP="00CE674C">
            <w:pPr>
              <w:spacing w:line="256" w:lineRule="auto"/>
              <w:jc w:val="right"/>
              <w:rPr>
                <w:sz w:val="20"/>
                <w:szCs w:val="20"/>
              </w:rPr>
            </w:pPr>
            <w:r w:rsidRPr="00CE674C">
              <w:rPr>
                <w:sz w:val="20"/>
                <w:szCs w:val="20"/>
              </w:rPr>
              <w:t>102,5</w:t>
            </w:r>
          </w:p>
        </w:tc>
        <w:tc>
          <w:tcPr>
            <w:tcW w:w="515" w:type="pct"/>
            <w:vAlign w:val="bottom"/>
            <w:hideMark/>
          </w:tcPr>
          <w:p w14:paraId="261F9839" w14:textId="77777777" w:rsidR="00CE674C" w:rsidRPr="00CE674C" w:rsidRDefault="00CE674C" w:rsidP="00CE674C">
            <w:pPr>
              <w:spacing w:line="256" w:lineRule="auto"/>
              <w:jc w:val="right"/>
              <w:rPr>
                <w:sz w:val="20"/>
                <w:szCs w:val="20"/>
              </w:rPr>
            </w:pPr>
            <w:r w:rsidRPr="00CE674C">
              <w:rPr>
                <w:sz w:val="20"/>
                <w:szCs w:val="20"/>
              </w:rPr>
              <w:t>106,0</w:t>
            </w:r>
          </w:p>
        </w:tc>
      </w:tr>
      <w:tr w:rsidR="00CE674C" w:rsidRPr="00CE674C" w14:paraId="452035D0" w14:textId="77777777" w:rsidTr="00CE674C">
        <w:trPr>
          <w:trHeight w:val="224"/>
        </w:trPr>
        <w:tc>
          <w:tcPr>
            <w:tcW w:w="2466" w:type="pct"/>
            <w:vAlign w:val="bottom"/>
            <w:hideMark/>
          </w:tcPr>
          <w:p w14:paraId="47E8227D" w14:textId="77777777" w:rsidR="00CE674C" w:rsidRPr="00CE674C" w:rsidRDefault="00CE674C" w:rsidP="00CE674C">
            <w:pPr>
              <w:spacing w:line="256" w:lineRule="auto"/>
              <w:ind w:left="283" w:hanging="113"/>
              <w:rPr>
                <w:sz w:val="20"/>
                <w:szCs w:val="20"/>
              </w:rPr>
            </w:pPr>
            <w:r w:rsidRPr="00CE674C">
              <w:rPr>
                <w:color w:val="000000"/>
                <w:sz w:val="20"/>
                <w:szCs w:val="20"/>
              </w:rPr>
              <w:t xml:space="preserve">Башка </w:t>
            </w:r>
            <w:proofErr w:type="spellStart"/>
            <w:r w:rsidRPr="00CE674C">
              <w:rPr>
                <w:color w:val="000000"/>
                <w:sz w:val="20"/>
                <w:szCs w:val="20"/>
              </w:rPr>
              <w:t>пайдалуу</w:t>
            </w:r>
            <w:proofErr w:type="spellEnd"/>
            <w:r w:rsidRPr="00CE674C">
              <w:rPr>
                <w:color w:val="000000"/>
                <w:sz w:val="20"/>
                <w:szCs w:val="20"/>
              </w:rPr>
              <w:t xml:space="preserve"> </w:t>
            </w:r>
            <w:proofErr w:type="spellStart"/>
            <w:r w:rsidRPr="00CE674C">
              <w:rPr>
                <w:color w:val="000000"/>
                <w:sz w:val="20"/>
                <w:szCs w:val="20"/>
              </w:rPr>
              <w:t>кендерди</w:t>
            </w:r>
            <w:proofErr w:type="spellEnd"/>
            <w:r w:rsidRPr="00CE674C">
              <w:rPr>
                <w:color w:val="000000"/>
                <w:sz w:val="20"/>
                <w:szCs w:val="20"/>
              </w:rPr>
              <w:t xml:space="preserve"> </w:t>
            </w:r>
            <w:proofErr w:type="spellStart"/>
            <w:r w:rsidRPr="00CE674C">
              <w:rPr>
                <w:color w:val="000000"/>
                <w:sz w:val="20"/>
                <w:szCs w:val="20"/>
              </w:rPr>
              <w:t>казуу</w:t>
            </w:r>
            <w:proofErr w:type="spellEnd"/>
          </w:p>
        </w:tc>
        <w:tc>
          <w:tcPr>
            <w:tcW w:w="481" w:type="pct"/>
            <w:vAlign w:val="bottom"/>
            <w:hideMark/>
          </w:tcPr>
          <w:p w14:paraId="2F7FF937" w14:textId="77777777" w:rsidR="00CE674C" w:rsidRPr="00CE674C" w:rsidRDefault="00CE674C" w:rsidP="00CE674C">
            <w:pPr>
              <w:spacing w:line="256" w:lineRule="auto"/>
              <w:jc w:val="right"/>
              <w:rPr>
                <w:sz w:val="20"/>
                <w:szCs w:val="20"/>
              </w:rPr>
            </w:pPr>
            <w:r w:rsidRPr="00CE674C">
              <w:rPr>
                <w:sz w:val="20"/>
                <w:szCs w:val="20"/>
              </w:rPr>
              <w:t>113,2</w:t>
            </w:r>
          </w:p>
        </w:tc>
        <w:tc>
          <w:tcPr>
            <w:tcW w:w="572" w:type="pct"/>
            <w:vAlign w:val="bottom"/>
            <w:hideMark/>
          </w:tcPr>
          <w:p w14:paraId="5B888AB8" w14:textId="77777777" w:rsidR="00CE674C" w:rsidRPr="00CE674C" w:rsidRDefault="00CE674C" w:rsidP="00CE674C">
            <w:pPr>
              <w:spacing w:line="256" w:lineRule="auto"/>
              <w:jc w:val="right"/>
              <w:rPr>
                <w:sz w:val="20"/>
                <w:szCs w:val="20"/>
              </w:rPr>
            </w:pPr>
            <w:r w:rsidRPr="00CE674C">
              <w:rPr>
                <w:sz w:val="20"/>
                <w:szCs w:val="20"/>
              </w:rPr>
              <w:t>121,1</w:t>
            </w:r>
          </w:p>
        </w:tc>
        <w:tc>
          <w:tcPr>
            <w:tcW w:w="483" w:type="pct"/>
            <w:vAlign w:val="bottom"/>
            <w:hideMark/>
          </w:tcPr>
          <w:p w14:paraId="203EA996" w14:textId="77777777" w:rsidR="00CE674C" w:rsidRPr="00CE674C" w:rsidRDefault="00CE674C" w:rsidP="00CE674C">
            <w:pPr>
              <w:spacing w:line="256" w:lineRule="auto"/>
              <w:jc w:val="right"/>
              <w:rPr>
                <w:sz w:val="20"/>
                <w:szCs w:val="20"/>
              </w:rPr>
            </w:pPr>
            <w:r w:rsidRPr="00CE674C">
              <w:rPr>
                <w:sz w:val="20"/>
                <w:szCs w:val="20"/>
              </w:rPr>
              <w:t>129,5</w:t>
            </w:r>
          </w:p>
        </w:tc>
        <w:tc>
          <w:tcPr>
            <w:tcW w:w="483" w:type="pct"/>
            <w:vAlign w:val="bottom"/>
            <w:hideMark/>
          </w:tcPr>
          <w:p w14:paraId="1EFC92D2" w14:textId="77777777" w:rsidR="00CE674C" w:rsidRPr="00CE674C" w:rsidRDefault="00CE674C" w:rsidP="00CE674C">
            <w:pPr>
              <w:spacing w:line="256" w:lineRule="auto"/>
              <w:jc w:val="right"/>
              <w:rPr>
                <w:sz w:val="20"/>
                <w:szCs w:val="20"/>
              </w:rPr>
            </w:pPr>
            <w:r w:rsidRPr="00CE674C">
              <w:rPr>
                <w:sz w:val="20"/>
                <w:szCs w:val="20"/>
              </w:rPr>
              <w:t>123,4</w:t>
            </w:r>
          </w:p>
        </w:tc>
        <w:tc>
          <w:tcPr>
            <w:tcW w:w="515" w:type="pct"/>
            <w:vAlign w:val="bottom"/>
            <w:hideMark/>
          </w:tcPr>
          <w:p w14:paraId="5A994606" w14:textId="77777777" w:rsidR="00CE674C" w:rsidRPr="00CE674C" w:rsidRDefault="00CE674C" w:rsidP="00CE674C">
            <w:pPr>
              <w:spacing w:line="256" w:lineRule="auto"/>
              <w:jc w:val="right"/>
              <w:rPr>
                <w:sz w:val="20"/>
                <w:szCs w:val="20"/>
              </w:rPr>
            </w:pPr>
            <w:r w:rsidRPr="00CE674C">
              <w:rPr>
                <w:sz w:val="20"/>
                <w:szCs w:val="20"/>
              </w:rPr>
              <w:t>105,1</w:t>
            </w:r>
          </w:p>
        </w:tc>
      </w:tr>
      <w:tr w:rsidR="00CE674C" w:rsidRPr="00CE674C" w14:paraId="4849760F" w14:textId="77777777" w:rsidTr="00CE674C">
        <w:trPr>
          <w:trHeight w:val="239"/>
        </w:trPr>
        <w:tc>
          <w:tcPr>
            <w:tcW w:w="2466" w:type="pct"/>
            <w:vAlign w:val="bottom"/>
            <w:hideMark/>
          </w:tcPr>
          <w:p w14:paraId="7FBD3A09" w14:textId="77777777" w:rsidR="00CE674C" w:rsidRPr="00CE674C" w:rsidRDefault="00CE674C" w:rsidP="00CE674C">
            <w:pPr>
              <w:tabs>
                <w:tab w:val="center" w:pos="4677"/>
                <w:tab w:val="right" w:pos="9355"/>
              </w:tabs>
              <w:spacing w:line="256" w:lineRule="auto"/>
              <w:ind w:left="113"/>
              <w:rPr>
                <w:rFonts w:eastAsia="MS Mincho"/>
                <w:b/>
                <w:color w:val="000000"/>
                <w:sz w:val="20"/>
                <w:szCs w:val="20"/>
              </w:rPr>
            </w:pPr>
            <w:r w:rsidRPr="00CE674C">
              <w:rPr>
                <w:rFonts w:eastAsia="MS Mincho"/>
                <w:b/>
                <w:color w:val="000000"/>
                <w:sz w:val="20"/>
                <w:szCs w:val="20"/>
                <w:lang w:val="ky-KG"/>
              </w:rPr>
              <w:t>Иштет</w:t>
            </w:r>
            <w:proofErr w:type="spellStart"/>
            <w:r w:rsidRPr="00CE674C">
              <w:rPr>
                <w:rFonts w:eastAsia="MS Mincho"/>
                <w:b/>
                <w:color w:val="000000"/>
                <w:sz w:val="20"/>
                <w:szCs w:val="20"/>
              </w:rPr>
              <w:t>үү</w:t>
            </w:r>
            <w:proofErr w:type="spellEnd"/>
            <w:r w:rsidRPr="00CE674C">
              <w:rPr>
                <w:rFonts w:eastAsia="MS Mincho"/>
                <w:b/>
                <w:color w:val="000000"/>
                <w:sz w:val="20"/>
                <w:szCs w:val="20"/>
              </w:rPr>
              <w:t xml:space="preserve"> </w:t>
            </w:r>
            <w:r w:rsidRPr="00CE674C">
              <w:rPr>
                <w:rFonts w:eastAsia="MS Mincho"/>
                <w:b/>
                <w:color w:val="000000"/>
                <w:sz w:val="20"/>
                <w:szCs w:val="20"/>
                <w:lang w:val="ky-KG"/>
              </w:rPr>
              <w:t>өндүрүшү</w:t>
            </w:r>
          </w:p>
        </w:tc>
        <w:tc>
          <w:tcPr>
            <w:tcW w:w="481" w:type="pct"/>
            <w:vAlign w:val="bottom"/>
            <w:hideMark/>
          </w:tcPr>
          <w:p w14:paraId="1968646E" w14:textId="77777777" w:rsidR="00CE674C" w:rsidRPr="00CE674C" w:rsidRDefault="00CE674C" w:rsidP="00CE674C">
            <w:pPr>
              <w:spacing w:line="256" w:lineRule="auto"/>
              <w:jc w:val="right"/>
              <w:rPr>
                <w:b/>
                <w:bCs/>
                <w:sz w:val="20"/>
                <w:szCs w:val="20"/>
              </w:rPr>
            </w:pPr>
            <w:r w:rsidRPr="00CE674C">
              <w:rPr>
                <w:b/>
                <w:bCs/>
                <w:sz w:val="20"/>
                <w:szCs w:val="20"/>
              </w:rPr>
              <w:t>107,1</w:t>
            </w:r>
          </w:p>
        </w:tc>
        <w:tc>
          <w:tcPr>
            <w:tcW w:w="572" w:type="pct"/>
            <w:vAlign w:val="bottom"/>
            <w:hideMark/>
          </w:tcPr>
          <w:p w14:paraId="54E19EDC" w14:textId="77777777" w:rsidR="00CE674C" w:rsidRPr="00CE674C" w:rsidRDefault="00CE674C" w:rsidP="00CE674C">
            <w:pPr>
              <w:spacing w:line="256" w:lineRule="auto"/>
              <w:jc w:val="right"/>
              <w:rPr>
                <w:b/>
                <w:bCs/>
                <w:sz w:val="20"/>
                <w:szCs w:val="20"/>
              </w:rPr>
            </w:pPr>
            <w:r w:rsidRPr="00CE674C">
              <w:rPr>
                <w:b/>
                <w:bCs/>
                <w:sz w:val="20"/>
                <w:szCs w:val="20"/>
              </w:rPr>
              <w:t>101,1</w:t>
            </w:r>
          </w:p>
        </w:tc>
        <w:tc>
          <w:tcPr>
            <w:tcW w:w="483" w:type="pct"/>
            <w:vAlign w:val="bottom"/>
            <w:hideMark/>
          </w:tcPr>
          <w:p w14:paraId="6E984206" w14:textId="77777777" w:rsidR="00CE674C" w:rsidRPr="00CE674C" w:rsidRDefault="00CE674C" w:rsidP="00CE674C">
            <w:pPr>
              <w:spacing w:line="256" w:lineRule="auto"/>
              <w:jc w:val="right"/>
              <w:rPr>
                <w:b/>
                <w:sz w:val="20"/>
                <w:szCs w:val="20"/>
              </w:rPr>
            </w:pPr>
            <w:r w:rsidRPr="00CE674C">
              <w:rPr>
                <w:b/>
                <w:bCs/>
                <w:sz w:val="20"/>
                <w:szCs w:val="20"/>
              </w:rPr>
              <w:t>94,9</w:t>
            </w:r>
          </w:p>
        </w:tc>
        <w:tc>
          <w:tcPr>
            <w:tcW w:w="483" w:type="pct"/>
            <w:vAlign w:val="bottom"/>
            <w:hideMark/>
          </w:tcPr>
          <w:p w14:paraId="6229D3CB" w14:textId="77777777" w:rsidR="00CE674C" w:rsidRPr="00CE674C" w:rsidRDefault="00CE674C" w:rsidP="00CE674C">
            <w:pPr>
              <w:spacing w:line="256" w:lineRule="auto"/>
              <w:jc w:val="right"/>
              <w:rPr>
                <w:b/>
                <w:sz w:val="20"/>
                <w:szCs w:val="20"/>
              </w:rPr>
            </w:pPr>
            <w:r w:rsidRPr="00CE674C">
              <w:rPr>
                <w:b/>
                <w:bCs/>
                <w:sz w:val="20"/>
                <w:szCs w:val="20"/>
              </w:rPr>
              <w:t>103,7</w:t>
            </w:r>
          </w:p>
        </w:tc>
        <w:tc>
          <w:tcPr>
            <w:tcW w:w="515" w:type="pct"/>
            <w:vAlign w:val="bottom"/>
            <w:hideMark/>
          </w:tcPr>
          <w:p w14:paraId="79AEF712" w14:textId="77777777" w:rsidR="00CE674C" w:rsidRPr="00CE674C" w:rsidRDefault="00CE674C" w:rsidP="00CE674C">
            <w:pPr>
              <w:spacing w:line="256" w:lineRule="auto"/>
              <w:jc w:val="right"/>
              <w:rPr>
                <w:b/>
                <w:sz w:val="20"/>
                <w:szCs w:val="20"/>
              </w:rPr>
            </w:pPr>
            <w:r w:rsidRPr="00CE674C">
              <w:rPr>
                <w:b/>
                <w:bCs/>
                <w:sz w:val="20"/>
                <w:szCs w:val="20"/>
              </w:rPr>
              <w:t>91,3</w:t>
            </w:r>
          </w:p>
        </w:tc>
      </w:tr>
      <w:tr w:rsidR="00CE674C" w:rsidRPr="00CE674C" w14:paraId="3FCC2AB6" w14:textId="77777777" w:rsidTr="00CE674C">
        <w:trPr>
          <w:trHeight w:val="449"/>
        </w:trPr>
        <w:tc>
          <w:tcPr>
            <w:tcW w:w="2466" w:type="pct"/>
            <w:vAlign w:val="bottom"/>
            <w:hideMark/>
          </w:tcPr>
          <w:p w14:paraId="4542F57D" w14:textId="77777777" w:rsidR="00CE674C" w:rsidRPr="00CE674C" w:rsidRDefault="00CE674C" w:rsidP="00CE674C">
            <w:pPr>
              <w:spacing w:line="256" w:lineRule="auto"/>
              <w:ind w:left="283" w:hanging="113"/>
              <w:rPr>
                <w:sz w:val="20"/>
                <w:szCs w:val="20"/>
              </w:rPr>
            </w:pPr>
            <w:r w:rsidRPr="00CE674C">
              <w:rPr>
                <w:color w:val="000000"/>
                <w:sz w:val="20"/>
                <w:szCs w:val="20"/>
              </w:rPr>
              <w:t>Тамак-</w:t>
            </w:r>
            <w:proofErr w:type="spellStart"/>
            <w:r w:rsidRPr="00CE674C">
              <w:rPr>
                <w:color w:val="000000"/>
                <w:sz w:val="20"/>
                <w:szCs w:val="20"/>
              </w:rPr>
              <w:t>аш</w:t>
            </w:r>
            <w:proofErr w:type="spellEnd"/>
            <w:r w:rsidRPr="00CE674C">
              <w:rPr>
                <w:color w:val="000000"/>
                <w:sz w:val="20"/>
                <w:szCs w:val="20"/>
              </w:rPr>
              <w:t xml:space="preserve"> </w:t>
            </w:r>
            <w:proofErr w:type="spellStart"/>
            <w:r w:rsidRPr="00CE674C">
              <w:rPr>
                <w:color w:val="000000"/>
                <w:sz w:val="20"/>
                <w:szCs w:val="20"/>
              </w:rPr>
              <w:t>азыктарын</w:t>
            </w:r>
            <w:proofErr w:type="spellEnd"/>
            <w:r w:rsidRPr="00CE674C">
              <w:rPr>
                <w:color w:val="000000"/>
                <w:sz w:val="20"/>
                <w:szCs w:val="20"/>
              </w:rPr>
              <w:t xml:space="preserve"> (</w:t>
            </w:r>
            <w:proofErr w:type="spellStart"/>
            <w:r w:rsidRPr="00CE674C">
              <w:rPr>
                <w:color w:val="000000"/>
                <w:sz w:val="20"/>
                <w:szCs w:val="20"/>
              </w:rPr>
              <w:t>суусундуктарды</w:t>
            </w:r>
            <w:proofErr w:type="spellEnd"/>
            <w:r w:rsidRPr="00CE674C">
              <w:rPr>
                <w:color w:val="000000"/>
                <w:sz w:val="20"/>
                <w:szCs w:val="20"/>
              </w:rPr>
              <w:t xml:space="preserve"> </w:t>
            </w:r>
            <w:proofErr w:type="spellStart"/>
            <w:r w:rsidRPr="00CE674C">
              <w:rPr>
                <w:color w:val="000000"/>
                <w:sz w:val="20"/>
                <w:szCs w:val="20"/>
              </w:rPr>
              <w:t>кошкондо</w:t>
            </w:r>
            <w:proofErr w:type="spellEnd"/>
            <w:r w:rsidRPr="00CE674C">
              <w:rPr>
                <w:color w:val="000000"/>
                <w:sz w:val="20"/>
                <w:szCs w:val="20"/>
              </w:rPr>
              <w:t xml:space="preserve">) </w:t>
            </w:r>
            <w:proofErr w:type="spellStart"/>
            <w:r w:rsidRPr="00CE674C">
              <w:rPr>
                <w:color w:val="000000"/>
                <w:sz w:val="20"/>
                <w:szCs w:val="20"/>
              </w:rPr>
              <w:t>жана</w:t>
            </w:r>
            <w:proofErr w:type="spellEnd"/>
            <w:r w:rsidRPr="00CE674C">
              <w:rPr>
                <w:color w:val="000000"/>
                <w:sz w:val="20"/>
                <w:szCs w:val="20"/>
              </w:rPr>
              <w:t xml:space="preserve"> </w:t>
            </w:r>
            <w:proofErr w:type="spellStart"/>
            <w:r w:rsidRPr="00CE674C">
              <w:rPr>
                <w:color w:val="000000"/>
                <w:sz w:val="20"/>
                <w:szCs w:val="20"/>
              </w:rPr>
              <w:t>тамеки</w:t>
            </w:r>
            <w:proofErr w:type="spellEnd"/>
            <w:r w:rsidRPr="00CE674C">
              <w:rPr>
                <w:color w:val="000000"/>
                <w:sz w:val="20"/>
                <w:szCs w:val="20"/>
              </w:rPr>
              <w:t xml:space="preserve"> </w:t>
            </w:r>
            <w:proofErr w:type="spellStart"/>
            <w:r w:rsidRPr="00CE674C">
              <w:rPr>
                <w:color w:val="000000"/>
                <w:sz w:val="20"/>
                <w:szCs w:val="20"/>
              </w:rPr>
              <w:t>өндүрүү</w:t>
            </w:r>
            <w:proofErr w:type="spellEnd"/>
            <w:r w:rsidRPr="00CE674C">
              <w:rPr>
                <w:color w:val="000000"/>
                <w:sz w:val="20"/>
                <w:szCs w:val="20"/>
              </w:rPr>
              <w:t xml:space="preserve"> </w:t>
            </w:r>
          </w:p>
        </w:tc>
        <w:tc>
          <w:tcPr>
            <w:tcW w:w="481" w:type="pct"/>
            <w:vAlign w:val="bottom"/>
            <w:hideMark/>
          </w:tcPr>
          <w:p w14:paraId="34D0A6A9" w14:textId="77777777" w:rsidR="00CE674C" w:rsidRPr="00CE674C" w:rsidRDefault="00CE674C" w:rsidP="00CE674C">
            <w:pPr>
              <w:spacing w:line="256" w:lineRule="auto"/>
              <w:jc w:val="right"/>
              <w:rPr>
                <w:bCs/>
                <w:sz w:val="20"/>
                <w:szCs w:val="20"/>
              </w:rPr>
            </w:pPr>
            <w:r w:rsidRPr="00CE674C">
              <w:rPr>
                <w:sz w:val="20"/>
                <w:szCs w:val="20"/>
              </w:rPr>
              <w:t>115,7</w:t>
            </w:r>
          </w:p>
        </w:tc>
        <w:tc>
          <w:tcPr>
            <w:tcW w:w="572" w:type="pct"/>
            <w:vAlign w:val="bottom"/>
            <w:hideMark/>
          </w:tcPr>
          <w:p w14:paraId="43966A99" w14:textId="77777777" w:rsidR="00CE674C" w:rsidRPr="00CE674C" w:rsidRDefault="00CE674C" w:rsidP="00CE674C">
            <w:pPr>
              <w:spacing w:line="256" w:lineRule="auto"/>
              <w:jc w:val="right"/>
              <w:rPr>
                <w:bCs/>
                <w:sz w:val="20"/>
                <w:szCs w:val="20"/>
              </w:rPr>
            </w:pPr>
            <w:r w:rsidRPr="00CE674C">
              <w:rPr>
                <w:sz w:val="20"/>
                <w:szCs w:val="20"/>
              </w:rPr>
              <w:t>105,4</w:t>
            </w:r>
          </w:p>
        </w:tc>
        <w:tc>
          <w:tcPr>
            <w:tcW w:w="483" w:type="pct"/>
            <w:vAlign w:val="bottom"/>
            <w:hideMark/>
          </w:tcPr>
          <w:p w14:paraId="7C845B2D" w14:textId="77777777" w:rsidR="00CE674C" w:rsidRPr="00CE674C" w:rsidRDefault="00CE674C" w:rsidP="00CE674C">
            <w:pPr>
              <w:spacing w:line="256" w:lineRule="auto"/>
              <w:jc w:val="right"/>
              <w:rPr>
                <w:sz w:val="20"/>
                <w:szCs w:val="20"/>
              </w:rPr>
            </w:pPr>
            <w:r w:rsidRPr="00CE674C">
              <w:rPr>
                <w:sz w:val="20"/>
                <w:szCs w:val="20"/>
              </w:rPr>
              <w:t>110,7</w:t>
            </w:r>
          </w:p>
        </w:tc>
        <w:tc>
          <w:tcPr>
            <w:tcW w:w="483" w:type="pct"/>
            <w:vAlign w:val="bottom"/>
            <w:hideMark/>
          </w:tcPr>
          <w:p w14:paraId="7CAAC741" w14:textId="77777777" w:rsidR="00CE674C" w:rsidRPr="00CE674C" w:rsidRDefault="00CE674C" w:rsidP="00CE674C">
            <w:pPr>
              <w:spacing w:line="256" w:lineRule="auto"/>
              <w:jc w:val="right"/>
              <w:rPr>
                <w:sz w:val="20"/>
                <w:szCs w:val="20"/>
              </w:rPr>
            </w:pPr>
            <w:r w:rsidRPr="00CE674C">
              <w:rPr>
                <w:sz w:val="20"/>
                <w:szCs w:val="20"/>
              </w:rPr>
              <w:t>120,1</w:t>
            </w:r>
          </w:p>
        </w:tc>
        <w:tc>
          <w:tcPr>
            <w:tcW w:w="515" w:type="pct"/>
            <w:vAlign w:val="bottom"/>
            <w:hideMark/>
          </w:tcPr>
          <w:p w14:paraId="3EAAF6D5" w14:textId="77777777" w:rsidR="00CE674C" w:rsidRPr="00CE674C" w:rsidRDefault="00CE674C" w:rsidP="00CE674C">
            <w:pPr>
              <w:spacing w:line="256" w:lineRule="auto"/>
              <w:jc w:val="right"/>
              <w:rPr>
                <w:sz w:val="20"/>
                <w:szCs w:val="20"/>
              </w:rPr>
            </w:pPr>
            <w:r w:rsidRPr="00CE674C">
              <w:rPr>
                <w:sz w:val="20"/>
                <w:szCs w:val="20"/>
              </w:rPr>
              <w:t>93,3</w:t>
            </w:r>
          </w:p>
        </w:tc>
      </w:tr>
      <w:tr w:rsidR="00CE674C" w:rsidRPr="00CE674C" w14:paraId="7C66217E" w14:textId="77777777" w:rsidTr="00CE674C">
        <w:trPr>
          <w:trHeight w:val="689"/>
        </w:trPr>
        <w:tc>
          <w:tcPr>
            <w:tcW w:w="2466" w:type="pct"/>
            <w:vAlign w:val="bottom"/>
            <w:hideMark/>
          </w:tcPr>
          <w:p w14:paraId="168F6016" w14:textId="77777777" w:rsidR="00CE674C" w:rsidRPr="00CE674C" w:rsidRDefault="00CE674C" w:rsidP="00CE674C">
            <w:pPr>
              <w:spacing w:line="256" w:lineRule="auto"/>
              <w:ind w:left="283" w:hanging="113"/>
              <w:rPr>
                <w:sz w:val="20"/>
                <w:szCs w:val="20"/>
              </w:rPr>
            </w:pPr>
            <w:r w:rsidRPr="00CE674C">
              <w:rPr>
                <w:color w:val="000000"/>
                <w:sz w:val="20"/>
                <w:szCs w:val="20"/>
              </w:rPr>
              <w:t xml:space="preserve">Текстиль </w:t>
            </w:r>
            <w:proofErr w:type="spellStart"/>
            <w:r w:rsidRPr="00CE674C">
              <w:rPr>
                <w:color w:val="000000"/>
                <w:sz w:val="20"/>
                <w:szCs w:val="20"/>
              </w:rPr>
              <w:t>өндүрүшү</w:t>
            </w:r>
            <w:proofErr w:type="spellEnd"/>
            <w:r w:rsidRPr="00CE674C">
              <w:rPr>
                <w:color w:val="000000"/>
                <w:sz w:val="20"/>
                <w:szCs w:val="20"/>
              </w:rPr>
              <w:t xml:space="preserve">; </w:t>
            </w:r>
            <w:r w:rsidRPr="00CE674C">
              <w:rPr>
                <w:color w:val="000000"/>
                <w:sz w:val="20"/>
                <w:szCs w:val="20"/>
                <w:lang w:val="ky-KG"/>
              </w:rPr>
              <w:t>кийим жана</w:t>
            </w:r>
            <w:r w:rsidRPr="00CE674C">
              <w:rPr>
                <w:color w:val="000000"/>
                <w:sz w:val="20"/>
                <w:szCs w:val="20"/>
              </w:rPr>
              <w:t xml:space="preserve"> бут </w:t>
            </w:r>
            <w:proofErr w:type="spellStart"/>
            <w:r w:rsidRPr="00CE674C">
              <w:rPr>
                <w:color w:val="000000"/>
                <w:sz w:val="20"/>
                <w:szCs w:val="20"/>
              </w:rPr>
              <w:t>кийимд</w:t>
            </w:r>
            <w:proofErr w:type="spellEnd"/>
            <w:r w:rsidRPr="00CE674C">
              <w:rPr>
                <w:color w:val="000000"/>
                <w:sz w:val="20"/>
                <w:szCs w:val="20"/>
                <w:lang w:val="ky-KG"/>
              </w:rPr>
              <w:t>ерд</w:t>
            </w:r>
            <w:r w:rsidRPr="00CE674C">
              <w:rPr>
                <w:color w:val="000000"/>
                <w:sz w:val="20"/>
                <w:szCs w:val="20"/>
              </w:rPr>
              <w:t>и</w:t>
            </w:r>
            <w:r w:rsidRPr="00CE674C">
              <w:rPr>
                <w:color w:val="000000"/>
                <w:sz w:val="20"/>
                <w:szCs w:val="20"/>
                <w:lang w:val="ky-KG"/>
              </w:rPr>
              <w:t>,</w:t>
            </w:r>
            <w:r w:rsidRPr="00CE674C">
              <w:rPr>
                <w:color w:val="000000"/>
                <w:sz w:val="20"/>
                <w:szCs w:val="20"/>
              </w:rPr>
              <w:t xml:space="preserve"> </w:t>
            </w:r>
            <w:proofErr w:type="spellStart"/>
            <w:r w:rsidRPr="00CE674C">
              <w:rPr>
                <w:color w:val="000000"/>
                <w:sz w:val="20"/>
                <w:szCs w:val="20"/>
              </w:rPr>
              <w:t>булгаары</w:t>
            </w:r>
            <w:proofErr w:type="spellEnd"/>
            <w:r w:rsidRPr="00CE674C">
              <w:rPr>
                <w:color w:val="000000"/>
                <w:sz w:val="20"/>
                <w:szCs w:val="20"/>
                <w:lang w:val="ky-KG"/>
              </w:rPr>
              <w:t xml:space="preserve"> жана</w:t>
            </w:r>
            <w:r w:rsidRPr="00CE674C">
              <w:rPr>
                <w:color w:val="000000"/>
                <w:sz w:val="20"/>
                <w:szCs w:val="20"/>
              </w:rPr>
              <w:t xml:space="preserve"> </w:t>
            </w:r>
            <w:proofErr w:type="spellStart"/>
            <w:r w:rsidRPr="00CE674C">
              <w:rPr>
                <w:color w:val="000000"/>
                <w:sz w:val="20"/>
                <w:szCs w:val="20"/>
              </w:rPr>
              <w:t>булгаарыдан</w:t>
            </w:r>
            <w:proofErr w:type="spellEnd"/>
            <w:r w:rsidRPr="00CE674C">
              <w:rPr>
                <w:color w:val="000000"/>
                <w:sz w:val="20"/>
                <w:szCs w:val="20"/>
              </w:rPr>
              <w:t xml:space="preserve"> </w:t>
            </w:r>
            <w:proofErr w:type="spellStart"/>
            <w:r w:rsidRPr="00CE674C">
              <w:rPr>
                <w:color w:val="000000"/>
                <w:sz w:val="20"/>
                <w:szCs w:val="20"/>
              </w:rPr>
              <w:t>жасалган</w:t>
            </w:r>
            <w:proofErr w:type="spellEnd"/>
            <w:r w:rsidRPr="00CE674C">
              <w:rPr>
                <w:color w:val="000000"/>
                <w:sz w:val="20"/>
                <w:szCs w:val="20"/>
              </w:rPr>
              <w:t xml:space="preserve"> </w:t>
            </w:r>
            <w:r w:rsidRPr="00CE674C">
              <w:rPr>
                <w:color w:val="000000"/>
                <w:sz w:val="20"/>
                <w:szCs w:val="20"/>
                <w:lang w:val="ky-KG"/>
              </w:rPr>
              <w:t xml:space="preserve">башка </w:t>
            </w:r>
            <w:proofErr w:type="spellStart"/>
            <w:r w:rsidRPr="00CE674C">
              <w:rPr>
                <w:color w:val="000000"/>
                <w:sz w:val="20"/>
                <w:szCs w:val="20"/>
              </w:rPr>
              <w:t>буюмдар</w:t>
            </w:r>
            <w:proofErr w:type="spellEnd"/>
            <w:r w:rsidRPr="00CE674C">
              <w:rPr>
                <w:color w:val="000000"/>
                <w:sz w:val="20"/>
                <w:szCs w:val="20"/>
                <w:lang w:val="ky-KG"/>
              </w:rPr>
              <w:t>ды</w:t>
            </w:r>
            <w:r w:rsidRPr="00CE674C">
              <w:rPr>
                <w:color w:val="000000"/>
                <w:sz w:val="20"/>
                <w:szCs w:val="20"/>
              </w:rPr>
              <w:t xml:space="preserve"> </w:t>
            </w:r>
            <w:proofErr w:type="spellStart"/>
            <w:r w:rsidRPr="00CE674C">
              <w:rPr>
                <w:color w:val="000000"/>
                <w:sz w:val="20"/>
                <w:szCs w:val="20"/>
              </w:rPr>
              <w:t>өндүрүү</w:t>
            </w:r>
            <w:proofErr w:type="spellEnd"/>
          </w:p>
        </w:tc>
        <w:tc>
          <w:tcPr>
            <w:tcW w:w="481" w:type="pct"/>
            <w:vAlign w:val="bottom"/>
            <w:hideMark/>
          </w:tcPr>
          <w:p w14:paraId="1565E8E9" w14:textId="77777777" w:rsidR="00CE674C" w:rsidRPr="00CE674C" w:rsidRDefault="00CE674C" w:rsidP="00CE674C">
            <w:pPr>
              <w:spacing w:line="256" w:lineRule="auto"/>
              <w:jc w:val="right"/>
              <w:rPr>
                <w:bCs/>
                <w:sz w:val="20"/>
                <w:szCs w:val="20"/>
              </w:rPr>
            </w:pPr>
            <w:r w:rsidRPr="00CE674C">
              <w:rPr>
                <w:sz w:val="20"/>
                <w:szCs w:val="20"/>
              </w:rPr>
              <w:t>98,2</w:t>
            </w:r>
          </w:p>
        </w:tc>
        <w:tc>
          <w:tcPr>
            <w:tcW w:w="572" w:type="pct"/>
            <w:vAlign w:val="bottom"/>
            <w:hideMark/>
          </w:tcPr>
          <w:p w14:paraId="01A4FFFA" w14:textId="77777777" w:rsidR="00CE674C" w:rsidRPr="00CE674C" w:rsidRDefault="00CE674C" w:rsidP="00CE674C">
            <w:pPr>
              <w:spacing w:line="256" w:lineRule="auto"/>
              <w:jc w:val="right"/>
              <w:rPr>
                <w:bCs/>
                <w:sz w:val="20"/>
                <w:szCs w:val="20"/>
              </w:rPr>
            </w:pPr>
            <w:r w:rsidRPr="00CE674C">
              <w:rPr>
                <w:sz w:val="20"/>
                <w:szCs w:val="20"/>
              </w:rPr>
              <w:t>123,5</w:t>
            </w:r>
          </w:p>
        </w:tc>
        <w:tc>
          <w:tcPr>
            <w:tcW w:w="483" w:type="pct"/>
            <w:vAlign w:val="bottom"/>
            <w:hideMark/>
          </w:tcPr>
          <w:p w14:paraId="31FCB851" w14:textId="77777777" w:rsidR="00CE674C" w:rsidRPr="00CE674C" w:rsidRDefault="00CE674C" w:rsidP="00CE674C">
            <w:pPr>
              <w:spacing w:line="256" w:lineRule="auto"/>
              <w:jc w:val="right"/>
              <w:rPr>
                <w:sz w:val="20"/>
                <w:szCs w:val="20"/>
              </w:rPr>
            </w:pPr>
            <w:r w:rsidRPr="00CE674C">
              <w:rPr>
                <w:sz w:val="20"/>
                <w:szCs w:val="20"/>
              </w:rPr>
              <w:t>111,4</w:t>
            </w:r>
          </w:p>
        </w:tc>
        <w:tc>
          <w:tcPr>
            <w:tcW w:w="483" w:type="pct"/>
            <w:vAlign w:val="bottom"/>
            <w:hideMark/>
          </w:tcPr>
          <w:p w14:paraId="4737D27E" w14:textId="77777777" w:rsidR="00CE674C" w:rsidRPr="00CE674C" w:rsidRDefault="00CE674C" w:rsidP="00CE674C">
            <w:pPr>
              <w:spacing w:line="256" w:lineRule="auto"/>
              <w:jc w:val="right"/>
              <w:rPr>
                <w:sz w:val="20"/>
                <w:szCs w:val="20"/>
              </w:rPr>
            </w:pPr>
            <w:r w:rsidRPr="00CE674C">
              <w:rPr>
                <w:sz w:val="20"/>
                <w:szCs w:val="20"/>
              </w:rPr>
              <w:t>113,8</w:t>
            </w:r>
          </w:p>
        </w:tc>
        <w:tc>
          <w:tcPr>
            <w:tcW w:w="515" w:type="pct"/>
            <w:vAlign w:val="bottom"/>
            <w:hideMark/>
          </w:tcPr>
          <w:p w14:paraId="439313A9" w14:textId="77777777" w:rsidR="00CE674C" w:rsidRPr="00CE674C" w:rsidRDefault="00CE674C" w:rsidP="00CE674C">
            <w:pPr>
              <w:spacing w:line="256" w:lineRule="auto"/>
              <w:jc w:val="right"/>
              <w:rPr>
                <w:sz w:val="20"/>
                <w:szCs w:val="20"/>
              </w:rPr>
            </w:pPr>
            <w:r w:rsidRPr="00CE674C">
              <w:rPr>
                <w:sz w:val="20"/>
                <w:szCs w:val="20"/>
              </w:rPr>
              <w:t>94,0</w:t>
            </w:r>
          </w:p>
        </w:tc>
      </w:tr>
      <w:tr w:rsidR="00CE674C" w:rsidRPr="00CE674C" w14:paraId="7D6C03FD" w14:textId="77777777" w:rsidTr="00CE674C">
        <w:trPr>
          <w:trHeight w:val="464"/>
        </w:trPr>
        <w:tc>
          <w:tcPr>
            <w:tcW w:w="2466" w:type="pct"/>
            <w:vAlign w:val="bottom"/>
            <w:hideMark/>
          </w:tcPr>
          <w:p w14:paraId="751FDC93" w14:textId="77777777" w:rsidR="00CE674C" w:rsidRPr="00CE674C" w:rsidRDefault="00CE674C" w:rsidP="00CE674C">
            <w:pPr>
              <w:spacing w:line="256" w:lineRule="auto"/>
              <w:ind w:left="283" w:hanging="113"/>
              <w:rPr>
                <w:sz w:val="20"/>
                <w:szCs w:val="20"/>
              </w:rPr>
            </w:pPr>
            <w:proofErr w:type="spellStart"/>
            <w:r w:rsidRPr="00CE674C">
              <w:rPr>
                <w:color w:val="000000"/>
                <w:sz w:val="20"/>
                <w:szCs w:val="20"/>
              </w:rPr>
              <w:t>Жыгачтан</w:t>
            </w:r>
            <w:proofErr w:type="spellEnd"/>
            <w:r w:rsidRPr="00CE674C">
              <w:rPr>
                <w:color w:val="000000"/>
                <w:sz w:val="20"/>
                <w:szCs w:val="20"/>
              </w:rPr>
              <w:t xml:space="preserve"> </w:t>
            </w:r>
            <w:proofErr w:type="spellStart"/>
            <w:r w:rsidRPr="00CE674C">
              <w:rPr>
                <w:color w:val="000000"/>
                <w:sz w:val="20"/>
                <w:szCs w:val="20"/>
              </w:rPr>
              <w:t>жана</w:t>
            </w:r>
            <w:proofErr w:type="spellEnd"/>
            <w:r w:rsidRPr="00CE674C">
              <w:rPr>
                <w:color w:val="000000"/>
                <w:sz w:val="20"/>
                <w:szCs w:val="20"/>
              </w:rPr>
              <w:t xml:space="preserve"> </w:t>
            </w:r>
            <w:proofErr w:type="spellStart"/>
            <w:r w:rsidRPr="00CE674C">
              <w:rPr>
                <w:color w:val="000000"/>
                <w:sz w:val="20"/>
                <w:szCs w:val="20"/>
              </w:rPr>
              <w:t>кагаз</w:t>
            </w:r>
            <w:proofErr w:type="spellEnd"/>
            <w:r w:rsidRPr="00CE674C">
              <w:rPr>
                <w:color w:val="000000"/>
                <w:sz w:val="20"/>
                <w:szCs w:val="20"/>
                <w:lang w:val="ky-KG"/>
              </w:rPr>
              <w:t>д</w:t>
            </w:r>
            <w:r w:rsidRPr="00CE674C">
              <w:rPr>
                <w:color w:val="000000"/>
                <w:sz w:val="20"/>
                <w:szCs w:val="20"/>
              </w:rPr>
              <w:t xml:space="preserve">ан </w:t>
            </w:r>
            <w:proofErr w:type="spellStart"/>
            <w:r w:rsidRPr="00CE674C">
              <w:rPr>
                <w:color w:val="000000"/>
                <w:sz w:val="20"/>
                <w:szCs w:val="20"/>
              </w:rPr>
              <w:t>жасалган</w:t>
            </w:r>
            <w:proofErr w:type="spellEnd"/>
            <w:r w:rsidRPr="00CE674C">
              <w:rPr>
                <w:color w:val="000000"/>
                <w:sz w:val="20"/>
                <w:szCs w:val="20"/>
              </w:rPr>
              <w:t xml:space="preserve"> </w:t>
            </w:r>
            <w:proofErr w:type="spellStart"/>
            <w:r w:rsidRPr="00CE674C">
              <w:rPr>
                <w:color w:val="000000"/>
                <w:sz w:val="20"/>
                <w:szCs w:val="20"/>
              </w:rPr>
              <w:t>буюмдар</w:t>
            </w:r>
            <w:proofErr w:type="spellEnd"/>
            <w:r w:rsidRPr="00CE674C">
              <w:rPr>
                <w:color w:val="000000"/>
                <w:sz w:val="20"/>
                <w:szCs w:val="20"/>
              </w:rPr>
              <w:t xml:space="preserve"> </w:t>
            </w:r>
            <w:proofErr w:type="spellStart"/>
            <w:r w:rsidRPr="00CE674C">
              <w:rPr>
                <w:color w:val="000000"/>
                <w:sz w:val="20"/>
                <w:szCs w:val="20"/>
              </w:rPr>
              <w:t>өндүрү</w:t>
            </w:r>
            <w:proofErr w:type="spellEnd"/>
            <w:r w:rsidRPr="00CE674C">
              <w:rPr>
                <w:color w:val="000000"/>
                <w:sz w:val="20"/>
                <w:szCs w:val="20"/>
                <w:lang w:val="ky-KG"/>
              </w:rPr>
              <w:t>ш</w:t>
            </w:r>
            <w:r w:rsidRPr="00CE674C">
              <w:rPr>
                <w:color w:val="000000"/>
                <w:sz w:val="20"/>
                <w:szCs w:val="20"/>
              </w:rPr>
              <w:t>ү</w:t>
            </w:r>
            <w:r w:rsidRPr="00CE674C">
              <w:rPr>
                <w:color w:val="000000"/>
                <w:sz w:val="20"/>
                <w:szCs w:val="20"/>
                <w:lang w:val="ky-KG"/>
              </w:rPr>
              <w:t>,</w:t>
            </w:r>
            <w:r w:rsidRPr="00CE674C">
              <w:rPr>
                <w:color w:val="000000"/>
                <w:sz w:val="20"/>
                <w:szCs w:val="20"/>
              </w:rPr>
              <w:t xml:space="preserve"> басма</w:t>
            </w:r>
            <w:r w:rsidRPr="00CE674C">
              <w:rPr>
                <w:color w:val="000000"/>
                <w:sz w:val="20"/>
                <w:szCs w:val="20"/>
                <w:lang w:val="ky-KG"/>
              </w:rPr>
              <w:t>кана</w:t>
            </w:r>
            <w:r w:rsidRPr="00CE674C">
              <w:rPr>
                <w:color w:val="000000"/>
                <w:sz w:val="20"/>
                <w:szCs w:val="20"/>
              </w:rPr>
              <w:t xml:space="preserve"> </w:t>
            </w:r>
            <w:proofErr w:type="spellStart"/>
            <w:r w:rsidRPr="00CE674C">
              <w:rPr>
                <w:color w:val="000000"/>
                <w:sz w:val="20"/>
                <w:szCs w:val="20"/>
              </w:rPr>
              <w:t>ишмердиги</w:t>
            </w:r>
            <w:proofErr w:type="spellEnd"/>
          </w:p>
        </w:tc>
        <w:tc>
          <w:tcPr>
            <w:tcW w:w="481" w:type="pct"/>
            <w:vAlign w:val="bottom"/>
            <w:hideMark/>
          </w:tcPr>
          <w:p w14:paraId="625DF2B4" w14:textId="77777777" w:rsidR="00CE674C" w:rsidRPr="00CE674C" w:rsidRDefault="00CE674C" w:rsidP="00CE674C">
            <w:pPr>
              <w:spacing w:line="256" w:lineRule="auto"/>
              <w:jc w:val="right"/>
              <w:rPr>
                <w:bCs/>
                <w:sz w:val="20"/>
                <w:szCs w:val="20"/>
              </w:rPr>
            </w:pPr>
            <w:r w:rsidRPr="00CE674C">
              <w:rPr>
                <w:sz w:val="20"/>
                <w:szCs w:val="20"/>
              </w:rPr>
              <w:t>121,4</w:t>
            </w:r>
          </w:p>
        </w:tc>
        <w:tc>
          <w:tcPr>
            <w:tcW w:w="572" w:type="pct"/>
            <w:vAlign w:val="bottom"/>
            <w:hideMark/>
          </w:tcPr>
          <w:p w14:paraId="4934D49B" w14:textId="77777777" w:rsidR="00CE674C" w:rsidRPr="00CE674C" w:rsidRDefault="00CE674C" w:rsidP="00CE674C">
            <w:pPr>
              <w:spacing w:line="256" w:lineRule="auto"/>
              <w:jc w:val="right"/>
              <w:rPr>
                <w:bCs/>
                <w:sz w:val="20"/>
                <w:szCs w:val="20"/>
              </w:rPr>
            </w:pPr>
            <w:r w:rsidRPr="00CE674C">
              <w:rPr>
                <w:sz w:val="20"/>
                <w:szCs w:val="20"/>
              </w:rPr>
              <w:t>123,1</w:t>
            </w:r>
          </w:p>
        </w:tc>
        <w:tc>
          <w:tcPr>
            <w:tcW w:w="483" w:type="pct"/>
            <w:vAlign w:val="bottom"/>
            <w:hideMark/>
          </w:tcPr>
          <w:p w14:paraId="0ACD29C2" w14:textId="77777777" w:rsidR="00CE674C" w:rsidRPr="00CE674C" w:rsidRDefault="00CE674C" w:rsidP="00CE674C">
            <w:pPr>
              <w:spacing w:line="256" w:lineRule="auto"/>
              <w:jc w:val="right"/>
              <w:rPr>
                <w:sz w:val="20"/>
                <w:szCs w:val="20"/>
              </w:rPr>
            </w:pPr>
            <w:r w:rsidRPr="00CE674C">
              <w:rPr>
                <w:sz w:val="20"/>
                <w:szCs w:val="20"/>
              </w:rPr>
              <w:t>123,4</w:t>
            </w:r>
          </w:p>
        </w:tc>
        <w:tc>
          <w:tcPr>
            <w:tcW w:w="483" w:type="pct"/>
            <w:vAlign w:val="bottom"/>
            <w:hideMark/>
          </w:tcPr>
          <w:p w14:paraId="7BC7BD15" w14:textId="77777777" w:rsidR="00CE674C" w:rsidRPr="00CE674C" w:rsidRDefault="00CE674C" w:rsidP="00CE674C">
            <w:pPr>
              <w:spacing w:line="256" w:lineRule="auto"/>
              <w:jc w:val="right"/>
              <w:rPr>
                <w:sz w:val="20"/>
                <w:szCs w:val="20"/>
              </w:rPr>
            </w:pPr>
            <w:r w:rsidRPr="00CE674C">
              <w:rPr>
                <w:sz w:val="20"/>
                <w:szCs w:val="20"/>
              </w:rPr>
              <w:t>131,4</w:t>
            </w:r>
          </w:p>
        </w:tc>
        <w:tc>
          <w:tcPr>
            <w:tcW w:w="515" w:type="pct"/>
            <w:vAlign w:val="bottom"/>
            <w:hideMark/>
          </w:tcPr>
          <w:p w14:paraId="38ADC504" w14:textId="77777777" w:rsidR="00CE674C" w:rsidRPr="00CE674C" w:rsidRDefault="00CE674C" w:rsidP="00CE674C">
            <w:pPr>
              <w:spacing w:line="256" w:lineRule="auto"/>
              <w:jc w:val="right"/>
              <w:rPr>
                <w:sz w:val="20"/>
                <w:szCs w:val="20"/>
              </w:rPr>
            </w:pPr>
            <w:r w:rsidRPr="00CE674C">
              <w:rPr>
                <w:sz w:val="20"/>
                <w:szCs w:val="20"/>
              </w:rPr>
              <w:t>96,2</w:t>
            </w:r>
          </w:p>
        </w:tc>
      </w:tr>
      <w:tr w:rsidR="00CE674C" w:rsidRPr="00CE674C" w14:paraId="25676CD5" w14:textId="77777777" w:rsidTr="00CE674C">
        <w:trPr>
          <w:trHeight w:val="224"/>
        </w:trPr>
        <w:tc>
          <w:tcPr>
            <w:tcW w:w="2466" w:type="pct"/>
            <w:vAlign w:val="bottom"/>
            <w:hideMark/>
          </w:tcPr>
          <w:p w14:paraId="33E20370" w14:textId="77777777" w:rsidR="00CE674C" w:rsidRPr="00CE674C" w:rsidRDefault="00CE674C" w:rsidP="00CE674C">
            <w:pPr>
              <w:spacing w:line="256" w:lineRule="auto"/>
              <w:ind w:left="283" w:hanging="113"/>
              <w:rPr>
                <w:sz w:val="20"/>
                <w:szCs w:val="20"/>
              </w:rPr>
            </w:pPr>
            <w:r w:rsidRPr="00CE674C">
              <w:rPr>
                <w:color w:val="000000"/>
                <w:sz w:val="20"/>
                <w:szCs w:val="20"/>
                <w:lang w:val="ky-KG"/>
              </w:rPr>
              <w:t xml:space="preserve">Тазаланган </w:t>
            </w:r>
            <w:proofErr w:type="spellStart"/>
            <w:r w:rsidRPr="00CE674C">
              <w:rPr>
                <w:color w:val="000000"/>
                <w:sz w:val="20"/>
                <w:szCs w:val="20"/>
              </w:rPr>
              <w:t>мунайзат</w:t>
            </w:r>
            <w:proofErr w:type="spellEnd"/>
            <w:r w:rsidRPr="00CE674C">
              <w:rPr>
                <w:color w:val="000000"/>
                <w:sz w:val="20"/>
                <w:szCs w:val="20"/>
              </w:rPr>
              <w:t xml:space="preserve"> </w:t>
            </w:r>
            <w:r w:rsidRPr="00CE674C">
              <w:rPr>
                <w:color w:val="000000"/>
                <w:sz w:val="20"/>
                <w:szCs w:val="20"/>
                <w:lang w:val="ky-KG"/>
              </w:rPr>
              <w:t>продуктуларын</w:t>
            </w:r>
            <w:r w:rsidRPr="00CE674C">
              <w:rPr>
                <w:color w:val="000000"/>
                <w:sz w:val="20"/>
                <w:szCs w:val="20"/>
              </w:rPr>
              <w:t xml:space="preserve"> </w:t>
            </w:r>
            <w:proofErr w:type="spellStart"/>
            <w:r w:rsidRPr="00CE674C">
              <w:rPr>
                <w:color w:val="000000"/>
                <w:sz w:val="20"/>
                <w:szCs w:val="20"/>
              </w:rPr>
              <w:t>өндүрүү</w:t>
            </w:r>
            <w:proofErr w:type="spellEnd"/>
            <w:r w:rsidRPr="00CE674C">
              <w:rPr>
                <w:sz w:val="20"/>
                <w:szCs w:val="20"/>
              </w:rPr>
              <w:t xml:space="preserve"> </w:t>
            </w:r>
          </w:p>
        </w:tc>
        <w:tc>
          <w:tcPr>
            <w:tcW w:w="481" w:type="pct"/>
            <w:vAlign w:val="bottom"/>
            <w:hideMark/>
          </w:tcPr>
          <w:p w14:paraId="00AAA35A" w14:textId="77777777" w:rsidR="00CE674C" w:rsidRPr="00CE674C" w:rsidRDefault="00CE674C" w:rsidP="00CE674C">
            <w:pPr>
              <w:spacing w:line="256" w:lineRule="auto"/>
              <w:jc w:val="right"/>
              <w:rPr>
                <w:bCs/>
                <w:sz w:val="20"/>
                <w:szCs w:val="20"/>
              </w:rPr>
            </w:pPr>
            <w:r w:rsidRPr="00CE674C">
              <w:rPr>
                <w:sz w:val="20"/>
                <w:szCs w:val="20"/>
              </w:rPr>
              <w:t>121,2</w:t>
            </w:r>
          </w:p>
        </w:tc>
        <w:tc>
          <w:tcPr>
            <w:tcW w:w="572" w:type="pct"/>
            <w:vAlign w:val="bottom"/>
            <w:hideMark/>
          </w:tcPr>
          <w:p w14:paraId="2D4967FF" w14:textId="77777777" w:rsidR="00CE674C" w:rsidRPr="00CE674C" w:rsidRDefault="00CE674C" w:rsidP="00CE674C">
            <w:pPr>
              <w:spacing w:line="256" w:lineRule="auto"/>
              <w:jc w:val="right"/>
              <w:rPr>
                <w:bCs/>
                <w:sz w:val="20"/>
                <w:szCs w:val="20"/>
              </w:rPr>
            </w:pPr>
            <w:r w:rsidRPr="00CE674C">
              <w:rPr>
                <w:sz w:val="20"/>
                <w:szCs w:val="20"/>
              </w:rPr>
              <w:t>108,4</w:t>
            </w:r>
          </w:p>
        </w:tc>
        <w:tc>
          <w:tcPr>
            <w:tcW w:w="483" w:type="pct"/>
            <w:vAlign w:val="bottom"/>
            <w:hideMark/>
          </w:tcPr>
          <w:p w14:paraId="7427733B" w14:textId="77777777" w:rsidR="00CE674C" w:rsidRPr="00CE674C" w:rsidRDefault="00CE674C" w:rsidP="00CE674C">
            <w:pPr>
              <w:spacing w:line="256" w:lineRule="auto"/>
              <w:jc w:val="right"/>
              <w:rPr>
                <w:sz w:val="20"/>
                <w:szCs w:val="20"/>
              </w:rPr>
            </w:pPr>
            <w:r w:rsidRPr="00CE674C">
              <w:rPr>
                <w:sz w:val="20"/>
                <w:szCs w:val="20"/>
              </w:rPr>
              <w:t>192,3</w:t>
            </w:r>
          </w:p>
        </w:tc>
        <w:tc>
          <w:tcPr>
            <w:tcW w:w="483" w:type="pct"/>
            <w:vAlign w:val="bottom"/>
            <w:hideMark/>
          </w:tcPr>
          <w:p w14:paraId="287CA2B9" w14:textId="77777777" w:rsidR="00CE674C" w:rsidRPr="00CE674C" w:rsidRDefault="00CE674C" w:rsidP="00CE674C">
            <w:pPr>
              <w:spacing w:line="256" w:lineRule="auto"/>
              <w:jc w:val="right"/>
              <w:rPr>
                <w:sz w:val="20"/>
                <w:szCs w:val="20"/>
              </w:rPr>
            </w:pPr>
            <w:r w:rsidRPr="00CE674C">
              <w:rPr>
                <w:sz w:val="20"/>
                <w:szCs w:val="20"/>
              </w:rPr>
              <w:t>181,2</w:t>
            </w:r>
          </w:p>
        </w:tc>
        <w:tc>
          <w:tcPr>
            <w:tcW w:w="515" w:type="pct"/>
            <w:vAlign w:val="bottom"/>
            <w:hideMark/>
          </w:tcPr>
          <w:p w14:paraId="507B4DE0" w14:textId="77777777" w:rsidR="00CE674C" w:rsidRPr="00CE674C" w:rsidRDefault="00CE674C" w:rsidP="00CE674C">
            <w:pPr>
              <w:spacing w:line="256" w:lineRule="auto"/>
              <w:jc w:val="right"/>
              <w:rPr>
                <w:sz w:val="20"/>
                <w:szCs w:val="20"/>
              </w:rPr>
            </w:pPr>
            <w:r w:rsidRPr="00CE674C">
              <w:rPr>
                <w:sz w:val="20"/>
                <w:szCs w:val="20"/>
              </w:rPr>
              <w:t>96,5</w:t>
            </w:r>
          </w:p>
        </w:tc>
      </w:tr>
      <w:tr w:rsidR="00CE674C" w:rsidRPr="00CE674C" w14:paraId="780A9842" w14:textId="77777777" w:rsidTr="00CE674C">
        <w:trPr>
          <w:trHeight w:val="239"/>
        </w:trPr>
        <w:tc>
          <w:tcPr>
            <w:tcW w:w="2466" w:type="pct"/>
            <w:vAlign w:val="bottom"/>
            <w:hideMark/>
          </w:tcPr>
          <w:p w14:paraId="0BC6F4C9" w14:textId="77777777" w:rsidR="00CE674C" w:rsidRPr="00CE674C" w:rsidRDefault="00CE674C" w:rsidP="00CE674C">
            <w:pPr>
              <w:spacing w:line="256" w:lineRule="auto"/>
              <w:ind w:left="283" w:hanging="113"/>
              <w:rPr>
                <w:sz w:val="20"/>
                <w:szCs w:val="20"/>
              </w:rPr>
            </w:pPr>
            <w:r w:rsidRPr="00CE674C">
              <w:rPr>
                <w:color w:val="000000"/>
                <w:sz w:val="20"/>
                <w:szCs w:val="20"/>
              </w:rPr>
              <w:t>Химия</w:t>
            </w:r>
            <w:r w:rsidRPr="00CE674C">
              <w:rPr>
                <w:color w:val="000000"/>
                <w:sz w:val="20"/>
                <w:szCs w:val="20"/>
                <w:lang w:val="ky-KG"/>
              </w:rPr>
              <w:t>лык продукцияларды</w:t>
            </w:r>
            <w:r w:rsidRPr="00CE674C">
              <w:rPr>
                <w:color w:val="000000"/>
                <w:sz w:val="20"/>
                <w:szCs w:val="20"/>
              </w:rPr>
              <w:t xml:space="preserve"> </w:t>
            </w:r>
            <w:proofErr w:type="spellStart"/>
            <w:r w:rsidRPr="00CE674C">
              <w:rPr>
                <w:color w:val="000000"/>
                <w:sz w:val="20"/>
                <w:szCs w:val="20"/>
              </w:rPr>
              <w:t>өндүрүү</w:t>
            </w:r>
            <w:proofErr w:type="spellEnd"/>
          </w:p>
        </w:tc>
        <w:tc>
          <w:tcPr>
            <w:tcW w:w="481" w:type="pct"/>
            <w:vAlign w:val="bottom"/>
            <w:hideMark/>
          </w:tcPr>
          <w:p w14:paraId="6AA9687B" w14:textId="77777777" w:rsidR="00CE674C" w:rsidRPr="00CE674C" w:rsidRDefault="00CE674C" w:rsidP="00CE674C">
            <w:pPr>
              <w:spacing w:line="256" w:lineRule="auto"/>
              <w:jc w:val="right"/>
              <w:rPr>
                <w:bCs/>
                <w:sz w:val="20"/>
                <w:szCs w:val="20"/>
              </w:rPr>
            </w:pPr>
            <w:r w:rsidRPr="00CE674C">
              <w:rPr>
                <w:sz w:val="20"/>
                <w:szCs w:val="20"/>
              </w:rPr>
              <w:t>55,3</w:t>
            </w:r>
          </w:p>
        </w:tc>
        <w:tc>
          <w:tcPr>
            <w:tcW w:w="572" w:type="pct"/>
            <w:vAlign w:val="bottom"/>
            <w:hideMark/>
          </w:tcPr>
          <w:p w14:paraId="001A2FFF" w14:textId="77777777" w:rsidR="00CE674C" w:rsidRPr="00CE674C" w:rsidRDefault="00CE674C" w:rsidP="00CE674C">
            <w:pPr>
              <w:spacing w:line="256" w:lineRule="auto"/>
              <w:jc w:val="right"/>
              <w:rPr>
                <w:bCs/>
                <w:sz w:val="20"/>
                <w:szCs w:val="20"/>
              </w:rPr>
            </w:pPr>
            <w:r w:rsidRPr="00CE674C">
              <w:rPr>
                <w:sz w:val="20"/>
                <w:szCs w:val="20"/>
              </w:rPr>
              <w:t>110,5</w:t>
            </w:r>
          </w:p>
        </w:tc>
        <w:tc>
          <w:tcPr>
            <w:tcW w:w="483" w:type="pct"/>
            <w:vAlign w:val="bottom"/>
            <w:hideMark/>
          </w:tcPr>
          <w:p w14:paraId="07B0000A" w14:textId="77777777" w:rsidR="00CE674C" w:rsidRPr="00CE674C" w:rsidRDefault="00CE674C" w:rsidP="00CE674C">
            <w:pPr>
              <w:spacing w:line="256" w:lineRule="auto"/>
              <w:jc w:val="right"/>
              <w:rPr>
                <w:sz w:val="20"/>
                <w:szCs w:val="20"/>
              </w:rPr>
            </w:pPr>
            <w:r w:rsidRPr="00CE674C">
              <w:rPr>
                <w:sz w:val="20"/>
                <w:szCs w:val="20"/>
              </w:rPr>
              <w:t>120,2</w:t>
            </w:r>
          </w:p>
        </w:tc>
        <w:tc>
          <w:tcPr>
            <w:tcW w:w="483" w:type="pct"/>
            <w:vAlign w:val="bottom"/>
            <w:hideMark/>
          </w:tcPr>
          <w:p w14:paraId="05FE2E2B" w14:textId="77777777" w:rsidR="00CE674C" w:rsidRPr="00CE674C" w:rsidRDefault="00CE674C" w:rsidP="00CE674C">
            <w:pPr>
              <w:spacing w:line="256" w:lineRule="auto"/>
              <w:jc w:val="right"/>
              <w:rPr>
                <w:sz w:val="20"/>
                <w:szCs w:val="20"/>
              </w:rPr>
            </w:pPr>
            <w:r w:rsidRPr="00CE674C">
              <w:rPr>
                <w:sz w:val="20"/>
                <w:szCs w:val="20"/>
              </w:rPr>
              <w:t>101,4</w:t>
            </w:r>
          </w:p>
        </w:tc>
        <w:tc>
          <w:tcPr>
            <w:tcW w:w="515" w:type="pct"/>
            <w:vAlign w:val="bottom"/>
            <w:hideMark/>
          </w:tcPr>
          <w:p w14:paraId="033DE1C3" w14:textId="77777777" w:rsidR="00CE674C" w:rsidRPr="00CE674C" w:rsidRDefault="00CE674C" w:rsidP="00CE674C">
            <w:pPr>
              <w:spacing w:line="256" w:lineRule="auto"/>
              <w:jc w:val="right"/>
              <w:rPr>
                <w:sz w:val="20"/>
                <w:szCs w:val="20"/>
              </w:rPr>
            </w:pPr>
            <w:r w:rsidRPr="00CE674C">
              <w:rPr>
                <w:sz w:val="20"/>
                <w:szCs w:val="20"/>
              </w:rPr>
              <w:t>98,4</w:t>
            </w:r>
          </w:p>
        </w:tc>
      </w:tr>
      <w:tr w:rsidR="00CE674C" w:rsidRPr="00CE674C" w14:paraId="19086E6D" w14:textId="77777777" w:rsidTr="00CE674C">
        <w:trPr>
          <w:trHeight w:val="224"/>
        </w:trPr>
        <w:tc>
          <w:tcPr>
            <w:tcW w:w="2466" w:type="pct"/>
            <w:vAlign w:val="bottom"/>
            <w:hideMark/>
          </w:tcPr>
          <w:p w14:paraId="49800B8A" w14:textId="77777777" w:rsidR="00CE674C" w:rsidRPr="00CE674C" w:rsidRDefault="00CE674C" w:rsidP="00CE674C">
            <w:pPr>
              <w:spacing w:line="256" w:lineRule="auto"/>
              <w:ind w:left="283" w:hanging="113"/>
              <w:rPr>
                <w:sz w:val="20"/>
                <w:szCs w:val="20"/>
              </w:rPr>
            </w:pPr>
            <w:r w:rsidRPr="00CE674C">
              <w:rPr>
                <w:sz w:val="20"/>
                <w:szCs w:val="20"/>
              </w:rPr>
              <w:t>Фармацевтика</w:t>
            </w:r>
            <w:r w:rsidRPr="00CE674C">
              <w:rPr>
                <w:sz w:val="20"/>
                <w:szCs w:val="20"/>
                <w:lang w:val="ky-KG"/>
              </w:rPr>
              <w:t xml:space="preserve">лык продукцияларды </w:t>
            </w:r>
            <w:proofErr w:type="spellStart"/>
            <w:r w:rsidRPr="00CE674C">
              <w:rPr>
                <w:color w:val="000000"/>
                <w:sz w:val="20"/>
                <w:szCs w:val="20"/>
              </w:rPr>
              <w:t>өндүрүү</w:t>
            </w:r>
            <w:proofErr w:type="spellEnd"/>
          </w:p>
        </w:tc>
        <w:tc>
          <w:tcPr>
            <w:tcW w:w="481" w:type="pct"/>
            <w:vAlign w:val="bottom"/>
            <w:hideMark/>
          </w:tcPr>
          <w:p w14:paraId="50477A3C" w14:textId="77777777" w:rsidR="00CE674C" w:rsidRPr="00CE674C" w:rsidRDefault="00CE674C" w:rsidP="00CE674C">
            <w:pPr>
              <w:spacing w:line="256" w:lineRule="auto"/>
              <w:jc w:val="right"/>
              <w:rPr>
                <w:bCs/>
                <w:sz w:val="20"/>
                <w:szCs w:val="20"/>
              </w:rPr>
            </w:pPr>
            <w:r w:rsidRPr="00CE674C">
              <w:rPr>
                <w:sz w:val="20"/>
                <w:szCs w:val="20"/>
              </w:rPr>
              <w:t>109,1</w:t>
            </w:r>
          </w:p>
        </w:tc>
        <w:tc>
          <w:tcPr>
            <w:tcW w:w="572" w:type="pct"/>
            <w:vAlign w:val="bottom"/>
            <w:hideMark/>
          </w:tcPr>
          <w:p w14:paraId="6129261D" w14:textId="77777777" w:rsidR="00CE674C" w:rsidRPr="00CE674C" w:rsidRDefault="00CE674C" w:rsidP="00CE674C">
            <w:pPr>
              <w:spacing w:line="256" w:lineRule="auto"/>
              <w:jc w:val="right"/>
              <w:rPr>
                <w:bCs/>
                <w:sz w:val="20"/>
                <w:szCs w:val="20"/>
              </w:rPr>
            </w:pPr>
            <w:r w:rsidRPr="00CE674C">
              <w:rPr>
                <w:sz w:val="20"/>
                <w:szCs w:val="20"/>
              </w:rPr>
              <w:t>149,8</w:t>
            </w:r>
          </w:p>
        </w:tc>
        <w:tc>
          <w:tcPr>
            <w:tcW w:w="483" w:type="pct"/>
            <w:vAlign w:val="bottom"/>
            <w:hideMark/>
          </w:tcPr>
          <w:p w14:paraId="02A809F8" w14:textId="77777777" w:rsidR="00CE674C" w:rsidRPr="00CE674C" w:rsidRDefault="00CE674C" w:rsidP="00CE674C">
            <w:pPr>
              <w:spacing w:line="256" w:lineRule="auto"/>
              <w:jc w:val="right"/>
              <w:rPr>
                <w:sz w:val="20"/>
                <w:szCs w:val="20"/>
              </w:rPr>
            </w:pPr>
            <w:r w:rsidRPr="00CE674C">
              <w:rPr>
                <w:sz w:val="20"/>
                <w:szCs w:val="20"/>
              </w:rPr>
              <w:t>73,3</w:t>
            </w:r>
          </w:p>
        </w:tc>
        <w:tc>
          <w:tcPr>
            <w:tcW w:w="483" w:type="pct"/>
            <w:vAlign w:val="bottom"/>
            <w:hideMark/>
          </w:tcPr>
          <w:p w14:paraId="039323FF" w14:textId="77777777" w:rsidR="00CE674C" w:rsidRPr="00CE674C" w:rsidRDefault="00CE674C" w:rsidP="00CE674C">
            <w:pPr>
              <w:spacing w:line="256" w:lineRule="auto"/>
              <w:jc w:val="right"/>
              <w:rPr>
                <w:sz w:val="20"/>
                <w:szCs w:val="20"/>
              </w:rPr>
            </w:pPr>
            <w:r w:rsidRPr="00CE674C">
              <w:rPr>
                <w:sz w:val="20"/>
                <w:szCs w:val="20"/>
              </w:rPr>
              <w:t>112,3</w:t>
            </w:r>
          </w:p>
        </w:tc>
        <w:tc>
          <w:tcPr>
            <w:tcW w:w="515" w:type="pct"/>
            <w:vAlign w:val="bottom"/>
            <w:hideMark/>
          </w:tcPr>
          <w:p w14:paraId="3ED8AA42" w14:textId="77777777" w:rsidR="00CE674C" w:rsidRPr="00CE674C" w:rsidRDefault="00CE674C" w:rsidP="00CE674C">
            <w:pPr>
              <w:spacing w:line="256" w:lineRule="auto"/>
              <w:jc w:val="right"/>
              <w:rPr>
                <w:sz w:val="20"/>
                <w:szCs w:val="20"/>
              </w:rPr>
            </w:pPr>
            <w:r w:rsidRPr="00CE674C">
              <w:rPr>
                <w:sz w:val="20"/>
                <w:szCs w:val="20"/>
              </w:rPr>
              <w:t>36,9</w:t>
            </w:r>
          </w:p>
        </w:tc>
      </w:tr>
      <w:tr w:rsidR="00CE674C" w:rsidRPr="00CE674C" w14:paraId="01768C17" w14:textId="77777777" w:rsidTr="00CE674C">
        <w:trPr>
          <w:trHeight w:val="464"/>
        </w:trPr>
        <w:tc>
          <w:tcPr>
            <w:tcW w:w="2466" w:type="pct"/>
            <w:tcMar>
              <w:top w:w="0" w:type="dxa"/>
              <w:left w:w="30" w:type="dxa"/>
              <w:bottom w:w="0" w:type="dxa"/>
              <w:right w:w="30" w:type="dxa"/>
            </w:tcMar>
            <w:vAlign w:val="bottom"/>
            <w:hideMark/>
          </w:tcPr>
          <w:p w14:paraId="73810896" w14:textId="77777777" w:rsidR="00CE674C" w:rsidRPr="00CE674C" w:rsidRDefault="00CE674C" w:rsidP="00CE674C">
            <w:pPr>
              <w:spacing w:line="256" w:lineRule="auto"/>
              <w:ind w:left="283" w:hanging="113"/>
              <w:rPr>
                <w:sz w:val="20"/>
                <w:szCs w:val="20"/>
              </w:rPr>
            </w:pPr>
            <w:r w:rsidRPr="00CE674C">
              <w:rPr>
                <w:color w:val="000000"/>
                <w:sz w:val="20"/>
                <w:szCs w:val="20"/>
              </w:rPr>
              <w:lastRenderedPageBreak/>
              <w:t xml:space="preserve">Резина </w:t>
            </w:r>
            <w:proofErr w:type="spellStart"/>
            <w:r w:rsidRPr="00CE674C">
              <w:rPr>
                <w:color w:val="000000"/>
                <w:sz w:val="20"/>
                <w:szCs w:val="20"/>
              </w:rPr>
              <w:t>жана</w:t>
            </w:r>
            <w:proofErr w:type="spellEnd"/>
            <w:r w:rsidRPr="00CE674C">
              <w:rPr>
                <w:color w:val="000000"/>
                <w:sz w:val="20"/>
                <w:szCs w:val="20"/>
              </w:rPr>
              <w:t xml:space="preserve"> пластмасса </w:t>
            </w:r>
            <w:proofErr w:type="spellStart"/>
            <w:r w:rsidRPr="00CE674C">
              <w:rPr>
                <w:color w:val="000000"/>
                <w:sz w:val="20"/>
                <w:szCs w:val="20"/>
              </w:rPr>
              <w:t>буюмдар</w:t>
            </w:r>
            <w:proofErr w:type="spellEnd"/>
            <w:r w:rsidRPr="00CE674C">
              <w:rPr>
                <w:color w:val="000000"/>
                <w:sz w:val="20"/>
                <w:szCs w:val="20"/>
              </w:rPr>
              <w:t xml:space="preserve">, башка металл </w:t>
            </w:r>
            <w:proofErr w:type="spellStart"/>
            <w:r w:rsidRPr="00CE674C">
              <w:rPr>
                <w:color w:val="000000"/>
                <w:sz w:val="20"/>
                <w:szCs w:val="20"/>
              </w:rPr>
              <w:t>эмес</w:t>
            </w:r>
            <w:proofErr w:type="spellEnd"/>
            <w:r w:rsidRPr="00CE674C">
              <w:rPr>
                <w:color w:val="000000"/>
                <w:sz w:val="20"/>
                <w:szCs w:val="20"/>
              </w:rPr>
              <w:t xml:space="preserve"> </w:t>
            </w:r>
            <w:proofErr w:type="spellStart"/>
            <w:r w:rsidRPr="00CE674C">
              <w:rPr>
                <w:color w:val="000000"/>
                <w:sz w:val="20"/>
                <w:szCs w:val="20"/>
              </w:rPr>
              <w:t>минералдык</w:t>
            </w:r>
            <w:proofErr w:type="spellEnd"/>
            <w:r w:rsidRPr="00CE674C">
              <w:rPr>
                <w:color w:val="000000"/>
                <w:sz w:val="20"/>
                <w:szCs w:val="20"/>
              </w:rPr>
              <w:t xml:space="preserve"> </w:t>
            </w:r>
            <w:r w:rsidRPr="00CE674C">
              <w:rPr>
                <w:color w:val="000000"/>
                <w:sz w:val="20"/>
                <w:szCs w:val="20"/>
                <w:lang w:val="ky-KG"/>
              </w:rPr>
              <w:t>продукцияларды</w:t>
            </w:r>
            <w:r w:rsidRPr="00CE674C">
              <w:rPr>
                <w:color w:val="000000"/>
                <w:sz w:val="20"/>
                <w:szCs w:val="20"/>
              </w:rPr>
              <w:t xml:space="preserve"> </w:t>
            </w:r>
            <w:proofErr w:type="spellStart"/>
            <w:r w:rsidRPr="00CE674C">
              <w:rPr>
                <w:color w:val="000000"/>
                <w:sz w:val="20"/>
                <w:szCs w:val="20"/>
              </w:rPr>
              <w:t>өндүрүү</w:t>
            </w:r>
            <w:proofErr w:type="spellEnd"/>
          </w:p>
        </w:tc>
        <w:tc>
          <w:tcPr>
            <w:tcW w:w="481" w:type="pct"/>
            <w:tcMar>
              <w:top w:w="0" w:type="dxa"/>
              <w:left w:w="30" w:type="dxa"/>
              <w:bottom w:w="0" w:type="dxa"/>
              <w:right w:w="30" w:type="dxa"/>
            </w:tcMar>
            <w:vAlign w:val="bottom"/>
            <w:hideMark/>
          </w:tcPr>
          <w:p w14:paraId="38335D27" w14:textId="77777777" w:rsidR="00CE674C" w:rsidRPr="00CE674C" w:rsidRDefault="00CE674C" w:rsidP="00CE674C">
            <w:pPr>
              <w:spacing w:line="256" w:lineRule="auto"/>
              <w:jc w:val="right"/>
              <w:rPr>
                <w:bCs/>
                <w:sz w:val="20"/>
                <w:szCs w:val="20"/>
              </w:rPr>
            </w:pPr>
            <w:r w:rsidRPr="00CE674C">
              <w:rPr>
                <w:sz w:val="20"/>
                <w:szCs w:val="20"/>
              </w:rPr>
              <w:t>130,1</w:t>
            </w:r>
          </w:p>
        </w:tc>
        <w:tc>
          <w:tcPr>
            <w:tcW w:w="572" w:type="pct"/>
            <w:tcMar>
              <w:top w:w="0" w:type="dxa"/>
              <w:left w:w="30" w:type="dxa"/>
              <w:bottom w:w="0" w:type="dxa"/>
              <w:right w:w="30" w:type="dxa"/>
            </w:tcMar>
            <w:vAlign w:val="bottom"/>
            <w:hideMark/>
          </w:tcPr>
          <w:p w14:paraId="258961FC" w14:textId="77777777" w:rsidR="00CE674C" w:rsidRPr="00CE674C" w:rsidRDefault="00CE674C" w:rsidP="00CE674C">
            <w:pPr>
              <w:spacing w:line="256" w:lineRule="auto"/>
              <w:jc w:val="right"/>
              <w:rPr>
                <w:bCs/>
                <w:sz w:val="20"/>
                <w:szCs w:val="20"/>
              </w:rPr>
            </w:pPr>
            <w:r w:rsidRPr="00CE674C">
              <w:rPr>
                <w:sz w:val="20"/>
                <w:szCs w:val="20"/>
              </w:rPr>
              <w:t>175,7</w:t>
            </w:r>
          </w:p>
        </w:tc>
        <w:tc>
          <w:tcPr>
            <w:tcW w:w="483" w:type="pct"/>
            <w:tcMar>
              <w:top w:w="0" w:type="dxa"/>
              <w:left w:w="30" w:type="dxa"/>
              <w:bottom w:w="0" w:type="dxa"/>
              <w:right w:w="30" w:type="dxa"/>
            </w:tcMar>
            <w:vAlign w:val="bottom"/>
            <w:hideMark/>
          </w:tcPr>
          <w:p w14:paraId="2280B898" w14:textId="77777777" w:rsidR="00CE674C" w:rsidRPr="00CE674C" w:rsidRDefault="00CE674C" w:rsidP="00CE674C">
            <w:pPr>
              <w:spacing w:line="256" w:lineRule="auto"/>
              <w:jc w:val="right"/>
              <w:rPr>
                <w:sz w:val="20"/>
                <w:szCs w:val="20"/>
              </w:rPr>
            </w:pPr>
            <w:r w:rsidRPr="00CE674C">
              <w:rPr>
                <w:sz w:val="20"/>
                <w:szCs w:val="20"/>
              </w:rPr>
              <w:t>114,8</w:t>
            </w:r>
          </w:p>
        </w:tc>
        <w:tc>
          <w:tcPr>
            <w:tcW w:w="483" w:type="pct"/>
            <w:tcMar>
              <w:top w:w="0" w:type="dxa"/>
              <w:left w:w="30" w:type="dxa"/>
              <w:bottom w:w="0" w:type="dxa"/>
              <w:right w:w="30" w:type="dxa"/>
            </w:tcMar>
            <w:vAlign w:val="bottom"/>
            <w:hideMark/>
          </w:tcPr>
          <w:p w14:paraId="3F3673F7" w14:textId="77777777" w:rsidR="00CE674C" w:rsidRPr="00CE674C" w:rsidRDefault="00CE674C" w:rsidP="00CE674C">
            <w:pPr>
              <w:spacing w:line="256" w:lineRule="auto"/>
              <w:jc w:val="right"/>
              <w:rPr>
                <w:sz w:val="20"/>
                <w:szCs w:val="20"/>
              </w:rPr>
            </w:pPr>
            <w:r w:rsidRPr="00CE674C">
              <w:rPr>
                <w:sz w:val="20"/>
                <w:szCs w:val="20"/>
              </w:rPr>
              <w:t>109,9</w:t>
            </w:r>
          </w:p>
        </w:tc>
        <w:tc>
          <w:tcPr>
            <w:tcW w:w="515" w:type="pct"/>
            <w:tcMar>
              <w:top w:w="0" w:type="dxa"/>
              <w:left w:w="30" w:type="dxa"/>
              <w:bottom w:w="0" w:type="dxa"/>
              <w:right w:w="30" w:type="dxa"/>
            </w:tcMar>
            <w:vAlign w:val="bottom"/>
            <w:hideMark/>
          </w:tcPr>
          <w:p w14:paraId="270B8EEB" w14:textId="77777777" w:rsidR="00CE674C" w:rsidRPr="00CE674C" w:rsidRDefault="00CE674C" w:rsidP="00CE674C">
            <w:pPr>
              <w:spacing w:line="256" w:lineRule="auto"/>
              <w:jc w:val="right"/>
              <w:rPr>
                <w:sz w:val="20"/>
                <w:szCs w:val="20"/>
              </w:rPr>
            </w:pPr>
            <w:r w:rsidRPr="00CE674C">
              <w:rPr>
                <w:sz w:val="20"/>
                <w:szCs w:val="20"/>
              </w:rPr>
              <w:t>87,1</w:t>
            </w:r>
          </w:p>
        </w:tc>
      </w:tr>
      <w:tr w:rsidR="00CE674C" w:rsidRPr="00CE674C" w14:paraId="2C881055" w14:textId="77777777" w:rsidTr="001A6404">
        <w:trPr>
          <w:trHeight w:val="506"/>
        </w:trPr>
        <w:tc>
          <w:tcPr>
            <w:tcW w:w="2466" w:type="pct"/>
            <w:tcMar>
              <w:top w:w="0" w:type="dxa"/>
              <w:left w:w="30" w:type="dxa"/>
              <w:bottom w:w="0" w:type="dxa"/>
              <w:right w:w="30" w:type="dxa"/>
            </w:tcMar>
            <w:vAlign w:val="bottom"/>
            <w:hideMark/>
          </w:tcPr>
          <w:p w14:paraId="3BE9031B" w14:textId="77777777" w:rsidR="00CE674C" w:rsidRPr="00CE674C" w:rsidRDefault="00CE674C" w:rsidP="00CE674C">
            <w:pPr>
              <w:spacing w:line="256" w:lineRule="auto"/>
              <w:ind w:left="283" w:hanging="113"/>
              <w:rPr>
                <w:sz w:val="20"/>
                <w:szCs w:val="20"/>
              </w:rPr>
            </w:pPr>
            <w:r w:rsidRPr="00CE674C">
              <w:rPr>
                <w:color w:val="000000"/>
                <w:sz w:val="20"/>
                <w:szCs w:val="20"/>
                <w:lang w:val="ky-KG"/>
              </w:rPr>
              <w:t>М</w:t>
            </w:r>
            <w:proofErr w:type="spellStart"/>
            <w:r w:rsidRPr="00CE674C">
              <w:rPr>
                <w:color w:val="000000"/>
                <w:sz w:val="20"/>
                <w:szCs w:val="20"/>
              </w:rPr>
              <w:t>ашина</w:t>
            </w:r>
            <w:proofErr w:type="spellEnd"/>
            <w:r w:rsidRPr="00CE674C">
              <w:rPr>
                <w:color w:val="000000"/>
                <w:sz w:val="20"/>
                <w:szCs w:val="20"/>
              </w:rPr>
              <w:t xml:space="preserve"> </w:t>
            </w:r>
            <w:proofErr w:type="spellStart"/>
            <w:r w:rsidRPr="00CE674C">
              <w:rPr>
                <w:color w:val="000000"/>
                <w:sz w:val="20"/>
                <w:szCs w:val="20"/>
              </w:rPr>
              <w:t>жана</w:t>
            </w:r>
            <w:proofErr w:type="spellEnd"/>
            <w:r w:rsidRPr="00CE674C">
              <w:rPr>
                <w:color w:val="000000"/>
                <w:sz w:val="20"/>
                <w:szCs w:val="20"/>
              </w:rPr>
              <w:t xml:space="preserve"> </w:t>
            </w:r>
            <w:proofErr w:type="spellStart"/>
            <w:r w:rsidRPr="00CE674C">
              <w:rPr>
                <w:color w:val="000000"/>
                <w:sz w:val="20"/>
                <w:szCs w:val="20"/>
              </w:rPr>
              <w:t>жабдуу</w:t>
            </w:r>
            <w:proofErr w:type="spellEnd"/>
            <w:r w:rsidRPr="00CE674C">
              <w:rPr>
                <w:color w:val="000000"/>
                <w:sz w:val="20"/>
                <w:szCs w:val="20"/>
              </w:rPr>
              <w:t xml:space="preserve"> </w:t>
            </w:r>
            <w:proofErr w:type="spellStart"/>
            <w:r w:rsidRPr="00CE674C">
              <w:rPr>
                <w:color w:val="000000"/>
                <w:sz w:val="20"/>
                <w:szCs w:val="20"/>
              </w:rPr>
              <w:t>өндүрү</w:t>
            </w:r>
            <w:proofErr w:type="spellEnd"/>
            <w:r w:rsidRPr="00CE674C">
              <w:rPr>
                <w:color w:val="000000"/>
                <w:sz w:val="20"/>
                <w:szCs w:val="20"/>
                <w:lang w:val="ky-KG"/>
              </w:rPr>
              <w:t>ш</w:t>
            </w:r>
            <w:r w:rsidRPr="00CE674C">
              <w:rPr>
                <w:color w:val="000000"/>
                <w:sz w:val="20"/>
                <w:szCs w:val="20"/>
              </w:rPr>
              <w:t>ү</w:t>
            </w:r>
            <w:r w:rsidRPr="00CE674C">
              <w:rPr>
                <w:color w:val="000000"/>
                <w:sz w:val="20"/>
                <w:szCs w:val="20"/>
                <w:lang w:val="ky-KG"/>
              </w:rPr>
              <w:t>нө</w:t>
            </w:r>
            <w:r w:rsidRPr="00CE674C">
              <w:rPr>
                <w:color w:val="000000"/>
                <w:sz w:val="20"/>
                <w:szCs w:val="20"/>
              </w:rPr>
              <w:t xml:space="preserve">н башка </w:t>
            </w:r>
            <w:proofErr w:type="spellStart"/>
            <w:r w:rsidRPr="00CE674C">
              <w:rPr>
                <w:color w:val="000000"/>
                <w:sz w:val="20"/>
                <w:szCs w:val="20"/>
              </w:rPr>
              <w:t>негизги</w:t>
            </w:r>
            <w:proofErr w:type="spellEnd"/>
            <w:r w:rsidRPr="00CE674C">
              <w:rPr>
                <w:color w:val="000000"/>
                <w:sz w:val="20"/>
                <w:szCs w:val="20"/>
              </w:rPr>
              <w:t xml:space="preserve"> металл </w:t>
            </w:r>
            <w:proofErr w:type="spellStart"/>
            <w:r w:rsidRPr="00CE674C">
              <w:rPr>
                <w:color w:val="000000"/>
                <w:sz w:val="20"/>
                <w:szCs w:val="20"/>
              </w:rPr>
              <w:t>жана</w:t>
            </w:r>
            <w:proofErr w:type="spellEnd"/>
            <w:r w:rsidRPr="00CE674C">
              <w:rPr>
                <w:color w:val="000000"/>
                <w:sz w:val="20"/>
                <w:szCs w:val="20"/>
              </w:rPr>
              <w:t xml:space="preserve"> </w:t>
            </w:r>
            <w:proofErr w:type="spellStart"/>
            <w:r w:rsidRPr="00CE674C">
              <w:rPr>
                <w:color w:val="000000"/>
                <w:sz w:val="20"/>
                <w:szCs w:val="20"/>
              </w:rPr>
              <w:t>даяр</w:t>
            </w:r>
            <w:proofErr w:type="spellEnd"/>
            <w:r w:rsidRPr="00CE674C">
              <w:rPr>
                <w:color w:val="000000"/>
                <w:sz w:val="20"/>
                <w:szCs w:val="20"/>
              </w:rPr>
              <w:t xml:space="preserve"> металл </w:t>
            </w:r>
            <w:proofErr w:type="spellStart"/>
            <w:r w:rsidRPr="00CE674C">
              <w:rPr>
                <w:color w:val="000000"/>
                <w:sz w:val="20"/>
                <w:szCs w:val="20"/>
              </w:rPr>
              <w:t>буюмдар</w:t>
            </w:r>
            <w:proofErr w:type="spellEnd"/>
            <w:r w:rsidRPr="00CE674C">
              <w:rPr>
                <w:color w:val="000000"/>
                <w:sz w:val="20"/>
                <w:szCs w:val="20"/>
                <w:lang w:val="ky-KG"/>
              </w:rPr>
              <w:t>ды</w:t>
            </w:r>
            <w:r w:rsidRPr="00CE674C">
              <w:rPr>
                <w:color w:val="000000"/>
                <w:sz w:val="20"/>
                <w:szCs w:val="20"/>
              </w:rPr>
              <w:t xml:space="preserve"> </w:t>
            </w:r>
            <w:proofErr w:type="spellStart"/>
            <w:r w:rsidRPr="00CE674C">
              <w:rPr>
                <w:color w:val="000000"/>
                <w:sz w:val="20"/>
                <w:szCs w:val="20"/>
              </w:rPr>
              <w:t>өндүрүү</w:t>
            </w:r>
            <w:proofErr w:type="spellEnd"/>
            <w:r w:rsidRPr="00CE674C">
              <w:rPr>
                <w:color w:val="000000"/>
                <w:sz w:val="20"/>
                <w:szCs w:val="20"/>
              </w:rPr>
              <w:t xml:space="preserve"> </w:t>
            </w:r>
          </w:p>
        </w:tc>
        <w:tc>
          <w:tcPr>
            <w:tcW w:w="481" w:type="pct"/>
            <w:tcMar>
              <w:top w:w="0" w:type="dxa"/>
              <w:left w:w="30" w:type="dxa"/>
              <w:bottom w:w="0" w:type="dxa"/>
              <w:right w:w="30" w:type="dxa"/>
            </w:tcMar>
            <w:vAlign w:val="bottom"/>
            <w:hideMark/>
          </w:tcPr>
          <w:p w14:paraId="7528F7DA" w14:textId="77777777" w:rsidR="00CE674C" w:rsidRPr="00CE674C" w:rsidRDefault="00CE674C" w:rsidP="00CE674C">
            <w:pPr>
              <w:spacing w:line="256" w:lineRule="auto"/>
              <w:jc w:val="right"/>
              <w:rPr>
                <w:bCs/>
                <w:sz w:val="20"/>
                <w:szCs w:val="20"/>
              </w:rPr>
            </w:pPr>
            <w:r w:rsidRPr="00CE674C">
              <w:rPr>
                <w:sz w:val="20"/>
                <w:szCs w:val="20"/>
              </w:rPr>
              <w:t>102,6</w:t>
            </w:r>
          </w:p>
        </w:tc>
        <w:tc>
          <w:tcPr>
            <w:tcW w:w="572" w:type="pct"/>
            <w:tcMar>
              <w:top w:w="0" w:type="dxa"/>
              <w:left w:w="30" w:type="dxa"/>
              <w:bottom w:w="0" w:type="dxa"/>
              <w:right w:w="30" w:type="dxa"/>
            </w:tcMar>
            <w:vAlign w:val="bottom"/>
            <w:hideMark/>
          </w:tcPr>
          <w:p w14:paraId="3FB951B8" w14:textId="77777777" w:rsidR="00CE674C" w:rsidRPr="00CE674C" w:rsidRDefault="00CE674C" w:rsidP="00CE674C">
            <w:pPr>
              <w:spacing w:line="256" w:lineRule="auto"/>
              <w:jc w:val="right"/>
              <w:rPr>
                <w:bCs/>
                <w:sz w:val="20"/>
                <w:szCs w:val="20"/>
              </w:rPr>
            </w:pPr>
            <w:r w:rsidRPr="00CE674C">
              <w:rPr>
                <w:sz w:val="20"/>
                <w:szCs w:val="20"/>
              </w:rPr>
              <w:t>86,6</w:t>
            </w:r>
          </w:p>
        </w:tc>
        <w:tc>
          <w:tcPr>
            <w:tcW w:w="483" w:type="pct"/>
            <w:tcMar>
              <w:top w:w="0" w:type="dxa"/>
              <w:left w:w="30" w:type="dxa"/>
              <w:bottom w:w="0" w:type="dxa"/>
              <w:right w:w="30" w:type="dxa"/>
            </w:tcMar>
            <w:vAlign w:val="bottom"/>
            <w:hideMark/>
          </w:tcPr>
          <w:p w14:paraId="4380CC7F" w14:textId="77777777" w:rsidR="00CE674C" w:rsidRPr="00CE674C" w:rsidRDefault="00CE674C" w:rsidP="00CE674C">
            <w:pPr>
              <w:spacing w:line="256" w:lineRule="auto"/>
              <w:jc w:val="right"/>
              <w:rPr>
                <w:sz w:val="20"/>
                <w:szCs w:val="20"/>
              </w:rPr>
            </w:pPr>
            <w:r w:rsidRPr="00CE674C">
              <w:rPr>
                <w:sz w:val="20"/>
                <w:szCs w:val="20"/>
              </w:rPr>
              <w:t>83,8</w:t>
            </w:r>
          </w:p>
        </w:tc>
        <w:tc>
          <w:tcPr>
            <w:tcW w:w="483" w:type="pct"/>
            <w:tcMar>
              <w:top w:w="0" w:type="dxa"/>
              <w:left w:w="30" w:type="dxa"/>
              <w:bottom w:w="0" w:type="dxa"/>
              <w:right w:w="30" w:type="dxa"/>
            </w:tcMar>
            <w:vAlign w:val="bottom"/>
            <w:hideMark/>
          </w:tcPr>
          <w:p w14:paraId="3F31F702" w14:textId="77777777" w:rsidR="00CE674C" w:rsidRPr="00CE674C" w:rsidRDefault="00CE674C" w:rsidP="00CE674C">
            <w:pPr>
              <w:spacing w:line="256" w:lineRule="auto"/>
              <w:jc w:val="right"/>
              <w:rPr>
                <w:sz w:val="20"/>
                <w:szCs w:val="20"/>
              </w:rPr>
            </w:pPr>
            <w:r w:rsidRPr="00CE674C">
              <w:rPr>
                <w:sz w:val="20"/>
                <w:szCs w:val="20"/>
              </w:rPr>
              <w:t>95,3</w:t>
            </w:r>
          </w:p>
        </w:tc>
        <w:tc>
          <w:tcPr>
            <w:tcW w:w="515" w:type="pct"/>
            <w:tcMar>
              <w:top w:w="0" w:type="dxa"/>
              <w:left w:w="30" w:type="dxa"/>
              <w:bottom w:w="0" w:type="dxa"/>
              <w:right w:w="30" w:type="dxa"/>
            </w:tcMar>
            <w:vAlign w:val="bottom"/>
            <w:hideMark/>
          </w:tcPr>
          <w:p w14:paraId="7ADDDD84" w14:textId="77777777" w:rsidR="00CE674C" w:rsidRPr="00CE674C" w:rsidRDefault="00CE674C" w:rsidP="00CE674C">
            <w:pPr>
              <w:spacing w:line="256" w:lineRule="auto"/>
              <w:jc w:val="right"/>
              <w:rPr>
                <w:sz w:val="20"/>
                <w:szCs w:val="20"/>
              </w:rPr>
            </w:pPr>
            <w:r w:rsidRPr="00CE674C">
              <w:rPr>
                <w:sz w:val="20"/>
                <w:szCs w:val="20"/>
              </w:rPr>
              <w:t>90,3</w:t>
            </w:r>
          </w:p>
        </w:tc>
      </w:tr>
      <w:tr w:rsidR="00CE674C" w:rsidRPr="00CE674C" w14:paraId="4DFA2E45" w14:textId="77777777" w:rsidTr="00CE674C">
        <w:trPr>
          <w:trHeight w:val="464"/>
        </w:trPr>
        <w:tc>
          <w:tcPr>
            <w:tcW w:w="2466" w:type="pct"/>
            <w:tcMar>
              <w:top w:w="0" w:type="dxa"/>
              <w:left w:w="30" w:type="dxa"/>
              <w:bottom w:w="0" w:type="dxa"/>
              <w:right w:w="30" w:type="dxa"/>
            </w:tcMar>
            <w:vAlign w:val="bottom"/>
            <w:hideMark/>
          </w:tcPr>
          <w:p w14:paraId="7AE75E9F" w14:textId="77777777" w:rsidR="00CE674C" w:rsidRPr="00CE674C" w:rsidRDefault="00CE674C" w:rsidP="00CE674C">
            <w:pPr>
              <w:spacing w:line="256" w:lineRule="auto"/>
              <w:ind w:left="283" w:hanging="113"/>
              <w:rPr>
                <w:sz w:val="20"/>
                <w:szCs w:val="20"/>
              </w:rPr>
            </w:pPr>
            <w:r w:rsidRPr="00CE674C">
              <w:rPr>
                <w:sz w:val="20"/>
                <w:szCs w:val="20"/>
              </w:rPr>
              <w:t>Компьютер</w:t>
            </w:r>
            <w:r w:rsidRPr="00CE674C">
              <w:rPr>
                <w:color w:val="000000"/>
                <w:sz w:val="20"/>
                <w:szCs w:val="20"/>
              </w:rPr>
              <w:t xml:space="preserve">, </w:t>
            </w:r>
            <w:proofErr w:type="spellStart"/>
            <w:r w:rsidRPr="00CE674C">
              <w:rPr>
                <w:color w:val="000000"/>
                <w:sz w:val="20"/>
                <w:szCs w:val="20"/>
              </w:rPr>
              <w:t>электрондук</w:t>
            </w:r>
            <w:proofErr w:type="spellEnd"/>
            <w:r w:rsidRPr="00CE674C">
              <w:rPr>
                <w:color w:val="000000"/>
                <w:sz w:val="20"/>
                <w:szCs w:val="20"/>
              </w:rPr>
              <w:t xml:space="preserve"> </w:t>
            </w:r>
            <w:proofErr w:type="spellStart"/>
            <w:r w:rsidRPr="00CE674C">
              <w:rPr>
                <w:color w:val="000000"/>
                <w:sz w:val="20"/>
                <w:szCs w:val="20"/>
              </w:rPr>
              <w:t>жана</w:t>
            </w:r>
            <w:proofErr w:type="spellEnd"/>
            <w:r w:rsidRPr="00CE674C">
              <w:rPr>
                <w:color w:val="000000"/>
                <w:sz w:val="20"/>
                <w:szCs w:val="20"/>
              </w:rPr>
              <w:t xml:space="preserve"> </w:t>
            </w:r>
            <w:proofErr w:type="spellStart"/>
            <w:r w:rsidRPr="00CE674C">
              <w:rPr>
                <w:color w:val="000000"/>
                <w:sz w:val="20"/>
                <w:szCs w:val="20"/>
              </w:rPr>
              <w:t>оптикалык</w:t>
            </w:r>
            <w:proofErr w:type="spellEnd"/>
            <w:r w:rsidRPr="00CE674C">
              <w:rPr>
                <w:color w:val="000000"/>
                <w:sz w:val="20"/>
                <w:szCs w:val="20"/>
              </w:rPr>
              <w:t xml:space="preserve"> </w:t>
            </w:r>
            <w:proofErr w:type="spellStart"/>
            <w:r w:rsidRPr="00CE674C">
              <w:rPr>
                <w:color w:val="000000"/>
                <w:sz w:val="20"/>
                <w:szCs w:val="20"/>
              </w:rPr>
              <w:t>жабдуу</w:t>
            </w:r>
            <w:proofErr w:type="spellEnd"/>
            <w:r w:rsidRPr="00CE674C">
              <w:rPr>
                <w:color w:val="000000"/>
                <w:sz w:val="20"/>
                <w:szCs w:val="20"/>
                <w:lang w:val="ky-KG"/>
              </w:rPr>
              <w:t>ларды</w:t>
            </w:r>
            <w:r w:rsidRPr="00CE674C">
              <w:rPr>
                <w:color w:val="000000"/>
                <w:sz w:val="20"/>
                <w:szCs w:val="20"/>
              </w:rPr>
              <w:t xml:space="preserve"> </w:t>
            </w:r>
            <w:proofErr w:type="spellStart"/>
            <w:r w:rsidRPr="00CE674C">
              <w:rPr>
                <w:color w:val="000000"/>
                <w:sz w:val="20"/>
                <w:szCs w:val="20"/>
              </w:rPr>
              <w:t>өндүрүү</w:t>
            </w:r>
            <w:proofErr w:type="spellEnd"/>
          </w:p>
        </w:tc>
        <w:tc>
          <w:tcPr>
            <w:tcW w:w="481" w:type="pct"/>
            <w:tcMar>
              <w:top w:w="0" w:type="dxa"/>
              <w:left w:w="30" w:type="dxa"/>
              <w:bottom w:w="0" w:type="dxa"/>
              <w:right w:w="30" w:type="dxa"/>
            </w:tcMar>
            <w:vAlign w:val="bottom"/>
            <w:hideMark/>
          </w:tcPr>
          <w:p w14:paraId="1926007C" w14:textId="77777777" w:rsidR="00CE674C" w:rsidRPr="00CE674C" w:rsidRDefault="00CE674C" w:rsidP="00CE674C">
            <w:pPr>
              <w:spacing w:line="256" w:lineRule="auto"/>
              <w:jc w:val="right"/>
              <w:rPr>
                <w:bCs/>
                <w:sz w:val="20"/>
                <w:szCs w:val="20"/>
              </w:rPr>
            </w:pPr>
            <w:r w:rsidRPr="00CE674C">
              <w:rPr>
                <w:sz w:val="20"/>
                <w:szCs w:val="20"/>
              </w:rPr>
              <w:t>275,7</w:t>
            </w:r>
          </w:p>
        </w:tc>
        <w:tc>
          <w:tcPr>
            <w:tcW w:w="572" w:type="pct"/>
            <w:tcMar>
              <w:top w:w="0" w:type="dxa"/>
              <w:left w:w="30" w:type="dxa"/>
              <w:bottom w:w="0" w:type="dxa"/>
              <w:right w:w="30" w:type="dxa"/>
            </w:tcMar>
            <w:vAlign w:val="bottom"/>
            <w:hideMark/>
          </w:tcPr>
          <w:p w14:paraId="61ED5F4D" w14:textId="77777777" w:rsidR="00CE674C" w:rsidRPr="00CE674C" w:rsidRDefault="00CE674C" w:rsidP="00CE674C">
            <w:pPr>
              <w:spacing w:line="256" w:lineRule="auto"/>
              <w:jc w:val="right"/>
              <w:rPr>
                <w:bCs/>
                <w:sz w:val="20"/>
                <w:szCs w:val="20"/>
              </w:rPr>
            </w:pPr>
            <w:r w:rsidRPr="00CE674C">
              <w:rPr>
                <w:sz w:val="20"/>
                <w:szCs w:val="20"/>
              </w:rPr>
              <w:t>146,2</w:t>
            </w:r>
          </w:p>
        </w:tc>
        <w:tc>
          <w:tcPr>
            <w:tcW w:w="483" w:type="pct"/>
            <w:tcMar>
              <w:top w:w="0" w:type="dxa"/>
              <w:left w:w="30" w:type="dxa"/>
              <w:bottom w:w="0" w:type="dxa"/>
              <w:right w:w="30" w:type="dxa"/>
            </w:tcMar>
            <w:vAlign w:val="bottom"/>
            <w:hideMark/>
          </w:tcPr>
          <w:p w14:paraId="6A6DE709" w14:textId="77777777" w:rsidR="00CE674C" w:rsidRPr="00CE674C" w:rsidRDefault="00CE674C" w:rsidP="00CE674C">
            <w:pPr>
              <w:spacing w:line="256" w:lineRule="auto"/>
              <w:jc w:val="right"/>
              <w:rPr>
                <w:sz w:val="20"/>
                <w:szCs w:val="20"/>
              </w:rPr>
            </w:pPr>
            <w:r w:rsidRPr="00CE674C">
              <w:rPr>
                <w:sz w:val="20"/>
                <w:szCs w:val="20"/>
              </w:rPr>
              <w:t>60,4</w:t>
            </w:r>
          </w:p>
        </w:tc>
        <w:tc>
          <w:tcPr>
            <w:tcW w:w="483" w:type="pct"/>
            <w:tcMar>
              <w:top w:w="0" w:type="dxa"/>
              <w:left w:w="30" w:type="dxa"/>
              <w:bottom w:w="0" w:type="dxa"/>
              <w:right w:w="30" w:type="dxa"/>
            </w:tcMar>
            <w:vAlign w:val="bottom"/>
            <w:hideMark/>
          </w:tcPr>
          <w:p w14:paraId="15452AD9" w14:textId="77777777" w:rsidR="00CE674C" w:rsidRPr="00CE674C" w:rsidRDefault="00CE674C" w:rsidP="00CE674C">
            <w:pPr>
              <w:spacing w:line="256" w:lineRule="auto"/>
              <w:jc w:val="right"/>
              <w:rPr>
                <w:sz w:val="20"/>
                <w:szCs w:val="20"/>
              </w:rPr>
            </w:pPr>
            <w:r w:rsidRPr="00CE674C">
              <w:rPr>
                <w:sz w:val="20"/>
                <w:szCs w:val="20"/>
              </w:rPr>
              <w:t>358,1</w:t>
            </w:r>
          </w:p>
        </w:tc>
        <w:tc>
          <w:tcPr>
            <w:tcW w:w="515" w:type="pct"/>
            <w:tcMar>
              <w:top w:w="0" w:type="dxa"/>
              <w:left w:w="30" w:type="dxa"/>
              <w:bottom w:w="0" w:type="dxa"/>
              <w:right w:w="30" w:type="dxa"/>
            </w:tcMar>
            <w:vAlign w:val="bottom"/>
            <w:hideMark/>
          </w:tcPr>
          <w:p w14:paraId="198993DC" w14:textId="77777777" w:rsidR="00CE674C" w:rsidRPr="00CE674C" w:rsidRDefault="00CE674C" w:rsidP="00CE674C">
            <w:pPr>
              <w:spacing w:line="256" w:lineRule="auto"/>
              <w:jc w:val="right"/>
              <w:rPr>
                <w:sz w:val="20"/>
                <w:szCs w:val="20"/>
              </w:rPr>
            </w:pPr>
            <w:r w:rsidRPr="00CE674C">
              <w:rPr>
                <w:sz w:val="20"/>
                <w:szCs w:val="20"/>
              </w:rPr>
              <w:t>257,1</w:t>
            </w:r>
          </w:p>
        </w:tc>
      </w:tr>
      <w:tr w:rsidR="00CE674C" w:rsidRPr="00CE674C" w14:paraId="752EDB0E" w14:textId="77777777" w:rsidTr="00CE674C">
        <w:trPr>
          <w:trHeight w:val="224"/>
        </w:trPr>
        <w:tc>
          <w:tcPr>
            <w:tcW w:w="2466" w:type="pct"/>
            <w:tcMar>
              <w:top w:w="0" w:type="dxa"/>
              <w:left w:w="30" w:type="dxa"/>
              <w:bottom w:w="0" w:type="dxa"/>
              <w:right w:w="30" w:type="dxa"/>
            </w:tcMar>
            <w:vAlign w:val="bottom"/>
            <w:hideMark/>
          </w:tcPr>
          <w:p w14:paraId="11CDF49F" w14:textId="77777777" w:rsidR="00CE674C" w:rsidRPr="00CE674C" w:rsidRDefault="00CE674C" w:rsidP="00CE674C">
            <w:pPr>
              <w:spacing w:line="256" w:lineRule="auto"/>
              <w:ind w:left="283" w:hanging="113"/>
              <w:rPr>
                <w:sz w:val="20"/>
                <w:szCs w:val="20"/>
              </w:rPr>
            </w:pPr>
            <w:r w:rsidRPr="00CE674C">
              <w:rPr>
                <w:color w:val="000000"/>
                <w:sz w:val="20"/>
                <w:szCs w:val="20"/>
              </w:rPr>
              <w:t xml:space="preserve">Электр </w:t>
            </w:r>
            <w:proofErr w:type="spellStart"/>
            <w:r w:rsidRPr="00CE674C">
              <w:rPr>
                <w:color w:val="000000"/>
                <w:sz w:val="20"/>
                <w:szCs w:val="20"/>
              </w:rPr>
              <w:t>жабдуу</w:t>
            </w:r>
            <w:proofErr w:type="spellEnd"/>
            <w:r w:rsidRPr="00CE674C">
              <w:rPr>
                <w:color w:val="000000"/>
                <w:sz w:val="20"/>
                <w:szCs w:val="20"/>
                <w:lang w:val="ky-KG"/>
              </w:rPr>
              <w:t>ларын</w:t>
            </w:r>
            <w:r w:rsidRPr="00CE674C">
              <w:rPr>
                <w:color w:val="000000"/>
                <w:sz w:val="20"/>
                <w:szCs w:val="20"/>
              </w:rPr>
              <w:t xml:space="preserve"> </w:t>
            </w:r>
            <w:proofErr w:type="spellStart"/>
            <w:r w:rsidRPr="00CE674C">
              <w:rPr>
                <w:color w:val="000000"/>
                <w:sz w:val="20"/>
                <w:szCs w:val="20"/>
              </w:rPr>
              <w:t>өндүрүү</w:t>
            </w:r>
            <w:proofErr w:type="spellEnd"/>
          </w:p>
        </w:tc>
        <w:tc>
          <w:tcPr>
            <w:tcW w:w="481" w:type="pct"/>
            <w:tcMar>
              <w:top w:w="0" w:type="dxa"/>
              <w:left w:w="30" w:type="dxa"/>
              <w:bottom w:w="0" w:type="dxa"/>
              <w:right w:w="30" w:type="dxa"/>
            </w:tcMar>
            <w:vAlign w:val="bottom"/>
            <w:hideMark/>
          </w:tcPr>
          <w:p w14:paraId="252E2C4A" w14:textId="77777777" w:rsidR="00CE674C" w:rsidRPr="00CE674C" w:rsidRDefault="00CE674C" w:rsidP="00CE674C">
            <w:pPr>
              <w:spacing w:line="256" w:lineRule="auto"/>
              <w:jc w:val="right"/>
              <w:rPr>
                <w:bCs/>
                <w:sz w:val="20"/>
                <w:szCs w:val="20"/>
              </w:rPr>
            </w:pPr>
            <w:r w:rsidRPr="00CE674C">
              <w:rPr>
                <w:sz w:val="20"/>
                <w:szCs w:val="20"/>
              </w:rPr>
              <w:t>67,1</w:t>
            </w:r>
          </w:p>
        </w:tc>
        <w:tc>
          <w:tcPr>
            <w:tcW w:w="572" w:type="pct"/>
            <w:tcMar>
              <w:top w:w="0" w:type="dxa"/>
              <w:left w:w="30" w:type="dxa"/>
              <w:bottom w:w="0" w:type="dxa"/>
              <w:right w:w="30" w:type="dxa"/>
            </w:tcMar>
            <w:vAlign w:val="bottom"/>
            <w:hideMark/>
          </w:tcPr>
          <w:p w14:paraId="7765D305" w14:textId="77777777" w:rsidR="00CE674C" w:rsidRPr="00CE674C" w:rsidRDefault="00CE674C" w:rsidP="00CE674C">
            <w:pPr>
              <w:spacing w:line="256" w:lineRule="auto"/>
              <w:jc w:val="right"/>
              <w:rPr>
                <w:bCs/>
                <w:sz w:val="20"/>
                <w:szCs w:val="20"/>
              </w:rPr>
            </w:pPr>
            <w:r w:rsidRPr="00CE674C">
              <w:rPr>
                <w:sz w:val="20"/>
                <w:szCs w:val="20"/>
              </w:rPr>
              <w:t>94,7</w:t>
            </w:r>
          </w:p>
        </w:tc>
        <w:tc>
          <w:tcPr>
            <w:tcW w:w="483" w:type="pct"/>
            <w:tcMar>
              <w:top w:w="0" w:type="dxa"/>
              <w:left w:w="30" w:type="dxa"/>
              <w:bottom w:w="0" w:type="dxa"/>
              <w:right w:w="30" w:type="dxa"/>
            </w:tcMar>
            <w:vAlign w:val="bottom"/>
            <w:hideMark/>
          </w:tcPr>
          <w:p w14:paraId="185D533E" w14:textId="77777777" w:rsidR="00CE674C" w:rsidRPr="00CE674C" w:rsidRDefault="00CE674C" w:rsidP="00CE674C">
            <w:pPr>
              <w:spacing w:line="256" w:lineRule="auto"/>
              <w:jc w:val="right"/>
              <w:rPr>
                <w:sz w:val="20"/>
                <w:szCs w:val="20"/>
              </w:rPr>
            </w:pPr>
            <w:r w:rsidRPr="00CE674C">
              <w:rPr>
                <w:sz w:val="20"/>
                <w:szCs w:val="20"/>
              </w:rPr>
              <w:t>83,8</w:t>
            </w:r>
          </w:p>
        </w:tc>
        <w:tc>
          <w:tcPr>
            <w:tcW w:w="483" w:type="pct"/>
            <w:tcMar>
              <w:top w:w="0" w:type="dxa"/>
              <w:left w:w="30" w:type="dxa"/>
              <w:bottom w:w="0" w:type="dxa"/>
              <w:right w:w="30" w:type="dxa"/>
            </w:tcMar>
            <w:vAlign w:val="bottom"/>
            <w:hideMark/>
          </w:tcPr>
          <w:p w14:paraId="4F4F1EB4" w14:textId="77777777" w:rsidR="00CE674C" w:rsidRPr="00CE674C" w:rsidRDefault="00CE674C" w:rsidP="00CE674C">
            <w:pPr>
              <w:spacing w:line="256" w:lineRule="auto"/>
              <w:jc w:val="right"/>
              <w:rPr>
                <w:sz w:val="20"/>
                <w:szCs w:val="20"/>
              </w:rPr>
            </w:pPr>
            <w:r w:rsidRPr="00CE674C">
              <w:rPr>
                <w:sz w:val="20"/>
                <w:szCs w:val="20"/>
              </w:rPr>
              <w:t>81,5</w:t>
            </w:r>
          </w:p>
        </w:tc>
        <w:tc>
          <w:tcPr>
            <w:tcW w:w="515" w:type="pct"/>
            <w:tcMar>
              <w:top w:w="0" w:type="dxa"/>
              <w:left w:w="30" w:type="dxa"/>
              <w:bottom w:w="0" w:type="dxa"/>
              <w:right w:w="30" w:type="dxa"/>
            </w:tcMar>
            <w:vAlign w:val="bottom"/>
            <w:hideMark/>
          </w:tcPr>
          <w:p w14:paraId="2959CD89" w14:textId="77777777" w:rsidR="00CE674C" w:rsidRPr="00CE674C" w:rsidRDefault="00CE674C" w:rsidP="00CE674C">
            <w:pPr>
              <w:spacing w:line="256" w:lineRule="auto"/>
              <w:jc w:val="right"/>
              <w:rPr>
                <w:sz w:val="20"/>
                <w:szCs w:val="20"/>
              </w:rPr>
            </w:pPr>
            <w:r w:rsidRPr="00CE674C">
              <w:rPr>
                <w:sz w:val="20"/>
                <w:szCs w:val="20"/>
              </w:rPr>
              <w:t>105,1</w:t>
            </w:r>
          </w:p>
        </w:tc>
      </w:tr>
      <w:tr w:rsidR="00CE674C" w:rsidRPr="00CE674C" w14:paraId="789C4DBD" w14:textId="77777777" w:rsidTr="00CE674C">
        <w:trPr>
          <w:trHeight w:val="224"/>
        </w:trPr>
        <w:tc>
          <w:tcPr>
            <w:tcW w:w="2466" w:type="pct"/>
            <w:tcMar>
              <w:top w:w="0" w:type="dxa"/>
              <w:left w:w="30" w:type="dxa"/>
              <w:bottom w:w="0" w:type="dxa"/>
              <w:right w:w="30" w:type="dxa"/>
            </w:tcMar>
            <w:vAlign w:val="bottom"/>
            <w:hideMark/>
          </w:tcPr>
          <w:p w14:paraId="2196A392" w14:textId="77777777" w:rsidR="00CE674C" w:rsidRPr="00CE674C" w:rsidRDefault="00CE674C" w:rsidP="00CE674C">
            <w:pPr>
              <w:spacing w:line="256" w:lineRule="auto"/>
              <w:ind w:left="283" w:hanging="113"/>
              <w:rPr>
                <w:sz w:val="20"/>
                <w:szCs w:val="20"/>
              </w:rPr>
            </w:pPr>
            <w:r w:rsidRPr="00CE674C">
              <w:rPr>
                <w:color w:val="000000"/>
                <w:sz w:val="20"/>
                <w:szCs w:val="20"/>
              </w:rPr>
              <w:t xml:space="preserve">Машина </w:t>
            </w:r>
            <w:proofErr w:type="spellStart"/>
            <w:r w:rsidRPr="00CE674C">
              <w:rPr>
                <w:color w:val="000000"/>
                <w:sz w:val="20"/>
                <w:szCs w:val="20"/>
              </w:rPr>
              <w:t>жана</w:t>
            </w:r>
            <w:proofErr w:type="spellEnd"/>
            <w:r w:rsidRPr="00CE674C">
              <w:rPr>
                <w:color w:val="000000"/>
                <w:sz w:val="20"/>
                <w:szCs w:val="20"/>
              </w:rPr>
              <w:t xml:space="preserve"> </w:t>
            </w:r>
            <w:proofErr w:type="spellStart"/>
            <w:r w:rsidRPr="00CE674C">
              <w:rPr>
                <w:color w:val="000000"/>
                <w:sz w:val="20"/>
                <w:szCs w:val="20"/>
              </w:rPr>
              <w:t>жабдуу</w:t>
            </w:r>
            <w:proofErr w:type="spellEnd"/>
            <w:r w:rsidRPr="00CE674C">
              <w:rPr>
                <w:color w:val="000000"/>
                <w:sz w:val="20"/>
                <w:szCs w:val="20"/>
                <w:lang w:val="ky-KG"/>
              </w:rPr>
              <w:t>ларды</w:t>
            </w:r>
            <w:r w:rsidRPr="00CE674C">
              <w:rPr>
                <w:color w:val="000000"/>
                <w:sz w:val="20"/>
                <w:szCs w:val="20"/>
              </w:rPr>
              <w:t xml:space="preserve"> </w:t>
            </w:r>
            <w:proofErr w:type="spellStart"/>
            <w:r w:rsidRPr="00CE674C">
              <w:rPr>
                <w:color w:val="000000"/>
                <w:sz w:val="20"/>
                <w:szCs w:val="20"/>
              </w:rPr>
              <w:t>өндүрүү</w:t>
            </w:r>
            <w:proofErr w:type="spellEnd"/>
          </w:p>
        </w:tc>
        <w:tc>
          <w:tcPr>
            <w:tcW w:w="481" w:type="pct"/>
            <w:tcMar>
              <w:top w:w="0" w:type="dxa"/>
              <w:left w:w="30" w:type="dxa"/>
              <w:bottom w:w="0" w:type="dxa"/>
              <w:right w:w="30" w:type="dxa"/>
            </w:tcMar>
            <w:vAlign w:val="bottom"/>
            <w:hideMark/>
          </w:tcPr>
          <w:p w14:paraId="2B0DD8B4" w14:textId="77777777" w:rsidR="00CE674C" w:rsidRPr="00CE674C" w:rsidRDefault="00CE674C" w:rsidP="00CE674C">
            <w:pPr>
              <w:spacing w:line="256" w:lineRule="auto"/>
              <w:jc w:val="right"/>
              <w:rPr>
                <w:bCs/>
                <w:sz w:val="20"/>
                <w:szCs w:val="20"/>
              </w:rPr>
            </w:pPr>
            <w:r w:rsidRPr="00CE674C">
              <w:rPr>
                <w:sz w:val="20"/>
                <w:szCs w:val="20"/>
              </w:rPr>
              <w:t>64,8</w:t>
            </w:r>
          </w:p>
        </w:tc>
        <w:tc>
          <w:tcPr>
            <w:tcW w:w="572" w:type="pct"/>
            <w:tcMar>
              <w:top w:w="0" w:type="dxa"/>
              <w:left w:w="30" w:type="dxa"/>
              <w:bottom w:w="0" w:type="dxa"/>
              <w:right w:w="30" w:type="dxa"/>
            </w:tcMar>
            <w:vAlign w:val="bottom"/>
            <w:hideMark/>
          </w:tcPr>
          <w:p w14:paraId="4D3F41DD" w14:textId="77777777" w:rsidR="00CE674C" w:rsidRPr="00CE674C" w:rsidRDefault="00CE674C" w:rsidP="00CE674C">
            <w:pPr>
              <w:spacing w:line="256" w:lineRule="auto"/>
              <w:jc w:val="right"/>
              <w:rPr>
                <w:bCs/>
                <w:sz w:val="20"/>
                <w:szCs w:val="20"/>
              </w:rPr>
            </w:pPr>
            <w:r w:rsidRPr="00CE674C">
              <w:rPr>
                <w:sz w:val="20"/>
                <w:szCs w:val="20"/>
              </w:rPr>
              <w:t>69,4</w:t>
            </w:r>
          </w:p>
        </w:tc>
        <w:tc>
          <w:tcPr>
            <w:tcW w:w="483" w:type="pct"/>
            <w:tcMar>
              <w:top w:w="0" w:type="dxa"/>
              <w:left w:w="30" w:type="dxa"/>
              <w:bottom w:w="0" w:type="dxa"/>
              <w:right w:w="30" w:type="dxa"/>
            </w:tcMar>
            <w:vAlign w:val="bottom"/>
            <w:hideMark/>
          </w:tcPr>
          <w:p w14:paraId="0ECE9846" w14:textId="77777777" w:rsidR="00CE674C" w:rsidRPr="00CE674C" w:rsidRDefault="00CE674C" w:rsidP="00CE674C">
            <w:pPr>
              <w:spacing w:line="256" w:lineRule="auto"/>
              <w:jc w:val="right"/>
              <w:rPr>
                <w:sz w:val="20"/>
                <w:szCs w:val="20"/>
              </w:rPr>
            </w:pPr>
            <w:r w:rsidRPr="00CE674C">
              <w:rPr>
                <w:sz w:val="20"/>
                <w:szCs w:val="20"/>
              </w:rPr>
              <w:t>102,2</w:t>
            </w:r>
          </w:p>
        </w:tc>
        <w:tc>
          <w:tcPr>
            <w:tcW w:w="483" w:type="pct"/>
            <w:tcMar>
              <w:top w:w="0" w:type="dxa"/>
              <w:left w:w="30" w:type="dxa"/>
              <w:bottom w:w="0" w:type="dxa"/>
              <w:right w:w="30" w:type="dxa"/>
            </w:tcMar>
            <w:vAlign w:val="bottom"/>
            <w:hideMark/>
          </w:tcPr>
          <w:p w14:paraId="26B478DE" w14:textId="77777777" w:rsidR="00CE674C" w:rsidRPr="00CE674C" w:rsidRDefault="00CE674C" w:rsidP="00CE674C">
            <w:pPr>
              <w:spacing w:line="256" w:lineRule="auto"/>
              <w:jc w:val="right"/>
              <w:rPr>
                <w:sz w:val="20"/>
                <w:szCs w:val="20"/>
              </w:rPr>
            </w:pPr>
            <w:r w:rsidRPr="00CE674C">
              <w:rPr>
                <w:sz w:val="20"/>
                <w:szCs w:val="20"/>
              </w:rPr>
              <w:t>136,4</w:t>
            </w:r>
          </w:p>
        </w:tc>
        <w:tc>
          <w:tcPr>
            <w:tcW w:w="515" w:type="pct"/>
            <w:tcMar>
              <w:top w:w="0" w:type="dxa"/>
              <w:left w:w="30" w:type="dxa"/>
              <w:bottom w:w="0" w:type="dxa"/>
              <w:right w:w="30" w:type="dxa"/>
            </w:tcMar>
            <w:vAlign w:val="bottom"/>
            <w:hideMark/>
          </w:tcPr>
          <w:p w14:paraId="748DA267" w14:textId="77777777" w:rsidR="00CE674C" w:rsidRPr="00CE674C" w:rsidRDefault="00CE674C" w:rsidP="00CE674C">
            <w:pPr>
              <w:spacing w:line="256" w:lineRule="auto"/>
              <w:jc w:val="right"/>
              <w:rPr>
                <w:sz w:val="20"/>
                <w:szCs w:val="20"/>
              </w:rPr>
            </w:pPr>
            <w:r w:rsidRPr="00CE674C">
              <w:rPr>
                <w:sz w:val="20"/>
                <w:szCs w:val="20"/>
              </w:rPr>
              <w:t>117,2</w:t>
            </w:r>
          </w:p>
        </w:tc>
      </w:tr>
      <w:tr w:rsidR="00CE674C" w:rsidRPr="00CE674C" w14:paraId="0D2E9C54" w14:textId="77777777" w:rsidTr="00CE674C">
        <w:trPr>
          <w:trHeight w:val="239"/>
        </w:trPr>
        <w:tc>
          <w:tcPr>
            <w:tcW w:w="2466" w:type="pct"/>
            <w:tcMar>
              <w:top w:w="0" w:type="dxa"/>
              <w:left w:w="30" w:type="dxa"/>
              <w:bottom w:w="0" w:type="dxa"/>
              <w:right w:w="30" w:type="dxa"/>
            </w:tcMar>
            <w:vAlign w:val="bottom"/>
            <w:hideMark/>
          </w:tcPr>
          <w:p w14:paraId="1F5F4379" w14:textId="77777777" w:rsidR="00CE674C" w:rsidRPr="00CE674C" w:rsidRDefault="00CE674C" w:rsidP="00CE674C">
            <w:pPr>
              <w:spacing w:line="256" w:lineRule="auto"/>
              <w:ind w:left="283" w:hanging="113"/>
              <w:rPr>
                <w:sz w:val="20"/>
                <w:szCs w:val="20"/>
              </w:rPr>
            </w:pPr>
            <w:r w:rsidRPr="00CE674C">
              <w:rPr>
                <w:color w:val="000000"/>
                <w:sz w:val="20"/>
                <w:szCs w:val="20"/>
              </w:rPr>
              <w:t xml:space="preserve">Транспорт </w:t>
            </w:r>
            <w:proofErr w:type="spellStart"/>
            <w:r w:rsidRPr="00CE674C">
              <w:rPr>
                <w:color w:val="000000"/>
                <w:sz w:val="20"/>
                <w:szCs w:val="20"/>
              </w:rPr>
              <w:t>каражаттар</w:t>
            </w:r>
            <w:proofErr w:type="spellEnd"/>
            <w:r w:rsidRPr="00CE674C">
              <w:rPr>
                <w:color w:val="000000"/>
                <w:sz w:val="20"/>
                <w:szCs w:val="20"/>
                <w:lang w:val="ky-KG"/>
              </w:rPr>
              <w:t>ын</w:t>
            </w:r>
            <w:r w:rsidRPr="00CE674C">
              <w:rPr>
                <w:color w:val="000000"/>
                <w:sz w:val="20"/>
                <w:szCs w:val="20"/>
              </w:rPr>
              <w:t xml:space="preserve"> </w:t>
            </w:r>
            <w:proofErr w:type="spellStart"/>
            <w:r w:rsidRPr="00CE674C">
              <w:rPr>
                <w:color w:val="000000"/>
                <w:sz w:val="20"/>
                <w:szCs w:val="20"/>
              </w:rPr>
              <w:t>өндүрүү</w:t>
            </w:r>
            <w:proofErr w:type="spellEnd"/>
            <w:r w:rsidRPr="00CE674C">
              <w:rPr>
                <w:color w:val="000000"/>
                <w:sz w:val="20"/>
                <w:szCs w:val="20"/>
              </w:rPr>
              <w:t xml:space="preserve"> </w:t>
            </w:r>
          </w:p>
        </w:tc>
        <w:tc>
          <w:tcPr>
            <w:tcW w:w="481" w:type="pct"/>
            <w:tcMar>
              <w:top w:w="0" w:type="dxa"/>
              <w:left w:w="30" w:type="dxa"/>
              <w:bottom w:w="0" w:type="dxa"/>
              <w:right w:w="30" w:type="dxa"/>
            </w:tcMar>
            <w:vAlign w:val="bottom"/>
            <w:hideMark/>
          </w:tcPr>
          <w:p w14:paraId="24AC3D85" w14:textId="77777777" w:rsidR="00CE674C" w:rsidRPr="00CE674C" w:rsidRDefault="00CE674C" w:rsidP="00CE674C">
            <w:pPr>
              <w:spacing w:line="256" w:lineRule="auto"/>
              <w:jc w:val="right"/>
              <w:rPr>
                <w:bCs/>
                <w:sz w:val="20"/>
                <w:szCs w:val="20"/>
              </w:rPr>
            </w:pPr>
            <w:r w:rsidRPr="00CE674C">
              <w:rPr>
                <w:sz w:val="20"/>
                <w:szCs w:val="20"/>
              </w:rPr>
              <w:t>100,4</w:t>
            </w:r>
          </w:p>
        </w:tc>
        <w:tc>
          <w:tcPr>
            <w:tcW w:w="572" w:type="pct"/>
            <w:tcMar>
              <w:top w:w="0" w:type="dxa"/>
              <w:left w:w="30" w:type="dxa"/>
              <w:bottom w:w="0" w:type="dxa"/>
              <w:right w:w="30" w:type="dxa"/>
            </w:tcMar>
            <w:vAlign w:val="bottom"/>
            <w:hideMark/>
          </w:tcPr>
          <w:p w14:paraId="7EC0D282" w14:textId="77777777" w:rsidR="00CE674C" w:rsidRPr="00CE674C" w:rsidRDefault="00CE674C" w:rsidP="00CE674C">
            <w:pPr>
              <w:spacing w:line="256" w:lineRule="auto"/>
              <w:jc w:val="right"/>
              <w:rPr>
                <w:bCs/>
                <w:sz w:val="20"/>
                <w:szCs w:val="20"/>
              </w:rPr>
            </w:pPr>
            <w:r w:rsidRPr="00CE674C">
              <w:rPr>
                <w:sz w:val="20"/>
                <w:szCs w:val="20"/>
              </w:rPr>
              <w:t>107,0</w:t>
            </w:r>
          </w:p>
        </w:tc>
        <w:tc>
          <w:tcPr>
            <w:tcW w:w="483" w:type="pct"/>
            <w:tcMar>
              <w:top w:w="0" w:type="dxa"/>
              <w:left w:w="30" w:type="dxa"/>
              <w:bottom w:w="0" w:type="dxa"/>
              <w:right w:w="30" w:type="dxa"/>
            </w:tcMar>
            <w:vAlign w:val="bottom"/>
            <w:hideMark/>
          </w:tcPr>
          <w:p w14:paraId="4658B219" w14:textId="77777777" w:rsidR="00CE674C" w:rsidRPr="00CE674C" w:rsidRDefault="00CE674C" w:rsidP="00CE674C">
            <w:pPr>
              <w:spacing w:line="256" w:lineRule="auto"/>
              <w:jc w:val="right"/>
              <w:rPr>
                <w:sz w:val="20"/>
                <w:szCs w:val="20"/>
              </w:rPr>
            </w:pPr>
            <w:r w:rsidRPr="00CE674C">
              <w:rPr>
                <w:sz w:val="20"/>
                <w:szCs w:val="20"/>
              </w:rPr>
              <w:t>68,4</w:t>
            </w:r>
          </w:p>
        </w:tc>
        <w:tc>
          <w:tcPr>
            <w:tcW w:w="483" w:type="pct"/>
            <w:tcMar>
              <w:top w:w="0" w:type="dxa"/>
              <w:left w:w="30" w:type="dxa"/>
              <w:bottom w:w="0" w:type="dxa"/>
              <w:right w:w="30" w:type="dxa"/>
            </w:tcMar>
            <w:vAlign w:val="bottom"/>
            <w:hideMark/>
          </w:tcPr>
          <w:p w14:paraId="53B54013" w14:textId="77777777" w:rsidR="00CE674C" w:rsidRPr="00CE674C" w:rsidRDefault="00CE674C" w:rsidP="00CE674C">
            <w:pPr>
              <w:spacing w:line="256" w:lineRule="auto"/>
              <w:jc w:val="right"/>
              <w:rPr>
                <w:sz w:val="20"/>
                <w:szCs w:val="20"/>
              </w:rPr>
            </w:pPr>
            <w:r w:rsidRPr="00CE674C">
              <w:rPr>
                <w:sz w:val="20"/>
                <w:szCs w:val="20"/>
              </w:rPr>
              <w:t>52,8</w:t>
            </w:r>
          </w:p>
        </w:tc>
        <w:tc>
          <w:tcPr>
            <w:tcW w:w="515" w:type="pct"/>
            <w:tcMar>
              <w:top w:w="0" w:type="dxa"/>
              <w:left w:w="30" w:type="dxa"/>
              <w:bottom w:w="0" w:type="dxa"/>
              <w:right w:w="30" w:type="dxa"/>
            </w:tcMar>
            <w:vAlign w:val="bottom"/>
            <w:hideMark/>
          </w:tcPr>
          <w:p w14:paraId="6B67EE51" w14:textId="77777777" w:rsidR="00CE674C" w:rsidRPr="00CE674C" w:rsidRDefault="00CE674C" w:rsidP="00CE674C">
            <w:pPr>
              <w:spacing w:line="256" w:lineRule="auto"/>
              <w:jc w:val="right"/>
              <w:rPr>
                <w:sz w:val="20"/>
                <w:szCs w:val="20"/>
              </w:rPr>
            </w:pPr>
            <w:r w:rsidRPr="00CE674C">
              <w:rPr>
                <w:sz w:val="20"/>
                <w:szCs w:val="20"/>
              </w:rPr>
              <w:t>246,0</w:t>
            </w:r>
          </w:p>
        </w:tc>
      </w:tr>
      <w:tr w:rsidR="00CE674C" w:rsidRPr="00CE674C" w14:paraId="72F487FF" w14:textId="77777777" w:rsidTr="00CE674C">
        <w:trPr>
          <w:trHeight w:val="449"/>
        </w:trPr>
        <w:tc>
          <w:tcPr>
            <w:tcW w:w="2466" w:type="pct"/>
            <w:tcMar>
              <w:top w:w="0" w:type="dxa"/>
              <w:left w:w="30" w:type="dxa"/>
              <w:bottom w:w="0" w:type="dxa"/>
              <w:right w:w="30" w:type="dxa"/>
            </w:tcMar>
            <w:vAlign w:val="bottom"/>
            <w:hideMark/>
          </w:tcPr>
          <w:p w14:paraId="50300294" w14:textId="77777777" w:rsidR="00CE674C" w:rsidRPr="00CE674C" w:rsidRDefault="00CE674C" w:rsidP="00CE674C">
            <w:pPr>
              <w:spacing w:line="256" w:lineRule="auto"/>
              <w:ind w:left="283" w:hanging="113"/>
              <w:rPr>
                <w:sz w:val="20"/>
                <w:szCs w:val="20"/>
              </w:rPr>
            </w:pPr>
            <w:proofErr w:type="spellStart"/>
            <w:r w:rsidRPr="00CE674C">
              <w:rPr>
                <w:color w:val="000000"/>
                <w:sz w:val="20"/>
                <w:szCs w:val="20"/>
              </w:rPr>
              <w:t>Өндүрүштүн</w:t>
            </w:r>
            <w:proofErr w:type="spellEnd"/>
            <w:r w:rsidRPr="00CE674C">
              <w:rPr>
                <w:color w:val="000000"/>
                <w:sz w:val="20"/>
                <w:szCs w:val="20"/>
              </w:rPr>
              <w:t xml:space="preserve"> башка </w:t>
            </w:r>
            <w:proofErr w:type="spellStart"/>
            <w:r w:rsidRPr="00CE674C">
              <w:rPr>
                <w:color w:val="000000"/>
                <w:sz w:val="20"/>
                <w:szCs w:val="20"/>
              </w:rPr>
              <w:t>тармактары</w:t>
            </w:r>
            <w:proofErr w:type="spellEnd"/>
            <w:r w:rsidRPr="00CE674C">
              <w:rPr>
                <w:color w:val="000000"/>
                <w:sz w:val="20"/>
                <w:szCs w:val="20"/>
              </w:rPr>
              <w:t xml:space="preserve">, машина </w:t>
            </w:r>
            <w:proofErr w:type="spellStart"/>
            <w:r w:rsidRPr="00CE674C">
              <w:rPr>
                <w:color w:val="000000"/>
                <w:sz w:val="20"/>
                <w:szCs w:val="20"/>
              </w:rPr>
              <w:t>жана</w:t>
            </w:r>
            <w:proofErr w:type="spellEnd"/>
            <w:r w:rsidRPr="00CE674C">
              <w:rPr>
                <w:color w:val="000000"/>
                <w:sz w:val="20"/>
                <w:szCs w:val="20"/>
              </w:rPr>
              <w:t xml:space="preserve"> </w:t>
            </w:r>
            <w:proofErr w:type="spellStart"/>
            <w:r w:rsidRPr="00CE674C">
              <w:rPr>
                <w:color w:val="000000"/>
                <w:sz w:val="20"/>
                <w:szCs w:val="20"/>
              </w:rPr>
              <w:t>жабдууну</w:t>
            </w:r>
            <w:proofErr w:type="spellEnd"/>
            <w:r w:rsidRPr="00CE674C">
              <w:rPr>
                <w:color w:val="000000"/>
                <w:sz w:val="20"/>
                <w:szCs w:val="20"/>
              </w:rPr>
              <w:t xml:space="preserve"> </w:t>
            </w:r>
            <w:r w:rsidRPr="00CE674C">
              <w:rPr>
                <w:sz w:val="20"/>
                <w:szCs w:val="20"/>
                <w:lang w:val="ky-KG"/>
              </w:rPr>
              <w:t>оңд</w:t>
            </w:r>
            <w:proofErr w:type="spellStart"/>
            <w:r w:rsidRPr="00CE674C">
              <w:rPr>
                <w:sz w:val="20"/>
                <w:szCs w:val="20"/>
              </w:rPr>
              <w:t>оо</w:t>
            </w:r>
            <w:proofErr w:type="spellEnd"/>
            <w:r w:rsidRPr="00CE674C">
              <w:rPr>
                <w:sz w:val="20"/>
                <w:szCs w:val="20"/>
              </w:rPr>
              <w:t xml:space="preserve"> </w:t>
            </w:r>
            <w:proofErr w:type="spellStart"/>
            <w:r w:rsidRPr="00CE674C">
              <w:rPr>
                <w:color w:val="000000"/>
                <w:sz w:val="20"/>
                <w:szCs w:val="20"/>
              </w:rPr>
              <w:t>жана</w:t>
            </w:r>
            <w:proofErr w:type="spellEnd"/>
            <w:r w:rsidRPr="00CE674C">
              <w:rPr>
                <w:color w:val="000000"/>
                <w:sz w:val="20"/>
                <w:szCs w:val="20"/>
              </w:rPr>
              <w:t xml:space="preserve"> </w:t>
            </w:r>
            <w:proofErr w:type="spellStart"/>
            <w:r w:rsidRPr="00CE674C">
              <w:rPr>
                <w:color w:val="000000"/>
                <w:sz w:val="20"/>
                <w:szCs w:val="20"/>
              </w:rPr>
              <w:t>орнотуу</w:t>
            </w:r>
            <w:proofErr w:type="spellEnd"/>
          </w:p>
        </w:tc>
        <w:tc>
          <w:tcPr>
            <w:tcW w:w="481" w:type="pct"/>
            <w:tcMar>
              <w:top w:w="0" w:type="dxa"/>
              <w:left w:w="30" w:type="dxa"/>
              <w:bottom w:w="0" w:type="dxa"/>
              <w:right w:w="30" w:type="dxa"/>
            </w:tcMar>
            <w:vAlign w:val="bottom"/>
            <w:hideMark/>
          </w:tcPr>
          <w:p w14:paraId="5CDFCD38" w14:textId="77777777" w:rsidR="00CE674C" w:rsidRPr="00CE674C" w:rsidRDefault="00CE674C" w:rsidP="00CE674C">
            <w:pPr>
              <w:spacing w:line="256" w:lineRule="auto"/>
              <w:jc w:val="right"/>
              <w:rPr>
                <w:bCs/>
                <w:sz w:val="20"/>
                <w:szCs w:val="20"/>
              </w:rPr>
            </w:pPr>
            <w:r w:rsidRPr="00CE674C">
              <w:rPr>
                <w:sz w:val="20"/>
                <w:szCs w:val="20"/>
              </w:rPr>
              <w:t>130,4</w:t>
            </w:r>
          </w:p>
        </w:tc>
        <w:tc>
          <w:tcPr>
            <w:tcW w:w="572" w:type="pct"/>
            <w:tcMar>
              <w:top w:w="0" w:type="dxa"/>
              <w:left w:w="30" w:type="dxa"/>
              <w:bottom w:w="0" w:type="dxa"/>
              <w:right w:w="30" w:type="dxa"/>
            </w:tcMar>
            <w:vAlign w:val="bottom"/>
            <w:hideMark/>
          </w:tcPr>
          <w:p w14:paraId="10D0B4F0" w14:textId="77777777" w:rsidR="00CE674C" w:rsidRPr="00CE674C" w:rsidRDefault="00CE674C" w:rsidP="00CE674C">
            <w:pPr>
              <w:spacing w:line="256" w:lineRule="auto"/>
              <w:jc w:val="right"/>
              <w:rPr>
                <w:bCs/>
                <w:sz w:val="20"/>
                <w:szCs w:val="20"/>
              </w:rPr>
            </w:pPr>
            <w:r w:rsidRPr="00CE674C">
              <w:rPr>
                <w:sz w:val="20"/>
                <w:szCs w:val="20"/>
              </w:rPr>
              <w:t>122,2</w:t>
            </w:r>
          </w:p>
        </w:tc>
        <w:tc>
          <w:tcPr>
            <w:tcW w:w="483" w:type="pct"/>
            <w:tcMar>
              <w:top w:w="0" w:type="dxa"/>
              <w:left w:w="30" w:type="dxa"/>
              <w:bottom w:w="0" w:type="dxa"/>
              <w:right w:w="30" w:type="dxa"/>
            </w:tcMar>
            <w:vAlign w:val="bottom"/>
            <w:hideMark/>
          </w:tcPr>
          <w:p w14:paraId="31BA1BA1" w14:textId="77777777" w:rsidR="00CE674C" w:rsidRPr="00CE674C" w:rsidRDefault="00CE674C" w:rsidP="00CE674C">
            <w:pPr>
              <w:spacing w:line="256" w:lineRule="auto"/>
              <w:jc w:val="right"/>
              <w:rPr>
                <w:sz w:val="20"/>
                <w:szCs w:val="20"/>
              </w:rPr>
            </w:pPr>
            <w:r w:rsidRPr="00CE674C">
              <w:rPr>
                <w:sz w:val="20"/>
                <w:szCs w:val="20"/>
              </w:rPr>
              <w:t>103,2</w:t>
            </w:r>
          </w:p>
        </w:tc>
        <w:tc>
          <w:tcPr>
            <w:tcW w:w="483" w:type="pct"/>
            <w:tcMar>
              <w:top w:w="0" w:type="dxa"/>
              <w:left w:w="30" w:type="dxa"/>
              <w:bottom w:w="0" w:type="dxa"/>
              <w:right w:w="30" w:type="dxa"/>
            </w:tcMar>
            <w:vAlign w:val="bottom"/>
            <w:hideMark/>
          </w:tcPr>
          <w:p w14:paraId="4BC2AB0E" w14:textId="77777777" w:rsidR="00CE674C" w:rsidRPr="00CE674C" w:rsidRDefault="00CE674C" w:rsidP="00CE674C">
            <w:pPr>
              <w:spacing w:line="256" w:lineRule="auto"/>
              <w:jc w:val="right"/>
              <w:rPr>
                <w:sz w:val="20"/>
                <w:szCs w:val="20"/>
              </w:rPr>
            </w:pPr>
            <w:r w:rsidRPr="00CE674C">
              <w:rPr>
                <w:sz w:val="20"/>
                <w:szCs w:val="20"/>
              </w:rPr>
              <w:t>103,6</w:t>
            </w:r>
          </w:p>
        </w:tc>
        <w:tc>
          <w:tcPr>
            <w:tcW w:w="515" w:type="pct"/>
            <w:tcMar>
              <w:top w:w="0" w:type="dxa"/>
              <w:left w:w="30" w:type="dxa"/>
              <w:bottom w:w="0" w:type="dxa"/>
              <w:right w:w="30" w:type="dxa"/>
            </w:tcMar>
            <w:vAlign w:val="bottom"/>
            <w:hideMark/>
          </w:tcPr>
          <w:p w14:paraId="06292170" w14:textId="77777777" w:rsidR="00CE674C" w:rsidRPr="00CE674C" w:rsidRDefault="00CE674C" w:rsidP="00CE674C">
            <w:pPr>
              <w:spacing w:line="256" w:lineRule="auto"/>
              <w:jc w:val="right"/>
              <w:rPr>
                <w:sz w:val="20"/>
                <w:szCs w:val="20"/>
              </w:rPr>
            </w:pPr>
            <w:r w:rsidRPr="00CE674C">
              <w:rPr>
                <w:sz w:val="20"/>
                <w:szCs w:val="20"/>
              </w:rPr>
              <w:t>78,7</w:t>
            </w:r>
          </w:p>
        </w:tc>
      </w:tr>
      <w:tr w:rsidR="00CE674C" w:rsidRPr="00CE674C" w14:paraId="04C83C85" w14:textId="77777777" w:rsidTr="00CE674C">
        <w:trPr>
          <w:trHeight w:val="464"/>
        </w:trPr>
        <w:tc>
          <w:tcPr>
            <w:tcW w:w="2466" w:type="pct"/>
            <w:tcMar>
              <w:top w:w="0" w:type="dxa"/>
              <w:left w:w="30" w:type="dxa"/>
              <w:bottom w:w="0" w:type="dxa"/>
              <w:right w:w="30" w:type="dxa"/>
            </w:tcMar>
            <w:vAlign w:val="bottom"/>
            <w:hideMark/>
          </w:tcPr>
          <w:p w14:paraId="2A123853" w14:textId="77777777" w:rsidR="00CE674C" w:rsidRPr="00CE674C" w:rsidRDefault="00CE674C" w:rsidP="00CE674C">
            <w:pPr>
              <w:tabs>
                <w:tab w:val="center" w:pos="4677"/>
                <w:tab w:val="right" w:pos="9355"/>
              </w:tabs>
              <w:spacing w:line="256" w:lineRule="auto"/>
              <w:ind w:left="226" w:hanging="113"/>
              <w:rPr>
                <w:rFonts w:eastAsia="MS Mincho"/>
                <w:b/>
                <w:bCs/>
                <w:sz w:val="20"/>
                <w:szCs w:val="20"/>
              </w:rPr>
            </w:pPr>
            <w:r w:rsidRPr="00CE674C">
              <w:rPr>
                <w:rFonts w:eastAsia="MS Mincho"/>
                <w:b/>
                <w:sz w:val="20"/>
                <w:szCs w:val="20"/>
              </w:rPr>
              <w:t>Электр энергия, газ, буу</w:t>
            </w:r>
            <w:r w:rsidRPr="00CE674C">
              <w:rPr>
                <w:rFonts w:eastAsia="MS Mincho"/>
                <w:b/>
                <w:sz w:val="20"/>
                <w:szCs w:val="20"/>
                <w:lang w:val="ky-KG"/>
              </w:rPr>
              <w:t xml:space="preserve"> жана</w:t>
            </w:r>
            <w:r w:rsidRPr="00CE674C">
              <w:rPr>
                <w:rFonts w:eastAsia="MS Mincho"/>
                <w:b/>
                <w:sz w:val="20"/>
                <w:szCs w:val="20"/>
              </w:rPr>
              <w:t xml:space="preserve"> </w:t>
            </w:r>
            <w:proofErr w:type="spellStart"/>
            <w:r w:rsidRPr="00CE674C">
              <w:rPr>
                <w:rFonts w:eastAsia="MS Mincho"/>
                <w:b/>
                <w:sz w:val="20"/>
                <w:szCs w:val="20"/>
              </w:rPr>
              <w:t>кондици</w:t>
            </w:r>
            <w:proofErr w:type="spellEnd"/>
            <w:r w:rsidRPr="00CE674C">
              <w:rPr>
                <w:rFonts w:eastAsia="MS Mincho"/>
                <w:b/>
                <w:sz w:val="20"/>
                <w:szCs w:val="20"/>
                <w:lang w:val="ky-KG"/>
              </w:rPr>
              <w:t>я</w:t>
            </w:r>
            <w:r w:rsidRPr="00CE674C">
              <w:rPr>
                <w:rFonts w:eastAsia="MS Mincho"/>
                <w:b/>
                <w:sz w:val="20"/>
                <w:szCs w:val="20"/>
              </w:rPr>
              <w:t>л</w:t>
            </w:r>
            <w:r w:rsidRPr="00CE674C">
              <w:rPr>
                <w:rFonts w:eastAsia="MS Mincho"/>
                <w:b/>
                <w:sz w:val="20"/>
                <w:szCs w:val="20"/>
                <w:lang w:val="ky-KG"/>
              </w:rPr>
              <w:t>ан</w:t>
            </w:r>
            <w:proofErr w:type="spellStart"/>
            <w:r w:rsidRPr="00CE674C">
              <w:rPr>
                <w:rFonts w:eastAsia="MS Mincho"/>
                <w:b/>
                <w:sz w:val="20"/>
                <w:szCs w:val="20"/>
              </w:rPr>
              <w:t>ган</w:t>
            </w:r>
            <w:proofErr w:type="spellEnd"/>
            <w:r w:rsidRPr="00CE674C">
              <w:rPr>
                <w:rFonts w:eastAsia="MS Mincho"/>
                <w:b/>
                <w:sz w:val="20"/>
                <w:szCs w:val="20"/>
              </w:rPr>
              <w:t xml:space="preserve"> </w:t>
            </w:r>
            <w:proofErr w:type="spellStart"/>
            <w:r w:rsidRPr="00CE674C">
              <w:rPr>
                <w:rFonts w:eastAsia="MS Mincho"/>
                <w:b/>
                <w:sz w:val="20"/>
                <w:szCs w:val="20"/>
              </w:rPr>
              <w:t>аба</w:t>
            </w:r>
            <w:proofErr w:type="spellEnd"/>
            <w:r w:rsidRPr="00CE674C">
              <w:rPr>
                <w:rFonts w:eastAsia="MS Mincho"/>
                <w:b/>
                <w:sz w:val="20"/>
                <w:szCs w:val="20"/>
              </w:rPr>
              <w:t xml:space="preserve"> </w:t>
            </w:r>
            <w:proofErr w:type="spellStart"/>
            <w:r w:rsidRPr="00CE674C">
              <w:rPr>
                <w:rFonts w:eastAsia="MS Mincho"/>
                <w:b/>
                <w:sz w:val="20"/>
                <w:szCs w:val="20"/>
              </w:rPr>
              <w:t>менен</w:t>
            </w:r>
            <w:proofErr w:type="spellEnd"/>
            <w:r w:rsidRPr="00CE674C">
              <w:rPr>
                <w:rFonts w:eastAsia="MS Mincho"/>
                <w:b/>
                <w:sz w:val="20"/>
                <w:szCs w:val="20"/>
              </w:rPr>
              <w:t xml:space="preserve"> </w:t>
            </w:r>
            <w:proofErr w:type="spellStart"/>
            <w:r w:rsidRPr="00CE674C">
              <w:rPr>
                <w:rFonts w:eastAsia="MS Mincho"/>
                <w:b/>
                <w:sz w:val="20"/>
                <w:szCs w:val="20"/>
              </w:rPr>
              <w:t>камсыздоо</w:t>
            </w:r>
            <w:proofErr w:type="spellEnd"/>
            <w:r w:rsidRPr="00CE674C">
              <w:rPr>
                <w:rFonts w:eastAsia="MS Mincho"/>
                <w:b/>
                <w:sz w:val="20"/>
                <w:szCs w:val="20"/>
              </w:rPr>
              <w:t xml:space="preserve"> (</w:t>
            </w:r>
            <w:proofErr w:type="spellStart"/>
            <w:r w:rsidRPr="00CE674C">
              <w:rPr>
                <w:rFonts w:eastAsia="MS Mincho"/>
                <w:b/>
                <w:sz w:val="20"/>
                <w:szCs w:val="20"/>
              </w:rPr>
              <w:t>жабд</w:t>
            </w:r>
            <w:proofErr w:type="spellEnd"/>
            <w:r w:rsidRPr="00CE674C">
              <w:rPr>
                <w:rFonts w:eastAsia="MS Mincho"/>
                <w:b/>
                <w:sz w:val="20"/>
                <w:szCs w:val="20"/>
                <w:lang w:val="ky-KG"/>
              </w:rPr>
              <w:t>уу</w:t>
            </w:r>
            <w:r w:rsidRPr="00CE674C">
              <w:rPr>
                <w:rFonts w:eastAsia="MS Mincho"/>
                <w:b/>
                <w:sz w:val="20"/>
                <w:szCs w:val="20"/>
              </w:rPr>
              <w:t>)</w:t>
            </w:r>
          </w:p>
        </w:tc>
        <w:tc>
          <w:tcPr>
            <w:tcW w:w="481" w:type="pct"/>
            <w:tcMar>
              <w:top w:w="0" w:type="dxa"/>
              <w:left w:w="30" w:type="dxa"/>
              <w:bottom w:w="0" w:type="dxa"/>
              <w:right w:w="30" w:type="dxa"/>
            </w:tcMar>
            <w:vAlign w:val="bottom"/>
            <w:hideMark/>
          </w:tcPr>
          <w:p w14:paraId="18079734" w14:textId="77777777" w:rsidR="00CE674C" w:rsidRPr="00CE674C" w:rsidRDefault="00CE674C" w:rsidP="00CE674C">
            <w:pPr>
              <w:spacing w:line="256" w:lineRule="auto"/>
              <w:jc w:val="right"/>
              <w:rPr>
                <w:b/>
                <w:bCs/>
                <w:sz w:val="20"/>
                <w:szCs w:val="20"/>
              </w:rPr>
            </w:pPr>
            <w:r w:rsidRPr="00CE674C">
              <w:rPr>
                <w:b/>
                <w:bCs/>
                <w:sz w:val="20"/>
                <w:szCs w:val="20"/>
              </w:rPr>
              <w:t>102,5</w:t>
            </w:r>
          </w:p>
        </w:tc>
        <w:tc>
          <w:tcPr>
            <w:tcW w:w="572" w:type="pct"/>
            <w:tcMar>
              <w:top w:w="0" w:type="dxa"/>
              <w:left w:w="30" w:type="dxa"/>
              <w:bottom w:w="0" w:type="dxa"/>
              <w:right w:w="30" w:type="dxa"/>
            </w:tcMar>
            <w:vAlign w:val="bottom"/>
            <w:hideMark/>
          </w:tcPr>
          <w:p w14:paraId="76407191" w14:textId="77777777" w:rsidR="00CE674C" w:rsidRPr="00CE674C" w:rsidRDefault="00CE674C" w:rsidP="00CE674C">
            <w:pPr>
              <w:spacing w:line="256" w:lineRule="auto"/>
              <w:jc w:val="right"/>
              <w:rPr>
                <w:b/>
                <w:bCs/>
                <w:sz w:val="20"/>
                <w:szCs w:val="20"/>
              </w:rPr>
            </w:pPr>
            <w:r w:rsidRPr="00CE674C">
              <w:rPr>
                <w:b/>
                <w:bCs/>
                <w:sz w:val="20"/>
                <w:szCs w:val="20"/>
              </w:rPr>
              <w:t>109,3</w:t>
            </w:r>
          </w:p>
        </w:tc>
        <w:tc>
          <w:tcPr>
            <w:tcW w:w="483" w:type="pct"/>
            <w:tcMar>
              <w:top w:w="0" w:type="dxa"/>
              <w:left w:w="30" w:type="dxa"/>
              <w:bottom w:w="0" w:type="dxa"/>
              <w:right w:w="30" w:type="dxa"/>
            </w:tcMar>
            <w:vAlign w:val="bottom"/>
            <w:hideMark/>
          </w:tcPr>
          <w:p w14:paraId="2151B30D" w14:textId="77777777" w:rsidR="00CE674C" w:rsidRPr="00CE674C" w:rsidRDefault="00CE674C" w:rsidP="00CE674C">
            <w:pPr>
              <w:spacing w:line="256" w:lineRule="auto"/>
              <w:jc w:val="right"/>
              <w:rPr>
                <w:b/>
                <w:sz w:val="20"/>
                <w:szCs w:val="20"/>
              </w:rPr>
            </w:pPr>
            <w:r w:rsidRPr="00CE674C">
              <w:rPr>
                <w:b/>
                <w:bCs/>
                <w:sz w:val="20"/>
                <w:szCs w:val="20"/>
              </w:rPr>
              <w:t>110,4</w:t>
            </w:r>
          </w:p>
        </w:tc>
        <w:tc>
          <w:tcPr>
            <w:tcW w:w="483" w:type="pct"/>
            <w:tcMar>
              <w:top w:w="0" w:type="dxa"/>
              <w:left w:w="30" w:type="dxa"/>
              <w:bottom w:w="0" w:type="dxa"/>
              <w:right w:w="30" w:type="dxa"/>
            </w:tcMar>
            <w:vAlign w:val="bottom"/>
            <w:hideMark/>
          </w:tcPr>
          <w:p w14:paraId="564EB870" w14:textId="77777777" w:rsidR="00CE674C" w:rsidRPr="00CE674C" w:rsidRDefault="00CE674C" w:rsidP="00CE674C">
            <w:pPr>
              <w:spacing w:line="256" w:lineRule="auto"/>
              <w:jc w:val="right"/>
              <w:rPr>
                <w:b/>
                <w:sz w:val="20"/>
                <w:szCs w:val="20"/>
              </w:rPr>
            </w:pPr>
            <w:r w:rsidRPr="00CE674C">
              <w:rPr>
                <w:b/>
                <w:bCs/>
                <w:sz w:val="20"/>
                <w:szCs w:val="20"/>
              </w:rPr>
              <w:t>114,1</w:t>
            </w:r>
          </w:p>
        </w:tc>
        <w:tc>
          <w:tcPr>
            <w:tcW w:w="515" w:type="pct"/>
            <w:tcMar>
              <w:top w:w="0" w:type="dxa"/>
              <w:left w:w="30" w:type="dxa"/>
              <w:bottom w:w="0" w:type="dxa"/>
              <w:right w:w="30" w:type="dxa"/>
            </w:tcMar>
            <w:vAlign w:val="bottom"/>
            <w:hideMark/>
          </w:tcPr>
          <w:p w14:paraId="25067BCD" w14:textId="77777777" w:rsidR="00CE674C" w:rsidRPr="00CE674C" w:rsidRDefault="00CE674C" w:rsidP="00CE674C">
            <w:pPr>
              <w:spacing w:line="256" w:lineRule="auto"/>
              <w:jc w:val="right"/>
              <w:rPr>
                <w:b/>
                <w:sz w:val="20"/>
                <w:szCs w:val="20"/>
              </w:rPr>
            </w:pPr>
            <w:r w:rsidRPr="00CE674C">
              <w:rPr>
                <w:b/>
                <w:bCs/>
                <w:sz w:val="20"/>
                <w:szCs w:val="20"/>
              </w:rPr>
              <w:t>133,5</w:t>
            </w:r>
          </w:p>
        </w:tc>
      </w:tr>
      <w:tr w:rsidR="00CE674C" w:rsidRPr="00CE674C" w14:paraId="3E99FDF7" w14:textId="77777777" w:rsidTr="00CE674C">
        <w:trPr>
          <w:trHeight w:val="464"/>
        </w:trPr>
        <w:tc>
          <w:tcPr>
            <w:tcW w:w="2466" w:type="pct"/>
            <w:tcMar>
              <w:top w:w="0" w:type="dxa"/>
              <w:left w:w="30" w:type="dxa"/>
              <w:bottom w:w="0" w:type="dxa"/>
              <w:right w:w="30" w:type="dxa"/>
            </w:tcMar>
            <w:vAlign w:val="bottom"/>
            <w:hideMark/>
          </w:tcPr>
          <w:p w14:paraId="10C67404" w14:textId="77777777" w:rsidR="00CE674C" w:rsidRPr="00CE674C" w:rsidRDefault="00CE674C" w:rsidP="00CE674C">
            <w:pPr>
              <w:tabs>
                <w:tab w:val="center" w:pos="4677"/>
                <w:tab w:val="right" w:pos="9355"/>
              </w:tabs>
              <w:spacing w:line="256" w:lineRule="auto"/>
              <w:ind w:left="226" w:hanging="113"/>
              <w:rPr>
                <w:rFonts w:eastAsia="MS Mincho"/>
                <w:bCs/>
                <w:sz w:val="20"/>
                <w:szCs w:val="20"/>
              </w:rPr>
            </w:pPr>
            <w:r w:rsidRPr="00CE674C">
              <w:rPr>
                <w:rFonts w:eastAsia="MS Mincho"/>
                <w:color w:val="000000"/>
                <w:sz w:val="20"/>
                <w:szCs w:val="20"/>
              </w:rPr>
              <w:t xml:space="preserve">Электр энергия </w:t>
            </w:r>
            <w:proofErr w:type="spellStart"/>
            <w:r w:rsidRPr="00CE674C">
              <w:rPr>
                <w:rFonts w:eastAsia="MS Mincho"/>
                <w:color w:val="000000"/>
                <w:sz w:val="20"/>
                <w:szCs w:val="20"/>
              </w:rPr>
              <w:t>өндүрүү</w:t>
            </w:r>
            <w:proofErr w:type="spellEnd"/>
            <w:r w:rsidRPr="00CE674C">
              <w:rPr>
                <w:rFonts w:eastAsia="MS Mincho"/>
                <w:color w:val="000000"/>
                <w:sz w:val="20"/>
                <w:szCs w:val="20"/>
                <w:lang w:val="ky-KG"/>
              </w:rPr>
              <w:t>, аны бер</w:t>
            </w:r>
            <w:proofErr w:type="spellStart"/>
            <w:r w:rsidRPr="00CE674C">
              <w:rPr>
                <w:rFonts w:eastAsia="MS Mincho"/>
                <w:color w:val="000000"/>
                <w:sz w:val="20"/>
                <w:szCs w:val="20"/>
              </w:rPr>
              <w:t>үү</w:t>
            </w:r>
            <w:proofErr w:type="spellEnd"/>
            <w:r w:rsidRPr="00CE674C">
              <w:rPr>
                <w:rFonts w:eastAsia="MS Mincho"/>
                <w:color w:val="000000"/>
                <w:sz w:val="20"/>
                <w:szCs w:val="20"/>
              </w:rPr>
              <w:t xml:space="preserve"> </w:t>
            </w:r>
            <w:proofErr w:type="spellStart"/>
            <w:r w:rsidRPr="00CE674C">
              <w:rPr>
                <w:rFonts w:eastAsia="MS Mincho"/>
                <w:color w:val="000000"/>
                <w:sz w:val="20"/>
                <w:szCs w:val="20"/>
              </w:rPr>
              <w:t>жана</w:t>
            </w:r>
            <w:proofErr w:type="spellEnd"/>
            <w:r w:rsidRPr="00CE674C">
              <w:rPr>
                <w:rFonts w:eastAsia="MS Mincho"/>
                <w:color w:val="000000"/>
                <w:sz w:val="20"/>
                <w:szCs w:val="20"/>
              </w:rPr>
              <w:t xml:space="preserve"> </w:t>
            </w:r>
            <w:proofErr w:type="spellStart"/>
            <w:r w:rsidRPr="00CE674C">
              <w:rPr>
                <w:rFonts w:eastAsia="MS Mincho"/>
                <w:color w:val="000000"/>
                <w:sz w:val="20"/>
                <w:szCs w:val="20"/>
              </w:rPr>
              <w:t>бөлүштүрүү</w:t>
            </w:r>
            <w:proofErr w:type="spellEnd"/>
          </w:p>
        </w:tc>
        <w:tc>
          <w:tcPr>
            <w:tcW w:w="481" w:type="pct"/>
            <w:tcMar>
              <w:top w:w="0" w:type="dxa"/>
              <w:left w:w="30" w:type="dxa"/>
              <w:bottom w:w="0" w:type="dxa"/>
              <w:right w:w="30" w:type="dxa"/>
            </w:tcMar>
            <w:vAlign w:val="bottom"/>
            <w:hideMark/>
          </w:tcPr>
          <w:p w14:paraId="285D6BB0" w14:textId="77777777" w:rsidR="00CE674C" w:rsidRPr="00CE674C" w:rsidRDefault="00CE674C" w:rsidP="00CE674C">
            <w:pPr>
              <w:spacing w:line="256" w:lineRule="auto"/>
              <w:jc w:val="right"/>
              <w:rPr>
                <w:sz w:val="20"/>
                <w:szCs w:val="20"/>
              </w:rPr>
            </w:pPr>
            <w:r w:rsidRPr="00CE674C">
              <w:rPr>
                <w:sz w:val="20"/>
                <w:szCs w:val="20"/>
              </w:rPr>
              <w:t>91,5</w:t>
            </w:r>
          </w:p>
        </w:tc>
        <w:tc>
          <w:tcPr>
            <w:tcW w:w="572" w:type="pct"/>
            <w:tcMar>
              <w:top w:w="0" w:type="dxa"/>
              <w:left w:w="30" w:type="dxa"/>
              <w:bottom w:w="0" w:type="dxa"/>
              <w:right w:w="30" w:type="dxa"/>
            </w:tcMar>
            <w:vAlign w:val="bottom"/>
            <w:hideMark/>
          </w:tcPr>
          <w:p w14:paraId="22F8F530" w14:textId="77777777" w:rsidR="00CE674C" w:rsidRPr="00CE674C" w:rsidRDefault="00CE674C" w:rsidP="00CE674C">
            <w:pPr>
              <w:spacing w:line="256" w:lineRule="auto"/>
              <w:jc w:val="right"/>
              <w:rPr>
                <w:sz w:val="20"/>
                <w:szCs w:val="20"/>
              </w:rPr>
            </w:pPr>
            <w:r w:rsidRPr="00CE674C">
              <w:rPr>
                <w:sz w:val="20"/>
                <w:szCs w:val="20"/>
              </w:rPr>
              <w:t>109,7</w:t>
            </w:r>
          </w:p>
        </w:tc>
        <w:tc>
          <w:tcPr>
            <w:tcW w:w="483" w:type="pct"/>
            <w:tcMar>
              <w:top w:w="0" w:type="dxa"/>
              <w:left w:w="30" w:type="dxa"/>
              <w:bottom w:w="0" w:type="dxa"/>
              <w:right w:w="30" w:type="dxa"/>
            </w:tcMar>
            <w:vAlign w:val="bottom"/>
            <w:hideMark/>
          </w:tcPr>
          <w:p w14:paraId="43E2F965" w14:textId="77777777" w:rsidR="00CE674C" w:rsidRPr="00CE674C" w:rsidRDefault="00CE674C" w:rsidP="00CE674C">
            <w:pPr>
              <w:spacing w:line="256" w:lineRule="auto"/>
              <w:jc w:val="right"/>
              <w:rPr>
                <w:sz w:val="20"/>
                <w:szCs w:val="20"/>
              </w:rPr>
            </w:pPr>
            <w:r w:rsidRPr="00CE674C">
              <w:rPr>
                <w:sz w:val="20"/>
                <w:szCs w:val="20"/>
              </w:rPr>
              <w:t>106,7</w:t>
            </w:r>
          </w:p>
        </w:tc>
        <w:tc>
          <w:tcPr>
            <w:tcW w:w="483" w:type="pct"/>
            <w:tcMar>
              <w:top w:w="0" w:type="dxa"/>
              <w:left w:w="30" w:type="dxa"/>
              <w:bottom w:w="0" w:type="dxa"/>
              <w:right w:w="30" w:type="dxa"/>
            </w:tcMar>
            <w:vAlign w:val="bottom"/>
            <w:hideMark/>
          </w:tcPr>
          <w:p w14:paraId="7586720D" w14:textId="77777777" w:rsidR="00CE674C" w:rsidRPr="00CE674C" w:rsidRDefault="00CE674C" w:rsidP="00CE674C">
            <w:pPr>
              <w:spacing w:line="256" w:lineRule="auto"/>
              <w:jc w:val="right"/>
              <w:rPr>
                <w:sz w:val="20"/>
                <w:szCs w:val="20"/>
              </w:rPr>
            </w:pPr>
            <w:r w:rsidRPr="00CE674C">
              <w:rPr>
                <w:sz w:val="20"/>
                <w:szCs w:val="20"/>
              </w:rPr>
              <w:t>115,4</w:t>
            </w:r>
          </w:p>
        </w:tc>
        <w:tc>
          <w:tcPr>
            <w:tcW w:w="515" w:type="pct"/>
            <w:tcMar>
              <w:top w:w="0" w:type="dxa"/>
              <w:left w:w="30" w:type="dxa"/>
              <w:bottom w:w="0" w:type="dxa"/>
              <w:right w:w="30" w:type="dxa"/>
            </w:tcMar>
            <w:vAlign w:val="bottom"/>
            <w:hideMark/>
          </w:tcPr>
          <w:p w14:paraId="41D25F2C" w14:textId="77777777" w:rsidR="00CE674C" w:rsidRPr="00CE674C" w:rsidRDefault="00CE674C" w:rsidP="00CE674C">
            <w:pPr>
              <w:spacing w:line="256" w:lineRule="auto"/>
              <w:jc w:val="right"/>
              <w:rPr>
                <w:sz w:val="20"/>
                <w:szCs w:val="20"/>
              </w:rPr>
            </w:pPr>
            <w:r w:rsidRPr="00CE674C">
              <w:rPr>
                <w:sz w:val="20"/>
                <w:szCs w:val="20"/>
              </w:rPr>
              <w:t>119,3</w:t>
            </w:r>
          </w:p>
        </w:tc>
      </w:tr>
      <w:tr w:rsidR="00CE674C" w:rsidRPr="00CE674C" w14:paraId="7FAF68BC" w14:textId="77777777" w:rsidTr="00CE674C">
        <w:trPr>
          <w:trHeight w:val="449"/>
        </w:trPr>
        <w:tc>
          <w:tcPr>
            <w:tcW w:w="2466" w:type="pct"/>
            <w:tcMar>
              <w:top w:w="0" w:type="dxa"/>
              <w:left w:w="30" w:type="dxa"/>
              <w:bottom w:w="0" w:type="dxa"/>
              <w:right w:w="30" w:type="dxa"/>
            </w:tcMar>
            <w:vAlign w:val="bottom"/>
            <w:hideMark/>
          </w:tcPr>
          <w:p w14:paraId="34B0C48C" w14:textId="77777777" w:rsidR="00CE674C" w:rsidRPr="00CE674C" w:rsidRDefault="00CE674C" w:rsidP="00CE674C">
            <w:pPr>
              <w:tabs>
                <w:tab w:val="center" w:pos="4677"/>
                <w:tab w:val="right" w:pos="9355"/>
              </w:tabs>
              <w:spacing w:line="256" w:lineRule="auto"/>
              <w:ind w:left="226" w:hanging="113"/>
              <w:rPr>
                <w:rFonts w:eastAsia="MS Mincho"/>
                <w:b/>
                <w:bCs/>
                <w:sz w:val="20"/>
                <w:szCs w:val="20"/>
              </w:rPr>
            </w:pPr>
            <w:r w:rsidRPr="00CE674C">
              <w:rPr>
                <w:rFonts w:eastAsia="MS Mincho"/>
                <w:color w:val="000000"/>
                <w:sz w:val="20"/>
                <w:szCs w:val="20"/>
              </w:rPr>
              <w:t>Газ</w:t>
            </w:r>
            <w:r w:rsidRPr="00CE674C">
              <w:rPr>
                <w:rFonts w:eastAsia="MS Mincho"/>
                <w:b/>
                <w:color w:val="000000"/>
                <w:sz w:val="20"/>
                <w:szCs w:val="20"/>
              </w:rPr>
              <w:t xml:space="preserve"> </w:t>
            </w:r>
            <w:proofErr w:type="spellStart"/>
            <w:r w:rsidRPr="00CE674C">
              <w:rPr>
                <w:rFonts w:eastAsia="MS Mincho"/>
                <w:color w:val="000000"/>
                <w:sz w:val="20"/>
                <w:szCs w:val="20"/>
              </w:rPr>
              <w:t>өндүрү</w:t>
            </w:r>
            <w:proofErr w:type="spellEnd"/>
            <w:r w:rsidRPr="00CE674C">
              <w:rPr>
                <w:rFonts w:eastAsia="MS Mincho"/>
                <w:color w:val="000000"/>
                <w:sz w:val="20"/>
                <w:szCs w:val="20"/>
                <w:lang w:val="ky-KG"/>
              </w:rPr>
              <w:t>ш</w:t>
            </w:r>
            <w:r w:rsidRPr="00CE674C">
              <w:rPr>
                <w:rFonts w:eastAsia="MS Mincho"/>
                <w:color w:val="000000"/>
                <w:sz w:val="20"/>
                <w:szCs w:val="20"/>
              </w:rPr>
              <w:t xml:space="preserve">ү; </w:t>
            </w:r>
            <w:r w:rsidRPr="00CE674C">
              <w:rPr>
                <w:rFonts w:eastAsia="MS Mincho"/>
                <w:color w:val="000000"/>
                <w:sz w:val="20"/>
                <w:szCs w:val="20"/>
                <w:lang w:val="ky-KG"/>
              </w:rPr>
              <w:t xml:space="preserve">газ жабдуу тутуму аркылуу газ түрүндөгү күйүүчү отунду </w:t>
            </w:r>
            <w:proofErr w:type="spellStart"/>
            <w:r w:rsidRPr="00CE674C">
              <w:rPr>
                <w:rFonts w:eastAsia="MS Mincho"/>
                <w:color w:val="000000"/>
                <w:sz w:val="20"/>
                <w:szCs w:val="20"/>
              </w:rPr>
              <w:t>бөлүштүрүү</w:t>
            </w:r>
            <w:proofErr w:type="spellEnd"/>
            <w:r w:rsidRPr="00CE674C">
              <w:rPr>
                <w:rFonts w:eastAsia="MS Mincho"/>
                <w:bCs/>
                <w:sz w:val="20"/>
                <w:szCs w:val="20"/>
              </w:rPr>
              <w:t xml:space="preserve"> </w:t>
            </w:r>
          </w:p>
        </w:tc>
        <w:tc>
          <w:tcPr>
            <w:tcW w:w="481" w:type="pct"/>
            <w:tcMar>
              <w:top w:w="0" w:type="dxa"/>
              <w:left w:w="30" w:type="dxa"/>
              <w:bottom w:w="0" w:type="dxa"/>
              <w:right w:w="30" w:type="dxa"/>
            </w:tcMar>
            <w:vAlign w:val="bottom"/>
            <w:hideMark/>
          </w:tcPr>
          <w:p w14:paraId="7C710433" w14:textId="77777777" w:rsidR="00CE674C" w:rsidRPr="00CE674C" w:rsidRDefault="00CE674C" w:rsidP="00CE674C">
            <w:pPr>
              <w:spacing w:line="256" w:lineRule="auto"/>
              <w:jc w:val="right"/>
              <w:rPr>
                <w:sz w:val="20"/>
                <w:szCs w:val="20"/>
              </w:rPr>
            </w:pPr>
            <w:r w:rsidRPr="00CE674C">
              <w:rPr>
                <w:sz w:val="20"/>
                <w:szCs w:val="20"/>
              </w:rPr>
              <w:t>89,1</w:t>
            </w:r>
          </w:p>
        </w:tc>
        <w:tc>
          <w:tcPr>
            <w:tcW w:w="572" w:type="pct"/>
            <w:tcMar>
              <w:top w:w="0" w:type="dxa"/>
              <w:left w:w="30" w:type="dxa"/>
              <w:bottom w:w="0" w:type="dxa"/>
              <w:right w:w="30" w:type="dxa"/>
            </w:tcMar>
            <w:vAlign w:val="bottom"/>
            <w:hideMark/>
          </w:tcPr>
          <w:p w14:paraId="16BB1476" w14:textId="77777777" w:rsidR="00CE674C" w:rsidRPr="00CE674C" w:rsidRDefault="00CE674C" w:rsidP="00CE674C">
            <w:pPr>
              <w:spacing w:line="256" w:lineRule="auto"/>
              <w:jc w:val="right"/>
              <w:rPr>
                <w:sz w:val="20"/>
                <w:szCs w:val="20"/>
              </w:rPr>
            </w:pPr>
            <w:r w:rsidRPr="00CE674C">
              <w:rPr>
                <w:sz w:val="20"/>
                <w:szCs w:val="20"/>
              </w:rPr>
              <w:t>91,0</w:t>
            </w:r>
          </w:p>
        </w:tc>
        <w:tc>
          <w:tcPr>
            <w:tcW w:w="483" w:type="pct"/>
            <w:tcMar>
              <w:top w:w="0" w:type="dxa"/>
              <w:left w:w="30" w:type="dxa"/>
              <w:bottom w:w="0" w:type="dxa"/>
              <w:right w:w="30" w:type="dxa"/>
            </w:tcMar>
            <w:vAlign w:val="bottom"/>
            <w:hideMark/>
          </w:tcPr>
          <w:p w14:paraId="220CB721" w14:textId="77777777" w:rsidR="00CE674C" w:rsidRPr="00CE674C" w:rsidRDefault="00CE674C" w:rsidP="00CE674C">
            <w:pPr>
              <w:spacing w:line="256" w:lineRule="auto"/>
              <w:jc w:val="right"/>
              <w:rPr>
                <w:sz w:val="20"/>
                <w:szCs w:val="20"/>
              </w:rPr>
            </w:pPr>
            <w:r w:rsidRPr="00CE674C">
              <w:rPr>
                <w:sz w:val="20"/>
                <w:szCs w:val="20"/>
              </w:rPr>
              <w:t>82,5</w:t>
            </w:r>
          </w:p>
        </w:tc>
        <w:tc>
          <w:tcPr>
            <w:tcW w:w="483" w:type="pct"/>
            <w:tcMar>
              <w:top w:w="0" w:type="dxa"/>
              <w:left w:w="30" w:type="dxa"/>
              <w:bottom w:w="0" w:type="dxa"/>
              <w:right w:w="30" w:type="dxa"/>
            </w:tcMar>
            <w:vAlign w:val="bottom"/>
            <w:hideMark/>
          </w:tcPr>
          <w:p w14:paraId="5CDA32AC" w14:textId="77777777" w:rsidR="00CE674C" w:rsidRPr="00CE674C" w:rsidRDefault="00CE674C" w:rsidP="00CE674C">
            <w:pPr>
              <w:spacing w:line="256" w:lineRule="auto"/>
              <w:jc w:val="right"/>
              <w:rPr>
                <w:sz w:val="20"/>
                <w:szCs w:val="20"/>
              </w:rPr>
            </w:pPr>
            <w:r w:rsidRPr="00CE674C">
              <w:rPr>
                <w:sz w:val="20"/>
                <w:szCs w:val="20"/>
              </w:rPr>
              <w:t>98,8</w:t>
            </w:r>
          </w:p>
        </w:tc>
        <w:tc>
          <w:tcPr>
            <w:tcW w:w="515" w:type="pct"/>
            <w:tcMar>
              <w:top w:w="0" w:type="dxa"/>
              <w:left w:w="30" w:type="dxa"/>
              <w:bottom w:w="0" w:type="dxa"/>
              <w:right w:w="30" w:type="dxa"/>
            </w:tcMar>
            <w:vAlign w:val="bottom"/>
            <w:hideMark/>
          </w:tcPr>
          <w:p w14:paraId="39D6C77A" w14:textId="77777777" w:rsidR="00CE674C" w:rsidRPr="00CE674C" w:rsidRDefault="00CE674C" w:rsidP="00CE674C">
            <w:pPr>
              <w:spacing w:line="256" w:lineRule="auto"/>
              <w:jc w:val="right"/>
              <w:rPr>
                <w:sz w:val="20"/>
                <w:szCs w:val="20"/>
              </w:rPr>
            </w:pPr>
            <w:r w:rsidRPr="00CE674C">
              <w:rPr>
                <w:sz w:val="20"/>
                <w:szCs w:val="20"/>
              </w:rPr>
              <w:t>115,9</w:t>
            </w:r>
          </w:p>
        </w:tc>
      </w:tr>
      <w:tr w:rsidR="00CE674C" w:rsidRPr="00CE674C" w14:paraId="1DEB915D" w14:textId="77777777" w:rsidTr="00CE674C">
        <w:trPr>
          <w:trHeight w:val="464"/>
        </w:trPr>
        <w:tc>
          <w:tcPr>
            <w:tcW w:w="2466" w:type="pct"/>
            <w:tcMar>
              <w:top w:w="0" w:type="dxa"/>
              <w:left w:w="30" w:type="dxa"/>
              <w:bottom w:w="0" w:type="dxa"/>
              <w:right w:w="30" w:type="dxa"/>
            </w:tcMar>
            <w:vAlign w:val="bottom"/>
            <w:hideMark/>
          </w:tcPr>
          <w:p w14:paraId="0751F733" w14:textId="77777777" w:rsidR="00CE674C" w:rsidRPr="00CE674C" w:rsidRDefault="00CE674C" w:rsidP="00CE674C">
            <w:pPr>
              <w:tabs>
                <w:tab w:val="center" w:pos="4677"/>
                <w:tab w:val="right" w:pos="9355"/>
              </w:tabs>
              <w:spacing w:line="256" w:lineRule="auto"/>
              <w:ind w:left="226" w:hanging="113"/>
              <w:rPr>
                <w:rFonts w:eastAsia="MS Mincho"/>
                <w:color w:val="000000"/>
                <w:sz w:val="20"/>
                <w:szCs w:val="20"/>
                <w:lang w:val="ky-KG"/>
              </w:rPr>
            </w:pPr>
            <w:r w:rsidRPr="00CE674C">
              <w:rPr>
                <w:rFonts w:eastAsia="MS Mincho"/>
                <w:color w:val="000000"/>
                <w:sz w:val="20"/>
                <w:szCs w:val="20"/>
              </w:rPr>
              <w:t>Буу</w:t>
            </w:r>
            <w:r w:rsidRPr="00CE674C">
              <w:rPr>
                <w:rFonts w:eastAsia="MS Mincho"/>
                <w:color w:val="000000"/>
                <w:sz w:val="20"/>
                <w:szCs w:val="20"/>
                <w:lang w:val="ky-KG"/>
              </w:rPr>
              <w:t xml:space="preserve"> жана</w:t>
            </w:r>
            <w:r w:rsidRPr="00CE674C">
              <w:rPr>
                <w:rFonts w:eastAsia="MS Mincho"/>
                <w:color w:val="000000"/>
                <w:sz w:val="20"/>
                <w:szCs w:val="20"/>
              </w:rPr>
              <w:t xml:space="preserve"> </w:t>
            </w:r>
            <w:proofErr w:type="spellStart"/>
            <w:r w:rsidRPr="00CE674C">
              <w:rPr>
                <w:rFonts w:eastAsia="MS Mincho"/>
                <w:color w:val="000000"/>
                <w:sz w:val="20"/>
                <w:szCs w:val="20"/>
              </w:rPr>
              <w:t>кондицияланган</w:t>
            </w:r>
            <w:proofErr w:type="spellEnd"/>
            <w:r w:rsidRPr="00CE674C">
              <w:rPr>
                <w:rFonts w:eastAsia="MS Mincho"/>
                <w:color w:val="000000"/>
                <w:sz w:val="20"/>
                <w:szCs w:val="20"/>
              </w:rPr>
              <w:t xml:space="preserve"> </w:t>
            </w:r>
            <w:proofErr w:type="spellStart"/>
            <w:r w:rsidRPr="00CE674C">
              <w:rPr>
                <w:rFonts w:eastAsia="MS Mincho"/>
                <w:color w:val="000000"/>
                <w:sz w:val="20"/>
                <w:szCs w:val="20"/>
              </w:rPr>
              <w:t>аба</w:t>
            </w:r>
            <w:proofErr w:type="spellEnd"/>
            <w:r w:rsidRPr="00CE674C">
              <w:rPr>
                <w:rFonts w:eastAsia="MS Mincho"/>
                <w:color w:val="000000"/>
                <w:sz w:val="20"/>
                <w:szCs w:val="20"/>
              </w:rPr>
              <w:t xml:space="preserve"> </w:t>
            </w:r>
            <w:proofErr w:type="spellStart"/>
            <w:r w:rsidRPr="00CE674C">
              <w:rPr>
                <w:rFonts w:eastAsia="MS Mincho"/>
                <w:color w:val="000000"/>
                <w:sz w:val="20"/>
                <w:szCs w:val="20"/>
              </w:rPr>
              <w:t>менен</w:t>
            </w:r>
            <w:proofErr w:type="spellEnd"/>
            <w:r w:rsidRPr="00CE674C">
              <w:rPr>
                <w:rFonts w:eastAsia="MS Mincho"/>
                <w:color w:val="000000"/>
                <w:sz w:val="20"/>
                <w:szCs w:val="20"/>
              </w:rPr>
              <w:t xml:space="preserve"> </w:t>
            </w:r>
            <w:proofErr w:type="spellStart"/>
            <w:r w:rsidRPr="00CE674C">
              <w:rPr>
                <w:rFonts w:eastAsia="MS Mincho"/>
                <w:sz w:val="20"/>
                <w:szCs w:val="20"/>
              </w:rPr>
              <w:t>камсыздоо</w:t>
            </w:r>
            <w:proofErr w:type="spellEnd"/>
            <w:r w:rsidRPr="00CE674C">
              <w:rPr>
                <w:rFonts w:eastAsia="MS Mincho"/>
                <w:sz w:val="20"/>
                <w:szCs w:val="20"/>
                <w:lang w:val="ky-KG"/>
              </w:rPr>
              <w:t xml:space="preserve"> (жабдуу)</w:t>
            </w:r>
          </w:p>
        </w:tc>
        <w:tc>
          <w:tcPr>
            <w:tcW w:w="481" w:type="pct"/>
            <w:tcMar>
              <w:top w:w="0" w:type="dxa"/>
              <w:left w:w="30" w:type="dxa"/>
              <w:bottom w:w="0" w:type="dxa"/>
              <w:right w:w="30" w:type="dxa"/>
            </w:tcMar>
            <w:vAlign w:val="bottom"/>
            <w:hideMark/>
          </w:tcPr>
          <w:p w14:paraId="6E851F97" w14:textId="77777777" w:rsidR="00CE674C" w:rsidRPr="00CE674C" w:rsidRDefault="00CE674C" w:rsidP="00CE674C">
            <w:pPr>
              <w:spacing w:line="256" w:lineRule="auto"/>
              <w:jc w:val="right"/>
              <w:rPr>
                <w:sz w:val="20"/>
                <w:szCs w:val="20"/>
              </w:rPr>
            </w:pPr>
            <w:r w:rsidRPr="00CE674C">
              <w:rPr>
                <w:sz w:val="20"/>
                <w:szCs w:val="20"/>
              </w:rPr>
              <w:t>174,4</w:t>
            </w:r>
          </w:p>
        </w:tc>
        <w:tc>
          <w:tcPr>
            <w:tcW w:w="572" w:type="pct"/>
            <w:tcMar>
              <w:top w:w="0" w:type="dxa"/>
              <w:left w:w="30" w:type="dxa"/>
              <w:bottom w:w="0" w:type="dxa"/>
              <w:right w:w="30" w:type="dxa"/>
            </w:tcMar>
            <w:vAlign w:val="bottom"/>
            <w:hideMark/>
          </w:tcPr>
          <w:p w14:paraId="0419C950" w14:textId="77777777" w:rsidR="00CE674C" w:rsidRPr="00CE674C" w:rsidRDefault="00CE674C" w:rsidP="00CE674C">
            <w:pPr>
              <w:spacing w:line="256" w:lineRule="auto"/>
              <w:jc w:val="right"/>
              <w:rPr>
                <w:sz w:val="20"/>
                <w:szCs w:val="20"/>
              </w:rPr>
            </w:pPr>
            <w:r w:rsidRPr="00CE674C">
              <w:rPr>
                <w:sz w:val="20"/>
                <w:szCs w:val="20"/>
              </w:rPr>
              <w:t>129,5</w:t>
            </w:r>
          </w:p>
        </w:tc>
        <w:tc>
          <w:tcPr>
            <w:tcW w:w="483" w:type="pct"/>
            <w:tcMar>
              <w:top w:w="0" w:type="dxa"/>
              <w:left w:w="30" w:type="dxa"/>
              <w:bottom w:w="0" w:type="dxa"/>
              <w:right w:w="30" w:type="dxa"/>
            </w:tcMar>
            <w:vAlign w:val="bottom"/>
            <w:hideMark/>
          </w:tcPr>
          <w:p w14:paraId="6C4CB370" w14:textId="77777777" w:rsidR="00CE674C" w:rsidRPr="00CE674C" w:rsidRDefault="00CE674C" w:rsidP="00CE674C">
            <w:pPr>
              <w:spacing w:line="256" w:lineRule="auto"/>
              <w:jc w:val="right"/>
              <w:rPr>
                <w:sz w:val="20"/>
                <w:szCs w:val="20"/>
              </w:rPr>
            </w:pPr>
            <w:r w:rsidRPr="00CE674C">
              <w:rPr>
                <w:sz w:val="20"/>
                <w:szCs w:val="20"/>
              </w:rPr>
              <w:t>177,3</w:t>
            </w:r>
          </w:p>
        </w:tc>
        <w:tc>
          <w:tcPr>
            <w:tcW w:w="483" w:type="pct"/>
            <w:tcMar>
              <w:top w:w="0" w:type="dxa"/>
              <w:left w:w="30" w:type="dxa"/>
              <w:bottom w:w="0" w:type="dxa"/>
              <w:right w:w="30" w:type="dxa"/>
            </w:tcMar>
            <w:vAlign w:val="bottom"/>
            <w:hideMark/>
          </w:tcPr>
          <w:p w14:paraId="558CC46D" w14:textId="77777777" w:rsidR="00CE674C" w:rsidRPr="00CE674C" w:rsidRDefault="00CE674C" w:rsidP="00CE674C">
            <w:pPr>
              <w:spacing w:line="256" w:lineRule="auto"/>
              <w:jc w:val="right"/>
              <w:rPr>
                <w:sz w:val="20"/>
                <w:szCs w:val="20"/>
              </w:rPr>
            </w:pPr>
            <w:r w:rsidRPr="00CE674C">
              <w:rPr>
                <w:sz w:val="20"/>
                <w:szCs w:val="20"/>
              </w:rPr>
              <w:t>126,3</w:t>
            </w:r>
          </w:p>
        </w:tc>
        <w:tc>
          <w:tcPr>
            <w:tcW w:w="515" w:type="pct"/>
            <w:tcMar>
              <w:top w:w="0" w:type="dxa"/>
              <w:left w:w="30" w:type="dxa"/>
              <w:bottom w:w="0" w:type="dxa"/>
              <w:right w:w="30" w:type="dxa"/>
            </w:tcMar>
            <w:vAlign w:val="bottom"/>
            <w:hideMark/>
          </w:tcPr>
          <w:p w14:paraId="14586371" w14:textId="77777777" w:rsidR="00CE674C" w:rsidRPr="00CE674C" w:rsidRDefault="00CE674C" w:rsidP="00CE674C">
            <w:pPr>
              <w:spacing w:line="256" w:lineRule="auto"/>
              <w:jc w:val="right"/>
              <w:rPr>
                <w:sz w:val="20"/>
                <w:szCs w:val="20"/>
              </w:rPr>
            </w:pPr>
            <w:r w:rsidRPr="00CE674C">
              <w:rPr>
                <w:sz w:val="20"/>
                <w:szCs w:val="20"/>
              </w:rPr>
              <w:t>325,0</w:t>
            </w:r>
          </w:p>
        </w:tc>
      </w:tr>
      <w:tr w:rsidR="00CE674C" w:rsidRPr="00CE674C" w14:paraId="610A87F4" w14:textId="77777777" w:rsidTr="00CE674C">
        <w:trPr>
          <w:trHeight w:val="689"/>
        </w:trPr>
        <w:tc>
          <w:tcPr>
            <w:tcW w:w="2466" w:type="pct"/>
            <w:tcMar>
              <w:top w:w="0" w:type="dxa"/>
              <w:left w:w="30" w:type="dxa"/>
              <w:bottom w:w="0" w:type="dxa"/>
              <w:right w:w="30" w:type="dxa"/>
            </w:tcMar>
            <w:vAlign w:val="bottom"/>
            <w:hideMark/>
          </w:tcPr>
          <w:p w14:paraId="71344FCF" w14:textId="77777777" w:rsidR="00CE674C" w:rsidRPr="00CE674C" w:rsidRDefault="00CE674C" w:rsidP="00CE674C">
            <w:pPr>
              <w:tabs>
                <w:tab w:val="center" w:pos="4677"/>
                <w:tab w:val="right" w:pos="9355"/>
              </w:tabs>
              <w:spacing w:line="256" w:lineRule="auto"/>
              <w:ind w:left="226" w:hanging="113"/>
              <w:rPr>
                <w:rFonts w:eastAsia="MS Mincho"/>
                <w:b/>
                <w:bCs/>
                <w:sz w:val="20"/>
                <w:szCs w:val="20"/>
              </w:rPr>
            </w:pPr>
            <w:proofErr w:type="spellStart"/>
            <w:r w:rsidRPr="00CE674C">
              <w:rPr>
                <w:rFonts w:eastAsia="MS Mincho"/>
                <w:b/>
                <w:bCs/>
                <w:sz w:val="20"/>
                <w:szCs w:val="20"/>
              </w:rPr>
              <w:t>Суу</w:t>
            </w:r>
            <w:proofErr w:type="spellEnd"/>
            <w:r w:rsidRPr="00CE674C">
              <w:rPr>
                <w:rFonts w:eastAsia="MS Mincho"/>
                <w:b/>
                <w:bCs/>
                <w:sz w:val="20"/>
                <w:szCs w:val="20"/>
              </w:rPr>
              <w:t xml:space="preserve"> </w:t>
            </w:r>
            <w:proofErr w:type="spellStart"/>
            <w:r w:rsidRPr="00CE674C">
              <w:rPr>
                <w:rFonts w:eastAsia="MS Mincho"/>
                <w:b/>
                <w:bCs/>
                <w:sz w:val="20"/>
                <w:szCs w:val="20"/>
              </w:rPr>
              <w:t>менен</w:t>
            </w:r>
            <w:proofErr w:type="spellEnd"/>
            <w:r w:rsidRPr="00CE674C">
              <w:rPr>
                <w:rFonts w:eastAsia="MS Mincho"/>
                <w:b/>
                <w:bCs/>
                <w:sz w:val="20"/>
                <w:szCs w:val="20"/>
              </w:rPr>
              <w:t xml:space="preserve"> </w:t>
            </w:r>
            <w:proofErr w:type="spellStart"/>
            <w:r w:rsidRPr="00CE674C">
              <w:rPr>
                <w:rFonts w:eastAsia="MS Mincho"/>
                <w:b/>
                <w:bCs/>
                <w:sz w:val="20"/>
                <w:szCs w:val="20"/>
              </w:rPr>
              <w:t>жабдуу</w:t>
            </w:r>
            <w:proofErr w:type="spellEnd"/>
            <w:r w:rsidRPr="00CE674C">
              <w:rPr>
                <w:rFonts w:eastAsia="MS Mincho"/>
                <w:b/>
                <w:bCs/>
                <w:sz w:val="20"/>
                <w:szCs w:val="20"/>
              </w:rPr>
              <w:t xml:space="preserve">, </w:t>
            </w:r>
            <w:proofErr w:type="spellStart"/>
            <w:r w:rsidRPr="00CE674C">
              <w:rPr>
                <w:rFonts w:eastAsia="MS Mincho"/>
                <w:b/>
                <w:bCs/>
                <w:sz w:val="20"/>
                <w:szCs w:val="20"/>
              </w:rPr>
              <w:t>тазалоо</w:t>
            </w:r>
            <w:proofErr w:type="spellEnd"/>
            <w:r w:rsidRPr="00CE674C">
              <w:rPr>
                <w:rFonts w:eastAsia="MS Mincho"/>
                <w:b/>
                <w:bCs/>
                <w:sz w:val="20"/>
                <w:szCs w:val="20"/>
              </w:rPr>
              <w:t xml:space="preserve">, </w:t>
            </w:r>
            <w:r w:rsidRPr="00CE674C">
              <w:rPr>
                <w:rFonts w:eastAsia="MS Mincho"/>
                <w:b/>
                <w:bCs/>
                <w:sz w:val="20"/>
                <w:szCs w:val="20"/>
                <w:lang w:val="ky-KG"/>
              </w:rPr>
              <w:t>калдыктарды</w:t>
            </w:r>
            <w:r w:rsidRPr="00CE674C">
              <w:rPr>
                <w:rFonts w:eastAsia="MS Mincho"/>
                <w:b/>
                <w:bCs/>
                <w:sz w:val="20"/>
                <w:szCs w:val="20"/>
              </w:rPr>
              <w:t xml:space="preserve"> </w:t>
            </w:r>
            <w:proofErr w:type="spellStart"/>
            <w:r w:rsidRPr="00CE674C">
              <w:rPr>
                <w:rFonts w:eastAsia="MS Mincho"/>
                <w:b/>
                <w:bCs/>
                <w:sz w:val="20"/>
                <w:szCs w:val="20"/>
              </w:rPr>
              <w:t>иштетүү</w:t>
            </w:r>
            <w:proofErr w:type="spellEnd"/>
            <w:r w:rsidRPr="00CE674C">
              <w:rPr>
                <w:rFonts w:eastAsia="MS Mincho"/>
                <w:b/>
                <w:bCs/>
                <w:sz w:val="20"/>
                <w:szCs w:val="20"/>
              </w:rPr>
              <w:t xml:space="preserve"> </w:t>
            </w:r>
            <w:proofErr w:type="spellStart"/>
            <w:r w:rsidRPr="00CE674C">
              <w:rPr>
                <w:rFonts w:eastAsia="MS Mincho"/>
                <w:b/>
                <w:bCs/>
                <w:sz w:val="20"/>
                <w:szCs w:val="20"/>
              </w:rPr>
              <w:t>жана</w:t>
            </w:r>
            <w:proofErr w:type="spellEnd"/>
            <w:r w:rsidRPr="00CE674C">
              <w:rPr>
                <w:rFonts w:eastAsia="MS Mincho"/>
                <w:b/>
                <w:bCs/>
                <w:sz w:val="20"/>
                <w:szCs w:val="20"/>
                <w:lang w:val="ky-KG"/>
              </w:rPr>
              <w:t xml:space="preserve"> кайра пайдалануучу чийки затты алуу</w:t>
            </w:r>
            <w:r w:rsidRPr="00CE674C">
              <w:rPr>
                <w:rFonts w:eastAsia="MS Mincho"/>
                <w:sz w:val="20"/>
                <w:szCs w:val="20"/>
                <w:lang w:val="ky-KG"/>
              </w:rPr>
              <w:t xml:space="preserve"> </w:t>
            </w:r>
          </w:p>
        </w:tc>
        <w:tc>
          <w:tcPr>
            <w:tcW w:w="481" w:type="pct"/>
            <w:tcMar>
              <w:top w:w="0" w:type="dxa"/>
              <w:left w:w="30" w:type="dxa"/>
              <w:bottom w:w="0" w:type="dxa"/>
              <w:right w:w="30" w:type="dxa"/>
            </w:tcMar>
            <w:vAlign w:val="bottom"/>
            <w:hideMark/>
          </w:tcPr>
          <w:p w14:paraId="7EE6ACC9" w14:textId="77777777" w:rsidR="00CE674C" w:rsidRPr="00CE674C" w:rsidRDefault="00CE674C" w:rsidP="00CE674C">
            <w:pPr>
              <w:spacing w:line="256" w:lineRule="auto"/>
              <w:jc w:val="right"/>
              <w:rPr>
                <w:b/>
                <w:bCs/>
                <w:sz w:val="20"/>
                <w:szCs w:val="20"/>
              </w:rPr>
            </w:pPr>
            <w:r w:rsidRPr="00CE674C">
              <w:rPr>
                <w:b/>
                <w:bCs/>
                <w:sz w:val="20"/>
                <w:szCs w:val="20"/>
              </w:rPr>
              <w:t>120,4</w:t>
            </w:r>
          </w:p>
        </w:tc>
        <w:tc>
          <w:tcPr>
            <w:tcW w:w="572" w:type="pct"/>
            <w:tcMar>
              <w:top w:w="0" w:type="dxa"/>
              <w:left w:w="30" w:type="dxa"/>
              <w:bottom w:w="0" w:type="dxa"/>
              <w:right w:w="30" w:type="dxa"/>
            </w:tcMar>
            <w:vAlign w:val="bottom"/>
            <w:hideMark/>
          </w:tcPr>
          <w:p w14:paraId="727F8D22" w14:textId="77777777" w:rsidR="00CE674C" w:rsidRPr="00CE674C" w:rsidRDefault="00CE674C" w:rsidP="00CE674C">
            <w:pPr>
              <w:spacing w:line="256" w:lineRule="auto"/>
              <w:jc w:val="right"/>
              <w:rPr>
                <w:b/>
                <w:bCs/>
                <w:sz w:val="20"/>
                <w:szCs w:val="20"/>
              </w:rPr>
            </w:pPr>
            <w:r w:rsidRPr="00CE674C">
              <w:rPr>
                <w:b/>
                <w:bCs/>
                <w:sz w:val="20"/>
                <w:szCs w:val="20"/>
              </w:rPr>
              <w:t>105,3</w:t>
            </w:r>
          </w:p>
        </w:tc>
        <w:tc>
          <w:tcPr>
            <w:tcW w:w="483" w:type="pct"/>
            <w:tcMar>
              <w:top w:w="0" w:type="dxa"/>
              <w:left w:w="30" w:type="dxa"/>
              <w:bottom w:w="0" w:type="dxa"/>
              <w:right w:w="30" w:type="dxa"/>
            </w:tcMar>
            <w:vAlign w:val="bottom"/>
            <w:hideMark/>
          </w:tcPr>
          <w:p w14:paraId="225643C5" w14:textId="77777777" w:rsidR="00CE674C" w:rsidRPr="00CE674C" w:rsidRDefault="00CE674C" w:rsidP="00CE674C">
            <w:pPr>
              <w:spacing w:line="256" w:lineRule="auto"/>
              <w:jc w:val="right"/>
              <w:rPr>
                <w:b/>
                <w:sz w:val="20"/>
                <w:szCs w:val="20"/>
              </w:rPr>
            </w:pPr>
            <w:r w:rsidRPr="00CE674C">
              <w:rPr>
                <w:b/>
                <w:bCs/>
                <w:sz w:val="20"/>
                <w:szCs w:val="20"/>
              </w:rPr>
              <w:t>116,1</w:t>
            </w:r>
          </w:p>
        </w:tc>
        <w:tc>
          <w:tcPr>
            <w:tcW w:w="483" w:type="pct"/>
            <w:tcMar>
              <w:top w:w="0" w:type="dxa"/>
              <w:left w:w="30" w:type="dxa"/>
              <w:bottom w:w="0" w:type="dxa"/>
              <w:right w:w="30" w:type="dxa"/>
            </w:tcMar>
            <w:vAlign w:val="bottom"/>
            <w:hideMark/>
          </w:tcPr>
          <w:p w14:paraId="62729E20" w14:textId="77777777" w:rsidR="00CE674C" w:rsidRPr="00CE674C" w:rsidRDefault="00CE674C" w:rsidP="00CE674C">
            <w:pPr>
              <w:spacing w:line="256" w:lineRule="auto"/>
              <w:jc w:val="right"/>
              <w:rPr>
                <w:b/>
                <w:sz w:val="20"/>
                <w:szCs w:val="20"/>
              </w:rPr>
            </w:pPr>
            <w:r w:rsidRPr="00CE674C">
              <w:rPr>
                <w:b/>
                <w:bCs/>
                <w:sz w:val="20"/>
                <w:szCs w:val="20"/>
              </w:rPr>
              <w:t>117,8</w:t>
            </w:r>
          </w:p>
        </w:tc>
        <w:tc>
          <w:tcPr>
            <w:tcW w:w="515" w:type="pct"/>
            <w:tcMar>
              <w:top w:w="0" w:type="dxa"/>
              <w:left w:w="30" w:type="dxa"/>
              <w:bottom w:w="0" w:type="dxa"/>
              <w:right w:w="30" w:type="dxa"/>
            </w:tcMar>
            <w:vAlign w:val="bottom"/>
            <w:hideMark/>
          </w:tcPr>
          <w:p w14:paraId="62292F5A" w14:textId="77777777" w:rsidR="00CE674C" w:rsidRPr="00CE674C" w:rsidRDefault="00CE674C" w:rsidP="00CE674C">
            <w:pPr>
              <w:spacing w:line="256" w:lineRule="auto"/>
              <w:jc w:val="right"/>
              <w:rPr>
                <w:b/>
                <w:sz w:val="20"/>
                <w:szCs w:val="20"/>
              </w:rPr>
            </w:pPr>
            <w:r w:rsidRPr="00CE674C">
              <w:rPr>
                <w:b/>
                <w:bCs/>
                <w:sz w:val="20"/>
                <w:szCs w:val="20"/>
              </w:rPr>
              <w:t>100,2</w:t>
            </w:r>
          </w:p>
        </w:tc>
      </w:tr>
      <w:tr w:rsidR="00CE674C" w:rsidRPr="00CE674C" w14:paraId="4F10FF01" w14:textId="77777777" w:rsidTr="00CE674C">
        <w:trPr>
          <w:trHeight w:val="464"/>
        </w:trPr>
        <w:tc>
          <w:tcPr>
            <w:tcW w:w="2466" w:type="pct"/>
            <w:tcMar>
              <w:top w:w="0" w:type="dxa"/>
              <w:left w:w="30" w:type="dxa"/>
              <w:bottom w:w="0" w:type="dxa"/>
              <w:right w:w="30" w:type="dxa"/>
            </w:tcMar>
            <w:vAlign w:val="bottom"/>
            <w:hideMark/>
          </w:tcPr>
          <w:p w14:paraId="6C0E89EF" w14:textId="77777777" w:rsidR="00CE674C" w:rsidRPr="00CE674C" w:rsidRDefault="00CE674C" w:rsidP="00CE674C">
            <w:pPr>
              <w:tabs>
                <w:tab w:val="center" w:pos="4677"/>
                <w:tab w:val="right" w:pos="9355"/>
              </w:tabs>
              <w:spacing w:line="256" w:lineRule="auto"/>
              <w:ind w:left="226" w:hanging="113"/>
              <w:rPr>
                <w:rFonts w:eastAsia="MS Mincho"/>
                <w:bCs/>
                <w:sz w:val="20"/>
                <w:szCs w:val="20"/>
              </w:rPr>
            </w:pPr>
            <w:r w:rsidRPr="00CE674C">
              <w:rPr>
                <w:rFonts w:eastAsia="MS Mincho"/>
                <w:color w:val="000000"/>
                <w:sz w:val="20"/>
                <w:szCs w:val="20"/>
                <w:lang w:val="ky-KG"/>
              </w:rPr>
              <w:t>Сууну ч</w:t>
            </w:r>
            <w:proofErr w:type="spellStart"/>
            <w:r w:rsidRPr="00CE674C">
              <w:rPr>
                <w:rFonts w:eastAsia="MS Mincho"/>
                <w:color w:val="000000"/>
                <w:sz w:val="20"/>
                <w:szCs w:val="20"/>
              </w:rPr>
              <w:t>огултуу</w:t>
            </w:r>
            <w:proofErr w:type="spellEnd"/>
            <w:r w:rsidRPr="00CE674C">
              <w:rPr>
                <w:rFonts w:eastAsia="MS Mincho"/>
                <w:color w:val="000000"/>
                <w:sz w:val="20"/>
                <w:szCs w:val="20"/>
              </w:rPr>
              <w:t xml:space="preserve">, </w:t>
            </w:r>
            <w:r w:rsidRPr="00CE674C">
              <w:rPr>
                <w:rFonts w:eastAsia="MS Mincho"/>
                <w:color w:val="000000"/>
                <w:sz w:val="20"/>
                <w:szCs w:val="20"/>
                <w:lang w:val="ky-KG"/>
              </w:rPr>
              <w:t>иштетүү</w:t>
            </w:r>
            <w:r w:rsidRPr="00CE674C">
              <w:rPr>
                <w:rFonts w:eastAsia="MS Mincho"/>
                <w:color w:val="000000"/>
                <w:sz w:val="20"/>
                <w:szCs w:val="20"/>
              </w:rPr>
              <w:t xml:space="preserve">, </w:t>
            </w:r>
            <w:proofErr w:type="spellStart"/>
            <w:r w:rsidRPr="00CE674C">
              <w:rPr>
                <w:rFonts w:eastAsia="MS Mincho"/>
                <w:color w:val="000000"/>
                <w:sz w:val="20"/>
                <w:szCs w:val="20"/>
              </w:rPr>
              <w:t>бөлүштүрүү</w:t>
            </w:r>
            <w:proofErr w:type="spellEnd"/>
            <w:r w:rsidRPr="00CE674C">
              <w:rPr>
                <w:rFonts w:eastAsia="MS Mincho"/>
                <w:color w:val="000000"/>
                <w:sz w:val="20"/>
                <w:szCs w:val="20"/>
              </w:rPr>
              <w:t xml:space="preserve"> </w:t>
            </w:r>
            <w:r w:rsidRPr="00CE674C">
              <w:rPr>
                <w:rFonts w:eastAsia="MS Mincho"/>
                <w:color w:val="000000"/>
                <w:sz w:val="20"/>
                <w:szCs w:val="20"/>
                <w:lang w:val="ky-KG"/>
              </w:rPr>
              <w:t xml:space="preserve">(суу менен жабдуу) </w:t>
            </w:r>
          </w:p>
        </w:tc>
        <w:tc>
          <w:tcPr>
            <w:tcW w:w="481" w:type="pct"/>
            <w:tcMar>
              <w:top w:w="0" w:type="dxa"/>
              <w:left w:w="30" w:type="dxa"/>
              <w:bottom w:w="0" w:type="dxa"/>
              <w:right w:w="30" w:type="dxa"/>
            </w:tcMar>
            <w:vAlign w:val="bottom"/>
            <w:hideMark/>
          </w:tcPr>
          <w:p w14:paraId="04CE7E0E" w14:textId="77777777" w:rsidR="00CE674C" w:rsidRPr="00CE674C" w:rsidRDefault="00CE674C" w:rsidP="00CE674C">
            <w:pPr>
              <w:spacing w:line="256" w:lineRule="auto"/>
              <w:jc w:val="right"/>
              <w:rPr>
                <w:sz w:val="20"/>
                <w:szCs w:val="20"/>
              </w:rPr>
            </w:pPr>
            <w:r w:rsidRPr="00CE674C">
              <w:rPr>
                <w:sz w:val="20"/>
                <w:szCs w:val="20"/>
              </w:rPr>
              <w:t>107,4</w:t>
            </w:r>
          </w:p>
        </w:tc>
        <w:tc>
          <w:tcPr>
            <w:tcW w:w="572" w:type="pct"/>
            <w:tcMar>
              <w:top w:w="0" w:type="dxa"/>
              <w:left w:w="30" w:type="dxa"/>
              <w:bottom w:w="0" w:type="dxa"/>
              <w:right w:w="30" w:type="dxa"/>
            </w:tcMar>
            <w:vAlign w:val="bottom"/>
            <w:hideMark/>
          </w:tcPr>
          <w:p w14:paraId="00C685AE" w14:textId="77777777" w:rsidR="00CE674C" w:rsidRPr="00CE674C" w:rsidRDefault="00CE674C" w:rsidP="00CE674C">
            <w:pPr>
              <w:spacing w:line="256" w:lineRule="auto"/>
              <w:jc w:val="right"/>
              <w:rPr>
                <w:sz w:val="20"/>
                <w:szCs w:val="20"/>
              </w:rPr>
            </w:pPr>
            <w:r w:rsidRPr="00CE674C">
              <w:rPr>
                <w:sz w:val="20"/>
                <w:szCs w:val="20"/>
              </w:rPr>
              <w:t>108,4</w:t>
            </w:r>
          </w:p>
        </w:tc>
        <w:tc>
          <w:tcPr>
            <w:tcW w:w="483" w:type="pct"/>
            <w:tcMar>
              <w:top w:w="0" w:type="dxa"/>
              <w:left w:w="30" w:type="dxa"/>
              <w:bottom w:w="0" w:type="dxa"/>
              <w:right w:w="30" w:type="dxa"/>
            </w:tcMar>
            <w:vAlign w:val="bottom"/>
            <w:hideMark/>
          </w:tcPr>
          <w:p w14:paraId="5B03063A" w14:textId="77777777" w:rsidR="00CE674C" w:rsidRPr="00CE674C" w:rsidRDefault="00CE674C" w:rsidP="00CE674C">
            <w:pPr>
              <w:spacing w:line="256" w:lineRule="auto"/>
              <w:jc w:val="right"/>
              <w:rPr>
                <w:sz w:val="20"/>
                <w:szCs w:val="20"/>
              </w:rPr>
            </w:pPr>
            <w:r w:rsidRPr="00CE674C">
              <w:rPr>
                <w:sz w:val="20"/>
                <w:szCs w:val="20"/>
              </w:rPr>
              <w:t>119,5</w:t>
            </w:r>
          </w:p>
        </w:tc>
        <w:tc>
          <w:tcPr>
            <w:tcW w:w="483" w:type="pct"/>
            <w:tcMar>
              <w:top w:w="0" w:type="dxa"/>
              <w:left w:w="30" w:type="dxa"/>
              <w:bottom w:w="0" w:type="dxa"/>
              <w:right w:w="30" w:type="dxa"/>
            </w:tcMar>
            <w:vAlign w:val="bottom"/>
            <w:hideMark/>
          </w:tcPr>
          <w:p w14:paraId="1E12CABF" w14:textId="77777777" w:rsidR="00CE674C" w:rsidRPr="00CE674C" w:rsidRDefault="00CE674C" w:rsidP="00CE674C">
            <w:pPr>
              <w:spacing w:line="256" w:lineRule="auto"/>
              <w:jc w:val="right"/>
              <w:rPr>
                <w:sz w:val="20"/>
                <w:szCs w:val="20"/>
              </w:rPr>
            </w:pPr>
            <w:r w:rsidRPr="00CE674C">
              <w:rPr>
                <w:sz w:val="20"/>
                <w:szCs w:val="20"/>
              </w:rPr>
              <w:t>107,6</w:t>
            </w:r>
          </w:p>
        </w:tc>
        <w:tc>
          <w:tcPr>
            <w:tcW w:w="515" w:type="pct"/>
            <w:tcMar>
              <w:top w:w="0" w:type="dxa"/>
              <w:left w:w="30" w:type="dxa"/>
              <w:bottom w:w="0" w:type="dxa"/>
              <w:right w:w="30" w:type="dxa"/>
            </w:tcMar>
            <w:vAlign w:val="bottom"/>
            <w:hideMark/>
          </w:tcPr>
          <w:p w14:paraId="51F8C100" w14:textId="77777777" w:rsidR="00CE674C" w:rsidRPr="00CE674C" w:rsidRDefault="00CE674C" w:rsidP="00CE674C">
            <w:pPr>
              <w:spacing w:line="256" w:lineRule="auto"/>
              <w:jc w:val="right"/>
              <w:rPr>
                <w:sz w:val="20"/>
                <w:szCs w:val="20"/>
              </w:rPr>
            </w:pPr>
            <w:r w:rsidRPr="00CE674C">
              <w:rPr>
                <w:sz w:val="20"/>
                <w:szCs w:val="20"/>
              </w:rPr>
              <w:t>101,6</w:t>
            </w:r>
          </w:p>
        </w:tc>
      </w:tr>
      <w:tr w:rsidR="00CE674C" w:rsidRPr="00CE674C" w14:paraId="62AD66A9" w14:textId="77777777" w:rsidTr="00CE674C">
        <w:trPr>
          <w:trHeight w:val="224"/>
        </w:trPr>
        <w:tc>
          <w:tcPr>
            <w:tcW w:w="2466" w:type="pct"/>
            <w:tcMar>
              <w:top w:w="0" w:type="dxa"/>
              <w:left w:w="30" w:type="dxa"/>
              <w:bottom w:w="0" w:type="dxa"/>
              <w:right w:w="30" w:type="dxa"/>
            </w:tcMar>
            <w:vAlign w:val="bottom"/>
            <w:hideMark/>
          </w:tcPr>
          <w:p w14:paraId="5A13B9AE" w14:textId="77777777" w:rsidR="00CE674C" w:rsidRPr="00CE674C" w:rsidRDefault="00CE674C" w:rsidP="00CE674C">
            <w:pPr>
              <w:tabs>
                <w:tab w:val="center" w:pos="4677"/>
                <w:tab w:val="right" w:pos="9355"/>
              </w:tabs>
              <w:spacing w:line="256" w:lineRule="auto"/>
              <w:ind w:left="226" w:hanging="113"/>
              <w:rPr>
                <w:rFonts w:eastAsia="MS Mincho"/>
                <w:color w:val="000000"/>
                <w:sz w:val="20"/>
                <w:szCs w:val="20"/>
                <w:lang w:val="ky-KG"/>
              </w:rPr>
            </w:pPr>
            <w:proofErr w:type="spellStart"/>
            <w:r w:rsidRPr="00CE674C">
              <w:rPr>
                <w:rFonts w:eastAsia="MS Mincho"/>
                <w:color w:val="000000"/>
                <w:sz w:val="20"/>
                <w:szCs w:val="20"/>
              </w:rPr>
              <w:t>Агы</w:t>
            </w:r>
            <w:proofErr w:type="spellEnd"/>
            <w:r w:rsidRPr="00CE674C">
              <w:rPr>
                <w:rFonts w:eastAsia="MS Mincho"/>
                <w:color w:val="000000"/>
                <w:sz w:val="20"/>
                <w:szCs w:val="20"/>
                <w:lang w:val="ky-KG"/>
              </w:rPr>
              <w:t>н</w:t>
            </w:r>
            <w:r w:rsidRPr="00CE674C">
              <w:rPr>
                <w:rFonts w:eastAsia="MS Mincho"/>
                <w:color w:val="000000"/>
                <w:sz w:val="20"/>
                <w:szCs w:val="20"/>
              </w:rPr>
              <w:t xml:space="preserve"> </w:t>
            </w:r>
            <w:proofErr w:type="spellStart"/>
            <w:r w:rsidRPr="00CE674C">
              <w:rPr>
                <w:rFonts w:eastAsia="MS Mincho"/>
                <w:color w:val="000000"/>
                <w:sz w:val="20"/>
                <w:szCs w:val="20"/>
              </w:rPr>
              <w:t>сууларды</w:t>
            </w:r>
            <w:proofErr w:type="spellEnd"/>
            <w:r w:rsidRPr="00CE674C">
              <w:rPr>
                <w:rFonts w:eastAsia="MS Mincho"/>
                <w:color w:val="000000"/>
                <w:sz w:val="20"/>
                <w:szCs w:val="20"/>
              </w:rPr>
              <w:t xml:space="preserve"> </w:t>
            </w:r>
            <w:proofErr w:type="spellStart"/>
            <w:r w:rsidRPr="00CE674C">
              <w:rPr>
                <w:rFonts w:eastAsia="MS Mincho"/>
                <w:color w:val="000000"/>
                <w:sz w:val="20"/>
                <w:szCs w:val="20"/>
              </w:rPr>
              <w:t>чогултуу</w:t>
            </w:r>
            <w:proofErr w:type="spellEnd"/>
            <w:r w:rsidRPr="00CE674C">
              <w:rPr>
                <w:rFonts w:eastAsia="MS Mincho"/>
                <w:color w:val="000000"/>
                <w:sz w:val="20"/>
                <w:szCs w:val="20"/>
              </w:rPr>
              <w:t xml:space="preserve">, </w:t>
            </w:r>
            <w:r w:rsidRPr="00CE674C">
              <w:rPr>
                <w:rFonts w:eastAsia="MS Mincho"/>
                <w:color w:val="000000"/>
                <w:sz w:val="20"/>
                <w:szCs w:val="20"/>
                <w:lang w:val="ky-KG"/>
              </w:rPr>
              <w:t>иштетүү</w:t>
            </w:r>
          </w:p>
        </w:tc>
        <w:tc>
          <w:tcPr>
            <w:tcW w:w="481" w:type="pct"/>
            <w:tcMar>
              <w:top w:w="0" w:type="dxa"/>
              <w:left w:w="30" w:type="dxa"/>
              <w:bottom w:w="0" w:type="dxa"/>
              <w:right w:w="30" w:type="dxa"/>
            </w:tcMar>
            <w:vAlign w:val="bottom"/>
            <w:hideMark/>
          </w:tcPr>
          <w:p w14:paraId="41C72CC4" w14:textId="77777777" w:rsidR="00CE674C" w:rsidRPr="00CE674C" w:rsidRDefault="00CE674C" w:rsidP="00CE674C">
            <w:pPr>
              <w:spacing w:line="256" w:lineRule="auto"/>
              <w:jc w:val="right"/>
              <w:rPr>
                <w:sz w:val="20"/>
                <w:szCs w:val="20"/>
              </w:rPr>
            </w:pPr>
            <w:r w:rsidRPr="00CE674C">
              <w:rPr>
                <w:sz w:val="20"/>
                <w:szCs w:val="20"/>
              </w:rPr>
              <w:t>154,3</w:t>
            </w:r>
          </w:p>
        </w:tc>
        <w:tc>
          <w:tcPr>
            <w:tcW w:w="572" w:type="pct"/>
            <w:tcMar>
              <w:top w:w="0" w:type="dxa"/>
              <w:left w:w="30" w:type="dxa"/>
              <w:bottom w:w="0" w:type="dxa"/>
              <w:right w:w="30" w:type="dxa"/>
            </w:tcMar>
            <w:vAlign w:val="bottom"/>
            <w:hideMark/>
          </w:tcPr>
          <w:p w14:paraId="110D2BE7" w14:textId="77777777" w:rsidR="00CE674C" w:rsidRPr="00CE674C" w:rsidRDefault="00CE674C" w:rsidP="00CE674C">
            <w:pPr>
              <w:spacing w:line="256" w:lineRule="auto"/>
              <w:jc w:val="right"/>
              <w:rPr>
                <w:sz w:val="20"/>
                <w:szCs w:val="20"/>
              </w:rPr>
            </w:pPr>
            <w:r w:rsidRPr="00CE674C">
              <w:rPr>
                <w:sz w:val="20"/>
                <w:szCs w:val="20"/>
              </w:rPr>
              <w:t>132,3</w:t>
            </w:r>
          </w:p>
        </w:tc>
        <w:tc>
          <w:tcPr>
            <w:tcW w:w="483" w:type="pct"/>
            <w:tcMar>
              <w:top w:w="0" w:type="dxa"/>
              <w:left w:w="30" w:type="dxa"/>
              <w:bottom w:w="0" w:type="dxa"/>
              <w:right w:w="30" w:type="dxa"/>
            </w:tcMar>
            <w:vAlign w:val="bottom"/>
            <w:hideMark/>
          </w:tcPr>
          <w:p w14:paraId="415A0872" w14:textId="77777777" w:rsidR="00CE674C" w:rsidRPr="00CE674C" w:rsidRDefault="00CE674C" w:rsidP="00CE674C">
            <w:pPr>
              <w:spacing w:line="256" w:lineRule="auto"/>
              <w:jc w:val="right"/>
              <w:rPr>
                <w:sz w:val="20"/>
                <w:szCs w:val="20"/>
              </w:rPr>
            </w:pPr>
            <w:r w:rsidRPr="00CE674C">
              <w:rPr>
                <w:sz w:val="20"/>
                <w:szCs w:val="20"/>
              </w:rPr>
              <w:t>117,8</w:t>
            </w:r>
          </w:p>
        </w:tc>
        <w:tc>
          <w:tcPr>
            <w:tcW w:w="483" w:type="pct"/>
            <w:tcMar>
              <w:top w:w="0" w:type="dxa"/>
              <w:left w:w="30" w:type="dxa"/>
              <w:bottom w:w="0" w:type="dxa"/>
              <w:right w:w="30" w:type="dxa"/>
            </w:tcMar>
            <w:vAlign w:val="bottom"/>
            <w:hideMark/>
          </w:tcPr>
          <w:p w14:paraId="3602DADA" w14:textId="77777777" w:rsidR="00CE674C" w:rsidRPr="00CE674C" w:rsidRDefault="00CE674C" w:rsidP="00CE674C">
            <w:pPr>
              <w:spacing w:line="256" w:lineRule="auto"/>
              <w:jc w:val="right"/>
              <w:rPr>
                <w:sz w:val="20"/>
                <w:szCs w:val="20"/>
              </w:rPr>
            </w:pPr>
            <w:r w:rsidRPr="00CE674C">
              <w:rPr>
                <w:sz w:val="20"/>
                <w:szCs w:val="20"/>
              </w:rPr>
              <w:t>134,5</w:t>
            </w:r>
          </w:p>
        </w:tc>
        <w:tc>
          <w:tcPr>
            <w:tcW w:w="515" w:type="pct"/>
            <w:tcMar>
              <w:top w:w="0" w:type="dxa"/>
              <w:left w:w="30" w:type="dxa"/>
              <w:bottom w:w="0" w:type="dxa"/>
              <w:right w:w="30" w:type="dxa"/>
            </w:tcMar>
            <w:vAlign w:val="bottom"/>
            <w:hideMark/>
          </w:tcPr>
          <w:p w14:paraId="2692A414" w14:textId="77777777" w:rsidR="00CE674C" w:rsidRPr="00CE674C" w:rsidRDefault="00CE674C" w:rsidP="00CE674C">
            <w:pPr>
              <w:spacing w:line="256" w:lineRule="auto"/>
              <w:jc w:val="right"/>
              <w:rPr>
                <w:sz w:val="20"/>
                <w:szCs w:val="20"/>
              </w:rPr>
            </w:pPr>
            <w:r w:rsidRPr="00CE674C">
              <w:rPr>
                <w:sz w:val="20"/>
                <w:szCs w:val="20"/>
              </w:rPr>
              <w:t>105,3</w:t>
            </w:r>
          </w:p>
        </w:tc>
      </w:tr>
      <w:tr w:rsidR="00CE674C" w:rsidRPr="00CE674C" w14:paraId="20115E3C" w14:textId="77777777" w:rsidTr="00CE674C">
        <w:trPr>
          <w:trHeight w:val="464"/>
        </w:trPr>
        <w:tc>
          <w:tcPr>
            <w:tcW w:w="2466" w:type="pct"/>
            <w:tcMar>
              <w:top w:w="0" w:type="dxa"/>
              <w:left w:w="30" w:type="dxa"/>
              <w:bottom w:w="0" w:type="dxa"/>
              <w:right w:w="30" w:type="dxa"/>
            </w:tcMar>
            <w:vAlign w:val="bottom"/>
            <w:hideMark/>
          </w:tcPr>
          <w:p w14:paraId="3148419B" w14:textId="77777777" w:rsidR="00CE674C" w:rsidRPr="00CE674C" w:rsidRDefault="00CE674C" w:rsidP="00CE674C">
            <w:pPr>
              <w:tabs>
                <w:tab w:val="center" w:pos="4677"/>
                <w:tab w:val="right" w:pos="9355"/>
              </w:tabs>
              <w:spacing w:line="256" w:lineRule="auto"/>
              <w:ind w:left="226" w:hanging="113"/>
              <w:rPr>
                <w:rFonts w:eastAsia="MS Mincho"/>
                <w:bCs/>
                <w:sz w:val="20"/>
                <w:szCs w:val="20"/>
                <w:lang w:val="ky-KG"/>
              </w:rPr>
            </w:pPr>
            <w:r w:rsidRPr="00CE674C">
              <w:rPr>
                <w:rFonts w:eastAsia="MS Mincho"/>
                <w:color w:val="000000"/>
                <w:sz w:val="20"/>
                <w:szCs w:val="20"/>
                <w:lang w:val="ky-KG"/>
              </w:rPr>
              <w:t>Калдыктарды ч</w:t>
            </w:r>
            <w:proofErr w:type="spellStart"/>
            <w:r w:rsidRPr="00CE674C">
              <w:rPr>
                <w:rFonts w:eastAsia="MS Mincho"/>
                <w:color w:val="000000"/>
                <w:sz w:val="20"/>
                <w:szCs w:val="20"/>
              </w:rPr>
              <w:t>огултуу</w:t>
            </w:r>
            <w:proofErr w:type="spellEnd"/>
            <w:r w:rsidRPr="00CE674C">
              <w:rPr>
                <w:rFonts w:eastAsia="MS Mincho"/>
                <w:color w:val="000000"/>
                <w:sz w:val="20"/>
                <w:szCs w:val="20"/>
              </w:rPr>
              <w:t xml:space="preserve">, </w:t>
            </w:r>
            <w:r w:rsidRPr="00CE674C">
              <w:rPr>
                <w:rFonts w:eastAsia="MS Mincho"/>
                <w:color w:val="000000"/>
                <w:sz w:val="20"/>
                <w:szCs w:val="20"/>
                <w:lang w:val="ky-KG"/>
              </w:rPr>
              <w:t>иштетүү жана жок кылуу, кайра пайдалануучу чийки затты алуу</w:t>
            </w:r>
          </w:p>
        </w:tc>
        <w:tc>
          <w:tcPr>
            <w:tcW w:w="481" w:type="pct"/>
            <w:tcMar>
              <w:top w:w="0" w:type="dxa"/>
              <w:left w:w="30" w:type="dxa"/>
              <w:bottom w:w="0" w:type="dxa"/>
              <w:right w:w="30" w:type="dxa"/>
            </w:tcMar>
            <w:vAlign w:val="bottom"/>
            <w:hideMark/>
          </w:tcPr>
          <w:p w14:paraId="3C09937A" w14:textId="77777777" w:rsidR="00CE674C" w:rsidRPr="00CE674C" w:rsidRDefault="00CE674C" w:rsidP="00CE674C">
            <w:pPr>
              <w:spacing w:line="256" w:lineRule="auto"/>
              <w:jc w:val="right"/>
              <w:rPr>
                <w:sz w:val="20"/>
                <w:szCs w:val="20"/>
              </w:rPr>
            </w:pPr>
            <w:r w:rsidRPr="00CE674C">
              <w:rPr>
                <w:sz w:val="20"/>
                <w:szCs w:val="20"/>
              </w:rPr>
              <w:t>89,8</w:t>
            </w:r>
          </w:p>
        </w:tc>
        <w:tc>
          <w:tcPr>
            <w:tcW w:w="572" w:type="pct"/>
            <w:tcMar>
              <w:top w:w="0" w:type="dxa"/>
              <w:left w:w="30" w:type="dxa"/>
              <w:bottom w:w="0" w:type="dxa"/>
              <w:right w:w="30" w:type="dxa"/>
            </w:tcMar>
            <w:vAlign w:val="bottom"/>
            <w:hideMark/>
          </w:tcPr>
          <w:p w14:paraId="566B83B0" w14:textId="77777777" w:rsidR="00CE674C" w:rsidRPr="00CE674C" w:rsidRDefault="00CE674C" w:rsidP="00CE674C">
            <w:pPr>
              <w:spacing w:line="256" w:lineRule="auto"/>
              <w:jc w:val="right"/>
              <w:rPr>
                <w:sz w:val="20"/>
                <w:szCs w:val="20"/>
              </w:rPr>
            </w:pPr>
            <w:r w:rsidRPr="00CE674C">
              <w:rPr>
                <w:sz w:val="20"/>
                <w:szCs w:val="20"/>
              </w:rPr>
              <w:t>68,5</w:t>
            </w:r>
          </w:p>
        </w:tc>
        <w:tc>
          <w:tcPr>
            <w:tcW w:w="483" w:type="pct"/>
            <w:tcMar>
              <w:top w:w="0" w:type="dxa"/>
              <w:left w:w="30" w:type="dxa"/>
              <w:bottom w:w="0" w:type="dxa"/>
              <w:right w:w="30" w:type="dxa"/>
            </w:tcMar>
            <w:vAlign w:val="bottom"/>
            <w:hideMark/>
          </w:tcPr>
          <w:p w14:paraId="75A7E501" w14:textId="77777777" w:rsidR="00CE674C" w:rsidRPr="00CE674C" w:rsidRDefault="00CE674C" w:rsidP="00CE674C">
            <w:pPr>
              <w:spacing w:line="256" w:lineRule="auto"/>
              <w:jc w:val="right"/>
              <w:rPr>
                <w:sz w:val="20"/>
                <w:szCs w:val="20"/>
              </w:rPr>
            </w:pPr>
            <w:r w:rsidRPr="00CE674C">
              <w:rPr>
                <w:sz w:val="20"/>
                <w:szCs w:val="20"/>
              </w:rPr>
              <w:t>126,3</w:t>
            </w:r>
          </w:p>
        </w:tc>
        <w:tc>
          <w:tcPr>
            <w:tcW w:w="483" w:type="pct"/>
            <w:tcMar>
              <w:top w:w="0" w:type="dxa"/>
              <w:left w:w="30" w:type="dxa"/>
              <w:bottom w:w="0" w:type="dxa"/>
              <w:right w:w="30" w:type="dxa"/>
            </w:tcMar>
            <w:vAlign w:val="bottom"/>
            <w:hideMark/>
          </w:tcPr>
          <w:p w14:paraId="4509510C" w14:textId="77777777" w:rsidR="00CE674C" w:rsidRPr="00CE674C" w:rsidRDefault="00CE674C" w:rsidP="00CE674C">
            <w:pPr>
              <w:spacing w:line="256" w:lineRule="auto"/>
              <w:jc w:val="right"/>
              <w:rPr>
                <w:sz w:val="20"/>
                <w:szCs w:val="20"/>
              </w:rPr>
            </w:pPr>
            <w:r w:rsidRPr="00CE674C">
              <w:rPr>
                <w:sz w:val="20"/>
                <w:szCs w:val="20"/>
              </w:rPr>
              <w:t>109,0</w:t>
            </w:r>
          </w:p>
        </w:tc>
        <w:tc>
          <w:tcPr>
            <w:tcW w:w="515" w:type="pct"/>
            <w:tcMar>
              <w:top w:w="0" w:type="dxa"/>
              <w:left w:w="30" w:type="dxa"/>
              <w:bottom w:w="0" w:type="dxa"/>
              <w:right w:w="30" w:type="dxa"/>
            </w:tcMar>
            <w:vAlign w:val="bottom"/>
            <w:hideMark/>
          </w:tcPr>
          <w:p w14:paraId="1177129A" w14:textId="77777777" w:rsidR="00CE674C" w:rsidRPr="00CE674C" w:rsidRDefault="00CE674C" w:rsidP="00CE674C">
            <w:pPr>
              <w:spacing w:line="256" w:lineRule="auto"/>
              <w:jc w:val="right"/>
              <w:rPr>
                <w:sz w:val="20"/>
                <w:szCs w:val="20"/>
              </w:rPr>
            </w:pPr>
            <w:r w:rsidRPr="00CE674C">
              <w:rPr>
                <w:sz w:val="20"/>
                <w:szCs w:val="20"/>
              </w:rPr>
              <w:t>95,8</w:t>
            </w:r>
          </w:p>
        </w:tc>
      </w:tr>
      <w:tr w:rsidR="00CE674C" w:rsidRPr="00CE674C" w14:paraId="78F4B11D" w14:textId="77777777" w:rsidTr="00CE674C">
        <w:trPr>
          <w:trHeight w:val="224"/>
        </w:trPr>
        <w:tc>
          <w:tcPr>
            <w:tcW w:w="2466" w:type="pct"/>
            <w:tcBorders>
              <w:top w:val="nil"/>
              <w:left w:val="nil"/>
              <w:bottom w:val="single" w:sz="8" w:space="0" w:color="auto"/>
              <w:right w:val="nil"/>
            </w:tcBorders>
            <w:tcMar>
              <w:top w:w="0" w:type="dxa"/>
              <w:left w:w="30" w:type="dxa"/>
              <w:bottom w:w="0" w:type="dxa"/>
              <w:right w:w="30" w:type="dxa"/>
            </w:tcMar>
            <w:vAlign w:val="bottom"/>
            <w:hideMark/>
          </w:tcPr>
          <w:p w14:paraId="5558F7CA" w14:textId="77777777" w:rsidR="00CE674C" w:rsidRPr="00CE674C" w:rsidRDefault="00CE674C" w:rsidP="00CE674C">
            <w:pPr>
              <w:tabs>
                <w:tab w:val="center" w:pos="4677"/>
                <w:tab w:val="right" w:pos="9355"/>
              </w:tabs>
              <w:spacing w:line="256" w:lineRule="auto"/>
              <w:ind w:left="226" w:hanging="113"/>
              <w:rPr>
                <w:rFonts w:eastAsia="MS Mincho"/>
                <w:bCs/>
                <w:sz w:val="20"/>
                <w:szCs w:val="20"/>
              </w:rPr>
            </w:pPr>
            <w:proofErr w:type="spellStart"/>
            <w:r w:rsidRPr="00CE674C">
              <w:rPr>
                <w:rFonts w:eastAsia="MS Mincho"/>
                <w:color w:val="000000"/>
                <w:sz w:val="20"/>
                <w:szCs w:val="20"/>
              </w:rPr>
              <w:t>Тазалоо</w:t>
            </w:r>
            <w:proofErr w:type="spellEnd"/>
            <w:r w:rsidRPr="00CE674C">
              <w:rPr>
                <w:rFonts w:eastAsia="MS Mincho"/>
                <w:color w:val="000000"/>
                <w:sz w:val="20"/>
                <w:szCs w:val="20"/>
              </w:rPr>
              <w:t xml:space="preserve"> </w:t>
            </w:r>
            <w:proofErr w:type="spellStart"/>
            <w:r w:rsidRPr="00CE674C">
              <w:rPr>
                <w:rFonts w:eastAsia="MS Mincho"/>
                <w:color w:val="000000"/>
                <w:sz w:val="20"/>
                <w:szCs w:val="20"/>
              </w:rPr>
              <w:t>жана</w:t>
            </w:r>
            <w:proofErr w:type="spellEnd"/>
            <w:r w:rsidRPr="00CE674C">
              <w:rPr>
                <w:rFonts w:eastAsia="MS Mincho"/>
                <w:color w:val="000000"/>
                <w:sz w:val="20"/>
                <w:szCs w:val="20"/>
              </w:rPr>
              <w:t xml:space="preserve"> </w:t>
            </w:r>
            <w:r w:rsidRPr="00CE674C">
              <w:rPr>
                <w:rFonts w:eastAsia="MS Mincho"/>
                <w:color w:val="000000"/>
                <w:sz w:val="20"/>
                <w:szCs w:val="20"/>
                <w:lang w:val="ky-KG"/>
              </w:rPr>
              <w:t>башка</w:t>
            </w:r>
            <w:r w:rsidRPr="00CE674C">
              <w:rPr>
                <w:rFonts w:eastAsia="MS Mincho"/>
                <w:color w:val="000000"/>
                <w:sz w:val="20"/>
                <w:szCs w:val="20"/>
              </w:rPr>
              <w:t xml:space="preserve"> </w:t>
            </w:r>
            <w:proofErr w:type="spellStart"/>
            <w:r w:rsidRPr="00CE674C">
              <w:rPr>
                <w:rFonts w:eastAsia="MS Mincho"/>
                <w:color w:val="000000"/>
                <w:sz w:val="20"/>
                <w:szCs w:val="20"/>
              </w:rPr>
              <w:t>калдыктарды</w:t>
            </w:r>
            <w:proofErr w:type="spellEnd"/>
            <w:r w:rsidRPr="00CE674C">
              <w:rPr>
                <w:rFonts w:eastAsia="MS Mincho"/>
                <w:color w:val="000000"/>
                <w:sz w:val="20"/>
                <w:szCs w:val="20"/>
              </w:rPr>
              <w:t xml:space="preserve"> </w:t>
            </w:r>
            <w:proofErr w:type="spellStart"/>
            <w:r w:rsidRPr="00CE674C">
              <w:rPr>
                <w:rFonts w:eastAsia="MS Mincho"/>
                <w:color w:val="000000"/>
                <w:sz w:val="20"/>
                <w:szCs w:val="20"/>
              </w:rPr>
              <w:t>иштетүү</w:t>
            </w:r>
            <w:proofErr w:type="spellEnd"/>
          </w:p>
        </w:tc>
        <w:tc>
          <w:tcPr>
            <w:tcW w:w="481" w:type="pct"/>
            <w:tcBorders>
              <w:top w:val="nil"/>
              <w:left w:val="nil"/>
              <w:bottom w:val="single" w:sz="8" w:space="0" w:color="auto"/>
              <w:right w:val="nil"/>
            </w:tcBorders>
            <w:tcMar>
              <w:top w:w="0" w:type="dxa"/>
              <w:left w:w="30" w:type="dxa"/>
              <w:bottom w:w="0" w:type="dxa"/>
              <w:right w:w="30" w:type="dxa"/>
            </w:tcMar>
            <w:vAlign w:val="bottom"/>
            <w:hideMark/>
          </w:tcPr>
          <w:p w14:paraId="5126F1F9" w14:textId="77777777" w:rsidR="00CE674C" w:rsidRPr="00CE674C" w:rsidRDefault="00CE674C" w:rsidP="00CE674C">
            <w:pPr>
              <w:spacing w:line="256" w:lineRule="auto"/>
              <w:jc w:val="right"/>
              <w:rPr>
                <w:sz w:val="20"/>
                <w:szCs w:val="20"/>
              </w:rPr>
            </w:pPr>
            <w:r w:rsidRPr="00CE674C">
              <w:rPr>
                <w:sz w:val="20"/>
                <w:szCs w:val="20"/>
              </w:rPr>
              <w:t>197,0</w:t>
            </w:r>
          </w:p>
        </w:tc>
        <w:tc>
          <w:tcPr>
            <w:tcW w:w="572" w:type="pct"/>
            <w:tcBorders>
              <w:top w:val="nil"/>
              <w:left w:val="nil"/>
              <w:bottom w:val="single" w:sz="8" w:space="0" w:color="auto"/>
              <w:right w:val="nil"/>
            </w:tcBorders>
            <w:tcMar>
              <w:top w:w="0" w:type="dxa"/>
              <w:left w:w="30" w:type="dxa"/>
              <w:bottom w:w="0" w:type="dxa"/>
              <w:right w:w="30" w:type="dxa"/>
            </w:tcMar>
            <w:vAlign w:val="bottom"/>
            <w:hideMark/>
          </w:tcPr>
          <w:p w14:paraId="5E1DC562" w14:textId="77777777" w:rsidR="00CE674C" w:rsidRPr="00CE674C" w:rsidRDefault="00CE674C" w:rsidP="00CE674C">
            <w:pPr>
              <w:spacing w:line="256" w:lineRule="auto"/>
              <w:jc w:val="right"/>
              <w:rPr>
                <w:sz w:val="20"/>
                <w:szCs w:val="20"/>
              </w:rPr>
            </w:pPr>
            <w:r w:rsidRPr="00CE674C">
              <w:rPr>
                <w:sz w:val="20"/>
                <w:szCs w:val="20"/>
              </w:rPr>
              <w:t>159,9</w:t>
            </w:r>
          </w:p>
        </w:tc>
        <w:tc>
          <w:tcPr>
            <w:tcW w:w="483" w:type="pct"/>
            <w:tcBorders>
              <w:top w:val="nil"/>
              <w:left w:val="nil"/>
              <w:bottom w:val="single" w:sz="8" w:space="0" w:color="auto"/>
              <w:right w:val="nil"/>
            </w:tcBorders>
            <w:tcMar>
              <w:top w:w="0" w:type="dxa"/>
              <w:left w:w="30" w:type="dxa"/>
              <w:bottom w:w="0" w:type="dxa"/>
              <w:right w:w="30" w:type="dxa"/>
            </w:tcMar>
            <w:vAlign w:val="bottom"/>
            <w:hideMark/>
          </w:tcPr>
          <w:p w14:paraId="372A17F8" w14:textId="77777777" w:rsidR="00CE674C" w:rsidRPr="00CE674C" w:rsidRDefault="00CE674C" w:rsidP="00CE674C">
            <w:pPr>
              <w:spacing w:line="256" w:lineRule="auto"/>
              <w:jc w:val="right"/>
              <w:rPr>
                <w:sz w:val="20"/>
                <w:szCs w:val="20"/>
              </w:rPr>
            </w:pPr>
            <w:r w:rsidRPr="00CE674C">
              <w:rPr>
                <w:sz w:val="20"/>
                <w:szCs w:val="20"/>
              </w:rPr>
              <w:t>105,1</w:t>
            </w:r>
          </w:p>
        </w:tc>
        <w:tc>
          <w:tcPr>
            <w:tcW w:w="483" w:type="pct"/>
            <w:tcBorders>
              <w:top w:val="nil"/>
              <w:left w:val="nil"/>
              <w:bottom w:val="single" w:sz="8" w:space="0" w:color="auto"/>
              <w:right w:val="nil"/>
            </w:tcBorders>
            <w:tcMar>
              <w:top w:w="0" w:type="dxa"/>
              <w:left w:w="30" w:type="dxa"/>
              <w:bottom w:w="0" w:type="dxa"/>
              <w:right w:w="30" w:type="dxa"/>
            </w:tcMar>
            <w:vAlign w:val="bottom"/>
            <w:hideMark/>
          </w:tcPr>
          <w:p w14:paraId="64E656FD" w14:textId="77777777" w:rsidR="00CE674C" w:rsidRPr="00CE674C" w:rsidRDefault="00CE674C" w:rsidP="00CE674C">
            <w:pPr>
              <w:spacing w:line="256" w:lineRule="auto"/>
              <w:jc w:val="right"/>
              <w:rPr>
                <w:sz w:val="20"/>
                <w:szCs w:val="20"/>
              </w:rPr>
            </w:pPr>
            <w:r w:rsidRPr="00CE674C">
              <w:rPr>
                <w:sz w:val="20"/>
                <w:szCs w:val="20"/>
              </w:rPr>
              <w:t>137,1</w:t>
            </w:r>
          </w:p>
        </w:tc>
        <w:tc>
          <w:tcPr>
            <w:tcW w:w="515" w:type="pct"/>
            <w:tcBorders>
              <w:top w:val="nil"/>
              <w:left w:val="nil"/>
              <w:bottom w:val="single" w:sz="8" w:space="0" w:color="auto"/>
              <w:right w:val="nil"/>
            </w:tcBorders>
            <w:tcMar>
              <w:top w:w="0" w:type="dxa"/>
              <w:left w:w="30" w:type="dxa"/>
              <w:bottom w:w="0" w:type="dxa"/>
              <w:right w:w="30" w:type="dxa"/>
            </w:tcMar>
            <w:vAlign w:val="bottom"/>
            <w:hideMark/>
          </w:tcPr>
          <w:p w14:paraId="73A41634" w14:textId="77777777" w:rsidR="00CE674C" w:rsidRPr="00CE674C" w:rsidRDefault="00CE674C" w:rsidP="00CE674C">
            <w:pPr>
              <w:spacing w:line="256" w:lineRule="auto"/>
              <w:jc w:val="right"/>
              <w:rPr>
                <w:sz w:val="20"/>
                <w:szCs w:val="20"/>
              </w:rPr>
            </w:pPr>
            <w:r w:rsidRPr="00CE674C">
              <w:rPr>
                <w:sz w:val="20"/>
                <w:szCs w:val="20"/>
              </w:rPr>
              <w:t>97,7</w:t>
            </w:r>
          </w:p>
        </w:tc>
      </w:tr>
    </w:tbl>
    <w:p w14:paraId="5E3B98D9" w14:textId="77777777" w:rsidR="00CE674C" w:rsidRPr="00CE674C" w:rsidRDefault="00CE674C" w:rsidP="00CE674C">
      <w:pPr>
        <w:spacing w:before="120" w:after="120"/>
        <w:ind w:firstLine="708"/>
        <w:jc w:val="both"/>
        <w:rPr>
          <w:lang w:val="ky-KG"/>
        </w:rPr>
      </w:pPr>
      <w:r w:rsidRPr="00CE674C">
        <w:rPr>
          <w:lang w:val="ky-KG"/>
        </w:rPr>
        <w:t>2024-жылдын январь-ноябрында өнөр жай продукцияларынын физикалык көлөмүнүн өсүшү Ысык-Көл облусун кошпогондо, калган бардык региондордо  белгиленди.</w:t>
      </w:r>
    </w:p>
    <w:p w14:paraId="2F63ABA7" w14:textId="77777777" w:rsidR="00CE674C" w:rsidRPr="00CE674C" w:rsidRDefault="00CE674C" w:rsidP="00CE674C">
      <w:pPr>
        <w:spacing w:before="120" w:after="120"/>
        <w:ind w:left="1247" w:hanging="1247"/>
        <w:rPr>
          <w:b/>
          <w:lang w:val="ky-KG"/>
        </w:rPr>
      </w:pPr>
      <w:r w:rsidRPr="00CE674C">
        <w:rPr>
          <w:b/>
          <w:lang w:val="ky-KG"/>
        </w:rPr>
        <w:t>4-таблица: Январь-ноябрдагы өнөр жай продукцияларын өндүрүүнүн аймактар</w:t>
      </w:r>
      <w:r w:rsidRPr="00CE674C">
        <w:rPr>
          <w:b/>
          <w:lang w:val="ky-KG"/>
        </w:rPr>
        <w:br/>
        <w:t>боюнча көлөмү</w:t>
      </w:r>
    </w:p>
    <w:tbl>
      <w:tblPr>
        <w:tblW w:w="4967" w:type="pct"/>
        <w:tblCellMar>
          <w:left w:w="31" w:type="dxa"/>
          <w:right w:w="31" w:type="dxa"/>
        </w:tblCellMar>
        <w:tblLook w:val="04A0" w:firstRow="1" w:lastRow="0" w:firstColumn="1" w:lastColumn="0" w:noHBand="0" w:noVBand="1"/>
      </w:tblPr>
      <w:tblGrid>
        <w:gridCol w:w="2092"/>
        <w:gridCol w:w="930"/>
        <w:gridCol w:w="929"/>
        <w:gridCol w:w="929"/>
        <w:gridCol w:w="992"/>
        <w:gridCol w:w="929"/>
        <w:gridCol w:w="931"/>
        <w:gridCol w:w="929"/>
        <w:gridCol w:w="913"/>
      </w:tblGrid>
      <w:tr w:rsidR="00CE674C" w:rsidRPr="00CE674C" w14:paraId="6DAD1470" w14:textId="77777777" w:rsidTr="00CE674C">
        <w:trPr>
          <w:cantSplit/>
          <w:trHeight w:val="500"/>
          <w:tblHeader/>
        </w:trPr>
        <w:tc>
          <w:tcPr>
            <w:tcW w:w="1093" w:type="pct"/>
            <w:vMerge w:val="restart"/>
            <w:tcBorders>
              <w:top w:val="single" w:sz="8" w:space="0" w:color="auto"/>
              <w:left w:val="nil"/>
              <w:bottom w:val="single" w:sz="8" w:space="0" w:color="auto"/>
              <w:right w:val="nil"/>
            </w:tcBorders>
          </w:tcPr>
          <w:p w14:paraId="1DBCF1F3" w14:textId="77777777" w:rsidR="00CE674C" w:rsidRPr="00CE674C" w:rsidRDefault="00CE674C" w:rsidP="00CE674C">
            <w:pPr>
              <w:spacing w:line="256" w:lineRule="auto"/>
              <w:rPr>
                <w:sz w:val="20"/>
                <w:szCs w:val="20"/>
                <w:lang w:val="ky-KG"/>
              </w:rPr>
            </w:pPr>
          </w:p>
        </w:tc>
        <w:tc>
          <w:tcPr>
            <w:tcW w:w="1974" w:type="pct"/>
            <w:gridSpan w:val="4"/>
            <w:tcBorders>
              <w:top w:val="single" w:sz="8" w:space="0" w:color="auto"/>
              <w:left w:val="nil"/>
              <w:bottom w:val="single" w:sz="4" w:space="0" w:color="auto"/>
              <w:right w:val="nil"/>
            </w:tcBorders>
            <w:hideMark/>
          </w:tcPr>
          <w:p w14:paraId="749AA74E" w14:textId="77777777" w:rsidR="00CE674C" w:rsidRPr="00CE674C" w:rsidRDefault="00CE674C" w:rsidP="00CE674C">
            <w:pPr>
              <w:tabs>
                <w:tab w:val="left" w:pos="720"/>
                <w:tab w:val="left" w:pos="7938"/>
              </w:tabs>
              <w:spacing w:before="20" w:after="20" w:line="256" w:lineRule="auto"/>
              <w:ind w:right="454"/>
              <w:jc w:val="center"/>
              <w:rPr>
                <w:b/>
                <w:sz w:val="20"/>
                <w:szCs w:val="20"/>
              </w:rPr>
            </w:pPr>
            <w:proofErr w:type="spellStart"/>
            <w:r w:rsidRPr="00CE674C">
              <w:rPr>
                <w:b/>
                <w:color w:val="000000"/>
                <w:sz w:val="20"/>
                <w:szCs w:val="20"/>
              </w:rPr>
              <w:t>Өндүрүлдү</w:t>
            </w:r>
            <w:proofErr w:type="spellEnd"/>
            <w:r w:rsidRPr="00CE674C">
              <w:rPr>
                <w:b/>
                <w:color w:val="000000"/>
                <w:sz w:val="20"/>
                <w:szCs w:val="20"/>
              </w:rPr>
              <w:t xml:space="preserve"> - </w:t>
            </w:r>
            <w:proofErr w:type="spellStart"/>
            <w:r w:rsidRPr="00CE674C">
              <w:rPr>
                <w:b/>
                <w:color w:val="000000"/>
                <w:sz w:val="20"/>
                <w:szCs w:val="20"/>
              </w:rPr>
              <w:t>бардыгы</w:t>
            </w:r>
            <w:proofErr w:type="spellEnd"/>
            <w:r w:rsidRPr="00CE674C">
              <w:rPr>
                <w:b/>
                <w:color w:val="000000"/>
                <w:sz w:val="20"/>
                <w:szCs w:val="20"/>
              </w:rPr>
              <w:t xml:space="preserve">, </w:t>
            </w:r>
            <w:r w:rsidRPr="00CE674C">
              <w:rPr>
                <w:b/>
                <w:color w:val="000000"/>
                <w:sz w:val="20"/>
                <w:szCs w:val="20"/>
              </w:rPr>
              <w:br/>
              <w:t>млн. сом</w:t>
            </w:r>
          </w:p>
        </w:tc>
        <w:tc>
          <w:tcPr>
            <w:tcW w:w="1933" w:type="pct"/>
            <w:gridSpan w:val="4"/>
            <w:tcBorders>
              <w:top w:val="single" w:sz="8" w:space="0" w:color="auto"/>
              <w:left w:val="nil"/>
              <w:bottom w:val="single" w:sz="4" w:space="0" w:color="auto"/>
              <w:right w:val="nil"/>
            </w:tcBorders>
            <w:hideMark/>
          </w:tcPr>
          <w:p w14:paraId="6C1145BB" w14:textId="77777777" w:rsidR="00CE674C" w:rsidRPr="00CE674C" w:rsidRDefault="00CE674C" w:rsidP="00CE674C">
            <w:pPr>
              <w:tabs>
                <w:tab w:val="left" w:pos="720"/>
                <w:tab w:val="left" w:pos="7938"/>
              </w:tabs>
              <w:spacing w:before="20" w:after="20" w:line="256" w:lineRule="auto"/>
              <w:ind w:right="454"/>
              <w:jc w:val="center"/>
              <w:rPr>
                <w:b/>
                <w:sz w:val="20"/>
                <w:szCs w:val="20"/>
              </w:rPr>
            </w:pPr>
            <w:proofErr w:type="spellStart"/>
            <w:r w:rsidRPr="00CE674C">
              <w:rPr>
                <w:b/>
                <w:color w:val="000000"/>
                <w:sz w:val="20"/>
                <w:szCs w:val="20"/>
              </w:rPr>
              <w:t>Физикалык</w:t>
            </w:r>
            <w:proofErr w:type="spellEnd"/>
            <w:r w:rsidRPr="00CE674C">
              <w:rPr>
                <w:b/>
                <w:color w:val="000000"/>
                <w:sz w:val="20"/>
                <w:szCs w:val="20"/>
              </w:rPr>
              <w:t xml:space="preserve"> </w:t>
            </w:r>
            <w:proofErr w:type="spellStart"/>
            <w:r w:rsidRPr="00CE674C">
              <w:rPr>
                <w:b/>
                <w:color w:val="000000"/>
                <w:sz w:val="20"/>
                <w:szCs w:val="20"/>
              </w:rPr>
              <w:t>көлөмдүн</w:t>
            </w:r>
            <w:proofErr w:type="spellEnd"/>
            <w:r w:rsidRPr="00CE674C">
              <w:rPr>
                <w:b/>
                <w:color w:val="000000"/>
                <w:sz w:val="20"/>
                <w:szCs w:val="20"/>
              </w:rPr>
              <w:t xml:space="preserve"> </w:t>
            </w:r>
            <w:proofErr w:type="spellStart"/>
            <w:r w:rsidRPr="00CE674C">
              <w:rPr>
                <w:b/>
                <w:color w:val="000000"/>
                <w:sz w:val="20"/>
                <w:szCs w:val="20"/>
              </w:rPr>
              <w:t>индекси</w:t>
            </w:r>
            <w:proofErr w:type="spellEnd"/>
            <w:r w:rsidRPr="00CE674C">
              <w:rPr>
                <w:b/>
                <w:color w:val="000000"/>
                <w:sz w:val="20"/>
                <w:szCs w:val="20"/>
              </w:rPr>
              <w:t xml:space="preserve">, </w:t>
            </w:r>
            <w:proofErr w:type="spellStart"/>
            <w:r w:rsidRPr="00CE674C">
              <w:rPr>
                <w:b/>
                <w:color w:val="000000"/>
                <w:sz w:val="20"/>
                <w:szCs w:val="20"/>
              </w:rPr>
              <w:t>пайыз</w:t>
            </w:r>
            <w:proofErr w:type="spellEnd"/>
            <w:r w:rsidRPr="00CE674C">
              <w:rPr>
                <w:b/>
                <w:color w:val="000000"/>
                <w:sz w:val="20"/>
                <w:szCs w:val="20"/>
              </w:rPr>
              <w:t xml:space="preserve"> </w:t>
            </w:r>
            <w:proofErr w:type="spellStart"/>
            <w:r w:rsidRPr="00CE674C">
              <w:rPr>
                <w:b/>
                <w:color w:val="000000"/>
                <w:sz w:val="20"/>
                <w:szCs w:val="20"/>
              </w:rPr>
              <w:t>менен</w:t>
            </w:r>
            <w:proofErr w:type="spellEnd"/>
          </w:p>
        </w:tc>
      </w:tr>
      <w:tr w:rsidR="00CE674C" w:rsidRPr="00CE674C" w14:paraId="6DD1CF60" w14:textId="77777777" w:rsidTr="00CE674C">
        <w:trPr>
          <w:cantSplit/>
          <w:trHeight w:val="265"/>
          <w:tblHeader/>
        </w:trPr>
        <w:tc>
          <w:tcPr>
            <w:tcW w:w="0" w:type="auto"/>
            <w:vMerge/>
            <w:tcBorders>
              <w:top w:val="single" w:sz="8" w:space="0" w:color="auto"/>
              <w:left w:val="nil"/>
              <w:bottom w:val="single" w:sz="8" w:space="0" w:color="auto"/>
              <w:right w:val="nil"/>
            </w:tcBorders>
            <w:vAlign w:val="center"/>
            <w:hideMark/>
          </w:tcPr>
          <w:p w14:paraId="23F5F01F" w14:textId="77777777" w:rsidR="00CE674C" w:rsidRPr="00CE674C" w:rsidRDefault="00CE674C" w:rsidP="00CE674C">
            <w:pPr>
              <w:spacing w:line="256" w:lineRule="auto"/>
              <w:rPr>
                <w:sz w:val="20"/>
                <w:szCs w:val="20"/>
                <w:lang w:val="ky-KG"/>
              </w:rPr>
            </w:pPr>
          </w:p>
        </w:tc>
        <w:tc>
          <w:tcPr>
            <w:tcW w:w="971" w:type="pct"/>
            <w:gridSpan w:val="2"/>
            <w:tcBorders>
              <w:top w:val="single" w:sz="4" w:space="0" w:color="auto"/>
              <w:left w:val="nil"/>
              <w:bottom w:val="single" w:sz="4" w:space="0" w:color="auto"/>
              <w:right w:val="nil"/>
            </w:tcBorders>
            <w:hideMark/>
          </w:tcPr>
          <w:p w14:paraId="2D098A3D" w14:textId="77777777" w:rsidR="00CE674C" w:rsidRPr="00CE674C" w:rsidRDefault="00CE674C" w:rsidP="00CE674C">
            <w:pPr>
              <w:tabs>
                <w:tab w:val="left" w:pos="720"/>
                <w:tab w:val="left" w:pos="7938"/>
              </w:tabs>
              <w:spacing w:before="20" w:after="20" w:line="256" w:lineRule="auto"/>
              <w:jc w:val="center"/>
              <w:rPr>
                <w:b/>
                <w:sz w:val="20"/>
                <w:szCs w:val="20"/>
                <w:lang w:val="en-US"/>
              </w:rPr>
            </w:pPr>
            <w:r w:rsidRPr="00CE674C">
              <w:rPr>
                <w:b/>
                <w:sz w:val="20"/>
                <w:szCs w:val="20"/>
              </w:rPr>
              <w:t>2023</w:t>
            </w:r>
          </w:p>
        </w:tc>
        <w:tc>
          <w:tcPr>
            <w:tcW w:w="1003" w:type="pct"/>
            <w:gridSpan w:val="2"/>
            <w:tcBorders>
              <w:top w:val="single" w:sz="4" w:space="0" w:color="auto"/>
              <w:left w:val="nil"/>
              <w:bottom w:val="single" w:sz="4" w:space="0" w:color="auto"/>
              <w:right w:val="nil"/>
            </w:tcBorders>
            <w:hideMark/>
          </w:tcPr>
          <w:p w14:paraId="620909BE" w14:textId="77777777" w:rsidR="00CE674C" w:rsidRPr="00CE674C" w:rsidRDefault="00CE674C" w:rsidP="00CE674C">
            <w:pPr>
              <w:tabs>
                <w:tab w:val="left" w:pos="720"/>
                <w:tab w:val="left" w:pos="7938"/>
              </w:tabs>
              <w:spacing w:before="20" w:after="20" w:line="256" w:lineRule="auto"/>
              <w:jc w:val="center"/>
              <w:rPr>
                <w:b/>
                <w:sz w:val="20"/>
                <w:szCs w:val="20"/>
                <w:lang w:val="en-US"/>
              </w:rPr>
            </w:pPr>
            <w:r w:rsidRPr="00CE674C">
              <w:rPr>
                <w:b/>
                <w:sz w:val="20"/>
                <w:szCs w:val="20"/>
              </w:rPr>
              <w:t>2024</w:t>
            </w:r>
          </w:p>
        </w:tc>
        <w:tc>
          <w:tcPr>
            <w:tcW w:w="971" w:type="pct"/>
            <w:gridSpan w:val="2"/>
            <w:tcBorders>
              <w:top w:val="single" w:sz="4" w:space="0" w:color="auto"/>
              <w:left w:val="nil"/>
              <w:bottom w:val="single" w:sz="4" w:space="0" w:color="auto"/>
              <w:right w:val="nil"/>
            </w:tcBorders>
            <w:hideMark/>
          </w:tcPr>
          <w:p w14:paraId="0FC7B816" w14:textId="77777777" w:rsidR="00CE674C" w:rsidRPr="00CE674C" w:rsidRDefault="00CE674C" w:rsidP="00CE674C">
            <w:pPr>
              <w:tabs>
                <w:tab w:val="left" w:pos="720"/>
                <w:tab w:val="left" w:pos="7938"/>
              </w:tabs>
              <w:spacing w:before="20" w:after="20" w:line="256" w:lineRule="auto"/>
              <w:jc w:val="center"/>
              <w:rPr>
                <w:b/>
                <w:sz w:val="20"/>
                <w:szCs w:val="20"/>
                <w:lang w:val="en-US"/>
              </w:rPr>
            </w:pPr>
            <w:r w:rsidRPr="00CE674C">
              <w:rPr>
                <w:b/>
                <w:sz w:val="20"/>
                <w:szCs w:val="20"/>
              </w:rPr>
              <w:t>2023</w:t>
            </w:r>
          </w:p>
        </w:tc>
        <w:tc>
          <w:tcPr>
            <w:tcW w:w="962" w:type="pct"/>
            <w:gridSpan w:val="2"/>
            <w:tcBorders>
              <w:top w:val="single" w:sz="4" w:space="0" w:color="auto"/>
              <w:left w:val="nil"/>
              <w:bottom w:val="single" w:sz="4" w:space="0" w:color="auto"/>
              <w:right w:val="nil"/>
            </w:tcBorders>
            <w:hideMark/>
          </w:tcPr>
          <w:p w14:paraId="7BEDD358" w14:textId="77777777" w:rsidR="00CE674C" w:rsidRPr="00CE674C" w:rsidRDefault="00CE674C" w:rsidP="00CE674C">
            <w:pPr>
              <w:tabs>
                <w:tab w:val="left" w:pos="720"/>
                <w:tab w:val="left" w:pos="7938"/>
              </w:tabs>
              <w:spacing w:before="20" w:after="20" w:line="256" w:lineRule="auto"/>
              <w:jc w:val="center"/>
              <w:rPr>
                <w:b/>
                <w:sz w:val="20"/>
                <w:szCs w:val="20"/>
                <w:lang w:val="en-US"/>
              </w:rPr>
            </w:pPr>
            <w:r w:rsidRPr="00CE674C">
              <w:rPr>
                <w:b/>
                <w:sz w:val="20"/>
                <w:szCs w:val="20"/>
              </w:rPr>
              <w:t>2024</w:t>
            </w:r>
          </w:p>
        </w:tc>
      </w:tr>
      <w:tr w:rsidR="00CE674C" w:rsidRPr="00CE674C" w14:paraId="64DBDC2A" w14:textId="77777777" w:rsidTr="00CE674C">
        <w:trPr>
          <w:cantSplit/>
          <w:trHeight w:val="471"/>
          <w:tblHeader/>
        </w:trPr>
        <w:tc>
          <w:tcPr>
            <w:tcW w:w="0" w:type="auto"/>
            <w:vMerge/>
            <w:tcBorders>
              <w:top w:val="single" w:sz="8" w:space="0" w:color="auto"/>
              <w:left w:val="nil"/>
              <w:bottom w:val="single" w:sz="8" w:space="0" w:color="auto"/>
              <w:right w:val="nil"/>
            </w:tcBorders>
            <w:vAlign w:val="center"/>
            <w:hideMark/>
          </w:tcPr>
          <w:p w14:paraId="250D922F" w14:textId="77777777" w:rsidR="00CE674C" w:rsidRPr="00CE674C" w:rsidRDefault="00CE674C" w:rsidP="00CE674C">
            <w:pPr>
              <w:spacing w:line="256" w:lineRule="auto"/>
              <w:rPr>
                <w:sz w:val="20"/>
                <w:szCs w:val="20"/>
                <w:lang w:val="ky-KG"/>
              </w:rPr>
            </w:pPr>
          </w:p>
        </w:tc>
        <w:tc>
          <w:tcPr>
            <w:tcW w:w="486" w:type="pct"/>
            <w:tcBorders>
              <w:top w:val="single" w:sz="4" w:space="0" w:color="auto"/>
              <w:left w:val="nil"/>
              <w:bottom w:val="single" w:sz="8" w:space="0" w:color="000000"/>
              <w:right w:val="nil"/>
            </w:tcBorders>
            <w:hideMark/>
          </w:tcPr>
          <w:p w14:paraId="14ADD5BE" w14:textId="77777777" w:rsidR="00CE674C" w:rsidRPr="00CE674C" w:rsidRDefault="00CE674C" w:rsidP="00CE674C">
            <w:pPr>
              <w:spacing w:line="256" w:lineRule="auto"/>
              <w:jc w:val="right"/>
              <w:rPr>
                <w:b/>
                <w:sz w:val="20"/>
                <w:szCs w:val="20"/>
              </w:rPr>
            </w:pPr>
            <w:r w:rsidRPr="00CE674C">
              <w:rPr>
                <w:b/>
                <w:sz w:val="20"/>
                <w:szCs w:val="20"/>
              </w:rPr>
              <w:t>ноябрь</w:t>
            </w:r>
          </w:p>
        </w:tc>
        <w:tc>
          <w:tcPr>
            <w:tcW w:w="485" w:type="pct"/>
            <w:tcBorders>
              <w:top w:val="single" w:sz="4" w:space="0" w:color="auto"/>
              <w:left w:val="nil"/>
              <w:bottom w:val="single" w:sz="8" w:space="0" w:color="000000"/>
              <w:right w:val="nil"/>
            </w:tcBorders>
            <w:hideMark/>
          </w:tcPr>
          <w:p w14:paraId="6BED8421" w14:textId="77777777" w:rsidR="00CE674C" w:rsidRPr="00CE674C" w:rsidRDefault="00CE674C" w:rsidP="00CE674C">
            <w:pPr>
              <w:tabs>
                <w:tab w:val="left" w:pos="720"/>
                <w:tab w:val="left" w:pos="7938"/>
              </w:tabs>
              <w:spacing w:line="256" w:lineRule="auto"/>
              <w:jc w:val="right"/>
              <w:rPr>
                <w:b/>
                <w:sz w:val="20"/>
                <w:szCs w:val="20"/>
              </w:rPr>
            </w:pPr>
            <w:r w:rsidRPr="00CE674C">
              <w:rPr>
                <w:b/>
                <w:sz w:val="20"/>
                <w:szCs w:val="20"/>
              </w:rPr>
              <w:t>январь-ноябрь</w:t>
            </w:r>
          </w:p>
        </w:tc>
        <w:tc>
          <w:tcPr>
            <w:tcW w:w="485" w:type="pct"/>
            <w:tcBorders>
              <w:top w:val="single" w:sz="4" w:space="0" w:color="auto"/>
              <w:left w:val="nil"/>
              <w:bottom w:val="single" w:sz="8" w:space="0" w:color="000000"/>
              <w:right w:val="nil"/>
            </w:tcBorders>
            <w:hideMark/>
          </w:tcPr>
          <w:p w14:paraId="11F2E957" w14:textId="77777777" w:rsidR="00CE674C" w:rsidRPr="00CE674C" w:rsidRDefault="00CE674C" w:rsidP="00CE674C">
            <w:pPr>
              <w:spacing w:line="256" w:lineRule="auto"/>
              <w:rPr>
                <w:b/>
                <w:sz w:val="20"/>
                <w:szCs w:val="20"/>
              </w:rPr>
            </w:pPr>
            <w:r w:rsidRPr="00CE674C">
              <w:rPr>
                <w:b/>
                <w:sz w:val="20"/>
                <w:szCs w:val="20"/>
              </w:rPr>
              <w:t>ноябрь</w:t>
            </w:r>
          </w:p>
        </w:tc>
        <w:tc>
          <w:tcPr>
            <w:tcW w:w="518" w:type="pct"/>
            <w:tcBorders>
              <w:top w:val="single" w:sz="4" w:space="0" w:color="auto"/>
              <w:left w:val="nil"/>
              <w:bottom w:val="single" w:sz="8" w:space="0" w:color="000000"/>
              <w:right w:val="nil"/>
            </w:tcBorders>
            <w:hideMark/>
          </w:tcPr>
          <w:p w14:paraId="2EEE721E" w14:textId="77777777" w:rsidR="00CE674C" w:rsidRPr="00CE674C" w:rsidRDefault="00CE674C" w:rsidP="00CE674C">
            <w:pPr>
              <w:tabs>
                <w:tab w:val="left" w:pos="720"/>
                <w:tab w:val="left" w:pos="7938"/>
              </w:tabs>
              <w:spacing w:line="256" w:lineRule="auto"/>
              <w:jc w:val="right"/>
              <w:rPr>
                <w:b/>
                <w:sz w:val="20"/>
                <w:szCs w:val="20"/>
              </w:rPr>
            </w:pPr>
            <w:r w:rsidRPr="00CE674C">
              <w:rPr>
                <w:b/>
                <w:sz w:val="20"/>
                <w:szCs w:val="20"/>
              </w:rPr>
              <w:t>январь-ноябрь</w:t>
            </w:r>
          </w:p>
        </w:tc>
        <w:tc>
          <w:tcPr>
            <w:tcW w:w="485" w:type="pct"/>
            <w:tcBorders>
              <w:top w:val="single" w:sz="4" w:space="0" w:color="auto"/>
              <w:left w:val="nil"/>
              <w:bottom w:val="single" w:sz="8" w:space="0" w:color="000000"/>
              <w:right w:val="nil"/>
            </w:tcBorders>
            <w:hideMark/>
          </w:tcPr>
          <w:p w14:paraId="0C9CB5A1" w14:textId="77777777" w:rsidR="00CE674C" w:rsidRPr="00CE674C" w:rsidRDefault="00CE674C" w:rsidP="00CE674C">
            <w:pPr>
              <w:spacing w:line="256" w:lineRule="auto"/>
              <w:jc w:val="center"/>
              <w:rPr>
                <w:b/>
                <w:sz w:val="20"/>
                <w:szCs w:val="20"/>
              </w:rPr>
            </w:pPr>
            <w:r w:rsidRPr="00CE674C">
              <w:rPr>
                <w:b/>
                <w:sz w:val="20"/>
                <w:szCs w:val="20"/>
              </w:rPr>
              <w:t>ноябрь</w:t>
            </w:r>
          </w:p>
        </w:tc>
        <w:tc>
          <w:tcPr>
            <w:tcW w:w="486" w:type="pct"/>
            <w:tcBorders>
              <w:top w:val="single" w:sz="4" w:space="0" w:color="auto"/>
              <w:left w:val="nil"/>
              <w:bottom w:val="single" w:sz="8" w:space="0" w:color="000000"/>
              <w:right w:val="nil"/>
            </w:tcBorders>
            <w:hideMark/>
          </w:tcPr>
          <w:p w14:paraId="72F094F6" w14:textId="77777777" w:rsidR="00CE674C" w:rsidRPr="00CE674C" w:rsidRDefault="00CE674C" w:rsidP="00CE674C">
            <w:pPr>
              <w:tabs>
                <w:tab w:val="left" w:pos="720"/>
                <w:tab w:val="left" w:pos="7938"/>
              </w:tabs>
              <w:spacing w:line="256" w:lineRule="auto"/>
              <w:jc w:val="right"/>
              <w:rPr>
                <w:b/>
                <w:sz w:val="20"/>
                <w:szCs w:val="20"/>
              </w:rPr>
            </w:pPr>
            <w:r w:rsidRPr="00CE674C">
              <w:rPr>
                <w:b/>
                <w:sz w:val="20"/>
                <w:szCs w:val="20"/>
              </w:rPr>
              <w:t>январь-ноябрь</w:t>
            </w:r>
          </w:p>
        </w:tc>
        <w:tc>
          <w:tcPr>
            <w:tcW w:w="485" w:type="pct"/>
            <w:tcBorders>
              <w:top w:val="single" w:sz="4" w:space="0" w:color="auto"/>
              <w:left w:val="nil"/>
              <w:bottom w:val="single" w:sz="8" w:space="0" w:color="000000"/>
              <w:right w:val="nil"/>
            </w:tcBorders>
            <w:hideMark/>
          </w:tcPr>
          <w:p w14:paraId="128F9968" w14:textId="77777777" w:rsidR="00CE674C" w:rsidRPr="00CE674C" w:rsidRDefault="00CE674C" w:rsidP="00CE674C">
            <w:pPr>
              <w:spacing w:line="256" w:lineRule="auto"/>
              <w:jc w:val="right"/>
              <w:rPr>
                <w:b/>
                <w:sz w:val="20"/>
                <w:szCs w:val="20"/>
              </w:rPr>
            </w:pPr>
            <w:r w:rsidRPr="00CE674C">
              <w:rPr>
                <w:b/>
                <w:sz w:val="20"/>
                <w:szCs w:val="20"/>
              </w:rPr>
              <w:t>ноябрь</w:t>
            </w:r>
          </w:p>
        </w:tc>
        <w:tc>
          <w:tcPr>
            <w:tcW w:w="477" w:type="pct"/>
            <w:tcBorders>
              <w:top w:val="single" w:sz="4" w:space="0" w:color="auto"/>
              <w:left w:val="nil"/>
              <w:bottom w:val="single" w:sz="8" w:space="0" w:color="000000"/>
              <w:right w:val="nil"/>
            </w:tcBorders>
            <w:hideMark/>
          </w:tcPr>
          <w:p w14:paraId="29FCDDF5" w14:textId="77777777" w:rsidR="00CE674C" w:rsidRPr="00CE674C" w:rsidRDefault="00CE674C" w:rsidP="00CE674C">
            <w:pPr>
              <w:tabs>
                <w:tab w:val="left" w:pos="720"/>
                <w:tab w:val="left" w:pos="7938"/>
              </w:tabs>
              <w:spacing w:line="256" w:lineRule="auto"/>
              <w:jc w:val="right"/>
              <w:rPr>
                <w:b/>
                <w:sz w:val="20"/>
                <w:szCs w:val="20"/>
              </w:rPr>
            </w:pPr>
            <w:r w:rsidRPr="00CE674C">
              <w:rPr>
                <w:b/>
                <w:sz w:val="20"/>
                <w:szCs w:val="20"/>
              </w:rPr>
              <w:t>январь-ноябрь</w:t>
            </w:r>
          </w:p>
        </w:tc>
      </w:tr>
      <w:tr w:rsidR="00CE674C" w:rsidRPr="00CE674C" w14:paraId="652433C6" w14:textId="77777777" w:rsidTr="00CE674C">
        <w:trPr>
          <w:cantSplit/>
          <w:trHeight w:val="485"/>
        </w:trPr>
        <w:tc>
          <w:tcPr>
            <w:tcW w:w="1093" w:type="pct"/>
            <w:tcBorders>
              <w:top w:val="single" w:sz="8" w:space="0" w:color="auto"/>
              <w:left w:val="nil"/>
              <w:bottom w:val="nil"/>
              <w:right w:val="nil"/>
            </w:tcBorders>
            <w:hideMark/>
          </w:tcPr>
          <w:p w14:paraId="619A2121" w14:textId="77777777" w:rsidR="00CE674C" w:rsidRPr="00CE674C" w:rsidRDefault="00CE674C" w:rsidP="00CE674C">
            <w:pPr>
              <w:keepNext/>
              <w:widowControl w:val="0"/>
              <w:tabs>
                <w:tab w:val="left" w:pos="7938"/>
              </w:tabs>
              <w:spacing w:before="20" w:after="20" w:line="256" w:lineRule="auto"/>
              <w:ind w:right="-33"/>
              <w:rPr>
                <w:b/>
                <w:color w:val="000000"/>
                <w:sz w:val="20"/>
                <w:szCs w:val="20"/>
              </w:rPr>
            </w:pPr>
            <w:r w:rsidRPr="00CE674C">
              <w:rPr>
                <w:b/>
                <w:sz w:val="20"/>
                <w:szCs w:val="20"/>
              </w:rPr>
              <w:t xml:space="preserve">Кыргыз </w:t>
            </w:r>
            <w:r w:rsidRPr="00CE674C">
              <w:rPr>
                <w:b/>
                <w:sz w:val="20"/>
                <w:szCs w:val="20"/>
                <w:lang w:val="ky-KG"/>
              </w:rPr>
              <w:t>Р</w:t>
            </w:r>
            <w:proofErr w:type="spellStart"/>
            <w:r w:rsidRPr="00CE674C">
              <w:rPr>
                <w:b/>
                <w:sz w:val="20"/>
                <w:szCs w:val="20"/>
              </w:rPr>
              <w:t>еспубликасы</w:t>
            </w:r>
            <w:proofErr w:type="spellEnd"/>
          </w:p>
        </w:tc>
        <w:tc>
          <w:tcPr>
            <w:tcW w:w="486" w:type="pct"/>
            <w:vAlign w:val="bottom"/>
            <w:hideMark/>
          </w:tcPr>
          <w:p w14:paraId="70F5E213" w14:textId="77777777" w:rsidR="00CE674C" w:rsidRPr="00CE674C" w:rsidRDefault="00CE674C" w:rsidP="00CE674C">
            <w:pPr>
              <w:spacing w:line="256" w:lineRule="auto"/>
              <w:jc w:val="right"/>
              <w:rPr>
                <w:b/>
                <w:bCs/>
                <w:sz w:val="20"/>
                <w:szCs w:val="20"/>
              </w:rPr>
            </w:pPr>
            <w:r w:rsidRPr="00CE674C">
              <w:rPr>
                <w:b/>
                <w:bCs/>
                <w:sz w:val="20"/>
                <w:szCs w:val="20"/>
              </w:rPr>
              <w:t>54</w:t>
            </w:r>
            <w:r w:rsidRPr="00CE674C">
              <w:rPr>
                <w:b/>
                <w:bCs/>
                <w:sz w:val="20"/>
                <w:szCs w:val="20"/>
                <w:lang w:val="ky-KG"/>
              </w:rPr>
              <w:t xml:space="preserve"> </w:t>
            </w:r>
            <w:r w:rsidRPr="00CE674C">
              <w:rPr>
                <w:b/>
                <w:bCs/>
                <w:sz w:val="20"/>
                <w:szCs w:val="20"/>
              </w:rPr>
              <w:t>384,2</w:t>
            </w:r>
          </w:p>
        </w:tc>
        <w:tc>
          <w:tcPr>
            <w:tcW w:w="485" w:type="pct"/>
            <w:vAlign w:val="bottom"/>
            <w:hideMark/>
          </w:tcPr>
          <w:p w14:paraId="23EEF31B" w14:textId="77777777" w:rsidR="00CE674C" w:rsidRPr="00CE674C" w:rsidRDefault="00CE674C" w:rsidP="00CE674C">
            <w:pPr>
              <w:spacing w:line="256" w:lineRule="auto"/>
              <w:jc w:val="right"/>
              <w:rPr>
                <w:b/>
                <w:bCs/>
                <w:sz w:val="20"/>
                <w:szCs w:val="20"/>
              </w:rPr>
            </w:pPr>
            <w:r w:rsidRPr="00CE674C">
              <w:rPr>
                <w:b/>
                <w:bCs/>
                <w:sz w:val="20"/>
                <w:szCs w:val="20"/>
              </w:rPr>
              <w:t>446</w:t>
            </w:r>
            <w:r w:rsidRPr="00CE674C">
              <w:rPr>
                <w:b/>
                <w:bCs/>
                <w:sz w:val="20"/>
                <w:szCs w:val="20"/>
                <w:lang w:val="ky-KG"/>
              </w:rPr>
              <w:t xml:space="preserve"> </w:t>
            </w:r>
            <w:r w:rsidRPr="00CE674C">
              <w:rPr>
                <w:b/>
                <w:bCs/>
                <w:sz w:val="20"/>
                <w:szCs w:val="20"/>
              </w:rPr>
              <w:t>384,0</w:t>
            </w:r>
          </w:p>
        </w:tc>
        <w:tc>
          <w:tcPr>
            <w:tcW w:w="485" w:type="pct"/>
            <w:vAlign w:val="bottom"/>
            <w:hideMark/>
          </w:tcPr>
          <w:p w14:paraId="20F1248F" w14:textId="77777777" w:rsidR="00CE674C" w:rsidRPr="00CE674C" w:rsidRDefault="00CE674C" w:rsidP="00CE674C">
            <w:pPr>
              <w:spacing w:line="256" w:lineRule="auto"/>
              <w:jc w:val="right"/>
              <w:rPr>
                <w:b/>
                <w:bCs/>
                <w:sz w:val="20"/>
                <w:szCs w:val="20"/>
              </w:rPr>
            </w:pPr>
            <w:r w:rsidRPr="00CE674C">
              <w:rPr>
                <w:b/>
                <w:bCs/>
                <w:sz w:val="20"/>
                <w:szCs w:val="20"/>
              </w:rPr>
              <w:t>59</w:t>
            </w:r>
            <w:r w:rsidRPr="00CE674C">
              <w:rPr>
                <w:b/>
                <w:bCs/>
                <w:sz w:val="20"/>
                <w:szCs w:val="20"/>
                <w:lang w:val="ky-KG"/>
              </w:rPr>
              <w:t xml:space="preserve"> </w:t>
            </w:r>
            <w:r w:rsidRPr="00CE674C">
              <w:rPr>
                <w:b/>
                <w:bCs/>
                <w:sz w:val="20"/>
                <w:szCs w:val="20"/>
              </w:rPr>
              <w:t>336,2</w:t>
            </w:r>
          </w:p>
        </w:tc>
        <w:tc>
          <w:tcPr>
            <w:tcW w:w="518" w:type="pct"/>
            <w:vAlign w:val="bottom"/>
            <w:hideMark/>
          </w:tcPr>
          <w:p w14:paraId="5E143BF1" w14:textId="77777777" w:rsidR="00CE674C" w:rsidRPr="00CE674C" w:rsidRDefault="00CE674C" w:rsidP="00CE674C">
            <w:pPr>
              <w:spacing w:line="256" w:lineRule="auto"/>
              <w:jc w:val="right"/>
              <w:rPr>
                <w:b/>
                <w:bCs/>
                <w:sz w:val="20"/>
                <w:szCs w:val="20"/>
              </w:rPr>
            </w:pPr>
            <w:r w:rsidRPr="00CE674C">
              <w:rPr>
                <w:b/>
                <w:bCs/>
                <w:sz w:val="20"/>
                <w:szCs w:val="20"/>
              </w:rPr>
              <w:t>513</w:t>
            </w:r>
            <w:r w:rsidRPr="00CE674C">
              <w:rPr>
                <w:b/>
                <w:bCs/>
                <w:sz w:val="20"/>
                <w:szCs w:val="20"/>
                <w:lang w:val="ky-KG"/>
              </w:rPr>
              <w:t xml:space="preserve"> </w:t>
            </w:r>
            <w:r w:rsidRPr="00CE674C">
              <w:rPr>
                <w:b/>
                <w:bCs/>
                <w:sz w:val="20"/>
                <w:szCs w:val="20"/>
              </w:rPr>
              <w:t>346,9</w:t>
            </w:r>
          </w:p>
        </w:tc>
        <w:tc>
          <w:tcPr>
            <w:tcW w:w="485" w:type="pct"/>
            <w:vAlign w:val="bottom"/>
            <w:hideMark/>
          </w:tcPr>
          <w:p w14:paraId="494C7D05" w14:textId="77777777" w:rsidR="00CE674C" w:rsidRPr="00CE674C" w:rsidRDefault="00CE674C" w:rsidP="00CE674C">
            <w:pPr>
              <w:spacing w:line="256" w:lineRule="auto"/>
              <w:jc w:val="right"/>
              <w:rPr>
                <w:b/>
                <w:bCs/>
                <w:sz w:val="20"/>
                <w:szCs w:val="20"/>
              </w:rPr>
            </w:pPr>
            <w:r w:rsidRPr="00CE674C">
              <w:rPr>
                <w:b/>
                <w:bCs/>
                <w:sz w:val="20"/>
                <w:szCs w:val="20"/>
              </w:rPr>
              <w:t>104,6</w:t>
            </w:r>
          </w:p>
        </w:tc>
        <w:tc>
          <w:tcPr>
            <w:tcW w:w="486" w:type="pct"/>
            <w:vAlign w:val="bottom"/>
            <w:hideMark/>
          </w:tcPr>
          <w:p w14:paraId="1664F4F2" w14:textId="77777777" w:rsidR="00CE674C" w:rsidRPr="00CE674C" w:rsidRDefault="00CE674C" w:rsidP="00CE674C">
            <w:pPr>
              <w:spacing w:line="256" w:lineRule="auto"/>
              <w:jc w:val="right"/>
              <w:rPr>
                <w:b/>
                <w:bCs/>
                <w:sz w:val="20"/>
                <w:szCs w:val="20"/>
              </w:rPr>
            </w:pPr>
            <w:r w:rsidRPr="00CE674C">
              <w:rPr>
                <w:b/>
                <w:bCs/>
                <w:sz w:val="20"/>
                <w:szCs w:val="20"/>
              </w:rPr>
              <w:t>102,1</w:t>
            </w:r>
          </w:p>
        </w:tc>
        <w:tc>
          <w:tcPr>
            <w:tcW w:w="485" w:type="pct"/>
            <w:vAlign w:val="bottom"/>
            <w:hideMark/>
          </w:tcPr>
          <w:p w14:paraId="3A15B05F" w14:textId="77777777" w:rsidR="00CE674C" w:rsidRPr="00CE674C" w:rsidRDefault="00CE674C" w:rsidP="00CE674C">
            <w:pPr>
              <w:spacing w:line="256" w:lineRule="auto"/>
              <w:jc w:val="right"/>
              <w:rPr>
                <w:b/>
                <w:sz w:val="20"/>
                <w:szCs w:val="20"/>
              </w:rPr>
            </w:pPr>
            <w:r w:rsidRPr="00CE674C">
              <w:rPr>
                <w:b/>
                <w:bCs/>
                <w:sz w:val="20"/>
                <w:szCs w:val="20"/>
              </w:rPr>
              <w:t>98,9</w:t>
            </w:r>
          </w:p>
        </w:tc>
        <w:tc>
          <w:tcPr>
            <w:tcW w:w="477" w:type="pct"/>
            <w:vAlign w:val="bottom"/>
            <w:hideMark/>
          </w:tcPr>
          <w:p w14:paraId="6D1BF8C9" w14:textId="77777777" w:rsidR="00CE674C" w:rsidRPr="00CE674C" w:rsidRDefault="00CE674C" w:rsidP="00CE674C">
            <w:pPr>
              <w:spacing w:line="256" w:lineRule="auto"/>
              <w:jc w:val="right"/>
              <w:rPr>
                <w:b/>
                <w:sz w:val="20"/>
                <w:szCs w:val="20"/>
              </w:rPr>
            </w:pPr>
            <w:r w:rsidRPr="00CE674C">
              <w:rPr>
                <w:b/>
                <w:bCs/>
                <w:sz w:val="20"/>
                <w:szCs w:val="20"/>
              </w:rPr>
              <w:t>104,8</w:t>
            </w:r>
          </w:p>
        </w:tc>
      </w:tr>
      <w:tr w:rsidR="00CE674C" w:rsidRPr="00CE674C" w14:paraId="62B9494D" w14:textId="77777777" w:rsidTr="00CE674C">
        <w:trPr>
          <w:cantSplit/>
          <w:trHeight w:val="265"/>
        </w:trPr>
        <w:tc>
          <w:tcPr>
            <w:tcW w:w="1093" w:type="pct"/>
            <w:hideMark/>
          </w:tcPr>
          <w:p w14:paraId="38E31D67" w14:textId="77777777" w:rsidR="00CE674C" w:rsidRPr="00CE674C" w:rsidRDefault="00CE674C" w:rsidP="00CE674C">
            <w:pPr>
              <w:spacing w:before="14" w:after="14" w:line="256" w:lineRule="auto"/>
              <w:ind w:left="226" w:hanging="113"/>
              <w:rPr>
                <w:sz w:val="20"/>
                <w:szCs w:val="20"/>
              </w:rPr>
            </w:pPr>
            <w:r w:rsidRPr="00CE674C">
              <w:rPr>
                <w:sz w:val="20"/>
                <w:szCs w:val="20"/>
              </w:rPr>
              <w:t xml:space="preserve">Баткен </w:t>
            </w:r>
            <w:proofErr w:type="spellStart"/>
            <w:r w:rsidRPr="00CE674C">
              <w:rPr>
                <w:sz w:val="20"/>
                <w:szCs w:val="20"/>
              </w:rPr>
              <w:t>облусу</w:t>
            </w:r>
            <w:proofErr w:type="spellEnd"/>
          </w:p>
        </w:tc>
        <w:tc>
          <w:tcPr>
            <w:tcW w:w="486" w:type="pct"/>
            <w:vAlign w:val="bottom"/>
            <w:hideMark/>
          </w:tcPr>
          <w:p w14:paraId="7BEBD686" w14:textId="77777777" w:rsidR="00CE674C" w:rsidRPr="00CE674C" w:rsidRDefault="00CE674C" w:rsidP="00CE674C">
            <w:pPr>
              <w:spacing w:line="256" w:lineRule="auto"/>
              <w:jc w:val="right"/>
              <w:rPr>
                <w:sz w:val="20"/>
                <w:szCs w:val="20"/>
              </w:rPr>
            </w:pPr>
            <w:r w:rsidRPr="00CE674C">
              <w:rPr>
                <w:sz w:val="20"/>
                <w:szCs w:val="20"/>
              </w:rPr>
              <w:t>712,3</w:t>
            </w:r>
          </w:p>
        </w:tc>
        <w:tc>
          <w:tcPr>
            <w:tcW w:w="485" w:type="pct"/>
            <w:vAlign w:val="bottom"/>
            <w:hideMark/>
          </w:tcPr>
          <w:p w14:paraId="2191D847" w14:textId="77777777" w:rsidR="00CE674C" w:rsidRPr="00CE674C" w:rsidRDefault="00CE674C" w:rsidP="00CE674C">
            <w:pPr>
              <w:spacing w:line="256" w:lineRule="auto"/>
              <w:jc w:val="right"/>
              <w:rPr>
                <w:sz w:val="20"/>
                <w:szCs w:val="20"/>
              </w:rPr>
            </w:pPr>
            <w:r w:rsidRPr="00CE674C">
              <w:rPr>
                <w:sz w:val="20"/>
                <w:szCs w:val="20"/>
              </w:rPr>
              <w:t>6</w:t>
            </w:r>
            <w:r w:rsidRPr="00CE674C">
              <w:rPr>
                <w:sz w:val="20"/>
                <w:szCs w:val="20"/>
                <w:lang w:val="ky-KG"/>
              </w:rPr>
              <w:t xml:space="preserve"> </w:t>
            </w:r>
            <w:r w:rsidRPr="00CE674C">
              <w:rPr>
                <w:sz w:val="20"/>
                <w:szCs w:val="20"/>
              </w:rPr>
              <w:t>09</w:t>
            </w:r>
            <w:r w:rsidRPr="00CE674C">
              <w:rPr>
                <w:sz w:val="20"/>
                <w:szCs w:val="20"/>
                <w:lang w:val="ky-KG"/>
              </w:rPr>
              <w:t>1</w:t>
            </w:r>
            <w:r w:rsidRPr="00CE674C">
              <w:rPr>
                <w:sz w:val="20"/>
                <w:szCs w:val="20"/>
              </w:rPr>
              <w:t>,</w:t>
            </w:r>
            <w:r w:rsidRPr="00CE674C">
              <w:rPr>
                <w:sz w:val="20"/>
                <w:szCs w:val="20"/>
                <w:lang w:val="ky-KG"/>
              </w:rPr>
              <w:t>0</w:t>
            </w:r>
          </w:p>
        </w:tc>
        <w:tc>
          <w:tcPr>
            <w:tcW w:w="485" w:type="pct"/>
            <w:vAlign w:val="bottom"/>
            <w:hideMark/>
          </w:tcPr>
          <w:p w14:paraId="7322F089" w14:textId="77777777" w:rsidR="00CE674C" w:rsidRPr="00CE674C" w:rsidRDefault="00CE674C" w:rsidP="00CE674C">
            <w:pPr>
              <w:spacing w:line="256" w:lineRule="auto"/>
              <w:jc w:val="right"/>
              <w:rPr>
                <w:sz w:val="20"/>
                <w:szCs w:val="20"/>
              </w:rPr>
            </w:pPr>
            <w:r w:rsidRPr="00CE674C">
              <w:rPr>
                <w:sz w:val="20"/>
                <w:szCs w:val="20"/>
              </w:rPr>
              <w:t>813,6</w:t>
            </w:r>
          </w:p>
        </w:tc>
        <w:tc>
          <w:tcPr>
            <w:tcW w:w="518" w:type="pct"/>
            <w:vAlign w:val="bottom"/>
            <w:hideMark/>
          </w:tcPr>
          <w:p w14:paraId="1E72A252" w14:textId="77777777" w:rsidR="00CE674C" w:rsidRPr="00CE674C" w:rsidRDefault="00CE674C" w:rsidP="00CE674C">
            <w:pPr>
              <w:spacing w:line="256" w:lineRule="auto"/>
              <w:jc w:val="right"/>
              <w:rPr>
                <w:sz w:val="20"/>
                <w:szCs w:val="20"/>
              </w:rPr>
            </w:pPr>
            <w:r w:rsidRPr="00CE674C">
              <w:rPr>
                <w:sz w:val="20"/>
                <w:szCs w:val="20"/>
              </w:rPr>
              <w:t>7</w:t>
            </w:r>
            <w:r w:rsidRPr="00CE674C">
              <w:rPr>
                <w:sz w:val="20"/>
                <w:szCs w:val="20"/>
                <w:lang w:val="ky-KG"/>
              </w:rPr>
              <w:t xml:space="preserve"> </w:t>
            </w:r>
            <w:r w:rsidRPr="00CE674C">
              <w:rPr>
                <w:sz w:val="20"/>
                <w:szCs w:val="20"/>
              </w:rPr>
              <w:t>237,2</w:t>
            </w:r>
          </w:p>
        </w:tc>
        <w:tc>
          <w:tcPr>
            <w:tcW w:w="485" w:type="pct"/>
            <w:vAlign w:val="bottom"/>
            <w:hideMark/>
          </w:tcPr>
          <w:p w14:paraId="2EC9E2A8" w14:textId="77777777" w:rsidR="00CE674C" w:rsidRPr="00CE674C" w:rsidRDefault="00CE674C" w:rsidP="00CE674C">
            <w:pPr>
              <w:spacing w:line="256" w:lineRule="auto"/>
              <w:jc w:val="right"/>
              <w:rPr>
                <w:bCs/>
                <w:sz w:val="20"/>
                <w:szCs w:val="20"/>
              </w:rPr>
            </w:pPr>
            <w:r w:rsidRPr="00CE674C">
              <w:rPr>
                <w:sz w:val="20"/>
                <w:szCs w:val="20"/>
              </w:rPr>
              <w:t>139,7</w:t>
            </w:r>
          </w:p>
        </w:tc>
        <w:tc>
          <w:tcPr>
            <w:tcW w:w="486" w:type="pct"/>
            <w:vAlign w:val="bottom"/>
            <w:hideMark/>
          </w:tcPr>
          <w:p w14:paraId="120909B8" w14:textId="77777777" w:rsidR="00CE674C" w:rsidRPr="00CE674C" w:rsidRDefault="00CE674C" w:rsidP="00CE674C">
            <w:pPr>
              <w:spacing w:line="256" w:lineRule="auto"/>
              <w:jc w:val="right"/>
              <w:rPr>
                <w:bCs/>
                <w:sz w:val="20"/>
                <w:szCs w:val="20"/>
              </w:rPr>
            </w:pPr>
            <w:r w:rsidRPr="00CE674C">
              <w:rPr>
                <w:sz w:val="20"/>
                <w:szCs w:val="20"/>
              </w:rPr>
              <w:t>123,7</w:t>
            </w:r>
          </w:p>
        </w:tc>
        <w:tc>
          <w:tcPr>
            <w:tcW w:w="485" w:type="pct"/>
            <w:vAlign w:val="bottom"/>
            <w:hideMark/>
          </w:tcPr>
          <w:p w14:paraId="7FC6A4A4" w14:textId="77777777" w:rsidR="00CE674C" w:rsidRPr="00CE674C" w:rsidRDefault="00CE674C" w:rsidP="00CE674C">
            <w:pPr>
              <w:spacing w:line="256" w:lineRule="auto"/>
              <w:jc w:val="right"/>
              <w:rPr>
                <w:sz w:val="20"/>
                <w:szCs w:val="20"/>
              </w:rPr>
            </w:pPr>
            <w:r w:rsidRPr="00CE674C">
              <w:rPr>
                <w:sz w:val="20"/>
                <w:szCs w:val="20"/>
              </w:rPr>
              <w:t>122,1</w:t>
            </w:r>
          </w:p>
        </w:tc>
        <w:tc>
          <w:tcPr>
            <w:tcW w:w="477" w:type="pct"/>
            <w:vAlign w:val="bottom"/>
            <w:hideMark/>
          </w:tcPr>
          <w:p w14:paraId="02A72EC1" w14:textId="77777777" w:rsidR="00CE674C" w:rsidRPr="00CE674C" w:rsidRDefault="00CE674C" w:rsidP="00CE674C">
            <w:pPr>
              <w:spacing w:line="256" w:lineRule="auto"/>
              <w:jc w:val="right"/>
              <w:rPr>
                <w:sz w:val="20"/>
                <w:szCs w:val="20"/>
              </w:rPr>
            </w:pPr>
            <w:r w:rsidRPr="00CE674C">
              <w:rPr>
                <w:sz w:val="20"/>
                <w:szCs w:val="20"/>
              </w:rPr>
              <w:t>115,4</w:t>
            </w:r>
          </w:p>
        </w:tc>
      </w:tr>
      <w:tr w:rsidR="00CE674C" w:rsidRPr="00CE674C" w14:paraId="2DFD7145" w14:textId="77777777" w:rsidTr="00CE674C">
        <w:trPr>
          <w:cantSplit/>
          <w:trHeight w:val="250"/>
        </w:trPr>
        <w:tc>
          <w:tcPr>
            <w:tcW w:w="1093" w:type="pct"/>
            <w:hideMark/>
          </w:tcPr>
          <w:p w14:paraId="793DE8BC" w14:textId="77777777" w:rsidR="00CE674C" w:rsidRPr="00CE674C" w:rsidRDefault="00CE674C" w:rsidP="00CE674C">
            <w:pPr>
              <w:spacing w:before="14" w:after="14" w:line="256" w:lineRule="auto"/>
              <w:ind w:left="226" w:hanging="113"/>
              <w:rPr>
                <w:sz w:val="20"/>
                <w:szCs w:val="20"/>
              </w:rPr>
            </w:pPr>
            <w:proofErr w:type="spellStart"/>
            <w:r w:rsidRPr="00CE674C">
              <w:rPr>
                <w:sz w:val="20"/>
                <w:szCs w:val="20"/>
              </w:rPr>
              <w:t>Жалал</w:t>
            </w:r>
            <w:proofErr w:type="spellEnd"/>
            <w:r w:rsidRPr="00CE674C">
              <w:rPr>
                <w:sz w:val="20"/>
                <w:szCs w:val="20"/>
              </w:rPr>
              <w:t xml:space="preserve">-Абад </w:t>
            </w:r>
            <w:proofErr w:type="spellStart"/>
            <w:r w:rsidRPr="00CE674C">
              <w:rPr>
                <w:sz w:val="20"/>
                <w:szCs w:val="20"/>
              </w:rPr>
              <w:t>облусу</w:t>
            </w:r>
            <w:proofErr w:type="spellEnd"/>
          </w:p>
        </w:tc>
        <w:tc>
          <w:tcPr>
            <w:tcW w:w="486" w:type="pct"/>
            <w:vAlign w:val="bottom"/>
            <w:hideMark/>
          </w:tcPr>
          <w:p w14:paraId="57167C5E" w14:textId="77777777" w:rsidR="00CE674C" w:rsidRPr="00CE674C" w:rsidRDefault="00CE674C" w:rsidP="00CE674C">
            <w:pPr>
              <w:spacing w:line="256" w:lineRule="auto"/>
              <w:jc w:val="right"/>
              <w:rPr>
                <w:sz w:val="20"/>
                <w:szCs w:val="20"/>
                <w:lang w:val="en-US"/>
              </w:rPr>
            </w:pPr>
            <w:r w:rsidRPr="00CE674C">
              <w:rPr>
                <w:sz w:val="20"/>
                <w:szCs w:val="20"/>
              </w:rPr>
              <w:t>6</w:t>
            </w:r>
            <w:r w:rsidRPr="00CE674C">
              <w:rPr>
                <w:sz w:val="20"/>
                <w:szCs w:val="20"/>
                <w:lang w:val="ky-KG"/>
              </w:rPr>
              <w:t xml:space="preserve"> </w:t>
            </w:r>
            <w:r w:rsidRPr="00CE674C">
              <w:rPr>
                <w:sz w:val="20"/>
                <w:szCs w:val="20"/>
              </w:rPr>
              <w:t>078,7</w:t>
            </w:r>
          </w:p>
        </w:tc>
        <w:tc>
          <w:tcPr>
            <w:tcW w:w="485" w:type="pct"/>
            <w:vAlign w:val="bottom"/>
            <w:hideMark/>
          </w:tcPr>
          <w:p w14:paraId="14ADF698" w14:textId="77777777" w:rsidR="00CE674C" w:rsidRPr="00CE674C" w:rsidRDefault="00CE674C" w:rsidP="00CE674C">
            <w:pPr>
              <w:spacing w:line="256" w:lineRule="auto"/>
              <w:jc w:val="right"/>
              <w:rPr>
                <w:sz w:val="20"/>
                <w:szCs w:val="20"/>
                <w:lang w:val="en-US"/>
              </w:rPr>
            </w:pPr>
            <w:r w:rsidRPr="00CE674C">
              <w:rPr>
                <w:sz w:val="20"/>
                <w:szCs w:val="20"/>
              </w:rPr>
              <w:t>46</w:t>
            </w:r>
            <w:r w:rsidRPr="00CE674C">
              <w:rPr>
                <w:sz w:val="20"/>
                <w:szCs w:val="20"/>
                <w:lang w:val="ky-KG"/>
              </w:rPr>
              <w:t xml:space="preserve"> </w:t>
            </w:r>
            <w:r w:rsidRPr="00CE674C">
              <w:rPr>
                <w:sz w:val="20"/>
                <w:szCs w:val="20"/>
              </w:rPr>
              <w:t>587,7</w:t>
            </w:r>
          </w:p>
        </w:tc>
        <w:tc>
          <w:tcPr>
            <w:tcW w:w="485" w:type="pct"/>
            <w:vAlign w:val="bottom"/>
            <w:hideMark/>
          </w:tcPr>
          <w:p w14:paraId="70D9F3E4" w14:textId="77777777" w:rsidR="00CE674C" w:rsidRPr="00CE674C" w:rsidRDefault="00CE674C" w:rsidP="00CE674C">
            <w:pPr>
              <w:spacing w:line="256" w:lineRule="auto"/>
              <w:jc w:val="right"/>
              <w:rPr>
                <w:sz w:val="20"/>
                <w:szCs w:val="20"/>
              </w:rPr>
            </w:pPr>
            <w:r w:rsidRPr="00CE674C">
              <w:rPr>
                <w:sz w:val="20"/>
                <w:szCs w:val="20"/>
              </w:rPr>
              <w:t>5</w:t>
            </w:r>
            <w:r w:rsidRPr="00CE674C">
              <w:rPr>
                <w:sz w:val="20"/>
                <w:szCs w:val="20"/>
                <w:lang w:val="ky-KG"/>
              </w:rPr>
              <w:t xml:space="preserve"> </w:t>
            </w:r>
            <w:r w:rsidRPr="00CE674C">
              <w:rPr>
                <w:sz w:val="20"/>
                <w:szCs w:val="20"/>
              </w:rPr>
              <w:t>050,6</w:t>
            </w:r>
          </w:p>
        </w:tc>
        <w:tc>
          <w:tcPr>
            <w:tcW w:w="518" w:type="pct"/>
            <w:vAlign w:val="bottom"/>
            <w:hideMark/>
          </w:tcPr>
          <w:p w14:paraId="746E6763" w14:textId="77777777" w:rsidR="00CE674C" w:rsidRPr="00CE674C" w:rsidRDefault="00CE674C" w:rsidP="00CE674C">
            <w:pPr>
              <w:spacing w:line="256" w:lineRule="auto"/>
              <w:jc w:val="right"/>
              <w:rPr>
                <w:sz w:val="20"/>
                <w:szCs w:val="20"/>
              </w:rPr>
            </w:pPr>
            <w:r w:rsidRPr="00CE674C">
              <w:rPr>
                <w:sz w:val="20"/>
                <w:szCs w:val="20"/>
              </w:rPr>
              <w:t>50</w:t>
            </w:r>
            <w:r w:rsidRPr="00CE674C">
              <w:rPr>
                <w:sz w:val="20"/>
                <w:szCs w:val="20"/>
                <w:lang w:val="ky-KG"/>
              </w:rPr>
              <w:t xml:space="preserve"> </w:t>
            </w:r>
            <w:r w:rsidRPr="00CE674C">
              <w:rPr>
                <w:sz w:val="20"/>
                <w:szCs w:val="20"/>
              </w:rPr>
              <w:t>431,0</w:t>
            </w:r>
          </w:p>
        </w:tc>
        <w:tc>
          <w:tcPr>
            <w:tcW w:w="485" w:type="pct"/>
            <w:vAlign w:val="bottom"/>
            <w:hideMark/>
          </w:tcPr>
          <w:p w14:paraId="4A814104" w14:textId="77777777" w:rsidR="00CE674C" w:rsidRPr="00CE674C" w:rsidRDefault="00CE674C" w:rsidP="00CE674C">
            <w:pPr>
              <w:spacing w:line="256" w:lineRule="auto"/>
              <w:jc w:val="right"/>
              <w:rPr>
                <w:bCs/>
                <w:sz w:val="20"/>
                <w:szCs w:val="20"/>
              </w:rPr>
            </w:pPr>
            <w:r w:rsidRPr="00CE674C">
              <w:rPr>
                <w:sz w:val="20"/>
                <w:szCs w:val="20"/>
              </w:rPr>
              <w:t>93,5</w:t>
            </w:r>
          </w:p>
        </w:tc>
        <w:tc>
          <w:tcPr>
            <w:tcW w:w="486" w:type="pct"/>
            <w:vAlign w:val="bottom"/>
            <w:hideMark/>
          </w:tcPr>
          <w:p w14:paraId="5BA820A0" w14:textId="77777777" w:rsidR="00CE674C" w:rsidRPr="00CE674C" w:rsidRDefault="00CE674C" w:rsidP="00CE674C">
            <w:pPr>
              <w:spacing w:line="256" w:lineRule="auto"/>
              <w:jc w:val="right"/>
              <w:rPr>
                <w:bCs/>
                <w:sz w:val="20"/>
                <w:szCs w:val="20"/>
              </w:rPr>
            </w:pPr>
            <w:r w:rsidRPr="00CE674C">
              <w:rPr>
                <w:sz w:val="20"/>
                <w:szCs w:val="20"/>
              </w:rPr>
              <w:t>109,5</w:t>
            </w:r>
          </w:p>
        </w:tc>
        <w:tc>
          <w:tcPr>
            <w:tcW w:w="485" w:type="pct"/>
            <w:vAlign w:val="bottom"/>
            <w:hideMark/>
          </w:tcPr>
          <w:p w14:paraId="5BF882B9" w14:textId="77777777" w:rsidR="00CE674C" w:rsidRPr="00CE674C" w:rsidRDefault="00CE674C" w:rsidP="00CE674C">
            <w:pPr>
              <w:spacing w:line="256" w:lineRule="auto"/>
              <w:jc w:val="right"/>
              <w:rPr>
                <w:sz w:val="20"/>
                <w:szCs w:val="20"/>
              </w:rPr>
            </w:pPr>
            <w:r w:rsidRPr="00CE674C">
              <w:rPr>
                <w:sz w:val="20"/>
                <w:szCs w:val="20"/>
              </w:rPr>
              <w:t>116,8</w:t>
            </w:r>
          </w:p>
        </w:tc>
        <w:tc>
          <w:tcPr>
            <w:tcW w:w="477" w:type="pct"/>
            <w:vAlign w:val="bottom"/>
            <w:hideMark/>
          </w:tcPr>
          <w:p w14:paraId="67BBE2EC" w14:textId="77777777" w:rsidR="00CE674C" w:rsidRPr="00CE674C" w:rsidRDefault="00CE674C" w:rsidP="00CE674C">
            <w:pPr>
              <w:spacing w:line="256" w:lineRule="auto"/>
              <w:jc w:val="right"/>
              <w:rPr>
                <w:sz w:val="20"/>
                <w:szCs w:val="20"/>
              </w:rPr>
            </w:pPr>
            <w:r w:rsidRPr="00CE674C">
              <w:rPr>
                <w:sz w:val="20"/>
                <w:szCs w:val="20"/>
              </w:rPr>
              <w:t>110,6</w:t>
            </w:r>
          </w:p>
        </w:tc>
      </w:tr>
      <w:tr w:rsidR="00CE674C" w:rsidRPr="00CE674C" w14:paraId="78185ABA" w14:textId="77777777" w:rsidTr="00CE674C">
        <w:trPr>
          <w:cantSplit/>
          <w:trHeight w:val="250"/>
        </w:trPr>
        <w:tc>
          <w:tcPr>
            <w:tcW w:w="1093" w:type="pct"/>
            <w:hideMark/>
          </w:tcPr>
          <w:p w14:paraId="6EEF2F5E" w14:textId="77777777" w:rsidR="00CE674C" w:rsidRPr="00CE674C" w:rsidRDefault="00CE674C" w:rsidP="00CE674C">
            <w:pPr>
              <w:spacing w:before="14" w:after="14" w:line="256" w:lineRule="auto"/>
              <w:ind w:left="226" w:hanging="113"/>
              <w:rPr>
                <w:sz w:val="20"/>
                <w:szCs w:val="20"/>
              </w:rPr>
            </w:pPr>
            <w:proofErr w:type="spellStart"/>
            <w:r w:rsidRPr="00CE674C">
              <w:rPr>
                <w:sz w:val="20"/>
                <w:szCs w:val="20"/>
              </w:rPr>
              <w:t>Ысык-Көл</w:t>
            </w:r>
            <w:proofErr w:type="spellEnd"/>
            <w:r w:rsidRPr="00CE674C">
              <w:rPr>
                <w:sz w:val="20"/>
                <w:szCs w:val="20"/>
              </w:rPr>
              <w:t xml:space="preserve"> </w:t>
            </w:r>
            <w:proofErr w:type="spellStart"/>
            <w:r w:rsidRPr="00CE674C">
              <w:rPr>
                <w:sz w:val="20"/>
                <w:szCs w:val="20"/>
              </w:rPr>
              <w:t>облусу</w:t>
            </w:r>
            <w:proofErr w:type="spellEnd"/>
          </w:p>
        </w:tc>
        <w:tc>
          <w:tcPr>
            <w:tcW w:w="486" w:type="pct"/>
            <w:vAlign w:val="bottom"/>
            <w:hideMark/>
          </w:tcPr>
          <w:p w14:paraId="68F9180A" w14:textId="77777777" w:rsidR="00CE674C" w:rsidRPr="00CE674C" w:rsidRDefault="00CE674C" w:rsidP="00CE674C">
            <w:pPr>
              <w:spacing w:line="256" w:lineRule="auto"/>
              <w:jc w:val="right"/>
              <w:rPr>
                <w:sz w:val="20"/>
                <w:szCs w:val="20"/>
              </w:rPr>
            </w:pPr>
            <w:r w:rsidRPr="00CE674C">
              <w:rPr>
                <w:sz w:val="20"/>
                <w:szCs w:val="20"/>
              </w:rPr>
              <w:t>12</w:t>
            </w:r>
            <w:r w:rsidRPr="00CE674C">
              <w:rPr>
                <w:sz w:val="20"/>
                <w:szCs w:val="20"/>
                <w:lang w:val="ky-KG"/>
              </w:rPr>
              <w:t xml:space="preserve"> </w:t>
            </w:r>
            <w:r w:rsidRPr="00CE674C">
              <w:rPr>
                <w:sz w:val="20"/>
                <w:szCs w:val="20"/>
              </w:rPr>
              <w:t>411,3</w:t>
            </w:r>
          </w:p>
        </w:tc>
        <w:tc>
          <w:tcPr>
            <w:tcW w:w="485" w:type="pct"/>
            <w:vAlign w:val="bottom"/>
            <w:hideMark/>
          </w:tcPr>
          <w:p w14:paraId="371C313E" w14:textId="77777777" w:rsidR="00CE674C" w:rsidRPr="00CE674C" w:rsidRDefault="00CE674C" w:rsidP="00CE674C">
            <w:pPr>
              <w:spacing w:line="256" w:lineRule="auto"/>
              <w:jc w:val="right"/>
              <w:rPr>
                <w:sz w:val="20"/>
                <w:szCs w:val="20"/>
              </w:rPr>
            </w:pPr>
            <w:r w:rsidRPr="00CE674C">
              <w:rPr>
                <w:sz w:val="20"/>
                <w:szCs w:val="20"/>
              </w:rPr>
              <w:t>85</w:t>
            </w:r>
            <w:r w:rsidRPr="00CE674C">
              <w:rPr>
                <w:sz w:val="20"/>
                <w:szCs w:val="20"/>
                <w:lang w:val="ky-KG"/>
              </w:rPr>
              <w:t xml:space="preserve"> </w:t>
            </w:r>
            <w:r w:rsidRPr="00CE674C">
              <w:rPr>
                <w:sz w:val="20"/>
                <w:szCs w:val="20"/>
              </w:rPr>
              <w:t>992,2</w:t>
            </w:r>
          </w:p>
        </w:tc>
        <w:tc>
          <w:tcPr>
            <w:tcW w:w="485" w:type="pct"/>
            <w:vAlign w:val="bottom"/>
            <w:hideMark/>
          </w:tcPr>
          <w:p w14:paraId="4F99E9CB" w14:textId="77777777" w:rsidR="00CE674C" w:rsidRPr="00CE674C" w:rsidRDefault="00CE674C" w:rsidP="00CE674C">
            <w:pPr>
              <w:spacing w:line="256" w:lineRule="auto"/>
              <w:jc w:val="right"/>
              <w:rPr>
                <w:sz w:val="20"/>
                <w:szCs w:val="20"/>
              </w:rPr>
            </w:pPr>
            <w:r w:rsidRPr="00CE674C">
              <w:rPr>
                <w:sz w:val="20"/>
                <w:szCs w:val="20"/>
              </w:rPr>
              <w:t>10</w:t>
            </w:r>
            <w:r w:rsidRPr="00CE674C">
              <w:rPr>
                <w:sz w:val="20"/>
                <w:szCs w:val="20"/>
                <w:lang w:val="ky-KG"/>
              </w:rPr>
              <w:t xml:space="preserve"> </w:t>
            </w:r>
            <w:r w:rsidRPr="00CE674C">
              <w:rPr>
                <w:sz w:val="20"/>
                <w:szCs w:val="20"/>
              </w:rPr>
              <w:t>464,1</w:t>
            </w:r>
          </w:p>
        </w:tc>
        <w:tc>
          <w:tcPr>
            <w:tcW w:w="518" w:type="pct"/>
            <w:vAlign w:val="bottom"/>
            <w:hideMark/>
          </w:tcPr>
          <w:p w14:paraId="5EAAFB84" w14:textId="77777777" w:rsidR="00CE674C" w:rsidRPr="00CE674C" w:rsidRDefault="00CE674C" w:rsidP="00CE674C">
            <w:pPr>
              <w:spacing w:line="256" w:lineRule="auto"/>
              <w:jc w:val="right"/>
              <w:rPr>
                <w:sz w:val="20"/>
                <w:szCs w:val="20"/>
              </w:rPr>
            </w:pPr>
            <w:r w:rsidRPr="00CE674C">
              <w:rPr>
                <w:sz w:val="20"/>
                <w:szCs w:val="20"/>
              </w:rPr>
              <w:t>80</w:t>
            </w:r>
            <w:r w:rsidRPr="00CE674C">
              <w:rPr>
                <w:sz w:val="20"/>
                <w:szCs w:val="20"/>
                <w:lang w:val="ky-KG"/>
              </w:rPr>
              <w:t xml:space="preserve"> </w:t>
            </w:r>
            <w:r w:rsidRPr="00CE674C">
              <w:rPr>
                <w:sz w:val="20"/>
                <w:szCs w:val="20"/>
              </w:rPr>
              <w:t>620,6</w:t>
            </w:r>
          </w:p>
        </w:tc>
        <w:tc>
          <w:tcPr>
            <w:tcW w:w="485" w:type="pct"/>
            <w:vAlign w:val="bottom"/>
            <w:hideMark/>
          </w:tcPr>
          <w:p w14:paraId="607FF0EF" w14:textId="77777777" w:rsidR="00CE674C" w:rsidRPr="00CE674C" w:rsidRDefault="00CE674C" w:rsidP="00CE674C">
            <w:pPr>
              <w:spacing w:line="256" w:lineRule="auto"/>
              <w:jc w:val="right"/>
              <w:rPr>
                <w:bCs/>
                <w:sz w:val="20"/>
                <w:szCs w:val="20"/>
              </w:rPr>
            </w:pPr>
            <w:r w:rsidRPr="00CE674C">
              <w:rPr>
                <w:sz w:val="20"/>
                <w:szCs w:val="20"/>
              </w:rPr>
              <w:t>90,4</w:t>
            </w:r>
          </w:p>
        </w:tc>
        <w:tc>
          <w:tcPr>
            <w:tcW w:w="486" w:type="pct"/>
            <w:vAlign w:val="bottom"/>
            <w:hideMark/>
          </w:tcPr>
          <w:p w14:paraId="274AF5F0" w14:textId="77777777" w:rsidR="00CE674C" w:rsidRPr="00CE674C" w:rsidRDefault="00CE674C" w:rsidP="00CE674C">
            <w:pPr>
              <w:spacing w:line="256" w:lineRule="auto"/>
              <w:jc w:val="right"/>
              <w:rPr>
                <w:bCs/>
                <w:sz w:val="20"/>
                <w:szCs w:val="20"/>
              </w:rPr>
            </w:pPr>
            <w:r w:rsidRPr="00CE674C">
              <w:rPr>
                <w:sz w:val="20"/>
                <w:szCs w:val="20"/>
              </w:rPr>
              <w:t>76,1</w:t>
            </w:r>
          </w:p>
        </w:tc>
        <w:tc>
          <w:tcPr>
            <w:tcW w:w="485" w:type="pct"/>
            <w:vAlign w:val="bottom"/>
            <w:hideMark/>
          </w:tcPr>
          <w:p w14:paraId="01C9CE5C" w14:textId="77777777" w:rsidR="00CE674C" w:rsidRPr="00CE674C" w:rsidRDefault="00CE674C" w:rsidP="00CE674C">
            <w:pPr>
              <w:spacing w:line="256" w:lineRule="auto"/>
              <w:jc w:val="right"/>
              <w:rPr>
                <w:sz w:val="20"/>
                <w:szCs w:val="20"/>
              </w:rPr>
            </w:pPr>
            <w:r w:rsidRPr="00CE674C">
              <w:rPr>
                <w:sz w:val="20"/>
                <w:szCs w:val="20"/>
              </w:rPr>
              <w:t>85,2</w:t>
            </w:r>
          </w:p>
        </w:tc>
        <w:tc>
          <w:tcPr>
            <w:tcW w:w="477" w:type="pct"/>
            <w:vAlign w:val="bottom"/>
            <w:hideMark/>
          </w:tcPr>
          <w:p w14:paraId="35FE4E8D" w14:textId="77777777" w:rsidR="00CE674C" w:rsidRPr="00CE674C" w:rsidRDefault="00CE674C" w:rsidP="00CE674C">
            <w:pPr>
              <w:spacing w:line="256" w:lineRule="auto"/>
              <w:jc w:val="right"/>
              <w:rPr>
                <w:sz w:val="20"/>
                <w:szCs w:val="20"/>
              </w:rPr>
            </w:pPr>
            <w:r w:rsidRPr="00CE674C">
              <w:rPr>
                <w:sz w:val="20"/>
                <w:szCs w:val="20"/>
              </w:rPr>
              <w:t>93,9</w:t>
            </w:r>
          </w:p>
        </w:tc>
      </w:tr>
      <w:tr w:rsidR="00CE674C" w:rsidRPr="00CE674C" w14:paraId="2D68160C" w14:textId="77777777" w:rsidTr="00CE674C">
        <w:trPr>
          <w:cantSplit/>
          <w:trHeight w:val="250"/>
        </w:trPr>
        <w:tc>
          <w:tcPr>
            <w:tcW w:w="1093" w:type="pct"/>
            <w:hideMark/>
          </w:tcPr>
          <w:p w14:paraId="595D8ACE" w14:textId="77777777" w:rsidR="00CE674C" w:rsidRPr="00CE674C" w:rsidRDefault="00CE674C" w:rsidP="00CE674C">
            <w:pPr>
              <w:spacing w:before="14" w:after="14" w:line="256" w:lineRule="auto"/>
              <w:ind w:left="226" w:hanging="113"/>
              <w:rPr>
                <w:sz w:val="20"/>
                <w:szCs w:val="20"/>
              </w:rPr>
            </w:pPr>
            <w:r w:rsidRPr="00CE674C">
              <w:rPr>
                <w:sz w:val="20"/>
                <w:szCs w:val="20"/>
              </w:rPr>
              <w:t xml:space="preserve">Нарын </w:t>
            </w:r>
            <w:proofErr w:type="spellStart"/>
            <w:r w:rsidRPr="00CE674C">
              <w:rPr>
                <w:sz w:val="20"/>
                <w:szCs w:val="20"/>
              </w:rPr>
              <w:t>облусу</w:t>
            </w:r>
            <w:proofErr w:type="spellEnd"/>
          </w:p>
        </w:tc>
        <w:tc>
          <w:tcPr>
            <w:tcW w:w="486" w:type="pct"/>
            <w:vAlign w:val="bottom"/>
            <w:hideMark/>
          </w:tcPr>
          <w:p w14:paraId="74A2D6C7" w14:textId="77777777" w:rsidR="00CE674C" w:rsidRPr="00CE674C" w:rsidRDefault="00CE674C" w:rsidP="00CE674C">
            <w:pPr>
              <w:spacing w:line="256" w:lineRule="auto"/>
              <w:jc w:val="right"/>
              <w:rPr>
                <w:sz w:val="20"/>
                <w:szCs w:val="20"/>
              </w:rPr>
            </w:pPr>
            <w:r w:rsidRPr="00CE674C">
              <w:rPr>
                <w:sz w:val="20"/>
                <w:szCs w:val="20"/>
              </w:rPr>
              <w:t>558,5</w:t>
            </w:r>
          </w:p>
        </w:tc>
        <w:tc>
          <w:tcPr>
            <w:tcW w:w="485" w:type="pct"/>
            <w:vAlign w:val="bottom"/>
            <w:hideMark/>
          </w:tcPr>
          <w:p w14:paraId="2616773F" w14:textId="77777777" w:rsidR="00CE674C" w:rsidRPr="00CE674C" w:rsidRDefault="00CE674C" w:rsidP="00CE674C">
            <w:pPr>
              <w:spacing w:line="256" w:lineRule="auto"/>
              <w:jc w:val="right"/>
              <w:rPr>
                <w:sz w:val="20"/>
                <w:szCs w:val="20"/>
              </w:rPr>
            </w:pPr>
            <w:r w:rsidRPr="00CE674C">
              <w:rPr>
                <w:sz w:val="20"/>
                <w:szCs w:val="20"/>
              </w:rPr>
              <w:t>4</w:t>
            </w:r>
            <w:r w:rsidRPr="00CE674C">
              <w:rPr>
                <w:sz w:val="20"/>
                <w:szCs w:val="20"/>
                <w:lang w:val="ky-KG"/>
              </w:rPr>
              <w:t xml:space="preserve"> </w:t>
            </w:r>
            <w:r w:rsidRPr="00CE674C">
              <w:rPr>
                <w:sz w:val="20"/>
                <w:szCs w:val="20"/>
              </w:rPr>
              <w:t>118,0</w:t>
            </w:r>
          </w:p>
        </w:tc>
        <w:tc>
          <w:tcPr>
            <w:tcW w:w="485" w:type="pct"/>
            <w:vAlign w:val="bottom"/>
            <w:hideMark/>
          </w:tcPr>
          <w:p w14:paraId="46E9758B" w14:textId="77777777" w:rsidR="00CE674C" w:rsidRPr="00CE674C" w:rsidRDefault="00CE674C" w:rsidP="00CE674C">
            <w:pPr>
              <w:spacing w:line="256" w:lineRule="auto"/>
              <w:jc w:val="right"/>
              <w:rPr>
                <w:sz w:val="20"/>
                <w:szCs w:val="20"/>
              </w:rPr>
            </w:pPr>
            <w:r w:rsidRPr="00CE674C">
              <w:rPr>
                <w:sz w:val="20"/>
                <w:szCs w:val="20"/>
              </w:rPr>
              <w:t>855,</w:t>
            </w:r>
            <w:r w:rsidRPr="00CE674C">
              <w:rPr>
                <w:sz w:val="20"/>
                <w:szCs w:val="20"/>
                <w:lang w:val="ky-KG"/>
              </w:rPr>
              <w:t>8</w:t>
            </w:r>
          </w:p>
        </w:tc>
        <w:tc>
          <w:tcPr>
            <w:tcW w:w="518" w:type="pct"/>
            <w:vAlign w:val="bottom"/>
            <w:hideMark/>
          </w:tcPr>
          <w:p w14:paraId="054F1E2E" w14:textId="77777777" w:rsidR="00CE674C" w:rsidRPr="00CE674C" w:rsidRDefault="00CE674C" w:rsidP="00CE674C">
            <w:pPr>
              <w:spacing w:line="256" w:lineRule="auto"/>
              <w:jc w:val="right"/>
              <w:rPr>
                <w:sz w:val="20"/>
                <w:szCs w:val="20"/>
              </w:rPr>
            </w:pPr>
            <w:r w:rsidRPr="00CE674C">
              <w:rPr>
                <w:sz w:val="20"/>
                <w:szCs w:val="20"/>
              </w:rPr>
              <w:t>5</w:t>
            </w:r>
            <w:r w:rsidRPr="00CE674C">
              <w:rPr>
                <w:sz w:val="20"/>
                <w:szCs w:val="20"/>
                <w:lang w:val="ky-KG"/>
              </w:rPr>
              <w:t xml:space="preserve"> </w:t>
            </w:r>
            <w:r w:rsidRPr="00CE674C">
              <w:rPr>
                <w:sz w:val="20"/>
                <w:szCs w:val="20"/>
              </w:rPr>
              <w:t>595,3</w:t>
            </w:r>
          </w:p>
        </w:tc>
        <w:tc>
          <w:tcPr>
            <w:tcW w:w="485" w:type="pct"/>
            <w:vAlign w:val="bottom"/>
            <w:hideMark/>
          </w:tcPr>
          <w:p w14:paraId="47458588" w14:textId="77777777" w:rsidR="00CE674C" w:rsidRPr="00CE674C" w:rsidRDefault="00CE674C" w:rsidP="00CE674C">
            <w:pPr>
              <w:spacing w:line="256" w:lineRule="auto"/>
              <w:jc w:val="right"/>
              <w:rPr>
                <w:bCs/>
                <w:sz w:val="20"/>
                <w:szCs w:val="20"/>
              </w:rPr>
            </w:pPr>
            <w:r w:rsidRPr="00CE674C">
              <w:rPr>
                <w:sz w:val="20"/>
                <w:szCs w:val="20"/>
              </w:rPr>
              <w:t>96,6</w:t>
            </w:r>
          </w:p>
        </w:tc>
        <w:tc>
          <w:tcPr>
            <w:tcW w:w="486" w:type="pct"/>
            <w:vAlign w:val="bottom"/>
            <w:hideMark/>
          </w:tcPr>
          <w:p w14:paraId="51207C6F" w14:textId="77777777" w:rsidR="00CE674C" w:rsidRPr="00CE674C" w:rsidRDefault="00CE674C" w:rsidP="00CE674C">
            <w:pPr>
              <w:spacing w:line="256" w:lineRule="auto"/>
              <w:jc w:val="right"/>
              <w:rPr>
                <w:bCs/>
                <w:sz w:val="20"/>
                <w:szCs w:val="20"/>
              </w:rPr>
            </w:pPr>
            <w:r w:rsidRPr="00CE674C">
              <w:rPr>
                <w:sz w:val="20"/>
                <w:szCs w:val="20"/>
              </w:rPr>
              <w:t>105,9</w:t>
            </w:r>
          </w:p>
        </w:tc>
        <w:tc>
          <w:tcPr>
            <w:tcW w:w="485" w:type="pct"/>
            <w:vAlign w:val="bottom"/>
            <w:hideMark/>
          </w:tcPr>
          <w:p w14:paraId="665299D8" w14:textId="77777777" w:rsidR="00CE674C" w:rsidRPr="00CE674C" w:rsidRDefault="00CE674C" w:rsidP="00CE674C">
            <w:pPr>
              <w:spacing w:line="256" w:lineRule="auto"/>
              <w:jc w:val="right"/>
              <w:rPr>
                <w:sz w:val="20"/>
                <w:szCs w:val="20"/>
              </w:rPr>
            </w:pPr>
            <w:r w:rsidRPr="00CE674C">
              <w:rPr>
                <w:sz w:val="20"/>
                <w:szCs w:val="20"/>
              </w:rPr>
              <w:t>130,9</w:t>
            </w:r>
          </w:p>
        </w:tc>
        <w:tc>
          <w:tcPr>
            <w:tcW w:w="477" w:type="pct"/>
            <w:vAlign w:val="bottom"/>
            <w:hideMark/>
          </w:tcPr>
          <w:p w14:paraId="09E4E66A" w14:textId="77777777" w:rsidR="00CE674C" w:rsidRPr="00CE674C" w:rsidRDefault="00CE674C" w:rsidP="00CE674C">
            <w:pPr>
              <w:spacing w:line="256" w:lineRule="auto"/>
              <w:jc w:val="right"/>
              <w:rPr>
                <w:sz w:val="20"/>
                <w:szCs w:val="20"/>
              </w:rPr>
            </w:pPr>
            <w:r w:rsidRPr="00CE674C">
              <w:rPr>
                <w:sz w:val="20"/>
                <w:szCs w:val="20"/>
              </w:rPr>
              <w:t>119,5</w:t>
            </w:r>
          </w:p>
        </w:tc>
      </w:tr>
      <w:tr w:rsidR="00CE674C" w:rsidRPr="00CE674C" w14:paraId="5CD3960D" w14:textId="77777777" w:rsidTr="00CE674C">
        <w:trPr>
          <w:cantSplit/>
          <w:trHeight w:val="250"/>
        </w:trPr>
        <w:tc>
          <w:tcPr>
            <w:tcW w:w="1093" w:type="pct"/>
            <w:hideMark/>
          </w:tcPr>
          <w:p w14:paraId="0D22A447" w14:textId="77777777" w:rsidR="00CE674C" w:rsidRPr="00CE674C" w:rsidRDefault="00CE674C" w:rsidP="00CE674C">
            <w:pPr>
              <w:spacing w:before="14" w:after="14" w:line="256" w:lineRule="auto"/>
              <w:ind w:left="226" w:hanging="113"/>
              <w:rPr>
                <w:sz w:val="20"/>
                <w:szCs w:val="20"/>
              </w:rPr>
            </w:pPr>
            <w:r w:rsidRPr="00CE674C">
              <w:rPr>
                <w:sz w:val="20"/>
                <w:szCs w:val="20"/>
              </w:rPr>
              <w:t xml:space="preserve">Ош </w:t>
            </w:r>
            <w:proofErr w:type="spellStart"/>
            <w:r w:rsidRPr="00CE674C">
              <w:rPr>
                <w:sz w:val="20"/>
                <w:szCs w:val="20"/>
              </w:rPr>
              <w:t>облусу</w:t>
            </w:r>
            <w:proofErr w:type="spellEnd"/>
            <w:r w:rsidRPr="00CE674C">
              <w:rPr>
                <w:sz w:val="20"/>
                <w:szCs w:val="20"/>
              </w:rPr>
              <w:t xml:space="preserve"> </w:t>
            </w:r>
          </w:p>
        </w:tc>
        <w:tc>
          <w:tcPr>
            <w:tcW w:w="486" w:type="pct"/>
            <w:vAlign w:val="bottom"/>
            <w:hideMark/>
          </w:tcPr>
          <w:p w14:paraId="0504EA13" w14:textId="77777777" w:rsidR="00CE674C" w:rsidRPr="00CE674C" w:rsidRDefault="00CE674C" w:rsidP="00CE674C">
            <w:pPr>
              <w:spacing w:line="256" w:lineRule="auto"/>
              <w:jc w:val="right"/>
              <w:rPr>
                <w:sz w:val="20"/>
                <w:szCs w:val="20"/>
              </w:rPr>
            </w:pPr>
            <w:r w:rsidRPr="00CE674C">
              <w:rPr>
                <w:sz w:val="20"/>
                <w:szCs w:val="20"/>
              </w:rPr>
              <w:t>1</w:t>
            </w:r>
            <w:r w:rsidRPr="00CE674C">
              <w:rPr>
                <w:sz w:val="20"/>
                <w:szCs w:val="20"/>
                <w:lang w:val="ky-KG"/>
              </w:rPr>
              <w:t xml:space="preserve"> </w:t>
            </w:r>
            <w:r w:rsidRPr="00CE674C">
              <w:rPr>
                <w:sz w:val="20"/>
                <w:szCs w:val="20"/>
              </w:rPr>
              <w:t>659,5</w:t>
            </w:r>
          </w:p>
        </w:tc>
        <w:tc>
          <w:tcPr>
            <w:tcW w:w="485" w:type="pct"/>
            <w:vAlign w:val="bottom"/>
            <w:hideMark/>
          </w:tcPr>
          <w:p w14:paraId="289489CF" w14:textId="77777777" w:rsidR="00CE674C" w:rsidRPr="00CE674C" w:rsidRDefault="00CE674C" w:rsidP="00CE674C">
            <w:pPr>
              <w:spacing w:line="256" w:lineRule="auto"/>
              <w:jc w:val="right"/>
              <w:rPr>
                <w:sz w:val="20"/>
                <w:szCs w:val="20"/>
                <w:lang w:val="en-US"/>
              </w:rPr>
            </w:pPr>
            <w:r w:rsidRPr="00CE674C">
              <w:rPr>
                <w:sz w:val="20"/>
                <w:szCs w:val="20"/>
              </w:rPr>
              <w:t>16</w:t>
            </w:r>
            <w:r w:rsidRPr="00CE674C">
              <w:rPr>
                <w:sz w:val="20"/>
                <w:szCs w:val="20"/>
                <w:lang w:val="ky-KG"/>
              </w:rPr>
              <w:t xml:space="preserve"> </w:t>
            </w:r>
            <w:r w:rsidRPr="00CE674C">
              <w:rPr>
                <w:sz w:val="20"/>
                <w:szCs w:val="20"/>
              </w:rPr>
              <w:t>113,9</w:t>
            </w:r>
          </w:p>
        </w:tc>
        <w:tc>
          <w:tcPr>
            <w:tcW w:w="485" w:type="pct"/>
            <w:vAlign w:val="bottom"/>
            <w:hideMark/>
          </w:tcPr>
          <w:p w14:paraId="657798CC" w14:textId="77777777" w:rsidR="00CE674C" w:rsidRPr="00CE674C" w:rsidRDefault="00CE674C" w:rsidP="00CE674C">
            <w:pPr>
              <w:spacing w:line="256" w:lineRule="auto"/>
              <w:jc w:val="right"/>
              <w:rPr>
                <w:sz w:val="20"/>
                <w:szCs w:val="20"/>
              </w:rPr>
            </w:pPr>
            <w:r w:rsidRPr="00CE674C">
              <w:rPr>
                <w:sz w:val="20"/>
                <w:szCs w:val="20"/>
              </w:rPr>
              <w:t>1</w:t>
            </w:r>
            <w:r w:rsidRPr="00CE674C">
              <w:rPr>
                <w:sz w:val="20"/>
                <w:szCs w:val="20"/>
                <w:lang w:val="ky-KG"/>
              </w:rPr>
              <w:t xml:space="preserve"> </w:t>
            </w:r>
            <w:r w:rsidRPr="00CE674C">
              <w:rPr>
                <w:sz w:val="20"/>
                <w:szCs w:val="20"/>
              </w:rPr>
              <w:t>547,3</w:t>
            </w:r>
          </w:p>
        </w:tc>
        <w:tc>
          <w:tcPr>
            <w:tcW w:w="518" w:type="pct"/>
            <w:vAlign w:val="bottom"/>
            <w:hideMark/>
          </w:tcPr>
          <w:p w14:paraId="382DB8B4" w14:textId="77777777" w:rsidR="00CE674C" w:rsidRPr="00CE674C" w:rsidRDefault="00CE674C" w:rsidP="00CE674C">
            <w:pPr>
              <w:spacing w:line="256" w:lineRule="auto"/>
              <w:jc w:val="right"/>
              <w:rPr>
                <w:sz w:val="20"/>
                <w:szCs w:val="20"/>
              </w:rPr>
            </w:pPr>
            <w:r w:rsidRPr="00CE674C">
              <w:rPr>
                <w:sz w:val="20"/>
                <w:szCs w:val="20"/>
              </w:rPr>
              <w:t>17</w:t>
            </w:r>
            <w:r w:rsidRPr="00CE674C">
              <w:rPr>
                <w:sz w:val="20"/>
                <w:szCs w:val="20"/>
                <w:lang w:val="ky-KG"/>
              </w:rPr>
              <w:t xml:space="preserve"> </w:t>
            </w:r>
            <w:r w:rsidRPr="00CE674C">
              <w:rPr>
                <w:sz w:val="20"/>
                <w:szCs w:val="20"/>
              </w:rPr>
              <w:t>497,0</w:t>
            </w:r>
          </w:p>
        </w:tc>
        <w:tc>
          <w:tcPr>
            <w:tcW w:w="485" w:type="pct"/>
            <w:vAlign w:val="bottom"/>
            <w:hideMark/>
          </w:tcPr>
          <w:p w14:paraId="4D13AF20" w14:textId="77777777" w:rsidR="00CE674C" w:rsidRPr="00CE674C" w:rsidRDefault="00CE674C" w:rsidP="00CE674C">
            <w:pPr>
              <w:spacing w:line="256" w:lineRule="auto"/>
              <w:jc w:val="right"/>
              <w:rPr>
                <w:bCs/>
                <w:sz w:val="20"/>
                <w:szCs w:val="20"/>
              </w:rPr>
            </w:pPr>
            <w:r w:rsidRPr="00CE674C">
              <w:rPr>
                <w:sz w:val="20"/>
                <w:szCs w:val="20"/>
              </w:rPr>
              <w:t>171,3</w:t>
            </w:r>
          </w:p>
        </w:tc>
        <w:tc>
          <w:tcPr>
            <w:tcW w:w="486" w:type="pct"/>
            <w:vAlign w:val="bottom"/>
            <w:hideMark/>
          </w:tcPr>
          <w:p w14:paraId="07324162" w14:textId="77777777" w:rsidR="00CE674C" w:rsidRPr="00CE674C" w:rsidRDefault="00CE674C" w:rsidP="00CE674C">
            <w:pPr>
              <w:spacing w:line="256" w:lineRule="auto"/>
              <w:jc w:val="right"/>
              <w:rPr>
                <w:bCs/>
                <w:sz w:val="20"/>
                <w:szCs w:val="20"/>
              </w:rPr>
            </w:pPr>
            <w:r w:rsidRPr="00CE674C">
              <w:rPr>
                <w:sz w:val="20"/>
                <w:szCs w:val="20"/>
              </w:rPr>
              <w:t>114,5</w:t>
            </w:r>
          </w:p>
        </w:tc>
        <w:tc>
          <w:tcPr>
            <w:tcW w:w="485" w:type="pct"/>
            <w:vAlign w:val="bottom"/>
            <w:hideMark/>
          </w:tcPr>
          <w:p w14:paraId="2E030F84" w14:textId="77777777" w:rsidR="00CE674C" w:rsidRPr="00CE674C" w:rsidRDefault="00CE674C" w:rsidP="00CE674C">
            <w:pPr>
              <w:spacing w:line="256" w:lineRule="auto"/>
              <w:jc w:val="right"/>
              <w:rPr>
                <w:sz w:val="20"/>
                <w:szCs w:val="20"/>
              </w:rPr>
            </w:pPr>
            <w:r w:rsidRPr="00CE674C">
              <w:rPr>
                <w:sz w:val="20"/>
                <w:szCs w:val="20"/>
              </w:rPr>
              <w:t>93,3</w:t>
            </w:r>
          </w:p>
        </w:tc>
        <w:tc>
          <w:tcPr>
            <w:tcW w:w="477" w:type="pct"/>
            <w:vAlign w:val="bottom"/>
            <w:hideMark/>
          </w:tcPr>
          <w:p w14:paraId="4676F64C" w14:textId="77777777" w:rsidR="00CE674C" w:rsidRPr="00CE674C" w:rsidRDefault="00CE674C" w:rsidP="00CE674C">
            <w:pPr>
              <w:spacing w:line="256" w:lineRule="auto"/>
              <w:jc w:val="right"/>
              <w:rPr>
                <w:sz w:val="20"/>
                <w:szCs w:val="20"/>
              </w:rPr>
            </w:pPr>
            <w:r w:rsidRPr="00CE674C">
              <w:rPr>
                <w:sz w:val="20"/>
                <w:szCs w:val="20"/>
              </w:rPr>
              <w:t>105,9</w:t>
            </w:r>
          </w:p>
        </w:tc>
      </w:tr>
      <w:tr w:rsidR="00CE674C" w:rsidRPr="00CE674C" w14:paraId="46D32DB6" w14:textId="77777777" w:rsidTr="00CE674C">
        <w:trPr>
          <w:cantSplit/>
          <w:trHeight w:val="265"/>
        </w:trPr>
        <w:tc>
          <w:tcPr>
            <w:tcW w:w="1093" w:type="pct"/>
            <w:hideMark/>
          </w:tcPr>
          <w:p w14:paraId="3C3065C3" w14:textId="77777777" w:rsidR="00CE674C" w:rsidRPr="00CE674C" w:rsidRDefault="00CE674C" w:rsidP="00CE674C">
            <w:pPr>
              <w:spacing w:before="14" w:after="14" w:line="256" w:lineRule="auto"/>
              <w:ind w:left="226" w:hanging="113"/>
              <w:rPr>
                <w:sz w:val="20"/>
                <w:szCs w:val="20"/>
              </w:rPr>
            </w:pPr>
            <w:r w:rsidRPr="00CE674C">
              <w:rPr>
                <w:sz w:val="20"/>
                <w:szCs w:val="20"/>
              </w:rPr>
              <w:t xml:space="preserve">Талас </w:t>
            </w:r>
            <w:proofErr w:type="spellStart"/>
            <w:r w:rsidRPr="00CE674C">
              <w:rPr>
                <w:sz w:val="20"/>
                <w:szCs w:val="20"/>
              </w:rPr>
              <w:t>облусу</w:t>
            </w:r>
            <w:proofErr w:type="spellEnd"/>
          </w:p>
        </w:tc>
        <w:tc>
          <w:tcPr>
            <w:tcW w:w="486" w:type="pct"/>
            <w:vAlign w:val="bottom"/>
            <w:hideMark/>
          </w:tcPr>
          <w:p w14:paraId="27BCB90A" w14:textId="77777777" w:rsidR="00CE674C" w:rsidRPr="00CE674C" w:rsidRDefault="00CE674C" w:rsidP="00CE674C">
            <w:pPr>
              <w:spacing w:line="256" w:lineRule="auto"/>
              <w:jc w:val="right"/>
              <w:rPr>
                <w:sz w:val="20"/>
                <w:szCs w:val="20"/>
              </w:rPr>
            </w:pPr>
            <w:r w:rsidRPr="00CE674C">
              <w:rPr>
                <w:sz w:val="20"/>
                <w:szCs w:val="20"/>
              </w:rPr>
              <w:t>2</w:t>
            </w:r>
            <w:r w:rsidRPr="00CE674C">
              <w:rPr>
                <w:sz w:val="20"/>
                <w:szCs w:val="20"/>
                <w:lang w:val="ky-KG"/>
              </w:rPr>
              <w:t xml:space="preserve"> </w:t>
            </w:r>
            <w:r w:rsidRPr="00CE674C">
              <w:rPr>
                <w:sz w:val="20"/>
                <w:szCs w:val="20"/>
              </w:rPr>
              <w:t>763,6</w:t>
            </w:r>
          </w:p>
        </w:tc>
        <w:tc>
          <w:tcPr>
            <w:tcW w:w="485" w:type="pct"/>
            <w:vAlign w:val="bottom"/>
            <w:hideMark/>
          </w:tcPr>
          <w:p w14:paraId="0E138E40" w14:textId="77777777" w:rsidR="00CE674C" w:rsidRPr="00CE674C" w:rsidRDefault="00CE674C" w:rsidP="00CE674C">
            <w:pPr>
              <w:spacing w:line="256" w:lineRule="auto"/>
              <w:jc w:val="right"/>
              <w:rPr>
                <w:sz w:val="20"/>
                <w:szCs w:val="20"/>
              </w:rPr>
            </w:pPr>
            <w:r w:rsidRPr="00CE674C">
              <w:rPr>
                <w:sz w:val="20"/>
                <w:szCs w:val="20"/>
              </w:rPr>
              <w:t>23</w:t>
            </w:r>
            <w:r w:rsidRPr="00CE674C">
              <w:rPr>
                <w:sz w:val="20"/>
                <w:szCs w:val="20"/>
                <w:lang w:val="ky-KG"/>
              </w:rPr>
              <w:t xml:space="preserve"> </w:t>
            </w:r>
            <w:r w:rsidRPr="00CE674C">
              <w:rPr>
                <w:sz w:val="20"/>
                <w:szCs w:val="20"/>
              </w:rPr>
              <w:t>720,5</w:t>
            </w:r>
          </w:p>
        </w:tc>
        <w:tc>
          <w:tcPr>
            <w:tcW w:w="485" w:type="pct"/>
            <w:vAlign w:val="bottom"/>
            <w:hideMark/>
          </w:tcPr>
          <w:p w14:paraId="1F44EA05" w14:textId="77777777" w:rsidR="00CE674C" w:rsidRPr="00CE674C" w:rsidRDefault="00CE674C" w:rsidP="00CE674C">
            <w:pPr>
              <w:spacing w:line="256" w:lineRule="auto"/>
              <w:jc w:val="right"/>
              <w:rPr>
                <w:sz w:val="20"/>
                <w:szCs w:val="20"/>
                <w:lang w:val="en-US"/>
              </w:rPr>
            </w:pPr>
            <w:r w:rsidRPr="00CE674C">
              <w:rPr>
                <w:sz w:val="20"/>
                <w:szCs w:val="20"/>
              </w:rPr>
              <w:t>2</w:t>
            </w:r>
            <w:r w:rsidRPr="00CE674C">
              <w:rPr>
                <w:sz w:val="20"/>
                <w:szCs w:val="20"/>
                <w:lang w:val="ky-KG"/>
              </w:rPr>
              <w:t xml:space="preserve"> </w:t>
            </w:r>
            <w:r w:rsidRPr="00CE674C">
              <w:rPr>
                <w:sz w:val="20"/>
                <w:szCs w:val="20"/>
              </w:rPr>
              <w:t>997,0</w:t>
            </w:r>
          </w:p>
        </w:tc>
        <w:tc>
          <w:tcPr>
            <w:tcW w:w="518" w:type="pct"/>
            <w:vAlign w:val="bottom"/>
            <w:hideMark/>
          </w:tcPr>
          <w:p w14:paraId="31D28135" w14:textId="77777777" w:rsidR="00CE674C" w:rsidRPr="00CE674C" w:rsidRDefault="00CE674C" w:rsidP="00CE674C">
            <w:pPr>
              <w:spacing w:line="256" w:lineRule="auto"/>
              <w:jc w:val="right"/>
              <w:rPr>
                <w:sz w:val="20"/>
                <w:szCs w:val="20"/>
              </w:rPr>
            </w:pPr>
            <w:r w:rsidRPr="00CE674C">
              <w:rPr>
                <w:sz w:val="20"/>
                <w:szCs w:val="20"/>
              </w:rPr>
              <w:t>30</w:t>
            </w:r>
            <w:r w:rsidRPr="00CE674C">
              <w:rPr>
                <w:sz w:val="20"/>
                <w:szCs w:val="20"/>
                <w:lang w:val="ky-KG"/>
              </w:rPr>
              <w:t xml:space="preserve"> </w:t>
            </w:r>
            <w:r w:rsidRPr="00CE674C">
              <w:rPr>
                <w:sz w:val="20"/>
                <w:szCs w:val="20"/>
              </w:rPr>
              <w:t>658,1</w:t>
            </w:r>
          </w:p>
        </w:tc>
        <w:tc>
          <w:tcPr>
            <w:tcW w:w="485" w:type="pct"/>
            <w:vAlign w:val="bottom"/>
            <w:hideMark/>
          </w:tcPr>
          <w:p w14:paraId="73B39B5A" w14:textId="77777777" w:rsidR="00CE674C" w:rsidRPr="00CE674C" w:rsidRDefault="00CE674C" w:rsidP="00CE674C">
            <w:pPr>
              <w:spacing w:line="256" w:lineRule="auto"/>
              <w:jc w:val="right"/>
              <w:rPr>
                <w:bCs/>
                <w:sz w:val="20"/>
                <w:szCs w:val="20"/>
              </w:rPr>
            </w:pPr>
            <w:r w:rsidRPr="00CE674C">
              <w:rPr>
                <w:sz w:val="20"/>
                <w:szCs w:val="20"/>
              </w:rPr>
              <w:t>180,6</w:t>
            </w:r>
          </w:p>
        </w:tc>
        <w:tc>
          <w:tcPr>
            <w:tcW w:w="486" w:type="pct"/>
            <w:vAlign w:val="bottom"/>
            <w:hideMark/>
          </w:tcPr>
          <w:p w14:paraId="4C5BC860" w14:textId="77777777" w:rsidR="00CE674C" w:rsidRPr="00CE674C" w:rsidRDefault="00CE674C" w:rsidP="00CE674C">
            <w:pPr>
              <w:spacing w:line="256" w:lineRule="auto"/>
              <w:jc w:val="right"/>
              <w:rPr>
                <w:bCs/>
                <w:sz w:val="20"/>
                <w:szCs w:val="20"/>
              </w:rPr>
            </w:pPr>
            <w:r w:rsidRPr="00CE674C">
              <w:rPr>
                <w:sz w:val="20"/>
                <w:szCs w:val="20"/>
              </w:rPr>
              <w:t>106,9</w:t>
            </w:r>
          </w:p>
        </w:tc>
        <w:tc>
          <w:tcPr>
            <w:tcW w:w="485" w:type="pct"/>
            <w:vAlign w:val="bottom"/>
            <w:hideMark/>
          </w:tcPr>
          <w:p w14:paraId="7822EE4D" w14:textId="77777777" w:rsidR="00CE674C" w:rsidRPr="00CE674C" w:rsidRDefault="00CE674C" w:rsidP="00CE674C">
            <w:pPr>
              <w:spacing w:line="256" w:lineRule="auto"/>
              <w:jc w:val="right"/>
              <w:rPr>
                <w:sz w:val="20"/>
                <w:szCs w:val="20"/>
              </w:rPr>
            </w:pPr>
            <w:r w:rsidRPr="00CE674C">
              <w:rPr>
                <w:sz w:val="20"/>
                <w:szCs w:val="20"/>
              </w:rPr>
              <w:t>93,6</w:t>
            </w:r>
          </w:p>
        </w:tc>
        <w:tc>
          <w:tcPr>
            <w:tcW w:w="477" w:type="pct"/>
            <w:vAlign w:val="bottom"/>
            <w:hideMark/>
          </w:tcPr>
          <w:p w14:paraId="6F1D0199" w14:textId="77777777" w:rsidR="00CE674C" w:rsidRPr="00CE674C" w:rsidRDefault="00CE674C" w:rsidP="00CE674C">
            <w:pPr>
              <w:spacing w:line="256" w:lineRule="auto"/>
              <w:jc w:val="right"/>
              <w:rPr>
                <w:sz w:val="20"/>
                <w:szCs w:val="20"/>
              </w:rPr>
            </w:pPr>
            <w:r w:rsidRPr="00CE674C">
              <w:rPr>
                <w:sz w:val="20"/>
                <w:szCs w:val="20"/>
              </w:rPr>
              <w:t>104,4</w:t>
            </w:r>
          </w:p>
        </w:tc>
      </w:tr>
      <w:tr w:rsidR="00CE674C" w:rsidRPr="00CE674C" w14:paraId="3E2ED6C5" w14:textId="77777777" w:rsidTr="00CE674C">
        <w:trPr>
          <w:cantSplit/>
          <w:trHeight w:val="250"/>
        </w:trPr>
        <w:tc>
          <w:tcPr>
            <w:tcW w:w="1093" w:type="pct"/>
            <w:hideMark/>
          </w:tcPr>
          <w:p w14:paraId="2E8D84F2" w14:textId="77777777" w:rsidR="00CE674C" w:rsidRPr="00CE674C" w:rsidRDefault="00CE674C" w:rsidP="00CE674C">
            <w:pPr>
              <w:spacing w:before="14" w:after="14" w:line="256" w:lineRule="auto"/>
              <w:ind w:left="226" w:hanging="113"/>
              <w:rPr>
                <w:sz w:val="20"/>
                <w:szCs w:val="20"/>
              </w:rPr>
            </w:pPr>
            <w:proofErr w:type="spellStart"/>
            <w:r w:rsidRPr="00CE674C">
              <w:rPr>
                <w:sz w:val="20"/>
                <w:szCs w:val="20"/>
              </w:rPr>
              <w:t>Чүй</w:t>
            </w:r>
            <w:proofErr w:type="spellEnd"/>
            <w:r w:rsidRPr="00CE674C">
              <w:rPr>
                <w:sz w:val="20"/>
                <w:szCs w:val="20"/>
              </w:rPr>
              <w:t xml:space="preserve"> </w:t>
            </w:r>
            <w:proofErr w:type="spellStart"/>
            <w:r w:rsidRPr="00CE674C">
              <w:rPr>
                <w:sz w:val="20"/>
                <w:szCs w:val="20"/>
              </w:rPr>
              <w:t>облусу</w:t>
            </w:r>
            <w:proofErr w:type="spellEnd"/>
          </w:p>
        </w:tc>
        <w:tc>
          <w:tcPr>
            <w:tcW w:w="486" w:type="pct"/>
            <w:vAlign w:val="bottom"/>
            <w:hideMark/>
          </w:tcPr>
          <w:p w14:paraId="06320BFD" w14:textId="77777777" w:rsidR="00CE674C" w:rsidRPr="00CE674C" w:rsidRDefault="00CE674C" w:rsidP="00CE674C">
            <w:pPr>
              <w:spacing w:line="256" w:lineRule="auto"/>
              <w:jc w:val="right"/>
              <w:rPr>
                <w:sz w:val="20"/>
                <w:szCs w:val="20"/>
              </w:rPr>
            </w:pPr>
            <w:r w:rsidRPr="00CE674C">
              <w:rPr>
                <w:sz w:val="20"/>
                <w:szCs w:val="20"/>
              </w:rPr>
              <w:t>22</w:t>
            </w:r>
            <w:r w:rsidRPr="00CE674C">
              <w:rPr>
                <w:sz w:val="20"/>
                <w:szCs w:val="20"/>
                <w:lang w:val="ky-KG"/>
              </w:rPr>
              <w:t xml:space="preserve"> </w:t>
            </w:r>
            <w:r w:rsidRPr="00CE674C">
              <w:rPr>
                <w:sz w:val="20"/>
                <w:szCs w:val="20"/>
              </w:rPr>
              <w:t>333,8</w:t>
            </w:r>
          </w:p>
        </w:tc>
        <w:tc>
          <w:tcPr>
            <w:tcW w:w="485" w:type="pct"/>
            <w:vAlign w:val="bottom"/>
            <w:hideMark/>
          </w:tcPr>
          <w:p w14:paraId="490294BE" w14:textId="77777777" w:rsidR="00CE674C" w:rsidRPr="00CE674C" w:rsidRDefault="00CE674C" w:rsidP="00CE674C">
            <w:pPr>
              <w:spacing w:line="256" w:lineRule="auto"/>
              <w:jc w:val="right"/>
              <w:rPr>
                <w:sz w:val="20"/>
                <w:szCs w:val="20"/>
              </w:rPr>
            </w:pPr>
            <w:r w:rsidRPr="00CE674C">
              <w:rPr>
                <w:sz w:val="20"/>
                <w:szCs w:val="20"/>
              </w:rPr>
              <w:t>194</w:t>
            </w:r>
            <w:r w:rsidRPr="00CE674C">
              <w:rPr>
                <w:sz w:val="20"/>
                <w:szCs w:val="20"/>
                <w:lang w:val="ky-KG"/>
              </w:rPr>
              <w:t xml:space="preserve"> </w:t>
            </w:r>
            <w:r w:rsidRPr="00CE674C">
              <w:rPr>
                <w:sz w:val="20"/>
                <w:szCs w:val="20"/>
              </w:rPr>
              <w:t>564,6</w:t>
            </w:r>
          </w:p>
        </w:tc>
        <w:tc>
          <w:tcPr>
            <w:tcW w:w="485" w:type="pct"/>
            <w:vAlign w:val="bottom"/>
            <w:hideMark/>
          </w:tcPr>
          <w:p w14:paraId="031120D5" w14:textId="77777777" w:rsidR="00CE674C" w:rsidRPr="00CE674C" w:rsidRDefault="00CE674C" w:rsidP="00CE674C">
            <w:pPr>
              <w:spacing w:line="256" w:lineRule="auto"/>
              <w:jc w:val="right"/>
              <w:rPr>
                <w:sz w:val="20"/>
                <w:szCs w:val="20"/>
              </w:rPr>
            </w:pPr>
            <w:r w:rsidRPr="00CE674C">
              <w:rPr>
                <w:sz w:val="20"/>
                <w:szCs w:val="20"/>
              </w:rPr>
              <w:t>26</w:t>
            </w:r>
            <w:r w:rsidRPr="00CE674C">
              <w:rPr>
                <w:sz w:val="20"/>
                <w:szCs w:val="20"/>
                <w:lang w:val="ky-KG"/>
              </w:rPr>
              <w:t xml:space="preserve"> </w:t>
            </w:r>
            <w:r w:rsidRPr="00CE674C">
              <w:rPr>
                <w:sz w:val="20"/>
                <w:szCs w:val="20"/>
              </w:rPr>
              <w:t>920,4</w:t>
            </w:r>
          </w:p>
        </w:tc>
        <w:tc>
          <w:tcPr>
            <w:tcW w:w="518" w:type="pct"/>
            <w:vAlign w:val="bottom"/>
            <w:hideMark/>
          </w:tcPr>
          <w:p w14:paraId="43253CC2" w14:textId="77777777" w:rsidR="00CE674C" w:rsidRPr="00CE674C" w:rsidRDefault="00CE674C" w:rsidP="00CE674C">
            <w:pPr>
              <w:spacing w:line="256" w:lineRule="auto"/>
              <w:jc w:val="right"/>
              <w:rPr>
                <w:sz w:val="20"/>
                <w:szCs w:val="20"/>
              </w:rPr>
            </w:pPr>
            <w:r w:rsidRPr="00CE674C">
              <w:rPr>
                <w:sz w:val="20"/>
                <w:szCs w:val="20"/>
              </w:rPr>
              <w:t>235</w:t>
            </w:r>
            <w:r w:rsidRPr="00CE674C">
              <w:rPr>
                <w:sz w:val="20"/>
                <w:szCs w:val="20"/>
                <w:lang w:val="ky-KG"/>
              </w:rPr>
              <w:t xml:space="preserve"> </w:t>
            </w:r>
            <w:r w:rsidRPr="00CE674C">
              <w:rPr>
                <w:sz w:val="20"/>
                <w:szCs w:val="20"/>
              </w:rPr>
              <w:t>774,0</w:t>
            </w:r>
          </w:p>
        </w:tc>
        <w:tc>
          <w:tcPr>
            <w:tcW w:w="485" w:type="pct"/>
            <w:vAlign w:val="bottom"/>
            <w:hideMark/>
          </w:tcPr>
          <w:p w14:paraId="0698ACDC" w14:textId="77777777" w:rsidR="00CE674C" w:rsidRPr="00CE674C" w:rsidRDefault="00CE674C" w:rsidP="00CE674C">
            <w:pPr>
              <w:spacing w:line="256" w:lineRule="auto"/>
              <w:jc w:val="right"/>
              <w:rPr>
                <w:bCs/>
                <w:sz w:val="20"/>
                <w:szCs w:val="20"/>
              </w:rPr>
            </w:pPr>
            <w:r w:rsidRPr="00CE674C">
              <w:rPr>
                <w:sz w:val="20"/>
                <w:szCs w:val="20"/>
              </w:rPr>
              <w:t>91,4</w:t>
            </w:r>
          </w:p>
        </w:tc>
        <w:tc>
          <w:tcPr>
            <w:tcW w:w="486" w:type="pct"/>
            <w:vAlign w:val="bottom"/>
            <w:hideMark/>
          </w:tcPr>
          <w:p w14:paraId="2A2C17E4" w14:textId="77777777" w:rsidR="00CE674C" w:rsidRPr="00CE674C" w:rsidRDefault="00CE674C" w:rsidP="00CE674C">
            <w:pPr>
              <w:spacing w:line="256" w:lineRule="auto"/>
              <w:jc w:val="right"/>
              <w:rPr>
                <w:bCs/>
                <w:sz w:val="20"/>
                <w:szCs w:val="20"/>
              </w:rPr>
            </w:pPr>
            <w:r w:rsidRPr="00CE674C">
              <w:rPr>
                <w:sz w:val="20"/>
                <w:szCs w:val="20"/>
              </w:rPr>
              <w:t>125,4</w:t>
            </w:r>
          </w:p>
        </w:tc>
        <w:tc>
          <w:tcPr>
            <w:tcW w:w="485" w:type="pct"/>
            <w:vAlign w:val="bottom"/>
            <w:hideMark/>
          </w:tcPr>
          <w:p w14:paraId="789D407E" w14:textId="77777777" w:rsidR="00CE674C" w:rsidRPr="00CE674C" w:rsidRDefault="00CE674C" w:rsidP="00CE674C">
            <w:pPr>
              <w:spacing w:line="256" w:lineRule="auto"/>
              <w:jc w:val="right"/>
              <w:rPr>
                <w:sz w:val="20"/>
                <w:szCs w:val="20"/>
              </w:rPr>
            </w:pPr>
            <w:r w:rsidRPr="00CE674C">
              <w:rPr>
                <w:sz w:val="20"/>
                <w:szCs w:val="20"/>
              </w:rPr>
              <w:t>113,0</w:t>
            </w:r>
          </w:p>
        </w:tc>
        <w:tc>
          <w:tcPr>
            <w:tcW w:w="477" w:type="pct"/>
            <w:vAlign w:val="bottom"/>
            <w:hideMark/>
          </w:tcPr>
          <w:p w14:paraId="43C02A98" w14:textId="77777777" w:rsidR="00CE674C" w:rsidRPr="00CE674C" w:rsidRDefault="00CE674C" w:rsidP="00CE674C">
            <w:pPr>
              <w:spacing w:line="256" w:lineRule="auto"/>
              <w:jc w:val="right"/>
              <w:rPr>
                <w:sz w:val="20"/>
                <w:szCs w:val="20"/>
              </w:rPr>
            </w:pPr>
            <w:r w:rsidRPr="00CE674C">
              <w:rPr>
                <w:sz w:val="20"/>
                <w:szCs w:val="20"/>
              </w:rPr>
              <w:t>118,5</w:t>
            </w:r>
          </w:p>
        </w:tc>
      </w:tr>
      <w:tr w:rsidR="00CE674C" w:rsidRPr="00CE674C" w14:paraId="14CEE6E4" w14:textId="77777777" w:rsidTr="00CE674C">
        <w:trPr>
          <w:cantSplit/>
          <w:trHeight w:val="250"/>
        </w:trPr>
        <w:tc>
          <w:tcPr>
            <w:tcW w:w="1093" w:type="pct"/>
            <w:hideMark/>
          </w:tcPr>
          <w:p w14:paraId="25F21D55" w14:textId="77777777" w:rsidR="00CE674C" w:rsidRPr="00CE674C" w:rsidRDefault="00CE674C" w:rsidP="00CE674C">
            <w:pPr>
              <w:spacing w:before="14" w:after="14" w:line="256" w:lineRule="auto"/>
              <w:ind w:left="226" w:hanging="113"/>
              <w:rPr>
                <w:sz w:val="20"/>
                <w:szCs w:val="20"/>
              </w:rPr>
            </w:pPr>
            <w:r w:rsidRPr="00CE674C">
              <w:rPr>
                <w:sz w:val="20"/>
                <w:szCs w:val="20"/>
              </w:rPr>
              <w:t>Бишкек ш.</w:t>
            </w:r>
          </w:p>
        </w:tc>
        <w:tc>
          <w:tcPr>
            <w:tcW w:w="486" w:type="pct"/>
            <w:vAlign w:val="bottom"/>
            <w:hideMark/>
          </w:tcPr>
          <w:p w14:paraId="545C1095" w14:textId="77777777" w:rsidR="00CE674C" w:rsidRPr="00CE674C" w:rsidRDefault="00CE674C" w:rsidP="00CE674C">
            <w:pPr>
              <w:spacing w:line="256" w:lineRule="auto"/>
              <w:jc w:val="right"/>
              <w:rPr>
                <w:sz w:val="20"/>
                <w:szCs w:val="20"/>
              </w:rPr>
            </w:pPr>
            <w:r w:rsidRPr="00CE674C">
              <w:rPr>
                <w:sz w:val="20"/>
                <w:szCs w:val="20"/>
              </w:rPr>
              <w:t>7</w:t>
            </w:r>
            <w:r w:rsidRPr="00CE674C">
              <w:rPr>
                <w:sz w:val="20"/>
                <w:szCs w:val="20"/>
                <w:lang w:val="ky-KG"/>
              </w:rPr>
              <w:t xml:space="preserve"> </w:t>
            </w:r>
            <w:r w:rsidRPr="00CE674C">
              <w:rPr>
                <w:sz w:val="20"/>
                <w:szCs w:val="20"/>
              </w:rPr>
              <w:t>052,5</w:t>
            </w:r>
          </w:p>
        </w:tc>
        <w:tc>
          <w:tcPr>
            <w:tcW w:w="485" w:type="pct"/>
            <w:vAlign w:val="bottom"/>
            <w:hideMark/>
          </w:tcPr>
          <w:p w14:paraId="6AF501A3" w14:textId="77777777" w:rsidR="00CE674C" w:rsidRPr="00CE674C" w:rsidRDefault="00CE674C" w:rsidP="00CE674C">
            <w:pPr>
              <w:spacing w:line="256" w:lineRule="auto"/>
              <w:jc w:val="right"/>
              <w:rPr>
                <w:sz w:val="20"/>
                <w:szCs w:val="20"/>
              </w:rPr>
            </w:pPr>
            <w:r w:rsidRPr="00CE674C">
              <w:rPr>
                <w:sz w:val="20"/>
                <w:szCs w:val="20"/>
              </w:rPr>
              <w:t>62</w:t>
            </w:r>
            <w:r w:rsidRPr="00CE674C">
              <w:rPr>
                <w:sz w:val="20"/>
                <w:szCs w:val="20"/>
                <w:lang w:val="ky-KG"/>
              </w:rPr>
              <w:t xml:space="preserve"> </w:t>
            </w:r>
            <w:r w:rsidRPr="00CE674C">
              <w:rPr>
                <w:sz w:val="20"/>
                <w:szCs w:val="20"/>
              </w:rPr>
              <w:t>963,6</w:t>
            </w:r>
          </w:p>
        </w:tc>
        <w:tc>
          <w:tcPr>
            <w:tcW w:w="485" w:type="pct"/>
            <w:vAlign w:val="bottom"/>
            <w:hideMark/>
          </w:tcPr>
          <w:p w14:paraId="544CBE6D" w14:textId="77777777" w:rsidR="00CE674C" w:rsidRPr="00CE674C" w:rsidRDefault="00CE674C" w:rsidP="00CE674C">
            <w:pPr>
              <w:spacing w:line="256" w:lineRule="auto"/>
              <w:jc w:val="right"/>
              <w:rPr>
                <w:sz w:val="20"/>
                <w:szCs w:val="20"/>
              </w:rPr>
            </w:pPr>
            <w:r w:rsidRPr="00CE674C">
              <w:rPr>
                <w:sz w:val="20"/>
                <w:szCs w:val="20"/>
              </w:rPr>
              <w:t>9</w:t>
            </w:r>
            <w:r w:rsidRPr="00CE674C">
              <w:rPr>
                <w:sz w:val="20"/>
                <w:szCs w:val="20"/>
                <w:lang w:val="ky-KG"/>
              </w:rPr>
              <w:t xml:space="preserve"> </w:t>
            </w:r>
            <w:r w:rsidRPr="00CE674C">
              <w:rPr>
                <w:sz w:val="20"/>
                <w:szCs w:val="20"/>
              </w:rPr>
              <w:t>861,5</w:t>
            </w:r>
          </w:p>
        </w:tc>
        <w:tc>
          <w:tcPr>
            <w:tcW w:w="518" w:type="pct"/>
            <w:vAlign w:val="bottom"/>
            <w:hideMark/>
          </w:tcPr>
          <w:p w14:paraId="1F325150" w14:textId="77777777" w:rsidR="00CE674C" w:rsidRPr="00CE674C" w:rsidRDefault="00CE674C" w:rsidP="00CE674C">
            <w:pPr>
              <w:spacing w:line="256" w:lineRule="auto"/>
              <w:jc w:val="right"/>
              <w:rPr>
                <w:sz w:val="20"/>
                <w:szCs w:val="20"/>
              </w:rPr>
            </w:pPr>
            <w:r w:rsidRPr="00CE674C">
              <w:rPr>
                <w:sz w:val="20"/>
                <w:szCs w:val="20"/>
              </w:rPr>
              <w:t>76</w:t>
            </w:r>
            <w:r w:rsidRPr="00CE674C">
              <w:rPr>
                <w:sz w:val="20"/>
                <w:szCs w:val="20"/>
                <w:lang w:val="ky-KG"/>
              </w:rPr>
              <w:t xml:space="preserve"> </w:t>
            </w:r>
            <w:r w:rsidRPr="00CE674C">
              <w:rPr>
                <w:sz w:val="20"/>
                <w:szCs w:val="20"/>
              </w:rPr>
              <w:t>978,5</w:t>
            </w:r>
          </w:p>
        </w:tc>
        <w:tc>
          <w:tcPr>
            <w:tcW w:w="485" w:type="pct"/>
            <w:vAlign w:val="bottom"/>
            <w:hideMark/>
          </w:tcPr>
          <w:p w14:paraId="68662B3F" w14:textId="77777777" w:rsidR="00CE674C" w:rsidRPr="00CE674C" w:rsidRDefault="00CE674C" w:rsidP="00CE674C">
            <w:pPr>
              <w:spacing w:line="256" w:lineRule="auto"/>
              <w:jc w:val="right"/>
              <w:rPr>
                <w:bCs/>
                <w:sz w:val="20"/>
                <w:szCs w:val="20"/>
              </w:rPr>
            </w:pPr>
            <w:r w:rsidRPr="00CE674C">
              <w:rPr>
                <w:sz w:val="20"/>
                <w:szCs w:val="20"/>
              </w:rPr>
              <w:t>155,0</w:t>
            </w:r>
          </w:p>
        </w:tc>
        <w:tc>
          <w:tcPr>
            <w:tcW w:w="486" w:type="pct"/>
            <w:vAlign w:val="bottom"/>
            <w:hideMark/>
          </w:tcPr>
          <w:p w14:paraId="32961124" w14:textId="77777777" w:rsidR="00CE674C" w:rsidRPr="00CE674C" w:rsidRDefault="00CE674C" w:rsidP="00CE674C">
            <w:pPr>
              <w:spacing w:line="256" w:lineRule="auto"/>
              <w:jc w:val="right"/>
              <w:rPr>
                <w:bCs/>
                <w:sz w:val="20"/>
                <w:szCs w:val="20"/>
              </w:rPr>
            </w:pPr>
            <w:r w:rsidRPr="00CE674C">
              <w:rPr>
                <w:sz w:val="20"/>
                <w:szCs w:val="20"/>
              </w:rPr>
              <w:t>120,8</w:t>
            </w:r>
          </w:p>
        </w:tc>
        <w:tc>
          <w:tcPr>
            <w:tcW w:w="485" w:type="pct"/>
            <w:vAlign w:val="bottom"/>
            <w:hideMark/>
          </w:tcPr>
          <w:p w14:paraId="421C5238" w14:textId="77777777" w:rsidR="00CE674C" w:rsidRPr="00CE674C" w:rsidRDefault="00CE674C" w:rsidP="00CE674C">
            <w:pPr>
              <w:spacing w:line="256" w:lineRule="auto"/>
              <w:jc w:val="right"/>
              <w:rPr>
                <w:sz w:val="20"/>
                <w:szCs w:val="20"/>
              </w:rPr>
            </w:pPr>
            <w:r w:rsidRPr="00CE674C">
              <w:rPr>
                <w:sz w:val="20"/>
                <w:szCs w:val="20"/>
              </w:rPr>
              <w:t>124,2</w:t>
            </w:r>
          </w:p>
        </w:tc>
        <w:tc>
          <w:tcPr>
            <w:tcW w:w="477" w:type="pct"/>
            <w:vAlign w:val="bottom"/>
            <w:hideMark/>
          </w:tcPr>
          <w:p w14:paraId="538AF467" w14:textId="77777777" w:rsidR="00CE674C" w:rsidRPr="00CE674C" w:rsidRDefault="00CE674C" w:rsidP="00CE674C">
            <w:pPr>
              <w:spacing w:line="256" w:lineRule="auto"/>
              <w:jc w:val="right"/>
              <w:rPr>
                <w:sz w:val="20"/>
                <w:szCs w:val="20"/>
              </w:rPr>
            </w:pPr>
            <w:r w:rsidRPr="00CE674C">
              <w:rPr>
                <w:sz w:val="20"/>
                <w:szCs w:val="20"/>
              </w:rPr>
              <w:t>110,5</w:t>
            </w:r>
          </w:p>
        </w:tc>
      </w:tr>
      <w:tr w:rsidR="00CE674C" w:rsidRPr="00CE674C" w14:paraId="6AA83932" w14:textId="77777777" w:rsidTr="00CE674C">
        <w:trPr>
          <w:cantSplit/>
          <w:trHeight w:val="250"/>
        </w:trPr>
        <w:tc>
          <w:tcPr>
            <w:tcW w:w="1093" w:type="pct"/>
            <w:tcBorders>
              <w:top w:val="nil"/>
              <w:left w:val="nil"/>
              <w:bottom w:val="single" w:sz="8" w:space="0" w:color="auto"/>
              <w:right w:val="nil"/>
            </w:tcBorders>
            <w:hideMark/>
          </w:tcPr>
          <w:p w14:paraId="607C79A4" w14:textId="77777777" w:rsidR="00CE674C" w:rsidRPr="00CE674C" w:rsidRDefault="00CE674C" w:rsidP="00CE674C">
            <w:pPr>
              <w:spacing w:before="14" w:after="14" w:line="256" w:lineRule="auto"/>
              <w:ind w:left="226" w:hanging="113"/>
              <w:rPr>
                <w:sz w:val="20"/>
                <w:szCs w:val="20"/>
              </w:rPr>
            </w:pPr>
            <w:r w:rsidRPr="00CE674C">
              <w:rPr>
                <w:sz w:val="20"/>
                <w:szCs w:val="20"/>
              </w:rPr>
              <w:t>Ош ш.</w:t>
            </w:r>
          </w:p>
        </w:tc>
        <w:tc>
          <w:tcPr>
            <w:tcW w:w="486" w:type="pct"/>
            <w:tcBorders>
              <w:top w:val="nil"/>
              <w:left w:val="nil"/>
              <w:bottom w:val="single" w:sz="8" w:space="0" w:color="auto"/>
              <w:right w:val="nil"/>
            </w:tcBorders>
            <w:vAlign w:val="bottom"/>
            <w:hideMark/>
          </w:tcPr>
          <w:p w14:paraId="225366FD" w14:textId="77777777" w:rsidR="00CE674C" w:rsidRPr="00CE674C" w:rsidRDefault="00CE674C" w:rsidP="00CE674C">
            <w:pPr>
              <w:spacing w:line="256" w:lineRule="auto"/>
              <w:jc w:val="right"/>
              <w:rPr>
                <w:sz w:val="20"/>
                <w:szCs w:val="20"/>
              </w:rPr>
            </w:pPr>
            <w:r w:rsidRPr="00CE674C">
              <w:rPr>
                <w:sz w:val="20"/>
                <w:szCs w:val="20"/>
              </w:rPr>
              <w:t>814,0</w:t>
            </w:r>
          </w:p>
        </w:tc>
        <w:tc>
          <w:tcPr>
            <w:tcW w:w="485" w:type="pct"/>
            <w:tcBorders>
              <w:top w:val="nil"/>
              <w:left w:val="nil"/>
              <w:bottom w:val="single" w:sz="8" w:space="0" w:color="auto"/>
              <w:right w:val="nil"/>
            </w:tcBorders>
            <w:vAlign w:val="bottom"/>
            <w:hideMark/>
          </w:tcPr>
          <w:p w14:paraId="74A2CCA7" w14:textId="77777777" w:rsidR="00CE674C" w:rsidRPr="00CE674C" w:rsidRDefault="00CE674C" w:rsidP="00CE674C">
            <w:pPr>
              <w:spacing w:line="256" w:lineRule="auto"/>
              <w:jc w:val="right"/>
              <w:rPr>
                <w:sz w:val="20"/>
                <w:szCs w:val="20"/>
              </w:rPr>
            </w:pPr>
            <w:r w:rsidRPr="00CE674C">
              <w:rPr>
                <w:sz w:val="20"/>
                <w:szCs w:val="20"/>
              </w:rPr>
              <w:t>6</w:t>
            </w:r>
            <w:r w:rsidRPr="00CE674C">
              <w:rPr>
                <w:sz w:val="20"/>
                <w:szCs w:val="20"/>
                <w:lang w:val="ky-KG"/>
              </w:rPr>
              <w:t xml:space="preserve"> </w:t>
            </w:r>
            <w:r w:rsidRPr="00CE674C">
              <w:rPr>
                <w:sz w:val="20"/>
                <w:szCs w:val="20"/>
              </w:rPr>
              <w:t>232,5</w:t>
            </w:r>
          </w:p>
        </w:tc>
        <w:tc>
          <w:tcPr>
            <w:tcW w:w="485" w:type="pct"/>
            <w:tcBorders>
              <w:top w:val="nil"/>
              <w:left w:val="nil"/>
              <w:bottom w:val="single" w:sz="8" w:space="0" w:color="auto"/>
              <w:right w:val="nil"/>
            </w:tcBorders>
            <w:vAlign w:val="bottom"/>
            <w:hideMark/>
          </w:tcPr>
          <w:p w14:paraId="24920D38" w14:textId="77777777" w:rsidR="00CE674C" w:rsidRPr="00CE674C" w:rsidRDefault="00CE674C" w:rsidP="00CE674C">
            <w:pPr>
              <w:spacing w:line="256" w:lineRule="auto"/>
              <w:jc w:val="right"/>
              <w:rPr>
                <w:sz w:val="20"/>
                <w:szCs w:val="20"/>
              </w:rPr>
            </w:pPr>
            <w:r w:rsidRPr="00CE674C">
              <w:rPr>
                <w:sz w:val="20"/>
                <w:szCs w:val="20"/>
              </w:rPr>
              <w:t>825,9</w:t>
            </w:r>
          </w:p>
        </w:tc>
        <w:tc>
          <w:tcPr>
            <w:tcW w:w="518" w:type="pct"/>
            <w:tcBorders>
              <w:top w:val="nil"/>
              <w:left w:val="nil"/>
              <w:bottom w:val="single" w:sz="8" w:space="0" w:color="auto"/>
              <w:right w:val="nil"/>
            </w:tcBorders>
            <w:vAlign w:val="bottom"/>
            <w:hideMark/>
          </w:tcPr>
          <w:p w14:paraId="1211DC36" w14:textId="77777777" w:rsidR="00CE674C" w:rsidRPr="00CE674C" w:rsidRDefault="00CE674C" w:rsidP="00CE674C">
            <w:pPr>
              <w:spacing w:line="256" w:lineRule="auto"/>
              <w:jc w:val="right"/>
              <w:rPr>
                <w:sz w:val="20"/>
                <w:szCs w:val="20"/>
              </w:rPr>
            </w:pPr>
            <w:r w:rsidRPr="00CE674C">
              <w:rPr>
                <w:sz w:val="20"/>
                <w:szCs w:val="20"/>
              </w:rPr>
              <w:t>8</w:t>
            </w:r>
            <w:r w:rsidRPr="00CE674C">
              <w:rPr>
                <w:sz w:val="20"/>
                <w:szCs w:val="20"/>
                <w:lang w:val="ky-KG"/>
              </w:rPr>
              <w:t xml:space="preserve"> </w:t>
            </w:r>
            <w:r w:rsidRPr="00CE674C">
              <w:rPr>
                <w:sz w:val="20"/>
                <w:szCs w:val="20"/>
              </w:rPr>
              <w:t>555,2</w:t>
            </w:r>
          </w:p>
        </w:tc>
        <w:tc>
          <w:tcPr>
            <w:tcW w:w="485" w:type="pct"/>
            <w:tcBorders>
              <w:top w:val="nil"/>
              <w:left w:val="nil"/>
              <w:bottom w:val="single" w:sz="8" w:space="0" w:color="auto"/>
              <w:right w:val="nil"/>
            </w:tcBorders>
            <w:vAlign w:val="bottom"/>
            <w:hideMark/>
          </w:tcPr>
          <w:p w14:paraId="5239C64D" w14:textId="77777777" w:rsidR="00CE674C" w:rsidRPr="00CE674C" w:rsidRDefault="00CE674C" w:rsidP="00CE674C">
            <w:pPr>
              <w:spacing w:line="256" w:lineRule="auto"/>
              <w:jc w:val="right"/>
              <w:rPr>
                <w:bCs/>
                <w:sz w:val="20"/>
                <w:szCs w:val="20"/>
              </w:rPr>
            </w:pPr>
            <w:r w:rsidRPr="00CE674C">
              <w:rPr>
                <w:sz w:val="20"/>
                <w:szCs w:val="20"/>
              </w:rPr>
              <w:t>112,2</w:t>
            </w:r>
          </w:p>
        </w:tc>
        <w:tc>
          <w:tcPr>
            <w:tcW w:w="486" w:type="pct"/>
            <w:tcBorders>
              <w:top w:val="nil"/>
              <w:left w:val="nil"/>
              <w:bottom w:val="single" w:sz="8" w:space="0" w:color="auto"/>
              <w:right w:val="nil"/>
            </w:tcBorders>
            <w:vAlign w:val="bottom"/>
            <w:hideMark/>
          </w:tcPr>
          <w:p w14:paraId="0D796B24" w14:textId="77777777" w:rsidR="00CE674C" w:rsidRPr="00CE674C" w:rsidRDefault="00CE674C" w:rsidP="00CE674C">
            <w:pPr>
              <w:spacing w:line="256" w:lineRule="auto"/>
              <w:jc w:val="right"/>
              <w:rPr>
                <w:bCs/>
                <w:sz w:val="20"/>
                <w:szCs w:val="20"/>
              </w:rPr>
            </w:pPr>
            <w:r w:rsidRPr="00CE674C">
              <w:rPr>
                <w:sz w:val="20"/>
                <w:szCs w:val="20"/>
              </w:rPr>
              <w:t>106,1</w:t>
            </w:r>
          </w:p>
        </w:tc>
        <w:tc>
          <w:tcPr>
            <w:tcW w:w="485" w:type="pct"/>
            <w:tcBorders>
              <w:top w:val="nil"/>
              <w:left w:val="nil"/>
              <w:bottom w:val="single" w:sz="8" w:space="0" w:color="auto"/>
              <w:right w:val="nil"/>
            </w:tcBorders>
            <w:vAlign w:val="bottom"/>
            <w:hideMark/>
          </w:tcPr>
          <w:p w14:paraId="060FFE87" w14:textId="77777777" w:rsidR="00CE674C" w:rsidRPr="00CE674C" w:rsidRDefault="00CE674C" w:rsidP="00CE674C">
            <w:pPr>
              <w:spacing w:line="256" w:lineRule="auto"/>
              <w:jc w:val="right"/>
              <w:rPr>
                <w:sz w:val="20"/>
                <w:szCs w:val="20"/>
              </w:rPr>
            </w:pPr>
            <w:r w:rsidRPr="00CE674C">
              <w:rPr>
                <w:sz w:val="20"/>
                <w:szCs w:val="20"/>
              </w:rPr>
              <w:t>77,9</w:t>
            </w:r>
          </w:p>
        </w:tc>
        <w:tc>
          <w:tcPr>
            <w:tcW w:w="477" w:type="pct"/>
            <w:tcBorders>
              <w:top w:val="nil"/>
              <w:left w:val="nil"/>
              <w:bottom w:val="single" w:sz="8" w:space="0" w:color="auto"/>
              <w:right w:val="nil"/>
            </w:tcBorders>
            <w:vAlign w:val="bottom"/>
            <w:hideMark/>
          </w:tcPr>
          <w:p w14:paraId="2EA4283B" w14:textId="77777777" w:rsidR="00CE674C" w:rsidRPr="00CE674C" w:rsidRDefault="00CE674C" w:rsidP="00CE674C">
            <w:pPr>
              <w:spacing w:line="256" w:lineRule="auto"/>
              <w:jc w:val="right"/>
              <w:rPr>
                <w:sz w:val="20"/>
                <w:szCs w:val="20"/>
              </w:rPr>
            </w:pPr>
            <w:r w:rsidRPr="00CE674C">
              <w:rPr>
                <w:sz w:val="20"/>
                <w:szCs w:val="20"/>
              </w:rPr>
              <w:t>115,2</w:t>
            </w:r>
          </w:p>
        </w:tc>
      </w:tr>
    </w:tbl>
    <w:p w14:paraId="52A7243B" w14:textId="666EA432" w:rsidR="00CE674C" w:rsidRPr="00CE674C" w:rsidRDefault="00CE674C" w:rsidP="00CE674C">
      <w:pPr>
        <w:spacing w:before="120"/>
        <w:ind w:firstLine="709"/>
        <w:jc w:val="both"/>
      </w:pPr>
      <w:r w:rsidRPr="00CE674C">
        <w:lastRenderedPageBreak/>
        <w:t>2024-ж</w:t>
      </w:r>
      <w:r w:rsidRPr="00CE674C">
        <w:rPr>
          <w:lang w:val="ky-KG"/>
        </w:rPr>
        <w:t xml:space="preserve">ылдын </w:t>
      </w:r>
      <w:r w:rsidRPr="00CE674C">
        <w:t>январь-</w:t>
      </w:r>
      <w:proofErr w:type="spellStart"/>
      <w:r w:rsidRPr="00CE674C">
        <w:t>ноябрында</w:t>
      </w:r>
      <w:proofErr w:type="spellEnd"/>
      <w:r w:rsidRPr="00CE674C">
        <w:t xml:space="preserve"> </w:t>
      </w:r>
      <w:proofErr w:type="spellStart"/>
      <w:r w:rsidRPr="00CE674C">
        <w:t>өнөр</w:t>
      </w:r>
      <w:proofErr w:type="spellEnd"/>
      <w:r w:rsidRPr="00CE674C">
        <w:t xml:space="preserve"> </w:t>
      </w:r>
      <w:proofErr w:type="spellStart"/>
      <w:r w:rsidRPr="00CE674C">
        <w:t>жай</w:t>
      </w:r>
      <w:proofErr w:type="spellEnd"/>
      <w:r w:rsidRPr="00CE674C">
        <w:t xml:space="preserve"> </w:t>
      </w:r>
      <w:proofErr w:type="spellStart"/>
      <w:r w:rsidRPr="00CE674C">
        <w:t>өндүрүшүнүн</w:t>
      </w:r>
      <w:proofErr w:type="spellEnd"/>
      <w:r w:rsidRPr="00CE674C">
        <w:t xml:space="preserve"> </w:t>
      </w:r>
      <w:proofErr w:type="spellStart"/>
      <w:r w:rsidRPr="00CE674C">
        <w:t>жалпы</w:t>
      </w:r>
      <w:proofErr w:type="spellEnd"/>
      <w:r w:rsidRPr="00CE674C">
        <w:t xml:space="preserve"> </w:t>
      </w:r>
      <w:proofErr w:type="spellStart"/>
      <w:r w:rsidRPr="00CE674C">
        <w:t>көлөмүндө</w:t>
      </w:r>
      <w:proofErr w:type="spellEnd"/>
      <w:r w:rsidRPr="00CE674C">
        <w:t xml:space="preserve"> </w:t>
      </w:r>
      <w:proofErr w:type="spellStart"/>
      <w:r w:rsidRPr="00CE674C">
        <w:t>пайдалуу</w:t>
      </w:r>
      <w:proofErr w:type="spellEnd"/>
      <w:r w:rsidRPr="00CE674C">
        <w:t xml:space="preserve"> </w:t>
      </w:r>
      <w:proofErr w:type="spellStart"/>
      <w:r w:rsidRPr="00CE674C">
        <w:t>кендерди</w:t>
      </w:r>
      <w:proofErr w:type="spellEnd"/>
      <w:r w:rsidRPr="00CE674C">
        <w:t xml:space="preserve"> </w:t>
      </w:r>
      <w:proofErr w:type="spellStart"/>
      <w:r w:rsidRPr="00CE674C">
        <w:t>казуунун</w:t>
      </w:r>
      <w:proofErr w:type="spellEnd"/>
      <w:r w:rsidRPr="00CE674C">
        <w:t xml:space="preserve"> </w:t>
      </w:r>
      <w:proofErr w:type="spellStart"/>
      <w:r w:rsidRPr="00CE674C">
        <w:t>үлүшү</w:t>
      </w:r>
      <w:proofErr w:type="spellEnd"/>
      <w:r w:rsidRPr="00CE674C">
        <w:t xml:space="preserve"> </w:t>
      </w:r>
      <w:r w:rsidRPr="00CE674C">
        <w:rPr>
          <w:lang w:val="ky-KG"/>
        </w:rPr>
        <w:t xml:space="preserve">10,8 </w:t>
      </w:r>
      <w:proofErr w:type="spellStart"/>
      <w:r w:rsidRPr="00CE674C">
        <w:t>пайызды</w:t>
      </w:r>
      <w:proofErr w:type="spellEnd"/>
      <w:r w:rsidRPr="00CE674C">
        <w:t xml:space="preserve">, </w:t>
      </w:r>
      <w:proofErr w:type="spellStart"/>
      <w:r w:rsidRPr="00CE674C">
        <w:t>иштетүү</w:t>
      </w:r>
      <w:proofErr w:type="spellEnd"/>
      <w:r w:rsidRPr="00CE674C">
        <w:rPr>
          <w:b/>
          <w:color w:val="000000"/>
        </w:rPr>
        <w:t xml:space="preserve"> </w:t>
      </w:r>
      <w:proofErr w:type="spellStart"/>
      <w:r w:rsidRPr="00CE674C">
        <w:rPr>
          <w:iCs/>
        </w:rPr>
        <w:t>өндүрүшү</w:t>
      </w:r>
      <w:proofErr w:type="spellEnd"/>
      <w:r w:rsidRPr="00CE674C">
        <w:t xml:space="preserve"> </w:t>
      </w:r>
      <w:r w:rsidR="001A6404">
        <w:t>-</w:t>
      </w:r>
      <w:r w:rsidRPr="00CE674C">
        <w:t xml:space="preserve"> </w:t>
      </w:r>
      <w:r w:rsidRPr="00CE674C">
        <w:rPr>
          <w:lang w:val="ky-KG"/>
        </w:rPr>
        <w:t>77,7 пайызды,</w:t>
      </w:r>
      <w:r w:rsidRPr="00CE674C">
        <w:t xml:space="preserve"> </w:t>
      </w:r>
      <w:proofErr w:type="spellStart"/>
      <w:r w:rsidRPr="00CE674C">
        <w:t>электр</w:t>
      </w:r>
      <w:proofErr w:type="spellEnd"/>
      <w:r w:rsidRPr="00CE674C">
        <w:rPr>
          <w:lang w:val="ky-KG"/>
        </w:rPr>
        <w:t xml:space="preserve"> </w:t>
      </w:r>
      <w:r w:rsidRPr="00CE674C">
        <w:t>энергия, газ, буу</w:t>
      </w:r>
      <w:r w:rsidRPr="00CE674C">
        <w:rPr>
          <w:lang w:val="ky-KG"/>
        </w:rPr>
        <w:t xml:space="preserve"> жана </w:t>
      </w:r>
      <w:proofErr w:type="spellStart"/>
      <w:r w:rsidRPr="00CE674C">
        <w:t>кондицияланган</w:t>
      </w:r>
      <w:proofErr w:type="spellEnd"/>
      <w:r w:rsidRPr="00CE674C">
        <w:t xml:space="preserve"> </w:t>
      </w:r>
      <w:proofErr w:type="spellStart"/>
      <w:r w:rsidRPr="00CE674C">
        <w:t>аба</w:t>
      </w:r>
      <w:proofErr w:type="spellEnd"/>
      <w:r w:rsidRPr="00CE674C">
        <w:t xml:space="preserve"> </w:t>
      </w:r>
      <w:proofErr w:type="spellStart"/>
      <w:r w:rsidRPr="00CE674C">
        <w:t>менен</w:t>
      </w:r>
      <w:proofErr w:type="spellEnd"/>
      <w:r w:rsidRPr="00CE674C">
        <w:t xml:space="preserve"> </w:t>
      </w:r>
      <w:proofErr w:type="spellStart"/>
      <w:r w:rsidRPr="00CE674C">
        <w:t>камсыздоо</w:t>
      </w:r>
      <w:proofErr w:type="spellEnd"/>
      <w:r w:rsidRPr="00CE674C">
        <w:t xml:space="preserve"> </w:t>
      </w:r>
      <w:r w:rsidR="001A6404">
        <w:t>-</w:t>
      </w:r>
      <w:r w:rsidRPr="00CE674C">
        <w:t xml:space="preserve"> </w:t>
      </w:r>
      <w:r w:rsidRPr="00CE674C">
        <w:rPr>
          <w:lang w:val="ky-KG"/>
        </w:rPr>
        <w:t>10,5 пайызды,</w:t>
      </w:r>
      <w:r w:rsidRPr="00CE674C">
        <w:t xml:space="preserve"> </w:t>
      </w:r>
      <w:proofErr w:type="spellStart"/>
      <w:r w:rsidRPr="00CE674C">
        <w:t>суу</w:t>
      </w:r>
      <w:proofErr w:type="spellEnd"/>
      <w:r w:rsidRPr="00CE674C">
        <w:t xml:space="preserve"> </w:t>
      </w:r>
      <w:proofErr w:type="spellStart"/>
      <w:r w:rsidRPr="00CE674C">
        <w:t>менен</w:t>
      </w:r>
      <w:proofErr w:type="spellEnd"/>
      <w:r w:rsidRPr="00CE674C">
        <w:t xml:space="preserve"> </w:t>
      </w:r>
      <w:proofErr w:type="spellStart"/>
      <w:r w:rsidRPr="00CE674C">
        <w:t>жабдуу</w:t>
      </w:r>
      <w:proofErr w:type="spellEnd"/>
      <w:r w:rsidRPr="00CE674C">
        <w:t xml:space="preserve">, </w:t>
      </w:r>
      <w:proofErr w:type="spellStart"/>
      <w:r w:rsidRPr="00CE674C">
        <w:t>тазалоо</w:t>
      </w:r>
      <w:proofErr w:type="spellEnd"/>
      <w:r w:rsidRPr="00CE674C">
        <w:t xml:space="preserve">, </w:t>
      </w:r>
      <w:proofErr w:type="spellStart"/>
      <w:r w:rsidRPr="00CE674C">
        <w:t>калдыктарды</w:t>
      </w:r>
      <w:proofErr w:type="spellEnd"/>
      <w:r w:rsidRPr="00CE674C">
        <w:t xml:space="preserve"> </w:t>
      </w:r>
      <w:proofErr w:type="spellStart"/>
      <w:r w:rsidRPr="00CE674C">
        <w:t>иштетүү</w:t>
      </w:r>
      <w:proofErr w:type="spellEnd"/>
      <w:r w:rsidRPr="00CE674C">
        <w:t xml:space="preserve"> </w:t>
      </w:r>
      <w:proofErr w:type="spellStart"/>
      <w:r w:rsidRPr="00CE674C">
        <w:t>жана</w:t>
      </w:r>
      <w:proofErr w:type="spellEnd"/>
      <w:r w:rsidRPr="00CE674C">
        <w:t xml:space="preserve"> кайра </w:t>
      </w:r>
      <w:proofErr w:type="spellStart"/>
      <w:r w:rsidRPr="00CE674C">
        <w:t>пайдалануучу</w:t>
      </w:r>
      <w:proofErr w:type="spellEnd"/>
      <w:r w:rsidRPr="00CE674C">
        <w:t xml:space="preserve"> </w:t>
      </w:r>
      <w:proofErr w:type="spellStart"/>
      <w:r w:rsidRPr="00CE674C">
        <w:t>чийки</w:t>
      </w:r>
      <w:proofErr w:type="spellEnd"/>
      <w:r w:rsidRPr="00CE674C">
        <w:t xml:space="preserve"> </w:t>
      </w:r>
      <w:proofErr w:type="spellStart"/>
      <w:r w:rsidRPr="00CE674C">
        <w:t>затт</w:t>
      </w:r>
      <w:proofErr w:type="spellEnd"/>
      <w:r w:rsidRPr="00CE674C">
        <w:rPr>
          <w:lang w:val="ky-KG"/>
        </w:rPr>
        <w:t>ард</w:t>
      </w:r>
      <w:r w:rsidRPr="00CE674C">
        <w:t xml:space="preserve">ы </w:t>
      </w:r>
      <w:proofErr w:type="spellStart"/>
      <w:r w:rsidRPr="00CE674C">
        <w:t>алуу</w:t>
      </w:r>
      <w:proofErr w:type="spellEnd"/>
      <w:r w:rsidRPr="00CE674C">
        <w:t xml:space="preserve"> </w:t>
      </w:r>
      <w:r w:rsidRPr="00CE674C">
        <w:rPr>
          <w:lang w:val="ky-KG"/>
        </w:rPr>
        <w:t>1,0 пайызды</w:t>
      </w:r>
      <w:r w:rsidRPr="00CE674C">
        <w:t xml:space="preserve"> </w:t>
      </w:r>
      <w:proofErr w:type="spellStart"/>
      <w:r w:rsidRPr="00CE674C">
        <w:t>түздү</w:t>
      </w:r>
      <w:proofErr w:type="spellEnd"/>
      <w:r w:rsidRPr="00CE674C">
        <w:t>.</w:t>
      </w:r>
    </w:p>
    <w:p w14:paraId="7125C8F1" w14:textId="77777777" w:rsidR="00CE674C" w:rsidRPr="00CE674C" w:rsidRDefault="00CE674C" w:rsidP="00CE674C">
      <w:pPr>
        <w:ind w:firstLine="708"/>
        <w:jc w:val="both"/>
      </w:pPr>
      <w:proofErr w:type="spellStart"/>
      <w:r w:rsidRPr="00CE674C">
        <w:rPr>
          <w:i/>
        </w:rPr>
        <w:t>Пайдалуу</w:t>
      </w:r>
      <w:proofErr w:type="spellEnd"/>
      <w:r w:rsidRPr="00CE674C">
        <w:rPr>
          <w:i/>
        </w:rPr>
        <w:t xml:space="preserve"> </w:t>
      </w:r>
      <w:proofErr w:type="spellStart"/>
      <w:r w:rsidRPr="00CE674C">
        <w:rPr>
          <w:i/>
        </w:rPr>
        <w:t>кендерди</w:t>
      </w:r>
      <w:proofErr w:type="spellEnd"/>
      <w:r w:rsidRPr="00CE674C">
        <w:rPr>
          <w:i/>
        </w:rPr>
        <w:t xml:space="preserve"> </w:t>
      </w:r>
      <w:proofErr w:type="spellStart"/>
      <w:r w:rsidRPr="00CE674C">
        <w:rPr>
          <w:i/>
        </w:rPr>
        <w:t>казуу</w:t>
      </w:r>
      <w:proofErr w:type="spellEnd"/>
      <w:r w:rsidRPr="00CE674C">
        <w:rPr>
          <w:i/>
          <w:lang w:val="ky-KG"/>
        </w:rPr>
        <w:t xml:space="preserve"> </w:t>
      </w:r>
      <w:r w:rsidRPr="00CE674C">
        <w:rPr>
          <w:lang w:val="ky-KG"/>
        </w:rPr>
        <w:t xml:space="preserve">продукцияларын өндүрүүнүн </w:t>
      </w:r>
      <w:proofErr w:type="spellStart"/>
      <w:r w:rsidRPr="00CE674C">
        <w:t>көлөмү</w:t>
      </w:r>
      <w:proofErr w:type="spellEnd"/>
      <w:r w:rsidRPr="00CE674C">
        <w:t xml:space="preserve"> 2024-ж</w:t>
      </w:r>
      <w:r w:rsidRPr="00CE674C">
        <w:rPr>
          <w:lang w:val="ky-KG"/>
        </w:rPr>
        <w:t>. январь-ноябрында 55 341,6</w:t>
      </w:r>
      <w:r w:rsidRPr="00CE674C">
        <w:t xml:space="preserve"> млн. </w:t>
      </w:r>
      <w:proofErr w:type="spellStart"/>
      <w:r w:rsidRPr="00CE674C">
        <w:t>сомду</w:t>
      </w:r>
      <w:proofErr w:type="spellEnd"/>
      <w:r w:rsidRPr="00CE674C">
        <w:t xml:space="preserve">, ал </w:t>
      </w:r>
      <w:proofErr w:type="spellStart"/>
      <w:r w:rsidRPr="00CE674C">
        <w:t>эми</w:t>
      </w:r>
      <w:proofErr w:type="spellEnd"/>
      <w:r w:rsidRPr="00CE674C">
        <w:t xml:space="preserve"> </w:t>
      </w:r>
      <w:proofErr w:type="spellStart"/>
      <w:r w:rsidRPr="00CE674C">
        <w:t>физикалык</w:t>
      </w:r>
      <w:proofErr w:type="spellEnd"/>
      <w:r w:rsidRPr="00CE674C">
        <w:t xml:space="preserve"> </w:t>
      </w:r>
      <w:proofErr w:type="spellStart"/>
      <w:r w:rsidRPr="00CE674C">
        <w:t>көлөмдүн</w:t>
      </w:r>
      <w:proofErr w:type="spellEnd"/>
      <w:r w:rsidRPr="00CE674C">
        <w:t xml:space="preserve"> </w:t>
      </w:r>
      <w:proofErr w:type="spellStart"/>
      <w:r w:rsidRPr="00CE674C">
        <w:t>индекси</w:t>
      </w:r>
      <w:proofErr w:type="spellEnd"/>
      <w:r w:rsidRPr="00CE674C">
        <w:t xml:space="preserve"> 2023-ж. </w:t>
      </w:r>
      <w:r w:rsidRPr="00CE674C">
        <w:rPr>
          <w:lang w:val="ky-KG"/>
        </w:rPr>
        <w:t xml:space="preserve">январь-ноябрына </w:t>
      </w:r>
      <w:r w:rsidRPr="00CE674C">
        <w:t xml:space="preserve">карата </w:t>
      </w:r>
      <w:r w:rsidRPr="00CE674C">
        <w:rPr>
          <w:lang w:val="ky-KG"/>
        </w:rPr>
        <w:t xml:space="preserve">101,8 </w:t>
      </w:r>
      <w:proofErr w:type="spellStart"/>
      <w:r w:rsidRPr="00CE674C">
        <w:t>пайызды</w:t>
      </w:r>
      <w:proofErr w:type="spellEnd"/>
      <w:r w:rsidRPr="00CE674C">
        <w:t xml:space="preserve">, </w:t>
      </w:r>
      <w:r w:rsidRPr="00CE674C">
        <w:rPr>
          <w:lang w:val="ky-KG"/>
        </w:rPr>
        <w:t xml:space="preserve">ноябрда тиешелүүлүгүнө жараша 6 246,0 млн. сомду жана 119,4 пайызды </w:t>
      </w:r>
      <w:proofErr w:type="spellStart"/>
      <w:r w:rsidRPr="00CE674C">
        <w:t>түз</w:t>
      </w:r>
      <w:proofErr w:type="spellEnd"/>
      <w:r w:rsidRPr="00CE674C">
        <w:rPr>
          <w:lang w:val="ky-KG"/>
        </w:rPr>
        <w:t>дү.</w:t>
      </w:r>
    </w:p>
    <w:p w14:paraId="519AB9C4" w14:textId="77777777" w:rsidR="00CE674C" w:rsidRPr="00CE674C" w:rsidRDefault="00CE674C" w:rsidP="00CE674C">
      <w:pPr>
        <w:ind w:firstLine="708"/>
        <w:jc w:val="both"/>
        <w:rPr>
          <w:lang w:val="ky-KG"/>
        </w:rPr>
      </w:pPr>
      <w:r w:rsidRPr="00CE674C">
        <w:rPr>
          <w:lang w:val="ky-KG"/>
        </w:rPr>
        <w:t xml:space="preserve">Мында </w:t>
      </w:r>
      <w:r w:rsidRPr="00CE674C">
        <w:t xml:space="preserve">башка </w:t>
      </w:r>
      <w:proofErr w:type="spellStart"/>
      <w:r w:rsidRPr="00CE674C">
        <w:t>пайдалуу</w:t>
      </w:r>
      <w:proofErr w:type="spellEnd"/>
      <w:r w:rsidRPr="00CE674C">
        <w:t xml:space="preserve"> </w:t>
      </w:r>
      <w:proofErr w:type="spellStart"/>
      <w:r w:rsidRPr="00CE674C">
        <w:t>кендерди</w:t>
      </w:r>
      <w:proofErr w:type="spellEnd"/>
      <w:r w:rsidRPr="00CE674C">
        <w:t xml:space="preserve"> </w:t>
      </w:r>
      <w:proofErr w:type="spellStart"/>
      <w:r w:rsidRPr="00CE674C">
        <w:t>казуу</w:t>
      </w:r>
      <w:proofErr w:type="spellEnd"/>
      <w:r w:rsidRPr="00CE674C">
        <w:t xml:space="preserve"> </w:t>
      </w:r>
      <w:r w:rsidRPr="00CE674C">
        <w:rPr>
          <w:lang w:val="ky-KG"/>
        </w:rPr>
        <w:t>2023-ж. январь-ноябрына салыштырмалуу 23,4 пайызга, таш көмүр жана күрөң көмүр (лигнит) жана металл рудаларын казуунун көлөмү 2,5 пайызга көбөйгөн.</w:t>
      </w:r>
    </w:p>
    <w:p w14:paraId="37D5638E" w14:textId="77777777" w:rsidR="00CE674C" w:rsidRPr="00CE674C" w:rsidRDefault="00CE674C" w:rsidP="00CE674C">
      <w:pPr>
        <w:ind w:firstLine="708"/>
        <w:jc w:val="both"/>
        <w:rPr>
          <w:lang w:val="ky-KG"/>
        </w:rPr>
      </w:pPr>
      <w:r w:rsidRPr="00CE674C">
        <w:rPr>
          <w:lang w:val="ky-KG"/>
        </w:rPr>
        <w:t>Ошол эле убакта чийки мунайзат жана жаратылыш газын өндүрүүнүн көлөмү 3,2 пайызга төмөндөгөн.</w:t>
      </w:r>
    </w:p>
    <w:p w14:paraId="1058FFC7" w14:textId="77777777" w:rsidR="00CE674C" w:rsidRPr="00CE674C" w:rsidRDefault="00CE674C" w:rsidP="00CE674C">
      <w:pPr>
        <w:spacing w:before="120" w:after="120"/>
        <w:rPr>
          <w:b/>
          <w:lang w:val="ky-KG"/>
        </w:rPr>
      </w:pPr>
      <w:r w:rsidRPr="00CE674C">
        <w:rPr>
          <w:b/>
          <w:lang w:val="ky-KG"/>
        </w:rPr>
        <w:t>5-таблица: Январь-ноябрдагы пайдалуу кендердин негизги түрлөрүнүн  казылышы</w:t>
      </w:r>
    </w:p>
    <w:tbl>
      <w:tblPr>
        <w:tblW w:w="5000" w:type="pct"/>
        <w:tblCellMar>
          <w:left w:w="31" w:type="dxa"/>
          <w:right w:w="31" w:type="dxa"/>
        </w:tblCellMar>
        <w:tblLook w:val="04A0" w:firstRow="1" w:lastRow="0" w:firstColumn="1" w:lastColumn="0" w:noHBand="0" w:noVBand="1"/>
      </w:tblPr>
      <w:tblGrid>
        <w:gridCol w:w="2975"/>
        <w:gridCol w:w="758"/>
        <w:gridCol w:w="831"/>
        <w:gridCol w:w="831"/>
        <w:gridCol w:w="837"/>
        <w:gridCol w:w="831"/>
        <w:gridCol w:w="833"/>
        <w:gridCol w:w="950"/>
        <w:gridCol w:w="792"/>
      </w:tblGrid>
      <w:tr w:rsidR="00CE674C" w:rsidRPr="00CE674C" w14:paraId="49505249" w14:textId="77777777" w:rsidTr="00CE674C">
        <w:trPr>
          <w:cantSplit/>
          <w:trHeight w:val="471"/>
          <w:tblHeader/>
        </w:trPr>
        <w:tc>
          <w:tcPr>
            <w:tcW w:w="1543" w:type="pct"/>
            <w:vMerge w:val="restart"/>
            <w:tcBorders>
              <w:top w:val="single" w:sz="8" w:space="0" w:color="auto"/>
              <w:left w:val="nil"/>
              <w:bottom w:val="nil"/>
              <w:right w:val="nil"/>
            </w:tcBorders>
          </w:tcPr>
          <w:p w14:paraId="415929D1" w14:textId="77777777" w:rsidR="00CE674C" w:rsidRPr="00CE674C" w:rsidRDefault="00CE674C" w:rsidP="001A6404">
            <w:pPr>
              <w:ind w:left="113" w:hanging="113"/>
              <w:rPr>
                <w:b/>
                <w:bCs/>
                <w:sz w:val="20"/>
                <w:szCs w:val="20"/>
                <w:lang w:val="ky-KG"/>
              </w:rPr>
            </w:pPr>
          </w:p>
        </w:tc>
        <w:tc>
          <w:tcPr>
            <w:tcW w:w="1689" w:type="pct"/>
            <w:gridSpan w:val="4"/>
            <w:tcBorders>
              <w:top w:val="single" w:sz="8" w:space="0" w:color="auto"/>
              <w:left w:val="nil"/>
              <w:bottom w:val="single" w:sz="4" w:space="0" w:color="auto"/>
              <w:right w:val="nil"/>
            </w:tcBorders>
            <w:vAlign w:val="center"/>
            <w:hideMark/>
          </w:tcPr>
          <w:p w14:paraId="14A61D6E" w14:textId="77777777" w:rsidR="00CE674C" w:rsidRPr="00CE674C" w:rsidRDefault="00CE674C" w:rsidP="001A6404">
            <w:pPr>
              <w:jc w:val="center"/>
              <w:rPr>
                <w:b/>
                <w:bCs/>
                <w:sz w:val="20"/>
                <w:szCs w:val="20"/>
              </w:rPr>
            </w:pPr>
            <w:proofErr w:type="spellStart"/>
            <w:r w:rsidRPr="00CE674C">
              <w:rPr>
                <w:b/>
                <w:color w:val="000000"/>
                <w:sz w:val="20"/>
                <w:szCs w:val="20"/>
              </w:rPr>
              <w:t>Өндүрүлдү</w:t>
            </w:r>
            <w:proofErr w:type="spellEnd"/>
            <w:r w:rsidRPr="00CE674C">
              <w:rPr>
                <w:b/>
                <w:color w:val="000000"/>
                <w:sz w:val="20"/>
                <w:szCs w:val="20"/>
              </w:rPr>
              <w:t xml:space="preserve"> - </w:t>
            </w:r>
            <w:proofErr w:type="spellStart"/>
            <w:r w:rsidRPr="00CE674C">
              <w:rPr>
                <w:b/>
                <w:color w:val="000000"/>
                <w:sz w:val="20"/>
                <w:szCs w:val="20"/>
              </w:rPr>
              <w:t>бардыгы</w:t>
            </w:r>
            <w:proofErr w:type="spellEnd"/>
          </w:p>
        </w:tc>
        <w:tc>
          <w:tcPr>
            <w:tcW w:w="1768" w:type="pct"/>
            <w:gridSpan w:val="4"/>
            <w:tcBorders>
              <w:top w:val="single" w:sz="8" w:space="0" w:color="auto"/>
              <w:left w:val="nil"/>
              <w:bottom w:val="single" w:sz="4" w:space="0" w:color="auto"/>
              <w:right w:val="nil"/>
            </w:tcBorders>
            <w:hideMark/>
          </w:tcPr>
          <w:p w14:paraId="43C3CB05" w14:textId="77777777" w:rsidR="00CE674C" w:rsidRPr="00CE674C" w:rsidRDefault="00CE674C" w:rsidP="001A6404">
            <w:pPr>
              <w:jc w:val="center"/>
              <w:rPr>
                <w:b/>
                <w:bCs/>
                <w:sz w:val="20"/>
                <w:szCs w:val="20"/>
              </w:rPr>
            </w:pPr>
            <w:proofErr w:type="spellStart"/>
            <w:r w:rsidRPr="00CE674C">
              <w:rPr>
                <w:b/>
                <w:color w:val="000000"/>
                <w:sz w:val="20"/>
                <w:szCs w:val="20"/>
              </w:rPr>
              <w:t>Мурунку</w:t>
            </w:r>
            <w:proofErr w:type="spellEnd"/>
            <w:r w:rsidRPr="00CE674C">
              <w:rPr>
                <w:b/>
                <w:color w:val="000000"/>
                <w:sz w:val="20"/>
                <w:szCs w:val="20"/>
              </w:rPr>
              <w:t xml:space="preserve"> </w:t>
            </w:r>
            <w:proofErr w:type="spellStart"/>
            <w:r w:rsidRPr="00CE674C">
              <w:rPr>
                <w:b/>
                <w:color w:val="000000"/>
                <w:sz w:val="20"/>
                <w:szCs w:val="20"/>
              </w:rPr>
              <w:t>жылдын</w:t>
            </w:r>
            <w:proofErr w:type="spellEnd"/>
            <w:r w:rsidRPr="00CE674C">
              <w:rPr>
                <w:b/>
                <w:color w:val="000000"/>
                <w:sz w:val="20"/>
                <w:szCs w:val="20"/>
              </w:rPr>
              <w:t xml:space="preserve"> </w:t>
            </w:r>
            <w:proofErr w:type="spellStart"/>
            <w:r w:rsidRPr="00CE674C">
              <w:rPr>
                <w:b/>
                <w:color w:val="000000"/>
                <w:sz w:val="20"/>
                <w:szCs w:val="20"/>
              </w:rPr>
              <w:t>тийиштүү</w:t>
            </w:r>
            <w:proofErr w:type="spellEnd"/>
            <w:r w:rsidRPr="00CE674C">
              <w:rPr>
                <w:b/>
                <w:color w:val="000000"/>
                <w:sz w:val="20"/>
                <w:szCs w:val="20"/>
              </w:rPr>
              <w:t xml:space="preserve"> </w:t>
            </w:r>
            <w:proofErr w:type="spellStart"/>
            <w:r w:rsidRPr="00CE674C">
              <w:rPr>
                <w:b/>
                <w:color w:val="000000"/>
                <w:sz w:val="20"/>
                <w:szCs w:val="20"/>
              </w:rPr>
              <w:t>мезгилине</w:t>
            </w:r>
            <w:proofErr w:type="spellEnd"/>
            <w:r w:rsidRPr="00CE674C">
              <w:rPr>
                <w:b/>
                <w:color w:val="000000"/>
                <w:sz w:val="20"/>
                <w:szCs w:val="20"/>
              </w:rPr>
              <w:t xml:space="preserve"> карата </w:t>
            </w:r>
            <w:proofErr w:type="spellStart"/>
            <w:r w:rsidRPr="00CE674C">
              <w:rPr>
                <w:b/>
                <w:color w:val="000000"/>
                <w:sz w:val="20"/>
                <w:szCs w:val="20"/>
              </w:rPr>
              <w:t>пайыз</w:t>
            </w:r>
            <w:proofErr w:type="spellEnd"/>
            <w:r w:rsidRPr="00CE674C">
              <w:rPr>
                <w:b/>
                <w:color w:val="000000"/>
                <w:sz w:val="20"/>
                <w:szCs w:val="20"/>
              </w:rPr>
              <w:t xml:space="preserve"> </w:t>
            </w:r>
            <w:proofErr w:type="spellStart"/>
            <w:r w:rsidRPr="00CE674C">
              <w:rPr>
                <w:b/>
                <w:color w:val="000000"/>
                <w:sz w:val="20"/>
                <w:szCs w:val="20"/>
              </w:rPr>
              <w:t>менен</w:t>
            </w:r>
            <w:proofErr w:type="spellEnd"/>
          </w:p>
        </w:tc>
      </w:tr>
      <w:tr w:rsidR="00CE674C" w:rsidRPr="00CE674C" w14:paraId="2E186386" w14:textId="77777777" w:rsidTr="00CE674C">
        <w:trPr>
          <w:cantSplit/>
          <w:trHeight w:val="243"/>
          <w:tblHeader/>
        </w:trPr>
        <w:tc>
          <w:tcPr>
            <w:tcW w:w="1543" w:type="pct"/>
            <w:vMerge/>
            <w:tcBorders>
              <w:top w:val="single" w:sz="8" w:space="0" w:color="auto"/>
              <w:left w:val="nil"/>
              <w:bottom w:val="nil"/>
              <w:right w:val="nil"/>
            </w:tcBorders>
            <w:vAlign w:val="center"/>
            <w:hideMark/>
          </w:tcPr>
          <w:p w14:paraId="2971A1B3" w14:textId="77777777" w:rsidR="00CE674C" w:rsidRPr="00CE674C" w:rsidRDefault="00CE674C" w:rsidP="001A6404">
            <w:pPr>
              <w:rPr>
                <w:b/>
                <w:bCs/>
                <w:sz w:val="20"/>
                <w:szCs w:val="20"/>
                <w:lang w:val="ky-KG"/>
              </w:rPr>
            </w:pPr>
          </w:p>
        </w:tc>
        <w:tc>
          <w:tcPr>
            <w:tcW w:w="824" w:type="pct"/>
            <w:gridSpan w:val="2"/>
            <w:tcBorders>
              <w:top w:val="single" w:sz="4" w:space="0" w:color="auto"/>
              <w:left w:val="nil"/>
              <w:bottom w:val="single" w:sz="4" w:space="0" w:color="auto"/>
              <w:right w:val="nil"/>
            </w:tcBorders>
            <w:hideMark/>
          </w:tcPr>
          <w:p w14:paraId="07550814" w14:textId="77777777" w:rsidR="00CE674C" w:rsidRPr="00CE674C" w:rsidRDefault="00CE674C" w:rsidP="001A6404">
            <w:pPr>
              <w:tabs>
                <w:tab w:val="left" w:pos="720"/>
                <w:tab w:val="left" w:pos="7938"/>
              </w:tabs>
              <w:jc w:val="center"/>
              <w:rPr>
                <w:b/>
                <w:sz w:val="20"/>
                <w:szCs w:val="20"/>
                <w:lang w:val="en-US"/>
              </w:rPr>
            </w:pPr>
            <w:r w:rsidRPr="00CE674C">
              <w:rPr>
                <w:b/>
                <w:sz w:val="20"/>
                <w:szCs w:val="20"/>
              </w:rPr>
              <w:t>2023</w:t>
            </w:r>
          </w:p>
        </w:tc>
        <w:tc>
          <w:tcPr>
            <w:tcW w:w="864" w:type="pct"/>
            <w:gridSpan w:val="2"/>
            <w:tcBorders>
              <w:top w:val="single" w:sz="4" w:space="0" w:color="auto"/>
              <w:left w:val="nil"/>
              <w:bottom w:val="single" w:sz="4" w:space="0" w:color="auto"/>
              <w:right w:val="nil"/>
            </w:tcBorders>
            <w:hideMark/>
          </w:tcPr>
          <w:p w14:paraId="642395A5" w14:textId="77777777" w:rsidR="00CE674C" w:rsidRPr="00CE674C" w:rsidRDefault="00CE674C" w:rsidP="001A6404">
            <w:pPr>
              <w:tabs>
                <w:tab w:val="left" w:pos="720"/>
                <w:tab w:val="left" w:pos="7938"/>
              </w:tabs>
              <w:jc w:val="center"/>
              <w:rPr>
                <w:b/>
                <w:sz w:val="20"/>
                <w:szCs w:val="20"/>
                <w:lang w:val="en-US"/>
              </w:rPr>
            </w:pPr>
            <w:r w:rsidRPr="00CE674C">
              <w:rPr>
                <w:b/>
                <w:sz w:val="20"/>
                <w:szCs w:val="20"/>
              </w:rPr>
              <w:t>2024</w:t>
            </w:r>
          </w:p>
        </w:tc>
        <w:tc>
          <w:tcPr>
            <w:tcW w:w="863" w:type="pct"/>
            <w:gridSpan w:val="2"/>
            <w:tcBorders>
              <w:top w:val="single" w:sz="4" w:space="0" w:color="auto"/>
              <w:left w:val="nil"/>
              <w:bottom w:val="single" w:sz="4" w:space="0" w:color="auto"/>
              <w:right w:val="nil"/>
            </w:tcBorders>
            <w:hideMark/>
          </w:tcPr>
          <w:p w14:paraId="4430C57D" w14:textId="77777777" w:rsidR="00CE674C" w:rsidRPr="00CE674C" w:rsidRDefault="00CE674C" w:rsidP="001A6404">
            <w:pPr>
              <w:tabs>
                <w:tab w:val="left" w:pos="720"/>
                <w:tab w:val="left" w:pos="7938"/>
              </w:tabs>
              <w:jc w:val="center"/>
              <w:rPr>
                <w:b/>
                <w:sz w:val="20"/>
                <w:szCs w:val="20"/>
                <w:lang w:val="en-US"/>
              </w:rPr>
            </w:pPr>
            <w:r w:rsidRPr="00CE674C">
              <w:rPr>
                <w:b/>
                <w:sz w:val="20"/>
                <w:szCs w:val="20"/>
              </w:rPr>
              <w:t>2023</w:t>
            </w:r>
          </w:p>
        </w:tc>
        <w:tc>
          <w:tcPr>
            <w:tcW w:w="905" w:type="pct"/>
            <w:gridSpan w:val="2"/>
            <w:tcBorders>
              <w:top w:val="single" w:sz="4" w:space="0" w:color="auto"/>
              <w:left w:val="nil"/>
              <w:bottom w:val="single" w:sz="4" w:space="0" w:color="auto"/>
              <w:right w:val="nil"/>
            </w:tcBorders>
            <w:hideMark/>
          </w:tcPr>
          <w:p w14:paraId="1E15317E" w14:textId="77777777" w:rsidR="00CE674C" w:rsidRPr="00CE674C" w:rsidRDefault="00CE674C" w:rsidP="001A6404">
            <w:pPr>
              <w:tabs>
                <w:tab w:val="left" w:pos="720"/>
                <w:tab w:val="left" w:pos="7938"/>
              </w:tabs>
              <w:jc w:val="center"/>
              <w:rPr>
                <w:b/>
                <w:sz w:val="20"/>
                <w:szCs w:val="20"/>
                <w:lang w:val="en-US"/>
              </w:rPr>
            </w:pPr>
            <w:r w:rsidRPr="00CE674C">
              <w:rPr>
                <w:b/>
                <w:sz w:val="20"/>
                <w:szCs w:val="20"/>
              </w:rPr>
              <w:t>2024</w:t>
            </w:r>
          </w:p>
        </w:tc>
      </w:tr>
      <w:tr w:rsidR="00CE674C" w:rsidRPr="00CE674C" w14:paraId="413B1FDA" w14:textId="77777777" w:rsidTr="00CE674C">
        <w:trPr>
          <w:trHeight w:val="455"/>
          <w:tblHeader/>
        </w:trPr>
        <w:tc>
          <w:tcPr>
            <w:tcW w:w="1543" w:type="pct"/>
            <w:tcBorders>
              <w:top w:val="nil"/>
              <w:left w:val="nil"/>
              <w:bottom w:val="single" w:sz="8" w:space="0" w:color="auto"/>
              <w:right w:val="nil"/>
            </w:tcBorders>
          </w:tcPr>
          <w:p w14:paraId="78AEE0B8" w14:textId="77777777" w:rsidR="00CE674C" w:rsidRPr="00CE674C" w:rsidRDefault="00CE674C" w:rsidP="001A6404">
            <w:pPr>
              <w:jc w:val="right"/>
              <w:rPr>
                <w:b/>
                <w:sz w:val="20"/>
                <w:szCs w:val="20"/>
              </w:rPr>
            </w:pPr>
          </w:p>
        </w:tc>
        <w:tc>
          <w:tcPr>
            <w:tcW w:w="393" w:type="pct"/>
            <w:tcBorders>
              <w:top w:val="single" w:sz="4" w:space="0" w:color="auto"/>
              <w:left w:val="nil"/>
              <w:bottom w:val="single" w:sz="8" w:space="0" w:color="000000"/>
              <w:right w:val="nil"/>
            </w:tcBorders>
            <w:hideMark/>
          </w:tcPr>
          <w:p w14:paraId="67EFF943" w14:textId="77777777" w:rsidR="00CE674C" w:rsidRPr="00CE674C" w:rsidRDefault="00CE674C" w:rsidP="001A6404">
            <w:pPr>
              <w:jc w:val="right"/>
              <w:rPr>
                <w:b/>
                <w:sz w:val="18"/>
                <w:szCs w:val="18"/>
              </w:rPr>
            </w:pPr>
            <w:r w:rsidRPr="00CE674C">
              <w:rPr>
                <w:b/>
                <w:sz w:val="18"/>
                <w:szCs w:val="18"/>
              </w:rPr>
              <w:t>ноябрь</w:t>
            </w:r>
          </w:p>
        </w:tc>
        <w:tc>
          <w:tcPr>
            <w:tcW w:w="431" w:type="pct"/>
            <w:tcBorders>
              <w:top w:val="single" w:sz="4" w:space="0" w:color="auto"/>
              <w:left w:val="nil"/>
              <w:bottom w:val="single" w:sz="8" w:space="0" w:color="000000"/>
              <w:right w:val="nil"/>
            </w:tcBorders>
            <w:hideMark/>
          </w:tcPr>
          <w:p w14:paraId="7C3A7A72" w14:textId="77777777" w:rsidR="00CE674C" w:rsidRPr="00CE674C" w:rsidRDefault="00CE674C" w:rsidP="001A6404">
            <w:pPr>
              <w:tabs>
                <w:tab w:val="left" w:pos="720"/>
                <w:tab w:val="left" w:pos="7938"/>
              </w:tabs>
              <w:jc w:val="right"/>
              <w:rPr>
                <w:b/>
                <w:sz w:val="18"/>
                <w:szCs w:val="18"/>
              </w:rPr>
            </w:pPr>
            <w:r w:rsidRPr="00CE674C">
              <w:rPr>
                <w:b/>
                <w:sz w:val="18"/>
                <w:szCs w:val="18"/>
              </w:rPr>
              <w:t>январь-ноябрь</w:t>
            </w:r>
          </w:p>
        </w:tc>
        <w:tc>
          <w:tcPr>
            <w:tcW w:w="431" w:type="pct"/>
            <w:tcBorders>
              <w:top w:val="single" w:sz="4" w:space="0" w:color="auto"/>
              <w:left w:val="nil"/>
              <w:bottom w:val="single" w:sz="8" w:space="0" w:color="000000"/>
              <w:right w:val="nil"/>
            </w:tcBorders>
            <w:hideMark/>
          </w:tcPr>
          <w:p w14:paraId="6A7851F6" w14:textId="77777777" w:rsidR="00CE674C" w:rsidRPr="00CE674C" w:rsidRDefault="00CE674C" w:rsidP="001A6404">
            <w:pPr>
              <w:jc w:val="right"/>
              <w:rPr>
                <w:b/>
                <w:sz w:val="18"/>
                <w:szCs w:val="18"/>
              </w:rPr>
            </w:pPr>
            <w:r w:rsidRPr="00CE674C">
              <w:rPr>
                <w:b/>
                <w:sz w:val="18"/>
                <w:szCs w:val="18"/>
              </w:rPr>
              <w:t>ноябрь</w:t>
            </w:r>
          </w:p>
        </w:tc>
        <w:tc>
          <w:tcPr>
            <w:tcW w:w="433" w:type="pct"/>
            <w:tcBorders>
              <w:top w:val="single" w:sz="4" w:space="0" w:color="auto"/>
              <w:left w:val="nil"/>
              <w:bottom w:val="single" w:sz="8" w:space="0" w:color="000000"/>
              <w:right w:val="nil"/>
            </w:tcBorders>
            <w:hideMark/>
          </w:tcPr>
          <w:p w14:paraId="24ED2F99" w14:textId="77777777" w:rsidR="00CE674C" w:rsidRPr="00CE674C" w:rsidRDefault="00CE674C" w:rsidP="001A6404">
            <w:pPr>
              <w:tabs>
                <w:tab w:val="left" w:pos="720"/>
                <w:tab w:val="left" w:pos="7938"/>
              </w:tabs>
              <w:jc w:val="right"/>
              <w:rPr>
                <w:b/>
                <w:sz w:val="18"/>
                <w:szCs w:val="18"/>
              </w:rPr>
            </w:pPr>
            <w:r w:rsidRPr="00CE674C">
              <w:rPr>
                <w:b/>
                <w:sz w:val="18"/>
                <w:szCs w:val="18"/>
              </w:rPr>
              <w:t>январь-ноябрь</w:t>
            </w:r>
          </w:p>
        </w:tc>
        <w:tc>
          <w:tcPr>
            <w:tcW w:w="431" w:type="pct"/>
            <w:tcBorders>
              <w:top w:val="single" w:sz="4" w:space="0" w:color="auto"/>
              <w:left w:val="nil"/>
              <w:bottom w:val="single" w:sz="8" w:space="0" w:color="000000"/>
              <w:right w:val="nil"/>
            </w:tcBorders>
            <w:hideMark/>
          </w:tcPr>
          <w:p w14:paraId="3A47C345" w14:textId="77777777" w:rsidR="00CE674C" w:rsidRPr="00CE674C" w:rsidRDefault="00CE674C" w:rsidP="001A6404">
            <w:pPr>
              <w:jc w:val="right"/>
              <w:rPr>
                <w:b/>
                <w:sz w:val="18"/>
                <w:szCs w:val="18"/>
              </w:rPr>
            </w:pPr>
            <w:r w:rsidRPr="00CE674C">
              <w:rPr>
                <w:b/>
                <w:sz w:val="18"/>
                <w:szCs w:val="18"/>
              </w:rPr>
              <w:t>ноябрь</w:t>
            </w:r>
          </w:p>
        </w:tc>
        <w:tc>
          <w:tcPr>
            <w:tcW w:w="432" w:type="pct"/>
            <w:tcBorders>
              <w:top w:val="single" w:sz="4" w:space="0" w:color="auto"/>
              <w:left w:val="nil"/>
              <w:bottom w:val="single" w:sz="8" w:space="0" w:color="000000"/>
              <w:right w:val="nil"/>
            </w:tcBorders>
            <w:hideMark/>
          </w:tcPr>
          <w:p w14:paraId="6E1AFADE" w14:textId="77777777" w:rsidR="00CE674C" w:rsidRPr="00CE674C" w:rsidRDefault="00CE674C" w:rsidP="001A6404">
            <w:pPr>
              <w:tabs>
                <w:tab w:val="left" w:pos="720"/>
                <w:tab w:val="left" w:pos="7938"/>
              </w:tabs>
              <w:jc w:val="right"/>
              <w:rPr>
                <w:b/>
                <w:sz w:val="18"/>
                <w:szCs w:val="18"/>
              </w:rPr>
            </w:pPr>
            <w:r w:rsidRPr="00CE674C">
              <w:rPr>
                <w:b/>
                <w:sz w:val="18"/>
                <w:szCs w:val="18"/>
              </w:rPr>
              <w:t>январь-ноябрь</w:t>
            </w:r>
          </w:p>
        </w:tc>
        <w:tc>
          <w:tcPr>
            <w:tcW w:w="493" w:type="pct"/>
            <w:tcBorders>
              <w:top w:val="single" w:sz="4" w:space="0" w:color="auto"/>
              <w:left w:val="nil"/>
              <w:bottom w:val="single" w:sz="8" w:space="0" w:color="000000"/>
              <w:right w:val="nil"/>
            </w:tcBorders>
            <w:hideMark/>
          </w:tcPr>
          <w:p w14:paraId="1C16F775" w14:textId="77777777" w:rsidR="00CE674C" w:rsidRPr="00CE674C" w:rsidRDefault="00CE674C" w:rsidP="001A6404">
            <w:pPr>
              <w:jc w:val="right"/>
              <w:rPr>
                <w:b/>
                <w:sz w:val="18"/>
                <w:szCs w:val="18"/>
              </w:rPr>
            </w:pPr>
            <w:r w:rsidRPr="00CE674C">
              <w:rPr>
                <w:b/>
                <w:sz w:val="18"/>
                <w:szCs w:val="18"/>
                <w:lang w:val="ky-KG"/>
              </w:rPr>
              <w:t>ноябрь</w:t>
            </w:r>
          </w:p>
        </w:tc>
        <w:tc>
          <w:tcPr>
            <w:tcW w:w="412" w:type="pct"/>
            <w:tcBorders>
              <w:top w:val="single" w:sz="4" w:space="0" w:color="auto"/>
              <w:left w:val="nil"/>
              <w:bottom w:val="single" w:sz="8" w:space="0" w:color="000000"/>
              <w:right w:val="nil"/>
            </w:tcBorders>
            <w:hideMark/>
          </w:tcPr>
          <w:p w14:paraId="3820110E" w14:textId="77777777" w:rsidR="00CE674C" w:rsidRPr="00CE674C" w:rsidRDefault="00CE674C" w:rsidP="001A6404">
            <w:pPr>
              <w:tabs>
                <w:tab w:val="left" w:pos="720"/>
                <w:tab w:val="left" w:pos="7938"/>
              </w:tabs>
              <w:jc w:val="right"/>
              <w:rPr>
                <w:b/>
                <w:sz w:val="18"/>
                <w:szCs w:val="18"/>
              </w:rPr>
            </w:pPr>
            <w:r w:rsidRPr="00CE674C">
              <w:rPr>
                <w:b/>
                <w:sz w:val="18"/>
                <w:szCs w:val="18"/>
                <w:lang w:val="ky-KG"/>
              </w:rPr>
              <w:t>я</w:t>
            </w:r>
            <w:proofErr w:type="spellStart"/>
            <w:r w:rsidRPr="00CE674C">
              <w:rPr>
                <w:b/>
                <w:sz w:val="18"/>
                <w:szCs w:val="18"/>
              </w:rPr>
              <w:t>нварь</w:t>
            </w:r>
            <w:proofErr w:type="spellEnd"/>
            <w:r w:rsidRPr="00CE674C">
              <w:rPr>
                <w:b/>
                <w:sz w:val="18"/>
                <w:szCs w:val="18"/>
              </w:rPr>
              <w:t>-ноябрь</w:t>
            </w:r>
          </w:p>
        </w:tc>
      </w:tr>
      <w:tr w:rsidR="00CE674C" w:rsidRPr="00CE674C" w14:paraId="75B60109" w14:textId="77777777" w:rsidTr="00CE674C">
        <w:trPr>
          <w:trHeight w:val="471"/>
        </w:trPr>
        <w:tc>
          <w:tcPr>
            <w:tcW w:w="1544" w:type="pct"/>
            <w:vAlign w:val="bottom"/>
            <w:hideMark/>
          </w:tcPr>
          <w:p w14:paraId="1441B8E7" w14:textId="77777777" w:rsidR="00CE674C" w:rsidRPr="00CE674C" w:rsidRDefault="00CE674C" w:rsidP="001A6404">
            <w:pPr>
              <w:ind w:left="113" w:hanging="113"/>
              <w:rPr>
                <w:b/>
                <w:color w:val="000000"/>
                <w:sz w:val="20"/>
                <w:szCs w:val="20"/>
              </w:rPr>
            </w:pPr>
            <w:r w:rsidRPr="00CE674C">
              <w:rPr>
                <w:b/>
                <w:color w:val="000000"/>
                <w:sz w:val="20"/>
                <w:szCs w:val="20"/>
              </w:rPr>
              <w:t xml:space="preserve">Таш </w:t>
            </w:r>
            <w:proofErr w:type="spellStart"/>
            <w:r w:rsidRPr="00CE674C">
              <w:rPr>
                <w:b/>
                <w:color w:val="000000"/>
                <w:sz w:val="20"/>
                <w:szCs w:val="20"/>
              </w:rPr>
              <w:t>көмүр</w:t>
            </w:r>
            <w:proofErr w:type="spellEnd"/>
            <w:r w:rsidRPr="00CE674C">
              <w:rPr>
                <w:b/>
                <w:color w:val="000000"/>
                <w:sz w:val="20"/>
                <w:szCs w:val="20"/>
              </w:rPr>
              <w:t xml:space="preserve"> </w:t>
            </w:r>
            <w:proofErr w:type="spellStart"/>
            <w:r w:rsidRPr="00CE674C">
              <w:rPr>
                <w:b/>
                <w:color w:val="000000"/>
                <w:sz w:val="20"/>
                <w:szCs w:val="20"/>
              </w:rPr>
              <w:t>жана</w:t>
            </w:r>
            <w:proofErr w:type="spellEnd"/>
            <w:r w:rsidRPr="00CE674C">
              <w:rPr>
                <w:b/>
                <w:color w:val="000000"/>
                <w:sz w:val="20"/>
                <w:szCs w:val="20"/>
              </w:rPr>
              <w:t xml:space="preserve"> </w:t>
            </w:r>
            <w:proofErr w:type="spellStart"/>
            <w:r w:rsidRPr="00CE674C">
              <w:rPr>
                <w:b/>
                <w:color w:val="000000"/>
                <w:sz w:val="20"/>
                <w:szCs w:val="20"/>
              </w:rPr>
              <w:t>күрөң</w:t>
            </w:r>
            <w:proofErr w:type="spellEnd"/>
            <w:r w:rsidRPr="00CE674C">
              <w:rPr>
                <w:b/>
                <w:color w:val="000000"/>
                <w:sz w:val="20"/>
                <w:szCs w:val="20"/>
              </w:rPr>
              <w:t xml:space="preserve"> </w:t>
            </w:r>
            <w:proofErr w:type="spellStart"/>
            <w:r w:rsidRPr="00CE674C">
              <w:rPr>
                <w:b/>
                <w:color w:val="000000"/>
                <w:sz w:val="20"/>
                <w:szCs w:val="20"/>
              </w:rPr>
              <w:t>көмүр</w:t>
            </w:r>
            <w:proofErr w:type="spellEnd"/>
            <w:r w:rsidRPr="00CE674C">
              <w:rPr>
                <w:b/>
                <w:color w:val="000000"/>
                <w:sz w:val="20"/>
                <w:szCs w:val="20"/>
              </w:rPr>
              <w:t xml:space="preserve"> (лигнит) </w:t>
            </w:r>
            <w:proofErr w:type="spellStart"/>
            <w:r w:rsidRPr="00CE674C">
              <w:rPr>
                <w:b/>
                <w:color w:val="000000"/>
                <w:sz w:val="20"/>
                <w:szCs w:val="20"/>
              </w:rPr>
              <w:t>казуу</w:t>
            </w:r>
            <w:proofErr w:type="spellEnd"/>
          </w:p>
        </w:tc>
        <w:tc>
          <w:tcPr>
            <w:tcW w:w="392" w:type="pct"/>
            <w:vAlign w:val="bottom"/>
          </w:tcPr>
          <w:p w14:paraId="385F2D11" w14:textId="77777777" w:rsidR="00CE674C" w:rsidRPr="00CE674C" w:rsidRDefault="00CE674C" w:rsidP="001A6404">
            <w:pPr>
              <w:jc w:val="right"/>
              <w:rPr>
                <w:sz w:val="20"/>
                <w:szCs w:val="20"/>
              </w:rPr>
            </w:pPr>
          </w:p>
        </w:tc>
        <w:tc>
          <w:tcPr>
            <w:tcW w:w="431" w:type="pct"/>
            <w:vAlign w:val="bottom"/>
          </w:tcPr>
          <w:p w14:paraId="3650B307" w14:textId="77777777" w:rsidR="00CE674C" w:rsidRPr="00CE674C" w:rsidRDefault="00CE674C" w:rsidP="001A6404">
            <w:pPr>
              <w:jc w:val="right"/>
              <w:rPr>
                <w:sz w:val="20"/>
                <w:szCs w:val="20"/>
              </w:rPr>
            </w:pPr>
          </w:p>
        </w:tc>
        <w:tc>
          <w:tcPr>
            <w:tcW w:w="431" w:type="pct"/>
            <w:vAlign w:val="bottom"/>
          </w:tcPr>
          <w:p w14:paraId="50F0E2D1" w14:textId="77777777" w:rsidR="00CE674C" w:rsidRPr="00CE674C" w:rsidRDefault="00CE674C" w:rsidP="001A6404">
            <w:pPr>
              <w:jc w:val="right"/>
              <w:rPr>
                <w:sz w:val="20"/>
                <w:szCs w:val="20"/>
              </w:rPr>
            </w:pPr>
          </w:p>
        </w:tc>
        <w:tc>
          <w:tcPr>
            <w:tcW w:w="433" w:type="pct"/>
            <w:vAlign w:val="bottom"/>
          </w:tcPr>
          <w:p w14:paraId="443A4C82" w14:textId="77777777" w:rsidR="00CE674C" w:rsidRPr="00CE674C" w:rsidRDefault="00CE674C" w:rsidP="001A6404">
            <w:pPr>
              <w:jc w:val="right"/>
              <w:rPr>
                <w:sz w:val="20"/>
                <w:szCs w:val="20"/>
              </w:rPr>
            </w:pPr>
          </w:p>
        </w:tc>
        <w:tc>
          <w:tcPr>
            <w:tcW w:w="431" w:type="pct"/>
            <w:vAlign w:val="bottom"/>
          </w:tcPr>
          <w:p w14:paraId="0B95F63D" w14:textId="77777777" w:rsidR="00CE674C" w:rsidRPr="00CE674C" w:rsidRDefault="00CE674C" w:rsidP="001A6404">
            <w:pPr>
              <w:ind w:right="113"/>
              <w:jc w:val="right"/>
              <w:rPr>
                <w:sz w:val="20"/>
                <w:szCs w:val="20"/>
              </w:rPr>
            </w:pPr>
          </w:p>
        </w:tc>
        <w:tc>
          <w:tcPr>
            <w:tcW w:w="432" w:type="pct"/>
            <w:vAlign w:val="bottom"/>
          </w:tcPr>
          <w:p w14:paraId="131441ED" w14:textId="77777777" w:rsidR="00CE674C" w:rsidRPr="00CE674C" w:rsidRDefault="00CE674C" w:rsidP="001A6404">
            <w:pPr>
              <w:jc w:val="right"/>
              <w:rPr>
                <w:sz w:val="20"/>
                <w:szCs w:val="20"/>
              </w:rPr>
            </w:pPr>
          </w:p>
        </w:tc>
        <w:tc>
          <w:tcPr>
            <w:tcW w:w="493" w:type="pct"/>
            <w:vAlign w:val="bottom"/>
          </w:tcPr>
          <w:p w14:paraId="0B31EAAE" w14:textId="77777777" w:rsidR="00CE674C" w:rsidRPr="00CE674C" w:rsidRDefault="00CE674C" w:rsidP="001A6404">
            <w:pPr>
              <w:jc w:val="right"/>
              <w:rPr>
                <w:sz w:val="20"/>
                <w:szCs w:val="20"/>
              </w:rPr>
            </w:pPr>
          </w:p>
        </w:tc>
        <w:tc>
          <w:tcPr>
            <w:tcW w:w="412" w:type="pct"/>
            <w:vAlign w:val="bottom"/>
          </w:tcPr>
          <w:p w14:paraId="1504D6ED" w14:textId="77777777" w:rsidR="00CE674C" w:rsidRPr="00CE674C" w:rsidRDefault="00CE674C" w:rsidP="001A6404">
            <w:pPr>
              <w:jc w:val="right"/>
              <w:rPr>
                <w:sz w:val="20"/>
                <w:szCs w:val="20"/>
              </w:rPr>
            </w:pPr>
          </w:p>
        </w:tc>
      </w:tr>
      <w:tr w:rsidR="00CE674C" w:rsidRPr="00CE674C" w14:paraId="4A00F512" w14:textId="77777777" w:rsidTr="00CE674C">
        <w:trPr>
          <w:trHeight w:val="243"/>
        </w:trPr>
        <w:tc>
          <w:tcPr>
            <w:tcW w:w="1544" w:type="pct"/>
            <w:vAlign w:val="bottom"/>
            <w:hideMark/>
          </w:tcPr>
          <w:p w14:paraId="6252A649" w14:textId="77777777" w:rsidR="00CE674C" w:rsidRPr="00CE674C" w:rsidRDefault="00CE674C" w:rsidP="001A6404">
            <w:pPr>
              <w:ind w:left="113" w:hanging="113"/>
              <w:rPr>
                <w:bCs/>
                <w:iCs/>
                <w:sz w:val="20"/>
                <w:szCs w:val="20"/>
              </w:rPr>
            </w:pPr>
            <w:r w:rsidRPr="00CE674C">
              <w:rPr>
                <w:bCs/>
                <w:iCs/>
                <w:sz w:val="20"/>
                <w:szCs w:val="20"/>
              </w:rPr>
              <w:t xml:space="preserve">   </w:t>
            </w:r>
            <w:r w:rsidRPr="00CE674C">
              <w:rPr>
                <w:sz w:val="20"/>
                <w:szCs w:val="20"/>
              </w:rPr>
              <w:t xml:space="preserve">Таш </w:t>
            </w:r>
            <w:proofErr w:type="spellStart"/>
            <w:r w:rsidRPr="00CE674C">
              <w:rPr>
                <w:sz w:val="20"/>
                <w:szCs w:val="20"/>
              </w:rPr>
              <w:t>көмүр</w:t>
            </w:r>
            <w:proofErr w:type="spellEnd"/>
            <w:r w:rsidRPr="00CE674C">
              <w:rPr>
                <w:sz w:val="20"/>
                <w:szCs w:val="20"/>
              </w:rPr>
              <w:t xml:space="preserve">, </w:t>
            </w:r>
            <w:proofErr w:type="spellStart"/>
            <w:r w:rsidRPr="00CE674C">
              <w:rPr>
                <w:sz w:val="20"/>
                <w:szCs w:val="20"/>
              </w:rPr>
              <w:t>миң</w:t>
            </w:r>
            <w:proofErr w:type="spellEnd"/>
            <w:r w:rsidRPr="00CE674C">
              <w:rPr>
                <w:sz w:val="20"/>
                <w:szCs w:val="20"/>
              </w:rPr>
              <w:t xml:space="preserve"> т</w:t>
            </w:r>
          </w:p>
        </w:tc>
        <w:tc>
          <w:tcPr>
            <w:tcW w:w="392" w:type="pct"/>
            <w:vAlign w:val="bottom"/>
            <w:hideMark/>
          </w:tcPr>
          <w:p w14:paraId="17C22DA4" w14:textId="77777777" w:rsidR="00CE674C" w:rsidRPr="00CE674C" w:rsidRDefault="00CE674C" w:rsidP="001A6404">
            <w:pPr>
              <w:jc w:val="right"/>
              <w:rPr>
                <w:sz w:val="20"/>
                <w:szCs w:val="20"/>
              </w:rPr>
            </w:pPr>
            <w:r w:rsidRPr="00CE674C">
              <w:rPr>
                <w:sz w:val="20"/>
                <w:szCs w:val="20"/>
              </w:rPr>
              <w:t>76,7</w:t>
            </w:r>
          </w:p>
        </w:tc>
        <w:tc>
          <w:tcPr>
            <w:tcW w:w="431" w:type="pct"/>
            <w:vAlign w:val="bottom"/>
            <w:hideMark/>
          </w:tcPr>
          <w:p w14:paraId="0F5DAE5E" w14:textId="77777777" w:rsidR="00CE674C" w:rsidRPr="00CE674C" w:rsidRDefault="00CE674C" w:rsidP="001A6404">
            <w:pPr>
              <w:jc w:val="right"/>
              <w:rPr>
                <w:sz w:val="20"/>
                <w:szCs w:val="20"/>
              </w:rPr>
            </w:pPr>
            <w:r w:rsidRPr="00CE674C">
              <w:rPr>
                <w:sz w:val="20"/>
                <w:szCs w:val="20"/>
              </w:rPr>
              <w:t>786,7</w:t>
            </w:r>
          </w:p>
        </w:tc>
        <w:tc>
          <w:tcPr>
            <w:tcW w:w="431" w:type="pct"/>
            <w:vAlign w:val="bottom"/>
            <w:hideMark/>
          </w:tcPr>
          <w:p w14:paraId="17F7120F" w14:textId="77777777" w:rsidR="00CE674C" w:rsidRPr="00CE674C" w:rsidRDefault="00CE674C" w:rsidP="001A6404">
            <w:pPr>
              <w:jc w:val="right"/>
              <w:rPr>
                <w:sz w:val="20"/>
                <w:szCs w:val="20"/>
              </w:rPr>
            </w:pPr>
            <w:r w:rsidRPr="00CE674C">
              <w:rPr>
                <w:sz w:val="20"/>
                <w:szCs w:val="20"/>
              </w:rPr>
              <w:t>75,0</w:t>
            </w:r>
          </w:p>
        </w:tc>
        <w:tc>
          <w:tcPr>
            <w:tcW w:w="433" w:type="pct"/>
            <w:vAlign w:val="bottom"/>
            <w:hideMark/>
          </w:tcPr>
          <w:p w14:paraId="7C7C8EFB" w14:textId="77777777" w:rsidR="00CE674C" w:rsidRPr="00CE674C" w:rsidRDefault="00CE674C" w:rsidP="001A6404">
            <w:pPr>
              <w:jc w:val="right"/>
              <w:rPr>
                <w:sz w:val="20"/>
                <w:szCs w:val="20"/>
              </w:rPr>
            </w:pPr>
            <w:r w:rsidRPr="00CE674C">
              <w:rPr>
                <w:sz w:val="20"/>
                <w:szCs w:val="20"/>
              </w:rPr>
              <w:t>681,8</w:t>
            </w:r>
          </w:p>
        </w:tc>
        <w:tc>
          <w:tcPr>
            <w:tcW w:w="431" w:type="pct"/>
            <w:vAlign w:val="bottom"/>
            <w:hideMark/>
          </w:tcPr>
          <w:p w14:paraId="5186229A" w14:textId="77777777" w:rsidR="00CE674C" w:rsidRPr="00CE674C" w:rsidRDefault="00CE674C" w:rsidP="001A6404">
            <w:pPr>
              <w:jc w:val="right"/>
              <w:rPr>
                <w:sz w:val="20"/>
                <w:szCs w:val="20"/>
              </w:rPr>
            </w:pPr>
            <w:r w:rsidRPr="00CE674C">
              <w:rPr>
                <w:sz w:val="20"/>
                <w:szCs w:val="20"/>
              </w:rPr>
              <w:t>256,3</w:t>
            </w:r>
          </w:p>
        </w:tc>
        <w:tc>
          <w:tcPr>
            <w:tcW w:w="432" w:type="pct"/>
            <w:vAlign w:val="bottom"/>
            <w:hideMark/>
          </w:tcPr>
          <w:p w14:paraId="21EA4BAF" w14:textId="77777777" w:rsidR="00CE674C" w:rsidRPr="00CE674C" w:rsidRDefault="00CE674C" w:rsidP="001A6404">
            <w:pPr>
              <w:jc w:val="right"/>
              <w:rPr>
                <w:sz w:val="20"/>
                <w:szCs w:val="20"/>
              </w:rPr>
            </w:pPr>
            <w:r w:rsidRPr="00CE674C">
              <w:rPr>
                <w:sz w:val="20"/>
                <w:szCs w:val="20"/>
              </w:rPr>
              <w:t>140,7</w:t>
            </w:r>
          </w:p>
        </w:tc>
        <w:tc>
          <w:tcPr>
            <w:tcW w:w="493" w:type="pct"/>
            <w:vAlign w:val="bottom"/>
            <w:hideMark/>
          </w:tcPr>
          <w:p w14:paraId="346634F8" w14:textId="77777777" w:rsidR="00CE674C" w:rsidRPr="00CE674C" w:rsidRDefault="00CE674C" w:rsidP="001A6404">
            <w:pPr>
              <w:jc w:val="right"/>
              <w:rPr>
                <w:sz w:val="20"/>
                <w:szCs w:val="20"/>
              </w:rPr>
            </w:pPr>
            <w:r w:rsidRPr="00CE674C">
              <w:rPr>
                <w:sz w:val="20"/>
                <w:szCs w:val="20"/>
              </w:rPr>
              <w:t>97,8</w:t>
            </w:r>
          </w:p>
        </w:tc>
        <w:tc>
          <w:tcPr>
            <w:tcW w:w="412" w:type="pct"/>
            <w:vAlign w:val="bottom"/>
            <w:hideMark/>
          </w:tcPr>
          <w:p w14:paraId="500AD101" w14:textId="77777777" w:rsidR="00CE674C" w:rsidRPr="00CE674C" w:rsidRDefault="00CE674C" w:rsidP="001A6404">
            <w:pPr>
              <w:jc w:val="right"/>
              <w:rPr>
                <w:sz w:val="20"/>
                <w:szCs w:val="20"/>
              </w:rPr>
            </w:pPr>
            <w:r w:rsidRPr="00CE674C">
              <w:rPr>
                <w:sz w:val="20"/>
                <w:szCs w:val="20"/>
              </w:rPr>
              <w:t>86,7</w:t>
            </w:r>
          </w:p>
        </w:tc>
      </w:tr>
      <w:tr w:rsidR="00CE674C" w:rsidRPr="00CE674C" w14:paraId="2F1C72D0" w14:textId="77777777" w:rsidTr="00CE674C">
        <w:trPr>
          <w:trHeight w:val="227"/>
        </w:trPr>
        <w:tc>
          <w:tcPr>
            <w:tcW w:w="1544" w:type="pct"/>
            <w:vAlign w:val="bottom"/>
            <w:hideMark/>
          </w:tcPr>
          <w:p w14:paraId="21C687FC" w14:textId="77777777" w:rsidR="00CE674C" w:rsidRPr="00CE674C" w:rsidRDefault="00CE674C" w:rsidP="001A6404">
            <w:pPr>
              <w:ind w:left="283" w:hanging="113"/>
              <w:rPr>
                <w:sz w:val="20"/>
                <w:szCs w:val="20"/>
              </w:rPr>
            </w:pPr>
            <w:proofErr w:type="spellStart"/>
            <w:r w:rsidRPr="00CE674C">
              <w:rPr>
                <w:sz w:val="20"/>
                <w:szCs w:val="20"/>
              </w:rPr>
              <w:t>Күрөң</w:t>
            </w:r>
            <w:proofErr w:type="spellEnd"/>
            <w:r w:rsidRPr="00CE674C">
              <w:rPr>
                <w:sz w:val="20"/>
                <w:szCs w:val="20"/>
              </w:rPr>
              <w:t xml:space="preserve"> </w:t>
            </w:r>
            <w:proofErr w:type="spellStart"/>
            <w:r w:rsidRPr="00CE674C">
              <w:rPr>
                <w:sz w:val="20"/>
                <w:szCs w:val="20"/>
              </w:rPr>
              <w:t>көмүр</w:t>
            </w:r>
            <w:proofErr w:type="spellEnd"/>
            <w:r w:rsidRPr="00CE674C">
              <w:rPr>
                <w:sz w:val="20"/>
                <w:szCs w:val="20"/>
              </w:rPr>
              <w:t xml:space="preserve"> (лигнит), </w:t>
            </w:r>
            <w:proofErr w:type="spellStart"/>
            <w:r w:rsidRPr="00CE674C">
              <w:rPr>
                <w:sz w:val="20"/>
                <w:szCs w:val="20"/>
              </w:rPr>
              <w:t>миң</w:t>
            </w:r>
            <w:proofErr w:type="spellEnd"/>
            <w:r w:rsidRPr="00CE674C">
              <w:rPr>
                <w:sz w:val="20"/>
                <w:szCs w:val="20"/>
              </w:rPr>
              <w:t xml:space="preserve"> т</w:t>
            </w:r>
          </w:p>
        </w:tc>
        <w:tc>
          <w:tcPr>
            <w:tcW w:w="392" w:type="pct"/>
            <w:vAlign w:val="bottom"/>
            <w:hideMark/>
          </w:tcPr>
          <w:p w14:paraId="585B9D38" w14:textId="77777777" w:rsidR="00CE674C" w:rsidRPr="00CE674C" w:rsidRDefault="00CE674C" w:rsidP="001A6404">
            <w:pPr>
              <w:jc w:val="right"/>
              <w:rPr>
                <w:sz w:val="20"/>
                <w:szCs w:val="20"/>
              </w:rPr>
            </w:pPr>
            <w:r w:rsidRPr="00CE674C">
              <w:rPr>
                <w:sz w:val="20"/>
                <w:szCs w:val="20"/>
              </w:rPr>
              <w:t>408,9</w:t>
            </w:r>
          </w:p>
        </w:tc>
        <w:tc>
          <w:tcPr>
            <w:tcW w:w="431" w:type="pct"/>
            <w:vAlign w:val="bottom"/>
            <w:hideMark/>
          </w:tcPr>
          <w:p w14:paraId="4DAB62E8" w14:textId="77777777" w:rsidR="00CE674C" w:rsidRPr="00CE674C" w:rsidRDefault="00CE674C" w:rsidP="001A6404">
            <w:pPr>
              <w:jc w:val="right"/>
              <w:rPr>
                <w:sz w:val="20"/>
                <w:szCs w:val="20"/>
              </w:rPr>
            </w:pPr>
            <w:r w:rsidRPr="00CE674C">
              <w:rPr>
                <w:sz w:val="20"/>
                <w:szCs w:val="20"/>
              </w:rPr>
              <w:t>2</w:t>
            </w:r>
            <w:r w:rsidRPr="00CE674C">
              <w:rPr>
                <w:sz w:val="20"/>
                <w:szCs w:val="20"/>
                <w:lang w:val="ky-KG"/>
              </w:rPr>
              <w:t xml:space="preserve"> </w:t>
            </w:r>
            <w:r w:rsidRPr="00CE674C">
              <w:rPr>
                <w:sz w:val="20"/>
                <w:szCs w:val="20"/>
              </w:rPr>
              <w:t>827,4</w:t>
            </w:r>
          </w:p>
        </w:tc>
        <w:tc>
          <w:tcPr>
            <w:tcW w:w="431" w:type="pct"/>
            <w:vAlign w:val="bottom"/>
            <w:hideMark/>
          </w:tcPr>
          <w:p w14:paraId="42FE37E5" w14:textId="77777777" w:rsidR="00CE674C" w:rsidRPr="00CE674C" w:rsidRDefault="00CE674C" w:rsidP="001A6404">
            <w:pPr>
              <w:jc w:val="right"/>
              <w:rPr>
                <w:sz w:val="20"/>
                <w:szCs w:val="20"/>
              </w:rPr>
            </w:pPr>
            <w:r w:rsidRPr="00CE674C">
              <w:rPr>
                <w:sz w:val="20"/>
                <w:szCs w:val="20"/>
              </w:rPr>
              <w:t>505,3</w:t>
            </w:r>
          </w:p>
        </w:tc>
        <w:tc>
          <w:tcPr>
            <w:tcW w:w="433" w:type="pct"/>
            <w:vAlign w:val="bottom"/>
            <w:hideMark/>
          </w:tcPr>
          <w:p w14:paraId="2DB32F53" w14:textId="77777777" w:rsidR="00CE674C" w:rsidRPr="00CE674C" w:rsidRDefault="00CE674C" w:rsidP="001A6404">
            <w:pPr>
              <w:jc w:val="right"/>
              <w:rPr>
                <w:sz w:val="20"/>
                <w:szCs w:val="20"/>
              </w:rPr>
            </w:pPr>
            <w:r w:rsidRPr="00CE674C">
              <w:rPr>
                <w:sz w:val="20"/>
                <w:szCs w:val="20"/>
              </w:rPr>
              <w:t>3</w:t>
            </w:r>
            <w:r w:rsidRPr="00CE674C">
              <w:rPr>
                <w:sz w:val="20"/>
                <w:szCs w:val="20"/>
                <w:lang w:val="ky-KG"/>
              </w:rPr>
              <w:t xml:space="preserve"> </w:t>
            </w:r>
            <w:r w:rsidRPr="00CE674C">
              <w:rPr>
                <w:sz w:val="20"/>
                <w:szCs w:val="20"/>
              </w:rPr>
              <w:t>140,5</w:t>
            </w:r>
          </w:p>
        </w:tc>
        <w:tc>
          <w:tcPr>
            <w:tcW w:w="431" w:type="pct"/>
            <w:vAlign w:val="bottom"/>
            <w:hideMark/>
          </w:tcPr>
          <w:p w14:paraId="4E2B428B" w14:textId="77777777" w:rsidR="00CE674C" w:rsidRPr="00CE674C" w:rsidRDefault="00CE674C" w:rsidP="001A6404">
            <w:pPr>
              <w:jc w:val="right"/>
              <w:rPr>
                <w:sz w:val="20"/>
                <w:szCs w:val="20"/>
              </w:rPr>
            </w:pPr>
            <w:r w:rsidRPr="00CE674C">
              <w:rPr>
                <w:sz w:val="20"/>
                <w:szCs w:val="20"/>
              </w:rPr>
              <w:t>105,9</w:t>
            </w:r>
          </w:p>
        </w:tc>
        <w:tc>
          <w:tcPr>
            <w:tcW w:w="432" w:type="pct"/>
            <w:vAlign w:val="bottom"/>
            <w:hideMark/>
          </w:tcPr>
          <w:p w14:paraId="6CA49B98" w14:textId="77777777" w:rsidR="00CE674C" w:rsidRPr="00CE674C" w:rsidRDefault="00CE674C" w:rsidP="001A6404">
            <w:pPr>
              <w:jc w:val="right"/>
              <w:rPr>
                <w:sz w:val="20"/>
                <w:szCs w:val="20"/>
              </w:rPr>
            </w:pPr>
            <w:r w:rsidRPr="00CE674C">
              <w:rPr>
                <w:sz w:val="20"/>
                <w:szCs w:val="20"/>
              </w:rPr>
              <w:t>106,1</w:t>
            </w:r>
          </w:p>
        </w:tc>
        <w:tc>
          <w:tcPr>
            <w:tcW w:w="493" w:type="pct"/>
            <w:vAlign w:val="bottom"/>
            <w:hideMark/>
          </w:tcPr>
          <w:p w14:paraId="01F212E7" w14:textId="77777777" w:rsidR="00CE674C" w:rsidRPr="00CE674C" w:rsidRDefault="00CE674C" w:rsidP="001A6404">
            <w:pPr>
              <w:jc w:val="right"/>
              <w:rPr>
                <w:sz w:val="20"/>
                <w:szCs w:val="20"/>
              </w:rPr>
            </w:pPr>
            <w:r w:rsidRPr="00CE674C">
              <w:rPr>
                <w:sz w:val="20"/>
                <w:szCs w:val="20"/>
              </w:rPr>
              <w:t>123,6</w:t>
            </w:r>
          </w:p>
        </w:tc>
        <w:tc>
          <w:tcPr>
            <w:tcW w:w="412" w:type="pct"/>
            <w:vAlign w:val="bottom"/>
            <w:hideMark/>
          </w:tcPr>
          <w:p w14:paraId="3ECBE4FC" w14:textId="77777777" w:rsidR="00CE674C" w:rsidRPr="00CE674C" w:rsidRDefault="00CE674C" w:rsidP="001A6404">
            <w:pPr>
              <w:jc w:val="right"/>
              <w:rPr>
                <w:sz w:val="20"/>
                <w:szCs w:val="20"/>
              </w:rPr>
            </w:pPr>
            <w:r w:rsidRPr="00CE674C">
              <w:rPr>
                <w:sz w:val="20"/>
                <w:szCs w:val="20"/>
              </w:rPr>
              <w:t>111,1</w:t>
            </w:r>
          </w:p>
        </w:tc>
      </w:tr>
      <w:tr w:rsidR="00CE674C" w:rsidRPr="00CE674C" w14:paraId="7B2C436E" w14:textId="77777777" w:rsidTr="00CE674C">
        <w:trPr>
          <w:trHeight w:val="471"/>
        </w:trPr>
        <w:tc>
          <w:tcPr>
            <w:tcW w:w="1544" w:type="pct"/>
            <w:vAlign w:val="bottom"/>
            <w:hideMark/>
          </w:tcPr>
          <w:p w14:paraId="716D692E" w14:textId="77777777" w:rsidR="00CE674C" w:rsidRPr="00CE674C" w:rsidRDefault="00CE674C" w:rsidP="001A6404">
            <w:pPr>
              <w:ind w:left="113" w:hanging="113"/>
              <w:rPr>
                <w:b/>
                <w:color w:val="000000"/>
                <w:sz w:val="20"/>
                <w:szCs w:val="20"/>
              </w:rPr>
            </w:pPr>
            <w:r w:rsidRPr="00CE674C">
              <w:rPr>
                <w:b/>
                <w:color w:val="000000"/>
                <w:sz w:val="20"/>
                <w:szCs w:val="20"/>
                <w:lang w:val="ky-KG"/>
              </w:rPr>
              <w:t>Чийки</w:t>
            </w:r>
            <w:r w:rsidRPr="00CE674C">
              <w:rPr>
                <w:b/>
                <w:color w:val="000000"/>
                <w:sz w:val="20"/>
                <w:szCs w:val="20"/>
              </w:rPr>
              <w:t xml:space="preserve"> </w:t>
            </w:r>
            <w:proofErr w:type="spellStart"/>
            <w:r w:rsidRPr="00CE674C">
              <w:rPr>
                <w:b/>
                <w:color w:val="000000"/>
                <w:sz w:val="20"/>
                <w:szCs w:val="20"/>
              </w:rPr>
              <w:t>мунайзат</w:t>
            </w:r>
            <w:proofErr w:type="spellEnd"/>
            <w:r w:rsidRPr="00CE674C">
              <w:rPr>
                <w:b/>
                <w:color w:val="000000"/>
                <w:sz w:val="20"/>
                <w:szCs w:val="20"/>
              </w:rPr>
              <w:t xml:space="preserve"> </w:t>
            </w:r>
            <w:proofErr w:type="spellStart"/>
            <w:r w:rsidRPr="00CE674C">
              <w:rPr>
                <w:b/>
                <w:color w:val="000000"/>
                <w:sz w:val="20"/>
                <w:szCs w:val="20"/>
              </w:rPr>
              <w:t>жана</w:t>
            </w:r>
            <w:proofErr w:type="spellEnd"/>
            <w:r w:rsidRPr="00CE674C">
              <w:rPr>
                <w:b/>
                <w:color w:val="000000"/>
                <w:sz w:val="20"/>
                <w:szCs w:val="20"/>
              </w:rPr>
              <w:t xml:space="preserve"> </w:t>
            </w:r>
            <w:proofErr w:type="spellStart"/>
            <w:r w:rsidRPr="00CE674C">
              <w:rPr>
                <w:b/>
                <w:color w:val="000000"/>
                <w:sz w:val="20"/>
                <w:szCs w:val="20"/>
              </w:rPr>
              <w:t>жаратылыш</w:t>
            </w:r>
            <w:proofErr w:type="spellEnd"/>
            <w:r w:rsidRPr="00CE674C">
              <w:rPr>
                <w:b/>
                <w:color w:val="000000"/>
                <w:sz w:val="20"/>
                <w:szCs w:val="20"/>
              </w:rPr>
              <w:t xml:space="preserve"> </w:t>
            </w:r>
            <w:proofErr w:type="spellStart"/>
            <w:r w:rsidRPr="00CE674C">
              <w:rPr>
                <w:b/>
                <w:color w:val="000000"/>
                <w:sz w:val="20"/>
                <w:szCs w:val="20"/>
              </w:rPr>
              <w:t>газын</w:t>
            </w:r>
            <w:proofErr w:type="spellEnd"/>
            <w:r w:rsidRPr="00CE674C">
              <w:rPr>
                <w:b/>
                <w:color w:val="000000"/>
                <w:sz w:val="20"/>
                <w:szCs w:val="20"/>
              </w:rPr>
              <w:t xml:space="preserve"> </w:t>
            </w:r>
            <w:proofErr w:type="spellStart"/>
            <w:r w:rsidRPr="00CE674C">
              <w:rPr>
                <w:b/>
                <w:color w:val="000000"/>
                <w:sz w:val="20"/>
                <w:szCs w:val="20"/>
              </w:rPr>
              <w:t>өндүрүү</w:t>
            </w:r>
            <w:proofErr w:type="spellEnd"/>
          </w:p>
        </w:tc>
        <w:tc>
          <w:tcPr>
            <w:tcW w:w="392" w:type="pct"/>
            <w:vAlign w:val="bottom"/>
          </w:tcPr>
          <w:p w14:paraId="0D68FED4" w14:textId="77777777" w:rsidR="00CE674C" w:rsidRPr="00CE674C" w:rsidRDefault="00CE674C" w:rsidP="001A6404">
            <w:pPr>
              <w:jc w:val="right"/>
              <w:rPr>
                <w:sz w:val="20"/>
                <w:szCs w:val="20"/>
              </w:rPr>
            </w:pPr>
          </w:p>
        </w:tc>
        <w:tc>
          <w:tcPr>
            <w:tcW w:w="431" w:type="pct"/>
            <w:vAlign w:val="bottom"/>
          </w:tcPr>
          <w:p w14:paraId="1004BAE6" w14:textId="77777777" w:rsidR="00CE674C" w:rsidRPr="00CE674C" w:rsidRDefault="00CE674C" w:rsidP="001A6404">
            <w:pPr>
              <w:jc w:val="right"/>
              <w:rPr>
                <w:sz w:val="20"/>
                <w:szCs w:val="20"/>
              </w:rPr>
            </w:pPr>
          </w:p>
        </w:tc>
        <w:tc>
          <w:tcPr>
            <w:tcW w:w="431" w:type="pct"/>
            <w:vAlign w:val="bottom"/>
          </w:tcPr>
          <w:p w14:paraId="2082BFA8" w14:textId="77777777" w:rsidR="00CE674C" w:rsidRPr="00CE674C" w:rsidRDefault="00CE674C" w:rsidP="001A6404">
            <w:pPr>
              <w:jc w:val="right"/>
              <w:rPr>
                <w:sz w:val="20"/>
                <w:szCs w:val="20"/>
              </w:rPr>
            </w:pPr>
          </w:p>
        </w:tc>
        <w:tc>
          <w:tcPr>
            <w:tcW w:w="433" w:type="pct"/>
            <w:vAlign w:val="bottom"/>
          </w:tcPr>
          <w:p w14:paraId="52FF490D" w14:textId="77777777" w:rsidR="00CE674C" w:rsidRPr="00CE674C" w:rsidRDefault="00CE674C" w:rsidP="001A6404">
            <w:pPr>
              <w:jc w:val="right"/>
              <w:rPr>
                <w:sz w:val="20"/>
                <w:szCs w:val="20"/>
              </w:rPr>
            </w:pPr>
          </w:p>
        </w:tc>
        <w:tc>
          <w:tcPr>
            <w:tcW w:w="431" w:type="pct"/>
            <w:vAlign w:val="bottom"/>
          </w:tcPr>
          <w:p w14:paraId="26A25A55" w14:textId="77777777" w:rsidR="00CE674C" w:rsidRPr="00CE674C" w:rsidRDefault="00CE674C" w:rsidP="001A6404">
            <w:pPr>
              <w:jc w:val="right"/>
              <w:rPr>
                <w:sz w:val="20"/>
                <w:szCs w:val="20"/>
              </w:rPr>
            </w:pPr>
          </w:p>
        </w:tc>
        <w:tc>
          <w:tcPr>
            <w:tcW w:w="432" w:type="pct"/>
            <w:vAlign w:val="bottom"/>
          </w:tcPr>
          <w:p w14:paraId="3D7023DB" w14:textId="77777777" w:rsidR="00CE674C" w:rsidRPr="00CE674C" w:rsidRDefault="00CE674C" w:rsidP="001A6404">
            <w:pPr>
              <w:jc w:val="right"/>
              <w:rPr>
                <w:sz w:val="20"/>
                <w:szCs w:val="20"/>
              </w:rPr>
            </w:pPr>
          </w:p>
        </w:tc>
        <w:tc>
          <w:tcPr>
            <w:tcW w:w="493" w:type="pct"/>
            <w:vAlign w:val="bottom"/>
          </w:tcPr>
          <w:p w14:paraId="121C4C26" w14:textId="77777777" w:rsidR="00CE674C" w:rsidRPr="00CE674C" w:rsidRDefault="00CE674C" w:rsidP="001A6404">
            <w:pPr>
              <w:jc w:val="right"/>
              <w:rPr>
                <w:sz w:val="20"/>
                <w:szCs w:val="20"/>
              </w:rPr>
            </w:pPr>
          </w:p>
        </w:tc>
        <w:tc>
          <w:tcPr>
            <w:tcW w:w="412" w:type="pct"/>
            <w:vAlign w:val="bottom"/>
          </w:tcPr>
          <w:p w14:paraId="62A1FB22" w14:textId="77777777" w:rsidR="00CE674C" w:rsidRPr="00CE674C" w:rsidRDefault="00CE674C" w:rsidP="001A6404">
            <w:pPr>
              <w:jc w:val="right"/>
              <w:rPr>
                <w:sz w:val="20"/>
                <w:szCs w:val="20"/>
              </w:rPr>
            </w:pPr>
          </w:p>
        </w:tc>
      </w:tr>
      <w:tr w:rsidR="00CE674C" w:rsidRPr="00CE674C" w14:paraId="5F6CE176" w14:textId="77777777" w:rsidTr="00CE674C">
        <w:trPr>
          <w:trHeight w:val="227"/>
        </w:trPr>
        <w:tc>
          <w:tcPr>
            <w:tcW w:w="1544" w:type="pct"/>
            <w:vAlign w:val="bottom"/>
            <w:hideMark/>
          </w:tcPr>
          <w:p w14:paraId="6C23CB5E" w14:textId="77777777" w:rsidR="00CE674C" w:rsidRPr="00CE674C" w:rsidRDefault="00CE674C" w:rsidP="001A6404">
            <w:pPr>
              <w:ind w:left="283" w:hanging="113"/>
              <w:rPr>
                <w:sz w:val="20"/>
                <w:szCs w:val="20"/>
              </w:rPr>
            </w:pPr>
            <w:r w:rsidRPr="00CE674C">
              <w:rPr>
                <w:sz w:val="20"/>
                <w:szCs w:val="20"/>
                <w:lang w:val="ky-KG"/>
              </w:rPr>
              <w:t>Чийки</w:t>
            </w:r>
            <w:r w:rsidRPr="00CE674C">
              <w:rPr>
                <w:sz w:val="20"/>
                <w:szCs w:val="20"/>
              </w:rPr>
              <w:t xml:space="preserve"> </w:t>
            </w:r>
            <w:proofErr w:type="spellStart"/>
            <w:r w:rsidRPr="00CE674C">
              <w:rPr>
                <w:sz w:val="20"/>
                <w:szCs w:val="20"/>
              </w:rPr>
              <w:t>мунайзат</w:t>
            </w:r>
            <w:proofErr w:type="spellEnd"/>
            <w:r w:rsidRPr="00CE674C">
              <w:rPr>
                <w:sz w:val="20"/>
                <w:szCs w:val="20"/>
              </w:rPr>
              <w:t xml:space="preserve">, </w:t>
            </w:r>
            <w:proofErr w:type="spellStart"/>
            <w:r w:rsidRPr="00CE674C">
              <w:rPr>
                <w:sz w:val="20"/>
                <w:szCs w:val="20"/>
              </w:rPr>
              <w:t>миң</w:t>
            </w:r>
            <w:proofErr w:type="spellEnd"/>
            <w:r w:rsidRPr="00CE674C">
              <w:rPr>
                <w:sz w:val="20"/>
                <w:szCs w:val="20"/>
              </w:rPr>
              <w:t xml:space="preserve"> т</w:t>
            </w:r>
          </w:p>
        </w:tc>
        <w:tc>
          <w:tcPr>
            <w:tcW w:w="392" w:type="pct"/>
            <w:vAlign w:val="bottom"/>
            <w:hideMark/>
          </w:tcPr>
          <w:p w14:paraId="343DD175" w14:textId="77777777" w:rsidR="00CE674C" w:rsidRPr="00CE674C" w:rsidRDefault="00CE674C" w:rsidP="001A6404">
            <w:pPr>
              <w:jc w:val="right"/>
              <w:rPr>
                <w:sz w:val="20"/>
                <w:szCs w:val="20"/>
              </w:rPr>
            </w:pPr>
            <w:r w:rsidRPr="00CE674C">
              <w:rPr>
                <w:sz w:val="20"/>
                <w:szCs w:val="20"/>
              </w:rPr>
              <w:t>26,0</w:t>
            </w:r>
          </w:p>
        </w:tc>
        <w:tc>
          <w:tcPr>
            <w:tcW w:w="431" w:type="pct"/>
            <w:vAlign w:val="bottom"/>
            <w:hideMark/>
          </w:tcPr>
          <w:p w14:paraId="4299362B" w14:textId="77777777" w:rsidR="00CE674C" w:rsidRPr="00CE674C" w:rsidRDefault="00CE674C" w:rsidP="001A6404">
            <w:pPr>
              <w:jc w:val="right"/>
              <w:rPr>
                <w:sz w:val="20"/>
                <w:szCs w:val="20"/>
              </w:rPr>
            </w:pPr>
            <w:r w:rsidRPr="00CE674C">
              <w:rPr>
                <w:sz w:val="20"/>
                <w:szCs w:val="20"/>
              </w:rPr>
              <w:t>277,0</w:t>
            </w:r>
          </w:p>
        </w:tc>
        <w:tc>
          <w:tcPr>
            <w:tcW w:w="431" w:type="pct"/>
            <w:vAlign w:val="bottom"/>
            <w:hideMark/>
          </w:tcPr>
          <w:p w14:paraId="0ABFE019" w14:textId="77777777" w:rsidR="00CE674C" w:rsidRPr="00CE674C" w:rsidRDefault="00CE674C" w:rsidP="001A6404">
            <w:pPr>
              <w:jc w:val="right"/>
              <w:rPr>
                <w:sz w:val="20"/>
                <w:szCs w:val="20"/>
              </w:rPr>
            </w:pPr>
            <w:r w:rsidRPr="00CE674C">
              <w:rPr>
                <w:sz w:val="20"/>
                <w:szCs w:val="20"/>
              </w:rPr>
              <w:t>26,3</w:t>
            </w:r>
          </w:p>
        </w:tc>
        <w:tc>
          <w:tcPr>
            <w:tcW w:w="433" w:type="pct"/>
            <w:vAlign w:val="bottom"/>
            <w:hideMark/>
          </w:tcPr>
          <w:p w14:paraId="7E04D5B4" w14:textId="77777777" w:rsidR="00CE674C" w:rsidRPr="00CE674C" w:rsidRDefault="00CE674C" w:rsidP="001A6404">
            <w:pPr>
              <w:jc w:val="right"/>
              <w:rPr>
                <w:sz w:val="20"/>
                <w:szCs w:val="20"/>
              </w:rPr>
            </w:pPr>
            <w:r w:rsidRPr="00CE674C">
              <w:rPr>
                <w:sz w:val="20"/>
                <w:szCs w:val="20"/>
              </w:rPr>
              <w:t>268,1</w:t>
            </w:r>
          </w:p>
        </w:tc>
        <w:tc>
          <w:tcPr>
            <w:tcW w:w="431" w:type="pct"/>
            <w:vAlign w:val="bottom"/>
            <w:hideMark/>
          </w:tcPr>
          <w:p w14:paraId="1A874431" w14:textId="77777777" w:rsidR="00CE674C" w:rsidRPr="00CE674C" w:rsidRDefault="00CE674C" w:rsidP="001A6404">
            <w:pPr>
              <w:jc w:val="right"/>
              <w:rPr>
                <w:sz w:val="20"/>
                <w:szCs w:val="20"/>
              </w:rPr>
            </w:pPr>
            <w:r w:rsidRPr="00CE674C">
              <w:rPr>
                <w:sz w:val="20"/>
                <w:szCs w:val="20"/>
              </w:rPr>
              <w:t>95,1</w:t>
            </w:r>
          </w:p>
        </w:tc>
        <w:tc>
          <w:tcPr>
            <w:tcW w:w="432" w:type="pct"/>
            <w:vAlign w:val="bottom"/>
            <w:hideMark/>
          </w:tcPr>
          <w:p w14:paraId="524FD18F" w14:textId="77777777" w:rsidR="00CE674C" w:rsidRPr="00CE674C" w:rsidRDefault="00CE674C" w:rsidP="001A6404">
            <w:pPr>
              <w:jc w:val="right"/>
              <w:rPr>
                <w:sz w:val="20"/>
                <w:szCs w:val="20"/>
              </w:rPr>
            </w:pPr>
            <w:r w:rsidRPr="00CE674C">
              <w:rPr>
                <w:sz w:val="20"/>
                <w:szCs w:val="20"/>
              </w:rPr>
              <w:t>104,3</w:t>
            </w:r>
          </w:p>
        </w:tc>
        <w:tc>
          <w:tcPr>
            <w:tcW w:w="493" w:type="pct"/>
            <w:vAlign w:val="bottom"/>
            <w:hideMark/>
          </w:tcPr>
          <w:p w14:paraId="5B2738E8" w14:textId="77777777" w:rsidR="00CE674C" w:rsidRPr="00CE674C" w:rsidRDefault="00CE674C" w:rsidP="001A6404">
            <w:pPr>
              <w:jc w:val="right"/>
              <w:rPr>
                <w:sz w:val="20"/>
                <w:szCs w:val="20"/>
              </w:rPr>
            </w:pPr>
            <w:r w:rsidRPr="00CE674C">
              <w:rPr>
                <w:sz w:val="20"/>
                <w:szCs w:val="20"/>
              </w:rPr>
              <w:t>101,2</w:t>
            </w:r>
          </w:p>
        </w:tc>
        <w:tc>
          <w:tcPr>
            <w:tcW w:w="412" w:type="pct"/>
            <w:vAlign w:val="bottom"/>
            <w:hideMark/>
          </w:tcPr>
          <w:p w14:paraId="0ABF13F2" w14:textId="77777777" w:rsidR="00CE674C" w:rsidRPr="00CE674C" w:rsidRDefault="00CE674C" w:rsidP="001A6404">
            <w:pPr>
              <w:jc w:val="right"/>
              <w:rPr>
                <w:sz w:val="20"/>
                <w:szCs w:val="20"/>
              </w:rPr>
            </w:pPr>
            <w:r w:rsidRPr="00CE674C">
              <w:rPr>
                <w:sz w:val="20"/>
                <w:szCs w:val="20"/>
              </w:rPr>
              <w:t>96,8</w:t>
            </w:r>
          </w:p>
        </w:tc>
      </w:tr>
      <w:tr w:rsidR="00CE674C" w:rsidRPr="00CE674C" w14:paraId="3C1C08F3" w14:textId="77777777" w:rsidTr="00CE674C">
        <w:trPr>
          <w:trHeight w:val="471"/>
        </w:trPr>
        <w:tc>
          <w:tcPr>
            <w:tcW w:w="1544" w:type="pct"/>
            <w:vAlign w:val="bottom"/>
            <w:hideMark/>
          </w:tcPr>
          <w:p w14:paraId="6F124EB2" w14:textId="77777777" w:rsidR="00CE674C" w:rsidRPr="00CE674C" w:rsidRDefault="00CE674C" w:rsidP="001A6404">
            <w:pPr>
              <w:keepNext/>
              <w:ind w:left="283" w:hanging="113"/>
              <w:rPr>
                <w:sz w:val="20"/>
                <w:szCs w:val="20"/>
              </w:rPr>
            </w:pPr>
            <w:proofErr w:type="spellStart"/>
            <w:r w:rsidRPr="00CE674C">
              <w:rPr>
                <w:sz w:val="20"/>
                <w:szCs w:val="20"/>
              </w:rPr>
              <w:t>Суюк</w:t>
            </w:r>
            <w:proofErr w:type="spellEnd"/>
            <w:r w:rsidRPr="00CE674C">
              <w:rPr>
                <w:sz w:val="20"/>
                <w:szCs w:val="20"/>
              </w:rPr>
              <w:t xml:space="preserve"> же газ </w:t>
            </w:r>
            <w:proofErr w:type="spellStart"/>
            <w:r w:rsidRPr="00CE674C">
              <w:rPr>
                <w:sz w:val="20"/>
                <w:szCs w:val="20"/>
              </w:rPr>
              <w:t>түрүндөгү</w:t>
            </w:r>
            <w:proofErr w:type="spellEnd"/>
            <w:r w:rsidRPr="00CE674C">
              <w:rPr>
                <w:sz w:val="20"/>
                <w:szCs w:val="20"/>
              </w:rPr>
              <w:t xml:space="preserve"> </w:t>
            </w:r>
            <w:proofErr w:type="spellStart"/>
            <w:r w:rsidRPr="00CE674C">
              <w:rPr>
                <w:sz w:val="20"/>
                <w:szCs w:val="20"/>
              </w:rPr>
              <w:t>жаратылыш</w:t>
            </w:r>
            <w:proofErr w:type="spellEnd"/>
            <w:r w:rsidRPr="00CE674C">
              <w:rPr>
                <w:sz w:val="20"/>
                <w:szCs w:val="20"/>
              </w:rPr>
              <w:t xml:space="preserve"> газы, млн. м</w:t>
            </w:r>
            <w:r w:rsidRPr="00CE674C">
              <w:rPr>
                <w:sz w:val="20"/>
                <w:szCs w:val="20"/>
                <w:vertAlign w:val="superscript"/>
              </w:rPr>
              <w:t>3</w:t>
            </w:r>
          </w:p>
        </w:tc>
        <w:tc>
          <w:tcPr>
            <w:tcW w:w="392" w:type="pct"/>
            <w:vAlign w:val="bottom"/>
            <w:hideMark/>
          </w:tcPr>
          <w:p w14:paraId="2C61F2E8" w14:textId="77777777" w:rsidR="00CE674C" w:rsidRPr="00CE674C" w:rsidRDefault="00CE674C" w:rsidP="001A6404">
            <w:pPr>
              <w:jc w:val="right"/>
              <w:rPr>
                <w:sz w:val="20"/>
                <w:szCs w:val="20"/>
              </w:rPr>
            </w:pPr>
            <w:r w:rsidRPr="00CE674C">
              <w:rPr>
                <w:sz w:val="20"/>
                <w:szCs w:val="20"/>
              </w:rPr>
              <w:t>2,2</w:t>
            </w:r>
          </w:p>
        </w:tc>
        <w:tc>
          <w:tcPr>
            <w:tcW w:w="431" w:type="pct"/>
            <w:vAlign w:val="bottom"/>
            <w:hideMark/>
          </w:tcPr>
          <w:p w14:paraId="44B08C04" w14:textId="77777777" w:rsidR="00CE674C" w:rsidRPr="00CE674C" w:rsidRDefault="00CE674C" w:rsidP="001A6404">
            <w:pPr>
              <w:jc w:val="right"/>
              <w:rPr>
                <w:sz w:val="20"/>
                <w:szCs w:val="20"/>
              </w:rPr>
            </w:pPr>
            <w:r w:rsidRPr="00CE674C">
              <w:rPr>
                <w:sz w:val="20"/>
                <w:szCs w:val="20"/>
              </w:rPr>
              <w:t>24,6</w:t>
            </w:r>
          </w:p>
        </w:tc>
        <w:tc>
          <w:tcPr>
            <w:tcW w:w="431" w:type="pct"/>
            <w:vAlign w:val="bottom"/>
            <w:hideMark/>
          </w:tcPr>
          <w:p w14:paraId="43F85835" w14:textId="77777777" w:rsidR="00CE674C" w:rsidRPr="00CE674C" w:rsidRDefault="00CE674C" w:rsidP="001A6404">
            <w:pPr>
              <w:jc w:val="right"/>
              <w:rPr>
                <w:sz w:val="20"/>
                <w:szCs w:val="20"/>
              </w:rPr>
            </w:pPr>
            <w:r w:rsidRPr="00CE674C">
              <w:rPr>
                <w:sz w:val="20"/>
                <w:szCs w:val="20"/>
              </w:rPr>
              <w:t>2,1</w:t>
            </w:r>
          </w:p>
        </w:tc>
        <w:tc>
          <w:tcPr>
            <w:tcW w:w="433" w:type="pct"/>
            <w:vAlign w:val="bottom"/>
            <w:hideMark/>
          </w:tcPr>
          <w:p w14:paraId="295CD288" w14:textId="77777777" w:rsidR="00CE674C" w:rsidRPr="00CE674C" w:rsidRDefault="00CE674C" w:rsidP="001A6404">
            <w:pPr>
              <w:jc w:val="right"/>
              <w:rPr>
                <w:sz w:val="20"/>
                <w:szCs w:val="20"/>
              </w:rPr>
            </w:pPr>
            <w:r w:rsidRPr="00CE674C">
              <w:rPr>
                <w:sz w:val="20"/>
                <w:szCs w:val="20"/>
              </w:rPr>
              <w:t>24,4</w:t>
            </w:r>
          </w:p>
        </w:tc>
        <w:tc>
          <w:tcPr>
            <w:tcW w:w="431" w:type="pct"/>
            <w:vAlign w:val="bottom"/>
            <w:hideMark/>
          </w:tcPr>
          <w:p w14:paraId="690566BF" w14:textId="77777777" w:rsidR="00CE674C" w:rsidRPr="00CE674C" w:rsidRDefault="00CE674C" w:rsidP="001A6404">
            <w:pPr>
              <w:jc w:val="right"/>
              <w:rPr>
                <w:sz w:val="20"/>
                <w:szCs w:val="20"/>
              </w:rPr>
            </w:pPr>
            <w:r w:rsidRPr="00CE674C">
              <w:rPr>
                <w:sz w:val="20"/>
                <w:szCs w:val="20"/>
              </w:rPr>
              <w:t>55,9</w:t>
            </w:r>
          </w:p>
        </w:tc>
        <w:tc>
          <w:tcPr>
            <w:tcW w:w="432" w:type="pct"/>
            <w:vAlign w:val="bottom"/>
            <w:hideMark/>
          </w:tcPr>
          <w:p w14:paraId="0F43A833" w14:textId="77777777" w:rsidR="00CE674C" w:rsidRPr="00CE674C" w:rsidRDefault="00CE674C" w:rsidP="001A6404">
            <w:pPr>
              <w:jc w:val="right"/>
              <w:rPr>
                <w:sz w:val="20"/>
                <w:szCs w:val="20"/>
              </w:rPr>
            </w:pPr>
            <w:r w:rsidRPr="00CE674C">
              <w:rPr>
                <w:sz w:val="20"/>
                <w:szCs w:val="20"/>
              </w:rPr>
              <w:t>92,0</w:t>
            </w:r>
          </w:p>
        </w:tc>
        <w:tc>
          <w:tcPr>
            <w:tcW w:w="493" w:type="pct"/>
            <w:vAlign w:val="bottom"/>
            <w:hideMark/>
          </w:tcPr>
          <w:p w14:paraId="319854D7" w14:textId="77777777" w:rsidR="00CE674C" w:rsidRPr="00CE674C" w:rsidRDefault="00CE674C" w:rsidP="001A6404">
            <w:pPr>
              <w:jc w:val="right"/>
              <w:rPr>
                <w:sz w:val="20"/>
                <w:szCs w:val="20"/>
              </w:rPr>
            </w:pPr>
            <w:r w:rsidRPr="00CE674C">
              <w:rPr>
                <w:sz w:val="20"/>
                <w:szCs w:val="20"/>
              </w:rPr>
              <w:t>95,5</w:t>
            </w:r>
          </w:p>
        </w:tc>
        <w:tc>
          <w:tcPr>
            <w:tcW w:w="412" w:type="pct"/>
            <w:vAlign w:val="bottom"/>
            <w:hideMark/>
          </w:tcPr>
          <w:p w14:paraId="3BFB8B4E" w14:textId="77777777" w:rsidR="00CE674C" w:rsidRPr="00CE674C" w:rsidRDefault="00CE674C" w:rsidP="001A6404">
            <w:pPr>
              <w:jc w:val="right"/>
              <w:rPr>
                <w:sz w:val="20"/>
                <w:szCs w:val="20"/>
              </w:rPr>
            </w:pPr>
            <w:r w:rsidRPr="00CE674C">
              <w:rPr>
                <w:sz w:val="20"/>
                <w:szCs w:val="20"/>
              </w:rPr>
              <w:t>99,2</w:t>
            </w:r>
          </w:p>
        </w:tc>
      </w:tr>
      <w:tr w:rsidR="00CE674C" w:rsidRPr="00CE674C" w14:paraId="4AAE867D" w14:textId="77777777" w:rsidTr="00CE674C">
        <w:trPr>
          <w:trHeight w:val="289"/>
        </w:trPr>
        <w:tc>
          <w:tcPr>
            <w:tcW w:w="1544" w:type="pct"/>
            <w:vAlign w:val="bottom"/>
            <w:hideMark/>
          </w:tcPr>
          <w:p w14:paraId="1A903569" w14:textId="77777777" w:rsidR="00CE674C" w:rsidRPr="00CE674C" w:rsidRDefault="00CE674C" w:rsidP="001A6404">
            <w:pPr>
              <w:ind w:left="113" w:hanging="113"/>
              <w:rPr>
                <w:b/>
                <w:bCs/>
                <w:iCs/>
                <w:sz w:val="20"/>
                <w:szCs w:val="20"/>
              </w:rPr>
            </w:pPr>
            <w:r w:rsidRPr="00CE674C">
              <w:rPr>
                <w:b/>
                <w:color w:val="000000"/>
                <w:sz w:val="20"/>
                <w:szCs w:val="20"/>
              </w:rPr>
              <w:t xml:space="preserve">Башка </w:t>
            </w:r>
            <w:proofErr w:type="spellStart"/>
            <w:r w:rsidRPr="00CE674C">
              <w:rPr>
                <w:b/>
                <w:color w:val="000000"/>
                <w:sz w:val="20"/>
                <w:szCs w:val="20"/>
              </w:rPr>
              <w:t>пайдалуу</w:t>
            </w:r>
            <w:proofErr w:type="spellEnd"/>
            <w:r w:rsidRPr="00CE674C">
              <w:rPr>
                <w:b/>
                <w:color w:val="000000"/>
                <w:sz w:val="20"/>
                <w:szCs w:val="20"/>
              </w:rPr>
              <w:t xml:space="preserve"> </w:t>
            </w:r>
            <w:proofErr w:type="spellStart"/>
            <w:r w:rsidRPr="00CE674C">
              <w:rPr>
                <w:b/>
                <w:color w:val="000000"/>
                <w:sz w:val="20"/>
                <w:szCs w:val="20"/>
              </w:rPr>
              <w:t>кендерди</w:t>
            </w:r>
            <w:proofErr w:type="spellEnd"/>
            <w:r w:rsidRPr="00CE674C">
              <w:rPr>
                <w:b/>
                <w:color w:val="000000"/>
                <w:sz w:val="20"/>
                <w:szCs w:val="20"/>
              </w:rPr>
              <w:t xml:space="preserve"> </w:t>
            </w:r>
            <w:proofErr w:type="spellStart"/>
            <w:r w:rsidRPr="00CE674C">
              <w:rPr>
                <w:b/>
                <w:color w:val="000000"/>
                <w:sz w:val="20"/>
                <w:szCs w:val="20"/>
              </w:rPr>
              <w:t>казуу</w:t>
            </w:r>
            <w:proofErr w:type="spellEnd"/>
          </w:p>
        </w:tc>
        <w:tc>
          <w:tcPr>
            <w:tcW w:w="392" w:type="pct"/>
            <w:vAlign w:val="bottom"/>
          </w:tcPr>
          <w:p w14:paraId="295DBC89" w14:textId="77777777" w:rsidR="00CE674C" w:rsidRPr="00CE674C" w:rsidRDefault="00CE674C" w:rsidP="001A6404">
            <w:pPr>
              <w:jc w:val="right"/>
              <w:rPr>
                <w:sz w:val="20"/>
                <w:szCs w:val="20"/>
                <w:lang w:val="en-US"/>
              </w:rPr>
            </w:pPr>
          </w:p>
        </w:tc>
        <w:tc>
          <w:tcPr>
            <w:tcW w:w="431" w:type="pct"/>
            <w:vAlign w:val="bottom"/>
          </w:tcPr>
          <w:p w14:paraId="0C16A0E0" w14:textId="77777777" w:rsidR="00CE674C" w:rsidRPr="00CE674C" w:rsidRDefault="00CE674C" w:rsidP="001A6404">
            <w:pPr>
              <w:jc w:val="right"/>
              <w:rPr>
                <w:sz w:val="20"/>
                <w:szCs w:val="20"/>
                <w:lang w:val="en-US"/>
              </w:rPr>
            </w:pPr>
          </w:p>
        </w:tc>
        <w:tc>
          <w:tcPr>
            <w:tcW w:w="431" w:type="pct"/>
            <w:vAlign w:val="bottom"/>
          </w:tcPr>
          <w:p w14:paraId="5B266154" w14:textId="77777777" w:rsidR="00CE674C" w:rsidRPr="00CE674C" w:rsidRDefault="00CE674C" w:rsidP="001A6404">
            <w:pPr>
              <w:jc w:val="right"/>
              <w:rPr>
                <w:sz w:val="20"/>
                <w:szCs w:val="20"/>
                <w:lang w:val="en-US"/>
              </w:rPr>
            </w:pPr>
          </w:p>
        </w:tc>
        <w:tc>
          <w:tcPr>
            <w:tcW w:w="433" w:type="pct"/>
            <w:vAlign w:val="bottom"/>
          </w:tcPr>
          <w:p w14:paraId="6A70B6F1" w14:textId="77777777" w:rsidR="00CE674C" w:rsidRPr="00CE674C" w:rsidRDefault="00CE674C" w:rsidP="001A6404">
            <w:pPr>
              <w:jc w:val="right"/>
              <w:rPr>
                <w:sz w:val="20"/>
                <w:szCs w:val="20"/>
                <w:lang w:val="en-US"/>
              </w:rPr>
            </w:pPr>
          </w:p>
        </w:tc>
        <w:tc>
          <w:tcPr>
            <w:tcW w:w="431" w:type="pct"/>
            <w:vAlign w:val="bottom"/>
          </w:tcPr>
          <w:p w14:paraId="01273D2E" w14:textId="77777777" w:rsidR="00CE674C" w:rsidRPr="00CE674C" w:rsidRDefault="00CE674C" w:rsidP="001A6404">
            <w:pPr>
              <w:jc w:val="right"/>
              <w:rPr>
                <w:sz w:val="20"/>
                <w:szCs w:val="20"/>
              </w:rPr>
            </w:pPr>
          </w:p>
        </w:tc>
        <w:tc>
          <w:tcPr>
            <w:tcW w:w="432" w:type="pct"/>
            <w:vAlign w:val="bottom"/>
          </w:tcPr>
          <w:p w14:paraId="5962CA54" w14:textId="77777777" w:rsidR="00CE674C" w:rsidRPr="00CE674C" w:rsidRDefault="00CE674C" w:rsidP="001A6404">
            <w:pPr>
              <w:jc w:val="right"/>
              <w:rPr>
                <w:sz w:val="20"/>
                <w:szCs w:val="20"/>
              </w:rPr>
            </w:pPr>
          </w:p>
        </w:tc>
        <w:tc>
          <w:tcPr>
            <w:tcW w:w="493" w:type="pct"/>
            <w:vAlign w:val="bottom"/>
          </w:tcPr>
          <w:p w14:paraId="3DF8D055" w14:textId="77777777" w:rsidR="00CE674C" w:rsidRPr="00CE674C" w:rsidRDefault="00CE674C" w:rsidP="001A6404">
            <w:pPr>
              <w:jc w:val="right"/>
              <w:rPr>
                <w:sz w:val="20"/>
                <w:szCs w:val="20"/>
                <w:lang w:val="en-US"/>
              </w:rPr>
            </w:pPr>
          </w:p>
        </w:tc>
        <w:tc>
          <w:tcPr>
            <w:tcW w:w="412" w:type="pct"/>
            <w:vAlign w:val="bottom"/>
          </w:tcPr>
          <w:p w14:paraId="0D5D2DB1" w14:textId="77777777" w:rsidR="00CE674C" w:rsidRPr="00CE674C" w:rsidRDefault="00CE674C" w:rsidP="001A6404">
            <w:pPr>
              <w:jc w:val="right"/>
              <w:rPr>
                <w:sz w:val="20"/>
                <w:szCs w:val="20"/>
                <w:lang w:val="en-US"/>
              </w:rPr>
            </w:pPr>
          </w:p>
        </w:tc>
      </w:tr>
      <w:tr w:rsidR="00CE674C" w:rsidRPr="00CE674C" w14:paraId="0B150D31" w14:textId="77777777" w:rsidTr="00CE674C">
        <w:trPr>
          <w:trHeight w:val="227"/>
        </w:trPr>
        <w:tc>
          <w:tcPr>
            <w:tcW w:w="1544" w:type="pct"/>
            <w:vAlign w:val="bottom"/>
            <w:hideMark/>
          </w:tcPr>
          <w:p w14:paraId="246A432D" w14:textId="77777777" w:rsidR="00CE674C" w:rsidRPr="00CE674C" w:rsidRDefault="00CE674C" w:rsidP="001A6404">
            <w:pPr>
              <w:ind w:left="283" w:hanging="113"/>
              <w:rPr>
                <w:color w:val="000000"/>
                <w:sz w:val="20"/>
                <w:szCs w:val="20"/>
                <w:lang w:val="ky-KG"/>
              </w:rPr>
            </w:pPr>
            <w:r w:rsidRPr="00CE674C">
              <w:rPr>
                <w:color w:val="000000"/>
                <w:sz w:val="20"/>
                <w:szCs w:val="20"/>
                <w:lang w:val="ky-KG"/>
              </w:rPr>
              <w:t>Жаратылыш куму,</w:t>
            </w:r>
            <w:r w:rsidRPr="00CE674C">
              <w:rPr>
                <w:sz w:val="20"/>
                <w:szCs w:val="20"/>
                <w:lang w:val="ky-KG"/>
              </w:rPr>
              <w:t xml:space="preserve"> </w:t>
            </w:r>
            <w:r w:rsidRPr="00CE674C">
              <w:rPr>
                <w:color w:val="000000"/>
                <w:sz w:val="20"/>
                <w:szCs w:val="20"/>
                <w:lang w:val="ky-KG"/>
              </w:rPr>
              <w:t>миң т</w:t>
            </w:r>
          </w:p>
        </w:tc>
        <w:tc>
          <w:tcPr>
            <w:tcW w:w="392" w:type="pct"/>
            <w:vAlign w:val="bottom"/>
            <w:hideMark/>
          </w:tcPr>
          <w:p w14:paraId="1B9FE00E" w14:textId="77777777" w:rsidR="00CE674C" w:rsidRPr="00CE674C" w:rsidRDefault="00CE674C" w:rsidP="001A6404">
            <w:pPr>
              <w:jc w:val="right"/>
              <w:rPr>
                <w:sz w:val="20"/>
                <w:szCs w:val="20"/>
              </w:rPr>
            </w:pPr>
            <w:r w:rsidRPr="00CE674C">
              <w:rPr>
                <w:sz w:val="20"/>
                <w:szCs w:val="20"/>
              </w:rPr>
              <w:t>120,7</w:t>
            </w:r>
          </w:p>
        </w:tc>
        <w:tc>
          <w:tcPr>
            <w:tcW w:w="431" w:type="pct"/>
            <w:vAlign w:val="bottom"/>
            <w:hideMark/>
          </w:tcPr>
          <w:p w14:paraId="5F63303B" w14:textId="77777777" w:rsidR="00CE674C" w:rsidRPr="00CE674C" w:rsidRDefault="00CE674C" w:rsidP="001A6404">
            <w:pPr>
              <w:jc w:val="right"/>
              <w:rPr>
                <w:sz w:val="20"/>
                <w:szCs w:val="20"/>
              </w:rPr>
            </w:pPr>
            <w:r w:rsidRPr="00CE674C">
              <w:rPr>
                <w:sz w:val="20"/>
                <w:szCs w:val="20"/>
              </w:rPr>
              <w:t>881,9</w:t>
            </w:r>
          </w:p>
        </w:tc>
        <w:tc>
          <w:tcPr>
            <w:tcW w:w="431" w:type="pct"/>
            <w:vAlign w:val="bottom"/>
            <w:hideMark/>
          </w:tcPr>
          <w:p w14:paraId="7B3E3BA5" w14:textId="77777777" w:rsidR="00CE674C" w:rsidRPr="00CE674C" w:rsidRDefault="00CE674C" w:rsidP="001A6404">
            <w:pPr>
              <w:jc w:val="right"/>
              <w:rPr>
                <w:sz w:val="20"/>
                <w:szCs w:val="20"/>
              </w:rPr>
            </w:pPr>
            <w:r w:rsidRPr="00CE674C">
              <w:rPr>
                <w:sz w:val="20"/>
                <w:szCs w:val="20"/>
              </w:rPr>
              <w:t>123,1</w:t>
            </w:r>
          </w:p>
        </w:tc>
        <w:tc>
          <w:tcPr>
            <w:tcW w:w="433" w:type="pct"/>
            <w:vAlign w:val="bottom"/>
            <w:hideMark/>
          </w:tcPr>
          <w:p w14:paraId="1D831E95" w14:textId="77777777" w:rsidR="00CE674C" w:rsidRPr="00CE674C" w:rsidRDefault="00CE674C" w:rsidP="001A6404">
            <w:pPr>
              <w:jc w:val="right"/>
              <w:rPr>
                <w:sz w:val="20"/>
                <w:szCs w:val="20"/>
              </w:rPr>
            </w:pPr>
            <w:r w:rsidRPr="00CE674C">
              <w:rPr>
                <w:sz w:val="20"/>
                <w:szCs w:val="20"/>
              </w:rPr>
              <w:t>1</w:t>
            </w:r>
            <w:r w:rsidRPr="00CE674C">
              <w:rPr>
                <w:sz w:val="20"/>
                <w:szCs w:val="20"/>
                <w:lang w:val="ky-KG"/>
              </w:rPr>
              <w:t xml:space="preserve"> </w:t>
            </w:r>
            <w:r w:rsidRPr="00CE674C">
              <w:rPr>
                <w:sz w:val="20"/>
                <w:szCs w:val="20"/>
              </w:rPr>
              <w:t>191,0</w:t>
            </w:r>
          </w:p>
        </w:tc>
        <w:tc>
          <w:tcPr>
            <w:tcW w:w="431" w:type="pct"/>
            <w:vAlign w:val="bottom"/>
            <w:hideMark/>
          </w:tcPr>
          <w:p w14:paraId="4A38F47F" w14:textId="77777777" w:rsidR="00CE674C" w:rsidRPr="00CE674C" w:rsidRDefault="00CE674C" w:rsidP="001A6404">
            <w:pPr>
              <w:jc w:val="right"/>
              <w:rPr>
                <w:sz w:val="20"/>
                <w:szCs w:val="20"/>
              </w:rPr>
            </w:pPr>
            <w:r w:rsidRPr="00CE674C">
              <w:rPr>
                <w:sz w:val="20"/>
                <w:szCs w:val="20"/>
              </w:rPr>
              <w:t>116,7</w:t>
            </w:r>
          </w:p>
        </w:tc>
        <w:tc>
          <w:tcPr>
            <w:tcW w:w="432" w:type="pct"/>
            <w:vAlign w:val="bottom"/>
            <w:hideMark/>
          </w:tcPr>
          <w:p w14:paraId="06089916" w14:textId="77777777" w:rsidR="00CE674C" w:rsidRPr="00CE674C" w:rsidRDefault="00CE674C" w:rsidP="001A6404">
            <w:pPr>
              <w:jc w:val="right"/>
              <w:rPr>
                <w:sz w:val="20"/>
                <w:szCs w:val="20"/>
              </w:rPr>
            </w:pPr>
            <w:r w:rsidRPr="00CE674C">
              <w:rPr>
                <w:sz w:val="20"/>
                <w:szCs w:val="20"/>
              </w:rPr>
              <w:t>98,7</w:t>
            </w:r>
          </w:p>
        </w:tc>
        <w:tc>
          <w:tcPr>
            <w:tcW w:w="493" w:type="pct"/>
            <w:vAlign w:val="bottom"/>
            <w:hideMark/>
          </w:tcPr>
          <w:p w14:paraId="12E59884" w14:textId="77777777" w:rsidR="00CE674C" w:rsidRPr="00CE674C" w:rsidRDefault="00CE674C" w:rsidP="001A6404">
            <w:pPr>
              <w:jc w:val="right"/>
              <w:rPr>
                <w:sz w:val="20"/>
                <w:szCs w:val="20"/>
              </w:rPr>
            </w:pPr>
            <w:r w:rsidRPr="00CE674C">
              <w:rPr>
                <w:sz w:val="20"/>
                <w:szCs w:val="20"/>
              </w:rPr>
              <w:t>101,9</w:t>
            </w:r>
          </w:p>
        </w:tc>
        <w:tc>
          <w:tcPr>
            <w:tcW w:w="412" w:type="pct"/>
            <w:vAlign w:val="bottom"/>
            <w:hideMark/>
          </w:tcPr>
          <w:p w14:paraId="0D18CA49" w14:textId="77777777" w:rsidR="00CE674C" w:rsidRPr="00CE674C" w:rsidRDefault="00CE674C" w:rsidP="001A6404">
            <w:pPr>
              <w:jc w:val="right"/>
              <w:rPr>
                <w:sz w:val="20"/>
                <w:szCs w:val="20"/>
              </w:rPr>
            </w:pPr>
            <w:r w:rsidRPr="00CE674C">
              <w:rPr>
                <w:sz w:val="20"/>
                <w:szCs w:val="20"/>
              </w:rPr>
              <w:t>135,1</w:t>
            </w:r>
          </w:p>
        </w:tc>
      </w:tr>
      <w:tr w:rsidR="00CE674C" w:rsidRPr="00CE674C" w14:paraId="689D2E04" w14:textId="77777777" w:rsidTr="00CE674C">
        <w:trPr>
          <w:trHeight w:val="471"/>
        </w:trPr>
        <w:tc>
          <w:tcPr>
            <w:tcW w:w="1544" w:type="pct"/>
            <w:tcBorders>
              <w:top w:val="nil"/>
              <w:left w:val="nil"/>
              <w:bottom w:val="single" w:sz="8" w:space="0" w:color="auto"/>
              <w:right w:val="nil"/>
            </w:tcBorders>
            <w:vAlign w:val="bottom"/>
            <w:hideMark/>
          </w:tcPr>
          <w:p w14:paraId="41A7CCE5" w14:textId="77777777" w:rsidR="00CE674C" w:rsidRPr="00CE674C" w:rsidRDefault="00CE674C" w:rsidP="001A6404">
            <w:pPr>
              <w:keepNext/>
              <w:ind w:left="283" w:hanging="113"/>
              <w:rPr>
                <w:color w:val="000000"/>
                <w:sz w:val="20"/>
                <w:szCs w:val="20"/>
              </w:rPr>
            </w:pPr>
            <w:proofErr w:type="spellStart"/>
            <w:r w:rsidRPr="002C3151">
              <w:rPr>
                <w:sz w:val="20"/>
                <w:szCs w:val="20"/>
              </w:rPr>
              <w:t>Кесек</w:t>
            </w:r>
            <w:proofErr w:type="spellEnd"/>
            <w:r w:rsidRPr="002C3151">
              <w:rPr>
                <w:sz w:val="20"/>
                <w:szCs w:val="20"/>
              </w:rPr>
              <w:t xml:space="preserve"> </w:t>
            </w:r>
            <w:proofErr w:type="spellStart"/>
            <w:r w:rsidRPr="002C3151">
              <w:rPr>
                <w:sz w:val="20"/>
                <w:szCs w:val="20"/>
              </w:rPr>
              <w:t>шагыл</w:t>
            </w:r>
            <w:proofErr w:type="spellEnd"/>
            <w:r w:rsidRPr="002C3151">
              <w:rPr>
                <w:sz w:val="20"/>
                <w:szCs w:val="20"/>
              </w:rPr>
              <w:t xml:space="preserve">, </w:t>
            </w:r>
            <w:proofErr w:type="spellStart"/>
            <w:r w:rsidRPr="002C3151">
              <w:rPr>
                <w:sz w:val="20"/>
                <w:szCs w:val="20"/>
              </w:rPr>
              <w:t>таштын</w:t>
            </w:r>
            <w:proofErr w:type="spellEnd"/>
            <w:r w:rsidRPr="002C3151">
              <w:rPr>
                <w:sz w:val="20"/>
                <w:szCs w:val="20"/>
              </w:rPr>
              <w:t xml:space="preserve"> </w:t>
            </w:r>
            <w:proofErr w:type="spellStart"/>
            <w:r w:rsidRPr="002C3151">
              <w:rPr>
                <w:sz w:val="20"/>
                <w:szCs w:val="20"/>
              </w:rPr>
              <w:t>күкүмдөрү</w:t>
            </w:r>
            <w:proofErr w:type="spellEnd"/>
            <w:r w:rsidRPr="002C3151">
              <w:rPr>
                <w:sz w:val="20"/>
                <w:szCs w:val="20"/>
              </w:rPr>
              <w:t xml:space="preserve">, </w:t>
            </w:r>
            <w:proofErr w:type="spellStart"/>
            <w:r w:rsidRPr="002C3151">
              <w:rPr>
                <w:sz w:val="20"/>
                <w:szCs w:val="20"/>
              </w:rPr>
              <w:t>майда</w:t>
            </w:r>
            <w:proofErr w:type="spellEnd"/>
            <w:r w:rsidRPr="002C3151">
              <w:rPr>
                <w:sz w:val="20"/>
                <w:szCs w:val="20"/>
              </w:rPr>
              <w:t xml:space="preserve"> </w:t>
            </w:r>
            <w:proofErr w:type="spellStart"/>
            <w:r w:rsidRPr="002C3151">
              <w:rPr>
                <w:sz w:val="20"/>
                <w:szCs w:val="20"/>
              </w:rPr>
              <w:t>таш</w:t>
            </w:r>
            <w:proofErr w:type="spellEnd"/>
            <w:r w:rsidRPr="002C3151">
              <w:rPr>
                <w:sz w:val="20"/>
                <w:szCs w:val="20"/>
              </w:rPr>
              <w:t xml:space="preserve">, </w:t>
            </w:r>
            <w:proofErr w:type="spellStart"/>
            <w:r w:rsidRPr="002C3151">
              <w:rPr>
                <w:sz w:val="20"/>
                <w:szCs w:val="20"/>
              </w:rPr>
              <w:t>шагыл</w:t>
            </w:r>
            <w:proofErr w:type="spellEnd"/>
            <w:r w:rsidRPr="002C3151">
              <w:rPr>
                <w:sz w:val="20"/>
                <w:szCs w:val="20"/>
              </w:rPr>
              <w:t xml:space="preserve">, </w:t>
            </w:r>
            <w:proofErr w:type="spellStart"/>
            <w:r w:rsidRPr="002C3151">
              <w:rPr>
                <w:sz w:val="20"/>
                <w:szCs w:val="20"/>
              </w:rPr>
              <w:t>миң</w:t>
            </w:r>
            <w:proofErr w:type="spellEnd"/>
            <w:r w:rsidRPr="002C3151">
              <w:rPr>
                <w:sz w:val="20"/>
                <w:szCs w:val="20"/>
              </w:rPr>
              <w:t xml:space="preserve"> т</w:t>
            </w:r>
          </w:p>
        </w:tc>
        <w:tc>
          <w:tcPr>
            <w:tcW w:w="392" w:type="pct"/>
            <w:tcBorders>
              <w:top w:val="nil"/>
              <w:left w:val="nil"/>
              <w:bottom w:val="single" w:sz="8" w:space="0" w:color="auto"/>
              <w:right w:val="nil"/>
            </w:tcBorders>
            <w:vAlign w:val="bottom"/>
            <w:hideMark/>
          </w:tcPr>
          <w:p w14:paraId="5D6C3A97" w14:textId="77777777" w:rsidR="00CE674C" w:rsidRPr="00CE674C" w:rsidRDefault="00CE674C" w:rsidP="001A6404">
            <w:pPr>
              <w:jc w:val="right"/>
              <w:rPr>
                <w:sz w:val="20"/>
                <w:szCs w:val="20"/>
              </w:rPr>
            </w:pPr>
            <w:r w:rsidRPr="00CE674C">
              <w:rPr>
                <w:sz w:val="20"/>
                <w:szCs w:val="20"/>
              </w:rPr>
              <w:t>202,6</w:t>
            </w:r>
          </w:p>
        </w:tc>
        <w:tc>
          <w:tcPr>
            <w:tcW w:w="431" w:type="pct"/>
            <w:tcBorders>
              <w:top w:val="nil"/>
              <w:left w:val="nil"/>
              <w:bottom w:val="single" w:sz="8" w:space="0" w:color="auto"/>
              <w:right w:val="nil"/>
            </w:tcBorders>
            <w:vAlign w:val="bottom"/>
            <w:hideMark/>
          </w:tcPr>
          <w:p w14:paraId="1C10A50C" w14:textId="77777777" w:rsidR="00CE674C" w:rsidRPr="00CE674C" w:rsidRDefault="00CE674C" w:rsidP="001A6404">
            <w:pPr>
              <w:jc w:val="right"/>
              <w:rPr>
                <w:sz w:val="20"/>
                <w:szCs w:val="20"/>
              </w:rPr>
            </w:pPr>
            <w:r w:rsidRPr="00CE674C">
              <w:rPr>
                <w:sz w:val="20"/>
                <w:szCs w:val="20"/>
              </w:rPr>
              <w:t>1</w:t>
            </w:r>
            <w:r w:rsidRPr="00CE674C">
              <w:rPr>
                <w:sz w:val="20"/>
                <w:szCs w:val="20"/>
                <w:lang w:val="ky-KG"/>
              </w:rPr>
              <w:t xml:space="preserve"> </w:t>
            </w:r>
            <w:r w:rsidRPr="00CE674C">
              <w:rPr>
                <w:sz w:val="20"/>
                <w:szCs w:val="20"/>
              </w:rPr>
              <w:t>795,9</w:t>
            </w:r>
          </w:p>
        </w:tc>
        <w:tc>
          <w:tcPr>
            <w:tcW w:w="431" w:type="pct"/>
            <w:tcBorders>
              <w:top w:val="nil"/>
              <w:left w:val="nil"/>
              <w:bottom w:val="single" w:sz="8" w:space="0" w:color="auto"/>
              <w:right w:val="nil"/>
            </w:tcBorders>
            <w:vAlign w:val="bottom"/>
            <w:hideMark/>
          </w:tcPr>
          <w:p w14:paraId="4598904E" w14:textId="77777777" w:rsidR="00CE674C" w:rsidRPr="00CE674C" w:rsidRDefault="00CE674C" w:rsidP="001A6404">
            <w:pPr>
              <w:jc w:val="right"/>
              <w:rPr>
                <w:sz w:val="20"/>
                <w:szCs w:val="20"/>
              </w:rPr>
            </w:pPr>
            <w:r w:rsidRPr="00CE674C">
              <w:rPr>
                <w:sz w:val="20"/>
                <w:szCs w:val="20"/>
              </w:rPr>
              <w:t>299,5</w:t>
            </w:r>
          </w:p>
        </w:tc>
        <w:tc>
          <w:tcPr>
            <w:tcW w:w="433" w:type="pct"/>
            <w:tcBorders>
              <w:top w:val="nil"/>
              <w:left w:val="nil"/>
              <w:bottom w:val="single" w:sz="8" w:space="0" w:color="auto"/>
              <w:right w:val="nil"/>
            </w:tcBorders>
            <w:vAlign w:val="bottom"/>
            <w:hideMark/>
          </w:tcPr>
          <w:p w14:paraId="08E4DD1A" w14:textId="77777777" w:rsidR="00CE674C" w:rsidRPr="00CE674C" w:rsidRDefault="00CE674C" w:rsidP="001A6404">
            <w:pPr>
              <w:jc w:val="right"/>
              <w:rPr>
                <w:sz w:val="20"/>
                <w:szCs w:val="20"/>
              </w:rPr>
            </w:pPr>
            <w:r w:rsidRPr="00CE674C">
              <w:rPr>
                <w:sz w:val="20"/>
                <w:szCs w:val="20"/>
              </w:rPr>
              <w:t>2</w:t>
            </w:r>
            <w:r w:rsidRPr="00CE674C">
              <w:rPr>
                <w:sz w:val="20"/>
                <w:szCs w:val="20"/>
                <w:lang w:val="ky-KG"/>
              </w:rPr>
              <w:t xml:space="preserve"> </w:t>
            </w:r>
            <w:r w:rsidRPr="00CE674C">
              <w:rPr>
                <w:sz w:val="20"/>
                <w:szCs w:val="20"/>
              </w:rPr>
              <w:t>097,7</w:t>
            </w:r>
          </w:p>
        </w:tc>
        <w:tc>
          <w:tcPr>
            <w:tcW w:w="431" w:type="pct"/>
            <w:tcBorders>
              <w:top w:val="nil"/>
              <w:left w:val="nil"/>
              <w:bottom w:val="single" w:sz="8" w:space="0" w:color="auto"/>
              <w:right w:val="nil"/>
            </w:tcBorders>
            <w:vAlign w:val="bottom"/>
            <w:hideMark/>
          </w:tcPr>
          <w:p w14:paraId="4F02DCFA" w14:textId="77777777" w:rsidR="00CE674C" w:rsidRPr="00CE674C" w:rsidRDefault="00CE674C" w:rsidP="001A6404">
            <w:pPr>
              <w:jc w:val="right"/>
              <w:rPr>
                <w:sz w:val="20"/>
                <w:szCs w:val="20"/>
              </w:rPr>
            </w:pPr>
            <w:r w:rsidRPr="00CE674C">
              <w:rPr>
                <w:sz w:val="20"/>
                <w:szCs w:val="20"/>
              </w:rPr>
              <w:t>137,7</w:t>
            </w:r>
          </w:p>
        </w:tc>
        <w:tc>
          <w:tcPr>
            <w:tcW w:w="432" w:type="pct"/>
            <w:tcBorders>
              <w:top w:val="nil"/>
              <w:left w:val="nil"/>
              <w:bottom w:val="single" w:sz="8" w:space="0" w:color="auto"/>
              <w:right w:val="nil"/>
            </w:tcBorders>
            <w:vAlign w:val="bottom"/>
            <w:hideMark/>
          </w:tcPr>
          <w:p w14:paraId="3BE434F1" w14:textId="77777777" w:rsidR="00CE674C" w:rsidRPr="00CE674C" w:rsidRDefault="00CE674C" w:rsidP="001A6404">
            <w:pPr>
              <w:jc w:val="right"/>
              <w:rPr>
                <w:sz w:val="20"/>
                <w:szCs w:val="20"/>
              </w:rPr>
            </w:pPr>
            <w:r w:rsidRPr="00CE674C">
              <w:rPr>
                <w:sz w:val="20"/>
                <w:szCs w:val="20"/>
              </w:rPr>
              <w:t>132,6</w:t>
            </w:r>
          </w:p>
        </w:tc>
        <w:tc>
          <w:tcPr>
            <w:tcW w:w="493" w:type="pct"/>
            <w:tcBorders>
              <w:top w:val="nil"/>
              <w:left w:val="nil"/>
              <w:bottom w:val="single" w:sz="8" w:space="0" w:color="auto"/>
              <w:right w:val="nil"/>
            </w:tcBorders>
            <w:vAlign w:val="bottom"/>
            <w:hideMark/>
          </w:tcPr>
          <w:p w14:paraId="3CCFDE63" w14:textId="77777777" w:rsidR="00CE674C" w:rsidRPr="00CE674C" w:rsidRDefault="00CE674C" w:rsidP="001A6404">
            <w:pPr>
              <w:jc w:val="right"/>
              <w:rPr>
                <w:sz w:val="20"/>
                <w:szCs w:val="20"/>
              </w:rPr>
            </w:pPr>
            <w:r w:rsidRPr="00CE674C">
              <w:rPr>
                <w:sz w:val="20"/>
                <w:szCs w:val="20"/>
              </w:rPr>
              <w:t>147,8</w:t>
            </w:r>
          </w:p>
        </w:tc>
        <w:tc>
          <w:tcPr>
            <w:tcW w:w="412" w:type="pct"/>
            <w:tcBorders>
              <w:top w:val="nil"/>
              <w:left w:val="nil"/>
              <w:bottom w:val="single" w:sz="8" w:space="0" w:color="auto"/>
              <w:right w:val="nil"/>
            </w:tcBorders>
            <w:vAlign w:val="bottom"/>
            <w:hideMark/>
          </w:tcPr>
          <w:p w14:paraId="0D9357D5" w14:textId="77777777" w:rsidR="00CE674C" w:rsidRPr="00CE674C" w:rsidRDefault="00CE674C" w:rsidP="001A6404">
            <w:pPr>
              <w:jc w:val="right"/>
              <w:rPr>
                <w:sz w:val="20"/>
                <w:szCs w:val="20"/>
              </w:rPr>
            </w:pPr>
            <w:r w:rsidRPr="00CE674C">
              <w:rPr>
                <w:sz w:val="20"/>
                <w:szCs w:val="20"/>
              </w:rPr>
              <w:t>116,8</w:t>
            </w:r>
          </w:p>
        </w:tc>
      </w:tr>
    </w:tbl>
    <w:p w14:paraId="70FB2CA9" w14:textId="727E857A" w:rsidR="00CE674C" w:rsidRPr="00CE674C" w:rsidRDefault="00CE674C" w:rsidP="00CE674C">
      <w:pPr>
        <w:spacing w:before="80"/>
        <w:ind w:firstLine="709"/>
        <w:jc w:val="both"/>
        <w:rPr>
          <w:color w:val="000000"/>
          <w:lang w:val="ky-KG"/>
        </w:rPr>
      </w:pPr>
      <w:proofErr w:type="spellStart"/>
      <w:r w:rsidRPr="00CE674C">
        <w:rPr>
          <w:i/>
          <w:iCs/>
          <w:color w:val="000000"/>
        </w:rPr>
        <w:t>Иштетүү</w:t>
      </w:r>
      <w:proofErr w:type="spellEnd"/>
      <w:r w:rsidRPr="00CE674C">
        <w:rPr>
          <w:i/>
          <w:iCs/>
          <w:color w:val="000000"/>
        </w:rPr>
        <w:t xml:space="preserve"> </w:t>
      </w:r>
      <w:proofErr w:type="spellStart"/>
      <w:r w:rsidRPr="00CE674C">
        <w:rPr>
          <w:i/>
          <w:iCs/>
          <w:color w:val="000000"/>
        </w:rPr>
        <w:t>өндүрүшүнүн</w:t>
      </w:r>
      <w:proofErr w:type="spellEnd"/>
      <w:r w:rsidRPr="00CE674C">
        <w:rPr>
          <w:iCs/>
          <w:color w:val="000000"/>
        </w:rPr>
        <w:t xml:space="preserve"> </w:t>
      </w:r>
      <w:proofErr w:type="spellStart"/>
      <w:r w:rsidRPr="00CE674C">
        <w:rPr>
          <w:iCs/>
          <w:color w:val="000000"/>
        </w:rPr>
        <w:t>продукцияларын</w:t>
      </w:r>
      <w:proofErr w:type="spellEnd"/>
      <w:r w:rsidRPr="00CE674C">
        <w:rPr>
          <w:iCs/>
          <w:color w:val="000000"/>
          <w:lang w:val="ky-KG"/>
        </w:rPr>
        <w:t>ын</w:t>
      </w:r>
      <w:r w:rsidRPr="00CE674C">
        <w:rPr>
          <w:iCs/>
          <w:color w:val="000000"/>
        </w:rPr>
        <w:t xml:space="preserve"> </w:t>
      </w:r>
      <w:proofErr w:type="spellStart"/>
      <w:r w:rsidRPr="00CE674C">
        <w:rPr>
          <w:iCs/>
          <w:color w:val="000000"/>
        </w:rPr>
        <w:t>көлөмү</w:t>
      </w:r>
      <w:proofErr w:type="spellEnd"/>
      <w:r w:rsidRPr="00CE674C">
        <w:rPr>
          <w:iCs/>
          <w:color w:val="000000"/>
        </w:rPr>
        <w:t xml:space="preserve"> </w:t>
      </w:r>
      <w:r w:rsidRPr="00CE674C">
        <w:rPr>
          <w:color w:val="000000"/>
          <w:lang w:val="ky-KG"/>
        </w:rPr>
        <w:t>2024-ж. январь-ноябрында</w:t>
      </w:r>
      <w:r w:rsidRPr="00CE674C">
        <w:rPr>
          <w:color w:val="000000"/>
        </w:rPr>
        <w:t xml:space="preserve"> </w:t>
      </w:r>
      <w:r w:rsidRPr="00CE674C">
        <w:rPr>
          <w:color w:val="000000"/>
        </w:rPr>
        <w:br/>
      </w:r>
      <w:r w:rsidRPr="00CE674C">
        <w:rPr>
          <w:lang w:val="ky-KG"/>
        </w:rPr>
        <w:t xml:space="preserve">398 682,6 </w:t>
      </w:r>
      <w:r w:rsidRPr="00CE674C">
        <w:rPr>
          <w:color w:val="000000"/>
        </w:rPr>
        <w:t xml:space="preserve">млн. </w:t>
      </w:r>
      <w:proofErr w:type="spellStart"/>
      <w:r w:rsidRPr="00CE674C">
        <w:rPr>
          <w:color w:val="000000"/>
        </w:rPr>
        <w:t>сомду</w:t>
      </w:r>
      <w:proofErr w:type="spellEnd"/>
      <w:r w:rsidRPr="00CE674C">
        <w:rPr>
          <w:color w:val="000000"/>
        </w:rPr>
        <w:t xml:space="preserve"> </w:t>
      </w:r>
      <w:proofErr w:type="spellStart"/>
      <w:r w:rsidRPr="00CE674C">
        <w:rPr>
          <w:color w:val="000000"/>
        </w:rPr>
        <w:t>түздү</w:t>
      </w:r>
      <w:proofErr w:type="spellEnd"/>
      <w:r w:rsidRPr="00CE674C">
        <w:rPr>
          <w:color w:val="000000"/>
        </w:rPr>
        <w:t xml:space="preserve">, </w:t>
      </w:r>
      <w:proofErr w:type="spellStart"/>
      <w:r w:rsidRPr="00CE674C">
        <w:rPr>
          <w:color w:val="000000"/>
        </w:rPr>
        <w:t>анын</w:t>
      </w:r>
      <w:proofErr w:type="spellEnd"/>
      <w:r w:rsidRPr="00CE674C">
        <w:rPr>
          <w:color w:val="000000"/>
        </w:rPr>
        <w:t xml:space="preserve"> </w:t>
      </w:r>
      <w:proofErr w:type="spellStart"/>
      <w:r w:rsidRPr="00CE674C">
        <w:rPr>
          <w:color w:val="000000"/>
        </w:rPr>
        <w:t>ичин</w:t>
      </w:r>
      <w:proofErr w:type="spellEnd"/>
      <w:r w:rsidRPr="00CE674C">
        <w:rPr>
          <w:color w:val="000000"/>
          <w:lang w:val="ky-KG"/>
        </w:rPr>
        <w:t xml:space="preserve">де машина жана жабдууларды өндүрүүдөн башка негизги металл жана даяр металл буюмдарын өндүрүү - </w:t>
      </w:r>
      <w:r w:rsidRPr="00CE674C">
        <w:rPr>
          <w:lang w:val="ky-KG"/>
        </w:rPr>
        <w:t xml:space="preserve">228 073,0 </w:t>
      </w:r>
      <w:r w:rsidRPr="00CE674C">
        <w:rPr>
          <w:color w:val="000000"/>
          <w:lang w:val="ky-KG"/>
        </w:rPr>
        <w:t>млн. сомду (</w:t>
      </w:r>
      <w:r w:rsidRPr="00CE674C">
        <w:rPr>
          <w:iCs/>
          <w:color w:val="000000"/>
          <w:lang w:val="ky-KG"/>
        </w:rPr>
        <w:t>алардын</w:t>
      </w:r>
      <w:r w:rsidRPr="00CE674C">
        <w:rPr>
          <w:color w:val="000000"/>
          <w:lang w:val="ky-KG"/>
        </w:rPr>
        <w:t xml:space="preserve"> жалпы көлөмүнүн  57,2 пайызы), тамак-аш азыктарын (суусундуктарды кошкондо) жана тамеки азыктарын өндүрүү - </w:t>
      </w:r>
      <w:r w:rsidRPr="00CE674C">
        <w:rPr>
          <w:lang w:val="ky-KG"/>
        </w:rPr>
        <w:t xml:space="preserve">79 198,5 </w:t>
      </w:r>
      <w:r w:rsidRPr="00CE674C">
        <w:rPr>
          <w:color w:val="000000"/>
          <w:lang w:val="ky-KG"/>
        </w:rPr>
        <w:t xml:space="preserve">млн. сомду (19,9 пайыз), резина жана пластмасса буюмдарын, башка металл эмес минералдык продуктуларды өндүрүү - </w:t>
      </w:r>
      <w:r w:rsidRPr="00CE674C">
        <w:rPr>
          <w:lang w:val="ky-KG"/>
        </w:rPr>
        <w:t xml:space="preserve">43 789,5 </w:t>
      </w:r>
      <w:r w:rsidRPr="00CE674C">
        <w:rPr>
          <w:color w:val="000000"/>
          <w:lang w:val="ky-KG"/>
        </w:rPr>
        <w:t>млн. сомду (11,0 пайыз), текстиль өндүрүшү, кийим жана бут кийим, булгаары жана булгаарыдан жасалган буюмдарды өндүрүү - 18 162,9 млн. сомду (4,6 пайызды), тазаланган мунайзат продуктуларын өндүрүү 11 836,7 млн. сомду (3,0 пайызды),</w:t>
      </w:r>
      <w:r w:rsidRPr="00CE674C">
        <w:rPr>
          <w:lang w:val="ky-KG"/>
        </w:rPr>
        <w:t xml:space="preserve"> </w:t>
      </w:r>
      <w:r w:rsidRPr="00CE674C">
        <w:rPr>
          <w:color w:val="000000"/>
          <w:lang w:val="ky-KG"/>
        </w:rPr>
        <w:t xml:space="preserve">жыгач жана кагаз буюмдары, полиграфиялык ишмердик - 5 061,2 млн.сомду (1,3 пайызды), химиялык продукциялар </w:t>
      </w:r>
      <w:r w:rsidR="001A6404">
        <w:rPr>
          <w:color w:val="000000"/>
          <w:lang w:val="ky-KG"/>
        </w:rPr>
        <w:t>-</w:t>
      </w:r>
      <w:r w:rsidRPr="00CE674C">
        <w:rPr>
          <w:color w:val="000000"/>
          <w:lang w:val="ky-KG"/>
        </w:rPr>
        <w:t xml:space="preserve"> 750,0 млн.сомду (0,2 пайызды) түздү. Физикалык көлөмдүн индекси 2024-ж. январь-ноябрында</w:t>
      </w:r>
      <w:r w:rsidRPr="00CE674C">
        <w:rPr>
          <w:iCs/>
          <w:color w:val="000000"/>
          <w:lang w:val="ky-KG"/>
        </w:rPr>
        <w:t xml:space="preserve"> 2023-ж. январь-ноябрына салыштырмалуу </w:t>
      </w:r>
      <w:r w:rsidRPr="00CE674C">
        <w:rPr>
          <w:color w:val="000000"/>
          <w:lang w:val="ky-KG"/>
        </w:rPr>
        <w:t xml:space="preserve">жалпысынан тармак боюнча 103,7 пайызды, ал эми </w:t>
      </w:r>
      <w:r w:rsidRPr="00CE674C">
        <w:rPr>
          <w:iCs/>
          <w:color w:val="000000"/>
          <w:lang w:val="ky-KG"/>
        </w:rPr>
        <w:t xml:space="preserve">2023-ж. ноябрына салыштырмалуу </w:t>
      </w:r>
      <w:r w:rsidRPr="00CE674C">
        <w:rPr>
          <w:color w:val="000000"/>
          <w:lang w:val="ky-KG"/>
        </w:rPr>
        <w:t xml:space="preserve">94,9 пайызды түздү. </w:t>
      </w:r>
    </w:p>
    <w:p w14:paraId="6EED4E19" w14:textId="77777777" w:rsidR="00CE674C" w:rsidRPr="00CE674C" w:rsidRDefault="00CE674C" w:rsidP="00CE674C">
      <w:pPr>
        <w:ind w:firstLine="708"/>
        <w:jc w:val="both"/>
        <w:rPr>
          <w:color w:val="000000"/>
          <w:lang w:val="ky-KG"/>
        </w:rPr>
      </w:pPr>
      <w:r w:rsidRPr="00CE674C">
        <w:rPr>
          <w:color w:val="000000"/>
          <w:lang w:val="ky-KG"/>
        </w:rPr>
        <w:t xml:space="preserve">2024-жылдын январь-ноябрында 2023-ж. январь-ноябрына салыштырмалуу тазаланган мунайзат продуктуларын өндүрүүдөгү көлөмдүн көбөйүшү (1,8 эсе) бензинди  (5,7 эсеге), дизел майын (41,2 пайызга) жана мазутту (24,3 пайызга) өндүрүүнүн өсүшү менен камсыздалган. </w:t>
      </w:r>
    </w:p>
    <w:p w14:paraId="20D9F4EB" w14:textId="77777777" w:rsidR="00CE674C" w:rsidRPr="00CE674C" w:rsidRDefault="00CE674C" w:rsidP="00CE674C">
      <w:pPr>
        <w:ind w:firstLine="708"/>
        <w:jc w:val="both"/>
        <w:rPr>
          <w:color w:val="000000"/>
          <w:lang w:val="ky-KG"/>
        </w:rPr>
      </w:pPr>
      <w:r w:rsidRPr="00CE674C">
        <w:rPr>
          <w:color w:val="000000"/>
          <w:lang w:val="ky-KG"/>
        </w:rPr>
        <w:t>Жыгачтан жана кагаздан жасалган буюмдарды өндүрүүдөгү, полиграфиялык ишмердиктеги өсүш (31,4 пайызга)</w:t>
      </w:r>
      <w:r w:rsidRPr="00CE674C">
        <w:rPr>
          <w:lang w:val="ky-KG"/>
        </w:rPr>
        <w:t xml:space="preserve"> </w:t>
      </w:r>
      <w:r w:rsidRPr="00CE674C">
        <w:rPr>
          <w:color w:val="000000"/>
          <w:lang w:val="ky-KG"/>
        </w:rPr>
        <w:t xml:space="preserve">жыгачты кайра иштетүү жана жыгач буюмдарын </w:t>
      </w:r>
      <w:r w:rsidRPr="00CE674C">
        <w:rPr>
          <w:color w:val="000000"/>
          <w:lang w:val="ky-KG"/>
        </w:rPr>
        <w:lastRenderedPageBreak/>
        <w:t xml:space="preserve">чыгаруунун (5,5 пайызга) жана полиграфиялык ишмердиктин (1,6 эсе) көбөйүшүнүн эсебинен камсыздалган. </w:t>
      </w:r>
    </w:p>
    <w:p w14:paraId="64959B22" w14:textId="77777777" w:rsidR="00CE674C" w:rsidRPr="00CE674C" w:rsidRDefault="00CE674C" w:rsidP="00CE674C">
      <w:pPr>
        <w:ind w:firstLine="708"/>
        <w:jc w:val="both"/>
        <w:rPr>
          <w:lang w:val="ky-KG"/>
        </w:rPr>
      </w:pPr>
      <w:r w:rsidRPr="00CE674C">
        <w:rPr>
          <w:color w:val="000000"/>
          <w:lang w:val="ky-KG"/>
        </w:rPr>
        <w:t xml:space="preserve">Тамак-аш азыктарын (суусундуктарды кошкондо) жана тамеки азыктарын өндүрүүдөгү көлөмдүн </w:t>
      </w:r>
      <w:r w:rsidRPr="00CE674C">
        <w:rPr>
          <w:lang w:val="ky-KG"/>
        </w:rPr>
        <w:t>көбөйүшү</w:t>
      </w:r>
      <w:r w:rsidRPr="00CE674C">
        <w:rPr>
          <w:color w:val="000000"/>
          <w:lang w:val="ky-KG"/>
        </w:rPr>
        <w:t xml:space="preserve"> (20,1 пайызга)</w:t>
      </w:r>
      <w:r w:rsidRPr="00CE674C">
        <w:rPr>
          <w:lang w:val="ky-KG"/>
        </w:rPr>
        <w:t xml:space="preserve"> сүт азыктарын (30,8 пайызга), өсүмдүк майлары жана малдын тоң майын (28,1 пайызга), ), алкоголсуз суусундуктарды жана минералдык сууларды (25,5 пайызга), эт азыктарын (25,1 пайызга), нан азыктарын жана бышырылган ун азыктарын (15,4 пайызга), ошондой эле ун жана дан (10,3 пайызга) өндүрүүнүн </w:t>
      </w:r>
      <w:r w:rsidRPr="00CE674C">
        <w:rPr>
          <w:color w:val="000000"/>
          <w:lang w:val="ky-KG"/>
        </w:rPr>
        <w:t xml:space="preserve">өсүшү менен шартталды. </w:t>
      </w:r>
    </w:p>
    <w:p w14:paraId="5A6D574B" w14:textId="77777777" w:rsidR="00CE674C" w:rsidRPr="00CE674C" w:rsidRDefault="00CE674C" w:rsidP="00CE674C">
      <w:pPr>
        <w:ind w:firstLine="708"/>
        <w:jc w:val="both"/>
        <w:rPr>
          <w:lang w:val="ky-KG"/>
        </w:rPr>
      </w:pPr>
      <w:r w:rsidRPr="00CE674C">
        <w:rPr>
          <w:lang w:val="ky-KG"/>
        </w:rPr>
        <w:t>Текстиль өндүрүшүндө, кийим-кече жана бут кийим, булгаары жана башка булгаары буюмдарын өндүрүүдө көлөмдүн көбөйүшү (13,8 пайызга) кийим тигүү өндүрүшүнүн өсүшү (15,4 пайызга) менен камсыздалды.</w:t>
      </w:r>
    </w:p>
    <w:p w14:paraId="2FBAC053" w14:textId="77777777" w:rsidR="00CE674C" w:rsidRPr="00CE674C" w:rsidRDefault="00CE674C" w:rsidP="00CE674C">
      <w:pPr>
        <w:ind w:firstLine="708"/>
        <w:jc w:val="both"/>
        <w:rPr>
          <w:lang w:val="ky-KG"/>
        </w:rPr>
      </w:pPr>
      <w:r w:rsidRPr="00CE674C">
        <w:rPr>
          <w:lang w:val="ky-KG"/>
        </w:rPr>
        <w:t>Фармацевтикалык продукцияларды өндүрүүдө көлөмдүн (12,3 пайызга) көбөйүшү витаминдерди жана провитаминдерди (17,2 пайызга), ошондой эле дары-дармек каражаттарын өндүрүүнүн өсүшү (14,4 пайызга) менен камсыздалды.</w:t>
      </w:r>
    </w:p>
    <w:p w14:paraId="2A70EF18" w14:textId="77777777" w:rsidR="00CE674C" w:rsidRPr="00CE674C" w:rsidRDefault="00CE674C" w:rsidP="00CE674C">
      <w:pPr>
        <w:ind w:firstLine="708"/>
        <w:jc w:val="both"/>
        <w:rPr>
          <w:lang w:val="ky-KG"/>
        </w:rPr>
      </w:pPr>
      <w:r w:rsidRPr="00CE674C">
        <w:rPr>
          <w:color w:val="000000"/>
          <w:lang w:val="ky-KG"/>
        </w:rPr>
        <w:t>Резина жана пластмасса буюмдарын, башка металл эмес минералдык продуктуларды өндүрүүдөгү көлөмдүн жогорулашы (9,9 пайызга)  курулуш материалдарын өндүрүүнүн өсүшү (9,9 пайызга) менен шартталды.</w:t>
      </w:r>
      <w:r w:rsidRPr="00CE674C">
        <w:rPr>
          <w:lang w:val="ky-KG"/>
        </w:rPr>
        <w:t xml:space="preserve"> Цемент өндүрүү 4,1 пайызга көбөйдү. Ал эми  айнек жана айнек буюмдарын өндүрүү 6,4 пайызга кыскарган.</w:t>
      </w:r>
    </w:p>
    <w:p w14:paraId="4991355F" w14:textId="77777777" w:rsidR="00CE674C" w:rsidRPr="00CE674C" w:rsidRDefault="00CE674C" w:rsidP="00CE674C">
      <w:pPr>
        <w:ind w:firstLine="708"/>
        <w:jc w:val="both"/>
        <w:rPr>
          <w:color w:val="000000"/>
          <w:lang w:val="ky-KG"/>
        </w:rPr>
      </w:pPr>
      <w:r w:rsidRPr="00CE674C">
        <w:rPr>
          <w:color w:val="000000"/>
          <w:lang w:val="ky-KG"/>
        </w:rPr>
        <w:t xml:space="preserve">Муну менен катар, түстүү металлдарды өндүрүүдө көлөмдүн төмөндөшү (6,6 пайызга) байкалган. </w:t>
      </w:r>
    </w:p>
    <w:p w14:paraId="62B96C8E" w14:textId="77777777" w:rsidR="00CE674C" w:rsidRPr="00CE674C" w:rsidRDefault="00CE674C" w:rsidP="00CE674C">
      <w:pPr>
        <w:spacing w:before="80" w:after="80"/>
        <w:ind w:left="1304" w:hanging="1304"/>
        <w:jc w:val="both"/>
        <w:rPr>
          <w:b/>
          <w:lang w:val="ky-KG"/>
        </w:rPr>
      </w:pPr>
      <w:r w:rsidRPr="00CE674C">
        <w:rPr>
          <w:b/>
          <w:lang w:val="ky-KG"/>
        </w:rPr>
        <w:t>6-таблица: Январь-ноябрдагы иштетүү тармактарындагы продукциялардын негизги түрлөрүнүн өндүрүлүшү</w:t>
      </w:r>
    </w:p>
    <w:tbl>
      <w:tblPr>
        <w:tblW w:w="5147" w:type="pct"/>
        <w:tblInd w:w="-284" w:type="dxa"/>
        <w:tblLayout w:type="fixed"/>
        <w:tblCellMar>
          <w:left w:w="31" w:type="dxa"/>
          <w:right w:w="31" w:type="dxa"/>
        </w:tblCellMar>
        <w:tblLook w:val="04A0" w:firstRow="1" w:lastRow="0" w:firstColumn="1" w:lastColumn="0" w:noHBand="0" w:noVBand="1"/>
      </w:tblPr>
      <w:tblGrid>
        <w:gridCol w:w="2979"/>
        <w:gridCol w:w="849"/>
        <w:gridCol w:w="851"/>
        <w:gridCol w:w="913"/>
        <w:gridCol w:w="913"/>
        <w:gridCol w:w="855"/>
        <w:gridCol w:w="855"/>
        <w:gridCol w:w="14"/>
        <w:gridCol w:w="839"/>
        <w:gridCol w:w="853"/>
      </w:tblGrid>
      <w:tr w:rsidR="00CE674C" w:rsidRPr="00CE674C" w14:paraId="27D7EA9A" w14:textId="77777777" w:rsidTr="001A6404">
        <w:trPr>
          <w:trHeight w:val="143"/>
          <w:tblHeader/>
        </w:trPr>
        <w:tc>
          <w:tcPr>
            <w:tcW w:w="1501" w:type="pct"/>
            <w:vMerge w:val="restart"/>
            <w:tcBorders>
              <w:top w:val="single" w:sz="8" w:space="0" w:color="auto"/>
              <w:left w:val="nil"/>
              <w:bottom w:val="single" w:sz="8" w:space="0" w:color="auto"/>
              <w:right w:val="nil"/>
            </w:tcBorders>
          </w:tcPr>
          <w:p w14:paraId="7E8664C4" w14:textId="77777777" w:rsidR="00CE674C" w:rsidRPr="00CE674C" w:rsidRDefault="00CE674C" w:rsidP="001A6404">
            <w:pPr>
              <w:spacing w:line="256" w:lineRule="auto"/>
              <w:ind w:left="113" w:hanging="113"/>
              <w:rPr>
                <w:bCs/>
                <w:sz w:val="20"/>
                <w:szCs w:val="20"/>
                <w:lang w:val="ky-KG"/>
              </w:rPr>
            </w:pPr>
          </w:p>
        </w:tc>
        <w:tc>
          <w:tcPr>
            <w:tcW w:w="1776" w:type="pct"/>
            <w:gridSpan w:val="4"/>
            <w:tcBorders>
              <w:top w:val="single" w:sz="8" w:space="0" w:color="auto"/>
              <w:left w:val="nil"/>
              <w:bottom w:val="single" w:sz="4" w:space="0" w:color="auto"/>
              <w:right w:val="nil"/>
            </w:tcBorders>
            <w:vAlign w:val="center"/>
            <w:hideMark/>
          </w:tcPr>
          <w:p w14:paraId="04D4A399" w14:textId="77777777" w:rsidR="00CE674C" w:rsidRPr="00CE674C" w:rsidRDefault="00CE674C" w:rsidP="001A6404">
            <w:pPr>
              <w:tabs>
                <w:tab w:val="left" w:pos="720"/>
                <w:tab w:val="left" w:pos="7938"/>
              </w:tabs>
              <w:spacing w:line="256" w:lineRule="auto"/>
              <w:ind w:right="284"/>
              <w:jc w:val="center"/>
              <w:rPr>
                <w:b/>
                <w:sz w:val="20"/>
                <w:szCs w:val="20"/>
              </w:rPr>
            </w:pPr>
            <w:proofErr w:type="spellStart"/>
            <w:r w:rsidRPr="00CE674C">
              <w:rPr>
                <w:b/>
                <w:color w:val="000000"/>
                <w:sz w:val="20"/>
                <w:szCs w:val="20"/>
              </w:rPr>
              <w:t>Өндүрүлдү</w:t>
            </w:r>
            <w:proofErr w:type="spellEnd"/>
            <w:r w:rsidRPr="00CE674C">
              <w:rPr>
                <w:b/>
                <w:color w:val="000000"/>
                <w:sz w:val="20"/>
                <w:szCs w:val="20"/>
              </w:rPr>
              <w:t xml:space="preserve"> - </w:t>
            </w:r>
            <w:proofErr w:type="spellStart"/>
            <w:r w:rsidRPr="00CE674C">
              <w:rPr>
                <w:b/>
                <w:color w:val="000000"/>
                <w:sz w:val="20"/>
                <w:szCs w:val="20"/>
              </w:rPr>
              <w:t>бардыгы</w:t>
            </w:r>
            <w:proofErr w:type="spellEnd"/>
          </w:p>
        </w:tc>
        <w:tc>
          <w:tcPr>
            <w:tcW w:w="1723" w:type="pct"/>
            <w:gridSpan w:val="5"/>
            <w:tcBorders>
              <w:top w:val="single" w:sz="8" w:space="0" w:color="auto"/>
              <w:left w:val="nil"/>
              <w:bottom w:val="single" w:sz="4" w:space="0" w:color="auto"/>
              <w:right w:val="nil"/>
            </w:tcBorders>
            <w:vAlign w:val="center"/>
            <w:hideMark/>
          </w:tcPr>
          <w:p w14:paraId="6C94E9BD" w14:textId="77777777" w:rsidR="00CE674C" w:rsidRPr="00CE674C" w:rsidRDefault="00CE674C" w:rsidP="001A6404">
            <w:pPr>
              <w:tabs>
                <w:tab w:val="left" w:pos="720"/>
                <w:tab w:val="left" w:pos="7938"/>
              </w:tabs>
              <w:spacing w:line="256" w:lineRule="auto"/>
              <w:ind w:right="284"/>
              <w:jc w:val="center"/>
              <w:rPr>
                <w:b/>
                <w:sz w:val="20"/>
                <w:szCs w:val="20"/>
              </w:rPr>
            </w:pPr>
            <w:proofErr w:type="spellStart"/>
            <w:r w:rsidRPr="00CE674C">
              <w:rPr>
                <w:b/>
                <w:color w:val="000000"/>
                <w:sz w:val="20"/>
                <w:szCs w:val="20"/>
              </w:rPr>
              <w:t>Мурунку</w:t>
            </w:r>
            <w:proofErr w:type="spellEnd"/>
            <w:r w:rsidRPr="00CE674C">
              <w:rPr>
                <w:b/>
                <w:color w:val="000000"/>
                <w:sz w:val="20"/>
                <w:szCs w:val="20"/>
              </w:rPr>
              <w:t xml:space="preserve"> </w:t>
            </w:r>
            <w:proofErr w:type="spellStart"/>
            <w:r w:rsidRPr="00CE674C">
              <w:rPr>
                <w:b/>
                <w:color w:val="000000"/>
                <w:sz w:val="20"/>
                <w:szCs w:val="20"/>
              </w:rPr>
              <w:t>жылдын</w:t>
            </w:r>
            <w:proofErr w:type="spellEnd"/>
            <w:r w:rsidRPr="00CE674C">
              <w:rPr>
                <w:b/>
                <w:color w:val="000000"/>
                <w:sz w:val="20"/>
                <w:szCs w:val="20"/>
              </w:rPr>
              <w:t xml:space="preserve"> </w:t>
            </w:r>
            <w:proofErr w:type="spellStart"/>
            <w:r w:rsidRPr="00CE674C">
              <w:rPr>
                <w:b/>
                <w:color w:val="000000"/>
                <w:sz w:val="20"/>
                <w:szCs w:val="20"/>
              </w:rPr>
              <w:t>тийиштүү</w:t>
            </w:r>
            <w:proofErr w:type="spellEnd"/>
            <w:r w:rsidRPr="00CE674C">
              <w:rPr>
                <w:b/>
                <w:color w:val="000000"/>
                <w:sz w:val="20"/>
                <w:szCs w:val="20"/>
              </w:rPr>
              <w:t xml:space="preserve"> </w:t>
            </w:r>
            <w:r w:rsidRPr="00CE674C">
              <w:rPr>
                <w:b/>
                <w:color w:val="000000"/>
                <w:sz w:val="20"/>
                <w:szCs w:val="20"/>
              </w:rPr>
              <w:br/>
            </w:r>
            <w:proofErr w:type="spellStart"/>
            <w:r w:rsidRPr="00CE674C">
              <w:rPr>
                <w:b/>
                <w:color w:val="000000"/>
                <w:sz w:val="20"/>
                <w:szCs w:val="20"/>
              </w:rPr>
              <w:t>мезгилине</w:t>
            </w:r>
            <w:proofErr w:type="spellEnd"/>
            <w:r w:rsidRPr="00CE674C">
              <w:rPr>
                <w:b/>
                <w:color w:val="000000"/>
                <w:sz w:val="20"/>
                <w:szCs w:val="20"/>
              </w:rPr>
              <w:t xml:space="preserve"> карата </w:t>
            </w:r>
            <w:proofErr w:type="spellStart"/>
            <w:r w:rsidRPr="00CE674C">
              <w:rPr>
                <w:b/>
                <w:color w:val="000000"/>
                <w:sz w:val="20"/>
                <w:szCs w:val="20"/>
              </w:rPr>
              <w:t>пайыз</w:t>
            </w:r>
            <w:proofErr w:type="spellEnd"/>
            <w:r w:rsidRPr="00CE674C">
              <w:rPr>
                <w:b/>
                <w:color w:val="000000"/>
                <w:sz w:val="20"/>
                <w:szCs w:val="20"/>
              </w:rPr>
              <w:t xml:space="preserve"> </w:t>
            </w:r>
            <w:proofErr w:type="spellStart"/>
            <w:r w:rsidRPr="00CE674C">
              <w:rPr>
                <w:b/>
                <w:color w:val="000000"/>
                <w:sz w:val="20"/>
                <w:szCs w:val="20"/>
              </w:rPr>
              <w:t>менен</w:t>
            </w:r>
            <w:proofErr w:type="spellEnd"/>
          </w:p>
        </w:tc>
      </w:tr>
      <w:tr w:rsidR="00CE674C" w:rsidRPr="00CE674C" w14:paraId="6292774D" w14:textId="77777777" w:rsidTr="001A6404">
        <w:trPr>
          <w:trHeight w:val="143"/>
          <w:tblHeader/>
        </w:trPr>
        <w:tc>
          <w:tcPr>
            <w:tcW w:w="1501" w:type="pct"/>
            <w:vMerge/>
            <w:tcBorders>
              <w:top w:val="single" w:sz="8" w:space="0" w:color="auto"/>
              <w:left w:val="nil"/>
              <w:bottom w:val="single" w:sz="8" w:space="0" w:color="auto"/>
              <w:right w:val="nil"/>
            </w:tcBorders>
            <w:vAlign w:val="center"/>
            <w:hideMark/>
          </w:tcPr>
          <w:p w14:paraId="214FE200" w14:textId="77777777" w:rsidR="00CE674C" w:rsidRPr="00CE674C" w:rsidRDefault="00CE674C" w:rsidP="001A6404">
            <w:pPr>
              <w:spacing w:line="256" w:lineRule="auto"/>
              <w:rPr>
                <w:bCs/>
                <w:sz w:val="20"/>
                <w:szCs w:val="20"/>
                <w:lang w:val="ky-KG"/>
              </w:rPr>
            </w:pPr>
          </w:p>
        </w:tc>
        <w:tc>
          <w:tcPr>
            <w:tcW w:w="857" w:type="pct"/>
            <w:gridSpan w:val="2"/>
            <w:tcBorders>
              <w:top w:val="single" w:sz="4" w:space="0" w:color="auto"/>
              <w:left w:val="nil"/>
              <w:bottom w:val="single" w:sz="4" w:space="0" w:color="auto"/>
              <w:right w:val="nil"/>
            </w:tcBorders>
            <w:hideMark/>
          </w:tcPr>
          <w:p w14:paraId="109DDB7E" w14:textId="77777777" w:rsidR="00CE674C" w:rsidRPr="00CE674C" w:rsidRDefault="00CE674C" w:rsidP="001A6404">
            <w:pPr>
              <w:tabs>
                <w:tab w:val="left" w:pos="720"/>
                <w:tab w:val="left" w:pos="7938"/>
              </w:tabs>
              <w:spacing w:line="256" w:lineRule="auto"/>
              <w:jc w:val="center"/>
              <w:rPr>
                <w:b/>
                <w:sz w:val="20"/>
                <w:szCs w:val="20"/>
                <w:lang w:val="en-US"/>
              </w:rPr>
            </w:pPr>
            <w:r w:rsidRPr="00CE674C">
              <w:rPr>
                <w:b/>
                <w:sz w:val="20"/>
                <w:szCs w:val="20"/>
              </w:rPr>
              <w:t>2023</w:t>
            </w:r>
          </w:p>
        </w:tc>
        <w:tc>
          <w:tcPr>
            <w:tcW w:w="919" w:type="pct"/>
            <w:gridSpan w:val="2"/>
            <w:tcBorders>
              <w:top w:val="single" w:sz="4" w:space="0" w:color="auto"/>
              <w:left w:val="nil"/>
              <w:bottom w:val="single" w:sz="4" w:space="0" w:color="auto"/>
              <w:right w:val="nil"/>
            </w:tcBorders>
            <w:hideMark/>
          </w:tcPr>
          <w:p w14:paraId="12FA1AD0" w14:textId="77777777" w:rsidR="00CE674C" w:rsidRPr="00CE674C" w:rsidRDefault="00CE674C" w:rsidP="001A6404">
            <w:pPr>
              <w:tabs>
                <w:tab w:val="left" w:pos="720"/>
                <w:tab w:val="left" w:pos="7938"/>
              </w:tabs>
              <w:spacing w:line="256" w:lineRule="auto"/>
              <w:jc w:val="center"/>
              <w:rPr>
                <w:b/>
                <w:sz w:val="20"/>
                <w:szCs w:val="20"/>
                <w:lang w:val="en-US"/>
              </w:rPr>
            </w:pPr>
            <w:r w:rsidRPr="00CE674C">
              <w:rPr>
                <w:b/>
                <w:sz w:val="20"/>
                <w:szCs w:val="20"/>
              </w:rPr>
              <w:t>2024</w:t>
            </w:r>
          </w:p>
        </w:tc>
        <w:tc>
          <w:tcPr>
            <w:tcW w:w="869" w:type="pct"/>
            <w:gridSpan w:val="3"/>
            <w:tcBorders>
              <w:top w:val="single" w:sz="4" w:space="0" w:color="auto"/>
              <w:left w:val="nil"/>
              <w:bottom w:val="single" w:sz="4" w:space="0" w:color="auto"/>
              <w:right w:val="nil"/>
            </w:tcBorders>
            <w:hideMark/>
          </w:tcPr>
          <w:p w14:paraId="1FE34D38" w14:textId="77777777" w:rsidR="00CE674C" w:rsidRPr="00CE674C" w:rsidRDefault="00CE674C" w:rsidP="001A6404">
            <w:pPr>
              <w:tabs>
                <w:tab w:val="left" w:pos="720"/>
                <w:tab w:val="left" w:pos="7938"/>
              </w:tabs>
              <w:spacing w:line="256" w:lineRule="auto"/>
              <w:jc w:val="center"/>
              <w:rPr>
                <w:b/>
                <w:sz w:val="20"/>
                <w:szCs w:val="20"/>
                <w:lang w:val="en-US"/>
              </w:rPr>
            </w:pPr>
            <w:r w:rsidRPr="00CE674C">
              <w:rPr>
                <w:b/>
                <w:sz w:val="20"/>
                <w:szCs w:val="20"/>
              </w:rPr>
              <w:t>2023</w:t>
            </w:r>
          </w:p>
        </w:tc>
        <w:tc>
          <w:tcPr>
            <w:tcW w:w="854" w:type="pct"/>
            <w:gridSpan w:val="2"/>
            <w:tcBorders>
              <w:top w:val="single" w:sz="4" w:space="0" w:color="auto"/>
              <w:left w:val="nil"/>
              <w:bottom w:val="single" w:sz="4" w:space="0" w:color="auto"/>
              <w:right w:val="nil"/>
            </w:tcBorders>
            <w:hideMark/>
          </w:tcPr>
          <w:p w14:paraId="6E1624E6" w14:textId="77777777" w:rsidR="00CE674C" w:rsidRPr="00CE674C" w:rsidRDefault="00CE674C" w:rsidP="001A6404">
            <w:pPr>
              <w:tabs>
                <w:tab w:val="left" w:pos="720"/>
                <w:tab w:val="left" w:pos="7938"/>
              </w:tabs>
              <w:spacing w:line="256" w:lineRule="auto"/>
              <w:jc w:val="center"/>
              <w:rPr>
                <w:b/>
                <w:sz w:val="20"/>
                <w:szCs w:val="20"/>
                <w:lang w:val="en-US"/>
              </w:rPr>
            </w:pPr>
            <w:r w:rsidRPr="00CE674C">
              <w:rPr>
                <w:b/>
                <w:sz w:val="20"/>
                <w:szCs w:val="20"/>
              </w:rPr>
              <w:t>2024</w:t>
            </w:r>
          </w:p>
        </w:tc>
      </w:tr>
      <w:tr w:rsidR="001A6404" w:rsidRPr="00CE674C" w14:paraId="088D71AF" w14:textId="77777777" w:rsidTr="001A6404">
        <w:trPr>
          <w:trHeight w:val="143"/>
          <w:tblHeader/>
        </w:trPr>
        <w:tc>
          <w:tcPr>
            <w:tcW w:w="1501" w:type="pct"/>
            <w:vMerge/>
            <w:tcBorders>
              <w:top w:val="single" w:sz="8" w:space="0" w:color="auto"/>
              <w:left w:val="nil"/>
              <w:bottom w:val="single" w:sz="8" w:space="0" w:color="auto"/>
              <w:right w:val="nil"/>
            </w:tcBorders>
            <w:vAlign w:val="center"/>
            <w:hideMark/>
          </w:tcPr>
          <w:p w14:paraId="27F7A69B" w14:textId="77777777" w:rsidR="00CE674C" w:rsidRPr="00CE674C" w:rsidRDefault="00CE674C" w:rsidP="001A6404">
            <w:pPr>
              <w:spacing w:line="256" w:lineRule="auto"/>
              <w:rPr>
                <w:bCs/>
                <w:sz w:val="20"/>
                <w:szCs w:val="20"/>
                <w:lang w:val="ky-KG"/>
              </w:rPr>
            </w:pPr>
          </w:p>
        </w:tc>
        <w:tc>
          <w:tcPr>
            <w:tcW w:w="428" w:type="pct"/>
            <w:tcBorders>
              <w:top w:val="single" w:sz="4" w:space="0" w:color="auto"/>
              <w:left w:val="nil"/>
              <w:bottom w:val="single" w:sz="8" w:space="0" w:color="000000"/>
              <w:right w:val="nil"/>
            </w:tcBorders>
            <w:hideMark/>
          </w:tcPr>
          <w:p w14:paraId="62BF55C8" w14:textId="77777777" w:rsidR="00CE674C" w:rsidRPr="00CE674C" w:rsidRDefault="00CE674C" w:rsidP="001A6404">
            <w:pPr>
              <w:spacing w:line="256" w:lineRule="auto"/>
              <w:jc w:val="right"/>
              <w:rPr>
                <w:b/>
                <w:sz w:val="20"/>
                <w:szCs w:val="20"/>
              </w:rPr>
            </w:pPr>
            <w:r w:rsidRPr="00CE674C">
              <w:rPr>
                <w:b/>
                <w:sz w:val="20"/>
                <w:szCs w:val="20"/>
              </w:rPr>
              <w:t>ноябрь</w:t>
            </w:r>
          </w:p>
        </w:tc>
        <w:tc>
          <w:tcPr>
            <w:tcW w:w="428" w:type="pct"/>
            <w:tcBorders>
              <w:top w:val="single" w:sz="4" w:space="0" w:color="auto"/>
              <w:left w:val="nil"/>
              <w:bottom w:val="single" w:sz="8" w:space="0" w:color="000000"/>
              <w:right w:val="nil"/>
            </w:tcBorders>
            <w:hideMark/>
          </w:tcPr>
          <w:p w14:paraId="614AD2D0" w14:textId="77777777" w:rsidR="00CE674C" w:rsidRPr="00CE674C" w:rsidRDefault="00CE674C" w:rsidP="001A6404">
            <w:pPr>
              <w:tabs>
                <w:tab w:val="left" w:pos="720"/>
                <w:tab w:val="left" w:pos="7938"/>
              </w:tabs>
              <w:spacing w:line="256" w:lineRule="auto"/>
              <w:jc w:val="right"/>
              <w:rPr>
                <w:b/>
                <w:sz w:val="20"/>
                <w:szCs w:val="20"/>
              </w:rPr>
            </w:pPr>
            <w:r w:rsidRPr="00CE674C">
              <w:rPr>
                <w:b/>
                <w:sz w:val="20"/>
                <w:szCs w:val="20"/>
              </w:rPr>
              <w:t>январь-ноябрь</w:t>
            </w:r>
          </w:p>
        </w:tc>
        <w:tc>
          <w:tcPr>
            <w:tcW w:w="460" w:type="pct"/>
            <w:tcBorders>
              <w:top w:val="single" w:sz="4" w:space="0" w:color="auto"/>
              <w:left w:val="nil"/>
              <w:bottom w:val="single" w:sz="8" w:space="0" w:color="000000"/>
              <w:right w:val="nil"/>
            </w:tcBorders>
            <w:hideMark/>
          </w:tcPr>
          <w:p w14:paraId="0E866AC1" w14:textId="77777777" w:rsidR="00CE674C" w:rsidRPr="00CE674C" w:rsidRDefault="00CE674C" w:rsidP="001A6404">
            <w:pPr>
              <w:spacing w:line="256" w:lineRule="auto"/>
              <w:jc w:val="right"/>
              <w:rPr>
                <w:b/>
                <w:sz w:val="20"/>
                <w:szCs w:val="20"/>
              </w:rPr>
            </w:pPr>
            <w:r w:rsidRPr="00CE674C">
              <w:rPr>
                <w:b/>
                <w:sz w:val="20"/>
                <w:szCs w:val="20"/>
              </w:rPr>
              <w:t>ноябрь</w:t>
            </w:r>
          </w:p>
        </w:tc>
        <w:tc>
          <w:tcPr>
            <w:tcW w:w="460" w:type="pct"/>
            <w:tcBorders>
              <w:top w:val="single" w:sz="4" w:space="0" w:color="auto"/>
              <w:left w:val="nil"/>
              <w:bottom w:val="single" w:sz="8" w:space="0" w:color="000000"/>
              <w:right w:val="nil"/>
            </w:tcBorders>
            <w:hideMark/>
          </w:tcPr>
          <w:p w14:paraId="55BA24E3" w14:textId="77777777" w:rsidR="00CE674C" w:rsidRPr="00CE674C" w:rsidRDefault="00CE674C" w:rsidP="001A6404">
            <w:pPr>
              <w:tabs>
                <w:tab w:val="left" w:pos="720"/>
                <w:tab w:val="left" w:pos="7938"/>
              </w:tabs>
              <w:spacing w:line="256" w:lineRule="auto"/>
              <w:jc w:val="right"/>
              <w:rPr>
                <w:b/>
                <w:sz w:val="20"/>
                <w:szCs w:val="20"/>
              </w:rPr>
            </w:pPr>
            <w:r w:rsidRPr="00CE674C">
              <w:rPr>
                <w:b/>
                <w:sz w:val="20"/>
                <w:szCs w:val="20"/>
              </w:rPr>
              <w:t>январь-ноябрь</w:t>
            </w:r>
          </w:p>
        </w:tc>
        <w:tc>
          <w:tcPr>
            <w:tcW w:w="431" w:type="pct"/>
            <w:tcBorders>
              <w:top w:val="single" w:sz="4" w:space="0" w:color="auto"/>
              <w:left w:val="nil"/>
              <w:bottom w:val="single" w:sz="8" w:space="0" w:color="000000"/>
              <w:right w:val="nil"/>
            </w:tcBorders>
            <w:hideMark/>
          </w:tcPr>
          <w:p w14:paraId="6125E9D6" w14:textId="77777777" w:rsidR="00CE674C" w:rsidRPr="00CE674C" w:rsidRDefault="00CE674C" w:rsidP="001A6404">
            <w:pPr>
              <w:spacing w:line="256" w:lineRule="auto"/>
              <w:jc w:val="right"/>
              <w:rPr>
                <w:b/>
                <w:sz w:val="20"/>
                <w:szCs w:val="20"/>
              </w:rPr>
            </w:pPr>
            <w:r w:rsidRPr="00CE674C">
              <w:rPr>
                <w:b/>
                <w:sz w:val="20"/>
                <w:szCs w:val="20"/>
              </w:rPr>
              <w:t>ноябрь</w:t>
            </w:r>
          </w:p>
        </w:tc>
        <w:tc>
          <w:tcPr>
            <w:tcW w:w="431" w:type="pct"/>
            <w:tcBorders>
              <w:top w:val="single" w:sz="4" w:space="0" w:color="auto"/>
              <w:left w:val="nil"/>
              <w:bottom w:val="single" w:sz="8" w:space="0" w:color="000000"/>
              <w:right w:val="nil"/>
            </w:tcBorders>
            <w:hideMark/>
          </w:tcPr>
          <w:p w14:paraId="06889AA0" w14:textId="77777777" w:rsidR="00CE674C" w:rsidRPr="00CE674C" w:rsidRDefault="00CE674C" w:rsidP="001A6404">
            <w:pPr>
              <w:tabs>
                <w:tab w:val="left" w:pos="720"/>
                <w:tab w:val="left" w:pos="7938"/>
              </w:tabs>
              <w:spacing w:line="256" w:lineRule="auto"/>
              <w:jc w:val="right"/>
              <w:rPr>
                <w:b/>
                <w:sz w:val="20"/>
                <w:szCs w:val="20"/>
              </w:rPr>
            </w:pPr>
            <w:r w:rsidRPr="00CE674C">
              <w:rPr>
                <w:b/>
                <w:sz w:val="20"/>
                <w:szCs w:val="20"/>
              </w:rPr>
              <w:t>январь-ноябрь</w:t>
            </w:r>
          </w:p>
        </w:tc>
        <w:tc>
          <w:tcPr>
            <w:tcW w:w="430" w:type="pct"/>
            <w:gridSpan w:val="2"/>
            <w:tcBorders>
              <w:top w:val="single" w:sz="4" w:space="0" w:color="auto"/>
              <w:left w:val="nil"/>
              <w:bottom w:val="single" w:sz="8" w:space="0" w:color="000000"/>
              <w:right w:val="nil"/>
            </w:tcBorders>
            <w:hideMark/>
          </w:tcPr>
          <w:p w14:paraId="41A0A479" w14:textId="77777777" w:rsidR="00CE674C" w:rsidRPr="00CE674C" w:rsidRDefault="00CE674C" w:rsidP="001A6404">
            <w:pPr>
              <w:spacing w:line="256" w:lineRule="auto"/>
              <w:jc w:val="right"/>
              <w:rPr>
                <w:b/>
                <w:sz w:val="20"/>
                <w:szCs w:val="20"/>
              </w:rPr>
            </w:pPr>
            <w:r w:rsidRPr="00CE674C">
              <w:rPr>
                <w:b/>
                <w:sz w:val="20"/>
                <w:szCs w:val="20"/>
              </w:rPr>
              <w:t>ноябрь</w:t>
            </w:r>
          </w:p>
        </w:tc>
        <w:tc>
          <w:tcPr>
            <w:tcW w:w="430" w:type="pct"/>
            <w:tcBorders>
              <w:top w:val="single" w:sz="4" w:space="0" w:color="auto"/>
              <w:left w:val="nil"/>
              <w:bottom w:val="single" w:sz="8" w:space="0" w:color="000000"/>
              <w:right w:val="nil"/>
            </w:tcBorders>
            <w:hideMark/>
          </w:tcPr>
          <w:p w14:paraId="4AD28036" w14:textId="77777777" w:rsidR="00CE674C" w:rsidRPr="00CE674C" w:rsidRDefault="00CE674C" w:rsidP="001A6404">
            <w:pPr>
              <w:tabs>
                <w:tab w:val="left" w:pos="720"/>
                <w:tab w:val="left" w:pos="7938"/>
              </w:tabs>
              <w:spacing w:line="256" w:lineRule="auto"/>
              <w:jc w:val="right"/>
              <w:rPr>
                <w:b/>
                <w:sz w:val="20"/>
                <w:szCs w:val="20"/>
              </w:rPr>
            </w:pPr>
            <w:r w:rsidRPr="00CE674C">
              <w:rPr>
                <w:b/>
                <w:sz w:val="20"/>
                <w:szCs w:val="20"/>
              </w:rPr>
              <w:t>январь-ноябрь</w:t>
            </w:r>
          </w:p>
        </w:tc>
      </w:tr>
      <w:tr w:rsidR="001A6404" w:rsidRPr="00CE674C" w14:paraId="1E0BC55D" w14:textId="77777777" w:rsidTr="001A6404">
        <w:trPr>
          <w:trHeight w:val="143"/>
        </w:trPr>
        <w:tc>
          <w:tcPr>
            <w:tcW w:w="1501" w:type="pct"/>
            <w:tcBorders>
              <w:top w:val="single" w:sz="8" w:space="0" w:color="auto"/>
              <w:left w:val="nil"/>
              <w:bottom w:val="nil"/>
              <w:right w:val="nil"/>
            </w:tcBorders>
            <w:vAlign w:val="bottom"/>
            <w:hideMark/>
          </w:tcPr>
          <w:p w14:paraId="354F06CA" w14:textId="77777777" w:rsidR="00CE674C" w:rsidRPr="00CE674C" w:rsidRDefault="00CE674C" w:rsidP="001A6404">
            <w:pPr>
              <w:spacing w:line="256" w:lineRule="auto"/>
              <w:ind w:left="113" w:hanging="113"/>
              <w:rPr>
                <w:b/>
                <w:i/>
                <w:sz w:val="20"/>
                <w:szCs w:val="20"/>
              </w:rPr>
            </w:pPr>
            <w:r w:rsidRPr="00CE674C">
              <w:rPr>
                <w:b/>
                <w:color w:val="000000"/>
                <w:sz w:val="20"/>
                <w:szCs w:val="20"/>
              </w:rPr>
              <w:t>Тамак-</w:t>
            </w:r>
            <w:proofErr w:type="spellStart"/>
            <w:r w:rsidRPr="00CE674C">
              <w:rPr>
                <w:b/>
                <w:color w:val="000000"/>
                <w:sz w:val="20"/>
                <w:szCs w:val="20"/>
              </w:rPr>
              <w:t>аш</w:t>
            </w:r>
            <w:proofErr w:type="spellEnd"/>
            <w:r w:rsidRPr="00CE674C">
              <w:rPr>
                <w:b/>
                <w:color w:val="000000"/>
                <w:sz w:val="20"/>
                <w:szCs w:val="20"/>
              </w:rPr>
              <w:t xml:space="preserve"> </w:t>
            </w:r>
            <w:proofErr w:type="spellStart"/>
            <w:r w:rsidRPr="00CE674C">
              <w:rPr>
                <w:b/>
                <w:color w:val="000000"/>
                <w:sz w:val="20"/>
                <w:szCs w:val="20"/>
              </w:rPr>
              <w:t>азыктарын</w:t>
            </w:r>
            <w:proofErr w:type="spellEnd"/>
            <w:r w:rsidRPr="00CE674C">
              <w:rPr>
                <w:b/>
                <w:color w:val="000000"/>
                <w:sz w:val="20"/>
                <w:szCs w:val="20"/>
              </w:rPr>
              <w:t xml:space="preserve"> (</w:t>
            </w:r>
            <w:proofErr w:type="spellStart"/>
            <w:r w:rsidRPr="00CE674C">
              <w:rPr>
                <w:b/>
                <w:color w:val="000000"/>
                <w:sz w:val="20"/>
                <w:szCs w:val="20"/>
              </w:rPr>
              <w:t>суусундуктарды</w:t>
            </w:r>
            <w:proofErr w:type="spellEnd"/>
            <w:r w:rsidRPr="00CE674C">
              <w:rPr>
                <w:b/>
                <w:color w:val="000000"/>
                <w:sz w:val="20"/>
                <w:szCs w:val="20"/>
              </w:rPr>
              <w:t xml:space="preserve"> </w:t>
            </w:r>
            <w:proofErr w:type="spellStart"/>
            <w:r w:rsidRPr="00CE674C">
              <w:rPr>
                <w:b/>
                <w:color w:val="000000"/>
                <w:sz w:val="20"/>
                <w:szCs w:val="20"/>
              </w:rPr>
              <w:t>кошкондо</w:t>
            </w:r>
            <w:proofErr w:type="spellEnd"/>
            <w:r w:rsidRPr="00CE674C">
              <w:rPr>
                <w:b/>
                <w:color w:val="000000"/>
                <w:sz w:val="20"/>
                <w:szCs w:val="20"/>
              </w:rPr>
              <w:t xml:space="preserve">) </w:t>
            </w:r>
            <w:proofErr w:type="spellStart"/>
            <w:r w:rsidRPr="00CE674C">
              <w:rPr>
                <w:b/>
                <w:color w:val="000000"/>
                <w:sz w:val="20"/>
                <w:szCs w:val="20"/>
              </w:rPr>
              <w:t>жана</w:t>
            </w:r>
            <w:proofErr w:type="spellEnd"/>
            <w:r w:rsidRPr="00CE674C">
              <w:rPr>
                <w:b/>
                <w:color w:val="000000"/>
                <w:sz w:val="20"/>
                <w:szCs w:val="20"/>
              </w:rPr>
              <w:t xml:space="preserve"> тамеки </w:t>
            </w:r>
            <w:proofErr w:type="spellStart"/>
            <w:r w:rsidRPr="00CE674C">
              <w:rPr>
                <w:b/>
                <w:color w:val="000000"/>
                <w:sz w:val="20"/>
                <w:szCs w:val="20"/>
              </w:rPr>
              <w:t>өндүрүү</w:t>
            </w:r>
            <w:proofErr w:type="spellEnd"/>
          </w:p>
        </w:tc>
        <w:tc>
          <w:tcPr>
            <w:tcW w:w="428" w:type="pct"/>
            <w:tcBorders>
              <w:top w:val="single" w:sz="8" w:space="0" w:color="auto"/>
              <w:left w:val="nil"/>
              <w:bottom w:val="nil"/>
              <w:right w:val="nil"/>
            </w:tcBorders>
            <w:vAlign w:val="bottom"/>
          </w:tcPr>
          <w:p w14:paraId="33C44069" w14:textId="77777777" w:rsidR="00CE674C" w:rsidRPr="00CE674C" w:rsidRDefault="00CE674C" w:rsidP="001A6404">
            <w:pPr>
              <w:spacing w:line="256" w:lineRule="auto"/>
              <w:ind w:right="57"/>
              <w:jc w:val="right"/>
              <w:rPr>
                <w:sz w:val="20"/>
                <w:szCs w:val="20"/>
              </w:rPr>
            </w:pPr>
          </w:p>
        </w:tc>
        <w:tc>
          <w:tcPr>
            <w:tcW w:w="428" w:type="pct"/>
            <w:tcBorders>
              <w:top w:val="single" w:sz="8" w:space="0" w:color="auto"/>
              <w:left w:val="nil"/>
              <w:bottom w:val="nil"/>
              <w:right w:val="nil"/>
            </w:tcBorders>
            <w:vAlign w:val="bottom"/>
          </w:tcPr>
          <w:p w14:paraId="0AE7CB7F" w14:textId="77777777" w:rsidR="00CE674C" w:rsidRPr="00CE674C" w:rsidRDefault="00CE674C" w:rsidP="001A6404">
            <w:pPr>
              <w:spacing w:line="256" w:lineRule="auto"/>
              <w:ind w:right="170"/>
              <w:jc w:val="right"/>
              <w:rPr>
                <w:sz w:val="20"/>
                <w:szCs w:val="20"/>
              </w:rPr>
            </w:pPr>
          </w:p>
        </w:tc>
        <w:tc>
          <w:tcPr>
            <w:tcW w:w="460" w:type="pct"/>
            <w:tcBorders>
              <w:top w:val="single" w:sz="8" w:space="0" w:color="auto"/>
              <w:left w:val="nil"/>
              <w:bottom w:val="nil"/>
              <w:right w:val="nil"/>
            </w:tcBorders>
            <w:vAlign w:val="bottom"/>
          </w:tcPr>
          <w:p w14:paraId="79768852" w14:textId="77777777" w:rsidR="00CE674C" w:rsidRPr="00CE674C" w:rsidRDefault="00CE674C" w:rsidP="001A6404">
            <w:pPr>
              <w:spacing w:line="256" w:lineRule="auto"/>
              <w:ind w:right="57"/>
              <w:jc w:val="right"/>
              <w:rPr>
                <w:sz w:val="20"/>
                <w:szCs w:val="20"/>
              </w:rPr>
            </w:pPr>
          </w:p>
        </w:tc>
        <w:tc>
          <w:tcPr>
            <w:tcW w:w="460" w:type="pct"/>
            <w:tcBorders>
              <w:top w:val="single" w:sz="8" w:space="0" w:color="auto"/>
              <w:left w:val="nil"/>
              <w:bottom w:val="nil"/>
              <w:right w:val="nil"/>
            </w:tcBorders>
            <w:vAlign w:val="bottom"/>
          </w:tcPr>
          <w:p w14:paraId="5358B30A" w14:textId="77777777" w:rsidR="00CE674C" w:rsidRPr="00CE674C" w:rsidRDefault="00CE674C" w:rsidP="001A6404">
            <w:pPr>
              <w:spacing w:line="256" w:lineRule="auto"/>
              <w:ind w:right="170"/>
              <w:jc w:val="right"/>
              <w:rPr>
                <w:sz w:val="20"/>
                <w:szCs w:val="20"/>
              </w:rPr>
            </w:pPr>
          </w:p>
        </w:tc>
        <w:tc>
          <w:tcPr>
            <w:tcW w:w="431" w:type="pct"/>
            <w:tcBorders>
              <w:top w:val="single" w:sz="8" w:space="0" w:color="auto"/>
              <w:left w:val="nil"/>
              <w:bottom w:val="nil"/>
              <w:right w:val="nil"/>
            </w:tcBorders>
            <w:vAlign w:val="bottom"/>
          </w:tcPr>
          <w:p w14:paraId="0CD96D37" w14:textId="77777777" w:rsidR="00CE674C" w:rsidRPr="00CE674C" w:rsidRDefault="00CE674C" w:rsidP="001A6404">
            <w:pPr>
              <w:spacing w:line="256" w:lineRule="auto"/>
              <w:ind w:right="57"/>
              <w:jc w:val="right"/>
              <w:rPr>
                <w:sz w:val="20"/>
                <w:szCs w:val="20"/>
              </w:rPr>
            </w:pPr>
          </w:p>
        </w:tc>
        <w:tc>
          <w:tcPr>
            <w:tcW w:w="431" w:type="pct"/>
            <w:tcBorders>
              <w:top w:val="single" w:sz="8" w:space="0" w:color="auto"/>
              <w:left w:val="nil"/>
              <w:bottom w:val="nil"/>
              <w:right w:val="nil"/>
            </w:tcBorders>
            <w:vAlign w:val="bottom"/>
          </w:tcPr>
          <w:p w14:paraId="0C3F7DA6" w14:textId="77777777" w:rsidR="00CE674C" w:rsidRPr="00CE674C" w:rsidRDefault="00CE674C" w:rsidP="001A6404">
            <w:pPr>
              <w:spacing w:line="256" w:lineRule="auto"/>
              <w:ind w:right="170"/>
              <w:jc w:val="right"/>
              <w:rPr>
                <w:sz w:val="20"/>
                <w:szCs w:val="20"/>
              </w:rPr>
            </w:pPr>
          </w:p>
        </w:tc>
        <w:tc>
          <w:tcPr>
            <w:tcW w:w="430" w:type="pct"/>
            <w:gridSpan w:val="2"/>
            <w:tcBorders>
              <w:top w:val="single" w:sz="8" w:space="0" w:color="auto"/>
              <w:left w:val="nil"/>
              <w:bottom w:val="nil"/>
              <w:right w:val="nil"/>
            </w:tcBorders>
            <w:vAlign w:val="bottom"/>
          </w:tcPr>
          <w:p w14:paraId="7AC3F24A" w14:textId="77777777" w:rsidR="00CE674C" w:rsidRPr="00CE674C" w:rsidRDefault="00CE674C" w:rsidP="001A6404">
            <w:pPr>
              <w:spacing w:line="256" w:lineRule="auto"/>
              <w:ind w:right="57"/>
              <w:jc w:val="right"/>
              <w:rPr>
                <w:sz w:val="20"/>
                <w:szCs w:val="20"/>
              </w:rPr>
            </w:pPr>
          </w:p>
        </w:tc>
        <w:tc>
          <w:tcPr>
            <w:tcW w:w="430" w:type="pct"/>
            <w:tcBorders>
              <w:top w:val="single" w:sz="8" w:space="0" w:color="auto"/>
              <w:left w:val="nil"/>
              <w:bottom w:val="nil"/>
              <w:right w:val="nil"/>
            </w:tcBorders>
            <w:vAlign w:val="bottom"/>
          </w:tcPr>
          <w:p w14:paraId="4A32E86F" w14:textId="77777777" w:rsidR="00CE674C" w:rsidRPr="00CE674C" w:rsidRDefault="00CE674C" w:rsidP="001A6404">
            <w:pPr>
              <w:spacing w:line="256" w:lineRule="auto"/>
              <w:jc w:val="right"/>
              <w:rPr>
                <w:sz w:val="20"/>
                <w:szCs w:val="20"/>
              </w:rPr>
            </w:pPr>
          </w:p>
        </w:tc>
      </w:tr>
      <w:tr w:rsidR="001A6404" w:rsidRPr="00CE674C" w14:paraId="15367112" w14:textId="77777777" w:rsidTr="001A6404">
        <w:trPr>
          <w:trHeight w:val="143"/>
        </w:trPr>
        <w:tc>
          <w:tcPr>
            <w:tcW w:w="1501" w:type="pct"/>
            <w:vAlign w:val="bottom"/>
            <w:hideMark/>
          </w:tcPr>
          <w:p w14:paraId="449F4EDC" w14:textId="77777777" w:rsidR="00CE674C" w:rsidRPr="00CE674C" w:rsidRDefault="00CE674C" w:rsidP="001A6404">
            <w:pPr>
              <w:spacing w:line="256" w:lineRule="auto"/>
              <w:ind w:left="113" w:hanging="113"/>
              <w:rPr>
                <w:b/>
                <w:sz w:val="20"/>
                <w:szCs w:val="20"/>
              </w:rPr>
            </w:pPr>
            <w:r w:rsidRPr="00CE674C">
              <w:rPr>
                <w:sz w:val="20"/>
                <w:szCs w:val="20"/>
              </w:rPr>
              <w:t xml:space="preserve"> </w:t>
            </w:r>
            <w:proofErr w:type="spellStart"/>
            <w:r w:rsidRPr="00CE674C">
              <w:rPr>
                <w:color w:val="000000"/>
                <w:sz w:val="20"/>
                <w:szCs w:val="20"/>
              </w:rPr>
              <w:t>Ири</w:t>
            </w:r>
            <w:proofErr w:type="spellEnd"/>
            <w:r w:rsidRPr="00CE674C">
              <w:rPr>
                <w:color w:val="000000"/>
                <w:sz w:val="20"/>
                <w:szCs w:val="20"/>
              </w:rPr>
              <w:t xml:space="preserve"> </w:t>
            </w:r>
            <w:proofErr w:type="spellStart"/>
            <w:r w:rsidRPr="00CE674C">
              <w:rPr>
                <w:color w:val="000000"/>
                <w:sz w:val="20"/>
                <w:szCs w:val="20"/>
              </w:rPr>
              <w:t>мүйүздүү</w:t>
            </w:r>
            <w:proofErr w:type="spellEnd"/>
            <w:r w:rsidRPr="00CE674C">
              <w:rPr>
                <w:color w:val="000000"/>
                <w:sz w:val="20"/>
                <w:szCs w:val="20"/>
              </w:rPr>
              <w:t xml:space="preserve"> </w:t>
            </w:r>
            <w:proofErr w:type="spellStart"/>
            <w:r w:rsidRPr="00CE674C">
              <w:rPr>
                <w:color w:val="000000"/>
                <w:sz w:val="20"/>
                <w:szCs w:val="20"/>
              </w:rPr>
              <w:t>малдын</w:t>
            </w:r>
            <w:proofErr w:type="spellEnd"/>
            <w:r w:rsidRPr="00CE674C">
              <w:rPr>
                <w:color w:val="000000"/>
                <w:sz w:val="20"/>
                <w:szCs w:val="20"/>
              </w:rPr>
              <w:t xml:space="preserve">, </w:t>
            </w:r>
            <w:proofErr w:type="spellStart"/>
            <w:r w:rsidRPr="00CE674C">
              <w:rPr>
                <w:color w:val="000000"/>
                <w:sz w:val="20"/>
                <w:szCs w:val="20"/>
              </w:rPr>
              <w:t>чочконун</w:t>
            </w:r>
            <w:proofErr w:type="spellEnd"/>
            <w:r w:rsidRPr="00CE674C">
              <w:rPr>
                <w:color w:val="000000"/>
                <w:sz w:val="20"/>
                <w:szCs w:val="20"/>
              </w:rPr>
              <w:t xml:space="preserve">, </w:t>
            </w:r>
            <w:proofErr w:type="spellStart"/>
            <w:r w:rsidRPr="00CE674C">
              <w:rPr>
                <w:color w:val="000000"/>
                <w:sz w:val="20"/>
                <w:szCs w:val="20"/>
              </w:rPr>
              <w:t>койдун</w:t>
            </w:r>
            <w:proofErr w:type="spellEnd"/>
            <w:r w:rsidRPr="00CE674C">
              <w:rPr>
                <w:color w:val="000000"/>
                <w:sz w:val="20"/>
                <w:szCs w:val="20"/>
              </w:rPr>
              <w:t xml:space="preserve">, </w:t>
            </w:r>
            <w:proofErr w:type="spellStart"/>
            <w:r w:rsidRPr="00CE674C">
              <w:rPr>
                <w:color w:val="000000"/>
                <w:sz w:val="20"/>
                <w:szCs w:val="20"/>
              </w:rPr>
              <w:t>эчкинин</w:t>
            </w:r>
            <w:proofErr w:type="spellEnd"/>
            <w:r w:rsidRPr="00CE674C">
              <w:rPr>
                <w:color w:val="000000"/>
                <w:sz w:val="20"/>
                <w:szCs w:val="20"/>
              </w:rPr>
              <w:t xml:space="preserve">, </w:t>
            </w:r>
            <w:proofErr w:type="spellStart"/>
            <w:r w:rsidRPr="00CE674C">
              <w:rPr>
                <w:color w:val="000000"/>
                <w:sz w:val="20"/>
                <w:szCs w:val="20"/>
              </w:rPr>
              <w:t>жылкынын</w:t>
            </w:r>
            <w:proofErr w:type="spellEnd"/>
            <w:r w:rsidRPr="00CE674C">
              <w:rPr>
                <w:color w:val="000000"/>
                <w:sz w:val="20"/>
                <w:szCs w:val="20"/>
              </w:rPr>
              <w:t xml:space="preserve"> эти </w:t>
            </w:r>
            <w:proofErr w:type="spellStart"/>
            <w:r w:rsidRPr="00CE674C">
              <w:rPr>
                <w:color w:val="000000"/>
                <w:sz w:val="20"/>
                <w:szCs w:val="20"/>
              </w:rPr>
              <w:t>жана</w:t>
            </w:r>
            <w:proofErr w:type="spellEnd"/>
            <w:r w:rsidRPr="00CE674C">
              <w:rPr>
                <w:color w:val="000000"/>
                <w:sz w:val="20"/>
                <w:szCs w:val="20"/>
              </w:rPr>
              <w:t xml:space="preserve"> </w:t>
            </w:r>
            <w:proofErr w:type="spellStart"/>
            <w:r w:rsidRPr="00CE674C">
              <w:rPr>
                <w:color w:val="000000"/>
                <w:sz w:val="20"/>
                <w:szCs w:val="20"/>
              </w:rPr>
              <w:t>тамак-аш</w:t>
            </w:r>
            <w:proofErr w:type="spellEnd"/>
            <w:r w:rsidRPr="00CE674C">
              <w:rPr>
                <w:color w:val="000000"/>
                <w:sz w:val="20"/>
                <w:szCs w:val="20"/>
              </w:rPr>
              <w:t xml:space="preserve"> </w:t>
            </w:r>
            <w:proofErr w:type="spellStart"/>
            <w:r w:rsidRPr="00CE674C">
              <w:rPr>
                <w:color w:val="000000"/>
                <w:sz w:val="20"/>
                <w:szCs w:val="20"/>
              </w:rPr>
              <w:t>субпродуктулары</w:t>
            </w:r>
            <w:proofErr w:type="spellEnd"/>
            <w:r w:rsidRPr="00CE674C">
              <w:rPr>
                <w:color w:val="000000"/>
                <w:sz w:val="20"/>
                <w:szCs w:val="20"/>
              </w:rPr>
              <w:t xml:space="preserve">, </w:t>
            </w:r>
            <w:proofErr w:type="spellStart"/>
            <w:r w:rsidRPr="00CE674C">
              <w:rPr>
                <w:color w:val="000000"/>
                <w:sz w:val="20"/>
                <w:szCs w:val="20"/>
              </w:rPr>
              <w:t>жаңы</w:t>
            </w:r>
            <w:proofErr w:type="spellEnd"/>
            <w:r w:rsidRPr="00CE674C">
              <w:rPr>
                <w:color w:val="000000"/>
                <w:sz w:val="20"/>
                <w:szCs w:val="20"/>
              </w:rPr>
              <w:t xml:space="preserve"> </w:t>
            </w:r>
            <w:proofErr w:type="spellStart"/>
            <w:r w:rsidRPr="00CE674C">
              <w:rPr>
                <w:color w:val="000000"/>
                <w:sz w:val="20"/>
                <w:szCs w:val="20"/>
              </w:rPr>
              <w:t>союлган</w:t>
            </w:r>
            <w:proofErr w:type="spellEnd"/>
            <w:r w:rsidRPr="00CE674C">
              <w:rPr>
                <w:color w:val="000000"/>
                <w:sz w:val="20"/>
                <w:szCs w:val="20"/>
              </w:rPr>
              <w:t xml:space="preserve"> же </w:t>
            </w:r>
            <w:proofErr w:type="spellStart"/>
            <w:r w:rsidRPr="00CE674C">
              <w:rPr>
                <w:color w:val="000000"/>
                <w:sz w:val="20"/>
                <w:szCs w:val="20"/>
              </w:rPr>
              <w:t>муздатылган</w:t>
            </w:r>
            <w:proofErr w:type="spellEnd"/>
            <w:r w:rsidRPr="00CE674C">
              <w:rPr>
                <w:color w:val="000000"/>
                <w:sz w:val="20"/>
                <w:szCs w:val="20"/>
              </w:rPr>
              <w:t>, т</w:t>
            </w:r>
          </w:p>
        </w:tc>
        <w:tc>
          <w:tcPr>
            <w:tcW w:w="428" w:type="pct"/>
            <w:vAlign w:val="bottom"/>
            <w:hideMark/>
          </w:tcPr>
          <w:p w14:paraId="2EA1321A" w14:textId="77777777" w:rsidR="00CE674C" w:rsidRPr="00CE674C" w:rsidRDefault="00CE674C" w:rsidP="001A6404">
            <w:pPr>
              <w:spacing w:line="256" w:lineRule="auto"/>
              <w:jc w:val="right"/>
              <w:rPr>
                <w:sz w:val="20"/>
                <w:szCs w:val="20"/>
              </w:rPr>
            </w:pPr>
            <w:r w:rsidRPr="00CE674C">
              <w:rPr>
                <w:sz w:val="20"/>
                <w:szCs w:val="20"/>
              </w:rPr>
              <w:t>1</w:t>
            </w:r>
            <w:r w:rsidRPr="00CE674C">
              <w:rPr>
                <w:sz w:val="20"/>
                <w:szCs w:val="20"/>
                <w:lang w:val="ky-KG"/>
              </w:rPr>
              <w:t xml:space="preserve"> </w:t>
            </w:r>
            <w:r w:rsidRPr="00CE674C">
              <w:rPr>
                <w:sz w:val="20"/>
                <w:szCs w:val="20"/>
              </w:rPr>
              <w:t>257,5</w:t>
            </w:r>
          </w:p>
        </w:tc>
        <w:tc>
          <w:tcPr>
            <w:tcW w:w="428" w:type="pct"/>
            <w:vAlign w:val="bottom"/>
            <w:hideMark/>
          </w:tcPr>
          <w:p w14:paraId="790BE3A9" w14:textId="77777777" w:rsidR="00CE674C" w:rsidRPr="00CE674C" w:rsidRDefault="00CE674C" w:rsidP="001A6404">
            <w:pPr>
              <w:spacing w:line="256" w:lineRule="auto"/>
              <w:jc w:val="right"/>
              <w:rPr>
                <w:sz w:val="20"/>
                <w:szCs w:val="20"/>
              </w:rPr>
            </w:pPr>
            <w:r w:rsidRPr="00CE674C">
              <w:rPr>
                <w:sz w:val="20"/>
                <w:szCs w:val="20"/>
              </w:rPr>
              <w:t>12</w:t>
            </w:r>
            <w:r w:rsidRPr="00CE674C">
              <w:rPr>
                <w:sz w:val="20"/>
                <w:szCs w:val="20"/>
                <w:lang w:val="ky-KG"/>
              </w:rPr>
              <w:t xml:space="preserve"> </w:t>
            </w:r>
            <w:r w:rsidRPr="00CE674C">
              <w:rPr>
                <w:sz w:val="20"/>
                <w:szCs w:val="20"/>
              </w:rPr>
              <w:t>928,0</w:t>
            </w:r>
          </w:p>
        </w:tc>
        <w:tc>
          <w:tcPr>
            <w:tcW w:w="460" w:type="pct"/>
            <w:vAlign w:val="bottom"/>
            <w:hideMark/>
          </w:tcPr>
          <w:p w14:paraId="5829D0E4" w14:textId="77777777" w:rsidR="00CE674C" w:rsidRPr="00CE674C" w:rsidRDefault="00CE674C" w:rsidP="001A6404">
            <w:pPr>
              <w:spacing w:line="256" w:lineRule="auto"/>
              <w:jc w:val="right"/>
              <w:rPr>
                <w:sz w:val="20"/>
                <w:szCs w:val="20"/>
              </w:rPr>
            </w:pPr>
            <w:r w:rsidRPr="00CE674C">
              <w:rPr>
                <w:sz w:val="20"/>
                <w:szCs w:val="20"/>
              </w:rPr>
              <w:t>1</w:t>
            </w:r>
            <w:r w:rsidRPr="00CE674C">
              <w:rPr>
                <w:sz w:val="20"/>
                <w:szCs w:val="20"/>
                <w:lang w:val="ky-KG"/>
              </w:rPr>
              <w:t xml:space="preserve"> </w:t>
            </w:r>
            <w:r w:rsidRPr="00CE674C">
              <w:rPr>
                <w:sz w:val="20"/>
                <w:szCs w:val="20"/>
              </w:rPr>
              <w:t>420,3</w:t>
            </w:r>
          </w:p>
        </w:tc>
        <w:tc>
          <w:tcPr>
            <w:tcW w:w="460" w:type="pct"/>
            <w:vAlign w:val="bottom"/>
            <w:hideMark/>
          </w:tcPr>
          <w:p w14:paraId="573F9677" w14:textId="77777777" w:rsidR="00CE674C" w:rsidRPr="00CE674C" w:rsidRDefault="00CE674C" w:rsidP="001A6404">
            <w:pPr>
              <w:spacing w:line="256" w:lineRule="auto"/>
              <w:jc w:val="right"/>
              <w:rPr>
                <w:sz w:val="20"/>
                <w:szCs w:val="20"/>
              </w:rPr>
            </w:pPr>
            <w:r w:rsidRPr="00CE674C">
              <w:rPr>
                <w:sz w:val="20"/>
                <w:szCs w:val="20"/>
              </w:rPr>
              <w:t>14</w:t>
            </w:r>
            <w:r w:rsidRPr="00CE674C">
              <w:rPr>
                <w:sz w:val="20"/>
                <w:szCs w:val="20"/>
                <w:lang w:val="ky-KG"/>
              </w:rPr>
              <w:t xml:space="preserve"> </w:t>
            </w:r>
            <w:r w:rsidRPr="00CE674C">
              <w:rPr>
                <w:sz w:val="20"/>
                <w:szCs w:val="20"/>
              </w:rPr>
              <w:t>688,2</w:t>
            </w:r>
          </w:p>
        </w:tc>
        <w:tc>
          <w:tcPr>
            <w:tcW w:w="431" w:type="pct"/>
            <w:vAlign w:val="bottom"/>
            <w:hideMark/>
          </w:tcPr>
          <w:p w14:paraId="3D7C32B1" w14:textId="77777777" w:rsidR="00CE674C" w:rsidRPr="00CE674C" w:rsidRDefault="00CE674C" w:rsidP="001A6404">
            <w:pPr>
              <w:spacing w:line="256" w:lineRule="auto"/>
              <w:jc w:val="right"/>
              <w:rPr>
                <w:sz w:val="20"/>
                <w:szCs w:val="20"/>
              </w:rPr>
            </w:pPr>
            <w:r w:rsidRPr="00CE674C">
              <w:rPr>
                <w:sz w:val="20"/>
                <w:szCs w:val="20"/>
              </w:rPr>
              <w:t>104,1</w:t>
            </w:r>
          </w:p>
        </w:tc>
        <w:tc>
          <w:tcPr>
            <w:tcW w:w="431" w:type="pct"/>
            <w:vAlign w:val="bottom"/>
            <w:hideMark/>
          </w:tcPr>
          <w:p w14:paraId="60B17383" w14:textId="77777777" w:rsidR="00CE674C" w:rsidRPr="00CE674C" w:rsidRDefault="00CE674C" w:rsidP="001A6404">
            <w:pPr>
              <w:spacing w:line="256" w:lineRule="auto"/>
              <w:jc w:val="right"/>
              <w:rPr>
                <w:sz w:val="20"/>
                <w:szCs w:val="20"/>
              </w:rPr>
            </w:pPr>
            <w:r w:rsidRPr="00CE674C">
              <w:rPr>
                <w:sz w:val="20"/>
                <w:szCs w:val="20"/>
              </w:rPr>
              <w:t>108,3</w:t>
            </w:r>
          </w:p>
        </w:tc>
        <w:tc>
          <w:tcPr>
            <w:tcW w:w="430" w:type="pct"/>
            <w:gridSpan w:val="2"/>
            <w:vAlign w:val="bottom"/>
            <w:hideMark/>
          </w:tcPr>
          <w:p w14:paraId="12A93FCF" w14:textId="77777777" w:rsidR="00CE674C" w:rsidRPr="00CE674C" w:rsidRDefault="00CE674C" w:rsidP="001A6404">
            <w:pPr>
              <w:spacing w:line="256" w:lineRule="auto"/>
              <w:jc w:val="right"/>
              <w:rPr>
                <w:sz w:val="20"/>
                <w:szCs w:val="20"/>
              </w:rPr>
            </w:pPr>
            <w:r w:rsidRPr="00CE674C">
              <w:rPr>
                <w:sz w:val="20"/>
                <w:szCs w:val="20"/>
              </w:rPr>
              <w:t>112,9</w:t>
            </w:r>
          </w:p>
        </w:tc>
        <w:tc>
          <w:tcPr>
            <w:tcW w:w="430" w:type="pct"/>
            <w:vAlign w:val="bottom"/>
            <w:hideMark/>
          </w:tcPr>
          <w:p w14:paraId="0201AC2A" w14:textId="77777777" w:rsidR="00CE674C" w:rsidRPr="00CE674C" w:rsidRDefault="00CE674C" w:rsidP="001A6404">
            <w:pPr>
              <w:spacing w:line="256" w:lineRule="auto"/>
              <w:jc w:val="right"/>
              <w:rPr>
                <w:sz w:val="20"/>
                <w:szCs w:val="20"/>
              </w:rPr>
            </w:pPr>
            <w:r w:rsidRPr="00CE674C">
              <w:rPr>
                <w:sz w:val="20"/>
                <w:szCs w:val="20"/>
              </w:rPr>
              <w:t>113,6</w:t>
            </w:r>
          </w:p>
        </w:tc>
      </w:tr>
      <w:tr w:rsidR="001A6404" w:rsidRPr="00CE674C" w14:paraId="04164877" w14:textId="77777777" w:rsidTr="001A6404">
        <w:trPr>
          <w:trHeight w:val="143"/>
        </w:trPr>
        <w:tc>
          <w:tcPr>
            <w:tcW w:w="1501" w:type="pct"/>
            <w:vAlign w:val="bottom"/>
            <w:hideMark/>
          </w:tcPr>
          <w:p w14:paraId="649C80A7" w14:textId="77777777" w:rsidR="00CE674C" w:rsidRPr="00CE674C" w:rsidRDefault="00CE674C" w:rsidP="001A6404">
            <w:pPr>
              <w:spacing w:line="256" w:lineRule="auto"/>
              <w:ind w:left="113" w:hanging="113"/>
              <w:rPr>
                <w:sz w:val="20"/>
                <w:szCs w:val="20"/>
              </w:rPr>
            </w:pPr>
            <w:r w:rsidRPr="00CE674C">
              <w:rPr>
                <w:sz w:val="20"/>
                <w:szCs w:val="20"/>
                <w:lang w:val="ky-KG"/>
              </w:rPr>
              <w:t xml:space="preserve">   Иштетилген суюк сүт, т</w:t>
            </w:r>
          </w:p>
        </w:tc>
        <w:tc>
          <w:tcPr>
            <w:tcW w:w="428" w:type="pct"/>
            <w:vAlign w:val="bottom"/>
            <w:hideMark/>
          </w:tcPr>
          <w:p w14:paraId="63007197" w14:textId="77777777" w:rsidR="00CE674C" w:rsidRPr="00CE674C" w:rsidRDefault="00CE674C" w:rsidP="001A6404">
            <w:pPr>
              <w:spacing w:line="256" w:lineRule="auto"/>
              <w:jc w:val="right"/>
              <w:rPr>
                <w:sz w:val="20"/>
                <w:szCs w:val="20"/>
              </w:rPr>
            </w:pPr>
            <w:r w:rsidRPr="00CE674C">
              <w:rPr>
                <w:sz w:val="20"/>
                <w:szCs w:val="20"/>
              </w:rPr>
              <w:t>3</w:t>
            </w:r>
            <w:r w:rsidRPr="00CE674C">
              <w:rPr>
                <w:sz w:val="20"/>
                <w:szCs w:val="20"/>
                <w:lang w:val="ky-KG"/>
              </w:rPr>
              <w:t xml:space="preserve"> </w:t>
            </w:r>
            <w:r w:rsidRPr="00CE674C">
              <w:rPr>
                <w:sz w:val="20"/>
                <w:szCs w:val="20"/>
              </w:rPr>
              <w:t>093,6</w:t>
            </w:r>
          </w:p>
        </w:tc>
        <w:tc>
          <w:tcPr>
            <w:tcW w:w="428" w:type="pct"/>
            <w:vAlign w:val="bottom"/>
            <w:hideMark/>
          </w:tcPr>
          <w:p w14:paraId="23128F6A" w14:textId="77777777" w:rsidR="00CE674C" w:rsidRPr="00CE674C" w:rsidRDefault="00CE674C" w:rsidP="001A6404">
            <w:pPr>
              <w:spacing w:line="256" w:lineRule="auto"/>
              <w:jc w:val="right"/>
              <w:rPr>
                <w:sz w:val="20"/>
                <w:szCs w:val="20"/>
              </w:rPr>
            </w:pPr>
            <w:r w:rsidRPr="00CE674C">
              <w:rPr>
                <w:sz w:val="20"/>
                <w:szCs w:val="20"/>
              </w:rPr>
              <w:t>39</w:t>
            </w:r>
            <w:r w:rsidRPr="00CE674C">
              <w:rPr>
                <w:sz w:val="20"/>
                <w:szCs w:val="20"/>
                <w:lang w:val="ky-KG"/>
              </w:rPr>
              <w:t xml:space="preserve"> </w:t>
            </w:r>
            <w:r w:rsidRPr="00CE674C">
              <w:rPr>
                <w:sz w:val="20"/>
                <w:szCs w:val="20"/>
              </w:rPr>
              <w:t>367,4</w:t>
            </w:r>
          </w:p>
        </w:tc>
        <w:tc>
          <w:tcPr>
            <w:tcW w:w="460" w:type="pct"/>
            <w:vAlign w:val="bottom"/>
            <w:hideMark/>
          </w:tcPr>
          <w:p w14:paraId="1A149C05" w14:textId="77777777" w:rsidR="00CE674C" w:rsidRPr="00CE674C" w:rsidRDefault="00CE674C" w:rsidP="001A6404">
            <w:pPr>
              <w:spacing w:line="256" w:lineRule="auto"/>
              <w:jc w:val="right"/>
              <w:rPr>
                <w:sz w:val="20"/>
                <w:szCs w:val="20"/>
              </w:rPr>
            </w:pPr>
            <w:r w:rsidRPr="00CE674C">
              <w:rPr>
                <w:sz w:val="20"/>
                <w:szCs w:val="20"/>
              </w:rPr>
              <w:t>4</w:t>
            </w:r>
            <w:r w:rsidRPr="00CE674C">
              <w:rPr>
                <w:sz w:val="20"/>
                <w:szCs w:val="20"/>
                <w:lang w:val="ky-KG"/>
              </w:rPr>
              <w:t xml:space="preserve"> </w:t>
            </w:r>
            <w:r w:rsidRPr="00CE674C">
              <w:rPr>
                <w:sz w:val="20"/>
                <w:szCs w:val="20"/>
              </w:rPr>
              <w:t>246,9</w:t>
            </w:r>
          </w:p>
        </w:tc>
        <w:tc>
          <w:tcPr>
            <w:tcW w:w="460" w:type="pct"/>
            <w:vAlign w:val="bottom"/>
            <w:hideMark/>
          </w:tcPr>
          <w:p w14:paraId="23B21C5F" w14:textId="77777777" w:rsidR="00CE674C" w:rsidRPr="00CE674C" w:rsidRDefault="00CE674C" w:rsidP="001A6404">
            <w:pPr>
              <w:spacing w:line="256" w:lineRule="auto"/>
              <w:jc w:val="right"/>
              <w:rPr>
                <w:sz w:val="20"/>
                <w:szCs w:val="20"/>
              </w:rPr>
            </w:pPr>
            <w:r w:rsidRPr="00CE674C">
              <w:rPr>
                <w:sz w:val="20"/>
                <w:szCs w:val="20"/>
              </w:rPr>
              <w:t>50</w:t>
            </w:r>
            <w:r w:rsidRPr="00CE674C">
              <w:rPr>
                <w:sz w:val="20"/>
                <w:szCs w:val="20"/>
                <w:lang w:val="ky-KG"/>
              </w:rPr>
              <w:t xml:space="preserve"> </w:t>
            </w:r>
            <w:r w:rsidRPr="00CE674C">
              <w:rPr>
                <w:sz w:val="20"/>
                <w:szCs w:val="20"/>
              </w:rPr>
              <w:t>162,0</w:t>
            </w:r>
          </w:p>
        </w:tc>
        <w:tc>
          <w:tcPr>
            <w:tcW w:w="431" w:type="pct"/>
            <w:vAlign w:val="bottom"/>
            <w:hideMark/>
          </w:tcPr>
          <w:p w14:paraId="02F736F7" w14:textId="77777777" w:rsidR="00CE674C" w:rsidRPr="00CE674C" w:rsidRDefault="00CE674C" w:rsidP="001A6404">
            <w:pPr>
              <w:spacing w:line="256" w:lineRule="auto"/>
              <w:jc w:val="right"/>
              <w:rPr>
                <w:sz w:val="20"/>
                <w:szCs w:val="20"/>
              </w:rPr>
            </w:pPr>
            <w:r w:rsidRPr="00CE674C">
              <w:rPr>
                <w:sz w:val="20"/>
                <w:szCs w:val="20"/>
              </w:rPr>
              <w:t>66,6</w:t>
            </w:r>
          </w:p>
        </w:tc>
        <w:tc>
          <w:tcPr>
            <w:tcW w:w="431" w:type="pct"/>
            <w:vAlign w:val="bottom"/>
            <w:hideMark/>
          </w:tcPr>
          <w:p w14:paraId="61045C06" w14:textId="77777777" w:rsidR="00CE674C" w:rsidRPr="00CE674C" w:rsidRDefault="00CE674C" w:rsidP="001A6404">
            <w:pPr>
              <w:spacing w:line="256" w:lineRule="auto"/>
              <w:jc w:val="right"/>
              <w:rPr>
                <w:sz w:val="20"/>
                <w:szCs w:val="20"/>
              </w:rPr>
            </w:pPr>
            <w:r w:rsidRPr="00CE674C">
              <w:rPr>
                <w:sz w:val="20"/>
                <w:szCs w:val="20"/>
              </w:rPr>
              <w:t>77,7</w:t>
            </w:r>
          </w:p>
        </w:tc>
        <w:tc>
          <w:tcPr>
            <w:tcW w:w="430" w:type="pct"/>
            <w:gridSpan w:val="2"/>
            <w:vAlign w:val="bottom"/>
            <w:hideMark/>
          </w:tcPr>
          <w:p w14:paraId="7F4B3828" w14:textId="77777777" w:rsidR="00CE674C" w:rsidRPr="00CE674C" w:rsidRDefault="00CE674C" w:rsidP="001A6404">
            <w:pPr>
              <w:spacing w:line="256" w:lineRule="auto"/>
              <w:jc w:val="right"/>
              <w:rPr>
                <w:sz w:val="20"/>
                <w:szCs w:val="20"/>
              </w:rPr>
            </w:pPr>
            <w:r w:rsidRPr="00CE674C">
              <w:rPr>
                <w:sz w:val="20"/>
                <w:szCs w:val="20"/>
              </w:rPr>
              <w:t>137,3</w:t>
            </w:r>
          </w:p>
        </w:tc>
        <w:tc>
          <w:tcPr>
            <w:tcW w:w="430" w:type="pct"/>
            <w:vAlign w:val="bottom"/>
            <w:hideMark/>
          </w:tcPr>
          <w:p w14:paraId="03B64F8B" w14:textId="77777777" w:rsidR="00CE674C" w:rsidRPr="00CE674C" w:rsidRDefault="00CE674C" w:rsidP="001A6404">
            <w:pPr>
              <w:spacing w:line="256" w:lineRule="auto"/>
              <w:jc w:val="right"/>
              <w:rPr>
                <w:sz w:val="20"/>
                <w:szCs w:val="20"/>
              </w:rPr>
            </w:pPr>
            <w:r w:rsidRPr="00CE674C">
              <w:rPr>
                <w:sz w:val="20"/>
                <w:szCs w:val="20"/>
              </w:rPr>
              <w:t>127,4</w:t>
            </w:r>
          </w:p>
        </w:tc>
      </w:tr>
      <w:tr w:rsidR="001A6404" w:rsidRPr="00CE674C" w14:paraId="36AE6B12" w14:textId="77777777" w:rsidTr="001A6404">
        <w:trPr>
          <w:trHeight w:val="143"/>
        </w:trPr>
        <w:tc>
          <w:tcPr>
            <w:tcW w:w="1501" w:type="pct"/>
            <w:vAlign w:val="bottom"/>
            <w:hideMark/>
          </w:tcPr>
          <w:p w14:paraId="65E69CD9" w14:textId="77777777" w:rsidR="00CE674C" w:rsidRPr="00CE674C" w:rsidRDefault="00CE674C" w:rsidP="001A6404">
            <w:pPr>
              <w:spacing w:line="256" w:lineRule="auto"/>
              <w:ind w:left="226" w:hanging="113"/>
              <w:rPr>
                <w:color w:val="000000"/>
                <w:sz w:val="20"/>
                <w:szCs w:val="20"/>
              </w:rPr>
            </w:pPr>
            <w:r w:rsidRPr="00CE674C">
              <w:rPr>
                <w:color w:val="000000"/>
                <w:sz w:val="20"/>
                <w:szCs w:val="20"/>
              </w:rPr>
              <w:t xml:space="preserve"> </w:t>
            </w:r>
            <w:r w:rsidRPr="00CE674C">
              <w:rPr>
                <w:color w:val="000000"/>
                <w:sz w:val="20"/>
                <w:szCs w:val="20"/>
                <w:lang w:val="ky-KG"/>
              </w:rPr>
              <w:t>К</w:t>
            </w:r>
            <w:proofErr w:type="spellStart"/>
            <w:r w:rsidRPr="00CE674C">
              <w:rPr>
                <w:color w:val="000000"/>
                <w:sz w:val="20"/>
                <w:szCs w:val="20"/>
              </w:rPr>
              <w:t>айнатылбаган</w:t>
            </w:r>
            <w:proofErr w:type="spellEnd"/>
            <w:r w:rsidRPr="00CE674C">
              <w:rPr>
                <w:color w:val="000000"/>
                <w:sz w:val="20"/>
                <w:szCs w:val="20"/>
              </w:rPr>
              <w:t xml:space="preserve"> (</w:t>
            </w:r>
            <w:proofErr w:type="spellStart"/>
            <w:r w:rsidRPr="00CE674C">
              <w:rPr>
                <w:color w:val="000000"/>
                <w:sz w:val="20"/>
                <w:szCs w:val="20"/>
              </w:rPr>
              <w:t>тазаланбаган</w:t>
            </w:r>
            <w:proofErr w:type="spellEnd"/>
            <w:r w:rsidRPr="00CE674C">
              <w:rPr>
                <w:color w:val="000000"/>
                <w:sz w:val="20"/>
                <w:szCs w:val="20"/>
              </w:rPr>
              <w:t>)</w:t>
            </w:r>
            <w:r w:rsidRPr="00CE674C">
              <w:rPr>
                <w:color w:val="000000"/>
                <w:sz w:val="20"/>
                <w:szCs w:val="20"/>
                <w:lang w:val="ky-KG"/>
              </w:rPr>
              <w:t xml:space="preserve"> </w:t>
            </w:r>
            <w:r w:rsidRPr="00CE674C">
              <w:rPr>
                <w:color w:val="000000"/>
                <w:sz w:val="20"/>
                <w:szCs w:val="20"/>
              </w:rPr>
              <w:t xml:space="preserve">май </w:t>
            </w:r>
            <w:proofErr w:type="spellStart"/>
            <w:r w:rsidRPr="00CE674C">
              <w:rPr>
                <w:color w:val="000000"/>
                <w:sz w:val="20"/>
                <w:szCs w:val="20"/>
              </w:rPr>
              <w:t>жана</w:t>
            </w:r>
            <w:proofErr w:type="spellEnd"/>
            <w:r w:rsidRPr="00CE674C">
              <w:rPr>
                <w:color w:val="000000"/>
                <w:sz w:val="20"/>
                <w:szCs w:val="20"/>
              </w:rPr>
              <w:t xml:space="preserve"> </w:t>
            </w:r>
            <w:proofErr w:type="spellStart"/>
            <w:r w:rsidRPr="00CE674C">
              <w:rPr>
                <w:color w:val="000000"/>
                <w:sz w:val="20"/>
                <w:szCs w:val="20"/>
              </w:rPr>
              <w:t>өсүмдүк</w:t>
            </w:r>
            <w:proofErr w:type="spellEnd"/>
            <w:r w:rsidRPr="00CE674C">
              <w:rPr>
                <w:color w:val="000000"/>
                <w:sz w:val="20"/>
                <w:szCs w:val="20"/>
              </w:rPr>
              <w:t xml:space="preserve"> </w:t>
            </w:r>
            <w:proofErr w:type="spellStart"/>
            <w:r w:rsidRPr="00CE674C">
              <w:rPr>
                <w:color w:val="000000"/>
                <w:sz w:val="20"/>
                <w:szCs w:val="20"/>
              </w:rPr>
              <w:t>майлары</w:t>
            </w:r>
            <w:proofErr w:type="spellEnd"/>
            <w:r w:rsidRPr="00CE674C">
              <w:rPr>
                <w:color w:val="000000"/>
                <w:sz w:val="20"/>
                <w:szCs w:val="20"/>
              </w:rPr>
              <w:t>, т</w:t>
            </w:r>
          </w:p>
        </w:tc>
        <w:tc>
          <w:tcPr>
            <w:tcW w:w="428" w:type="pct"/>
            <w:vAlign w:val="bottom"/>
            <w:hideMark/>
          </w:tcPr>
          <w:p w14:paraId="5B1C23B2" w14:textId="77777777" w:rsidR="00CE674C" w:rsidRPr="00CE674C" w:rsidRDefault="00CE674C" w:rsidP="001A6404">
            <w:pPr>
              <w:spacing w:line="256" w:lineRule="auto"/>
              <w:jc w:val="right"/>
              <w:rPr>
                <w:sz w:val="20"/>
                <w:szCs w:val="20"/>
              </w:rPr>
            </w:pPr>
            <w:r w:rsidRPr="00CE674C">
              <w:rPr>
                <w:sz w:val="20"/>
                <w:szCs w:val="20"/>
              </w:rPr>
              <w:t>631,5</w:t>
            </w:r>
          </w:p>
        </w:tc>
        <w:tc>
          <w:tcPr>
            <w:tcW w:w="428" w:type="pct"/>
            <w:vAlign w:val="bottom"/>
            <w:hideMark/>
          </w:tcPr>
          <w:p w14:paraId="61924EF6" w14:textId="77777777" w:rsidR="00CE674C" w:rsidRPr="00CE674C" w:rsidRDefault="00CE674C" w:rsidP="001A6404">
            <w:pPr>
              <w:spacing w:line="256" w:lineRule="auto"/>
              <w:jc w:val="right"/>
              <w:rPr>
                <w:sz w:val="20"/>
                <w:szCs w:val="20"/>
              </w:rPr>
            </w:pPr>
            <w:r w:rsidRPr="00CE674C">
              <w:rPr>
                <w:sz w:val="20"/>
                <w:szCs w:val="20"/>
              </w:rPr>
              <w:t>6</w:t>
            </w:r>
            <w:r w:rsidRPr="00CE674C">
              <w:rPr>
                <w:sz w:val="20"/>
                <w:szCs w:val="20"/>
                <w:lang w:val="ky-KG"/>
              </w:rPr>
              <w:t xml:space="preserve"> </w:t>
            </w:r>
            <w:r w:rsidRPr="00CE674C">
              <w:rPr>
                <w:sz w:val="20"/>
                <w:szCs w:val="20"/>
              </w:rPr>
              <w:t>007,1</w:t>
            </w:r>
          </w:p>
        </w:tc>
        <w:tc>
          <w:tcPr>
            <w:tcW w:w="460" w:type="pct"/>
            <w:vAlign w:val="bottom"/>
            <w:hideMark/>
          </w:tcPr>
          <w:p w14:paraId="44EC1167" w14:textId="77777777" w:rsidR="00CE674C" w:rsidRPr="00CE674C" w:rsidRDefault="00CE674C" w:rsidP="001A6404">
            <w:pPr>
              <w:spacing w:line="256" w:lineRule="auto"/>
              <w:jc w:val="right"/>
              <w:rPr>
                <w:sz w:val="20"/>
                <w:szCs w:val="20"/>
              </w:rPr>
            </w:pPr>
            <w:r w:rsidRPr="00CE674C">
              <w:rPr>
                <w:sz w:val="20"/>
                <w:szCs w:val="20"/>
              </w:rPr>
              <w:t>519,9</w:t>
            </w:r>
          </w:p>
        </w:tc>
        <w:tc>
          <w:tcPr>
            <w:tcW w:w="460" w:type="pct"/>
            <w:vAlign w:val="bottom"/>
            <w:hideMark/>
          </w:tcPr>
          <w:p w14:paraId="2F6474AF" w14:textId="77777777" w:rsidR="00CE674C" w:rsidRPr="00CE674C" w:rsidRDefault="00CE674C" w:rsidP="001A6404">
            <w:pPr>
              <w:spacing w:line="256" w:lineRule="auto"/>
              <w:jc w:val="right"/>
              <w:rPr>
                <w:sz w:val="20"/>
                <w:szCs w:val="20"/>
              </w:rPr>
            </w:pPr>
            <w:r w:rsidRPr="00CE674C">
              <w:rPr>
                <w:sz w:val="20"/>
                <w:szCs w:val="20"/>
              </w:rPr>
              <w:t>7</w:t>
            </w:r>
            <w:r w:rsidRPr="00CE674C">
              <w:rPr>
                <w:sz w:val="20"/>
                <w:szCs w:val="20"/>
                <w:lang w:val="ky-KG"/>
              </w:rPr>
              <w:t xml:space="preserve"> </w:t>
            </w:r>
            <w:r w:rsidRPr="00CE674C">
              <w:rPr>
                <w:sz w:val="20"/>
                <w:szCs w:val="20"/>
              </w:rPr>
              <w:t>145,5</w:t>
            </w:r>
          </w:p>
        </w:tc>
        <w:tc>
          <w:tcPr>
            <w:tcW w:w="431" w:type="pct"/>
            <w:vAlign w:val="bottom"/>
            <w:hideMark/>
          </w:tcPr>
          <w:p w14:paraId="3BDD365D" w14:textId="77777777" w:rsidR="00CE674C" w:rsidRPr="00CE674C" w:rsidRDefault="00CE674C" w:rsidP="001A6404">
            <w:pPr>
              <w:spacing w:line="256" w:lineRule="auto"/>
              <w:jc w:val="right"/>
              <w:rPr>
                <w:sz w:val="20"/>
                <w:szCs w:val="20"/>
              </w:rPr>
            </w:pPr>
            <w:r w:rsidRPr="00CE674C">
              <w:rPr>
                <w:sz w:val="20"/>
                <w:szCs w:val="20"/>
              </w:rPr>
              <w:t>197,8</w:t>
            </w:r>
          </w:p>
        </w:tc>
        <w:tc>
          <w:tcPr>
            <w:tcW w:w="431" w:type="pct"/>
            <w:vAlign w:val="bottom"/>
            <w:hideMark/>
          </w:tcPr>
          <w:p w14:paraId="307B70FE" w14:textId="77777777" w:rsidR="00CE674C" w:rsidRPr="00CE674C" w:rsidRDefault="00CE674C" w:rsidP="001A6404">
            <w:pPr>
              <w:spacing w:line="256" w:lineRule="auto"/>
              <w:jc w:val="right"/>
              <w:rPr>
                <w:sz w:val="20"/>
                <w:szCs w:val="20"/>
              </w:rPr>
            </w:pPr>
            <w:r w:rsidRPr="00CE674C">
              <w:rPr>
                <w:sz w:val="20"/>
                <w:szCs w:val="20"/>
              </w:rPr>
              <w:t>119,5</w:t>
            </w:r>
          </w:p>
        </w:tc>
        <w:tc>
          <w:tcPr>
            <w:tcW w:w="430" w:type="pct"/>
            <w:gridSpan w:val="2"/>
            <w:vAlign w:val="bottom"/>
            <w:hideMark/>
          </w:tcPr>
          <w:p w14:paraId="0AAA86A2" w14:textId="77777777" w:rsidR="00CE674C" w:rsidRPr="00CE674C" w:rsidRDefault="00CE674C" w:rsidP="001A6404">
            <w:pPr>
              <w:spacing w:line="256" w:lineRule="auto"/>
              <w:jc w:val="right"/>
              <w:rPr>
                <w:sz w:val="20"/>
                <w:szCs w:val="20"/>
              </w:rPr>
            </w:pPr>
            <w:r w:rsidRPr="00CE674C">
              <w:rPr>
                <w:sz w:val="20"/>
                <w:szCs w:val="20"/>
              </w:rPr>
              <w:t>82,3</w:t>
            </w:r>
          </w:p>
        </w:tc>
        <w:tc>
          <w:tcPr>
            <w:tcW w:w="430" w:type="pct"/>
            <w:vAlign w:val="bottom"/>
            <w:hideMark/>
          </w:tcPr>
          <w:p w14:paraId="4AFBBDD5" w14:textId="77777777" w:rsidR="00CE674C" w:rsidRPr="00CE674C" w:rsidRDefault="00CE674C" w:rsidP="001A6404">
            <w:pPr>
              <w:spacing w:line="256" w:lineRule="auto"/>
              <w:jc w:val="right"/>
              <w:rPr>
                <w:sz w:val="20"/>
                <w:szCs w:val="20"/>
              </w:rPr>
            </w:pPr>
            <w:r w:rsidRPr="00CE674C">
              <w:rPr>
                <w:sz w:val="20"/>
                <w:szCs w:val="20"/>
              </w:rPr>
              <w:t>119,0</w:t>
            </w:r>
          </w:p>
        </w:tc>
      </w:tr>
      <w:tr w:rsidR="001A6404" w:rsidRPr="00CE674C" w14:paraId="4430C133" w14:textId="77777777" w:rsidTr="001A6404">
        <w:trPr>
          <w:trHeight w:val="143"/>
        </w:trPr>
        <w:tc>
          <w:tcPr>
            <w:tcW w:w="1501" w:type="pct"/>
            <w:hideMark/>
          </w:tcPr>
          <w:p w14:paraId="5C4E7172" w14:textId="77777777" w:rsidR="00CE674C" w:rsidRPr="00CE674C" w:rsidRDefault="00CE674C" w:rsidP="001A6404">
            <w:pPr>
              <w:spacing w:line="256" w:lineRule="auto"/>
              <w:ind w:left="226" w:hanging="113"/>
              <w:rPr>
                <w:color w:val="000000"/>
                <w:sz w:val="20"/>
                <w:szCs w:val="20"/>
              </w:rPr>
            </w:pPr>
            <w:r w:rsidRPr="00CE674C">
              <w:rPr>
                <w:color w:val="000000"/>
                <w:sz w:val="20"/>
                <w:szCs w:val="20"/>
              </w:rPr>
              <w:t xml:space="preserve">Дан </w:t>
            </w:r>
            <w:proofErr w:type="spellStart"/>
            <w:r w:rsidRPr="00CE674C">
              <w:rPr>
                <w:color w:val="000000"/>
                <w:sz w:val="20"/>
                <w:szCs w:val="20"/>
              </w:rPr>
              <w:t>эгиндердин</w:t>
            </w:r>
            <w:proofErr w:type="spellEnd"/>
            <w:r w:rsidRPr="00CE674C">
              <w:rPr>
                <w:color w:val="000000"/>
                <w:sz w:val="20"/>
                <w:szCs w:val="20"/>
              </w:rPr>
              <w:t xml:space="preserve"> </w:t>
            </w:r>
            <w:proofErr w:type="spellStart"/>
            <w:r w:rsidRPr="00CE674C">
              <w:rPr>
                <w:color w:val="000000"/>
                <w:sz w:val="20"/>
                <w:szCs w:val="20"/>
              </w:rPr>
              <w:t>жана</w:t>
            </w:r>
            <w:proofErr w:type="spellEnd"/>
            <w:r w:rsidRPr="00CE674C">
              <w:rPr>
                <w:color w:val="000000"/>
                <w:sz w:val="20"/>
                <w:szCs w:val="20"/>
              </w:rPr>
              <w:t xml:space="preserve"> башка </w:t>
            </w:r>
            <w:proofErr w:type="spellStart"/>
            <w:r w:rsidRPr="00CE674C">
              <w:rPr>
                <w:color w:val="000000"/>
                <w:sz w:val="20"/>
                <w:szCs w:val="20"/>
              </w:rPr>
              <w:t>өсүмдүктөрдүн</w:t>
            </w:r>
            <w:proofErr w:type="spellEnd"/>
            <w:r w:rsidRPr="00CE674C">
              <w:rPr>
                <w:color w:val="000000"/>
                <w:sz w:val="20"/>
                <w:szCs w:val="20"/>
              </w:rPr>
              <w:t xml:space="preserve"> </w:t>
            </w:r>
            <w:proofErr w:type="spellStart"/>
            <w:r w:rsidRPr="00CE674C">
              <w:rPr>
                <w:color w:val="000000"/>
                <w:sz w:val="20"/>
                <w:szCs w:val="20"/>
              </w:rPr>
              <w:t>уну</w:t>
            </w:r>
            <w:proofErr w:type="spellEnd"/>
            <w:r w:rsidRPr="00CE674C">
              <w:rPr>
                <w:color w:val="000000"/>
                <w:sz w:val="20"/>
                <w:szCs w:val="20"/>
              </w:rPr>
              <w:t xml:space="preserve">; </w:t>
            </w:r>
            <w:proofErr w:type="spellStart"/>
            <w:r w:rsidRPr="00CE674C">
              <w:rPr>
                <w:color w:val="000000"/>
                <w:sz w:val="20"/>
                <w:szCs w:val="20"/>
              </w:rPr>
              <w:t>алардын</w:t>
            </w:r>
            <w:proofErr w:type="spellEnd"/>
            <w:r w:rsidRPr="00CE674C">
              <w:rPr>
                <w:color w:val="000000"/>
                <w:sz w:val="20"/>
                <w:szCs w:val="20"/>
              </w:rPr>
              <w:t xml:space="preserve"> </w:t>
            </w:r>
            <w:proofErr w:type="spellStart"/>
            <w:r w:rsidRPr="00CE674C">
              <w:rPr>
                <w:color w:val="000000"/>
                <w:sz w:val="20"/>
                <w:szCs w:val="20"/>
              </w:rPr>
              <w:t>аралашмасы</w:t>
            </w:r>
            <w:proofErr w:type="spellEnd"/>
            <w:r w:rsidRPr="00CE674C">
              <w:rPr>
                <w:color w:val="000000"/>
                <w:sz w:val="20"/>
                <w:szCs w:val="20"/>
              </w:rPr>
              <w:t xml:space="preserve"> </w:t>
            </w:r>
            <w:proofErr w:type="spellStart"/>
            <w:r w:rsidRPr="00CE674C">
              <w:rPr>
                <w:color w:val="000000"/>
                <w:sz w:val="20"/>
                <w:szCs w:val="20"/>
              </w:rPr>
              <w:t>жана</w:t>
            </w:r>
            <w:proofErr w:type="spellEnd"/>
            <w:r w:rsidRPr="00CE674C">
              <w:rPr>
                <w:color w:val="000000"/>
                <w:sz w:val="20"/>
                <w:szCs w:val="20"/>
              </w:rPr>
              <w:t xml:space="preserve"> </w:t>
            </w:r>
            <w:proofErr w:type="spellStart"/>
            <w:r w:rsidRPr="00CE674C">
              <w:rPr>
                <w:color w:val="000000"/>
                <w:sz w:val="20"/>
                <w:szCs w:val="20"/>
              </w:rPr>
              <w:t>байыт</w:t>
            </w:r>
            <w:proofErr w:type="spellEnd"/>
            <w:r w:rsidRPr="00CE674C">
              <w:rPr>
                <w:color w:val="000000"/>
                <w:sz w:val="20"/>
                <w:szCs w:val="20"/>
                <w:lang w:val="ky-KG"/>
              </w:rPr>
              <w:t>ылганы</w:t>
            </w:r>
            <w:r w:rsidRPr="00CE674C">
              <w:rPr>
                <w:color w:val="000000"/>
                <w:sz w:val="20"/>
                <w:szCs w:val="20"/>
              </w:rPr>
              <w:t xml:space="preserve">, </w:t>
            </w:r>
            <w:proofErr w:type="spellStart"/>
            <w:r w:rsidRPr="00CE674C">
              <w:rPr>
                <w:color w:val="000000"/>
                <w:sz w:val="20"/>
                <w:szCs w:val="20"/>
              </w:rPr>
              <w:t>миң</w:t>
            </w:r>
            <w:proofErr w:type="spellEnd"/>
            <w:r w:rsidRPr="00CE674C">
              <w:rPr>
                <w:color w:val="000000"/>
                <w:sz w:val="20"/>
                <w:szCs w:val="20"/>
              </w:rPr>
              <w:t xml:space="preserve"> т</w:t>
            </w:r>
          </w:p>
        </w:tc>
        <w:tc>
          <w:tcPr>
            <w:tcW w:w="428" w:type="pct"/>
            <w:vAlign w:val="bottom"/>
            <w:hideMark/>
          </w:tcPr>
          <w:p w14:paraId="48630F6F" w14:textId="77777777" w:rsidR="00CE674C" w:rsidRPr="00CE674C" w:rsidRDefault="00CE674C" w:rsidP="001A6404">
            <w:pPr>
              <w:spacing w:line="256" w:lineRule="auto"/>
              <w:jc w:val="right"/>
              <w:rPr>
                <w:sz w:val="20"/>
                <w:szCs w:val="20"/>
              </w:rPr>
            </w:pPr>
            <w:r w:rsidRPr="00CE674C">
              <w:rPr>
                <w:sz w:val="20"/>
                <w:szCs w:val="20"/>
              </w:rPr>
              <w:t>24,5</w:t>
            </w:r>
          </w:p>
        </w:tc>
        <w:tc>
          <w:tcPr>
            <w:tcW w:w="428" w:type="pct"/>
            <w:vAlign w:val="bottom"/>
            <w:hideMark/>
          </w:tcPr>
          <w:p w14:paraId="1B53FA2E" w14:textId="77777777" w:rsidR="00CE674C" w:rsidRPr="00CE674C" w:rsidRDefault="00CE674C" w:rsidP="001A6404">
            <w:pPr>
              <w:spacing w:line="256" w:lineRule="auto"/>
              <w:jc w:val="right"/>
              <w:rPr>
                <w:sz w:val="20"/>
                <w:szCs w:val="20"/>
              </w:rPr>
            </w:pPr>
            <w:r w:rsidRPr="00CE674C">
              <w:rPr>
                <w:sz w:val="20"/>
                <w:szCs w:val="20"/>
              </w:rPr>
              <w:t>221,0</w:t>
            </w:r>
          </w:p>
        </w:tc>
        <w:tc>
          <w:tcPr>
            <w:tcW w:w="460" w:type="pct"/>
            <w:vAlign w:val="bottom"/>
            <w:hideMark/>
          </w:tcPr>
          <w:p w14:paraId="7FB17CEA" w14:textId="77777777" w:rsidR="00CE674C" w:rsidRPr="00CE674C" w:rsidRDefault="00CE674C" w:rsidP="001A6404">
            <w:pPr>
              <w:spacing w:line="256" w:lineRule="auto"/>
              <w:jc w:val="right"/>
              <w:rPr>
                <w:sz w:val="20"/>
                <w:szCs w:val="20"/>
              </w:rPr>
            </w:pPr>
            <w:r w:rsidRPr="00CE674C">
              <w:rPr>
                <w:sz w:val="20"/>
                <w:szCs w:val="20"/>
              </w:rPr>
              <w:t>24,4</w:t>
            </w:r>
          </w:p>
        </w:tc>
        <w:tc>
          <w:tcPr>
            <w:tcW w:w="460" w:type="pct"/>
            <w:vAlign w:val="bottom"/>
            <w:hideMark/>
          </w:tcPr>
          <w:p w14:paraId="571224C7" w14:textId="77777777" w:rsidR="00CE674C" w:rsidRPr="00CE674C" w:rsidRDefault="00CE674C" w:rsidP="001A6404">
            <w:pPr>
              <w:spacing w:line="256" w:lineRule="auto"/>
              <w:jc w:val="right"/>
              <w:rPr>
                <w:sz w:val="20"/>
                <w:szCs w:val="20"/>
              </w:rPr>
            </w:pPr>
            <w:r w:rsidRPr="00CE674C">
              <w:rPr>
                <w:sz w:val="20"/>
                <w:szCs w:val="20"/>
              </w:rPr>
              <w:t>235,8</w:t>
            </w:r>
          </w:p>
        </w:tc>
        <w:tc>
          <w:tcPr>
            <w:tcW w:w="431" w:type="pct"/>
            <w:vAlign w:val="bottom"/>
            <w:hideMark/>
          </w:tcPr>
          <w:p w14:paraId="6E19C53A" w14:textId="77777777" w:rsidR="00CE674C" w:rsidRPr="00CE674C" w:rsidRDefault="00CE674C" w:rsidP="001A6404">
            <w:pPr>
              <w:spacing w:line="256" w:lineRule="auto"/>
              <w:jc w:val="right"/>
              <w:rPr>
                <w:sz w:val="20"/>
                <w:szCs w:val="20"/>
              </w:rPr>
            </w:pPr>
            <w:r w:rsidRPr="00CE674C">
              <w:rPr>
                <w:sz w:val="20"/>
                <w:szCs w:val="20"/>
              </w:rPr>
              <w:t>137,4</w:t>
            </w:r>
          </w:p>
        </w:tc>
        <w:tc>
          <w:tcPr>
            <w:tcW w:w="431" w:type="pct"/>
            <w:vAlign w:val="bottom"/>
            <w:hideMark/>
          </w:tcPr>
          <w:p w14:paraId="6DB0213A" w14:textId="77777777" w:rsidR="00CE674C" w:rsidRPr="00CE674C" w:rsidRDefault="00CE674C" w:rsidP="001A6404">
            <w:pPr>
              <w:spacing w:line="256" w:lineRule="auto"/>
              <w:jc w:val="right"/>
              <w:rPr>
                <w:sz w:val="20"/>
                <w:szCs w:val="20"/>
              </w:rPr>
            </w:pPr>
            <w:r w:rsidRPr="00CE674C">
              <w:rPr>
                <w:sz w:val="20"/>
                <w:szCs w:val="20"/>
              </w:rPr>
              <w:t>110,3</w:t>
            </w:r>
          </w:p>
        </w:tc>
        <w:tc>
          <w:tcPr>
            <w:tcW w:w="430" w:type="pct"/>
            <w:gridSpan w:val="2"/>
            <w:vAlign w:val="bottom"/>
            <w:hideMark/>
          </w:tcPr>
          <w:p w14:paraId="18F7A249" w14:textId="77777777" w:rsidR="00CE674C" w:rsidRPr="00CE674C" w:rsidRDefault="00CE674C" w:rsidP="001A6404">
            <w:pPr>
              <w:spacing w:line="256" w:lineRule="auto"/>
              <w:jc w:val="right"/>
              <w:rPr>
                <w:sz w:val="20"/>
                <w:szCs w:val="20"/>
              </w:rPr>
            </w:pPr>
            <w:r w:rsidRPr="00CE674C">
              <w:rPr>
                <w:sz w:val="20"/>
                <w:szCs w:val="20"/>
              </w:rPr>
              <w:t>99,9</w:t>
            </w:r>
          </w:p>
        </w:tc>
        <w:tc>
          <w:tcPr>
            <w:tcW w:w="430" w:type="pct"/>
            <w:vAlign w:val="bottom"/>
            <w:hideMark/>
          </w:tcPr>
          <w:p w14:paraId="6F1999DE" w14:textId="77777777" w:rsidR="00CE674C" w:rsidRPr="00CE674C" w:rsidRDefault="00CE674C" w:rsidP="001A6404">
            <w:pPr>
              <w:spacing w:line="256" w:lineRule="auto"/>
              <w:jc w:val="right"/>
              <w:rPr>
                <w:sz w:val="20"/>
                <w:szCs w:val="20"/>
              </w:rPr>
            </w:pPr>
            <w:r w:rsidRPr="00CE674C">
              <w:rPr>
                <w:sz w:val="20"/>
                <w:szCs w:val="20"/>
              </w:rPr>
              <w:t>106,7</w:t>
            </w:r>
          </w:p>
        </w:tc>
      </w:tr>
      <w:tr w:rsidR="001A6404" w:rsidRPr="00CE674C" w14:paraId="3855AE5C" w14:textId="77777777" w:rsidTr="001A6404">
        <w:trPr>
          <w:trHeight w:val="143"/>
        </w:trPr>
        <w:tc>
          <w:tcPr>
            <w:tcW w:w="1501" w:type="pct"/>
            <w:vAlign w:val="bottom"/>
            <w:hideMark/>
          </w:tcPr>
          <w:p w14:paraId="043334C1" w14:textId="3CD2CBB8" w:rsidR="00CE674C" w:rsidRPr="00CE674C" w:rsidRDefault="00CE674C" w:rsidP="001A6404">
            <w:pPr>
              <w:spacing w:line="256" w:lineRule="auto"/>
              <w:ind w:left="226" w:hanging="113"/>
              <w:rPr>
                <w:sz w:val="20"/>
                <w:szCs w:val="20"/>
              </w:rPr>
            </w:pPr>
            <w:proofErr w:type="spellStart"/>
            <w:r w:rsidRPr="00CE674C">
              <w:rPr>
                <w:color w:val="000000"/>
                <w:sz w:val="20"/>
                <w:szCs w:val="20"/>
              </w:rPr>
              <w:t>Жаңы</w:t>
            </w:r>
            <w:proofErr w:type="spellEnd"/>
            <w:r w:rsidRPr="00CE674C">
              <w:rPr>
                <w:color w:val="000000"/>
                <w:sz w:val="20"/>
                <w:szCs w:val="20"/>
              </w:rPr>
              <w:t xml:space="preserve"> </w:t>
            </w:r>
            <w:proofErr w:type="spellStart"/>
            <w:r w:rsidRPr="00CE674C">
              <w:rPr>
                <w:color w:val="000000"/>
                <w:sz w:val="20"/>
                <w:szCs w:val="20"/>
              </w:rPr>
              <w:t>бышкан</w:t>
            </w:r>
            <w:proofErr w:type="spellEnd"/>
            <w:r w:rsidRPr="00CE674C">
              <w:rPr>
                <w:color w:val="000000"/>
                <w:sz w:val="20"/>
                <w:szCs w:val="20"/>
              </w:rPr>
              <w:t xml:space="preserve"> </w:t>
            </w:r>
            <w:proofErr w:type="spellStart"/>
            <w:r w:rsidRPr="00CE674C">
              <w:rPr>
                <w:color w:val="000000"/>
                <w:sz w:val="20"/>
                <w:szCs w:val="20"/>
              </w:rPr>
              <w:t>нан</w:t>
            </w:r>
            <w:proofErr w:type="spellEnd"/>
            <w:r w:rsidRPr="00CE674C">
              <w:rPr>
                <w:color w:val="000000"/>
                <w:sz w:val="20"/>
                <w:szCs w:val="20"/>
              </w:rPr>
              <w:t xml:space="preserve">, </w:t>
            </w:r>
            <w:proofErr w:type="spellStart"/>
            <w:r w:rsidRPr="00CE674C">
              <w:rPr>
                <w:color w:val="000000"/>
                <w:sz w:val="20"/>
                <w:szCs w:val="20"/>
              </w:rPr>
              <w:t>миң</w:t>
            </w:r>
            <w:proofErr w:type="spellEnd"/>
            <w:r w:rsidRPr="00CE674C">
              <w:rPr>
                <w:color w:val="000000"/>
                <w:sz w:val="20"/>
                <w:szCs w:val="20"/>
              </w:rPr>
              <w:t xml:space="preserve"> т</w:t>
            </w:r>
          </w:p>
        </w:tc>
        <w:tc>
          <w:tcPr>
            <w:tcW w:w="428" w:type="pct"/>
            <w:vAlign w:val="bottom"/>
            <w:hideMark/>
          </w:tcPr>
          <w:p w14:paraId="3B7B8DEE" w14:textId="77777777" w:rsidR="00CE674C" w:rsidRPr="00CE674C" w:rsidRDefault="00CE674C" w:rsidP="001A6404">
            <w:pPr>
              <w:spacing w:line="256" w:lineRule="auto"/>
              <w:jc w:val="right"/>
              <w:rPr>
                <w:sz w:val="20"/>
                <w:szCs w:val="20"/>
              </w:rPr>
            </w:pPr>
            <w:r w:rsidRPr="00CE674C">
              <w:rPr>
                <w:sz w:val="20"/>
                <w:szCs w:val="20"/>
              </w:rPr>
              <w:t>6,9</w:t>
            </w:r>
          </w:p>
        </w:tc>
        <w:tc>
          <w:tcPr>
            <w:tcW w:w="428" w:type="pct"/>
            <w:vAlign w:val="bottom"/>
            <w:hideMark/>
          </w:tcPr>
          <w:p w14:paraId="0E00B7AF" w14:textId="77777777" w:rsidR="00CE674C" w:rsidRPr="00CE674C" w:rsidRDefault="00CE674C" w:rsidP="001A6404">
            <w:pPr>
              <w:spacing w:line="256" w:lineRule="auto"/>
              <w:jc w:val="right"/>
              <w:rPr>
                <w:sz w:val="20"/>
                <w:szCs w:val="20"/>
              </w:rPr>
            </w:pPr>
            <w:r w:rsidRPr="00CE674C">
              <w:rPr>
                <w:sz w:val="20"/>
                <w:szCs w:val="20"/>
              </w:rPr>
              <w:t>71,3</w:t>
            </w:r>
          </w:p>
        </w:tc>
        <w:tc>
          <w:tcPr>
            <w:tcW w:w="460" w:type="pct"/>
            <w:vAlign w:val="bottom"/>
            <w:hideMark/>
          </w:tcPr>
          <w:p w14:paraId="4C936E58" w14:textId="77777777" w:rsidR="00CE674C" w:rsidRPr="00CE674C" w:rsidRDefault="00CE674C" w:rsidP="001A6404">
            <w:pPr>
              <w:spacing w:line="256" w:lineRule="auto"/>
              <w:jc w:val="right"/>
              <w:rPr>
                <w:sz w:val="20"/>
                <w:szCs w:val="20"/>
              </w:rPr>
            </w:pPr>
            <w:r w:rsidRPr="00CE674C">
              <w:rPr>
                <w:sz w:val="20"/>
                <w:szCs w:val="20"/>
              </w:rPr>
              <w:t>7,6</w:t>
            </w:r>
          </w:p>
        </w:tc>
        <w:tc>
          <w:tcPr>
            <w:tcW w:w="460" w:type="pct"/>
            <w:vAlign w:val="bottom"/>
            <w:hideMark/>
          </w:tcPr>
          <w:p w14:paraId="4EFD0188" w14:textId="77777777" w:rsidR="00CE674C" w:rsidRPr="00CE674C" w:rsidRDefault="00CE674C" w:rsidP="001A6404">
            <w:pPr>
              <w:spacing w:line="256" w:lineRule="auto"/>
              <w:jc w:val="right"/>
              <w:rPr>
                <w:sz w:val="20"/>
                <w:szCs w:val="20"/>
              </w:rPr>
            </w:pPr>
            <w:r w:rsidRPr="00CE674C">
              <w:rPr>
                <w:sz w:val="20"/>
                <w:szCs w:val="20"/>
              </w:rPr>
              <w:t>77,9</w:t>
            </w:r>
          </w:p>
        </w:tc>
        <w:tc>
          <w:tcPr>
            <w:tcW w:w="431" w:type="pct"/>
            <w:vAlign w:val="bottom"/>
            <w:hideMark/>
          </w:tcPr>
          <w:p w14:paraId="5B3096E5" w14:textId="77777777" w:rsidR="00CE674C" w:rsidRPr="00CE674C" w:rsidRDefault="00CE674C" w:rsidP="001A6404">
            <w:pPr>
              <w:spacing w:line="256" w:lineRule="auto"/>
              <w:jc w:val="right"/>
              <w:rPr>
                <w:sz w:val="20"/>
                <w:szCs w:val="20"/>
              </w:rPr>
            </w:pPr>
            <w:r w:rsidRPr="00CE674C">
              <w:rPr>
                <w:sz w:val="20"/>
                <w:szCs w:val="20"/>
              </w:rPr>
              <w:t>105,6</w:t>
            </w:r>
          </w:p>
        </w:tc>
        <w:tc>
          <w:tcPr>
            <w:tcW w:w="431" w:type="pct"/>
            <w:vAlign w:val="bottom"/>
            <w:hideMark/>
          </w:tcPr>
          <w:p w14:paraId="7219BCE2" w14:textId="77777777" w:rsidR="00CE674C" w:rsidRPr="00CE674C" w:rsidRDefault="00CE674C" w:rsidP="001A6404">
            <w:pPr>
              <w:spacing w:line="256" w:lineRule="auto"/>
              <w:jc w:val="right"/>
              <w:rPr>
                <w:sz w:val="20"/>
                <w:szCs w:val="20"/>
              </w:rPr>
            </w:pPr>
            <w:r w:rsidRPr="00CE674C">
              <w:rPr>
                <w:sz w:val="20"/>
                <w:szCs w:val="20"/>
              </w:rPr>
              <w:t>105,1</w:t>
            </w:r>
          </w:p>
        </w:tc>
        <w:tc>
          <w:tcPr>
            <w:tcW w:w="430" w:type="pct"/>
            <w:gridSpan w:val="2"/>
            <w:vAlign w:val="bottom"/>
            <w:hideMark/>
          </w:tcPr>
          <w:p w14:paraId="6070274E" w14:textId="77777777" w:rsidR="00CE674C" w:rsidRPr="00CE674C" w:rsidRDefault="00CE674C" w:rsidP="001A6404">
            <w:pPr>
              <w:spacing w:line="256" w:lineRule="auto"/>
              <w:jc w:val="right"/>
              <w:rPr>
                <w:sz w:val="20"/>
                <w:szCs w:val="20"/>
              </w:rPr>
            </w:pPr>
            <w:r w:rsidRPr="00CE674C">
              <w:rPr>
                <w:sz w:val="20"/>
                <w:szCs w:val="20"/>
              </w:rPr>
              <w:t>109,8</w:t>
            </w:r>
          </w:p>
        </w:tc>
        <w:tc>
          <w:tcPr>
            <w:tcW w:w="430" w:type="pct"/>
            <w:vAlign w:val="bottom"/>
            <w:hideMark/>
          </w:tcPr>
          <w:p w14:paraId="49A0C941" w14:textId="77777777" w:rsidR="00CE674C" w:rsidRPr="00CE674C" w:rsidRDefault="00CE674C" w:rsidP="001A6404">
            <w:pPr>
              <w:spacing w:line="256" w:lineRule="auto"/>
              <w:jc w:val="right"/>
              <w:rPr>
                <w:sz w:val="20"/>
                <w:szCs w:val="20"/>
              </w:rPr>
            </w:pPr>
            <w:r w:rsidRPr="00CE674C">
              <w:rPr>
                <w:sz w:val="20"/>
                <w:szCs w:val="20"/>
              </w:rPr>
              <w:t>109,3</w:t>
            </w:r>
          </w:p>
        </w:tc>
      </w:tr>
      <w:tr w:rsidR="001A6404" w:rsidRPr="00CE674C" w14:paraId="2512AAE2" w14:textId="77777777" w:rsidTr="001A6404">
        <w:trPr>
          <w:trHeight w:val="143"/>
        </w:trPr>
        <w:tc>
          <w:tcPr>
            <w:tcW w:w="1501" w:type="pct"/>
            <w:vAlign w:val="bottom"/>
            <w:hideMark/>
          </w:tcPr>
          <w:p w14:paraId="4A0EE0E7" w14:textId="77777777" w:rsidR="00CE674C" w:rsidRPr="00CE674C" w:rsidRDefault="00CE674C" w:rsidP="001A6404">
            <w:pPr>
              <w:spacing w:line="256" w:lineRule="auto"/>
              <w:ind w:left="113" w:hanging="113"/>
              <w:rPr>
                <w:color w:val="000000"/>
                <w:sz w:val="20"/>
                <w:szCs w:val="20"/>
              </w:rPr>
            </w:pPr>
            <w:r w:rsidRPr="00CE674C">
              <w:rPr>
                <w:color w:val="000000"/>
                <w:sz w:val="20"/>
                <w:szCs w:val="20"/>
              </w:rPr>
              <w:t xml:space="preserve">  Сыра, </w:t>
            </w:r>
            <w:proofErr w:type="spellStart"/>
            <w:r w:rsidRPr="00CE674C">
              <w:rPr>
                <w:color w:val="000000"/>
                <w:sz w:val="20"/>
                <w:szCs w:val="20"/>
              </w:rPr>
              <w:t>миң</w:t>
            </w:r>
            <w:proofErr w:type="spellEnd"/>
            <w:r w:rsidRPr="00CE674C">
              <w:rPr>
                <w:color w:val="000000"/>
                <w:sz w:val="20"/>
                <w:szCs w:val="20"/>
              </w:rPr>
              <w:t xml:space="preserve"> литр</w:t>
            </w:r>
          </w:p>
        </w:tc>
        <w:tc>
          <w:tcPr>
            <w:tcW w:w="428" w:type="pct"/>
            <w:vAlign w:val="bottom"/>
            <w:hideMark/>
          </w:tcPr>
          <w:p w14:paraId="37D6E3D2" w14:textId="77777777" w:rsidR="00CE674C" w:rsidRPr="00CE674C" w:rsidRDefault="00CE674C" w:rsidP="001A6404">
            <w:pPr>
              <w:spacing w:line="256" w:lineRule="auto"/>
              <w:jc w:val="right"/>
              <w:rPr>
                <w:sz w:val="20"/>
                <w:szCs w:val="20"/>
              </w:rPr>
            </w:pPr>
            <w:r w:rsidRPr="00CE674C">
              <w:rPr>
                <w:sz w:val="20"/>
                <w:szCs w:val="20"/>
              </w:rPr>
              <w:t>3</w:t>
            </w:r>
            <w:r w:rsidRPr="00CE674C">
              <w:rPr>
                <w:sz w:val="20"/>
                <w:szCs w:val="20"/>
                <w:lang w:val="ky-KG"/>
              </w:rPr>
              <w:t xml:space="preserve"> </w:t>
            </w:r>
            <w:r w:rsidRPr="00CE674C">
              <w:rPr>
                <w:sz w:val="20"/>
                <w:szCs w:val="20"/>
              </w:rPr>
              <w:t>065,8</w:t>
            </w:r>
          </w:p>
        </w:tc>
        <w:tc>
          <w:tcPr>
            <w:tcW w:w="428" w:type="pct"/>
            <w:vAlign w:val="bottom"/>
            <w:hideMark/>
          </w:tcPr>
          <w:p w14:paraId="49EECA54" w14:textId="77777777" w:rsidR="00CE674C" w:rsidRPr="00CE674C" w:rsidRDefault="00CE674C" w:rsidP="001A6404">
            <w:pPr>
              <w:spacing w:line="256" w:lineRule="auto"/>
              <w:jc w:val="right"/>
              <w:rPr>
                <w:sz w:val="20"/>
                <w:szCs w:val="20"/>
              </w:rPr>
            </w:pPr>
            <w:r w:rsidRPr="00CE674C">
              <w:rPr>
                <w:sz w:val="20"/>
                <w:szCs w:val="20"/>
              </w:rPr>
              <w:t>43</w:t>
            </w:r>
            <w:r w:rsidRPr="00CE674C">
              <w:rPr>
                <w:sz w:val="20"/>
                <w:szCs w:val="20"/>
                <w:lang w:val="ky-KG"/>
              </w:rPr>
              <w:t xml:space="preserve"> </w:t>
            </w:r>
            <w:r w:rsidRPr="00CE674C">
              <w:rPr>
                <w:sz w:val="20"/>
                <w:szCs w:val="20"/>
              </w:rPr>
              <w:t>559,2</w:t>
            </w:r>
          </w:p>
        </w:tc>
        <w:tc>
          <w:tcPr>
            <w:tcW w:w="460" w:type="pct"/>
            <w:vAlign w:val="bottom"/>
            <w:hideMark/>
          </w:tcPr>
          <w:p w14:paraId="68D4C697" w14:textId="77777777" w:rsidR="00CE674C" w:rsidRPr="00CE674C" w:rsidRDefault="00CE674C" w:rsidP="001A6404">
            <w:pPr>
              <w:spacing w:line="256" w:lineRule="auto"/>
              <w:jc w:val="right"/>
              <w:rPr>
                <w:sz w:val="20"/>
                <w:szCs w:val="20"/>
              </w:rPr>
            </w:pPr>
            <w:r w:rsidRPr="00CE674C">
              <w:rPr>
                <w:sz w:val="20"/>
                <w:szCs w:val="20"/>
              </w:rPr>
              <w:t>3</w:t>
            </w:r>
            <w:r w:rsidRPr="00CE674C">
              <w:rPr>
                <w:sz w:val="20"/>
                <w:szCs w:val="20"/>
                <w:lang w:val="ky-KG"/>
              </w:rPr>
              <w:t xml:space="preserve"> </w:t>
            </w:r>
            <w:r w:rsidRPr="00CE674C">
              <w:rPr>
                <w:sz w:val="20"/>
                <w:szCs w:val="20"/>
              </w:rPr>
              <w:t>009,9</w:t>
            </w:r>
          </w:p>
        </w:tc>
        <w:tc>
          <w:tcPr>
            <w:tcW w:w="460" w:type="pct"/>
            <w:vAlign w:val="bottom"/>
            <w:hideMark/>
          </w:tcPr>
          <w:p w14:paraId="45D37309" w14:textId="77777777" w:rsidR="00CE674C" w:rsidRPr="00CE674C" w:rsidRDefault="00CE674C" w:rsidP="001A6404">
            <w:pPr>
              <w:spacing w:line="256" w:lineRule="auto"/>
              <w:jc w:val="right"/>
              <w:rPr>
                <w:sz w:val="20"/>
                <w:szCs w:val="20"/>
              </w:rPr>
            </w:pPr>
            <w:r w:rsidRPr="00CE674C">
              <w:rPr>
                <w:sz w:val="20"/>
                <w:szCs w:val="20"/>
              </w:rPr>
              <w:t>48</w:t>
            </w:r>
            <w:r w:rsidRPr="00CE674C">
              <w:rPr>
                <w:sz w:val="20"/>
                <w:szCs w:val="20"/>
                <w:lang w:val="ky-KG"/>
              </w:rPr>
              <w:t xml:space="preserve"> </w:t>
            </w:r>
            <w:r w:rsidRPr="00CE674C">
              <w:rPr>
                <w:sz w:val="20"/>
                <w:szCs w:val="20"/>
              </w:rPr>
              <w:t>665,3</w:t>
            </w:r>
          </w:p>
        </w:tc>
        <w:tc>
          <w:tcPr>
            <w:tcW w:w="431" w:type="pct"/>
            <w:vAlign w:val="bottom"/>
            <w:hideMark/>
          </w:tcPr>
          <w:p w14:paraId="5BF0F47D" w14:textId="77777777" w:rsidR="00CE674C" w:rsidRPr="00CE674C" w:rsidRDefault="00CE674C" w:rsidP="001A6404">
            <w:pPr>
              <w:spacing w:line="256" w:lineRule="auto"/>
              <w:jc w:val="right"/>
              <w:rPr>
                <w:sz w:val="20"/>
                <w:szCs w:val="20"/>
              </w:rPr>
            </w:pPr>
            <w:r w:rsidRPr="00CE674C">
              <w:rPr>
                <w:sz w:val="20"/>
                <w:szCs w:val="20"/>
              </w:rPr>
              <w:t>212,3</w:t>
            </w:r>
          </w:p>
        </w:tc>
        <w:tc>
          <w:tcPr>
            <w:tcW w:w="431" w:type="pct"/>
            <w:vAlign w:val="bottom"/>
            <w:hideMark/>
          </w:tcPr>
          <w:p w14:paraId="45E03F8B" w14:textId="77777777" w:rsidR="00CE674C" w:rsidRPr="00CE674C" w:rsidRDefault="00CE674C" w:rsidP="001A6404">
            <w:pPr>
              <w:spacing w:line="256" w:lineRule="auto"/>
              <w:jc w:val="right"/>
              <w:rPr>
                <w:sz w:val="20"/>
                <w:szCs w:val="20"/>
              </w:rPr>
            </w:pPr>
            <w:r w:rsidRPr="00CE674C">
              <w:rPr>
                <w:sz w:val="20"/>
                <w:szCs w:val="20"/>
              </w:rPr>
              <w:t>209,9</w:t>
            </w:r>
          </w:p>
        </w:tc>
        <w:tc>
          <w:tcPr>
            <w:tcW w:w="430" w:type="pct"/>
            <w:gridSpan w:val="2"/>
            <w:vAlign w:val="bottom"/>
            <w:hideMark/>
          </w:tcPr>
          <w:p w14:paraId="46F2930F" w14:textId="77777777" w:rsidR="00CE674C" w:rsidRPr="00CE674C" w:rsidRDefault="00CE674C" w:rsidP="001A6404">
            <w:pPr>
              <w:spacing w:line="256" w:lineRule="auto"/>
              <w:jc w:val="right"/>
              <w:rPr>
                <w:sz w:val="20"/>
                <w:szCs w:val="20"/>
              </w:rPr>
            </w:pPr>
            <w:r w:rsidRPr="00CE674C">
              <w:rPr>
                <w:sz w:val="20"/>
                <w:szCs w:val="20"/>
              </w:rPr>
              <w:t>98,2</w:t>
            </w:r>
          </w:p>
        </w:tc>
        <w:tc>
          <w:tcPr>
            <w:tcW w:w="430" w:type="pct"/>
            <w:vAlign w:val="bottom"/>
            <w:hideMark/>
          </w:tcPr>
          <w:p w14:paraId="63007EF0" w14:textId="77777777" w:rsidR="00CE674C" w:rsidRPr="00CE674C" w:rsidRDefault="00CE674C" w:rsidP="001A6404">
            <w:pPr>
              <w:spacing w:line="256" w:lineRule="auto"/>
              <w:jc w:val="right"/>
              <w:rPr>
                <w:sz w:val="20"/>
                <w:szCs w:val="20"/>
              </w:rPr>
            </w:pPr>
            <w:r w:rsidRPr="00CE674C">
              <w:rPr>
                <w:sz w:val="20"/>
                <w:szCs w:val="20"/>
              </w:rPr>
              <w:t>111,7</w:t>
            </w:r>
          </w:p>
        </w:tc>
      </w:tr>
      <w:tr w:rsidR="001A6404" w:rsidRPr="00CE674C" w14:paraId="012934E8" w14:textId="77777777" w:rsidTr="001A6404">
        <w:trPr>
          <w:trHeight w:val="143"/>
        </w:trPr>
        <w:tc>
          <w:tcPr>
            <w:tcW w:w="1501" w:type="pct"/>
            <w:vAlign w:val="bottom"/>
            <w:hideMark/>
          </w:tcPr>
          <w:p w14:paraId="2309E966" w14:textId="620510D8" w:rsidR="00CE674C" w:rsidRPr="00CE674C" w:rsidRDefault="00CE674C" w:rsidP="001A6404">
            <w:pPr>
              <w:keepNext/>
              <w:spacing w:line="257" w:lineRule="auto"/>
              <w:ind w:left="113" w:hanging="113"/>
              <w:rPr>
                <w:color w:val="000000"/>
                <w:sz w:val="20"/>
                <w:szCs w:val="20"/>
              </w:rPr>
            </w:pPr>
            <w:r w:rsidRPr="00CE674C">
              <w:rPr>
                <w:color w:val="000000"/>
                <w:sz w:val="20"/>
                <w:szCs w:val="20"/>
              </w:rPr>
              <w:t xml:space="preserve">Башка </w:t>
            </w:r>
            <w:proofErr w:type="spellStart"/>
            <w:r w:rsidRPr="00CE674C">
              <w:rPr>
                <w:color w:val="000000"/>
                <w:sz w:val="20"/>
                <w:szCs w:val="20"/>
              </w:rPr>
              <w:t>алкоголсуз</w:t>
            </w:r>
            <w:proofErr w:type="spellEnd"/>
            <w:r w:rsidRPr="00CE674C">
              <w:rPr>
                <w:color w:val="000000"/>
                <w:sz w:val="20"/>
                <w:szCs w:val="20"/>
              </w:rPr>
              <w:t xml:space="preserve"> </w:t>
            </w:r>
            <w:proofErr w:type="spellStart"/>
            <w:r w:rsidRPr="00CE674C">
              <w:rPr>
                <w:color w:val="000000"/>
                <w:sz w:val="20"/>
                <w:szCs w:val="20"/>
              </w:rPr>
              <w:t>суусун</w:t>
            </w:r>
            <w:r w:rsidR="001A6404">
              <w:rPr>
                <w:color w:val="000000"/>
                <w:sz w:val="20"/>
                <w:szCs w:val="20"/>
              </w:rPr>
              <w:t>-</w:t>
            </w:r>
            <w:r w:rsidRPr="00CE674C">
              <w:rPr>
                <w:color w:val="000000"/>
                <w:sz w:val="20"/>
                <w:szCs w:val="20"/>
              </w:rPr>
              <w:t>дуктар</w:t>
            </w:r>
            <w:proofErr w:type="spellEnd"/>
            <w:r w:rsidRPr="00CE674C">
              <w:rPr>
                <w:color w:val="000000"/>
                <w:sz w:val="20"/>
                <w:szCs w:val="20"/>
              </w:rPr>
              <w:t xml:space="preserve"> (</w:t>
            </w:r>
            <w:proofErr w:type="spellStart"/>
            <w:r w:rsidRPr="00CE674C">
              <w:rPr>
                <w:color w:val="000000"/>
                <w:sz w:val="20"/>
                <w:szCs w:val="20"/>
              </w:rPr>
              <w:t>жемиш</w:t>
            </w:r>
            <w:proofErr w:type="spellEnd"/>
            <w:r w:rsidRPr="00CE674C">
              <w:rPr>
                <w:color w:val="000000"/>
                <w:sz w:val="20"/>
                <w:szCs w:val="20"/>
              </w:rPr>
              <w:t xml:space="preserve">, </w:t>
            </w:r>
            <w:proofErr w:type="spellStart"/>
            <w:r w:rsidRPr="00CE674C">
              <w:rPr>
                <w:color w:val="000000"/>
                <w:sz w:val="20"/>
                <w:szCs w:val="20"/>
              </w:rPr>
              <w:t>жашылча</w:t>
            </w:r>
            <w:proofErr w:type="spellEnd"/>
            <w:r w:rsidRPr="00CE674C">
              <w:rPr>
                <w:color w:val="000000"/>
                <w:sz w:val="20"/>
                <w:szCs w:val="20"/>
              </w:rPr>
              <w:t>, квас ж. б.),</w:t>
            </w:r>
            <w:r w:rsidRPr="00CE674C">
              <w:t xml:space="preserve"> </w:t>
            </w:r>
            <w:r w:rsidRPr="00CE674C">
              <w:rPr>
                <w:color w:val="000000"/>
                <w:sz w:val="20"/>
                <w:szCs w:val="20"/>
              </w:rPr>
              <w:t>млн. литр</w:t>
            </w:r>
          </w:p>
        </w:tc>
        <w:tc>
          <w:tcPr>
            <w:tcW w:w="428" w:type="pct"/>
            <w:vAlign w:val="bottom"/>
            <w:hideMark/>
          </w:tcPr>
          <w:p w14:paraId="4E4BAC78" w14:textId="77777777" w:rsidR="00CE674C" w:rsidRPr="00CE674C" w:rsidRDefault="00CE674C" w:rsidP="001A6404">
            <w:pPr>
              <w:spacing w:line="256" w:lineRule="auto"/>
              <w:jc w:val="right"/>
              <w:rPr>
                <w:sz w:val="20"/>
                <w:szCs w:val="20"/>
              </w:rPr>
            </w:pPr>
            <w:r w:rsidRPr="00CE674C">
              <w:rPr>
                <w:sz w:val="20"/>
                <w:szCs w:val="20"/>
              </w:rPr>
              <w:t>14,9</w:t>
            </w:r>
          </w:p>
        </w:tc>
        <w:tc>
          <w:tcPr>
            <w:tcW w:w="428" w:type="pct"/>
            <w:vAlign w:val="bottom"/>
            <w:hideMark/>
          </w:tcPr>
          <w:p w14:paraId="48245D32" w14:textId="77777777" w:rsidR="00CE674C" w:rsidRPr="00CE674C" w:rsidRDefault="00CE674C" w:rsidP="001A6404">
            <w:pPr>
              <w:spacing w:line="256" w:lineRule="auto"/>
              <w:jc w:val="right"/>
              <w:rPr>
                <w:sz w:val="20"/>
                <w:szCs w:val="20"/>
              </w:rPr>
            </w:pPr>
            <w:r w:rsidRPr="00CE674C">
              <w:rPr>
                <w:sz w:val="20"/>
                <w:szCs w:val="20"/>
              </w:rPr>
              <w:t>201,8</w:t>
            </w:r>
          </w:p>
        </w:tc>
        <w:tc>
          <w:tcPr>
            <w:tcW w:w="460" w:type="pct"/>
            <w:vAlign w:val="bottom"/>
            <w:hideMark/>
          </w:tcPr>
          <w:p w14:paraId="36182CB1" w14:textId="77777777" w:rsidR="00CE674C" w:rsidRPr="00CE674C" w:rsidRDefault="00CE674C" w:rsidP="001A6404">
            <w:pPr>
              <w:spacing w:line="256" w:lineRule="auto"/>
              <w:jc w:val="right"/>
              <w:rPr>
                <w:sz w:val="20"/>
                <w:szCs w:val="20"/>
              </w:rPr>
            </w:pPr>
            <w:r w:rsidRPr="00CE674C">
              <w:rPr>
                <w:sz w:val="20"/>
                <w:szCs w:val="20"/>
              </w:rPr>
              <w:t>21,4</w:t>
            </w:r>
          </w:p>
        </w:tc>
        <w:tc>
          <w:tcPr>
            <w:tcW w:w="460" w:type="pct"/>
            <w:vAlign w:val="bottom"/>
            <w:hideMark/>
          </w:tcPr>
          <w:p w14:paraId="587760DC" w14:textId="77777777" w:rsidR="00CE674C" w:rsidRPr="00CE674C" w:rsidRDefault="00CE674C" w:rsidP="001A6404">
            <w:pPr>
              <w:spacing w:line="256" w:lineRule="auto"/>
              <w:jc w:val="right"/>
              <w:rPr>
                <w:sz w:val="20"/>
                <w:szCs w:val="20"/>
              </w:rPr>
            </w:pPr>
            <w:r w:rsidRPr="00CE674C">
              <w:rPr>
                <w:sz w:val="20"/>
                <w:szCs w:val="20"/>
              </w:rPr>
              <w:t>255,1</w:t>
            </w:r>
          </w:p>
        </w:tc>
        <w:tc>
          <w:tcPr>
            <w:tcW w:w="431" w:type="pct"/>
            <w:vAlign w:val="bottom"/>
            <w:hideMark/>
          </w:tcPr>
          <w:p w14:paraId="76CBBA99" w14:textId="77777777" w:rsidR="00CE674C" w:rsidRPr="00CE674C" w:rsidRDefault="00CE674C" w:rsidP="001A6404">
            <w:pPr>
              <w:spacing w:line="256" w:lineRule="auto"/>
              <w:jc w:val="right"/>
              <w:rPr>
                <w:sz w:val="20"/>
                <w:szCs w:val="20"/>
              </w:rPr>
            </w:pPr>
            <w:r w:rsidRPr="00CE674C">
              <w:rPr>
                <w:sz w:val="20"/>
                <w:szCs w:val="20"/>
              </w:rPr>
              <w:t>208,0</w:t>
            </w:r>
          </w:p>
        </w:tc>
        <w:tc>
          <w:tcPr>
            <w:tcW w:w="431" w:type="pct"/>
            <w:vAlign w:val="bottom"/>
            <w:hideMark/>
          </w:tcPr>
          <w:p w14:paraId="00C28841" w14:textId="77777777" w:rsidR="00CE674C" w:rsidRPr="00CE674C" w:rsidRDefault="00CE674C" w:rsidP="001A6404">
            <w:pPr>
              <w:spacing w:line="256" w:lineRule="auto"/>
              <w:jc w:val="right"/>
              <w:rPr>
                <w:sz w:val="20"/>
                <w:szCs w:val="20"/>
              </w:rPr>
            </w:pPr>
            <w:r w:rsidRPr="00CE674C">
              <w:rPr>
                <w:sz w:val="20"/>
                <w:szCs w:val="20"/>
              </w:rPr>
              <w:t>149,4</w:t>
            </w:r>
          </w:p>
        </w:tc>
        <w:tc>
          <w:tcPr>
            <w:tcW w:w="430" w:type="pct"/>
            <w:gridSpan w:val="2"/>
            <w:vAlign w:val="bottom"/>
            <w:hideMark/>
          </w:tcPr>
          <w:p w14:paraId="41F1E514" w14:textId="77777777" w:rsidR="00CE674C" w:rsidRPr="00CE674C" w:rsidRDefault="00CE674C" w:rsidP="001A6404">
            <w:pPr>
              <w:spacing w:line="256" w:lineRule="auto"/>
              <w:jc w:val="right"/>
              <w:rPr>
                <w:sz w:val="20"/>
                <w:szCs w:val="20"/>
              </w:rPr>
            </w:pPr>
            <w:r w:rsidRPr="00CE674C">
              <w:rPr>
                <w:sz w:val="20"/>
                <w:szCs w:val="20"/>
              </w:rPr>
              <w:t>143,7</w:t>
            </w:r>
          </w:p>
        </w:tc>
        <w:tc>
          <w:tcPr>
            <w:tcW w:w="430" w:type="pct"/>
            <w:vAlign w:val="bottom"/>
            <w:hideMark/>
          </w:tcPr>
          <w:p w14:paraId="77EE0455" w14:textId="77777777" w:rsidR="00CE674C" w:rsidRPr="00CE674C" w:rsidRDefault="00CE674C" w:rsidP="001A6404">
            <w:pPr>
              <w:spacing w:line="256" w:lineRule="auto"/>
              <w:jc w:val="right"/>
              <w:rPr>
                <w:sz w:val="20"/>
                <w:szCs w:val="20"/>
              </w:rPr>
            </w:pPr>
            <w:r w:rsidRPr="00CE674C">
              <w:rPr>
                <w:sz w:val="20"/>
                <w:szCs w:val="20"/>
              </w:rPr>
              <w:t>126,4</w:t>
            </w:r>
          </w:p>
        </w:tc>
      </w:tr>
      <w:tr w:rsidR="001A6404" w:rsidRPr="00CE674C" w14:paraId="14A300DE" w14:textId="77777777" w:rsidTr="001A6404">
        <w:trPr>
          <w:trHeight w:val="143"/>
        </w:trPr>
        <w:tc>
          <w:tcPr>
            <w:tcW w:w="1501" w:type="pct"/>
            <w:vAlign w:val="bottom"/>
            <w:hideMark/>
          </w:tcPr>
          <w:p w14:paraId="24DF5DDB" w14:textId="77777777" w:rsidR="00CE674C" w:rsidRPr="00CE674C" w:rsidRDefault="00CE674C" w:rsidP="001A6404">
            <w:pPr>
              <w:spacing w:line="256" w:lineRule="auto"/>
              <w:ind w:left="113" w:hanging="113"/>
              <w:rPr>
                <w:b/>
                <w:i/>
                <w:sz w:val="20"/>
                <w:szCs w:val="20"/>
              </w:rPr>
            </w:pPr>
            <w:r w:rsidRPr="00CE674C">
              <w:rPr>
                <w:b/>
                <w:color w:val="000000"/>
                <w:sz w:val="20"/>
                <w:szCs w:val="20"/>
              </w:rPr>
              <w:t xml:space="preserve"> Текстиль </w:t>
            </w:r>
            <w:proofErr w:type="spellStart"/>
            <w:r w:rsidRPr="00CE674C">
              <w:rPr>
                <w:b/>
                <w:color w:val="000000"/>
                <w:sz w:val="20"/>
                <w:szCs w:val="20"/>
              </w:rPr>
              <w:t>өндүрүшү</w:t>
            </w:r>
            <w:proofErr w:type="spellEnd"/>
            <w:r w:rsidRPr="00CE674C">
              <w:rPr>
                <w:b/>
                <w:color w:val="000000"/>
                <w:sz w:val="20"/>
                <w:szCs w:val="20"/>
              </w:rPr>
              <w:t xml:space="preserve">; </w:t>
            </w:r>
            <w:proofErr w:type="spellStart"/>
            <w:r w:rsidRPr="00CE674C">
              <w:rPr>
                <w:b/>
                <w:color w:val="000000"/>
                <w:sz w:val="20"/>
                <w:szCs w:val="20"/>
              </w:rPr>
              <w:t>кийим</w:t>
            </w:r>
            <w:proofErr w:type="spellEnd"/>
            <w:r w:rsidRPr="00CE674C">
              <w:rPr>
                <w:b/>
                <w:color w:val="000000"/>
                <w:sz w:val="20"/>
                <w:szCs w:val="20"/>
              </w:rPr>
              <w:t xml:space="preserve"> </w:t>
            </w:r>
            <w:proofErr w:type="spellStart"/>
            <w:r w:rsidRPr="00CE674C">
              <w:rPr>
                <w:b/>
                <w:color w:val="000000"/>
                <w:sz w:val="20"/>
                <w:szCs w:val="20"/>
              </w:rPr>
              <w:t>жана</w:t>
            </w:r>
            <w:proofErr w:type="spellEnd"/>
            <w:r w:rsidRPr="00CE674C">
              <w:rPr>
                <w:b/>
                <w:color w:val="000000"/>
                <w:sz w:val="20"/>
                <w:szCs w:val="20"/>
              </w:rPr>
              <w:t xml:space="preserve"> бут </w:t>
            </w:r>
            <w:proofErr w:type="spellStart"/>
            <w:r w:rsidRPr="00CE674C">
              <w:rPr>
                <w:b/>
                <w:color w:val="000000"/>
                <w:sz w:val="20"/>
                <w:szCs w:val="20"/>
              </w:rPr>
              <w:t>кийимдерди</w:t>
            </w:r>
            <w:proofErr w:type="spellEnd"/>
            <w:r w:rsidRPr="00CE674C">
              <w:rPr>
                <w:b/>
                <w:color w:val="000000"/>
                <w:sz w:val="20"/>
                <w:szCs w:val="20"/>
              </w:rPr>
              <w:t xml:space="preserve">, </w:t>
            </w:r>
            <w:proofErr w:type="spellStart"/>
            <w:r w:rsidRPr="00CE674C">
              <w:rPr>
                <w:b/>
                <w:color w:val="000000"/>
                <w:sz w:val="20"/>
                <w:szCs w:val="20"/>
              </w:rPr>
              <w:t>булгаары</w:t>
            </w:r>
            <w:proofErr w:type="spellEnd"/>
            <w:r w:rsidRPr="00CE674C">
              <w:rPr>
                <w:b/>
                <w:color w:val="000000"/>
                <w:sz w:val="20"/>
                <w:szCs w:val="20"/>
              </w:rPr>
              <w:t xml:space="preserve">, </w:t>
            </w:r>
            <w:proofErr w:type="spellStart"/>
            <w:r w:rsidRPr="00CE674C">
              <w:rPr>
                <w:b/>
                <w:color w:val="000000"/>
                <w:sz w:val="20"/>
                <w:szCs w:val="20"/>
              </w:rPr>
              <w:t>булгаарыдан</w:t>
            </w:r>
            <w:proofErr w:type="spellEnd"/>
            <w:r w:rsidRPr="00CE674C">
              <w:rPr>
                <w:b/>
                <w:color w:val="000000"/>
                <w:sz w:val="20"/>
                <w:szCs w:val="20"/>
              </w:rPr>
              <w:t xml:space="preserve"> </w:t>
            </w:r>
            <w:proofErr w:type="spellStart"/>
            <w:r w:rsidRPr="00CE674C">
              <w:rPr>
                <w:b/>
                <w:color w:val="000000"/>
                <w:sz w:val="20"/>
                <w:szCs w:val="20"/>
              </w:rPr>
              <w:t>жасалган</w:t>
            </w:r>
            <w:proofErr w:type="spellEnd"/>
            <w:r w:rsidRPr="00CE674C">
              <w:rPr>
                <w:b/>
                <w:color w:val="000000"/>
                <w:sz w:val="20"/>
                <w:szCs w:val="20"/>
              </w:rPr>
              <w:t xml:space="preserve"> башка </w:t>
            </w:r>
            <w:proofErr w:type="spellStart"/>
            <w:r w:rsidRPr="00CE674C">
              <w:rPr>
                <w:b/>
                <w:color w:val="000000"/>
                <w:sz w:val="20"/>
                <w:szCs w:val="20"/>
              </w:rPr>
              <w:t>буюмдарды</w:t>
            </w:r>
            <w:proofErr w:type="spellEnd"/>
            <w:r w:rsidRPr="00CE674C">
              <w:rPr>
                <w:b/>
                <w:color w:val="000000"/>
                <w:sz w:val="20"/>
                <w:szCs w:val="20"/>
              </w:rPr>
              <w:t xml:space="preserve"> </w:t>
            </w:r>
            <w:proofErr w:type="spellStart"/>
            <w:r w:rsidRPr="00CE674C">
              <w:rPr>
                <w:b/>
                <w:color w:val="000000"/>
                <w:sz w:val="20"/>
                <w:szCs w:val="20"/>
              </w:rPr>
              <w:t>өндүрүү</w:t>
            </w:r>
            <w:proofErr w:type="spellEnd"/>
          </w:p>
        </w:tc>
        <w:tc>
          <w:tcPr>
            <w:tcW w:w="428" w:type="pct"/>
            <w:vAlign w:val="bottom"/>
          </w:tcPr>
          <w:p w14:paraId="28206F88" w14:textId="77777777" w:rsidR="00CE674C" w:rsidRPr="00CE674C" w:rsidRDefault="00CE674C" w:rsidP="001A6404">
            <w:pPr>
              <w:spacing w:line="256" w:lineRule="auto"/>
              <w:jc w:val="right"/>
              <w:rPr>
                <w:rFonts w:ascii="Kyrghyz Times" w:hAnsi="Kyrghyz Times" w:cs="Arial"/>
                <w:sz w:val="18"/>
                <w:szCs w:val="18"/>
                <w:lang w:val="ky-KG"/>
              </w:rPr>
            </w:pPr>
          </w:p>
        </w:tc>
        <w:tc>
          <w:tcPr>
            <w:tcW w:w="428" w:type="pct"/>
            <w:vAlign w:val="bottom"/>
          </w:tcPr>
          <w:p w14:paraId="7F6372A1" w14:textId="77777777" w:rsidR="00CE674C" w:rsidRPr="00CE674C" w:rsidRDefault="00CE674C" w:rsidP="001A6404">
            <w:pPr>
              <w:spacing w:line="256" w:lineRule="auto"/>
              <w:jc w:val="center"/>
              <w:rPr>
                <w:rFonts w:ascii="Kyrghyz Times" w:hAnsi="Kyrghyz Times" w:cs="Arial"/>
                <w:sz w:val="18"/>
                <w:szCs w:val="18"/>
                <w:lang w:val="ky-KG"/>
              </w:rPr>
            </w:pPr>
          </w:p>
        </w:tc>
        <w:tc>
          <w:tcPr>
            <w:tcW w:w="460" w:type="pct"/>
            <w:vAlign w:val="bottom"/>
          </w:tcPr>
          <w:p w14:paraId="25319838" w14:textId="77777777" w:rsidR="00CE674C" w:rsidRPr="00CE674C" w:rsidRDefault="00CE674C" w:rsidP="001A6404">
            <w:pPr>
              <w:spacing w:line="256" w:lineRule="auto"/>
              <w:jc w:val="right"/>
              <w:rPr>
                <w:rFonts w:ascii="Kyrghyz Times" w:hAnsi="Kyrghyz Times" w:cs="Arial"/>
                <w:sz w:val="18"/>
                <w:szCs w:val="18"/>
                <w:lang w:val="ky-KG"/>
              </w:rPr>
            </w:pPr>
          </w:p>
        </w:tc>
        <w:tc>
          <w:tcPr>
            <w:tcW w:w="460" w:type="pct"/>
            <w:vAlign w:val="bottom"/>
          </w:tcPr>
          <w:p w14:paraId="7AA952AA" w14:textId="77777777" w:rsidR="00CE674C" w:rsidRPr="00CE674C" w:rsidRDefault="00CE674C" w:rsidP="001A6404">
            <w:pPr>
              <w:spacing w:line="256" w:lineRule="auto"/>
              <w:jc w:val="right"/>
              <w:rPr>
                <w:rFonts w:ascii="Kyrghyz Times" w:hAnsi="Kyrghyz Times" w:cs="Arial"/>
                <w:sz w:val="18"/>
                <w:szCs w:val="18"/>
                <w:lang w:val="ky-KG"/>
              </w:rPr>
            </w:pPr>
          </w:p>
        </w:tc>
        <w:tc>
          <w:tcPr>
            <w:tcW w:w="431" w:type="pct"/>
            <w:vAlign w:val="bottom"/>
          </w:tcPr>
          <w:p w14:paraId="4CD5380C" w14:textId="77777777" w:rsidR="00CE674C" w:rsidRPr="00CE674C" w:rsidRDefault="00CE674C" w:rsidP="001A6404">
            <w:pPr>
              <w:spacing w:line="256" w:lineRule="auto"/>
              <w:jc w:val="right"/>
              <w:rPr>
                <w:rFonts w:ascii="Kyrghyz Times" w:hAnsi="Kyrghyz Times" w:cs="Arial"/>
                <w:sz w:val="18"/>
                <w:szCs w:val="18"/>
                <w:lang w:val="ky-KG"/>
              </w:rPr>
            </w:pPr>
          </w:p>
        </w:tc>
        <w:tc>
          <w:tcPr>
            <w:tcW w:w="431" w:type="pct"/>
            <w:vAlign w:val="bottom"/>
          </w:tcPr>
          <w:p w14:paraId="2AD3FA9A" w14:textId="77777777" w:rsidR="00CE674C" w:rsidRPr="00CE674C" w:rsidRDefault="00CE674C" w:rsidP="001A6404">
            <w:pPr>
              <w:spacing w:line="256" w:lineRule="auto"/>
              <w:jc w:val="right"/>
              <w:rPr>
                <w:rFonts w:ascii="Kyrghyz Times" w:hAnsi="Kyrghyz Times" w:cs="Arial"/>
                <w:sz w:val="18"/>
                <w:szCs w:val="18"/>
                <w:lang w:val="ky-KG"/>
              </w:rPr>
            </w:pPr>
          </w:p>
        </w:tc>
        <w:tc>
          <w:tcPr>
            <w:tcW w:w="430" w:type="pct"/>
            <w:gridSpan w:val="2"/>
            <w:vAlign w:val="bottom"/>
          </w:tcPr>
          <w:p w14:paraId="2141C269" w14:textId="77777777" w:rsidR="00CE674C" w:rsidRPr="00CE674C" w:rsidRDefault="00CE674C" w:rsidP="001A6404">
            <w:pPr>
              <w:spacing w:line="256" w:lineRule="auto"/>
              <w:jc w:val="right"/>
              <w:rPr>
                <w:rFonts w:ascii="Kyrghyz Times" w:hAnsi="Kyrghyz Times" w:cs="Arial"/>
                <w:sz w:val="18"/>
                <w:szCs w:val="18"/>
                <w:lang w:val="ky-KG"/>
              </w:rPr>
            </w:pPr>
          </w:p>
        </w:tc>
        <w:tc>
          <w:tcPr>
            <w:tcW w:w="430" w:type="pct"/>
            <w:vAlign w:val="bottom"/>
          </w:tcPr>
          <w:p w14:paraId="72CBEF2A" w14:textId="77777777" w:rsidR="00CE674C" w:rsidRPr="00CE674C" w:rsidRDefault="00CE674C" w:rsidP="001A6404">
            <w:pPr>
              <w:spacing w:line="256" w:lineRule="auto"/>
              <w:jc w:val="right"/>
              <w:rPr>
                <w:rFonts w:ascii="Kyrghyz Times" w:hAnsi="Kyrghyz Times" w:cs="Arial"/>
                <w:sz w:val="18"/>
                <w:szCs w:val="18"/>
                <w:lang w:val="ky-KG"/>
              </w:rPr>
            </w:pPr>
          </w:p>
        </w:tc>
      </w:tr>
      <w:tr w:rsidR="001A6404" w:rsidRPr="00CE674C" w14:paraId="23EB4D2E" w14:textId="77777777" w:rsidTr="001A6404">
        <w:trPr>
          <w:trHeight w:val="143"/>
        </w:trPr>
        <w:tc>
          <w:tcPr>
            <w:tcW w:w="1501" w:type="pct"/>
            <w:vAlign w:val="bottom"/>
            <w:hideMark/>
          </w:tcPr>
          <w:p w14:paraId="4C64F99F" w14:textId="77777777" w:rsidR="00CE674C" w:rsidRPr="00CE674C" w:rsidRDefault="00CE674C" w:rsidP="001A6404">
            <w:pPr>
              <w:spacing w:line="256" w:lineRule="auto"/>
              <w:ind w:left="226" w:hanging="113"/>
              <w:rPr>
                <w:color w:val="000000"/>
                <w:sz w:val="20"/>
                <w:szCs w:val="20"/>
              </w:rPr>
            </w:pPr>
            <w:proofErr w:type="spellStart"/>
            <w:r w:rsidRPr="00CE674C">
              <w:rPr>
                <w:sz w:val="20"/>
                <w:szCs w:val="20"/>
              </w:rPr>
              <w:t>Кездемелер</w:t>
            </w:r>
            <w:proofErr w:type="spellEnd"/>
            <w:r w:rsidRPr="00CE674C">
              <w:rPr>
                <w:sz w:val="20"/>
                <w:szCs w:val="20"/>
              </w:rPr>
              <w:t xml:space="preserve">, </w:t>
            </w:r>
            <w:proofErr w:type="spellStart"/>
            <w:r w:rsidRPr="00CE674C">
              <w:rPr>
                <w:color w:val="000000"/>
                <w:sz w:val="20"/>
                <w:szCs w:val="20"/>
              </w:rPr>
              <w:t>миң</w:t>
            </w:r>
            <w:proofErr w:type="spellEnd"/>
            <w:r w:rsidRPr="00CE674C">
              <w:rPr>
                <w:sz w:val="20"/>
                <w:szCs w:val="20"/>
              </w:rPr>
              <w:t>. кв. м</w:t>
            </w:r>
          </w:p>
        </w:tc>
        <w:tc>
          <w:tcPr>
            <w:tcW w:w="428" w:type="pct"/>
            <w:vAlign w:val="bottom"/>
            <w:hideMark/>
          </w:tcPr>
          <w:p w14:paraId="58C932B6" w14:textId="77777777" w:rsidR="00CE674C" w:rsidRPr="00CE674C" w:rsidRDefault="00CE674C" w:rsidP="001A6404">
            <w:pPr>
              <w:spacing w:line="256" w:lineRule="auto"/>
              <w:jc w:val="right"/>
              <w:rPr>
                <w:sz w:val="20"/>
                <w:szCs w:val="20"/>
              </w:rPr>
            </w:pPr>
            <w:r w:rsidRPr="00CE674C">
              <w:rPr>
                <w:sz w:val="20"/>
                <w:szCs w:val="20"/>
              </w:rPr>
              <w:t>1</w:t>
            </w:r>
            <w:r w:rsidRPr="00CE674C">
              <w:rPr>
                <w:sz w:val="20"/>
                <w:szCs w:val="20"/>
                <w:lang w:val="ky-KG"/>
              </w:rPr>
              <w:t xml:space="preserve"> </w:t>
            </w:r>
            <w:r w:rsidRPr="00CE674C">
              <w:rPr>
                <w:sz w:val="20"/>
                <w:szCs w:val="20"/>
              </w:rPr>
              <w:t>830,2</w:t>
            </w:r>
          </w:p>
        </w:tc>
        <w:tc>
          <w:tcPr>
            <w:tcW w:w="428" w:type="pct"/>
            <w:vAlign w:val="bottom"/>
            <w:hideMark/>
          </w:tcPr>
          <w:p w14:paraId="39AB43D0" w14:textId="77777777" w:rsidR="00CE674C" w:rsidRPr="00CE674C" w:rsidRDefault="00CE674C" w:rsidP="001A6404">
            <w:pPr>
              <w:spacing w:line="256" w:lineRule="auto"/>
              <w:jc w:val="right"/>
              <w:rPr>
                <w:sz w:val="20"/>
                <w:szCs w:val="20"/>
              </w:rPr>
            </w:pPr>
            <w:r w:rsidRPr="00CE674C">
              <w:rPr>
                <w:sz w:val="20"/>
                <w:szCs w:val="20"/>
              </w:rPr>
              <w:t>26</w:t>
            </w:r>
            <w:r w:rsidRPr="00CE674C">
              <w:rPr>
                <w:sz w:val="20"/>
                <w:szCs w:val="20"/>
                <w:lang w:val="ky-KG"/>
              </w:rPr>
              <w:t xml:space="preserve"> </w:t>
            </w:r>
            <w:r w:rsidRPr="00CE674C">
              <w:rPr>
                <w:sz w:val="20"/>
                <w:szCs w:val="20"/>
              </w:rPr>
              <w:t>977,0</w:t>
            </w:r>
          </w:p>
        </w:tc>
        <w:tc>
          <w:tcPr>
            <w:tcW w:w="460" w:type="pct"/>
            <w:vAlign w:val="bottom"/>
            <w:hideMark/>
          </w:tcPr>
          <w:p w14:paraId="7A555847" w14:textId="77777777" w:rsidR="00CE674C" w:rsidRPr="00CE674C" w:rsidRDefault="00CE674C" w:rsidP="001A6404">
            <w:pPr>
              <w:spacing w:line="256" w:lineRule="auto"/>
              <w:jc w:val="right"/>
              <w:rPr>
                <w:sz w:val="20"/>
                <w:szCs w:val="20"/>
              </w:rPr>
            </w:pPr>
            <w:r w:rsidRPr="00CE674C">
              <w:rPr>
                <w:sz w:val="20"/>
                <w:szCs w:val="20"/>
              </w:rPr>
              <w:t>3</w:t>
            </w:r>
            <w:r w:rsidRPr="00CE674C">
              <w:rPr>
                <w:sz w:val="20"/>
                <w:szCs w:val="20"/>
                <w:lang w:val="ky-KG"/>
              </w:rPr>
              <w:t xml:space="preserve"> </w:t>
            </w:r>
            <w:r w:rsidRPr="00CE674C">
              <w:rPr>
                <w:sz w:val="20"/>
                <w:szCs w:val="20"/>
              </w:rPr>
              <w:t>459,7</w:t>
            </w:r>
          </w:p>
        </w:tc>
        <w:tc>
          <w:tcPr>
            <w:tcW w:w="460" w:type="pct"/>
            <w:vAlign w:val="bottom"/>
            <w:hideMark/>
          </w:tcPr>
          <w:p w14:paraId="37289434" w14:textId="77777777" w:rsidR="00CE674C" w:rsidRPr="00CE674C" w:rsidRDefault="00CE674C" w:rsidP="001A6404">
            <w:pPr>
              <w:spacing w:line="256" w:lineRule="auto"/>
              <w:jc w:val="right"/>
              <w:rPr>
                <w:sz w:val="20"/>
                <w:szCs w:val="20"/>
              </w:rPr>
            </w:pPr>
            <w:r w:rsidRPr="00CE674C">
              <w:rPr>
                <w:sz w:val="20"/>
                <w:szCs w:val="20"/>
              </w:rPr>
              <w:t>23</w:t>
            </w:r>
            <w:r w:rsidRPr="00CE674C">
              <w:rPr>
                <w:sz w:val="20"/>
                <w:szCs w:val="20"/>
                <w:lang w:val="ky-KG"/>
              </w:rPr>
              <w:t xml:space="preserve"> </w:t>
            </w:r>
            <w:r w:rsidRPr="00CE674C">
              <w:rPr>
                <w:sz w:val="20"/>
                <w:szCs w:val="20"/>
              </w:rPr>
              <w:t>957,4</w:t>
            </w:r>
          </w:p>
        </w:tc>
        <w:tc>
          <w:tcPr>
            <w:tcW w:w="431" w:type="pct"/>
            <w:vAlign w:val="bottom"/>
            <w:hideMark/>
          </w:tcPr>
          <w:p w14:paraId="2ACA64D6" w14:textId="77777777" w:rsidR="00CE674C" w:rsidRPr="00CE674C" w:rsidRDefault="00CE674C" w:rsidP="001A6404">
            <w:pPr>
              <w:spacing w:line="256" w:lineRule="auto"/>
              <w:jc w:val="right"/>
              <w:rPr>
                <w:sz w:val="20"/>
                <w:szCs w:val="20"/>
              </w:rPr>
            </w:pPr>
            <w:r w:rsidRPr="00CE674C">
              <w:rPr>
                <w:sz w:val="20"/>
                <w:szCs w:val="20"/>
              </w:rPr>
              <w:t>71,0</w:t>
            </w:r>
          </w:p>
        </w:tc>
        <w:tc>
          <w:tcPr>
            <w:tcW w:w="431" w:type="pct"/>
            <w:vAlign w:val="bottom"/>
            <w:hideMark/>
          </w:tcPr>
          <w:p w14:paraId="318B2655" w14:textId="77777777" w:rsidR="00CE674C" w:rsidRPr="00CE674C" w:rsidRDefault="00CE674C" w:rsidP="001A6404">
            <w:pPr>
              <w:spacing w:line="256" w:lineRule="auto"/>
              <w:jc w:val="right"/>
              <w:rPr>
                <w:sz w:val="20"/>
                <w:szCs w:val="20"/>
              </w:rPr>
            </w:pPr>
            <w:r w:rsidRPr="00CE674C">
              <w:rPr>
                <w:sz w:val="20"/>
                <w:szCs w:val="20"/>
              </w:rPr>
              <w:t>83,8</w:t>
            </w:r>
          </w:p>
        </w:tc>
        <w:tc>
          <w:tcPr>
            <w:tcW w:w="430" w:type="pct"/>
            <w:gridSpan w:val="2"/>
            <w:vAlign w:val="bottom"/>
            <w:hideMark/>
          </w:tcPr>
          <w:p w14:paraId="424A5462" w14:textId="77777777" w:rsidR="00CE674C" w:rsidRPr="00CE674C" w:rsidRDefault="00CE674C" w:rsidP="001A6404">
            <w:pPr>
              <w:spacing w:line="256" w:lineRule="auto"/>
              <w:jc w:val="right"/>
              <w:rPr>
                <w:sz w:val="20"/>
                <w:szCs w:val="20"/>
              </w:rPr>
            </w:pPr>
            <w:r w:rsidRPr="00CE674C">
              <w:rPr>
                <w:sz w:val="20"/>
                <w:szCs w:val="20"/>
              </w:rPr>
              <w:t>189,0</w:t>
            </w:r>
          </w:p>
        </w:tc>
        <w:tc>
          <w:tcPr>
            <w:tcW w:w="430" w:type="pct"/>
            <w:vAlign w:val="bottom"/>
            <w:hideMark/>
          </w:tcPr>
          <w:p w14:paraId="389414B6" w14:textId="77777777" w:rsidR="00CE674C" w:rsidRPr="00CE674C" w:rsidRDefault="00CE674C" w:rsidP="001A6404">
            <w:pPr>
              <w:spacing w:line="256" w:lineRule="auto"/>
              <w:jc w:val="right"/>
              <w:rPr>
                <w:sz w:val="20"/>
                <w:szCs w:val="20"/>
              </w:rPr>
            </w:pPr>
            <w:r w:rsidRPr="00CE674C">
              <w:rPr>
                <w:sz w:val="20"/>
                <w:szCs w:val="20"/>
              </w:rPr>
              <w:t>88,8</w:t>
            </w:r>
          </w:p>
        </w:tc>
      </w:tr>
      <w:tr w:rsidR="001A6404" w:rsidRPr="00CE674C" w14:paraId="778F2774" w14:textId="77777777" w:rsidTr="001A6404">
        <w:trPr>
          <w:trHeight w:val="143"/>
        </w:trPr>
        <w:tc>
          <w:tcPr>
            <w:tcW w:w="1501" w:type="pct"/>
            <w:vAlign w:val="bottom"/>
            <w:hideMark/>
          </w:tcPr>
          <w:p w14:paraId="14FCA6FE" w14:textId="77777777" w:rsidR="00CE674C" w:rsidRPr="00CE674C" w:rsidRDefault="00CE674C" w:rsidP="001A6404">
            <w:pPr>
              <w:spacing w:line="256" w:lineRule="auto"/>
              <w:ind w:left="226" w:hanging="113"/>
              <w:rPr>
                <w:color w:val="000000"/>
                <w:sz w:val="20"/>
                <w:szCs w:val="20"/>
              </w:rPr>
            </w:pPr>
            <w:proofErr w:type="spellStart"/>
            <w:r w:rsidRPr="00CE674C">
              <w:rPr>
                <w:color w:val="000000"/>
                <w:sz w:val="20"/>
                <w:szCs w:val="20"/>
              </w:rPr>
              <w:t>Эркектер</w:t>
            </w:r>
            <w:proofErr w:type="spellEnd"/>
            <w:r w:rsidRPr="00CE674C">
              <w:rPr>
                <w:color w:val="000000"/>
                <w:sz w:val="20"/>
                <w:szCs w:val="20"/>
              </w:rPr>
              <w:t xml:space="preserve"> </w:t>
            </w:r>
            <w:proofErr w:type="spellStart"/>
            <w:r w:rsidRPr="00CE674C">
              <w:rPr>
                <w:color w:val="000000"/>
                <w:sz w:val="20"/>
                <w:szCs w:val="20"/>
              </w:rPr>
              <w:t>жана</w:t>
            </w:r>
            <w:proofErr w:type="spellEnd"/>
            <w:r w:rsidRPr="00CE674C">
              <w:rPr>
                <w:color w:val="000000"/>
                <w:sz w:val="20"/>
                <w:szCs w:val="20"/>
              </w:rPr>
              <w:t xml:space="preserve"> </w:t>
            </w:r>
            <w:proofErr w:type="spellStart"/>
            <w:r w:rsidRPr="00CE674C">
              <w:rPr>
                <w:color w:val="000000"/>
                <w:sz w:val="20"/>
                <w:szCs w:val="20"/>
              </w:rPr>
              <w:t>балдар</w:t>
            </w:r>
            <w:proofErr w:type="spellEnd"/>
            <w:r w:rsidRPr="00CE674C">
              <w:rPr>
                <w:color w:val="000000"/>
                <w:sz w:val="20"/>
                <w:szCs w:val="20"/>
              </w:rPr>
              <w:t xml:space="preserve"> </w:t>
            </w:r>
            <w:proofErr w:type="spellStart"/>
            <w:r w:rsidRPr="00CE674C">
              <w:rPr>
                <w:color w:val="000000"/>
                <w:sz w:val="20"/>
                <w:szCs w:val="20"/>
              </w:rPr>
              <w:t>үчүн</w:t>
            </w:r>
            <w:proofErr w:type="spellEnd"/>
            <w:r w:rsidRPr="00CE674C">
              <w:rPr>
                <w:color w:val="000000"/>
                <w:sz w:val="20"/>
                <w:szCs w:val="20"/>
              </w:rPr>
              <w:t xml:space="preserve"> </w:t>
            </w:r>
            <w:proofErr w:type="spellStart"/>
            <w:r w:rsidRPr="00CE674C">
              <w:rPr>
                <w:color w:val="000000"/>
                <w:sz w:val="20"/>
                <w:szCs w:val="20"/>
              </w:rPr>
              <w:t>сырткы</w:t>
            </w:r>
            <w:proofErr w:type="spellEnd"/>
            <w:r w:rsidRPr="00CE674C">
              <w:rPr>
                <w:color w:val="000000"/>
                <w:sz w:val="20"/>
                <w:szCs w:val="20"/>
              </w:rPr>
              <w:t xml:space="preserve"> </w:t>
            </w:r>
            <w:proofErr w:type="spellStart"/>
            <w:r w:rsidRPr="00CE674C">
              <w:rPr>
                <w:color w:val="000000"/>
                <w:sz w:val="20"/>
                <w:szCs w:val="20"/>
              </w:rPr>
              <w:t>кийим</w:t>
            </w:r>
            <w:proofErr w:type="spellEnd"/>
            <w:r w:rsidRPr="00CE674C">
              <w:rPr>
                <w:color w:val="000000"/>
                <w:sz w:val="20"/>
                <w:szCs w:val="20"/>
                <w:lang w:val="ky-KG"/>
              </w:rPr>
              <w:t>дер</w:t>
            </w:r>
            <w:r w:rsidRPr="00CE674C">
              <w:rPr>
                <w:color w:val="000000"/>
                <w:sz w:val="20"/>
                <w:szCs w:val="20"/>
              </w:rPr>
              <w:t xml:space="preserve"> (трикотаж </w:t>
            </w:r>
            <w:proofErr w:type="spellStart"/>
            <w:r w:rsidRPr="00CE674C">
              <w:rPr>
                <w:color w:val="000000"/>
                <w:sz w:val="20"/>
                <w:szCs w:val="20"/>
              </w:rPr>
              <w:t>кийиминен</w:t>
            </w:r>
            <w:proofErr w:type="spellEnd"/>
            <w:r w:rsidRPr="00CE674C">
              <w:rPr>
                <w:color w:val="000000"/>
                <w:sz w:val="20"/>
                <w:szCs w:val="20"/>
              </w:rPr>
              <w:t xml:space="preserve"> башка), </w:t>
            </w:r>
            <w:proofErr w:type="spellStart"/>
            <w:r w:rsidRPr="00CE674C">
              <w:rPr>
                <w:color w:val="000000"/>
                <w:sz w:val="20"/>
                <w:szCs w:val="20"/>
              </w:rPr>
              <w:t>миң</w:t>
            </w:r>
            <w:proofErr w:type="spellEnd"/>
            <w:r w:rsidRPr="00CE674C">
              <w:rPr>
                <w:color w:val="000000"/>
                <w:sz w:val="20"/>
                <w:szCs w:val="20"/>
              </w:rPr>
              <w:t xml:space="preserve"> </w:t>
            </w:r>
            <w:proofErr w:type="spellStart"/>
            <w:r w:rsidRPr="00CE674C">
              <w:rPr>
                <w:color w:val="000000"/>
                <w:sz w:val="20"/>
                <w:szCs w:val="20"/>
              </w:rPr>
              <w:t>даана</w:t>
            </w:r>
            <w:proofErr w:type="spellEnd"/>
            <w:r w:rsidRPr="00CE674C">
              <w:rPr>
                <w:color w:val="000000"/>
                <w:sz w:val="20"/>
                <w:szCs w:val="20"/>
              </w:rPr>
              <w:t xml:space="preserve"> </w:t>
            </w:r>
          </w:p>
        </w:tc>
        <w:tc>
          <w:tcPr>
            <w:tcW w:w="428" w:type="pct"/>
            <w:vAlign w:val="bottom"/>
            <w:hideMark/>
          </w:tcPr>
          <w:p w14:paraId="3B9F2A7A" w14:textId="77777777" w:rsidR="00CE674C" w:rsidRPr="00CE674C" w:rsidRDefault="00CE674C" w:rsidP="001A6404">
            <w:pPr>
              <w:spacing w:line="256" w:lineRule="auto"/>
              <w:jc w:val="right"/>
              <w:rPr>
                <w:sz w:val="20"/>
                <w:szCs w:val="20"/>
              </w:rPr>
            </w:pPr>
            <w:r w:rsidRPr="00CE674C">
              <w:rPr>
                <w:sz w:val="20"/>
                <w:szCs w:val="20"/>
              </w:rPr>
              <w:t>489,8</w:t>
            </w:r>
          </w:p>
        </w:tc>
        <w:tc>
          <w:tcPr>
            <w:tcW w:w="428" w:type="pct"/>
            <w:vAlign w:val="bottom"/>
            <w:hideMark/>
          </w:tcPr>
          <w:p w14:paraId="642D59BE" w14:textId="77777777" w:rsidR="00CE674C" w:rsidRPr="00CE674C" w:rsidRDefault="00CE674C" w:rsidP="001A6404">
            <w:pPr>
              <w:spacing w:line="256" w:lineRule="auto"/>
              <w:jc w:val="right"/>
              <w:rPr>
                <w:sz w:val="20"/>
                <w:szCs w:val="20"/>
              </w:rPr>
            </w:pPr>
            <w:r w:rsidRPr="00CE674C">
              <w:rPr>
                <w:sz w:val="20"/>
                <w:szCs w:val="20"/>
              </w:rPr>
              <w:t>4</w:t>
            </w:r>
            <w:r w:rsidRPr="00CE674C">
              <w:rPr>
                <w:sz w:val="20"/>
                <w:szCs w:val="20"/>
                <w:lang w:val="ky-KG"/>
              </w:rPr>
              <w:t xml:space="preserve"> </w:t>
            </w:r>
            <w:r w:rsidRPr="00CE674C">
              <w:rPr>
                <w:sz w:val="20"/>
                <w:szCs w:val="20"/>
              </w:rPr>
              <w:t>774,9</w:t>
            </w:r>
          </w:p>
        </w:tc>
        <w:tc>
          <w:tcPr>
            <w:tcW w:w="460" w:type="pct"/>
            <w:vAlign w:val="bottom"/>
            <w:hideMark/>
          </w:tcPr>
          <w:p w14:paraId="3AD8BC8B" w14:textId="77777777" w:rsidR="00CE674C" w:rsidRPr="00CE674C" w:rsidRDefault="00CE674C" w:rsidP="001A6404">
            <w:pPr>
              <w:spacing w:line="256" w:lineRule="auto"/>
              <w:jc w:val="right"/>
              <w:rPr>
                <w:sz w:val="20"/>
                <w:szCs w:val="20"/>
              </w:rPr>
            </w:pPr>
            <w:r w:rsidRPr="00CE674C">
              <w:rPr>
                <w:sz w:val="20"/>
                <w:szCs w:val="20"/>
              </w:rPr>
              <w:t>588,3</w:t>
            </w:r>
          </w:p>
        </w:tc>
        <w:tc>
          <w:tcPr>
            <w:tcW w:w="460" w:type="pct"/>
            <w:vAlign w:val="bottom"/>
            <w:hideMark/>
          </w:tcPr>
          <w:p w14:paraId="27C5F744" w14:textId="77777777" w:rsidR="00CE674C" w:rsidRPr="00CE674C" w:rsidRDefault="00CE674C" w:rsidP="001A6404">
            <w:pPr>
              <w:spacing w:line="256" w:lineRule="auto"/>
              <w:jc w:val="right"/>
              <w:rPr>
                <w:sz w:val="20"/>
                <w:szCs w:val="20"/>
              </w:rPr>
            </w:pPr>
            <w:r w:rsidRPr="00CE674C">
              <w:rPr>
                <w:sz w:val="20"/>
                <w:szCs w:val="20"/>
              </w:rPr>
              <w:t>4</w:t>
            </w:r>
            <w:r w:rsidRPr="00CE674C">
              <w:rPr>
                <w:sz w:val="20"/>
                <w:szCs w:val="20"/>
                <w:lang w:val="ky-KG"/>
              </w:rPr>
              <w:t xml:space="preserve"> </w:t>
            </w:r>
            <w:r w:rsidRPr="00CE674C">
              <w:rPr>
                <w:sz w:val="20"/>
                <w:szCs w:val="20"/>
              </w:rPr>
              <w:t>524,0</w:t>
            </w:r>
          </w:p>
        </w:tc>
        <w:tc>
          <w:tcPr>
            <w:tcW w:w="431" w:type="pct"/>
            <w:vAlign w:val="bottom"/>
            <w:hideMark/>
          </w:tcPr>
          <w:p w14:paraId="70ABAC37" w14:textId="77777777" w:rsidR="00CE674C" w:rsidRPr="00CE674C" w:rsidRDefault="00CE674C" w:rsidP="001A6404">
            <w:pPr>
              <w:spacing w:line="256" w:lineRule="auto"/>
              <w:jc w:val="right"/>
              <w:rPr>
                <w:sz w:val="20"/>
                <w:szCs w:val="20"/>
              </w:rPr>
            </w:pPr>
            <w:r w:rsidRPr="00CE674C">
              <w:rPr>
                <w:sz w:val="20"/>
                <w:szCs w:val="20"/>
              </w:rPr>
              <w:t>103,1</w:t>
            </w:r>
          </w:p>
        </w:tc>
        <w:tc>
          <w:tcPr>
            <w:tcW w:w="431" w:type="pct"/>
            <w:vAlign w:val="bottom"/>
            <w:hideMark/>
          </w:tcPr>
          <w:p w14:paraId="04FAA2E2" w14:textId="77777777" w:rsidR="00CE674C" w:rsidRPr="00CE674C" w:rsidRDefault="00CE674C" w:rsidP="001A6404">
            <w:pPr>
              <w:spacing w:line="256" w:lineRule="auto"/>
              <w:jc w:val="right"/>
              <w:rPr>
                <w:sz w:val="20"/>
                <w:szCs w:val="20"/>
              </w:rPr>
            </w:pPr>
            <w:r w:rsidRPr="00CE674C">
              <w:rPr>
                <w:sz w:val="20"/>
                <w:szCs w:val="20"/>
              </w:rPr>
              <w:t>138,4</w:t>
            </w:r>
          </w:p>
        </w:tc>
        <w:tc>
          <w:tcPr>
            <w:tcW w:w="430" w:type="pct"/>
            <w:gridSpan w:val="2"/>
            <w:vAlign w:val="bottom"/>
            <w:hideMark/>
          </w:tcPr>
          <w:p w14:paraId="1E4776F8" w14:textId="77777777" w:rsidR="00CE674C" w:rsidRPr="00CE674C" w:rsidRDefault="00CE674C" w:rsidP="001A6404">
            <w:pPr>
              <w:spacing w:line="256" w:lineRule="auto"/>
              <w:jc w:val="right"/>
              <w:rPr>
                <w:sz w:val="20"/>
                <w:szCs w:val="20"/>
              </w:rPr>
            </w:pPr>
            <w:r w:rsidRPr="00CE674C">
              <w:rPr>
                <w:sz w:val="20"/>
                <w:szCs w:val="20"/>
              </w:rPr>
              <w:t>120,1</w:t>
            </w:r>
          </w:p>
        </w:tc>
        <w:tc>
          <w:tcPr>
            <w:tcW w:w="430" w:type="pct"/>
            <w:vAlign w:val="bottom"/>
            <w:hideMark/>
          </w:tcPr>
          <w:p w14:paraId="36ABCAC8" w14:textId="77777777" w:rsidR="00CE674C" w:rsidRPr="00CE674C" w:rsidRDefault="00CE674C" w:rsidP="001A6404">
            <w:pPr>
              <w:spacing w:line="256" w:lineRule="auto"/>
              <w:jc w:val="right"/>
              <w:rPr>
                <w:sz w:val="20"/>
                <w:szCs w:val="20"/>
              </w:rPr>
            </w:pPr>
            <w:r w:rsidRPr="00CE674C">
              <w:rPr>
                <w:sz w:val="20"/>
                <w:szCs w:val="20"/>
              </w:rPr>
              <w:t>94,7</w:t>
            </w:r>
          </w:p>
        </w:tc>
      </w:tr>
      <w:tr w:rsidR="001A6404" w:rsidRPr="00CE674C" w14:paraId="2807F0CE" w14:textId="77777777" w:rsidTr="001A6404">
        <w:trPr>
          <w:trHeight w:val="697"/>
        </w:trPr>
        <w:tc>
          <w:tcPr>
            <w:tcW w:w="1501" w:type="pct"/>
            <w:vAlign w:val="bottom"/>
            <w:hideMark/>
          </w:tcPr>
          <w:p w14:paraId="49E99450" w14:textId="0C802F8E" w:rsidR="00CE674C" w:rsidRPr="00CE674C" w:rsidRDefault="00CE674C" w:rsidP="001A6404">
            <w:pPr>
              <w:spacing w:line="256" w:lineRule="auto"/>
              <w:ind w:left="226" w:hanging="113"/>
              <w:rPr>
                <w:color w:val="000000"/>
                <w:sz w:val="20"/>
                <w:szCs w:val="20"/>
              </w:rPr>
            </w:pPr>
            <w:proofErr w:type="spellStart"/>
            <w:r w:rsidRPr="00CE674C">
              <w:rPr>
                <w:color w:val="000000"/>
                <w:sz w:val="20"/>
                <w:szCs w:val="20"/>
              </w:rPr>
              <w:lastRenderedPageBreak/>
              <w:t>Аялдар</w:t>
            </w:r>
            <w:proofErr w:type="spellEnd"/>
            <w:r w:rsidRPr="00CE674C">
              <w:rPr>
                <w:color w:val="000000"/>
                <w:sz w:val="20"/>
                <w:szCs w:val="20"/>
              </w:rPr>
              <w:t xml:space="preserve"> </w:t>
            </w:r>
            <w:proofErr w:type="spellStart"/>
            <w:r w:rsidRPr="00CE674C">
              <w:rPr>
                <w:color w:val="000000"/>
                <w:sz w:val="20"/>
                <w:szCs w:val="20"/>
              </w:rPr>
              <w:t>жана</w:t>
            </w:r>
            <w:proofErr w:type="spellEnd"/>
            <w:r w:rsidRPr="00CE674C">
              <w:rPr>
                <w:color w:val="000000"/>
                <w:sz w:val="20"/>
                <w:szCs w:val="20"/>
              </w:rPr>
              <w:t xml:space="preserve"> </w:t>
            </w:r>
            <w:proofErr w:type="spellStart"/>
            <w:r w:rsidRPr="00CE674C">
              <w:rPr>
                <w:color w:val="000000"/>
                <w:sz w:val="20"/>
                <w:szCs w:val="20"/>
              </w:rPr>
              <w:t>кыздар</w:t>
            </w:r>
            <w:proofErr w:type="spellEnd"/>
            <w:r w:rsidRPr="00CE674C">
              <w:rPr>
                <w:color w:val="000000"/>
                <w:sz w:val="20"/>
                <w:szCs w:val="20"/>
              </w:rPr>
              <w:t xml:space="preserve"> </w:t>
            </w:r>
            <w:proofErr w:type="spellStart"/>
            <w:r w:rsidRPr="00CE674C">
              <w:rPr>
                <w:color w:val="000000"/>
                <w:sz w:val="20"/>
                <w:szCs w:val="20"/>
              </w:rPr>
              <w:t>үчүн</w:t>
            </w:r>
            <w:proofErr w:type="spellEnd"/>
            <w:r w:rsidRPr="00CE674C">
              <w:rPr>
                <w:color w:val="000000"/>
                <w:sz w:val="20"/>
                <w:szCs w:val="20"/>
              </w:rPr>
              <w:t xml:space="preserve"> </w:t>
            </w:r>
            <w:proofErr w:type="spellStart"/>
            <w:r w:rsidRPr="00CE674C">
              <w:rPr>
                <w:color w:val="000000"/>
                <w:sz w:val="20"/>
                <w:szCs w:val="20"/>
              </w:rPr>
              <w:t>сырткы</w:t>
            </w:r>
            <w:proofErr w:type="spellEnd"/>
            <w:r w:rsidRPr="00CE674C">
              <w:rPr>
                <w:color w:val="000000"/>
                <w:sz w:val="20"/>
                <w:szCs w:val="20"/>
              </w:rPr>
              <w:t xml:space="preserve"> </w:t>
            </w:r>
            <w:proofErr w:type="spellStart"/>
            <w:r w:rsidRPr="00CE674C">
              <w:rPr>
                <w:color w:val="000000"/>
                <w:sz w:val="20"/>
                <w:szCs w:val="20"/>
              </w:rPr>
              <w:t>кийим</w:t>
            </w:r>
            <w:proofErr w:type="spellEnd"/>
            <w:r w:rsidRPr="00CE674C">
              <w:rPr>
                <w:color w:val="000000"/>
                <w:sz w:val="20"/>
                <w:szCs w:val="20"/>
              </w:rPr>
              <w:t xml:space="preserve"> (трикотаж </w:t>
            </w:r>
            <w:proofErr w:type="spellStart"/>
            <w:r w:rsidRPr="00CE674C">
              <w:rPr>
                <w:color w:val="000000"/>
                <w:sz w:val="20"/>
                <w:szCs w:val="20"/>
              </w:rPr>
              <w:t>кийиминен</w:t>
            </w:r>
            <w:proofErr w:type="spellEnd"/>
            <w:r w:rsidRPr="00CE674C">
              <w:rPr>
                <w:color w:val="000000"/>
                <w:sz w:val="20"/>
                <w:szCs w:val="20"/>
              </w:rPr>
              <w:t xml:space="preserve"> башка), </w:t>
            </w:r>
            <w:proofErr w:type="spellStart"/>
            <w:r w:rsidRPr="00CE674C">
              <w:rPr>
                <w:color w:val="000000"/>
                <w:sz w:val="20"/>
                <w:szCs w:val="20"/>
              </w:rPr>
              <w:t>миң</w:t>
            </w:r>
            <w:proofErr w:type="spellEnd"/>
            <w:r w:rsidRPr="00CE674C">
              <w:rPr>
                <w:color w:val="000000"/>
                <w:sz w:val="20"/>
                <w:szCs w:val="20"/>
              </w:rPr>
              <w:t xml:space="preserve"> </w:t>
            </w:r>
            <w:proofErr w:type="spellStart"/>
            <w:r w:rsidRPr="00CE674C">
              <w:rPr>
                <w:color w:val="000000"/>
                <w:sz w:val="20"/>
                <w:szCs w:val="20"/>
              </w:rPr>
              <w:t>даана</w:t>
            </w:r>
            <w:proofErr w:type="spellEnd"/>
          </w:p>
        </w:tc>
        <w:tc>
          <w:tcPr>
            <w:tcW w:w="428" w:type="pct"/>
            <w:vAlign w:val="bottom"/>
            <w:hideMark/>
          </w:tcPr>
          <w:p w14:paraId="20EB8E9E" w14:textId="77777777" w:rsidR="00CE674C" w:rsidRPr="00CE674C" w:rsidRDefault="00CE674C" w:rsidP="001A6404">
            <w:pPr>
              <w:spacing w:line="256" w:lineRule="auto"/>
              <w:jc w:val="right"/>
              <w:rPr>
                <w:sz w:val="20"/>
                <w:szCs w:val="20"/>
              </w:rPr>
            </w:pPr>
            <w:r w:rsidRPr="00CE674C">
              <w:rPr>
                <w:sz w:val="20"/>
                <w:szCs w:val="20"/>
              </w:rPr>
              <w:t>1</w:t>
            </w:r>
            <w:r w:rsidRPr="00CE674C">
              <w:rPr>
                <w:sz w:val="20"/>
                <w:szCs w:val="20"/>
                <w:lang w:val="ky-KG"/>
              </w:rPr>
              <w:t xml:space="preserve"> </w:t>
            </w:r>
            <w:r w:rsidRPr="00CE674C">
              <w:rPr>
                <w:sz w:val="20"/>
                <w:szCs w:val="20"/>
              </w:rPr>
              <w:t>720,6</w:t>
            </w:r>
          </w:p>
        </w:tc>
        <w:tc>
          <w:tcPr>
            <w:tcW w:w="428" w:type="pct"/>
            <w:vAlign w:val="bottom"/>
            <w:hideMark/>
          </w:tcPr>
          <w:p w14:paraId="07CAF6CE" w14:textId="77777777" w:rsidR="00CE674C" w:rsidRPr="00CE674C" w:rsidRDefault="00CE674C" w:rsidP="001A6404">
            <w:pPr>
              <w:spacing w:line="256" w:lineRule="auto"/>
              <w:jc w:val="right"/>
              <w:rPr>
                <w:sz w:val="20"/>
                <w:szCs w:val="20"/>
              </w:rPr>
            </w:pPr>
            <w:r w:rsidRPr="00CE674C">
              <w:rPr>
                <w:sz w:val="20"/>
                <w:szCs w:val="20"/>
              </w:rPr>
              <w:t>14</w:t>
            </w:r>
            <w:r w:rsidRPr="00CE674C">
              <w:rPr>
                <w:sz w:val="20"/>
                <w:szCs w:val="20"/>
                <w:lang w:val="ky-KG"/>
              </w:rPr>
              <w:t xml:space="preserve"> </w:t>
            </w:r>
            <w:r w:rsidRPr="00CE674C">
              <w:rPr>
                <w:sz w:val="20"/>
                <w:szCs w:val="20"/>
              </w:rPr>
              <w:t>664,4</w:t>
            </w:r>
          </w:p>
        </w:tc>
        <w:tc>
          <w:tcPr>
            <w:tcW w:w="460" w:type="pct"/>
            <w:vAlign w:val="bottom"/>
            <w:hideMark/>
          </w:tcPr>
          <w:p w14:paraId="106AE12E" w14:textId="77777777" w:rsidR="00CE674C" w:rsidRPr="00CE674C" w:rsidRDefault="00CE674C" w:rsidP="001A6404">
            <w:pPr>
              <w:spacing w:line="256" w:lineRule="auto"/>
              <w:jc w:val="right"/>
              <w:rPr>
                <w:sz w:val="20"/>
                <w:szCs w:val="20"/>
              </w:rPr>
            </w:pPr>
            <w:r w:rsidRPr="00CE674C">
              <w:rPr>
                <w:sz w:val="20"/>
                <w:szCs w:val="20"/>
              </w:rPr>
              <w:t>1</w:t>
            </w:r>
            <w:r w:rsidRPr="00CE674C">
              <w:rPr>
                <w:sz w:val="20"/>
                <w:szCs w:val="20"/>
                <w:lang w:val="ky-KG"/>
              </w:rPr>
              <w:t xml:space="preserve"> </w:t>
            </w:r>
            <w:r w:rsidRPr="00CE674C">
              <w:rPr>
                <w:sz w:val="20"/>
                <w:szCs w:val="20"/>
              </w:rPr>
              <w:t>866,0</w:t>
            </w:r>
          </w:p>
        </w:tc>
        <w:tc>
          <w:tcPr>
            <w:tcW w:w="460" w:type="pct"/>
            <w:vAlign w:val="bottom"/>
            <w:hideMark/>
          </w:tcPr>
          <w:p w14:paraId="6F4D58DB" w14:textId="77777777" w:rsidR="00CE674C" w:rsidRPr="00CE674C" w:rsidRDefault="00CE674C" w:rsidP="001A6404">
            <w:pPr>
              <w:spacing w:line="256" w:lineRule="auto"/>
              <w:jc w:val="right"/>
              <w:rPr>
                <w:sz w:val="20"/>
                <w:szCs w:val="20"/>
              </w:rPr>
            </w:pPr>
            <w:r w:rsidRPr="00CE674C">
              <w:rPr>
                <w:sz w:val="20"/>
                <w:szCs w:val="20"/>
              </w:rPr>
              <w:t>15</w:t>
            </w:r>
            <w:r w:rsidRPr="00CE674C">
              <w:rPr>
                <w:sz w:val="20"/>
                <w:szCs w:val="20"/>
                <w:lang w:val="ky-KG"/>
              </w:rPr>
              <w:t xml:space="preserve"> </w:t>
            </w:r>
            <w:r w:rsidRPr="00CE674C">
              <w:rPr>
                <w:sz w:val="20"/>
                <w:szCs w:val="20"/>
              </w:rPr>
              <w:t>727,2</w:t>
            </w:r>
          </w:p>
        </w:tc>
        <w:tc>
          <w:tcPr>
            <w:tcW w:w="431" w:type="pct"/>
            <w:vAlign w:val="bottom"/>
            <w:hideMark/>
          </w:tcPr>
          <w:p w14:paraId="0556BDC7" w14:textId="77777777" w:rsidR="00CE674C" w:rsidRPr="00CE674C" w:rsidRDefault="00CE674C" w:rsidP="001A6404">
            <w:pPr>
              <w:spacing w:line="256" w:lineRule="auto"/>
              <w:jc w:val="right"/>
              <w:rPr>
                <w:sz w:val="20"/>
                <w:szCs w:val="20"/>
              </w:rPr>
            </w:pPr>
            <w:r w:rsidRPr="00CE674C">
              <w:rPr>
                <w:sz w:val="20"/>
                <w:szCs w:val="20"/>
              </w:rPr>
              <w:t>186,4</w:t>
            </w:r>
          </w:p>
        </w:tc>
        <w:tc>
          <w:tcPr>
            <w:tcW w:w="431" w:type="pct"/>
            <w:vAlign w:val="bottom"/>
            <w:hideMark/>
          </w:tcPr>
          <w:p w14:paraId="6BBB2447" w14:textId="77777777" w:rsidR="00CE674C" w:rsidRPr="00CE674C" w:rsidRDefault="00CE674C" w:rsidP="001A6404">
            <w:pPr>
              <w:spacing w:line="256" w:lineRule="auto"/>
              <w:jc w:val="right"/>
              <w:rPr>
                <w:sz w:val="20"/>
                <w:szCs w:val="20"/>
              </w:rPr>
            </w:pPr>
            <w:r w:rsidRPr="00CE674C">
              <w:rPr>
                <w:sz w:val="20"/>
                <w:szCs w:val="20"/>
              </w:rPr>
              <w:t>161,1</w:t>
            </w:r>
          </w:p>
        </w:tc>
        <w:tc>
          <w:tcPr>
            <w:tcW w:w="430" w:type="pct"/>
            <w:gridSpan w:val="2"/>
            <w:vAlign w:val="bottom"/>
            <w:hideMark/>
          </w:tcPr>
          <w:p w14:paraId="056B9F59" w14:textId="77777777" w:rsidR="00CE674C" w:rsidRPr="00CE674C" w:rsidRDefault="00CE674C" w:rsidP="001A6404">
            <w:pPr>
              <w:spacing w:line="256" w:lineRule="auto"/>
              <w:jc w:val="right"/>
              <w:rPr>
                <w:sz w:val="20"/>
                <w:szCs w:val="20"/>
              </w:rPr>
            </w:pPr>
            <w:r w:rsidRPr="00CE674C">
              <w:rPr>
                <w:sz w:val="20"/>
                <w:szCs w:val="20"/>
              </w:rPr>
              <w:t>108,4</w:t>
            </w:r>
          </w:p>
        </w:tc>
        <w:tc>
          <w:tcPr>
            <w:tcW w:w="430" w:type="pct"/>
            <w:vAlign w:val="bottom"/>
            <w:hideMark/>
          </w:tcPr>
          <w:p w14:paraId="0CCCCE03" w14:textId="77777777" w:rsidR="00CE674C" w:rsidRPr="00CE674C" w:rsidRDefault="00CE674C" w:rsidP="001A6404">
            <w:pPr>
              <w:spacing w:line="256" w:lineRule="auto"/>
              <w:jc w:val="right"/>
              <w:rPr>
                <w:sz w:val="20"/>
                <w:szCs w:val="20"/>
              </w:rPr>
            </w:pPr>
            <w:r w:rsidRPr="00CE674C">
              <w:rPr>
                <w:sz w:val="20"/>
                <w:szCs w:val="20"/>
              </w:rPr>
              <w:t>107,2</w:t>
            </w:r>
          </w:p>
        </w:tc>
      </w:tr>
      <w:tr w:rsidR="001A6404" w:rsidRPr="00CE674C" w14:paraId="6F41EF58" w14:textId="77777777" w:rsidTr="001A6404">
        <w:trPr>
          <w:trHeight w:val="679"/>
        </w:trPr>
        <w:tc>
          <w:tcPr>
            <w:tcW w:w="1501" w:type="pct"/>
            <w:vAlign w:val="bottom"/>
            <w:hideMark/>
          </w:tcPr>
          <w:p w14:paraId="53ADCCA7" w14:textId="4B0EA709" w:rsidR="00CE674C" w:rsidRPr="00CE674C" w:rsidRDefault="00CE674C" w:rsidP="001A6404">
            <w:pPr>
              <w:spacing w:line="256" w:lineRule="auto"/>
              <w:ind w:left="226" w:hanging="113"/>
              <w:rPr>
                <w:color w:val="000000"/>
                <w:sz w:val="20"/>
                <w:szCs w:val="20"/>
              </w:rPr>
            </w:pPr>
            <w:proofErr w:type="spellStart"/>
            <w:r w:rsidRPr="00CE674C">
              <w:rPr>
                <w:color w:val="000000"/>
                <w:sz w:val="20"/>
                <w:szCs w:val="20"/>
              </w:rPr>
              <w:t>Ич</w:t>
            </w:r>
            <w:proofErr w:type="spellEnd"/>
            <w:r w:rsidRPr="00CE674C">
              <w:rPr>
                <w:color w:val="000000"/>
                <w:sz w:val="20"/>
                <w:szCs w:val="20"/>
              </w:rPr>
              <w:t xml:space="preserve"> </w:t>
            </w:r>
            <w:proofErr w:type="spellStart"/>
            <w:r w:rsidRPr="00CE674C">
              <w:rPr>
                <w:color w:val="000000"/>
                <w:sz w:val="20"/>
                <w:szCs w:val="20"/>
              </w:rPr>
              <w:t>кийимдер</w:t>
            </w:r>
            <w:proofErr w:type="spellEnd"/>
            <w:r w:rsidRPr="00CE674C">
              <w:rPr>
                <w:color w:val="000000"/>
                <w:sz w:val="20"/>
                <w:szCs w:val="20"/>
              </w:rPr>
              <w:t xml:space="preserve"> (трикотаж, </w:t>
            </w:r>
            <w:proofErr w:type="spellStart"/>
            <w:r w:rsidRPr="00CE674C">
              <w:rPr>
                <w:color w:val="000000"/>
                <w:sz w:val="20"/>
                <w:szCs w:val="20"/>
              </w:rPr>
              <w:t>машинадан</w:t>
            </w:r>
            <w:proofErr w:type="spellEnd"/>
            <w:r w:rsidRPr="00CE674C">
              <w:rPr>
                <w:color w:val="000000"/>
                <w:sz w:val="20"/>
                <w:szCs w:val="20"/>
              </w:rPr>
              <w:t xml:space="preserve"> же </w:t>
            </w:r>
            <w:proofErr w:type="spellStart"/>
            <w:r w:rsidRPr="00CE674C">
              <w:rPr>
                <w:color w:val="000000"/>
                <w:sz w:val="20"/>
                <w:szCs w:val="20"/>
              </w:rPr>
              <w:t>колго</w:t>
            </w:r>
            <w:proofErr w:type="spellEnd"/>
            <w:r w:rsidRPr="00CE674C">
              <w:rPr>
                <w:color w:val="000000"/>
                <w:sz w:val="20"/>
                <w:szCs w:val="20"/>
              </w:rPr>
              <w:t xml:space="preserve"> </w:t>
            </w:r>
            <w:proofErr w:type="spellStart"/>
            <w:r w:rsidRPr="00CE674C">
              <w:rPr>
                <w:color w:val="000000"/>
                <w:sz w:val="20"/>
                <w:szCs w:val="20"/>
              </w:rPr>
              <w:t>токулгандан</w:t>
            </w:r>
            <w:proofErr w:type="spellEnd"/>
            <w:r w:rsidRPr="00CE674C">
              <w:rPr>
                <w:color w:val="000000"/>
                <w:sz w:val="20"/>
                <w:szCs w:val="20"/>
              </w:rPr>
              <w:t xml:space="preserve"> башка), </w:t>
            </w:r>
            <w:proofErr w:type="spellStart"/>
            <w:r w:rsidRPr="00CE674C">
              <w:rPr>
                <w:color w:val="000000"/>
                <w:sz w:val="20"/>
                <w:szCs w:val="20"/>
              </w:rPr>
              <w:t>миң</w:t>
            </w:r>
            <w:proofErr w:type="spellEnd"/>
            <w:r w:rsidRPr="00CE674C">
              <w:rPr>
                <w:color w:val="000000"/>
                <w:sz w:val="20"/>
                <w:szCs w:val="20"/>
              </w:rPr>
              <w:t xml:space="preserve"> </w:t>
            </w:r>
            <w:proofErr w:type="spellStart"/>
            <w:r w:rsidRPr="00CE674C">
              <w:rPr>
                <w:color w:val="000000"/>
                <w:sz w:val="20"/>
                <w:szCs w:val="20"/>
              </w:rPr>
              <w:t>даана</w:t>
            </w:r>
            <w:proofErr w:type="spellEnd"/>
          </w:p>
        </w:tc>
        <w:tc>
          <w:tcPr>
            <w:tcW w:w="428" w:type="pct"/>
            <w:vAlign w:val="bottom"/>
            <w:hideMark/>
          </w:tcPr>
          <w:p w14:paraId="4D90F6E3" w14:textId="77777777" w:rsidR="00CE674C" w:rsidRPr="00CE674C" w:rsidRDefault="00CE674C" w:rsidP="001A6404">
            <w:pPr>
              <w:spacing w:line="256" w:lineRule="auto"/>
              <w:jc w:val="right"/>
              <w:rPr>
                <w:sz w:val="20"/>
                <w:szCs w:val="20"/>
              </w:rPr>
            </w:pPr>
            <w:r w:rsidRPr="00CE674C">
              <w:rPr>
                <w:sz w:val="20"/>
                <w:szCs w:val="20"/>
              </w:rPr>
              <w:t>2</w:t>
            </w:r>
            <w:r w:rsidRPr="00CE674C">
              <w:rPr>
                <w:sz w:val="20"/>
                <w:szCs w:val="20"/>
                <w:lang w:val="ky-KG"/>
              </w:rPr>
              <w:t xml:space="preserve"> </w:t>
            </w:r>
            <w:r w:rsidRPr="00CE674C">
              <w:rPr>
                <w:sz w:val="20"/>
                <w:szCs w:val="20"/>
              </w:rPr>
              <w:t>193,9</w:t>
            </w:r>
          </w:p>
        </w:tc>
        <w:tc>
          <w:tcPr>
            <w:tcW w:w="428" w:type="pct"/>
            <w:vAlign w:val="bottom"/>
            <w:hideMark/>
          </w:tcPr>
          <w:p w14:paraId="4D5C4299" w14:textId="77777777" w:rsidR="00CE674C" w:rsidRPr="00CE674C" w:rsidRDefault="00CE674C" w:rsidP="001A6404">
            <w:pPr>
              <w:spacing w:line="256" w:lineRule="auto"/>
              <w:jc w:val="right"/>
              <w:rPr>
                <w:sz w:val="20"/>
                <w:szCs w:val="20"/>
              </w:rPr>
            </w:pPr>
            <w:r w:rsidRPr="00CE674C">
              <w:rPr>
                <w:sz w:val="20"/>
                <w:szCs w:val="20"/>
              </w:rPr>
              <w:t>21</w:t>
            </w:r>
            <w:r w:rsidRPr="00CE674C">
              <w:rPr>
                <w:sz w:val="20"/>
                <w:szCs w:val="20"/>
                <w:lang w:val="ky-KG"/>
              </w:rPr>
              <w:t xml:space="preserve"> </w:t>
            </w:r>
            <w:r w:rsidRPr="00CE674C">
              <w:rPr>
                <w:sz w:val="20"/>
                <w:szCs w:val="20"/>
              </w:rPr>
              <w:t>515,5</w:t>
            </w:r>
          </w:p>
        </w:tc>
        <w:tc>
          <w:tcPr>
            <w:tcW w:w="460" w:type="pct"/>
            <w:vAlign w:val="bottom"/>
            <w:hideMark/>
          </w:tcPr>
          <w:p w14:paraId="6773C324" w14:textId="77777777" w:rsidR="00CE674C" w:rsidRPr="00CE674C" w:rsidRDefault="00CE674C" w:rsidP="001A6404">
            <w:pPr>
              <w:spacing w:line="256" w:lineRule="auto"/>
              <w:jc w:val="right"/>
              <w:rPr>
                <w:sz w:val="20"/>
                <w:szCs w:val="20"/>
              </w:rPr>
            </w:pPr>
            <w:r w:rsidRPr="00CE674C">
              <w:rPr>
                <w:sz w:val="20"/>
                <w:szCs w:val="20"/>
              </w:rPr>
              <w:t>2</w:t>
            </w:r>
            <w:r w:rsidRPr="00CE674C">
              <w:rPr>
                <w:sz w:val="20"/>
                <w:szCs w:val="20"/>
                <w:lang w:val="ky-KG"/>
              </w:rPr>
              <w:t xml:space="preserve"> </w:t>
            </w:r>
            <w:r w:rsidRPr="00CE674C">
              <w:rPr>
                <w:sz w:val="20"/>
                <w:szCs w:val="20"/>
              </w:rPr>
              <w:t>233,6</w:t>
            </w:r>
          </w:p>
        </w:tc>
        <w:tc>
          <w:tcPr>
            <w:tcW w:w="460" w:type="pct"/>
            <w:vAlign w:val="bottom"/>
            <w:hideMark/>
          </w:tcPr>
          <w:p w14:paraId="5F123AEE" w14:textId="77777777" w:rsidR="00CE674C" w:rsidRPr="00CE674C" w:rsidRDefault="00CE674C" w:rsidP="001A6404">
            <w:pPr>
              <w:spacing w:line="256" w:lineRule="auto"/>
              <w:jc w:val="right"/>
              <w:rPr>
                <w:sz w:val="20"/>
                <w:szCs w:val="20"/>
              </w:rPr>
            </w:pPr>
            <w:r w:rsidRPr="00CE674C">
              <w:rPr>
                <w:sz w:val="20"/>
                <w:szCs w:val="20"/>
              </w:rPr>
              <w:t>22</w:t>
            </w:r>
            <w:r w:rsidRPr="00CE674C">
              <w:rPr>
                <w:sz w:val="20"/>
                <w:szCs w:val="20"/>
                <w:lang w:val="ky-KG"/>
              </w:rPr>
              <w:t xml:space="preserve"> </w:t>
            </w:r>
            <w:r w:rsidRPr="00CE674C">
              <w:rPr>
                <w:sz w:val="20"/>
                <w:szCs w:val="20"/>
              </w:rPr>
              <w:t>938,9</w:t>
            </w:r>
          </w:p>
        </w:tc>
        <w:tc>
          <w:tcPr>
            <w:tcW w:w="431" w:type="pct"/>
            <w:vAlign w:val="bottom"/>
            <w:hideMark/>
          </w:tcPr>
          <w:p w14:paraId="596BAA28" w14:textId="77777777" w:rsidR="00CE674C" w:rsidRPr="00CE674C" w:rsidRDefault="00CE674C" w:rsidP="001A6404">
            <w:pPr>
              <w:spacing w:line="256" w:lineRule="auto"/>
              <w:jc w:val="right"/>
              <w:rPr>
                <w:sz w:val="20"/>
                <w:szCs w:val="20"/>
              </w:rPr>
            </w:pPr>
            <w:r w:rsidRPr="00CE674C">
              <w:rPr>
                <w:sz w:val="20"/>
                <w:szCs w:val="20"/>
              </w:rPr>
              <w:t>120,9</w:t>
            </w:r>
          </w:p>
        </w:tc>
        <w:tc>
          <w:tcPr>
            <w:tcW w:w="431" w:type="pct"/>
            <w:vAlign w:val="bottom"/>
            <w:hideMark/>
          </w:tcPr>
          <w:p w14:paraId="126B9760" w14:textId="77777777" w:rsidR="00CE674C" w:rsidRPr="00CE674C" w:rsidRDefault="00CE674C" w:rsidP="001A6404">
            <w:pPr>
              <w:spacing w:line="256" w:lineRule="auto"/>
              <w:jc w:val="right"/>
              <w:rPr>
                <w:sz w:val="20"/>
                <w:szCs w:val="20"/>
              </w:rPr>
            </w:pPr>
            <w:r w:rsidRPr="00CE674C">
              <w:rPr>
                <w:sz w:val="20"/>
                <w:szCs w:val="20"/>
              </w:rPr>
              <w:t>107,9</w:t>
            </w:r>
          </w:p>
        </w:tc>
        <w:tc>
          <w:tcPr>
            <w:tcW w:w="430" w:type="pct"/>
            <w:gridSpan w:val="2"/>
            <w:vAlign w:val="bottom"/>
            <w:hideMark/>
          </w:tcPr>
          <w:p w14:paraId="449B055B" w14:textId="77777777" w:rsidR="00CE674C" w:rsidRPr="00CE674C" w:rsidRDefault="00CE674C" w:rsidP="001A6404">
            <w:pPr>
              <w:spacing w:line="256" w:lineRule="auto"/>
              <w:jc w:val="right"/>
              <w:rPr>
                <w:sz w:val="20"/>
                <w:szCs w:val="20"/>
              </w:rPr>
            </w:pPr>
            <w:r w:rsidRPr="00CE674C">
              <w:rPr>
                <w:sz w:val="20"/>
                <w:szCs w:val="20"/>
              </w:rPr>
              <w:t>101,8</w:t>
            </w:r>
          </w:p>
        </w:tc>
        <w:tc>
          <w:tcPr>
            <w:tcW w:w="430" w:type="pct"/>
            <w:vAlign w:val="bottom"/>
            <w:hideMark/>
          </w:tcPr>
          <w:p w14:paraId="0A2958D7" w14:textId="77777777" w:rsidR="00CE674C" w:rsidRPr="00CE674C" w:rsidRDefault="00CE674C" w:rsidP="001A6404">
            <w:pPr>
              <w:spacing w:line="256" w:lineRule="auto"/>
              <w:jc w:val="right"/>
              <w:rPr>
                <w:sz w:val="20"/>
                <w:szCs w:val="20"/>
              </w:rPr>
            </w:pPr>
            <w:r w:rsidRPr="00CE674C">
              <w:rPr>
                <w:sz w:val="20"/>
                <w:szCs w:val="20"/>
              </w:rPr>
              <w:t>106,6</w:t>
            </w:r>
          </w:p>
        </w:tc>
      </w:tr>
      <w:tr w:rsidR="001A6404" w:rsidRPr="00CE674C" w14:paraId="50028DB6" w14:textId="77777777" w:rsidTr="001A6404">
        <w:trPr>
          <w:trHeight w:val="788"/>
        </w:trPr>
        <w:tc>
          <w:tcPr>
            <w:tcW w:w="1501" w:type="pct"/>
            <w:vAlign w:val="bottom"/>
            <w:hideMark/>
          </w:tcPr>
          <w:p w14:paraId="4F87E87F" w14:textId="77777777" w:rsidR="00CE674C" w:rsidRPr="00CE674C" w:rsidRDefault="00CE674C" w:rsidP="001A6404">
            <w:pPr>
              <w:spacing w:line="256" w:lineRule="auto"/>
              <w:ind w:left="226" w:hanging="113"/>
              <w:rPr>
                <w:sz w:val="20"/>
                <w:szCs w:val="20"/>
              </w:rPr>
            </w:pPr>
            <w:proofErr w:type="spellStart"/>
            <w:r w:rsidRPr="00CE674C">
              <w:rPr>
                <w:color w:val="000000"/>
                <w:sz w:val="20"/>
                <w:szCs w:val="20"/>
              </w:rPr>
              <w:t>Ири</w:t>
            </w:r>
            <w:proofErr w:type="spellEnd"/>
            <w:r w:rsidRPr="00CE674C">
              <w:rPr>
                <w:color w:val="000000"/>
                <w:sz w:val="20"/>
                <w:szCs w:val="20"/>
              </w:rPr>
              <w:t xml:space="preserve"> </w:t>
            </w:r>
            <w:proofErr w:type="spellStart"/>
            <w:r w:rsidRPr="00CE674C">
              <w:rPr>
                <w:color w:val="000000"/>
                <w:sz w:val="20"/>
                <w:szCs w:val="20"/>
              </w:rPr>
              <w:t>мүйүздүү</w:t>
            </w:r>
            <w:proofErr w:type="spellEnd"/>
            <w:r w:rsidRPr="00CE674C">
              <w:rPr>
                <w:color w:val="000000"/>
                <w:sz w:val="20"/>
                <w:szCs w:val="20"/>
              </w:rPr>
              <w:t xml:space="preserve"> </w:t>
            </w:r>
            <w:proofErr w:type="spellStart"/>
            <w:r w:rsidRPr="00CE674C">
              <w:rPr>
                <w:color w:val="000000"/>
                <w:sz w:val="20"/>
                <w:szCs w:val="20"/>
              </w:rPr>
              <w:t>малдын</w:t>
            </w:r>
            <w:proofErr w:type="spellEnd"/>
            <w:r w:rsidRPr="00CE674C">
              <w:rPr>
                <w:color w:val="000000"/>
                <w:sz w:val="20"/>
                <w:szCs w:val="20"/>
              </w:rPr>
              <w:t xml:space="preserve"> же </w:t>
            </w:r>
            <w:proofErr w:type="spellStart"/>
            <w:r w:rsidRPr="00CE674C">
              <w:rPr>
                <w:color w:val="000000"/>
                <w:sz w:val="20"/>
                <w:szCs w:val="20"/>
              </w:rPr>
              <w:t>жылкы</w:t>
            </w:r>
            <w:proofErr w:type="spellEnd"/>
            <w:r w:rsidRPr="00CE674C">
              <w:rPr>
                <w:color w:val="000000"/>
                <w:sz w:val="20"/>
                <w:szCs w:val="20"/>
              </w:rPr>
              <w:t xml:space="preserve"> </w:t>
            </w:r>
            <w:proofErr w:type="spellStart"/>
            <w:r w:rsidRPr="00CE674C">
              <w:rPr>
                <w:color w:val="000000"/>
                <w:sz w:val="20"/>
                <w:szCs w:val="20"/>
              </w:rPr>
              <w:t>тукумундагы</w:t>
            </w:r>
            <w:proofErr w:type="spellEnd"/>
            <w:r w:rsidRPr="00CE674C">
              <w:rPr>
                <w:color w:val="000000"/>
                <w:sz w:val="20"/>
                <w:szCs w:val="20"/>
              </w:rPr>
              <w:t xml:space="preserve"> </w:t>
            </w:r>
            <w:proofErr w:type="spellStart"/>
            <w:r w:rsidRPr="00CE674C">
              <w:rPr>
                <w:color w:val="000000"/>
                <w:sz w:val="20"/>
                <w:szCs w:val="20"/>
              </w:rPr>
              <w:t>жүнсүз</w:t>
            </w:r>
            <w:proofErr w:type="spellEnd"/>
            <w:r w:rsidRPr="00CE674C">
              <w:rPr>
                <w:color w:val="000000"/>
                <w:sz w:val="20"/>
                <w:szCs w:val="20"/>
              </w:rPr>
              <w:t xml:space="preserve"> </w:t>
            </w:r>
            <w:proofErr w:type="spellStart"/>
            <w:r w:rsidRPr="00CE674C">
              <w:rPr>
                <w:color w:val="000000"/>
                <w:sz w:val="20"/>
                <w:szCs w:val="20"/>
              </w:rPr>
              <w:t>жаныбарлардын</w:t>
            </w:r>
            <w:proofErr w:type="spellEnd"/>
            <w:r w:rsidRPr="00CE674C">
              <w:rPr>
                <w:color w:val="000000"/>
                <w:sz w:val="20"/>
                <w:szCs w:val="20"/>
              </w:rPr>
              <w:t xml:space="preserve"> </w:t>
            </w:r>
            <w:proofErr w:type="spellStart"/>
            <w:r w:rsidRPr="00CE674C">
              <w:rPr>
                <w:color w:val="000000"/>
                <w:sz w:val="20"/>
                <w:szCs w:val="20"/>
              </w:rPr>
              <w:t>терисинен</w:t>
            </w:r>
            <w:proofErr w:type="spellEnd"/>
            <w:r w:rsidRPr="00CE674C">
              <w:rPr>
                <w:color w:val="000000"/>
                <w:sz w:val="20"/>
                <w:szCs w:val="20"/>
              </w:rPr>
              <w:t xml:space="preserve"> </w:t>
            </w:r>
            <w:proofErr w:type="spellStart"/>
            <w:r w:rsidRPr="00CE674C">
              <w:rPr>
                <w:color w:val="000000"/>
                <w:sz w:val="20"/>
                <w:szCs w:val="20"/>
              </w:rPr>
              <w:t>жасалган</w:t>
            </w:r>
            <w:proofErr w:type="spellEnd"/>
            <w:r w:rsidRPr="00CE674C">
              <w:rPr>
                <w:color w:val="000000"/>
                <w:sz w:val="20"/>
                <w:szCs w:val="20"/>
              </w:rPr>
              <w:t xml:space="preserve"> </w:t>
            </w:r>
            <w:proofErr w:type="spellStart"/>
            <w:r w:rsidRPr="00CE674C">
              <w:rPr>
                <w:color w:val="000000"/>
                <w:sz w:val="20"/>
                <w:szCs w:val="20"/>
              </w:rPr>
              <w:t>булгаары</w:t>
            </w:r>
            <w:proofErr w:type="spellEnd"/>
            <w:r w:rsidRPr="00CE674C">
              <w:rPr>
                <w:color w:val="000000"/>
                <w:sz w:val="20"/>
                <w:szCs w:val="20"/>
              </w:rPr>
              <w:t xml:space="preserve">, </w:t>
            </w:r>
            <w:proofErr w:type="spellStart"/>
            <w:r w:rsidRPr="00CE674C">
              <w:rPr>
                <w:color w:val="000000"/>
                <w:sz w:val="20"/>
                <w:szCs w:val="20"/>
              </w:rPr>
              <w:t>миң</w:t>
            </w:r>
            <w:proofErr w:type="spellEnd"/>
            <w:r w:rsidRPr="00CE674C">
              <w:rPr>
                <w:color w:val="000000"/>
                <w:sz w:val="20"/>
                <w:szCs w:val="20"/>
              </w:rPr>
              <w:t xml:space="preserve"> дм</w:t>
            </w:r>
            <w:r w:rsidRPr="00CE674C">
              <w:rPr>
                <w:color w:val="000000"/>
                <w:sz w:val="20"/>
                <w:szCs w:val="20"/>
                <w:vertAlign w:val="superscript"/>
              </w:rPr>
              <w:t>2</w:t>
            </w:r>
          </w:p>
        </w:tc>
        <w:tc>
          <w:tcPr>
            <w:tcW w:w="428" w:type="pct"/>
            <w:vAlign w:val="bottom"/>
            <w:hideMark/>
          </w:tcPr>
          <w:p w14:paraId="2BEF2EC6" w14:textId="77777777" w:rsidR="00CE674C" w:rsidRPr="00CE674C" w:rsidRDefault="00CE674C" w:rsidP="001A6404">
            <w:pPr>
              <w:spacing w:line="256" w:lineRule="auto"/>
              <w:jc w:val="right"/>
              <w:rPr>
                <w:sz w:val="20"/>
                <w:szCs w:val="20"/>
              </w:rPr>
            </w:pPr>
            <w:r w:rsidRPr="00CE674C">
              <w:rPr>
                <w:sz w:val="20"/>
                <w:szCs w:val="20"/>
              </w:rPr>
              <w:t>215,2</w:t>
            </w:r>
          </w:p>
        </w:tc>
        <w:tc>
          <w:tcPr>
            <w:tcW w:w="428" w:type="pct"/>
            <w:vAlign w:val="bottom"/>
            <w:hideMark/>
          </w:tcPr>
          <w:p w14:paraId="11E22538" w14:textId="77777777" w:rsidR="00CE674C" w:rsidRPr="00CE674C" w:rsidRDefault="00CE674C" w:rsidP="001A6404">
            <w:pPr>
              <w:spacing w:line="256" w:lineRule="auto"/>
              <w:jc w:val="right"/>
              <w:rPr>
                <w:sz w:val="20"/>
                <w:szCs w:val="20"/>
              </w:rPr>
            </w:pPr>
            <w:r w:rsidRPr="00CE674C">
              <w:rPr>
                <w:sz w:val="20"/>
                <w:szCs w:val="20"/>
              </w:rPr>
              <w:t>2</w:t>
            </w:r>
            <w:r w:rsidRPr="00CE674C">
              <w:rPr>
                <w:sz w:val="20"/>
                <w:szCs w:val="20"/>
                <w:lang w:val="ky-KG"/>
              </w:rPr>
              <w:t xml:space="preserve"> </w:t>
            </w:r>
            <w:r w:rsidRPr="00CE674C">
              <w:rPr>
                <w:sz w:val="20"/>
                <w:szCs w:val="20"/>
              </w:rPr>
              <w:t>593,7</w:t>
            </w:r>
          </w:p>
        </w:tc>
        <w:tc>
          <w:tcPr>
            <w:tcW w:w="460" w:type="pct"/>
            <w:vAlign w:val="bottom"/>
            <w:hideMark/>
          </w:tcPr>
          <w:p w14:paraId="2BBA8D2B" w14:textId="77777777" w:rsidR="00CE674C" w:rsidRPr="00CE674C" w:rsidRDefault="00CE674C" w:rsidP="001A6404">
            <w:pPr>
              <w:spacing w:line="256" w:lineRule="auto"/>
              <w:jc w:val="right"/>
              <w:rPr>
                <w:sz w:val="20"/>
                <w:szCs w:val="20"/>
              </w:rPr>
            </w:pPr>
            <w:r w:rsidRPr="00CE674C">
              <w:rPr>
                <w:sz w:val="20"/>
                <w:szCs w:val="20"/>
              </w:rPr>
              <w:t>325,1</w:t>
            </w:r>
          </w:p>
        </w:tc>
        <w:tc>
          <w:tcPr>
            <w:tcW w:w="460" w:type="pct"/>
            <w:vAlign w:val="bottom"/>
            <w:hideMark/>
          </w:tcPr>
          <w:p w14:paraId="2EC66A76" w14:textId="77777777" w:rsidR="00CE674C" w:rsidRPr="00CE674C" w:rsidRDefault="00CE674C" w:rsidP="001A6404">
            <w:pPr>
              <w:spacing w:line="256" w:lineRule="auto"/>
              <w:jc w:val="right"/>
              <w:rPr>
                <w:sz w:val="20"/>
                <w:szCs w:val="20"/>
              </w:rPr>
            </w:pPr>
            <w:r w:rsidRPr="00CE674C">
              <w:rPr>
                <w:sz w:val="20"/>
                <w:szCs w:val="20"/>
              </w:rPr>
              <w:t>3</w:t>
            </w:r>
            <w:r w:rsidRPr="00CE674C">
              <w:rPr>
                <w:sz w:val="20"/>
                <w:szCs w:val="20"/>
                <w:lang w:val="ky-KG"/>
              </w:rPr>
              <w:t xml:space="preserve"> </w:t>
            </w:r>
            <w:r w:rsidRPr="00CE674C">
              <w:rPr>
                <w:sz w:val="20"/>
                <w:szCs w:val="20"/>
              </w:rPr>
              <w:t>044,9</w:t>
            </w:r>
          </w:p>
        </w:tc>
        <w:tc>
          <w:tcPr>
            <w:tcW w:w="431" w:type="pct"/>
            <w:vAlign w:val="bottom"/>
            <w:hideMark/>
          </w:tcPr>
          <w:p w14:paraId="0CEF016B" w14:textId="77777777" w:rsidR="00CE674C" w:rsidRPr="00CE674C" w:rsidRDefault="00CE674C" w:rsidP="001A6404">
            <w:pPr>
              <w:spacing w:line="256" w:lineRule="auto"/>
              <w:jc w:val="right"/>
              <w:rPr>
                <w:sz w:val="20"/>
                <w:szCs w:val="20"/>
              </w:rPr>
            </w:pPr>
            <w:r w:rsidRPr="00CE674C">
              <w:rPr>
                <w:sz w:val="20"/>
                <w:szCs w:val="20"/>
              </w:rPr>
              <w:t>86,2</w:t>
            </w:r>
          </w:p>
        </w:tc>
        <w:tc>
          <w:tcPr>
            <w:tcW w:w="431" w:type="pct"/>
            <w:vAlign w:val="bottom"/>
            <w:hideMark/>
          </w:tcPr>
          <w:p w14:paraId="48162376" w14:textId="77777777" w:rsidR="00CE674C" w:rsidRPr="00CE674C" w:rsidRDefault="00CE674C" w:rsidP="001A6404">
            <w:pPr>
              <w:spacing w:line="256" w:lineRule="auto"/>
              <w:jc w:val="right"/>
              <w:rPr>
                <w:sz w:val="20"/>
                <w:szCs w:val="20"/>
              </w:rPr>
            </w:pPr>
            <w:r w:rsidRPr="00CE674C">
              <w:rPr>
                <w:sz w:val="20"/>
                <w:szCs w:val="20"/>
              </w:rPr>
              <w:t>85,7</w:t>
            </w:r>
          </w:p>
        </w:tc>
        <w:tc>
          <w:tcPr>
            <w:tcW w:w="430" w:type="pct"/>
            <w:gridSpan w:val="2"/>
            <w:vAlign w:val="bottom"/>
            <w:hideMark/>
          </w:tcPr>
          <w:p w14:paraId="145B4B8C" w14:textId="77777777" w:rsidR="00CE674C" w:rsidRPr="00CE674C" w:rsidRDefault="00CE674C" w:rsidP="001A6404">
            <w:pPr>
              <w:spacing w:line="256" w:lineRule="auto"/>
              <w:jc w:val="right"/>
              <w:rPr>
                <w:sz w:val="20"/>
                <w:szCs w:val="20"/>
              </w:rPr>
            </w:pPr>
            <w:r w:rsidRPr="00CE674C">
              <w:rPr>
                <w:sz w:val="20"/>
                <w:szCs w:val="20"/>
              </w:rPr>
              <w:t>151,1</w:t>
            </w:r>
          </w:p>
        </w:tc>
        <w:tc>
          <w:tcPr>
            <w:tcW w:w="430" w:type="pct"/>
            <w:vAlign w:val="bottom"/>
            <w:hideMark/>
          </w:tcPr>
          <w:p w14:paraId="0D6DFFFF" w14:textId="77777777" w:rsidR="00CE674C" w:rsidRPr="00CE674C" w:rsidRDefault="00CE674C" w:rsidP="001A6404">
            <w:pPr>
              <w:spacing w:line="256" w:lineRule="auto"/>
              <w:jc w:val="right"/>
              <w:rPr>
                <w:sz w:val="20"/>
                <w:szCs w:val="20"/>
              </w:rPr>
            </w:pPr>
            <w:r w:rsidRPr="00CE674C">
              <w:rPr>
                <w:sz w:val="20"/>
                <w:szCs w:val="20"/>
              </w:rPr>
              <w:t>117,4</w:t>
            </w:r>
          </w:p>
        </w:tc>
      </w:tr>
      <w:tr w:rsidR="001A6404" w:rsidRPr="00CE674C" w14:paraId="57747AC7" w14:textId="77777777" w:rsidTr="001A6404">
        <w:trPr>
          <w:trHeight w:val="238"/>
        </w:trPr>
        <w:tc>
          <w:tcPr>
            <w:tcW w:w="1501" w:type="pct"/>
            <w:vAlign w:val="bottom"/>
            <w:hideMark/>
          </w:tcPr>
          <w:p w14:paraId="0D03622D" w14:textId="77777777" w:rsidR="00CE674C" w:rsidRPr="00CE674C" w:rsidRDefault="00CE674C" w:rsidP="001A6404">
            <w:pPr>
              <w:spacing w:line="256" w:lineRule="auto"/>
              <w:ind w:left="226" w:hanging="113"/>
              <w:rPr>
                <w:sz w:val="20"/>
                <w:szCs w:val="20"/>
              </w:rPr>
            </w:pPr>
            <w:r w:rsidRPr="00CE674C">
              <w:rPr>
                <w:sz w:val="20"/>
                <w:szCs w:val="20"/>
              </w:rPr>
              <w:t xml:space="preserve">Бут </w:t>
            </w:r>
            <w:proofErr w:type="spellStart"/>
            <w:r w:rsidRPr="00CE674C">
              <w:rPr>
                <w:sz w:val="20"/>
                <w:szCs w:val="20"/>
              </w:rPr>
              <w:t>кийим</w:t>
            </w:r>
            <w:proofErr w:type="spellEnd"/>
            <w:r w:rsidRPr="00CE674C">
              <w:rPr>
                <w:sz w:val="20"/>
                <w:szCs w:val="20"/>
              </w:rPr>
              <w:t xml:space="preserve">, </w:t>
            </w:r>
            <w:proofErr w:type="spellStart"/>
            <w:r w:rsidRPr="00CE674C">
              <w:rPr>
                <w:color w:val="000000"/>
                <w:sz w:val="20"/>
                <w:szCs w:val="20"/>
              </w:rPr>
              <w:t>миң</w:t>
            </w:r>
            <w:proofErr w:type="spellEnd"/>
            <w:r w:rsidRPr="00CE674C">
              <w:rPr>
                <w:color w:val="000000"/>
                <w:sz w:val="20"/>
                <w:szCs w:val="20"/>
              </w:rPr>
              <w:t xml:space="preserve"> </w:t>
            </w:r>
            <w:proofErr w:type="spellStart"/>
            <w:r w:rsidRPr="00CE674C">
              <w:rPr>
                <w:color w:val="000000"/>
                <w:sz w:val="20"/>
                <w:szCs w:val="20"/>
              </w:rPr>
              <w:t>түг</w:t>
            </w:r>
            <w:r w:rsidRPr="00CE674C">
              <w:rPr>
                <w:sz w:val="20"/>
                <w:szCs w:val="20"/>
              </w:rPr>
              <w:t>ө</w:t>
            </w:r>
            <w:r w:rsidRPr="00CE674C">
              <w:rPr>
                <w:color w:val="000000"/>
                <w:sz w:val="20"/>
                <w:szCs w:val="20"/>
              </w:rPr>
              <w:t>й</w:t>
            </w:r>
            <w:proofErr w:type="spellEnd"/>
          </w:p>
        </w:tc>
        <w:tc>
          <w:tcPr>
            <w:tcW w:w="428" w:type="pct"/>
            <w:vAlign w:val="bottom"/>
            <w:hideMark/>
          </w:tcPr>
          <w:p w14:paraId="55DA10C5" w14:textId="77777777" w:rsidR="00CE674C" w:rsidRPr="00CE674C" w:rsidRDefault="00CE674C" w:rsidP="001A6404">
            <w:pPr>
              <w:spacing w:line="256" w:lineRule="auto"/>
              <w:jc w:val="right"/>
              <w:rPr>
                <w:sz w:val="20"/>
                <w:szCs w:val="20"/>
              </w:rPr>
            </w:pPr>
            <w:r w:rsidRPr="00CE674C">
              <w:rPr>
                <w:sz w:val="20"/>
                <w:szCs w:val="20"/>
              </w:rPr>
              <w:t>83,6</w:t>
            </w:r>
          </w:p>
        </w:tc>
        <w:tc>
          <w:tcPr>
            <w:tcW w:w="428" w:type="pct"/>
            <w:vAlign w:val="bottom"/>
            <w:hideMark/>
          </w:tcPr>
          <w:p w14:paraId="29C226CA" w14:textId="77777777" w:rsidR="00CE674C" w:rsidRPr="00CE674C" w:rsidRDefault="00CE674C" w:rsidP="001A6404">
            <w:pPr>
              <w:spacing w:line="256" w:lineRule="auto"/>
              <w:jc w:val="right"/>
              <w:rPr>
                <w:sz w:val="20"/>
                <w:szCs w:val="20"/>
              </w:rPr>
            </w:pPr>
            <w:r w:rsidRPr="00CE674C">
              <w:rPr>
                <w:sz w:val="20"/>
                <w:szCs w:val="20"/>
              </w:rPr>
              <w:t>2</w:t>
            </w:r>
            <w:r w:rsidRPr="00CE674C">
              <w:rPr>
                <w:sz w:val="20"/>
                <w:szCs w:val="20"/>
                <w:lang w:val="ky-KG"/>
              </w:rPr>
              <w:t xml:space="preserve"> </w:t>
            </w:r>
            <w:r w:rsidRPr="00CE674C">
              <w:rPr>
                <w:sz w:val="20"/>
                <w:szCs w:val="20"/>
              </w:rPr>
              <w:t>784,4</w:t>
            </w:r>
          </w:p>
        </w:tc>
        <w:tc>
          <w:tcPr>
            <w:tcW w:w="460" w:type="pct"/>
            <w:vAlign w:val="bottom"/>
            <w:hideMark/>
          </w:tcPr>
          <w:p w14:paraId="1856E954" w14:textId="77777777" w:rsidR="00CE674C" w:rsidRPr="00CE674C" w:rsidRDefault="00CE674C" w:rsidP="001A6404">
            <w:pPr>
              <w:spacing w:line="256" w:lineRule="auto"/>
              <w:jc w:val="right"/>
              <w:rPr>
                <w:sz w:val="20"/>
                <w:szCs w:val="20"/>
              </w:rPr>
            </w:pPr>
            <w:r w:rsidRPr="00CE674C">
              <w:rPr>
                <w:sz w:val="20"/>
                <w:szCs w:val="20"/>
              </w:rPr>
              <w:t>197,8</w:t>
            </w:r>
          </w:p>
        </w:tc>
        <w:tc>
          <w:tcPr>
            <w:tcW w:w="460" w:type="pct"/>
            <w:vAlign w:val="bottom"/>
            <w:hideMark/>
          </w:tcPr>
          <w:p w14:paraId="5941FC1A" w14:textId="77777777" w:rsidR="00CE674C" w:rsidRPr="00CE674C" w:rsidRDefault="00CE674C" w:rsidP="001A6404">
            <w:pPr>
              <w:spacing w:line="256" w:lineRule="auto"/>
              <w:jc w:val="right"/>
              <w:rPr>
                <w:sz w:val="20"/>
                <w:szCs w:val="20"/>
              </w:rPr>
            </w:pPr>
            <w:r w:rsidRPr="00CE674C">
              <w:rPr>
                <w:sz w:val="20"/>
                <w:szCs w:val="20"/>
              </w:rPr>
              <w:t>3</w:t>
            </w:r>
            <w:r w:rsidRPr="00CE674C">
              <w:rPr>
                <w:sz w:val="20"/>
                <w:szCs w:val="20"/>
                <w:lang w:val="ky-KG"/>
              </w:rPr>
              <w:t xml:space="preserve"> </w:t>
            </w:r>
            <w:r w:rsidRPr="00CE674C">
              <w:rPr>
                <w:sz w:val="20"/>
                <w:szCs w:val="20"/>
              </w:rPr>
              <w:t>694,3</w:t>
            </w:r>
          </w:p>
        </w:tc>
        <w:tc>
          <w:tcPr>
            <w:tcW w:w="431" w:type="pct"/>
            <w:vAlign w:val="bottom"/>
            <w:hideMark/>
          </w:tcPr>
          <w:p w14:paraId="53716150" w14:textId="77777777" w:rsidR="00CE674C" w:rsidRPr="00CE674C" w:rsidRDefault="00CE674C" w:rsidP="001A6404">
            <w:pPr>
              <w:spacing w:line="256" w:lineRule="auto"/>
              <w:jc w:val="right"/>
              <w:rPr>
                <w:sz w:val="20"/>
                <w:szCs w:val="20"/>
              </w:rPr>
            </w:pPr>
            <w:r w:rsidRPr="00CE674C">
              <w:rPr>
                <w:sz w:val="20"/>
                <w:szCs w:val="20"/>
              </w:rPr>
              <w:t>212,5</w:t>
            </w:r>
          </w:p>
        </w:tc>
        <w:tc>
          <w:tcPr>
            <w:tcW w:w="431" w:type="pct"/>
            <w:vAlign w:val="bottom"/>
            <w:hideMark/>
          </w:tcPr>
          <w:p w14:paraId="3FAF1B2B" w14:textId="77777777" w:rsidR="00CE674C" w:rsidRPr="00CE674C" w:rsidRDefault="00CE674C" w:rsidP="001A6404">
            <w:pPr>
              <w:spacing w:line="256" w:lineRule="auto"/>
              <w:jc w:val="right"/>
              <w:rPr>
                <w:sz w:val="20"/>
                <w:szCs w:val="20"/>
              </w:rPr>
            </w:pPr>
            <w:r w:rsidRPr="00CE674C">
              <w:rPr>
                <w:sz w:val="20"/>
                <w:szCs w:val="20"/>
              </w:rPr>
              <w:t>97,5</w:t>
            </w:r>
          </w:p>
        </w:tc>
        <w:tc>
          <w:tcPr>
            <w:tcW w:w="430" w:type="pct"/>
            <w:gridSpan w:val="2"/>
            <w:vAlign w:val="bottom"/>
            <w:hideMark/>
          </w:tcPr>
          <w:p w14:paraId="3BB22A0C" w14:textId="77777777" w:rsidR="00CE674C" w:rsidRPr="00CE674C" w:rsidRDefault="00CE674C" w:rsidP="001A6404">
            <w:pPr>
              <w:spacing w:line="256" w:lineRule="auto"/>
              <w:jc w:val="right"/>
              <w:rPr>
                <w:sz w:val="20"/>
                <w:szCs w:val="20"/>
              </w:rPr>
            </w:pPr>
            <w:r w:rsidRPr="00CE674C">
              <w:rPr>
                <w:sz w:val="20"/>
                <w:szCs w:val="20"/>
              </w:rPr>
              <w:t>236,7</w:t>
            </w:r>
          </w:p>
        </w:tc>
        <w:tc>
          <w:tcPr>
            <w:tcW w:w="430" w:type="pct"/>
            <w:vAlign w:val="bottom"/>
            <w:hideMark/>
          </w:tcPr>
          <w:p w14:paraId="3D03D7A4" w14:textId="77777777" w:rsidR="00CE674C" w:rsidRPr="00CE674C" w:rsidRDefault="00CE674C" w:rsidP="001A6404">
            <w:pPr>
              <w:spacing w:line="256" w:lineRule="auto"/>
              <w:jc w:val="right"/>
              <w:rPr>
                <w:sz w:val="20"/>
                <w:szCs w:val="20"/>
              </w:rPr>
            </w:pPr>
            <w:r w:rsidRPr="00CE674C">
              <w:rPr>
                <w:sz w:val="20"/>
                <w:szCs w:val="20"/>
              </w:rPr>
              <w:t>132,7</w:t>
            </w:r>
          </w:p>
        </w:tc>
      </w:tr>
      <w:tr w:rsidR="001A6404" w:rsidRPr="00CE674C" w14:paraId="50369C40" w14:textId="77777777" w:rsidTr="001A6404">
        <w:trPr>
          <w:trHeight w:val="959"/>
        </w:trPr>
        <w:tc>
          <w:tcPr>
            <w:tcW w:w="1501" w:type="pct"/>
            <w:vAlign w:val="bottom"/>
            <w:hideMark/>
          </w:tcPr>
          <w:p w14:paraId="2A971A15" w14:textId="77777777" w:rsidR="00CE674C" w:rsidRPr="00CE674C" w:rsidRDefault="00CE674C" w:rsidP="001A6404">
            <w:pPr>
              <w:spacing w:line="256" w:lineRule="auto"/>
              <w:ind w:left="113" w:hanging="113"/>
              <w:rPr>
                <w:b/>
                <w:i/>
                <w:sz w:val="20"/>
                <w:szCs w:val="20"/>
              </w:rPr>
            </w:pPr>
            <w:r w:rsidRPr="00CE674C">
              <w:rPr>
                <w:b/>
                <w:color w:val="000000"/>
                <w:sz w:val="20"/>
                <w:szCs w:val="20"/>
              </w:rPr>
              <w:t xml:space="preserve">Резина </w:t>
            </w:r>
            <w:proofErr w:type="spellStart"/>
            <w:r w:rsidRPr="00CE674C">
              <w:rPr>
                <w:b/>
                <w:color w:val="000000"/>
                <w:sz w:val="20"/>
                <w:szCs w:val="20"/>
              </w:rPr>
              <w:t>жана</w:t>
            </w:r>
            <w:proofErr w:type="spellEnd"/>
            <w:r w:rsidRPr="00CE674C">
              <w:rPr>
                <w:b/>
                <w:color w:val="000000"/>
                <w:sz w:val="20"/>
                <w:szCs w:val="20"/>
              </w:rPr>
              <w:t xml:space="preserve"> пластмасса </w:t>
            </w:r>
            <w:proofErr w:type="spellStart"/>
            <w:r w:rsidRPr="00CE674C">
              <w:rPr>
                <w:b/>
                <w:color w:val="000000"/>
                <w:sz w:val="20"/>
                <w:szCs w:val="20"/>
              </w:rPr>
              <w:t>буюмдарын</w:t>
            </w:r>
            <w:proofErr w:type="spellEnd"/>
            <w:r w:rsidRPr="00CE674C">
              <w:rPr>
                <w:b/>
                <w:color w:val="000000"/>
                <w:sz w:val="20"/>
                <w:szCs w:val="20"/>
              </w:rPr>
              <w:t xml:space="preserve">, башка металл </w:t>
            </w:r>
            <w:proofErr w:type="spellStart"/>
            <w:r w:rsidRPr="00CE674C">
              <w:rPr>
                <w:b/>
                <w:color w:val="000000"/>
                <w:sz w:val="20"/>
                <w:szCs w:val="20"/>
              </w:rPr>
              <w:t>эмес</w:t>
            </w:r>
            <w:proofErr w:type="spellEnd"/>
            <w:r w:rsidRPr="00CE674C">
              <w:rPr>
                <w:b/>
                <w:color w:val="000000"/>
                <w:sz w:val="20"/>
                <w:szCs w:val="20"/>
              </w:rPr>
              <w:t xml:space="preserve"> </w:t>
            </w:r>
            <w:proofErr w:type="spellStart"/>
            <w:r w:rsidRPr="00CE674C">
              <w:rPr>
                <w:b/>
                <w:color w:val="000000"/>
                <w:sz w:val="20"/>
                <w:szCs w:val="20"/>
              </w:rPr>
              <w:t>минералдык</w:t>
            </w:r>
            <w:proofErr w:type="spellEnd"/>
            <w:r w:rsidRPr="00CE674C">
              <w:rPr>
                <w:b/>
                <w:color w:val="000000"/>
                <w:sz w:val="20"/>
                <w:szCs w:val="20"/>
              </w:rPr>
              <w:t xml:space="preserve"> </w:t>
            </w:r>
            <w:r w:rsidRPr="00CE674C">
              <w:rPr>
                <w:b/>
                <w:color w:val="000000"/>
                <w:sz w:val="20"/>
                <w:szCs w:val="20"/>
                <w:lang w:val="ky-KG"/>
              </w:rPr>
              <w:t>азыкт</w:t>
            </w:r>
            <w:proofErr w:type="spellStart"/>
            <w:r w:rsidRPr="00CE674C">
              <w:rPr>
                <w:b/>
                <w:color w:val="000000"/>
                <w:sz w:val="20"/>
                <w:szCs w:val="20"/>
              </w:rPr>
              <w:t>арды</w:t>
            </w:r>
            <w:proofErr w:type="spellEnd"/>
            <w:r w:rsidRPr="00CE674C">
              <w:rPr>
                <w:b/>
                <w:color w:val="000000"/>
                <w:sz w:val="20"/>
                <w:szCs w:val="20"/>
              </w:rPr>
              <w:t xml:space="preserve"> </w:t>
            </w:r>
            <w:proofErr w:type="spellStart"/>
            <w:r w:rsidRPr="00CE674C">
              <w:rPr>
                <w:b/>
                <w:color w:val="000000"/>
                <w:sz w:val="20"/>
                <w:szCs w:val="20"/>
              </w:rPr>
              <w:t>өндүрүү</w:t>
            </w:r>
            <w:proofErr w:type="spellEnd"/>
          </w:p>
        </w:tc>
        <w:tc>
          <w:tcPr>
            <w:tcW w:w="428" w:type="pct"/>
            <w:vAlign w:val="bottom"/>
          </w:tcPr>
          <w:p w14:paraId="01D05FCA" w14:textId="77777777" w:rsidR="00CE674C" w:rsidRPr="00CE674C" w:rsidRDefault="00CE674C" w:rsidP="001A6404">
            <w:pPr>
              <w:spacing w:line="256" w:lineRule="auto"/>
              <w:jc w:val="right"/>
              <w:rPr>
                <w:rFonts w:ascii="Kyrghyz Times" w:hAnsi="Kyrghyz Times" w:cs="Arial"/>
                <w:sz w:val="18"/>
                <w:szCs w:val="18"/>
                <w:lang w:val="ky-KG"/>
              </w:rPr>
            </w:pPr>
          </w:p>
        </w:tc>
        <w:tc>
          <w:tcPr>
            <w:tcW w:w="428" w:type="pct"/>
            <w:vAlign w:val="bottom"/>
          </w:tcPr>
          <w:p w14:paraId="31F778CA" w14:textId="77777777" w:rsidR="00CE674C" w:rsidRPr="00CE674C" w:rsidRDefault="00CE674C" w:rsidP="001A6404">
            <w:pPr>
              <w:spacing w:line="256" w:lineRule="auto"/>
              <w:jc w:val="center"/>
              <w:rPr>
                <w:rFonts w:ascii="Kyrghyz Times" w:hAnsi="Kyrghyz Times" w:cs="Arial"/>
                <w:sz w:val="18"/>
                <w:szCs w:val="18"/>
                <w:lang w:val="ky-KG"/>
              </w:rPr>
            </w:pPr>
          </w:p>
        </w:tc>
        <w:tc>
          <w:tcPr>
            <w:tcW w:w="460" w:type="pct"/>
            <w:vAlign w:val="bottom"/>
          </w:tcPr>
          <w:p w14:paraId="7DE19DE5" w14:textId="77777777" w:rsidR="00CE674C" w:rsidRPr="00CE674C" w:rsidRDefault="00CE674C" w:rsidP="001A6404">
            <w:pPr>
              <w:spacing w:line="256" w:lineRule="auto"/>
              <w:jc w:val="right"/>
              <w:rPr>
                <w:rFonts w:ascii="Kyrghyz Times" w:hAnsi="Kyrghyz Times" w:cs="Arial"/>
                <w:sz w:val="18"/>
                <w:szCs w:val="18"/>
                <w:lang w:val="ky-KG"/>
              </w:rPr>
            </w:pPr>
          </w:p>
        </w:tc>
        <w:tc>
          <w:tcPr>
            <w:tcW w:w="460" w:type="pct"/>
            <w:vAlign w:val="bottom"/>
          </w:tcPr>
          <w:p w14:paraId="53735A18" w14:textId="77777777" w:rsidR="00CE674C" w:rsidRPr="00CE674C" w:rsidRDefault="00CE674C" w:rsidP="001A6404">
            <w:pPr>
              <w:spacing w:line="256" w:lineRule="auto"/>
              <w:jc w:val="right"/>
              <w:rPr>
                <w:rFonts w:ascii="Kyrghyz Times" w:hAnsi="Kyrghyz Times" w:cs="Arial"/>
                <w:sz w:val="18"/>
                <w:szCs w:val="18"/>
                <w:lang w:val="ky-KG"/>
              </w:rPr>
            </w:pPr>
          </w:p>
        </w:tc>
        <w:tc>
          <w:tcPr>
            <w:tcW w:w="431" w:type="pct"/>
            <w:vAlign w:val="bottom"/>
          </w:tcPr>
          <w:p w14:paraId="0B5426F6" w14:textId="77777777" w:rsidR="00CE674C" w:rsidRPr="00CE674C" w:rsidRDefault="00CE674C" w:rsidP="001A6404">
            <w:pPr>
              <w:spacing w:line="256" w:lineRule="auto"/>
              <w:jc w:val="right"/>
              <w:rPr>
                <w:rFonts w:ascii="Kyrghyz Times" w:hAnsi="Kyrghyz Times" w:cs="Arial"/>
                <w:sz w:val="18"/>
                <w:szCs w:val="18"/>
                <w:lang w:val="ky-KG"/>
              </w:rPr>
            </w:pPr>
          </w:p>
        </w:tc>
        <w:tc>
          <w:tcPr>
            <w:tcW w:w="431" w:type="pct"/>
            <w:vAlign w:val="bottom"/>
          </w:tcPr>
          <w:p w14:paraId="36674F7C" w14:textId="77777777" w:rsidR="00CE674C" w:rsidRPr="00CE674C" w:rsidRDefault="00CE674C" w:rsidP="001A6404">
            <w:pPr>
              <w:spacing w:line="256" w:lineRule="auto"/>
              <w:jc w:val="right"/>
              <w:rPr>
                <w:rFonts w:ascii="Kyrghyz Times" w:hAnsi="Kyrghyz Times" w:cs="Arial"/>
                <w:sz w:val="18"/>
                <w:szCs w:val="18"/>
                <w:lang w:val="ky-KG"/>
              </w:rPr>
            </w:pPr>
          </w:p>
        </w:tc>
        <w:tc>
          <w:tcPr>
            <w:tcW w:w="430" w:type="pct"/>
            <w:gridSpan w:val="2"/>
            <w:vAlign w:val="bottom"/>
          </w:tcPr>
          <w:p w14:paraId="346110A7" w14:textId="77777777" w:rsidR="00CE674C" w:rsidRPr="00CE674C" w:rsidRDefault="00CE674C" w:rsidP="001A6404">
            <w:pPr>
              <w:spacing w:line="256" w:lineRule="auto"/>
              <w:jc w:val="right"/>
              <w:rPr>
                <w:rFonts w:ascii="Kyrghyz Times" w:hAnsi="Kyrghyz Times" w:cs="Arial"/>
                <w:sz w:val="18"/>
                <w:szCs w:val="18"/>
                <w:lang w:val="ky-KG"/>
              </w:rPr>
            </w:pPr>
          </w:p>
        </w:tc>
        <w:tc>
          <w:tcPr>
            <w:tcW w:w="430" w:type="pct"/>
            <w:vAlign w:val="bottom"/>
          </w:tcPr>
          <w:p w14:paraId="0AC8B0E3" w14:textId="77777777" w:rsidR="00CE674C" w:rsidRPr="00CE674C" w:rsidRDefault="00CE674C" w:rsidP="001A6404">
            <w:pPr>
              <w:spacing w:line="256" w:lineRule="auto"/>
              <w:jc w:val="right"/>
              <w:rPr>
                <w:rFonts w:ascii="Kyrghyz Times" w:hAnsi="Kyrghyz Times" w:cs="Arial"/>
                <w:sz w:val="18"/>
                <w:szCs w:val="18"/>
                <w:lang w:val="ky-KG"/>
              </w:rPr>
            </w:pPr>
          </w:p>
        </w:tc>
      </w:tr>
      <w:tr w:rsidR="001A6404" w:rsidRPr="00CE674C" w14:paraId="429202EE" w14:textId="77777777" w:rsidTr="001A6404">
        <w:trPr>
          <w:trHeight w:val="689"/>
        </w:trPr>
        <w:tc>
          <w:tcPr>
            <w:tcW w:w="1501" w:type="pct"/>
            <w:vAlign w:val="bottom"/>
            <w:hideMark/>
          </w:tcPr>
          <w:p w14:paraId="5A152E65" w14:textId="77777777" w:rsidR="00CE674C" w:rsidRPr="00CE674C" w:rsidRDefault="00CE674C" w:rsidP="001A6404">
            <w:pPr>
              <w:spacing w:line="256" w:lineRule="auto"/>
              <w:rPr>
                <w:b/>
                <w:sz w:val="20"/>
                <w:szCs w:val="20"/>
              </w:rPr>
            </w:pPr>
            <w:proofErr w:type="spellStart"/>
            <w:r w:rsidRPr="00CE674C">
              <w:rPr>
                <w:sz w:val="20"/>
                <w:szCs w:val="20"/>
              </w:rPr>
              <w:t>Бө</w:t>
            </w:r>
            <w:proofErr w:type="spellEnd"/>
            <w:r w:rsidRPr="00CE674C">
              <w:rPr>
                <w:sz w:val="20"/>
                <w:szCs w:val="20"/>
                <w:lang w:val="ky-KG"/>
              </w:rPr>
              <w:t>төлкө</w:t>
            </w:r>
            <w:r w:rsidRPr="00CE674C">
              <w:rPr>
                <w:sz w:val="20"/>
                <w:szCs w:val="20"/>
              </w:rPr>
              <w:t xml:space="preserve">, флакон </w:t>
            </w:r>
            <w:proofErr w:type="spellStart"/>
            <w:r w:rsidRPr="00CE674C">
              <w:rPr>
                <w:sz w:val="20"/>
                <w:szCs w:val="20"/>
              </w:rPr>
              <w:t>жана</w:t>
            </w:r>
            <w:proofErr w:type="spellEnd"/>
            <w:r w:rsidRPr="00CE674C">
              <w:rPr>
                <w:sz w:val="20"/>
                <w:szCs w:val="20"/>
              </w:rPr>
              <w:t xml:space="preserve"> </w:t>
            </w:r>
            <w:proofErr w:type="spellStart"/>
            <w:r w:rsidRPr="00CE674C">
              <w:rPr>
                <w:sz w:val="20"/>
                <w:szCs w:val="20"/>
              </w:rPr>
              <w:t>ушул</w:t>
            </w:r>
            <w:proofErr w:type="spellEnd"/>
            <w:r w:rsidRPr="00CE674C">
              <w:rPr>
                <w:sz w:val="20"/>
                <w:szCs w:val="20"/>
              </w:rPr>
              <w:t xml:space="preserve"> </w:t>
            </w:r>
            <w:proofErr w:type="spellStart"/>
            <w:r w:rsidRPr="00CE674C">
              <w:rPr>
                <w:sz w:val="20"/>
                <w:szCs w:val="20"/>
              </w:rPr>
              <w:t>өңдүү</w:t>
            </w:r>
            <w:proofErr w:type="spellEnd"/>
            <w:r w:rsidRPr="00CE674C">
              <w:rPr>
                <w:sz w:val="20"/>
                <w:szCs w:val="20"/>
              </w:rPr>
              <w:t xml:space="preserve"> </w:t>
            </w:r>
            <w:proofErr w:type="spellStart"/>
            <w:r w:rsidRPr="00CE674C">
              <w:rPr>
                <w:sz w:val="20"/>
                <w:szCs w:val="20"/>
              </w:rPr>
              <w:t>пластмассадан</w:t>
            </w:r>
            <w:proofErr w:type="spellEnd"/>
            <w:r w:rsidRPr="00CE674C">
              <w:rPr>
                <w:sz w:val="20"/>
                <w:szCs w:val="20"/>
              </w:rPr>
              <w:t xml:space="preserve"> </w:t>
            </w:r>
            <w:proofErr w:type="spellStart"/>
            <w:r w:rsidRPr="00CE674C">
              <w:rPr>
                <w:sz w:val="20"/>
                <w:szCs w:val="20"/>
              </w:rPr>
              <w:t>жасалган</w:t>
            </w:r>
            <w:proofErr w:type="spellEnd"/>
            <w:r w:rsidRPr="00CE674C">
              <w:rPr>
                <w:sz w:val="20"/>
                <w:szCs w:val="20"/>
              </w:rPr>
              <w:t xml:space="preserve"> </w:t>
            </w:r>
            <w:proofErr w:type="spellStart"/>
            <w:r w:rsidRPr="00CE674C">
              <w:rPr>
                <w:sz w:val="20"/>
                <w:szCs w:val="20"/>
              </w:rPr>
              <w:t>буюмдар</w:t>
            </w:r>
            <w:proofErr w:type="spellEnd"/>
            <w:r w:rsidRPr="00CE674C">
              <w:rPr>
                <w:sz w:val="20"/>
                <w:szCs w:val="20"/>
              </w:rPr>
              <w:t xml:space="preserve">, </w:t>
            </w:r>
            <w:r w:rsidRPr="00CE674C">
              <w:rPr>
                <w:sz w:val="20"/>
                <w:szCs w:val="20"/>
                <w:lang w:val="ky-KG"/>
              </w:rPr>
              <w:t>млн. даана</w:t>
            </w:r>
          </w:p>
        </w:tc>
        <w:tc>
          <w:tcPr>
            <w:tcW w:w="428" w:type="pct"/>
            <w:vAlign w:val="bottom"/>
            <w:hideMark/>
          </w:tcPr>
          <w:p w14:paraId="79A1CF26" w14:textId="77777777" w:rsidR="00CE674C" w:rsidRPr="00CE674C" w:rsidRDefault="00CE674C" w:rsidP="001A6404">
            <w:pPr>
              <w:spacing w:line="256" w:lineRule="auto"/>
              <w:jc w:val="right"/>
              <w:rPr>
                <w:sz w:val="20"/>
                <w:szCs w:val="20"/>
              </w:rPr>
            </w:pPr>
            <w:r w:rsidRPr="00CE674C">
              <w:rPr>
                <w:sz w:val="20"/>
                <w:szCs w:val="20"/>
              </w:rPr>
              <w:t>64,7</w:t>
            </w:r>
          </w:p>
        </w:tc>
        <w:tc>
          <w:tcPr>
            <w:tcW w:w="428" w:type="pct"/>
            <w:vAlign w:val="bottom"/>
            <w:hideMark/>
          </w:tcPr>
          <w:p w14:paraId="4F94EBAD" w14:textId="77777777" w:rsidR="00CE674C" w:rsidRPr="00CE674C" w:rsidRDefault="00CE674C" w:rsidP="001A6404">
            <w:pPr>
              <w:spacing w:line="256" w:lineRule="auto"/>
              <w:jc w:val="right"/>
              <w:rPr>
                <w:sz w:val="20"/>
                <w:szCs w:val="20"/>
              </w:rPr>
            </w:pPr>
            <w:r w:rsidRPr="00CE674C">
              <w:rPr>
                <w:sz w:val="20"/>
                <w:szCs w:val="20"/>
              </w:rPr>
              <w:t>716,0</w:t>
            </w:r>
          </w:p>
        </w:tc>
        <w:tc>
          <w:tcPr>
            <w:tcW w:w="460" w:type="pct"/>
            <w:vAlign w:val="bottom"/>
            <w:hideMark/>
          </w:tcPr>
          <w:p w14:paraId="1F2223E4" w14:textId="77777777" w:rsidR="00CE674C" w:rsidRPr="00CE674C" w:rsidRDefault="00CE674C" w:rsidP="001A6404">
            <w:pPr>
              <w:spacing w:line="256" w:lineRule="auto"/>
              <w:jc w:val="right"/>
              <w:rPr>
                <w:sz w:val="20"/>
                <w:szCs w:val="20"/>
              </w:rPr>
            </w:pPr>
            <w:r w:rsidRPr="00CE674C">
              <w:rPr>
                <w:sz w:val="20"/>
                <w:szCs w:val="20"/>
              </w:rPr>
              <w:t>26,4</w:t>
            </w:r>
          </w:p>
        </w:tc>
        <w:tc>
          <w:tcPr>
            <w:tcW w:w="460" w:type="pct"/>
            <w:vAlign w:val="bottom"/>
            <w:hideMark/>
          </w:tcPr>
          <w:p w14:paraId="7BC7A5B6" w14:textId="77777777" w:rsidR="00CE674C" w:rsidRPr="00CE674C" w:rsidRDefault="00CE674C" w:rsidP="001A6404">
            <w:pPr>
              <w:spacing w:line="256" w:lineRule="auto"/>
              <w:jc w:val="right"/>
              <w:rPr>
                <w:sz w:val="20"/>
                <w:szCs w:val="20"/>
              </w:rPr>
            </w:pPr>
            <w:r w:rsidRPr="00CE674C">
              <w:rPr>
                <w:sz w:val="20"/>
                <w:szCs w:val="20"/>
              </w:rPr>
              <w:t>572,2</w:t>
            </w:r>
          </w:p>
        </w:tc>
        <w:tc>
          <w:tcPr>
            <w:tcW w:w="431" w:type="pct"/>
            <w:vAlign w:val="bottom"/>
            <w:hideMark/>
          </w:tcPr>
          <w:p w14:paraId="352D26B0" w14:textId="77777777" w:rsidR="00CE674C" w:rsidRPr="00CE674C" w:rsidRDefault="00CE674C" w:rsidP="001A6404">
            <w:pPr>
              <w:spacing w:line="256" w:lineRule="auto"/>
              <w:jc w:val="right"/>
              <w:rPr>
                <w:sz w:val="20"/>
                <w:szCs w:val="20"/>
              </w:rPr>
            </w:pPr>
            <w:r w:rsidRPr="00CE674C">
              <w:rPr>
                <w:sz w:val="20"/>
                <w:szCs w:val="20"/>
              </w:rPr>
              <w:t>156,7</w:t>
            </w:r>
          </w:p>
        </w:tc>
        <w:tc>
          <w:tcPr>
            <w:tcW w:w="431" w:type="pct"/>
            <w:vAlign w:val="bottom"/>
            <w:hideMark/>
          </w:tcPr>
          <w:p w14:paraId="2031F340" w14:textId="77777777" w:rsidR="00CE674C" w:rsidRPr="00CE674C" w:rsidRDefault="00CE674C" w:rsidP="001A6404">
            <w:pPr>
              <w:spacing w:line="256" w:lineRule="auto"/>
              <w:jc w:val="right"/>
              <w:rPr>
                <w:sz w:val="20"/>
                <w:szCs w:val="20"/>
              </w:rPr>
            </w:pPr>
            <w:r w:rsidRPr="00CE674C">
              <w:rPr>
                <w:sz w:val="20"/>
                <w:szCs w:val="20"/>
              </w:rPr>
              <w:t>160,5</w:t>
            </w:r>
          </w:p>
        </w:tc>
        <w:tc>
          <w:tcPr>
            <w:tcW w:w="430" w:type="pct"/>
            <w:gridSpan w:val="2"/>
            <w:vAlign w:val="bottom"/>
            <w:hideMark/>
          </w:tcPr>
          <w:p w14:paraId="374D9267" w14:textId="77777777" w:rsidR="00CE674C" w:rsidRPr="00CE674C" w:rsidRDefault="00CE674C" w:rsidP="001A6404">
            <w:pPr>
              <w:spacing w:line="256" w:lineRule="auto"/>
              <w:jc w:val="right"/>
              <w:rPr>
                <w:sz w:val="20"/>
                <w:szCs w:val="20"/>
              </w:rPr>
            </w:pPr>
            <w:r w:rsidRPr="00CE674C">
              <w:rPr>
                <w:sz w:val="20"/>
                <w:szCs w:val="20"/>
              </w:rPr>
              <w:t>40,8</w:t>
            </w:r>
          </w:p>
        </w:tc>
        <w:tc>
          <w:tcPr>
            <w:tcW w:w="430" w:type="pct"/>
            <w:vAlign w:val="bottom"/>
            <w:hideMark/>
          </w:tcPr>
          <w:p w14:paraId="35F63D14" w14:textId="77777777" w:rsidR="00CE674C" w:rsidRPr="00CE674C" w:rsidRDefault="00CE674C" w:rsidP="001A6404">
            <w:pPr>
              <w:spacing w:line="256" w:lineRule="auto"/>
              <w:jc w:val="right"/>
              <w:rPr>
                <w:sz w:val="20"/>
                <w:szCs w:val="20"/>
              </w:rPr>
            </w:pPr>
            <w:r w:rsidRPr="00CE674C">
              <w:rPr>
                <w:sz w:val="20"/>
                <w:szCs w:val="20"/>
              </w:rPr>
              <w:t>79,9</w:t>
            </w:r>
          </w:p>
        </w:tc>
      </w:tr>
      <w:tr w:rsidR="001A6404" w:rsidRPr="00CE674C" w14:paraId="67738486" w14:textId="77777777" w:rsidTr="001A6404">
        <w:trPr>
          <w:trHeight w:val="1384"/>
        </w:trPr>
        <w:tc>
          <w:tcPr>
            <w:tcW w:w="1501" w:type="pct"/>
            <w:vAlign w:val="bottom"/>
            <w:hideMark/>
          </w:tcPr>
          <w:p w14:paraId="3C31AFDF" w14:textId="4DBE4510" w:rsidR="00CE674C" w:rsidRPr="00CE674C" w:rsidRDefault="00CE674C" w:rsidP="001A6404">
            <w:pPr>
              <w:spacing w:line="256" w:lineRule="auto"/>
              <w:ind w:left="142" w:hanging="142"/>
              <w:rPr>
                <w:sz w:val="20"/>
                <w:szCs w:val="20"/>
                <w:lang w:val="ky-KG"/>
              </w:rPr>
            </w:pPr>
            <w:r w:rsidRPr="00CE674C">
              <w:rPr>
                <w:sz w:val="20"/>
                <w:szCs w:val="20"/>
                <w:lang w:val="ky-KG"/>
              </w:rPr>
              <w:t xml:space="preserve"> Пластмассадан жасалган эшик, терезе, </w:t>
            </w:r>
            <w:r w:rsidRPr="00CE674C">
              <w:rPr>
                <w:color w:val="000000"/>
                <w:sz w:val="20"/>
                <w:szCs w:val="20"/>
                <w:lang w:val="ky-KG"/>
              </w:rPr>
              <w:t xml:space="preserve">алардын четиндеги жыгачтары, </w:t>
            </w:r>
            <w:r w:rsidRPr="00CE674C">
              <w:rPr>
                <w:sz w:val="20"/>
                <w:szCs w:val="20"/>
                <w:lang w:val="ky-KG"/>
              </w:rPr>
              <w:t>эшиктин босогосу, жалюзи жана ушул ө</w:t>
            </w:r>
            <w:r w:rsidRPr="00CE674C">
              <w:rPr>
                <w:color w:val="000000"/>
                <w:sz w:val="20"/>
                <w:szCs w:val="20"/>
                <w:lang w:val="ky-KG"/>
              </w:rPr>
              <w:t>ңд</w:t>
            </w:r>
            <w:r w:rsidRPr="00CE674C">
              <w:rPr>
                <w:sz w:val="20"/>
                <w:szCs w:val="20"/>
                <w:lang w:val="ky-KG"/>
              </w:rPr>
              <w:t>үү буюмдар жана алардын бөлүктөрү,  миң кв.м</w:t>
            </w:r>
          </w:p>
        </w:tc>
        <w:tc>
          <w:tcPr>
            <w:tcW w:w="428" w:type="pct"/>
            <w:vAlign w:val="bottom"/>
            <w:hideMark/>
          </w:tcPr>
          <w:p w14:paraId="5934D05B" w14:textId="77777777" w:rsidR="00CE674C" w:rsidRPr="00CE674C" w:rsidRDefault="00CE674C" w:rsidP="001A6404">
            <w:pPr>
              <w:spacing w:line="256" w:lineRule="auto"/>
              <w:jc w:val="right"/>
              <w:rPr>
                <w:sz w:val="20"/>
                <w:szCs w:val="20"/>
              </w:rPr>
            </w:pPr>
            <w:r w:rsidRPr="00CE674C">
              <w:rPr>
                <w:sz w:val="20"/>
                <w:szCs w:val="20"/>
              </w:rPr>
              <w:t>21,3</w:t>
            </w:r>
          </w:p>
        </w:tc>
        <w:tc>
          <w:tcPr>
            <w:tcW w:w="428" w:type="pct"/>
            <w:vAlign w:val="bottom"/>
            <w:hideMark/>
          </w:tcPr>
          <w:p w14:paraId="5A2A24CC" w14:textId="77777777" w:rsidR="00CE674C" w:rsidRPr="00CE674C" w:rsidRDefault="00CE674C" w:rsidP="001A6404">
            <w:pPr>
              <w:spacing w:line="256" w:lineRule="auto"/>
              <w:jc w:val="right"/>
              <w:rPr>
                <w:sz w:val="20"/>
                <w:szCs w:val="20"/>
              </w:rPr>
            </w:pPr>
            <w:r w:rsidRPr="00CE674C">
              <w:rPr>
                <w:sz w:val="20"/>
                <w:szCs w:val="20"/>
              </w:rPr>
              <w:t>218,0</w:t>
            </w:r>
          </w:p>
        </w:tc>
        <w:tc>
          <w:tcPr>
            <w:tcW w:w="460" w:type="pct"/>
            <w:vAlign w:val="bottom"/>
            <w:hideMark/>
          </w:tcPr>
          <w:p w14:paraId="1DD29BF9" w14:textId="77777777" w:rsidR="00CE674C" w:rsidRPr="00CE674C" w:rsidRDefault="00CE674C" w:rsidP="001A6404">
            <w:pPr>
              <w:spacing w:line="256" w:lineRule="auto"/>
              <w:jc w:val="right"/>
              <w:rPr>
                <w:sz w:val="20"/>
                <w:szCs w:val="20"/>
              </w:rPr>
            </w:pPr>
            <w:r w:rsidRPr="00CE674C">
              <w:rPr>
                <w:sz w:val="20"/>
                <w:szCs w:val="20"/>
              </w:rPr>
              <w:t>30,5</w:t>
            </w:r>
          </w:p>
        </w:tc>
        <w:tc>
          <w:tcPr>
            <w:tcW w:w="460" w:type="pct"/>
            <w:vAlign w:val="bottom"/>
            <w:hideMark/>
          </w:tcPr>
          <w:p w14:paraId="33B66E95" w14:textId="77777777" w:rsidR="00CE674C" w:rsidRPr="00CE674C" w:rsidRDefault="00CE674C" w:rsidP="001A6404">
            <w:pPr>
              <w:spacing w:line="256" w:lineRule="auto"/>
              <w:jc w:val="right"/>
              <w:rPr>
                <w:sz w:val="20"/>
                <w:szCs w:val="20"/>
              </w:rPr>
            </w:pPr>
            <w:r w:rsidRPr="00CE674C">
              <w:rPr>
                <w:sz w:val="20"/>
                <w:szCs w:val="20"/>
              </w:rPr>
              <w:t>252,0</w:t>
            </w:r>
          </w:p>
        </w:tc>
        <w:tc>
          <w:tcPr>
            <w:tcW w:w="431" w:type="pct"/>
            <w:vAlign w:val="bottom"/>
            <w:hideMark/>
          </w:tcPr>
          <w:p w14:paraId="78BD1CC6" w14:textId="77777777" w:rsidR="00CE674C" w:rsidRPr="00CE674C" w:rsidRDefault="00CE674C" w:rsidP="001A6404">
            <w:pPr>
              <w:spacing w:line="256" w:lineRule="auto"/>
              <w:jc w:val="right"/>
              <w:rPr>
                <w:sz w:val="20"/>
                <w:szCs w:val="20"/>
              </w:rPr>
            </w:pPr>
            <w:r w:rsidRPr="00CE674C">
              <w:rPr>
                <w:sz w:val="20"/>
                <w:szCs w:val="20"/>
              </w:rPr>
              <w:t>99,5</w:t>
            </w:r>
          </w:p>
        </w:tc>
        <w:tc>
          <w:tcPr>
            <w:tcW w:w="431" w:type="pct"/>
            <w:vAlign w:val="bottom"/>
            <w:hideMark/>
          </w:tcPr>
          <w:p w14:paraId="0A05BF2F" w14:textId="77777777" w:rsidR="00CE674C" w:rsidRPr="00CE674C" w:rsidRDefault="00CE674C" w:rsidP="001A6404">
            <w:pPr>
              <w:spacing w:line="256" w:lineRule="auto"/>
              <w:jc w:val="right"/>
              <w:rPr>
                <w:sz w:val="20"/>
                <w:szCs w:val="20"/>
              </w:rPr>
            </w:pPr>
            <w:r w:rsidRPr="00CE674C">
              <w:rPr>
                <w:sz w:val="20"/>
                <w:szCs w:val="20"/>
              </w:rPr>
              <w:t>112,7</w:t>
            </w:r>
          </w:p>
        </w:tc>
        <w:tc>
          <w:tcPr>
            <w:tcW w:w="430" w:type="pct"/>
            <w:gridSpan w:val="2"/>
            <w:vAlign w:val="bottom"/>
            <w:hideMark/>
          </w:tcPr>
          <w:p w14:paraId="19842D3E" w14:textId="77777777" w:rsidR="00CE674C" w:rsidRPr="00CE674C" w:rsidRDefault="00CE674C" w:rsidP="001A6404">
            <w:pPr>
              <w:spacing w:line="256" w:lineRule="auto"/>
              <w:jc w:val="right"/>
              <w:rPr>
                <w:sz w:val="20"/>
                <w:szCs w:val="20"/>
              </w:rPr>
            </w:pPr>
            <w:r w:rsidRPr="00CE674C">
              <w:rPr>
                <w:sz w:val="20"/>
                <w:szCs w:val="20"/>
              </w:rPr>
              <w:t>143,1</w:t>
            </w:r>
          </w:p>
        </w:tc>
        <w:tc>
          <w:tcPr>
            <w:tcW w:w="430" w:type="pct"/>
            <w:vAlign w:val="bottom"/>
            <w:hideMark/>
          </w:tcPr>
          <w:p w14:paraId="7EC85BB7" w14:textId="77777777" w:rsidR="00CE674C" w:rsidRPr="00CE674C" w:rsidRDefault="00CE674C" w:rsidP="001A6404">
            <w:pPr>
              <w:spacing w:line="256" w:lineRule="auto"/>
              <w:jc w:val="right"/>
              <w:rPr>
                <w:sz w:val="20"/>
                <w:szCs w:val="20"/>
              </w:rPr>
            </w:pPr>
            <w:r w:rsidRPr="00CE674C">
              <w:rPr>
                <w:sz w:val="20"/>
                <w:szCs w:val="20"/>
              </w:rPr>
              <w:t>115,6</w:t>
            </w:r>
          </w:p>
        </w:tc>
      </w:tr>
      <w:tr w:rsidR="001A6404" w:rsidRPr="00CE674C" w14:paraId="27DCB58F" w14:textId="77777777" w:rsidTr="001A6404">
        <w:trPr>
          <w:trHeight w:val="223"/>
        </w:trPr>
        <w:tc>
          <w:tcPr>
            <w:tcW w:w="1501" w:type="pct"/>
            <w:vAlign w:val="bottom"/>
            <w:hideMark/>
          </w:tcPr>
          <w:p w14:paraId="55AFEB0F" w14:textId="77777777" w:rsidR="00CE674C" w:rsidRPr="00CE674C" w:rsidRDefault="00CE674C" w:rsidP="001A6404">
            <w:pPr>
              <w:spacing w:line="256" w:lineRule="auto"/>
              <w:ind w:left="113" w:hanging="113"/>
              <w:rPr>
                <w:bCs/>
                <w:sz w:val="20"/>
                <w:szCs w:val="20"/>
              </w:rPr>
            </w:pPr>
            <w:proofErr w:type="spellStart"/>
            <w:r w:rsidRPr="00CE674C">
              <w:rPr>
                <w:sz w:val="20"/>
                <w:szCs w:val="20"/>
              </w:rPr>
              <w:t>Курулуш</w:t>
            </w:r>
            <w:proofErr w:type="spellEnd"/>
            <w:r w:rsidRPr="00CE674C">
              <w:rPr>
                <w:sz w:val="20"/>
                <w:szCs w:val="20"/>
              </w:rPr>
              <w:t xml:space="preserve"> </w:t>
            </w:r>
            <w:r w:rsidRPr="00CE674C">
              <w:rPr>
                <w:sz w:val="20"/>
                <w:szCs w:val="20"/>
                <w:lang w:val="ky-KG"/>
              </w:rPr>
              <w:t>ү</w:t>
            </w:r>
            <w:r w:rsidRPr="00CE674C">
              <w:rPr>
                <w:sz w:val="20"/>
                <w:szCs w:val="20"/>
              </w:rPr>
              <w:t>ч</w:t>
            </w:r>
            <w:r w:rsidRPr="00CE674C">
              <w:rPr>
                <w:sz w:val="20"/>
                <w:szCs w:val="20"/>
                <w:lang w:val="ky-KG"/>
              </w:rPr>
              <w:t>ү</w:t>
            </w:r>
            <w:r w:rsidRPr="00CE674C">
              <w:rPr>
                <w:sz w:val="20"/>
                <w:szCs w:val="20"/>
              </w:rPr>
              <w:t xml:space="preserve">н бетон </w:t>
            </w:r>
            <w:proofErr w:type="spellStart"/>
            <w:r w:rsidRPr="00CE674C">
              <w:rPr>
                <w:sz w:val="20"/>
                <w:szCs w:val="20"/>
              </w:rPr>
              <w:t>буюмдары</w:t>
            </w:r>
            <w:proofErr w:type="spellEnd"/>
            <w:r w:rsidRPr="00CE674C">
              <w:rPr>
                <w:sz w:val="20"/>
                <w:szCs w:val="20"/>
              </w:rPr>
              <w:t xml:space="preserve">, </w:t>
            </w:r>
            <w:proofErr w:type="spellStart"/>
            <w:r w:rsidRPr="00CE674C">
              <w:rPr>
                <w:sz w:val="20"/>
                <w:szCs w:val="20"/>
              </w:rPr>
              <w:t>миң</w:t>
            </w:r>
            <w:proofErr w:type="spellEnd"/>
            <w:r w:rsidRPr="00CE674C">
              <w:rPr>
                <w:sz w:val="20"/>
                <w:szCs w:val="20"/>
              </w:rPr>
              <w:t xml:space="preserve"> т</w:t>
            </w:r>
          </w:p>
        </w:tc>
        <w:tc>
          <w:tcPr>
            <w:tcW w:w="428" w:type="pct"/>
            <w:vAlign w:val="bottom"/>
            <w:hideMark/>
          </w:tcPr>
          <w:p w14:paraId="58D98B3E" w14:textId="77777777" w:rsidR="00CE674C" w:rsidRPr="00CE674C" w:rsidRDefault="00CE674C" w:rsidP="001A6404">
            <w:pPr>
              <w:spacing w:line="256" w:lineRule="auto"/>
              <w:jc w:val="right"/>
              <w:rPr>
                <w:sz w:val="20"/>
                <w:szCs w:val="20"/>
              </w:rPr>
            </w:pPr>
            <w:r w:rsidRPr="00CE674C">
              <w:rPr>
                <w:sz w:val="20"/>
                <w:szCs w:val="20"/>
              </w:rPr>
              <w:t>23,2</w:t>
            </w:r>
          </w:p>
        </w:tc>
        <w:tc>
          <w:tcPr>
            <w:tcW w:w="428" w:type="pct"/>
            <w:vAlign w:val="bottom"/>
            <w:hideMark/>
          </w:tcPr>
          <w:p w14:paraId="2CBFBFD6" w14:textId="77777777" w:rsidR="00CE674C" w:rsidRPr="00CE674C" w:rsidRDefault="00CE674C" w:rsidP="001A6404">
            <w:pPr>
              <w:spacing w:line="256" w:lineRule="auto"/>
              <w:jc w:val="right"/>
              <w:rPr>
                <w:sz w:val="20"/>
                <w:szCs w:val="20"/>
              </w:rPr>
            </w:pPr>
            <w:r w:rsidRPr="00CE674C">
              <w:rPr>
                <w:sz w:val="20"/>
                <w:szCs w:val="20"/>
              </w:rPr>
              <w:t>186,0</w:t>
            </w:r>
          </w:p>
        </w:tc>
        <w:tc>
          <w:tcPr>
            <w:tcW w:w="460" w:type="pct"/>
            <w:vAlign w:val="bottom"/>
            <w:hideMark/>
          </w:tcPr>
          <w:p w14:paraId="532F4750" w14:textId="77777777" w:rsidR="00CE674C" w:rsidRPr="00CE674C" w:rsidRDefault="00CE674C" w:rsidP="001A6404">
            <w:pPr>
              <w:spacing w:line="256" w:lineRule="auto"/>
              <w:jc w:val="right"/>
              <w:rPr>
                <w:sz w:val="20"/>
                <w:szCs w:val="20"/>
              </w:rPr>
            </w:pPr>
            <w:r w:rsidRPr="00CE674C">
              <w:rPr>
                <w:sz w:val="20"/>
                <w:szCs w:val="20"/>
              </w:rPr>
              <w:t>42,3</w:t>
            </w:r>
          </w:p>
        </w:tc>
        <w:tc>
          <w:tcPr>
            <w:tcW w:w="460" w:type="pct"/>
            <w:vAlign w:val="bottom"/>
            <w:hideMark/>
          </w:tcPr>
          <w:p w14:paraId="57CFA858" w14:textId="77777777" w:rsidR="00CE674C" w:rsidRPr="00CE674C" w:rsidRDefault="00CE674C" w:rsidP="001A6404">
            <w:pPr>
              <w:spacing w:line="256" w:lineRule="auto"/>
              <w:jc w:val="right"/>
              <w:rPr>
                <w:sz w:val="20"/>
                <w:szCs w:val="20"/>
              </w:rPr>
            </w:pPr>
            <w:r w:rsidRPr="00CE674C">
              <w:rPr>
                <w:sz w:val="20"/>
                <w:szCs w:val="20"/>
              </w:rPr>
              <w:t>274,3</w:t>
            </w:r>
          </w:p>
        </w:tc>
        <w:tc>
          <w:tcPr>
            <w:tcW w:w="431" w:type="pct"/>
            <w:vAlign w:val="bottom"/>
            <w:hideMark/>
          </w:tcPr>
          <w:p w14:paraId="547A2178" w14:textId="77777777" w:rsidR="00CE674C" w:rsidRPr="00CE674C" w:rsidRDefault="00CE674C" w:rsidP="001A6404">
            <w:pPr>
              <w:spacing w:line="256" w:lineRule="auto"/>
              <w:jc w:val="right"/>
              <w:rPr>
                <w:sz w:val="20"/>
                <w:szCs w:val="20"/>
              </w:rPr>
            </w:pPr>
            <w:r w:rsidRPr="00CE674C">
              <w:rPr>
                <w:sz w:val="20"/>
                <w:szCs w:val="20"/>
              </w:rPr>
              <w:t>103,2</w:t>
            </w:r>
          </w:p>
        </w:tc>
        <w:tc>
          <w:tcPr>
            <w:tcW w:w="431" w:type="pct"/>
            <w:vAlign w:val="bottom"/>
            <w:hideMark/>
          </w:tcPr>
          <w:p w14:paraId="6C62C8D7" w14:textId="77777777" w:rsidR="00CE674C" w:rsidRPr="00CE674C" w:rsidRDefault="00CE674C" w:rsidP="001A6404">
            <w:pPr>
              <w:spacing w:line="256" w:lineRule="auto"/>
              <w:jc w:val="right"/>
              <w:rPr>
                <w:sz w:val="20"/>
                <w:szCs w:val="20"/>
              </w:rPr>
            </w:pPr>
            <w:r w:rsidRPr="00CE674C">
              <w:rPr>
                <w:sz w:val="20"/>
                <w:szCs w:val="20"/>
              </w:rPr>
              <w:t>111,9</w:t>
            </w:r>
          </w:p>
        </w:tc>
        <w:tc>
          <w:tcPr>
            <w:tcW w:w="430" w:type="pct"/>
            <w:gridSpan w:val="2"/>
            <w:vAlign w:val="bottom"/>
            <w:hideMark/>
          </w:tcPr>
          <w:p w14:paraId="24BFCE8D" w14:textId="77777777" w:rsidR="00CE674C" w:rsidRPr="00CE674C" w:rsidRDefault="00CE674C" w:rsidP="001A6404">
            <w:pPr>
              <w:spacing w:line="256" w:lineRule="auto"/>
              <w:jc w:val="right"/>
              <w:rPr>
                <w:sz w:val="20"/>
                <w:szCs w:val="20"/>
              </w:rPr>
            </w:pPr>
            <w:r w:rsidRPr="00CE674C">
              <w:rPr>
                <w:sz w:val="20"/>
                <w:szCs w:val="20"/>
              </w:rPr>
              <w:t>182,2</w:t>
            </w:r>
          </w:p>
        </w:tc>
        <w:tc>
          <w:tcPr>
            <w:tcW w:w="430" w:type="pct"/>
            <w:vAlign w:val="bottom"/>
            <w:hideMark/>
          </w:tcPr>
          <w:p w14:paraId="6D63C72B" w14:textId="77777777" w:rsidR="00CE674C" w:rsidRPr="00CE674C" w:rsidRDefault="00CE674C" w:rsidP="001A6404">
            <w:pPr>
              <w:spacing w:line="256" w:lineRule="auto"/>
              <w:jc w:val="right"/>
              <w:rPr>
                <w:sz w:val="20"/>
                <w:szCs w:val="20"/>
              </w:rPr>
            </w:pPr>
            <w:r w:rsidRPr="00CE674C">
              <w:rPr>
                <w:sz w:val="20"/>
                <w:szCs w:val="20"/>
              </w:rPr>
              <w:t>147,4</w:t>
            </w:r>
          </w:p>
        </w:tc>
      </w:tr>
      <w:tr w:rsidR="001A6404" w:rsidRPr="00CE674C" w14:paraId="1CF3E5BD" w14:textId="77777777" w:rsidTr="001A6404">
        <w:trPr>
          <w:trHeight w:val="238"/>
        </w:trPr>
        <w:tc>
          <w:tcPr>
            <w:tcW w:w="1501" w:type="pct"/>
            <w:vAlign w:val="bottom"/>
            <w:hideMark/>
          </w:tcPr>
          <w:p w14:paraId="592DE904" w14:textId="77777777" w:rsidR="00CE674C" w:rsidRPr="00CE674C" w:rsidRDefault="00CE674C" w:rsidP="001A6404">
            <w:pPr>
              <w:spacing w:line="256" w:lineRule="auto"/>
              <w:ind w:left="226" w:hanging="113"/>
              <w:rPr>
                <w:color w:val="000000"/>
                <w:sz w:val="20"/>
                <w:szCs w:val="20"/>
              </w:rPr>
            </w:pPr>
            <w:r w:rsidRPr="00CE674C">
              <w:rPr>
                <w:color w:val="000000"/>
                <w:sz w:val="20"/>
                <w:szCs w:val="20"/>
              </w:rPr>
              <w:t xml:space="preserve">Цемент, </w:t>
            </w:r>
            <w:proofErr w:type="spellStart"/>
            <w:r w:rsidRPr="00CE674C">
              <w:rPr>
                <w:color w:val="000000"/>
                <w:sz w:val="20"/>
                <w:szCs w:val="20"/>
              </w:rPr>
              <w:t>миң</w:t>
            </w:r>
            <w:proofErr w:type="spellEnd"/>
            <w:r w:rsidRPr="00CE674C">
              <w:rPr>
                <w:color w:val="000000"/>
                <w:sz w:val="20"/>
                <w:szCs w:val="20"/>
              </w:rPr>
              <w:t xml:space="preserve"> т</w:t>
            </w:r>
          </w:p>
        </w:tc>
        <w:tc>
          <w:tcPr>
            <w:tcW w:w="428" w:type="pct"/>
            <w:vAlign w:val="bottom"/>
            <w:hideMark/>
          </w:tcPr>
          <w:p w14:paraId="515135E3" w14:textId="77777777" w:rsidR="00CE674C" w:rsidRPr="00CE674C" w:rsidRDefault="00CE674C" w:rsidP="001A6404">
            <w:pPr>
              <w:spacing w:line="256" w:lineRule="auto"/>
              <w:jc w:val="right"/>
              <w:rPr>
                <w:sz w:val="20"/>
                <w:szCs w:val="20"/>
              </w:rPr>
            </w:pPr>
            <w:r w:rsidRPr="00CE674C">
              <w:rPr>
                <w:sz w:val="20"/>
                <w:szCs w:val="20"/>
              </w:rPr>
              <w:t>229,7</w:t>
            </w:r>
          </w:p>
        </w:tc>
        <w:tc>
          <w:tcPr>
            <w:tcW w:w="428" w:type="pct"/>
            <w:vAlign w:val="bottom"/>
            <w:hideMark/>
          </w:tcPr>
          <w:p w14:paraId="338D33D6" w14:textId="77777777" w:rsidR="00CE674C" w:rsidRPr="00CE674C" w:rsidRDefault="00CE674C" w:rsidP="001A6404">
            <w:pPr>
              <w:spacing w:line="256" w:lineRule="auto"/>
              <w:jc w:val="right"/>
              <w:rPr>
                <w:sz w:val="20"/>
                <w:szCs w:val="20"/>
              </w:rPr>
            </w:pPr>
            <w:r w:rsidRPr="00CE674C">
              <w:rPr>
                <w:sz w:val="20"/>
                <w:szCs w:val="20"/>
              </w:rPr>
              <w:t>2</w:t>
            </w:r>
            <w:r w:rsidRPr="00CE674C">
              <w:rPr>
                <w:sz w:val="20"/>
                <w:szCs w:val="20"/>
                <w:lang w:val="ky-KG"/>
              </w:rPr>
              <w:t xml:space="preserve"> </w:t>
            </w:r>
            <w:r w:rsidRPr="00CE674C">
              <w:rPr>
                <w:sz w:val="20"/>
                <w:szCs w:val="20"/>
              </w:rPr>
              <w:t>851,7</w:t>
            </w:r>
          </w:p>
        </w:tc>
        <w:tc>
          <w:tcPr>
            <w:tcW w:w="460" w:type="pct"/>
            <w:vAlign w:val="bottom"/>
            <w:hideMark/>
          </w:tcPr>
          <w:p w14:paraId="4B0A6192" w14:textId="77777777" w:rsidR="00CE674C" w:rsidRPr="00CE674C" w:rsidRDefault="00CE674C" w:rsidP="001A6404">
            <w:pPr>
              <w:spacing w:line="256" w:lineRule="auto"/>
              <w:jc w:val="right"/>
              <w:rPr>
                <w:sz w:val="20"/>
                <w:szCs w:val="20"/>
              </w:rPr>
            </w:pPr>
            <w:r w:rsidRPr="00CE674C">
              <w:rPr>
                <w:sz w:val="20"/>
                <w:szCs w:val="20"/>
              </w:rPr>
              <w:t>222,6</w:t>
            </w:r>
          </w:p>
        </w:tc>
        <w:tc>
          <w:tcPr>
            <w:tcW w:w="460" w:type="pct"/>
            <w:vAlign w:val="bottom"/>
            <w:hideMark/>
          </w:tcPr>
          <w:p w14:paraId="684E0D28" w14:textId="77777777" w:rsidR="00CE674C" w:rsidRPr="00CE674C" w:rsidRDefault="00CE674C" w:rsidP="001A6404">
            <w:pPr>
              <w:spacing w:line="256" w:lineRule="auto"/>
              <w:jc w:val="right"/>
              <w:rPr>
                <w:sz w:val="20"/>
                <w:szCs w:val="20"/>
              </w:rPr>
            </w:pPr>
            <w:r w:rsidRPr="00CE674C">
              <w:rPr>
                <w:sz w:val="20"/>
                <w:szCs w:val="20"/>
              </w:rPr>
              <w:t>2</w:t>
            </w:r>
            <w:r w:rsidRPr="00CE674C">
              <w:rPr>
                <w:sz w:val="20"/>
                <w:szCs w:val="20"/>
                <w:lang w:val="ky-KG"/>
              </w:rPr>
              <w:t xml:space="preserve"> </w:t>
            </w:r>
            <w:r w:rsidRPr="00CE674C">
              <w:rPr>
                <w:sz w:val="20"/>
                <w:szCs w:val="20"/>
              </w:rPr>
              <w:t>969,4</w:t>
            </w:r>
          </w:p>
        </w:tc>
        <w:tc>
          <w:tcPr>
            <w:tcW w:w="431" w:type="pct"/>
            <w:vAlign w:val="bottom"/>
            <w:hideMark/>
          </w:tcPr>
          <w:p w14:paraId="155B9FAF" w14:textId="77777777" w:rsidR="00CE674C" w:rsidRPr="00CE674C" w:rsidRDefault="00CE674C" w:rsidP="001A6404">
            <w:pPr>
              <w:spacing w:line="256" w:lineRule="auto"/>
              <w:jc w:val="right"/>
              <w:rPr>
                <w:sz w:val="20"/>
                <w:szCs w:val="20"/>
              </w:rPr>
            </w:pPr>
            <w:r w:rsidRPr="00CE674C">
              <w:rPr>
                <w:sz w:val="20"/>
                <w:szCs w:val="20"/>
              </w:rPr>
              <w:t>174,7</w:t>
            </w:r>
          </w:p>
        </w:tc>
        <w:tc>
          <w:tcPr>
            <w:tcW w:w="431" w:type="pct"/>
            <w:vAlign w:val="bottom"/>
            <w:hideMark/>
          </w:tcPr>
          <w:p w14:paraId="7709C27B" w14:textId="77777777" w:rsidR="00CE674C" w:rsidRPr="00CE674C" w:rsidRDefault="00CE674C" w:rsidP="001A6404">
            <w:pPr>
              <w:spacing w:line="256" w:lineRule="auto"/>
              <w:jc w:val="right"/>
              <w:rPr>
                <w:sz w:val="20"/>
                <w:szCs w:val="20"/>
              </w:rPr>
            </w:pPr>
            <w:r w:rsidRPr="00CE674C">
              <w:rPr>
                <w:sz w:val="20"/>
                <w:szCs w:val="20"/>
              </w:rPr>
              <w:t>110,9</w:t>
            </w:r>
          </w:p>
        </w:tc>
        <w:tc>
          <w:tcPr>
            <w:tcW w:w="430" w:type="pct"/>
            <w:gridSpan w:val="2"/>
            <w:vAlign w:val="bottom"/>
            <w:hideMark/>
          </w:tcPr>
          <w:p w14:paraId="4C76D494" w14:textId="77777777" w:rsidR="00CE674C" w:rsidRPr="00CE674C" w:rsidRDefault="00CE674C" w:rsidP="001A6404">
            <w:pPr>
              <w:spacing w:line="256" w:lineRule="auto"/>
              <w:jc w:val="right"/>
              <w:rPr>
                <w:sz w:val="20"/>
                <w:szCs w:val="20"/>
              </w:rPr>
            </w:pPr>
            <w:r w:rsidRPr="00CE674C">
              <w:rPr>
                <w:sz w:val="20"/>
                <w:szCs w:val="20"/>
              </w:rPr>
              <w:t>96,9</w:t>
            </w:r>
          </w:p>
        </w:tc>
        <w:tc>
          <w:tcPr>
            <w:tcW w:w="430" w:type="pct"/>
            <w:vAlign w:val="bottom"/>
            <w:hideMark/>
          </w:tcPr>
          <w:p w14:paraId="05C62130" w14:textId="77777777" w:rsidR="00CE674C" w:rsidRPr="00CE674C" w:rsidRDefault="00CE674C" w:rsidP="001A6404">
            <w:pPr>
              <w:spacing w:line="256" w:lineRule="auto"/>
              <w:jc w:val="right"/>
              <w:rPr>
                <w:sz w:val="20"/>
                <w:szCs w:val="20"/>
              </w:rPr>
            </w:pPr>
            <w:r w:rsidRPr="00CE674C">
              <w:rPr>
                <w:sz w:val="20"/>
                <w:szCs w:val="20"/>
              </w:rPr>
              <w:t>104,1</w:t>
            </w:r>
          </w:p>
        </w:tc>
      </w:tr>
      <w:tr w:rsidR="001A6404" w:rsidRPr="00CE674C" w14:paraId="77B9456C" w14:textId="77777777" w:rsidTr="001A6404">
        <w:trPr>
          <w:trHeight w:val="1370"/>
        </w:trPr>
        <w:tc>
          <w:tcPr>
            <w:tcW w:w="1501" w:type="pct"/>
            <w:vAlign w:val="bottom"/>
            <w:hideMark/>
          </w:tcPr>
          <w:p w14:paraId="53C13915" w14:textId="66467F30" w:rsidR="00CE674C" w:rsidRPr="00CE674C" w:rsidRDefault="00CE674C" w:rsidP="001A6404">
            <w:pPr>
              <w:spacing w:line="256" w:lineRule="auto"/>
              <w:ind w:left="226" w:hanging="113"/>
              <w:rPr>
                <w:sz w:val="20"/>
                <w:szCs w:val="20"/>
              </w:rPr>
            </w:pPr>
            <w:r w:rsidRPr="00CE674C">
              <w:rPr>
                <w:sz w:val="20"/>
                <w:szCs w:val="20"/>
                <w:lang w:val="ky-KG"/>
              </w:rPr>
              <w:t>О</w:t>
            </w:r>
            <w:proofErr w:type="spellStart"/>
            <w:r w:rsidRPr="00CE674C">
              <w:rPr>
                <w:sz w:val="20"/>
                <w:szCs w:val="20"/>
              </w:rPr>
              <w:t>тко</w:t>
            </w:r>
            <w:proofErr w:type="spellEnd"/>
            <w:r w:rsidRPr="00CE674C">
              <w:rPr>
                <w:sz w:val="20"/>
                <w:szCs w:val="20"/>
              </w:rPr>
              <w:t xml:space="preserve"> </w:t>
            </w:r>
            <w:proofErr w:type="spellStart"/>
            <w:r w:rsidRPr="00CE674C">
              <w:rPr>
                <w:sz w:val="20"/>
                <w:szCs w:val="20"/>
              </w:rPr>
              <w:t>чыдамдуу</w:t>
            </w:r>
            <w:proofErr w:type="spellEnd"/>
            <w:r w:rsidRPr="00CE674C">
              <w:rPr>
                <w:sz w:val="20"/>
                <w:szCs w:val="20"/>
              </w:rPr>
              <w:t xml:space="preserve"> </w:t>
            </w:r>
            <w:proofErr w:type="spellStart"/>
            <w:r w:rsidRPr="00CE674C">
              <w:rPr>
                <w:sz w:val="20"/>
                <w:szCs w:val="20"/>
              </w:rPr>
              <w:t>эмес</w:t>
            </w:r>
            <w:proofErr w:type="spellEnd"/>
            <w:r w:rsidRPr="00CE674C">
              <w:rPr>
                <w:sz w:val="20"/>
                <w:szCs w:val="20"/>
              </w:rPr>
              <w:t xml:space="preserve"> </w:t>
            </w:r>
            <w:proofErr w:type="spellStart"/>
            <w:r w:rsidRPr="00CE674C">
              <w:rPr>
                <w:sz w:val="20"/>
                <w:szCs w:val="20"/>
              </w:rPr>
              <w:t>керамикалык</w:t>
            </w:r>
            <w:proofErr w:type="spellEnd"/>
            <w:r w:rsidRPr="00CE674C">
              <w:rPr>
                <w:sz w:val="20"/>
                <w:szCs w:val="20"/>
              </w:rPr>
              <w:t xml:space="preserve"> </w:t>
            </w:r>
            <w:proofErr w:type="spellStart"/>
            <w:r w:rsidRPr="00CE674C">
              <w:rPr>
                <w:color w:val="000000"/>
                <w:sz w:val="20"/>
                <w:szCs w:val="20"/>
              </w:rPr>
              <w:t>к</w:t>
            </w:r>
            <w:r w:rsidRPr="00CE674C">
              <w:rPr>
                <w:sz w:val="20"/>
                <w:szCs w:val="20"/>
              </w:rPr>
              <w:t>урулуш</w:t>
            </w:r>
            <w:proofErr w:type="spellEnd"/>
            <w:r w:rsidRPr="00CE674C">
              <w:rPr>
                <w:sz w:val="20"/>
                <w:szCs w:val="20"/>
              </w:rPr>
              <w:t xml:space="preserve"> </w:t>
            </w:r>
            <w:proofErr w:type="spellStart"/>
            <w:r w:rsidRPr="00CE674C">
              <w:rPr>
                <w:sz w:val="20"/>
                <w:szCs w:val="20"/>
              </w:rPr>
              <w:t>кирпичтери</w:t>
            </w:r>
            <w:proofErr w:type="spellEnd"/>
            <w:r w:rsidRPr="00CE674C">
              <w:rPr>
                <w:sz w:val="20"/>
                <w:szCs w:val="20"/>
              </w:rPr>
              <w:t xml:space="preserve"> </w:t>
            </w:r>
            <w:proofErr w:type="spellStart"/>
            <w:r w:rsidRPr="00CE674C">
              <w:rPr>
                <w:sz w:val="20"/>
                <w:szCs w:val="20"/>
              </w:rPr>
              <w:t>жана</w:t>
            </w:r>
            <w:proofErr w:type="spellEnd"/>
            <w:r w:rsidRPr="00CE674C">
              <w:rPr>
                <w:sz w:val="20"/>
                <w:szCs w:val="20"/>
              </w:rPr>
              <w:t xml:space="preserve"> </w:t>
            </w:r>
            <w:proofErr w:type="spellStart"/>
            <w:r w:rsidRPr="00CE674C">
              <w:rPr>
                <w:sz w:val="20"/>
                <w:szCs w:val="20"/>
              </w:rPr>
              <w:t>ушул</w:t>
            </w:r>
            <w:proofErr w:type="spellEnd"/>
            <w:r w:rsidRPr="00CE674C">
              <w:rPr>
                <w:sz w:val="20"/>
                <w:szCs w:val="20"/>
              </w:rPr>
              <w:t xml:space="preserve"> </w:t>
            </w:r>
            <w:proofErr w:type="spellStart"/>
            <w:r w:rsidRPr="00CE674C">
              <w:rPr>
                <w:sz w:val="20"/>
                <w:szCs w:val="20"/>
              </w:rPr>
              <w:t>өңдүү</w:t>
            </w:r>
            <w:proofErr w:type="spellEnd"/>
            <w:r w:rsidRPr="00CE674C">
              <w:rPr>
                <w:sz w:val="20"/>
                <w:szCs w:val="20"/>
              </w:rPr>
              <w:t xml:space="preserve"> </w:t>
            </w:r>
            <w:proofErr w:type="spellStart"/>
            <w:r w:rsidRPr="00CE674C">
              <w:rPr>
                <w:sz w:val="20"/>
                <w:szCs w:val="20"/>
              </w:rPr>
              <w:t>отко</w:t>
            </w:r>
            <w:proofErr w:type="spellEnd"/>
            <w:r w:rsidRPr="00CE674C">
              <w:rPr>
                <w:sz w:val="20"/>
                <w:szCs w:val="20"/>
              </w:rPr>
              <w:t xml:space="preserve"> </w:t>
            </w:r>
            <w:proofErr w:type="spellStart"/>
            <w:r w:rsidRPr="00CE674C">
              <w:rPr>
                <w:sz w:val="20"/>
                <w:szCs w:val="20"/>
              </w:rPr>
              <w:t>чыдамдуу</w:t>
            </w:r>
            <w:proofErr w:type="spellEnd"/>
            <w:r w:rsidRPr="00CE674C">
              <w:rPr>
                <w:sz w:val="20"/>
                <w:szCs w:val="20"/>
              </w:rPr>
              <w:t xml:space="preserve"> </w:t>
            </w:r>
            <w:proofErr w:type="spellStart"/>
            <w:r w:rsidRPr="00CE674C">
              <w:rPr>
                <w:sz w:val="20"/>
                <w:szCs w:val="20"/>
              </w:rPr>
              <w:t>эмес</w:t>
            </w:r>
            <w:proofErr w:type="spellEnd"/>
            <w:r w:rsidRPr="00CE674C">
              <w:rPr>
                <w:sz w:val="20"/>
                <w:szCs w:val="20"/>
              </w:rPr>
              <w:t xml:space="preserve"> </w:t>
            </w:r>
            <w:proofErr w:type="spellStart"/>
            <w:r w:rsidRPr="00CE674C">
              <w:rPr>
                <w:sz w:val="20"/>
                <w:szCs w:val="20"/>
              </w:rPr>
              <w:t>керамикалык</w:t>
            </w:r>
            <w:proofErr w:type="spellEnd"/>
            <w:r w:rsidRPr="00CE674C">
              <w:rPr>
                <w:sz w:val="20"/>
                <w:szCs w:val="20"/>
              </w:rPr>
              <w:t xml:space="preserve"> </w:t>
            </w:r>
            <w:proofErr w:type="spellStart"/>
            <w:r w:rsidRPr="00CE674C">
              <w:rPr>
                <w:sz w:val="20"/>
                <w:szCs w:val="20"/>
              </w:rPr>
              <w:t>буюмдар</w:t>
            </w:r>
            <w:proofErr w:type="spellEnd"/>
            <w:r w:rsidRPr="00CE674C">
              <w:rPr>
                <w:sz w:val="20"/>
                <w:szCs w:val="20"/>
              </w:rPr>
              <w:t xml:space="preserve">, </w:t>
            </w:r>
            <w:r w:rsidR="001A6404">
              <w:rPr>
                <w:sz w:val="20"/>
                <w:szCs w:val="20"/>
              </w:rPr>
              <w:br/>
            </w:r>
            <w:r w:rsidRPr="00CE674C">
              <w:rPr>
                <w:color w:val="000000"/>
                <w:sz w:val="20"/>
                <w:szCs w:val="20"/>
              </w:rPr>
              <w:t xml:space="preserve">млн. </w:t>
            </w:r>
            <w:proofErr w:type="spellStart"/>
            <w:r w:rsidRPr="00CE674C">
              <w:rPr>
                <w:color w:val="000000"/>
                <w:sz w:val="20"/>
                <w:szCs w:val="20"/>
              </w:rPr>
              <w:t>даана</w:t>
            </w:r>
            <w:proofErr w:type="spellEnd"/>
          </w:p>
        </w:tc>
        <w:tc>
          <w:tcPr>
            <w:tcW w:w="428" w:type="pct"/>
            <w:vAlign w:val="bottom"/>
            <w:hideMark/>
          </w:tcPr>
          <w:p w14:paraId="36B7C806" w14:textId="77777777" w:rsidR="00CE674C" w:rsidRPr="00CE674C" w:rsidRDefault="00CE674C" w:rsidP="001A6404">
            <w:pPr>
              <w:spacing w:line="256" w:lineRule="auto"/>
              <w:jc w:val="right"/>
              <w:rPr>
                <w:sz w:val="20"/>
                <w:szCs w:val="20"/>
              </w:rPr>
            </w:pPr>
            <w:r w:rsidRPr="00CE674C">
              <w:rPr>
                <w:sz w:val="20"/>
                <w:szCs w:val="20"/>
              </w:rPr>
              <w:t>9,7</w:t>
            </w:r>
          </w:p>
        </w:tc>
        <w:tc>
          <w:tcPr>
            <w:tcW w:w="428" w:type="pct"/>
            <w:vAlign w:val="bottom"/>
            <w:hideMark/>
          </w:tcPr>
          <w:p w14:paraId="43816F83" w14:textId="77777777" w:rsidR="00CE674C" w:rsidRPr="00CE674C" w:rsidRDefault="00CE674C" w:rsidP="001A6404">
            <w:pPr>
              <w:spacing w:line="256" w:lineRule="auto"/>
              <w:jc w:val="right"/>
              <w:rPr>
                <w:sz w:val="20"/>
                <w:szCs w:val="20"/>
              </w:rPr>
            </w:pPr>
            <w:r w:rsidRPr="00CE674C">
              <w:rPr>
                <w:sz w:val="20"/>
                <w:szCs w:val="20"/>
              </w:rPr>
              <w:t>119,1</w:t>
            </w:r>
          </w:p>
        </w:tc>
        <w:tc>
          <w:tcPr>
            <w:tcW w:w="460" w:type="pct"/>
            <w:vAlign w:val="bottom"/>
            <w:hideMark/>
          </w:tcPr>
          <w:p w14:paraId="579FCC8E" w14:textId="77777777" w:rsidR="00CE674C" w:rsidRPr="00CE674C" w:rsidRDefault="00CE674C" w:rsidP="001A6404">
            <w:pPr>
              <w:spacing w:line="256" w:lineRule="auto"/>
              <w:jc w:val="right"/>
              <w:rPr>
                <w:sz w:val="20"/>
                <w:szCs w:val="20"/>
              </w:rPr>
            </w:pPr>
            <w:r w:rsidRPr="00CE674C">
              <w:rPr>
                <w:sz w:val="20"/>
                <w:szCs w:val="20"/>
              </w:rPr>
              <w:t>11,2</w:t>
            </w:r>
          </w:p>
        </w:tc>
        <w:tc>
          <w:tcPr>
            <w:tcW w:w="460" w:type="pct"/>
            <w:vAlign w:val="bottom"/>
            <w:hideMark/>
          </w:tcPr>
          <w:p w14:paraId="287746DE" w14:textId="77777777" w:rsidR="00CE674C" w:rsidRPr="00CE674C" w:rsidRDefault="00CE674C" w:rsidP="001A6404">
            <w:pPr>
              <w:spacing w:line="256" w:lineRule="auto"/>
              <w:jc w:val="right"/>
              <w:rPr>
                <w:sz w:val="20"/>
                <w:szCs w:val="20"/>
              </w:rPr>
            </w:pPr>
            <w:r w:rsidRPr="00CE674C">
              <w:rPr>
                <w:sz w:val="20"/>
                <w:szCs w:val="20"/>
              </w:rPr>
              <w:t>151,0</w:t>
            </w:r>
          </w:p>
        </w:tc>
        <w:tc>
          <w:tcPr>
            <w:tcW w:w="431" w:type="pct"/>
            <w:vAlign w:val="bottom"/>
            <w:hideMark/>
          </w:tcPr>
          <w:p w14:paraId="02E67FFA" w14:textId="77777777" w:rsidR="00CE674C" w:rsidRPr="00CE674C" w:rsidRDefault="00CE674C" w:rsidP="001A6404">
            <w:pPr>
              <w:spacing w:line="256" w:lineRule="auto"/>
              <w:jc w:val="right"/>
              <w:rPr>
                <w:sz w:val="20"/>
                <w:szCs w:val="20"/>
              </w:rPr>
            </w:pPr>
            <w:r w:rsidRPr="00CE674C">
              <w:rPr>
                <w:sz w:val="20"/>
                <w:szCs w:val="20"/>
              </w:rPr>
              <w:t>104,0</w:t>
            </w:r>
          </w:p>
        </w:tc>
        <w:tc>
          <w:tcPr>
            <w:tcW w:w="431" w:type="pct"/>
            <w:vAlign w:val="bottom"/>
            <w:hideMark/>
          </w:tcPr>
          <w:p w14:paraId="5FC85EAE" w14:textId="77777777" w:rsidR="00CE674C" w:rsidRPr="00CE674C" w:rsidRDefault="00CE674C" w:rsidP="001A6404">
            <w:pPr>
              <w:spacing w:line="256" w:lineRule="auto"/>
              <w:jc w:val="right"/>
              <w:rPr>
                <w:sz w:val="20"/>
                <w:szCs w:val="20"/>
              </w:rPr>
            </w:pPr>
            <w:r w:rsidRPr="00CE674C">
              <w:rPr>
                <w:sz w:val="20"/>
                <w:szCs w:val="20"/>
              </w:rPr>
              <w:t>109,7</w:t>
            </w:r>
          </w:p>
        </w:tc>
        <w:tc>
          <w:tcPr>
            <w:tcW w:w="430" w:type="pct"/>
            <w:gridSpan w:val="2"/>
            <w:vAlign w:val="bottom"/>
            <w:hideMark/>
          </w:tcPr>
          <w:p w14:paraId="24E51048" w14:textId="77777777" w:rsidR="00CE674C" w:rsidRPr="00CE674C" w:rsidRDefault="00CE674C" w:rsidP="001A6404">
            <w:pPr>
              <w:spacing w:line="256" w:lineRule="auto"/>
              <w:jc w:val="right"/>
              <w:rPr>
                <w:sz w:val="20"/>
                <w:szCs w:val="20"/>
              </w:rPr>
            </w:pPr>
            <w:r w:rsidRPr="00CE674C">
              <w:rPr>
                <w:sz w:val="20"/>
                <w:szCs w:val="20"/>
              </w:rPr>
              <w:t>115,3</w:t>
            </w:r>
          </w:p>
        </w:tc>
        <w:tc>
          <w:tcPr>
            <w:tcW w:w="430" w:type="pct"/>
            <w:vAlign w:val="bottom"/>
            <w:hideMark/>
          </w:tcPr>
          <w:p w14:paraId="02AE6730" w14:textId="77777777" w:rsidR="00CE674C" w:rsidRPr="00CE674C" w:rsidRDefault="00CE674C" w:rsidP="001A6404">
            <w:pPr>
              <w:spacing w:line="256" w:lineRule="auto"/>
              <w:jc w:val="right"/>
              <w:rPr>
                <w:sz w:val="20"/>
                <w:szCs w:val="20"/>
              </w:rPr>
            </w:pPr>
            <w:r w:rsidRPr="00CE674C">
              <w:rPr>
                <w:sz w:val="20"/>
                <w:szCs w:val="20"/>
              </w:rPr>
              <w:t>126,8</w:t>
            </w:r>
          </w:p>
        </w:tc>
      </w:tr>
      <w:tr w:rsidR="001A6404" w:rsidRPr="00CE674C" w14:paraId="3F863FAB" w14:textId="77777777" w:rsidTr="001A6404">
        <w:trPr>
          <w:trHeight w:val="997"/>
        </w:trPr>
        <w:tc>
          <w:tcPr>
            <w:tcW w:w="1501" w:type="pct"/>
            <w:vAlign w:val="bottom"/>
            <w:hideMark/>
          </w:tcPr>
          <w:p w14:paraId="19A927CA" w14:textId="77777777" w:rsidR="00CE674C" w:rsidRPr="00CE674C" w:rsidRDefault="00CE674C" w:rsidP="001A6404">
            <w:pPr>
              <w:spacing w:line="256" w:lineRule="auto"/>
              <w:ind w:left="113" w:hanging="113"/>
              <w:rPr>
                <w:i/>
                <w:sz w:val="20"/>
                <w:szCs w:val="20"/>
              </w:rPr>
            </w:pPr>
            <w:r w:rsidRPr="00CE674C">
              <w:rPr>
                <w:b/>
                <w:color w:val="000000"/>
                <w:sz w:val="20"/>
                <w:szCs w:val="20"/>
                <w:lang w:val="ky-KG"/>
              </w:rPr>
              <w:t>М</w:t>
            </w:r>
            <w:proofErr w:type="spellStart"/>
            <w:r w:rsidRPr="00CE674C">
              <w:rPr>
                <w:b/>
                <w:color w:val="000000"/>
                <w:sz w:val="20"/>
                <w:szCs w:val="20"/>
              </w:rPr>
              <w:t>ашина</w:t>
            </w:r>
            <w:proofErr w:type="spellEnd"/>
            <w:r w:rsidRPr="00CE674C">
              <w:rPr>
                <w:b/>
                <w:color w:val="000000"/>
                <w:sz w:val="20"/>
                <w:szCs w:val="20"/>
              </w:rPr>
              <w:t xml:space="preserve"> </w:t>
            </w:r>
            <w:proofErr w:type="spellStart"/>
            <w:r w:rsidRPr="00CE674C">
              <w:rPr>
                <w:b/>
                <w:color w:val="000000"/>
                <w:sz w:val="20"/>
                <w:szCs w:val="20"/>
              </w:rPr>
              <w:t>жана</w:t>
            </w:r>
            <w:proofErr w:type="spellEnd"/>
            <w:r w:rsidRPr="00CE674C">
              <w:rPr>
                <w:b/>
                <w:color w:val="000000"/>
                <w:sz w:val="20"/>
                <w:szCs w:val="20"/>
              </w:rPr>
              <w:t xml:space="preserve"> </w:t>
            </w:r>
            <w:proofErr w:type="spellStart"/>
            <w:r w:rsidRPr="00CE674C">
              <w:rPr>
                <w:b/>
                <w:color w:val="000000"/>
                <w:sz w:val="20"/>
                <w:szCs w:val="20"/>
              </w:rPr>
              <w:t>жабдуу</w:t>
            </w:r>
            <w:proofErr w:type="spellEnd"/>
            <w:r w:rsidRPr="00CE674C">
              <w:rPr>
                <w:b/>
                <w:color w:val="000000"/>
                <w:sz w:val="20"/>
                <w:szCs w:val="20"/>
                <w:lang w:val="ky-KG"/>
              </w:rPr>
              <w:t>ларды</w:t>
            </w:r>
            <w:r w:rsidRPr="00CE674C">
              <w:rPr>
                <w:b/>
                <w:color w:val="000000"/>
                <w:sz w:val="20"/>
                <w:szCs w:val="20"/>
              </w:rPr>
              <w:t xml:space="preserve"> </w:t>
            </w:r>
            <w:proofErr w:type="spellStart"/>
            <w:r w:rsidRPr="00CE674C">
              <w:rPr>
                <w:b/>
                <w:color w:val="000000"/>
                <w:sz w:val="20"/>
                <w:szCs w:val="20"/>
              </w:rPr>
              <w:t>өндүрүүдөн</w:t>
            </w:r>
            <w:proofErr w:type="spellEnd"/>
            <w:r w:rsidRPr="00CE674C">
              <w:rPr>
                <w:b/>
                <w:color w:val="000000"/>
                <w:sz w:val="20"/>
                <w:szCs w:val="20"/>
              </w:rPr>
              <w:t xml:space="preserve"> башка </w:t>
            </w:r>
            <w:proofErr w:type="spellStart"/>
            <w:r w:rsidRPr="00CE674C">
              <w:rPr>
                <w:b/>
                <w:color w:val="000000"/>
                <w:sz w:val="20"/>
                <w:szCs w:val="20"/>
              </w:rPr>
              <w:t>негизги</w:t>
            </w:r>
            <w:proofErr w:type="spellEnd"/>
            <w:r w:rsidRPr="00CE674C">
              <w:rPr>
                <w:b/>
                <w:color w:val="000000"/>
                <w:sz w:val="20"/>
                <w:szCs w:val="20"/>
              </w:rPr>
              <w:t xml:space="preserve"> металл </w:t>
            </w:r>
            <w:proofErr w:type="spellStart"/>
            <w:r w:rsidRPr="00CE674C">
              <w:rPr>
                <w:b/>
                <w:color w:val="000000"/>
                <w:sz w:val="20"/>
                <w:szCs w:val="20"/>
              </w:rPr>
              <w:t>жана</w:t>
            </w:r>
            <w:proofErr w:type="spellEnd"/>
            <w:r w:rsidRPr="00CE674C">
              <w:rPr>
                <w:b/>
                <w:color w:val="000000"/>
                <w:sz w:val="20"/>
                <w:szCs w:val="20"/>
              </w:rPr>
              <w:t xml:space="preserve"> </w:t>
            </w:r>
            <w:proofErr w:type="spellStart"/>
            <w:r w:rsidRPr="00CE674C">
              <w:rPr>
                <w:b/>
                <w:color w:val="000000"/>
                <w:sz w:val="20"/>
                <w:szCs w:val="20"/>
              </w:rPr>
              <w:t>даяр</w:t>
            </w:r>
            <w:proofErr w:type="spellEnd"/>
            <w:r w:rsidRPr="00CE674C">
              <w:rPr>
                <w:b/>
                <w:color w:val="000000"/>
                <w:sz w:val="20"/>
                <w:szCs w:val="20"/>
              </w:rPr>
              <w:t xml:space="preserve"> металл </w:t>
            </w:r>
            <w:proofErr w:type="spellStart"/>
            <w:r w:rsidRPr="00CE674C">
              <w:rPr>
                <w:b/>
                <w:color w:val="000000"/>
                <w:sz w:val="20"/>
                <w:szCs w:val="20"/>
              </w:rPr>
              <w:t>буюмдарын</w:t>
            </w:r>
            <w:proofErr w:type="spellEnd"/>
            <w:r w:rsidRPr="00CE674C">
              <w:rPr>
                <w:b/>
                <w:color w:val="000000"/>
                <w:sz w:val="20"/>
                <w:szCs w:val="20"/>
              </w:rPr>
              <w:t xml:space="preserve"> </w:t>
            </w:r>
            <w:proofErr w:type="spellStart"/>
            <w:r w:rsidRPr="00CE674C">
              <w:rPr>
                <w:b/>
                <w:color w:val="000000"/>
                <w:sz w:val="20"/>
                <w:szCs w:val="20"/>
              </w:rPr>
              <w:t>өндүрүү</w:t>
            </w:r>
            <w:proofErr w:type="spellEnd"/>
            <w:r w:rsidRPr="00CE674C">
              <w:rPr>
                <w:b/>
                <w:color w:val="000000"/>
                <w:sz w:val="20"/>
                <w:szCs w:val="20"/>
              </w:rPr>
              <w:t xml:space="preserve"> </w:t>
            </w:r>
          </w:p>
        </w:tc>
        <w:tc>
          <w:tcPr>
            <w:tcW w:w="428" w:type="pct"/>
            <w:vAlign w:val="bottom"/>
          </w:tcPr>
          <w:p w14:paraId="09683BFD" w14:textId="77777777" w:rsidR="00CE674C" w:rsidRPr="00CE674C" w:rsidRDefault="00CE674C" w:rsidP="001A6404">
            <w:pPr>
              <w:spacing w:line="256" w:lineRule="auto"/>
              <w:jc w:val="right"/>
              <w:rPr>
                <w:rFonts w:ascii="Kyrghyz Times" w:hAnsi="Kyrghyz Times" w:cs="Arial"/>
                <w:sz w:val="18"/>
                <w:szCs w:val="18"/>
                <w:lang w:val="ky-KG"/>
              </w:rPr>
            </w:pPr>
          </w:p>
        </w:tc>
        <w:tc>
          <w:tcPr>
            <w:tcW w:w="428" w:type="pct"/>
            <w:vAlign w:val="bottom"/>
          </w:tcPr>
          <w:p w14:paraId="7ED216F3" w14:textId="77777777" w:rsidR="00CE674C" w:rsidRPr="00CE674C" w:rsidRDefault="00CE674C" w:rsidP="001A6404">
            <w:pPr>
              <w:spacing w:line="256" w:lineRule="auto"/>
              <w:jc w:val="right"/>
              <w:rPr>
                <w:rFonts w:ascii="Kyrghyz Times" w:hAnsi="Kyrghyz Times" w:cs="Arial"/>
                <w:sz w:val="18"/>
                <w:szCs w:val="18"/>
                <w:lang w:val="ky-KG"/>
              </w:rPr>
            </w:pPr>
          </w:p>
        </w:tc>
        <w:tc>
          <w:tcPr>
            <w:tcW w:w="460" w:type="pct"/>
            <w:vAlign w:val="bottom"/>
          </w:tcPr>
          <w:p w14:paraId="5CC75166" w14:textId="77777777" w:rsidR="00CE674C" w:rsidRPr="00CE674C" w:rsidRDefault="00CE674C" w:rsidP="001A6404">
            <w:pPr>
              <w:spacing w:line="256" w:lineRule="auto"/>
              <w:jc w:val="right"/>
              <w:rPr>
                <w:rFonts w:ascii="Kyrghyz Times" w:hAnsi="Kyrghyz Times" w:cs="Arial"/>
                <w:sz w:val="18"/>
                <w:szCs w:val="18"/>
                <w:lang w:val="ky-KG"/>
              </w:rPr>
            </w:pPr>
          </w:p>
        </w:tc>
        <w:tc>
          <w:tcPr>
            <w:tcW w:w="460" w:type="pct"/>
            <w:vAlign w:val="bottom"/>
          </w:tcPr>
          <w:p w14:paraId="658AB043" w14:textId="77777777" w:rsidR="00CE674C" w:rsidRPr="00CE674C" w:rsidRDefault="00CE674C" w:rsidP="001A6404">
            <w:pPr>
              <w:spacing w:line="256" w:lineRule="auto"/>
              <w:jc w:val="right"/>
              <w:rPr>
                <w:rFonts w:ascii="Kyrghyz Times" w:hAnsi="Kyrghyz Times" w:cs="Arial"/>
                <w:sz w:val="18"/>
                <w:szCs w:val="18"/>
                <w:lang w:val="ky-KG"/>
              </w:rPr>
            </w:pPr>
          </w:p>
        </w:tc>
        <w:tc>
          <w:tcPr>
            <w:tcW w:w="431" w:type="pct"/>
            <w:vAlign w:val="bottom"/>
          </w:tcPr>
          <w:p w14:paraId="1498DDFF" w14:textId="77777777" w:rsidR="00CE674C" w:rsidRPr="00CE674C" w:rsidRDefault="00CE674C" w:rsidP="001A6404">
            <w:pPr>
              <w:spacing w:line="256" w:lineRule="auto"/>
              <w:jc w:val="right"/>
              <w:rPr>
                <w:rFonts w:ascii="Kyrghyz Times" w:hAnsi="Kyrghyz Times" w:cs="Arial"/>
                <w:sz w:val="18"/>
                <w:szCs w:val="18"/>
                <w:lang w:val="ky-KG"/>
              </w:rPr>
            </w:pPr>
          </w:p>
        </w:tc>
        <w:tc>
          <w:tcPr>
            <w:tcW w:w="431" w:type="pct"/>
            <w:vAlign w:val="bottom"/>
          </w:tcPr>
          <w:p w14:paraId="47894971" w14:textId="77777777" w:rsidR="00CE674C" w:rsidRPr="00CE674C" w:rsidRDefault="00CE674C" w:rsidP="001A6404">
            <w:pPr>
              <w:spacing w:line="256" w:lineRule="auto"/>
              <w:jc w:val="right"/>
              <w:rPr>
                <w:rFonts w:ascii="Kyrghyz Times" w:hAnsi="Kyrghyz Times" w:cs="Arial"/>
                <w:sz w:val="18"/>
                <w:szCs w:val="18"/>
                <w:lang w:val="ky-KG"/>
              </w:rPr>
            </w:pPr>
          </w:p>
        </w:tc>
        <w:tc>
          <w:tcPr>
            <w:tcW w:w="430" w:type="pct"/>
            <w:gridSpan w:val="2"/>
            <w:vAlign w:val="bottom"/>
          </w:tcPr>
          <w:p w14:paraId="78D34AAA" w14:textId="77777777" w:rsidR="00CE674C" w:rsidRPr="00CE674C" w:rsidRDefault="00CE674C" w:rsidP="001A6404">
            <w:pPr>
              <w:spacing w:line="256" w:lineRule="auto"/>
              <w:jc w:val="right"/>
              <w:rPr>
                <w:rFonts w:ascii="Kyrghyz Times" w:hAnsi="Kyrghyz Times" w:cs="Arial"/>
                <w:sz w:val="18"/>
                <w:szCs w:val="18"/>
                <w:lang w:val="ky-KG"/>
              </w:rPr>
            </w:pPr>
          </w:p>
        </w:tc>
        <w:tc>
          <w:tcPr>
            <w:tcW w:w="430" w:type="pct"/>
            <w:vAlign w:val="bottom"/>
          </w:tcPr>
          <w:p w14:paraId="5CE45B0F" w14:textId="77777777" w:rsidR="00CE674C" w:rsidRPr="00CE674C" w:rsidRDefault="00CE674C" w:rsidP="001A6404">
            <w:pPr>
              <w:spacing w:line="256" w:lineRule="auto"/>
              <w:jc w:val="right"/>
              <w:rPr>
                <w:rFonts w:ascii="Kyrghyz Times" w:hAnsi="Kyrghyz Times" w:cs="Arial"/>
                <w:sz w:val="18"/>
                <w:szCs w:val="18"/>
                <w:lang w:val="ky-KG"/>
              </w:rPr>
            </w:pPr>
          </w:p>
        </w:tc>
      </w:tr>
      <w:tr w:rsidR="001A6404" w:rsidRPr="00CE674C" w14:paraId="5B6F68F9" w14:textId="77777777" w:rsidTr="001A6404">
        <w:trPr>
          <w:trHeight w:val="415"/>
        </w:trPr>
        <w:tc>
          <w:tcPr>
            <w:tcW w:w="1501" w:type="pct"/>
            <w:vAlign w:val="bottom"/>
            <w:hideMark/>
          </w:tcPr>
          <w:p w14:paraId="1C454835" w14:textId="77777777" w:rsidR="00CE674C" w:rsidRPr="00CE674C" w:rsidRDefault="00CE674C" w:rsidP="001A6404">
            <w:pPr>
              <w:spacing w:line="256" w:lineRule="auto"/>
              <w:ind w:left="226" w:hanging="113"/>
              <w:rPr>
                <w:sz w:val="20"/>
                <w:szCs w:val="20"/>
              </w:rPr>
            </w:pPr>
            <w:r w:rsidRPr="00CE674C">
              <w:rPr>
                <w:color w:val="000000"/>
                <w:sz w:val="20"/>
                <w:szCs w:val="20"/>
              </w:rPr>
              <w:t>Металл</w:t>
            </w:r>
            <w:r w:rsidRPr="00CE674C">
              <w:rPr>
                <w:color w:val="000000"/>
                <w:sz w:val="20"/>
                <w:szCs w:val="20"/>
                <w:lang w:val="ky-KG"/>
              </w:rPr>
              <w:t xml:space="preserve"> </w:t>
            </w:r>
            <w:proofErr w:type="spellStart"/>
            <w:r w:rsidRPr="00CE674C">
              <w:rPr>
                <w:color w:val="000000"/>
                <w:sz w:val="20"/>
                <w:szCs w:val="20"/>
              </w:rPr>
              <w:t>конструкциялар</w:t>
            </w:r>
            <w:proofErr w:type="spellEnd"/>
            <w:r w:rsidRPr="00CE674C">
              <w:rPr>
                <w:color w:val="000000"/>
                <w:sz w:val="20"/>
                <w:szCs w:val="20"/>
              </w:rPr>
              <w:t xml:space="preserve"> </w:t>
            </w:r>
            <w:proofErr w:type="spellStart"/>
            <w:r w:rsidRPr="00CE674C">
              <w:rPr>
                <w:color w:val="000000"/>
                <w:sz w:val="20"/>
                <w:szCs w:val="20"/>
              </w:rPr>
              <w:t>жана</w:t>
            </w:r>
            <w:proofErr w:type="spellEnd"/>
            <w:r w:rsidRPr="00CE674C">
              <w:rPr>
                <w:color w:val="000000"/>
                <w:sz w:val="20"/>
                <w:szCs w:val="20"/>
              </w:rPr>
              <w:t xml:space="preserve"> </w:t>
            </w:r>
            <w:proofErr w:type="spellStart"/>
            <w:r w:rsidRPr="00CE674C">
              <w:rPr>
                <w:color w:val="000000"/>
                <w:sz w:val="20"/>
                <w:szCs w:val="20"/>
              </w:rPr>
              <w:t>алардын</w:t>
            </w:r>
            <w:proofErr w:type="spellEnd"/>
            <w:r w:rsidRPr="00CE674C">
              <w:rPr>
                <w:color w:val="000000"/>
                <w:sz w:val="20"/>
                <w:szCs w:val="20"/>
              </w:rPr>
              <w:t xml:space="preserve"> </w:t>
            </w:r>
            <w:proofErr w:type="spellStart"/>
            <w:r w:rsidRPr="00CE674C">
              <w:rPr>
                <w:color w:val="000000"/>
                <w:sz w:val="20"/>
                <w:szCs w:val="20"/>
              </w:rPr>
              <w:t>б</w:t>
            </w:r>
            <w:r w:rsidRPr="00CE674C">
              <w:rPr>
                <w:bCs/>
                <w:sz w:val="20"/>
                <w:szCs w:val="20"/>
              </w:rPr>
              <w:t>өлүктөрү</w:t>
            </w:r>
            <w:proofErr w:type="spellEnd"/>
            <w:r w:rsidRPr="00CE674C">
              <w:rPr>
                <w:color w:val="000000"/>
                <w:sz w:val="20"/>
                <w:szCs w:val="20"/>
              </w:rPr>
              <w:t>, т</w:t>
            </w:r>
          </w:p>
        </w:tc>
        <w:tc>
          <w:tcPr>
            <w:tcW w:w="428" w:type="pct"/>
            <w:vAlign w:val="bottom"/>
            <w:hideMark/>
          </w:tcPr>
          <w:p w14:paraId="28EFDEDD" w14:textId="77777777" w:rsidR="00CE674C" w:rsidRPr="00CE674C" w:rsidRDefault="00CE674C" w:rsidP="001A6404">
            <w:pPr>
              <w:spacing w:line="256" w:lineRule="auto"/>
              <w:jc w:val="right"/>
              <w:rPr>
                <w:sz w:val="20"/>
                <w:szCs w:val="20"/>
              </w:rPr>
            </w:pPr>
            <w:r w:rsidRPr="00CE674C">
              <w:rPr>
                <w:sz w:val="20"/>
                <w:szCs w:val="20"/>
              </w:rPr>
              <w:t>3</w:t>
            </w:r>
            <w:r w:rsidRPr="00CE674C">
              <w:rPr>
                <w:sz w:val="20"/>
                <w:szCs w:val="20"/>
                <w:lang w:val="ky-KG"/>
              </w:rPr>
              <w:t xml:space="preserve"> </w:t>
            </w:r>
            <w:r w:rsidRPr="00CE674C">
              <w:rPr>
                <w:sz w:val="20"/>
                <w:szCs w:val="20"/>
              </w:rPr>
              <w:t>526,0</w:t>
            </w:r>
          </w:p>
        </w:tc>
        <w:tc>
          <w:tcPr>
            <w:tcW w:w="428" w:type="pct"/>
            <w:vAlign w:val="bottom"/>
            <w:hideMark/>
          </w:tcPr>
          <w:p w14:paraId="15459450" w14:textId="77777777" w:rsidR="00CE674C" w:rsidRPr="00CE674C" w:rsidRDefault="00CE674C" w:rsidP="001A6404">
            <w:pPr>
              <w:spacing w:line="256" w:lineRule="auto"/>
              <w:jc w:val="right"/>
              <w:rPr>
                <w:sz w:val="20"/>
                <w:szCs w:val="20"/>
              </w:rPr>
            </w:pPr>
            <w:r w:rsidRPr="00CE674C">
              <w:rPr>
                <w:sz w:val="20"/>
                <w:szCs w:val="20"/>
              </w:rPr>
              <w:t>31</w:t>
            </w:r>
            <w:r w:rsidRPr="00CE674C">
              <w:rPr>
                <w:sz w:val="20"/>
                <w:szCs w:val="20"/>
                <w:lang w:val="ky-KG"/>
              </w:rPr>
              <w:t xml:space="preserve"> </w:t>
            </w:r>
            <w:r w:rsidRPr="00CE674C">
              <w:rPr>
                <w:sz w:val="20"/>
                <w:szCs w:val="20"/>
              </w:rPr>
              <w:t>427,4</w:t>
            </w:r>
          </w:p>
        </w:tc>
        <w:tc>
          <w:tcPr>
            <w:tcW w:w="460" w:type="pct"/>
            <w:vAlign w:val="bottom"/>
            <w:hideMark/>
          </w:tcPr>
          <w:p w14:paraId="2957743E" w14:textId="77777777" w:rsidR="00CE674C" w:rsidRPr="00CE674C" w:rsidRDefault="00CE674C" w:rsidP="001A6404">
            <w:pPr>
              <w:spacing w:line="256" w:lineRule="auto"/>
              <w:jc w:val="right"/>
              <w:rPr>
                <w:sz w:val="20"/>
                <w:szCs w:val="20"/>
              </w:rPr>
            </w:pPr>
            <w:r w:rsidRPr="00CE674C">
              <w:rPr>
                <w:sz w:val="20"/>
                <w:szCs w:val="20"/>
              </w:rPr>
              <w:t>3</w:t>
            </w:r>
            <w:r w:rsidRPr="00CE674C">
              <w:rPr>
                <w:sz w:val="20"/>
                <w:szCs w:val="20"/>
                <w:lang w:val="ky-KG"/>
              </w:rPr>
              <w:t xml:space="preserve"> </w:t>
            </w:r>
            <w:r w:rsidRPr="00CE674C">
              <w:rPr>
                <w:sz w:val="20"/>
                <w:szCs w:val="20"/>
              </w:rPr>
              <w:t>801,1</w:t>
            </w:r>
          </w:p>
        </w:tc>
        <w:tc>
          <w:tcPr>
            <w:tcW w:w="460" w:type="pct"/>
            <w:vAlign w:val="bottom"/>
            <w:hideMark/>
          </w:tcPr>
          <w:p w14:paraId="1B132453" w14:textId="77777777" w:rsidR="00CE674C" w:rsidRPr="00CE674C" w:rsidRDefault="00CE674C" w:rsidP="001A6404">
            <w:pPr>
              <w:spacing w:line="256" w:lineRule="auto"/>
              <w:jc w:val="right"/>
              <w:rPr>
                <w:sz w:val="20"/>
                <w:szCs w:val="20"/>
              </w:rPr>
            </w:pPr>
            <w:r w:rsidRPr="00CE674C">
              <w:rPr>
                <w:sz w:val="20"/>
                <w:szCs w:val="20"/>
              </w:rPr>
              <w:t>32</w:t>
            </w:r>
            <w:r w:rsidRPr="00CE674C">
              <w:rPr>
                <w:sz w:val="20"/>
                <w:szCs w:val="20"/>
                <w:lang w:val="ky-KG"/>
              </w:rPr>
              <w:t xml:space="preserve"> </w:t>
            </w:r>
            <w:r w:rsidRPr="00CE674C">
              <w:rPr>
                <w:sz w:val="20"/>
                <w:szCs w:val="20"/>
              </w:rPr>
              <w:t>352,7</w:t>
            </w:r>
          </w:p>
        </w:tc>
        <w:tc>
          <w:tcPr>
            <w:tcW w:w="431" w:type="pct"/>
            <w:vAlign w:val="bottom"/>
            <w:hideMark/>
          </w:tcPr>
          <w:p w14:paraId="486547AA" w14:textId="77777777" w:rsidR="00CE674C" w:rsidRPr="00CE674C" w:rsidRDefault="00CE674C" w:rsidP="001A6404">
            <w:pPr>
              <w:spacing w:line="256" w:lineRule="auto"/>
              <w:jc w:val="right"/>
              <w:rPr>
                <w:sz w:val="20"/>
                <w:szCs w:val="20"/>
              </w:rPr>
            </w:pPr>
            <w:r w:rsidRPr="00CE674C">
              <w:rPr>
                <w:sz w:val="20"/>
                <w:szCs w:val="20"/>
              </w:rPr>
              <w:t>104,2</w:t>
            </w:r>
          </w:p>
        </w:tc>
        <w:tc>
          <w:tcPr>
            <w:tcW w:w="431" w:type="pct"/>
            <w:vAlign w:val="bottom"/>
            <w:hideMark/>
          </w:tcPr>
          <w:p w14:paraId="707B117B" w14:textId="77777777" w:rsidR="00CE674C" w:rsidRPr="00CE674C" w:rsidRDefault="00CE674C" w:rsidP="001A6404">
            <w:pPr>
              <w:spacing w:line="256" w:lineRule="auto"/>
              <w:jc w:val="right"/>
              <w:rPr>
                <w:sz w:val="20"/>
                <w:szCs w:val="20"/>
              </w:rPr>
            </w:pPr>
            <w:r w:rsidRPr="00CE674C">
              <w:rPr>
                <w:sz w:val="20"/>
                <w:szCs w:val="20"/>
              </w:rPr>
              <w:t>123,1</w:t>
            </w:r>
          </w:p>
        </w:tc>
        <w:tc>
          <w:tcPr>
            <w:tcW w:w="430" w:type="pct"/>
            <w:gridSpan w:val="2"/>
            <w:vAlign w:val="bottom"/>
            <w:hideMark/>
          </w:tcPr>
          <w:p w14:paraId="3C5A9BE3" w14:textId="77777777" w:rsidR="00CE674C" w:rsidRPr="00CE674C" w:rsidRDefault="00CE674C" w:rsidP="001A6404">
            <w:pPr>
              <w:spacing w:line="256" w:lineRule="auto"/>
              <w:jc w:val="right"/>
              <w:rPr>
                <w:sz w:val="20"/>
                <w:szCs w:val="20"/>
              </w:rPr>
            </w:pPr>
            <w:r w:rsidRPr="00CE674C">
              <w:rPr>
                <w:sz w:val="20"/>
                <w:szCs w:val="20"/>
              </w:rPr>
              <w:t>107,8</w:t>
            </w:r>
          </w:p>
        </w:tc>
        <w:tc>
          <w:tcPr>
            <w:tcW w:w="430" w:type="pct"/>
            <w:vAlign w:val="bottom"/>
            <w:hideMark/>
          </w:tcPr>
          <w:p w14:paraId="7B1B2535" w14:textId="77777777" w:rsidR="00CE674C" w:rsidRPr="00CE674C" w:rsidRDefault="00CE674C" w:rsidP="001A6404">
            <w:pPr>
              <w:spacing w:line="256" w:lineRule="auto"/>
              <w:jc w:val="right"/>
              <w:rPr>
                <w:sz w:val="20"/>
                <w:szCs w:val="20"/>
              </w:rPr>
            </w:pPr>
            <w:r w:rsidRPr="00CE674C">
              <w:rPr>
                <w:sz w:val="20"/>
                <w:szCs w:val="20"/>
              </w:rPr>
              <w:t>102,9</w:t>
            </w:r>
          </w:p>
        </w:tc>
      </w:tr>
      <w:tr w:rsidR="001A6404" w:rsidRPr="00CE674C" w14:paraId="4A6A944F" w14:textId="77777777" w:rsidTr="001A6404">
        <w:trPr>
          <w:trHeight w:val="446"/>
        </w:trPr>
        <w:tc>
          <w:tcPr>
            <w:tcW w:w="1501" w:type="pct"/>
            <w:vAlign w:val="bottom"/>
            <w:hideMark/>
          </w:tcPr>
          <w:p w14:paraId="5C1B0913" w14:textId="77777777" w:rsidR="00CE674C" w:rsidRPr="00CE674C" w:rsidRDefault="00CE674C" w:rsidP="001A6404">
            <w:pPr>
              <w:spacing w:line="256" w:lineRule="auto"/>
              <w:ind w:left="113" w:hanging="113"/>
              <w:rPr>
                <w:b/>
                <w:sz w:val="20"/>
                <w:szCs w:val="20"/>
              </w:rPr>
            </w:pPr>
            <w:r w:rsidRPr="00CE674C">
              <w:rPr>
                <w:sz w:val="20"/>
                <w:szCs w:val="20"/>
              </w:rPr>
              <w:t xml:space="preserve">  </w:t>
            </w:r>
            <w:proofErr w:type="spellStart"/>
            <w:r w:rsidRPr="00CE674C">
              <w:rPr>
                <w:sz w:val="20"/>
                <w:szCs w:val="20"/>
              </w:rPr>
              <w:t>Курама</w:t>
            </w:r>
            <w:proofErr w:type="spellEnd"/>
            <w:r w:rsidRPr="00CE674C">
              <w:rPr>
                <w:sz w:val="20"/>
                <w:szCs w:val="20"/>
              </w:rPr>
              <w:t xml:space="preserve"> </w:t>
            </w:r>
            <w:proofErr w:type="spellStart"/>
            <w:r w:rsidRPr="00CE674C">
              <w:rPr>
                <w:sz w:val="20"/>
                <w:szCs w:val="20"/>
              </w:rPr>
              <w:t>курулуш</w:t>
            </w:r>
            <w:proofErr w:type="spellEnd"/>
            <w:r w:rsidRPr="00CE674C">
              <w:rPr>
                <w:sz w:val="20"/>
                <w:szCs w:val="20"/>
              </w:rPr>
              <w:t xml:space="preserve"> металл</w:t>
            </w:r>
            <w:r w:rsidRPr="00CE674C">
              <w:rPr>
                <w:sz w:val="20"/>
                <w:szCs w:val="20"/>
                <w:lang w:val="ky-KG"/>
              </w:rPr>
              <w:t xml:space="preserve"> </w:t>
            </w:r>
            <w:proofErr w:type="spellStart"/>
            <w:r w:rsidRPr="00CE674C">
              <w:rPr>
                <w:sz w:val="20"/>
                <w:szCs w:val="20"/>
              </w:rPr>
              <w:t>конструкциялар</w:t>
            </w:r>
            <w:proofErr w:type="spellEnd"/>
            <w:r w:rsidRPr="00CE674C">
              <w:rPr>
                <w:sz w:val="20"/>
                <w:szCs w:val="20"/>
                <w:lang w:val="ky-KG"/>
              </w:rPr>
              <w:t>ы</w:t>
            </w:r>
            <w:r w:rsidRPr="00CE674C">
              <w:rPr>
                <w:sz w:val="20"/>
                <w:szCs w:val="20"/>
              </w:rPr>
              <w:t>, т</w:t>
            </w:r>
          </w:p>
        </w:tc>
        <w:tc>
          <w:tcPr>
            <w:tcW w:w="428" w:type="pct"/>
            <w:vAlign w:val="bottom"/>
            <w:hideMark/>
          </w:tcPr>
          <w:p w14:paraId="1437F7F8" w14:textId="77777777" w:rsidR="00CE674C" w:rsidRPr="00CE674C" w:rsidRDefault="00CE674C" w:rsidP="001A6404">
            <w:pPr>
              <w:spacing w:line="256" w:lineRule="auto"/>
              <w:jc w:val="right"/>
              <w:rPr>
                <w:sz w:val="20"/>
                <w:szCs w:val="20"/>
              </w:rPr>
            </w:pPr>
            <w:r w:rsidRPr="00CE674C">
              <w:rPr>
                <w:sz w:val="20"/>
                <w:szCs w:val="20"/>
              </w:rPr>
              <w:t>275,3</w:t>
            </w:r>
          </w:p>
        </w:tc>
        <w:tc>
          <w:tcPr>
            <w:tcW w:w="428" w:type="pct"/>
            <w:vAlign w:val="bottom"/>
            <w:hideMark/>
          </w:tcPr>
          <w:p w14:paraId="4230A54F" w14:textId="77777777" w:rsidR="00CE674C" w:rsidRPr="00CE674C" w:rsidRDefault="00CE674C" w:rsidP="001A6404">
            <w:pPr>
              <w:spacing w:line="256" w:lineRule="auto"/>
              <w:jc w:val="right"/>
              <w:rPr>
                <w:sz w:val="20"/>
                <w:szCs w:val="20"/>
              </w:rPr>
            </w:pPr>
            <w:r w:rsidRPr="00CE674C">
              <w:rPr>
                <w:sz w:val="20"/>
                <w:szCs w:val="20"/>
              </w:rPr>
              <w:t>4</w:t>
            </w:r>
            <w:r w:rsidRPr="00CE674C">
              <w:rPr>
                <w:sz w:val="20"/>
                <w:szCs w:val="20"/>
                <w:lang w:val="ky-KG"/>
              </w:rPr>
              <w:t xml:space="preserve"> </w:t>
            </w:r>
            <w:r w:rsidRPr="00CE674C">
              <w:rPr>
                <w:sz w:val="20"/>
                <w:szCs w:val="20"/>
              </w:rPr>
              <w:t>676,9</w:t>
            </w:r>
          </w:p>
        </w:tc>
        <w:tc>
          <w:tcPr>
            <w:tcW w:w="460" w:type="pct"/>
            <w:vAlign w:val="bottom"/>
            <w:hideMark/>
          </w:tcPr>
          <w:p w14:paraId="5F4294B9" w14:textId="77777777" w:rsidR="00CE674C" w:rsidRPr="00CE674C" w:rsidRDefault="00CE674C" w:rsidP="001A6404">
            <w:pPr>
              <w:spacing w:line="256" w:lineRule="auto"/>
              <w:jc w:val="right"/>
              <w:rPr>
                <w:sz w:val="20"/>
                <w:szCs w:val="20"/>
              </w:rPr>
            </w:pPr>
            <w:r w:rsidRPr="00CE674C">
              <w:rPr>
                <w:sz w:val="20"/>
                <w:szCs w:val="20"/>
              </w:rPr>
              <w:t>183,4</w:t>
            </w:r>
          </w:p>
        </w:tc>
        <w:tc>
          <w:tcPr>
            <w:tcW w:w="460" w:type="pct"/>
            <w:vAlign w:val="bottom"/>
            <w:hideMark/>
          </w:tcPr>
          <w:p w14:paraId="185072EC" w14:textId="77777777" w:rsidR="00CE674C" w:rsidRPr="00CE674C" w:rsidRDefault="00CE674C" w:rsidP="001A6404">
            <w:pPr>
              <w:spacing w:line="256" w:lineRule="auto"/>
              <w:jc w:val="right"/>
              <w:rPr>
                <w:sz w:val="20"/>
                <w:szCs w:val="20"/>
              </w:rPr>
            </w:pPr>
            <w:r w:rsidRPr="00CE674C">
              <w:rPr>
                <w:sz w:val="20"/>
                <w:szCs w:val="20"/>
              </w:rPr>
              <w:t>4</w:t>
            </w:r>
            <w:r w:rsidRPr="00CE674C">
              <w:rPr>
                <w:sz w:val="20"/>
                <w:szCs w:val="20"/>
                <w:lang w:val="ky-KG"/>
              </w:rPr>
              <w:t xml:space="preserve"> </w:t>
            </w:r>
            <w:r w:rsidRPr="00CE674C">
              <w:rPr>
                <w:sz w:val="20"/>
                <w:szCs w:val="20"/>
              </w:rPr>
              <w:t>100,3</w:t>
            </w:r>
          </w:p>
        </w:tc>
        <w:tc>
          <w:tcPr>
            <w:tcW w:w="431" w:type="pct"/>
            <w:vAlign w:val="bottom"/>
            <w:hideMark/>
          </w:tcPr>
          <w:p w14:paraId="615588EC" w14:textId="77777777" w:rsidR="00CE674C" w:rsidRPr="00CE674C" w:rsidRDefault="00CE674C" w:rsidP="001A6404">
            <w:pPr>
              <w:spacing w:line="256" w:lineRule="auto"/>
              <w:jc w:val="right"/>
              <w:rPr>
                <w:sz w:val="20"/>
                <w:szCs w:val="20"/>
              </w:rPr>
            </w:pPr>
            <w:r w:rsidRPr="00CE674C">
              <w:rPr>
                <w:sz w:val="20"/>
                <w:szCs w:val="20"/>
              </w:rPr>
              <w:t>52,7</w:t>
            </w:r>
          </w:p>
        </w:tc>
        <w:tc>
          <w:tcPr>
            <w:tcW w:w="431" w:type="pct"/>
            <w:vAlign w:val="bottom"/>
            <w:hideMark/>
          </w:tcPr>
          <w:p w14:paraId="2972A0A0" w14:textId="77777777" w:rsidR="00CE674C" w:rsidRPr="00CE674C" w:rsidRDefault="00CE674C" w:rsidP="001A6404">
            <w:pPr>
              <w:spacing w:line="256" w:lineRule="auto"/>
              <w:jc w:val="right"/>
              <w:rPr>
                <w:sz w:val="20"/>
                <w:szCs w:val="20"/>
              </w:rPr>
            </w:pPr>
            <w:r w:rsidRPr="00CE674C">
              <w:rPr>
                <w:sz w:val="20"/>
                <w:szCs w:val="20"/>
              </w:rPr>
              <w:t>101,8</w:t>
            </w:r>
          </w:p>
        </w:tc>
        <w:tc>
          <w:tcPr>
            <w:tcW w:w="430" w:type="pct"/>
            <w:gridSpan w:val="2"/>
            <w:vAlign w:val="bottom"/>
            <w:hideMark/>
          </w:tcPr>
          <w:p w14:paraId="2D88DA44" w14:textId="77777777" w:rsidR="00CE674C" w:rsidRPr="00CE674C" w:rsidRDefault="00CE674C" w:rsidP="001A6404">
            <w:pPr>
              <w:spacing w:line="256" w:lineRule="auto"/>
              <w:jc w:val="right"/>
              <w:rPr>
                <w:sz w:val="20"/>
                <w:szCs w:val="20"/>
              </w:rPr>
            </w:pPr>
            <w:r w:rsidRPr="00CE674C">
              <w:rPr>
                <w:sz w:val="20"/>
                <w:szCs w:val="20"/>
              </w:rPr>
              <w:t>66,6</w:t>
            </w:r>
          </w:p>
        </w:tc>
        <w:tc>
          <w:tcPr>
            <w:tcW w:w="430" w:type="pct"/>
            <w:vAlign w:val="bottom"/>
            <w:hideMark/>
          </w:tcPr>
          <w:p w14:paraId="762A28C2" w14:textId="77777777" w:rsidR="00CE674C" w:rsidRPr="00CE674C" w:rsidRDefault="00CE674C" w:rsidP="001A6404">
            <w:pPr>
              <w:spacing w:line="256" w:lineRule="auto"/>
              <w:jc w:val="right"/>
              <w:rPr>
                <w:sz w:val="20"/>
                <w:szCs w:val="20"/>
              </w:rPr>
            </w:pPr>
            <w:r w:rsidRPr="00CE674C">
              <w:rPr>
                <w:sz w:val="20"/>
                <w:szCs w:val="20"/>
              </w:rPr>
              <w:t>87,7</w:t>
            </w:r>
          </w:p>
        </w:tc>
      </w:tr>
      <w:tr w:rsidR="001A6404" w:rsidRPr="00CE674C" w14:paraId="3716E84C" w14:textId="77777777" w:rsidTr="001A6404">
        <w:trPr>
          <w:trHeight w:val="461"/>
        </w:trPr>
        <w:tc>
          <w:tcPr>
            <w:tcW w:w="1501" w:type="pct"/>
            <w:vAlign w:val="bottom"/>
            <w:hideMark/>
          </w:tcPr>
          <w:p w14:paraId="75C88206" w14:textId="77777777" w:rsidR="00CE674C" w:rsidRPr="00CE674C" w:rsidRDefault="00CE674C" w:rsidP="001A6404">
            <w:pPr>
              <w:keepNext/>
              <w:spacing w:line="256" w:lineRule="auto"/>
              <w:ind w:left="142" w:hanging="142"/>
              <w:rPr>
                <w:b/>
                <w:sz w:val="20"/>
                <w:szCs w:val="20"/>
              </w:rPr>
            </w:pPr>
            <w:r w:rsidRPr="00CE674C">
              <w:rPr>
                <w:sz w:val="20"/>
                <w:szCs w:val="20"/>
              </w:rPr>
              <w:t xml:space="preserve">  </w:t>
            </w:r>
            <w:proofErr w:type="spellStart"/>
            <w:r w:rsidRPr="00CE674C">
              <w:rPr>
                <w:sz w:val="20"/>
                <w:szCs w:val="20"/>
              </w:rPr>
              <w:t>Чатырдын</w:t>
            </w:r>
            <w:proofErr w:type="spellEnd"/>
            <w:r w:rsidRPr="00CE674C">
              <w:rPr>
                <w:sz w:val="20"/>
                <w:szCs w:val="20"/>
              </w:rPr>
              <w:t xml:space="preserve"> </w:t>
            </w:r>
            <w:proofErr w:type="spellStart"/>
            <w:r w:rsidRPr="00CE674C">
              <w:rPr>
                <w:sz w:val="20"/>
                <w:szCs w:val="20"/>
              </w:rPr>
              <w:t>панелдери</w:t>
            </w:r>
            <w:proofErr w:type="spellEnd"/>
            <w:r w:rsidRPr="00CE674C">
              <w:rPr>
                <w:sz w:val="20"/>
                <w:szCs w:val="20"/>
              </w:rPr>
              <w:t xml:space="preserve"> (металл черепица), т</w:t>
            </w:r>
          </w:p>
        </w:tc>
        <w:tc>
          <w:tcPr>
            <w:tcW w:w="428" w:type="pct"/>
            <w:vAlign w:val="bottom"/>
            <w:hideMark/>
          </w:tcPr>
          <w:p w14:paraId="28310C87" w14:textId="77777777" w:rsidR="00CE674C" w:rsidRPr="00CE674C" w:rsidRDefault="00CE674C" w:rsidP="001A6404">
            <w:pPr>
              <w:spacing w:line="256" w:lineRule="auto"/>
              <w:jc w:val="right"/>
              <w:rPr>
                <w:sz w:val="20"/>
                <w:szCs w:val="20"/>
              </w:rPr>
            </w:pPr>
            <w:r w:rsidRPr="00CE674C">
              <w:rPr>
                <w:sz w:val="20"/>
                <w:szCs w:val="20"/>
              </w:rPr>
              <w:t>988,2</w:t>
            </w:r>
          </w:p>
        </w:tc>
        <w:tc>
          <w:tcPr>
            <w:tcW w:w="428" w:type="pct"/>
            <w:vAlign w:val="bottom"/>
            <w:hideMark/>
          </w:tcPr>
          <w:p w14:paraId="7CBA63B1" w14:textId="77777777" w:rsidR="00CE674C" w:rsidRPr="00CE674C" w:rsidRDefault="00CE674C" w:rsidP="001A6404">
            <w:pPr>
              <w:spacing w:line="256" w:lineRule="auto"/>
              <w:jc w:val="right"/>
              <w:rPr>
                <w:sz w:val="20"/>
                <w:szCs w:val="20"/>
              </w:rPr>
            </w:pPr>
            <w:r w:rsidRPr="00CE674C">
              <w:rPr>
                <w:sz w:val="20"/>
                <w:szCs w:val="20"/>
              </w:rPr>
              <w:t>4</w:t>
            </w:r>
            <w:r w:rsidRPr="00CE674C">
              <w:rPr>
                <w:sz w:val="20"/>
                <w:szCs w:val="20"/>
                <w:lang w:val="ky-KG"/>
              </w:rPr>
              <w:t xml:space="preserve"> </w:t>
            </w:r>
            <w:r w:rsidRPr="00CE674C">
              <w:rPr>
                <w:sz w:val="20"/>
                <w:szCs w:val="20"/>
              </w:rPr>
              <w:t>002,8</w:t>
            </w:r>
          </w:p>
        </w:tc>
        <w:tc>
          <w:tcPr>
            <w:tcW w:w="460" w:type="pct"/>
            <w:vAlign w:val="bottom"/>
            <w:hideMark/>
          </w:tcPr>
          <w:p w14:paraId="158F768A" w14:textId="77777777" w:rsidR="00CE674C" w:rsidRPr="00CE674C" w:rsidRDefault="00CE674C" w:rsidP="001A6404">
            <w:pPr>
              <w:spacing w:line="256" w:lineRule="auto"/>
              <w:jc w:val="right"/>
              <w:rPr>
                <w:sz w:val="20"/>
                <w:szCs w:val="20"/>
              </w:rPr>
            </w:pPr>
            <w:r w:rsidRPr="00CE674C">
              <w:rPr>
                <w:sz w:val="20"/>
                <w:szCs w:val="20"/>
              </w:rPr>
              <w:t>712,8</w:t>
            </w:r>
          </w:p>
        </w:tc>
        <w:tc>
          <w:tcPr>
            <w:tcW w:w="460" w:type="pct"/>
            <w:vAlign w:val="bottom"/>
            <w:hideMark/>
          </w:tcPr>
          <w:p w14:paraId="3BC33BB6" w14:textId="77777777" w:rsidR="00CE674C" w:rsidRPr="00CE674C" w:rsidRDefault="00CE674C" w:rsidP="001A6404">
            <w:pPr>
              <w:spacing w:line="256" w:lineRule="auto"/>
              <w:jc w:val="right"/>
              <w:rPr>
                <w:sz w:val="20"/>
                <w:szCs w:val="20"/>
              </w:rPr>
            </w:pPr>
            <w:r w:rsidRPr="00CE674C">
              <w:rPr>
                <w:sz w:val="20"/>
                <w:szCs w:val="20"/>
              </w:rPr>
              <w:t>4</w:t>
            </w:r>
            <w:r w:rsidRPr="00CE674C">
              <w:rPr>
                <w:sz w:val="20"/>
                <w:szCs w:val="20"/>
                <w:lang w:val="ky-KG"/>
              </w:rPr>
              <w:t xml:space="preserve"> </w:t>
            </w:r>
            <w:r w:rsidRPr="00CE674C">
              <w:rPr>
                <w:sz w:val="20"/>
                <w:szCs w:val="20"/>
              </w:rPr>
              <w:t>562,3</w:t>
            </w:r>
          </w:p>
        </w:tc>
        <w:tc>
          <w:tcPr>
            <w:tcW w:w="431" w:type="pct"/>
            <w:vAlign w:val="bottom"/>
            <w:hideMark/>
          </w:tcPr>
          <w:p w14:paraId="4BD69C11" w14:textId="77777777" w:rsidR="00CE674C" w:rsidRPr="00CE674C" w:rsidRDefault="00CE674C" w:rsidP="001A6404">
            <w:pPr>
              <w:spacing w:line="256" w:lineRule="auto"/>
              <w:jc w:val="right"/>
              <w:rPr>
                <w:sz w:val="20"/>
                <w:szCs w:val="20"/>
              </w:rPr>
            </w:pPr>
            <w:r w:rsidRPr="00CE674C">
              <w:rPr>
                <w:sz w:val="20"/>
                <w:szCs w:val="20"/>
              </w:rPr>
              <w:t>167,2</w:t>
            </w:r>
          </w:p>
        </w:tc>
        <w:tc>
          <w:tcPr>
            <w:tcW w:w="431" w:type="pct"/>
            <w:vAlign w:val="bottom"/>
            <w:hideMark/>
          </w:tcPr>
          <w:p w14:paraId="032E280C" w14:textId="77777777" w:rsidR="00CE674C" w:rsidRPr="00CE674C" w:rsidRDefault="00CE674C" w:rsidP="001A6404">
            <w:pPr>
              <w:spacing w:line="256" w:lineRule="auto"/>
              <w:jc w:val="right"/>
              <w:rPr>
                <w:sz w:val="20"/>
                <w:szCs w:val="20"/>
              </w:rPr>
            </w:pPr>
            <w:r w:rsidRPr="00CE674C">
              <w:rPr>
                <w:sz w:val="20"/>
                <w:szCs w:val="20"/>
              </w:rPr>
              <w:t>139,5</w:t>
            </w:r>
          </w:p>
        </w:tc>
        <w:tc>
          <w:tcPr>
            <w:tcW w:w="430" w:type="pct"/>
            <w:gridSpan w:val="2"/>
            <w:vAlign w:val="bottom"/>
            <w:hideMark/>
          </w:tcPr>
          <w:p w14:paraId="1CC30F1B" w14:textId="77777777" w:rsidR="00CE674C" w:rsidRPr="00CE674C" w:rsidRDefault="00CE674C" w:rsidP="001A6404">
            <w:pPr>
              <w:spacing w:line="256" w:lineRule="auto"/>
              <w:jc w:val="right"/>
              <w:rPr>
                <w:sz w:val="20"/>
                <w:szCs w:val="20"/>
              </w:rPr>
            </w:pPr>
            <w:r w:rsidRPr="00CE674C">
              <w:rPr>
                <w:sz w:val="20"/>
                <w:szCs w:val="20"/>
              </w:rPr>
              <w:t>72,1</w:t>
            </w:r>
          </w:p>
        </w:tc>
        <w:tc>
          <w:tcPr>
            <w:tcW w:w="430" w:type="pct"/>
            <w:vAlign w:val="bottom"/>
            <w:hideMark/>
          </w:tcPr>
          <w:p w14:paraId="022741E0" w14:textId="77777777" w:rsidR="00CE674C" w:rsidRPr="00CE674C" w:rsidRDefault="00CE674C" w:rsidP="001A6404">
            <w:pPr>
              <w:spacing w:line="256" w:lineRule="auto"/>
              <w:jc w:val="right"/>
              <w:rPr>
                <w:sz w:val="20"/>
                <w:szCs w:val="20"/>
              </w:rPr>
            </w:pPr>
            <w:r w:rsidRPr="00CE674C">
              <w:rPr>
                <w:sz w:val="20"/>
                <w:szCs w:val="20"/>
              </w:rPr>
              <w:t>114,0</w:t>
            </w:r>
          </w:p>
        </w:tc>
      </w:tr>
      <w:tr w:rsidR="001A6404" w:rsidRPr="00CE674C" w14:paraId="6DC5BF9A" w14:textId="77777777" w:rsidTr="001A6404">
        <w:trPr>
          <w:trHeight w:val="195"/>
        </w:trPr>
        <w:tc>
          <w:tcPr>
            <w:tcW w:w="1501" w:type="pct"/>
            <w:vAlign w:val="bottom"/>
            <w:hideMark/>
          </w:tcPr>
          <w:p w14:paraId="04DA6EC0" w14:textId="77777777" w:rsidR="00CE674C" w:rsidRPr="00CE674C" w:rsidRDefault="00CE674C" w:rsidP="001A6404">
            <w:pPr>
              <w:keepNext/>
              <w:spacing w:line="256" w:lineRule="auto"/>
              <w:rPr>
                <w:b/>
                <w:color w:val="000000"/>
                <w:sz w:val="20"/>
                <w:szCs w:val="20"/>
              </w:rPr>
            </w:pPr>
            <w:r w:rsidRPr="00CE674C">
              <w:rPr>
                <w:b/>
                <w:color w:val="000000"/>
                <w:sz w:val="20"/>
                <w:szCs w:val="20"/>
              </w:rPr>
              <w:t xml:space="preserve">Электр </w:t>
            </w:r>
            <w:proofErr w:type="spellStart"/>
            <w:r w:rsidRPr="00CE674C">
              <w:rPr>
                <w:b/>
                <w:color w:val="000000"/>
                <w:sz w:val="20"/>
                <w:szCs w:val="20"/>
              </w:rPr>
              <w:t>жабдууларын</w:t>
            </w:r>
            <w:proofErr w:type="spellEnd"/>
            <w:r w:rsidRPr="00CE674C">
              <w:rPr>
                <w:b/>
                <w:color w:val="000000"/>
                <w:sz w:val="20"/>
                <w:szCs w:val="20"/>
              </w:rPr>
              <w:t xml:space="preserve"> </w:t>
            </w:r>
            <w:proofErr w:type="spellStart"/>
            <w:r w:rsidRPr="00CE674C">
              <w:rPr>
                <w:b/>
                <w:color w:val="000000"/>
                <w:sz w:val="20"/>
                <w:szCs w:val="20"/>
              </w:rPr>
              <w:t>өндүрүү</w:t>
            </w:r>
            <w:proofErr w:type="spellEnd"/>
          </w:p>
        </w:tc>
        <w:tc>
          <w:tcPr>
            <w:tcW w:w="428" w:type="pct"/>
            <w:vAlign w:val="bottom"/>
          </w:tcPr>
          <w:p w14:paraId="4AD77CA3" w14:textId="77777777" w:rsidR="00CE674C" w:rsidRPr="00CE674C" w:rsidRDefault="00CE674C" w:rsidP="001A6404">
            <w:pPr>
              <w:spacing w:line="256" w:lineRule="auto"/>
              <w:jc w:val="right"/>
              <w:rPr>
                <w:sz w:val="20"/>
                <w:szCs w:val="20"/>
                <w:lang w:val="ky-KG"/>
              </w:rPr>
            </w:pPr>
          </w:p>
        </w:tc>
        <w:tc>
          <w:tcPr>
            <w:tcW w:w="428" w:type="pct"/>
            <w:vAlign w:val="bottom"/>
          </w:tcPr>
          <w:p w14:paraId="47D55E98" w14:textId="77777777" w:rsidR="00CE674C" w:rsidRPr="00CE674C" w:rsidRDefault="00CE674C" w:rsidP="001A6404">
            <w:pPr>
              <w:spacing w:line="256" w:lineRule="auto"/>
              <w:jc w:val="right"/>
              <w:rPr>
                <w:sz w:val="20"/>
                <w:szCs w:val="20"/>
                <w:lang w:val="ky-KG"/>
              </w:rPr>
            </w:pPr>
          </w:p>
        </w:tc>
        <w:tc>
          <w:tcPr>
            <w:tcW w:w="460" w:type="pct"/>
            <w:vAlign w:val="bottom"/>
          </w:tcPr>
          <w:p w14:paraId="5F9ABDD7" w14:textId="77777777" w:rsidR="00CE674C" w:rsidRPr="00CE674C" w:rsidRDefault="00CE674C" w:rsidP="001A6404">
            <w:pPr>
              <w:spacing w:line="256" w:lineRule="auto"/>
              <w:jc w:val="right"/>
              <w:rPr>
                <w:sz w:val="20"/>
                <w:szCs w:val="20"/>
                <w:lang w:val="ky-KG"/>
              </w:rPr>
            </w:pPr>
          </w:p>
        </w:tc>
        <w:tc>
          <w:tcPr>
            <w:tcW w:w="460" w:type="pct"/>
            <w:vAlign w:val="bottom"/>
          </w:tcPr>
          <w:p w14:paraId="4E71CC07" w14:textId="77777777" w:rsidR="00CE674C" w:rsidRPr="00CE674C" w:rsidRDefault="00CE674C" w:rsidP="001A6404">
            <w:pPr>
              <w:spacing w:line="256" w:lineRule="auto"/>
              <w:jc w:val="right"/>
              <w:rPr>
                <w:sz w:val="20"/>
                <w:szCs w:val="20"/>
                <w:lang w:val="ky-KG"/>
              </w:rPr>
            </w:pPr>
          </w:p>
        </w:tc>
        <w:tc>
          <w:tcPr>
            <w:tcW w:w="431" w:type="pct"/>
            <w:vAlign w:val="bottom"/>
          </w:tcPr>
          <w:p w14:paraId="7EAD0A19" w14:textId="77777777" w:rsidR="00CE674C" w:rsidRPr="00CE674C" w:rsidRDefault="00CE674C" w:rsidP="001A6404">
            <w:pPr>
              <w:spacing w:line="256" w:lineRule="auto"/>
              <w:jc w:val="right"/>
              <w:rPr>
                <w:sz w:val="20"/>
                <w:szCs w:val="20"/>
                <w:lang w:val="ky-KG"/>
              </w:rPr>
            </w:pPr>
          </w:p>
        </w:tc>
        <w:tc>
          <w:tcPr>
            <w:tcW w:w="431" w:type="pct"/>
            <w:vAlign w:val="bottom"/>
          </w:tcPr>
          <w:p w14:paraId="4F694DF4" w14:textId="77777777" w:rsidR="00CE674C" w:rsidRPr="00CE674C" w:rsidRDefault="00CE674C" w:rsidP="001A6404">
            <w:pPr>
              <w:spacing w:line="256" w:lineRule="auto"/>
              <w:jc w:val="right"/>
              <w:rPr>
                <w:sz w:val="20"/>
                <w:szCs w:val="20"/>
                <w:lang w:val="ky-KG"/>
              </w:rPr>
            </w:pPr>
          </w:p>
        </w:tc>
        <w:tc>
          <w:tcPr>
            <w:tcW w:w="430" w:type="pct"/>
            <w:gridSpan w:val="2"/>
            <w:vAlign w:val="bottom"/>
          </w:tcPr>
          <w:p w14:paraId="15E060A3" w14:textId="77777777" w:rsidR="00CE674C" w:rsidRPr="00CE674C" w:rsidRDefault="00CE674C" w:rsidP="001A6404">
            <w:pPr>
              <w:spacing w:line="256" w:lineRule="auto"/>
              <w:jc w:val="right"/>
              <w:rPr>
                <w:sz w:val="20"/>
                <w:szCs w:val="20"/>
                <w:lang w:val="ky-KG"/>
              </w:rPr>
            </w:pPr>
          </w:p>
        </w:tc>
        <w:tc>
          <w:tcPr>
            <w:tcW w:w="430" w:type="pct"/>
            <w:vAlign w:val="bottom"/>
          </w:tcPr>
          <w:p w14:paraId="5BE7FC45" w14:textId="77777777" w:rsidR="00CE674C" w:rsidRPr="00CE674C" w:rsidRDefault="00CE674C" w:rsidP="001A6404">
            <w:pPr>
              <w:spacing w:line="256" w:lineRule="auto"/>
              <w:jc w:val="right"/>
              <w:rPr>
                <w:sz w:val="20"/>
                <w:szCs w:val="20"/>
                <w:lang w:val="ky-KG"/>
              </w:rPr>
            </w:pPr>
          </w:p>
        </w:tc>
      </w:tr>
      <w:tr w:rsidR="001A6404" w:rsidRPr="00CE674C" w14:paraId="370A85A7" w14:textId="77777777" w:rsidTr="001A6404">
        <w:trPr>
          <w:trHeight w:val="667"/>
        </w:trPr>
        <w:tc>
          <w:tcPr>
            <w:tcW w:w="1501" w:type="pct"/>
            <w:vAlign w:val="bottom"/>
            <w:hideMark/>
          </w:tcPr>
          <w:p w14:paraId="56545D4C" w14:textId="77777777" w:rsidR="00CE674C" w:rsidRPr="00CE674C" w:rsidRDefault="00CE674C" w:rsidP="001A6404">
            <w:pPr>
              <w:spacing w:line="256" w:lineRule="auto"/>
              <w:ind w:left="226" w:hanging="113"/>
              <w:rPr>
                <w:sz w:val="20"/>
                <w:szCs w:val="20"/>
              </w:rPr>
            </w:pPr>
            <w:r w:rsidRPr="00CE674C">
              <w:rPr>
                <w:sz w:val="20"/>
                <w:szCs w:val="20"/>
              </w:rPr>
              <w:t xml:space="preserve">16 </w:t>
            </w:r>
            <w:proofErr w:type="spellStart"/>
            <w:r w:rsidRPr="00CE674C">
              <w:rPr>
                <w:sz w:val="20"/>
                <w:szCs w:val="20"/>
              </w:rPr>
              <w:t>кВА</w:t>
            </w:r>
            <w:proofErr w:type="spellEnd"/>
            <w:r w:rsidRPr="00CE674C">
              <w:rPr>
                <w:sz w:val="20"/>
                <w:szCs w:val="20"/>
                <w:lang w:val="ky-KG"/>
              </w:rPr>
              <w:t xml:space="preserve"> дан көп эмес </w:t>
            </w:r>
            <w:r w:rsidRPr="00CE674C">
              <w:rPr>
                <w:color w:val="000000"/>
                <w:sz w:val="20"/>
                <w:szCs w:val="20"/>
                <w:lang w:val="ky-KG"/>
              </w:rPr>
              <w:t xml:space="preserve">кубаттуулуктагы </w:t>
            </w:r>
            <w:r w:rsidRPr="00CE674C">
              <w:rPr>
                <w:sz w:val="20"/>
                <w:szCs w:val="20"/>
                <w:lang w:val="ky-KG"/>
              </w:rPr>
              <w:t>б</w:t>
            </w:r>
            <w:r w:rsidRPr="00CE674C">
              <w:rPr>
                <w:color w:val="000000"/>
                <w:sz w:val="20"/>
                <w:szCs w:val="20"/>
                <w:lang w:val="ky-KG"/>
              </w:rPr>
              <w:t xml:space="preserve">ашка </w:t>
            </w:r>
            <w:proofErr w:type="spellStart"/>
            <w:r w:rsidRPr="00CE674C">
              <w:rPr>
                <w:color w:val="000000"/>
                <w:sz w:val="20"/>
                <w:szCs w:val="20"/>
              </w:rPr>
              <w:t>трансформаторлор</w:t>
            </w:r>
            <w:proofErr w:type="spellEnd"/>
            <w:r w:rsidRPr="00CE674C">
              <w:rPr>
                <w:color w:val="000000"/>
                <w:sz w:val="20"/>
                <w:szCs w:val="20"/>
                <w:lang w:val="ky-KG"/>
              </w:rPr>
              <w:t>,</w:t>
            </w:r>
            <w:r w:rsidRPr="00CE674C">
              <w:rPr>
                <w:sz w:val="20"/>
                <w:szCs w:val="20"/>
                <w:lang w:val="ky-KG"/>
              </w:rPr>
              <w:t xml:space="preserve"> </w:t>
            </w:r>
            <w:proofErr w:type="spellStart"/>
            <w:r w:rsidRPr="00CE674C">
              <w:rPr>
                <w:color w:val="000000"/>
                <w:sz w:val="20"/>
                <w:szCs w:val="20"/>
              </w:rPr>
              <w:t>даана</w:t>
            </w:r>
            <w:proofErr w:type="spellEnd"/>
          </w:p>
        </w:tc>
        <w:tc>
          <w:tcPr>
            <w:tcW w:w="428" w:type="pct"/>
            <w:vAlign w:val="bottom"/>
            <w:hideMark/>
          </w:tcPr>
          <w:p w14:paraId="7D8C0B3E" w14:textId="77777777" w:rsidR="00CE674C" w:rsidRPr="00CE674C" w:rsidRDefault="00CE674C" w:rsidP="001A6404">
            <w:pPr>
              <w:spacing w:line="256" w:lineRule="auto"/>
              <w:jc w:val="right"/>
              <w:rPr>
                <w:sz w:val="20"/>
                <w:szCs w:val="20"/>
              </w:rPr>
            </w:pPr>
            <w:r w:rsidRPr="00CE674C">
              <w:rPr>
                <w:sz w:val="20"/>
                <w:szCs w:val="20"/>
              </w:rPr>
              <w:t>2</w:t>
            </w:r>
            <w:r w:rsidRPr="00CE674C">
              <w:rPr>
                <w:sz w:val="20"/>
                <w:szCs w:val="20"/>
                <w:lang w:val="ky-KG"/>
              </w:rPr>
              <w:t xml:space="preserve"> </w:t>
            </w:r>
            <w:r w:rsidRPr="00CE674C">
              <w:rPr>
                <w:sz w:val="20"/>
                <w:szCs w:val="20"/>
              </w:rPr>
              <w:t>029</w:t>
            </w:r>
          </w:p>
        </w:tc>
        <w:tc>
          <w:tcPr>
            <w:tcW w:w="428" w:type="pct"/>
            <w:vAlign w:val="bottom"/>
            <w:hideMark/>
          </w:tcPr>
          <w:p w14:paraId="0098332D" w14:textId="77777777" w:rsidR="00CE674C" w:rsidRPr="00CE674C" w:rsidRDefault="00CE674C" w:rsidP="001A6404">
            <w:pPr>
              <w:spacing w:line="256" w:lineRule="auto"/>
              <w:jc w:val="right"/>
              <w:rPr>
                <w:sz w:val="20"/>
                <w:szCs w:val="20"/>
              </w:rPr>
            </w:pPr>
            <w:r w:rsidRPr="00CE674C">
              <w:rPr>
                <w:sz w:val="20"/>
                <w:szCs w:val="20"/>
              </w:rPr>
              <w:t>19</w:t>
            </w:r>
            <w:r w:rsidRPr="00CE674C">
              <w:rPr>
                <w:sz w:val="20"/>
                <w:szCs w:val="20"/>
                <w:lang w:val="ky-KG"/>
              </w:rPr>
              <w:t xml:space="preserve"> </w:t>
            </w:r>
            <w:r w:rsidRPr="00CE674C">
              <w:rPr>
                <w:sz w:val="20"/>
                <w:szCs w:val="20"/>
              </w:rPr>
              <w:t>769</w:t>
            </w:r>
          </w:p>
        </w:tc>
        <w:tc>
          <w:tcPr>
            <w:tcW w:w="460" w:type="pct"/>
            <w:vAlign w:val="bottom"/>
            <w:hideMark/>
          </w:tcPr>
          <w:p w14:paraId="69EFFD51" w14:textId="77777777" w:rsidR="00CE674C" w:rsidRPr="00CE674C" w:rsidRDefault="00CE674C" w:rsidP="001A6404">
            <w:pPr>
              <w:spacing w:line="256" w:lineRule="auto"/>
              <w:jc w:val="right"/>
              <w:rPr>
                <w:sz w:val="20"/>
                <w:szCs w:val="20"/>
              </w:rPr>
            </w:pPr>
            <w:r w:rsidRPr="00CE674C">
              <w:rPr>
                <w:sz w:val="20"/>
                <w:szCs w:val="20"/>
              </w:rPr>
              <w:t>1</w:t>
            </w:r>
            <w:r w:rsidRPr="00CE674C">
              <w:rPr>
                <w:sz w:val="20"/>
                <w:szCs w:val="20"/>
                <w:lang w:val="ky-KG"/>
              </w:rPr>
              <w:t xml:space="preserve"> </w:t>
            </w:r>
            <w:r w:rsidRPr="00CE674C">
              <w:rPr>
                <w:sz w:val="20"/>
                <w:szCs w:val="20"/>
              </w:rPr>
              <w:t>923</w:t>
            </w:r>
          </w:p>
        </w:tc>
        <w:tc>
          <w:tcPr>
            <w:tcW w:w="460" w:type="pct"/>
            <w:vAlign w:val="bottom"/>
            <w:hideMark/>
          </w:tcPr>
          <w:p w14:paraId="36D60091" w14:textId="77777777" w:rsidR="00CE674C" w:rsidRPr="00CE674C" w:rsidRDefault="00CE674C" w:rsidP="001A6404">
            <w:pPr>
              <w:spacing w:line="256" w:lineRule="auto"/>
              <w:jc w:val="right"/>
              <w:rPr>
                <w:sz w:val="20"/>
                <w:szCs w:val="20"/>
              </w:rPr>
            </w:pPr>
            <w:r w:rsidRPr="00CE674C">
              <w:rPr>
                <w:sz w:val="20"/>
                <w:szCs w:val="20"/>
              </w:rPr>
              <w:t>21</w:t>
            </w:r>
            <w:r w:rsidRPr="00CE674C">
              <w:rPr>
                <w:sz w:val="20"/>
                <w:szCs w:val="20"/>
                <w:lang w:val="ky-KG"/>
              </w:rPr>
              <w:t xml:space="preserve"> </w:t>
            </w:r>
            <w:r w:rsidRPr="00CE674C">
              <w:rPr>
                <w:sz w:val="20"/>
                <w:szCs w:val="20"/>
              </w:rPr>
              <w:t>707</w:t>
            </w:r>
          </w:p>
        </w:tc>
        <w:tc>
          <w:tcPr>
            <w:tcW w:w="431" w:type="pct"/>
            <w:vAlign w:val="bottom"/>
            <w:hideMark/>
          </w:tcPr>
          <w:p w14:paraId="4AE08E72" w14:textId="77777777" w:rsidR="00CE674C" w:rsidRPr="00CE674C" w:rsidRDefault="00CE674C" w:rsidP="001A6404">
            <w:pPr>
              <w:spacing w:line="256" w:lineRule="auto"/>
              <w:jc w:val="right"/>
              <w:rPr>
                <w:sz w:val="20"/>
                <w:szCs w:val="20"/>
              </w:rPr>
            </w:pPr>
            <w:r w:rsidRPr="00CE674C">
              <w:rPr>
                <w:sz w:val="20"/>
                <w:szCs w:val="20"/>
              </w:rPr>
              <w:t>149,0</w:t>
            </w:r>
          </w:p>
        </w:tc>
        <w:tc>
          <w:tcPr>
            <w:tcW w:w="431" w:type="pct"/>
            <w:vAlign w:val="bottom"/>
            <w:hideMark/>
          </w:tcPr>
          <w:p w14:paraId="23C5881A" w14:textId="77777777" w:rsidR="00CE674C" w:rsidRPr="00CE674C" w:rsidRDefault="00CE674C" w:rsidP="001A6404">
            <w:pPr>
              <w:spacing w:line="256" w:lineRule="auto"/>
              <w:jc w:val="right"/>
              <w:rPr>
                <w:sz w:val="20"/>
                <w:szCs w:val="20"/>
              </w:rPr>
            </w:pPr>
            <w:r w:rsidRPr="00CE674C">
              <w:rPr>
                <w:sz w:val="20"/>
                <w:szCs w:val="20"/>
              </w:rPr>
              <w:t>130,1</w:t>
            </w:r>
          </w:p>
        </w:tc>
        <w:tc>
          <w:tcPr>
            <w:tcW w:w="430" w:type="pct"/>
            <w:gridSpan w:val="2"/>
            <w:vAlign w:val="bottom"/>
            <w:hideMark/>
          </w:tcPr>
          <w:p w14:paraId="6C031B5E" w14:textId="77777777" w:rsidR="00CE674C" w:rsidRPr="00CE674C" w:rsidRDefault="00CE674C" w:rsidP="001A6404">
            <w:pPr>
              <w:spacing w:line="256" w:lineRule="auto"/>
              <w:jc w:val="right"/>
              <w:rPr>
                <w:sz w:val="20"/>
                <w:szCs w:val="20"/>
              </w:rPr>
            </w:pPr>
            <w:r w:rsidRPr="00CE674C">
              <w:rPr>
                <w:sz w:val="20"/>
                <w:szCs w:val="20"/>
              </w:rPr>
              <w:t>94,8</w:t>
            </w:r>
          </w:p>
        </w:tc>
        <w:tc>
          <w:tcPr>
            <w:tcW w:w="430" w:type="pct"/>
            <w:vAlign w:val="bottom"/>
            <w:hideMark/>
          </w:tcPr>
          <w:p w14:paraId="4E3DE1C1" w14:textId="77777777" w:rsidR="00CE674C" w:rsidRPr="00CE674C" w:rsidRDefault="00CE674C" w:rsidP="001A6404">
            <w:pPr>
              <w:spacing w:line="256" w:lineRule="auto"/>
              <w:jc w:val="right"/>
              <w:rPr>
                <w:sz w:val="20"/>
                <w:szCs w:val="20"/>
              </w:rPr>
            </w:pPr>
            <w:r w:rsidRPr="00CE674C">
              <w:rPr>
                <w:sz w:val="20"/>
                <w:szCs w:val="20"/>
              </w:rPr>
              <w:t>109,8</w:t>
            </w:r>
          </w:p>
        </w:tc>
      </w:tr>
      <w:tr w:rsidR="001A6404" w:rsidRPr="00CE674C" w14:paraId="69603B69" w14:textId="77777777" w:rsidTr="001A6404">
        <w:trPr>
          <w:trHeight w:val="461"/>
        </w:trPr>
        <w:tc>
          <w:tcPr>
            <w:tcW w:w="1501" w:type="pct"/>
            <w:tcBorders>
              <w:top w:val="nil"/>
              <w:left w:val="nil"/>
              <w:bottom w:val="single" w:sz="8" w:space="0" w:color="auto"/>
              <w:right w:val="nil"/>
            </w:tcBorders>
            <w:vAlign w:val="bottom"/>
            <w:hideMark/>
          </w:tcPr>
          <w:p w14:paraId="29B617A9" w14:textId="77777777" w:rsidR="00CE674C" w:rsidRPr="00CE674C" w:rsidRDefault="00CE674C" w:rsidP="001A6404">
            <w:pPr>
              <w:spacing w:line="256" w:lineRule="auto"/>
              <w:ind w:left="226" w:hanging="113"/>
              <w:rPr>
                <w:sz w:val="20"/>
                <w:szCs w:val="20"/>
              </w:rPr>
            </w:pPr>
            <w:r w:rsidRPr="00CE674C">
              <w:rPr>
                <w:sz w:val="20"/>
                <w:szCs w:val="20"/>
                <w:lang w:val="ky-KG"/>
              </w:rPr>
              <w:t>Ү</w:t>
            </w:r>
            <w:r w:rsidRPr="00CE674C">
              <w:rPr>
                <w:sz w:val="20"/>
                <w:szCs w:val="20"/>
              </w:rPr>
              <w:t xml:space="preserve">й </w:t>
            </w:r>
            <w:proofErr w:type="spellStart"/>
            <w:r w:rsidRPr="00CE674C">
              <w:rPr>
                <w:sz w:val="20"/>
                <w:szCs w:val="20"/>
              </w:rPr>
              <w:t>тиричилик</w:t>
            </w:r>
            <w:proofErr w:type="spellEnd"/>
            <w:r w:rsidRPr="00CE674C">
              <w:rPr>
                <w:sz w:val="20"/>
                <w:szCs w:val="20"/>
              </w:rPr>
              <w:t xml:space="preserve"> </w:t>
            </w:r>
            <w:proofErr w:type="spellStart"/>
            <w:r w:rsidRPr="00CE674C">
              <w:rPr>
                <w:sz w:val="20"/>
                <w:szCs w:val="20"/>
              </w:rPr>
              <w:t>кир</w:t>
            </w:r>
            <w:proofErr w:type="spellEnd"/>
            <w:r w:rsidRPr="00CE674C">
              <w:rPr>
                <w:sz w:val="20"/>
                <w:szCs w:val="20"/>
              </w:rPr>
              <w:t xml:space="preserve"> </w:t>
            </w:r>
            <w:proofErr w:type="spellStart"/>
            <w:r w:rsidRPr="00CE674C">
              <w:rPr>
                <w:sz w:val="20"/>
                <w:szCs w:val="20"/>
              </w:rPr>
              <w:t>жуугуч</w:t>
            </w:r>
            <w:proofErr w:type="spellEnd"/>
            <w:r w:rsidRPr="00CE674C">
              <w:rPr>
                <w:sz w:val="20"/>
                <w:szCs w:val="20"/>
              </w:rPr>
              <w:t xml:space="preserve"> </w:t>
            </w:r>
            <w:proofErr w:type="spellStart"/>
            <w:r w:rsidRPr="00CE674C">
              <w:rPr>
                <w:sz w:val="20"/>
                <w:szCs w:val="20"/>
              </w:rPr>
              <w:t>машиналар</w:t>
            </w:r>
            <w:proofErr w:type="spellEnd"/>
            <w:r w:rsidRPr="00CE674C">
              <w:rPr>
                <w:sz w:val="20"/>
                <w:szCs w:val="20"/>
                <w:lang w:val="ky-KG"/>
              </w:rPr>
              <w:t>ы</w:t>
            </w:r>
            <w:r w:rsidRPr="00CE674C">
              <w:rPr>
                <w:sz w:val="20"/>
                <w:szCs w:val="20"/>
              </w:rPr>
              <w:t xml:space="preserve">, </w:t>
            </w:r>
            <w:proofErr w:type="spellStart"/>
            <w:r w:rsidRPr="00CE674C">
              <w:rPr>
                <w:sz w:val="20"/>
                <w:szCs w:val="20"/>
              </w:rPr>
              <w:t>даана</w:t>
            </w:r>
            <w:proofErr w:type="spellEnd"/>
          </w:p>
        </w:tc>
        <w:tc>
          <w:tcPr>
            <w:tcW w:w="428" w:type="pct"/>
            <w:tcBorders>
              <w:top w:val="nil"/>
              <w:left w:val="nil"/>
              <w:bottom w:val="single" w:sz="8" w:space="0" w:color="auto"/>
              <w:right w:val="nil"/>
            </w:tcBorders>
            <w:vAlign w:val="bottom"/>
            <w:hideMark/>
          </w:tcPr>
          <w:p w14:paraId="49B66684" w14:textId="77777777" w:rsidR="00CE674C" w:rsidRPr="00CE674C" w:rsidRDefault="00CE674C" w:rsidP="001A6404">
            <w:pPr>
              <w:spacing w:line="256" w:lineRule="auto"/>
              <w:jc w:val="right"/>
              <w:rPr>
                <w:sz w:val="20"/>
                <w:szCs w:val="20"/>
              </w:rPr>
            </w:pPr>
            <w:r w:rsidRPr="00CE674C">
              <w:rPr>
                <w:sz w:val="20"/>
                <w:szCs w:val="20"/>
              </w:rPr>
              <w:t>5</w:t>
            </w:r>
            <w:r w:rsidRPr="00CE674C">
              <w:rPr>
                <w:sz w:val="20"/>
                <w:szCs w:val="20"/>
                <w:lang w:val="ky-KG"/>
              </w:rPr>
              <w:t xml:space="preserve"> </w:t>
            </w:r>
            <w:r w:rsidRPr="00CE674C">
              <w:rPr>
                <w:sz w:val="20"/>
                <w:szCs w:val="20"/>
              </w:rPr>
              <w:t>684</w:t>
            </w:r>
          </w:p>
        </w:tc>
        <w:tc>
          <w:tcPr>
            <w:tcW w:w="428" w:type="pct"/>
            <w:tcBorders>
              <w:top w:val="nil"/>
              <w:left w:val="nil"/>
              <w:bottom w:val="single" w:sz="8" w:space="0" w:color="auto"/>
              <w:right w:val="nil"/>
            </w:tcBorders>
            <w:vAlign w:val="bottom"/>
            <w:hideMark/>
          </w:tcPr>
          <w:p w14:paraId="7587B1AA" w14:textId="77777777" w:rsidR="00CE674C" w:rsidRPr="00CE674C" w:rsidRDefault="00CE674C" w:rsidP="001A6404">
            <w:pPr>
              <w:spacing w:line="256" w:lineRule="auto"/>
              <w:jc w:val="right"/>
              <w:rPr>
                <w:sz w:val="20"/>
                <w:szCs w:val="20"/>
              </w:rPr>
            </w:pPr>
            <w:r w:rsidRPr="00CE674C">
              <w:rPr>
                <w:sz w:val="20"/>
                <w:szCs w:val="20"/>
              </w:rPr>
              <w:t>63</w:t>
            </w:r>
            <w:r w:rsidRPr="00CE674C">
              <w:rPr>
                <w:sz w:val="20"/>
                <w:szCs w:val="20"/>
                <w:lang w:val="ky-KG"/>
              </w:rPr>
              <w:t xml:space="preserve"> </w:t>
            </w:r>
            <w:r w:rsidRPr="00CE674C">
              <w:rPr>
                <w:sz w:val="20"/>
                <w:szCs w:val="20"/>
              </w:rPr>
              <w:t>136</w:t>
            </w:r>
          </w:p>
        </w:tc>
        <w:tc>
          <w:tcPr>
            <w:tcW w:w="460" w:type="pct"/>
            <w:tcBorders>
              <w:top w:val="nil"/>
              <w:left w:val="nil"/>
              <w:bottom w:val="single" w:sz="8" w:space="0" w:color="auto"/>
              <w:right w:val="nil"/>
            </w:tcBorders>
            <w:vAlign w:val="bottom"/>
            <w:hideMark/>
          </w:tcPr>
          <w:p w14:paraId="71B7AD2F" w14:textId="77777777" w:rsidR="00CE674C" w:rsidRPr="00CE674C" w:rsidRDefault="00CE674C" w:rsidP="001A6404">
            <w:pPr>
              <w:spacing w:line="256" w:lineRule="auto"/>
              <w:jc w:val="right"/>
              <w:rPr>
                <w:sz w:val="20"/>
                <w:szCs w:val="20"/>
              </w:rPr>
            </w:pPr>
            <w:r w:rsidRPr="00CE674C">
              <w:rPr>
                <w:sz w:val="20"/>
                <w:szCs w:val="20"/>
              </w:rPr>
              <w:t>3</w:t>
            </w:r>
            <w:r w:rsidRPr="00CE674C">
              <w:rPr>
                <w:sz w:val="20"/>
                <w:szCs w:val="20"/>
                <w:lang w:val="ky-KG"/>
              </w:rPr>
              <w:t xml:space="preserve"> </w:t>
            </w:r>
            <w:r w:rsidRPr="00CE674C">
              <w:rPr>
                <w:sz w:val="20"/>
                <w:szCs w:val="20"/>
              </w:rPr>
              <w:t>000</w:t>
            </w:r>
          </w:p>
        </w:tc>
        <w:tc>
          <w:tcPr>
            <w:tcW w:w="460" w:type="pct"/>
            <w:tcBorders>
              <w:top w:val="nil"/>
              <w:left w:val="nil"/>
              <w:bottom w:val="single" w:sz="8" w:space="0" w:color="auto"/>
              <w:right w:val="nil"/>
            </w:tcBorders>
            <w:vAlign w:val="bottom"/>
            <w:hideMark/>
          </w:tcPr>
          <w:p w14:paraId="2E7BC99A" w14:textId="77777777" w:rsidR="00CE674C" w:rsidRPr="00CE674C" w:rsidRDefault="00CE674C" w:rsidP="001A6404">
            <w:pPr>
              <w:spacing w:line="256" w:lineRule="auto"/>
              <w:jc w:val="right"/>
              <w:rPr>
                <w:sz w:val="20"/>
                <w:szCs w:val="20"/>
              </w:rPr>
            </w:pPr>
            <w:r w:rsidRPr="00CE674C">
              <w:rPr>
                <w:sz w:val="20"/>
                <w:szCs w:val="20"/>
              </w:rPr>
              <w:t>43</w:t>
            </w:r>
            <w:r w:rsidRPr="00CE674C">
              <w:rPr>
                <w:sz w:val="20"/>
                <w:szCs w:val="20"/>
                <w:lang w:val="ky-KG"/>
              </w:rPr>
              <w:t xml:space="preserve"> </w:t>
            </w:r>
            <w:r w:rsidRPr="00CE674C">
              <w:rPr>
                <w:sz w:val="20"/>
                <w:szCs w:val="20"/>
              </w:rPr>
              <w:t>966</w:t>
            </w:r>
          </w:p>
        </w:tc>
        <w:tc>
          <w:tcPr>
            <w:tcW w:w="431" w:type="pct"/>
            <w:tcBorders>
              <w:top w:val="nil"/>
              <w:left w:val="nil"/>
              <w:bottom w:val="single" w:sz="8" w:space="0" w:color="auto"/>
              <w:right w:val="nil"/>
            </w:tcBorders>
            <w:vAlign w:val="bottom"/>
            <w:hideMark/>
          </w:tcPr>
          <w:p w14:paraId="5DF1F794" w14:textId="77777777" w:rsidR="00CE674C" w:rsidRPr="00CE674C" w:rsidRDefault="00CE674C" w:rsidP="001A6404">
            <w:pPr>
              <w:spacing w:line="256" w:lineRule="auto"/>
              <w:jc w:val="right"/>
              <w:rPr>
                <w:sz w:val="20"/>
                <w:szCs w:val="20"/>
              </w:rPr>
            </w:pPr>
            <w:r w:rsidRPr="00CE674C">
              <w:rPr>
                <w:sz w:val="20"/>
                <w:szCs w:val="20"/>
              </w:rPr>
              <w:t>61,3</w:t>
            </w:r>
          </w:p>
        </w:tc>
        <w:tc>
          <w:tcPr>
            <w:tcW w:w="431" w:type="pct"/>
            <w:tcBorders>
              <w:top w:val="nil"/>
              <w:left w:val="nil"/>
              <w:bottom w:val="single" w:sz="8" w:space="0" w:color="auto"/>
              <w:right w:val="nil"/>
            </w:tcBorders>
            <w:vAlign w:val="bottom"/>
            <w:hideMark/>
          </w:tcPr>
          <w:p w14:paraId="26B3D26B" w14:textId="77777777" w:rsidR="00CE674C" w:rsidRPr="00CE674C" w:rsidRDefault="00CE674C" w:rsidP="001A6404">
            <w:pPr>
              <w:spacing w:line="256" w:lineRule="auto"/>
              <w:jc w:val="right"/>
              <w:rPr>
                <w:sz w:val="20"/>
                <w:szCs w:val="20"/>
              </w:rPr>
            </w:pPr>
            <w:r w:rsidRPr="00CE674C">
              <w:rPr>
                <w:sz w:val="20"/>
                <w:szCs w:val="20"/>
              </w:rPr>
              <w:t>78,8</w:t>
            </w:r>
          </w:p>
        </w:tc>
        <w:tc>
          <w:tcPr>
            <w:tcW w:w="430" w:type="pct"/>
            <w:gridSpan w:val="2"/>
            <w:tcBorders>
              <w:top w:val="nil"/>
              <w:left w:val="nil"/>
              <w:bottom w:val="single" w:sz="8" w:space="0" w:color="auto"/>
              <w:right w:val="nil"/>
            </w:tcBorders>
            <w:vAlign w:val="bottom"/>
            <w:hideMark/>
          </w:tcPr>
          <w:p w14:paraId="5B9C0AB1" w14:textId="77777777" w:rsidR="00CE674C" w:rsidRPr="00CE674C" w:rsidRDefault="00CE674C" w:rsidP="001A6404">
            <w:pPr>
              <w:spacing w:line="256" w:lineRule="auto"/>
              <w:jc w:val="right"/>
              <w:rPr>
                <w:sz w:val="20"/>
                <w:szCs w:val="20"/>
              </w:rPr>
            </w:pPr>
            <w:r w:rsidRPr="00CE674C">
              <w:rPr>
                <w:sz w:val="20"/>
                <w:szCs w:val="20"/>
              </w:rPr>
              <w:t>52,8</w:t>
            </w:r>
          </w:p>
        </w:tc>
        <w:tc>
          <w:tcPr>
            <w:tcW w:w="430" w:type="pct"/>
            <w:tcBorders>
              <w:top w:val="nil"/>
              <w:left w:val="nil"/>
              <w:bottom w:val="single" w:sz="8" w:space="0" w:color="auto"/>
              <w:right w:val="nil"/>
            </w:tcBorders>
            <w:vAlign w:val="bottom"/>
            <w:hideMark/>
          </w:tcPr>
          <w:p w14:paraId="0C530E82" w14:textId="77777777" w:rsidR="00CE674C" w:rsidRPr="00CE674C" w:rsidRDefault="00CE674C" w:rsidP="001A6404">
            <w:pPr>
              <w:spacing w:line="256" w:lineRule="auto"/>
              <w:jc w:val="right"/>
              <w:rPr>
                <w:sz w:val="20"/>
                <w:szCs w:val="20"/>
              </w:rPr>
            </w:pPr>
            <w:r w:rsidRPr="00CE674C">
              <w:rPr>
                <w:sz w:val="20"/>
                <w:szCs w:val="20"/>
              </w:rPr>
              <w:t>69,6</w:t>
            </w:r>
          </w:p>
        </w:tc>
      </w:tr>
    </w:tbl>
    <w:p w14:paraId="02946F84" w14:textId="77777777" w:rsidR="001A6404" w:rsidRDefault="001A6404" w:rsidP="00CE674C">
      <w:pPr>
        <w:autoSpaceDE w:val="0"/>
        <w:autoSpaceDN w:val="0"/>
        <w:adjustRightInd w:val="0"/>
        <w:spacing w:before="80"/>
        <w:ind w:firstLine="709"/>
        <w:jc w:val="both"/>
        <w:rPr>
          <w:lang w:val="ky-KG"/>
        </w:rPr>
      </w:pPr>
    </w:p>
    <w:p w14:paraId="369E78A5" w14:textId="77777777" w:rsidR="001A6404" w:rsidRDefault="001A6404" w:rsidP="00CE674C">
      <w:pPr>
        <w:autoSpaceDE w:val="0"/>
        <w:autoSpaceDN w:val="0"/>
        <w:adjustRightInd w:val="0"/>
        <w:spacing w:before="80"/>
        <w:ind w:firstLine="709"/>
        <w:jc w:val="both"/>
        <w:rPr>
          <w:lang w:val="ky-KG"/>
        </w:rPr>
      </w:pPr>
    </w:p>
    <w:p w14:paraId="2BD40F1A" w14:textId="1386D4CD" w:rsidR="00CE674C" w:rsidRPr="00CE674C" w:rsidRDefault="00CE674C" w:rsidP="00CE674C">
      <w:pPr>
        <w:autoSpaceDE w:val="0"/>
        <w:autoSpaceDN w:val="0"/>
        <w:adjustRightInd w:val="0"/>
        <w:spacing w:before="80"/>
        <w:ind w:firstLine="709"/>
        <w:jc w:val="both"/>
        <w:rPr>
          <w:lang w:val="ky-KG"/>
        </w:rPr>
      </w:pPr>
      <w:r w:rsidRPr="00CE674C">
        <w:rPr>
          <w:lang w:val="ky-KG"/>
        </w:rPr>
        <w:lastRenderedPageBreak/>
        <w:t>2024-жылдын январь-ноябрында</w:t>
      </w:r>
      <w:r w:rsidRPr="00CE674C">
        <w:rPr>
          <w:i/>
          <w:lang w:val="ky-KG"/>
        </w:rPr>
        <w:t xml:space="preserve"> электр энергия, газ, буу жана кондицияланган аба менен камсыздоонун (жабдуу)</w:t>
      </w:r>
      <w:r w:rsidRPr="00CE674C">
        <w:rPr>
          <w:lang w:val="ky-KG"/>
        </w:rPr>
        <w:t xml:space="preserve"> көлөмү 54 197,3 млн. сомду, ал эми физикалык көлөмдүн индекси 2023-ж. январь-ноябрына карата 114,1 пайызды, ноябрда тиешелүүлүгүнө жараша 7 659,1 млн. сомду жана 110,4 пайызды түздү. </w:t>
      </w:r>
      <w:r w:rsidRPr="00CE674C">
        <w:rPr>
          <w:color w:val="000000"/>
          <w:lang w:val="ky-KG"/>
        </w:rPr>
        <w:t>Көлөмдүн жогорулашы электр энергиясын өндүрүүнүн,</w:t>
      </w:r>
      <w:r w:rsidRPr="00CE674C">
        <w:rPr>
          <w:lang w:val="ky-KG"/>
        </w:rPr>
        <w:t xml:space="preserve"> </w:t>
      </w:r>
      <w:r w:rsidRPr="00CE674C">
        <w:rPr>
          <w:color w:val="000000"/>
          <w:lang w:val="ky-KG"/>
        </w:rPr>
        <w:t xml:space="preserve">аны берүүнүн жана бөлүштүрүүнүн өсүшү (15,4 пайызга) менен камсыздалган. </w:t>
      </w:r>
    </w:p>
    <w:p w14:paraId="015417C4" w14:textId="77777777" w:rsidR="00CE674C" w:rsidRPr="00CE674C" w:rsidRDefault="00CE674C" w:rsidP="005F5F63">
      <w:pPr>
        <w:spacing w:before="120" w:after="120"/>
        <w:ind w:left="1191" w:hanging="1191"/>
        <w:rPr>
          <w:b/>
          <w:lang w:val="ky-KG"/>
        </w:rPr>
      </w:pPr>
      <w:r w:rsidRPr="00CE674C">
        <w:rPr>
          <w:b/>
          <w:lang w:val="ky-KG"/>
        </w:rPr>
        <w:t>7-таблица: Январь-ноябрдагы электр энергия, газ, буу жана кондицияланган аба менен камсыздоо (жабдуу)</w:t>
      </w:r>
    </w:p>
    <w:tbl>
      <w:tblPr>
        <w:tblW w:w="5000" w:type="pct"/>
        <w:tblCellMar>
          <w:left w:w="31" w:type="dxa"/>
          <w:right w:w="31" w:type="dxa"/>
        </w:tblCellMar>
        <w:tblLook w:val="04A0" w:firstRow="1" w:lastRow="0" w:firstColumn="1" w:lastColumn="0" w:noHBand="0" w:noVBand="1"/>
      </w:tblPr>
      <w:tblGrid>
        <w:gridCol w:w="2530"/>
        <w:gridCol w:w="995"/>
        <w:gridCol w:w="856"/>
        <w:gridCol w:w="925"/>
        <w:gridCol w:w="865"/>
        <w:gridCol w:w="19"/>
        <w:gridCol w:w="846"/>
        <w:gridCol w:w="865"/>
        <w:gridCol w:w="885"/>
        <w:gridCol w:w="852"/>
      </w:tblGrid>
      <w:tr w:rsidR="00CE674C" w:rsidRPr="00CE674C" w14:paraId="333C26DC" w14:textId="77777777" w:rsidTr="00CE674C">
        <w:trPr>
          <w:cantSplit/>
          <w:trHeight w:val="463"/>
          <w:tblHeader/>
        </w:trPr>
        <w:tc>
          <w:tcPr>
            <w:tcW w:w="1312" w:type="pct"/>
            <w:vMerge w:val="restart"/>
            <w:tcBorders>
              <w:top w:val="single" w:sz="8" w:space="0" w:color="auto"/>
              <w:left w:val="nil"/>
              <w:bottom w:val="single" w:sz="8" w:space="0" w:color="auto"/>
              <w:right w:val="nil"/>
            </w:tcBorders>
          </w:tcPr>
          <w:p w14:paraId="122059FA" w14:textId="77777777" w:rsidR="00CE674C" w:rsidRPr="00CE674C" w:rsidRDefault="00CE674C" w:rsidP="00CE674C">
            <w:pPr>
              <w:spacing w:line="256" w:lineRule="auto"/>
              <w:ind w:left="113" w:hanging="113"/>
              <w:rPr>
                <w:b/>
                <w:bCs/>
                <w:sz w:val="20"/>
                <w:szCs w:val="20"/>
                <w:lang w:val="ky-KG"/>
              </w:rPr>
            </w:pPr>
          </w:p>
        </w:tc>
        <w:tc>
          <w:tcPr>
            <w:tcW w:w="1899" w:type="pct"/>
            <w:gridSpan w:val="5"/>
            <w:tcBorders>
              <w:top w:val="single" w:sz="8" w:space="0" w:color="auto"/>
              <w:left w:val="nil"/>
              <w:bottom w:val="single" w:sz="4" w:space="0" w:color="auto"/>
              <w:right w:val="nil"/>
            </w:tcBorders>
            <w:vAlign w:val="center"/>
            <w:hideMark/>
          </w:tcPr>
          <w:p w14:paraId="7E287FE5" w14:textId="77777777" w:rsidR="00CE674C" w:rsidRPr="00CE674C" w:rsidRDefault="00CE674C" w:rsidP="00CE674C">
            <w:pPr>
              <w:tabs>
                <w:tab w:val="left" w:pos="720"/>
                <w:tab w:val="left" w:pos="7938"/>
              </w:tabs>
              <w:spacing w:line="256" w:lineRule="auto"/>
              <w:ind w:right="284"/>
              <w:jc w:val="center"/>
              <w:rPr>
                <w:b/>
                <w:sz w:val="20"/>
                <w:szCs w:val="20"/>
              </w:rPr>
            </w:pPr>
            <w:proofErr w:type="spellStart"/>
            <w:r w:rsidRPr="00CE674C">
              <w:rPr>
                <w:b/>
                <w:color w:val="000000"/>
                <w:sz w:val="20"/>
                <w:szCs w:val="20"/>
              </w:rPr>
              <w:t>Өндүрүлдү</w:t>
            </w:r>
            <w:proofErr w:type="spellEnd"/>
            <w:r w:rsidRPr="00CE674C">
              <w:rPr>
                <w:b/>
                <w:color w:val="000000"/>
                <w:sz w:val="20"/>
                <w:szCs w:val="20"/>
              </w:rPr>
              <w:t xml:space="preserve"> - </w:t>
            </w:r>
            <w:proofErr w:type="spellStart"/>
            <w:r w:rsidRPr="00CE674C">
              <w:rPr>
                <w:b/>
                <w:color w:val="000000"/>
                <w:sz w:val="20"/>
                <w:szCs w:val="20"/>
              </w:rPr>
              <w:t>бардыгы</w:t>
            </w:r>
            <w:proofErr w:type="spellEnd"/>
          </w:p>
        </w:tc>
        <w:tc>
          <w:tcPr>
            <w:tcW w:w="1789" w:type="pct"/>
            <w:gridSpan w:val="4"/>
            <w:tcBorders>
              <w:top w:val="single" w:sz="8" w:space="0" w:color="auto"/>
              <w:left w:val="nil"/>
              <w:bottom w:val="single" w:sz="4" w:space="0" w:color="auto"/>
              <w:right w:val="nil"/>
            </w:tcBorders>
            <w:vAlign w:val="center"/>
            <w:hideMark/>
          </w:tcPr>
          <w:p w14:paraId="72BF62BF" w14:textId="77777777" w:rsidR="00CE674C" w:rsidRPr="00CE674C" w:rsidRDefault="00CE674C" w:rsidP="00CE674C">
            <w:pPr>
              <w:tabs>
                <w:tab w:val="left" w:pos="720"/>
                <w:tab w:val="left" w:pos="7938"/>
              </w:tabs>
              <w:spacing w:line="256" w:lineRule="auto"/>
              <w:ind w:right="284"/>
              <w:jc w:val="center"/>
              <w:rPr>
                <w:b/>
                <w:sz w:val="20"/>
                <w:szCs w:val="20"/>
              </w:rPr>
            </w:pPr>
            <w:proofErr w:type="spellStart"/>
            <w:r w:rsidRPr="00CE674C">
              <w:rPr>
                <w:b/>
                <w:color w:val="000000"/>
                <w:sz w:val="20"/>
                <w:szCs w:val="20"/>
              </w:rPr>
              <w:t>Мурунку</w:t>
            </w:r>
            <w:proofErr w:type="spellEnd"/>
            <w:r w:rsidRPr="00CE674C">
              <w:rPr>
                <w:b/>
                <w:color w:val="000000"/>
                <w:sz w:val="20"/>
                <w:szCs w:val="20"/>
              </w:rPr>
              <w:t xml:space="preserve"> </w:t>
            </w:r>
            <w:proofErr w:type="spellStart"/>
            <w:r w:rsidRPr="00CE674C">
              <w:rPr>
                <w:b/>
                <w:color w:val="000000"/>
                <w:sz w:val="20"/>
                <w:szCs w:val="20"/>
              </w:rPr>
              <w:t>жылдын</w:t>
            </w:r>
            <w:proofErr w:type="spellEnd"/>
            <w:r w:rsidRPr="00CE674C">
              <w:rPr>
                <w:b/>
                <w:color w:val="000000"/>
                <w:sz w:val="20"/>
                <w:szCs w:val="20"/>
              </w:rPr>
              <w:t xml:space="preserve"> </w:t>
            </w:r>
            <w:proofErr w:type="spellStart"/>
            <w:r w:rsidRPr="00CE674C">
              <w:rPr>
                <w:b/>
                <w:color w:val="000000"/>
                <w:sz w:val="20"/>
                <w:szCs w:val="20"/>
              </w:rPr>
              <w:t>тийиштүү</w:t>
            </w:r>
            <w:proofErr w:type="spellEnd"/>
            <w:r w:rsidRPr="00CE674C">
              <w:rPr>
                <w:b/>
                <w:color w:val="000000"/>
                <w:sz w:val="20"/>
                <w:szCs w:val="20"/>
              </w:rPr>
              <w:t xml:space="preserve"> </w:t>
            </w:r>
            <w:r w:rsidRPr="00CE674C">
              <w:rPr>
                <w:b/>
                <w:color w:val="000000"/>
                <w:sz w:val="20"/>
                <w:szCs w:val="20"/>
              </w:rPr>
              <w:br/>
            </w:r>
            <w:proofErr w:type="spellStart"/>
            <w:r w:rsidRPr="00CE674C">
              <w:rPr>
                <w:b/>
                <w:color w:val="000000"/>
                <w:sz w:val="20"/>
                <w:szCs w:val="20"/>
              </w:rPr>
              <w:t>мезгилине</w:t>
            </w:r>
            <w:proofErr w:type="spellEnd"/>
            <w:r w:rsidRPr="00CE674C">
              <w:rPr>
                <w:b/>
                <w:color w:val="000000"/>
                <w:sz w:val="20"/>
                <w:szCs w:val="20"/>
              </w:rPr>
              <w:t xml:space="preserve"> карата </w:t>
            </w:r>
            <w:proofErr w:type="spellStart"/>
            <w:r w:rsidRPr="00CE674C">
              <w:rPr>
                <w:b/>
                <w:color w:val="000000"/>
                <w:sz w:val="20"/>
                <w:szCs w:val="20"/>
              </w:rPr>
              <w:t>пайыз</w:t>
            </w:r>
            <w:proofErr w:type="spellEnd"/>
            <w:r w:rsidRPr="00CE674C">
              <w:rPr>
                <w:b/>
                <w:color w:val="000000"/>
                <w:sz w:val="20"/>
                <w:szCs w:val="20"/>
              </w:rPr>
              <w:t xml:space="preserve"> </w:t>
            </w:r>
            <w:proofErr w:type="spellStart"/>
            <w:r w:rsidRPr="00CE674C">
              <w:rPr>
                <w:b/>
                <w:color w:val="000000"/>
                <w:sz w:val="20"/>
                <w:szCs w:val="20"/>
              </w:rPr>
              <w:t>менен</w:t>
            </w:r>
            <w:proofErr w:type="spellEnd"/>
          </w:p>
        </w:tc>
      </w:tr>
      <w:tr w:rsidR="00CE674C" w:rsidRPr="00CE674C" w14:paraId="7114F448" w14:textId="77777777" w:rsidTr="00CE674C">
        <w:trPr>
          <w:cantSplit/>
          <w:trHeight w:val="239"/>
          <w:tblHeader/>
        </w:trPr>
        <w:tc>
          <w:tcPr>
            <w:tcW w:w="1312" w:type="pct"/>
            <w:vMerge/>
            <w:tcBorders>
              <w:top w:val="single" w:sz="8" w:space="0" w:color="auto"/>
              <w:left w:val="nil"/>
              <w:bottom w:val="single" w:sz="8" w:space="0" w:color="auto"/>
              <w:right w:val="nil"/>
            </w:tcBorders>
            <w:vAlign w:val="center"/>
            <w:hideMark/>
          </w:tcPr>
          <w:p w14:paraId="25AB87F0" w14:textId="77777777" w:rsidR="00CE674C" w:rsidRPr="00CE674C" w:rsidRDefault="00CE674C" w:rsidP="00CE674C">
            <w:pPr>
              <w:spacing w:line="256" w:lineRule="auto"/>
              <w:rPr>
                <w:b/>
                <w:bCs/>
                <w:sz w:val="20"/>
                <w:szCs w:val="20"/>
                <w:lang w:val="ky-KG"/>
              </w:rPr>
            </w:pPr>
          </w:p>
        </w:tc>
        <w:tc>
          <w:tcPr>
            <w:tcW w:w="960" w:type="pct"/>
            <w:gridSpan w:val="2"/>
            <w:tcBorders>
              <w:top w:val="single" w:sz="4" w:space="0" w:color="auto"/>
              <w:left w:val="nil"/>
              <w:bottom w:val="single" w:sz="4" w:space="0" w:color="auto"/>
              <w:right w:val="nil"/>
            </w:tcBorders>
            <w:hideMark/>
          </w:tcPr>
          <w:p w14:paraId="408AB6A3" w14:textId="77777777" w:rsidR="00CE674C" w:rsidRPr="00CE674C" w:rsidRDefault="00CE674C" w:rsidP="00CE674C">
            <w:pPr>
              <w:tabs>
                <w:tab w:val="left" w:pos="720"/>
                <w:tab w:val="left" w:pos="7938"/>
              </w:tabs>
              <w:spacing w:line="256" w:lineRule="auto"/>
              <w:jc w:val="center"/>
              <w:rPr>
                <w:b/>
                <w:sz w:val="20"/>
                <w:szCs w:val="20"/>
                <w:lang w:val="en-US"/>
              </w:rPr>
            </w:pPr>
            <w:r w:rsidRPr="00CE674C">
              <w:rPr>
                <w:b/>
                <w:sz w:val="20"/>
                <w:szCs w:val="20"/>
              </w:rPr>
              <w:t>2023</w:t>
            </w:r>
          </w:p>
        </w:tc>
        <w:tc>
          <w:tcPr>
            <w:tcW w:w="929" w:type="pct"/>
            <w:gridSpan w:val="2"/>
            <w:tcBorders>
              <w:top w:val="single" w:sz="4" w:space="0" w:color="auto"/>
              <w:left w:val="nil"/>
              <w:bottom w:val="single" w:sz="4" w:space="0" w:color="auto"/>
              <w:right w:val="nil"/>
            </w:tcBorders>
            <w:hideMark/>
          </w:tcPr>
          <w:p w14:paraId="248D6AC0" w14:textId="77777777" w:rsidR="00CE674C" w:rsidRPr="00CE674C" w:rsidRDefault="00CE674C" w:rsidP="00CE674C">
            <w:pPr>
              <w:tabs>
                <w:tab w:val="left" w:pos="720"/>
                <w:tab w:val="left" w:pos="7938"/>
              </w:tabs>
              <w:spacing w:line="256" w:lineRule="auto"/>
              <w:jc w:val="center"/>
              <w:rPr>
                <w:b/>
                <w:sz w:val="20"/>
                <w:szCs w:val="20"/>
                <w:lang w:val="en-US"/>
              </w:rPr>
            </w:pPr>
            <w:r w:rsidRPr="00CE674C">
              <w:rPr>
                <w:b/>
                <w:sz w:val="20"/>
                <w:szCs w:val="20"/>
              </w:rPr>
              <w:t>2024</w:t>
            </w:r>
          </w:p>
        </w:tc>
        <w:tc>
          <w:tcPr>
            <w:tcW w:w="897" w:type="pct"/>
            <w:gridSpan w:val="3"/>
            <w:tcBorders>
              <w:top w:val="single" w:sz="4" w:space="0" w:color="auto"/>
              <w:left w:val="nil"/>
              <w:bottom w:val="single" w:sz="4" w:space="0" w:color="auto"/>
              <w:right w:val="nil"/>
            </w:tcBorders>
            <w:hideMark/>
          </w:tcPr>
          <w:p w14:paraId="604511ED" w14:textId="77777777" w:rsidR="00CE674C" w:rsidRPr="00CE674C" w:rsidRDefault="00CE674C" w:rsidP="00CE674C">
            <w:pPr>
              <w:tabs>
                <w:tab w:val="left" w:pos="720"/>
                <w:tab w:val="left" w:pos="7938"/>
              </w:tabs>
              <w:spacing w:line="256" w:lineRule="auto"/>
              <w:jc w:val="center"/>
              <w:rPr>
                <w:b/>
                <w:sz w:val="20"/>
                <w:szCs w:val="20"/>
                <w:lang w:val="en-US"/>
              </w:rPr>
            </w:pPr>
            <w:r w:rsidRPr="00CE674C">
              <w:rPr>
                <w:b/>
                <w:sz w:val="20"/>
                <w:szCs w:val="20"/>
              </w:rPr>
              <w:t>2023</w:t>
            </w:r>
          </w:p>
        </w:tc>
        <w:tc>
          <w:tcPr>
            <w:tcW w:w="902" w:type="pct"/>
            <w:gridSpan w:val="2"/>
            <w:tcBorders>
              <w:top w:val="single" w:sz="4" w:space="0" w:color="auto"/>
              <w:left w:val="nil"/>
              <w:bottom w:val="single" w:sz="4" w:space="0" w:color="auto"/>
              <w:right w:val="nil"/>
            </w:tcBorders>
            <w:hideMark/>
          </w:tcPr>
          <w:p w14:paraId="54CDAA8E" w14:textId="77777777" w:rsidR="00CE674C" w:rsidRPr="00CE674C" w:rsidRDefault="00CE674C" w:rsidP="00CE674C">
            <w:pPr>
              <w:tabs>
                <w:tab w:val="left" w:pos="720"/>
                <w:tab w:val="left" w:pos="7938"/>
              </w:tabs>
              <w:spacing w:line="256" w:lineRule="auto"/>
              <w:jc w:val="center"/>
              <w:rPr>
                <w:b/>
                <w:sz w:val="20"/>
                <w:szCs w:val="20"/>
                <w:lang w:val="en-US"/>
              </w:rPr>
            </w:pPr>
            <w:r w:rsidRPr="00CE674C">
              <w:rPr>
                <w:b/>
                <w:sz w:val="20"/>
                <w:szCs w:val="20"/>
              </w:rPr>
              <w:t>2024</w:t>
            </w:r>
          </w:p>
        </w:tc>
      </w:tr>
      <w:tr w:rsidR="00CE674C" w:rsidRPr="00CE674C" w14:paraId="124E0999" w14:textId="77777777" w:rsidTr="00CE674C">
        <w:trPr>
          <w:cantSplit/>
          <w:trHeight w:val="463"/>
          <w:tblHeader/>
        </w:trPr>
        <w:tc>
          <w:tcPr>
            <w:tcW w:w="1312" w:type="pct"/>
            <w:vMerge/>
            <w:tcBorders>
              <w:top w:val="single" w:sz="8" w:space="0" w:color="auto"/>
              <w:left w:val="nil"/>
              <w:bottom w:val="single" w:sz="8" w:space="0" w:color="auto"/>
              <w:right w:val="nil"/>
            </w:tcBorders>
            <w:vAlign w:val="center"/>
            <w:hideMark/>
          </w:tcPr>
          <w:p w14:paraId="4BEC612C" w14:textId="77777777" w:rsidR="00CE674C" w:rsidRPr="00CE674C" w:rsidRDefault="00CE674C" w:rsidP="00CE674C">
            <w:pPr>
              <w:spacing w:line="256" w:lineRule="auto"/>
              <w:rPr>
                <w:b/>
                <w:bCs/>
                <w:sz w:val="20"/>
                <w:szCs w:val="20"/>
                <w:lang w:val="ky-KG"/>
              </w:rPr>
            </w:pPr>
          </w:p>
        </w:tc>
        <w:tc>
          <w:tcPr>
            <w:tcW w:w="516" w:type="pct"/>
            <w:tcBorders>
              <w:top w:val="single" w:sz="4" w:space="0" w:color="auto"/>
              <w:left w:val="nil"/>
              <w:bottom w:val="single" w:sz="8" w:space="0" w:color="000000"/>
              <w:right w:val="nil"/>
            </w:tcBorders>
            <w:hideMark/>
          </w:tcPr>
          <w:p w14:paraId="4658A7EE" w14:textId="77777777" w:rsidR="00CE674C" w:rsidRPr="00CE674C" w:rsidRDefault="00CE674C" w:rsidP="00CE674C">
            <w:pPr>
              <w:spacing w:line="256" w:lineRule="auto"/>
              <w:jc w:val="right"/>
              <w:rPr>
                <w:b/>
                <w:sz w:val="18"/>
                <w:szCs w:val="18"/>
              </w:rPr>
            </w:pPr>
            <w:r w:rsidRPr="00CE674C">
              <w:rPr>
                <w:b/>
                <w:sz w:val="18"/>
                <w:szCs w:val="18"/>
              </w:rPr>
              <w:t>ноябрь</w:t>
            </w:r>
          </w:p>
        </w:tc>
        <w:tc>
          <w:tcPr>
            <w:tcW w:w="443" w:type="pct"/>
            <w:tcBorders>
              <w:top w:val="single" w:sz="4" w:space="0" w:color="auto"/>
              <w:left w:val="nil"/>
              <w:bottom w:val="single" w:sz="8" w:space="0" w:color="000000"/>
              <w:right w:val="nil"/>
            </w:tcBorders>
            <w:hideMark/>
          </w:tcPr>
          <w:p w14:paraId="522F3239" w14:textId="77777777" w:rsidR="00CE674C" w:rsidRPr="00CE674C" w:rsidRDefault="00CE674C" w:rsidP="00CE674C">
            <w:pPr>
              <w:tabs>
                <w:tab w:val="left" w:pos="720"/>
                <w:tab w:val="left" w:pos="7938"/>
              </w:tabs>
              <w:spacing w:line="256" w:lineRule="auto"/>
              <w:jc w:val="right"/>
              <w:rPr>
                <w:b/>
                <w:sz w:val="18"/>
                <w:szCs w:val="18"/>
              </w:rPr>
            </w:pPr>
            <w:r w:rsidRPr="00CE674C">
              <w:rPr>
                <w:b/>
                <w:sz w:val="18"/>
                <w:szCs w:val="18"/>
              </w:rPr>
              <w:t>январь-ноябрь</w:t>
            </w:r>
          </w:p>
        </w:tc>
        <w:tc>
          <w:tcPr>
            <w:tcW w:w="480" w:type="pct"/>
            <w:tcBorders>
              <w:top w:val="single" w:sz="4" w:space="0" w:color="auto"/>
              <w:left w:val="nil"/>
              <w:bottom w:val="single" w:sz="8" w:space="0" w:color="000000"/>
              <w:right w:val="nil"/>
            </w:tcBorders>
            <w:hideMark/>
          </w:tcPr>
          <w:p w14:paraId="77A68999" w14:textId="77777777" w:rsidR="00CE674C" w:rsidRPr="00CE674C" w:rsidRDefault="00CE674C" w:rsidP="00CE674C">
            <w:pPr>
              <w:spacing w:line="256" w:lineRule="auto"/>
              <w:jc w:val="right"/>
              <w:rPr>
                <w:b/>
                <w:sz w:val="18"/>
                <w:szCs w:val="18"/>
              </w:rPr>
            </w:pPr>
            <w:r w:rsidRPr="00CE674C">
              <w:rPr>
                <w:b/>
                <w:sz w:val="18"/>
                <w:szCs w:val="18"/>
              </w:rPr>
              <w:t>ноябрь</w:t>
            </w:r>
          </w:p>
        </w:tc>
        <w:tc>
          <w:tcPr>
            <w:tcW w:w="449" w:type="pct"/>
            <w:tcBorders>
              <w:top w:val="single" w:sz="4" w:space="0" w:color="auto"/>
              <w:left w:val="nil"/>
              <w:bottom w:val="single" w:sz="8" w:space="0" w:color="000000"/>
              <w:right w:val="nil"/>
            </w:tcBorders>
            <w:hideMark/>
          </w:tcPr>
          <w:p w14:paraId="4AF9AB11" w14:textId="77777777" w:rsidR="00CE674C" w:rsidRPr="00CE674C" w:rsidRDefault="00CE674C" w:rsidP="00CE674C">
            <w:pPr>
              <w:tabs>
                <w:tab w:val="left" w:pos="720"/>
                <w:tab w:val="left" w:pos="7938"/>
              </w:tabs>
              <w:spacing w:line="256" w:lineRule="auto"/>
              <w:jc w:val="right"/>
              <w:rPr>
                <w:b/>
                <w:sz w:val="18"/>
                <w:szCs w:val="18"/>
              </w:rPr>
            </w:pPr>
            <w:r w:rsidRPr="00CE674C">
              <w:rPr>
                <w:b/>
                <w:sz w:val="18"/>
                <w:szCs w:val="18"/>
              </w:rPr>
              <w:t>январь-ноябрь</w:t>
            </w:r>
          </w:p>
        </w:tc>
        <w:tc>
          <w:tcPr>
            <w:tcW w:w="449" w:type="pct"/>
            <w:gridSpan w:val="2"/>
            <w:tcBorders>
              <w:top w:val="single" w:sz="4" w:space="0" w:color="auto"/>
              <w:left w:val="nil"/>
              <w:bottom w:val="single" w:sz="8" w:space="0" w:color="000000"/>
              <w:right w:val="nil"/>
            </w:tcBorders>
            <w:hideMark/>
          </w:tcPr>
          <w:p w14:paraId="67248803" w14:textId="77777777" w:rsidR="00CE674C" w:rsidRPr="00CE674C" w:rsidRDefault="00CE674C" w:rsidP="00CE674C">
            <w:pPr>
              <w:spacing w:line="256" w:lineRule="auto"/>
              <w:jc w:val="right"/>
              <w:rPr>
                <w:b/>
                <w:sz w:val="18"/>
                <w:szCs w:val="18"/>
              </w:rPr>
            </w:pPr>
            <w:r w:rsidRPr="00CE674C">
              <w:rPr>
                <w:b/>
                <w:sz w:val="18"/>
                <w:szCs w:val="18"/>
              </w:rPr>
              <w:t>ноябрь</w:t>
            </w:r>
          </w:p>
        </w:tc>
        <w:tc>
          <w:tcPr>
            <w:tcW w:w="449" w:type="pct"/>
            <w:tcBorders>
              <w:top w:val="single" w:sz="4" w:space="0" w:color="auto"/>
              <w:left w:val="nil"/>
              <w:bottom w:val="single" w:sz="8" w:space="0" w:color="000000"/>
              <w:right w:val="nil"/>
            </w:tcBorders>
            <w:hideMark/>
          </w:tcPr>
          <w:p w14:paraId="7F82B6F3" w14:textId="77777777" w:rsidR="00CE674C" w:rsidRPr="00CE674C" w:rsidRDefault="00CE674C" w:rsidP="00CE674C">
            <w:pPr>
              <w:tabs>
                <w:tab w:val="left" w:pos="720"/>
                <w:tab w:val="left" w:pos="7938"/>
              </w:tabs>
              <w:spacing w:line="256" w:lineRule="auto"/>
              <w:jc w:val="right"/>
              <w:rPr>
                <w:b/>
                <w:sz w:val="18"/>
                <w:szCs w:val="18"/>
              </w:rPr>
            </w:pPr>
            <w:r w:rsidRPr="00CE674C">
              <w:rPr>
                <w:b/>
                <w:sz w:val="18"/>
                <w:szCs w:val="18"/>
              </w:rPr>
              <w:t>январь-ноябрь</w:t>
            </w:r>
          </w:p>
        </w:tc>
        <w:tc>
          <w:tcPr>
            <w:tcW w:w="459" w:type="pct"/>
            <w:tcBorders>
              <w:top w:val="single" w:sz="4" w:space="0" w:color="auto"/>
              <w:left w:val="nil"/>
              <w:bottom w:val="single" w:sz="8" w:space="0" w:color="000000"/>
              <w:right w:val="nil"/>
            </w:tcBorders>
            <w:hideMark/>
          </w:tcPr>
          <w:p w14:paraId="54B17CA4" w14:textId="77777777" w:rsidR="00CE674C" w:rsidRPr="00CE674C" w:rsidRDefault="00CE674C" w:rsidP="00CE674C">
            <w:pPr>
              <w:spacing w:line="256" w:lineRule="auto"/>
              <w:jc w:val="right"/>
              <w:rPr>
                <w:b/>
                <w:sz w:val="18"/>
                <w:szCs w:val="18"/>
              </w:rPr>
            </w:pPr>
            <w:r w:rsidRPr="00CE674C">
              <w:rPr>
                <w:b/>
                <w:sz w:val="18"/>
                <w:szCs w:val="18"/>
              </w:rPr>
              <w:t>ноябрь</w:t>
            </w:r>
          </w:p>
        </w:tc>
        <w:tc>
          <w:tcPr>
            <w:tcW w:w="443" w:type="pct"/>
            <w:tcBorders>
              <w:top w:val="single" w:sz="4" w:space="0" w:color="auto"/>
              <w:left w:val="nil"/>
              <w:bottom w:val="single" w:sz="8" w:space="0" w:color="000000"/>
              <w:right w:val="nil"/>
            </w:tcBorders>
            <w:hideMark/>
          </w:tcPr>
          <w:p w14:paraId="38077CDD" w14:textId="77777777" w:rsidR="00CE674C" w:rsidRPr="00CE674C" w:rsidRDefault="00CE674C" w:rsidP="00CE674C">
            <w:pPr>
              <w:tabs>
                <w:tab w:val="left" w:pos="720"/>
                <w:tab w:val="left" w:pos="7938"/>
              </w:tabs>
              <w:spacing w:line="256" w:lineRule="auto"/>
              <w:jc w:val="right"/>
              <w:rPr>
                <w:b/>
                <w:sz w:val="18"/>
                <w:szCs w:val="18"/>
              </w:rPr>
            </w:pPr>
            <w:r w:rsidRPr="00CE674C">
              <w:rPr>
                <w:b/>
                <w:sz w:val="18"/>
                <w:szCs w:val="18"/>
              </w:rPr>
              <w:t>январь-ноябрь</w:t>
            </w:r>
          </w:p>
        </w:tc>
      </w:tr>
      <w:tr w:rsidR="00CE674C" w:rsidRPr="00CE674C" w14:paraId="375077C9" w14:textId="77777777" w:rsidTr="00CE674C">
        <w:trPr>
          <w:trHeight w:val="239"/>
        </w:trPr>
        <w:tc>
          <w:tcPr>
            <w:tcW w:w="1312" w:type="pct"/>
            <w:tcBorders>
              <w:top w:val="single" w:sz="8" w:space="0" w:color="auto"/>
              <w:left w:val="nil"/>
              <w:bottom w:val="nil"/>
              <w:right w:val="nil"/>
            </w:tcBorders>
            <w:vAlign w:val="bottom"/>
            <w:hideMark/>
          </w:tcPr>
          <w:p w14:paraId="56D2E7DB" w14:textId="77777777" w:rsidR="00CE674C" w:rsidRPr="00CE674C" w:rsidRDefault="00CE674C" w:rsidP="00CE674C">
            <w:pPr>
              <w:spacing w:line="256" w:lineRule="auto"/>
              <w:rPr>
                <w:sz w:val="20"/>
                <w:szCs w:val="20"/>
              </w:rPr>
            </w:pPr>
            <w:r w:rsidRPr="00CE674C">
              <w:rPr>
                <w:sz w:val="20"/>
                <w:szCs w:val="20"/>
              </w:rPr>
              <w:t>Электр энергия, млн. кВт с</w:t>
            </w:r>
          </w:p>
        </w:tc>
        <w:tc>
          <w:tcPr>
            <w:tcW w:w="516" w:type="pct"/>
            <w:vAlign w:val="bottom"/>
            <w:hideMark/>
          </w:tcPr>
          <w:p w14:paraId="74159C04" w14:textId="77777777" w:rsidR="00CE674C" w:rsidRPr="00CE674C" w:rsidRDefault="00CE674C" w:rsidP="00CE674C">
            <w:pPr>
              <w:spacing w:line="256" w:lineRule="auto"/>
              <w:jc w:val="right"/>
              <w:rPr>
                <w:sz w:val="20"/>
                <w:szCs w:val="20"/>
              </w:rPr>
            </w:pPr>
            <w:r w:rsidRPr="00CE674C">
              <w:rPr>
                <w:sz w:val="20"/>
                <w:szCs w:val="20"/>
              </w:rPr>
              <w:t>1</w:t>
            </w:r>
            <w:r w:rsidRPr="00CE674C">
              <w:rPr>
                <w:sz w:val="20"/>
                <w:szCs w:val="20"/>
                <w:lang w:val="ky-KG"/>
              </w:rPr>
              <w:t xml:space="preserve"> </w:t>
            </w:r>
            <w:r w:rsidRPr="00CE674C">
              <w:rPr>
                <w:sz w:val="20"/>
                <w:szCs w:val="20"/>
              </w:rPr>
              <w:t>056,1</w:t>
            </w:r>
          </w:p>
        </w:tc>
        <w:tc>
          <w:tcPr>
            <w:tcW w:w="443" w:type="pct"/>
            <w:vAlign w:val="bottom"/>
            <w:hideMark/>
          </w:tcPr>
          <w:p w14:paraId="7C0F2F06" w14:textId="77777777" w:rsidR="00CE674C" w:rsidRPr="00CE674C" w:rsidRDefault="00CE674C" w:rsidP="00CE674C">
            <w:pPr>
              <w:spacing w:line="256" w:lineRule="auto"/>
              <w:jc w:val="right"/>
              <w:rPr>
                <w:sz w:val="20"/>
                <w:szCs w:val="20"/>
              </w:rPr>
            </w:pPr>
            <w:r w:rsidRPr="00CE674C">
              <w:rPr>
                <w:sz w:val="20"/>
                <w:szCs w:val="20"/>
              </w:rPr>
              <w:t>12</w:t>
            </w:r>
            <w:r w:rsidRPr="00CE674C">
              <w:rPr>
                <w:sz w:val="20"/>
                <w:szCs w:val="20"/>
                <w:lang w:val="ky-KG"/>
              </w:rPr>
              <w:t xml:space="preserve"> </w:t>
            </w:r>
            <w:r w:rsidRPr="00CE674C">
              <w:rPr>
                <w:sz w:val="20"/>
                <w:szCs w:val="20"/>
              </w:rPr>
              <w:t>159,0</w:t>
            </w:r>
          </w:p>
        </w:tc>
        <w:tc>
          <w:tcPr>
            <w:tcW w:w="480" w:type="pct"/>
            <w:vAlign w:val="bottom"/>
            <w:hideMark/>
          </w:tcPr>
          <w:p w14:paraId="6D8BF6D5" w14:textId="77777777" w:rsidR="00CE674C" w:rsidRPr="00CE674C" w:rsidRDefault="00CE674C" w:rsidP="00CE674C">
            <w:pPr>
              <w:spacing w:line="256" w:lineRule="auto"/>
              <w:jc w:val="right"/>
              <w:rPr>
                <w:sz w:val="20"/>
                <w:szCs w:val="20"/>
              </w:rPr>
            </w:pPr>
            <w:r w:rsidRPr="00CE674C">
              <w:rPr>
                <w:sz w:val="20"/>
                <w:szCs w:val="20"/>
              </w:rPr>
              <w:t>1</w:t>
            </w:r>
            <w:r w:rsidRPr="00CE674C">
              <w:rPr>
                <w:sz w:val="20"/>
                <w:szCs w:val="20"/>
                <w:lang w:val="ky-KG"/>
              </w:rPr>
              <w:t xml:space="preserve"> </w:t>
            </w:r>
            <w:r w:rsidRPr="00CE674C">
              <w:rPr>
                <w:sz w:val="20"/>
                <w:szCs w:val="20"/>
              </w:rPr>
              <w:t>261,9</w:t>
            </w:r>
          </w:p>
        </w:tc>
        <w:tc>
          <w:tcPr>
            <w:tcW w:w="449" w:type="pct"/>
            <w:vAlign w:val="bottom"/>
            <w:hideMark/>
          </w:tcPr>
          <w:p w14:paraId="2D893ABF" w14:textId="77777777" w:rsidR="00CE674C" w:rsidRPr="00CE674C" w:rsidRDefault="00CE674C" w:rsidP="00CE674C">
            <w:pPr>
              <w:spacing w:line="256" w:lineRule="auto"/>
              <w:jc w:val="right"/>
              <w:rPr>
                <w:sz w:val="20"/>
                <w:szCs w:val="20"/>
              </w:rPr>
            </w:pPr>
            <w:r w:rsidRPr="00CE674C">
              <w:rPr>
                <w:sz w:val="20"/>
                <w:szCs w:val="20"/>
              </w:rPr>
              <w:t>12</w:t>
            </w:r>
            <w:r w:rsidRPr="00CE674C">
              <w:rPr>
                <w:sz w:val="20"/>
                <w:szCs w:val="20"/>
                <w:lang w:val="ky-KG"/>
              </w:rPr>
              <w:t xml:space="preserve"> </w:t>
            </w:r>
            <w:r w:rsidRPr="00CE674C">
              <w:rPr>
                <w:sz w:val="20"/>
                <w:szCs w:val="20"/>
              </w:rPr>
              <w:t>195,1</w:t>
            </w:r>
          </w:p>
        </w:tc>
        <w:tc>
          <w:tcPr>
            <w:tcW w:w="449" w:type="pct"/>
            <w:gridSpan w:val="2"/>
            <w:vAlign w:val="bottom"/>
            <w:hideMark/>
          </w:tcPr>
          <w:p w14:paraId="049F847C" w14:textId="77777777" w:rsidR="00CE674C" w:rsidRPr="00CE674C" w:rsidRDefault="00CE674C" w:rsidP="00CE674C">
            <w:pPr>
              <w:spacing w:line="256" w:lineRule="auto"/>
              <w:jc w:val="right"/>
              <w:rPr>
                <w:sz w:val="20"/>
                <w:szCs w:val="20"/>
              </w:rPr>
            </w:pPr>
            <w:r w:rsidRPr="00CE674C">
              <w:rPr>
                <w:sz w:val="20"/>
                <w:szCs w:val="20"/>
              </w:rPr>
              <w:t>70,6</w:t>
            </w:r>
          </w:p>
        </w:tc>
        <w:tc>
          <w:tcPr>
            <w:tcW w:w="449" w:type="pct"/>
            <w:vAlign w:val="bottom"/>
            <w:hideMark/>
          </w:tcPr>
          <w:p w14:paraId="76AA4D61" w14:textId="77777777" w:rsidR="00CE674C" w:rsidRPr="00CE674C" w:rsidRDefault="00CE674C" w:rsidP="00CE674C">
            <w:pPr>
              <w:spacing w:line="256" w:lineRule="auto"/>
              <w:jc w:val="right"/>
              <w:rPr>
                <w:sz w:val="20"/>
                <w:szCs w:val="20"/>
              </w:rPr>
            </w:pPr>
            <w:r w:rsidRPr="00CE674C">
              <w:rPr>
                <w:sz w:val="20"/>
                <w:szCs w:val="20"/>
              </w:rPr>
              <w:t>103,1</w:t>
            </w:r>
          </w:p>
        </w:tc>
        <w:tc>
          <w:tcPr>
            <w:tcW w:w="459" w:type="pct"/>
            <w:vAlign w:val="bottom"/>
            <w:hideMark/>
          </w:tcPr>
          <w:p w14:paraId="7E677540" w14:textId="77777777" w:rsidR="00CE674C" w:rsidRPr="00CE674C" w:rsidRDefault="00CE674C" w:rsidP="00CE674C">
            <w:pPr>
              <w:spacing w:line="256" w:lineRule="auto"/>
              <w:jc w:val="right"/>
              <w:rPr>
                <w:sz w:val="20"/>
                <w:szCs w:val="20"/>
              </w:rPr>
            </w:pPr>
            <w:r w:rsidRPr="00CE674C">
              <w:rPr>
                <w:sz w:val="20"/>
                <w:szCs w:val="20"/>
              </w:rPr>
              <w:t>119,5</w:t>
            </w:r>
          </w:p>
        </w:tc>
        <w:tc>
          <w:tcPr>
            <w:tcW w:w="443" w:type="pct"/>
            <w:vAlign w:val="bottom"/>
            <w:hideMark/>
          </w:tcPr>
          <w:p w14:paraId="620A118F" w14:textId="77777777" w:rsidR="00CE674C" w:rsidRPr="00CE674C" w:rsidRDefault="00CE674C" w:rsidP="00CE674C">
            <w:pPr>
              <w:spacing w:line="256" w:lineRule="auto"/>
              <w:jc w:val="right"/>
              <w:rPr>
                <w:sz w:val="20"/>
                <w:szCs w:val="20"/>
              </w:rPr>
            </w:pPr>
            <w:r w:rsidRPr="00CE674C">
              <w:rPr>
                <w:sz w:val="20"/>
                <w:szCs w:val="20"/>
              </w:rPr>
              <w:t>100,3</w:t>
            </w:r>
          </w:p>
        </w:tc>
      </w:tr>
      <w:tr w:rsidR="00CE674C" w:rsidRPr="00CE674C" w14:paraId="4974D815" w14:textId="77777777" w:rsidTr="00CE674C">
        <w:trPr>
          <w:trHeight w:val="688"/>
        </w:trPr>
        <w:tc>
          <w:tcPr>
            <w:tcW w:w="1312" w:type="pct"/>
            <w:vAlign w:val="bottom"/>
            <w:hideMark/>
          </w:tcPr>
          <w:p w14:paraId="251035E2" w14:textId="7244D97D" w:rsidR="00CE674C" w:rsidRPr="00CE674C" w:rsidRDefault="00CE674C" w:rsidP="00CE674C">
            <w:pPr>
              <w:spacing w:line="256" w:lineRule="auto"/>
              <w:rPr>
                <w:sz w:val="20"/>
                <w:szCs w:val="20"/>
              </w:rPr>
            </w:pPr>
            <w:r w:rsidRPr="00CE674C">
              <w:rPr>
                <w:sz w:val="20"/>
                <w:szCs w:val="20"/>
              </w:rPr>
              <w:t xml:space="preserve">Буу </w:t>
            </w:r>
            <w:proofErr w:type="spellStart"/>
            <w:r w:rsidRPr="00CE674C">
              <w:rPr>
                <w:sz w:val="20"/>
                <w:szCs w:val="20"/>
              </w:rPr>
              <w:t>жана</w:t>
            </w:r>
            <w:proofErr w:type="spellEnd"/>
            <w:r w:rsidRPr="00CE674C">
              <w:rPr>
                <w:sz w:val="20"/>
                <w:szCs w:val="20"/>
              </w:rPr>
              <w:t xml:space="preserve"> </w:t>
            </w:r>
            <w:proofErr w:type="spellStart"/>
            <w:r w:rsidRPr="00CE674C">
              <w:rPr>
                <w:sz w:val="20"/>
                <w:szCs w:val="20"/>
              </w:rPr>
              <w:t>ысык</w:t>
            </w:r>
            <w:proofErr w:type="spellEnd"/>
            <w:r w:rsidRPr="00CE674C">
              <w:rPr>
                <w:sz w:val="20"/>
                <w:szCs w:val="20"/>
              </w:rPr>
              <w:t xml:space="preserve"> </w:t>
            </w:r>
            <w:proofErr w:type="spellStart"/>
            <w:r w:rsidRPr="00CE674C">
              <w:rPr>
                <w:sz w:val="20"/>
                <w:szCs w:val="20"/>
              </w:rPr>
              <w:t>суу</w:t>
            </w:r>
            <w:proofErr w:type="spellEnd"/>
            <w:r w:rsidRPr="00CE674C">
              <w:rPr>
                <w:sz w:val="20"/>
                <w:szCs w:val="20"/>
              </w:rPr>
              <w:t xml:space="preserve"> (</w:t>
            </w:r>
            <w:proofErr w:type="spellStart"/>
            <w:r w:rsidRPr="00CE674C">
              <w:rPr>
                <w:sz w:val="20"/>
                <w:szCs w:val="20"/>
              </w:rPr>
              <w:t>жылуулук</w:t>
            </w:r>
            <w:proofErr w:type="spellEnd"/>
            <w:r w:rsidRPr="00CE674C">
              <w:rPr>
                <w:sz w:val="20"/>
                <w:szCs w:val="20"/>
              </w:rPr>
              <w:t xml:space="preserve"> </w:t>
            </w:r>
            <w:proofErr w:type="spellStart"/>
            <w:r w:rsidRPr="00CE674C">
              <w:rPr>
                <w:sz w:val="20"/>
                <w:szCs w:val="20"/>
              </w:rPr>
              <w:t>энергиясы</w:t>
            </w:r>
            <w:proofErr w:type="spellEnd"/>
            <w:r w:rsidRPr="00CE674C">
              <w:rPr>
                <w:sz w:val="20"/>
                <w:szCs w:val="20"/>
              </w:rPr>
              <w:t xml:space="preserve">), </w:t>
            </w:r>
            <w:r w:rsidR="002506CC">
              <w:rPr>
                <w:sz w:val="20"/>
                <w:szCs w:val="20"/>
              </w:rPr>
              <w:br/>
            </w:r>
            <w:proofErr w:type="spellStart"/>
            <w:r w:rsidRPr="00CE674C">
              <w:rPr>
                <w:sz w:val="20"/>
                <w:szCs w:val="20"/>
              </w:rPr>
              <w:t>миң</w:t>
            </w:r>
            <w:proofErr w:type="spellEnd"/>
            <w:r w:rsidRPr="00CE674C">
              <w:rPr>
                <w:sz w:val="20"/>
                <w:szCs w:val="20"/>
              </w:rPr>
              <w:t xml:space="preserve"> Гкал</w:t>
            </w:r>
          </w:p>
        </w:tc>
        <w:tc>
          <w:tcPr>
            <w:tcW w:w="516" w:type="pct"/>
            <w:vAlign w:val="bottom"/>
            <w:hideMark/>
          </w:tcPr>
          <w:p w14:paraId="79EFED19" w14:textId="77777777" w:rsidR="00CE674C" w:rsidRPr="00CE674C" w:rsidRDefault="00CE674C" w:rsidP="00CE674C">
            <w:pPr>
              <w:spacing w:line="256" w:lineRule="auto"/>
              <w:jc w:val="right"/>
              <w:rPr>
                <w:sz w:val="20"/>
                <w:szCs w:val="20"/>
              </w:rPr>
            </w:pPr>
            <w:r w:rsidRPr="00CE674C">
              <w:rPr>
                <w:sz w:val="20"/>
                <w:szCs w:val="20"/>
              </w:rPr>
              <w:t>364,3</w:t>
            </w:r>
          </w:p>
        </w:tc>
        <w:tc>
          <w:tcPr>
            <w:tcW w:w="443" w:type="pct"/>
            <w:vAlign w:val="bottom"/>
            <w:hideMark/>
          </w:tcPr>
          <w:p w14:paraId="0467DBA9" w14:textId="77777777" w:rsidR="00CE674C" w:rsidRPr="00CE674C" w:rsidRDefault="00CE674C" w:rsidP="00CE674C">
            <w:pPr>
              <w:spacing w:line="256" w:lineRule="auto"/>
              <w:jc w:val="right"/>
              <w:rPr>
                <w:sz w:val="20"/>
                <w:szCs w:val="20"/>
              </w:rPr>
            </w:pPr>
            <w:r w:rsidRPr="00CE674C">
              <w:rPr>
                <w:sz w:val="20"/>
                <w:szCs w:val="20"/>
              </w:rPr>
              <w:t>2</w:t>
            </w:r>
            <w:r w:rsidRPr="00CE674C">
              <w:rPr>
                <w:sz w:val="20"/>
                <w:szCs w:val="20"/>
                <w:lang w:val="ky-KG"/>
              </w:rPr>
              <w:t xml:space="preserve"> </w:t>
            </w:r>
            <w:r w:rsidRPr="00CE674C">
              <w:rPr>
                <w:sz w:val="20"/>
                <w:szCs w:val="20"/>
              </w:rPr>
              <w:t>239,3</w:t>
            </w:r>
          </w:p>
        </w:tc>
        <w:tc>
          <w:tcPr>
            <w:tcW w:w="480" w:type="pct"/>
            <w:vAlign w:val="bottom"/>
            <w:hideMark/>
          </w:tcPr>
          <w:p w14:paraId="1F629460" w14:textId="77777777" w:rsidR="00CE674C" w:rsidRPr="00CE674C" w:rsidRDefault="00CE674C" w:rsidP="00CE674C">
            <w:pPr>
              <w:spacing w:line="256" w:lineRule="auto"/>
              <w:jc w:val="right"/>
              <w:rPr>
                <w:sz w:val="20"/>
                <w:szCs w:val="20"/>
              </w:rPr>
            </w:pPr>
            <w:r w:rsidRPr="00CE674C">
              <w:rPr>
                <w:sz w:val="20"/>
                <w:szCs w:val="20"/>
              </w:rPr>
              <w:t>417,2</w:t>
            </w:r>
          </w:p>
        </w:tc>
        <w:tc>
          <w:tcPr>
            <w:tcW w:w="449" w:type="pct"/>
            <w:vAlign w:val="bottom"/>
            <w:hideMark/>
          </w:tcPr>
          <w:p w14:paraId="23E2E046" w14:textId="77777777" w:rsidR="00CE674C" w:rsidRPr="00CE674C" w:rsidRDefault="00CE674C" w:rsidP="00CE674C">
            <w:pPr>
              <w:spacing w:line="256" w:lineRule="auto"/>
              <w:jc w:val="right"/>
              <w:rPr>
                <w:sz w:val="20"/>
                <w:szCs w:val="20"/>
              </w:rPr>
            </w:pPr>
            <w:r w:rsidRPr="00CE674C">
              <w:rPr>
                <w:sz w:val="20"/>
                <w:szCs w:val="20"/>
              </w:rPr>
              <w:t>2</w:t>
            </w:r>
            <w:r w:rsidRPr="00CE674C">
              <w:rPr>
                <w:sz w:val="20"/>
                <w:szCs w:val="20"/>
                <w:lang w:val="ky-KG"/>
              </w:rPr>
              <w:t xml:space="preserve"> </w:t>
            </w:r>
            <w:r w:rsidRPr="00CE674C">
              <w:rPr>
                <w:sz w:val="20"/>
                <w:szCs w:val="20"/>
              </w:rPr>
              <w:t>446,0</w:t>
            </w:r>
          </w:p>
        </w:tc>
        <w:tc>
          <w:tcPr>
            <w:tcW w:w="449" w:type="pct"/>
            <w:gridSpan w:val="2"/>
            <w:vAlign w:val="bottom"/>
            <w:hideMark/>
          </w:tcPr>
          <w:p w14:paraId="51C29626" w14:textId="77777777" w:rsidR="00CE674C" w:rsidRPr="00CE674C" w:rsidRDefault="00CE674C" w:rsidP="00CE674C">
            <w:pPr>
              <w:spacing w:line="256" w:lineRule="auto"/>
              <w:jc w:val="right"/>
              <w:rPr>
                <w:sz w:val="20"/>
                <w:szCs w:val="20"/>
              </w:rPr>
            </w:pPr>
            <w:r w:rsidRPr="00CE674C">
              <w:rPr>
                <w:sz w:val="20"/>
                <w:szCs w:val="20"/>
              </w:rPr>
              <w:t>222,5</w:t>
            </w:r>
          </w:p>
        </w:tc>
        <w:tc>
          <w:tcPr>
            <w:tcW w:w="449" w:type="pct"/>
            <w:vAlign w:val="bottom"/>
            <w:hideMark/>
          </w:tcPr>
          <w:p w14:paraId="31071CE7" w14:textId="77777777" w:rsidR="00CE674C" w:rsidRPr="00CE674C" w:rsidRDefault="00CE674C" w:rsidP="00CE674C">
            <w:pPr>
              <w:spacing w:line="256" w:lineRule="auto"/>
              <w:jc w:val="right"/>
              <w:rPr>
                <w:sz w:val="20"/>
                <w:szCs w:val="20"/>
              </w:rPr>
            </w:pPr>
            <w:r w:rsidRPr="00CE674C">
              <w:rPr>
                <w:sz w:val="20"/>
                <w:szCs w:val="20"/>
              </w:rPr>
              <w:t>147,5</w:t>
            </w:r>
          </w:p>
        </w:tc>
        <w:tc>
          <w:tcPr>
            <w:tcW w:w="459" w:type="pct"/>
            <w:vAlign w:val="bottom"/>
            <w:hideMark/>
          </w:tcPr>
          <w:p w14:paraId="78EC8F60" w14:textId="77777777" w:rsidR="00CE674C" w:rsidRPr="00CE674C" w:rsidRDefault="00CE674C" w:rsidP="00CE674C">
            <w:pPr>
              <w:spacing w:line="256" w:lineRule="auto"/>
              <w:jc w:val="right"/>
              <w:rPr>
                <w:sz w:val="20"/>
                <w:szCs w:val="20"/>
              </w:rPr>
            </w:pPr>
            <w:r w:rsidRPr="00CE674C">
              <w:rPr>
                <w:sz w:val="20"/>
                <w:szCs w:val="20"/>
              </w:rPr>
              <w:t>114,5</w:t>
            </w:r>
          </w:p>
        </w:tc>
        <w:tc>
          <w:tcPr>
            <w:tcW w:w="443" w:type="pct"/>
            <w:vAlign w:val="bottom"/>
            <w:hideMark/>
          </w:tcPr>
          <w:p w14:paraId="26453E54" w14:textId="77777777" w:rsidR="00CE674C" w:rsidRPr="00CE674C" w:rsidRDefault="00CE674C" w:rsidP="00CE674C">
            <w:pPr>
              <w:spacing w:line="256" w:lineRule="auto"/>
              <w:jc w:val="right"/>
              <w:rPr>
                <w:sz w:val="20"/>
                <w:szCs w:val="20"/>
              </w:rPr>
            </w:pPr>
            <w:r w:rsidRPr="00CE674C">
              <w:rPr>
                <w:sz w:val="20"/>
                <w:szCs w:val="20"/>
              </w:rPr>
              <w:t>109,2</w:t>
            </w:r>
          </w:p>
        </w:tc>
      </w:tr>
      <w:tr w:rsidR="00CE674C" w:rsidRPr="00CE674C" w14:paraId="797440AD" w14:textId="77777777" w:rsidTr="00CE674C">
        <w:trPr>
          <w:trHeight w:val="1600"/>
        </w:trPr>
        <w:tc>
          <w:tcPr>
            <w:tcW w:w="1312" w:type="pct"/>
            <w:vAlign w:val="bottom"/>
            <w:hideMark/>
          </w:tcPr>
          <w:p w14:paraId="229286FB" w14:textId="77777777" w:rsidR="00CE674C" w:rsidRPr="00CE674C" w:rsidRDefault="00CE674C" w:rsidP="00CE674C">
            <w:pPr>
              <w:spacing w:line="256" w:lineRule="auto"/>
              <w:ind w:left="113" w:hanging="113"/>
              <w:rPr>
                <w:sz w:val="20"/>
                <w:szCs w:val="20"/>
              </w:rPr>
            </w:pPr>
            <w:r w:rsidRPr="00CE674C">
              <w:rPr>
                <w:sz w:val="20"/>
                <w:szCs w:val="20"/>
              </w:rPr>
              <w:t xml:space="preserve">Электр </w:t>
            </w:r>
            <w:proofErr w:type="spellStart"/>
            <w:r w:rsidRPr="00CE674C">
              <w:rPr>
                <w:sz w:val="20"/>
                <w:szCs w:val="20"/>
              </w:rPr>
              <w:t>энергиясын</w:t>
            </w:r>
            <w:proofErr w:type="spellEnd"/>
            <w:r w:rsidRPr="00CE674C">
              <w:rPr>
                <w:sz w:val="20"/>
                <w:szCs w:val="20"/>
              </w:rPr>
              <w:t xml:space="preserve"> </w:t>
            </w:r>
            <w:proofErr w:type="spellStart"/>
            <w:r w:rsidRPr="00CE674C">
              <w:rPr>
                <w:sz w:val="20"/>
                <w:szCs w:val="20"/>
              </w:rPr>
              <w:t>бөлүштүрүү</w:t>
            </w:r>
            <w:proofErr w:type="spellEnd"/>
            <w:r w:rsidRPr="00CE674C">
              <w:rPr>
                <w:sz w:val="20"/>
                <w:szCs w:val="20"/>
              </w:rPr>
              <w:t xml:space="preserve"> </w:t>
            </w:r>
            <w:proofErr w:type="spellStart"/>
            <w:r w:rsidRPr="00CE674C">
              <w:rPr>
                <w:sz w:val="20"/>
                <w:szCs w:val="20"/>
              </w:rPr>
              <w:t>жана</w:t>
            </w:r>
            <w:proofErr w:type="spellEnd"/>
            <w:r w:rsidRPr="00CE674C">
              <w:rPr>
                <w:sz w:val="20"/>
                <w:szCs w:val="20"/>
              </w:rPr>
              <w:t xml:space="preserve"> </w:t>
            </w:r>
            <w:proofErr w:type="spellStart"/>
            <w:r w:rsidRPr="00CE674C">
              <w:rPr>
                <w:sz w:val="20"/>
                <w:szCs w:val="20"/>
              </w:rPr>
              <w:t>сатуу</w:t>
            </w:r>
            <w:proofErr w:type="spellEnd"/>
            <w:r w:rsidRPr="00CE674C">
              <w:rPr>
                <w:sz w:val="20"/>
                <w:szCs w:val="20"/>
              </w:rPr>
              <w:t xml:space="preserve"> </w:t>
            </w:r>
            <w:proofErr w:type="spellStart"/>
            <w:r w:rsidRPr="00CE674C">
              <w:rPr>
                <w:sz w:val="20"/>
                <w:szCs w:val="20"/>
              </w:rPr>
              <w:t>боюнча</w:t>
            </w:r>
            <w:proofErr w:type="spellEnd"/>
            <w:r w:rsidRPr="00CE674C">
              <w:rPr>
                <w:sz w:val="20"/>
                <w:szCs w:val="20"/>
              </w:rPr>
              <w:t xml:space="preserve"> </w:t>
            </w:r>
            <w:proofErr w:type="spellStart"/>
            <w:r w:rsidRPr="00CE674C">
              <w:rPr>
                <w:sz w:val="20"/>
                <w:szCs w:val="20"/>
              </w:rPr>
              <w:t>кызмат</w:t>
            </w:r>
            <w:proofErr w:type="spellEnd"/>
            <w:r w:rsidRPr="00CE674C">
              <w:rPr>
                <w:sz w:val="20"/>
                <w:szCs w:val="20"/>
              </w:rPr>
              <w:t xml:space="preserve"> </w:t>
            </w:r>
            <w:proofErr w:type="spellStart"/>
            <w:r w:rsidRPr="00CE674C">
              <w:rPr>
                <w:sz w:val="20"/>
                <w:szCs w:val="20"/>
              </w:rPr>
              <w:t>көрсөтүүлөр</w:t>
            </w:r>
            <w:proofErr w:type="spellEnd"/>
            <w:r w:rsidRPr="00CE674C">
              <w:rPr>
                <w:sz w:val="20"/>
                <w:szCs w:val="20"/>
              </w:rPr>
              <w:t xml:space="preserve"> (</w:t>
            </w:r>
            <w:proofErr w:type="spellStart"/>
            <w:r w:rsidRPr="00CE674C">
              <w:rPr>
                <w:sz w:val="20"/>
                <w:szCs w:val="20"/>
              </w:rPr>
              <w:t>сатылып</w:t>
            </w:r>
            <w:proofErr w:type="spellEnd"/>
            <w:r w:rsidRPr="00CE674C">
              <w:rPr>
                <w:sz w:val="20"/>
                <w:szCs w:val="20"/>
              </w:rPr>
              <w:t xml:space="preserve"> </w:t>
            </w:r>
            <w:proofErr w:type="spellStart"/>
            <w:r w:rsidRPr="00CE674C">
              <w:rPr>
                <w:sz w:val="20"/>
                <w:szCs w:val="20"/>
              </w:rPr>
              <w:t>алынган</w:t>
            </w:r>
            <w:proofErr w:type="spellEnd"/>
            <w:r w:rsidRPr="00CE674C">
              <w:rPr>
                <w:sz w:val="20"/>
                <w:szCs w:val="20"/>
              </w:rPr>
              <w:t xml:space="preserve"> </w:t>
            </w:r>
            <w:proofErr w:type="spellStart"/>
            <w:r w:rsidRPr="00CE674C">
              <w:rPr>
                <w:sz w:val="20"/>
                <w:szCs w:val="20"/>
              </w:rPr>
              <w:t>электр</w:t>
            </w:r>
            <w:proofErr w:type="spellEnd"/>
            <w:r w:rsidRPr="00CE674C">
              <w:rPr>
                <w:sz w:val="20"/>
                <w:szCs w:val="20"/>
                <w:lang w:val="ky-KG"/>
              </w:rPr>
              <w:t xml:space="preserve"> </w:t>
            </w:r>
            <w:proofErr w:type="spellStart"/>
            <w:r w:rsidRPr="00CE674C">
              <w:rPr>
                <w:sz w:val="20"/>
                <w:szCs w:val="20"/>
              </w:rPr>
              <w:t>энергиясынын</w:t>
            </w:r>
            <w:proofErr w:type="spellEnd"/>
            <w:r w:rsidRPr="00CE674C">
              <w:rPr>
                <w:sz w:val="20"/>
                <w:szCs w:val="20"/>
              </w:rPr>
              <w:t xml:space="preserve"> </w:t>
            </w:r>
            <w:r w:rsidRPr="00CE674C">
              <w:rPr>
                <w:sz w:val="20"/>
                <w:szCs w:val="20"/>
                <w:lang w:val="ky-KG"/>
              </w:rPr>
              <w:t>наркы кошулбайт</w:t>
            </w:r>
            <w:r w:rsidRPr="00CE674C">
              <w:rPr>
                <w:sz w:val="20"/>
                <w:szCs w:val="20"/>
              </w:rPr>
              <w:t>), млн. сом</w:t>
            </w:r>
          </w:p>
        </w:tc>
        <w:tc>
          <w:tcPr>
            <w:tcW w:w="516" w:type="pct"/>
            <w:vAlign w:val="bottom"/>
            <w:hideMark/>
          </w:tcPr>
          <w:p w14:paraId="6A510D7E" w14:textId="77777777" w:rsidR="00CE674C" w:rsidRPr="00CE674C" w:rsidRDefault="00CE674C" w:rsidP="00CE674C">
            <w:pPr>
              <w:spacing w:line="256" w:lineRule="auto"/>
              <w:jc w:val="right"/>
              <w:rPr>
                <w:sz w:val="20"/>
                <w:szCs w:val="20"/>
              </w:rPr>
            </w:pPr>
            <w:r w:rsidRPr="00CE674C">
              <w:rPr>
                <w:sz w:val="20"/>
                <w:szCs w:val="20"/>
              </w:rPr>
              <w:t>1</w:t>
            </w:r>
            <w:r w:rsidRPr="00CE674C">
              <w:rPr>
                <w:sz w:val="20"/>
                <w:szCs w:val="20"/>
                <w:lang w:val="ky-KG"/>
              </w:rPr>
              <w:t xml:space="preserve"> </w:t>
            </w:r>
            <w:r w:rsidRPr="00CE674C">
              <w:rPr>
                <w:sz w:val="20"/>
                <w:szCs w:val="20"/>
              </w:rPr>
              <w:t>446,6</w:t>
            </w:r>
          </w:p>
        </w:tc>
        <w:tc>
          <w:tcPr>
            <w:tcW w:w="443" w:type="pct"/>
            <w:vAlign w:val="bottom"/>
            <w:hideMark/>
          </w:tcPr>
          <w:p w14:paraId="427F9176" w14:textId="77777777" w:rsidR="00CE674C" w:rsidRPr="00CE674C" w:rsidRDefault="00CE674C" w:rsidP="00CE674C">
            <w:pPr>
              <w:spacing w:line="256" w:lineRule="auto"/>
              <w:jc w:val="right"/>
              <w:rPr>
                <w:sz w:val="20"/>
                <w:szCs w:val="20"/>
              </w:rPr>
            </w:pPr>
            <w:r w:rsidRPr="00CE674C">
              <w:rPr>
                <w:sz w:val="20"/>
                <w:szCs w:val="20"/>
              </w:rPr>
              <w:t>12</w:t>
            </w:r>
            <w:r w:rsidRPr="00CE674C">
              <w:rPr>
                <w:sz w:val="20"/>
                <w:szCs w:val="20"/>
                <w:lang w:val="ky-KG"/>
              </w:rPr>
              <w:t xml:space="preserve"> </w:t>
            </w:r>
            <w:r w:rsidRPr="00CE674C">
              <w:rPr>
                <w:sz w:val="20"/>
                <w:szCs w:val="20"/>
              </w:rPr>
              <w:t>297,6</w:t>
            </w:r>
          </w:p>
        </w:tc>
        <w:tc>
          <w:tcPr>
            <w:tcW w:w="480" w:type="pct"/>
            <w:vAlign w:val="bottom"/>
            <w:hideMark/>
          </w:tcPr>
          <w:p w14:paraId="32FC2AEB" w14:textId="77777777" w:rsidR="00CE674C" w:rsidRPr="00CE674C" w:rsidRDefault="00CE674C" w:rsidP="00CE674C">
            <w:pPr>
              <w:spacing w:line="256" w:lineRule="auto"/>
              <w:jc w:val="right"/>
              <w:rPr>
                <w:sz w:val="20"/>
                <w:szCs w:val="20"/>
              </w:rPr>
            </w:pPr>
            <w:r w:rsidRPr="00CE674C">
              <w:rPr>
                <w:sz w:val="20"/>
                <w:szCs w:val="20"/>
              </w:rPr>
              <w:t>1</w:t>
            </w:r>
            <w:r w:rsidRPr="00CE674C">
              <w:rPr>
                <w:sz w:val="20"/>
                <w:szCs w:val="20"/>
                <w:lang w:val="ky-KG"/>
              </w:rPr>
              <w:t xml:space="preserve"> </w:t>
            </w:r>
            <w:r w:rsidRPr="00CE674C">
              <w:rPr>
                <w:sz w:val="20"/>
                <w:szCs w:val="20"/>
              </w:rPr>
              <w:t>431,7</w:t>
            </w:r>
          </w:p>
        </w:tc>
        <w:tc>
          <w:tcPr>
            <w:tcW w:w="449" w:type="pct"/>
            <w:vAlign w:val="bottom"/>
            <w:hideMark/>
          </w:tcPr>
          <w:p w14:paraId="0F07450D" w14:textId="77777777" w:rsidR="00CE674C" w:rsidRPr="00CE674C" w:rsidRDefault="00CE674C" w:rsidP="00CE674C">
            <w:pPr>
              <w:spacing w:line="256" w:lineRule="auto"/>
              <w:jc w:val="right"/>
              <w:rPr>
                <w:sz w:val="20"/>
                <w:szCs w:val="20"/>
              </w:rPr>
            </w:pPr>
            <w:r w:rsidRPr="00CE674C">
              <w:rPr>
                <w:sz w:val="20"/>
                <w:szCs w:val="20"/>
              </w:rPr>
              <w:t>16</w:t>
            </w:r>
            <w:r w:rsidRPr="00CE674C">
              <w:rPr>
                <w:sz w:val="20"/>
                <w:szCs w:val="20"/>
                <w:lang w:val="ky-KG"/>
              </w:rPr>
              <w:t xml:space="preserve"> </w:t>
            </w:r>
            <w:r w:rsidRPr="00CE674C">
              <w:rPr>
                <w:sz w:val="20"/>
                <w:szCs w:val="20"/>
              </w:rPr>
              <w:t>522,4</w:t>
            </w:r>
          </w:p>
        </w:tc>
        <w:tc>
          <w:tcPr>
            <w:tcW w:w="449" w:type="pct"/>
            <w:gridSpan w:val="2"/>
            <w:vAlign w:val="bottom"/>
            <w:hideMark/>
          </w:tcPr>
          <w:p w14:paraId="24F0C8BC" w14:textId="77777777" w:rsidR="00CE674C" w:rsidRPr="00CE674C" w:rsidRDefault="00CE674C" w:rsidP="00CE674C">
            <w:pPr>
              <w:spacing w:line="256" w:lineRule="auto"/>
              <w:jc w:val="right"/>
              <w:rPr>
                <w:sz w:val="20"/>
                <w:szCs w:val="20"/>
              </w:rPr>
            </w:pPr>
            <w:r w:rsidRPr="00CE674C">
              <w:rPr>
                <w:sz w:val="20"/>
                <w:szCs w:val="20"/>
              </w:rPr>
              <w:t>104,1</w:t>
            </w:r>
          </w:p>
        </w:tc>
        <w:tc>
          <w:tcPr>
            <w:tcW w:w="449" w:type="pct"/>
            <w:vAlign w:val="bottom"/>
            <w:hideMark/>
          </w:tcPr>
          <w:p w14:paraId="445192F0" w14:textId="77777777" w:rsidR="00CE674C" w:rsidRPr="00CE674C" w:rsidRDefault="00CE674C" w:rsidP="00CE674C">
            <w:pPr>
              <w:spacing w:line="256" w:lineRule="auto"/>
              <w:jc w:val="right"/>
              <w:rPr>
                <w:sz w:val="20"/>
                <w:szCs w:val="20"/>
              </w:rPr>
            </w:pPr>
            <w:r w:rsidRPr="00CE674C">
              <w:rPr>
                <w:sz w:val="20"/>
                <w:szCs w:val="20"/>
              </w:rPr>
              <w:t>119,5</w:t>
            </w:r>
          </w:p>
        </w:tc>
        <w:tc>
          <w:tcPr>
            <w:tcW w:w="459" w:type="pct"/>
            <w:vAlign w:val="bottom"/>
            <w:hideMark/>
          </w:tcPr>
          <w:p w14:paraId="087ED556" w14:textId="77777777" w:rsidR="00CE674C" w:rsidRPr="00CE674C" w:rsidRDefault="00CE674C" w:rsidP="00CE674C">
            <w:pPr>
              <w:spacing w:line="256" w:lineRule="auto"/>
              <w:jc w:val="right"/>
              <w:rPr>
                <w:sz w:val="20"/>
                <w:szCs w:val="20"/>
              </w:rPr>
            </w:pPr>
            <w:r w:rsidRPr="00CE674C">
              <w:rPr>
                <w:sz w:val="20"/>
                <w:szCs w:val="20"/>
              </w:rPr>
              <w:t>99,0</w:t>
            </w:r>
          </w:p>
        </w:tc>
        <w:tc>
          <w:tcPr>
            <w:tcW w:w="443" w:type="pct"/>
            <w:vAlign w:val="bottom"/>
            <w:hideMark/>
          </w:tcPr>
          <w:p w14:paraId="04CAF70C" w14:textId="77777777" w:rsidR="00CE674C" w:rsidRPr="00CE674C" w:rsidRDefault="00CE674C" w:rsidP="00CE674C">
            <w:pPr>
              <w:spacing w:line="256" w:lineRule="auto"/>
              <w:jc w:val="right"/>
              <w:rPr>
                <w:sz w:val="20"/>
                <w:szCs w:val="20"/>
              </w:rPr>
            </w:pPr>
            <w:r w:rsidRPr="00CE674C">
              <w:rPr>
                <w:sz w:val="20"/>
                <w:szCs w:val="20"/>
              </w:rPr>
              <w:t>134,4</w:t>
            </w:r>
          </w:p>
        </w:tc>
      </w:tr>
      <w:tr w:rsidR="00CE674C" w:rsidRPr="00CE674C" w14:paraId="7AA5E2B1" w14:textId="77777777" w:rsidTr="00CE674C">
        <w:trPr>
          <w:trHeight w:val="1615"/>
        </w:trPr>
        <w:tc>
          <w:tcPr>
            <w:tcW w:w="1312" w:type="pct"/>
            <w:tcBorders>
              <w:top w:val="nil"/>
              <w:left w:val="nil"/>
              <w:bottom w:val="single" w:sz="8" w:space="0" w:color="auto"/>
              <w:right w:val="nil"/>
            </w:tcBorders>
            <w:vAlign w:val="bottom"/>
            <w:hideMark/>
          </w:tcPr>
          <w:p w14:paraId="2EA5005F" w14:textId="64119FD9" w:rsidR="00CE674C" w:rsidRPr="00CE674C" w:rsidRDefault="00CE674C" w:rsidP="005F5F63">
            <w:pPr>
              <w:spacing w:line="256" w:lineRule="auto"/>
              <w:ind w:left="113" w:hanging="113"/>
              <w:rPr>
                <w:sz w:val="20"/>
                <w:szCs w:val="20"/>
              </w:rPr>
            </w:pPr>
            <w:r w:rsidRPr="00CE674C">
              <w:rPr>
                <w:sz w:val="20"/>
                <w:szCs w:val="20"/>
              </w:rPr>
              <w:t xml:space="preserve">Газ </w:t>
            </w:r>
            <w:proofErr w:type="spellStart"/>
            <w:r w:rsidRPr="00CE674C">
              <w:rPr>
                <w:sz w:val="20"/>
                <w:szCs w:val="20"/>
              </w:rPr>
              <w:t>түрүндөгү</w:t>
            </w:r>
            <w:proofErr w:type="spellEnd"/>
            <w:r w:rsidRPr="00CE674C">
              <w:rPr>
                <w:sz w:val="20"/>
                <w:szCs w:val="20"/>
              </w:rPr>
              <w:t xml:space="preserve"> </w:t>
            </w:r>
            <w:proofErr w:type="spellStart"/>
            <w:r w:rsidRPr="00CE674C">
              <w:rPr>
                <w:sz w:val="20"/>
                <w:szCs w:val="20"/>
              </w:rPr>
              <w:t>күйүүчү</w:t>
            </w:r>
            <w:proofErr w:type="spellEnd"/>
            <w:r w:rsidRPr="00CE674C">
              <w:rPr>
                <w:sz w:val="20"/>
                <w:szCs w:val="20"/>
              </w:rPr>
              <w:t xml:space="preserve"> </w:t>
            </w:r>
            <w:r w:rsidRPr="00CE674C">
              <w:rPr>
                <w:sz w:val="20"/>
                <w:szCs w:val="20"/>
                <w:lang w:val="ky-KG"/>
              </w:rPr>
              <w:t>отунду</w:t>
            </w:r>
            <w:r w:rsidRPr="00CE674C">
              <w:rPr>
                <w:sz w:val="20"/>
                <w:szCs w:val="20"/>
              </w:rPr>
              <w:t xml:space="preserve"> </w:t>
            </w:r>
            <w:proofErr w:type="spellStart"/>
            <w:r w:rsidRPr="00CE674C">
              <w:rPr>
                <w:sz w:val="20"/>
                <w:szCs w:val="20"/>
              </w:rPr>
              <w:t>бөлүштүрүү</w:t>
            </w:r>
            <w:proofErr w:type="spellEnd"/>
            <w:r w:rsidRPr="00CE674C">
              <w:rPr>
                <w:sz w:val="20"/>
                <w:szCs w:val="20"/>
              </w:rPr>
              <w:t xml:space="preserve"> </w:t>
            </w:r>
            <w:proofErr w:type="spellStart"/>
            <w:r w:rsidRPr="00CE674C">
              <w:rPr>
                <w:sz w:val="20"/>
                <w:szCs w:val="20"/>
              </w:rPr>
              <w:t>боюнча</w:t>
            </w:r>
            <w:proofErr w:type="spellEnd"/>
            <w:r w:rsidRPr="00CE674C">
              <w:rPr>
                <w:sz w:val="20"/>
                <w:szCs w:val="20"/>
              </w:rPr>
              <w:t xml:space="preserve"> </w:t>
            </w:r>
            <w:r w:rsidRPr="00CE674C">
              <w:rPr>
                <w:sz w:val="20"/>
                <w:szCs w:val="20"/>
                <w:lang w:val="ky-KG"/>
              </w:rPr>
              <w:t>кызмат к</w:t>
            </w:r>
            <w:r w:rsidRPr="00CE674C">
              <w:rPr>
                <w:sz w:val="20"/>
                <w:szCs w:val="20"/>
              </w:rPr>
              <w:t>ө</w:t>
            </w:r>
            <w:r w:rsidRPr="00CE674C">
              <w:rPr>
                <w:sz w:val="20"/>
                <w:szCs w:val="20"/>
                <w:lang w:val="ky-KG"/>
              </w:rPr>
              <w:t>рс</w:t>
            </w:r>
            <w:r w:rsidRPr="00CE674C">
              <w:rPr>
                <w:sz w:val="20"/>
                <w:szCs w:val="20"/>
              </w:rPr>
              <w:t>ө</w:t>
            </w:r>
            <w:r w:rsidRPr="00CE674C">
              <w:rPr>
                <w:sz w:val="20"/>
                <w:szCs w:val="20"/>
                <w:lang w:val="ky-KG"/>
              </w:rPr>
              <w:t>түү</w:t>
            </w:r>
            <w:proofErr w:type="spellStart"/>
            <w:r w:rsidRPr="00CE674C">
              <w:rPr>
                <w:sz w:val="20"/>
                <w:szCs w:val="20"/>
              </w:rPr>
              <w:t>лөр</w:t>
            </w:r>
            <w:proofErr w:type="spellEnd"/>
            <w:r w:rsidRPr="00CE674C">
              <w:rPr>
                <w:sz w:val="20"/>
                <w:szCs w:val="20"/>
              </w:rPr>
              <w:t xml:space="preserve">, </w:t>
            </w:r>
            <w:proofErr w:type="spellStart"/>
            <w:r w:rsidRPr="00CE674C">
              <w:rPr>
                <w:sz w:val="20"/>
                <w:szCs w:val="20"/>
              </w:rPr>
              <w:t>магистралдан</w:t>
            </w:r>
            <w:proofErr w:type="spellEnd"/>
            <w:r w:rsidRPr="00CE674C">
              <w:rPr>
                <w:sz w:val="20"/>
                <w:szCs w:val="20"/>
              </w:rPr>
              <w:t xml:space="preserve"> </w:t>
            </w:r>
            <w:proofErr w:type="spellStart"/>
            <w:r w:rsidRPr="00CE674C">
              <w:rPr>
                <w:sz w:val="20"/>
                <w:szCs w:val="20"/>
              </w:rPr>
              <w:t>тышкары</w:t>
            </w:r>
            <w:proofErr w:type="spellEnd"/>
            <w:r w:rsidRPr="00CE674C">
              <w:rPr>
                <w:sz w:val="20"/>
                <w:szCs w:val="20"/>
              </w:rPr>
              <w:t xml:space="preserve"> (</w:t>
            </w:r>
            <w:proofErr w:type="spellStart"/>
            <w:r w:rsidRPr="00CE674C">
              <w:rPr>
                <w:sz w:val="20"/>
                <w:szCs w:val="20"/>
              </w:rPr>
              <w:t>сатылып</w:t>
            </w:r>
            <w:proofErr w:type="spellEnd"/>
            <w:r w:rsidRPr="00CE674C">
              <w:rPr>
                <w:sz w:val="20"/>
                <w:szCs w:val="20"/>
              </w:rPr>
              <w:t xml:space="preserve"> </w:t>
            </w:r>
            <w:proofErr w:type="spellStart"/>
            <w:r w:rsidRPr="00CE674C">
              <w:rPr>
                <w:sz w:val="20"/>
                <w:szCs w:val="20"/>
              </w:rPr>
              <w:t>алынган</w:t>
            </w:r>
            <w:proofErr w:type="spellEnd"/>
            <w:r w:rsidRPr="00CE674C">
              <w:rPr>
                <w:sz w:val="20"/>
                <w:szCs w:val="20"/>
              </w:rPr>
              <w:t xml:space="preserve"> </w:t>
            </w:r>
            <w:proofErr w:type="spellStart"/>
            <w:r w:rsidRPr="00CE674C">
              <w:rPr>
                <w:sz w:val="20"/>
                <w:szCs w:val="20"/>
              </w:rPr>
              <w:t>газдын</w:t>
            </w:r>
            <w:proofErr w:type="spellEnd"/>
            <w:r w:rsidRPr="00CE674C">
              <w:rPr>
                <w:sz w:val="20"/>
                <w:szCs w:val="20"/>
              </w:rPr>
              <w:t xml:space="preserve"> </w:t>
            </w:r>
            <w:r w:rsidRPr="00CE674C">
              <w:rPr>
                <w:sz w:val="20"/>
                <w:szCs w:val="20"/>
                <w:lang w:val="ky-KG"/>
              </w:rPr>
              <w:t>наркы кошулбайт</w:t>
            </w:r>
            <w:r w:rsidRPr="00CE674C">
              <w:rPr>
                <w:sz w:val="20"/>
                <w:szCs w:val="20"/>
              </w:rPr>
              <w:t xml:space="preserve">), </w:t>
            </w:r>
            <w:r w:rsidR="005F5F63">
              <w:rPr>
                <w:sz w:val="20"/>
                <w:szCs w:val="20"/>
              </w:rPr>
              <w:br/>
            </w:r>
            <w:r w:rsidRPr="00CE674C">
              <w:rPr>
                <w:sz w:val="20"/>
                <w:szCs w:val="20"/>
              </w:rPr>
              <w:t>млн. сом</w:t>
            </w:r>
          </w:p>
        </w:tc>
        <w:tc>
          <w:tcPr>
            <w:tcW w:w="516" w:type="pct"/>
            <w:tcBorders>
              <w:top w:val="nil"/>
              <w:left w:val="nil"/>
              <w:bottom w:val="single" w:sz="8" w:space="0" w:color="auto"/>
              <w:right w:val="nil"/>
            </w:tcBorders>
            <w:vAlign w:val="bottom"/>
            <w:hideMark/>
          </w:tcPr>
          <w:p w14:paraId="0B0C01AD" w14:textId="77777777" w:rsidR="00CE674C" w:rsidRPr="00CE674C" w:rsidRDefault="00CE674C" w:rsidP="00CE674C">
            <w:pPr>
              <w:spacing w:line="256" w:lineRule="auto"/>
              <w:jc w:val="right"/>
              <w:rPr>
                <w:sz w:val="20"/>
                <w:szCs w:val="20"/>
              </w:rPr>
            </w:pPr>
            <w:r w:rsidRPr="00CE674C">
              <w:rPr>
                <w:sz w:val="20"/>
                <w:szCs w:val="20"/>
              </w:rPr>
              <w:t>334,5</w:t>
            </w:r>
          </w:p>
        </w:tc>
        <w:tc>
          <w:tcPr>
            <w:tcW w:w="443" w:type="pct"/>
            <w:tcBorders>
              <w:top w:val="nil"/>
              <w:left w:val="nil"/>
              <w:bottom w:val="single" w:sz="8" w:space="0" w:color="auto"/>
              <w:right w:val="nil"/>
            </w:tcBorders>
            <w:vAlign w:val="bottom"/>
            <w:hideMark/>
          </w:tcPr>
          <w:p w14:paraId="66A8F00F" w14:textId="77777777" w:rsidR="00CE674C" w:rsidRPr="00CE674C" w:rsidRDefault="00CE674C" w:rsidP="00CE674C">
            <w:pPr>
              <w:spacing w:line="256" w:lineRule="auto"/>
              <w:jc w:val="right"/>
              <w:rPr>
                <w:sz w:val="20"/>
                <w:szCs w:val="20"/>
              </w:rPr>
            </w:pPr>
            <w:r w:rsidRPr="00CE674C">
              <w:rPr>
                <w:sz w:val="20"/>
                <w:szCs w:val="20"/>
              </w:rPr>
              <w:t>2</w:t>
            </w:r>
            <w:r w:rsidRPr="00CE674C">
              <w:rPr>
                <w:sz w:val="20"/>
                <w:szCs w:val="20"/>
                <w:lang w:val="ky-KG"/>
              </w:rPr>
              <w:t xml:space="preserve"> </w:t>
            </w:r>
            <w:r w:rsidRPr="00CE674C">
              <w:rPr>
                <w:sz w:val="20"/>
                <w:szCs w:val="20"/>
              </w:rPr>
              <w:t>467,2</w:t>
            </w:r>
          </w:p>
        </w:tc>
        <w:tc>
          <w:tcPr>
            <w:tcW w:w="480" w:type="pct"/>
            <w:tcBorders>
              <w:top w:val="nil"/>
              <w:left w:val="nil"/>
              <w:bottom w:val="single" w:sz="8" w:space="0" w:color="auto"/>
              <w:right w:val="nil"/>
            </w:tcBorders>
            <w:vAlign w:val="bottom"/>
            <w:hideMark/>
          </w:tcPr>
          <w:p w14:paraId="7A0E61B6" w14:textId="77777777" w:rsidR="00CE674C" w:rsidRPr="00CE674C" w:rsidRDefault="00CE674C" w:rsidP="00CE674C">
            <w:pPr>
              <w:spacing w:line="256" w:lineRule="auto"/>
              <w:jc w:val="right"/>
              <w:rPr>
                <w:sz w:val="20"/>
                <w:szCs w:val="20"/>
              </w:rPr>
            </w:pPr>
            <w:r w:rsidRPr="00CE674C">
              <w:rPr>
                <w:sz w:val="20"/>
                <w:szCs w:val="20"/>
              </w:rPr>
              <w:t>272,3</w:t>
            </w:r>
          </w:p>
        </w:tc>
        <w:tc>
          <w:tcPr>
            <w:tcW w:w="449" w:type="pct"/>
            <w:tcBorders>
              <w:top w:val="nil"/>
              <w:left w:val="nil"/>
              <w:bottom w:val="single" w:sz="8" w:space="0" w:color="auto"/>
              <w:right w:val="nil"/>
            </w:tcBorders>
            <w:vAlign w:val="bottom"/>
            <w:hideMark/>
          </w:tcPr>
          <w:p w14:paraId="14C78366" w14:textId="77777777" w:rsidR="00CE674C" w:rsidRPr="00CE674C" w:rsidRDefault="00CE674C" w:rsidP="00CE674C">
            <w:pPr>
              <w:spacing w:line="256" w:lineRule="auto"/>
              <w:jc w:val="right"/>
              <w:rPr>
                <w:sz w:val="20"/>
                <w:szCs w:val="20"/>
              </w:rPr>
            </w:pPr>
            <w:r w:rsidRPr="00CE674C">
              <w:rPr>
                <w:sz w:val="20"/>
                <w:szCs w:val="20"/>
              </w:rPr>
              <w:t>2</w:t>
            </w:r>
            <w:r w:rsidRPr="00CE674C">
              <w:rPr>
                <w:sz w:val="20"/>
                <w:szCs w:val="20"/>
                <w:lang w:val="ky-KG"/>
              </w:rPr>
              <w:t xml:space="preserve"> </w:t>
            </w:r>
            <w:r w:rsidRPr="00CE674C">
              <w:rPr>
                <w:sz w:val="20"/>
                <w:szCs w:val="20"/>
              </w:rPr>
              <w:t>409,3</w:t>
            </w:r>
          </w:p>
        </w:tc>
        <w:tc>
          <w:tcPr>
            <w:tcW w:w="449" w:type="pct"/>
            <w:gridSpan w:val="2"/>
            <w:tcBorders>
              <w:top w:val="nil"/>
              <w:left w:val="nil"/>
              <w:bottom w:val="single" w:sz="8" w:space="0" w:color="auto"/>
              <w:right w:val="nil"/>
            </w:tcBorders>
            <w:vAlign w:val="bottom"/>
            <w:hideMark/>
          </w:tcPr>
          <w:p w14:paraId="45089255" w14:textId="77777777" w:rsidR="00CE674C" w:rsidRPr="00CE674C" w:rsidRDefault="00CE674C" w:rsidP="00CE674C">
            <w:pPr>
              <w:spacing w:line="256" w:lineRule="auto"/>
              <w:jc w:val="right"/>
              <w:rPr>
                <w:sz w:val="20"/>
                <w:szCs w:val="20"/>
              </w:rPr>
            </w:pPr>
            <w:r w:rsidRPr="00CE674C">
              <w:rPr>
                <w:sz w:val="20"/>
                <w:szCs w:val="20"/>
              </w:rPr>
              <w:t>89,6</w:t>
            </w:r>
          </w:p>
        </w:tc>
        <w:tc>
          <w:tcPr>
            <w:tcW w:w="449" w:type="pct"/>
            <w:tcBorders>
              <w:top w:val="nil"/>
              <w:left w:val="nil"/>
              <w:bottom w:val="single" w:sz="8" w:space="0" w:color="auto"/>
              <w:right w:val="nil"/>
            </w:tcBorders>
            <w:vAlign w:val="bottom"/>
            <w:hideMark/>
          </w:tcPr>
          <w:p w14:paraId="74E29C25" w14:textId="77777777" w:rsidR="00CE674C" w:rsidRPr="00CE674C" w:rsidRDefault="00CE674C" w:rsidP="00CE674C">
            <w:pPr>
              <w:spacing w:line="256" w:lineRule="auto"/>
              <w:jc w:val="right"/>
              <w:rPr>
                <w:sz w:val="20"/>
                <w:szCs w:val="20"/>
              </w:rPr>
            </w:pPr>
            <w:r w:rsidRPr="00CE674C">
              <w:rPr>
                <w:sz w:val="20"/>
                <w:szCs w:val="20"/>
              </w:rPr>
              <w:t>90,1</w:t>
            </w:r>
          </w:p>
        </w:tc>
        <w:tc>
          <w:tcPr>
            <w:tcW w:w="459" w:type="pct"/>
            <w:tcBorders>
              <w:top w:val="nil"/>
              <w:left w:val="nil"/>
              <w:bottom w:val="single" w:sz="8" w:space="0" w:color="auto"/>
              <w:right w:val="nil"/>
            </w:tcBorders>
            <w:vAlign w:val="bottom"/>
            <w:hideMark/>
          </w:tcPr>
          <w:p w14:paraId="348D2C68" w14:textId="77777777" w:rsidR="00CE674C" w:rsidRPr="00CE674C" w:rsidRDefault="00CE674C" w:rsidP="00CE674C">
            <w:pPr>
              <w:spacing w:line="256" w:lineRule="auto"/>
              <w:jc w:val="right"/>
              <w:rPr>
                <w:sz w:val="20"/>
                <w:szCs w:val="20"/>
              </w:rPr>
            </w:pPr>
            <w:r w:rsidRPr="00CE674C">
              <w:rPr>
                <w:sz w:val="20"/>
                <w:szCs w:val="20"/>
              </w:rPr>
              <w:t>81,4</w:t>
            </w:r>
          </w:p>
        </w:tc>
        <w:tc>
          <w:tcPr>
            <w:tcW w:w="443" w:type="pct"/>
            <w:tcBorders>
              <w:top w:val="nil"/>
              <w:left w:val="nil"/>
              <w:bottom w:val="single" w:sz="8" w:space="0" w:color="auto"/>
              <w:right w:val="nil"/>
            </w:tcBorders>
            <w:vAlign w:val="bottom"/>
            <w:hideMark/>
          </w:tcPr>
          <w:p w14:paraId="26ED5A17" w14:textId="77777777" w:rsidR="00CE674C" w:rsidRPr="00CE674C" w:rsidRDefault="00CE674C" w:rsidP="00CE674C">
            <w:pPr>
              <w:spacing w:line="256" w:lineRule="auto"/>
              <w:jc w:val="right"/>
              <w:rPr>
                <w:sz w:val="20"/>
                <w:szCs w:val="20"/>
              </w:rPr>
            </w:pPr>
            <w:r w:rsidRPr="00CE674C">
              <w:rPr>
                <w:sz w:val="20"/>
                <w:szCs w:val="20"/>
              </w:rPr>
              <w:t>97,7</w:t>
            </w:r>
          </w:p>
        </w:tc>
      </w:tr>
    </w:tbl>
    <w:p w14:paraId="48F6A54C" w14:textId="77777777" w:rsidR="00CE674C" w:rsidRPr="00CE674C" w:rsidRDefault="00CE674C" w:rsidP="00CE674C">
      <w:pPr>
        <w:spacing w:before="120"/>
        <w:ind w:firstLine="708"/>
        <w:jc w:val="both"/>
      </w:pPr>
      <w:r w:rsidRPr="00CE674C">
        <w:t>2024</w:t>
      </w:r>
      <w:r w:rsidRPr="00CE674C">
        <w:rPr>
          <w:lang w:val="ky-KG"/>
        </w:rPr>
        <w:t>-</w:t>
      </w:r>
      <w:r w:rsidRPr="00CE674C">
        <w:t>ж</w:t>
      </w:r>
      <w:r w:rsidRPr="00CE674C">
        <w:rPr>
          <w:lang w:val="ky-KG"/>
        </w:rPr>
        <w:t xml:space="preserve">ылдын </w:t>
      </w:r>
      <w:r w:rsidRPr="00CE674C">
        <w:t>январь-</w:t>
      </w:r>
      <w:proofErr w:type="spellStart"/>
      <w:r w:rsidRPr="00CE674C">
        <w:t>ноябрында</w:t>
      </w:r>
      <w:proofErr w:type="spellEnd"/>
      <w:r w:rsidRPr="00CE674C">
        <w:rPr>
          <w:i/>
        </w:rPr>
        <w:t xml:space="preserve"> </w:t>
      </w:r>
      <w:proofErr w:type="spellStart"/>
      <w:r w:rsidRPr="00CE674C">
        <w:rPr>
          <w:i/>
        </w:rPr>
        <w:t>суу</w:t>
      </w:r>
      <w:proofErr w:type="spellEnd"/>
      <w:r w:rsidRPr="00CE674C">
        <w:rPr>
          <w:i/>
        </w:rPr>
        <w:t xml:space="preserve"> </w:t>
      </w:r>
      <w:proofErr w:type="spellStart"/>
      <w:r w:rsidRPr="00CE674C">
        <w:rPr>
          <w:i/>
        </w:rPr>
        <w:t>менен</w:t>
      </w:r>
      <w:proofErr w:type="spellEnd"/>
      <w:r w:rsidRPr="00CE674C">
        <w:rPr>
          <w:i/>
        </w:rPr>
        <w:t xml:space="preserve"> </w:t>
      </w:r>
      <w:proofErr w:type="spellStart"/>
      <w:r w:rsidRPr="00CE674C">
        <w:rPr>
          <w:i/>
        </w:rPr>
        <w:t>жабдуу</w:t>
      </w:r>
      <w:proofErr w:type="spellEnd"/>
      <w:r w:rsidRPr="00CE674C">
        <w:rPr>
          <w:i/>
        </w:rPr>
        <w:t xml:space="preserve">, </w:t>
      </w:r>
      <w:proofErr w:type="spellStart"/>
      <w:r w:rsidRPr="00CE674C">
        <w:rPr>
          <w:i/>
        </w:rPr>
        <w:t>тазалоо</w:t>
      </w:r>
      <w:proofErr w:type="spellEnd"/>
      <w:r w:rsidRPr="00CE674C">
        <w:rPr>
          <w:i/>
        </w:rPr>
        <w:t xml:space="preserve">, </w:t>
      </w:r>
      <w:proofErr w:type="spellStart"/>
      <w:r w:rsidRPr="00CE674C">
        <w:rPr>
          <w:i/>
        </w:rPr>
        <w:t>калдыктарды</w:t>
      </w:r>
      <w:proofErr w:type="spellEnd"/>
      <w:r w:rsidRPr="00CE674C">
        <w:rPr>
          <w:i/>
        </w:rPr>
        <w:t xml:space="preserve"> </w:t>
      </w:r>
      <w:proofErr w:type="spellStart"/>
      <w:r w:rsidRPr="00CE674C">
        <w:rPr>
          <w:i/>
        </w:rPr>
        <w:t>иштетүү</w:t>
      </w:r>
      <w:proofErr w:type="spellEnd"/>
      <w:r w:rsidRPr="00CE674C">
        <w:rPr>
          <w:i/>
        </w:rPr>
        <w:t xml:space="preserve"> </w:t>
      </w:r>
      <w:proofErr w:type="spellStart"/>
      <w:r w:rsidRPr="00CE674C">
        <w:rPr>
          <w:i/>
        </w:rPr>
        <w:t>жана</w:t>
      </w:r>
      <w:proofErr w:type="spellEnd"/>
      <w:r w:rsidRPr="00CE674C">
        <w:rPr>
          <w:i/>
        </w:rPr>
        <w:t xml:space="preserve"> кайра </w:t>
      </w:r>
      <w:proofErr w:type="spellStart"/>
      <w:r w:rsidRPr="00CE674C">
        <w:rPr>
          <w:i/>
        </w:rPr>
        <w:t>пайдалануучу</w:t>
      </w:r>
      <w:proofErr w:type="spellEnd"/>
      <w:r w:rsidRPr="00CE674C">
        <w:rPr>
          <w:i/>
        </w:rPr>
        <w:t xml:space="preserve"> </w:t>
      </w:r>
      <w:proofErr w:type="spellStart"/>
      <w:r w:rsidRPr="00CE674C">
        <w:rPr>
          <w:i/>
        </w:rPr>
        <w:t>чийки</w:t>
      </w:r>
      <w:proofErr w:type="spellEnd"/>
      <w:r w:rsidRPr="00CE674C">
        <w:rPr>
          <w:i/>
        </w:rPr>
        <w:t xml:space="preserve"> </w:t>
      </w:r>
      <w:proofErr w:type="spellStart"/>
      <w:r w:rsidRPr="00CE674C">
        <w:rPr>
          <w:i/>
        </w:rPr>
        <w:t>затт</w:t>
      </w:r>
      <w:proofErr w:type="spellEnd"/>
      <w:r w:rsidRPr="00CE674C">
        <w:rPr>
          <w:i/>
          <w:lang w:val="ky-KG"/>
        </w:rPr>
        <w:t>ард</w:t>
      </w:r>
      <w:r w:rsidRPr="00CE674C">
        <w:rPr>
          <w:i/>
        </w:rPr>
        <w:t xml:space="preserve">ы </w:t>
      </w:r>
      <w:proofErr w:type="spellStart"/>
      <w:r w:rsidRPr="00CE674C">
        <w:rPr>
          <w:i/>
        </w:rPr>
        <w:t>алуу</w:t>
      </w:r>
      <w:proofErr w:type="spellEnd"/>
      <w:r w:rsidRPr="00CE674C">
        <w:rPr>
          <w:i/>
          <w:lang w:val="ky-KG"/>
        </w:rPr>
        <w:t>нун</w:t>
      </w:r>
      <w:r w:rsidRPr="00CE674C">
        <w:rPr>
          <w:lang w:val="ky-KG"/>
        </w:rPr>
        <w:t xml:space="preserve"> </w:t>
      </w:r>
      <w:proofErr w:type="spellStart"/>
      <w:r w:rsidRPr="00CE674C">
        <w:rPr>
          <w:color w:val="000000"/>
        </w:rPr>
        <w:t>көлөмү</w:t>
      </w:r>
      <w:proofErr w:type="spellEnd"/>
      <w:r w:rsidRPr="00CE674C">
        <w:rPr>
          <w:color w:val="000000"/>
        </w:rPr>
        <w:t xml:space="preserve"> </w:t>
      </w:r>
      <w:r w:rsidRPr="00CE674C">
        <w:rPr>
          <w:lang w:val="ky-KG"/>
        </w:rPr>
        <w:t xml:space="preserve">5 125,4 </w:t>
      </w:r>
      <w:r w:rsidRPr="00CE674C">
        <w:t xml:space="preserve">млн. </w:t>
      </w:r>
      <w:proofErr w:type="spellStart"/>
      <w:r w:rsidRPr="00CE674C">
        <w:t>сомду</w:t>
      </w:r>
      <w:proofErr w:type="spellEnd"/>
      <w:r w:rsidRPr="00CE674C">
        <w:t xml:space="preserve">, ал </w:t>
      </w:r>
      <w:proofErr w:type="spellStart"/>
      <w:r w:rsidRPr="00CE674C">
        <w:t>эми</w:t>
      </w:r>
      <w:proofErr w:type="spellEnd"/>
      <w:r w:rsidRPr="00CE674C">
        <w:t xml:space="preserve"> </w:t>
      </w:r>
      <w:proofErr w:type="spellStart"/>
      <w:r w:rsidRPr="00CE674C">
        <w:t>физикалык</w:t>
      </w:r>
      <w:proofErr w:type="spellEnd"/>
      <w:r w:rsidRPr="00CE674C">
        <w:t xml:space="preserve"> </w:t>
      </w:r>
      <w:proofErr w:type="spellStart"/>
      <w:r w:rsidRPr="00CE674C">
        <w:t>көлөмдүн</w:t>
      </w:r>
      <w:proofErr w:type="spellEnd"/>
      <w:r w:rsidRPr="00CE674C">
        <w:t xml:space="preserve"> </w:t>
      </w:r>
      <w:proofErr w:type="spellStart"/>
      <w:r w:rsidRPr="00CE674C">
        <w:t>индекси</w:t>
      </w:r>
      <w:proofErr w:type="spellEnd"/>
      <w:r w:rsidRPr="00CE674C">
        <w:t xml:space="preserve"> </w:t>
      </w:r>
      <w:r w:rsidRPr="00CE674C">
        <w:rPr>
          <w:lang w:val="ky-KG"/>
        </w:rPr>
        <w:t>2023-ж. январь-ноябрына карата 117,8</w:t>
      </w:r>
      <w:r w:rsidRPr="00CE674C">
        <w:t xml:space="preserve"> </w:t>
      </w:r>
      <w:proofErr w:type="spellStart"/>
      <w:r w:rsidRPr="00CE674C">
        <w:t>пайызды</w:t>
      </w:r>
      <w:proofErr w:type="spellEnd"/>
      <w:r w:rsidRPr="00CE674C">
        <w:t xml:space="preserve">, </w:t>
      </w:r>
      <w:r w:rsidRPr="00CE674C">
        <w:rPr>
          <w:lang w:val="ky-KG"/>
        </w:rPr>
        <w:t>ноябрда</w:t>
      </w:r>
      <w:r w:rsidRPr="00CE674C">
        <w:t xml:space="preserve"> </w:t>
      </w:r>
      <w:proofErr w:type="spellStart"/>
      <w:r w:rsidRPr="00CE674C">
        <w:t>тиешелүүлүгүнө</w:t>
      </w:r>
      <w:proofErr w:type="spellEnd"/>
      <w:r w:rsidRPr="00CE674C">
        <w:t xml:space="preserve"> </w:t>
      </w:r>
      <w:proofErr w:type="spellStart"/>
      <w:r w:rsidRPr="00CE674C">
        <w:t>жараша</w:t>
      </w:r>
      <w:proofErr w:type="spellEnd"/>
      <w:r w:rsidRPr="00CE674C">
        <w:t xml:space="preserve"> </w:t>
      </w:r>
      <w:r w:rsidRPr="00CE674C">
        <w:rPr>
          <w:lang w:val="ky-KG"/>
        </w:rPr>
        <w:t>516,1 млн.</w:t>
      </w:r>
      <w:r w:rsidRPr="00CE674C">
        <w:t xml:space="preserve"> </w:t>
      </w:r>
      <w:proofErr w:type="spellStart"/>
      <w:r w:rsidRPr="00CE674C">
        <w:t>сомду</w:t>
      </w:r>
      <w:proofErr w:type="spellEnd"/>
      <w:r w:rsidRPr="00CE674C">
        <w:t xml:space="preserve"> </w:t>
      </w:r>
      <w:proofErr w:type="spellStart"/>
      <w:r w:rsidRPr="00CE674C">
        <w:t>жана</w:t>
      </w:r>
      <w:proofErr w:type="spellEnd"/>
      <w:r w:rsidRPr="00CE674C">
        <w:t xml:space="preserve"> </w:t>
      </w:r>
      <w:r w:rsidRPr="00CE674C">
        <w:rPr>
          <w:lang w:val="ky-KG"/>
        </w:rPr>
        <w:t>116,1</w:t>
      </w:r>
      <w:r w:rsidRPr="00CE674C">
        <w:t xml:space="preserve"> </w:t>
      </w:r>
      <w:proofErr w:type="spellStart"/>
      <w:r w:rsidRPr="00CE674C">
        <w:t>пайызды</w:t>
      </w:r>
      <w:proofErr w:type="spellEnd"/>
      <w:r w:rsidRPr="00CE674C">
        <w:t xml:space="preserve"> </w:t>
      </w:r>
      <w:proofErr w:type="spellStart"/>
      <w:r w:rsidRPr="00CE674C">
        <w:t>түздү</w:t>
      </w:r>
      <w:proofErr w:type="spellEnd"/>
      <w:r w:rsidRPr="00CE674C">
        <w:t xml:space="preserve">. </w:t>
      </w:r>
      <w:proofErr w:type="spellStart"/>
      <w:r w:rsidRPr="00CE674C">
        <w:t>Көлөмдүн</w:t>
      </w:r>
      <w:proofErr w:type="spellEnd"/>
      <w:r w:rsidRPr="00CE674C">
        <w:t xml:space="preserve"> 2023-ж</w:t>
      </w:r>
      <w:r w:rsidRPr="00CE674C">
        <w:rPr>
          <w:lang w:val="ky-KG"/>
        </w:rPr>
        <w:t>.</w:t>
      </w:r>
      <w:r w:rsidRPr="00CE674C">
        <w:t xml:space="preserve"> январь-</w:t>
      </w:r>
      <w:proofErr w:type="spellStart"/>
      <w:r w:rsidRPr="00CE674C">
        <w:t>ноябрына</w:t>
      </w:r>
      <w:proofErr w:type="spellEnd"/>
      <w:r w:rsidRPr="00CE674C">
        <w:t xml:space="preserve"> </w:t>
      </w:r>
      <w:proofErr w:type="spellStart"/>
      <w:r w:rsidRPr="00CE674C">
        <w:t>салыштырмалуу</w:t>
      </w:r>
      <w:proofErr w:type="spellEnd"/>
      <w:r w:rsidRPr="00CE674C">
        <w:t xml:space="preserve"> </w:t>
      </w:r>
      <w:proofErr w:type="spellStart"/>
      <w:r w:rsidRPr="00CE674C">
        <w:t>өсүшү</w:t>
      </w:r>
      <w:proofErr w:type="spellEnd"/>
      <w:r w:rsidRPr="00CE674C">
        <w:t xml:space="preserve"> </w:t>
      </w:r>
      <w:proofErr w:type="spellStart"/>
      <w:r w:rsidRPr="00CE674C">
        <w:t>сууну</w:t>
      </w:r>
      <w:proofErr w:type="spellEnd"/>
      <w:r w:rsidRPr="00CE674C">
        <w:t xml:space="preserve"> </w:t>
      </w:r>
      <w:proofErr w:type="spellStart"/>
      <w:r w:rsidRPr="00CE674C">
        <w:t>чогултууну</w:t>
      </w:r>
      <w:proofErr w:type="spellEnd"/>
      <w:r w:rsidRPr="00CE674C">
        <w:rPr>
          <w:lang w:val="ky-KG"/>
        </w:rPr>
        <w:t>н</w:t>
      </w:r>
      <w:r w:rsidRPr="00CE674C">
        <w:t xml:space="preserve">, кайра </w:t>
      </w:r>
      <w:proofErr w:type="spellStart"/>
      <w:r w:rsidRPr="00CE674C">
        <w:t>иштетүүнү</w:t>
      </w:r>
      <w:proofErr w:type="spellEnd"/>
      <w:r w:rsidRPr="00CE674C">
        <w:rPr>
          <w:lang w:val="ky-KG"/>
        </w:rPr>
        <w:t>н</w:t>
      </w:r>
      <w:r w:rsidRPr="00CE674C">
        <w:t xml:space="preserve"> </w:t>
      </w:r>
      <w:proofErr w:type="spellStart"/>
      <w:r w:rsidRPr="00CE674C">
        <w:t>жана</w:t>
      </w:r>
      <w:proofErr w:type="spellEnd"/>
      <w:r w:rsidRPr="00CE674C">
        <w:t xml:space="preserve"> </w:t>
      </w:r>
      <w:proofErr w:type="spellStart"/>
      <w:r w:rsidRPr="00CE674C">
        <w:t>бөлүштүрүүнү</w:t>
      </w:r>
      <w:proofErr w:type="spellEnd"/>
      <w:r w:rsidRPr="00CE674C">
        <w:rPr>
          <w:lang w:val="ky-KG"/>
        </w:rPr>
        <w:t xml:space="preserve">н 7,6 </w:t>
      </w:r>
      <w:proofErr w:type="spellStart"/>
      <w:r w:rsidRPr="00CE674C">
        <w:t>пайызга</w:t>
      </w:r>
      <w:proofErr w:type="spellEnd"/>
      <w:r w:rsidRPr="00CE674C">
        <w:t xml:space="preserve">, </w:t>
      </w:r>
      <w:proofErr w:type="spellStart"/>
      <w:r w:rsidRPr="00CE674C">
        <w:t>ошондой</w:t>
      </w:r>
      <w:proofErr w:type="spellEnd"/>
      <w:r w:rsidRPr="00CE674C">
        <w:t xml:space="preserve"> эле </w:t>
      </w:r>
      <w:proofErr w:type="spellStart"/>
      <w:r w:rsidRPr="00CE674C">
        <w:t>саркынды</w:t>
      </w:r>
      <w:proofErr w:type="spellEnd"/>
      <w:r w:rsidRPr="00CE674C">
        <w:t xml:space="preserve"> </w:t>
      </w:r>
      <w:proofErr w:type="spellStart"/>
      <w:r w:rsidRPr="00CE674C">
        <w:t>сууларды</w:t>
      </w:r>
      <w:proofErr w:type="spellEnd"/>
      <w:r w:rsidRPr="00CE674C">
        <w:t xml:space="preserve"> </w:t>
      </w:r>
      <w:proofErr w:type="spellStart"/>
      <w:r w:rsidRPr="00CE674C">
        <w:t>чогултууну</w:t>
      </w:r>
      <w:proofErr w:type="spellEnd"/>
      <w:r w:rsidRPr="00CE674C">
        <w:rPr>
          <w:lang w:val="ky-KG"/>
        </w:rPr>
        <w:t>н</w:t>
      </w:r>
      <w:r w:rsidRPr="00CE674C">
        <w:t xml:space="preserve"> </w:t>
      </w:r>
      <w:proofErr w:type="spellStart"/>
      <w:r w:rsidRPr="00CE674C">
        <w:t>жана</w:t>
      </w:r>
      <w:proofErr w:type="spellEnd"/>
      <w:r w:rsidRPr="00CE674C">
        <w:t xml:space="preserve"> </w:t>
      </w:r>
      <w:r w:rsidRPr="00CE674C">
        <w:rPr>
          <w:lang w:val="ky-KG"/>
        </w:rPr>
        <w:t xml:space="preserve">иштетүүнүн 34,5 </w:t>
      </w:r>
      <w:proofErr w:type="spellStart"/>
      <w:r w:rsidRPr="00CE674C">
        <w:t>пайызга</w:t>
      </w:r>
      <w:proofErr w:type="spellEnd"/>
      <w:r w:rsidRPr="00CE674C">
        <w:t xml:space="preserve"> </w:t>
      </w:r>
      <w:proofErr w:type="spellStart"/>
      <w:r w:rsidRPr="00CE674C">
        <w:t>көбөйү</w:t>
      </w:r>
      <w:proofErr w:type="spellEnd"/>
      <w:r w:rsidRPr="00CE674C">
        <w:rPr>
          <w:lang w:val="ky-KG"/>
        </w:rPr>
        <w:t>ш</w:t>
      </w:r>
      <w:r w:rsidRPr="00CE674C">
        <w:t xml:space="preserve">ү </w:t>
      </w:r>
      <w:proofErr w:type="spellStart"/>
      <w:r w:rsidRPr="00CE674C">
        <w:t>менен</w:t>
      </w:r>
      <w:proofErr w:type="spellEnd"/>
      <w:r w:rsidRPr="00CE674C">
        <w:t xml:space="preserve"> </w:t>
      </w:r>
      <w:proofErr w:type="spellStart"/>
      <w:r w:rsidRPr="00CE674C">
        <w:t>камсыз</w:t>
      </w:r>
      <w:proofErr w:type="spellEnd"/>
      <w:r w:rsidRPr="00CE674C">
        <w:rPr>
          <w:lang w:val="ky-KG"/>
        </w:rPr>
        <w:t>дал</w:t>
      </w:r>
      <w:proofErr w:type="spellStart"/>
      <w:r w:rsidRPr="00CE674C">
        <w:t>ды</w:t>
      </w:r>
      <w:proofErr w:type="spellEnd"/>
      <w:r w:rsidRPr="00CE674C">
        <w:t>.</w:t>
      </w:r>
    </w:p>
    <w:p w14:paraId="39303E55" w14:textId="77777777" w:rsidR="00CE674C" w:rsidRPr="00CE674C" w:rsidRDefault="00CE674C" w:rsidP="00CE674C">
      <w:pPr>
        <w:spacing w:before="120" w:after="120"/>
        <w:ind w:left="1474" w:hanging="1474"/>
        <w:rPr>
          <w:b/>
        </w:rPr>
      </w:pPr>
      <w:r w:rsidRPr="00CE674C">
        <w:rPr>
          <w:b/>
          <w:lang w:val="ky-KG"/>
        </w:rPr>
        <w:t>8-т</w:t>
      </w:r>
      <w:proofErr w:type="spellStart"/>
      <w:r w:rsidRPr="00CE674C">
        <w:rPr>
          <w:b/>
        </w:rPr>
        <w:t>аблица</w:t>
      </w:r>
      <w:proofErr w:type="spellEnd"/>
      <w:r w:rsidRPr="00CE674C">
        <w:rPr>
          <w:b/>
        </w:rPr>
        <w:t>: Январь-</w:t>
      </w:r>
      <w:proofErr w:type="spellStart"/>
      <w:r w:rsidRPr="00CE674C">
        <w:rPr>
          <w:b/>
        </w:rPr>
        <w:t>ноябрдагы</w:t>
      </w:r>
      <w:proofErr w:type="spellEnd"/>
      <w:r w:rsidRPr="00CE674C">
        <w:t xml:space="preserve"> </w:t>
      </w:r>
      <w:r w:rsidRPr="00CE674C">
        <w:rPr>
          <w:b/>
          <w:lang w:val="ky-KG"/>
        </w:rPr>
        <w:t>суу менен жабдуу, тазалоо, калдыктарды иштетүү жана кайра пайдалануучу чийки затты алуу</w:t>
      </w:r>
    </w:p>
    <w:tbl>
      <w:tblPr>
        <w:tblW w:w="5000" w:type="pct"/>
        <w:tblCellMar>
          <w:left w:w="31" w:type="dxa"/>
          <w:right w:w="31" w:type="dxa"/>
        </w:tblCellMar>
        <w:tblLook w:val="04A0" w:firstRow="1" w:lastRow="0" w:firstColumn="1" w:lastColumn="0" w:noHBand="0" w:noVBand="1"/>
      </w:tblPr>
      <w:tblGrid>
        <w:gridCol w:w="2699"/>
        <w:gridCol w:w="858"/>
        <w:gridCol w:w="860"/>
        <w:gridCol w:w="858"/>
        <w:gridCol w:w="706"/>
        <w:gridCol w:w="1080"/>
        <w:gridCol w:w="858"/>
        <w:gridCol w:w="861"/>
        <w:gridCol w:w="858"/>
      </w:tblGrid>
      <w:tr w:rsidR="00CE674C" w:rsidRPr="00CE674C" w14:paraId="6AECD1A2" w14:textId="77777777" w:rsidTr="00CE674C">
        <w:trPr>
          <w:trHeight w:val="363"/>
          <w:tblHeader/>
        </w:trPr>
        <w:tc>
          <w:tcPr>
            <w:tcW w:w="1404" w:type="pct"/>
            <w:vMerge w:val="restart"/>
            <w:tcBorders>
              <w:top w:val="single" w:sz="8" w:space="0" w:color="auto"/>
              <w:left w:val="nil"/>
              <w:bottom w:val="single" w:sz="8" w:space="0" w:color="auto"/>
              <w:right w:val="nil"/>
            </w:tcBorders>
          </w:tcPr>
          <w:p w14:paraId="0AD42809" w14:textId="77777777" w:rsidR="00CE674C" w:rsidRPr="00CE674C" w:rsidRDefault="00CE674C" w:rsidP="00CE674C">
            <w:pPr>
              <w:spacing w:before="20" w:after="20" w:line="256" w:lineRule="auto"/>
              <w:ind w:left="113" w:hanging="113"/>
              <w:rPr>
                <w:b/>
                <w:bCs/>
                <w:sz w:val="20"/>
                <w:szCs w:val="20"/>
              </w:rPr>
            </w:pPr>
          </w:p>
          <w:p w14:paraId="08109CFE" w14:textId="77777777" w:rsidR="00CE674C" w:rsidRPr="00CE674C" w:rsidRDefault="00CE674C" w:rsidP="00CE674C">
            <w:pPr>
              <w:spacing w:before="20" w:after="20" w:line="256" w:lineRule="auto"/>
              <w:ind w:left="113" w:hanging="113"/>
              <w:rPr>
                <w:b/>
                <w:bCs/>
                <w:sz w:val="20"/>
                <w:szCs w:val="20"/>
              </w:rPr>
            </w:pPr>
          </w:p>
        </w:tc>
        <w:tc>
          <w:tcPr>
            <w:tcW w:w="1684" w:type="pct"/>
            <w:gridSpan w:val="4"/>
            <w:tcBorders>
              <w:top w:val="single" w:sz="8" w:space="0" w:color="auto"/>
              <w:left w:val="nil"/>
              <w:bottom w:val="single" w:sz="4" w:space="0" w:color="auto"/>
              <w:right w:val="nil"/>
            </w:tcBorders>
            <w:vAlign w:val="center"/>
            <w:hideMark/>
          </w:tcPr>
          <w:p w14:paraId="006366D6" w14:textId="77777777" w:rsidR="00CE674C" w:rsidRPr="00CE674C" w:rsidRDefault="00CE674C" w:rsidP="00CE674C">
            <w:pPr>
              <w:tabs>
                <w:tab w:val="left" w:pos="720"/>
                <w:tab w:val="left" w:pos="7938"/>
              </w:tabs>
              <w:spacing w:before="20" w:after="20" w:line="256" w:lineRule="auto"/>
              <w:ind w:right="284"/>
              <w:jc w:val="center"/>
              <w:rPr>
                <w:b/>
                <w:sz w:val="20"/>
                <w:szCs w:val="20"/>
              </w:rPr>
            </w:pPr>
            <w:proofErr w:type="spellStart"/>
            <w:r w:rsidRPr="00CE674C">
              <w:rPr>
                <w:b/>
                <w:color w:val="000000"/>
                <w:sz w:val="20"/>
                <w:szCs w:val="20"/>
              </w:rPr>
              <w:t>Өндүрүлдү</w:t>
            </w:r>
            <w:proofErr w:type="spellEnd"/>
            <w:r w:rsidRPr="00CE674C">
              <w:rPr>
                <w:b/>
                <w:color w:val="000000"/>
                <w:sz w:val="20"/>
                <w:szCs w:val="20"/>
              </w:rPr>
              <w:t xml:space="preserve"> - </w:t>
            </w:r>
            <w:proofErr w:type="spellStart"/>
            <w:r w:rsidRPr="00CE674C">
              <w:rPr>
                <w:b/>
                <w:color w:val="000000"/>
                <w:sz w:val="20"/>
                <w:szCs w:val="20"/>
              </w:rPr>
              <w:t>бардыгы</w:t>
            </w:r>
            <w:proofErr w:type="spellEnd"/>
          </w:p>
        </w:tc>
        <w:tc>
          <w:tcPr>
            <w:tcW w:w="1911" w:type="pct"/>
            <w:gridSpan w:val="4"/>
            <w:tcBorders>
              <w:top w:val="single" w:sz="8" w:space="0" w:color="auto"/>
              <w:left w:val="nil"/>
              <w:bottom w:val="single" w:sz="4" w:space="0" w:color="auto"/>
              <w:right w:val="nil"/>
            </w:tcBorders>
            <w:vAlign w:val="center"/>
            <w:hideMark/>
          </w:tcPr>
          <w:p w14:paraId="006CD9D1" w14:textId="77777777" w:rsidR="00CE674C" w:rsidRPr="00CE674C" w:rsidRDefault="00CE674C" w:rsidP="00CE674C">
            <w:pPr>
              <w:tabs>
                <w:tab w:val="left" w:pos="720"/>
                <w:tab w:val="left" w:pos="7938"/>
              </w:tabs>
              <w:spacing w:before="20" w:after="20" w:line="256" w:lineRule="auto"/>
              <w:ind w:right="284"/>
              <w:jc w:val="center"/>
              <w:rPr>
                <w:b/>
                <w:sz w:val="20"/>
                <w:szCs w:val="20"/>
              </w:rPr>
            </w:pPr>
            <w:proofErr w:type="spellStart"/>
            <w:r w:rsidRPr="00CE674C">
              <w:rPr>
                <w:b/>
                <w:color w:val="000000"/>
                <w:sz w:val="20"/>
                <w:szCs w:val="20"/>
              </w:rPr>
              <w:t>Мурунку</w:t>
            </w:r>
            <w:proofErr w:type="spellEnd"/>
            <w:r w:rsidRPr="00CE674C">
              <w:rPr>
                <w:b/>
                <w:color w:val="000000"/>
                <w:sz w:val="20"/>
                <w:szCs w:val="20"/>
              </w:rPr>
              <w:t xml:space="preserve"> </w:t>
            </w:r>
            <w:proofErr w:type="spellStart"/>
            <w:r w:rsidRPr="00CE674C">
              <w:rPr>
                <w:b/>
                <w:color w:val="000000"/>
                <w:sz w:val="20"/>
                <w:szCs w:val="20"/>
              </w:rPr>
              <w:t>жылдын</w:t>
            </w:r>
            <w:proofErr w:type="spellEnd"/>
            <w:r w:rsidRPr="00CE674C">
              <w:rPr>
                <w:b/>
                <w:color w:val="000000"/>
                <w:sz w:val="20"/>
                <w:szCs w:val="20"/>
              </w:rPr>
              <w:t xml:space="preserve"> </w:t>
            </w:r>
            <w:proofErr w:type="spellStart"/>
            <w:r w:rsidRPr="00CE674C">
              <w:rPr>
                <w:b/>
                <w:color w:val="000000"/>
                <w:sz w:val="20"/>
                <w:szCs w:val="20"/>
              </w:rPr>
              <w:t>тийиштүү</w:t>
            </w:r>
            <w:proofErr w:type="spellEnd"/>
            <w:r w:rsidRPr="00CE674C">
              <w:rPr>
                <w:b/>
                <w:color w:val="000000"/>
                <w:sz w:val="20"/>
                <w:szCs w:val="20"/>
              </w:rPr>
              <w:t xml:space="preserve"> </w:t>
            </w:r>
            <w:r w:rsidRPr="00CE674C">
              <w:rPr>
                <w:b/>
                <w:color w:val="000000"/>
                <w:sz w:val="20"/>
                <w:szCs w:val="20"/>
              </w:rPr>
              <w:br/>
            </w:r>
            <w:proofErr w:type="spellStart"/>
            <w:r w:rsidRPr="00CE674C">
              <w:rPr>
                <w:b/>
                <w:color w:val="000000"/>
                <w:sz w:val="20"/>
                <w:szCs w:val="20"/>
              </w:rPr>
              <w:t>мезгилине</w:t>
            </w:r>
            <w:proofErr w:type="spellEnd"/>
            <w:r w:rsidRPr="00CE674C">
              <w:rPr>
                <w:b/>
                <w:color w:val="000000"/>
                <w:sz w:val="20"/>
                <w:szCs w:val="20"/>
              </w:rPr>
              <w:t xml:space="preserve"> карата </w:t>
            </w:r>
            <w:proofErr w:type="spellStart"/>
            <w:r w:rsidRPr="00CE674C">
              <w:rPr>
                <w:b/>
                <w:color w:val="000000"/>
                <w:sz w:val="20"/>
                <w:szCs w:val="20"/>
              </w:rPr>
              <w:t>пайыз</w:t>
            </w:r>
            <w:proofErr w:type="spellEnd"/>
            <w:r w:rsidRPr="00CE674C">
              <w:rPr>
                <w:b/>
                <w:color w:val="000000"/>
                <w:sz w:val="20"/>
                <w:szCs w:val="20"/>
              </w:rPr>
              <w:t xml:space="preserve"> </w:t>
            </w:r>
            <w:proofErr w:type="spellStart"/>
            <w:r w:rsidRPr="00CE674C">
              <w:rPr>
                <w:b/>
                <w:color w:val="000000"/>
                <w:sz w:val="20"/>
                <w:szCs w:val="20"/>
              </w:rPr>
              <w:t>менен</w:t>
            </w:r>
            <w:proofErr w:type="spellEnd"/>
          </w:p>
        </w:tc>
      </w:tr>
      <w:tr w:rsidR="00CE674C" w:rsidRPr="00CE674C" w14:paraId="783908A4" w14:textId="77777777" w:rsidTr="00CE674C">
        <w:trPr>
          <w:trHeight w:val="110"/>
          <w:tblHeader/>
        </w:trPr>
        <w:tc>
          <w:tcPr>
            <w:tcW w:w="1404" w:type="pct"/>
            <w:vMerge/>
            <w:tcBorders>
              <w:top w:val="single" w:sz="8" w:space="0" w:color="auto"/>
              <w:left w:val="nil"/>
              <w:bottom w:val="single" w:sz="8" w:space="0" w:color="auto"/>
              <w:right w:val="nil"/>
            </w:tcBorders>
            <w:vAlign w:val="center"/>
            <w:hideMark/>
          </w:tcPr>
          <w:p w14:paraId="1A333099" w14:textId="77777777" w:rsidR="00CE674C" w:rsidRPr="00CE674C" w:rsidRDefault="00CE674C" w:rsidP="00CE674C">
            <w:pPr>
              <w:spacing w:line="256" w:lineRule="auto"/>
              <w:rPr>
                <w:b/>
                <w:bCs/>
                <w:sz w:val="20"/>
                <w:szCs w:val="20"/>
              </w:rPr>
            </w:pPr>
          </w:p>
        </w:tc>
        <w:tc>
          <w:tcPr>
            <w:tcW w:w="899" w:type="pct"/>
            <w:gridSpan w:val="2"/>
            <w:tcBorders>
              <w:top w:val="single" w:sz="4" w:space="0" w:color="auto"/>
              <w:left w:val="nil"/>
              <w:bottom w:val="single" w:sz="4" w:space="0" w:color="auto"/>
              <w:right w:val="nil"/>
            </w:tcBorders>
            <w:hideMark/>
          </w:tcPr>
          <w:p w14:paraId="38DC164E" w14:textId="77777777" w:rsidR="00CE674C" w:rsidRPr="00CE674C" w:rsidRDefault="00CE674C" w:rsidP="00CE674C">
            <w:pPr>
              <w:tabs>
                <w:tab w:val="left" w:pos="720"/>
                <w:tab w:val="left" w:pos="7938"/>
              </w:tabs>
              <w:spacing w:before="20" w:after="20" w:line="256" w:lineRule="auto"/>
              <w:jc w:val="center"/>
              <w:rPr>
                <w:b/>
                <w:sz w:val="20"/>
                <w:szCs w:val="20"/>
                <w:lang w:val="en-US"/>
              </w:rPr>
            </w:pPr>
            <w:r w:rsidRPr="00CE674C">
              <w:rPr>
                <w:b/>
                <w:sz w:val="20"/>
                <w:szCs w:val="20"/>
              </w:rPr>
              <w:t>2023</w:t>
            </w:r>
          </w:p>
        </w:tc>
        <w:tc>
          <w:tcPr>
            <w:tcW w:w="786" w:type="pct"/>
            <w:gridSpan w:val="2"/>
            <w:tcBorders>
              <w:top w:val="single" w:sz="4" w:space="0" w:color="auto"/>
              <w:left w:val="nil"/>
              <w:bottom w:val="single" w:sz="4" w:space="0" w:color="auto"/>
              <w:right w:val="nil"/>
            </w:tcBorders>
            <w:hideMark/>
          </w:tcPr>
          <w:p w14:paraId="6E507511" w14:textId="77777777" w:rsidR="00CE674C" w:rsidRPr="00CE674C" w:rsidRDefault="00CE674C" w:rsidP="00CE674C">
            <w:pPr>
              <w:tabs>
                <w:tab w:val="left" w:pos="720"/>
                <w:tab w:val="left" w:pos="7938"/>
              </w:tabs>
              <w:spacing w:before="20" w:after="20" w:line="256" w:lineRule="auto"/>
              <w:jc w:val="center"/>
              <w:rPr>
                <w:b/>
                <w:sz w:val="20"/>
                <w:szCs w:val="20"/>
                <w:lang w:val="en-US"/>
              </w:rPr>
            </w:pPr>
            <w:r w:rsidRPr="00CE674C">
              <w:rPr>
                <w:b/>
                <w:sz w:val="20"/>
                <w:szCs w:val="20"/>
              </w:rPr>
              <w:t>2024</w:t>
            </w:r>
          </w:p>
        </w:tc>
        <w:tc>
          <w:tcPr>
            <w:tcW w:w="1013" w:type="pct"/>
            <w:gridSpan w:val="2"/>
            <w:tcBorders>
              <w:top w:val="single" w:sz="4" w:space="0" w:color="auto"/>
              <w:left w:val="nil"/>
              <w:bottom w:val="single" w:sz="4" w:space="0" w:color="auto"/>
              <w:right w:val="nil"/>
            </w:tcBorders>
            <w:hideMark/>
          </w:tcPr>
          <w:p w14:paraId="1FA7F900" w14:textId="77777777" w:rsidR="00CE674C" w:rsidRPr="00CE674C" w:rsidRDefault="00CE674C" w:rsidP="00CE674C">
            <w:pPr>
              <w:tabs>
                <w:tab w:val="left" w:pos="720"/>
                <w:tab w:val="left" w:pos="7938"/>
              </w:tabs>
              <w:spacing w:before="20" w:after="20" w:line="256" w:lineRule="auto"/>
              <w:jc w:val="center"/>
              <w:rPr>
                <w:b/>
                <w:sz w:val="20"/>
                <w:szCs w:val="20"/>
                <w:lang w:val="en-US"/>
              </w:rPr>
            </w:pPr>
            <w:r w:rsidRPr="00CE674C">
              <w:rPr>
                <w:b/>
                <w:sz w:val="20"/>
                <w:szCs w:val="20"/>
              </w:rPr>
              <w:t>2023</w:t>
            </w:r>
          </w:p>
        </w:tc>
        <w:tc>
          <w:tcPr>
            <w:tcW w:w="899" w:type="pct"/>
            <w:gridSpan w:val="2"/>
            <w:tcBorders>
              <w:top w:val="single" w:sz="4" w:space="0" w:color="auto"/>
              <w:left w:val="nil"/>
              <w:bottom w:val="single" w:sz="4" w:space="0" w:color="auto"/>
              <w:right w:val="nil"/>
            </w:tcBorders>
            <w:hideMark/>
          </w:tcPr>
          <w:p w14:paraId="0A08372A" w14:textId="77777777" w:rsidR="00CE674C" w:rsidRPr="00CE674C" w:rsidRDefault="00CE674C" w:rsidP="00CE674C">
            <w:pPr>
              <w:tabs>
                <w:tab w:val="left" w:pos="720"/>
                <w:tab w:val="left" w:pos="7938"/>
              </w:tabs>
              <w:spacing w:before="20" w:after="20" w:line="256" w:lineRule="auto"/>
              <w:jc w:val="center"/>
              <w:rPr>
                <w:b/>
                <w:sz w:val="20"/>
                <w:szCs w:val="20"/>
                <w:lang w:val="en-US"/>
              </w:rPr>
            </w:pPr>
            <w:r w:rsidRPr="00CE674C">
              <w:rPr>
                <w:b/>
                <w:sz w:val="20"/>
                <w:szCs w:val="20"/>
              </w:rPr>
              <w:t>2024</w:t>
            </w:r>
          </w:p>
        </w:tc>
      </w:tr>
      <w:tr w:rsidR="00CE674C" w:rsidRPr="00CE674C" w14:paraId="5739569D" w14:textId="77777777" w:rsidTr="00CE674C">
        <w:trPr>
          <w:trHeight w:val="110"/>
          <w:tblHeader/>
        </w:trPr>
        <w:tc>
          <w:tcPr>
            <w:tcW w:w="1404" w:type="pct"/>
            <w:vMerge/>
            <w:tcBorders>
              <w:top w:val="single" w:sz="8" w:space="0" w:color="auto"/>
              <w:left w:val="nil"/>
              <w:bottom w:val="single" w:sz="8" w:space="0" w:color="auto"/>
              <w:right w:val="nil"/>
            </w:tcBorders>
            <w:vAlign w:val="center"/>
            <w:hideMark/>
          </w:tcPr>
          <w:p w14:paraId="3F0D793C" w14:textId="77777777" w:rsidR="00CE674C" w:rsidRPr="00CE674C" w:rsidRDefault="00CE674C" w:rsidP="00CE674C">
            <w:pPr>
              <w:spacing w:line="256" w:lineRule="auto"/>
              <w:rPr>
                <w:b/>
                <w:bCs/>
                <w:sz w:val="20"/>
                <w:szCs w:val="20"/>
              </w:rPr>
            </w:pPr>
          </w:p>
        </w:tc>
        <w:tc>
          <w:tcPr>
            <w:tcW w:w="449" w:type="pct"/>
            <w:tcBorders>
              <w:top w:val="single" w:sz="4" w:space="0" w:color="auto"/>
              <w:left w:val="nil"/>
              <w:bottom w:val="single" w:sz="8" w:space="0" w:color="000000"/>
              <w:right w:val="nil"/>
            </w:tcBorders>
            <w:hideMark/>
          </w:tcPr>
          <w:p w14:paraId="02F0BDCE" w14:textId="77777777" w:rsidR="00CE674C" w:rsidRPr="00CE674C" w:rsidRDefault="00CE674C" w:rsidP="00CE674C">
            <w:pPr>
              <w:spacing w:line="256" w:lineRule="auto"/>
              <w:jc w:val="right"/>
              <w:rPr>
                <w:b/>
                <w:sz w:val="18"/>
                <w:szCs w:val="18"/>
              </w:rPr>
            </w:pPr>
            <w:r w:rsidRPr="00CE674C">
              <w:rPr>
                <w:b/>
                <w:sz w:val="18"/>
                <w:szCs w:val="18"/>
              </w:rPr>
              <w:t>ноябрь</w:t>
            </w:r>
          </w:p>
        </w:tc>
        <w:tc>
          <w:tcPr>
            <w:tcW w:w="449" w:type="pct"/>
            <w:tcBorders>
              <w:top w:val="single" w:sz="4" w:space="0" w:color="auto"/>
              <w:left w:val="nil"/>
              <w:bottom w:val="single" w:sz="8" w:space="0" w:color="000000"/>
              <w:right w:val="nil"/>
            </w:tcBorders>
            <w:hideMark/>
          </w:tcPr>
          <w:p w14:paraId="68AE347E" w14:textId="77777777" w:rsidR="00CE674C" w:rsidRPr="00CE674C" w:rsidRDefault="00CE674C" w:rsidP="00CE674C">
            <w:pPr>
              <w:tabs>
                <w:tab w:val="left" w:pos="720"/>
                <w:tab w:val="left" w:pos="7938"/>
              </w:tabs>
              <w:spacing w:line="256" w:lineRule="auto"/>
              <w:jc w:val="right"/>
              <w:rPr>
                <w:b/>
                <w:sz w:val="18"/>
                <w:szCs w:val="18"/>
              </w:rPr>
            </w:pPr>
            <w:r w:rsidRPr="00CE674C">
              <w:rPr>
                <w:b/>
                <w:sz w:val="18"/>
                <w:szCs w:val="18"/>
              </w:rPr>
              <w:t>январь-ноябрь</w:t>
            </w:r>
          </w:p>
        </w:tc>
        <w:tc>
          <w:tcPr>
            <w:tcW w:w="449" w:type="pct"/>
            <w:tcBorders>
              <w:top w:val="single" w:sz="4" w:space="0" w:color="auto"/>
              <w:left w:val="nil"/>
              <w:bottom w:val="single" w:sz="8" w:space="0" w:color="000000"/>
              <w:right w:val="nil"/>
            </w:tcBorders>
            <w:hideMark/>
          </w:tcPr>
          <w:p w14:paraId="7E20A980" w14:textId="77777777" w:rsidR="00CE674C" w:rsidRPr="00CE674C" w:rsidRDefault="00CE674C" w:rsidP="00CE674C">
            <w:pPr>
              <w:spacing w:line="256" w:lineRule="auto"/>
              <w:jc w:val="right"/>
              <w:rPr>
                <w:b/>
                <w:sz w:val="18"/>
                <w:szCs w:val="18"/>
              </w:rPr>
            </w:pPr>
            <w:r w:rsidRPr="00CE674C">
              <w:rPr>
                <w:b/>
                <w:sz w:val="18"/>
                <w:szCs w:val="18"/>
              </w:rPr>
              <w:t>ноябрь</w:t>
            </w:r>
          </w:p>
        </w:tc>
        <w:tc>
          <w:tcPr>
            <w:tcW w:w="337" w:type="pct"/>
            <w:tcBorders>
              <w:top w:val="single" w:sz="4" w:space="0" w:color="auto"/>
              <w:left w:val="nil"/>
              <w:bottom w:val="single" w:sz="8" w:space="0" w:color="000000"/>
              <w:right w:val="nil"/>
            </w:tcBorders>
            <w:hideMark/>
          </w:tcPr>
          <w:p w14:paraId="4613A1A4" w14:textId="77777777" w:rsidR="00CE674C" w:rsidRPr="00CE674C" w:rsidRDefault="00CE674C" w:rsidP="00CE674C">
            <w:pPr>
              <w:tabs>
                <w:tab w:val="left" w:pos="720"/>
                <w:tab w:val="left" w:pos="7938"/>
              </w:tabs>
              <w:spacing w:line="256" w:lineRule="auto"/>
              <w:jc w:val="right"/>
              <w:rPr>
                <w:b/>
                <w:sz w:val="18"/>
                <w:szCs w:val="18"/>
              </w:rPr>
            </w:pPr>
            <w:r w:rsidRPr="00CE674C">
              <w:rPr>
                <w:b/>
                <w:sz w:val="18"/>
                <w:szCs w:val="18"/>
              </w:rPr>
              <w:t>январь-ноябрь</w:t>
            </w:r>
          </w:p>
        </w:tc>
        <w:tc>
          <w:tcPr>
            <w:tcW w:w="564" w:type="pct"/>
            <w:tcBorders>
              <w:top w:val="single" w:sz="4" w:space="0" w:color="auto"/>
              <w:left w:val="nil"/>
              <w:bottom w:val="single" w:sz="8" w:space="0" w:color="000000"/>
              <w:right w:val="nil"/>
            </w:tcBorders>
            <w:hideMark/>
          </w:tcPr>
          <w:p w14:paraId="7A2CDA14" w14:textId="77777777" w:rsidR="00CE674C" w:rsidRPr="00CE674C" w:rsidRDefault="00CE674C" w:rsidP="00CE674C">
            <w:pPr>
              <w:spacing w:line="256" w:lineRule="auto"/>
              <w:jc w:val="right"/>
              <w:rPr>
                <w:b/>
                <w:sz w:val="18"/>
                <w:szCs w:val="18"/>
              </w:rPr>
            </w:pPr>
            <w:r w:rsidRPr="00CE674C">
              <w:rPr>
                <w:b/>
                <w:sz w:val="18"/>
                <w:szCs w:val="18"/>
              </w:rPr>
              <w:t>ноябрь</w:t>
            </w:r>
          </w:p>
        </w:tc>
        <w:tc>
          <w:tcPr>
            <w:tcW w:w="449" w:type="pct"/>
            <w:tcBorders>
              <w:top w:val="single" w:sz="4" w:space="0" w:color="auto"/>
              <w:left w:val="nil"/>
              <w:bottom w:val="single" w:sz="8" w:space="0" w:color="000000"/>
              <w:right w:val="nil"/>
            </w:tcBorders>
            <w:hideMark/>
          </w:tcPr>
          <w:p w14:paraId="25B738BD" w14:textId="77777777" w:rsidR="00CE674C" w:rsidRPr="00CE674C" w:rsidRDefault="00CE674C" w:rsidP="00CE674C">
            <w:pPr>
              <w:tabs>
                <w:tab w:val="left" w:pos="720"/>
                <w:tab w:val="left" w:pos="7938"/>
              </w:tabs>
              <w:spacing w:line="256" w:lineRule="auto"/>
              <w:jc w:val="right"/>
              <w:rPr>
                <w:b/>
                <w:sz w:val="18"/>
                <w:szCs w:val="18"/>
              </w:rPr>
            </w:pPr>
            <w:r w:rsidRPr="00CE674C">
              <w:rPr>
                <w:b/>
                <w:sz w:val="18"/>
                <w:szCs w:val="18"/>
              </w:rPr>
              <w:t>январь-ноябрь</w:t>
            </w:r>
          </w:p>
        </w:tc>
        <w:tc>
          <w:tcPr>
            <w:tcW w:w="450" w:type="pct"/>
            <w:tcBorders>
              <w:top w:val="single" w:sz="4" w:space="0" w:color="auto"/>
              <w:left w:val="nil"/>
              <w:bottom w:val="single" w:sz="8" w:space="0" w:color="000000"/>
              <w:right w:val="nil"/>
            </w:tcBorders>
            <w:hideMark/>
          </w:tcPr>
          <w:p w14:paraId="01086DBA" w14:textId="77777777" w:rsidR="00CE674C" w:rsidRPr="00CE674C" w:rsidRDefault="00CE674C" w:rsidP="00CE674C">
            <w:pPr>
              <w:spacing w:line="256" w:lineRule="auto"/>
              <w:jc w:val="right"/>
              <w:rPr>
                <w:b/>
                <w:sz w:val="18"/>
                <w:szCs w:val="18"/>
              </w:rPr>
            </w:pPr>
            <w:r w:rsidRPr="00CE674C">
              <w:rPr>
                <w:b/>
                <w:sz w:val="18"/>
                <w:szCs w:val="18"/>
              </w:rPr>
              <w:t>ноябрь</w:t>
            </w:r>
          </w:p>
        </w:tc>
        <w:tc>
          <w:tcPr>
            <w:tcW w:w="449" w:type="pct"/>
            <w:tcBorders>
              <w:top w:val="single" w:sz="4" w:space="0" w:color="auto"/>
              <w:left w:val="nil"/>
              <w:bottom w:val="single" w:sz="8" w:space="0" w:color="000000"/>
              <w:right w:val="nil"/>
            </w:tcBorders>
            <w:hideMark/>
          </w:tcPr>
          <w:p w14:paraId="3B661B7D" w14:textId="77777777" w:rsidR="00CE674C" w:rsidRPr="00CE674C" w:rsidRDefault="00CE674C" w:rsidP="00CE674C">
            <w:pPr>
              <w:tabs>
                <w:tab w:val="left" w:pos="720"/>
                <w:tab w:val="left" w:pos="7938"/>
              </w:tabs>
              <w:spacing w:line="256" w:lineRule="auto"/>
              <w:jc w:val="right"/>
              <w:rPr>
                <w:b/>
                <w:sz w:val="18"/>
                <w:szCs w:val="18"/>
              </w:rPr>
            </w:pPr>
            <w:r w:rsidRPr="00CE674C">
              <w:rPr>
                <w:b/>
                <w:sz w:val="18"/>
                <w:szCs w:val="18"/>
              </w:rPr>
              <w:t>январь-ноябрь</w:t>
            </w:r>
          </w:p>
        </w:tc>
      </w:tr>
      <w:tr w:rsidR="00CE674C" w:rsidRPr="00CE674C" w14:paraId="733216B4" w14:textId="77777777" w:rsidTr="00CE674C">
        <w:trPr>
          <w:trHeight w:val="220"/>
        </w:trPr>
        <w:tc>
          <w:tcPr>
            <w:tcW w:w="1404" w:type="pct"/>
            <w:tcBorders>
              <w:top w:val="single" w:sz="8" w:space="0" w:color="auto"/>
              <w:left w:val="nil"/>
              <w:bottom w:val="nil"/>
              <w:right w:val="nil"/>
            </w:tcBorders>
            <w:vAlign w:val="bottom"/>
            <w:hideMark/>
          </w:tcPr>
          <w:p w14:paraId="4DBC9FEC" w14:textId="77777777" w:rsidR="00CE674C" w:rsidRPr="00CE674C" w:rsidRDefault="00CE674C" w:rsidP="00CE674C">
            <w:pPr>
              <w:spacing w:before="20" w:after="20" w:line="256" w:lineRule="auto"/>
              <w:rPr>
                <w:sz w:val="20"/>
                <w:szCs w:val="20"/>
              </w:rPr>
            </w:pPr>
            <w:proofErr w:type="spellStart"/>
            <w:r w:rsidRPr="00CE674C">
              <w:rPr>
                <w:sz w:val="20"/>
                <w:szCs w:val="20"/>
              </w:rPr>
              <w:t>Жаратылыш</w:t>
            </w:r>
            <w:proofErr w:type="spellEnd"/>
            <w:r w:rsidRPr="00CE674C">
              <w:rPr>
                <w:sz w:val="20"/>
                <w:szCs w:val="20"/>
              </w:rPr>
              <w:t xml:space="preserve"> </w:t>
            </w:r>
            <w:proofErr w:type="spellStart"/>
            <w:r w:rsidRPr="00CE674C">
              <w:rPr>
                <w:sz w:val="20"/>
                <w:szCs w:val="20"/>
              </w:rPr>
              <w:t>суусу</w:t>
            </w:r>
            <w:proofErr w:type="spellEnd"/>
            <w:r w:rsidRPr="00CE674C">
              <w:rPr>
                <w:sz w:val="20"/>
                <w:szCs w:val="20"/>
              </w:rPr>
              <w:t>, млн. м</w:t>
            </w:r>
            <w:r w:rsidRPr="00CE674C">
              <w:rPr>
                <w:sz w:val="20"/>
                <w:szCs w:val="20"/>
                <w:vertAlign w:val="superscript"/>
              </w:rPr>
              <w:t>3</w:t>
            </w:r>
          </w:p>
        </w:tc>
        <w:tc>
          <w:tcPr>
            <w:tcW w:w="449" w:type="pct"/>
            <w:vAlign w:val="bottom"/>
            <w:hideMark/>
          </w:tcPr>
          <w:p w14:paraId="5850073C" w14:textId="77777777" w:rsidR="00CE674C" w:rsidRPr="00CE674C" w:rsidRDefault="00CE674C" w:rsidP="00CE674C">
            <w:pPr>
              <w:spacing w:line="256" w:lineRule="auto"/>
              <w:jc w:val="right"/>
              <w:rPr>
                <w:sz w:val="20"/>
                <w:szCs w:val="20"/>
              </w:rPr>
            </w:pPr>
            <w:r w:rsidRPr="00CE674C">
              <w:rPr>
                <w:sz w:val="20"/>
                <w:szCs w:val="20"/>
              </w:rPr>
              <w:t>14,4</w:t>
            </w:r>
          </w:p>
        </w:tc>
        <w:tc>
          <w:tcPr>
            <w:tcW w:w="449" w:type="pct"/>
            <w:vAlign w:val="bottom"/>
            <w:hideMark/>
          </w:tcPr>
          <w:p w14:paraId="11327539" w14:textId="77777777" w:rsidR="00CE674C" w:rsidRPr="00CE674C" w:rsidRDefault="00CE674C" w:rsidP="00CE674C">
            <w:pPr>
              <w:spacing w:line="256" w:lineRule="auto"/>
              <w:jc w:val="right"/>
              <w:rPr>
                <w:sz w:val="20"/>
                <w:szCs w:val="20"/>
              </w:rPr>
            </w:pPr>
            <w:r w:rsidRPr="00CE674C">
              <w:rPr>
                <w:sz w:val="20"/>
                <w:szCs w:val="20"/>
              </w:rPr>
              <w:t>160,3</w:t>
            </w:r>
          </w:p>
        </w:tc>
        <w:tc>
          <w:tcPr>
            <w:tcW w:w="449" w:type="pct"/>
            <w:vAlign w:val="bottom"/>
            <w:hideMark/>
          </w:tcPr>
          <w:p w14:paraId="57C7B8D0" w14:textId="77777777" w:rsidR="00CE674C" w:rsidRPr="00CE674C" w:rsidRDefault="00CE674C" w:rsidP="00CE674C">
            <w:pPr>
              <w:spacing w:line="256" w:lineRule="auto"/>
              <w:jc w:val="right"/>
              <w:rPr>
                <w:sz w:val="20"/>
                <w:szCs w:val="20"/>
              </w:rPr>
            </w:pPr>
            <w:r w:rsidRPr="00CE674C">
              <w:rPr>
                <w:sz w:val="20"/>
                <w:szCs w:val="20"/>
              </w:rPr>
              <w:t>17,9</w:t>
            </w:r>
          </w:p>
        </w:tc>
        <w:tc>
          <w:tcPr>
            <w:tcW w:w="337" w:type="pct"/>
            <w:vAlign w:val="bottom"/>
            <w:hideMark/>
          </w:tcPr>
          <w:p w14:paraId="2409EABE" w14:textId="77777777" w:rsidR="00CE674C" w:rsidRPr="00CE674C" w:rsidRDefault="00CE674C" w:rsidP="00CE674C">
            <w:pPr>
              <w:spacing w:line="256" w:lineRule="auto"/>
              <w:jc w:val="right"/>
              <w:rPr>
                <w:sz w:val="20"/>
                <w:szCs w:val="20"/>
              </w:rPr>
            </w:pPr>
            <w:r w:rsidRPr="00CE674C">
              <w:rPr>
                <w:sz w:val="20"/>
                <w:szCs w:val="20"/>
              </w:rPr>
              <w:t>174,7</w:t>
            </w:r>
          </w:p>
        </w:tc>
        <w:tc>
          <w:tcPr>
            <w:tcW w:w="564" w:type="pct"/>
            <w:vAlign w:val="bottom"/>
            <w:hideMark/>
          </w:tcPr>
          <w:p w14:paraId="2B7F3312" w14:textId="77777777" w:rsidR="00CE674C" w:rsidRPr="00CE674C" w:rsidRDefault="00CE674C" w:rsidP="00CE674C">
            <w:pPr>
              <w:spacing w:line="256" w:lineRule="auto"/>
              <w:jc w:val="right"/>
              <w:rPr>
                <w:sz w:val="20"/>
                <w:szCs w:val="20"/>
              </w:rPr>
            </w:pPr>
            <w:r w:rsidRPr="00CE674C">
              <w:rPr>
                <w:sz w:val="20"/>
                <w:szCs w:val="20"/>
              </w:rPr>
              <w:t>100,6</w:t>
            </w:r>
          </w:p>
        </w:tc>
        <w:tc>
          <w:tcPr>
            <w:tcW w:w="449" w:type="pct"/>
            <w:vAlign w:val="bottom"/>
            <w:hideMark/>
          </w:tcPr>
          <w:p w14:paraId="49D70E48" w14:textId="77777777" w:rsidR="00CE674C" w:rsidRPr="00CE674C" w:rsidRDefault="00CE674C" w:rsidP="00CE674C">
            <w:pPr>
              <w:spacing w:line="256" w:lineRule="auto"/>
              <w:jc w:val="right"/>
              <w:rPr>
                <w:sz w:val="20"/>
                <w:szCs w:val="20"/>
              </w:rPr>
            </w:pPr>
            <w:r w:rsidRPr="00CE674C">
              <w:rPr>
                <w:sz w:val="20"/>
                <w:szCs w:val="20"/>
              </w:rPr>
              <w:t>106,5</w:t>
            </w:r>
          </w:p>
        </w:tc>
        <w:tc>
          <w:tcPr>
            <w:tcW w:w="450" w:type="pct"/>
            <w:vAlign w:val="bottom"/>
            <w:hideMark/>
          </w:tcPr>
          <w:p w14:paraId="5A4BCAB4" w14:textId="77777777" w:rsidR="00CE674C" w:rsidRPr="00CE674C" w:rsidRDefault="00CE674C" w:rsidP="00CE674C">
            <w:pPr>
              <w:spacing w:line="256" w:lineRule="auto"/>
              <w:jc w:val="right"/>
              <w:rPr>
                <w:sz w:val="20"/>
                <w:szCs w:val="20"/>
              </w:rPr>
            </w:pPr>
            <w:r w:rsidRPr="00CE674C">
              <w:rPr>
                <w:sz w:val="20"/>
                <w:szCs w:val="20"/>
              </w:rPr>
              <w:t>123,9</w:t>
            </w:r>
          </w:p>
        </w:tc>
        <w:tc>
          <w:tcPr>
            <w:tcW w:w="449" w:type="pct"/>
            <w:vAlign w:val="bottom"/>
            <w:hideMark/>
          </w:tcPr>
          <w:p w14:paraId="28AC4078" w14:textId="77777777" w:rsidR="00CE674C" w:rsidRPr="00CE674C" w:rsidRDefault="00CE674C" w:rsidP="00CE674C">
            <w:pPr>
              <w:spacing w:line="256" w:lineRule="auto"/>
              <w:jc w:val="right"/>
              <w:rPr>
                <w:sz w:val="20"/>
                <w:szCs w:val="20"/>
              </w:rPr>
            </w:pPr>
            <w:r w:rsidRPr="00CE674C">
              <w:rPr>
                <w:sz w:val="20"/>
                <w:szCs w:val="20"/>
              </w:rPr>
              <w:t>109,0</w:t>
            </w:r>
          </w:p>
        </w:tc>
      </w:tr>
      <w:tr w:rsidR="00CE674C" w:rsidRPr="00CE674C" w14:paraId="2BB8AC44" w14:textId="77777777" w:rsidTr="00CE674C">
        <w:trPr>
          <w:trHeight w:val="868"/>
        </w:trPr>
        <w:tc>
          <w:tcPr>
            <w:tcW w:w="1404" w:type="pct"/>
            <w:vAlign w:val="bottom"/>
            <w:hideMark/>
          </w:tcPr>
          <w:p w14:paraId="639DF2CC" w14:textId="77777777" w:rsidR="00CE674C" w:rsidRPr="00CE674C" w:rsidRDefault="00CE674C" w:rsidP="00CE674C">
            <w:pPr>
              <w:spacing w:before="20" w:after="20" w:line="256" w:lineRule="auto"/>
              <w:rPr>
                <w:sz w:val="20"/>
                <w:szCs w:val="20"/>
              </w:rPr>
            </w:pPr>
            <w:proofErr w:type="spellStart"/>
            <w:r w:rsidRPr="00CE674C">
              <w:rPr>
                <w:sz w:val="20"/>
                <w:szCs w:val="20"/>
              </w:rPr>
              <w:t>Калдыктарды</w:t>
            </w:r>
            <w:proofErr w:type="spellEnd"/>
            <w:r w:rsidRPr="00CE674C">
              <w:rPr>
                <w:color w:val="000000"/>
                <w:sz w:val="20"/>
                <w:szCs w:val="20"/>
              </w:rPr>
              <w:t xml:space="preserve"> </w:t>
            </w:r>
            <w:proofErr w:type="spellStart"/>
            <w:r w:rsidRPr="00CE674C">
              <w:rPr>
                <w:color w:val="000000"/>
                <w:sz w:val="20"/>
                <w:szCs w:val="20"/>
              </w:rPr>
              <w:t>жана</w:t>
            </w:r>
            <w:proofErr w:type="spellEnd"/>
            <w:r w:rsidRPr="00CE674C">
              <w:rPr>
                <w:color w:val="000000"/>
                <w:sz w:val="20"/>
                <w:szCs w:val="20"/>
              </w:rPr>
              <w:t xml:space="preserve"> металл </w:t>
            </w:r>
            <w:proofErr w:type="spellStart"/>
            <w:r w:rsidRPr="00CE674C">
              <w:rPr>
                <w:color w:val="000000"/>
                <w:sz w:val="20"/>
                <w:szCs w:val="20"/>
              </w:rPr>
              <w:t>сыныктарын</w:t>
            </w:r>
            <w:proofErr w:type="spellEnd"/>
            <w:r w:rsidRPr="00CE674C">
              <w:rPr>
                <w:color w:val="000000"/>
                <w:sz w:val="20"/>
                <w:szCs w:val="20"/>
              </w:rPr>
              <w:t xml:space="preserve"> (кара, </w:t>
            </w:r>
            <w:proofErr w:type="spellStart"/>
            <w:r w:rsidRPr="00CE674C">
              <w:rPr>
                <w:color w:val="000000"/>
                <w:sz w:val="20"/>
                <w:szCs w:val="20"/>
              </w:rPr>
              <w:t>түстүү</w:t>
            </w:r>
            <w:proofErr w:type="spellEnd"/>
            <w:r w:rsidRPr="00CE674C">
              <w:rPr>
                <w:color w:val="000000"/>
                <w:sz w:val="20"/>
                <w:szCs w:val="20"/>
              </w:rPr>
              <w:t xml:space="preserve">) кайра </w:t>
            </w:r>
            <w:proofErr w:type="spellStart"/>
            <w:r w:rsidRPr="00CE674C">
              <w:rPr>
                <w:color w:val="000000"/>
                <w:sz w:val="20"/>
                <w:szCs w:val="20"/>
              </w:rPr>
              <w:t>иштетүү</w:t>
            </w:r>
            <w:proofErr w:type="spellEnd"/>
            <w:r w:rsidRPr="00CE674C">
              <w:rPr>
                <w:color w:val="000000"/>
                <w:sz w:val="20"/>
                <w:szCs w:val="20"/>
              </w:rPr>
              <w:t xml:space="preserve"> </w:t>
            </w:r>
            <w:proofErr w:type="spellStart"/>
            <w:r w:rsidRPr="00CE674C">
              <w:rPr>
                <w:color w:val="000000"/>
                <w:sz w:val="20"/>
                <w:szCs w:val="20"/>
              </w:rPr>
              <w:t>боюнча</w:t>
            </w:r>
            <w:proofErr w:type="spellEnd"/>
            <w:r w:rsidRPr="00CE674C">
              <w:rPr>
                <w:color w:val="000000"/>
                <w:sz w:val="20"/>
                <w:szCs w:val="20"/>
              </w:rPr>
              <w:t xml:space="preserve"> </w:t>
            </w:r>
            <w:proofErr w:type="spellStart"/>
            <w:r w:rsidRPr="00CE674C">
              <w:rPr>
                <w:color w:val="000000"/>
                <w:sz w:val="20"/>
                <w:szCs w:val="20"/>
              </w:rPr>
              <w:t>кызмат</w:t>
            </w:r>
            <w:proofErr w:type="spellEnd"/>
            <w:r w:rsidRPr="00CE674C">
              <w:rPr>
                <w:color w:val="000000"/>
                <w:sz w:val="20"/>
                <w:szCs w:val="20"/>
              </w:rPr>
              <w:t xml:space="preserve"> </w:t>
            </w:r>
            <w:proofErr w:type="spellStart"/>
            <w:r w:rsidRPr="00CE674C">
              <w:rPr>
                <w:color w:val="000000"/>
                <w:sz w:val="20"/>
                <w:szCs w:val="20"/>
              </w:rPr>
              <w:t>көрсөтүүлөр</w:t>
            </w:r>
            <w:proofErr w:type="spellEnd"/>
            <w:r w:rsidRPr="00CE674C">
              <w:rPr>
                <w:color w:val="000000"/>
                <w:sz w:val="20"/>
                <w:szCs w:val="20"/>
                <w:lang w:val="ky-KG"/>
              </w:rPr>
              <w:t>,</w:t>
            </w:r>
          </w:p>
          <w:p w14:paraId="3D785C3E" w14:textId="77777777" w:rsidR="00CE674C" w:rsidRPr="00CE674C" w:rsidRDefault="00CE674C" w:rsidP="00CE674C">
            <w:pPr>
              <w:spacing w:before="20" w:after="20" w:line="256" w:lineRule="auto"/>
              <w:rPr>
                <w:color w:val="000000"/>
                <w:sz w:val="20"/>
                <w:szCs w:val="20"/>
              </w:rPr>
            </w:pPr>
            <w:r w:rsidRPr="00CE674C">
              <w:rPr>
                <w:sz w:val="20"/>
                <w:szCs w:val="20"/>
              </w:rPr>
              <w:t xml:space="preserve"> </w:t>
            </w:r>
            <w:r w:rsidRPr="00CE674C">
              <w:rPr>
                <w:color w:val="000000"/>
                <w:sz w:val="20"/>
                <w:szCs w:val="20"/>
              </w:rPr>
              <w:t>млн. сом</w:t>
            </w:r>
          </w:p>
        </w:tc>
        <w:tc>
          <w:tcPr>
            <w:tcW w:w="449" w:type="pct"/>
            <w:vAlign w:val="bottom"/>
            <w:hideMark/>
          </w:tcPr>
          <w:p w14:paraId="4D779216" w14:textId="77777777" w:rsidR="00CE674C" w:rsidRPr="00CE674C" w:rsidRDefault="00CE674C" w:rsidP="00CE674C">
            <w:pPr>
              <w:spacing w:line="256" w:lineRule="auto"/>
              <w:jc w:val="right"/>
              <w:rPr>
                <w:sz w:val="20"/>
                <w:szCs w:val="20"/>
              </w:rPr>
            </w:pPr>
            <w:r w:rsidRPr="00CE674C">
              <w:rPr>
                <w:sz w:val="20"/>
                <w:szCs w:val="20"/>
              </w:rPr>
              <w:t>23,0</w:t>
            </w:r>
          </w:p>
        </w:tc>
        <w:tc>
          <w:tcPr>
            <w:tcW w:w="449" w:type="pct"/>
            <w:vAlign w:val="bottom"/>
            <w:hideMark/>
          </w:tcPr>
          <w:p w14:paraId="7F2C2E7B" w14:textId="77777777" w:rsidR="00CE674C" w:rsidRPr="00CE674C" w:rsidRDefault="00CE674C" w:rsidP="00CE674C">
            <w:pPr>
              <w:spacing w:line="256" w:lineRule="auto"/>
              <w:jc w:val="right"/>
              <w:rPr>
                <w:sz w:val="20"/>
                <w:szCs w:val="20"/>
              </w:rPr>
            </w:pPr>
            <w:r w:rsidRPr="00CE674C">
              <w:rPr>
                <w:sz w:val="20"/>
                <w:szCs w:val="20"/>
              </w:rPr>
              <w:t>277,1</w:t>
            </w:r>
          </w:p>
        </w:tc>
        <w:tc>
          <w:tcPr>
            <w:tcW w:w="449" w:type="pct"/>
            <w:vAlign w:val="bottom"/>
            <w:hideMark/>
          </w:tcPr>
          <w:p w14:paraId="5D001261" w14:textId="77777777" w:rsidR="00CE674C" w:rsidRPr="00CE674C" w:rsidRDefault="00CE674C" w:rsidP="00CE674C">
            <w:pPr>
              <w:spacing w:line="256" w:lineRule="auto"/>
              <w:jc w:val="right"/>
              <w:rPr>
                <w:sz w:val="20"/>
                <w:szCs w:val="20"/>
              </w:rPr>
            </w:pPr>
            <w:r w:rsidRPr="00CE674C">
              <w:rPr>
                <w:sz w:val="20"/>
                <w:szCs w:val="20"/>
              </w:rPr>
              <w:t>19,1</w:t>
            </w:r>
          </w:p>
        </w:tc>
        <w:tc>
          <w:tcPr>
            <w:tcW w:w="337" w:type="pct"/>
            <w:vAlign w:val="bottom"/>
            <w:hideMark/>
          </w:tcPr>
          <w:p w14:paraId="66CDEA14" w14:textId="77777777" w:rsidR="00CE674C" w:rsidRPr="00CE674C" w:rsidRDefault="00CE674C" w:rsidP="00CE674C">
            <w:pPr>
              <w:spacing w:line="256" w:lineRule="auto"/>
              <w:jc w:val="right"/>
              <w:rPr>
                <w:sz w:val="20"/>
                <w:szCs w:val="20"/>
              </w:rPr>
            </w:pPr>
            <w:r w:rsidRPr="00CE674C">
              <w:rPr>
                <w:sz w:val="20"/>
                <w:szCs w:val="20"/>
              </w:rPr>
              <w:t>243,5</w:t>
            </w:r>
          </w:p>
        </w:tc>
        <w:tc>
          <w:tcPr>
            <w:tcW w:w="564" w:type="pct"/>
            <w:vAlign w:val="bottom"/>
            <w:hideMark/>
          </w:tcPr>
          <w:p w14:paraId="0499EF1D" w14:textId="77777777" w:rsidR="00CE674C" w:rsidRPr="00CE674C" w:rsidRDefault="00CE674C" w:rsidP="00CE674C">
            <w:pPr>
              <w:spacing w:line="256" w:lineRule="auto"/>
              <w:jc w:val="right"/>
              <w:rPr>
                <w:sz w:val="20"/>
                <w:szCs w:val="20"/>
              </w:rPr>
            </w:pPr>
            <w:r w:rsidRPr="00CE674C">
              <w:rPr>
                <w:sz w:val="20"/>
                <w:szCs w:val="20"/>
              </w:rPr>
              <w:t>53,3</w:t>
            </w:r>
          </w:p>
        </w:tc>
        <w:tc>
          <w:tcPr>
            <w:tcW w:w="449" w:type="pct"/>
            <w:vAlign w:val="bottom"/>
            <w:hideMark/>
          </w:tcPr>
          <w:p w14:paraId="2076E9F4" w14:textId="77777777" w:rsidR="00CE674C" w:rsidRPr="00CE674C" w:rsidRDefault="00CE674C" w:rsidP="00CE674C">
            <w:pPr>
              <w:spacing w:line="256" w:lineRule="auto"/>
              <w:jc w:val="right"/>
              <w:rPr>
                <w:sz w:val="20"/>
                <w:szCs w:val="20"/>
              </w:rPr>
            </w:pPr>
            <w:r w:rsidRPr="00CE674C">
              <w:rPr>
                <w:sz w:val="20"/>
                <w:szCs w:val="20"/>
              </w:rPr>
              <w:t>37,2</w:t>
            </w:r>
          </w:p>
        </w:tc>
        <w:tc>
          <w:tcPr>
            <w:tcW w:w="450" w:type="pct"/>
            <w:vAlign w:val="bottom"/>
            <w:hideMark/>
          </w:tcPr>
          <w:p w14:paraId="0CF9F4E2" w14:textId="77777777" w:rsidR="00CE674C" w:rsidRPr="00CE674C" w:rsidRDefault="00CE674C" w:rsidP="00CE674C">
            <w:pPr>
              <w:spacing w:line="256" w:lineRule="auto"/>
              <w:jc w:val="right"/>
              <w:rPr>
                <w:sz w:val="20"/>
                <w:szCs w:val="20"/>
              </w:rPr>
            </w:pPr>
            <w:r w:rsidRPr="00CE674C">
              <w:rPr>
                <w:sz w:val="20"/>
                <w:szCs w:val="20"/>
              </w:rPr>
              <w:t>82,8</w:t>
            </w:r>
          </w:p>
        </w:tc>
        <w:tc>
          <w:tcPr>
            <w:tcW w:w="449" w:type="pct"/>
            <w:vAlign w:val="bottom"/>
            <w:hideMark/>
          </w:tcPr>
          <w:p w14:paraId="6C344144" w14:textId="77777777" w:rsidR="00CE674C" w:rsidRPr="00CE674C" w:rsidRDefault="00CE674C" w:rsidP="00CE674C">
            <w:pPr>
              <w:spacing w:line="256" w:lineRule="auto"/>
              <w:jc w:val="right"/>
              <w:rPr>
                <w:sz w:val="20"/>
                <w:szCs w:val="20"/>
              </w:rPr>
            </w:pPr>
            <w:r w:rsidRPr="00CE674C">
              <w:rPr>
                <w:sz w:val="20"/>
                <w:szCs w:val="20"/>
              </w:rPr>
              <w:t>87,9</w:t>
            </w:r>
          </w:p>
        </w:tc>
      </w:tr>
      <w:tr w:rsidR="00CE674C" w:rsidRPr="00CE674C" w14:paraId="11F6CF2F" w14:textId="77777777" w:rsidTr="00CE674C">
        <w:trPr>
          <w:trHeight w:val="868"/>
        </w:trPr>
        <w:tc>
          <w:tcPr>
            <w:tcW w:w="1404" w:type="pct"/>
            <w:vAlign w:val="bottom"/>
            <w:hideMark/>
          </w:tcPr>
          <w:p w14:paraId="66B5692B" w14:textId="77777777" w:rsidR="00CE674C" w:rsidRPr="00CE674C" w:rsidRDefault="00CE674C" w:rsidP="00CE674C">
            <w:pPr>
              <w:spacing w:before="20" w:after="20" w:line="256" w:lineRule="auto"/>
              <w:ind w:left="113" w:hanging="113"/>
              <w:rPr>
                <w:color w:val="000000"/>
                <w:sz w:val="20"/>
                <w:szCs w:val="20"/>
              </w:rPr>
            </w:pPr>
            <w:r w:rsidRPr="00CE674C">
              <w:rPr>
                <w:color w:val="000000"/>
                <w:sz w:val="20"/>
                <w:szCs w:val="20"/>
              </w:rPr>
              <w:lastRenderedPageBreak/>
              <w:t xml:space="preserve">Канализация, жок </w:t>
            </w:r>
            <w:proofErr w:type="spellStart"/>
            <w:r w:rsidRPr="00CE674C">
              <w:rPr>
                <w:color w:val="000000"/>
                <w:sz w:val="20"/>
                <w:szCs w:val="20"/>
              </w:rPr>
              <w:t>кылуу</w:t>
            </w:r>
            <w:proofErr w:type="spellEnd"/>
            <w:r w:rsidRPr="00CE674C">
              <w:rPr>
                <w:color w:val="000000"/>
                <w:sz w:val="20"/>
                <w:szCs w:val="20"/>
              </w:rPr>
              <w:t xml:space="preserve">, </w:t>
            </w:r>
            <w:proofErr w:type="spellStart"/>
            <w:r w:rsidRPr="00CE674C">
              <w:rPr>
                <w:color w:val="000000"/>
                <w:sz w:val="20"/>
                <w:szCs w:val="20"/>
              </w:rPr>
              <w:t>агын</w:t>
            </w:r>
            <w:proofErr w:type="spellEnd"/>
            <w:r w:rsidRPr="00CE674C">
              <w:rPr>
                <w:color w:val="000000"/>
                <w:sz w:val="20"/>
                <w:szCs w:val="20"/>
              </w:rPr>
              <w:t xml:space="preserve"> </w:t>
            </w:r>
            <w:proofErr w:type="spellStart"/>
            <w:r w:rsidRPr="00CE674C">
              <w:rPr>
                <w:color w:val="000000"/>
                <w:sz w:val="20"/>
                <w:szCs w:val="20"/>
              </w:rPr>
              <w:t>сууларды</w:t>
            </w:r>
            <w:proofErr w:type="spellEnd"/>
            <w:r w:rsidRPr="00CE674C">
              <w:rPr>
                <w:color w:val="000000"/>
                <w:sz w:val="20"/>
                <w:szCs w:val="20"/>
              </w:rPr>
              <w:t xml:space="preserve"> </w:t>
            </w:r>
            <w:proofErr w:type="spellStart"/>
            <w:r w:rsidRPr="00CE674C">
              <w:rPr>
                <w:color w:val="000000"/>
                <w:sz w:val="20"/>
                <w:szCs w:val="20"/>
              </w:rPr>
              <w:t>ташуу</w:t>
            </w:r>
            <w:proofErr w:type="spellEnd"/>
            <w:r w:rsidRPr="00CE674C">
              <w:rPr>
                <w:color w:val="000000"/>
                <w:sz w:val="20"/>
                <w:szCs w:val="20"/>
              </w:rPr>
              <w:t xml:space="preserve"> </w:t>
            </w:r>
            <w:proofErr w:type="spellStart"/>
            <w:r w:rsidRPr="00CE674C">
              <w:rPr>
                <w:color w:val="000000"/>
                <w:sz w:val="20"/>
                <w:szCs w:val="20"/>
              </w:rPr>
              <w:t>жана</w:t>
            </w:r>
            <w:proofErr w:type="spellEnd"/>
            <w:r w:rsidRPr="00CE674C">
              <w:rPr>
                <w:color w:val="000000"/>
                <w:sz w:val="20"/>
                <w:szCs w:val="20"/>
              </w:rPr>
              <w:t xml:space="preserve"> </w:t>
            </w:r>
            <w:proofErr w:type="spellStart"/>
            <w:r w:rsidRPr="00CE674C">
              <w:rPr>
                <w:color w:val="000000"/>
                <w:sz w:val="20"/>
                <w:szCs w:val="20"/>
              </w:rPr>
              <w:t>аларды</w:t>
            </w:r>
            <w:proofErr w:type="spellEnd"/>
            <w:r w:rsidRPr="00CE674C">
              <w:rPr>
                <w:color w:val="000000"/>
                <w:sz w:val="20"/>
                <w:szCs w:val="20"/>
              </w:rPr>
              <w:t xml:space="preserve"> </w:t>
            </w:r>
            <w:proofErr w:type="spellStart"/>
            <w:r w:rsidRPr="00CE674C">
              <w:rPr>
                <w:color w:val="000000"/>
                <w:sz w:val="20"/>
                <w:szCs w:val="20"/>
              </w:rPr>
              <w:t>иштетүү</w:t>
            </w:r>
            <w:proofErr w:type="spellEnd"/>
            <w:r w:rsidRPr="00CE674C">
              <w:rPr>
                <w:color w:val="000000"/>
                <w:sz w:val="20"/>
                <w:szCs w:val="20"/>
              </w:rPr>
              <w:t xml:space="preserve"> </w:t>
            </w:r>
            <w:proofErr w:type="spellStart"/>
            <w:r w:rsidRPr="00CE674C">
              <w:rPr>
                <w:color w:val="000000"/>
                <w:sz w:val="20"/>
                <w:szCs w:val="20"/>
              </w:rPr>
              <w:t>боюнча</w:t>
            </w:r>
            <w:proofErr w:type="spellEnd"/>
            <w:r w:rsidRPr="00CE674C">
              <w:rPr>
                <w:sz w:val="20"/>
                <w:szCs w:val="20"/>
              </w:rPr>
              <w:t xml:space="preserve"> </w:t>
            </w:r>
            <w:proofErr w:type="spellStart"/>
            <w:r w:rsidRPr="00CE674C">
              <w:rPr>
                <w:sz w:val="20"/>
                <w:szCs w:val="20"/>
              </w:rPr>
              <w:t>кызмат</w:t>
            </w:r>
            <w:proofErr w:type="spellEnd"/>
            <w:r w:rsidRPr="00CE674C">
              <w:rPr>
                <w:sz w:val="20"/>
                <w:szCs w:val="20"/>
              </w:rPr>
              <w:t xml:space="preserve"> </w:t>
            </w:r>
            <w:proofErr w:type="spellStart"/>
            <w:r w:rsidRPr="00CE674C">
              <w:rPr>
                <w:sz w:val="20"/>
                <w:szCs w:val="20"/>
              </w:rPr>
              <w:t>көрсөтүүлөр</w:t>
            </w:r>
            <w:proofErr w:type="spellEnd"/>
            <w:r w:rsidRPr="00CE674C">
              <w:rPr>
                <w:color w:val="000000"/>
                <w:sz w:val="20"/>
                <w:szCs w:val="20"/>
              </w:rPr>
              <w:t>,</w:t>
            </w:r>
          </w:p>
          <w:p w14:paraId="589086DD" w14:textId="77777777" w:rsidR="00CE674C" w:rsidRPr="00CE674C" w:rsidRDefault="00CE674C" w:rsidP="00CE674C">
            <w:pPr>
              <w:spacing w:before="20" w:after="20" w:line="256" w:lineRule="auto"/>
              <w:ind w:left="113" w:hanging="113"/>
              <w:rPr>
                <w:sz w:val="20"/>
                <w:szCs w:val="20"/>
              </w:rPr>
            </w:pPr>
            <w:r w:rsidRPr="00CE674C">
              <w:rPr>
                <w:sz w:val="20"/>
                <w:szCs w:val="20"/>
              </w:rPr>
              <w:t xml:space="preserve"> </w:t>
            </w:r>
            <w:r w:rsidRPr="00CE674C">
              <w:rPr>
                <w:sz w:val="20"/>
                <w:szCs w:val="20"/>
                <w:lang w:val="ky-KG"/>
              </w:rPr>
              <w:t xml:space="preserve"> </w:t>
            </w:r>
            <w:r w:rsidRPr="00CE674C">
              <w:rPr>
                <w:sz w:val="20"/>
                <w:szCs w:val="20"/>
              </w:rPr>
              <w:t>млн. сом</w:t>
            </w:r>
          </w:p>
        </w:tc>
        <w:tc>
          <w:tcPr>
            <w:tcW w:w="449" w:type="pct"/>
            <w:vAlign w:val="bottom"/>
            <w:hideMark/>
          </w:tcPr>
          <w:p w14:paraId="3B92A9DF" w14:textId="77777777" w:rsidR="00CE674C" w:rsidRPr="00CE674C" w:rsidRDefault="00CE674C" w:rsidP="00CE674C">
            <w:pPr>
              <w:spacing w:line="256" w:lineRule="auto"/>
              <w:jc w:val="right"/>
              <w:rPr>
                <w:sz w:val="20"/>
                <w:szCs w:val="20"/>
              </w:rPr>
            </w:pPr>
            <w:r w:rsidRPr="00CE674C">
              <w:rPr>
                <w:sz w:val="20"/>
                <w:szCs w:val="20"/>
              </w:rPr>
              <w:t>57,2</w:t>
            </w:r>
          </w:p>
        </w:tc>
        <w:tc>
          <w:tcPr>
            <w:tcW w:w="449" w:type="pct"/>
            <w:vAlign w:val="bottom"/>
            <w:hideMark/>
          </w:tcPr>
          <w:p w14:paraId="048BA4D6" w14:textId="77777777" w:rsidR="00CE674C" w:rsidRPr="00CE674C" w:rsidRDefault="00CE674C" w:rsidP="00CE674C">
            <w:pPr>
              <w:spacing w:line="256" w:lineRule="auto"/>
              <w:jc w:val="right"/>
              <w:rPr>
                <w:sz w:val="20"/>
                <w:szCs w:val="20"/>
              </w:rPr>
            </w:pPr>
            <w:r w:rsidRPr="00CE674C">
              <w:rPr>
                <w:sz w:val="20"/>
                <w:szCs w:val="20"/>
              </w:rPr>
              <w:t>505,5</w:t>
            </w:r>
          </w:p>
        </w:tc>
        <w:tc>
          <w:tcPr>
            <w:tcW w:w="449" w:type="pct"/>
            <w:vAlign w:val="bottom"/>
            <w:hideMark/>
          </w:tcPr>
          <w:p w14:paraId="7C3F4A87" w14:textId="77777777" w:rsidR="00CE674C" w:rsidRPr="00CE674C" w:rsidRDefault="00CE674C" w:rsidP="00CE674C">
            <w:pPr>
              <w:spacing w:line="256" w:lineRule="auto"/>
              <w:jc w:val="right"/>
              <w:rPr>
                <w:sz w:val="20"/>
                <w:szCs w:val="20"/>
              </w:rPr>
            </w:pPr>
            <w:r w:rsidRPr="00CE674C">
              <w:rPr>
                <w:sz w:val="20"/>
                <w:szCs w:val="20"/>
              </w:rPr>
              <w:t>67,4</w:t>
            </w:r>
          </w:p>
        </w:tc>
        <w:tc>
          <w:tcPr>
            <w:tcW w:w="337" w:type="pct"/>
            <w:vAlign w:val="bottom"/>
            <w:hideMark/>
          </w:tcPr>
          <w:p w14:paraId="231B245E" w14:textId="77777777" w:rsidR="00CE674C" w:rsidRPr="00CE674C" w:rsidRDefault="00CE674C" w:rsidP="00CE674C">
            <w:pPr>
              <w:spacing w:line="256" w:lineRule="auto"/>
              <w:jc w:val="right"/>
              <w:rPr>
                <w:sz w:val="20"/>
                <w:szCs w:val="20"/>
              </w:rPr>
            </w:pPr>
            <w:r w:rsidRPr="00CE674C">
              <w:rPr>
                <w:sz w:val="20"/>
                <w:szCs w:val="20"/>
              </w:rPr>
              <w:t>678,6</w:t>
            </w:r>
          </w:p>
        </w:tc>
        <w:tc>
          <w:tcPr>
            <w:tcW w:w="564" w:type="pct"/>
            <w:vAlign w:val="bottom"/>
            <w:hideMark/>
          </w:tcPr>
          <w:p w14:paraId="634EDF6C" w14:textId="77777777" w:rsidR="00CE674C" w:rsidRPr="00CE674C" w:rsidRDefault="00CE674C" w:rsidP="00CE674C">
            <w:pPr>
              <w:spacing w:line="256" w:lineRule="auto"/>
              <w:jc w:val="right"/>
              <w:rPr>
                <w:sz w:val="20"/>
                <w:szCs w:val="20"/>
              </w:rPr>
            </w:pPr>
            <w:r w:rsidRPr="00CE674C">
              <w:rPr>
                <w:sz w:val="20"/>
                <w:szCs w:val="20"/>
              </w:rPr>
              <w:t>145,8</w:t>
            </w:r>
          </w:p>
        </w:tc>
        <w:tc>
          <w:tcPr>
            <w:tcW w:w="449" w:type="pct"/>
            <w:vAlign w:val="bottom"/>
            <w:hideMark/>
          </w:tcPr>
          <w:p w14:paraId="63DE11B1" w14:textId="77777777" w:rsidR="00CE674C" w:rsidRPr="00CE674C" w:rsidRDefault="00CE674C" w:rsidP="00CE674C">
            <w:pPr>
              <w:spacing w:line="256" w:lineRule="auto"/>
              <w:jc w:val="right"/>
              <w:rPr>
                <w:sz w:val="20"/>
                <w:szCs w:val="20"/>
              </w:rPr>
            </w:pPr>
            <w:r w:rsidRPr="00CE674C">
              <w:rPr>
                <w:sz w:val="20"/>
                <w:szCs w:val="20"/>
              </w:rPr>
              <w:t>130,7</w:t>
            </w:r>
          </w:p>
        </w:tc>
        <w:tc>
          <w:tcPr>
            <w:tcW w:w="450" w:type="pct"/>
            <w:vAlign w:val="bottom"/>
            <w:hideMark/>
          </w:tcPr>
          <w:p w14:paraId="59599CE0" w14:textId="77777777" w:rsidR="00CE674C" w:rsidRPr="00CE674C" w:rsidRDefault="00CE674C" w:rsidP="00CE674C">
            <w:pPr>
              <w:spacing w:line="256" w:lineRule="auto"/>
              <w:jc w:val="right"/>
              <w:rPr>
                <w:sz w:val="20"/>
                <w:szCs w:val="20"/>
              </w:rPr>
            </w:pPr>
            <w:r w:rsidRPr="00CE674C">
              <w:rPr>
                <w:sz w:val="20"/>
                <w:szCs w:val="20"/>
              </w:rPr>
              <w:t>118,0</w:t>
            </w:r>
          </w:p>
        </w:tc>
        <w:tc>
          <w:tcPr>
            <w:tcW w:w="449" w:type="pct"/>
            <w:vAlign w:val="bottom"/>
            <w:hideMark/>
          </w:tcPr>
          <w:p w14:paraId="5DE41497" w14:textId="77777777" w:rsidR="00CE674C" w:rsidRPr="00CE674C" w:rsidRDefault="00CE674C" w:rsidP="00CE674C">
            <w:pPr>
              <w:spacing w:line="256" w:lineRule="auto"/>
              <w:jc w:val="right"/>
              <w:rPr>
                <w:sz w:val="20"/>
                <w:szCs w:val="20"/>
              </w:rPr>
            </w:pPr>
            <w:r w:rsidRPr="00CE674C">
              <w:rPr>
                <w:sz w:val="20"/>
                <w:szCs w:val="20"/>
              </w:rPr>
              <w:t>134,2</w:t>
            </w:r>
          </w:p>
        </w:tc>
      </w:tr>
      <w:tr w:rsidR="00CE674C" w:rsidRPr="00CE674C" w14:paraId="19AAF533" w14:textId="77777777" w:rsidTr="00CE674C">
        <w:trPr>
          <w:trHeight w:val="700"/>
        </w:trPr>
        <w:tc>
          <w:tcPr>
            <w:tcW w:w="1404" w:type="pct"/>
            <w:tcBorders>
              <w:top w:val="nil"/>
              <w:left w:val="nil"/>
              <w:bottom w:val="single" w:sz="8" w:space="0" w:color="auto"/>
              <w:right w:val="nil"/>
            </w:tcBorders>
            <w:vAlign w:val="bottom"/>
            <w:hideMark/>
          </w:tcPr>
          <w:p w14:paraId="4476E7E2" w14:textId="77777777" w:rsidR="00CE674C" w:rsidRPr="00CE674C" w:rsidRDefault="00CE674C" w:rsidP="00CE674C">
            <w:pPr>
              <w:spacing w:before="20" w:after="20" w:line="256" w:lineRule="auto"/>
              <w:ind w:left="113" w:hanging="113"/>
              <w:rPr>
                <w:sz w:val="20"/>
                <w:szCs w:val="20"/>
              </w:rPr>
            </w:pPr>
            <w:proofErr w:type="spellStart"/>
            <w:r w:rsidRPr="00CE674C">
              <w:rPr>
                <w:sz w:val="20"/>
                <w:szCs w:val="20"/>
              </w:rPr>
              <w:t>Айлана-чөйрөдөгү</w:t>
            </w:r>
            <w:proofErr w:type="spellEnd"/>
            <w:r w:rsidRPr="00CE674C">
              <w:rPr>
                <w:sz w:val="20"/>
                <w:szCs w:val="20"/>
              </w:rPr>
              <w:t xml:space="preserve"> </w:t>
            </w:r>
            <w:proofErr w:type="spellStart"/>
            <w:r w:rsidRPr="00CE674C">
              <w:rPr>
                <w:sz w:val="20"/>
                <w:szCs w:val="20"/>
              </w:rPr>
              <w:t>булгоолордон</w:t>
            </w:r>
            <w:proofErr w:type="spellEnd"/>
            <w:r w:rsidRPr="00CE674C">
              <w:rPr>
                <w:sz w:val="20"/>
                <w:szCs w:val="20"/>
              </w:rPr>
              <w:t xml:space="preserve"> </w:t>
            </w:r>
            <w:proofErr w:type="spellStart"/>
            <w:r w:rsidRPr="00CE674C">
              <w:rPr>
                <w:sz w:val="20"/>
                <w:szCs w:val="20"/>
              </w:rPr>
              <w:t>рекультивациялоо</w:t>
            </w:r>
            <w:proofErr w:type="spellEnd"/>
            <w:r w:rsidRPr="00CE674C">
              <w:rPr>
                <w:sz w:val="20"/>
                <w:szCs w:val="20"/>
              </w:rPr>
              <w:t xml:space="preserve"> (</w:t>
            </w:r>
            <w:proofErr w:type="spellStart"/>
            <w:r w:rsidRPr="00CE674C">
              <w:rPr>
                <w:sz w:val="20"/>
                <w:szCs w:val="20"/>
              </w:rPr>
              <w:t>калыбына</w:t>
            </w:r>
            <w:proofErr w:type="spellEnd"/>
            <w:r w:rsidRPr="00CE674C">
              <w:rPr>
                <w:sz w:val="20"/>
                <w:szCs w:val="20"/>
              </w:rPr>
              <w:t xml:space="preserve"> </w:t>
            </w:r>
            <w:proofErr w:type="spellStart"/>
            <w:r w:rsidRPr="00CE674C">
              <w:rPr>
                <w:sz w:val="20"/>
                <w:szCs w:val="20"/>
              </w:rPr>
              <w:t>келтир</w:t>
            </w:r>
            <w:r w:rsidRPr="00CE674C">
              <w:rPr>
                <w:color w:val="000000"/>
                <w:sz w:val="20"/>
                <w:szCs w:val="20"/>
              </w:rPr>
              <w:t>үү</w:t>
            </w:r>
            <w:proofErr w:type="spellEnd"/>
            <w:r w:rsidRPr="00CE674C">
              <w:rPr>
                <w:sz w:val="20"/>
                <w:szCs w:val="20"/>
              </w:rPr>
              <w:t xml:space="preserve">) </w:t>
            </w:r>
            <w:proofErr w:type="spellStart"/>
            <w:r w:rsidRPr="00CE674C">
              <w:rPr>
                <w:sz w:val="20"/>
                <w:szCs w:val="20"/>
              </w:rPr>
              <w:t>жана</w:t>
            </w:r>
            <w:proofErr w:type="spellEnd"/>
            <w:r w:rsidRPr="00CE674C">
              <w:rPr>
                <w:sz w:val="20"/>
                <w:szCs w:val="20"/>
              </w:rPr>
              <w:t xml:space="preserve"> </w:t>
            </w:r>
            <w:proofErr w:type="spellStart"/>
            <w:r w:rsidRPr="00CE674C">
              <w:rPr>
                <w:sz w:val="20"/>
                <w:szCs w:val="20"/>
              </w:rPr>
              <w:t>тазалоо</w:t>
            </w:r>
            <w:proofErr w:type="spellEnd"/>
            <w:r w:rsidRPr="00CE674C">
              <w:rPr>
                <w:sz w:val="20"/>
                <w:szCs w:val="20"/>
                <w:lang w:val="ky-KG"/>
              </w:rPr>
              <w:t xml:space="preserve"> боюнча кызмат к</w:t>
            </w:r>
            <w:r w:rsidRPr="00CE674C">
              <w:rPr>
                <w:sz w:val="20"/>
                <w:szCs w:val="20"/>
              </w:rPr>
              <w:t>ө</w:t>
            </w:r>
            <w:r w:rsidRPr="00CE674C">
              <w:rPr>
                <w:sz w:val="20"/>
                <w:szCs w:val="20"/>
                <w:lang w:val="ky-KG"/>
              </w:rPr>
              <w:t>рс</w:t>
            </w:r>
            <w:r w:rsidRPr="00CE674C">
              <w:rPr>
                <w:sz w:val="20"/>
                <w:szCs w:val="20"/>
              </w:rPr>
              <w:t>ө</w:t>
            </w:r>
            <w:r w:rsidRPr="00CE674C">
              <w:rPr>
                <w:sz w:val="20"/>
                <w:szCs w:val="20"/>
                <w:lang w:val="ky-KG"/>
              </w:rPr>
              <w:t>т</w:t>
            </w:r>
            <w:proofErr w:type="spellStart"/>
            <w:r w:rsidRPr="00CE674C">
              <w:rPr>
                <w:sz w:val="20"/>
                <w:szCs w:val="20"/>
              </w:rPr>
              <w:t>үү</w:t>
            </w:r>
            <w:proofErr w:type="spellEnd"/>
            <w:r w:rsidRPr="00CE674C">
              <w:rPr>
                <w:sz w:val="20"/>
                <w:szCs w:val="20"/>
                <w:lang w:val="ky-KG"/>
              </w:rPr>
              <w:t>л</w:t>
            </w:r>
            <w:r w:rsidRPr="00CE674C">
              <w:rPr>
                <w:sz w:val="20"/>
                <w:szCs w:val="20"/>
              </w:rPr>
              <w:t>ө</w:t>
            </w:r>
            <w:r w:rsidRPr="00CE674C">
              <w:rPr>
                <w:sz w:val="20"/>
                <w:szCs w:val="20"/>
                <w:lang w:val="ky-KG"/>
              </w:rPr>
              <w:t>р</w:t>
            </w:r>
            <w:r w:rsidRPr="00CE674C">
              <w:rPr>
                <w:color w:val="000000"/>
                <w:sz w:val="20"/>
                <w:szCs w:val="20"/>
              </w:rPr>
              <w:t>,</w:t>
            </w:r>
            <w:r w:rsidRPr="00CE674C">
              <w:rPr>
                <w:sz w:val="20"/>
                <w:szCs w:val="20"/>
              </w:rPr>
              <w:t xml:space="preserve"> млн. сом </w:t>
            </w:r>
          </w:p>
        </w:tc>
        <w:tc>
          <w:tcPr>
            <w:tcW w:w="449" w:type="pct"/>
            <w:tcBorders>
              <w:top w:val="nil"/>
              <w:left w:val="nil"/>
              <w:bottom w:val="single" w:sz="8" w:space="0" w:color="auto"/>
              <w:right w:val="nil"/>
            </w:tcBorders>
            <w:vAlign w:val="bottom"/>
            <w:hideMark/>
          </w:tcPr>
          <w:p w14:paraId="20AAB094" w14:textId="77777777" w:rsidR="00CE674C" w:rsidRPr="00CE674C" w:rsidRDefault="00CE674C" w:rsidP="00CE674C">
            <w:pPr>
              <w:spacing w:line="256" w:lineRule="auto"/>
              <w:jc w:val="right"/>
              <w:rPr>
                <w:sz w:val="20"/>
                <w:szCs w:val="20"/>
              </w:rPr>
            </w:pPr>
            <w:r w:rsidRPr="00CE674C">
              <w:rPr>
                <w:sz w:val="20"/>
                <w:szCs w:val="20"/>
              </w:rPr>
              <w:t>94,6</w:t>
            </w:r>
          </w:p>
        </w:tc>
        <w:tc>
          <w:tcPr>
            <w:tcW w:w="449" w:type="pct"/>
            <w:tcBorders>
              <w:top w:val="nil"/>
              <w:left w:val="nil"/>
              <w:bottom w:val="single" w:sz="8" w:space="0" w:color="auto"/>
              <w:right w:val="nil"/>
            </w:tcBorders>
            <w:vAlign w:val="bottom"/>
            <w:hideMark/>
          </w:tcPr>
          <w:p w14:paraId="4F44F1AF" w14:textId="77777777" w:rsidR="00CE674C" w:rsidRPr="00CE674C" w:rsidRDefault="00CE674C" w:rsidP="00CE674C">
            <w:pPr>
              <w:spacing w:line="256" w:lineRule="auto"/>
              <w:jc w:val="right"/>
              <w:rPr>
                <w:sz w:val="20"/>
                <w:szCs w:val="20"/>
              </w:rPr>
            </w:pPr>
            <w:r w:rsidRPr="00CE674C">
              <w:rPr>
                <w:sz w:val="20"/>
                <w:szCs w:val="20"/>
              </w:rPr>
              <w:t>803,2</w:t>
            </w:r>
          </w:p>
        </w:tc>
        <w:tc>
          <w:tcPr>
            <w:tcW w:w="449" w:type="pct"/>
            <w:tcBorders>
              <w:top w:val="nil"/>
              <w:left w:val="nil"/>
              <w:bottom w:val="single" w:sz="8" w:space="0" w:color="auto"/>
              <w:right w:val="nil"/>
            </w:tcBorders>
            <w:vAlign w:val="bottom"/>
            <w:hideMark/>
          </w:tcPr>
          <w:p w14:paraId="22F8B133" w14:textId="77777777" w:rsidR="00CE674C" w:rsidRPr="00CE674C" w:rsidRDefault="00CE674C" w:rsidP="00CE674C">
            <w:pPr>
              <w:spacing w:line="256" w:lineRule="auto"/>
              <w:jc w:val="right"/>
              <w:rPr>
                <w:sz w:val="20"/>
                <w:szCs w:val="20"/>
              </w:rPr>
            </w:pPr>
            <w:r w:rsidRPr="00CE674C">
              <w:rPr>
                <w:sz w:val="20"/>
                <w:szCs w:val="20"/>
              </w:rPr>
              <w:t>99,4</w:t>
            </w:r>
          </w:p>
        </w:tc>
        <w:tc>
          <w:tcPr>
            <w:tcW w:w="337" w:type="pct"/>
            <w:tcBorders>
              <w:top w:val="nil"/>
              <w:left w:val="nil"/>
              <w:bottom w:val="single" w:sz="8" w:space="0" w:color="auto"/>
              <w:right w:val="nil"/>
            </w:tcBorders>
            <w:vAlign w:val="bottom"/>
            <w:hideMark/>
          </w:tcPr>
          <w:p w14:paraId="39B2B736" w14:textId="77777777" w:rsidR="00CE674C" w:rsidRPr="00CE674C" w:rsidRDefault="00CE674C" w:rsidP="00CE674C">
            <w:pPr>
              <w:spacing w:line="256" w:lineRule="auto"/>
              <w:jc w:val="right"/>
              <w:rPr>
                <w:sz w:val="20"/>
                <w:szCs w:val="20"/>
              </w:rPr>
            </w:pPr>
            <w:r w:rsidRPr="00CE674C">
              <w:rPr>
                <w:sz w:val="20"/>
                <w:szCs w:val="20"/>
              </w:rPr>
              <w:t>1</w:t>
            </w:r>
            <w:r w:rsidRPr="00CE674C">
              <w:rPr>
                <w:sz w:val="20"/>
                <w:szCs w:val="20"/>
                <w:lang w:val="ky-KG"/>
              </w:rPr>
              <w:t xml:space="preserve"> </w:t>
            </w:r>
            <w:r w:rsidRPr="00CE674C">
              <w:rPr>
                <w:sz w:val="20"/>
                <w:szCs w:val="20"/>
              </w:rPr>
              <w:t>100,9</w:t>
            </w:r>
          </w:p>
        </w:tc>
        <w:tc>
          <w:tcPr>
            <w:tcW w:w="564" w:type="pct"/>
            <w:tcBorders>
              <w:top w:val="nil"/>
              <w:left w:val="nil"/>
              <w:bottom w:val="single" w:sz="8" w:space="0" w:color="auto"/>
              <w:right w:val="nil"/>
            </w:tcBorders>
            <w:vAlign w:val="bottom"/>
            <w:hideMark/>
          </w:tcPr>
          <w:p w14:paraId="182B699D" w14:textId="77777777" w:rsidR="00CE674C" w:rsidRPr="00CE674C" w:rsidRDefault="00CE674C" w:rsidP="00CE674C">
            <w:pPr>
              <w:spacing w:line="256" w:lineRule="auto"/>
              <w:jc w:val="right"/>
              <w:rPr>
                <w:sz w:val="20"/>
                <w:szCs w:val="20"/>
              </w:rPr>
            </w:pPr>
            <w:r w:rsidRPr="00CE674C">
              <w:rPr>
                <w:sz w:val="20"/>
                <w:szCs w:val="20"/>
              </w:rPr>
              <w:t>197,0</w:t>
            </w:r>
          </w:p>
        </w:tc>
        <w:tc>
          <w:tcPr>
            <w:tcW w:w="449" w:type="pct"/>
            <w:tcBorders>
              <w:top w:val="nil"/>
              <w:left w:val="nil"/>
              <w:bottom w:val="single" w:sz="8" w:space="0" w:color="auto"/>
              <w:right w:val="nil"/>
            </w:tcBorders>
            <w:vAlign w:val="bottom"/>
            <w:hideMark/>
          </w:tcPr>
          <w:p w14:paraId="547F5B17" w14:textId="77777777" w:rsidR="00CE674C" w:rsidRPr="00CE674C" w:rsidRDefault="00CE674C" w:rsidP="00CE674C">
            <w:pPr>
              <w:spacing w:line="256" w:lineRule="auto"/>
              <w:jc w:val="right"/>
              <w:rPr>
                <w:sz w:val="20"/>
                <w:szCs w:val="20"/>
              </w:rPr>
            </w:pPr>
            <w:r w:rsidRPr="00CE674C">
              <w:rPr>
                <w:sz w:val="20"/>
                <w:szCs w:val="20"/>
              </w:rPr>
              <w:t>159,9</w:t>
            </w:r>
          </w:p>
        </w:tc>
        <w:tc>
          <w:tcPr>
            <w:tcW w:w="450" w:type="pct"/>
            <w:tcBorders>
              <w:top w:val="nil"/>
              <w:left w:val="nil"/>
              <w:bottom w:val="single" w:sz="8" w:space="0" w:color="auto"/>
              <w:right w:val="nil"/>
            </w:tcBorders>
            <w:vAlign w:val="bottom"/>
            <w:hideMark/>
          </w:tcPr>
          <w:p w14:paraId="34D65DE5" w14:textId="77777777" w:rsidR="00CE674C" w:rsidRPr="00CE674C" w:rsidRDefault="00CE674C" w:rsidP="00CE674C">
            <w:pPr>
              <w:spacing w:line="256" w:lineRule="auto"/>
              <w:jc w:val="right"/>
              <w:rPr>
                <w:sz w:val="20"/>
                <w:szCs w:val="20"/>
              </w:rPr>
            </w:pPr>
            <w:r w:rsidRPr="00CE674C">
              <w:rPr>
                <w:sz w:val="20"/>
                <w:szCs w:val="20"/>
              </w:rPr>
              <w:t>105,1</w:t>
            </w:r>
          </w:p>
        </w:tc>
        <w:tc>
          <w:tcPr>
            <w:tcW w:w="449" w:type="pct"/>
            <w:tcBorders>
              <w:top w:val="nil"/>
              <w:left w:val="nil"/>
              <w:bottom w:val="single" w:sz="8" w:space="0" w:color="auto"/>
              <w:right w:val="nil"/>
            </w:tcBorders>
            <w:vAlign w:val="bottom"/>
            <w:hideMark/>
          </w:tcPr>
          <w:p w14:paraId="1EDCDA2F" w14:textId="77777777" w:rsidR="00CE674C" w:rsidRPr="00CE674C" w:rsidRDefault="00CE674C" w:rsidP="00CE674C">
            <w:pPr>
              <w:spacing w:line="256" w:lineRule="auto"/>
              <w:jc w:val="right"/>
              <w:rPr>
                <w:sz w:val="20"/>
                <w:szCs w:val="20"/>
              </w:rPr>
            </w:pPr>
            <w:r w:rsidRPr="00CE674C">
              <w:rPr>
                <w:sz w:val="20"/>
                <w:szCs w:val="20"/>
              </w:rPr>
              <w:t>137,1</w:t>
            </w:r>
          </w:p>
        </w:tc>
      </w:tr>
    </w:tbl>
    <w:p w14:paraId="47C8DEFB" w14:textId="77777777" w:rsidR="002C3151" w:rsidRPr="002C3151" w:rsidRDefault="002503E8" w:rsidP="002C3151">
      <w:pPr>
        <w:shd w:val="clear" w:color="auto" w:fill="FFFFFF"/>
        <w:spacing w:before="120"/>
        <w:ind w:firstLine="709"/>
        <w:jc w:val="both"/>
      </w:pPr>
      <w:proofErr w:type="spellStart"/>
      <w:r w:rsidRPr="002503E8">
        <w:rPr>
          <w:b/>
        </w:rPr>
        <w:t>Айыл</w:t>
      </w:r>
      <w:proofErr w:type="spellEnd"/>
      <w:r w:rsidRPr="002503E8">
        <w:rPr>
          <w:b/>
        </w:rPr>
        <w:t xml:space="preserve"> </w:t>
      </w:r>
      <w:proofErr w:type="spellStart"/>
      <w:r w:rsidRPr="002503E8">
        <w:rPr>
          <w:b/>
        </w:rPr>
        <w:t>чарбасы</w:t>
      </w:r>
      <w:proofErr w:type="spellEnd"/>
      <w:r w:rsidRPr="002503E8">
        <w:rPr>
          <w:b/>
        </w:rPr>
        <w:t xml:space="preserve">, </w:t>
      </w:r>
      <w:proofErr w:type="spellStart"/>
      <w:r w:rsidRPr="002503E8">
        <w:rPr>
          <w:b/>
        </w:rPr>
        <w:t>токой</w:t>
      </w:r>
      <w:proofErr w:type="spellEnd"/>
      <w:r w:rsidRPr="002503E8">
        <w:rPr>
          <w:b/>
        </w:rPr>
        <w:t xml:space="preserve"> </w:t>
      </w:r>
      <w:proofErr w:type="spellStart"/>
      <w:r w:rsidRPr="002503E8">
        <w:rPr>
          <w:b/>
        </w:rPr>
        <w:t>чарбасы</w:t>
      </w:r>
      <w:proofErr w:type="spellEnd"/>
      <w:r w:rsidRPr="002503E8">
        <w:rPr>
          <w:b/>
        </w:rPr>
        <w:t xml:space="preserve"> </w:t>
      </w:r>
      <w:proofErr w:type="spellStart"/>
      <w:r w:rsidRPr="002503E8">
        <w:rPr>
          <w:b/>
        </w:rPr>
        <w:t>жана</w:t>
      </w:r>
      <w:proofErr w:type="spellEnd"/>
      <w:r w:rsidRPr="002503E8">
        <w:rPr>
          <w:b/>
        </w:rPr>
        <w:t xml:space="preserve"> балык </w:t>
      </w:r>
      <w:proofErr w:type="spellStart"/>
      <w:r w:rsidRPr="002503E8">
        <w:rPr>
          <w:b/>
        </w:rPr>
        <w:t>уулоочулук</w:t>
      </w:r>
      <w:proofErr w:type="spellEnd"/>
      <w:r w:rsidRPr="002503E8">
        <w:rPr>
          <w:b/>
          <w:bCs/>
        </w:rPr>
        <w:t>.</w:t>
      </w:r>
      <w:r w:rsidRPr="002503E8">
        <w:rPr>
          <w:bCs/>
        </w:rPr>
        <w:t xml:space="preserve"> 2024-жылдын </w:t>
      </w:r>
      <w:r w:rsidRPr="002503E8">
        <w:rPr>
          <w:bCs/>
          <w:lang w:val="ky-KG"/>
        </w:rPr>
        <w:t>январь-</w:t>
      </w:r>
      <w:proofErr w:type="spellStart"/>
      <w:r w:rsidRPr="002503E8">
        <w:t>ноябры</w:t>
      </w:r>
      <w:proofErr w:type="spellEnd"/>
      <w:r w:rsidRPr="002503E8">
        <w:rPr>
          <w:lang w:val="ky-KG"/>
        </w:rPr>
        <w:t>н</w:t>
      </w:r>
      <w:r w:rsidRPr="002503E8">
        <w:t xml:space="preserve">да </w:t>
      </w:r>
      <w:proofErr w:type="spellStart"/>
      <w:r w:rsidRPr="002503E8">
        <w:rPr>
          <w:bCs/>
        </w:rPr>
        <w:t>айыл</w:t>
      </w:r>
      <w:proofErr w:type="spellEnd"/>
      <w:r w:rsidRPr="002503E8">
        <w:rPr>
          <w:bCs/>
        </w:rPr>
        <w:t xml:space="preserve"> </w:t>
      </w:r>
      <w:proofErr w:type="spellStart"/>
      <w:r w:rsidRPr="002503E8">
        <w:rPr>
          <w:bCs/>
        </w:rPr>
        <w:t>чарба</w:t>
      </w:r>
      <w:proofErr w:type="spellEnd"/>
      <w:r w:rsidRPr="002503E8">
        <w:rPr>
          <w:bCs/>
        </w:rPr>
        <w:t xml:space="preserve">, </w:t>
      </w:r>
      <w:proofErr w:type="spellStart"/>
      <w:r w:rsidRPr="002503E8">
        <w:rPr>
          <w:bCs/>
        </w:rPr>
        <w:t>токой</w:t>
      </w:r>
      <w:proofErr w:type="spellEnd"/>
      <w:r w:rsidRPr="002503E8">
        <w:rPr>
          <w:bCs/>
        </w:rPr>
        <w:t xml:space="preserve"> </w:t>
      </w:r>
      <w:proofErr w:type="spellStart"/>
      <w:r w:rsidRPr="002503E8">
        <w:rPr>
          <w:bCs/>
        </w:rPr>
        <w:t>чарба</w:t>
      </w:r>
      <w:proofErr w:type="spellEnd"/>
      <w:r w:rsidRPr="002503E8">
        <w:rPr>
          <w:bCs/>
        </w:rPr>
        <w:t xml:space="preserve"> </w:t>
      </w:r>
      <w:proofErr w:type="spellStart"/>
      <w:r w:rsidRPr="002503E8">
        <w:rPr>
          <w:bCs/>
        </w:rPr>
        <w:t>жана</w:t>
      </w:r>
      <w:proofErr w:type="spellEnd"/>
      <w:r w:rsidRPr="002503E8">
        <w:rPr>
          <w:bCs/>
        </w:rPr>
        <w:t xml:space="preserve"> балык </w:t>
      </w:r>
      <w:r w:rsidRPr="002503E8">
        <w:rPr>
          <w:bCs/>
          <w:lang w:val="ky-KG"/>
        </w:rPr>
        <w:t>у</w:t>
      </w:r>
      <w:proofErr w:type="spellStart"/>
      <w:r w:rsidRPr="002503E8">
        <w:rPr>
          <w:bCs/>
        </w:rPr>
        <w:t>улоо</w:t>
      </w:r>
      <w:proofErr w:type="spellEnd"/>
      <w:r w:rsidRPr="002503E8">
        <w:rPr>
          <w:bCs/>
          <w:lang w:val="ky-KG"/>
        </w:rPr>
        <w:t xml:space="preserve">чулук </w:t>
      </w:r>
      <w:r w:rsidRPr="002503E8">
        <w:rPr>
          <w:bCs/>
        </w:rPr>
        <w:t>продукция</w:t>
      </w:r>
      <w:r w:rsidRPr="002503E8">
        <w:rPr>
          <w:bCs/>
          <w:lang w:val="ky-KG"/>
        </w:rPr>
        <w:t>лар</w:t>
      </w:r>
      <w:proofErr w:type="spellStart"/>
      <w:r w:rsidRPr="002503E8">
        <w:rPr>
          <w:bCs/>
        </w:rPr>
        <w:t>ынын</w:t>
      </w:r>
      <w:proofErr w:type="spellEnd"/>
      <w:r w:rsidRPr="002503E8">
        <w:rPr>
          <w:bCs/>
        </w:rPr>
        <w:t xml:space="preserve"> </w:t>
      </w:r>
      <w:proofErr w:type="spellStart"/>
      <w:r w:rsidRPr="002503E8">
        <w:rPr>
          <w:bCs/>
        </w:rPr>
        <w:t>дүң</w:t>
      </w:r>
      <w:proofErr w:type="spellEnd"/>
      <w:r w:rsidRPr="002503E8">
        <w:rPr>
          <w:bCs/>
        </w:rPr>
        <w:t xml:space="preserve"> </w:t>
      </w:r>
      <w:proofErr w:type="spellStart"/>
      <w:r w:rsidRPr="002503E8">
        <w:rPr>
          <w:bCs/>
        </w:rPr>
        <w:t>чыгарылышы</w:t>
      </w:r>
      <w:proofErr w:type="spellEnd"/>
      <w:r w:rsidRPr="002503E8">
        <w:t xml:space="preserve"> </w:t>
      </w:r>
      <w:r w:rsidRPr="002503E8">
        <w:rPr>
          <w:color w:val="333333"/>
        </w:rPr>
        <w:t xml:space="preserve">369 613,3 млн. </w:t>
      </w:r>
      <w:r w:rsidRPr="002503E8">
        <w:t xml:space="preserve">сом </w:t>
      </w:r>
      <w:r w:rsidRPr="002503E8">
        <w:rPr>
          <w:lang w:val="ky-KG"/>
        </w:rPr>
        <w:t>өлчөмүндө</w:t>
      </w:r>
      <w:r w:rsidRPr="002503E8">
        <w:t xml:space="preserve"> </w:t>
      </w:r>
      <w:proofErr w:type="spellStart"/>
      <w:r w:rsidRPr="002503E8">
        <w:t>түзүлдү</w:t>
      </w:r>
      <w:proofErr w:type="spellEnd"/>
      <w:r w:rsidRPr="002503E8">
        <w:t xml:space="preserve">, </w:t>
      </w:r>
      <w:proofErr w:type="spellStart"/>
      <w:r w:rsidRPr="002503E8">
        <w:t>мында</w:t>
      </w:r>
      <w:proofErr w:type="spellEnd"/>
      <w:r w:rsidRPr="002503E8">
        <w:rPr>
          <w:lang w:val="ky-KG"/>
        </w:rPr>
        <w:t xml:space="preserve"> </w:t>
      </w:r>
      <w:proofErr w:type="spellStart"/>
      <w:r w:rsidRPr="002503E8">
        <w:t>физикалык</w:t>
      </w:r>
      <w:proofErr w:type="spellEnd"/>
      <w:r w:rsidRPr="002503E8">
        <w:t xml:space="preserve"> </w:t>
      </w:r>
      <w:proofErr w:type="spellStart"/>
      <w:r w:rsidRPr="002503E8">
        <w:t>көлөмдүн</w:t>
      </w:r>
      <w:proofErr w:type="spellEnd"/>
      <w:r w:rsidRPr="002503E8">
        <w:t xml:space="preserve"> </w:t>
      </w:r>
      <w:proofErr w:type="spellStart"/>
      <w:r w:rsidRPr="002503E8">
        <w:t>индекси</w:t>
      </w:r>
      <w:proofErr w:type="spellEnd"/>
      <w:r w:rsidRPr="002503E8">
        <w:t xml:space="preserve"> 106,2 </w:t>
      </w:r>
      <w:proofErr w:type="spellStart"/>
      <w:r w:rsidRPr="002503E8">
        <w:t>пайызды</w:t>
      </w:r>
      <w:proofErr w:type="spellEnd"/>
      <w:r w:rsidRPr="002503E8">
        <w:t xml:space="preserve"> </w:t>
      </w:r>
      <w:proofErr w:type="spellStart"/>
      <w:r w:rsidRPr="002503E8">
        <w:t>түздү</w:t>
      </w:r>
      <w:proofErr w:type="spellEnd"/>
      <w:r w:rsidRPr="002503E8">
        <w:t>.</w:t>
      </w:r>
    </w:p>
    <w:p w14:paraId="6887501F" w14:textId="47722C70" w:rsidR="002503E8" w:rsidRPr="002503E8" w:rsidRDefault="008A4EF3" w:rsidP="002506CC">
      <w:pPr>
        <w:shd w:val="clear" w:color="auto" w:fill="FFFFFF"/>
        <w:spacing w:before="120" w:after="120"/>
        <w:ind w:left="1474" w:hanging="1474"/>
        <w:rPr>
          <w:b/>
        </w:rPr>
      </w:pPr>
      <w:r>
        <w:rPr>
          <w:b/>
          <w:lang w:val="ky-KG"/>
        </w:rPr>
        <w:t>9</w:t>
      </w:r>
      <w:r w:rsidR="002503E8" w:rsidRPr="002503E8">
        <w:rPr>
          <w:b/>
        </w:rPr>
        <w:t xml:space="preserve">-таблица: </w:t>
      </w:r>
      <w:proofErr w:type="spellStart"/>
      <w:r w:rsidR="002503E8" w:rsidRPr="002503E8">
        <w:rPr>
          <w:b/>
        </w:rPr>
        <w:t>Айыл</w:t>
      </w:r>
      <w:proofErr w:type="spellEnd"/>
      <w:r w:rsidR="002503E8" w:rsidRPr="002503E8">
        <w:rPr>
          <w:b/>
        </w:rPr>
        <w:t xml:space="preserve"> </w:t>
      </w:r>
      <w:proofErr w:type="spellStart"/>
      <w:r w:rsidR="002503E8" w:rsidRPr="002503E8">
        <w:rPr>
          <w:b/>
        </w:rPr>
        <w:t>чарба</w:t>
      </w:r>
      <w:proofErr w:type="spellEnd"/>
      <w:r w:rsidR="002503E8" w:rsidRPr="002503E8">
        <w:rPr>
          <w:b/>
        </w:rPr>
        <w:t xml:space="preserve">, </w:t>
      </w:r>
      <w:proofErr w:type="spellStart"/>
      <w:r w:rsidR="002503E8" w:rsidRPr="002503E8">
        <w:rPr>
          <w:b/>
        </w:rPr>
        <w:t>токой</w:t>
      </w:r>
      <w:proofErr w:type="spellEnd"/>
      <w:r w:rsidR="002503E8" w:rsidRPr="002503E8">
        <w:rPr>
          <w:b/>
        </w:rPr>
        <w:t xml:space="preserve"> </w:t>
      </w:r>
      <w:proofErr w:type="spellStart"/>
      <w:r w:rsidR="002503E8" w:rsidRPr="002503E8">
        <w:rPr>
          <w:b/>
        </w:rPr>
        <w:t>чарба</w:t>
      </w:r>
      <w:proofErr w:type="spellEnd"/>
      <w:r w:rsidR="002503E8" w:rsidRPr="002503E8">
        <w:rPr>
          <w:b/>
        </w:rPr>
        <w:t xml:space="preserve"> </w:t>
      </w:r>
      <w:proofErr w:type="spellStart"/>
      <w:r w:rsidR="002503E8" w:rsidRPr="002503E8">
        <w:rPr>
          <w:b/>
        </w:rPr>
        <w:t>жана</w:t>
      </w:r>
      <w:proofErr w:type="spellEnd"/>
      <w:r w:rsidR="002503E8" w:rsidRPr="002503E8">
        <w:rPr>
          <w:b/>
        </w:rPr>
        <w:t xml:space="preserve"> балык у</w:t>
      </w:r>
      <w:r w:rsidR="002503E8" w:rsidRPr="002503E8">
        <w:rPr>
          <w:b/>
          <w:lang w:val="ky-KG"/>
        </w:rPr>
        <w:t>у</w:t>
      </w:r>
      <w:proofErr w:type="spellStart"/>
      <w:r w:rsidR="002503E8" w:rsidRPr="002503E8">
        <w:rPr>
          <w:b/>
        </w:rPr>
        <w:t>лоочулук</w:t>
      </w:r>
      <w:proofErr w:type="spellEnd"/>
      <w:r w:rsidR="002503E8" w:rsidRPr="002503E8">
        <w:rPr>
          <w:b/>
        </w:rPr>
        <w:t xml:space="preserve"> </w:t>
      </w:r>
      <w:r w:rsidR="002503E8" w:rsidRPr="002503E8">
        <w:rPr>
          <w:b/>
          <w:lang w:val="ky-KG"/>
        </w:rPr>
        <w:t xml:space="preserve">продукцияларынын </w:t>
      </w:r>
      <w:r w:rsidR="002506CC">
        <w:rPr>
          <w:b/>
          <w:lang w:val="ky-KG"/>
        </w:rPr>
        <w:br/>
      </w:r>
      <w:r w:rsidR="002503E8" w:rsidRPr="002503E8">
        <w:rPr>
          <w:b/>
          <w:lang w:val="ky-KG"/>
        </w:rPr>
        <w:t>физикалык көлөмүнүн индекси</w:t>
      </w:r>
    </w:p>
    <w:tbl>
      <w:tblPr>
        <w:tblW w:w="5000" w:type="pct"/>
        <w:tblInd w:w="-29" w:type="dxa"/>
        <w:tblCellMar>
          <w:left w:w="31" w:type="dxa"/>
          <w:right w:w="31" w:type="dxa"/>
        </w:tblCellMar>
        <w:tblLook w:val="04A0" w:firstRow="1" w:lastRow="0" w:firstColumn="1" w:lastColumn="0" w:noHBand="0" w:noVBand="1"/>
      </w:tblPr>
      <w:tblGrid>
        <w:gridCol w:w="3124"/>
        <w:gridCol w:w="1631"/>
        <w:gridCol w:w="1631"/>
        <w:gridCol w:w="648"/>
        <w:gridCol w:w="983"/>
        <w:gridCol w:w="1621"/>
      </w:tblGrid>
      <w:tr w:rsidR="002503E8" w:rsidRPr="002503E8" w14:paraId="2188B694" w14:textId="77777777" w:rsidTr="002503E8">
        <w:trPr>
          <w:tblHeader/>
        </w:trPr>
        <w:tc>
          <w:tcPr>
            <w:tcW w:w="1621" w:type="pct"/>
            <w:vMerge w:val="restart"/>
            <w:tcBorders>
              <w:top w:val="single" w:sz="8" w:space="0" w:color="auto"/>
              <w:left w:val="nil"/>
              <w:bottom w:val="nil"/>
              <w:right w:val="nil"/>
            </w:tcBorders>
          </w:tcPr>
          <w:p w14:paraId="2A19A62E" w14:textId="77777777" w:rsidR="002503E8" w:rsidRPr="002503E8" w:rsidRDefault="002503E8" w:rsidP="002503E8">
            <w:pPr>
              <w:ind w:left="113" w:hanging="113"/>
              <w:rPr>
                <w:rFonts w:ascii="Kyrghyz Times" w:hAnsi="Kyrghyz Times" w:cs="Kyrghyz Times"/>
                <w:b/>
                <w:bCs/>
                <w:color w:val="333333"/>
                <w:sz w:val="18"/>
                <w:szCs w:val="18"/>
              </w:rPr>
            </w:pPr>
          </w:p>
        </w:tc>
        <w:tc>
          <w:tcPr>
            <w:tcW w:w="2028" w:type="pct"/>
            <w:gridSpan w:val="3"/>
            <w:tcBorders>
              <w:top w:val="single" w:sz="4" w:space="0" w:color="auto"/>
              <w:left w:val="nil"/>
              <w:bottom w:val="nil"/>
              <w:right w:val="single" w:sz="4" w:space="0" w:color="auto"/>
            </w:tcBorders>
            <w:hideMark/>
          </w:tcPr>
          <w:p w14:paraId="35090249" w14:textId="77777777" w:rsidR="002503E8" w:rsidRPr="002503E8" w:rsidRDefault="002503E8" w:rsidP="002503E8">
            <w:pPr>
              <w:jc w:val="center"/>
              <w:outlineLvl w:val="4"/>
              <w:rPr>
                <w:b/>
                <w:bCs/>
                <w:sz w:val="20"/>
                <w:szCs w:val="20"/>
              </w:rPr>
            </w:pPr>
            <w:proofErr w:type="spellStart"/>
            <w:r w:rsidRPr="002503E8">
              <w:rPr>
                <w:b/>
                <w:bCs/>
                <w:sz w:val="20"/>
                <w:szCs w:val="20"/>
              </w:rPr>
              <w:t>Мурунку</w:t>
            </w:r>
            <w:proofErr w:type="spellEnd"/>
            <w:r w:rsidRPr="002503E8">
              <w:rPr>
                <w:b/>
                <w:bCs/>
                <w:sz w:val="20"/>
                <w:szCs w:val="20"/>
              </w:rPr>
              <w:t xml:space="preserve"> </w:t>
            </w:r>
            <w:proofErr w:type="spellStart"/>
            <w:r w:rsidRPr="002503E8">
              <w:rPr>
                <w:b/>
                <w:bCs/>
                <w:sz w:val="20"/>
                <w:szCs w:val="20"/>
              </w:rPr>
              <w:t>жылдын</w:t>
            </w:r>
            <w:proofErr w:type="spellEnd"/>
            <w:r w:rsidRPr="002503E8">
              <w:rPr>
                <w:b/>
                <w:bCs/>
                <w:sz w:val="20"/>
                <w:szCs w:val="20"/>
              </w:rPr>
              <w:t xml:space="preserve"> </w:t>
            </w:r>
            <w:proofErr w:type="spellStart"/>
            <w:r w:rsidRPr="002503E8">
              <w:rPr>
                <w:b/>
                <w:bCs/>
                <w:sz w:val="20"/>
                <w:szCs w:val="20"/>
              </w:rPr>
              <w:t>тийиштүү</w:t>
            </w:r>
            <w:proofErr w:type="spellEnd"/>
            <w:r w:rsidRPr="002503E8">
              <w:rPr>
                <w:b/>
                <w:bCs/>
                <w:sz w:val="20"/>
                <w:szCs w:val="20"/>
              </w:rPr>
              <w:br/>
              <w:t xml:space="preserve"> </w:t>
            </w:r>
            <w:proofErr w:type="spellStart"/>
            <w:r w:rsidRPr="002503E8">
              <w:rPr>
                <w:b/>
                <w:bCs/>
                <w:sz w:val="20"/>
                <w:szCs w:val="20"/>
              </w:rPr>
              <w:t>мезгилине</w:t>
            </w:r>
            <w:proofErr w:type="spellEnd"/>
            <w:r w:rsidRPr="002503E8">
              <w:rPr>
                <w:b/>
                <w:bCs/>
                <w:sz w:val="20"/>
                <w:szCs w:val="20"/>
              </w:rPr>
              <w:t xml:space="preserve"> карата</w:t>
            </w:r>
          </w:p>
        </w:tc>
        <w:tc>
          <w:tcPr>
            <w:tcW w:w="1351" w:type="pct"/>
            <w:gridSpan w:val="2"/>
            <w:tcBorders>
              <w:top w:val="single" w:sz="4" w:space="0" w:color="auto"/>
              <w:left w:val="single" w:sz="4" w:space="0" w:color="auto"/>
              <w:bottom w:val="single" w:sz="4" w:space="0" w:color="auto"/>
              <w:right w:val="nil"/>
            </w:tcBorders>
          </w:tcPr>
          <w:p w14:paraId="35A9809D" w14:textId="77777777" w:rsidR="002503E8" w:rsidRPr="002503E8" w:rsidRDefault="002503E8" w:rsidP="002503E8">
            <w:pPr>
              <w:rPr>
                <w:b/>
                <w:bCs/>
                <w:sz w:val="20"/>
                <w:szCs w:val="20"/>
              </w:rPr>
            </w:pPr>
            <w:r w:rsidRPr="002503E8">
              <w:rPr>
                <w:b/>
                <w:bCs/>
                <w:sz w:val="20"/>
                <w:szCs w:val="20"/>
              </w:rPr>
              <w:t xml:space="preserve">         </w:t>
            </w:r>
            <w:proofErr w:type="spellStart"/>
            <w:r w:rsidRPr="002503E8">
              <w:rPr>
                <w:b/>
                <w:bCs/>
                <w:sz w:val="20"/>
                <w:szCs w:val="20"/>
              </w:rPr>
              <w:t>Мурунку</w:t>
            </w:r>
            <w:proofErr w:type="spellEnd"/>
            <w:r w:rsidRPr="002503E8">
              <w:rPr>
                <w:b/>
                <w:bCs/>
                <w:sz w:val="20"/>
                <w:szCs w:val="20"/>
              </w:rPr>
              <w:t xml:space="preserve"> </w:t>
            </w:r>
            <w:proofErr w:type="spellStart"/>
            <w:r w:rsidRPr="002503E8">
              <w:rPr>
                <w:b/>
                <w:bCs/>
                <w:sz w:val="20"/>
                <w:szCs w:val="20"/>
              </w:rPr>
              <w:t>айга</w:t>
            </w:r>
            <w:proofErr w:type="spellEnd"/>
            <w:r w:rsidRPr="002503E8">
              <w:rPr>
                <w:b/>
                <w:bCs/>
                <w:sz w:val="20"/>
                <w:szCs w:val="20"/>
              </w:rPr>
              <w:t xml:space="preserve"> карата</w:t>
            </w:r>
          </w:p>
          <w:p w14:paraId="42B7D58F" w14:textId="77777777" w:rsidR="002503E8" w:rsidRPr="002503E8" w:rsidRDefault="002503E8" w:rsidP="002503E8">
            <w:pPr>
              <w:jc w:val="center"/>
              <w:outlineLvl w:val="4"/>
              <w:rPr>
                <w:b/>
                <w:bCs/>
                <w:sz w:val="20"/>
                <w:szCs w:val="20"/>
              </w:rPr>
            </w:pPr>
          </w:p>
        </w:tc>
      </w:tr>
      <w:tr w:rsidR="002503E8" w:rsidRPr="002503E8" w14:paraId="370DFCDB" w14:textId="77777777" w:rsidTr="002503E8">
        <w:trPr>
          <w:tblHeader/>
        </w:trPr>
        <w:tc>
          <w:tcPr>
            <w:tcW w:w="0" w:type="auto"/>
            <w:vMerge/>
            <w:tcBorders>
              <w:top w:val="single" w:sz="8" w:space="0" w:color="auto"/>
              <w:left w:val="nil"/>
              <w:bottom w:val="nil"/>
              <w:right w:val="nil"/>
            </w:tcBorders>
            <w:vAlign w:val="center"/>
            <w:hideMark/>
          </w:tcPr>
          <w:p w14:paraId="14D10743" w14:textId="77777777" w:rsidR="002503E8" w:rsidRPr="002503E8" w:rsidRDefault="002503E8" w:rsidP="002503E8">
            <w:pPr>
              <w:rPr>
                <w:rFonts w:ascii="Kyrghyz Times" w:hAnsi="Kyrghyz Times" w:cs="Kyrghyz Times"/>
                <w:b/>
                <w:bCs/>
                <w:color w:val="333333"/>
                <w:sz w:val="18"/>
                <w:szCs w:val="18"/>
              </w:rPr>
            </w:pPr>
          </w:p>
        </w:tc>
        <w:tc>
          <w:tcPr>
            <w:tcW w:w="3379" w:type="pct"/>
            <w:gridSpan w:val="5"/>
            <w:tcBorders>
              <w:top w:val="single" w:sz="4" w:space="0" w:color="auto"/>
              <w:left w:val="nil"/>
              <w:bottom w:val="single" w:sz="4" w:space="0" w:color="auto"/>
              <w:right w:val="nil"/>
            </w:tcBorders>
            <w:hideMark/>
          </w:tcPr>
          <w:p w14:paraId="3210515C" w14:textId="77777777" w:rsidR="002503E8" w:rsidRPr="002503E8" w:rsidRDefault="002503E8" w:rsidP="002503E8">
            <w:pPr>
              <w:tabs>
                <w:tab w:val="left" w:pos="709"/>
              </w:tabs>
              <w:ind w:firstLine="720"/>
              <w:jc w:val="center"/>
              <w:rPr>
                <w:color w:val="333333"/>
                <w:sz w:val="20"/>
                <w:szCs w:val="20"/>
                <w:lang w:val="ky-KG" w:eastAsia="x-none"/>
              </w:rPr>
            </w:pPr>
            <w:proofErr w:type="spellStart"/>
            <w:r w:rsidRPr="002503E8">
              <w:rPr>
                <w:b/>
                <w:sz w:val="20"/>
                <w:szCs w:val="20"/>
                <w:lang w:val="x-none" w:eastAsia="x-none"/>
              </w:rPr>
              <w:t>пайыз</w:t>
            </w:r>
            <w:proofErr w:type="spellEnd"/>
            <w:r w:rsidRPr="002503E8">
              <w:rPr>
                <w:b/>
                <w:sz w:val="20"/>
                <w:szCs w:val="20"/>
                <w:lang w:val="x-none" w:eastAsia="x-none"/>
              </w:rPr>
              <w:t xml:space="preserve"> </w:t>
            </w:r>
            <w:proofErr w:type="spellStart"/>
            <w:r w:rsidRPr="002503E8">
              <w:rPr>
                <w:b/>
                <w:sz w:val="20"/>
                <w:szCs w:val="20"/>
                <w:lang w:val="x-none" w:eastAsia="x-none"/>
              </w:rPr>
              <w:t>менен</w:t>
            </w:r>
            <w:proofErr w:type="spellEnd"/>
          </w:p>
        </w:tc>
      </w:tr>
      <w:tr w:rsidR="002503E8" w:rsidRPr="002503E8" w14:paraId="4A39A6DC" w14:textId="77777777" w:rsidTr="002503E8">
        <w:trPr>
          <w:tblHeader/>
        </w:trPr>
        <w:tc>
          <w:tcPr>
            <w:tcW w:w="1621" w:type="pct"/>
            <w:tcBorders>
              <w:top w:val="nil"/>
              <w:left w:val="nil"/>
              <w:bottom w:val="single" w:sz="8" w:space="0" w:color="auto"/>
              <w:right w:val="nil"/>
            </w:tcBorders>
            <w:vAlign w:val="bottom"/>
          </w:tcPr>
          <w:p w14:paraId="2EAA2D82" w14:textId="77777777" w:rsidR="002503E8" w:rsidRPr="002503E8" w:rsidRDefault="002503E8" w:rsidP="002503E8">
            <w:pPr>
              <w:jc w:val="right"/>
              <w:rPr>
                <w:rFonts w:ascii="Kyrghyz Times" w:hAnsi="Kyrghyz Times" w:cs="Kyrghyz Times"/>
                <w:b/>
                <w:bCs/>
                <w:sz w:val="18"/>
                <w:szCs w:val="18"/>
              </w:rPr>
            </w:pPr>
          </w:p>
        </w:tc>
        <w:tc>
          <w:tcPr>
            <w:tcW w:w="846" w:type="pct"/>
            <w:tcBorders>
              <w:top w:val="single" w:sz="4" w:space="0" w:color="auto"/>
              <w:left w:val="nil"/>
              <w:bottom w:val="single" w:sz="8" w:space="0" w:color="auto"/>
              <w:right w:val="nil"/>
            </w:tcBorders>
            <w:hideMark/>
          </w:tcPr>
          <w:p w14:paraId="51A0A6CC" w14:textId="77777777" w:rsidR="002503E8" w:rsidRPr="002503E8" w:rsidRDefault="002503E8" w:rsidP="002503E8">
            <w:pPr>
              <w:ind w:firstLineChars="100" w:firstLine="201"/>
              <w:jc w:val="right"/>
              <w:rPr>
                <w:b/>
                <w:bCs/>
                <w:sz w:val="20"/>
                <w:szCs w:val="20"/>
              </w:rPr>
            </w:pPr>
            <w:r w:rsidRPr="002503E8">
              <w:rPr>
                <w:b/>
                <w:bCs/>
                <w:sz w:val="20"/>
                <w:szCs w:val="20"/>
              </w:rPr>
              <w:t>2023</w:t>
            </w:r>
          </w:p>
        </w:tc>
        <w:tc>
          <w:tcPr>
            <w:tcW w:w="846" w:type="pct"/>
            <w:tcBorders>
              <w:top w:val="single" w:sz="4" w:space="0" w:color="auto"/>
              <w:left w:val="nil"/>
              <w:bottom w:val="single" w:sz="8" w:space="0" w:color="auto"/>
              <w:right w:val="nil"/>
            </w:tcBorders>
            <w:hideMark/>
          </w:tcPr>
          <w:p w14:paraId="1B2BC065" w14:textId="77777777" w:rsidR="002503E8" w:rsidRPr="002503E8" w:rsidRDefault="002503E8" w:rsidP="002503E8">
            <w:pPr>
              <w:ind w:firstLineChars="100" w:firstLine="201"/>
              <w:jc w:val="right"/>
              <w:rPr>
                <w:b/>
                <w:bCs/>
                <w:sz w:val="20"/>
                <w:szCs w:val="20"/>
              </w:rPr>
            </w:pPr>
            <w:r w:rsidRPr="002503E8">
              <w:rPr>
                <w:b/>
                <w:bCs/>
                <w:sz w:val="20"/>
                <w:szCs w:val="20"/>
              </w:rPr>
              <w:t>2024</w:t>
            </w:r>
          </w:p>
        </w:tc>
        <w:tc>
          <w:tcPr>
            <w:tcW w:w="846" w:type="pct"/>
            <w:gridSpan w:val="2"/>
            <w:tcBorders>
              <w:top w:val="single" w:sz="4" w:space="0" w:color="auto"/>
              <w:left w:val="nil"/>
              <w:bottom w:val="single" w:sz="8" w:space="0" w:color="auto"/>
              <w:right w:val="nil"/>
            </w:tcBorders>
            <w:hideMark/>
          </w:tcPr>
          <w:p w14:paraId="7880A5D3" w14:textId="77777777" w:rsidR="002503E8" w:rsidRPr="002503E8" w:rsidRDefault="002503E8" w:rsidP="002503E8">
            <w:pPr>
              <w:jc w:val="right"/>
              <w:rPr>
                <w:b/>
                <w:bCs/>
                <w:sz w:val="20"/>
                <w:szCs w:val="20"/>
              </w:rPr>
            </w:pPr>
            <w:r w:rsidRPr="002503E8">
              <w:rPr>
                <w:b/>
                <w:bCs/>
                <w:sz w:val="20"/>
                <w:szCs w:val="20"/>
              </w:rPr>
              <w:t>2023</w:t>
            </w:r>
          </w:p>
        </w:tc>
        <w:tc>
          <w:tcPr>
            <w:tcW w:w="841" w:type="pct"/>
            <w:tcBorders>
              <w:top w:val="single" w:sz="4" w:space="0" w:color="auto"/>
              <w:left w:val="nil"/>
              <w:bottom w:val="single" w:sz="8" w:space="0" w:color="auto"/>
              <w:right w:val="nil"/>
            </w:tcBorders>
            <w:hideMark/>
          </w:tcPr>
          <w:p w14:paraId="7A668643" w14:textId="77777777" w:rsidR="002503E8" w:rsidRPr="002503E8" w:rsidRDefault="002503E8" w:rsidP="002503E8">
            <w:pPr>
              <w:ind w:firstLineChars="100" w:firstLine="201"/>
              <w:jc w:val="right"/>
              <w:rPr>
                <w:b/>
                <w:bCs/>
                <w:sz w:val="20"/>
                <w:szCs w:val="20"/>
              </w:rPr>
            </w:pPr>
            <w:r w:rsidRPr="002503E8">
              <w:rPr>
                <w:b/>
                <w:bCs/>
                <w:sz w:val="20"/>
                <w:szCs w:val="20"/>
              </w:rPr>
              <w:t>2024</w:t>
            </w:r>
          </w:p>
        </w:tc>
      </w:tr>
      <w:tr w:rsidR="002503E8" w:rsidRPr="002503E8" w14:paraId="3529862A" w14:textId="77777777" w:rsidTr="002503E8">
        <w:trPr>
          <w:trHeight w:val="254"/>
        </w:trPr>
        <w:tc>
          <w:tcPr>
            <w:tcW w:w="1621" w:type="pct"/>
            <w:tcBorders>
              <w:top w:val="single" w:sz="8" w:space="0" w:color="auto"/>
              <w:left w:val="nil"/>
              <w:bottom w:val="nil"/>
              <w:right w:val="nil"/>
            </w:tcBorders>
            <w:vAlign w:val="bottom"/>
            <w:hideMark/>
          </w:tcPr>
          <w:p w14:paraId="20C31CC4" w14:textId="77777777" w:rsidR="002503E8" w:rsidRPr="002503E8" w:rsidRDefault="002503E8" w:rsidP="002503E8">
            <w:pPr>
              <w:spacing w:before="20" w:after="20"/>
              <w:rPr>
                <w:rFonts w:ascii="Kyrghyz Times" w:hAnsi="Kyrghyz Times" w:cs="Kyrghyz Times"/>
                <w:sz w:val="18"/>
                <w:szCs w:val="18"/>
              </w:rPr>
            </w:pPr>
            <w:r w:rsidRPr="002503E8">
              <w:rPr>
                <w:sz w:val="20"/>
                <w:szCs w:val="20"/>
              </w:rPr>
              <w:t>Январь</w:t>
            </w:r>
          </w:p>
        </w:tc>
        <w:tc>
          <w:tcPr>
            <w:tcW w:w="846" w:type="pct"/>
            <w:tcBorders>
              <w:top w:val="single" w:sz="8" w:space="0" w:color="auto"/>
              <w:left w:val="nil"/>
              <w:bottom w:val="nil"/>
              <w:right w:val="nil"/>
            </w:tcBorders>
            <w:hideMark/>
          </w:tcPr>
          <w:p w14:paraId="783352AE" w14:textId="77777777" w:rsidR="002503E8" w:rsidRPr="002503E8" w:rsidRDefault="002503E8" w:rsidP="002503E8">
            <w:pPr>
              <w:spacing w:before="20" w:after="20"/>
              <w:jc w:val="right"/>
              <w:rPr>
                <w:sz w:val="20"/>
                <w:szCs w:val="20"/>
              </w:rPr>
            </w:pPr>
            <w:r w:rsidRPr="002503E8">
              <w:rPr>
                <w:sz w:val="20"/>
                <w:szCs w:val="20"/>
              </w:rPr>
              <w:t>102,0</w:t>
            </w:r>
          </w:p>
        </w:tc>
        <w:tc>
          <w:tcPr>
            <w:tcW w:w="846" w:type="pct"/>
            <w:tcBorders>
              <w:top w:val="single" w:sz="8" w:space="0" w:color="auto"/>
              <w:left w:val="nil"/>
              <w:bottom w:val="nil"/>
              <w:right w:val="nil"/>
            </w:tcBorders>
            <w:hideMark/>
          </w:tcPr>
          <w:p w14:paraId="63F7E85A" w14:textId="77777777" w:rsidR="002503E8" w:rsidRPr="002503E8" w:rsidRDefault="002503E8" w:rsidP="002503E8">
            <w:pPr>
              <w:spacing w:before="20" w:after="20"/>
              <w:jc w:val="right"/>
              <w:rPr>
                <w:sz w:val="20"/>
                <w:szCs w:val="20"/>
              </w:rPr>
            </w:pPr>
            <w:r w:rsidRPr="002503E8">
              <w:rPr>
                <w:sz w:val="20"/>
                <w:szCs w:val="20"/>
              </w:rPr>
              <w:t>101,4</w:t>
            </w:r>
          </w:p>
        </w:tc>
        <w:tc>
          <w:tcPr>
            <w:tcW w:w="846" w:type="pct"/>
            <w:gridSpan w:val="2"/>
            <w:tcBorders>
              <w:top w:val="single" w:sz="8" w:space="0" w:color="auto"/>
              <w:left w:val="nil"/>
              <w:bottom w:val="nil"/>
              <w:right w:val="nil"/>
            </w:tcBorders>
            <w:hideMark/>
          </w:tcPr>
          <w:p w14:paraId="3899AA60" w14:textId="77777777" w:rsidR="002503E8" w:rsidRPr="002503E8" w:rsidRDefault="002503E8" w:rsidP="002503E8">
            <w:pPr>
              <w:spacing w:before="20" w:after="20"/>
              <w:ind w:firstLineChars="100" w:firstLine="200"/>
              <w:jc w:val="right"/>
              <w:rPr>
                <w:sz w:val="20"/>
                <w:szCs w:val="20"/>
              </w:rPr>
            </w:pPr>
            <w:r w:rsidRPr="002503E8">
              <w:rPr>
                <w:sz w:val="20"/>
                <w:szCs w:val="20"/>
              </w:rPr>
              <w:t xml:space="preserve">- </w:t>
            </w:r>
          </w:p>
        </w:tc>
        <w:tc>
          <w:tcPr>
            <w:tcW w:w="841" w:type="pct"/>
            <w:tcBorders>
              <w:top w:val="single" w:sz="8" w:space="0" w:color="auto"/>
              <w:left w:val="nil"/>
              <w:bottom w:val="nil"/>
              <w:right w:val="nil"/>
            </w:tcBorders>
            <w:hideMark/>
          </w:tcPr>
          <w:p w14:paraId="7A29EB01" w14:textId="77777777" w:rsidR="002503E8" w:rsidRPr="002503E8" w:rsidRDefault="002503E8" w:rsidP="002503E8">
            <w:pPr>
              <w:spacing w:before="20" w:after="20"/>
              <w:ind w:firstLineChars="100" w:firstLine="200"/>
              <w:jc w:val="right"/>
              <w:rPr>
                <w:sz w:val="20"/>
                <w:szCs w:val="20"/>
              </w:rPr>
            </w:pPr>
            <w:r w:rsidRPr="002503E8">
              <w:rPr>
                <w:sz w:val="20"/>
                <w:szCs w:val="20"/>
              </w:rPr>
              <w:t xml:space="preserve">- </w:t>
            </w:r>
          </w:p>
        </w:tc>
      </w:tr>
      <w:tr w:rsidR="002503E8" w:rsidRPr="002503E8" w14:paraId="2AC8278D" w14:textId="77777777" w:rsidTr="002503E8">
        <w:tc>
          <w:tcPr>
            <w:tcW w:w="1621" w:type="pct"/>
            <w:vAlign w:val="bottom"/>
            <w:hideMark/>
          </w:tcPr>
          <w:p w14:paraId="150CDC64" w14:textId="77777777" w:rsidR="002503E8" w:rsidRPr="002503E8" w:rsidRDefault="002503E8" w:rsidP="002503E8">
            <w:pPr>
              <w:spacing w:before="20" w:after="20"/>
              <w:rPr>
                <w:rFonts w:ascii="Kyrghyz Times" w:hAnsi="Kyrghyz Times" w:cs="Kyrghyz Times"/>
                <w:sz w:val="18"/>
                <w:szCs w:val="18"/>
              </w:rPr>
            </w:pPr>
            <w:r w:rsidRPr="002503E8">
              <w:rPr>
                <w:sz w:val="20"/>
                <w:szCs w:val="20"/>
              </w:rPr>
              <w:t>Февраль</w:t>
            </w:r>
          </w:p>
        </w:tc>
        <w:tc>
          <w:tcPr>
            <w:tcW w:w="846" w:type="pct"/>
            <w:hideMark/>
          </w:tcPr>
          <w:p w14:paraId="296FA7B8" w14:textId="77777777" w:rsidR="002503E8" w:rsidRPr="002503E8" w:rsidRDefault="002503E8" w:rsidP="002503E8">
            <w:pPr>
              <w:spacing w:before="20" w:after="20"/>
              <w:jc w:val="right"/>
              <w:rPr>
                <w:sz w:val="20"/>
                <w:szCs w:val="20"/>
              </w:rPr>
            </w:pPr>
            <w:r w:rsidRPr="002503E8">
              <w:rPr>
                <w:sz w:val="20"/>
                <w:szCs w:val="20"/>
              </w:rPr>
              <w:t>102,1</w:t>
            </w:r>
          </w:p>
        </w:tc>
        <w:tc>
          <w:tcPr>
            <w:tcW w:w="846" w:type="pct"/>
            <w:hideMark/>
          </w:tcPr>
          <w:p w14:paraId="3B820AF2" w14:textId="77777777" w:rsidR="002503E8" w:rsidRPr="002503E8" w:rsidRDefault="002503E8" w:rsidP="002503E8">
            <w:pPr>
              <w:spacing w:before="20" w:after="20"/>
              <w:jc w:val="right"/>
              <w:rPr>
                <w:sz w:val="20"/>
                <w:szCs w:val="20"/>
              </w:rPr>
            </w:pPr>
            <w:r w:rsidRPr="002503E8">
              <w:rPr>
                <w:sz w:val="20"/>
                <w:szCs w:val="20"/>
              </w:rPr>
              <w:t>101,3</w:t>
            </w:r>
          </w:p>
        </w:tc>
        <w:tc>
          <w:tcPr>
            <w:tcW w:w="846" w:type="pct"/>
            <w:gridSpan w:val="2"/>
            <w:hideMark/>
          </w:tcPr>
          <w:p w14:paraId="06EABC3C" w14:textId="77777777" w:rsidR="002503E8" w:rsidRPr="002503E8" w:rsidRDefault="002503E8" w:rsidP="002503E8">
            <w:pPr>
              <w:spacing w:before="20" w:after="20"/>
              <w:ind w:firstLineChars="100" w:firstLine="200"/>
              <w:jc w:val="right"/>
              <w:rPr>
                <w:sz w:val="20"/>
                <w:szCs w:val="20"/>
              </w:rPr>
            </w:pPr>
            <w:r w:rsidRPr="002503E8">
              <w:rPr>
                <w:sz w:val="20"/>
                <w:szCs w:val="20"/>
              </w:rPr>
              <w:t>111,6</w:t>
            </w:r>
          </w:p>
        </w:tc>
        <w:tc>
          <w:tcPr>
            <w:tcW w:w="841" w:type="pct"/>
            <w:hideMark/>
          </w:tcPr>
          <w:p w14:paraId="764406DC" w14:textId="77777777" w:rsidR="002503E8" w:rsidRPr="002503E8" w:rsidRDefault="002503E8" w:rsidP="002503E8">
            <w:pPr>
              <w:spacing w:before="20" w:after="20"/>
              <w:ind w:firstLineChars="100" w:firstLine="200"/>
              <w:jc w:val="right"/>
              <w:rPr>
                <w:sz w:val="20"/>
                <w:szCs w:val="20"/>
              </w:rPr>
            </w:pPr>
            <w:r w:rsidRPr="002503E8">
              <w:rPr>
                <w:sz w:val="20"/>
                <w:szCs w:val="20"/>
              </w:rPr>
              <w:t>104,5</w:t>
            </w:r>
          </w:p>
        </w:tc>
      </w:tr>
      <w:tr w:rsidR="002503E8" w:rsidRPr="002503E8" w14:paraId="6895F402" w14:textId="77777777" w:rsidTr="002503E8">
        <w:tc>
          <w:tcPr>
            <w:tcW w:w="1621" w:type="pct"/>
            <w:vAlign w:val="bottom"/>
            <w:hideMark/>
          </w:tcPr>
          <w:p w14:paraId="5BA208FD" w14:textId="77777777" w:rsidR="002503E8" w:rsidRPr="002503E8" w:rsidRDefault="002503E8" w:rsidP="002503E8">
            <w:pPr>
              <w:spacing w:before="20" w:after="20"/>
              <w:rPr>
                <w:rFonts w:ascii="Kyrghyz Times" w:hAnsi="Kyrghyz Times" w:cs="Kyrghyz Times"/>
                <w:sz w:val="18"/>
                <w:szCs w:val="18"/>
              </w:rPr>
            </w:pPr>
            <w:r w:rsidRPr="002503E8">
              <w:rPr>
                <w:sz w:val="20"/>
                <w:szCs w:val="20"/>
              </w:rPr>
              <w:t>Январь-февраль</w:t>
            </w:r>
          </w:p>
        </w:tc>
        <w:tc>
          <w:tcPr>
            <w:tcW w:w="846" w:type="pct"/>
            <w:hideMark/>
          </w:tcPr>
          <w:p w14:paraId="723FB7A9" w14:textId="77777777" w:rsidR="002503E8" w:rsidRPr="002503E8" w:rsidRDefault="002503E8" w:rsidP="002503E8">
            <w:pPr>
              <w:spacing w:before="20" w:after="20"/>
              <w:jc w:val="right"/>
              <w:rPr>
                <w:sz w:val="20"/>
                <w:szCs w:val="20"/>
              </w:rPr>
            </w:pPr>
            <w:r w:rsidRPr="002503E8">
              <w:rPr>
                <w:sz w:val="20"/>
                <w:szCs w:val="20"/>
              </w:rPr>
              <w:t>102,1</w:t>
            </w:r>
          </w:p>
        </w:tc>
        <w:tc>
          <w:tcPr>
            <w:tcW w:w="846" w:type="pct"/>
            <w:hideMark/>
          </w:tcPr>
          <w:p w14:paraId="1175C1DD" w14:textId="77777777" w:rsidR="002503E8" w:rsidRPr="002503E8" w:rsidRDefault="002503E8" w:rsidP="002503E8">
            <w:pPr>
              <w:spacing w:before="20" w:after="20"/>
              <w:jc w:val="right"/>
              <w:rPr>
                <w:sz w:val="20"/>
                <w:szCs w:val="20"/>
              </w:rPr>
            </w:pPr>
            <w:r w:rsidRPr="002503E8">
              <w:rPr>
                <w:sz w:val="20"/>
                <w:szCs w:val="20"/>
              </w:rPr>
              <w:t>101,4</w:t>
            </w:r>
          </w:p>
        </w:tc>
        <w:tc>
          <w:tcPr>
            <w:tcW w:w="846" w:type="pct"/>
            <w:gridSpan w:val="2"/>
            <w:hideMark/>
          </w:tcPr>
          <w:p w14:paraId="6D9AEB50" w14:textId="77777777" w:rsidR="002503E8" w:rsidRPr="002503E8" w:rsidRDefault="002503E8" w:rsidP="002503E8">
            <w:pPr>
              <w:spacing w:before="20" w:after="20"/>
              <w:ind w:firstLineChars="100" w:firstLine="200"/>
              <w:jc w:val="right"/>
              <w:rPr>
                <w:sz w:val="20"/>
                <w:szCs w:val="20"/>
              </w:rPr>
            </w:pPr>
            <w:r w:rsidRPr="002503E8">
              <w:rPr>
                <w:sz w:val="20"/>
                <w:szCs w:val="20"/>
              </w:rPr>
              <w:t xml:space="preserve">- </w:t>
            </w:r>
          </w:p>
        </w:tc>
        <w:tc>
          <w:tcPr>
            <w:tcW w:w="841" w:type="pct"/>
            <w:hideMark/>
          </w:tcPr>
          <w:p w14:paraId="6B424675" w14:textId="77777777" w:rsidR="002503E8" w:rsidRPr="002503E8" w:rsidRDefault="002503E8" w:rsidP="002503E8">
            <w:pPr>
              <w:spacing w:before="20" w:after="20"/>
              <w:ind w:firstLineChars="100" w:firstLine="200"/>
              <w:jc w:val="right"/>
              <w:rPr>
                <w:sz w:val="20"/>
                <w:szCs w:val="20"/>
              </w:rPr>
            </w:pPr>
            <w:r w:rsidRPr="002503E8">
              <w:rPr>
                <w:sz w:val="20"/>
                <w:szCs w:val="20"/>
              </w:rPr>
              <w:t xml:space="preserve">- </w:t>
            </w:r>
          </w:p>
        </w:tc>
      </w:tr>
      <w:tr w:rsidR="002503E8" w:rsidRPr="002503E8" w14:paraId="1C6F6D45" w14:textId="77777777" w:rsidTr="002503E8">
        <w:tc>
          <w:tcPr>
            <w:tcW w:w="1621" w:type="pct"/>
            <w:vAlign w:val="bottom"/>
            <w:hideMark/>
          </w:tcPr>
          <w:p w14:paraId="5BBED428" w14:textId="77777777" w:rsidR="002503E8" w:rsidRPr="002503E8" w:rsidRDefault="002503E8" w:rsidP="002503E8">
            <w:pPr>
              <w:spacing w:before="20" w:after="20"/>
              <w:rPr>
                <w:rFonts w:ascii="Kyrghyz Times" w:hAnsi="Kyrghyz Times" w:cs="Kyrghyz Times"/>
                <w:sz w:val="18"/>
                <w:szCs w:val="18"/>
              </w:rPr>
            </w:pPr>
            <w:r w:rsidRPr="002503E8">
              <w:rPr>
                <w:sz w:val="20"/>
                <w:szCs w:val="20"/>
              </w:rPr>
              <w:t>Март</w:t>
            </w:r>
          </w:p>
        </w:tc>
        <w:tc>
          <w:tcPr>
            <w:tcW w:w="846" w:type="pct"/>
            <w:hideMark/>
          </w:tcPr>
          <w:p w14:paraId="42DDDDCB" w14:textId="77777777" w:rsidR="002503E8" w:rsidRPr="002503E8" w:rsidRDefault="002503E8" w:rsidP="002503E8">
            <w:pPr>
              <w:spacing w:before="20" w:after="20"/>
              <w:jc w:val="right"/>
              <w:rPr>
                <w:sz w:val="20"/>
                <w:szCs w:val="20"/>
              </w:rPr>
            </w:pPr>
            <w:r w:rsidRPr="002503E8">
              <w:rPr>
                <w:sz w:val="20"/>
                <w:szCs w:val="20"/>
              </w:rPr>
              <w:t>102,6</w:t>
            </w:r>
          </w:p>
        </w:tc>
        <w:tc>
          <w:tcPr>
            <w:tcW w:w="846" w:type="pct"/>
            <w:hideMark/>
          </w:tcPr>
          <w:p w14:paraId="549297BA" w14:textId="77777777" w:rsidR="002503E8" w:rsidRPr="002503E8" w:rsidRDefault="002503E8" w:rsidP="002503E8">
            <w:pPr>
              <w:spacing w:before="20" w:after="20"/>
              <w:jc w:val="right"/>
              <w:rPr>
                <w:sz w:val="20"/>
                <w:szCs w:val="20"/>
              </w:rPr>
            </w:pPr>
            <w:r w:rsidRPr="002503E8">
              <w:rPr>
                <w:sz w:val="20"/>
                <w:szCs w:val="20"/>
              </w:rPr>
              <w:t>101,5</w:t>
            </w:r>
          </w:p>
        </w:tc>
        <w:tc>
          <w:tcPr>
            <w:tcW w:w="846" w:type="pct"/>
            <w:gridSpan w:val="2"/>
            <w:hideMark/>
          </w:tcPr>
          <w:p w14:paraId="16D39264" w14:textId="77777777" w:rsidR="002503E8" w:rsidRPr="002503E8" w:rsidRDefault="002503E8" w:rsidP="002503E8">
            <w:pPr>
              <w:spacing w:before="20" w:after="20"/>
              <w:ind w:firstLineChars="100" w:firstLine="200"/>
              <w:jc w:val="right"/>
              <w:rPr>
                <w:sz w:val="20"/>
                <w:szCs w:val="20"/>
              </w:rPr>
            </w:pPr>
            <w:r w:rsidRPr="002503E8">
              <w:rPr>
                <w:sz w:val="20"/>
                <w:szCs w:val="20"/>
              </w:rPr>
              <w:t>111,6</w:t>
            </w:r>
          </w:p>
        </w:tc>
        <w:tc>
          <w:tcPr>
            <w:tcW w:w="841" w:type="pct"/>
            <w:hideMark/>
          </w:tcPr>
          <w:p w14:paraId="4DA3B54F" w14:textId="77777777" w:rsidR="002503E8" w:rsidRPr="002503E8" w:rsidRDefault="002503E8" w:rsidP="002503E8">
            <w:pPr>
              <w:spacing w:before="20" w:after="20"/>
              <w:ind w:firstLineChars="100" w:firstLine="200"/>
              <w:jc w:val="right"/>
              <w:rPr>
                <w:sz w:val="20"/>
                <w:szCs w:val="20"/>
              </w:rPr>
            </w:pPr>
            <w:r w:rsidRPr="002503E8">
              <w:rPr>
                <w:sz w:val="20"/>
                <w:szCs w:val="20"/>
              </w:rPr>
              <w:t>111,8</w:t>
            </w:r>
          </w:p>
        </w:tc>
      </w:tr>
      <w:tr w:rsidR="002503E8" w:rsidRPr="002503E8" w14:paraId="0C0875EC" w14:textId="77777777" w:rsidTr="002503E8">
        <w:tc>
          <w:tcPr>
            <w:tcW w:w="1621" w:type="pct"/>
            <w:vAlign w:val="bottom"/>
            <w:hideMark/>
          </w:tcPr>
          <w:p w14:paraId="79BFB42C" w14:textId="77777777" w:rsidR="002503E8" w:rsidRPr="002503E8" w:rsidRDefault="002503E8" w:rsidP="002503E8">
            <w:pPr>
              <w:spacing w:before="20" w:after="20"/>
              <w:rPr>
                <w:rFonts w:ascii="Kyrghyz Times" w:hAnsi="Kyrghyz Times" w:cs="Kyrghyz Times"/>
                <w:sz w:val="18"/>
                <w:szCs w:val="18"/>
              </w:rPr>
            </w:pPr>
            <w:r w:rsidRPr="002503E8">
              <w:rPr>
                <w:sz w:val="20"/>
                <w:szCs w:val="20"/>
              </w:rPr>
              <w:t>Январь-март</w:t>
            </w:r>
          </w:p>
        </w:tc>
        <w:tc>
          <w:tcPr>
            <w:tcW w:w="846" w:type="pct"/>
            <w:hideMark/>
          </w:tcPr>
          <w:p w14:paraId="4A700075" w14:textId="77777777" w:rsidR="002503E8" w:rsidRPr="002503E8" w:rsidRDefault="002503E8" w:rsidP="002503E8">
            <w:pPr>
              <w:spacing w:before="20" w:after="20"/>
              <w:jc w:val="right"/>
              <w:rPr>
                <w:sz w:val="20"/>
                <w:szCs w:val="20"/>
              </w:rPr>
            </w:pPr>
            <w:r w:rsidRPr="002503E8">
              <w:rPr>
                <w:sz w:val="20"/>
                <w:szCs w:val="20"/>
              </w:rPr>
              <w:t>102,3</w:t>
            </w:r>
          </w:p>
        </w:tc>
        <w:tc>
          <w:tcPr>
            <w:tcW w:w="846" w:type="pct"/>
            <w:hideMark/>
          </w:tcPr>
          <w:p w14:paraId="45CE67BD" w14:textId="77777777" w:rsidR="002503E8" w:rsidRPr="002503E8" w:rsidRDefault="002503E8" w:rsidP="002503E8">
            <w:pPr>
              <w:spacing w:before="20" w:after="20"/>
              <w:jc w:val="right"/>
              <w:rPr>
                <w:sz w:val="20"/>
                <w:szCs w:val="20"/>
              </w:rPr>
            </w:pPr>
            <w:r w:rsidRPr="002503E8">
              <w:rPr>
                <w:sz w:val="20"/>
                <w:szCs w:val="20"/>
              </w:rPr>
              <w:t>101,4</w:t>
            </w:r>
          </w:p>
        </w:tc>
        <w:tc>
          <w:tcPr>
            <w:tcW w:w="846" w:type="pct"/>
            <w:gridSpan w:val="2"/>
            <w:hideMark/>
          </w:tcPr>
          <w:p w14:paraId="1A6E9255" w14:textId="77777777" w:rsidR="002503E8" w:rsidRPr="002503E8" w:rsidRDefault="002503E8" w:rsidP="002503E8">
            <w:pPr>
              <w:spacing w:before="20" w:after="20"/>
              <w:ind w:firstLineChars="100" w:firstLine="200"/>
              <w:jc w:val="right"/>
              <w:rPr>
                <w:sz w:val="20"/>
                <w:szCs w:val="20"/>
              </w:rPr>
            </w:pPr>
            <w:r w:rsidRPr="002503E8">
              <w:rPr>
                <w:sz w:val="20"/>
                <w:szCs w:val="20"/>
              </w:rPr>
              <w:t xml:space="preserve">- </w:t>
            </w:r>
          </w:p>
        </w:tc>
        <w:tc>
          <w:tcPr>
            <w:tcW w:w="841" w:type="pct"/>
            <w:hideMark/>
          </w:tcPr>
          <w:p w14:paraId="1EF08419" w14:textId="77777777" w:rsidR="002503E8" w:rsidRPr="002503E8" w:rsidRDefault="002503E8" w:rsidP="002503E8">
            <w:pPr>
              <w:spacing w:before="20" w:after="20"/>
              <w:ind w:firstLineChars="100" w:firstLine="200"/>
              <w:jc w:val="right"/>
              <w:rPr>
                <w:sz w:val="20"/>
                <w:szCs w:val="20"/>
              </w:rPr>
            </w:pPr>
            <w:r w:rsidRPr="002503E8">
              <w:rPr>
                <w:sz w:val="20"/>
                <w:szCs w:val="20"/>
              </w:rPr>
              <w:t xml:space="preserve">- </w:t>
            </w:r>
          </w:p>
        </w:tc>
      </w:tr>
      <w:tr w:rsidR="002503E8" w:rsidRPr="002503E8" w14:paraId="77E232E0" w14:textId="77777777" w:rsidTr="002503E8">
        <w:tc>
          <w:tcPr>
            <w:tcW w:w="1621" w:type="pct"/>
            <w:vAlign w:val="bottom"/>
            <w:hideMark/>
          </w:tcPr>
          <w:p w14:paraId="3BA0931C" w14:textId="77777777" w:rsidR="002503E8" w:rsidRPr="002503E8" w:rsidRDefault="002503E8" w:rsidP="002503E8">
            <w:pPr>
              <w:spacing w:before="20" w:after="20"/>
              <w:rPr>
                <w:sz w:val="20"/>
                <w:szCs w:val="20"/>
              </w:rPr>
            </w:pPr>
            <w:r w:rsidRPr="002503E8">
              <w:rPr>
                <w:sz w:val="20"/>
                <w:szCs w:val="20"/>
              </w:rPr>
              <w:t>Апрель</w:t>
            </w:r>
          </w:p>
        </w:tc>
        <w:tc>
          <w:tcPr>
            <w:tcW w:w="846" w:type="pct"/>
            <w:hideMark/>
          </w:tcPr>
          <w:p w14:paraId="1A3871BD" w14:textId="77777777" w:rsidR="002503E8" w:rsidRPr="002503E8" w:rsidRDefault="002503E8" w:rsidP="002503E8">
            <w:pPr>
              <w:spacing w:before="20" w:after="20"/>
              <w:jc w:val="right"/>
              <w:rPr>
                <w:sz w:val="20"/>
                <w:szCs w:val="20"/>
              </w:rPr>
            </w:pPr>
            <w:r w:rsidRPr="002503E8">
              <w:rPr>
                <w:sz w:val="20"/>
                <w:szCs w:val="20"/>
              </w:rPr>
              <w:t>103,2</w:t>
            </w:r>
          </w:p>
        </w:tc>
        <w:tc>
          <w:tcPr>
            <w:tcW w:w="846" w:type="pct"/>
            <w:hideMark/>
          </w:tcPr>
          <w:p w14:paraId="02702DF7" w14:textId="77777777" w:rsidR="002503E8" w:rsidRPr="002503E8" w:rsidRDefault="002503E8" w:rsidP="002503E8">
            <w:pPr>
              <w:spacing w:before="20" w:after="20"/>
              <w:jc w:val="right"/>
              <w:rPr>
                <w:sz w:val="20"/>
                <w:szCs w:val="20"/>
              </w:rPr>
            </w:pPr>
            <w:r w:rsidRPr="002503E8">
              <w:rPr>
                <w:sz w:val="20"/>
                <w:szCs w:val="20"/>
              </w:rPr>
              <w:t>103,8</w:t>
            </w:r>
          </w:p>
        </w:tc>
        <w:tc>
          <w:tcPr>
            <w:tcW w:w="846" w:type="pct"/>
            <w:gridSpan w:val="2"/>
            <w:hideMark/>
          </w:tcPr>
          <w:p w14:paraId="24A00917" w14:textId="77777777" w:rsidR="002503E8" w:rsidRPr="002503E8" w:rsidRDefault="002503E8" w:rsidP="002503E8">
            <w:pPr>
              <w:spacing w:before="20" w:after="20"/>
              <w:ind w:firstLineChars="100" w:firstLine="200"/>
              <w:jc w:val="right"/>
              <w:rPr>
                <w:sz w:val="20"/>
                <w:szCs w:val="20"/>
              </w:rPr>
            </w:pPr>
            <w:r w:rsidRPr="002503E8">
              <w:rPr>
                <w:sz w:val="20"/>
                <w:szCs w:val="20"/>
              </w:rPr>
              <w:t>101,9</w:t>
            </w:r>
          </w:p>
        </w:tc>
        <w:tc>
          <w:tcPr>
            <w:tcW w:w="841" w:type="pct"/>
            <w:hideMark/>
          </w:tcPr>
          <w:p w14:paraId="2A897F37" w14:textId="77777777" w:rsidR="002503E8" w:rsidRPr="002503E8" w:rsidRDefault="002503E8" w:rsidP="002503E8">
            <w:pPr>
              <w:spacing w:before="20" w:after="20"/>
              <w:ind w:firstLineChars="100" w:firstLine="200"/>
              <w:jc w:val="right"/>
              <w:rPr>
                <w:sz w:val="20"/>
                <w:szCs w:val="20"/>
              </w:rPr>
            </w:pPr>
            <w:r w:rsidRPr="002503E8">
              <w:rPr>
                <w:sz w:val="20"/>
                <w:szCs w:val="20"/>
              </w:rPr>
              <w:t>104,2</w:t>
            </w:r>
          </w:p>
        </w:tc>
      </w:tr>
      <w:tr w:rsidR="002503E8" w:rsidRPr="002503E8" w14:paraId="2137D662" w14:textId="77777777" w:rsidTr="002503E8">
        <w:tc>
          <w:tcPr>
            <w:tcW w:w="1621" w:type="pct"/>
            <w:vAlign w:val="bottom"/>
            <w:hideMark/>
          </w:tcPr>
          <w:p w14:paraId="3BC6A9AC" w14:textId="77777777" w:rsidR="002503E8" w:rsidRPr="002503E8" w:rsidRDefault="002503E8" w:rsidP="002503E8">
            <w:pPr>
              <w:spacing w:before="20" w:after="20"/>
              <w:rPr>
                <w:sz w:val="20"/>
                <w:szCs w:val="20"/>
              </w:rPr>
            </w:pPr>
            <w:r w:rsidRPr="002503E8">
              <w:rPr>
                <w:sz w:val="20"/>
                <w:szCs w:val="20"/>
              </w:rPr>
              <w:t>Январь-апрель</w:t>
            </w:r>
          </w:p>
        </w:tc>
        <w:tc>
          <w:tcPr>
            <w:tcW w:w="846" w:type="pct"/>
            <w:hideMark/>
          </w:tcPr>
          <w:p w14:paraId="4F67ED59" w14:textId="77777777" w:rsidR="002503E8" w:rsidRPr="002503E8" w:rsidRDefault="002503E8" w:rsidP="002503E8">
            <w:pPr>
              <w:spacing w:before="20" w:after="20"/>
              <w:jc w:val="right"/>
              <w:rPr>
                <w:sz w:val="20"/>
                <w:szCs w:val="20"/>
              </w:rPr>
            </w:pPr>
            <w:r w:rsidRPr="002503E8">
              <w:rPr>
                <w:sz w:val="20"/>
                <w:szCs w:val="20"/>
              </w:rPr>
              <w:t>102,5</w:t>
            </w:r>
          </w:p>
        </w:tc>
        <w:tc>
          <w:tcPr>
            <w:tcW w:w="846" w:type="pct"/>
            <w:hideMark/>
          </w:tcPr>
          <w:p w14:paraId="61093C35" w14:textId="77777777" w:rsidR="002503E8" w:rsidRPr="002503E8" w:rsidRDefault="002503E8" w:rsidP="002503E8">
            <w:pPr>
              <w:spacing w:before="20" w:after="20"/>
              <w:jc w:val="right"/>
              <w:rPr>
                <w:sz w:val="20"/>
                <w:szCs w:val="20"/>
              </w:rPr>
            </w:pPr>
            <w:r w:rsidRPr="002503E8">
              <w:rPr>
                <w:sz w:val="20"/>
                <w:szCs w:val="20"/>
              </w:rPr>
              <w:t>102,1</w:t>
            </w:r>
          </w:p>
        </w:tc>
        <w:tc>
          <w:tcPr>
            <w:tcW w:w="846" w:type="pct"/>
            <w:gridSpan w:val="2"/>
            <w:hideMark/>
          </w:tcPr>
          <w:p w14:paraId="3A57A508" w14:textId="77777777" w:rsidR="002503E8" w:rsidRPr="002503E8" w:rsidRDefault="002503E8" w:rsidP="002503E8">
            <w:pPr>
              <w:spacing w:before="20" w:after="20"/>
              <w:ind w:firstLineChars="100" w:firstLine="200"/>
              <w:jc w:val="right"/>
              <w:rPr>
                <w:sz w:val="20"/>
                <w:szCs w:val="20"/>
              </w:rPr>
            </w:pPr>
            <w:r w:rsidRPr="002503E8">
              <w:rPr>
                <w:sz w:val="20"/>
                <w:szCs w:val="20"/>
              </w:rPr>
              <w:t xml:space="preserve">- </w:t>
            </w:r>
          </w:p>
        </w:tc>
        <w:tc>
          <w:tcPr>
            <w:tcW w:w="841" w:type="pct"/>
            <w:hideMark/>
          </w:tcPr>
          <w:p w14:paraId="4F62ED56" w14:textId="77777777" w:rsidR="002503E8" w:rsidRPr="002503E8" w:rsidRDefault="002503E8" w:rsidP="002503E8">
            <w:pPr>
              <w:spacing w:before="20" w:after="20"/>
              <w:ind w:firstLineChars="100" w:firstLine="200"/>
              <w:jc w:val="right"/>
              <w:rPr>
                <w:sz w:val="20"/>
                <w:szCs w:val="20"/>
              </w:rPr>
            </w:pPr>
            <w:r w:rsidRPr="002503E8">
              <w:rPr>
                <w:sz w:val="20"/>
                <w:szCs w:val="20"/>
              </w:rPr>
              <w:t xml:space="preserve">- </w:t>
            </w:r>
          </w:p>
        </w:tc>
      </w:tr>
      <w:tr w:rsidR="002503E8" w:rsidRPr="002503E8" w14:paraId="1B06BB03" w14:textId="77777777" w:rsidTr="002503E8">
        <w:tc>
          <w:tcPr>
            <w:tcW w:w="1621" w:type="pct"/>
            <w:vAlign w:val="bottom"/>
            <w:hideMark/>
          </w:tcPr>
          <w:p w14:paraId="762834C8" w14:textId="77777777" w:rsidR="002503E8" w:rsidRPr="002503E8" w:rsidRDefault="002503E8" w:rsidP="002503E8">
            <w:pPr>
              <w:spacing w:before="20" w:after="20"/>
              <w:rPr>
                <w:sz w:val="20"/>
                <w:szCs w:val="20"/>
              </w:rPr>
            </w:pPr>
            <w:r w:rsidRPr="002503E8">
              <w:rPr>
                <w:sz w:val="20"/>
                <w:szCs w:val="20"/>
              </w:rPr>
              <w:t>Май</w:t>
            </w:r>
          </w:p>
        </w:tc>
        <w:tc>
          <w:tcPr>
            <w:tcW w:w="846" w:type="pct"/>
            <w:hideMark/>
          </w:tcPr>
          <w:p w14:paraId="7F7DCBEC" w14:textId="77777777" w:rsidR="002503E8" w:rsidRPr="002503E8" w:rsidRDefault="002503E8" w:rsidP="002503E8">
            <w:pPr>
              <w:spacing w:before="20" w:after="20"/>
              <w:jc w:val="right"/>
              <w:rPr>
                <w:sz w:val="20"/>
                <w:szCs w:val="20"/>
              </w:rPr>
            </w:pPr>
            <w:r w:rsidRPr="002503E8">
              <w:rPr>
                <w:sz w:val="20"/>
                <w:szCs w:val="20"/>
              </w:rPr>
              <w:t>103,8</w:t>
            </w:r>
          </w:p>
        </w:tc>
        <w:tc>
          <w:tcPr>
            <w:tcW w:w="846" w:type="pct"/>
            <w:hideMark/>
          </w:tcPr>
          <w:p w14:paraId="180512E6" w14:textId="77777777" w:rsidR="002503E8" w:rsidRPr="002503E8" w:rsidRDefault="002503E8" w:rsidP="002503E8">
            <w:pPr>
              <w:spacing w:before="20" w:after="20"/>
              <w:jc w:val="right"/>
              <w:rPr>
                <w:sz w:val="20"/>
                <w:szCs w:val="20"/>
              </w:rPr>
            </w:pPr>
            <w:r w:rsidRPr="002503E8">
              <w:rPr>
                <w:sz w:val="20"/>
                <w:szCs w:val="20"/>
              </w:rPr>
              <w:t>103,8</w:t>
            </w:r>
          </w:p>
        </w:tc>
        <w:tc>
          <w:tcPr>
            <w:tcW w:w="846" w:type="pct"/>
            <w:gridSpan w:val="2"/>
            <w:hideMark/>
          </w:tcPr>
          <w:p w14:paraId="15B2C644" w14:textId="77777777" w:rsidR="002503E8" w:rsidRPr="002503E8" w:rsidRDefault="002503E8" w:rsidP="002503E8">
            <w:pPr>
              <w:spacing w:before="20" w:after="20"/>
              <w:ind w:firstLineChars="100" w:firstLine="200"/>
              <w:jc w:val="right"/>
              <w:rPr>
                <w:sz w:val="20"/>
                <w:szCs w:val="20"/>
              </w:rPr>
            </w:pPr>
            <w:r w:rsidRPr="002503E8">
              <w:rPr>
                <w:sz w:val="20"/>
                <w:szCs w:val="20"/>
              </w:rPr>
              <w:t>142,3</w:t>
            </w:r>
          </w:p>
        </w:tc>
        <w:tc>
          <w:tcPr>
            <w:tcW w:w="841" w:type="pct"/>
            <w:hideMark/>
          </w:tcPr>
          <w:p w14:paraId="066CE7D6" w14:textId="77777777" w:rsidR="002503E8" w:rsidRPr="002503E8" w:rsidRDefault="002503E8" w:rsidP="002503E8">
            <w:pPr>
              <w:spacing w:before="20" w:after="20"/>
              <w:ind w:firstLineChars="100" w:firstLine="200"/>
              <w:jc w:val="right"/>
              <w:rPr>
                <w:sz w:val="20"/>
                <w:szCs w:val="20"/>
              </w:rPr>
            </w:pPr>
            <w:r w:rsidRPr="002503E8">
              <w:rPr>
                <w:sz w:val="20"/>
                <w:szCs w:val="20"/>
              </w:rPr>
              <w:t>142,3</w:t>
            </w:r>
          </w:p>
        </w:tc>
      </w:tr>
      <w:tr w:rsidR="002503E8" w:rsidRPr="002503E8" w14:paraId="2AB8243C" w14:textId="77777777" w:rsidTr="002503E8">
        <w:tc>
          <w:tcPr>
            <w:tcW w:w="1621" w:type="pct"/>
            <w:vAlign w:val="bottom"/>
            <w:hideMark/>
          </w:tcPr>
          <w:p w14:paraId="6C411364" w14:textId="77777777" w:rsidR="002503E8" w:rsidRPr="002503E8" w:rsidRDefault="002503E8" w:rsidP="002503E8">
            <w:pPr>
              <w:spacing w:before="20" w:after="20"/>
              <w:rPr>
                <w:sz w:val="20"/>
                <w:szCs w:val="20"/>
              </w:rPr>
            </w:pPr>
            <w:r w:rsidRPr="002503E8">
              <w:rPr>
                <w:sz w:val="20"/>
                <w:szCs w:val="20"/>
              </w:rPr>
              <w:t>Январь-май</w:t>
            </w:r>
          </w:p>
        </w:tc>
        <w:tc>
          <w:tcPr>
            <w:tcW w:w="846" w:type="pct"/>
            <w:hideMark/>
          </w:tcPr>
          <w:p w14:paraId="1791D11A" w14:textId="77777777" w:rsidR="002503E8" w:rsidRPr="002503E8" w:rsidRDefault="002503E8" w:rsidP="002503E8">
            <w:pPr>
              <w:spacing w:before="20" w:after="20"/>
              <w:jc w:val="right"/>
              <w:rPr>
                <w:sz w:val="20"/>
                <w:szCs w:val="20"/>
              </w:rPr>
            </w:pPr>
            <w:r w:rsidRPr="002503E8">
              <w:rPr>
                <w:sz w:val="20"/>
                <w:szCs w:val="20"/>
              </w:rPr>
              <w:t>102,9</w:t>
            </w:r>
          </w:p>
        </w:tc>
        <w:tc>
          <w:tcPr>
            <w:tcW w:w="846" w:type="pct"/>
            <w:hideMark/>
          </w:tcPr>
          <w:p w14:paraId="500F89F7" w14:textId="77777777" w:rsidR="002503E8" w:rsidRPr="002503E8" w:rsidRDefault="002503E8" w:rsidP="002503E8">
            <w:pPr>
              <w:spacing w:before="20" w:after="20"/>
              <w:jc w:val="right"/>
              <w:rPr>
                <w:sz w:val="20"/>
                <w:szCs w:val="20"/>
              </w:rPr>
            </w:pPr>
            <w:r w:rsidRPr="002503E8">
              <w:rPr>
                <w:sz w:val="20"/>
                <w:szCs w:val="20"/>
              </w:rPr>
              <w:t>102,5</w:t>
            </w:r>
          </w:p>
        </w:tc>
        <w:tc>
          <w:tcPr>
            <w:tcW w:w="846" w:type="pct"/>
            <w:gridSpan w:val="2"/>
            <w:hideMark/>
          </w:tcPr>
          <w:p w14:paraId="7F2CB96B" w14:textId="77777777" w:rsidR="002503E8" w:rsidRPr="002503E8" w:rsidRDefault="002503E8" w:rsidP="002503E8">
            <w:pPr>
              <w:spacing w:before="20" w:after="20"/>
              <w:ind w:firstLineChars="100" w:firstLine="200"/>
              <w:jc w:val="right"/>
              <w:rPr>
                <w:sz w:val="20"/>
                <w:szCs w:val="20"/>
              </w:rPr>
            </w:pPr>
            <w:r w:rsidRPr="002503E8">
              <w:rPr>
                <w:sz w:val="20"/>
                <w:szCs w:val="20"/>
              </w:rPr>
              <w:t xml:space="preserve">- </w:t>
            </w:r>
          </w:p>
        </w:tc>
        <w:tc>
          <w:tcPr>
            <w:tcW w:w="841" w:type="pct"/>
            <w:hideMark/>
          </w:tcPr>
          <w:p w14:paraId="71D24544" w14:textId="77777777" w:rsidR="002503E8" w:rsidRPr="002503E8" w:rsidRDefault="002503E8" w:rsidP="002503E8">
            <w:pPr>
              <w:spacing w:before="20" w:after="20"/>
              <w:ind w:firstLineChars="100" w:firstLine="200"/>
              <w:jc w:val="right"/>
              <w:rPr>
                <w:sz w:val="20"/>
                <w:szCs w:val="20"/>
              </w:rPr>
            </w:pPr>
            <w:r w:rsidRPr="002503E8">
              <w:rPr>
                <w:sz w:val="20"/>
                <w:szCs w:val="20"/>
              </w:rPr>
              <w:t xml:space="preserve">- </w:t>
            </w:r>
          </w:p>
        </w:tc>
      </w:tr>
      <w:tr w:rsidR="002503E8" w:rsidRPr="002503E8" w14:paraId="15CB9E0D" w14:textId="77777777" w:rsidTr="002503E8">
        <w:tc>
          <w:tcPr>
            <w:tcW w:w="1621" w:type="pct"/>
            <w:vAlign w:val="bottom"/>
            <w:hideMark/>
          </w:tcPr>
          <w:p w14:paraId="7552E63D" w14:textId="77777777" w:rsidR="002503E8" w:rsidRPr="002503E8" w:rsidRDefault="002503E8" w:rsidP="002503E8">
            <w:pPr>
              <w:spacing w:before="20" w:after="20"/>
              <w:rPr>
                <w:sz w:val="20"/>
                <w:szCs w:val="20"/>
              </w:rPr>
            </w:pPr>
            <w:r w:rsidRPr="002503E8">
              <w:rPr>
                <w:sz w:val="20"/>
                <w:szCs w:val="20"/>
              </w:rPr>
              <w:t>Июнь</w:t>
            </w:r>
          </w:p>
        </w:tc>
        <w:tc>
          <w:tcPr>
            <w:tcW w:w="846" w:type="pct"/>
            <w:hideMark/>
          </w:tcPr>
          <w:p w14:paraId="0857A734" w14:textId="77777777" w:rsidR="002503E8" w:rsidRPr="002503E8" w:rsidRDefault="002503E8" w:rsidP="002503E8">
            <w:pPr>
              <w:spacing w:before="20" w:after="20"/>
              <w:jc w:val="right"/>
              <w:rPr>
                <w:sz w:val="20"/>
                <w:szCs w:val="20"/>
              </w:rPr>
            </w:pPr>
            <w:r w:rsidRPr="002503E8">
              <w:rPr>
                <w:sz w:val="20"/>
                <w:szCs w:val="20"/>
              </w:rPr>
              <w:t>102,3</w:t>
            </w:r>
          </w:p>
        </w:tc>
        <w:tc>
          <w:tcPr>
            <w:tcW w:w="846" w:type="pct"/>
            <w:hideMark/>
          </w:tcPr>
          <w:p w14:paraId="25B61EE1" w14:textId="77777777" w:rsidR="002503E8" w:rsidRPr="002503E8" w:rsidRDefault="002503E8" w:rsidP="002503E8">
            <w:pPr>
              <w:spacing w:before="20" w:after="20"/>
              <w:jc w:val="right"/>
              <w:rPr>
                <w:sz w:val="20"/>
                <w:szCs w:val="20"/>
              </w:rPr>
            </w:pPr>
            <w:r w:rsidRPr="002503E8">
              <w:rPr>
                <w:sz w:val="20"/>
                <w:szCs w:val="20"/>
              </w:rPr>
              <w:t>105,1</w:t>
            </w:r>
          </w:p>
        </w:tc>
        <w:tc>
          <w:tcPr>
            <w:tcW w:w="846" w:type="pct"/>
            <w:gridSpan w:val="2"/>
            <w:hideMark/>
          </w:tcPr>
          <w:p w14:paraId="56CB5EED" w14:textId="77777777" w:rsidR="002503E8" w:rsidRPr="002503E8" w:rsidRDefault="002503E8" w:rsidP="002503E8">
            <w:pPr>
              <w:spacing w:before="20" w:after="20"/>
              <w:ind w:firstLineChars="100" w:firstLine="200"/>
              <w:jc w:val="right"/>
              <w:rPr>
                <w:sz w:val="20"/>
                <w:szCs w:val="20"/>
              </w:rPr>
            </w:pPr>
            <w:r w:rsidRPr="002503E8">
              <w:rPr>
                <w:sz w:val="20"/>
                <w:szCs w:val="20"/>
              </w:rPr>
              <w:t>157,7</w:t>
            </w:r>
          </w:p>
        </w:tc>
        <w:tc>
          <w:tcPr>
            <w:tcW w:w="841" w:type="pct"/>
            <w:hideMark/>
          </w:tcPr>
          <w:p w14:paraId="530584FC" w14:textId="77777777" w:rsidR="002503E8" w:rsidRPr="002503E8" w:rsidRDefault="002503E8" w:rsidP="002503E8">
            <w:pPr>
              <w:spacing w:before="20" w:after="20"/>
              <w:ind w:firstLineChars="100" w:firstLine="200"/>
              <w:jc w:val="right"/>
              <w:rPr>
                <w:sz w:val="20"/>
                <w:szCs w:val="20"/>
              </w:rPr>
            </w:pPr>
            <w:r w:rsidRPr="002503E8">
              <w:rPr>
                <w:sz w:val="20"/>
                <w:szCs w:val="20"/>
              </w:rPr>
              <w:t>159,6</w:t>
            </w:r>
          </w:p>
        </w:tc>
      </w:tr>
      <w:tr w:rsidR="002503E8" w:rsidRPr="002503E8" w14:paraId="4E3FCEC7" w14:textId="77777777" w:rsidTr="002503E8">
        <w:tc>
          <w:tcPr>
            <w:tcW w:w="1621" w:type="pct"/>
            <w:vAlign w:val="bottom"/>
            <w:hideMark/>
          </w:tcPr>
          <w:p w14:paraId="3F7B1EC8" w14:textId="77777777" w:rsidR="002503E8" w:rsidRPr="002503E8" w:rsidRDefault="002503E8" w:rsidP="002503E8">
            <w:pPr>
              <w:spacing w:before="20" w:after="20"/>
              <w:rPr>
                <w:sz w:val="20"/>
                <w:szCs w:val="20"/>
              </w:rPr>
            </w:pPr>
            <w:r w:rsidRPr="002503E8">
              <w:rPr>
                <w:sz w:val="20"/>
                <w:szCs w:val="20"/>
              </w:rPr>
              <w:t>Январь-июнь</w:t>
            </w:r>
          </w:p>
        </w:tc>
        <w:tc>
          <w:tcPr>
            <w:tcW w:w="846" w:type="pct"/>
            <w:hideMark/>
          </w:tcPr>
          <w:p w14:paraId="7158B220" w14:textId="77777777" w:rsidR="002503E8" w:rsidRPr="002503E8" w:rsidRDefault="002503E8" w:rsidP="002503E8">
            <w:pPr>
              <w:spacing w:before="20" w:after="20"/>
              <w:jc w:val="right"/>
              <w:rPr>
                <w:sz w:val="20"/>
                <w:szCs w:val="20"/>
              </w:rPr>
            </w:pPr>
            <w:r w:rsidRPr="002503E8">
              <w:rPr>
                <w:sz w:val="20"/>
                <w:szCs w:val="20"/>
              </w:rPr>
              <w:t>102,7</w:t>
            </w:r>
          </w:p>
        </w:tc>
        <w:tc>
          <w:tcPr>
            <w:tcW w:w="846" w:type="pct"/>
            <w:hideMark/>
          </w:tcPr>
          <w:p w14:paraId="72B65CCC" w14:textId="77777777" w:rsidR="002503E8" w:rsidRPr="002503E8" w:rsidRDefault="002503E8" w:rsidP="002503E8">
            <w:pPr>
              <w:spacing w:before="20" w:after="20"/>
              <w:jc w:val="right"/>
              <w:rPr>
                <w:sz w:val="20"/>
                <w:szCs w:val="20"/>
              </w:rPr>
            </w:pPr>
            <w:r w:rsidRPr="002503E8">
              <w:rPr>
                <w:sz w:val="20"/>
                <w:szCs w:val="20"/>
              </w:rPr>
              <w:t>103,3</w:t>
            </w:r>
          </w:p>
        </w:tc>
        <w:tc>
          <w:tcPr>
            <w:tcW w:w="846" w:type="pct"/>
            <w:gridSpan w:val="2"/>
            <w:hideMark/>
          </w:tcPr>
          <w:p w14:paraId="591302F5" w14:textId="77777777" w:rsidR="002503E8" w:rsidRPr="002503E8" w:rsidRDefault="002503E8" w:rsidP="002503E8">
            <w:pPr>
              <w:spacing w:before="20" w:after="20"/>
              <w:ind w:firstLineChars="100" w:firstLine="200"/>
              <w:jc w:val="right"/>
              <w:rPr>
                <w:sz w:val="20"/>
                <w:szCs w:val="20"/>
              </w:rPr>
            </w:pPr>
            <w:r w:rsidRPr="002503E8">
              <w:rPr>
                <w:sz w:val="20"/>
                <w:szCs w:val="20"/>
              </w:rPr>
              <w:t xml:space="preserve">- </w:t>
            </w:r>
          </w:p>
        </w:tc>
        <w:tc>
          <w:tcPr>
            <w:tcW w:w="841" w:type="pct"/>
            <w:hideMark/>
          </w:tcPr>
          <w:p w14:paraId="49654CCA" w14:textId="77777777" w:rsidR="002503E8" w:rsidRPr="002503E8" w:rsidRDefault="002503E8" w:rsidP="002503E8">
            <w:pPr>
              <w:spacing w:before="20" w:after="20"/>
              <w:ind w:firstLineChars="100" w:firstLine="200"/>
              <w:jc w:val="right"/>
              <w:rPr>
                <w:sz w:val="20"/>
                <w:szCs w:val="20"/>
              </w:rPr>
            </w:pPr>
            <w:r w:rsidRPr="002503E8">
              <w:rPr>
                <w:sz w:val="20"/>
                <w:szCs w:val="20"/>
              </w:rPr>
              <w:t xml:space="preserve">- </w:t>
            </w:r>
          </w:p>
        </w:tc>
      </w:tr>
      <w:tr w:rsidR="002503E8" w:rsidRPr="002503E8" w14:paraId="642812D7" w14:textId="77777777" w:rsidTr="002503E8">
        <w:tc>
          <w:tcPr>
            <w:tcW w:w="1621" w:type="pct"/>
            <w:vAlign w:val="bottom"/>
            <w:hideMark/>
          </w:tcPr>
          <w:p w14:paraId="00EC89A1" w14:textId="77777777" w:rsidR="002503E8" w:rsidRPr="002503E8" w:rsidRDefault="002503E8" w:rsidP="002503E8">
            <w:pPr>
              <w:spacing w:before="20" w:after="20"/>
              <w:rPr>
                <w:sz w:val="20"/>
                <w:szCs w:val="20"/>
              </w:rPr>
            </w:pPr>
            <w:r w:rsidRPr="002503E8">
              <w:rPr>
                <w:sz w:val="20"/>
                <w:szCs w:val="20"/>
              </w:rPr>
              <w:t>Июль</w:t>
            </w:r>
          </w:p>
        </w:tc>
        <w:tc>
          <w:tcPr>
            <w:tcW w:w="846" w:type="pct"/>
            <w:hideMark/>
          </w:tcPr>
          <w:p w14:paraId="0D689718" w14:textId="77777777" w:rsidR="002503E8" w:rsidRPr="002503E8" w:rsidRDefault="002503E8" w:rsidP="002503E8">
            <w:pPr>
              <w:spacing w:before="20" w:after="20"/>
              <w:jc w:val="right"/>
              <w:rPr>
                <w:sz w:val="20"/>
                <w:szCs w:val="20"/>
              </w:rPr>
            </w:pPr>
            <w:r w:rsidRPr="002503E8">
              <w:rPr>
                <w:sz w:val="20"/>
                <w:szCs w:val="20"/>
              </w:rPr>
              <w:t>93,4</w:t>
            </w:r>
          </w:p>
        </w:tc>
        <w:tc>
          <w:tcPr>
            <w:tcW w:w="846" w:type="pct"/>
            <w:hideMark/>
          </w:tcPr>
          <w:p w14:paraId="007930A4" w14:textId="77777777" w:rsidR="002503E8" w:rsidRPr="002503E8" w:rsidRDefault="002503E8" w:rsidP="002503E8">
            <w:pPr>
              <w:spacing w:before="20" w:after="20"/>
              <w:jc w:val="right"/>
              <w:rPr>
                <w:sz w:val="20"/>
                <w:szCs w:val="20"/>
              </w:rPr>
            </w:pPr>
            <w:r w:rsidRPr="002503E8">
              <w:rPr>
                <w:sz w:val="20"/>
                <w:szCs w:val="20"/>
              </w:rPr>
              <w:t>113,4</w:t>
            </w:r>
          </w:p>
        </w:tc>
        <w:tc>
          <w:tcPr>
            <w:tcW w:w="846" w:type="pct"/>
            <w:gridSpan w:val="2"/>
            <w:hideMark/>
          </w:tcPr>
          <w:p w14:paraId="444BB60B" w14:textId="77777777" w:rsidR="002503E8" w:rsidRPr="002503E8" w:rsidRDefault="002503E8" w:rsidP="002503E8">
            <w:pPr>
              <w:spacing w:before="20" w:after="20"/>
              <w:ind w:firstLineChars="100" w:firstLine="200"/>
              <w:jc w:val="right"/>
              <w:rPr>
                <w:sz w:val="20"/>
                <w:szCs w:val="20"/>
              </w:rPr>
            </w:pPr>
            <w:r w:rsidRPr="002503E8">
              <w:rPr>
                <w:sz w:val="20"/>
                <w:szCs w:val="20"/>
              </w:rPr>
              <w:t>160,3</w:t>
            </w:r>
          </w:p>
        </w:tc>
        <w:tc>
          <w:tcPr>
            <w:tcW w:w="841" w:type="pct"/>
            <w:hideMark/>
          </w:tcPr>
          <w:p w14:paraId="27939782" w14:textId="77777777" w:rsidR="002503E8" w:rsidRPr="002503E8" w:rsidRDefault="002503E8" w:rsidP="002503E8">
            <w:pPr>
              <w:spacing w:before="20" w:after="20"/>
              <w:ind w:firstLineChars="100" w:firstLine="200"/>
              <w:jc w:val="right"/>
              <w:rPr>
                <w:sz w:val="20"/>
                <w:szCs w:val="20"/>
              </w:rPr>
            </w:pPr>
            <w:r w:rsidRPr="002503E8">
              <w:rPr>
                <w:sz w:val="20"/>
                <w:szCs w:val="20"/>
              </w:rPr>
              <w:t>173,0</w:t>
            </w:r>
          </w:p>
        </w:tc>
      </w:tr>
      <w:tr w:rsidR="002503E8" w:rsidRPr="002503E8" w14:paraId="21521DDF" w14:textId="77777777" w:rsidTr="002503E8">
        <w:tc>
          <w:tcPr>
            <w:tcW w:w="1621" w:type="pct"/>
            <w:vAlign w:val="bottom"/>
            <w:hideMark/>
          </w:tcPr>
          <w:p w14:paraId="7067C048" w14:textId="77777777" w:rsidR="002503E8" w:rsidRPr="002503E8" w:rsidRDefault="002503E8" w:rsidP="002503E8">
            <w:pPr>
              <w:spacing w:before="20" w:after="20"/>
              <w:rPr>
                <w:sz w:val="20"/>
                <w:szCs w:val="20"/>
              </w:rPr>
            </w:pPr>
            <w:r w:rsidRPr="002503E8">
              <w:rPr>
                <w:sz w:val="20"/>
                <w:szCs w:val="20"/>
              </w:rPr>
              <w:t>Январь-июль</w:t>
            </w:r>
          </w:p>
        </w:tc>
        <w:tc>
          <w:tcPr>
            <w:tcW w:w="846" w:type="pct"/>
            <w:hideMark/>
          </w:tcPr>
          <w:p w14:paraId="574885DD" w14:textId="77777777" w:rsidR="002503E8" w:rsidRPr="002503E8" w:rsidRDefault="002503E8" w:rsidP="002503E8">
            <w:pPr>
              <w:spacing w:before="20" w:after="20"/>
              <w:jc w:val="right"/>
              <w:rPr>
                <w:sz w:val="20"/>
                <w:szCs w:val="20"/>
              </w:rPr>
            </w:pPr>
            <w:r w:rsidRPr="002503E8">
              <w:rPr>
                <w:sz w:val="20"/>
                <w:szCs w:val="20"/>
              </w:rPr>
              <w:t>99,4</w:t>
            </w:r>
          </w:p>
        </w:tc>
        <w:tc>
          <w:tcPr>
            <w:tcW w:w="846" w:type="pct"/>
            <w:hideMark/>
          </w:tcPr>
          <w:p w14:paraId="144444EE" w14:textId="77777777" w:rsidR="002503E8" w:rsidRPr="002503E8" w:rsidRDefault="002503E8" w:rsidP="002503E8">
            <w:pPr>
              <w:spacing w:before="20" w:after="20"/>
              <w:jc w:val="right"/>
              <w:rPr>
                <w:sz w:val="20"/>
                <w:szCs w:val="20"/>
              </w:rPr>
            </w:pPr>
            <w:r w:rsidRPr="002503E8">
              <w:rPr>
                <w:sz w:val="20"/>
                <w:szCs w:val="20"/>
              </w:rPr>
              <w:t>106,6</w:t>
            </w:r>
          </w:p>
        </w:tc>
        <w:tc>
          <w:tcPr>
            <w:tcW w:w="846" w:type="pct"/>
            <w:gridSpan w:val="2"/>
            <w:hideMark/>
          </w:tcPr>
          <w:p w14:paraId="1A15298B" w14:textId="77777777" w:rsidR="002503E8" w:rsidRPr="002503E8" w:rsidRDefault="002503E8" w:rsidP="002503E8">
            <w:pPr>
              <w:spacing w:before="20" w:after="20"/>
              <w:ind w:firstLineChars="100" w:firstLine="200"/>
              <w:jc w:val="right"/>
              <w:rPr>
                <w:sz w:val="20"/>
                <w:szCs w:val="20"/>
              </w:rPr>
            </w:pPr>
            <w:r w:rsidRPr="002503E8">
              <w:rPr>
                <w:sz w:val="20"/>
                <w:szCs w:val="20"/>
              </w:rPr>
              <w:t xml:space="preserve">- </w:t>
            </w:r>
          </w:p>
        </w:tc>
        <w:tc>
          <w:tcPr>
            <w:tcW w:w="841" w:type="pct"/>
            <w:hideMark/>
          </w:tcPr>
          <w:p w14:paraId="38E76D1F" w14:textId="77777777" w:rsidR="002503E8" w:rsidRPr="002503E8" w:rsidRDefault="002503E8" w:rsidP="002503E8">
            <w:pPr>
              <w:spacing w:before="20" w:after="20"/>
              <w:ind w:firstLineChars="100" w:firstLine="200"/>
              <w:jc w:val="right"/>
              <w:rPr>
                <w:sz w:val="20"/>
                <w:szCs w:val="20"/>
              </w:rPr>
            </w:pPr>
            <w:r w:rsidRPr="002503E8">
              <w:rPr>
                <w:sz w:val="20"/>
                <w:szCs w:val="20"/>
              </w:rPr>
              <w:t xml:space="preserve">- </w:t>
            </w:r>
          </w:p>
        </w:tc>
      </w:tr>
      <w:tr w:rsidR="002503E8" w:rsidRPr="002503E8" w14:paraId="632C4EAD" w14:textId="77777777" w:rsidTr="002503E8">
        <w:tc>
          <w:tcPr>
            <w:tcW w:w="1621" w:type="pct"/>
            <w:vAlign w:val="bottom"/>
            <w:hideMark/>
          </w:tcPr>
          <w:p w14:paraId="6650C528" w14:textId="77777777" w:rsidR="002503E8" w:rsidRPr="002503E8" w:rsidRDefault="002503E8" w:rsidP="002503E8">
            <w:pPr>
              <w:spacing w:before="20" w:after="20"/>
              <w:rPr>
                <w:sz w:val="20"/>
                <w:szCs w:val="20"/>
              </w:rPr>
            </w:pPr>
            <w:r w:rsidRPr="002503E8">
              <w:rPr>
                <w:sz w:val="20"/>
                <w:szCs w:val="20"/>
              </w:rPr>
              <w:t>Август</w:t>
            </w:r>
          </w:p>
        </w:tc>
        <w:tc>
          <w:tcPr>
            <w:tcW w:w="846" w:type="pct"/>
            <w:hideMark/>
          </w:tcPr>
          <w:p w14:paraId="43A884DE" w14:textId="77777777" w:rsidR="002503E8" w:rsidRPr="002503E8" w:rsidRDefault="002503E8" w:rsidP="002503E8">
            <w:pPr>
              <w:spacing w:before="20" w:after="20"/>
              <w:jc w:val="right"/>
              <w:rPr>
                <w:sz w:val="20"/>
                <w:szCs w:val="20"/>
              </w:rPr>
            </w:pPr>
            <w:r w:rsidRPr="002503E8">
              <w:rPr>
                <w:sz w:val="20"/>
                <w:szCs w:val="20"/>
              </w:rPr>
              <w:t>99,5</w:t>
            </w:r>
          </w:p>
        </w:tc>
        <w:tc>
          <w:tcPr>
            <w:tcW w:w="846" w:type="pct"/>
            <w:hideMark/>
          </w:tcPr>
          <w:p w14:paraId="32FE23B9" w14:textId="77777777" w:rsidR="002503E8" w:rsidRPr="002503E8" w:rsidRDefault="002503E8" w:rsidP="002503E8">
            <w:pPr>
              <w:spacing w:before="20" w:after="20"/>
              <w:jc w:val="right"/>
              <w:rPr>
                <w:sz w:val="20"/>
                <w:szCs w:val="20"/>
              </w:rPr>
            </w:pPr>
            <w:r w:rsidRPr="002503E8">
              <w:rPr>
                <w:sz w:val="20"/>
                <w:szCs w:val="20"/>
              </w:rPr>
              <w:t>109,1</w:t>
            </w:r>
          </w:p>
        </w:tc>
        <w:tc>
          <w:tcPr>
            <w:tcW w:w="846" w:type="pct"/>
            <w:gridSpan w:val="2"/>
            <w:hideMark/>
          </w:tcPr>
          <w:p w14:paraId="5AAD3956" w14:textId="77777777" w:rsidR="002503E8" w:rsidRPr="002503E8" w:rsidRDefault="002503E8" w:rsidP="002503E8">
            <w:pPr>
              <w:spacing w:before="20" w:after="20"/>
              <w:ind w:firstLineChars="100" w:firstLine="200"/>
              <w:jc w:val="right"/>
              <w:rPr>
                <w:sz w:val="20"/>
                <w:szCs w:val="20"/>
              </w:rPr>
            </w:pPr>
            <w:r w:rsidRPr="002503E8">
              <w:rPr>
                <w:sz w:val="20"/>
                <w:szCs w:val="20"/>
              </w:rPr>
              <w:t>110,2</w:t>
            </w:r>
          </w:p>
        </w:tc>
        <w:tc>
          <w:tcPr>
            <w:tcW w:w="841" w:type="pct"/>
            <w:hideMark/>
          </w:tcPr>
          <w:p w14:paraId="427D7CDF" w14:textId="77777777" w:rsidR="002503E8" w:rsidRPr="002503E8" w:rsidRDefault="002503E8" w:rsidP="002503E8">
            <w:pPr>
              <w:spacing w:before="20" w:after="20"/>
              <w:ind w:firstLineChars="100" w:firstLine="200"/>
              <w:jc w:val="right"/>
              <w:rPr>
                <w:sz w:val="20"/>
                <w:szCs w:val="20"/>
              </w:rPr>
            </w:pPr>
            <w:r w:rsidRPr="002503E8">
              <w:rPr>
                <w:sz w:val="20"/>
                <w:szCs w:val="20"/>
              </w:rPr>
              <w:t>106,1</w:t>
            </w:r>
          </w:p>
        </w:tc>
      </w:tr>
      <w:tr w:rsidR="002503E8" w:rsidRPr="002503E8" w14:paraId="2832C15B" w14:textId="77777777" w:rsidTr="002503E8">
        <w:tc>
          <w:tcPr>
            <w:tcW w:w="1621" w:type="pct"/>
            <w:vAlign w:val="bottom"/>
            <w:hideMark/>
          </w:tcPr>
          <w:p w14:paraId="35D3309E" w14:textId="77777777" w:rsidR="002503E8" w:rsidRPr="002503E8" w:rsidRDefault="002503E8" w:rsidP="002503E8">
            <w:pPr>
              <w:spacing w:before="20" w:after="20"/>
              <w:rPr>
                <w:sz w:val="20"/>
                <w:szCs w:val="20"/>
              </w:rPr>
            </w:pPr>
            <w:r w:rsidRPr="002503E8">
              <w:rPr>
                <w:sz w:val="20"/>
                <w:szCs w:val="20"/>
              </w:rPr>
              <w:t>Январь-август</w:t>
            </w:r>
          </w:p>
        </w:tc>
        <w:tc>
          <w:tcPr>
            <w:tcW w:w="846" w:type="pct"/>
            <w:hideMark/>
          </w:tcPr>
          <w:p w14:paraId="01FCFB36" w14:textId="77777777" w:rsidR="002503E8" w:rsidRPr="002503E8" w:rsidRDefault="002503E8" w:rsidP="002503E8">
            <w:pPr>
              <w:spacing w:before="20" w:after="20"/>
              <w:jc w:val="right"/>
              <w:rPr>
                <w:sz w:val="20"/>
                <w:szCs w:val="20"/>
              </w:rPr>
            </w:pPr>
            <w:r w:rsidRPr="002503E8">
              <w:rPr>
                <w:sz w:val="20"/>
                <w:szCs w:val="20"/>
              </w:rPr>
              <w:t>99,5</w:t>
            </w:r>
          </w:p>
        </w:tc>
        <w:tc>
          <w:tcPr>
            <w:tcW w:w="846" w:type="pct"/>
            <w:hideMark/>
          </w:tcPr>
          <w:p w14:paraId="613E09FA" w14:textId="77777777" w:rsidR="002503E8" w:rsidRPr="002503E8" w:rsidRDefault="002503E8" w:rsidP="002503E8">
            <w:pPr>
              <w:spacing w:before="20" w:after="20"/>
              <w:jc w:val="right"/>
              <w:rPr>
                <w:sz w:val="20"/>
                <w:szCs w:val="20"/>
              </w:rPr>
            </w:pPr>
            <w:r w:rsidRPr="002503E8">
              <w:rPr>
                <w:sz w:val="20"/>
                <w:szCs w:val="20"/>
              </w:rPr>
              <w:t>107,3</w:t>
            </w:r>
          </w:p>
        </w:tc>
        <w:tc>
          <w:tcPr>
            <w:tcW w:w="846" w:type="pct"/>
            <w:gridSpan w:val="2"/>
            <w:hideMark/>
          </w:tcPr>
          <w:p w14:paraId="2411A0FA" w14:textId="77777777" w:rsidR="002503E8" w:rsidRPr="002503E8" w:rsidRDefault="002503E8" w:rsidP="002503E8">
            <w:pPr>
              <w:spacing w:before="20" w:after="20"/>
              <w:ind w:firstLineChars="100" w:firstLine="200"/>
              <w:jc w:val="right"/>
              <w:rPr>
                <w:sz w:val="20"/>
                <w:szCs w:val="20"/>
              </w:rPr>
            </w:pPr>
            <w:r w:rsidRPr="002503E8">
              <w:rPr>
                <w:sz w:val="20"/>
                <w:szCs w:val="20"/>
              </w:rPr>
              <w:t xml:space="preserve">- </w:t>
            </w:r>
          </w:p>
        </w:tc>
        <w:tc>
          <w:tcPr>
            <w:tcW w:w="841" w:type="pct"/>
            <w:hideMark/>
          </w:tcPr>
          <w:p w14:paraId="5359698A" w14:textId="77777777" w:rsidR="002503E8" w:rsidRPr="002503E8" w:rsidRDefault="002503E8" w:rsidP="002503E8">
            <w:pPr>
              <w:spacing w:before="20" w:after="20"/>
              <w:ind w:firstLineChars="100" w:firstLine="200"/>
              <w:jc w:val="right"/>
              <w:rPr>
                <w:sz w:val="20"/>
                <w:szCs w:val="20"/>
              </w:rPr>
            </w:pPr>
            <w:r w:rsidRPr="002503E8">
              <w:rPr>
                <w:sz w:val="20"/>
                <w:szCs w:val="20"/>
              </w:rPr>
              <w:t xml:space="preserve">- </w:t>
            </w:r>
          </w:p>
        </w:tc>
      </w:tr>
      <w:tr w:rsidR="002503E8" w:rsidRPr="002503E8" w14:paraId="54BC4672" w14:textId="77777777" w:rsidTr="002503E8">
        <w:tc>
          <w:tcPr>
            <w:tcW w:w="1621" w:type="pct"/>
            <w:vAlign w:val="bottom"/>
            <w:hideMark/>
          </w:tcPr>
          <w:p w14:paraId="3E307AF4" w14:textId="77777777" w:rsidR="002503E8" w:rsidRPr="002503E8" w:rsidRDefault="002503E8" w:rsidP="002503E8">
            <w:pPr>
              <w:spacing w:before="20" w:after="20"/>
              <w:rPr>
                <w:sz w:val="20"/>
                <w:szCs w:val="20"/>
              </w:rPr>
            </w:pPr>
            <w:r w:rsidRPr="002503E8">
              <w:rPr>
                <w:sz w:val="20"/>
                <w:szCs w:val="20"/>
              </w:rPr>
              <w:t>Сентябрь</w:t>
            </w:r>
          </w:p>
        </w:tc>
        <w:tc>
          <w:tcPr>
            <w:tcW w:w="846" w:type="pct"/>
            <w:hideMark/>
          </w:tcPr>
          <w:p w14:paraId="64E9B3A3" w14:textId="77777777" w:rsidR="002503E8" w:rsidRPr="002503E8" w:rsidRDefault="002503E8" w:rsidP="002503E8">
            <w:pPr>
              <w:spacing w:before="20" w:after="20"/>
              <w:jc w:val="right"/>
              <w:rPr>
                <w:sz w:val="20"/>
                <w:szCs w:val="20"/>
              </w:rPr>
            </w:pPr>
            <w:r w:rsidRPr="002503E8">
              <w:rPr>
                <w:sz w:val="20"/>
                <w:szCs w:val="20"/>
              </w:rPr>
              <w:t>102,7</w:t>
            </w:r>
          </w:p>
        </w:tc>
        <w:tc>
          <w:tcPr>
            <w:tcW w:w="846" w:type="pct"/>
            <w:hideMark/>
          </w:tcPr>
          <w:p w14:paraId="749D5B9D" w14:textId="77777777" w:rsidR="002503E8" w:rsidRPr="002503E8" w:rsidRDefault="002503E8" w:rsidP="002503E8">
            <w:pPr>
              <w:spacing w:before="20" w:after="20"/>
              <w:jc w:val="right"/>
              <w:rPr>
                <w:sz w:val="20"/>
                <w:szCs w:val="20"/>
              </w:rPr>
            </w:pPr>
            <w:r w:rsidRPr="002503E8">
              <w:rPr>
                <w:sz w:val="20"/>
                <w:szCs w:val="20"/>
              </w:rPr>
              <w:t>105,3</w:t>
            </w:r>
          </w:p>
        </w:tc>
        <w:tc>
          <w:tcPr>
            <w:tcW w:w="846" w:type="pct"/>
            <w:gridSpan w:val="2"/>
            <w:hideMark/>
          </w:tcPr>
          <w:p w14:paraId="53D08959" w14:textId="77777777" w:rsidR="002503E8" w:rsidRPr="002503E8" w:rsidRDefault="002503E8" w:rsidP="002503E8">
            <w:pPr>
              <w:spacing w:before="20" w:after="20"/>
              <w:ind w:firstLineChars="100" w:firstLine="200"/>
              <w:jc w:val="right"/>
              <w:rPr>
                <w:sz w:val="20"/>
                <w:szCs w:val="20"/>
              </w:rPr>
            </w:pPr>
            <w:r w:rsidRPr="002503E8">
              <w:rPr>
                <w:sz w:val="20"/>
                <w:szCs w:val="20"/>
              </w:rPr>
              <w:t>154,6</w:t>
            </w:r>
          </w:p>
        </w:tc>
        <w:tc>
          <w:tcPr>
            <w:tcW w:w="841" w:type="pct"/>
            <w:hideMark/>
          </w:tcPr>
          <w:p w14:paraId="02320A28" w14:textId="77777777" w:rsidR="002503E8" w:rsidRPr="002503E8" w:rsidRDefault="002503E8" w:rsidP="002503E8">
            <w:pPr>
              <w:spacing w:before="20" w:after="20"/>
              <w:ind w:firstLineChars="100" w:firstLine="200"/>
              <w:jc w:val="right"/>
              <w:rPr>
                <w:sz w:val="20"/>
                <w:szCs w:val="20"/>
              </w:rPr>
            </w:pPr>
            <w:r w:rsidRPr="002503E8">
              <w:rPr>
                <w:sz w:val="20"/>
                <w:szCs w:val="20"/>
              </w:rPr>
              <w:t>149,2</w:t>
            </w:r>
          </w:p>
        </w:tc>
      </w:tr>
      <w:tr w:rsidR="002503E8" w:rsidRPr="002503E8" w14:paraId="20B946C5" w14:textId="77777777" w:rsidTr="002503E8">
        <w:tc>
          <w:tcPr>
            <w:tcW w:w="1621" w:type="pct"/>
            <w:vAlign w:val="bottom"/>
            <w:hideMark/>
          </w:tcPr>
          <w:p w14:paraId="55E759CF" w14:textId="77777777" w:rsidR="002503E8" w:rsidRPr="002503E8" w:rsidRDefault="002503E8" w:rsidP="002503E8">
            <w:pPr>
              <w:spacing w:before="20" w:after="20"/>
              <w:rPr>
                <w:sz w:val="20"/>
                <w:szCs w:val="20"/>
              </w:rPr>
            </w:pPr>
            <w:r w:rsidRPr="002503E8">
              <w:rPr>
                <w:sz w:val="20"/>
                <w:szCs w:val="20"/>
              </w:rPr>
              <w:t>Январь-сентябрь</w:t>
            </w:r>
          </w:p>
        </w:tc>
        <w:tc>
          <w:tcPr>
            <w:tcW w:w="846" w:type="pct"/>
            <w:hideMark/>
          </w:tcPr>
          <w:p w14:paraId="276D353D" w14:textId="77777777" w:rsidR="002503E8" w:rsidRPr="002503E8" w:rsidRDefault="002503E8" w:rsidP="002503E8">
            <w:pPr>
              <w:spacing w:before="20" w:after="20"/>
              <w:jc w:val="right"/>
              <w:rPr>
                <w:sz w:val="20"/>
                <w:szCs w:val="20"/>
              </w:rPr>
            </w:pPr>
            <w:r w:rsidRPr="002503E8">
              <w:rPr>
                <w:sz w:val="20"/>
                <w:szCs w:val="20"/>
                <w:lang w:val="en-US"/>
              </w:rPr>
              <w:t>100</w:t>
            </w:r>
            <w:r w:rsidRPr="002503E8">
              <w:rPr>
                <w:sz w:val="20"/>
                <w:szCs w:val="20"/>
                <w:lang w:val="ky-KG"/>
              </w:rPr>
              <w:t>,</w:t>
            </w:r>
            <w:r w:rsidRPr="002503E8">
              <w:rPr>
                <w:sz w:val="20"/>
                <w:szCs w:val="20"/>
                <w:lang w:val="en-US"/>
              </w:rPr>
              <w:t>4</w:t>
            </w:r>
          </w:p>
        </w:tc>
        <w:tc>
          <w:tcPr>
            <w:tcW w:w="846" w:type="pct"/>
            <w:hideMark/>
          </w:tcPr>
          <w:p w14:paraId="23A0333D" w14:textId="77777777" w:rsidR="002503E8" w:rsidRPr="002503E8" w:rsidRDefault="002503E8" w:rsidP="002503E8">
            <w:pPr>
              <w:spacing w:before="20" w:after="20"/>
              <w:jc w:val="right"/>
              <w:rPr>
                <w:sz w:val="20"/>
                <w:szCs w:val="20"/>
              </w:rPr>
            </w:pPr>
            <w:r w:rsidRPr="002503E8">
              <w:rPr>
                <w:sz w:val="20"/>
                <w:szCs w:val="20"/>
              </w:rPr>
              <w:t>106,7</w:t>
            </w:r>
          </w:p>
        </w:tc>
        <w:tc>
          <w:tcPr>
            <w:tcW w:w="846" w:type="pct"/>
            <w:gridSpan w:val="2"/>
            <w:hideMark/>
          </w:tcPr>
          <w:p w14:paraId="53DA68FA" w14:textId="77777777" w:rsidR="002503E8" w:rsidRPr="002503E8" w:rsidRDefault="002503E8" w:rsidP="002503E8">
            <w:pPr>
              <w:spacing w:before="20" w:after="20"/>
              <w:ind w:firstLineChars="100" w:firstLine="200"/>
              <w:jc w:val="right"/>
              <w:rPr>
                <w:sz w:val="20"/>
                <w:szCs w:val="20"/>
              </w:rPr>
            </w:pPr>
            <w:r w:rsidRPr="002503E8">
              <w:rPr>
                <w:sz w:val="20"/>
                <w:szCs w:val="20"/>
              </w:rPr>
              <w:t xml:space="preserve">- </w:t>
            </w:r>
          </w:p>
        </w:tc>
        <w:tc>
          <w:tcPr>
            <w:tcW w:w="841" w:type="pct"/>
            <w:hideMark/>
          </w:tcPr>
          <w:p w14:paraId="7CFA1309" w14:textId="77777777" w:rsidR="002503E8" w:rsidRPr="002503E8" w:rsidRDefault="002503E8" w:rsidP="002503E8">
            <w:pPr>
              <w:spacing w:before="20" w:after="20"/>
              <w:ind w:firstLineChars="100" w:firstLine="200"/>
              <w:jc w:val="right"/>
              <w:rPr>
                <w:sz w:val="20"/>
                <w:szCs w:val="20"/>
              </w:rPr>
            </w:pPr>
            <w:r w:rsidRPr="002503E8">
              <w:rPr>
                <w:sz w:val="20"/>
                <w:szCs w:val="20"/>
              </w:rPr>
              <w:t xml:space="preserve">- </w:t>
            </w:r>
          </w:p>
        </w:tc>
      </w:tr>
      <w:tr w:rsidR="002503E8" w:rsidRPr="002503E8" w14:paraId="6D3DFE3D" w14:textId="77777777" w:rsidTr="002503E8">
        <w:tc>
          <w:tcPr>
            <w:tcW w:w="1621" w:type="pct"/>
            <w:vAlign w:val="bottom"/>
            <w:hideMark/>
          </w:tcPr>
          <w:p w14:paraId="7EDCA8D6" w14:textId="77777777" w:rsidR="002503E8" w:rsidRPr="002503E8" w:rsidRDefault="002503E8" w:rsidP="002503E8">
            <w:pPr>
              <w:spacing w:before="20" w:after="20"/>
              <w:rPr>
                <w:sz w:val="20"/>
                <w:szCs w:val="20"/>
              </w:rPr>
            </w:pPr>
            <w:r w:rsidRPr="002503E8">
              <w:rPr>
                <w:sz w:val="20"/>
                <w:szCs w:val="20"/>
              </w:rPr>
              <w:t>Октябрь</w:t>
            </w:r>
          </w:p>
        </w:tc>
        <w:tc>
          <w:tcPr>
            <w:tcW w:w="846" w:type="pct"/>
            <w:hideMark/>
          </w:tcPr>
          <w:p w14:paraId="72461F90" w14:textId="77777777" w:rsidR="002503E8" w:rsidRPr="002503E8" w:rsidRDefault="002503E8" w:rsidP="002503E8">
            <w:pPr>
              <w:spacing w:before="20" w:after="20"/>
              <w:jc w:val="right"/>
              <w:rPr>
                <w:sz w:val="20"/>
                <w:szCs w:val="20"/>
              </w:rPr>
            </w:pPr>
            <w:r w:rsidRPr="002503E8">
              <w:rPr>
                <w:sz w:val="20"/>
                <w:szCs w:val="20"/>
                <w:lang w:val="en-US"/>
              </w:rPr>
              <w:t>102</w:t>
            </w:r>
            <w:r w:rsidRPr="002503E8">
              <w:rPr>
                <w:sz w:val="20"/>
                <w:szCs w:val="20"/>
                <w:lang w:val="ky-KG"/>
              </w:rPr>
              <w:t>,</w:t>
            </w:r>
            <w:r w:rsidRPr="002503E8">
              <w:rPr>
                <w:sz w:val="20"/>
                <w:szCs w:val="20"/>
                <w:lang w:val="en-US"/>
              </w:rPr>
              <w:t>7</w:t>
            </w:r>
          </w:p>
        </w:tc>
        <w:tc>
          <w:tcPr>
            <w:tcW w:w="846" w:type="pct"/>
            <w:hideMark/>
          </w:tcPr>
          <w:p w14:paraId="0735C10A" w14:textId="77777777" w:rsidR="002503E8" w:rsidRPr="002503E8" w:rsidRDefault="002503E8" w:rsidP="002503E8">
            <w:pPr>
              <w:spacing w:before="20" w:after="20"/>
              <w:jc w:val="right"/>
              <w:rPr>
                <w:sz w:val="20"/>
                <w:szCs w:val="20"/>
              </w:rPr>
            </w:pPr>
            <w:r w:rsidRPr="002503E8">
              <w:rPr>
                <w:sz w:val="20"/>
                <w:szCs w:val="20"/>
              </w:rPr>
              <w:t>102,0</w:t>
            </w:r>
          </w:p>
        </w:tc>
        <w:tc>
          <w:tcPr>
            <w:tcW w:w="846" w:type="pct"/>
            <w:gridSpan w:val="2"/>
            <w:hideMark/>
          </w:tcPr>
          <w:p w14:paraId="343B5B80" w14:textId="77777777" w:rsidR="002503E8" w:rsidRPr="002503E8" w:rsidRDefault="002503E8" w:rsidP="002503E8">
            <w:pPr>
              <w:spacing w:before="20" w:after="20"/>
              <w:ind w:firstLineChars="100" w:firstLine="200"/>
              <w:jc w:val="right"/>
              <w:rPr>
                <w:sz w:val="20"/>
                <w:szCs w:val="20"/>
              </w:rPr>
            </w:pPr>
            <w:r w:rsidRPr="002503E8">
              <w:rPr>
                <w:sz w:val="20"/>
                <w:szCs w:val="20"/>
              </w:rPr>
              <w:t>55,2</w:t>
            </w:r>
          </w:p>
        </w:tc>
        <w:tc>
          <w:tcPr>
            <w:tcW w:w="841" w:type="pct"/>
            <w:hideMark/>
          </w:tcPr>
          <w:p w14:paraId="6432002F" w14:textId="77777777" w:rsidR="002503E8" w:rsidRPr="002503E8" w:rsidRDefault="002503E8" w:rsidP="002503E8">
            <w:pPr>
              <w:spacing w:before="20" w:after="20"/>
              <w:ind w:firstLineChars="100" w:firstLine="200"/>
              <w:jc w:val="right"/>
              <w:rPr>
                <w:sz w:val="20"/>
                <w:szCs w:val="20"/>
              </w:rPr>
            </w:pPr>
            <w:r w:rsidRPr="002503E8">
              <w:rPr>
                <w:sz w:val="20"/>
                <w:szCs w:val="20"/>
              </w:rPr>
              <w:t>53,5</w:t>
            </w:r>
          </w:p>
        </w:tc>
      </w:tr>
      <w:tr w:rsidR="002503E8" w:rsidRPr="002503E8" w14:paraId="0B208796" w14:textId="77777777" w:rsidTr="002503E8">
        <w:tc>
          <w:tcPr>
            <w:tcW w:w="1621" w:type="pct"/>
            <w:vAlign w:val="bottom"/>
            <w:hideMark/>
          </w:tcPr>
          <w:p w14:paraId="7E4F4AF7" w14:textId="77777777" w:rsidR="002503E8" w:rsidRPr="002503E8" w:rsidRDefault="002503E8" w:rsidP="002503E8">
            <w:pPr>
              <w:spacing w:before="20" w:after="20"/>
              <w:rPr>
                <w:sz w:val="20"/>
                <w:szCs w:val="20"/>
              </w:rPr>
            </w:pPr>
            <w:r w:rsidRPr="002503E8">
              <w:rPr>
                <w:sz w:val="20"/>
                <w:szCs w:val="20"/>
              </w:rPr>
              <w:t>Январь-октябрь</w:t>
            </w:r>
          </w:p>
        </w:tc>
        <w:tc>
          <w:tcPr>
            <w:tcW w:w="846" w:type="pct"/>
            <w:hideMark/>
          </w:tcPr>
          <w:p w14:paraId="42FBD9A5" w14:textId="77777777" w:rsidR="002503E8" w:rsidRPr="002503E8" w:rsidRDefault="002503E8" w:rsidP="002503E8">
            <w:pPr>
              <w:spacing w:before="20" w:after="20"/>
              <w:jc w:val="right"/>
              <w:rPr>
                <w:sz w:val="20"/>
                <w:szCs w:val="20"/>
              </w:rPr>
            </w:pPr>
            <w:r w:rsidRPr="002503E8">
              <w:rPr>
                <w:sz w:val="20"/>
                <w:szCs w:val="20"/>
                <w:lang w:val="en-US"/>
              </w:rPr>
              <w:t>100</w:t>
            </w:r>
            <w:r w:rsidRPr="002503E8">
              <w:rPr>
                <w:sz w:val="20"/>
                <w:szCs w:val="20"/>
                <w:lang w:val="ky-KG"/>
              </w:rPr>
              <w:t>,</w:t>
            </w:r>
            <w:r w:rsidRPr="002503E8">
              <w:rPr>
                <w:sz w:val="20"/>
                <w:szCs w:val="20"/>
                <w:lang w:val="en-US"/>
              </w:rPr>
              <w:t>8</w:t>
            </w:r>
          </w:p>
        </w:tc>
        <w:tc>
          <w:tcPr>
            <w:tcW w:w="846" w:type="pct"/>
            <w:hideMark/>
          </w:tcPr>
          <w:p w14:paraId="52D968C8" w14:textId="77777777" w:rsidR="002503E8" w:rsidRPr="002503E8" w:rsidRDefault="002503E8" w:rsidP="002503E8">
            <w:pPr>
              <w:spacing w:before="20" w:after="20"/>
              <w:jc w:val="right"/>
              <w:rPr>
                <w:sz w:val="20"/>
                <w:szCs w:val="20"/>
              </w:rPr>
            </w:pPr>
            <w:r w:rsidRPr="002503E8">
              <w:rPr>
                <w:sz w:val="20"/>
                <w:szCs w:val="20"/>
              </w:rPr>
              <w:t>106,1</w:t>
            </w:r>
          </w:p>
        </w:tc>
        <w:tc>
          <w:tcPr>
            <w:tcW w:w="846" w:type="pct"/>
            <w:gridSpan w:val="2"/>
            <w:hideMark/>
          </w:tcPr>
          <w:p w14:paraId="79959253" w14:textId="77777777" w:rsidR="002503E8" w:rsidRPr="002503E8" w:rsidRDefault="002503E8" w:rsidP="002503E8">
            <w:pPr>
              <w:spacing w:before="20" w:after="20"/>
              <w:ind w:firstLineChars="100" w:firstLine="200"/>
              <w:jc w:val="right"/>
              <w:rPr>
                <w:sz w:val="20"/>
                <w:szCs w:val="20"/>
              </w:rPr>
            </w:pPr>
            <w:r w:rsidRPr="002503E8">
              <w:rPr>
                <w:sz w:val="20"/>
                <w:szCs w:val="20"/>
              </w:rPr>
              <w:t xml:space="preserve">- </w:t>
            </w:r>
          </w:p>
        </w:tc>
        <w:tc>
          <w:tcPr>
            <w:tcW w:w="841" w:type="pct"/>
            <w:hideMark/>
          </w:tcPr>
          <w:p w14:paraId="7A1B79E7" w14:textId="77777777" w:rsidR="002503E8" w:rsidRPr="002503E8" w:rsidRDefault="002503E8" w:rsidP="002503E8">
            <w:pPr>
              <w:spacing w:before="20" w:after="20"/>
              <w:ind w:firstLineChars="100" w:firstLine="200"/>
              <w:jc w:val="right"/>
              <w:rPr>
                <w:sz w:val="20"/>
                <w:szCs w:val="20"/>
              </w:rPr>
            </w:pPr>
            <w:r w:rsidRPr="002503E8">
              <w:rPr>
                <w:sz w:val="20"/>
                <w:szCs w:val="20"/>
              </w:rPr>
              <w:t xml:space="preserve">- </w:t>
            </w:r>
          </w:p>
        </w:tc>
      </w:tr>
      <w:tr w:rsidR="002503E8" w:rsidRPr="002503E8" w14:paraId="1A904165" w14:textId="77777777" w:rsidTr="002503E8">
        <w:tc>
          <w:tcPr>
            <w:tcW w:w="1621" w:type="pct"/>
            <w:vAlign w:val="bottom"/>
            <w:hideMark/>
          </w:tcPr>
          <w:p w14:paraId="79FE31EC" w14:textId="77777777" w:rsidR="002503E8" w:rsidRPr="002503E8" w:rsidRDefault="002503E8" w:rsidP="002503E8">
            <w:pPr>
              <w:spacing w:before="20" w:after="20"/>
              <w:rPr>
                <w:sz w:val="20"/>
                <w:szCs w:val="20"/>
              </w:rPr>
            </w:pPr>
            <w:r w:rsidRPr="002503E8">
              <w:rPr>
                <w:sz w:val="20"/>
                <w:szCs w:val="20"/>
              </w:rPr>
              <w:t>Ноябрь</w:t>
            </w:r>
          </w:p>
        </w:tc>
        <w:tc>
          <w:tcPr>
            <w:tcW w:w="846" w:type="pct"/>
            <w:hideMark/>
          </w:tcPr>
          <w:p w14:paraId="27CE1FED" w14:textId="77777777" w:rsidR="002503E8" w:rsidRPr="002503E8" w:rsidRDefault="002503E8" w:rsidP="002503E8">
            <w:pPr>
              <w:spacing w:before="20" w:after="20"/>
              <w:jc w:val="right"/>
              <w:rPr>
                <w:sz w:val="20"/>
                <w:szCs w:val="20"/>
                <w:lang w:val="en-US"/>
              </w:rPr>
            </w:pPr>
            <w:r w:rsidRPr="002503E8">
              <w:rPr>
                <w:sz w:val="20"/>
                <w:szCs w:val="20"/>
              </w:rPr>
              <w:t>101,0</w:t>
            </w:r>
          </w:p>
        </w:tc>
        <w:tc>
          <w:tcPr>
            <w:tcW w:w="846" w:type="pct"/>
            <w:hideMark/>
          </w:tcPr>
          <w:p w14:paraId="29AB7DDF" w14:textId="77777777" w:rsidR="002503E8" w:rsidRPr="002503E8" w:rsidRDefault="002503E8" w:rsidP="002503E8">
            <w:pPr>
              <w:spacing w:before="20" w:after="20"/>
              <w:jc w:val="right"/>
              <w:rPr>
                <w:sz w:val="20"/>
                <w:szCs w:val="20"/>
              </w:rPr>
            </w:pPr>
            <w:r w:rsidRPr="002503E8">
              <w:rPr>
                <w:sz w:val="20"/>
                <w:szCs w:val="20"/>
              </w:rPr>
              <w:t>112,9</w:t>
            </w:r>
          </w:p>
        </w:tc>
        <w:tc>
          <w:tcPr>
            <w:tcW w:w="846" w:type="pct"/>
            <w:gridSpan w:val="2"/>
            <w:hideMark/>
          </w:tcPr>
          <w:p w14:paraId="3308A563" w14:textId="77777777" w:rsidR="002503E8" w:rsidRPr="002503E8" w:rsidRDefault="002503E8" w:rsidP="002503E8">
            <w:pPr>
              <w:spacing w:before="20" w:after="20"/>
              <w:ind w:firstLineChars="100" w:firstLine="200"/>
              <w:jc w:val="right"/>
              <w:rPr>
                <w:sz w:val="20"/>
                <w:szCs w:val="20"/>
              </w:rPr>
            </w:pPr>
            <w:r w:rsidRPr="002503E8">
              <w:rPr>
                <w:sz w:val="20"/>
                <w:szCs w:val="20"/>
              </w:rPr>
              <w:t>48,6</w:t>
            </w:r>
          </w:p>
        </w:tc>
        <w:tc>
          <w:tcPr>
            <w:tcW w:w="841" w:type="pct"/>
            <w:hideMark/>
          </w:tcPr>
          <w:p w14:paraId="6DBD847A" w14:textId="77777777" w:rsidR="002503E8" w:rsidRPr="002503E8" w:rsidRDefault="002503E8" w:rsidP="002503E8">
            <w:pPr>
              <w:spacing w:before="20" w:after="20"/>
              <w:ind w:firstLineChars="100" w:firstLine="200"/>
              <w:jc w:val="right"/>
              <w:rPr>
                <w:sz w:val="20"/>
                <w:szCs w:val="20"/>
              </w:rPr>
            </w:pPr>
            <w:r w:rsidRPr="002503E8">
              <w:rPr>
                <w:sz w:val="20"/>
                <w:szCs w:val="20"/>
              </w:rPr>
              <w:t>53,8</w:t>
            </w:r>
          </w:p>
        </w:tc>
      </w:tr>
      <w:tr w:rsidR="002503E8" w:rsidRPr="002503E8" w14:paraId="5D3F0543" w14:textId="77777777" w:rsidTr="002503E8">
        <w:tc>
          <w:tcPr>
            <w:tcW w:w="1621" w:type="pct"/>
            <w:tcBorders>
              <w:top w:val="nil"/>
              <w:left w:val="nil"/>
              <w:bottom w:val="single" w:sz="8" w:space="0" w:color="auto"/>
              <w:right w:val="nil"/>
            </w:tcBorders>
            <w:vAlign w:val="bottom"/>
            <w:hideMark/>
          </w:tcPr>
          <w:p w14:paraId="2B2989F2" w14:textId="77777777" w:rsidR="002503E8" w:rsidRPr="002503E8" w:rsidRDefault="002503E8" w:rsidP="002503E8">
            <w:pPr>
              <w:spacing w:before="20" w:after="20"/>
              <w:rPr>
                <w:sz w:val="20"/>
                <w:szCs w:val="20"/>
              </w:rPr>
            </w:pPr>
            <w:r w:rsidRPr="002503E8">
              <w:rPr>
                <w:sz w:val="20"/>
                <w:szCs w:val="20"/>
              </w:rPr>
              <w:t>Январь-ноябрь</w:t>
            </w:r>
          </w:p>
        </w:tc>
        <w:tc>
          <w:tcPr>
            <w:tcW w:w="846" w:type="pct"/>
            <w:tcBorders>
              <w:top w:val="nil"/>
              <w:left w:val="nil"/>
              <w:bottom w:val="single" w:sz="8" w:space="0" w:color="auto"/>
              <w:right w:val="nil"/>
            </w:tcBorders>
            <w:hideMark/>
          </w:tcPr>
          <w:p w14:paraId="739DE2FA" w14:textId="77777777" w:rsidR="002503E8" w:rsidRPr="002503E8" w:rsidRDefault="002503E8" w:rsidP="002503E8">
            <w:pPr>
              <w:spacing w:before="20" w:after="20"/>
              <w:jc w:val="right"/>
              <w:rPr>
                <w:sz w:val="20"/>
                <w:szCs w:val="20"/>
                <w:lang w:val="en-US"/>
              </w:rPr>
            </w:pPr>
            <w:r w:rsidRPr="002503E8">
              <w:rPr>
                <w:sz w:val="20"/>
                <w:szCs w:val="20"/>
              </w:rPr>
              <w:t>100,8</w:t>
            </w:r>
          </w:p>
        </w:tc>
        <w:tc>
          <w:tcPr>
            <w:tcW w:w="846" w:type="pct"/>
            <w:tcBorders>
              <w:top w:val="nil"/>
              <w:left w:val="nil"/>
              <w:bottom w:val="single" w:sz="8" w:space="0" w:color="auto"/>
              <w:right w:val="nil"/>
            </w:tcBorders>
            <w:hideMark/>
          </w:tcPr>
          <w:p w14:paraId="0B197767" w14:textId="77777777" w:rsidR="002503E8" w:rsidRPr="002503E8" w:rsidRDefault="002503E8" w:rsidP="002503E8">
            <w:pPr>
              <w:spacing w:before="20" w:after="20"/>
              <w:jc w:val="right"/>
              <w:rPr>
                <w:sz w:val="20"/>
                <w:szCs w:val="20"/>
              </w:rPr>
            </w:pPr>
            <w:r w:rsidRPr="002503E8">
              <w:rPr>
                <w:sz w:val="20"/>
                <w:szCs w:val="20"/>
              </w:rPr>
              <w:t>106,2</w:t>
            </w:r>
          </w:p>
        </w:tc>
        <w:tc>
          <w:tcPr>
            <w:tcW w:w="846" w:type="pct"/>
            <w:gridSpan w:val="2"/>
            <w:tcBorders>
              <w:top w:val="nil"/>
              <w:left w:val="nil"/>
              <w:bottom w:val="single" w:sz="8" w:space="0" w:color="auto"/>
              <w:right w:val="nil"/>
            </w:tcBorders>
            <w:hideMark/>
          </w:tcPr>
          <w:p w14:paraId="6B065127" w14:textId="77777777" w:rsidR="002503E8" w:rsidRPr="002503E8" w:rsidRDefault="002503E8" w:rsidP="002503E8">
            <w:pPr>
              <w:spacing w:before="20" w:after="20"/>
              <w:ind w:firstLineChars="100" w:firstLine="200"/>
              <w:jc w:val="right"/>
              <w:rPr>
                <w:sz w:val="20"/>
                <w:szCs w:val="20"/>
              </w:rPr>
            </w:pPr>
            <w:r w:rsidRPr="002503E8">
              <w:rPr>
                <w:sz w:val="20"/>
                <w:szCs w:val="20"/>
              </w:rPr>
              <w:t xml:space="preserve">- </w:t>
            </w:r>
          </w:p>
        </w:tc>
        <w:tc>
          <w:tcPr>
            <w:tcW w:w="841" w:type="pct"/>
            <w:tcBorders>
              <w:top w:val="nil"/>
              <w:left w:val="nil"/>
              <w:bottom w:val="single" w:sz="8" w:space="0" w:color="auto"/>
              <w:right w:val="nil"/>
            </w:tcBorders>
            <w:hideMark/>
          </w:tcPr>
          <w:p w14:paraId="6C6441D9" w14:textId="77777777" w:rsidR="002503E8" w:rsidRPr="002503E8" w:rsidRDefault="002503E8" w:rsidP="002503E8">
            <w:pPr>
              <w:spacing w:before="20" w:after="20"/>
              <w:ind w:firstLineChars="100" w:firstLine="200"/>
              <w:jc w:val="right"/>
              <w:rPr>
                <w:sz w:val="20"/>
                <w:szCs w:val="20"/>
              </w:rPr>
            </w:pPr>
            <w:r w:rsidRPr="002503E8">
              <w:rPr>
                <w:sz w:val="20"/>
                <w:szCs w:val="20"/>
              </w:rPr>
              <w:t xml:space="preserve">- </w:t>
            </w:r>
          </w:p>
        </w:tc>
      </w:tr>
    </w:tbl>
    <w:p w14:paraId="50A1F4CC" w14:textId="1AC92D9C" w:rsidR="002503E8" w:rsidRPr="002503E8" w:rsidRDefault="002503E8" w:rsidP="002C3151">
      <w:pPr>
        <w:shd w:val="clear" w:color="auto" w:fill="FFFFFF"/>
        <w:spacing w:before="120"/>
        <w:ind w:firstLine="709"/>
        <w:jc w:val="both"/>
        <w:rPr>
          <w:lang w:val="ky-KG"/>
        </w:rPr>
      </w:pPr>
      <w:r w:rsidRPr="002503E8">
        <w:rPr>
          <w:lang w:val="ky-KG"/>
        </w:rPr>
        <w:t xml:space="preserve">Үстүбүздөгү жылдын январь-ноябрында айыл чарба продукцияларын өндүрүүнүн жалпы көлөмүндө мал чарба продукциялары 47,2 пайызды, өсүмдүк өстүрүүчүлүк </w:t>
      </w:r>
      <w:r w:rsidR="002506CC">
        <w:rPr>
          <w:lang w:val="ky-KG"/>
        </w:rPr>
        <w:t>-</w:t>
      </w:r>
      <w:r w:rsidRPr="002503E8">
        <w:rPr>
          <w:lang w:val="ky-KG"/>
        </w:rPr>
        <w:t xml:space="preserve"> 49,0 пайызды, токой чарбасы - 0,1 пайызды, балык уулоочулук </w:t>
      </w:r>
      <w:r w:rsidR="002506CC">
        <w:rPr>
          <w:lang w:val="ky-KG"/>
        </w:rPr>
        <w:t>-</w:t>
      </w:r>
      <w:r w:rsidRPr="002503E8">
        <w:rPr>
          <w:lang w:val="ky-KG"/>
        </w:rPr>
        <w:t xml:space="preserve"> 1,1 пайызды жана кызмат көрсөтүүлөр 2,6 пайызды түздү. </w:t>
      </w:r>
    </w:p>
    <w:p w14:paraId="406B2A79" w14:textId="77777777" w:rsidR="00E2709F" w:rsidRDefault="00E2709F">
      <w:pPr>
        <w:spacing w:after="160" w:line="259" w:lineRule="auto"/>
        <w:rPr>
          <w:lang w:val="ky-KG"/>
        </w:rPr>
      </w:pPr>
      <w:r>
        <w:rPr>
          <w:lang w:val="ky-KG"/>
        </w:rPr>
        <w:br w:type="page"/>
      </w:r>
    </w:p>
    <w:p w14:paraId="16BAADF3" w14:textId="559DE235" w:rsidR="00E2709F" w:rsidRDefault="001466FB">
      <w:pPr>
        <w:spacing w:after="160" w:line="259" w:lineRule="auto"/>
        <w:rPr>
          <w:lang w:val="ky-KG"/>
        </w:rPr>
      </w:pPr>
      <w:r w:rsidRPr="001466FB">
        <w:rPr>
          <w:noProof/>
        </w:rPr>
        <w:lastRenderedPageBreak/>
        <w:drawing>
          <wp:inline distT="0" distB="0" distL="0" distR="0" wp14:anchorId="24FBFDAC" wp14:editId="78EB2E0F">
            <wp:extent cx="9860915" cy="9054353"/>
            <wp:effectExtent l="0" t="0" r="698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880165" cy="9072028"/>
                    </a:xfrm>
                    <a:prstGeom prst="rect">
                      <a:avLst/>
                    </a:prstGeom>
                  </pic:spPr>
                </pic:pic>
              </a:graphicData>
            </a:graphic>
          </wp:inline>
        </w:drawing>
      </w:r>
      <w:r w:rsidR="00E2709F">
        <w:rPr>
          <w:lang w:val="ky-KG"/>
        </w:rPr>
        <w:br w:type="page"/>
      </w:r>
    </w:p>
    <w:p w14:paraId="703909CD" w14:textId="6A493D1F" w:rsidR="002503E8" w:rsidRPr="002503E8" w:rsidRDefault="002503E8" w:rsidP="002503E8">
      <w:pPr>
        <w:shd w:val="clear" w:color="auto" w:fill="FFFFFF"/>
        <w:ind w:firstLine="709"/>
        <w:jc w:val="both"/>
        <w:rPr>
          <w:lang w:val="ky-KG"/>
        </w:rPr>
      </w:pPr>
      <w:r w:rsidRPr="002503E8">
        <w:rPr>
          <w:lang w:val="ky-KG"/>
        </w:rPr>
        <w:lastRenderedPageBreak/>
        <w:t xml:space="preserve">Дыйкан (фермер) чарбаларынын жана жарандардын жеке көмөкчү чарбаларынын үлүшүнө продукциялардын жалпы көлөмүнүн 93,1 пайызы туура келди. </w:t>
      </w:r>
    </w:p>
    <w:p w14:paraId="5739F98E" w14:textId="77777777" w:rsidR="002503E8" w:rsidRPr="002503E8" w:rsidRDefault="002503E8" w:rsidP="002503E8">
      <w:pPr>
        <w:ind w:firstLine="708"/>
        <w:jc w:val="both"/>
        <w:rPr>
          <w:lang w:val="ky-KG"/>
        </w:rPr>
      </w:pPr>
      <w:r w:rsidRPr="002503E8">
        <w:rPr>
          <w:lang w:val="ky-KG"/>
        </w:rPr>
        <w:t>Быйылкы жылдын январь-ноябрында айыл чарба продукцияларынын дүң чыгарылышынын көлөмүнүн өсүүсү мал чарба тармагынын продукцияларын өндүрүүнүн 2,9 пайызга жана өсүмдүк өстүрүүчүлүк продукциялары 9,2 пайызга көбөйүшү менен шартталды.</w:t>
      </w:r>
    </w:p>
    <w:p w14:paraId="1697B2B9" w14:textId="676DFB1E" w:rsidR="002503E8" w:rsidRPr="002503E8" w:rsidRDefault="002503E8" w:rsidP="002503E8">
      <w:pPr>
        <w:spacing w:before="120" w:after="120"/>
        <w:ind w:left="1361" w:hanging="1361"/>
        <w:rPr>
          <w:b/>
          <w:lang w:val="ky-KG"/>
        </w:rPr>
      </w:pPr>
      <w:r w:rsidRPr="002503E8">
        <w:rPr>
          <w:b/>
          <w:lang w:val="ky-KG"/>
        </w:rPr>
        <w:t>10-таблица: 2024-жылдын январь-ноябрындагы айыл чарба, токой чарба жана балык уулоочулук продукцияларынын аймактар боюнча дүң чыгарылышы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463"/>
        <w:gridCol w:w="2911"/>
        <w:gridCol w:w="2045"/>
      </w:tblGrid>
      <w:tr w:rsidR="002503E8" w:rsidRPr="002503E8" w14:paraId="59BB6253" w14:textId="77777777" w:rsidTr="002503E8">
        <w:trPr>
          <w:cantSplit/>
        </w:trPr>
        <w:tc>
          <w:tcPr>
            <w:tcW w:w="1151" w:type="pct"/>
            <w:vMerge w:val="restart"/>
            <w:tcBorders>
              <w:top w:val="single" w:sz="8" w:space="0" w:color="auto"/>
              <w:left w:val="nil"/>
              <w:bottom w:val="single" w:sz="8" w:space="0" w:color="auto"/>
              <w:right w:val="nil"/>
            </w:tcBorders>
          </w:tcPr>
          <w:p w14:paraId="034EBEA5" w14:textId="77777777" w:rsidR="002503E8" w:rsidRPr="002503E8" w:rsidRDefault="002503E8" w:rsidP="002503E8">
            <w:pPr>
              <w:spacing w:before="20" w:after="20"/>
              <w:jc w:val="right"/>
              <w:rPr>
                <w:rFonts w:ascii="Kyrghyz Times" w:hAnsi="Kyrghyz Times"/>
                <w:b/>
                <w:sz w:val="18"/>
                <w:szCs w:val="18"/>
                <w:lang w:val="ky-KG"/>
              </w:rPr>
            </w:pPr>
          </w:p>
        </w:tc>
        <w:tc>
          <w:tcPr>
            <w:tcW w:w="1278" w:type="pct"/>
            <w:vMerge w:val="restart"/>
            <w:tcBorders>
              <w:top w:val="single" w:sz="8" w:space="0" w:color="auto"/>
              <w:left w:val="nil"/>
              <w:bottom w:val="single" w:sz="8" w:space="0" w:color="auto"/>
              <w:right w:val="nil"/>
            </w:tcBorders>
            <w:hideMark/>
          </w:tcPr>
          <w:p w14:paraId="7EF47A4F" w14:textId="77777777" w:rsidR="002503E8" w:rsidRPr="002503E8" w:rsidRDefault="002503E8" w:rsidP="002503E8">
            <w:pPr>
              <w:spacing w:before="20" w:after="20"/>
              <w:ind w:right="454"/>
              <w:jc w:val="right"/>
              <w:rPr>
                <w:b/>
                <w:sz w:val="20"/>
                <w:szCs w:val="20"/>
              </w:rPr>
            </w:pPr>
            <w:r w:rsidRPr="002503E8">
              <w:rPr>
                <w:b/>
                <w:sz w:val="20"/>
                <w:szCs w:val="20"/>
              </w:rPr>
              <w:t>Млн. сом</w:t>
            </w:r>
            <w:r w:rsidRPr="002503E8">
              <w:rPr>
                <w:b/>
                <w:sz w:val="20"/>
                <w:szCs w:val="20"/>
              </w:rPr>
              <w:br/>
              <w:t>(</w:t>
            </w:r>
            <w:proofErr w:type="spellStart"/>
            <w:r w:rsidRPr="002503E8">
              <w:rPr>
                <w:b/>
                <w:sz w:val="20"/>
                <w:szCs w:val="20"/>
              </w:rPr>
              <w:t>учурдагы</w:t>
            </w:r>
            <w:proofErr w:type="spellEnd"/>
            <w:r w:rsidRPr="002503E8">
              <w:rPr>
                <w:b/>
                <w:sz w:val="20"/>
                <w:szCs w:val="20"/>
              </w:rPr>
              <w:t xml:space="preserve"> </w:t>
            </w:r>
            <w:proofErr w:type="spellStart"/>
            <w:r w:rsidRPr="002503E8">
              <w:rPr>
                <w:b/>
                <w:sz w:val="20"/>
                <w:szCs w:val="20"/>
              </w:rPr>
              <w:t>баа</w:t>
            </w:r>
            <w:proofErr w:type="spellEnd"/>
            <w:r w:rsidRPr="002503E8">
              <w:rPr>
                <w:b/>
                <w:sz w:val="20"/>
                <w:szCs w:val="20"/>
              </w:rPr>
              <w:t xml:space="preserve"> </w:t>
            </w:r>
            <w:proofErr w:type="spellStart"/>
            <w:r w:rsidRPr="002503E8">
              <w:rPr>
                <w:b/>
                <w:sz w:val="20"/>
                <w:szCs w:val="20"/>
              </w:rPr>
              <w:t>менен</w:t>
            </w:r>
            <w:proofErr w:type="spellEnd"/>
            <w:r w:rsidRPr="002503E8">
              <w:rPr>
                <w:b/>
                <w:sz w:val="20"/>
                <w:szCs w:val="20"/>
              </w:rPr>
              <w:t>)</w:t>
            </w:r>
          </w:p>
        </w:tc>
        <w:tc>
          <w:tcPr>
            <w:tcW w:w="1510" w:type="pct"/>
            <w:tcBorders>
              <w:top w:val="single" w:sz="8" w:space="0" w:color="auto"/>
              <w:left w:val="nil"/>
              <w:bottom w:val="single" w:sz="4" w:space="0" w:color="auto"/>
              <w:right w:val="single" w:sz="4" w:space="0" w:color="auto"/>
            </w:tcBorders>
            <w:hideMark/>
          </w:tcPr>
          <w:p w14:paraId="040515A7" w14:textId="77777777" w:rsidR="002503E8" w:rsidRPr="002503E8" w:rsidRDefault="002503E8" w:rsidP="002503E8">
            <w:pPr>
              <w:jc w:val="center"/>
              <w:rPr>
                <w:b/>
                <w:sz w:val="20"/>
                <w:szCs w:val="20"/>
              </w:rPr>
            </w:pPr>
            <w:proofErr w:type="spellStart"/>
            <w:r w:rsidRPr="002503E8">
              <w:rPr>
                <w:b/>
                <w:sz w:val="20"/>
                <w:szCs w:val="20"/>
              </w:rPr>
              <w:t>Мурунку</w:t>
            </w:r>
            <w:proofErr w:type="spellEnd"/>
            <w:r w:rsidRPr="002503E8">
              <w:rPr>
                <w:b/>
                <w:sz w:val="20"/>
                <w:szCs w:val="20"/>
              </w:rPr>
              <w:t xml:space="preserve"> </w:t>
            </w:r>
            <w:proofErr w:type="spellStart"/>
            <w:r w:rsidRPr="002503E8">
              <w:rPr>
                <w:b/>
                <w:sz w:val="20"/>
                <w:szCs w:val="20"/>
              </w:rPr>
              <w:t>жылдын</w:t>
            </w:r>
            <w:proofErr w:type="spellEnd"/>
            <w:r w:rsidRPr="002503E8">
              <w:rPr>
                <w:b/>
                <w:sz w:val="20"/>
                <w:szCs w:val="20"/>
              </w:rPr>
              <w:t xml:space="preserve"> </w:t>
            </w:r>
          </w:p>
          <w:p w14:paraId="521C4FE7" w14:textId="77777777" w:rsidR="002503E8" w:rsidRPr="002503E8" w:rsidRDefault="002503E8" w:rsidP="002503E8">
            <w:pPr>
              <w:jc w:val="center"/>
              <w:rPr>
                <w:b/>
                <w:sz w:val="20"/>
                <w:szCs w:val="20"/>
              </w:rPr>
            </w:pPr>
            <w:proofErr w:type="spellStart"/>
            <w:r w:rsidRPr="002503E8">
              <w:rPr>
                <w:b/>
                <w:sz w:val="20"/>
                <w:szCs w:val="20"/>
              </w:rPr>
              <w:t>тийиш</w:t>
            </w:r>
            <w:proofErr w:type="spellEnd"/>
            <w:r w:rsidRPr="002503E8">
              <w:rPr>
                <w:b/>
                <w:sz w:val="20"/>
                <w:szCs w:val="20"/>
                <w:lang w:val="ky-KG"/>
              </w:rPr>
              <w:t xml:space="preserve">түү айына </w:t>
            </w:r>
            <w:r w:rsidRPr="002503E8">
              <w:rPr>
                <w:b/>
                <w:sz w:val="20"/>
                <w:szCs w:val="20"/>
              </w:rPr>
              <w:t>карата</w:t>
            </w:r>
          </w:p>
        </w:tc>
        <w:tc>
          <w:tcPr>
            <w:tcW w:w="1061" w:type="pct"/>
            <w:tcBorders>
              <w:top w:val="single" w:sz="8" w:space="0" w:color="auto"/>
              <w:left w:val="single" w:sz="4" w:space="0" w:color="auto"/>
              <w:bottom w:val="single" w:sz="4" w:space="0" w:color="auto"/>
              <w:right w:val="nil"/>
            </w:tcBorders>
            <w:hideMark/>
          </w:tcPr>
          <w:p w14:paraId="23323F84" w14:textId="77777777" w:rsidR="002503E8" w:rsidRPr="002503E8" w:rsidRDefault="002503E8" w:rsidP="002503E8">
            <w:pPr>
              <w:jc w:val="center"/>
              <w:rPr>
                <w:b/>
                <w:sz w:val="20"/>
                <w:szCs w:val="20"/>
              </w:rPr>
            </w:pPr>
            <w:proofErr w:type="spellStart"/>
            <w:r w:rsidRPr="002503E8">
              <w:rPr>
                <w:b/>
                <w:sz w:val="20"/>
                <w:szCs w:val="20"/>
              </w:rPr>
              <w:t>Жыйынтыкка</w:t>
            </w:r>
            <w:proofErr w:type="spellEnd"/>
            <w:r w:rsidRPr="002503E8">
              <w:rPr>
                <w:b/>
                <w:sz w:val="20"/>
                <w:szCs w:val="20"/>
              </w:rPr>
              <w:t xml:space="preserve"> </w:t>
            </w:r>
            <w:r w:rsidRPr="002503E8">
              <w:rPr>
                <w:b/>
                <w:sz w:val="20"/>
                <w:szCs w:val="20"/>
                <w:lang w:val="ky-KG"/>
              </w:rPr>
              <w:t xml:space="preserve">        </w:t>
            </w:r>
            <w:r w:rsidRPr="002503E8">
              <w:rPr>
                <w:b/>
                <w:sz w:val="20"/>
                <w:szCs w:val="20"/>
              </w:rPr>
              <w:t>карата</w:t>
            </w:r>
          </w:p>
        </w:tc>
      </w:tr>
      <w:tr w:rsidR="002503E8" w:rsidRPr="002503E8" w14:paraId="72B667B0" w14:textId="77777777" w:rsidTr="002503E8">
        <w:trPr>
          <w:cantSplit/>
        </w:trPr>
        <w:tc>
          <w:tcPr>
            <w:tcW w:w="0" w:type="auto"/>
            <w:vMerge/>
            <w:tcBorders>
              <w:top w:val="single" w:sz="8" w:space="0" w:color="auto"/>
              <w:left w:val="nil"/>
              <w:bottom w:val="single" w:sz="8" w:space="0" w:color="auto"/>
              <w:right w:val="nil"/>
            </w:tcBorders>
            <w:vAlign w:val="center"/>
            <w:hideMark/>
          </w:tcPr>
          <w:p w14:paraId="04B7ECE9" w14:textId="77777777" w:rsidR="002503E8" w:rsidRPr="002503E8" w:rsidRDefault="002503E8" w:rsidP="002503E8">
            <w:pPr>
              <w:rPr>
                <w:rFonts w:ascii="Kyrghyz Times" w:hAnsi="Kyrghyz Times"/>
                <w:b/>
                <w:sz w:val="18"/>
                <w:szCs w:val="18"/>
                <w:lang w:val="ky-KG"/>
              </w:rPr>
            </w:pPr>
          </w:p>
        </w:tc>
        <w:tc>
          <w:tcPr>
            <w:tcW w:w="0" w:type="auto"/>
            <w:vMerge/>
            <w:tcBorders>
              <w:top w:val="single" w:sz="8" w:space="0" w:color="auto"/>
              <w:left w:val="nil"/>
              <w:bottom w:val="single" w:sz="8" w:space="0" w:color="auto"/>
              <w:right w:val="nil"/>
            </w:tcBorders>
            <w:vAlign w:val="center"/>
            <w:hideMark/>
          </w:tcPr>
          <w:p w14:paraId="1F08698F" w14:textId="77777777" w:rsidR="002503E8" w:rsidRPr="002503E8" w:rsidRDefault="002503E8" w:rsidP="002503E8">
            <w:pPr>
              <w:rPr>
                <w:b/>
                <w:sz w:val="20"/>
                <w:szCs w:val="20"/>
              </w:rPr>
            </w:pPr>
          </w:p>
        </w:tc>
        <w:tc>
          <w:tcPr>
            <w:tcW w:w="2571" w:type="pct"/>
            <w:gridSpan w:val="2"/>
            <w:tcBorders>
              <w:top w:val="single" w:sz="4" w:space="0" w:color="auto"/>
              <w:left w:val="nil"/>
              <w:bottom w:val="single" w:sz="8" w:space="0" w:color="auto"/>
              <w:right w:val="nil"/>
            </w:tcBorders>
            <w:hideMark/>
          </w:tcPr>
          <w:p w14:paraId="20C64E4B" w14:textId="77777777" w:rsidR="002503E8" w:rsidRPr="002503E8" w:rsidRDefault="002503E8" w:rsidP="002503E8">
            <w:pPr>
              <w:spacing w:before="20" w:after="20"/>
              <w:jc w:val="center"/>
              <w:rPr>
                <w:b/>
                <w:sz w:val="20"/>
                <w:szCs w:val="20"/>
              </w:rPr>
            </w:pPr>
            <w:r w:rsidRPr="002503E8">
              <w:rPr>
                <w:b/>
                <w:sz w:val="20"/>
                <w:szCs w:val="20"/>
                <w:lang w:val="ky-KG"/>
              </w:rPr>
              <w:t xml:space="preserve">         </w:t>
            </w:r>
            <w:proofErr w:type="spellStart"/>
            <w:r w:rsidRPr="002503E8">
              <w:rPr>
                <w:b/>
                <w:sz w:val="20"/>
                <w:szCs w:val="20"/>
              </w:rPr>
              <w:t>пайыз</w:t>
            </w:r>
            <w:proofErr w:type="spellEnd"/>
            <w:r w:rsidRPr="002503E8">
              <w:rPr>
                <w:b/>
                <w:sz w:val="20"/>
                <w:szCs w:val="20"/>
              </w:rPr>
              <w:t xml:space="preserve"> </w:t>
            </w:r>
            <w:proofErr w:type="spellStart"/>
            <w:r w:rsidRPr="002503E8">
              <w:rPr>
                <w:b/>
                <w:sz w:val="20"/>
                <w:szCs w:val="20"/>
              </w:rPr>
              <w:t>менен</w:t>
            </w:r>
            <w:proofErr w:type="spellEnd"/>
          </w:p>
        </w:tc>
      </w:tr>
      <w:tr w:rsidR="002503E8" w:rsidRPr="002503E8" w14:paraId="6D24E983" w14:textId="77777777" w:rsidTr="002503E8">
        <w:tc>
          <w:tcPr>
            <w:tcW w:w="1151" w:type="pct"/>
            <w:tcBorders>
              <w:top w:val="single" w:sz="4" w:space="0" w:color="auto"/>
              <w:left w:val="nil"/>
              <w:bottom w:val="nil"/>
              <w:right w:val="nil"/>
            </w:tcBorders>
            <w:hideMark/>
          </w:tcPr>
          <w:p w14:paraId="5AB4BFF9" w14:textId="77777777" w:rsidR="002503E8" w:rsidRPr="002503E8" w:rsidRDefault="002503E8" w:rsidP="002503E8">
            <w:pPr>
              <w:spacing w:before="20" w:after="20"/>
              <w:rPr>
                <w:b/>
                <w:sz w:val="20"/>
                <w:szCs w:val="20"/>
              </w:rPr>
            </w:pPr>
            <w:r w:rsidRPr="002503E8">
              <w:rPr>
                <w:b/>
                <w:sz w:val="20"/>
                <w:szCs w:val="20"/>
              </w:rPr>
              <w:t xml:space="preserve">Кыргыз </w:t>
            </w:r>
            <w:proofErr w:type="spellStart"/>
            <w:r w:rsidRPr="002503E8">
              <w:rPr>
                <w:b/>
                <w:sz w:val="20"/>
                <w:szCs w:val="20"/>
              </w:rPr>
              <w:t>Республиксы</w:t>
            </w:r>
            <w:proofErr w:type="spellEnd"/>
          </w:p>
        </w:tc>
        <w:tc>
          <w:tcPr>
            <w:tcW w:w="1278" w:type="pct"/>
            <w:tcBorders>
              <w:top w:val="single" w:sz="4" w:space="0" w:color="auto"/>
              <w:left w:val="nil"/>
              <w:bottom w:val="nil"/>
              <w:right w:val="nil"/>
            </w:tcBorders>
            <w:vAlign w:val="bottom"/>
            <w:hideMark/>
          </w:tcPr>
          <w:p w14:paraId="6335A92B" w14:textId="77777777" w:rsidR="002503E8" w:rsidRPr="002503E8" w:rsidRDefault="002503E8" w:rsidP="002503E8">
            <w:pPr>
              <w:jc w:val="right"/>
              <w:rPr>
                <w:b/>
                <w:bCs/>
                <w:sz w:val="20"/>
                <w:szCs w:val="20"/>
              </w:rPr>
            </w:pPr>
            <w:r w:rsidRPr="002503E8">
              <w:rPr>
                <w:b/>
                <w:bCs/>
                <w:sz w:val="20"/>
                <w:szCs w:val="20"/>
              </w:rPr>
              <w:t>369 613,3</w:t>
            </w:r>
          </w:p>
        </w:tc>
        <w:tc>
          <w:tcPr>
            <w:tcW w:w="1510" w:type="pct"/>
            <w:tcBorders>
              <w:top w:val="single" w:sz="4" w:space="0" w:color="auto"/>
              <w:left w:val="nil"/>
              <w:bottom w:val="nil"/>
              <w:right w:val="nil"/>
            </w:tcBorders>
            <w:vAlign w:val="bottom"/>
            <w:hideMark/>
          </w:tcPr>
          <w:p w14:paraId="1CA7BE2D" w14:textId="77777777" w:rsidR="002503E8" w:rsidRPr="002503E8" w:rsidRDefault="002503E8" w:rsidP="002503E8">
            <w:pPr>
              <w:jc w:val="right"/>
              <w:rPr>
                <w:b/>
                <w:bCs/>
                <w:sz w:val="20"/>
                <w:szCs w:val="20"/>
              </w:rPr>
            </w:pPr>
            <w:r w:rsidRPr="002503E8">
              <w:rPr>
                <w:b/>
                <w:bCs/>
                <w:sz w:val="20"/>
                <w:szCs w:val="20"/>
              </w:rPr>
              <w:t>106,2</w:t>
            </w:r>
          </w:p>
        </w:tc>
        <w:tc>
          <w:tcPr>
            <w:tcW w:w="1061" w:type="pct"/>
            <w:tcBorders>
              <w:top w:val="single" w:sz="4" w:space="0" w:color="auto"/>
              <w:left w:val="nil"/>
              <w:bottom w:val="nil"/>
              <w:right w:val="nil"/>
            </w:tcBorders>
            <w:vAlign w:val="bottom"/>
            <w:hideMark/>
          </w:tcPr>
          <w:p w14:paraId="6A3778DF" w14:textId="77777777" w:rsidR="002503E8" w:rsidRPr="002503E8" w:rsidRDefault="002503E8" w:rsidP="002503E8">
            <w:pPr>
              <w:jc w:val="right"/>
              <w:rPr>
                <w:b/>
                <w:bCs/>
                <w:sz w:val="20"/>
                <w:szCs w:val="20"/>
              </w:rPr>
            </w:pPr>
            <w:r w:rsidRPr="002503E8">
              <w:rPr>
                <w:b/>
                <w:bCs/>
                <w:sz w:val="20"/>
                <w:szCs w:val="20"/>
              </w:rPr>
              <w:t>100,0</w:t>
            </w:r>
          </w:p>
        </w:tc>
      </w:tr>
      <w:tr w:rsidR="002503E8" w:rsidRPr="002503E8" w14:paraId="3FA6FE37" w14:textId="77777777" w:rsidTr="002503E8">
        <w:tc>
          <w:tcPr>
            <w:tcW w:w="1151" w:type="pct"/>
            <w:tcBorders>
              <w:top w:val="nil"/>
              <w:left w:val="nil"/>
              <w:bottom w:val="nil"/>
              <w:right w:val="nil"/>
            </w:tcBorders>
            <w:hideMark/>
          </w:tcPr>
          <w:p w14:paraId="3C1F3303" w14:textId="77777777" w:rsidR="002503E8" w:rsidRPr="002503E8" w:rsidRDefault="002503E8" w:rsidP="002503E8">
            <w:pPr>
              <w:shd w:val="clear" w:color="auto" w:fill="FFFFFF"/>
              <w:spacing w:before="20" w:after="20"/>
              <w:rPr>
                <w:sz w:val="20"/>
                <w:szCs w:val="20"/>
                <w:lang w:val="ky-KG"/>
              </w:rPr>
            </w:pPr>
            <w:r w:rsidRPr="002503E8">
              <w:rPr>
                <w:sz w:val="20"/>
                <w:szCs w:val="20"/>
              </w:rPr>
              <w:t xml:space="preserve">Баткен </w:t>
            </w:r>
            <w:proofErr w:type="spellStart"/>
            <w:r w:rsidRPr="002503E8">
              <w:rPr>
                <w:sz w:val="20"/>
                <w:szCs w:val="20"/>
              </w:rPr>
              <w:t>облусу</w:t>
            </w:r>
            <w:proofErr w:type="spellEnd"/>
          </w:p>
        </w:tc>
        <w:tc>
          <w:tcPr>
            <w:tcW w:w="1278" w:type="pct"/>
            <w:tcBorders>
              <w:top w:val="nil"/>
              <w:left w:val="nil"/>
              <w:bottom w:val="nil"/>
              <w:right w:val="nil"/>
            </w:tcBorders>
            <w:vAlign w:val="bottom"/>
            <w:hideMark/>
          </w:tcPr>
          <w:p w14:paraId="13F4CDA3" w14:textId="77777777" w:rsidR="002503E8" w:rsidRPr="002503E8" w:rsidRDefault="002503E8" w:rsidP="002503E8">
            <w:pPr>
              <w:jc w:val="right"/>
              <w:rPr>
                <w:sz w:val="20"/>
                <w:szCs w:val="20"/>
              </w:rPr>
            </w:pPr>
            <w:r w:rsidRPr="002503E8">
              <w:rPr>
                <w:sz w:val="20"/>
                <w:szCs w:val="20"/>
              </w:rPr>
              <w:t>25 156,9</w:t>
            </w:r>
          </w:p>
        </w:tc>
        <w:tc>
          <w:tcPr>
            <w:tcW w:w="1510" w:type="pct"/>
            <w:tcBorders>
              <w:top w:val="nil"/>
              <w:left w:val="nil"/>
              <w:bottom w:val="nil"/>
              <w:right w:val="nil"/>
            </w:tcBorders>
            <w:vAlign w:val="bottom"/>
            <w:hideMark/>
          </w:tcPr>
          <w:p w14:paraId="3181ADFF" w14:textId="77777777" w:rsidR="002503E8" w:rsidRPr="002503E8" w:rsidRDefault="002503E8" w:rsidP="002503E8">
            <w:pPr>
              <w:jc w:val="right"/>
              <w:rPr>
                <w:sz w:val="20"/>
                <w:szCs w:val="20"/>
              </w:rPr>
            </w:pPr>
            <w:r w:rsidRPr="002503E8">
              <w:rPr>
                <w:sz w:val="20"/>
                <w:szCs w:val="20"/>
              </w:rPr>
              <w:t>105,6</w:t>
            </w:r>
          </w:p>
        </w:tc>
        <w:tc>
          <w:tcPr>
            <w:tcW w:w="1061" w:type="pct"/>
            <w:tcBorders>
              <w:top w:val="nil"/>
              <w:left w:val="nil"/>
              <w:bottom w:val="nil"/>
              <w:right w:val="nil"/>
            </w:tcBorders>
            <w:vAlign w:val="bottom"/>
            <w:hideMark/>
          </w:tcPr>
          <w:p w14:paraId="56FCE9ED" w14:textId="77777777" w:rsidR="002503E8" w:rsidRPr="002503E8" w:rsidRDefault="002503E8" w:rsidP="002503E8">
            <w:pPr>
              <w:jc w:val="right"/>
              <w:rPr>
                <w:sz w:val="20"/>
                <w:szCs w:val="20"/>
              </w:rPr>
            </w:pPr>
            <w:r w:rsidRPr="002503E8">
              <w:rPr>
                <w:sz w:val="20"/>
                <w:szCs w:val="20"/>
              </w:rPr>
              <w:t>7,1</w:t>
            </w:r>
          </w:p>
        </w:tc>
      </w:tr>
      <w:tr w:rsidR="002503E8" w:rsidRPr="002503E8" w14:paraId="0F177617" w14:textId="77777777" w:rsidTr="002503E8">
        <w:tc>
          <w:tcPr>
            <w:tcW w:w="1151" w:type="pct"/>
            <w:tcBorders>
              <w:top w:val="nil"/>
              <w:left w:val="nil"/>
              <w:bottom w:val="nil"/>
              <w:right w:val="nil"/>
            </w:tcBorders>
            <w:hideMark/>
          </w:tcPr>
          <w:p w14:paraId="04736B03" w14:textId="77777777" w:rsidR="002503E8" w:rsidRPr="002503E8" w:rsidRDefault="002503E8" w:rsidP="002503E8">
            <w:pPr>
              <w:spacing w:before="20" w:after="20"/>
              <w:rPr>
                <w:sz w:val="20"/>
                <w:szCs w:val="20"/>
              </w:rPr>
            </w:pPr>
            <w:proofErr w:type="spellStart"/>
            <w:r w:rsidRPr="002503E8">
              <w:rPr>
                <w:sz w:val="20"/>
                <w:szCs w:val="20"/>
              </w:rPr>
              <w:t>Жалал</w:t>
            </w:r>
            <w:proofErr w:type="spellEnd"/>
            <w:r w:rsidRPr="002503E8">
              <w:rPr>
                <w:sz w:val="20"/>
                <w:szCs w:val="20"/>
              </w:rPr>
              <w:t xml:space="preserve">-Абад </w:t>
            </w:r>
            <w:proofErr w:type="spellStart"/>
            <w:r w:rsidRPr="002503E8">
              <w:rPr>
                <w:sz w:val="20"/>
                <w:szCs w:val="20"/>
              </w:rPr>
              <w:t>облусу</w:t>
            </w:r>
            <w:proofErr w:type="spellEnd"/>
          </w:p>
        </w:tc>
        <w:tc>
          <w:tcPr>
            <w:tcW w:w="1278" w:type="pct"/>
            <w:tcBorders>
              <w:top w:val="nil"/>
              <w:left w:val="nil"/>
              <w:bottom w:val="nil"/>
              <w:right w:val="nil"/>
            </w:tcBorders>
            <w:vAlign w:val="bottom"/>
            <w:hideMark/>
          </w:tcPr>
          <w:p w14:paraId="5ADCFC33" w14:textId="77777777" w:rsidR="002503E8" w:rsidRPr="002503E8" w:rsidRDefault="002503E8" w:rsidP="002503E8">
            <w:pPr>
              <w:jc w:val="right"/>
              <w:rPr>
                <w:sz w:val="20"/>
                <w:szCs w:val="20"/>
              </w:rPr>
            </w:pPr>
            <w:r w:rsidRPr="002503E8">
              <w:rPr>
                <w:sz w:val="20"/>
                <w:szCs w:val="20"/>
              </w:rPr>
              <w:t>72 198,5</w:t>
            </w:r>
          </w:p>
        </w:tc>
        <w:tc>
          <w:tcPr>
            <w:tcW w:w="1510" w:type="pct"/>
            <w:tcBorders>
              <w:top w:val="nil"/>
              <w:left w:val="nil"/>
              <w:bottom w:val="nil"/>
              <w:right w:val="nil"/>
            </w:tcBorders>
            <w:vAlign w:val="bottom"/>
            <w:hideMark/>
          </w:tcPr>
          <w:p w14:paraId="6AC40D83" w14:textId="77777777" w:rsidR="002503E8" w:rsidRPr="002503E8" w:rsidRDefault="002503E8" w:rsidP="002503E8">
            <w:pPr>
              <w:jc w:val="right"/>
              <w:rPr>
                <w:sz w:val="20"/>
                <w:szCs w:val="20"/>
              </w:rPr>
            </w:pPr>
            <w:r w:rsidRPr="002503E8">
              <w:rPr>
                <w:sz w:val="20"/>
                <w:szCs w:val="20"/>
              </w:rPr>
              <w:t>104,5</w:t>
            </w:r>
          </w:p>
        </w:tc>
        <w:tc>
          <w:tcPr>
            <w:tcW w:w="1061" w:type="pct"/>
            <w:tcBorders>
              <w:top w:val="nil"/>
              <w:left w:val="nil"/>
              <w:bottom w:val="nil"/>
              <w:right w:val="nil"/>
            </w:tcBorders>
            <w:vAlign w:val="bottom"/>
            <w:hideMark/>
          </w:tcPr>
          <w:p w14:paraId="7E474463" w14:textId="77777777" w:rsidR="002503E8" w:rsidRPr="002503E8" w:rsidRDefault="002503E8" w:rsidP="002503E8">
            <w:pPr>
              <w:jc w:val="right"/>
              <w:rPr>
                <w:sz w:val="20"/>
                <w:szCs w:val="20"/>
              </w:rPr>
            </w:pPr>
            <w:r w:rsidRPr="002503E8">
              <w:rPr>
                <w:sz w:val="20"/>
                <w:szCs w:val="20"/>
              </w:rPr>
              <w:t>19,5</w:t>
            </w:r>
          </w:p>
        </w:tc>
      </w:tr>
      <w:tr w:rsidR="002503E8" w:rsidRPr="002503E8" w14:paraId="2F6B3F42" w14:textId="77777777" w:rsidTr="002503E8">
        <w:tc>
          <w:tcPr>
            <w:tcW w:w="1151" w:type="pct"/>
            <w:tcBorders>
              <w:top w:val="nil"/>
              <w:left w:val="nil"/>
              <w:bottom w:val="nil"/>
              <w:right w:val="nil"/>
            </w:tcBorders>
            <w:hideMark/>
          </w:tcPr>
          <w:p w14:paraId="121A0808" w14:textId="77777777" w:rsidR="002503E8" w:rsidRPr="002503E8" w:rsidRDefault="002503E8" w:rsidP="002503E8">
            <w:pPr>
              <w:shd w:val="clear" w:color="auto" w:fill="FFFFFF"/>
              <w:spacing w:before="20" w:after="20"/>
              <w:rPr>
                <w:sz w:val="20"/>
                <w:szCs w:val="20"/>
              </w:rPr>
            </w:pPr>
            <w:proofErr w:type="spellStart"/>
            <w:r w:rsidRPr="002503E8">
              <w:rPr>
                <w:sz w:val="20"/>
                <w:szCs w:val="20"/>
              </w:rPr>
              <w:t>Ысык-Көл</w:t>
            </w:r>
            <w:proofErr w:type="spellEnd"/>
            <w:r w:rsidRPr="002503E8">
              <w:rPr>
                <w:sz w:val="20"/>
                <w:szCs w:val="20"/>
              </w:rPr>
              <w:t xml:space="preserve"> </w:t>
            </w:r>
            <w:proofErr w:type="spellStart"/>
            <w:r w:rsidRPr="002503E8">
              <w:rPr>
                <w:sz w:val="20"/>
                <w:szCs w:val="20"/>
              </w:rPr>
              <w:t>облусу</w:t>
            </w:r>
            <w:proofErr w:type="spellEnd"/>
          </w:p>
        </w:tc>
        <w:tc>
          <w:tcPr>
            <w:tcW w:w="1278" w:type="pct"/>
            <w:tcBorders>
              <w:top w:val="nil"/>
              <w:left w:val="nil"/>
              <w:bottom w:val="nil"/>
              <w:right w:val="nil"/>
            </w:tcBorders>
            <w:vAlign w:val="bottom"/>
            <w:hideMark/>
          </w:tcPr>
          <w:p w14:paraId="0BB2CCD0" w14:textId="77777777" w:rsidR="002503E8" w:rsidRPr="002503E8" w:rsidRDefault="002503E8" w:rsidP="002503E8">
            <w:pPr>
              <w:jc w:val="right"/>
              <w:rPr>
                <w:sz w:val="20"/>
                <w:szCs w:val="20"/>
              </w:rPr>
            </w:pPr>
            <w:r w:rsidRPr="002503E8">
              <w:rPr>
                <w:sz w:val="20"/>
                <w:szCs w:val="20"/>
              </w:rPr>
              <w:t>45 387,8</w:t>
            </w:r>
          </w:p>
        </w:tc>
        <w:tc>
          <w:tcPr>
            <w:tcW w:w="1510" w:type="pct"/>
            <w:tcBorders>
              <w:top w:val="nil"/>
              <w:left w:val="nil"/>
              <w:bottom w:val="nil"/>
              <w:right w:val="nil"/>
            </w:tcBorders>
            <w:vAlign w:val="bottom"/>
            <w:hideMark/>
          </w:tcPr>
          <w:p w14:paraId="6567F9FD" w14:textId="77777777" w:rsidR="002503E8" w:rsidRPr="002503E8" w:rsidRDefault="002503E8" w:rsidP="002503E8">
            <w:pPr>
              <w:jc w:val="right"/>
              <w:rPr>
                <w:sz w:val="20"/>
                <w:szCs w:val="20"/>
              </w:rPr>
            </w:pPr>
            <w:r w:rsidRPr="002503E8">
              <w:rPr>
                <w:sz w:val="20"/>
                <w:szCs w:val="20"/>
              </w:rPr>
              <w:t>103,2</w:t>
            </w:r>
          </w:p>
        </w:tc>
        <w:tc>
          <w:tcPr>
            <w:tcW w:w="1061" w:type="pct"/>
            <w:tcBorders>
              <w:top w:val="nil"/>
              <w:left w:val="nil"/>
              <w:bottom w:val="nil"/>
              <w:right w:val="nil"/>
            </w:tcBorders>
            <w:vAlign w:val="bottom"/>
            <w:hideMark/>
          </w:tcPr>
          <w:p w14:paraId="60EE421D" w14:textId="77777777" w:rsidR="002503E8" w:rsidRPr="002503E8" w:rsidRDefault="002503E8" w:rsidP="002503E8">
            <w:pPr>
              <w:jc w:val="right"/>
              <w:rPr>
                <w:sz w:val="20"/>
                <w:szCs w:val="20"/>
              </w:rPr>
            </w:pPr>
            <w:r w:rsidRPr="002503E8">
              <w:rPr>
                <w:sz w:val="20"/>
                <w:szCs w:val="20"/>
              </w:rPr>
              <w:t>12,3</w:t>
            </w:r>
          </w:p>
        </w:tc>
      </w:tr>
      <w:tr w:rsidR="002503E8" w:rsidRPr="002503E8" w14:paraId="4614664D" w14:textId="77777777" w:rsidTr="002503E8">
        <w:tc>
          <w:tcPr>
            <w:tcW w:w="1151" w:type="pct"/>
            <w:tcBorders>
              <w:top w:val="nil"/>
              <w:left w:val="nil"/>
              <w:bottom w:val="nil"/>
              <w:right w:val="nil"/>
            </w:tcBorders>
            <w:hideMark/>
          </w:tcPr>
          <w:p w14:paraId="40668FF5" w14:textId="77777777" w:rsidR="002503E8" w:rsidRPr="002503E8" w:rsidRDefault="002503E8" w:rsidP="002503E8">
            <w:pPr>
              <w:shd w:val="clear" w:color="auto" w:fill="FFFFFF"/>
              <w:spacing w:before="20" w:after="20"/>
              <w:rPr>
                <w:sz w:val="20"/>
                <w:szCs w:val="20"/>
              </w:rPr>
            </w:pPr>
            <w:r w:rsidRPr="002503E8">
              <w:rPr>
                <w:sz w:val="20"/>
                <w:szCs w:val="20"/>
              </w:rPr>
              <w:t xml:space="preserve">Нарын </w:t>
            </w:r>
            <w:proofErr w:type="spellStart"/>
            <w:r w:rsidRPr="002503E8">
              <w:rPr>
                <w:sz w:val="20"/>
                <w:szCs w:val="20"/>
              </w:rPr>
              <w:t>облусу</w:t>
            </w:r>
            <w:proofErr w:type="spellEnd"/>
          </w:p>
        </w:tc>
        <w:tc>
          <w:tcPr>
            <w:tcW w:w="1278" w:type="pct"/>
            <w:tcBorders>
              <w:top w:val="nil"/>
              <w:left w:val="nil"/>
              <w:bottom w:val="nil"/>
              <w:right w:val="nil"/>
            </w:tcBorders>
            <w:vAlign w:val="bottom"/>
            <w:hideMark/>
          </w:tcPr>
          <w:p w14:paraId="39AD80B2" w14:textId="77777777" w:rsidR="002503E8" w:rsidRPr="002503E8" w:rsidRDefault="002503E8" w:rsidP="002503E8">
            <w:pPr>
              <w:jc w:val="right"/>
              <w:rPr>
                <w:sz w:val="20"/>
                <w:szCs w:val="20"/>
              </w:rPr>
            </w:pPr>
            <w:r w:rsidRPr="002503E8">
              <w:rPr>
                <w:sz w:val="20"/>
                <w:szCs w:val="20"/>
              </w:rPr>
              <w:t>26 688,6</w:t>
            </w:r>
          </w:p>
        </w:tc>
        <w:tc>
          <w:tcPr>
            <w:tcW w:w="1510" w:type="pct"/>
            <w:tcBorders>
              <w:top w:val="nil"/>
              <w:left w:val="nil"/>
              <w:bottom w:val="nil"/>
              <w:right w:val="nil"/>
            </w:tcBorders>
            <w:vAlign w:val="bottom"/>
            <w:hideMark/>
          </w:tcPr>
          <w:p w14:paraId="502F0C92" w14:textId="77777777" w:rsidR="002503E8" w:rsidRPr="002503E8" w:rsidRDefault="002503E8" w:rsidP="002503E8">
            <w:pPr>
              <w:jc w:val="right"/>
              <w:rPr>
                <w:sz w:val="20"/>
                <w:szCs w:val="20"/>
              </w:rPr>
            </w:pPr>
            <w:r w:rsidRPr="002503E8">
              <w:rPr>
                <w:sz w:val="20"/>
                <w:szCs w:val="20"/>
              </w:rPr>
              <w:t>102,1</w:t>
            </w:r>
          </w:p>
        </w:tc>
        <w:tc>
          <w:tcPr>
            <w:tcW w:w="1061" w:type="pct"/>
            <w:tcBorders>
              <w:top w:val="nil"/>
              <w:left w:val="nil"/>
              <w:bottom w:val="nil"/>
              <w:right w:val="nil"/>
            </w:tcBorders>
            <w:vAlign w:val="bottom"/>
            <w:hideMark/>
          </w:tcPr>
          <w:p w14:paraId="38022A0F" w14:textId="77777777" w:rsidR="002503E8" w:rsidRPr="002503E8" w:rsidRDefault="002503E8" w:rsidP="002503E8">
            <w:pPr>
              <w:jc w:val="right"/>
              <w:rPr>
                <w:sz w:val="20"/>
                <w:szCs w:val="20"/>
              </w:rPr>
            </w:pPr>
            <w:r w:rsidRPr="002503E8">
              <w:rPr>
                <w:sz w:val="20"/>
                <w:szCs w:val="20"/>
              </w:rPr>
              <w:t>7,2</w:t>
            </w:r>
          </w:p>
        </w:tc>
      </w:tr>
      <w:tr w:rsidR="002503E8" w:rsidRPr="002503E8" w14:paraId="1A433BC3" w14:textId="77777777" w:rsidTr="002503E8">
        <w:tc>
          <w:tcPr>
            <w:tcW w:w="1151" w:type="pct"/>
            <w:tcBorders>
              <w:top w:val="nil"/>
              <w:left w:val="nil"/>
              <w:bottom w:val="nil"/>
              <w:right w:val="nil"/>
            </w:tcBorders>
            <w:hideMark/>
          </w:tcPr>
          <w:p w14:paraId="17A5848C" w14:textId="77777777" w:rsidR="002503E8" w:rsidRPr="002503E8" w:rsidRDefault="002503E8" w:rsidP="002503E8">
            <w:pPr>
              <w:shd w:val="clear" w:color="auto" w:fill="FFFFFF"/>
              <w:spacing w:before="20" w:after="20"/>
              <w:rPr>
                <w:sz w:val="20"/>
                <w:szCs w:val="20"/>
              </w:rPr>
            </w:pPr>
            <w:r w:rsidRPr="002503E8">
              <w:rPr>
                <w:sz w:val="20"/>
                <w:szCs w:val="20"/>
              </w:rPr>
              <w:t xml:space="preserve">Ош </w:t>
            </w:r>
            <w:proofErr w:type="spellStart"/>
            <w:r w:rsidRPr="002503E8">
              <w:rPr>
                <w:sz w:val="20"/>
                <w:szCs w:val="20"/>
              </w:rPr>
              <w:t>облусу</w:t>
            </w:r>
            <w:proofErr w:type="spellEnd"/>
          </w:p>
        </w:tc>
        <w:tc>
          <w:tcPr>
            <w:tcW w:w="1278" w:type="pct"/>
            <w:tcBorders>
              <w:top w:val="nil"/>
              <w:left w:val="nil"/>
              <w:bottom w:val="nil"/>
              <w:right w:val="nil"/>
            </w:tcBorders>
            <w:vAlign w:val="bottom"/>
            <w:hideMark/>
          </w:tcPr>
          <w:p w14:paraId="43DAA9E7" w14:textId="77777777" w:rsidR="002503E8" w:rsidRPr="002503E8" w:rsidRDefault="002503E8" w:rsidP="002503E8">
            <w:pPr>
              <w:jc w:val="right"/>
              <w:rPr>
                <w:sz w:val="20"/>
                <w:szCs w:val="20"/>
              </w:rPr>
            </w:pPr>
            <w:r w:rsidRPr="002503E8">
              <w:rPr>
                <w:sz w:val="20"/>
                <w:szCs w:val="20"/>
              </w:rPr>
              <w:t>66 703,9</w:t>
            </w:r>
          </w:p>
        </w:tc>
        <w:tc>
          <w:tcPr>
            <w:tcW w:w="1510" w:type="pct"/>
            <w:tcBorders>
              <w:top w:val="nil"/>
              <w:left w:val="nil"/>
              <w:bottom w:val="nil"/>
              <w:right w:val="nil"/>
            </w:tcBorders>
            <w:vAlign w:val="bottom"/>
            <w:hideMark/>
          </w:tcPr>
          <w:p w14:paraId="36B4E1DA" w14:textId="77777777" w:rsidR="002503E8" w:rsidRPr="002503E8" w:rsidRDefault="002503E8" w:rsidP="002503E8">
            <w:pPr>
              <w:jc w:val="right"/>
              <w:rPr>
                <w:sz w:val="20"/>
                <w:szCs w:val="20"/>
              </w:rPr>
            </w:pPr>
            <w:r w:rsidRPr="002503E8">
              <w:rPr>
                <w:sz w:val="20"/>
                <w:szCs w:val="20"/>
              </w:rPr>
              <w:t>105,9</w:t>
            </w:r>
          </w:p>
        </w:tc>
        <w:tc>
          <w:tcPr>
            <w:tcW w:w="1061" w:type="pct"/>
            <w:tcBorders>
              <w:top w:val="nil"/>
              <w:left w:val="nil"/>
              <w:bottom w:val="nil"/>
              <w:right w:val="nil"/>
            </w:tcBorders>
            <w:vAlign w:val="bottom"/>
            <w:hideMark/>
          </w:tcPr>
          <w:p w14:paraId="5449475A" w14:textId="77777777" w:rsidR="002503E8" w:rsidRPr="002503E8" w:rsidRDefault="002503E8" w:rsidP="002503E8">
            <w:pPr>
              <w:jc w:val="right"/>
              <w:rPr>
                <w:sz w:val="20"/>
                <w:szCs w:val="20"/>
              </w:rPr>
            </w:pPr>
            <w:r w:rsidRPr="002503E8">
              <w:rPr>
                <w:sz w:val="20"/>
                <w:szCs w:val="20"/>
              </w:rPr>
              <w:t>18,0</w:t>
            </w:r>
          </w:p>
        </w:tc>
      </w:tr>
      <w:tr w:rsidR="002503E8" w:rsidRPr="002503E8" w14:paraId="0A15D5D6" w14:textId="77777777" w:rsidTr="002503E8">
        <w:tc>
          <w:tcPr>
            <w:tcW w:w="1151" w:type="pct"/>
            <w:tcBorders>
              <w:top w:val="nil"/>
              <w:left w:val="nil"/>
              <w:bottom w:val="nil"/>
              <w:right w:val="nil"/>
            </w:tcBorders>
            <w:hideMark/>
          </w:tcPr>
          <w:p w14:paraId="2058692E" w14:textId="77777777" w:rsidR="002503E8" w:rsidRPr="002503E8" w:rsidRDefault="002503E8" w:rsidP="002503E8">
            <w:pPr>
              <w:shd w:val="clear" w:color="auto" w:fill="FFFFFF"/>
              <w:spacing w:before="20" w:after="20"/>
              <w:rPr>
                <w:sz w:val="20"/>
                <w:szCs w:val="20"/>
              </w:rPr>
            </w:pPr>
            <w:r w:rsidRPr="002503E8">
              <w:rPr>
                <w:sz w:val="20"/>
                <w:szCs w:val="20"/>
              </w:rPr>
              <w:t xml:space="preserve">Талас </w:t>
            </w:r>
            <w:proofErr w:type="spellStart"/>
            <w:r w:rsidRPr="002503E8">
              <w:rPr>
                <w:sz w:val="20"/>
                <w:szCs w:val="20"/>
              </w:rPr>
              <w:t>облусу</w:t>
            </w:r>
            <w:proofErr w:type="spellEnd"/>
          </w:p>
        </w:tc>
        <w:tc>
          <w:tcPr>
            <w:tcW w:w="1278" w:type="pct"/>
            <w:tcBorders>
              <w:top w:val="nil"/>
              <w:left w:val="nil"/>
              <w:bottom w:val="nil"/>
              <w:right w:val="nil"/>
            </w:tcBorders>
            <w:vAlign w:val="bottom"/>
            <w:hideMark/>
          </w:tcPr>
          <w:p w14:paraId="7AC7CC2B" w14:textId="77777777" w:rsidR="002503E8" w:rsidRPr="002503E8" w:rsidRDefault="002503E8" w:rsidP="002503E8">
            <w:pPr>
              <w:jc w:val="right"/>
              <w:rPr>
                <w:sz w:val="20"/>
                <w:szCs w:val="20"/>
              </w:rPr>
            </w:pPr>
            <w:r w:rsidRPr="002503E8">
              <w:rPr>
                <w:sz w:val="20"/>
                <w:szCs w:val="20"/>
              </w:rPr>
              <w:t>30 363,3</w:t>
            </w:r>
          </w:p>
        </w:tc>
        <w:tc>
          <w:tcPr>
            <w:tcW w:w="1510" w:type="pct"/>
            <w:tcBorders>
              <w:top w:val="nil"/>
              <w:left w:val="nil"/>
              <w:bottom w:val="nil"/>
              <w:right w:val="nil"/>
            </w:tcBorders>
            <w:vAlign w:val="bottom"/>
            <w:hideMark/>
          </w:tcPr>
          <w:p w14:paraId="5DF0923E" w14:textId="77777777" w:rsidR="002503E8" w:rsidRPr="002503E8" w:rsidRDefault="002503E8" w:rsidP="002503E8">
            <w:pPr>
              <w:jc w:val="right"/>
              <w:rPr>
                <w:sz w:val="20"/>
                <w:szCs w:val="20"/>
              </w:rPr>
            </w:pPr>
            <w:r w:rsidRPr="002503E8">
              <w:rPr>
                <w:sz w:val="20"/>
                <w:szCs w:val="20"/>
              </w:rPr>
              <w:t>101,4</w:t>
            </w:r>
          </w:p>
        </w:tc>
        <w:tc>
          <w:tcPr>
            <w:tcW w:w="1061" w:type="pct"/>
            <w:tcBorders>
              <w:top w:val="nil"/>
              <w:left w:val="nil"/>
              <w:bottom w:val="nil"/>
              <w:right w:val="nil"/>
            </w:tcBorders>
            <w:vAlign w:val="bottom"/>
            <w:hideMark/>
          </w:tcPr>
          <w:p w14:paraId="712741D7" w14:textId="77777777" w:rsidR="002503E8" w:rsidRPr="002503E8" w:rsidRDefault="002503E8" w:rsidP="002503E8">
            <w:pPr>
              <w:jc w:val="right"/>
              <w:rPr>
                <w:sz w:val="20"/>
                <w:szCs w:val="20"/>
              </w:rPr>
            </w:pPr>
            <w:r w:rsidRPr="002503E8">
              <w:rPr>
                <w:sz w:val="20"/>
                <w:szCs w:val="20"/>
              </w:rPr>
              <w:t>8,2</w:t>
            </w:r>
          </w:p>
        </w:tc>
      </w:tr>
      <w:tr w:rsidR="002503E8" w:rsidRPr="002503E8" w14:paraId="526A6E85" w14:textId="77777777" w:rsidTr="002503E8">
        <w:tc>
          <w:tcPr>
            <w:tcW w:w="1151" w:type="pct"/>
            <w:tcBorders>
              <w:top w:val="nil"/>
              <w:left w:val="nil"/>
              <w:bottom w:val="nil"/>
              <w:right w:val="nil"/>
            </w:tcBorders>
            <w:hideMark/>
          </w:tcPr>
          <w:p w14:paraId="02B9289F" w14:textId="77777777" w:rsidR="002503E8" w:rsidRPr="002503E8" w:rsidRDefault="002503E8" w:rsidP="002503E8">
            <w:pPr>
              <w:shd w:val="clear" w:color="auto" w:fill="FFFFFF"/>
              <w:spacing w:before="20" w:after="20"/>
              <w:rPr>
                <w:sz w:val="20"/>
                <w:szCs w:val="20"/>
              </w:rPr>
            </w:pPr>
            <w:r w:rsidRPr="002503E8">
              <w:rPr>
                <w:sz w:val="20"/>
                <w:szCs w:val="20"/>
              </w:rPr>
              <w:t>Ч</w:t>
            </w:r>
            <w:r w:rsidRPr="002503E8">
              <w:rPr>
                <w:sz w:val="20"/>
                <w:szCs w:val="20"/>
                <w:lang w:val="ky-KG"/>
              </w:rPr>
              <w:t>ү</w:t>
            </w:r>
            <w:r w:rsidRPr="002503E8">
              <w:rPr>
                <w:sz w:val="20"/>
                <w:szCs w:val="20"/>
              </w:rPr>
              <w:t xml:space="preserve">й </w:t>
            </w:r>
            <w:proofErr w:type="spellStart"/>
            <w:r w:rsidRPr="002503E8">
              <w:rPr>
                <w:sz w:val="20"/>
                <w:szCs w:val="20"/>
              </w:rPr>
              <w:t>облусу</w:t>
            </w:r>
            <w:proofErr w:type="spellEnd"/>
          </w:p>
        </w:tc>
        <w:tc>
          <w:tcPr>
            <w:tcW w:w="1278" w:type="pct"/>
            <w:tcBorders>
              <w:top w:val="nil"/>
              <w:left w:val="nil"/>
              <w:bottom w:val="nil"/>
              <w:right w:val="nil"/>
            </w:tcBorders>
            <w:vAlign w:val="bottom"/>
            <w:hideMark/>
          </w:tcPr>
          <w:p w14:paraId="1457FFE1" w14:textId="77777777" w:rsidR="002503E8" w:rsidRPr="002503E8" w:rsidRDefault="002503E8" w:rsidP="002503E8">
            <w:pPr>
              <w:jc w:val="right"/>
              <w:rPr>
                <w:sz w:val="20"/>
                <w:szCs w:val="20"/>
              </w:rPr>
            </w:pPr>
            <w:r w:rsidRPr="002503E8">
              <w:rPr>
                <w:sz w:val="20"/>
                <w:szCs w:val="20"/>
              </w:rPr>
              <w:t>92 656,5</w:t>
            </w:r>
          </w:p>
        </w:tc>
        <w:tc>
          <w:tcPr>
            <w:tcW w:w="1510" w:type="pct"/>
            <w:tcBorders>
              <w:top w:val="nil"/>
              <w:left w:val="nil"/>
              <w:bottom w:val="nil"/>
              <w:right w:val="nil"/>
            </w:tcBorders>
            <w:vAlign w:val="bottom"/>
            <w:hideMark/>
          </w:tcPr>
          <w:p w14:paraId="0F002359" w14:textId="77777777" w:rsidR="002503E8" w:rsidRPr="002503E8" w:rsidRDefault="002503E8" w:rsidP="002503E8">
            <w:pPr>
              <w:jc w:val="right"/>
              <w:rPr>
                <w:sz w:val="20"/>
                <w:szCs w:val="20"/>
              </w:rPr>
            </w:pPr>
            <w:r w:rsidRPr="002503E8">
              <w:rPr>
                <w:sz w:val="20"/>
                <w:szCs w:val="20"/>
              </w:rPr>
              <w:t>112,1</w:t>
            </w:r>
          </w:p>
        </w:tc>
        <w:tc>
          <w:tcPr>
            <w:tcW w:w="1061" w:type="pct"/>
            <w:tcBorders>
              <w:top w:val="nil"/>
              <w:left w:val="nil"/>
              <w:bottom w:val="nil"/>
              <w:right w:val="nil"/>
            </w:tcBorders>
            <w:vAlign w:val="bottom"/>
            <w:hideMark/>
          </w:tcPr>
          <w:p w14:paraId="1358D830" w14:textId="77777777" w:rsidR="002503E8" w:rsidRPr="002503E8" w:rsidRDefault="002503E8" w:rsidP="002503E8">
            <w:pPr>
              <w:jc w:val="right"/>
              <w:rPr>
                <w:sz w:val="20"/>
                <w:szCs w:val="20"/>
              </w:rPr>
            </w:pPr>
            <w:r w:rsidRPr="002503E8">
              <w:rPr>
                <w:sz w:val="20"/>
                <w:szCs w:val="20"/>
              </w:rPr>
              <w:t>25,2</w:t>
            </w:r>
          </w:p>
        </w:tc>
      </w:tr>
      <w:tr w:rsidR="002503E8" w:rsidRPr="002503E8" w14:paraId="4CFB3CA7" w14:textId="77777777" w:rsidTr="002503E8">
        <w:tc>
          <w:tcPr>
            <w:tcW w:w="1151" w:type="pct"/>
            <w:tcBorders>
              <w:top w:val="nil"/>
              <w:left w:val="nil"/>
              <w:bottom w:val="nil"/>
              <w:right w:val="nil"/>
            </w:tcBorders>
            <w:hideMark/>
          </w:tcPr>
          <w:p w14:paraId="581ED049" w14:textId="77777777" w:rsidR="002503E8" w:rsidRPr="002503E8" w:rsidRDefault="002503E8" w:rsidP="002503E8">
            <w:pPr>
              <w:shd w:val="clear" w:color="auto" w:fill="FFFFFF"/>
              <w:spacing w:before="20" w:after="20"/>
              <w:rPr>
                <w:sz w:val="20"/>
                <w:szCs w:val="20"/>
              </w:rPr>
            </w:pPr>
            <w:r w:rsidRPr="002503E8">
              <w:rPr>
                <w:sz w:val="20"/>
                <w:szCs w:val="20"/>
              </w:rPr>
              <w:t>Бишкек ш.</w:t>
            </w:r>
          </w:p>
        </w:tc>
        <w:tc>
          <w:tcPr>
            <w:tcW w:w="1278" w:type="pct"/>
            <w:tcBorders>
              <w:top w:val="nil"/>
              <w:left w:val="nil"/>
              <w:bottom w:val="nil"/>
              <w:right w:val="nil"/>
            </w:tcBorders>
            <w:vAlign w:val="bottom"/>
            <w:hideMark/>
          </w:tcPr>
          <w:p w14:paraId="312976E8" w14:textId="77777777" w:rsidR="002503E8" w:rsidRPr="002503E8" w:rsidRDefault="002503E8" w:rsidP="002503E8">
            <w:pPr>
              <w:jc w:val="right"/>
              <w:rPr>
                <w:sz w:val="20"/>
                <w:szCs w:val="20"/>
              </w:rPr>
            </w:pPr>
            <w:r w:rsidRPr="002503E8">
              <w:rPr>
                <w:sz w:val="20"/>
                <w:szCs w:val="20"/>
              </w:rPr>
              <w:t>6 324,2</w:t>
            </w:r>
          </w:p>
        </w:tc>
        <w:tc>
          <w:tcPr>
            <w:tcW w:w="1510" w:type="pct"/>
            <w:tcBorders>
              <w:top w:val="nil"/>
              <w:left w:val="nil"/>
              <w:bottom w:val="nil"/>
              <w:right w:val="nil"/>
            </w:tcBorders>
            <w:vAlign w:val="bottom"/>
            <w:hideMark/>
          </w:tcPr>
          <w:p w14:paraId="1EC37BD3" w14:textId="77777777" w:rsidR="002503E8" w:rsidRPr="002503E8" w:rsidRDefault="002503E8" w:rsidP="002503E8">
            <w:pPr>
              <w:jc w:val="right"/>
              <w:rPr>
                <w:sz w:val="20"/>
                <w:szCs w:val="20"/>
              </w:rPr>
            </w:pPr>
            <w:r w:rsidRPr="002503E8">
              <w:rPr>
                <w:sz w:val="20"/>
                <w:szCs w:val="20"/>
              </w:rPr>
              <w:t>107,1</w:t>
            </w:r>
          </w:p>
        </w:tc>
        <w:tc>
          <w:tcPr>
            <w:tcW w:w="1061" w:type="pct"/>
            <w:tcBorders>
              <w:top w:val="nil"/>
              <w:left w:val="nil"/>
              <w:bottom w:val="nil"/>
              <w:right w:val="nil"/>
            </w:tcBorders>
            <w:vAlign w:val="bottom"/>
            <w:hideMark/>
          </w:tcPr>
          <w:p w14:paraId="4C720373" w14:textId="77777777" w:rsidR="002503E8" w:rsidRPr="002503E8" w:rsidRDefault="002503E8" w:rsidP="002503E8">
            <w:pPr>
              <w:jc w:val="right"/>
              <w:rPr>
                <w:sz w:val="20"/>
                <w:szCs w:val="20"/>
              </w:rPr>
            </w:pPr>
            <w:r w:rsidRPr="002503E8">
              <w:rPr>
                <w:sz w:val="20"/>
                <w:szCs w:val="20"/>
              </w:rPr>
              <w:t>1,7</w:t>
            </w:r>
          </w:p>
        </w:tc>
      </w:tr>
      <w:tr w:rsidR="002503E8" w:rsidRPr="002503E8" w14:paraId="0D883943" w14:textId="77777777" w:rsidTr="002503E8">
        <w:tc>
          <w:tcPr>
            <w:tcW w:w="1151" w:type="pct"/>
            <w:tcBorders>
              <w:top w:val="nil"/>
              <w:left w:val="nil"/>
              <w:bottom w:val="single" w:sz="8" w:space="0" w:color="auto"/>
              <w:right w:val="nil"/>
            </w:tcBorders>
            <w:hideMark/>
          </w:tcPr>
          <w:p w14:paraId="5D529F65" w14:textId="77777777" w:rsidR="002503E8" w:rsidRPr="002503E8" w:rsidRDefault="002503E8" w:rsidP="002503E8">
            <w:pPr>
              <w:shd w:val="clear" w:color="auto" w:fill="FFFFFF"/>
              <w:spacing w:before="20" w:after="20"/>
              <w:rPr>
                <w:sz w:val="20"/>
                <w:szCs w:val="20"/>
              </w:rPr>
            </w:pPr>
            <w:r w:rsidRPr="002503E8">
              <w:rPr>
                <w:sz w:val="20"/>
                <w:szCs w:val="20"/>
              </w:rPr>
              <w:t>Ош ш.</w:t>
            </w:r>
          </w:p>
        </w:tc>
        <w:tc>
          <w:tcPr>
            <w:tcW w:w="1278" w:type="pct"/>
            <w:tcBorders>
              <w:top w:val="nil"/>
              <w:left w:val="nil"/>
              <w:bottom w:val="single" w:sz="8" w:space="0" w:color="auto"/>
              <w:right w:val="nil"/>
            </w:tcBorders>
            <w:vAlign w:val="bottom"/>
            <w:hideMark/>
          </w:tcPr>
          <w:p w14:paraId="45B9BF88" w14:textId="77777777" w:rsidR="002503E8" w:rsidRPr="002503E8" w:rsidRDefault="002503E8" w:rsidP="002503E8">
            <w:pPr>
              <w:jc w:val="right"/>
              <w:rPr>
                <w:sz w:val="20"/>
                <w:szCs w:val="20"/>
              </w:rPr>
            </w:pPr>
            <w:r w:rsidRPr="002503E8">
              <w:rPr>
                <w:sz w:val="20"/>
                <w:szCs w:val="20"/>
              </w:rPr>
              <w:t>3 133,6</w:t>
            </w:r>
          </w:p>
        </w:tc>
        <w:tc>
          <w:tcPr>
            <w:tcW w:w="1510" w:type="pct"/>
            <w:tcBorders>
              <w:top w:val="nil"/>
              <w:left w:val="nil"/>
              <w:bottom w:val="single" w:sz="8" w:space="0" w:color="auto"/>
              <w:right w:val="nil"/>
            </w:tcBorders>
            <w:vAlign w:val="bottom"/>
            <w:hideMark/>
          </w:tcPr>
          <w:p w14:paraId="01F59615" w14:textId="77777777" w:rsidR="002503E8" w:rsidRPr="002503E8" w:rsidRDefault="002503E8" w:rsidP="002503E8">
            <w:pPr>
              <w:jc w:val="right"/>
              <w:rPr>
                <w:sz w:val="20"/>
                <w:szCs w:val="20"/>
              </w:rPr>
            </w:pPr>
            <w:r w:rsidRPr="002503E8">
              <w:rPr>
                <w:sz w:val="20"/>
                <w:szCs w:val="20"/>
              </w:rPr>
              <w:t>104,9</w:t>
            </w:r>
          </w:p>
        </w:tc>
        <w:tc>
          <w:tcPr>
            <w:tcW w:w="1061" w:type="pct"/>
            <w:tcBorders>
              <w:top w:val="nil"/>
              <w:left w:val="nil"/>
              <w:bottom w:val="single" w:sz="8" w:space="0" w:color="auto"/>
              <w:right w:val="nil"/>
            </w:tcBorders>
            <w:vAlign w:val="bottom"/>
            <w:hideMark/>
          </w:tcPr>
          <w:p w14:paraId="458B56A8" w14:textId="77777777" w:rsidR="002503E8" w:rsidRPr="002503E8" w:rsidRDefault="002503E8" w:rsidP="002503E8">
            <w:pPr>
              <w:jc w:val="right"/>
              <w:rPr>
                <w:sz w:val="20"/>
                <w:szCs w:val="20"/>
              </w:rPr>
            </w:pPr>
            <w:r w:rsidRPr="002503E8">
              <w:rPr>
                <w:sz w:val="20"/>
                <w:szCs w:val="20"/>
              </w:rPr>
              <w:t>0,8</w:t>
            </w:r>
          </w:p>
        </w:tc>
      </w:tr>
    </w:tbl>
    <w:p w14:paraId="3E097BBC" w14:textId="77777777" w:rsidR="002503E8" w:rsidRPr="002503E8" w:rsidRDefault="002503E8" w:rsidP="002503E8">
      <w:pPr>
        <w:ind w:firstLine="709"/>
        <w:jc w:val="both"/>
        <w:rPr>
          <w:color w:val="000000"/>
          <w:lang w:val="ky-KG"/>
        </w:rPr>
      </w:pPr>
    </w:p>
    <w:p w14:paraId="0CDC9E36" w14:textId="77777777" w:rsidR="002503E8" w:rsidRPr="002503E8" w:rsidRDefault="002503E8" w:rsidP="002503E8">
      <w:pPr>
        <w:ind w:firstLine="709"/>
        <w:jc w:val="both"/>
        <w:rPr>
          <w:lang w:val="ky-KG"/>
        </w:rPr>
      </w:pPr>
      <w:r w:rsidRPr="002503E8">
        <w:rPr>
          <w:color w:val="000000"/>
          <w:lang w:val="ky-KG"/>
        </w:rPr>
        <w:t>Республиканын айыл чарба, токой чарба жана балык уулоочулук продукцияларынын дүң чыгарылышынын жалпы көлөмүндөгү эң жогорку салыштырма салмакты Чүй облусу (25,2 пайызды) ээледи.</w:t>
      </w:r>
    </w:p>
    <w:p w14:paraId="06AE38F7" w14:textId="77777777" w:rsidR="002503E8" w:rsidRPr="002503E8" w:rsidRDefault="002503E8" w:rsidP="002C3151">
      <w:pPr>
        <w:tabs>
          <w:tab w:val="left" w:pos="2160"/>
        </w:tabs>
        <w:ind w:firstLine="709"/>
        <w:jc w:val="both"/>
        <w:rPr>
          <w:lang w:val="ky-KG"/>
        </w:rPr>
      </w:pPr>
      <w:r w:rsidRPr="002503E8">
        <w:rPr>
          <w:lang w:val="ky-KG"/>
        </w:rPr>
        <w:t>Республикада айыл чарба өсүмдүктөрүн жыйноо иштери аяктады.</w:t>
      </w:r>
    </w:p>
    <w:p w14:paraId="02A13F3E" w14:textId="1AA13DAC" w:rsidR="002503E8" w:rsidRPr="002503E8" w:rsidRDefault="002503E8" w:rsidP="006820A6">
      <w:pPr>
        <w:spacing w:after="120"/>
        <w:ind w:firstLine="709"/>
        <w:jc w:val="both"/>
        <w:rPr>
          <w:rFonts w:cs="Kyrghyz Times"/>
          <w:color w:val="333333"/>
          <w:lang w:val="ky-KG"/>
        </w:rPr>
      </w:pPr>
      <w:r w:rsidRPr="002503E8">
        <w:rPr>
          <w:lang w:val="ky-KG"/>
        </w:rPr>
        <w:t xml:space="preserve">Үстүбүздөгү жылдын 23-ноябрына карата дан эгиндеринин абалы боюнча (дан буурчак өсүмдүктөрү, күрүч жана гречихасыз) 599,5 миң гектар аянттан жыйналып алынды, бул өткөн жылдын ушул күнүнө </w:t>
      </w:r>
      <w:r w:rsidRPr="002503E8">
        <w:rPr>
          <w:color w:val="202124"/>
          <w:szCs w:val="42"/>
          <w:lang w:val="ky-KG"/>
        </w:rPr>
        <w:t xml:space="preserve">салыштырмалуу 2,5 пайызга </w:t>
      </w:r>
      <w:r w:rsidRPr="002503E8">
        <w:rPr>
          <w:lang w:val="ky-KG"/>
        </w:rPr>
        <w:t xml:space="preserve">көп. </w:t>
      </w:r>
      <w:r w:rsidRPr="002503E8">
        <w:rPr>
          <w:color w:val="202124"/>
          <w:szCs w:val="42"/>
          <w:lang w:val="ky-KG"/>
        </w:rPr>
        <w:t>Мында алгачкы кабыл алынган салмакта 2,2 млн. тонна дан жыйналды, бул 29,2 пайызга көп</w:t>
      </w:r>
      <w:r w:rsidRPr="002503E8">
        <w:rPr>
          <w:lang w:val="ky-KG"/>
        </w:rPr>
        <w:t>. Дан эгиндердин орточо түшүмдүүлүгү бир гектардан 35,8 центнерди түзгөн.</w:t>
      </w:r>
    </w:p>
    <w:p w14:paraId="7F03D65B" w14:textId="1D61963C" w:rsidR="002503E8" w:rsidRPr="002503E8" w:rsidRDefault="002503E8" w:rsidP="002503E8">
      <w:pPr>
        <w:jc w:val="both"/>
        <w:rPr>
          <w:b/>
          <w:bCs/>
          <w:lang w:val="ky-KG"/>
        </w:rPr>
      </w:pPr>
      <w:r w:rsidRPr="002503E8">
        <w:rPr>
          <w:b/>
          <w:bCs/>
          <w:lang w:val="ky-KG"/>
        </w:rPr>
        <w:t>1</w:t>
      </w:r>
      <w:r w:rsidR="008A4EF3">
        <w:rPr>
          <w:b/>
          <w:bCs/>
          <w:lang w:val="ky-KG"/>
        </w:rPr>
        <w:t>1</w:t>
      </w:r>
      <w:r w:rsidRPr="002503E8">
        <w:rPr>
          <w:b/>
          <w:bCs/>
          <w:lang w:val="ky-KG"/>
        </w:rPr>
        <w:t xml:space="preserve">-таблица:  </w:t>
      </w:r>
      <w:r w:rsidRPr="002503E8">
        <w:rPr>
          <w:b/>
          <w:color w:val="333333"/>
          <w:lang w:val="ky-KG"/>
        </w:rPr>
        <w:t>23-</w:t>
      </w:r>
      <w:r w:rsidRPr="002503E8">
        <w:rPr>
          <w:b/>
          <w:lang w:val="ky-KG"/>
        </w:rPr>
        <w:t>ноябрына</w:t>
      </w:r>
      <w:r w:rsidRPr="002503E8">
        <w:rPr>
          <w:b/>
          <w:color w:val="333333"/>
          <w:lang w:val="ky-KG"/>
        </w:rPr>
        <w:t xml:space="preserve"> </w:t>
      </w:r>
      <w:r w:rsidRPr="002503E8">
        <w:rPr>
          <w:b/>
          <w:bCs/>
          <w:lang w:val="ky-KG"/>
        </w:rPr>
        <w:t xml:space="preserve">карата айыл чарба өсүмдүктөрүнүн түшүмүнүн  </w:t>
      </w:r>
    </w:p>
    <w:p w14:paraId="5143610A" w14:textId="43CD4E5E" w:rsidR="002503E8" w:rsidRPr="002503E8" w:rsidRDefault="002503E8" w:rsidP="008A4EF3">
      <w:pPr>
        <w:ind w:left="707" w:firstLine="709"/>
        <w:jc w:val="both"/>
        <w:rPr>
          <w:b/>
          <w:bCs/>
          <w:lang w:val="ky-KG"/>
        </w:rPr>
      </w:pPr>
      <w:r w:rsidRPr="002503E8">
        <w:rPr>
          <w:b/>
          <w:bCs/>
          <w:lang w:val="ky-KG"/>
        </w:rPr>
        <w:t>жыйналышы</w:t>
      </w:r>
    </w:p>
    <w:p w14:paraId="20EE907B" w14:textId="36444C6F" w:rsidR="002503E8" w:rsidRPr="002503E8" w:rsidRDefault="002503E8" w:rsidP="008A4EF3">
      <w:pPr>
        <w:spacing w:after="60"/>
        <w:ind w:left="708" w:firstLine="708"/>
        <w:jc w:val="both"/>
        <w:rPr>
          <w:rFonts w:eastAsia="Calibri"/>
          <w:bCs/>
          <w:i/>
          <w:sz w:val="18"/>
          <w:szCs w:val="18"/>
          <w:lang w:eastAsia="en-US"/>
        </w:rPr>
      </w:pPr>
      <w:r w:rsidRPr="002503E8">
        <w:rPr>
          <w:rFonts w:eastAsia="Calibri"/>
          <w:bCs/>
          <w:i/>
          <w:sz w:val="18"/>
          <w:szCs w:val="18"/>
          <w:lang w:val="ky-KG" w:eastAsia="en-US"/>
        </w:rPr>
        <w:t>(</w:t>
      </w:r>
      <w:r w:rsidRPr="002503E8">
        <w:rPr>
          <w:rFonts w:eastAsia="Calibri"/>
          <w:bCs/>
          <w:i/>
          <w:sz w:val="18"/>
          <w:szCs w:val="18"/>
          <w:lang w:eastAsia="en-US"/>
        </w:rPr>
        <w:t>ми</w:t>
      </w:r>
      <w:r w:rsidRPr="002503E8">
        <w:rPr>
          <w:rFonts w:eastAsia="Calibri"/>
          <w:bCs/>
          <w:i/>
          <w:sz w:val="18"/>
          <w:szCs w:val="18"/>
          <w:lang w:val="ky-KG" w:eastAsia="en-US"/>
        </w:rPr>
        <w:t>ң</w:t>
      </w:r>
      <w:r w:rsidRPr="002503E8">
        <w:rPr>
          <w:rFonts w:eastAsia="Calibri"/>
          <w:bCs/>
          <w:i/>
          <w:sz w:val="18"/>
          <w:szCs w:val="18"/>
          <w:lang w:eastAsia="en-US"/>
        </w:rPr>
        <w:t xml:space="preserve"> тонна)</w:t>
      </w:r>
    </w:p>
    <w:tbl>
      <w:tblPr>
        <w:tblW w:w="5000" w:type="pct"/>
        <w:tblLook w:val="04A0" w:firstRow="1" w:lastRow="0" w:firstColumn="1" w:lastColumn="0" w:noHBand="0" w:noVBand="1"/>
      </w:tblPr>
      <w:tblGrid>
        <w:gridCol w:w="4824"/>
        <w:gridCol w:w="1203"/>
        <w:gridCol w:w="1205"/>
        <w:gridCol w:w="60"/>
        <w:gridCol w:w="1143"/>
        <w:gridCol w:w="1203"/>
      </w:tblGrid>
      <w:tr w:rsidR="002503E8" w:rsidRPr="003B68F8" w14:paraId="530768D6" w14:textId="77777777" w:rsidTr="002503E8">
        <w:trPr>
          <w:trHeight w:val="471"/>
          <w:tblHeader/>
        </w:trPr>
        <w:tc>
          <w:tcPr>
            <w:tcW w:w="2503" w:type="pct"/>
            <w:tcBorders>
              <w:top w:val="single" w:sz="8" w:space="0" w:color="auto"/>
              <w:left w:val="nil"/>
              <w:bottom w:val="nil"/>
              <w:right w:val="nil"/>
            </w:tcBorders>
          </w:tcPr>
          <w:p w14:paraId="7B297BF9" w14:textId="77777777" w:rsidR="002503E8" w:rsidRPr="002503E8" w:rsidRDefault="002503E8" w:rsidP="002503E8">
            <w:pPr>
              <w:ind w:left="113" w:hanging="113"/>
              <w:jc w:val="right"/>
              <w:rPr>
                <w:b/>
                <w:bCs/>
                <w:sz w:val="18"/>
                <w:szCs w:val="18"/>
              </w:rPr>
            </w:pPr>
          </w:p>
        </w:tc>
        <w:tc>
          <w:tcPr>
            <w:tcW w:w="1280" w:type="pct"/>
            <w:gridSpan w:val="3"/>
            <w:tcBorders>
              <w:top w:val="single" w:sz="8" w:space="0" w:color="auto"/>
              <w:left w:val="nil"/>
              <w:bottom w:val="single" w:sz="4" w:space="0" w:color="auto"/>
              <w:right w:val="nil"/>
            </w:tcBorders>
            <w:hideMark/>
          </w:tcPr>
          <w:p w14:paraId="0185EFA1" w14:textId="77777777" w:rsidR="002503E8" w:rsidRPr="002503E8" w:rsidRDefault="002503E8" w:rsidP="002503E8">
            <w:pPr>
              <w:jc w:val="center"/>
              <w:rPr>
                <w:b/>
                <w:bCs/>
                <w:sz w:val="20"/>
                <w:szCs w:val="20"/>
                <w:lang w:val="ky-KG"/>
              </w:rPr>
            </w:pPr>
            <w:r w:rsidRPr="002503E8">
              <w:rPr>
                <w:b/>
                <w:bCs/>
                <w:sz w:val="20"/>
                <w:szCs w:val="20"/>
                <w:lang w:val="ky-KG"/>
              </w:rPr>
              <w:t>Иш жүзүндө</w:t>
            </w:r>
          </w:p>
        </w:tc>
        <w:tc>
          <w:tcPr>
            <w:tcW w:w="1218" w:type="pct"/>
            <w:gridSpan w:val="2"/>
            <w:tcBorders>
              <w:top w:val="single" w:sz="8" w:space="0" w:color="auto"/>
              <w:left w:val="nil"/>
              <w:bottom w:val="single" w:sz="4" w:space="0" w:color="auto"/>
              <w:right w:val="nil"/>
            </w:tcBorders>
            <w:hideMark/>
          </w:tcPr>
          <w:p w14:paraId="0A46A3D2" w14:textId="77777777" w:rsidR="002503E8" w:rsidRPr="002503E8" w:rsidRDefault="002503E8" w:rsidP="002503E8">
            <w:pPr>
              <w:jc w:val="center"/>
              <w:rPr>
                <w:b/>
                <w:bCs/>
                <w:sz w:val="20"/>
                <w:szCs w:val="20"/>
                <w:lang w:val="ky-KG"/>
              </w:rPr>
            </w:pPr>
            <w:r w:rsidRPr="002503E8">
              <w:rPr>
                <w:b/>
                <w:bCs/>
                <w:sz w:val="20"/>
                <w:szCs w:val="20"/>
                <w:lang w:val="ky-KG"/>
              </w:rPr>
              <w:t>Өткөн жылдын тиешелүү күнүнө карата</w:t>
            </w:r>
          </w:p>
        </w:tc>
      </w:tr>
      <w:tr w:rsidR="002503E8" w:rsidRPr="002503E8" w14:paraId="25D143B9" w14:textId="77777777" w:rsidTr="002503E8">
        <w:trPr>
          <w:trHeight w:val="315"/>
          <w:tblHeader/>
        </w:trPr>
        <w:tc>
          <w:tcPr>
            <w:tcW w:w="2503" w:type="pct"/>
            <w:tcBorders>
              <w:top w:val="nil"/>
              <w:left w:val="nil"/>
              <w:bottom w:val="single" w:sz="8" w:space="0" w:color="auto"/>
              <w:right w:val="nil"/>
            </w:tcBorders>
          </w:tcPr>
          <w:p w14:paraId="5E4DABE6" w14:textId="77777777" w:rsidR="002503E8" w:rsidRPr="002503E8" w:rsidRDefault="002503E8" w:rsidP="002503E8">
            <w:pPr>
              <w:ind w:left="113" w:hanging="113"/>
              <w:jc w:val="right"/>
              <w:rPr>
                <w:b/>
                <w:bCs/>
                <w:sz w:val="18"/>
                <w:szCs w:val="18"/>
                <w:lang w:val="ky-KG"/>
              </w:rPr>
            </w:pPr>
          </w:p>
        </w:tc>
        <w:tc>
          <w:tcPr>
            <w:tcW w:w="624" w:type="pct"/>
            <w:tcBorders>
              <w:top w:val="single" w:sz="4" w:space="0" w:color="auto"/>
              <w:left w:val="nil"/>
              <w:bottom w:val="single" w:sz="8" w:space="0" w:color="auto"/>
              <w:right w:val="nil"/>
            </w:tcBorders>
            <w:hideMark/>
          </w:tcPr>
          <w:p w14:paraId="64C88A18" w14:textId="77777777" w:rsidR="002503E8" w:rsidRPr="002503E8" w:rsidRDefault="002503E8" w:rsidP="002503E8">
            <w:pPr>
              <w:tabs>
                <w:tab w:val="left" w:pos="709"/>
              </w:tabs>
              <w:jc w:val="right"/>
              <w:rPr>
                <w:b/>
                <w:sz w:val="20"/>
                <w:szCs w:val="20"/>
                <w:lang w:eastAsia="x-none"/>
              </w:rPr>
            </w:pPr>
            <w:r w:rsidRPr="002503E8">
              <w:rPr>
                <w:b/>
                <w:sz w:val="20"/>
                <w:szCs w:val="20"/>
                <w:lang w:val="x-none" w:eastAsia="x-none"/>
              </w:rPr>
              <w:t>202</w:t>
            </w:r>
            <w:r w:rsidRPr="002503E8">
              <w:rPr>
                <w:b/>
                <w:sz w:val="20"/>
                <w:szCs w:val="20"/>
                <w:lang w:eastAsia="x-none"/>
              </w:rPr>
              <w:t>3</w:t>
            </w:r>
          </w:p>
        </w:tc>
        <w:tc>
          <w:tcPr>
            <w:tcW w:w="625" w:type="pct"/>
            <w:tcBorders>
              <w:top w:val="single" w:sz="4" w:space="0" w:color="auto"/>
              <w:left w:val="nil"/>
              <w:bottom w:val="single" w:sz="8" w:space="0" w:color="auto"/>
              <w:right w:val="nil"/>
            </w:tcBorders>
            <w:hideMark/>
          </w:tcPr>
          <w:p w14:paraId="7C669800" w14:textId="77777777" w:rsidR="002503E8" w:rsidRPr="002503E8" w:rsidRDefault="002503E8" w:rsidP="002503E8">
            <w:pPr>
              <w:tabs>
                <w:tab w:val="left" w:pos="709"/>
              </w:tabs>
              <w:jc w:val="right"/>
              <w:rPr>
                <w:b/>
                <w:sz w:val="20"/>
                <w:szCs w:val="20"/>
                <w:lang w:eastAsia="x-none"/>
              </w:rPr>
            </w:pPr>
            <w:r w:rsidRPr="002503E8">
              <w:rPr>
                <w:b/>
                <w:sz w:val="20"/>
                <w:szCs w:val="20"/>
                <w:lang w:val="x-none" w:eastAsia="x-none"/>
              </w:rPr>
              <w:t>202</w:t>
            </w:r>
            <w:r w:rsidRPr="002503E8">
              <w:rPr>
                <w:b/>
                <w:sz w:val="20"/>
                <w:szCs w:val="20"/>
                <w:lang w:eastAsia="x-none"/>
              </w:rPr>
              <w:t>4</w:t>
            </w:r>
          </w:p>
        </w:tc>
        <w:tc>
          <w:tcPr>
            <w:tcW w:w="624" w:type="pct"/>
            <w:gridSpan w:val="2"/>
            <w:tcBorders>
              <w:top w:val="single" w:sz="4" w:space="0" w:color="auto"/>
              <w:left w:val="nil"/>
              <w:bottom w:val="single" w:sz="8" w:space="0" w:color="auto"/>
              <w:right w:val="nil"/>
            </w:tcBorders>
            <w:hideMark/>
          </w:tcPr>
          <w:p w14:paraId="06E23DAD" w14:textId="77777777" w:rsidR="002503E8" w:rsidRPr="002503E8" w:rsidRDefault="002503E8" w:rsidP="002503E8">
            <w:pPr>
              <w:jc w:val="center"/>
              <w:rPr>
                <w:b/>
                <w:bCs/>
                <w:sz w:val="20"/>
                <w:szCs w:val="20"/>
                <w:lang w:val="ky-KG"/>
              </w:rPr>
            </w:pPr>
            <w:r w:rsidRPr="002503E8">
              <w:rPr>
                <w:b/>
                <w:bCs/>
                <w:sz w:val="20"/>
                <w:szCs w:val="20"/>
                <w:lang w:val="ky-KG"/>
              </w:rPr>
              <w:t>+, -</w:t>
            </w:r>
          </w:p>
        </w:tc>
        <w:tc>
          <w:tcPr>
            <w:tcW w:w="625" w:type="pct"/>
            <w:tcBorders>
              <w:top w:val="single" w:sz="4" w:space="0" w:color="auto"/>
              <w:left w:val="nil"/>
              <w:bottom w:val="single" w:sz="8" w:space="0" w:color="auto"/>
              <w:right w:val="nil"/>
            </w:tcBorders>
            <w:hideMark/>
          </w:tcPr>
          <w:p w14:paraId="3064CB1F" w14:textId="77777777" w:rsidR="002503E8" w:rsidRPr="002503E8" w:rsidRDefault="002503E8" w:rsidP="002503E8">
            <w:pPr>
              <w:jc w:val="center"/>
              <w:rPr>
                <w:b/>
                <w:bCs/>
                <w:sz w:val="20"/>
                <w:szCs w:val="20"/>
                <w:lang w:val="ky-KG"/>
              </w:rPr>
            </w:pPr>
            <w:r w:rsidRPr="002503E8">
              <w:rPr>
                <w:b/>
                <w:bCs/>
                <w:sz w:val="20"/>
                <w:szCs w:val="20"/>
                <w:lang w:val="ky-KG"/>
              </w:rPr>
              <w:t>пайыз менен</w:t>
            </w:r>
          </w:p>
        </w:tc>
      </w:tr>
      <w:tr w:rsidR="002503E8" w:rsidRPr="002503E8" w14:paraId="6A4D845E" w14:textId="77777777" w:rsidTr="002503E8">
        <w:trPr>
          <w:trHeight w:val="462"/>
        </w:trPr>
        <w:tc>
          <w:tcPr>
            <w:tcW w:w="2503" w:type="pct"/>
            <w:vAlign w:val="bottom"/>
            <w:hideMark/>
          </w:tcPr>
          <w:p w14:paraId="681FD36A" w14:textId="77777777" w:rsidR="002503E8" w:rsidRPr="002503E8" w:rsidRDefault="002503E8" w:rsidP="002503E8">
            <w:pPr>
              <w:ind w:left="113" w:hanging="113"/>
              <w:rPr>
                <w:sz w:val="20"/>
                <w:szCs w:val="20"/>
              </w:rPr>
            </w:pPr>
            <w:proofErr w:type="spellStart"/>
            <w:r w:rsidRPr="002503E8">
              <w:rPr>
                <w:sz w:val="20"/>
                <w:szCs w:val="20"/>
              </w:rPr>
              <w:t>Жыйналган</w:t>
            </w:r>
            <w:proofErr w:type="spellEnd"/>
            <w:r w:rsidRPr="002503E8">
              <w:rPr>
                <w:sz w:val="20"/>
                <w:szCs w:val="20"/>
              </w:rPr>
              <w:t xml:space="preserve"> дан </w:t>
            </w:r>
            <w:proofErr w:type="spellStart"/>
            <w:r w:rsidRPr="002503E8">
              <w:rPr>
                <w:sz w:val="20"/>
                <w:szCs w:val="20"/>
              </w:rPr>
              <w:t>өс</w:t>
            </w:r>
            <w:proofErr w:type="spellEnd"/>
            <w:r w:rsidRPr="002503E8">
              <w:rPr>
                <w:sz w:val="20"/>
                <w:szCs w:val="20"/>
                <w:lang w:val="ky-KG"/>
              </w:rPr>
              <w:t>ү</w:t>
            </w:r>
            <w:proofErr w:type="spellStart"/>
            <w:r w:rsidRPr="002503E8">
              <w:rPr>
                <w:sz w:val="20"/>
                <w:szCs w:val="20"/>
              </w:rPr>
              <w:t>мд</w:t>
            </w:r>
            <w:proofErr w:type="spellEnd"/>
            <w:r w:rsidRPr="002503E8">
              <w:rPr>
                <w:sz w:val="20"/>
                <w:szCs w:val="20"/>
                <w:lang w:val="ky-KG"/>
              </w:rPr>
              <w:t>ү</w:t>
            </w:r>
            <w:proofErr w:type="spellStart"/>
            <w:r w:rsidRPr="002503E8">
              <w:rPr>
                <w:sz w:val="20"/>
                <w:szCs w:val="20"/>
              </w:rPr>
              <w:t>кт</w:t>
            </w:r>
            <w:proofErr w:type="spellEnd"/>
            <w:r w:rsidRPr="002503E8">
              <w:rPr>
                <w:sz w:val="20"/>
                <w:szCs w:val="20"/>
                <w:lang w:val="ky-KG"/>
              </w:rPr>
              <w:t>ө</w:t>
            </w:r>
            <w:r w:rsidRPr="002503E8">
              <w:rPr>
                <w:sz w:val="20"/>
                <w:szCs w:val="20"/>
              </w:rPr>
              <w:t>р</w:t>
            </w:r>
            <w:r w:rsidRPr="002503E8">
              <w:rPr>
                <w:sz w:val="20"/>
                <w:szCs w:val="20"/>
                <w:lang w:val="ky-KG"/>
              </w:rPr>
              <w:t>ү (дан буурчак</w:t>
            </w:r>
            <w:r w:rsidRPr="002503E8">
              <w:rPr>
                <w:sz w:val="20"/>
                <w:szCs w:val="20"/>
              </w:rPr>
              <w:t xml:space="preserve"> </w:t>
            </w:r>
            <w:proofErr w:type="spellStart"/>
            <w:r w:rsidRPr="002503E8">
              <w:rPr>
                <w:sz w:val="20"/>
                <w:szCs w:val="20"/>
              </w:rPr>
              <w:t>өс</w:t>
            </w:r>
            <w:proofErr w:type="spellEnd"/>
            <w:r w:rsidRPr="002503E8">
              <w:rPr>
                <w:sz w:val="20"/>
                <w:szCs w:val="20"/>
                <w:lang w:val="ky-KG"/>
              </w:rPr>
              <w:t>ү</w:t>
            </w:r>
            <w:proofErr w:type="spellStart"/>
            <w:r w:rsidRPr="002503E8">
              <w:rPr>
                <w:sz w:val="20"/>
                <w:szCs w:val="20"/>
              </w:rPr>
              <w:t>мд</w:t>
            </w:r>
            <w:proofErr w:type="spellEnd"/>
            <w:r w:rsidRPr="002503E8">
              <w:rPr>
                <w:sz w:val="20"/>
                <w:szCs w:val="20"/>
                <w:lang w:val="ky-KG"/>
              </w:rPr>
              <w:t>ү</w:t>
            </w:r>
            <w:proofErr w:type="spellStart"/>
            <w:r w:rsidRPr="002503E8">
              <w:rPr>
                <w:sz w:val="20"/>
                <w:szCs w:val="20"/>
              </w:rPr>
              <w:t>кт</w:t>
            </w:r>
            <w:proofErr w:type="spellEnd"/>
            <w:r w:rsidRPr="002503E8">
              <w:rPr>
                <w:sz w:val="20"/>
                <w:szCs w:val="20"/>
                <w:lang w:val="ky-KG"/>
              </w:rPr>
              <w:t>ө</w:t>
            </w:r>
            <w:r w:rsidRPr="002503E8">
              <w:rPr>
                <w:sz w:val="20"/>
                <w:szCs w:val="20"/>
              </w:rPr>
              <w:t>р</w:t>
            </w:r>
            <w:r w:rsidRPr="002503E8">
              <w:rPr>
                <w:sz w:val="20"/>
                <w:szCs w:val="20"/>
                <w:lang w:val="ky-KG"/>
              </w:rPr>
              <w:t>ү, күрүч жана гречихасыз)</w:t>
            </w:r>
            <w:r w:rsidRPr="002503E8">
              <w:rPr>
                <w:sz w:val="20"/>
                <w:szCs w:val="20"/>
              </w:rPr>
              <w:t>, ми</w:t>
            </w:r>
            <w:r w:rsidRPr="002503E8">
              <w:rPr>
                <w:sz w:val="20"/>
                <w:szCs w:val="20"/>
                <w:lang w:val="ky-KG"/>
              </w:rPr>
              <w:t>ң</w:t>
            </w:r>
            <w:r w:rsidRPr="002503E8">
              <w:rPr>
                <w:sz w:val="20"/>
                <w:szCs w:val="20"/>
              </w:rPr>
              <w:t xml:space="preserve"> га</w:t>
            </w:r>
          </w:p>
        </w:tc>
        <w:tc>
          <w:tcPr>
            <w:tcW w:w="624" w:type="pct"/>
            <w:tcBorders>
              <w:top w:val="single" w:sz="8" w:space="0" w:color="auto"/>
              <w:left w:val="nil"/>
              <w:bottom w:val="nil"/>
              <w:right w:val="nil"/>
            </w:tcBorders>
            <w:vAlign w:val="bottom"/>
            <w:hideMark/>
          </w:tcPr>
          <w:p w14:paraId="27FE8717" w14:textId="77777777" w:rsidR="002503E8" w:rsidRPr="002503E8" w:rsidRDefault="002503E8" w:rsidP="002503E8">
            <w:pPr>
              <w:jc w:val="right"/>
              <w:rPr>
                <w:bCs/>
                <w:sz w:val="20"/>
                <w:szCs w:val="20"/>
                <w:lang w:val="ky-KG"/>
              </w:rPr>
            </w:pPr>
            <w:r w:rsidRPr="002503E8">
              <w:rPr>
                <w:bCs/>
                <w:sz w:val="20"/>
                <w:szCs w:val="20"/>
                <w:lang w:val="ky-KG"/>
              </w:rPr>
              <w:t>585,1</w:t>
            </w:r>
          </w:p>
        </w:tc>
        <w:tc>
          <w:tcPr>
            <w:tcW w:w="625" w:type="pct"/>
            <w:tcBorders>
              <w:top w:val="single" w:sz="8" w:space="0" w:color="auto"/>
              <w:left w:val="nil"/>
              <w:bottom w:val="nil"/>
              <w:right w:val="nil"/>
            </w:tcBorders>
            <w:vAlign w:val="bottom"/>
            <w:hideMark/>
          </w:tcPr>
          <w:p w14:paraId="6A914150" w14:textId="77777777" w:rsidR="002503E8" w:rsidRPr="002503E8" w:rsidRDefault="002503E8" w:rsidP="002503E8">
            <w:pPr>
              <w:jc w:val="right"/>
              <w:rPr>
                <w:bCs/>
                <w:sz w:val="20"/>
                <w:szCs w:val="20"/>
                <w:lang w:val="ky-KG"/>
              </w:rPr>
            </w:pPr>
            <w:r w:rsidRPr="002503E8">
              <w:rPr>
                <w:bCs/>
                <w:sz w:val="20"/>
                <w:szCs w:val="20"/>
                <w:lang w:val="ky-KG"/>
              </w:rPr>
              <w:t>599,5</w:t>
            </w:r>
          </w:p>
        </w:tc>
        <w:tc>
          <w:tcPr>
            <w:tcW w:w="624" w:type="pct"/>
            <w:gridSpan w:val="2"/>
            <w:tcBorders>
              <w:top w:val="single" w:sz="8" w:space="0" w:color="auto"/>
              <w:left w:val="nil"/>
              <w:bottom w:val="nil"/>
              <w:right w:val="nil"/>
            </w:tcBorders>
            <w:vAlign w:val="bottom"/>
            <w:hideMark/>
          </w:tcPr>
          <w:p w14:paraId="61839099" w14:textId="77777777" w:rsidR="002503E8" w:rsidRPr="002503E8" w:rsidRDefault="002503E8" w:rsidP="002503E8">
            <w:pPr>
              <w:jc w:val="right"/>
              <w:rPr>
                <w:bCs/>
                <w:sz w:val="20"/>
                <w:szCs w:val="20"/>
                <w:lang w:val="ky-KG"/>
              </w:rPr>
            </w:pPr>
            <w:r w:rsidRPr="002503E8">
              <w:rPr>
                <w:bCs/>
                <w:sz w:val="20"/>
                <w:szCs w:val="20"/>
                <w:lang w:val="ky-KG"/>
              </w:rPr>
              <w:t>14,4</w:t>
            </w:r>
          </w:p>
        </w:tc>
        <w:tc>
          <w:tcPr>
            <w:tcW w:w="625" w:type="pct"/>
            <w:tcBorders>
              <w:top w:val="single" w:sz="8" w:space="0" w:color="auto"/>
              <w:left w:val="nil"/>
              <w:bottom w:val="nil"/>
              <w:right w:val="nil"/>
            </w:tcBorders>
            <w:vAlign w:val="bottom"/>
            <w:hideMark/>
          </w:tcPr>
          <w:p w14:paraId="0F4F2510" w14:textId="77777777" w:rsidR="002503E8" w:rsidRPr="002503E8" w:rsidRDefault="002503E8" w:rsidP="002503E8">
            <w:pPr>
              <w:jc w:val="right"/>
              <w:rPr>
                <w:bCs/>
                <w:sz w:val="20"/>
                <w:szCs w:val="20"/>
                <w:lang w:val="ky-KG"/>
              </w:rPr>
            </w:pPr>
            <w:r w:rsidRPr="002503E8">
              <w:rPr>
                <w:bCs/>
                <w:sz w:val="20"/>
                <w:szCs w:val="20"/>
                <w:lang w:val="ky-KG"/>
              </w:rPr>
              <w:t>102,5</w:t>
            </w:r>
          </w:p>
        </w:tc>
      </w:tr>
      <w:tr w:rsidR="002503E8" w:rsidRPr="002503E8" w14:paraId="62CC5D58" w14:textId="77777777" w:rsidTr="002503E8">
        <w:trPr>
          <w:trHeight w:val="692"/>
        </w:trPr>
        <w:tc>
          <w:tcPr>
            <w:tcW w:w="2503" w:type="pct"/>
            <w:vAlign w:val="bottom"/>
            <w:hideMark/>
          </w:tcPr>
          <w:p w14:paraId="3ADBF4C6" w14:textId="77777777" w:rsidR="002503E8" w:rsidRPr="002503E8" w:rsidRDefault="002503E8" w:rsidP="002503E8">
            <w:pPr>
              <w:ind w:left="113" w:hanging="113"/>
              <w:rPr>
                <w:sz w:val="20"/>
                <w:szCs w:val="20"/>
              </w:rPr>
            </w:pPr>
            <w:proofErr w:type="spellStart"/>
            <w:r w:rsidRPr="002503E8">
              <w:rPr>
                <w:bCs/>
                <w:sz w:val="20"/>
                <w:szCs w:val="20"/>
              </w:rPr>
              <w:t>Бастырылган</w:t>
            </w:r>
            <w:proofErr w:type="spellEnd"/>
            <w:r w:rsidRPr="002503E8">
              <w:rPr>
                <w:bCs/>
                <w:sz w:val="20"/>
                <w:szCs w:val="20"/>
              </w:rPr>
              <w:t xml:space="preserve"> </w:t>
            </w:r>
            <w:r w:rsidRPr="002503E8">
              <w:rPr>
                <w:bCs/>
                <w:noProof/>
                <w:sz w:val="20"/>
                <w:szCs w:val="20"/>
              </w:rPr>
              <w:t xml:space="preserve">дан - бардыгы </w:t>
            </w:r>
            <w:r w:rsidRPr="002503E8">
              <w:rPr>
                <w:sz w:val="20"/>
                <w:szCs w:val="20"/>
                <w:lang w:val="ky-KG"/>
              </w:rPr>
              <w:t>(дан буурчак</w:t>
            </w:r>
            <w:r w:rsidRPr="002503E8">
              <w:rPr>
                <w:sz w:val="20"/>
                <w:szCs w:val="20"/>
              </w:rPr>
              <w:t xml:space="preserve"> </w:t>
            </w:r>
            <w:proofErr w:type="spellStart"/>
            <w:r w:rsidRPr="002503E8">
              <w:rPr>
                <w:sz w:val="20"/>
                <w:szCs w:val="20"/>
              </w:rPr>
              <w:t>өс</w:t>
            </w:r>
            <w:proofErr w:type="spellEnd"/>
            <w:r w:rsidRPr="002503E8">
              <w:rPr>
                <w:sz w:val="20"/>
                <w:szCs w:val="20"/>
                <w:lang w:val="ky-KG"/>
              </w:rPr>
              <w:t>ү</w:t>
            </w:r>
            <w:proofErr w:type="spellStart"/>
            <w:r w:rsidRPr="002503E8">
              <w:rPr>
                <w:sz w:val="20"/>
                <w:szCs w:val="20"/>
              </w:rPr>
              <w:t>мд</w:t>
            </w:r>
            <w:proofErr w:type="spellEnd"/>
            <w:r w:rsidRPr="002503E8">
              <w:rPr>
                <w:sz w:val="20"/>
                <w:szCs w:val="20"/>
                <w:lang w:val="ky-KG"/>
              </w:rPr>
              <w:t>ү</w:t>
            </w:r>
            <w:proofErr w:type="spellStart"/>
            <w:r w:rsidRPr="002503E8">
              <w:rPr>
                <w:sz w:val="20"/>
                <w:szCs w:val="20"/>
              </w:rPr>
              <w:t>кт</w:t>
            </w:r>
            <w:proofErr w:type="spellEnd"/>
            <w:r w:rsidRPr="002503E8">
              <w:rPr>
                <w:sz w:val="20"/>
                <w:szCs w:val="20"/>
                <w:lang w:val="ky-KG"/>
              </w:rPr>
              <w:t>ө</w:t>
            </w:r>
            <w:r w:rsidRPr="002503E8">
              <w:rPr>
                <w:sz w:val="20"/>
                <w:szCs w:val="20"/>
              </w:rPr>
              <w:t>р</w:t>
            </w:r>
            <w:r w:rsidRPr="002503E8">
              <w:rPr>
                <w:sz w:val="20"/>
                <w:szCs w:val="20"/>
                <w:lang w:val="ky-KG"/>
              </w:rPr>
              <w:t>ү, күрүч жана гречихасыз)</w:t>
            </w:r>
            <w:r w:rsidRPr="002503E8">
              <w:rPr>
                <w:bCs/>
                <w:noProof/>
                <w:sz w:val="20"/>
                <w:szCs w:val="20"/>
              </w:rPr>
              <w:t xml:space="preserve"> (алгачкы кабыл алынган салмакта) </w:t>
            </w:r>
          </w:p>
        </w:tc>
        <w:tc>
          <w:tcPr>
            <w:tcW w:w="624" w:type="pct"/>
            <w:vAlign w:val="bottom"/>
            <w:hideMark/>
          </w:tcPr>
          <w:p w14:paraId="234A159D" w14:textId="77777777" w:rsidR="002503E8" w:rsidRPr="002503E8" w:rsidRDefault="002503E8" w:rsidP="002503E8">
            <w:pPr>
              <w:jc w:val="right"/>
              <w:rPr>
                <w:bCs/>
                <w:sz w:val="20"/>
                <w:szCs w:val="20"/>
                <w:lang w:val="ky-KG"/>
              </w:rPr>
            </w:pPr>
            <w:r w:rsidRPr="002503E8">
              <w:rPr>
                <w:bCs/>
                <w:sz w:val="20"/>
                <w:szCs w:val="20"/>
                <w:lang w:val="ky-KG"/>
              </w:rPr>
              <w:t>1 669,0</w:t>
            </w:r>
          </w:p>
        </w:tc>
        <w:tc>
          <w:tcPr>
            <w:tcW w:w="625" w:type="pct"/>
            <w:vAlign w:val="bottom"/>
            <w:hideMark/>
          </w:tcPr>
          <w:p w14:paraId="6C2BFF06" w14:textId="77777777" w:rsidR="002503E8" w:rsidRPr="002503E8" w:rsidRDefault="002503E8" w:rsidP="002503E8">
            <w:pPr>
              <w:jc w:val="right"/>
              <w:rPr>
                <w:bCs/>
                <w:sz w:val="20"/>
                <w:szCs w:val="20"/>
                <w:lang w:val="ky-KG"/>
              </w:rPr>
            </w:pPr>
            <w:r w:rsidRPr="002503E8">
              <w:rPr>
                <w:bCs/>
                <w:sz w:val="20"/>
                <w:szCs w:val="20"/>
                <w:lang w:val="ky-KG"/>
              </w:rPr>
              <w:t>2 156,7</w:t>
            </w:r>
          </w:p>
        </w:tc>
        <w:tc>
          <w:tcPr>
            <w:tcW w:w="624" w:type="pct"/>
            <w:gridSpan w:val="2"/>
            <w:vAlign w:val="bottom"/>
            <w:hideMark/>
          </w:tcPr>
          <w:p w14:paraId="6EE384F5" w14:textId="77777777" w:rsidR="002503E8" w:rsidRPr="002503E8" w:rsidRDefault="002503E8" w:rsidP="002503E8">
            <w:pPr>
              <w:jc w:val="right"/>
              <w:rPr>
                <w:bCs/>
                <w:sz w:val="20"/>
                <w:szCs w:val="20"/>
                <w:lang w:val="ky-KG"/>
              </w:rPr>
            </w:pPr>
            <w:r w:rsidRPr="002503E8">
              <w:rPr>
                <w:bCs/>
                <w:sz w:val="20"/>
                <w:szCs w:val="20"/>
                <w:lang w:val="ky-KG"/>
              </w:rPr>
              <w:t>487,7</w:t>
            </w:r>
          </w:p>
        </w:tc>
        <w:tc>
          <w:tcPr>
            <w:tcW w:w="625" w:type="pct"/>
            <w:vAlign w:val="bottom"/>
            <w:hideMark/>
          </w:tcPr>
          <w:p w14:paraId="2970ADE8" w14:textId="77777777" w:rsidR="002503E8" w:rsidRPr="002503E8" w:rsidRDefault="002503E8" w:rsidP="002503E8">
            <w:pPr>
              <w:jc w:val="right"/>
              <w:rPr>
                <w:bCs/>
                <w:sz w:val="20"/>
                <w:szCs w:val="20"/>
                <w:lang w:val="ky-KG"/>
              </w:rPr>
            </w:pPr>
            <w:r w:rsidRPr="002503E8">
              <w:rPr>
                <w:bCs/>
                <w:sz w:val="20"/>
                <w:szCs w:val="20"/>
                <w:lang w:val="ky-KG"/>
              </w:rPr>
              <w:t>129,2</w:t>
            </w:r>
          </w:p>
        </w:tc>
      </w:tr>
      <w:tr w:rsidR="002503E8" w:rsidRPr="002503E8" w14:paraId="25CCA525" w14:textId="77777777" w:rsidTr="002503E8">
        <w:trPr>
          <w:trHeight w:val="231"/>
        </w:trPr>
        <w:tc>
          <w:tcPr>
            <w:tcW w:w="2503" w:type="pct"/>
            <w:hideMark/>
          </w:tcPr>
          <w:p w14:paraId="5525DE6C" w14:textId="77777777" w:rsidR="002503E8" w:rsidRPr="002503E8" w:rsidRDefault="002503E8" w:rsidP="002503E8">
            <w:pPr>
              <w:ind w:left="226" w:hanging="113"/>
              <w:rPr>
                <w:sz w:val="20"/>
                <w:szCs w:val="20"/>
              </w:rPr>
            </w:pPr>
            <w:r w:rsidRPr="002503E8">
              <w:rPr>
                <w:bCs/>
                <w:sz w:val="20"/>
                <w:szCs w:val="20"/>
              </w:rPr>
              <w:t xml:space="preserve">1 </w:t>
            </w:r>
            <w:proofErr w:type="spellStart"/>
            <w:r w:rsidRPr="002503E8">
              <w:rPr>
                <w:bCs/>
                <w:sz w:val="20"/>
                <w:szCs w:val="20"/>
              </w:rPr>
              <w:t>гектардан</w:t>
            </w:r>
            <w:proofErr w:type="spellEnd"/>
            <w:r w:rsidRPr="002503E8">
              <w:rPr>
                <w:bCs/>
                <w:sz w:val="20"/>
                <w:szCs w:val="20"/>
              </w:rPr>
              <w:t>, ц</w:t>
            </w:r>
          </w:p>
        </w:tc>
        <w:tc>
          <w:tcPr>
            <w:tcW w:w="624" w:type="pct"/>
            <w:vAlign w:val="bottom"/>
            <w:hideMark/>
          </w:tcPr>
          <w:p w14:paraId="28D2ACD4" w14:textId="77777777" w:rsidR="002503E8" w:rsidRPr="002503E8" w:rsidRDefault="002503E8" w:rsidP="002503E8">
            <w:pPr>
              <w:ind w:left="113"/>
              <w:jc w:val="right"/>
              <w:rPr>
                <w:bCs/>
                <w:sz w:val="20"/>
                <w:szCs w:val="20"/>
                <w:lang w:val="ky-KG"/>
              </w:rPr>
            </w:pPr>
            <w:r w:rsidRPr="002503E8">
              <w:rPr>
                <w:bCs/>
                <w:sz w:val="20"/>
                <w:szCs w:val="20"/>
                <w:lang w:val="ky-KG"/>
              </w:rPr>
              <w:t>28,5</w:t>
            </w:r>
          </w:p>
        </w:tc>
        <w:tc>
          <w:tcPr>
            <w:tcW w:w="625" w:type="pct"/>
            <w:vAlign w:val="bottom"/>
            <w:hideMark/>
          </w:tcPr>
          <w:p w14:paraId="353D0174" w14:textId="77777777" w:rsidR="002503E8" w:rsidRPr="002503E8" w:rsidRDefault="002503E8" w:rsidP="002503E8">
            <w:pPr>
              <w:ind w:left="113"/>
              <w:jc w:val="right"/>
              <w:rPr>
                <w:bCs/>
                <w:sz w:val="20"/>
                <w:szCs w:val="20"/>
                <w:lang w:val="ky-KG"/>
              </w:rPr>
            </w:pPr>
            <w:r w:rsidRPr="002503E8">
              <w:rPr>
                <w:bCs/>
                <w:sz w:val="20"/>
                <w:szCs w:val="20"/>
                <w:lang w:val="ky-KG"/>
              </w:rPr>
              <w:t>35,8</w:t>
            </w:r>
          </w:p>
        </w:tc>
        <w:tc>
          <w:tcPr>
            <w:tcW w:w="624" w:type="pct"/>
            <w:gridSpan w:val="2"/>
            <w:vAlign w:val="bottom"/>
            <w:hideMark/>
          </w:tcPr>
          <w:p w14:paraId="006DA113" w14:textId="77777777" w:rsidR="002503E8" w:rsidRPr="002503E8" w:rsidRDefault="002503E8" w:rsidP="002503E8">
            <w:pPr>
              <w:ind w:left="113"/>
              <w:jc w:val="right"/>
              <w:rPr>
                <w:bCs/>
                <w:sz w:val="20"/>
                <w:szCs w:val="20"/>
                <w:lang w:val="ky-KG"/>
              </w:rPr>
            </w:pPr>
            <w:r w:rsidRPr="002503E8">
              <w:rPr>
                <w:bCs/>
                <w:sz w:val="20"/>
                <w:szCs w:val="20"/>
                <w:lang w:val="ky-KG"/>
              </w:rPr>
              <w:t>7,3</w:t>
            </w:r>
          </w:p>
        </w:tc>
        <w:tc>
          <w:tcPr>
            <w:tcW w:w="625" w:type="pct"/>
            <w:vAlign w:val="bottom"/>
            <w:hideMark/>
          </w:tcPr>
          <w:p w14:paraId="08C918E4" w14:textId="77777777" w:rsidR="002503E8" w:rsidRPr="002503E8" w:rsidRDefault="002503E8" w:rsidP="002503E8">
            <w:pPr>
              <w:ind w:left="113"/>
              <w:jc w:val="right"/>
              <w:rPr>
                <w:bCs/>
                <w:sz w:val="20"/>
                <w:szCs w:val="20"/>
                <w:lang w:val="ky-KG"/>
              </w:rPr>
            </w:pPr>
            <w:r w:rsidRPr="002503E8">
              <w:rPr>
                <w:bCs/>
                <w:sz w:val="20"/>
                <w:szCs w:val="20"/>
                <w:lang w:val="ky-KG"/>
              </w:rPr>
              <w:t>125,6</w:t>
            </w:r>
          </w:p>
        </w:tc>
      </w:tr>
      <w:tr w:rsidR="002503E8" w:rsidRPr="002503E8" w14:paraId="197BF5FA" w14:textId="77777777" w:rsidTr="002503E8">
        <w:trPr>
          <w:trHeight w:val="462"/>
        </w:trPr>
        <w:tc>
          <w:tcPr>
            <w:tcW w:w="2503" w:type="pct"/>
            <w:vAlign w:val="bottom"/>
            <w:hideMark/>
          </w:tcPr>
          <w:p w14:paraId="36E831E7" w14:textId="77777777" w:rsidR="002503E8" w:rsidRPr="002503E8" w:rsidRDefault="002503E8" w:rsidP="002503E8">
            <w:pPr>
              <w:rPr>
                <w:bCs/>
                <w:sz w:val="20"/>
                <w:szCs w:val="20"/>
              </w:rPr>
            </w:pPr>
            <w:proofErr w:type="spellStart"/>
            <w:r w:rsidRPr="002503E8">
              <w:rPr>
                <w:bCs/>
                <w:sz w:val="20"/>
                <w:szCs w:val="20"/>
              </w:rPr>
              <w:t>Бастырылган</w:t>
            </w:r>
            <w:proofErr w:type="spellEnd"/>
            <w:r w:rsidRPr="002503E8">
              <w:rPr>
                <w:bCs/>
                <w:sz w:val="20"/>
                <w:szCs w:val="20"/>
              </w:rPr>
              <w:t xml:space="preserve"> </w:t>
            </w:r>
            <w:proofErr w:type="spellStart"/>
            <w:r w:rsidRPr="002503E8">
              <w:rPr>
                <w:bCs/>
                <w:sz w:val="20"/>
                <w:szCs w:val="20"/>
              </w:rPr>
              <w:t>буудай</w:t>
            </w:r>
            <w:proofErr w:type="spellEnd"/>
            <w:r w:rsidRPr="002503E8">
              <w:rPr>
                <w:bCs/>
                <w:sz w:val="20"/>
                <w:szCs w:val="20"/>
              </w:rPr>
              <w:t xml:space="preserve"> (</w:t>
            </w:r>
            <w:proofErr w:type="spellStart"/>
            <w:r w:rsidRPr="002503E8">
              <w:rPr>
                <w:bCs/>
                <w:sz w:val="20"/>
                <w:szCs w:val="20"/>
              </w:rPr>
              <w:t>алгачкы</w:t>
            </w:r>
            <w:proofErr w:type="spellEnd"/>
            <w:r w:rsidRPr="002503E8">
              <w:rPr>
                <w:bCs/>
                <w:sz w:val="20"/>
                <w:szCs w:val="20"/>
              </w:rPr>
              <w:t xml:space="preserve"> </w:t>
            </w:r>
            <w:proofErr w:type="spellStart"/>
            <w:r w:rsidRPr="002503E8">
              <w:rPr>
                <w:bCs/>
                <w:sz w:val="20"/>
                <w:szCs w:val="20"/>
              </w:rPr>
              <w:t>кабыл</w:t>
            </w:r>
            <w:proofErr w:type="spellEnd"/>
            <w:r w:rsidRPr="002503E8">
              <w:rPr>
                <w:bCs/>
                <w:sz w:val="20"/>
                <w:szCs w:val="20"/>
              </w:rPr>
              <w:t xml:space="preserve"> </w:t>
            </w:r>
            <w:proofErr w:type="spellStart"/>
            <w:r w:rsidRPr="002503E8">
              <w:rPr>
                <w:bCs/>
                <w:sz w:val="20"/>
                <w:szCs w:val="20"/>
              </w:rPr>
              <w:t>алынган</w:t>
            </w:r>
            <w:proofErr w:type="spellEnd"/>
            <w:r w:rsidRPr="002503E8">
              <w:rPr>
                <w:bCs/>
                <w:sz w:val="20"/>
                <w:szCs w:val="20"/>
              </w:rPr>
              <w:t xml:space="preserve"> </w:t>
            </w:r>
          </w:p>
          <w:p w14:paraId="04CF489F" w14:textId="77777777" w:rsidR="002503E8" w:rsidRPr="002503E8" w:rsidRDefault="002503E8" w:rsidP="002503E8">
            <w:pPr>
              <w:rPr>
                <w:sz w:val="20"/>
                <w:szCs w:val="20"/>
              </w:rPr>
            </w:pPr>
            <w:proofErr w:type="spellStart"/>
            <w:r w:rsidRPr="002503E8">
              <w:rPr>
                <w:bCs/>
                <w:sz w:val="20"/>
                <w:szCs w:val="20"/>
              </w:rPr>
              <w:t>салмакта</w:t>
            </w:r>
            <w:proofErr w:type="spellEnd"/>
            <w:r w:rsidRPr="002503E8">
              <w:rPr>
                <w:bCs/>
                <w:sz w:val="20"/>
                <w:szCs w:val="20"/>
              </w:rPr>
              <w:t>)</w:t>
            </w:r>
          </w:p>
        </w:tc>
        <w:tc>
          <w:tcPr>
            <w:tcW w:w="624" w:type="pct"/>
            <w:vAlign w:val="bottom"/>
            <w:hideMark/>
          </w:tcPr>
          <w:p w14:paraId="1F21A187" w14:textId="77777777" w:rsidR="002503E8" w:rsidRPr="002503E8" w:rsidRDefault="002503E8" w:rsidP="002503E8">
            <w:pPr>
              <w:ind w:left="113"/>
              <w:jc w:val="right"/>
              <w:rPr>
                <w:bCs/>
                <w:sz w:val="20"/>
                <w:szCs w:val="20"/>
                <w:lang w:val="ky-KG"/>
              </w:rPr>
            </w:pPr>
            <w:r w:rsidRPr="002503E8">
              <w:rPr>
                <w:bCs/>
                <w:sz w:val="20"/>
                <w:szCs w:val="20"/>
                <w:lang w:val="ky-KG"/>
              </w:rPr>
              <w:t>464,6</w:t>
            </w:r>
          </w:p>
        </w:tc>
        <w:tc>
          <w:tcPr>
            <w:tcW w:w="625" w:type="pct"/>
            <w:vAlign w:val="bottom"/>
            <w:hideMark/>
          </w:tcPr>
          <w:p w14:paraId="683E807F" w14:textId="77777777" w:rsidR="002503E8" w:rsidRPr="002503E8" w:rsidRDefault="002503E8" w:rsidP="002503E8">
            <w:pPr>
              <w:ind w:left="113"/>
              <w:jc w:val="right"/>
              <w:rPr>
                <w:bCs/>
                <w:sz w:val="20"/>
                <w:szCs w:val="20"/>
                <w:lang w:val="ky-KG"/>
              </w:rPr>
            </w:pPr>
            <w:r w:rsidRPr="002503E8">
              <w:rPr>
                <w:bCs/>
                <w:sz w:val="20"/>
                <w:szCs w:val="20"/>
                <w:lang w:val="ky-KG"/>
              </w:rPr>
              <w:t>701,2</w:t>
            </w:r>
          </w:p>
        </w:tc>
        <w:tc>
          <w:tcPr>
            <w:tcW w:w="624" w:type="pct"/>
            <w:gridSpan w:val="2"/>
            <w:vAlign w:val="bottom"/>
            <w:hideMark/>
          </w:tcPr>
          <w:p w14:paraId="40D47AC7" w14:textId="77777777" w:rsidR="002503E8" w:rsidRPr="002503E8" w:rsidRDefault="002503E8" w:rsidP="002503E8">
            <w:pPr>
              <w:ind w:left="113"/>
              <w:jc w:val="right"/>
              <w:rPr>
                <w:bCs/>
                <w:sz w:val="20"/>
                <w:szCs w:val="20"/>
                <w:lang w:val="ky-KG"/>
              </w:rPr>
            </w:pPr>
            <w:r w:rsidRPr="002503E8">
              <w:rPr>
                <w:bCs/>
                <w:sz w:val="20"/>
                <w:szCs w:val="20"/>
                <w:lang w:val="ky-KG"/>
              </w:rPr>
              <w:t>236,6</w:t>
            </w:r>
          </w:p>
        </w:tc>
        <w:tc>
          <w:tcPr>
            <w:tcW w:w="625" w:type="pct"/>
            <w:vAlign w:val="bottom"/>
            <w:hideMark/>
          </w:tcPr>
          <w:p w14:paraId="3276FAB0" w14:textId="77777777" w:rsidR="002503E8" w:rsidRPr="002503E8" w:rsidRDefault="002503E8" w:rsidP="002503E8">
            <w:pPr>
              <w:ind w:left="113"/>
              <w:jc w:val="right"/>
              <w:rPr>
                <w:bCs/>
                <w:sz w:val="20"/>
                <w:szCs w:val="20"/>
                <w:lang w:val="ky-KG"/>
              </w:rPr>
            </w:pPr>
            <w:r w:rsidRPr="002503E8">
              <w:rPr>
                <w:bCs/>
                <w:sz w:val="20"/>
                <w:szCs w:val="20"/>
                <w:lang w:val="ky-KG"/>
              </w:rPr>
              <w:t>150,9</w:t>
            </w:r>
          </w:p>
        </w:tc>
      </w:tr>
      <w:tr w:rsidR="002503E8" w:rsidRPr="002503E8" w14:paraId="3C4E71BC" w14:textId="77777777" w:rsidTr="002503E8">
        <w:trPr>
          <w:trHeight w:val="85"/>
        </w:trPr>
        <w:tc>
          <w:tcPr>
            <w:tcW w:w="2503" w:type="pct"/>
            <w:vAlign w:val="bottom"/>
            <w:hideMark/>
          </w:tcPr>
          <w:p w14:paraId="43982899" w14:textId="77777777" w:rsidR="002503E8" w:rsidRPr="002503E8" w:rsidRDefault="002503E8" w:rsidP="002503E8">
            <w:pPr>
              <w:rPr>
                <w:bCs/>
                <w:sz w:val="20"/>
                <w:szCs w:val="20"/>
              </w:rPr>
            </w:pPr>
            <w:r w:rsidRPr="002503E8">
              <w:rPr>
                <w:bCs/>
                <w:sz w:val="20"/>
                <w:szCs w:val="20"/>
              </w:rPr>
              <w:t xml:space="preserve">1 </w:t>
            </w:r>
            <w:proofErr w:type="spellStart"/>
            <w:r w:rsidRPr="002503E8">
              <w:rPr>
                <w:bCs/>
                <w:sz w:val="20"/>
                <w:szCs w:val="20"/>
              </w:rPr>
              <w:t>гектардан</w:t>
            </w:r>
            <w:proofErr w:type="spellEnd"/>
            <w:r w:rsidRPr="002503E8">
              <w:rPr>
                <w:bCs/>
                <w:sz w:val="20"/>
                <w:szCs w:val="20"/>
              </w:rPr>
              <w:t>, ц</w:t>
            </w:r>
          </w:p>
        </w:tc>
        <w:tc>
          <w:tcPr>
            <w:tcW w:w="624" w:type="pct"/>
            <w:vAlign w:val="bottom"/>
            <w:hideMark/>
          </w:tcPr>
          <w:p w14:paraId="3F5A58F0" w14:textId="77777777" w:rsidR="002503E8" w:rsidRPr="002503E8" w:rsidRDefault="002503E8" w:rsidP="002503E8">
            <w:pPr>
              <w:ind w:left="113"/>
              <w:jc w:val="right"/>
              <w:rPr>
                <w:bCs/>
                <w:sz w:val="20"/>
                <w:szCs w:val="20"/>
                <w:lang w:val="ky-KG"/>
              </w:rPr>
            </w:pPr>
            <w:r w:rsidRPr="002503E8">
              <w:rPr>
                <w:bCs/>
                <w:sz w:val="20"/>
                <w:szCs w:val="20"/>
                <w:lang w:val="ky-KG"/>
              </w:rPr>
              <w:t>20,2</w:t>
            </w:r>
          </w:p>
        </w:tc>
        <w:tc>
          <w:tcPr>
            <w:tcW w:w="625" w:type="pct"/>
            <w:vAlign w:val="bottom"/>
            <w:hideMark/>
          </w:tcPr>
          <w:p w14:paraId="0812C37C" w14:textId="77777777" w:rsidR="002503E8" w:rsidRPr="002503E8" w:rsidRDefault="002503E8" w:rsidP="002503E8">
            <w:pPr>
              <w:ind w:left="113"/>
              <w:jc w:val="right"/>
              <w:rPr>
                <w:bCs/>
                <w:sz w:val="20"/>
                <w:szCs w:val="20"/>
                <w:lang w:val="ky-KG"/>
              </w:rPr>
            </w:pPr>
            <w:r w:rsidRPr="002503E8">
              <w:rPr>
                <w:bCs/>
                <w:sz w:val="20"/>
                <w:szCs w:val="20"/>
                <w:lang w:val="ky-KG"/>
              </w:rPr>
              <w:t>29,2</w:t>
            </w:r>
          </w:p>
        </w:tc>
        <w:tc>
          <w:tcPr>
            <w:tcW w:w="624" w:type="pct"/>
            <w:gridSpan w:val="2"/>
            <w:vAlign w:val="bottom"/>
            <w:hideMark/>
          </w:tcPr>
          <w:p w14:paraId="52E22CC9" w14:textId="77777777" w:rsidR="002503E8" w:rsidRPr="002503E8" w:rsidRDefault="002503E8" w:rsidP="002503E8">
            <w:pPr>
              <w:ind w:left="113"/>
              <w:jc w:val="right"/>
              <w:rPr>
                <w:bCs/>
                <w:sz w:val="20"/>
                <w:szCs w:val="20"/>
                <w:lang w:val="ky-KG"/>
              </w:rPr>
            </w:pPr>
            <w:r w:rsidRPr="002503E8">
              <w:rPr>
                <w:bCs/>
                <w:sz w:val="20"/>
                <w:szCs w:val="20"/>
                <w:lang w:val="ky-KG"/>
              </w:rPr>
              <w:t>9,0</w:t>
            </w:r>
          </w:p>
        </w:tc>
        <w:tc>
          <w:tcPr>
            <w:tcW w:w="625" w:type="pct"/>
            <w:vAlign w:val="bottom"/>
            <w:hideMark/>
          </w:tcPr>
          <w:p w14:paraId="49DCF276" w14:textId="77777777" w:rsidR="002503E8" w:rsidRPr="002503E8" w:rsidRDefault="002503E8" w:rsidP="002503E8">
            <w:pPr>
              <w:ind w:left="113"/>
              <w:jc w:val="right"/>
              <w:rPr>
                <w:bCs/>
                <w:sz w:val="20"/>
                <w:szCs w:val="20"/>
                <w:lang w:val="ky-KG"/>
              </w:rPr>
            </w:pPr>
            <w:r w:rsidRPr="002503E8">
              <w:rPr>
                <w:bCs/>
                <w:sz w:val="20"/>
                <w:szCs w:val="20"/>
                <w:lang w:val="ky-KG"/>
              </w:rPr>
              <w:t>144,6</w:t>
            </w:r>
          </w:p>
        </w:tc>
      </w:tr>
      <w:tr w:rsidR="002503E8" w:rsidRPr="002503E8" w14:paraId="0979A942" w14:textId="77777777" w:rsidTr="002503E8">
        <w:trPr>
          <w:trHeight w:val="85"/>
        </w:trPr>
        <w:tc>
          <w:tcPr>
            <w:tcW w:w="2503" w:type="pct"/>
            <w:vAlign w:val="bottom"/>
            <w:hideMark/>
          </w:tcPr>
          <w:p w14:paraId="286DFD1C" w14:textId="77777777" w:rsidR="002503E8" w:rsidRPr="002503E8" w:rsidRDefault="002503E8" w:rsidP="002503E8">
            <w:pPr>
              <w:rPr>
                <w:bCs/>
                <w:sz w:val="20"/>
                <w:szCs w:val="20"/>
              </w:rPr>
            </w:pPr>
            <w:proofErr w:type="spellStart"/>
            <w:r w:rsidRPr="002503E8">
              <w:rPr>
                <w:bCs/>
                <w:sz w:val="20"/>
                <w:szCs w:val="20"/>
              </w:rPr>
              <w:t>Бастырылган</w:t>
            </w:r>
            <w:proofErr w:type="spellEnd"/>
            <w:r w:rsidRPr="002503E8">
              <w:rPr>
                <w:bCs/>
                <w:sz w:val="20"/>
                <w:szCs w:val="20"/>
              </w:rPr>
              <w:t xml:space="preserve"> </w:t>
            </w:r>
            <w:proofErr w:type="spellStart"/>
            <w:r w:rsidRPr="002503E8">
              <w:rPr>
                <w:bCs/>
                <w:sz w:val="20"/>
                <w:szCs w:val="20"/>
              </w:rPr>
              <w:t>арпа</w:t>
            </w:r>
            <w:proofErr w:type="spellEnd"/>
            <w:r w:rsidRPr="002503E8">
              <w:rPr>
                <w:bCs/>
                <w:sz w:val="20"/>
                <w:szCs w:val="20"/>
              </w:rPr>
              <w:t xml:space="preserve"> (</w:t>
            </w:r>
            <w:proofErr w:type="spellStart"/>
            <w:r w:rsidRPr="002503E8">
              <w:rPr>
                <w:bCs/>
                <w:sz w:val="20"/>
                <w:szCs w:val="20"/>
              </w:rPr>
              <w:t>алгачкы</w:t>
            </w:r>
            <w:proofErr w:type="spellEnd"/>
            <w:r w:rsidRPr="002503E8">
              <w:rPr>
                <w:bCs/>
                <w:sz w:val="20"/>
                <w:szCs w:val="20"/>
              </w:rPr>
              <w:t xml:space="preserve"> </w:t>
            </w:r>
            <w:proofErr w:type="spellStart"/>
            <w:r w:rsidRPr="002503E8">
              <w:rPr>
                <w:bCs/>
                <w:sz w:val="20"/>
                <w:szCs w:val="20"/>
              </w:rPr>
              <w:t>кабыл</w:t>
            </w:r>
            <w:proofErr w:type="spellEnd"/>
            <w:r w:rsidRPr="002503E8">
              <w:rPr>
                <w:bCs/>
                <w:sz w:val="20"/>
                <w:szCs w:val="20"/>
              </w:rPr>
              <w:t xml:space="preserve"> </w:t>
            </w:r>
            <w:proofErr w:type="spellStart"/>
            <w:r w:rsidRPr="002503E8">
              <w:rPr>
                <w:bCs/>
                <w:sz w:val="20"/>
                <w:szCs w:val="20"/>
              </w:rPr>
              <w:t>алынган</w:t>
            </w:r>
            <w:proofErr w:type="spellEnd"/>
            <w:r w:rsidRPr="002503E8">
              <w:rPr>
                <w:bCs/>
                <w:sz w:val="20"/>
                <w:szCs w:val="20"/>
              </w:rPr>
              <w:t xml:space="preserve"> </w:t>
            </w:r>
          </w:p>
          <w:p w14:paraId="1E93DD69" w14:textId="77777777" w:rsidR="002503E8" w:rsidRPr="002503E8" w:rsidRDefault="002503E8" w:rsidP="002503E8">
            <w:pPr>
              <w:rPr>
                <w:bCs/>
                <w:sz w:val="20"/>
                <w:szCs w:val="20"/>
              </w:rPr>
            </w:pPr>
            <w:proofErr w:type="spellStart"/>
            <w:r w:rsidRPr="002503E8">
              <w:rPr>
                <w:bCs/>
                <w:sz w:val="20"/>
                <w:szCs w:val="20"/>
              </w:rPr>
              <w:t>салмакта</w:t>
            </w:r>
            <w:proofErr w:type="spellEnd"/>
            <w:r w:rsidRPr="002503E8">
              <w:rPr>
                <w:bCs/>
                <w:sz w:val="20"/>
                <w:szCs w:val="20"/>
              </w:rPr>
              <w:t>)</w:t>
            </w:r>
          </w:p>
        </w:tc>
        <w:tc>
          <w:tcPr>
            <w:tcW w:w="624" w:type="pct"/>
            <w:vAlign w:val="bottom"/>
            <w:hideMark/>
          </w:tcPr>
          <w:p w14:paraId="29A1CE80" w14:textId="77777777" w:rsidR="002503E8" w:rsidRPr="002503E8" w:rsidRDefault="002503E8" w:rsidP="002503E8">
            <w:pPr>
              <w:ind w:left="113"/>
              <w:jc w:val="right"/>
              <w:rPr>
                <w:bCs/>
                <w:sz w:val="20"/>
                <w:szCs w:val="20"/>
                <w:lang w:val="ky-KG"/>
              </w:rPr>
            </w:pPr>
            <w:r w:rsidRPr="002503E8">
              <w:rPr>
                <w:bCs/>
                <w:sz w:val="20"/>
                <w:szCs w:val="20"/>
                <w:lang w:val="ky-KG"/>
              </w:rPr>
              <w:t>403,2</w:t>
            </w:r>
          </w:p>
        </w:tc>
        <w:tc>
          <w:tcPr>
            <w:tcW w:w="625" w:type="pct"/>
            <w:vAlign w:val="bottom"/>
            <w:hideMark/>
          </w:tcPr>
          <w:p w14:paraId="3F7BD7AC" w14:textId="77777777" w:rsidR="002503E8" w:rsidRPr="002503E8" w:rsidRDefault="002503E8" w:rsidP="002503E8">
            <w:pPr>
              <w:ind w:left="113"/>
              <w:jc w:val="right"/>
              <w:rPr>
                <w:bCs/>
                <w:sz w:val="20"/>
                <w:szCs w:val="20"/>
                <w:lang w:val="ky-KG"/>
              </w:rPr>
            </w:pPr>
            <w:r w:rsidRPr="002503E8">
              <w:rPr>
                <w:bCs/>
                <w:sz w:val="20"/>
                <w:szCs w:val="20"/>
                <w:lang w:val="ky-KG"/>
              </w:rPr>
              <w:t>646,4</w:t>
            </w:r>
          </w:p>
        </w:tc>
        <w:tc>
          <w:tcPr>
            <w:tcW w:w="624" w:type="pct"/>
            <w:gridSpan w:val="2"/>
            <w:vAlign w:val="bottom"/>
            <w:hideMark/>
          </w:tcPr>
          <w:p w14:paraId="0D0DACCA" w14:textId="77777777" w:rsidR="002503E8" w:rsidRPr="002503E8" w:rsidRDefault="002503E8" w:rsidP="002503E8">
            <w:pPr>
              <w:ind w:left="113"/>
              <w:jc w:val="right"/>
              <w:rPr>
                <w:bCs/>
                <w:sz w:val="20"/>
                <w:szCs w:val="20"/>
                <w:lang w:val="ky-KG"/>
              </w:rPr>
            </w:pPr>
            <w:r w:rsidRPr="002503E8">
              <w:rPr>
                <w:bCs/>
                <w:sz w:val="20"/>
                <w:szCs w:val="20"/>
                <w:lang w:val="ky-KG"/>
              </w:rPr>
              <w:t>243,2</w:t>
            </w:r>
          </w:p>
        </w:tc>
        <w:tc>
          <w:tcPr>
            <w:tcW w:w="625" w:type="pct"/>
            <w:vAlign w:val="bottom"/>
            <w:hideMark/>
          </w:tcPr>
          <w:p w14:paraId="60AA89E9" w14:textId="77777777" w:rsidR="002503E8" w:rsidRPr="002503E8" w:rsidRDefault="002503E8" w:rsidP="002503E8">
            <w:pPr>
              <w:ind w:left="113"/>
              <w:jc w:val="right"/>
              <w:rPr>
                <w:bCs/>
                <w:sz w:val="20"/>
                <w:szCs w:val="20"/>
                <w:lang w:val="ky-KG"/>
              </w:rPr>
            </w:pPr>
            <w:r w:rsidRPr="002503E8">
              <w:rPr>
                <w:bCs/>
                <w:sz w:val="20"/>
                <w:szCs w:val="20"/>
                <w:lang w:val="ky-KG"/>
              </w:rPr>
              <w:t>160,3</w:t>
            </w:r>
          </w:p>
        </w:tc>
      </w:tr>
      <w:tr w:rsidR="002503E8" w:rsidRPr="002503E8" w14:paraId="703076D8" w14:textId="77777777" w:rsidTr="002503E8">
        <w:trPr>
          <w:trHeight w:val="85"/>
        </w:trPr>
        <w:tc>
          <w:tcPr>
            <w:tcW w:w="2503" w:type="pct"/>
            <w:vAlign w:val="bottom"/>
            <w:hideMark/>
          </w:tcPr>
          <w:p w14:paraId="1B5EF4E3" w14:textId="77777777" w:rsidR="002503E8" w:rsidRPr="002503E8" w:rsidRDefault="002503E8" w:rsidP="002503E8">
            <w:pPr>
              <w:rPr>
                <w:bCs/>
                <w:sz w:val="20"/>
                <w:szCs w:val="20"/>
              </w:rPr>
            </w:pPr>
            <w:r w:rsidRPr="002503E8">
              <w:rPr>
                <w:bCs/>
                <w:sz w:val="20"/>
                <w:szCs w:val="20"/>
              </w:rPr>
              <w:t xml:space="preserve">1 </w:t>
            </w:r>
            <w:proofErr w:type="spellStart"/>
            <w:r w:rsidRPr="002503E8">
              <w:rPr>
                <w:bCs/>
                <w:sz w:val="20"/>
                <w:szCs w:val="20"/>
              </w:rPr>
              <w:t>гектардан</w:t>
            </w:r>
            <w:proofErr w:type="spellEnd"/>
            <w:r w:rsidRPr="002503E8">
              <w:rPr>
                <w:bCs/>
                <w:sz w:val="20"/>
                <w:szCs w:val="20"/>
              </w:rPr>
              <w:t>, ц</w:t>
            </w:r>
          </w:p>
        </w:tc>
        <w:tc>
          <w:tcPr>
            <w:tcW w:w="624" w:type="pct"/>
            <w:vAlign w:val="bottom"/>
            <w:hideMark/>
          </w:tcPr>
          <w:p w14:paraId="24E56CE0" w14:textId="77777777" w:rsidR="002503E8" w:rsidRPr="002503E8" w:rsidRDefault="002503E8" w:rsidP="002503E8">
            <w:pPr>
              <w:ind w:left="113"/>
              <w:jc w:val="right"/>
              <w:rPr>
                <w:bCs/>
                <w:sz w:val="20"/>
                <w:szCs w:val="20"/>
                <w:lang w:val="ky-KG"/>
              </w:rPr>
            </w:pPr>
            <w:r w:rsidRPr="002503E8">
              <w:rPr>
                <w:bCs/>
                <w:sz w:val="20"/>
                <w:szCs w:val="20"/>
                <w:lang w:val="ky-KG"/>
              </w:rPr>
              <w:t>16,7</w:t>
            </w:r>
          </w:p>
        </w:tc>
        <w:tc>
          <w:tcPr>
            <w:tcW w:w="625" w:type="pct"/>
            <w:vAlign w:val="bottom"/>
            <w:hideMark/>
          </w:tcPr>
          <w:p w14:paraId="108EA100" w14:textId="77777777" w:rsidR="002503E8" w:rsidRPr="002503E8" w:rsidRDefault="002503E8" w:rsidP="002503E8">
            <w:pPr>
              <w:ind w:left="113"/>
              <w:jc w:val="right"/>
              <w:rPr>
                <w:bCs/>
                <w:sz w:val="20"/>
                <w:szCs w:val="20"/>
                <w:lang w:val="ky-KG"/>
              </w:rPr>
            </w:pPr>
            <w:r w:rsidRPr="002503E8">
              <w:rPr>
                <w:bCs/>
                <w:sz w:val="20"/>
                <w:szCs w:val="20"/>
                <w:lang w:val="ky-KG"/>
              </w:rPr>
              <w:t>26,1</w:t>
            </w:r>
          </w:p>
        </w:tc>
        <w:tc>
          <w:tcPr>
            <w:tcW w:w="624" w:type="pct"/>
            <w:gridSpan w:val="2"/>
            <w:vAlign w:val="bottom"/>
            <w:hideMark/>
          </w:tcPr>
          <w:p w14:paraId="4AC32563" w14:textId="77777777" w:rsidR="002503E8" w:rsidRPr="002503E8" w:rsidRDefault="002503E8" w:rsidP="002503E8">
            <w:pPr>
              <w:ind w:left="113"/>
              <w:jc w:val="right"/>
              <w:rPr>
                <w:bCs/>
                <w:sz w:val="20"/>
                <w:szCs w:val="20"/>
                <w:lang w:val="ky-KG"/>
              </w:rPr>
            </w:pPr>
            <w:r w:rsidRPr="002503E8">
              <w:rPr>
                <w:bCs/>
                <w:sz w:val="20"/>
                <w:szCs w:val="20"/>
                <w:lang w:val="ky-KG"/>
              </w:rPr>
              <w:t>9,4</w:t>
            </w:r>
          </w:p>
        </w:tc>
        <w:tc>
          <w:tcPr>
            <w:tcW w:w="625" w:type="pct"/>
            <w:vAlign w:val="bottom"/>
            <w:hideMark/>
          </w:tcPr>
          <w:p w14:paraId="3B7E1D22" w14:textId="77777777" w:rsidR="002503E8" w:rsidRPr="002503E8" w:rsidRDefault="002503E8" w:rsidP="002503E8">
            <w:pPr>
              <w:ind w:left="113"/>
              <w:jc w:val="right"/>
              <w:rPr>
                <w:bCs/>
                <w:sz w:val="20"/>
                <w:szCs w:val="20"/>
                <w:lang w:val="ky-KG"/>
              </w:rPr>
            </w:pPr>
            <w:r w:rsidRPr="002503E8">
              <w:rPr>
                <w:bCs/>
                <w:sz w:val="20"/>
                <w:szCs w:val="20"/>
                <w:lang w:val="ky-KG"/>
              </w:rPr>
              <w:t>156,3</w:t>
            </w:r>
          </w:p>
        </w:tc>
      </w:tr>
      <w:tr w:rsidR="002503E8" w:rsidRPr="002503E8" w14:paraId="2E6B36F2" w14:textId="77777777" w:rsidTr="002503E8">
        <w:trPr>
          <w:trHeight w:val="325"/>
        </w:trPr>
        <w:tc>
          <w:tcPr>
            <w:tcW w:w="2503" w:type="pct"/>
            <w:hideMark/>
          </w:tcPr>
          <w:p w14:paraId="0E4C1FFA" w14:textId="77777777" w:rsidR="002503E8" w:rsidRPr="002503E8" w:rsidRDefault="002503E8" w:rsidP="002503E8">
            <w:pPr>
              <w:rPr>
                <w:bCs/>
                <w:sz w:val="20"/>
                <w:szCs w:val="20"/>
                <w:lang w:val="ky-KG"/>
              </w:rPr>
            </w:pPr>
            <w:proofErr w:type="spellStart"/>
            <w:r w:rsidRPr="002503E8">
              <w:rPr>
                <w:sz w:val="20"/>
                <w:szCs w:val="20"/>
              </w:rPr>
              <w:t>Жыйналган</w:t>
            </w:r>
            <w:proofErr w:type="spellEnd"/>
            <w:r w:rsidRPr="002503E8">
              <w:rPr>
                <w:sz w:val="20"/>
                <w:szCs w:val="20"/>
              </w:rPr>
              <w:t xml:space="preserve"> дан ж</w:t>
            </w:r>
            <w:r w:rsidRPr="002503E8">
              <w:rPr>
                <w:sz w:val="20"/>
                <w:szCs w:val="20"/>
                <w:lang w:val="ky-KG"/>
              </w:rPr>
              <w:t>үгөрү</w:t>
            </w:r>
          </w:p>
        </w:tc>
        <w:tc>
          <w:tcPr>
            <w:tcW w:w="624" w:type="pct"/>
            <w:vAlign w:val="bottom"/>
            <w:hideMark/>
          </w:tcPr>
          <w:p w14:paraId="197375B1" w14:textId="77777777" w:rsidR="002503E8" w:rsidRPr="002503E8" w:rsidRDefault="002503E8" w:rsidP="002503E8">
            <w:pPr>
              <w:ind w:left="113"/>
              <w:jc w:val="right"/>
              <w:rPr>
                <w:bCs/>
                <w:sz w:val="20"/>
                <w:szCs w:val="20"/>
                <w:lang w:val="ky-KG"/>
              </w:rPr>
            </w:pPr>
            <w:r w:rsidRPr="002503E8">
              <w:rPr>
                <w:bCs/>
                <w:sz w:val="20"/>
                <w:szCs w:val="20"/>
                <w:lang w:val="ky-KG"/>
              </w:rPr>
              <w:t>799,8</w:t>
            </w:r>
          </w:p>
        </w:tc>
        <w:tc>
          <w:tcPr>
            <w:tcW w:w="625" w:type="pct"/>
            <w:vAlign w:val="bottom"/>
            <w:hideMark/>
          </w:tcPr>
          <w:p w14:paraId="7D76BFCB" w14:textId="77777777" w:rsidR="002503E8" w:rsidRPr="002503E8" w:rsidRDefault="002503E8" w:rsidP="002503E8">
            <w:pPr>
              <w:ind w:left="113"/>
              <w:jc w:val="right"/>
              <w:rPr>
                <w:bCs/>
                <w:sz w:val="20"/>
                <w:szCs w:val="20"/>
                <w:lang w:val="ky-KG"/>
              </w:rPr>
            </w:pPr>
            <w:r w:rsidRPr="002503E8">
              <w:rPr>
                <w:bCs/>
                <w:sz w:val="20"/>
                <w:szCs w:val="20"/>
                <w:lang w:val="ky-KG"/>
              </w:rPr>
              <w:t>804,5</w:t>
            </w:r>
          </w:p>
        </w:tc>
        <w:tc>
          <w:tcPr>
            <w:tcW w:w="624" w:type="pct"/>
            <w:gridSpan w:val="2"/>
            <w:vAlign w:val="bottom"/>
            <w:hideMark/>
          </w:tcPr>
          <w:p w14:paraId="4FA8CD4D" w14:textId="77777777" w:rsidR="002503E8" w:rsidRPr="002503E8" w:rsidRDefault="002503E8" w:rsidP="002503E8">
            <w:pPr>
              <w:ind w:left="113"/>
              <w:jc w:val="right"/>
              <w:rPr>
                <w:bCs/>
                <w:sz w:val="20"/>
                <w:szCs w:val="20"/>
                <w:lang w:val="ky-KG"/>
              </w:rPr>
            </w:pPr>
            <w:r w:rsidRPr="002503E8">
              <w:rPr>
                <w:bCs/>
                <w:sz w:val="20"/>
                <w:szCs w:val="20"/>
                <w:lang w:val="ky-KG"/>
              </w:rPr>
              <w:t>4,7</w:t>
            </w:r>
          </w:p>
        </w:tc>
        <w:tc>
          <w:tcPr>
            <w:tcW w:w="625" w:type="pct"/>
            <w:vAlign w:val="bottom"/>
            <w:hideMark/>
          </w:tcPr>
          <w:p w14:paraId="19D8D4DF" w14:textId="77777777" w:rsidR="002503E8" w:rsidRPr="002503E8" w:rsidRDefault="002503E8" w:rsidP="002503E8">
            <w:pPr>
              <w:ind w:left="113"/>
              <w:jc w:val="right"/>
              <w:rPr>
                <w:bCs/>
                <w:sz w:val="20"/>
                <w:szCs w:val="20"/>
                <w:lang w:val="ky-KG"/>
              </w:rPr>
            </w:pPr>
            <w:r w:rsidRPr="002503E8">
              <w:rPr>
                <w:bCs/>
                <w:sz w:val="20"/>
                <w:szCs w:val="20"/>
                <w:lang w:val="ky-KG"/>
              </w:rPr>
              <w:t>100,6</w:t>
            </w:r>
          </w:p>
        </w:tc>
      </w:tr>
      <w:tr w:rsidR="002503E8" w:rsidRPr="002503E8" w14:paraId="0860E0B3" w14:textId="77777777" w:rsidTr="002503E8">
        <w:trPr>
          <w:trHeight w:val="288"/>
        </w:trPr>
        <w:tc>
          <w:tcPr>
            <w:tcW w:w="2503" w:type="pct"/>
            <w:hideMark/>
          </w:tcPr>
          <w:p w14:paraId="6227A3C6" w14:textId="77777777" w:rsidR="002503E8" w:rsidRPr="002503E8" w:rsidRDefault="002503E8" w:rsidP="002503E8">
            <w:pPr>
              <w:rPr>
                <w:sz w:val="20"/>
                <w:szCs w:val="20"/>
              </w:rPr>
            </w:pPr>
            <w:r w:rsidRPr="002503E8">
              <w:rPr>
                <w:bCs/>
                <w:sz w:val="20"/>
                <w:szCs w:val="20"/>
              </w:rPr>
              <w:t xml:space="preserve">1 </w:t>
            </w:r>
            <w:proofErr w:type="spellStart"/>
            <w:r w:rsidRPr="002503E8">
              <w:rPr>
                <w:bCs/>
                <w:sz w:val="20"/>
                <w:szCs w:val="20"/>
              </w:rPr>
              <w:t>гектардан</w:t>
            </w:r>
            <w:proofErr w:type="spellEnd"/>
            <w:r w:rsidRPr="002503E8">
              <w:rPr>
                <w:bCs/>
                <w:sz w:val="20"/>
                <w:szCs w:val="20"/>
              </w:rPr>
              <w:t>, ц</w:t>
            </w:r>
          </w:p>
        </w:tc>
        <w:tc>
          <w:tcPr>
            <w:tcW w:w="624" w:type="pct"/>
            <w:vAlign w:val="bottom"/>
            <w:hideMark/>
          </w:tcPr>
          <w:p w14:paraId="25C2D62C" w14:textId="77777777" w:rsidR="002503E8" w:rsidRPr="002503E8" w:rsidRDefault="002503E8" w:rsidP="002503E8">
            <w:pPr>
              <w:jc w:val="right"/>
              <w:rPr>
                <w:bCs/>
                <w:sz w:val="20"/>
                <w:szCs w:val="20"/>
                <w:lang w:val="ky-KG"/>
              </w:rPr>
            </w:pPr>
            <w:r w:rsidRPr="002503E8">
              <w:rPr>
                <w:bCs/>
                <w:sz w:val="20"/>
                <w:szCs w:val="20"/>
                <w:lang w:val="ky-KG"/>
              </w:rPr>
              <w:t>70,9</w:t>
            </w:r>
          </w:p>
        </w:tc>
        <w:tc>
          <w:tcPr>
            <w:tcW w:w="625" w:type="pct"/>
            <w:vAlign w:val="bottom"/>
            <w:hideMark/>
          </w:tcPr>
          <w:p w14:paraId="3E9F1766" w14:textId="77777777" w:rsidR="002503E8" w:rsidRPr="002503E8" w:rsidRDefault="002503E8" w:rsidP="002503E8">
            <w:pPr>
              <w:jc w:val="right"/>
              <w:rPr>
                <w:bCs/>
                <w:sz w:val="20"/>
                <w:szCs w:val="20"/>
                <w:lang w:val="ky-KG"/>
              </w:rPr>
            </w:pPr>
            <w:r w:rsidRPr="002503E8">
              <w:rPr>
                <w:bCs/>
                <w:sz w:val="20"/>
                <w:szCs w:val="20"/>
                <w:lang w:val="ky-KG"/>
              </w:rPr>
              <w:t>72,1</w:t>
            </w:r>
          </w:p>
        </w:tc>
        <w:tc>
          <w:tcPr>
            <w:tcW w:w="624" w:type="pct"/>
            <w:gridSpan w:val="2"/>
            <w:vAlign w:val="bottom"/>
            <w:hideMark/>
          </w:tcPr>
          <w:p w14:paraId="78516D7B" w14:textId="77777777" w:rsidR="002503E8" w:rsidRPr="002503E8" w:rsidRDefault="002503E8" w:rsidP="002503E8">
            <w:pPr>
              <w:jc w:val="right"/>
              <w:rPr>
                <w:bCs/>
                <w:sz w:val="20"/>
                <w:szCs w:val="20"/>
                <w:lang w:val="ky-KG"/>
              </w:rPr>
            </w:pPr>
            <w:r w:rsidRPr="002503E8">
              <w:rPr>
                <w:bCs/>
                <w:sz w:val="20"/>
                <w:szCs w:val="20"/>
                <w:lang w:val="ky-KG"/>
              </w:rPr>
              <w:t>1,2</w:t>
            </w:r>
          </w:p>
        </w:tc>
        <w:tc>
          <w:tcPr>
            <w:tcW w:w="625" w:type="pct"/>
            <w:vAlign w:val="bottom"/>
            <w:hideMark/>
          </w:tcPr>
          <w:p w14:paraId="66E2082F" w14:textId="77777777" w:rsidR="002503E8" w:rsidRPr="002503E8" w:rsidRDefault="002503E8" w:rsidP="002503E8">
            <w:pPr>
              <w:jc w:val="right"/>
              <w:rPr>
                <w:bCs/>
                <w:sz w:val="20"/>
                <w:szCs w:val="20"/>
                <w:lang w:val="ky-KG"/>
              </w:rPr>
            </w:pPr>
            <w:r w:rsidRPr="002503E8">
              <w:rPr>
                <w:bCs/>
                <w:sz w:val="20"/>
                <w:szCs w:val="20"/>
                <w:lang w:val="ky-KG"/>
              </w:rPr>
              <w:t>101,7</w:t>
            </w:r>
          </w:p>
        </w:tc>
      </w:tr>
      <w:tr w:rsidR="002503E8" w:rsidRPr="002503E8" w14:paraId="7EBD53DF" w14:textId="77777777" w:rsidTr="002503E8">
        <w:trPr>
          <w:trHeight w:val="173"/>
        </w:trPr>
        <w:tc>
          <w:tcPr>
            <w:tcW w:w="2503" w:type="pct"/>
            <w:vAlign w:val="bottom"/>
            <w:hideMark/>
          </w:tcPr>
          <w:p w14:paraId="0798DC8B" w14:textId="77777777" w:rsidR="002503E8" w:rsidRPr="002503E8" w:rsidRDefault="002503E8" w:rsidP="0014247B">
            <w:pPr>
              <w:pageBreakBefore/>
              <w:ind w:left="113" w:hanging="113"/>
              <w:rPr>
                <w:sz w:val="20"/>
                <w:szCs w:val="20"/>
              </w:rPr>
            </w:pPr>
            <w:proofErr w:type="spellStart"/>
            <w:r w:rsidRPr="002503E8">
              <w:rPr>
                <w:bCs/>
                <w:sz w:val="20"/>
                <w:szCs w:val="20"/>
              </w:rPr>
              <w:lastRenderedPageBreak/>
              <w:t>Бастырылган</w:t>
            </w:r>
            <w:proofErr w:type="spellEnd"/>
            <w:r w:rsidRPr="002503E8">
              <w:rPr>
                <w:bCs/>
                <w:sz w:val="20"/>
                <w:szCs w:val="20"/>
              </w:rPr>
              <w:t xml:space="preserve"> д</w:t>
            </w:r>
            <w:r w:rsidRPr="002503E8">
              <w:rPr>
                <w:sz w:val="20"/>
                <w:szCs w:val="20"/>
              </w:rPr>
              <w:t xml:space="preserve">ан </w:t>
            </w:r>
            <w:proofErr w:type="spellStart"/>
            <w:r w:rsidRPr="002503E8">
              <w:rPr>
                <w:sz w:val="20"/>
                <w:szCs w:val="20"/>
              </w:rPr>
              <w:t>буурчак</w:t>
            </w:r>
            <w:proofErr w:type="spellEnd"/>
            <w:r w:rsidRPr="002503E8">
              <w:rPr>
                <w:sz w:val="20"/>
                <w:szCs w:val="20"/>
              </w:rPr>
              <w:t xml:space="preserve"> </w:t>
            </w:r>
            <w:proofErr w:type="spellStart"/>
            <w:r w:rsidRPr="002503E8">
              <w:rPr>
                <w:sz w:val="20"/>
                <w:szCs w:val="20"/>
              </w:rPr>
              <w:t>өс</w:t>
            </w:r>
            <w:proofErr w:type="spellEnd"/>
            <w:r w:rsidRPr="002503E8">
              <w:rPr>
                <w:sz w:val="20"/>
                <w:szCs w:val="20"/>
                <w:lang w:val="ky-KG"/>
              </w:rPr>
              <w:t>ү</w:t>
            </w:r>
            <w:proofErr w:type="spellStart"/>
            <w:r w:rsidRPr="002503E8">
              <w:rPr>
                <w:sz w:val="20"/>
                <w:szCs w:val="20"/>
              </w:rPr>
              <w:t>мд</w:t>
            </w:r>
            <w:proofErr w:type="spellEnd"/>
            <w:r w:rsidRPr="002503E8">
              <w:rPr>
                <w:sz w:val="20"/>
                <w:szCs w:val="20"/>
                <w:lang w:val="ky-KG"/>
              </w:rPr>
              <w:t>ү</w:t>
            </w:r>
            <w:proofErr w:type="spellStart"/>
            <w:r w:rsidRPr="002503E8">
              <w:rPr>
                <w:sz w:val="20"/>
                <w:szCs w:val="20"/>
              </w:rPr>
              <w:t>кт</w:t>
            </w:r>
            <w:proofErr w:type="spellEnd"/>
            <w:r w:rsidRPr="002503E8">
              <w:rPr>
                <w:sz w:val="20"/>
                <w:szCs w:val="20"/>
                <w:lang w:val="ky-KG"/>
              </w:rPr>
              <w:t>ө</w:t>
            </w:r>
            <w:r w:rsidRPr="002503E8">
              <w:rPr>
                <w:sz w:val="20"/>
                <w:szCs w:val="20"/>
              </w:rPr>
              <w:t>р</w:t>
            </w:r>
            <w:r w:rsidRPr="002503E8">
              <w:rPr>
                <w:sz w:val="20"/>
                <w:szCs w:val="20"/>
                <w:lang w:val="ky-KG"/>
              </w:rPr>
              <w:t>ү</w:t>
            </w:r>
            <w:r w:rsidRPr="002503E8">
              <w:rPr>
                <w:bCs/>
                <w:sz w:val="20"/>
                <w:szCs w:val="20"/>
              </w:rPr>
              <w:t xml:space="preserve"> (</w:t>
            </w:r>
            <w:proofErr w:type="spellStart"/>
            <w:r w:rsidRPr="002503E8">
              <w:rPr>
                <w:bCs/>
                <w:sz w:val="20"/>
                <w:szCs w:val="20"/>
              </w:rPr>
              <w:t>алгачкы</w:t>
            </w:r>
            <w:proofErr w:type="spellEnd"/>
            <w:r w:rsidRPr="002503E8">
              <w:rPr>
                <w:bCs/>
                <w:sz w:val="20"/>
                <w:szCs w:val="20"/>
              </w:rPr>
              <w:t xml:space="preserve"> </w:t>
            </w:r>
            <w:proofErr w:type="spellStart"/>
            <w:r w:rsidRPr="002503E8">
              <w:rPr>
                <w:bCs/>
                <w:sz w:val="20"/>
                <w:szCs w:val="20"/>
              </w:rPr>
              <w:t>кабыл</w:t>
            </w:r>
            <w:proofErr w:type="spellEnd"/>
            <w:r w:rsidRPr="002503E8">
              <w:rPr>
                <w:bCs/>
                <w:sz w:val="20"/>
                <w:szCs w:val="20"/>
              </w:rPr>
              <w:t xml:space="preserve"> </w:t>
            </w:r>
            <w:proofErr w:type="spellStart"/>
            <w:r w:rsidRPr="002503E8">
              <w:rPr>
                <w:bCs/>
                <w:sz w:val="20"/>
                <w:szCs w:val="20"/>
              </w:rPr>
              <w:t>алынган</w:t>
            </w:r>
            <w:proofErr w:type="spellEnd"/>
            <w:r w:rsidRPr="002503E8">
              <w:rPr>
                <w:bCs/>
                <w:sz w:val="20"/>
                <w:szCs w:val="20"/>
              </w:rPr>
              <w:t xml:space="preserve"> </w:t>
            </w:r>
            <w:proofErr w:type="spellStart"/>
            <w:r w:rsidRPr="002503E8">
              <w:rPr>
                <w:bCs/>
                <w:sz w:val="20"/>
                <w:szCs w:val="20"/>
              </w:rPr>
              <w:t>салмакта</w:t>
            </w:r>
            <w:proofErr w:type="spellEnd"/>
            <w:r w:rsidRPr="002503E8">
              <w:rPr>
                <w:bCs/>
                <w:sz w:val="20"/>
                <w:szCs w:val="20"/>
              </w:rPr>
              <w:t xml:space="preserve">) </w:t>
            </w:r>
          </w:p>
        </w:tc>
        <w:tc>
          <w:tcPr>
            <w:tcW w:w="624" w:type="pct"/>
            <w:vAlign w:val="bottom"/>
            <w:hideMark/>
          </w:tcPr>
          <w:p w14:paraId="0E5165BD" w14:textId="77777777" w:rsidR="002503E8" w:rsidRPr="002503E8" w:rsidRDefault="002503E8" w:rsidP="002503E8">
            <w:pPr>
              <w:jc w:val="right"/>
              <w:rPr>
                <w:bCs/>
                <w:sz w:val="20"/>
                <w:szCs w:val="20"/>
                <w:lang w:val="ky-KG"/>
              </w:rPr>
            </w:pPr>
            <w:r w:rsidRPr="002503E8">
              <w:rPr>
                <w:bCs/>
                <w:sz w:val="20"/>
                <w:szCs w:val="20"/>
                <w:lang w:val="ky-KG"/>
              </w:rPr>
              <w:t>76,1</w:t>
            </w:r>
          </w:p>
        </w:tc>
        <w:tc>
          <w:tcPr>
            <w:tcW w:w="625" w:type="pct"/>
            <w:vAlign w:val="bottom"/>
            <w:hideMark/>
          </w:tcPr>
          <w:p w14:paraId="63B8C1B3" w14:textId="77777777" w:rsidR="002503E8" w:rsidRPr="002503E8" w:rsidRDefault="002503E8" w:rsidP="002503E8">
            <w:pPr>
              <w:jc w:val="right"/>
              <w:rPr>
                <w:bCs/>
                <w:sz w:val="20"/>
                <w:szCs w:val="20"/>
                <w:lang w:val="ky-KG"/>
              </w:rPr>
            </w:pPr>
            <w:r w:rsidRPr="002503E8">
              <w:rPr>
                <w:bCs/>
                <w:sz w:val="20"/>
                <w:szCs w:val="20"/>
                <w:lang w:val="ky-KG"/>
              </w:rPr>
              <w:t>82,6</w:t>
            </w:r>
          </w:p>
        </w:tc>
        <w:tc>
          <w:tcPr>
            <w:tcW w:w="624" w:type="pct"/>
            <w:gridSpan w:val="2"/>
            <w:vAlign w:val="bottom"/>
            <w:hideMark/>
          </w:tcPr>
          <w:p w14:paraId="41EBD927" w14:textId="77777777" w:rsidR="002503E8" w:rsidRPr="002503E8" w:rsidRDefault="002503E8" w:rsidP="002503E8">
            <w:pPr>
              <w:jc w:val="right"/>
              <w:rPr>
                <w:bCs/>
                <w:sz w:val="20"/>
                <w:szCs w:val="20"/>
                <w:lang w:val="ky-KG"/>
              </w:rPr>
            </w:pPr>
            <w:r w:rsidRPr="002503E8">
              <w:rPr>
                <w:bCs/>
                <w:sz w:val="20"/>
                <w:szCs w:val="20"/>
                <w:lang w:val="ky-KG"/>
              </w:rPr>
              <w:t>6,4</w:t>
            </w:r>
          </w:p>
        </w:tc>
        <w:tc>
          <w:tcPr>
            <w:tcW w:w="625" w:type="pct"/>
            <w:vAlign w:val="bottom"/>
            <w:hideMark/>
          </w:tcPr>
          <w:p w14:paraId="0FF680F1" w14:textId="77777777" w:rsidR="002503E8" w:rsidRPr="002503E8" w:rsidRDefault="002503E8" w:rsidP="002503E8">
            <w:pPr>
              <w:jc w:val="right"/>
              <w:rPr>
                <w:bCs/>
                <w:sz w:val="20"/>
                <w:szCs w:val="20"/>
                <w:lang w:val="ky-KG"/>
              </w:rPr>
            </w:pPr>
            <w:r w:rsidRPr="002503E8">
              <w:rPr>
                <w:bCs/>
                <w:sz w:val="20"/>
                <w:szCs w:val="20"/>
                <w:lang w:val="ky-KG"/>
              </w:rPr>
              <w:t>108,5</w:t>
            </w:r>
          </w:p>
        </w:tc>
      </w:tr>
      <w:tr w:rsidR="002503E8" w:rsidRPr="002503E8" w14:paraId="4FDD27CC" w14:textId="77777777" w:rsidTr="002503E8">
        <w:trPr>
          <w:trHeight w:val="271"/>
        </w:trPr>
        <w:tc>
          <w:tcPr>
            <w:tcW w:w="2503" w:type="pct"/>
            <w:vAlign w:val="bottom"/>
            <w:hideMark/>
          </w:tcPr>
          <w:p w14:paraId="4047864D" w14:textId="77777777" w:rsidR="002503E8" w:rsidRPr="002503E8" w:rsidRDefault="002503E8" w:rsidP="002503E8">
            <w:pPr>
              <w:ind w:left="113" w:hanging="113"/>
              <w:rPr>
                <w:bCs/>
                <w:sz w:val="20"/>
                <w:szCs w:val="20"/>
              </w:rPr>
            </w:pPr>
            <w:r w:rsidRPr="002503E8">
              <w:rPr>
                <w:bCs/>
                <w:sz w:val="20"/>
                <w:szCs w:val="20"/>
              </w:rPr>
              <w:t xml:space="preserve">1 </w:t>
            </w:r>
            <w:proofErr w:type="spellStart"/>
            <w:r w:rsidRPr="002503E8">
              <w:rPr>
                <w:bCs/>
                <w:sz w:val="20"/>
                <w:szCs w:val="20"/>
              </w:rPr>
              <w:t>гектардан</w:t>
            </w:r>
            <w:proofErr w:type="spellEnd"/>
            <w:r w:rsidRPr="002503E8">
              <w:rPr>
                <w:bCs/>
                <w:sz w:val="20"/>
                <w:szCs w:val="20"/>
              </w:rPr>
              <w:t>, ц</w:t>
            </w:r>
          </w:p>
        </w:tc>
        <w:tc>
          <w:tcPr>
            <w:tcW w:w="624" w:type="pct"/>
            <w:vAlign w:val="bottom"/>
            <w:hideMark/>
          </w:tcPr>
          <w:p w14:paraId="12F80E38" w14:textId="77777777" w:rsidR="002503E8" w:rsidRPr="002503E8" w:rsidRDefault="002503E8" w:rsidP="002503E8">
            <w:pPr>
              <w:jc w:val="right"/>
              <w:rPr>
                <w:bCs/>
                <w:sz w:val="20"/>
                <w:szCs w:val="20"/>
                <w:lang w:val="ky-KG"/>
              </w:rPr>
            </w:pPr>
            <w:r w:rsidRPr="002503E8">
              <w:rPr>
                <w:bCs/>
                <w:sz w:val="20"/>
                <w:szCs w:val="20"/>
                <w:lang w:val="ky-KG"/>
              </w:rPr>
              <w:t>14,2</w:t>
            </w:r>
          </w:p>
        </w:tc>
        <w:tc>
          <w:tcPr>
            <w:tcW w:w="625" w:type="pct"/>
            <w:vAlign w:val="bottom"/>
            <w:hideMark/>
          </w:tcPr>
          <w:p w14:paraId="51463071" w14:textId="77777777" w:rsidR="002503E8" w:rsidRPr="002503E8" w:rsidRDefault="002503E8" w:rsidP="002503E8">
            <w:pPr>
              <w:jc w:val="right"/>
              <w:rPr>
                <w:bCs/>
                <w:sz w:val="20"/>
                <w:szCs w:val="20"/>
                <w:lang w:val="ky-KG"/>
              </w:rPr>
            </w:pPr>
            <w:r w:rsidRPr="002503E8">
              <w:rPr>
                <w:bCs/>
                <w:sz w:val="20"/>
                <w:szCs w:val="20"/>
                <w:lang w:val="ky-KG"/>
              </w:rPr>
              <w:t>15,5</w:t>
            </w:r>
          </w:p>
        </w:tc>
        <w:tc>
          <w:tcPr>
            <w:tcW w:w="624" w:type="pct"/>
            <w:gridSpan w:val="2"/>
            <w:vAlign w:val="bottom"/>
            <w:hideMark/>
          </w:tcPr>
          <w:p w14:paraId="0CBD3E70" w14:textId="77777777" w:rsidR="002503E8" w:rsidRPr="002503E8" w:rsidRDefault="002503E8" w:rsidP="002503E8">
            <w:pPr>
              <w:jc w:val="right"/>
              <w:rPr>
                <w:bCs/>
                <w:sz w:val="20"/>
                <w:szCs w:val="20"/>
                <w:lang w:val="ky-KG"/>
              </w:rPr>
            </w:pPr>
            <w:r w:rsidRPr="002503E8">
              <w:rPr>
                <w:bCs/>
                <w:sz w:val="20"/>
                <w:szCs w:val="20"/>
                <w:lang w:val="ky-KG"/>
              </w:rPr>
              <w:t>1,3</w:t>
            </w:r>
          </w:p>
        </w:tc>
        <w:tc>
          <w:tcPr>
            <w:tcW w:w="625" w:type="pct"/>
            <w:vAlign w:val="bottom"/>
            <w:hideMark/>
          </w:tcPr>
          <w:p w14:paraId="53110AEE" w14:textId="77777777" w:rsidR="002503E8" w:rsidRPr="002503E8" w:rsidRDefault="002503E8" w:rsidP="002503E8">
            <w:pPr>
              <w:jc w:val="right"/>
              <w:rPr>
                <w:bCs/>
                <w:sz w:val="20"/>
                <w:szCs w:val="20"/>
                <w:lang w:val="ky-KG"/>
              </w:rPr>
            </w:pPr>
            <w:r w:rsidRPr="002503E8">
              <w:rPr>
                <w:bCs/>
                <w:sz w:val="20"/>
                <w:szCs w:val="20"/>
                <w:lang w:val="ky-KG"/>
              </w:rPr>
              <w:t>109,1</w:t>
            </w:r>
          </w:p>
        </w:tc>
      </w:tr>
      <w:tr w:rsidR="002503E8" w:rsidRPr="002503E8" w14:paraId="0DE92182" w14:textId="77777777" w:rsidTr="002503E8">
        <w:trPr>
          <w:trHeight w:val="276"/>
        </w:trPr>
        <w:tc>
          <w:tcPr>
            <w:tcW w:w="2503" w:type="pct"/>
            <w:hideMark/>
          </w:tcPr>
          <w:p w14:paraId="724CA70E" w14:textId="77777777" w:rsidR="002503E8" w:rsidRPr="002503E8" w:rsidRDefault="002503E8" w:rsidP="002503E8">
            <w:pPr>
              <w:ind w:left="113" w:hanging="113"/>
              <w:rPr>
                <w:sz w:val="20"/>
                <w:szCs w:val="20"/>
              </w:rPr>
            </w:pPr>
            <w:proofErr w:type="spellStart"/>
            <w:r w:rsidRPr="002503E8">
              <w:rPr>
                <w:bCs/>
                <w:sz w:val="20"/>
                <w:szCs w:val="20"/>
              </w:rPr>
              <w:t>Бастырылган</w:t>
            </w:r>
            <w:proofErr w:type="spellEnd"/>
            <w:r w:rsidRPr="002503E8">
              <w:rPr>
                <w:sz w:val="20"/>
                <w:szCs w:val="20"/>
              </w:rPr>
              <w:t xml:space="preserve"> май </w:t>
            </w:r>
            <w:proofErr w:type="spellStart"/>
            <w:r w:rsidRPr="002503E8">
              <w:rPr>
                <w:sz w:val="20"/>
                <w:szCs w:val="20"/>
              </w:rPr>
              <w:t>алынуучу</w:t>
            </w:r>
            <w:proofErr w:type="spellEnd"/>
            <w:r w:rsidRPr="002503E8">
              <w:rPr>
                <w:sz w:val="20"/>
                <w:szCs w:val="20"/>
              </w:rPr>
              <w:t xml:space="preserve"> </w:t>
            </w:r>
            <w:proofErr w:type="spellStart"/>
            <w:r w:rsidRPr="002503E8">
              <w:rPr>
                <w:sz w:val="20"/>
                <w:szCs w:val="20"/>
              </w:rPr>
              <w:t>өс</w:t>
            </w:r>
            <w:proofErr w:type="spellEnd"/>
            <w:r w:rsidRPr="002503E8">
              <w:rPr>
                <w:sz w:val="20"/>
                <w:szCs w:val="20"/>
                <w:lang w:val="ky-KG"/>
              </w:rPr>
              <w:t>ү</w:t>
            </w:r>
            <w:proofErr w:type="spellStart"/>
            <w:r w:rsidRPr="002503E8">
              <w:rPr>
                <w:sz w:val="20"/>
                <w:szCs w:val="20"/>
              </w:rPr>
              <w:t>мд</w:t>
            </w:r>
            <w:proofErr w:type="spellEnd"/>
            <w:r w:rsidRPr="002503E8">
              <w:rPr>
                <w:sz w:val="20"/>
                <w:szCs w:val="20"/>
                <w:lang w:val="ky-KG"/>
              </w:rPr>
              <w:t>ү</w:t>
            </w:r>
            <w:proofErr w:type="spellStart"/>
            <w:r w:rsidRPr="002503E8">
              <w:rPr>
                <w:sz w:val="20"/>
                <w:szCs w:val="20"/>
              </w:rPr>
              <w:t>кт</w:t>
            </w:r>
            <w:proofErr w:type="spellEnd"/>
            <w:r w:rsidRPr="002503E8">
              <w:rPr>
                <w:sz w:val="20"/>
                <w:szCs w:val="20"/>
                <w:lang w:val="ky-KG"/>
              </w:rPr>
              <w:t>ө</w:t>
            </w:r>
            <w:r w:rsidRPr="002503E8">
              <w:rPr>
                <w:sz w:val="20"/>
                <w:szCs w:val="20"/>
              </w:rPr>
              <w:t xml:space="preserve">р </w:t>
            </w:r>
          </w:p>
        </w:tc>
        <w:tc>
          <w:tcPr>
            <w:tcW w:w="624" w:type="pct"/>
            <w:vAlign w:val="bottom"/>
            <w:hideMark/>
          </w:tcPr>
          <w:p w14:paraId="01B1BE26" w14:textId="77777777" w:rsidR="002503E8" w:rsidRPr="002503E8" w:rsidRDefault="002503E8" w:rsidP="002503E8">
            <w:pPr>
              <w:jc w:val="right"/>
              <w:rPr>
                <w:bCs/>
                <w:sz w:val="20"/>
                <w:szCs w:val="20"/>
                <w:lang w:val="ky-KG"/>
              </w:rPr>
            </w:pPr>
            <w:r w:rsidRPr="002503E8">
              <w:rPr>
                <w:bCs/>
                <w:sz w:val="20"/>
                <w:szCs w:val="20"/>
                <w:lang w:val="ky-KG"/>
              </w:rPr>
              <w:t>15,5</w:t>
            </w:r>
          </w:p>
        </w:tc>
        <w:tc>
          <w:tcPr>
            <w:tcW w:w="625" w:type="pct"/>
            <w:vAlign w:val="bottom"/>
            <w:hideMark/>
          </w:tcPr>
          <w:p w14:paraId="1AD8673D" w14:textId="77777777" w:rsidR="002503E8" w:rsidRPr="002503E8" w:rsidRDefault="002503E8" w:rsidP="002503E8">
            <w:pPr>
              <w:jc w:val="right"/>
              <w:rPr>
                <w:bCs/>
                <w:sz w:val="20"/>
                <w:szCs w:val="20"/>
                <w:lang w:val="ky-KG"/>
              </w:rPr>
            </w:pPr>
            <w:r w:rsidRPr="002503E8">
              <w:rPr>
                <w:bCs/>
                <w:sz w:val="20"/>
                <w:szCs w:val="20"/>
                <w:lang w:val="ky-KG"/>
              </w:rPr>
              <w:t>18,6</w:t>
            </w:r>
          </w:p>
        </w:tc>
        <w:tc>
          <w:tcPr>
            <w:tcW w:w="624" w:type="pct"/>
            <w:gridSpan w:val="2"/>
            <w:vAlign w:val="bottom"/>
            <w:hideMark/>
          </w:tcPr>
          <w:p w14:paraId="7AFD41D0" w14:textId="77777777" w:rsidR="002503E8" w:rsidRPr="002503E8" w:rsidRDefault="002503E8" w:rsidP="002503E8">
            <w:pPr>
              <w:jc w:val="right"/>
              <w:rPr>
                <w:bCs/>
                <w:sz w:val="20"/>
                <w:szCs w:val="20"/>
                <w:lang w:val="ky-KG"/>
              </w:rPr>
            </w:pPr>
            <w:r w:rsidRPr="002503E8">
              <w:rPr>
                <w:bCs/>
                <w:sz w:val="20"/>
                <w:szCs w:val="20"/>
                <w:lang w:val="ky-KG"/>
              </w:rPr>
              <w:t>3,1</w:t>
            </w:r>
          </w:p>
        </w:tc>
        <w:tc>
          <w:tcPr>
            <w:tcW w:w="625" w:type="pct"/>
            <w:vAlign w:val="bottom"/>
            <w:hideMark/>
          </w:tcPr>
          <w:p w14:paraId="60D2B150" w14:textId="77777777" w:rsidR="002503E8" w:rsidRPr="002503E8" w:rsidRDefault="002503E8" w:rsidP="002503E8">
            <w:pPr>
              <w:jc w:val="right"/>
              <w:rPr>
                <w:bCs/>
                <w:sz w:val="20"/>
                <w:szCs w:val="20"/>
                <w:lang w:val="ky-KG"/>
              </w:rPr>
            </w:pPr>
            <w:r w:rsidRPr="002503E8">
              <w:rPr>
                <w:bCs/>
                <w:sz w:val="20"/>
                <w:szCs w:val="20"/>
                <w:lang w:val="ky-KG"/>
              </w:rPr>
              <w:t>120,1</w:t>
            </w:r>
          </w:p>
        </w:tc>
      </w:tr>
      <w:tr w:rsidR="002503E8" w:rsidRPr="002503E8" w14:paraId="4D2E34DC" w14:textId="77777777" w:rsidTr="002503E8">
        <w:trPr>
          <w:trHeight w:val="246"/>
        </w:trPr>
        <w:tc>
          <w:tcPr>
            <w:tcW w:w="2503" w:type="pct"/>
            <w:vAlign w:val="center"/>
            <w:hideMark/>
          </w:tcPr>
          <w:p w14:paraId="43B72ABA" w14:textId="77777777" w:rsidR="002503E8" w:rsidRPr="002503E8" w:rsidRDefault="002503E8" w:rsidP="002503E8">
            <w:pPr>
              <w:ind w:left="113" w:hanging="113"/>
              <w:rPr>
                <w:bCs/>
                <w:sz w:val="20"/>
                <w:szCs w:val="20"/>
              </w:rPr>
            </w:pPr>
            <w:r w:rsidRPr="002503E8">
              <w:rPr>
                <w:bCs/>
                <w:sz w:val="20"/>
                <w:szCs w:val="20"/>
                <w:lang w:val="ky-KG"/>
              </w:rPr>
              <w:t xml:space="preserve">   </w:t>
            </w:r>
            <w:r w:rsidRPr="002503E8">
              <w:rPr>
                <w:bCs/>
                <w:sz w:val="20"/>
                <w:szCs w:val="20"/>
              </w:rPr>
              <w:t xml:space="preserve">1 </w:t>
            </w:r>
            <w:proofErr w:type="spellStart"/>
            <w:r w:rsidRPr="002503E8">
              <w:rPr>
                <w:bCs/>
                <w:sz w:val="20"/>
                <w:szCs w:val="20"/>
              </w:rPr>
              <w:t>гектардан</w:t>
            </w:r>
            <w:proofErr w:type="spellEnd"/>
            <w:r w:rsidRPr="002503E8">
              <w:rPr>
                <w:bCs/>
                <w:sz w:val="20"/>
                <w:szCs w:val="20"/>
              </w:rPr>
              <w:t>, ц</w:t>
            </w:r>
          </w:p>
        </w:tc>
        <w:tc>
          <w:tcPr>
            <w:tcW w:w="624" w:type="pct"/>
            <w:vAlign w:val="bottom"/>
            <w:hideMark/>
          </w:tcPr>
          <w:p w14:paraId="64EF0BBE" w14:textId="77777777" w:rsidR="002503E8" w:rsidRPr="002503E8" w:rsidRDefault="002503E8" w:rsidP="002503E8">
            <w:pPr>
              <w:jc w:val="right"/>
              <w:rPr>
                <w:bCs/>
                <w:sz w:val="20"/>
                <w:szCs w:val="20"/>
                <w:lang w:val="ky-KG"/>
              </w:rPr>
            </w:pPr>
            <w:r w:rsidRPr="002503E8">
              <w:rPr>
                <w:bCs/>
                <w:sz w:val="20"/>
                <w:szCs w:val="20"/>
                <w:lang w:val="ky-KG"/>
              </w:rPr>
              <w:t>10,5</w:t>
            </w:r>
          </w:p>
        </w:tc>
        <w:tc>
          <w:tcPr>
            <w:tcW w:w="625" w:type="pct"/>
            <w:vAlign w:val="bottom"/>
            <w:hideMark/>
          </w:tcPr>
          <w:p w14:paraId="41A260A0" w14:textId="77777777" w:rsidR="002503E8" w:rsidRPr="002503E8" w:rsidRDefault="002503E8" w:rsidP="002503E8">
            <w:pPr>
              <w:jc w:val="right"/>
              <w:rPr>
                <w:bCs/>
                <w:sz w:val="20"/>
                <w:szCs w:val="20"/>
                <w:lang w:val="ky-KG"/>
              </w:rPr>
            </w:pPr>
            <w:r w:rsidRPr="002503E8">
              <w:rPr>
                <w:bCs/>
                <w:sz w:val="20"/>
                <w:szCs w:val="20"/>
                <w:lang w:val="ky-KG"/>
              </w:rPr>
              <w:t>13,0</w:t>
            </w:r>
          </w:p>
        </w:tc>
        <w:tc>
          <w:tcPr>
            <w:tcW w:w="624" w:type="pct"/>
            <w:gridSpan w:val="2"/>
            <w:vAlign w:val="bottom"/>
            <w:hideMark/>
          </w:tcPr>
          <w:p w14:paraId="0D61A37C" w14:textId="77777777" w:rsidR="002503E8" w:rsidRPr="002503E8" w:rsidRDefault="002503E8" w:rsidP="002503E8">
            <w:pPr>
              <w:jc w:val="right"/>
              <w:rPr>
                <w:bCs/>
                <w:sz w:val="20"/>
                <w:szCs w:val="20"/>
                <w:lang w:val="ky-KG"/>
              </w:rPr>
            </w:pPr>
            <w:r w:rsidRPr="002503E8">
              <w:rPr>
                <w:bCs/>
                <w:sz w:val="20"/>
                <w:szCs w:val="20"/>
                <w:lang w:val="ky-KG"/>
              </w:rPr>
              <w:t>2,5</w:t>
            </w:r>
          </w:p>
        </w:tc>
        <w:tc>
          <w:tcPr>
            <w:tcW w:w="625" w:type="pct"/>
            <w:vAlign w:val="bottom"/>
            <w:hideMark/>
          </w:tcPr>
          <w:p w14:paraId="75C978DA" w14:textId="77777777" w:rsidR="002503E8" w:rsidRPr="002503E8" w:rsidRDefault="002503E8" w:rsidP="002503E8">
            <w:pPr>
              <w:jc w:val="right"/>
              <w:rPr>
                <w:bCs/>
                <w:sz w:val="20"/>
                <w:szCs w:val="20"/>
                <w:lang w:val="ky-KG"/>
              </w:rPr>
            </w:pPr>
            <w:r w:rsidRPr="002503E8">
              <w:rPr>
                <w:bCs/>
                <w:sz w:val="20"/>
                <w:szCs w:val="20"/>
                <w:lang w:val="ky-KG"/>
              </w:rPr>
              <w:t>123,8</w:t>
            </w:r>
          </w:p>
        </w:tc>
      </w:tr>
      <w:tr w:rsidR="002503E8" w:rsidRPr="002503E8" w14:paraId="02DA6B93" w14:textId="77777777" w:rsidTr="002503E8">
        <w:trPr>
          <w:trHeight w:val="231"/>
        </w:trPr>
        <w:tc>
          <w:tcPr>
            <w:tcW w:w="2503" w:type="pct"/>
            <w:vAlign w:val="bottom"/>
            <w:hideMark/>
          </w:tcPr>
          <w:p w14:paraId="00AECAE5" w14:textId="77777777" w:rsidR="002503E8" w:rsidRPr="002503E8" w:rsidRDefault="002503E8" w:rsidP="002503E8">
            <w:pPr>
              <w:ind w:left="113" w:hanging="113"/>
              <w:rPr>
                <w:sz w:val="20"/>
                <w:szCs w:val="20"/>
              </w:rPr>
            </w:pPr>
            <w:r w:rsidRPr="002503E8">
              <w:rPr>
                <w:sz w:val="20"/>
                <w:szCs w:val="20"/>
                <w:lang w:val="ky-KG"/>
              </w:rPr>
              <w:t>Казы</w:t>
            </w:r>
            <w:proofErr w:type="spellStart"/>
            <w:r w:rsidRPr="002503E8">
              <w:rPr>
                <w:sz w:val="20"/>
                <w:szCs w:val="20"/>
              </w:rPr>
              <w:t>лган</w:t>
            </w:r>
            <w:proofErr w:type="spellEnd"/>
            <w:r w:rsidRPr="002503E8">
              <w:rPr>
                <w:sz w:val="20"/>
                <w:szCs w:val="20"/>
              </w:rPr>
              <w:t xml:space="preserve"> кант </w:t>
            </w:r>
            <w:proofErr w:type="spellStart"/>
            <w:r w:rsidRPr="002503E8">
              <w:rPr>
                <w:sz w:val="20"/>
                <w:szCs w:val="20"/>
              </w:rPr>
              <w:t>кызылчасы</w:t>
            </w:r>
            <w:proofErr w:type="spellEnd"/>
            <w:r w:rsidRPr="002503E8">
              <w:rPr>
                <w:sz w:val="20"/>
                <w:szCs w:val="20"/>
              </w:rPr>
              <w:t xml:space="preserve"> (</w:t>
            </w:r>
            <w:proofErr w:type="spellStart"/>
            <w:r w:rsidRPr="002503E8">
              <w:rPr>
                <w:sz w:val="20"/>
                <w:szCs w:val="20"/>
              </w:rPr>
              <w:t>фабрикалык</w:t>
            </w:r>
            <w:proofErr w:type="spellEnd"/>
            <w:r w:rsidRPr="002503E8">
              <w:rPr>
                <w:sz w:val="20"/>
                <w:szCs w:val="20"/>
              </w:rPr>
              <w:t>)</w:t>
            </w:r>
          </w:p>
        </w:tc>
        <w:tc>
          <w:tcPr>
            <w:tcW w:w="624" w:type="pct"/>
            <w:vAlign w:val="bottom"/>
            <w:hideMark/>
          </w:tcPr>
          <w:p w14:paraId="4CAA670B" w14:textId="77777777" w:rsidR="002503E8" w:rsidRPr="002503E8" w:rsidRDefault="002503E8" w:rsidP="002503E8">
            <w:pPr>
              <w:jc w:val="right"/>
              <w:rPr>
                <w:bCs/>
                <w:sz w:val="20"/>
                <w:szCs w:val="20"/>
                <w:lang w:val="ky-KG"/>
              </w:rPr>
            </w:pPr>
            <w:r w:rsidRPr="002503E8">
              <w:rPr>
                <w:bCs/>
                <w:sz w:val="20"/>
                <w:szCs w:val="20"/>
                <w:lang w:val="ky-KG"/>
              </w:rPr>
              <w:t>600,8</w:t>
            </w:r>
          </w:p>
        </w:tc>
        <w:tc>
          <w:tcPr>
            <w:tcW w:w="625" w:type="pct"/>
            <w:vAlign w:val="bottom"/>
            <w:hideMark/>
          </w:tcPr>
          <w:p w14:paraId="403FDF26" w14:textId="77777777" w:rsidR="002503E8" w:rsidRPr="002503E8" w:rsidRDefault="002503E8" w:rsidP="002503E8">
            <w:pPr>
              <w:jc w:val="right"/>
              <w:rPr>
                <w:bCs/>
                <w:sz w:val="20"/>
                <w:szCs w:val="20"/>
                <w:lang w:val="ky-KG"/>
              </w:rPr>
            </w:pPr>
            <w:r w:rsidRPr="002503E8">
              <w:rPr>
                <w:bCs/>
                <w:sz w:val="20"/>
                <w:szCs w:val="20"/>
                <w:lang w:val="ky-KG"/>
              </w:rPr>
              <w:t>842,2</w:t>
            </w:r>
          </w:p>
        </w:tc>
        <w:tc>
          <w:tcPr>
            <w:tcW w:w="624" w:type="pct"/>
            <w:gridSpan w:val="2"/>
            <w:vAlign w:val="bottom"/>
            <w:hideMark/>
          </w:tcPr>
          <w:p w14:paraId="6D60850D" w14:textId="77777777" w:rsidR="002503E8" w:rsidRPr="002503E8" w:rsidRDefault="002503E8" w:rsidP="002503E8">
            <w:pPr>
              <w:jc w:val="right"/>
              <w:rPr>
                <w:bCs/>
                <w:sz w:val="20"/>
                <w:szCs w:val="20"/>
                <w:lang w:val="ky-KG"/>
              </w:rPr>
            </w:pPr>
            <w:r w:rsidRPr="002503E8">
              <w:rPr>
                <w:bCs/>
                <w:sz w:val="20"/>
                <w:szCs w:val="20"/>
                <w:lang w:val="ky-KG"/>
              </w:rPr>
              <w:t>241,4</w:t>
            </w:r>
          </w:p>
        </w:tc>
        <w:tc>
          <w:tcPr>
            <w:tcW w:w="625" w:type="pct"/>
            <w:vAlign w:val="bottom"/>
            <w:hideMark/>
          </w:tcPr>
          <w:p w14:paraId="2ADD322B" w14:textId="77777777" w:rsidR="002503E8" w:rsidRPr="002503E8" w:rsidRDefault="002503E8" w:rsidP="002503E8">
            <w:pPr>
              <w:jc w:val="right"/>
              <w:rPr>
                <w:bCs/>
                <w:sz w:val="20"/>
                <w:szCs w:val="20"/>
                <w:lang w:val="ky-KG"/>
              </w:rPr>
            </w:pPr>
            <w:r w:rsidRPr="002503E8">
              <w:rPr>
                <w:bCs/>
                <w:sz w:val="20"/>
                <w:szCs w:val="20"/>
                <w:lang w:val="ky-KG"/>
              </w:rPr>
              <w:t>140,2</w:t>
            </w:r>
          </w:p>
        </w:tc>
      </w:tr>
      <w:tr w:rsidR="002503E8" w:rsidRPr="002503E8" w14:paraId="6CFDE4AB" w14:textId="77777777" w:rsidTr="002503E8">
        <w:trPr>
          <w:trHeight w:val="231"/>
        </w:trPr>
        <w:tc>
          <w:tcPr>
            <w:tcW w:w="2503" w:type="pct"/>
            <w:vAlign w:val="bottom"/>
            <w:hideMark/>
          </w:tcPr>
          <w:p w14:paraId="105D929D" w14:textId="77777777" w:rsidR="002503E8" w:rsidRPr="002503E8" w:rsidRDefault="002503E8" w:rsidP="002503E8">
            <w:pPr>
              <w:ind w:left="113" w:hanging="113"/>
              <w:rPr>
                <w:sz w:val="20"/>
                <w:szCs w:val="20"/>
              </w:rPr>
            </w:pPr>
            <w:r w:rsidRPr="002503E8">
              <w:rPr>
                <w:sz w:val="20"/>
                <w:szCs w:val="20"/>
              </w:rPr>
              <w:t xml:space="preserve">   </w:t>
            </w:r>
            <w:r w:rsidRPr="002503E8">
              <w:rPr>
                <w:bCs/>
                <w:sz w:val="20"/>
                <w:szCs w:val="20"/>
              </w:rPr>
              <w:t xml:space="preserve">1 </w:t>
            </w:r>
            <w:proofErr w:type="spellStart"/>
            <w:r w:rsidRPr="002503E8">
              <w:rPr>
                <w:bCs/>
                <w:sz w:val="20"/>
                <w:szCs w:val="20"/>
              </w:rPr>
              <w:t>гектардан</w:t>
            </w:r>
            <w:proofErr w:type="spellEnd"/>
            <w:r w:rsidRPr="002503E8">
              <w:rPr>
                <w:bCs/>
                <w:sz w:val="20"/>
                <w:szCs w:val="20"/>
              </w:rPr>
              <w:t>, ц</w:t>
            </w:r>
          </w:p>
        </w:tc>
        <w:tc>
          <w:tcPr>
            <w:tcW w:w="624" w:type="pct"/>
            <w:vAlign w:val="bottom"/>
            <w:hideMark/>
          </w:tcPr>
          <w:p w14:paraId="70CE4AF4" w14:textId="77777777" w:rsidR="002503E8" w:rsidRPr="002503E8" w:rsidRDefault="002503E8" w:rsidP="002503E8">
            <w:pPr>
              <w:jc w:val="right"/>
              <w:rPr>
                <w:bCs/>
                <w:sz w:val="20"/>
                <w:szCs w:val="20"/>
                <w:lang w:val="ky-KG"/>
              </w:rPr>
            </w:pPr>
            <w:r w:rsidRPr="002503E8">
              <w:rPr>
                <w:bCs/>
                <w:sz w:val="20"/>
                <w:szCs w:val="20"/>
                <w:lang w:val="ky-KG"/>
              </w:rPr>
              <w:t>457,5</w:t>
            </w:r>
          </w:p>
        </w:tc>
        <w:tc>
          <w:tcPr>
            <w:tcW w:w="625" w:type="pct"/>
            <w:vAlign w:val="bottom"/>
            <w:hideMark/>
          </w:tcPr>
          <w:p w14:paraId="351E7325" w14:textId="77777777" w:rsidR="002503E8" w:rsidRPr="002503E8" w:rsidRDefault="002503E8" w:rsidP="002503E8">
            <w:pPr>
              <w:jc w:val="right"/>
              <w:rPr>
                <w:bCs/>
                <w:sz w:val="20"/>
                <w:szCs w:val="20"/>
                <w:lang w:val="ky-KG"/>
              </w:rPr>
            </w:pPr>
            <w:r w:rsidRPr="002503E8">
              <w:rPr>
                <w:bCs/>
                <w:sz w:val="20"/>
                <w:szCs w:val="20"/>
                <w:lang w:val="ky-KG"/>
              </w:rPr>
              <w:t>638,1</w:t>
            </w:r>
          </w:p>
        </w:tc>
        <w:tc>
          <w:tcPr>
            <w:tcW w:w="624" w:type="pct"/>
            <w:gridSpan w:val="2"/>
            <w:vAlign w:val="bottom"/>
            <w:hideMark/>
          </w:tcPr>
          <w:p w14:paraId="6C3419B2" w14:textId="77777777" w:rsidR="002503E8" w:rsidRPr="002503E8" w:rsidRDefault="002503E8" w:rsidP="002503E8">
            <w:pPr>
              <w:jc w:val="right"/>
              <w:rPr>
                <w:bCs/>
                <w:sz w:val="20"/>
                <w:szCs w:val="20"/>
                <w:lang w:val="ky-KG"/>
              </w:rPr>
            </w:pPr>
            <w:r w:rsidRPr="002503E8">
              <w:rPr>
                <w:bCs/>
                <w:sz w:val="20"/>
                <w:szCs w:val="20"/>
                <w:lang w:val="ky-KG"/>
              </w:rPr>
              <w:t>180,6</w:t>
            </w:r>
          </w:p>
        </w:tc>
        <w:tc>
          <w:tcPr>
            <w:tcW w:w="625" w:type="pct"/>
            <w:vAlign w:val="bottom"/>
            <w:hideMark/>
          </w:tcPr>
          <w:p w14:paraId="25CAB7E7" w14:textId="77777777" w:rsidR="002503E8" w:rsidRPr="002503E8" w:rsidRDefault="002503E8" w:rsidP="002503E8">
            <w:pPr>
              <w:jc w:val="right"/>
              <w:rPr>
                <w:bCs/>
                <w:sz w:val="20"/>
                <w:szCs w:val="20"/>
                <w:lang w:val="ky-KG"/>
              </w:rPr>
            </w:pPr>
            <w:r w:rsidRPr="002503E8">
              <w:rPr>
                <w:bCs/>
                <w:sz w:val="20"/>
                <w:szCs w:val="20"/>
                <w:lang w:val="ky-KG"/>
              </w:rPr>
              <w:t>139,5</w:t>
            </w:r>
          </w:p>
        </w:tc>
      </w:tr>
      <w:tr w:rsidR="002503E8" w:rsidRPr="002503E8" w14:paraId="06ABEEE5" w14:textId="77777777" w:rsidTr="002503E8">
        <w:trPr>
          <w:trHeight w:val="231"/>
        </w:trPr>
        <w:tc>
          <w:tcPr>
            <w:tcW w:w="2503" w:type="pct"/>
            <w:vAlign w:val="bottom"/>
            <w:hideMark/>
          </w:tcPr>
          <w:p w14:paraId="633A6676" w14:textId="77777777" w:rsidR="002503E8" w:rsidRPr="002503E8" w:rsidRDefault="002503E8" w:rsidP="002503E8">
            <w:pPr>
              <w:ind w:left="113" w:hanging="113"/>
              <w:rPr>
                <w:sz w:val="20"/>
                <w:szCs w:val="20"/>
              </w:rPr>
            </w:pPr>
            <w:proofErr w:type="spellStart"/>
            <w:r w:rsidRPr="002503E8">
              <w:rPr>
                <w:sz w:val="20"/>
                <w:szCs w:val="20"/>
              </w:rPr>
              <w:t>Жыйналган</w:t>
            </w:r>
            <w:proofErr w:type="spellEnd"/>
            <w:r w:rsidRPr="002503E8">
              <w:rPr>
                <w:sz w:val="20"/>
                <w:szCs w:val="20"/>
              </w:rPr>
              <w:t xml:space="preserve"> </w:t>
            </w:r>
            <w:proofErr w:type="spellStart"/>
            <w:r w:rsidRPr="002503E8">
              <w:rPr>
                <w:sz w:val="20"/>
                <w:szCs w:val="20"/>
              </w:rPr>
              <w:t>тамеки</w:t>
            </w:r>
            <w:proofErr w:type="spellEnd"/>
            <w:r w:rsidRPr="002503E8">
              <w:rPr>
                <w:sz w:val="20"/>
                <w:szCs w:val="20"/>
              </w:rPr>
              <w:t xml:space="preserve"> (</w:t>
            </w:r>
            <w:proofErr w:type="spellStart"/>
            <w:r w:rsidRPr="002503E8">
              <w:rPr>
                <w:sz w:val="20"/>
                <w:szCs w:val="20"/>
              </w:rPr>
              <w:t>физикалык</w:t>
            </w:r>
            <w:proofErr w:type="spellEnd"/>
            <w:r w:rsidRPr="002503E8">
              <w:rPr>
                <w:sz w:val="20"/>
                <w:szCs w:val="20"/>
              </w:rPr>
              <w:t xml:space="preserve"> </w:t>
            </w:r>
            <w:proofErr w:type="spellStart"/>
            <w:r w:rsidRPr="002503E8">
              <w:rPr>
                <w:sz w:val="20"/>
                <w:szCs w:val="20"/>
              </w:rPr>
              <w:t>салмакта</w:t>
            </w:r>
            <w:proofErr w:type="spellEnd"/>
            <w:r w:rsidRPr="002503E8">
              <w:rPr>
                <w:sz w:val="20"/>
                <w:szCs w:val="20"/>
              </w:rPr>
              <w:t>)</w:t>
            </w:r>
          </w:p>
        </w:tc>
        <w:tc>
          <w:tcPr>
            <w:tcW w:w="624" w:type="pct"/>
            <w:vAlign w:val="bottom"/>
            <w:hideMark/>
          </w:tcPr>
          <w:p w14:paraId="52799DE6" w14:textId="77777777" w:rsidR="002503E8" w:rsidRPr="002503E8" w:rsidRDefault="002503E8" w:rsidP="002503E8">
            <w:pPr>
              <w:jc w:val="right"/>
              <w:rPr>
                <w:bCs/>
                <w:sz w:val="20"/>
                <w:szCs w:val="20"/>
                <w:lang w:val="ky-KG"/>
              </w:rPr>
            </w:pPr>
            <w:r w:rsidRPr="002503E8">
              <w:rPr>
                <w:bCs/>
                <w:sz w:val="20"/>
                <w:szCs w:val="20"/>
                <w:lang w:val="ky-KG"/>
              </w:rPr>
              <w:t>1,5</w:t>
            </w:r>
          </w:p>
        </w:tc>
        <w:tc>
          <w:tcPr>
            <w:tcW w:w="625" w:type="pct"/>
            <w:vAlign w:val="bottom"/>
            <w:hideMark/>
          </w:tcPr>
          <w:p w14:paraId="1EAB6303" w14:textId="77777777" w:rsidR="002503E8" w:rsidRPr="002503E8" w:rsidRDefault="002503E8" w:rsidP="002503E8">
            <w:pPr>
              <w:jc w:val="right"/>
              <w:rPr>
                <w:bCs/>
                <w:sz w:val="20"/>
                <w:szCs w:val="20"/>
                <w:lang w:val="ky-KG"/>
              </w:rPr>
            </w:pPr>
            <w:r w:rsidRPr="002503E8">
              <w:rPr>
                <w:bCs/>
                <w:sz w:val="20"/>
                <w:szCs w:val="20"/>
                <w:lang w:val="ky-KG"/>
              </w:rPr>
              <w:t>1,0</w:t>
            </w:r>
          </w:p>
        </w:tc>
        <w:tc>
          <w:tcPr>
            <w:tcW w:w="624" w:type="pct"/>
            <w:gridSpan w:val="2"/>
            <w:vAlign w:val="bottom"/>
            <w:hideMark/>
          </w:tcPr>
          <w:p w14:paraId="3002377E" w14:textId="77777777" w:rsidR="002503E8" w:rsidRPr="002503E8" w:rsidRDefault="002503E8" w:rsidP="002503E8">
            <w:pPr>
              <w:jc w:val="right"/>
              <w:rPr>
                <w:bCs/>
                <w:sz w:val="20"/>
                <w:szCs w:val="20"/>
                <w:lang w:val="ky-KG"/>
              </w:rPr>
            </w:pPr>
            <w:r w:rsidRPr="002503E8">
              <w:rPr>
                <w:bCs/>
                <w:sz w:val="20"/>
                <w:szCs w:val="20"/>
                <w:lang w:val="ky-KG"/>
              </w:rPr>
              <w:t>-0,5</w:t>
            </w:r>
          </w:p>
        </w:tc>
        <w:tc>
          <w:tcPr>
            <w:tcW w:w="625" w:type="pct"/>
            <w:vAlign w:val="bottom"/>
            <w:hideMark/>
          </w:tcPr>
          <w:p w14:paraId="6017A899" w14:textId="77777777" w:rsidR="002503E8" w:rsidRPr="002503E8" w:rsidRDefault="002503E8" w:rsidP="002503E8">
            <w:pPr>
              <w:jc w:val="right"/>
              <w:rPr>
                <w:bCs/>
                <w:sz w:val="20"/>
                <w:szCs w:val="20"/>
                <w:lang w:val="ky-KG"/>
              </w:rPr>
            </w:pPr>
            <w:r w:rsidRPr="002503E8">
              <w:rPr>
                <w:bCs/>
                <w:sz w:val="20"/>
                <w:szCs w:val="20"/>
                <w:lang w:val="ky-KG"/>
              </w:rPr>
              <w:t>66,7</w:t>
            </w:r>
          </w:p>
        </w:tc>
      </w:tr>
      <w:tr w:rsidR="002503E8" w:rsidRPr="002503E8" w14:paraId="2C494AAA" w14:textId="77777777" w:rsidTr="002503E8">
        <w:trPr>
          <w:trHeight w:val="231"/>
        </w:trPr>
        <w:tc>
          <w:tcPr>
            <w:tcW w:w="2503" w:type="pct"/>
            <w:vAlign w:val="bottom"/>
            <w:hideMark/>
          </w:tcPr>
          <w:p w14:paraId="0CF87D98" w14:textId="77777777" w:rsidR="002503E8" w:rsidRPr="002503E8" w:rsidRDefault="002503E8" w:rsidP="002503E8">
            <w:pPr>
              <w:ind w:left="113" w:hanging="113"/>
              <w:rPr>
                <w:sz w:val="20"/>
                <w:szCs w:val="20"/>
              </w:rPr>
            </w:pPr>
            <w:r w:rsidRPr="002503E8">
              <w:rPr>
                <w:sz w:val="20"/>
                <w:szCs w:val="20"/>
              </w:rPr>
              <w:t xml:space="preserve">   </w:t>
            </w:r>
            <w:r w:rsidRPr="002503E8">
              <w:rPr>
                <w:bCs/>
                <w:sz w:val="20"/>
                <w:szCs w:val="20"/>
              </w:rPr>
              <w:t xml:space="preserve">1 </w:t>
            </w:r>
            <w:proofErr w:type="spellStart"/>
            <w:r w:rsidRPr="002503E8">
              <w:rPr>
                <w:bCs/>
                <w:sz w:val="20"/>
                <w:szCs w:val="20"/>
              </w:rPr>
              <w:t>гектардан</w:t>
            </w:r>
            <w:proofErr w:type="spellEnd"/>
            <w:r w:rsidRPr="002503E8">
              <w:rPr>
                <w:bCs/>
                <w:sz w:val="20"/>
                <w:szCs w:val="20"/>
              </w:rPr>
              <w:t>, ц</w:t>
            </w:r>
          </w:p>
        </w:tc>
        <w:tc>
          <w:tcPr>
            <w:tcW w:w="624" w:type="pct"/>
            <w:vAlign w:val="bottom"/>
            <w:hideMark/>
          </w:tcPr>
          <w:p w14:paraId="33F6DEC0" w14:textId="77777777" w:rsidR="002503E8" w:rsidRPr="002503E8" w:rsidRDefault="002503E8" w:rsidP="002503E8">
            <w:pPr>
              <w:jc w:val="right"/>
              <w:rPr>
                <w:bCs/>
                <w:sz w:val="20"/>
                <w:szCs w:val="20"/>
                <w:lang w:val="ky-KG"/>
              </w:rPr>
            </w:pPr>
            <w:r w:rsidRPr="002503E8">
              <w:rPr>
                <w:bCs/>
                <w:sz w:val="20"/>
                <w:szCs w:val="20"/>
                <w:lang w:val="ky-KG"/>
              </w:rPr>
              <w:t>28,2</w:t>
            </w:r>
          </w:p>
        </w:tc>
        <w:tc>
          <w:tcPr>
            <w:tcW w:w="625" w:type="pct"/>
            <w:vAlign w:val="bottom"/>
            <w:hideMark/>
          </w:tcPr>
          <w:p w14:paraId="20CC3DE0" w14:textId="77777777" w:rsidR="002503E8" w:rsidRPr="002503E8" w:rsidRDefault="002503E8" w:rsidP="002503E8">
            <w:pPr>
              <w:jc w:val="right"/>
              <w:rPr>
                <w:bCs/>
                <w:sz w:val="20"/>
                <w:szCs w:val="20"/>
                <w:lang w:val="ky-KG"/>
              </w:rPr>
            </w:pPr>
            <w:r w:rsidRPr="002503E8">
              <w:rPr>
                <w:bCs/>
                <w:sz w:val="20"/>
                <w:szCs w:val="20"/>
                <w:lang w:val="ky-KG"/>
              </w:rPr>
              <w:t>32,5</w:t>
            </w:r>
          </w:p>
        </w:tc>
        <w:tc>
          <w:tcPr>
            <w:tcW w:w="624" w:type="pct"/>
            <w:gridSpan w:val="2"/>
            <w:vAlign w:val="bottom"/>
            <w:hideMark/>
          </w:tcPr>
          <w:p w14:paraId="566E70D9" w14:textId="77777777" w:rsidR="002503E8" w:rsidRPr="002503E8" w:rsidRDefault="002503E8" w:rsidP="002503E8">
            <w:pPr>
              <w:jc w:val="right"/>
              <w:rPr>
                <w:bCs/>
                <w:sz w:val="20"/>
                <w:szCs w:val="20"/>
                <w:lang w:val="ky-KG"/>
              </w:rPr>
            </w:pPr>
            <w:r w:rsidRPr="002503E8">
              <w:rPr>
                <w:bCs/>
                <w:sz w:val="20"/>
                <w:szCs w:val="20"/>
                <w:lang w:val="ky-KG"/>
              </w:rPr>
              <w:t>4,3</w:t>
            </w:r>
          </w:p>
        </w:tc>
        <w:tc>
          <w:tcPr>
            <w:tcW w:w="625" w:type="pct"/>
            <w:vAlign w:val="bottom"/>
            <w:hideMark/>
          </w:tcPr>
          <w:p w14:paraId="65EC10B1" w14:textId="77777777" w:rsidR="002503E8" w:rsidRPr="002503E8" w:rsidRDefault="002503E8" w:rsidP="002503E8">
            <w:pPr>
              <w:jc w:val="right"/>
              <w:rPr>
                <w:bCs/>
                <w:sz w:val="20"/>
                <w:szCs w:val="20"/>
                <w:lang w:val="ky-KG"/>
              </w:rPr>
            </w:pPr>
            <w:r w:rsidRPr="002503E8">
              <w:rPr>
                <w:bCs/>
                <w:sz w:val="20"/>
                <w:szCs w:val="20"/>
                <w:lang w:val="ky-KG"/>
              </w:rPr>
              <w:t>115,2</w:t>
            </w:r>
          </w:p>
        </w:tc>
      </w:tr>
      <w:tr w:rsidR="002503E8" w:rsidRPr="002503E8" w14:paraId="5B7BB270" w14:textId="77777777" w:rsidTr="002503E8">
        <w:trPr>
          <w:trHeight w:val="231"/>
        </w:trPr>
        <w:tc>
          <w:tcPr>
            <w:tcW w:w="2503" w:type="pct"/>
            <w:vAlign w:val="bottom"/>
            <w:hideMark/>
          </w:tcPr>
          <w:p w14:paraId="12C238F9" w14:textId="77777777" w:rsidR="002503E8" w:rsidRPr="002503E8" w:rsidRDefault="002503E8" w:rsidP="002503E8">
            <w:pPr>
              <w:ind w:left="113" w:hanging="113"/>
              <w:rPr>
                <w:sz w:val="20"/>
                <w:szCs w:val="20"/>
              </w:rPr>
            </w:pPr>
            <w:proofErr w:type="spellStart"/>
            <w:r w:rsidRPr="002503E8">
              <w:rPr>
                <w:sz w:val="20"/>
                <w:szCs w:val="20"/>
              </w:rPr>
              <w:t>Жыйналган</w:t>
            </w:r>
            <w:proofErr w:type="spellEnd"/>
            <w:r w:rsidRPr="002503E8">
              <w:rPr>
                <w:sz w:val="20"/>
                <w:szCs w:val="20"/>
              </w:rPr>
              <w:t xml:space="preserve"> пахта</w:t>
            </w:r>
            <w:r w:rsidRPr="002503E8">
              <w:rPr>
                <w:sz w:val="20"/>
                <w:szCs w:val="20"/>
                <w:lang w:val="ky-KG"/>
              </w:rPr>
              <w:t>-чийки зат</w:t>
            </w:r>
            <w:r w:rsidRPr="002503E8">
              <w:rPr>
                <w:sz w:val="20"/>
                <w:szCs w:val="20"/>
              </w:rPr>
              <w:t xml:space="preserve"> (</w:t>
            </w:r>
            <w:r w:rsidRPr="002503E8">
              <w:rPr>
                <w:sz w:val="20"/>
                <w:szCs w:val="20"/>
                <w:lang w:val="ky-KG"/>
              </w:rPr>
              <w:t>физикалык</w:t>
            </w:r>
            <w:r w:rsidRPr="002503E8">
              <w:rPr>
                <w:sz w:val="20"/>
                <w:szCs w:val="20"/>
              </w:rPr>
              <w:t xml:space="preserve"> </w:t>
            </w:r>
            <w:proofErr w:type="spellStart"/>
            <w:r w:rsidRPr="002503E8">
              <w:rPr>
                <w:sz w:val="20"/>
                <w:szCs w:val="20"/>
              </w:rPr>
              <w:t>салмакта</w:t>
            </w:r>
            <w:proofErr w:type="spellEnd"/>
            <w:r w:rsidRPr="002503E8">
              <w:rPr>
                <w:sz w:val="20"/>
                <w:szCs w:val="20"/>
              </w:rPr>
              <w:t>)</w:t>
            </w:r>
          </w:p>
        </w:tc>
        <w:tc>
          <w:tcPr>
            <w:tcW w:w="624" w:type="pct"/>
            <w:vAlign w:val="bottom"/>
            <w:hideMark/>
          </w:tcPr>
          <w:p w14:paraId="40105A6F" w14:textId="77777777" w:rsidR="002503E8" w:rsidRPr="002503E8" w:rsidRDefault="002503E8" w:rsidP="002503E8">
            <w:pPr>
              <w:jc w:val="right"/>
              <w:rPr>
                <w:bCs/>
                <w:sz w:val="20"/>
                <w:szCs w:val="20"/>
                <w:lang w:val="ky-KG"/>
              </w:rPr>
            </w:pPr>
            <w:r w:rsidRPr="002503E8">
              <w:rPr>
                <w:bCs/>
                <w:sz w:val="20"/>
                <w:szCs w:val="20"/>
                <w:lang w:val="ky-KG"/>
              </w:rPr>
              <w:t>65,5</w:t>
            </w:r>
          </w:p>
        </w:tc>
        <w:tc>
          <w:tcPr>
            <w:tcW w:w="625" w:type="pct"/>
            <w:vAlign w:val="bottom"/>
            <w:hideMark/>
          </w:tcPr>
          <w:p w14:paraId="4E6A3415" w14:textId="77777777" w:rsidR="002503E8" w:rsidRPr="002503E8" w:rsidRDefault="002503E8" w:rsidP="002503E8">
            <w:pPr>
              <w:jc w:val="right"/>
              <w:rPr>
                <w:bCs/>
                <w:sz w:val="20"/>
                <w:szCs w:val="20"/>
                <w:lang w:val="ky-KG"/>
              </w:rPr>
            </w:pPr>
            <w:r w:rsidRPr="002503E8">
              <w:rPr>
                <w:bCs/>
                <w:sz w:val="20"/>
                <w:szCs w:val="20"/>
                <w:lang w:val="ky-KG"/>
              </w:rPr>
              <w:t>48,0</w:t>
            </w:r>
          </w:p>
        </w:tc>
        <w:tc>
          <w:tcPr>
            <w:tcW w:w="624" w:type="pct"/>
            <w:gridSpan w:val="2"/>
            <w:vAlign w:val="bottom"/>
            <w:hideMark/>
          </w:tcPr>
          <w:p w14:paraId="5B5CE8B6" w14:textId="77777777" w:rsidR="002503E8" w:rsidRPr="002503E8" w:rsidRDefault="002503E8" w:rsidP="002503E8">
            <w:pPr>
              <w:jc w:val="right"/>
              <w:rPr>
                <w:bCs/>
                <w:sz w:val="20"/>
                <w:szCs w:val="20"/>
                <w:lang w:val="ky-KG"/>
              </w:rPr>
            </w:pPr>
            <w:r w:rsidRPr="002503E8">
              <w:rPr>
                <w:bCs/>
                <w:sz w:val="20"/>
                <w:szCs w:val="20"/>
                <w:lang w:val="ky-KG"/>
              </w:rPr>
              <w:t>-17,5</w:t>
            </w:r>
          </w:p>
        </w:tc>
        <w:tc>
          <w:tcPr>
            <w:tcW w:w="625" w:type="pct"/>
            <w:vAlign w:val="bottom"/>
            <w:hideMark/>
          </w:tcPr>
          <w:p w14:paraId="16587B37" w14:textId="77777777" w:rsidR="002503E8" w:rsidRPr="002503E8" w:rsidRDefault="002503E8" w:rsidP="002503E8">
            <w:pPr>
              <w:jc w:val="right"/>
              <w:rPr>
                <w:bCs/>
                <w:sz w:val="20"/>
                <w:szCs w:val="20"/>
                <w:lang w:val="ky-KG"/>
              </w:rPr>
            </w:pPr>
            <w:r w:rsidRPr="002503E8">
              <w:rPr>
                <w:bCs/>
                <w:sz w:val="20"/>
                <w:szCs w:val="20"/>
                <w:lang w:val="ky-KG"/>
              </w:rPr>
              <w:t>73,2</w:t>
            </w:r>
          </w:p>
        </w:tc>
      </w:tr>
      <w:tr w:rsidR="002503E8" w:rsidRPr="002503E8" w14:paraId="0981E8BF" w14:textId="77777777" w:rsidTr="002503E8">
        <w:trPr>
          <w:trHeight w:val="231"/>
        </w:trPr>
        <w:tc>
          <w:tcPr>
            <w:tcW w:w="2503" w:type="pct"/>
            <w:vAlign w:val="bottom"/>
            <w:hideMark/>
          </w:tcPr>
          <w:p w14:paraId="33795B23" w14:textId="77777777" w:rsidR="002503E8" w:rsidRPr="002503E8" w:rsidRDefault="002503E8" w:rsidP="002503E8">
            <w:pPr>
              <w:ind w:left="113" w:hanging="113"/>
              <w:rPr>
                <w:sz w:val="20"/>
                <w:szCs w:val="20"/>
              </w:rPr>
            </w:pPr>
            <w:r w:rsidRPr="002503E8">
              <w:rPr>
                <w:sz w:val="20"/>
                <w:szCs w:val="20"/>
              </w:rPr>
              <w:t xml:space="preserve">   </w:t>
            </w:r>
            <w:r w:rsidRPr="002503E8">
              <w:rPr>
                <w:bCs/>
                <w:sz w:val="20"/>
                <w:szCs w:val="20"/>
              </w:rPr>
              <w:t xml:space="preserve">1 </w:t>
            </w:r>
            <w:proofErr w:type="spellStart"/>
            <w:r w:rsidRPr="002503E8">
              <w:rPr>
                <w:bCs/>
                <w:sz w:val="20"/>
                <w:szCs w:val="20"/>
              </w:rPr>
              <w:t>гектардан</w:t>
            </w:r>
            <w:proofErr w:type="spellEnd"/>
            <w:r w:rsidRPr="002503E8">
              <w:rPr>
                <w:bCs/>
                <w:sz w:val="20"/>
                <w:szCs w:val="20"/>
              </w:rPr>
              <w:t>, ц</w:t>
            </w:r>
          </w:p>
        </w:tc>
        <w:tc>
          <w:tcPr>
            <w:tcW w:w="624" w:type="pct"/>
            <w:vAlign w:val="bottom"/>
            <w:hideMark/>
          </w:tcPr>
          <w:p w14:paraId="51AA2F7F" w14:textId="77777777" w:rsidR="002503E8" w:rsidRPr="002503E8" w:rsidRDefault="002503E8" w:rsidP="002503E8">
            <w:pPr>
              <w:jc w:val="right"/>
              <w:rPr>
                <w:bCs/>
                <w:sz w:val="20"/>
                <w:szCs w:val="20"/>
                <w:lang w:val="ky-KG"/>
              </w:rPr>
            </w:pPr>
            <w:r w:rsidRPr="002503E8">
              <w:rPr>
                <w:bCs/>
                <w:sz w:val="20"/>
                <w:szCs w:val="20"/>
                <w:lang w:val="ky-KG"/>
              </w:rPr>
              <w:t>37,2</w:t>
            </w:r>
          </w:p>
        </w:tc>
        <w:tc>
          <w:tcPr>
            <w:tcW w:w="625" w:type="pct"/>
            <w:vAlign w:val="bottom"/>
            <w:hideMark/>
          </w:tcPr>
          <w:p w14:paraId="08ECF68E" w14:textId="77777777" w:rsidR="002503E8" w:rsidRPr="002503E8" w:rsidRDefault="002503E8" w:rsidP="002503E8">
            <w:pPr>
              <w:jc w:val="right"/>
              <w:rPr>
                <w:bCs/>
                <w:sz w:val="20"/>
                <w:szCs w:val="20"/>
                <w:lang w:val="ky-KG"/>
              </w:rPr>
            </w:pPr>
            <w:r w:rsidRPr="002503E8">
              <w:rPr>
                <w:bCs/>
                <w:sz w:val="20"/>
                <w:szCs w:val="20"/>
                <w:lang w:val="ky-KG"/>
              </w:rPr>
              <w:t>37,2</w:t>
            </w:r>
          </w:p>
        </w:tc>
        <w:tc>
          <w:tcPr>
            <w:tcW w:w="624" w:type="pct"/>
            <w:gridSpan w:val="2"/>
            <w:vAlign w:val="bottom"/>
            <w:hideMark/>
          </w:tcPr>
          <w:p w14:paraId="05BB49C8" w14:textId="77777777" w:rsidR="002503E8" w:rsidRPr="002503E8" w:rsidRDefault="002503E8" w:rsidP="002503E8">
            <w:pPr>
              <w:jc w:val="right"/>
              <w:rPr>
                <w:bCs/>
                <w:sz w:val="20"/>
                <w:szCs w:val="20"/>
                <w:lang w:val="ky-KG"/>
              </w:rPr>
            </w:pPr>
            <w:r w:rsidRPr="002503E8">
              <w:rPr>
                <w:bCs/>
                <w:sz w:val="20"/>
                <w:szCs w:val="20"/>
                <w:lang w:val="ky-KG"/>
              </w:rPr>
              <w:t>0,0</w:t>
            </w:r>
          </w:p>
        </w:tc>
        <w:tc>
          <w:tcPr>
            <w:tcW w:w="625" w:type="pct"/>
            <w:vAlign w:val="bottom"/>
            <w:hideMark/>
          </w:tcPr>
          <w:p w14:paraId="7D0A26DD" w14:textId="77777777" w:rsidR="002503E8" w:rsidRPr="002503E8" w:rsidRDefault="002503E8" w:rsidP="002503E8">
            <w:pPr>
              <w:jc w:val="right"/>
              <w:rPr>
                <w:bCs/>
                <w:sz w:val="20"/>
                <w:szCs w:val="20"/>
                <w:lang w:val="ky-KG"/>
              </w:rPr>
            </w:pPr>
            <w:r w:rsidRPr="002503E8">
              <w:rPr>
                <w:bCs/>
                <w:sz w:val="20"/>
                <w:szCs w:val="20"/>
                <w:lang w:val="ky-KG"/>
              </w:rPr>
              <w:t>100,0</w:t>
            </w:r>
          </w:p>
        </w:tc>
      </w:tr>
      <w:tr w:rsidR="002503E8" w:rsidRPr="002503E8" w14:paraId="60F26BA2" w14:textId="77777777" w:rsidTr="002503E8">
        <w:trPr>
          <w:trHeight w:val="231"/>
        </w:trPr>
        <w:tc>
          <w:tcPr>
            <w:tcW w:w="2503" w:type="pct"/>
            <w:vAlign w:val="bottom"/>
            <w:hideMark/>
          </w:tcPr>
          <w:p w14:paraId="57CA8F9F" w14:textId="77777777" w:rsidR="002503E8" w:rsidRPr="002503E8" w:rsidRDefault="002503E8" w:rsidP="002503E8">
            <w:pPr>
              <w:ind w:left="113" w:hanging="113"/>
              <w:rPr>
                <w:sz w:val="20"/>
                <w:szCs w:val="20"/>
              </w:rPr>
            </w:pPr>
            <w:proofErr w:type="spellStart"/>
            <w:r w:rsidRPr="002503E8">
              <w:rPr>
                <w:sz w:val="20"/>
              </w:rPr>
              <w:t>Казылган</w:t>
            </w:r>
            <w:proofErr w:type="spellEnd"/>
            <w:r w:rsidRPr="002503E8">
              <w:rPr>
                <w:sz w:val="20"/>
              </w:rPr>
              <w:t xml:space="preserve"> картошка </w:t>
            </w:r>
            <w:proofErr w:type="spellStart"/>
            <w:r w:rsidRPr="002503E8">
              <w:rPr>
                <w:sz w:val="20"/>
              </w:rPr>
              <w:t>аянты</w:t>
            </w:r>
            <w:proofErr w:type="spellEnd"/>
            <w:r w:rsidRPr="002503E8">
              <w:rPr>
                <w:sz w:val="20"/>
              </w:rPr>
              <w:t xml:space="preserve">, </w:t>
            </w:r>
            <w:proofErr w:type="spellStart"/>
            <w:r w:rsidRPr="002503E8">
              <w:rPr>
                <w:sz w:val="20"/>
              </w:rPr>
              <w:t>миң</w:t>
            </w:r>
            <w:proofErr w:type="spellEnd"/>
            <w:r w:rsidRPr="002503E8">
              <w:rPr>
                <w:sz w:val="20"/>
              </w:rPr>
              <w:t xml:space="preserve"> га</w:t>
            </w:r>
          </w:p>
        </w:tc>
        <w:tc>
          <w:tcPr>
            <w:tcW w:w="624" w:type="pct"/>
            <w:vAlign w:val="bottom"/>
            <w:hideMark/>
          </w:tcPr>
          <w:p w14:paraId="10F4B55C" w14:textId="77777777" w:rsidR="002503E8" w:rsidRPr="002503E8" w:rsidRDefault="002503E8" w:rsidP="002503E8">
            <w:pPr>
              <w:jc w:val="right"/>
              <w:rPr>
                <w:bCs/>
                <w:sz w:val="20"/>
                <w:szCs w:val="20"/>
                <w:lang w:val="ky-KG"/>
              </w:rPr>
            </w:pPr>
            <w:r w:rsidRPr="002503E8">
              <w:rPr>
                <w:bCs/>
                <w:sz w:val="20"/>
                <w:szCs w:val="20"/>
                <w:lang w:val="ky-KG"/>
              </w:rPr>
              <w:t>72,5</w:t>
            </w:r>
          </w:p>
        </w:tc>
        <w:tc>
          <w:tcPr>
            <w:tcW w:w="625" w:type="pct"/>
            <w:vAlign w:val="bottom"/>
            <w:hideMark/>
          </w:tcPr>
          <w:p w14:paraId="16DE41CC" w14:textId="77777777" w:rsidR="002503E8" w:rsidRPr="002503E8" w:rsidRDefault="002503E8" w:rsidP="002503E8">
            <w:pPr>
              <w:jc w:val="right"/>
              <w:rPr>
                <w:bCs/>
                <w:sz w:val="20"/>
                <w:szCs w:val="20"/>
                <w:lang w:val="ky-KG"/>
              </w:rPr>
            </w:pPr>
            <w:r w:rsidRPr="002503E8">
              <w:rPr>
                <w:bCs/>
                <w:sz w:val="20"/>
                <w:szCs w:val="20"/>
                <w:lang w:val="ky-KG"/>
              </w:rPr>
              <w:t>66,4</w:t>
            </w:r>
          </w:p>
        </w:tc>
        <w:tc>
          <w:tcPr>
            <w:tcW w:w="624" w:type="pct"/>
            <w:gridSpan w:val="2"/>
            <w:vAlign w:val="bottom"/>
            <w:hideMark/>
          </w:tcPr>
          <w:p w14:paraId="678EEB80" w14:textId="77777777" w:rsidR="002503E8" w:rsidRPr="002503E8" w:rsidRDefault="002503E8" w:rsidP="002503E8">
            <w:pPr>
              <w:jc w:val="right"/>
              <w:rPr>
                <w:bCs/>
                <w:sz w:val="20"/>
                <w:szCs w:val="20"/>
                <w:lang w:val="ky-KG"/>
              </w:rPr>
            </w:pPr>
            <w:r w:rsidRPr="002503E8">
              <w:rPr>
                <w:bCs/>
                <w:sz w:val="20"/>
                <w:szCs w:val="20"/>
                <w:lang w:val="ky-KG"/>
              </w:rPr>
              <w:t>-6,1</w:t>
            </w:r>
          </w:p>
        </w:tc>
        <w:tc>
          <w:tcPr>
            <w:tcW w:w="625" w:type="pct"/>
            <w:vAlign w:val="bottom"/>
            <w:hideMark/>
          </w:tcPr>
          <w:p w14:paraId="70ED76C6" w14:textId="77777777" w:rsidR="002503E8" w:rsidRPr="002503E8" w:rsidRDefault="002503E8" w:rsidP="002503E8">
            <w:pPr>
              <w:jc w:val="right"/>
              <w:rPr>
                <w:bCs/>
                <w:sz w:val="20"/>
                <w:szCs w:val="20"/>
                <w:lang w:val="ky-KG"/>
              </w:rPr>
            </w:pPr>
            <w:r w:rsidRPr="002503E8">
              <w:rPr>
                <w:bCs/>
                <w:sz w:val="20"/>
                <w:szCs w:val="20"/>
                <w:lang w:val="ky-KG"/>
              </w:rPr>
              <w:t>91,6</w:t>
            </w:r>
          </w:p>
        </w:tc>
      </w:tr>
      <w:tr w:rsidR="002503E8" w:rsidRPr="002503E8" w14:paraId="4FB11098" w14:textId="77777777" w:rsidTr="002503E8">
        <w:trPr>
          <w:trHeight w:val="231"/>
        </w:trPr>
        <w:tc>
          <w:tcPr>
            <w:tcW w:w="2503" w:type="pct"/>
            <w:hideMark/>
          </w:tcPr>
          <w:p w14:paraId="4F1820A9" w14:textId="77777777" w:rsidR="002503E8" w:rsidRPr="002503E8" w:rsidRDefault="002503E8" w:rsidP="002503E8">
            <w:pPr>
              <w:ind w:left="113" w:hanging="113"/>
              <w:rPr>
                <w:sz w:val="20"/>
                <w:szCs w:val="20"/>
                <w:lang w:val="ky-KG"/>
              </w:rPr>
            </w:pPr>
            <w:proofErr w:type="spellStart"/>
            <w:r w:rsidRPr="002503E8">
              <w:rPr>
                <w:bCs/>
                <w:sz w:val="20"/>
                <w:szCs w:val="20"/>
              </w:rPr>
              <w:t>Жыйналган</w:t>
            </w:r>
            <w:proofErr w:type="spellEnd"/>
            <w:r w:rsidRPr="002503E8">
              <w:rPr>
                <w:bCs/>
                <w:sz w:val="20"/>
                <w:szCs w:val="20"/>
              </w:rPr>
              <w:t xml:space="preserve"> картошка</w:t>
            </w:r>
          </w:p>
        </w:tc>
        <w:tc>
          <w:tcPr>
            <w:tcW w:w="624" w:type="pct"/>
            <w:vAlign w:val="bottom"/>
            <w:hideMark/>
          </w:tcPr>
          <w:p w14:paraId="6BA9C211" w14:textId="77777777" w:rsidR="002503E8" w:rsidRPr="002503E8" w:rsidRDefault="002503E8" w:rsidP="002503E8">
            <w:pPr>
              <w:jc w:val="right"/>
              <w:rPr>
                <w:bCs/>
                <w:sz w:val="20"/>
                <w:szCs w:val="20"/>
                <w:lang w:val="ky-KG"/>
              </w:rPr>
            </w:pPr>
            <w:r w:rsidRPr="002503E8">
              <w:rPr>
                <w:bCs/>
                <w:sz w:val="20"/>
                <w:szCs w:val="20"/>
                <w:lang w:val="ky-KG"/>
              </w:rPr>
              <w:t>1 286,8</w:t>
            </w:r>
          </w:p>
        </w:tc>
        <w:tc>
          <w:tcPr>
            <w:tcW w:w="625" w:type="pct"/>
            <w:vAlign w:val="bottom"/>
            <w:hideMark/>
          </w:tcPr>
          <w:p w14:paraId="6A86FBBC" w14:textId="77777777" w:rsidR="002503E8" w:rsidRPr="002503E8" w:rsidRDefault="002503E8" w:rsidP="002503E8">
            <w:pPr>
              <w:jc w:val="right"/>
              <w:rPr>
                <w:bCs/>
                <w:sz w:val="20"/>
                <w:szCs w:val="20"/>
                <w:lang w:val="ky-KG"/>
              </w:rPr>
            </w:pPr>
            <w:r w:rsidRPr="002503E8">
              <w:rPr>
                <w:bCs/>
                <w:sz w:val="20"/>
                <w:szCs w:val="20"/>
                <w:lang w:val="ky-KG"/>
              </w:rPr>
              <w:t>1 190,3</w:t>
            </w:r>
          </w:p>
        </w:tc>
        <w:tc>
          <w:tcPr>
            <w:tcW w:w="624" w:type="pct"/>
            <w:gridSpan w:val="2"/>
            <w:vAlign w:val="bottom"/>
            <w:hideMark/>
          </w:tcPr>
          <w:p w14:paraId="57745B59" w14:textId="77777777" w:rsidR="002503E8" w:rsidRPr="002503E8" w:rsidRDefault="002503E8" w:rsidP="002503E8">
            <w:pPr>
              <w:jc w:val="right"/>
              <w:rPr>
                <w:bCs/>
                <w:sz w:val="20"/>
                <w:szCs w:val="20"/>
                <w:lang w:val="ky-KG"/>
              </w:rPr>
            </w:pPr>
            <w:r w:rsidRPr="002503E8">
              <w:rPr>
                <w:bCs/>
                <w:sz w:val="20"/>
                <w:szCs w:val="20"/>
                <w:lang w:val="ky-KG"/>
              </w:rPr>
              <w:t>-96,6</w:t>
            </w:r>
          </w:p>
        </w:tc>
        <w:tc>
          <w:tcPr>
            <w:tcW w:w="625" w:type="pct"/>
            <w:vAlign w:val="bottom"/>
            <w:hideMark/>
          </w:tcPr>
          <w:p w14:paraId="25E14F6F" w14:textId="77777777" w:rsidR="002503E8" w:rsidRPr="002503E8" w:rsidRDefault="002503E8" w:rsidP="002503E8">
            <w:pPr>
              <w:jc w:val="right"/>
              <w:rPr>
                <w:bCs/>
                <w:sz w:val="20"/>
                <w:szCs w:val="20"/>
                <w:lang w:val="ky-KG"/>
              </w:rPr>
            </w:pPr>
            <w:r w:rsidRPr="002503E8">
              <w:rPr>
                <w:bCs/>
                <w:sz w:val="20"/>
                <w:szCs w:val="20"/>
                <w:lang w:val="ky-KG"/>
              </w:rPr>
              <w:t>92,5</w:t>
            </w:r>
          </w:p>
        </w:tc>
      </w:tr>
      <w:tr w:rsidR="002503E8" w:rsidRPr="002503E8" w14:paraId="3A328454" w14:textId="77777777" w:rsidTr="002503E8">
        <w:trPr>
          <w:trHeight w:val="231"/>
        </w:trPr>
        <w:tc>
          <w:tcPr>
            <w:tcW w:w="2503" w:type="pct"/>
            <w:hideMark/>
          </w:tcPr>
          <w:p w14:paraId="56D664B2" w14:textId="77777777" w:rsidR="002503E8" w:rsidRPr="002503E8" w:rsidRDefault="002503E8" w:rsidP="002503E8">
            <w:pPr>
              <w:widowControl w:val="0"/>
              <w:rPr>
                <w:sz w:val="20"/>
                <w:szCs w:val="20"/>
              </w:rPr>
            </w:pPr>
            <w:r w:rsidRPr="002503E8">
              <w:rPr>
                <w:bCs/>
                <w:sz w:val="20"/>
                <w:szCs w:val="20"/>
                <w:lang w:val="ky-KG"/>
              </w:rPr>
              <w:t xml:space="preserve">    </w:t>
            </w:r>
            <w:r w:rsidRPr="002503E8">
              <w:rPr>
                <w:bCs/>
                <w:sz w:val="20"/>
                <w:szCs w:val="20"/>
              </w:rPr>
              <w:t xml:space="preserve">1 </w:t>
            </w:r>
            <w:proofErr w:type="spellStart"/>
            <w:r w:rsidRPr="002503E8">
              <w:rPr>
                <w:bCs/>
                <w:sz w:val="20"/>
                <w:szCs w:val="20"/>
              </w:rPr>
              <w:t>гектардан</w:t>
            </w:r>
            <w:proofErr w:type="spellEnd"/>
            <w:r w:rsidRPr="002503E8">
              <w:rPr>
                <w:bCs/>
                <w:sz w:val="20"/>
                <w:szCs w:val="20"/>
              </w:rPr>
              <w:t>, ц</w:t>
            </w:r>
          </w:p>
        </w:tc>
        <w:tc>
          <w:tcPr>
            <w:tcW w:w="624" w:type="pct"/>
            <w:vAlign w:val="bottom"/>
            <w:hideMark/>
          </w:tcPr>
          <w:p w14:paraId="79E1D375" w14:textId="77777777" w:rsidR="002503E8" w:rsidRPr="002503E8" w:rsidRDefault="002503E8" w:rsidP="002503E8">
            <w:pPr>
              <w:ind w:left="113"/>
              <w:jc w:val="right"/>
              <w:rPr>
                <w:bCs/>
                <w:sz w:val="20"/>
                <w:szCs w:val="20"/>
                <w:lang w:val="ky-KG"/>
              </w:rPr>
            </w:pPr>
            <w:r w:rsidRPr="002503E8">
              <w:rPr>
                <w:bCs/>
                <w:sz w:val="20"/>
                <w:szCs w:val="20"/>
                <w:lang w:val="ky-KG"/>
              </w:rPr>
              <w:t>177,3</w:t>
            </w:r>
          </w:p>
        </w:tc>
        <w:tc>
          <w:tcPr>
            <w:tcW w:w="625" w:type="pct"/>
            <w:vAlign w:val="bottom"/>
            <w:hideMark/>
          </w:tcPr>
          <w:p w14:paraId="677A24B1" w14:textId="77777777" w:rsidR="002503E8" w:rsidRPr="002503E8" w:rsidRDefault="002503E8" w:rsidP="002503E8">
            <w:pPr>
              <w:ind w:left="113"/>
              <w:jc w:val="right"/>
              <w:rPr>
                <w:bCs/>
                <w:sz w:val="20"/>
                <w:szCs w:val="20"/>
                <w:lang w:val="ky-KG"/>
              </w:rPr>
            </w:pPr>
            <w:r w:rsidRPr="002503E8">
              <w:rPr>
                <w:bCs/>
                <w:sz w:val="20"/>
                <w:szCs w:val="20"/>
                <w:lang w:val="ky-KG"/>
              </w:rPr>
              <w:t>178,7</w:t>
            </w:r>
          </w:p>
        </w:tc>
        <w:tc>
          <w:tcPr>
            <w:tcW w:w="624" w:type="pct"/>
            <w:gridSpan w:val="2"/>
            <w:vAlign w:val="bottom"/>
            <w:hideMark/>
          </w:tcPr>
          <w:p w14:paraId="53DE7770" w14:textId="77777777" w:rsidR="002503E8" w:rsidRPr="002503E8" w:rsidRDefault="002503E8" w:rsidP="002503E8">
            <w:pPr>
              <w:ind w:left="113"/>
              <w:jc w:val="right"/>
              <w:rPr>
                <w:bCs/>
                <w:sz w:val="20"/>
                <w:szCs w:val="20"/>
                <w:lang w:val="ky-KG"/>
              </w:rPr>
            </w:pPr>
            <w:r w:rsidRPr="002503E8">
              <w:rPr>
                <w:bCs/>
                <w:sz w:val="20"/>
                <w:szCs w:val="20"/>
                <w:lang w:val="ky-KG"/>
              </w:rPr>
              <w:t>1,4</w:t>
            </w:r>
          </w:p>
        </w:tc>
        <w:tc>
          <w:tcPr>
            <w:tcW w:w="625" w:type="pct"/>
            <w:vAlign w:val="bottom"/>
            <w:hideMark/>
          </w:tcPr>
          <w:p w14:paraId="1898D510" w14:textId="77777777" w:rsidR="002503E8" w:rsidRPr="002503E8" w:rsidRDefault="002503E8" w:rsidP="002503E8">
            <w:pPr>
              <w:ind w:left="113"/>
              <w:jc w:val="right"/>
              <w:rPr>
                <w:bCs/>
                <w:sz w:val="20"/>
                <w:szCs w:val="20"/>
                <w:lang w:val="ky-KG"/>
              </w:rPr>
            </w:pPr>
            <w:r w:rsidRPr="002503E8">
              <w:rPr>
                <w:bCs/>
                <w:sz w:val="20"/>
                <w:szCs w:val="20"/>
                <w:lang w:val="ky-KG"/>
              </w:rPr>
              <w:t>100,8</w:t>
            </w:r>
          </w:p>
        </w:tc>
      </w:tr>
      <w:tr w:rsidR="002503E8" w:rsidRPr="002503E8" w14:paraId="4B6BAE2B" w14:textId="77777777" w:rsidTr="002503E8">
        <w:trPr>
          <w:trHeight w:val="231"/>
        </w:trPr>
        <w:tc>
          <w:tcPr>
            <w:tcW w:w="2503" w:type="pct"/>
            <w:vAlign w:val="bottom"/>
            <w:hideMark/>
          </w:tcPr>
          <w:p w14:paraId="3F0B693A" w14:textId="77777777" w:rsidR="002503E8" w:rsidRPr="002503E8" w:rsidRDefault="002503E8" w:rsidP="002503E8">
            <w:pPr>
              <w:ind w:left="113" w:hanging="113"/>
              <w:rPr>
                <w:sz w:val="20"/>
                <w:szCs w:val="20"/>
              </w:rPr>
            </w:pPr>
            <w:proofErr w:type="spellStart"/>
            <w:r w:rsidRPr="002503E8">
              <w:rPr>
                <w:sz w:val="20"/>
                <w:szCs w:val="20"/>
              </w:rPr>
              <w:t>Жыйналган</w:t>
            </w:r>
            <w:proofErr w:type="spellEnd"/>
            <w:r w:rsidRPr="002503E8">
              <w:rPr>
                <w:sz w:val="20"/>
                <w:szCs w:val="20"/>
              </w:rPr>
              <w:t xml:space="preserve"> </w:t>
            </w:r>
            <w:proofErr w:type="spellStart"/>
            <w:r w:rsidRPr="002503E8">
              <w:rPr>
                <w:sz w:val="20"/>
                <w:szCs w:val="20"/>
              </w:rPr>
              <w:t>жашылча</w:t>
            </w:r>
            <w:proofErr w:type="spellEnd"/>
            <w:r w:rsidRPr="002503E8">
              <w:rPr>
                <w:sz w:val="20"/>
                <w:szCs w:val="20"/>
                <w:lang w:val="ky-KG"/>
              </w:rPr>
              <w:t>лар</w:t>
            </w:r>
          </w:p>
        </w:tc>
        <w:tc>
          <w:tcPr>
            <w:tcW w:w="624" w:type="pct"/>
            <w:vAlign w:val="bottom"/>
            <w:hideMark/>
          </w:tcPr>
          <w:p w14:paraId="33D0A053" w14:textId="77777777" w:rsidR="002503E8" w:rsidRPr="002503E8" w:rsidRDefault="002503E8" w:rsidP="002503E8">
            <w:pPr>
              <w:jc w:val="right"/>
              <w:rPr>
                <w:bCs/>
                <w:sz w:val="20"/>
                <w:szCs w:val="20"/>
                <w:lang w:val="ky-KG"/>
              </w:rPr>
            </w:pPr>
            <w:r w:rsidRPr="002503E8">
              <w:rPr>
                <w:bCs/>
                <w:sz w:val="20"/>
                <w:szCs w:val="20"/>
                <w:lang w:val="ky-KG"/>
              </w:rPr>
              <w:t>1 201,9</w:t>
            </w:r>
          </w:p>
        </w:tc>
        <w:tc>
          <w:tcPr>
            <w:tcW w:w="625" w:type="pct"/>
            <w:vAlign w:val="bottom"/>
            <w:hideMark/>
          </w:tcPr>
          <w:p w14:paraId="65A36A37" w14:textId="77777777" w:rsidR="002503E8" w:rsidRPr="002503E8" w:rsidRDefault="002503E8" w:rsidP="002503E8">
            <w:pPr>
              <w:jc w:val="right"/>
              <w:rPr>
                <w:bCs/>
                <w:sz w:val="20"/>
                <w:szCs w:val="20"/>
                <w:lang w:val="ky-KG"/>
              </w:rPr>
            </w:pPr>
            <w:r w:rsidRPr="002503E8">
              <w:rPr>
                <w:bCs/>
                <w:sz w:val="20"/>
                <w:szCs w:val="20"/>
                <w:lang w:val="ky-KG"/>
              </w:rPr>
              <w:t>1 200,2</w:t>
            </w:r>
          </w:p>
        </w:tc>
        <w:tc>
          <w:tcPr>
            <w:tcW w:w="624" w:type="pct"/>
            <w:gridSpan w:val="2"/>
            <w:vAlign w:val="bottom"/>
            <w:hideMark/>
          </w:tcPr>
          <w:p w14:paraId="492EA68F" w14:textId="77777777" w:rsidR="002503E8" w:rsidRPr="002503E8" w:rsidRDefault="002503E8" w:rsidP="002503E8">
            <w:pPr>
              <w:jc w:val="right"/>
              <w:rPr>
                <w:bCs/>
                <w:sz w:val="20"/>
                <w:szCs w:val="20"/>
                <w:lang w:val="ky-KG"/>
              </w:rPr>
            </w:pPr>
            <w:r w:rsidRPr="002503E8">
              <w:rPr>
                <w:bCs/>
                <w:sz w:val="20"/>
                <w:szCs w:val="20"/>
                <w:lang w:val="ky-KG"/>
              </w:rPr>
              <w:t>-1,7</w:t>
            </w:r>
          </w:p>
        </w:tc>
        <w:tc>
          <w:tcPr>
            <w:tcW w:w="625" w:type="pct"/>
            <w:vAlign w:val="bottom"/>
            <w:hideMark/>
          </w:tcPr>
          <w:p w14:paraId="1DB888FA" w14:textId="77777777" w:rsidR="002503E8" w:rsidRPr="002503E8" w:rsidRDefault="002503E8" w:rsidP="002503E8">
            <w:pPr>
              <w:jc w:val="right"/>
              <w:rPr>
                <w:bCs/>
                <w:sz w:val="20"/>
                <w:szCs w:val="20"/>
                <w:lang w:val="ky-KG"/>
              </w:rPr>
            </w:pPr>
            <w:r w:rsidRPr="002503E8">
              <w:rPr>
                <w:bCs/>
                <w:sz w:val="20"/>
                <w:szCs w:val="20"/>
                <w:lang w:val="ky-KG"/>
              </w:rPr>
              <w:t>99,9</w:t>
            </w:r>
          </w:p>
        </w:tc>
      </w:tr>
      <w:tr w:rsidR="002503E8" w:rsidRPr="002503E8" w14:paraId="5F219B54" w14:textId="77777777" w:rsidTr="002503E8">
        <w:trPr>
          <w:trHeight w:val="246"/>
        </w:trPr>
        <w:tc>
          <w:tcPr>
            <w:tcW w:w="2503" w:type="pct"/>
            <w:hideMark/>
          </w:tcPr>
          <w:p w14:paraId="7D058F2B" w14:textId="77777777" w:rsidR="002503E8" w:rsidRPr="002503E8" w:rsidRDefault="002503E8" w:rsidP="002503E8">
            <w:pPr>
              <w:ind w:left="113" w:hanging="113"/>
              <w:rPr>
                <w:sz w:val="20"/>
                <w:szCs w:val="20"/>
              </w:rPr>
            </w:pPr>
            <w:proofErr w:type="spellStart"/>
            <w:r w:rsidRPr="002503E8">
              <w:rPr>
                <w:sz w:val="20"/>
                <w:szCs w:val="20"/>
              </w:rPr>
              <w:t>Жыйналган</w:t>
            </w:r>
            <w:proofErr w:type="spellEnd"/>
            <w:r w:rsidRPr="002503E8">
              <w:rPr>
                <w:sz w:val="20"/>
                <w:szCs w:val="20"/>
              </w:rPr>
              <w:t xml:space="preserve"> бакча </w:t>
            </w:r>
            <w:proofErr w:type="spellStart"/>
            <w:r w:rsidRPr="002503E8">
              <w:rPr>
                <w:sz w:val="20"/>
                <w:szCs w:val="20"/>
              </w:rPr>
              <w:t>өс</w:t>
            </w:r>
            <w:proofErr w:type="spellEnd"/>
            <w:r w:rsidRPr="002503E8">
              <w:rPr>
                <w:sz w:val="20"/>
                <w:szCs w:val="20"/>
                <w:lang w:val="ky-KG"/>
              </w:rPr>
              <w:t>ү</w:t>
            </w:r>
            <w:proofErr w:type="spellStart"/>
            <w:r w:rsidRPr="002503E8">
              <w:rPr>
                <w:sz w:val="20"/>
                <w:szCs w:val="20"/>
              </w:rPr>
              <w:t>мд</w:t>
            </w:r>
            <w:proofErr w:type="spellEnd"/>
            <w:r w:rsidRPr="002503E8">
              <w:rPr>
                <w:sz w:val="20"/>
                <w:szCs w:val="20"/>
                <w:lang w:val="ky-KG"/>
              </w:rPr>
              <w:t>ү</w:t>
            </w:r>
            <w:proofErr w:type="spellStart"/>
            <w:r w:rsidRPr="002503E8">
              <w:rPr>
                <w:sz w:val="20"/>
                <w:szCs w:val="20"/>
              </w:rPr>
              <w:t>кт</w:t>
            </w:r>
            <w:proofErr w:type="spellEnd"/>
            <w:r w:rsidRPr="002503E8">
              <w:rPr>
                <w:sz w:val="20"/>
                <w:szCs w:val="20"/>
                <w:lang w:val="ky-KG"/>
              </w:rPr>
              <w:t>ө</w:t>
            </w:r>
            <w:r w:rsidRPr="002503E8">
              <w:rPr>
                <w:sz w:val="20"/>
                <w:szCs w:val="20"/>
              </w:rPr>
              <w:t>р</w:t>
            </w:r>
            <w:r w:rsidRPr="002503E8">
              <w:rPr>
                <w:sz w:val="20"/>
                <w:szCs w:val="20"/>
                <w:lang w:val="ky-KG"/>
              </w:rPr>
              <w:t>ү</w:t>
            </w:r>
          </w:p>
        </w:tc>
        <w:tc>
          <w:tcPr>
            <w:tcW w:w="624" w:type="pct"/>
            <w:vAlign w:val="bottom"/>
            <w:hideMark/>
          </w:tcPr>
          <w:p w14:paraId="595265DF" w14:textId="77777777" w:rsidR="002503E8" w:rsidRPr="002503E8" w:rsidRDefault="002503E8" w:rsidP="002503E8">
            <w:pPr>
              <w:jc w:val="right"/>
              <w:rPr>
                <w:bCs/>
                <w:sz w:val="20"/>
                <w:szCs w:val="20"/>
                <w:lang w:val="ky-KG"/>
              </w:rPr>
            </w:pPr>
            <w:r w:rsidRPr="002503E8">
              <w:rPr>
                <w:bCs/>
                <w:sz w:val="20"/>
                <w:szCs w:val="20"/>
                <w:lang w:val="ky-KG"/>
              </w:rPr>
              <w:t>235,9</w:t>
            </w:r>
          </w:p>
        </w:tc>
        <w:tc>
          <w:tcPr>
            <w:tcW w:w="625" w:type="pct"/>
            <w:vAlign w:val="bottom"/>
            <w:hideMark/>
          </w:tcPr>
          <w:p w14:paraId="491B0297" w14:textId="77777777" w:rsidR="002503E8" w:rsidRPr="002503E8" w:rsidRDefault="002503E8" w:rsidP="002503E8">
            <w:pPr>
              <w:jc w:val="right"/>
              <w:rPr>
                <w:bCs/>
                <w:sz w:val="20"/>
                <w:szCs w:val="20"/>
                <w:lang w:val="ky-KG"/>
              </w:rPr>
            </w:pPr>
            <w:r w:rsidRPr="002503E8">
              <w:rPr>
                <w:bCs/>
                <w:sz w:val="20"/>
                <w:szCs w:val="20"/>
                <w:lang w:val="ky-KG"/>
              </w:rPr>
              <w:t>280,9</w:t>
            </w:r>
          </w:p>
        </w:tc>
        <w:tc>
          <w:tcPr>
            <w:tcW w:w="624" w:type="pct"/>
            <w:gridSpan w:val="2"/>
            <w:vAlign w:val="bottom"/>
            <w:hideMark/>
          </w:tcPr>
          <w:p w14:paraId="2C3F27E2" w14:textId="77777777" w:rsidR="002503E8" w:rsidRPr="002503E8" w:rsidRDefault="002503E8" w:rsidP="002503E8">
            <w:pPr>
              <w:jc w:val="right"/>
              <w:rPr>
                <w:bCs/>
                <w:sz w:val="20"/>
                <w:szCs w:val="20"/>
                <w:lang w:val="ky-KG"/>
              </w:rPr>
            </w:pPr>
            <w:r w:rsidRPr="002503E8">
              <w:rPr>
                <w:bCs/>
                <w:sz w:val="20"/>
                <w:szCs w:val="20"/>
                <w:lang w:val="ky-KG"/>
              </w:rPr>
              <w:t>45,0</w:t>
            </w:r>
          </w:p>
        </w:tc>
        <w:tc>
          <w:tcPr>
            <w:tcW w:w="625" w:type="pct"/>
            <w:vAlign w:val="bottom"/>
            <w:hideMark/>
          </w:tcPr>
          <w:p w14:paraId="0DE9D874" w14:textId="77777777" w:rsidR="002503E8" w:rsidRPr="002503E8" w:rsidRDefault="002503E8" w:rsidP="002503E8">
            <w:pPr>
              <w:jc w:val="right"/>
              <w:rPr>
                <w:bCs/>
                <w:sz w:val="20"/>
                <w:szCs w:val="20"/>
                <w:lang w:val="ky-KG"/>
              </w:rPr>
            </w:pPr>
            <w:r w:rsidRPr="002503E8">
              <w:rPr>
                <w:bCs/>
                <w:sz w:val="20"/>
                <w:szCs w:val="20"/>
                <w:lang w:val="ky-KG"/>
              </w:rPr>
              <w:t>119,1</w:t>
            </w:r>
          </w:p>
        </w:tc>
      </w:tr>
      <w:tr w:rsidR="002503E8" w:rsidRPr="002503E8" w14:paraId="301598F1" w14:textId="77777777" w:rsidTr="002503E8">
        <w:trPr>
          <w:trHeight w:val="246"/>
        </w:trPr>
        <w:tc>
          <w:tcPr>
            <w:tcW w:w="2503" w:type="pct"/>
            <w:tcBorders>
              <w:top w:val="nil"/>
              <w:left w:val="nil"/>
              <w:bottom w:val="single" w:sz="4" w:space="0" w:color="auto"/>
              <w:right w:val="nil"/>
            </w:tcBorders>
            <w:vAlign w:val="bottom"/>
            <w:hideMark/>
          </w:tcPr>
          <w:p w14:paraId="2750C068" w14:textId="77777777" w:rsidR="002503E8" w:rsidRPr="002503E8" w:rsidRDefault="002503E8" w:rsidP="002503E8">
            <w:pPr>
              <w:ind w:left="113" w:hanging="113"/>
              <w:rPr>
                <w:sz w:val="20"/>
                <w:szCs w:val="20"/>
              </w:rPr>
            </w:pPr>
            <w:proofErr w:type="spellStart"/>
            <w:r w:rsidRPr="002503E8">
              <w:rPr>
                <w:sz w:val="20"/>
                <w:szCs w:val="20"/>
              </w:rPr>
              <w:t>Жыйналган</w:t>
            </w:r>
            <w:proofErr w:type="spellEnd"/>
            <w:r w:rsidRPr="002503E8">
              <w:rPr>
                <w:sz w:val="20"/>
                <w:szCs w:val="20"/>
              </w:rPr>
              <w:t xml:space="preserve"> </w:t>
            </w:r>
            <w:proofErr w:type="spellStart"/>
            <w:r w:rsidRPr="002503E8">
              <w:rPr>
                <w:sz w:val="20"/>
                <w:szCs w:val="20"/>
              </w:rPr>
              <w:t>мөм</w:t>
            </w:r>
            <w:proofErr w:type="spellEnd"/>
            <w:r w:rsidRPr="002503E8">
              <w:rPr>
                <w:sz w:val="20"/>
                <w:szCs w:val="20"/>
                <w:lang w:val="ky-KG"/>
              </w:rPr>
              <w:t>ө</w:t>
            </w:r>
            <w:r w:rsidRPr="002503E8">
              <w:rPr>
                <w:sz w:val="20"/>
                <w:szCs w:val="20"/>
              </w:rPr>
              <w:t>-</w:t>
            </w:r>
            <w:proofErr w:type="spellStart"/>
            <w:r w:rsidRPr="002503E8">
              <w:rPr>
                <w:sz w:val="20"/>
                <w:szCs w:val="20"/>
              </w:rPr>
              <w:t>жемиш</w:t>
            </w:r>
            <w:proofErr w:type="spellEnd"/>
            <w:r w:rsidRPr="002503E8">
              <w:rPr>
                <w:sz w:val="20"/>
                <w:szCs w:val="20"/>
              </w:rPr>
              <w:t xml:space="preserve"> </w:t>
            </w:r>
            <w:proofErr w:type="spellStart"/>
            <w:r w:rsidRPr="002503E8">
              <w:rPr>
                <w:sz w:val="20"/>
                <w:szCs w:val="20"/>
              </w:rPr>
              <w:t>өс</w:t>
            </w:r>
            <w:proofErr w:type="spellEnd"/>
            <w:r w:rsidRPr="002503E8">
              <w:rPr>
                <w:sz w:val="20"/>
                <w:szCs w:val="20"/>
                <w:lang w:val="ky-KG"/>
              </w:rPr>
              <w:t>ү</w:t>
            </w:r>
            <w:proofErr w:type="spellStart"/>
            <w:r w:rsidRPr="002503E8">
              <w:rPr>
                <w:sz w:val="20"/>
                <w:szCs w:val="20"/>
              </w:rPr>
              <w:t>мд</w:t>
            </w:r>
            <w:proofErr w:type="spellEnd"/>
            <w:r w:rsidRPr="002503E8">
              <w:rPr>
                <w:sz w:val="20"/>
                <w:szCs w:val="20"/>
                <w:lang w:val="ky-KG"/>
              </w:rPr>
              <w:t>ү</w:t>
            </w:r>
            <w:proofErr w:type="spellStart"/>
            <w:r w:rsidRPr="002503E8">
              <w:rPr>
                <w:sz w:val="20"/>
                <w:szCs w:val="20"/>
              </w:rPr>
              <w:t>кт</w:t>
            </w:r>
            <w:proofErr w:type="spellEnd"/>
            <w:r w:rsidRPr="002503E8">
              <w:rPr>
                <w:sz w:val="20"/>
                <w:szCs w:val="20"/>
                <w:lang w:val="ky-KG"/>
              </w:rPr>
              <w:t>ө</w:t>
            </w:r>
            <w:r w:rsidRPr="002503E8">
              <w:rPr>
                <w:sz w:val="20"/>
                <w:szCs w:val="20"/>
              </w:rPr>
              <w:t>р</w:t>
            </w:r>
            <w:r w:rsidRPr="002503E8">
              <w:rPr>
                <w:sz w:val="20"/>
                <w:szCs w:val="20"/>
                <w:lang w:val="ky-KG"/>
              </w:rPr>
              <w:t>ү</w:t>
            </w:r>
          </w:p>
        </w:tc>
        <w:tc>
          <w:tcPr>
            <w:tcW w:w="624" w:type="pct"/>
            <w:tcBorders>
              <w:top w:val="nil"/>
              <w:left w:val="nil"/>
              <w:bottom w:val="single" w:sz="4" w:space="0" w:color="auto"/>
              <w:right w:val="nil"/>
            </w:tcBorders>
            <w:vAlign w:val="bottom"/>
            <w:hideMark/>
          </w:tcPr>
          <w:p w14:paraId="5FF215EB" w14:textId="77777777" w:rsidR="002503E8" w:rsidRPr="002503E8" w:rsidRDefault="002503E8" w:rsidP="002503E8">
            <w:pPr>
              <w:ind w:left="113" w:hanging="113"/>
              <w:jc w:val="right"/>
              <w:rPr>
                <w:bCs/>
                <w:sz w:val="20"/>
                <w:szCs w:val="20"/>
                <w:lang w:val="ky-KG"/>
              </w:rPr>
            </w:pPr>
            <w:r w:rsidRPr="002503E8">
              <w:rPr>
                <w:bCs/>
                <w:sz w:val="20"/>
                <w:szCs w:val="20"/>
                <w:lang w:val="ky-KG"/>
              </w:rPr>
              <w:t>277,7</w:t>
            </w:r>
          </w:p>
        </w:tc>
        <w:tc>
          <w:tcPr>
            <w:tcW w:w="625" w:type="pct"/>
            <w:tcBorders>
              <w:top w:val="nil"/>
              <w:left w:val="nil"/>
              <w:bottom w:val="single" w:sz="4" w:space="0" w:color="auto"/>
              <w:right w:val="nil"/>
            </w:tcBorders>
            <w:vAlign w:val="bottom"/>
            <w:hideMark/>
          </w:tcPr>
          <w:p w14:paraId="653FC4CA" w14:textId="77777777" w:rsidR="002503E8" w:rsidRPr="002503E8" w:rsidRDefault="002503E8" w:rsidP="002503E8">
            <w:pPr>
              <w:ind w:left="113" w:hanging="113"/>
              <w:jc w:val="right"/>
              <w:rPr>
                <w:bCs/>
                <w:sz w:val="20"/>
                <w:szCs w:val="20"/>
                <w:lang w:val="ky-KG"/>
              </w:rPr>
            </w:pPr>
            <w:r w:rsidRPr="002503E8">
              <w:rPr>
                <w:bCs/>
                <w:sz w:val="20"/>
                <w:szCs w:val="20"/>
                <w:lang w:val="ky-KG"/>
              </w:rPr>
              <w:t>350,7</w:t>
            </w:r>
          </w:p>
        </w:tc>
        <w:tc>
          <w:tcPr>
            <w:tcW w:w="624" w:type="pct"/>
            <w:gridSpan w:val="2"/>
            <w:tcBorders>
              <w:top w:val="nil"/>
              <w:left w:val="nil"/>
              <w:bottom w:val="single" w:sz="4" w:space="0" w:color="auto"/>
              <w:right w:val="nil"/>
            </w:tcBorders>
            <w:vAlign w:val="bottom"/>
            <w:hideMark/>
          </w:tcPr>
          <w:p w14:paraId="5A6D7337" w14:textId="77777777" w:rsidR="002503E8" w:rsidRPr="002503E8" w:rsidRDefault="002503E8" w:rsidP="002503E8">
            <w:pPr>
              <w:ind w:left="113" w:hanging="113"/>
              <w:jc w:val="right"/>
              <w:rPr>
                <w:bCs/>
                <w:sz w:val="20"/>
                <w:szCs w:val="20"/>
                <w:lang w:val="ky-KG"/>
              </w:rPr>
            </w:pPr>
            <w:r w:rsidRPr="002503E8">
              <w:rPr>
                <w:bCs/>
                <w:sz w:val="20"/>
                <w:szCs w:val="20"/>
                <w:lang w:val="ky-KG"/>
              </w:rPr>
              <w:t>73,0</w:t>
            </w:r>
          </w:p>
        </w:tc>
        <w:tc>
          <w:tcPr>
            <w:tcW w:w="625" w:type="pct"/>
            <w:tcBorders>
              <w:top w:val="nil"/>
              <w:left w:val="nil"/>
              <w:bottom w:val="single" w:sz="4" w:space="0" w:color="auto"/>
              <w:right w:val="nil"/>
            </w:tcBorders>
            <w:vAlign w:val="bottom"/>
            <w:hideMark/>
          </w:tcPr>
          <w:p w14:paraId="33E9EC28" w14:textId="77777777" w:rsidR="002503E8" w:rsidRPr="002503E8" w:rsidRDefault="002503E8" w:rsidP="002503E8">
            <w:pPr>
              <w:ind w:left="113" w:hanging="113"/>
              <w:jc w:val="right"/>
              <w:rPr>
                <w:bCs/>
                <w:sz w:val="20"/>
                <w:szCs w:val="20"/>
                <w:lang w:val="ky-KG"/>
              </w:rPr>
            </w:pPr>
            <w:r w:rsidRPr="002503E8">
              <w:rPr>
                <w:bCs/>
                <w:sz w:val="20"/>
                <w:szCs w:val="20"/>
                <w:lang w:val="ky-KG"/>
              </w:rPr>
              <w:t>126,3</w:t>
            </w:r>
          </w:p>
        </w:tc>
      </w:tr>
    </w:tbl>
    <w:p w14:paraId="59F869CB" w14:textId="1F1121CD" w:rsidR="002503E8" w:rsidRPr="002503E8" w:rsidRDefault="002503E8" w:rsidP="002C3151">
      <w:pPr>
        <w:spacing w:before="120"/>
        <w:ind w:firstLine="709"/>
        <w:jc w:val="both"/>
        <w:rPr>
          <w:color w:val="202124"/>
          <w:szCs w:val="42"/>
          <w:lang w:val="ky-KG"/>
        </w:rPr>
      </w:pPr>
      <w:r w:rsidRPr="002503E8">
        <w:rPr>
          <w:color w:val="202124"/>
          <w:szCs w:val="42"/>
          <w:lang w:val="ky-KG"/>
        </w:rPr>
        <w:t>Өткөн жылдын ушул мезгилине салыштырганда арпанын дүң жыйымы - 60,3 пайыз, буудай – 50,9 пайыз,</w:t>
      </w:r>
      <w:r w:rsidRPr="002503E8">
        <w:rPr>
          <w:sz w:val="20"/>
          <w:szCs w:val="20"/>
          <w:lang w:val="ky-KG"/>
        </w:rPr>
        <w:t xml:space="preserve"> </w:t>
      </w:r>
      <w:r w:rsidRPr="002503E8">
        <w:rPr>
          <w:color w:val="202124"/>
          <w:szCs w:val="42"/>
          <w:lang w:val="ky-KG"/>
        </w:rPr>
        <w:t xml:space="preserve">кант кызылчасы - 40,4 пайыз, мөмө-жемиш өсүмдүктөрү - 26,3 пайыз, </w:t>
      </w:r>
      <w:r w:rsidRPr="002503E8">
        <w:rPr>
          <w:sz w:val="22"/>
          <w:szCs w:val="22"/>
          <w:lang w:val="ky-KG"/>
        </w:rPr>
        <w:t>бакча өсүмдүктөрү</w:t>
      </w:r>
      <w:r w:rsidRPr="002503E8">
        <w:rPr>
          <w:color w:val="202124"/>
          <w:szCs w:val="42"/>
          <w:lang w:val="ky-KG"/>
        </w:rPr>
        <w:t xml:space="preserve"> - 19,1 пайыз өскөн. Өндүрүштүн өсүшү, арпа гектарына - 9,4 центнерге, буудай - 9,0 ге, кант кызылчасы - 180,6 жана </w:t>
      </w:r>
      <w:r w:rsidRPr="002503E8">
        <w:rPr>
          <w:sz w:val="22"/>
          <w:szCs w:val="22"/>
          <w:lang w:val="ky-KG"/>
        </w:rPr>
        <w:t>бакча өсүмдүктөрү</w:t>
      </w:r>
      <w:r w:rsidRPr="002503E8">
        <w:rPr>
          <w:color w:val="202124"/>
          <w:szCs w:val="42"/>
          <w:lang w:val="ky-KG"/>
        </w:rPr>
        <w:t xml:space="preserve"> - 16,7 центнерге түшүмдүүлүктүн жогорулашы менен байланыштуу.</w:t>
      </w:r>
    </w:p>
    <w:p w14:paraId="29FF75D3" w14:textId="6F4A6EA4" w:rsidR="002503E8" w:rsidRPr="002503E8" w:rsidRDefault="002503E8" w:rsidP="002C3151">
      <w:pPr>
        <w:ind w:firstLine="708"/>
        <w:jc w:val="both"/>
        <w:rPr>
          <w:color w:val="202124"/>
          <w:szCs w:val="42"/>
          <w:lang w:val="ky-KG"/>
        </w:rPr>
      </w:pPr>
      <w:r w:rsidRPr="002503E8">
        <w:rPr>
          <w:color w:val="202124"/>
          <w:szCs w:val="42"/>
          <w:lang w:val="ky-KG"/>
        </w:rPr>
        <w:t>Муну менен катар, өткөн жылга салыштырмалуу тамекинин -33,3 пайызга, пахтанын - 26,8 пайызга, картошканын - 7,5 пайызга дүң жыйымы азайган. Дүң түшүмдүн азайышы, 2024 - жылдын түшүмү үчүн айдоо аянттарынын тамеки - 42,0 пайызга, пахта - 26,9 пайызга, картошка – 8,4 пайызга төмөндөшү менен шартталган</w:t>
      </w:r>
    </w:p>
    <w:p w14:paraId="723C063E" w14:textId="70E032CB" w:rsidR="002503E8" w:rsidRPr="002503E8" w:rsidRDefault="002503E8" w:rsidP="002503E8">
      <w:pPr>
        <w:spacing w:before="120"/>
        <w:ind w:left="1247" w:hanging="1247"/>
        <w:rPr>
          <w:b/>
        </w:rPr>
      </w:pPr>
      <w:r w:rsidRPr="002503E8">
        <w:rPr>
          <w:b/>
        </w:rPr>
        <w:t>1</w:t>
      </w:r>
      <w:r w:rsidR="008A4EF3">
        <w:rPr>
          <w:b/>
          <w:lang w:val="ky-KG"/>
        </w:rPr>
        <w:t>2</w:t>
      </w:r>
      <w:r w:rsidRPr="002503E8">
        <w:rPr>
          <w:b/>
        </w:rPr>
        <w:t>-таблица: 202</w:t>
      </w:r>
      <w:r w:rsidRPr="002503E8">
        <w:rPr>
          <w:b/>
          <w:lang w:val="ky-KG"/>
        </w:rPr>
        <w:t>4</w:t>
      </w:r>
      <w:r w:rsidRPr="002503E8">
        <w:rPr>
          <w:b/>
        </w:rPr>
        <w:t>-</w:t>
      </w:r>
      <w:proofErr w:type="spellStart"/>
      <w:r w:rsidRPr="002503E8">
        <w:rPr>
          <w:b/>
        </w:rPr>
        <w:t>жылдын</w:t>
      </w:r>
      <w:proofErr w:type="spellEnd"/>
      <w:r w:rsidRPr="002503E8">
        <w:rPr>
          <w:b/>
        </w:rPr>
        <w:t xml:space="preserve"> 23-ноябрына карата </w:t>
      </w:r>
      <w:proofErr w:type="spellStart"/>
      <w:r w:rsidRPr="002503E8">
        <w:rPr>
          <w:b/>
        </w:rPr>
        <w:t>аймактар</w:t>
      </w:r>
      <w:proofErr w:type="spellEnd"/>
      <w:r w:rsidRPr="002503E8">
        <w:rPr>
          <w:b/>
        </w:rPr>
        <w:t xml:space="preserve"> </w:t>
      </w:r>
      <w:proofErr w:type="spellStart"/>
      <w:r w:rsidRPr="002503E8">
        <w:rPr>
          <w:b/>
        </w:rPr>
        <w:t>боюнча</w:t>
      </w:r>
      <w:proofErr w:type="spellEnd"/>
      <w:r w:rsidRPr="002503E8">
        <w:rPr>
          <w:b/>
        </w:rPr>
        <w:t xml:space="preserve"> дан </w:t>
      </w:r>
      <w:r w:rsidRPr="002503E8">
        <w:rPr>
          <w:b/>
          <w:lang w:val="ky-KG"/>
        </w:rPr>
        <w:t>ө</w:t>
      </w:r>
      <w:proofErr w:type="spellStart"/>
      <w:r w:rsidRPr="002503E8">
        <w:rPr>
          <w:b/>
        </w:rPr>
        <w:t>нд</w:t>
      </w:r>
      <w:proofErr w:type="spellEnd"/>
      <w:r w:rsidRPr="002503E8">
        <w:rPr>
          <w:b/>
          <w:lang w:val="ky-KG"/>
        </w:rPr>
        <w:t>ү</w:t>
      </w:r>
      <w:r w:rsidRPr="002503E8">
        <w:rPr>
          <w:b/>
        </w:rPr>
        <w:t>р</w:t>
      </w:r>
      <w:r w:rsidRPr="002503E8">
        <w:rPr>
          <w:b/>
          <w:lang w:val="ky-KG"/>
        </w:rPr>
        <w:t>ү</w:t>
      </w:r>
    </w:p>
    <w:p w14:paraId="03C87EF3" w14:textId="77777777" w:rsidR="002503E8" w:rsidRPr="002503E8" w:rsidRDefault="002503E8" w:rsidP="002503E8">
      <w:pPr>
        <w:spacing w:after="120"/>
        <w:ind w:left="1361"/>
        <w:rPr>
          <w:i/>
          <w:sz w:val="18"/>
          <w:szCs w:val="18"/>
        </w:rPr>
      </w:pPr>
      <w:r w:rsidRPr="002503E8">
        <w:rPr>
          <w:i/>
          <w:sz w:val="18"/>
          <w:szCs w:val="18"/>
        </w:rPr>
        <w:t>(</w:t>
      </w:r>
      <w:proofErr w:type="spellStart"/>
      <w:r w:rsidRPr="002503E8">
        <w:rPr>
          <w:i/>
          <w:sz w:val="18"/>
          <w:szCs w:val="18"/>
        </w:rPr>
        <w:t>алгачкы</w:t>
      </w:r>
      <w:proofErr w:type="spellEnd"/>
      <w:r w:rsidRPr="002503E8">
        <w:rPr>
          <w:i/>
          <w:sz w:val="18"/>
          <w:szCs w:val="18"/>
        </w:rPr>
        <w:t xml:space="preserve"> </w:t>
      </w:r>
      <w:proofErr w:type="spellStart"/>
      <w:r w:rsidRPr="002503E8">
        <w:rPr>
          <w:i/>
          <w:sz w:val="18"/>
          <w:szCs w:val="18"/>
        </w:rPr>
        <w:t>кабыл</w:t>
      </w:r>
      <w:proofErr w:type="spellEnd"/>
      <w:r w:rsidRPr="002503E8">
        <w:rPr>
          <w:i/>
          <w:sz w:val="18"/>
          <w:szCs w:val="18"/>
        </w:rPr>
        <w:t xml:space="preserve"> </w:t>
      </w:r>
      <w:proofErr w:type="spellStart"/>
      <w:r w:rsidRPr="002503E8">
        <w:rPr>
          <w:i/>
          <w:sz w:val="18"/>
          <w:szCs w:val="18"/>
        </w:rPr>
        <w:t>алынган</w:t>
      </w:r>
      <w:proofErr w:type="spellEnd"/>
      <w:r w:rsidRPr="002503E8">
        <w:rPr>
          <w:i/>
          <w:sz w:val="18"/>
          <w:szCs w:val="18"/>
        </w:rPr>
        <w:t xml:space="preserve"> </w:t>
      </w:r>
      <w:proofErr w:type="spellStart"/>
      <w:r w:rsidRPr="002503E8">
        <w:rPr>
          <w:i/>
          <w:sz w:val="18"/>
          <w:szCs w:val="18"/>
        </w:rPr>
        <w:t>салмакта</w:t>
      </w:r>
      <w:proofErr w:type="spellEnd"/>
      <w:r w:rsidRPr="002503E8">
        <w:rPr>
          <w:i/>
          <w:sz w:val="18"/>
          <w:szCs w:val="18"/>
        </w:rPr>
        <w:t>)</w:t>
      </w:r>
    </w:p>
    <w:tbl>
      <w:tblPr>
        <w:tblW w:w="9825" w:type="dxa"/>
        <w:tblInd w:w="-72" w:type="dxa"/>
        <w:tblLayout w:type="fixed"/>
        <w:tblLook w:val="04A0" w:firstRow="1" w:lastRow="0" w:firstColumn="1" w:lastColumn="0" w:noHBand="0" w:noVBand="1"/>
      </w:tblPr>
      <w:tblGrid>
        <w:gridCol w:w="2882"/>
        <w:gridCol w:w="1837"/>
        <w:gridCol w:w="2696"/>
        <w:gridCol w:w="2410"/>
      </w:tblGrid>
      <w:tr w:rsidR="002503E8" w:rsidRPr="002503E8" w14:paraId="6571B12C" w14:textId="77777777" w:rsidTr="002503E8">
        <w:trPr>
          <w:tblHeader/>
        </w:trPr>
        <w:tc>
          <w:tcPr>
            <w:tcW w:w="2882" w:type="dxa"/>
            <w:vMerge w:val="restart"/>
            <w:tcBorders>
              <w:top w:val="single" w:sz="8" w:space="0" w:color="auto"/>
              <w:left w:val="nil"/>
              <w:bottom w:val="single" w:sz="8" w:space="0" w:color="auto"/>
              <w:right w:val="nil"/>
            </w:tcBorders>
          </w:tcPr>
          <w:p w14:paraId="3DBADEA9" w14:textId="77777777" w:rsidR="002503E8" w:rsidRPr="002503E8" w:rsidRDefault="002503E8" w:rsidP="002503E8">
            <w:pPr>
              <w:spacing w:before="20" w:after="20"/>
              <w:jc w:val="right"/>
              <w:rPr>
                <w:b/>
                <w:sz w:val="20"/>
                <w:szCs w:val="20"/>
              </w:rPr>
            </w:pPr>
          </w:p>
        </w:tc>
        <w:tc>
          <w:tcPr>
            <w:tcW w:w="1837" w:type="dxa"/>
            <w:vMerge w:val="restart"/>
            <w:tcBorders>
              <w:top w:val="single" w:sz="8" w:space="0" w:color="auto"/>
              <w:left w:val="nil"/>
              <w:bottom w:val="single" w:sz="8" w:space="0" w:color="auto"/>
              <w:right w:val="nil"/>
            </w:tcBorders>
            <w:hideMark/>
          </w:tcPr>
          <w:p w14:paraId="44FCBD94" w14:textId="77777777" w:rsidR="002503E8" w:rsidRPr="002503E8" w:rsidRDefault="002503E8" w:rsidP="002503E8">
            <w:pPr>
              <w:spacing w:before="20" w:after="20"/>
              <w:jc w:val="right"/>
              <w:rPr>
                <w:b/>
                <w:sz w:val="20"/>
                <w:szCs w:val="20"/>
              </w:rPr>
            </w:pPr>
            <w:r w:rsidRPr="002503E8">
              <w:rPr>
                <w:b/>
                <w:sz w:val="20"/>
                <w:szCs w:val="20"/>
              </w:rPr>
              <w:t>Д</w:t>
            </w:r>
            <w:r w:rsidRPr="002503E8">
              <w:rPr>
                <w:b/>
                <w:sz w:val="20"/>
                <w:szCs w:val="20"/>
                <w:lang w:val="ky-KG"/>
              </w:rPr>
              <w:t>үң</w:t>
            </w:r>
            <w:r w:rsidRPr="002503E8">
              <w:rPr>
                <w:b/>
                <w:sz w:val="20"/>
                <w:szCs w:val="20"/>
              </w:rPr>
              <w:t xml:space="preserve"> </w:t>
            </w:r>
            <w:proofErr w:type="spellStart"/>
            <w:r w:rsidRPr="002503E8">
              <w:rPr>
                <w:b/>
                <w:sz w:val="20"/>
                <w:szCs w:val="20"/>
              </w:rPr>
              <w:t>жыйым</w:t>
            </w:r>
            <w:proofErr w:type="spellEnd"/>
            <w:r w:rsidRPr="002503E8">
              <w:rPr>
                <w:b/>
                <w:sz w:val="20"/>
                <w:szCs w:val="20"/>
              </w:rPr>
              <w:t>,</w:t>
            </w:r>
            <w:r w:rsidRPr="002503E8">
              <w:rPr>
                <w:b/>
                <w:sz w:val="20"/>
                <w:szCs w:val="20"/>
              </w:rPr>
              <w:br/>
              <w:t>ми</w:t>
            </w:r>
            <w:r w:rsidRPr="002503E8">
              <w:rPr>
                <w:b/>
                <w:sz w:val="20"/>
                <w:szCs w:val="20"/>
                <w:lang w:val="ky-KG"/>
              </w:rPr>
              <w:t>ң</w:t>
            </w:r>
            <w:r w:rsidRPr="002503E8">
              <w:rPr>
                <w:b/>
                <w:sz w:val="20"/>
                <w:szCs w:val="20"/>
              </w:rPr>
              <w:t xml:space="preserve"> тонна</w:t>
            </w:r>
          </w:p>
        </w:tc>
        <w:tc>
          <w:tcPr>
            <w:tcW w:w="2696" w:type="dxa"/>
            <w:tcBorders>
              <w:top w:val="single" w:sz="8" w:space="0" w:color="auto"/>
              <w:left w:val="nil"/>
              <w:bottom w:val="nil"/>
              <w:right w:val="nil"/>
            </w:tcBorders>
            <w:hideMark/>
          </w:tcPr>
          <w:p w14:paraId="2F01BBD8" w14:textId="77777777" w:rsidR="002503E8" w:rsidRPr="002503E8" w:rsidRDefault="002503E8" w:rsidP="002503E8">
            <w:pPr>
              <w:spacing w:before="20" w:after="20"/>
              <w:jc w:val="center"/>
              <w:rPr>
                <w:b/>
                <w:sz w:val="20"/>
                <w:szCs w:val="20"/>
              </w:rPr>
            </w:pPr>
            <w:proofErr w:type="spellStart"/>
            <w:r w:rsidRPr="002503E8">
              <w:rPr>
                <w:b/>
                <w:bCs/>
                <w:sz w:val="20"/>
                <w:szCs w:val="20"/>
              </w:rPr>
              <w:t>Мурунку</w:t>
            </w:r>
            <w:proofErr w:type="spellEnd"/>
            <w:r w:rsidRPr="002503E8">
              <w:rPr>
                <w:b/>
                <w:bCs/>
                <w:sz w:val="20"/>
                <w:szCs w:val="20"/>
              </w:rPr>
              <w:t xml:space="preserve"> </w:t>
            </w:r>
            <w:proofErr w:type="spellStart"/>
            <w:r w:rsidRPr="002503E8">
              <w:rPr>
                <w:b/>
                <w:bCs/>
                <w:sz w:val="20"/>
                <w:szCs w:val="20"/>
              </w:rPr>
              <w:t>жылдын</w:t>
            </w:r>
            <w:proofErr w:type="spellEnd"/>
            <w:r w:rsidRPr="002503E8">
              <w:rPr>
                <w:b/>
                <w:bCs/>
                <w:sz w:val="20"/>
                <w:szCs w:val="20"/>
              </w:rPr>
              <w:t xml:space="preserve"> </w:t>
            </w:r>
            <w:proofErr w:type="spellStart"/>
            <w:r w:rsidRPr="002503E8">
              <w:rPr>
                <w:b/>
                <w:bCs/>
                <w:sz w:val="20"/>
                <w:szCs w:val="20"/>
              </w:rPr>
              <w:t>тийишт</w:t>
            </w:r>
            <w:proofErr w:type="spellEnd"/>
            <w:r w:rsidRPr="002503E8">
              <w:rPr>
                <w:b/>
                <w:bCs/>
                <w:sz w:val="20"/>
                <w:szCs w:val="20"/>
                <w:lang w:val="ky-KG"/>
              </w:rPr>
              <w:t>үү</w:t>
            </w:r>
            <w:r w:rsidRPr="002503E8">
              <w:rPr>
                <w:b/>
                <w:bCs/>
                <w:sz w:val="20"/>
                <w:szCs w:val="20"/>
              </w:rPr>
              <w:t xml:space="preserve"> к</w:t>
            </w:r>
            <w:r w:rsidRPr="002503E8">
              <w:rPr>
                <w:b/>
                <w:bCs/>
                <w:sz w:val="20"/>
                <w:szCs w:val="20"/>
                <w:lang w:val="ky-KG"/>
              </w:rPr>
              <w:t>ү</w:t>
            </w:r>
            <w:r w:rsidRPr="002503E8">
              <w:rPr>
                <w:b/>
                <w:bCs/>
                <w:sz w:val="20"/>
                <w:szCs w:val="20"/>
              </w:rPr>
              <w:t>н</w:t>
            </w:r>
            <w:r w:rsidRPr="002503E8">
              <w:rPr>
                <w:b/>
                <w:bCs/>
                <w:sz w:val="20"/>
                <w:szCs w:val="20"/>
                <w:lang w:val="ky-KG"/>
              </w:rPr>
              <w:t>ү</w:t>
            </w:r>
            <w:r w:rsidRPr="002503E8">
              <w:rPr>
                <w:b/>
                <w:bCs/>
                <w:sz w:val="20"/>
                <w:szCs w:val="20"/>
              </w:rPr>
              <w:t>н</w:t>
            </w:r>
            <w:r w:rsidRPr="002503E8">
              <w:rPr>
                <w:b/>
                <w:bCs/>
                <w:sz w:val="20"/>
                <w:szCs w:val="20"/>
                <w:lang w:val="ky-KG"/>
              </w:rPr>
              <w:t>ө</w:t>
            </w:r>
            <w:r w:rsidRPr="002503E8">
              <w:rPr>
                <w:b/>
                <w:bCs/>
                <w:sz w:val="20"/>
                <w:szCs w:val="20"/>
              </w:rPr>
              <w:t xml:space="preserve"> карата</w:t>
            </w:r>
          </w:p>
        </w:tc>
        <w:tc>
          <w:tcPr>
            <w:tcW w:w="2410" w:type="dxa"/>
            <w:tcBorders>
              <w:top w:val="single" w:sz="8" w:space="0" w:color="auto"/>
              <w:left w:val="nil"/>
              <w:bottom w:val="nil"/>
              <w:right w:val="nil"/>
            </w:tcBorders>
            <w:hideMark/>
          </w:tcPr>
          <w:p w14:paraId="70902894" w14:textId="77777777" w:rsidR="002503E8" w:rsidRPr="002503E8" w:rsidRDefault="002503E8" w:rsidP="002503E8">
            <w:pPr>
              <w:spacing w:before="20" w:after="20"/>
              <w:jc w:val="center"/>
              <w:rPr>
                <w:b/>
                <w:sz w:val="20"/>
                <w:szCs w:val="20"/>
              </w:rPr>
            </w:pPr>
            <w:proofErr w:type="spellStart"/>
            <w:r w:rsidRPr="002503E8">
              <w:rPr>
                <w:b/>
                <w:sz w:val="20"/>
                <w:szCs w:val="20"/>
              </w:rPr>
              <w:t>Жыйынтыкка</w:t>
            </w:r>
            <w:proofErr w:type="spellEnd"/>
            <w:r w:rsidRPr="002503E8">
              <w:rPr>
                <w:b/>
                <w:sz w:val="20"/>
                <w:szCs w:val="20"/>
              </w:rPr>
              <w:t xml:space="preserve"> карата</w:t>
            </w:r>
          </w:p>
        </w:tc>
      </w:tr>
      <w:tr w:rsidR="002503E8" w:rsidRPr="002503E8" w14:paraId="08771ED5" w14:textId="77777777" w:rsidTr="002503E8">
        <w:trPr>
          <w:tblHeader/>
        </w:trPr>
        <w:tc>
          <w:tcPr>
            <w:tcW w:w="2882" w:type="dxa"/>
            <w:vMerge/>
            <w:tcBorders>
              <w:top w:val="single" w:sz="8" w:space="0" w:color="auto"/>
              <w:left w:val="nil"/>
              <w:bottom w:val="single" w:sz="8" w:space="0" w:color="auto"/>
              <w:right w:val="nil"/>
            </w:tcBorders>
            <w:vAlign w:val="center"/>
            <w:hideMark/>
          </w:tcPr>
          <w:p w14:paraId="55A6C51E" w14:textId="77777777" w:rsidR="002503E8" w:rsidRPr="002503E8" w:rsidRDefault="002503E8" w:rsidP="002503E8">
            <w:pPr>
              <w:rPr>
                <w:b/>
                <w:sz w:val="20"/>
                <w:szCs w:val="20"/>
              </w:rPr>
            </w:pPr>
          </w:p>
        </w:tc>
        <w:tc>
          <w:tcPr>
            <w:tcW w:w="1837" w:type="dxa"/>
            <w:vMerge/>
            <w:tcBorders>
              <w:top w:val="single" w:sz="8" w:space="0" w:color="auto"/>
              <w:left w:val="nil"/>
              <w:bottom w:val="single" w:sz="8" w:space="0" w:color="auto"/>
              <w:right w:val="nil"/>
            </w:tcBorders>
            <w:vAlign w:val="center"/>
            <w:hideMark/>
          </w:tcPr>
          <w:p w14:paraId="79E4EB75" w14:textId="77777777" w:rsidR="002503E8" w:rsidRPr="002503E8" w:rsidRDefault="002503E8" w:rsidP="002503E8">
            <w:pPr>
              <w:rPr>
                <w:b/>
                <w:sz w:val="20"/>
                <w:szCs w:val="20"/>
              </w:rPr>
            </w:pPr>
          </w:p>
        </w:tc>
        <w:tc>
          <w:tcPr>
            <w:tcW w:w="5106" w:type="dxa"/>
            <w:gridSpan w:val="2"/>
            <w:tcBorders>
              <w:top w:val="nil"/>
              <w:left w:val="nil"/>
              <w:bottom w:val="single" w:sz="8" w:space="0" w:color="auto"/>
              <w:right w:val="nil"/>
            </w:tcBorders>
            <w:hideMark/>
          </w:tcPr>
          <w:p w14:paraId="5E29E65B" w14:textId="77777777" w:rsidR="002503E8" w:rsidRPr="002503E8" w:rsidRDefault="002503E8" w:rsidP="002503E8">
            <w:pPr>
              <w:spacing w:before="20" w:after="20"/>
              <w:rPr>
                <w:b/>
                <w:sz w:val="20"/>
                <w:szCs w:val="20"/>
              </w:rPr>
            </w:pPr>
            <w:r w:rsidRPr="002503E8">
              <w:rPr>
                <w:b/>
                <w:sz w:val="20"/>
                <w:szCs w:val="20"/>
                <w:lang w:val="ky-KG"/>
              </w:rPr>
              <w:t xml:space="preserve">             </w:t>
            </w:r>
            <w:proofErr w:type="spellStart"/>
            <w:r w:rsidRPr="002503E8">
              <w:rPr>
                <w:b/>
                <w:sz w:val="20"/>
                <w:szCs w:val="20"/>
              </w:rPr>
              <w:t>пайыз</w:t>
            </w:r>
            <w:proofErr w:type="spellEnd"/>
            <w:r w:rsidRPr="002503E8">
              <w:rPr>
                <w:b/>
                <w:sz w:val="20"/>
                <w:szCs w:val="20"/>
              </w:rPr>
              <w:t xml:space="preserve"> </w:t>
            </w:r>
            <w:proofErr w:type="spellStart"/>
            <w:r w:rsidRPr="002503E8">
              <w:rPr>
                <w:b/>
                <w:sz w:val="20"/>
                <w:szCs w:val="20"/>
              </w:rPr>
              <w:t>менен</w:t>
            </w:r>
            <w:proofErr w:type="spellEnd"/>
          </w:p>
        </w:tc>
      </w:tr>
      <w:tr w:rsidR="002503E8" w:rsidRPr="002503E8" w14:paraId="2827790D" w14:textId="77777777" w:rsidTr="002503E8">
        <w:tc>
          <w:tcPr>
            <w:tcW w:w="2882" w:type="dxa"/>
            <w:tcBorders>
              <w:top w:val="single" w:sz="8" w:space="0" w:color="auto"/>
              <w:left w:val="nil"/>
              <w:bottom w:val="nil"/>
              <w:right w:val="nil"/>
            </w:tcBorders>
            <w:hideMark/>
          </w:tcPr>
          <w:p w14:paraId="5CE688D3" w14:textId="77777777" w:rsidR="002503E8" w:rsidRPr="002503E8" w:rsidRDefault="002503E8" w:rsidP="002503E8">
            <w:pPr>
              <w:rPr>
                <w:b/>
                <w:bCs/>
                <w:sz w:val="20"/>
                <w:szCs w:val="20"/>
              </w:rPr>
            </w:pPr>
            <w:r w:rsidRPr="002503E8">
              <w:rPr>
                <w:b/>
                <w:sz w:val="20"/>
                <w:szCs w:val="20"/>
              </w:rPr>
              <w:t xml:space="preserve">Кыргыз </w:t>
            </w:r>
            <w:proofErr w:type="spellStart"/>
            <w:r w:rsidRPr="002503E8">
              <w:rPr>
                <w:b/>
                <w:sz w:val="20"/>
                <w:szCs w:val="20"/>
              </w:rPr>
              <w:t>Республикасы</w:t>
            </w:r>
            <w:proofErr w:type="spellEnd"/>
          </w:p>
        </w:tc>
        <w:tc>
          <w:tcPr>
            <w:tcW w:w="1837" w:type="dxa"/>
            <w:tcBorders>
              <w:top w:val="single" w:sz="8" w:space="0" w:color="auto"/>
              <w:left w:val="nil"/>
              <w:bottom w:val="nil"/>
              <w:right w:val="nil"/>
            </w:tcBorders>
            <w:hideMark/>
          </w:tcPr>
          <w:p w14:paraId="131BF061" w14:textId="77777777" w:rsidR="002503E8" w:rsidRPr="002503E8" w:rsidRDefault="002503E8" w:rsidP="002503E8">
            <w:pPr>
              <w:jc w:val="right"/>
              <w:rPr>
                <w:b/>
                <w:bCs/>
                <w:color w:val="000000"/>
                <w:sz w:val="20"/>
                <w:szCs w:val="20"/>
                <w:lang w:val="ky-KG"/>
              </w:rPr>
            </w:pPr>
            <w:r w:rsidRPr="002503E8">
              <w:rPr>
                <w:b/>
                <w:bCs/>
                <w:color w:val="000000"/>
                <w:sz w:val="20"/>
                <w:szCs w:val="20"/>
                <w:lang w:val="ky-KG"/>
              </w:rPr>
              <w:t>2</w:t>
            </w:r>
            <w:r w:rsidRPr="002503E8">
              <w:rPr>
                <w:b/>
                <w:bCs/>
                <w:color w:val="000000"/>
                <w:sz w:val="20"/>
                <w:szCs w:val="20"/>
              </w:rPr>
              <w:t> </w:t>
            </w:r>
            <w:r w:rsidRPr="002503E8">
              <w:rPr>
                <w:b/>
                <w:bCs/>
                <w:color w:val="000000"/>
                <w:sz w:val="20"/>
                <w:szCs w:val="20"/>
                <w:lang w:val="ky-KG"/>
              </w:rPr>
              <w:t>156,7</w:t>
            </w:r>
          </w:p>
        </w:tc>
        <w:tc>
          <w:tcPr>
            <w:tcW w:w="2696" w:type="dxa"/>
            <w:tcBorders>
              <w:top w:val="single" w:sz="8" w:space="0" w:color="auto"/>
              <w:left w:val="nil"/>
              <w:bottom w:val="nil"/>
              <w:right w:val="nil"/>
            </w:tcBorders>
            <w:hideMark/>
          </w:tcPr>
          <w:p w14:paraId="31E17808" w14:textId="77777777" w:rsidR="002503E8" w:rsidRPr="002503E8" w:rsidRDefault="002503E8" w:rsidP="002503E8">
            <w:pPr>
              <w:jc w:val="right"/>
              <w:rPr>
                <w:b/>
                <w:bCs/>
                <w:color w:val="000000"/>
                <w:sz w:val="20"/>
                <w:szCs w:val="20"/>
                <w:lang w:val="ky-KG"/>
              </w:rPr>
            </w:pPr>
            <w:r w:rsidRPr="002503E8">
              <w:rPr>
                <w:b/>
                <w:bCs/>
                <w:color w:val="000000"/>
                <w:sz w:val="20"/>
                <w:szCs w:val="20"/>
                <w:lang w:val="ky-KG"/>
              </w:rPr>
              <w:t>129,2</w:t>
            </w:r>
          </w:p>
        </w:tc>
        <w:tc>
          <w:tcPr>
            <w:tcW w:w="2410" w:type="dxa"/>
            <w:tcBorders>
              <w:top w:val="single" w:sz="8" w:space="0" w:color="auto"/>
              <w:left w:val="nil"/>
              <w:bottom w:val="nil"/>
              <w:right w:val="nil"/>
            </w:tcBorders>
            <w:hideMark/>
          </w:tcPr>
          <w:p w14:paraId="31C686A0" w14:textId="77777777" w:rsidR="002503E8" w:rsidRPr="002503E8" w:rsidRDefault="002503E8" w:rsidP="002503E8">
            <w:pPr>
              <w:jc w:val="right"/>
              <w:rPr>
                <w:b/>
                <w:bCs/>
                <w:color w:val="000000"/>
                <w:sz w:val="20"/>
                <w:szCs w:val="20"/>
              </w:rPr>
            </w:pPr>
            <w:r w:rsidRPr="002503E8">
              <w:rPr>
                <w:b/>
                <w:bCs/>
                <w:color w:val="000000"/>
                <w:sz w:val="20"/>
                <w:szCs w:val="20"/>
              </w:rPr>
              <w:t>100,0</w:t>
            </w:r>
          </w:p>
        </w:tc>
      </w:tr>
      <w:tr w:rsidR="002503E8" w:rsidRPr="002503E8" w14:paraId="72B990CE" w14:textId="77777777" w:rsidTr="002503E8">
        <w:tc>
          <w:tcPr>
            <w:tcW w:w="2882" w:type="dxa"/>
            <w:vAlign w:val="bottom"/>
            <w:hideMark/>
          </w:tcPr>
          <w:p w14:paraId="0D5BA1CC" w14:textId="77777777" w:rsidR="002503E8" w:rsidRPr="002503E8" w:rsidRDefault="002503E8" w:rsidP="002503E8">
            <w:pPr>
              <w:spacing w:before="20" w:after="20"/>
              <w:ind w:left="113"/>
              <w:rPr>
                <w:sz w:val="20"/>
                <w:szCs w:val="20"/>
              </w:rPr>
            </w:pPr>
            <w:r w:rsidRPr="002503E8">
              <w:rPr>
                <w:sz w:val="20"/>
                <w:szCs w:val="20"/>
              </w:rPr>
              <w:t xml:space="preserve">Баткен </w:t>
            </w:r>
            <w:proofErr w:type="spellStart"/>
            <w:r w:rsidRPr="002503E8">
              <w:rPr>
                <w:sz w:val="20"/>
                <w:szCs w:val="20"/>
              </w:rPr>
              <w:t>облусу</w:t>
            </w:r>
            <w:proofErr w:type="spellEnd"/>
          </w:p>
        </w:tc>
        <w:tc>
          <w:tcPr>
            <w:tcW w:w="1837" w:type="dxa"/>
            <w:hideMark/>
          </w:tcPr>
          <w:p w14:paraId="0F5AB9D2" w14:textId="77777777" w:rsidR="002503E8" w:rsidRPr="002503E8" w:rsidRDefault="002503E8" w:rsidP="002503E8">
            <w:pPr>
              <w:jc w:val="right"/>
              <w:rPr>
                <w:color w:val="000000"/>
                <w:sz w:val="20"/>
                <w:szCs w:val="20"/>
                <w:lang w:val="ky-KG"/>
              </w:rPr>
            </w:pPr>
            <w:r w:rsidRPr="002503E8">
              <w:rPr>
                <w:color w:val="000000"/>
                <w:sz w:val="20"/>
                <w:szCs w:val="20"/>
                <w:lang w:val="ky-KG"/>
              </w:rPr>
              <w:t>109,0</w:t>
            </w:r>
          </w:p>
        </w:tc>
        <w:tc>
          <w:tcPr>
            <w:tcW w:w="2696" w:type="dxa"/>
            <w:hideMark/>
          </w:tcPr>
          <w:p w14:paraId="2697754C" w14:textId="77777777" w:rsidR="002503E8" w:rsidRPr="002503E8" w:rsidRDefault="002503E8" w:rsidP="002503E8">
            <w:pPr>
              <w:jc w:val="right"/>
              <w:rPr>
                <w:color w:val="000000"/>
                <w:sz w:val="20"/>
                <w:szCs w:val="20"/>
                <w:lang w:val="ky-KG"/>
              </w:rPr>
            </w:pPr>
            <w:r w:rsidRPr="002503E8">
              <w:rPr>
                <w:color w:val="000000"/>
                <w:sz w:val="20"/>
                <w:szCs w:val="20"/>
                <w:lang w:val="ky-KG"/>
              </w:rPr>
              <w:t>108,9</w:t>
            </w:r>
          </w:p>
        </w:tc>
        <w:tc>
          <w:tcPr>
            <w:tcW w:w="2410" w:type="dxa"/>
            <w:hideMark/>
          </w:tcPr>
          <w:p w14:paraId="1B7BAD71" w14:textId="77777777" w:rsidR="002503E8" w:rsidRPr="002503E8" w:rsidRDefault="002503E8" w:rsidP="002503E8">
            <w:pPr>
              <w:jc w:val="right"/>
              <w:rPr>
                <w:color w:val="000000"/>
                <w:sz w:val="20"/>
                <w:szCs w:val="20"/>
                <w:lang w:val="ky-KG"/>
              </w:rPr>
            </w:pPr>
            <w:r w:rsidRPr="002503E8">
              <w:rPr>
                <w:color w:val="000000"/>
                <w:sz w:val="20"/>
                <w:szCs w:val="20"/>
                <w:lang w:val="ky-KG"/>
              </w:rPr>
              <w:t>5,1</w:t>
            </w:r>
          </w:p>
        </w:tc>
      </w:tr>
      <w:tr w:rsidR="002503E8" w:rsidRPr="002503E8" w14:paraId="5E9D0E8F" w14:textId="77777777" w:rsidTr="002503E8">
        <w:tc>
          <w:tcPr>
            <w:tcW w:w="2882" w:type="dxa"/>
            <w:vAlign w:val="bottom"/>
            <w:hideMark/>
          </w:tcPr>
          <w:p w14:paraId="53F516FC" w14:textId="77777777" w:rsidR="002503E8" w:rsidRPr="002503E8" w:rsidRDefault="002503E8" w:rsidP="002503E8">
            <w:pPr>
              <w:spacing w:before="20" w:after="20"/>
              <w:ind w:left="113"/>
              <w:rPr>
                <w:sz w:val="20"/>
                <w:szCs w:val="20"/>
              </w:rPr>
            </w:pPr>
            <w:proofErr w:type="spellStart"/>
            <w:r w:rsidRPr="002503E8">
              <w:rPr>
                <w:snapToGrid w:val="0"/>
                <w:sz w:val="20"/>
                <w:szCs w:val="20"/>
              </w:rPr>
              <w:t>Жалал</w:t>
            </w:r>
            <w:proofErr w:type="spellEnd"/>
            <w:r w:rsidRPr="002503E8">
              <w:rPr>
                <w:snapToGrid w:val="0"/>
                <w:sz w:val="20"/>
                <w:szCs w:val="20"/>
              </w:rPr>
              <w:t xml:space="preserve">-Абад </w:t>
            </w:r>
            <w:proofErr w:type="spellStart"/>
            <w:r w:rsidRPr="002503E8">
              <w:rPr>
                <w:snapToGrid w:val="0"/>
                <w:sz w:val="20"/>
                <w:szCs w:val="20"/>
              </w:rPr>
              <w:t>облусу</w:t>
            </w:r>
            <w:proofErr w:type="spellEnd"/>
          </w:p>
        </w:tc>
        <w:tc>
          <w:tcPr>
            <w:tcW w:w="1837" w:type="dxa"/>
            <w:hideMark/>
          </w:tcPr>
          <w:p w14:paraId="7C7FADF7" w14:textId="77777777" w:rsidR="002503E8" w:rsidRPr="002503E8" w:rsidRDefault="002503E8" w:rsidP="002503E8">
            <w:pPr>
              <w:jc w:val="right"/>
              <w:rPr>
                <w:color w:val="000000"/>
                <w:sz w:val="20"/>
                <w:szCs w:val="20"/>
                <w:lang w:val="ky-KG"/>
              </w:rPr>
            </w:pPr>
            <w:r w:rsidRPr="002503E8">
              <w:rPr>
                <w:color w:val="000000"/>
                <w:sz w:val="20"/>
                <w:szCs w:val="20"/>
                <w:lang w:val="ky-KG"/>
              </w:rPr>
              <w:t>316,1</w:t>
            </w:r>
          </w:p>
        </w:tc>
        <w:tc>
          <w:tcPr>
            <w:tcW w:w="2696" w:type="dxa"/>
            <w:hideMark/>
          </w:tcPr>
          <w:p w14:paraId="4941D690" w14:textId="77777777" w:rsidR="002503E8" w:rsidRPr="002503E8" w:rsidRDefault="002503E8" w:rsidP="002503E8">
            <w:pPr>
              <w:jc w:val="right"/>
              <w:rPr>
                <w:color w:val="000000"/>
                <w:sz w:val="20"/>
                <w:szCs w:val="20"/>
                <w:lang w:val="ky-KG"/>
              </w:rPr>
            </w:pPr>
            <w:r w:rsidRPr="002503E8">
              <w:rPr>
                <w:color w:val="000000"/>
                <w:sz w:val="20"/>
                <w:szCs w:val="20"/>
                <w:lang w:val="ky-KG"/>
              </w:rPr>
              <w:t>110,2</w:t>
            </w:r>
          </w:p>
        </w:tc>
        <w:tc>
          <w:tcPr>
            <w:tcW w:w="2410" w:type="dxa"/>
            <w:hideMark/>
          </w:tcPr>
          <w:p w14:paraId="7DD139A3" w14:textId="77777777" w:rsidR="002503E8" w:rsidRPr="002503E8" w:rsidRDefault="002503E8" w:rsidP="002503E8">
            <w:pPr>
              <w:jc w:val="right"/>
              <w:rPr>
                <w:color w:val="000000"/>
                <w:sz w:val="20"/>
                <w:szCs w:val="20"/>
                <w:lang w:val="ky-KG"/>
              </w:rPr>
            </w:pPr>
            <w:r w:rsidRPr="002503E8">
              <w:rPr>
                <w:color w:val="000000"/>
                <w:sz w:val="20"/>
                <w:szCs w:val="20"/>
                <w:lang w:val="ky-KG"/>
              </w:rPr>
              <w:t>14,7</w:t>
            </w:r>
          </w:p>
        </w:tc>
      </w:tr>
      <w:tr w:rsidR="002503E8" w:rsidRPr="002503E8" w14:paraId="053BD299" w14:textId="77777777" w:rsidTr="002503E8">
        <w:tc>
          <w:tcPr>
            <w:tcW w:w="2882" w:type="dxa"/>
            <w:vAlign w:val="bottom"/>
            <w:hideMark/>
          </w:tcPr>
          <w:p w14:paraId="4A4476F7" w14:textId="77777777" w:rsidR="002503E8" w:rsidRPr="002503E8" w:rsidRDefault="002503E8" w:rsidP="002503E8">
            <w:pPr>
              <w:spacing w:before="20" w:after="20"/>
              <w:ind w:left="113"/>
              <w:rPr>
                <w:snapToGrid w:val="0"/>
                <w:sz w:val="20"/>
                <w:szCs w:val="20"/>
              </w:rPr>
            </w:pPr>
            <w:proofErr w:type="spellStart"/>
            <w:r w:rsidRPr="002503E8">
              <w:rPr>
                <w:snapToGrid w:val="0"/>
                <w:sz w:val="20"/>
                <w:szCs w:val="20"/>
              </w:rPr>
              <w:t>Ысык</w:t>
            </w:r>
            <w:proofErr w:type="spellEnd"/>
            <w:r w:rsidRPr="002503E8">
              <w:rPr>
                <w:snapToGrid w:val="0"/>
                <w:sz w:val="20"/>
                <w:szCs w:val="20"/>
              </w:rPr>
              <w:t>-К</w:t>
            </w:r>
            <w:r w:rsidRPr="002503E8">
              <w:rPr>
                <w:snapToGrid w:val="0"/>
                <w:sz w:val="20"/>
                <w:szCs w:val="20"/>
                <w:lang w:val="ky-KG"/>
              </w:rPr>
              <w:t>ө</w:t>
            </w:r>
            <w:r w:rsidRPr="002503E8">
              <w:rPr>
                <w:snapToGrid w:val="0"/>
                <w:sz w:val="20"/>
                <w:szCs w:val="20"/>
              </w:rPr>
              <w:t xml:space="preserve">л </w:t>
            </w:r>
            <w:proofErr w:type="spellStart"/>
            <w:r w:rsidRPr="002503E8">
              <w:rPr>
                <w:snapToGrid w:val="0"/>
                <w:sz w:val="20"/>
                <w:szCs w:val="20"/>
              </w:rPr>
              <w:t>облусу</w:t>
            </w:r>
            <w:proofErr w:type="spellEnd"/>
          </w:p>
        </w:tc>
        <w:tc>
          <w:tcPr>
            <w:tcW w:w="1837" w:type="dxa"/>
            <w:hideMark/>
          </w:tcPr>
          <w:p w14:paraId="3F94B49A" w14:textId="77777777" w:rsidR="002503E8" w:rsidRPr="002503E8" w:rsidRDefault="002503E8" w:rsidP="002503E8">
            <w:pPr>
              <w:jc w:val="right"/>
              <w:rPr>
                <w:color w:val="000000"/>
                <w:sz w:val="20"/>
                <w:szCs w:val="20"/>
                <w:lang w:val="ky-KG"/>
              </w:rPr>
            </w:pPr>
            <w:r w:rsidRPr="002503E8">
              <w:rPr>
                <w:color w:val="000000"/>
                <w:sz w:val="20"/>
                <w:szCs w:val="20"/>
                <w:lang w:val="ky-KG"/>
              </w:rPr>
              <w:t>235,9</w:t>
            </w:r>
          </w:p>
        </w:tc>
        <w:tc>
          <w:tcPr>
            <w:tcW w:w="2696" w:type="dxa"/>
            <w:hideMark/>
          </w:tcPr>
          <w:p w14:paraId="46E14DBD" w14:textId="77777777" w:rsidR="002503E8" w:rsidRPr="002503E8" w:rsidRDefault="002503E8" w:rsidP="002503E8">
            <w:pPr>
              <w:jc w:val="right"/>
              <w:rPr>
                <w:color w:val="000000"/>
                <w:sz w:val="20"/>
                <w:szCs w:val="20"/>
                <w:lang w:val="ky-KG"/>
              </w:rPr>
            </w:pPr>
            <w:r w:rsidRPr="002503E8">
              <w:rPr>
                <w:color w:val="000000"/>
                <w:sz w:val="20"/>
                <w:szCs w:val="20"/>
                <w:lang w:val="ky-KG"/>
              </w:rPr>
              <w:t>125,1</w:t>
            </w:r>
          </w:p>
        </w:tc>
        <w:tc>
          <w:tcPr>
            <w:tcW w:w="2410" w:type="dxa"/>
            <w:hideMark/>
          </w:tcPr>
          <w:p w14:paraId="4C7024AD" w14:textId="77777777" w:rsidR="002503E8" w:rsidRPr="002503E8" w:rsidRDefault="002503E8" w:rsidP="002503E8">
            <w:pPr>
              <w:jc w:val="right"/>
              <w:rPr>
                <w:color w:val="000000"/>
                <w:sz w:val="20"/>
                <w:szCs w:val="20"/>
                <w:lang w:val="ky-KG"/>
              </w:rPr>
            </w:pPr>
            <w:r w:rsidRPr="002503E8">
              <w:rPr>
                <w:color w:val="000000"/>
                <w:sz w:val="20"/>
                <w:szCs w:val="20"/>
                <w:lang w:val="ky-KG"/>
              </w:rPr>
              <w:t>10,9</w:t>
            </w:r>
          </w:p>
        </w:tc>
      </w:tr>
      <w:tr w:rsidR="002503E8" w:rsidRPr="002503E8" w14:paraId="72DA700B" w14:textId="77777777" w:rsidTr="002503E8">
        <w:tc>
          <w:tcPr>
            <w:tcW w:w="2882" w:type="dxa"/>
            <w:vAlign w:val="bottom"/>
            <w:hideMark/>
          </w:tcPr>
          <w:p w14:paraId="630AF193" w14:textId="77777777" w:rsidR="002503E8" w:rsidRPr="002503E8" w:rsidRDefault="002503E8" w:rsidP="002503E8">
            <w:pPr>
              <w:spacing w:before="20" w:after="20"/>
              <w:ind w:left="113"/>
              <w:rPr>
                <w:snapToGrid w:val="0"/>
                <w:sz w:val="20"/>
                <w:szCs w:val="20"/>
              </w:rPr>
            </w:pPr>
            <w:r w:rsidRPr="002503E8">
              <w:rPr>
                <w:snapToGrid w:val="0"/>
                <w:sz w:val="20"/>
                <w:szCs w:val="20"/>
              </w:rPr>
              <w:t xml:space="preserve">Нарын </w:t>
            </w:r>
            <w:proofErr w:type="spellStart"/>
            <w:r w:rsidRPr="002503E8">
              <w:rPr>
                <w:snapToGrid w:val="0"/>
                <w:sz w:val="20"/>
                <w:szCs w:val="20"/>
              </w:rPr>
              <w:t>облусу</w:t>
            </w:r>
            <w:proofErr w:type="spellEnd"/>
          </w:p>
        </w:tc>
        <w:tc>
          <w:tcPr>
            <w:tcW w:w="1837" w:type="dxa"/>
            <w:hideMark/>
          </w:tcPr>
          <w:p w14:paraId="35E284DF" w14:textId="77777777" w:rsidR="002503E8" w:rsidRPr="002503E8" w:rsidRDefault="002503E8" w:rsidP="002503E8">
            <w:pPr>
              <w:jc w:val="right"/>
              <w:rPr>
                <w:color w:val="000000"/>
                <w:sz w:val="20"/>
                <w:szCs w:val="20"/>
                <w:lang w:val="ky-KG"/>
              </w:rPr>
            </w:pPr>
            <w:r w:rsidRPr="002503E8">
              <w:rPr>
                <w:color w:val="000000"/>
                <w:sz w:val="20"/>
                <w:szCs w:val="20"/>
                <w:lang w:val="ky-KG"/>
              </w:rPr>
              <w:t>60,4</w:t>
            </w:r>
          </w:p>
        </w:tc>
        <w:tc>
          <w:tcPr>
            <w:tcW w:w="2696" w:type="dxa"/>
            <w:hideMark/>
          </w:tcPr>
          <w:p w14:paraId="4E102B23" w14:textId="77777777" w:rsidR="002503E8" w:rsidRPr="002503E8" w:rsidRDefault="002503E8" w:rsidP="002503E8">
            <w:pPr>
              <w:jc w:val="right"/>
              <w:rPr>
                <w:color w:val="000000"/>
                <w:sz w:val="20"/>
                <w:szCs w:val="20"/>
                <w:lang w:val="ky-KG"/>
              </w:rPr>
            </w:pPr>
            <w:r w:rsidRPr="002503E8">
              <w:rPr>
                <w:color w:val="000000"/>
                <w:sz w:val="20"/>
                <w:szCs w:val="20"/>
                <w:lang w:val="ky-KG"/>
              </w:rPr>
              <w:t>115,2</w:t>
            </w:r>
          </w:p>
        </w:tc>
        <w:tc>
          <w:tcPr>
            <w:tcW w:w="2410" w:type="dxa"/>
            <w:hideMark/>
          </w:tcPr>
          <w:p w14:paraId="5D53CC88" w14:textId="77777777" w:rsidR="002503E8" w:rsidRPr="002503E8" w:rsidRDefault="002503E8" w:rsidP="002503E8">
            <w:pPr>
              <w:jc w:val="right"/>
              <w:rPr>
                <w:color w:val="000000"/>
                <w:sz w:val="20"/>
                <w:szCs w:val="20"/>
                <w:lang w:val="ky-KG"/>
              </w:rPr>
            </w:pPr>
            <w:r w:rsidRPr="002503E8">
              <w:rPr>
                <w:color w:val="000000"/>
                <w:sz w:val="20"/>
                <w:szCs w:val="20"/>
                <w:lang w:val="ky-KG"/>
              </w:rPr>
              <w:t>2,8</w:t>
            </w:r>
          </w:p>
        </w:tc>
      </w:tr>
      <w:tr w:rsidR="002503E8" w:rsidRPr="002503E8" w14:paraId="74E7D090" w14:textId="77777777" w:rsidTr="002503E8">
        <w:tc>
          <w:tcPr>
            <w:tcW w:w="2882" w:type="dxa"/>
            <w:vAlign w:val="bottom"/>
            <w:hideMark/>
          </w:tcPr>
          <w:p w14:paraId="410952C1" w14:textId="77777777" w:rsidR="002503E8" w:rsidRPr="002503E8" w:rsidRDefault="002503E8" w:rsidP="002503E8">
            <w:pPr>
              <w:spacing w:before="20" w:after="20"/>
              <w:ind w:left="113"/>
              <w:rPr>
                <w:snapToGrid w:val="0"/>
                <w:sz w:val="20"/>
                <w:szCs w:val="20"/>
              </w:rPr>
            </w:pPr>
            <w:r w:rsidRPr="002503E8">
              <w:rPr>
                <w:snapToGrid w:val="0"/>
                <w:sz w:val="20"/>
                <w:szCs w:val="20"/>
              </w:rPr>
              <w:t xml:space="preserve">Ош </w:t>
            </w:r>
            <w:proofErr w:type="spellStart"/>
            <w:r w:rsidRPr="002503E8">
              <w:rPr>
                <w:snapToGrid w:val="0"/>
                <w:sz w:val="20"/>
                <w:szCs w:val="20"/>
              </w:rPr>
              <w:t>облусу</w:t>
            </w:r>
            <w:proofErr w:type="spellEnd"/>
          </w:p>
        </w:tc>
        <w:tc>
          <w:tcPr>
            <w:tcW w:w="1837" w:type="dxa"/>
            <w:hideMark/>
          </w:tcPr>
          <w:p w14:paraId="1DB87A3A" w14:textId="77777777" w:rsidR="002503E8" w:rsidRPr="002503E8" w:rsidRDefault="002503E8" w:rsidP="002503E8">
            <w:pPr>
              <w:jc w:val="right"/>
              <w:rPr>
                <w:color w:val="000000"/>
                <w:sz w:val="20"/>
                <w:szCs w:val="20"/>
                <w:lang w:val="ky-KG"/>
              </w:rPr>
            </w:pPr>
            <w:r w:rsidRPr="002503E8">
              <w:rPr>
                <w:color w:val="000000"/>
                <w:sz w:val="20"/>
                <w:szCs w:val="20"/>
                <w:lang w:val="ky-KG"/>
              </w:rPr>
              <w:t>338,7</w:t>
            </w:r>
          </w:p>
        </w:tc>
        <w:tc>
          <w:tcPr>
            <w:tcW w:w="2696" w:type="dxa"/>
            <w:hideMark/>
          </w:tcPr>
          <w:p w14:paraId="4935BAD1" w14:textId="77777777" w:rsidR="002503E8" w:rsidRPr="002503E8" w:rsidRDefault="002503E8" w:rsidP="002503E8">
            <w:pPr>
              <w:jc w:val="right"/>
              <w:rPr>
                <w:color w:val="000000"/>
                <w:sz w:val="20"/>
                <w:szCs w:val="20"/>
                <w:lang w:val="ky-KG"/>
              </w:rPr>
            </w:pPr>
            <w:r w:rsidRPr="002503E8">
              <w:rPr>
                <w:color w:val="000000"/>
                <w:sz w:val="20"/>
                <w:szCs w:val="20"/>
                <w:lang w:val="ky-KG"/>
              </w:rPr>
              <w:t>110,8</w:t>
            </w:r>
          </w:p>
        </w:tc>
        <w:tc>
          <w:tcPr>
            <w:tcW w:w="2410" w:type="dxa"/>
            <w:hideMark/>
          </w:tcPr>
          <w:p w14:paraId="2D4CC329" w14:textId="77777777" w:rsidR="002503E8" w:rsidRPr="002503E8" w:rsidRDefault="002503E8" w:rsidP="002503E8">
            <w:pPr>
              <w:jc w:val="right"/>
              <w:rPr>
                <w:color w:val="000000"/>
                <w:sz w:val="20"/>
                <w:szCs w:val="20"/>
                <w:lang w:val="ky-KG"/>
              </w:rPr>
            </w:pPr>
            <w:r w:rsidRPr="002503E8">
              <w:rPr>
                <w:color w:val="000000"/>
                <w:sz w:val="20"/>
                <w:szCs w:val="20"/>
                <w:lang w:val="ky-KG"/>
              </w:rPr>
              <w:t>16,9</w:t>
            </w:r>
          </w:p>
        </w:tc>
      </w:tr>
      <w:tr w:rsidR="002503E8" w:rsidRPr="002503E8" w14:paraId="48BD959A" w14:textId="77777777" w:rsidTr="002503E8">
        <w:tc>
          <w:tcPr>
            <w:tcW w:w="2882" w:type="dxa"/>
            <w:vAlign w:val="bottom"/>
            <w:hideMark/>
          </w:tcPr>
          <w:p w14:paraId="7C3907E4" w14:textId="77777777" w:rsidR="002503E8" w:rsidRPr="002503E8" w:rsidRDefault="002503E8" w:rsidP="002503E8">
            <w:pPr>
              <w:spacing w:before="20" w:after="20"/>
              <w:ind w:left="113"/>
              <w:rPr>
                <w:snapToGrid w:val="0"/>
                <w:sz w:val="20"/>
                <w:szCs w:val="20"/>
              </w:rPr>
            </w:pPr>
            <w:r w:rsidRPr="002503E8">
              <w:rPr>
                <w:snapToGrid w:val="0"/>
                <w:sz w:val="20"/>
                <w:szCs w:val="20"/>
              </w:rPr>
              <w:t xml:space="preserve">Талас </w:t>
            </w:r>
            <w:proofErr w:type="spellStart"/>
            <w:r w:rsidRPr="002503E8">
              <w:rPr>
                <w:snapToGrid w:val="0"/>
                <w:sz w:val="20"/>
                <w:szCs w:val="20"/>
              </w:rPr>
              <w:t>облусу</w:t>
            </w:r>
            <w:proofErr w:type="spellEnd"/>
          </w:p>
        </w:tc>
        <w:tc>
          <w:tcPr>
            <w:tcW w:w="1837" w:type="dxa"/>
            <w:hideMark/>
          </w:tcPr>
          <w:p w14:paraId="32F09F1A" w14:textId="77777777" w:rsidR="002503E8" w:rsidRPr="002503E8" w:rsidRDefault="002503E8" w:rsidP="002503E8">
            <w:pPr>
              <w:jc w:val="right"/>
              <w:rPr>
                <w:color w:val="000000"/>
                <w:sz w:val="20"/>
                <w:szCs w:val="20"/>
                <w:lang w:val="ky-KG"/>
              </w:rPr>
            </w:pPr>
            <w:r w:rsidRPr="002503E8">
              <w:rPr>
                <w:color w:val="000000"/>
                <w:sz w:val="20"/>
                <w:szCs w:val="20"/>
                <w:lang w:val="ky-KG"/>
              </w:rPr>
              <w:t>54,3</w:t>
            </w:r>
          </w:p>
        </w:tc>
        <w:tc>
          <w:tcPr>
            <w:tcW w:w="2696" w:type="dxa"/>
            <w:hideMark/>
          </w:tcPr>
          <w:p w14:paraId="54148A3A" w14:textId="77777777" w:rsidR="002503E8" w:rsidRPr="002503E8" w:rsidRDefault="002503E8" w:rsidP="002503E8">
            <w:pPr>
              <w:jc w:val="right"/>
              <w:rPr>
                <w:color w:val="000000"/>
                <w:sz w:val="20"/>
                <w:szCs w:val="20"/>
                <w:lang w:val="ky-KG"/>
              </w:rPr>
            </w:pPr>
            <w:r w:rsidRPr="002503E8">
              <w:rPr>
                <w:color w:val="000000"/>
                <w:sz w:val="20"/>
                <w:szCs w:val="20"/>
                <w:lang w:val="ky-KG"/>
              </w:rPr>
              <w:t>115,7</w:t>
            </w:r>
          </w:p>
        </w:tc>
        <w:tc>
          <w:tcPr>
            <w:tcW w:w="2410" w:type="dxa"/>
            <w:hideMark/>
          </w:tcPr>
          <w:p w14:paraId="3307AE7C" w14:textId="77777777" w:rsidR="002503E8" w:rsidRPr="002503E8" w:rsidRDefault="002503E8" w:rsidP="002503E8">
            <w:pPr>
              <w:jc w:val="right"/>
              <w:rPr>
                <w:color w:val="000000"/>
                <w:sz w:val="20"/>
                <w:szCs w:val="20"/>
                <w:lang w:val="ky-KG"/>
              </w:rPr>
            </w:pPr>
            <w:r w:rsidRPr="002503E8">
              <w:rPr>
                <w:color w:val="000000"/>
                <w:sz w:val="20"/>
                <w:szCs w:val="20"/>
                <w:lang w:val="ky-KG"/>
              </w:rPr>
              <w:t>2,9</w:t>
            </w:r>
          </w:p>
        </w:tc>
      </w:tr>
      <w:tr w:rsidR="002503E8" w:rsidRPr="002503E8" w14:paraId="7DD0FE3D" w14:textId="77777777" w:rsidTr="002503E8">
        <w:tc>
          <w:tcPr>
            <w:tcW w:w="2882" w:type="dxa"/>
            <w:vAlign w:val="bottom"/>
            <w:hideMark/>
          </w:tcPr>
          <w:p w14:paraId="2C210485" w14:textId="77777777" w:rsidR="002503E8" w:rsidRPr="002503E8" w:rsidRDefault="002503E8" w:rsidP="002503E8">
            <w:pPr>
              <w:spacing w:before="20" w:after="20"/>
              <w:ind w:left="113"/>
              <w:rPr>
                <w:snapToGrid w:val="0"/>
                <w:sz w:val="20"/>
                <w:szCs w:val="20"/>
              </w:rPr>
            </w:pPr>
            <w:r w:rsidRPr="002503E8">
              <w:rPr>
                <w:snapToGrid w:val="0"/>
                <w:sz w:val="20"/>
                <w:szCs w:val="20"/>
              </w:rPr>
              <w:t>Ч</w:t>
            </w:r>
            <w:r w:rsidRPr="002503E8">
              <w:rPr>
                <w:snapToGrid w:val="0"/>
                <w:sz w:val="20"/>
                <w:szCs w:val="20"/>
                <w:lang w:val="ky-KG"/>
              </w:rPr>
              <w:t>ү</w:t>
            </w:r>
            <w:r w:rsidRPr="002503E8">
              <w:rPr>
                <w:snapToGrid w:val="0"/>
                <w:sz w:val="20"/>
                <w:szCs w:val="20"/>
              </w:rPr>
              <w:t xml:space="preserve">й </w:t>
            </w:r>
            <w:proofErr w:type="spellStart"/>
            <w:r w:rsidRPr="002503E8">
              <w:rPr>
                <w:snapToGrid w:val="0"/>
                <w:sz w:val="20"/>
                <w:szCs w:val="20"/>
              </w:rPr>
              <w:t>облусу</w:t>
            </w:r>
            <w:proofErr w:type="spellEnd"/>
          </w:p>
        </w:tc>
        <w:tc>
          <w:tcPr>
            <w:tcW w:w="1837" w:type="dxa"/>
            <w:hideMark/>
          </w:tcPr>
          <w:p w14:paraId="09B7386A" w14:textId="77777777" w:rsidR="002503E8" w:rsidRPr="002503E8" w:rsidRDefault="002503E8" w:rsidP="002503E8">
            <w:pPr>
              <w:jc w:val="right"/>
              <w:rPr>
                <w:color w:val="000000"/>
                <w:sz w:val="20"/>
                <w:szCs w:val="20"/>
                <w:lang w:val="ky-KG"/>
              </w:rPr>
            </w:pPr>
            <w:r w:rsidRPr="002503E8">
              <w:rPr>
                <w:color w:val="000000"/>
                <w:sz w:val="20"/>
                <w:szCs w:val="20"/>
                <w:lang w:val="ky-KG"/>
              </w:rPr>
              <w:t>641,0</w:t>
            </w:r>
          </w:p>
        </w:tc>
        <w:tc>
          <w:tcPr>
            <w:tcW w:w="2696" w:type="dxa"/>
            <w:hideMark/>
          </w:tcPr>
          <w:p w14:paraId="54FBE2AB" w14:textId="77777777" w:rsidR="002503E8" w:rsidRPr="002503E8" w:rsidRDefault="002503E8" w:rsidP="002503E8">
            <w:pPr>
              <w:jc w:val="right"/>
              <w:rPr>
                <w:color w:val="000000"/>
                <w:sz w:val="20"/>
                <w:szCs w:val="20"/>
                <w:lang w:val="ky-KG"/>
              </w:rPr>
            </w:pPr>
            <w:r w:rsidRPr="002503E8">
              <w:rPr>
                <w:color w:val="000000"/>
                <w:sz w:val="20"/>
                <w:szCs w:val="20"/>
                <w:lang w:val="ky-KG"/>
              </w:rPr>
              <w:t>153,2</w:t>
            </w:r>
          </w:p>
        </w:tc>
        <w:tc>
          <w:tcPr>
            <w:tcW w:w="2410" w:type="dxa"/>
            <w:hideMark/>
          </w:tcPr>
          <w:p w14:paraId="5E33A1BF" w14:textId="77777777" w:rsidR="002503E8" w:rsidRPr="002503E8" w:rsidRDefault="002503E8" w:rsidP="002503E8">
            <w:pPr>
              <w:jc w:val="right"/>
              <w:rPr>
                <w:color w:val="000000"/>
                <w:sz w:val="20"/>
                <w:szCs w:val="20"/>
                <w:lang w:val="ky-KG"/>
              </w:rPr>
            </w:pPr>
            <w:r w:rsidRPr="002503E8">
              <w:rPr>
                <w:color w:val="000000"/>
                <w:sz w:val="20"/>
                <w:szCs w:val="20"/>
                <w:lang w:val="ky-KG"/>
              </w:rPr>
              <w:t>44,7</w:t>
            </w:r>
          </w:p>
        </w:tc>
      </w:tr>
      <w:tr w:rsidR="002503E8" w:rsidRPr="002503E8" w14:paraId="2818C7E5" w14:textId="77777777" w:rsidTr="002503E8">
        <w:tc>
          <w:tcPr>
            <w:tcW w:w="2882" w:type="dxa"/>
            <w:vAlign w:val="bottom"/>
            <w:hideMark/>
          </w:tcPr>
          <w:p w14:paraId="55B672E7" w14:textId="77777777" w:rsidR="002503E8" w:rsidRPr="002503E8" w:rsidRDefault="002503E8" w:rsidP="002503E8">
            <w:pPr>
              <w:spacing w:before="20" w:after="20"/>
              <w:ind w:left="113"/>
              <w:rPr>
                <w:snapToGrid w:val="0"/>
                <w:sz w:val="20"/>
                <w:szCs w:val="20"/>
                <w:lang w:val="ky-KG"/>
              </w:rPr>
            </w:pPr>
            <w:r w:rsidRPr="002503E8">
              <w:rPr>
                <w:snapToGrid w:val="0"/>
                <w:sz w:val="20"/>
                <w:szCs w:val="20"/>
                <w:lang w:val="ky-KG"/>
              </w:rPr>
              <w:t>Бишкек ш.</w:t>
            </w:r>
          </w:p>
        </w:tc>
        <w:tc>
          <w:tcPr>
            <w:tcW w:w="1837" w:type="dxa"/>
            <w:hideMark/>
          </w:tcPr>
          <w:p w14:paraId="5362F4CA" w14:textId="77777777" w:rsidR="002503E8" w:rsidRPr="002503E8" w:rsidRDefault="002503E8" w:rsidP="002503E8">
            <w:pPr>
              <w:jc w:val="right"/>
              <w:rPr>
                <w:color w:val="000000"/>
                <w:sz w:val="20"/>
                <w:szCs w:val="20"/>
                <w:lang w:val="ky-KG"/>
              </w:rPr>
            </w:pPr>
            <w:r w:rsidRPr="002503E8">
              <w:rPr>
                <w:color w:val="000000"/>
                <w:sz w:val="20"/>
                <w:szCs w:val="20"/>
                <w:lang w:val="ky-KG"/>
              </w:rPr>
              <w:t>19,4</w:t>
            </w:r>
          </w:p>
        </w:tc>
        <w:tc>
          <w:tcPr>
            <w:tcW w:w="2696" w:type="dxa"/>
            <w:hideMark/>
          </w:tcPr>
          <w:p w14:paraId="1655C04D" w14:textId="77777777" w:rsidR="002503E8" w:rsidRPr="002503E8" w:rsidRDefault="002503E8" w:rsidP="002503E8">
            <w:pPr>
              <w:jc w:val="right"/>
              <w:rPr>
                <w:color w:val="000000"/>
                <w:sz w:val="20"/>
                <w:szCs w:val="20"/>
                <w:lang w:val="ky-KG"/>
              </w:rPr>
            </w:pPr>
            <w:r w:rsidRPr="002503E8">
              <w:rPr>
                <w:color w:val="000000"/>
                <w:sz w:val="20"/>
                <w:szCs w:val="20"/>
                <w:lang w:val="ky-KG"/>
              </w:rPr>
              <w:t>165,8</w:t>
            </w:r>
          </w:p>
        </w:tc>
        <w:tc>
          <w:tcPr>
            <w:tcW w:w="2410" w:type="dxa"/>
            <w:hideMark/>
          </w:tcPr>
          <w:p w14:paraId="72BF186B" w14:textId="77777777" w:rsidR="002503E8" w:rsidRPr="002503E8" w:rsidRDefault="002503E8" w:rsidP="002503E8">
            <w:pPr>
              <w:jc w:val="right"/>
              <w:rPr>
                <w:color w:val="000000"/>
                <w:sz w:val="20"/>
                <w:szCs w:val="20"/>
                <w:lang w:val="ky-KG"/>
              </w:rPr>
            </w:pPr>
            <w:r w:rsidRPr="002503E8">
              <w:rPr>
                <w:color w:val="000000"/>
                <w:sz w:val="20"/>
                <w:szCs w:val="20"/>
                <w:lang w:val="ky-KG"/>
              </w:rPr>
              <w:t>0,9</w:t>
            </w:r>
          </w:p>
        </w:tc>
      </w:tr>
      <w:tr w:rsidR="002503E8" w:rsidRPr="002503E8" w14:paraId="01961ED3" w14:textId="77777777" w:rsidTr="002503E8">
        <w:tc>
          <w:tcPr>
            <w:tcW w:w="2882" w:type="dxa"/>
            <w:tcBorders>
              <w:top w:val="nil"/>
              <w:left w:val="nil"/>
              <w:bottom w:val="single" w:sz="8" w:space="0" w:color="auto"/>
              <w:right w:val="nil"/>
            </w:tcBorders>
            <w:vAlign w:val="center"/>
            <w:hideMark/>
          </w:tcPr>
          <w:p w14:paraId="59B95BF4" w14:textId="77777777" w:rsidR="002503E8" w:rsidRPr="002503E8" w:rsidRDefault="002503E8" w:rsidP="002503E8">
            <w:pPr>
              <w:spacing w:before="20" w:after="20"/>
              <w:ind w:left="113"/>
              <w:rPr>
                <w:snapToGrid w:val="0"/>
                <w:sz w:val="20"/>
                <w:szCs w:val="20"/>
              </w:rPr>
            </w:pPr>
            <w:r w:rsidRPr="002503E8">
              <w:rPr>
                <w:snapToGrid w:val="0"/>
                <w:sz w:val="20"/>
                <w:szCs w:val="20"/>
              </w:rPr>
              <w:t>Ош ш.</w:t>
            </w:r>
          </w:p>
        </w:tc>
        <w:tc>
          <w:tcPr>
            <w:tcW w:w="1837" w:type="dxa"/>
            <w:tcBorders>
              <w:top w:val="nil"/>
              <w:left w:val="nil"/>
              <w:bottom w:val="single" w:sz="8" w:space="0" w:color="auto"/>
              <w:right w:val="nil"/>
            </w:tcBorders>
            <w:hideMark/>
          </w:tcPr>
          <w:p w14:paraId="37098F96" w14:textId="77777777" w:rsidR="002503E8" w:rsidRPr="002503E8" w:rsidRDefault="002503E8" w:rsidP="002503E8">
            <w:pPr>
              <w:jc w:val="right"/>
              <w:rPr>
                <w:color w:val="000000"/>
                <w:sz w:val="20"/>
                <w:szCs w:val="20"/>
                <w:lang w:val="ky-KG"/>
              </w:rPr>
            </w:pPr>
            <w:r w:rsidRPr="002503E8">
              <w:rPr>
                <w:color w:val="000000"/>
                <w:sz w:val="20"/>
                <w:szCs w:val="20"/>
                <w:lang w:val="ky-KG"/>
              </w:rPr>
              <w:t>25,1</w:t>
            </w:r>
          </w:p>
        </w:tc>
        <w:tc>
          <w:tcPr>
            <w:tcW w:w="2696" w:type="dxa"/>
            <w:tcBorders>
              <w:top w:val="nil"/>
              <w:left w:val="nil"/>
              <w:bottom w:val="single" w:sz="8" w:space="0" w:color="auto"/>
              <w:right w:val="nil"/>
            </w:tcBorders>
            <w:hideMark/>
          </w:tcPr>
          <w:p w14:paraId="04D62F35" w14:textId="77777777" w:rsidR="002503E8" w:rsidRPr="002503E8" w:rsidRDefault="002503E8" w:rsidP="002503E8">
            <w:pPr>
              <w:jc w:val="right"/>
              <w:rPr>
                <w:color w:val="000000"/>
                <w:sz w:val="20"/>
                <w:szCs w:val="20"/>
                <w:lang w:val="ky-KG"/>
              </w:rPr>
            </w:pPr>
            <w:r w:rsidRPr="002503E8">
              <w:rPr>
                <w:color w:val="000000"/>
                <w:sz w:val="20"/>
                <w:szCs w:val="20"/>
                <w:lang w:val="ky-KG"/>
              </w:rPr>
              <w:t>144,6</w:t>
            </w:r>
          </w:p>
        </w:tc>
        <w:tc>
          <w:tcPr>
            <w:tcW w:w="2410" w:type="dxa"/>
            <w:tcBorders>
              <w:top w:val="nil"/>
              <w:left w:val="nil"/>
              <w:bottom w:val="single" w:sz="8" w:space="0" w:color="auto"/>
              <w:right w:val="nil"/>
            </w:tcBorders>
            <w:hideMark/>
          </w:tcPr>
          <w:p w14:paraId="27DDC332" w14:textId="77777777" w:rsidR="002503E8" w:rsidRPr="002503E8" w:rsidRDefault="002503E8" w:rsidP="002503E8">
            <w:pPr>
              <w:jc w:val="right"/>
              <w:rPr>
                <w:color w:val="000000"/>
                <w:sz w:val="20"/>
                <w:szCs w:val="20"/>
                <w:lang w:val="ky-KG"/>
              </w:rPr>
            </w:pPr>
            <w:r w:rsidRPr="002503E8">
              <w:rPr>
                <w:color w:val="000000"/>
                <w:sz w:val="20"/>
                <w:szCs w:val="20"/>
                <w:lang w:val="ky-KG"/>
              </w:rPr>
              <w:t>1,2</w:t>
            </w:r>
          </w:p>
        </w:tc>
      </w:tr>
    </w:tbl>
    <w:p w14:paraId="34444E70" w14:textId="46EC79EE" w:rsidR="002503E8" w:rsidRPr="002503E8" w:rsidRDefault="002503E8" w:rsidP="002503E8">
      <w:pPr>
        <w:spacing w:before="120"/>
        <w:ind w:firstLine="709"/>
        <w:jc w:val="both"/>
        <w:rPr>
          <w:lang w:val="ky-KG"/>
        </w:rPr>
      </w:pPr>
      <w:r w:rsidRPr="002503E8">
        <w:t xml:space="preserve">Дан </w:t>
      </w:r>
      <w:r w:rsidRPr="002503E8">
        <w:rPr>
          <w:lang w:val="ky-KG"/>
        </w:rPr>
        <w:t>ө</w:t>
      </w:r>
      <w:r w:rsidRPr="002503E8">
        <w:t>с</w:t>
      </w:r>
      <w:r w:rsidRPr="002503E8">
        <w:rPr>
          <w:lang w:val="ky-KG"/>
        </w:rPr>
        <w:t>ү</w:t>
      </w:r>
      <w:proofErr w:type="spellStart"/>
      <w:r w:rsidRPr="002503E8">
        <w:t>мд</w:t>
      </w:r>
      <w:proofErr w:type="spellEnd"/>
      <w:r w:rsidRPr="002503E8">
        <w:rPr>
          <w:lang w:val="ky-KG"/>
        </w:rPr>
        <w:t>ү</w:t>
      </w:r>
      <w:proofErr w:type="spellStart"/>
      <w:r w:rsidRPr="002503E8">
        <w:t>кт</w:t>
      </w:r>
      <w:proofErr w:type="spellEnd"/>
      <w:r w:rsidRPr="002503E8">
        <w:rPr>
          <w:lang w:val="ky-KG"/>
        </w:rPr>
        <w:t>ө</w:t>
      </w:r>
      <w:proofErr w:type="spellStart"/>
      <w:r w:rsidRPr="002503E8">
        <w:t>рд</w:t>
      </w:r>
      <w:proofErr w:type="spellEnd"/>
      <w:r w:rsidRPr="002503E8">
        <w:rPr>
          <w:lang w:val="ky-KG"/>
        </w:rPr>
        <w:t>ү</w:t>
      </w:r>
      <w:r w:rsidRPr="002503E8">
        <w:t>н д</w:t>
      </w:r>
      <w:r w:rsidRPr="002503E8">
        <w:rPr>
          <w:lang w:val="ky-KG"/>
        </w:rPr>
        <w:t>үң</w:t>
      </w:r>
      <w:r w:rsidRPr="002503E8">
        <w:t xml:space="preserve"> </w:t>
      </w:r>
      <w:proofErr w:type="spellStart"/>
      <w:r w:rsidRPr="002503E8">
        <w:t>жыйымынын</w:t>
      </w:r>
      <w:proofErr w:type="spellEnd"/>
      <w:r w:rsidRPr="002503E8">
        <w:t xml:space="preserve"> </w:t>
      </w:r>
      <w:proofErr w:type="spellStart"/>
      <w:r w:rsidRPr="002503E8">
        <w:t>жалпы</w:t>
      </w:r>
      <w:proofErr w:type="spellEnd"/>
      <w:r w:rsidRPr="002503E8">
        <w:t xml:space="preserve"> к</w:t>
      </w:r>
      <w:r w:rsidRPr="002503E8">
        <w:rPr>
          <w:lang w:val="ky-KG"/>
        </w:rPr>
        <w:t>ө</w:t>
      </w:r>
      <w:r w:rsidRPr="002503E8">
        <w:t>л</w:t>
      </w:r>
      <w:r w:rsidRPr="002503E8">
        <w:rPr>
          <w:lang w:val="ky-KG"/>
        </w:rPr>
        <w:t>ө</w:t>
      </w:r>
      <w:r w:rsidRPr="002503E8">
        <w:t>м</w:t>
      </w:r>
      <w:r w:rsidRPr="002503E8">
        <w:rPr>
          <w:lang w:val="ky-KG"/>
        </w:rPr>
        <w:t>ү</w:t>
      </w:r>
      <w:proofErr w:type="spellStart"/>
      <w:r w:rsidRPr="002503E8">
        <w:t>нд</w:t>
      </w:r>
      <w:proofErr w:type="spellEnd"/>
      <w:r w:rsidRPr="002503E8">
        <w:rPr>
          <w:lang w:val="ky-KG"/>
        </w:rPr>
        <w:t>өгү</w:t>
      </w:r>
      <w:r w:rsidRPr="002503E8">
        <w:t xml:space="preserve"> э</w:t>
      </w:r>
      <w:r w:rsidRPr="002503E8">
        <w:rPr>
          <w:lang w:val="ky-KG"/>
        </w:rPr>
        <w:t>ң</w:t>
      </w:r>
      <w:r w:rsidRPr="002503E8">
        <w:t xml:space="preserve"> </w:t>
      </w:r>
      <w:proofErr w:type="spellStart"/>
      <w:r w:rsidRPr="002503E8">
        <w:t>чо</w:t>
      </w:r>
      <w:proofErr w:type="spellEnd"/>
      <w:r w:rsidRPr="002503E8">
        <w:rPr>
          <w:lang w:val="ky-KG"/>
        </w:rPr>
        <w:t>ң</w:t>
      </w:r>
      <w:r w:rsidRPr="002503E8">
        <w:t xml:space="preserve"> </w:t>
      </w:r>
      <w:proofErr w:type="spellStart"/>
      <w:r w:rsidRPr="002503E8">
        <w:t>салыштырма</w:t>
      </w:r>
      <w:proofErr w:type="spellEnd"/>
      <w:r w:rsidRPr="002503E8">
        <w:t xml:space="preserve"> салма</w:t>
      </w:r>
      <w:r w:rsidRPr="002503E8">
        <w:rPr>
          <w:lang w:val="ky-KG"/>
        </w:rPr>
        <w:t xml:space="preserve">к </w:t>
      </w:r>
      <w:r w:rsidRPr="002503E8">
        <w:t xml:space="preserve">республика </w:t>
      </w:r>
      <w:proofErr w:type="spellStart"/>
      <w:r w:rsidRPr="002503E8">
        <w:t>боюнча</w:t>
      </w:r>
      <w:proofErr w:type="spellEnd"/>
      <w:r w:rsidRPr="002503E8">
        <w:t xml:space="preserve"> Ч</w:t>
      </w:r>
      <w:r w:rsidRPr="002503E8">
        <w:rPr>
          <w:lang w:val="ky-KG"/>
        </w:rPr>
        <w:t>ү</w:t>
      </w:r>
      <w:r w:rsidRPr="002503E8">
        <w:t>й (</w:t>
      </w:r>
      <w:r w:rsidRPr="002503E8">
        <w:rPr>
          <w:lang w:val="ky-KG"/>
        </w:rPr>
        <w:t xml:space="preserve">44,7 </w:t>
      </w:r>
      <w:proofErr w:type="spellStart"/>
      <w:r w:rsidRPr="002503E8">
        <w:t>пайыз</w:t>
      </w:r>
      <w:proofErr w:type="spellEnd"/>
      <w:r w:rsidRPr="002503E8">
        <w:t>), Ош (</w:t>
      </w:r>
      <w:r w:rsidRPr="002503E8">
        <w:rPr>
          <w:lang w:val="ky-KG"/>
        </w:rPr>
        <w:t>16</w:t>
      </w:r>
      <w:r w:rsidRPr="002503E8">
        <w:t>,</w:t>
      </w:r>
      <w:r w:rsidRPr="002503E8">
        <w:rPr>
          <w:lang w:val="ky-KG"/>
        </w:rPr>
        <w:t xml:space="preserve">9 </w:t>
      </w:r>
      <w:proofErr w:type="spellStart"/>
      <w:r w:rsidRPr="002503E8">
        <w:t>пайыз</w:t>
      </w:r>
      <w:proofErr w:type="spellEnd"/>
      <w:r w:rsidRPr="002503E8">
        <w:t xml:space="preserve">), </w:t>
      </w:r>
      <w:proofErr w:type="spellStart"/>
      <w:r w:rsidRPr="002503E8">
        <w:t>Жалал</w:t>
      </w:r>
      <w:proofErr w:type="spellEnd"/>
      <w:r w:rsidRPr="002503E8">
        <w:t>-Абад (</w:t>
      </w:r>
      <w:r w:rsidRPr="002503E8">
        <w:rPr>
          <w:lang w:val="ky-KG"/>
        </w:rPr>
        <w:t xml:space="preserve">14,7 </w:t>
      </w:r>
      <w:proofErr w:type="spellStart"/>
      <w:r w:rsidRPr="002503E8">
        <w:t>пайыз</w:t>
      </w:r>
      <w:proofErr w:type="spellEnd"/>
      <w:r w:rsidRPr="002503E8">
        <w:t xml:space="preserve">) </w:t>
      </w:r>
      <w:proofErr w:type="spellStart"/>
      <w:r w:rsidRPr="002503E8">
        <w:t>жана</w:t>
      </w:r>
      <w:proofErr w:type="spellEnd"/>
      <w:r w:rsidRPr="002503E8">
        <w:t xml:space="preserve"> </w:t>
      </w:r>
      <w:proofErr w:type="spellStart"/>
      <w:r w:rsidRPr="002503E8">
        <w:t>Ысык</w:t>
      </w:r>
      <w:proofErr w:type="spellEnd"/>
      <w:r w:rsidRPr="002503E8">
        <w:t>-К</w:t>
      </w:r>
      <w:r w:rsidRPr="002503E8">
        <w:rPr>
          <w:lang w:val="ky-KG"/>
        </w:rPr>
        <w:t>ө</w:t>
      </w:r>
      <w:r w:rsidRPr="002503E8">
        <w:t>л (1</w:t>
      </w:r>
      <w:r w:rsidRPr="002503E8">
        <w:rPr>
          <w:lang w:val="ky-KG"/>
        </w:rPr>
        <w:t>0</w:t>
      </w:r>
      <w:r w:rsidRPr="002503E8">
        <w:t>,</w:t>
      </w:r>
      <w:r w:rsidRPr="002503E8">
        <w:rPr>
          <w:lang w:val="ky-KG"/>
        </w:rPr>
        <w:t xml:space="preserve">9 </w:t>
      </w:r>
      <w:proofErr w:type="spellStart"/>
      <w:r w:rsidRPr="002503E8">
        <w:t>пайыз</w:t>
      </w:r>
      <w:proofErr w:type="spellEnd"/>
      <w:r w:rsidRPr="002503E8">
        <w:t xml:space="preserve">) </w:t>
      </w:r>
      <w:proofErr w:type="spellStart"/>
      <w:r w:rsidRPr="002503E8">
        <w:t>облустарынын</w:t>
      </w:r>
      <w:proofErr w:type="spellEnd"/>
      <w:r w:rsidRPr="002503E8">
        <w:t xml:space="preserve"> </w:t>
      </w:r>
      <w:proofErr w:type="spellStart"/>
      <w:r w:rsidRPr="002503E8">
        <w:t>чарбаларына</w:t>
      </w:r>
      <w:proofErr w:type="spellEnd"/>
      <w:r w:rsidRPr="002503E8">
        <w:t xml:space="preserve"> </w:t>
      </w:r>
      <w:proofErr w:type="spellStart"/>
      <w:r w:rsidRPr="002503E8">
        <w:t>туура</w:t>
      </w:r>
      <w:proofErr w:type="spellEnd"/>
      <w:r w:rsidRPr="002503E8">
        <w:t xml:space="preserve"> </w:t>
      </w:r>
      <w:proofErr w:type="spellStart"/>
      <w:r w:rsidRPr="002503E8">
        <w:t>келет</w:t>
      </w:r>
      <w:proofErr w:type="spellEnd"/>
      <w:r w:rsidRPr="002503E8">
        <w:t>.</w:t>
      </w:r>
    </w:p>
    <w:p w14:paraId="3B81E9C4" w14:textId="77777777" w:rsidR="002503E8" w:rsidRPr="002503E8" w:rsidRDefault="002503E8" w:rsidP="002503E8">
      <w:pPr>
        <w:tabs>
          <w:tab w:val="left" w:pos="709"/>
        </w:tabs>
        <w:ind w:firstLine="720"/>
        <w:jc w:val="both"/>
        <w:rPr>
          <w:lang w:val="ky-KG" w:eastAsia="x-none"/>
        </w:rPr>
      </w:pPr>
      <w:r w:rsidRPr="002503E8">
        <w:rPr>
          <w:lang w:val="ky-KG" w:eastAsia="x-none"/>
        </w:rPr>
        <w:t xml:space="preserve">Үстүбүздөгү жылдын январь-ноябрындагы өткөн жылдын тийиштүү мезгилине </w:t>
      </w:r>
      <w:r w:rsidRPr="002503E8">
        <w:rPr>
          <w:lang w:val="ky-KG" w:eastAsia="x-none"/>
        </w:rPr>
        <w:br/>
        <w:t>салыштырганда мал чарба продукцияларынын негизги түрлөрүн өндүрүүнүн көбөйүшү камсыздалды.</w:t>
      </w:r>
    </w:p>
    <w:p w14:paraId="0011D8C8" w14:textId="77777777" w:rsidR="00B820DB" w:rsidRDefault="00B820DB" w:rsidP="002503E8">
      <w:pPr>
        <w:spacing w:before="120" w:after="120"/>
        <w:ind w:left="1361" w:hanging="1361"/>
        <w:jc w:val="both"/>
        <w:rPr>
          <w:b/>
          <w:bCs/>
          <w:lang w:val="ky-KG"/>
        </w:rPr>
      </w:pPr>
    </w:p>
    <w:p w14:paraId="01F1E9B3" w14:textId="4AB7F1E1" w:rsidR="002503E8" w:rsidRPr="002503E8" w:rsidRDefault="002503E8" w:rsidP="002503E8">
      <w:pPr>
        <w:spacing w:before="120" w:after="120"/>
        <w:ind w:left="1361" w:hanging="1361"/>
        <w:jc w:val="both"/>
        <w:rPr>
          <w:b/>
          <w:bCs/>
          <w:lang w:val="ky-KG"/>
        </w:rPr>
      </w:pPr>
      <w:r w:rsidRPr="002503E8">
        <w:rPr>
          <w:b/>
          <w:bCs/>
          <w:lang w:val="ky-KG"/>
        </w:rPr>
        <w:lastRenderedPageBreak/>
        <w:t>1</w:t>
      </w:r>
      <w:r w:rsidR="008A4EF3">
        <w:rPr>
          <w:b/>
          <w:bCs/>
          <w:lang w:val="ky-KG"/>
        </w:rPr>
        <w:t>3</w:t>
      </w:r>
      <w:r w:rsidRPr="002503E8">
        <w:rPr>
          <w:b/>
          <w:bCs/>
          <w:lang w:val="ky-KG"/>
        </w:rPr>
        <w:t>-таблица: 2024-жылдын январь-ноябрында чарбалардын бардык категорияларында мал чарба продукцияларынын негизги түрлөрүнүн өндүрүлүшү</w:t>
      </w:r>
    </w:p>
    <w:tbl>
      <w:tblPr>
        <w:tblW w:w="5000" w:type="pct"/>
        <w:tblLook w:val="01E0" w:firstRow="1" w:lastRow="1" w:firstColumn="1" w:lastColumn="1" w:noHBand="0" w:noVBand="0"/>
      </w:tblPr>
      <w:tblGrid>
        <w:gridCol w:w="1418"/>
        <w:gridCol w:w="993"/>
        <w:gridCol w:w="1133"/>
        <w:gridCol w:w="993"/>
        <w:gridCol w:w="1139"/>
        <w:gridCol w:w="378"/>
        <w:gridCol w:w="613"/>
        <w:gridCol w:w="991"/>
        <w:gridCol w:w="187"/>
        <w:gridCol w:w="804"/>
        <w:gridCol w:w="989"/>
      </w:tblGrid>
      <w:tr w:rsidR="002503E8" w:rsidRPr="00536346" w14:paraId="21CC74F5" w14:textId="77777777" w:rsidTr="006B778C">
        <w:trPr>
          <w:trHeight w:val="20"/>
        </w:trPr>
        <w:tc>
          <w:tcPr>
            <w:tcW w:w="736" w:type="pct"/>
            <w:tcBorders>
              <w:top w:val="single" w:sz="8" w:space="0" w:color="auto"/>
              <w:left w:val="nil"/>
              <w:bottom w:val="nil"/>
              <w:right w:val="nil"/>
            </w:tcBorders>
          </w:tcPr>
          <w:p w14:paraId="389F1999" w14:textId="77777777" w:rsidR="002503E8" w:rsidRPr="00536346" w:rsidRDefault="002503E8" w:rsidP="002503E8">
            <w:pPr>
              <w:spacing w:before="20" w:after="20"/>
              <w:jc w:val="center"/>
              <w:outlineLvl w:val="1"/>
              <w:rPr>
                <w:b/>
                <w:bCs/>
                <w:snapToGrid w:val="0"/>
                <w:sz w:val="20"/>
                <w:szCs w:val="20"/>
                <w:lang w:val="ky-KG"/>
              </w:rPr>
            </w:pPr>
          </w:p>
        </w:tc>
        <w:tc>
          <w:tcPr>
            <w:tcW w:w="2405" w:type="pct"/>
            <w:gridSpan w:val="5"/>
            <w:tcBorders>
              <w:top w:val="single" w:sz="8" w:space="0" w:color="auto"/>
              <w:left w:val="nil"/>
              <w:bottom w:val="single" w:sz="4" w:space="0" w:color="auto"/>
              <w:right w:val="nil"/>
            </w:tcBorders>
            <w:hideMark/>
          </w:tcPr>
          <w:p w14:paraId="4AA5C472" w14:textId="77777777" w:rsidR="002503E8" w:rsidRPr="00536346" w:rsidRDefault="002503E8" w:rsidP="002503E8">
            <w:pPr>
              <w:spacing w:before="20" w:after="20"/>
              <w:jc w:val="center"/>
              <w:outlineLvl w:val="1"/>
              <w:rPr>
                <w:b/>
                <w:bCs/>
                <w:snapToGrid w:val="0"/>
                <w:sz w:val="20"/>
                <w:szCs w:val="20"/>
              </w:rPr>
            </w:pPr>
            <w:proofErr w:type="spellStart"/>
            <w:r w:rsidRPr="00536346">
              <w:rPr>
                <w:b/>
                <w:sz w:val="20"/>
                <w:szCs w:val="20"/>
              </w:rPr>
              <w:t>Өндүрүлдү</w:t>
            </w:r>
            <w:proofErr w:type="spellEnd"/>
            <w:r w:rsidRPr="00536346">
              <w:rPr>
                <w:b/>
                <w:sz w:val="20"/>
                <w:szCs w:val="20"/>
              </w:rPr>
              <w:t xml:space="preserve"> - </w:t>
            </w:r>
            <w:proofErr w:type="spellStart"/>
            <w:r w:rsidRPr="00536346">
              <w:rPr>
                <w:b/>
                <w:sz w:val="20"/>
                <w:szCs w:val="20"/>
              </w:rPr>
              <w:t>бардыгы</w:t>
            </w:r>
            <w:proofErr w:type="spellEnd"/>
            <w:r w:rsidRPr="00536346">
              <w:rPr>
                <w:b/>
                <w:sz w:val="20"/>
                <w:szCs w:val="20"/>
              </w:rPr>
              <w:t>, тонна</w:t>
            </w:r>
          </w:p>
        </w:tc>
        <w:tc>
          <w:tcPr>
            <w:tcW w:w="1859" w:type="pct"/>
            <w:gridSpan w:val="5"/>
            <w:tcBorders>
              <w:top w:val="single" w:sz="8" w:space="0" w:color="auto"/>
              <w:left w:val="nil"/>
              <w:bottom w:val="single" w:sz="4" w:space="0" w:color="auto"/>
              <w:right w:val="nil"/>
            </w:tcBorders>
            <w:hideMark/>
          </w:tcPr>
          <w:p w14:paraId="546E2D4B" w14:textId="77777777" w:rsidR="002503E8" w:rsidRPr="00536346" w:rsidRDefault="002503E8" w:rsidP="002503E8">
            <w:pPr>
              <w:spacing w:before="20" w:after="20"/>
              <w:jc w:val="center"/>
              <w:outlineLvl w:val="1"/>
              <w:rPr>
                <w:b/>
                <w:sz w:val="20"/>
                <w:szCs w:val="20"/>
              </w:rPr>
            </w:pPr>
            <w:proofErr w:type="spellStart"/>
            <w:r w:rsidRPr="00536346">
              <w:rPr>
                <w:b/>
                <w:sz w:val="20"/>
                <w:szCs w:val="20"/>
              </w:rPr>
              <w:t>Мурунку</w:t>
            </w:r>
            <w:proofErr w:type="spellEnd"/>
            <w:r w:rsidRPr="00536346">
              <w:rPr>
                <w:b/>
                <w:sz w:val="20"/>
                <w:szCs w:val="20"/>
              </w:rPr>
              <w:t xml:space="preserve"> </w:t>
            </w:r>
            <w:proofErr w:type="spellStart"/>
            <w:r w:rsidRPr="00536346">
              <w:rPr>
                <w:b/>
                <w:sz w:val="20"/>
                <w:szCs w:val="20"/>
              </w:rPr>
              <w:t>жылдын</w:t>
            </w:r>
            <w:proofErr w:type="spellEnd"/>
            <w:r w:rsidRPr="00536346">
              <w:rPr>
                <w:b/>
                <w:sz w:val="20"/>
                <w:szCs w:val="20"/>
              </w:rPr>
              <w:t xml:space="preserve"> </w:t>
            </w:r>
            <w:proofErr w:type="spellStart"/>
            <w:r w:rsidRPr="00536346">
              <w:rPr>
                <w:b/>
                <w:sz w:val="20"/>
                <w:szCs w:val="20"/>
              </w:rPr>
              <w:t>тийиштүү</w:t>
            </w:r>
            <w:proofErr w:type="spellEnd"/>
            <w:r w:rsidRPr="00536346">
              <w:rPr>
                <w:b/>
                <w:sz w:val="20"/>
                <w:szCs w:val="20"/>
              </w:rPr>
              <w:t xml:space="preserve"> </w:t>
            </w:r>
            <w:proofErr w:type="spellStart"/>
            <w:r w:rsidRPr="00536346">
              <w:rPr>
                <w:b/>
                <w:sz w:val="20"/>
                <w:szCs w:val="20"/>
              </w:rPr>
              <w:t>мезгилине</w:t>
            </w:r>
            <w:proofErr w:type="spellEnd"/>
            <w:r w:rsidRPr="00536346">
              <w:rPr>
                <w:b/>
                <w:sz w:val="20"/>
                <w:szCs w:val="20"/>
              </w:rPr>
              <w:t xml:space="preserve"> карата </w:t>
            </w:r>
            <w:proofErr w:type="spellStart"/>
            <w:r w:rsidRPr="00536346">
              <w:rPr>
                <w:b/>
                <w:sz w:val="20"/>
                <w:szCs w:val="20"/>
              </w:rPr>
              <w:t>пайыз</w:t>
            </w:r>
            <w:proofErr w:type="spellEnd"/>
            <w:r w:rsidRPr="00536346">
              <w:rPr>
                <w:b/>
                <w:sz w:val="20"/>
                <w:szCs w:val="20"/>
              </w:rPr>
              <w:t xml:space="preserve"> </w:t>
            </w:r>
            <w:proofErr w:type="spellStart"/>
            <w:r w:rsidRPr="00536346">
              <w:rPr>
                <w:b/>
                <w:sz w:val="20"/>
                <w:szCs w:val="20"/>
              </w:rPr>
              <w:t>менен</w:t>
            </w:r>
            <w:proofErr w:type="spellEnd"/>
          </w:p>
        </w:tc>
      </w:tr>
      <w:tr w:rsidR="00921BE2" w:rsidRPr="00536346" w14:paraId="178EA470" w14:textId="77777777" w:rsidTr="006B778C">
        <w:trPr>
          <w:trHeight w:val="20"/>
        </w:trPr>
        <w:tc>
          <w:tcPr>
            <w:tcW w:w="736" w:type="pct"/>
          </w:tcPr>
          <w:p w14:paraId="3BAFA542" w14:textId="77777777" w:rsidR="002503E8" w:rsidRPr="00536346" w:rsidRDefault="002503E8" w:rsidP="002503E8">
            <w:pPr>
              <w:spacing w:before="20" w:after="20"/>
              <w:jc w:val="center"/>
              <w:outlineLvl w:val="1"/>
              <w:rPr>
                <w:b/>
                <w:bCs/>
                <w:snapToGrid w:val="0"/>
                <w:sz w:val="20"/>
                <w:szCs w:val="20"/>
              </w:rPr>
            </w:pPr>
          </w:p>
        </w:tc>
        <w:tc>
          <w:tcPr>
            <w:tcW w:w="1103" w:type="pct"/>
            <w:gridSpan w:val="2"/>
            <w:tcBorders>
              <w:top w:val="single" w:sz="4" w:space="0" w:color="auto"/>
              <w:left w:val="nil"/>
              <w:bottom w:val="single" w:sz="4" w:space="0" w:color="auto"/>
              <w:right w:val="nil"/>
            </w:tcBorders>
            <w:hideMark/>
          </w:tcPr>
          <w:p w14:paraId="5C63AF0A" w14:textId="7DDAECA9" w:rsidR="002503E8" w:rsidRPr="00536346" w:rsidRDefault="002503E8" w:rsidP="002503E8">
            <w:pPr>
              <w:spacing w:before="20" w:after="20"/>
              <w:jc w:val="center"/>
              <w:outlineLvl w:val="1"/>
              <w:rPr>
                <w:b/>
                <w:bCs/>
                <w:snapToGrid w:val="0"/>
                <w:sz w:val="20"/>
                <w:szCs w:val="20"/>
                <w:lang w:val="ky-KG"/>
              </w:rPr>
            </w:pPr>
            <w:r w:rsidRPr="00536346">
              <w:rPr>
                <w:b/>
                <w:bCs/>
                <w:snapToGrid w:val="0"/>
                <w:sz w:val="20"/>
                <w:szCs w:val="20"/>
              </w:rPr>
              <w:t>202</w:t>
            </w:r>
            <w:r w:rsidRPr="00536346">
              <w:rPr>
                <w:b/>
                <w:bCs/>
                <w:snapToGrid w:val="0"/>
                <w:sz w:val="20"/>
                <w:szCs w:val="20"/>
                <w:lang w:val="ky-KG"/>
              </w:rPr>
              <w:t>3</w:t>
            </w:r>
          </w:p>
        </w:tc>
        <w:tc>
          <w:tcPr>
            <w:tcW w:w="1302" w:type="pct"/>
            <w:gridSpan w:val="3"/>
            <w:tcBorders>
              <w:top w:val="single" w:sz="4" w:space="0" w:color="auto"/>
              <w:left w:val="nil"/>
              <w:bottom w:val="single" w:sz="4" w:space="0" w:color="auto"/>
              <w:right w:val="nil"/>
            </w:tcBorders>
            <w:hideMark/>
          </w:tcPr>
          <w:p w14:paraId="773EF935" w14:textId="3763770D" w:rsidR="002503E8" w:rsidRPr="00536346" w:rsidRDefault="002503E8" w:rsidP="002503E8">
            <w:pPr>
              <w:spacing w:before="20" w:after="20"/>
              <w:jc w:val="center"/>
              <w:outlineLvl w:val="1"/>
              <w:rPr>
                <w:b/>
                <w:bCs/>
                <w:snapToGrid w:val="0"/>
                <w:sz w:val="20"/>
                <w:szCs w:val="20"/>
                <w:lang w:val="ky-KG"/>
              </w:rPr>
            </w:pPr>
            <w:r w:rsidRPr="00536346">
              <w:rPr>
                <w:b/>
                <w:bCs/>
                <w:snapToGrid w:val="0"/>
                <w:sz w:val="20"/>
                <w:szCs w:val="20"/>
              </w:rPr>
              <w:t>2024</w:t>
            </w:r>
          </w:p>
        </w:tc>
        <w:tc>
          <w:tcPr>
            <w:tcW w:w="929" w:type="pct"/>
            <w:gridSpan w:val="3"/>
            <w:tcBorders>
              <w:top w:val="single" w:sz="4" w:space="0" w:color="auto"/>
              <w:left w:val="nil"/>
              <w:bottom w:val="single" w:sz="4" w:space="0" w:color="auto"/>
              <w:right w:val="nil"/>
            </w:tcBorders>
            <w:hideMark/>
          </w:tcPr>
          <w:p w14:paraId="45EB59A5" w14:textId="77777777" w:rsidR="002503E8" w:rsidRPr="00536346" w:rsidRDefault="002503E8" w:rsidP="002503E8">
            <w:pPr>
              <w:spacing w:before="20" w:after="20"/>
              <w:jc w:val="center"/>
              <w:outlineLvl w:val="1"/>
              <w:rPr>
                <w:b/>
                <w:bCs/>
                <w:snapToGrid w:val="0"/>
                <w:sz w:val="20"/>
                <w:szCs w:val="20"/>
                <w:lang w:val="ky-KG"/>
              </w:rPr>
            </w:pPr>
            <w:r w:rsidRPr="00536346">
              <w:rPr>
                <w:b/>
                <w:bCs/>
                <w:snapToGrid w:val="0"/>
                <w:sz w:val="20"/>
                <w:szCs w:val="20"/>
              </w:rPr>
              <w:t>2023</w:t>
            </w:r>
          </w:p>
        </w:tc>
        <w:tc>
          <w:tcPr>
            <w:tcW w:w="930" w:type="pct"/>
            <w:gridSpan w:val="2"/>
            <w:tcBorders>
              <w:top w:val="single" w:sz="4" w:space="0" w:color="auto"/>
              <w:left w:val="nil"/>
              <w:bottom w:val="single" w:sz="4" w:space="0" w:color="auto"/>
              <w:right w:val="nil"/>
            </w:tcBorders>
            <w:hideMark/>
          </w:tcPr>
          <w:p w14:paraId="70DADE4A" w14:textId="77777777" w:rsidR="002503E8" w:rsidRPr="00536346" w:rsidRDefault="002503E8" w:rsidP="002503E8">
            <w:pPr>
              <w:spacing w:before="20" w:after="20"/>
              <w:jc w:val="center"/>
              <w:outlineLvl w:val="1"/>
              <w:rPr>
                <w:b/>
                <w:bCs/>
                <w:snapToGrid w:val="0"/>
                <w:sz w:val="20"/>
                <w:szCs w:val="20"/>
                <w:lang w:val="ky-KG"/>
              </w:rPr>
            </w:pPr>
            <w:r w:rsidRPr="00536346">
              <w:rPr>
                <w:b/>
                <w:bCs/>
                <w:snapToGrid w:val="0"/>
                <w:sz w:val="20"/>
                <w:szCs w:val="20"/>
              </w:rPr>
              <w:t>2024</w:t>
            </w:r>
          </w:p>
        </w:tc>
      </w:tr>
      <w:tr w:rsidR="00921BE2" w:rsidRPr="00536346" w14:paraId="6489B0F1" w14:textId="77777777" w:rsidTr="006B778C">
        <w:trPr>
          <w:trHeight w:val="20"/>
        </w:trPr>
        <w:tc>
          <w:tcPr>
            <w:tcW w:w="736" w:type="pct"/>
            <w:tcBorders>
              <w:top w:val="nil"/>
              <w:left w:val="nil"/>
              <w:bottom w:val="single" w:sz="8" w:space="0" w:color="auto"/>
              <w:right w:val="nil"/>
            </w:tcBorders>
          </w:tcPr>
          <w:p w14:paraId="5647115C" w14:textId="77777777" w:rsidR="002503E8" w:rsidRPr="00536346" w:rsidRDefault="002503E8" w:rsidP="002503E8">
            <w:pPr>
              <w:spacing w:before="20" w:after="20"/>
              <w:jc w:val="center"/>
              <w:outlineLvl w:val="1"/>
              <w:rPr>
                <w:b/>
                <w:bCs/>
                <w:snapToGrid w:val="0"/>
                <w:sz w:val="20"/>
                <w:szCs w:val="20"/>
              </w:rPr>
            </w:pPr>
          </w:p>
        </w:tc>
        <w:tc>
          <w:tcPr>
            <w:tcW w:w="515" w:type="pct"/>
            <w:tcBorders>
              <w:top w:val="single" w:sz="4" w:space="0" w:color="auto"/>
              <w:left w:val="nil"/>
              <w:bottom w:val="single" w:sz="8" w:space="0" w:color="auto"/>
              <w:right w:val="nil"/>
            </w:tcBorders>
            <w:hideMark/>
          </w:tcPr>
          <w:p w14:paraId="7F71EADB" w14:textId="77777777" w:rsidR="002503E8" w:rsidRPr="00536346" w:rsidRDefault="002503E8" w:rsidP="002503E8">
            <w:pPr>
              <w:spacing w:before="20" w:after="20"/>
              <w:jc w:val="right"/>
              <w:outlineLvl w:val="1"/>
              <w:rPr>
                <w:b/>
                <w:bCs/>
                <w:snapToGrid w:val="0"/>
                <w:sz w:val="20"/>
                <w:szCs w:val="20"/>
                <w:lang w:val="ky-KG"/>
              </w:rPr>
            </w:pPr>
            <w:r w:rsidRPr="00536346">
              <w:rPr>
                <w:b/>
                <w:bCs/>
                <w:snapToGrid w:val="0"/>
                <w:sz w:val="20"/>
                <w:szCs w:val="20"/>
                <w:lang w:val="ky-KG"/>
              </w:rPr>
              <w:t>ноябрь</w:t>
            </w:r>
          </w:p>
        </w:tc>
        <w:tc>
          <w:tcPr>
            <w:tcW w:w="588" w:type="pct"/>
            <w:tcBorders>
              <w:top w:val="single" w:sz="4" w:space="0" w:color="auto"/>
              <w:left w:val="nil"/>
              <w:bottom w:val="single" w:sz="8" w:space="0" w:color="auto"/>
              <w:right w:val="nil"/>
            </w:tcBorders>
            <w:hideMark/>
          </w:tcPr>
          <w:p w14:paraId="504BDE1A" w14:textId="77777777" w:rsidR="002503E8" w:rsidRPr="00536346" w:rsidRDefault="002503E8" w:rsidP="002503E8">
            <w:pPr>
              <w:spacing w:before="20" w:after="20"/>
              <w:jc w:val="center"/>
              <w:outlineLvl w:val="1"/>
              <w:rPr>
                <w:b/>
                <w:bCs/>
                <w:snapToGrid w:val="0"/>
                <w:sz w:val="20"/>
                <w:szCs w:val="20"/>
                <w:lang w:val="ky-KG"/>
              </w:rPr>
            </w:pPr>
            <w:r w:rsidRPr="00536346">
              <w:rPr>
                <w:b/>
                <w:bCs/>
                <w:snapToGrid w:val="0"/>
                <w:sz w:val="20"/>
                <w:szCs w:val="20"/>
              </w:rPr>
              <w:t>январь-ноябрь</w:t>
            </w:r>
          </w:p>
        </w:tc>
        <w:tc>
          <w:tcPr>
            <w:tcW w:w="515" w:type="pct"/>
            <w:tcBorders>
              <w:top w:val="single" w:sz="4" w:space="0" w:color="auto"/>
              <w:left w:val="nil"/>
              <w:bottom w:val="single" w:sz="8" w:space="0" w:color="auto"/>
              <w:right w:val="nil"/>
            </w:tcBorders>
            <w:hideMark/>
          </w:tcPr>
          <w:p w14:paraId="09945FBE" w14:textId="77777777" w:rsidR="002503E8" w:rsidRPr="00536346" w:rsidRDefault="002503E8" w:rsidP="002503E8">
            <w:pPr>
              <w:spacing w:before="20" w:after="20"/>
              <w:jc w:val="right"/>
              <w:outlineLvl w:val="1"/>
              <w:rPr>
                <w:b/>
                <w:bCs/>
                <w:snapToGrid w:val="0"/>
                <w:sz w:val="20"/>
                <w:szCs w:val="20"/>
                <w:lang w:val="ky-KG"/>
              </w:rPr>
            </w:pPr>
            <w:r w:rsidRPr="00536346">
              <w:rPr>
                <w:b/>
                <w:bCs/>
                <w:snapToGrid w:val="0"/>
                <w:sz w:val="20"/>
                <w:szCs w:val="20"/>
                <w:lang w:val="ky-KG"/>
              </w:rPr>
              <w:t>ноябрь</w:t>
            </w:r>
          </w:p>
        </w:tc>
        <w:tc>
          <w:tcPr>
            <w:tcW w:w="591" w:type="pct"/>
            <w:tcBorders>
              <w:top w:val="single" w:sz="4" w:space="0" w:color="auto"/>
              <w:left w:val="nil"/>
              <w:bottom w:val="single" w:sz="8" w:space="0" w:color="auto"/>
              <w:right w:val="nil"/>
            </w:tcBorders>
            <w:hideMark/>
          </w:tcPr>
          <w:p w14:paraId="1C29BCC4" w14:textId="77777777" w:rsidR="002503E8" w:rsidRPr="00536346" w:rsidRDefault="002503E8" w:rsidP="002503E8">
            <w:pPr>
              <w:spacing w:before="20" w:after="20"/>
              <w:jc w:val="center"/>
              <w:outlineLvl w:val="1"/>
              <w:rPr>
                <w:b/>
                <w:bCs/>
                <w:snapToGrid w:val="0"/>
                <w:sz w:val="20"/>
                <w:szCs w:val="20"/>
                <w:lang w:val="ky-KG"/>
              </w:rPr>
            </w:pPr>
            <w:r w:rsidRPr="00536346">
              <w:rPr>
                <w:b/>
                <w:bCs/>
                <w:snapToGrid w:val="0"/>
                <w:sz w:val="20"/>
                <w:szCs w:val="20"/>
              </w:rPr>
              <w:t>январь-ноябрь</w:t>
            </w:r>
          </w:p>
        </w:tc>
        <w:tc>
          <w:tcPr>
            <w:tcW w:w="514" w:type="pct"/>
            <w:gridSpan w:val="2"/>
            <w:tcBorders>
              <w:top w:val="single" w:sz="4" w:space="0" w:color="auto"/>
              <w:left w:val="nil"/>
              <w:bottom w:val="single" w:sz="8" w:space="0" w:color="auto"/>
              <w:right w:val="nil"/>
            </w:tcBorders>
            <w:hideMark/>
          </w:tcPr>
          <w:p w14:paraId="083B5C49" w14:textId="77777777" w:rsidR="002503E8" w:rsidRPr="00536346" w:rsidRDefault="002503E8" w:rsidP="002503E8">
            <w:pPr>
              <w:spacing w:before="20" w:after="20"/>
              <w:jc w:val="right"/>
              <w:outlineLvl w:val="1"/>
              <w:rPr>
                <w:b/>
                <w:bCs/>
                <w:snapToGrid w:val="0"/>
                <w:sz w:val="20"/>
                <w:szCs w:val="20"/>
                <w:lang w:val="ky-KG"/>
              </w:rPr>
            </w:pPr>
            <w:r w:rsidRPr="00536346">
              <w:rPr>
                <w:b/>
                <w:bCs/>
                <w:snapToGrid w:val="0"/>
                <w:sz w:val="20"/>
                <w:szCs w:val="20"/>
                <w:lang w:val="ky-KG"/>
              </w:rPr>
              <w:t>ноябрь</w:t>
            </w:r>
          </w:p>
        </w:tc>
        <w:tc>
          <w:tcPr>
            <w:tcW w:w="514" w:type="pct"/>
            <w:tcBorders>
              <w:top w:val="single" w:sz="4" w:space="0" w:color="auto"/>
              <w:left w:val="nil"/>
              <w:bottom w:val="single" w:sz="8" w:space="0" w:color="auto"/>
              <w:right w:val="nil"/>
            </w:tcBorders>
            <w:hideMark/>
          </w:tcPr>
          <w:p w14:paraId="68500F05" w14:textId="77777777" w:rsidR="002503E8" w:rsidRPr="00536346" w:rsidRDefault="002503E8" w:rsidP="002503E8">
            <w:pPr>
              <w:spacing w:before="20" w:after="20"/>
              <w:jc w:val="center"/>
              <w:outlineLvl w:val="1"/>
              <w:rPr>
                <w:b/>
                <w:bCs/>
                <w:snapToGrid w:val="0"/>
                <w:sz w:val="20"/>
                <w:szCs w:val="20"/>
                <w:lang w:val="ky-KG"/>
              </w:rPr>
            </w:pPr>
            <w:r w:rsidRPr="00536346">
              <w:rPr>
                <w:b/>
                <w:bCs/>
                <w:snapToGrid w:val="0"/>
                <w:sz w:val="20"/>
                <w:szCs w:val="20"/>
              </w:rPr>
              <w:t>январь-ноябрь</w:t>
            </w:r>
          </w:p>
        </w:tc>
        <w:tc>
          <w:tcPr>
            <w:tcW w:w="514" w:type="pct"/>
            <w:gridSpan w:val="2"/>
            <w:tcBorders>
              <w:top w:val="single" w:sz="4" w:space="0" w:color="auto"/>
              <w:left w:val="nil"/>
              <w:bottom w:val="single" w:sz="8" w:space="0" w:color="auto"/>
              <w:right w:val="nil"/>
            </w:tcBorders>
            <w:hideMark/>
          </w:tcPr>
          <w:p w14:paraId="625D1CFD" w14:textId="77777777" w:rsidR="002503E8" w:rsidRPr="00536346" w:rsidRDefault="002503E8" w:rsidP="002503E8">
            <w:pPr>
              <w:spacing w:before="20" w:after="20"/>
              <w:jc w:val="right"/>
              <w:outlineLvl w:val="1"/>
              <w:rPr>
                <w:b/>
                <w:bCs/>
                <w:snapToGrid w:val="0"/>
                <w:sz w:val="20"/>
                <w:szCs w:val="20"/>
                <w:lang w:val="ky-KG"/>
              </w:rPr>
            </w:pPr>
            <w:r w:rsidRPr="00536346">
              <w:rPr>
                <w:b/>
                <w:bCs/>
                <w:snapToGrid w:val="0"/>
                <w:sz w:val="20"/>
                <w:szCs w:val="20"/>
                <w:lang w:val="ky-KG"/>
              </w:rPr>
              <w:t>ноябрь</w:t>
            </w:r>
          </w:p>
        </w:tc>
        <w:tc>
          <w:tcPr>
            <w:tcW w:w="513" w:type="pct"/>
            <w:tcBorders>
              <w:top w:val="single" w:sz="4" w:space="0" w:color="auto"/>
              <w:left w:val="nil"/>
              <w:bottom w:val="single" w:sz="8" w:space="0" w:color="auto"/>
              <w:right w:val="nil"/>
            </w:tcBorders>
            <w:hideMark/>
          </w:tcPr>
          <w:p w14:paraId="292DFE83" w14:textId="77777777" w:rsidR="002503E8" w:rsidRPr="00536346" w:rsidRDefault="002503E8" w:rsidP="002503E8">
            <w:pPr>
              <w:spacing w:before="20" w:after="20"/>
              <w:jc w:val="center"/>
              <w:outlineLvl w:val="1"/>
              <w:rPr>
                <w:b/>
                <w:bCs/>
                <w:snapToGrid w:val="0"/>
                <w:sz w:val="20"/>
                <w:szCs w:val="20"/>
                <w:lang w:val="ky-KG"/>
              </w:rPr>
            </w:pPr>
            <w:r w:rsidRPr="00536346">
              <w:rPr>
                <w:b/>
                <w:bCs/>
                <w:snapToGrid w:val="0"/>
                <w:sz w:val="20"/>
                <w:szCs w:val="20"/>
              </w:rPr>
              <w:t>январь-ноябрь</w:t>
            </w:r>
          </w:p>
        </w:tc>
      </w:tr>
      <w:tr w:rsidR="00921BE2" w:rsidRPr="00536346" w14:paraId="26F16D7A" w14:textId="77777777" w:rsidTr="006B778C">
        <w:trPr>
          <w:trHeight w:val="20"/>
        </w:trPr>
        <w:tc>
          <w:tcPr>
            <w:tcW w:w="736" w:type="pct"/>
            <w:tcBorders>
              <w:top w:val="single" w:sz="8" w:space="0" w:color="auto"/>
              <w:left w:val="nil"/>
              <w:bottom w:val="nil"/>
              <w:right w:val="nil"/>
            </w:tcBorders>
            <w:vAlign w:val="center"/>
            <w:hideMark/>
          </w:tcPr>
          <w:p w14:paraId="11560716" w14:textId="77777777" w:rsidR="002503E8" w:rsidRPr="00536346" w:rsidRDefault="002503E8" w:rsidP="002503E8">
            <w:pPr>
              <w:spacing w:before="20" w:after="20"/>
              <w:outlineLvl w:val="1"/>
              <w:rPr>
                <w:bCs/>
                <w:snapToGrid w:val="0"/>
                <w:sz w:val="20"/>
                <w:szCs w:val="20"/>
              </w:rPr>
            </w:pPr>
            <w:r w:rsidRPr="00536346">
              <w:rPr>
                <w:sz w:val="20"/>
                <w:szCs w:val="20"/>
              </w:rPr>
              <w:t>Со</w:t>
            </w:r>
            <w:r w:rsidRPr="00536346">
              <w:rPr>
                <w:sz w:val="20"/>
                <w:szCs w:val="20"/>
                <w:lang w:val="ky-KG"/>
              </w:rPr>
              <w:t>ю</w:t>
            </w:r>
            <w:proofErr w:type="spellStart"/>
            <w:r w:rsidRPr="00536346">
              <w:rPr>
                <w:sz w:val="20"/>
                <w:szCs w:val="20"/>
              </w:rPr>
              <w:t>луучу</w:t>
            </w:r>
            <w:proofErr w:type="spellEnd"/>
            <w:r w:rsidRPr="00536346">
              <w:rPr>
                <w:sz w:val="20"/>
                <w:szCs w:val="20"/>
              </w:rPr>
              <w:t xml:space="preserve"> мал </w:t>
            </w:r>
            <w:proofErr w:type="spellStart"/>
            <w:r w:rsidRPr="00536346">
              <w:rPr>
                <w:sz w:val="20"/>
                <w:szCs w:val="20"/>
              </w:rPr>
              <w:t>жана</w:t>
            </w:r>
            <w:proofErr w:type="spellEnd"/>
            <w:r w:rsidRPr="00536346">
              <w:rPr>
                <w:sz w:val="20"/>
                <w:szCs w:val="20"/>
              </w:rPr>
              <w:t xml:space="preserve"> </w:t>
            </w:r>
            <w:proofErr w:type="spellStart"/>
            <w:r w:rsidRPr="00536346">
              <w:rPr>
                <w:sz w:val="20"/>
                <w:szCs w:val="20"/>
              </w:rPr>
              <w:t>канаттуу</w:t>
            </w:r>
            <w:proofErr w:type="spellEnd"/>
            <w:r w:rsidRPr="00536346">
              <w:rPr>
                <w:sz w:val="20"/>
                <w:szCs w:val="20"/>
              </w:rPr>
              <w:t xml:space="preserve"> (</w:t>
            </w:r>
            <w:proofErr w:type="spellStart"/>
            <w:r w:rsidRPr="00536346">
              <w:rPr>
                <w:sz w:val="20"/>
                <w:szCs w:val="20"/>
              </w:rPr>
              <w:t>тирүүлө</w:t>
            </w:r>
            <w:proofErr w:type="spellEnd"/>
            <w:r w:rsidRPr="00536346">
              <w:rPr>
                <w:sz w:val="20"/>
                <w:szCs w:val="20"/>
                <w:lang w:val="ky-KG"/>
              </w:rPr>
              <w:t>й</w:t>
            </w:r>
            <w:r w:rsidRPr="00536346">
              <w:rPr>
                <w:sz w:val="20"/>
                <w:szCs w:val="20"/>
              </w:rPr>
              <w:t xml:space="preserve"> </w:t>
            </w:r>
            <w:proofErr w:type="spellStart"/>
            <w:r w:rsidRPr="00536346">
              <w:rPr>
                <w:sz w:val="20"/>
                <w:szCs w:val="20"/>
              </w:rPr>
              <w:t>салмакта</w:t>
            </w:r>
            <w:proofErr w:type="spellEnd"/>
            <w:r w:rsidRPr="00536346">
              <w:rPr>
                <w:sz w:val="20"/>
                <w:szCs w:val="20"/>
              </w:rPr>
              <w:t>)</w:t>
            </w:r>
          </w:p>
        </w:tc>
        <w:tc>
          <w:tcPr>
            <w:tcW w:w="515" w:type="pct"/>
            <w:tcBorders>
              <w:top w:val="single" w:sz="8" w:space="0" w:color="auto"/>
              <w:left w:val="nil"/>
              <w:bottom w:val="nil"/>
              <w:right w:val="nil"/>
            </w:tcBorders>
            <w:vAlign w:val="center"/>
            <w:hideMark/>
          </w:tcPr>
          <w:p w14:paraId="2C5AA24C" w14:textId="77777777" w:rsidR="002503E8" w:rsidRPr="006B778C" w:rsidRDefault="002503E8" w:rsidP="002503E8">
            <w:pPr>
              <w:jc w:val="right"/>
              <w:rPr>
                <w:color w:val="000000"/>
                <w:sz w:val="19"/>
                <w:szCs w:val="19"/>
              </w:rPr>
            </w:pPr>
            <w:r w:rsidRPr="006B778C">
              <w:rPr>
                <w:color w:val="000000"/>
                <w:sz w:val="19"/>
                <w:szCs w:val="19"/>
              </w:rPr>
              <w:t>44</w:t>
            </w:r>
            <w:r w:rsidRPr="006B778C">
              <w:rPr>
                <w:color w:val="000000"/>
                <w:sz w:val="19"/>
                <w:szCs w:val="19"/>
                <w:lang w:val="ky-KG"/>
              </w:rPr>
              <w:t xml:space="preserve"> </w:t>
            </w:r>
            <w:r w:rsidRPr="006B778C">
              <w:rPr>
                <w:color w:val="000000"/>
                <w:sz w:val="19"/>
                <w:szCs w:val="19"/>
              </w:rPr>
              <w:t>816,8</w:t>
            </w:r>
          </w:p>
        </w:tc>
        <w:tc>
          <w:tcPr>
            <w:tcW w:w="588" w:type="pct"/>
            <w:tcBorders>
              <w:top w:val="single" w:sz="8" w:space="0" w:color="auto"/>
              <w:left w:val="nil"/>
              <w:bottom w:val="nil"/>
              <w:right w:val="nil"/>
            </w:tcBorders>
            <w:vAlign w:val="center"/>
            <w:hideMark/>
          </w:tcPr>
          <w:p w14:paraId="2C110624" w14:textId="77777777" w:rsidR="002503E8" w:rsidRPr="006B778C" w:rsidRDefault="002503E8" w:rsidP="002503E8">
            <w:pPr>
              <w:jc w:val="right"/>
              <w:rPr>
                <w:color w:val="000000"/>
                <w:sz w:val="19"/>
                <w:szCs w:val="19"/>
              </w:rPr>
            </w:pPr>
            <w:r w:rsidRPr="006B778C">
              <w:rPr>
                <w:color w:val="000000"/>
                <w:sz w:val="19"/>
                <w:szCs w:val="19"/>
              </w:rPr>
              <w:t>404</w:t>
            </w:r>
            <w:r w:rsidRPr="006B778C">
              <w:rPr>
                <w:color w:val="000000"/>
                <w:sz w:val="19"/>
                <w:szCs w:val="19"/>
                <w:lang w:val="ky-KG"/>
              </w:rPr>
              <w:t xml:space="preserve"> </w:t>
            </w:r>
            <w:r w:rsidRPr="006B778C">
              <w:rPr>
                <w:color w:val="000000"/>
                <w:sz w:val="19"/>
                <w:szCs w:val="19"/>
              </w:rPr>
              <w:t>021,5</w:t>
            </w:r>
          </w:p>
        </w:tc>
        <w:tc>
          <w:tcPr>
            <w:tcW w:w="515" w:type="pct"/>
            <w:tcBorders>
              <w:top w:val="single" w:sz="8" w:space="0" w:color="auto"/>
              <w:left w:val="nil"/>
              <w:bottom w:val="nil"/>
              <w:right w:val="nil"/>
            </w:tcBorders>
            <w:vAlign w:val="center"/>
            <w:hideMark/>
          </w:tcPr>
          <w:p w14:paraId="24256653" w14:textId="77777777" w:rsidR="002503E8" w:rsidRPr="006B778C" w:rsidRDefault="002503E8" w:rsidP="002503E8">
            <w:pPr>
              <w:jc w:val="right"/>
              <w:rPr>
                <w:color w:val="000000"/>
                <w:sz w:val="19"/>
                <w:szCs w:val="19"/>
              </w:rPr>
            </w:pPr>
            <w:r w:rsidRPr="006B778C">
              <w:rPr>
                <w:color w:val="000000"/>
                <w:sz w:val="19"/>
                <w:szCs w:val="19"/>
              </w:rPr>
              <w:t>47</w:t>
            </w:r>
            <w:r w:rsidRPr="006B778C">
              <w:rPr>
                <w:color w:val="000000"/>
                <w:sz w:val="19"/>
                <w:szCs w:val="19"/>
                <w:lang w:val="ky-KG"/>
              </w:rPr>
              <w:t xml:space="preserve"> </w:t>
            </w:r>
            <w:r w:rsidRPr="006B778C">
              <w:rPr>
                <w:color w:val="000000"/>
                <w:sz w:val="19"/>
                <w:szCs w:val="19"/>
              </w:rPr>
              <w:t>525,0</w:t>
            </w:r>
          </w:p>
        </w:tc>
        <w:tc>
          <w:tcPr>
            <w:tcW w:w="591" w:type="pct"/>
            <w:tcBorders>
              <w:top w:val="single" w:sz="8" w:space="0" w:color="auto"/>
              <w:left w:val="nil"/>
              <w:bottom w:val="nil"/>
              <w:right w:val="nil"/>
            </w:tcBorders>
            <w:vAlign w:val="center"/>
            <w:hideMark/>
          </w:tcPr>
          <w:p w14:paraId="49D3506C" w14:textId="77777777" w:rsidR="002503E8" w:rsidRPr="006B778C" w:rsidRDefault="002503E8" w:rsidP="002503E8">
            <w:pPr>
              <w:jc w:val="right"/>
              <w:rPr>
                <w:color w:val="000000"/>
                <w:sz w:val="19"/>
                <w:szCs w:val="19"/>
              </w:rPr>
            </w:pPr>
            <w:r w:rsidRPr="006B778C">
              <w:rPr>
                <w:color w:val="000000"/>
                <w:sz w:val="19"/>
                <w:szCs w:val="19"/>
              </w:rPr>
              <w:t>414</w:t>
            </w:r>
            <w:r w:rsidRPr="006B778C">
              <w:rPr>
                <w:color w:val="000000"/>
                <w:sz w:val="19"/>
                <w:szCs w:val="19"/>
                <w:lang w:val="ky-KG"/>
              </w:rPr>
              <w:t xml:space="preserve"> </w:t>
            </w:r>
            <w:r w:rsidRPr="006B778C">
              <w:rPr>
                <w:color w:val="000000"/>
                <w:sz w:val="19"/>
                <w:szCs w:val="19"/>
              </w:rPr>
              <w:t>446,7</w:t>
            </w:r>
          </w:p>
        </w:tc>
        <w:tc>
          <w:tcPr>
            <w:tcW w:w="514" w:type="pct"/>
            <w:gridSpan w:val="2"/>
            <w:tcBorders>
              <w:top w:val="single" w:sz="8" w:space="0" w:color="auto"/>
              <w:left w:val="nil"/>
              <w:bottom w:val="nil"/>
              <w:right w:val="nil"/>
            </w:tcBorders>
            <w:vAlign w:val="center"/>
            <w:hideMark/>
          </w:tcPr>
          <w:p w14:paraId="4AC12A02" w14:textId="77777777" w:rsidR="002503E8" w:rsidRPr="006B778C" w:rsidRDefault="002503E8" w:rsidP="002503E8">
            <w:pPr>
              <w:jc w:val="right"/>
              <w:rPr>
                <w:color w:val="000000"/>
                <w:sz w:val="19"/>
                <w:szCs w:val="19"/>
              </w:rPr>
            </w:pPr>
            <w:r w:rsidRPr="006B778C">
              <w:rPr>
                <w:color w:val="000000"/>
                <w:sz w:val="19"/>
                <w:szCs w:val="19"/>
              </w:rPr>
              <w:t>101,4</w:t>
            </w:r>
          </w:p>
        </w:tc>
        <w:tc>
          <w:tcPr>
            <w:tcW w:w="514" w:type="pct"/>
            <w:tcBorders>
              <w:top w:val="single" w:sz="8" w:space="0" w:color="auto"/>
              <w:left w:val="nil"/>
              <w:bottom w:val="nil"/>
              <w:right w:val="nil"/>
            </w:tcBorders>
            <w:vAlign w:val="center"/>
            <w:hideMark/>
          </w:tcPr>
          <w:p w14:paraId="6F756258" w14:textId="77777777" w:rsidR="002503E8" w:rsidRPr="006B778C" w:rsidRDefault="002503E8" w:rsidP="002503E8">
            <w:pPr>
              <w:jc w:val="right"/>
              <w:rPr>
                <w:color w:val="000000"/>
                <w:sz w:val="19"/>
                <w:szCs w:val="19"/>
              </w:rPr>
            </w:pPr>
            <w:r w:rsidRPr="006B778C">
              <w:rPr>
                <w:color w:val="000000"/>
                <w:sz w:val="19"/>
                <w:szCs w:val="19"/>
              </w:rPr>
              <w:t>101,5</w:t>
            </w:r>
          </w:p>
        </w:tc>
        <w:tc>
          <w:tcPr>
            <w:tcW w:w="514" w:type="pct"/>
            <w:gridSpan w:val="2"/>
            <w:tcBorders>
              <w:top w:val="single" w:sz="8" w:space="0" w:color="auto"/>
              <w:left w:val="nil"/>
              <w:bottom w:val="nil"/>
              <w:right w:val="nil"/>
            </w:tcBorders>
            <w:vAlign w:val="center"/>
            <w:hideMark/>
          </w:tcPr>
          <w:p w14:paraId="054ABF16" w14:textId="77777777" w:rsidR="002503E8" w:rsidRPr="006B778C" w:rsidRDefault="002503E8" w:rsidP="002503E8">
            <w:pPr>
              <w:jc w:val="right"/>
              <w:rPr>
                <w:color w:val="000000"/>
                <w:sz w:val="19"/>
                <w:szCs w:val="19"/>
              </w:rPr>
            </w:pPr>
            <w:r w:rsidRPr="006B778C">
              <w:rPr>
                <w:color w:val="000000"/>
                <w:sz w:val="19"/>
                <w:szCs w:val="19"/>
              </w:rPr>
              <w:t>106,0</w:t>
            </w:r>
          </w:p>
        </w:tc>
        <w:tc>
          <w:tcPr>
            <w:tcW w:w="513" w:type="pct"/>
            <w:tcBorders>
              <w:top w:val="single" w:sz="8" w:space="0" w:color="auto"/>
              <w:left w:val="nil"/>
              <w:bottom w:val="nil"/>
              <w:right w:val="nil"/>
            </w:tcBorders>
            <w:vAlign w:val="center"/>
            <w:hideMark/>
          </w:tcPr>
          <w:p w14:paraId="1F915EE0" w14:textId="77777777" w:rsidR="002503E8" w:rsidRPr="006B778C" w:rsidRDefault="002503E8" w:rsidP="002503E8">
            <w:pPr>
              <w:jc w:val="right"/>
              <w:rPr>
                <w:color w:val="000000"/>
                <w:sz w:val="19"/>
                <w:szCs w:val="19"/>
              </w:rPr>
            </w:pPr>
            <w:r w:rsidRPr="006B778C">
              <w:rPr>
                <w:color w:val="000000"/>
                <w:sz w:val="19"/>
                <w:szCs w:val="19"/>
              </w:rPr>
              <w:t>102,6</w:t>
            </w:r>
          </w:p>
        </w:tc>
      </w:tr>
      <w:tr w:rsidR="00921BE2" w:rsidRPr="00536346" w14:paraId="3256D446" w14:textId="77777777" w:rsidTr="006B778C">
        <w:trPr>
          <w:trHeight w:val="20"/>
        </w:trPr>
        <w:tc>
          <w:tcPr>
            <w:tcW w:w="736" w:type="pct"/>
            <w:vAlign w:val="center"/>
            <w:hideMark/>
          </w:tcPr>
          <w:p w14:paraId="17019A58" w14:textId="77777777" w:rsidR="002503E8" w:rsidRPr="00536346" w:rsidRDefault="002503E8" w:rsidP="002503E8">
            <w:pPr>
              <w:spacing w:before="20" w:after="20"/>
              <w:outlineLvl w:val="1"/>
              <w:rPr>
                <w:bCs/>
                <w:snapToGrid w:val="0"/>
                <w:sz w:val="20"/>
                <w:szCs w:val="20"/>
              </w:rPr>
            </w:pPr>
            <w:proofErr w:type="spellStart"/>
            <w:r w:rsidRPr="00536346">
              <w:rPr>
                <w:sz w:val="20"/>
                <w:szCs w:val="20"/>
              </w:rPr>
              <w:t>Чийки</w:t>
            </w:r>
            <w:proofErr w:type="spellEnd"/>
            <w:r w:rsidRPr="00536346">
              <w:rPr>
                <w:sz w:val="20"/>
                <w:szCs w:val="20"/>
              </w:rPr>
              <w:t xml:space="preserve"> </w:t>
            </w:r>
            <w:proofErr w:type="spellStart"/>
            <w:r w:rsidRPr="00536346">
              <w:rPr>
                <w:sz w:val="20"/>
                <w:szCs w:val="20"/>
              </w:rPr>
              <w:t>сүт</w:t>
            </w:r>
            <w:proofErr w:type="spellEnd"/>
          </w:p>
        </w:tc>
        <w:tc>
          <w:tcPr>
            <w:tcW w:w="515" w:type="pct"/>
            <w:vAlign w:val="center"/>
            <w:hideMark/>
          </w:tcPr>
          <w:p w14:paraId="338ADE36" w14:textId="77777777" w:rsidR="002503E8" w:rsidRPr="006B778C" w:rsidRDefault="002503E8" w:rsidP="002503E8">
            <w:pPr>
              <w:jc w:val="right"/>
              <w:rPr>
                <w:color w:val="000000"/>
                <w:sz w:val="19"/>
                <w:szCs w:val="19"/>
              </w:rPr>
            </w:pPr>
            <w:r w:rsidRPr="006B778C">
              <w:rPr>
                <w:color w:val="000000"/>
                <w:sz w:val="19"/>
                <w:szCs w:val="19"/>
              </w:rPr>
              <w:t>113</w:t>
            </w:r>
            <w:r w:rsidRPr="006B778C">
              <w:rPr>
                <w:color w:val="000000"/>
                <w:sz w:val="19"/>
                <w:szCs w:val="19"/>
                <w:lang w:val="ky-KG"/>
              </w:rPr>
              <w:t xml:space="preserve"> </w:t>
            </w:r>
            <w:r w:rsidRPr="006B778C">
              <w:rPr>
                <w:color w:val="000000"/>
                <w:sz w:val="19"/>
                <w:szCs w:val="19"/>
              </w:rPr>
              <w:t>996,6</w:t>
            </w:r>
          </w:p>
        </w:tc>
        <w:tc>
          <w:tcPr>
            <w:tcW w:w="588" w:type="pct"/>
            <w:vAlign w:val="center"/>
            <w:hideMark/>
          </w:tcPr>
          <w:p w14:paraId="717B98F4" w14:textId="77777777" w:rsidR="002503E8" w:rsidRPr="006B778C" w:rsidRDefault="002503E8" w:rsidP="002503E8">
            <w:pPr>
              <w:jc w:val="right"/>
              <w:rPr>
                <w:color w:val="000000"/>
                <w:sz w:val="19"/>
                <w:szCs w:val="19"/>
              </w:rPr>
            </w:pPr>
            <w:r w:rsidRPr="006B778C">
              <w:rPr>
                <w:color w:val="000000"/>
                <w:sz w:val="19"/>
                <w:szCs w:val="19"/>
              </w:rPr>
              <w:t>1</w:t>
            </w:r>
            <w:r w:rsidRPr="006B778C">
              <w:rPr>
                <w:color w:val="000000"/>
                <w:sz w:val="19"/>
                <w:szCs w:val="19"/>
                <w:lang w:val="ky-KG"/>
              </w:rPr>
              <w:t> </w:t>
            </w:r>
            <w:r w:rsidRPr="006B778C">
              <w:rPr>
                <w:color w:val="000000"/>
                <w:sz w:val="19"/>
                <w:szCs w:val="19"/>
              </w:rPr>
              <w:t>654</w:t>
            </w:r>
            <w:r w:rsidRPr="006B778C">
              <w:rPr>
                <w:color w:val="000000"/>
                <w:sz w:val="19"/>
                <w:szCs w:val="19"/>
                <w:lang w:val="ky-KG"/>
              </w:rPr>
              <w:t xml:space="preserve"> </w:t>
            </w:r>
            <w:r w:rsidRPr="006B778C">
              <w:rPr>
                <w:color w:val="000000"/>
                <w:sz w:val="19"/>
                <w:szCs w:val="19"/>
              </w:rPr>
              <w:t>294,5</w:t>
            </w:r>
          </w:p>
        </w:tc>
        <w:tc>
          <w:tcPr>
            <w:tcW w:w="515" w:type="pct"/>
            <w:vAlign w:val="center"/>
            <w:hideMark/>
          </w:tcPr>
          <w:p w14:paraId="2DA7B297" w14:textId="77777777" w:rsidR="002503E8" w:rsidRPr="006B778C" w:rsidRDefault="002503E8" w:rsidP="002503E8">
            <w:pPr>
              <w:jc w:val="right"/>
              <w:rPr>
                <w:color w:val="000000"/>
                <w:sz w:val="19"/>
                <w:szCs w:val="19"/>
              </w:rPr>
            </w:pPr>
            <w:r w:rsidRPr="006B778C">
              <w:rPr>
                <w:color w:val="000000"/>
                <w:sz w:val="19"/>
                <w:szCs w:val="19"/>
              </w:rPr>
              <w:t>114</w:t>
            </w:r>
            <w:r w:rsidRPr="006B778C">
              <w:rPr>
                <w:color w:val="000000"/>
                <w:sz w:val="19"/>
                <w:szCs w:val="19"/>
                <w:lang w:val="ky-KG"/>
              </w:rPr>
              <w:t xml:space="preserve"> </w:t>
            </w:r>
            <w:r w:rsidRPr="006B778C">
              <w:rPr>
                <w:color w:val="000000"/>
                <w:sz w:val="19"/>
                <w:szCs w:val="19"/>
              </w:rPr>
              <w:t>917,1</w:t>
            </w:r>
          </w:p>
        </w:tc>
        <w:tc>
          <w:tcPr>
            <w:tcW w:w="591" w:type="pct"/>
            <w:vAlign w:val="center"/>
            <w:hideMark/>
          </w:tcPr>
          <w:p w14:paraId="157B1EB4" w14:textId="77777777" w:rsidR="002503E8" w:rsidRPr="006B778C" w:rsidRDefault="002503E8" w:rsidP="002503E8">
            <w:pPr>
              <w:jc w:val="right"/>
              <w:rPr>
                <w:color w:val="000000"/>
                <w:sz w:val="19"/>
                <w:szCs w:val="19"/>
              </w:rPr>
            </w:pPr>
            <w:r w:rsidRPr="006B778C">
              <w:rPr>
                <w:color w:val="000000"/>
                <w:sz w:val="19"/>
                <w:szCs w:val="19"/>
              </w:rPr>
              <w:t>1</w:t>
            </w:r>
            <w:r w:rsidRPr="006B778C">
              <w:rPr>
                <w:color w:val="000000"/>
                <w:sz w:val="19"/>
                <w:szCs w:val="19"/>
                <w:lang w:val="ky-KG"/>
              </w:rPr>
              <w:t> </w:t>
            </w:r>
            <w:r w:rsidRPr="006B778C">
              <w:rPr>
                <w:color w:val="000000"/>
                <w:sz w:val="19"/>
                <w:szCs w:val="19"/>
              </w:rPr>
              <w:t>692</w:t>
            </w:r>
            <w:r w:rsidRPr="006B778C">
              <w:rPr>
                <w:color w:val="000000"/>
                <w:sz w:val="19"/>
                <w:szCs w:val="19"/>
                <w:lang w:val="ky-KG"/>
              </w:rPr>
              <w:t xml:space="preserve"> </w:t>
            </w:r>
            <w:r w:rsidRPr="006B778C">
              <w:rPr>
                <w:color w:val="000000"/>
                <w:sz w:val="19"/>
                <w:szCs w:val="19"/>
              </w:rPr>
              <w:t>502,0</w:t>
            </w:r>
          </w:p>
        </w:tc>
        <w:tc>
          <w:tcPr>
            <w:tcW w:w="514" w:type="pct"/>
            <w:gridSpan w:val="2"/>
            <w:vAlign w:val="center"/>
            <w:hideMark/>
          </w:tcPr>
          <w:p w14:paraId="2F559CAF" w14:textId="77777777" w:rsidR="002503E8" w:rsidRPr="006B778C" w:rsidRDefault="002503E8" w:rsidP="002503E8">
            <w:pPr>
              <w:jc w:val="right"/>
              <w:rPr>
                <w:color w:val="000000"/>
                <w:sz w:val="19"/>
                <w:szCs w:val="19"/>
              </w:rPr>
            </w:pPr>
            <w:r w:rsidRPr="006B778C">
              <w:rPr>
                <w:color w:val="000000"/>
                <w:sz w:val="19"/>
                <w:szCs w:val="19"/>
              </w:rPr>
              <w:t>102,4</w:t>
            </w:r>
          </w:p>
        </w:tc>
        <w:tc>
          <w:tcPr>
            <w:tcW w:w="514" w:type="pct"/>
            <w:vAlign w:val="center"/>
            <w:hideMark/>
          </w:tcPr>
          <w:p w14:paraId="0268AF62" w14:textId="77777777" w:rsidR="002503E8" w:rsidRPr="006B778C" w:rsidRDefault="002503E8" w:rsidP="002503E8">
            <w:pPr>
              <w:jc w:val="right"/>
              <w:rPr>
                <w:color w:val="000000"/>
                <w:sz w:val="19"/>
                <w:szCs w:val="19"/>
              </w:rPr>
            </w:pPr>
            <w:r w:rsidRPr="006B778C">
              <w:rPr>
                <w:color w:val="000000"/>
                <w:sz w:val="19"/>
                <w:szCs w:val="19"/>
              </w:rPr>
              <w:t>102,4</w:t>
            </w:r>
          </w:p>
        </w:tc>
        <w:tc>
          <w:tcPr>
            <w:tcW w:w="514" w:type="pct"/>
            <w:gridSpan w:val="2"/>
            <w:vAlign w:val="center"/>
            <w:hideMark/>
          </w:tcPr>
          <w:p w14:paraId="051CF2DC" w14:textId="77777777" w:rsidR="002503E8" w:rsidRPr="006B778C" w:rsidRDefault="002503E8" w:rsidP="002503E8">
            <w:pPr>
              <w:jc w:val="right"/>
              <w:rPr>
                <w:color w:val="000000"/>
                <w:sz w:val="19"/>
                <w:szCs w:val="19"/>
              </w:rPr>
            </w:pPr>
            <w:r w:rsidRPr="006B778C">
              <w:rPr>
                <w:color w:val="000000"/>
                <w:sz w:val="19"/>
                <w:szCs w:val="19"/>
              </w:rPr>
              <w:t>100,8</w:t>
            </w:r>
          </w:p>
        </w:tc>
        <w:tc>
          <w:tcPr>
            <w:tcW w:w="513" w:type="pct"/>
            <w:vAlign w:val="center"/>
            <w:hideMark/>
          </w:tcPr>
          <w:p w14:paraId="429D9480" w14:textId="77777777" w:rsidR="002503E8" w:rsidRPr="006B778C" w:rsidRDefault="002503E8" w:rsidP="002503E8">
            <w:pPr>
              <w:jc w:val="right"/>
              <w:rPr>
                <w:color w:val="000000"/>
                <w:sz w:val="19"/>
                <w:szCs w:val="19"/>
              </w:rPr>
            </w:pPr>
            <w:r w:rsidRPr="006B778C">
              <w:rPr>
                <w:color w:val="000000"/>
                <w:sz w:val="19"/>
                <w:szCs w:val="19"/>
              </w:rPr>
              <w:t>102,3</w:t>
            </w:r>
          </w:p>
        </w:tc>
      </w:tr>
      <w:tr w:rsidR="00921BE2" w:rsidRPr="00536346" w14:paraId="23C5B25F" w14:textId="77777777" w:rsidTr="006B778C">
        <w:trPr>
          <w:trHeight w:val="20"/>
        </w:trPr>
        <w:tc>
          <w:tcPr>
            <w:tcW w:w="736" w:type="pct"/>
            <w:vAlign w:val="center"/>
            <w:hideMark/>
          </w:tcPr>
          <w:p w14:paraId="481A4D8F" w14:textId="77777777" w:rsidR="002503E8" w:rsidRPr="00536346" w:rsidRDefault="002503E8" w:rsidP="002503E8">
            <w:pPr>
              <w:spacing w:before="20" w:after="20"/>
              <w:outlineLvl w:val="1"/>
              <w:rPr>
                <w:sz w:val="20"/>
                <w:szCs w:val="20"/>
              </w:rPr>
            </w:pPr>
            <w:proofErr w:type="spellStart"/>
            <w:r w:rsidRPr="00536346">
              <w:rPr>
                <w:sz w:val="20"/>
                <w:szCs w:val="20"/>
              </w:rPr>
              <w:t>Жумуртка</w:t>
            </w:r>
            <w:proofErr w:type="spellEnd"/>
            <w:r w:rsidRPr="00536346">
              <w:rPr>
                <w:sz w:val="20"/>
                <w:szCs w:val="20"/>
              </w:rPr>
              <w:t>,</w:t>
            </w:r>
            <w:r w:rsidRPr="00536346">
              <w:rPr>
                <w:sz w:val="20"/>
                <w:szCs w:val="20"/>
                <w:lang w:val="ky-KG"/>
              </w:rPr>
              <w:t xml:space="preserve"> </w:t>
            </w:r>
            <w:r w:rsidRPr="00536346">
              <w:rPr>
                <w:sz w:val="20"/>
                <w:szCs w:val="20"/>
              </w:rPr>
              <w:t>ми</w:t>
            </w:r>
            <w:r w:rsidRPr="00536346">
              <w:rPr>
                <w:sz w:val="20"/>
                <w:szCs w:val="20"/>
                <w:lang w:val="ky-KG"/>
              </w:rPr>
              <w:t xml:space="preserve">н </w:t>
            </w:r>
            <w:proofErr w:type="spellStart"/>
            <w:r w:rsidRPr="00536346">
              <w:rPr>
                <w:sz w:val="20"/>
                <w:szCs w:val="20"/>
              </w:rPr>
              <w:t>даана</w:t>
            </w:r>
            <w:proofErr w:type="spellEnd"/>
          </w:p>
        </w:tc>
        <w:tc>
          <w:tcPr>
            <w:tcW w:w="515" w:type="pct"/>
            <w:vAlign w:val="center"/>
            <w:hideMark/>
          </w:tcPr>
          <w:p w14:paraId="341E2F68" w14:textId="77777777" w:rsidR="002503E8" w:rsidRPr="006B778C" w:rsidRDefault="002503E8" w:rsidP="002503E8">
            <w:pPr>
              <w:jc w:val="right"/>
              <w:rPr>
                <w:color w:val="000000"/>
                <w:sz w:val="19"/>
                <w:szCs w:val="19"/>
              </w:rPr>
            </w:pPr>
            <w:r w:rsidRPr="006B778C">
              <w:rPr>
                <w:color w:val="000000"/>
                <w:sz w:val="19"/>
                <w:szCs w:val="19"/>
              </w:rPr>
              <w:t>46</w:t>
            </w:r>
            <w:r w:rsidRPr="006B778C">
              <w:rPr>
                <w:color w:val="000000"/>
                <w:sz w:val="19"/>
                <w:szCs w:val="19"/>
                <w:lang w:val="ky-KG"/>
              </w:rPr>
              <w:t xml:space="preserve"> </w:t>
            </w:r>
            <w:r w:rsidRPr="006B778C">
              <w:rPr>
                <w:color w:val="000000"/>
                <w:sz w:val="19"/>
                <w:szCs w:val="19"/>
              </w:rPr>
              <w:t>327,0</w:t>
            </w:r>
          </w:p>
        </w:tc>
        <w:tc>
          <w:tcPr>
            <w:tcW w:w="588" w:type="pct"/>
            <w:vAlign w:val="center"/>
            <w:hideMark/>
          </w:tcPr>
          <w:p w14:paraId="050D7510" w14:textId="77777777" w:rsidR="002503E8" w:rsidRPr="006B778C" w:rsidRDefault="002503E8" w:rsidP="002503E8">
            <w:pPr>
              <w:jc w:val="right"/>
              <w:rPr>
                <w:color w:val="000000"/>
                <w:sz w:val="19"/>
                <w:szCs w:val="19"/>
              </w:rPr>
            </w:pPr>
            <w:r w:rsidRPr="006B778C">
              <w:rPr>
                <w:color w:val="000000"/>
                <w:sz w:val="19"/>
                <w:szCs w:val="19"/>
              </w:rPr>
              <w:t>638</w:t>
            </w:r>
            <w:r w:rsidRPr="006B778C">
              <w:rPr>
                <w:color w:val="000000"/>
                <w:sz w:val="19"/>
                <w:szCs w:val="19"/>
                <w:lang w:val="ky-KG"/>
              </w:rPr>
              <w:t xml:space="preserve"> </w:t>
            </w:r>
            <w:r w:rsidRPr="006B778C">
              <w:rPr>
                <w:color w:val="000000"/>
                <w:sz w:val="19"/>
                <w:szCs w:val="19"/>
              </w:rPr>
              <w:t>624,6</w:t>
            </w:r>
          </w:p>
        </w:tc>
        <w:tc>
          <w:tcPr>
            <w:tcW w:w="515" w:type="pct"/>
            <w:vAlign w:val="center"/>
            <w:hideMark/>
          </w:tcPr>
          <w:p w14:paraId="705096D7" w14:textId="77777777" w:rsidR="002503E8" w:rsidRPr="006B778C" w:rsidRDefault="002503E8" w:rsidP="002503E8">
            <w:pPr>
              <w:jc w:val="right"/>
              <w:rPr>
                <w:color w:val="000000"/>
                <w:sz w:val="19"/>
                <w:szCs w:val="19"/>
              </w:rPr>
            </w:pPr>
            <w:r w:rsidRPr="006B778C">
              <w:rPr>
                <w:color w:val="000000"/>
                <w:sz w:val="19"/>
                <w:szCs w:val="19"/>
              </w:rPr>
              <w:t>54</w:t>
            </w:r>
            <w:r w:rsidRPr="006B778C">
              <w:rPr>
                <w:color w:val="000000"/>
                <w:sz w:val="19"/>
                <w:szCs w:val="19"/>
                <w:lang w:val="ky-KG"/>
              </w:rPr>
              <w:t xml:space="preserve"> </w:t>
            </w:r>
            <w:r w:rsidRPr="006B778C">
              <w:rPr>
                <w:color w:val="000000"/>
                <w:sz w:val="19"/>
                <w:szCs w:val="19"/>
              </w:rPr>
              <w:t>768,2</w:t>
            </w:r>
          </w:p>
        </w:tc>
        <w:tc>
          <w:tcPr>
            <w:tcW w:w="591" w:type="pct"/>
            <w:vAlign w:val="center"/>
            <w:hideMark/>
          </w:tcPr>
          <w:p w14:paraId="5EB7A081" w14:textId="77777777" w:rsidR="002503E8" w:rsidRPr="006B778C" w:rsidRDefault="002503E8" w:rsidP="002503E8">
            <w:pPr>
              <w:jc w:val="right"/>
              <w:rPr>
                <w:color w:val="000000"/>
                <w:sz w:val="19"/>
                <w:szCs w:val="19"/>
              </w:rPr>
            </w:pPr>
            <w:r w:rsidRPr="006B778C">
              <w:rPr>
                <w:color w:val="000000"/>
                <w:sz w:val="19"/>
                <w:szCs w:val="19"/>
              </w:rPr>
              <w:t>734</w:t>
            </w:r>
            <w:r w:rsidRPr="006B778C">
              <w:rPr>
                <w:color w:val="000000"/>
                <w:sz w:val="19"/>
                <w:szCs w:val="19"/>
                <w:lang w:val="ky-KG"/>
              </w:rPr>
              <w:t xml:space="preserve"> </w:t>
            </w:r>
            <w:r w:rsidRPr="006B778C">
              <w:rPr>
                <w:color w:val="000000"/>
                <w:sz w:val="19"/>
                <w:szCs w:val="19"/>
              </w:rPr>
              <w:t>454,2</w:t>
            </w:r>
          </w:p>
        </w:tc>
        <w:tc>
          <w:tcPr>
            <w:tcW w:w="514" w:type="pct"/>
            <w:gridSpan w:val="2"/>
            <w:vAlign w:val="center"/>
            <w:hideMark/>
          </w:tcPr>
          <w:p w14:paraId="45954C01" w14:textId="77777777" w:rsidR="002503E8" w:rsidRPr="006B778C" w:rsidRDefault="002503E8" w:rsidP="002503E8">
            <w:pPr>
              <w:jc w:val="right"/>
              <w:rPr>
                <w:color w:val="000000"/>
                <w:sz w:val="19"/>
                <w:szCs w:val="19"/>
              </w:rPr>
            </w:pPr>
            <w:r w:rsidRPr="006B778C">
              <w:rPr>
                <w:color w:val="000000"/>
                <w:sz w:val="19"/>
                <w:szCs w:val="19"/>
              </w:rPr>
              <w:t>115,9</w:t>
            </w:r>
          </w:p>
        </w:tc>
        <w:tc>
          <w:tcPr>
            <w:tcW w:w="514" w:type="pct"/>
            <w:vAlign w:val="center"/>
            <w:hideMark/>
          </w:tcPr>
          <w:p w14:paraId="0B91A5B9" w14:textId="77777777" w:rsidR="002503E8" w:rsidRPr="006B778C" w:rsidRDefault="002503E8" w:rsidP="002503E8">
            <w:pPr>
              <w:jc w:val="right"/>
              <w:rPr>
                <w:color w:val="000000"/>
                <w:sz w:val="19"/>
                <w:szCs w:val="19"/>
              </w:rPr>
            </w:pPr>
            <w:r w:rsidRPr="006B778C">
              <w:rPr>
                <w:color w:val="000000"/>
                <w:sz w:val="19"/>
                <w:szCs w:val="19"/>
              </w:rPr>
              <w:t>112,6</w:t>
            </w:r>
          </w:p>
        </w:tc>
        <w:tc>
          <w:tcPr>
            <w:tcW w:w="514" w:type="pct"/>
            <w:gridSpan w:val="2"/>
            <w:vAlign w:val="center"/>
            <w:hideMark/>
          </w:tcPr>
          <w:p w14:paraId="6D8F5823" w14:textId="77777777" w:rsidR="002503E8" w:rsidRPr="006B778C" w:rsidRDefault="002503E8" w:rsidP="002503E8">
            <w:pPr>
              <w:jc w:val="right"/>
              <w:rPr>
                <w:color w:val="000000"/>
                <w:sz w:val="19"/>
                <w:szCs w:val="19"/>
              </w:rPr>
            </w:pPr>
            <w:r w:rsidRPr="006B778C">
              <w:rPr>
                <w:color w:val="000000"/>
                <w:sz w:val="19"/>
                <w:szCs w:val="19"/>
              </w:rPr>
              <w:t>118,2</w:t>
            </w:r>
          </w:p>
        </w:tc>
        <w:tc>
          <w:tcPr>
            <w:tcW w:w="513" w:type="pct"/>
            <w:vAlign w:val="center"/>
            <w:hideMark/>
          </w:tcPr>
          <w:p w14:paraId="2F351DD1" w14:textId="77777777" w:rsidR="002503E8" w:rsidRPr="006B778C" w:rsidRDefault="002503E8" w:rsidP="002503E8">
            <w:pPr>
              <w:jc w:val="right"/>
              <w:rPr>
                <w:color w:val="000000"/>
                <w:sz w:val="19"/>
                <w:szCs w:val="19"/>
                <w:lang w:val="ky-KG"/>
              </w:rPr>
            </w:pPr>
            <w:r w:rsidRPr="006B778C">
              <w:rPr>
                <w:color w:val="000000"/>
                <w:sz w:val="19"/>
                <w:szCs w:val="19"/>
              </w:rPr>
              <w:t>115,0</w:t>
            </w:r>
          </w:p>
        </w:tc>
      </w:tr>
      <w:tr w:rsidR="00921BE2" w:rsidRPr="00536346" w14:paraId="411EFB53" w14:textId="77777777" w:rsidTr="006B778C">
        <w:trPr>
          <w:trHeight w:val="20"/>
        </w:trPr>
        <w:tc>
          <w:tcPr>
            <w:tcW w:w="736" w:type="pct"/>
            <w:tcBorders>
              <w:top w:val="nil"/>
              <w:left w:val="nil"/>
              <w:bottom w:val="single" w:sz="8" w:space="0" w:color="auto"/>
              <w:right w:val="nil"/>
            </w:tcBorders>
            <w:vAlign w:val="center"/>
          </w:tcPr>
          <w:p w14:paraId="72589903" w14:textId="77777777" w:rsidR="002503E8" w:rsidRPr="00536346" w:rsidRDefault="002503E8" w:rsidP="002503E8">
            <w:pPr>
              <w:spacing w:before="20" w:after="20"/>
              <w:outlineLvl w:val="1"/>
              <w:rPr>
                <w:sz w:val="20"/>
                <w:szCs w:val="20"/>
                <w:lang w:val="ky-KG"/>
              </w:rPr>
            </w:pPr>
            <w:r w:rsidRPr="00536346">
              <w:rPr>
                <w:sz w:val="20"/>
                <w:szCs w:val="20"/>
                <w:lang w:val="ky-KG"/>
              </w:rPr>
              <w:t>Жүн (физикалык салмакта)</w:t>
            </w:r>
          </w:p>
          <w:p w14:paraId="4BF2F243" w14:textId="77777777" w:rsidR="002503E8" w:rsidRPr="00536346" w:rsidRDefault="002503E8" w:rsidP="002503E8">
            <w:pPr>
              <w:spacing w:before="20" w:after="20"/>
              <w:outlineLvl w:val="1"/>
              <w:rPr>
                <w:sz w:val="20"/>
                <w:szCs w:val="20"/>
                <w:lang w:val="ky-KG"/>
              </w:rPr>
            </w:pPr>
          </w:p>
        </w:tc>
        <w:tc>
          <w:tcPr>
            <w:tcW w:w="515" w:type="pct"/>
            <w:tcBorders>
              <w:top w:val="nil"/>
              <w:left w:val="nil"/>
              <w:bottom w:val="single" w:sz="8" w:space="0" w:color="auto"/>
              <w:right w:val="nil"/>
            </w:tcBorders>
            <w:vAlign w:val="center"/>
            <w:hideMark/>
          </w:tcPr>
          <w:p w14:paraId="4244DD04" w14:textId="77777777" w:rsidR="002503E8" w:rsidRPr="006B778C" w:rsidRDefault="002503E8" w:rsidP="002503E8">
            <w:pPr>
              <w:jc w:val="center"/>
              <w:rPr>
                <w:color w:val="000000"/>
                <w:sz w:val="19"/>
                <w:szCs w:val="19"/>
              </w:rPr>
            </w:pPr>
            <w:r w:rsidRPr="006B778C">
              <w:rPr>
                <w:color w:val="000000"/>
                <w:sz w:val="19"/>
                <w:szCs w:val="19"/>
              </w:rPr>
              <w:t xml:space="preserve">      -</w:t>
            </w:r>
          </w:p>
        </w:tc>
        <w:tc>
          <w:tcPr>
            <w:tcW w:w="588" w:type="pct"/>
            <w:tcBorders>
              <w:top w:val="nil"/>
              <w:left w:val="nil"/>
              <w:bottom w:val="single" w:sz="8" w:space="0" w:color="auto"/>
              <w:right w:val="nil"/>
            </w:tcBorders>
            <w:vAlign w:val="center"/>
            <w:hideMark/>
          </w:tcPr>
          <w:p w14:paraId="66DFB2C6" w14:textId="77777777" w:rsidR="002503E8" w:rsidRPr="006B778C" w:rsidRDefault="002503E8" w:rsidP="002503E8">
            <w:pPr>
              <w:jc w:val="right"/>
              <w:rPr>
                <w:color w:val="000000"/>
                <w:sz w:val="19"/>
                <w:szCs w:val="19"/>
              </w:rPr>
            </w:pPr>
            <w:r w:rsidRPr="006B778C">
              <w:rPr>
                <w:color w:val="000000"/>
                <w:sz w:val="19"/>
                <w:szCs w:val="19"/>
              </w:rPr>
              <w:t>12</w:t>
            </w:r>
            <w:r w:rsidRPr="006B778C">
              <w:rPr>
                <w:color w:val="000000"/>
                <w:sz w:val="19"/>
                <w:szCs w:val="19"/>
                <w:lang w:val="ky-KG"/>
              </w:rPr>
              <w:t xml:space="preserve"> </w:t>
            </w:r>
            <w:r w:rsidRPr="006B778C">
              <w:rPr>
                <w:color w:val="000000"/>
                <w:sz w:val="19"/>
                <w:szCs w:val="19"/>
              </w:rPr>
              <w:t>914,6</w:t>
            </w:r>
          </w:p>
        </w:tc>
        <w:tc>
          <w:tcPr>
            <w:tcW w:w="515" w:type="pct"/>
            <w:tcBorders>
              <w:top w:val="nil"/>
              <w:left w:val="nil"/>
              <w:bottom w:val="single" w:sz="8" w:space="0" w:color="auto"/>
              <w:right w:val="nil"/>
            </w:tcBorders>
            <w:vAlign w:val="center"/>
            <w:hideMark/>
          </w:tcPr>
          <w:p w14:paraId="2EDA4B58" w14:textId="77777777" w:rsidR="002503E8" w:rsidRPr="006B778C" w:rsidRDefault="002503E8" w:rsidP="002503E8">
            <w:pPr>
              <w:jc w:val="center"/>
              <w:rPr>
                <w:color w:val="000000"/>
                <w:sz w:val="19"/>
                <w:szCs w:val="19"/>
              </w:rPr>
            </w:pPr>
            <w:r w:rsidRPr="006B778C">
              <w:rPr>
                <w:color w:val="000000"/>
                <w:sz w:val="19"/>
                <w:szCs w:val="19"/>
              </w:rPr>
              <w:t xml:space="preserve">      -</w:t>
            </w:r>
          </w:p>
        </w:tc>
        <w:tc>
          <w:tcPr>
            <w:tcW w:w="591" w:type="pct"/>
            <w:tcBorders>
              <w:top w:val="nil"/>
              <w:left w:val="nil"/>
              <w:bottom w:val="single" w:sz="8" w:space="0" w:color="auto"/>
              <w:right w:val="nil"/>
            </w:tcBorders>
            <w:vAlign w:val="center"/>
            <w:hideMark/>
          </w:tcPr>
          <w:p w14:paraId="07893AA6" w14:textId="77777777" w:rsidR="002503E8" w:rsidRPr="006B778C" w:rsidRDefault="002503E8" w:rsidP="002503E8">
            <w:pPr>
              <w:jc w:val="right"/>
              <w:rPr>
                <w:color w:val="000000"/>
                <w:sz w:val="19"/>
                <w:szCs w:val="19"/>
              </w:rPr>
            </w:pPr>
            <w:r w:rsidRPr="006B778C">
              <w:rPr>
                <w:color w:val="000000"/>
                <w:sz w:val="19"/>
                <w:szCs w:val="19"/>
              </w:rPr>
              <w:t>13</w:t>
            </w:r>
            <w:r w:rsidRPr="006B778C">
              <w:rPr>
                <w:color w:val="000000"/>
                <w:sz w:val="19"/>
                <w:szCs w:val="19"/>
                <w:lang w:val="ky-KG"/>
              </w:rPr>
              <w:t xml:space="preserve"> </w:t>
            </w:r>
            <w:r w:rsidRPr="006B778C">
              <w:rPr>
                <w:color w:val="000000"/>
                <w:sz w:val="19"/>
                <w:szCs w:val="19"/>
              </w:rPr>
              <w:t>157,4</w:t>
            </w:r>
          </w:p>
        </w:tc>
        <w:tc>
          <w:tcPr>
            <w:tcW w:w="514" w:type="pct"/>
            <w:gridSpan w:val="2"/>
            <w:tcBorders>
              <w:top w:val="nil"/>
              <w:left w:val="nil"/>
              <w:bottom w:val="single" w:sz="8" w:space="0" w:color="auto"/>
              <w:right w:val="nil"/>
            </w:tcBorders>
            <w:vAlign w:val="center"/>
            <w:hideMark/>
          </w:tcPr>
          <w:p w14:paraId="369BB751" w14:textId="77777777" w:rsidR="002503E8" w:rsidRPr="006B778C" w:rsidRDefault="002503E8" w:rsidP="002503E8">
            <w:pPr>
              <w:jc w:val="center"/>
              <w:rPr>
                <w:color w:val="000000"/>
                <w:sz w:val="19"/>
                <w:szCs w:val="19"/>
              </w:rPr>
            </w:pPr>
            <w:r w:rsidRPr="006B778C">
              <w:rPr>
                <w:color w:val="000000"/>
                <w:sz w:val="19"/>
                <w:szCs w:val="19"/>
              </w:rPr>
              <w:t xml:space="preserve">      -</w:t>
            </w:r>
          </w:p>
        </w:tc>
        <w:tc>
          <w:tcPr>
            <w:tcW w:w="514" w:type="pct"/>
            <w:tcBorders>
              <w:top w:val="nil"/>
              <w:left w:val="nil"/>
              <w:bottom w:val="single" w:sz="8" w:space="0" w:color="auto"/>
              <w:right w:val="nil"/>
            </w:tcBorders>
            <w:vAlign w:val="center"/>
            <w:hideMark/>
          </w:tcPr>
          <w:p w14:paraId="0ED45D12" w14:textId="77777777" w:rsidR="002503E8" w:rsidRPr="006B778C" w:rsidRDefault="002503E8" w:rsidP="002503E8">
            <w:pPr>
              <w:jc w:val="right"/>
              <w:rPr>
                <w:color w:val="000000"/>
                <w:sz w:val="19"/>
                <w:szCs w:val="19"/>
              </w:rPr>
            </w:pPr>
            <w:r w:rsidRPr="006B778C">
              <w:rPr>
                <w:color w:val="000000"/>
                <w:sz w:val="19"/>
                <w:szCs w:val="19"/>
              </w:rPr>
              <w:t>99,8</w:t>
            </w:r>
          </w:p>
        </w:tc>
        <w:tc>
          <w:tcPr>
            <w:tcW w:w="514" w:type="pct"/>
            <w:gridSpan w:val="2"/>
            <w:tcBorders>
              <w:top w:val="nil"/>
              <w:left w:val="nil"/>
              <w:bottom w:val="single" w:sz="8" w:space="0" w:color="auto"/>
              <w:right w:val="nil"/>
            </w:tcBorders>
            <w:vAlign w:val="center"/>
            <w:hideMark/>
          </w:tcPr>
          <w:p w14:paraId="04032953" w14:textId="77777777" w:rsidR="002503E8" w:rsidRPr="006B778C" w:rsidRDefault="002503E8" w:rsidP="002503E8">
            <w:pPr>
              <w:jc w:val="center"/>
              <w:rPr>
                <w:color w:val="000000"/>
                <w:sz w:val="19"/>
                <w:szCs w:val="19"/>
              </w:rPr>
            </w:pPr>
            <w:r w:rsidRPr="006B778C">
              <w:rPr>
                <w:color w:val="000000"/>
                <w:sz w:val="19"/>
                <w:szCs w:val="19"/>
              </w:rPr>
              <w:t xml:space="preserve"> -</w:t>
            </w:r>
          </w:p>
        </w:tc>
        <w:tc>
          <w:tcPr>
            <w:tcW w:w="513" w:type="pct"/>
            <w:tcBorders>
              <w:top w:val="nil"/>
              <w:left w:val="nil"/>
              <w:bottom w:val="single" w:sz="8" w:space="0" w:color="auto"/>
              <w:right w:val="nil"/>
            </w:tcBorders>
            <w:vAlign w:val="center"/>
            <w:hideMark/>
          </w:tcPr>
          <w:p w14:paraId="085507F5" w14:textId="77777777" w:rsidR="002503E8" w:rsidRPr="006B778C" w:rsidRDefault="002503E8" w:rsidP="002503E8">
            <w:pPr>
              <w:jc w:val="right"/>
              <w:rPr>
                <w:color w:val="000000"/>
                <w:sz w:val="19"/>
                <w:szCs w:val="19"/>
              </w:rPr>
            </w:pPr>
            <w:r w:rsidRPr="006B778C">
              <w:rPr>
                <w:color w:val="000000"/>
                <w:sz w:val="19"/>
                <w:szCs w:val="19"/>
              </w:rPr>
              <w:t>101,9</w:t>
            </w:r>
          </w:p>
        </w:tc>
      </w:tr>
    </w:tbl>
    <w:p w14:paraId="5C9C7744" w14:textId="77777777" w:rsidR="002503E8" w:rsidRPr="002503E8" w:rsidRDefault="002503E8" w:rsidP="002503E8">
      <w:pPr>
        <w:tabs>
          <w:tab w:val="left" w:pos="709"/>
        </w:tabs>
        <w:ind w:firstLine="720"/>
        <w:jc w:val="both"/>
        <w:rPr>
          <w:lang w:val="ky-KG" w:eastAsia="x-none"/>
        </w:rPr>
      </w:pPr>
    </w:p>
    <w:p w14:paraId="79985CEB" w14:textId="77777777" w:rsidR="002503E8" w:rsidRPr="002503E8" w:rsidRDefault="002503E8" w:rsidP="002503E8">
      <w:pPr>
        <w:ind w:firstLine="709"/>
        <w:jc w:val="both"/>
        <w:rPr>
          <w:lang w:val="ky-KG"/>
        </w:rPr>
      </w:pPr>
      <w:r w:rsidRPr="002503E8">
        <w:rPr>
          <w:lang w:val="ky-KG" w:eastAsia="x-none"/>
        </w:rPr>
        <w:t xml:space="preserve">Быйылкы жылдын январь-ноябрында өткөн жылдын тийиштүү мезгилине </w:t>
      </w:r>
      <w:r w:rsidRPr="002503E8">
        <w:rPr>
          <w:lang w:val="ky-KG" w:eastAsia="x-none"/>
        </w:rPr>
        <w:br/>
        <w:t xml:space="preserve">салыштырганда союлуучу малдардын жана канаттуулардын этин (тирүүлөй салмакта) </w:t>
      </w:r>
      <w:r w:rsidRPr="002503E8">
        <w:rPr>
          <w:lang w:val="ky-KG" w:eastAsia="x-none"/>
        </w:rPr>
        <w:br/>
        <w:t>(2,6 пайызга), сүттү (2,3 пайызга), жумуртканы (15,0 пайызга) жана жүндү (1,9 пайызга) өндүрүүнүн өсүүсү малдардын жана үй канаттууларынын башынын көбөйүшү менен камсыздалды.</w:t>
      </w:r>
      <w:r w:rsidRPr="002503E8">
        <w:rPr>
          <w:lang w:val="ky-KG"/>
        </w:rPr>
        <w:t xml:space="preserve"> </w:t>
      </w:r>
    </w:p>
    <w:p w14:paraId="3940D40C" w14:textId="76F53766" w:rsidR="002503E8" w:rsidRPr="002503E8" w:rsidRDefault="002503E8" w:rsidP="002503E8">
      <w:pPr>
        <w:tabs>
          <w:tab w:val="left" w:pos="709"/>
        </w:tabs>
        <w:spacing w:before="120" w:after="120"/>
        <w:ind w:left="1191" w:hanging="1191"/>
        <w:jc w:val="both"/>
        <w:rPr>
          <w:b/>
          <w:lang w:val="ky-KG" w:eastAsia="x-none"/>
        </w:rPr>
      </w:pPr>
      <w:r w:rsidRPr="002503E8">
        <w:rPr>
          <w:b/>
          <w:color w:val="000000"/>
          <w:lang w:val="x-none" w:eastAsia="x-none"/>
        </w:rPr>
        <w:t>1</w:t>
      </w:r>
      <w:r w:rsidR="008A4EF3">
        <w:rPr>
          <w:b/>
          <w:color w:val="000000"/>
          <w:lang w:val="ky-KG" w:eastAsia="x-none"/>
        </w:rPr>
        <w:t>4</w:t>
      </w:r>
      <w:r w:rsidRPr="002503E8">
        <w:rPr>
          <w:b/>
          <w:lang w:val="x-none" w:eastAsia="x-none"/>
        </w:rPr>
        <w:t xml:space="preserve">-таблица: </w:t>
      </w:r>
      <w:r w:rsidRPr="002503E8">
        <w:rPr>
          <w:b/>
          <w:lang w:val="ky-KG" w:eastAsia="x-none"/>
        </w:rPr>
        <w:t>2024-жылдын январь-ноябрында мал чарба продуктуларынын негизги түрлөрүнүн аймактар боюнча өндүрүлүшү</w:t>
      </w:r>
    </w:p>
    <w:tbl>
      <w:tblPr>
        <w:tblW w:w="5000" w:type="pct"/>
        <w:tblLook w:val="04A0" w:firstRow="1" w:lastRow="0" w:firstColumn="1" w:lastColumn="0" w:noHBand="0" w:noVBand="1"/>
      </w:tblPr>
      <w:tblGrid>
        <w:gridCol w:w="2543"/>
        <w:gridCol w:w="2172"/>
        <w:gridCol w:w="1532"/>
        <w:gridCol w:w="1957"/>
        <w:gridCol w:w="1434"/>
      </w:tblGrid>
      <w:tr w:rsidR="002503E8" w:rsidRPr="002503E8" w14:paraId="0DB43562" w14:textId="77777777" w:rsidTr="002503E8">
        <w:trPr>
          <w:trHeight w:val="764"/>
          <w:tblHeader/>
        </w:trPr>
        <w:tc>
          <w:tcPr>
            <w:tcW w:w="1319" w:type="pct"/>
            <w:tcBorders>
              <w:top w:val="single" w:sz="8" w:space="0" w:color="auto"/>
              <w:left w:val="nil"/>
              <w:bottom w:val="single" w:sz="4" w:space="0" w:color="auto"/>
              <w:right w:val="nil"/>
            </w:tcBorders>
          </w:tcPr>
          <w:p w14:paraId="079D8763" w14:textId="77777777" w:rsidR="002503E8" w:rsidRDefault="002503E8" w:rsidP="002503E8">
            <w:pPr>
              <w:spacing w:before="20" w:after="20"/>
              <w:ind w:left="113"/>
              <w:rPr>
                <w:b/>
                <w:sz w:val="20"/>
                <w:szCs w:val="20"/>
                <w:lang w:val="x-none"/>
              </w:rPr>
            </w:pPr>
          </w:p>
          <w:p w14:paraId="19135117" w14:textId="77777777" w:rsidR="002503E8" w:rsidRPr="002503E8" w:rsidRDefault="002503E8" w:rsidP="002503E8">
            <w:pPr>
              <w:spacing w:before="20" w:after="20"/>
              <w:ind w:left="113"/>
              <w:rPr>
                <w:b/>
                <w:sz w:val="20"/>
                <w:szCs w:val="20"/>
                <w:lang w:val="x-none"/>
              </w:rPr>
            </w:pPr>
          </w:p>
        </w:tc>
        <w:tc>
          <w:tcPr>
            <w:tcW w:w="1127" w:type="pct"/>
            <w:tcBorders>
              <w:top w:val="single" w:sz="8" w:space="0" w:color="auto"/>
              <w:left w:val="nil"/>
              <w:bottom w:val="single" w:sz="4" w:space="0" w:color="auto"/>
              <w:right w:val="nil"/>
            </w:tcBorders>
            <w:hideMark/>
          </w:tcPr>
          <w:p w14:paraId="151A95E8" w14:textId="77777777" w:rsidR="002503E8" w:rsidRPr="002503E8" w:rsidRDefault="002503E8" w:rsidP="002503E8">
            <w:pPr>
              <w:shd w:val="clear" w:color="auto" w:fill="FFFFFF"/>
              <w:spacing w:before="20" w:after="20"/>
              <w:jc w:val="center"/>
              <w:rPr>
                <w:b/>
                <w:sz w:val="20"/>
                <w:szCs w:val="20"/>
                <w:lang w:val="ky-KG"/>
              </w:rPr>
            </w:pPr>
            <w:proofErr w:type="spellStart"/>
            <w:r w:rsidRPr="002503E8">
              <w:rPr>
                <w:b/>
                <w:sz w:val="20"/>
                <w:szCs w:val="20"/>
              </w:rPr>
              <w:t>Союлуучу</w:t>
            </w:r>
            <w:proofErr w:type="spellEnd"/>
            <w:r w:rsidRPr="002503E8">
              <w:rPr>
                <w:b/>
                <w:sz w:val="20"/>
                <w:szCs w:val="20"/>
              </w:rPr>
              <w:t xml:space="preserve"> мал </w:t>
            </w:r>
            <w:proofErr w:type="spellStart"/>
            <w:r w:rsidRPr="002503E8">
              <w:rPr>
                <w:b/>
                <w:sz w:val="20"/>
                <w:szCs w:val="20"/>
              </w:rPr>
              <w:t>жана</w:t>
            </w:r>
            <w:proofErr w:type="spellEnd"/>
            <w:r w:rsidRPr="002503E8">
              <w:rPr>
                <w:b/>
                <w:sz w:val="20"/>
                <w:szCs w:val="20"/>
              </w:rPr>
              <w:t xml:space="preserve"> </w:t>
            </w:r>
            <w:proofErr w:type="spellStart"/>
            <w:r w:rsidRPr="002503E8">
              <w:rPr>
                <w:b/>
                <w:sz w:val="20"/>
                <w:szCs w:val="20"/>
              </w:rPr>
              <w:t>канаттуу</w:t>
            </w:r>
            <w:proofErr w:type="spellEnd"/>
          </w:p>
          <w:p w14:paraId="37F5A1C0" w14:textId="1BF8C017" w:rsidR="002503E8" w:rsidRPr="002503E8" w:rsidRDefault="002503E8" w:rsidP="002503E8">
            <w:pPr>
              <w:shd w:val="clear" w:color="auto" w:fill="FFFFFF"/>
              <w:spacing w:before="20" w:after="20"/>
              <w:jc w:val="center"/>
              <w:rPr>
                <w:b/>
                <w:sz w:val="20"/>
                <w:szCs w:val="20"/>
              </w:rPr>
            </w:pPr>
            <w:r w:rsidRPr="002503E8">
              <w:rPr>
                <w:b/>
                <w:sz w:val="20"/>
                <w:szCs w:val="20"/>
              </w:rPr>
              <w:t>(тир</w:t>
            </w:r>
            <w:r>
              <w:rPr>
                <w:b/>
                <w:sz w:val="20"/>
                <w:szCs w:val="20"/>
                <w:lang w:val="ky-KG"/>
              </w:rPr>
              <w:t>үү</w:t>
            </w:r>
            <w:r w:rsidRPr="002503E8">
              <w:rPr>
                <w:b/>
                <w:sz w:val="20"/>
                <w:szCs w:val="20"/>
              </w:rPr>
              <w:t>л</w:t>
            </w:r>
            <w:r>
              <w:rPr>
                <w:b/>
                <w:sz w:val="20"/>
                <w:szCs w:val="20"/>
                <w:lang w:val="ky-KG"/>
              </w:rPr>
              <w:t>ө</w:t>
            </w:r>
            <w:r w:rsidRPr="002503E8">
              <w:rPr>
                <w:b/>
                <w:sz w:val="20"/>
                <w:szCs w:val="20"/>
              </w:rPr>
              <w:t xml:space="preserve">й </w:t>
            </w:r>
            <w:proofErr w:type="spellStart"/>
            <w:r w:rsidRPr="002503E8">
              <w:rPr>
                <w:b/>
                <w:sz w:val="20"/>
                <w:szCs w:val="20"/>
              </w:rPr>
              <w:t>салмакта</w:t>
            </w:r>
            <w:proofErr w:type="spellEnd"/>
            <w:r w:rsidRPr="002503E8">
              <w:rPr>
                <w:b/>
                <w:sz w:val="20"/>
                <w:szCs w:val="20"/>
              </w:rPr>
              <w:t>)</w:t>
            </w:r>
          </w:p>
        </w:tc>
        <w:tc>
          <w:tcPr>
            <w:tcW w:w="795" w:type="pct"/>
            <w:tcBorders>
              <w:top w:val="single" w:sz="8" w:space="0" w:color="auto"/>
              <w:left w:val="nil"/>
              <w:bottom w:val="single" w:sz="4" w:space="0" w:color="auto"/>
              <w:right w:val="nil"/>
            </w:tcBorders>
            <w:hideMark/>
          </w:tcPr>
          <w:p w14:paraId="654B0CA1" w14:textId="33405AE9" w:rsidR="002503E8" w:rsidRPr="002503E8" w:rsidRDefault="002503E8" w:rsidP="002503E8">
            <w:pPr>
              <w:shd w:val="clear" w:color="auto" w:fill="FFFFFF"/>
              <w:spacing w:before="20" w:after="20"/>
              <w:jc w:val="center"/>
              <w:rPr>
                <w:b/>
                <w:sz w:val="20"/>
                <w:szCs w:val="20"/>
              </w:rPr>
            </w:pPr>
            <w:r w:rsidRPr="002503E8">
              <w:rPr>
                <w:b/>
                <w:sz w:val="20"/>
                <w:szCs w:val="20"/>
                <w:lang w:val="ky-KG"/>
              </w:rPr>
              <w:t xml:space="preserve">    </w:t>
            </w:r>
            <w:proofErr w:type="spellStart"/>
            <w:r w:rsidRPr="002503E8">
              <w:rPr>
                <w:b/>
                <w:sz w:val="20"/>
                <w:szCs w:val="20"/>
              </w:rPr>
              <w:t>Чийки</w:t>
            </w:r>
            <w:proofErr w:type="spellEnd"/>
            <w:r w:rsidRPr="002503E8">
              <w:rPr>
                <w:b/>
                <w:sz w:val="20"/>
                <w:szCs w:val="20"/>
              </w:rPr>
              <w:t xml:space="preserve"> с</w:t>
            </w:r>
            <w:r>
              <w:rPr>
                <w:b/>
                <w:sz w:val="20"/>
                <w:szCs w:val="20"/>
                <w:lang w:val="ky-KG"/>
              </w:rPr>
              <w:t>ү</w:t>
            </w:r>
            <w:r w:rsidRPr="002503E8">
              <w:rPr>
                <w:b/>
                <w:sz w:val="20"/>
                <w:szCs w:val="20"/>
              </w:rPr>
              <w:t>т</w:t>
            </w:r>
          </w:p>
        </w:tc>
        <w:tc>
          <w:tcPr>
            <w:tcW w:w="1015" w:type="pct"/>
            <w:tcBorders>
              <w:top w:val="single" w:sz="8" w:space="0" w:color="auto"/>
              <w:left w:val="nil"/>
              <w:bottom w:val="single" w:sz="4" w:space="0" w:color="auto"/>
              <w:right w:val="nil"/>
            </w:tcBorders>
            <w:hideMark/>
          </w:tcPr>
          <w:p w14:paraId="0B305A14" w14:textId="77777777" w:rsidR="002503E8" w:rsidRPr="002503E8" w:rsidRDefault="002503E8" w:rsidP="002503E8">
            <w:pPr>
              <w:shd w:val="clear" w:color="auto" w:fill="FFFFFF"/>
              <w:spacing w:before="20" w:after="20"/>
              <w:jc w:val="center"/>
              <w:rPr>
                <w:b/>
                <w:sz w:val="20"/>
                <w:szCs w:val="20"/>
              </w:rPr>
            </w:pPr>
            <w:r w:rsidRPr="002503E8">
              <w:rPr>
                <w:b/>
                <w:sz w:val="20"/>
                <w:szCs w:val="20"/>
                <w:lang w:val="ky-KG"/>
              </w:rPr>
              <w:t xml:space="preserve">         </w:t>
            </w:r>
            <w:proofErr w:type="spellStart"/>
            <w:r w:rsidRPr="002503E8">
              <w:rPr>
                <w:b/>
                <w:sz w:val="20"/>
                <w:szCs w:val="20"/>
              </w:rPr>
              <w:t>Жумуртка</w:t>
            </w:r>
            <w:proofErr w:type="spellEnd"/>
            <w:r w:rsidRPr="002503E8">
              <w:rPr>
                <w:b/>
                <w:sz w:val="20"/>
                <w:szCs w:val="20"/>
              </w:rPr>
              <w:t xml:space="preserve">, </w:t>
            </w:r>
          </w:p>
          <w:p w14:paraId="58FC5FB8" w14:textId="77777777" w:rsidR="002503E8" w:rsidRPr="002503E8" w:rsidRDefault="002503E8" w:rsidP="002503E8">
            <w:pPr>
              <w:shd w:val="clear" w:color="auto" w:fill="FFFFFF"/>
              <w:spacing w:before="20" w:after="20"/>
              <w:jc w:val="center"/>
              <w:rPr>
                <w:b/>
                <w:sz w:val="20"/>
                <w:szCs w:val="20"/>
              </w:rPr>
            </w:pPr>
            <w:r w:rsidRPr="002503E8">
              <w:rPr>
                <w:b/>
                <w:sz w:val="20"/>
                <w:szCs w:val="20"/>
                <w:lang w:val="ky-KG"/>
              </w:rPr>
              <w:t xml:space="preserve">          </w:t>
            </w:r>
            <w:proofErr w:type="spellStart"/>
            <w:r w:rsidRPr="002503E8">
              <w:rPr>
                <w:b/>
                <w:sz w:val="20"/>
                <w:szCs w:val="20"/>
              </w:rPr>
              <w:t>миѕ</w:t>
            </w:r>
            <w:proofErr w:type="spellEnd"/>
            <w:r w:rsidRPr="002503E8">
              <w:rPr>
                <w:b/>
                <w:sz w:val="20"/>
                <w:szCs w:val="20"/>
              </w:rPr>
              <w:t xml:space="preserve"> </w:t>
            </w:r>
            <w:proofErr w:type="spellStart"/>
            <w:r w:rsidRPr="002503E8">
              <w:rPr>
                <w:b/>
                <w:sz w:val="20"/>
                <w:szCs w:val="20"/>
              </w:rPr>
              <w:t>даана</w:t>
            </w:r>
            <w:proofErr w:type="spellEnd"/>
          </w:p>
        </w:tc>
        <w:tc>
          <w:tcPr>
            <w:tcW w:w="744" w:type="pct"/>
            <w:tcBorders>
              <w:top w:val="single" w:sz="8" w:space="0" w:color="auto"/>
              <w:left w:val="nil"/>
              <w:bottom w:val="single" w:sz="4" w:space="0" w:color="auto"/>
              <w:right w:val="nil"/>
            </w:tcBorders>
            <w:hideMark/>
          </w:tcPr>
          <w:p w14:paraId="64F1075C" w14:textId="77777777" w:rsidR="002503E8" w:rsidRPr="002503E8" w:rsidRDefault="002503E8" w:rsidP="002503E8">
            <w:pPr>
              <w:shd w:val="clear" w:color="auto" w:fill="FFFFFF"/>
              <w:spacing w:before="20" w:after="20"/>
              <w:jc w:val="center"/>
              <w:rPr>
                <w:b/>
                <w:sz w:val="20"/>
                <w:szCs w:val="20"/>
              </w:rPr>
            </w:pPr>
            <w:r w:rsidRPr="002503E8">
              <w:rPr>
                <w:b/>
                <w:sz w:val="20"/>
                <w:szCs w:val="20"/>
                <w:lang w:val="ky-KG"/>
              </w:rPr>
              <w:t xml:space="preserve">    Жүн</w:t>
            </w:r>
            <w:r w:rsidRPr="002503E8">
              <w:rPr>
                <w:b/>
                <w:sz w:val="20"/>
                <w:szCs w:val="20"/>
              </w:rPr>
              <w:t xml:space="preserve">, </w:t>
            </w:r>
            <w:r w:rsidRPr="002503E8">
              <w:rPr>
                <w:b/>
                <w:sz w:val="20"/>
                <w:szCs w:val="20"/>
                <w:lang w:val="ky-KG"/>
              </w:rPr>
              <w:t xml:space="preserve">       (физикалык салмакта)</w:t>
            </w:r>
          </w:p>
        </w:tc>
      </w:tr>
      <w:tr w:rsidR="00695833" w:rsidRPr="002503E8" w14:paraId="01844B8B" w14:textId="77777777" w:rsidTr="00695833">
        <w:trPr>
          <w:trHeight w:val="326"/>
          <w:tblHeader/>
        </w:trPr>
        <w:tc>
          <w:tcPr>
            <w:tcW w:w="1319" w:type="pct"/>
            <w:tcBorders>
              <w:top w:val="single" w:sz="4" w:space="0" w:color="auto"/>
              <w:left w:val="nil"/>
              <w:bottom w:val="nil"/>
              <w:right w:val="nil"/>
            </w:tcBorders>
          </w:tcPr>
          <w:p w14:paraId="5570A5BA" w14:textId="77777777" w:rsidR="00695833" w:rsidRPr="002503E8" w:rsidRDefault="00695833" w:rsidP="002503E8">
            <w:pPr>
              <w:spacing w:before="20" w:after="20"/>
              <w:ind w:left="113"/>
              <w:rPr>
                <w:b/>
                <w:sz w:val="20"/>
                <w:szCs w:val="20"/>
              </w:rPr>
            </w:pPr>
          </w:p>
        </w:tc>
        <w:tc>
          <w:tcPr>
            <w:tcW w:w="3681" w:type="pct"/>
            <w:gridSpan w:val="4"/>
            <w:tcBorders>
              <w:top w:val="single" w:sz="4" w:space="0" w:color="auto"/>
              <w:left w:val="nil"/>
              <w:bottom w:val="nil"/>
              <w:right w:val="nil"/>
            </w:tcBorders>
            <w:hideMark/>
          </w:tcPr>
          <w:p w14:paraId="31A0D125" w14:textId="1F947CA9" w:rsidR="00695833" w:rsidRPr="002503E8" w:rsidRDefault="00695833" w:rsidP="00695833">
            <w:pPr>
              <w:shd w:val="clear" w:color="auto" w:fill="FFFFFF"/>
              <w:spacing w:before="20" w:after="20"/>
              <w:jc w:val="center"/>
              <w:rPr>
                <w:b/>
                <w:sz w:val="20"/>
                <w:szCs w:val="20"/>
              </w:rPr>
            </w:pPr>
            <w:r w:rsidRPr="002503E8">
              <w:rPr>
                <w:b/>
                <w:i/>
                <w:spacing w:val="-10"/>
                <w:sz w:val="20"/>
                <w:szCs w:val="20"/>
              </w:rPr>
              <w:t>Тонна</w:t>
            </w:r>
          </w:p>
        </w:tc>
      </w:tr>
      <w:tr w:rsidR="002503E8" w:rsidRPr="002503E8" w14:paraId="2751F27A" w14:textId="77777777" w:rsidTr="002503E8">
        <w:trPr>
          <w:trHeight w:val="264"/>
        </w:trPr>
        <w:tc>
          <w:tcPr>
            <w:tcW w:w="1319" w:type="pct"/>
            <w:hideMark/>
          </w:tcPr>
          <w:p w14:paraId="4B52B178" w14:textId="77777777" w:rsidR="002503E8" w:rsidRPr="002503E8" w:rsidRDefault="002503E8" w:rsidP="002503E8">
            <w:pPr>
              <w:spacing w:before="20" w:after="20"/>
              <w:rPr>
                <w:b/>
                <w:bCs/>
                <w:sz w:val="20"/>
                <w:szCs w:val="20"/>
              </w:rPr>
            </w:pPr>
            <w:r w:rsidRPr="002503E8">
              <w:rPr>
                <w:b/>
                <w:bCs/>
                <w:sz w:val="20"/>
                <w:szCs w:val="20"/>
              </w:rPr>
              <w:t xml:space="preserve">Кыргыз </w:t>
            </w:r>
            <w:proofErr w:type="spellStart"/>
            <w:r w:rsidRPr="002503E8">
              <w:rPr>
                <w:b/>
                <w:bCs/>
                <w:sz w:val="20"/>
                <w:szCs w:val="20"/>
              </w:rPr>
              <w:t>Республикасы</w:t>
            </w:r>
            <w:proofErr w:type="spellEnd"/>
          </w:p>
        </w:tc>
        <w:tc>
          <w:tcPr>
            <w:tcW w:w="1127" w:type="pct"/>
            <w:vAlign w:val="bottom"/>
            <w:hideMark/>
          </w:tcPr>
          <w:p w14:paraId="3E6F153F" w14:textId="77777777" w:rsidR="002503E8" w:rsidRPr="002503E8" w:rsidRDefault="002503E8" w:rsidP="002503E8">
            <w:pPr>
              <w:tabs>
                <w:tab w:val="left" w:pos="709"/>
              </w:tabs>
              <w:spacing w:before="20" w:after="20"/>
              <w:jc w:val="right"/>
              <w:rPr>
                <w:b/>
                <w:bCs/>
                <w:sz w:val="20"/>
                <w:szCs w:val="20"/>
                <w:lang w:val="ky-KG"/>
              </w:rPr>
            </w:pPr>
            <w:r w:rsidRPr="002503E8">
              <w:rPr>
                <w:b/>
                <w:bCs/>
                <w:sz w:val="20"/>
                <w:szCs w:val="20"/>
                <w:lang w:val="ky-KG"/>
              </w:rPr>
              <w:t>414 446,7</w:t>
            </w:r>
          </w:p>
        </w:tc>
        <w:tc>
          <w:tcPr>
            <w:tcW w:w="795" w:type="pct"/>
            <w:vAlign w:val="bottom"/>
            <w:hideMark/>
          </w:tcPr>
          <w:p w14:paraId="468EF039" w14:textId="77777777" w:rsidR="002503E8" w:rsidRPr="002503E8" w:rsidRDefault="002503E8" w:rsidP="002503E8">
            <w:pPr>
              <w:tabs>
                <w:tab w:val="left" w:pos="709"/>
              </w:tabs>
              <w:spacing w:before="20" w:after="20"/>
              <w:jc w:val="right"/>
              <w:rPr>
                <w:b/>
                <w:bCs/>
                <w:sz w:val="20"/>
                <w:szCs w:val="20"/>
                <w:lang w:val="ky-KG"/>
              </w:rPr>
            </w:pPr>
            <w:r w:rsidRPr="002503E8">
              <w:rPr>
                <w:b/>
                <w:bCs/>
                <w:sz w:val="20"/>
                <w:szCs w:val="20"/>
                <w:lang w:val="ky-KG"/>
              </w:rPr>
              <w:t>1 692 502,0</w:t>
            </w:r>
          </w:p>
        </w:tc>
        <w:tc>
          <w:tcPr>
            <w:tcW w:w="1015" w:type="pct"/>
            <w:vAlign w:val="bottom"/>
            <w:hideMark/>
          </w:tcPr>
          <w:p w14:paraId="74A2887B" w14:textId="77777777" w:rsidR="002503E8" w:rsidRPr="002503E8" w:rsidRDefault="002503E8" w:rsidP="002503E8">
            <w:pPr>
              <w:tabs>
                <w:tab w:val="left" w:pos="709"/>
              </w:tabs>
              <w:spacing w:before="20" w:after="20"/>
              <w:jc w:val="right"/>
              <w:rPr>
                <w:b/>
                <w:bCs/>
                <w:sz w:val="20"/>
                <w:szCs w:val="20"/>
                <w:lang w:val="ky-KG"/>
              </w:rPr>
            </w:pPr>
            <w:r w:rsidRPr="002503E8">
              <w:rPr>
                <w:b/>
                <w:bCs/>
                <w:sz w:val="20"/>
                <w:szCs w:val="20"/>
              </w:rPr>
              <w:t>734 454,2</w:t>
            </w:r>
          </w:p>
        </w:tc>
        <w:tc>
          <w:tcPr>
            <w:tcW w:w="744" w:type="pct"/>
            <w:vAlign w:val="bottom"/>
            <w:hideMark/>
          </w:tcPr>
          <w:p w14:paraId="1A5AC55B" w14:textId="77777777" w:rsidR="002503E8" w:rsidRPr="002503E8" w:rsidRDefault="002503E8" w:rsidP="002503E8">
            <w:pPr>
              <w:tabs>
                <w:tab w:val="left" w:pos="709"/>
              </w:tabs>
              <w:spacing w:before="20" w:after="20"/>
              <w:jc w:val="right"/>
              <w:rPr>
                <w:b/>
                <w:bCs/>
                <w:sz w:val="20"/>
                <w:szCs w:val="20"/>
              </w:rPr>
            </w:pPr>
            <w:r w:rsidRPr="002503E8">
              <w:rPr>
                <w:b/>
                <w:bCs/>
                <w:sz w:val="20"/>
                <w:szCs w:val="20"/>
                <w:lang w:val="ky-KG" w:eastAsia="x-none"/>
              </w:rPr>
              <w:t>13 157,4</w:t>
            </w:r>
          </w:p>
        </w:tc>
      </w:tr>
      <w:tr w:rsidR="002503E8" w:rsidRPr="002503E8" w14:paraId="13815EF6" w14:textId="77777777" w:rsidTr="002503E8">
        <w:trPr>
          <w:trHeight w:val="264"/>
        </w:trPr>
        <w:tc>
          <w:tcPr>
            <w:tcW w:w="1319" w:type="pct"/>
            <w:hideMark/>
          </w:tcPr>
          <w:p w14:paraId="0DCFF190" w14:textId="77777777" w:rsidR="002503E8" w:rsidRPr="002503E8" w:rsidRDefault="002503E8" w:rsidP="002503E8">
            <w:pPr>
              <w:spacing w:before="20" w:after="20"/>
              <w:rPr>
                <w:sz w:val="20"/>
                <w:szCs w:val="20"/>
              </w:rPr>
            </w:pPr>
            <w:r w:rsidRPr="002503E8">
              <w:rPr>
                <w:sz w:val="20"/>
                <w:szCs w:val="20"/>
              </w:rPr>
              <w:t xml:space="preserve">Баткен </w:t>
            </w:r>
            <w:proofErr w:type="spellStart"/>
            <w:r w:rsidRPr="002503E8">
              <w:rPr>
                <w:sz w:val="20"/>
                <w:szCs w:val="20"/>
              </w:rPr>
              <w:t>облусу</w:t>
            </w:r>
            <w:proofErr w:type="spellEnd"/>
          </w:p>
        </w:tc>
        <w:tc>
          <w:tcPr>
            <w:tcW w:w="1127" w:type="pct"/>
            <w:vAlign w:val="bottom"/>
            <w:hideMark/>
          </w:tcPr>
          <w:p w14:paraId="7D72E079" w14:textId="77777777" w:rsidR="002503E8" w:rsidRPr="002503E8" w:rsidRDefault="002503E8" w:rsidP="002503E8">
            <w:pPr>
              <w:jc w:val="right"/>
              <w:rPr>
                <w:color w:val="000000"/>
                <w:sz w:val="20"/>
                <w:szCs w:val="20"/>
                <w:lang w:val="ky-KG"/>
              </w:rPr>
            </w:pPr>
            <w:r w:rsidRPr="002503E8">
              <w:rPr>
                <w:sz w:val="20"/>
                <w:szCs w:val="20"/>
                <w:lang w:val="ky-KG"/>
              </w:rPr>
              <w:t>25 974,5</w:t>
            </w:r>
          </w:p>
        </w:tc>
        <w:tc>
          <w:tcPr>
            <w:tcW w:w="795" w:type="pct"/>
            <w:vAlign w:val="bottom"/>
            <w:hideMark/>
          </w:tcPr>
          <w:p w14:paraId="3B1A86E1" w14:textId="77777777" w:rsidR="002503E8" w:rsidRPr="002503E8" w:rsidRDefault="002503E8" w:rsidP="002503E8">
            <w:pPr>
              <w:jc w:val="right"/>
              <w:rPr>
                <w:color w:val="000000"/>
                <w:sz w:val="20"/>
                <w:szCs w:val="20"/>
                <w:lang w:val="ky-KG"/>
              </w:rPr>
            </w:pPr>
            <w:r w:rsidRPr="002503E8">
              <w:rPr>
                <w:sz w:val="20"/>
                <w:szCs w:val="20"/>
                <w:lang w:val="ky-KG"/>
              </w:rPr>
              <w:t>94 070,8</w:t>
            </w:r>
          </w:p>
        </w:tc>
        <w:tc>
          <w:tcPr>
            <w:tcW w:w="1015" w:type="pct"/>
            <w:vAlign w:val="bottom"/>
            <w:hideMark/>
          </w:tcPr>
          <w:p w14:paraId="03B54893" w14:textId="77777777" w:rsidR="002503E8" w:rsidRPr="002503E8" w:rsidRDefault="002503E8" w:rsidP="002503E8">
            <w:pPr>
              <w:jc w:val="right"/>
              <w:rPr>
                <w:color w:val="000000"/>
                <w:sz w:val="20"/>
                <w:szCs w:val="20"/>
                <w:lang w:val="ky-KG"/>
              </w:rPr>
            </w:pPr>
            <w:r w:rsidRPr="002503E8">
              <w:rPr>
                <w:sz w:val="20"/>
                <w:szCs w:val="20"/>
              </w:rPr>
              <w:t>22 437,3</w:t>
            </w:r>
          </w:p>
        </w:tc>
        <w:tc>
          <w:tcPr>
            <w:tcW w:w="744" w:type="pct"/>
            <w:vAlign w:val="bottom"/>
            <w:hideMark/>
          </w:tcPr>
          <w:p w14:paraId="5CADD2EB" w14:textId="77777777" w:rsidR="002503E8" w:rsidRPr="002503E8" w:rsidRDefault="002503E8" w:rsidP="002503E8">
            <w:pPr>
              <w:jc w:val="right"/>
              <w:rPr>
                <w:color w:val="000000"/>
                <w:sz w:val="20"/>
                <w:szCs w:val="20"/>
              </w:rPr>
            </w:pPr>
            <w:r w:rsidRPr="002503E8">
              <w:rPr>
                <w:sz w:val="20"/>
                <w:szCs w:val="20"/>
                <w:lang w:val="ky-KG"/>
              </w:rPr>
              <w:t>604,0</w:t>
            </w:r>
          </w:p>
        </w:tc>
      </w:tr>
      <w:tr w:rsidR="002503E8" w:rsidRPr="002503E8" w14:paraId="22AC583E" w14:textId="77777777" w:rsidTr="002503E8">
        <w:trPr>
          <w:trHeight w:val="264"/>
        </w:trPr>
        <w:tc>
          <w:tcPr>
            <w:tcW w:w="1319" w:type="pct"/>
            <w:hideMark/>
          </w:tcPr>
          <w:p w14:paraId="6524B1D2" w14:textId="77777777" w:rsidR="002503E8" w:rsidRPr="002503E8" w:rsidRDefault="002503E8" w:rsidP="002503E8">
            <w:pPr>
              <w:spacing w:before="20" w:after="20"/>
              <w:rPr>
                <w:sz w:val="20"/>
                <w:szCs w:val="20"/>
              </w:rPr>
            </w:pPr>
            <w:proofErr w:type="spellStart"/>
            <w:r w:rsidRPr="002503E8">
              <w:rPr>
                <w:sz w:val="20"/>
                <w:szCs w:val="20"/>
              </w:rPr>
              <w:t>Жалал</w:t>
            </w:r>
            <w:proofErr w:type="spellEnd"/>
            <w:r w:rsidRPr="002503E8">
              <w:rPr>
                <w:sz w:val="20"/>
                <w:szCs w:val="20"/>
              </w:rPr>
              <w:t xml:space="preserve">-Абад </w:t>
            </w:r>
            <w:proofErr w:type="spellStart"/>
            <w:r w:rsidRPr="002503E8">
              <w:rPr>
                <w:sz w:val="20"/>
                <w:szCs w:val="20"/>
              </w:rPr>
              <w:t>облусу</w:t>
            </w:r>
            <w:proofErr w:type="spellEnd"/>
          </w:p>
        </w:tc>
        <w:tc>
          <w:tcPr>
            <w:tcW w:w="1127" w:type="pct"/>
            <w:vAlign w:val="bottom"/>
            <w:hideMark/>
          </w:tcPr>
          <w:p w14:paraId="4BC6B6CE" w14:textId="77777777" w:rsidR="002503E8" w:rsidRPr="002503E8" w:rsidRDefault="002503E8" w:rsidP="002503E8">
            <w:pPr>
              <w:jc w:val="right"/>
              <w:rPr>
                <w:color w:val="000000"/>
                <w:sz w:val="20"/>
                <w:szCs w:val="20"/>
                <w:lang w:val="ky-KG"/>
              </w:rPr>
            </w:pPr>
            <w:r w:rsidRPr="002503E8">
              <w:rPr>
                <w:sz w:val="20"/>
                <w:szCs w:val="20"/>
                <w:lang w:val="ky-KG"/>
              </w:rPr>
              <w:t>69 453,0</w:t>
            </w:r>
          </w:p>
        </w:tc>
        <w:tc>
          <w:tcPr>
            <w:tcW w:w="795" w:type="pct"/>
            <w:vAlign w:val="bottom"/>
            <w:hideMark/>
          </w:tcPr>
          <w:p w14:paraId="215FDDCC" w14:textId="77777777" w:rsidR="002503E8" w:rsidRPr="002503E8" w:rsidRDefault="002503E8" w:rsidP="002503E8">
            <w:pPr>
              <w:jc w:val="right"/>
              <w:rPr>
                <w:color w:val="000000"/>
                <w:sz w:val="20"/>
                <w:szCs w:val="20"/>
                <w:lang w:val="ky-KG"/>
              </w:rPr>
            </w:pPr>
            <w:r w:rsidRPr="002503E8">
              <w:rPr>
                <w:sz w:val="20"/>
                <w:szCs w:val="20"/>
                <w:lang w:val="ky-KG"/>
              </w:rPr>
              <w:t>362 402,4</w:t>
            </w:r>
          </w:p>
        </w:tc>
        <w:tc>
          <w:tcPr>
            <w:tcW w:w="1015" w:type="pct"/>
            <w:vAlign w:val="bottom"/>
            <w:hideMark/>
          </w:tcPr>
          <w:p w14:paraId="75CC903B" w14:textId="77777777" w:rsidR="002503E8" w:rsidRPr="002503E8" w:rsidRDefault="002503E8" w:rsidP="002503E8">
            <w:pPr>
              <w:jc w:val="right"/>
              <w:rPr>
                <w:color w:val="000000"/>
                <w:sz w:val="20"/>
                <w:szCs w:val="20"/>
                <w:lang w:val="ky-KG"/>
              </w:rPr>
            </w:pPr>
            <w:r w:rsidRPr="002503E8">
              <w:rPr>
                <w:sz w:val="20"/>
                <w:szCs w:val="20"/>
              </w:rPr>
              <w:t>76 335,0</w:t>
            </w:r>
          </w:p>
        </w:tc>
        <w:tc>
          <w:tcPr>
            <w:tcW w:w="744" w:type="pct"/>
            <w:vAlign w:val="bottom"/>
            <w:hideMark/>
          </w:tcPr>
          <w:p w14:paraId="43C61F52" w14:textId="77777777" w:rsidR="002503E8" w:rsidRPr="002503E8" w:rsidRDefault="002503E8" w:rsidP="002503E8">
            <w:pPr>
              <w:jc w:val="right"/>
              <w:rPr>
                <w:color w:val="000000"/>
                <w:sz w:val="20"/>
                <w:szCs w:val="20"/>
              </w:rPr>
            </w:pPr>
            <w:r w:rsidRPr="002503E8">
              <w:rPr>
                <w:sz w:val="20"/>
                <w:szCs w:val="20"/>
                <w:lang w:val="ky-KG"/>
              </w:rPr>
              <w:t>2 415,9</w:t>
            </w:r>
          </w:p>
        </w:tc>
      </w:tr>
      <w:tr w:rsidR="002503E8" w:rsidRPr="002503E8" w14:paraId="7020C04F" w14:textId="77777777" w:rsidTr="002503E8">
        <w:trPr>
          <w:trHeight w:val="264"/>
        </w:trPr>
        <w:tc>
          <w:tcPr>
            <w:tcW w:w="1319" w:type="pct"/>
            <w:hideMark/>
          </w:tcPr>
          <w:p w14:paraId="48C218FE" w14:textId="77777777" w:rsidR="002503E8" w:rsidRPr="002503E8" w:rsidRDefault="002503E8" w:rsidP="002503E8">
            <w:pPr>
              <w:spacing w:before="20" w:after="20"/>
              <w:rPr>
                <w:sz w:val="20"/>
                <w:szCs w:val="20"/>
              </w:rPr>
            </w:pPr>
            <w:proofErr w:type="spellStart"/>
            <w:r w:rsidRPr="002503E8">
              <w:rPr>
                <w:sz w:val="20"/>
                <w:szCs w:val="20"/>
              </w:rPr>
              <w:t>Ысык</w:t>
            </w:r>
            <w:proofErr w:type="spellEnd"/>
            <w:r w:rsidRPr="002503E8">
              <w:rPr>
                <w:sz w:val="20"/>
                <w:szCs w:val="20"/>
              </w:rPr>
              <w:t>-К</w:t>
            </w:r>
            <w:r w:rsidRPr="002503E8">
              <w:rPr>
                <w:sz w:val="20"/>
                <w:szCs w:val="20"/>
                <w:lang w:val="ky-KG"/>
              </w:rPr>
              <w:t>ө</w:t>
            </w:r>
            <w:r w:rsidRPr="002503E8">
              <w:rPr>
                <w:sz w:val="20"/>
                <w:szCs w:val="20"/>
              </w:rPr>
              <w:t xml:space="preserve">л </w:t>
            </w:r>
            <w:proofErr w:type="spellStart"/>
            <w:r w:rsidRPr="002503E8">
              <w:rPr>
                <w:sz w:val="20"/>
                <w:szCs w:val="20"/>
              </w:rPr>
              <w:t>облусу</w:t>
            </w:r>
            <w:proofErr w:type="spellEnd"/>
          </w:p>
        </w:tc>
        <w:tc>
          <w:tcPr>
            <w:tcW w:w="1127" w:type="pct"/>
            <w:vAlign w:val="bottom"/>
            <w:hideMark/>
          </w:tcPr>
          <w:p w14:paraId="59459347" w14:textId="77777777" w:rsidR="002503E8" w:rsidRPr="002503E8" w:rsidRDefault="002503E8" w:rsidP="002503E8">
            <w:pPr>
              <w:jc w:val="right"/>
              <w:rPr>
                <w:color w:val="000000"/>
                <w:sz w:val="20"/>
                <w:szCs w:val="20"/>
                <w:lang w:val="ky-KG"/>
              </w:rPr>
            </w:pPr>
            <w:r w:rsidRPr="002503E8">
              <w:rPr>
                <w:sz w:val="20"/>
                <w:szCs w:val="20"/>
                <w:lang w:val="ky-KG"/>
              </w:rPr>
              <w:t>63 089,3</w:t>
            </w:r>
          </w:p>
        </w:tc>
        <w:tc>
          <w:tcPr>
            <w:tcW w:w="795" w:type="pct"/>
            <w:vAlign w:val="bottom"/>
            <w:hideMark/>
          </w:tcPr>
          <w:p w14:paraId="5D2FDDD0" w14:textId="77777777" w:rsidR="002503E8" w:rsidRPr="002503E8" w:rsidRDefault="002503E8" w:rsidP="002503E8">
            <w:pPr>
              <w:jc w:val="right"/>
              <w:rPr>
                <w:color w:val="000000"/>
                <w:sz w:val="20"/>
                <w:szCs w:val="20"/>
                <w:lang w:val="ky-KG"/>
              </w:rPr>
            </w:pPr>
            <w:r w:rsidRPr="002503E8">
              <w:rPr>
                <w:sz w:val="20"/>
                <w:szCs w:val="20"/>
                <w:lang w:val="ky-KG"/>
              </w:rPr>
              <w:t>261 610,4</w:t>
            </w:r>
          </w:p>
        </w:tc>
        <w:tc>
          <w:tcPr>
            <w:tcW w:w="1015" w:type="pct"/>
            <w:vAlign w:val="bottom"/>
            <w:hideMark/>
          </w:tcPr>
          <w:p w14:paraId="105D584C" w14:textId="77777777" w:rsidR="002503E8" w:rsidRPr="002503E8" w:rsidRDefault="002503E8" w:rsidP="002503E8">
            <w:pPr>
              <w:jc w:val="right"/>
              <w:rPr>
                <w:color w:val="000000"/>
                <w:sz w:val="20"/>
                <w:szCs w:val="20"/>
                <w:lang w:val="ky-KG"/>
              </w:rPr>
            </w:pPr>
            <w:r w:rsidRPr="002503E8">
              <w:rPr>
                <w:sz w:val="20"/>
                <w:szCs w:val="20"/>
              </w:rPr>
              <w:t>32 950,7</w:t>
            </w:r>
          </w:p>
        </w:tc>
        <w:tc>
          <w:tcPr>
            <w:tcW w:w="744" w:type="pct"/>
            <w:vAlign w:val="bottom"/>
            <w:hideMark/>
          </w:tcPr>
          <w:p w14:paraId="68110604" w14:textId="77777777" w:rsidR="002503E8" w:rsidRPr="002503E8" w:rsidRDefault="002503E8" w:rsidP="002503E8">
            <w:pPr>
              <w:jc w:val="right"/>
              <w:rPr>
                <w:color w:val="000000"/>
                <w:sz w:val="20"/>
                <w:szCs w:val="20"/>
              </w:rPr>
            </w:pPr>
            <w:r w:rsidRPr="002503E8">
              <w:rPr>
                <w:sz w:val="20"/>
                <w:szCs w:val="20"/>
                <w:lang w:val="ky-KG"/>
              </w:rPr>
              <w:t>1 967,1</w:t>
            </w:r>
          </w:p>
        </w:tc>
      </w:tr>
      <w:tr w:rsidR="002503E8" w:rsidRPr="002503E8" w14:paraId="3D957884" w14:textId="77777777" w:rsidTr="002503E8">
        <w:trPr>
          <w:trHeight w:val="264"/>
        </w:trPr>
        <w:tc>
          <w:tcPr>
            <w:tcW w:w="1319" w:type="pct"/>
            <w:hideMark/>
          </w:tcPr>
          <w:p w14:paraId="337E9661" w14:textId="77777777" w:rsidR="002503E8" w:rsidRPr="002503E8" w:rsidRDefault="002503E8" w:rsidP="002503E8">
            <w:pPr>
              <w:spacing w:before="20" w:after="20"/>
              <w:rPr>
                <w:sz w:val="20"/>
                <w:szCs w:val="20"/>
              </w:rPr>
            </w:pPr>
            <w:r w:rsidRPr="002503E8">
              <w:rPr>
                <w:sz w:val="20"/>
                <w:szCs w:val="20"/>
              </w:rPr>
              <w:t xml:space="preserve">Нарын </w:t>
            </w:r>
            <w:proofErr w:type="spellStart"/>
            <w:r w:rsidRPr="002503E8">
              <w:rPr>
                <w:sz w:val="20"/>
                <w:szCs w:val="20"/>
              </w:rPr>
              <w:t>облусу</w:t>
            </w:r>
            <w:proofErr w:type="spellEnd"/>
          </w:p>
        </w:tc>
        <w:tc>
          <w:tcPr>
            <w:tcW w:w="1127" w:type="pct"/>
            <w:vAlign w:val="bottom"/>
            <w:hideMark/>
          </w:tcPr>
          <w:p w14:paraId="1A5BCE7F" w14:textId="586132E1" w:rsidR="002503E8" w:rsidRPr="002503E8" w:rsidRDefault="002503E8" w:rsidP="002503E8">
            <w:pPr>
              <w:jc w:val="right"/>
              <w:rPr>
                <w:color w:val="000000"/>
                <w:sz w:val="20"/>
                <w:szCs w:val="20"/>
                <w:lang w:val="ky-KG"/>
              </w:rPr>
            </w:pPr>
            <w:r w:rsidRPr="002503E8">
              <w:rPr>
                <w:sz w:val="20"/>
                <w:szCs w:val="20"/>
                <w:lang w:val="ky-KG"/>
              </w:rPr>
              <w:t>55 190,0</w:t>
            </w:r>
          </w:p>
        </w:tc>
        <w:tc>
          <w:tcPr>
            <w:tcW w:w="795" w:type="pct"/>
            <w:vAlign w:val="bottom"/>
            <w:hideMark/>
          </w:tcPr>
          <w:p w14:paraId="4F0DAE02" w14:textId="77777777" w:rsidR="002503E8" w:rsidRPr="002503E8" w:rsidRDefault="002503E8" w:rsidP="002503E8">
            <w:pPr>
              <w:jc w:val="right"/>
              <w:rPr>
                <w:color w:val="000000"/>
                <w:sz w:val="20"/>
                <w:szCs w:val="20"/>
                <w:lang w:val="ky-KG"/>
              </w:rPr>
            </w:pPr>
            <w:r w:rsidRPr="002503E8">
              <w:rPr>
                <w:sz w:val="20"/>
                <w:szCs w:val="20"/>
                <w:lang w:val="ky-KG"/>
              </w:rPr>
              <w:t>137 614,0</w:t>
            </w:r>
          </w:p>
        </w:tc>
        <w:tc>
          <w:tcPr>
            <w:tcW w:w="1015" w:type="pct"/>
            <w:vAlign w:val="bottom"/>
            <w:hideMark/>
          </w:tcPr>
          <w:p w14:paraId="5AD974B1" w14:textId="77777777" w:rsidR="002503E8" w:rsidRPr="002503E8" w:rsidRDefault="002503E8" w:rsidP="002503E8">
            <w:pPr>
              <w:jc w:val="right"/>
              <w:rPr>
                <w:color w:val="000000"/>
                <w:sz w:val="20"/>
                <w:szCs w:val="20"/>
                <w:lang w:val="ky-KG"/>
              </w:rPr>
            </w:pPr>
            <w:r w:rsidRPr="002503E8">
              <w:rPr>
                <w:sz w:val="20"/>
                <w:szCs w:val="20"/>
              </w:rPr>
              <w:t>7 767,0</w:t>
            </w:r>
          </w:p>
        </w:tc>
        <w:tc>
          <w:tcPr>
            <w:tcW w:w="744" w:type="pct"/>
            <w:vAlign w:val="bottom"/>
            <w:hideMark/>
          </w:tcPr>
          <w:p w14:paraId="635E8EB4" w14:textId="77777777" w:rsidR="002503E8" w:rsidRPr="002503E8" w:rsidRDefault="002503E8" w:rsidP="002503E8">
            <w:pPr>
              <w:jc w:val="right"/>
              <w:rPr>
                <w:color w:val="000000"/>
                <w:sz w:val="20"/>
                <w:szCs w:val="20"/>
              </w:rPr>
            </w:pPr>
            <w:r w:rsidRPr="002503E8">
              <w:rPr>
                <w:sz w:val="20"/>
                <w:szCs w:val="20"/>
                <w:lang w:val="ky-KG"/>
              </w:rPr>
              <w:t>2 446,0</w:t>
            </w:r>
          </w:p>
        </w:tc>
      </w:tr>
      <w:tr w:rsidR="002503E8" w:rsidRPr="002503E8" w14:paraId="591A5E84" w14:textId="77777777" w:rsidTr="002503E8">
        <w:trPr>
          <w:trHeight w:val="264"/>
        </w:trPr>
        <w:tc>
          <w:tcPr>
            <w:tcW w:w="1319" w:type="pct"/>
            <w:hideMark/>
          </w:tcPr>
          <w:p w14:paraId="2A3D33BA" w14:textId="77777777" w:rsidR="002503E8" w:rsidRPr="002503E8" w:rsidRDefault="002503E8" w:rsidP="002503E8">
            <w:pPr>
              <w:tabs>
                <w:tab w:val="left" w:pos="709"/>
              </w:tabs>
              <w:spacing w:before="20" w:after="20"/>
              <w:rPr>
                <w:sz w:val="20"/>
                <w:szCs w:val="20"/>
              </w:rPr>
            </w:pPr>
            <w:r w:rsidRPr="002503E8">
              <w:rPr>
                <w:sz w:val="20"/>
                <w:szCs w:val="20"/>
              </w:rPr>
              <w:t xml:space="preserve">Ош </w:t>
            </w:r>
            <w:proofErr w:type="spellStart"/>
            <w:r w:rsidRPr="002503E8">
              <w:rPr>
                <w:sz w:val="20"/>
                <w:szCs w:val="20"/>
                <w:lang w:val="x-none" w:eastAsia="x-none"/>
              </w:rPr>
              <w:t>облусу</w:t>
            </w:r>
            <w:proofErr w:type="spellEnd"/>
          </w:p>
        </w:tc>
        <w:tc>
          <w:tcPr>
            <w:tcW w:w="1127" w:type="pct"/>
            <w:vAlign w:val="bottom"/>
            <w:hideMark/>
          </w:tcPr>
          <w:p w14:paraId="08F61CE6" w14:textId="77777777" w:rsidR="002503E8" w:rsidRPr="002503E8" w:rsidRDefault="002503E8" w:rsidP="002503E8">
            <w:pPr>
              <w:jc w:val="right"/>
              <w:rPr>
                <w:color w:val="000000"/>
                <w:sz w:val="20"/>
                <w:szCs w:val="20"/>
                <w:lang w:val="ky-KG"/>
              </w:rPr>
            </w:pPr>
            <w:r w:rsidRPr="002503E8">
              <w:rPr>
                <w:sz w:val="20"/>
                <w:szCs w:val="20"/>
                <w:lang w:val="ky-KG"/>
              </w:rPr>
              <w:t>80 981,1</w:t>
            </w:r>
          </w:p>
        </w:tc>
        <w:tc>
          <w:tcPr>
            <w:tcW w:w="795" w:type="pct"/>
            <w:vAlign w:val="bottom"/>
            <w:hideMark/>
          </w:tcPr>
          <w:p w14:paraId="64BF4B1D" w14:textId="77777777" w:rsidR="002503E8" w:rsidRPr="002503E8" w:rsidRDefault="002503E8" w:rsidP="002503E8">
            <w:pPr>
              <w:jc w:val="right"/>
              <w:rPr>
                <w:color w:val="000000"/>
                <w:sz w:val="20"/>
                <w:szCs w:val="20"/>
                <w:lang w:val="ky-KG"/>
              </w:rPr>
            </w:pPr>
            <w:r w:rsidRPr="002503E8">
              <w:rPr>
                <w:sz w:val="20"/>
                <w:szCs w:val="20"/>
                <w:lang w:val="ky-KG"/>
              </w:rPr>
              <w:t>316 868,8</w:t>
            </w:r>
          </w:p>
        </w:tc>
        <w:tc>
          <w:tcPr>
            <w:tcW w:w="1015" w:type="pct"/>
            <w:vAlign w:val="bottom"/>
            <w:hideMark/>
          </w:tcPr>
          <w:p w14:paraId="19B19425" w14:textId="77777777" w:rsidR="002503E8" w:rsidRPr="002503E8" w:rsidRDefault="002503E8" w:rsidP="002503E8">
            <w:pPr>
              <w:jc w:val="right"/>
              <w:rPr>
                <w:color w:val="000000"/>
                <w:sz w:val="20"/>
                <w:szCs w:val="20"/>
                <w:lang w:val="ky-KG"/>
              </w:rPr>
            </w:pPr>
            <w:r w:rsidRPr="002503E8">
              <w:rPr>
                <w:sz w:val="20"/>
                <w:szCs w:val="20"/>
              </w:rPr>
              <w:t>71 427,3</w:t>
            </w:r>
          </w:p>
        </w:tc>
        <w:tc>
          <w:tcPr>
            <w:tcW w:w="744" w:type="pct"/>
            <w:vAlign w:val="bottom"/>
            <w:hideMark/>
          </w:tcPr>
          <w:p w14:paraId="4C8D058A" w14:textId="77777777" w:rsidR="002503E8" w:rsidRPr="002503E8" w:rsidRDefault="002503E8" w:rsidP="002503E8">
            <w:pPr>
              <w:jc w:val="right"/>
              <w:rPr>
                <w:color w:val="000000"/>
                <w:sz w:val="20"/>
                <w:szCs w:val="20"/>
              </w:rPr>
            </w:pPr>
            <w:r w:rsidRPr="002503E8">
              <w:rPr>
                <w:sz w:val="20"/>
                <w:szCs w:val="20"/>
                <w:lang w:val="ky-KG"/>
              </w:rPr>
              <w:t>2 192,5</w:t>
            </w:r>
          </w:p>
        </w:tc>
      </w:tr>
      <w:tr w:rsidR="002503E8" w:rsidRPr="002503E8" w14:paraId="010C93FF" w14:textId="77777777" w:rsidTr="002503E8">
        <w:trPr>
          <w:trHeight w:val="264"/>
        </w:trPr>
        <w:tc>
          <w:tcPr>
            <w:tcW w:w="1319" w:type="pct"/>
            <w:hideMark/>
          </w:tcPr>
          <w:p w14:paraId="63A8D08F" w14:textId="77777777" w:rsidR="002503E8" w:rsidRPr="002503E8" w:rsidRDefault="002503E8" w:rsidP="002503E8">
            <w:pPr>
              <w:tabs>
                <w:tab w:val="left" w:pos="709"/>
              </w:tabs>
              <w:spacing w:before="20" w:after="20"/>
              <w:rPr>
                <w:sz w:val="20"/>
                <w:szCs w:val="20"/>
              </w:rPr>
            </w:pPr>
            <w:r w:rsidRPr="002503E8">
              <w:rPr>
                <w:sz w:val="20"/>
                <w:szCs w:val="20"/>
              </w:rPr>
              <w:t xml:space="preserve">Талас </w:t>
            </w:r>
            <w:proofErr w:type="spellStart"/>
            <w:r w:rsidRPr="002503E8">
              <w:rPr>
                <w:sz w:val="20"/>
                <w:szCs w:val="20"/>
                <w:lang w:val="x-none" w:eastAsia="x-none"/>
              </w:rPr>
              <w:t>облусу</w:t>
            </w:r>
            <w:proofErr w:type="spellEnd"/>
          </w:p>
        </w:tc>
        <w:tc>
          <w:tcPr>
            <w:tcW w:w="1127" w:type="pct"/>
            <w:vAlign w:val="bottom"/>
            <w:hideMark/>
          </w:tcPr>
          <w:p w14:paraId="5E55D949" w14:textId="77777777" w:rsidR="002503E8" w:rsidRPr="002503E8" w:rsidRDefault="002503E8" w:rsidP="002503E8">
            <w:pPr>
              <w:jc w:val="right"/>
              <w:rPr>
                <w:color w:val="000000"/>
                <w:sz w:val="20"/>
                <w:szCs w:val="20"/>
                <w:lang w:val="ky-KG"/>
              </w:rPr>
            </w:pPr>
            <w:r w:rsidRPr="002503E8">
              <w:rPr>
                <w:sz w:val="20"/>
                <w:szCs w:val="20"/>
                <w:lang w:val="ky-KG"/>
              </w:rPr>
              <w:t>22 712,8</w:t>
            </w:r>
          </w:p>
        </w:tc>
        <w:tc>
          <w:tcPr>
            <w:tcW w:w="795" w:type="pct"/>
            <w:vAlign w:val="bottom"/>
            <w:hideMark/>
          </w:tcPr>
          <w:p w14:paraId="1E7DAF78" w14:textId="77777777" w:rsidR="002503E8" w:rsidRPr="002503E8" w:rsidRDefault="002503E8" w:rsidP="002503E8">
            <w:pPr>
              <w:jc w:val="right"/>
              <w:rPr>
                <w:color w:val="000000"/>
                <w:sz w:val="20"/>
                <w:szCs w:val="20"/>
                <w:lang w:val="ky-KG"/>
              </w:rPr>
            </w:pPr>
            <w:r w:rsidRPr="002503E8">
              <w:rPr>
                <w:sz w:val="20"/>
                <w:szCs w:val="20"/>
                <w:lang w:val="ky-KG"/>
              </w:rPr>
              <w:t>71 564,9</w:t>
            </w:r>
          </w:p>
        </w:tc>
        <w:tc>
          <w:tcPr>
            <w:tcW w:w="1015" w:type="pct"/>
            <w:vAlign w:val="bottom"/>
            <w:hideMark/>
          </w:tcPr>
          <w:p w14:paraId="56C1624A" w14:textId="77777777" w:rsidR="002503E8" w:rsidRPr="002503E8" w:rsidRDefault="002503E8" w:rsidP="002503E8">
            <w:pPr>
              <w:jc w:val="right"/>
              <w:rPr>
                <w:color w:val="000000"/>
                <w:sz w:val="20"/>
                <w:szCs w:val="20"/>
                <w:lang w:val="ky-KG"/>
              </w:rPr>
            </w:pPr>
            <w:r w:rsidRPr="002503E8">
              <w:rPr>
                <w:sz w:val="20"/>
                <w:szCs w:val="20"/>
              </w:rPr>
              <w:t>21 699,1</w:t>
            </w:r>
          </w:p>
        </w:tc>
        <w:tc>
          <w:tcPr>
            <w:tcW w:w="744" w:type="pct"/>
            <w:vAlign w:val="bottom"/>
            <w:hideMark/>
          </w:tcPr>
          <w:p w14:paraId="53E4869A" w14:textId="77777777" w:rsidR="002503E8" w:rsidRPr="002503E8" w:rsidRDefault="002503E8" w:rsidP="002503E8">
            <w:pPr>
              <w:jc w:val="right"/>
              <w:rPr>
                <w:color w:val="000000"/>
                <w:sz w:val="20"/>
                <w:szCs w:val="20"/>
              </w:rPr>
            </w:pPr>
            <w:r w:rsidRPr="002503E8">
              <w:rPr>
                <w:sz w:val="20"/>
                <w:szCs w:val="20"/>
                <w:lang w:val="ky-KG"/>
              </w:rPr>
              <w:t>1 504,6</w:t>
            </w:r>
          </w:p>
        </w:tc>
      </w:tr>
      <w:tr w:rsidR="002503E8" w:rsidRPr="002503E8" w14:paraId="183C6DD6" w14:textId="77777777" w:rsidTr="002503E8">
        <w:trPr>
          <w:trHeight w:val="264"/>
        </w:trPr>
        <w:tc>
          <w:tcPr>
            <w:tcW w:w="1319" w:type="pct"/>
            <w:hideMark/>
          </w:tcPr>
          <w:p w14:paraId="5A964D24" w14:textId="77777777" w:rsidR="002503E8" w:rsidRPr="002503E8" w:rsidRDefault="002503E8" w:rsidP="002503E8">
            <w:pPr>
              <w:tabs>
                <w:tab w:val="left" w:pos="709"/>
              </w:tabs>
              <w:spacing w:before="20" w:after="20"/>
              <w:rPr>
                <w:sz w:val="20"/>
                <w:szCs w:val="20"/>
              </w:rPr>
            </w:pPr>
            <w:proofErr w:type="spellStart"/>
            <w:r w:rsidRPr="002503E8">
              <w:rPr>
                <w:sz w:val="20"/>
                <w:szCs w:val="20"/>
              </w:rPr>
              <w:t>Чүй</w:t>
            </w:r>
            <w:proofErr w:type="spellEnd"/>
            <w:r w:rsidRPr="002503E8">
              <w:rPr>
                <w:sz w:val="20"/>
                <w:szCs w:val="20"/>
              </w:rPr>
              <w:t xml:space="preserve"> </w:t>
            </w:r>
            <w:proofErr w:type="spellStart"/>
            <w:r w:rsidRPr="002503E8">
              <w:rPr>
                <w:sz w:val="20"/>
                <w:szCs w:val="20"/>
                <w:lang w:val="x-none" w:eastAsia="x-none"/>
              </w:rPr>
              <w:t>облусу</w:t>
            </w:r>
            <w:proofErr w:type="spellEnd"/>
          </w:p>
        </w:tc>
        <w:tc>
          <w:tcPr>
            <w:tcW w:w="1127" w:type="pct"/>
            <w:vAlign w:val="bottom"/>
            <w:hideMark/>
          </w:tcPr>
          <w:p w14:paraId="531A3E10" w14:textId="77777777" w:rsidR="002503E8" w:rsidRPr="002503E8" w:rsidRDefault="002503E8" w:rsidP="002503E8">
            <w:pPr>
              <w:jc w:val="right"/>
              <w:rPr>
                <w:color w:val="000000"/>
                <w:sz w:val="20"/>
                <w:szCs w:val="20"/>
                <w:lang w:val="ky-KG"/>
              </w:rPr>
            </w:pPr>
            <w:r w:rsidRPr="002503E8">
              <w:rPr>
                <w:sz w:val="20"/>
                <w:szCs w:val="20"/>
                <w:lang w:val="ky-KG"/>
              </w:rPr>
              <w:t>89 521,3</w:t>
            </w:r>
          </w:p>
        </w:tc>
        <w:tc>
          <w:tcPr>
            <w:tcW w:w="795" w:type="pct"/>
            <w:vAlign w:val="bottom"/>
            <w:hideMark/>
          </w:tcPr>
          <w:p w14:paraId="30CBC4E7" w14:textId="77777777" w:rsidR="002503E8" w:rsidRPr="002503E8" w:rsidRDefault="002503E8" w:rsidP="002503E8">
            <w:pPr>
              <w:jc w:val="right"/>
              <w:rPr>
                <w:color w:val="000000"/>
                <w:sz w:val="20"/>
                <w:szCs w:val="20"/>
                <w:lang w:val="ky-KG"/>
              </w:rPr>
            </w:pPr>
            <w:r w:rsidRPr="002503E8">
              <w:rPr>
                <w:sz w:val="20"/>
                <w:szCs w:val="20"/>
                <w:lang w:val="ky-KG"/>
              </w:rPr>
              <w:t>421 876,2</w:t>
            </w:r>
          </w:p>
        </w:tc>
        <w:tc>
          <w:tcPr>
            <w:tcW w:w="1015" w:type="pct"/>
            <w:vAlign w:val="bottom"/>
            <w:hideMark/>
          </w:tcPr>
          <w:p w14:paraId="144DAAA3" w14:textId="77777777" w:rsidR="002503E8" w:rsidRPr="002503E8" w:rsidRDefault="002503E8" w:rsidP="002503E8">
            <w:pPr>
              <w:jc w:val="right"/>
              <w:rPr>
                <w:color w:val="000000"/>
                <w:sz w:val="20"/>
                <w:szCs w:val="20"/>
                <w:lang w:val="ky-KG"/>
              </w:rPr>
            </w:pPr>
            <w:r w:rsidRPr="002503E8">
              <w:rPr>
                <w:sz w:val="20"/>
                <w:szCs w:val="20"/>
              </w:rPr>
              <w:t>388 158,8</w:t>
            </w:r>
          </w:p>
        </w:tc>
        <w:tc>
          <w:tcPr>
            <w:tcW w:w="744" w:type="pct"/>
            <w:vAlign w:val="bottom"/>
            <w:hideMark/>
          </w:tcPr>
          <w:p w14:paraId="0297E518" w14:textId="77777777" w:rsidR="002503E8" w:rsidRPr="002503E8" w:rsidRDefault="002503E8" w:rsidP="002503E8">
            <w:pPr>
              <w:jc w:val="right"/>
              <w:rPr>
                <w:color w:val="000000"/>
                <w:sz w:val="20"/>
                <w:szCs w:val="20"/>
              </w:rPr>
            </w:pPr>
            <w:r w:rsidRPr="002503E8">
              <w:rPr>
                <w:sz w:val="20"/>
                <w:szCs w:val="20"/>
                <w:lang w:val="ky-KG"/>
              </w:rPr>
              <w:t>1 880,7</w:t>
            </w:r>
          </w:p>
        </w:tc>
      </w:tr>
      <w:tr w:rsidR="002503E8" w:rsidRPr="002503E8" w14:paraId="75B5289D" w14:textId="77777777" w:rsidTr="002503E8">
        <w:trPr>
          <w:trHeight w:val="150"/>
        </w:trPr>
        <w:tc>
          <w:tcPr>
            <w:tcW w:w="1319" w:type="pct"/>
            <w:hideMark/>
          </w:tcPr>
          <w:p w14:paraId="614E7359" w14:textId="77777777" w:rsidR="002503E8" w:rsidRPr="002503E8" w:rsidRDefault="002503E8" w:rsidP="002503E8">
            <w:pPr>
              <w:tabs>
                <w:tab w:val="left" w:pos="709"/>
              </w:tabs>
              <w:spacing w:before="20" w:after="20"/>
              <w:rPr>
                <w:sz w:val="20"/>
                <w:szCs w:val="20"/>
              </w:rPr>
            </w:pPr>
            <w:r w:rsidRPr="002503E8">
              <w:rPr>
                <w:sz w:val="20"/>
                <w:szCs w:val="20"/>
              </w:rPr>
              <w:t>Бишкек ш.</w:t>
            </w:r>
          </w:p>
        </w:tc>
        <w:tc>
          <w:tcPr>
            <w:tcW w:w="1127" w:type="pct"/>
            <w:vAlign w:val="bottom"/>
            <w:hideMark/>
          </w:tcPr>
          <w:p w14:paraId="19AC0E8D" w14:textId="77777777" w:rsidR="002503E8" w:rsidRPr="002503E8" w:rsidRDefault="002503E8" w:rsidP="002503E8">
            <w:pPr>
              <w:jc w:val="right"/>
              <w:rPr>
                <w:color w:val="000000"/>
                <w:sz w:val="20"/>
                <w:szCs w:val="20"/>
                <w:lang w:val="ky-KG"/>
              </w:rPr>
            </w:pPr>
            <w:r w:rsidRPr="002503E8">
              <w:rPr>
                <w:sz w:val="20"/>
                <w:szCs w:val="20"/>
                <w:lang w:val="ky-KG"/>
              </w:rPr>
              <w:t>5 049,5</w:t>
            </w:r>
          </w:p>
        </w:tc>
        <w:tc>
          <w:tcPr>
            <w:tcW w:w="795" w:type="pct"/>
            <w:vAlign w:val="bottom"/>
            <w:hideMark/>
          </w:tcPr>
          <w:p w14:paraId="78B6FC4E" w14:textId="77777777" w:rsidR="002503E8" w:rsidRPr="002503E8" w:rsidRDefault="002503E8" w:rsidP="002503E8">
            <w:pPr>
              <w:jc w:val="right"/>
              <w:rPr>
                <w:color w:val="000000"/>
                <w:sz w:val="20"/>
                <w:szCs w:val="20"/>
                <w:lang w:val="ky-KG"/>
              </w:rPr>
            </w:pPr>
            <w:r w:rsidRPr="002503E8">
              <w:rPr>
                <w:sz w:val="20"/>
                <w:szCs w:val="20"/>
                <w:lang w:val="ky-KG"/>
              </w:rPr>
              <w:t>15 457,1</w:t>
            </w:r>
          </w:p>
        </w:tc>
        <w:tc>
          <w:tcPr>
            <w:tcW w:w="1015" w:type="pct"/>
            <w:vAlign w:val="bottom"/>
            <w:hideMark/>
          </w:tcPr>
          <w:p w14:paraId="1EFA284F" w14:textId="77777777" w:rsidR="002503E8" w:rsidRPr="002503E8" w:rsidRDefault="002503E8" w:rsidP="002503E8">
            <w:pPr>
              <w:jc w:val="right"/>
              <w:rPr>
                <w:color w:val="000000"/>
                <w:sz w:val="20"/>
                <w:szCs w:val="20"/>
                <w:lang w:val="ky-KG"/>
              </w:rPr>
            </w:pPr>
            <w:r w:rsidRPr="002503E8">
              <w:rPr>
                <w:sz w:val="20"/>
                <w:szCs w:val="20"/>
              </w:rPr>
              <w:t>109 812,2</w:t>
            </w:r>
          </w:p>
        </w:tc>
        <w:tc>
          <w:tcPr>
            <w:tcW w:w="744" w:type="pct"/>
            <w:vAlign w:val="bottom"/>
            <w:hideMark/>
          </w:tcPr>
          <w:p w14:paraId="7DE92ECB" w14:textId="77777777" w:rsidR="002503E8" w:rsidRPr="002503E8" w:rsidRDefault="002503E8" w:rsidP="002503E8">
            <w:pPr>
              <w:jc w:val="right"/>
              <w:rPr>
                <w:color w:val="000000"/>
                <w:sz w:val="20"/>
                <w:szCs w:val="20"/>
              </w:rPr>
            </w:pPr>
            <w:r w:rsidRPr="002503E8">
              <w:rPr>
                <w:sz w:val="20"/>
                <w:szCs w:val="20"/>
                <w:lang w:val="ky-KG"/>
              </w:rPr>
              <w:t>65,9</w:t>
            </w:r>
          </w:p>
        </w:tc>
      </w:tr>
      <w:tr w:rsidR="002503E8" w:rsidRPr="002503E8" w14:paraId="6E2F6E17" w14:textId="77777777" w:rsidTr="002503E8">
        <w:trPr>
          <w:trHeight w:val="264"/>
        </w:trPr>
        <w:tc>
          <w:tcPr>
            <w:tcW w:w="1319" w:type="pct"/>
            <w:hideMark/>
          </w:tcPr>
          <w:p w14:paraId="41E40D70" w14:textId="77777777" w:rsidR="002503E8" w:rsidRPr="002503E8" w:rsidRDefault="002503E8" w:rsidP="002503E8">
            <w:pPr>
              <w:shd w:val="clear" w:color="auto" w:fill="FFFFFF"/>
              <w:spacing w:before="20" w:after="20"/>
              <w:rPr>
                <w:sz w:val="20"/>
                <w:szCs w:val="20"/>
              </w:rPr>
            </w:pPr>
            <w:r w:rsidRPr="002503E8">
              <w:rPr>
                <w:sz w:val="20"/>
                <w:szCs w:val="20"/>
              </w:rPr>
              <w:t>Ош ш.</w:t>
            </w:r>
          </w:p>
        </w:tc>
        <w:tc>
          <w:tcPr>
            <w:tcW w:w="1127" w:type="pct"/>
            <w:vAlign w:val="bottom"/>
            <w:hideMark/>
          </w:tcPr>
          <w:p w14:paraId="64E46C02" w14:textId="77777777" w:rsidR="002503E8" w:rsidRPr="002503E8" w:rsidRDefault="002503E8" w:rsidP="002503E8">
            <w:pPr>
              <w:jc w:val="right"/>
              <w:rPr>
                <w:color w:val="000000"/>
                <w:sz w:val="20"/>
                <w:szCs w:val="20"/>
                <w:lang w:val="ky-KG"/>
              </w:rPr>
            </w:pPr>
            <w:r w:rsidRPr="002503E8">
              <w:rPr>
                <w:sz w:val="20"/>
                <w:szCs w:val="20"/>
                <w:lang w:val="ky-KG"/>
              </w:rPr>
              <w:t>2 475,2</w:t>
            </w:r>
          </w:p>
        </w:tc>
        <w:tc>
          <w:tcPr>
            <w:tcW w:w="795" w:type="pct"/>
            <w:vAlign w:val="bottom"/>
            <w:hideMark/>
          </w:tcPr>
          <w:p w14:paraId="2A107F44" w14:textId="77777777" w:rsidR="002503E8" w:rsidRPr="002503E8" w:rsidRDefault="002503E8" w:rsidP="002503E8">
            <w:pPr>
              <w:jc w:val="right"/>
              <w:rPr>
                <w:color w:val="000000"/>
                <w:sz w:val="20"/>
                <w:szCs w:val="20"/>
                <w:lang w:val="ky-KG"/>
              </w:rPr>
            </w:pPr>
            <w:r w:rsidRPr="002503E8">
              <w:rPr>
                <w:sz w:val="20"/>
                <w:szCs w:val="20"/>
                <w:lang w:val="ky-KG"/>
              </w:rPr>
              <w:t>11 037,4</w:t>
            </w:r>
          </w:p>
        </w:tc>
        <w:tc>
          <w:tcPr>
            <w:tcW w:w="1015" w:type="pct"/>
            <w:vAlign w:val="bottom"/>
            <w:hideMark/>
          </w:tcPr>
          <w:p w14:paraId="55EF14D1" w14:textId="77777777" w:rsidR="002503E8" w:rsidRPr="002503E8" w:rsidRDefault="002503E8" w:rsidP="002503E8">
            <w:pPr>
              <w:jc w:val="right"/>
              <w:rPr>
                <w:color w:val="000000"/>
                <w:sz w:val="20"/>
                <w:szCs w:val="20"/>
                <w:lang w:val="ky-KG"/>
              </w:rPr>
            </w:pPr>
            <w:r w:rsidRPr="002503E8">
              <w:rPr>
                <w:sz w:val="20"/>
                <w:szCs w:val="20"/>
              </w:rPr>
              <w:t>3 866,8</w:t>
            </w:r>
          </w:p>
        </w:tc>
        <w:tc>
          <w:tcPr>
            <w:tcW w:w="744" w:type="pct"/>
            <w:vAlign w:val="bottom"/>
            <w:hideMark/>
          </w:tcPr>
          <w:p w14:paraId="4FFE69D8" w14:textId="77777777" w:rsidR="002503E8" w:rsidRPr="002503E8" w:rsidRDefault="002503E8" w:rsidP="002503E8">
            <w:pPr>
              <w:jc w:val="right"/>
              <w:rPr>
                <w:color w:val="000000"/>
                <w:sz w:val="20"/>
                <w:szCs w:val="20"/>
              </w:rPr>
            </w:pPr>
            <w:r w:rsidRPr="002503E8">
              <w:rPr>
                <w:sz w:val="20"/>
                <w:szCs w:val="20"/>
                <w:lang w:val="ky-KG"/>
              </w:rPr>
              <w:t>80,7</w:t>
            </w:r>
          </w:p>
        </w:tc>
      </w:tr>
      <w:tr w:rsidR="00695833" w:rsidRPr="002503E8" w14:paraId="7CE8B34D" w14:textId="77777777" w:rsidTr="00695833">
        <w:trPr>
          <w:trHeight w:val="264"/>
        </w:trPr>
        <w:tc>
          <w:tcPr>
            <w:tcW w:w="1319" w:type="pct"/>
            <w:hideMark/>
          </w:tcPr>
          <w:p w14:paraId="67B1A185" w14:textId="1558A82C" w:rsidR="00695833" w:rsidRPr="002503E8" w:rsidRDefault="00695833" w:rsidP="002503E8">
            <w:pPr>
              <w:tabs>
                <w:tab w:val="left" w:pos="709"/>
              </w:tabs>
              <w:spacing w:before="20" w:after="20"/>
              <w:jc w:val="center"/>
              <w:rPr>
                <w:b/>
                <w:i/>
                <w:spacing w:val="-10"/>
                <w:sz w:val="20"/>
                <w:szCs w:val="20"/>
              </w:rPr>
            </w:pPr>
            <w:r w:rsidRPr="002C3151">
              <w:rPr>
                <w:b/>
                <w:i/>
                <w:iCs/>
                <w:spacing w:val="-10"/>
                <w:sz w:val="20"/>
                <w:szCs w:val="20"/>
              </w:rPr>
              <w:t xml:space="preserve"> </w:t>
            </w:r>
          </w:p>
        </w:tc>
        <w:tc>
          <w:tcPr>
            <w:tcW w:w="3681" w:type="pct"/>
            <w:gridSpan w:val="4"/>
          </w:tcPr>
          <w:p w14:paraId="7775CA8E" w14:textId="05385AE2" w:rsidR="00695833" w:rsidRPr="002503E8" w:rsidRDefault="00695833" w:rsidP="002503E8">
            <w:pPr>
              <w:tabs>
                <w:tab w:val="left" w:pos="709"/>
              </w:tabs>
              <w:spacing w:before="20" w:after="20"/>
              <w:jc w:val="center"/>
              <w:rPr>
                <w:b/>
                <w:i/>
                <w:spacing w:val="-10"/>
                <w:sz w:val="20"/>
                <w:szCs w:val="20"/>
              </w:rPr>
            </w:pPr>
            <w:proofErr w:type="spellStart"/>
            <w:r w:rsidRPr="002503E8">
              <w:rPr>
                <w:b/>
                <w:i/>
                <w:iCs/>
                <w:spacing w:val="-10"/>
                <w:sz w:val="20"/>
                <w:szCs w:val="20"/>
              </w:rPr>
              <w:t>Өткөн</w:t>
            </w:r>
            <w:proofErr w:type="spellEnd"/>
            <w:r w:rsidRPr="002503E8">
              <w:rPr>
                <w:b/>
                <w:i/>
                <w:iCs/>
                <w:spacing w:val="-10"/>
                <w:sz w:val="20"/>
                <w:szCs w:val="20"/>
              </w:rPr>
              <w:t xml:space="preserve"> </w:t>
            </w:r>
            <w:proofErr w:type="spellStart"/>
            <w:r w:rsidRPr="002503E8">
              <w:rPr>
                <w:b/>
                <w:i/>
                <w:iCs/>
                <w:spacing w:val="-10"/>
                <w:sz w:val="20"/>
                <w:szCs w:val="20"/>
              </w:rPr>
              <w:t>жылдын</w:t>
            </w:r>
            <w:proofErr w:type="spellEnd"/>
            <w:r w:rsidRPr="002503E8">
              <w:rPr>
                <w:b/>
                <w:i/>
                <w:iCs/>
                <w:spacing w:val="-10"/>
                <w:sz w:val="20"/>
                <w:szCs w:val="20"/>
              </w:rPr>
              <w:t xml:space="preserve"> </w:t>
            </w:r>
            <w:proofErr w:type="spellStart"/>
            <w:proofErr w:type="gramStart"/>
            <w:r w:rsidRPr="002503E8">
              <w:rPr>
                <w:b/>
                <w:i/>
                <w:iCs/>
                <w:spacing w:val="-10"/>
                <w:sz w:val="20"/>
                <w:szCs w:val="20"/>
              </w:rPr>
              <w:t>тийиштүү</w:t>
            </w:r>
            <w:proofErr w:type="spellEnd"/>
            <w:r w:rsidRPr="002503E8">
              <w:rPr>
                <w:b/>
                <w:i/>
                <w:iCs/>
                <w:spacing w:val="-10"/>
                <w:sz w:val="20"/>
                <w:szCs w:val="20"/>
              </w:rPr>
              <w:t xml:space="preserve">  </w:t>
            </w:r>
            <w:proofErr w:type="spellStart"/>
            <w:r w:rsidRPr="002503E8">
              <w:rPr>
                <w:b/>
                <w:i/>
                <w:iCs/>
                <w:spacing w:val="-10"/>
                <w:sz w:val="20"/>
                <w:szCs w:val="20"/>
              </w:rPr>
              <w:t>мезгилине</w:t>
            </w:r>
            <w:proofErr w:type="spellEnd"/>
            <w:proofErr w:type="gramEnd"/>
            <w:r w:rsidRPr="002503E8">
              <w:rPr>
                <w:b/>
                <w:i/>
                <w:iCs/>
                <w:spacing w:val="-10"/>
                <w:sz w:val="20"/>
                <w:szCs w:val="20"/>
              </w:rPr>
              <w:t xml:space="preserve"> карата </w:t>
            </w:r>
            <w:proofErr w:type="spellStart"/>
            <w:r w:rsidRPr="002503E8">
              <w:rPr>
                <w:b/>
                <w:i/>
                <w:iCs/>
                <w:spacing w:val="-10"/>
                <w:sz w:val="20"/>
                <w:szCs w:val="20"/>
              </w:rPr>
              <w:t>пайыз</w:t>
            </w:r>
            <w:proofErr w:type="spellEnd"/>
            <w:r w:rsidRPr="002503E8">
              <w:rPr>
                <w:b/>
                <w:i/>
                <w:iCs/>
                <w:spacing w:val="-10"/>
                <w:sz w:val="20"/>
                <w:szCs w:val="20"/>
              </w:rPr>
              <w:t xml:space="preserve"> </w:t>
            </w:r>
            <w:proofErr w:type="spellStart"/>
            <w:r w:rsidRPr="002503E8">
              <w:rPr>
                <w:b/>
                <w:i/>
                <w:iCs/>
                <w:spacing w:val="-10"/>
                <w:sz w:val="20"/>
                <w:szCs w:val="20"/>
              </w:rPr>
              <w:t>менен</w:t>
            </w:r>
            <w:proofErr w:type="spellEnd"/>
          </w:p>
        </w:tc>
      </w:tr>
      <w:tr w:rsidR="002503E8" w:rsidRPr="002503E8" w14:paraId="409CE611" w14:textId="77777777" w:rsidTr="002503E8">
        <w:trPr>
          <w:trHeight w:val="264"/>
        </w:trPr>
        <w:tc>
          <w:tcPr>
            <w:tcW w:w="1319" w:type="pct"/>
            <w:hideMark/>
          </w:tcPr>
          <w:p w14:paraId="06338BC9" w14:textId="77777777" w:rsidR="002503E8" w:rsidRPr="002503E8" w:rsidRDefault="002503E8" w:rsidP="002503E8">
            <w:pPr>
              <w:spacing w:before="20" w:after="20"/>
              <w:rPr>
                <w:b/>
                <w:bCs/>
                <w:sz w:val="20"/>
                <w:szCs w:val="20"/>
              </w:rPr>
            </w:pPr>
            <w:r w:rsidRPr="002503E8">
              <w:rPr>
                <w:b/>
                <w:bCs/>
                <w:sz w:val="20"/>
                <w:szCs w:val="20"/>
              </w:rPr>
              <w:t xml:space="preserve">Кыргыз </w:t>
            </w:r>
            <w:proofErr w:type="spellStart"/>
            <w:r w:rsidRPr="002503E8">
              <w:rPr>
                <w:b/>
                <w:bCs/>
                <w:sz w:val="20"/>
                <w:szCs w:val="20"/>
              </w:rPr>
              <w:t>Республикасы</w:t>
            </w:r>
            <w:proofErr w:type="spellEnd"/>
          </w:p>
        </w:tc>
        <w:tc>
          <w:tcPr>
            <w:tcW w:w="1127" w:type="pct"/>
            <w:vAlign w:val="bottom"/>
            <w:hideMark/>
          </w:tcPr>
          <w:p w14:paraId="02864669" w14:textId="77777777" w:rsidR="002503E8" w:rsidRPr="002503E8" w:rsidRDefault="002503E8" w:rsidP="002503E8">
            <w:pPr>
              <w:jc w:val="right"/>
              <w:rPr>
                <w:b/>
                <w:bCs/>
                <w:color w:val="000000"/>
                <w:sz w:val="20"/>
                <w:szCs w:val="20"/>
                <w:lang w:val="ky-KG"/>
              </w:rPr>
            </w:pPr>
            <w:r w:rsidRPr="002503E8">
              <w:rPr>
                <w:b/>
                <w:bCs/>
                <w:color w:val="000000"/>
                <w:sz w:val="20"/>
                <w:szCs w:val="20"/>
                <w:lang w:val="ky-KG"/>
              </w:rPr>
              <w:t>102,6</w:t>
            </w:r>
          </w:p>
        </w:tc>
        <w:tc>
          <w:tcPr>
            <w:tcW w:w="795" w:type="pct"/>
            <w:vAlign w:val="bottom"/>
            <w:hideMark/>
          </w:tcPr>
          <w:p w14:paraId="7447D9F2" w14:textId="77777777" w:rsidR="002503E8" w:rsidRPr="002503E8" w:rsidRDefault="002503E8" w:rsidP="002503E8">
            <w:pPr>
              <w:jc w:val="right"/>
              <w:rPr>
                <w:b/>
                <w:bCs/>
                <w:color w:val="000000"/>
                <w:sz w:val="20"/>
                <w:szCs w:val="20"/>
                <w:lang w:val="ky-KG"/>
              </w:rPr>
            </w:pPr>
            <w:r w:rsidRPr="002503E8">
              <w:rPr>
                <w:b/>
                <w:bCs/>
                <w:color w:val="000000"/>
                <w:sz w:val="20"/>
                <w:szCs w:val="20"/>
                <w:lang w:val="ky-KG"/>
              </w:rPr>
              <w:t>102,3</w:t>
            </w:r>
          </w:p>
        </w:tc>
        <w:tc>
          <w:tcPr>
            <w:tcW w:w="1015" w:type="pct"/>
            <w:vAlign w:val="bottom"/>
            <w:hideMark/>
          </w:tcPr>
          <w:p w14:paraId="038114C7" w14:textId="77777777" w:rsidR="002503E8" w:rsidRPr="002503E8" w:rsidRDefault="002503E8" w:rsidP="002503E8">
            <w:pPr>
              <w:jc w:val="right"/>
              <w:rPr>
                <w:b/>
                <w:bCs/>
                <w:color w:val="000000"/>
                <w:sz w:val="20"/>
                <w:szCs w:val="20"/>
                <w:lang w:val="ky-KG"/>
              </w:rPr>
            </w:pPr>
            <w:r w:rsidRPr="002503E8">
              <w:rPr>
                <w:b/>
                <w:bCs/>
                <w:color w:val="000000"/>
                <w:sz w:val="20"/>
                <w:szCs w:val="20"/>
                <w:lang w:val="ky-KG"/>
              </w:rPr>
              <w:t>115,0</w:t>
            </w:r>
          </w:p>
        </w:tc>
        <w:tc>
          <w:tcPr>
            <w:tcW w:w="744" w:type="pct"/>
            <w:vAlign w:val="bottom"/>
            <w:hideMark/>
          </w:tcPr>
          <w:p w14:paraId="0A06C414" w14:textId="77777777" w:rsidR="002503E8" w:rsidRPr="002503E8" w:rsidRDefault="002503E8" w:rsidP="002503E8">
            <w:pPr>
              <w:tabs>
                <w:tab w:val="left" w:pos="709"/>
              </w:tabs>
              <w:spacing w:before="20" w:after="20"/>
              <w:jc w:val="right"/>
              <w:rPr>
                <w:b/>
                <w:bCs/>
                <w:sz w:val="20"/>
                <w:szCs w:val="20"/>
              </w:rPr>
            </w:pPr>
            <w:r w:rsidRPr="002503E8">
              <w:rPr>
                <w:b/>
                <w:bCs/>
                <w:color w:val="000000"/>
                <w:sz w:val="20"/>
                <w:szCs w:val="20"/>
                <w:lang w:val="x-none" w:eastAsia="x-none"/>
              </w:rPr>
              <w:t>101,9</w:t>
            </w:r>
          </w:p>
        </w:tc>
      </w:tr>
      <w:tr w:rsidR="002503E8" w:rsidRPr="002503E8" w14:paraId="6B9B2F68" w14:textId="77777777" w:rsidTr="002503E8">
        <w:trPr>
          <w:trHeight w:val="264"/>
        </w:trPr>
        <w:tc>
          <w:tcPr>
            <w:tcW w:w="1319" w:type="pct"/>
            <w:hideMark/>
          </w:tcPr>
          <w:p w14:paraId="5E32F9DC" w14:textId="77777777" w:rsidR="002503E8" w:rsidRPr="002503E8" w:rsidRDefault="002503E8" w:rsidP="002503E8">
            <w:pPr>
              <w:spacing w:before="20" w:after="20"/>
              <w:rPr>
                <w:sz w:val="20"/>
                <w:szCs w:val="20"/>
              </w:rPr>
            </w:pPr>
            <w:r w:rsidRPr="002503E8">
              <w:rPr>
                <w:sz w:val="20"/>
                <w:szCs w:val="20"/>
              </w:rPr>
              <w:t xml:space="preserve">Баткен </w:t>
            </w:r>
            <w:proofErr w:type="spellStart"/>
            <w:r w:rsidRPr="002503E8">
              <w:rPr>
                <w:sz w:val="20"/>
                <w:szCs w:val="20"/>
              </w:rPr>
              <w:t>облусу</w:t>
            </w:r>
            <w:proofErr w:type="spellEnd"/>
          </w:p>
        </w:tc>
        <w:tc>
          <w:tcPr>
            <w:tcW w:w="1127" w:type="pct"/>
            <w:vAlign w:val="bottom"/>
            <w:hideMark/>
          </w:tcPr>
          <w:p w14:paraId="64A84509" w14:textId="77777777" w:rsidR="002503E8" w:rsidRPr="002503E8" w:rsidRDefault="002503E8" w:rsidP="002503E8">
            <w:pPr>
              <w:jc w:val="right"/>
              <w:rPr>
                <w:color w:val="000000"/>
                <w:sz w:val="20"/>
                <w:szCs w:val="20"/>
                <w:lang w:val="ky-KG"/>
              </w:rPr>
            </w:pPr>
            <w:r w:rsidRPr="002503E8">
              <w:rPr>
                <w:color w:val="000000"/>
                <w:sz w:val="20"/>
                <w:szCs w:val="20"/>
                <w:lang w:val="ky-KG"/>
              </w:rPr>
              <w:t>99,8</w:t>
            </w:r>
          </w:p>
        </w:tc>
        <w:tc>
          <w:tcPr>
            <w:tcW w:w="795" w:type="pct"/>
            <w:vAlign w:val="bottom"/>
            <w:hideMark/>
          </w:tcPr>
          <w:p w14:paraId="266D5B7D" w14:textId="77777777" w:rsidR="002503E8" w:rsidRPr="002503E8" w:rsidRDefault="002503E8" w:rsidP="002503E8">
            <w:pPr>
              <w:jc w:val="right"/>
              <w:rPr>
                <w:color w:val="000000"/>
                <w:sz w:val="20"/>
                <w:szCs w:val="20"/>
                <w:lang w:val="ky-KG"/>
              </w:rPr>
            </w:pPr>
            <w:r w:rsidRPr="002503E8">
              <w:rPr>
                <w:color w:val="000000"/>
                <w:sz w:val="20"/>
                <w:szCs w:val="20"/>
                <w:lang w:val="ky-KG"/>
              </w:rPr>
              <w:t>101,2</w:t>
            </w:r>
          </w:p>
        </w:tc>
        <w:tc>
          <w:tcPr>
            <w:tcW w:w="1015" w:type="pct"/>
            <w:vAlign w:val="bottom"/>
            <w:hideMark/>
          </w:tcPr>
          <w:p w14:paraId="4C5B8F7E" w14:textId="77777777" w:rsidR="002503E8" w:rsidRPr="002503E8" w:rsidRDefault="002503E8" w:rsidP="002503E8">
            <w:pPr>
              <w:jc w:val="right"/>
              <w:rPr>
                <w:color w:val="000000"/>
                <w:sz w:val="20"/>
                <w:szCs w:val="20"/>
                <w:lang w:val="ky-KG"/>
              </w:rPr>
            </w:pPr>
            <w:r w:rsidRPr="002503E8">
              <w:rPr>
                <w:color w:val="000000"/>
                <w:sz w:val="20"/>
                <w:szCs w:val="20"/>
                <w:lang w:val="ky-KG"/>
              </w:rPr>
              <w:t>114,6</w:t>
            </w:r>
          </w:p>
        </w:tc>
        <w:tc>
          <w:tcPr>
            <w:tcW w:w="744" w:type="pct"/>
            <w:vAlign w:val="bottom"/>
            <w:hideMark/>
          </w:tcPr>
          <w:p w14:paraId="6F9CC0BE" w14:textId="77777777" w:rsidR="002503E8" w:rsidRPr="002503E8" w:rsidRDefault="002503E8" w:rsidP="002503E8">
            <w:pPr>
              <w:jc w:val="right"/>
              <w:rPr>
                <w:color w:val="000000"/>
                <w:sz w:val="20"/>
                <w:szCs w:val="20"/>
              </w:rPr>
            </w:pPr>
            <w:r w:rsidRPr="002503E8">
              <w:rPr>
                <w:color w:val="000000"/>
                <w:sz w:val="20"/>
                <w:szCs w:val="20"/>
              </w:rPr>
              <w:t>100,4</w:t>
            </w:r>
          </w:p>
        </w:tc>
      </w:tr>
      <w:tr w:rsidR="002503E8" w:rsidRPr="002503E8" w14:paraId="4A9F420B" w14:textId="77777777" w:rsidTr="002503E8">
        <w:trPr>
          <w:trHeight w:val="264"/>
        </w:trPr>
        <w:tc>
          <w:tcPr>
            <w:tcW w:w="1319" w:type="pct"/>
            <w:hideMark/>
          </w:tcPr>
          <w:p w14:paraId="3B76A8AF" w14:textId="77777777" w:rsidR="002503E8" w:rsidRPr="002503E8" w:rsidRDefault="002503E8" w:rsidP="002503E8">
            <w:pPr>
              <w:spacing w:before="20" w:after="20"/>
              <w:rPr>
                <w:sz w:val="20"/>
                <w:szCs w:val="20"/>
              </w:rPr>
            </w:pPr>
            <w:proofErr w:type="spellStart"/>
            <w:r w:rsidRPr="002503E8">
              <w:rPr>
                <w:sz w:val="20"/>
                <w:szCs w:val="20"/>
              </w:rPr>
              <w:t>Жалал</w:t>
            </w:r>
            <w:proofErr w:type="spellEnd"/>
            <w:r w:rsidRPr="002503E8">
              <w:rPr>
                <w:sz w:val="20"/>
                <w:szCs w:val="20"/>
              </w:rPr>
              <w:t xml:space="preserve">-Абад </w:t>
            </w:r>
            <w:proofErr w:type="spellStart"/>
            <w:r w:rsidRPr="002503E8">
              <w:rPr>
                <w:sz w:val="20"/>
                <w:szCs w:val="20"/>
              </w:rPr>
              <w:t>облусу</w:t>
            </w:r>
            <w:proofErr w:type="spellEnd"/>
          </w:p>
        </w:tc>
        <w:tc>
          <w:tcPr>
            <w:tcW w:w="1127" w:type="pct"/>
            <w:vAlign w:val="bottom"/>
            <w:hideMark/>
          </w:tcPr>
          <w:p w14:paraId="52321DCF" w14:textId="77777777" w:rsidR="002503E8" w:rsidRPr="002503E8" w:rsidRDefault="002503E8" w:rsidP="002503E8">
            <w:pPr>
              <w:jc w:val="right"/>
              <w:rPr>
                <w:color w:val="000000"/>
                <w:sz w:val="20"/>
                <w:szCs w:val="20"/>
                <w:lang w:val="ky-KG"/>
              </w:rPr>
            </w:pPr>
            <w:r w:rsidRPr="002503E8">
              <w:rPr>
                <w:color w:val="000000"/>
                <w:sz w:val="20"/>
                <w:szCs w:val="20"/>
                <w:lang w:val="ky-KG"/>
              </w:rPr>
              <w:t>101,4</w:t>
            </w:r>
          </w:p>
        </w:tc>
        <w:tc>
          <w:tcPr>
            <w:tcW w:w="795" w:type="pct"/>
            <w:vAlign w:val="bottom"/>
            <w:hideMark/>
          </w:tcPr>
          <w:p w14:paraId="67AE7F0A" w14:textId="77777777" w:rsidR="002503E8" w:rsidRPr="002503E8" w:rsidRDefault="002503E8" w:rsidP="002503E8">
            <w:pPr>
              <w:jc w:val="right"/>
              <w:rPr>
                <w:color w:val="000000"/>
                <w:sz w:val="20"/>
                <w:szCs w:val="20"/>
                <w:lang w:val="ky-KG"/>
              </w:rPr>
            </w:pPr>
            <w:r w:rsidRPr="002503E8">
              <w:rPr>
                <w:color w:val="000000"/>
                <w:sz w:val="20"/>
                <w:szCs w:val="20"/>
                <w:lang w:val="ky-KG"/>
              </w:rPr>
              <w:t>102,2</w:t>
            </w:r>
          </w:p>
        </w:tc>
        <w:tc>
          <w:tcPr>
            <w:tcW w:w="1015" w:type="pct"/>
            <w:vAlign w:val="bottom"/>
            <w:hideMark/>
          </w:tcPr>
          <w:p w14:paraId="2C4C919A" w14:textId="77777777" w:rsidR="002503E8" w:rsidRPr="002503E8" w:rsidRDefault="002503E8" w:rsidP="002503E8">
            <w:pPr>
              <w:jc w:val="right"/>
              <w:rPr>
                <w:color w:val="000000"/>
                <w:sz w:val="20"/>
                <w:szCs w:val="20"/>
                <w:lang w:val="ky-KG"/>
              </w:rPr>
            </w:pPr>
            <w:r w:rsidRPr="002503E8">
              <w:rPr>
                <w:color w:val="000000"/>
                <w:sz w:val="20"/>
                <w:szCs w:val="20"/>
                <w:lang w:val="ky-KG"/>
              </w:rPr>
              <w:t>101,6</w:t>
            </w:r>
          </w:p>
        </w:tc>
        <w:tc>
          <w:tcPr>
            <w:tcW w:w="744" w:type="pct"/>
            <w:vAlign w:val="bottom"/>
            <w:hideMark/>
          </w:tcPr>
          <w:p w14:paraId="107A9B2A" w14:textId="77777777" w:rsidR="002503E8" w:rsidRPr="002503E8" w:rsidRDefault="002503E8" w:rsidP="002503E8">
            <w:pPr>
              <w:jc w:val="right"/>
              <w:rPr>
                <w:color w:val="000000"/>
                <w:sz w:val="20"/>
                <w:szCs w:val="20"/>
              </w:rPr>
            </w:pPr>
            <w:r w:rsidRPr="002503E8">
              <w:rPr>
                <w:color w:val="000000"/>
                <w:sz w:val="20"/>
                <w:szCs w:val="20"/>
              </w:rPr>
              <w:t>100,8</w:t>
            </w:r>
          </w:p>
        </w:tc>
      </w:tr>
      <w:tr w:rsidR="002503E8" w:rsidRPr="002503E8" w14:paraId="184A83A0" w14:textId="77777777" w:rsidTr="002503E8">
        <w:trPr>
          <w:trHeight w:val="264"/>
        </w:trPr>
        <w:tc>
          <w:tcPr>
            <w:tcW w:w="1319" w:type="pct"/>
            <w:hideMark/>
          </w:tcPr>
          <w:p w14:paraId="5AB58B24" w14:textId="77777777" w:rsidR="002503E8" w:rsidRPr="002503E8" w:rsidRDefault="002503E8" w:rsidP="002503E8">
            <w:pPr>
              <w:spacing w:before="20" w:after="20"/>
              <w:rPr>
                <w:sz w:val="20"/>
                <w:szCs w:val="20"/>
              </w:rPr>
            </w:pPr>
            <w:proofErr w:type="spellStart"/>
            <w:r w:rsidRPr="002503E8">
              <w:rPr>
                <w:sz w:val="20"/>
                <w:szCs w:val="20"/>
              </w:rPr>
              <w:t>Ысык-Көл</w:t>
            </w:r>
            <w:proofErr w:type="spellEnd"/>
            <w:r w:rsidRPr="002503E8">
              <w:rPr>
                <w:sz w:val="20"/>
                <w:szCs w:val="20"/>
              </w:rPr>
              <w:t xml:space="preserve"> </w:t>
            </w:r>
            <w:proofErr w:type="spellStart"/>
            <w:r w:rsidRPr="002503E8">
              <w:rPr>
                <w:sz w:val="20"/>
                <w:szCs w:val="20"/>
              </w:rPr>
              <w:t>облусу</w:t>
            </w:r>
            <w:proofErr w:type="spellEnd"/>
          </w:p>
        </w:tc>
        <w:tc>
          <w:tcPr>
            <w:tcW w:w="1127" w:type="pct"/>
            <w:vAlign w:val="bottom"/>
            <w:hideMark/>
          </w:tcPr>
          <w:p w14:paraId="01A7DA8B" w14:textId="77777777" w:rsidR="002503E8" w:rsidRPr="002503E8" w:rsidRDefault="002503E8" w:rsidP="002503E8">
            <w:pPr>
              <w:jc w:val="right"/>
              <w:rPr>
                <w:color w:val="000000"/>
                <w:sz w:val="20"/>
                <w:szCs w:val="20"/>
                <w:lang w:val="ky-KG"/>
              </w:rPr>
            </w:pPr>
            <w:r w:rsidRPr="002503E8">
              <w:rPr>
                <w:color w:val="000000"/>
                <w:sz w:val="20"/>
                <w:szCs w:val="20"/>
                <w:lang w:val="ky-KG"/>
              </w:rPr>
              <w:t>104,4</w:t>
            </w:r>
          </w:p>
        </w:tc>
        <w:tc>
          <w:tcPr>
            <w:tcW w:w="795" w:type="pct"/>
            <w:vAlign w:val="bottom"/>
            <w:hideMark/>
          </w:tcPr>
          <w:p w14:paraId="1F77C0A5" w14:textId="77777777" w:rsidR="002503E8" w:rsidRPr="002503E8" w:rsidRDefault="002503E8" w:rsidP="002503E8">
            <w:pPr>
              <w:jc w:val="right"/>
              <w:rPr>
                <w:color w:val="000000"/>
                <w:sz w:val="20"/>
                <w:szCs w:val="20"/>
                <w:lang w:val="ky-KG"/>
              </w:rPr>
            </w:pPr>
            <w:r w:rsidRPr="002503E8">
              <w:rPr>
                <w:color w:val="000000"/>
                <w:sz w:val="20"/>
                <w:szCs w:val="20"/>
                <w:lang w:val="ky-KG"/>
              </w:rPr>
              <w:t>102,9</w:t>
            </w:r>
          </w:p>
        </w:tc>
        <w:tc>
          <w:tcPr>
            <w:tcW w:w="1015" w:type="pct"/>
            <w:vAlign w:val="bottom"/>
            <w:hideMark/>
          </w:tcPr>
          <w:p w14:paraId="50262B9F" w14:textId="77777777" w:rsidR="002503E8" w:rsidRPr="002503E8" w:rsidRDefault="002503E8" w:rsidP="002503E8">
            <w:pPr>
              <w:jc w:val="right"/>
              <w:rPr>
                <w:color w:val="000000"/>
                <w:sz w:val="20"/>
                <w:szCs w:val="20"/>
                <w:lang w:val="ky-KG"/>
              </w:rPr>
            </w:pPr>
            <w:r w:rsidRPr="002503E8">
              <w:rPr>
                <w:color w:val="000000"/>
                <w:sz w:val="20"/>
                <w:szCs w:val="20"/>
                <w:lang w:val="ky-KG"/>
              </w:rPr>
              <w:t>118,0</w:t>
            </w:r>
          </w:p>
        </w:tc>
        <w:tc>
          <w:tcPr>
            <w:tcW w:w="744" w:type="pct"/>
            <w:vAlign w:val="bottom"/>
            <w:hideMark/>
          </w:tcPr>
          <w:p w14:paraId="63644225" w14:textId="77777777" w:rsidR="002503E8" w:rsidRPr="002503E8" w:rsidRDefault="002503E8" w:rsidP="002503E8">
            <w:pPr>
              <w:jc w:val="right"/>
              <w:rPr>
                <w:color w:val="000000"/>
                <w:sz w:val="20"/>
                <w:szCs w:val="20"/>
              </w:rPr>
            </w:pPr>
            <w:r w:rsidRPr="002503E8">
              <w:rPr>
                <w:color w:val="000000"/>
                <w:sz w:val="20"/>
                <w:szCs w:val="20"/>
              </w:rPr>
              <w:t>100,9</w:t>
            </w:r>
          </w:p>
        </w:tc>
      </w:tr>
      <w:tr w:rsidR="002503E8" w:rsidRPr="002503E8" w14:paraId="0DD18199" w14:textId="77777777" w:rsidTr="002503E8">
        <w:trPr>
          <w:trHeight w:val="264"/>
        </w:trPr>
        <w:tc>
          <w:tcPr>
            <w:tcW w:w="1319" w:type="pct"/>
            <w:hideMark/>
          </w:tcPr>
          <w:p w14:paraId="7DA8401A" w14:textId="77777777" w:rsidR="002503E8" w:rsidRPr="002503E8" w:rsidRDefault="002503E8" w:rsidP="002503E8">
            <w:pPr>
              <w:spacing w:before="20" w:after="20"/>
              <w:rPr>
                <w:sz w:val="20"/>
                <w:szCs w:val="20"/>
              </w:rPr>
            </w:pPr>
            <w:r w:rsidRPr="002503E8">
              <w:rPr>
                <w:sz w:val="20"/>
                <w:szCs w:val="20"/>
              </w:rPr>
              <w:t xml:space="preserve">Нарын </w:t>
            </w:r>
            <w:proofErr w:type="spellStart"/>
            <w:r w:rsidRPr="002503E8">
              <w:rPr>
                <w:sz w:val="20"/>
                <w:szCs w:val="20"/>
              </w:rPr>
              <w:t>облусу</w:t>
            </w:r>
            <w:proofErr w:type="spellEnd"/>
          </w:p>
        </w:tc>
        <w:tc>
          <w:tcPr>
            <w:tcW w:w="1127" w:type="pct"/>
            <w:vAlign w:val="bottom"/>
            <w:hideMark/>
          </w:tcPr>
          <w:p w14:paraId="3AB02161" w14:textId="77777777" w:rsidR="002503E8" w:rsidRPr="002503E8" w:rsidRDefault="002503E8" w:rsidP="002503E8">
            <w:pPr>
              <w:jc w:val="right"/>
              <w:rPr>
                <w:color w:val="000000"/>
                <w:sz w:val="20"/>
                <w:szCs w:val="20"/>
                <w:lang w:val="ky-KG"/>
              </w:rPr>
            </w:pPr>
            <w:r w:rsidRPr="002503E8">
              <w:rPr>
                <w:color w:val="000000"/>
                <w:sz w:val="20"/>
                <w:szCs w:val="20"/>
                <w:lang w:val="ky-KG"/>
              </w:rPr>
              <w:t>102,4</w:t>
            </w:r>
          </w:p>
        </w:tc>
        <w:tc>
          <w:tcPr>
            <w:tcW w:w="795" w:type="pct"/>
            <w:vAlign w:val="bottom"/>
            <w:hideMark/>
          </w:tcPr>
          <w:p w14:paraId="11FD4A80" w14:textId="77777777" w:rsidR="002503E8" w:rsidRPr="002503E8" w:rsidRDefault="002503E8" w:rsidP="002503E8">
            <w:pPr>
              <w:jc w:val="right"/>
              <w:rPr>
                <w:color w:val="000000"/>
                <w:sz w:val="20"/>
                <w:szCs w:val="20"/>
                <w:lang w:val="ky-KG"/>
              </w:rPr>
            </w:pPr>
            <w:r w:rsidRPr="002503E8">
              <w:rPr>
                <w:color w:val="000000"/>
                <w:sz w:val="20"/>
                <w:szCs w:val="20"/>
                <w:lang w:val="ky-KG"/>
              </w:rPr>
              <w:t>102,4</w:t>
            </w:r>
          </w:p>
        </w:tc>
        <w:tc>
          <w:tcPr>
            <w:tcW w:w="1015" w:type="pct"/>
            <w:vAlign w:val="bottom"/>
            <w:hideMark/>
          </w:tcPr>
          <w:p w14:paraId="3D1FD62F" w14:textId="77777777" w:rsidR="002503E8" w:rsidRPr="002503E8" w:rsidRDefault="002503E8" w:rsidP="002503E8">
            <w:pPr>
              <w:jc w:val="right"/>
              <w:rPr>
                <w:color w:val="000000"/>
                <w:sz w:val="20"/>
                <w:szCs w:val="20"/>
                <w:lang w:val="ky-KG"/>
              </w:rPr>
            </w:pPr>
            <w:r w:rsidRPr="002503E8">
              <w:rPr>
                <w:color w:val="000000"/>
                <w:sz w:val="20"/>
                <w:szCs w:val="20"/>
                <w:lang w:val="ky-KG"/>
              </w:rPr>
              <w:t>101,7</w:t>
            </w:r>
          </w:p>
        </w:tc>
        <w:tc>
          <w:tcPr>
            <w:tcW w:w="744" w:type="pct"/>
            <w:vAlign w:val="bottom"/>
            <w:hideMark/>
          </w:tcPr>
          <w:p w14:paraId="0968A012" w14:textId="77777777" w:rsidR="002503E8" w:rsidRPr="002503E8" w:rsidRDefault="002503E8" w:rsidP="002503E8">
            <w:pPr>
              <w:jc w:val="right"/>
              <w:rPr>
                <w:color w:val="000000"/>
                <w:sz w:val="20"/>
                <w:szCs w:val="20"/>
              </w:rPr>
            </w:pPr>
            <w:r w:rsidRPr="002503E8">
              <w:rPr>
                <w:color w:val="000000"/>
                <w:sz w:val="20"/>
                <w:szCs w:val="20"/>
              </w:rPr>
              <w:t>101,6</w:t>
            </w:r>
          </w:p>
        </w:tc>
      </w:tr>
      <w:tr w:rsidR="002503E8" w:rsidRPr="002503E8" w14:paraId="34781586" w14:textId="77777777" w:rsidTr="002503E8">
        <w:trPr>
          <w:trHeight w:val="264"/>
        </w:trPr>
        <w:tc>
          <w:tcPr>
            <w:tcW w:w="1319" w:type="pct"/>
            <w:hideMark/>
          </w:tcPr>
          <w:p w14:paraId="396580C2" w14:textId="77777777" w:rsidR="002503E8" w:rsidRPr="002503E8" w:rsidRDefault="002503E8" w:rsidP="002503E8">
            <w:pPr>
              <w:tabs>
                <w:tab w:val="left" w:pos="709"/>
              </w:tabs>
              <w:spacing w:before="20" w:after="20"/>
              <w:rPr>
                <w:sz w:val="20"/>
                <w:szCs w:val="20"/>
              </w:rPr>
            </w:pPr>
            <w:r w:rsidRPr="002503E8">
              <w:rPr>
                <w:sz w:val="20"/>
                <w:szCs w:val="20"/>
              </w:rPr>
              <w:t xml:space="preserve">Ош </w:t>
            </w:r>
            <w:proofErr w:type="spellStart"/>
            <w:r w:rsidRPr="002503E8">
              <w:rPr>
                <w:sz w:val="20"/>
                <w:szCs w:val="20"/>
                <w:lang w:val="x-none" w:eastAsia="x-none"/>
              </w:rPr>
              <w:t>облусу</w:t>
            </w:r>
            <w:proofErr w:type="spellEnd"/>
          </w:p>
        </w:tc>
        <w:tc>
          <w:tcPr>
            <w:tcW w:w="1127" w:type="pct"/>
            <w:vAlign w:val="bottom"/>
            <w:hideMark/>
          </w:tcPr>
          <w:p w14:paraId="06095278" w14:textId="77777777" w:rsidR="002503E8" w:rsidRPr="002503E8" w:rsidRDefault="002503E8" w:rsidP="002503E8">
            <w:pPr>
              <w:jc w:val="right"/>
              <w:rPr>
                <w:color w:val="000000"/>
                <w:sz w:val="20"/>
                <w:szCs w:val="20"/>
                <w:lang w:val="ky-KG"/>
              </w:rPr>
            </w:pPr>
            <w:r w:rsidRPr="002503E8">
              <w:rPr>
                <w:color w:val="000000"/>
                <w:sz w:val="20"/>
                <w:szCs w:val="20"/>
                <w:lang w:val="ky-KG"/>
              </w:rPr>
              <w:t>102,1</w:t>
            </w:r>
          </w:p>
        </w:tc>
        <w:tc>
          <w:tcPr>
            <w:tcW w:w="795" w:type="pct"/>
            <w:vAlign w:val="bottom"/>
            <w:hideMark/>
          </w:tcPr>
          <w:p w14:paraId="2EAD7DB7" w14:textId="77777777" w:rsidR="002503E8" w:rsidRPr="002503E8" w:rsidRDefault="002503E8" w:rsidP="002503E8">
            <w:pPr>
              <w:jc w:val="right"/>
              <w:rPr>
                <w:color w:val="000000"/>
                <w:sz w:val="20"/>
                <w:szCs w:val="20"/>
                <w:lang w:val="ky-KG"/>
              </w:rPr>
            </w:pPr>
            <w:r w:rsidRPr="002503E8">
              <w:rPr>
                <w:color w:val="000000"/>
                <w:sz w:val="20"/>
                <w:szCs w:val="20"/>
                <w:lang w:val="ky-KG"/>
              </w:rPr>
              <w:t>102,0</w:t>
            </w:r>
          </w:p>
        </w:tc>
        <w:tc>
          <w:tcPr>
            <w:tcW w:w="1015" w:type="pct"/>
            <w:vAlign w:val="bottom"/>
            <w:hideMark/>
          </w:tcPr>
          <w:p w14:paraId="50BCB131" w14:textId="77777777" w:rsidR="002503E8" w:rsidRPr="002503E8" w:rsidRDefault="002503E8" w:rsidP="002503E8">
            <w:pPr>
              <w:jc w:val="right"/>
              <w:rPr>
                <w:color w:val="000000"/>
                <w:sz w:val="20"/>
                <w:szCs w:val="20"/>
                <w:lang w:val="ky-KG"/>
              </w:rPr>
            </w:pPr>
            <w:r w:rsidRPr="002503E8">
              <w:rPr>
                <w:color w:val="000000"/>
                <w:sz w:val="20"/>
                <w:szCs w:val="20"/>
                <w:lang w:val="ky-KG"/>
              </w:rPr>
              <w:t>114,3</w:t>
            </w:r>
          </w:p>
        </w:tc>
        <w:tc>
          <w:tcPr>
            <w:tcW w:w="744" w:type="pct"/>
            <w:vAlign w:val="bottom"/>
            <w:hideMark/>
          </w:tcPr>
          <w:p w14:paraId="71E68B3A" w14:textId="77777777" w:rsidR="002503E8" w:rsidRPr="002503E8" w:rsidRDefault="002503E8" w:rsidP="002503E8">
            <w:pPr>
              <w:jc w:val="right"/>
              <w:rPr>
                <w:color w:val="000000"/>
                <w:sz w:val="20"/>
                <w:szCs w:val="20"/>
              </w:rPr>
            </w:pPr>
            <w:r w:rsidRPr="002503E8">
              <w:rPr>
                <w:color w:val="000000"/>
                <w:sz w:val="20"/>
                <w:szCs w:val="20"/>
              </w:rPr>
              <w:t>101,4</w:t>
            </w:r>
          </w:p>
        </w:tc>
      </w:tr>
      <w:tr w:rsidR="002503E8" w:rsidRPr="002503E8" w14:paraId="429BCE29" w14:textId="77777777" w:rsidTr="002503E8">
        <w:trPr>
          <w:trHeight w:val="264"/>
        </w:trPr>
        <w:tc>
          <w:tcPr>
            <w:tcW w:w="1319" w:type="pct"/>
            <w:hideMark/>
          </w:tcPr>
          <w:p w14:paraId="7DDE8D6B" w14:textId="77777777" w:rsidR="002503E8" w:rsidRPr="002503E8" w:rsidRDefault="002503E8" w:rsidP="002503E8">
            <w:pPr>
              <w:tabs>
                <w:tab w:val="left" w:pos="709"/>
              </w:tabs>
              <w:spacing w:before="20" w:after="20"/>
              <w:rPr>
                <w:sz w:val="20"/>
                <w:szCs w:val="20"/>
              </w:rPr>
            </w:pPr>
            <w:r w:rsidRPr="002503E8">
              <w:rPr>
                <w:sz w:val="20"/>
                <w:szCs w:val="20"/>
              </w:rPr>
              <w:t xml:space="preserve">Талас </w:t>
            </w:r>
            <w:proofErr w:type="spellStart"/>
            <w:r w:rsidRPr="002503E8">
              <w:rPr>
                <w:sz w:val="20"/>
                <w:szCs w:val="20"/>
                <w:lang w:val="x-none" w:eastAsia="x-none"/>
              </w:rPr>
              <w:t>облусу</w:t>
            </w:r>
            <w:proofErr w:type="spellEnd"/>
          </w:p>
        </w:tc>
        <w:tc>
          <w:tcPr>
            <w:tcW w:w="1127" w:type="pct"/>
            <w:vAlign w:val="bottom"/>
            <w:hideMark/>
          </w:tcPr>
          <w:p w14:paraId="5DE4369C" w14:textId="77777777" w:rsidR="002503E8" w:rsidRPr="002503E8" w:rsidRDefault="002503E8" w:rsidP="002503E8">
            <w:pPr>
              <w:jc w:val="right"/>
              <w:rPr>
                <w:color w:val="000000"/>
                <w:sz w:val="20"/>
                <w:szCs w:val="20"/>
                <w:lang w:val="ky-KG"/>
              </w:rPr>
            </w:pPr>
            <w:r w:rsidRPr="002503E8">
              <w:rPr>
                <w:color w:val="000000"/>
                <w:sz w:val="20"/>
                <w:szCs w:val="20"/>
                <w:lang w:val="ky-KG"/>
              </w:rPr>
              <w:t>100,6</w:t>
            </w:r>
          </w:p>
        </w:tc>
        <w:tc>
          <w:tcPr>
            <w:tcW w:w="795" w:type="pct"/>
            <w:vAlign w:val="bottom"/>
            <w:hideMark/>
          </w:tcPr>
          <w:p w14:paraId="170FD884" w14:textId="77777777" w:rsidR="002503E8" w:rsidRPr="002503E8" w:rsidRDefault="002503E8" w:rsidP="002503E8">
            <w:pPr>
              <w:jc w:val="right"/>
              <w:rPr>
                <w:color w:val="000000"/>
                <w:sz w:val="20"/>
                <w:szCs w:val="20"/>
                <w:lang w:val="ky-KG"/>
              </w:rPr>
            </w:pPr>
            <w:r w:rsidRPr="002503E8">
              <w:rPr>
                <w:color w:val="000000"/>
                <w:sz w:val="20"/>
                <w:szCs w:val="20"/>
                <w:lang w:val="ky-KG"/>
              </w:rPr>
              <w:t>100,1</w:t>
            </w:r>
          </w:p>
        </w:tc>
        <w:tc>
          <w:tcPr>
            <w:tcW w:w="1015" w:type="pct"/>
            <w:vAlign w:val="bottom"/>
            <w:hideMark/>
          </w:tcPr>
          <w:p w14:paraId="55F1EB43" w14:textId="77777777" w:rsidR="002503E8" w:rsidRPr="002503E8" w:rsidRDefault="002503E8" w:rsidP="002503E8">
            <w:pPr>
              <w:jc w:val="right"/>
              <w:rPr>
                <w:color w:val="000000"/>
                <w:sz w:val="20"/>
                <w:szCs w:val="20"/>
                <w:lang w:val="ky-KG"/>
              </w:rPr>
            </w:pPr>
            <w:r w:rsidRPr="002503E8">
              <w:rPr>
                <w:color w:val="000000"/>
                <w:sz w:val="20"/>
                <w:szCs w:val="20"/>
                <w:lang w:val="ky-KG"/>
              </w:rPr>
              <w:t>100,7</w:t>
            </w:r>
          </w:p>
        </w:tc>
        <w:tc>
          <w:tcPr>
            <w:tcW w:w="744" w:type="pct"/>
            <w:vAlign w:val="bottom"/>
            <w:hideMark/>
          </w:tcPr>
          <w:p w14:paraId="3CDB42BB" w14:textId="77777777" w:rsidR="002503E8" w:rsidRPr="002503E8" w:rsidRDefault="002503E8" w:rsidP="002503E8">
            <w:pPr>
              <w:jc w:val="right"/>
              <w:rPr>
                <w:color w:val="000000"/>
                <w:sz w:val="20"/>
                <w:szCs w:val="20"/>
              </w:rPr>
            </w:pPr>
            <w:r w:rsidRPr="002503E8">
              <w:rPr>
                <w:color w:val="000000"/>
                <w:sz w:val="20"/>
                <w:szCs w:val="20"/>
              </w:rPr>
              <w:t>100,3</w:t>
            </w:r>
          </w:p>
        </w:tc>
      </w:tr>
      <w:tr w:rsidR="002503E8" w:rsidRPr="002503E8" w14:paraId="3AE2750C" w14:textId="77777777" w:rsidTr="002503E8">
        <w:trPr>
          <w:trHeight w:val="264"/>
        </w:trPr>
        <w:tc>
          <w:tcPr>
            <w:tcW w:w="1319" w:type="pct"/>
            <w:hideMark/>
          </w:tcPr>
          <w:p w14:paraId="6E40C6A5" w14:textId="77777777" w:rsidR="002503E8" w:rsidRPr="002503E8" w:rsidRDefault="002503E8" w:rsidP="002503E8">
            <w:pPr>
              <w:tabs>
                <w:tab w:val="left" w:pos="709"/>
              </w:tabs>
              <w:spacing w:before="20" w:after="20"/>
              <w:rPr>
                <w:sz w:val="20"/>
                <w:szCs w:val="20"/>
              </w:rPr>
            </w:pPr>
            <w:proofErr w:type="spellStart"/>
            <w:r w:rsidRPr="002503E8">
              <w:rPr>
                <w:sz w:val="20"/>
                <w:szCs w:val="20"/>
              </w:rPr>
              <w:t>Чүй</w:t>
            </w:r>
            <w:proofErr w:type="spellEnd"/>
            <w:r w:rsidRPr="002503E8">
              <w:rPr>
                <w:sz w:val="20"/>
                <w:szCs w:val="20"/>
              </w:rPr>
              <w:t xml:space="preserve"> </w:t>
            </w:r>
            <w:proofErr w:type="spellStart"/>
            <w:r w:rsidRPr="002503E8">
              <w:rPr>
                <w:sz w:val="20"/>
                <w:szCs w:val="20"/>
                <w:lang w:val="x-none" w:eastAsia="x-none"/>
              </w:rPr>
              <w:t>облусу</w:t>
            </w:r>
            <w:proofErr w:type="spellEnd"/>
          </w:p>
        </w:tc>
        <w:tc>
          <w:tcPr>
            <w:tcW w:w="1127" w:type="pct"/>
            <w:vAlign w:val="bottom"/>
            <w:hideMark/>
          </w:tcPr>
          <w:p w14:paraId="46119A48" w14:textId="77777777" w:rsidR="002503E8" w:rsidRPr="002503E8" w:rsidRDefault="002503E8" w:rsidP="002503E8">
            <w:pPr>
              <w:jc w:val="right"/>
              <w:rPr>
                <w:color w:val="000000"/>
                <w:sz w:val="20"/>
                <w:szCs w:val="20"/>
                <w:lang w:val="ky-KG"/>
              </w:rPr>
            </w:pPr>
            <w:r w:rsidRPr="002503E8">
              <w:rPr>
                <w:color w:val="000000"/>
                <w:sz w:val="20"/>
                <w:szCs w:val="20"/>
                <w:lang w:val="ky-KG"/>
              </w:rPr>
              <w:t>104,7</w:t>
            </w:r>
          </w:p>
        </w:tc>
        <w:tc>
          <w:tcPr>
            <w:tcW w:w="795" w:type="pct"/>
            <w:vAlign w:val="bottom"/>
            <w:hideMark/>
          </w:tcPr>
          <w:p w14:paraId="2C589D31" w14:textId="77777777" w:rsidR="002503E8" w:rsidRPr="002503E8" w:rsidRDefault="002503E8" w:rsidP="002503E8">
            <w:pPr>
              <w:jc w:val="right"/>
              <w:rPr>
                <w:color w:val="000000"/>
                <w:sz w:val="20"/>
                <w:szCs w:val="20"/>
                <w:lang w:val="ky-KG"/>
              </w:rPr>
            </w:pPr>
            <w:r w:rsidRPr="002503E8">
              <w:rPr>
                <w:color w:val="000000"/>
                <w:sz w:val="20"/>
                <w:szCs w:val="20"/>
                <w:lang w:val="ky-KG"/>
              </w:rPr>
              <w:t>103,1</w:t>
            </w:r>
          </w:p>
        </w:tc>
        <w:tc>
          <w:tcPr>
            <w:tcW w:w="1015" w:type="pct"/>
            <w:vAlign w:val="bottom"/>
            <w:hideMark/>
          </w:tcPr>
          <w:p w14:paraId="5E931CE4" w14:textId="77777777" w:rsidR="002503E8" w:rsidRPr="002503E8" w:rsidRDefault="002503E8" w:rsidP="002503E8">
            <w:pPr>
              <w:jc w:val="right"/>
              <w:rPr>
                <w:color w:val="000000"/>
                <w:sz w:val="20"/>
                <w:szCs w:val="20"/>
                <w:lang w:val="ky-KG"/>
              </w:rPr>
            </w:pPr>
            <w:r w:rsidRPr="002503E8">
              <w:rPr>
                <w:color w:val="000000"/>
                <w:sz w:val="20"/>
                <w:szCs w:val="20"/>
                <w:lang w:val="ky-KG"/>
              </w:rPr>
              <w:t>118,1</w:t>
            </w:r>
          </w:p>
        </w:tc>
        <w:tc>
          <w:tcPr>
            <w:tcW w:w="744" w:type="pct"/>
            <w:vAlign w:val="bottom"/>
            <w:hideMark/>
          </w:tcPr>
          <w:p w14:paraId="4CC84A98" w14:textId="77777777" w:rsidR="002503E8" w:rsidRPr="002503E8" w:rsidRDefault="002503E8" w:rsidP="002503E8">
            <w:pPr>
              <w:jc w:val="right"/>
              <w:rPr>
                <w:color w:val="000000"/>
                <w:sz w:val="20"/>
                <w:szCs w:val="20"/>
              </w:rPr>
            </w:pPr>
            <w:r w:rsidRPr="002503E8">
              <w:rPr>
                <w:color w:val="000000"/>
                <w:sz w:val="20"/>
                <w:szCs w:val="20"/>
              </w:rPr>
              <w:t>107,4</w:t>
            </w:r>
          </w:p>
        </w:tc>
      </w:tr>
      <w:tr w:rsidR="002503E8" w:rsidRPr="002503E8" w14:paraId="1910A7D4" w14:textId="77777777" w:rsidTr="002503E8">
        <w:trPr>
          <w:trHeight w:val="264"/>
        </w:trPr>
        <w:tc>
          <w:tcPr>
            <w:tcW w:w="1319" w:type="pct"/>
            <w:hideMark/>
          </w:tcPr>
          <w:p w14:paraId="1CB1204F" w14:textId="77777777" w:rsidR="002503E8" w:rsidRPr="002503E8" w:rsidRDefault="002503E8" w:rsidP="002503E8">
            <w:pPr>
              <w:tabs>
                <w:tab w:val="left" w:pos="709"/>
              </w:tabs>
              <w:spacing w:before="20" w:after="20"/>
              <w:rPr>
                <w:sz w:val="20"/>
                <w:szCs w:val="20"/>
              </w:rPr>
            </w:pPr>
            <w:r w:rsidRPr="002503E8">
              <w:rPr>
                <w:sz w:val="20"/>
                <w:szCs w:val="20"/>
              </w:rPr>
              <w:t>Бишкек ш.</w:t>
            </w:r>
          </w:p>
        </w:tc>
        <w:tc>
          <w:tcPr>
            <w:tcW w:w="1127" w:type="pct"/>
            <w:vAlign w:val="bottom"/>
            <w:hideMark/>
          </w:tcPr>
          <w:p w14:paraId="52312D19" w14:textId="77777777" w:rsidR="002503E8" w:rsidRPr="002503E8" w:rsidRDefault="002503E8" w:rsidP="002503E8">
            <w:pPr>
              <w:jc w:val="right"/>
              <w:rPr>
                <w:color w:val="000000"/>
                <w:sz w:val="20"/>
                <w:szCs w:val="20"/>
                <w:lang w:val="ky-KG"/>
              </w:rPr>
            </w:pPr>
            <w:r w:rsidRPr="002503E8">
              <w:rPr>
                <w:color w:val="000000"/>
                <w:sz w:val="20"/>
                <w:szCs w:val="20"/>
                <w:lang w:val="ky-KG"/>
              </w:rPr>
              <w:t>96,1</w:t>
            </w:r>
          </w:p>
        </w:tc>
        <w:tc>
          <w:tcPr>
            <w:tcW w:w="795" w:type="pct"/>
            <w:vAlign w:val="bottom"/>
            <w:hideMark/>
          </w:tcPr>
          <w:p w14:paraId="439BECFA" w14:textId="77777777" w:rsidR="002503E8" w:rsidRPr="002503E8" w:rsidRDefault="002503E8" w:rsidP="002503E8">
            <w:pPr>
              <w:jc w:val="right"/>
              <w:rPr>
                <w:color w:val="000000"/>
                <w:sz w:val="20"/>
                <w:szCs w:val="20"/>
                <w:lang w:val="ky-KG"/>
              </w:rPr>
            </w:pPr>
            <w:r w:rsidRPr="002503E8">
              <w:rPr>
                <w:color w:val="000000"/>
                <w:sz w:val="20"/>
                <w:szCs w:val="20"/>
                <w:lang w:val="ky-KG"/>
              </w:rPr>
              <w:t>101,1</w:t>
            </w:r>
          </w:p>
        </w:tc>
        <w:tc>
          <w:tcPr>
            <w:tcW w:w="1015" w:type="pct"/>
            <w:vAlign w:val="bottom"/>
            <w:hideMark/>
          </w:tcPr>
          <w:p w14:paraId="4FDF04F1" w14:textId="77777777" w:rsidR="002503E8" w:rsidRPr="002503E8" w:rsidRDefault="002503E8" w:rsidP="002503E8">
            <w:pPr>
              <w:jc w:val="right"/>
              <w:rPr>
                <w:color w:val="000000"/>
                <w:sz w:val="20"/>
                <w:szCs w:val="20"/>
                <w:lang w:val="ky-KG"/>
              </w:rPr>
            </w:pPr>
            <w:r w:rsidRPr="002503E8">
              <w:rPr>
                <w:color w:val="000000"/>
                <w:sz w:val="20"/>
                <w:szCs w:val="20"/>
                <w:lang w:val="ky-KG"/>
              </w:rPr>
              <w:t>119,8</w:t>
            </w:r>
          </w:p>
        </w:tc>
        <w:tc>
          <w:tcPr>
            <w:tcW w:w="744" w:type="pct"/>
            <w:vAlign w:val="bottom"/>
            <w:hideMark/>
          </w:tcPr>
          <w:p w14:paraId="39CD6E63" w14:textId="77777777" w:rsidR="002503E8" w:rsidRPr="002503E8" w:rsidRDefault="002503E8" w:rsidP="002503E8">
            <w:pPr>
              <w:jc w:val="right"/>
              <w:rPr>
                <w:color w:val="000000"/>
                <w:sz w:val="20"/>
                <w:szCs w:val="20"/>
              </w:rPr>
            </w:pPr>
            <w:r w:rsidRPr="002503E8">
              <w:rPr>
                <w:color w:val="000000"/>
                <w:sz w:val="20"/>
                <w:szCs w:val="20"/>
              </w:rPr>
              <w:t>107,6</w:t>
            </w:r>
          </w:p>
        </w:tc>
      </w:tr>
      <w:tr w:rsidR="002503E8" w:rsidRPr="002503E8" w14:paraId="6C669D59" w14:textId="77777777" w:rsidTr="002503E8">
        <w:trPr>
          <w:trHeight w:val="279"/>
        </w:trPr>
        <w:tc>
          <w:tcPr>
            <w:tcW w:w="1319" w:type="pct"/>
            <w:tcBorders>
              <w:top w:val="nil"/>
              <w:left w:val="nil"/>
              <w:bottom w:val="single" w:sz="4" w:space="0" w:color="auto"/>
              <w:right w:val="nil"/>
            </w:tcBorders>
            <w:hideMark/>
          </w:tcPr>
          <w:p w14:paraId="2F033E04" w14:textId="77777777" w:rsidR="002503E8" w:rsidRPr="002503E8" w:rsidRDefault="002503E8" w:rsidP="002503E8">
            <w:pPr>
              <w:shd w:val="clear" w:color="auto" w:fill="FFFFFF"/>
              <w:spacing w:before="20" w:after="20"/>
              <w:rPr>
                <w:sz w:val="20"/>
                <w:szCs w:val="20"/>
              </w:rPr>
            </w:pPr>
            <w:r w:rsidRPr="002503E8">
              <w:rPr>
                <w:sz w:val="20"/>
                <w:szCs w:val="20"/>
              </w:rPr>
              <w:t>Ош ш.</w:t>
            </w:r>
          </w:p>
        </w:tc>
        <w:tc>
          <w:tcPr>
            <w:tcW w:w="1127" w:type="pct"/>
            <w:tcBorders>
              <w:top w:val="nil"/>
              <w:left w:val="nil"/>
              <w:bottom w:val="single" w:sz="4" w:space="0" w:color="auto"/>
              <w:right w:val="nil"/>
            </w:tcBorders>
            <w:vAlign w:val="bottom"/>
            <w:hideMark/>
          </w:tcPr>
          <w:p w14:paraId="2A6EFCAA" w14:textId="77777777" w:rsidR="002503E8" w:rsidRPr="002503E8" w:rsidRDefault="002503E8" w:rsidP="002503E8">
            <w:pPr>
              <w:jc w:val="right"/>
              <w:rPr>
                <w:color w:val="000000"/>
                <w:sz w:val="20"/>
                <w:szCs w:val="20"/>
                <w:lang w:val="ky-KG"/>
              </w:rPr>
            </w:pPr>
            <w:r w:rsidRPr="002503E8">
              <w:rPr>
                <w:color w:val="000000"/>
                <w:sz w:val="20"/>
                <w:szCs w:val="20"/>
                <w:lang w:val="ky-KG"/>
              </w:rPr>
              <w:t>97,8</w:t>
            </w:r>
          </w:p>
        </w:tc>
        <w:tc>
          <w:tcPr>
            <w:tcW w:w="795" w:type="pct"/>
            <w:tcBorders>
              <w:top w:val="nil"/>
              <w:left w:val="nil"/>
              <w:bottom w:val="single" w:sz="4" w:space="0" w:color="auto"/>
              <w:right w:val="nil"/>
            </w:tcBorders>
            <w:vAlign w:val="bottom"/>
            <w:hideMark/>
          </w:tcPr>
          <w:p w14:paraId="7EDFDE18" w14:textId="77777777" w:rsidR="002503E8" w:rsidRPr="002503E8" w:rsidRDefault="002503E8" w:rsidP="002503E8">
            <w:pPr>
              <w:jc w:val="right"/>
              <w:rPr>
                <w:color w:val="000000"/>
                <w:sz w:val="20"/>
                <w:szCs w:val="20"/>
                <w:lang w:val="ky-KG"/>
              </w:rPr>
            </w:pPr>
            <w:r w:rsidRPr="002503E8">
              <w:rPr>
                <w:color w:val="000000"/>
                <w:sz w:val="20"/>
                <w:szCs w:val="20"/>
                <w:lang w:val="ky-KG"/>
              </w:rPr>
              <w:t>98,2</w:t>
            </w:r>
          </w:p>
        </w:tc>
        <w:tc>
          <w:tcPr>
            <w:tcW w:w="1015" w:type="pct"/>
            <w:tcBorders>
              <w:top w:val="nil"/>
              <w:left w:val="nil"/>
              <w:bottom w:val="single" w:sz="4" w:space="0" w:color="auto"/>
              <w:right w:val="nil"/>
            </w:tcBorders>
            <w:vAlign w:val="bottom"/>
            <w:hideMark/>
          </w:tcPr>
          <w:p w14:paraId="6D5844D7" w14:textId="77777777" w:rsidR="002503E8" w:rsidRPr="002503E8" w:rsidRDefault="002503E8" w:rsidP="002503E8">
            <w:pPr>
              <w:jc w:val="right"/>
              <w:rPr>
                <w:color w:val="000000"/>
                <w:sz w:val="20"/>
                <w:szCs w:val="20"/>
                <w:lang w:val="ky-KG"/>
              </w:rPr>
            </w:pPr>
            <w:r w:rsidRPr="002503E8">
              <w:rPr>
                <w:color w:val="000000"/>
                <w:sz w:val="20"/>
                <w:szCs w:val="20"/>
                <w:lang w:val="ky-KG"/>
              </w:rPr>
              <w:t>99,0</w:t>
            </w:r>
          </w:p>
        </w:tc>
        <w:tc>
          <w:tcPr>
            <w:tcW w:w="744" w:type="pct"/>
            <w:tcBorders>
              <w:top w:val="nil"/>
              <w:left w:val="nil"/>
              <w:bottom w:val="single" w:sz="4" w:space="0" w:color="auto"/>
              <w:right w:val="nil"/>
            </w:tcBorders>
            <w:vAlign w:val="bottom"/>
            <w:hideMark/>
          </w:tcPr>
          <w:p w14:paraId="6E55CB56" w14:textId="77777777" w:rsidR="002503E8" w:rsidRPr="002503E8" w:rsidRDefault="002503E8" w:rsidP="002503E8">
            <w:pPr>
              <w:jc w:val="right"/>
              <w:rPr>
                <w:color w:val="000000"/>
                <w:sz w:val="20"/>
                <w:szCs w:val="20"/>
              </w:rPr>
            </w:pPr>
            <w:r w:rsidRPr="002503E8">
              <w:rPr>
                <w:color w:val="000000"/>
                <w:sz w:val="20"/>
                <w:szCs w:val="20"/>
              </w:rPr>
              <w:t>94,5</w:t>
            </w:r>
          </w:p>
        </w:tc>
      </w:tr>
    </w:tbl>
    <w:p w14:paraId="5AB501C3" w14:textId="77777777" w:rsidR="002503E8" w:rsidRPr="002503E8" w:rsidRDefault="002503E8" w:rsidP="002503E8">
      <w:pPr>
        <w:ind w:firstLine="709"/>
        <w:jc w:val="both"/>
        <w:rPr>
          <w:lang w:val="ky-KG"/>
        </w:rPr>
      </w:pPr>
      <w:r w:rsidRPr="002503E8">
        <w:rPr>
          <w:lang w:val="ky-KG"/>
        </w:rPr>
        <w:lastRenderedPageBreak/>
        <w:t>Бир уйдан орточо саалган сүт 1 914,2 кг түздү. Орточо республикалык деңгээлден жогорку көрсөткүч Чүй (2 907,2 кг), Талас (2 186,9 кг) жана Ысык-Көл (2 023,5 кг) облустарынын чарбаларында болду.</w:t>
      </w:r>
    </w:p>
    <w:p w14:paraId="0A680BE1" w14:textId="77777777" w:rsidR="00762494" w:rsidRPr="00762494" w:rsidRDefault="006D685F" w:rsidP="002503E8">
      <w:pPr>
        <w:spacing w:before="120"/>
        <w:ind w:firstLine="709"/>
        <w:jc w:val="both"/>
        <w:rPr>
          <w:szCs w:val="20"/>
          <w:lang w:val="ky-KG"/>
        </w:rPr>
      </w:pPr>
      <w:r w:rsidRPr="00762494">
        <w:rPr>
          <w:b/>
          <w:szCs w:val="22"/>
          <w:lang w:val="ky-KG"/>
        </w:rPr>
        <w:t>Курулуш</w:t>
      </w:r>
      <w:r w:rsidR="00C407B6" w:rsidRPr="00762494">
        <w:rPr>
          <w:b/>
          <w:szCs w:val="22"/>
          <w:lang w:val="ky-KG"/>
        </w:rPr>
        <w:t>.</w:t>
      </w:r>
      <w:r w:rsidR="00C407B6" w:rsidRPr="00762494">
        <w:rPr>
          <w:b/>
          <w:sz w:val="26"/>
          <w:lang w:val="ky-KG"/>
        </w:rPr>
        <w:t xml:space="preserve"> </w:t>
      </w:r>
      <w:bookmarkStart w:id="9" w:name="_Hlk40689309"/>
      <w:r w:rsidR="00762494" w:rsidRPr="00762494">
        <w:rPr>
          <w:szCs w:val="20"/>
          <w:lang w:val="ky-KG"/>
        </w:rPr>
        <w:t>2024-жылдын январь-ноябрында курулуштун дүң продукциясынын жалпы көлөмү 219 020,3 млн. сомду же 2023-ж. январь-ноябрынын деңгээлине  карата  132,6 пайызды түздү</w:t>
      </w:r>
      <w:r w:rsidR="00762494" w:rsidRPr="00762494">
        <w:rPr>
          <w:bCs/>
          <w:szCs w:val="20"/>
          <w:lang w:val="ky-KG"/>
        </w:rPr>
        <w:t xml:space="preserve">. Үстүбүздөгү жылдын ноябрында анын көлөмү 31 038,4 млн. сомду же 2023-жылдын ноябрына караганда 18,1 </w:t>
      </w:r>
      <w:r w:rsidR="00762494" w:rsidRPr="00762494">
        <w:rPr>
          <w:szCs w:val="20"/>
          <w:lang w:val="ky-KG"/>
        </w:rPr>
        <w:t>пайызга көп</w:t>
      </w:r>
      <w:r w:rsidR="00762494" w:rsidRPr="00762494">
        <w:rPr>
          <w:bCs/>
          <w:szCs w:val="20"/>
          <w:lang w:val="ky-KG"/>
        </w:rPr>
        <w:t>.</w:t>
      </w:r>
    </w:p>
    <w:p w14:paraId="549C6C3C" w14:textId="77777777" w:rsidR="00762494" w:rsidRPr="00762494" w:rsidRDefault="00762494" w:rsidP="00762494">
      <w:pPr>
        <w:ind w:firstLine="709"/>
        <w:jc w:val="both"/>
        <w:rPr>
          <w:bCs/>
          <w:szCs w:val="20"/>
          <w:lang w:val="ky-KG"/>
        </w:rPr>
      </w:pPr>
      <w:r w:rsidRPr="00762494">
        <w:rPr>
          <w:szCs w:val="20"/>
          <w:lang w:val="ky-KG"/>
        </w:rPr>
        <w:t>2024-жылдын</w:t>
      </w:r>
      <w:r w:rsidRPr="00762494">
        <w:rPr>
          <w:bCs/>
          <w:szCs w:val="20"/>
          <w:lang w:val="ky-KG"/>
        </w:rPr>
        <w:t xml:space="preserve"> январь-ноябрында негизги капиталга инвестиция </w:t>
      </w:r>
      <w:r w:rsidRPr="00762494">
        <w:rPr>
          <w:szCs w:val="20"/>
          <w:lang w:val="ky-KG"/>
        </w:rPr>
        <w:t>өздөштүрүүнүн</w:t>
      </w:r>
      <w:r w:rsidRPr="00762494">
        <w:rPr>
          <w:bCs/>
          <w:szCs w:val="20"/>
          <w:lang w:val="ky-KG"/>
        </w:rPr>
        <w:t xml:space="preserve"> де</w:t>
      </w:r>
      <w:r w:rsidRPr="00762494">
        <w:rPr>
          <w:szCs w:val="20"/>
          <w:lang w:val="ky-KG"/>
        </w:rPr>
        <w:t>ң</w:t>
      </w:r>
      <w:r w:rsidRPr="00762494">
        <w:rPr>
          <w:bCs/>
          <w:szCs w:val="20"/>
          <w:lang w:val="ky-KG"/>
        </w:rPr>
        <w:t>гээли 2023-ж. январь-ноябрына салыштырмалуу 147,3 пайызды (салыштырмалуу баада) же  214 537,6 млн. сомду т</w:t>
      </w:r>
      <w:r w:rsidRPr="00762494">
        <w:rPr>
          <w:szCs w:val="20"/>
          <w:lang w:val="ky-KG"/>
        </w:rPr>
        <w:t>ү</w:t>
      </w:r>
      <w:r w:rsidRPr="00762494">
        <w:rPr>
          <w:bCs/>
          <w:szCs w:val="20"/>
          <w:lang w:val="ky-KG"/>
        </w:rPr>
        <w:t>зд</w:t>
      </w:r>
      <w:r w:rsidRPr="00762494">
        <w:rPr>
          <w:szCs w:val="20"/>
          <w:lang w:val="ky-KG"/>
        </w:rPr>
        <w:t>ү</w:t>
      </w:r>
      <w:r w:rsidRPr="00762494">
        <w:rPr>
          <w:bCs/>
          <w:szCs w:val="20"/>
          <w:lang w:val="ky-KG"/>
        </w:rPr>
        <w:t>. 2024-ж.  ноябрында анын көлөмү 27 816,7 млн. сомду же 2023-ж. ноябрынын деңгээлине карата 133,5 пайызды түздү.</w:t>
      </w:r>
    </w:p>
    <w:p w14:paraId="0FF12E2A" w14:textId="211FA0AC" w:rsidR="00762494" w:rsidRDefault="00762494" w:rsidP="00762494">
      <w:pPr>
        <w:spacing w:before="160" w:after="160"/>
        <w:ind w:left="1361" w:hanging="1361"/>
        <w:rPr>
          <w:b/>
          <w:bCs/>
          <w:szCs w:val="20"/>
        </w:rPr>
      </w:pPr>
      <w:r w:rsidRPr="00762494">
        <w:rPr>
          <w:b/>
          <w:bCs/>
          <w:szCs w:val="20"/>
          <w:lang w:val="ky-KG"/>
        </w:rPr>
        <w:t>1</w:t>
      </w:r>
      <w:r w:rsidR="008A4EF3">
        <w:rPr>
          <w:b/>
          <w:bCs/>
          <w:szCs w:val="20"/>
          <w:lang w:val="ky-KG"/>
        </w:rPr>
        <w:t>5</w:t>
      </w:r>
      <w:r w:rsidRPr="00762494">
        <w:rPr>
          <w:b/>
          <w:bCs/>
          <w:szCs w:val="20"/>
        </w:rPr>
        <w:t xml:space="preserve">-таблица: </w:t>
      </w:r>
      <w:proofErr w:type="spellStart"/>
      <w:r w:rsidRPr="00762494">
        <w:rPr>
          <w:b/>
          <w:bCs/>
          <w:szCs w:val="20"/>
        </w:rPr>
        <w:t>Негизги</w:t>
      </w:r>
      <w:proofErr w:type="spellEnd"/>
      <w:r w:rsidRPr="00762494">
        <w:rPr>
          <w:b/>
          <w:bCs/>
          <w:szCs w:val="20"/>
        </w:rPr>
        <w:t xml:space="preserve"> </w:t>
      </w:r>
      <w:proofErr w:type="spellStart"/>
      <w:r w:rsidRPr="00762494">
        <w:rPr>
          <w:b/>
          <w:bCs/>
          <w:szCs w:val="20"/>
        </w:rPr>
        <w:t>капиталга</w:t>
      </w:r>
      <w:proofErr w:type="spellEnd"/>
      <w:r w:rsidRPr="00762494">
        <w:rPr>
          <w:b/>
          <w:bCs/>
          <w:szCs w:val="20"/>
          <w:lang w:val="ky-KG"/>
        </w:rPr>
        <w:t xml:space="preserve"> </w:t>
      </w:r>
      <w:r w:rsidRPr="00762494">
        <w:rPr>
          <w:b/>
          <w:bCs/>
          <w:szCs w:val="20"/>
        </w:rPr>
        <w:t>инвестиция</w:t>
      </w:r>
      <w:r w:rsidRPr="00762494">
        <w:rPr>
          <w:b/>
          <w:bCs/>
          <w:szCs w:val="20"/>
          <w:lang w:val="ky-KG"/>
        </w:rPr>
        <w:t>лардын</w:t>
      </w:r>
      <w:r w:rsidRPr="00762494">
        <w:rPr>
          <w:b/>
          <w:bCs/>
          <w:szCs w:val="20"/>
        </w:rPr>
        <w:t xml:space="preserve"> </w:t>
      </w:r>
      <w:proofErr w:type="spellStart"/>
      <w:r w:rsidRPr="00762494">
        <w:rPr>
          <w:b/>
          <w:bCs/>
          <w:szCs w:val="20"/>
        </w:rPr>
        <w:t>динамикасы</w:t>
      </w:r>
      <w:proofErr w:type="spellEnd"/>
    </w:p>
    <w:tbl>
      <w:tblPr>
        <w:tblW w:w="5000" w:type="pct"/>
        <w:tblLook w:val="04A0" w:firstRow="1" w:lastRow="0" w:firstColumn="1" w:lastColumn="0" w:noHBand="0" w:noVBand="1"/>
      </w:tblPr>
      <w:tblGrid>
        <w:gridCol w:w="4610"/>
        <w:gridCol w:w="1664"/>
        <w:gridCol w:w="1155"/>
        <w:gridCol w:w="1076"/>
        <w:gridCol w:w="1133"/>
      </w:tblGrid>
      <w:tr w:rsidR="00695833" w:rsidRPr="00762494" w14:paraId="7E4BE023" w14:textId="77777777" w:rsidTr="00695833">
        <w:trPr>
          <w:cantSplit/>
          <w:tblHeader/>
        </w:trPr>
        <w:tc>
          <w:tcPr>
            <w:tcW w:w="2392" w:type="pct"/>
            <w:tcBorders>
              <w:top w:val="single" w:sz="8" w:space="0" w:color="auto"/>
            </w:tcBorders>
          </w:tcPr>
          <w:p w14:paraId="27185906" w14:textId="1B8B9350" w:rsidR="00695833" w:rsidRPr="00762494" w:rsidRDefault="00695833" w:rsidP="00695833">
            <w:pPr>
              <w:widowControl w:val="0"/>
              <w:spacing w:beforeLines="20" w:before="48"/>
              <w:rPr>
                <w:sz w:val="20"/>
                <w:szCs w:val="20"/>
              </w:rPr>
            </w:pPr>
          </w:p>
        </w:tc>
        <w:tc>
          <w:tcPr>
            <w:tcW w:w="1462" w:type="pct"/>
            <w:gridSpan w:val="2"/>
            <w:tcBorders>
              <w:top w:val="single" w:sz="8" w:space="0" w:color="auto"/>
              <w:bottom w:val="single" w:sz="4" w:space="0" w:color="auto"/>
            </w:tcBorders>
          </w:tcPr>
          <w:p w14:paraId="0A59C9C5" w14:textId="4AB0189C" w:rsidR="00695833" w:rsidRPr="00762494" w:rsidRDefault="00695833" w:rsidP="00695833">
            <w:pPr>
              <w:widowControl w:val="0"/>
              <w:spacing w:before="20" w:after="20"/>
              <w:jc w:val="right"/>
              <w:rPr>
                <w:sz w:val="20"/>
                <w:szCs w:val="20"/>
              </w:rPr>
            </w:pPr>
            <w:proofErr w:type="spellStart"/>
            <w:r w:rsidRPr="00762494">
              <w:rPr>
                <w:rFonts w:eastAsia="Calibri"/>
                <w:b/>
                <w:bCs/>
                <w:sz w:val="20"/>
                <w:szCs w:val="20"/>
              </w:rPr>
              <w:t>Мурунку</w:t>
            </w:r>
            <w:proofErr w:type="spellEnd"/>
            <w:r w:rsidRPr="00762494">
              <w:rPr>
                <w:rFonts w:eastAsia="Calibri"/>
                <w:b/>
                <w:bCs/>
                <w:sz w:val="20"/>
                <w:szCs w:val="20"/>
              </w:rPr>
              <w:t xml:space="preserve"> </w:t>
            </w:r>
            <w:proofErr w:type="spellStart"/>
            <w:r w:rsidRPr="00762494">
              <w:rPr>
                <w:rFonts w:eastAsia="Calibri"/>
                <w:b/>
                <w:bCs/>
                <w:sz w:val="20"/>
                <w:szCs w:val="20"/>
              </w:rPr>
              <w:t>жылдын</w:t>
            </w:r>
            <w:proofErr w:type="spellEnd"/>
            <w:r w:rsidRPr="00762494">
              <w:rPr>
                <w:rFonts w:eastAsia="Calibri"/>
                <w:b/>
                <w:bCs/>
                <w:sz w:val="20"/>
                <w:szCs w:val="20"/>
              </w:rPr>
              <w:t xml:space="preserve"> </w:t>
            </w:r>
            <w:proofErr w:type="spellStart"/>
            <w:r w:rsidRPr="00762494">
              <w:rPr>
                <w:rFonts w:eastAsia="Calibri"/>
                <w:b/>
                <w:bCs/>
                <w:sz w:val="20"/>
                <w:szCs w:val="20"/>
              </w:rPr>
              <w:t>ти</w:t>
            </w:r>
            <w:proofErr w:type="spellEnd"/>
            <w:r w:rsidRPr="00762494">
              <w:rPr>
                <w:rFonts w:eastAsia="Calibri"/>
                <w:b/>
                <w:bCs/>
                <w:sz w:val="20"/>
                <w:szCs w:val="20"/>
                <w:lang w:val="ky-KG"/>
              </w:rPr>
              <w:t>е</w:t>
            </w:r>
            <w:r w:rsidRPr="00762494">
              <w:rPr>
                <w:rFonts w:eastAsia="Calibri"/>
                <w:b/>
                <w:bCs/>
                <w:sz w:val="20"/>
                <w:szCs w:val="20"/>
              </w:rPr>
              <w:t>ш</w:t>
            </w:r>
            <w:r w:rsidRPr="00762494">
              <w:rPr>
                <w:rFonts w:eastAsia="Calibri"/>
                <w:b/>
                <w:bCs/>
                <w:sz w:val="20"/>
                <w:szCs w:val="20"/>
                <w:lang w:val="ky-KG"/>
              </w:rPr>
              <w:t>ел</w:t>
            </w:r>
            <w:proofErr w:type="spellStart"/>
            <w:r w:rsidRPr="00762494">
              <w:rPr>
                <w:rFonts w:eastAsia="Calibri"/>
                <w:b/>
                <w:bCs/>
                <w:sz w:val="20"/>
                <w:szCs w:val="20"/>
              </w:rPr>
              <w:t>үү</w:t>
            </w:r>
            <w:proofErr w:type="spellEnd"/>
            <w:r w:rsidRPr="00762494">
              <w:rPr>
                <w:rFonts w:eastAsia="Calibri"/>
                <w:b/>
                <w:bCs/>
                <w:sz w:val="20"/>
                <w:szCs w:val="20"/>
              </w:rPr>
              <w:t xml:space="preserve"> </w:t>
            </w:r>
            <w:proofErr w:type="spellStart"/>
            <w:r w:rsidRPr="00762494">
              <w:rPr>
                <w:rFonts w:eastAsia="Calibri"/>
                <w:b/>
                <w:bCs/>
                <w:sz w:val="20"/>
                <w:szCs w:val="20"/>
              </w:rPr>
              <w:t>мезгилине</w:t>
            </w:r>
            <w:proofErr w:type="spellEnd"/>
            <w:r w:rsidRPr="00762494">
              <w:rPr>
                <w:rFonts w:eastAsia="Calibri"/>
                <w:b/>
                <w:bCs/>
                <w:sz w:val="20"/>
                <w:szCs w:val="20"/>
              </w:rPr>
              <w:t xml:space="preserve"> карата</w:t>
            </w:r>
          </w:p>
        </w:tc>
        <w:tc>
          <w:tcPr>
            <w:tcW w:w="1146" w:type="pct"/>
            <w:gridSpan w:val="2"/>
            <w:tcBorders>
              <w:top w:val="single" w:sz="8" w:space="0" w:color="auto"/>
              <w:bottom w:val="single" w:sz="4" w:space="0" w:color="auto"/>
            </w:tcBorders>
          </w:tcPr>
          <w:p w14:paraId="20A1E7F2" w14:textId="37756E1D" w:rsidR="00695833" w:rsidRPr="00762494" w:rsidRDefault="00695833" w:rsidP="00695833">
            <w:pPr>
              <w:widowControl w:val="0"/>
              <w:spacing w:before="20" w:after="20"/>
              <w:jc w:val="right"/>
              <w:rPr>
                <w:sz w:val="20"/>
                <w:szCs w:val="20"/>
              </w:rPr>
            </w:pPr>
            <w:proofErr w:type="spellStart"/>
            <w:r w:rsidRPr="00762494">
              <w:rPr>
                <w:rFonts w:eastAsia="Calibri"/>
                <w:b/>
                <w:bCs/>
                <w:sz w:val="20"/>
                <w:szCs w:val="20"/>
              </w:rPr>
              <w:t>Мурунку</w:t>
            </w:r>
            <w:proofErr w:type="spellEnd"/>
            <w:r w:rsidRPr="00762494">
              <w:rPr>
                <w:rFonts w:eastAsia="Calibri"/>
                <w:b/>
                <w:bCs/>
                <w:sz w:val="20"/>
                <w:szCs w:val="20"/>
              </w:rPr>
              <w:t xml:space="preserve"> </w:t>
            </w:r>
            <w:proofErr w:type="spellStart"/>
            <w:r w:rsidRPr="00762494">
              <w:rPr>
                <w:rFonts w:eastAsia="Calibri"/>
                <w:b/>
                <w:bCs/>
                <w:sz w:val="20"/>
                <w:szCs w:val="20"/>
              </w:rPr>
              <w:t>айга</w:t>
            </w:r>
            <w:proofErr w:type="spellEnd"/>
            <w:r w:rsidRPr="00762494">
              <w:rPr>
                <w:rFonts w:eastAsia="Calibri"/>
                <w:b/>
                <w:bCs/>
                <w:sz w:val="20"/>
                <w:szCs w:val="20"/>
              </w:rPr>
              <w:t xml:space="preserve"> карата</w:t>
            </w:r>
          </w:p>
        </w:tc>
      </w:tr>
      <w:tr w:rsidR="00695833" w:rsidRPr="00762494" w14:paraId="473213BB" w14:textId="77777777" w:rsidTr="00695833">
        <w:trPr>
          <w:cantSplit/>
          <w:tblHeader/>
        </w:trPr>
        <w:tc>
          <w:tcPr>
            <w:tcW w:w="2392" w:type="pct"/>
            <w:tcBorders>
              <w:bottom w:val="single" w:sz="8" w:space="0" w:color="auto"/>
            </w:tcBorders>
          </w:tcPr>
          <w:p w14:paraId="63C23D19" w14:textId="77777777" w:rsidR="00695833" w:rsidRPr="00762494" w:rsidRDefault="00695833" w:rsidP="00695833">
            <w:pPr>
              <w:widowControl w:val="0"/>
              <w:spacing w:beforeLines="20" w:before="48"/>
              <w:rPr>
                <w:sz w:val="20"/>
                <w:szCs w:val="20"/>
              </w:rPr>
            </w:pPr>
          </w:p>
        </w:tc>
        <w:tc>
          <w:tcPr>
            <w:tcW w:w="2608" w:type="pct"/>
            <w:gridSpan w:val="4"/>
            <w:tcBorders>
              <w:top w:val="single" w:sz="4" w:space="0" w:color="auto"/>
              <w:bottom w:val="single" w:sz="8" w:space="0" w:color="auto"/>
            </w:tcBorders>
          </w:tcPr>
          <w:p w14:paraId="3DBAED65" w14:textId="0A7B18B8" w:rsidR="00695833" w:rsidRPr="00762494" w:rsidRDefault="00695833" w:rsidP="00695833">
            <w:pPr>
              <w:widowControl w:val="0"/>
              <w:spacing w:before="20" w:after="20"/>
              <w:jc w:val="center"/>
              <w:rPr>
                <w:sz w:val="20"/>
                <w:szCs w:val="20"/>
              </w:rPr>
            </w:pPr>
            <w:proofErr w:type="spellStart"/>
            <w:r w:rsidRPr="00762494">
              <w:rPr>
                <w:b/>
                <w:sz w:val="20"/>
                <w:szCs w:val="20"/>
              </w:rPr>
              <w:t>пайыз</w:t>
            </w:r>
            <w:proofErr w:type="spellEnd"/>
            <w:r w:rsidRPr="00762494">
              <w:rPr>
                <w:b/>
                <w:sz w:val="20"/>
                <w:szCs w:val="20"/>
                <w:lang w:val="ky-KG"/>
              </w:rPr>
              <w:t>дар</w:t>
            </w:r>
            <w:r w:rsidRPr="00762494">
              <w:rPr>
                <w:b/>
                <w:sz w:val="20"/>
                <w:szCs w:val="20"/>
              </w:rPr>
              <w:t xml:space="preserve"> </w:t>
            </w:r>
            <w:proofErr w:type="spellStart"/>
            <w:r w:rsidRPr="00762494">
              <w:rPr>
                <w:b/>
                <w:sz w:val="20"/>
                <w:szCs w:val="20"/>
              </w:rPr>
              <w:t>менен</w:t>
            </w:r>
            <w:proofErr w:type="spellEnd"/>
          </w:p>
        </w:tc>
      </w:tr>
      <w:tr w:rsidR="00695833" w:rsidRPr="00762494" w14:paraId="147D66C7" w14:textId="77777777" w:rsidTr="00695833">
        <w:trPr>
          <w:cantSplit/>
          <w:tblHeader/>
        </w:trPr>
        <w:tc>
          <w:tcPr>
            <w:tcW w:w="2392" w:type="pct"/>
            <w:tcBorders>
              <w:top w:val="single" w:sz="8" w:space="0" w:color="auto"/>
            </w:tcBorders>
          </w:tcPr>
          <w:p w14:paraId="7835E91D" w14:textId="77777777" w:rsidR="00695833" w:rsidRPr="00762494" w:rsidRDefault="00695833" w:rsidP="00695833">
            <w:pPr>
              <w:widowControl w:val="0"/>
              <w:spacing w:beforeLines="20" w:before="48"/>
              <w:rPr>
                <w:sz w:val="20"/>
                <w:szCs w:val="20"/>
              </w:rPr>
            </w:pPr>
          </w:p>
        </w:tc>
        <w:tc>
          <w:tcPr>
            <w:tcW w:w="863" w:type="pct"/>
            <w:tcBorders>
              <w:top w:val="single" w:sz="8" w:space="0" w:color="auto"/>
            </w:tcBorders>
          </w:tcPr>
          <w:p w14:paraId="473D01DC" w14:textId="5D7B4F04" w:rsidR="00695833" w:rsidRPr="00762494" w:rsidRDefault="00695833" w:rsidP="00695833">
            <w:pPr>
              <w:widowControl w:val="0"/>
              <w:spacing w:before="20" w:after="20"/>
              <w:jc w:val="right"/>
              <w:rPr>
                <w:b/>
                <w:bCs/>
                <w:sz w:val="20"/>
                <w:szCs w:val="20"/>
              </w:rPr>
            </w:pPr>
            <w:r w:rsidRPr="00762494">
              <w:rPr>
                <w:b/>
                <w:bCs/>
                <w:sz w:val="20"/>
                <w:szCs w:val="20"/>
              </w:rPr>
              <w:t>2023</w:t>
            </w:r>
          </w:p>
        </w:tc>
        <w:tc>
          <w:tcPr>
            <w:tcW w:w="599" w:type="pct"/>
            <w:tcBorders>
              <w:top w:val="single" w:sz="8" w:space="0" w:color="auto"/>
            </w:tcBorders>
          </w:tcPr>
          <w:p w14:paraId="0A7D265F" w14:textId="5E933607" w:rsidR="00695833" w:rsidRPr="00762494" w:rsidRDefault="00695833" w:rsidP="00695833">
            <w:pPr>
              <w:widowControl w:val="0"/>
              <w:spacing w:before="20" w:after="20"/>
              <w:jc w:val="right"/>
              <w:rPr>
                <w:b/>
                <w:bCs/>
                <w:sz w:val="20"/>
                <w:szCs w:val="20"/>
              </w:rPr>
            </w:pPr>
            <w:r w:rsidRPr="00762494">
              <w:rPr>
                <w:b/>
                <w:bCs/>
                <w:sz w:val="20"/>
                <w:szCs w:val="20"/>
              </w:rPr>
              <w:t>20</w:t>
            </w:r>
            <w:r w:rsidRPr="00762494">
              <w:rPr>
                <w:b/>
                <w:bCs/>
                <w:sz w:val="20"/>
                <w:szCs w:val="20"/>
                <w:lang w:val="ky-KG"/>
              </w:rPr>
              <w:t>24</w:t>
            </w:r>
          </w:p>
        </w:tc>
        <w:tc>
          <w:tcPr>
            <w:tcW w:w="558" w:type="pct"/>
            <w:tcBorders>
              <w:top w:val="single" w:sz="8" w:space="0" w:color="auto"/>
            </w:tcBorders>
          </w:tcPr>
          <w:p w14:paraId="7E35CEFE" w14:textId="508C81C2" w:rsidR="00695833" w:rsidRPr="00762494" w:rsidRDefault="00695833" w:rsidP="00695833">
            <w:pPr>
              <w:widowControl w:val="0"/>
              <w:spacing w:before="20" w:after="20"/>
              <w:jc w:val="right"/>
              <w:rPr>
                <w:b/>
                <w:bCs/>
                <w:sz w:val="20"/>
                <w:szCs w:val="20"/>
              </w:rPr>
            </w:pPr>
            <w:r w:rsidRPr="00762494">
              <w:rPr>
                <w:b/>
                <w:bCs/>
                <w:sz w:val="20"/>
                <w:szCs w:val="20"/>
              </w:rPr>
              <w:t>2023</w:t>
            </w:r>
          </w:p>
        </w:tc>
        <w:tc>
          <w:tcPr>
            <w:tcW w:w="588" w:type="pct"/>
            <w:tcBorders>
              <w:top w:val="single" w:sz="8" w:space="0" w:color="auto"/>
            </w:tcBorders>
          </w:tcPr>
          <w:p w14:paraId="7152E739" w14:textId="395AD9CD" w:rsidR="00695833" w:rsidRPr="00762494" w:rsidRDefault="00695833" w:rsidP="00695833">
            <w:pPr>
              <w:widowControl w:val="0"/>
              <w:spacing w:before="20" w:after="20"/>
              <w:jc w:val="right"/>
              <w:rPr>
                <w:b/>
                <w:bCs/>
                <w:sz w:val="20"/>
                <w:szCs w:val="20"/>
              </w:rPr>
            </w:pPr>
            <w:r w:rsidRPr="00762494">
              <w:rPr>
                <w:b/>
                <w:bCs/>
                <w:sz w:val="20"/>
                <w:szCs w:val="20"/>
              </w:rPr>
              <w:t>20</w:t>
            </w:r>
            <w:r w:rsidRPr="00762494">
              <w:rPr>
                <w:b/>
                <w:bCs/>
                <w:sz w:val="20"/>
                <w:szCs w:val="20"/>
                <w:lang w:val="ky-KG"/>
              </w:rPr>
              <w:t>24</w:t>
            </w:r>
          </w:p>
        </w:tc>
      </w:tr>
      <w:tr w:rsidR="00695833" w:rsidRPr="00762494" w14:paraId="064D3D59" w14:textId="77777777" w:rsidTr="00A75BDA">
        <w:trPr>
          <w:cantSplit/>
          <w:tblHeader/>
        </w:trPr>
        <w:tc>
          <w:tcPr>
            <w:tcW w:w="2392" w:type="pct"/>
          </w:tcPr>
          <w:p w14:paraId="6973DB60" w14:textId="13CBDC9B" w:rsidR="00695833" w:rsidRPr="00762494" w:rsidRDefault="00695833" w:rsidP="00695833">
            <w:pPr>
              <w:widowControl w:val="0"/>
              <w:spacing w:beforeLines="20" w:before="48"/>
              <w:rPr>
                <w:sz w:val="20"/>
                <w:szCs w:val="20"/>
              </w:rPr>
            </w:pPr>
            <w:r w:rsidRPr="00762494">
              <w:rPr>
                <w:sz w:val="20"/>
                <w:szCs w:val="20"/>
              </w:rPr>
              <w:t>Январь</w:t>
            </w:r>
          </w:p>
        </w:tc>
        <w:tc>
          <w:tcPr>
            <w:tcW w:w="863" w:type="pct"/>
          </w:tcPr>
          <w:p w14:paraId="1CB3E4BE" w14:textId="0EDAEC25" w:rsidR="00695833" w:rsidRPr="00762494" w:rsidRDefault="00695833" w:rsidP="00695833">
            <w:pPr>
              <w:widowControl w:val="0"/>
              <w:spacing w:before="20" w:after="20"/>
              <w:jc w:val="right"/>
              <w:rPr>
                <w:sz w:val="20"/>
                <w:szCs w:val="20"/>
              </w:rPr>
            </w:pPr>
            <w:r w:rsidRPr="00762494">
              <w:rPr>
                <w:sz w:val="20"/>
                <w:szCs w:val="20"/>
              </w:rPr>
              <w:t>99,7</w:t>
            </w:r>
          </w:p>
        </w:tc>
        <w:tc>
          <w:tcPr>
            <w:tcW w:w="599" w:type="pct"/>
          </w:tcPr>
          <w:p w14:paraId="3C5B11F5" w14:textId="7FA20601" w:rsidR="00695833" w:rsidRPr="00762494" w:rsidRDefault="00695833" w:rsidP="00695833">
            <w:pPr>
              <w:widowControl w:val="0"/>
              <w:spacing w:before="20" w:after="20"/>
              <w:jc w:val="right"/>
              <w:rPr>
                <w:sz w:val="20"/>
                <w:szCs w:val="20"/>
              </w:rPr>
            </w:pPr>
            <w:r w:rsidRPr="00762494">
              <w:rPr>
                <w:sz w:val="20"/>
                <w:szCs w:val="20"/>
              </w:rPr>
              <w:t>127,7</w:t>
            </w:r>
          </w:p>
        </w:tc>
        <w:tc>
          <w:tcPr>
            <w:tcW w:w="558" w:type="pct"/>
          </w:tcPr>
          <w:p w14:paraId="0CCCC20B" w14:textId="05CD47E8" w:rsidR="00695833" w:rsidRPr="00762494" w:rsidRDefault="00695833" w:rsidP="00695833">
            <w:pPr>
              <w:widowControl w:val="0"/>
              <w:spacing w:before="20" w:after="20"/>
              <w:jc w:val="right"/>
              <w:rPr>
                <w:sz w:val="20"/>
                <w:szCs w:val="20"/>
              </w:rPr>
            </w:pPr>
            <w:r w:rsidRPr="00762494">
              <w:rPr>
                <w:sz w:val="20"/>
                <w:szCs w:val="20"/>
              </w:rPr>
              <w:t>9,0</w:t>
            </w:r>
          </w:p>
        </w:tc>
        <w:tc>
          <w:tcPr>
            <w:tcW w:w="588" w:type="pct"/>
          </w:tcPr>
          <w:p w14:paraId="263CD1E6" w14:textId="2F4C465B" w:rsidR="00695833" w:rsidRPr="00762494" w:rsidRDefault="00695833" w:rsidP="00695833">
            <w:pPr>
              <w:widowControl w:val="0"/>
              <w:spacing w:before="20" w:after="20"/>
              <w:jc w:val="right"/>
              <w:rPr>
                <w:sz w:val="20"/>
                <w:szCs w:val="20"/>
              </w:rPr>
            </w:pPr>
            <w:r w:rsidRPr="00762494">
              <w:rPr>
                <w:sz w:val="20"/>
                <w:szCs w:val="20"/>
              </w:rPr>
              <w:t>9,4</w:t>
            </w:r>
          </w:p>
        </w:tc>
      </w:tr>
      <w:tr w:rsidR="00695833" w:rsidRPr="00762494" w14:paraId="67429307" w14:textId="77777777" w:rsidTr="00A75BDA">
        <w:trPr>
          <w:cantSplit/>
          <w:tblHeader/>
        </w:trPr>
        <w:tc>
          <w:tcPr>
            <w:tcW w:w="2392" w:type="pct"/>
            <w:hideMark/>
          </w:tcPr>
          <w:p w14:paraId="3FE2ABE1" w14:textId="77777777" w:rsidR="00695833" w:rsidRPr="00762494" w:rsidRDefault="00695833" w:rsidP="00695833">
            <w:pPr>
              <w:widowControl w:val="0"/>
              <w:spacing w:beforeLines="20" w:before="48"/>
              <w:rPr>
                <w:sz w:val="20"/>
                <w:szCs w:val="20"/>
              </w:rPr>
            </w:pPr>
            <w:r w:rsidRPr="00762494">
              <w:rPr>
                <w:sz w:val="20"/>
                <w:szCs w:val="20"/>
              </w:rPr>
              <w:t>Февраль</w:t>
            </w:r>
          </w:p>
        </w:tc>
        <w:tc>
          <w:tcPr>
            <w:tcW w:w="863" w:type="pct"/>
            <w:hideMark/>
          </w:tcPr>
          <w:p w14:paraId="75E8B8AB" w14:textId="77777777" w:rsidR="00695833" w:rsidRPr="00762494" w:rsidRDefault="00695833" w:rsidP="00695833">
            <w:pPr>
              <w:widowControl w:val="0"/>
              <w:spacing w:before="20" w:after="20"/>
              <w:jc w:val="right"/>
              <w:rPr>
                <w:sz w:val="20"/>
                <w:szCs w:val="20"/>
              </w:rPr>
            </w:pPr>
            <w:r w:rsidRPr="00762494">
              <w:rPr>
                <w:sz w:val="20"/>
                <w:szCs w:val="20"/>
              </w:rPr>
              <w:t>104,0</w:t>
            </w:r>
          </w:p>
        </w:tc>
        <w:tc>
          <w:tcPr>
            <w:tcW w:w="599" w:type="pct"/>
            <w:hideMark/>
          </w:tcPr>
          <w:p w14:paraId="7C016178" w14:textId="77777777" w:rsidR="00695833" w:rsidRPr="00762494" w:rsidRDefault="00695833" w:rsidP="00695833">
            <w:pPr>
              <w:widowControl w:val="0"/>
              <w:spacing w:before="20" w:after="20"/>
              <w:jc w:val="right"/>
              <w:rPr>
                <w:sz w:val="20"/>
                <w:szCs w:val="20"/>
              </w:rPr>
            </w:pPr>
            <w:r w:rsidRPr="00762494">
              <w:rPr>
                <w:sz w:val="20"/>
                <w:szCs w:val="20"/>
              </w:rPr>
              <w:t>167,2</w:t>
            </w:r>
          </w:p>
        </w:tc>
        <w:tc>
          <w:tcPr>
            <w:tcW w:w="558" w:type="pct"/>
            <w:hideMark/>
          </w:tcPr>
          <w:p w14:paraId="5C05216B" w14:textId="77777777" w:rsidR="00695833" w:rsidRPr="00762494" w:rsidRDefault="00695833" w:rsidP="00695833">
            <w:pPr>
              <w:widowControl w:val="0"/>
              <w:spacing w:before="20" w:after="20"/>
              <w:jc w:val="right"/>
              <w:rPr>
                <w:sz w:val="20"/>
                <w:szCs w:val="20"/>
              </w:rPr>
            </w:pPr>
            <w:r w:rsidRPr="00762494">
              <w:rPr>
                <w:sz w:val="20"/>
                <w:szCs w:val="20"/>
              </w:rPr>
              <w:t>224,0</w:t>
            </w:r>
          </w:p>
        </w:tc>
        <w:tc>
          <w:tcPr>
            <w:tcW w:w="588" w:type="pct"/>
            <w:hideMark/>
          </w:tcPr>
          <w:p w14:paraId="4BDFE435" w14:textId="77777777" w:rsidR="00695833" w:rsidRPr="00762494" w:rsidRDefault="00695833" w:rsidP="00695833">
            <w:pPr>
              <w:widowControl w:val="0"/>
              <w:spacing w:before="20" w:after="20"/>
              <w:jc w:val="right"/>
              <w:rPr>
                <w:sz w:val="20"/>
                <w:szCs w:val="20"/>
              </w:rPr>
            </w:pPr>
            <w:r w:rsidRPr="00762494">
              <w:rPr>
                <w:sz w:val="20"/>
                <w:szCs w:val="20"/>
              </w:rPr>
              <w:t>293,3</w:t>
            </w:r>
          </w:p>
        </w:tc>
      </w:tr>
      <w:tr w:rsidR="00695833" w:rsidRPr="00762494" w14:paraId="281280D3" w14:textId="77777777" w:rsidTr="00A75BDA">
        <w:trPr>
          <w:cantSplit/>
          <w:tblHeader/>
        </w:trPr>
        <w:tc>
          <w:tcPr>
            <w:tcW w:w="2392" w:type="pct"/>
            <w:hideMark/>
          </w:tcPr>
          <w:p w14:paraId="000F6237" w14:textId="77777777" w:rsidR="00695833" w:rsidRPr="00762494" w:rsidRDefault="00695833" w:rsidP="00695833">
            <w:pPr>
              <w:widowControl w:val="0"/>
              <w:spacing w:beforeLines="20" w:before="48"/>
              <w:rPr>
                <w:sz w:val="20"/>
                <w:szCs w:val="20"/>
              </w:rPr>
            </w:pPr>
            <w:r w:rsidRPr="00762494">
              <w:rPr>
                <w:sz w:val="20"/>
                <w:szCs w:val="20"/>
              </w:rPr>
              <w:t>Январь-февраль</w:t>
            </w:r>
          </w:p>
        </w:tc>
        <w:tc>
          <w:tcPr>
            <w:tcW w:w="863" w:type="pct"/>
            <w:hideMark/>
          </w:tcPr>
          <w:p w14:paraId="69379652" w14:textId="77777777" w:rsidR="00695833" w:rsidRPr="00762494" w:rsidRDefault="00695833" w:rsidP="00695833">
            <w:pPr>
              <w:widowControl w:val="0"/>
              <w:spacing w:before="20" w:after="20"/>
              <w:jc w:val="right"/>
              <w:rPr>
                <w:sz w:val="20"/>
                <w:szCs w:val="20"/>
              </w:rPr>
            </w:pPr>
            <w:r w:rsidRPr="00762494">
              <w:rPr>
                <w:sz w:val="20"/>
                <w:szCs w:val="20"/>
              </w:rPr>
              <w:t>102,6</w:t>
            </w:r>
          </w:p>
        </w:tc>
        <w:tc>
          <w:tcPr>
            <w:tcW w:w="599" w:type="pct"/>
            <w:hideMark/>
          </w:tcPr>
          <w:p w14:paraId="148EA66E" w14:textId="77777777" w:rsidR="00695833" w:rsidRPr="00762494" w:rsidRDefault="00695833" w:rsidP="00695833">
            <w:pPr>
              <w:widowControl w:val="0"/>
              <w:spacing w:before="20" w:after="20"/>
              <w:jc w:val="right"/>
              <w:rPr>
                <w:sz w:val="20"/>
                <w:szCs w:val="20"/>
              </w:rPr>
            </w:pPr>
            <w:r w:rsidRPr="00762494">
              <w:rPr>
                <w:sz w:val="20"/>
                <w:szCs w:val="20"/>
              </w:rPr>
              <w:t>155,0</w:t>
            </w:r>
          </w:p>
        </w:tc>
        <w:tc>
          <w:tcPr>
            <w:tcW w:w="558" w:type="pct"/>
            <w:hideMark/>
          </w:tcPr>
          <w:p w14:paraId="3F937485" w14:textId="77777777" w:rsidR="00695833" w:rsidRPr="00762494" w:rsidRDefault="00695833" w:rsidP="00695833">
            <w:pPr>
              <w:widowControl w:val="0"/>
              <w:spacing w:before="20" w:after="20"/>
              <w:jc w:val="right"/>
              <w:rPr>
                <w:sz w:val="20"/>
                <w:szCs w:val="20"/>
              </w:rPr>
            </w:pPr>
            <w:r w:rsidRPr="00762494">
              <w:rPr>
                <w:sz w:val="20"/>
                <w:szCs w:val="20"/>
              </w:rPr>
              <w:t>-</w:t>
            </w:r>
          </w:p>
        </w:tc>
        <w:tc>
          <w:tcPr>
            <w:tcW w:w="588" w:type="pct"/>
            <w:hideMark/>
          </w:tcPr>
          <w:p w14:paraId="16E9F2C0" w14:textId="77777777" w:rsidR="00695833" w:rsidRPr="00762494" w:rsidRDefault="00695833" w:rsidP="00695833">
            <w:pPr>
              <w:widowControl w:val="0"/>
              <w:spacing w:before="20" w:after="20"/>
              <w:jc w:val="right"/>
              <w:rPr>
                <w:sz w:val="20"/>
                <w:szCs w:val="20"/>
              </w:rPr>
            </w:pPr>
            <w:r w:rsidRPr="00762494">
              <w:rPr>
                <w:sz w:val="20"/>
                <w:szCs w:val="20"/>
              </w:rPr>
              <w:t>-</w:t>
            </w:r>
          </w:p>
        </w:tc>
      </w:tr>
      <w:tr w:rsidR="00695833" w:rsidRPr="00762494" w14:paraId="346455FF" w14:textId="77777777" w:rsidTr="00A75BDA">
        <w:trPr>
          <w:cantSplit/>
          <w:tblHeader/>
        </w:trPr>
        <w:tc>
          <w:tcPr>
            <w:tcW w:w="2392" w:type="pct"/>
            <w:hideMark/>
          </w:tcPr>
          <w:p w14:paraId="68E4E6A8" w14:textId="77777777" w:rsidR="00695833" w:rsidRPr="00762494" w:rsidRDefault="00695833" w:rsidP="00695833">
            <w:pPr>
              <w:widowControl w:val="0"/>
              <w:spacing w:beforeLines="20" w:before="48"/>
              <w:rPr>
                <w:sz w:val="20"/>
                <w:szCs w:val="20"/>
              </w:rPr>
            </w:pPr>
            <w:r w:rsidRPr="00762494">
              <w:rPr>
                <w:sz w:val="20"/>
                <w:szCs w:val="20"/>
              </w:rPr>
              <w:t>Март</w:t>
            </w:r>
          </w:p>
        </w:tc>
        <w:tc>
          <w:tcPr>
            <w:tcW w:w="863" w:type="pct"/>
            <w:hideMark/>
          </w:tcPr>
          <w:p w14:paraId="3071AA3A" w14:textId="77777777" w:rsidR="00695833" w:rsidRPr="00762494" w:rsidRDefault="00695833" w:rsidP="00695833">
            <w:pPr>
              <w:widowControl w:val="0"/>
              <w:spacing w:before="20" w:after="20"/>
              <w:jc w:val="right"/>
              <w:rPr>
                <w:sz w:val="20"/>
                <w:szCs w:val="20"/>
              </w:rPr>
            </w:pPr>
            <w:r w:rsidRPr="00762494">
              <w:rPr>
                <w:sz w:val="20"/>
                <w:szCs w:val="20"/>
              </w:rPr>
              <w:t>103,5</w:t>
            </w:r>
          </w:p>
        </w:tc>
        <w:tc>
          <w:tcPr>
            <w:tcW w:w="599" w:type="pct"/>
            <w:hideMark/>
          </w:tcPr>
          <w:p w14:paraId="139C3BD4" w14:textId="77777777" w:rsidR="00695833" w:rsidRPr="00762494" w:rsidRDefault="00695833" w:rsidP="00695833">
            <w:pPr>
              <w:widowControl w:val="0"/>
              <w:spacing w:before="20" w:after="20"/>
              <w:jc w:val="right"/>
              <w:rPr>
                <w:sz w:val="20"/>
                <w:szCs w:val="20"/>
              </w:rPr>
            </w:pPr>
            <w:r w:rsidRPr="00762494">
              <w:rPr>
                <w:sz w:val="20"/>
                <w:szCs w:val="20"/>
              </w:rPr>
              <w:t>177,4</w:t>
            </w:r>
          </w:p>
        </w:tc>
        <w:tc>
          <w:tcPr>
            <w:tcW w:w="558" w:type="pct"/>
            <w:hideMark/>
          </w:tcPr>
          <w:p w14:paraId="6BAFF5CD" w14:textId="77777777" w:rsidR="00695833" w:rsidRPr="00762494" w:rsidRDefault="00695833" w:rsidP="00695833">
            <w:pPr>
              <w:widowControl w:val="0"/>
              <w:spacing w:before="20" w:after="20"/>
              <w:jc w:val="right"/>
              <w:rPr>
                <w:sz w:val="20"/>
                <w:szCs w:val="20"/>
              </w:rPr>
            </w:pPr>
            <w:r w:rsidRPr="00762494">
              <w:rPr>
                <w:sz w:val="20"/>
                <w:szCs w:val="20"/>
              </w:rPr>
              <w:t>155,0</w:t>
            </w:r>
          </w:p>
        </w:tc>
        <w:tc>
          <w:tcPr>
            <w:tcW w:w="588" w:type="pct"/>
            <w:hideMark/>
          </w:tcPr>
          <w:p w14:paraId="5875A5BE" w14:textId="77777777" w:rsidR="00695833" w:rsidRPr="00762494" w:rsidRDefault="00695833" w:rsidP="00695833">
            <w:pPr>
              <w:widowControl w:val="0"/>
              <w:spacing w:before="20" w:after="20"/>
              <w:jc w:val="right"/>
              <w:rPr>
                <w:sz w:val="20"/>
                <w:szCs w:val="20"/>
              </w:rPr>
            </w:pPr>
            <w:r w:rsidRPr="00762494">
              <w:rPr>
                <w:sz w:val="20"/>
                <w:szCs w:val="20"/>
              </w:rPr>
              <w:t>164,4</w:t>
            </w:r>
          </w:p>
        </w:tc>
      </w:tr>
      <w:tr w:rsidR="00695833" w:rsidRPr="00762494" w14:paraId="782FDE34" w14:textId="77777777" w:rsidTr="00A75BDA">
        <w:trPr>
          <w:cantSplit/>
          <w:tblHeader/>
        </w:trPr>
        <w:tc>
          <w:tcPr>
            <w:tcW w:w="2392" w:type="pct"/>
            <w:hideMark/>
          </w:tcPr>
          <w:p w14:paraId="0843E7AA" w14:textId="77777777" w:rsidR="00695833" w:rsidRPr="00762494" w:rsidRDefault="00695833" w:rsidP="00695833">
            <w:pPr>
              <w:widowControl w:val="0"/>
              <w:spacing w:beforeLines="20" w:before="48"/>
              <w:rPr>
                <w:sz w:val="20"/>
                <w:szCs w:val="20"/>
              </w:rPr>
            </w:pPr>
            <w:r w:rsidRPr="00762494">
              <w:rPr>
                <w:sz w:val="20"/>
                <w:szCs w:val="20"/>
              </w:rPr>
              <w:t>Январь-март</w:t>
            </w:r>
          </w:p>
        </w:tc>
        <w:tc>
          <w:tcPr>
            <w:tcW w:w="863" w:type="pct"/>
            <w:hideMark/>
          </w:tcPr>
          <w:p w14:paraId="301B17EF" w14:textId="77777777" w:rsidR="00695833" w:rsidRPr="00762494" w:rsidRDefault="00695833" w:rsidP="00695833">
            <w:pPr>
              <w:widowControl w:val="0"/>
              <w:spacing w:before="20" w:after="20"/>
              <w:jc w:val="right"/>
              <w:rPr>
                <w:sz w:val="20"/>
                <w:szCs w:val="20"/>
              </w:rPr>
            </w:pPr>
            <w:r w:rsidRPr="00762494">
              <w:rPr>
                <w:sz w:val="20"/>
                <w:szCs w:val="20"/>
              </w:rPr>
              <w:t>103,1</w:t>
            </w:r>
          </w:p>
        </w:tc>
        <w:tc>
          <w:tcPr>
            <w:tcW w:w="599" w:type="pct"/>
            <w:hideMark/>
          </w:tcPr>
          <w:p w14:paraId="1A7207FD" w14:textId="77777777" w:rsidR="00695833" w:rsidRPr="00762494" w:rsidRDefault="00695833" w:rsidP="00695833">
            <w:pPr>
              <w:widowControl w:val="0"/>
              <w:spacing w:before="20" w:after="20"/>
              <w:jc w:val="right"/>
              <w:rPr>
                <w:sz w:val="20"/>
                <w:szCs w:val="20"/>
              </w:rPr>
            </w:pPr>
            <w:r w:rsidRPr="00762494">
              <w:rPr>
                <w:sz w:val="20"/>
                <w:szCs w:val="20"/>
              </w:rPr>
              <w:t>166,6</w:t>
            </w:r>
          </w:p>
        </w:tc>
        <w:tc>
          <w:tcPr>
            <w:tcW w:w="558" w:type="pct"/>
            <w:hideMark/>
          </w:tcPr>
          <w:p w14:paraId="23A9386C" w14:textId="77777777" w:rsidR="00695833" w:rsidRPr="00762494" w:rsidRDefault="00695833" w:rsidP="00695833">
            <w:pPr>
              <w:widowControl w:val="0"/>
              <w:spacing w:before="20" w:after="20"/>
              <w:jc w:val="right"/>
              <w:rPr>
                <w:sz w:val="20"/>
                <w:szCs w:val="20"/>
              </w:rPr>
            </w:pPr>
            <w:r w:rsidRPr="00762494">
              <w:rPr>
                <w:sz w:val="20"/>
                <w:szCs w:val="20"/>
              </w:rPr>
              <w:t>-</w:t>
            </w:r>
          </w:p>
        </w:tc>
        <w:tc>
          <w:tcPr>
            <w:tcW w:w="588" w:type="pct"/>
            <w:hideMark/>
          </w:tcPr>
          <w:p w14:paraId="2DE653F6" w14:textId="77777777" w:rsidR="00695833" w:rsidRPr="00762494" w:rsidRDefault="00695833" w:rsidP="00695833">
            <w:pPr>
              <w:widowControl w:val="0"/>
              <w:spacing w:before="20" w:after="20"/>
              <w:jc w:val="right"/>
              <w:rPr>
                <w:sz w:val="20"/>
                <w:szCs w:val="20"/>
              </w:rPr>
            </w:pPr>
            <w:r w:rsidRPr="00762494">
              <w:rPr>
                <w:sz w:val="20"/>
                <w:szCs w:val="20"/>
              </w:rPr>
              <w:t>-</w:t>
            </w:r>
          </w:p>
        </w:tc>
      </w:tr>
      <w:tr w:rsidR="00695833" w:rsidRPr="00762494" w14:paraId="07D57A2A" w14:textId="77777777" w:rsidTr="00A75BDA">
        <w:trPr>
          <w:cantSplit/>
          <w:tblHeader/>
        </w:trPr>
        <w:tc>
          <w:tcPr>
            <w:tcW w:w="2392" w:type="pct"/>
            <w:hideMark/>
          </w:tcPr>
          <w:p w14:paraId="5F6C68ED" w14:textId="77777777" w:rsidR="00695833" w:rsidRPr="00762494" w:rsidRDefault="00695833" w:rsidP="00695833">
            <w:pPr>
              <w:widowControl w:val="0"/>
              <w:spacing w:beforeLines="20" w:before="48"/>
              <w:rPr>
                <w:sz w:val="20"/>
                <w:szCs w:val="20"/>
              </w:rPr>
            </w:pPr>
            <w:r w:rsidRPr="00762494">
              <w:rPr>
                <w:sz w:val="20"/>
                <w:szCs w:val="20"/>
              </w:rPr>
              <w:t>Апрель</w:t>
            </w:r>
          </w:p>
        </w:tc>
        <w:tc>
          <w:tcPr>
            <w:tcW w:w="863" w:type="pct"/>
            <w:hideMark/>
          </w:tcPr>
          <w:p w14:paraId="5D0225A3" w14:textId="77777777" w:rsidR="00695833" w:rsidRPr="00762494" w:rsidRDefault="00695833" w:rsidP="00695833">
            <w:pPr>
              <w:widowControl w:val="0"/>
              <w:spacing w:before="20" w:after="20"/>
              <w:jc w:val="right"/>
              <w:rPr>
                <w:sz w:val="20"/>
                <w:szCs w:val="20"/>
              </w:rPr>
            </w:pPr>
            <w:r w:rsidRPr="00762494">
              <w:rPr>
                <w:sz w:val="20"/>
                <w:szCs w:val="20"/>
              </w:rPr>
              <w:t>103,7</w:t>
            </w:r>
          </w:p>
        </w:tc>
        <w:tc>
          <w:tcPr>
            <w:tcW w:w="599" w:type="pct"/>
            <w:hideMark/>
          </w:tcPr>
          <w:p w14:paraId="366ABA61" w14:textId="77777777" w:rsidR="00695833" w:rsidRPr="00762494" w:rsidRDefault="00695833" w:rsidP="00695833">
            <w:pPr>
              <w:widowControl w:val="0"/>
              <w:spacing w:before="20" w:after="20"/>
              <w:jc w:val="right"/>
              <w:rPr>
                <w:sz w:val="20"/>
                <w:szCs w:val="20"/>
              </w:rPr>
            </w:pPr>
            <w:r w:rsidRPr="00762494">
              <w:rPr>
                <w:sz w:val="20"/>
                <w:szCs w:val="20"/>
              </w:rPr>
              <w:t>144,2</w:t>
            </w:r>
          </w:p>
        </w:tc>
        <w:tc>
          <w:tcPr>
            <w:tcW w:w="558" w:type="pct"/>
            <w:hideMark/>
          </w:tcPr>
          <w:p w14:paraId="377CDEC0" w14:textId="77777777" w:rsidR="00695833" w:rsidRPr="00762494" w:rsidRDefault="00695833" w:rsidP="00695833">
            <w:pPr>
              <w:widowControl w:val="0"/>
              <w:spacing w:before="20" w:after="20"/>
              <w:jc w:val="right"/>
              <w:rPr>
                <w:sz w:val="20"/>
                <w:szCs w:val="20"/>
              </w:rPr>
            </w:pPr>
            <w:r w:rsidRPr="00762494">
              <w:rPr>
                <w:sz w:val="20"/>
                <w:szCs w:val="20"/>
              </w:rPr>
              <w:t>101,2</w:t>
            </w:r>
          </w:p>
        </w:tc>
        <w:tc>
          <w:tcPr>
            <w:tcW w:w="588" w:type="pct"/>
            <w:hideMark/>
          </w:tcPr>
          <w:p w14:paraId="4C7A387A" w14:textId="77777777" w:rsidR="00695833" w:rsidRPr="00762494" w:rsidRDefault="00695833" w:rsidP="00695833">
            <w:pPr>
              <w:widowControl w:val="0"/>
              <w:spacing w:before="20" w:after="20"/>
              <w:jc w:val="right"/>
              <w:rPr>
                <w:sz w:val="20"/>
                <w:szCs w:val="20"/>
              </w:rPr>
            </w:pPr>
            <w:r w:rsidRPr="00762494">
              <w:rPr>
                <w:sz w:val="20"/>
                <w:szCs w:val="20"/>
              </w:rPr>
              <w:t xml:space="preserve">      82,3</w:t>
            </w:r>
            <w:r w:rsidRPr="00762494">
              <w:rPr>
                <w:sz w:val="20"/>
                <w:szCs w:val="20"/>
              </w:rPr>
              <w:tab/>
            </w:r>
          </w:p>
        </w:tc>
      </w:tr>
      <w:tr w:rsidR="00695833" w:rsidRPr="00762494" w14:paraId="063A4641" w14:textId="77777777" w:rsidTr="00A75BDA">
        <w:trPr>
          <w:cantSplit/>
          <w:tblHeader/>
        </w:trPr>
        <w:tc>
          <w:tcPr>
            <w:tcW w:w="2392" w:type="pct"/>
            <w:hideMark/>
          </w:tcPr>
          <w:p w14:paraId="23BC4892" w14:textId="77777777" w:rsidR="00695833" w:rsidRPr="00762494" w:rsidRDefault="00695833" w:rsidP="00695833">
            <w:pPr>
              <w:widowControl w:val="0"/>
              <w:spacing w:beforeLines="20" w:before="48"/>
              <w:rPr>
                <w:sz w:val="20"/>
                <w:szCs w:val="20"/>
              </w:rPr>
            </w:pPr>
            <w:r w:rsidRPr="00762494">
              <w:rPr>
                <w:sz w:val="20"/>
                <w:szCs w:val="20"/>
              </w:rPr>
              <w:t>Январь-апрель</w:t>
            </w:r>
          </w:p>
        </w:tc>
        <w:tc>
          <w:tcPr>
            <w:tcW w:w="863" w:type="pct"/>
            <w:hideMark/>
          </w:tcPr>
          <w:p w14:paraId="0938BC12" w14:textId="77777777" w:rsidR="00695833" w:rsidRPr="00762494" w:rsidRDefault="00695833" w:rsidP="00695833">
            <w:pPr>
              <w:widowControl w:val="0"/>
              <w:spacing w:before="20" w:after="20"/>
              <w:jc w:val="right"/>
              <w:rPr>
                <w:sz w:val="20"/>
                <w:szCs w:val="20"/>
              </w:rPr>
            </w:pPr>
            <w:r w:rsidRPr="00762494">
              <w:rPr>
                <w:sz w:val="20"/>
                <w:szCs w:val="20"/>
              </w:rPr>
              <w:t>103,3</w:t>
            </w:r>
          </w:p>
        </w:tc>
        <w:tc>
          <w:tcPr>
            <w:tcW w:w="599" w:type="pct"/>
            <w:hideMark/>
          </w:tcPr>
          <w:p w14:paraId="6093A666" w14:textId="77777777" w:rsidR="00695833" w:rsidRPr="00762494" w:rsidRDefault="00695833" w:rsidP="00695833">
            <w:pPr>
              <w:widowControl w:val="0"/>
              <w:spacing w:before="20" w:after="20"/>
              <w:jc w:val="right"/>
              <w:rPr>
                <w:sz w:val="20"/>
                <w:szCs w:val="20"/>
              </w:rPr>
            </w:pPr>
            <w:r w:rsidRPr="00762494">
              <w:rPr>
                <w:sz w:val="20"/>
                <w:szCs w:val="20"/>
              </w:rPr>
              <w:t>158,9</w:t>
            </w:r>
          </w:p>
        </w:tc>
        <w:tc>
          <w:tcPr>
            <w:tcW w:w="558" w:type="pct"/>
            <w:hideMark/>
          </w:tcPr>
          <w:p w14:paraId="1B63892C" w14:textId="77777777" w:rsidR="00695833" w:rsidRPr="00762494" w:rsidRDefault="00695833" w:rsidP="00695833">
            <w:pPr>
              <w:widowControl w:val="0"/>
              <w:spacing w:before="20" w:after="20"/>
              <w:jc w:val="right"/>
              <w:rPr>
                <w:sz w:val="20"/>
                <w:szCs w:val="20"/>
              </w:rPr>
            </w:pPr>
            <w:r w:rsidRPr="00762494">
              <w:rPr>
                <w:sz w:val="20"/>
                <w:szCs w:val="20"/>
              </w:rPr>
              <w:t>-</w:t>
            </w:r>
          </w:p>
        </w:tc>
        <w:tc>
          <w:tcPr>
            <w:tcW w:w="588" w:type="pct"/>
            <w:hideMark/>
          </w:tcPr>
          <w:p w14:paraId="549228F6" w14:textId="77777777" w:rsidR="00695833" w:rsidRPr="00762494" w:rsidRDefault="00695833" w:rsidP="00695833">
            <w:pPr>
              <w:widowControl w:val="0"/>
              <w:spacing w:before="20" w:after="20"/>
              <w:jc w:val="right"/>
              <w:rPr>
                <w:sz w:val="20"/>
                <w:szCs w:val="20"/>
              </w:rPr>
            </w:pPr>
            <w:r w:rsidRPr="00762494">
              <w:rPr>
                <w:sz w:val="20"/>
                <w:szCs w:val="20"/>
              </w:rPr>
              <w:t>-</w:t>
            </w:r>
          </w:p>
        </w:tc>
      </w:tr>
      <w:tr w:rsidR="00695833" w:rsidRPr="00762494" w14:paraId="5F05D2F0" w14:textId="77777777" w:rsidTr="00A75BDA">
        <w:trPr>
          <w:cantSplit/>
          <w:tblHeader/>
        </w:trPr>
        <w:tc>
          <w:tcPr>
            <w:tcW w:w="2392" w:type="pct"/>
            <w:hideMark/>
          </w:tcPr>
          <w:p w14:paraId="04A5D9C6" w14:textId="77777777" w:rsidR="00695833" w:rsidRPr="00762494" w:rsidRDefault="00695833" w:rsidP="00695833">
            <w:pPr>
              <w:widowControl w:val="0"/>
              <w:spacing w:beforeLines="20" w:before="48"/>
              <w:rPr>
                <w:sz w:val="20"/>
                <w:szCs w:val="20"/>
              </w:rPr>
            </w:pPr>
            <w:r w:rsidRPr="00762494">
              <w:rPr>
                <w:sz w:val="20"/>
                <w:szCs w:val="20"/>
              </w:rPr>
              <w:t>Май</w:t>
            </w:r>
          </w:p>
        </w:tc>
        <w:tc>
          <w:tcPr>
            <w:tcW w:w="863" w:type="pct"/>
            <w:hideMark/>
          </w:tcPr>
          <w:p w14:paraId="69A03035" w14:textId="77777777" w:rsidR="00695833" w:rsidRPr="00762494" w:rsidRDefault="00695833" w:rsidP="00695833">
            <w:pPr>
              <w:widowControl w:val="0"/>
              <w:spacing w:before="20" w:after="20"/>
              <w:jc w:val="right"/>
              <w:rPr>
                <w:sz w:val="20"/>
                <w:szCs w:val="20"/>
              </w:rPr>
            </w:pPr>
            <w:r w:rsidRPr="00762494">
              <w:rPr>
                <w:sz w:val="20"/>
                <w:szCs w:val="20"/>
              </w:rPr>
              <w:t>108,0</w:t>
            </w:r>
          </w:p>
        </w:tc>
        <w:tc>
          <w:tcPr>
            <w:tcW w:w="599" w:type="pct"/>
            <w:hideMark/>
          </w:tcPr>
          <w:p w14:paraId="416652B2" w14:textId="77777777" w:rsidR="00695833" w:rsidRPr="00762494" w:rsidRDefault="00695833" w:rsidP="00695833">
            <w:pPr>
              <w:widowControl w:val="0"/>
              <w:spacing w:before="20" w:after="20"/>
              <w:jc w:val="right"/>
              <w:rPr>
                <w:sz w:val="20"/>
                <w:szCs w:val="20"/>
              </w:rPr>
            </w:pPr>
            <w:r w:rsidRPr="00762494">
              <w:rPr>
                <w:sz w:val="20"/>
                <w:szCs w:val="20"/>
              </w:rPr>
              <w:t>150,4</w:t>
            </w:r>
          </w:p>
        </w:tc>
        <w:tc>
          <w:tcPr>
            <w:tcW w:w="558" w:type="pct"/>
            <w:hideMark/>
          </w:tcPr>
          <w:p w14:paraId="0D7F50A8" w14:textId="77777777" w:rsidR="00695833" w:rsidRPr="00762494" w:rsidRDefault="00695833" w:rsidP="00695833">
            <w:pPr>
              <w:widowControl w:val="0"/>
              <w:spacing w:before="20" w:after="20"/>
              <w:jc w:val="right"/>
              <w:rPr>
                <w:sz w:val="20"/>
                <w:szCs w:val="20"/>
              </w:rPr>
            </w:pPr>
            <w:r w:rsidRPr="00762494">
              <w:rPr>
                <w:sz w:val="20"/>
                <w:szCs w:val="20"/>
              </w:rPr>
              <w:t>102,5</w:t>
            </w:r>
          </w:p>
        </w:tc>
        <w:tc>
          <w:tcPr>
            <w:tcW w:w="588" w:type="pct"/>
            <w:hideMark/>
          </w:tcPr>
          <w:p w14:paraId="6845F646" w14:textId="77777777" w:rsidR="00695833" w:rsidRPr="00762494" w:rsidRDefault="00695833" w:rsidP="00695833">
            <w:pPr>
              <w:widowControl w:val="0"/>
              <w:spacing w:before="20" w:after="20"/>
              <w:jc w:val="right"/>
              <w:rPr>
                <w:sz w:val="20"/>
                <w:szCs w:val="20"/>
              </w:rPr>
            </w:pPr>
            <w:r w:rsidRPr="00762494">
              <w:rPr>
                <w:sz w:val="20"/>
                <w:szCs w:val="20"/>
              </w:rPr>
              <w:t>106,9</w:t>
            </w:r>
          </w:p>
        </w:tc>
      </w:tr>
      <w:tr w:rsidR="00695833" w:rsidRPr="00762494" w14:paraId="26E8595A" w14:textId="77777777" w:rsidTr="00A75BDA">
        <w:trPr>
          <w:cantSplit/>
          <w:tblHeader/>
        </w:trPr>
        <w:tc>
          <w:tcPr>
            <w:tcW w:w="2392" w:type="pct"/>
            <w:hideMark/>
          </w:tcPr>
          <w:p w14:paraId="7D7A3686" w14:textId="77777777" w:rsidR="00695833" w:rsidRPr="00762494" w:rsidRDefault="00695833" w:rsidP="00695833">
            <w:pPr>
              <w:widowControl w:val="0"/>
              <w:spacing w:beforeLines="20" w:before="48"/>
              <w:rPr>
                <w:sz w:val="20"/>
                <w:szCs w:val="20"/>
              </w:rPr>
            </w:pPr>
            <w:r w:rsidRPr="00762494">
              <w:rPr>
                <w:sz w:val="20"/>
                <w:szCs w:val="20"/>
              </w:rPr>
              <w:t>Январь-май</w:t>
            </w:r>
          </w:p>
        </w:tc>
        <w:tc>
          <w:tcPr>
            <w:tcW w:w="863" w:type="pct"/>
            <w:hideMark/>
          </w:tcPr>
          <w:p w14:paraId="548A9DC0" w14:textId="77777777" w:rsidR="00695833" w:rsidRPr="00762494" w:rsidRDefault="00695833" w:rsidP="00695833">
            <w:pPr>
              <w:widowControl w:val="0"/>
              <w:spacing w:before="20" w:after="20"/>
              <w:jc w:val="right"/>
              <w:rPr>
                <w:sz w:val="20"/>
                <w:szCs w:val="20"/>
              </w:rPr>
            </w:pPr>
            <w:r w:rsidRPr="00762494">
              <w:rPr>
                <w:sz w:val="20"/>
                <w:szCs w:val="20"/>
              </w:rPr>
              <w:t>104,5</w:t>
            </w:r>
          </w:p>
        </w:tc>
        <w:tc>
          <w:tcPr>
            <w:tcW w:w="599" w:type="pct"/>
            <w:hideMark/>
          </w:tcPr>
          <w:p w14:paraId="64D2BE51" w14:textId="77777777" w:rsidR="00695833" w:rsidRPr="00762494" w:rsidRDefault="00695833" w:rsidP="00695833">
            <w:pPr>
              <w:widowControl w:val="0"/>
              <w:spacing w:before="20" w:after="20"/>
              <w:jc w:val="right"/>
              <w:rPr>
                <w:sz w:val="20"/>
                <w:szCs w:val="20"/>
              </w:rPr>
            </w:pPr>
            <w:r w:rsidRPr="00762494">
              <w:rPr>
                <w:sz w:val="20"/>
                <w:szCs w:val="20"/>
              </w:rPr>
              <w:t>156,7</w:t>
            </w:r>
          </w:p>
        </w:tc>
        <w:tc>
          <w:tcPr>
            <w:tcW w:w="558" w:type="pct"/>
            <w:hideMark/>
          </w:tcPr>
          <w:p w14:paraId="03DC1507" w14:textId="77777777" w:rsidR="00695833" w:rsidRPr="00762494" w:rsidRDefault="00695833" w:rsidP="00695833">
            <w:pPr>
              <w:widowControl w:val="0"/>
              <w:spacing w:before="20" w:after="20"/>
              <w:jc w:val="right"/>
              <w:rPr>
                <w:sz w:val="20"/>
                <w:szCs w:val="20"/>
              </w:rPr>
            </w:pPr>
            <w:r w:rsidRPr="00762494">
              <w:rPr>
                <w:sz w:val="20"/>
                <w:szCs w:val="20"/>
              </w:rPr>
              <w:t>-</w:t>
            </w:r>
          </w:p>
        </w:tc>
        <w:tc>
          <w:tcPr>
            <w:tcW w:w="588" w:type="pct"/>
            <w:hideMark/>
          </w:tcPr>
          <w:p w14:paraId="2D1F5ABA" w14:textId="77777777" w:rsidR="00695833" w:rsidRPr="00762494" w:rsidRDefault="00695833" w:rsidP="00695833">
            <w:pPr>
              <w:widowControl w:val="0"/>
              <w:spacing w:before="20" w:after="20"/>
              <w:jc w:val="right"/>
              <w:rPr>
                <w:sz w:val="20"/>
                <w:szCs w:val="20"/>
              </w:rPr>
            </w:pPr>
            <w:r w:rsidRPr="00762494">
              <w:rPr>
                <w:sz w:val="20"/>
                <w:szCs w:val="20"/>
              </w:rPr>
              <w:t>-</w:t>
            </w:r>
          </w:p>
        </w:tc>
      </w:tr>
      <w:tr w:rsidR="00695833" w:rsidRPr="00762494" w14:paraId="6ACEF046" w14:textId="77777777" w:rsidTr="00A75BDA">
        <w:trPr>
          <w:cantSplit/>
          <w:tblHeader/>
        </w:trPr>
        <w:tc>
          <w:tcPr>
            <w:tcW w:w="2392" w:type="pct"/>
            <w:hideMark/>
          </w:tcPr>
          <w:p w14:paraId="3AB8ABFC" w14:textId="77777777" w:rsidR="00695833" w:rsidRPr="00762494" w:rsidRDefault="00695833" w:rsidP="00695833">
            <w:pPr>
              <w:widowControl w:val="0"/>
              <w:spacing w:beforeLines="20" w:before="48"/>
              <w:rPr>
                <w:sz w:val="20"/>
                <w:szCs w:val="20"/>
              </w:rPr>
            </w:pPr>
            <w:r w:rsidRPr="00762494">
              <w:rPr>
                <w:sz w:val="20"/>
                <w:szCs w:val="20"/>
              </w:rPr>
              <w:t>Июнь</w:t>
            </w:r>
          </w:p>
        </w:tc>
        <w:tc>
          <w:tcPr>
            <w:tcW w:w="863" w:type="pct"/>
            <w:hideMark/>
          </w:tcPr>
          <w:p w14:paraId="59AAB7AA" w14:textId="77777777" w:rsidR="00695833" w:rsidRPr="00762494" w:rsidRDefault="00695833" w:rsidP="00695833">
            <w:pPr>
              <w:widowControl w:val="0"/>
              <w:spacing w:before="20" w:after="20"/>
              <w:jc w:val="right"/>
              <w:rPr>
                <w:sz w:val="20"/>
                <w:szCs w:val="20"/>
              </w:rPr>
            </w:pPr>
            <w:r w:rsidRPr="00762494">
              <w:rPr>
                <w:sz w:val="20"/>
                <w:szCs w:val="20"/>
              </w:rPr>
              <w:t>126,2</w:t>
            </w:r>
          </w:p>
        </w:tc>
        <w:tc>
          <w:tcPr>
            <w:tcW w:w="599" w:type="pct"/>
            <w:hideMark/>
          </w:tcPr>
          <w:p w14:paraId="0554DBCA" w14:textId="77777777" w:rsidR="00695833" w:rsidRPr="00762494" w:rsidRDefault="00695833" w:rsidP="00695833">
            <w:pPr>
              <w:widowControl w:val="0"/>
              <w:spacing w:before="20" w:after="20"/>
              <w:jc w:val="right"/>
              <w:rPr>
                <w:sz w:val="20"/>
                <w:szCs w:val="20"/>
              </w:rPr>
            </w:pPr>
            <w:r w:rsidRPr="00762494">
              <w:rPr>
                <w:sz w:val="20"/>
                <w:szCs w:val="20"/>
              </w:rPr>
              <w:t>150,0</w:t>
            </w:r>
          </w:p>
        </w:tc>
        <w:tc>
          <w:tcPr>
            <w:tcW w:w="558" w:type="pct"/>
            <w:hideMark/>
          </w:tcPr>
          <w:p w14:paraId="23807E7F" w14:textId="77777777" w:rsidR="00695833" w:rsidRPr="00762494" w:rsidRDefault="00695833" w:rsidP="00695833">
            <w:pPr>
              <w:widowControl w:val="0"/>
              <w:spacing w:before="20" w:after="20"/>
              <w:jc w:val="right"/>
              <w:rPr>
                <w:sz w:val="20"/>
                <w:szCs w:val="20"/>
              </w:rPr>
            </w:pPr>
            <w:r w:rsidRPr="00762494">
              <w:rPr>
                <w:sz w:val="20"/>
                <w:szCs w:val="20"/>
              </w:rPr>
              <w:t>166,6</w:t>
            </w:r>
          </w:p>
        </w:tc>
        <w:tc>
          <w:tcPr>
            <w:tcW w:w="588" w:type="pct"/>
            <w:hideMark/>
          </w:tcPr>
          <w:p w14:paraId="138184C3" w14:textId="77777777" w:rsidR="00695833" w:rsidRPr="00762494" w:rsidRDefault="00695833" w:rsidP="00695833">
            <w:pPr>
              <w:widowControl w:val="0"/>
              <w:spacing w:before="20" w:after="20"/>
              <w:jc w:val="right"/>
              <w:rPr>
                <w:sz w:val="20"/>
                <w:szCs w:val="20"/>
              </w:rPr>
            </w:pPr>
            <w:r w:rsidRPr="00762494">
              <w:rPr>
                <w:sz w:val="20"/>
                <w:szCs w:val="20"/>
              </w:rPr>
              <w:t>166,1</w:t>
            </w:r>
          </w:p>
        </w:tc>
      </w:tr>
      <w:tr w:rsidR="00695833" w:rsidRPr="00762494" w14:paraId="30D1550F" w14:textId="77777777" w:rsidTr="005F5F63">
        <w:trPr>
          <w:cantSplit/>
          <w:tblHeader/>
        </w:trPr>
        <w:tc>
          <w:tcPr>
            <w:tcW w:w="2392" w:type="pct"/>
            <w:hideMark/>
          </w:tcPr>
          <w:p w14:paraId="270C7204" w14:textId="77777777" w:rsidR="00695833" w:rsidRPr="00762494" w:rsidRDefault="00695833" w:rsidP="00695833">
            <w:pPr>
              <w:widowControl w:val="0"/>
              <w:spacing w:beforeLines="20" w:before="48"/>
              <w:rPr>
                <w:sz w:val="20"/>
                <w:szCs w:val="20"/>
              </w:rPr>
            </w:pPr>
            <w:r w:rsidRPr="00762494">
              <w:rPr>
                <w:sz w:val="20"/>
                <w:szCs w:val="20"/>
              </w:rPr>
              <w:t>Январь-июнь</w:t>
            </w:r>
          </w:p>
        </w:tc>
        <w:tc>
          <w:tcPr>
            <w:tcW w:w="863" w:type="pct"/>
            <w:hideMark/>
          </w:tcPr>
          <w:p w14:paraId="237EBE0D" w14:textId="77777777" w:rsidR="00695833" w:rsidRPr="00762494" w:rsidRDefault="00695833" w:rsidP="00695833">
            <w:pPr>
              <w:widowControl w:val="0"/>
              <w:spacing w:before="20" w:after="20"/>
              <w:jc w:val="right"/>
              <w:rPr>
                <w:sz w:val="20"/>
                <w:szCs w:val="20"/>
              </w:rPr>
            </w:pPr>
            <w:r w:rsidRPr="00762494">
              <w:rPr>
                <w:sz w:val="20"/>
                <w:szCs w:val="20"/>
              </w:rPr>
              <w:t>110,2</w:t>
            </w:r>
          </w:p>
        </w:tc>
        <w:tc>
          <w:tcPr>
            <w:tcW w:w="599" w:type="pct"/>
            <w:hideMark/>
          </w:tcPr>
          <w:p w14:paraId="504DADD9" w14:textId="77777777" w:rsidR="00695833" w:rsidRPr="00762494" w:rsidRDefault="00695833" w:rsidP="00695833">
            <w:pPr>
              <w:widowControl w:val="0"/>
              <w:spacing w:before="20" w:after="20"/>
              <w:jc w:val="right"/>
              <w:rPr>
                <w:sz w:val="20"/>
                <w:szCs w:val="20"/>
              </w:rPr>
            </w:pPr>
            <w:r w:rsidRPr="00762494">
              <w:rPr>
                <w:sz w:val="20"/>
                <w:szCs w:val="20"/>
              </w:rPr>
              <w:t>154,7</w:t>
            </w:r>
          </w:p>
        </w:tc>
        <w:tc>
          <w:tcPr>
            <w:tcW w:w="558" w:type="pct"/>
            <w:hideMark/>
          </w:tcPr>
          <w:p w14:paraId="4F132F5A" w14:textId="77777777" w:rsidR="00695833" w:rsidRPr="00762494" w:rsidRDefault="00695833" w:rsidP="00695833">
            <w:pPr>
              <w:widowControl w:val="0"/>
              <w:spacing w:before="20" w:after="20"/>
              <w:jc w:val="right"/>
              <w:rPr>
                <w:sz w:val="20"/>
                <w:szCs w:val="20"/>
              </w:rPr>
            </w:pPr>
            <w:r w:rsidRPr="00762494">
              <w:rPr>
                <w:sz w:val="20"/>
                <w:szCs w:val="20"/>
              </w:rPr>
              <w:t>-</w:t>
            </w:r>
          </w:p>
        </w:tc>
        <w:tc>
          <w:tcPr>
            <w:tcW w:w="588" w:type="pct"/>
            <w:hideMark/>
          </w:tcPr>
          <w:p w14:paraId="2E0C8183" w14:textId="77777777" w:rsidR="00695833" w:rsidRPr="00762494" w:rsidRDefault="00695833" w:rsidP="00695833">
            <w:pPr>
              <w:widowControl w:val="0"/>
              <w:spacing w:before="20" w:after="20"/>
              <w:jc w:val="right"/>
              <w:rPr>
                <w:sz w:val="20"/>
                <w:szCs w:val="20"/>
              </w:rPr>
            </w:pPr>
            <w:r w:rsidRPr="00762494">
              <w:rPr>
                <w:sz w:val="20"/>
                <w:szCs w:val="20"/>
              </w:rPr>
              <w:t>-</w:t>
            </w:r>
          </w:p>
        </w:tc>
      </w:tr>
      <w:tr w:rsidR="00695833" w:rsidRPr="00762494" w14:paraId="6CE4ADED" w14:textId="77777777" w:rsidTr="005F5F63">
        <w:trPr>
          <w:cantSplit/>
          <w:tblHeader/>
        </w:trPr>
        <w:tc>
          <w:tcPr>
            <w:tcW w:w="2392" w:type="pct"/>
            <w:hideMark/>
          </w:tcPr>
          <w:p w14:paraId="69B8EB73" w14:textId="77777777" w:rsidR="00695833" w:rsidRPr="00762494" w:rsidRDefault="00695833" w:rsidP="00695833">
            <w:pPr>
              <w:widowControl w:val="0"/>
              <w:spacing w:beforeLines="20" w:before="48"/>
              <w:rPr>
                <w:sz w:val="20"/>
                <w:szCs w:val="20"/>
              </w:rPr>
            </w:pPr>
            <w:r w:rsidRPr="00762494">
              <w:rPr>
                <w:sz w:val="20"/>
                <w:szCs w:val="20"/>
              </w:rPr>
              <w:t>Июль</w:t>
            </w:r>
          </w:p>
        </w:tc>
        <w:tc>
          <w:tcPr>
            <w:tcW w:w="863" w:type="pct"/>
            <w:hideMark/>
          </w:tcPr>
          <w:p w14:paraId="762D9428" w14:textId="77777777" w:rsidR="00695833" w:rsidRPr="00762494" w:rsidRDefault="00695833" w:rsidP="00695833">
            <w:pPr>
              <w:widowControl w:val="0"/>
              <w:spacing w:before="20" w:after="20"/>
              <w:jc w:val="right"/>
              <w:rPr>
                <w:sz w:val="20"/>
                <w:szCs w:val="20"/>
              </w:rPr>
            </w:pPr>
            <w:r w:rsidRPr="00762494">
              <w:rPr>
                <w:sz w:val="20"/>
                <w:szCs w:val="20"/>
              </w:rPr>
              <w:t>117,1</w:t>
            </w:r>
          </w:p>
        </w:tc>
        <w:tc>
          <w:tcPr>
            <w:tcW w:w="599" w:type="pct"/>
            <w:hideMark/>
          </w:tcPr>
          <w:p w14:paraId="4D99CCA0" w14:textId="77777777" w:rsidR="00695833" w:rsidRPr="00762494" w:rsidRDefault="00695833" w:rsidP="00695833">
            <w:pPr>
              <w:widowControl w:val="0"/>
              <w:spacing w:before="20" w:after="20"/>
              <w:jc w:val="right"/>
              <w:rPr>
                <w:sz w:val="20"/>
                <w:szCs w:val="20"/>
              </w:rPr>
            </w:pPr>
            <w:r w:rsidRPr="00762494">
              <w:rPr>
                <w:sz w:val="20"/>
                <w:szCs w:val="20"/>
              </w:rPr>
              <w:t>151,8</w:t>
            </w:r>
          </w:p>
        </w:tc>
        <w:tc>
          <w:tcPr>
            <w:tcW w:w="558" w:type="pct"/>
            <w:hideMark/>
          </w:tcPr>
          <w:p w14:paraId="204BE6FA" w14:textId="77777777" w:rsidR="00695833" w:rsidRPr="00762494" w:rsidRDefault="00695833" w:rsidP="00695833">
            <w:pPr>
              <w:widowControl w:val="0"/>
              <w:spacing w:before="20" w:after="20"/>
              <w:jc w:val="right"/>
              <w:rPr>
                <w:sz w:val="20"/>
                <w:szCs w:val="20"/>
              </w:rPr>
            </w:pPr>
            <w:r w:rsidRPr="00762494">
              <w:rPr>
                <w:sz w:val="20"/>
                <w:szCs w:val="20"/>
              </w:rPr>
              <w:t>89,2</w:t>
            </w:r>
          </w:p>
        </w:tc>
        <w:tc>
          <w:tcPr>
            <w:tcW w:w="588" w:type="pct"/>
            <w:hideMark/>
          </w:tcPr>
          <w:p w14:paraId="1AE8B7ED" w14:textId="77777777" w:rsidR="00695833" w:rsidRPr="00762494" w:rsidRDefault="00695833" w:rsidP="00695833">
            <w:pPr>
              <w:widowControl w:val="0"/>
              <w:spacing w:before="20" w:after="20"/>
              <w:jc w:val="right"/>
              <w:rPr>
                <w:sz w:val="20"/>
                <w:szCs w:val="20"/>
              </w:rPr>
            </w:pPr>
            <w:r w:rsidRPr="00762494">
              <w:rPr>
                <w:sz w:val="20"/>
                <w:szCs w:val="20"/>
              </w:rPr>
              <w:t>90,4</w:t>
            </w:r>
          </w:p>
        </w:tc>
      </w:tr>
      <w:tr w:rsidR="00695833" w:rsidRPr="00762494" w14:paraId="3A985F06" w14:textId="77777777" w:rsidTr="005F5F63">
        <w:trPr>
          <w:cantSplit/>
          <w:tblHeader/>
        </w:trPr>
        <w:tc>
          <w:tcPr>
            <w:tcW w:w="2392" w:type="pct"/>
            <w:hideMark/>
          </w:tcPr>
          <w:p w14:paraId="1BF14B18" w14:textId="77777777" w:rsidR="00695833" w:rsidRPr="00762494" w:rsidRDefault="00695833" w:rsidP="00695833">
            <w:pPr>
              <w:widowControl w:val="0"/>
              <w:spacing w:beforeLines="20" w:before="48"/>
              <w:rPr>
                <w:sz w:val="20"/>
                <w:szCs w:val="20"/>
              </w:rPr>
            </w:pPr>
            <w:r w:rsidRPr="00762494">
              <w:rPr>
                <w:sz w:val="20"/>
                <w:szCs w:val="20"/>
              </w:rPr>
              <w:t>Январь-июль</w:t>
            </w:r>
          </w:p>
        </w:tc>
        <w:tc>
          <w:tcPr>
            <w:tcW w:w="863" w:type="pct"/>
            <w:hideMark/>
          </w:tcPr>
          <w:p w14:paraId="12DAA413" w14:textId="77777777" w:rsidR="00695833" w:rsidRPr="00762494" w:rsidRDefault="00695833" w:rsidP="00695833">
            <w:pPr>
              <w:widowControl w:val="0"/>
              <w:spacing w:before="20" w:after="20"/>
              <w:jc w:val="right"/>
              <w:rPr>
                <w:sz w:val="20"/>
                <w:szCs w:val="20"/>
              </w:rPr>
            </w:pPr>
            <w:r w:rsidRPr="00762494">
              <w:rPr>
                <w:sz w:val="20"/>
                <w:szCs w:val="20"/>
              </w:rPr>
              <w:t>111,6</w:t>
            </w:r>
          </w:p>
        </w:tc>
        <w:tc>
          <w:tcPr>
            <w:tcW w:w="599" w:type="pct"/>
            <w:hideMark/>
          </w:tcPr>
          <w:p w14:paraId="68D523E6" w14:textId="77777777" w:rsidR="00695833" w:rsidRPr="00762494" w:rsidRDefault="00695833" w:rsidP="00695833">
            <w:pPr>
              <w:widowControl w:val="0"/>
              <w:spacing w:before="20" w:after="20"/>
              <w:jc w:val="right"/>
              <w:rPr>
                <w:sz w:val="20"/>
                <w:szCs w:val="20"/>
              </w:rPr>
            </w:pPr>
            <w:r w:rsidRPr="00762494">
              <w:rPr>
                <w:sz w:val="20"/>
                <w:szCs w:val="20"/>
              </w:rPr>
              <w:t>154,1</w:t>
            </w:r>
          </w:p>
        </w:tc>
        <w:tc>
          <w:tcPr>
            <w:tcW w:w="558" w:type="pct"/>
            <w:hideMark/>
          </w:tcPr>
          <w:p w14:paraId="53CF14D5" w14:textId="77777777" w:rsidR="00695833" w:rsidRPr="00762494" w:rsidRDefault="00695833" w:rsidP="00695833">
            <w:pPr>
              <w:widowControl w:val="0"/>
              <w:spacing w:before="20" w:after="20"/>
              <w:jc w:val="right"/>
              <w:rPr>
                <w:sz w:val="20"/>
                <w:szCs w:val="20"/>
              </w:rPr>
            </w:pPr>
            <w:r w:rsidRPr="00762494">
              <w:rPr>
                <w:sz w:val="20"/>
                <w:szCs w:val="20"/>
              </w:rPr>
              <w:t>-</w:t>
            </w:r>
          </w:p>
        </w:tc>
        <w:tc>
          <w:tcPr>
            <w:tcW w:w="588" w:type="pct"/>
            <w:hideMark/>
          </w:tcPr>
          <w:p w14:paraId="4A5F06E5" w14:textId="77777777" w:rsidR="00695833" w:rsidRPr="00762494" w:rsidRDefault="00695833" w:rsidP="00695833">
            <w:pPr>
              <w:widowControl w:val="0"/>
              <w:spacing w:before="20" w:after="20"/>
              <w:jc w:val="right"/>
              <w:rPr>
                <w:sz w:val="20"/>
                <w:szCs w:val="20"/>
              </w:rPr>
            </w:pPr>
            <w:r w:rsidRPr="00762494">
              <w:rPr>
                <w:sz w:val="20"/>
                <w:szCs w:val="20"/>
              </w:rPr>
              <w:t>-</w:t>
            </w:r>
          </w:p>
        </w:tc>
      </w:tr>
      <w:tr w:rsidR="00695833" w:rsidRPr="00762494" w14:paraId="031F42D2" w14:textId="77777777" w:rsidTr="005F5F63">
        <w:trPr>
          <w:cantSplit/>
          <w:tblHeader/>
        </w:trPr>
        <w:tc>
          <w:tcPr>
            <w:tcW w:w="2392" w:type="pct"/>
            <w:hideMark/>
          </w:tcPr>
          <w:p w14:paraId="02824F3C" w14:textId="77777777" w:rsidR="00695833" w:rsidRPr="00762494" w:rsidRDefault="00695833" w:rsidP="00695833">
            <w:pPr>
              <w:widowControl w:val="0"/>
              <w:spacing w:beforeLines="20" w:before="48"/>
              <w:rPr>
                <w:sz w:val="20"/>
                <w:szCs w:val="20"/>
              </w:rPr>
            </w:pPr>
            <w:r w:rsidRPr="00762494">
              <w:rPr>
                <w:sz w:val="20"/>
                <w:szCs w:val="20"/>
              </w:rPr>
              <w:t>Август</w:t>
            </w:r>
          </w:p>
        </w:tc>
        <w:tc>
          <w:tcPr>
            <w:tcW w:w="863" w:type="pct"/>
            <w:hideMark/>
          </w:tcPr>
          <w:p w14:paraId="5C267368" w14:textId="77777777" w:rsidR="00695833" w:rsidRPr="00762494" w:rsidRDefault="00695833" w:rsidP="00695833">
            <w:pPr>
              <w:widowControl w:val="0"/>
              <w:spacing w:before="20" w:after="20"/>
              <w:jc w:val="right"/>
              <w:rPr>
                <w:sz w:val="20"/>
                <w:szCs w:val="20"/>
              </w:rPr>
            </w:pPr>
            <w:r w:rsidRPr="00762494">
              <w:rPr>
                <w:sz w:val="20"/>
                <w:szCs w:val="20"/>
              </w:rPr>
              <w:t>119,0</w:t>
            </w:r>
          </w:p>
        </w:tc>
        <w:tc>
          <w:tcPr>
            <w:tcW w:w="599" w:type="pct"/>
            <w:hideMark/>
          </w:tcPr>
          <w:p w14:paraId="4A2648FB" w14:textId="77777777" w:rsidR="00695833" w:rsidRPr="00762494" w:rsidRDefault="00695833" w:rsidP="00695833">
            <w:pPr>
              <w:widowControl w:val="0"/>
              <w:spacing w:before="20" w:after="20"/>
              <w:jc w:val="right"/>
              <w:rPr>
                <w:sz w:val="20"/>
                <w:szCs w:val="20"/>
              </w:rPr>
            </w:pPr>
            <w:r w:rsidRPr="00762494">
              <w:rPr>
                <w:sz w:val="20"/>
                <w:szCs w:val="20"/>
              </w:rPr>
              <w:t>181,8</w:t>
            </w:r>
          </w:p>
        </w:tc>
        <w:tc>
          <w:tcPr>
            <w:tcW w:w="558" w:type="pct"/>
            <w:hideMark/>
          </w:tcPr>
          <w:p w14:paraId="39CA9AC1" w14:textId="77777777" w:rsidR="00695833" w:rsidRPr="00762494" w:rsidRDefault="00695833" w:rsidP="00695833">
            <w:pPr>
              <w:widowControl w:val="0"/>
              <w:spacing w:before="20" w:after="20"/>
              <w:jc w:val="right"/>
              <w:rPr>
                <w:sz w:val="20"/>
                <w:szCs w:val="20"/>
              </w:rPr>
            </w:pPr>
            <w:r w:rsidRPr="00762494">
              <w:rPr>
                <w:sz w:val="20"/>
                <w:szCs w:val="20"/>
              </w:rPr>
              <w:t>110,7</w:t>
            </w:r>
          </w:p>
        </w:tc>
        <w:tc>
          <w:tcPr>
            <w:tcW w:w="588" w:type="pct"/>
            <w:hideMark/>
          </w:tcPr>
          <w:p w14:paraId="2C9FA23A" w14:textId="77777777" w:rsidR="00695833" w:rsidRPr="00762494" w:rsidRDefault="00695833" w:rsidP="00695833">
            <w:pPr>
              <w:widowControl w:val="0"/>
              <w:spacing w:before="20" w:after="20"/>
              <w:jc w:val="right"/>
              <w:rPr>
                <w:sz w:val="20"/>
                <w:szCs w:val="20"/>
              </w:rPr>
            </w:pPr>
            <w:r w:rsidRPr="00762494">
              <w:rPr>
                <w:sz w:val="20"/>
                <w:szCs w:val="20"/>
              </w:rPr>
              <w:t>132,5</w:t>
            </w:r>
          </w:p>
        </w:tc>
      </w:tr>
      <w:tr w:rsidR="00695833" w:rsidRPr="00762494" w14:paraId="4790DB1F" w14:textId="77777777" w:rsidTr="005F5F63">
        <w:trPr>
          <w:cantSplit/>
          <w:tblHeader/>
        </w:trPr>
        <w:tc>
          <w:tcPr>
            <w:tcW w:w="2392" w:type="pct"/>
            <w:hideMark/>
          </w:tcPr>
          <w:p w14:paraId="61532B28" w14:textId="77777777" w:rsidR="00695833" w:rsidRPr="00762494" w:rsidRDefault="00695833" w:rsidP="00695833">
            <w:pPr>
              <w:widowControl w:val="0"/>
              <w:spacing w:beforeLines="20" w:before="48"/>
              <w:rPr>
                <w:sz w:val="20"/>
                <w:szCs w:val="20"/>
              </w:rPr>
            </w:pPr>
            <w:r w:rsidRPr="00762494">
              <w:rPr>
                <w:sz w:val="20"/>
                <w:szCs w:val="20"/>
              </w:rPr>
              <w:t>Январь-август</w:t>
            </w:r>
          </w:p>
        </w:tc>
        <w:tc>
          <w:tcPr>
            <w:tcW w:w="863" w:type="pct"/>
            <w:hideMark/>
          </w:tcPr>
          <w:p w14:paraId="4EAB9891" w14:textId="77777777" w:rsidR="00695833" w:rsidRPr="00762494" w:rsidRDefault="00695833" w:rsidP="00695833">
            <w:pPr>
              <w:widowControl w:val="0"/>
              <w:spacing w:before="20" w:after="20"/>
              <w:jc w:val="right"/>
              <w:rPr>
                <w:sz w:val="20"/>
                <w:szCs w:val="20"/>
              </w:rPr>
            </w:pPr>
            <w:r w:rsidRPr="00762494">
              <w:rPr>
                <w:sz w:val="20"/>
                <w:szCs w:val="20"/>
              </w:rPr>
              <w:t>112,9</w:t>
            </w:r>
          </w:p>
        </w:tc>
        <w:tc>
          <w:tcPr>
            <w:tcW w:w="599" w:type="pct"/>
            <w:hideMark/>
          </w:tcPr>
          <w:p w14:paraId="2808C6E6" w14:textId="77777777" w:rsidR="00695833" w:rsidRPr="00762494" w:rsidRDefault="00695833" w:rsidP="00695833">
            <w:pPr>
              <w:widowControl w:val="0"/>
              <w:spacing w:before="20" w:after="20"/>
              <w:jc w:val="right"/>
              <w:rPr>
                <w:sz w:val="20"/>
                <w:szCs w:val="20"/>
              </w:rPr>
            </w:pPr>
            <w:r w:rsidRPr="00762494">
              <w:rPr>
                <w:sz w:val="20"/>
                <w:szCs w:val="20"/>
              </w:rPr>
              <w:t>159,3</w:t>
            </w:r>
          </w:p>
        </w:tc>
        <w:tc>
          <w:tcPr>
            <w:tcW w:w="558" w:type="pct"/>
            <w:hideMark/>
          </w:tcPr>
          <w:p w14:paraId="73C31F52" w14:textId="77777777" w:rsidR="00695833" w:rsidRPr="00762494" w:rsidRDefault="00695833" w:rsidP="00695833">
            <w:pPr>
              <w:widowControl w:val="0"/>
              <w:spacing w:before="20" w:after="20"/>
              <w:jc w:val="right"/>
              <w:rPr>
                <w:sz w:val="20"/>
                <w:szCs w:val="20"/>
              </w:rPr>
            </w:pPr>
            <w:r w:rsidRPr="00762494">
              <w:rPr>
                <w:sz w:val="20"/>
                <w:szCs w:val="20"/>
              </w:rPr>
              <w:t>-</w:t>
            </w:r>
          </w:p>
        </w:tc>
        <w:tc>
          <w:tcPr>
            <w:tcW w:w="588" w:type="pct"/>
            <w:hideMark/>
          </w:tcPr>
          <w:p w14:paraId="1F958EB8" w14:textId="77777777" w:rsidR="00695833" w:rsidRPr="00762494" w:rsidRDefault="00695833" w:rsidP="00695833">
            <w:pPr>
              <w:widowControl w:val="0"/>
              <w:spacing w:before="20" w:after="20"/>
              <w:jc w:val="right"/>
              <w:rPr>
                <w:sz w:val="20"/>
                <w:szCs w:val="20"/>
              </w:rPr>
            </w:pPr>
            <w:r w:rsidRPr="00762494">
              <w:rPr>
                <w:sz w:val="20"/>
                <w:szCs w:val="20"/>
              </w:rPr>
              <w:t>-</w:t>
            </w:r>
          </w:p>
        </w:tc>
      </w:tr>
      <w:tr w:rsidR="00695833" w:rsidRPr="00762494" w14:paraId="49FF1F54" w14:textId="77777777" w:rsidTr="00A75BDA">
        <w:trPr>
          <w:cantSplit/>
          <w:tblHeader/>
        </w:trPr>
        <w:tc>
          <w:tcPr>
            <w:tcW w:w="2392" w:type="pct"/>
            <w:hideMark/>
          </w:tcPr>
          <w:p w14:paraId="79D4A40E" w14:textId="77777777" w:rsidR="00695833" w:rsidRPr="00762494" w:rsidRDefault="00695833" w:rsidP="00695833">
            <w:pPr>
              <w:widowControl w:val="0"/>
              <w:spacing w:beforeLines="20" w:before="48"/>
              <w:rPr>
                <w:sz w:val="20"/>
                <w:szCs w:val="20"/>
              </w:rPr>
            </w:pPr>
            <w:r w:rsidRPr="00762494">
              <w:rPr>
                <w:sz w:val="20"/>
                <w:szCs w:val="20"/>
              </w:rPr>
              <w:t>Сентябрь</w:t>
            </w:r>
          </w:p>
        </w:tc>
        <w:tc>
          <w:tcPr>
            <w:tcW w:w="863" w:type="pct"/>
            <w:hideMark/>
          </w:tcPr>
          <w:p w14:paraId="6DA6A8A4" w14:textId="77777777" w:rsidR="00695833" w:rsidRPr="00762494" w:rsidRDefault="00695833" w:rsidP="00695833">
            <w:pPr>
              <w:widowControl w:val="0"/>
              <w:spacing w:before="20" w:after="20"/>
              <w:jc w:val="right"/>
              <w:rPr>
                <w:sz w:val="20"/>
                <w:szCs w:val="20"/>
              </w:rPr>
            </w:pPr>
            <w:r w:rsidRPr="00762494">
              <w:rPr>
                <w:sz w:val="20"/>
                <w:szCs w:val="20"/>
              </w:rPr>
              <w:t>140,8</w:t>
            </w:r>
          </w:p>
        </w:tc>
        <w:tc>
          <w:tcPr>
            <w:tcW w:w="599" w:type="pct"/>
            <w:hideMark/>
          </w:tcPr>
          <w:p w14:paraId="2DA089A6" w14:textId="77777777" w:rsidR="00695833" w:rsidRPr="00762494" w:rsidRDefault="00695833" w:rsidP="00695833">
            <w:pPr>
              <w:widowControl w:val="0"/>
              <w:spacing w:before="20" w:after="20"/>
              <w:jc w:val="right"/>
              <w:rPr>
                <w:sz w:val="20"/>
                <w:szCs w:val="20"/>
              </w:rPr>
            </w:pPr>
            <w:r w:rsidRPr="00762494">
              <w:rPr>
                <w:sz w:val="20"/>
                <w:szCs w:val="20"/>
              </w:rPr>
              <w:t>127,2</w:t>
            </w:r>
          </w:p>
        </w:tc>
        <w:tc>
          <w:tcPr>
            <w:tcW w:w="558" w:type="pct"/>
            <w:hideMark/>
          </w:tcPr>
          <w:p w14:paraId="02CD78B4" w14:textId="77777777" w:rsidR="00695833" w:rsidRPr="00762494" w:rsidRDefault="00695833" w:rsidP="00695833">
            <w:pPr>
              <w:widowControl w:val="0"/>
              <w:spacing w:before="20" w:after="20"/>
              <w:jc w:val="right"/>
              <w:rPr>
                <w:sz w:val="20"/>
                <w:szCs w:val="20"/>
              </w:rPr>
            </w:pPr>
            <w:r w:rsidRPr="00762494">
              <w:rPr>
                <w:sz w:val="20"/>
                <w:szCs w:val="20"/>
              </w:rPr>
              <w:t>152,3</w:t>
            </w:r>
          </w:p>
        </w:tc>
        <w:tc>
          <w:tcPr>
            <w:tcW w:w="588" w:type="pct"/>
            <w:hideMark/>
          </w:tcPr>
          <w:p w14:paraId="1F9C4B3D" w14:textId="77777777" w:rsidR="00695833" w:rsidRPr="00762494" w:rsidRDefault="00695833" w:rsidP="00695833">
            <w:pPr>
              <w:widowControl w:val="0"/>
              <w:spacing w:before="20" w:after="20"/>
              <w:jc w:val="right"/>
              <w:rPr>
                <w:sz w:val="20"/>
                <w:szCs w:val="20"/>
              </w:rPr>
            </w:pPr>
            <w:r w:rsidRPr="00762494">
              <w:rPr>
                <w:sz w:val="20"/>
                <w:szCs w:val="20"/>
              </w:rPr>
              <w:t>106,6</w:t>
            </w:r>
          </w:p>
        </w:tc>
      </w:tr>
      <w:tr w:rsidR="00695833" w:rsidRPr="00762494" w14:paraId="66D8FC5B" w14:textId="77777777" w:rsidTr="00A75BDA">
        <w:trPr>
          <w:cantSplit/>
          <w:tblHeader/>
        </w:trPr>
        <w:tc>
          <w:tcPr>
            <w:tcW w:w="2392" w:type="pct"/>
            <w:hideMark/>
          </w:tcPr>
          <w:p w14:paraId="5B61C4E3" w14:textId="77777777" w:rsidR="00695833" w:rsidRPr="00762494" w:rsidRDefault="00695833" w:rsidP="00695833">
            <w:pPr>
              <w:widowControl w:val="0"/>
              <w:spacing w:beforeLines="20" w:before="48"/>
              <w:rPr>
                <w:sz w:val="20"/>
                <w:szCs w:val="20"/>
              </w:rPr>
            </w:pPr>
            <w:r w:rsidRPr="00762494">
              <w:rPr>
                <w:sz w:val="20"/>
                <w:szCs w:val="20"/>
              </w:rPr>
              <w:t>Январь-сентябрь</w:t>
            </w:r>
          </w:p>
        </w:tc>
        <w:tc>
          <w:tcPr>
            <w:tcW w:w="863" w:type="pct"/>
            <w:hideMark/>
          </w:tcPr>
          <w:p w14:paraId="50CB1D78" w14:textId="77777777" w:rsidR="00695833" w:rsidRPr="00762494" w:rsidRDefault="00695833" w:rsidP="00695833">
            <w:pPr>
              <w:widowControl w:val="0"/>
              <w:spacing w:before="20" w:after="20"/>
              <w:jc w:val="right"/>
              <w:rPr>
                <w:sz w:val="20"/>
                <w:szCs w:val="20"/>
              </w:rPr>
            </w:pPr>
            <w:r w:rsidRPr="00762494">
              <w:rPr>
                <w:sz w:val="20"/>
                <w:szCs w:val="20"/>
              </w:rPr>
              <w:t>118,2</w:t>
            </w:r>
          </w:p>
        </w:tc>
        <w:tc>
          <w:tcPr>
            <w:tcW w:w="599" w:type="pct"/>
            <w:hideMark/>
          </w:tcPr>
          <w:p w14:paraId="1B3658BE" w14:textId="77777777" w:rsidR="00695833" w:rsidRPr="00762494" w:rsidRDefault="00695833" w:rsidP="00695833">
            <w:pPr>
              <w:widowControl w:val="0"/>
              <w:spacing w:before="20" w:after="20"/>
              <w:jc w:val="right"/>
              <w:rPr>
                <w:sz w:val="20"/>
                <w:szCs w:val="20"/>
              </w:rPr>
            </w:pPr>
            <w:r w:rsidRPr="00762494">
              <w:rPr>
                <w:sz w:val="20"/>
                <w:szCs w:val="20"/>
              </w:rPr>
              <w:t>152,1</w:t>
            </w:r>
          </w:p>
        </w:tc>
        <w:tc>
          <w:tcPr>
            <w:tcW w:w="558" w:type="pct"/>
            <w:hideMark/>
          </w:tcPr>
          <w:p w14:paraId="0EF723D4" w14:textId="77777777" w:rsidR="00695833" w:rsidRPr="00762494" w:rsidRDefault="00695833" w:rsidP="00695833">
            <w:pPr>
              <w:widowControl w:val="0"/>
              <w:spacing w:before="20" w:after="20"/>
              <w:jc w:val="right"/>
              <w:rPr>
                <w:sz w:val="20"/>
                <w:szCs w:val="20"/>
              </w:rPr>
            </w:pPr>
            <w:r w:rsidRPr="00762494">
              <w:rPr>
                <w:sz w:val="20"/>
                <w:szCs w:val="20"/>
              </w:rPr>
              <w:t>-</w:t>
            </w:r>
          </w:p>
        </w:tc>
        <w:tc>
          <w:tcPr>
            <w:tcW w:w="588" w:type="pct"/>
            <w:hideMark/>
          </w:tcPr>
          <w:p w14:paraId="3A263556" w14:textId="77777777" w:rsidR="00695833" w:rsidRPr="00762494" w:rsidRDefault="00695833" w:rsidP="00695833">
            <w:pPr>
              <w:widowControl w:val="0"/>
              <w:spacing w:before="20" w:after="20"/>
              <w:jc w:val="right"/>
              <w:rPr>
                <w:sz w:val="20"/>
                <w:szCs w:val="20"/>
              </w:rPr>
            </w:pPr>
            <w:r w:rsidRPr="00762494">
              <w:rPr>
                <w:sz w:val="20"/>
                <w:szCs w:val="20"/>
              </w:rPr>
              <w:t>-</w:t>
            </w:r>
          </w:p>
        </w:tc>
      </w:tr>
      <w:tr w:rsidR="00695833" w:rsidRPr="00762494" w14:paraId="3380A4BF" w14:textId="77777777" w:rsidTr="00A75BDA">
        <w:trPr>
          <w:cantSplit/>
          <w:tblHeader/>
        </w:trPr>
        <w:tc>
          <w:tcPr>
            <w:tcW w:w="2392" w:type="pct"/>
            <w:hideMark/>
          </w:tcPr>
          <w:p w14:paraId="2D562047" w14:textId="77777777" w:rsidR="00695833" w:rsidRPr="00762494" w:rsidRDefault="00695833" w:rsidP="00695833">
            <w:pPr>
              <w:widowControl w:val="0"/>
              <w:spacing w:beforeLines="20" w:before="48"/>
              <w:rPr>
                <w:sz w:val="20"/>
                <w:szCs w:val="20"/>
              </w:rPr>
            </w:pPr>
            <w:r w:rsidRPr="00762494">
              <w:rPr>
                <w:sz w:val="20"/>
                <w:szCs w:val="20"/>
              </w:rPr>
              <w:t>Октябрь</w:t>
            </w:r>
          </w:p>
        </w:tc>
        <w:tc>
          <w:tcPr>
            <w:tcW w:w="863" w:type="pct"/>
            <w:hideMark/>
          </w:tcPr>
          <w:p w14:paraId="5C2108E0" w14:textId="77777777" w:rsidR="00695833" w:rsidRPr="00762494" w:rsidRDefault="00695833" w:rsidP="00695833">
            <w:pPr>
              <w:widowControl w:val="0"/>
              <w:spacing w:before="20" w:after="20"/>
              <w:jc w:val="right"/>
              <w:rPr>
                <w:sz w:val="20"/>
                <w:szCs w:val="20"/>
              </w:rPr>
            </w:pPr>
            <w:r w:rsidRPr="00762494">
              <w:rPr>
                <w:sz w:val="20"/>
                <w:szCs w:val="20"/>
              </w:rPr>
              <w:t>114,2</w:t>
            </w:r>
          </w:p>
        </w:tc>
        <w:tc>
          <w:tcPr>
            <w:tcW w:w="599" w:type="pct"/>
            <w:hideMark/>
          </w:tcPr>
          <w:p w14:paraId="7A5E6558" w14:textId="77777777" w:rsidR="00695833" w:rsidRPr="00762494" w:rsidRDefault="00695833" w:rsidP="00695833">
            <w:pPr>
              <w:widowControl w:val="0"/>
              <w:spacing w:before="20" w:after="20"/>
              <w:jc w:val="right"/>
              <w:rPr>
                <w:sz w:val="20"/>
                <w:szCs w:val="20"/>
              </w:rPr>
            </w:pPr>
            <w:r w:rsidRPr="00762494">
              <w:rPr>
                <w:sz w:val="20"/>
                <w:szCs w:val="20"/>
              </w:rPr>
              <w:t>136,6</w:t>
            </w:r>
          </w:p>
        </w:tc>
        <w:tc>
          <w:tcPr>
            <w:tcW w:w="558" w:type="pct"/>
            <w:hideMark/>
          </w:tcPr>
          <w:p w14:paraId="1262D75C" w14:textId="77777777" w:rsidR="00695833" w:rsidRPr="00762494" w:rsidRDefault="00695833" w:rsidP="00695833">
            <w:pPr>
              <w:widowControl w:val="0"/>
              <w:spacing w:before="20" w:after="20"/>
              <w:jc w:val="right"/>
              <w:rPr>
                <w:sz w:val="20"/>
                <w:szCs w:val="20"/>
              </w:rPr>
            </w:pPr>
            <w:r w:rsidRPr="00762494">
              <w:rPr>
                <w:sz w:val="20"/>
                <w:szCs w:val="20"/>
              </w:rPr>
              <w:t>88,9</w:t>
            </w:r>
          </w:p>
        </w:tc>
        <w:tc>
          <w:tcPr>
            <w:tcW w:w="588" w:type="pct"/>
            <w:hideMark/>
          </w:tcPr>
          <w:p w14:paraId="74EC9798" w14:textId="77777777" w:rsidR="00695833" w:rsidRPr="00762494" w:rsidRDefault="00695833" w:rsidP="00695833">
            <w:pPr>
              <w:widowControl w:val="0"/>
              <w:spacing w:before="20" w:after="20"/>
              <w:jc w:val="right"/>
              <w:rPr>
                <w:sz w:val="20"/>
                <w:szCs w:val="20"/>
              </w:rPr>
            </w:pPr>
            <w:r w:rsidRPr="00762494">
              <w:rPr>
                <w:sz w:val="20"/>
                <w:szCs w:val="20"/>
              </w:rPr>
              <w:t>95,4</w:t>
            </w:r>
          </w:p>
        </w:tc>
      </w:tr>
      <w:tr w:rsidR="00695833" w:rsidRPr="00762494" w14:paraId="21C66F65" w14:textId="77777777" w:rsidTr="00A75BDA">
        <w:trPr>
          <w:cantSplit/>
          <w:tblHeader/>
        </w:trPr>
        <w:tc>
          <w:tcPr>
            <w:tcW w:w="2392" w:type="pct"/>
            <w:hideMark/>
          </w:tcPr>
          <w:p w14:paraId="693CF70B" w14:textId="77777777" w:rsidR="00695833" w:rsidRPr="00762494" w:rsidRDefault="00695833" w:rsidP="00695833">
            <w:pPr>
              <w:widowControl w:val="0"/>
              <w:spacing w:beforeLines="20" w:before="48"/>
              <w:rPr>
                <w:sz w:val="20"/>
                <w:szCs w:val="20"/>
              </w:rPr>
            </w:pPr>
            <w:r w:rsidRPr="00762494">
              <w:rPr>
                <w:sz w:val="20"/>
                <w:szCs w:val="20"/>
              </w:rPr>
              <w:t>Январь-октябрь</w:t>
            </w:r>
          </w:p>
        </w:tc>
        <w:tc>
          <w:tcPr>
            <w:tcW w:w="863" w:type="pct"/>
            <w:hideMark/>
          </w:tcPr>
          <w:p w14:paraId="62DE6205" w14:textId="77777777" w:rsidR="00695833" w:rsidRPr="00762494" w:rsidRDefault="00695833" w:rsidP="00695833">
            <w:pPr>
              <w:widowControl w:val="0"/>
              <w:spacing w:before="20" w:after="20"/>
              <w:jc w:val="right"/>
              <w:rPr>
                <w:sz w:val="20"/>
                <w:szCs w:val="20"/>
              </w:rPr>
            </w:pPr>
            <w:r w:rsidRPr="00762494">
              <w:rPr>
                <w:sz w:val="20"/>
                <w:szCs w:val="20"/>
              </w:rPr>
              <w:t>117,5</w:t>
            </w:r>
          </w:p>
        </w:tc>
        <w:tc>
          <w:tcPr>
            <w:tcW w:w="599" w:type="pct"/>
            <w:hideMark/>
          </w:tcPr>
          <w:p w14:paraId="086351C8" w14:textId="77777777" w:rsidR="00695833" w:rsidRPr="00762494" w:rsidRDefault="00695833" w:rsidP="00695833">
            <w:pPr>
              <w:widowControl w:val="0"/>
              <w:spacing w:before="20" w:after="20"/>
              <w:jc w:val="right"/>
              <w:rPr>
                <w:sz w:val="20"/>
                <w:szCs w:val="20"/>
              </w:rPr>
            </w:pPr>
            <w:r w:rsidRPr="00762494">
              <w:rPr>
                <w:sz w:val="20"/>
                <w:szCs w:val="20"/>
              </w:rPr>
              <w:t>149,5</w:t>
            </w:r>
          </w:p>
        </w:tc>
        <w:tc>
          <w:tcPr>
            <w:tcW w:w="558" w:type="pct"/>
            <w:hideMark/>
          </w:tcPr>
          <w:p w14:paraId="654511B6" w14:textId="77777777" w:rsidR="00695833" w:rsidRPr="00762494" w:rsidRDefault="00695833" w:rsidP="00695833">
            <w:pPr>
              <w:widowControl w:val="0"/>
              <w:spacing w:before="20" w:after="20"/>
              <w:jc w:val="right"/>
              <w:rPr>
                <w:sz w:val="20"/>
                <w:szCs w:val="20"/>
              </w:rPr>
            </w:pPr>
            <w:r w:rsidRPr="00762494">
              <w:rPr>
                <w:sz w:val="20"/>
                <w:szCs w:val="20"/>
              </w:rPr>
              <w:t>-</w:t>
            </w:r>
          </w:p>
        </w:tc>
        <w:tc>
          <w:tcPr>
            <w:tcW w:w="588" w:type="pct"/>
            <w:hideMark/>
          </w:tcPr>
          <w:p w14:paraId="25C56BD4" w14:textId="77777777" w:rsidR="00695833" w:rsidRPr="00762494" w:rsidRDefault="00695833" w:rsidP="00695833">
            <w:pPr>
              <w:widowControl w:val="0"/>
              <w:spacing w:before="20" w:after="20"/>
              <w:jc w:val="right"/>
              <w:rPr>
                <w:sz w:val="20"/>
                <w:szCs w:val="20"/>
              </w:rPr>
            </w:pPr>
            <w:r w:rsidRPr="00762494">
              <w:rPr>
                <w:sz w:val="20"/>
                <w:szCs w:val="20"/>
              </w:rPr>
              <w:t>-</w:t>
            </w:r>
          </w:p>
        </w:tc>
      </w:tr>
      <w:tr w:rsidR="00695833" w:rsidRPr="00762494" w14:paraId="48DFCEB6" w14:textId="77777777" w:rsidTr="00A75BDA">
        <w:trPr>
          <w:cantSplit/>
          <w:tblHeader/>
        </w:trPr>
        <w:tc>
          <w:tcPr>
            <w:tcW w:w="2392" w:type="pct"/>
            <w:hideMark/>
          </w:tcPr>
          <w:p w14:paraId="54AC4530" w14:textId="77777777" w:rsidR="00695833" w:rsidRPr="00762494" w:rsidRDefault="00695833" w:rsidP="00695833">
            <w:pPr>
              <w:widowControl w:val="0"/>
              <w:spacing w:beforeLines="20" w:before="48"/>
              <w:rPr>
                <w:sz w:val="20"/>
                <w:szCs w:val="20"/>
              </w:rPr>
            </w:pPr>
            <w:r w:rsidRPr="00762494">
              <w:rPr>
                <w:sz w:val="20"/>
                <w:szCs w:val="20"/>
              </w:rPr>
              <w:t>Ноябрь</w:t>
            </w:r>
          </w:p>
        </w:tc>
        <w:tc>
          <w:tcPr>
            <w:tcW w:w="863" w:type="pct"/>
            <w:hideMark/>
          </w:tcPr>
          <w:p w14:paraId="6FE737EC" w14:textId="77777777" w:rsidR="00695833" w:rsidRPr="00762494" w:rsidRDefault="00695833" w:rsidP="00695833">
            <w:pPr>
              <w:widowControl w:val="0"/>
              <w:spacing w:before="20" w:after="20"/>
              <w:jc w:val="right"/>
              <w:rPr>
                <w:sz w:val="20"/>
                <w:szCs w:val="20"/>
              </w:rPr>
            </w:pPr>
            <w:r w:rsidRPr="00762494">
              <w:rPr>
                <w:sz w:val="20"/>
                <w:szCs w:val="20"/>
              </w:rPr>
              <w:t>119,9</w:t>
            </w:r>
          </w:p>
        </w:tc>
        <w:tc>
          <w:tcPr>
            <w:tcW w:w="599" w:type="pct"/>
            <w:hideMark/>
          </w:tcPr>
          <w:p w14:paraId="145951BF" w14:textId="77777777" w:rsidR="00695833" w:rsidRPr="00762494" w:rsidRDefault="00695833" w:rsidP="00695833">
            <w:pPr>
              <w:widowControl w:val="0"/>
              <w:spacing w:before="20" w:after="20"/>
              <w:jc w:val="right"/>
              <w:rPr>
                <w:sz w:val="20"/>
                <w:szCs w:val="20"/>
              </w:rPr>
            </w:pPr>
            <w:r w:rsidRPr="00762494">
              <w:rPr>
                <w:sz w:val="20"/>
                <w:szCs w:val="20"/>
              </w:rPr>
              <w:t>133,5</w:t>
            </w:r>
          </w:p>
        </w:tc>
        <w:tc>
          <w:tcPr>
            <w:tcW w:w="558" w:type="pct"/>
            <w:hideMark/>
          </w:tcPr>
          <w:p w14:paraId="41A1CD5A" w14:textId="77777777" w:rsidR="00695833" w:rsidRPr="00762494" w:rsidRDefault="00695833" w:rsidP="00695833">
            <w:pPr>
              <w:widowControl w:val="0"/>
              <w:spacing w:before="20" w:after="20"/>
              <w:jc w:val="right"/>
              <w:rPr>
                <w:sz w:val="20"/>
                <w:szCs w:val="20"/>
              </w:rPr>
            </w:pPr>
            <w:r w:rsidRPr="00762494">
              <w:rPr>
                <w:sz w:val="20"/>
                <w:szCs w:val="20"/>
              </w:rPr>
              <w:t>94,8</w:t>
            </w:r>
          </w:p>
        </w:tc>
        <w:tc>
          <w:tcPr>
            <w:tcW w:w="588" w:type="pct"/>
            <w:hideMark/>
          </w:tcPr>
          <w:p w14:paraId="774FBBAD" w14:textId="77777777" w:rsidR="00695833" w:rsidRPr="00762494" w:rsidRDefault="00695833" w:rsidP="00695833">
            <w:pPr>
              <w:widowControl w:val="0"/>
              <w:spacing w:before="20" w:after="20"/>
              <w:jc w:val="right"/>
              <w:rPr>
                <w:sz w:val="20"/>
                <w:szCs w:val="20"/>
              </w:rPr>
            </w:pPr>
            <w:r w:rsidRPr="00762494">
              <w:rPr>
                <w:sz w:val="20"/>
                <w:szCs w:val="20"/>
              </w:rPr>
              <w:t>96,9</w:t>
            </w:r>
          </w:p>
        </w:tc>
      </w:tr>
      <w:tr w:rsidR="00695833" w:rsidRPr="00762494" w14:paraId="0F33BCEE" w14:textId="77777777" w:rsidTr="00A75BDA">
        <w:trPr>
          <w:cantSplit/>
          <w:tblHeader/>
        </w:trPr>
        <w:tc>
          <w:tcPr>
            <w:tcW w:w="2392" w:type="pct"/>
            <w:tcBorders>
              <w:top w:val="nil"/>
              <w:left w:val="nil"/>
              <w:bottom w:val="single" w:sz="8" w:space="0" w:color="auto"/>
              <w:right w:val="nil"/>
            </w:tcBorders>
            <w:hideMark/>
          </w:tcPr>
          <w:p w14:paraId="4D0A077D" w14:textId="77777777" w:rsidR="00695833" w:rsidRPr="00762494" w:rsidRDefault="00695833" w:rsidP="00695833">
            <w:pPr>
              <w:widowControl w:val="0"/>
              <w:spacing w:beforeLines="20" w:before="48"/>
              <w:rPr>
                <w:sz w:val="20"/>
                <w:szCs w:val="20"/>
              </w:rPr>
            </w:pPr>
            <w:r w:rsidRPr="00762494">
              <w:rPr>
                <w:sz w:val="20"/>
                <w:szCs w:val="20"/>
              </w:rPr>
              <w:t>Январь-ноябрь</w:t>
            </w:r>
          </w:p>
        </w:tc>
        <w:tc>
          <w:tcPr>
            <w:tcW w:w="863" w:type="pct"/>
            <w:tcBorders>
              <w:top w:val="nil"/>
              <w:left w:val="nil"/>
              <w:bottom w:val="single" w:sz="8" w:space="0" w:color="auto"/>
              <w:right w:val="nil"/>
            </w:tcBorders>
            <w:hideMark/>
          </w:tcPr>
          <w:p w14:paraId="14CE2B6B" w14:textId="77777777" w:rsidR="00695833" w:rsidRPr="00762494" w:rsidRDefault="00695833" w:rsidP="00695833">
            <w:pPr>
              <w:widowControl w:val="0"/>
              <w:spacing w:before="20" w:after="20"/>
              <w:jc w:val="right"/>
              <w:rPr>
                <w:sz w:val="20"/>
                <w:szCs w:val="20"/>
              </w:rPr>
            </w:pPr>
            <w:r w:rsidRPr="00762494">
              <w:rPr>
                <w:sz w:val="20"/>
                <w:szCs w:val="20"/>
              </w:rPr>
              <w:t>117,8</w:t>
            </w:r>
          </w:p>
        </w:tc>
        <w:tc>
          <w:tcPr>
            <w:tcW w:w="599" w:type="pct"/>
            <w:tcBorders>
              <w:top w:val="nil"/>
              <w:left w:val="nil"/>
              <w:bottom w:val="single" w:sz="8" w:space="0" w:color="auto"/>
              <w:right w:val="nil"/>
            </w:tcBorders>
            <w:hideMark/>
          </w:tcPr>
          <w:p w14:paraId="446455A7" w14:textId="77777777" w:rsidR="00695833" w:rsidRPr="00762494" w:rsidRDefault="00695833" w:rsidP="00695833">
            <w:pPr>
              <w:widowControl w:val="0"/>
              <w:spacing w:before="20" w:after="20"/>
              <w:jc w:val="right"/>
              <w:rPr>
                <w:sz w:val="20"/>
                <w:szCs w:val="20"/>
              </w:rPr>
            </w:pPr>
            <w:r w:rsidRPr="00762494">
              <w:rPr>
                <w:sz w:val="20"/>
                <w:szCs w:val="20"/>
              </w:rPr>
              <w:t>147,3</w:t>
            </w:r>
          </w:p>
        </w:tc>
        <w:tc>
          <w:tcPr>
            <w:tcW w:w="558" w:type="pct"/>
            <w:tcBorders>
              <w:top w:val="nil"/>
              <w:left w:val="nil"/>
              <w:bottom w:val="single" w:sz="8" w:space="0" w:color="auto"/>
              <w:right w:val="nil"/>
            </w:tcBorders>
            <w:hideMark/>
          </w:tcPr>
          <w:p w14:paraId="5836C0D5" w14:textId="77777777" w:rsidR="00695833" w:rsidRPr="00762494" w:rsidRDefault="00695833" w:rsidP="00695833">
            <w:pPr>
              <w:widowControl w:val="0"/>
              <w:spacing w:before="20" w:after="20"/>
              <w:jc w:val="right"/>
              <w:rPr>
                <w:sz w:val="20"/>
                <w:szCs w:val="20"/>
              </w:rPr>
            </w:pPr>
            <w:r w:rsidRPr="00762494">
              <w:rPr>
                <w:sz w:val="20"/>
                <w:szCs w:val="20"/>
              </w:rPr>
              <w:t>-</w:t>
            </w:r>
          </w:p>
        </w:tc>
        <w:tc>
          <w:tcPr>
            <w:tcW w:w="588" w:type="pct"/>
            <w:tcBorders>
              <w:top w:val="nil"/>
              <w:left w:val="nil"/>
              <w:bottom w:val="single" w:sz="8" w:space="0" w:color="auto"/>
              <w:right w:val="nil"/>
            </w:tcBorders>
            <w:hideMark/>
          </w:tcPr>
          <w:p w14:paraId="47908B10" w14:textId="77777777" w:rsidR="00695833" w:rsidRPr="00762494" w:rsidRDefault="00695833" w:rsidP="00695833">
            <w:pPr>
              <w:widowControl w:val="0"/>
              <w:spacing w:before="20" w:after="20"/>
              <w:jc w:val="right"/>
              <w:rPr>
                <w:sz w:val="20"/>
                <w:szCs w:val="20"/>
              </w:rPr>
            </w:pPr>
            <w:r w:rsidRPr="00762494">
              <w:rPr>
                <w:sz w:val="20"/>
                <w:szCs w:val="20"/>
              </w:rPr>
              <w:t>-</w:t>
            </w:r>
          </w:p>
        </w:tc>
      </w:tr>
    </w:tbl>
    <w:p w14:paraId="194640C4" w14:textId="77777777" w:rsidR="00762494" w:rsidRPr="00762494" w:rsidRDefault="00762494" w:rsidP="00762494">
      <w:pPr>
        <w:ind w:firstLine="708"/>
        <w:jc w:val="both"/>
        <w:rPr>
          <w:szCs w:val="20"/>
          <w:lang w:val="ky-KG"/>
        </w:rPr>
      </w:pPr>
    </w:p>
    <w:p w14:paraId="372F4D36" w14:textId="77777777" w:rsidR="00762494" w:rsidRPr="00762494" w:rsidRDefault="00762494" w:rsidP="00762494">
      <w:pPr>
        <w:ind w:firstLine="708"/>
        <w:jc w:val="both"/>
        <w:rPr>
          <w:lang w:val="ky-KG"/>
        </w:rPr>
      </w:pPr>
      <w:r w:rsidRPr="00762494">
        <w:rPr>
          <w:szCs w:val="20"/>
          <w:lang w:val="ky-KG"/>
        </w:rPr>
        <w:t>2023-жылдын январь-ноябрына салыштырмалуу ички булактардын эсебинен каржыланган негизги капиталга инвестициялардын көлөмү  42,1 пайызга к</w:t>
      </w:r>
      <w:r w:rsidRPr="00762494">
        <w:rPr>
          <w:bCs/>
          <w:szCs w:val="20"/>
          <w:lang w:val="ky-KG"/>
        </w:rPr>
        <w:t>өбөйдү</w:t>
      </w:r>
      <w:r w:rsidRPr="00762494">
        <w:rPr>
          <w:szCs w:val="20"/>
          <w:lang w:val="ky-KG"/>
        </w:rPr>
        <w:t xml:space="preserve">, мында банктын кредиттеринин эсебинен каржыланган инвестициялар 11,7 эсеге, республикалык  бюджеттин эсебинен каржыланган инвестициялар 1,7 эсеге, калктын каражаттарынын жана Кыргыз Республикасынын резиденттеринин кайрымдуулук жардамдарынын эсебинен каржыланган инвестициялар 37,6 пайызга, жергиликтүү бюджеттердин эсебинен каржыланган инвестициялар 36,4 пайызга, ишканалар менен уюмдардын эсебинен каржыланган инвестициялар 10,2 пайызга өстү. </w:t>
      </w:r>
    </w:p>
    <w:p w14:paraId="2CB1D853" w14:textId="79D2DD51" w:rsidR="00762494" w:rsidRPr="00762494" w:rsidRDefault="00762494" w:rsidP="00762494">
      <w:pPr>
        <w:ind w:firstLine="708"/>
        <w:jc w:val="both"/>
        <w:rPr>
          <w:szCs w:val="20"/>
          <w:lang w:val="ky-KG"/>
        </w:rPr>
      </w:pPr>
      <w:r w:rsidRPr="00762494">
        <w:rPr>
          <w:szCs w:val="20"/>
          <w:lang w:val="ky-KG"/>
        </w:rPr>
        <w:t xml:space="preserve">Тышкы булактардын эсебинен каржыланган инвестициялардын көлөмү 1,8 эсеге көбөйдү, мында  тике чет өлкөлүк инвестициялардын эсебинен каржыланган инвестициялардын көлөмү 2,1 эсеге, чет өлкөлүк кредиттердин эсебинен каржыланган </w:t>
      </w:r>
      <w:r w:rsidRPr="00762494">
        <w:rPr>
          <w:szCs w:val="20"/>
          <w:lang w:val="ky-KG"/>
        </w:rPr>
        <w:lastRenderedPageBreak/>
        <w:t xml:space="preserve">инвестициялардын көлөмү 1,9 эсеге, чет өлкөлүк гранттардын жана гуманитардык жардамдардын эсебинен каржыланган инвестициялардын көлөмү 36,1 пайызга өстү. </w:t>
      </w:r>
    </w:p>
    <w:p w14:paraId="3DC4BB79" w14:textId="0AABCB6F" w:rsidR="00762494" w:rsidRPr="00762494" w:rsidRDefault="00762494" w:rsidP="00B578B8">
      <w:pPr>
        <w:spacing w:before="120" w:after="120"/>
        <w:ind w:left="1474" w:hanging="1474"/>
        <w:rPr>
          <w:b/>
          <w:bCs/>
          <w:szCs w:val="20"/>
          <w:lang w:val="ky-KG"/>
        </w:rPr>
      </w:pPr>
      <w:r w:rsidRPr="00762494">
        <w:rPr>
          <w:b/>
          <w:bCs/>
          <w:szCs w:val="20"/>
          <w:lang w:val="ky-KG"/>
        </w:rPr>
        <w:t>1</w:t>
      </w:r>
      <w:r w:rsidR="008A4EF3">
        <w:rPr>
          <w:b/>
          <w:bCs/>
          <w:szCs w:val="20"/>
          <w:lang w:val="ky-KG"/>
        </w:rPr>
        <w:t>6</w:t>
      </w:r>
      <w:r w:rsidRPr="00762494">
        <w:rPr>
          <w:b/>
          <w:bCs/>
          <w:szCs w:val="20"/>
          <w:lang w:val="ky-KG"/>
        </w:rPr>
        <w:t xml:space="preserve">-таблица: Январь-ноябрдагы каржылоо булактары боюнча негизги капиталга </w:t>
      </w:r>
      <w:r w:rsidR="00B578B8">
        <w:rPr>
          <w:b/>
          <w:bCs/>
          <w:szCs w:val="20"/>
          <w:lang w:val="ky-KG"/>
        </w:rPr>
        <w:br/>
      </w:r>
      <w:r w:rsidRPr="00762494">
        <w:rPr>
          <w:b/>
          <w:bCs/>
          <w:szCs w:val="20"/>
          <w:lang w:val="ky-KG"/>
        </w:rPr>
        <w:t>инвестициялар</w:t>
      </w:r>
    </w:p>
    <w:tbl>
      <w:tblPr>
        <w:tblW w:w="5078"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9"/>
        <w:gridCol w:w="1272"/>
        <w:gridCol w:w="1274"/>
        <w:gridCol w:w="1272"/>
        <w:gridCol w:w="1341"/>
      </w:tblGrid>
      <w:tr w:rsidR="00762494" w:rsidRPr="00762494" w14:paraId="061AAFF7" w14:textId="77777777" w:rsidTr="00504D26">
        <w:trPr>
          <w:cantSplit/>
          <w:tblHeader/>
        </w:trPr>
        <w:tc>
          <w:tcPr>
            <w:tcW w:w="2364" w:type="pct"/>
            <w:tcBorders>
              <w:top w:val="single" w:sz="8" w:space="0" w:color="auto"/>
              <w:left w:val="nil"/>
              <w:bottom w:val="nil"/>
              <w:right w:val="nil"/>
            </w:tcBorders>
          </w:tcPr>
          <w:p w14:paraId="3F58EA32" w14:textId="77777777" w:rsidR="00762494" w:rsidRPr="00762494" w:rsidRDefault="00762494" w:rsidP="00762494">
            <w:pPr>
              <w:shd w:val="clear" w:color="auto" w:fill="FFFFFF"/>
              <w:spacing w:before="20" w:after="20"/>
              <w:rPr>
                <w:b/>
                <w:bCs/>
                <w:sz w:val="20"/>
                <w:szCs w:val="20"/>
                <w:lang w:val="ky-KG"/>
              </w:rPr>
            </w:pPr>
          </w:p>
        </w:tc>
        <w:tc>
          <w:tcPr>
            <w:tcW w:w="1301" w:type="pct"/>
            <w:gridSpan w:val="2"/>
            <w:tcBorders>
              <w:top w:val="single" w:sz="8" w:space="0" w:color="auto"/>
              <w:left w:val="nil"/>
              <w:bottom w:val="single" w:sz="4" w:space="0" w:color="auto"/>
              <w:right w:val="nil"/>
            </w:tcBorders>
            <w:vAlign w:val="center"/>
            <w:hideMark/>
          </w:tcPr>
          <w:p w14:paraId="511D66D1" w14:textId="77777777" w:rsidR="00762494" w:rsidRPr="00762494" w:rsidRDefault="00762494" w:rsidP="00762494">
            <w:pPr>
              <w:shd w:val="clear" w:color="auto" w:fill="FFFFFF"/>
              <w:spacing w:before="20" w:after="20"/>
              <w:ind w:left="340"/>
              <w:jc w:val="center"/>
              <w:rPr>
                <w:b/>
                <w:bCs/>
                <w:sz w:val="20"/>
                <w:szCs w:val="20"/>
                <w:lang w:val="ky-KG"/>
              </w:rPr>
            </w:pPr>
            <w:r w:rsidRPr="00762494">
              <w:rPr>
                <w:b/>
                <w:bCs/>
                <w:sz w:val="20"/>
                <w:szCs w:val="20"/>
                <w:lang w:val="ky-KG"/>
              </w:rPr>
              <w:t>Млн. сом</w:t>
            </w:r>
          </w:p>
        </w:tc>
        <w:tc>
          <w:tcPr>
            <w:tcW w:w="1336" w:type="pct"/>
            <w:gridSpan w:val="2"/>
            <w:tcBorders>
              <w:top w:val="single" w:sz="8" w:space="0" w:color="auto"/>
              <w:left w:val="nil"/>
              <w:bottom w:val="single" w:sz="4" w:space="0" w:color="auto"/>
              <w:right w:val="nil"/>
            </w:tcBorders>
            <w:vAlign w:val="center"/>
            <w:hideMark/>
          </w:tcPr>
          <w:p w14:paraId="6FFE33EB" w14:textId="77777777" w:rsidR="00762494" w:rsidRPr="00762494" w:rsidRDefault="00762494" w:rsidP="00762494">
            <w:pPr>
              <w:shd w:val="clear" w:color="auto" w:fill="FFFFFF"/>
              <w:spacing w:before="20" w:after="20"/>
              <w:jc w:val="center"/>
              <w:rPr>
                <w:b/>
                <w:bCs/>
                <w:sz w:val="20"/>
                <w:szCs w:val="20"/>
              </w:rPr>
            </w:pPr>
            <w:r w:rsidRPr="00762494">
              <w:rPr>
                <w:b/>
                <w:bCs/>
                <w:sz w:val="20"/>
                <w:szCs w:val="20"/>
                <w:lang w:val="ky-KG"/>
              </w:rPr>
              <w:t>Жыйынтыкка карата</w:t>
            </w:r>
            <w:r w:rsidRPr="00762494">
              <w:rPr>
                <w:b/>
                <w:bCs/>
                <w:sz w:val="20"/>
                <w:szCs w:val="20"/>
                <w:lang w:val="ky-KG"/>
              </w:rPr>
              <w:br/>
              <w:t>па</w:t>
            </w:r>
            <w:proofErr w:type="spellStart"/>
            <w:r w:rsidRPr="00762494">
              <w:rPr>
                <w:b/>
                <w:bCs/>
                <w:sz w:val="20"/>
                <w:szCs w:val="20"/>
              </w:rPr>
              <w:t>йыз</w:t>
            </w:r>
            <w:proofErr w:type="spellEnd"/>
            <w:r w:rsidRPr="00762494">
              <w:rPr>
                <w:b/>
                <w:bCs/>
                <w:sz w:val="20"/>
                <w:szCs w:val="20"/>
              </w:rPr>
              <w:t xml:space="preserve"> </w:t>
            </w:r>
            <w:proofErr w:type="spellStart"/>
            <w:r w:rsidRPr="00762494">
              <w:rPr>
                <w:b/>
                <w:bCs/>
                <w:sz w:val="20"/>
                <w:szCs w:val="20"/>
              </w:rPr>
              <w:t>менен</w:t>
            </w:r>
            <w:proofErr w:type="spellEnd"/>
          </w:p>
        </w:tc>
      </w:tr>
      <w:tr w:rsidR="00762494" w:rsidRPr="00762494" w14:paraId="531E205F" w14:textId="77777777" w:rsidTr="00504D26">
        <w:trPr>
          <w:tblHeader/>
        </w:trPr>
        <w:tc>
          <w:tcPr>
            <w:tcW w:w="2364" w:type="pct"/>
            <w:tcBorders>
              <w:top w:val="nil"/>
              <w:left w:val="nil"/>
              <w:bottom w:val="single" w:sz="8" w:space="0" w:color="auto"/>
              <w:right w:val="nil"/>
            </w:tcBorders>
          </w:tcPr>
          <w:p w14:paraId="48DD584B" w14:textId="77777777" w:rsidR="00762494" w:rsidRPr="00762494" w:rsidRDefault="00762494" w:rsidP="00762494">
            <w:pPr>
              <w:shd w:val="clear" w:color="auto" w:fill="FFFFFF"/>
              <w:spacing w:before="20" w:after="20"/>
              <w:rPr>
                <w:b/>
                <w:bCs/>
                <w:sz w:val="20"/>
                <w:szCs w:val="20"/>
              </w:rPr>
            </w:pPr>
          </w:p>
        </w:tc>
        <w:tc>
          <w:tcPr>
            <w:tcW w:w="650" w:type="pct"/>
            <w:tcBorders>
              <w:top w:val="single" w:sz="4" w:space="0" w:color="auto"/>
              <w:left w:val="nil"/>
              <w:bottom w:val="single" w:sz="8" w:space="0" w:color="auto"/>
              <w:right w:val="nil"/>
            </w:tcBorders>
            <w:hideMark/>
          </w:tcPr>
          <w:p w14:paraId="6E910C9C" w14:textId="77777777" w:rsidR="00762494" w:rsidRPr="00762494" w:rsidRDefault="00762494" w:rsidP="00762494">
            <w:pPr>
              <w:spacing w:before="20" w:after="20"/>
              <w:jc w:val="right"/>
              <w:rPr>
                <w:b/>
                <w:bCs/>
                <w:sz w:val="20"/>
                <w:szCs w:val="20"/>
                <w:lang w:val="ky-KG"/>
              </w:rPr>
            </w:pPr>
            <w:r w:rsidRPr="00762494">
              <w:rPr>
                <w:b/>
                <w:bCs/>
                <w:sz w:val="20"/>
                <w:szCs w:val="20"/>
              </w:rPr>
              <w:t>202</w:t>
            </w:r>
            <w:r w:rsidRPr="00762494">
              <w:rPr>
                <w:b/>
                <w:bCs/>
                <w:sz w:val="20"/>
                <w:szCs w:val="20"/>
                <w:lang w:val="ky-KG"/>
              </w:rPr>
              <w:t>3</w:t>
            </w:r>
          </w:p>
        </w:tc>
        <w:tc>
          <w:tcPr>
            <w:tcW w:w="651" w:type="pct"/>
            <w:tcBorders>
              <w:top w:val="single" w:sz="4" w:space="0" w:color="auto"/>
              <w:left w:val="nil"/>
              <w:bottom w:val="single" w:sz="8" w:space="0" w:color="auto"/>
              <w:right w:val="nil"/>
            </w:tcBorders>
            <w:hideMark/>
          </w:tcPr>
          <w:p w14:paraId="4D9DB4EE" w14:textId="77777777" w:rsidR="00762494" w:rsidRPr="00762494" w:rsidRDefault="00762494" w:rsidP="00762494">
            <w:pPr>
              <w:spacing w:before="20" w:after="20"/>
              <w:jc w:val="right"/>
              <w:rPr>
                <w:b/>
                <w:bCs/>
                <w:sz w:val="20"/>
                <w:szCs w:val="20"/>
                <w:lang w:val="ky-KG"/>
              </w:rPr>
            </w:pPr>
            <w:r w:rsidRPr="00762494">
              <w:rPr>
                <w:b/>
                <w:bCs/>
                <w:sz w:val="20"/>
                <w:szCs w:val="20"/>
              </w:rPr>
              <w:t>20</w:t>
            </w:r>
            <w:r w:rsidRPr="00762494">
              <w:rPr>
                <w:b/>
                <w:bCs/>
                <w:sz w:val="20"/>
                <w:szCs w:val="20"/>
                <w:lang w:val="ky-KG"/>
              </w:rPr>
              <w:t>24</w:t>
            </w:r>
          </w:p>
        </w:tc>
        <w:tc>
          <w:tcPr>
            <w:tcW w:w="650" w:type="pct"/>
            <w:tcBorders>
              <w:top w:val="single" w:sz="4" w:space="0" w:color="auto"/>
              <w:left w:val="nil"/>
              <w:bottom w:val="single" w:sz="8" w:space="0" w:color="auto"/>
              <w:right w:val="nil"/>
            </w:tcBorders>
            <w:hideMark/>
          </w:tcPr>
          <w:p w14:paraId="3632FCD5" w14:textId="77777777" w:rsidR="00762494" w:rsidRPr="00762494" w:rsidRDefault="00762494" w:rsidP="00762494">
            <w:pPr>
              <w:spacing w:before="20" w:after="20"/>
              <w:jc w:val="right"/>
              <w:rPr>
                <w:b/>
                <w:bCs/>
                <w:sz w:val="20"/>
                <w:szCs w:val="20"/>
                <w:lang w:val="ky-KG"/>
              </w:rPr>
            </w:pPr>
            <w:r w:rsidRPr="00762494">
              <w:rPr>
                <w:b/>
                <w:bCs/>
                <w:sz w:val="20"/>
                <w:szCs w:val="20"/>
              </w:rPr>
              <w:t>202</w:t>
            </w:r>
            <w:r w:rsidRPr="00762494">
              <w:rPr>
                <w:b/>
                <w:bCs/>
                <w:sz w:val="20"/>
                <w:szCs w:val="20"/>
                <w:lang w:val="ky-KG"/>
              </w:rPr>
              <w:t>3</w:t>
            </w:r>
          </w:p>
        </w:tc>
        <w:tc>
          <w:tcPr>
            <w:tcW w:w="686" w:type="pct"/>
            <w:tcBorders>
              <w:top w:val="single" w:sz="4" w:space="0" w:color="auto"/>
              <w:left w:val="nil"/>
              <w:bottom w:val="single" w:sz="8" w:space="0" w:color="auto"/>
              <w:right w:val="nil"/>
            </w:tcBorders>
            <w:hideMark/>
          </w:tcPr>
          <w:p w14:paraId="5D1A4035" w14:textId="77777777" w:rsidR="00762494" w:rsidRPr="00762494" w:rsidRDefault="00762494" w:rsidP="00762494">
            <w:pPr>
              <w:spacing w:before="20" w:after="20"/>
              <w:jc w:val="right"/>
              <w:rPr>
                <w:b/>
                <w:bCs/>
                <w:sz w:val="20"/>
                <w:szCs w:val="20"/>
                <w:lang w:val="ky-KG"/>
              </w:rPr>
            </w:pPr>
            <w:r w:rsidRPr="00762494">
              <w:rPr>
                <w:b/>
                <w:bCs/>
                <w:sz w:val="20"/>
                <w:szCs w:val="20"/>
              </w:rPr>
              <w:t>20</w:t>
            </w:r>
            <w:r w:rsidRPr="00762494">
              <w:rPr>
                <w:b/>
                <w:bCs/>
                <w:sz w:val="20"/>
                <w:szCs w:val="20"/>
                <w:lang w:val="ky-KG"/>
              </w:rPr>
              <w:t>24</w:t>
            </w:r>
          </w:p>
        </w:tc>
      </w:tr>
      <w:tr w:rsidR="00762494" w:rsidRPr="00762494" w14:paraId="2142C975" w14:textId="77777777" w:rsidTr="00504D26">
        <w:tc>
          <w:tcPr>
            <w:tcW w:w="2364" w:type="pct"/>
            <w:tcBorders>
              <w:top w:val="single" w:sz="8" w:space="0" w:color="auto"/>
              <w:left w:val="nil"/>
              <w:bottom w:val="nil"/>
              <w:right w:val="nil"/>
            </w:tcBorders>
            <w:hideMark/>
          </w:tcPr>
          <w:p w14:paraId="45CCC4A9" w14:textId="77777777" w:rsidR="00762494" w:rsidRPr="00762494" w:rsidRDefault="00762494" w:rsidP="00762494">
            <w:pPr>
              <w:shd w:val="clear" w:color="auto" w:fill="FFFFFF"/>
              <w:spacing w:before="60" w:after="60"/>
              <w:rPr>
                <w:b/>
                <w:bCs/>
                <w:sz w:val="20"/>
                <w:szCs w:val="20"/>
              </w:rPr>
            </w:pPr>
            <w:proofErr w:type="spellStart"/>
            <w:r w:rsidRPr="00762494">
              <w:rPr>
                <w:b/>
                <w:bCs/>
                <w:sz w:val="20"/>
                <w:szCs w:val="20"/>
              </w:rPr>
              <w:t>Бардыгы</w:t>
            </w:r>
            <w:proofErr w:type="spellEnd"/>
          </w:p>
        </w:tc>
        <w:tc>
          <w:tcPr>
            <w:tcW w:w="650" w:type="pct"/>
            <w:tcBorders>
              <w:top w:val="single" w:sz="8" w:space="0" w:color="auto"/>
              <w:left w:val="nil"/>
              <w:bottom w:val="nil"/>
              <w:right w:val="nil"/>
            </w:tcBorders>
            <w:vAlign w:val="center"/>
            <w:hideMark/>
          </w:tcPr>
          <w:p w14:paraId="5BA173AA" w14:textId="77777777" w:rsidR="00762494" w:rsidRPr="00762494" w:rsidRDefault="00762494" w:rsidP="00762494">
            <w:pPr>
              <w:spacing w:before="20" w:after="20"/>
              <w:ind w:right="-1"/>
              <w:jc w:val="right"/>
              <w:rPr>
                <w:b/>
                <w:bCs/>
                <w:sz w:val="20"/>
                <w:szCs w:val="20"/>
              </w:rPr>
            </w:pPr>
            <w:r w:rsidRPr="00762494">
              <w:rPr>
                <w:b/>
                <w:bCs/>
                <w:sz w:val="20"/>
                <w:szCs w:val="20"/>
              </w:rPr>
              <w:t>1</w:t>
            </w:r>
            <w:r w:rsidRPr="00762494">
              <w:rPr>
                <w:b/>
                <w:bCs/>
                <w:sz w:val="20"/>
                <w:szCs w:val="20"/>
                <w:lang w:val="ky-KG"/>
              </w:rPr>
              <w:t>35 453,5</w:t>
            </w:r>
          </w:p>
        </w:tc>
        <w:tc>
          <w:tcPr>
            <w:tcW w:w="651" w:type="pct"/>
            <w:tcBorders>
              <w:top w:val="single" w:sz="8" w:space="0" w:color="auto"/>
              <w:left w:val="nil"/>
              <w:bottom w:val="nil"/>
              <w:right w:val="nil"/>
            </w:tcBorders>
            <w:vAlign w:val="center"/>
            <w:hideMark/>
          </w:tcPr>
          <w:p w14:paraId="5BDF2CA7" w14:textId="77777777" w:rsidR="00762494" w:rsidRPr="00762494" w:rsidRDefault="00762494" w:rsidP="00762494">
            <w:pPr>
              <w:spacing w:before="20" w:after="20"/>
              <w:ind w:right="-1"/>
              <w:jc w:val="right"/>
              <w:rPr>
                <w:b/>
                <w:bCs/>
                <w:sz w:val="20"/>
                <w:szCs w:val="20"/>
              </w:rPr>
            </w:pPr>
            <w:r w:rsidRPr="00762494">
              <w:rPr>
                <w:b/>
                <w:bCs/>
                <w:sz w:val="20"/>
                <w:szCs w:val="20"/>
              </w:rPr>
              <w:t>214 537,6</w:t>
            </w:r>
          </w:p>
        </w:tc>
        <w:tc>
          <w:tcPr>
            <w:tcW w:w="650" w:type="pct"/>
            <w:tcBorders>
              <w:top w:val="single" w:sz="8" w:space="0" w:color="auto"/>
              <w:left w:val="nil"/>
              <w:bottom w:val="nil"/>
              <w:right w:val="nil"/>
            </w:tcBorders>
            <w:vAlign w:val="center"/>
            <w:hideMark/>
          </w:tcPr>
          <w:p w14:paraId="1BC0F217" w14:textId="77777777" w:rsidR="00762494" w:rsidRPr="00762494" w:rsidRDefault="00762494" w:rsidP="00762494">
            <w:pPr>
              <w:spacing w:before="20" w:after="20"/>
              <w:ind w:right="-1"/>
              <w:jc w:val="right"/>
              <w:rPr>
                <w:b/>
                <w:bCs/>
                <w:sz w:val="20"/>
                <w:szCs w:val="20"/>
              </w:rPr>
            </w:pPr>
            <w:r w:rsidRPr="00762494">
              <w:rPr>
                <w:b/>
                <w:bCs/>
                <w:sz w:val="20"/>
                <w:szCs w:val="20"/>
              </w:rPr>
              <w:t>100</w:t>
            </w:r>
          </w:p>
        </w:tc>
        <w:tc>
          <w:tcPr>
            <w:tcW w:w="686" w:type="pct"/>
            <w:tcBorders>
              <w:top w:val="single" w:sz="8" w:space="0" w:color="auto"/>
              <w:left w:val="nil"/>
              <w:bottom w:val="nil"/>
              <w:right w:val="nil"/>
            </w:tcBorders>
            <w:vAlign w:val="center"/>
            <w:hideMark/>
          </w:tcPr>
          <w:p w14:paraId="541413A7" w14:textId="77777777" w:rsidR="00762494" w:rsidRPr="00762494" w:rsidRDefault="00762494" w:rsidP="00762494">
            <w:pPr>
              <w:spacing w:before="20" w:after="20"/>
              <w:ind w:right="-1"/>
              <w:jc w:val="right"/>
              <w:rPr>
                <w:b/>
                <w:bCs/>
                <w:sz w:val="20"/>
                <w:szCs w:val="20"/>
              </w:rPr>
            </w:pPr>
            <w:r w:rsidRPr="00762494">
              <w:rPr>
                <w:b/>
                <w:bCs/>
                <w:sz w:val="20"/>
                <w:szCs w:val="20"/>
              </w:rPr>
              <w:t>100</w:t>
            </w:r>
          </w:p>
        </w:tc>
      </w:tr>
      <w:tr w:rsidR="00762494" w:rsidRPr="00762494" w14:paraId="6C17A7F4" w14:textId="77777777" w:rsidTr="00504D26">
        <w:tc>
          <w:tcPr>
            <w:tcW w:w="2364" w:type="pct"/>
            <w:tcBorders>
              <w:top w:val="nil"/>
              <w:left w:val="nil"/>
              <w:bottom w:val="nil"/>
              <w:right w:val="nil"/>
            </w:tcBorders>
            <w:hideMark/>
          </w:tcPr>
          <w:p w14:paraId="1A37548A" w14:textId="77777777" w:rsidR="00762494" w:rsidRPr="00762494" w:rsidRDefault="00762494" w:rsidP="00762494">
            <w:pPr>
              <w:shd w:val="clear" w:color="auto" w:fill="FFFFFF"/>
              <w:spacing w:before="60" w:after="60"/>
              <w:rPr>
                <w:b/>
                <w:bCs/>
                <w:sz w:val="20"/>
                <w:szCs w:val="20"/>
              </w:rPr>
            </w:pPr>
            <w:r w:rsidRPr="00762494">
              <w:rPr>
                <w:b/>
                <w:bCs/>
                <w:sz w:val="20"/>
                <w:szCs w:val="20"/>
              </w:rPr>
              <w:t xml:space="preserve">Ички </w:t>
            </w:r>
            <w:proofErr w:type="spellStart"/>
            <w:r w:rsidRPr="00762494">
              <w:rPr>
                <w:b/>
                <w:bCs/>
                <w:sz w:val="20"/>
                <w:szCs w:val="20"/>
              </w:rPr>
              <w:t>инвестициялар</w:t>
            </w:r>
            <w:proofErr w:type="spellEnd"/>
          </w:p>
        </w:tc>
        <w:tc>
          <w:tcPr>
            <w:tcW w:w="650" w:type="pct"/>
            <w:tcBorders>
              <w:top w:val="nil"/>
              <w:left w:val="nil"/>
              <w:bottom w:val="nil"/>
              <w:right w:val="nil"/>
            </w:tcBorders>
            <w:vAlign w:val="center"/>
            <w:hideMark/>
          </w:tcPr>
          <w:p w14:paraId="57B2ED1A" w14:textId="77777777" w:rsidR="00762494" w:rsidRPr="00762494" w:rsidRDefault="00762494" w:rsidP="00762494">
            <w:pPr>
              <w:spacing w:before="20" w:after="20"/>
              <w:ind w:right="-1"/>
              <w:jc w:val="right"/>
              <w:rPr>
                <w:b/>
                <w:sz w:val="20"/>
                <w:szCs w:val="20"/>
              </w:rPr>
            </w:pPr>
            <w:r w:rsidRPr="00762494">
              <w:rPr>
                <w:b/>
                <w:sz w:val="20"/>
                <w:szCs w:val="20"/>
                <w:lang w:val="ky-KG"/>
              </w:rPr>
              <w:t>116 191,2</w:t>
            </w:r>
          </w:p>
        </w:tc>
        <w:tc>
          <w:tcPr>
            <w:tcW w:w="651" w:type="pct"/>
            <w:tcBorders>
              <w:top w:val="nil"/>
              <w:left w:val="nil"/>
              <w:bottom w:val="nil"/>
              <w:right w:val="nil"/>
            </w:tcBorders>
            <w:vAlign w:val="center"/>
            <w:hideMark/>
          </w:tcPr>
          <w:p w14:paraId="063ED66A" w14:textId="77777777" w:rsidR="00762494" w:rsidRPr="00762494" w:rsidRDefault="00762494" w:rsidP="00762494">
            <w:pPr>
              <w:spacing w:before="20" w:after="20"/>
              <w:ind w:right="-1"/>
              <w:jc w:val="right"/>
              <w:rPr>
                <w:b/>
                <w:sz w:val="20"/>
                <w:szCs w:val="20"/>
              </w:rPr>
            </w:pPr>
            <w:r w:rsidRPr="00762494">
              <w:rPr>
                <w:b/>
                <w:sz w:val="20"/>
                <w:szCs w:val="20"/>
              </w:rPr>
              <w:t>177 518,8</w:t>
            </w:r>
          </w:p>
        </w:tc>
        <w:tc>
          <w:tcPr>
            <w:tcW w:w="650" w:type="pct"/>
            <w:tcBorders>
              <w:top w:val="nil"/>
              <w:left w:val="nil"/>
              <w:bottom w:val="nil"/>
              <w:right w:val="nil"/>
            </w:tcBorders>
            <w:vAlign w:val="center"/>
            <w:hideMark/>
          </w:tcPr>
          <w:p w14:paraId="33B45D6D" w14:textId="77777777" w:rsidR="00762494" w:rsidRPr="00762494" w:rsidRDefault="00762494" w:rsidP="00762494">
            <w:pPr>
              <w:spacing w:before="20" w:after="20"/>
              <w:ind w:right="-1"/>
              <w:jc w:val="right"/>
              <w:rPr>
                <w:b/>
                <w:bCs/>
                <w:sz w:val="20"/>
                <w:szCs w:val="20"/>
              </w:rPr>
            </w:pPr>
            <w:r w:rsidRPr="00762494">
              <w:rPr>
                <w:b/>
                <w:bCs/>
                <w:sz w:val="20"/>
                <w:szCs w:val="20"/>
              </w:rPr>
              <w:t>85,8</w:t>
            </w:r>
          </w:p>
        </w:tc>
        <w:tc>
          <w:tcPr>
            <w:tcW w:w="686" w:type="pct"/>
            <w:tcBorders>
              <w:top w:val="nil"/>
              <w:left w:val="nil"/>
              <w:bottom w:val="nil"/>
              <w:right w:val="nil"/>
            </w:tcBorders>
            <w:vAlign w:val="center"/>
            <w:hideMark/>
          </w:tcPr>
          <w:p w14:paraId="2970EBED" w14:textId="77777777" w:rsidR="00762494" w:rsidRPr="00762494" w:rsidRDefault="00762494" w:rsidP="00762494">
            <w:pPr>
              <w:spacing w:before="20" w:after="20"/>
              <w:ind w:right="-1"/>
              <w:jc w:val="right"/>
              <w:rPr>
                <w:b/>
                <w:bCs/>
                <w:sz w:val="20"/>
                <w:szCs w:val="20"/>
              </w:rPr>
            </w:pPr>
            <w:r w:rsidRPr="00762494">
              <w:rPr>
                <w:b/>
                <w:bCs/>
                <w:sz w:val="20"/>
                <w:szCs w:val="20"/>
              </w:rPr>
              <w:t>82,7</w:t>
            </w:r>
          </w:p>
        </w:tc>
      </w:tr>
      <w:tr w:rsidR="00762494" w:rsidRPr="00762494" w14:paraId="5AE6FF2C" w14:textId="77777777" w:rsidTr="00504D26">
        <w:tc>
          <w:tcPr>
            <w:tcW w:w="2364" w:type="pct"/>
            <w:tcBorders>
              <w:top w:val="nil"/>
              <w:left w:val="nil"/>
              <w:bottom w:val="nil"/>
              <w:right w:val="nil"/>
            </w:tcBorders>
            <w:hideMark/>
          </w:tcPr>
          <w:p w14:paraId="62933912" w14:textId="77777777" w:rsidR="00762494" w:rsidRPr="00762494" w:rsidRDefault="00762494" w:rsidP="00762494">
            <w:pPr>
              <w:shd w:val="clear" w:color="auto" w:fill="FFFFFF"/>
              <w:rPr>
                <w:sz w:val="20"/>
                <w:szCs w:val="20"/>
              </w:rPr>
            </w:pPr>
            <w:proofErr w:type="spellStart"/>
            <w:r w:rsidRPr="00762494">
              <w:rPr>
                <w:sz w:val="20"/>
                <w:szCs w:val="20"/>
              </w:rPr>
              <w:t>Республикалык</w:t>
            </w:r>
            <w:proofErr w:type="spellEnd"/>
            <w:r w:rsidRPr="00762494">
              <w:rPr>
                <w:sz w:val="20"/>
                <w:szCs w:val="20"/>
              </w:rPr>
              <w:t xml:space="preserve"> бюджет </w:t>
            </w:r>
          </w:p>
        </w:tc>
        <w:tc>
          <w:tcPr>
            <w:tcW w:w="650" w:type="pct"/>
            <w:tcBorders>
              <w:top w:val="nil"/>
              <w:left w:val="nil"/>
              <w:bottom w:val="nil"/>
              <w:right w:val="nil"/>
            </w:tcBorders>
            <w:vAlign w:val="bottom"/>
            <w:hideMark/>
          </w:tcPr>
          <w:p w14:paraId="45014413" w14:textId="77777777" w:rsidR="00762494" w:rsidRPr="00762494" w:rsidRDefault="00762494" w:rsidP="00762494">
            <w:pPr>
              <w:spacing w:before="20" w:after="20"/>
              <w:ind w:right="-1"/>
              <w:jc w:val="right"/>
              <w:rPr>
                <w:sz w:val="20"/>
                <w:szCs w:val="20"/>
              </w:rPr>
            </w:pPr>
            <w:r w:rsidRPr="00762494">
              <w:rPr>
                <w:sz w:val="20"/>
                <w:szCs w:val="20"/>
                <w:lang w:val="ky-KG"/>
              </w:rPr>
              <w:t>17 430,6</w:t>
            </w:r>
          </w:p>
        </w:tc>
        <w:tc>
          <w:tcPr>
            <w:tcW w:w="651" w:type="pct"/>
            <w:tcBorders>
              <w:top w:val="nil"/>
              <w:left w:val="nil"/>
              <w:bottom w:val="nil"/>
              <w:right w:val="nil"/>
            </w:tcBorders>
            <w:vAlign w:val="bottom"/>
            <w:hideMark/>
          </w:tcPr>
          <w:p w14:paraId="5C9D7341" w14:textId="77777777" w:rsidR="00762494" w:rsidRPr="00762494" w:rsidRDefault="00762494" w:rsidP="00762494">
            <w:pPr>
              <w:spacing w:before="20" w:after="20"/>
              <w:ind w:right="-1"/>
              <w:jc w:val="right"/>
              <w:rPr>
                <w:sz w:val="20"/>
                <w:szCs w:val="20"/>
              </w:rPr>
            </w:pPr>
            <w:r w:rsidRPr="00762494">
              <w:rPr>
                <w:sz w:val="20"/>
                <w:szCs w:val="20"/>
              </w:rPr>
              <w:t>32 488,0</w:t>
            </w:r>
          </w:p>
        </w:tc>
        <w:tc>
          <w:tcPr>
            <w:tcW w:w="650" w:type="pct"/>
            <w:tcBorders>
              <w:top w:val="nil"/>
              <w:left w:val="nil"/>
              <w:bottom w:val="nil"/>
              <w:right w:val="nil"/>
            </w:tcBorders>
            <w:vAlign w:val="bottom"/>
            <w:hideMark/>
          </w:tcPr>
          <w:p w14:paraId="1F5B631A" w14:textId="77777777" w:rsidR="00762494" w:rsidRPr="00762494" w:rsidRDefault="00762494" w:rsidP="00762494">
            <w:pPr>
              <w:spacing w:before="20" w:after="20"/>
              <w:ind w:right="-1"/>
              <w:jc w:val="right"/>
              <w:rPr>
                <w:sz w:val="20"/>
                <w:szCs w:val="20"/>
              </w:rPr>
            </w:pPr>
            <w:r w:rsidRPr="00762494">
              <w:rPr>
                <w:sz w:val="20"/>
                <w:szCs w:val="20"/>
              </w:rPr>
              <w:t>12,9</w:t>
            </w:r>
          </w:p>
        </w:tc>
        <w:tc>
          <w:tcPr>
            <w:tcW w:w="686" w:type="pct"/>
            <w:tcBorders>
              <w:top w:val="nil"/>
              <w:left w:val="nil"/>
              <w:bottom w:val="nil"/>
              <w:right w:val="nil"/>
            </w:tcBorders>
            <w:vAlign w:val="bottom"/>
            <w:hideMark/>
          </w:tcPr>
          <w:p w14:paraId="0FF591CC" w14:textId="77777777" w:rsidR="00762494" w:rsidRPr="00762494" w:rsidRDefault="00762494" w:rsidP="00762494">
            <w:pPr>
              <w:spacing w:before="20" w:after="20"/>
              <w:ind w:right="-1"/>
              <w:jc w:val="right"/>
              <w:rPr>
                <w:sz w:val="20"/>
                <w:szCs w:val="20"/>
              </w:rPr>
            </w:pPr>
            <w:r w:rsidRPr="00762494">
              <w:rPr>
                <w:sz w:val="20"/>
                <w:szCs w:val="20"/>
              </w:rPr>
              <w:t>15,1</w:t>
            </w:r>
          </w:p>
        </w:tc>
      </w:tr>
      <w:tr w:rsidR="00762494" w:rsidRPr="00762494" w14:paraId="0C7AEA38" w14:textId="77777777" w:rsidTr="00504D26">
        <w:tc>
          <w:tcPr>
            <w:tcW w:w="2364" w:type="pct"/>
            <w:tcBorders>
              <w:top w:val="nil"/>
              <w:left w:val="nil"/>
              <w:bottom w:val="nil"/>
              <w:right w:val="nil"/>
            </w:tcBorders>
            <w:hideMark/>
          </w:tcPr>
          <w:p w14:paraId="6AD8206F" w14:textId="77777777" w:rsidR="00762494" w:rsidRPr="00762494" w:rsidRDefault="00762494" w:rsidP="00762494">
            <w:pPr>
              <w:shd w:val="clear" w:color="auto" w:fill="FFFFFF"/>
              <w:spacing w:before="60" w:after="60"/>
              <w:rPr>
                <w:bCs/>
                <w:sz w:val="20"/>
                <w:szCs w:val="20"/>
              </w:rPr>
            </w:pPr>
            <w:proofErr w:type="spellStart"/>
            <w:r w:rsidRPr="00762494">
              <w:rPr>
                <w:bCs/>
                <w:sz w:val="20"/>
                <w:szCs w:val="20"/>
              </w:rPr>
              <w:t>Жергиликтүү</w:t>
            </w:r>
            <w:proofErr w:type="spellEnd"/>
            <w:r w:rsidRPr="00762494">
              <w:rPr>
                <w:bCs/>
                <w:sz w:val="20"/>
                <w:szCs w:val="20"/>
              </w:rPr>
              <w:t xml:space="preserve"> бюджет</w:t>
            </w:r>
          </w:p>
        </w:tc>
        <w:tc>
          <w:tcPr>
            <w:tcW w:w="650" w:type="pct"/>
            <w:tcBorders>
              <w:top w:val="nil"/>
              <w:left w:val="nil"/>
              <w:bottom w:val="nil"/>
              <w:right w:val="nil"/>
            </w:tcBorders>
            <w:vAlign w:val="center"/>
            <w:hideMark/>
          </w:tcPr>
          <w:p w14:paraId="00614048" w14:textId="77777777" w:rsidR="00762494" w:rsidRPr="00762494" w:rsidRDefault="00762494" w:rsidP="00762494">
            <w:pPr>
              <w:spacing w:before="20" w:after="20"/>
              <w:ind w:right="-1"/>
              <w:jc w:val="right"/>
              <w:rPr>
                <w:sz w:val="20"/>
                <w:szCs w:val="20"/>
              </w:rPr>
            </w:pPr>
            <w:r w:rsidRPr="00762494">
              <w:rPr>
                <w:sz w:val="20"/>
                <w:szCs w:val="20"/>
                <w:lang w:val="ky-KG"/>
              </w:rPr>
              <w:t>4</w:t>
            </w:r>
            <w:r w:rsidRPr="00762494">
              <w:rPr>
                <w:sz w:val="20"/>
                <w:szCs w:val="20"/>
              </w:rPr>
              <w:t> 0</w:t>
            </w:r>
            <w:r w:rsidRPr="00762494">
              <w:rPr>
                <w:sz w:val="20"/>
                <w:szCs w:val="20"/>
                <w:lang w:val="ky-KG"/>
              </w:rPr>
              <w:t>46,8</w:t>
            </w:r>
          </w:p>
        </w:tc>
        <w:tc>
          <w:tcPr>
            <w:tcW w:w="651" w:type="pct"/>
            <w:tcBorders>
              <w:top w:val="nil"/>
              <w:left w:val="nil"/>
              <w:bottom w:val="nil"/>
              <w:right w:val="nil"/>
            </w:tcBorders>
            <w:vAlign w:val="center"/>
            <w:hideMark/>
          </w:tcPr>
          <w:p w14:paraId="2DEBCAAC" w14:textId="77777777" w:rsidR="00762494" w:rsidRPr="00762494" w:rsidRDefault="00762494" w:rsidP="00762494">
            <w:pPr>
              <w:spacing w:before="20" w:after="20"/>
              <w:ind w:right="-1"/>
              <w:jc w:val="right"/>
              <w:rPr>
                <w:sz w:val="20"/>
                <w:szCs w:val="20"/>
              </w:rPr>
            </w:pPr>
            <w:r w:rsidRPr="00762494">
              <w:rPr>
                <w:sz w:val="20"/>
                <w:szCs w:val="20"/>
              </w:rPr>
              <w:t>5 986,5</w:t>
            </w:r>
          </w:p>
        </w:tc>
        <w:tc>
          <w:tcPr>
            <w:tcW w:w="650" w:type="pct"/>
            <w:tcBorders>
              <w:top w:val="nil"/>
              <w:left w:val="nil"/>
              <w:bottom w:val="nil"/>
              <w:right w:val="nil"/>
            </w:tcBorders>
            <w:vAlign w:val="center"/>
            <w:hideMark/>
          </w:tcPr>
          <w:p w14:paraId="49CAEB06" w14:textId="77777777" w:rsidR="00762494" w:rsidRPr="00762494" w:rsidRDefault="00762494" w:rsidP="00762494">
            <w:pPr>
              <w:spacing w:before="20" w:after="20"/>
              <w:ind w:right="-1"/>
              <w:jc w:val="right"/>
              <w:rPr>
                <w:sz w:val="20"/>
                <w:szCs w:val="20"/>
              </w:rPr>
            </w:pPr>
            <w:r w:rsidRPr="00762494">
              <w:rPr>
                <w:sz w:val="20"/>
                <w:szCs w:val="20"/>
              </w:rPr>
              <w:t>3,0</w:t>
            </w:r>
          </w:p>
        </w:tc>
        <w:tc>
          <w:tcPr>
            <w:tcW w:w="686" w:type="pct"/>
            <w:tcBorders>
              <w:top w:val="nil"/>
              <w:left w:val="nil"/>
              <w:bottom w:val="nil"/>
              <w:right w:val="nil"/>
            </w:tcBorders>
            <w:vAlign w:val="center"/>
            <w:hideMark/>
          </w:tcPr>
          <w:p w14:paraId="08A7126F" w14:textId="77777777" w:rsidR="00762494" w:rsidRPr="00762494" w:rsidRDefault="00762494" w:rsidP="00762494">
            <w:pPr>
              <w:spacing w:before="20" w:after="20"/>
              <w:ind w:right="-1"/>
              <w:jc w:val="right"/>
              <w:rPr>
                <w:sz w:val="20"/>
                <w:szCs w:val="20"/>
              </w:rPr>
            </w:pPr>
            <w:r w:rsidRPr="00762494">
              <w:rPr>
                <w:sz w:val="20"/>
                <w:szCs w:val="20"/>
              </w:rPr>
              <w:t>2,8</w:t>
            </w:r>
          </w:p>
        </w:tc>
      </w:tr>
      <w:tr w:rsidR="00762494" w:rsidRPr="00762494" w14:paraId="2F74888D" w14:textId="77777777" w:rsidTr="00504D26">
        <w:tc>
          <w:tcPr>
            <w:tcW w:w="2364" w:type="pct"/>
            <w:tcBorders>
              <w:top w:val="nil"/>
              <w:left w:val="nil"/>
              <w:bottom w:val="nil"/>
              <w:right w:val="nil"/>
            </w:tcBorders>
            <w:hideMark/>
          </w:tcPr>
          <w:p w14:paraId="62781B2B" w14:textId="77777777" w:rsidR="00762494" w:rsidRPr="00762494" w:rsidRDefault="00762494" w:rsidP="00762494">
            <w:pPr>
              <w:shd w:val="clear" w:color="auto" w:fill="FFFFFF"/>
              <w:spacing w:before="60" w:after="60"/>
              <w:rPr>
                <w:bCs/>
                <w:sz w:val="20"/>
                <w:szCs w:val="20"/>
              </w:rPr>
            </w:pPr>
            <w:proofErr w:type="spellStart"/>
            <w:r w:rsidRPr="00762494">
              <w:rPr>
                <w:bCs/>
                <w:sz w:val="20"/>
                <w:szCs w:val="20"/>
              </w:rPr>
              <w:t>Ишканалардын</w:t>
            </w:r>
            <w:proofErr w:type="spellEnd"/>
            <w:r w:rsidRPr="00762494">
              <w:rPr>
                <w:bCs/>
                <w:sz w:val="20"/>
                <w:szCs w:val="20"/>
              </w:rPr>
              <w:t xml:space="preserve"> </w:t>
            </w:r>
            <w:proofErr w:type="spellStart"/>
            <w:r w:rsidRPr="00762494">
              <w:rPr>
                <w:bCs/>
                <w:sz w:val="20"/>
                <w:szCs w:val="20"/>
              </w:rPr>
              <w:t>жана</w:t>
            </w:r>
            <w:proofErr w:type="spellEnd"/>
            <w:r w:rsidRPr="00762494">
              <w:rPr>
                <w:bCs/>
                <w:sz w:val="20"/>
                <w:szCs w:val="20"/>
              </w:rPr>
              <w:t xml:space="preserve"> </w:t>
            </w:r>
            <w:proofErr w:type="spellStart"/>
            <w:r w:rsidRPr="00762494">
              <w:rPr>
                <w:bCs/>
                <w:sz w:val="20"/>
                <w:szCs w:val="20"/>
              </w:rPr>
              <w:t>уюмдардын</w:t>
            </w:r>
            <w:proofErr w:type="spellEnd"/>
            <w:r w:rsidRPr="00762494">
              <w:rPr>
                <w:bCs/>
                <w:sz w:val="20"/>
                <w:szCs w:val="20"/>
              </w:rPr>
              <w:br/>
            </w:r>
            <w:proofErr w:type="spellStart"/>
            <w:r w:rsidRPr="00762494">
              <w:rPr>
                <w:bCs/>
                <w:sz w:val="20"/>
                <w:szCs w:val="20"/>
              </w:rPr>
              <w:t>каражаттары</w:t>
            </w:r>
            <w:proofErr w:type="spellEnd"/>
          </w:p>
        </w:tc>
        <w:tc>
          <w:tcPr>
            <w:tcW w:w="650" w:type="pct"/>
            <w:tcBorders>
              <w:top w:val="nil"/>
              <w:left w:val="nil"/>
              <w:bottom w:val="nil"/>
              <w:right w:val="nil"/>
            </w:tcBorders>
            <w:vAlign w:val="center"/>
            <w:hideMark/>
          </w:tcPr>
          <w:p w14:paraId="34B71CA2" w14:textId="77777777" w:rsidR="00762494" w:rsidRPr="00762494" w:rsidRDefault="00762494" w:rsidP="00762494">
            <w:pPr>
              <w:spacing w:before="20" w:after="20"/>
              <w:ind w:right="-1"/>
              <w:jc w:val="right"/>
              <w:rPr>
                <w:sz w:val="20"/>
                <w:szCs w:val="20"/>
              </w:rPr>
            </w:pPr>
            <w:r w:rsidRPr="00762494">
              <w:rPr>
                <w:sz w:val="20"/>
                <w:szCs w:val="20"/>
                <w:lang w:val="ky-KG"/>
              </w:rPr>
              <w:t>50</w:t>
            </w:r>
            <w:r w:rsidRPr="00762494">
              <w:rPr>
                <w:sz w:val="20"/>
                <w:szCs w:val="20"/>
              </w:rPr>
              <w:t> 243,2</w:t>
            </w:r>
          </w:p>
        </w:tc>
        <w:tc>
          <w:tcPr>
            <w:tcW w:w="651" w:type="pct"/>
            <w:tcBorders>
              <w:top w:val="nil"/>
              <w:left w:val="nil"/>
              <w:bottom w:val="nil"/>
              <w:right w:val="nil"/>
            </w:tcBorders>
            <w:vAlign w:val="center"/>
            <w:hideMark/>
          </w:tcPr>
          <w:p w14:paraId="6FD24EC9" w14:textId="77777777" w:rsidR="00762494" w:rsidRPr="00762494" w:rsidRDefault="00762494" w:rsidP="00762494">
            <w:pPr>
              <w:spacing w:before="20" w:after="20"/>
              <w:ind w:right="-1"/>
              <w:jc w:val="right"/>
              <w:rPr>
                <w:sz w:val="20"/>
                <w:szCs w:val="20"/>
              </w:rPr>
            </w:pPr>
            <w:r w:rsidRPr="00762494">
              <w:rPr>
                <w:sz w:val="20"/>
                <w:szCs w:val="20"/>
              </w:rPr>
              <w:t>59 109,9</w:t>
            </w:r>
          </w:p>
        </w:tc>
        <w:tc>
          <w:tcPr>
            <w:tcW w:w="650" w:type="pct"/>
            <w:tcBorders>
              <w:top w:val="nil"/>
              <w:left w:val="nil"/>
              <w:bottom w:val="nil"/>
              <w:right w:val="nil"/>
            </w:tcBorders>
            <w:vAlign w:val="center"/>
            <w:hideMark/>
          </w:tcPr>
          <w:p w14:paraId="72257059" w14:textId="77777777" w:rsidR="00762494" w:rsidRPr="00762494" w:rsidRDefault="00762494" w:rsidP="00762494">
            <w:pPr>
              <w:spacing w:before="20" w:after="20"/>
              <w:ind w:right="-1"/>
              <w:jc w:val="right"/>
              <w:rPr>
                <w:sz w:val="20"/>
                <w:szCs w:val="20"/>
              </w:rPr>
            </w:pPr>
            <w:r w:rsidRPr="00762494">
              <w:rPr>
                <w:sz w:val="20"/>
                <w:szCs w:val="20"/>
              </w:rPr>
              <w:t>37,1</w:t>
            </w:r>
          </w:p>
        </w:tc>
        <w:tc>
          <w:tcPr>
            <w:tcW w:w="686" w:type="pct"/>
            <w:tcBorders>
              <w:top w:val="nil"/>
              <w:left w:val="nil"/>
              <w:bottom w:val="nil"/>
              <w:right w:val="nil"/>
            </w:tcBorders>
            <w:vAlign w:val="center"/>
            <w:hideMark/>
          </w:tcPr>
          <w:p w14:paraId="215405F0" w14:textId="77777777" w:rsidR="00762494" w:rsidRPr="00762494" w:rsidRDefault="00762494" w:rsidP="00762494">
            <w:pPr>
              <w:spacing w:before="20" w:after="20"/>
              <w:ind w:right="-1"/>
              <w:jc w:val="right"/>
              <w:rPr>
                <w:sz w:val="20"/>
                <w:szCs w:val="20"/>
              </w:rPr>
            </w:pPr>
            <w:r w:rsidRPr="00762494">
              <w:rPr>
                <w:sz w:val="20"/>
                <w:szCs w:val="20"/>
              </w:rPr>
              <w:t>27,5</w:t>
            </w:r>
          </w:p>
        </w:tc>
      </w:tr>
      <w:tr w:rsidR="00762494" w:rsidRPr="00762494" w14:paraId="5BF0566A" w14:textId="77777777" w:rsidTr="00504D26">
        <w:tc>
          <w:tcPr>
            <w:tcW w:w="2364" w:type="pct"/>
            <w:tcBorders>
              <w:top w:val="nil"/>
              <w:left w:val="nil"/>
              <w:bottom w:val="nil"/>
              <w:right w:val="nil"/>
            </w:tcBorders>
            <w:hideMark/>
          </w:tcPr>
          <w:p w14:paraId="24A76430" w14:textId="77777777" w:rsidR="00762494" w:rsidRPr="00762494" w:rsidRDefault="00762494" w:rsidP="00762494">
            <w:pPr>
              <w:shd w:val="clear" w:color="auto" w:fill="FFFFFF"/>
              <w:spacing w:before="60" w:after="60"/>
              <w:rPr>
                <w:bCs/>
                <w:sz w:val="20"/>
                <w:szCs w:val="20"/>
              </w:rPr>
            </w:pPr>
            <w:proofErr w:type="spellStart"/>
            <w:r w:rsidRPr="00762494">
              <w:rPr>
                <w:bCs/>
                <w:sz w:val="20"/>
                <w:szCs w:val="20"/>
              </w:rPr>
              <w:t>Банктардын</w:t>
            </w:r>
            <w:proofErr w:type="spellEnd"/>
            <w:r w:rsidRPr="00762494">
              <w:rPr>
                <w:bCs/>
                <w:sz w:val="20"/>
                <w:szCs w:val="20"/>
              </w:rPr>
              <w:t xml:space="preserve"> </w:t>
            </w:r>
            <w:proofErr w:type="spellStart"/>
            <w:r w:rsidRPr="00762494">
              <w:rPr>
                <w:bCs/>
                <w:sz w:val="20"/>
                <w:szCs w:val="20"/>
              </w:rPr>
              <w:t>кредити</w:t>
            </w:r>
            <w:proofErr w:type="spellEnd"/>
          </w:p>
        </w:tc>
        <w:tc>
          <w:tcPr>
            <w:tcW w:w="650" w:type="pct"/>
            <w:tcBorders>
              <w:top w:val="nil"/>
              <w:left w:val="nil"/>
              <w:bottom w:val="nil"/>
              <w:right w:val="nil"/>
            </w:tcBorders>
            <w:vAlign w:val="center"/>
            <w:hideMark/>
          </w:tcPr>
          <w:p w14:paraId="44BB4C8B" w14:textId="77777777" w:rsidR="00762494" w:rsidRPr="00762494" w:rsidRDefault="00762494" w:rsidP="00762494">
            <w:pPr>
              <w:spacing w:before="20" w:after="20"/>
              <w:ind w:right="-1"/>
              <w:jc w:val="right"/>
              <w:rPr>
                <w:sz w:val="20"/>
                <w:szCs w:val="20"/>
              </w:rPr>
            </w:pPr>
            <w:r w:rsidRPr="00762494">
              <w:rPr>
                <w:sz w:val="20"/>
                <w:szCs w:val="20"/>
                <w:lang w:val="ky-KG"/>
              </w:rPr>
              <w:t>1 259,3</w:t>
            </w:r>
          </w:p>
        </w:tc>
        <w:tc>
          <w:tcPr>
            <w:tcW w:w="651" w:type="pct"/>
            <w:tcBorders>
              <w:top w:val="nil"/>
              <w:left w:val="nil"/>
              <w:bottom w:val="nil"/>
              <w:right w:val="nil"/>
            </w:tcBorders>
            <w:vAlign w:val="center"/>
            <w:hideMark/>
          </w:tcPr>
          <w:p w14:paraId="607458CB" w14:textId="77777777" w:rsidR="00762494" w:rsidRPr="00762494" w:rsidRDefault="00762494" w:rsidP="00762494">
            <w:pPr>
              <w:spacing w:before="20" w:after="20"/>
              <w:ind w:right="-1"/>
              <w:jc w:val="right"/>
              <w:rPr>
                <w:sz w:val="20"/>
                <w:szCs w:val="20"/>
              </w:rPr>
            </w:pPr>
            <w:r w:rsidRPr="00762494">
              <w:rPr>
                <w:sz w:val="20"/>
                <w:szCs w:val="20"/>
              </w:rPr>
              <w:t>16 097,5</w:t>
            </w:r>
          </w:p>
        </w:tc>
        <w:tc>
          <w:tcPr>
            <w:tcW w:w="650" w:type="pct"/>
            <w:tcBorders>
              <w:top w:val="nil"/>
              <w:left w:val="nil"/>
              <w:bottom w:val="nil"/>
              <w:right w:val="nil"/>
            </w:tcBorders>
            <w:vAlign w:val="center"/>
            <w:hideMark/>
          </w:tcPr>
          <w:p w14:paraId="6A7F5DF4" w14:textId="77777777" w:rsidR="00762494" w:rsidRPr="00762494" w:rsidRDefault="00762494" w:rsidP="00762494">
            <w:pPr>
              <w:spacing w:before="20" w:after="20"/>
              <w:ind w:right="-1"/>
              <w:jc w:val="right"/>
              <w:rPr>
                <w:sz w:val="20"/>
                <w:szCs w:val="20"/>
              </w:rPr>
            </w:pPr>
            <w:r w:rsidRPr="00762494">
              <w:rPr>
                <w:sz w:val="20"/>
                <w:szCs w:val="20"/>
              </w:rPr>
              <w:t>0,9</w:t>
            </w:r>
          </w:p>
        </w:tc>
        <w:tc>
          <w:tcPr>
            <w:tcW w:w="686" w:type="pct"/>
            <w:tcBorders>
              <w:top w:val="nil"/>
              <w:left w:val="nil"/>
              <w:bottom w:val="nil"/>
              <w:right w:val="nil"/>
            </w:tcBorders>
            <w:vAlign w:val="center"/>
            <w:hideMark/>
          </w:tcPr>
          <w:p w14:paraId="33443D4C" w14:textId="77777777" w:rsidR="00762494" w:rsidRPr="00762494" w:rsidRDefault="00762494" w:rsidP="00762494">
            <w:pPr>
              <w:spacing w:before="20" w:after="20"/>
              <w:ind w:right="-1"/>
              <w:jc w:val="right"/>
              <w:rPr>
                <w:sz w:val="20"/>
                <w:szCs w:val="20"/>
              </w:rPr>
            </w:pPr>
            <w:r w:rsidRPr="00762494">
              <w:rPr>
                <w:sz w:val="20"/>
                <w:szCs w:val="20"/>
              </w:rPr>
              <w:t>7,5</w:t>
            </w:r>
          </w:p>
        </w:tc>
      </w:tr>
      <w:tr w:rsidR="00762494" w:rsidRPr="00762494" w14:paraId="75A9E690" w14:textId="77777777" w:rsidTr="00504D26">
        <w:tc>
          <w:tcPr>
            <w:tcW w:w="2364" w:type="pct"/>
            <w:tcBorders>
              <w:top w:val="nil"/>
              <w:left w:val="nil"/>
              <w:bottom w:val="nil"/>
              <w:right w:val="nil"/>
            </w:tcBorders>
            <w:hideMark/>
          </w:tcPr>
          <w:p w14:paraId="2E2FF720" w14:textId="77777777" w:rsidR="00762494" w:rsidRPr="00762494" w:rsidRDefault="00762494" w:rsidP="00762494">
            <w:pPr>
              <w:shd w:val="clear" w:color="auto" w:fill="FFFFFF"/>
              <w:spacing w:before="60" w:after="60"/>
              <w:rPr>
                <w:bCs/>
                <w:sz w:val="20"/>
                <w:szCs w:val="20"/>
              </w:rPr>
            </w:pPr>
            <w:proofErr w:type="spellStart"/>
            <w:r w:rsidRPr="00762494">
              <w:rPr>
                <w:bCs/>
                <w:sz w:val="20"/>
                <w:szCs w:val="20"/>
              </w:rPr>
              <w:t>Калктын</w:t>
            </w:r>
            <w:proofErr w:type="spellEnd"/>
            <w:r w:rsidRPr="00762494">
              <w:rPr>
                <w:bCs/>
                <w:sz w:val="20"/>
                <w:szCs w:val="20"/>
              </w:rPr>
              <w:t xml:space="preserve"> </w:t>
            </w:r>
            <w:proofErr w:type="spellStart"/>
            <w:r w:rsidRPr="00762494">
              <w:rPr>
                <w:bCs/>
                <w:sz w:val="20"/>
                <w:szCs w:val="20"/>
              </w:rPr>
              <w:t>каражаттары</w:t>
            </w:r>
            <w:proofErr w:type="spellEnd"/>
            <w:r w:rsidRPr="00762494">
              <w:rPr>
                <w:bCs/>
                <w:sz w:val="20"/>
                <w:szCs w:val="20"/>
              </w:rPr>
              <w:t xml:space="preserve"> </w:t>
            </w:r>
            <w:proofErr w:type="spellStart"/>
            <w:r w:rsidRPr="00762494">
              <w:rPr>
                <w:bCs/>
                <w:sz w:val="20"/>
                <w:szCs w:val="20"/>
              </w:rPr>
              <w:t>жана</w:t>
            </w:r>
            <w:proofErr w:type="spellEnd"/>
            <w:r w:rsidRPr="00762494">
              <w:rPr>
                <w:bCs/>
                <w:sz w:val="20"/>
                <w:szCs w:val="20"/>
              </w:rPr>
              <w:t xml:space="preserve"> </w:t>
            </w:r>
            <w:proofErr w:type="spellStart"/>
            <w:r w:rsidRPr="00762494">
              <w:rPr>
                <w:bCs/>
                <w:sz w:val="20"/>
                <w:szCs w:val="20"/>
              </w:rPr>
              <w:t>КРдин</w:t>
            </w:r>
            <w:proofErr w:type="spellEnd"/>
            <w:r w:rsidRPr="00762494">
              <w:rPr>
                <w:bCs/>
                <w:sz w:val="20"/>
                <w:szCs w:val="20"/>
              </w:rPr>
              <w:t xml:space="preserve"> </w:t>
            </w:r>
            <w:proofErr w:type="spellStart"/>
            <w:r w:rsidRPr="00762494">
              <w:rPr>
                <w:bCs/>
                <w:sz w:val="20"/>
                <w:szCs w:val="20"/>
              </w:rPr>
              <w:t>резиденттеринин</w:t>
            </w:r>
            <w:proofErr w:type="spellEnd"/>
            <w:r w:rsidRPr="00762494">
              <w:rPr>
                <w:bCs/>
                <w:sz w:val="20"/>
                <w:szCs w:val="20"/>
              </w:rPr>
              <w:t xml:space="preserve"> </w:t>
            </w:r>
            <w:proofErr w:type="spellStart"/>
            <w:r w:rsidRPr="00762494">
              <w:rPr>
                <w:bCs/>
                <w:sz w:val="20"/>
                <w:szCs w:val="20"/>
              </w:rPr>
              <w:t>кайрымдуулук</w:t>
            </w:r>
            <w:proofErr w:type="spellEnd"/>
            <w:r w:rsidRPr="00762494">
              <w:rPr>
                <w:bCs/>
                <w:sz w:val="20"/>
                <w:szCs w:val="20"/>
              </w:rPr>
              <w:t xml:space="preserve"> </w:t>
            </w:r>
            <w:proofErr w:type="spellStart"/>
            <w:r w:rsidRPr="00762494">
              <w:rPr>
                <w:bCs/>
                <w:sz w:val="20"/>
                <w:szCs w:val="20"/>
              </w:rPr>
              <w:t>жардамынан</w:t>
            </w:r>
            <w:proofErr w:type="spellEnd"/>
          </w:p>
        </w:tc>
        <w:tc>
          <w:tcPr>
            <w:tcW w:w="650" w:type="pct"/>
            <w:tcBorders>
              <w:top w:val="nil"/>
              <w:left w:val="nil"/>
              <w:bottom w:val="nil"/>
              <w:right w:val="nil"/>
            </w:tcBorders>
            <w:vAlign w:val="bottom"/>
            <w:hideMark/>
          </w:tcPr>
          <w:p w14:paraId="01285F92" w14:textId="77777777" w:rsidR="00762494" w:rsidRPr="00762494" w:rsidRDefault="00762494" w:rsidP="00762494">
            <w:pPr>
              <w:spacing w:before="20" w:after="20"/>
              <w:ind w:right="-1"/>
              <w:jc w:val="right"/>
              <w:rPr>
                <w:sz w:val="20"/>
                <w:szCs w:val="20"/>
              </w:rPr>
            </w:pPr>
            <w:r w:rsidRPr="00762494">
              <w:rPr>
                <w:sz w:val="20"/>
                <w:szCs w:val="20"/>
                <w:lang w:val="ky-KG"/>
              </w:rPr>
              <w:t>43 211,3</w:t>
            </w:r>
          </w:p>
        </w:tc>
        <w:tc>
          <w:tcPr>
            <w:tcW w:w="651" w:type="pct"/>
            <w:tcBorders>
              <w:top w:val="nil"/>
              <w:left w:val="nil"/>
              <w:bottom w:val="nil"/>
              <w:right w:val="nil"/>
            </w:tcBorders>
            <w:vAlign w:val="bottom"/>
            <w:hideMark/>
          </w:tcPr>
          <w:p w14:paraId="04E70875" w14:textId="77777777" w:rsidR="00762494" w:rsidRPr="00762494" w:rsidRDefault="00762494" w:rsidP="00762494">
            <w:pPr>
              <w:spacing w:before="20" w:after="20"/>
              <w:ind w:right="-1"/>
              <w:jc w:val="right"/>
              <w:rPr>
                <w:sz w:val="20"/>
                <w:szCs w:val="20"/>
              </w:rPr>
            </w:pPr>
            <w:r w:rsidRPr="00762494">
              <w:rPr>
                <w:sz w:val="20"/>
                <w:szCs w:val="20"/>
              </w:rPr>
              <w:t>63 836,9</w:t>
            </w:r>
          </w:p>
        </w:tc>
        <w:tc>
          <w:tcPr>
            <w:tcW w:w="650" w:type="pct"/>
            <w:tcBorders>
              <w:top w:val="nil"/>
              <w:left w:val="nil"/>
              <w:bottom w:val="nil"/>
              <w:right w:val="nil"/>
            </w:tcBorders>
            <w:vAlign w:val="bottom"/>
            <w:hideMark/>
          </w:tcPr>
          <w:p w14:paraId="2E3C2E9F" w14:textId="77777777" w:rsidR="00762494" w:rsidRPr="00762494" w:rsidRDefault="00762494" w:rsidP="00762494">
            <w:pPr>
              <w:spacing w:before="20" w:after="20"/>
              <w:ind w:right="-1"/>
              <w:jc w:val="right"/>
              <w:rPr>
                <w:sz w:val="20"/>
                <w:szCs w:val="20"/>
              </w:rPr>
            </w:pPr>
            <w:r w:rsidRPr="00762494">
              <w:rPr>
                <w:sz w:val="20"/>
                <w:szCs w:val="20"/>
              </w:rPr>
              <w:t>31,9</w:t>
            </w:r>
          </w:p>
        </w:tc>
        <w:tc>
          <w:tcPr>
            <w:tcW w:w="686" w:type="pct"/>
            <w:tcBorders>
              <w:top w:val="nil"/>
              <w:left w:val="nil"/>
              <w:bottom w:val="nil"/>
              <w:right w:val="nil"/>
            </w:tcBorders>
            <w:vAlign w:val="bottom"/>
            <w:hideMark/>
          </w:tcPr>
          <w:p w14:paraId="55D55EFD" w14:textId="77777777" w:rsidR="00762494" w:rsidRPr="00762494" w:rsidRDefault="00762494" w:rsidP="00762494">
            <w:pPr>
              <w:spacing w:before="20" w:after="20"/>
              <w:ind w:right="-1"/>
              <w:jc w:val="right"/>
              <w:rPr>
                <w:sz w:val="20"/>
                <w:szCs w:val="20"/>
              </w:rPr>
            </w:pPr>
            <w:r w:rsidRPr="00762494">
              <w:rPr>
                <w:sz w:val="20"/>
                <w:szCs w:val="20"/>
              </w:rPr>
              <w:t>29,8</w:t>
            </w:r>
          </w:p>
        </w:tc>
      </w:tr>
      <w:tr w:rsidR="00762494" w:rsidRPr="00762494" w14:paraId="6C575193" w14:textId="77777777" w:rsidTr="00504D26">
        <w:tc>
          <w:tcPr>
            <w:tcW w:w="2364" w:type="pct"/>
            <w:tcBorders>
              <w:top w:val="nil"/>
              <w:left w:val="nil"/>
              <w:bottom w:val="nil"/>
              <w:right w:val="nil"/>
            </w:tcBorders>
            <w:hideMark/>
          </w:tcPr>
          <w:p w14:paraId="11FF11F5" w14:textId="77777777" w:rsidR="00762494" w:rsidRPr="00762494" w:rsidRDefault="00762494" w:rsidP="00762494">
            <w:pPr>
              <w:shd w:val="clear" w:color="auto" w:fill="FFFFFF"/>
              <w:spacing w:before="60" w:after="60"/>
              <w:rPr>
                <w:b/>
                <w:bCs/>
                <w:sz w:val="20"/>
                <w:szCs w:val="20"/>
              </w:rPr>
            </w:pPr>
            <w:proofErr w:type="spellStart"/>
            <w:r w:rsidRPr="00762494">
              <w:rPr>
                <w:b/>
                <w:bCs/>
                <w:sz w:val="20"/>
                <w:szCs w:val="20"/>
              </w:rPr>
              <w:t>Тышкы</w:t>
            </w:r>
            <w:proofErr w:type="spellEnd"/>
            <w:r w:rsidRPr="00762494">
              <w:rPr>
                <w:b/>
                <w:bCs/>
                <w:sz w:val="20"/>
                <w:szCs w:val="20"/>
              </w:rPr>
              <w:t xml:space="preserve"> </w:t>
            </w:r>
            <w:proofErr w:type="spellStart"/>
            <w:r w:rsidRPr="00762494">
              <w:rPr>
                <w:b/>
                <w:bCs/>
                <w:sz w:val="20"/>
                <w:szCs w:val="20"/>
              </w:rPr>
              <w:t>инвестициялар</w:t>
            </w:r>
            <w:proofErr w:type="spellEnd"/>
          </w:p>
        </w:tc>
        <w:tc>
          <w:tcPr>
            <w:tcW w:w="650" w:type="pct"/>
            <w:tcBorders>
              <w:top w:val="nil"/>
              <w:left w:val="nil"/>
              <w:bottom w:val="nil"/>
              <w:right w:val="nil"/>
            </w:tcBorders>
            <w:vAlign w:val="center"/>
            <w:hideMark/>
          </w:tcPr>
          <w:p w14:paraId="0160B05C" w14:textId="77777777" w:rsidR="00762494" w:rsidRPr="00762494" w:rsidRDefault="00762494" w:rsidP="00762494">
            <w:pPr>
              <w:spacing w:before="20" w:after="20"/>
              <w:ind w:right="-1"/>
              <w:jc w:val="right"/>
              <w:rPr>
                <w:b/>
                <w:sz w:val="20"/>
                <w:szCs w:val="20"/>
              </w:rPr>
            </w:pPr>
            <w:r w:rsidRPr="00762494">
              <w:rPr>
                <w:b/>
                <w:sz w:val="20"/>
                <w:szCs w:val="20"/>
                <w:lang w:val="ky-KG"/>
              </w:rPr>
              <w:t>19</w:t>
            </w:r>
            <w:r w:rsidRPr="00762494">
              <w:rPr>
                <w:b/>
                <w:sz w:val="20"/>
                <w:szCs w:val="20"/>
              </w:rPr>
              <w:t> </w:t>
            </w:r>
            <w:r w:rsidRPr="00762494">
              <w:rPr>
                <w:b/>
                <w:sz w:val="20"/>
                <w:szCs w:val="20"/>
                <w:lang w:val="ky-KG"/>
              </w:rPr>
              <w:t>262,3</w:t>
            </w:r>
          </w:p>
        </w:tc>
        <w:tc>
          <w:tcPr>
            <w:tcW w:w="651" w:type="pct"/>
            <w:tcBorders>
              <w:top w:val="nil"/>
              <w:left w:val="nil"/>
              <w:bottom w:val="nil"/>
              <w:right w:val="nil"/>
            </w:tcBorders>
            <w:vAlign w:val="center"/>
            <w:hideMark/>
          </w:tcPr>
          <w:p w14:paraId="755A706B" w14:textId="77777777" w:rsidR="00762494" w:rsidRPr="00762494" w:rsidRDefault="00762494" w:rsidP="00762494">
            <w:pPr>
              <w:spacing w:before="20" w:after="20"/>
              <w:ind w:right="-1"/>
              <w:jc w:val="right"/>
              <w:rPr>
                <w:b/>
                <w:sz w:val="20"/>
                <w:szCs w:val="20"/>
              </w:rPr>
            </w:pPr>
            <w:r w:rsidRPr="00762494">
              <w:rPr>
                <w:b/>
                <w:sz w:val="20"/>
                <w:szCs w:val="20"/>
              </w:rPr>
              <w:t>37 018,8</w:t>
            </w:r>
          </w:p>
        </w:tc>
        <w:tc>
          <w:tcPr>
            <w:tcW w:w="650" w:type="pct"/>
            <w:tcBorders>
              <w:top w:val="nil"/>
              <w:left w:val="nil"/>
              <w:bottom w:val="nil"/>
              <w:right w:val="nil"/>
            </w:tcBorders>
            <w:vAlign w:val="center"/>
            <w:hideMark/>
          </w:tcPr>
          <w:p w14:paraId="29979F27" w14:textId="77777777" w:rsidR="00762494" w:rsidRPr="00762494" w:rsidRDefault="00762494" w:rsidP="00762494">
            <w:pPr>
              <w:spacing w:before="20" w:after="20"/>
              <w:ind w:right="-1"/>
              <w:jc w:val="right"/>
              <w:rPr>
                <w:b/>
                <w:bCs/>
                <w:sz w:val="20"/>
                <w:szCs w:val="20"/>
              </w:rPr>
            </w:pPr>
            <w:r w:rsidRPr="00762494">
              <w:rPr>
                <w:b/>
                <w:bCs/>
                <w:sz w:val="20"/>
                <w:szCs w:val="20"/>
              </w:rPr>
              <w:t>14,2</w:t>
            </w:r>
          </w:p>
        </w:tc>
        <w:tc>
          <w:tcPr>
            <w:tcW w:w="686" w:type="pct"/>
            <w:tcBorders>
              <w:top w:val="nil"/>
              <w:left w:val="nil"/>
              <w:bottom w:val="nil"/>
              <w:right w:val="nil"/>
            </w:tcBorders>
            <w:vAlign w:val="center"/>
            <w:hideMark/>
          </w:tcPr>
          <w:p w14:paraId="38C157F0" w14:textId="77777777" w:rsidR="00762494" w:rsidRPr="00762494" w:rsidRDefault="00762494" w:rsidP="00762494">
            <w:pPr>
              <w:spacing w:before="20" w:after="20"/>
              <w:ind w:right="-1"/>
              <w:jc w:val="right"/>
              <w:rPr>
                <w:b/>
                <w:bCs/>
                <w:sz w:val="20"/>
                <w:szCs w:val="20"/>
              </w:rPr>
            </w:pPr>
            <w:r w:rsidRPr="00762494">
              <w:rPr>
                <w:b/>
                <w:bCs/>
                <w:sz w:val="20"/>
                <w:szCs w:val="20"/>
              </w:rPr>
              <w:t>17,3</w:t>
            </w:r>
          </w:p>
        </w:tc>
      </w:tr>
      <w:tr w:rsidR="00762494" w:rsidRPr="00762494" w14:paraId="4E1575FA" w14:textId="77777777" w:rsidTr="00504D26">
        <w:tc>
          <w:tcPr>
            <w:tcW w:w="2364" w:type="pct"/>
            <w:tcBorders>
              <w:top w:val="nil"/>
              <w:left w:val="nil"/>
              <w:bottom w:val="nil"/>
              <w:right w:val="nil"/>
            </w:tcBorders>
            <w:hideMark/>
          </w:tcPr>
          <w:p w14:paraId="6CE167DD" w14:textId="77777777" w:rsidR="00762494" w:rsidRPr="00762494" w:rsidRDefault="00762494" w:rsidP="00762494">
            <w:pPr>
              <w:shd w:val="clear" w:color="auto" w:fill="FFFFFF"/>
              <w:spacing w:before="60" w:after="60"/>
              <w:rPr>
                <w:bCs/>
                <w:sz w:val="20"/>
                <w:szCs w:val="20"/>
              </w:rPr>
            </w:pPr>
            <w:r w:rsidRPr="00762494">
              <w:rPr>
                <w:bCs/>
                <w:sz w:val="20"/>
                <w:szCs w:val="20"/>
              </w:rPr>
              <w:t xml:space="preserve">Чет </w:t>
            </w:r>
            <w:proofErr w:type="spellStart"/>
            <w:r w:rsidRPr="00762494">
              <w:rPr>
                <w:bCs/>
                <w:sz w:val="20"/>
                <w:szCs w:val="20"/>
              </w:rPr>
              <w:t>өлкөлүк</w:t>
            </w:r>
            <w:proofErr w:type="spellEnd"/>
            <w:r w:rsidRPr="00762494">
              <w:rPr>
                <w:bCs/>
                <w:sz w:val="20"/>
                <w:szCs w:val="20"/>
              </w:rPr>
              <w:t xml:space="preserve"> </w:t>
            </w:r>
            <w:proofErr w:type="spellStart"/>
            <w:r w:rsidRPr="00762494">
              <w:rPr>
                <w:bCs/>
                <w:sz w:val="20"/>
                <w:szCs w:val="20"/>
              </w:rPr>
              <w:t>кредиттер</w:t>
            </w:r>
            <w:proofErr w:type="spellEnd"/>
          </w:p>
        </w:tc>
        <w:tc>
          <w:tcPr>
            <w:tcW w:w="650" w:type="pct"/>
            <w:tcBorders>
              <w:top w:val="nil"/>
              <w:left w:val="nil"/>
              <w:bottom w:val="nil"/>
              <w:right w:val="nil"/>
            </w:tcBorders>
            <w:vAlign w:val="center"/>
            <w:hideMark/>
          </w:tcPr>
          <w:p w14:paraId="1E5A860B" w14:textId="77777777" w:rsidR="00762494" w:rsidRPr="00762494" w:rsidRDefault="00762494" w:rsidP="00762494">
            <w:pPr>
              <w:spacing w:before="20" w:after="20"/>
              <w:ind w:right="-1"/>
              <w:jc w:val="right"/>
              <w:rPr>
                <w:sz w:val="20"/>
                <w:szCs w:val="20"/>
              </w:rPr>
            </w:pPr>
            <w:r w:rsidRPr="00762494">
              <w:rPr>
                <w:sz w:val="20"/>
                <w:szCs w:val="20"/>
                <w:lang w:val="ky-KG"/>
              </w:rPr>
              <w:t>9</w:t>
            </w:r>
            <w:r w:rsidRPr="00762494">
              <w:rPr>
                <w:sz w:val="20"/>
                <w:szCs w:val="20"/>
              </w:rPr>
              <w:t> 909,8</w:t>
            </w:r>
          </w:p>
        </w:tc>
        <w:tc>
          <w:tcPr>
            <w:tcW w:w="651" w:type="pct"/>
            <w:tcBorders>
              <w:top w:val="nil"/>
              <w:left w:val="nil"/>
              <w:bottom w:val="nil"/>
              <w:right w:val="nil"/>
            </w:tcBorders>
            <w:vAlign w:val="center"/>
            <w:hideMark/>
          </w:tcPr>
          <w:p w14:paraId="11D5181C" w14:textId="77777777" w:rsidR="00762494" w:rsidRPr="00762494" w:rsidRDefault="00762494" w:rsidP="00762494">
            <w:pPr>
              <w:spacing w:before="20" w:after="20"/>
              <w:ind w:right="-1"/>
              <w:jc w:val="right"/>
              <w:rPr>
                <w:sz w:val="20"/>
                <w:szCs w:val="20"/>
              </w:rPr>
            </w:pPr>
            <w:r w:rsidRPr="00762494">
              <w:rPr>
                <w:sz w:val="20"/>
                <w:szCs w:val="20"/>
              </w:rPr>
              <w:t>20 749,4</w:t>
            </w:r>
          </w:p>
        </w:tc>
        <w:tc>
          <w:tcPr>
            <w:tcW w:w="650" w:type="pct"/>
            <w:tcBorders>
              <w:top w:val="nil"/>
              <w:left w:val="nil"/>
              <w:bottom w:val="nil"/>
              <w:right w:val="nil"/>
            </w:tcBorders>
            <w:vAlign w:val="center"/>
            <w:hideMark/>
          </w:tcPr>
          <w:p w14:paraId="370AA1EB" w14:textId="77777777" w:rsidR="00762494" w:rsidRPr="00762494" w:rsidRDefault="00762494" w:rsidP="00762494">
            <w:pPr>
              <w:spacing w:before="20" w:after="20"/>
              <w:ind w:right="-1"/>
              <w:jc w:val="right"/>
              <w:rPr>
                <w:sz w:val="20"/>
                <w:szCs w:val="20"/>
              </w:rPr>
            </w:pPr>
            <w:r w:rsidRPr="00762494">
              <w:rPr>
                <w:sz w:val="20"/>
                <w:szCs w:val="20"/>
              </w:rPr>
              <w:t>7,3</w:t>
            </w:r>
          </w:p>
        </w:tc>
        <w:tc>
          <w:tcPr>
            <w:tcW w:w="686" w:type="pct"/>
            <w:tcBorders>
              <w:top w:val="nil"/>
              <w:left w:val="nil"/>
              <w:bottom w:val="nil"/>
              <w:right w:val="nil"/>
            </w:tcBorders>
            <w:vAlign w:val="center"/>
            <w:hideMark/>
          </w:tcPr>
          <w:p w14:paraId="2DF2939B" w14:textId="77777777" w:rsidR="00762494" w:rsidRPr="00762494" w:rsidRDefault="00762494" w:rsidP="00762494">
            <w:pPr>
              <w:spacing w:before="20" w:after="20"/>
              <w:ind w:right="-1"/>
              <w:jc w:val="right"/>
              <w:rPr>
                <w:sz w:val="20"/>
                <w:szCs w:val="20"/>
              </w:rPr>
            </w:pPr>
            <w:r w:rsidRPr="00762494">
              <w:rPr>
                <w:sz w:val="20"/>
                <w:szCs w:val="20"/>
              </w:rPr>
              <w:t>9,7</w:t>
            </w:r>
          </w:p>
        </w:tc>
      </w:tr>
      <w:tr w:rsidR="00762494" w:rsidRPr="00762494" w14:paraId="5621244C" w14:textId="77777777" w:rsidTr="00504D26">
        <w:tc>
          <w:tcPr>
            <w:tcW w:w="2364" w:type="pct"/>
            <w:tcBorders>
              <w:top w:val="nil"/>
              <w:left w:val="nil"/>
              <w:bottom w:val="nil"/>
              <w:right w:val="nil"/>
            </w:tcBorders>
            <w:hideMark/>
          </w:tcPr>
          <w:p w14:paraId="285BDB67" w14:textId="77777777" w:rsidR="00762494" w:rsidRPr="00762494" w:rsidRDefault="00762494" w:rsidP="00762494">
            <w:pPr>
              <w:shd w:val="clear" w:color="auto" w:fill="FFFFFF"/>
              <w:spacing w:before="60" w:after="60"/>
              <w:rPr>
                <w:bCs/>
                <w:sz w:val="20"/>
                <w:szCs w:val="20"/>
              </w:rPr>
            </w:pPr>
            <w:r w:rsidRPr="00762494">
              <w:rPr>
                <w:bCs/>
                <w:sz w:val="20"/>
                <w:szCs w:val="20"/>
              </w:rPr>
              <w:t xml:space="preserve">Тике чет </w:t>
            </w:r>
            <w:proofErr w:type="spellStart"/>
            <w:r w:rsidRPr="00762494">
              <w:rPr>
                <w:bCs/>
                <w:sz w:val="20"/>
                <w:szCs w:val="20"/>
              </w:rPr>
              <w:t>өлкөлүк</w:t>
            </w:r>
            <w:proofErr w:type="spellEnd"/>
            <w:r w:rsidRPr="00762494">
              <w:rPr>
                <w:bCs/>
                <w:sz w:val="20"/>
                <w:szCs w:val="20"/>
              </w:rPr>
              <w:t xml:space="preserve"> </w:t>
            </w:r>
            <w:proofErr w:type="spellStart"/>
            <w:r w:rsidRPr="00762494">
              <w:rPr>
                <w:bCs/>
                <w:sz w:val="20"/>
                <w:szCs w:val="20"/>
              </w:rPr>
              <w:t>инвестициялар</w:t>
            </w:r>
            <w:proofErr w:type="spellEnd"/>
          </w:p>
        </w:tc>
        <w:tc>
          <w:tcPr>
            <w:tcW w:w="650" w:type="pct"/>
            <w:tcBorders>
              <w:top w:val="nil"/>
              <w:left w:val="nil"/>
              <w:bottom w:val="nil"/>
              <w:right w:val="nil"/>
            </w:tcBorders>
            <w:vAlign w:val="center"/>
            <w:hideMark/>
          </w:tcPr>
          <w:p w14:paraId="66FCC141" w14:textId="77777777" w:rsidR="00762494" w:rsidRPr="00762494" w:rsidRDefault="00762494" w:rsidP="00762494">
            <w:pPr>
              <w:spacing w:before="20" w:after="20"/>
              <w:ind w:right="-1"/>
              <w:jc w:val="right"/>
              <w:rPr>
                <w:sz w:val="20"/>
                <w:szCs w:val="20"/>
              </w:rPr>
            </w:pPr>
            <w:r w:rsidRPr="00762494">
              <w:rPr>
                <w:sz w:val="20"/>
                <w:szCs w:val="20"/>
                <w:lang w:val="ky-KG"/>
              </w:rPr>
              <w:t>3 357,0</w:t>
            </w:r>
          </w:p>
        </w:tc>
        <w:tc>
          <w:tcPr>
            <w:tcW w:w="651" w:type="pct"/>
            <w:tcBorders>
              <w:top w:val="nil"/>
              <w:left w:val="nil"/>
              <w:bottom w:val="nil"/>
              <w:right w:val="nil"/>
            </w:tcBorders>
            <w:vAlign w:val="center"/>
            <w:hideMark/>
          </w:tcPr>
          <w:p w14:paraId="098EB55B" w14:textId="77777777" w:rsidR="00762494" w:rsidRPr="00762494" w:rsidRDefault="00762494" w:rsidP="00762494">
            <w:pPr>
              <w:spacing w:before="20" w:after="20"/>
              <w:ind w:right="-1"/>
              <w:jc w:val="right"/>
              <w:rPr>
                <w:sz w:val="20"/>
                <w:szCs w:val="20"/>
              </w:rPr>
            </w:pPr>
            <w:r w:rsidRPr="00762494">
              <w:rPr>
                <w:sz w:val="20"/>
                <w:szCs w:val="20"/>
              </w:rPr>
              <w:t>7 519,8</w:t>
            </w:r>
          </w:p>
        </w:tc>
        <w:tc>
          <w:tcPr>
            <w:tcW w:w="650" w:type="pct"/>
            <w:tcBorders>
              <w:top w:val="nil"/>
              <w:left w:val="nil"/>
              <w:bottom w:val="nil"/>
              <w:right w:val="nil"/>
            </w:tcBorders>
            <w:vAlign w:val="center"/>
            <w:hideMark/>
          </w:tcPr>
          <w:p w14:paraId="42D01643" w14:textId="77777777" w:rsidR="00762494" w:rsidRPr="00762494" w:rsidRDefault="00762494" w:rsidP="00762494">
            <w:pPr>
              <w:spacing w:before="20" w:after="20"/>
              <w:ind w:right="-1"/>
              <w:jc w:val="right"/>
              <w:rPr>
                <w:sz w:val="20"/>
                <w:szCs w:val="20"/>
              </w:rPr>
            </w:pPr>
            <w:r w:rsidRPr="00762494">
              <w:rPr>
                <w:sz w:val="20"/>
                <w:szCs w:val="20"/>
              </w:rPr>
              <w:t>2,5</w:t>
            </w:r>
          </w:p>
        </w:tc>
        <w:tc>
          <w:tcPr>
            <w:tcW w:w="686" w:type="pct"/>
            <w:tcBorders>
              <w:top w:val="nil"/>
              <w:left w:val="nil"/>
              <w:bottom w:val="nil"/>
              <w:right w:val="nil"/>
            </w:tcBorders>
            <w:vAlign w:val="center"/>
            <w:hideMark/>
          </w:tcPr>
          <w:p w14:paraId="43F2D6A4" w14:textId="77777777" w:rsidR="00762494" w:rsidRPr="00762494" w:rsidRDefault="00762494" w:rsidP="00762494">
            <w:pPr>
              <w:spacing w:before="20" w:after="20"/>
              <w:ind w:right="-1"/>
              <w:jc w:val="right"/>
              <w:rPr>
                <w:sz w:val="20"/>
                <w:szCs w:val="20"/>
              </w:rPr>
            </w:pPr>
            <w:r w:rsidRPr="00762494">
              <w:rPr>
                <w:sz w:val="20"/>
                <w:szCs w:val="20"/>
              </w:rPr>
              <w:t>3,5</w:t>
            </w:r>
          </w:p>
        </w:tc>
      </w:tr>
      <w:tr w:rsidR="00762494" w:rsidRPr="00762494" w14:paraId="70D2B8F2" w14:textId="77777777" w:rsidTr="00B578B8">
        <w:tc>
          <w:tcPr>
            <w:tcW w:w="2364" w:type="pct"/>
            <w:tcBorders>
              <w:top w:val="nil"/>
              <w:left w:val="nil"/>
              <w:bottom w:val="single" w:sz="4" w:space="0" w:color="auto"/>
              <w:right w:val="nil"/>
            </w:tcBorders>
            <w:hideMark/>
          </w:tcPr>
          <w:p w14:paraId="507A65D4" w14:textId="77777777" w:rsidR="00762494" w:rsidRPr="00762494" w:rsidRDefault="00762494" w:rsidP="00762494">
            <w:pPr>
              <w:shd w:val="clear" w:color="auto" w:fill="FFFFFF"/>
              <w:spacing w:before="60" w:after="60"/>
              <w:rPr>
                <w:bCs/>
                <w:sz w:val="20"/>
                <w:szCs w:val="20"/>
              </w:rPr>
            </w:pPr>
            <w:r w:rsidRPr="00762494">
              <w:rPr>
                <w:bCs/>
                <w:sz w:val="20"/>
                <w:szCs w:val="20"/>
              </w:rPr>
              <w:t xml:space="preserve">Чет </w:t>
            </w:r>
            <w:proofErr w:type="spellStart"/>
            <w:r w:rsidRPr="00762494">
              <w:rPr>
                <w:bCs/>
                <w:sz w:val="20"/>
                <w:szCs w:val="20"/>
              </w:rPr>
              <w:t>өлкөлүк</w:t>
            </w:r>
            <w:proofErr w:type="spellEnd"/>
            <w:r w:rsidRPr="00762494">
              <w:rPr>
                <w:bCs/>
                <w:sz w:val="20"/>
                <w:szCs w:val="20"/>
              </w:rPr>
              <w:t xml:space="preserve"> </w:t>
            </w:r>
            <w:proofErr w:type="spellStart"/>
            <w:r w:rsidRPr="00762494">
              <w:rPr>
                <w:bCs/>
                <w:sz w:val="20"/>
                <w:szCs w:val="20"/>
              </w:rPr>
              <w:t>гранттар</w:t>
            </w:r>
            <w:proofErr w:type="spellEnd"/>
            <w:r w:rsidRPr="00762494">
              <w:rPr>
                <w:bCs/>
                <w:sz w:val="20"/>
                <w:szCs w:val="20"/>
              </w:rPr>
              <w:t xml:space="preserve"> </w:t>
            </w:r>
            <w:proofErr w:type="spellStart"/>
            <w:r w:rsidRPr="00762494">
              <w:rPr>
                <w:bCs/>
                <w:sz w:val="20"/>
                <w:szCs w:val="20"/>
              </w:rPr>
              <w:t>жана</w:t>
            </w:r>
            <w:proofErr w:type="spellEnd"/>
            <w:r w:rsidRPr="00762494">
              <w:rPr>
                <w:bCs/>
                <w:sz w:val="20"/>
                <w:szCs w:val="20"/>
              </w:rPr>
              <w:br/>
            </w:r>
            <w:proofErr w:type="spellStart"/>
            <w:r w:rsidRPr="00762494">
              <w:rPr>
                <w:bCs/>
                <w:sz w:val="20"/>
                <w:szCs w:val="20"/>
              </w:rPr>
              <w:t>гуманитардык</w:t>
            </w:r>
            <w:proofErr w:type="spellEnd"/>
            <w:r w:rsidRPr="00762494">
              <w:rPr>
                <w:bCs/>
                <w:sz w:val="20"/>
                <w:szCs w:val="20"/>
              </w:rPr>
              <w:t xml:space="preserve"> </w:t>
            </w:r>
            <w:proofErr w:type="spellStart"/>
            <w:r w:rsidRPr="00762494">
              <w:rPr>
                <w:bCs/>
                <w:sz w:val="20"/>
                <w:szCs w:val="20"/>
              </w:rPr>
              <w:t>жардам</w:t>
            </w:r>
            <w:proofErr w:type="spellEnd"/>
          </w:p>
        </w:tc>
        <w:tc>
          <w:tcPr>
            <w:tcW w:w="650" w:type="pct"/>
            <w:tcBorders>
              <w:top w:val="nil"/>
              <w:left w:val="nil"/>
              <w:bottom w:val="single" w:sz="4" w:space="0" w:color="auto"/>
              <w:right w:val="nil"/>
            </w:tcBorders>
            <w:vAlign w:val="bottom"/>
            <w:hideMark/>
          </w:tcPr>
          <w:p w14:paraId="02A15747" w14:textId="77777777" w:rsidR="00762494" w:rsidRPr="00762494" w:rsidRDefault="00762494" w:rsidP="00762494">
            <w:pPr>
              <w:spacing w:before="20" w:after="20"/>
              <w:ind w:right="-1"/>
              <w:jc w:val="right"/>
              <w:rPr>
                <w:sz w:val="20"/>
                <w:szCs w:val="20"/>
              </w:rPr>
            </w:pPr>
            <w:r w:rsidRPr="00762494">
              <w:rPr>
                <w:sz w:val="20"/>
                <w:szCs w:val="20"/>
                <w:lang w:val="ky-KG"/>
              </w:rPr>
              <w:t>5</w:t>
            </w:r>
            <w:r w:rsidRPr="00762494">
              <w:rPr>
                <w:sz w:val="20"/>
                <w:szCs w:val="20"/>
              </w:rPr>
              <w:t> 995,5</w:t>
            </w:r>
          </w:p>
        </w:tc>
        <w:tc>
          <w:tcPr>
            <w:tcW w:w="651" w:type="pct"/>
            <w:tcBorders>
              <w:top w:val="nil"/>
              <w:left w:val="nil"/>
              <w:bottom w:val="single" w:sz="4" w:space="0" w:color="auto"/>
              <w:right w:val="nil"/>
            </w:tcBorders>
            <w:vAlign w:val="bottom"/>
          </w:tcPr>
          <w:p w14:paraId="7F10E1FF" w14:textId="77777777" w:rsidR="00762494" w:rsidRPr="00762494" w:rsidRDefault="00762494" w:rsidP="00762494">
            <w:pPr>
              <w:spacing w:before="20" w:after="20"/>
              <w:ind w:right="-1"/>
              <w:jc w:val="right"/>
              <w:rPr>
                <w:sz w:val="20"/>
                <w:szCs w:val="20"/>
              </w:rPr>
            </w:pPr>
            <w:r w:rsidRPr="00762494">
              <w:rPr>
                <w:sz w:val="20"/>
                <w:szCs w:val="20"/>
              </w:rPr>
              <w:t>8 749,6</w:t>
            </w:r>
          </w:p>
        </w:tc>
        <w:tc>
          <w:tcPr>
            <w:tcW w:w="650" w:type="pct"/>
            <w:tcBorders>
              <w:top w:val="nil"/>
              <w:left w:val="nil"/>
              <w:bottom w:val="single" w:sz="4" w:space="0" w:color="auto"/>
              <w:right w:val="nil"/>
            </w:tcBorders>
            <w:vAlign w:val="bottom"/>
          </w:tcPr>
          <w:p w14:paraId="31AD3177" w14:textId="77777777" w:rsidR="00762494" w:rsidRPr="00762494" w:rsidRDefault="00762494" w:rsidP="00762494">
            <w:pPr>
              <w:spacing w:before="20" w:after="20"/>
              <w:ind w:right="-1"/>
              <w:jc w:val="right"/>
              <w:rPr>
                <w:sz w:val="20"/>
                <w:szCs w:val="20"/>
              </w:rPr>
            </w:pPr>
            <w:r w:rsidRPr="00762494">
              <w:rPr>
                <w:sz w:val="20"/>
                <w:szCs w:val="20"/>
              </w:rPr>
              <w:t>4,4</w:t>
            </w:r>
          </w:p>
        </w:tc>
        <w:tc>
          <w:tcPr>
            <w:tcW w:w="686" w:type="pct"/>
            <w:tcBorders>
              <w:top w:val="nil"/>
              <w:left w:val="nil"/>
              <w:bottom w:val="single" w:sz="4" w:space="0" w:color="auto"/>
              <w:right w:val="nil"/>
            </w:tcBorders>
            <w:vAlign w:val="bottom"/>
          </w:tcPr>
          <w:p w14:paraId="6C721D16" w14:textId="77777777" w:rsidR="00762494" w:rsidRPr="00762494" w:rsidRDefault="00762494" w:rsidP="00762494">
            <w:pPr>
              <w:spacing w:before="20" w:after="20"/>
              <w:ind w:right="-1"/>
              <w:jc w:val="right"/>
              <w:rPr>
                <w:sz w:val="20"/>
                <w:szCs w:val="20"/>
                <w:lang w:val="ky-KG"/>
              </w:rPr>
            </w:pPr>
            <w:r w:rsidRPr="00762494">
              <w:rPr>
                <w:sz w:val="20"/>
                <w:szCs w:val="20"/>
                <w:lang w:val="ky-KG"/>
              </w:rPr>
              <w:t>4,1</w:t>
            </w:r>
          </w:p>
        </w:tc>
      </w:tr>
    </w:tbl>
    <w:p w14:paraId="7A8033B6" w14:textId="77777777" w:rsidR="00762494" w:rsidRPr="00762494" w:rsidRDefault="00762494" w:rsidP="00762494">
      <w:pPr>
        <w:ind w:firstLine="709"/>
        <w:jc w:val="both"/>
        <w:rPr>
          <w:bCs/>
          <w:szCs w:val="20"/>
        </w:rPr>
      </w:pPr>
    </w:p>
    <w:p w14:paraId="234CB93E" w14:textId="77777777" w:rsidR="00762494" w:rsidRPr="00762494" w:rsidRDefault="00762494" w:rsidP="00762494">
      <w:pPr>
        <w:ind w:firstLine="709"/>
        <w:jc w:val="both"/>
        <w:rPr>
          <w:szCs w:val="20"/>
          <w:lang w:val="ky-KG"/>
        </w:rPr>
      </w:pPr>
      <w:proofErr w:type="spellStart"/>
      <w:r w:rsidRPr="00762494">
        <w:rPr>
          <w:szCs w:val="20"/>
        </w:rPr>
        <w:t>Айыл</w:t>
      </w:r>
      <w:proofErr w:type="spellEnd"/>
      <w:r w:rsidRPr="00762494">
        <w:rPr>
          <w:szCs w:val="20"/>
        </w:rPr>
        <w:t xml:space="preserve"> </w:t>
      </w:r>
      <w:proofErr w:type="spellStart"/>
      <w:r w:rsidRPr="00762494">
        <w:rPr>
          <w:szCs w:val="20"/>
        </w:rPr>
        <w:t>чарба</w:t>
      </w:r>
      <w:proofErr w:type="spellEnd"/>
      <w:r w:rsidRPr="00762494">
        <w:rPr>
          <w:szCs w:val="20"/>
        </w:rPr>
        <w:t xml:space="preserve">, </w:t>
      </w:r>
      <w:proofErr w:type="spellStart"/>
      <w:r w:rsidRPr="00762494">
        <w:rPr>
          <w:szCs w:val="20"/>
        </w:rPr>
        <w:t>токой</w:t>
      </w:r>
      <w:proofErr w:type="spellEnd"/>
      <w:r w:rsidRPr="00762494">
        <w:rPr>
          <w:szCs w:val="20"/>
        </w:rPr>
        <w:t xml:space="preserve"> </w:t>
      </w:r>
      <w:proofErr w:type="spellStart"/>
      <w:r w:rsidRPr="00762494">
        <w:rPr>
          <w:szCs w:val="20"/>
        </w:rPr>
        <w:t>чарба</w:t>
      </w:r>
      <w:proofErr w:type="spellEnd"/>
      <w:r w:rsidRPr="00762494">
        <w:rPr>
          <w:szCs w:val="20"/>
        </w:rPr>
        <w:t xml:space="preserve"> </w:t>
      </w:r>
      <w:proofErr w:type="spellStart"/>
      <w:r w:rsidRPr="00762494">
        <w:rPr>
          <w:szCs w:val="20"/>
        </w:rPr>
        <w:t>жана</w:t>
      </w:r>
      <w:proofErr w:type="spellEnd"/>
      <w:r w:rsidRPr="00762494">
        <w:rPr>
          <w:szCs w:val="20"/>
        </w:rPr>
        <w:t xml:space="preserve"> </w:t>
      </w:r>
      <w:r w:rsidRPr="00762494">
        <w:rPr>
          <w:szCs w:val="20"/>
          <w:lang w:val="ky-KG"/>
        </w:rPr>
        <w:t xml:space="preserve">балык уулоочулук </w:t>
      </w:r>
      <w:proofErr w:type="spellStart"/>
      <w:r w:rsidRPr="00762494">
        <w:rPr>
          <w:szCs w:val="20"/>
        </w:rPr>
        <w:t>объекттеринин</w:t>
      </w:r>
      <w:proofErr w:type="spellEnd"/>
      <w:r w:rsidRPr="00762494">
        <w:rPr>
          <w:szCs w:val="20"/>
        </w:rPr>
        <w:t xml:space="preserve"> </w:t>
      </w:r>
      <w:proofErr w:type="spellStart"/>
      <w:r w:rsidRPr="00762494">
        <w:rPr>
          <w:szCs w:val="20"/>
        </w:rPr>
        <w:t>курулушуна</w:t>
      </w:r>
      <w:proofErr w:type="spellEnd"/>
      <w:r w:rsidRPr="00762494">
        <w:rPr>
          <w:szCs w:val="20"/>
        </w:rPr>
        <w:t xml:space="preserve"> </w:t>
      </w:r>
      <w:proofErr w:type="spellStart"/>
      <w:r w:rsidRPr="00762494">
        <w:rPr>
          <w:szCs w:val="20"/>
        </w:rPr>
        <w:t>негизги</w:t>
      </w:r>
      <w:proofErr w:type="spellEnd"/>
      <w:r w:rsidRPr="00762494">
        <w:rPr>
          <w:szCs w:val="20"/>
        </w:rPr>
        <w:t xml:space="preserve"> </w:t>
      </w:r>
      <w:proofErr w:type="spellStart"/>
      <w:r w:rsidRPr="00762494">
        <w:rPr>
          <w:szCs w:val="20"/>
        </w:rPr>
        <w:t>капиталга</w:t>
      </w:r>
      <w:proofErr w:type="spellEnd"/>
      <w:r w:rsidRPr="00762494">
        <w:rPr>
          <w:szCs w:val="20"/>
        </w:rPr>
        <w:t xml:space="preserve"> инвестиция </w:t>
      </w:r>
      <w:proofErr w:type="spellStart"/>
      <w:r w:rsidRPr="00762494">
        <w:rPr>
          <w:szCs w:val="20"/>
        </w:rPr>
        <w:t>өздөштүрүүнүн</w:t>
      </w:r>
      <w:proofErr w:type="spellEnd"/>
      <w:r w:rsidRPr="00762494">
        <w:rPr>
          <w:szCs w:val="20"/>
        </w:rPr>
        <w:t xml:space="preserve"> </w:t>
      </w:r>
      <w:r w:rsidRPr="00762494">
        <w:rPr>
          <w:szCs w:val="20"/>
          <w:lang w:val="ky-KG"/>
        </w:rPr>
        <w:t>көлөмү</w:t>
      </w:r>
      <w:r w:rsidRPr="00762494">
        <w:rPr>
          <w:szCs w:val="20"/>
        </w:rPr>
        <w:t xml:space="preserve"> 20</w:t>
      </w:r>
      <w:r w:rsidRPr="00762494">
        <w:rPr>
          <w:szCs w:val="20"/>
          <w:lang w:val="ky-KG"/>
        </w:rPr>
        <w:t>24</w:t>
      </w:r>
      <w:r w:rsidRPr="00762494">
        <w:rPr>
          <w:szCs w:val="20"/>
        </w:rPr>
        <w:t xml:space="preserve">-ж. </w:t>
      </w:r>
      <w:proofErr w:type="spellStart"/>
      <w:r w:rsidRPr="00762494">
        <w:rPr>
          <w:szCs w:val="20"/>
        </w:rPr>
        <w:t>январ</w:t>
      </w:r>
      <w:proofErr w:type="spellEnd"/>
      <w:r w:rsidRPr="00762494">
        <w:rPr>
          <w:szCs w:val="20"/>
          <w:lang w:val="ky-KG"/>
        </w:rPr>
        <w:t xml:space="preserve">ь-ноябрында 2 эсеге </w:t>
      </w:r>
      <w:r w:rsidRPr="00762494">
        <w:rPr>
          <w:bCs/>
          <w:szCs w:val="20"/>
          <w:lang w:val="ky-KG"/>
        </w:rPr>
        <w:t>көбөйдү</w:t>
      </w:r>
      <w:r w:rsidRPr="00762494">
        <w:rPr>
          <w:szCs w:val="20"/>
          <w:lang w:val="ky-KG"/>
        </w:rPr>
        <w:t>. Каржылоо, негизинен, республикалык бюджеттин, ишканалардын жана уюмдардын каражатынын эсебинен, чет өлкөлүк кредиттердин, ошондой эле  чет өлкөлүк гранттардын жана гуманитардык жардамдардын (96,1 пайызы) эсебинен жүргүзүлдү.</w:t>
      </w:r>
    </w:p>
    <w:p w14:paraId="516B3732" w14:textId="77777777" w:rsidR="00762494" w:rsidRPr="00762494" w:rsidRDefault="00762494" w:rsidP="00762494">
      <w:pPr>
        <w:ind w:firstLine="709"/>
        <w:jc w:val="both"/>
        <w:rPr>
          <w:szCs w:val="20"/>
          <w:lang w:val="ky-KG"/>
        </w:rPr>
      </w:pPr>
      <w:r w:rsidRPr="00762494">
        <w:rPr>
          <w:szCs w:val="20"/>
          <w:lang w:val="ky-KG"/>
        </w:rPr>
        <w:t>2024-жылдын январь-ноябрында пайдалуу кендерди казуу боюнча объекттердин курулушуна негизги капиталга инвестиция өздөштүрүүнүн деңгээли 2023-ж. январь-ноябрына  салыштырмалуу 1,6 эсеге көбөйдү. Каржылоо негизинен, ишканалардын жана уюмдардын каражаттарынын, банктардын кредиттеринин эсебинен, тике чет өлкөлүк инвестициялардын,  ошондой эле чет өлкөлүк кредиттердин эсебинен (99,8 пайызы) ишке ашырылды.</w:t>
      </w:r>
    </w:p>
    <w:p w14:paraId="1931516F" w14:textId="77777777" w:rsidR="00762494" w:rsidRPr="00762494" w:rsidRDefault="00762494" w:rsidP="00762494">
      <w:pPr>
        <w:ind w:firstLine="709"/>
        <w:jc w:val="both"/>
        <w:rPr>
          <w:szCs w:val="20"/>
          <w:lang w:val="ky-KG"/>
        </w:rPr>
      </w:pPr>
      <w:r w:rsidRPr="00762494">
        <w:rPr>
          <w:szCs w:val="20"/>
          <w:lang w:val="ky-KG"/>
        </w:rPr>
        <w:t xml:space="preserve">Иштетүү өндүрүшү объекттеринин курулушуна өздөштүрүлгөн инвестициялардын көлөмү 2023-ж. январь-ноябрына салыштырмалуу 1,9 эсеге көбөйдү. Каржылоо негизинен ишканалардын жана уюмдардын каражаттарынын, банктардын кредиттеринин, республикалык бюджеттин эсебинен,  тике чет өлкөлүк инвестициялардын, ошондой эле калктын каражаттарынын жана Кыргыз Республикасынын резиденттеринин кайрымдуулук жардамдарынын (94,4 пайызы) эсебинен ишке ашырылды. </w:t>
      </w:r>
    </w:p>
    <w:p w14:paraId="140DC1C1" w14:textId="77777777" w:rsidR="00762494" w:rsidRPr="00762494" w:rsidRDefault="00762494" w:rsidP="00762494">
      <w:pPr>
        <w:ind w:firstLine="709"/>
        <w:jc w:val="both"/>
        <w:rPr>
          <w:szCs w:val="20"/>
          <w:lang w:val="ky-KG"/>
        </w:rPr>
      </w:pPr>
      <w:r w:rsidRPr="00762494">
        <w:rPr>
          <w:szCs w:val="20"/>
          <w:lang w:val="ky-KG"/>
        </w:rPr>
        <w:t xml:space="preserve">Электр энергия, газ, буу жана кондицияланган аба менен камсыздоо боюнча объекттерди курууга жана реконструкциялоого багытталган өздөштүрүлгөн каражаттардын көлөмү 2023-ж. январь-ноябрына салыштырганда 1,6 эсеге көбөйдү. Мында инвестициялардын негизги көлөмү </w:t>
      </w:r>
      <w:r w:rsidRPr="00762494">
        <w:rPr>
          <w:bCs/>
          <w:szCs w:val="20"/>
          <w:lang w:val="ky-KG"/>
        </w:rPr>
        <w:t xml:space="preserve">чет </w:t>
      </w:r>
      <w:r w:rsidRPr="00762494">
        <w:rPr>
          <w:szCs w:val="20"/>
          <w:lang w:val="ky-KG"/>
        </w:rPr>
        <w:t>өлкөлүк</w:t>
      </w:r>
      <w:r w:rsidRPr="00762494">
        <w:rPr>
          <w:bCs/>
          <w:szCs w:val="20"/>
          <w:lang w:val="ky-KG"/>
        </w:rPr>
        <w:t xml:space="preserve"> кредиттердин, </w:t>
      </w:r>
      <w:r w:rsidRPr="00762494">
        <w:rPr>
          <w:szCs w:val="20"/>
          <w:lang w:val="ky-KG"/>
        </w:rPr>
        <w:t xml:space="preserve">банктардын кредиттеринин, </w:t>
      </w:r>
      <w:r w:rsidRPr="00762494">
        <w:rPr>
          <w:bCs/>
          <w:szCs w:val="20"/>
          <w:lang w:val="ky-KG"/>
        </w:rPr>
        <w:t>ишканалардын жана уюмдардын каражаттарынын,</w:t>
      </w:r>
      <w:r w:rsidRPr="00762494">
        <w:rPr>
          <w:szCs w:val="20"/>
          <w:lang w:val="ky-KG"/>
        </w:rPr>
        <w:t xml:space="preserve"> </w:t>
      </w:r>
      <w:r w:rsidRPr="00762494">
        <w:rPr>
          <w:bCs/>
          <w:szCs w:val="20"/>
          <w:lang w:val="ky-KG"/>
        </w:rPr>
        <w:t xml:space="preserve">республикалык бюджеттин эсебинен, </w:t>
      </w:r>
      <w:r w:rsidRPr="00762494">
        <w:rPr>
          <w:szCs w:val="20"/>
          <w:lang w:val="ky-KG"/>
        </w:rPr>
        <w:t xml:space="preserve">ошондой эле тике чет өлкөлүк инвестициялардын  </w:t>
      </w:r>
      <w:r w:rsidRPr="00762494">
        <w:rPr>
          <w:bCs/>
          <w:szCs w:val="20"/>
          <w:lang w:val="ky-KG"/>
        </w:rPr>
        <w:t>(96,4 пайызы)  эсебинен</w:t>
      </w:r>
      <w:r w:rsidRPr="00762494">
        <w:rPr>
          <w:szCs w:val="20"/>
          <w:lang w:val="ky-KG"/>
        </w:rPr>
        <w:t xml:space="preserve"> каржыланды.</w:t>
      </w:r>
    </w:p>
    <w:p w14:paraId="6ECEC5F4" w14:textId="77777777" w:rsidR="00762494" w:rsidRPr="00762494" w:rsidRDefault="00762494" w:rsidP="00762494">
      <w:pPr>
        <w:ind w:firstLine="709"/>
        <w:jc w:val="both"/>
        <w:rPr>
          <w:szCs w:val="20"/>
          <w:lang w:val="ky-KG"/>
        </w:rPr>
      </w:pPr>
      <w:r w:rsidRPr="00762494">
        <w:rPr>
          <w:szCs w:val="20"/>
          <w:lang w:val="ky-KG"/>
        </w:rPr>
        <w:t>Суу менен жабдуу, тазалоо жана калдыктарды иштетүү объекттеринин курулушуна багытталган инвестициялардын көлөмү 1,6 эсеге көбөйдү. Каржылоо республикалык бюджетин  эсебинен,  чет өлкөлүк гранттардын жана гуманитардык жардамдардын, ишканалардын жана уюмдардын эсебинен,  ошондой эле жергиликтүү бюджеттин (98,0 пайызы) эсебинен ишке ашырылды.</w:t>
      </w:r>
    </w:p>
    <w:p w14:paraId="0D8D0E5D" w14:textId="77777777" w:rsidR="00762494" w:rsidRPr="00762494" w:rsidRDefault="00762494" w:rsidP="00762494">
      <w:pPr>
        <w:ind w:firstLine="709"/>
        <w:jc w:val="both"/>
        <w:rPr>
          <w:szCs w:val="20"/>
          <w:lang w:val="ky-KG"/>
        </w:rPr>
      </w:pPr>
      <w:r w:rsidRPr="00762494">
        <w:rPr>
          <w:szCs w:val="20"/>
          <w:lang w:val="ky-KG"/>
        </w:rPr>
        <w:lastRenderedPageBreak/>
        <w:t xml:space="preserve">Транспорт ишмердиги жана жүктөрдү сактоо объекттеринин курулушу негизинен чет өлкөлүк кредиттердин, чет өлкөлүк гранттардын жана гуманитардык жардамдардын, республикалык жана жергиликтүү бюджеттердин эсебинен,  ошондой эле ишканалардын жана уюмдардын каражаттарынын (97,6 пайызы) эсебинен каржыланды. Мында бул объекттердин курулушу үчүн өздөштүрүлгөн инвестициялардын көлөмү 2023-ж. январь-ноябрына салыштырмалуу  2 эсеге көбөйдү. </w:t>
      </w:r>
    </w:p>
    <w:p w14:paraId="776CCED6" w14:textId="77777777" w:rsidR="00762494" w:rsidRPr="00762494" w:rsidRDefault="00762494" w:rsidP="00762494">
      <w:pPr>
        <w:ind w:firstLine="709"/>
        <w:jc w:val="both"/>
        <w:rPr>
          <w:szCs w:val="20"/>
          <w:lang w:val="ky-KG"/>
        </w:rPr>
      </w:pPr>
      <w:r w:rsidRPr="00762494">
        <w:rPr>
          <w:szCs w:val="20"/>
          <w:lang w:val="ky-KG"/>
        </w:rPr>
        <w:t xml:space="preserve">Мейманканалардын жана ресторандардын курулушуна багытталган инвестициялардын көлөмү 44,5 пайызга  көбөйдү.  Курулуш  калктын каражаттарынын жана Кыргыз Республикасынын резиденттеринин кайрымдуулук жардамдарынын, чет өлкөлүк кредиттердин, ошондой эле ишканалардын жана уюмдардын каражаттарынын (98,8 пайызы) эсебинен каржыланды. </w:t>
      </w:r>
    </w:p>
    <w:p w14:paraId="2447EBC5" w14:textId="77777777" w:rsidR="00762494" w:rsidRPr="00762494" w:rsidRDefault="00762494" w:rsidP="00762494">
      <w:pPr>
        <w:ind w:firstLine="709"/>
        <w:jc w:val="both"/>
        <w:rPr>
          <w:szCs w:val="20"/>
          <w:lang w:val="ky-KG"/>
        </w:rPr>
      </w:pPr>
      <w:r w:rsidRPr="00762494">
        <w:rPr>
          <w:szCs w:val="20"/>
          <w:lang w:val="ky-KG"/>
        </w:rPr>
        <w:t>Маалымат жана байланыш объекттерин курууга жана реконструкциялоого багытталган инвестициялардын бардык көлөмү ишканалардын жана уюмдардын каражаттарынын, республикалык бюджетин, ошондой эле калктын каражаттарынын жана Кыргыз Республикасынын резиденттеринин кайрымдуулук жардамдарынын эсебинен каржыланып, 2023-ж. январь-ноябрына салыштырганда 11,1 пайызга к</w:t>
      </w:r>
      <w:r w:rsidRPr="00762494">
        <w:rPr>
          <w:bCs/>
          <w:szCs w:val="20"/>
          <w:lang w:val="ky-KG"/>
        </w:rPr>
        <w:t>өбөйдү</w:t>
      </w:r>
      <w:r w:rsidRPr="00762494">
        <w:rPr>
          <w:szCs w:val="20"/>
          <w:lang w:val="ky-KG"/>
        </w:rPr>
        <w:t xml:space="preserve">. </w:t>
      </w:r>
    </w:p>
    <w:p w14:paraId="762C9A23" w14:textId="77777777" w:rsidR="00762494" w:rsidRPr="00762494" w:rsidRDefault="00762494" w:rsidP="00762494">
      <w:pPr>
        <w:ind w:firstLine="709"/>
        <w:jc w:val="both"/>
        <w:rPr>
          <w:szCs w:val="20"/>
          <w:lang w:val="ky-KG"/>
        </w:rPr>
      </w:pPr>
      <w:r w:rsidRPr="00762494">
        <w:rPr>
          <w:szCs w:val="20"/>
          <w:lang w:val="ky-KG"/>
        </w:rPr>
        <w:t xml:space="preserve">Билим берүү объекттеринин курулушуна багытталган инвестициялардын көлөмү 16,9 пайызга көбөйдү. Мында инвестициялардын жалпы көлөмү республикалык жана жергиликтүү бюджеттердин каражаттарынын, чет өлкөлүк гранттардын жана гуманитардык жардамдардын, калктын каражаттарынын жана Кыргыз Республикасынын резиденттеринин кайрымдуулук жардамдарынын, ошондой эле чет өлкөлүк  кредиттин (97,0 пайызы) эсебинен каржыланды. </w:t>
      </w:r>
    </w:p>
    <w:p w14:paraId="28222C0C" w14:textId="77777777" w:rsidR="00762494" w:rsidRPr="00762494" w:rsidRDefault="00762494" w:rsidP="00762494">
      <w:pPr>
        <w:ind w:firstLine="709"/>
        <w:jc w:val="both"/>
        <w:rPr>
          <w:szCs w:val="20"/>
          <w:lang w:val="ky-KG"/>
        </w:rPr>
      </w:pPr>
      <w:r w:rsidRPr="00762494">
        <w:rPr>
          <w:szCs w:val="20"/>
          <w:lang w:val="ky-KG"/>
        </w:rPr>
        <w:t>Саламаттыкты сактоо объекттеринин курулушуна багытталган инвестициялардын көлөмү 9,9 пайызга көбөйдү. Мында каржылоо республикалык жана жергиликтүү бюджеттердин каражаттарынын,  чет өлкөлүк гранттардын жана гуманитардык жардамдардын эсебинен, ошондой эле калктын каражаттарынын жана Кыргыз Республикасынын резиденттеринин кайрымдуулук жардамдарынын эсебинен каржыланды.</w:t>
      </w:r>
    </w:p>
    <w:p w14:paraId="4200A199" w14:textId="77777777" w:rsidR="00762494" w:rsidRPr="00762494" w:rsidRDefault="00762494" w:rsidP="00762494">
      <w:pPr>
        <w:ind w:firstLine="709"/>
        <w:jc w:val="both"/>
        <w:rPr>
          <w:szCs w:val="20"/>
          <w:lang w:val="ky-KG"/>
        </w:rPr>
      </w:pPr>
      <w:r w:rsidRPr="00762494">
        <w:rPr>
          <w:szCs w:val="20"/>
          <w:lang w:val="ky-KG"/>
        </w:rPr>
        <w:t>Искусство, көңүл ачуу жана эс алуу объекттеринин курулушуна багытталган инвестициялардын көлөмү 2,1 эсеге к</w:t>
      </w:r>
      <w:r w:rsidRPr="00762494">
        <w:rPr>
          <w:bCs/>
          <w:szCs w:val="20"/>
          <w:lang w:val="ky-KG"/>
        </w:rPr>
        <w:t>өбөйүп,</w:t>
      </w:r>
      <w:r w:rsidRPr="00762494">
        <w:rPr>
          <w:szCs w:val="20"/>
          <w:lang w:val="ky-KG"/>
        </w:rPr>
        <w:t xml:space="preserve"> республикалык жана жергиликтүү бюджеттердин каражаттарынын, чет өлкөлүк гранттардын жана гуманитардык жардамдардын эсебинен,  ошондой эле калктын каражаттарынын жана Кыргыз Республикасынын резиденттеринин кайрымдуулук жардамдарынын (86,7 пайызы) эсебинен  каржыланды. </w:t>
      </w:r>
    </w:p>
    <w:p w14:paraId="2D44513C" w14:textId="096DC114" w:rsidR="00762494" w:rsidRPr="00762494" w:rsidRDefault="00762494" w:rsidP="00762494">
      <w:pPr>
        <w:spacing w:before="120" w:after="120"/>
        <w:ind w:left="1361" w:hanging="1361"/>
        <w:rPr>
          <w:b/>
          <w:bCs/>
          <w:szCs w:val="20"/>
          <w:lang w:val="ky-KG"/>
        </w:rPr>
      </w:pPr>
      <w:r w:rsidRPr="00762494">
        <w:rPr>
          <w:b/>
          <w:bCs/>
          <w:szCs w:val="20"/>
          <w:lang w:val="ky-KG"/>
        </w:rPr>
        <w:t>1</w:t>
      </w:r>
      <w:r w:rsidR="008A4EF3">
        <w:rPr>
          <w:b/>
          <w:bCs/>
          <w:szCs w:val="20"/>
          <w:lang w:val="ky-KG"/>
        </w:rPr>
        <w:t>7</w:t>
      </w:r>
      <w:r w:rsidRPr="00762494">
        <w:rPr>
          <w:b/>
          <w:bCs/>
          <w:szCs w:val="20"/>
          <w:lang w:val="ky-KG"/>
        </w:rPr>
        <w:t>- таблица: Январь-ноябрдагы экономикалык ишмердиктин түрлөрү боюнча негизги капиталга инвестиция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5"/>
        <w:gridCol w:w="1465"/>
        <w:gridCol w:w="1315"/>
        <w:gridCol w:w="1554"/>
        <w:gridCol w:w="1349"/>
      </w:tblGrid>
      <w:tr w:rsidR="00762494" w:rsidRPr="00762494" w14:paraId="5D877AF7" w14:textId="77777777" w:rsidTr="00CE674C">
        <w:trPr>
          <w:tblHeader/>
        </w:trPr>
        <w:tc>
          <w:tcPr>
            <w:tcW w:w="2052" w:type="pct"/>
            <w:tcBorders>
              <w:top w:val="single" w:sz="8" w:space="0" w:color="auto"/>
              <w:left w:val="nil"/>
              <w:bottom w:val="nil"/>
              <w:right w:val="nil"/>
            </w:tcBorders>
          </w:tcPr>
          <w:p w14:paraId="30ED3ECB" w14:textId="77777777" w:rsidR="00762494" w:rsidRPr="00762494" w:rsidRDefault="00762494" w:rsidP="00762494">
            <w:pPr>
              <w:spacing w:before="20" w:after="20"/>
              <w:rPr>
                <w:b/>
                <w:bCs/>
                <w:sz w:val="20"/>
                <w:szCs w:val="20"/>
                <w:lang w:val="ky-KG"/>
              </w:rPr>
            </w:pPr>
          </w:p>
        </w:tc>
        <w:tc>
          <w:tcPr>
            <w:tcW w:w="1442" w:type="pct"/>
            <w:gridSpan w:val="2"/>
            <w:tcBorders>
              <w:top w:val="single" w:sz="8" w:space="0" w:color="auto"/>
              <w:left w:val="nil"/>
              <w:bottom w:val="single" w:sz="4" w:space="0" w:color="auto"/>
              <w:right w:val="nil"/>
            </w:tcBorders>
            <w:vAlign w:val="center"/>
            <w:hideMark/>
          </w:tcPr>
          <w:p w14:paraId="188EBCFA" w14:textId="77777777" w:rsidR="00762494" w:rsidRPr="00762494" w:rsidRDefault="00762494" w:rsidP="00762494">
            <w:pPr>
              <w:shd w:val="clear" w:color="auto" w:fill="FFFFFF"/>
              <w:spacing w:before="20" w:after="20"/>
              <w:jc w:val="center"/>
              <w:rPr>
                <w:b/>
                <w:bCs/>
                <w:sz w:val="20"/>
                <w:szCs w:val="20"/>
              </w:rPr>
            </w:pPr>
            <w:r w:rsidRPr="00762494">
              <w:rPr>
                <w:b/>
                <w:bCs/>
                <w:sz w:val="20"/>
                <w:szCs w:val="20"/>
              </w:rPr>
              <w:t>Млн. сом</w:t>
            </w:r>
          </w:p>
        </w:tc>
        <w:tc>
          <w:tcPr>
            <w:tcW w:w="1506" w:type="pct"/>
            <w:gridSpan w:val="2"/>
            <w:tcBorders>
              <w:top w:val="single" w:sz="8" w:space="0" w:color="auto"/>
              <w:left w:val="nil"/>
              <w:bottom w:val="single" w:sz="4" w:space="0" w:color="auto"/>
              <w:right w:val="nil"/>
            </w:tcBorders>
            <w:vAlign w:val="center"/>
            <w:hideMark/>
          </w:tcPr>
          <w:p w14:paraId="36F48462" w14:textId="77777777" w:rsidR="00762494" w:rsidRPr="00762494" w:rsidRDefault="00762494" w:rsidP="00762494">
            <w:pPr>
              <w:shd w:val="clear" w:color="auto" w:fill="FFFFFF"/>
              <w:spacing w:before="20" w:after="20"/>
              <w:jc w:val="center"/>
              <w:rPr>
                <w:b/>
                <w:bCs/>
                <w:sz w:val="20"/>
                <w:szCs w:val="20"/>
              </w:rPr>
            </w:pPr>
            <w:proofErr w:type="spellStart"/>
            <w:r w:rsidRPr="00762494">
              <w:rPr>
                <w:b/>
                <w:bCs/>
                <w:sz w:val="20"/>
                <w:szCs w:val="20"/>
              </w:rPr>
              <w:t>Жыйынтыкка</w:t>
            </w:r>
            <w:proofErr w:type="spellEnd"/>
            <w:r w:rsidRPr="00762494">
              <w:rPr>
                <w:b/>
                <w:bCs/>
                <w:sz w:val="20"/>
                <w:szCs w:val="20"/>
              </w:rPr>
              <w:t xml:space="preserve"> карата</w:t>
            </w:r>
            <w:r w:rsidRPr="00762494">
              <w:rPr>
                <w:b/>
                <w:bCs/>
                <w:sz w:val="20"/>
                <w:szCs w:val="20"/>
              </w:rPr>
              <w:br/>
            </w:r>
            <w:proofErr w:type="spellStart"/>
            <w:r w:rsidRPr="00762494">
              <w:rPr>
                <w:b/>
                <w:bCs/>
                <w:sz w:val="20"/>
                <w:szCs w:val="20"/>
              </w:rPr>
              <w:t>пайыз</w:t>
            </w:r>
            <w:proofErr w:type="spellEnd"/>
            <w:r w:rsidRPr="00762494">
              <w:rPr>
                <w:b/>
                <w:bCs/>
                <w:sz w:val="20"/>
                <w:szCs w:val="20"/>
              </w:rPr>
              <w:t xml:space="preserve"> </w:t>
            </w:r>
            <w:proofErr w:type="spellStart"/>
            <w:r w:rsidRPr="00762494">
              <w:rPr>
                <w:b/>
                <w:bCs/>
                <w:sz w:val="20"/>
                <w:szCs w:val="20"/>
              </w:rPr>
              <w:t>менен</w:t>
            </w:r>
            <w:proofErr w:type="spellEnd"/>
          </w:p>
        </w:tc>
      </w:tr>
      <w:tr w:rsidR="00762494" w:rsidRPr="00762494" w14:paraId="3E02532F" w14:textId="77777777" w:rsidTr="00CE674C">
        <w:trPr>
          <w:tblHeader/>
        </w:trPr>
        <w:tc>
          <w:tcPr>
            <w:tcW w:w="2052" w:type="pct"/>
            <w:tcBorders>
              <w:top w:val="nil"/>
              <w:left w:val="nil"/>
              <w:bottom w:val="single" w:sz="8" w:space="0" w:color="auto"/>
              <w:right w:val="nil"/>
            </w:tcBorders>
          </w:tcPr>
          <w:p w14:paraId="31854DFE" w14:textId="77777777" w:rsidR="00762494" w:rsidRPr="00762494" w:rsidRDefault="00762494" w:rsidP="00762494">
            <w:pPr>
              <w:spacing w:before="20" w:after="20"/>
              <w:rPr>
                <w:b/>
                <w:bCs/>
                <w:sz w:val="20"/>
                <w:szCs w:val="20"/>
              </w:rPr>
            </w:pPr>
          </w:p>
        </w:tc>
        <w:tc>
          <w:tcPr>
            <w:tcW w:w="760" w:type="pct"/>
            <w:tcBorders>
              <w:top w:val="single" w:sz="4" w:space="0" w:color="auto"/>
              <w:left w:val="nil"/>
              <w:bottom w:val="single" w:sz="8" w:space="0" w:color="auto"/>
              <w:right w:val="nil"/>
            </w:tcBorders>
            <w:hideMark/>
          </w:tcPr>
          <w:p w14:paraId="620DD134" w14:textId="77777777" w:rsidR="00762494" w:rsidRPr="00762494" w:rsidRDefault="00762494" w:rsidP="00762494">
            <w:pPr>
              <w:spacing w:before="20" w:after="20"/>
              <w:jc w:val="right"/>
              <w:rPr>
                <w:b/>
                <w:bCs/>
                <w:sz w:val="20"/>
                <w:szCs w:val="20"/>
                <w:lang w:val="ky-KG"/>
              </w:rPr>
            </w:pPr>
            <w:r w:rsidRPr="00762494">
              <w:rPr>
                <w:b/>
                <w:bCs/>
                <w:sz w:val="20"/>
                <w:szCs w:val="20"/>
              </w:rPr>
              <w:t>202</w:t>
            </w:r>
            <w:r w:rsidRPr="00762494">
              <w:rPr>
                <w:b/>
                <w:bCs/>
                <w:sz w:val="20"/>
                <w:szCs w:val="20"/>
                <w:lang w:val="ky-KG"/>
              </w:rPr>
              <w:t>3</w:t>
            </w:r>
          </w:p>
        </w:tc>
        <w:tc>
          <w:tcPr>
            <w:tcW w:w="682" w:type="pct"/>
            <w:tcBorders>
              <w:top w:val="single" w:sz="4" w:space="0" w:color="auto"/>
              <w:left w:val="nil"/>
              <w:bottom w:val="single" w:sz="8" w:space="0" w:color="auto"/>
              <w:right w:val="nil"/>
            </w:tcBorders>
            <w:hideMark/>
          </w:tcPr>
          <w:p w14:paraId="471FA01E" w14:textId="77777777" w:rsidR="00762494" w:rsidRPr="00762494" w:rsidRDefault="00762494" w:rsidP="00762494">
            <w:pPr>
              <w:spacing w:before="20" w:after="20"/>
              <w:jc w:val="right"/>
              <w:rPr>
                <w:b/>
                <w:bCs/>
                <w:sz w:val="20"/>
                <w:szCs w:val="20"/>
                <w:lang w:val="ky-KG"/>
              </w:rPr>
            </w:pPr>
            <w:r w:rsidRPr="00762494">
              <w:rPr>
                <w:b/>
                <w:bCs/>
                <w:sz w:val="20"/>
                <w:szCs w:val="20"/>
              </w:rPr>
              <w:t>20</w:t>
            </w:r>
            <w:r w:rsidRPr="00762494">
              <w:rPr>
                <w:b/>
                <w:bCs/>
                <w:sz w:val="20"/>
                <w:szCs w:val="20"/>
                <w:lang w:val="ky-KG"/>
              </w:rPr>
              <w:t>24</w:t>
            </w:r>
          </w:p>
        </w:tc>
        <w:tc>
          <w:tcPr>
            <w:tcW w:w="806" w:type="pct"/>
            <w:tcBorders>
              <w:top w:val="single" w:sz="4" w:space="0" w:color="auto"/>
              <w:left w:val="nil"/>
              <w:bottom w:val="single" w:sz="8" w:space="0" w:color="auto"/>
              <w:right w:val="nil"/>
            </w:tcBorders>
            <w:hideMark/>
          </w:tcPr>
          <w:p w14:paraId="234E6BC7" w14:textId="77777777" w:rsidR="00762494" w:rsidRPr="00762494" w:rsidRDefault="00762494" w:rsidP="00762494">
            <w:pPr>
              <w:spacing w:before="20" w:after="20"/>
              <w:jc w:val="right"/>
              <w:rPr>
                <w:b/>
                <w:bCs/>
                <w:sz w:val="20"/>
                <w:szCs w:val="20"/>
                <w:lang w:val="ky-KG"/>
              </w:rPr>
            </w:pPr>
            <w:r w:rsidRPr="00762494">
              <w:rPr>
                <w:b/>
                <w:bCs/>
                <w:sz w:val="20"/>
                <w:szCs w:val="20"/>
              </w:rPr>
              <w:t>202</w:t>
            </w:r>
            <w:r w:rsidRPr="00762494">
              <w:rPr>
                <w:b/>
                <w:bCs/>
                <w:sz w:val="20"/>
                <w:szCs w:val="20"/>
                <w:lang w:val="ky-KG"/>
              </w:rPr>
              <w:t>3</w:t>
            </w:r>
          </w:p>
        </w:tc>
        <w:tc>
          <w:tcPr>
            <w:tcW w:w="700" w:type="pct"/>
            <w:tcBorders>
              <w:top w:val="single" w:sz="4" w:space="0" w:color="auto"/>
              <w:left w:val="nil"/>
              <w:bottom w:val="single" w:sz="8" w:space="0" w:color="auto"/>
              <w:right w:val="nil"/>
            </w:tcBorders>
            <w:hideMark/>
          </w:tcPr>
          <w:p w14:paraId="128972B5" w14:textId="77777777" w:rsidR="00762494" w:rsidRPr="00762494" w:rsidRDefault="00762494" w:rsidP="00762494">
            <w:pPr>
              <w:spacing w:before="20" w:after="20"/>
              <w:jc w:val="right"/>
              <w:rPr>
                <w:b/>
                <w:bCs/>
                <w:sz w:val="20"/>
                <w:szCs w:val="20"/>
                <w:lang w:val="ky-KG"/>
              </w:rPr>
            </w:pPr>
            <w:r w:rsidRPr="00762494">
              <w:rPr>
                <w:b/>
                <w:bCs/>
                <w:sz w:val="20"/>
                <w:szCs w:val="20"/>
              </w:rPr>
              <w:t>20</w:t>
            </w:r>
            <w:r w:rsidRPr="00762494">
              <w:rPr>
                <w:b/>
                <w:bCs/>
                <w:sz w:val="20"/>
                <w:szCs w:val="20"/>
                <w:lang w:val="ky-KG"/>
              </w:rPr>
              <w:t>24</w:t>
            </w:r>
          </w:p>
        </w:tc>
      </w:tr>
      <w:tr w:rsidR="00762494" w:rsidRPr="00762494" w14:paraId="44CA80AB" w14:textId="77777777" w:rsidTr="00CE674C">
        <w:tc>
          <w:tcPr>
            <w:tcW w:w="2052" w:type="pct"/>
            <w:tcBorders>
              <w:top w:val="nil"/>
              <w:left w:val="nil"/>
              <w:bottom w:val="nil"/>
              <w:right w:val="nil"/>
            </w:tcBorders>
            <w:hideMark/>
          </w:tcPr>
          <w:p w14:paraId="7A3E0C36" w14:textId="77777777" w:rsidR="00762494" w:rsidRPr="00762494" w:rsidRDefault="00762494" w:rsidP="00762494">
            <w:pPr>
              <w:shd w:val="clear" w:color="auto" w:fill="FFFFFF"/>
              <w:spacing w:before="20" w:after="20"/>
              <w:rPr>
                <w:b/>
                <w:bCs/>
                <w:sz w:val="20"/>
                <w:szCs w:val="20"/>
              </w:rPr>
            </w:pPr>
            <w:proofErr w:type="spellStart"/>
            <w:r w:rsidRPr="00762494">
              <w:rPr>
                <w:b/>
                <w:bCs/>
                <w:sz w:val="20"/>
                <w:szCs w:val="20"/>
              </w:rPr>
              <w:t>Бардыгы</w:t>
            </w:r>
            <w:proofErr w:type="spellEnd"/>
          </w:p>
        </w:tc>
        <w:tc>
          <w:tcPr>
            <w:tcW w:w="760" w:type="pct"/>
            <w:tcBorders>
              <w:top w:val="nil"/>
              <w:left w:val="nil"/>
              <w:bottom w:val="nil"/>
              <w:right w:val="nil"/>
            </w:tcBorders>
            <w:vAlign w:val="center"/>
            <w:hideMark/>
          </w:tcPr>
          <w:p w14:paraId="3967612A" w14:textId="77777777" w:rsidR="00762494" w:rsidRPr="00762494" w:rsidRDefault="00762494" w:rsidP="00762494">
            <w:pPr>
              <w:spacing w:before="20" w:after="20"/>
              <w:ind w:right="-1"/>
              <w:jc w:val="right"/>
              <w:rPr>
                <w:b/>
                <w:bCs/>
                <w:sz w:val="20"/>
                <w:szCs w:val="20"/>
                <w:lang w:val="ky-KG"/>
              </w:rPr>
            </w:pPr>
            <w:r w:rsidRPr="00762494">
              <w:rPr>
                <w:b/>
                <w:bCs/>
                <w:sz w:val="20"/>
                <w:szCs w:val="20"/>
              </w:rPr>
              <w:t>1</w:t>
            </w:r>
            <w:r w:rsidRPr="00762494">
              <w:rPr>
                <w:b/>
                <w:bCs/>
                <w:sz w:val="20"/>
                <w:szCs w:val="20"/>
                <w:lang w:val="ky-KG"/>
              </w:rPr>
              <w:t>35 453,5</w:t>
            </w:r>
          </w:p>
        </w:tc>
        <w:tc>
          <w:tcPr>
            <w:tcW w:w="682" w:type="pct"/>
            <w:tcBorders>
              <w:top w:val="nil"/>
              <w:left w:val="nil"/>
              <w:bottom w:val="nil"/>
              <w:right w:val="nil"/>
            </w:tcBorders>
            <w:vAlign w:val="center"/>
            <w:hideMark/>
          </w:tcPr>
          <w:p w14:paraId="4E075150" w14:textId="77777777" w:rsidR="00762494" w:rsidRPr="00762494" w:rsidRDefault="00762494" w:rsidP="00762494">
            <w:pPr>
              <w:spacing w:before="20" w:after="20"/>
              <w:ind w:right="-1"/>
              <w:jc w:val="right"/>
              <w:rPr>
                <w:b/>
                <w:bCs/>
                <w:sz w:val="20"/>
                <w:szCs w:val="20"/>
                <w:lang w:val="ky-KG"/>
              </w:rPr>
            </w:pPr>
            <w:r w:rsidRPr="00762494">
              <w:rPr>
                <w:b/>
                <w:bCs/>
                <w:sz w:val="20"/>
                <w:szCs w:val="20"/>
              </w:rPr>
              <w:t>214 537,6</w:t>
            </w:r>
          </w:p>
        </w:tc>
        <w:tc>
          <w:tcPr>
            <w:tcW w:w="806" w:type="pct"/>
            <w:tcBorders>
              <w:top w:val="nil"/>
              <w:left w:val="nil"/>
              <w:bottom w:val="nil"/>
              <w:right w:val="nil"/>
            </w:tcBorders>
            <w:vAlign w:val="center"/>
            <w:hideMark/>
          </w:tcPr>
          <w:p w14:paraId="09C747BA" w14:textId="77777777" w:rsidR="00762494" w:rsidRPr="00762494" w:rsidRDefault="00762494" w:rsidP="00762494">
            <w:pPr>
              <w:spacing w:before="20" w:after="20"/>
              <w:ind w:right="-1"/>
              <w:jc w:val="right"/>
              <w:rPr>
                <w:b/>
                <w:bCs/>
                <w:sz w:val="20"/>
                <w:szCs w:val="20"/>
                <w:lang w:val="ky-KG"/>
              </w:rPr>
            </w:pPr>
            <w:r w:rsidRPr="00762494">
              <w:rPr>
                <w:b/>
                <w:bCs/>
                <w:sz w:val="20"/>
                <w:szCs w:val="20"/>
              </w:rPr>
              <w:t>100</w:t>
            </w:r>
          </w:p>
        </w:tc>
        <w:tc>
          <w:tcPr>
            <w:tcW w:w="700" w:type="pct"/>
            <w:tcBorders>
              <w:top w:val="nil"/>
              <w:left w:val="nil"/>
              <w:bottom w:val="nil"/>
              <w:right w:val="nil"/>
            </w:tcBorders>
            <w:vAlign w:val="center"/>
            <w:hideMark/>
          </w:tcPr>
          <w:p w14:paraId="3D175FFF" w14:textId="77777777" w:rsidR="00762494" w:rsidRPr="00762494" w:rsidRDefault="00762494" w:rsidP="00762494">
            <w:pPr>
              <w:spacing w:before="20" w:after="20"/>
              <w:ind w:right="-1"/>
              <w:jc w:val="right"/>
              <w:rPr>
                <w:b/>
                <w:bCs/>
                <w:sz w:val="20"/>
                <w:szCs w:val="20"/>
                <w:lang w:val="ky-KG"/>
              </w:rPr>
            </w:pPr>
            <w:r w:rsidRPr="00762494">
              <w:rPr>
                <w:b/>
                <w:bCs/>
                <w:sz w:val="20"/>
                <w:szCs w:val="20"/>
              </w:rPr>
              <w:t>100</w:t>
            </w:r>
          </w:p>
        </w:tc>
      </w:tr>
      <w:tr w:rsidR="00762494" w:rsidRPr="00762494" w14:paraId="24782865" w14:textId="77777777" w:rsidTr="00CE674C">
        <w:tc>
          <w:tcPr>
            <w:tcW w:w="2052" w:type="pct"/>
            <w:tcBorders>
              <w:top w:val="nil"/>
              <w:left w:val="nil"/>
              <w:bottom w:val="nil"/>
              <w:right w:val="nil"/>
            </w:tcBorders>
            <w:vAlign w:val="bottom"/>
            <w:hideMark/>
          </w:tcPr>
          <w:p w14:paraId="27B70174" w14:textId="77777777" w:rsidR="00762494" w:rsidRPr="00762494" w:rsidRDefault="00762494" w:rsidP="00762494">
            <w:pPr>
              <w:shd w:val="clear" w:color="auto" w:fill="FFFFFF"/>
              <w:spacing w:before="20" w:after="20"/>
              <w:ind w:left="170" w:hanging="113"/>
              <w:rPr>
                <w:sz w:val="20"/>
                <w:szCs w:val="20"/>
              </w:rPr>
            </w:pPr>
            <w:r w:rsidRPr="00762494">
              <w:rPr>
                <w:sz w:val="20"/>
                <w:szCs w:val="20"/>
                <w:lang w:val="ky-KG"/>
              </w:rPr>
              <w:t xml:space="preserve">Айыл чарбасы, токой чарбасы жана балык уулоочулук </w:t>
            </w:r>
          </w:p>
        </w:tc>
        <w:tc>
          <w:tcPr>
            <w:tcW w:w="760" w:type="pct"/>
            <w:tcBorders>
              <w:top w:val="nil"/>
              <w:left w:val="nil"/>
              <w:bottom w:val="nil"/>
              <w:right w:val="nil"/>
            </w:tcBorders>
            <w:vAlign w:val="bottom"/>
            <w:hideMark/>
          </w:tcPr>
          <w:p w14:paraId="32BF971C" w14:textId="77777777" w:rsidR="00762494" w:rsidRPr="00762494" w:rsidRDefault="00762494" w:rsidP="00762494">
            <w:pPr>
              <w:spacing w:before="20" w:after="20"/>
              <w:ind w:right="-1"/>
              <w:jc w:val="right"/>
              <w:rPr>
                <w:sz w:val="20"/>
                <w:szCs w:val="20"/>
                <w:lang w:val="ky-KG"/>
              </w:rPr>
            </w:pPr>
            <w:r w:rsidRPr="00762494">
              <w:rPr>
                <w:sz w:val="20"/>
                <w:szCs w:val="20"/>
              </w:rPr>
              <w:t>1</w:t>
            </w:r>
            <w:r w:rsidRPr="00762494">
              <w:rPr>
                <w:sz w:val="20"/>
                <w:szCs w:val="20"/>
                <w:lang w:val="ky-KG"/>
              </w:rPr>
              <w:t> 794,3</w:t>
            </w:r>
          </w:p>
        </w:tc>
        <w:tc>
          <w:tcPr>
            <w:tcW w:w="682" w:type="pct"/>
            <w:tcBorders>
              <w:top w:val="nil"/>
              <w:left w:val="nil"/>
              <w:bottom w:val="nil"/>
              <w:right w:val="nil"/>
            </w:tcBorders>
            <w:vAlign w:val="center"/>
            <w:hideMark/>
          </w:tcPr>
          <w:p w14:paraId="7B14CA16" w14:textId="77777777" w:rsidR="00762494" w:rsidRPr="00762494" w:rsidRDefault="00762494" w:rsidP="00762494">
            <w:pPr>
              <w:spacing w:before="20" w:after="20"/>
              <w:ind w:right="-1"/>
              <w:jc w:val="right"/>
              <w:rPr>
                <w:sz w:val="20"/>
                <w:szCs w:val="20"/>
                <w:lang w:val="ky-KG"/>
              </w:rPr>
            </w:pPr>
            <w:r w:rsidRPr="00762494">
              <w:rPr>
                <w:sz w:val="20"/>
                <w:szCs w:val="20"/>
              </w:rPr>
              <w:t>3 952,8</w:t>
            </w:r>
          </w:p>
        </w:tc>
        <w:tc>
          <w:tcPr>
            <w:tcW w:w="806" w:type="pct"/>
            <w:tcBorders>
              <w:top w:val="nil"/>
              <w:left w:val="nil"/>
              <w:bottom w:val="nil"/>
              <w:right w:val="nil"/>
            </w:tcBorders>
            <w:vAlign w:val="bottom"/>
            <w:hideMark/>
          </w:tcPr>
          <w:p w14:paraId="6799A1AE" w14:textId="77777777" w:rsidR="00762494" w:rsidRPr="00762494" w:rsidRDefault="00762494" w:rsidP="00762494">
            <w:pPr>
              <w:spacing w:before="20" w:after="20"/>
              <w:ind w:right="-1"/>
              <w:jc w:val="right"/>
              <w:rPr>
                <w:sz w:val="20"/>
                <w:szCs w:val="20"/>
                <w:lang w:val="ky-KG"/>
              </w:rPr>
            </w:pPr>
            <w:r w:rsidRPr="00762494">
              <w:rPr>
                <w:sz w:val="20"/>
                <w:szCs w:val="20"/>
              </w:rPr>
              <w:t>1,3</w:t>
            </w:r>
          </w:p>
        </w:tc>
        <w:tc>
          <w:tcPr>
            <w:tcW w:w="700" w:type="pct"/>
            <w:tcBorders>
              <w:top w:val="nil"/>
              <w:left w:val="nil"/>
              <w:bottom w:val="nil"/>
              <w:right w:val="nil"/>
            </w:tcBorders>
            <w:vAlign w:val="bottom"/>
            <w:hideMark/>
          </w:tcPr>
          <w:p w14:paraId="0BDC7B70" w14:textId="77777777" w:rsidR="00762494" w:rsidRPr="00762494" w:rsidRDefault="00762494" w:rsidP="00762494">
            <w:pPr>
              <w:spacing w:before="20" w:after="20"/>
              <w:ind w:right="-1"/>
              <w:jc w:val="right"/>
              <w:rPr>
                <w:sz w:val="20"/>
                <w:szCs w:val="20"/>
                <w:lang w:val="ky-KG"/>
              </w:rPr>
            </w:pPr>
            <w:r w:rsidRPr="00762494">
              <w:rPr>
                <w:sz w:val="20"/>
                <w:szCs w:val="20"/>
              </w:rPr>
              <w:t>1,8</w:t>
            </w:r>
          </w:p>
        </w:tc>
      </w:tr>
      <w:tr w:rsidR="00762494" w:rsidRPr="00762494" w14:paraId="7979595F" w14:textId="77777777" w:rsidTr="00CE674C">
        <w:tc>
          <w:tcPr>
            <w:tcW w:w="2052" w:type="pct"/>
            <w:tcBorders>
              <w:top w:val="nil"/>
              <w:left w:val="nil"/>
              <w:bottom w:val="nil"/>
              <w:right w:val="nil"/>
            </w:tcBorders>
            <w:vAlign w:val="bottom"/>
            <w:hideMark/>
          </w:tcPr>
          <w:p w14:paraId="30B260B7" w14:textId="77777777" w:rsidR="00762494" w:rsidRPr="00762494" w:rsidRDefault="00762494" w:rsidP="00762494">
            <w:pPr>
              <w:shd w:val="clear" w:color="auto" w:fill="FFFFFF"/>
              <w:spacing w:before="20" w:after="20"/>
              <w:ind w:left="170" w:hanging="113"/>
              <w:rPr>
                <w:sz w:val="20"/>
                <w:szCs w:val="20"/>
              </w:rPr>
            </w:pPr>
            <w:r w:rsidRPr="00762494">
              <w:rPr>
                <w:sz w:val="20"/>
                <w:szCs w:val="20"/>
                <w:lang w:val="ky-KG"/>
              </w:rPr>
              <w:t xml:space="preserve">Пайдалуу кендерди казуу </w:t>
            </w:r>
          </w:p>
        </w:tc>
        <w:tc>
          <w:tcPr>
            <w:tcW w:w="760" w:type="pct"/>
            <w:tcBorders>
              <w:top w:val="nil"/>
              <w:left w:val="nil"/>
              <w:bottom w:val="nil"/>
              <w:right w:val="nil"/>
            </w:tcBorders>
            <w:vAlign w:val="bottom"/>
            <w:hideMark/>
          </w:tcPr>
          <w:p w14:paraId="463524E5" w14:textId="77777777" w:rsidR="00762494" w:rsidRPr="00762494" w:rsidRDefault="00762494" w:rsidP="00762494">
            <w:pPr>
              <w:spacing w:before="20" w:after="20"/>
              <w:ind w:right="-1"/>
              <w:jc w:val="right"/>
              <w:rPr>
                <w:sz w:val="20"/>
                <w:szCs w:val="20"/>
                <w:lang w:val="ky-KG"/>
              </w:rPr>
            </w:pPr>
            <w:r w:rsidRPr="00762494">
              <w:rPr>
                <w:sz w:val="20"/>
                <w:szCs w:val="20"/>
              </w:rPr>
              <w:t>23 434,1</w:t>
            </w:r>
          </w:p>
        </w:tc>
        <w:tc>
          <w:tcPr>
            <w:tcW w:w="682" w:type="pct"/>
            <w:tcBorders>
              <w:top w:val="nil"/>
              <w:left w:val="nil"/>
              <w:bottom w:val="nil"/>
              <w:right w:val="nil"/>
            </w:tcBorders>
            <w:vAlign w:val="center"/>
            <w:hideMark/>
          </w:tcPr>
          <w:p w14:paraId="7FD54BEA" w14:textId="77777777" w:rsidR="00762494" w:rsidRPr="00762494" w:rsidRDefault="00762494" w:rsidP="00762494">
            <w:pPr>
              <w:spacing w:before="20" w:after="20"/>
              <w:ind w:right="-1"/>
              <w:jc w:val="right"/>
              <w:rPr>
                <w:sz w:val="20"/>
                <w:szCs w:val="20"/>
                <w:lang w:val="ky-KG"/>
              </w:rPr>
            </w:pPr>
            <w:r w:rsidRPr="00762494">
              <w:rPr>
                <w:sz w:val="20"/>
                <w:szCs w:val="20"/>
              </w:rPr>
              <w:t>39 425,3</w:t>
            </w:r>
          </w:p>
        </w:tc>
        <w:tc>
          <w:tcPr>
            <w:tcW w:w="806" w:type="pct"/>
            <w:tcBorders>
              <w:top w:val="nil"/>
              <w:left w:val="nil"/>
              <w:bottom w:val="nil"/>
              <w:right w:val="nil"/>
            </w:tcBorders>
            <w:vAlign w:val="bottom"/>
            <w:hideMark/>
          </w:tcPr>
          <w:p w14:paraId="34CE5156" w14:textId="77777777" w:rsidR="00762494" w:rsidRPr="00762494" w:rsidRDefault="00762494" w:rsidP="00762494">
            <w:pPr>
              <w:spacing w:before="20" w:after="20"/>
              <w:ind w:right="-1"/>
              <w:jc w:val="right"/>
              <w:rPr>
                <w:sz w:val="20"/>
                <w:szCs w:val="20"/>
                <w:lang w:val="ky-KG"/>
              </w:rPr>
            </w:pPr>
            <w:r w:rsidRPr="00762494">
              <w:rPr>
                <w:sz w:val="20"/>
                <w:szCs w:val="20"/>
              </w:rPr>
              <w:t>17,3</w:t>
            </w:r>
          </w:p>
        </w:tc>
        <w:tc>
          <w:tcPr>
            <w:tcW w:w="700" w:type="pct"/>
            <w:tcBorders>
              <w:top w:val="nil"/>
              <w:left w:val="nil"/>
              <w:bottom w:val="nil"/>
              <w:right w:val="nil"/>
            </w:tcBorders>
            <w:vAlign w:val="bottom"/>
            <w:hideMark/>
          </w:tcPr>
          <w:p w14:paraId="6A13177F" w14:textId="77777777" w:rsidR="00762494" w:rsidRPr="00762494" w:rsidRDefault="00762494" w:rsidP="00762494">
            <w:pPr>
              <w:spacing w:before="20" w:after="20"/>
              <w:ind w:right="-1"/>
              <w:jc w:val="right"/>
              <w:rPr>
                <w:sz w:val="20"/>
                <w:szCs w:val="20"/>
                <w:lang w:val="ky-KG"/>
              </w:rPr>
            </w:pPr>
            <w:r w:rsidRPr="00762494">
              <w:rPr>
                <w:sz w:val="20"/>
                <w:szCs w:val="20"/>
              </w:rPr>
              <w:t>18,4</w:t>
            </w:r>
          </w:p>
        </w:tc>
      </w:tr>
      <w:tr w:rsidR="00762494" w:rsidRPr="00762494" w14:paraId="2E706E92" w14:textId="77777777" w:rsidTr="00CE674C">
        <w:tc>
          <w:tcPr>
            <w:tcW w:w="2052" w:type="pct"/>
            <w:tcBorders>
              <w:top w:val="nil"/>
              <w:left w:val="nil"/>
              <w:bottom w:val="nil"/>
              <w:right w:val="nil"/>
            </w:tcBorders>
            <w:vAlign w:val="bottom"/>
            <w:hideMark/>
          </w:tcPr>
          <w:p w14:paraId="3F66837A" w14:textId="77777777" w:rsidR="00762494" w:rsidRPr="00762494" w:rsidRDefault="00762494" w:rsidP="00762494">
            <w:pPr>
              <w:shd w:val="clear" w:color="auto" w:fill="FFFFFF"/>
              <w:spacing w:before="20" w:after="20"/>
              <w:ind w:left="170" w:hanging="113"/>
              <w:rPr>
                <w:sz w:val="20"/>
                <w:szCs w:val="20"/>
                <w:lang w:val="ky-KG"/>
              </w:rPr>
            </w:pPr>
            <w:r w:rsidRPr="00762494">
              <w:rPr>
                <w:sz w:val="20"/>
                <w:szCs w:val="20"/>
                <w:lang w:val="ky-KG"/>
              </w:rPr>
              <w:t xml:space="preserve">Иштетүү өндүрүшү </w:t>
            </w:r>
          </w:p>
        </w:tc>
        <w:tc>
          <w:tcPr>
            <w:tcW w:w="760" w:type="pct"/>
            <w:tcBorders>
              <w:top w:val="nil"/>
              <w:left w:val="nil"/>
              <w:bottom w:val="nil"/>
              <w:right w:val="nil"/>
            </w:tcBorders>
            <w:vAlign w:val="bottom"/>
            <w:hideMark/>
          </w:tcPr>
          <w:p w14:paraId="5ACEC3CC" w14:textId="77777777" w:rsidR="00762494" w:rsidRPr="00762494" w:rsidRDefault="00762494" w:rsidP="00762494">
            <w:pPr>
              <w:spacing w:before="20" w:after="20"/>
              <w:ind w:right="-1"/>
              <w:jc w:val="right"/>
              <w:rPr>
                <w:sz w:val="20"/>
                <w:szCs w:val="20"/>
                <w:lang w:val="ky-KG"/>
              </w:rPr>
            </w:pPr>
            <w:r w:rsidRPr="00762494">
              <w:rPr>
                <w:sz w:val="20"/>
                <w:szCs w:val="20"/>
              </w:rPr>
              <w:t>5 811,9</w:t>
            </w:r>
          </w:p>
        </w:tc>
        <w:tc>
          <w:tcPr>
            <w:tcW w:w="682" w:type="pct"/>
            <w:tcBorders>
              <w:top w:val="nil"/>
              <w:left w:val="nil"/>
              <w:bottom w:val="nil"/>
              <w:right w:val="nil"/>
            </w:tcBorders>
            <w:vAlign w:val="center"/>
            <w:hideMark/>
          </w:tcPr>
          <w:p w14:paraId="493A5934" w14:textId="77777777" w:rsidR="00762494" w:rsidRPr="00762494" w:rsidRDefault="00762494" w:rsidP="00762494">
            <w:pPr>
              <w:spacing w:before="20" w:after="20"/>
              <w:ind w:right="-1"/>
              <w:jc w:val="right"/>
              <w:rPr>
                <w:sz w:val="20"/>
                <w:szCs w:val="20"/>
                <w:lang w:val="ky-KG"/>
              </w:rPr>
            </w:pPr>
            <w:r w:rsidRPr="00762494">
              <w:rPr>
                <w:sz w:val="20"/>
                <w:szCs w:val="20"/>
              </w:rPr>
              <w:t>11 917,4</w:t>
            </w:r>
          </w:p>
        </w:tc>
        <w:tc>
          <w:tcPr>
            <w:tcW w:w="806" w:type="pct"/>
            <w:tcBorders>
              <w:top w:val="nil"/>
              <w:left w:val="nil"/>
              <w:bottom w:val="nil"/>
              <w:right w:val="nil"/>
            </w:tcBorders>
            <w:vAlign w:val="bottom"/>
            <w:hideMark/>
          </w:tcPr>
          <w:p w14:paraId="5E7CEF8A" w14:textId="77777777" w:rsidR="00762494" w:rsidRPr="00762494" w:rsidRDefault="00762494" w:rsidP="00762494">
            <w:pPr>
              <w:spacing w:before="20" w:after="20"/>
              <w:ind w:right="-1"/>
              <w:jc w:val="right"/>
              <w:rPr>
                <w:sz w:val="20"/>
                <w:szCs w:val="20"/>
                <w:lang w:val="ky-KG"/>
              </w:rPr>
            </w:pPr>
            <w:r w:rsidRPr="00762494">
              <w:rPr>
                <w:sz w:val="20"/>
                <w:szCs w:val="20"/>
              </w:rPr>
              <w:t>4,3</w:t>
            </w:r>
          </w:p>
        </w:tc>
        <w:tc>
          <w:tcPr>
            <w:tcW w:w="700" w:type="pct"/>
            <w:tcBorders>
              <w:top w:val="nil"/>
              <w:left w:val="nil"/>
              <w:bottom w:val="nil"/>
              <w:right w:val="nil"/>
            </w:tcBorders>
            <w:vAlign w:val="bottom"/>
            <w:hideMark/>
          </w:tcPr>
          <w:p w14:paraId="79FE5E31" w14:textId="77777777" w:rsidR="00762494" w:rsidRPr="00762494" w:rsidRDefault="00762494" w:rsidP="00762494">
            <w:pPr>
              <w:spacing w:before="20" w:after="20"/>
              <w:ind w:right="-1"/>
              <w:jc w:val="right"/>
              <w:rPr>
                <w:sz w:val="20"/>
                <w:szCs w:val="20"/>
                <w:lang w:val="ky-KG"/>
              </w:rPr>
            </w:pPr>
            <w:r w:rsidRPr="00762494">
              <w:rPr>
                <w:sz w:val="20"/>
                <w:szCs w:val="20"/>
              </w:rPr>
              <w:t>5,6</w:t>
            </w:r>
          </w:p>
        </w:tc>
      </w:tr>
      <w:tr w:rsidR="00762494" w:rsidRPr="00762494" w14:paraId="1B68C96F" w14:textId="77777777" w:rsidTr="00CE674C">
        <w:trPr>
          <w:trHeight w:val="531"/>
        </w:trPr>
        <w:tc>
          <w:tcPr>
            <w:tcW w:w="2052" w:type="pct"/>
            <w:tcBorders>
              <w:top w:val="nil"/>
              <w:left w:val="nil"/>
              <w:bottom w:val="nil"/>
              <w:right w:val="nil"/>
            </w:tcBorders>
            <w:hideMark/>
          </w:tcPr>
          <w:p w14:paraId="2A4E98C1" w14:textId="77777777" w:rsidR="00762494" w:rsidRPr="00762494" w:rsidRDefault="00762494" w:rsidP="00762494">
            <w:pPr>
              <w:shd w:val="clear" w:color="auto" w:fill="FFFFFF"/>
              <w:spacing w:before="20" w:after="20"/>
              <w:ind w:left="170" w:hanging="113"/>
              <w:rPr>
                <w:sz w:val="20"/>
                <w:szCs w:val="20"/>
                <w:lang w:val="ky-KG"/>
              </w:rPr>
            </w:pPr>
            <w:r w:rsidRPr="00762494">
              <w:rPr>
                <w:sz w:val="20"/>
                <w:szCs w:val="20"/>
                <w:lang w:val="ky-KG"/>
              </w:rPr>
              <w:t xml:space="preserve">Электр энергия, газ, буу жана кондицияланган аба менен камсыздоо (жабдуу) </w:t>
            </w:r>
          </w:p>
        </w:tc>
        <w:tc>
          <w:tcPr>
            <w:tcW w:w="760" w:type="pct"/>
            <w:tcBorders>
              <w:top w:val="nil"/>
              <w:left w:val="nil"/>
              <w:bottom w:val="nil"/>
              <w:right w:val="nil"/>
            </w:tcBorders>
            <w:vAlign w:val="bottom"/>
            <w:hideMark/>
          </w:tcPr>
          <w:p w14:paraId="2446E30E" w14:textId="77777777" w:rsidR="00762494" w:rsidRPr="00762494" w:rsidRDefault="00762494" w:rsidP="00762494">
            <w:pPr>
              <w:spacing w:before="20" w:after="20"/>
              <w:ind w:right="-1"/>
              <w:jc w:val="right"/>
              <w:rPr>
                <w:sz w:val="20"/>
                <w:szCs w:val="20"/>
                <w:lang w:val="ky-KG"/>
              </w:rPr>
            </w:pPr>
            <w:r w:rsidRPr="00762494">
              <w:rPr>
                <w:sz w:val="20"/>
                <w:szCs w:val="20"/>
              </w:rPr>
              <w:t>10 009,8</w:t>
            </w:r>
          </w:p>
        </w:tc>
        <w:tc>
          <w:tcPr>
            <w:tcW w:w="682" w:type="pct"/>
            <w:tcBorders>
              <w:top w:val="nil"/>
              <w:left w:val="nil"/>
              <w:bottom w:val="nil"/>
              <w:right w:val="nil"/>
            </w:tcBorders>
            <w:vAlign w:val="bottom"/>
            <w:hideMark/>
          </w:tcPr>
          <w:p w14:paraId="4E8159BD" w14:textId="77777777" w:rsidR="00762494" w:rsidRPr="00762494" w:rsidRDefault="00762494" w:rsidP="00762494">
            <w:pPr>
              <w:spacing w:before="20" w:after="20"/>
              <w:ind w:right="-1"/>
              <w:jc w:val="right"/>
              <w:rPr>
                <w:sz w:val="20"/>
                <w:szCs w:val="20"/>
                <w:lang w:val="ky-KG"/>
              </w:rPr>
            </w:pPr>
            <w:r w:rsidRPr="00762494">
              <w:rPr>
                <w:sz w:val="20"/>
                <w:szCs w:val="20"/>
              </w:rPr>
              <w:t>17 425,3</w:t>
            </w:r>
          </w:p>
        </w:tc>
        <w:tc>
          <w:tcPr>
            <w:tcW w:w="806" w:type="pct"/>
            <w:tcBorders>
              <w:top w:val="nil"/>
              <w:left w:val="nil"/>
              <w:bottom w:val="nil"/>
              <w:right w:val="nil"/>
            </w:tcBorders>
            <w:vAlign w:val="bottom"/>
            <w:hideMark/>
          </w:tcPr>
          <w:p w14:paraId="535C96B4" w14:textId="77777777" w:rsidR="00762494" w:rsidRPr="00762494" w:rsidRDefault="00762494" w:rsidP="00762494">
            <w:pPr>
              <w:spacing w:before="20" w:after="20"/>
              <w:ind w:right="-1"/>
              <w:jc w:val="right"/>
              <w:rPr>
                <w:sz w:val="20"/>
                <w:szCs w:val="20"/>
                <w:lang w:val="ky-KG"/>
              </w:rPr>
            </w:pPr>
            <w:r w:rsidRPr="00762494">
              <w:rPr>
                <w:sz w:val="20"/>
                <w:szCs w:val="20"/>
              </w:rPr>
              <w:t>7,4</w:t>
            </w:r>
          </w:p>
        </w:tc>
        <w:tc>
          <w:tcPr>
            <w:tcW w:w="700" w:type="pct"/>
            <w:tcBorders>
              <w:top w:val="nil"/>
              <w:left w:val="nil"/>
              <w:bottom w:val="nil"/>
              <w:right w:val="nil"/>
            </w:tcBorders>
            <w:vAlign w:val="bottom"/>
            <w:hideMark/>
          </w:tcPr>
          <w:p w14:paraId="220E5893" w14:textId="77777777" w:rsidR="00762494" w:rsidRPr="00762494" w:rsidRDefault="00762494" w:rsidP="00762494">
            <w:pPr>
              <w:spacing w:before="20" w:after="20"/>
              <w:ind w:right="-1"/>
              <w:jc w:val="right"/>
              <w:rPr>
                <w:sz w:val="20"/>
                <w:szCs w:val="20"/>
                <w:lang w:val="ky-KG"/>
              </w:rPr>
            </w:pPr>
            <w:r w:rsidRPr="00762494">
              <w:rPr>
                <w:sz w:val="20"/>
                <w:szCs w:val="20"/>
              </w:rPr>
              <w:t>8,1</w:t>
            </w:r>
          </w:p>
        </w:tc>
      </w:tr>
      <w:tr w:rsidR="00762494" w:rsidRPr="00762494" w14:paraId="26F08361" w14:textId="77777777" w:rsidTr="00B578B8">
        <w:trPr>
          <w:trHeight w:val="260"/>
        </w:trPr>
        <w:tc>
          <w:tcPr>
            <w:tcW w:w="2052" w:type="pct"/>
            <w:tcBorders>
              <w:top w:val="nil"/>
              <w:left w:val="nil"/>
              <w:bottom w:val="nil"/>
              <w:right w:val="nil"/>
            </w:tcBorders>
            <w:hideMark/>
          </w:tcPr>
          <w:p w14:paraId="1E046C7C" w14:textId="77777777" w:rsidR="00762494" w:rsidRPr="00762494" w:rsidRDefault="00762494" w:rsidP="00762494">
            <w:pPr>
              <w:shd w:val="clear" w:color="auto" w:fill="FFFFFF"/>
              <w:spacing w:before="20" w:after="20"/>
              <w:ind w:left="170" w:hanging="113"/>
              <w:rPr>
                <w:sz w:val="20"/>
                <w:szCs w:val="20"/>
                <w:lang w:val="ky-KG"/>
              </w:rPr>
            </w:pPr>
            <w:r w:rsidRPr="00762494">
              <w:rPr>
                <w:sz w:val="20"/>
                <w:szCs w:val="20"/>
                <w:lang w:val="ky-KG"/>
              </w:rPr>
              <w:t>Суу менен жабдуу, тазалоо, калдыктарды иштетүү жана кайра пайдалануучу чийки затты алуу</w:t>
            </w:r>
          </w:p>
        </w:tc>
        <w:tc>
          <w:tcPr>
            <w:tcW w:w="760" w:type="pct"/>
            <w:tcBorders>
              <w:top w:val="nil"/>
              <w:left w:val="nil"/>
              <w:bottom w:val="nil"/>
              <w:right w:val="nil"/>
            </w:tcBorders>
            <w:vAlign w:val="bottom"/>
          </w:tcPr>
          <w:p w14:paraId="0725CF08" w14:textId="77777777" w:rsidR="00762494" w:rsidRPr="00762494" w:rsidRDefault="00762494" w:rsidP="00762494">
            <w:pPr>
              <w:spacing w:before="20" w:after="20"/>
              <w:ind w:right="-1"/>
              <w:jc w:val="right"/>
              <w:rPr>
                <w:sz w:val="20"/>
                <w:szCs w:val="20"/>
                <w:lang w:val="ky-KG"/>
              </w:rPr>
            </w:pPr>
            <w:r w:rsidRPr="00762494">
              <w:rPr>
                <w:sz w:val="20"/>
                <w:szCs w:val="20"/>
              </w:rPr>
              <w:t>2 447,9</w:t>
            </w:r>
          </w:p>
        </w:tc>
        <w:tc>
          <w:tcPr>
            <w:tcW w:w="682" w:type="pct"/>
            <w:tcBorders>
              <w:top w:val="nil"/>
              <w:left w:val="nil"/>
              <w:bottom w:val="nil"/>
              <w:right w:val="nil"/>
            </w:tcBorders>
            <w:vAlign w:val="bottom"/>
          </w:tcPr>
          <w:p w14:paraId="76D17624" w14:textId="77777777" w:rsidR="00762494" w:rsidRPr="00762494" w:rsidRDefault="00762494" w:rsidP="00762494">
            <w:pPr>
              <w:spacing w:before="20" w:after="20"/>
              <w:ind w:right="-1"/>
              <w:jc w:val="right"/>
              <w:rPr>
                <w:sz w:val="20"/>
                <w:szCs w:val="20"/>
                <w:lang w:val="ky-KG"/>
              </w:rPr>
            </w:pPr>
            <w:r w:rsidRPr="00762494">
              <w:rPr>
                <w:sz w:val="20"/>
                <w:szCs w:val="20"/>
              </w:rPr>
              <w:t>4 335,9</w:t>
            </w:r>
          </w:p>
        </w:tc>
        <w:tc>
          <w:tcPr>
            <w:tcW w:w="806" w:type="pct"/>
            <w:tcBorders>
              <w:top w:val="nil"/>
              <w:left w:val="nil"/>
              <w:bottom w:val="nil"/>
              <w:right w:val="nil"/>
            </w:tcBorders>
            <w:vAlign w:val="bottom"/>
          </w:tcPr>
          <w:p w14:paraId="23A89ADE" w14:textId="77777777" w:rsidR="00762494" w:rsidRPr="00762494" w:rsidRDefault="00762494" w:rsidP="00762494">
            <w:pPr>
              <w:spacing w:before="20" w:after="20"/>
              <w:ind w:right="-1"/>
              <w:jc w:val="right"/>
              <w:rPr>
                <w:sz w:val="20"/>
                <w:szCs w:val="20"/>
                <w:lang w:val="ky-KG"/>
              </w:rPr>
            </w:pPr>
            <w:r w:rsidRPr="00762494">
              <w:rPr>
                <w:sz w:val="20"/>
                <w:szCs w:val="20"/>
              </w:rPr>
              <w:t>1,8</w:t>
            </w:r>
          </w:p>
        </w:tc>
        <w:tc>
          <w:tcPr>
            <w:tcW w:w="700" w:type="pct"/>
            <w:tcBorders>
              <w:top w:val="nil"/>
              <w:left w:val="nil"/>
              <w:bottom w:val="nil"/>
              <w:right w:val="nil"/>
            </w:tcBorders>
            <w:vAlign w:val="bottom"/>
          </w:tcPr>
          <w:p w14:paraId="31DA836C" w14:textId="77777777" w:rsidR="00762494" w:rsidRPr="00762494" w:rsidRDefault="00762494" w:rsidP="00762494">
            <w:pPr>
              <w:spacing w:before="20" w:after="20"/>
              <w:ind w:right="-1"/>
              <w:jc w:val="right"/>
              <w:rPr>
                <w:sz w:val="20"/>
                <w:szCs w:val="20"/>
                <w:lang w:val="ky-KG"/>
              </w:rPr>
            </w:pPr>
            <w:r w:rsidRPr="00762494">
              <w:rPr>
                <w:sz w:val="20"/>
                <w:szCs w:val="20"/>
              </w:rPr>
              <w:t>2,0</w:t>
            </w:r>
          </w:p>
        </w:tc>
      </w:tr>
      <w:tr w:rsidR="00762494" w:rsidRPr="00762494" w14:paraId="2BD3FF18" w14:textId="77777777" w:rsidTr="00CE674C">
        <w:tc>
          <w:tcPr>
            <w:tcW w:w="2052" w:type="pct"/>
            <w:tcBorders>
              <w:top w:val="nil"/>
              <w:left w:val="nil"/>
              <w:bottom w:val="nil"/>
              <w:right w:val="nil"/>
            </w:tcBorders>
            <w:vAlign w:val="bottom"/>
            <w:hideMark/>
          </w:tcPr>
          <w:p w14:paraId="73ECDC1A" w14:textId="77777777" w:rsidR="00762494" w:rsidRPr="00762494" w:rsidRDefault="00762494" w:rsidP="00762494">
            <w:pPr>
              <w:shd w:val="clear" w:color="auto" w:fill="FFFFFF"/>
              <w:spacing w:before="20" w:after="20"/>
              <w:ind w:left="170" w:hanging="113"/>
              <w:rPr>
                <w:sz w:val="20"/>
                <w:szCs w:val="20"/>
                <w:lang w:val="ky-KG"/>
              </w:rPr>
            </w:pPr>
            <w:r w:rsidRPr="00762494">
              <w:rPr>
                <w:sz w:val="20"/>
                <w:szCs w:val="20"/>
                <w:lang w:val="ky-KG"/>
              </w:rPr>
              <w:t xml:space="preserve">Дүң жана чекене соода; автомобилдерди жана мотоциклдерди оңдоо </w:t>
            </w:r>
          </w:p>
        </w:tc>
        <w:tc>
          <w:tcPr>
            <w:tcW w:w="760" w:type="pct"/>
            <w:tcBorders>
              <w:top w:val="nil"/>
              <w:left w:val="nil"/>
              <w:bottom w:val="nil"/>
              <w:right w:val="nil"/>
            </w:tcBorders>
            <w:vAlign w:val="bottom"/>
            <w:hideMark/>
          </w:tcPr>
          <w:p w14:paraId="60C4D6AB" w14:textId="77777777" w:rsidR="00762494" w:rsidRPr="00762494" w:rsidRDefault="00762494" w:rsidP="00762494">
            <w:pPr>
              <w:spacing w:before="20" w:after="20"/>
              <w:ind w:right="-1"/>
              <w:jc w:val="right"/>
              <w:rPr>
                <w:sz w:val="20"/>
                <w:szCs w:val="20"/>
                <w:lang w:val="ky-KG"/>
              </w:rPr>
            </w:pPr>
            <w:r w:rsidRPr="00762494">
              <w:rPr>
                <w:sz w:val="20"/>
                <w:szCs w:val="20"/>
              </w:rPr>
              <w:t>10 773,9</w:t>
            </w:r>
          </w:p>
        </w:tc>
        <w:tc>
          <w:tcPr>
            <w:tcW w:w="682" w:type="pct"/>
            <w:tcBorders>
              <w:top w:val="nil"/>
              <w:left w:val="nil"/>
              <w:bottom w:val="nil"/>
              <w:right w:val="nil"/>
            </w:tcBorders>
            <w:vAlign w:val="bottom"/>
            <w:hideMark/>
          </w:tcPr>
          <w:p w14:paraId="7A6C3675" w14:textId="77777777" w:rsidR="00762494" w:rsidRPr="00762494" w:rsidRDefault="00762494" w:rsidP="00762494">
            <w:pPr>
              <w:spacing w:before="20" w:after="20"/>
              <w:ind w:right="-1"/>
              <w:jc w:val="right"/>
              <w:rPr>
                <w:sz w:val="20"/>
                <w:szCs w:val="20"/>
                <w:lang w:val="ky-KG"/>
              </w:rPr>
            </w:pPr>
            <w:r w:rsidRPr="00762494">
              <w:rPr>
                <w:sz w:val="20"/>
                <w:szCs w:val="20"/>
              </w:rPr>
              <w:t>4 727,6</w:t>
            </w:r>
          </w:p>
        </w:tc>
        <w:tc>
          <w:tcPr>
            <w:tcW w:w="806" w:type="pct"/>
            <w:tcBorders>
              <w:top w:val="nil"/>
              <w:left w:val="nil"/>
              <w:bottom w:val="nil"/>
              <w:right w:val="nil"/>
            </w:tcBorders>
            <w:vAlign w:val="bottom"/>
            <w:hideMark/>
          </w:tcPr>
          <w:p w14:paraId="24722CA1" w14:textId="77777777" w:rsidR="00762494" w:rsidRPr="00762494" w:rsidRDefault="00762494" w:rsidP="00762494">
            <w:pPr>
              <w:spacing w:before="20" w:after="20"/>
              <w:ind w:right="-1"/>
              <w:jc w:val="right"/>
              <w:rPr>
                <w:sz w:val="20"/>
                <w:szCs w:val="20"/>
                <w:lang w:val="ky-KG"/>
              </w:rPr>
            </w:pPr>
            <w:r w:rsidRPr="00762494">
              <w:rPr>
                <w:sz w:val="20"/>
                <w:szCs w:val="20"/>
              </w:rPr>
              <w:t>8,0</w:t>
            </w:r>
          </w:p>
        </w:tc>
        <w:tc>
          <w:tcPr>
            <w:tcW w:w="700" w:type="pct"/>
            <w:tcBorders>
              <w:top w:val="nil"/>
              <w:left w:val="nil"/>
              <w:bottom w:val="nil"/>
              <w:right w:val="nil"/>
            </w:tcBorders>
            <w:vAlign w:val="bottom"/>
            <w:hideMark/>
          </w:tcPr>
          <w:p w14:paraId="4B26D55C" w14:textId="77777777" w:rsidR="00762494" w:rsidRPr="00762494" w:rsidRDefault="00762494" w:rsidP="00762494">
            <w:pPr>
              <w:spacing w:before="20" w:after="20"/>
              <w:ind w:right="-1"/>
              <w:jc w:val="right"/>
              <w:rPr>
                <w:sz w:val="20"/>
                <w:szCs w:val="20"/>
                <w:lang w:val="ky-KG"/>
              </w:rPr>
            </w:pPr>
            <w:r w:rsidRPr="00762494">
              <w:rPr>
                <w:sz w:val="20"/>
                <w:szCs w:val="20"/>
              </w:rPr>
              <w:t>2,2</w:t>
            </w:r>
          </w:p>
        </w:tc>
      </w:tr>
      <w:tr w:rsidR="00762494" w:rsidRPr="00762494" w14:paraId="25351822" w14:textId="77777777" w:rsidTr="00CE674C">
        <w:tc>
          <w:tcPr>
            <w:tcW w:w="2052" w:type="pct"/>
            <w:tcBorders>
              <w:top w:val="nil"/>
              <w:left w:val="nil"/>
              <w:bottom w:val="nil"/>
              <w:right w:val="nil"/>
            </w:tcBorders>
            <w:vAlign w:val="bottom"/>
            <w:hideMark/>
          </w:tcPr>
          <w:p w14:paraId="7EEDF8EF" w14:textId="77777777" w:rsidR="00762494" w:rsidRPr="00762494" w:rsidRDefault="00762494" w:rsidP="00762494">
            <w:pPr>
              <w:shd w:val="clear" w:color="auto" w:fill="FFFFFF"/>
              <w:spacing w:before="20" w:after="20"/>
              <w:ind w:left="170" w:hanging="113"/>
              <w:rPr>
                <w:sz w:val="20"/>
                <w:szCs w:val="20"/>
                <w:lang w:val="ky-KG"/>
              </w:rPr>
            </w:pPr>
            <w:r w:rsidRPr="00762494">
              <w:rPr>
                <w:sz w:val="20"/>
                <w:szCs w:val="20"/>
                <w:lang w:val="ky-KG"/>
              </w:rPr>
              <w:t xml:space="preserve">Транспорт ишмердиги жана жүктөрдү сактоо  </w:t>
            </w:r>
          </w:p>
        </w:tc>
        <w:tc>
          <w:tcPr>
            <w:tcW w:w="760" w:type="pct"/>
            <w:tcBorders>
              <w:top w:val="nil"/>
              <w:left w:val="nil"/>
              <w:bottom w:val="nil"/>
              <w:right w:val="nil"/>
            </w:tcBorders>
            <w:vAlign w:val="bottom"/>
            <w:hideMark/>
          </w:tcPr>
          <w:p w14:paraId="0A73D207" w14:textId="77777777" w:rsidR="00762494" w:rsidRPr="00762494" w:rsidRDefault="00762494" w:rsidP="00762494">
            <w:pPr>
              <w:spacing w:before="20" w:after="20"/>
              <w:ind w:right="-1"/>
              <w:jc w:val="right"/>
              <w:rPr>
                <w:sz w:val="20"/>
                <w:szCs w:val="20"/>
                <w:lang w:val="ky-KG"/>
              </w:rPr>
            </w:pPr>
            <w:r w:rsidRPr="00762494">
              <w:rPr>
                <w:sz w:val="20"/>
                <w:szCs w:val="20"/>
              </w:rPr>
              <w:t>9 830,1</w:t>
            </w:r>
          </w:p>
        </w:tc>
        <w:tc>
          <w:tcPr>
            <w:tcW w:w="682" w:type="pct"/>
            <w:tcBorders>
              <w:top w:val="nil"/>
              <w:left w:val="nil"/>
              <w:bottom w:val="nil"/>
              <w:right w:val="nil"/>
            </w:tcBorders>
            <w:vAlign w:val="center"/>
            <w:hideMark/>
          </w:tcPr>
          <w:p w14:paraId="184D0AEC" w14:textId="77777777" w:rsidR="00762494" w:rsidRPr="00762494" w:rsidRDefault="00762494" w:rsidP="00762494">
            <w:pPr>
              <w:spacing w:before="20" w:after="20"/>
              <w:ind w:right="-1"/>
              <w:jc w:val="right"/>
              <w:rPr>
                <w:sz w:val="20"/>
                <w:szCs w:val="20"/>
                <w:lang w:val="ky-KG"/>
              </w:rPr>
            </w:pPr>
            <w:r w:rsidRPr="00762494">
              <w:rPr>
                <w:sz w:val="20"/>
                <w:szCs w:val="20"/>
              </w:rPr>
              <w:t>21 357,5</w:t>
            </w:r>
          </w:p>
        </w:tc>
        <w:tc>
          <w:tcPr>
            <w:tcW w:w="806" w:type="pct"/>
            <w:tcBorders>
              <w:top w:val="nil"/>
              <w:left w:val="nil"/>
              <w:bottom w:val="nil"/>
              <w:right w:val="nil"/>
            </w:tcBorders>
            <w:vAlign w:val="bottom"/>
            <w:hideMark/>
          </w:tcPr>
          <w:p w14:paraId="5EA8B1EF" w14:textId="77777777" w:rsidR="00762494" w:rsidRPr="00762494" w:rsidRDefault="00762494" w:rsidP="00762494">
            <w:pPr>
              <w:spacing w:before="20" w:after="20"/>
              <w:ind w:right="-1"/>
              <w:jc w:val="right"/>
              <w:rPr>
                <w:sz w:val="20"/>
                <w:szCs w:val="20"/>
                <w:lang w:val="ky-KG"/>
              </w:rPr>
            </w:pPr>
            <w:r w:rsidRPr="00762494">
              <w:rPr>
                <w:sz w:val="20"/>
                <w:szCs w:val="20"/>
              </w:rPr>
              <w:t>7,3</w:t>
            </w:r>
          </w:p>
        </w:tc>
        <w:tc>
          <w:tcPr>
            <w:tcW w:w="700" w:type="pct"/>
            <w:tcBorders>
              <w:top w:val="nil"/>
              <w:left w:val="nil"/>
              <w:bottom w:val="nil"/>
              <w:right w:val="nil"/>
            </w:tcBorders>
            <w:vAlign w:val="bottom"/>
            <w:hideMark/>
          </w:tcPr>
          <w:p w14:paraId="08BF127E" w14:textId="77777777" w:rsidR="00762494" w:rsidRPr="00762494" w:rsidRDefault="00762494" w:rsidP="00762494">
            <w:pPr>
              <w:spacing w:before="20" w:after="20"/>
              <w:ind w:right="-1"/>
              <w:jc w:val="right"/>
              <w:rPr>
                <w:sz w:val="20"/>
                <w:szCs w:val="20"/>
                <w:lang w:val="ky-KG"/>
              </w:rPr>
            </w:pPr>
            <w:r w:rsidRPr="00762494">
              <w:rPr>
                <w:sz w:val="20"/>
                <w:szCs w:val="20"/>
              </w:rPr>
              <w:t>10,0</w:t>
            </w:r>
          </w:p>
        </w:tc>
      </w:tr>
      <w:tr w:rsidR="00762494" w:rsidRPr="00762494" w14:paraId="6F091017" w14:textId="77777777" w:rsidTr="00CE674C">
        <w:tc>
          <w:tcPr>
            <w:tcW w:w="2052" w:type="pct"/>
            <w:tcBorders>
              <w:top w:val="nil"/>
              <w:left w:val="nil"/>
              <w:bottom w:val="nil"/>
              <w:right w:val="nil"/>
            </w:tcBorders>
            <w:vAlign w:val="bottom"/>
            <w:hideMark/>
          </w:tcPr>
          <w:p w14:paraId="00EB9836" w14:textId="77777777" w:rsidR="00762494" w:rsidRPr="00762494" w:rsidRDefault="00762494" w:rsidP="00762494">
            <w:pPr>
              <w:shd w:val="clear" w:color="auto" w:fill="FFFFFF"/>
              <w:spacing w:before="20" w:after="20"/>
              <w:ind w:left="170" w:hanging="113"/>
              <w:rPr>
                <w:sz w:val="20"/>
                <w:szCs w:val="20"/>
                <w:lang w:val="ky-KG"/>
              </w:rPr>
            </w:pPr>
            <w:r w:rsidRPr="00762494">
              <w:rPr>
                <w:sz w:val="20"/>
                <w:szCs w:val="20"/>
                <w:lang w:val="ky-KG"/>
              </w:rPr>
              <w:lastRenderedPageBreak/>
              <w:t xml:space="preserve">Мейманканалардын жана ресторандардын ишмердиги </w:t>
            </w:r>
          </w:p>
        </w:tc>
        <w:tc>
          <w:tcPr>
            <w:tcW w:w="760" w:type="pct"/>
            <w:tcBorders>
              <w:top w:val="nil"/>
              <w:left w:val="nil"/>
              <w:bottom w:val="nil"/>
              <w:right w:val="nil"/>
            </w:tcBorders>
            <w:vAlign w:val="bottom"/>
            <w:hideMark/>
          </w:tcPr>
          <w:p w14:paraId="693B0A82" w14:textId="77777777" w:rsidR="00762494" w:rsidRPr="00762494" w:rsidRDefault="00762494" w:rsidP="00762494">
            <w:pPr>
              <w:spacing w:before="20" w:after="20"/>
              <w:ind w:right="-1"/>
              <w:jc w:val="right"/>
              <w:rPr>
                <w:sz w:val="20"/>
                <w:szCs w:val="20"/>
                <w:lang w:val="ky-KG"/>
              </w:rPr>
            </w:pPr>
            <w:r w:rsidRPr="00762494">
              <w:rPr>
                <w:sz w:val="20"/>
                <w:szCs w:val="20"/>
              </w:rPr>
              <w:t>2 391,6</w:t>
            </w:r>
          </w:p>
        </w:tc>
        <w:tc>
          <w:tcPr>
            <w:tcW w:w="682" w:type="pct"/>
            <w:tcBorders>
              <w:top w:val="nil"/>
              <w:left w:val="nil"/>
              <w:bottom w:val="nil"/>
              <w:right w:val="nil"/>
            </w:tcBorders>
            <w:vAlign w:val="center"/>
            <w:hideMark/>
          </w:tcPr>
          <w:p w14:paraId="190F1497" w14:textId="77777777" w:rsidR="00762494" w:rsidRPr="00762494" w:rsidRDefault="00762494" w:rsidP="00762494">
            <w:pPr>
              <w:spacing w:before="20" w:after="20"/>
              <w:ind w:right="-1"/>
              <w:jc w:val="right"/>
              <w:rPr>
                <w:sz w:val="20"/>
                <w:szCs w:val="20"/>
                <w:lang w:val="ky-KG"/>
              </w:rPr>
            </w:pPr>
            <w:r w:rsidRPr="00762494">
              <w:rPr>
                <w:sz w:val="20"/>
                <w:szCs w:val="20"/>
              </w:rPr>
              <w:t>3 776,7</w:t>
            </w:r>
          </w:p>
        </w:tc>
        <w:tc>
          <w:tcPr>
            <w:tcW w:w="806" w:type="pct"/>
            <w:tcBorders>
              <w:top w:val="nil"/>
              <w:left w:val="nil"/>
              <w:bottom w:val="nil"/>
              <w:right w:val="nil"/>
            </w:tcBorders>
            <w:vAlign w:val="bottom"/>
            <w:hideMark/>
          </w:tcPr>
          <w:p w14:paraId="7295B15B" w14:textId="77777777" w:rsidR="00762494" w:rsidRPr="00762494" w:rsidRDefault="00762494" w:rsidP="00762494">
            <w:pPr>
              <w:spacing w:before="20" w:after="20"/>
              <w:ind w:right="-1"/>
              <w:jc w:val="right"/>
              <w:rPr>
                <w:sz w:val="20"/>
                <w:szCs w:val="20"/>
                <w:lang w:val="ky-KG"/>
              </w:rPr>
            </w:pPr>
            <w:r w:rsidRPr="00762494">
              <w:rPr>
                <w:sz w:val="20"/>
                <w:szCs w:val="20"/>
              </w:rPr>
              <w:t>1,8</w:t>
            </w:r>
          </w:p>
        </w:tc>
        <w:tc>
          <w:tcPr>
            <w:tcW w:w="700" w:type="pct"/>
            <w:tcBorders>
              <w:top w:val="nil"/>
              <w:left w:val="nil"/>
              <w:bottom w:val="nil"/>
              <w:right w:val="nil"/>
            </w:tcBorders>
            <w:vAlign w:val="bottom"/>
            <w:hideMark/>
          </w:tcPr>
          <w:p w14:paraId="73C1DB5A" w14:textId="77777777" w:rsidR="00762494" w:rsidRPr="00762494" w:rsidRDefault="00762494" w:rsidP="00762494">
            <w:pPr>
              <w:spacing w:before="20" w:after="20"/>
              <w:ind w:right="-1"/>
              <w:jc w:val="right"/>
              <w:rPr>
                <w:sz w:val="20"/>
                <w:szCs w:val="20"/>
                <w:lang w:val="ky-KG"/>
              </w:rPr>
            </w:pPr>
            <w:r w:rsidRPr="00762494">
              <w:rPr>
                <w:sz w:val="20"/>
                <w:szCs w:val="20"/>
              </w:rPr>
              <w:t>1,8</w:t>
            </w:r>
          </w:p>
        </w:tc>
      </w:tr>
      <w:tr w:rsidR="00762494" w:rsidRPr="00762494" w14:paraId="0F6F34A3" w14:textId="77777777" w:rsidTr="00CE674C">
        <w:tc>
          <w:tcPr>
            <w:tcW w:w="2052" w:type="pct"/>
            <w:tcBorders>
              <w:top w:val="nil"/>
              <w:left w:val="nil"/>
              <w:bottom w:val="nil"/>
              <w:right w:val="nil"/>
            </w:tcBorders>
            <w:vAlign w:val="bottom"/>
            <w:hideMark/>
          </w:tcPr>
          <w:p w14:paraId="49BB410F" w14:textId="77777777" w:rsidR="00762494" w:rsidRPr="00762494" w:rsidRDefault="00762494" w:rsidP="00762494">
            <w:pPr>
              <w:shd w:val="clear" w:color="auto" w:fill="FFFFFF"/>
              <w:spacing w:before="20" w:after="20"/>
              <w:ind w:left="170" w:hanging="113"/>
              <w:rPr>
                <w:sz w:val="20"/>
                <w:szCs w:val="20"/>
                <w:lang w:val="ky-KG"/>
              </w:rPr>
            </w:pPr>
            <w:r w:rsidRPr="00762494">
              <w:rPr>
                <w:sz w:val="20"/>
                <w:szCs w:val="20"/>
                <w:lang w:val="ky-KG"/>
              </w:rPr>
              <w:t>Маалымат жана байланыш</w:t>
            </w:r>
          </w:p>
        </w:tc>
        <w:tc>
          <w:tcPr>
            <w:tcW w:w="760" w:type="pct"/>
            <w:tcBorders>
              <w:top w:val="nil"/>
              <w:left w:val="nil"/>
              <w:bottom w:val="nil"/>
              <w:right w:val="nil"/>
            </w:tcBorders>
            <w:vAlign w:val="bottom"/>
            <w:hideMark/>
          </w:tcPr>
          <w:p w14:paraId="2FBBBC49" w14:textId="77777777" w:rsidR="00762494" w:rsidRPr="00762494" w:rsidRDefault="00762494" w:rsidP="00762494">
            <w:pPr>
              <w:spacing w:before="20" w:after="20"/>
              <w:ind w:right="-1"/>
              <w:jc w:val="right"/>
              <w:rPr>
                <w:sz w:val="20"/>
                <w:szCs w:val="20"/>
                <w:lang w:val="ky-KG"/>
              </w:rPr>
            </w:pPr>
            <w:r w:rsidRPr="00762494">
              <w:rPr>
                <w:sz w:val="20"/>
                <w:szCs w:val="20"/>
              </w:rPr>
              <w:t>3 396,0</w:t>
            </w:r>
          </w:p>
        </w:tc>
        <w:tc>
          <w:tcPr>
            <w:tcW w:w="682" w:type="pct"/>
            <w:tcBorders>
              <w:top w:val="nil"/>
              <w:left w:val="nil"/>
              <w:bottom w:val="nil"/>
              <w:right w:val="nil"/>
            </w:tcBorders>
            <w:vAlign w:val="center"/>
            <w:hideMark/>
          </w:tcPr>
          <w:p w14:paraId="5032FC35" w14:textId="77777777" w:rsidR="00762494" w:rsidRPr="00762494" w:rsidRDefault="00762494" w:rsidP="00762494">
            <w:pPr>
              <w:spacing w:before="20" w:after="20"/>
              <w:ind w:right="-1"/>
              <w:jc w:val="right"/>
              <w:rPr>
                <w:sz w:val="20"/>
                <w:szCs w:val="20"/>
                <w:lang w:val="ky-KG"/>
              </w:rPr>
            </w:pPr>
            <w:r w:rsidRPr="00762494">
              <w:rPr>
                <w:sz w:val="20"/>
                <w:szCs w:val="20"/>
              </w:rPr>
              <w:t>4 017,3</w:t>
            </w:r>
          </w:p>
        </w:tc>
        <w:tc>
          <w:tcPr>
            <w:tcW w:w="806" w:type="pct"/>
            <w:tcBorders>
              <w:top w:val="nil"/>
              <w:left w:val="nil"/>
              <w:bottom w:val="nil"/>
              <w:right w:val="nil"/>
            </w:tcBorders>
            <w:vAlign w:val="bottom"/>
            <w:hideMark/>
          </w:tcPr>
          <w:p w14:paraId="4F02663A" w14:textId="77777777" w:rsidR="00762494" w:rsidRPr="00762494" w:rsidRDefault="00762494" w:rsidP="00762494">
            <w:pPr>
              <w:spacing w:before="20" w:after="20"/>
              <w:ind w:right="-1"/>
              <w:jc w:val="right"/>
              <w:rPr>
                <w:sz w:val="20"/>
                <w:szCs w:val="20"/>
                <w:lang w:val="ky-KG"/>
              </w:rPr>
            </w:pPr>
            <w:r w:rsidRPr="00762494">
              <w:rPr>
                <w:sz w:val="20"/>
                <w:szCs w:val="20"/>
              </w:rPr>
              <w:t>2,5</w:t>
            </w:r>
          </w:p>
        </w:tc>
        <w:tc>
          <w:tcPr>
            <w:tcW w:w="700" w:type="pct"/>
            <w:tcBorders>
              <w:top w:val="nil"/>
              <w:left w:val="nil"/>
              <w:bottom w:val="nil"/>
              <w:right w:val="nil"/>
            </w:tcBorders>
            <w:vAlign w:val="bottom"/>
            <w:hideMark/>
          </w:tcPr>
          <w:p w14:paraId="2A18AB45" w14:textId="77777777" w:rsidR="00762494" w:rsidRPr="00762494" w:rsidRDefault="00762494" w:rsidP="00762494">
            <w:pPr>
              <w:spacing w:before="20" w:after="20"/>
              <w:ind w:right="-1"/>
              <w:jc w:val="right"/>
              <w:rPr>
                <w:sz w:val="20"/>
                <w:szCs w:val="20"/>
                <w:lang w:val="ky-KG"/>
              </w:rPr>
            </w:pPr>
            <w:r w:rsidRPr="00762494">
              <w:rPr>
                <w:sz w:val="20"/>
                <w:szCs w:val="20"/>
              </w:rPr>
              <w:t>1,9</w:t>
            </w:r>
          </w:p>
        </w:tc>
      </w:tr>
      <w:tr w:rsidR="00762494" w:rsidRPr="00762494" w14:paraId="00A51DAF" w14:textId="77777777" w:rsidTr="00CE674C">
        <w:tc>
          <w:tcPr>
            <w:tcW w:w="2052" w:type="pct"/>
            <w:tcBorders>
              <w:top w:val="nil"/>
              <w:left w:val="nil"/>
              <w:bottom w:val="nil"/>
              <w:right w:val="nil"/>
            </w:tcBorders>
            <w:vAlign w:val="bottom"/>
            <w:hideMark/>
          </w:tcPr>
          <w:p w14:paraId="3842F807" w14:textId="77777777" w:rsidR="00762494" w:rsidRPr="00762494" w:rsidRDefault="00762494" w:rsidP="00762494">
            <w:pPr>
              <w:shd w:val="clear" w:color="auto" w:fill="FFFFFF"/>
              <w:spacing w:before="20" w:after="20"/>
              <w:ind w:left="170" w:hanging="113"/>
              <w:rPr>
                <w:sz w:val="20"/>
                <w:szCs w:val="20"/>
                <w:lang w:val="ky-KG"/>
              </w:rPr>
            </w:pPr>
            <w:r w:rsidRPr="00762494">
              <w:rPr>
                <w:sz w:val="20"/>
                <w:szCs w:val="20"/>
                <w:lang w:val="ky-KG"/>
              </w:rPr>
              <w:t xml:space="preserve">Финансылык ортомчулук жана камсыздандыруу </w:t>
            </w:r>
          </w:p>
        </w:tc>
        <w:tc>
          <w:tcPr>
            <w:tcW w:w="760" w:type="pct"/>
            <w:tcBorders>
              <w:top w:val="nil"/>
              <w:left w:val="nil"/>
              <w:bottom w:val="nil"/>
              <w:right w:val="nil"/>
            </w:tcBorders>
            <w:vAlign w:val="bottom"/>
            <w:hideMark/>
          </w:tcPr>
          <w:p w14:paraId="7C3201D3" w14:textId="77777777" w:rsidR="00762494" w:rsidRPr="00762494" w:rsidRDefault="00762494" w:rsidP="00762494">
            <w:pPr>
              <w:spacing w:before="20" w:after="20"/>
              <w:ind w:right="-1"/>
              <w:jc w:val="right"/>
              <w:rPr>
                <w:sz w:val="20"/>
                <w:szCs w:val="20"/>
                <w:lang w:val="ky-KG"/>
              </w:rPr>
            </w:pPr>
            <w:r w:rsidRPr="00762494">
              <w:rPr>
                <w:sz w:val="20"/>
                <w:szCs w:val="20"/>
              </w:rPr>
              <w:t>138,8</w:t>
            </w:r>
          </w:p>
        </w:tc>
        <w:tc>
          <w:tcPr>
            <w:tcW w:w="682" w:type="pct"/>
            <w:tcBorders>
              <w:top w:val="nil"/>
              <w:left w:val="nil"/>
              <w:bottom w:val="nil"/>
              <w:right w:val="nil"/>
            </w:tcBorders>
            <w:vAlign w:val="center"/>
            <w:hideMark/>
          </w:tcPr>
          <w:p w14:paraId="257D0154" w14:textId="77777777" w:rsidR="00762494" w:rsidRPr="00762494" w:rsidRDefault="00762494" w:rsidP="00762494">
            <w:pPr>
              <w:spacing w:before="20" w:after="20"/>
              <w:ind w:right="-1"/>
              <w:jc w:val="right"/>
              <w:rPr>
                <w:sz w:val="20"/>
                <w:szCs w:val="20"/>
                <w:lang w:val="ky-KG"/>
              </w:rPr>
            </w:pPr>
            <w:r w:rsidRPr="00762494">
              <w:rPr>
                <w:sz w:val="20"/>
                <w:szCs w:val="20"/>
              </w:rPr>
              <w:t>14,6</w:t>
            </w:r>
          </w:p>
        </w:tc>
        <w:tc>
          <w:tcPr>
            <w:tcW w:w="806" w:type="pct"/>
            <w:tcBorders>
              <w:top w:val="nil"/>
              <w:left w:val="nil"/>
              <w:bottom w:val="nil"/>
              <w:right w:val="nil"/>
            </w:tcBorders>
            <w:vAlign w:val="bottom"/>
            <w:hideMark/>
          </w:tcPr>
          <w:p w14:paraId="47A8A8CA" w14:textId="77777777" w:rsidR="00762494" w:rsidRPr="00762494" w:rsidRDefault="00762494" w:rsidP="00762494">
            <w:pPr>
              <w:spacing w:before="20" w:after="20"/>
              <w:ind w:right="-1"/>
              <w:jc w:val="right"/>
              <w:rPr>
                <w:sz w:val="20"/>
                <w:szCs w:val="20"/>
                <w:lang w:val="ky-KG"/>
              </w:rPr>
            </w:pPr>
            <w:r w:rsidRPr="00762494">
              <w:rPr>
                <w:sz w:val="20"/>
                <w:szCs w:val="20"/>
              </w:rPr>
              <w:t>0,1</w:t>
            </w:r>
          </w:p>
        </w:tc>
        <w:tc>
          <w:tcPr>
            <w:tcW w:w="700" w:type="pct"/>
            <w:tcBorders>
              <w:top w:val="nil"/>
              <w:left w:val="nil"/>
              <w:bottom w:val="nil"/>
              <w:right w:val="nil"/>
            </w:tcBorders>
            <w:vAlign w:val="bottom"/>
            <w:hideMark/>
          </w:tcPr>
          <w:p w14:paraId="2C602CD8" w14:textId="77777777" w:rsidR="00762494" w:rsidRPr="00762494" w:rsidRDefault="00762494" w:rsidP="00762494">
            <w:pPr>
              <w:spacing w:before="20" w:after="20"/>
              <w:ind w:right="-1"/>
              <w:jc w:val="right"/>
              <w:rPr>
                <w:sz w:val="20"/>
                <w:szCs w:val="20"/>
                <w:lang w:val="ky-KG"/>
              </w:rPr>
            </w:pPr>
            <w:r w:rsidRPr="00762494">
              <w:rPr>
                <w:sz w:val="20"/>
                <w:szCs w:val="20"/>
              </w:rPr>
              <w:t>0,0</w:t>
            </w:r>
          </w:p>
        </w:tc>
      </w:tr>
      <w:tr w:rsidR="00762494" w:rsidRPr="00762494" w14:paraId="5DA19456" w14:textId="77777777" w:rsidTr="00CE674C">
        <w:tc>
          <w:tcPr>
            <w:tcW w:w="2052" w:type="pct"/>
            <w:tcBorders>
              <w:top w:val="nil"/>
              <w:left w:val="nil"/>
              <w:bottom w:val="nil"/>
              <w:right w:val="nil"/>
            </w:tcBorders>
            <w:vAlign w:val="bottom"/>
            <w:hideMark/>
          </w:tcPr>
          <w:p w14:paraId="5970736D" w14:textId="77777777" w:rsidR="00762494" w:rsidRPr="00762494" w:rsidRDefault="00762494" w:rsidP="00762494">
            <w:pPr>
              <w:shd w:val="clear" w:color="auto" w:fill="FFFFFF"/>
              <w:spacing w:before="20" w:after="20"/>
              <w:ind w:left="170" w:hanging="113"/>
              <w:rPr>
                <w:sz w:val="20"/>
                <w:szCs w:val="20"/>
                <w:lang w:val="ky-KG"/>
              </w:rPr>
            </w:pPr>
            <w:r w:rsidRPr="00762494">
              <w:rPr>
                <w:sz w:val="20"/>
                <w:szCs w:val="20"/>
                <w:lang w:val="ky-KG"/>
              </w:rPr>
              <w:t xml:space="preserve">Кыймылсыз мүлк операциялары </w:t>
            </w:r>
          </w:p>
        </w:tc>
        <w:tc>
          <w:tcPr>
            <w:tcW w:w="760" w:type="pct"/>
            <w:tcBorders>
              <w:top w:val="nil"/>
              <w:left w:val="nil"/>
              <w:bottom w:val="nil"/>
              <w:right w:val="nil"/>
            </w:tcBorders>
            <w:vAlign w:val="bottom"/>
            <w:hideMark/>
          </w:tcPr>
          <w:p w14:paraId="4A0906EC" w14:textId="77777777" w:rsidR="00762494" w:rsidRPr="00762494" w:rsidRDefault="00762494" w:rsidP="00762494">
            <w:pPr>
              <w:spacing w:before="20" w:after="20"/>
              <w:ind w:right="-1"/>
              <w:jc w:val="right"/>
              <w:rPr>
                <w:sz w:val="20"/>
                <w:szCs w:val="20"/>
                <w:lang w:val="ky-KG"/>
              </w:rPr>
            </w:pPr>
            <w:r w:rsidRPr="00762494">
              <w:rPr>
                <w:sz w:val="20"/>
                <w:szCs w:val="20"/>
              </w:rPr>
              <w:t>1 274,8</w:t>
            </w:r>
          </w:p>
        </w:tc>
        <w:tc>
          <w:tcPr>
            <w:tcW w:w="682" w:type="pct"/>
            <w:tcBorders>
              <w:top w:val="nil"/>
              <w:left w:val="nil"/>
              <w:bottom w:val="nil"/>
              <w:right w:val="nil"/>
            </w:tcBorders>
            <w:vAlign w:val="center"/>
            <w:hideMark/>
          </w:tcPr>
          <w:p w14:paraId="575B675F" w14:textId="77777777" w:rsidR="00762494" w:rsidRPr="00762494" w:rsidRDefault="00762494" w:rsidP="00762494">
            <w:pPr>
              <w:spacing w:before="20" w:after="20"/>
              <w:ind w:right="-1"/>
              <w:jc w:val="right"/>
              <w:rPr>
                <w:sz w:val="20"/>
                <w:szCs w:val="20"/>
                <w:lang w:val="ky-KG"/>
              </w:rPr>
            </w:pPr>
            <w:r w:rsidRPr="00762494">
              <w:rPr>
                <w:sz w:val="20"/>
                <w:szCs w:val="20"/>
              </w:rPr>
              <w:t>2 080,1</w:t>
            </w:r>
          </w:p>
        </w:tc>
        <w:tc>
          <w:tcPr>
            <w:tcW w:w="806" w:type="pct"/>
            <w:tcBorders>
              <w:top w:val="nil"/>
              <w:left w:val="nil"/>
              <w:bottom w:val="nil"/>
              <w:right w:val="nil"/>
            </w:tcBorders>
            <w:vAlign w:val="bottom"/>
            <w:hideMark/>
          </w:tcPr>
          <w:p w14:paraId="689986F8" w14:textId="77777777" w:rsidR="00762494" w:rsidRPr="00762494" w:rsidRDefault="00762494" w:rsidP="00762494">
            <w:pPr>
              <w:spacing w:before="20" w:after="20"/>
              <w:ind w:right="-1"/>
              <w:jc w:val="right"/>
              <w:rPr>
                <w:sz w:val="20"/>
                <w:szCs w:val="20"/>
                <w:lang w:val="ky-KG"/>
              </w:rPr>
            </w:pPr>
            <w:r w:rsidRPr="00762494">
              <w:rPr>
                <w:sz w:val="20"/>
                <w:szCs w:val="20"/>
              </w:rPr>
              <w:t>0,9</w:t>
            </w:r>
          </w:p>
        </w:tc>
        <w:tc>
          <w:tcPr>
            <w:tcW w:w="700" w:type="pct"/>
            <w:tcBorders>
              <w:top w:val="nil"/>
              <w:left w:val="nil"/>
              <w:bottom w:val="nil"/>
              <w:right w:val="nil"/>
            </w:tcBorders>
            <w:vAlign w:val="bottom"/>
            <w:hideMark/>
          </w:tcPr>
          <w:p w14:paraId="64DBC1AA" w14:textId="77777777" w:rsidR="00762494" w:rsidRPr="00762494" w:rsidRDefault="00762494" w:rsidP="00762494">
            <w:pPr>
              <w:spacing w:before="20" w:after="20"/>
              <w:ind w:right="-1"/>
              <w:jc w:val="right"/>
              <w:rPr>
                <w:sz w:val="20"/>
                <w:szCs w:val="20"/>
                <w:lang w:val="ky-KG"/>
              </w:rPr>
            </w:pPr>
            <w:r w:rsidRPr="00762494">
              <w:rPr>
                <w:sz w:val="20"/>
                <w:szCs w:val="20"/>
              </w:rPr>
              <w:t>1,0</w:t>
            </w:r>
          </w:p>
        </w:tc>
      </w:tr>
      <w:tr w:rsidR="00762494" w:rsidRPr="00762494" w14:paraId="40ACD929" w14:textId="77777777" w:rsidTr="00CE674C">
        <w:tc>
          <w:tcPr>
            <w:tcW w:w="2052" w:type="pct"/>
            <w:tcBorders>
              <w:top w:val="nil"/>
              <w:left w:val="nil"/>
              <w:bottom w:val="nil"/>
              <w:right w:val="nil"/>
            </w:tcBorders>
            <w:vAlign w:val="bottom"/>
            <w:hideMark/>
          </w:tcPr>
          <w:p w14:paraId="1AC49191" w14:textId="77777777" w:rsidR="00762494" w:rsidRPr="00762494" w:rsidRDefault="00762494" w:rsidP="00762494">
            <w:pPr>
              <w:shd w:val="clear" w:color="auto" w:fill="FFFFFF"/>
              <w:spacing w:before="20" w:after="20"/>
              <w:ind w:left="170" w:hanging="113"/>
              <w:rPr>
                <w:sz w:val="20"/>
                <w:szCs w:val="20"/>
                <w:lang w:val="ky-KG"/>
              </w:rPr>
            </w:pPr>
            <w:r w:rsidRPr="00762494">
              <w:rPr>
                <w:sz w:val="20"/>
                <w:szCs w:val="20"/>
                <w:lang w:val="ky-KG"/>
              </w:rPr>
              <w:t>Кесиптик, илимий жана техникалык ишмердик</w:t>
            </w:r>
          </w:p>
        </w:tc>
        <w:tc>
          <w:tcPr>
            <w:tcW w:w="760" w:type="pct"/>
            <w:tcBorders>
              <w:top w:val="nil"/>
              <w:left w:val="nil"/>
              <w:bottom w:val="nil"/>
              <w:right w:val="nil"/>
            </w:tcBorders>
            <w:vAlign w:val="bottom"/>
            <w:hideMark/>
          </w:tcPr>
          <w:p w14:paraId="021137DA" w14:textId="77777777" w:rsidR="00762494" w:rsidRPr="00762494" w:rsidRDefault="00762494" w:rsidP="00762494">
            <w:pPr>
              <w:spacing w:before="20" w:after="20"/>
              <w:ind w:right="-1"/>
              <w:jc w:val="right"/>
              <w:rPr>
                <w:sz w:val="20"/>
                <w:szCs w:val="20"/>
                <w:lang w:val="ky-KG"/>
              </w:rPr>
            </w:pPr>
            <w:r w:rsidRPr="00762494">
              <w:rPr>
                <w:sz w:val="20"/>
                <w:szCs w:val="20"/>
                <w:lang w:val="ky-KG"/>
              </w:rPr>
              <w:t>157,6</w:t>
            </w:r>
          </w:p>
        </w:tc>
        <w:tc>
          <w:tcPr>
            <w:tcW w:w="682" w:type="pct"/>
            <w:tcBorders>
              <w:top w:val="nil"/>
              <w:left w:val="nil"/>
              <w:bottom w:val="nil"/>
              <w:right w:val="nil"/>
            </w:tcBorders>
            <w:vAlign w:val="center"/>
            <w:hideMark/>
          </w:tcPr>
          <w:p w14:paraId="6998674E" w14:textId="77777777" w:rsidR="00762494" w:rsidRPr="00762494" w:rsidRDefault="00762494" w:rsidP="00762494">
            <w:pPr>
              <w:spacing w:before="20" w:after="20"/>
              <w:ind w:right="-1"/>
              <w:jc w:val="right"/>
              <w:rPr>
                <w:sz w:val="20"/>
                <w:szCs w:val="20"/>
                <w:lang w:val="ky-KG"/>
              </w:rPr>
            </w:pPr>
            <w:r w:rsidRPr="00762494">
              <w:rPr>
                <w:sz w:val="20"/>
                <w:szCs w:val="20"/>
                <w:lang w:val="ky-KG"/>
              </w:rPr>
              <w:t>89,6</w:t>
            </w:r>
          </w:p>
        </w:tc>
        <w:tc>
          <w:tcPr>
            <w:tcW w:w="806" w:type="pct"/>
            <w:tcBorders>
              <w:top w:val="nil"/>
              <w:left w:val="nil"/>
              <w:bottom w:val="nil"/>
              <w:right w:val="nil"/>
            </w:tcBorders>
            <w:vAlign w:val="bottom"/>
            <w:hideMark/>
          </w:tcPr>
          <w:p w14:paraId="16C015A0" w14:textId="77777777" w:rsidR="00762494" w:rsidRPr="00762494" w:rsidRDefault="00762494" w:rsidP="00762494">
            <w:pPr>
              <w:spacing w:before="20" w:after="20"/>
              <w:ind w:right="-1"/>
              <w:jc w:val="right"/>
              <w:rPr>
                <w:sz w:val="20"/>
                <w:szCs w:val="20"/>
                <w:lang w:val="ky-KG"/>
              </w:rPr>
            </w:pPr>
            <w:r w:rsidRPr="00762494">
              <w:rPr>
                <w:sz w:val="20"/>
                <w:szCs w:val="20"/>
              </w:rPr>
              <w:t>0,1</w:t>
            </w:r>
          </w:p>
        </w:tc>
        <w:tc>
          <w:tcPr>
            <w:tcW w:w="700" w:type="pct"/>
            <w:tcBorders>
              <w:top w:val="nil"/>
              <w:left w:val="nil"/>
              <w:bottom w:val="nil"/>
              <w:right w:val="nil"/>
            </w:tcBorders>
            <w:vAlign w:val="bottom"/>
            <w:hideMark/>
          </w:tcPr>
          <w:p w14:paraId="620A5006" w14:textId="77777777" w:rsidR="00762494" w:rsidRPr="00762494" w:rsidRDefault="00762494" w:rsidP="00762494">
            <w:pPr>
              <w:spacing w:before="20" w:after="20"/>
              <w:ind w:right="-1"/>
              <w:jc w:val="right"/>
              <w:rPr>
                <w:sz w:val="20"/>
                <w:szCs w:val="20"/>
                <w:lang w:val="ky-KG"/>
              </w:rPr>
            </w:pPr>
            <w:r w:rsidRPr="00762494">
              <w:rPr>
                <w:sz w:val="20"/>
                <w:szCs w:val="20"/>
              </w:rPr>
              <w:t>0,0</w:t>
            </w:r>
          </w:p>
        </w:tc>
      </w:tr>
      <w:tr w:rsidR="00762494" w:rsidRPr="00762494" w14:paraId="11473170" w14:textId="77777777" w:rsidTr="00B578B8">
        <w:tc>
          <w:tcPr>
            <w:tcW w:w="2052" w:type="pct"/>
            <w:tcBorders>
              <w:top w:val="nil"/>
              <w:left w:val="nil"/>
              <w:bottom w:val="nil"/>
              <w:right w:val="nil"/>
            </w:tcBorders>
            <w:vAlign w:val="bottom"/>
            <w:hideMark/>
          </w:tcPr>
          <w:p w14:paraId="4213D1B6" w14:textId="77777777" w:rsidR="00762494" w:rsidRPr="00762494" w:rsidRDefault="00762494" w:rsidP="00762494">
            <w:pPr>
              <w:shd w:val="clear" w:color="auto" w:fill="FFFFFF"/>
              <w:spacing w:before="20" w:after="20"/>
              <w:ind w:left="170" w:hanging="113"/>
              <w:rPr>
                <w:sz w:val="20"/>
                <w:szCs w:val="20"/>
                <w:lang w:val="ky-KG"/>
              </w:rPr>
            </w:pPr>
            <w:r w:rsidRPr="00762494">
              <w:rPr>
                <w:sz w:val="20"/>
                <w:szCs w:val="20"/>
                <w:lang w:val="ky-KG"/>
              </w:rPr>
              <w:t>Административдик жана көмөкчү ишмердик</w:t>
            </w:r>
          </w:p>
        </w:tc>
        <w:tc>
          <w:tcPr>
            <w:tcW w:w="760" w:type="pct"/>
            <w:tcBorders>
              <w:top w:val="nil"/>
              <w:left w:val="nil"/>
              <w:bottom w:val="nil"/>
              <w:right w:val="nil"/>
            </w:tcBorders>
            <w:vAlign w:val="bottom"/>
            <w:hideMark/>
          </w:tcPr>
          <w:p w14:paraId="0D610877" w14:textId="77777777" w:rsidR="00762494" w:rsidRPr="00762494" w:rsidRDefault="00762494" w:rsidP="00762494">
            <w:pPr>
              <w:spacing w:before="20" w:after="20"/>
              <w:ind w:right="-1"/>
              <w:jc w:val="right"/>
              <w:rPr>
                <w:sz w:val="20"/>
                <w:szCs w:val="20"/>
                <w:lang w:val="ky-KG"/>
              </w:rPr>
            </w:pPr>
            <w:r w:rsidRPr="00762494">
              <w:rPr>
                <w:sz w:val="20"/>
                <w:szCs w:val="20"/>
                <w:lang w:val="ky-KG"/>
              </w:rPr>
              <w:t>24,1</w:t>
            </w:r>
          </w:p>
        </w:tc>
        <w:tc>
          <w:tcPr>
            <w:tcW w:w="682" w:type="pct"/>
            <w:tcBorders>
              <w:top w:val="nil"/>
              <w:left w:val="nil"/>
              <w:bottom w:val="nil"/>
              <w:right w:val="nil"/>
            </w:tcBorders>
            <w:vAlign w:val="bottom"/>
          </w:tcPr>
          <w:p w14:paraId="18E2C8CD" w14:textId="77777777" w:rsidR="00762494" w:rsidRPr="00762494" w:rsidRDefault="00762494" w:rsidP="00762494">
            <w:pPr>
              <w:spacing w:before="20" w:after="20"/>
              <w:ind w:right="-1"/>
              <w:jc w:val="right"/>
              <w:rPr>
                <w:sz w:val="20"/>
                <w:szCs w:val="20"/>
                <w:lang w:val="ky-KG"/>
              </w:rPr>
            </w:pPr>
            <w:r w:rsidRPr="00762494">
              <w:rPr>
                <w:sz w:val="20"/>
                <w:szCs w:val="20"/>
                <w:lang w:val="ky-KG"/>
              </w:rPr>
              <w:t>-</w:t>
            </w:r>
          </w:p>
        </w:tc>
        <w:tc>
          <w:tcPr>
            <w:tcW w:w="806" w:type="pct"/>
            <w:tcBorders>
              <w:top w:val="nil"/>
              <w:left w:val="nil"/>
              <w:bottom w:val="nil"/>
              <w:right w:val="nil"/>
            </w:tcBorders>
            <w:vAlign w:val="bottom"/>
            <w:hideMark/>
          </w:tcPr>
          <w:p w14:paraId="4F3E1838" w14:textId="77777777" w:rsidR="00762494" w:rsidRPr="00762494" w:rsidRDefault="00762494" w:rsidP="00762494">
            <w:pPr>
              <w:spacing w:before="20" w:after="20"/>
              <w:ind w:right="-1"/>
              <w:jc w:val="right"/>
              <w:rPr>
                <w:sz w:val="20"/>
                <w:szCs w:val="20"/>
              </w:rPr>
            </w:pPr>
            <w:r w:rsidRPr="00762494">
              <w:rPr>
                <w:sz w:val="20"/>
                <w:szCs w:val="20"/>
              </w:rPr>
              <w:t>0,0</w:t>
            </w:r>
          </w:p>
        </w:tc>
        <w:tc>
          <w:tcPr>
            <w:tcW w:w="700" w:type="pct"/>
            <w:tcBorders>
              <w:top w:val="nil"/>
              <w:left w:val="nil"/>
              <w:bottom w:val="nil"/>
              <w:right w:val="nil"/>
            </w:tcBorders>
            <w:vAlign w:val="bottom"/>
            <w:hideMark/>
          </w:tcPr>
          <w:p w14:paraId="1C33FB95" w14:textId="77777777" w:rsidR="00762494" w:rsidRPr="00762494" w:rsidRDefault="00762494" w:rsidP="00762494">
            <w:pPr>
              <w:spacing w:before="20" w:after="20"/>
              <w:ind w:right="-1"/>
              <w:jc w:val="right"/>
              <w:rPr>
                <w:sz w:val="20"/>
                <w:szCs w:val="20"/>
              </w:rPr>
            </w:pPr>
            <w:r w:rsidRPr="00762494">
              <w:rPr>
                <w:sz w:val="20"/>
                <w:szCs w:val="20"/>
              </w:rPr>
              <w:t>-</w:t>
            </w:r>
          </w:p>
        </w:tc>
      </w:tr>
      <w:tr w:rsidR="00762494" w:rsidRPr="00762494" w14:paraId="6E1482B9" w14:textId="77777777" w:rsidTr="00CE674C">
        <w:tc>
          <w:tcPr>
            <w:tcW w:w="2052" w:type="pct"/>
            <w:tcBorders>
              <w:top w:val="nil"/>
              <w:left w:val="nil"/>
              <w:bottom w:val="nil"/>
              <w:right w:val="nil"/>
            </w:tcBorders>
            <w:vAlign w:val="bottom"/>
            <w:hideMark/>
          </w:tcPr>
          <w:p w14:paraId="734052E7" w14:textId="77777777" w:rsidR="00762494" w:rsidRPr="00762494" w:rsidRDefault="00762494" w:rsidP="00762494">
            <w:pPr>
              <w:shd w:val="clear" w:color="auto" w:fill="FFFFFF"/>
              <w:spacing w:before="20" w:after="20"/>
              <w:ind w:left="170" w:hanging="113"/>
              <w:rPr>
                <w:sz w:val="20"/>
                <w:szCs w:val="20"/>
                <w:lang w:val="ky-KG"/>
              </w:rPr>
            </w:pPr>
            <w:r w:rsidRPr="00762494">
              <w:rPr>
                <w:sz w:val="20"/>
                <w:szCs w:val="20"/>
                <w:lang w:val="ky-KG"/>
              </w:rPr>
              <w:t>Мамлекеттик башкаруу жана коргоо, милдеттүү социалдык камсыздандыруу</w:t>
            </w:r>
          </w:p>
        </w:tc>
        <w:tc>
          <w:tcPr>
            <w:tcW w:w="760" w:type="pct"/>
            <w:tcBorders>
              <w:top w:val="nil"/>
              <w:left w:val="nil"/>
              <w:bottom w:val="nil"/>
              <w:right w:val="nil"/>
            </w:tcBorders>
            <w:vAlign w:val="bottom"/>
            <w:hideMark/>
          </w:tcPr>
          <w:p w14:paraId="05B9511F" w14:textId="77777777" w:rsidR="00762494" w:rsidRPr="00762494" w:rsidRDefault="00762494" w:rsidP="00762494">
            <w:pPr>
              <w:spacing w:before="20" w:after="20"/>
              <w:ind w:right="-1"/>
              <w:jc w:val="right"/>
              <w:rPr>
                <w:sz w:val="20"/>
                <w:szCs w:val="20"/>
                <w:lang w:val="ky-KG"/>
              </w:rPr>
            </w:pPr>
            <w:r w:rsidRPr="00762494">
              <w:rPr>
                <w:sz w:val="20"/>
                <w:szCs w:val="20"/>
              </w:rPr>
              <w:t>5 555,6</w:t>
            </w:r>
          </w:p>
        </w:tc>
        <w:tc>
          <w:tcPr>
            <w:tcW w:w="682" w:type="pct"/>
            <w:tcBorders>
              <w:top w:val="nil"/>
              <w:left w:val="nil"/>
              <w:bottom w:val="nil"/>
              <w:right w:val="nil"/>
            </w:tcBorders>
            <w:vAlign w:val="bottom"/>
            <w:hideMark/>
          </w:tcPr>
          <w:p w14:paraId="3169C6A3" w14:textId="77777777" w:rsidR="00762494" w:rsidRPr="00762494" w:rsidRDefault="00762494" w:rsidP="00762494">
            <w:pPr>
              <w:spacing w:before="20" w:after="20"/>
              <w:ind w:right="-1"/>
              <w:jc w:val="right"/>
              <w:rPr>
                <w:sz w:val="20"/>
                <w:szCs w:val="20"/>
                <w:lang w:val="ky-KG"/>
              </w:rPr>
            </w:pPr>
            <w:r w:rsidRPr="00762494">
              <w:rPr>
                <w:sz w:val="20"/>
                <w:szCs w:val="20"/>
                <w:lang w:val="ky-KG"/>
              </w:rPr>
              <w:t>7 905,9</w:t>
            </w:r>
          </w:p>
        </w:tc>
        <w:tc>
          <w:tcPr>
            <w:tcW w:w="806" w:type="pct"/>
            <w:tcBorders>
              <w:top w:val="nil"/>
              <w:left w:val="nil"/>
              <w:bottom w:val="nil"/>
              <w:right w:val="nil"/>
            </w:tcBorders>
            <w:vAlign w:val="bottom"/>
            <w:hideMark/>
          </w:tcPr>
          <w:p w14:paraId="41F633C8" w14:textId="77777777" w:rsidR="00762494" w:rsidRPr="00762494" w:rsidRDefault="00762494" w:rsidP="00762494">
            <w:pPr>
              <w:spacing w:before="20" w:after="20"/>
              <w:ind w:right="-1"/>
              <w:jc w:val="right"/>
              <w:rPr>
                <w:sz w:val="20"/>
                <w:szCs w:val="20"/>
                <w:lang w:val="ky-KG"/>
              </w:rPr>
            </w:pPr>
            <w:r w:rsidRPr="00762494">
              <w:rPr>
                <w:sz w:val="20"/>
                <w:szCs w:val="20"/>
              </w:rPr>
              <w:t>4,1</w:t>
            </w:r>
          </w:p>
        </w:tc>
        <w:tc>
          <w:tcPr>
            <w:tcW w:w="700" w:type="pct"/>
            <w:tcBorders>
              <w:top w:val="nil"/>
              <w:left w:val="nil"/>
              <w:bottom w:val="nil"/>
              <w:right w:val="nil"/>
            </w:tcBorders>
            <w:vAlign w:val="bottom"/>
            <w:hideMark/>
          </w:tcPr>
          <w:p w14:paraId="1D2D4DF5" w14:textId="77777777" w:rsidR="00762494" w:rsidRPr="00762494" w:rsidRDefault="00762494" w:rsidP="00762494">
            <w:pPr>
              <w:spacing w:before="20" w:after="20"/>
              <w:ind w:right="-1"/>
              <w:jc w:val="right"/>
              <w:rPr>
                <w:sz w:val="20"/>
                <w:szCs w:val="20"/>
                <w:lang w:val="ky-KG"/>
              </w:rPr>
            </w:pPr>
            <w:r w:rsidRPr="00762494">
              <w:rPr>
                <w:sz w:val="20"/>
                <w:szCs w:val="20"/>
              </w:rPr>
              <w:t>3,7</w:t>
            </w:r>
          </w:p>
        </w:tc>
      </w:tr>
      <w:tr w:rsidR="00762494" w:rsidRPr="00762494" w14:paraId="32F98709" w14:textId="77777777" w:rsidTr="00CE674C">
        <w:tc>
          <w:tcPr>
            <w:tcW w:w="2052" w:type="pct"/>
            <w:tcBorders>
              <w:top w:val="nil"/>
              <w:left w:val="nil"/>
              <w:bottom w:val="nil"/>
              <w:right w:val="nil"/>
            </w:tcBorders>
            <w:vAlign w:val="bottom"/>
            <w:hideMark/>
          </w:tcPr>
          <w:p w14:paraId="23E7E16E" w14:textId="77777777" w:rsidR="00762494" w:rsidRPr="00762494" w:rsidRDefault="00762494" w:rsidP="00762494">
            <w:pPr>
              <w:shd w:val="clear" w:color="auto" w:fill="FFFFFF"/>
              <w:spacing w:before="20" w:after="20"/>
              <w:ind w:left="170" w:hanging="113"/>
              <w:rPr>
                <w:sz w:val="20"/>
                <w:szCs w:val="20"/>
                <w:lang w:val="ky-KG"/>
              </w:rPr>
            </w:pPr>
            <w:r w:rsidRPr="00762494">
              <w:rPr>
                <w:sz w:val="20"/>
                <w:szCs w:val="20"/>
                <w:lang w:val="ky-KG"/>
              </w:rPr>
              <w:t>Билим берүү</w:t>
            </w:r>
          </w:p>
        </w:tc>
        <w:tc>
          <w:tcPr>
            <w:tcW w:w="760" w:type="pct"/>
            <w:tcBorders>
              <w:top w:val="nil"/>
              <w:left w:val="nil"/>
              <w:bottom w:val="nil"/>
              <w:right w:val="nil"/>
            </w:tcBorders>
            <w:vAlign w:val="bottom"/>
            <w:hideMark/>
          </w:tcPr>
          <w:p w14:paraId="11BFF3EF" w14:textId="77777777" w:rsidR="00762494" w:rsidRPr="00762494" w:rsidRDefault="00762494" w:rsidP="00762494">
            <w:pPr>
              <w:spacing w:before="20" w:after="20"/>
              <w:ind w:right="-1"/>
              <w:jc w:val="right"/>
              <w:rPr>
                <w:sz w:val="20"/>
                <w:szCs w:val="20"/>
                <w:lang w:val="ky-KG"/>
              </w:rPr>
            </w:pPr>
            <w:r w:rsidRPr="00762494">
              <w:rPr>
                <w:sz w:val="20"/>
                <w:szCs w:val="20"/>
              </w:rPr>
              <w:t>7 944,5</w:t>
            </w:r>
          </w:p>
        </w:tc>
        <w:tc>
          <w:tcPr>
            <w:tcW w:w="682" w:type="pct"/>
            <w:tcBorders>
              <w:top w:val="nil"/>
              <w:left w:val="nil"/>
              <w:bottom w:val="nil"/>
              <w:right w:val="nil"/>
            </w:tcBorders>
            <w:vAlign w:val="center"/>
            <w:hideMark/>
          </w:tcPr>
          <w:p w14:paraId="0BFDC96E" w14:textId="77777777" w:rsidR="00762494" w:rsidRPr="00762494" w:rsidRDefault="00762494" w:rsidP="00762494">
            <w:pPr>
              <w:spacing w:before="20" w:after="20"/>
              <w:ind w:right="-1"/>
              <w:jc w:val="right"/>
              <w:rPr>
                <w:sz w:val="20"/>
                <w:szCs w:val="20"/>
                <w:lang w:val="ky-KG"/>
              </w:rPr>
            </w:pPr>
            <w:r w:rsidRPr="00762494">
              <w:rPr>
                <w:sz w:val="20"/>
                <w:szCs w:val="20"/>
              </w:rPr>
              <w:t>9 971,9</w:t>
            </w:r>
          </w:p>
        </w:tc>
        <w:tc>
          <w:tcPr>
            <w:tcW w:w="806" w:type="pct"/>
            <w:tcBorders>
              <w:top w:val="nil"/>
              <w:left w:val="nil"/>
              <w:bottom w:val="nil"/>
              <w:right w:val="nil"/>
            </w:tcBorders>
            <w:vAlign w:val="bottom"/>
            <w:hideMark/>
          </w:tcPr>
          <w:p w14:paraId="22253DE1" w14:textId="77777777" w:rsidR="00762494" w:rsidRPr="00762494" w:rsidRDefault="00762494" w:rsidP="00762494">
            <w:pPr>
              <w:spacing w:before="20" w:after="20"/>
              <w:ind w:right="-1"/>
              <w:jc w:val="right"/>
              <w:rPr>
                <w:sz w:val="20"/>
                <w:szCs w:val="20"/>
                <w:lang w:val="ky-KG"/>
              </w:rPr>
            </w:pPr>
            <w:r w:rsidRPr="00762494">
              <w:rPr>
                <w:sz w:val="20"/>
                <w:szCs w:val="20"/>
              </w:rPr>
              <w:t>5,9</w:t>
            </w:r>
          </w:p>
        </w:tc>
        <w:tc>
          <w:tcPr>
            <w:tcW w:w="700" w:type="pct"/>
            <w:tcBorders>
              <w:top w:val="nil"/>
              <w:left w:val="nil"/>
              <w:bottom w:val="nil"/>
              <w:right w:val="nil"/>
            </w:tcBorders>
            <w:vAlign w:val="bottom"/>
            <w:hideMark/>
          </w:tcPr>
          <w:p w14:paraId="09C3AE11" w14:textId="77777777" w:rsidR="00762494" w:rsidRPr="00762494" w:rsidRDefault="00762494" w:rsidP="00762494">
            <w:pPr>
              <w:spacing w:before="20" w:after="20"/>
              <w:ind w:right="-1"/>
              <w:jc w:val="right"/>
              <w:rPr>
                <w:sz w:val="20"/>
                <w:szCs w:val="20"/>
                <w:lang w:val="ky-KG"/>
              </w:rPr>
            </w:pPr>
            <w:r w:rsidRPr="00762494">
              <w:rPr>
                <w:sz w:val="20"/>
                <w:szCs w:val="20"/>
              </w:rPr>
              <w:t>4,6</w:t>
            </w:r>
          </w:p>
        </w:tc>
      </w:tr>
      <w:tr w:rsidR="00762494" w:rsidRPr="00762494" w14:paraId="17CAA3AF" w14:textId="77777777" w:rsidTr="00CE674C">
        <w:tc>
          <w:tcPr>
            <w:tcW w:w="2052" w:type="pct"/>
            <w:tcBorders>
              <w:top w:val="nil"/>
              <w:left w:val="nil"/>
              <w:bottom w:val="nil"/>
              <w:right w:val="nil"/>
            </w:tcBorders>
            <w:vAlign w:val="center"/>
            <w:hideMark/>
          </w:tcPr>
          <w:p w14:paraId="29BE3B57" w14:textId="77777777" w:rsidR="00762494" w:rsidRPr="00762494" w:rsidRDefault="00762494" w:rsidP="00762494">
            <w:pPr>
              <w:shd w:val="clear" w:color="auto" w:fill="FFFFFF"/>
              <w:spacing w:before="20" w:after="20"/>
              <w:ind w:left="170" w:hanging="113"/>
              <w:rPr>
                <w:sz w:val="20"/>
                <w:szCs w:val="20"/>
                <w:lang w:val="ky-KG"/>
              </w:rPr>
            </w:pPr>
            <w:r w:rsidRPr="00762494">
              <w:rPr>
                <w:sz w:val="20"/>
                <w:szCs w:val="20"/>
                <w:lang w:val="ky-KG"/>
              </w:rPr>
              <w:t>Саламаттыкты сактоо жана калкты социалдык жактан тейлөө</w:t>
            </w:r>
          </w:p>
        </w:tc>
        <w:tc>
          <w:tcPr>
            <w:tcW w:w="760" w:type="pct"/>
            <w:tcBorders>
              <w:top w:val="nil"/>
              <w:left w:val="nil"/>
              <w:bottom w:val="nil"/>
              <w:right w:val="nil"/>
            </w:tcBorders>
            <w:vAlign w:val="bottom"/>
            <w:hideMark/>
          </w:tcPr>
          <w:p w14:paraId="01F72EA2" w14:textId="77777777" w:rsidR="00762494" w:rsidRPr="00762494" w:rsidRDefault="00762494" w:rsidP="00762494">
            <w:pPr>
              <w:spacing w:before="20" w:after="20"/>
              <w:ind w:right="-1"/>
              <w:jc w:val="right"/>
              <w:rPr>
                <w:sz w:val="20"/>
                <w:szCs w:val="20"/>
                <w:lang w:val="ky-KG"/>
              </w:rPr>
            </w:pPr>
            <w:r w:rsidRPr="00762494">
              <w:rPr>
                <w:sz w:val="20"/>
                <w:szCs w:val="20"/>
              </w:rPr>
              <w:t>1 710,3</w:t>
            </w:r>
          </w:p>
        </w:tc>
        <w:tc>
          <w:tcPr>
            <w:tcW w:w="682" w:type="pct"/>
            <w:tcBorders>
              <w:top w:val="nil"/>
              <w:left w:val="nil"/>
              <w:bottom w:val="nil"/>
              <w:right w:val="nil"/>
            </w:tcBorders>
            <w:vAlign w:val="bottom"/>
            <w:hideMark/>
          </w:tcPr>
          <w:p w14:paraId="02C4AEE8" w14:textId="77777777" w:rsidR="00762494" w:rsidRPr="00762494" w:rsidRDefault="00762494" w:rsidP="00762494">
            <w:pPr>
              <w:spacing w:before="20" w:after="20"/>
              <w:ind w:right="-1"/>
              <w:jc w:val="right"/>
              <w:rPr>
                <w:sz w:val="20"/>
                <w:szCs w:val="20"/>
                <w:lang w:val="ky-KG"/>
              </w:rPr>
            </w:pPr>
            <w:r w:rsidRPr="00762494">
              <w:rPr>
                <w:sz w:val="20"/>
                <w:szCs w:val="20"/>
              </w:rPr>
              <w:t>2 043,7</w:t>
            </w:r>
          </w:p>
        </w:tc>
        <w:tc>
          <w:tcPr>
            <w:tcW w:w="806" w:type="pct"/>
            <w:tcBorders>
              <w:top w:val="nil"/>
              <w:left w:val="nil"/>
              <w:bottom w:val="nil"/>
              <w:right w:val="nil"/>
            </w:tcBorders>
            <w:vAlign w:val="bottom"/>
            <w:hideMark/>
          </w:tcPr>
          <w:p w14:paraId="4E76BAA5" w14:textId="77777777" w:rsidR="00762494" w:rsidRPr="00762494" w:rsidRDefault="00762494" w:rsidP="00762494">
            <w:pPr>
              <w:spacing w:before="20" w:after="20"/>
              <w:ind w:right="-1"/>
              <w:jc w:val="right"/>
              <w:rPr>
                <w:sz w:val="20"/>
                <w:szCs w:val="20"/>
                <w:lang w:val="ky-KG"/>
              </w:rPr>
            </w:pPr>
            <w:r w:rsidRPr="00762494">
              <w:rPr>
                <w:sz w:val="20"/>
                <w:szCs w:val="20"/>
              </w:rPr>
              <w:t>1,3</w:t>
            </w:r>
          </w:p>
        </w:tc>
        <w:tc>
          <w:tcPr>
            <w:tcW w:w="700" w:type="pct"/>
            <w:tcBorders>
              <w:top w:val="nil"/>
              <w:left w:val="nil"/>
              <w:bottom w:val="nil"/>
              <w:right w:val="nil"/>
            </w:tcBorders>
            <w:vAlign w:val="bottom"/>
            <w:hideMark/>
          </w:tcPr>
          <w:p w14:paraId="3BE33DE7" w14:textId="77777777" w:rsidR="00762494" w:rsidRPr="00762494" w:rsidRDefault="00762494" w:rsidP="00762494">
            <w:pPr>
              <w:spacing w:before="20" w:after="20"/>
              <w:ind w:right="-1"/>
              <w:jc w:val="right"/>
              <w:rPr>
                <w:sz w:val="20"/>
                <w:szCs w:val="20"/>
                <w:lang w:val="ky-KG"/>
              </w:rPr>
            </w:pPr>
            <w:r w:rsidRPr="00762494">
              <w:rPr>
                <w:sz w:val="20"/>
                <w:szCs w:val="20"/>
              </w:rPr>
              <w:t>1,0</w:t>
            </w:r>
          </w:p>
        </w:tc>
      </w:tr>
      <w:tr w:rsidR="00762494" w:rsidRPr="00762494" w14:paraId="7E2DA136" w14:textId="77777777" w:rsidTr="00504D26">
        <w:tc>
          <w:tcPr>
            <w:tcW w:w="2052" w:type="pct"/>
            <w:tcBorders>
              <w:top w:val="nil"/>
              <w:left w:val="nil"/>
              <w:bottom w:val="nil"/>
              <w:right w:val="nil"/>
            </w:tcBorders>
            <w:vAlign w:val="bottom"/>
            <w:hideMark/>
          </w:tcPr>
          <w:p w14:paraId="53F61F1B" w14:textId="77777777" w:rsidR="00762494" w:rsidRPr="00762494" w:rsidRDefault="00762494" w:rsidP="00762494">
            <w:pPr>
              <w:shd w:val="clear" w:color="auto" w:fill="FFFFFF"/>
              <w:spacing w:before="20" w:after="20"/>
              <w:ind w:left="170" w:hanging="113"/>
              <w:rPr>
                <w:sz w:val="20"/>
                <w:szCs w:val="20"/>
                <w:lang w:val="ky-KG"/>
              </w:rPr>
            </w:pPr>
            <w:r w:rsidRPr="00762494">
              <w:rPr>
                <w:sz w:val="20"/>
                <w:szCs w:val="20"/>
                <w:lang w:val="ky-KG"/>
              </w:rPr>
              <w:t xml:space="preserve">Искусство, көңүл ачуу жана эс алуу </w:t>
            </w:r>
          </w:p>
        </w:tc>
        <w:tc>
          <w:tcPr>
            <w:tcW w:w="760" w:type="pct"/>
            <w:tcBorders>
              <w:top w:val="nil"/>
              <w:left w:val="nil"/>
              <w:bottom w:val="nil"/>
              <w:right w:val="nil"/>
            </w:tcBorders>
            <w:vAlign w:val="bottom"/>
            <w:hideMark/>
          </w:tcPr>
          <w:p w14:paraId="241420EF" w14:textId="77777777" w:rsidR="00762494" w:rsidRPr="00762494" w:rsidRDefault="00762494" w:rsidP="00762494">
            <w:pPr>
              <w:spacing w:before="20" w:after="20"/>
              <w:ind w:right="-1"/>
              <w:jc w:val="right"/>
              <w:rPr>
                <w:sz w:val="20"/>
                <w:szCs w:val="20"/>
                <w:lang w:val="ky-KG"/>
              </w:rPr>
            </w:pPr>
            <w:r w:rsidRPr="00762494">
              <w:rPr>
                <w:sz w:val="20"/>
                <w:szCs w:val="20"/>
              </w:rPr>
              <w:t>2 424,7</w:t>
            </w:r>
          </w:p>
        </w:tc>
        <w:tc>
          <w:tcPr>
            <w:tcW w:w="682" w:type="pct"/>
            <w:tcBorders>
              <w:top w:val="nil"/>
              <w:left w:val="nil"/>
              <w:bottom w:val="nil"/>
              <w:right w:val="nil"/>
            </w:tcBorders>
            <w:vAlign w:val="center"/>
            <w:hideMark/>
          </w:tcPr>
          <w:p w14:paraId="3340274C" w14:textId="77777777" w:rsidR="00762494" w:rsidRPr="00762494" w:rsidRDefault="00762494" w:rsidP="00762494">
            <w:pPr>
              <w:spacing w:before="20" w:after="20"/>
              <w:ind w:right="-1"/>
              <w:jc w:val="right"/>
              <w:rPr>
                <w:sz w:val="20"/>
                <w:szCs w:val="20"/>
                <w:lang w:val="ky-KG"/>
              </w:rPr>
            </w:pPr>
            <w:r w:rsidRPr="00762494">
              <w:rPr>
                <w:sz w:val="20"/>
                <w:szCs w:val="20"/>
              </w:rPr>
              <w:t>5 530,4</w:t>
            </w:r>
          </w:p>
        </w:tc>
        <w:tc>
          <w:tcPr>
            <w:tcW w:w="806" w:type="pct"/>
            <w:tcBorders>
              <w:top w:val="nil"/>
              <w:left w:val="nil"/>
              <w:bottom w:val="nil"/>
              <w:right w:val="nil"/>
            </w:tcBorders>
            <w:vAlign w:val="bottom"/>
            <w:hideMark/>
          </w:tcPr>
          <w:p w14:paraId="3F306A79" w14:textId="77777777" w:rsidR="00762494" w:rsidRPr="00762494" w:rsidRDefault="00762494" w:rsidP="00762494">
            <w:pPr>
              <w:spacing w:before="20" w:after="20"/>
              <w:ind w:right="-1"/>
              <w:jc w:val="right"/>
              <w:rPr>
                <w:sz w:val="20"/>
                <w:szCs w:val="20"/>
                <w:lang w:val="ky-KG"/>
              </w:rPr>
            </w:pPr>
            <w:r w:rsidRPr="00762494">
              <w:rPr>
                <w:sz w:val="20"/>
                <w:szCs w:val="20"/>
              </w:rPr>
              <w:t>1,8</w:t>
            </w:r>
          </w:p>
        </w:tc>
        <w:tc>
          <w:tcPr>
            <w:tcW w:w="700" w:type="pct"/>
            <w:tcBorders>
              <w:top w:val="nil"/>
              <w:left w:val="nil"/>
              <w:bottom w:val="nil"/>
              <w:right w:val="nil"/>
            </w:tcBorders>
            <w:vAlign w:val="bottom"/>
            <w:hideMark/>
          </w:tcPr>
          <w:p w14:paraId="3F7171F5" w14:textId="77777777" w:rsidR="00762494" w:rsidRPr="00762494" w:rsidRDefault="00762494" w:rsidP="00762494">
            <w:pPr>
              <w:spacing w:before="20" w:after="20"/>
              <w:ind w:right="-1"/>
              <w:jc w:val="right"/>
              <w:rPr>
                <w:sz w:val="20"/>
                <w:szCs w:val="20"/>
                <w:lang w:val="ky-KG"/>
              </w:rPr>
            </w:pPr>
            <w:r w:rsidRPr="00762494">
              <w:rPr>
                <w:sz w:val="20"/>
                <w:szCs w:val="20"/>
              </w:rPr>
              <w:t>2,6</w:t>
            </w:r>
          </w:p>
        </w:tc>
      </w:tr>
      <w:tr w:rsidR="00762494" w:rsidRPr="00762494" w14:paraId="35926497" w14:textId="77777777" w:rsidTr="00504D26">
        <w:tc>
          <w:tcPr>
            <w:tcW w:w="2052" w:type="pct"/>
            <w:tcBorders>
              <w:top w:val="nil"/>
              <w:left w:val="nil"/>
              <w:bottom w:val="single" w:sz="4" w:space="0" w:color="auto"/>
              <w:right w:val="nil"/>
            </w:tcBorders>
            <w:vAlign w:val="bottom"/>
            <w:hideMark/>
          </w:tcPr>
          <w:p w14:paraId="378E9352" w14:textId="77777777" w:rsidR="00762494" w:rsidRPr="00762494" w:rsidRDefault="00762494" w:rsidP="00762494">
            <w:pPr>
              <w:shd w:val="clear" w:color="auto" w:fill="FFFFFF"/>
              <w:spacing w:before="20" w:after="20"/>
              <w:ind w:left="170" w:hanging="113"/>
              <w:rPr>
                <w:sz w:val="20"/>
                <w:szCs w:val="20"/>
                <w:lang w:val="ky-KG"/>
              </w:rPr>
            </w:pPr>
            <w:r w:rsidRPr="00762494">
              <w:rPr>
                <w:sz w:val="20"/>
                <w:szCs w:val="20"/>
                <w:lang w:val="ky-KG"/>
              </w:rPr>
              <w:t xml:space="preserve">Башка тейлөө ишмердиги </w:t>
            </w:r>
          </w:p>
        </w:tc>
        <w:tc>
          <w:tcPr>
            <w:tcW w:w="760" w:type="pct"/>
            <w:tcBorders>
              <w:top w:val="nil"/>
              <w:left w:val="nil"/>
              <w:bottom w:val="single" w:sz="4" w:space="0" w:color="auto"/>
              <w:right w:val="nil"/>
            </w:tcBorders>
            <w:vAlign w:val="bottom"/>
            <w:hideMark/>
          </w:tcPr>
          <w:p w14:paraId="73B6909F" w14:textId="77777777" w:rsidR="00762494" w:rsidRPr="00762494" w:rsidRDefault="00762494" w:rsidP="00762494">
            <w:pPr>
              <w:spacing w:before="20" w:after="20"/>
              <w:ind w:right="-1"/>
              <w:jc w:val="right"/>
              <w:rPr>
                <w:sz w:val="20"/>
                <w:szCs w:val="20"/>
                <w:lang w:val="ky-KG"/>
              </w:rPr>
            </w:pPr>
            <w:r w:rsidRPr="00762494">
              <w:rPr>
                <w:sz w:val="20"/>
                <w:szCs w:val="20"/>
              </w:rPr>
              <w:t>898,6</w:t>
            </w:r>
          </w:p>
        </w:tc>
        <w:tc>
          <w:tcPr>
            <w:tcW w:w="682" w:type="pct"/>
            <w:tcBorders>
              <w:top w:val="nil"/>
              <w:left w:val="nil"/>
              <w:bottom w:val="single" w:sz="4" w:space="0" w:color="auto"/>
              <w:right w:val="nil"/>
            </w:tcBorders>
            <w:vAlign w:val="center"/>
            <w:hideMark/>
          </w:tcPr>
          <w:p w14:paraId="3DD709D1" w14:textId="77777777" w:rsidR="00762494" w:rsidRPr="00762494" w:rsidRDefault="00762494" w:rsidP="00762494">
            <w:pPr>
              <w:spacing w:before="20" w:after="20"/>
              <w:ind w:right="-1"/>
              <w:jc w:val="right"/>
              <w:rPr>
                <w:sz w:val="20"/>
                <w:szCs w:val="20"/>
                <w:lang w:val="ky-KG"/>
              </w:rPr>
            </w:pPr>
            <w:r w:rsidRPr="00762494">
              <w:rPr>
                <w:sz w:val="20"/>
                <w:szCs w:val="20"/>
              </w:rPr>
              <w:t>528,9</w:t>
            </w:r>
          </w:p>
        </w:tc>
        <w:tc>
          <w:tcPr>
            <w:tcW w:w="806" w:type="pct"/>
            <w:tcBorders>
              <w:top w:val="nil"/>
              <w:left w:val="nil"/>
              <w:bottom w:val="single" w:sz="4" w:space="0" w:color="auto"/>
              <w:right w:val="nil"/>
            </w:tcBorders>
            <w:vAlign w:val="bottom"/>
            <w:hideMark/>
          </w:tcPr>
          <w:p w14:paraId="7DA059AF" w14:textId="77777777" w:rsidR="00762494" w:rsidRPr="00762494" w:rsidRDefault="00762494" w:rsidP="00762494">
            <w:pPr>
              <w:spacing w:before="20" w:after="20"/>
              <w:ind w:right="-1"/>
              <w:jc w:val="right"/>
              <w:rPr>
                <w:sz w:val="20"/>
                <w:szCs w:val="20"/>
                <w:lang w:val="ky-KG"/>
              </w:rPr>
            </w:pPr>
            <w:r w:rsidRPr="00762494">
              <w:rPr>
                <w:sz w:val="20"/>
                <w:szCs w:val="20"/>
              </w:rPr>
              <w:t>0,7</w:t>
            </w:r>
          </w:p>
        </w:tc>
        <w:tc>
          <w:tcPr>
            <w:tcW w:w="700" w:type="pct"/>
            <w:tcBorders>
              <w:top w:val="nil"/>
              <w:left w:val="nil"/>
              <w:bottom w:val="single" w:sz="4" w:space="0" w:color="auto"/>
              <w:right w:val="nil"/>
            </w:tcBorders>
            <w:vAlign w:val="bottom"/>
            <w:hideMark/>
          </w:tcPr>
          <w:p w14:paraId="0B9D88B6" w14:textId="77777777" w:rsidR="00762494" w:rsidRPr="00762494" w:rsidRDefault="00762494" w:rsidP="00762494">
            <w:pPr>
              <w:spacing w:before="20" w:after="20"/>
              <w:ind w:right="-1"/>
              <w:jc w:val="right"/>
              <w:rPr>
                <w:sz w:val="20"/>
                <w:szCs w:val="20"/>
                <w:lang w:val="ky-KG"/>
              </w:rPr>
            </w:pPr>
            <w:r w:rsidRPr="00762494">
              <w:rPr>
                <w:sz w:val="20"/>
                <w:szCs w:val="20"/>
              </w:rPr>
              <w:t>0,2</w:t>
            </w:r>
          </w:p>
        </w:tc>
      </w:tr>
    </w:tbl>
    <w:p w14:paraId="49831BCC" w14:textId="77777777" w:rsidR="00762494" w:rsidRPr="00762494" w:rsidRDefault="00762494" w:rsidP="00762494">
      <w:pPr>
        <w:ind w:firstLine="708"/>
        <w:jc w:val="both"/>
        <w:rPr>
          <w:szCs w:val="20"/>
        </w:rPr>
      </w:pPr>
    </w:p>
    <w:p w14:paraId="45CE4CEE" w14:textId="22B726F1" w:rsidR="00762494" w:rsidRPr="00762494" w:rsidRDefault="00762494" w:rsidP="00762494">
      <w:pPr>
        <w:ind w:firstLine="709"/>
        <w:jc w:val="both"/>
        <w:rPr>
          <w:iCs/>
          <w:szCs w:val="20"/>
          <w:lang w:val="ky-KG"/>
        </w:rPr>
      </w:pPr>
      <w:r w:rsidRPr="00762494">
        <w:rPr>
          <w:szCs w:val="20"/>
          <w:lang w:val="ky-KG"/>
        </w:rPr>
        <w:t xml:space="preserve">2024-жылдын </w:t>
      </w:r>
      <w:r w:rsidRPr="00762494">
        <w:rPr>
          <w:iCs/>
          <w:szCs w:val="20"/>
          <w:lang w:val="ky-KG"/>
        </w:rPr>
        <w:t xml:space="preserve">январь-ноябрында </w:t>
      </w:r>
      <w:r w:rsidRPr="00762494">
        <w:rPr>
          <w:szCs w:val="20"/>
          <w:lang w:val="ky-KG"/>
        </w:rPr>
        <w:t xml:space="preserve">объекттерге 13 944,6 млн. сом суммасындагы  капиталдык жана күнүмдүк оңдоолор жүргүзүлдү, анын ичинен </w:t>
      </w:r>
      <w:r w:rsidRPr="00762494">
        <w:rPr>
          <w:iCs/>
          <w:szCs w:val="20"/>
          <w:lang w:val="ky-KG"/>
        </w:rPr>
        <w:t>35,7 пайызы - ишканалардын жана уюмдардын</w:t>
      </w:r>
      <w:r w:rsidRPr="00762494">
        <w:rPr>
          <w:szCs w:val="20"/>
          <w:lang w:val="ky-KG"/>
        </w:rPr>
        <w:t xml:space="preserve"> каражаттарынын, 34,1 пайызы - жергиликтүү бюджеттердин, 23,8 пайызы - республикалык бюджеттин,</w:t>
      </w:r>
      <w:r w:rsidRPr="00762494">
        <w:rPr>
          <w:iCs/>
          <w:szCs w:val="20"/>
          <w:lang w:val="ky-KG"/>
        </w:rPr>
        <w:t xml:space="preserve"> </w:t>
      </w:r>
      <w:r w:rsidRPr="00762494">
        <w:rPr>
          <w:szCs w:val="20"/>
          <w:lang w:val="ky-KG"/>
        </w:rPr>
        <w:t xml:space="preserve">3,4 пайызы - чет өлкөлүк гранттардын жана гуманитардык жардамдардын, 2,4 пайызы  калктын каражаттарынын жана Кыргыз Республикасынын резиденттеринин кайрымдуулук жардамдарынын, 0,4 пайызы </w:t>
      </w:r>
      <w:r w:rsidR="00B578B8">
        <w:rPr>
          <w:szCs w:val="20"/>
          <w:lang w:val="ky-KG"/>
        </w:rPr>
        <w:t>-</w:t>
      </w:r>
      <w:r w:rsidRPr="00762494">
        <w:rPr>
          <w:szCs w:val="20"/>
          <w:lang w:val="ky-KG"/>
        </w:rPr>
        <w:t xml:space="preserve"> чет өлкөлүк кредитинин, 0,2 пайызы – тике чет өлкөлүк инвестициялардын эсебинен   жүргүзүлдү.</w:t>
      </w:r>
    </w:p>
    <w:p w14:paraId="166A2EEA" w14:textId="77777777" w:rsidR="00762494" w:rsidRPr="00762494" w:rsidRDefault="00762494" w:rsidP="00762494">
      <w:pPr>
        <w:ind w:firstLine="708"/>
        <w:jc w:val="both"/>
        <w:rPr>
          <w:szCs w:val="20"/>
          <w:lang w:val="ky-KG"/>
        </w:rPr>
      </w:pPr>
      <w:r w:rsidRPr="00762494">
        <w:rPr>
          <w:szCs w:val="20"/>
          <w:lang w:val="ky-KG"/>
        </w:rPr>
        <w:t xml:space="preserve">Жалпы аянты 1 086,4 миң чарчы метр болгон 8,4 миң жеке турак үй </w:t>
      </w:r>
      <w:r w:rsidRPr="00762494">
        <w:rPr>
          <w:i/>
          <w:szCs w:val="20"/>
          <w:lang w:val="ky-KG"/>
        </w:rPr>
        <w:t>пайдаланууга берилди</w:t>
      </w:r>
      <w:r w:rsidRPr="00762494">
        <w:rPr>
          <w:szCs w:val="20"/>
          <w:lang w:val="ky-KG"/>
        </w:rPr>
        <w:t>, бул 2023-ж. январь-ноябрынын деңгээлине карата 22,7 пайызга көп. Баткен жана Ош облустарын кошпогондо, жеке турак үйлөрдү ишке киргизүү республиканын бардык региондорунда өстү.</w:t>
      </w:r>
    </w:p>
    <w:p w14:paraId="0296826E" w14:textId="5DC5BE99" w:rsidR="00762494" w:rsidRPr="00762494" w:rsidRDefault="00762494" w:rsidP="00762494">
      <w:pPr>
        <w:ind w:firstLine="709"/>
        <w:jc w:val="both"/>
        <w:rPr>
          <w:iCs/>
          <w:szCs w:val="20"/>
          <w:lang w:val="ky-KG"/>
        </w:rPr>
      </w:pPr>
      <w:r w:rsidRPr="00762494">
        <w:rPr>
          <w:szCs w:val="20"/>
          <w:lang w:val="ky-KG"/>
        </w:rPr>
        <w:t xml:space="preserve">2024-жылдын </w:t>
      </w:r>
      <w:r w:rsidRPr="00762494">
        <w:rPr>
          <w:iCs/>
          <w:szCs w:val="20"/>
          <w:lang w:val="ky-KG"/>
        </w:rPr>
        <w:t xml:space="preserve">январь-ноябрында жеке турак </w:t>
      </w:r>
      <w:r w:rsidRPr="00762494">
        <w:rPr>
          <w:szCs w:val="20"/>
          <w:lang w:val="ky-KG"/>
        </w:rPr>
        <w:t>ү</w:t>
      </w:r>
      <w:r w:rsidRPr="00762494">
        <w:rPr>
          <w:iCs/>
          <w:szCs w:val="20"/>
          <w:lang w:val="ky-KG"/>
        </w:rPr>
        <w:t>йл</w:t>
      </w:r>
      <w:r w:rsidRPr="00762494">
        <w:rPr>
          <w:szCs w:val="20"/>
          <w:lang w:val="ky-KG"/>
        </w:rPr>
        <w:t>ө</w:t>
      </w:r>
      <w:r w:rsidRPr="00762494">
        <w:rPr>
          <w:iCs/>
          <w:szCs w:val="20"/>
          <w:lang w:val="ky-KG"/>
        </w:rPr>
        <w:t>рд</w:t>
      </w:r>
      <w:r w:rsidRPr="00762494">
        <w:rPr>
          <w:szCs w:val="20"/>
          <w:lang w:val="ky-KG"/>
        </w:rPr>
        <w:t>ү</w:t>
      </w:r>
      <w:r w:rsidRPr="00762494">
        <w:rPr>
          <w:iCs/>
          <w:szCs w:val="20"/>
          <w:lang w:val="ky-KG"/>
        </w:rPr>
        <w:t xml:space="preserve">н курулушуна 29 251,8 млн. сом (баалоо боюнча) негизги капиталга инвестициялар пайдаланылды, бул </w:t>
      </w:r>
      <w:r w:rsidRPr="00762494">
        <w:rPr>
          <w:szCs w:val="20"/>
          <w:lang w:val="ky-KG"/>
        </w:rPr>
        <w:t xml:space="preserve">2023-ж. январь-ноябрына караганда 1,4 эсеге көп. </w:t>
      </w:r>
      <w:r w:rsidRPr="00762494">
        <w:rPr>
          <w:iCs/>
          <w:szCs w:val="20"/>
          <w:lang w:val="ky-KG"/>
        </w:rPr>
        <w:t xml:space="preserve">Жеке турак жай курулушуна </w:t>
      </w:r>
      <w:r w:rsidRPr="00762494">
        <w:rPr>
          <w:szCs w:val="20"/>
          <w:lang w:val="ky-KG"/>
        </w:rPr>
        <w:t>өздөштүрүлгөн</w:t>
      </w:r>
      <w:r w:rsidRPr="00762494">
        <w:rPr>
          <w:iCs/>
          <w:szCs w:val="20"/>
          <w:lang w:val="ky-KG"/>
        </w:rPr>
        <w:t xml:space="preserve"> каражаттардын </w:t>
      </w:r>
      <w:r w:rsidRPr="00762494">
        <w:rPr>
          <w:szCs w:val="20"/>
          <w:lang w:val="ky-KG"/>
        </w:rPr>
        <w:t>ү</w:t>
      </w:r>
      <w:r w:rsidRPr="00762494">
        <w:rPr>
          <w:iCs/>
          <w:szCs w:val="20"/>
          <w:lang w:val="ky-KG"/>
        </w:rPr>
        <w:t>л</w:t>
      </w:r>
      <w:r w:rsidRPr="00762494">
        <w:rPr>
          <w:szCs w:val="20"/>
          <w:lang w:val="ky-KG"/>
        </w:rPr>
        <w:t>ү</w:t>
      </w:r>
      <w:r w:rsidRPr="00762494">
        <w:rPr>
          <w:iCs/>
          <w:szCs w:val="20"/>
          <w:lang w:val="ky-KG"/>
        </w:rPr>
        <w:t>ш</w:t>
      </w:r>
      <w:r w:rsidRPr="00762494">
        <w:rPr>
          <w:szCs w:val="20"/>
          <w:lang w:val="ky-KG"/>
        </w:rPr>
        <w:t>ү</w:t>
      </w:r>
      <w:r w:rsidRPr="00762494">
        <w:rPr>
          <w:iCs/>
          <w:szCs w:val="20"/>
          <w:lang w:val="ky-KG"/>
        </w:rPr>
        <w:t xml:space="preserve"> </w:t>
      </w:r>
      <w:r w:rsidRPr="00762494">
        <w:rPr>
          <w:szCs w:val="20"/>
          <w:lang w:val="ky-KG"/>
        </w:rPr>
        <w:t>ө</w:t>
      </w:r>
      <w:r w:rsidRPr="00762494">
        <w:rPr>
          <w:iCs/>
          <w:szCs w:val="20"/>
          <w:lang w:val="ky-KG"/>
        </w:rPr>
        <w:t>зд</w:t>
      </w:r>
      <w:r w:rsidRPr="00762494">
        <w:rPr>
          <w:szCs w:val="20"/>
          <w:lang w:val="ky-KG"/>
        </w:rPr>
        <w:t>ө</w:t>
      </w:r>
      <w:r w:rsidRPr="00762494">
        <w:rPr>
          <w:iCs/>
          <w:szCs w:val="20"/>
          <w:lang w:val="ky-KG"/>
        </w:rPr>
        <w:t>шт</w:t>
      </w:r>
      <w:r w:rsidRPr="00762494">
        <w:rPr>
          <w:szCs w:val="20"/>
          <w:lang w:val="ky-KG"/>
        </w:rPr>
        <w:t>ү</w:t>
      </w:r>
      <w:r w:rsidRPr="00762494">
        <w:rPr>
          <w:iCs/>
          <w:szCs w:val="20"/>
          <w:lang w:val="ky-KG"/>
        </w:rPr>
        <w:t>р</w:t>
      </w:r>
      <w:r w:rsidRPr="00762494">
        <w:rPr>
          <w:szCs w:val="20"/>
          <w:lang w:val="ky-KG"/>
        </w:rPr>
        <w:t>ү</w:t>
      </w:r>
      <w:r w:rsidRPr="00762494">
        <w:rPr>
          <w:iCs/>
          <w:szCs w:val="20"/>
          <w:lang w:val="ky-KG"/>
        </w:rPr>
        <w:t>лг</w:t>
      </w:r>
      <w:r w:rsidRPr="00762494">
        <w:rPr>
          <w:szCs w:val="20"/>
          <w:lang w:val="ky-KG"/>
        </w:rPr>
        <w:t>ө</w:t>
      </w:r>
      <w:r w:rsidRPr="00762494">
        <w:rPr>
          <w:iCs/>
          <w:szCs w:val="20"/>
          <w:lang w:val="ky-KG"/>
        </w:rPr>
        <w:t xml:space="preserve">н инвестициялардын жалпы </w:t>
      </w:r>
      <w:r w:rsidRPr="00762494">
        <w:rPr>
          <w:szCs w:val="20"/>
          <w:lang w:val="ky-KG"/>
        </w:rPr>
        <w:t>көлөмүнүн</w:t>
      </w:r>
      <w:r w:rsidRPr="00762494">
        <w:rPr>
          <w:iCs/>
          <w:szCs w:val="20"/>
          <w:lang w:val="ky-KG"/>
        </w:rPr>
        <w:t xml:space="preserve"> 13,6 пайызын (</w:t>
      </w:r>
      <w:r w:rsidRPr="00762494">
        <w:rPr>
          <w:szCs w:val="20"/>
          <w:lang w:val="ky-KG"/>
        </w:rPr>
        <w:t xml:space="preserve">2023-ж. </w:t>
      </w:r>
      <w:r w:rsidRPr="00762494">
        <w:rPr>
          <w:iCs/>
          <w:szCs w:val="20"/>
          <w:lang w:val="ky-KG"/>
        </w:rPr>
        <w:t>январь-ноябрында – 15,0 пайыз) т</w:t>
      </w:r>
      <w:r w:rsidRPr="00762494">
        <w:rPr>
          <w:szCs w:val="20"/>
          <w:lang w:val="ky-KG"/>
        </w:rPr>
        <w:t>ү</w:t>
      </w:r>
      <w:r w:rsidRPr="00762494">
        <w:rPr>
          <w:iCs/>
          <w:szCs w:val="20"/>
          <w:lang w:val="ky-KG"/>
        </w:rPr>
        <w:t>зд</w:t>
      </w:r>
      <w:r w:rsidRPr="00762494">
        <w:rPr>
          <w:szCs w:val="20"/>
          <w:lang w:val="ky-KG"/>
        </w:rPr>
        <w:t>ү</w:t>
      </w:r>
      <w:r w:rsidRPr="00762494">
        <w:rPr>
          <w:iCs/>
          <w:szCs w:val="20"/>
          <w:lang w:val="ky-KG"/>
        </w:rPr>
        <w:t xml:space="preserve">. </w:t>
      </w:r>
    </w:p>
    <w:p w14:paraId="63166B02" w14:textId="77777777" w:rsidR="00762494" w:rsidRPr="00762494" w:rsidRDefault="00762494" w:rsidP="00762494">
      <w:pPr>
        <w:ind w:firstLine="709"/>
        <w:jc w:val="both"/>
        <w:rPr>
          <w:szCs w:val="20"/>
          <w:lang w:val="ky-KG"/>
        </w:rPr>
      </w:pPr>
      <w:r w:rsidRPr="00762494">
        <w:rPr>
          <w:szCs w:val="20"/>
          <w:lang w:val="ky-KG"/>
        </w:rPr>
        <w:t>Ишке киргизилген жеке турак жайлардын негизги үлүшү (жалпы көлөмдүн 75,4 пайызы) Жалал-Абад, Чүй, Ош облустарына, ошондой эле Бишкек шаарына туура келди.</w:t>
      </w:r>
    </w:p>
    <w:p w14:paraId="6E141CA5" w14:textId="77777777" w:rsidR="00762494" w:rsidRPr="00762494" w:rsidRDefault="00762494" w:rsidP="00762494">
      <w:pPr>
        <w:ind w:firstLine="709"/>
        <w:jc w:val="both"/>
        <w:rPr>
          <w:szCs w:val="20"/>
          <w:lang w:val="ky-KG"/>
        </w:rPr>
      </w:pPr>
      <w:r w:rsidRPr="00762494">
        <w:rPr>
          <w:szCs w:val="20"/>
          <w:lang w:val="ky-KG"/>
        </w:rPr>
        <w:t>Айыл жерлеринде 704,0 миң чарчы метр жеке турак жай же жалпы көлөмдүн 64,8 пайызы ишке киргизилди.</w:t>
      </w:r>
    </w:p>
    <w:p w14:paraId="149BCC85" w14:textId="213DD646" w:rsidR="00762494" w:rsidRPr="00762494" w:rsidRDefault="00762494" w:rsidP="00762494">
      <w:pPr>
        <w:spacing w:before="120" w:after="120"/>
        <w:ind w:left="1361" w:hanging="1361"/>
        <w:jc w:val="both"/>
        <w:rPr>
          <w:b/>
          <w:bCs/>
          <w:szCs w:val="20"/>
          <w:lang w:val="ky-KG"/>
        </w:rPr>
      </w:pPr>
      <w:r w:rsidRPr="00762494">
        <w:rPr>
          <w:b/>
          <w:bCs/>
          <w:szCs w:val="20"/>
          <w:lang w:val="ky-KG"/>
        </w:rPr>
        <w:t>1</w:t>
      </w:r>
      <w:r w:rsidR="008A4EF3">
        <w:rPr>
          <w:b/>
          <w:bCs/>
          <w:szCs w:val="20"/>
          <w:lang w:val="ky-KG"/>
        </w:rPr>
        <w:t>8</w:t>
      </w:r>
      <w:r w:rsidRPr="00762494">
        <w:rPr>
          <w:b/>
          <w:bCs/>
          <w:szCs w:val="20"/>
          <w:lang w:val="ky-KG"/>
        </w:rPr>
        <w:t xml:space="preserve">-таблица: 2024-жылдын </w:t>
      </w:r>
      <w:r w:rsidRPr="00762494">
        <w:rPr>
          <w:b/>
          <w:szCs w:val="20"/>
          <w:lang w:val="ky-KG"/>
        </w:rPr>
        <w:t>январь-ноябрындагы</w:t>
      </w:r>
      <w:r w:rsidRPr="00762494">
        <w:rPr>
          <w:b/>
          <w:bCs/>
          <w:szCs w:val="20"/>
          <w:lang w:val="ky-KG"/>
        </w:rPr>
        <w:t xml:space="preserve"> аймактар боюнча жеке </w:t>
      </w:r>
      <w:r w:rsidRPr="00762494">
        <w:rPr>
          <w:b/>
          <w:szCs w:val="20"/>
          <w:lang w:val="ky-KG"/>
        </w:rPr>
        <w:t>турак үйлөрдүн</w:t>
      </w:r>
      <w:r w:rsidRPr="00762494">
        <w:rPr>
          <w:b/>
          <w:bCs/>
          <w:szCs w:val="20"/>
          <w:lang w:val="ky-KG"/>
        </w:rPr>
        <w:t xml:space="preserve"> ишке киргизилиши</w:t>
      </w:r>
    </w:p>
    <w:tbl>
      <w:tblPr>
        <w:tblW w:w="5000" w:type="pct"/>
        <w:tblCellMar>
          <w:left w:w="70" w:type="dxa"/>
          <w:right w:w="70" w:type="dxa"/>
        </w:tblCellMar>
        <w:tblLook w:val="04A0" w:firstRow="1" w:lastRow="0" w:firstColumn="1" w:lastColumn="0" w:noHBand="0" w:noVBand="1"/>
      </w:tblPr>
      <w:tblGrid>
        <w:gridCol w:w="2550"/>
        <w:gridCol w:w="2126"/>
        <w:gridCol w:w="2481"/>
        <w:gridCol w:w="2481"/>
      </w:tblGrid>
      <w:tr w:rsidR="00762494" w:rsidRPr="00762494" w14:paraId="0EDCA6C7" w14:textId="77777777" w:rsidTr="00CE674C">
        <w:trPr>
          <w:cantSplit/>
          <w:tblHeader/>
        </w:trPr>
        <w:tc>
          <w:tcPr>
            <w:tcW w:w="1323" w:type="pct"/>
            <w:vMerge w:val="restart"/>
            <w:tcBorders>
              <w:top w:val="single" w:sz="8" w:space="0" w:color="auto"/>
              <w:left w:val="nil"/>
              <w:bottom w:val="single" w:sz="8" w:space="0" w:color="auto"/>
              <w:right w:val="nil"/>
            </w:tcBorders>
            <w:vAlign w:val="center"/>
          </w:tcPr>
          <w:p w14:paraId="3801D76B" w14:textId="77777777" w:rsidR="00762494" w:rsidRPr="00762494" w:rsidRDefault="00762494" w:rsidP="00B578B8">
            <w:pPr>
              <w:ind w:right="-353"/>
              <w:jc w:val="center"/>
              <w:rPr>
                <w:b/>
                <w:sz w:val="20"/>
                <w:szCs w:val="20"/>
                <w:lang w:val="ky-KG"/>
              </w:rPr>
            </w:pPr>
          </w:p>
        </w:tc>
        <w:tc>
          <w:tcPr>
            <w:tcW w:w="1103" w:type="pct"/>
            <w:vMerge w:val="restart"/>
            <w:tcBorders>
              <w:top w:val="single" w:sz="8" w:space="0" w:color="auto"/>
              <w:left w:val="nil"/>
              <w:bottom w:val="single" w:sz="8" w:space="0" w:color="auto"/>
              <w:right w:val="nil"/>
            </w:tcBorders>
            <w:hideMark/>
          </w:tcPr>
          <w:p w14:paraId="39B1FA30" w14:textId="528C7B86" w:rsidR="00762494" w:rsidRPr="00762494" w:rsidRDefault="00762494" w:rsidP="00B578B8">
            <w:pPr>
              <w:jc w:val="right"/>
              <w:rPr>
                <w:b/>
                <w:sz w:val="20"/>
                <w:szCs w:val="20"/>
                <w:lang w:val="ky-KG"/>
              </w:rPr>
            </w:pPr>
            <w:r w:rsidRPr="00762494">
              <w:rPr>
                <w:b/>
                <w:sz w:val="20"/>
                <w:szCs w:val="20"/>
                <w:lang w:val="ky-KG"/>
              </w:rPr>
              <w:t xml:space="preserve">Ишке киргизилгени - бардыгы, </w:t>
            </w:r>
            <w:r w:rsidR="00504D26">
              <w:rPr>
                <w:b/>
                <w:sz w:val="20"/>
                <w:szCs w:val="20"/>
                <w:lang w:val="ky-KG"/>
              </w:rPr>
              <w:br/>
            </w:r>
            <w:r w:rsidRPr="00762494">
              <w:rPr>
                <w:b/>
                <w:sz w:val="20"/>
                <w:szCs w:val="20"/>
                <w:lang w:val="ky-KG"/>
              </w:rPr>
              <w:t>жалпы аянттын</w:t>
            </w:r>
            <w:r w:rsidR="00504D26">
              <w:rPr>
                <w:b/>
                <w:sz w:val="20"/>
                <w:szCs w:val="20"/>
                <w:lang w:val="ky-KG"/>
              </w:rPr>
              <w:t xml:space="preserve"> </w:t>
            </w:r>
            <w:r w:rsidR="00504D26">
              <w:rPr>
                <w:b/>
                <w:sz w:val="20"/>
                <w:szCs w:val="20"/>
                <w:lang w:val="ky-KG"/>
              </w:rPr>
              <w:br/>
            </w:r>
            <w:r w:rsidRPr="00762494">
              <w:rPr>
                <w:b/>
                <w:sz w:val="20"/>
                <w:szCs w:val="20"/>
                <w:lang w:val="ky-KG"/>
              </w:rPr>
              <w:t>миң ч. м.</w:t>
            </w:r>
          </w:p>
        </w:tc>
        <w:tc>
          <w:tcPr>
            <w:tcW w:w="1287" w:type="pct"/>
            <w:tcBorders>
              <w:top w:val="single" w:sz="8" w:space="0" w:color="auto"/>
              <w:left w:val="nil"/>
              <w:bottom w:val="single" w:sz="4" w:space="0" w:color="auto"/>
              <w:right w:val="nil"/>
            </w:tcBorders>
            <w:hideMark/>
          </w:tcPr>
          <w:p w14:paraId="7BD7E6DD" w14:textId="77777777" w:rsidR="00762494" w:rsidRPr="00762494" w:rsidRDefault="00762494" w:rsidP="00B578B8">
            <w:pPr>
              <w:jc w:val="right"/>
              <w:rPr>
                <w:b/>
                <w:sz w:val="20"/>
                <w:szCs w:val="20"/>
              </w:rPr>
            </w:pPr>
            <w:r w:rsidRPr="00762494">
              <w:rPr>
                <w:b/>
                <w:sz w:val="20"/>
                <w:szCs w:val="20"/>
                <w:lang w:val="ky-KG"/>
              </w:rPr>
              <w:t>Өт</w:t>
            </w:r>
            <w:proofErr w:type="spellStart"/>
            <w:r w:rsidRPr="00762494">
              <w:rPr>
                <w:b/>
                <w:sz w:val="20"/>
                <w:szCs w:val="20"/>
              </w:rPr>
              <w:t>көн</w:t>
            </w:r>
            <w:proofErr w:type="spellEnd"/>
            <w:r w:rsidRPr="00762494">
              <w:rPr>
                <w:b/>
                <w:sz w:val="20"/>
                <w:szCs w:val="20"/>
              </w:rPr>
              <w:t xml:space="preserve"> </w:t>
            </w:r>
            <w:proofErr w:type="spellStart"/>
            <w:r w:rsidRPr="00762494">
              <w:rPr>
                <w:b/>
                <w:sz w:val="20"/>
                <w:szCs w:val="20"/>
              </w:rPr>
              <w:t>жылдын</w:t>
            </w:r>
            <w:proofErr w:type="spellEnd"/>
            <w:r w:rsidRPr="00762494">
              <w:rPr>
                <w:b/>
                <w:sz w:val="20"/>
                <w:szCs w:val="20"/>
              </w:rPr>
              <w:t xml:space="preserve"> </w:t>
            </w:r>
            <w:proofErr w:type="spellStart"/>
            <w:r w:rsidRPr="00762494">
              <w:rPr>
                <w:b/>
                <w:sz w:val="20"/>
                <w:szCs w:val="20"/>
              </w:rPr>
              <w:t>тиешелүү</w:t>
            </w:r>
            <w:proofErr w:type="spellEnd"/>
            <w:r w:rsidRPr="00762494">
              <w:rPr>
                <w:b/>
                <w:sz w:val="20"/>
                <w:szCs w:val="20"/>
              </w:rPr>
              <w:t xml:space="preserve"> </w:t>
            </w:r>
            <w:proofErr w:type="spellStart"/>
            <w:r w:rsidRPr="00762494">
              <w:rPr>
                <w:b/>
                <w:sz w:val="20"/>
                <w:szCs w:val="20"/>
              </w:rPr>
              <w:t>мезгилине</w:t>
            </w:r>
            <w:proofErr w:type="spellEnd"/>
            <w:r w:rsidRPr="00762494">
              <w:rPr>
                <w:b/>
                <w:sz w:val="20"/>
                <w:szCs w:val="20"/>
              </w:rPr>
              <w:t xml:space="preserve"> карата</w:t>
            </w:r>
          </w:p>
        </w:tc>
        <w:tc>
          <w:tcPr>
            <w:tcW w:w="1287" w:type="pct"/>
            <w:tcBorders>
              <w:top w:val="single" w:sz="8" w:space="0" w:color="auto"/>
              <w:left w:val="nil"/>
              <w:bottom w:val="single" w:sz="4" w:space="0" w:color="auto"/>
              <w:right w:val="nil"/>
            </w:tcBorders>
            <w:hideMark/>
          </w:tcPr>
          <w:p w14:paraId="24C0ADEA" w14:textId="679E42AB" w:rsidR="00762494" w:rsidRPr="00762494" w:rsidRDefault="00762494" w:rsidP="00B578B8">
            <w:pPr>
              <w:jc w:val="right"/>
              <w:rPr>
                <w:b/>
                <w:sz w:val="20"/>
                <w:szCs w:val="20"/>
              </w:rPr>
            </w:pPr>
            <w:proofErr w:type="spellStart"/>
            <w:r w:rsidRPr="00762494">
              <w:rPr>
                <w:b/>
                <w:sz w:val="20"/>
                <w:szCs w:val="20"/>
              </w:rPr>
              <w:t>Жыйынтыкка</w:t>
            </w:r>
            <w:proofErr w:type="spellEnd"/>
            <w:r w:rsidRPr="00762494">
              <w:rPr>
                <w:b/>
                <w:sz w:val="20"/>
                <w:szCs w:val="20"/>
              </w:rPr>
              <w:t xml:space="preserve"> </w:t>
            </w:r>
            <w:r w:rsidR="00504D26">
              <w:rPr>
                <w:b/>
                <w:sz w:val="20"/>
                <w:szCs w:val="20"/>
              </w:rPr>
              <w:br/>
            </w:r>
            <w:r w:rsidRPr="00762494">
              <w:rPr>
                <w:b/>
                <w:sz w:val="20"/>
                <w:szCs w:val="20"/>
              </w:rPr>
              <w:t>карата</w:t>
            </w:r>
          </w:p>
        </w:tc>
      </w:tr>
      <w:tr w:rsidR="00762494" w:rsidRPr="00762494" w14:paraId="493616B0" w14:textId="77777777" w:rsidTr="00CE674C">
        <w:trPr>
          <w:cantSplit/>
          <w:tblHeader/>
        </w:trPr>
        <w:tc>
          <w:tcPr>
            <w:tcW w:w="1323" w:type="pct"/>
            <w:vMerge/>
            <w:tcBorders>
              <w:top w:val="single" w:sz="8" w:space="0" w:color="auto"/>
              <w:left w:val="nil"/>
              <w:bottom w:val="single" w:sz="8" w:space="0" w:color="auto"/>
              <w:right w:val="nil"/>
            </w:tcBorders>
            <w:vAlign w:val="center"/>
            <w:hideMark/>
          </w:tcPr>
          <w:p w14:paraId="41F6DFAF" w14:textId="77777777" w:rsidR="00762494" w:rsidRPr="00762494" w:rsidRDefault="00762494" w:rsidP="00B578B8">
            <w:pPr>
              <w:rPr>
                <w:b/>
                <w:sz w:val="20"/>
                <w:szCs w:val="20"/>
                <w:lang w:val="ky-KG"/>
              </w:rPr>
            </w:pPr>
          </w:p>
        </w:tc>
        <w:tc>
          <w:tcPr>
            <w:tcW w:w="1103" w:type="pct"/>
            <w:vMerge/>
            <w:tcBorders>
              <w:top w:val="single" w:sz="8" w:space="0" w:color="auto"/>
              <w:left w:val="nil"/>
              <w:bottom w:val="single" w:sz="8" w:space="0" w:color="auto"/>
              <w:right w:val="nil"/>
            </w:tcBorders>
            <w:vAlign w:val="center"/>
            <w:hideMark/>
          </w:tcPr>
          <w:p w14:paraId="36F009AD" w14:textId="77777777" w:rsidR="00762494" w:rsidRPr="00762494" w:rsidRDefault="00762494" w:rsidP="00B578B8">
            <w:pPr>
              <w:rPr>
                <w:b/>
                <w:sz w:val="20"/>
                <w:szCs w:val="20"/>
                <w:lang w:val="ky-KG"/>
              </w:rPr>
            </w:pPr>
          </w:p>
        </w:tc>
        <w:tc>
          <w:tcPr>
            <w:tcW w:w="2574" w:type="pct"/>
            <w:gridSpan w:val="2"/>
            <w:tcBorders>
              <w:top w:val="single" w:sz="4" w:space="0" w:color="auto"/>
              <w:left w:val="nil"/>
              <w:bottom w:val="single" w:sz="8" w:space="0" w:color="auto"/>
              <w:right w:val="nil"/>
            </w:tcBorders>
            <w:vAlign w:val="center"/>
            <w:hideMark/>
          </w:tcPr>
          <w:p w14:paraId="31B0082B" w14:textId="77777777" w:rsidR="00762494" w:rsidRPr="00762494" w:rsidRDefault="00762494" w:rsidP="00B578B8">
            <w:pPr>
              <w:jc w:val="center"/>
              <w:rPr>
                <w:b/>
                <w:sz w:val="20"/>
                <w:szCs w:val="20"/>
              </w:rPr>
            </w:pPr>
            <w:proofErr w:type="spellStart"/>
            <w:r w:rsidRPr="00762494">
              <w:rPr>
                <w:b/>
                <w:sz w:val="20"/>
                <w:szCs w:val="20"/>
              </w:rPr>
              <w:t>пайыз</w:t>
            </w:r>
            <w:proofErr w:type="spellEnd"/>
            <w:r w:rsidRPr="00762494">
              <w:rPr>
                <w:b/>
                <w:sz w:val="20"/>
                <w:szCs w:val="20"/>
              </w:rPr>
              <w:t xml:space="preserve"> </w:t>
            </w:r>
            <w:proofErr w:type="spellStart"/>
            <w:r w:rsidRPr="00762494">
              <w:rPr>
                <w:b/>
                <w:sz w:val="20"/>
                <w:szCs w:val="20"/>
              </w:rPr>
              <w:t>менен</w:t>
            </w:r>
            <w:proofErr w:type="spellEnd"/>
          </w:p>
        </w:tc>
      </w:tr>
      <w:tr w:rsidR="00762494" w:rsidRPr="00762494" w14:paraId="4923E52C" w14:textId="77777777" w:rsidTr="00CE674C">
        <w:tc>
          <w:tcPr>
            <w:tcW w:w="1323" w:type="pct"/>
            <w:tcBorders>
              <w:top w:val="single" w:sz="8" w:space="0" w:color="auto"/>
              <w:left w:val="nil"/>
              <w:bottom w:val="nil"/>
              <w:right w:val="nil"/>
            </w:tcBorders>
            <w:vAlign w:val="center"/>
            <w:hideMark/>
          </w:tcPr>
          <w:p w14:paraId="3B113933" w14:textId="77777777" w:rsidR="00762494" w:rsidRPr="00762494" w:rsidRDefault="00762494" w:rsidP="00B578B8">
            <w:pPr>
              <w:rPr>
                <w:b/>
                <w:sz w:val="20"/>
                <w:szCs w:val="20"/>
              </w:rPr>
            </w:pPr>
            <w:r w:rsidRPr="00762494">
              <w:rPr>
                <w:b/>
                <w:bCs/>
                <w:sz w:val="20"/>
                <w:szCs w:val="20"/>
              </w:rPr>
              <w:t xml:space="preserve">Кыргыз </w:t>
            </w:r>
            <w:proofErr w:type="spellStart"/>
            <w:r w:rsidRPr="00762494">
              <w:rPr>
                <w:b/>
                <w:bCs/>
                <w:sz w:val="20"/>
                <w:szCs w:val="20"/>
              </w:rPr>
              <w:t>Республикасы</w:t>
            </w:r>
            <w:proofErr w:type="spellEnd"/>
          </w:p>
        </w:tc>
        <w:tc>
          <w:tcPr>
            <w:tcW w:w="1103" w:type="pct"/>
            <w:tcBorders>
              <w:top w:val="single" w:sz="8" w:space="0" w:color="auto"/>
              <w:left w:val="nil"/>
              <w:bottom w:val="nil"/>
              <w:right w:val="nil"/>
            </w:tcBorders>
            <w:vAlign w:val="bottom"/>
            <w:hideMark/>
          </w:tcPr>
          <w:p w14:paraId="1ECC3C83" w14:textId="77777777" w:rsidR="00762494" w:rsidRPr="00762494" w:rsidRDefault="00762494" w:rsidP="00B578B8">
            <w:pPr>
              <w:ind w:right="284"/>
              <w:jc w:val="right"/>
              <w:rPr>
                <w:b/>
                <w:sz w:val="20"/>
                <w:szCs w:val="20"/>
                <w:lang w:val="ky-KG"/>
              </w:rPr>
            </w:pPr>
            <w:r w:rsidRPr="00762494">
              <w:rPr>
                <w:b/>
                <w:sz w:val="20"/>
                <w:szCs w:val="20"/>
                <w:lang w:val="ky-KG"/>
              </w:rPr>
              <w:t>1 086,4</w:t>
            </w:r>
          </w:p>
        </w:tc>
        <w:tc>
          <w:tcPr>
            <w:tcW w:w="1287" w:type="pct"/>
            <w:tcBorders>
              <w:top w:val="single" w:sz="8" w:space="0" w:color="auto"/>
              <w:left w:val="nil"/>
              <w:bottom w:val="nil"/>
              <w:right w:val="nil"/>
            </w:tcBorders>
            <w:vAlign w:val="bottom"/>
            <w:hideMark/>
          </w:tcPr>
          <w:p w14:paraId="1C3A1F0C" w14:textId="77777777" w:rsidR="00762494" w:rsidRPr="00762494" w:rsidRDefault="00762494" w:rsidP="00B578B8">
            <w:pPr>
              <w:jc w:val="right"/>
              <w:rPr>
                <w:b/>
                <w:sz w:val="20"/>
                <w:szCs w:val="20"/>
                <w:lang w:val="ky-KG"/>
              </w:rPr>
            </w:pPr>
            <w:r w:rsidRPr="00762494">
              <w:rPr>
                <w:b/>
                <w:sz w:val="20"/>
                <w:szCs w:val="20"/>
                <w:lang w:val="ky-KG"/>
              </w:rPr>
              <w:t>122,7</w:t>
            </w:r>
          </w:p>
        </w:tc>
        <w:tc>
          <w:tcPr>
            <w:tcW w:w="1287" w:type="pct"/>
            <w:tcBorders>
              <w:top w:val="single" w:sz="8" w:space="0" w:color="auto"/>
              <w:left w:val="nil"/>
              <w:bottom w:val="nil"/>
              <w:right w:val="nil"/>
            </w:tcBorders>
            <w:vAlign w:val="bottom"/>
            <w:hideMark/>
          </w:tcPr>
          <w:p w14:paraId="7CC5BE56" w14:textId="77777777" w:rsidR="00762494" w:rsidRPr="00762494" w:rsidRDefault="00762494" w:rsidP="00B578B8">
            <w:pPr>
              <w:jc w:val="right"/>
              <w:rPr>
                <w:b/>
                <w:sz w:val="20"/>
                <w:szCs w:val="20"/>
                <w:lang w:val="ky-KG"/>
              </w:rPr>
            </w:pPr>
            <w:r w:rsidRPr="00762494">
              <w:rPr>
                <w:b/>
                <w:sz w:val="20"/>
                <w:szCs w:val="20"/>
                <w:lang w:val="ky-KG"/>
              </w:rPr>
              <w:t xml:space="preserve">100 </w:t>
            </w:r>
          </w:p>
        </w:tc>
      </w:tr>
      <w:tr w:rsidR="00762494" w:rsidRPr="00762494" w14:paraId="00BCD0C4" w14:textId="77777777" w:rsidTr="00CE674C">
        <w:tc>
          <w:tcPr>
            <w:tcW w:w="1323" w:type="pct"/>
            <w:vAlign w:val="center"/>
            <w:hideMark/>
          </w:tcPr>
          <w:p w14:paraId="011BB39D" w14:textId="77777777" w:rsidR="00762494" w:rsidRPr="00762494" w:rsidRDefault="00762494" w:rsidP="00B578B8">
            <w:pPr>
              <w:ind w:left="113" w:hanging="113"/>
              <w:rPr>
                <w:sz w:val="20"/>
                <w:szCs w:val="20"/>
                <w:lang w:val="ky-KG"/>
              </w:rPr>
            </w:pPr>
            <w:r w:rsidRPr="00762494">
              <w:rPr>
                <w:sz w:val="20"/>
                <w:szCs w:val="20"/>
              </w:rPr>
              <w:t xml:space="preserve"> Баткен </w:t>
            </w:r>
            <w:proofErr w:type="spellStart"/>
            <w:r w:rsidRPr="00762494">
              <w:rPr>
                <w:sz w:val="20"/>
                <w:szCs w:val="20"/>
              </w:rPr>
              <w:t>облусу</w:t>
            </w:r>
            <w:proofErr w:type="spellEnd"/>
          </w:p>
        </w:tc>
        <w:tc>
          <w:tcPr>
            <w:tcW w:w="1103" w:type="pct"/>
            <w:vAlign w:val="bottom"/>
            <w:hideMark/>
          </w:tcPr>
          <w:p w14:paraId="1EC62D5C" w14:textId="77777777" w:rsidR="00762494" w:rsidRPr="00762494" w:rsidRDefault="00762494" w:rsidP="00B578B8">
            <w:pPr>
              <w:ind w:right="284"/>
              <w:jc w:val="right"/>
              <w:rPr>
                <w:sz w:val="20"/>
                <w:szCs w:val="20"/>
                <w:lang w:val="ky-KG"/>
              </w:rPr>
            </w:pPr>
            <w:r w:rsidRPr="00762494">
              <w:rPr>
                <w:sz w:val="20"/>
                <w:szCs w:val="20"/>
                <w:lang w:val="ky-KG"/>
              </w:rPr>
              <w:t>63,8</w:t>
            </w:r>
          </w:p>
        </w:tc>
        <w:tc>
          <w:tcPr>
            <w:tcW w:w="1287" w:type="pct"/>
            <w:vAlign w:val="bottom"/>
            <w:hideMark/>
          </w:tcPr>
          <w:p w14:paraId="33C6D30D" w14:textId="77777777" w:rsidR="00762494" w:rsidRPr="00762494" w:rsidRDefault="00762494" w:rsidP="00B578B8">
            <w:pPr>
              <w:jc w:val="right"/>
              <w:rPr>
                <w:sz w:val="20"/>
                <w:szCs w:val="20"/>
                <w:lang w:val="ky-KG"/>
              </w:rPr>
            </w:pPr>
            <w:r w:rsidRPr="00762494">
              <w:rPr>
                <w:sz w:val="20"/>
                <w:szCs w:val="20"/>
                <w:lang w:val="ky-KG"/>
              </w:rPr>
              <w:t>61,7</w:t>
            </w:r>
          </w:p>
        </w:tc>
        <w:tc>
          <w:tcPr>
            <w:tcW w:w="1287" w:type="pct"/>
            <w:hideMark/>
          </w:tcPr>
          <w:p w14:paraId="6D9B7AA4" w14:textId="77777777" w:rsidR="00762494" w:rsidRPr="00762494" w:rsidRDefault="00762494" w:rsidP="00B578B8">
            <w:pPr>
              <w:jc w:val="right"/>
              <w:rPr>
                <w:sz w:val="20"/>
                <w:szCs w:val="20"/>
                <w:lang w:val="ky-KG"/>
              </w:rPr>
            </w:pPr>
            <w:r w:rsidRPr="00762494">
              <w:rPr>
                <w:sz w:val="20"/>
                <w:szCs w:val="20"/>
                <w:lang w:val="ky-KG"/>
              </w:rPr>
              <w:t>5,9</w:t>
            </w:r>
          </w:p>
        </w:tc>
      </w:tr>
      <w:tr w:rsidR="00762494" w:rsidRPr="00762494" w14:paraId="58E5CC4E" w14:textId="77777777" w:rsidTr="00CE674C">
        <w:tc>
          <w:tcPr>
            <w:tcW w:w="1323" w:type="pct"/>
            <w:vAlign w:val="center"/>
            <w:hideMark/>
          </w:tcPr>
          <w:p w14:paraId="66A1AFB7" w14:textId="77777777" w:rsidR="00762494" w:rsidRPr="00762494" w:rsidRDefault="00762494" w:rsidP="00B578B8">
            <w:pPr>
              <w:ind w:left="113" w:hanging="113"/>
              <w:rPr>
                <w:sz w:val="20"/>
                <w:szCs w:val="20"/>
              </w:rPr>
            </w:pPr>
            <w:r w:rsidRPr="00762494">
              <w:rPr>
                <w:sz w:val="20"/>
                <w:szCs w:val="20"/>
              </w:rPr>
              <w:t xml:space="preserve"> </w:t>
            </w:r>
            <w:proofErr w:type="spellStart"/>
            <w:r w:rsidRPr="00762494">
              <w:rPr>
                <w:sz w:val="20"/>
                <w:szCs w:val="20"/>
              </w:rPr>
              <w:t>Жалал</w:t>
            </w:r>
            <w:proofErr w:type="spellEnd"/>
            <w:r w:rsidRPr="00762494">
              <w:rPr>
                <w:sz w:val="20"/>
                <w:szCs w:val="20"/>
              </w:rPr>
              <w:t xml:space="preserve">-Абад </w:t>
            </w:r>
            <w:proofErr w:type="spellStart"/>
            <w:r w:rsidRPr="00762494">
              <w:rPr>
                <w:sz w:val="20"/>
                <w:szCs w:val="20"/>
              </w:rPr>
              <w:t>облусу</w:t>
            </w:r>
            <w:proofErr w:type="spellEnd"/>
          </w:p>
        </w:tc>
        <w:tc>
          <w:tcPr>
            <w:tcW w:w="1103" w:type="pct"/>
            <w:vAlign w:val="bottom"/>
            <w:hideMark/>
          </w:tcPr>
          <w:p w14:paraId="63DEE861" w14:textId="77777777" w:rsidR="00762494" w:rsidRPr="00762494" w:rsidRDefault="00762494" w:rsidP="00B578B8">
            <w:pPr>
              <w:ind w:right="284"/>
              <w:jc w:val="right"/>
              <w:rPr>
                <w:sz w:val="20"/>
                <w:szCs w:val="20"/>
                <w:lang w:val="ky-KG"/>
              </w:rPr>
            </w:pPr>
            <w:r w:rsidRPr="00762494">
              <w:rPr>
                <w:sz w:val="20"/>
                <w:szCs w:val="20"/>
                <w:lang w:val="ky-KG"/>
              </w:rPr>
              <w:t>257,4</w:t>
            </w:r>
          </w:p>
        </w:tc>
        <w:tc>
          <w:tcPr>
            <w:tcW w:w="1287" w:type="pct"/>
            <w:vAlign w:val="bottom"/>
            <w:hideMark/>
          </w:tcPr>
          <w:p w14:paraId="7985C1ED" w14:textId="77777777" w:rsidR="00762494" w:rsidRPr="00762494" w:rsidRDefault="00762494" w:rsidP="00B578B8">
            <w:pPr>
              <w:jc w:val="right"/>
              <w:rPr>
                <w:sz w:val="20"/>
                <w:szCs w:val="20"/>
                <w:lang w:val="ky-KG"/>
              </w:rPr>
            </w:pPr>
            <w:r w:rsidRPr="00762494">
              <w:rPr>
                <w:sz w:val="20"/>
                <w:szCs w:val="20"/>
                <w:lang w:val="ky-KG"/>
              </w:rPr>
              <w:t>138,4</w:t>
            </w:r>
          </w:p>
        </w:tc>
        <w:tc>
          <w:tcPr>
            <w:tcW w:w="1287" w:type="pct"/>
            <w:hideMark/>
          </w:tcPr>
          <w:p w14:paraId="1B6DA87F" w14:textId="77777777" w:rsidR="00762494" w:rsidRPr="00762494" w:rsidRDefault="00762494" w:rsidP="00B578B8">
            <w:pPr>
              <w:jc w:val="right"/>
              <w:rPr>
                <w:sz w:val="20"/>
                <w:szCs w:val="20"/>
                <w:lang w:val="ky-KG"/>
              </w:rPr>
            </w:pPr>
            <w:r w:rsidRPr="00762494">
              <w:rPr>
                <w:sz w:val="20"/>
                <w:szCs w:val="20"/>
                <w:lang w:val="ky-KG"/>
              </w:rPr>
              <w:t>23,7</w:t>
            </w:r>
          </w:p>
        </w:tc>
      </w:tr>
      <w:tr w:rsidR="00762494" w:rsidRPr="00762494" w14:paraId="093822CD" w14:textId="77777777" w:rsidTr="00CE674C">
        <w:tc>
          <w:tcPr>
            <w:tcW w:w="1323" w:type="pct"/>
            <w:vAlign w:val="center"/>
            <w:hideMark/>
          </w:tcPr>
          <w:p w14:paraId="02DBA0B6" w14:textId="77777777" w:rsidR="00762494" w:rsidRPr="00762494" w:rsidRDefault="00762494" w:rsidP="00B578B8">
            <w:pPr>
              <w:rPr>
                <w:bCs/>
                <w:sz w:val="20"/>
                <w:szCs w:val="20"/>
              </w:rPr>
            </w:pPr>
            <w:r w:rsidRPr="00762494">
              <w:rPr>
                <w:bCs/>
                <w:sz w:val="20"/>
                <w:szCs w:val="20"/>
              </w:rPr>
              <w:t xml:space="preserve"> </w:t>
            </w:r>
            <w:proofErr w:type="spellStart"/>
            <w:r w:rsidRPr="00762494">
              <w:rPr>
                <w:bCs/>
                <w:sz w:val="20"/>
                <w:szCs w:val="20"/>
              </w:rPr>
              <w:t>Ысык-Көл</w:t>
            </w:r>
            <w:proofErr w:type="spellEnd"/>
            <w:r w:rsidRPr="00762494">
              <w:rPr>
                <w:bCs/>
                <w:sz w:val="20"/>
                <w:szCs w:val="20"/>
              </w:rPr>
              <w:t xml:space="preserve"> </w:t>
            </w:r>
            <w:proofErr w:type="spellStart"/>
            <w:r w:rsidRPr="00762494">
              <w:rPr>
                <w:bCs/>
                <w:sz w:val="20"/>
                <w:szCs w:val="20"/>
              </w:rPr>
              <w:t>облусу</w:t>
            </w:r>
            <w:proofErr w:type="spellEnd"/>
          </w:p>
        </w:tc>
        <w:tc>
          <w:tcPr>
            <w:tcW w:w="1103" w:type="pct"/>
            <w:vAlign w:val="bottom"/>
            <w:hideMark/>
          </w:tcPr>
          <w:p w14:paraId="3EB10776" w14:textId="77777777" w:rsidR="00762494" w:rsidRPr="00762494" w:rsidRDefault="00762494" w:rsidP="00B578B8">
            <w:pPr>
              <w:ind w:right="284"/>
              <w:jc w:val="right"/>
              <w:rPr>
                <w:sz w:val="20"/>
                <w:szCs w:val="20"/>
                <w:lang w:val="ky-KG"/>
              </w:rPr>
            </w:pPr>
            <w:r w:rsidRPr="00762494">
              <w:rPr>
                <w:sz w:val="20"/>
                <w:szCs w:val="20"/>
                <w:lang w:val="ky-KG"/>
              </w:rPr>
              <w:t>74,8</w:t>
            </w:r>
          </w:p>
        </w:tc>
        <w:tc>
          <w:tcPr>
            <w:tcW w:w="1287" w:type="pct"/>
            <w:vAlign w:val="bottom"/>
            <w:hideMark/>
          </w:tcPr>
          <w:p w14:paraId="28780D31" w14:textId="77777777" w:rsidR="00762494" w:rsidRPr="00762494" w:rsidRDefault="00762494" w:rsidP="00B578B8">
            <w:pPr>
              <w:jc w:val="right"/>
              <w:rPr>
                <w:sz w:val="20"/>
                <w:szCs w:val="20"/>
                <w:lang w:val="ky-KG"/>
              </w:rPr>
            </w:pPr>
            <w:r w:rsidRPr="00762494">
              <w:rPr>
                <w:sz w:val="20"/>
                <w:szCs w:val="20"/>
                <w:lang w:val="ky-KG"/>
              </w:rPr>
              <w:t>131,5</w:t>
            </w:r>
          </w:p>
        </w:tc>
        <w:tc>
          <w:tcPr>
            <w:tcW w:w="1287" w:type="pct"/>
            <w:hideMark/>
          </w:tcPr>
          <w:p w14:paraId="209EDAAF" w14:textId="77777777" w:rsidR="00762494" w:rsidRPr="00762494" w:rsidRDefault="00762494" w:rsidP="00B578B8">
            <w:pPr>
              <w:jc w:val="right"/>
              <w:rPr>
                <w:sz w:val="20"/>
                <w:szCs w:val="20"/>
                <w:lang w:val="ky-KG"/>
              </w:rPr>
            </w:pPr>
            <w:r w:rsidRPr="00762494">
              <w:rPr>
                <w:sz w:val="20"/>
                <w:szCs w:val="20"/>
                <w:lang w:val="ky-KG"/>
              </w:rPr>
              <w:t>6,9</w:t>
            </w:r>
          </w:p>
        </w:tc>
      </w:tr>
      <w:tr w:rsidR="00762494" w:rsidRPr="00762494" w14:paraId="28F3111B" w14:textId="77777777" w:rsidTr="00CE674C">
        <w:tc>
          <w:tcPr>
            <w:tcW w:w="1323" w:type="pct"/>
            <w:vAlign w:val="center"/>
            <w:hideMark/>
          </w:tcPr>
          <w:p w14:paraId="499BC0EE" w14:textId="77777777" w:rsidR="00762494" w:rsidRPr="00762494" w:rsidRDefault="00762494" w:rsidP="00B578B8">
            <w:pPr>
              <w:rPr>
                <w:bCs/>
                <w:sz w:val="20"/>
                <w:szCs w:val="20"/>
              </w:rPr>
            </w:pPr>
            <w:r w:rsidRPr="00762494">
              <w:rPr>
                <w:bCs/>
                <w:sz w:val="20"/>
                <w:szCs w:val="20"/>
              </w:rPr>
              <w:t xml:space="preserve"> Нарын </w:t>
            </w:r>
            <w:proofErr w:type="spellStart"/>
            <w:r w:rsidRPr="00762494">
              <w:rPr>
                <w:bCs/>
                <w:sz w:val="20"/>
                <w:szCs w:val="20"/>
              </w:rPr>
              <w:t>облусу</w:t>
            </w:r>
            <w:proofErr w:type="spellEnd"/>
          </w:p>
        </w:tc>
        <w:tc>
          <w:tcPr>
            <w:tcW w:w="1103" w:type="pct"/>
            <w:vAlign w:val="bottom"/>
            <w:hideMark/>
          </w:tcPr>
          <w:p w14:paraId="7745359C" w14:textId="77777777" w:rsidR="00762494" w:rsidRPr="00762494" w:rsidRDefault="00762494" w:rsidP="00B578B8">
            <w:pPr>
              <w:ind w:right="284"/>
              <w:jc w:val="right"/>
              <w:rPr>
                <w:sz w:val="20"/>
                <w:szCs w:val="20"/>
                <w:lang w:val="ky-KG"/>
              </w:rPr>
            </w:pPr>
            <w:r w:rsidRPr="00762494">
              <w:rPr>
                <w:sz w:val="20"/>
                <w:szCs w:val="20"/>
                <w:lang w:val="ky-KG"/>
              </w:rPr>
              <w:t>27,5</w:t>
            </w:r>
          </w:p>
        </w:tc>
        <w:tc>
          <w:tcPr>
            <w:tcW w:w="1287" w:type="pct"/>
            <w:vAlign w:val="bottom"/>
            <w:hideMark/>
          </w:tcPr>
          <w:p w14:paraId="3526A8FE" w14:textId="77777777" w:rsidR="00762494" w:rsidRPr="00762494" w:rsidRDefault="00762494" w:rsidP="00B578B8">
            <w:pPr>
              <w:jc w:val="right"/>
              <w:rPr>
                <w:sz w:val="20"/>
                <w:szCs w:val="20"/>
                <w:lang w:val="ky-KG"/>
              </w:rPr>
            </w:pPr>
            <w:r w:rsidRPr="00762494">
              <w:rPr>
                <w:sz w:val="20"/>
                <w:szCs w:val="20"/>
                <w:lang w:val="ky-KG"/>
              </w:rPr>
              <w:t>132,9</w:t>
            </w:r>
          </w:p>
        </w:tc>
        <w:tc>
          <w:tcPr>
            <w:tcW w:w="1287" w:type="pct"/>
            <w:hideMark/>
          </w:tcPr>
          <w:p w14:paraId="272DF3EA" w14:textId="77777777" w:rsidR="00762494" w:rsidRPr="00762494" w:rsidRDefault="00762494" w:rsidP="00B578B8">
            <w:pPr>
              <w:jc w:val="right"/>
              <w:rPr>
                <w:sz w:val="20"/>
                <w:szCs w:val="20"/>
                <w:lang w:val="ky-KG"/>
              </w:rPr>
            </w:pPr>
            <w:r w:rsidRPr="00762494">
              <w:rPr>
                <w:sz w:val="20"/>
                <w:szCs w:val="20"/>
                <w:lang w:val="ky-KG"/>
              </w:rPr>
              <w:t>2,5</w:t>
            </w:r>
          </w:p>
        </w:tc>
      </w:tr>
      <w:tr w:rsidR="00762494" w:rsidRPr="00762494" w14:paraId="430A40C9" w14:textId="77777777" w:rsidTr="00CE674C">
        <w:tc>
          <w:tcPr>
            <w:tcW w:w="1323" w:type="pct"/>
            <w:vAlign w:val="center"/>
            <w:hideMark/>
          </w:tcPr>
          <w:p w14:paraId="0FE3FC06" w14:textId="77777777" w:rsidR="00762494" w:rsidRPr="00762494" w:rsidRDefault="00762494" w:rsidP="00B578B8">
            <w:pPr>
              <w:rPr>
                <w:bCs/>
                <w:sz w:val="20"/>
                <w:szCs w:val="20"/>
              </w:rPr>
            </w:pPr>
            <w:r w:rsidRPr="00762494">
              <w:rPr>
                <w:bCs/>
                <w:sz w:val="20"/>
                <w:szCs w:val="20"/>
              </w:rPr>
              <w:t xml:space="preserve"> Ош </w:t>
            </w:r>
            <w:proofErr w:type="spellStart"/>
            <w:r w:rsidRPr="00762494">
              <w:rPr>
                <w:bCs/>
                <w:sz w:val="20"/>
                <w:szCs w:val="20"/>
              </w:rPr>
              <w:t>облусу</w:t>
            </w:r>
            <w:proofErr w:type="spellEnd"/>
            <w:r w:rsidRPr="00762494">
              <w:rPr>
                <w:bCs/>
                <w:sz w:val="20"/>
                <w:szCs w:val="20"/>
              </w:rPr>
              <w:t xml:space="preserve"> </w:t>
            </w:r>
          </w:p>
        </w:tc>
        <w:tc>
          <w:tcPr>
            <w:tcW w:w="1103" w:type="pct"/>
            <w:vAlign w:val="bottom"/>
            <w:hideMark/>
          </w:tcPr>
          <w:p w14:paraId="38482309" w14:textId="77777777" w:rsidR="00762494" w:rsidRPr="00762494" w:rsidRDefault="00762494" w:rsidP="00B578B8">
            <w:pPr>
              <w:ind w:right="284"/>
              <w:jc w:val="right"/>
              <w:rPr>
                <w:sz w:val="20"/>
                <w:szCs w:val="20"/>
                <w:lang w:val="ky-KG"/>
              </w:rPr>
            </w:pPr>
            <w:r w:rsidRPr="00762494">
              <w:rPr>
                <w:sz w:val="20"/>
                <w:szCs w:val="20"/>
                <w:lang w:val="ky-KG"/>
              </w:rPr>
              <w:t>171,2</w:t>
            </w:r>
          </w:p>
        </w:tc>
        <w:tc>
          <w:tcPr>
            <w:tcW w:w="1287" w:type="pct"/>
            <w:vAlign w:val="bottom"/>
            <w:hideMark/>
          </w:tcPr>
          <w:p w14:paraId="4274D43B" w14:textId="77777777" w:rsidR="00762494" w:rsidRPr="00762494" w:rsidRDefault="00762494" w:rsidP="00B578B8">
            <w:pPr>
              <w:jc w:val="right"/>
              <w:rPr>
                <w:sz w:val="20"/>
                <w:szCs w:val="20"/>
                <w:lang w:val="ky-KG"/>
              </w:rPr>
            </w:pPr>
            <w:r w:rsidRPr="00762494">
              <w:rPr>
                <w:sz w:val="20"/>
                <w:szCs w:val="20"/>
                <w:lang w:val="ky-KG"/>
              </w:rPr>
              <w:t>87,5</w:t>
            </w:r>
          </w:p>
        </w:tc>
        <w:tc>
          <w:tcPr>
            <w:tcW w:w="1287" w:type="pct"/>
            <w:hideMark/>
          </w:tcPr>
          <w:p w14:paraId="16FEAB9C" w14:textId="77777777" w:rsidR="00762494" w:rsidRPr="00762494" w:rsidRDefault="00762494" w:rsidP="00B578B8">
            <w:pPr>
              <w:jc w:val="right"/>
              <w:rPr>
                <w:sz w:val="20"/>
                <w:szCs w:val="20"/>
                <w:lang w:val="ky-KG"/>
              </w:rPr>
            </w:pPr>
            <w:r w:rsidRPr="00762494">
              <w:rPr>
                <w:sz w:val="20"/>
                <w:szCs w:val="20"/>
                <w:lang w:val="ky-KG"/>
              </w:rPr>
              <w:t>15,8</w:t>
            </w:r>
          </w:p>
        </w:tc>
      </w:tr>
      <w:tr w:rsidR="00762494" w:rsidRPr="00762494" w14:paraId="3C2B320C" w14:textId="77777777" w:rsidTr="00CE674C">
        <w:tc>
          <w:tcPr>
            <w:tcW w:w="1323" w:type="pct"/>
            <w:vAlign w:val="center"/>
            <w:hideMark/>
          </w:tcPr>
          <w:p w14:paraId="7B6432F0" w14:textId="77777777" w:rsidR="00762494" w:rsidRPr="00762494" w:rsidRDefault="00762494" w:rsidP="00B578B8">
            <w:pPr>
              <w:pageBreakBefore/>
              <w:rPr>
                <w:bCs/>
                <w:sz w:val="20"/>
                <w:szCs w:val="20"/>
              </w:rPr>
            </w:pPr>
            <w:r w:rsidRPr="00762494">
              <w:rPr>
                <w:bCs/>
                <w:sz w:val="20"/>
                <w:szCs w:val="20"/>
              </w:rPr>
              <w:lastRenderedPageBreak/>
              <w:t xml:space="preserve"> Талас </w:t>
            </w:r>
            <w:proofErr w:type="spellStart"/>
            <w:r w:rsidRPr="00762494">
              <w:rPr>
                <w:bCs/>
                <w:sz w:val="20"/>
                <w:szCs w:val="20"/>
              </w:rPr>
              <w:t>облусу</w:t>
            </w:r>
            <w:proofErr w:type="spellEnd"/>
          </w:p>
        </w:tc>
        <w:tc>
          <w:tcPr>
            <w:tcW w:w="1103" w:type="pct"/>
            <w:vAlign w:val="bottom"/>
            <w:hideMark/>
          </w:tcPr>
          <w:p w14:paraId="4E030BCF" w14:textId="77777777" w:rsidR="00762494" w:rsidRPr="00762494" w:rsidRDefault="00762494" w:rsidP="00B578B8">
            <w:pPr>
              <w:ind w:right="284"/>
              <w:jc w:val="right"/>
              <w:rPr>
                <w:sz w:val="20"/>
                <w:szCs w:val="20"/>
                <w:lang w:val="ky-KG"/>
              </w:rPr>
            </w:pPr>
            <w:r w:rsidRPr="00762494">
              <w:rPr>
                <w:sz w:val="20"/>
                <w:szCs w:val="20"/>
                <w:lang w:val="ky-KG"/>
              </w:rPr>
              <w:t>74,0</w:t>
            </w:r>
          </w:p>
        </w:tc>
        <w:tc>
          <w:tcPr>
            <w:tcW w:w="1287" w:type="pct"/>
            <w:vAlign w:val="bottom"/>
            <w:hideMark/>
          </w:tcPr>
          <w:p w14:paraId="65E8F052" w14:textId="77777777" w:rsidR="00762494" w:rsidRPr="00762494" w:rsidRDefault="00762494" w:rsidP="00B578B8">
            <w:pPr>
              <w:jc w:val="right"/>
              <w:rPr>
                <w:sz w:val="20"/>
                <w:szCs w:val="20"/>
                <w:lang w:val="ky-KG"/>
              </w:rPr>
            </w:pPr>
            <w:r w:rsidRPr="00762494">
              <w:rPr>
                <w:sz w:val="20"/>
                <w:szCs w:val="20"/>
                <w:lang w:val="ky-KG"/>
              </w:rPr>
              <w:t>149,9</w:t>
            </w:r>
          </w:p>
        </w:tc>
        <w:tc>
          <w:tcPr>
            <w:tcW w:w="1287" w:type="pct"/>
            <w:hideMark/>
          </w:tcPr>
          <w:p w14:paraId="345857C0" w14:textId="77777777" w:rsidR="00762494" w:rsidRPr="00762494" w:rsidRDefault="00762494" w:rsidP="00B578B8">
            <w:pPr>
              <w:jc w:val="right"/>
              <w:rPr>
                <w:sz w:val="20"/>
                <w:szCs w:val="20"/>
                <w:lang w:val="ky-KG"/>
              </w:rPr>
            </w:pPr>
            <w:r w:rsidRPr="00762494">
              <w:rPr>
                <w:sz w:val="20"/>
                <w:szCs w:val="20"/>
                <w:lang w:val="ky-KG"/>
              </w:rPr>
              <w:t>6,8</w:t>
            </w:r>
          </w:p>
        </w:tc>
      </w:tr>
      <w:tr w:rsidR="00762494" w:rsidRPr="00762494" w14:paraId="3C804B77" w14:textId="77777777" w:rsidTr="00CE674C">
        <w:tc>
          <w:tcPr>
            <w:tcW w:w="1323" w:type="pct"/>
            <w:vAlign w:val="center"/>
            <w:hideMark/>
          </w:tcPr>
          <w:p w14:paraId="602BD345" w14:textId="77777777" w:rsidR="00762494" w:rsidRPr="00762494" w:rsidRDefault="00762494" w:rsidP="00B578B8">
            <w:pPr>
              <w:rPr>
                <w:bCs/>
                <w:sz w:val="20"/>
                <w:szCs w:val="20"/>
              </w:rPr>
            </w:pPr>
            <w:r w:rsidRPr="00762494">
              <w:rPr>
                <w:bCs/>
                <w:sz w:val="20"/>
                <w:szCs w:val="20"/>
              </w:rPr>
              <w:t xml:space="preserve"> </w:t>
            </w:r>
            <w:proofErr w:type="spellStart"/>
            <w:r w:rsidRPr="00762494">
              <w:rPr>
                <w:bCs/>
                <w:sz w:val="20"/>
                <w:szCs w:val="20"/>
              </w:rPr>
              <w:t>Чүй</w:t>
            </w:r>
            <w:proofErr w:type="spellEnd"/>
            <w:r w:rsidRPr="00762494">
              <w:rPr>
                <w:bCs/>
                <w:sz w:val="20"/>
                <w:szCs w:val="20"/>
              </w:rPr>
              <w:t xml:space="preserve"> </w:t>
            </w:r>
            <w:proofErr w:type="spellStart"/>
            <w:r w:rsidRPr="00762494">
              <w:rPr>
                <w:bCs/>
                <w:sz w:val="20"/>
                <w:szCs w:val="20"/>
              </w:rPr>
              <w:t>облусу</w:t>
            </w:r>
            <w:proofErr w:type="spellEnd"/>
          </w:p>
        </w:tc>
        <w:tc>
          <w:tcPr>
            <w:tcW w:w="1103" w:type="pct"/>
            <w:vAlign w:val="bottom"/>
            <w:hideMark/>
          </w:tcPr>
          <w:p w14:paraId="0C54E0E6" w14:textId="77777777" w:rsidR="00762494" w:rsidRPr="00762494" w:rsidRDefault="00762494" w:rsidP="00B578B8">
            <w:pPr>
              <w:ind w:right="284"/>
              <w:jc w:val="right"/>
              <w:rPr>
                <w:sz w:val="20"/>
                <w:szCs w:val="20"/>
                <w:lang w:val="ky-KG"/>
              </w:rPr>
            </w:pPr>
            <w:r w:rsidRPr="00762494">
              <w:rPr>
                <w:sz w:val="20"/>
                <w:szCs w:val="20"/>
                <w:lang w:val="ky-KG"/>
              </w:rPr>
              <w:t>207,7</w:t>
            </w:r>
          </w:p>
        </w:tc>
        <w:tc>
          <w:tcPr>
            <w:tcW w:w="1287" w:type="pct"/>
            <w:vAlign w:val="bottom"/>
            <w:hideMark/>
          </w:tcPr>
          <w:p w14:paraId="2F44A16F" w14:textId="77777777" w:rsidR="00762494" w:rsidRPr="00762494" w:rsidRDefault="00762494" w:rsidP="00B578B8">
            <w:pPr>
              <w:jc w:val="right"/>
              <w:rPr>
                <w:sz w:val="20"/>
                <w:szCs w:val="20"/>
                <w:lang w:val="ky-KG"/>
              </w:rPr>
            </w:pPr>
            <w:r w:rsidRPr="00762494">
              <w:rPr>
                <w:sz w:val="20"/>
                <w:szCs w:val="20"/>
                <w:lang w:val="ky-KG"/>
              </w:rPr>
              <w:t>111,2</w:t>
            </w:r>
          </w:p>
        </w:tc>
        <w:tc>
          <w:tcPr>
            <w:tcW w:w="1287" w:type="pct"/>
            <w:hideMark/>
          </w:tcPr>
          <w:p w14:paraId="76F1FCE8" w14:textId="77777777" w:rsidR="00762494" w:rsidRPr="00762494" w:rsidRDefault="00762494" w:rsidP="00B578B8">
            <w:pPr>
              <w:jc w:val="right"/>
              <w:rPr>
                <w:sz w:val="20"/>
                <w:szCs w:val="20"/>
                <w:lang w:val="ky-KG"/>
              </w:rPr>
            </w:pPr>
            <w:r w:rsidRPr="00762494">
              <w:rPr>
                <w:sz w:val="20"/>
                <w:szCs w:val="20"/>
                <w:lang w:val="ky-KG"/>
              </w:rPr>
              <w:t>19,1</w:t>
            </w:r>
          </w:p>
        </w:tc>
      </w:tr>
      <w:tr w:rsidR="00762494" w:rsidRPr="00762494" w14:paraId="58C60512" w14:textId="77777777" w:rsidTr="00CE674C">
        <w:tc>
          <w:tcPr>
            <w:tcW w:w="1323" w:type="pct"/>
            <w:vAlign w:val="center"/>
            <w:hideMark/>
          </w:tcPr>
          <w:p w14:paraId="20DBDF63" w14:textId="77777777" w:rsidR="00762494" w:rsidRPr="00762494" w:rsidRDefault="00762494" w:rsidP="00B578B8">
            <w:pPr>
              <w:rPr>
                <w:bCs/>
                <w:sz w:val="20"/>
                <w:szCs w:val="20"/>
              </w:rPr>
            </w:pPr>
            <w:r w:rsidRPr="00762494">
              <w:rPr>
                <w:bCs/>
                <w:sz w:val="20"/>
                <w:szCs w:val="20"/>
              </w:rPr>
              <w:t xml:space="preserve"> Бишкек ш.</w:t>
            </w:r>
          </w:p>
        </w:tc>
        <w:tc>
          <w:tcPr>
            <w:tcW w:w="1103" w:type="pct"/>
            <w:vAlign w:val="bottom"/>
            <w:hideMark/>
          </w:tcPr>
          <w:p w14:paraId="2E15938F" w14:textId="77777777" w:rsidR="00762494" w:rsidRPr="00762494" w:rsidRDefault="00762494" w:rsidP="00B578B8">
            <w:pPr>
              <w:ind w:right="284"/>
              <w:jc w:val="right"/>
              <w:rPr>
                <w:sz w:val="20"/>
                <w:szCs w:val="20"/>
                <w:lang w:val="ky-KG"/>
              </w:rPr>
            </w:pPr>
            <w:r w:rsidRPr="00762494">
              <w:rPr>
                <w:sz w:val="20"/>
                <w:szCs w:val="20"/>
                <w:lang w:val="ky-KG"/>
              </w:rPr>
              <w:t>182,5</w:t>
            </w:r>
          </w:p>
        </w:tc>
        <w:tc>
          <w:tcPr>
            <w:tcW w:w="1287" w:type="pct"/>
            <w:vAlign w:val="bottom"/>
            <w:hideMark/>
          </w:tcPr>
          <w:p w14:paraId="0CCAB071" w14:textId="77777777" w:rsidR="00762494" w:rsidRPr="00762494" w:rsidRDefault="00762494" w:rsidP="00B578B8">
            <w:pPr>
              <w:jc w:val="right"/>
              <w:rPr>
                <w:sz w:val="20"/>
                <w:szCs w:val="20"/>
                <w:lang w:val="ky-KG"/>
              </w:rPr>
            </w:pPr>
            <w:r w:rsidRPr="00762494">
              <w:rPr>
                <w:sz w:val="20"/>
                <w:szCs w:val="20"/>
                <w:lang w:val="ky-KG"/>
              </w:rPr>
              <w:t>295,7</w:t>
            </w:r>
          </w:p>
        </w:tc>
        <w:tc>
          <w:tcPr>
            <w:tcW w:w="1287" w:type="pct"/>
            <w:hideMark/>
          </w:tcPr>
          <w:p w14:paraId="56DF8A35" w14:textId="77777777" w:rsidR="00762494" w:rsidRPr="00762494" w:rsidRDefault="00762494" w:rsidP="00B578B8">
            <w:pPr>
              <w:jc w:val="right"/>
              <w:rPr>
                <w:sz w:val="20"/>
                <w:szCs w:val="20"/>
                <w:lang w:val="ky-KG"/>
              </w:rPr>
            </w:pPr>
            <w:r w:rsidRPr="00762494">
              <w:rPr>
                <w:sz w:val="20"/>
                <w:szCs w:val="20"/>
                <w:lang w:val="ky-KG"/>
              </w:rPr>
              <w:t>16,8</w:t>
            </w:r>
          </w:p>
        </w:tc>
      </w:tr>
      <w:tr w:rsidR="00762494" w:rsidRPr="00762494" w14:paraId="24D9B649" w14:textId="77777777" w:rsidTr="00CE674C">
        <w:tc>
          <w:tcPr>
            <w:tcW w:w="1323" w:type="pct"/>
            <w:tcBorders>
              <w:top w:val="nil"/>
              <w:left w:val="nil"/>
              <w:bottom w:val="single" w:sz="4" w:space="0" w:color="auto"/>
              <w:right w:val="nil"/>
            </w:tcBorders>
            <w:vAlign w:val="center"/>
            <w:hideMark/>
          </w:tcPr>
          <w:p w14:paraId="3FBD5A02" w14:textId="77777777" w:rsidR="00762494" w:rsidRPr="00762494" w:rsidRDefault="00762494" w:rsidP="00B578B8">
            <w:pPr>
              <w:rPr>
                <w:bCs/>
                <w:sz w:val="20"/>
                <w:szCs w:val="20"/>
              </w:rPr>
            </w:pPr>
            <w:r w:rsidRPr="00762494">
              <w:rPr>
                <w:bCs/>
                <w:sz w:val="20"/>
                <w:szCs w:val="20"/>
              </w:rPr>
              <w:t xml:space="preserve"> Ош ш.</w:t>
            </w:r>
          </w:p>
        </w:tc>
        <w:tc>
          <w:tcPr>
            <w:tcW w:w="1103" w:type="pct"/>
            <w:tcBorders>
              <w:top w:val="nil"/>
              <w:left w:val="nil"/>
              <w:bottom w:val="single" w:sz="4" w:space="0" w:color="auto"/>
              <w:right w:val="nil"/>
            </w:tcBorders>
            <w:vAlign w:val="bottom"/>
            <w:hideMark/>
          </w:tcPr>
          <w:p w14:paraId="5E32C9BA" w14:textId="77777777" w:rsidR="00762494" w:rsidRPr="00762494" w:rsidRDefault="00762494" w:rsidP="00B578B8">
            <w:pPr>
              <w:ind w:right="284"/>
              <w:jc w:val="right"/>
              <w:rPr>
                <w:sz w:val="20"/>
                <w:szCs w:val="20"/>
                <w:lang w:val="ky-KG"/>
              </w:rPr>
            </w:pPr>
            <w:r w:rsidRPr="00762494">
              <w:rPr>
                <w:sz w:val="20"/>
                <w:szCs w:val="20"/>
                <w:lang w:val="ky-KG"/>
              </w:rPr>
              <w:t>27,5</w:t>
            </w:r>
          </w:p>
        </w:tc>
        <w:tc>
          <w:tcPr>
            <w:tcW w:w="1287" w:type="pct"/>
            <w:tcBorders>
              <w:top w:val="nil"/>
              <w:left w:val="nil"/>
              <w:bottom w:val="single" w:sz="4" w:space="0" w:color="auto"/>
              <w:right w:val="nil"/>
            </w:tcBorders>
            <w:vAlign w:val="bottom"/>
            <w:hideMark/>
          </w:tcPr>
          <w:p w14:paraId="5D71DDF4" w14:textId="77777777" w:rsidR="00762494" w:rsidRPr="00762494" w:rsidRDefault="00762494" w:rsidP="00B578B8">
            <w:pPr>
              <w:jc w:val="right"/>
              <w:rPr>
                <w:sz w:val="20"/>
                <w:szCs w:val="20"/>
                <w:lang w:val="ky-KG"/>
              </w:rPr>
            </w:pPr>
            <w:r w:rsidRPr="00762494">
              <w:rPr>
                <w:sz w:val="20"/>
                <w:szCs w:val="20"/>
                <w:lang w:val="ky-KG"/>
              </w:rPr>
              <w:t>109,1</w:t>
            </w:r>
          </w:p>
        </w:tc>
        <w:tc>
          <w:tcPr>
            <w:tcW w:w="1287" w:type="pct"/>
            <w:tcBorders>
              <w:top w:val="nil"/>
              <w:left w:val="nil"/>
              <w:bottom w:val="single" w:sz="4" w:space="0" w:color="auto"/>
              <w:right w:val="nil"/>
            </w:tcBorders>
            <w:hideMark/>
          </w:tcPr>
          <w:p w14:paraId="745CBD5E" w14:textId="77777777" w:rsidR="00762494" w:rsidRPr="00762494" w:rsidRDefault="00762494" w:rsidP="00B578B8">
            <w:pPr>
              <w:jc w:val="right"/>
              <w:rPr>
                <w:sz w:val="20"/>
                <w:szCs w:val="20"/>
                <w:lang w:val="ky-KG"/>
              </w:rPr>
            </w:pPr>
            <w:r w:rsidRPr="00762494">
              <w:rPr>
                <w:sz w:val="20"/>
                <w:szCs w:val="20"/>
                <w:lang w:val="ky-KG"/>
              </w:rPr>
              <w:t>2,5</w:t>
            </w:r>
          </w:p>
        </w:tc>
      </w:tr>
    </w:tbl>
    <w:p w14:paraId="4F32E12A" w14:textId="77777777" w:rsidR="00762494" w:rsidRPr="00762494" w:rsidRDefault="00762494" w:rsidP="00762494">
      <w:pPr>
        <w:ind w:firstLine="708"/>
        <w:jc w:val="both"/>
        <w:rPr>
          <w:b/>
          <w:szCs w:val="20"/>
          <w:lang w:val="ky-KG"/>
        </w:rPr>
      </w:pPr>
    </w:p>
    <w:p w14:paraId="6895339A" w14:textId="77777777" w:rsidR="00762494" w:rsidRPr="00762494" w:rsidRDefault="00762494" w:rsidP="00762494">
      <w:pPr>
        <w:spacing w:after="120"/>
        <w:ind w:firstLine="708"/>
        <w:jc w:val="both"/>
        <w:rPr>
          <w:rFonts w:eastAsia="Calibri"/>
          <w:lang w:val="ky-KG"/>
        </w:rPr>
      </w:pPr>
      <w:r w:rsidRPr="00762494">
        <w:rPr>
          <w:rFonts w:eastAsia="Calibri"/>
          <w:b/>
          <w:lang w:val="ky-KG"/>
        </w:rPr>
        <w:t>Чет өлкөлүк инвестициялар</w:t>
      </w:r>
      <w:r w:rsidRPr="00762494">
        <w:rPr>
          <w:rFonts w:eastAsia="Calibri"/>
          <w:lang w:val="ky-KG"/>
        </w:rPr>
        <w:t xml:space="preserve">. Үстүбүздөгү жылдын январь-сентябрында чет </w:t>
      </w:r>
      <w:r w:rsidRPr="00762494">
        <w:rPr>
          <w:rFonts w:eastAsia="Calibri"/>
          <w:szCs w:val="22"/>
          <w:lang w:val="ky-KG"/>
        </w:rPr>
        <w:t>өлкөлүк</w:t>
      </w:r>
      <w:r w:rsidRPr="00762494">
        <w:rPr>
          <w:rFonts w:eastAsia="Calibri"/>
          <w:lang w:val="ky-KG"/>
        </w:rPr>
        <w:t xml:space="preserve"> инвестициялардын келип түшүү агымынын к</w:t>
      </w:r>
      <w:r w:rsidRPr="00762494">
        <w:rPr>
          <w:rFonts w:eastAsia="Calibri"/>
          <w:szCs w:val="22"/>
          <w:lang w:val="ky-KG"/>
        </w:rPr>
        <w:t>ө</w:t>
      </w:r>
      <w:r w:rsidRPr="00762494">
        <w:rPr>
          <w:rFonts w:eastAsia="Calibri"/>
          <w:lang w:val="ky-KG"/>
        </w:rPr>
        <w:t>л</w:t>
      </w:r>
      <w:r w:rsidRPr="00762494">
        <w:rPr>
          <w:rFonts w:eastAsia="Calibri"/>
          <w:szCs w:val="22"/>
          <w:lang w:val="ky-KG"/>
        </w:rPr>
        <w:t>ө</w:t>
      </w:r>
      <w:r w:rsidRPr="00762494">
        <w:rPr>
          <w:rFonts w:eastAsia="Calibri"/>
          <w:lang w:val="ky-KG"/>
        </w:rPr>
        <w:t>м</w:t>
      </w:r>
      <w:r w:rsidRPr="00762494">
        <w:rPr>
          <w:rFonts w:eastAsia="Calibri"/>
          <w:bCs/>
          <w:lang w:val="ky-KG"/>
        </w:rPr>
        <w:t xml:space="preserve">ү </w:t>
      </w:r>
      <w:r w:rsidRPr="00762494">
        <w:rPr>
          <w:rFonts w:eastAsia="Calibri"/>
          <w:lang w:val="ky-KG"/>
        </w:rPr>
        <w:t xml:space="preserve">(чыгып кетүү агымын эсептебегенде)  </w:t>
      </w:r>
      <w:r w:rsidRPr="00762494">
        <w:rPr>
          <w:rFonts w:eastAsia="Calibri"/>
          <w:szCs w:val="22"/>
          <w:lang w:val="ky-KG"/>
        </w:rPr>
        <w:t xml:space="preserve">өткөн жылдын мезгилине салыштырмалуу </w:t>
      </w:r>
      <w:r w:rsidRPr="00762494">
        <w:rPr>
          <w:rFonts w:eastAsia="Calibri"/>
          <w:lang w:val="ky-KG"/>
        </w:rPr>
        <w:t xml:space="preserve"> 13,7 пайызга төмөндөдү жана 4 834,4 млн. АКШ долларын түздү. </w:t>
      </w:r>
    </w:p>
    <w:p w14:paraId="21932242" w14:textId="3DBF98A0" w:rsidR="00762494" w:rsidRPr="00762494" w:rsidRDefault="008A4EF3" w:rsidP="00762494">
      <w:pPr>
        <w:spacing w:after="120"/>
        <w:rPr>
          <w:b/>
          <w:color w:val="000000"/>
          <w:lang w:val="ky-KG"/>
        </w:rPr>
      </w:pPr>
      <w:r>
        <w:rPr>
          <w:b/>
          <w:lang w:val="ky-KG"/>
        </w:rPr>
        <w:t>19</w:t>
      </w:r>
      <w:r w:rsidR="00762494" w:rsidRPr="00762494">
        <w:rPr>
          <w:b/>
          <w:lang w:val="ky-KG"/>
        </w:rPr>
        <w:t>-таблица:  Январь-сентябрдагы ч</w:t>
      </w:r>
      <w:r w:rsidR="00762494" w:rsidRPr="00762494">
        <w:rPr>
          <w:b/>
          <w:color w:val="000000"/>
          <w:lang w:val="ky-KG"/>
        </w:rPr>
        <w:t xml:space="preserve">ет </w:t>
      </w:r>
      <w:r w:rsidR="00762494" w:rsidRPr="00762494">
        <w:rPr>
          <w:b/>
          <w:lang w:val="ky-KG"/>
        </w:rPr>
        <w:t xml:space="preserve">өлкөлүк инвестициялардын келип </w:t>
      </w:r>
      <w:r w:rsidR="00762494" w:rsidRPr="00762494">
        <w:rPr>
          <w:b/>
          <w:color w:val="000000"/>
          <w:lang w:val="ky-KG"/>
        </w:rPr>
        <w:t>т</w:t>
      </w:r>
      <w:r w:rsidR="00762494" w:rsidRPr="00762494">
        <w:rPr>
          <w:b/>
          <w:lang w:val="ky-KG"/>
        </w:rPr>
        <w:t>ү</w:t>
      </w:r>
      <w:r w:rsidR="00762494" w:rsidRPr="00762494">
        <w:rPr>
          <w:b/>
          <w:color w:val="000000"/>
          <w:lang w:val="ky-KG"/>
        </w:rPr>
        <w:t>ш</w:t>
      </w:r>
      <w:r w:rsidR="00762494" w:rsidRPr="00762494">
        <w:rPr>
          <w:b/>
          <w:lang w:val="ky-KG"/>
        </w:rPr>
        <w:t>үү</w:t>
      </w:r>
      <w:r w:rsidR="00762494" w:rsidRPr="00762494">
        <w:rPr>
          <w:b/>
          <w:color w:val="000000"/>
          <w:lang w:val="ky-KG"/>
        </w:rPr>
        <w:t>с</w:t>
      </w:r>
      <w:r w:rsidR="00762494" w:rsidRPr="00762494">
        <w:rPr>
          <w:b/>
          <w:lang w:val="ky-KG"/>
        </w:rPr>
        <w:t>ү</w:t>
      </w:r>
      <w:r w:rsidR="00762494" w:rsidRPr="00762494">
        <w:rPr>
          <w:b/>
          <w:color w:val="000000"/>
          <w:vertAlign w:val="superscript"/>
          <w:lang w:val="ky-KG"/>
        </w:rPr>
        <w:t>1</w:t>
      </w: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900"/>
        <w:gridCol w:w="1800"/>
        <w:gridCol w:w="1260"/>
        <w:gridCol w:w="1260"/>
      </w:tblGrid>
      <w:tr w:rsidR="00762494" w:rsidRPr="00762494" w14:paraId="42A89C99" w14:textId="77777777" w:rsidTr="00762494">
        <w:trPr>
          <w:cantSplit/>
          <w:jc w:val="center"/>
        </w:trPr>
        <w:tc>
          <w:tcPr>
            <w:tcW w:w="4320" w:type="dxa"/>
            <w:tcBorders>
              <w:top w:val="single" w:sz="8" w:space="0" w:color="auto"/>
              <w:left w:val="nil"/>
              <w:bottom w:val="nil"/>
              <w:right w:val="nil"/>
            </w:tcBorders>
          </w:tcPr>
          <w:p w14:paraId="2495F50D" w14:textId="77777777" w:rsidR="00762494" w:rsidRPr="00762494" w:rsidRDefault="00762494" w:rsidP="00762494">
            <w:pPr>
              <w:shd w:val="clear" w:color="auto" w:fill="FFFFFF"/>
              <w:spacing w:before="20" w:after="20"/>
              <w:rPr>
                <w:b/>
                <w:bCs/>
                <w:sz w:val="20"/>
                <w:szCs w:val="20"/>
                <w:lang w:val="ky-KG"/>
              </w:rPr>
            </w:pPr>
          </w:p>
        </w:tc>
        <w:tc>
          <w:tcPr>
            <w:tcW w:w="2700" w:type="dxa"/>
            <w:gridSpan w:val="2"/>
            <w:tcBorders>
              <w:top w:val="single" w:sz="8" w:space="0" w:color="auto"/>
              <w:left w:val="nil"/>
              <w:bottom w:val="single" w:sz="4" w:space="0" w:color="auto"/>
              <w:right w:val="nil"/>
            </w:tcBorders>
            <w:vAlign w:val="center"/>
            <w:hideMark/>
          </w:tcPr>
          <w:p w14:paraId="27E6BA9B" w14:textId="1C8AEEA2" w:rsidR="00762494" w:rsidRPr="00762494" w:rsidRDefault="00504D26" w:rsidP="00762494">
            <w:pPr>
              <w:shd w:val="clear" w:color="auto" w:fill="FFFFFF"/>
              <w:ind w:left="340"/>
              <w:jc w:val="center"/>
              <w:rPr>
                <w:b/>
                <w:bCs/>
                <w:sz w:val="20"/>
                <w:szCs w:val="20"/>
              </w:rPr>
            </w:pPr>
            <w:r>
              <w:rPr>
                <w:b/>
                <w:bCs/>
                <w:sz w:val="20"/>
                <w:szCs w:val="20"/>
              </w:rPr>
              <w:t>М</w:t>
            </w:r>
            <w:r w:rsidR="00762494" w:rsidRPr="00762494">
              <w:rPr>
                <w:b/>
                <w:bCs/>
                <w:sz w:val="20"/>
                <w:szCs w:val="20"/>
              </w:rPr>
              <w:t>лн. АКШ доллары</w:t>
            </w:r>
          </w:p>
        </w:tc>
        <w:tc>
          <w:tcPr>
            <w:tcW w:w="2520" w:type="dxa"/>
            <w:gridSpan w:val="2"/>
            <w:tcBorders>
              <w:top w:val="single" w:sz="8" w:space="0" w:color="auto"/>
              <w:left w:val="nil"/>
              <w:bottom w:val="single" w:sz="4" w:space="0" w:color="auto"/>
              <w:right w:val="nil"/>
            </w:tcBorders>
            <w:vAlign w:val="center"/>
            <w:hideMark/>
          </w:tcPr>
          <w:p w14:paraId="59919FB4" w14:textId="77777777" w:rsidR="00762494" w:rsidRPr="00762494" w:rsidRDefault="00762494" w:rsidP="00762494">
            <w:pPr>
              <w:shd w:val="clear" w:color="auto" w:fill="FFFFFF"/>
              <w:jc w:val="center"/>
              <w:rPr>
                <w:b/>
                <w:bCs/>
                <w:sz w:val="20"/>
                <w:szCs w:val="20"/>
              </w:rPr>
            </w:pPr>
            <w:proofErr w:type="spellStart"/>
            <w:r w:rsidRPr="00762494">
              <w:rPr>
                <w:b/>
                <w:bCs/>
                <w:sz w:val="20"/>
                <w:szCs w:val="20"/>
              </w:rPr>
              <w:t>Жыйынтыкка</w:t>
            </w:r>
            <w:proofErr w:type="spellEnd"/>
            <w:r w:rsidRPr="00762494">
              <w:rPr>
                <w:b/>
                <w:bCs/>
                <w:sz w:val="20"/>
                <w:szCs w:val="20"/>
              </w:rPr>
              <w:t xml:space="preserve"> карата </w:t>
            </w:r>
            <w:proofErr w:type="spellStart"/>
            <w:r w:rsidRPr="00762494">
              <w:rPr>
                <w:b/>
                <w:bCs/>
                <w:sz w:val="20"/>
                <w:szCs w:val="20"/>
              </w:rPr>
              <w:t>пайыз</w:t>
            </w:r>
            <w:proofErr w:type="spellEnd"/>
            <w:r w:rsidRPr="00762494">
              <w:rPr>
                <w:b/>
                <w:bCs/>
                <w:sz w:val="20"/>
                <w:szCs w:val="20"/>
                <w:lang w:val="ky-KG"/>
              </w:rPr>
              <w:t xml:space="preserve"> </w:t>
            </w:r>
            <w:proofErr w:type="spellStart"/>
            <w:r w:rsidRPr="00762494">
              <w:rPr>
                <w:b/>
                <w:bCs/>
                <w:sz w:val="20"/>
                <w:szCs w:val="20"/>
              </w:rPr>
              <w:t>менен</w:t>
            </w:r>
            <w:proofErr w:type="spellEnd"/>
          </w:p>
        </w:tc>
      </w:tr>
      <w:tr w:rsidR="00762494" w:rsidRPr="00762494" w14:paraId="052ADB08" w14:textId="77777777" w:rsidTr="00762494">
        <w:trPr>
          <w:jc w:val="center"/>
        </w:trPr>
        <w:tc>
          <w:tcPr>
            <w:tcW w:w="4320" w:type="dxa"/>
            <w:tcBorders>
              <w:top w:val="nil"/>
              <w:left w:val="nil"/>
              <w:bottom w:val="single" w:sz="8" w:space="0" w:color="auto"/>
              <w:right w:val="nil"/>
            </w:tcBorders>
          </w:tcPr>
          <w:p w14:paraId="598C7C1D" w14:textId="77777777" w:rsidR="00762494" w:rsidRPr="00762494" w:rsidRDefault="00762494" w:rsidP="00762494">
            <w:pPr>
              <w:shd w:val="clear" w:color="auto" w:fill="FFFFFF"/>
              <w:spacing w:before="20" w:after="20"/>
              <w:rPr>
                <w:b/>
                <w:bCs/>
                <w:sz w:val="20"/>
                <w:szCs w:val="20"/>
              </w:rPr>
            </w:pPr>
          </w:p>
        </w:tc>
        <w:tc>
          <w:tcPr>
            <w:tcW w:w="900" w:type="dxa"/>
            <w:tcBorders>
              <w:top w:val="single" w:sz="4" w:space="0" w:color="auto"/>
              <w:left w:val="nil"/>
              <w:bottom w:val="single" w:sz="8" w:space="0" w:color="auto"/>
              <w:right w:val="nil"/>
            </w:tcBorders>
            <w:vAlign w:val="bottom"/>
            <w:hideMark/>
          </w:tcPr>
          <w:p w14:paraId="7D8238E7" w14:textId="77777777" w:rsidR="00762494" w:rsidRPr="00762494" w:rsidRDefault="00762494" w:rsidP="00762494">
            <w:pPr>
              <w:shd w:val="clear" w:color="auto" w:fill="FFFFFF"/>
              <w:spacing w:before="20" w:after="20"/>
              <w:jc w:val="right"/>
              <w:rPr>
                <w:b/>
                <w:bCs/>
                <w:sz w:val="20"/>
                <w:szCs w:val="20"/>
                <w:lang w:val="ky-KG"/>
              </w:rPr>
            </w:pPr>
            <w:r w:rsidRPr="00762494">
              <w:rPr>
                <w:b/>
                <w:bCs/>
                <w:sz w:val="20"/>
                <w:szCs w:val="20"/>
              </w:rPr>
              <w:t>20</w:t>
            </w:r>
            <w:r w:rsidRPr="00762494">
              <w:rPr>
                <w:b/>
                <w:bCs/>
                <w:sz w:val="20"/>
                <w:szCs w:val="20"/>
                <w:lang w:val="ky-KG"/>
              </w:rPr>
              <w:t>23</w:t>
            </w:r>
          </w:p>
        </w:tc>
        <w:tc>
          <w:tcPr>
            <w:tcW w:w="1800" w:type="dxa"/>
            <w:tcBorders>
              <w:top w:val="single" w:sz="4" w:space="0" w:color="auto"/>
              <w:left w:val="nil"/>
              <w:bottom w:val="single" w:sz="8" w:space="0" w:color="auto"/>
              <w:right w:val="nil"/>
            </w:tcBorders>
            <w:vAlign w:val="bottom"/>
            <w:hideMark/>
          </w:tcPr>
          <w:p w14:paraId="07CDE3FE" w14:textId="77777777" w:rsidR="00762494" w:rsidRPr="00762494" w:rsidRDefault="00762494" w:rsidP="00762494">
            <w:pPr>
              <w:shd w:val="clear" w:color="auto" w:fill="FFFFFF"/>
              <w:spacing w:before="20" w:after="20"/>
              <w:jc w:val="right"/>
              <w:rPr>
                <w:b/>
                <w:bCs/>
                <w:sz w:val="20"/>
                <w:szCs w:val="20"/>
                <w:lang w:val="ky-KG"/>
              </w:rPr>
            </w:pPr>
            <w:r w:rsidRPr="00762494">
              <w:rPr>
                <w:b/>
                <w:bCs/>
                <w:sz w:val="20"/>
                <w:szCs w:val="20"/>
              </w:rPr>
              <w:t>202</w:t>
            </w:r>
            <w:r w:rsidRPr="00762494">
              <w:rPr>
                <w:b/>
                <w:bCs/>
                <w:sz w:val="20"/>
                <w:szCs w:val="20"/>
                <w:lang w:val="ky-KG"/>
              </w:rPr>
              <w:t>4</w:t>
            </w:r>
          </w:p>
        </w:tc>
        <w:tc>
          <w:tcPr>
            <w:tcW w:w="1260" w:type="dxa"/>
            <w:tcBorders>
              <w:top w:val="single" w:sz="4" w:space="0" w:color="auto"/>
              <w:left w:val="nil"/>
              <w:bottom w:val="single" w:sz="8" w:space="0" w:color="auto"/>
              <w:right w:val="nil"/>
            </w:tcBorders>
            <w:vAlign w:val="bottom"/>
            <w:hideMark/>
          </w:tcPr>
          <w:p w14:paraId="00B0344F" w14:textId="77777777" w:rsidR="00762494" w:rsidRPr="00762494" w:rsidRDefault="00762494" w:rsidP="00762494">
            <w:pPr>
              <w:shd w:val="clear" w:color="auto" w:fill="FFFFFF"/>
              <w:spacing w:before="20" w:after="20"/>
              <w:jc w:val="right"/>
              <w:rPr>
                <w:b/>
                <w:bCs/>
                <w:sz w:val="20"/>
                <w:szCs w:val="20"/>
                <w:lang w:val="ky-KG"/>
              </w:rPr>
            </w:pPr>
            <w:r w:rsidRPr="00762494">
              <w:rPr>
                <w:b/>
                <w:bCs/>
                <w:sz w:val="20"/>
                <w:szCs w:val="20"/>
              </w:rPr>
              <w:t>20</w:t>
            </w:r>
            <w:r w:rsidRPr="00762494">
              <w:rPr>
                <w:b/>
                <w:bCs/>
                <w:sz w:val="20"/>
                <w:szCs w:val="20"/>
                <w:lang w:val="ky-KG"/>
              </w:rPr>
              <w:t>23</w:t>
            </w:r>
          </w:p>
        </w:tc>
        <w:tc>
          <w:tcPr>
            <w:tcW w:w="1260" w:type="dxa"/>
            <w:tcBorders>
              <w:top w:val="single" w:sz="4" w:space="0" w:color="auto"/>
              <w:left w:val="nil"/>
              <w:bottom w:val="single" w:sz="8" w:space="0" w:color="auto"/>
              <w:right w:val="nil"/>
            </w:tcBorders>
            <w:vAlign w:val="bottom"/>
            <w:hideMark/>
          </w:tcPr>
          <w:p w14:paraId="02D3748C" w14:textId="77777777" w:rsidR="00762494" w:rsidRPr="00762494" w:rsidRDefault="00762494" w:rsidP="00762494">
            <w:pPr>
              <w:shd w:val="clear" w:color="auto" w:fill="FFFFFF"/>
              <w:spacing w:before="20" w:after="20"/>
              <w:jc w:val="right"/>
              <w:rPr>
                <w:b/>
                <w:bCs/>
                <w:sz w:val="20"/>
                <w:szCs w:val="20"/>
                <w:lang w:val="ky-KG"/>
              </w:rPr>
            </w:pPr>
            <w:r w:rsidRPr="00762494">
              <w:rPr>
                <w:b/>
                <w:bCs/>
                <w:sz w:val="20"/>
                <w:szCs w:val="20"/>
              </w:rPr>
              <w:t>202</w:t>
            </w:r>
            <w:r w:rsidRPr="00762494">
              <w:rPr>
                <w:b/>
                <w:bCs/>
                <w:sz w:val="20"/>
                <w:szCs w:val="20"/>
                <w:lang w:val="ky-KG"/>
              </w:rPr>
              <w:t>4</w:t>
            </w:r>
          </w:p>
        </w:tc>
      </w:tr>
      <w:tr w:rsidR="00762494" w:rsidRPr="00762494" w14:paraId="12D5ED51" w14:textId="77777777" w:rsidTr="00762494">
        <w:trPr>
          <w:jc w:val="center"/>
        </w:trPr>
        <w:tc>
          <w:tcPr>
            <w:tcW w:w="4320" w:type="dxa"/>
            <w:tcBorders>
              <w:top w:val="single" w:sz="8" w:space="0" w:color="auto"/>
              <w:left w:val="nil"/>
              <w:bottom w:val="nil"/>
              <w:right w:val="nil"/>
            </w:tcBorders>
            <w:vAlign w:val="center"/>
            <w:hideMark/>
          </w:tcPr>
          <w:p w14:paraId="58217B69" w14:textId="77777777" w:rsidR="00762494" w:rsidRPr="00762494" w:rsidRDefault="00762494" w:rsidP="00762494">
            <w:pPr>
              <w:spacing w:before="20" w:after="20"/>
              <w:rPr>
                <w:color w:val="000000"/>
                <w:sz w:val="20"/>
                <w:szCs w:val="20"/>
              </w:rPr>
            </w:pPr>
            <w:proofErr w:type="spellStart"/>
            <w:r w:rsidRPr="00762494">
              <w:rPr>
                <w:color w:val="000000"/>
                <w:sz w:val="20"/>
                <w:szCs w:val="20"/>
              </w:rPr>
              <w:t>Бардыгы</w:t>
            </w:r>
            <w:proofErr w:type="spellEnd"/>
          </w:p>
        </w:tc>
        <w:tc>
          <w:tcPr>
            <w:tcW w:w="900" w:type="dxa"/>
            <w:tcBorders>
              <w:top w:val="single" w:sz="8" w:space="0" w:color="auto"/>
              <w:left w:val="nil"/>
              <w:bottom w:val="nil"/>
              <w:right w:val="nil"/>
            </w:tcBorders>
            <w:vAlign w:val="center"/>
            <w:hideMark/>
          </w:tcPr>
          <w:p w14:paraId="178850DF" w14:textId="77777777" w:rsidR="00762494" w:rsidRPr="00762494" w:rsidRDefault="00762494" w:rsidP="00762494">
            <w:pPr>
              <w:widowControl w:val="0"/>
              <w:spacing w:after="20"/>
              <w:ind w:right="-1"/>
              <w:jc w:val="right"/>
              <w:rPr>
                <w:b/>
                <w:bCs/>
                <w:sz w:val="18"/>
                <w:szCs w:val="18"/>
              </w:rPr>
            </w:pPr>
            <w:r w:rsidRPr="00762494">
              <w:rPr>
                <w:b/>
                <w:bCs/>
                <w:sz w:val="20"/>
                <w:szCs w:val="20"/>
              </w:rPr>
              <w:t>5 602,5</w:t>
            </w:r>
          </w:p>
        </w:tc>
        <w:tc>
          <w:tcPr>
            <w:tcW w:w="1800" w:type="dxa"/>
            <w:tcBorders>
              <w:top w:val="single" w:sz="8" w:space="0" w:color="auto"/>
              <w:left w:val="nil"/>
              <w:bottom w:val="nil"/>
              <w:right w:val="nil"/>
            </w:tcBorders>
            <w:vAlign w:val="center"/>
            <w:hideMark/>
          </w:tcPr>
          <w:p w14:paraId="639340B1" w14:textId="77777777" w:rsidR="00762494" w:rsidRPr="00762494" w:rsidRDefault="00762494" w:rsidP="00762494">
            <w:pPr>
              <w:widowControl w:val="0"/>
              <w:spacing w:after="20"/>
              <w:ind w:right="-1"/>
              <w:jc w:val="right"/>
              <w:rPr>
                <w:b/>
                <w:bCs/>
                <w:sz w:val="18"/>
                <w:szCs w:val="18"/>
              </w:rPr>
            </w:pPr>
            <w:r w:rsidRPr="00762494">
              <w:rPr>
                <w:b/>
                <w:bCs/>
                <w:sz w:val="20"/>
                <w:szCs w:val="20"/>
              </w:rPr>
              <w:t>4 834,4</w:t>
            </w:r>
          </w:p>
        </w:tc>
        <w:tc>
          <w:tcPr>
            <w:tcW w:w="1260" w:type="dxa"/>
            <w:tcBorders>
              <w:top w:val="single" w:sz="8" w:space="0" w:color="auto"/>
              <w:left w:val="nil"/>
              <w:bottom w:val="nil"/>
              <w:right w:val="nil"/>
            </w:tcBorders>
            <w:vAlign w:val="center"/>
            <w:hideMark/>
          </w:tcPr>
          <w:p w14:paraId="2325C3A8" w14:textId="77777777" w:rsidR="00762494" w:rsidRPr="00762494" w:rsidRDefault="00762494" w:rsidP="00762494">
            <w:pPr>
              <w:keepNext/>
              <w:widowControl w:val="0"/>
              <w:tabs>
                <w:tab w:val="left" w:pos="7938"/>
              </w:tabs>
              <w:spacing w:after="20"/>
              <w:ind w:right="-1"/>
              <w:jc w:val="right"/>
              <w:rPr>
                <w:b/>
                <w:color w:val="000000"/>
                <w:sz w:val="18"/>
                <w:szCs w:val="18"/>
              </w:rPr>
            </w:pPr>
            <w:r w:rsidRPr="00762494">
              <w:rPr>
                <w:b/>
                <w:bCs/>
                <w:sz w:val="20"/>
                <w:szCs w:val="20"/>
              </w:rPr>
              <w:t>100</w:t>
            </w:r>
          </w:p>
        </w:tc>
        <w:tc>
          <w:tcPr>
            <w:tcW w:w="1260" w:type="dxa"/>
            <w:tcBorders>
              <w:top w:val="single" w:sz="8" w:space="0" w:color="auto"/>
              <w:left w:val="nil"/>
              <w:bottom w:val="nil"/>
              <w:right w:val="nil"/>
            </w:tcBorders>
            <w:vAlign w:val="center"/>
            <w:hideMark/>
          </w:tcPr>
          <w:p w14:paraId="7ACFD972" w14:textId="77777777" w:rsidR="00762494" w:rsidRPr="00762494" w:rsidRDefault="00762494" w:rsidP="00762494">
            <w:pPr>
              <w:spacing w:after="20"/>
              <w:ind w:right="-1"/>
              <w:jc w:val="right"/>
              <w:rPr>
                <w:b/>
                <w:bCs/>
                <w:sz w:val="18"/>
                <w:szCs w:val="18"/>
              </w:rPr>
            </w:pPr>
            <w:r w:rsidRPr="00762494">
              <w:rPr>
                <w:b/>
                <w:bCs/>
                <w:sz w:val="20"/>
                <w:szCs w:val="20"/>
              </w:rPr>
              <w:t>100</w:t>
            </w:r>
          </w:p>
        </w:tc>
      </w:tr>
      <w:tr w:rsidR="00762494" w:rsidRPr="00762494" w14:paraId="34BEA5C2" w14:textId="77777777" w:rsidTr="00762494">
        <w:trPr>
          <w:trHeight w:val="218"/>
          <w:jc w:val="center"/>
        </w:trPr>
        <w:tc>
          <w:tcPr>
            <w:tcW w:w="4320" w:type="dxa"/>
            <w:tcBorders>
              <w:top w:val="nil"/>
              <w:left w:val="nil"/>
              <w:bottom w:val="nil"/>
              <w:right w:val="nil"/>
            </w:tcBorders>
            <w:vAlign w:val="center"/>
            <w:hideMark/>
          </w:tcPr>
          <w:p w14:paraId="33FDFC7E" w14:textId="77777777" w:rsidR="00762494" w:rsidRPr="00762494" w:rsidRDefault="00762494" w:rsidP="00762494">
            <w:pPr>
              <w:spacing w:before="20" w:after="20"/>
              <w:rPr>
                <w:color w:val="000000"/>
                <w:sz w:val="20"/>
                <w:szCs w:val="20"/>
              </w:rPr>
            </w:pPr>
            <w:r w:rsidRPr="00762494">
              <w:rPr>
                <w:color w:val="000000"/>
                <w:sz w:val="20"/>
                <w:szCs w:val="20"/>
              </w:rPr>
              <w:t xml:space="preserve">Тике чет </w:t>
            </w:r>
            <w:r w:rsidRPr="00762494">
              <w:rPr>
                <w:sz w:val="20"/>
                <w:szCs w:val="20"/>
                <w:lang w:val="ky-KG"/>
              </w:rPr>
              <w:t>өлкөлүк</w:t>
            </w:r>
            <w:r w:rsidRPr="00762494">
              <w:rPr>
                <w:color w:val="000000"/>
                <w:sz w:val="20"/>
                <w:szCs w:val="20"/>
              </w:rPr>
              <w:t xml:space="preserve"> </w:t>
            </w:r>
            <w:proofErr w:type="spellStart"/>
            <w:r w:rsidRPr="00762494">
              <w:rPr>
                <w:color w:val="000000"/>
                <w:sz w:val="20"/>
                <w:szCs w:val="20"/>
              </w:rPr>
              <w:t>инвестициялар</w:t>
            </w:r>
            <w:proofErr w:type="spellEnd"/>
          </w:p>
        </w:tc>
        <w:tc>
          <w:tcPr>
            <w:tcW w:w="900" w:type="dxa"/>
            <w:tcBorders>
              <w:top w:val="nil"/>
              <w:left w:val="nil"/>
              <w:bottom w:val="nil"/>
              <w:right w:val="nil"/>
            </w:tcBorders>
            <w:vAlign w:val="center"/>
            <w:hideMark/>
          </w:tcPr>
          <w:p w14:paraId="31CC2CDD" w14:textId="77777777" w:rsidR="00762494" w:rsidRPr="00762494" w:rsidRDefault="00762494" w:rsidP="00762494">
            <w:pPr>
              <w:spacing w:after="20"/>
              <w:ind w:right="-1"/>
              <w:jc w:val="right"/>
              <w:rPr>
                <w:sz w:val="18"/>
                <w:szCs w:val="18"/>
              </w:rPr>
            </w:pPr>
            <w:r w:rsidRPr="00762494">
              <w:rPr>
                <w:sz w:val="20"/>
                <w:szCs w:val="20"/>
              </w:rPr>
              <w:t>654,6</w:t>
            </w:r>
          </w:p>
        </w:tc>
        <w:tc>
          <w:tcPr>
            <w:tcW w:w="1800" w:type="dxa"/>
            <w:tcBorders>
              <w:top w:val="nil"/>
              <w:left w:val="nil"/>
              <w:bottom w:val="nil"/>
              <w:right w:val="nil"/>
            </w:tcBorders>
            <w:vAlign w:val="center"/>
            <w:hideMark/>
          </w:tcPr>
          <w:p w14:paraId="00E1F1E1" w14:textId="77777777" w:rsidR="00762494" w:rsidRPr="00762494" w:rsidRDefault="00762494" w:rsidP="00762494">
            <w:pPr>
              <w:spacing w:after="20"/>
              <w:ind w:right="-1"/>
              <w:jc w:val="right"/>
              <w:rPr>
                <w:sz w:val="18"/>
                <w:szCs w:val="18"/>
              </w:rPr>
            </w:pPr>
            <w:r w:rsidRPr="00762494">
              <w:rPr>
                <w:sz w:val="20"/>
                <w:szCs w:val="20"/>
              </w:rPr>
              <w:t>747,0</w:t>
            </w:r>
          </w:p>
        </w:tc>
        <w:tc>
          <w:tcPr>
            <w:tcW w:w="1260" w:type="dxa"/>
            <w:tcBorders>
              <w:top w:val="nil"/>
              <w:left w:val="nil"/>
              <w:bottom w:val="nil"/>
              <w:right w:val="nil"/>
            </w:tcBorders>
            <w:vAlign w:val="center"/>
            <w:hideMark/>
          </w:tcPr>
          <w:p w14:paraId="7709052C" w14:textId="77777777" w:rsidR="00762494" w:rsidRPr="00762494" w:rsidRDefault="00762494" w:rsidP="00762494">
            <w:pPr>
              <w:keepNext/>
              <w:widowControl w:val="0"/>
              <w:tabs>
                <w:tab w:val="left" w:pos="7938"/>
              </w:tabs>
              <w:spacing w:after="20"/>
              <w:ind w:right="-1"/>
              <w:jc w:val="right"/>
              <w:rPr>
                <w:color w:val="000000"/>
                <w:sz w:val="18"/>
                <w:szCs w:val="18"/>
              </w:rPr>
            </w:pPr>
            <w:r w:rsidRPr="00762494">
              <w:rPr>
                <w:bCs/>
                <w:sz w:val="20"/>
              </w:rPr>
              <w:t>11,7</w:t>
            </w:r>
          </w:p>
        </w:tc>
        <w:tc>
          <w:tcPr>
            <w:tcW w:w="1260" w:type="dxa"/>
            <w:tcBorders>
              <w:top w:val="nil"/>
              <w:left w:val="nil"/>
              <w:bottom w:val="nil"/>
              <w:right w:val="nil"/>
            </w:tcBorders>
            <w:vAlign w:val="center"/>
            <w:hideMark/>
          </w:tcPr>
          <w:p w14:paraId="30187148" w14:textId="77777777" w:rsidR="00762494" w:rsidRPr="00762494" w:rsidRDefault="00762494" w:rsidP="00762494">
            <w:pPr>
              <w:keepNext/>
              <w:widowControl w:val="0"/>
              <w:tabs>
                <w:tab w:val="left" w:pos="7938"/>
              </w:tabs>
              <w:spacing w:after="20"/>
              <w:ind w:right="-1"/>
              <w:jc w:val="right"/>
              <w:rPr>
                <w:color w:val="000000"/>
                <w:sz w:val="18"/>
                <w:szCs w:val="18"/>
              </w:rPr>
            </w:pPr>
            <w:r w:rsidRPr="00762494">
              <w:rPr>
                <w:color w:val="000000"/>
                <w:sz w:val="20"/>
                <w:szCs w:val="20"/>
              </w:rPr>
              <w:t>15,5</w:t>
            </w:r>
          </w:p>
        </w:tc>
      </w:tr>
      <w:tr w:rsidR="00762494" w:rsidRPr="00762494" w14:paraId="2920BDC3" w14:textId="77777777" w:rsidTr="00762494">
        <w:trPr>
          <w:jc w:val="center"/>
        </w:trPr>
        <w:tc>
          <w:tcPr>
            <w:tcW w:w="4320" w:type="dxa"/>
            <w:tcBorders>
              <w:top w:val="nil"/>
              <w:left w:val="nil"/>
              <w:bottom w:val="nil"/>
              <w:right w:val="nil"/>
            </w:tcBorders>
            <w:vAlign w:val="center"/>
            <w:hideMark/>
          </w:tcPr>
          <w:p w14:paraId="10E9CBB6" w14:textId="77777777" w:rsidR="00762494" w:rsidRPr="00762494" w:rsidRDefault="00762494" w:rsidP="00762494">
            <w:pPr>
              <w:spacing w:before="20" w:after="20"/>
              <w:rPr>
                <w:color w:val="000000"/>
                <w:sz w:val="20"/>
                <w:szCs w:val="20"/>
              </w:rPr>
            </w:pPr>
            <w:proofErr w:type="spellStart"/>
            <w:r w:rsidRPr="00762494">
              <w:rPr>
                <w:color w:val="000000"/>
                <w:sz w:val="20"/>
                <w:szCs w:val="20"/>
              </w:rPr>
              <w:t>Портфелдик</w:t>
            </w:r>
            <w:proofErr w:type="spellEnd"/>
            <w:r w:rsidRPr="00762494">
              <w:rPr>
                <w:color w:val="000000"/>
                <w:sz w:val="20"/>
                <w:szCs w:val="20"/>
              </w:rPr>
              <w:t xml:space="preserve"> </w:t>
            </w:r>
            <w:proofErr w:type="spellStart"/>
            <w:r w:rsidRPr="00762494">
              <w:rPr>
                <w:color w:val="000000"/>
                <w:sz w:val="20"/>
                <w:szCs w:val="20"/>
              </w:rPr>
              <w:t>инвестициялар</w:t>
            </w:r>
            <w:proofErr w:type="spellEnd"/>
          </w:p>
        </w:tc>
        <w:tc>
          <w:tcPr>
            <w:tcW w:w="900" w:type="dxa"/>
            <w:tcBorders>
              <w:top w:val="nil"/>
              <w:left w:val="nil"/>
              <w:bottom w:val="nil"/>
              <w:right w:val="nil"/>
            </w:tcBorders>
            <w:vAlign w:val="center"/>
            <w:hideMark/>
          </w:tcPr>
          <w:p w14:paraId="7438BC7D" w14:textId="77777777" w:rsidR="00762494" w:rsidRPr="00762494" w:rsidRDefault="00762494" w:rsidP="00762494">
            <w:pPr>
              <w:spacing w:after="20"/>
              <w:ind w:right="-1"/>
              <w:jc w:val="right"/>
              <w:rPr>
                <w:sz w:val="18"/>
                <w:szCs w:val="18"/>
              </w:rPr>
            </w:pPr>
            <w:r w:rsidRPr="00762494">
              <w:rPr>
                <w:sz w:val="20"/>
                <w:szCs w:val="20"/>
              </w:rPr>
              <w:t>0,4</w:t>
            </w:r>
          </w:p>
        </w:tc>
        <w:tc>
          <w:tcPr>
            <w:tcW w:w="1800" w:type="dxa"/>
            <w:tcBorders>
              <w:top w:val="nil"/>
              <w:left w:val="nil"/>
              <w:bottom w:val="nil"/>
              <w:right w:val="nil"/>
            </w:tcBorders>
            <w:vAlign w:val="center"/>
            <w:hideMark/>
          </w:tcPr>
          <w:p w14:paraId="3FA3EA2A" w14:textId="77777777" w:rsidR="00762494" w:rsidRPr="00762494" w:rsidRDefault="00762494" w:rsidP="00762494">
            <w:pPr>
              <w:spacing w:after="20"/>
              <w:ind w:right="-1"/>
              <w:jc w:val="right"/>
              <w:rPr>
                <w:sz w:val="18"/>
                <w:szCs w:val="18"/>
              </w:rPr>
            </w:pPr>
            <w:r w:rsidRPr="00762494">
              <w:rPr>
                <w:sz w:val="20"/>
                <w:szCs w:val="20"/>
              </w:rPr>
              <w:t>1,8</w:t>
            </w:r>
          </w:p>
        </w:tc>
        <w:tc>
          <w:tcPr>
            <w:tcW w:w="1260" w:type="dxa"/>
            <w:tcBorders>
              <w:top w:val="nil"/>
              <w:left w:val="nil"/>
              <w:bottom w:val="nil"/>
              <w:right w:val="nil"/>
            </w:tcBorders>
            <w:vAlign w:val="center"/>
            <w:hideMark/>
          </w:tcPr>
          <w:p w14:paraId="0E5B36AF" w14:textId="77777777" w:rsidR="00762494" w:rsidRPr="00762494" w:rsidRDefault="00762494" w:rsidP="00762494">
            <w:pPr>
              <w:keepNext/>
              <w:widowControl w:val="0"/>
              <w:tabs>
                <w:tab w:val="left" w:pos="7938"/>
              </w:tabs>
              <w:spacing w:after="20"/>
              <w:ind w:right="-1"/>
              <w:jc w:val="right"/>
              <w:rPr>
                <w:color w:val="000000"/>
                <w:sz w:val="18"/>
                <w:szCs w:val="18"/>
              </w:rPr>
            </w:pPr>
            <w:r w:rsidRPr="00762494">
              <w:rPr>
                <w:bCs/>
                <w:sz w:val="20"/>
              </w:rPr>
              <w:t>0,0</w:t>
            </w:r>
          </w:p>
        </w:tc>
        <w:tc>
          <w:tcPr>
            <w:tcW w:w="1260" w:type="dxa"/>
            <w:tcBorders>
              <w:top w:val="nil"/>
              <w:left w:val="nil"/>
              <w:bottom w:val="nil"/>
              <w:right w:val="nil"/>
            </w:tcBorders>
            <w:vAlign w:val="center"/>
            <w:hideMark/>
          </w:tcPr>
          <w:p w14:paraId="5C4DA0DA" w14:textId="77777777" w:rsidR="00762494" w:rsidRPr="00762494" w:rsidRDefault="00762494" w:rsidP="00762494">
            <w:pPr>
              <w:keepNext/>
              <w:widowControl w:val="0"/>
              <w:tabs>
                <w:tab w:val="left" w:pos="7938"/>
              </w:tabs>
              <w:spacing w:after="20"/>
              <w:ind w:right="-1"/>
              <w:jc w:val="right"/>
              <w:rPr>
                <w:color w:val="000000"/>
                <w:sz w:val="18"/>
                <w:szCs w:val="18"/>
              </w:rPr>
            </w:pPr>
            <w:r w:rsidRPr="00762494">
              <w:rPr>
                <w:color w:val="000000"/>
                <w:sz w:val="20"/>
                <w:szCs w:val="20"/>
              </w:rPr>
              <w:t>0,0</w:t>
            </w:r>
          </w:p>
        </w:tc>
      </w:tr>
      <w:tr w:rsidR="00762494" w:rsidRPr="00762494" w14:paraId="48872918" w14:textId="77777777" w:rsidTr="00762494">
        <w:trPr>
          <w:jc w:val="center"/>
        </w:trPr>
        <w:tc>
          <w:tcPr>
            <w:tcW w:w="4320" w:type="dxa"/>
            <w:tcBorders>
              <w:top w:val="nil"/>
              <w:left w:val="nil"/>
              <w:bottom w:val="nil"/>
              <w:right w:val="nil"/>
            </w:tcBorders>
            <w:vAlign w:val="center"/>
            <w:hideMark/>
          </w:tcPr>
          <w:p w14:paraId="681CB143" w14:textId="77777777" w:rsidR="00762494" w:rsidRPr="00762494" w:rsidRDefault="00762494" w:rsidP="00762494">
            <w:pPr>
              <w:spacing w:before="20" w:after="20"/>
              <w:rPr>
                <w:color w:val="000000"/>
                <w:sz w:val="20"/>
                <w:szCs w:val="20"/>
              </w:rPr>
            </w:pPr>
            <w:r w:rsidRPr="00762494">
              <w:rPr>
                <w:color w:val="000000"/>
                <w:sz w:val="20"/>
                <w:szCs w:val="20"/>
              </w:rPr>
              <w:t xml:space="preserve">Башка </w:t>
            </w:r>
            <w:proofErr w:type="spellStart"/>
            <w:r w:rsidRPr="00762494">
              <w:rPr>
                <w:color w:val="000000"/>
                <w:sz w:val="20"/>
                <w:szCs w:val="20"/>
              </w:rPr>
              <w:t>инвестициялар</w:t>
            </w:r>
            <w:proofErr w:type="spellEnd"/>
          </w:p>
        </w:tc>
        <w:tc>
          <w:tcPr>
            <w:tcW w:w="900" w:type="dxa"/>
            <w:tcBorders>
              <w:top w:val="nil"/>
              <w:left w:val="nil"/>
              <w:bottom w:val="nil"/>
              <w:right w:val="nil"/>
            </w:tcBorders>
            <w:vAlign w:val="center"/>
            <w:hideMark/>
          </w:tcPr>
          <w:p w14:paraId="2FC945DC" w14:textId="77777777" w:rsidR="00762494" w:rsidRPr="00762494" w:rsidRDefault="00762494" w:rsidP="00762494">
            <w:pPr>
              <w:spacing w:after="20"/>
              <w:ind w:right="-1"/>
              <w:jc w:val="right"/>
              <w:rPr>
                <w:sz w:val="18"/>
                <w:szCs w:val="18"/>
              </w:rPr>
            </w:pPr>
            <w:r w:rsidRPr="00762494">
              <w:rPr>
                <w:sz w:val="20"/>
                <w:szCs w:val="20"/>
              </w:rPr>
              <w:t>4 909,0</w:t>
            </w:r>
          </w:p>
        </w:tc>
        <w:tc>
          <w:tcPr>
            <w:tcW w:w="1800" w:type="dxa"/>
            <w:tcBorders>
              <w:top w:val="nil"/>
              <w:left w:val="nil"/>
              <w:bottom w:val="nil"/>
              <w:right w:val="nil"/>
            </w:tcBorders>
            <w:vAlign w:val="center"/>
            <w:hideMark/>
          </w:tcPr>
          <w:p w14:paraId="5789DFB0" w14:textId="77777777" w:rsidR="00762494" w:rsidRPr="00762494" w:rsidRDefault="00762494" w:rsidP="00762494">
            <w:pPr>
              <w:spacing w:after="20"/>
              <w:ind w:right="-1"/>
              <w:jc w:val="right"/>
              <w:rPr>
                <w:sz w:val="18"/>
                <w:szCs w:val="18"/>
              </w:rPr>
            </w:pPr>
            <w:r w:rsidRPr="00762494">
              <w:rPr>
                <w:sz w:val="20"/>
                <w:szCs w:val="20"/>
              </w:rPr>
              <w:t>4 072,0</w:t>
            </w:r>
          </w:p>
        </w:tc>
        <w:tc>
          <w:tcPr>
            <w:tcW w:w="1260" w:type="dxa"/>
            <w:tcBorders>
              <w:top w:val="nil"/>
              <w:left w:val="nil"/>
              <w:bottom w:val="nil"/>
              <w:right w:val="nil"/>
            </w:tcBorders>
            <w:vAlign w:val="center"/>
            <w:hideMark/>
          </w:tcPr>
          <w:p w14:paraId="5F5749D0" w14:textId="77777777" w:rsidR="00762494" w:rsidRPr="00762494" w:rsidRDefault="00762494" w:rsidP="00762494">
            <w:pPr>
              <w:keepNext/>
              <w:widowControl w:val="0"/>
              <w:tabs>
                <w:tab w:val="left" w:pos="7938"/>
              </w:tabs>
              <w:spacing w:after="20"/>
              <w:ind w:right="-1"/>
              <w:jc w:val="right"/>
              <w:rPr>
                <w:color w:val="000000"/>
                <w:sz w:val="18"/>
                <w:szCs w:val="18"/>
              </w:rPr>
            </w:pPr>
            <w:r w:rsidRPr="00762494">
              <w:rPr>
                <w:bCs/>
                <w:sz w:val="20"/>
              </w:rPr>
              <w:t>87,6</w:t>
            </w:r>
          </w:p>
        </w:tc>
        <w:tc>
          <w:tcPr>
            <w:tcW w:w="1260" w:type="dxa"/>
            <w:tcBorders>
              <w:top w:val="nil"/>
              <w:left w:val="nil"/>
              <w:bottom w:val="nil"/>
              <w:right w:val="nil"/>
            </w:tcBorders>
            <w:vAlign w:val="center"/>
            <w:hideMark/>
          </w:tcPr>
          <w:p w14:paraId="32B79977" w14:textId="77777777" w:rsidR="00762494" w:rsidRPr="00762494" w:rsidRDefault="00762494" w:rsidP="00762494">
            <w:pPr>
              <w:keepNext/>
              <w:widowControl w:val="0"/>
              <w:tabs>
                <w:tab w:val="left" w:pos="7938"/>
              </w:tabs>
              <w:spacing w:after="20"/>
              <w:ind w:right="-1"/>
              <w:jc w:val="right"/>
              <w:rPr>
                <w:color w:val="000000"/>
                <w:sz w:val="18"/>
                <w:szCs w:val="18"/>
              </w:rPr>
            </w:pPr>
            <w:r w:rsidRPr="00762494">
              <w:rPr>
                <w:color w:val="000000"/>
                <w:sz w:val="20"/>
                <w:szCs w:val="20"/>
              </w:rPr>
              <w:t>84,2</w:t>
            </w:r>
          </w:p>
        </w:tc>
      </w:tr>
      <w:tr w:rsidR="00762494" w:rsidRPr="00762494" w14:paraId="48831666" w14:textId="77777777" w:rsidTr="00762494">
        <w:trPr>
          <w:jc w:val="center"/>
        </w:trPr>
        <w:tc>
          <w:tcPr>
            <w:tcW w:w="4320" w:type="dxa"/>
            <w:tcBorders>
              <w:top w:val="nil"/>
              <w:left w:val="nil"/>
              <w:bottom w:val="single" w:sz="8" w:space="0" w:color="auto"/>
              <w:right w:val="nil"/>
            </w:tcBorders>
            <w:vAlign w:val="center"/>
            <w:hideMark/>
          </w:tcPr>
          <w:p w14:paraId="044066C6" w14:textId="77777777" w:rsidR="00762494" w:rsidRPr="00762494" w:rsidRDefault="00762494" w:rsidP="00762494">
            <w:pPr>
              <w:spacing w:before="20" w:after="20"/>
              <w:rPr>
                <w:color w:val="000000"/>
                <w:sz w:val="20"/>
                <w:szCs w:val="20"/>
              </w:rPr>
            </w:pPr>
            <w:proofErr w:type="spellStart"/>
            <w:r w:rsidRPr="00762494">
              <w:rPr>
                <w:color w:val="000000"/>
                <w:sz w:val="20"/>
                <w:szCs w:val="20"/>
              </w:rPr>
              <w:t>Гранттар</w:t>
            </w:r>
            <w:proofErr w:type="spellEnd"/>
            <w:r w:rsidRPr="00762494">
              <w:rPr>
                <w:color w:val="000000"/>
                <w:sz w:val="20"/>
                <w:szCs w:val="20"/>
              </w:rPr>
              <w:t xml:space="preserve">, </w:t>
            </w:r>
            <w:proofErr w:type="spellStart"/>
            <w:r w:rsidRPr="00762494">
              <w:rPr>
                <w:color w:val="000000"/>
                <w:sz w:val="20"/>
                <w:szCs w:val="20"/>
              </w:rPr>
              <w:t>техникалык</w:t>
            </w:r>
            <w:proofErr w:type="spellEnd"/>
            <w:r w:rsidRPr="00762494">
              <w:rPr>
                <w:color w:val="000000"/>
                <w:sz w:val="20"/>
                <w:szCs w:val="20"/>
              </w:rPr>
              <w:t xml:space="preserve"> </w:t>
            </w:r>
            <w:proofErr w:type="spellStart"/>
            <w:r w:rsidRPr="00762494">
              <w:rPr>
                <w:color w:val="000000"/>
                <w:sz w:val="20"/>
                <w:szCs w:val="20"/>
              </w:rPr>
              <w:t>жардам</w:t>
            </w:r>
            <w:proofErr w:type="spellEnd"/>
          </w:p>
        </w:tc>
        <w:tc>
          <w:tcPr>
            <w:tcW w:w="900" w:type="dxa"/>
            <w:tcBorders>
              <w:top w:val="nil"/>
              <w:left w:val="nil"/>
              <w:bottom w:val="single" w:sz="8" w:space="0" w:color="auto"/>
              <w:right w:val="nil"/>
            </w:tcBorders>
            <w:vAlign w:val="center"/>
            <w:hideMark/>
          </w:tcPr>
          <w:p w14:paraId="35B3605E" w14:textId="77777777" w:rsidR="00762494" w:rsidRPr="00762494" w:rsidRDefault="00762494" w:rsidP="00762494">
            <w:pPr>
              <w:spacing w:after="20"/>
              <w:ind w:right="-1"/>
              <w:jc w:val="right"/>
              <w:rPr>
                <w:sz w:val="18"/>
                <w:szCs w:val="18"/>
              </w:rPr>
            </w:pPr>
            <w:r w:rsidRPr="00762494">
              <w:rPr>
                <w:sz w:val="20"/>
                <w:szCs w:val="20"/>
              </w:rPr>
              <w:t>38,5</w:t>
            </w:r>
          </w:p>
        </w:tc>
        <w:tc>
          <w:tcPr>
            <w:tcW w:w="1800" w:type="dxa"/>
            <w:tcBorders>
              <w:top w:val="nil"/>
              <w:left w:val="nil"/>
              <w:bottom w:val="single" w:sz="8" w:space="0" w:color="auto"/>
              <w:right w:val="nil"/>
            </w:tcBorders>
            <w:vAlign w:val="center"/>
            <w:hideMark/>
          </w:tcPr>
          <w:p w14:paraId="3D84D6F5" w14:textId="77777777" w:rsidR="00762494" w:rsidRPr="00762494" w:rsidRDefault="00762494" w:rsidP="00762494">
            <w:pPr>
              <w:spacing w:after="20"/>
              <w:ind w:right="-1"/>
              <w:jc w:val="right"/>
              <w:rPr>
                <w:sz w:val="18"/>
                <w:szCs w:val="18"/>
              </w:rPr>
            </w:pPr>
            <w:r w:rsidRPr="00762494">
              <w:rPr>
                <w:sz w:val="20"/>
                <w:szCs w:val="20"/>
              </w:rPr>
              <w:t>13,6</w:t>
            </w:r>
          </w:p>
        </w:tc>
        <w:tc>
          <w:tcPr>
            <w:tcW w:w="1260" w:type="dxa"/>
            <w:tcBorders>
              <w:top w:val="nil"/>
              <w:left w:val="nil"/>
              <w:bottom w:val="single" w:sz="8" w:space="0" w:color="auto"/>
              <w:right w:val="nil"/>
            </w:tcBorders>
            <w:vAlign w:val="center"/>
            <w:hideMark/>
          </w:tcPr>
          <w:p w14:paraId="2C37428E" w14:textId="77777777" w:rsidR="00762494" w:rsidRPr="00762494" w:rsidRDefault="00762494" w:rsidP="00762494">
            <w:pPr>
              <w:keepNext/>
              <w:widowControl w:val="0"/>
              <w:tabs>
                <w:tab w:val="left" w:pos="7938"/>
              </w:tabs>
              <w:spacing w:after="20"/>
              <w:ind w:right="-1"/>
              <w:jc w:val="right"/>
              <w:rPr>
                <w:color w:val="000000"/>
                <w:sz w:val="18"/>
                <w:szCs w:val="18"/>
              </w:rPr>
            </w:pPr>
            <w:r w:rsidRPr="00762494">
              <w:rPr>
                <w:bCs/>
                <w:sz w:val="20"/>
              </w:rPr>
              <w:t>0,7</w:t>
            </w:r>
          </w:p>
        </w:tc>
        <w:tc>
          <w:tcPr>
            <w:tcW w:w="1260" w:type="dxa"/>
            <w:tcBorders>
              <w:top w:val="nil"/>
              <w:left w:val="nil"/>
              <w:bottom w:val="single" w:sz="8" w:space="0" w:color="auto"/>
              <w:right w:val="nil"/>
            </w:tcBorders>
            <w:vAlign w:val="center"/>
            <w:hideMark/>
          </w:tcPr>
          <w:p w14:paraId="5F011B59" w14:textId="77777777" w:rsidR="00762494" w:rsidRPr="00762494" w:rsidRDefault="00762494" w:rsidP="00762494">
            <w:pPr>
              <w:keepNext/>
              <w:widowControl w:val="0"/>
              <w:tabs>
                <w:tab w:val="left" w:pos="7938"/>
              </w:tabs>
              <w:spacing w:after="20"/>
              <w:ind w:right="-1"/>
              <w:jc w:val="right"/>
              <w:rPr>
                <w:color w:val="000000"/>
                <w:sz w:val="18"/>
                <w:szCs w:val="18"/>
              </w:rPr>
            </w:pPr>
            <w:r w:rsidRPr="00762494">
              <w:rPr>
                <w:color w:val="000000"/>
                <w:sz w:val="20"/>
                <w:szCs w:val="20"/>
              </w:rPr>
              <w:t>0,3</w:t>
            </w:r>
          </w:p>
        </w:tc>
      </w:tr>
    </w:tbl>
    <w:p w14:paraId="67FF2490" w14:textId="77777777" w:rsidR="00762494" w:rsidRPr="00504D26" w:rsidRDefault="00762494" w:rsidP="00762494">
      <w:pPr>
        <w:spacing w:after="200"/>
        <w:rPr>
          <w:sz w:val="18"/>
          <w:szCs w:val="18"/>
        </w:rPr>
      </w:pPr>
      <w:r w:rsidRPr="00504D26">
        <w:rPr>
          <w:sz w:val="18"/>
          <w:szCs w:val="18"/>
          <w:vertAlign w:val="superscript"/>
        </w:rPr>
        <w:t xml:space="preserve">1 </w:t>
      </w:r>
      <w:r w:rsidRPr="00504D26">
        <w:rPr>
          <w:sz w:val="18"/>
          <w:szCs w:val="18"/>
          <w:lang w:val="ky-KG"/>
        </w:rPr>
        <w:t xml:space="preserve">Чыгып кетүү </w:t>
      </w:r>
      <w:proofErr w:type="spellStart"/>
      <w:r w:rsidRPr="00504D26">
        <w:rPr>
          <w:sz w:val="18"/>
          <w:szCs w:val="18"/>
        </w:rPr>
        <w:t>агымын</w:t>
      </w:r>
      <w:proofErr w:type="spellEnd"/>
      <w:r w:rsidRPr="00504D26">
        <w:rPr>
          <w:sz w:val="18"/>
          <w:szCs w:val="18"/>
        </w:rPr>
        <w:t xml:space="preserve"> </w:t>
      </w:r>
      <w:proofErr w:type="spellStart"/>
      <w:r w:rsidRPr="00504D26">
        <w:rPr>
          <w:sz w:val="18"/>
          <w:szCs w:val="18"/>
        </w:rPr>
        <w:t>эсептебегенде</w:t>
      </w:r>
      <w:proofErr w:type="spellEnd"/>
      <w:r w:rsidRPr="00504D26">
        <w:rPr>
          <w:sz w:val="18"/>
          <w:szCs w:val="18"/>
        </w:rPr>
        <w:t>.</w:t>
      </w:r>
    </w:p>
    <w:p w14:paraId="422A9C87" w14:textId="77777777" w:rsidR="00762494" w:rsidRPr="00762494" w:rsidRDefault="00762494" w:rsidP="00B578B8">
      <w:pPr>
        <w:spacing w:after="120"/>
        <w:ind w:firstLine="708"/>
        <w:jc w:val="both"/>
        <w:rPr>
          <w:rFonts w:eastAsia="Calibri"/>
          <w:lang w:val="ky-KG"/>
        </w:rPr>
      </w:pPr>
      <w:r w:rsidRPr="00762494">
        <w:rPr>
          <w:rFonts w:eastAsia="Calibri"/>
          <w:lang w:val="ky-KG"/>
        </w:rPr>
        <w:t>2023-жылдын январь-сентябрына салыштырмалуу чет өлкөлүк инвестициялардын келип түшүү агымынын азайышы Ысык-Көл, Ош жана Талас облустарында, ошондой эле Бишкек ш. белгиленди.</w:t>
      </w:r>
    </w:p>
    <w:p w14:paraId="2A362203" w14:textId="00D74F28" w:rsidR="00762494" w:rsidRPr="00762494" w:rsidRDefault="00762494" w:rsidP="00762494">
      <w:pPr>
        <w:spacing w:after="120"/>
        <w:rPr>
          <w:b/>
          <w:color w:val="000000"/>
          <w:lang w:val="ky-KG"/>
        </w:rPr>
      </w:pPr>
      <w:r w:rsidRPr="00762494">
        <w:rPr>
          <w:b/>
          <w:lang w:val="ky-KG"/>
        </w:rPr>
        <w:t>2</w:t>
      </w:r>
      <w:r w:rsidR="008A4EF3">
        <w:rPr>
          <w:b/>
          <w:lang w:val="ky-KG"/>
        </w:rPr>
        <w:t>0</w:t>
      </w:r>
      <w:r w:rsidRPr="00762494">
        <w:rPr>
          <w:b/>
          <w:lang w:val="ky-KG"/>
        </w:rPr>
        <w:t>- таблица: Январь-сентябрдагы ч</w:t>
      </w:r>
      <w:r w:rsidRPr="00762494">
        <w:rPr>
          <w:b/>
          <w:color w:val="000000"/>
          <w:lang w:val="ky-KG"/>
        </w:rPr>
        <w:t xml:space="preserve">ет </w:t>
      </w:r>
      <w:r w:rsidRPr="00762494">
        <w:rPr>
          <w:b/>
          <w:lang w:val="ky-KG"/>
        </w:rPr>
        <w:t>өлкөлүк инвестициялардын аймактар боюнча</w:t>
      </w:r>
      <w:r w:rsidR="006820A6" w:rsidRPr="006820A6">
        <w:rPr>
          <w:b/>
          <w:lang w:val="ky-KG"/>
        </w:rPr>
        <w:br/>
        <w:t xml:space="preserve">                        </w:t>
      </w:r>
      <w:r w:rsidRPr="00762494">
        <w:rPr>
          <w:b/>
          <w:lang w:val="ky-KG"/>
        </w:rPr>
        <w:t xml:space="preserve">келип </w:t>
      </w:r>
      <w:r w:rsidRPr="00762494">
        <w:rPr>
          <w:b/>
          <w:color w:val="000000"/>
          <w:lang w:val="ky-KG"/>
        </w:rPr>
        <w:t>т</w:t>
      </w:r>
      <w:r w:rsidRPr="00762494">
        <w:rPr>
          <w:b/>
          <w:lang w:val="ky-KG"/>
        </w:rPr>
        <w:t>ү</w:t>
      </w:r>
      <w:r w:rsidRPr="00762494">
        <w:rPr>
          <w:b/>
          <w:color w:val="000000"/>
          <w:lang w:val="ky-KG"/>
        </w:rPr>
        <w:t>ш</w:t>
      </w:r>
      <w:r w:rsidRPr="00762494">
        <w:rPr>
          <w:b/>
          <w:lang w:val="ky-KG"/>
        </w:rPr>
        <w:t>үү</w:t>
      </w:r>
      <w:r w:rsidRPr="00762494">
        <w:rPr>
          <w:b/>
          <w:color w:val="000000"/>
          <w:lang w:val="ky-KG"/>
        </w:rPr>
        <w:t>с</w:t>
      </w:r>
      <w:r w:rsidRPr="00762494">
        <w:rPr>
          <w:b/>
          <w:lang w:val="ky-KG"/>
        </w:rPr>
        <w:t>ү</w:t>
      </w:r>
      <w:r w:rsidRPr="00762494">
        <w:rPr>
          <w:b/>
          <w:color w:val="000000"/>
          <w:vertAlign w:val="superscript"/>
          <w:lang w:val="ky-KG"/>
        </w:rPr>
        <w:t>1</w:t>
      </w: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1440"/>
        <w:gridCol w:w="1440"/>
        <w:gridCol w:w="1260"/>
        <w:gridCol w:w="1260"/>
      </w:tblGrid>
      <w:tr w:rsidR="00762494" w:rsidRPr="00762494" w14:paraId="1DD0F4A1" w14:textId="77777777" w:rsidTr="00762494">
        <w:trPr>
          <w:cantSplit/>
          <w:tblHeader/>
          <w:jc w:val="center"/>
        </w:trPr>
        <w:tc>
          <w:tcPr>
            <w:tcW w:w="4140" w:type="dxa"/>
            <w:tcBorders>
              <w:top w:val="single" w:sz="8" w:space="0" w:color="auto"/>
              <w:left w:val="nil"/>
              <w:bottom w:val="nil"/>
              <w:right w:val="nil"/>
            </w:tcBorders>
          </w:tcPr>
          <w:p w14:paraId="79C385CF" w14:textId="77777777" w:rsidR="00762494" w:rsidRPr="00536346" w:rsidRDefault="00762494" w:rsidP="00762494">
            <w:pPr>
              <w:shd w:val="clear" w:color="auto" w:fill="FFFFFF"/>
              <w:spacing w:before="20" w:after="20"/>
              <w:rPr>
                <w:b/>
                <w:bCs/>
                <w:sz w:val="20"/>
                <w:szCs w:val="20"/>
                <w:lang w:val="ky-KG"/>
              </w:rPr>
            </w:pPr>
          </w:p>
        </w:tc>
        <w:tc>
          <w:tcPr>
            <w:tcW w:w="2880" w:type="dxa"/>
            <w:gridSpan w:val="2"/>
            <w:tcBorders>
              <w:top w:val="single" w:sz="8" w:space="0" w:color="auto"/>
              <w:left w:val="nil"/>
              <w:bottom w:val="single" w:sz="4" w:space="0" w:color="auto"/>
              <w:right w:val="nil"/>
            </w:tcBorders>
            <w:vAlign w:val="center"/>
            <w:hideMark/>
          </w:tcPr>
          <w:p w14:paraId="5CF1434B" w14:textId="061242C8" w:rsidR="00762494" w:rsidRPr="00536346" w:rsidRDefault="00504D26" w:rsidP="00762494">
            <w:pPr>
              <w:shd w:val="clear" w:color="auto" w:fill="FFFFFF"/>
              <w:ind w:left="340"/>
              <w:jc w:val="center"/>
              <w:rPr>
                <w:b/>
                <w:bCs/>
                <w:sz w:val="20"/>
                <w:szCs w:val="20"/>
                <w:lang w:val="ky-KG"/>
              </w:rPr>
            </w:pPr>
            <w:r w:rsidRPr="00536346">
              <w:rPr>
                <w:b/>
                <w:bCs/>
                <w:sz w:val="20"/>
                <w:szCs w:val="20"/>
                <w:lang w:val="ky-KG"/>
              </w:rPr>
              <w:t>М</w:t>
            </w:r>
            <w:r w:rsidR="00762494" w:rsidRPr="00536346">
              <w:rPr>
                <w:b/>
                <w:bCs/>
                <w:sz w:val="20"/>
                <w:szCs w:val="20"/>
                <w:lang w:val="ky-KG"/>
              </w:rPr>
              <w:t>лн. АКШ доллары</w:t>
            </w:r>
          </w:p>
        </w:tc>
        <w:tc>
          <w:tcPr>
            <w:tcW w:w="2520" w:type="dxa"/>
            <w:gridSpan w:val="2"/>
            <w:tcBorders>
              <w:top w:val="single" w:sz="8" w:space="0" w:color="auto"/>
              <w:left w:val="nil"/>
              <w:bottom w:val="single" w:sz="4" w:space="0" w:color="auto"/>
              <w:right w:val="nil"/>
            </w:tcBorders>
            <w:vAlign w:val="center"/>
            <w:hideMark/>
          </w:tcPr>
          <w:p w14:paraId="2EAF8012" w14:textId="77777777" w:rsidR="00762494" w:rsidRPr="00536346" w:rsidRDefault="00762494" w:rsidP="00762494">
            <w:pPr>
              <w:shd w:val="clear" w:color="auto" w:fill="FFFFFF"/>
              <w:jc w:val="center"/>
              <w:rPr>
                <w:b/>
                <w:bCs/>
                <w:sz w:val="20"/>
                <w:szCs w:val="20"/>
                <w:lang w:val="ky-KG"/>
              </w:rPr>
            </w:pPr>
            <w:r w:rsidRPr="00536346">
              <w:rPr>
                <w:b/>
                <w:bCs/>
                <w:sz w:val="20"/>
                <w:szCs w:val="20"/>
                <w:lang w:val="ky-KG"/>
              </w:rPr>
              <w:t>Жыйынтыкка карата пайыз менен</w:t>
            </w:r>
          </w:p>
        </w:tc>
      </w:tr>
      <w:tr w:rsidR="00762494" w:rsidRPr="00762494" w14:paraId="40FF1CC1" w14:textId="77777777" w:rsidTr="00762494">
        <w:trPr>
          <w:tblHeader/>
          <w:jc w:val="center"/>
        </w:trPr>
        <w:tc>
          <w:tcPr>
            <w:tcW w:w="4140" w:type="dxa"/>
            <w:tcBorders>
              <w:top w:val="nil"/>
              <w:left w:val="nil"/>
              <w:bottom w:val="single" w:sz="8" w:space="0" w:color="auto"/>
              <w:right w:val="nil"/>
            </w:tcBorders>
          </w:tcPr>
          <w:p w14:paraId="74457FE7" w14:textId="77777777" w:rsidR="00762494" w:rsidRPr="00536346" w:rsidRDefault="00762494" w:rsidP="00762494">
            <w:pPr>
              <w:shd w:val="clear" w:color="auto" w:fill="FFFFFF"/>
              <w:spacing w:before="20" w:after="20"/>
              <w:rPr>
                <w:b/>
                <w:bCs/>
                <w:sz w:val="20"/>
                <w:szCs w:val="20"/>
                <w:lang w:val="ky-KG"/>
              </w:rPr>
            </w:pPr>
          </w:p>
        </w:tc>
        <w:tc>
          <w:tcPr>
            <w:tcW w:w="1440" w:type="dxa"/>
            <w:tcBorders>
              <w:top w:val="single" w:sz="4" w:space="0" w:color="auto"/>
              <w:left w:val="nil"/>
              <w:bottom w:val="single" w:sz="8" w:space="0" w:color="auto"/>
              <w:right w:val="nil"/>
            </w:tcBorders>
            <w:vAlign w:val="bottom"/>
            <w:hideMark/>
          </w:tcPr>
          <w:p w14:paraId="2948C2B2" w14:textId="77777777" w:rsidR="00762494" w:rsidRPr="00536346" w:rsidRDefault="00762494" w:rsidP="00762494">
            <w:pPr>
              <w:shd w:val="clear" w:color="auto" w:fill="FFFFFF"/>
              <w:spacing w:before="20" w:after="20"/>
              <w:jc w:val="right"/>
              <w:rPr>
                <w:b/>
                <w:bCs/>
                <w:sz w:val="20"/>
                <w:szCs w:val="20"/>
                <w:lang w:val="ky-KG"/>
              </w:rPr>
            </w:pPr>
            <w:r w:rsidRPr="00536346">
              <w:rPr>
                <w:b/>
                <w:bCs/>
                <w:sz w:val="20"/>
                <w:szCs w:val="20"/>
              </w:rPr>
              <w:t>2023</w:t>
            </w:r>
          </w:p>
        </w:tc>
        <w:tc>
          <w:tcPr>
            <w:tcW w:w="1440" w:type="dxa"/>
            <w:tcBorders>
              <w:top w:val="single" w:sz="4" w:space="0" w:color="auto"/>
              <w:left w:val="nil"/>
              <w:bottom w:val="single" w:sz="8" w:space="0" w:color="auto"/>
              <w:right w:val="nil"/>
            </w:tcBorders>
            <w:vAlign w:val="bottom"/>
            <w:hideMark/>
          </w:tcPr>
          <w:p w14:paraId="6761F137" w14:textId="77777777" w:rsidR="00762494" w:rsidRPr="00536346" w:rsidRDefault="00762494" w:rsidP="00762494">
            <w:pPr>
              <w:shd w:val="clear" w:color="auto" w:fill="FFFFFF"/>
              <w:spacing w:before="20" w:after="20"/>
              <w:jc w:val="right"/>
              <w:rPr>
                <w:b/>
                <w:bCs/>
                <w:sz w:val="20"/>
                <w:szCs w:val="20"/>
                <w:lang w:val="ky-KG"/>
              </w:rPr>
            </w:pPr>
            <w:r w:rsidRPr="00536346">
              <w:rPr>
                <w:b/>
                <w:bCs/>
                <w:sz w:val="20"/>
                <w:szCs w:val="20"/>
              </w:rPr>
              <w:t>2024</w:t>
            </w:r>
          </w:p>
        </w:tc>
        <w:tc>
          <w:tcPr>
            <w:tcW w:w="1260" w:type="dxa"/>
            <w:tcBorders>
              <w:top w:val="single" w:sz="4" w:space="0" w:color="auto"/>
              <w:left w:val="nil"/>
              <w:bottom w:val="single" w:sz="8" w:space="0" w:color="auto"/>
              <w:right w:val="nil"/>
            </w:tcBorders>
            <w:vAlign w:val="bottom"/>
            <w:hideMark/>
          </w:tcPr>
          <w:p w14:paraId="336FC0EB" w14:textId="77777777" w:rsidR="00762494" w:rsidRPr="00536346" w:rsidRDefault="00762494" w:rsidP="00762494">
            <w:pPr>
              <w:shd w:val="clear" w:color="auto" w:fill="FFFFFF"/>
              <w:spacing w:before="20" w:after="20"/>
              <w:jc w:val="right"/>
              <w:rPr>
                <w:b/>
                <w:bCs/>
                <w:sz w:val="20"/>
                <w:szCs w:val="20"/>
                <w:lang w:val="ky-KG"/>
              </w:rPr>
            </w:pPr>
            <w:r w:rsidRPr="00536346">
              <w:rPr>
                <w:b/>
                <w:bCs/>
                <w:sz w:val="20"/>
                <w:szCs w:val="20"/>
              </w:rPr>
              <w:t>2023</w:t>
            </w:r>
          </w:p>
        </w:tc>
        <w:tc>
          <w:tcPr>
            <w:tcW w:w="1260" w:type="dxa"/>
            <w:tcBorders>
              <w:top w:val="single" w:sz="4" w:space="0" w:color="auto"/>
              <w:left w:val="nil"/>
              <w:bottom w:val="single" w:sz="8" w:space="0" w:color="auto"/>
              <w:right w:val="nil"/>
            </w:tcBorders>
            <w:vAlign w:val="bottom"/>
            <w:hideMark/>
          </w:tcPr>
          <w:p w14:paraId="6148CD76" w14:textId="77777777" w:rsidR="00762494" w:rsidRPr="00536346" w:rsidRDefault="00762494" w:rsidP="00762494">
            <w:pPr>
              <w:shd w:val="clear" w:color="auto" w:fill="FFFFFF"/>
              <w:spacing w:before="20" w:after="20"/>
              <w:jc w:val="right"/>
              <w:rPr>
                <w:b/>
                <w:bCs/>
                <w:sz w:val="20"/>
                <w:szCs w:val="20"/>
                <w:lang w:val="ky-KG"/>
              </w:rPr>
            </w:pPr>
            <w:r w:rsidRPr="00536346">
              <w:rPr>
                <w:b/>
                <w:bCs/>
                <w:sz w:val="20"/>
                <w:szCs w:val="20"/>
              </w:rPr>
              <w:t>2024</w:t>
            </w:r>
          </w:p>
        </w:tc>
      </w:tr>
      <w:tr w:rsidR="00762494" w:rsidRPr="00762494" w14:paraId="53AFA492" w14:textId="77777777" w:rsidTr="00762494">
        <w:trPr>
          <w:jc w:val="center"/>
        </w:trPr>
        <w:tc>
          <w:tcPr>
            <w:tcW w:w="4140" w:type="dxa"/>
            <w:tcBorders>
              <w:top w:val="single" w:sz="8" w:space="0" w:color="auto"/>
              <w:left w:val="nil"/>
              <w:bottom w:val="nil"/>
              <w:right w:val="nil"/>
            </w:tcBorders>
            <w:vAlign w:val="center"/>
            <w:hideMark/>
          </w:tcPr>
          <w:p w14:paraId="15FEFFBE" w14:textId="77777777" w:rsidR="00762494" w:rsidRPr="00536346" w:rsidRDefault="00762494" w:rsidP="00762494">
            <w:pPr>
              <w:spacing w:before="20" w:after="20"/>
              <w:rPr>
                <w:b/>
                <w:bCs/>
                <w:sz w:val="20"/>
                <w:szCs w:val="20"/>
              </w:rPr>
            </w:pPr>
            <w:r w:rsidRPr="00536346">
              <w:rPr>
                <w:b/>
                <w:color w:val="000000"/>
                <w:sz w:val="20"/>
                <w:szCs w:val="20"/>
              </w:rPr>
              <w:t xml:space="preserve">Кыргыз </w:t>
            </w:r>
            <w:proofErr w:type="spellStart"/>
            <w:r w:rsidRPr="00536346">
              <w:rPr>
                <w:b/>
                <w:color w:val="000000"/>
                <w:sz w:val="20"/>
                <w:szCs w:val="20"/>
              </w:rPr>
              <w:t>Республикасы</w:t>
            </w:r>
            <w:proofErr w:type="spellEnd"/>
          </w:p>
        </w:tc>
        <w:tc>
          <w:tcPr>
            <w:tcW w:w="1440" w:type="dxa"/>
            <w:tcBorders>
              <w:top w:val="single" w:sz="8" w:space="0" w:color="auto"/>
              <w:left w:val="nil"/>
              <w:bottom w:val="nil"/>
              <w:right w:val="nil"/>
            </w:tcBorders>
            <w:vAlign w:val="center"/>
            <w:hideMark/>
          </w:tcPr>
          <w:p w14:paraId="72A5D784" w14:textId="77777777" w:rsidR="00762494" w:rsidRPr="00536346" w:rsidRDefault="00762494" w:rsidP="00762494">
            <w:pPr>
              <w:widowControl w:val="0"/>
              <w:spacing w:after="20"/>
              <w:ind w:right="-1"/>
              <w:jc w:val="right"/>
              <w:rPr>
                <w:b/>
                <w:bCs/>
                <w:sz w:val="20"/>
                <w:szCs w:val="20"/>
              </w:rPr>
            </w:pPr>
            <w:r w:rsidRPr="00536346">
              <w:rPr>
                <w:b/>
                <w:bCs/>
                <w:sz w:val="20"/>
                <w:szCs w:val="20"/>
              </w:rPr>
              <w:t>5 602,5</w:t>
            </w:r>
          </w:p>
        </w:tc>
        <w:tc>
          <w:tcPr>
            <w:tcW w:w="1440" w:type="dxa"/>
            <w:tcBorders>
              <w:top w:val="single" w:sz="8" w:space="0" w:color="auto"/>
              <w:left w:val="nil"/>
              <w:bottom w:val="nil"/>
              <w:right w:val="nil"/>
            </w:tcBorders>
            <w:vAlign w:val="center"/>
            <w:hideMark/>
          </w:tcPr>
          <w:p w14:paraId="5F49C555" w14:textId="77777777" w:rsidR="00762494" w:rsidRPr="00536346" w:rsidRDefault="00762494" w:rsidP="00762494">
            <w:pPr>
              <w:widowControl w:val="0"/>
              <w:spacing w:after="20"/>
              <w:ind w:right="-1"/>
              <w:jc w:val="right"/>
              <w:rPr>
                <w:b/>
                <w:bCs/>
                <w:sz w:val="20"/>
                <w:szCs w:val="20"/>
              </w:rPr>
            </w:pPr>
            <w:r w:rsidRPr="00536346">
              <w:rPr>
                <w:b/>
                <w:bCs/>
                <w:sz w:val="20"/>
                <w:szCs w:val="20"/>
              </w:rPr>
              <w:t>4 834,4</w:t>
            </w:r>
          </w:p>
        </w:tc>
        <w:tc>
          <w:tcPr>
            <w:tcW w:w="1260" w:type="dxa"/>
            <w:tcBorders>
              <w:top w:val="single" w:sz="8" w:space="0" w:color="auto"/>
              <w:left w:val="nil"/>
              <w:bottom w:val="nil"/>
              <w:right w:val="nil"/>
            </w:tcBorders>
            <w:vAlign w:val="center"/>
            <w:hideMark/>
          </w:tcPr>
          <w:p w14:paraId="2C243AC0" w14:textId="77777777" w:rsidR="00762494" w:rsidRPr="00536346" w:rsidRDefault="00762494" w:rsidP="00762494">
            <w:pPr>
              <w:spacing w:before="20" w:afterLines="20" w:after="48"/>
              <w:jc w:val="right"/>
              <w:rPr>
                <w:b/>
                <w:bCs/>
                <w:sz w:val="20"/>
                <w:szCs w:val="20"/>
              </w:rPr>
            </w:pPr>
            <w:r w:rsidRPr="00536346">
              <w:rPr>
                <w:b/>
                <w:bCs/>
                <w:sz w:val="20"/>
                <w:szCs w:val="20"/>
                <w:lang w:eastAsia="en-US"/>
              </w:rPr>
              <w:t>100</w:t>
            </w:r>
          </w:p>
        </w:tc>
        <w:tc>
          <w:tcPr>
            <w:tcW w:w="1260" w:type="dxa"/>
            <w:tcBorders>
              <w:top w:val="single" w:sz="8" w:space="0" w:color="auto"/>
              <w:left w:val="nil"/>
              <w:bottom w:val="nil"/>
              <w:right w:val="nil"/>
            </w:tcBorders>
            <w:vAlign w:val="center"/>
            <w:hideMark/>
          </w:tcPr>
          <w:p w14:paraId="04EEAEAC" w14:textId="77777777" w:rsidR="00762494" w:rsidRPr="00536346" w:rsidRDefault="00762494" w:rsidP="00762494">
            <w:pPr>
              <w:spacing w:before="20" w:afterLines="20" w:after="48" w:line="240" w:lineRule="exact"/>
              <w:jc w:val="right"/>
              <w:rPr>
                <w:b/>
                <w:bCs/>
                <w:sz w:val="20"/>
                <w:szCs w:val="20"/>
                <w:lang w:eastAsia="en-US"/>
              </w:rPr>
            </w:pPr>
            <w:r w:rsidRPr="00536346">
              <w:rPr>
                <w:b/>
                <w:bCs/>
                <w:sz w:val="20"/>
                <w:szCs w:val="20"/>
                <w:lang w:eastAsia="en-US"/>
              </w:rPr>
              <w:t>100</w:t>
            </w:r>
          </w:p>
        </w:tc>
      </w:tr>
      <w:tr w:rsidR="00762494" w:rsidRPr="00762494" w14:paraId="756EFFCA" w14:textId="77777777" w:rsidTr="00762494">
        <w:trPr>
          <w:jc w:val="center"/>
        </w:trPr>
        <w:tc>
          <w:tcPr>
            <w:tcW w:w="4140" w:type="dxa"/>
            <w:tcBorders>
              <w:top w:val="nil"/>
              <w:left w:val="nil"/>
              <w:bottom w:val="nil"/>
              <w:right w:val="nil"/>
            </w:tcBorders>
            <w:vAlign w:val="center"/>
            <w:hideMark/>
          </w:tcPr>
          <w:p w14:paraId="144955B3" w14:textId="77777777" w:rsidR="00762494" w:rsidRPr="00536346" w:rsidRDefault="00762494" w:rsidP="00762494">
            <w:pPr>
              <w:spacing w:before="20" w:after="20"/>
              <w:rPr>
                <w:sz w:val="20"/>
                <w:szCs w:val="20"/>
              </w:rPr>
            </w:pPr>
            <w:r w:rsidRPr="00536346">
              <w:rPr>
                <w:sz w:val="20"/>
                <w:szCs w:val="20"/>
              </w:rPr>
              <w:t xml:space="preserve"> Баткен </w:t>
            </w:r>
            <w:proofErr w:type="spellStart"/>
            <w:r w:rsidRPr="00536346">
              <w:rPr>
                <w:color w:val="000000"/>
                <w:sz w:val="20"/>
                <w:szCs w:val="20"/>
              </w:rPr>
              <w:t>облусу</w:t>
            </w:r>
            <w:proofErr w:type="spellEnd"/>
          </w:p>
        </w:tc>
        <w:tc>
          <w:tcPr>
            <w:tcW w:w="1440" w:type="dxa"/>
            <w:tcBorders>
              <w:top w:val="nil"/>
              <w:left w:val="nil"/>
              <w:bottom w:val="nil"/>
              <w:right w:val="nil"/>
            </w:tcBorders>
            <w:vAlign w:val="bottom"/>
            <w:hideMark/>
          </w:tcPr>
          <w:p w14:paraId="5C6973A4" w14:textId="77777777" w:rsidR="00762494" w:rsidRPr="00536346" w:rsidRDefault="00762494" w:rsidP="00762494">
            <w:pPr>
              <w:spacing w:afterLines="20" w:after="48"/>
              <w:jc w:val="right"/>
              <w:rPr>
                <w:sz w:val="20"/>
                <w:szCs w:val="20"/>
              </w:rPr>
            </w:pPr>
            <w:r w:rsidRPr="00536346">
              <w:rPr>
                <w:sz w:val="20"/>
                <w:szCs w:val="20"/>
              </w:rPr>
              <w:t>15,8</w:t>
            </w:r>
          </w:p>
        </w:tc>
        <w:tc>
          <w:tcPr>
            <w:tcW w:w="1440" w:type="dxa"/>
            <w:tcBorders>
              <w:top w:val="nil"/>
              <w:left w:val="nil"/>
              <w:bottom w:val="nil"/>
              <w:right w:val="nil"/>
            </w:tcBorders>
            <w:vAlign w:val="bottom"/>
            <w:hideMark/>
          </w:tcPr>
          <w:p w14:paraId="54863C95" w14:textId="77777777" w:rsidR="00762494" w:rsidRPr="00536346" w:rsidRDefault="00762494" w:rsidP="00762494">
            <w:pPr>
              <w:spacing w:afterLines="20" w:after="48"/>
              <w:jc w:val="right"/>
              <w:rPr>
                <w:sz w:val="20"/>
                <w:szCs w:val="20"/>
              </w:rPr>
            </w:pPr>
            <w:r w:rsidRPr="00536346">
              <w:rPr>
                <w:sz w:val="20"/>
                <w:szCs w:val="20"/>
              </w:rPr>
              <w:t>76,0</w:t>
            </w:r>
          </w:p>
        </w:tc>
        <w:tc>
          <w:tcPr>
            <w:tcW w:w="1260" w:type="dxa"/>
            <w:tcBorders>
              <w:top w:val="nil"/>
              <w:left w:val="nil"/>
              <w:bottom w:val="nil"/>
              <w:right w:val="nil"/>
            </w:tcBorders>
            <w:vAlign w:val="bottom"/>
            <w:hideMark/>
          </w:tcPr>
          <w:p w14:paraId="3CCF1072" w14:textId="77777777" w:rsidR="00762494" w:rsidRPr="00536346" w:rsidRDefault="00762494" w:rsidP="00762494">
            <w:pPr>
              <w:spacing w:afterLines="20" w:after="48"/>
              <w:jc w:val="right"/>
              <w:rPr>
                <w:sz w:val="20"/>
                <w:szCs w:val="20"/>
              </w:rPr>
            </w:pPr>
            <w:r w:rsidRPr="00536346">
              <w:rPr>
                <w:sz w:val="20"/>
                <w:szCs w:val="20"/>
              </w:rPr>
              <w:t>0,3</w:t>
            </w:r>
          </w:p>
        </w:tc>
        <w:tc>
          <w:tcPr>
            <w:tcW w:w="1260" w:type="dxa"/>
            <w:tcBorders>
              <w:top w:val="nil"/>
              <w:left w:val="nil"/>
              <w:bottom w:val="nil"/>
              <w:right w:val="nil"/>
            </w:tcBorders>
            <w:vAlign w:val="bottom"/>
            <w:hideMark/>
          </w:tcPr>
          <w:p w14:paraId="6EB6C9F7" w14:textId="77777777" w:rsidR="00762494" w:rsidRPr="00536346" w:rsidRDefault="00762494" w:rsidP="00762494">
            <w:pPr>
              <w:spacing w:afterLines="20" w:after="48"/>
              <w:jc w:val="right"/>
              <w:rPr>
                <w:sz w:val="20"/>
                <w:szCs w:val="20"/>
              </w:rPr>
            </w:pPr>
            <w:r w:rsidRPr="00536346">
              <w:rPr>
                <w:sz w:val="20"/>
                <w:szCs w:val="20"/>
              </w:rPr>
              <w:t>1,6</w:t>
            </w:r>
          </w:p>
        </w:tc>
      </w:tr>
      <w:tr w:rsidR="00762494" w:rsidRPr="00762494" w14:paraId="1A3B9F2B" w14:textId="77777777" w:rsidTr="00762494">
        <w:trPr>
          <w:jc w:val="center"/>
        </w:trPr>
        <w:tc>
          <w:tcPr>
            <w:tcW w:w="4140" w:type="dxa"/>
            <w:tcBorders>
              <w:top w:val="nil"/>
              <w:left w:val="nil"/>
              <w:bottom w:val="nil"/>
              <w:right w:val="nil"/>
            </w:tcBorders>
            <w:vAlign w:val="center"/>
            <w:hideMark/>
          </w:tcPr>
          <w:p w14:paraId="3E57DA59" w14:textId="77777777" w:rsidR="00762494" w:rsidRPr="00536346" w:rsidRDefault="00762494" w:rsidP="00762494">
            <w:pPr>
              <w:spacing w:before="20" w:after="20"/>
              <w:rPr>
                <w:color w:val="000000"/>
                <w:sz w:val="20"/>
                <w:szCs w:val="20"/>
              </w:rPr>
            </w:pPr>
            <w:r w:rsidRPr="00536346">
              <w:rPr>
                <w:color w:val="000000"/>
                <w:sz w:val="20"/>
                <w:szCs w:val="20"/>
              </w:rPr>
              <w:t xml:space="preserve"> </w:t>
            </w:r>
            <w:proofErr w:type="spellStart"/>
            <w:r w:rsidRPr="00536346">
              <w:rPr>
                <w:color w:val="000000"/>
                <w:sz w:val="20"/>
                <w:szCs w:val="20"/>
              </w:rPr>
              <w:t>Жалал</w:t>
            </w:r>
            <w:proofErr w:type="spellEnd"/>
            <w:r w:rsidRPr="00536346">
              <w:rPr>
                <w:color w:val="000000"/>
                <w:sz w:val="20"/>
                <w:szCs w:val="20"/>
              </w:rPr>
              <w:t xml:space="preserve">-Абад </w:t>
            </w:r>
            <w:proofErr w:type="spellStart"/>
            <w:r w:rsidRPr="00536346">
              <w:rPr>
                <w:color w:val="000000"/>
                <w:sz w:val="20"/>
                <w:szCs w:val="20"/>
              </w:rPr>
              <w:t>облусу</w:t>
            </w:r>
            <w:proofErr w:type="spellEnd"/>
          </w:p>
        </w:tc>
        <w:tc>
          <w:tcPr>
            <w:tcW w:w="1440" w:type="dxa"/>
            <w:tcBorders>
              <w:top w:val="nil"/>
              <w:left w:val="nil"/>
              <w:bottom w:val="nil"/>
              <w:right w:val="nil"/>
            </w:tcBorders>
            <w:vAlign w:val="bottom"/>
            <w:hideMark/>
          </w:tcPr>
          <w:p w14:paraId="4B606CCF" w14:textId="77777777" w:rsidR="00762494" w:rsidRPr="00536346" w:rsidRDefault="00762494" w:rsidP="00762494">
            <w:pPr>
              <w:spacing w:afterLines="20" w:after="48"/>
              <w:jc w:val="right"/>
              <w:rPr>
                <w:sz w:val="20"/>
                <w:szCs w:val="20"/>
              </w:rPr>
            </w:pPr>
            <w:r w:rsidRPr="00536346">
              <w:rPr>
                <w:sz w:val="20"/>
                <w:szCs w:val="20"/>
              </w:rPr>
              <w:t>249,6</w:t>
            </w:r>
          </w:p>
        </w:tc>
        <w:tc>
          <w:tcPr>
            <w:tcW w:w="1440" w:type="dxa"/>
            <w:tcBorders>
              <w:top w:val="nil"/>
              <w:left w:val="nil"/>
              <w:bottom w:val="nil"/>
              <w:right w:val="nil"/>
            </w:tcBorders>
            <w:vAlign w:val="bottom"/>
            <w:hideMark/>
          </w:tcPr>
          <w:p w14:paraId="4D3B314B" w14:textId="77777777" w:rsidR="00762494" w:rsidRPr="00536346" w:rsidRDefault="00762494" w:rsidP="00762494">
            <w:pPr>
              <w:spacing w:afterLines="20" w:after="48"/>
              <w:jc w:val="right"/>
              <w:rPr>
                <w:sz w:val="20"/>
                <w:szCs w:val="20"/>
              </w:rPr>
            </w:pPr>
            <w:r w:rsidRPr="00536346">
              <w:rPr>
                <w:sz w:val="20"/>
                <w:szCs w:val="20"/>
              </w:rPr>
              <w:t>320,0</w:t>
            </w:r>
          </w:p>
        </w:tc>
        <w:tc>
          <w:tcPr>
            <w:tcW w:w="1260" w:type="dxa"/>
            <w:tcBorders>
              <w:top w:val="nil"/>
              <w:left w:val="nil"/>
              <w:bottom w:val="nil"/>
              <w:right w:val="nil"/>
            </w:tcBorders>
            <w:vAlign w:val="bottom"/>
            <w:hideMark/>
          </w:tcPr>
          <w:p w14:paraId="72DED9E4" w14:textId="77777777" w:rsidR="00762494" w:rsidRPr="00536346" w:rsidRDefault="00762494" w:rsidP="00762494">
            <w:pPr>
              <w:spacing w:afterLines="20" w:after="48"/>
              <w:jc w:val="right"/>
              <w:rPr>
                <w:sz w:val="20"/>
                <w:szCs w:val="20"/>
              </w:rPr>
            </w:pPr>
            <w:r w:rsidRPr="00536346">
              <w:rPr>
                <w:sz w:val="20"/>
                <w:szCs w:val="20"/>
              </w:rPr>
              <w:t>4,5</w:t>
            </w:r>
          </w:p>
        </w:tc>
        <w:tc>
          <w:tcPr>
            <w:tcW w:w="1260" w:type="dxa"/>
            <w:tcBorders>
              <w:top w:val="nil"/>
              <w:left w:val="nil"/>
              <w:bottom w:val="nil"/>
              <w:right w:val="nil"/>
            </w:tcBorders>
            <w:vAlign w:val="bottom"/>
            <w:hideMark/>
          </w:tcPr>
          <w:p w14:paraId="6A5A0340" w14:textId="77777777" w:rsidR="00762494" w:rsidRPr="00536346" w:rsidRDefault="00762494" w:rsidP="00762494">
            <w:pPr>
              <w:spacing w:afterLines="20" w:after="48"/>
              <w:jc w:val="right"/>
              <w:rPr>
                <w:sz w:val="20"/>
                <w:szCs w:val="20"/>
              </w:rPr>
            </w:pPr>
            <w:r w:rsidRPr="00536346">
              <w:rPr>
                <w:sz w:val="20"/>
                <w:szCs w:val="20"/>
              </w:rPr>
              <w:t>6,6</w:t>
            </w:r>
          </w:p>
        </w:tc>
      </w:tr>
      <w:tr w:rsidR="00762494" w:rsidRPr="00762494" w14:paraId="3A6C8245" w14:textId="77777777" w:rsidTr="00762494">
        <w:trPr>
          <w:jc w:val="center"/>
        </w:trPr>
        <w:tc>
          <w:tcPr>
            <w:tcW w:w="4140" w:type="dxa"/>
            <w:tcBorders>
              <w:top w:val="nil"/>
              <w:left w:val="nil"/>
              <w:bottom w:val="nil"/>
              <w:right w:val="nil"/>
            </w:tcBorders>
            <w:vAlign w:val="center"/>
            <w:hideMark/>
          </w:tcPr>
          <w:p w14:paraId="7C560431" w14:textId="77777777" w:rsidR="00762494" w:rsidRPr="00536346" w:rsidRDefault="00762494" w:rsidP="00762494">
            <w:pPr>
              <w:spacing w:before="20" w:after="20"/>
              <w:rPr>
                <w:color w:val="000000"/>
                <w:sz w:val="20"/>
                <w:szCs w:val="20"/>
              </w:rPr>
            </w:pPr>
            <w:r w:rsidRPr="00536346">
              <w:rPr>
                <w:color w:val="000000"/>
                <w:sz w:val="20"/>
                <w:szCs w:val="20"/>
              </w:rPr>
              <w:t xml:space="preserve"> </w:t>
            </w:r>
            <w:proofErr w:type="spellStart"/>
            <w:r w:rsidRPr="00536346">
              <w:rPr>
                <w:color w:val="000000"/>
                <w:sz w:val="20"/>
                <w:szCs w:val="20"/>
              </w:rPr>
              <w:t>Ысык-Көл</w:t>
            </w:r>
            <w:proofErr w:type="spellEnd"/>
            <w:r w:rsidRPr="00536346">
              <w:rPr>
                <w:color w:val="000000"/>
                <w:sz w:val="20"/>
                <w:szCs w:val="20"/>
              </w:rPr>
              <w:t xml:space="preserve"> </w:t>
            </w:r>
            <w:proofErr w:type="spellStart"/>
            <w:r w:rsidRPr="00536346">
              <w:rPr>
                <w:color w:val="000000"/>
                <w:sz w:val="20"/>
                <w:szCs w:val="20"/>
              </w:rPr>
              <w:t>облусу</w:t>
            </w:r>
            <w:proofErr w:type="spellEnd"/>
          </w:p>
        </w:tc>
        <w:tc>
          <w:tcPr>
            <w:tcW w:w="1440" w:type="dxa"/>
            <w:tcBorders>
              <w:top w:val="nil"/>
              <w:left w:val="nil"/>
              <w:bottom w:val="nil"/>
              <w:right w:val="nil"/>
            </w:tcBorders>
            <w:vAlign w:val="bottom"/>
            <w:hideMark/>
          </w:tcPr>
          <w:p w14:paraId="0AEBC843" w14:textId="77777777" w:rsidR="00762494" w:rsidRPr="00536346" w:rsidRDefault="00762494" w:rsidP="00762494">
            <w:pPr>
              <w:spacing w:afterLines="20" w:after="48"/>
              <w:jc w:val="right"/>
              <w:rPr>
                <w:sz w:val="20"/>
                <w:szCs w:val="20"/>
              </w:rPr>
            </w:pPr>
            <w:r w:rsidRPr="00536346">
              <w:rPr>
                <w:sz w:val="20"/>
                <w:szCs w:val="20"/>
              </w:rPr>
              <w:t>1 116,4</w:t>
            </w:r>
          </w:p>
        </w:tc>
        <w:tc>
          <w:tcPr>
            <w:tcW w:w="1440" w:type="dxa"/>
            <w:tcBorders>
              <w:top w:val="nil"/>
              <w:left w:val="nil"/>
              <w:bottom w:val="nil"/>
              <w:right w:val="nil"/>
            </w:tcBorders>
            <w:vAlign w:val="bottom"/>
            <w:hideMark/>
          </w:tcPr>
          <w:p w14:paraId="126E5A94" w14:textId="77777777" w:rsidR="00762494" w:rsidRPr="00536346" w:rsidRDefault="00762494" w:rsidP="00762494">
            <w:pPr>
              <w:spacing w:afterLines="20" w:after="48"/>
              <w:jc w:val="right"/>
              <w:rPr>
                <w:sz w:val="20"/>
                <w:szCs w:val="20"/>
              </w:rPr>
            </w:pPr>
            <w:r w:rsidRPr="00536346">
              <w:rPr>
                <w:sz w:val="20"/>
                <w:szCs w:val="20"/>
              </w:rPr>
              <w:t>980,4</w:t>
            </w:r>
          </w:p>
        </w:tc>
        <w:tc>
          <w:tcPr>
            <w:tcW w:w="1260" w:type="dxa"/>
            <w:tcBorders>
              <w:top w:val="nil"/>
              <w:left w:val="nil"/>
              <w:bottom w:val="nil"/>
              <w:right w:val="nil"/>
            </w:tcBorders>
            <w:vAlign w:val="bottom"/>
            <w:hideMark/>
          </w:tcPr>
          <w:p w14:paraId="2E95A7FF" w14:textId="77777777" w:rsidR="00762494" w:rsidRPr="00536346" w:rsidRDefault="00762494" w:rsidP="00762494">
            <w:pPr>
              <w:spacing w:afterLines="20" w:after="48"/>
              <w:jc w:val="right"/>
              <w:rPr>
                <w:sz w:val="20"/>
                <w:szCs w:val="20"/>
              </w:rPr>
            </w:pPr>
            <w:r w:rsidRPr="00536346">
              <w:rPr>
                <w:sz w:val="20"/>
                <w:szCs w:val="20"/>
              </w:rPr>
              <w:t>19,9</w:t>
            </w:r>
          </w:p>
        </w:tc>
        <w:tc>
          <w:tcPr>
            <w:tcW w:w="1260" w:type="dxa"/>
            <w:tcBorders>
              <w:top w:val="nil"/>
              <w:left w:val="nil"/>
              <w:bottom w:val="nil"/>
              <w:right w:val="nil"/>
            </w:tcBorders>
            <w:vAlign w:val="bottom"/>
            <w:hideMark/>
          </w:tcPr>
          <w:p w14:paraId="3E5ABF5F" w14:textId="77777777" w:rsidR="00762494" w:rsidRPr="00536346" w:rsidRDefault="00762494" w:rsidP="00762494">
            <w:pPr>
              <w:spacing w:afterLines="20" w:after="48"/>
              <w:jc w:val="right"/>
              <w:rPr>
                <w:sz w:val="20"/>
                <w:szCs w:val="20"/>
              </w:rPr>
            </w:pPr>
            <w:r w:rsidRPr="00536346">
              <w:rPr>
                <w:sz w:val="20"/>
                <w:szCs w:val="20"/>
              </w:rPr>
              <w:t>20,3</w:t>
            </w:r>
          </w:p>
        </w:tc>
      </w:tr>
      <w:tr w:rsidR="00762494" w:rsidRPr="00762494" w14:paraId="7D711427" w14:textId="77777777" w:rsidTr="00762494">
        <w:trPr>
          <w:jc w:val="center"/>
        </w:trPr>
        <w:tc>
          <w:tcPr>
            <w:tcW w:w="4140" w:type="dxa"/>
            <w:tcBorders>
              <w:top w:val="nil"/>
              <w:left w:val="nil"/>
              <w:bottom w:val="nil"/>
              <w:right w:val="nil"/>
            </w:tcBorders>
            <w:vAlign w:val="center"/>
            <w:hideMark/>
          </w:tcPr>
          <w:p w14:paraId="6FCE53FA" w14:textId="77777777" w:rsidR="00762494" w:rsidRPr="00536346" w:rsidRDefault="00762494" w:rsidP="00762494">
            <w:pPr>
              <w:spacing w:before="20" w:after="20"/>
              <w:rPr>
                <w:color w:val="000000"/>
                <w:sz w:val="20"/>
                <w:szCs w:val="20"/>
              </w:rPr>
            </w:pPr>
            <w:r w:rsidRPr="00536346">
              <w:rPr>
                <w:color w:val="000000"/>
                <w:sz w:val="20"/>
                <w:szCs w:val="20"/>
              </w:rPr>
              <w:t xml:space="preserve"> Нарын </w:t>
            </w:r>
            <w:proofErr w:type="spellStart"/>
            <w:r w:rsidRPr="00536346">
              <w:rPr>
                <w:color w:val="000000"/>
                <w:sz w:val="20"/>
                <w:szCs w:val="20"/>
              </w:rPr>
              <w:t>облусу</w:t>
            </w:r>
            <w:proofErr w:type="spellEnd"/>
          </w:p>
        </w:tc>
        <w:tc>
          <w:tcPr>
            <w:tcW w:w="1440" w:type="dxa"/>
            <w:tcBorders>
              <w:top w:val="nil"/>
              <w:left w:val="nil"/>
              <w:bottom w:val="nil"/>
              <w:right w:val="nil"/>
            </w:tcBorders>
            <w:vAlign w:val="bottom"/>
            <w:hideMark/>
          </w:tcPr>
          <w:p w14:paraId="59787F87" w14:textId="77777777" w:rsidR="00762494" w:rsidRPr="00536346" w:rsidRDefault="00762494" w:rsidP="00762494">
            <w:pPr>
              <w:spacing w:afterLines="20" w:after="48"/>
              <w:jc w:val="right"/>
              <w:rPr>
                <w:sz w:val="20"/>
                <w:szCs w:val="20"/>
              </w:rPr>
            </w:pPr>
            <w:r w:rsidRPr="00536346">
              <w:rPr>
                <w:sz w:val="20"/>
                <w:szCs w:val="20"/>
              </w:rPr>
              <w:t>57,3</w:t>
            </w:r>
          </w:p>
        </w:tc>
        <w:tc>
          <w:tcPr>
            <w:tcW w:w="1440" w:type="dxa"/>
            <w:tcBorders>
              <w:top w:val="nil"/>
              <w:left w:val="nil"/>
              <w:bottom w:val="nil"/>
              <w:right w:val="nil"/>
            </w:tcBorders>
            <w:vAlign w:val="bottom"/>
            <w:hideMark/>
          </w:tcPr>
          <w:p w14:paraId="7EC1327C" w14:textId="77777777" w:rsidR="00762494" w:rsidRPr="00536346" w:rsidRDefault="00762494" w:rsidP="00762494">
            <w:pPr>
              <w:spacing w:afterLines="20" w:after="48"/>
              <w:jc w:val="right"/>
              <w:rPr>
                <w:sz w:val="20"/>
                <w:szCs w:val="20"/>
              </w:rPr>
            </w:pPr>
            <w:r w:rsidRPr="00536346">
              <w:rPr>
                <w:sz w:val="20"/>
                <w:szCs w:val="20"/>
              </w:rPr>
              <w:t>78,1</w:t>
            </w:r>
          </w:p>
        </w:tc>
        <w:tc>
          <w:tcPr>
            <w:tcW w:w="1260" w:type="dxa"/>
            <w:tcBorders>
              <w:top w:val="nil"/>
              <w:left w:val="nil"/>
              <w:bottom w:val="nil"/>
              <w:right w:val="nil"/>
            </w:tcBorders>
            <w:vAlign w:val="bottom"/>
            <w:hideMark/>
          </w:tcPr>
          <w:p w14:paraId="54BAB415" w14:textId="77777777" w:rsidR="00762494" w:rsidRPr="00536346" w:rsidRDefault="00762494" w:rsidP="00762494">
            <w:pPr>
              <w:spacing w:afterLines="20" w:after="48"/>
              <w:jc w:val="right"/>
              <w:rPr>
                <w:sz w:val="20"/>
                <w:szCs w:val="20"/>
                <w:lang w:val="ky-KG"/>
              </w:rPr>
            </w:pPr>
            <w:r w:rsidRPr="00536346">
              <w:rPr>
                <w:sz w:val="20"/>
                <w:szCs w:val="20"/>
              </w:rPr>
              <w:t>1,0</w:t>
            </w:r>
          </w:p>
        </w:tc>
        <w:tc>
          <w:tcPr>
            <w:tcW w:w="1260" w:type="dxa"/>
            <w:tcBorders>
              <w:top w:val="nil"/>
              <w:left w:val="nil"/>
              <w:bottom w:val="nil"/>
              <w:right w:val="nil"/>
            </w:tcBorders>
            <w:vAlign w:val="bottom"/>
            <w:hideMark/>
          </w:tcPr>
          <w:p w14:paraId="199B7F58" w14:textId="77777777" w:rsidR="00762494" w:rsidRPr="00536346" w:rsidRDefault="00762494" w:rsidP="00762494">
            <w:pPr>
              <w:spacing w:afterLines="20" w:after="48"/>
              <w:jc w:val="right"/>
              <w:rPr>
                <w:sz w:val="20"/>
                <w:szCs w:val="20"/>
              </w:rPr>
            </w:pPr>
            <w:r w:rsidRPr="00536346">
              <w:rPr>
                <w:sz w:val="20"/>
                <w:szCs w:val="20"/>
              </w:rPr>
              <w:t>1,6</w:t>
            </w:r>
          </w:p>
        </w:tc>
      </w:tr>
      <w:tr w:rsidR="00762494" w:rsidRPr="00762494" w14:paraId="7815CD36" w14:textId="77777777" w:rsidTr="00762494">
        <w:trPr>
          <w:jc w:val="center"/>
        </w:trPr>
        <w:tc>
          <w:tcPr>
            <w:tcW w:w="4140" w:type="dxa"/>
            <w:tcBorders>
              <w:top w:val="nil"/>
              <w:left w:val="nil"/>
              <w:bottom w:val="nil"/>
              <w:right w:val="nil"/>
            </w:tcBorders>
            <w:vAlign w:val="center"/>
            <w:hideMark/>
          </w:tcPr>
          <w:p w14:paraId="761F1D6B" w14:textId="77777777" w:rsidR="00762494" w:rsidRPr="00536346" w:rsidRDefault="00762494" w:rsidP="00762494">
            <w:pPr>
              <w:spacing w:before="20" w:after="20"/>
              <w:rPr>
                <w:color w:val="000000"/>
                <w:sz w:val="20"/>
                <w:szCs w:val="20"/>
              </w:rPr>
            </w:pPr>
            <w:r w:rsidRPr="00536346">
              <w:rPr>
                <w:color w:val="000000"/>
                <w:sz w:val="20"/>
                <w:szCs w:val="20"/>
              </w:rPr>
              <w:t xml:space="preserve"> Ош </w:t>
            </w:r>
            <w:proofErr w:type="spellStart"/>
            <w:r w:rsidRPr="00536346">
              <w:rPr>
                <w:color w:val="000000"/>
                <w:sz w:val="20"/>
                <w:szCs w:val="20"/>
              </w:rPr>
              <w:t>облусу</w:t>
            </w:r>
            <w:proofErr w:type="spellEnd"/>
          </w:p>
        </w:tc>
        <w:tc>
          <w:tcPr>
            <w:tcW w:w="1440" w:type="dxa"/>
            <w:tcBorders>
              <w:top w:val="nil"/>
              <w:left w:val="nil"/>
              <w:bottom w:val="nil"/>
              <w:right w:val="nil"/>
            </w:tcBorders>
            <w:vAlign w:val="bottom"/>
            <w:hideMark/>
          </w:tcPr>
          <w:p w14:paraId="22B87873" w14:textId="77777777" w:rsidR="00762494" w:rsidRPr="00536346" w:rsidRDefault="00762494" w:rsidP="00762494">
            <w:pPr>
              <w:spacing w:afterLines="20" w:after="48"/>
              <w:jc w:val="right"/>
              <w:rPr>
                <w:sz w:val="20"/>
                <w:szCs w:val="20"/>
              </w:rPr>
            </w:pPr>
            <w:r w:rsidRPr="00536346">
              <w:rPr>
                <w:sz w:val="20"/>
                <w:szCs w:val="20"/>
              </w:rPr>
              <w:t>43,9</w:t>
            </w:r>
          </w:p>
        </w:tc>
        <w:tc>
          <w:tcPr>
            <w:tcW w:w="1440" w:type="dxa"/>
            <w:tcBorders>
              <w:top w:val="nil"/>
              <w:left w:val="nil"/>
              <w:bottom w:val="nil"/>
              <w:right w:val="nil"/>
            </w:tcBorders>
            <w:vAlign w:val="bottom"/>
            <w:hideMark/>
          </w:tcPr>
          <w:p w14:paraId="19F1A0E2" w14:textId="77777777" w:rsidR="00762494" w:rsidRPr="00536346" w:rsidRDefault="00762494" w:rsidP="00762494">
            <w:pPr>
              <w:spacing w:afterLines="20" w:after="48"/>
              <w:jc w:val="right"/>
              <w:rPr>
                <w:sz w:val="20"/>
                <w:szCs w:val="20"/>
              </w:rPr>
            </w:pPr>
            <w:r w:rsidRPr="00536346">
              <w:rPr>
                <w:sz w:val="20"/>
                <w:szCs w:val="20"/>
              </w:rPr>
              <w:t>42,4</w:t>
            </w:r>
          </w:p>
        </w:tc>
        <w:tc>
          <w:tcPr>
            <w:tcW w:w="1260" w:type="dxa"/>
            <w:tcBorders>
              <w:top w:val="nil"/>
              <w:left w:val="nil"/>
              <w:bottom w:val="nil"/>
              <w:right w:val="nil"/>
            </w:tcBorders>
            <w:vAlign w:val="bottom"/>
            <w:hideMark/>
          </w:tcPr>
          <w:p w14:paraId="65B5AE0E" w14:textId="77777777" w:rsidR="00762494" w:rsidRPr="00536346" w:rsidRDefault="00762494" w:rsidP="00762494">
            <w:pPr>
              <w:spacing w:afterLines="20" w:after="48"/>
              <w:jc w:val="right"/>
              <w:rPr>
                <w:sz w:val="20"/>
                <w:szCs w:val="20"/>
              </w:rPr>
            </w:pPr>
            <w:r w:rsidRPr="00536346">
              <w:rPr>
                <w:sz w:val="20"/>
                <w:szCs w:val="20"/>
              </w:rPr>
              <w:t>0,8</w:t>
            </w:r>
          </w:p>
        </w:tc>
        <w:tc>
          <w:tcPr>
            <w:tcW w:w="1260" w:type="dxa"/>
            <w:tcBorders>
              <w:top w:val="nil"/>
              <w:left w:val="nil"/>
              <w:bottom w:val="nil"/>
              <w:right w:val="nil"/>
            </w:tcBorders>
            <w:vAlign w:val="bottom"/>
            <w:hideMark/>
          </w:tcPr>
          <w:p w14:paraId="05E33285" w14:textId="77777777" w:rsidR="00762494" w:rsidRPr="00536346" w:rsidRDefault="00762494" w:rsidP="00762494">
            <w:pPr>
              <w:spacing w:afterLines="20" w:after="48"/>
              <w:jc w:val="right"/>
              <w:rPr>
                <w:sz w:val="20"/>
                <w:szCs w:val="20"/>
              </w:rPr>
            </w:pPr>
            <w:r w:rsidRPr="00536346">
              <w:rPr>
                <w:sz w:val="20"/>
                <w:szCs w:val="20"/>
              </w:rPr>
              <w:t>0,9</w:t>
            </w:r>
          </w:p>
        </w:tc>
      </w:tr>
      <w:tr w:rsidR="00762494" w:rsidRPr="00762494" w14:paraId="6C774993" w14:textId="77777777" w:rsidTr="00762494">
        <w:trPr>
          <w:jc w:val="center"/>
        </w:trPr>
        <w:tc>
          <w:tcPr>
            <w:tcW w:w="4140" w:type="dxa"/>
            <w:tcBorders>
              <w:top w:val="nil"/>
              <w:left w:val="nil"/>
              <w:bottom w:val="nil"/>
              <w:right w:val="nil"/>
            </w:tcBorders>
            <w:vAlign w:val="center"/>
            <w:hideMark/>
          </w:tcPr>
          <w:p w14:paraId="776E99F5" w14:textId="77777777" w:rsidR="00762494" w:rsidRPr="00536346" w:rsidRDefault="00762494" w:rsidP="00762494">
            <w:pPr>
              <w:spacing w:before="20" w:after="20"/>
              <w:rPr>
                <w:color w:val="000000"/>
                <w:sz w:val="20"/>
                <w:szCs w:val="20"/>
              </w:rPr>
            </w:pPr>
            <w:r w:rsidRPr="00536346">
              <w:rPr>
                <w:color w:val="000000"/>
                <w:sz w:val="20"/>
                <w:szCs w:val="20"/>
              </w:rPr>
              <w:t xml:space="preserve"> Талас </w:t>
            </w:r>
            <w:proofErr w:type="spellStart"/>
            <w:r w:rsidRPr="00536346">
              <w:rPr>
                <w:color w:val="000000"/>
                <w:sz w:val="20"/>
                <w:szCs w:val="20"/>
              </w:rPr>
              <w:t>облусу</w:t>
            </w:r>
            <w:proofErr w:type="spellEnd"/>
          </w:p>
        </w:tc>
        <w:tc>
          <w:tcPr>
            <w:tcW w:w="1440" w:type="dxa"/>
            <w:tcBorders>
              <w:top w:val="nil"/>
              <w:left w:val="nil"/>
              <w:bottom w:val="nil"/>
              <w:right w:val="nil"/>
            </w:tcBorders>
            <w:vAlign w:val="bottom"/>
            <w:hideMark/>
          </w:tcPr>
          <w:p w14:paraId="69154A42" w14:textId="77777777" w:rsidR="00762494" w:rsidRPr="00536346" w:rsidRDefault="00762494" w:rsidP="00762494">
            <w:pPr>
              <w:spacing w:afterLines="20" w:after="48"/>
              <w:jc w:val="right"/>
              <w:rPr>
                <w:sz w:val="20"/>
                <w:szCs w:val="20"/>
              </w:rPr>
            </w:pPr>
            <w:r w:rsidRPr="00536346">
              <w:rPr>
                <w:sz w:val="20"/>
                <w:szCs w:val="20"/>
              </w:rPr>
              <w:t>175,8</w:t>
            </w:r>
          </w:p>
        </w:tc>
        <w:tc>
          <w:tcPr>
            <w:tcW w:w="1440" w:type="dxa"/>
            <w:tcBorders>
              <w:top w:val="nil"/>
              <w:left w:val="nil"/>
              <w:bottom w:val="nil"/>
              <w:right w:val="nil"/>
            </w:tcBorders>
            <w:vAlign w:val="bottom"/>
            <w:hideMark/>
          </w:tcPr>
          <w:p w14:paraId="70CEA25C" w14:textId="77777777" w:rsidR="00762494" w:rsidRPr="00536346" w:rsidRDefault="00762494" w:rsidP="00762494">
            <w:pPr>
              <w:spacing w:afterLines="20" w:after="48"/>
              <w:jc w:val="right"/>
              <w:rPr>
                <w:sz w:val="20"/>
                <w:szCs w:val="20"/>
              </w:rPr>
            </w:pPr>
            <w:r w:rsidRPr="00536346">
              <w:rPr>
                <w:sz w:val="20"/>
                <w:szCs w:val="20"/>
              </w:rPr>
              <w:t>152,7</w:t>
            </w:r>
          </w:p>
        </w:tc>
        <w:tc>
          <w:tcPr>
            <w:tcW w:w="1260" w:type="dxa"/>
            <w:tcBorders>
              <w:top w:val="nil"/>
              <w:left w:val="nil"/>
              <w:bottom w:val="nil"/>
              <w:right w:val="nil"/>
            </w:tcBorders>
            <w:vAlign w:val="bottom"/>
            <w:hideMark/>
          </w:tcPr>
          <w:p w14:paraId="4237A233" w14:textId="77777777" w:rsidR="00762494" w:rsidRPr="00536346" w:rsidRDefault="00762494" w:rsidP="00762494">
            <w:pPr>
              <w:spacing w:afterLines="20" w:after="48"/>
              <w:jc w:val="right"/>
              <w:rPr>
                <w:sz w:val="20"/>
                <w:szCs w:val="20"/>
              </w:rPr>
            </w:pPr>
            <w:r w:rsidRPr="00536346">
              <w:rPr>
                <w:sz w:val="20"/>
                <w:szCs w:val="20"/>
              </w:rPr>
              <w:t>3,1</w:t>
            </w:r>
          </w:p>
        </w:tc>
        <w:tc>
          <w:tcPr>
            <w:tcW w:w="1260" w:type="dxa"/>
            <w:tcBorders>
              <w:top w:val="nil"/>
              <w:left w:val="nil"/>
              <w:bottom w:val="nil"/>
              <w:right w:val="nil"/>
            </w:tcBorders>
            <w:vAlign w:val="bottom"/>
            <w:hideMark/>
          </w:tcPr>
          <w:p w14:paraId="6B566540" w14:textId="77777777" w:rsidR="00762494" w:rsidRPr="00536346" w:rsidRDefault="00762494" w:rsidP="00762494">
            <w:pPr>
              <w:spacing w:afterLines="20" w:after="48"/>
              <w:jc w:val="right"/>
              <w:rPr>
                <w:sz w:val="20"/>
                <w:szCs w:val="20"/>
              </w:rPr>
            </w:pPr>
            <w:r w:rsidRPr="00536346">
              <w:rPr>
                <w:sz w:val="20"/>
                <w:szCs w:val="20"/>
              </w:rPr>
              <w:t>3,2</w:t>
            </w:r>
          </w:p>
        </w:tc>
      </w:tr>
      <w:tr w:rsidR="00762494" w:rsidRPr="00762494" w14:paraId="103FFB13" w14:textId="77777777" w:rsidTr="00762494">
        <w:trPr>
          <w:jc w:val="center"/>
        </w:trPr>
        <w:tc>
          <w:tcPr>
            <w:tcW w:w="4140" w:type="dxa"/>
            <w:tcBorders>
              <w:top w:val="nil"/>
              <w:left w:val="nil"/>
              <w:bottom w:val="nil"/>
              <w:right w:val="nil"/>
            </w:tcBorders>
            <w:vAlign w:val="center"/>
            <w:hideMark/>
          </w:tcPr>
          <w:p w14:paraId="374E7A06" w14:textId="77777777" w:rsidR="00762494" w:rsidRPr="00536346" w:rsidRDefault="00762494" w:rsidP="00762494">
            <w:pPr>
              <w:spacing w:before="20" w:after="20"/>
              <w:rPr>
                <w:color w:val="000000"/>
                <w:sz w:val="20"/>
                <w:szCs w:val="20"/>
              </w:rPr>
            </w:pPr>
            <w:r w:rsidRPr="00536346">
              <w:rPr>
                <w:color w:val="000000"/>
                <w:sz w:val="20"/>
                <w:szCs w:val="20"/>
              </w:rPr>
              <w:t xml:space="preserve"> Ч</w:t>
            </w:r>
            <w:r w:rsidRPr="00536346">
              <w:rPr>
                <w:sz w:val="20"/>
                <w:szCs w:val="20"/>
                <w:lang w:val="ky-KG"/>
              </w:rPr>
              <w:t>ү</w:t>
            </w:r>
            <w:r w:rsidRPr="00536346">
              <w:rPr>
                <w:color w:val="000000"/>
                <w:sz w:val="20"/>
                <w:szCs w:val="20"/>
              </w:rPr>
              <w:t xml:space="preserve">й </w:t>
            </w:r>
            <w:proofErr w:type="spellStart"/>
            <w:r w:rsidRPr="00536346">
              <w:rPr>
                <w:color w:val="000000"/>
                <w:sz w:val="20"/>
                <w:szCs w:val="20"/>
              </w:rPr>
              <w:t>облусу</w:t>
            </w:r>
            <w:proofErr w:type="spellEnd"/>
          </w:p>
        </w:tc>
        <w:tc>
          <w:tcPr>
            <w:tcW w:w="1440" w:type="dxa"/>
            <w:tcBorders>
              <w:top w:val="nil"/>
              <w:left w:val="nil"/>
              <w:bottom w:val="nil"/>
              <w:right w:val="nil"/>
            </w:tcBorders>
            <w:vAlign w:val="bottom"/>
            <w:hideMark/>
          </w:tcPr>
          <w:p w14:paraId="58AC0821" w14:textId="77777777" w:rsidR="00762494" w:rsidRPr="00536346" w:rsidRDefault="00762494" w:rsidP="00762494">
            <w:pPr>
              <w:spacing w:afterLines="20" w:after="48"/>
              <w:jc w:val="right"/>
              <w:rPr>
                <w:sz w:val="20"/>
                <w:szCs w:val="20"/>
              </w:rPr>
            </w:pPr>
            <w:r w:rsidRPr="00536346">
              <w:rPr>
                <w:sz w:val="20"/>
                <w:szCs w:val="20"/>
              </w:rPr>
              <w:t>260,0</w:t>
            </w:r>
          </w:p>
        </w:tc>
        <w:tc>
          <w:tcPr>
            <w:tcW w:w="1440" w:type="dxa"/>
            <w:tcBorders>
              <w:top w:val="nil"/>
              <w:left w:val="nil"/>
              <w:bottom w:val="nil"/>
              <w:right w:val="nil"/>
            </w:tcBorders>
            <w:vAlign w:val="bottom"/>
            <w:hideMark/>
          </w:tcPr>
          <w:p w14:paraId="5AC0AC8F" w14:textId="77777777" w:rsidR="00762494" w:rsidRPr="00536346" w:rsidRDefault="00762494" w:rsidP="00762494">
            <w:pPr>
              <w:spacing w:afterLines="20" w:after="48"/>
              <w:jc w:val="right"/>
              <w:rPr>
                <w:sz w:val="20"/>
                <w:szCs w:val="20"/>
              </w:rPr>
            </w:pPr>
            <w:r w:rsidRPr="00536346">
              <w:rPr>
                <w:sz w:val="20"/>
                <w:szCs w:val="20"/>
              </w:rPr>
              <w:t>327,9</w:t>
            </w:r>
          </w:p>
        </w:tc>
        <w:tc>
          <w:tcPr>
            <w:tcW w:w="1260" w:type="dxa"/>
            <w:tcBorders>
              <w:top w:val="nil"/>
              <w:left w:val="nil"/>
              <w:bottom w:val="nil"/>
              <w:right w:val="nil"/>
            </w:tcBorders>
            <w:vAlign w:val="bottom"/>
            <w:hideMark/>
          </w:tcPr>
          <w:p w14:paraId="2CA8CA3C" w14:textId="77777777" w:rsidR="00762494" w:rsidRPr="00536346" w:rsidRDefault="00762494" w:rsidP="00762494">
            <w:pPr>
              <w:spacing w:afterLines="20" w:after="48"/>
              <w:jc w:val="right"/>
              <w:rPr>
                <w:sz w:val="20"/>
                <w:szCs w:val="20"/>
              </w:rPr>
            </w:pPr>
            <w:r w:rsidRPr="00536346">
              <w:rPr>
                <w:sz w:val="20"/>
                <w:szCs w:val="20"/>
              </w:rPr>
              <w:t>4,6</w:t>
            </w:r>
          </w:p>
        </w:tc>
        <w:tc>
          <w:tcPr>
            <w:tcW w:w="1260" w:type="dxa"/>
            <w:tcBorders>
              <w:top w:val="nil"/>
              <w:left w:val="nil"/>
              <w:bottom w:val="nil"/>
              <w:right w:val="nil"/>
            </w:tcBorders>
            <w:vAlign w:val="bottom"/>
            <w:hideMark/>
          </w:tcPr>
          <w:p w14:paraId="626322EE" w14:textId="77777777" w:rsidR="00762494" w:rsidRPr="00536346" w:rsidRDefault="00762494" w:rsidP="00762494">
            <w:pPr>
              <w:spacing w:afterLines="20" w:after="48"/>
              <w:jc w:val="right"/>
              <w:rPr>
                <w:sz w:val="20"/>
                <w:szCs w:val="20"/>
              </w:rPr>
            </w:pPr>
            <w:r w:rsidRPr="00536346">
              <w:rPr>
                <w:sz w:val="20"/>
                <w:szCs w:val="20"/>
              </w:rPr>
              <w:t>6,8</w:t>
            </w:r>
          </w:p>
        </w:tc>
      </w:tr>
      <w:tr w:rsidR="00762494" w:rsidRPr="00762494" w14:paraId="382486A3" w14:textId="77777777" w:rsidTr="00762494">
        <w:trPr>
          <w:jc w:val="center"/>
        </w:trPr>
        <w:tc>
          <w:tcPr>
            <w:tcW w:w="4140" w:type="dxa"/>
            <w:tcBorders>
              <w:top w:val="nil"/>
              <w:left w:val="nil"/>
              <w:bottom w:val="nil"/>
              <w:right w:val="nil"/>
            </w:tcBorders>
            <w:vAlign w:val="center"/>
            <w:hideMark/>
          </w:tcPr>
          <w:p w14:paraId="018FCFFD" w14:textId="77777777" w:rsidR="00762494" w:rsidRPr="00536346" w:rsidRDefault="00762494" w:rsidP="00762494">
            <w:pPr>
              <w:spacing w:before="20" w:after="20"/>
              <w:rPr>
                <w:color w:val="000000"/>
                <w:sz w:val="20"/>
                <w:szCs w:val="20"/>
              </w:rPr>
            </w:pPr>
            <w:r w:rsidRPr="00536346">
              <w:rPr>
                <w:color w:val="000000"/>
                <w:sz w:val="20"/>
                <w:szCs w:val="20"/>
              </w:rPr>
              <w:t xml:space="preserve"> Бишкек ш.</w:t>
            </w:r>
          </w:p>
        </w:tc>
        <w:tc>
          <w:tcPr>
            <w:tcW w:w="1440" w:type="dxa"/>
            <w:tcBorders>
              <w:top w:val="nil"/>
              <w:left w:val="nil"/>
              <w:bottom w:val="nil"/>
              <w:right w:val="nil"/>
            </w:tcBorders>
            <w:vAlign w:val="bottom"/>
            <w:hideMark/>
          </w:tcPr>
          <w:p w14:paraId="052AC659" w14:textId="77777777" w:rsidR="00762494" w:rsidRPr="00536346" w:rsidRDefault="00762494" w:rsidP="00762494">
            <w:pPr>
              <w:spacing w:afterLines="20" w:after="48"/>
              <w:jc w:val="right"/>
              <w:rPr>
                <w:sz w:val="20"/>
                <w:szCs w:val="20"/>
              </w:rPr>
            </w:pPr>
            <w:r w:rsidRPr="00536346">
              <w:rPr>
                <w:sz w:val="20"/>
                <w:szCs w:val="20"/>
              </w:rPr>
              <w:t>3 651,5</w:t>
            </w:r>
          </w:p>
        </w:tc>
        <w:tc>
          <w:tcPr>
            <w:tcW w:w="1440" w:type="dxa"/>
            <w:tcBorders>
              <w:top w:val="nil"/>
              <w:left w:val="nil"/>
              <w:bottom w:val="nil"/>
              <w:right w:val="nil"/>
            </w:tcBorders>
            <w:vAlign w:val="bottom"/>
            <w:hideMark/>
          </w:tcPr>
          <w:p w14:paraId="550808F7" w14:textId="77777777" w:rsidR="00762494" w:rsidRPr="00536346" w:rsidRDefault="00762494" w:rsidP="00762494">
            <w:pPr>
              <w:spacing w:afterLines="20" w:after="48"/>
              <w:jc w:val="right"/>
              <w:rPr>
                <w:sz w:val="20"/>
                <w:szCs w:val="20"/>
              </w:rPr>
            </w:pPr>
            <w:r w:rsidRPr="00536346">
              <w:rPr>
                <w:sz w:val="20"/>
                <w:szCs w:val="20"/>
              </w:rPr>
              <w:t>2 800,9</w:t>
            </w:r>
          </w:p>
        </w:tc>
        <w:tc>
          <w:tcPr>
            <w:tcW w:w="1260" w:type="dxa"/>
            <w:tcBorders>
              <w:top w:val="nil"/>
              <w:left w:val="nil"/>
              <w:bottom w:val="nil"/>
              <w:right w:val="nil"/>
            </w:tcBorders>
            <w:vAlign w:val="bottom"/>
            <w:hideMark/>
          </w:tcPr>
          <w:p w14:paraId="304CDFC1" w14:textId="77777777" w:rsidR="00762494" w:rsidRPr="00536346" w:rsidRDefault="00762494" w:rsidP="00762494">
            <w:pPr>
              <w:spacing w:afterLines="20" w:after="48"/>
              <w:jc w:val="right"/>
              <w:rPr>
                <w:sz w:val="20"/>
                <w:szCs w:val="20"/>
              </w:rPr>
            </w:pPr>
            <w:r w:rsidRPr="00536346">
              <w:rPr>
                <w:sz w:val="20"/>
                <w:szCs w:val="20"/>
              </w:rPr>
              <w:t>65,2</w:t>
            </w:r>
          </w:p>
        </w:tc>
        <w:tc>
          <w:tcPr>
            <w:tcW w:w="1260" w:type="dxa"/>
            <w:tcBorders>
              <w:top w:val="nil"/>
              <w:left w:val="nil"/>
              <w:bottom w:val="nil"/>
              <w:right w:val="nil"/>
            </w:tcBorders>
            <w:vAlign w:val="bottom"/>
            <w:hideMark/>
          </w:tcPr>
          <w:p w14:paraId="1030B88C" w14:textId="77777777" w:rsidR="00762494" w:rsidRPr="00536346" w:rsidRDefault="00762494" w:rsidP="00762494">
            <w:pPr>
              <w:spacing w:afterLines="20" w:after="48"/>
              <w:jc w:val="right"/>
              <w:rPr>
                <w:sz w:val="20"/>
                <w:szCs w:val="20"/>
              </w:rPr>
            </w:pPr>
            <w:r w:rsidRPr="00536346">
              <w:rPr>
                <w:sz w:val="20"/>
                <w:szCs w:val="20"/>
              </w:rPr>
              <w:t>57,9</w:t>
            </w:r>
          </w:p>
        </w:tc>
      </w:tr>
      <w:tr w:rsidR="00762494" w:rsidRPr="00762494" w14:paraId="1A49CFC4" w14:textId="77777777" w:rsidTr="00762494">
        <w:trPr>
          <w:jc w:val="center"/>
        </w:trPr>
        <w:tc>
          <w:tcPr>
            <w:tcW w:w="4140" w:type="dxa"/>
            <w:tcBorders>
              <w:top w:val="nil"/>
              <w:left w:val="nil"/>
              <w:bottom w:val="nil"/>
              <w:right w:val="nil"/>
            </w:tcBorders>
            <w:vAlign w:val="center"/>
            <w:hideMark/>
          </w:tcPr>
          <w:p w14:paraId="6C4DE265" w14:textId="77777777" w:rsidR="00762494" w:rsidRPr="00536346" w:rsidRDefault="00762494" w:rsidP="00762494">
            <w:pPr>
              <w:spacing w:before="20" w:after="20"/>
              <w:rPr>
                <w:color w:val="000000"/>
                <w:sz w:val="20"/>
                <w:szCs w:val="20"/>
              </w:rPr>
            </w:pPr>
            <w:r w:rsidRPr="00536346">
              <w:rPr>
                <w:color w:val="000000"/>
                <w:sz w:val="20"/>
                <w:szCs w:val="20"/>
              </w:rPr>
              <w:t xml:space="preserve"> Ош ш.</w:t>
            </w:r>
          </w:p>
        </w:tc>
        <w:tc>
          <w:tcPr>
            <w:tcW w:w="1440" w:type="dxa"/>
            <w:tcBorders>
              <w:top w:val="nil"/>
              <w:left w:val="nil"/>
              <w:bottom w:val="nil"/>
              <w:right w:val="nil"/>
            </w:tcBorders>
            <w:vAlign w:val="bottom"/>
            <w:hideMark/>
          </w:tcPr>
          <w:p w14:paraId="02F32BF7" w14:textId="77777777" w:rsidR="00762494" w:rsidRPr="00536346" w:rsidRDefault="00762494" w:rsidP="00762494">
            <w:pPr>
              <w:spacing w:afterLines="20" w:after="48"/>
              <w:jc w:val="right"/>
              <w:rPr>
                <w:sz w:val="20"/>
                <w:szCs w:val="20"/>
              </w:rPr>
            </w:pPr>
            <w:r w:rsidRPr="00536346">
              <w:rPr>
                <w:sz w:val="20"/>
                <w:szCs w:val="20"/>
              </w:rPr>
              <w:t>30,9</w:t>
            </w:r>
          </w:p>
        </w:tc>
        <w:tc>
          <w:tcPr>
            <w:tcW w:w="1440" w:type="dxa"/>
            <w:tcBorders>
              <w:top w:val="nil"/>
              <w:left w:val="nil"/>
              <w:bottom w:val="nil"/>
              <w:right w:val="nil"/>
            </w:tcBorders>
            <w:vAlign w:val="bottom"/>
            <w:hideMark/>
          </w:tcPr>
          <w:p w14:paraId="45EA4C2A" w14:textId="77777777" w:rsidR="00762494" w:rsidRPr="00536346" w:rsidRDefault="00762494" w:rsidP="00762494">
            <w:pPr>
              <w:spacing w:afterLines="20" w:after="48"/>
              <w:jc w:val="right"/>
              <w:rPr>
                <w:sz w:val="20"/>
                <w:szCs w:val="20"/>
              </w:rPr>
            </w:pPr>
            <w:r w:rsidRPr="00536346">
              <w:rPr>
                <w:sz w:val="20"/>
                <w:szCs w:val="20"/>
              </w:rPr>
              <w:t>54,6</w:t>
            </w:r>
          </w:p>
        </w:tc>
        <w:tc>
          <w:tcPr>
            <w:tcW w:w="1260" w:type="dxa"/>
            <w:tcBorders>
              <w:top w:val="nil"/>
              <w:left w:val="nil"/>
              <w:bottom w:val="nil"/>
              <w:right w:val="nil"/>
            </w:tcBorders>
            <w:vAlign w:val="bottom"/>
            <w:hideMark/>
          </w:tcPr>
          <w:p w14:paraId="4878D242" w14:textId="77777777" w:rsidR="00762494" w:rsidRPr="00536346" w:rsidRDefault="00762494" w:rsidP="00762494">
            <w:pPr>
              <w:spacing w:afterLines="20" w:after="48"/>
              <w:jc w:val="right"/>
              <w:rPr>
                <w:sz w:val="20"/>
                <w:szCs w:val="20"/>
              </w:rPr>
            </w:pPr>
            <w:r w:rsidRPr="00536346">
              <w:rPr>
                <w:sz w:val="20"/>
                <w:szCs w:val="20"/>
              </w:rPr>
              <w:t>0,6</w:t>
            </w:r>
          </w:p>
        </w:tc>
        <w:tc>
          <w:tcPr>
            <w:tcW w:w="1260" w:type="dxa"/>
            <w:tcBorders>
              <w:top w:val="nil"/>
              <w:left w:val="nil"/>
              <w:bottom w:val="nil"/>
              <w:right w:val="nil"/>
            </w:tcBorders>
            <w:vAlign w:val="bottom"/>
            <w:hideMark/>
          </w:tcPr>
          <w:p w14:paraId="5E270724" w14:textId="77777777" w:rsidR="00762494" w:rsidRPr="00536346" w:rsidRDefault="00762494" w:rsidP="00762494">
            <w:pPr>
              <w:spacing w:afterLines="20" w:after="48"/>
              <w:jc w:val="right"/>
              <w:rPr>
                <w:sz w:val="20"/>
                <w:szCs w:val="20"/>
              </w:rPr>
            </w:pPr>
            <w:r w:rsidRPr="00536346">
              <w:rPr>
                <w:sz w:val="20"/>
                <w:szCs w:val="20"/>
              </w:rPr>
              <w:t>1,1</w:t>
            </w:r>
          </w:p>
        </w:tc>
      </w:tr>
      <w:tr w:rsidR="00762494" w:rsidRPr="00762494" w14:paraId="5C831C1D" w14:textId="77777777" w:rsidTr="00762494">
        <w:trPr>
          <w:jc w:val="center"/>
        </w:trPr>
        <w:tc>
          <w:tcPr>
            <w:tcW w:w="4140" w:type="dxa"/>
            <w:tcBorders>
              <w:top w:val="nil"/>
              <w:left w:val="nil"/>
              <w:bottom w:val="single" w:sz="8" w:space="0" w:color="auto"/>
              <w:right w:val="nil"/>
            </w:tcBorders>
            <w:vAlign w:val="center"/>
            <w:hideMark/>
          </w:tcPr>
          <w:p w14:paraId="1CB443F5" w14:textId="77777777" w:rsidR="00762494" w:rsidRPr="00536346" w:rsidRDefault="00762494" w:rsidP="00762494">
            <w:pPr>
              <w:shd w:val="clear" w:color="auto" w:fill="FFFFFF"/>
              <w:spacing w:before="100" w:beforeAutospacing="1" w:after="40"/>
              <w:ind w:left="57"/>
              <w:rPr>
                <w:sz w:val="20"/>
                <w:szCs w:val="20"/>
              </w:rPr>
            </w:pPr>
            <w:proofErr w:type="spellStart"/>
            <w:r w:rsidRPr="00536346">
              <w:rPr>
                <w:sz w:val="20"/>
                <w:szCs w:val="20"/>
              </w:rPr>
              <w:t>Обл</w:t>
            </w:r>
            <w:proofErr w:type="spellEnd"/>
            <w:r w:rsidRPr="00536346">
              <w:rPr>
                <w:sz w:val="20"/>
                <w:szCs w:val="20"/>
                <w:lang w:val="ky-KG"/>
              </w:rPr>
              <w:t xml:space="preserve">устарга </w:t>
            </w:r>
            <w:proofErr w:type="gramStart"/>
            <w:r w:rsidRPr="00536346">
              <w:rPr>
                <w:sz w:val="20"/>
                <w:szCs w:val="20"/>
                <w:lang w:val="ky-KG"/>
              </w:rPr>
              <w:t>б</w:t>
            </w:r>
            <w:proofErr w:type="spellStart"/>
            <w:r w:rsidRPr="00536346">
              <w:rPr>
                <w:sz w:val="20"/>
                <w:szCs w:val="20"/>
              </w:rPr>
              <w:t>өлүнбөгөн</w:t>
            </w:r>
            <w:proofErr w:type="spellEnd"/>
            <w:r w:rsidRPr="00536346">
              <w:rPr>
                <w:sz w:val="20"/>
                <w:szCs w:val="20"/>
                <w:lang w:val="ky-KG"/>
              </w:rPr>
              <w:t xml:space="preserve">  ишканалар</w:t>
            </w:r>
            <w:proofErr w:type="gramEnd"/>
          </w:p>
        </w:tc>
        <w:tc>
          <w:tcPr>
            <w:tcW w:w="1440" w:type="dxa"/>
            <w:tcBorders>
              <w:top w:val="nil"/>
              <w:left w:val="nil"/>
              <w:bottom w:val="single" w:sz="8" w:space="0" w:color="auto"/>
              <w:right w:val="nil"/>
            </w:tcBorders>
            <w:vAlign w:val="bottom"/>
            <w:hideMark/>
          </w:tcPr>
          <w:p w14:paraId="4A9FD8DB" w14:textId="77777777" w:rsidR="00762494" w:rsidRPr="00536346" w:rsidRDefault="00762494" w:rsidP="00762494">
            <w:pPr>
              <w:spacing w:afterLines="20" w:after="48"/>
              <w:jc w:val="right"/>
              <w:rPr>
                <w:sz w:val="20"/>
                <w:szCs w:val="20"/>
              </w:rPr>
            </w:pPr>
            <w:r w:rsidRPr="00536346">
              <w:rPr>
                <w:sz w:val="20"/>
                <w:szCs w:val="20"/>
              </w:rPr>
              <w:t>1,3</w:t>
            </w:r>
          </w:p>
        </w:tc>
        <w:tc>
          <w:tcPr>
            <w:tcW w:w="1440" w:type="dxa"/>
            <w:tcBorders>
              <w:top w:val="nil"/>
              <w:left w:val="nil"/>
              <w:bottom w:val="single" w:sz="8" w:space="0" w:color="auto"/>
              <w:right w:val="nil"/>
            </w:tcBorders>
            <w:vAlign w:val="bottom"/>
            <w:hideMark/>
          </w:tcPr>
          <w:p w14:paraId="714F3501" w14:textId="77777777" w:rsidR="00762494" w:rsidRPr="00536346" w:rsidRDefault="00762494" w:rsidP="00762494">
            <w:pPr>
              <w:spacing w:afterLines="20" w:after="48"/>
              <w:jc w:val="right"/>
              <w:rPr>
                <w:sz w:val="20"/>
                <w:szCs w:val="20"/>
              </w:rPr>
            </w:pPr>
            <w:r w:rsidRPr="00536346">
              <w:rPr>
                <w:sz w:val="20"/>
                <w:szCs w:val="20"/>
              </w:rPr>
              <w:t>1,4</w:t>
            </w:r>
          </w:p>
        </w:tc>
        <w:tc>
          <w:tcPr>
            <w:tcW w:w="1260" w:type="dxa"/>
            <w:tcBorders>
              <w:top w:val="nil"/>
              <w:left w:val="nil"/>
              <w:bottom w:val="single" w:sz="8" w:space="0" w:color="auto"/>
              <w:right w:val="nil"/>
            </w:tcBorders>
            <w:vAlign w:val="bottom"/>
            <w:hideMark/>
          </w:tcPr>
          <w:p w14:paraId="06B15357" w14:textId="77777777" w:rsidR="00762494" w:rsidRPr="00536346" w:rsidRDefault="00762494" w:rsidP="00762494">
            <w:pPr>
              <w:spacing w:afterLines="20" w:after="48"/>
              <w:jc w:val="right"/>
              <w:rPr>
                <w:sz w:val="20"/>
                <w:szCs w:val="20"/>
              </w:rPr>
            </w:pPr>
            <w:r w:rsidRPr="00536346">
              <w:rPr>
                <w:sz w:val="20"/>
                <w:szCs w:val="20"/>
              </w:rPr>
              <w:t>0,0</w:t>
            </w:r>
          </w:p>
        </w:tc>
        <w:tc>
          <w:tcPr>
            <w:tcW w:w="1260" w:type="dxa"/>
            <w:tcBorders>
              <w:top w:val="nil"/>
              <w:left w:val="nil"/>
              <w:bottom w:val="single" w:sz="8" w:space="0" w:color="auto"/>
              <w:right w:val="nil"/>
            </w:tcBorders>
            <w:vAlign w:val="bottom"/>
            <w:hideMark/>
          </w:tcPr>
          <w:p w14:paraId="5BD6DA57" w14:textId="77777777" w:rsidR="00762494" w:rsidRPr="00536346" w:rsidRDefault="00762494" w:rsidP="00762494">
            <w:pPr>
              <w:spacing w:afterLines="20" w:after="48"/>
              <w:jc w:val="right"/>
              <w:rPr>
                <w:sz w:val="20"/>
                <w:szCs w:val="20"/>
              </w:rPr>
            </w:pPr>
            <w:r w:rsidRPr="00536346">
              <w:rPr>
                <w:sz w:val="20"/>
                <w:szCs w:val="20"/>
              </w:rPr>
              <w:t>0,0</w:t>
            </w:r>
          </w:p>
        </w:tc>
      </w:tr>
    </w:tbl>
    <w:p w14:paraId="2CDA5C94" w14:textId="77777777" w:rsidR="00762494" w:rsidRPr="00504D26" w:rsidRDefault="00762494" w:rsidP="006820A6">
      <w:pPr>
        <w:spacing w:before="120" w:after="200"/>
        <w:rPr>
          <w:sz w:val="18"/>
          <w:szCs w:val="18"/>
        </w:rPr>
      </w:pPr>
      <w:r w:rsidRPr="00504D26">
        <w:rPr>
          <w:sz w:val="18"/>
          <w:szCs w:val="18"/>
          <w:vertAlign w:val="superscript"/>
        </w:rPr>
        <w:t xml:space="preserve">1 </w:t>
      </w:r>
      <w:r w:rsidRPr="00504D26">
        <w:rPr>
          <w:sz w:val="18"/>
          <w:szCs w:val="18"/>
          <w:lang w:val="ky-KG"/>
        </w:rPr>
        <w:t xml:space="preserve">Чыгып кетүү </w:t>
      </w:r>
      <w:proofErr w:type="spellStart"/>
      <w:r w:rsidRPr="00504D26">
        <w:rPr>
          <w:sz w:val="18"/>
          <w:szCs w:val="18"/>
        </w:rPr>
        <w:t>агымын</w:t>
      </w:r>
      <w:proofErr w:type="spellEnd"/>
      <w:r w:rsidRPr="00504D26">
        <w:rPr>
          <w:sz w:val="18"/>
          <w:szCs w:val="18"/>
        </w:rPr>
        <w:t xml:space="preserve"> </w:t>
      </w:r>
      <w:proofErr w:type="spellStart"/>
      <w:r w:rsidRPr="00504D26">
        <w:rPr>
          <w:sz w:val="18"/>
          <w:szCs w:val="18"/>
        </w:rPr>
        <w:t>эсептебегенде</w:t>
      </w:r>
      <w:proofErr w:type="spellEnd"/>
      <w:r w:rsidRPr="00504D26">
        <w:rPr>
          <w:sz w:val="18"/>
          <w:szCs w:val="18"/>
        </w:rPr>
        <w:t>.</w:t>
      </w:r>
    </w:p>
    <w:p w14:paraId="37FB98E0" w14:textId="4D653A1E" w:rsidR="00762494" w:rsidRPr="00762494" w:rsidRDefault="00762494" w:rsidP="00504D26">
      <w:pPr>
        <w:ind w:firstLine="680"/>
        <w:jc w:val="both"/>
        <w:rPr>
          <w:rFonts w:eastAsia="Calibri"/>
          <w:lang w:val="ky-KG"/>
        </w:rPr>
      </w:pPr>
      <w:r w:rsidRPr="00762494">
        <w:rPr>
          <w:rFonts w:eastAsia="Calibri"/>
          <w:lang w:val="ky-KG"/>
        </w:rPr>
        <w:t xml:space="preserve">2024-жылдын январь-сентябрында тике чет өлкөлүк инвестициялардын келип түшүү агымы 2023-ж. ушул мезгилине салыштырмалуу 14,1 пайызга көбөйүп, 747,0 млн. АКШ долларын түздү. Мында келүү агымы чыгып кетүү агымынын деңгээлинен 529,4 млн. долларга ашты. </w:t>
      </w:r>
    </w:p>
    <w:p w14:paraId="777FCA37" w14:textId="5F0470EB" w:rsidR="00762494" w:rsidRPr="00762494" w:rsidRDefault="00762494" w:rsidP="00B578B8">
      <w:pPr>
        <w:spacing w:after="120"/>
        <w:ind w:firstLine="680"/>
        <w:jc w:val="both"/>
        <w:rPr>
          <w:lang w:val="ky-KG"/>
        </w:rPr>
      </w:pPr>
      <w:r w:rsidRPr="00762494">
        <w:rPr>
          <w:rFonts w:eastAsia="Calibri"/>
          <w:lang w:val="ky-KG"/>
        </w:rPr>
        <w:t>Тике чет өлкөлүк инвестициялардын түзүмүндө өткөн жылдын январь-сентябрына салыштырмалуу кайра инвестицияланган пайданын, ошондой эле резидент эместерден алынган кредиттердин келип түшүү агымынын көбөйгөндүгү белгиленди.</w:t>
      </w:r>
    </w:p>
    <w:p w14:paraId="7C7D8E1F" w14:textId="2F767682" w:rsidR="00762494" w:rsidRPr="00762494" w:rsidRDefault="00762494" w:rsidP="008A4EF3">
      <w:pPr>
        <w:spacing w:after="120"/>
        <w:rPr>
          <w:b/>
          <w:color w:val="000000"/>
          <w:lang w:val="ky-KG"/>
        </w:rPr>
      </w:pPr>
      <w:r w:rsidRPr="00762494">
        <w:rPr>
          <w:b/>
          <w:bCs/>
          <w:lang w:val="ky-KG"/>
        </w:rPr>
        <w:lastRenderedPageBreak/>
        <w:t>2</w:t>
      </w:r>
      <w:r w:rsidR="008A4EF3">
        <w:rPr>
          <w:b/>
          <w:bCs/>
          <w:lang w:val="ky-KG"/>
        </w:rPr>
        <w:t>1</w:t>
      </w:r>
      <w:r w:rsidRPr="00762494">
        <w:rPr>
          <w:b/>
          <w:bCs/>
          <w:lang w:val="ky-KG"/>
        </w:rPr>
        <w:t>-таблица: Январь-сентябрдагы т</w:t>
      </w:r>
      <w:r w:rsidRPr="00762494">
        <w:rPr>
          <w:b/>
          <w:color w:val="000000"/>
          <w:lang w:val="ky-KG"/>
        </w:rPr>
        <w:t xml:space="preserve">ике чет </w:t>
      </w:r>
      <w:r w:rsidRPr="00762494">
        <w:rPr>
          <w:b/>
          <w:lang w:val="ky-KG"/>
        </w:rPr>
        <w:t>өлкөлүк</w:t>
      </w:r>
      <w:r w:rsidRPr="00762494">
        <w:rPr>
          <w:b/>
          <w:color w:val="000000"/>
          <w:lang w:val="ky-KG"/>
        </w:rPr>
        <w:t xml:space="preserve"> инвестициялардын келип т</w:t>
      </w:r>
      <w:r w:rsidRPr="00762494">
        <w:rPr>
          <w:b/>
          <w:lang w:val="ky-KG"/>
        </w:rPr>
        <w:t>ү</w:t>
      </w:r>
      <w:r w:rsidRPr="00762494">
        <w:rPr>
          <w:b/>
          <w:color w:val="000000"/>
          <w:lang w:val="ky-KG"/>
        </w:rPr>
        <w:t>ш</w:t>
      </w:r>
      <w:r w:rsidRPr="00762494">
        <w:rPr>
          <w:b/>
          <w:lang w:val="ky-KG"/>
        </w:rPr>
        <w:t>үү</w:t>
      </w:r>
      <w:r w:rsidRPr="00762494">
        <w:rPr>
          <w:b/>
          <w:color w:val="000000"/>
          <w:lang w:val="ky-KG"/>
        </w:rPr>
        <w:t>с</w:t>
      </w:r>
      <w:r w:rsidRPr="00762494">
        <w:rPr>
          <w:b/>
          <w:lang w:val="ky-KG"/>
        </w:rPr>
        <w:t>ү</w:t>
      </w:r>
      <w:r w:rsidRPr="00762494">
        <w:rPr>
          <w:b/>
          <w:color w:val="000000"/>
          <w:vertAlign w:val="superscript"/>
          <w:lang w:val="ky-KG"/>
        </w:rPr>
        <w:t>1</w:t>
      </w: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1305"/>
        <w:gridCol w:w="1305"/>
        <w:gridCol w:w="1305"/>
        <w:gridCol w:w="1305"/>
      </w:tblGrid>
      <w:tr w:rsidR="00762494" w:rsidRPr="00762494" w14:paraId="0B2E2863" w14:textId="77777777" w:rsidTr="00504D26">
        <w:trPr>
          <w:cantSplit/>
          <w:tblHeader/>
          <w:jc w:val="center"/>
        </w:trPr>
        <w:tc>
          <w:tcPr>
            <w:tcW w:w="4320" w:type="dxa"/>
            <w:tcBorders>
              <w:top w:val="single" w:sz="8" w:space="0" w:color="auto"/>
              <w:left w:val="nil"/>
              <w:bottom w:val="nil"/>
              <w:right w:val="nil"/>
            </w:tcBorders>
          </w:tcPr>
          <w:p w14:paraId="77C23C0F" w14:textId="77777777" w:rsidR="00762494" w:rsidRPr="00762494" w:rsidRDefault="00762494" w:rsidP="00762494">
            <w:pPr>
              <w:shd w:val="clear" w:color="auto" w:fill="FFFFFF"/>
              <w:spacing w:before="20" w:after="20"/>
              <w:rPr>
                <w:b/>
                <w:bCs/>
                <w:sz w:val="20"/>
                <w:szCs w:val="20"/>
                <w:lang w:val="ky-KG"/>
              </w:rPr>
            </w:pPr>
          </w:p>
        </w:tc>
        <w:tc>
          <w:tcPr>
            <w:tcW w:w="2610" w:type="dxa"/>
            <w:gridSpan w:val="2"/>
            <w:tcBorders>
              <w:top w:val="single" w:sz="8" w:space="0" w:color="auto"/>
              <w:left w:val="nil"/>
              <w:bottom w:val="single" w:sz="4" w:space="0" w:color="auto"/>
              <w:right w:val="nil"/>
            </w:tcBorders>
            <w:vAlign w:val="center"/>
            <w:hideMark/>
          </w:tcPr>
          <w:p w14:paraId="718714F1" w14:textId="7CA40D9F" w:rsidR="00762494" w:rsidRPr="00762494" w:rsidRDefault="00504D26" w:rsidP="00762494">
            <w:pPr>
              <w:shd w:val="clear" w:color="auto" w:fill="FFFFFF"/>
              <w:ind w:left="340"/>
              <w:jc w:val="center"/>
              <w:rPr>
                <w:b/>
                <w:bCs/>
                <w:sz w:val="20"/>
                <w:szCs w:val="20"/>
              </w:rPr>
            </w:pPr>
            <w:r>
              <w:rPr>
                <w:b/>
                <w:bCs/>
                <w:sz w:val="20"/>
                <w:szCs w:val="20"/>
              </w:rPr>
              <w:t>М</w:t>
            </w:r>
            <w:r w:rsidR="00762494" w:rsidRPr="00762494">
              <w:rPr>
                <w:b/>
                <w:bCs/>
                <w:sz w:val="20"/>
                <w:szCs w:val="20"/>
              </w:rPr>
              <w:t>лн. АКШ доллары</w:t>
            </w:r>
          </w:p>
        </w:tc>
        <w:tc>
          <w:tcPr>
            <w:tcW w:w="2610" w:type="dxa"/>
            <w:gridSpan w:val="2"/>
            <w:tcBorders>
              <w:top w:val="single" w:sz="8" w:space="0" w:color="auto"/>
              <w:left w:val="nil"/>
              <w:bottom w:val="single" w:sz="4" w:space="0" w:color="auto"/>
              <w:right w:val="nil"/>
            </w:tcBorders>
            <w:vAlign w:val="center"/>
            <w:hideMark/>
          </w:tcPr>
          <w:p w14:paraId="663B4760" w14:textId="77777777" w:rsidR="00762494" w:rsidRPr="00762494" w:rsidRDefault="00762494" w:rsidP="00762494">
            <w:pPr>
              <w:shd w:val="clear" w:color="auto" w:fill="FFFFFF"/>
              <w:jc w:val="center"/>
              <w:rPr>
                <w:b/>
                <w:bCs/>
                <w:sz w:val="20"/>
                <w:szCs w:val="20"/>
              </w:rPr>
            </w:pPr>
            <w:proofErr w:type="spellStart"/>
            <w:r w:rsidRPr="00762494">
              <w:rPr>
                <w:b/>
                <w:bCs/>
                <w:sz w:val="20"/>
                <w:szCs w:val="20"/>
              </w:rPr>
              <w:t>Жыйынтыкка</w:t>
            </w:r>
            <w:proofErr w:type="spellEnd"/>
            <w:r w:rsidRPr="00762494">
              <w:rPr>
                <w:b/>
                <w:bCs/>
                <w:sz w:val="20"/>
                <w:szCs w:val="20"/>
              </w:rPr>
              <w:t xml:space="preserve"> карата </w:t>
            </w:r>
            <w:proofErr w:type="spellStart"/>
            <w:r w:rsidRPr="00762494">
              <w:rPr>
                <w:b/>
                <w:bCs/>
                <w:sz w:val="20"/>
                <w:szCs w:val="20"/>
              </w:rPr>
              <w:t>пайыз</w:t>
            </w:r>
            <w:proofErr w:type="spellEnd"/>
            <w:r w:rsidRPr="00762494">
              <w:rPr>
                <w:b/>
                <w:bCs/>
                <w:sz w:val="20"/>
                <w:szCs w:val="20"/>
              </w:rPr>
              <w:t xml:space="preserve"> </w:t>
            </w:r>
            <w:proofErr w:type="spellStart"/>
            <w:r w:rsidRPr="00762494">
              <w:rPr>
                <w:b/>
                <w:bCs/>
                <w:sz w:val="20"/>
                <w:szCs w:val="20"/>
              </w:rPr>
              <w:t>менен</w:t>
            </w:r>
            <w:proofErr w:type="spellEnd"/>
          </w:p>
        </w:tc>
      </w:tr>
      <w:tr w:rsidR="00762494" w:rsidRPr="00762494" w14:paraId="1F00BC76" w14:textId="77777777" w:rsidTr="00504D26">
        <w:trPr>
          <w:tblHeader/>
          <w:jc w:val="center"/>
        </w:trPr>
        <w:tc>
          <w:tcPr>
            <w:tcW w:w="4320" w:type="dxa"/>
            <w:tcBorders>
              <w:top w:val="nil"/>
              <w:left w:val="nil"/>
              <w:bottom w:val="single" w:sz="8" w:space="0" w:color="auto"/>
              <w:right w:val="nil"/>
            </w:tcBorders>
          </w:tcPr>
          <w:p w14:paraId="04D010C5" w14:textId="77777777" w:rsidR="00762494" w:rsidRPr="00762494" w:rsidRDefault="00762494" w:rsidP="00762494">
            <w:pPr>
              <w:shd w:val="clear" w:color="auto" w:fill="FFFFFF"/>
              <w:spacing w:before="20" w:after="20"/>
              <w:rPr>
                <w:b/>
                <w:bCs/>
                <w:sz w:val="20"/>
                <w:szCs w:val="20"/>
              </w:rPr>
            </w:pPr>
          </w:p>
        </w:tc>
        <w:tc>
          <w:tcPr>
            <w:tcW w:w="1305" w:type="dxa"/>
            <w:tcBorders>
              <w:top w:val="single" w:sz="4" w:space="0" w:color="auto"/>
              <w:left w:val="nil"/>
              <w:bottom w:val="single" w:sz="8" w:space="0" w:color="auto"/>
              <w:right w:val="nil"/>
            </w:tcBorders>
            <w:vAlign w:val="bottom"/>
            <w:hideMark/>
          </w:tcPr>
          <w:p w14:paraId="3D200EE3" w14:textId="77777777" w:rsidR="00762494" w:rsidRPr="00762494" w:rsidRDefault="00762494" w:rsidP="00762494">
            <w:pPr>
              <w:shd w:val="clear" w:color="auto" w:fill="FFFFFF"/>
              <w:spacing w:before="20" w:after="20"/>
              <w:jc w:val="right"/>
              <w:rPr>
                <w:b/>
                <w:bCs/>
                <w:sz w:val="20"/>
                <w:szCs w:val="20"/>
                <w:lang w:val="ky-KG"/>
              </w:rPr>
            </w:pPr>
            <w:r w:rsidRPr="00762494">
              <w:rPr>
                <w:b/>
                <w:bCs/>
                <w:sz w:val="20"/>
                <w:szCs w:val="20"/>
              </w:rPr>
              <w:t>2023</w:t>
            </w:r>
          </w:p>
        </w:tc>
        <w:tc>
          <w:tcPr>
            <w:tcW w:w="1305" w:type="dxa"/>
            <w:tcBorders>
              <w:top w:val="single" w:sz="4" w:space="0" w:color="auto"/>
              <w:left w:val="nil"/>
              <w:bottom w:val="single" w:sz="8" w:space="0" w:color="auto"/>
              <w:right w:val="nil"/>
            </w:tcBorders>
            <w:vAlign w:val="bottom"/>
            <w:hideMark/>
          </w:tcPr>
          <w:p w14:paraId="11E7F295" w14:textId="77777777" w:rsidR="00762494" w:rsidRPr="00762494" w:rsidRDefault="00762494" w:rsidP="00762494">
            <w:pPr>
              <w:shd w:val="clear" w:color="auto" w:fill="FFFFFF"/>
              <w:spacing w:before="20" w:after="20"/>
              <w:jc w:val="right"/>
              <w:rPr>
                <w:b/>
                <w:bCs/>
                <w:sz w:val="20"/>
                <w:szCs w:val="20"/>
                <w:lang w:val="ky-KG"/>
              </w:rPr>
            </w:pPr>
            <w:r w:rsidRPr="00762494">
              <w:rPr>
                <w:b/>
                <w:bCs/>
                <w:sz w:val="20"/>
                <w:szCs w:val="20"/>
              </w:rPr>
              <w:t>2024</w:t>
            </w:r>
          </w:p>
        </w:tc>
        <w:tc>
          <w:tcPr>
            <w:tcW w:w="1305" w:type="dxa"/>
            <w:tcBorders>
              <w:top w:val="single" w:sz="4" w:space="0" w:color="auto"/>
              <w:left w:val="nil"/>
              <w:bottom w:val="single" w:sz="8" w:space="0" w:color="auto"/>
              <w:right w:val="nil"/>
            </w:tcBorders>
            <w:vAlign w:val="bottom"/>
            <w:hideMark/>
          </w:tcPr>
          <w:p w14:paraId="0A5208FC" w14:textId="77777777" w:rsidR="00762494" w:rsidRPr="00762494" w:rsidRDefault="00762494" w:rsidP="00762494">
            <w:pPr>
              <w:shd w:val="clear" w:color="auto" w:fill="FFFFFF"/>
              <w:spacing w:before="20" w:after="20"/>
              <w:jc w:val="right"/>
              <w:rPr>
                <w:b/>
                <w:bCs/>
                <w:sz w:val="20"/>
                <w:szCs w:val="20"/>
                <w:lang w:val="ky-KG"/>
              </w:rPr>
            </w:pPr>
            <w:r w:rsidRPr="00762494">
              <w:rPr>
                <w:b/>
                <w:bCs/>
                <w:sz w:val="20"/>
                <w:szCs w:val="20"/>
              </w:rPr>
              <w:t>2023</w:t>
            </w:r>
          </w:p>
        </w:tc>
        <w:tc>
          <w:tcPr>
            <w:tcW w:w="1305" w:type="dxa"/>
            <w:tcBorders>
              <w:top w:val="single" w:sz="4" w:space="0" w:color="auto"/>
              <w:left w:val="nil"/>
              <w:bottom w:val="single" w:sz="8" w:space="0" w:color="auto"/>
              <w:right w:val="nil"/>
            </w:tcBorders>
            <w:vAlign w:val="bottom"/>
            <w:hideMark/>
          </w:tcPr>
          <w:p w14:paraId="082F70A2" w14:textId="77777777" w:rsidR="00762494" w:rsidRPr="00762494" w:rsidRDefault="00762494" w:rsidP="00762494">
            <w:pPr>
              <w:shd w:val="clear" w:color="auto" w:fill="FFFFFF"/>
              <w:spacing w:before="20" w:after="20"/>
              <w:jc w:val="right"/>
              <w:rPr>
                <w:b/>
                <w:bCs/>
                <w:sz w:val="20"/>
                <w:szCs w:val="20"/>
                <w:lang w:val="ky-KG"/>
              </w:rPr>
            </w:pPr>
            <w:r w:rsidRPr="00762494">
              <w:rPr>
                <w:b/>
                <w:bCs/>
                <w:sz w:val="20"/>
                <w:szCs w:val="20"/>
              </w:rPr>
              <w:t>2024</w:t>
            </w:r>
          </w:p>
        </w:tc>
      </w:tr>
      <w:tr w:rsidR="00762494" w:rsidRPr="00762494" w14:paraId="07D5E009" w14:textId="77777777" w:rsidTr="00504D26">
        <w:trPr>
          <w:jc w:val="center"/>
        </w:trPr>
        <w:tc>
          <w:tcPr>
            <w:tcW w:w="4320" w:type="dxa"/>
            <w:tcBorders>
              <w:top w:val="single" w:sz="8" w:space="0" w:color="auto"/>
              <w:left w:val="nil"/>
              <w:bottom w:val="nil"/>
              <w:right w:val="nil"/>
            </w:tcBorders>
            <w:vAlign w:val="center"/>
            <w:hideMark/>
          </w:tcPr>
          <w:p w14:paraId="7A4ACAE3" w14:textId="77777777" w:rsidR="00762494" w:rsidRPr="00762494" w:rsidRDefault="00762494" w:rsidP="00762494">
            <w:pPr>
              <w:spacing w:before="20" w:after="20"/>
              <w:rPr>
                <w:b/>
                <w:bCs/>
                <w:sz w:val="20"/>
                <w:szCs w:val="20"/>
              </w:rPr>
            </w:pPr>
            <w:proofErr w:type="spellStart"/>
            <w:r w:rsidRPr="00762494">
              <w:rPr>
                <w:b/>
                <w:bCs/>
                <w:sz w:val="20"/>
                <w:szCs w:val="20"/>
              </w:rPr>
              <w:t>Бардыгы</w:t>
            </w:r>
            <w:proofErr w:type="spellEnd"/>
          </w:p>
        </w:tc>
        <w:tc>
          <w:tcPr>
            <w:tcW w:w="1305" w:type="dxa"/>
            <w:tcBorders>
              <w:top w:val="single" w:sz="8" w:space="0" w:color="auto"/>
              <w:left w:val="nil"/>
              <w:bottom w:val="nil"/>
              <w:right w:val="nil"/>
            </w:tcBorders>
            <w:vAlign w:val="center"/>
            <w:hideMark/>
          </w:tcPr>
          <w:p w14:paraId="2256665F" w14:textId="77777777" w:rsidR="00762494" w:rsidRPr="00762494" w:rsidRDefault="00762494" w:rsidP="00762494">
            <w:pPr>
              <w:spacing w:after="20"/>
              <w:ind w:right="-1"/>
              <w:jc w:val="right"/>
              <w:rPr>
                <w:b/>
                <w:sz w:val="18"/>
                <w:szCs w:val="18"/>
              </w:rPr>
            </w:pPr>
            <w:r w:rsidRPr="00762494">
              <w:rPr>
                <w:b/>
                <w:sz w:val="20"/>
                <w:szCs w:val="20"/>
              </w:rPr>
              <w:t>654,6</w:t>
            </w:r>
          </w:p>
        </w:tc>
        <w:tc>
          <w:tcPr>
            <w:tcW w:w="1305" w:type="dxa"/>
            <w:tcBorders>
              <w:top w:val="single" w:sz="8" w:space="0" w:color="auto"/>
              <w:left w:val="nil"/>
              <w:bottom w:val="nil"/>
              <w:right w:val="nil"/>
            </w:tcBorders>
            <w:vAlign w:val="center"/>
            <w:hideMark/>
          </w:tcPr>
          <w:p w14:paraId="67A20062" w14:textId="77777777" w:rsidR="00762494" w:rsidRPr="00762494" w:rsidRDefault="00762494" w:rsidP="00762494">
            <w:pPr>
              <w:spacing w:after="20"/>
              <w:ind w:right="-1"/>
              <w:jc w:val="right"/>
              <w:rPr>
                <w:b/>
                <w:sz w:val="18"/>
                <w:szCs w:val="18"/>
              </w:rPr>
            </w:pPr>
            <w:r w:rsidRPr="00762494">
              <w:rPr>
                <w:b/>
                <w:sz w:val="20"/>
                <w:szCs w:val="20"/>
              </w:rPr>
              <w:t>747,0</w:t>
            </w:r>
          </w:p>
        </w:tc>
        <w:tc>
          <w:tcPr>
            <w:tcW w:w="1305" w:type="dxa"/>
            <w:tcBorders>
              <w:top w:val="single" w:sz="8" w:space="0" w:color="auto"/>
              <w:left w:val="nil"/>
              <w:bottom w:val="nil"/>
              <w:right w:val="nil"/>
            </w:tcBorders>
            <w:vAlign w:val="center"/>
            <w:hideMark/>
          </w:tcPr>
          <w:p w14:paraId="4CF5A071" w14:textId="77777777" w:rsidR="00762494" w:rsidRPr="00762494" w:rsidRDefault="00762494" w:rsidP="00762494">
            <w:pPr>
              <w:spacing w:before="20" w:after="20"/>
              <w:ind w:right="-1"/>
              <w:jc w:val="right"/>
              <w:rPr>
                <w:b/>
                <w:bCs/>
                <w:sz w:val="18"/>
                <w:szCs w:val="18"/>
              </w:rPr>
            </w:pPr>
            <w:r w:rsidRPr="00762494">
              <w:rPr>
                <w:b/>
                <w:bCs/>
                <w:sz w:val="20"/>
                <w:szCs w:val="20"/>
                <w:lang w:eastAsia="en-US"/>
              </w:rPr>
              <w:t>100</w:t>
            </w:r>
          </w:p>
        </w:tc>
        <w:tc>
          <w:tcPr>
            <w:tcW w:w="1305" w:type="dxa"/>
            <w:tcBorders>
              <w:top w:val="single" w:sz="8" w:space="0" w:color="auto"/>
              <w:left w:val="nil"/>
              <w:bottom w:val="nil"/>
              <w:right w:val="nil"/>
            </w:tcBorders>
            <w:vAlign w:val="center"/>
            <w:hideMark/>
          </w:tcPr>
          <w:p w14:paraId="0618FE06" w14:textId="77777777" w:rsidR="00762494" w:rsidRPr="00762494" w:rsidRDefault="00762494" w:rsidP="00762494">
            <w:pPr>
              <w:spacing w:before="20" w:after="20" w:line="240" w:lineRule="exact"/>
              <w:ind w:right="-1"/>
              <w:jc w:val="right"/>
              <w:rPr>
                <w:b/>
                <w:bCs/>
                <w:sz w:val="18"/>
                <w:szCs w:val="18"/>
                <w:lang w:eastAsia="en-US"/>
              </w:rPr>
            </w:pPr>
            <w:r w:rsidRPr="00762494">
              <w:rPr>
                <w:b/>
                <w:bCs/>
                <w:sz w:val="20"/>
                <w:szCs w:val="20"/>
                <w:lang w:eastAsia="en-US"/>
              </w:rPr>
              <w:t>100</w:t>
            </w:r>
          </w:p>
        </w:tc>
      </w:tr>
      <w:tr w:rsidR="00762494" w:rsidRPr="00762494" w14:paraId="2F1E206D" w14:textId="77777777" w:rsidTr="00504D26">
        <w:trPr>
          <w:jc w:val="center"/>
        </w:trPr>
        <w:tc>
          <w:tcPr>
            <w:tcW w:w="4320" w:type="dxa"/>
            <w:tcBorders>
              <w:top w:val="nil"/>
              <w:left w:val="nil"/>
              <w:bottom w:val="nil"/>
              <w:right w:val="nil"/>
            </w:tcBorders>
            <w:vAlign w:val="center"/>
            <w:hideMark/>
          </w:tcPr>
          <w:p w14:paraId="3300610F" w14:textId="77777777" w:rsidR="00762494" w:rsidRPr="00762494" w:rsidRDefault="00762494" w:rsidP="00762494">
            <w:pPr>
              <w:spacing w:before="20" w:after="20"/>
              <w:rPr>
                <w:sz w:val="20"/>
                <w:szCs w:val="20"/>
              </w:rPr>
            </w:pPr>
            <w:proofErr w:type="spellStart"/>
            <w:r w:rsidRPr="00762494">
              <w:rPr>
                <w:sz w:val="20"/>
                <w:szCs w:val="20"/>
              </w:rPr>
              <w:t>Менчик</w:t>
            </w:r>
            <w:proofErr w:type="spellEnd"/>
            <w:r w:rsidRPr="00762494">
              <w:rPr>
                <w:sz w:val="20"/>
                <w:szCs w:val="20"/>
              </w:rPr>
              <w:t xml:space="preserve"> капитал</w:t>
            </w:r>
          </w:p>
        </w:tc>
        <w:tc>
          <w:tcPr>
            <w:tcW w:w="1305" w:type="dxa"/>
            <w:tcBorders>
              <w:top w:val="nil"/>
              <w:left w:val="nil"/>
              <w:bottom w:val="nil"/>
              <w:right w:val="nil"/>
            </w:tcBorders>
            <w:vAlign w:val="bottom"/>
            <w:hideMark/>
          </w:tcPr>
          <w:p w14:paraId="3098413C" w14:textId="77777777" w:rsidR="00762494" w:rsidRPr="00762494" w:rsidRDefault="00762494" w:rsidP="00762494">
            <w:pPr>
              <w:spacing w:after="20"/>
              <w:ind w:right="-1"/>
              <w:jc w:val="right"/>
              <w:rPr>
                <w:sz w:val="18"/>
                <w:szCs w:val="18"/>
              </w:rPr>
            </w:pPr>
            <w:r w:rsidRPr="00762494">
              <w:rPr>
                <w:sz w:val="20"/>
                <w:szCs w:val="20"/>
              </w:rPr>
              <w:t>85,9</w:t>
            </w:r>
          </w:p>
        </w:tc>
        <w:tc>
          <w:tcPr>
            <w:tcW w:w="1305" w:type="dxa"/>
            <w:tcBorders>
              <w:top w:val="nil"/>
              <w:left w:val="nil"/>
              <w:bottom w:val="nil"/>
              <w:right w:val="nil"/>
            </w:tcBorders>
            <w:vAlign w:val="bottom"/>
            <w:hideMark/>
          </w:tcPr>
          <w:p w14:paraId="5C0B6AE5" w14:textId="77777777" w:rsidR="00762494" w:rsidRPr="00762494" w:rsidRDefault="00762494" w:rsidP="00762494">
            <w:pPr>
              <w:spacing w:after="20"/>
              <w:ind w:right="-1"/>
              <w:jc w:val="right"/>
              <w:rPr>
                <w:sz w:val="18"/>
                <w:szCs w:val="18"/>
              </w:rPr>
            </w:pPr>
            <w:r w:rsidRPr="00762494">
              <w:rPr>
                <w:sz w:val="20"/>
                <w:szCs w:val="20"/>
              </w:rPr>
              <w:t>54,0</w:t>
            </w:r>
          </w:p>
        </w:tc>
        <w:tc>
          <w:tcPr>
            <w:tcW w:w="1305" w:type="dxa"/>
            <w:tcBorders>
              <w:top w:val="nil"/>
              <w:left w:val="nil"/>
              <w:bottom w:val="nil"/>
              <w:right w:val="nil"/>
            </w:tcBorders>
            <w:vAlign w:val="bottom"/>
            <w:hideMark/>
          </w:tcPr>
          <w:p w14:paraId="3D10B3B3" w14:textId="77777777" w:rsidR="00762494" w:rsidRPr="00762494" w:rsidRDefault="00762494" w:rsidP="00762494">
            <w:pPr>
              <w:spacing w:after="20"/>
              <w:jc w:val="right"/>
              <w:rPr>
                <w:sz w:val="18"/>
                <w:szCs w:val="18"/>
              </w:rPr>
            </w:pPr>
            <w:r w:rsidRPr="00762494">
              <w:rPr>
                <w:sz w:val="20"/>
                <w:szCs w:val="20"/>
              </w:rPr>
              <w:t>13,1</w:t>
            </w:r>
          </w:p>
        </w:tc>
        <w:tc>
          <w:tcPr>
            <w:tcW w:w="1305" w:type="dxa"/>
            <w:tcBorders>
              <w:top w:val="nil"/>
              <w:left w:val="nil"/>
              <w:bottom w:val="nil"/>
              <w:right w:val="nil"/>
            </w:tcBorders>
            <w:vAlign w:val="bottom"/>
            <w:hideMark/>
          </w:tcPr>
          <w:p w14:paraId="44CAB211" w14:textId="77777777" w:rsidR="00762494" w:rsidRPr="00762494" w:rsidRDefault="00762494" w:rsidP="00762494">
            <w:pPr>
              <w:spacing w:after="20"/>
              <w:jc w:val="right"/>
              <w:rPr>
                <w:sz w:val="18"/>
                <w:szCs w:val="18"/>
              </w:rPr>
            </w:pPr>
            <w:r w:rsidRPr="00762494">
              <w:rPr>
                <w:sz w:val="20"/>
                <w:szCs w:val="20"/>
              </w:rPr>
              <w:t>7,2</w:t>
            </w:r>
          </w:p>
        </w:tc>
      </w:tr>
      <w:tr w:rsidR="00762494" w:rsidRPr="00762494" w14:paraId="7F9FFA33" w14:textId="77777777" w:rsidTr="00504D26">
        <w:trPr>
          <w:jc w:val="center"/>
        </w:trPr>
        <w:tc>
          <w:tcPr>
            <w:tcW w:w="4320" w:type="dxa"/>
            <w:tcBorders>
              <w:top w:val="nil"/>
              <w:left w:val="nil"/>
              <w:bottom w:val="nil"/>
              <w:right w:val="nil"/>
            </w:tcBorders>
            <w:vAlign w:val="center"/>
            <w:hideMark/>
          </w:tcPr>
          <w:p w14:paraId="31CEBECE" w14:textId="77777777" w:rsidR="00762494" w:rsidRPr="00762494" w:rsidRDefault="00762494" w:rsidP="00762494">
            <w:pPr>
              <w:spacing w:before="20" w:after="20"/>
              <w:ind w:left="113"/>
              <w:rPr>
                <w:sz w:val="20"/>
                <w:szCs w:val="20"/>
              </w:rPr>
            </w:pPr>
            <w:proofErr w:type="spellStart"/>
            <w:r w:rsidRPr="00762494">
              <w:rPr>
                <w:sz w:val="20"/>
                <w:szCs w:val="20"/>
              </w:rPr>
              <w:t>Финансылык</w:t>
            </w:r>
            <w:proofErr w:type="spellEnd"/>
            <w:r w:rsidRPr="00762494">
              <w:rPr>
                <w:sz w:val="20"/>
                <w:szCs w:val="20"/>
              </w:rPr>
              <w:t xml:space="preserve"> лизинг</w:t>
            </w:r>
          </w:p>
        </w:tc>
        <w:tc>
          <w:tcPr>
            <w:tcW w:w="1305" w:type="dxa"/>
            <w:tcBorders>
              <w:top w:val="nil"/>
              <w:left w:val="nil"/>
              <w:bottom w:val="nil"/>
              <w:right w:val="nil"/>
            </w:tcBorders>
            <w:vAlign w:val="bottom"/>
            <w:hideMark/>
          </w:tcPr>
          <w:p w14:paraId="637AAA11" w14:textId="77777777" w:rsidR="00762494" w:rsidRPr="00762494" w:rsidRDefault="00762494" w:rsidP="00762494">
            <w:pPr>
              <w:spacing w:after="20"/>
              <w:ind w:right="-1"/>
              <w:jc w:val="right"/>
              <w:rPr>
                <w:sz w:val="18"/>
                <w:szCs w:val="18"/>
              </w:rPr>
            </w:pPr>
            <w:r w:rsidRPr="00762494">
              <w:rPr>
                <w:sz w:val="20"/>
                <w:szCs w:val="20"/>
              </w:rPr>
              <w:t>-</w:t>
            </w:r>
          </w:p>
        </w:tc>
        <w:tc>
          <w:tcPr>
            <w:tcW w:w="1305" w:type="dxa"/>
            <w:tcBorders>
              <w:top w:val="nil"/>
              <w:left w:val="nil"/>
              <w:bottom w:val="nil"/>
              <w:right w:val="nil"/>
            </w:tcBorders>
            <w:vAlign w:val="bottom"/>
            <w:hideMark/>
          </w:tcPr>
          <w:p w14:paraId="73DB4815" w14:textId="77777777" w:rsidR="00762494" w:rsidRPr="00762494" w:rsidRDefault="00762494" w:rsidP="00762494">
            <w:pPr>
              <w:spacing w:after="20"/>
              <w:ind w:right="-1"/>
              <w:jc w:val="right"/>
              <w:rPr>
                <w:sz w:val="18"/>
                <w:szCs w:val="18"/>
              </w:rPr>
            </w:pPr>
            <w:r w:rsidRPr="00762494">
              <w:rPr>
                <w:sz w:val="20"/>
                <w:szCs w:val="20"/>
              </w:rPr>
              <w:t>-</w:t>
            </w:r>
          </w:p>
        </w:tc>
        <w:tc>
          <w:tcPr>
            <w:tcW w:w="1305" w:type="dxa"/>
            <w:tcBorders>
              <w:top w:val="nil"/>
              <w:left w:val="nil"/>
              <w:bottom w:val="nil"/>
              <w:right w:val="nil"/>
            </w:tcBorders>
            <w:vAlign w:val="bottom"/>
            <w:hideMark/>
          </w:tcPr>
          <w:p w14:paraId="3E693BC6" w14:textId="77777777" w:rsidR="00762494" w:rsidRPr="00762494" w:rsidRDefault="00762494" w:rsidP="00762494">
            <w:pPr>
              <w:spacing w:after="20"/>
              <w:jc w:val="right"/>
              <w:rPr>
                <w:sz w:val="18"/>
                <w:szCs w:val="18"/>
              </w:rPr>
            </w:pPr>
            <w:r w:rsidRPr="00762494">
              <w:rPr>
                <w:sz w:val="20"/>
                <w:szCs w:val="20"/>
              </w:rPr>
              <w:t>-</w:t>
            </w:r>
          </w:p>
        </w:tc>
        <w:tc>
          <w:tcPr>
            <w:tcW w:w="1305" w:type="dxa"/>
            <w:tcBorders>
              <w:top w:val="nil"/>
              <w:left w:val="nil"/>
              <w:bottom w:val="nil"/>
              <w:right w:val="nil"/>
            </w:tcBorders>
            <w:vAlign w:val="bottom"/>
            <w:hideMark/>
          </w:tcPr>
          <w:p w14:paraId="6626F55E" w14:textId="77777777" w:rsidR="00762494" w:rsidRPr="00762494" w:rsidRDefault="00762494" w:rsidP="00762494">
            <w:pPr>
              <w:spacing w:after="20"/>
              <w:jc w:val="right"/>
              <w:rPr>
                <w:sz w:val="18"/>
                <w:szCs w:val="18"/>
              </w:rPr>
            </w:pPr>
            <w:r w:rsidRPr="00762494">
              <w:rPr>
                <w:sz w:val="20"/>
                <w:szCs w:val="20"/>
              </w:rPr>
              <w:t>-</w:t>
            </w:r>
          </w:p>
        </w:tc>
      </w:tr>
      <w:tr w:rsidR="00762494" w:rsidRPr="00762494" w14:paraId="0F494B53" w14:textId="77777777" w:rsidTr="00504D26">
        <w:trPr>
          <w:jc w:val="center"/>
        </w:trPr>
        <w:tc>
          <w:tcPr>
            <w:tcW w:w="4320" w:type="dxa"/>
            <w:tcBorders>
              <w:top w:val="nil"/>
              <w:left w:val="nil"/>
              <w:bottom w:val="nil"/>
              <w:right w:val="nil"/>
            </w:tcBorders>
            <w:vAlign w:val="center"/>
            <w:hideMark/>
          </w:tcPr>
          <w:p w14:paraId="374E7BAD" w14:textId="77777777" w:rsidR="00762494" w:rsidRPr="00762494" w:rsidRDefault="00762494" w:rsidP="00762494">
            <w:pPr>
              <w:spacing w:before="20" w:after="20"/>
              <w:ind w:left="113"/>
              <w:rPr>
                <w:sz w:val="20"/>
                <w:szCs w:val="20"/>
              </w:rPr>
            </w:pPr>
            <w:r w:rsidRPr="00762494">
              <w:rPr>
                <w:sz w:val="20"/>
                <w:szCs w:val="20"/>
              </w:rPr>
              <w:t xml:space="preserve">Кайра </w:t>
            </w:r>
            <w:proofErr w:type="spellStart"/>
            <w:r w:rsidRPr="00762494">
              <w:rPr>
                <w:sz w:val="20"/>
                <w:szCs w:val="20"/>
              </w:rPr>
              <w:t>инвестицияланган</w:t>
            </w:r>
            <w:proofErr w:type="spellEnd"/>
            <w:r w:rsidRPr="00762494">
              <w:rPr>
                <w:sz w:val="20"/>
                <w:szCs w:val="20"/>
              </w:rPr>
              <w:t xml:space="preserve"> </w:t>
            </w:r>
            <w:proofErr w:type="spellStart"/>
            <w:r w:rsidRPr="00762494">
              <w:rPr>
                <w:sz w:val="20"/>
                <w:szCs w:val="20"/>
              </w:rPr>
              <w:t>пайда</w:t>
            </w:r>
            <w:proofErr w:type="spellEnd"/>
          </w:p>
        </w:tc>
        <w:tc>
          <w:tcPr>
            <w:tcW w:w="1305" w:type="dxa"/>
            <w:tcBorders>
              <w:top w:val="nil"/>
              <w:left w:val="nil"/>
              <w:bottom w:val="nil"/>
              <w:right w:val="nil"/>
            </w:tcBorders>
            <w:vAlign w:val="bottom"/>
            <w:hideMark/>
          </w:tcPr>
          <w:p w14:paraId="58EB6D25" w14:textId="77777777" w:rsidR="00762494" w:rsidRPr="00762494" w:rsidRDefault="00762494" w:rsidP="00762494">
            <w:pPr>
              <w:spacing w:after="20"/>
              <w:ind w:right="-1"/>
              <w:jc w:val="right"/>
              <w:rPr>
                <w:sz w:val="18"/>
                <w:szCs w:val="18"/>
              </w:rPr>
            </w:pPr>
            <w:r w:rsidRPr="00762494">
              <w:rPr>
                <w:sz w:val="20"/>
                <w:szCs w:val="20"/>
              </w:rPr>
              <w:t>463,7</w:t>
            </w:r>
          </w:p>
        </w:tc>
        <w:tc>
          <w:tcPr>
            <w:tcW w:w="1305" w:type="dxa"/>
            <w:tcBorders>
              <w:top w:val="nil"/>
              <w:left w:val="nil"/>
              <w:bottom w:val="nil"/>
              <w:right w:val="nil"/>
            </w:tcBorders>
            <w:vAlign w:val="bottom"/>
            <w:hideMark/>
          </w:tcPr>
          <w:p w14:paraId="5AC7015A" w14:textId="77777777" w:rsidR="00762494" w:rsidRPr="00762494" w:rsidRDefault="00762494" w:rsidP="00762494">
            <w:pPr>
              <w:spacing w:after="20"/>
              <w:ind w:right="-1"/>
              <w:jc w:val="right"/>
              <w:rPr>
                <w:sz w:val="18"/>
                <w:szCs w:val="18"/>
              </w:rPr>
            </w:pPr>
            <w:r w:rsidRPr="00762494">
              <w:rPr>
                <w:sz w:val="20"/>
                <w:szCs w:val="20"/>
              </w:rPr>
              <w:t>562,1</w:t>
            </w:r>
          </w:p>
        </w:tc>
        <w:tc>
          <w:tcPr>
            <w:tcW w:w="1305" w:type="dxa"/>
            <w:tcBorders>
              <w:top w:val="nil"/>
              <w:left w:val="nil"/>
              <w:bottom w:val="nil"/>
              <w:right w:val="nil"/>
            </w:tcBorders>
            <w:vAlign w:val="bottom"/>
            <w:hideMark/>
          </w:tcPr>
          <w:p w14:paraId="1F8BBC87" w14:textId="77777777" w:rsidR="00762494" w:rsidRPr="00762494" w:rsidRDefault="00762494" w:rsidP="00762494">
            <w:pPr>
              <w:spacing w:after="20"/>
              <w:jc w:val="right"/>
              <w:rPr>
                <w:sz w:val="18"/>
                <w:szCs w:val="18"/>
              </w:rPr>
            </w:pPr>
            <w:r w:rsidRPr="00762494">
              <w:rPr>
                <w:sz w:val="20"/>
                <w:szCs w:val="20"/>
              </w:rPr>
              <w:t>70,8</w:t>
            </w:r>
          </w:p>
        </w:tc>
        <w:tc>
          <w:tcPr>
            <w:tcW w:w="1305" w:type="dxa"/>
            <w:tcBorders>
              <w:top w:val="nil"/>
              <w:left w:val="nil"/>
              <w:bottom w:val="nil"/>
              <w:right w:val="nil"/>
            </w:tcBorders>
            <w:vAlign w:val="bottom"/>
            <w:hideMark/>
          </w:tcPr>
          <w:p w14:paraId="4ECC50EC" w14:textId="77777777" w:rsidR="00762494" w:rsidRPr="00762494" w:rsidRDefault="00762494" w:rsidP="00762494">
            <w:pPr>
              <w:spacing w:after="20"/>
              <w:jc w:val="right"/>
              <w:rPr>
                <w:sz w:val="18"/>
                <w:szCs w:val="18"/>
              </w:rPr>
            </w:pPr>
            <w:r w:rsidRPr="00762494">
              <w:rPr>
                <w:sz w:val="20"/>
                <w:szCs w:val="20"/>
              </w:rPr>
              <w:t>75,3</w:t>
            </w:r>
          </w:p>
        </w:tc>
      </w:tr>
      <w:tr w:rsidR="00762494" w:rsidRPr="00762494" w14:paraId="118EFD54" w14:textId="77777777" w:rsidTr="00504D26">
        <w:trPr>
          <w:jc w:val="center"/>
        </w:trPr>
        <w:tc>
          <w:tcPr>
            <w:tcW w:w="4320" w:type="dxa"/>
            <w:tcBorders>
              <w:top w:val="nil"/>
              <w:left w:val="nil"/>
              <w:bottom w:val="nil"/>
              <w:right w:val="nil"/>
            </w:tcBorders>
            <w:vAlign w:val="center"/>
            <w:hideMark/>
          </w:tcPr>
          <w:p w14:paraId="09DB5D9D" w14:textId="77777777" w:rsidR="00762494" w:rsidRPr="00762494" w:rsidRDefault="00762494" w:rsidP="00762494">
            <w:pPr>
              <w:keepNext/>
              <w:spacing w:before="20" w:after="20"/>
              <w:ind w:left="113"/>
              <w:rPr>
                <w:sz w:val="20"/>
                <w:szCs w:val="20"/>
              </w:rPr>
            </w:pPr>
            <w:r w:rsidRPr="00762494">
              <w:rPr>
                <w:sz w:val="20"/>
                <w:szCs w:val="20"/>
              </w:rPr>
              <w:t xml:space="preserve">Башка </w:t>
            </w:r>
            <w:proofErr w:type="spellStart"/>
            <w:r w:rsidRPr="00762494">
              <w:rPr>
                <w:sz w:val="20"/>
                <w:szCs w:val="20"/>
              </w:rPr>
              <w:t>инвестициялар</w:t>
            </w:r>
            <w:proofErr w:type="spellEnd"/>
          </w:p>
        </w:tc>
        <w:tc>
          <w:tcPr>
            <w:tcW w:w="1305" w:type="dxa"/>
            <w:tcBorders>
              <w:top w:val="nil"/>
              <w:left w:val="nil"/>
              <w:bottom w:val="nil"/>
              <w:right w:val="nil"/>
            </w:tcBorders>
            <w:vAlign w:val="bottom"/>
            <w:hideMark/>
          </w:tcPr>
          <w:p w14:paraId="3FA2F4D3" w14:textId="77777777" w:rsidR="00762494" w:rsidRPr="00762494" w:rsidRDefault="00762494" w:rsidP="00762494">
            <w:pPr>
              <w:spacing w:after="20"/>
              <w:ind w:right="-1"/>
              <w:jc w:val="right"/>
              <w:rPr>
                <w:sz w:val="18"/>
                <w:szCs w:val="18"/>
              </w:rPr>
            </w:pPr>
            <w:r w:rsidRPr="00762494">
              <w:rPr>
                <w:sz w:val="20"/>
                <w:szCs w:val="20"/>
              </w:rPr>
              <w:t>105,0</w:t>
            </w:r>
          </w:p>
        </w:tc>
        <w:tc>
          <w:tcPr>
            <w:tcW w:w="1305" w:type="dxa"/>
            <w:tcBorders>
              <w:top w:val="nil"/>
              <w:left w:val="nil"/>
              <w:bottom w:val="nil"/>
              <w:right w:val="nil"/>
            </w:tcBorders>
            <w:vAlign w:val="bottom"/>
            <w:hideMark/>
          </w:tcPr>
          <w:p w14:paraId="6997239B" w14:textId="77777777" w:rsidR="00762494" w:rsidRPr="00762494" w:rsidRDefault="00762494" w:rsidP="00762494">
            <w:pPr>
              <w:spacing w:after="20"/>
              <w:ind w:right="-1"/>
              <w:jc w:val="right"/>
              <w:rPr>
                <w:sz w:val="18"/>
                <w:szCs w:val="18"/>
              </w:rPr>
            </w:pPr>
            <w:r w:rsidRPr="00762494">
              <w:rPr>
                <w:sz w:val="20"/>
                <w:szCs w:val="20"/>
              </w:rPr>
              <w:t>130,9</w:t>
            </w:r>
          </w:p>
        </w:tc>
        <w:tc>
          <w:tcPr>
            <w:tcW w:w="1305" w:type="dxa"/>
            <w:tcBorders>
              <w:top w:val="nil"/>
              <w:left w:val="nil"/>
              <w:bottom w:val="nil"/>
              <w:right w:val="nil"/>
            </w:tcBorders>
            <w:vAlign w:val="bottom"/>
            <w:hideMark/>
          </w:tcPr>
          <w:p w14:paraId="663DF328" w14:textId="77777777" w:rsidR="00762494" w:rsidRPr="00762494" w:rsidRDefault="00762494" w:rsidP="00762494">
            <w:pPr>
              <w:spacing w:after="20"/>
              <w:jc w:val="right"/>
              <w:rPr>
                <w:sz w:val="18"/>
                <w:szCs w:val="18"/>
              </w:rPr>
            </w:pPr>
            <w:r w:rsidRPr="00762494">
              <w:rPr>
                <w:sz w:val="20"/>
                <w:szCs w:val="20"/>
              </w:rPr>
              <w:t>16,1</w:t>
            </w:r>
          </w:p>
        </w:tc>
        <w:tc>
          <w:tcPr>
            <w:tcW w:w="1305" w:type="dxa"/>
            <w:tcBorders>
              <w:top w:val="nil"/>
              <w:left w:val="nil"/>
              <w:bottom w:val="nil"/>
              <w:right w:val="nil"/>
            </w:tcBorders>
            <w:vAlign w:val="bottom"/>
            <w:hideMark/>
          </w:tcPr>
          <w:p w14:paraId="71A63D6A" w14:textId="77777777" w:rsidR="00762494" w:rsidRPr="00762494" w:rsidRDefault="00762494" w:rsidP="00762494">
            <w:pPr>
              <w:spacing w:after="20"/>
              <w:jc w:val="right"/>
              <w:rPr>
                <w:sz w:val="18"/>
                <w:szCs w:val="18"/>
              </w:rPr>
            </w:pPr>
            <w:r w:rsidRPr="00762494">
              <w:rPr>
                <w:sz w:val="20"/>
                <w:szCs w:val="20"/>
              </w:rPr>
              <w:t>17,5</w:t>
            </w:r>
          </w:p>
        </w:tc>
      </w:tr>
      <w:tr w:rsidR="00762494" w:rsidRPr="00762494" w14:paraId="32B33259" w14:textId="77777777" w:rsidTr="00504D26">
        <w:trPr>
          <w:jc w:val="center"/>
        </w:trPr>
        <w:tc>
          <w:tcPr>
            <w:tcW w:w="4320" w:type="dxa"/>
            <w:tcBorders>
              <w:top w:val="nil"/>
              <w:left w:val="nil"/>
              <w:bottom w:val="nil"/>
              <w:right w:val="nil"/>
            </w:tcBorders>
            <w:vAlign w:val="center"/>
            <w:hideMark/>
          </w:tcPr>
          <w:p w14:paraId="35992FB2" w14:textId="77777777" w:rsidR="00762494" w:rsidRPr="00762494" w:rsidRDefault="00762494" w:rsidP="00762494">
            <w:pPr>
              <w:keepNext/>
              <w:spacing w:before="20" w:after="20"/>
              <w:ind w:left="284"/>
              <w:rPr>
                <w:sz w:val="20"/>
                <w:szCs w:val="20"/>
              </w:rPr>
            </w:pPr>
            <w:proofErr w:type="spellStart"/>
            <w:r w:rsidRPr="00762494">
              <w:rPr>
                <w:sz w:val="20"/>
                <w:szCs w:val="20"/>
              </w:rPr>
              <w:t>анын</w:t>
            </w:r>
            <w:proofErr w:type="spellEnd"/>
            <w:r w:rsidRPr="00762494">
              <w:rPr>
                <w:sz w:val="20"/>
                <w:szCs w:val="20"/>
              </w:rPr>
              <w:t xml:space="preserve"> </w:t>
            </w:r>
            <w:proofErr w:type="spellStart"/>
            <w:r w:rsidRPr="00762494">
              <w:rPr>
                <w:sz w:val="20"/>
                <w:szCs w:val="20"/>
              </w:rPr>
              <w:t>ичинде</w:t>
            </w:r>
            <w:proofErr w:type="spellEnd"/>
            <w:r w:rsidRPr="00762494">
              <w:rPr>
                <w:sz w:val="20"/>
                <w:szCs w:val="20"/>
              </w:rPr>
              <w:t>:</w:t>
            </w:r>
          </w:p>
        </w:tc>
        <w:tc>
          <w:tcPr>
            <w:tcW w:w="1305" w:type="dxa"/>
            <w:tcBorders>
              <w:top w:val="nil"/>
              <w:left w:val="nil"/>
              <w:bottom w:val="nil"/>
              <w:right w:val="nil"/>
            </w:tcBorders>
            <w:vAlign w:val="bottom"/>
          </w:tcPr>
          <w:p w14:paraId="50C791A3" w14:textId="77777777" w:rsidR="00762494" w:rsidRPr="00762494" w:rsidRDefault="00762494" w:rsidP="00762494">
            <w:pPr>
              <w:spacing w:after="20"/>
              <w:ind w:right="-1"/>
              <w:jc w:val="right"/>
              <w:rPr>
                <w:sz w:val="18"/>
                <w:szCs w:val="18"/>
              </w:rPr>
            </w:pPr>
          </w:p>
        </w:tc>
        <w:tc>
          <w:tcPr>
            <w:tcW w:w="1305" w:type="dxa"/>
            <w:tcBorders>
              <w:top w:val="nil"/>
              <w:left w:val="nil"/>
              <w:bottom w:val="nil"/>
              <w:right w:val="nil"/>
            </w:tcBorders>
            <w:vAlign w:val="bottom"/>
          </w:tcPr>
          <w:p w14:paraId="132AE91E" w14:textId="77777777" w:rsidR="00762494" w:rsidRPr="00762494" w:rsidRDefault="00762494" w:rsidP="00762494">
            <w:pPr>
              <w:spacing w:after="20"/>
              <w:ind w:right="-1"/>
              <w:jc w:val="right"/>
              <w:rPr>
                <w:sz w:val="18"/>
                <w:szCs w:val="18"/>
              </w:rPr>
            </w:pPr>
          </w:p>
        </w:tc>
        <w:tc>
          <w:tcPr>
            <w:tcW w:w="1305" w:type="dxa"/>
            <w:tcBorders>
              <w:top w:val="nil"/>
              <w:left w:val="nil"/>
              <w:bottom w:val="nil"/>
              <w:right w:val="nil"/>
            </w:tcBorders>
            <w:vAlign w:val="bottom"/>
          </w:tcPr>
          <w:p w14:paraId="703DE1A3" w14:textId="77777777" w:rsidR="00762494" w:rsidRPr="00762494" w:rsidRDefault="00762494" w:rsidP="00762494">
            <w:pPr>
              <w:spacing w:after="20"/>
              <w:jc w:val="right"/>
              <w:rPr>
                <w:sz w:val="18"/>
                <w:szCs w:val="18"/>
              </w:rPr>
            </w:pPr>
          </w:p>
        </w:tc>
        <w:tc>
          <w:tcPr>
            <w:tcW w:w="1305" w:type="dxa"/>
            <w:tcBorders>
              <w:top w:val="nil"/>
              <w:left w:val="nil"/>
              <w:bottom w:val="nil"/>
              <w:right w:val="nil"/>
            </w:tcBorders>
            <w:vAlign w:val="bottom"/>
          </w:tcPr>
          <w:p w14:paraId="11061DD5" w14:textId="77777777" w:rsidR="00762494" w:rsidRPr="00762494" w:rsidRDefault="00762494" w:rsidP="00762494">
            <w:pPr>
              <w:spacing w:after="20"/>
              <w:jc w:val="right"/>
              <w:rPr>
                <w:sz w:val="18"/>
                <w:szCs w:val="18"/>
              </w:rPr>
            </w:pPr>
          </w:p>
        </w:tc>
      </w:tr>
      <w:tr w:rsidR="00762494" w:rsidRPr="00762494" w14:paraId="37D3F242" w14:textId="77777777" w:rsidTr="00504D26">
        <w:trPr>
          <w:jc w:val="center"/>
        </w:trPr>
        <w:tc>
          <w:tcPr>
            <w:tcW w:w="4320" w:type="dxa"/>
            <w:tcBorders>
              <w:top w:val="nil"/>
              <w:left w:val="nil"/>
              <w:bottom w:val="nil"/>
              <w:right w:val="nil"/>
            </w:tcBorders>
            <w:vAlign w:val="center"/>
            <w:hideMark/>
          </w:tcPr>
          <w:p w14:paraId="1F9F3C21" w14:textId="77777777" w:rsidR="00762494" w:rsidRPr="00762494" w:rsidRDefault="00762494" w:rsidP="00762494">
            <w:pPr>
              <w:spacing w:before="20" w:after="20"/>
              <w:ind w:left="227"/>
              <w:rPr>
                <w:color w:val="000000"/>
                <w:sz w:val="20"/>
                <w:szCs w:val="20"/>
              </w:rPr>
            </w:pPr>
            <w:r w:rsidRPr="00762494">
              <w:rPr>
                <w:sz w:val="20"/>
                <w:szCs w:val="20"/>
              </w:rPr>
              <w:t xml:space="preserve">резидент </w:t>
            </w:r>
            <w:proofErr w:type="spellStart"/>
            <w:r w:rsidRPr="00762494">
              <w:rPr>
                <w:sz w:val="20"/>
                <w:szCs w:val="20"/>
              </w:rPr>
              <w:t>эместерден</w:t>
            </w:r>
            <w:proofErr w:type="spellEnd"/>
            <w:r w:rsidRPr="00762494">
              <w:rPr>
                <w:sz w:val="20"/>
                <w:szCs w:val="20"/>
              </w:rPr>
              <w:t xml:space="preserve"> </w:t>
            </w:r>
            <w:proofErr w:type="spellStart"/>
            <w:r w:rsidRPr="00762494">
              <w:rPr>
                <w:sz w:val="20"/>
                <w:szCs w:val="20"/>
              </w:rPr>
              <w:t>алынган</w:t>
            </w:r>
            <w:proofErr w:type="spellEnd"/>
            <w:r w:rsidRPr="00762494">
              <w:rPr>
                <w:sz w:val="20"/>
                <w:szCs w:val="20"/>
              </w:rPr>
              <w:t xml:space="preserve"> </w:t>
            </w:r>
            <w:proofErr w:type="spellStart"/>
            <w:r w:rsidRPr="00762494">
              <w:rPr>
                <w:sz w:val="20"/>
                <w:szCs w:val="20"/>
              </w:rPr>
              <w:t>кредиттер</w:t>
            </w:r>
            <w:proofErr w:type="spellEnd"/>
            <w:r w:rsidRPr="00762494">
              <w:rPr>
                <w:sz w:val="20"/>
                <w:szCs w:val="20"/>
              </w:rPr>
              <w:t xml:space="preserve"> </w:t>
            </w:r>
          </w:p>
        </w:tc>
        <w:tc>
          <w:tcPr>
            <w:tcW w:w="1305" w:type="dxa"/>
            <w:tcBorders>
              <w:top w:val="nil"/>
              <w:left w:val="nil"/>
              <w:bottom w:val="nil"/>
              <w:right w:val="nil"/>
            </w:tcBorders>
            <w:vAlign w:val="bottom"/>
            <w:hideMark/>
          </w:tcPr>
          <w:p w14:paraId="3AD26F84" w14:textId="77777777" w:rsidR="00762494" w:rsidRPr="00762494" w:rsidRDefault="00762494" w:rsidP="00762494">
            <w:pPr>
              <w:spacing w:after="20"/>
              <w:ind w:right="-1"/>
              <w:jc w:val="right"/>
              <w:rPr>
                <w:sz w:val="18"/>
                <w:szCs w:val="18"/>
              </w:rPr>
            </w:pPr>
            <w:r w:rsidRPr="00762494">
              <w:rPr>
                <w:sz w:val="20"/>
                <w:szCs w:val="20"/>
              </w:rPr>
              <w:t>69,0</w:t>
            </w:r>
          </w:p>
        </w:tc>
        <w:tc>
          <w:tcPr>
            <w:tcW w:w="1305" w:type="dxa"/>
            <w:tcBorders>
              <w:top w:val="nil"/>
              <w:left w:val="nil"/>
              <w:bottom w:val="nil"/>
              <w:right w:val="nil"/>
            </w:tcBorders>
            <w:vAlign w:val="bottom"/>
            <w:hideMark/>
          </w:tcPr>
          <w:p w14:paraId="360CF744" w14:textId="77777777" w:rsidR="00762494" w:rsidRPr="00762494" w:rsidRDefault="00762494" w:rsidP="00762494">
            <w:pPr>
              <w:spacing w:after="20"/>
              <w:ind w:right="-1"/>
              <w:jc w:val="right"/>
              <w:rPr>
                <w:sz w:val="18"/>
                <w:szCs w:val="18"/>
              </w:rPr>
            </w:pPr>
            <w:r w:rsidRPr="00762494">
              <w:rPr>
                <w:sz w:val="20"/>
                <w:szCs w:val="20"/>
              </w:rPr>
              <w:t>117,9</w:t>
            </w:r>
          </w:p>
        </w:tc>
        <w:tc>
          <w:tcPr>
            <w:tcW w:w="1305" w:type="dxa"/>
            <w:tcBorders>
              <w:top w:val="nil"/>
              <w:left w:val="nil"/>
              <w:bottom w:val="nil"/>
              <w:right w:val="nil"/>
            </w:tcBorders>
            <w:vAlign w:val="bottom"/>
            <w:hideMark/>
          </w:tcPr>
          <w:p w14:paraId="2A76BD27" w14:textId="77777777" w:rsidR="00762494" w:rsidRPr="00762494" w:rsidRDefault="00762494" w:rsidP="00762494">
            <w:pPr>
              <w:spacing w:after="20"/>
              <w:jc w:val="right"/>
              <w:rPr>
                <w:sz w:val="18"/>
                <w:szCs w:val="18"/>
              </w:rPr>
            </w:pPr>
            <w:r w:rsidRPr="00762494">
              <w:rPr>
                <w:sz w:val="20"/>
                <w:szCs w:val="20"/>
              </w:rPr>
              <w:t>10,6</w:t>
            </w:r>
          </w:p>
        </w:tc>
        <w:tc>
          <w:tcPr>
            <w:tcW w:w="1305" w:type="dxa"/>
            <w:tcBorders>
              <w:top w:val="nil"/>
              <w:left w:val="nil"/>
              <w:bottom w:val="nil"/>
              <w:right w:val="nil"/>
            </w:tcBorders>
            <w:vAlign w:val="bottom"/>
            <w:hideMark/>
          </w:tcPr>
          <w:p w14:paraId="284345A7" w14:textId="77777777" w:rsidR="00762494" w:rsidRPr="00762494" w:rsidRDefault="00762494" w:rsidP="00762494">
            <w:pPr>
              <w:spacing w:after="20"/>
              <w:jc w:val="right"/>
              <w:rPr>
                <w:sz w:val="18"/>
                <w:szCs w:val="18"/>
              </w:rPr>
            </w:pPr>
            <w:r w:rsidRPr="00762494">
              <w:rPr>
                <w:sz w:val="20"/>
                <w:szCs w:val="20"/>
              </w:rPr>
              <w:t>15,8</w:t>
            </w:r>
          </w:p>
        </w:tc>
      </w:tr>
      <w:tr w:rsidR="00762494" w:rsidRPr="00762494" w14:paraId="3318BF7D" w14:textId="77777777" w:rsidTr="00504D26">
        <w:trPr>
          <w:jc w:val="center"/>
        </w:trPr>
        <w:tc>
          <w:tcPr>
            <w:tcW w:w="4320" w:type="dxa"/>
            <w:tcBorders>
              <w:top w:val="nil"/>
              <w:left w:val="nil"/>
              <w:bottom w:val="nil"/>
              <w:right w:val="nil"/>
            </w:tcBorders>
            <w:vAlign w:val="center"/>
            <w:hideMark/>
          </w:tcPr>
          <w:p w14:paraId="5901989B" w14:textId="77777777" w:rsidR="00762494" w:rsidRPr="00762494" w:rsidRDefault="00762494" w:rsidP="00762494">
            <w:pPr>
              <w:spacing w:before="20" w:after="20"/>
              <w:ind w:left="227"/>
              <w:rPr>
                <w:color w:val="000000"/>
                <w:sz w:val="20"/>
                <w:szCs w:val="20"/>
              </w:rPr>
            </w:pPr>
            <w:proofErr w:type="spellStart"/>
            <w:r w:rsidRPr="00762494">
              <w:rPr>
                <w:color w:val="000000"/>
                <w:sz w:val="20"/>
                <w:szCs w:val="20"/>
              </w:rPr>
              <w:t>соода</w:t>
            </w:r>
            <w:proofErr w:type="spellEnd"/>
            <w:r w:rsidRPr="00762494">
              <w:rPr>
                <w:color w:val="000000"/>
                <w:sz w:val="20"/>
                <w:szCs w:val="20"/>
              </w:rPr>
              <w:t xml:space="preserve"> </w:t>
            </w:r>
            <w:r w:rsidRPr="00762494">
              <w:rPr>
                <w:color w:val="000000"/>
                <w:sz w:val="20"/>
                <w:szCs w:val="20"/>
                <w:lang w:val="ky-KG"/>
              </w:rPr>
              <w:t>кредиттери</w:t>
            </w:r>
          </w:p>
        </w:tc>
        <w:tc>
          <w:tcPr>
            <w:tcW w:w="1305" w:type="dxa"/>
            <w:tcBorders>
              <w:top w:val="nil"/>
              <w:left w:val="nil"/>
              <w:bottom w:val="nil"/>
              <w:right w:val="nil"/>
            </w:tcBorders>
            <w:vAlign w:val="bottom"/>
            <w:hideMark/>
          </w:tcPr>
          <w:p w14:paraId="2D4848DA" w14:textId="77777777" w:rsidR="00762494" w:rsidRPr="00762494" w:rsidRDefault="00762494" w:rsidP="00762494">
            <w:pPr>
              <w:spacing w:after="20"/>
              <w:ind w:right="-1"/>
              <w:jc w:val="right"/>
              <w:rPr>
                <w:sz w:val="18"/>
                <w:szCs w:val="18"/>
              </w:rPr>
            </w:pPr>
            <w:r w:rsidRPr="00762494">
              <w:rPr>
                <w:sz w:val="20"/>
                <w:szCs w:val="20"/>
              </w:rPr>
              <w:t>36,0</w:t>
            </w:r>
          </w:p>
        </w:tc>
        <w:tc>
          <w:tcPr>
            <w:tcW w:w="1305" w:type="dxa"/>
            <w:tcBorders>
              <w:top w:val="nil"/>
              <w:left w:val="nil"/>
              <w:bottom w:val="nil"/>
              <w:right w:val="nil"/>
            </w:tcBorders>
            <w:vAlign w:val="bottom"/>
            <w:hideMark/>
          </w:tcPr>
          <w:p w14:paraId="491FA52B" w14:textId="77777777" w:rsidR="00762494" w:rsidRPr="00762494" w:rsidRDefault="00762494" w:rsidP="00762494">
            <w:pPr>
              <w:spacing w:after="20"/>
              <w:ind w:right="-1"/>
              <w:jc w:val="right"/>
              <w:rPr>
                <w:sz w:val="18"/>
                <w:szCs w:val="18"/>
              </w:rPr>
            </w:pPr>
            <w:r w:rsidRPr="00762494">
              <w:rPr>
                <w:sz w:val="20"/>
                <w:szCs w:val="20"/>
              </w:rPr>
              <w:t>12,8</w:t>
            </w:r>
          </w:p>
        </w:tc>
        <w:tc>
          <w:tcPr>
            <w:tcW w:w="1305" w:type="dxa"/>
            <w:tcBorders>
              <w:top w:val="nil"/>
              <w:left w:val="nil"/>
              <w:bottom w:val="nil"/>
              <w:right w:val="nil"/>
            </w:tcBorders>
            <w:vAlign w:val="bottom"/>
            <w:hideMark/>
          </w:tcPr>
          <w:p w14:paraId="5E103185" w14:textId="77777777" w:rsidR="00762494" w:rsidRPr="00762494" w:rsidRDefault="00762494" w:rsidP="00762494">
            <w:pPr>
              <w:spacing w:after="20"/>
              <w:jc w:val="right"/>
              <w:rPr>
                <w:sz w:val="18"/>
                <w:szCs w:val="18"/>
              </w:rPr>
            </w:pPr>
            <w:r w:rsidRPr="00762494">
              <w:rPr>
                <w:sz w:val="20"/>
                <w:szCs w:val="20"/>
              </w:rPr>
              <w:t>5,5</w:t>
            </w:r>
          </w:p>
        </w:tc>
        <w:tc>
          <w:tcPr>
            <w:tcW w:w="1305" w:type="dxa"/>
            <w:tcBorders>
              <w:top w:val="nil"/>
              <w:left w:val="nil"/>
              <w:bottom w:val="nil"/>
              <w:right w:val="nil"/>
            </w:tcBorders>
            <w:vAlign w:val="bottom"/>
            <w:hideMark/>
          </w:tcPr>
          <w:p w14:paraId="2E489F6C" w14:textId="77777777" w:rsidR="00762494" w:rsidRPr="00762494" w:rsidRDefault="00762494" w:rsidP="00762494">
            <w:pPr>
              <w:spacing w:after="20"/>
              <w:jc w:val="right"/>
              <w:rPr>
                <w:sz w:val="18"/>
                <w:szCs w:val="18"/>
              </w:rPr>
            </w:pPr>
            <w:r w:rsidRPr="00762494">
              <w:rPr>
                <w:sz w:val="20"/>
                <w:szCs w:val="20"/>
              </w:rPr>
              <w:t>1,7</w:t>
            </w:r>
          </w:p>
        </w:tc>
      </w:tr>
      <w:tr w:rsidR="00762494" w:rsidRPr="00762494" w14:paraId="334F4C27" w14:textId="77777777" w:rsidTr="00504D26">
        <w:trPr>
          <w:jc w:val="center"/>
        </w:trPr>
        <w:tc>
          <w:tcPr>
            <w:tcW w:w="4320" w:type="dxa"/>
            <w:tcBorders>
              <w:top w:val="nil"/>
              <w:left w:val="nil"/>
              <w:bottom w:val="nil"/>
              <w:right w:val="nil"/>
            </w:tcBorders>
            <w:vAlign w:val="center"/>
            <w:hideMark/>
          </w:tcPr>
          <w:p w14:paraId="5776DC4D" w14:textId="77777777" w:rsidR="00762494" w:rsidRPr="00762494" w:rsidRDefault="00762494" w:rsidP="00762494">
            <w:pPr>
              <w:spacing w:before="20" w:after="20"/>
              <w:ind w:left="227"/>
              <w:rPr>
                <w:color w:val="000000"/>
                <w:sz w:val="20"/>
                <w:szCs w:val="20"/>
              </w:rPr>
            </w:pPr>
            <w:r w:rsidRPr="00762494">
              <w:rPr>
                <w:color w:val="000000"/>
                <w:sz w:val="20"/>
                <w:szCs w:val="20"/>
              </w:rPr>
              <w:t xml:space="preserve">башка </w:t>
            </w:r>
            <w:proofErr w:type="spellStart"/>
            <w:r w:rsidRPr="00762494">
              <w:rPr>
                <w:color w:val="000000"/>
                <w:sz w:val="20"/>
                <w:szCs w:val="20"/>
              </w:rPr>
              <w:t>кредитордук</w:t>
            </w:r>
            <w:proofErr w:type="spellEnd"/>
            <w:r w:rsidRPr="00762494">
              <w:rPr>
                <w:color w:val="000000"/>
                <w:sz w:val="20"/>
                <w:szCs w:val="20"/>
              </w:rPr>
              <w:t xml:space="preserve"> </w:t>
            </w:r>
            <w:proofErr w:type="spellStart"/>
            <w:r w:rsidRPr="00762494">
              <w:rPr>
                <w:color w:val="000000"/>
                <w:sz w:val="20"/>
                <w:szCs w:val="20"/>
              </w:rPr>
              <w:t>карыз</w:t>
            </w:r>
            <w:proofErr w:type="spellEnd"/>
          </w:p>
        </w:tc>
        <w:tc>
          <w:tcPr>
            <w:tcW w:w="1305" w:type="dxa"/>
            <w:tcBorders>
              <w:top w:val="nil"/>
              <w:left w:val="nil"/>
              <w:bottom w:val="nil"/>
              <w:right w:val="nil"/>
            </w:tcBorders>
            <w:vAlign w:val="bottom"/>
            <w:hideMark/>
          </w:tcPr>
          <w:p w14:paraId="05EE512A" w14:textId="77777777" w:rsidR="00762494" w:rsidRPr="00762494" w:rsidRDefault="00762494" w:rsidP="00762494">
            <w:pPr>
              <w:spacing w:after="20"/>
              <w:ind w:right="-1"/>
              <w:jc w:val="right"/>
              <w:rPr>
                <w:sz w:val="18"/>
                <w:szCs w:val="18"/>
              </w:rPr>
            </w:pPr>
            <w:r w:rsidRPr="00762494">
              <w:rPr>
                <w:sz w:val="20"/>
                <w:szCs w:val="20"/>
              </w:rPr>
              <w:t>-</w:t>
            </w:r>
          </w:p>
        </w:tc>
        <w:tc>
          <w:tcPr>
            <w:tcW w:w="1305" w:type="dxa"/>
            <w:tcBorders>
              <w:top w:val="nil"/>
              <w:left w:val="nil"/>
              <w:bottom w:val="nil"/>
              <w:right w:val="nil"/>
            </w:tcBorders>
            <w:vAlign w:val="bottom"/>
            <w:hideMark/>
          </w:tcPr>
          <w:p w14:paraId="22AC6DE9" w14:textId="77777777" w:rsidR="00762494" w:rsidRPr="00762494" w:rsidRDefault="00762494" w:rsidP="00762494">
            <w:pPr>
              <w:spacing w:after="20"/>
              <w:ind w:right="-1"/>
              <w:jc w:val="right"/>
              <w:rPr>
                <w:sz w:val="18"/>
                <w:szCs w:val="18"/>
              </w:rPr>
            </w:pPr>
            <w:r w:rsidRPr="00762494">
              <w:rPr>
                <w:sz w:val="20"/>
                <w:szCs w:val="20"/>
              </w:rPr>
              <w:t>0,2</w:t>
            </w:r>
          </w:p>
        </w:tc>
        <w:tc>
          <w:tcPr>
            <w:tcW w:w="1305" w:type="dxa"/>
            <w:tcBorders>
              <w:top w:val="nil"/>
              <w:left w:val="nil"/>
              <w:bottom w:val="nil"/>
              <w:right w:val="nil"/>
            </w:tcBorders>
            <w:vAlign w:val="bottom"/>
            <w:hideMark/>
          </w:tcPr>
          <w:p w14:paraId="4C013938" w14:textId="77777777" w:rsidR="00762494" w:rsidRPr="00762494" w:rsidRDefault="00762494" w:rsidP="00762494">
            <w:pPr>
              <w:spacing w:after="20"/>
              <w:jc w:val="right"/>
              <w:rPr>
                <w:sz w:val="18"/>
                <w:szCs w:val="18"/>
              </w:rPr>
            </w:pPr>
            <w:r w:rsidRPr="00762494">
              <w:rPr>
                <w:sz w:val="20"/>
                <w:szCs w:val="20"/>
              </w:rPr>
              <w:t>-</w:t>
            </w:r>
          </w:p>
        </w:tc>
        <w:tc>
          <w:tcPr>
            <w:tcW w:w="1305" w:type="dxa"/>
            <w:tcBorders>
              <w:top w:val="nil"/>
              <w:left w:val="nil"/>
              <w:bottom w:val="nil"/>
              <w:right w:val="nil"/>
            </w:tcBorders>
            <w:vAlign w:val="bottom"/>
            <w:hideMark/>
          </w:tcPr>
          <w:p w14:paraId="65FCEE4F" w14:textId="77777777" w:rsidR="00762494" w:rsidRPr="00762494" w:rsidRDefault="00762494" w:rsidP="00762494">
            <w:pPr>
              <w:spacing w:after="20"/>
              <w:jc w:val="right"/>
              <w:rPr>
                <w:sz w:val="18"/>
                <w:szCs w:val="18"/>
              </w:rPr>
            </w:pPr>
            <w:r w:rsidRPr="00762494">
              <w:rPr>
                <w:sz w:val="20"/>
                <w:szCs w:val="20"/>
              </w:rPr>
              <w:t>0,0</w:t>
            </w:r>
          </w:p>
        </w:tc>
      </w:tr>
      <w:tr w:rsidR="00762494" w:rsidRPr="00762494" w14:paraId="5640B942" w14:textId="77777777" w:rsidTr="00504D26">
        <w:trPr>
          <w:jc w:val="center"/>
        </w:trPr>
        <w:tc>
          <w:tcPr>
            <w:tcW w:w="4320" w:type="dxa"/>
            <w:tcBorders>
              <w:top w:val="nil"/>
              <w:left w:val="nil"/>
              <w:bottom w:val="single" w:sz="4" w:space="0" w:color="auto"/>
              <w:right w:val="nil"/>
            </w:tcBorders>
            <w:vAlign w:val="center"/>
            <w:hideMark/>
          </w:tcPr>
          <w:p w14:paraId="04294CE3" w14:textId="77777777" w:rsidR="00762494" w:rsidRPr="00762494" w:rsidRDefault="00762494" w:rsidP="00762494">
            <w:pPr>
              <w:spacing w:before="20" w:after="20"/>
              <w:ind w:left="227"/>
              <w:rPr>
                <w:color w:val="000000"/>
                <w:sz w:val="20"/>
                <w:szCs w:val="20"/>
                <w:lang w:val="ky-KG"/>
              </w:rPr>
            </w:pPr>
            <w:r w:rsidRPr="00762494">
              <w:rPr>
                <w:color w:val="000000"/>
                <w:sz w:val="20"/>
                <w:szCs w:val="20"/>
                <w:lang w:val="ky-KG"/>
              </w:rPr>
              <w:t>Башка милдеттенмелер</w:t>
            </w:r>
          </w:p>
        </w:tc>
        <w:tc>
          <w:tcPr>
            <w:tcW w:w="1305" w:type="dxa"/>
            <w:tcBorders>
              <w:top w:val="nil"/>
              <w:left w:val="nil"/>
              <w:bottom w:val="single" w:sz="4" w:space="0" w:color="auto"/>
              <w:right w:val="nil"/>
            </w:tcBorders>
            <w:vAlign w:val="bottom"/>
            <w:hideMark/>
          </w:tcPr>
          <w:p w14:paraId="3F775657" w14:textId="77777777" w:rsidR="00762494" w:rsidRPr="00762494" w:rsidRDefault="00762494" w:rsidP="00762494">
            <w:pPr>
              <w:spacing w:after="20"/>
              <w:ind w:right="-1"/>
              <w:jc w:val="right"/>
              <w:rPr>
                <w:sz w:val="18"/>
                <w:szCs w:val="18"/>
              </w:rPr>
            </w:pPr>
            <w:r w:rsidRPr="00762494">
              <w:rPr>
                <w:sz w:val="20"/>
                <w:szCs w:val="20"/>
              </w:rPr>
              <w:t>0,0</w:t>
            </w:r>
          </w:p>
        </w:tc>
        <w:tc>
          <w:tcPr>
            <w:tcW w:w="1305" w:type="dxa"/>
            <w:tcBorders>
              <w:top w:val="nil"/>
              <w:left w:val="nil"/>
              <w:bottom w:val="single" w:sz="4" w:space="0" w:color="auto"/>
              <w:right w:val="nil"/>
            </w:tcBorders>
            <w:vAlign w:val="bottom"/>
            <w:hideMark/>
          </w:tcPr>
          <w:p w14:paraId="60381215" w14:textId="77777777" w:rsidR="00762494" w:rsidRPr="00762494" w:rsidRDefault="00762494" w:rsidP="00762494">
            <w:pPr>
              <w:spacing w:after="20"/>
              <w:ind w:right="-1"/>
              <w:jc w:val="right"/>
              <w:rPr>
                <w:sz w:val="18"/>
                <w:szCs w:val="18"/>
              </w:rPr>
            </w:pPr>
            <w:r w:rsidRPr="00762494">
              <w:rPr>
                <w:sz w:val="20"/>
                <w:szCs w:val="20"/>
              </w:rPr>
              <w:t>-</w:t>
            </w:r>
          </w:p>
        </w:tc>
        <w:tc>
          <w:tcPr>
            <w:tcW w:w="1305" w:type="dxa"/>
            <w:tcBorders>
              <w:top w:val="nil"/>
              <w:left w:val="nil"/>
              <w:bottom w:val="single" w:sz="4" w:space="0" w:color="auto"/>
              <w:right w:val="nil"/>
            </w:tcBorders>
            <w:vAlign w:val="bottom"/>
            <w:hideMark/>
          </w:tcPr>
          <w:p w14:paraId="621A9E99" w14:textId="77777777" w:rsidR="00762494" w:rsidRPr="00762494" w:rsidRDefault="00762494" w:rsidP="00762494">
            <w:pPr>
              <w:spacing w:after="20"/>
              <w:jc w:val="right"/>
              <w:rPr>
                <w:sz w:val="18"/>
                <w:szCs w:val="18"/>
              </w:rPr>
            </w:pPr>
            <w:r w:rsidRPr="00762494">
              <w:rPr>
                <w:sz w:val="20"/>
                <w:szCs w:val="20"/>
              </w:rPr>
              <w:t>0,0</w:t>
            </w:r>
          </w:p>
        </w:tc>
        <w:tc>
          <w:tcPr>
            <w:tcW w:w="1305" w:type="dxa"/>
            <w:tcBorders>
              <w:top w:val="nil"/>
              <w:left w:val="nil"/>
              <w:bottom w:val="single" w:sz="4" w:space="0" w:color="auto"/>
              <w:right w:val="nil"/>
            </w:tcBorders>
            <w:vAlign w:val="bottom"/>
            <w:hideMark/>
          </w:tcPr>
          <w:p w14:paraId="32432DCC" w14:textId="77777777" w:rsidR="00762494" w:rsidRPr="00762494" w:rsidRDefault="00762494" w:rsidP="00762494">
            <w:pPr>
              <w:spacing w:after="20"/>
              <w:jc w:val="right"/>
              <w:rPr>
                <w:sz w:val="18"/>
                <w:szCs w:val="18"/>
              </w:rPr>
            </w:pPr>
            <w:r w:rsidRPr="00762494">
              <w:rPr>
                <w:sz w:val="20"/>
                <w:szCs w:val="20"/>
              </w:rPr>
              <w:t>-</w:t>
            </w:r>
          </w:p>
        </w:tc>
      </w:tr>
    </w:tbl>
    <w:p w14:paraId="0C100421" w14:textId="77777777" w:rsidR="00762494" w:rsidRPr="00504D26" w:rsidRDefault="00762494" w:rsidP="00762494">
      <w:pPr>
        <w:spacing w:after="200"/>
        <w:rPr>
          <w:sz w:val="18"/>
          <w:szCs w:val="18"/>
        </w:rPr>
      </w:pPr>
      <w:r w:rsidRPr="00504D26">
        <w:rPr>
          <w:sz w:val="18"/>
          <w:szCs w:val="18"/>
          <w:vertAlign w:val="superscript"/>
        </w:rPr>
        <w:t xml:space="preserve">1 </w:t>
      </w:r>
      <w:r w:rsidRPr="00504D26">
        <w:rPr>
          <w:sz w:val="18"/>
          <w:szCs w:val="18"/>
          <w:lang w:val="ky-KG"/>
        </w:rPr>
        <w:t xml:space="preserve">Чыгып кетүү </w:t>
      </w:r>
      <w:proofErr w:type="spellStart"/>
      <w:r w:rsidRPr="00504D26">
        <w:rPr>
          <w:sz w:val="18"/>
          <w:szCs w:val="18"/>
        </w:rPr>
        <w:t>агымын</w:t>
      </w:r>
      <w:proofErr w:type="spellEnd"/>
      <w:r w:rsidRPr="00504D26">
        <w:rPr>
          <w:sz w:val="18"/>
          <w:szCs w:val="18"/>
        </w:rPr>
        <w:t xml:space="preserve"> </w:t>
      </w:r>
      <w:proofErr w:type="spellStart"/>
      <w:r w:rsidRPr="00504D26">
        <w:rPr>
          <w:sz w:val="18"/>
          <w:szCs w:val="18"/>
        </w:rPr>
        <w:t>эсептебегенде</w:t>
      </w:r>
      <w:proofErr w:type="spellEnd"/>
      <w:r w:rsidRPr="00504D26">
        <w:rPr>
          <w:sz w:val="18"/>
          <w:szCs w:val="18"/>
        </w:rPr>
        <w:t>.</w:t>
      </w:r>
    </w:p>
    <w:p w14:paraId="5D7B0FB9" w14:textId="77777777" w:rsidR="00762494" w:rsidRPr="00762494" w:rsidRDefault="00762494" w:rsidP="00CE674C">
      <w:pPr>
        <w:spacing w:after="60"/>
        <w:ind w:firstLine="680"/>
        <w:jc w:val="both"/>
        <w:rPr>
          <w:rFonts w:eastAsia="Calibri"/>
          <w:lang w:val="ky-KG"/>
        </w:rPr>
      </w:pPr>
      <w:r w:rsidRPr="00762494">
        <w:rPr>
          <w:rFonts w:eastAsia="Calibri"/>
          <w:lang w:val="ky-KG"/>
        </w:rPr>
        <w:t>Үстүбүздөгү жылдын январь-сентябрында тике чет өлкөлүк инвестициялардын негизги көлөмү (89,3 пайызы) иштет</w:t>
      </w:r>
      <w:r w:rsidRPr="00762494">
        <w:rPr>
          <w:rFonts w:eastAsia="Calibri"/>
          <w:bCs/>
          <w:lang w:val="ky-KG"/>
        </w:rPr>
        <w:t>үү</w:t>
      </w:r>
      <w:r w:rsidRPr="00762494">
        <w:rPr>
          <w:rFonts w:eastAsia="Calibri"/>
          <w:lang w:val="ky-KG"/>
        </w:rPr>
        <w:t xml:space="preserve"> өнд</w:t>
      </w:r>
      <w:r w:rsidRPr="00762494">
        <w:rPr>
          <w:rFonts w:eastAsia="Calibri"/>
          <w:bCs/>
          <w:lang w:val="ky-KG"/>
        </w:rPr>
        <w:t>ү</w:t>
      </w:r>
      <w:r w:rsidRPr="00762494">
        <w:rPr>
          <w:rFonts w:eastAsia="Calibri"/>
          <w:lang w:val="ky-KG"/>
        </w:rPr>
        <w:t>р</w:t>
      </w:r>
      <w:r w:rsidRPr="00762494">
        <w:rPr>
          <w:rFonts w:eastAsia="Calibri"/>
          <w:bCs/>
          <w:lang w:val="ky-KG"/>
        </w:rPr>
        <w:t>ү</w:t>
      </w:r>
      <w:r w:rsidRPr="00762494">
        <w:rPr>
          <w:rFonts w:eastAsia="Calibri"/>
          <w:lang w:val="ky-KG"/>
        </w:rPr>
        <w:t>ш ишканаларына, дүң жана чекене соодага, пайдалуу кендерди казуу ишканаларына, финансылык ортомчулук жана камсыздандыруу чөйрөлөр</w:t>
      </w:r>
      <w:r w:rsidRPr="00762494">
        <w:rPr>
          <w:rFonts w:eastAsia="Calibri"/>
          <w:bCs/>
          <w:lang w:val="ky-KG"/>
        </w:rPr>
        <w:t>ү</w:t>
      </w:r>
      <w:r w:rsidRPr="00762494">
        <w:rPr>
          <w:rFonts w:eastAsia="Calibri"/>
          <w:lang w:val="ky-KG"/>
        </w:rPr>
        <w:t xml:space="preserve">нө, ошондой эле геологиялык чалгындоого багытталган. </w:t>
      </w:r>
    </w:p>
    <w:p w14:paraId="55170CB7" w14:textId="77777777" w:rsidR="00762494" w:rsidRPr="00762494" w:rsidRDefault="00762494" w:rsidP="00CE674C">
      <w:pPr>
        <w:spacing w:after="60"/>
        <w:ind w:firstLine="680"/>
        <w:jc w:val="both"/>
        <w:rPr>
          <w:rFonts w:eastAsia="Calibri"/>
          <w:lang w:val="ky-KG"/>
        </w:rPr>
      </w:pPr>
      <w:r w:rsidRPr="00762494">
        <w:rPr>
          <w:rFonts w:eastAsia="Calibri"/>
          <w:lang w:val="ky-KG"/>
        </w:rPr>
        <w:t>Мында геологиялык чалгындоого (2,2 эсеге), иштет</w:t>
      </w:r>
      <w:r w:rsidRPr="00762494">
        <w:rPr>
          <w:rFonts w:eastAsia="Calibri"/>
          <w:bCs/>
          <w:lang w:val="ky-KG"/>
        </w:rPr>
        <w:t>үү</w:t>
      </w:r>
      <w:r w:rsidRPr="00762494">
        <w:rPr>
          <w:rFonts w:eastAsia="Calibri"/>
          <w:lang w:val="ky-KG"/>
        </w:rPr>
        <w:t xml:space="preserve"> өнд</w:t>
      </w:r>
      <w:r w:rsidRPr="00762494">
        <w:rPr>
          <w:rFonts w:eastAsia="Calibri"/>
          <w:bCs/>
          <w:lang w:val="ky-KG"/>
        </w:rPr>
        <w:t>ү</w:t>
      </w:r>
      <w:r w:rsidRPr="00762494">
        <w:rPr>
          <w:rFonts w:eastAsia="Calibri"/>
          <w:lang w:val="ky-KG"/>
        </w:rPr>
        <w:t>р</w:t>
      </w:r>
      <w:r w:rsidRPr="00762494">
        <w:rPr>
          <w:rFonts w:eastAsia="Calibri"/>
          <w:bCs/>
          <w:lang w:val="ky-KG"/>
        </w:rPr>
        <w:t>ү</w:t>
      </w:r>
      <w:r w:rsidRPr="00762494">
        <w:rPr>
          <w:rFonts w:eastAsia="Calibri"/>
          <w:lang w:val="ky-KG"/>
        </w:rPr>
        <w:t>ш</w:t>
      </w:r>
      <w:r w:rsidRPr="00762494">
        <w:rPr>
          <w:rFonts w:eastAsia="Calibri"/>
          <w:bCs/>
          <w:lang w:val="ky-KG"/>
        </w:rPr>
        <w:t>ү</w:t>
      </w:r>
      <w:r w:rsidRPr="00762494">
        <w:rPr>
          <w:rFonts w:eastAsia="Calibri"/>
          <w:lang w:val="ky-KG"/>
        </w:rPr>
        <w:t xml:space="preserve"> ишканаларына (39,4 пайызга), дүң жана чекене соода чөйрөлөр</w:t>
      </w:r>
      <w:r w:rsidRPr="00762494">
        <w:rPr>
          <w:rFonts w:eastAsia="Calibri"/>
          <w:bCs/>
          <w:lang w:val="ky-KG"/>
        </w:rPr>
        <w:t>ү</w:t>
      </w:r>
      <w:r w:rsidRPr="00762494">
        <w:rPr>
          <w:rFonts w:eastAsia="Calibri"/>
          <w:lang w:val="ky-KG"/>
        </w:rPr>
        <w:t>нө (37,9 пайызга) багытталган инвестициялардын көлөмү көбөйгөн, ошол эле убакта пайдалуу кендерди казуу (17,0 пайызга), финансылык ортомчулук жана камсыздандыруу чөйрөлөрүнө (20,6 пайызга)  багытталган инвестициялар азайган.</w:t>
      </w:r>
    </w:p>
    <w:p w14:paraId="39CDF891" w14:textId="4F03E1FF" w:rsidR="00762494" w:rsidRPr="00762494" w:rsidRDefault="00762494" w:rsidP="00762494">
      <w:pPr>
        <w:spacing w:after="120"/>
        <w:rPr>
          <w:b/>
          <w:sz w:val="20"/>
          <w:szCs w:val="20"/>
          <w:lang w:val="ky-KG"/>
        </w:rPr>
      </w:pPr>
      <w:r w:rsidRPr="00762494">
        <w:rPr>
          <w:b/>
          <w:lang w:val="ky-KG"/>
        </w:rPr>
        <w:t>2</w:t>
      </w:r>
      <w:r w:rsidR="008A4EF3">
        <w:rPr>
          <w:b/>
          <w:lang w:val="ky-KG"/>
        </w:rPr>
        <w:t>2</w:t>
      </w:r>
      <w:r w:rsidRPr="00762494">
        <w:rPr>
          <w:b/>
          <w:lang w:val="ky-KG"/>
        </w:rPr>
        <w:t xml:space="preserve">-таблица: Январь-сентябрдагы тике чет өлкөлүк инвестициялардын экономикалык ишмердиктин түрлөрү боюнча келип </w:t>
      </w:r>
      <w:r w:rsidRPr="00762494">
        <w:rPr>
          <w:b/>
          <w:color w:val="000000"/>
          <w:lang w:val="ky-KG"/>
        </w:rPr>
        <w:t>т</w:t>
      </w:r>
      <w:r w:rsidRPr="00762494">
        <w:rPr>
          <w:b/>
          <w:lang w:val="ky-KG"/>
        </w:rPr>
        <w:t>ү</w:t>
      </w:r>
      <w:r w:rsidRPr="00762494">
        <w:rPr>
          <w:b/>
          <w:color w:val="000000"/>
          <w:lang w:val="ky-KG"/>
        </w:rPr>
        <w:t>ш</w:t>
      </w:r>
      <w:r w:rsidRPr="00762494">
        <w:rPr>
          <w:b/>
          <w:lang w:val="ky-KG"/>
        </w:rPr>
        <w:t>үү</w:t>
      </w:r>
      <w:r w:rsidRPr="00762494">
        <w:rPr>
          <w:b/>
          <w:color w:val="000000"/>
          <w:lang w:val="ky-KG"/>
        </w:rPr>
        <w:t>с</w:t>
      </w:r>
      <w:r w:rsidRPr="00762494">
        <w:rPr>
          <w:b/>
          <w:lang w:val="ky-KG"/>
        </w:rPr>
        <w:t>ү</w:t>
      </w:r>
      <w:r w:rsidRPr="00762494">
        <w:rPr>
          <w:b/>
          <w:color w:val="000000"/>
          <w:vertAlign w:val="superscript"/>
          <w:lang w:val="ky-KG"/>
        </w:rPr>
        <w:t>1</w:t>
      </w: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1350"/>
        <w:gridCol w:w="1350"/>
        <w:gridCol w:w="1215"/>
        <w:gridCol w:w="1305"/>
      </w:tblGrid>
      <w:tr w:rsidR="00762494" w:rsidRPr="00762494" w14:paraId="3507CD92" w14:textId="77777777" w:rsidTr="00B578B8">
        <w:trPr>
          <w:trHeight w:val="58"/>
          <w:tblHeader/>
          <w:jc w:val="center"/>
        </w:trPr>
        <w:tc>
          <w:tcPr>
            <w:tcW w:w="4320" w:type="dxa"/>
            <w:tcBorders>
              <w:top w:val="single" w:sz="8" w:space="0" w:color="auto"/>
              <w:left w:val="nil"/>
              <w:bottom w:val="nil"/>
              <w:right w:val="nil"/>
            </w:tcBorders>
          </w:tcPr>
          <w:p w14:paraId="2DC59C08" w14:textId="77777777" w:rsidR="00762494" w:rsidRPr="00762494" w:rsidRDefault="00762494" w:rsidP="00762494">
            <w:pPr>
              <w:shd w:val="clear" w:color="auto" w:fill="FFFFFF"/>
              <w:spacing w:before="20" w:after="20"/>
              <w:rPr>
                <w:b/>
                <w:bCs/>
                <w:sz w:val="20"/>
                <w:szCs w:val="20"/>
                <w:lang w:val="ky-KG"/>
              </w:rPr>
            </w:pPr>
          </w:p>
        </w:tc>
        <w:tc>
          <w:tcPr>
            <w:tcW w:w="2700" w:type="dxa"/>
            <w:gridSpan w:val="2"/>
            <w:tcBorders>
              <w:top w:val="single" w:sz="8" w:space="0" w:color="auto"/>
              <w:left w:val="nil"/>
              <w:bottom w:val="single" w:sz="4" w:space="0" w:color="auto"/>
              <w:right w:val="nil"/>
            </w:tcBorders>
            <w:vAlign w:val="center"/>
            <w:hideMark/>
          </w:tcPr>
          <w:p w14:paraId="10FFB214" w14:textId="49FF70FC" w:rsidR="00762494" w:rsidRPr="00762494" w:rsidRDefault="00504D26" w:rsidP="00762494">
            <w:pPr>
              <w:shd w:val="clear" w:color="auto" w:fill="FFFFFF"/>
              <w:spacing w:before="20" w:after="20"/>
              <w:ind w:left="340"/>
              <w:jc w:val="center"/>
              <w:rPr>
                <w:b/>
                <w:bCs/>
                <w:sz w:val="20"/>
                <w:szCs w:val="20"/>
              </w:rPr>
            </w:pPr>
            <w:r>
              <w:rPr>
                <w:b/>
                <w:bCs/>
                <w:sz w:val="20"/>
                <w:szCs w:val="20"/>
              </w:rPr>
              <w:t>М</w:t>
            </w:r>
            <w:r w:rsidR="00762494" w:rsidRPr="00762494">
              <w:rPr>
                <w:b/>
                <w:bCs/>
                <w:sz w:val="20"/>
                <w:szCs w:val="20"/>
              </w:rPr>
              <w:t>лн. АКШ доллары</w:t>
            </w:r>
          </w:p>
        </w:tc>
        <w:tc>
          <w:tcPr>
            <w:tcW w:w="2520" w:type="dxa"/>
            <w:gridSpan w:val="2"/>
            <w:tcBorders>
              <w:top w:val="single" w:sz="8" w:space="0" w:color="auto"/>
              <w:left w:val="nil"/>
              <w:bottom w:val="single" w:sz="4" w:space="0" w:color="auto"/>
              <w:right w:val="nil"/>
            </w:tcBorders>
            <w:vAlign w:val="center"/>
            <w:hideMark/>
          </w:tcPr>
          <w:p w14:paraId="3C5F7492" w14:textId="77777777" w:rsidR="00762494" w:rsidRPr="00762494" w:rsidRDefault="00762494" w:rsidP="00762494">
            <w:pPr>
              <w:shd w:val="clear" w:color="auto" w:fill="FFFFFF"/>
              <w:spacing w:before="20" w:after="20"/>
              <w:ind w:left="567"/>
              <w:jc w:val="center"/>
              <w:rPr>
                <w:b/>
                <w:bCs/>
                <w:sz w:val="20"/>
                <w:szCs w:val="20"/>
              </w:rPr>
            </w:pPr>
            <w:proofErr w:type="spellStart"/>
            <w:r w:rsidRPr="00762494">
              <w:rPr>
                <w:b/>
                <w:bCs/>
                <w:sz w:val="20"/>
                <w:szCs w:val="20"/>
              </w:rPr>
              <w:t>Жыйынтыкка</w:t>
            </w:r>
            <w:proofErr w:type="spellEnd"/>
            <w:r w:rsidRPr="00762494">
              <w:rPr>
                <w:b/>
                <w:bCs/>
                <w:sz w:val="20"/>
                <w:szCs w:val="20"/>
              </w:rPr>
              <w:t xml:space="preserve"> карата </w:t>
            </w:r>
            <w:proofErr w:type="spellStart"/>
            <w:r w:rsidRPr="00762494">
              <w:rPr>
                <w:b/>
                <w:bCs/>
                <w:sz w:val="20"/>
                <w:szCs w:val="20"/>
              </w:rPr>
              <w:t>пайыз</w:t>
            </w:r>
            <w:proofErr w:type="spellEnd"/>
            <w:r w:rsidRPr="00762494">
              <w:rPr>
                <w:b/>
                <w:bCs/>
                <w:sz w:val="20"/>
                <w:szCs w:val="20"/>
                <w:lang w:val="ky-KG"/>
              </w:rPr>
              <w:t xml:space="preserve"> </w:t>
            </w:r>
            <w:proofErr w:type="spellStart"/>
            <w:r w:rsidRPr="00762494">
              <w:rPr>
                <w:b/>
                <w:bCs/>
                <w:sz w:val="20"/>
                <w:szCs w:val="20"/>
              </w:rPr>
              <w:t>менен</w:t>
            </w:r>
            <w:proofErr w:type="spellEnd"/>
          </w:p>
        </w:tc>
      </w:tr>
      <w:tr w:rsidR="00762494" w:rsidRPr="00762494" w14:paraId="3420A26E" w14:textId="77777777" w:rsidTr="00B578B8">
        <w:trPr>
          <w:tblHeader/>
          <w:jc w:val="center"/>
        </w:trPr>
        <w:tc>
          <w:tcPr>
            <w:tcW w:w="4320" w:type="dxa"/>
            <w:tcBorders>
              <w:top w:val="nil"/>
              <w:left w:val="nil"/>
              <w:bottom w:val="single" w:sz="8" w:space="0" w:color="auto"/>
              <w:right w:val="nil"/>
            </w:tcBorders>
          </w:tcPr>
          <w:p w14:paraId="07662D4A" w14:textId="77777777" w:rsidR="00762494" w:rsidRPr="00762494" w:rsidRDefault="00762494" w:rsidP="00762494">
            <w:pPr>
              <w:shd w:val="clear" w:color="auto" w:fill="FFFFFF"/>
              <w:spacing w:before="20" w:after="20"/>
              <w:rPr>
                <w:b/>
                <w:bCs/>
                <w:sz w:val="20"/>
                <w:szCs w:val="20"/>
              </w:rPr>
            </w:pPr>
          </w:p>
        </w:tc>
        <w:tc>
          <w:tcPr>
            <w:tcW w:w="1350" w:type="dxa"/>
            <w:tcBorders>
              <w:top w:val="single" w:sz="4" w:space="0" w:color="auto"/>
              <w:left w:val="nil"/>
              <w:bottom w:val="single" w:sz="8" w:space="0" w:color="auto"/>
              <w:right w:val="nil"/>
            </w:tcBorders>
            <w:vAlign w:val="bottom"/>
            <w:hideMark/>
          </w:tcPr>
          <w:p w14:paraId="75E41BCA" w14:textId="77777777" w:rsidR="00762494" w:rsidRPr="00504D26" w:rsidRDefault="00762494" w:rsidP="00762494">
            <w:pPr>
              <w:shd w:val="clear" w:color="auto" w:fill="FFFFFF"/>
              <w:spacing w:before="20" w:after="20"/>
              <w:jc w:val="right"/>
              <w:rPr>
                <w:b/>
                <w:bCs/>
                <w:sz w:val="20"/>
                <w:szCs w:val="20"/>
                <w:lang w:val="ky-KG"/>
              </w:rPr>
            </w:pPr>
            <w:r w:rsidRPr="00504D26">
              <w:rPr>
                <w:b/>
                <w:bCs/>
                <w:sz w:val="20"/>
                <w:szCs w:val="20"/>
              </w:rPr>
              <w:t>2023</w:t>
            </w:r>
          </w:p>
        </w:tc>
        <w:tc>
          <w:tcPr>
            <w:tcW w:w="1350" w:type="dxa"/>
            <w:tcBorders>
              <w:top w:val="single" w:sz="4" w:space="0" w:color="auto"/>
              <w:left w:val="nil"/>
              <w:bottom w:val="single" w:sz="8" w:space="0" w:color="auto"/>
              <w:right w:val="nil"/>
            </w:tcBorders>
            <w:vAlign w:val="bottom"/>
            <w:hideMark/>
          </w:tcPr>
          <w:p w14:paraId="4B0AFF28" w14:textId="77777777" w:rsidR="00762494" w:rsidRPr="00504D26" w:rsidRDefault="00762494" w:rsidP="00762494">
            <w:pPr>
              <w:shd w:val="clear" w:color="auto" w:fill="FFFFFF"/>
              <w:spacing w:before="20" w:after="20"/>
              <w:jc w:val="right"/>
              <w:rPr>
                <w:b/>
                <w:bCs/>
                <w:sz w:val="20"/>
                <w:szCs w:val="20"/>
                <w:lang w:val="ky-KG"/>
              </w:rPr>
            </w:pPr>
            <w:r w:rsidRPr="00504D26">
              <w:rPr>
                <w:b/>
                <w:bCs/>
                <w:sz w:val="20"/>
                <w:szCs w:val="20"/>
              </w:rPr>
              <w:t>2024</w:t>
            </w:r>
          </w:p>
        </w:tc>
        <w:tc>
          <w:tcPr>
            <w:tcW w:w="1215" w:type="dxa"/>
            <w:tcBorders>
              <w:top w:val="single" w:sz="4" w:space="0" w:color="auto"/>
              <w:left w:val="nil"/>
              <w:bottom w:val="single" w:sz="8" w:space="0" w:color="auto"/>
              <w:right w:val="nil"/>
            </w:tcBorders>
            <w:vAlign w:val="bottom"/>
            <w:hideMark/>
          </w:tcPr>
          <w:p w14:paraId="7FEB7539" w14:textId="77777777" w:rsidR="00762494" w:rsidRPr="00504D26" w:rsidRDefault="00762494" w:rsidP="00762494">
            <w:pPr>
              <w:shd w:val="clear" w:color="auto" w:fill="FFFFFF"/>
              <w:spacing w:before="20" w:after="20"/>
              <w:jc w:val="right"/>
              <w:rPr>
                <w:b/>
                <w:bCs/>
                <w:sz w:val="20"/>
                <w:szCs w:val="20"/>
                <w:lang w:val="ky-KG"/>
              </w:rPr>
            </w:pPr>
            <w:r w:rsidRPr="00504D26">
              <w:rPr>
                <w:b/>
                <w:bCs/>
                <w:sz w:val="20"/>
                <w:szCs w:val="20"/>
              </w:rPr>
              <w:t>2023</w:t>
            </w:r>
          </w:p>
        </w:tc>
        <w:tc>
          <w:tcPr>
            <w:tcW w:w="1305" w:type="dxa"/>
            <w:tcBorders>
              <w:top w:val="single" w:sz="4" w:space="0" w:color="auto"/>
              <w:left w:val="nil"/>
              <w:bottom w:val="single" w:sz="8" w:space="0" w:color="auto"/>
              <w:right w:val="nil"/>
            </w:tcBorders>
            <w:vAlign w:val="bottom"/>
            <w:hideMark/>
          </w:tcPr>
          <w:p w14:paraId="06FD07CB" w14:textId="77777777" w:rsidR="00762494" w:rsidRPr="00504D26" w:rsidRDefault="00762494" w:rsidP="00762494">
            <w:pPr>
              <w:shd w:val="clear" w:color="auto" w:fill="FFFFFF"/>
              <w:spacing w:before="20" w:after="20"/>
              <w:jc w:val="right"/>
              <w:rPr>
                <w:b/>
                <w:bCs/>
                <w:sz w:val="20"/>
                <w:szCs w:val="20"/>
                <w:lang w:val="ky-KG"/>
              </w:rPr>
            </w:pPr>
            <w:r w:rsidRPr="00504D26">
              <w:rPr>
                <w:b/>
                <w:bCs/>
                <w:sz w:val="20"/>
                <w:szCs w:val="20"/>
              </w:rPr>
              <w:t>2024</w:t>
            </w:r>
          </w:p>
        </w:tc>
      </w:tr>
      <w:tr w:rsidR="00762494" w:rsidRPr="00762494" w14:paraId="2880FEC1" w14:textId="77777777" w:rsidTr="00762494">
        <w:trPr>
          <w:jc w:val="center"/>
        </w:trPr>
        <w:tc>
          <w:tcPr>
            <w:tcW w:w="4320" w:type="dxa"/>
            <w:tcBorders>
              <w:top w:val="single" w:sz="8" w:space="0" w:color="auto"/>
              <w:left w:val="nil"/>
              <w:bottom w:val="nil"/>
              <w:right w:val="nil"/>
            </w:tcBorders>
            <w:hideMark/>
          </w:tcPr>
          <w:p w14:paraId="63042BD4" w14:textId="77777777" w:rsidR="00762494" w:rsidRPr="00762494" w:rsidRDefault="00762494" w:rsidP="00762494">
            <w:pPr>
              <w:shd w:val="clear" w:color="auto" w:fill="FFFFFF"/>
              <w:spacing w:before="20" w:after="20"/>
              <w:rPr>
                <w:b/>
                <w:bCs/>
                <w:sz w:val="20"/>
                <w:szCs w:val="20"/>
              </w:rPr>
            </w:pPr>
            <w:proofErr w:type="spellStart"/>
            <w:r w:rsidRPr="00762494">
              <w:rPr>
                <w:b/>
                <w:bCs/>
                <w:sz w:val="20"/>
                <w:szCs w:val="20"/>
              </w:rPr>
              <w:t>Бардыгы</w:t>
            </w:r>
            <w:proofErr w:type="spellEnd"/>
          </w:p>
        </w:tc>
        <w:tc>
          <w:tcPr>
            <w:tcW w:w="1350" w:type="dxa"/>
            <w:tcBorders>
              <w:top w:val="single" w:sz="8" w:space="0" w:color="auto"/>
              <w:left w:val="nil"/>
              <w:bottom w:val="nil"/>
              <w:right w:val="nil"/>
            </w:tcBorders>
            <w:vAlign w:val="center"/>
            <w:hideMark/>
          </w:tcPr>
          <w:p w14:paraId="32124400" w14:textId="77777777" w:rsidR="00762494" w:rsidRPr="00762494" w:rsidRDefault="00762494" w:rsidP="00762494">
            <w:pPr>
              <w:spacing w:after="20"/>
              <w:ind w:right="-1"/>
              <w:jc w:val="right"/>
              <w:rPr>
                <w:b/>
                <w:sz w:val="18"/>
                <w:szCs w:val="18"/>
              </w:rPr>
            </w:pPr>
            <w:r w:rsidRPr="00762494">
              <w:rPr>
                <w:b/>
                <w:sz w:val="20"/>
                <w:szCs w:val="20"/>
              </w:rPr>
              <w:t>654,6</w:t>
            </w:r>
          </w:p>
        </w:tc>
        <w:tc>
          <w:tcPr>
            <w:tcW w:w="1350" w:type="dxa"/>
            <w:tcBorders>
              <w:top w:val="single" w:sz="8" w:space="0" w:color="auto"/>
              <w:left w:val="nil"/>
              <w:bottom w:val="nil"/>
              <w:right w:val="nil"/>
            </w:tcBorders>
            <w:vAlign w:val="center"/>
            <w:hideMark/>
          </w:tcPr>
          <w:p w14:paraId="01C781A1" w14:textId="77777777" w:rsidR="00762494" w:rsidRPr="00762494" w:rsidRDefault="00762494" w:rsidP="00762494">
            <w:pPr>
              <w:spacing w:after="20"/>
              <w:ind w:right="-1"/>
              <w:jc w:val="right"/>
              <w:rPr>
                <w:b/>
                <w:sz w:val="18"/>
                <w:szCs w:val="18"/>
              </w:rPr>
            </w:pPr>
            <w:r w:rsidRPr="00762494">
              <w:rPr>
                <w:b/>
                <w:sz w:val="20"/>
                <w:szCs w:val="20"/>
              </w:rPr>
              <w:t>747,0</w:t>
            </w:r>
          </w:p>
        </w:tc>
        <w:tc>
          <w:tcPr>
            <w:tcW w:w="1215" w:type="dxa"/>
            <w:tcBorders>
              <w:top w:val="single" w:sz="8" w:space="0" w:color="auto"/>
              <w:left w:val="nil"/>
              <w:bottom w:val="nil"/>
              <w:right w:val="nil"/>
            </w:tcBorders>
            <w:vAlign w:val="bottom"/>
            <w:hideMark/>
          </w:tcPr>
          <w:p w14:paraId="5DC4B7DB" w14:textId="77777777" w:rsidR="00762494" w:rsidRPr="00762494" w:rsidRDefault="00762494" w:rsidP="00762494">
            <w:pPr>
              <w:jc w:val="right"/>
              <w:rPr>
                <w:b/>
                <w:sz w:val="18"/>
                <w:szCs w:val="18"/>
              </w:rPr>
            </w:pPr>
            <w:r w:rsidRPr="00762494">
              <w:rPr>
                <w:b/>
                <w:sz w:val="20"/>
                <w:szCs w:val="20"/>
              </w:rPr>
              <w:t>100</w:t>
            </w:r>
          </w:p>
        </w:tc>
        <w:tc>
          <w:tcPr>
            <w:tcW w:w="1305" w:type="dxa"/>
            <w:tcBorders>
              <w:top w:val="single" w:sz="8" w:space="0" w:color="auto"/>
              <w:left w:val="nil"/>
              <w:bottom w:val="nil"/>
              <w:right w:val="nil"/>
            </w:tcBorders>
            <w:vAlign w:val="bottom"/>
            <w:hideMark/>
          </w:tcPr>
          <w:p w14:paraId="5ECE3981" w14:textId="77777777" w:rsidR="00762494" w:rsidRPr="00762494" w:rsidRDefault="00762494" w:rsidP="00762494">
            <w:pPr>
              <w:jc w:val="right"/>
              <w:rPr>
                <w:b/>
                <w:sz w:val="18"/>
                <w:szCs w:val="18"/>
              </w:rPr>
            </w:pPr>
            <w:r w:rsidRPr="00762494">
              <w:rPr>
                <w:b/>
                <w:sz w:val="20"/>
                <w:szCs w:val="20"/>
              </w:rPr>
              <w:t>100</w:t>
            </w:r>
          </w:p>
        </w:tc>
      </w:tr>
      <w:tr w:rsidR="00762494" w:rsidRPr="00762494" w14:paraId="2CCB1CFD" w14:textId="77777777" w:rsidTr="00762494">
        <w:trPr>
          <w:jc w:val="center"/>
        </w:trPr>
        <w:tc>
          <w:tcPr>
            <w:tcW w:w="4320" w:type="dxa"/>
            <w:tcBorders>
              <w:top w:val="nil"/>
              <w:left w:val="nil"/>
              <w:bottom w:val="nil"/>
              <w:right w:val="nil"/>
            </w:tcBorders>
            <w:vAlign w:val="bottom"/>
            <w:hideMark/>
          </w:tcPr>
          <w:p w14:paraId="77B9F35F" w14:textId="77777777" w:rsidR="00762494" w:rsidRPr="00762494" w:rsidRDefault="00762494" w:rsidP="00762494">
            <w:pPr>
              <w:shd w:val="clear" w:color="auto" w:fill="FFFFFF"/>
              <w:spacing w:before="20" w:after="20"/>
              <w:ind w:left="170" w:hanging="113"/>
              <w:rPr>
                <w:sz w:val="20"/>
                <w:szCs w:val="20"/>
              </w:rPr>
            </w:pPr>
            <w:r w:rsidRPr="00762494">
              <w:rPr>
                <w:sz w:val="20"/>
                <w:szCs w:val="20"/>
                <w:lang w:val="ky-KG"/>
              </w:rPr>
              <w:t xml:space="preserve">Айыл чарбасы, токой чарбасы жана балык уулоочулук </w:t>
            </w:r>
          </w:p>
        </w:tc>
        <w:tc>
          <w:tcPr>
            <w:tcW w:w="1350" w:type="dxa"/>
            <w:tcBorders>
              <w:top w:val="nil"/>
              <w:left w:val="nil"/>
              <w:bottom w:val="nil"/>
              <w:right w:val="nil"/>
            </w:tcBorders>
            <w:vAlign w:val="bottom"/>
            <w:hideMark/>
          </w:tcPr>
          <w:p w14:paraId="33BA8BBC" w14:textId="77777777" w:rsidR="00762494" w:rsidRPr="00762494" w:rsidRDefault="00762494" w:rsidP="00762494">
            <w:pPr>
              <w:jc w:val="right"/>
              <w:rPr>
                <w:sz w:val="18"/>
                <w:szCs w:val="18"/>
              </w:rPr>
            </w:pPr>
            <w:r w:rsidRPr="00762494">
              <w:rPr>
                <w:sz w:val="20"/>
                <w:szCs w:val="20"/>
              </w:rPr>
              <w:t>0,3</w:t>
            </w:r>
          </w:p>
        </w:tc>
        <w:tc>
          <w:tcPr>
            <w:tcW w:w="1350" w:type="dxa"/>
            <w:tcBorders>
              <w:top w:val="nil"/>
              <w:left w:val="nil"/>
              <w:bottom w:val="nil"/>
              <w:right w:val="nil"/>
            </w:tcBorders>
            <w:vAlign w:val="bottom"/>
            <w:hideMark/>
          </w:tcPr>
          <w:p w14:paraId="168F6778" w14:textId="77777777" w:rsidR="00762494" w:rsidRPr="00762494" w:rsidRDefault="00762494" w:rsidP="00762494">
            <w:pPr>
              <w:jc w:val="right"/>
              <w:rPr>
                <w:sz w:val="18"/>
                <w:szCs w:val="18"/>
              </w:rPr>
            </w:pPr>
            <w:r w:rsidRPr="00762494">
              <w:rPr>
                <w:sz w:val="20"/>
                <w:szCs w:val="20"/>
              </w:rPr>
              <w:t>0,9</w:t>
            </w:r>
          </w:p>
        </w:tc>
        <w:tc>
          <w:tcPr>
            <w:tcW w:w="1215" w:type="dxa"/>
            <w:tcBorders>
              <w:top w:val="nil"/>
              <w:left w:val="nil"/>
              <w:bottom w:val="nil"/>
              <w:right w:val="nil"/>
            </w:tcBorders>
            <w:vAlign w:val="bottom"/>
            <w:hideMark/>
          </w:tcPr>
          <w:p w14:paraId="1681149A" w14:textId="77777777" w:rsidR="00762494" w:rsidRPr="00762494" w:rsidRDefault="00762494" w:rsidP="00762494">
            <w:pPr>
              <w:jc w:val="right"/>
              <w:rPr>
                <w:sz w:val="18"/>
                <w:szCs w:val="18"/>
              </w:rPr>
            </w:pPr>
            <w:r w:rsidRPr="00762494">
              <w:rPr>
                <w:sz w:val="20"/>
                <w:szCs w:val="20"/>
              </w:rPr>
              <w:t>0,1</w:t>
            </w:r>
          </w:p>
        </w:tc>
        <w:tc>
          <w:tcPr>
            <w:tcW w:w="1305" w:type="dxa"/>
            <w:tcBorders>
              <w:top w:val="nil"/>
              <w:left w:val="nil"/>
              <w:bottom w:val="nil"/>
              <w:right w:val="nil"/>
            </w:tcBorders>
            <w:vAlign w:val="bottom"/>
            <w:hideMark/>
          </w:tcPr>
          <w:p w14:paraId="71001FA6" w14:textId="77777777" w:rsidR="00762494" w:rsidRPr="00762494" w:rsidRDefault="00762494" w:rsidP="00762494">
            <w:pPr>
              <w:jc w:val="right"/>
              <w:rPr>
                <w:sz w:val="18"/>
                <w:szCs w:val="18"/>
              </w:rPr>
            </w:pPr>
            <w:r w:rsidRPr="00762494">
              <w:rPr>
                <w:sz w:val="20"/>
                <w:szCs w:val="20"/>
              </w:rPr>
              <w:t>0,1</w:t>
            </w:r>
          </w:p>
        </w:tc>
      </w:tr>
      <w:tr w:rsidR="00762494" w:rsidRPr="00762494" w14:paraId="4EFFD281" w14:textId="77777777" w:rsidTr="00762494">
        <w:trPr>
          <w:jc w:val="center"/>
        </w:trPr>
        <w:tc>
          <w:tcPr>
            <w:tcW w:w="4320" w:type="dxa"/>
            <w:tcBorders>
              <w:top w:val="nil"/>
              <w:left w:val="nil"/>
              <w:bottom w:val="nil"/>
              <w:right w:val="nil"/>
            </w:tcBorders>
            <w:vAlign w:val="bottom"/>
            <w:hideMark/>
          </w:tcPr>
          <w:p w14:paraId="0723EF27" w14:textId="77777777" w:rsidR="00762494" w:rsidRPr="00762494" w:rsidRDefault="00762494" w:rsidP="00762494">
            <w:pPr>
              <w:shd w:val="clear" w:color="auto" w:fill="FFFFFF"/>
              <w:spacing w:before="20" w:after="20"/>
              <w:ind w:left="170" w:hanging="113"/>
              <w:rPr>
                <w:sz w:val="20"/>
                <w:szCs w:val="20"/>
              </w:rPr>
            </w:pPr>
            <w:r w:rsidRPr="00762494">
              <w:rPr>
                <w:sz w:val="20"/>
                <w:szCs w:val="20"/>
                <w:lang w:val="ky-KG"/>
              </w:rPr>
              <w:t xml:space="preserve">Пайдалуу кендерди казуу </w:t>
            </w:r>
          </w:p>
        </w:tc>
        <w:tc>
          <w:tcPr>
            <w:tcW w:w="1350" w:type="dxa"/>
            <w:tcBorders>
              <w:top w:val="nil"/>
              <w:left w:val="nil"/>
              <w:bottom w:val="nil"/>
              <w:right w:val="nil"/>
            </w:tcBorders>
            <w:vAlign w:val="bottom"/>
            <w:hideMark/>
          </w:tcPr>
          <w:p w14:paraId="089A6B76" w14:textId="77777777" w:rsidR="00762494" w:rsidRPr="00762494" w:rsidRDefault="00762494" w:rsidP="00762494">
            <w:pPr>
              <w:jc w:val="right"/>
              <w:rPr>
                <w:sz w:val="18"/>
                <w:szCs w:val="18"/>
              </w:rPr>
            </w:pPr>
            <w:r w:rsidRPr="00762494">
              <w:rPr>
                <w:sz w:val="20"/>
                <w:szCs w:val="20"/>
              </w:rPr>
              <w:t>112,7</w:t>
            </w:r>
          </w:p>
        </w:tc>
        <w:tc>
          <w:tcPr>
            <w:tcW w:w="1350" w:type="dxa"/>
            <w:tcBorders>
              <w:top w:val="nil"/>
              <w:left w:val="nil"/>
              <w:bottom w:val="nil"/>
              <w:right w:val="nil"/>
            </w:tcBorders>
            <w:vAlign w:val="bottom"/>
            <w:hideMark/>
          </w:tcPr>
          <w:p w14:paraId="27193B80" w14:textId="77777777" w:rsidR="00762494" w:rsidRPr="00762494" w:rsidRDefault="00762494" w:rsidP="00762494">
            <w:pPr>
              <w:jc w:val="right"/>
              <w:rPr>
                <w:sz w:val="18"/>
                <w:szCs w:val="18"/>
              </w:rPr>
            </w:pPr>
            <w:r w:rsidRPr="00762494">
              <w:rPr>
                <w:sz w:val="20"/>
                <w:szCs w:val="20"/>
              </w:rPr>
              <w:t>93,5</w:t>
            </w:r>
          </w:p>
        </w:tc>
        <w:tc>
          <w:tcPr>
            <w:tcW w:w="1215" w:type="dxa"/>
            <w:tcBorders>
              <w:top w:val="nil"/>
              <w:left w:val="nil"/>
              <w:bottom w:val="nil"/>
              <w:right w:val="nil"/>
            </w:tcBorders>
            <w:vAlign w:val="bottom"/>
            <w:hideMark/>
          </w:tcPr>
          <w:p w14:paraId="0E0C68BB" w14:textId="77777777" w:rsidR="00762494" w:rsidRPr="00762494" w:rsidRDefault="00762494" w:rsidP="00762494">
            <w:pPr>
              <w:jc w:val="right"/>
              <w:rPr>
                <w:sz w:val="18"/>
                <w:szCs w:val="18"/>
              </w:rPr>
            </w:pPr>
            <w:r w:rsidRPr="00762494">
              <w:rPr>
                <w:sz w:val="20"/>
                <w:szCs w:val="20"/>
              </w:rPr>
              <w:t>17,2</w:t>
            </w:r>
          </w:p>
        </w:tc>
        <w:tc>
          <w:tcPr>
            <w:tcW w:w="1305" w:type="dxa"/>
            <w:tcBorders>
              <w:top w:val="nil"/>
              <w:left w:val="nil"/>
              <w:bottom w:val="nil"/>
              <w:right w:val="nil"/>
            </w:tcBorders>
            <w:vAlign w:val="bottom"/>
            <w:hideMark/>
          </w:tcPr>
          <w:p w14:paraId="0D1A8F80" w14:textId="77777777" w:rsidR="00762494" w:rsidRPr="00762494" w:rsidRDefault="00762494" w:rsidP="00762494">
            <w:pPr>
              <w:jc w:val="right"/>
              <w:rPr>
                <w:sz w:val="18"/>
                <w:szCs w:val="18"/>
              </w:rPr>
            </w:pPr>
            <w:r w:rsidRPr="00762494">
              <w:rPr>
                <w:sz w:val="20"/>
                <w:szCs w:val="20"/>
              </w:rPr>
              <w:t>12,5</w:t>
            </w:r>
          </w:p>
        </w:tc>
      </w:tr>
      <w:tr w:rsidR="00762494" w:rsidRPr="00762494" w14:paraId="400F2F90" w14:textId="77777777" w:rsidTr="00762494">
        <w:trPr>
          <w:jc w:val="center"/>
        </w:trPr>
        <w:tc>
          <w:tcPr>
            <w:tcW w:w="4320" w:type="dxa"/>
            <w:tcBorders>
              <w:top w:val="nil"/>
              <w:left w:val="nil"/>
              <w:bottom w:val="nil"/>
              <w:right w:val="nil"/>
            </w:tcBorders>
            <w:vAlign w:val="bottom"/>
            <w:hideMark/>
          </w:tcPr>
          <w:p w14:paraId="473B70C3" w14:textId="77777777" w:rsidR="00762494" w:rsidRPr="00762494" w:rsidRDefault="00762494" w:rsidP="00762494">
            <w:pPr>
              <w:shd w:val="clear" w:color="auto" w:fill="FFFFFF"/>
              <w:spacing w:before="20" w:after="20"/>
              <w:ind w:left="170" w:hanging="113"/>
              <w:rPr>
                <w:sz w:val="20"/>
                <w:szCs w:val="20"/>
              </w:rPr>
            </w:pPr>
            <w:r w:rsidRPr="00762494">
              <w:rPr>
                <w:sz w:val="20"/>
                <w:szCs w:val="20"/>
                <w:lang w:val="ky-KG"/>
              </w:rPr>
              <w:t xml:space="preserve">Иштетүү өндүрүшү </w:t>
            </w:r>
          </w:p>
        </w:tc>
        <w:tc>
          <w:tcPr>
            <w:tcW w:w="1350" w:type="dxa"/>
            <w:tcBorders>
              <w:top w:val="nil"/>
              <w:left w:val="nil"/>
              <w:bottom w:val="nil"/>
              <w:right w:val="nil"/>
            </w:tcBorders>
            <w:vAlign w:val="bottom"/>
            <w:hideMark/>
          </w:tcPr>
          <w:p w14:paraId="4E61B0C5" w14:textId="77777777" w:rsidR="00762494" w:rsidRPr="00762494" w:rsidRDefault="00762494" w:rsidP="00762494">
            <w:pPr>
              <w:jc w:val="right"/>
              <w:rPr>
                <w:sz w:val="18"/>
                <w:szCs w:val="18"/>
              </w:rPr>
            </w:pPr>
            <w:r w:rsidRPr="00762494">
              <w:rPr>
                <w:sz w:val="20"/>
                <w:szCs w:val="20"/>
              </w:rPr>
              <w:t>202,3</w:t>
            </w:r>
          </w:p>
        </w:tc>
        <w:tc>
          <w:tcPr>
            <w:tcW w:w="1350" w:type="dxa"/>
            <w:tcBorders>
              <w:top w:val="nil"/>
              <w:left w:val="nil"/>
              <w:bottom w:val="nil"/>
              <w:right w:val="nil"/>
            </w:tcBorders>
            <w:vAlign w:val="bottom"/>
            <w:hideMark/>
          </w:tcPr>
          <w:p w14:paraId="14C75DCB" w14:textId="77777777" w:rsidR="00762494" w:rsidRPr="00762494" w:rsidRDefault="00762494" w:rsidP="00762494">
            <w:pPr>
              <w:jc w:val="right"/>
              <w:rPr>
                <w:sz w:val="18"/>
                <w:szCs w:val="18"/>
              </w:rPr>
            </w:pPr>
            <w:r w:rsidRPr="00762494">
              <w:rPr>
                <w:sz w:val="20"/>
                <w:szCs w:val="20"/>
              </w:rPr>
              <w:t>281,9</w:t>
            </w:r>
          </w:p>
        </w:tc>
        <w:tc>
          <w:tcPr>
            <w:tcW w:w="1215" w:type="dxa"/>
            <w:tcBorders>
              <w:top w:val="nil"/>
              <w:left w:val="nil"/>
              <w:bottom w:val="nil"/>
              <w:right w:val="nil"/>
            </w:tcBorders>
            <w:vAlign w:val="bottom"/>
            <w:hideMark/>
          </w:tcPr>
          <w:p w14:paraId="3F66019F" w14:textId="77777777" w:rsidR="00762494" w:rsidRPr="00762494" w:rsidRDefault="00762494" w:rsidP="00762494">
            <w:pPr>
              <w:jc w:val="right"/>
              <w:rPr>
                <w:sz w:val="18"/>
                <w:szCs w:val="18"/>
              </w:rPr>
            </w:pPr>
            <w:r w:rsidRPr="00762494">
              <w:rPr>
                <w:sz w:val="20"/>
                <w:szCs w:val="20"/>
              </w:rPr>
              <w:t>30,9</w:t>
            </w:r>
          </w:p>
        </w:tc>
        <w:tc>
          <w:tcPr>
            <w:tcW w:w="1305" w:type="dxa"/>
            <w:tcBorders>
              <w:top w:val="nil"/>
              <w:left w:val="nil"/>
              <w:bottom w:val="nil"/>
              <w:right w:val="nil"/>
            </w:tcBorders>
            <w:vAlign w:val="bottom"/>
            <w:hideMark/>
          </w:tcPr>
          <w:p w14:paraId="4759188A" w14:textId="77777777" w:rsidR="00762494" w:rsidRPr="00762494" w:rsidRDefault="00762494" w:rsidP="00762494">
            <w:pPr>
              <w:jc w:val="right"/>
              <w:rPr>
                <w:sz w:val="18"/>
                <w:szCs w:val="18"/>
              </w:rPr>
            </w:pPr>
            <w:r w:rsidRPr="00762494">
              <w:rPr>
                <w:sz w:val="20"/>
                <w:szCs w:val="20"/>
              </w:rPr>
              <w:t>37,7</w:t>
            </w:r>
          </w:p>
        </w:tc>
      </w:tr>
      <w:tr w:rsidR="00762494" w:rsidRPr="00762494" w14:paraId="2EE735BD" w14:textId="77777777" w:rsidTr="00762494">
        <w:trPr>
          <w:jc w:val="center"/>
        </w:trPr>
        <w:tc>
          <w:tcPr>
            <w:tcW w:w="4320" w:type="dxa"/>
            <w:tcBorders>
              <w:top w:val="nil"/>
              <w:left w:val="nil"/>
              <w:bottom w:val="nil"/>
              <w:right w:val="nil"/>
            </w:tcBorders>
            <w:vAlign w:val="bottom"/>
            <w:hideMark/>
          </w:tcPr>
          <w:p w14:paraId="21A08174" w14:textId="77777777" w:rsidR="00762494" w:rsidRPr="00762494" w:rsidRDefault="00762494" w:rsidP="00762494">
            <w:pPr>
              <w:shd w:val="clear" w:color="auto" w:fill="FFFFFF"/>
              <w:spacing w:before="20" w:after="20"/>
              <w:ind w:left="170" w:hanging="113"/>
              <w:rPr>
                <w:sz w:val="20"/>
                <w:szCs w:val="20"/>
              </w:rPr>
            </w:pPr>
            <w:r w:rsidRPr="00762494">
              <w:rPr>
                <w:sz w:val="20"/>
                <w:szCs w:val="20"/>
                <w:lang w:val="ky-KG"/>
              </w:rPr>
              <w:t xml:space="preserve">Электр энергия, газ, буу жана кондицияланган аба менен камсыздоо (жабдуу) </w:t>
            </w:r>
          </w:p>
        </w:tc>
        <w:tc>
          <w:tcPr>
            <w:tcW w:w="1350" w:type="dxa"/>
            <w:tcBorders>
              <w:top w:val="nil"/>
              <w:left w:val="nil"/>
              <w:bottom w:val="nil"/>
              <w:right w:val="nil"/>
            </w:tcBorders>
            <w:vAlign w:val="bottom"/>
            <w:hideMark/>
          </w:tcPr>
          <w:p w14:paraId="25930653" w14:textId="77777777" w:rsidR="00762494" w:rsidRPr="00762494" w:rsidRDefault="00762494" w:rsidP="00762494">
            <w:pPr>
              <w:jc w:val="right"/>
              <w:rPr>
                <w:sz w:val="18"/>
                <w:szCs w:val="18"/>
              </w:rPr>
            </w:pPr>
            <w:r w:rsidRPr="00762494">
              <w:rPr>
                <w:sz w:val="20"/>
                <w:szCs w:val="20"/>
              </w:rPr>
              <w:t>0,3</w:t>
            </w:r>
          </w:p>
        </w:tc>
        <w:tc>
          <w:tcPr>
            <w:tcW w:w="1350" w:type="dxa"/>
            <w:tcBorders>
              <w:top w:val="nil"/>
              <w:left w:val="nil"/>
              <w:bottom w:val="nil"/>
              <w:right w:val="nil"/>
            </w:tcBorders>
            <w:vAlign w:val="bottom"/>
            <w:hideMark/>
          </w:tcPr>
          <w:p w14:paraId="14666710" w14:textId="77777777" w:rsidR="00762494" w:rsidRPr="00762494" w:rsidRDefault="00762494" w:rsidP="00762494">
            <w:pPr>
              <w:jc w:val="right"/>
              <w:rPr>
                <w:sz w:val="18"/>
                <w:szCs w:val="18"/>
              </w:rPr>
            </w:pPr>
            <w:r w:rsidRPr="00762494">
              <w:rPr>
                <w:sz w:val="20"/>
                <w:szCs w:val="20"/>
              </w:rPr>
              <w:t>5,8</w:t>
            </w:r>
          </w:p>
        </w:tc>
        <w:tc>
          <w:tcPr>
            <w:tcW w:w="1215" w:type="dxa"/>
            <w:tcBorders>
              <w:top w:val="nil"/>
              <w:left w:val="nil"/>
              <w:bottom w:val="nil"/>
              <w:right w:val="nil"/>
            </w:tcBorders>
            <w:vAlign w:val="bottom"/>
            <w:hideMark/>
          </w:tcPr>
          <w:p w14:paraId="378C7A2C" w14:textId="77777777" w:rsidR="00762494" w:rsidRPr="00762494" w:rsidRDefault="00762494" w:rsidP="00762494">
            <w:pPr>
              <w:jc w:val="right"/>
              <w:rPr>
                <w:sz w:val="18"/>
                <w:szCs w:val="18"/>
              </w:rPr>
            </w:pPr>
            <w:r w:rsidRPr="00762494">
              <w:rPr>
                <w:sz w:val="20"/>
                <w:szCs w:val="20"/>
              </w:rPr>
              <w:t>0,1</w:t>
            </w:r>
          </w:p>
        </w:tc>
        <w:tc>
          <w:tcPr>
            <w:tcW w:w="1305" w:type="dxa"/>
            <w:tcBorders>
              <w:top w:val="nil"/>
              <w:left w:val="nil"/>
              <w:bottom w:val="nil"/>
              <w:right w:val="nil"/>
            </w:tcBorders>
            <w:vAlign w:val="bottom"/>
            <w:hideMark/>
          </w:tcPr>
          <w:p w14:paraId="2337CE04" w14:textId="77777777" w:rsidR="00762494" w:rsidRPr="00762494" w:rsidRDefault="00762494" w:rsidP="00762494">
            <w:pPr>
              <w:jc w:val="right"/>
              <w:rPr>
                <w:sz w:val="18"/>
                <w:szCs w:val="18"/>
              </w:rPr>
            </w:pPr>
            <w:r w:rsidRPr="00762494">
              <w:rPr>
                <w:sz w:val="20"/>
                <w:szCs w:val="20"/>
              </w:rPr>
              <w:t>0,8</w:t>
            </w:r>
          </w:p>
        </w:tc>
      </w:tr>
      <w:tr w:rsidR="00762494" w:rsidRPr="00762494" w14:paraId="07C54F43" w14:textId="77777777" w:rsidTr="00762494">
        <w:trPr>
          <w:jc w:val="center"/>
        </w:trPr>
        <w:tc>
          <w:tcPr>
            <w:tcW w:w="4320" w:type="dxa"/>
            <w:tcBorders>
              <w:top w:val="nil"/>
              <w:left w:val="nil"/>
              <w:bottom w:val="nil"/>
              <w:right w:val="nil"/>
            </w:tcBorders>
            <w:vAlign w:val="bottom"/>
            <w:hideMark/>
          </w:tcPr>
          <w:p w14:paraId="770555AB" w14:textId="77777777" w:rsidR="00762494" w:rsidRPr="00762494" w:rsidRDefault="00762494" w:rsidP="00762494">
            <w:pPr>
              <w:shd w:val="clear" w:color="auto" w:fill="FFFFFF"/>
              <w:spacing w:before="20" w:after="20"/>
              <w:ind w:left="170" w:hanging="113"/>
              <w:rPr>
                <w:sz w:val="20"/>
                <w:szCs w:val="20"/>
                <w:lang w:val="ky-KG"/>
              </w:rPr>
            </w:pPr>
            <w:r w:rsidRPr="00762494">
              <w:rPr>
                <w:sz w:val="20"/>
                <w:szCs w:val="20"/>
                <w:lang w:val="ky-KG"/>
              </w:rPr>
              <w:t xml:space="preserve">Суу менен жабдуу, тазалоо, калдыктарды иштетүү жана кайра пайдалануучу чийки затты алуу </w:t>
            </w:r>
          </w:p>
        </w:tc>
        <w:tc>
          <w:tcPr>
            <w:tcW w:w="1350" w:type="dxa"/>
            <w:tcBorders>
              <w:top w:val="nil"/>
              <w:left w:val="nil"/>
              <w:bottom w:val="nil"/>
              <w:right w:val="nil"/>
            </w:tcBorders>
            <w:vAlign w:val="bottom"/>
            <w:hideMark/>
          </w:tcPr>
          <w:p w14:paraId="22B4824D" w14:textId="77777777" w:rsidR="00762494" w:rsidRPr="00762494" w:rsidRDefault="00762494" w:rsidP="00762494">
            <w:pPr>
              <w:jc w:val="right"/>
              <w:rPr>
                <w:sz w:val="18"/>
                <w:szCs w:val="18"/>
              </w:rPr>
            </w:pPr>
            <w:r w:rsidRPr="00762494">
              <w:rPr>
                <w:sz w:val="20"/>
                <w:szCs w:val="20"/>
              </w:rPr>
              <w:t>0,0</w:t>
            </w:r>
          </w:p>
        </w:tc>
        <w:tc>
          <w:tcPr>
            <w:tcW w:w="1350" w:type="dxa"/>
            <w:tcBorders>
              <w:top w:val="nil"/>
              <w:left w:val="nil"/>
              <w:bottom w:val="nil"/>
              <w:right w:val="nil"/>
            </w:tcBorders>
            <w:vAlign w:val="bottom"/>
            <w:hideMark/>
          </w:tcPr>
          <w:p w14:paraId="01F77D26" w14:textId="77777777" w:rsidR="00762494" w:rsidRPr="00762494" w:rsidRDefault="00762494" w:rsidP="00762494">
            <w:pPr>
              <w:jc w:val="right"/>
              <w:rPr>
                <w:sz w:val="18"/>
                <w:szCs w:val="18"/>
              </w:rPr>
            </w:pPr>
            <w:r w:rsidRPr="00762494">
              <w:rPr>
                <w:sz w:val="20"/>
                <w:szCs w:val="20"/>
              </w:rPr>
              <w:t>0,0</w:t>
            </w:r>
          </w:p>
        </w:tc>
        <w:tc>
          <w:tcPr>
            <w:tcW w:w="1215" w:type="dxa"/>
            <w:tcBorders>
              <w:top w:val="nil"/>
              <w:left w:val="nil"/>
              <w:bottom w:val="nil"/>
              <w:right w:val="nil"/>
            </w:tcBorders>
            <w:vAlign w:val="bottom"/>
            <w:hideMark/>
          </w:tcPr>
          <w:p w14:paraId="0E88BEA0" w14:textId="77777777" w:rsidR="00762494" w:rsidRPr="00762494" w:rsidRDefault="00762494" w:rsidP="00762494">
            <w:pPr>
              <w:jc w:val="right"/>
              <w:rPr>
                <w:sz w:val="18"/>
                <w:szCs w:val="18"/>
              </w:rPr>
            </w:pPr>
            <w:r w:rsidRPr="00762494">
              <w:rPr>
                <w:sz w:val="20"/>
                <w:szCs w:val="20"/>
              </w:rPr>
              <w:t>0,0</w:t>
            </w:r>
          </w:p>
        </w:tc>
        <w:tc>
          <w:tcPr>
            <w:tcW w:w="1305" w:type="dxa"/>
            <w:tcBorders>
              <w:top w:val="nil"/>
              <w:left w:val="nil"/>
              <w:bottom w:val="nil"/>
              <w:right w:val="nil"/>
            </w:tcBorders>
            <w:vAlign w:val="bottom"/>
            <w:hideMark/>
          </w:tcPr>
          <w:p w14:paraId="2F05ACDC" w14:textId="77777777" w:rsidR="00762494" w:rsidRPr="00762494" w:rsidRDefault="00762494" w:rsidP="00762494">
            <w:pPr>
              <w:jc w:val="right"/>
              <w:rPr>
                <w:sz w:val="18"/>
                <w:szCs w:val="18"/>
              </w:rPr>
            </w:pPr>
            <w:r w:rsidRPr="00762494">
              <w:rPr>
                <w:sz w:val="20"/>
                <w:szCs w:val="20"/>
              </w:rPr>
              <w:t>0,0</w:t>
            </w:r>
          </w:p>
        </w:tc>
      </w:tr>
      <w:tr w:rsidR="00762494" w:rsidRPr="00762494" w14:paraId="25341361" w14:textId="77777777" w:rsidTr="00762494">
        <w:trPr>
          <w:jc w:val="center"/>
        </w:trPr>
        <w:tc>
          <w:tcPr>
            <w:tcW w:w="4320" w:type="dxa"/>
            <w:tcBorders>
              <w:top w:val="nil"/>
              <w:left w:val="nil"/>
              <w:bottom w:val="nil"/>
              <w:right w:val="nil"/>
            </w:tcBorders>
            <w:vAlign w:val="bottom"/>
            <w:hideMark/>
          </w:tcPr>
          <w:p w14:paraId="377E80ED" w14:textId="77777777" w:rsidR="00762494" w:rsidRPr="00762494" w:rsidRDefault="00762494" w:rsidP="00762494">
            <w:pPr>
              <w:shd w:val="clear" w:color="auto" w:fill="FFFFFF"/>
              <w:spacing w:before="20" w:after="20"/>
              <w:ind w:left="170" w:hanging="113"/>
              <w:rPr>
                <w:sz w:val="20"/>
                <w:szCs w:val="20"/>
                <w:lang w:val="ky-KG"/>
              </w:rPr>
            </w:pPr>
            <w:r w:rsidRPr="00762494">
              <w:rPr>
                <w:sz w:val="20"/>
                <w:szCs w:val="20"/>
                <w:lang w:val="ky-KG"/>
              </w:rPr>
              <w:t>Курулуш</w:t>
            </w:r>
          </w:p>
        </w:tc>
        <w:tc>
          <w:tcPr>
            <w:tcW w:w="1350" w:type="dxa"/>
            <w:tcBorders>
              <w:top w:val="nil"/>
              <w:left w:val="nil"/>
              <w:bottom w:val="nil"/>
              <w:right w:val="nil"/>
            </w:tcBorders>
            <w:vAlign w:val="bottom"/>
            <w:hideMark/>
          </w:tcPr>
          <w:p w14:paraId="0B24D7CC" w14:textId="77777777" w:rsidR="00762494" w:rsidRPr="00762494" w:rsidRDefault="00762494" w:rsidP="00762494">
            <w:pPr>
              <w:widowControl w:val="0"/>
              <w:tabs>
                <w:tab w:val="center" w:pos="4153"/>
                <w:tab w:val="right" w:pos="8306"/>
              </w:tabs>
              <w:spacing w:before="20" w:after="20"/>
              <w:ind w:right="-1"/>
              <w:jc w:val="right"/>
              <w:rPr>
                <w:sz w:val="18"/>
                <w:szCs w:val="18"/>
              </w:rPr>
            </w:pPr>
            <w:r w:rsidRPr="00762494">
              <w:rPr>
                <w:sz w:val="20"/>
                <w:szCs w:val="20"/>
              </w:rPr>
              <w:t>23,7</w:t>
            </w:r>
          </w:p>
        </w:tc>
        <w:tc>
          <w:tcPr>
            <w:tcW w:w="1350" w:type="dxa"/>
            <w:tcBorders>
              <w:top w:val="nil"/>
              <w:left w:val="nil"/>
              <w:bottom w:val="nil"/>
              <w:right w:val="nil"/>
            </w:tcBorders>
            <w:vAlign w:val="bottom"/>
            <w:hideMark/>
          </w:tcPr>
          <w:p w14:paraId="1F775C77" w14:textId="77777777" w:rsidR="00762494" w:rsidRPr="00762494" w:rsidRDefault="00762494" w:rsidP="00762494">
            <w:pPr>
              <w:widowControl w:val="0"/>
              <w:tabs>
                <w:tab w:val="center" w:pos="4153"/>
                <w:tab w:val="right" w:pos="8306"/>
              </w:tabs>
              <w:spacing w:before="20" w:after="20"/>
              <w:ind w:right="-1"/>
              <w:jc w:val="right"/>
              <w:rPr>
                <w:sz w:val="18"/>
                <w:szCs w:val="18"/>
              </w:rPr>
            </w:pPr>
            <w:r w:rsidRPr="00762494">
              <w:rPr>
                <w:sz w:val="20"/>
                <w:szCs w:val="20"/>
              </w:rPr>
              <w:t>3,5</w:t>
            </w:r>
          </w:p>
        </w:tc>
        <w:tc>
          <w:tcPr>
            <w:tcW w:w="1215" w:type="dxa"/>
            <w:tcBorders>
              <w:top w:val="nil"/>
              <w:left w:val="nil"/>
              <w:bottom w:val="nil"/>
              <w:right w:val="nil"/>
            </w:tcBorders>
            <w:vAlign w:val="bottom"/>
            <w:hideMark/>
          </w:tcPr>
          <w:p w14:paraId="41231347" w14:textId="77777777" w:rsidR="00762494" w:rsidRPr="00762494" w:rsidRDefault="00762494" w:rsidP="00762494">
            <w:pPr>
              <w:jc w:val="right"/>
              <w:rPr>
                <w:sz w:val="18"/>
                <w:szCs w:val="18"/>
              </w:rPr>
            </w:pPr>
            <w:r w:rsidRPr="00762494">
              <w:rPr>
                <w:sz w:val="20"/>
                <w:szCs w:val="20"/>
              </w:rPr>
              <w:t>3,6</w:t>
            </w:r>
          </w:p>
        </w:tc>
        <w:tc>
          <w:tcPr>
            <w:tcW w:w="1305" w:type="dxa"/>
            <w:tcBorders>
              <w:top w:val="nil"/>
              <w:left w:val="nil"/>
              <w:bottom w:val="nil"/>
              <w:right w:val="nil"/>
            </w:tcBorders>
            <w:vAlign w:val="bottom"/>
            <w:hideMark/>
          </w:tcPr>
          <w:p w14:paraId="79A760A8" w14:textId="77777777" w:rsidR="00762494" w:rsidRPr="00762494" w:rsidRDefault="00762494" w:rsidP="00762494">
            <w:pPr>
              <w:jc w:val="right"/>
              <w:rPr>
                <w:sz w:val="18"/>
                <w:szCs w:val="18"/>
              </w:rPr>
            </w:pPr>
            <w:r w:rsidRPr="00762494">
              <w:rPr>
                <w:sz w:val="20"/>
                <w:szCs w:val="20"/>
              </w:rPr>
              <w:t>0,5</w:t>
            </w:r>
          </w:p>
        </w:tc>
      </w:tr>
      <w:tr w:rsidR="00762494" w:rsidRPr="00762494" w14:paraId="7DE6A27D" w14:textId="77777777" w:rsidTr="00762494">
        <w:trPr>
          <w:jc w:val="center"/>
        </w:trPr>
        <w:tc>
          <w:tcPr>
            <w:tcW w:w="4320" w:type="dxa"/>
            <w:tcBorders>
              <w:top w:val="nil"/>
              <w:left w:val="nil"/>
              <w:bottom w:val="nil"/>
              <w:right w:val="nil"/>
            </w:tcBorders>
            <w:vAlign w:val="bottom"/>
            <w:hideMark/>
          </w:tcPr>
          <w:p w14:paraId="59D83DF0" w14:textId="77777777" w:rsidR="00762494" w:rsidRPr="00762494" w:rsidRDefault="00762494" w:rsidP="00762494">
            <w:pPr>
              <w:shd w:val="clear" w:color="auto" w:fill="FFFFFF"/>
              <w:spacing w:before="20" w:after="20"/>
              <w:ind w:left="170" w:hanging="113"/>
              <w:rPr>
                <w:sz w:val="20"/>
                <w:szCs w:val="20"/>
                <w:lang w:val="ky-KG"/>
              </w:rPr>
            </w:pPr>
            <w:r w:rsidRPr="00762494">
              <w:rPr>
                <w:sz w:val="20"/>
                <w:szCs w:val="20"/>
                <w:lang w:val="ky-KG"/>
              </w:rPr>
              <w:t xml:space="preserve">Дүң жана чекене соода; автоунааларды жана мотоциклдерди оңдоо </w:t>
            </w:r>
          </w:p>
        </w:tc>
        <w:tc>
          <w:tcPr>
            <w:tcW w:w="1350" w:type="dxa"/>
            <w:tcBorders>
              <w:top w:val="nil"/>
              <w:left w:val="nil"/>
              <w:bottom w:val="nil"/>
              <w:right w:val="nil"/>
            </w:tcBorders>
            <w:vAlign w:val="bottom"/>
            <w:hideMark/>
          </w:tcPr>
          <w:p w14:paraId="57CD07E3" w14:textId="77777777" w:rsidR="00762494" w:rsidRPr="00762494" w:rsidRDefault="00762494" w:rsidP="00762494">
            <w:pPr>
              <w:jc w:val="right"/>
              <w:rPr>
                <w:sz w:val="18"/>
                <w:szCs w:val="18"/>
              </w:rPr>
            </w:pPr>
            <w:r w:rsidRPr="00762494">
              <w:rPr>
                <w:sz w:val="20"/>
                <w:szCs w:val="20"/>
              </w:rPr>
              <w:t>114,9</w:t>
            </w:r>
          </w:p>
        </w:tc>
        <w:tc>
          <w:tcPr>
            <w:tcW w:w="1350" w:type="dxa"/>
            <w:tcBorders>
              <w:top w:val="nil"/>
              <w:left w:val="nil"/>
              <w:bottom w:val="nil"/>
              <w:right w:val="nil"/>
            </w:tcBorders>
            <w:vAlign w:val="bottom"/>
            <w:hideMark/>
          </w:tcPr>
          <w:p w14:paraId="6FB47849" w14:textId="77777777" w:rsidR="00762494" w:rsidRPr="00762494" w:rsidRDefault="00762494" w:rsidP="00762494">
            <w:pPr>
              <w:jc w:val="right"/>
              <w:rPr>
                <w:sz w:val="18"/>
                <w:szCs w:val="18"/>
              </w:rPr>
            </w:pPr>
            <w:r w:rsidRPr="00762494">
              <w:rPr>
                <w:sz w:val="20"/>
                <w:szCs w:val="20"/>
              </w:rPr>
              <w:t>158,5</w:t>
            </w:r>
          </w:p>
        </w:tc>
        <w:tc>
          <w:tcPr>
            <w:tcW w:w="1215" w:type="dxa"/>
            <w:tcBorders>
              <w:top w:val="nil"/>
              <w:left w:val="nil"/>
              <w:bottom w:val="nil"/>
              <w:right w:val="nil"/>
            </w:tcBorders>
            <w:vAlign w:val="bottom"/>
            <w:hideMark/>
          </w:tcPr>
          <w:p w14:paraId="79778D24" w14:textId="77777777" w:rsidR="00762494" w:rsidRPr="00762494" w:rsidRDefault="00762494" w:rsidP="00762494">
            <w:pPr>
              <w:jc w:val="right"/>
              <w:rPr>
                <w:sz w:val="18"/>
                <w:szCs w:val="18"/>
              </w:rPr>
            </w:pPr>
            <w:r w:rsidRPr="00762494">
              <w:rPr>
                <w:sz w:val="20"/>
                <w:szCs w:val="20"/>
              </w:rPr>
              <w:t>17,6</w:t>
            </w:r>
          </w:p>
        </w:tc>
        <w:tc>
          <w:tcPr>
            <w:tcW w:w="1305" w:type="dxa"/>
            <w:tcBorders>
              <w:top w:val="nil"/>
              <w:left w:val="nil"/>
              <w:bottom w:val="nil"/>
              <w:right w:val="nil"/>
            </w:tcBorders>
            <w:vAlign w:val="bottom"/>
            <w:hideMark/>
          </w:tcPr>
          <w:p w14:paraId="7A6E8B65" w14:textId="77777777" w:rsidR="00762494" w:rsidRPr="00762494" w:rsidRDefault="00762494" w:rsidP="00762494">
            <w:pPr>
              <w:jc w:val="right"/>
              <w:rPr>
                <w:sz w:val="18"/>
                <w:szCs w:val="18"/>
              </w:rPr>
            </w:pPr>
            <w:r w:rsidRPr="00762494">
              <w:rPr>
                <w:sz w:val="20"/>
                <w:szCs w:val="20"/>
              </w:rPr>
              <w:t>21,2</w:t>
            </w:r>
          </w:p>
        </w:tc>
      </w:tr>
      <w:tr w:rsidR="00762494" w:rsidRPr="00762494" w14:paraId="1A890320" w14:textId="77777777" w:rsidTr="00762494">
        <w:trPr>
          <w:jc w:val="center"/>
        </w:trPr>
        <w:tc>
          <w:tcPr>
            <w:tcW w:w="4320" w:type="dxa"/>
            <w:tcBorders>
              <w:top w:val="nil"/>
              <w:left w:val="nil"/>
              <w:bottom w:val="nil"/>
              <w:right w:val="nil"/>
            </w:tcBorders>
            <w:vAlign w:val="bottom"/>
            <w:hideMark/>
          </w:tcPr>
          <w:p w14:paraId="13F49EE8" w14:textId="77777777" w:rsidR="00762494" w:rsidRPr="00762494" w:rsidRDefault="00762494" w:rsidP="00762494">
            <w:pPr>
              <w:shd w:val="clear" w:color="auto" w:fill="FFFFFF"/>
              <w:spacing w:before="20" w:after="20"/>
              <w:ind w:left="170" w:hanging="113"/>
              <w:rPr>
                <w:sz w:val="20"/>
                <w:szCs w:val="20"/>
                <w:lang w:val="ky-KG"/>
              </w:rPr>
            </w:pPr>
            <w:r w:rsidRPr="00762494">
              <w:rPr>
                <w:sz w:val="20"/>
                <w:szCs w:val="20"/>
                <w:lang w:val="ky-KG"/>
              </w:rPr>
              <w:t xml:space="preserve">Транспорт ишмердиги жана жүктөрдү сактоо  </w:t>
            </w:r>
          </w:p>
        </w:tc>
        <w:tc>
          <w:tcPr>
            <w:tcW w:w="1350" w:type="dxa"/>
            <w:tcBorders>
              <w:top w:val="nil"/>
              <w:left w:val="nil"/>
              <w:bottom w:val="nil"/>
              <w:right w:val="nil"/>
            </w:tcBorders>
            <w:vAlign w:val="bottom"/>
            <w:hideMark/>
          </w:tcPr>
          <w:p w14:paraId="2A80E9BF" w14:textId="77777777" w:rsidR="00762494" w:rsidRPr="00762494" w:rsidRDefault="00762494" w:rsidP="00762494">
            <w:pPr>
              <w:jc w:val="right"/>
              <w:rPr>
                <w:sz w:val="18"/>
                <w:szCs w:val="18"/>
              </w:rPr>
            </w:pPr>
            <w:r w:rsidRPr="00762494">
              <w:rPr>
                <w:sz w:val="20"/>
                <w:szCs w:val="20"/>
              </w:rPr>
              <w:t>16,8</w:t>
            </w:r>
          </w:p>
        </w:tc>
        <w:tc>
          <w:tcPr>
            <w:tcW w:w="1350" w:type="dxa"/>
            <w:tcBorders>
              <w:top w:val="nil"/>
              <w:left w:val="nil"/>
              <w:bottom w:val="nil"/>
              <w:right w:val="nil"/>
            </w:tcBorders>
            <w:vAlign w:val="bottom"/>
            <w:hideMark/>
          </w:tcPr>
          <w:p w14:paraId="2E941875" w14:textId="77777777" w:rsidR="00762494" w:rsidRPr="00762494" w:rsidRDefault="00762494" w:rsidP="00762494">
            <w:pPr>
              <w:jc w:val="right"/>
              <w:rPr>
                <w:sz w:val="18"/>
                <w:szCs w:val="18"/>
              </w:rPr>
            </w:pPr>
            <w:r w:rsidRPr="00762494">
              <w:rPr>
                <w:sz w:val="20"/>
                <w:szCs w:val="20"/>
              </w:rPr>
              <w:t>12,4</w:t>
            </w:r>
          </w:p>
        </w:tc>
        <w:tc>
          <w:tcPr>
            <w:tcW w:w="1215" w:type="dxa"/>
            <w:tcBorders>
              <w:top w:val="nil"/>
              <w:left w:val="nil"/>
              <w:bottom w:val="nil"/>
              <w:right w:val="nil"/>
            </w:tcBorders>
            <w:vAlign w:val="bottom"/>
            <w:hideMark/>
          </w:tcPr>
          <w:p w14:paraId="027B12B4" w14:textId="77777777" w:rsidR="00762494" w:rsidRPr="00762494" w:rsidRDefault="00762494" w:rsidP="00762494">
            <w:pPr>
              <w:jc w:val="right"/>
              <w:rPr>
                <w:sz w:val="18"/>
                <w:szCs w:val="18"/>
              </w:rPr>
            </w:pPr>
            <w:r w:rsidRPr="00762494">
              <w:rPr>
                <w:sz w:val="20"/>
                <w:szCs w:val="20"/>
              </w:rPr>
              <w:t>2,6</w:t>
            </w:r>
          </w:p>
        </w:tc>
        <w:tc>
          <w:tcPr>
            <w:tcW w:w="1305" w:type="dxa"/>
            <w:tcBorders>
              <w:top w:val="nil"/>
              <w:left w:val="nil"/>
              <w:bottom w:val="nil"/>
              <w:right w:val="nil"/>
            </w:tcBorders>
            <w:vAlign w:val="bottom"/>
            <w:hideMark/>
          </w:tcPr>
          <w:p w14:paraId="468940D5" w14:textId="77777777" w:rsidR="00762494" w:rsidRPr="00762494" w:rsidRDefault="00762494" w:rsidP="00762494">
            <w:pPr>
              <w:jc w:val="right"/>
              <w:rPr>
                <w:sz w:val="18"/>
                <w:szCs w:val="18"/>
              </w:rPr>
            </w:pPr>
            <w:r w:rsidRPr="00762494">
              <w:rPr>
                <w:sz w:val="20"/>
                <w:szCs w:val="20"/>
              </w:rPr>
              <w:t>1,7</w:t>
            </w:r>
          </w:p>
        </w:tc>
      </w:tr>
      <w:tr w:rsidR="00762494" w:rsidRPr="00762494" w14:paraId="49E742AB" w14:textId="77777777" w:rsidTr="00762494">
        <w:trPr>
          <w:jc w:val="center"/>
        </w:trPr>
        <w:tc>
          <w:tcPr>
            <w:tcW w:w="4320" w:type="dxa"/>
            <w:tcBorders>
              <w:top w:val="nil"/>
              <w:left w:val="nil"/>
              <w:bottom w:val="nil"/>
              <w:right w:val="nil"/>
            </w:tcBorders>
            <w:vAlign w:val="bottom"/>
            <w:hideMark/>
          </w:tcPr>
          <w:p w14:paraId="1549A1A5" w14:textId="77777777" w:rsidR="00762494" w:rsidRPr="00762494" w:rsidRDefault="00762494" w:rsidP="00762494">
            <w:pPr>
              <w:shd w:val="clear" w:color="auto" w:fill="FFFFFF"/>
              <w:spacing w:before="20" w:after="20"/>
              <w:ind w:left="170" w:hanging="113"/>
              <w:rPr>
                <w:sz w:val="20"/>
                <w:szCs w:val="20"/>
                <w:lang w:val="ky-KG"/>
              </w:rPr>
            </w:pPr>
            <w:r w:rsidRPr="00762494">
              <w:rPr>
                <w:sz w:val="20"/>
                <w:szCs w:val="20"/>
                <w:lang w:val="ky-KG"/>
              </w:rPr>
              <w:t xml:space="preserve">Мейманканалардын жана ресторандардын ишмердиги </w:t>
            </w:r>
          </w:p>
        </w:tc>
        <w:tc>
          <w:tcPr>
            <w:tcW w:w="1350" w:type="dxa"/>
            <w:tcBorders>
              <w:top w:val="nil"/>
              <w:left w:val="nil"/>
              <w:bottom w:val="nil"/>
              <w:right w:val="nil"/>
            </w:tcBorders>
            <w:vAlign w:val="bottom"/>
            <w:hideMark/>
          </w:tcPr>
          <w:p w14:paraId="44CAE133" w14:textId="77777777" w:rsidR="00762494" w:rsidRPr="00762494" w:rsidRDefault="00762494" w:rsidP="00762494">
            <w:pPr>
              <w:jc w:val="right"/>
              <w:rPr>
                <w:sz w:val="18"/>
                <w:szCs w:val="18"/>
              </w:rPr>
            </w:pPr>
            <w:r w:rsidRPr="00762494">
              <w:rPr>
                <w:sz w:val="20"/>
                <w:szCs w:val="20"/>
              </w:rPr>
              <w:t>5,3</w:t>
            </w:r>
          </w:p>
        </w:tc>
        <w:tc>
          <w:tcPr>
            <w:tcW w:w="1350" w:type="dxa"/>
            <w:tcBorders>
              <w:top w:val="nil"/>
              <w:left w:val="nil"/>
              <w:bottom w:val="nil"/>
              <w:right w:val="nil"/>
            </w:tcBorders>
            <w:vAlign w:val="bottom"/>
            <w:hideMark/>
          </w:tcPr>
          <w:p w14:paraId="362E4C73" w14:textId="77777777" w:rsidR="00762494" w:rsidRPr="00762494" w:rsidRDefault="00762494" w:rsidP="00762494">
            <w:pPr>
              <w:jc w:val="right"/>
              <w:rPr>
                <w:sz w:val="18"/>
                <w:szCs w:val="18"/>
              </w:rPr>
            </w:pPr>
            <w:r w:rsidRPr="00762494">
              <w:rPr>
                <w:sz w:val="20"/>
                <w:szCs w:val="20"/>
              </w:rPr>
              <w:t>3,7</w:t>
            </w:r>
          </w:p>
        </w:tc>
        <w:tc>
          <w:tcPr>
            <w:tcW w:w="1215" w:type="dxa"/>
            <w:tcBorders>
              <w:top w:val="nil"/>
              <w:left w:val="nil"/>
              <w:bottom w:val="nil"/>
              <w:right w:val="nil"/>
            </w:tcBorders>
            <w:vAlign w:val="bottom"/>
            <w:hideMark/>
          </w:tcPr>
          <w:p w14:paraId="2937B956" w14:textId="77777777" w:rsidR="00762494" w:rsidRPr="00762494" w:rsidRDefault="00762494" w:rsidP="00762494">
            <w:pPr>
              <w:jc w:val="right"/>
              <w:rPr>
                <w:sz w:val="18"/>
                <w:szCs w:val="18"/>
              </w:rPr>
            </w:pPr>
            <w:r w:rsidRPr="00762494">
              <w:rPr>
                <w:sz w:val="20"/>
                <w:szCs w:val="20"/>
              </w:rPr>
              <w:t>0,8</w:t>
            </w:r>
          </w:p>
        </w:tc>
        <w:tc>
          <w:tcPr>
            <w:tcW w:w="1305" w:type="dxa"/>
            <w:tcBorders>
              <w:top w:val="nil"/>
              <w:left w:val="nil"/>
              <w:bottom w:val="nil"/>
              <w:right w:val="nil"/>
            </w:tcBorders>
            <w:vAlign w:val="bottom"/>
            <w:hideMark/>
          </w:tcPr>
          <w:p w14:paraId="59CDDEC0" w14:textId="77777777" w:rsidR="00762494" w:rsidRPr="00762494" w:rsidRDefault="00762494" w:rsidP="00762494">
            <w:pPr>
              <w:jc w:val="right"/>
              <w:rPr>
                <w:sz w:val="18"/>
                <w:szCs w:val="18"/>
              </w:rPr>
            </w:pPr>
            <w:r w:rsidRPr="00762494">
              <w:rPr>
                <w:sz w:val="20"/>
                <w:szCs w:val="20"/>
              </w:rPr>
              <w:t>0,5</w:t>
            </w:r>
          </w:p>
        </w:tc>
      </w:tr>
      <w:tr w:rsidR="00762494" w:rsidRPr="00762494" w14:paraId="073D3DF9" w14:textId="77777777" w:rsidTr="00762494">
        <w:trPr>
          <w:jc w:val="center"/>
        </w:trPr>
        <w:tc>
          <w:tcPr>
            <w:tcW w:w="4320" w:type="dxa"/>
            <w:tcBorders>
              <w:top w:val="nil"/>
              <w:left w:val="nil"/>
              <w:bottom w:val="nil"/>
              <w:right w:val="nil"/>
            </w:tcBorders>
            <w:vAlign w:val="bottom"/>
            <w:hideMark/>
          </w:tcPr>
          <w:p w14:paraId="47F56892" w14:textId="77777777" w:rsidR="00762494" w:rsidRPr="00762494" w:rsidRDefault="00762494" w:rsidP="00762494">
            <w:pPr>
              <w:shd w:val="clear" w:color="auto" w:fill="FFFFFF"/>
              <w:spacing w:before="20" w:after="20"/>
              <w:ind w:left="170" w:hanging="113"/>
              <w:rPr>
                <w:sz w:val="20"/>
                <w:szCs w:val="20"/>
                <w:lang w:val="ky-KG"/>
              </w:rPr>
            </w:pPr>
            <w:r w:rsidRPr="00762494">
              <w:rPr>
                <w:sz w:val="20"/>
                <w:szCs w:val="20"/>
                <w:lang w:val="ky-KG"/>
              </w:rPr>
              <w:t>Маалымат жана байланыш</w:t>
            </w:r>
          </w:p>
        </w:tc>
        <w:tc>
          <w:tcPr>
            <w:tcW w:w="1350" w:type="dxa"/>
            <w:tcBorders>
              <w:top w:val="nil"/>
              <w:left w:val="nil"/>
              <w:bottom w:val="nil"/>
              <w:right w:val="nil"/>
            </w:tcBorders>
            <w:vAlign w:val="bottom"/>
            <w:hideMark/>
          </w:tcPr>
          <w:p w14:paraId="2CB989B3" w14:textId="77777777" w:rsidR="00762494" w:rsidRPr="00762494" w:rsidRDefault="00762494" w:rsidP="00762494">
            <w:pPr>
              <w:jc w:val="right"/>
              <w:rPr>
                <w:sz w:val="18"/>
                <w:szCs w:val="18"/>
              </w:rPr>
            </w:pPr>
            <w:r w:rsidRPr="00762494">
              <w:rPr>
                <w:sz w:val="20"/>
                <w:szCs w:val="20"/>
              </w:rPr>
              <w:t>39,4</w:t>
            </w:r>
          </w:p>
        </w:tc>
        <w:tc>
          <w:tcPr>
            <w:tcW w:w="1350" w:type="dxa"/>
            <w:tcBorders>
              <w:top w:val="nil"/>
              <w:left w:val="nil"/>
              <w:bottom w:val="nil"/>
              <w:right w:val="nil"/>
            </w:tcBorders>
            <w:vAlign w:val="bottom"/>
            <w:hideMark/>
          </w:tcPr>
          <w:p w14:paraId="64E457A4" w14:textId="77777777" w:rsidR="00762494" w:rsidRPr="00762494" w:rsidRDefault="00762494" w:rsidP="00762494">
            <w:pPr>
              <w:jc w:val="right"/>
              <w:rPr>
                <w:sz w:val="18"/>
                <w:szCs w:val="18"/>
              </w:rPr>
            </w:pPr>
            <w:r w:rsidRPr="00762494">
              <w:rPr>
                <w:sz w:val="20"/>
                <w:szCs w:val="20"/>
              </w:rPr>
              <w:t>32,0</w:t>
            </w:r>
          </w:p>
        </w:tc>
        <w:tc>
          <w:tcPr>
            <w:tcW w:w="1215" w:type="dxa"/>
            <w:tcBorders>
              <w:top w:val="nil"/>
              <w:left w:val="nil"/>
              <w:bottom w:val="nil"/>
              <w:right w:val="nil"/>
            </w:tcBorders>
            <w:vAlign w:val="bottom"/>
            <w:hideMark/>
          </w:tcPr>
          <w:p w14:paraId="27031096" w14:textId="77777777" w:rsidR="00762494" w:rsidRPr="00762494" w:rsidRDefault="00762494" w:rsidP="00762494">
            <w:pPr>
              <w:jc w:val="right"/>
              <w:rPr>
                <w:sz w:val="18"/>
                <w:szCs w:val="18"/>
              </w:rPr>
            </w:pPr>
            <w:r w:rsidRPr="00762494">
              <w:rPr>
                <w:sz w:val="20"/>
                <w:szCs w:val="20"/>
              </w:rPr>
              <w:t>6,0</w:t>
            </w:r>
          </w:p>
        </w:tc>
        <w:tc>
          <w:tcPr>
            <w:tcW w:w="1305" w:type="dxa"/>
            <w:tcBorders>
              <w:top w:val="nil"/>
              <w:left w:val="nil"/>
              <w:bottom w:val="nil"/>
              <w:right w:val="nil"/>
            </w:tcBorders>
            <w:vAlign w:val="bottom"/>
            <w:hideMark/>
          </w:tcPr>
          <w:p w14:paraId="3BA01472" w14:textId="77777777" w:rsidR="00762494" w:rsidRPr="00762494" w:rsidRDefault="00762494" w:rsidP="00762494">
            <w:pPr>
              <w:jc w:val="right"/>
              <w:rPr>
                <w:sz w:val="18"/>
                <w:szCs w:val="18"/>
              </w:rPr>
            </w:pPr>
            <w:r w:rsidRPr="00762494">
              <w:rPr>
                <w:sz w:val="20"/>
                <w:szCs w:val="20"/>
              </w:rPr>
              <w:t>4,3</w:t>
            </w:r>
          </w:p>
        </w:tc>
      </w:tr>
      <w:tr w:rsidR="00762494" w:rsidRPr="00762494" w14:paraId="47D3EF7F" w14:textId="77777777" w:rsidTr="00762494">
        <w:trPr>
          <w:jc w:val="center"/>
        </w:trPr>
        <w:tc>
          <w:tcPr>
            <w:tcW w:w="4320" w:type="dxa"/>
            <w:tcBorders>
              <w:top w:val="nil"/>
              <w:left w:val="nil"/>
              <w:bottom w:val="nil"/>
              <w:right w:val="nil"/>
            </w:tcBorders>
            <w:vAlign w:val="bottom"/>
            <w:hideMark/>
          </w:tcPr>
          <w:p w14:paraId="537F23CA" w14:textId="77777777" w:rsidR="00762494" w:rsidRPr="00762494" w:rsidRDefault="00762494" w:rsidP="00762494">
            <w:pPr>
              <w:shd w:val="clear" w:color="auto" w:fill="FFFFFF"/>
              <w:spacing w:before="20" w:after="20"/>
              <w:ind w:left="170" w:hanging="113"/>
              <w:rPr>
                <w:sz w:val="20"/>
                <w:szCs w:val="20"/>
                <w:lang w:val="ky-KG"/>
              </w:rPr>
            </w:pPr>
            <w:r w:rsidRPr="00762494">
              <w:rPr>
                <w:sz w:val="20"/>
                <w:szCs w:val="20"/>
                <w:lang w:val="ky-KG"/>
              </w:rPr>
              <w:t xml:space="preserve">Финансылык ортомчулук жана камсыздандыруу </w:t>
            </w:r>
          </w:p>
        </w:tc>
        <w:tc>
          <w:tcPr>
            <w:tcW w:w="1350" w:type="dxa"/>
            <w:tcBorders>
              <w:top w:val="nil"/>
              <w:left w:val="nil"/>
              <w:bottom w:val="nil"/>
              <w:right w:val="nil"/>
            </w:tcBorders>
            <w:vAlign w:val="bottom"/>
            <w:hideMark/>
          </w:tcPr>
          <w:p w14:paraId="4F8CEE46" w14:textId="77777777" w:rsidR="00762494" w:rsidRPr="00762494" w:rsidRDefault="00762494" w:rsidP="00762494">
            <w:pPr>
              <w:jc w:val="right"/>
              <w:rPr>
                <w:sz w:val="18"/>
                <w:szCs w:val="18"/>
              </w:rPr>
            </w:pPr>
            <w:r w:rsidRPr="00762494">
              <w:rPr>
                <w:sz w:val="20"/>
                <w:szCs w:val="20"/>
              </w:rPr>
              <w:t>100,2</w:t>
            </w:r>
          </w:p>
        </w:tc>
        <w:tc>
          <w:tcPr>
            <w:tcW w:w="1350" w:type="dxa"/>
            <w:tcBorders>
              <w:top w:val="nil"/>
              <w:left w:val="nil"/>
              <w:bottom w:val="nil"/>
              <w:right w:val="nil"/>
            </w:tcBorders>
            <w:vAlign w:val="bottom"/>
            <w:hideMark/>
          </w:tcPr>
          <w:p w14:paraId="6C9DD0DD" w14:textId="77777777" w:rsidR="00762494" w:rsidRPr="00762494" w:rsidRDefault="00762494" w:rsidP="00762494">
            <w:pPr>
              <w:jc w:val="right"/>
              <w:rPr>
                <w:sz w:val="18"/>
                <w:szCs w:val="18"/>
              </w:rPr>
            </w:pPr>
            <w:r w:rsidRPr="00762494">
              <w:rPr>
                <w:sz w:val="20"/>
                <w:szCs w:val="20"/>
              </w:rPr>
              <w:t>79,6</w:t>
            </w:r>
          </w:p>
        </w:tc>
        <w:tc>
          <w:tcPr>
            <w:tcW w:w="1215" w:type="dxa"/>
            <w:tcBorders>
              <w:top w:val="nil"/>
              <w:left w:val="nil"/>
              <w:bottom w:val="nil"/>
              <w:right w:val="nil"/>
            </w:tcBorders>
            <w:vAlign w:val="bottom"/>
            <w:hideMark/>
          </w:tcPr>
          <w:p w14:paraId="7D629B87" w14:textId="77777777" w:rsidR="00762494" w:rsidRPr="00762494" w:rsidRDefault="00762494" w:rsidP="00762494">
            <w:pPr>
              <w:jc w:val="right"/>
              <w:rPr>
                <w:sz w:val="18"/>
                <w:szCs w:val="18"/>
              </w:rPr>
            </w:pPr>
            <w:r w:rsidRPr="00762494">
              <w:rPr>
                <w:sz w:val="20"/>
                <w:szCs w:val="20"/>
              </w:rPr>
              <w:t>15,3</w:t>
            </w:r>
          </w:p>
        </w:tc>
        <w:tc>
          <w:tcPr>
            <w:tcW w:w="1305" w:type="dxa"/>
            <w:tcBorders>
              <w:top w:val="nil"/>
              <w:left w:val="nil"/>
              <w:bottom w:val="nil"/>
              <w:right w:val="nil"/>
            </w:tcBorders>
            <w:vAlign w:val="bottom"/>
            <w:hideMark/>
          </w:tcPr>
          <w:p w14:paraId="4AF583F3" w14:textId="77777777" w:rsidR="00762494" w:rsidRPr="00762494" w:rsidRDefault="00762494" w:rsidP="00762494">
            <w:pPr>
              <w:jc w:val="right"/>
              <w:rPr>
                <w:sz w:val="18"/>
                <w:szCs w:val="18"/>
              </w:rPr>
            </w:pPr>
            <w:r w:rsidRPr="00762494">
              <w:rPr>
                <w:sz w:val="20"/>
                <w:szCs w:val="20"/>
              </w:rPr>
              <w:t>10,7</w:t>
            </w:r>
          </w:p>
        </w:tc>
      </w:tr>
      <w:tr w:rsidR="00762494" w:rsidRPr="00762494" w14:paraId="562DF830" w14:textId="77777777" w:rsidTr="00762494">
        <w:trPr>
          <w:jc w:val="center"/>
        </w:trPr>
        <w:tc>
          <w:tcPr>
            <w:tcW w:w="4320" w:type="dxa"/>
            <w:tcBorders>
              <w:top w:val="nil"/>
              <w:left w:val="nil"/>
              <w:bottom w:val="nil"/>
              <w:right w:val="nil"/>
            </w:tcBorders>
            <w:vAlign w:val="bottom"/>
            <w:hideMark/>
          </w:tcPr>
          <w:p w14:paraId="2897BC65" w14:textId="77777777" w:rsidR="00762494" w:rsidRPr="00762494" w:rsidRDefault="00762494" w:rsidP="00762494">
            <w:pPr>
              <w:shd w:val="clear" w:color="auto" w:fill="FFFFFF"/>
              <w:spacing w:before="20" w:after="20"/>
              <w:ind w:left="170" w:hanging="113"/>
              <w:rPr>
                <w:sz w:val="20"/>
                <w:szCs w:val="20"/>
                <w:lang w:val="ky-KG"/>
              </w:rPr>
            </w:pPr>
            <w:r w:rsidRPr="00762494">
              <w:rPr>
                <w:sz w:val="20"/>
                <w:szCs w:val="20"/>
                <w:lang w:val="ky-KG"/>
              </w:rPr>
              <w:t xml:space="preserve">Кыймылсыз мүлк операциялары </w:t>
            </w:r>
          </w:p>
        </w:tc>
        <w:tc>
          <w:tcPr>
            <w:tcW w:w="1350" w:type="dxa"/>
            <w:tcBorders>
              <w:top w:val="nil"/>
              <w:left w:val="nil"/>
              <w:bottom w:val="nil"/>
              <w:right w:val="nil"/>
            </w:tcBorders>
            <w:vAlign w:val="bottom"/>
            <w:hideMark/>
          </w:tcPr>
          <w:p w14:paraId="60233FB0" w14:textId="77777777" w:rsidR="00762494" w:rsidRPr="00762494" w:rsidRDefault="00762494" w:rsidP="00762494">
            <w:pPr>
              <w:jc w:val="right"/>
              <w:rPr>
                <w:sz w:val="18"/>
                <w:szCs w:val="18"/>
              </w:rPr>
            </w:pPr>
            <w:r w:rsidRPr="00762494">
              <w:rPr>
                <w:sz w:val="20"/>
                <w:szCs w:val="20"/>
              </w:rPr>
              <w:t>7,4</w:t>
            </w:r>
          </w:p>
        </w:tc>
        <w:tc>
          <w:tcPr>
            <w:tcW w:w="1350" w:type="dxa"/>
            <w:tcBorders>
              <w:top w:val="nil"/>
              <w:left w:val="nil"/>
              <w:bottom w:val="nil"/>
              <w:right w:val="nil"/>
            </w:tcBorders>
            <w:vAlign w:val="bottom"/>
            <w:hideMark/>
          </w:tcPr>
          <w:p w14:paraId="434F2A57" w14:textId="77777777" w:rsidR="00762494" w:rsidRPr="00762494" w:rsidRDefault="00762494" w:rsidP="00762494">
            <w:pPr>
              <w:jc w:val="right"/>
              <w:rPr>
                <w:sz w:val="18"/>
                <w:szCs w:val="18"/>
              </w:rPr>
            </w:pPr>
            <w:r w:rsidRPr="00762494">
              <w:rPr>
                <w:sz w:val="20"/>
                <w:szCs w:val="20"/>
              </w:rPr>
              <w:t>11,6</w:t>
            </w:r>
          </w:p>
        </w:tc>
        <w:tc>
          <w:tcPr>
            <w:tcW w:w="1215" w:type="dxa"/>
            <w:tcBorders>
              <w:top w:val="nil"/>
              <w:left w:val="nil"/>
              <w:bottom w:val="nil"/>
              <w:right w:val="nil"/>
            </w:tcBorders>
            <w:vAlign w:val="bottom"/>
            <w:hideMark/>
          </w:tcPr>
          <w:p w14:paraId="4F18188E" w14:textId="77777777" w:rsidR="00762494" w:rsidRPr="00762494" w:rsidRDefault="00762494" w:rsidP="00762494">
            <w:pPr>
              <w:jc w:val="right"/>
              <w:rPr>
                <w:sz w:val="18"/>
                <w:szCs w:val="18"/>
              </w:rPr>
            </w:pPr>
            <w:r w:rsidRPr="00762494">
              <w:rPr>
                <w:sz w:val="20"/>
                <w:szCs w:val="20"/>
              </w:rPr>
              <w:t>1,1</w:t>
            </w:r>
          </w:p>
        </w:tc>
        <w:tc>
          <w:tcPr>
            <w:tcW w:w="1305" w:type="dxa"/>
            <w:tcBorders>
              <w:top w:val="nil"/>
              <w:left w:val="nil"/>
              <w:bottom w:val="nil"/>
              <w:right w:val="nil"/>
            </w:tcBorders>
            <w:vAlign w:val="bottom"/>
            <w:hideMark/>
          </w:tcPr>
          <w:p w14:paraId="6A72EE54" w14:textId="77777777" w:rsidR="00762494" w:rsidRPr="00762494" w:rsidRDefault="00762494" w:rsidP="00762494">
            <w:pPr>
              <w:jc w:val="right"/>
              <w:rPr>
                <w:sz w:val="18"/>
                <w:szCs w:val="18"/>
              </w:rPr>
            </w:pPr>
            <w:r w:rsidRPr="00762494">
              <w:rPr>
                <w:sz w:val="20"/>
                <w:szCs w:val="20"/>
              </w:rPr>
              <w:t>1,5</w:t>
            </w:r>
          </w:p>
        </w:tc>
      </w:tr>
      <w:tr w:rsidR="00762494" w:rsidRPr="00762494" w14:paraId="000A1BE6" w14:textId="77777777" w:rsidTr="00762494">
        <w:trPr>
          <w:jc w:val="center"/>
        </w:trPr>
        <w:tc>
          <w:tcPr>
            <w:tcW w:w="4320" w:type="dxa"/>
            <w:tcBorders>
              <w:top w:val="nil"/>
              <w:left w:val="nil"/>
              <w:bottom w:val="nil"/>
              <w:right w:val="nil"/>
            </w:tcBorders>
            <w:vAlign w:val="bottom"/>
            <w:hideMark/>
          </w:tcPr>
          <w:p w14:paraId="3C9723F4" w14:textId="77777777" w:rsidR="00762494" w:rsidRPr="00762494" w:rsidRDefault="00762494" w:rsidP="00762494">
            <w:pPr>
              <w:shd w:val="clear" w:color="auto" w:fill="FFFFFF"/>
              <w:spacing w:before="20" w:after="20"/>
              <w:ind w:left="170" w:hanging="113"/>
              <w:rPr>
                <w:sz w:val="20"/>
                <w:szCs w:val="20"/>
                <w:lang w:val="ky-KG"/>
              </w:rPr>
            </w:pPr>
            <w:r w:rsidRPr="00762494">
              <w:rPr>
                <w:sz w:val="20"/>
                <w:szCs w:val="20"/>
                <w:lang w:val="ky-KG"/>
              </w:rPr>
              <w:t>Кесиптик, илимий жана техникалык ишмердик</w:t>
            </w:r>
          </w:p>
        </w:tc>
        <w:tc>
          <w:tcPr>
            <w:tcW w:w="1350" w:type="dxa"/>
            <w:tcBorders>
              <w:top w:val="nil"/>
              <w:left w:val="nil"/>
              <w:bottom w:val="nil"/>
              <w:right w:val="nil"/>
            </w:tcBorders>
            <w:vAlign w:val="bottom"/>
            <w:hideMark/>
          </w:tcPr>
          <w:p w14:paraId="0D4B0B4E" w14:textId="77777777" w:rsidR="00762494" w:rsidRPr="00762494" w:rsidRDefault="00762494" w:rsidP="00762494">
            <w:pPr>
              <w:spacing w:before="20" w:after="20"/>
              <w:ind w:right="-1"/>
              <w:jc w:val="right"/>
              <w:rPr>
                <w:sz w:val="18"/>
                <w:szCs w:val="18"/>
              </w:rPr>
            </w:pPr>
            <w:r w:rsidRPr="00762494">
              <w:rPr>
                <w:sz w:val="20"/>
                <w:szCs w:val="20"/>
              </w:rPr>
              <w:t>25,0</w:t>
            </w:r>
          </w:p>
        </w:tc>
        <w:tc>
          <w:tcPr>
            <w:tcW w:w="1350" w:type="dxa"/>
            <w:tcBorders>
              <w:top w:val="nil"/>
              <w:left w:val="nil"/>
              <w:bottom w:val="nil"/>
              <w:right w:val="nil"/>
            </w:tcBorders>
            <w:vAlign w:val="bottom"/>
            <w:hideMark/>
          </w:tcPr>
          <w:p w14:paraId="12FD63A4" w14:textId="77777777" w:rsidR="00762494" w:rsidRPr="00762494" w:rsidRDefault="00762494" w:rsidP="00762494">
            <w:pPr>
              <w:spacing w:before="20" w:after="20"/>
              <w:ind w:right="-1"/>
              <w:jc w:val="right"/>
              <w:rPr>
                <w:sz w:val="18"/>
                <w:szCs w:val="18"/>
              </w:rPr>
            </w:pPr>
            <w:r w:rsidRPr="00762494">
              <w:rPr>
                <w:sz w:val="20"/>
                <w:szCs w:val="20"/>
              </w:rPr>
              <w:t>53,8</w:t>
            </w:r>
          </w:p>
        </w:tc>
        <w:tc>
          <w:tcPr>
            <w:tcW w:w="1215" w:type="dxa"/>
            <w:tcBorders>
              <w:top w:val="nil"/>
              <w:left w:val="nil"/>
              <w:bottom w:val="nil"/>
              <w:right w:val="nil"/>
            </w:tcBorders>
            <w:vAlign w:val="bottom"/>
            <w:hideMark/>
          </w:tcPr>
          <w:p w14:paraId="1DE435D0" w14:textId="77777777" w:rsidR="00762494" w:rsidRPr="00762494" w:rsidRDefault="00762494" w:rsidP="00762494">
            <w:pPr>
              <w:jc w:val="right"/>
              <w:rPr>
                <w:sz w:val="18"/>
                <w:szCs w:val="18"/>
              </w:rPr>
            </w:pPr>
            <w:r w:rsidRPr="00762494">
              <w:rPr>
                <w:sz w:val="20"/>
                <w:szCs w:val="20"/>
              </w:rPr>
              <w:t>3,8</w:t>
            </w:r>
          </w:p>
        </w:tc>
        <w:tc>
          <w:tcPr>
            <w:tcW w:w="1305" w:type="dxa"/>
            <w:tcBorders>
              <w:top w:val="nil"/>
              <w:left w:val="nil"/>
              <w:bottom w:val="nil"/>
              <w:right w:val="nil"/>
            </w:tcBorders>
            <w:vAlign w:val="bottom"/>
            <w:hideMark/>
          </w:tcPr>
          <w:p w14:paraId="56F13EFC" w14:textId="77777777" w:rsidR="00762494" w:rsidRPr="00762494" w:rsidRDefault="00762494" w:rsidP="00762494">
            <w:pPr>
              <w:jc w:val="right"/>
              <w:rPr>
                <w:sz w:val="18"/>
                <w:szCs w:val="18"/>
              </w:rPr>
            </w:pPr>
            <w:r w:rsidRPr="00762494">
              <w:rPr>
                <w:sz w:val="20"/>
                <w:szCs w:val="20"/>
              </w:rPr>
              <w:t>7,2</w:t>
            </w:r>
          </w:p>
        </w:tc>
      </w:tr>
      <w:tr w:rsidR="00762494" w:rsidRPr="00762494" w14:paraId="7425E25E" w14:textId="77777777" w:rsidTr="00762494">
        <w:trPr>
          <w:jc w:val="center"/>
        </w:trPr>
        <w:tc>
          <w:tcPr>
            <w:tcW w:w="4320" w:type="dxa"/>
            <w:tcBorders>
              <w:top w:val="nil"/>
              <w:left w:val="nil"/>
              <w:bottom w:val="nil"/>
              <w:right w:val="nil"/>
            </w:tcBorders>
            <w:vAlign w:val="bottom"/>
            <w:hideMark/>
          </w:tcPr>
          <w:p w14:paraId="1EDCEB92" w14:textId="77777777" w:rsidR="00762494" w:rsidRPr="00762494" w:rsidRDefault="00762494" w:rsidP="00762494">
            <w:pPr>
              <w:shd w:val="clear" w:color="auto" w:fill="FFFFFF"/>
              <w:spacing w:before="20" w:after="20"/>
              <w:ind w:left="170" w:hanging="113"/>
              <w:rPr>
                <w:sz w:val="20"/>
                <w:szCs w:val="20"/>
                <w:lang w:val="ky-KG"/>
              </w:rPr>
            </w:pPr>
            <w:r w:rsidRPr="00762494">
              <w:rPr>
                <w:sz w:val="20"/>
                <w:szCs w:val="20"/>
                <w:lang w:val="ky-KG"/>
              </w:rPr>
              <w:t>Административдик жана көмөкчү ишмердик</w:t>
            </w:r>
          </w:p>
        </w:tc>
        <w:tc>
          <w:tcPr>
            <w:tcW w:w="1350" w:type="dxa"/>
            <w:tcBorders>
              <w:top w:val="nil"/>
              <w:left w:val="nil"/>
              <w:bottom w:val="nil"/>
              <w:right w:val="nil"/>
            </w:tcBorders>
            <w:vAlign w:val="bottom"/>
            <w:hideMark/>
          </w:tcPr>
          <w:p w14:paraId="1C460F8B" w14:textId="77777777" w:rsidR="00762494" w:rsidRPr="00762494" w:rsidRDefault="00762494" w:rsidP="00762494">
            <w:pPr>
              <w:spacing w:before="20" w:after="20"/>
              <w:ind w:right="-1"/>
              <w:jc w:val="right"/>
              <w:rPr>
                <w:sz w:val="18"/>
                <w:szCs w:val="18"/>
              </w:rPr>
            </w:pPr>
            <w:r w:rsidRPr="00762494">
              <w:rPr>
                <w:sz w:val="20"/>
                <w:szCs w:val="20"/>
              </w:rPr>
              <w:t>3,1</w:t>
            </w:r>
          </w:p>
        </w:tc>
        <w:tc>
          <w:tcPr>
            <w:tcW w:w="1350" w:type="dxa"/>
            <w:tcBorders>
              <w:top w:val="nil"/>
              <w:left w:val="nil"/>
              <w:bottom w:val="nil"/>
              <w:right w:val="nil"/>
            </w:tcBorders>
            <w:vAlign w:val="bottom"/>
            <w:hideMark/>
          </w:tcPr>
          <w:p w14:paraId="46CEFDE5" w14:textId="77777777" w:rsidR="00762494" w:rsidRPr="00762494" w:rsidRDefault="00762494" w:rsidP="00762494">
            <w:pPr>
              <w:spacing w:before="20" w:after="20"/>
              <w:ind w:right="-1"/>
              <w:jc w:val="right"/>
              <w:rPr>
                <w:sz w:val="18"/>
                <w:szCs w:val="18"/>
              </w:rPr>
            </w:pPr>
            <w:r w:rsidRPr="00762494">
              <w:rPr>
                <w:sz w:val="20"/>
                <w:szCs w:val="20"/>
              </w:rPr>
              <w:t>3,5</w:t>
            </w:r>
          </w:p>
        </w:tc>
        <w:tc>
          <w:tcPr>
            <w:tcW w:w="1215" w:type="dxa"/>
            <w:tcBorders>
              <w:top w:val="nil"/>
              <w:left w:val="nil"/>
              <w:bottom w:val="nil"/>
              <w:right w:val="nil"/>
            </w:tcBorders>
            <w:vAlign w:val="bottom"/>
            <w:hideMark/>
          </w:tcPr>
          <w:p w14:paraId="0DEF0F17" w14:textId="77777777" w:rsidR="00762494" w:rsidRPr="00762494" w:rsidRDefault="00762494" w:rsidP="00762494">
            <w:pPr>
              <w:jc w:val="right"/>
              <w:rPr>
                <w:sz w:val="18"/>
                <w:szCs w:val="18"/>
              </w:rPr>
            </w:pPr>
            <w:r w:rsidRPr="00762494">
              <w:rPr>
                <w:sz w:val="20"/>
                <w:szCs w:val="20"/>
              </w:rPr>
              <w:t>0,5</w:t>
            </w:r>
          </w:p>
        </w:tc>
        <w:tc>
          <w:tcPr>
            <w:tcW w:w="1305" w:type="dxa"/>
            <w:tcBorders>
              <w:top w:val="nil"/>
              <w:left w:val="nil"/>
              <w:bottom w:val="nil"/>
              <w:right w:val="nil"/>
            </w:tcBorders>
            <w:vAlign w:val="bottom"/>
            <w:hideMark/>
          </w:tcPr>
          <w:p w14:paraId="2722911E" w14:textId="77777777" w:rsidR="00762494" w:rsidRPr="00762494" w:rsidRDefault="00762494" w:rsidP="00762494">
            <w:pPr>
              <w:jc w:val="right"/>
              <w:rPr>
                <w:sz w:val="18"/>
                <w:szCs w:val="18"/>
              </w:rPr>
            </w:pPr>
            <w:r w:rsidRPr="00762494">
              <w:rPr>
                <w:sz w:val="20"/>
                <w:szCs w:val="20"/>
              </w:rPr>
              <w:t>0,5</w:t>
            </w:r>
          </w:p>
        </w:tc>
      </w:tr>
      <w:tr w:rsidR="00762494" w:rsidRPr="00762494" w14:paraId="21AFDDBE" w14:textId="77777777" w:rsidTr="00762494">
        <w:trPr>
          <w:jc w:val="center"/>
        </w:trPr>
        <w:tc>
          <w:tcPr>
            <w:tcW w:w="4320" w:type="dxa"/>
            <w:tcBorders>
              <w:top w:val="nil"/>
              <w:left w:val="nil"/>
              <w:bottom w:val="nil"/>
              <w:right w:val="nil"/>
            </w:tcBorders>
            <w:vAlign w:val="bottom"/>
            <w:hideMark/>
          </w:tcPr>
          <w:p w14:paraId="6C6A325F" w14:textId="77777777" w:rsidR="00762494" w:rsidRPr="00762494" w:rsidRDefault="00762494" w:rsidP="00762494">
            <w:pPr>
              <w:shd w:val="clear" w:color="auto" w:fill="FFFFFF"/>
              <w:spacing w:before="20" w:after="20"/>
              <w:ind w:left="170" w:hanging="113"/>
              <w:rPr>
                <w:sz w:val="20"/>
                <w:szCs w:val="20"/>
                <w:lang w:val="ky-KG"/>
              </w:rPr>
            </w:pPr>
            <w:r w:rsidRPr="00762494">
              <w:rPr>
                <w:sz w:val="20"/>
                <w:szCs w:val="20"/>
                <w:lang w:val="ky-KG"/>
              </w:rPr>
              <w:lastRenderedPageBreak/>
              <w:t>Билим берүү</w:t>
            </w:r>
          </w:p>
        </w:tc>
        <w:tc>
          <w:tcPr>
            <w:tcW w:w="1350" w:type="dxa"/>
            <w:tcBorders>
              <w:top w:val="nil"/>
              <w:left w:val="nil"/>
              <w:bottom w:val="nil"/>
              <w:right w:val="nil"/>
            </w:tcBorders>
            <w:vAlign w:val="bottom"/>
            <w:hideMark/>
          </w:tcPr>
          <w:p w14:paraId="411B5B07" w14:textId="77777777" w:rsidR="00762494" w:rsidRPr="00762494" w:rsidRDefault="00762494" w:rsidP="00762494">
            <w:pPr>
              <w:spacing w:before="20" w:after="20"/>
              <w:ind w:right="-1"/>
              <w:jc w:val="right"/>
              <w:rPr>
                <w:sz w:val="18"/>
                <w:szCs w:val="18"/>
              </w:rPr>
            </w:pPr>
            <w:r w:rsidRPr="00762494">
              <w:rPr>
                <w:sz w:val="20"/>
                <w:szCs w:val="20"/>
              </w:rPr>
              <w:t>0,2</w:t>
            </w:r>
          </w:p>
        </w:tc>
        <w:tc>
          <w:tcPr>
            <w:tcW w:w="1350" w:type="dxa"/>
            <w:tcBorders>
              <w:top w:val="nil"/>
              <w:left w:val="nil"/>
              <w:bottom w:val="nil"/>
              <w:right w:val="nil"/>
            </w:tcBorders>
            <w:vAlign w:val="bottom"/>
            <w:hideMark/>
          </w:tcPr>
          <w:p w14:paraId="517FE067" w14:textId="77777777" w:rsidR="00762494" w:rsidRPr="00762494" w:rsidRDefault="00762494" w:rsidP="00762494">
            <w:pPr>
              <w:spacing w:before="20" w:after="20"/>
              <w:ind w:right="-1"/>
              <w:jc w:val="right"/>
              <w:rPr>
                <w:sz w:val="18"/>
                <w:szCs w:val="18"/>
              </w:rPr>
            </w:pPr>
            <w:r w:rsidRPr="00762494">
              <w:rPr>
                <w:sz w:val="20"/>
                <w:szCs w:val="20"/>
              </w:rPr>
              <w:t>0,1</w:t>
            </w:r>
          </w:p>
        </w:tc>
        <w:tc>
          <w:tcPr>
            <w:tcW w:w="1215" w:type="dxa"/>
            <w:tcBorders>
              <w:top w:val="nil"/>
              <w:left w:val="nil"/>
              <w:bottom w:val="nil"/>
              <w:right w:val="nil"/>
            </w:tcBorders>
            <w:vAlign w:val="bottom"/>
            <w:hideMark/>
          </w:tcPr>
          <w:p w14:paraId="31D0A67C" w14:textId="77777777" w:rsidR="00762494" w:rsidRPr="00762494" w:rsidRDefault="00762494" w:rsidP="00762494">
            <w:pPr>
              <w:jc w:val="right"/>
              <w:rPr>
                <w:sz w:val="18"/>
                <w:szCs w:val="18"/>
              </w:rPr>
            </w:pPr>
            <w:r w:rsidRPr="00762494">
              <w:rPr>
                <w:sz w:val="20"/>
                <w:szCs w:val="20"/>
              </w:rPr>
              <w:t>0,0</w:t>
            </w:r>
          </w:p>
        </w:tc>
        <w:tc>
          <w:tcPr>
            <w:tcW w:w="1305" w:type="dxa"/>
            <w:tcBorders>
              <w:top w:val="nil"/>
              <w:left w:val="nil"/>
              <w:bottom w:val="nil"/>
              <w:right w:val="nil"/>
            </w:tcBorders>
            <w:vAlign w:val="bottom"/>
            <w:hideMark/>
          </w:tcPr>
          <w:p w14:paraId="2C8FBF6F" w14:textId="77777777" w:rsidR="00762494" w:rsidRPr="00762494" w:rsidRDefault="00762494" w:rsidP="00762494">
            <w:pPr>
              <w:jc w:val="right"/>
              <w:rPr>
                <w:sz w:val="18"/>
                <w:szCs w:val="18"/>
              </w:rPr>
            </w:pPr>
            <w:r w:rsidRPr="00762494">
              <w:rPr>
                <w:sz w:val="20"/>
                <w:szCs w:val="20"/>
              </w:rPr>
              <w:t>0,0</w:t>
            </w:r>
          </w:p>
        </w:tc>
      </w:tr>
      <w:tr w:rsidR="00762494" w:rsidRPr="00762494" w14:paraId="283250D2" w14:textId="77777777" w:rsidTr="00762494">
        <w:trPr>
          <w:jc w:val="center"/>
        </w:trPr>
        <w:tc>
          <w:tcPr>
            <w:tcW w:w="4320" w:type="dxa"/>
            <w:tcBorders>
              <w:top w:val="nil"/>
              <w:left w:val="nil"/>
              <w:bottom w:val="nil"/>
              <w:right w:val="nil"/>
            </w:tcBorders>
            <w:vAlign w:val="center"/>
            <w:hideMark/>
          </w:tcPr>
          <w:p w14:paraId="72DA8262" w14:textId="77777777" w:rsidR="00762494" w:rsidRPr="00762494" w:rsidRDefault="00762494" w:rsidP="00762494">
            <w:pPr>
              <w:shd w:val="clear" w:color="auto" w:fill="FFFFFF"/>
              <w:spacing w:before="20" w:after="20"/>
              <w:ind w:left="170" w:hanging="113"/>
              <w:rPr>
                <w:sz w:val="20"/>
                <w:szCs w:val="20"/>
                <w:lang w:val="ky-KG"/>
              </w:rPr>
            </w:pPr>
            <w:r w:rsidRPr="00762494">
              <w:rPr>
                <w:sz w:val="20"/>
                <w:szCs w:val="20"/>
                <w:lang w:val="ky-KG"/>
              </w:rPr>
              <w:t>Саламаттыкты сактоо жана калкты социалдык жактан тейлөө</w:t>
            </w:r>
          </w:p>
        </w:tc>
        <w:tc>
          <w:tcPr>
            <w:tcW w:w="1350" w:type="dxa"/>
            <w:tcBorders>
              <w:top w:val="nil"/>
              <w:left w:val="nil"/>
              <w:bottom w:val="nil"/>
              <w:right w:val="nil"/>
            </w:tcBorders>
            <w:vAlign w:val="bottom"/>
            <w:hideMark/>
          </w:tcPr>
          <w:p w14:paraId="43C8EAEE" w14:textId="77777777" w:rsidR="00762494" w:rsidRPr="00762494" w:rsidRDefault="00762494" w:rsidP="00762494">
            <w:pPr>
              <w:spacing w:before="20" w:after="20"/>
              <w:ind w:right="-1"/>
              <w:jc w:val="right"/>
              <w:rPr>
                <w:sz w:val="18"/>
                <w:szCs w:val="18"/>
              </w:rPr>
            </w:pPr>
            <w:r w:rsidRPr="00762494">
              <w:rPr>
                <w:sz w:val="20"/>
                <w:szCs w:val="20"/>
              </w:rPr>
              <w:t>2,9</w:t>
            </w:r>
          </w:p>
        </w:tc>
        <w:tc>
          <w:tcPr>
            <w:tcW w:w="1350" w:type="dxa"/>
            <w:tcBorders>
              <w:top w:val="nil"/>
              <w:left w:val="nil"/>
              <w:bottom w:val="nil"/>
              <w:right w:val="nil"/>
            </w:tcBorders>
            <w:vAlign w:val="bottom"/>
            <w:hideMark/>
          </w:tcPr>
          <w:p w14:paraId="0DE973B9" w14:textId="77777777" w:rsidR="00762494" w:rsidRPr="00762494" w:rsidRDefault="00762494" w:rsidP="00762494">
            <w:pPr>
              <w:spacing w:before="20" w:after="20"/>
              <w:ind w:right="-1"/>
              <w:jc w:val="right"/>
              <w:rPr>
                <w:sz w:val="18"/>
                <w:szCs w:val="18"/>
              </w:rPr>
            </w:pPr>
            <w:r w:rsidRPr="00762494">
              <w:rPr>
                <w:sz w:val="20"/>
                <w:szCs w:val="20"/>
              </w:rPr>
              <w:t>6,1</w:t>
            </w:r>
          </w:p>
        </w:tc>
        <w:tc>
          <w:tcPr>
            <w:tcW w:w="1215" w:type="dxa"/>
            <w:tcBorders>
              <w:top w:val="nil"/>
              <w:left w:val="nil"/>
              <w:bottom w:val="nil"/>
              <w:right w:val="nil"/>
            </w:tcBorders>
            <w:vAlign w:val="bottom"/>
            <w:hideMark/>
          </w:tcPr>
          <w:p w14:paraId="500929B7" w14:textId="77777777" w:rsidR="00762494" w:rsidRPr="00762494" w:rsidRDefault="00762494" w:rsidP="00762494">
            <w:pPr>
              <w:jc w:val="right"/>
              <w:rPr>
                <w:sz w:val="18"/>
                <w:szCs w:val="18"/>
              </w:rPr>
            </w:pPr>
            <w:r w:rsidRPr="00762494">
              <w:rPr>
                <w:sz w:val="20"/>
                <w:szCs w:val="20"/>
              </w:rPr>
              <w:t>0,4</w:t>
            </w:r>
          </w:p>
        </w:tc>
        <w:tc>
          <w:tcPr>
            <w:tcW w:w="1305" w:type="dxa"/>
            <w:tcBorders>
              <w:top w:val="nil"/>
              <w:left w:val="nil"/>
              <w:bottom w:val="nil"/>
              <w:right w:val="nil"/>
            </w:tcBorders>
            <w:vAlign w:val="bottom"/>
            <w:hideMark/>
          </w:tcPr>
          <w:p w14:paraId="0A924373" w14:textId="77777777" w:rsidR="00762494" w:rsidRPr="00762494" w:rsidRDefault="00762494" w:rsidP="00762494">
            <w:pPr>
              <w:jc w:val="right"/>
              <w:rPr>
                <w:sz w:val="18"/>
                <w:szCs w:val="18"/>
              </w:rPr>
            </w:pPr>
            <w:r w:rsidRPr="00762494">
              <w:rPr>
                <w:sz w:val="20"/>
                <w:szCs w:val="20"/>
              </w:rPr>
              <w:t>0,8</w:t>
            </w:r>
          </w:p>
        </w:tc>
      </w:tr>
      <w:tr w:rsidR="00762494" w:rsidRPr="00762494" w14:paraId="7649F442" w14:textId="77777777" w:rsidTr="00762494">
        <w:trPr>
          <w:jc w:val="center"/>
        </w:trPr>
        <w:tc>
          <w:tcPr>
            <w:tcW w:w="4320" w:type="dxa"/>
            <w:tcBorders>
              <w:top w:val="nil"/>
              <w:left w:val="nil"/>
              <w:bottom w:val="nil"/>
              <w:right w:val="nil"/>
            </w:tcBorders>
            <w:vAlign w:val="center"/>
            <w:hideMark/>
          </w:tcPr>
          <w:p w14:paraId="2D534B0D" w14:textId="77777777" w:rsidR="00762494" w:rsidRPr="00762494" w:rsidRDefault="00762494" w:rsidP="00762494">
            <w:pPr>
              <w:shd w:val="clear" w:color="auto" w:fill="FFFFFF"/>
              <w:spacing w:before="20" w:after="20"/>
              <w:ind w:left="170" w:hanging="113"/>
              <w:rPr>
                <w:sz w:val="20"/>
                <w:szCs w:val="20"/>
                <w:lang w:val="ky-KG"/>
              </w:rPr>
            </w:pPr>
            <w:r w:rsidRPr="00762494">
              <w:rPr>
                <w:sz w:val="20"/>
                <w:szCs w:val="20"/>
                <w:lang w:val="ky-KG"/>
              </w:rPr>
              <w:t>Искусство, көңүл ачуу, эс алуу</w:t>
            </w:r>
          </w:p>
        </w:tc>
        <w:tc>
          <w:tcPr>
            <w:tcW w:w="1350" w:type="dxa"/>
            <w:tcBorders>
              <w:top w:val="nil"/>
              <w:left w:val="nil"/>
              <w:bottom w:val="nil"/>
              <w:right w:val="nil"/>
            </w:tcBorders>
            <w:vAlign w:val="bottom"/>
            <w:hideMark/>
          </w:tcPr>
          <w:p w14:paraId="6F73057D" w14:textId="77777777" w:rsidR="00762494" w:rsidRPr="00762494" w:rsidRDefault="00762494" w:rsidP="00762494">
            <w:pPr>
              <w:spacing w:before="20" w:after="20"/>
              <w:ind w:right="-1"/>
              <w:jc w:val="right"/>
              <w:rPr>
                <w:sz w:val="18"/>
                <w:szCs w:val="18"/>
              </w:rPr>
            </w:pPr>
            <w:r w:rsidRPr="00762494">
              <w:rPr>
                <w:sz w:val="20"/>
                <w:szCs w:val="20"/>
              </w:rPr>
              <w:t>0,1</w:t>
            </w:r>
          </w:p>
        </w:tc>
        <w:tc>
          <w:tcPr>
            <w:tcW w:w="1350" w:type="dxa"/>
            <w:tcBorders>
              <w:top w:val="nil"/>
              <w:left w:val="nil"/>
              <w:bottom w:val="nil"/>
              <w:right w:val="nil"/>
            </w:tcBorders>
            <w:vAlign w:val="bottom"/>
            <w:hideMark/>
          </w:tcPr>
          <w:p w14:paraId="2AA68F76" w14:textId="77777777" w:rsidR="00762494" w:rsidRPr="00762494" w:rsidRDefault="00762494" w:rsidP="00762494">
            <w:pPr>
              <w:spacing w:before="20" w:after="20"/>
              <w:ind w:right="-1"/>
              <w:jc w:val="right"/>
              <w:rPr>
                <w:sz w:val="18"/>
                <w:szCs w:val="18"/>
              </w:rPr>
            </w:pPr>
            <w:r w:rsidRPr="00762494">
              <w:rPr>
                <w:sz w:val="20"/>
                <w:szCs w:val="20"/>
              </w:rPr>
              <w:t>0,0</w:t>
            </w:r>
          </w:p>
        </w:tc>
        <w:tc>
          <w:tcPr>
            <w:tcW w:w="1215" w:type="dxa"/>
            <w:tcBorders>
              <w:top w:val="nil"/>
              <w:left w:val="nil"/>
              <w:bottom w:val="nil"/>
              <w:right w:val="nil"/>
            </w:tcBorders>
            <w:vAlign w:val="bottom"/>
            <w:hideMark/>
          </w:tcPr>
          <w:p w14:paraId="52DA6FDE" w14:textId="77777777" w:rsidR="00762494" w:rsidRPr="00762494" w:rsidRDefault="00762494" w:rsidP="00762494">
            <w:pPr>
              <w:jc w:val="right"/>
              <w:rPr>
                <w:sz w:val="18"/>
                <w:szCs w:val="18"/>
              </w:rPr>
            </w:pPr>
            <w:r w:rsidRPr="00762494">
              <w:rPr>
                <w:sz w:val="20"/>
                <w:szCs w:val="20"/>
              </w:rPr>
              <w:t>0,0</w:t>
            </w:r>
          </w:p>
        </w:tc>
        <w:tc>
          <w:tcPr>
            <w:tcW w:w="1305" w:type="dxa"/>
            <w:tcBorders>
              <w:top w:val="nil"/>
              <w:left w:val="nil"/>
              <w:bottom w:val="nil"/>
              <w:right w:val="nil"/>
            </w:tcBorders>
            <w:vAlign w:val="bottom"/>
            <w:hideMark/>
          </w:tcPr>
          <w:p w14:paraId="210274DD" w14:textId="77777777" w:rsidR="00762494" w:rsidRPr="00762494" w:rsidRDefault="00762494" w:rsidP="00762494">
            <w:pPr>
              <w:jc w:val="right"/>
              <w:rPr>
                <w:sz w:val="18"/>
                <w:szCs w:val="18"/>
              </w:rPr>
            </w:pPr>
            <w:r w:rsidRPr="00762494">
              <w:rPr>
                <w:sz w:val="20"/>
                <w:szCs w:val="20"/>
              </w:rPr>
              <w:t>0,0</w:t>
            </w:r>
          </w:p>
        </w:tc>
      </w:tr>
      <w:tr w:rsidR="00762494" w:rsidRPr="00762494" w14:paraId="52AC23F0" w14:textId="77777777" w:rsidTr="00762494">
        <w:trPr>
          <w:jc w:val="center"/>
        </w:trPr>
        <w:tc>
          <w:tcPr>
            <w:tcW w:w="4320" w:type="dxa"/>
            <w:tcBorders>
              <w:top w:val="nil"/>
              <w:left w:val="nil"/>
              <w:bottom w:val="single" w:sz="4" w:space="0" w:color="auto"/>
              <w:right w:val="nil"/>
            </w:tcBorders>
            <w:vAlign w:val="center"/>
            <w:hideMark/>
          </w:tcPr>
          <w:p w14:paraId="0E2C8E1A" w14:textId="77777777" w:rsidR="00762494" w:rsidRPr="00762494" w:rsidRDefault="00762494" w:rsidP="00762494">
            <w:pPr>
              <w:shd w:val="clear" w:color="auto" w:fill="FFFFFF"/>
              <w:spacing w:before="20" w:after="20"/>
              <w:ind w:left="170" w:hanging="113"/>
              <w:rPr>
                <w:sz w:val="20"/>
                <w:szCs w:val="20"/>
              </w:rPr>
            </w:pPr>
            <w:r w:rsidRPr="00762494">
              <w:rPr>
                <w:sz w:val="20"/>
                <w:szCs w:val="20"/>
              </w:rPr>
              <w:t xml:space="preserve">Башка </w:t>
            </w:r>
            <w:proofErr w:type="spellStart"/>
            <w:r w:rsidRPr="00762494">
              <w:rPr>
                <w:sz w:val="20"/>
                <w:szCs w:val="20"/>
              </w:rPr>
              <w:t>тейл</w:t>
            </w:r>
            <w:proofErr w:type="spellEnd"/>
            <w:r w:rsidRPr="00762494">
              <w:rPr>
                <w:sz w:val="20"/>
                <w:szCs w:val="20"/>
                <w:lang w:val="ky-KG"/>
              </w:rPr>
              <w:t>өө</w:t>
            </w:r>
            <w:r w:rsidRPr="00762494">
              <w:rPr>
                <w:sz w:val="20"/>
                <w:szCs w:val="20"/>
              </w:rPr>
              <w:t xml:space="preserve"> </w:t>
            </w:r>
            <w:proofErr w:type="spellStart"/>
            <w:r w:rsidRPr="00762494">
              <w:rPr>
                <w:sz w:val="20"/>
                <w:szCs w:val="20"/>
              </w:rPr>
              <w:t>ишмердиги</w:t>
            </w:r>
            <w:proofErr w:type="spellEnd"/>
          </w:p>
        </w:tc>
        <w:tc>
          <w:tcPr>
            <w:tcW w:w="1350" w:type="dxa"/>
            <w:tcBorders>
              <w:top w:val="nil"/>
              <w:left w:val="nil"/>
              <w:bottom w:val="single" w:sz="4" w:space="0" w:color="auto"/>
              <w:right w:val="nil"/>
            </w:tcBorders>
            <w:vAlign w:val="bottom"/>
            <w:hideMark/>
          </w:tcPr>
          <w:p w14:paraId="5E543450" w14:textId="77777777" w:rsidR="00762494" w:rsidRPr="00762494" w:rsidRDefault="00762494" w:rsidP="00762494">
            <w:pPr>
              <w:spacing w:before="20" w:after="20"/>
              <w:ind w:right="-1"/>
              <w:jc w:val="right"/>
              <w:rPr>
                <w:sz w:val="18"/>
                <w:szCs w:val="18"/>
              </w:rPr>
            </w:pPr>
            <w:r w:rsidRPr="00762494">
              <w:rPr>
                <w:sz w:val="20"/>
                <w:szCs w:val="20"/>
              </w:rPr>
              <w:t>0,0</w:t>
            </w:r>
          </w:p>
        </w:tc>
        <w:tc>
          <w:tcPr>
            <w:tcW w:w="1350" w:type="dxa"/>
            <w:tcBorders>
              <w:top w:val="nil"/>
              <w:left w:val="nil"/>
              <w:bottom w:val="single" w:sz="4" w:space="0" w:color="auto"/>
              <w:right w:val="nil"/>
            </w:tcBorders>
            <w:vAlign w:val="bottom"/>
            <w:hideMark/>
          </w:tcPr>
          <w:p w14:paraId="5F67DC18" w14:textId="77777777" w:rsidR="00762494" w:rsidRPr="00762494" w:rsidRDefault="00762494" w:rsidP="00762494">
            <w:pPr>
              <w:spacing w:before="20" w:after="20"/>
              <w:ind w:right="-1"/>
              <w:jc w:val="right"/>
              <w:rPr>
                <w:sz w:val="18"/>
                <w:szCs w:val="18"/>
              </w:rPr>
            </w:pPr>
            <w:r w:rsidRPr="00762494">
              <w:rPr>
                <w:sz w:val="20"/>
                <w:szCs w:val="20"/>
              </w:rPr>
              <w:t>0,1</w:t>
            </w:r>
          </w:p>
        </w:tc>
        <w:tc>
          <w:tcPr>
            <w:tcW w:w="1215" w:type="dxa"/>
            <w:tcBorders>
              <w:top w:val="nil"/>
              <w:left w:val="nil"/>
              <w:bottom w:val="single" w:sz="4" w:space="0" w:color="auto"/>
              <w:right w:val="nil"/>
            </w:tcBorders>
            <w:vAlign w:val="bottom"/>
            <w:hideMark/>
          </w:tcPr>
          <w:p w14:paraId="2E73684D" w14:textId="77777777" w:rsidR="00762494" w:rsidRPr="00762494" w:rsidRDefault="00762494" w:rsidP="00762494">
            <w:pPr>
              <w:jc w:val="right"/>
              <w:rPr>
                <w:sz w:val="18"/>
                <w:szCs w:val="18"/>
              </w:rPr>
            </w:pPr>
            <w:r w:rsidRPr="00762494">
              <w:rPr>
                <w:sz w:val="20"/>
                <w:szCs w:val="20"/>
              </w:rPr>
              <w:t>0,0</w:t>
            </w:r>
          </w:p>
        </w:tc>
        <w:tc>
          <w:tcPr>
            <w:tcW w:w="1305" w:type="dxa"/>
            <w:tcBorders>
              <w:top w:val="nil"/>
              <w:left w:val="nil"/>
              <w:bottom w:val="single" w:sz="4" w:space="0" w:color="auto"/>
              <w:right w:val="nil"/>
            </w:tcBorders>
            <w:vAlign w:val="bottom"/>
            <w:hideMark/>
          </w:tcPr>
          <w:p w14:paraId="1C7514D0" w14:textId="77777777" w:rsidR="00762494" w:rsidRPr="00762494" w:rsidRDefault="00762494" w:rsidP="00762494">
            <w:pPr>
              <w:jc w:val="right"/>
              <w:rPr>
                <w:sz w:val="18"/>
                <w:szCs w:val="18"/>
              </w:rPr>
            </w:pPr>
            <w:r w:rsidRPr="00762494">
              <w:rPr>
                <w:sz w:val="20"/>
                <w:szCs w:val="20"/>
              </w:rPr>
              <w:t>0,0</w:t>
            </w:r>
          </w:p>
        </w:tc>
      </w:tr>
    </w:tbl>
    <w:p w14:paraId="30EB86C1" w14:textId="77777777" w:rsidR="00762494" w:rsidRPr="00504D26" w:rsidRDefault="00762494" w:rsidP="006820A6">
      <w:pPr>
        <w:spacing w:before="120" w:after="200"/>
        <w:rPr>
          <w:sz w:val="18"/>
          <w:szCs w:val="18"/>
        </w:rPr>
      </w:pPr>
      <w:r w:rsidRPr="00504D26">
        <w:rPr>
          <w:sz w:val="18"/>
          <w:szCs w:val="18"/>
          <w:vertAlign w:val="superscript"/>
        </w:rPr>
        <w:t xml:space="preserve">1 </w:t>
      </w:r>
      <w:r w:rsidRPr="00504D26">
        <w:rPr>
          <w:sz w:val="18"/>
          <w:szCs w:val="18"/>
          <w:lang w:val="ky-KG"/>
        </w:rPr>
        <w:t xml:space="preserve">Чыгып кетүү </w:t>
      </w:r>
      <w:proofErr w:type="spellStart"/>
      <w:r w:rsidRPr="00504D26">
        <w:rPr>
          <w:sz w:val="18"/>
          <w:szCs w:val="18"/>
        </w:rPr>
        <w:t>агымын</w:t>
      </w:r>
      <w:proofErr w:type="spellEnd"/>
      <w:r w:rsidRPr="00504D26">
        <w:rPr>
          <w:sz w:val="18"/>
          <w:szCs w:val="18"/>
        </w:rPr>
        <w:t xml:space="preserve"> </w:t>
      </w:r>
      <w:proofErr w:type="spellStart"/>
      <w:r w:rsidRPr="00504D26">
        <w:rPr>
          <w:sz w:val="18"/>
          <w:szCs w:val="18"/>
        </w:rPr>
        <w:t>эсептебегенде</w:t>
      </w:r>
      <w:proofErr w:type="spellEnd"/>
      <w:r w:rsidRPr="00504D26">
        <w:rPr>
          <w:sz w:val="18"/>
          <w:szCs w:val="18"/>
        </w:rPr>
        <w:t>.</w:t>
      </w:r>
    </w:p>
    <w:p w14:paraId="6FBB7D3A" w14:textId="77777777" w:rsidR="00762494" w:rsidRPr="00762494" w:rsidRDefault="00762494" w:rsidP="00CE674C">
      <w:pPr>
        <w:keepLines/>
        <w:ind w:firstLine="708"/>
        <w:jc w:val="both"/>
        <w:rPr>
          <w:rFonts w:eastAsia="Calibri"/>
          <w:lang w:val="ky-KG"/>
        </w:rPr>
      </w:pPr>
      <w:r w:rsidRPr="00762494">
        <w:rPr>
          <w:rFonts w:eastAsia="Calibri"/>
          <w:lang w:val="ky-KG"/>
        </w:rPr>
        <w:t>КМШдан тышкаркы өлкөлөрдөн келип түшкөн тике чет өлкөлүк инвестициялардын көлөмү 2023-ж. январь-сентябрына салыштырмалуу 1,4 пайызга көбөйгөн, бул негизинен алардын Кытайдан (иштетүү ө</w:t>
      </w:r>
      <w:r w:rsidRPr="00762494">
        <w:rPr>
          <w:rFonts w:eastAsia="Calibri"/>
          <w:color w:val="000000"/>
          <w:lang w:val="ky-KG"/>
        </w:rPr>
        <w:t>нд</w:t>
      </w:r>
      <w:r w:rsidRPr="00762494">
        <w:rPr>
          <w:rFonts w:eastAsia="Calibri"/>
          <w:lang w:val="ky-KG"/>
        </w:rPr>
        <w:t>ү</w:t>
      </w:r>
      <w:r w:rsidRPr="00762494">
        <w:rPr>
          <w:rFonts w:eastAsia="Calibri"/>
          <w:color w:val="000000"/>
          <w:lang w:val="ky-KG"/>
        </w:rPr>
        <w:t>р</w:t>
      </w:r>
      <w:r w:rsidRPr="00762494">
        <w:rPr>
          <w:rFonts w:eastAsia="Calibri"/>
          <w:lang w:val="ky-KG"/>
        </w:rPr>
        <w:t>ү</w:t>
      </w:r>
      <w:r w:rsidRPr="00762494">
        <w:rPr>
          <w:rFonts w:eastAsia="Calibri"/>
          <w:color w:val="000000"/>
          <w:lang w:val="ky-KG"/>
        </w:rPr>
        <w:t>ш</w:t>
      </w:r>
      <w:r w:rsidRPr="00762494">
        <w:rPr>
          <w:rFonts w:eastAsia="Calibri"/>
          <w:lang w:val="ky-KG"/>
        </w:rPr>
        <w:t xml:space="preserve"> ишканалары, дүң жана чекене соода чөйрөлөрү, геологиялык чалгындоо), Түркиядан (пайдалуу кендерди казуу) жана Германиядан (иштетүү ө</w:t>
      </w:r>
      <w:r w:rsidRPr="00762494">
        <w:rPr>
          <w:rFonts w:eastAsia="Calibri"/>
          <w:color w:val="000000"/>
          <w:lang w:val="ky-KG"/>
        </w:rPr>
        <w:t>нд</w:t>
      </w:r>
      <w:r w:rsidRPr="00762494">
        <w:rPr>
          <w:rFonts w:eastAsia="Calibri"/>
          <w:lang w:val="ky-KG"/>
        </w:rPr>
        <w:t>ү</w:t>
      </w:r>
      <w:r w:rsidRPr="00762494">
        <w:rPr>
          <w:rFonts w:eastAsia="Calibri"/>
          <w:color w:val="000000"/>
          <w:lang w:val="ky-KG"/>
        </w:rPr>
        <w:t>р</w:t>
      </w:r>
      <w:r w:rsidRPr="00762494">
        <w:rPr>
          <w:rFonts w:eastAsia="Calibri"/>
          <w:lang w:val="ky-KG"/>
        </w:rPr>
        <w:t>ү</w:t>
      </w:r>
      <w:r w:rsidRPr="00762494">
        <w:rPr>
          <w:rFonts w:eastAsia="Calibri"/>
          <w:color w:val="000000"/>
          <w:lang w:val="ky-KG"/>
        </w:rPr>
        <w:t>ш</w:t>
      </w:r>
      <w:r w:rsidRPr="00762494">
        <w:rPr>
          <w:rFonts w:eastAsia="Calibri"/>
          <w:lang w:val="ky-KG"/>
        </w:rPr>
        <w:t xml:space="preserve"> ишканалары</w:t>
      </w:r>
      <w:r w:rsidRPr="00762494">
        <w:rPr>
          <w:rFonts w:eastAsia="Calibri"/>
          <w:bCs/>
          <w:lang w:val="ky-KG"/>
        </w:rPr>
        <w:t>)</w:t>
      </w:r>
      <w:r w:rsidRPr="00762494">
        <w:rPr>
          <w:rFonts w:eastAsia="Calibri"/>
          <w:lang w:val="ky-KG"/>
        </w:rPr>
        <w:t xml:space="preserve"> келип түшүүлөрдүн көбөйүшүнүн эсебинен болду. </w:t>
      </w:r>
    </w:p>
    <w:p w14:paraId="06C0084B" w14:textId="77777777" w:rsidR="00762494" w:rsidRPr="00762494" w:rsidRDefault="00762494" w:rsidP="00CE674C">
      <w:pPr>
        <w:keepLines/>
        <w:ind w:firstLine="708"/>
        <w:jc w:val="both"/>
        <w:rPr>
          <w:rFonts w:eastAsia="Calibri"/>
          <w:lang w:val="ky-KG"/>
        </w:rPr>
      </w:pPr>
      <w:r w:rsidRPr="00762494">
        <w:rPr>
          <w:rFonts w:eastAsia="Calibri"/>
          <w:lang w:val="ky-KG"/>
        </w:rPr>
        <w:t xml:space="preserve">Кытай  (келип түшкөн инвестициялардын жалпы көлөмүнүн 29,7 пайызы), Түркия (9,6 пайыз),  Нидерланд (4,4 пайыз), </w:t>
      </w:r>
      <w:r w:rsidRPr="00762494">
        <w:rPr>
          <w:rFonts w:eastAsia="Calibri"/>
          <w:bCs/>
          <w:lang w:val="ky-KG"/>
        </w:rPr>
        <w:t xml:space="preserve">Кипр </w:t>
      </w:r>
      <w:r w:rsidRPr="00762494">
        <w:rPr>
          <w:rFonts w:eastAsia="Calibri"/>
          <w:lang w:val="ky-KG"/>
        </w:rPr>
        <w:t>(3,8 пайызы) жана Германия (2,7 пайыз) негизги инвестор өлкөлөр болуп саналды.</w:t>
      </w:r>
    </w:p>
    <w:p w14:paraId="100AE038" w14:textId="77777777" w:rsidR="00762494" w:rsidRPr="00762494" w:rsidRDefault="00762494" w:rsidP="00504D26">
      <w:pPr>
        <w:widowControl w:val="0"/>
        <w:ind w:firstLine="709"/>
        <w:jc w:val="both"/>
        <w:rPr>
          <w:rFonts w:eastAsia="Calibri"/>
          <w:lang w:val="ky-KG"/>
        </w:rPr>
      </w:pPr>
      <w:r w:rsidRPr="00762494">
        <w:rPr>
          <w:rFonts w:eastAsia="Calibri"/>
          <w:lang w:val="ky-KG"/>
        </w:rPr>
        <w:t>Кытайдан келген инвестициялар негизинен</w:t>
      </w:r>
      <w:r w:rsidRPr="00762494">
        <w:rPr>
          <w:rFonts w:eastAsia="Calibri"/>
          <w:color w:val="000000"/>
          <w:lang w:val="ky-KG"/>
        </w:rPr>
        <w:t xml:space="preserve"> </w:t>
      </w:r>
      <w:r w:rsidRPr="00762494">
        <w:rPr>
          <w:rFonts w:eastAsia="Calibri"/>
          <w:lang w:val="ky-KG"/>
        </w:rPr>
        <w:t>иштетүү ө</w:t>
      </w:r>
      <w:r w:rsidRPr="00762494">
        <w:rPr>
          <w:rFonts w:eastAsia="Calibri"/>
          <w:color w:val="000000"/>
          <w:lang w:val="ky-KG"/>
        </w:rPr>
        <w:t>нд</w:t>
      </w:r>
      <w:r w:rsidRPr="00762494">
        <w:rPr>
          <w:rFonts w:eastAsia="Calibri"/>
          <w:lang w:val="ky-KG"/>
        </w:rPr>
        <w:t>ү</w:t>
      </w:r>
      <w:r w:rsidRPr="00762494">
        <w:rPr>
          <w:rFonts w:eastAsia="Calibri"/>
          <w:color w:val="000000"/>
          <w:lang w:val="ky-KG"/>
        </w:rPr>
        <w:t>р</w:t>
      </w:r>
      <w:r w:rsidRPr="00762494">
        <w:rPr>
          <w:rFonts w:eastAsia="Calibri"/>
          <w:lang w:val="ky-KG"/>
        </w:rPr>
        <w:t>ү</w:t>
      </w:r>
      <w:r w:rsidRPr="00762494">
        <w:rPr>
          <w:rFonts w:eastAsia="Calibri"/>
          <w:color w:val="000000"/>
          <w:lang w:val="ky-KG"/>
        </w:rPr>
        <w:t>шү</w:t>
      </w:r>
      <w:r w:rsidRPr="00762494">
        <w:rPr>
          <w:rFonts w:eastAsia="Calibri"/>
          <w:lang w:val="ky-KG"/>
        </w:rPr>
        <w:t xml:space="preserve"> ишканаларына (көбүнчө негизги металлдар жана даяр металл буюмдар, кокс жана тазаланган мунайзат продуктуларын өндүрүү</w:t>
      </w:r>
      <w:r w:rsidRPr="00762494">
        <w:rPr>
          <w:rFonts w:eastAsia="Calibri"/>
          <w:color w:val="000000"/>
          <w:lang w:val="ky-KG"/>
        </w:rPr>
        <w:t xml:space="preserve">), геологиялык чалгындоо, </w:t>
      </w:r>
      <w:r w:rsidRPr="00762494">
        <w:rPr>
          <w:rFonts w:eastAsia="Calibri"/>
          <w:lang w:val="ky-KG"/>
        </w:rPr>
        <w:t>пайдалуу кендерди казуу, ошондой эле дүң жана чекене соода чөйрөлөрү,</w:t>
      </w:r>
      <w:r w:rsidRPr="00762494">
        <w:rPr>
          <w:rFonts w:eastAsia="Calibri"/>
          <w:color w:val="000000"/>
          <w:lang w:val="ky-KG"/>
        </w:rPr>
        <w:t xml:space="preserve"> </w:t>
      </w:r>
      <w:r w:rsidRPr="00762494">
        <w:rPr>
          <w:rFonts w:eastAsia="Calibri"/>
          <w:lang w:val="ky-KG"/>
        </w:rPr>
        <w:t>Түркиядан келген инвестициялар пайдалуу кендерди казуу</w:t>
      </w:r>
      <w:r w:rsidRPr="00762494">
        <w:rPr>
          <w:rFonts w:eastAsia="Calibri"/>
          <w:color w:val="000000"/>
          <w:lang w:val="ky-KG"/>
        </w:rPr>
        <w:t xml:space="preserve"> ишканаларына, </w:t>
      </w:r>
      <w:r w:rsidRPr="00762494">
        <w:rPr>
          <w:rFonts w:eastAsia="Calibri"/>
          <w:lang w:val="ky-KG"/>
        </w:rPr>
        <w:t>иштетүү ө</w:t>
      </w:r>
      <w:r w:rsidRPr="00762494">
        <w:rPr>
          <w:rFonts w:eastAsia="Calibri"/>
          <w:color w:val="000000"/>
          <w:lang w:val="ky-KG"/>
        </w:rPr>
        <w:t>нд</w:t>
      </w:r>
      <w:r w:rsidRPr="00762494">
        <w:rPr>
          <w:rFonts w:eastAsia="Calibri"/>
          <w:lang w:val="ky-KG"/>
        </w:rPr>
        <w:t>ү</w:t>
      </w:r>
      <w:r w:rsidRPr="00762494">
        <w:rPr>
          <w:rFonts w:eastAsia="Calibri"/>
          <w:color w:val="000000"/>
          <w:lang w:val="ky-KG"/>
        </w:rPr>
        <w:t>р</w:t>
      </w:r>
      <w:r w:rsidRPr="00762494">
        <w:rPr>
          <w:rFonts w:eastAsia="Calibri"/>
          <w:lang w:val="ky-KG"/>
        </w:rPr>
        <w:t>ү</w:t>
      </w:r>
      <w:r w:rsidRPr="00762494">
        <w:rPr>
          <w:rFonts w:eastAsia="Calibri"/>
          <w:color w:val="000000"/>
          <w:lang w:val="ky-KG"/>
        </w:rPr>
        <w:t>шү</w:t>
      </w:r>
      <w:r w:rsidRPr="00762494">
        <w:rPr>
          <w:rFonts w:eastAsia="Calibri"/>
          <w:lang w:val="ky-KG"/>
        </w:rPr>
        <w:t xml:space="preserve"> ишканаларына</w:t>
      </w:r>
      <w:r w:rsidRPr="00762494">
        <w:rPr>
          <w:rFonts w:eastAsia="Calibri"/>
          <w:color w:val="000000"/>
          <w:lang w:val="ky-KG"/>
        </w:rPr>
        <w:t xml:space="preserve"> (негизинен тамак-аш азыктарын, анын ичинде суусундуктарды, резина жана пластмасса буюмдарын өндүрүүдө), ошондой эле </w:t>
      </w:r>
      <w:r w:rsidRPr="00762494">
        <w:rPr>
          <w:rFonts w:eastAsia="Calibri"/>
          <w:lang w:val="ky-KG"/>
        </w:rPr>
        <w:t xml:space="preserve">дүң жана чекене соода </w:t>
      </w:r>
      <w:r w:rsidRPr="00762494">
        <w:rPr>
          <w:rFonts w:eastAsia="Calibri"/>
          <w:color w:val="000000"/>
          <w:lang w:val="ky-KG"/>
        </w:rPr>
        <w:t xml:space="preserve">чөйрөсүнө, Нидерланддан </w:t>
      </w:r>
      <w:r w:rsidRPr="00762494">
        <w:rPr>
          <w:rFonts w:eastAsia="Calibri"/>
          <w:lang w:val="ky-KG"/>
        </w:rPr>
        <w:t xml:space="preserve">келген инвестициялар </w:t>
      </w:r>
      <w:r w:rsidRPr="00762494">
        <w:rPr>
          <w:rFonts w:eastAsia="Calibri"/>
          <w:color w:val="000000"/>
          <w:lang w:val="ky-KG"/>
        </w:rPr>
        <w:t xml:space="preserve">маалымат жана байланыш чөйрөсүнө, </w:t>
      </w:r>
      <w:r w:rsidRPr="00762494">
        <w:rPr>
          <w:rFonts w:eastAsia="Calibri"/>
          <w:lang w:val="ky-KG"/>
        </w:rPr>
        <w:t>иштетүү ө</w:t>
      </w:r>
      <w:r w:rsidRPr="00762494">
        <w:rPr>
          <w:rFonts w:eastAsia="Calibri"/>
          <w:color w:val="000000"/>
          <w:lang w:val="ky-KG"/>
        </w:rPr>
        <w:t>нд</w:t>
      </w:r>
      <w:r w:rsidRPr="00762494">
        <w:rPr>
          <w:rFonts w:eastAsia="Calibri"/>
          <w:lang w:val="ky-KG"/>
        </w:rPr>
        <w:t>ү</w:t>
      </w:r>
      <w:r w:rsidRPr="00762494">
        <w:rPr>
          <w:rFonts w:eastAsia="Calibri"/>
          <w:color w:val="000000"/>
          <w:lang w:val="ky-KG"/>
        </w:rPr>
        <w:t>р</w:t>
      </w:r>
      <w:r w:rsidRPr="00762494">
        <w:rPr>
          <w:rFonts w:eastAsia="Calibri"/>
          <w:lang w:val="ky-KG"/>
        </w:rPr>
        <w:t>ү</w:t>
      </w:r>
      <w:r w:rsidRPr="00762494">
        <w:rPr>
          <w:rFonts w:eastAsia="Calibri"/>
          <w:color w:val="000000"/>
          <w:lang w:val="ky-KG"/>
        </w:rPr>
        <w:t>ш</w:t>
      </w:r>
      <w:r w:rsidRPr="00762494">
        <w:rPr>
          <w:rFonts w:eastAsia="Calibri"/>
          <w:lang w:val="ky-KG"/>
        </w:rPr>
        <w:t>ү</w:t>
      </w:r>
      <w:r w:rsidRPr="00762494">
        <w:rPr>
          <w:rFonts w:eastAsia="Calibri"/>
          <w:color w:val="000000"/>
          <w:lang w:val="ky-KG"/>
        </w:rPr>
        <w:t xml:space="preserve"> </w:t>
      </w:r>
      <w:r w:rsidRPr="00762494">
        <w:rPr>
          <w:rFonts w:eastAsia="Calibri"/>
          <w:lang w:val="ky-KG"/>
        </w:rPr>
        <w:t xml:space="preserve">ишканаларына (көбүнчө </w:t>
      </w:r>
      <w:r w:rsidRPr="00762494">
        <w:rPr>
          <w:rFonts w:eastAsia="Calibri"/>
          <w:color w:val="000000"/>
          <w:lang w:val="ky-KG"/>
        </w:rPr>
        <w:t xml:space="preserve">тамак-аш азыктарын, анын ичинде суусундуктарды </w:t>
      </w:r>
      <w:r w:rsidRPr="00762494">
        <w:rPr>
          <w:rFonts w:eastAsia="Calibri"/>
          <w:lang w:val="ky-KG"/>
        </w:rPr>
        <w:t>ө</w:t>
      </w:r>
      <w:r w:rsidRPr="00762494">
        <w:rPr>
          <w:rFonts w:eastAsia="Calibri"/>
          <w:color w:val="000000"/>
          <w:lang w:val="ky-KG"/>
        </w:rPr>
        <w:t>нд</w:t>
      </w:r>
      <w:r w:rsidRPr="00762494">
        <w:rPr>
          <w:rFonts w:eastAsia="Calibri"/>
          <w:lang w:val="ky-KG"/>
        </w:rPr>
        <w:t>ү</w:t>
      </w:r>
      <w:r w:rsidRPr="00762494">
        <w:rPr>
          <w:rFonts w:eastAsia="Calibri"/>
          <w:color w:val="000000"/>
          <w:lang w:val="ky-KG"/>
        </w:rPr>
        <w:t>р</w:t>
      </w:r>
      <w:r w:rsidRPr="00762494">
        <w:rPr>
          <w:rFonts w:eastAsia="Calibri"/>
          <w:lang w:val="ky-KG"/>
        </w:rPr>
        <w:t xml:space="preserve">үүдө), </w:t>
      </w:r>
      <w:r w:rsidRPr="00762494">
        <w:rPr>
          <w:rFonts w:eastAsia="Calibri"/>
          <w:bCs/>
          <w:lang w:val="ky-KG"/>
        </w:rPr>
        <w:t xml:space="preserve">Кипрдан </w:t>
      </w:r>
      <w:r w:rsidRPr="00762494">
        <w:rPr>
          <w:rFonts w:eastAsia="Calibri"/>
          <w:lang w:val="ky-KG"/>
        </w:rPr>
        <w:t>келген инвестициялар иштетүү ө</w:t>
      </w:r>
      <w:r w:rsidRPr="00762494">
        <w:rPr>
          <w:rFonts w:eastAsia="Calibri"/>
          <w:color w:val="000000"/>
          <w:lang w:val="ky-KG"/>
        </w:rPr>
        <w:t>нд</w:t>
      </w:r>
      <w:r w:rsidRPr="00762494">
        <w:rPr>
          <w:rFonts w:eastAsia="Calibri"/>
          <w:lang w:val="ky-KG"/>
        </w:rPr>
        <w:t>ү</w:t>
      </w:r>
      <w:r w:rsidRPr="00762494">
        <w:rPr>
          <w:rFonts w:eastAsia="Calibri"/>
          <w:color w:val="000000"/>
          <w:lang w:val="ky-KG"/>
        </w:rPr>
        <w:t>р</w:t>
      </w:r>
      <w:r w:rsidRPr="00762494">
        <w:rPr>
          <w:rFonts w:eastAsia="Calibri"/>
          <w:lang w:val="ky-KG"/>
        </w:rPr>
        <w:t>ү</w:t>
      </w:r>
      <w:r w:rsidRPr="00762494">
        <w:rPr>
          <w:rFonts w:eastAsia="Calibri"/>
          <w:color w:val="000000"/>
          <w:lang w:val="ky-KG"/>
        </w:rPr>
        <w:t>шү</w:t>
      </w:r>
      <w:r w:rsidRPr="00762494">
        <w:rPr>
          <w:rFonts w:eastAsia="Calibri"/>
          <w:lang w:val="ky-KG"/>
        </w:rPr>
        <w:t xml:space="preserve"> ишканаларына</w:t>
      </w:r>
      <w:r w:rsidRPr="00762494">
        <w:rPr>
          <w:rFonts w:eastAsia="Calibri"/>
          <w:color w:val="000000"/>
          <w:lang w:val="ky-KG"/>
        </w:rPr>
        <w:t xml:space="preserve"> (негизинен резина жана пластмасса буюмдарын өндүрүүдө, </w:t>
      </w:r>
      <w:r w:rsidRPr="00762494">
        <w:rPr>
          <w:rFonts w:eastAsia="Calibri"/>
          <w:lang w:val="ky-KG"/>
        </w:rPr>
        <w:t>металл эмес минералдык продуктыларды чыгаруу</w:t>
      </w:r>
      <w:r w:rsidRPr="00762494">
        <w:rPr>
          <w:rFonts w:eastAsia="Calibri"/>
          <w:color w:val="000000"/>
          <w:lang w:val="ky-KG"/>
        </w:rPr>
        <w:t xml:space="preserve">), </w:t>
      </w:r>
      <w:r w:rsidRPr="00762494">
        <w:rPr>
          <w:rFonts w:eastAsia="Calibri"/>
          <w:lang w:val="ky-KG"/>
        </w:rPr>
        <w:t xml:space="preserve"> Германиядан келген инвестициялар иштетүү өндүрүшү ишканаларына (резина жана пластмасса буюмдарын</w:t>
      </w:r>
      <w:r w:rsidRPr="00762494">
        <w:rPr>
          <w:rFonts w:eastAsia="Calibri"/>
          <w:color w:val="000000"/>
          <w:lang w:val="ky-KG"/>
        </w:rPr>
        <w:t xml:space="preserve"> өндүрүүдө,</w:t>
      </w:r>
      <w:r w:rsidRPr="00762494">
        <w:rPr>
          <w:rFonts w:eastAsia="Calibri"/>
          <w:lang w:val="ky-KG"/>
        </w:rPr>
        <w:t xml:space="preserve"> башка металл эмес минералдык продуктыларды чыгаруу) багытталган. </w:t>
      </w:r>
    </w:p>
    <w:p w14:paraId="0C4875F3" w14:textId="77777777" w:rsidR="00762494" w:rsidRPr="00762494" w:rsidRDefault="00762494" w:rsidP="00CE674C">
      <w:pPr>
        <w:keepLines/>
        <w:ind w:firstLine="708"/>
        <w:jc w:val="both"/>
        <w:rPr>
          <w:lang w:val="ky-KG"/>
        </w:rPr>
      </w:pPr>
      <w:r w:rsidRPr="00762494">
        <w:rPr>
          <w:bCs/>
          <w:lang w:val="ky-KG"/>
        </w:rPr>
        <w:t>КМШ өлкөлөрүнөн келип түшкөн тике чет өлкөлүк инвестициялардын көлөмү   2023-жылдын</w:t>
      </w:r>
      <w:r w:rsidRPr="00762494">
        <w:rPr>
          <w:lang w:val="ky-KG"/>
        </w:rPr>
        <w:t xml:space="preserve"> январь-сентябрына </w:t>
      </w:r>
      <w:r w:rsidRPr="00762494">
        <w:rPr>
          <w:bCs/>
          <w:lang w:val="ky-KG"/>
        </w:rPr>
        <w:t xml:space="preserve">салыштырмалуу, 1,4 эсеге көбөйгөн, бул </w:t>
      </w:r>
      <w:r w:rsidRPr="00762494">
        <w:rPr>
          <w:lang w:val="ky-KG"/>
        </w:rPr>
        <w:t>Россиядан (иштетүү ө</w:t>
      </w:r>
      <w:r w:rsidRPr="00762494">
        <w:rPr>
          <w:color w:val="000000"/>
          <w:lang w:val="ky-KG"/>
        </w:rPr>
        <w:t>нд</w:t>
      </w:r>
      <w:r w:rsidRPr="00762494">
        <w:rPr>
          <w:lang w:val="ky-KG"/>
        </w:rPr>
        <w:t>ү</w:t>
      </w:r>
      <w:r w:rsidRPr="00762494">
        <w:rPr>
          <w:color w:val="000000"/>
          <w:lang w:val="ky-KG"/>
        </w:rPr>
        <w:t>р</w:t>
      </w:r>
      <w:r w:rsidRPr="00762494">
        <w:rPr>
          <w:lang w:val="ky-KG"/>
        </w:rPr>
        <w:t>ү</w:t>
      </w:r>
      <w:r w:rsidRPr="00762494">
        <w:rPr>
          <w:color w:val="000000"/>
          <w:lang w:val="ky-KG"/>
        </w:rPr>
        <w:t>шү</w:t>
      </w:r>
      <w:r w:rsidRPr="00762494">
        <w:rPr>
          <w:lang w:val="ky-KG"/>
        </w:rPr>
        <w:t xml:space="preserve"> ишканаларына,  дүң жана чекене соода, финансылык ортомчулук жана камсыздандыруу</w:t>
      </w:r>
      <w:r w:rsidRPr="00762494">
        <w:rPr>
          <w:bCs/>
          <w:lang w:val="ky-KG"/>
        </w:rPr>
        <w:t xml:space="preserve"> чөйрөсүнө</w:t>
      </w:r>
      <w:r w:rsidRPr="00762494">
        <w:rPr>
          <w:lang w:val="ky-KG"/>
        </w:rPr>
        <w:t xml:space="preserve">, электр энергия, газ, буу менен камсыздоо (жабдуу), </w:t>
      </w:r>
      <w:r w:rsidRPr="00762494">
        <w:rPr>
          <w:bCs/>
          <w:lang w:val="ky-KG"/>
        </w:rPr>
        <w:t xml:space="preserve">Азербайжандан (финансылык ортомчулук жана камсыздандыруу чөйрөсүнө) жана </w:t>
      </w:r>
      <w:r w:rsidRPr="00762494">
        <w:rPr>
          <w:lang w:val="ky-KG"/>
        </w:rPr>
        <w:t xml:space="preserve">Өзбекстандан </w:t>
      </w:r>
      <w:r w:rsidRPr="00762494">
        <w:rPr>
          <w:bCs/>
          <w:lang w:val="ky-KG"/>
        </w:rPr>
        <w:t>(финансылык ортомчулук жана камсыздандыруу) жана келип түшкөн инвестициялардын көлөмүнүн көбөйүшүнүн эсебинен болгон</w:t>
      </w:r>
      <w:r w:rsidRPr="00762494">
        <w:rPr>
          <w:lang w:val="ky-KG"/>
        </w:rPr>
        <w:t>.</w:t>
      </w:r>
    </w:p>
    <w:p w14:paraId="52E1A831" w14:textId="485E4D2E" w:rsidR="00762494" w:rsidRPr="00762494" w:rsidRDefault="00762494" w:rsidP="00762494">
      <w:pPr>
        <w:spacing w:before="120" w:after="120"/>
        <w:ind w:left="1304" w:hanging="1304"/>
        <w:rPr>
          <w:b/>
          <w:color w:val="000000"/>
          <w:lang w:val="ky-KG"/>
        </w:rPr>
      </w:pPr>
      <w:r w:rsidRPr="00762494">
        <w:rPr>
          <w:b/>
          <w:lang w:val="ky-KG"/>
        </w:rPr>
        <w:t>2</w:t>
      </w:r>
      <w:r w:rsidR="008A4EF3">
        <w:rPr>
          <w:b/>
          <w:lang w:val="ky-KG"/>
        </w:rPr>
        <w:t>3</w:t>
      </w:r>
      <w:r w:rsidRPr="00762494">
        <w:rPr>
          <w:b/>
          <w:lang w:val="ky-KG"/>
        </w:rPr>
        <w:t xml:space="preserve">-таблица: Январь-сентябрдагы тике чет өлкөлүк инвестициялардын өлкөлөр боюнча келип </w:t>
      </w:r>
      <w:r w:rsidRPr="00762494">
        <w:rPr>
          <w:b/>
          <w:color w:val="000000"/>
          <w:lang w:val="ky-KG"/>
        </w:rPr>
        <w:t>т</w:t>
      </w:r>
      <w:r w:rsidRPr="00762494">
        <w:rPr>
          <w:b/>
          <w:lang w:val="ky-KG"/>
        </w:rPr>
        <w:t>ү</w:t>
      </w:r>
      <w:r w:rsidRPr="00762494">
        <w:rPr>
          <w:b/>
          <w:color w:val="000000"/>
          <w:lang w:val="ky-KG"/>
        </w:rPr>
        <w:t>ш</w:t>
      </w:r>
      <w:r w:rsidRPr="00762494">
        <w:rPr>
          <w:b/>
          <w:lang w:val="ky-KG"/>
        </w:rPr>
        <w:t>үү</w:t>
      </w:r>
      <w:r w:rsidRPr="00762494">
        <w:rPr>
          <w:b/>
          <w:color w:val="000000"/>
          <w:lang w:val="ky-KG"/>
        </w:rPr>
        <w:t>с</w:t>
      </w:r>
      <w:r w:rsidRPr="00762494">
        <w:rPr>
          <w:b/>
          <w:lang w:val="ky-KG"/>
        </w:rPr>
        <w:t>ү</w:t>
      </w:r>
      <w:r w:rsidRPr="00762494">
        <w:rPr>
          <w:b/>
          <w:color w:val="000000"/>
          <w:vertAlign w:val="superscript"/>
          <w:lang w:val="ky-KG"/>
        </w:rPr>
        <w:t>1</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1418"/>
        <w:gridCol w:w="1275"/>
        <w:gridCol w:w="1418"/>
        <w:gridCol w:w="1276"/>
      </w:tblGrid>
      <w:tr w:rsidR="00762494" w:rsidRPr="00762494" w14:paraId="253091E9" w14:textId="77777777" w:rsidTr="006820A6">
        <w:trPr>
          <w:cantSplit/>
          <w:trHeight w:val="20"/>
          <w:tblHeader/>
          <w:jc w:val="center"/>
        </w:trPr>
        <w:tc>
          <w:tcPr>
            <w:tcW w:w="4111" w:type="dxa"/>
            <w:tcBorders>
              <w:top w:val="single" w:sz="8" w:space="0" w:color="auto"/>
              <w:left w:val="nil"/>
              <w:bottom w:val="nil"/>
              <w:right w:val="nil"/>
            </w:tcBorders>
          </w:tcPr>
          <w:p w14:paraId="35FE537E" w14:textId="77777777" w:rsidR="00762494" w:rsidRPr="00762494" w:rsidRDefault="00762494" w:rsidP="00762494">
            <w:pPr>
              <w:shd w:val="clear" w:color="auto" w:fill="FFFFFF"/>
              <w:spacing w:before="20" w:after="20"/>
              <w:rPr>
                <w:b/>
                <w:bCs/>
                <w:sz w:val="20"/>
                <w:szCs w:val="20"/>
                <w:lang w:val="ky-KG"/>
              </w:rPr>
            </w:pPr>
          </w:p>
        </w:tc>
        <w:tc>
          <w:tcPr>
            <w:tcW w:w="2693" w:type="dxa"/>
            <w:gridSpan w:val="2"/>
            <w:tcBorders>
              <w:top w:val="single" w:sz="8" w:space="0" w:color="auto"/>
              <w:left w:val="nil"/>
              <w:bottom w:val="single" w:sz="4" w:space="0" w:color="auto"/>
              <w:right w:val="nil"/>
            </w:tcBorders>
            <w:vAlign w:val="center"/>
            <w:hideMark/>
          </w:tcPr>
          <w:p w14:paraId="78D5CDA1" w14:textId="4031638B" w:rsidR="00762494" w:rsidRPr="00762494" w:rsidRDefault="00504D26" w:rsidP="00762494">
            <w:pPr>
              <w:shd w:val="clear" w:color="auto" w:fill="FFFFFF"/>
              <w:spacing w:before="40" w:after="20"/>
              <w:jc w:val="center"/>
              <w:rPr>
                <w:b/>
                <w:bCs/>
                <w:sz w:val="20"/>
                <w:szCs w:val="20"/>
              </w:rPr>
            </w:pPr>
            <w:r>
              <w:rPr>
                <w:b/>
                <w:bCs/>
                <w:sz w:val="20"/>
                <w:szCs w:val="20"/>
              </w:rPr>
              <w:t>М</w:t>
            </w:r>
            <w:r w:rsidR="00762494" w:rsidRPr="00762494">
              <w:rPr>
                <w:b/>
                <w:bCs/>
                <w:sz w:val="20"/>
                <w:szCs w:val="20"/>
              </w:rPr>
              <w:t>лн. АКШ доллары</w:t>
            </w:r>
          </w:p>
        </w:tc>
        <w:tc>
          <w:tcPr>
            <w:tcW w:w="2694" w:type="dxa"/>
            <w:gridSpan w:val="2"/>
            <w:tcBorders>
              <w:top w:val="single" w:sz="8" w:space="0" w:color="auto"/>
              <w:left w:val="nil"/>
              <w:bottom w:val="single" w:sz="4" w:space="0" w:color="auto"/>
              <w:right w:val="nil"/>
            </w:tcBorders>
            <w:vAlign w:val="center"/>
            <w:hideMark/>
          </w:tcPr>
          <w:p w14:paraId="3D3E96EB" w14:textId="77777777" w:rsidR="00762494" w:rsidRPr="00762494" w:rsidRDefault="00762494" w:rsidP="00762494">
            <w:pPr>
              <w:shd w:val="clear" w:color="auto" w:fill="FFFFFF"/>
              <w:spacing w:before="40" w:after="20"/>
              <w:jc w:val="center"/>
              <w:rPr>
                <w:b/>
                <w:bCs/>
                <w:sz w:val="20"/>
                <w:szCs w:val="20"/>
              </w:rPr>
            </w:pPr>
            <w:proofErr w:type="spellStart"/>
            <w:r w:rsidRPr="00762494">
              <w:rPr>
                <w:b/>
                <w:bCs/>
                <w:sz w:val="20"/>
                <w:szCs w:val="20"/>
              </w:rPr>
              <w:t>Жыйынтыкка</w:t>
            </w:r>
            <w:proofErr w:type="spellEnd"/>
            <w:r w:rsidRPr="00762494">
              <w:rPr>
                <w:b/>
                <w:bCs/>
                <w:sz w:val="20"/>
                <w:szCs w:val="20"/>
              </w:rPr>
              <w:t xml:space="preserve"> карата</w:t>
            </w:r>
            <w:r w:rsidRPr="00762494">
              <w:rPr>
                <w:b/>
                <w:bCs/>
                <w:sz w:val="20"/>
                <w:szCs w:val="20"/>
              </w:rPr>
              <w:br/>
            </w:r>
            <w:proofErr w:type="spellStart"/>
            <w:r w:rsidRPr="00762494">
              <w:rPr>
                <w:b/>
                <w:bCs/>
                <w:sz w:val="20"/>
                <w:szCs w:val="20"/>
              </w:rPr>
              <w:t>пайыз</w:t>
            </w:r>
            <w:proofErr w:type="spellEnd"/>
            <w:r w:rsidRPr="00762494">
              <w:rPr>
                <w:b/>
                <w:bCs/>
                <w:sz w:val="20"/>
                <w:szCs w:val="20"/>
              </w:rPr>
              <w:t xml:space="preserve"> </w:t>
            </w:r>
            <w:proofErr w:type="spellStart"/>
            <w:r w:rsidRPr="00762494">
              <w:rPr>
                <w:b/>
                <w:bCs/>
                <w:sz w:val="20"/>
                <w:szCs w:val="20"/>
              </w:rPr>
              <w:t>менен</w:t>
            </w:r>
            <w:proofErr w:type="spellEnd"/>
          </w:p>
        </w:tc>
      </w:tr>
      <w:tr w:rsidR="00762494" w:rsidRPr="00762494" w14:paraId="7FE5EA13" w14:textId="77777777" w:rsidTr="006820A6">
        <w:trPr>
          <w:trHeight w:val="20"/>
          <w:tblHeader/>
          <w:jc w:val="center"/>
        </w:trPr>
        <w:tc>
          <w:tcPr>
            <w:tcW w:w="4111" w:type="dxa"/>
            <w:tcBorders>
              <w:top w:val="nil"/>
              <w:left w:val="nil"/>
              <w:bottom w:val="single" w:sz="8" w:space="0" w:color="auto"/>
              <w:right w:val="nil"/>
            </w:tcBorders>
          </w:tcPr>
          <w:p w14:paraId="535A57A2" w14:textId="77777777" w:rsidR="00762494" w:rsidRPr="00762494" w:rsidRDefault="00762494" w:rsidP="00762494">
            <w:pPr>
              <w:shd w:val="clear" w:color="auto" w:fill="FFFFFF"/>
              <w:spacing w:before="20" w:after="20"/>
              <w:rPr>
                <w:b/>
                <w:bCs/>
                <w:sz w:val="20"/>
                <w:szCs w:val="20"/>
              </w:rPr>
            </w:pPr>
          </w:p>
        </w:tc>
        <w:tc>
          <w:tcPr>
            <w:tcW w:w="1418" w:type="dxa"/>
            <w:tcBorders>
              <w:top w:val="single" w:sz="4" w:space="0" w:color="auto"/>
              <w:left w:val="nil"/>
              <w:bottom w:val="single" w:sz="4" w:space="0" w:color="auto"/>
              <w:right w:val="nil"/>
            </w:tcBorders>
            <w:vAlign w:val="bottom"/>
            <w:hideMark/>
          </w:tcPr>
          <w:p w14:paraId="4BE0C056" w14:textId="77777777" w:rsidR="00762494" w:rsidRPr="00504D26" w:rsidRDefault="00762494" w:rsidP="006820A6">
            <w:pPr>
              <w:shd w:val="clear" w:color="auto" w:fill="FFFFFF"/>
              <w:spacing w:before="20" w:after="20"/>
              <w:jc w:val="right"/>
              <w:rPr>
                <w:b/>
                <w:bCs/>
                <w:sz w:val="20"/>
                <w:szCs w:val="20"/>
                <w:lang w:val="ky-KG"/>
              </w:rPr>
            </w:pPr>
            <w:r w:rsidRPr="00504D26">
              <w:rPr>
                <w:b/>
                <w:bCs/>
                <w:sz w:val="20"/>
                <w:szCs w:val="20"/>
              </w:rPr>
              <w:t>20</w:t>
            </w:r>
            <w:r w:rsidRPr="00504D26">
              <w:rPr>
                <w:b/>
                <w:bCs/>
                <w:sz w:val="20"/>
                <w:szCs w:val="20"/>
                <w:lang w:val="ky-KG"/>
              </w:rPr>
              <w:t>23</w:t>
            </w:r>
          </w:p>
        </w:tc>
        <w:tc>
          <w:tcPr>
            <w:tcW w:w="1275" w:type="dxa"/>
            <w:tcBorders>
              <w:top w:val="single" w:sz="4" w:space="0" w:color="auto"/>
              <w:left w:val="nil"/>
              <w:bottom w:val="single" w:sz="4" w:space="0" w:color="auto"/>
              <w:right w:val="nil"/>
            </w:tcBorders>
            <w:vAlign w:val="bottom"/>
            <w:hideMark/>
          </w:tcPr>
          <w:p w14:paraId="083F7EF5" w14:textId="77777777" w:rsidR="00762494" w:rsidRPr="00504D26" w:rsidRDefault="00762494" w:rsidP="006820A6">
            <w:pPr>
              <w:shd w:val="clear" w:color="auto" w:fill="FFFFFF"/>
              <w:spacing w:before="20" w:after="20"/>
              <w:jc w:val="right"/>
              <w:rPr>
                <w:b/>
                <w:bCs/>
                <w:sz w:val="20"/>
                <w:szCs w:val="20"/>
                <w:lang w:val="ky-KG"/>
              </w:rPr>
            </w:pPr>
            <w:r w:rsidRPr="00504D26">
              <w:rPr>
                <w:b/>
                <w:bCs/>
                <w:sz w:val="20"/>
                <w:szCs w:val="20"/>
              </w:rPr>
              <w:t>202</w:t>
            </w:r>
            <w:r w:rsidRPr="00504D26">
              <w:rPr>
                <w:b/>
                <w:bCs/>
                <w:sz w:val="20"/>
                <w:szCs w:val="20"/>
                <w:lang w:val="ky-KG"/>
              </w:rPr>
              <w:t>4</w:t>
            </w:r>
          </w:p>
        </w:tc>
        <w:tc>
          <w:tcPr>
            <w:tcW w:w="1418" w:type="dxa"/>
            <w:tcBorders>
              <w:top w:val="single" w:sz="4" w:space="0" w:color="auto"/>
              <w:left w:val="nil"/>
              <w:bottom w:val="single" w:sz="4" w:space="0" w:color="auto"/>
              <w:right w:val="nil"/>
            </w:tcBorders>
            <w:vAlign w:val="bottom"/>
            <w:hideMark/>
          </w:tcPr>
          <w:p w14:paraId="06F63D12" w14:textId="77777777" w:rsidR="00762494" w:rsidRPr="00504D26" w:rsidRDefault="00762494" w:rsidP="006820A6">
            <w:pPr>
              <w:shd w:val="clear" w:color="auto" w:fill="FFFFFF"/>
              <w:spacing w:before="20" w:after="20"/>
              <w:jc w:val="right"/>
              <w:rPr>
                <w:b/>
                <w:bCs/>
                <w:sz w:val="20"/>
                <w:szCs w:val="20"/>
                <w:lang w:val="ky-KG"/>
              </w:rPr>
            </w:pPr>
            <w:r w:rsidRPr="00504D26">
              <w:rPr>
                <w:b/>
                <w:bCs/>
                <w:sz w:val="20"/>
                <w:szCs w:val="20"/>
              </w:rPr>
              <w:t>20</w:t>
            </w:r>
            <w:r w:rsidRPr="00504D26">
              <w:rPr>
                <w:b/>
                <w:bCs/>
                <w:sz w:val="20"/>
                <w:szCs w:val="20"/>
                <w:lang w:val="ky-KG"/>
              </w:rPr>
              <w:t>23</w:t>
            </w:r>
          </w:p>
        </w:tc>
        <w:tc>
          <w:tcPr>
            <w:tcW w:w="1276" w:type="dxa"/>
            <w:tcBorders>
              <w:top w:val="single" w:sz="4" w:space="0" w:color="auto"/>
              <w:left w:val="nil"/>
              <w:bottom w:val="single" w:sz="4" w:space="0" w:color="auto"/>
              <w:right w:val="nil"/>
            </w:tcBorders>
            <w:vAlign w:val="bottom"/>
            <w:hideMark/>
          </w:tcPr>
          <w:p w14:paraId="2F919AA1" w14:textId="77777777" w:rsidR="00762494" w:rsidRPr="00504D26" w:rsidRDefault="00762494" w:rsidP="006820A6">
            <w:pPr>
              <w:shd w:val="clear" w:color="auto" w:fill="FFFFFF"/>
              <w:spacing w:before="20" w:after="20"/>
              <w:jc w:val="right"/>
              <w:rPr>
                <w:b/>
                <w:bCs/>
                <w:sz w:val="20"/>
                <w:szCs w:val="20"/>
                <w:lang w:val="ky-KG"/>
              </w:rPr>
            </w:pPr>
            <w:r w:rsidRPr="00504D26">
              <w:rPr>
                <w:b/>
                <w:bCs/>
                <w:sz w:val="20"/>
                <w:szCs w:val="20"/>
              </w:rPr>
              <w:t>202</w:t>
            </w:r>
            <w:r w:rsidRPr="00504D26">
              <w:rPr>
                <w:b/>
                <w:bCs/>
                <w:sz w:val="20"/>
                <w:szCs w:val="20"/>
                <w:lang w:val="ky-KG"/>
              </w:rPr>
              <w:t>4</w:t>
            </w:r>
          </w:p>
        </w:tc>
      </w:tr>
      <w:tr w:rsidR="00504D26" w:rsidRPr="00762494" w14:paraId="1DE4389B" w14:textId="77777777" w:rsidTr="006820A6">
        <w:trPr>
          <w:trHeight w:val="20"/>
          <w:jc w:val="center"/>
        </w:trPr>
        <w:tc>
          <w:tcPr>
            <w:tcW w:w="4111" w:type="dxa"/>
            <w:tcBorders>
              <w:top w:val="single" w:sz="8" w:space="0" w:color="auto"/>
              <w:left w:val="nil"/>
              <w:bottom w:val="nil"/>
              <w:right w:val="nil"/>
            </w:tcBorders>
            <w:vAlign w:val="center"/>
            <w:hideMark/>
          </w:tcPr>
          <w:p w14:paraId="3251E812" w14:textId="77777777" w:rsidR="00504D26" w:rsidRPr="00762494" w:rsidRDefault="00504D26" w:rsidP="00762494">
            <w:pPr>
              <w:rPr>
                <w:b/>
                <w:color w:val="000000"/>
                <w:sz w:val="20"/>
                <w:szCs w:val="20"/>
              </w:rPr>
            </w:pPr>
            <w:r w:rsidRPr="00762494">
              <w:rPr>
                <w:b/>
                <w:color w:val="000000"/>
                <w:sz w:val="20"/>
                <w:szCs w:val="20"/>
                <w:lang w:val="ky-KG"/>
              </w:rPr>
              <w:t>Б</w:t>
            </w:r>
            <w:proofErr w:type="spellStart"/>
            <w:r w:rsidRPr="00762494">
              <w:rPr>
                <w:b/>
                <w:color w:val="000000"/>
                <w:sz w:val="20"/>
                <w:szCs w:val="20"/>
              </w:rPr>
              <w:t>ардыгы</w:t>
            </w:r>
            <w:proofErr w:type="spellEnd"/>
          </w:p>
        </w:tc>
        <w:tc>
          <w:tcPr>
            <w:tcW w:w="1418" w:type="dxa"/>
            <w:tcBorders>
              <w:top w:val="nil"/>
              <w:left w:val="nil"/>
              <w:bottom w:val="nil"/>
              <w:right w:val="nil"/>
            </w:tcBorders>
            <w:vAlign w:val="center"/>
            <w:hideMark/>
          </w:tcPr>
          <w:p w14:paraId="4C971328" w14:textId="77777777" w:rsidR="00504D26" w:rsidRPr="00762494" w:rsidRDefault="00504D26" w:rsidP="006820A6">
            <w:pPr>
              <w:spacing w:after="20"/>
              <w:ind w:right="-1"/>
              <w:jc w:val="right"/>
              <w:rPr>
                <w:b/>
                <w:sz w:val="18"/>
                <w:szCs w:val="18"/>
                <w:lang w:val="ky-KG"/>
              </w:rPr>
            </w:pPr>
            <w:r w:rsidRPr="00762494">
              <w:rPr>
                <w:b/>
                <w:sz w:val="20"/>
                <w:szCs w:val="20"/>
              </w:rPr>
              <w:t>654,6</w:t>
            </w:r>
          </w:p>
        </w:tc>
        <w:tc>
          <w:tcPr>
            <w:tcW w:w="1275" w:type="dxa"/>
            <w:tcBorders>
              <w:top w:val="nil"/>
              <w:left w:val="nil"/>
              <w:bottom w:val="nil"/>
              <w:right w:val="nil"/>
            </w:tcBorders>
            <w:vAlign w:val="center"/>
            <w:hideMark/>
          </w:tcPr>
          <w:p w14:paraId="5AC6CE34" w14:textId="77777777" w:rsidR="00504D26" w:rsidRPr="00762494" w:rsidRDefault="00504D26" w:rsidP="006820A6">
            <w:pPr>
              <w:spacing w:after="20"/>
              <w:ind w:right="-1"/>
              <w:jc w:val="right"/>
              <w:rPr>
                <w:b/>
                <w:sz w:val="18"/>
                <w:szCs w:val="18"/>
                <w:lang w:val="ky-KG"/>
              </w:rPr>
            </w:pPr>
            <w:r w:rsidRPr="00762494">
              <w:rPr>
                <w:b/>
                <w:sz w:val="20"/>
                <w:szCs w:val="20"/>
              </w:rPr>
              <w:t>747,0</w:t>
            </w:r>
          </w:p>
        </w:tc>
        <w:tc>
          <w:tcPr>
            <w:tcW w:w="1418" w:type="dxa"/>
            <w:tcBorders>
              <w:top w:val="nil"/>
              <w:left w:val="nil"/>
              <w:bottom w:val="nil"/>
              <w:right w:val="nil"/>
            </w:tcBorders>
            <w:vAlign w:val="bottom"/>
            <w:hideMark/>
          </w:tcPr>
          <w:p w14:paraId="17E19794" w14:textId="77777777" w:rsidR="00504D26" w:rsidRPr="00762494" w:rsidRDefault="00504D26" w:rsidP="006820A6">
            <w:pPr>
              <w:spacing w:before="20" w:after="20"/>
              <w:ind w:right="-1"/>
              <w:jc w:val="right"/>
              <w:rPr>
                <w:b/>
                <w:bCs/>
                <w:sz w:val="18"/>
                <w:szCs w:val="18"/>
              </w:rPr>
            </w:pPr>
            <w:r w:rsidRPr="00762494">
              <w:rPr>
                <w:b/>
                <w:bCs/>
                <w:color w:val="000000"/>
                <w:sz w:val="20"/>
                <w:szCs w:val="20"/>
              </w:rPr>
              <w:t>100</w:t>
            </w:r>
          </w:p>
        </w:tc>
        <w:tc>
          <w:tcPr>
            <w:tcW w:w="1276" w:type="dxa"/>
            <w:tcBorders>
              <w:top w:val="nil"/>
              <w:left w:val="nil"/>
              <w:bottom w:val="nil"/>
              <w:right w:val="nil"/>
            </w:tcBorders>
            <w:vAlign w:val="bottom"/>
            <w:hideMark/>
          </w:tcPr>
          <w:p w14:paraId="4480D7D1" w14:textId="77777777" w:rsidR="00504D26" w:rsidRPr="00762494" w:rsidRDefault="00504D26" w:rsidP="006820A6">
            <w:pPr>
              <w:keepNext/>
              <w:widowControl w:val="0"/>
              <w:tabs>
                <w:tab w:val="left" w:pos="7938"/>
              </w:tabs>
              <w:spacing w:before="20" w:after="20"/>
              <w:ind w:right="-1"/>
              <w:jc w:val="right"/>
              <w:rPr>
                <w:b/>
                <w:bCs/>
                <w:color w:val="000000"/>
                <w:sz w:val="18"/>
                <w:szCs w:val="18"/>
              </w:rPr>
            </w:pPr>
            <w:r w:rsidRPr="00762494">
              <w:rPr>
                <w:b/>
                <w:bCs/>
                <w:color w:val="000000"/>
                <w:sz w:val="20"/>
                <w:szCs w:val="20"/>
              </w:rPr>
              <w:t>100</w:t>
            </w:r>
          </w:p>
        </w:tc>
      </w:tr>
      <w:tr w:rsidR="00504D26" w:rsidRPr="00762494" w14:paraId="1AEDCD05" w14:textId="77777777" w:rsidTr="006820A6">
        <w:trPr>
          <w:trHeight w:val="20"/>
          <w:jc w:val="center"/>
        </w:trPr>
        <w:tc>
          <w:tcPr>
            <w:tcW w:w="4111" w:type="dxa"/>
            <w:tcBorders>
              <w:top w:val="nil"/>
              <w:left w:val="nil"/>
              <w:bottom w:val="nil"/>
              <w:right w:val="nil"/>
            </w:tcBorders>
            <w:vAlign w:val="center"/>
            <w:hideMark/>
          </w:tcPr>
          <w:p w14:paraId="575C5751" w14:textId="77777777" w:rsidR="00504D26" w:rsidRPr="00762494" w:rsidRDefault="00504D26" w:rsidP="00762494">
            <w:pPr>
              <w:ind w:left="57"/>
              <w:rPr>
                <w:bCs/>
                <w:color w:val="000000"/>
                <w:sz w:val="20"/>
                <w:szCs w:val="20"/>
              </w:rPr>
            </w:pPr>
            <w:proofErr w:type="spellStart"/>
            <w:r w:rsidRPr="00762494">
              <w:rPr>
                <w:bCs/>
                <w:color w:val="000000"/>
                <w:sz w:val="20"/>
                <w:szCs w:val="20"/>
              </w:rPr>
              <w:t>КМШдан</w:t>
            </w:r>
            <w:proofErr w:type="spellEnd"/>
            <w:r w:rsidRPr="00762494">
              <w:rPr>
                <w:bCs/>
                <w:color w:val="000000"/>
                <w:sz w:val="20"/>
                <w:szCs w:val="20"/>
              </w:rPr>
              <w:t xml:space="preserve"> </w:t>
            </w:r>
            <w:proofErr w:type="spellStart"/>
            <w:r w:rsidRPr="00762494">
              <w:rPr>
                <w:bCs/>
                <w:color w:val="000000"/>
                <w:sz w:val="20"/>
                <w:szCs w:val="20"/>
              </w:rPr>
              <w:t>тышкаркы</w:t>
            </w:r>
            <w:proofErr w:type="spellEnd"/>
            <w:r w:rsidRPr="00762494">
              <w:rPr>
                <w:bCs/>
                <w:color w:val="000000"/>
                <w:sz w:val="20"/>
                <w:szCs w:val="20"/>
              </w:rPr>
              <w:t xml:space="preserve"> </w:t>
            </w:r>
            <w:r w:rsidRPr="00762494">
              <w:rPr>
                <w:sz w:val="20"/>
                <w:szCs w:val="20"/>
                <w:lang w:val="ky-KG"/>
              </w:rPr>
              <w:t>өлкөлөр</w:t>
            </w:r>
          </w:p>
        </w:tc>
        <w:tc>
          <w:tcPr>
            <w:tcW w:w="1418" w:type="dxa"/>
            <w:tcBorders>
              <w:top w:val="nil"/>
              <w:left w:val="nil"/>
              <w:bottom w:val="nil"/>
              <w:right w:val="nil"/>
            </w:tcBorders>
            <w:vAlign w:val="center"/>
            <w:hideMark/>
          </w:tcPr>
          <w:p w14:paraId="5720871B" w14:textId="77777777" w:rsidR="00504D26" w:rsidRPr="00762494" w:rsidRDefault="00504D26" w:rsidP="006820A6">
            <w:pPr>
              <w:spacing w:before="20" w:after="20"/>
              <w:ind w:right="-1"/>
              <w:jc w:val="right"/>
              <w:rPr>
                <w:bCs/>
                <w:sz w:val="18"/>
                <w:szCs w:val="18"/>
              </w:rPr>
            </w:pPr>
            <w:r w:rsidRPr="00762494">
              <w:rPr>
                <w:bCs/>
                <w:sz w:val="20"/>
                <w:szCs w:val="20"/>
              </w:rPr>
              <w:t>450,5</w:t>
            </w:r>
          </w:p>
        </w:tc>
        <w:tc>
          <w:tcPr>
            <w:tcW w:w="1275" w:type="dxa"/>
            <w:tcBorders>
              <w:top w:val="nil"/>
              <w:left w:val="nil"/>
              <w:bottom w:val="nil"/>
              <w:right w:val="nil"/>
            </w:tcBorders>
            <w:vAlign w:val="center"/>
            <w:hideMark/>
          </w:tcPr>
          <w:p w14:paraId="15EBEFFA" w14:textId="77777777" w:rsidR="00504D26" w:rsidRPr="00762494" w:rsidRDefault="00504D26" w:rsidP="006820A6">
            <w:pPr>
              <w:spacing w:before="20" w:after="20"/>
              <w:ind w:right="-1"/>
              <w:jc w:val="right"/>
              <w:rPr>
                <w:bCs/>
                <w:sz w:val="18"/>
                <w:szCs w:val="18"/>
              </w:rPr>
            </w:pPr>
            <w:r w:rsidRPr="00762494">
              <w:rPr>
                <w:bCs/>
                <w:sz w:val="20"/>
                <w:szCs w:val="20"/>
              </w:rPr>
              <w:t>456,7</w:t>
            </w:r>
          </w:p>
        </w:tc>
        <w:tc>
          <w:tcPr>
            <w:tcW w:w="1418" w:type="dxa"/>
            <w:tcBorders>
              <w:top w:val="nil"/>
              <w:left w:val="nil"/>
              <w:bottom w:val="nil"/>
              <w:right w:val="nil"/>
            </w:tcBorders>
            <w:vAlign w:val="bottom"/>
            <w:hideMark/>
          </w:tcPr>
          <w:p w14:paraId="17620325" w14:textId="77777777" w:rsidR="00504D26" w:rsidRPr="00762494" w:rsidRDefault="00504D26" w:rsidP="006820A6">
            <w:pPr>
              <w:jc w:val="right"/>
              <w:rPr>
                <w:sz w:val="18"/>
                <w:szCs w:val="18"/>
              </w:rPr>
            </w:pPr>
            <w:r w:rsidRPr="00762494">
              <w:rPr>
                <w:sz w:val="20"/>
                <w:szCs w:val="20"/>
              </w:rPr>
              <w:t>68,8</w:t>
            </w:r>
          </w:p>
        </w:tc>
        <w:tc>
          <w:tcPr>
            <w:tcW w:w="1276" w:type="dxa"/>
            <w:tcBorders>
              <w:top w:val="nil"/>
              <w:left w:val="nil"/>
              <w:bottom w:val="nil"/>
              <w:right w:val="nil"/>
            </w:tcBorders>
            <w:vAlign w:val="bottom"/>
            <w:hideMark/>
          </w:tcPr>
          <w:p w14:paraId="261F5432" w14:textId="77777777" w:rsidR="00504D26" w:rsidRPr="00762494" w:rsidRDefault="00504D26" w:rsidP="006820A6">
            <w:pPr>
              <w:jc w:val="right"/>
              <w:rPr>
                <w:sz w:val="18"/>
                <w:szCs w:val="18"/>
              </w:rPr>
            </w:pPr>
            <w:r w:rsidRPr="00762494">
              <w:rPr>
                <w:sz w:val="20"/>
                <w:szCs w:val="20"/>
              </w:rPr>
              <w:t>61,1</w:t>
            </w:r>
          </w:p>
        </w:tc>
      </w:tr>
      <w:tr w:rsidR="00504D26" w:rsidRPr="00762494" w14:paraId="69DED9C1" w14:textId="77777777" w:rsidTr="006820A6">
        <w:trPr>
          <w:trHeight w:val="20"/>
          <w:jc w:val="center"/>
        </w:trPr>
        <w:tc>
          <w:tcPr>
            <w:tcW w:w="4111" w:type="dxa"/>
            <w:tcBorders>
              <w:top w:val="nil"/>
              <w:left w:val="nil"/>
              <w:bottom w:val="nil"/>
              <w:right w:val="nil"/>
            </w:tcBorders>
            <w:vAlign w:val="center"/>
            <w:hideMark/>
          </w:tcPr>
          <w:p w14:paraId="2FDEFDE7" w14:textId="77777777" w:rsidR="00504D26" w:rsidRPr="00762494" w:rsidRDefault="00504D26" w:rsidP="00762494">
            <w:pPr>
              <w:ind w:left="113"/>
              <w:rPr>
                <w:color w:val="000000"/>
                <w:sz w:val="20"/>
                <w:szCs w:val="20"/>
              </w:rPr>
            </w:pPr>
            <w:r w:rsidRPr="00762494">
              <w:rPr>
                <w:color w:val="000000"/>
                <w:sz w:val="20"/>
                <w:szCs w:val="20"/>
              </w:rPr>
              <w:t>О</w:t>
            </w:r>
            <w:r w:rsidRPr="00762494">
              <w:rPr>
                <w:color w:val="000000"/>
                <w:sz w:val="20"/>
                <w:szCs w:val="20"/>
                <w:lang w:val="ky-KG"/>
              </w:rPr>
              <w:t>о</w:t>
            </w:r>
            <w:proofErr w:type="spellStart"/>
            <w:r w:rsidRPr="00762494">
              <w:rPr>
                <w:color w:val="000000"/>
                <w:sz w:val="20"/>
                <w:szCs w:val="20"/>
              </w:rPr>
              <w:t>ганстан</w:t>
            </w:r>
            <w:proofErr w:type="spellEnd"/>
          </w:p>
        </w:tc>
        <w:tc>
          <w:tcPr>
            <w:tcW w:w="1418" w:type="dxa"/>
            <w:tcBorders>
              <w:top w:val="nil"/>
              <w:left w:val="nil"/>
              <w:bottom w:val="nil"/>
              <w:right w:val="nil"/>
            </w:tcBorders>
            <w:vAlign w:val="center"/>
            <w:hideMark/>
          </w:tcPr>
          <w:p w14:paraId="7DE7A710" w14:textId="77777777" w:rsidR="00504D26" w:rsidRPr="00762494" w:rsidRDefault="00504D26" w:rsidP="006820A6">
            <w:pPr>
              <w:spacing w:before="20" w:after="20"/>
              <w:ind w:right="-1"/>
              <w:jc w:val="right"/>
              <w:rPr>
                <w:sz w:val="18"/>
                <w:szCs w:val="18"/>
              </w:rPr>
            </w:pPr>
            <w:r w:rsidRPr="00762494">
              <w:rPr>
                <w:sz w:val="20"/>
                <w:szCs w:val="20"/>
              </w:rPr>
              <w:t>2,1</w:t>
            </w:r>
          </w:p>
        </w:tc>
        <w:tc>
          <w:tcPr>
            <w:tcW w:w="1275" w:type="dxa"/>
            <w:tcBorders>
              <w:top w:val="nil"/>
              <w:left w:val="nil"/>
              <w:bottom w:val="nil"/>
              <w:right w:val="nil"/>
            </w:tcBorders>
            <w:vAlign w:val="center"/>
            <w:hideMark/>
          </w:tcPr>
          <w:p w14:paraId="3B0110B7" w14:textId="77777777" w:rsidR="00504D26" w:rsidRPr="00762494" w:rsidRDefault="00504D26" w:rsidP="006820A6">
            <w:pPr>
              <w:spacing w:before="20" w:after="20"/>
              <w:ind w:right="-1"/>
              <w:jc w:val="right"/>
              <w:rPr>
                <w:sz w:val="18"/>
                <w:szCs w:val="18"/>
              </w:rPr>
            </w:pPr>
            <w:r w:rsidRPr="00762494">
              <w:rPr>
                <w:sz w:val="20"/>
                <w:szCs w:val="20"/>
              </w:rPr>
              <w:t>2,6</w:t>
            </w:r>
          </w:p>
        </w:tc>
        <w:tc>
          <w:tcPr>
            <w:tcW w:w="1418" w:type="dxa"/>
            <w:tcBorders>
              <w:top w:val="nil"/>
              <w:left w:val="nil"/>
              <w:bottom w:val="nil"/>
              <w:right w:val="nil"/>
            </w:tcBorders>
            <w:vAlign w:val="bottom"/>
            <w:hideMark/>
          </w:tcPr>
          <w:p w14:paraId="32EB18B8" w14:textId="77777777" w:rsidR="00504D26" w:rsidRPr="00762494" w:rsidRDefault="00504D26" w:rsidP="006820A6">
            <w:pPr>
              <w:jc w:val="right"/>
              <w:rPr>
                <w:sz w:val="18"/>
                <w:szCs w:val="18"/>
              </w:rPr>
            </w:pPr>
            <w:r w:rsidRPr="00762494">
              <w:rPr>
                <w:sz w:val="20"/>
                <w:szCs w:val="20"/>
              </w:rPr>
              <w:t>0,3</w:t>
            </w:r>
          </w:p>
        </w:tc>
        <w:tc>
          <w:tcPr>
            <w:tcW w:w="1276" w:type="dxa"/>
            <w:tcBorders>
              <w:top w:val="nil"/>
              <w:left w:val="nil"/>
              <w:bottom w:val="nil"/>
              <w:right w:val="nil"/>
            </w:tcBorders>
            <w:vAlign w:val="bottom"/>
            <w:hideMark/>
          </w:tcPr>
          <w:p w14:paraId="00201554" w14:textId="77777777" w:rsidR="00504D26" w:rsidRPr="00762494" w:rsidRDefault="00504D26" w:rsidP="006820A6">
            <w:pPr>
              <w:jc w:val="right"/>
              <w:rPr>
                <w:sz w:val="18"/>
                <w:szCs w:val="18"/>
              </w:rPr>
            </w:pPr>
            <w:r w:rsidRPr="00762494">
              <w:rPr>
                <w:sz w:val="20"/>
                <w:szCs w:val="20"/>
              </w:rPr>
              <w:t>0,4</w:t>
            </w:r>
          </w:p>
        </w:tc>
      </w:tr>
      <w:tr w:rsidR="00504D26" w:rsidRPr="00762494" w14:paraId="5D5AA7F7" w14:textId="77777777" w:rsidTr="006820A6">
        <w:trPr>
          <w:trHeight w:val="20"/>
          <w:jc w:val="center"/>
        </w:trPr>
        <w:tc>
          <w:tcPr>
            <w:tcW w:w="4111" w:type="dxa"/>
            <w:tcBorders>
              <w:top w:val="nil"/>
              <w:left w:val="nil"/>
              <w:bottom w:val="nil"/>
              <w:right w:val="nil"/>
            </w:tcBorders>
            <w:vAlign w:val="center"/>
            <w:hideMark/>
          </w:tcPr>
          <w:p w14:paraId="2554C1B2" w14:textId="77777777" w:rsidR="00504D26" w:rsidRPr="00762494" w:rsidRDefault="00504D26" w:rsidP="00762494">
            <w:pPr>
              <w:ind w:left="113"/>
              <w:rPr>
                <w:color w:val="000000"/>
                <w:sz w:val="20"/>
                <w:szCs w:val="20"/>
              </w:rPr>
            </w:pPr>
            <w:proofErr w:type="spellStart"/>
            <w:r w:rsidRPr="00762494">
              <w:rPr>
                <w:color w:val="000000"/>
                <w:sz w:val="20"/>
                <w:szCs w:val="20"/>
              </w:rPr>
              <w:t>Виpгин</w:t>
            </w:r>
            <w:proofErr w:type="spellEnd"/>
            <w:r w:rsidRPr="00762494">
              <w:rPr>
                <w:color w:val="000000"/>
                <w:sz w:val="20"/>
                <w:szCs w:val="20"/>
              </w:rPr>
              <w:t xml:space="preserve"> </w:t>
            </w:r>
            <w:proofErr w:type="spellStart"/>
            <w:r w:rsidRPr="00762494">
              <w:rPr>
                <w:color w:val="000000"/>
                <w:sz w:val="20"/>
                <w:szCs w:val="20"/>
              </w:rPr>
              <w:t>аралдары</w:t>
            </w:r>
            <w:proofErr w:type="spellEnd"/>
            <w:r w:rsidRPr="00762494">
              <w:rPr>
                <w:color w:val="000000"/>
                <w:sz w:val="20"/>
                <w:szCs w:val="20"/>
              </w:rPr>
              <w:t xml:space="preserve"> (</w:t>
            </w:r>
            <w:proofErr w:type="spellStart"/>
            <w:r w:rsidRPr="00762494">
              <w:rPr>
                <w:color w:val="000000"/>
                <w:sz w:val="20"/>
                <w:szCs w:val="20"/>
              </w:rPr>
              <w:t>Бpитания</w:t>
            </w:r>
            <w:proofErr w:type="spellEnd"/>
            <w:r w:rsidRPr="00762494">
              <w:rPr>
                <w:color w:val="000000"/>
                <w:sz w:val="20"/>
                <w:szCs w:val="20"/>
              </w:rPr>
              <w:t>)</w:t>
            </w:r>
          </w:p>
        </w:tc>
        <w:tc>
          <w:tcPr>
            <w:tcW w:w="1418" w:type="dxa"/>
            <w:tcBorders>
              <w:top w:val="nil"/>
              <w:left w:val="nil"/>
              <w:bottom w:val="nil"/>
              <w:right w:val="nil"/>
            </w:tcBorders>
            <w:vAlign w:val="center"/>
            <w:hideMark/>
          </w:tcPr>
          <w:p w14:paraId="32101B18" w14:textId="77777777" w:rsidR="00504D26" w:rsidRPr="00762494" w:rsidRDefault="00504D26" w:rsidP="006820A6">
            <w:pPr>
              <w:spacing w:before="20" w:after="20"/>
              <w:ind w:right="-1"/>
              <w:jc w:val="right"/>
              <w:rPr>
                <w:sz w:val="18"/>
                <w:szCs w:val="18"/>
              </w:rPr>
            </w:pPr>
            <w:r w:rsidRPr="00762494">
              <w:rPr>
                <w:sz w:val="20"/>
                <w:szCs w:val="20"/>
              </w:rPr>
              <w:t>7,4</w:t>
            </w:r>
          </w:p>
        </w:tc>
        <w:tc>
          <w:tcPr>
            <w:tcW w:w="1275" w:type="dxa"/>
            <w:tcBorders>
              <w:top w:val="nil"/>
              <w:left w:val="nil"/>
              <w:bottom w:val="nil"/>
              <w:right w:val="nil"/>
            </w:tcBorders>
            <w:vAlign w:val="center"/>
            <w:hideMark/>
          </w:tcPr>
          <w:p w14:paraId="2EEC4634" w14:textId="77777777" w:rsidR="00504D26" w:rsidRPr="00762494" w:rsidRDefault="00504D26" w:rsidP="006820A6">
            <w:pPr>
              <w:spacing w:before="20" w:after="20"/>
              <w:ind w:right="-1"/>
              <w:jc w:val="right"/>
              <w:rPr>
                <w:sz w:val="18"/>
                <w:szCs w:val="18"/>
              </w:rPr>
            </w:pPr>
            <w:r w:rsidRPr="00762494">
              <w:rPr>
                <w:sz w:val="20"/>
                <w:szCs w:val="20"/>
              </w:rPr>
              <w:t>6,0</w:t>
            </w:r>
          </w:p>
        </w:tc>
        <w:tc>
          <w:tcPr>
            <w:tcW w:w="1418" w:type="dxa"/>
            <w:tcBorders>
              <w:top w:val="nil"/>
              <w:left w:val="nil"/>
              <w:bottom w:val="nil"/>
              <w:right w:val="nil"/>
            </w:tcBorders>
            <w:vAlign w:val="bottom"/>
            <w:hideMark/>
          </w:tcPr>
          <w:p w14:paraId="394E149B" w14:textId="77777777" w:rsidR="00504D26" w:rsidRPr="00762494" w:rsidRDefault="00504D26" w:rsidP="006820A6">
            <w:pPr>
              <w:jc w:val="right"/>
              <w:rPr>
                <w:sz w:val="18"/>
                <w:szCs w:val="18"/>
              </w:rPr>
            </w:pPr>
            <w:r w:rsidRPr="00762494">
              <w:rPr>
                <w:sz w:val="20"/>
                <w:szCs w:val="20"/>
              </w:rPr>
              <w:t>1,1</w:t>
            </w:r>
          </w:p>
        </w:tc>
        <w:tc>
          <w:tcPr>
            <w:tcW w:w="1276" w:type="dxa"/>
            <w:tcBorders>
              <w:top w:val="nil"/>
              <w:left w:val="nil"/>
              <w:bottom w:val="nil"/>
              <w:right w:val="nil"/>
            </w:tcBorders>
            <w:vAlign w:val="bottom"/>
            <w:hideMark/>
          </w:tcPr>
          <w:p w14:paraId="03793E60" w14:textId="77777777" w:rsidR="00504D26" w:rsidRPr="00762494" w:rsidRDefault="00504D26" w:rsidP="006820A6">
            <w:pPr>
              <w:jc w:val="right"/>
              <w:rPr>
                <w:sz w:val="18"/>
                <w:szCs w:val="18"/>
              </w:rPr>
            </w:pPr>
            <w:r w:rsidRPr="00762494">
              <w:rPr>
                <w:sz w:val="20"/>
                <w:szCs w:val="20"/>
              </w:rPr>
              <w:t>0,8</w:t>
            </w:r>
          </w:p>
        </w:tc>
      </w:tr>
      <w:tr w:rsidR="00504D26" w:rsidRPr="00762494" w14:paraId="021F59BF" w14:textId="77777777" w:rsidTr="006820A6">
        <w:trPr>
          <w:trHeight w:val="20"/>
          <w:jc w:val="center"/>
        </w:trPr>
        <w:tc>
          <w:tcPr>
            <w:tcW w:w="4111" w:type="dxa"/>
            <w:tcBorders>
              <w:top w:val="nil"/>
              <w:left w:val="nil"/>
              <w:bottom w:val="nil"/>
              <w:right w:val="nil"/>
            </w:tcBorders>
            <w:vAlign w:val="center"/>
            <w:hideMark/>
          </w:tcPr>
          <w:p w14:paraId="79EA8652" w14:textId="77777777" w:rsidR="00504D26" w:rsidRPr="00762494" w:rsidRDefault="00504D26" w:rsidP="00762494">
            <w:pPr>
              <w:ind w:left="226" w:hanging="113"/>
              <w:rPr>
                <w:color w:val="000000"/>
                <w:sz w:val="20"/>
                <w:szCs w:val="20"/>
              </w:rPr>
            </w:pPr>
            <w:r w:rsidRPr="00762494">
              <w:rPr>
                <w:color w:val="000000"/>
                <w:sz w:val="20"/>
                <w:szCs w:val="20"/>
              </w:rPr>
              <w:t>Германия</w:t>
            </w:r>
          </w:p>
        </w:tc>
        <w:tc>
          <w:tcPr>
            <w:tcW w:w="1418" w:type="dxa"/>
            <w:tcBorders>
              <w:top w:val="nil"/>
              <w:left w:val="nil"/>
              <w:bottom w:val="nil"/>
              <w:right w:val="nil"/>
            </w:tcBorders>
            <w:vAlign w:val="center"/>
            <w:hideMark/>
          </w:tcPr>
          <w:p w14:paraId="087B28CA" w14:textId="77777777" w:rsidR="00504D26" w:rsidRPr="00762494" w:rsidRDefault="00504D26" w:rsidP="006820A6">
            <w:pPr>
              <w:spacing w:before="20" w:after="20"/>
              <w:ind w:right="-1"/>
              <w:jc w:val="right"/>
              <w:rPr>
                <w:sz w:val="18"/>
                <w:szCs w:val="18"/>
              </w:rPr>
            </w:pPr>
            <w:r w:rsidRPr="00762494">
              <w:rPr>
                <w:sz w:val="20"/>
                <w:szCs w:val="20"/>
              </w:rPr>
              <w:t>2,6</w:t>
            </w:r>
          </w:p>
        </w:tc>
        <w:tc>
          <w:tcPr>
            <w:tcW w:w="1275" w:type="dxa"/>
            <w:tcBorders>
              <w:top w:val="nil"/>
              <w:left w:val="nil"/>
              <w:bottom w:val="nil"/>
              <w:right w:val="nil"/>
            </w:tcBorders>
            <w:vAlign w:val="center"/>
            <w:hideMark/>
          </w:tcPr>
          <w:p w14:paraId="77D8905E" w14:textId="77777777" w:rsidR="00504D26" w:rsidRPr="00762494" w:rsidRDefault="00504D26" w:rsidP="006820A6">
            <w:pPr>
              <w:spacing w:before="20" w:after="20"/>
              <w:ind w:right="-1"/>
              <w:jc w:val="right"/>
              <w:rPr>
                <w:sz w:val="18"/>
                <w:szCs w:val="18"/>
              </w:rPr>
            </w:pPr>
            <w:r w:rsidRPr="00762494">
              <w:rPr>
                <w:sz w:val="20"/>
                <w:szCs w:val="20"/>
              </w:rPr>
              <w:t>19,7</w:t>
            </w:r>
          </w:p>
        </w:tc>
        <w:tc>
          <w:tcPr>
            <w:tcW w:w="1418" w:type="dxa"/>
            <w:tcBorders>
              <w:top w:val="nil"/>
              <w:left w:val="nil"/>
              <w:bottom w:val="nil"/>
              <w:right w:val="nil"/>
            </w:tcBorders>
            <w:vAlign w:val="bottom"/>
            <w:hideMark/>
          </w:tcPr>
          <w:p w14:paraId="4A274ED3" w14:textId="77777777" w:rsidR="00504D26" w:rsidRPr="00762494" w:rsidRDefault="00504D26" w:rsidP="006820A6">
            <w:pPr>
              <w:jc w:val="right"/>
              <w:rPr>
                <w:sz w:val="18"/>
                <w:szCs w:val="18"/>
              </w:rPr>
            </w:pPr>
            <w:r w:rsidRPr="00762494">
              <w:rPr>
                <w:sz w:val="20"/>
                <w:szCs w:val="20"/>
              </w:rPr>
              <w:t>0,4</w:t>
            </w:r>
          </w:p>
        </w:tc>
        <w:tc>
          <w:tcPr>
            <w:tcW w:w="1276" w:type="dxa"/>
            <w:tcBorders>
              <w:top w:val="nil"/>
              <w:left w:val="nil"/>
              <w:bottom w:val="nil"/>
              <w:right w:val="nil"/>
            </w:tcBorders>
            <w:vAlign w:val="bottom"/>
            <w:hideMark/>
          </w:tcPr>
          <w:p w14:paraId="6107C50C" w14:textId="77777777" w:rsidR="00504D26" w:rsidRPr="00762494" w:rsidRDefault="00504D26" w:rsidP="006820A6">
            <w:pPr>
              <w:jc w:val="right"/>
              <w:rPr>
                <w:sz w:val="18"/>
                <w:szCs w:val="18"/>
              </w:rPr>
            </w:pPr>
            <w:r w:rsidRPr="00762494">
              <w:rPr>
                <w:sz w:val="20"/>
                <w:szCs w:val="20"/>
              </w:rPr>
              <w:t>2,7</w:t>
            </w:r>
          </w:p>
        </w:tc>
      </w:tr>
      <w:tr w:rsidR="00504D26" w:rsidRPr="00762494" w14:paraId="3914646D" w14:textId="77777777" w:rsidTr="006820A6">
        <w:trPr>
          <w:trHeight w:val="20"/>
          <w:jc w:val="center"/>
        </w:trPr>
        <w:tc>
          <w:tcPr>
            <w:tcW w:w="4111" w:type="dxa"/>
            <w:tcBorders>
              <w:top w:val="nil"/>
              <w:left w:val="nil"/>
              <w:bottom w:val="nil"/>
              <w:right w:val="nil"/>
            </w:tcBorders>
            <w:vAlign w:val="center"/>
            <w:hideMark/>
          </w:tcPr>
          <w:p w14:paraId="07C29595" w14:textId="77777777" w:rsidR="00504D26" w:rsidRPr="00762494" w:rsidRDefault="00504D26" w:rsidP="00762494">
            <w:pPr>
              <w:ind w:left="226" w:hanging="113"/>
              <w:rPr>
                <w:color w:val="000000"/>
                <w:sz w:val="20"/>
                <w:szCs w:val="20"/>
                <w:lang w:val="ky-KG"/>
              </w:rPr>
            </w:pPr>
            <w:r w:rsidRPr="00762494">
              <w:rPr>
                <w:color w:val="000000"/>
                <w:sz w:val="20"/>
                <w:szCs w:val="20"/>
                <w:lang w:val="ky-KG"/>
              </w:rPr>
              <w:t>Индия</w:t>
            </w:r>
          </w:p>
        </w:tc>
        <w:tc>
          <w:tcPr>
            <w:tcW w:w="1418" w:type="dxa"/>
            <w:tcBorders>
              <w:top w:val="nil"/>
              <w:left w:val="nil"/>
              <w:bottom w:val="nil"/>
              <w:right w:val="nil"/>
            </w:tcBorders>
            <w:vAlign w:val="center"/>
            <w:hideMark/>
          </w:tcPr>
          <w:p w14:paraId="175EAC11" w14:textId="77777777" w:rsidR="00504D26" w:rsidRPr="00762494" w:rsidRDefault="00504D26" w:rsidP="006820A6">
            <w:pPr>
              <w:spacing w:before="20" w:after="20"/>
              <w:ind w:right="-1"/>
              <w:jc w:val="right"/>
              <w:rPr>
                <w:sz w:val="20"/>
                <w:szCs w:val="20"/>
              </w:rPr>
            </w:pPr>
            <w:r w:rsidRPr="00762494">
              <w:rPr>
                <w:sz w:val="20"/>
                <w:szCs w:val="20"/>
              </w:rPr>
              <w:t>0,4</w:t>
            </w:r>
          </w:p>
        </w:tc>
        <w:tc>
          <w:tcPr>
            <w:tcW w:w="1275" w:type="dxa"/>
            <w:tcBorders>
              <w:top w:val="nil"/>
              <w:left w:val="nil"/>
              <w:bottom w:val="nil"/>
              <w:right w:val="nil"/>
            </w:tcBorders>
            <w:vAlign w:val="center"/>
            <w:hideMark/>
          </w:tcPr>
          <w:p w14:paraId="25FBD5BA" w14:textId="77777777" w:rsidR="00504D26" w:rsidRPr="00762494" w:rsidRDefault="00504D26" w:rsidP="006820A6">
            <w:pPr>
              <w:spacing w:before="20" w:after="20"/>
              <w:ind w:right="-1"/>
              <w:jc w:val="right"/>
              <w:rPr>
                <w:sz w:val="20"/>
                <w:szCs w:val="20"/>
              </w:rPr>
            </w:pPr>
            <w:r w:rsidRPr="00762494">
              <w:rPr>
                <w:sz w:val="20"/>
                <w:szCs w:val="20"/>
              </w:rPr>
              <w:t>3,7</w:t>
            </w:r>
          </w:p>
        </w:tc>
        <w:tc>
          <w:tcPr>
            <w:tcW w:w="1418" w:type="dxa"/>
            <w:tcBorders>
              <w:top w:val="nil"/>
              <w:left w:val="nil"/>
              <w:bottom w:val="nil"/>
              <w:right w:val="nil"/>
            </w:tcBorders>
            <w:vAlign w:val="bottom"/>
            <w:hideMark/>
          </w:tcPr>
          <w:p w14:paraId="49431A56" w14:textId="77777777" w:rsidR="00504D26" w:rsidRPr="00762494" w:rsidRDefault="00504D26" w:rsidP="006820A6">
            <w:pPr>
              <w:jc w:val="right"/>
              <w:rPr>
                <w:sz w:val="20"/>
                <w:szCs w:val="20"/>
              </w:rPr>
            </w:pPr>
            <w:r w:rsidRPr="00762494">
              <w:rPr>
                <w:sz w:val="20"/>
                <w:szCs w:val="20"/>
              </w:rPr>
              <w:t>0,1</w:t>
            </w:r>
          </w:p>
        </w:tc>
        <w:tc>
          <w:tcPr>
            <w:tcW w:w="1276" w:type="dxa"/>
            <w:tcBorders>
              <w:top w:val="nil"/>
              <w:left w:val="nil"/>
              <w:bottom w:val="nil"/>
              <w:right w:val="nil"/>
            </w:tcBorders>
            <w:vAlign w:val="bottom"/>
            <w:hideMark/>
          </w:tcPr>
          <w:p w14:paraId="2E561FF2" w14:textId="77777777" w:rsidR="00504D26" w:rsidRPr="00762494" w:rsidRDefault="00504D26" w:rsidP="006820A6">
            <w:pPr>
              <w:jc w:val="right"/>
              <w:rPr>
                <w:sz w:val="20"/>
                <w:szCs w:val="20"/>
              </w:rPr>
            </w:pPr>
            <w:r w:rsidRPr="00762494">
              <w:rPr>
                <w:sz w:val="20"/>
                <w:szCs w:val="20"/>
              </w:rPr>
              <w:t>0,5</w:t>
            </w:r>
          </w:p>
        </w:tc>
      </w:tr>
      <w:tr w:rsidR="00504D26" w:rsidRPr="00762494" w14:paraId="79F7C577" w14:textId="77777777" w:rsidTr="006820A6">
        <w:trPr>
          <w:trHeight w:val="20"/>
          <w:jc w:val="center"/>
        </w:trPr>
        <w:tc>
          <w:tcPr>
            <w:tcW w:w="4111" w:type="dxa"/>
            <w:tcBorders>
              <w:top w:val="nil"/>
              <w:left w:val="nil"/>
              <w:bottom w:val="nil"/>
              <w:right w:val="nil"/>
            </w:tcBorders>
            <w:vAlign w:val="center"/>
            <w:hideMark/>
          </w:tcPr>
          <w:p w14:paraId="5E5D7772" w14:textId="77777777" w:rsidR="00504D26" w:rsidRPr="00762494" w:rsidRDefault="00504D26" w:rsidP="00762494">
            <w:pPr>
              <w:ind w:left="226" w:hanging="113"/>
              <w:rPr>
                <w:color w:val="000000"/>
                <w:sz w:val="20"/>
                <w:szCs w:val="20"/>
                <w:lang w:val="ky-KG"/>
              </w:rPr>
            </w:pPr>
            <w:r w:rsidRPr="00762494">
              <w:rPr>
                <w:color w:val="000000"/>
                <w:sz w:val="20"/>
                <w:szCs w:val="20"/>
              </w:rPr>
              <w:t>Иордания</w:t>
            </w:r>
          </w:p>
        </w:tc>
        <w:tc>
          <w:tcPr>
            <w:tcW w:w="1418" w:type="dxa"/>
            <w:tcBorders>
              <w:top w:val="nil"/>
              <w:left w:val="nil"/>
              <w:bottom w:val="nil"/>
              <w:right w:val="nil"/>
            </w:tcBorders>
            <w:vAlign w:val="center"/>
            <w:hideMark/>
          </w:tcPr>
          <w:p w14:paraId="4BD8414E" w14:textId="77777777" w:rsidR="00504D26" w:rsidRPr="00762494" w:rsidRDefault="00504D26" w:rsidP="006820A6">
            <w:pPr>
              <w:spacing w:before="20" w:after="20"/>
              <w:ind w:right="-1"/>
              <w:jc w:val="right"/>
              <w:rPr>
                <w:sz w:val="18"/>
                <w:szCs w:val="18"/>
              </w:rPr>
            </w:pPr>
            <w:r w:rsidRPr="00762494">
              <w:rPr>
                <w:sz w:val="20"/>
                <w:szCs w:val="20"/>
              </w:rPr>
              <w:t>6,2</w:t>
            </w:r>
          </w:p>
        </w:tc>
        <w:tc>
          <w:tcPr>
            <w:tcW w:w="1275" w:type="dxa"/>
            <w:tcBorders>
              <w:top w:val="nil"/>
              <w:left w:val="nil"/>
              <w:bottom w:val="nil"/>
              <w:right w:val="nil"/>
            </w:tcBorders>
            <w:vAlign w:val="center"/>
            <w:hideMark/>
          </w:tcPr>
          <w:p w14:paraId="424E2C58" w14:textId="77777777" w:rsidR="00504D26" w:rsidRPr="00762494" w:rsidRDefault="00504D26" w:rsidP="006820A6">
            <w:pPr>
              <w:spacing w:before="20" w:after="20"/>
              <w:ind w:right="-1"/>
              <w:jc w:val="right"/>
              <w:rPr>
                <w:sz w:val="18"/>
                <w:szCs w:val="18"/>
              </w:rPr>
            </w:pPr>
            <w:r w:rsidRPr="00762494">
              <w:rPr>
                <w:sz w:val="20"/>
                <w:szCs w:val="20"/>
              </w:rPr>
              <w:t>5,5</w:t>
            </w:r>
          </w:p>
        </w:tc>
        <w:tc>
          <w:tcPr>
            <w:tcW w:w="1418" w:type="dxa"/>
            <w:tcBorders>
              <w:top w:val="nil"/>
              <w:left w:val="nil"/>
              <w:bottom w:val="nil"/>
              <w:right w:val="nil"/>
            </w:tcBorders>
            <w:vAlign w:val="bottom"/>
            <w:hideMark/>
          </w:tcPr>
          <w:p w14:paraId="4C081218" w14:textId="77777777" w:rsidR="00504D26" w:rsidRPr="00762494" w:rsidRDefault="00504D26" w:rsidP="006820A6">
            <w:pPr>
              <w:jc w:val="right"/>
              <w:rPr>
                <w:sz w:val="18"/>
                <w:szCs w:val="18"/>
              </w:rPr>
            </w:pPr>
            <w:r w:rsidRPr="00762494">
              <w:rPr>
                <w:sz w:val="20"/>
                <w:szCs w:val="20"/>
              </w:rPr>
              <w:t>1,0</w:t>
            </w:r>
          </w:p>
        </w:tc>
        <w:tc>
          <w:tcPr>
            <w:tcW w:w="1276" w:type="dxa"/>
            <w:tcBorders>
              <w:top w:val="nil"/>
              <w:left w:val="nil"/>
              <w:bottom w:val="nil"/>
              <w:right w:val="nil"/>
            </w:tcBorders>
            <w:vAlign w:val="bottom"/>
            <w:hideMark/>
          </w:tcPr>
          <w:p w14:paraId="6CAB12A9" w14:textId="77777777" w:rsidR="00504D26" w:rsidRPr="00762494" w:rsidRDefault="00504D26" w:rsidP="006820A6">
            <w:pPr>
              <w:jc w:val="right"/>
              <w:rPr>
                <w:sz w:val="18"/>
                <w:szCs w:val="18"/>
              </w:rPr>
            </w:pPr>
            <w:r w:rsidRPr="00762494">
              <w:rPr>
                <w:sz w:val="20"/>
                <w:szCs w:val="20"/>
              </w:rPr>
              <w:t>0,8</w:t>
            </w:r>
          </w:p>
        </w:tc>
      </w:tr>
      <w:tr w:rsidR="00504D26" w:rsidRPr="00762494" w14:paraId="6E317DAB" w14:textId="77777777" w:rsidTr="00B578B8">
        <w:trPr>
          <w:trHeight w:val="20"/>
          <w:jc w:val="center"/>
        </w:trPr>
        <w:tc>
          <w:tcPr>
            <w:tcW w:w="4111" w:type="dxa"/>
            <w:tcBorders>
              <w:top w:val="nil"/>
              <w:left w:val="nil"/>
              <w:bottom w:val="single" w:sz="8" w:space="0" w:color="auto"/>
              <w:right w:val="nil"/>
            </w:tcBorders>
            <w:vAlign w:val="center"/>
            <w:hideMark/>
          </w:tcPr>
          <w:p w14:paraId="315F71F9" w14:textId="77777777" w:rsidR="00504D26" w:rsidRPr="00762494" w:rsidRDefault="00504D26" w:rsidP="00762494">
            <w:pPr>
              <w:ind w:left="226" w:hanging="113"/>
              <w:rPr>
                <w:color w:val="000000"/>
                <w:sz w:val="20"/>
                <w:szCs w:val="20"/>
                <w:lang w:val="ky-KG"/>
              </w:rPr>
            </w:pPr>
            <w:r w:rsidRPr="00762494">
              <w:rPr>
                <w:color w:val="000000"/>
                <w:sz w:val="20"/>
                <w:szCs w:val="20"/>
                <w:lang w:val="ky-KG"/>
              </w:rPr>
              <w:t>Италия</w:t>
            </w:r>
          </w:p>
        </w:tc>
        <w:tc>
          <w:tcPr>
            <w:tcW w:w="1418" w:type="dxa"/>
            <w:tcBorders>
              <w:top w:val="nil"/>
              <w:left w:val="nil"/>
              <w:bottom w:val="single" w:sz="8" w:space="0" w:color="auto"/>
              <w:right w:val="nil"/>
            </w:tcBorders>
            <w:vAlign w:val="center"/>
            <w:hideMark/>
          </w:tcPr>
          <w:p w14:paraId="768B800E" w14:textId="77777777" w:rsidR="00504D26" w:rsidRPr="00762494" w:rsidRDefault="00504D26" w:rsidP="006820A6">
            <w:pPr>
              <w:spacing w:before="20" w:after="20"/>
              <w:ind w:right="-1"/>
              <w:jc w:val="right"/>
              <w:rPr>
                <w:sz w:val="20"/>
                <w:szCs w:val="20"/>
              </w:rPr>
            </w:pPr>
            <w:r w:rsidRPr="00762494">
              <w:rPr>
                <w:sz w:val="20"/>
                <w:szCs w:val="20"/>
              </w:rPr>
              <w:t>2,0</w:t>
            </w:r>
          </w:p>
        </w:tc>
        <w:tc>
          <w:tcPr>
            <w:tcW w:w="1275" w:type="dxa"/>
            <w:tcBorders>
              <w:top w:val="nil"/>
              <w:left w:val="nil"/>
              <w:bottom w:val="single" w:sz="8" w:space="0" w:color="auto"/>
              <w:right w:val="nil"/>
            </w:tcBorders>
            <w:vAlign w:val="center"/>
            <w:hideMark/>
          </w:tcPr>
          <w:p w14:paraId="60BC9CE2" w14:textId="77777777" w:rsidR="00504D26" w:rsidRPr="00762494" w:rsidRDefault="00504D26" w:rsidP="006820A6">
            <w:pPr>
              <w:spacing w:before="20" w:after="20"/>
              <w:ind w:right="-1"/>
              <w:jc w:val="right"/>
              <w:rPr>
                <w:sz w:val="20"/>
                <w:szCs w:val="20"/>
              </w:rPr>
            </w:pPr>
            <w:r w:rsidRPr="00762494">
              <w:rPr>
                <w:sz w:val="20"/>
                <w:szCs w:val="20"/>
              </w:rPr>
              <w:t>1,9</w:t>
            </w:r>
          </w:p>
        </w:tc>
        <w:tc>
          <w:tcPr>
            <w:tcW w:w="1418" w:type="dxa"/>
            <w:tcBorders>
              <w:top w:val="nil"/>
              <w:left w:val="nil"/>
              <w:bottom w:val="single" w:sz="8" w:space="0" w:color="auto"/>
              <w:right w:val="nil"/>
            </w:tcBorders>
            <w:vAlign w:val="bottom"/>
            <w:hideMark/>
          </w:tcPr>
          <w:p w14:paraId="3EDB776C" w14:textId="77777777" w:rsidR="00504D26" w:rsidRPr="00762494" w:rsidRDefault="00504D26" w:rsidP="006820A6">
            <w:pPr>
              <w:jc w:val="right"/>
              <w:rPr>
                <w:sz w:val="20"/>
                <w:szCs w:val="20"/>
              </w:rPr>
            </w:pPr>
            <w:r w:rsidRPr="00762494">
              <w:rPr>
                <w:sz w:val="20"/>
                <w:szCs w:val="20"/>
              </w:rPr>
              <w:t>0,3</w:t>
            </w:r>
          </w:p>
        </w:tc>
        <w:tc>
          <w:tcPr>
            <w:tcW w:w="1276" w:type="dxa"/>
            <w:tcBorders>
              <w:top w:val="nil"/>
              <w:left w:val="nil"/>
              <w:bottom w:val="single" w:sz="8" w:space="0" w:color="auto"/>
              <w:right w:val="nil"/>
            </w:tcBorders>
            <w:vAlign w:val="bottom"/>
            <w:hideMark/>
          </w:tcPr>
          <w:p w14:paraId="0481449A" w14:textId="77777777" w:rsidR="00504D26" w:rsidRPr="00762494" w:rsidRDefault="00504D26" w:rsidP="006820A6">
            <w:pPr>
              <w:jc w:val="right"/>
              <w:rPr>
                <w:sz w:val="20"/>
                <w:szCs w:val="20"/>
              </w:rPr>
            </w:pPr>
            <w:r w:rsidRPr="00762494">
              <w:rPr>
                <w:sz w:val="20"/>
                <w:szCs w:val="20"/>
              </w:rPr>
              <w:t>0,3</w:t>
            </w:r>
          </w:p>
        </w:tc>
      </w:tr>
      <w:tr w:rsidR="00504D26" w:rsidRPr="00762494" w14:paraId="65A205AC" w14:textId="77777777" w:rsidTr="00B578B8">
        <w:trPr>
          <w:trHeight w:val="20"/>
          <w:jc w:val="center"/>
        </w:trPr>
        <w:tc>
          <w:tcPr>
            <w:tcW w:w="4111" w:type="dxa"/>
            <w:tcBorders>
              <w:top w:val="single" w:sz="8" w:space="0" w:color="auto"/>
              <w:left w:val="nil"/>
              <w:bottom w:val="nil"/>
              <w:right w:val="nil"/>
            </w:tcBorders>
            <w:vAlign w:val="center"/>
            <w:hideMark/>
          </w:tcPr>
          <w:p w14:paraId="7BAEEC06" w14:textId="77777777" w:rsidR="00504D26" w:rsidRPr="00762494" w:rsidRDefault="00504D26" w:rsidP="00762494">
            <w:pPr>
              <w:ind w:left="226" w:hanging="113"/>
              <w:rPr>
                <w:color w:val="000000"/>
                <w:sz w:val="20"/>
                <w:szCs w:val="20"/>
                <w:lang w:val="ky-KG"/>
              </w:rPr>
            </w:pPr>
            <w:r w:rsidRPr="00762494">
              <w:rPr>
                <w:color w:val="000000"/>
                <w:sz w:val="20"/>
                <w:szCs w:val="20"/>
                <w:lang w:val="ky-KG"/>
              </w:rPr>
              <w:lastRenderedPageBreak/>
              <w:t>Кипр</w:t>
            </w:r>
          </w:p>
        </w:tc>
        <w:tc>
          <w:tcPr>
            <w:tcW w:w="1418" w:type="dxa"/>
            <w:tcBorders>
              <w:top w:val="single" w:sz="8" w:space="0" w:color="auto"/>
              <w:left w:val="nil"/>
              <w:bottom w:val="nil"/>
              <w:right w:val="nil"/>
            </w:tcBorders>
            <w:vAlign w:val="center"/>
            <w:hideMark/>
          </w:tcPr>
          <w:p w14:paraId="52866ADE" w14:textId="77777777" w:rsidR="00504D26" w:rsidRPr="00762494" w:rsidRDefault="00504D26" w:rsidP="006820A6">
            <w:pPr>
              <w:spacing w:before="20" w:after="20"/>
              <w:ind w:right="-1"/>
              <w:jc w:val="right"/>
              <w:rPr>
                <w:sz w:val="18"/>
                <w:szCs w:val="18"/>
              </w:rPr>
            </w:pPr>
            <w:r w:rsidRPr="00762494">
              <w:rPr>
                <w:sz w:val="20"/>
                <w:szCs w:val="20"/>
              </w:rPr>
              <w:t>26,3</w:t>
            </w:r>
          </w:p>
        </w:tc>
        <w:tc>
          <w:tcPr>
            <w:tcW w:w="1275" w:type="dxa"/>
            <w:tcBorders>
              <w:top w:val="single" w:sz="8" w:space="0" w:color="auto"/>
              <w:left w:val="nil"/>
              <w:bottom w:val="nil"/>
              <w:right w:val="nil"/>
            </w:tcBorders>
            <w:vAlign w:val="center"/>
            <w:hideMark/>
          </w:tcPr>
          <w:p w14:paraId="09BEA2D1" w14:textId="77777777" w:rsidR="00504D26" w:rsidRPr="00762494" w:rsidRDefault="00504D26" w:rsidP="006820A6">
            <w:pPr>
              <w:spacing w:before="20" w:after="20"/>
              <w:ind w:right="-1"/>
              <w:jc w:val="right"/>
              <w:rPr>
                <w:sz w:val="18"/>
                <w:szCs w:val="18"/>
              </w:rPr>
            </w:pPr>
            <w:r w:rsidRPr="00762494">
              <w:rPr>
                <w:sz w:val="20"/>
                <w:szCs w:val="20"/>
              </w:rPr>
              <w:t>28,3</w:t>
            </w:r>
          </w:p>
        </w:tc>
        <w:tc>
          <w:tcPr>
            <w:tcW w:w="1418" w:type="dxa"/>
            <w:tcBorders>
              <w:top w:val="single" w:sz="8" w:space="0" w:color="auto"/>
              <w:left w:val="nil"/>
              <w:bottom w:val="nil"/>
              <w:right w:val="nil"/>
            </w:tcBorders>
            <w:vAlign w:val="bottom"/>
            <w:hideMark/>
          </w:tcPr>
          <w:p w14:paraId="7178D489" w14:textId="77777777" w:rsidR="00504D26" w:rsidRPr="00762494" w:rsidRDefault="00504D26" w:rsidP="006820A6">
            <w:pPr>
              <w:jc w:val="right"/>
              <w:rPr>
                <w:sz w:val="18"/>
                <w:szCs w:val="18"/>
              </w:rPr>
            </w:pPr>
            <w:r w:rsidRPr="00762494">
              <w:rPr>
                <w:sz w:val="20"/>
                <w:szCs w:val="20"/>
              </w:rPr>
              <w:t>4,0</w:t>
            </w:r>
          </w:p>
        </w:tc>
        <w:tc>
          <w:tcPr>
            <w:tcW w:w="1276" w:type="dxa"/>
            <w:tcBorders>
              <w:top w:val="single" w:sz="8" w:space="0" w:color="auto"/>
              <w:left w:val="nil"/>
              <w:bottom w:val="nil"/>
              <w:right w:val="nil"/>
            </w:tcBorders>
            <w:vAlign w:val="bottom"/>
            <w:hideMark/>
          </w:tcPr>
          <w:p w14:paraId="437E76D8" w14:textId="77777777" w:rsidR="00504D26" w:rsidRPr="00762494" w:rsidRDefault="00504D26" w:rsidP="006820A6">
            <w:pPr>
              <w:jc w:val="right"/>
              <w:rPr>
                <w:sz w:val="18"/>
                <w:szCs w:val="18"/>
              </w:rPr>
            </w:pPr>
            <w:r w:rsidRPr="00762494">
              <w:rPr>
                <w:sz w:val="20"/>
                <w:szCs w:val="20"/>
              </w:rPr>
              <w:t>3,8</w:t>
            </w:r>
          </w:p>
        </w:tc>
      </w:tr>
      <w:tr w:rsidR="00504D26" w:rsidRPr="00762494" w14:paraId="6C066E08" w14:textId="77777777" w:rsidTr="006820A6">
        <w:trPr>
          <w:trHeight w:val="20"/>
          <w:jc w:val="center"/>
        </w:trPr>
        <w:tc>
          <w:tcPr>
            <w:tcW w:w="4111" w:type="dxa"/>
            <w:tcBorders>
              <w:top w:val="nil"/>
              <w:left w:val="nil"/>
              <w:bottom w:val="nil"/>
              <w:right w:val="nil"/>
            </w:tcBorders>
            <w:vAlign w:val="center"/>
            <w:hideMark/>
          </w:tcPr>
          <w:p w14:paraId="13C08316" w14:textId="77777777" w:rsidR="00504D26" w:rsidRPr="00762494" w:rsidRDefault="00504D26" w:rsidP="00762494">
            <w:pPr>
              <w:ind w:left="226" w:hanging="113"/>
              <w:rPr>
                <w:color w:val="000000"/>
                <w:sz w:val="20"/>
                <w:szCs w:val="20"/>
                <w:lang w:val="ky-KG"/>
              </w:rPr>
            </w:pPr>
            <w:r w:rsidRPr="00762494">
              <w:rPr>
                <w:color w:val="000000"/>
                <w:sz w:val="20"/>
                <w:szCs w:val="20"/>
                <w:lang w:val="ky-KG"/>
              </w:rPr>
              <w:t>Кытай</w:t>
            </w:r>
          </w:p>
        </w:tc>
        <w:tc>
          <w:tcPr>
            <w:tcW w:w="1418" w:type="dxa"/>
            <w:tcBorders>
              <w:top w:val="nil"/>
              <w:left w:val="nil"/>
              <w:bottom w:val="nil"/>
              <w:right w:val="nil"/>
            </w:tcBorders>
            <w:vAlign w:val="center"/>
            <w:hideMark/>
          </w:tcPr>
          <w:p w14:paraId="2EB4D621" w14:textId="77777777" w:rsidR="00504D26" w:rsidRPr="00762494" w:rsidRDefault="00504D26" w:rsidP="006820A6">
            <w:pPr>
              <w:spacing w:before="20" w:after="20"/>
              <w:ind w:right="-1"/>
              <w:jc w:val="right"/>
              <w:rPr>
                <w:sz w:val="18"/>
                <w:szCs w:val="18"/>
              </w:rPr>
            </w:pPr>
            <w:r w:rsidRPr="00762494">
              <w:rPr>
                <w:sz w:val="20"/>
                <w:szCs w:val="20"/>
              </w:rPr>
              <w:t>157,9</w:t>
            </w:r>
          </w:p>
        </w:tc>
        <w:tc>
          <w:tcPr>
            <w:tcW w:w="1275" w:type="dxa"/>
            <w:tcBorders>
              <w:top w:val="nil"/>
              <w:left w:val="nil"/>
              <w:bottom w:val="nil"/>
              <w:right w:val="nil"/>
            </w:tcBorders>
            <w:vAlign w:val="center"/>
            <w:hideMark/>
          </w:tcPr>
          <w:p w14:paraId="6A878A46" w14:textId="77777777" w:rsidR="00504D26" w:rsidRPr="00762494" w:rsidRDefault="00504D26" w:rsidP="006820A6">
            <w:pPr>
              <w:spacing w:before="20" w:after="20"/>
              <w:ind w:right="-1"/>
              <w:jc w:val="right"/>
              <w:rPr>
                <w:sz w:val="18"/>
                <w:szCs w:val="18"/>
              </w:rPr>
            </w:pPr>
            <w:r w:rsidRPr="00762494">
              <w:rPr>
                <w:sz w:val="20"/>
                <w:szCs w:val="20"/>
              </w:rPr>
              <w:t>221,5</w:t>
            </w:r>
          </w:p>
        </w:tc>
        <w:tc>
          <w:tcPr>
            <w:tcW w:w="1418" w:type="dxa"/>
            <w:tcBorders>
              <w:top w:val="nil"/>
              <w:left w:val="nil"/>
              <w:bottom w:val="nil"/>
              <w:right w:val="nil"/>
            </w:tcBorders>
            <w:vAlign w:val="bottom"/>
            <w:hideMark/>
          </w:tcPr>
          <w:p w14:paraId="6CD09AE9" w14:textId="77777777" w:rsidR="00504D26" w:rsidRPr="00762494" w:rsidRDefault="00504D26" w:rsidP="006820A6">
            <w:pPr>
              <w:jc w:val="right"/>
              <w:rPr>
                <w:sz w:val="18"/>
                <w:szCs w:val="18"/>
              </w:rPr>
            </w:pPr>
            <w:r w:rsidRPr="00762494">
              <w:rPr>
                <w:sz w:val="20"/>
                <w:szCs w:val="20"/>
              </w:rPr>
              <w:t>24,1</w:t>
            </w:r>
          </w:p>
        </w:tc>
        <w:tc>
          <w:tcPr>
            <w:tcW w:w="1276" w:type="dxa"/>
            <w:tcBorders>
              <w:top w:val="nil"/>
              <w:left w:val="nil"/>
              <w:bottom w:val="nil"/>
              <w:right w:val="nil"/>
            </w:tcBorders>
            <w:vAlign w:val="bottom"/>
            <w:hideMark/>
          </w:tcPr>
          <w:p w14:paraId="19D3C3AC" w14:textId="77777777" w:rsidR="00504D26" w:rsidRPr="00762494" w:rsidRDefault="00504D26" w:rsidP="006820A6">
            <w:pPr>
              <w:jc w:val="right"/>
              <w:rPr>
                <w:sz w:val="18"/>
                <w:szCs w:val="18"/>
              </w:rPr>
            </w:pPr>
            <w:r w:rsidRPr="00762494">
              <w:rPr>
                <w:sz w:val="20"/>
                <w:szCs w:val="20"/>
              </w:rPr>
              <w:t>29,7</w:t>
            </w:r>
          </w:p>
        </w:tc>
      </w:tr>
      <w:tr w:rsidR="00504D26" w:rsidRPr="00762494" w14:paraId="5EFF5790" w14:textId="77777777" w:rsidTr="006820A6">
        <w:trPr>
          <w:trHeight w:val="20"/>
          <w:jc w:val="center"/>
        </w:trPr>
        <w:tc>
          <w:tcPr>
            <w:tcW w:w="4111" w:type="dxa"/>
            <w:tcBorders>
              <w:top w:val="nil"/>
              <w:left w:val="nil"/>
              <w:bottom w:val="nil"/>
              <w:right w:val="nil"/>
            </w:tcBorders>
            <w:vAlign w:val="center"/>
            <w:hideMark/>
          </w:tcPr>
          <w:p w14:paraId="4DB80CDC" w14:textId="77777777" w:rsidR="00504D26" w:rsidRPr="00762494" w:rsidRDefault="00504D26" w:rsidP="00762494">
            <w:pPr>
              <w:ind w:left="226" w:hanging="113"/>
              <w:rPr>
                <w:color w:val="000000"/>
                <w:sz w:val="20"/>
                <w:szCs w:val="20"/>
                <w:lang w:val="ky-KG"/>
              </w:rPr>
            </w:pPr>
            <w:proofErr w:type="spellStart"/>
            <w:r w:rsidRPr="00762494">
              <w:rPr>
                <w:color w:val="000000"/>
                <w:sz w:val="20"/>
                <w:szCs w:val="20"/>
              </w:rPr>
              <w:t>Нидерланд</w:t>
            </w:r>
            <w:proofErr w:type="spellEnd"/>
          </w:p>
        </w:tc>
        <w:tc>
          <w:tcPr>
            <w:tcW w:w="1418" w:type="dxa"/>
            <w:tcBorders>
              <w:top w:val="nil"/>
              <w:left w:val="nil"/>
              <w:bottom w:val="nil"/>
              <w:right w:val="nil"/>
            </w:tcBorders>
            <w:vAlign w:val="center"/>
            <w:hideMark/>
          </w:tcPr>
          <w:p w14:paraId="23FE4ED2" w14:textId="77777777" w:rsidR="00504D26" w:rsidRPr="00762494" w:rsidRDefault="00504D26" w:rsidP="006820A6">
            <w:pPr>
              <w:spacing w:before="20" w:after="20"/>
              <w:ind w:right="-1"/>
              <w:jc w:val="right"/>
              <w:rPr>
                <w:sz w:val="18"/>
                <w:szCs w:val="18"/>
              </w:rPr>
            </w:pPr>
            <w:r w:rsidRPr="00762494">
              <w:rPr>
                <w:sz w:val="20"/>
                <w:szCs w:val="20"/>
              </w:rPr>
              <w:t>54,6</w:t>
            </w:r>
          </w:p>
        </w:tc>
        <w:tc>
          <w:tcPr>
            <w:tcW w:w="1275" w:type="dxa"/>
            <w:tcBorders>
              <w:top w:val="nil"/>
              <w:left w:val="nil"/>
              <w:bottom w:val="nil"/>
              <w:right w:val="nil"/>
            </w:tcBorders>
            <w:vAlign w:val="center"/>
            <w:hideMark/>
          </w:tcPr>
          <w:p w14:paraId="6E22A07C" w14:textId="77777777" w:rsidR="00504D26" w:rsidRPr="00762494" w:rsidRDefault="00504D26" w:rsidP="006820A6">
            <w:pPr>
              <w:spacing w:before="20" w:after="20"/>
              <w:ind w:right="-1"/>
              <w:jc w:val="right"/>
              <w:rPr>
                <w:sz w:val="18"/>
                <w:szCs w:val="18"/>
              </w:rPr>
            </w:pPr>
            <w:r w:rsidRPr="00762494">
              <w:rPr>
                <w:sz w:val="20"/>
                <w:szCs w:val="20"/>
              </w:rPr>
              <w:t>33,2</w:t>
            </w:r>
          </w:p>
        </w:tc>
        <w:tc>
          <w:tcPr>
            <w:tcW w:w="1418" w:type="dxa"/>
            <w:tcBorders>
              <w:top w:val="nil"/>
              <w:left w:val="nil"/>
              <w:bottom w:val="nil"/>
              <w:right w:val="nil"/>
            </w:tcBorders>
            <w:vAlign w:val="bottom"/>
            <w:hideMark/>
          </w:tcPr>
          <w:p w14:paraId="417398DA" w14:textId="77777777" w:rsidR="00504D26" w:rsidRPr="00762494" w:rsidRDefault="00504D26" w:rsidP="006820A6">
            <w:pPr>
              <w:jc w:val="right"/>
              <w:rPr>
                <w:sz w:val="18"/>
                <w:szCs w:val="18"/>
              </w:rPr>
            </w:pPr>
            <w:r w:rsidRPr="00762494">
              <w:rPr>
                <w:sz w:val="20"/>
                <w:szCs w:val="20"/>
              </w:rPr>
              <w:t>8,4</w:t>
            </w:r>
          </w:p>
        </w:tc>
        <w:tc>
          <w:tcPr>
            <w:tcW w:w="1276" w:type="dxa"/>
            <w:tcBorders>
              <w:top w:val="nil"/>
              <w:left w:val="nil"/>
              <w:bottom w:val="nil"/>
              <w:right w:val="nil"/>
            </w:tcBorders>
            <w:vAlign w:val="bottom"/>
            <w:hideMark/>
          </w:tcPr>
          <w:p w14:paraId="0ABBBAF1" w14:textId="77777777" w:rsidR="00504D26" w:rsidRPr="00762494" w:rsidRDefault="00504D26" w:rsidP="006820A6">
            <w:pPr>
              <w:jc w:val="right"/>
              <w:rPr>
                <w:sz w:val="18"/>
                <w:szCs w:val="18"/>
              </w:rPr>
            </w:pPr>
            <w:r w:rsidRPr="00762494">
              <w:rPr>
                <w:sz w:val="20"/>
                <w:szCs w:val="20"/>
              </w:rPr>
              <w:t>4,4</w:t>
            </w:r>
          </w:p>
        </w:tc>
      </w:tr>
      <w:tr w:rsidR="00504D26" w:rsidRPr="00762494" w14:paraId="3A941CBF" w14:textId="77777777" w:rsidTr="006820A6">
        <w:trPr>
          <w:trHeight w:val="20"/>
          <w:jc w:val="center"/>
        </w:trPr>
        <w:tc>
          <w:tcPr>
            <w:tcW w:w="4111" w:type="dxa"/>
            <w:tcBorders>
              <w:top w:val="nil"/>
              <w:left w:val="nil"/>
              <w:bottom w:val="nil"/>
              <w:right w:val="nil"/>
            </w:tcBorders>
            <w:vAlign w:val="center"/>
            <w:hideMark/>
          </w:tcPr>
          <w:p w14:paraId="04CF0901" w14:textId="77777777" w:rsidR="00504D26" w:rsidRPr="00762494" w:rsidRDefault="00504D26" w:rsidP="00762494">
            <w:pPr>
              <w:ind w:left="113"/>
              <w:rPr>
                <w:color w:val="000000"/>
                <w:sz w:val="20"/>
                <w:szCs w:val="20"/>
                <w:lang w:val="ky-KG"/>
              </w:rPr>
            </w:pPr>
            <w:r w:rsidRPr="00762494">
              <w:rPr>
                <w:color w:val="000000"/>
                <w:sz w:val="20"/>
                <w:szCs w:val="20"/>
                <w:lang w:val="ky-KG"/>
              </w:rPr>
              <w:t>Бириккен Араб Эмираттары</w:t>
            </w:r>
          </w:p>
        </w:tc>
        <w:tc>
          <w:tcPr>
            <w:tcW w:w="1418" w:type="dxa"/>
            <w:tcBorders>
              <w:top w:val="nil"/>
              <w:left w:val="nil"/>
              <w:bottom w:val="nil"/>
              <w:right w:val="nil"/>
            </w:tcBorders>
            <w:vAlign w:val="center"/>
            <w:hideMark/>
          </w:tcPr>
          <w:p w14:paraId="30B0B3B7" w14:textId="77777777" w:rsidR="00504D26" w:rsidRPr="00762494" w:rsidRDefault="00504D26" w:rsidP="006820A6">
            <w:pPr>
              <w:spacing w:before="20" w:after="20"/>
              <w:ind w:right="-1"/>
              <w:jc w:val="right"/>
              <w:rPr>
                <w:sz w:val="18"/>
                <w:szCs w:val="18"/>
              </w:rPr>
            </w:pPr>
            <w:r w:rsidRPr="00762494">
              <w:rPr>
                <w:sz w:val="20"/>
                <w:szCs w:val="20"/>
              </w:rPr>
              <w:t>31,4</w:t>
            </w:r>
          </w:p>
        </w:tc>
        <w:tc>
          <w:tcPr>
            <w:tcW w:w="1275" w:type="dxa"/>
            <w:tcBorders>
              <w:top w:val="nil"/>
              <w:left w:val="nil"/>
              <w:bottom w:val="nil"/>
              <w:right w:val="nil"/>
            </w:tcBorders>
            <w:vAlign w:val="center"/>
            <w:hideMark/>
          </w:tcPr>
          <w:p w14:paraId="05EB40F6" w14:textId="77777777" w:rsidR="00504D26" w:rsidRPr="00762494" w:rsidRDefault="00504D26" w:rsidP="006820A6">
            <w:pPr>
              <w:spacing w:before="20" w:after="20"/>
              <w:ind w:right="-1"/>
              <w:jc w:val="right"/>
              <w:rPr>
                <w:sz w:val="18"/>
                <w:szCs w:val="18"/>
              </w:rPr>
            </w:pPr>
            <w:r w:rsidRPr="00762494">
              <w:rPr>
                <w:sz w:val="20"/>
                <w:szCs w:val="20"/>
              </w:rPr>
              <w:t>19,3</w:t>
            </w:r>
          </w:p>
        </w:tc>
        <w:tc>
          <w:tcPr>
            <w:tcW w:w="1418" w:type="dxa"/>
            <w:tcBorders>
              <w:top w:val="nil"/>
              <w:left w:val="nil"/>
              <w:bottom w:val="nil"/>
              <w:right w:val="nil"/>
            </w:tcBorders>
            <w:vAlign w:val="bottom"/>
            <w:hideMark/>
          </w:tcPr>
          <w:p w14:paraId="2D27C9CD" w14:textId="77777777" w:rsidR="00504D26" w:rsidRPr="00762494" w:rsidRDefault="00504D26" w:rsidP="006820A6">
            <w:pPr>
              <w:jc w:val="right"/>
              <w:rPr>
                <w:sz w:val="18"/>
                <w:szCs w:val="18"/>
              </w:rPr>
            </w:pPr>
            <w:r w:rsidRPr="00762494">
              <w:rPr>
                <w:sz w:val="20"/>
                <w:szCs w:val="20"/>
              </w:rPr>
              <w:t>4,8</w:t>
            </w:r>
          </w:p>
        </w:tc>
        <w:tc>
          <w:tcPr>
            <w:tcW w:w="1276" w:type="dxa"/>
            <w:tcBorders>
              <w:top w:val="nil"/>
              <w:left w:val="nil"/>
              <w:bottom w:val="nil"/>
              <w:right w:val="nil"/>
            </w:tcBorders>
            <w:vAlign w:val="bottom"/>
            <w:hideMark/>
          </w:tcPr>
          <w:p w14:paraId="6A758C4C" w14:textId="77777777" w:rsidR="00504D26" w:rsidRPr="00762494" w:rsidRDefault="00504D26" w:rsidP="006820A6">
            <w:pPr>
              <w:jc w:val="right"/>
              <w:rPr>
                <w:sz w:val="18"/>
                <w:szCs w:val="18"/>
              </w:rPr>
            </w:pPr>
            <w:r w:rsidRPr="00762494">
              <w:rPr>
                <w:sz w:val="20"/>
                <w:szCs w:val="20"/>
              </w:rPr>
              <w:t>2,6</w:t>
            </w:r>
          </w:p>
        </w:tc>
      </w:tr>
      <w:tr w:rsidR="00504D26" w:rsidRPr="00762494" w14:paraId="67227974" w14:textId="77777777" w:rsidTr="006820A6">
        <w:trPr>
          <w:trHeight w:val="20"/>
          <w:jc w:val="center"/>
        </w:trPr>
        <w:tc>
          <w:tcPr>
            <w:tcW w:w="4111" w:type="dxa"/>
            <w:tcBorders>
              <w:top w:val="nil"/>
              <w:left w:val="nil"/>
              <w:bottom w:val="nil"/>
              <w:right w:val="nil"/>
            </w:tcBorders>
            <w:vAlign w:val="center"/>
            <w:hideMark/>
          </w:tcPr>
          <w:p w14:paraId="5F1F9CC2" w14:textId="77777777" w:rsidR="00504D26" w:rsidRPr="00762494" w:rsidRDefault="00504D26" w:rsidP="00762494">
            <w:pPr>
              <w:ind w:left="113"/>
              <w:rPr>
                <w:color w:val="000000"/>
                <w:sz w:val="20"/>
                <w:szCs w:val="20"/>
                <w:lang w:val="ky-KG"/>
              </w:rPr>
            </w:pPr>
            <w:r w:rsidRPr="00762494">
              <w:rPr>
                <w:color w:val="000000"/>
                <w:sz w:val="20"/>
                <w:szCs w:val="20"/>
                <w:lang w:val="ky-KG"/>
              </w:rPr>
              <w:t>Пакистан</w:t>
            </w:r>
          </w:p>
        </w:tc>
        <w:tc>
          <w:tcPr>
            <w:tcW w:w="1418" w:type="dxa"/>
            <w:tcBorders>
              <w:top w:val="nil"/>
              <w:left w:val="nil"/>
              <w:bottom w:val="nil"/>
              <w:right w:val="nil"/>
            </w:tcBorders>
            <w:vAlign w:val="center"/>
            <w:hideMark/>
          </w:tcPr>
          <w:p w14:paraId="1DDA5BC5" w14:textId="77777777" w:rsidR="00504D26" w:rsidRPr="00762494" w:rsidRDefault="00504D26" w:rsidP="006820A6">
            <w:pPr>
              <w:spacing w:before="20" w:after="20"/>
              <w:ind w:right="-1"/>
              <w:jc w:val="right"/>
              <w:rPr>
                <w:sz w:val="20"/>
                <w:szCs w:val="20"/>
              </w:rPr>
            </w:pPr>
            <w:r w:rsidRPr="00762494">
              <w:rPr>
                <w:sz w:val="20"/>
                <w:szCs w:val="20"/>
              </w:rPr>
              <w:t>3,2</w:t>
            </w:r>
          </w:p>
        </w:tc>
        <w:tc>
          <w:tcPr>
            <w:tcW w:w="1275" w:type="dxa"/>
            <w:tcBorders>
              <w:top w:val="nil"/>
              <w:left w:val="nil"/>
              <w:bottom w:val="nil"/>
              <w:right w:val="nil"/>
            </w:tcBorders>
            <w:vAlign w:val="center"/>
            <w:hideMark/>
          </w:tcPr>
          <w:p w14:paraId="5CFF5ED2" w14:textId="77777777" w:rsidR="00504D26" w:rsidRPr="00762494" w:rsidRDefault="00504D26" w:rsidP="006820A6">
            <w:pPr>
              <w:spacing w:before="20" w:after="20"/>
              <w:ind w:right="-1"/>
              <w:jc w:val="right"/>
              <w:rPr>
                <w:sz w:val="20"/>
                <w:szCs w:val="20"/>
              </w:rPr>
            </w:pPr>
            <w:r w:rsidRPr="00762494">
              <w:rPr>
                <w:sz w:val="20"/>
                <w:szCs w:val="20"/>
              </w:rPr>
              <w:t>0,9</w:t>
            </w:r>
          </w:p>
        </w:tc>
        <w:tc>
          <w:tcPr>
            <w:tcW w:w="1418" w:type="dxa"/>
            <w:tcBorders>
              <w:top w:val="nil"/>
              <w:left w:val="nil"/>
              <w:bottom w:val="nil"/>
              <w:right w:val="nil"/>
            </w:tcBorders>
            <w:vAlign w:val="bottom"/>
            <w:hideMark/>
          </w:tcPr>
          <w:p w14:paraId="4BE5785A" w14:textId="77777777" w:rsidR="00504D26" w:rsidRPr="00762494" w:rsidRDefault="00504D26" w:rsidP="006820A6">
            <w:pPr>
              <w:jc w:val="right"/>
              <w:rPr>
                <w:sz w:val="20"/>
                <w:szCs w:val="20"/>
              </w:rPr>
            </w:pPr>
            <w:r w:rsidRPr="00762494">
              <w:rPr>
                <w:sz w:val="20"/>
                <w:szCs w:val="20"/>
              </w:rPr>
              <w:t>0,5</w:t>
            </w:r>
          </w:p>
        </w:tc>
        <w:tc>
          <w:tcPr>
            <w:tcW w:w="1276" w:type="dxa"/>
            <w:tcBorders>
              <w:top w:val="nil"/>
              <w:left w:val="nil"/>
              <w:bottom w:val="nil"/>
              <w:right w:val="nil"/>
            </w:tcBorders>
            <w:vAlign w:val="bottom"/>
            <w:hideMark/>
          </w:tcPr>
          <w:p w14:paraId="3D46FB46" w14:textId="77777777" w:rsidR="00504D26" w:rsidRPr="00762494" w:rsidRDefault="00504D26" w:rsidP="006820A6">
            <w:pPr>
              <w:jc w:val="right"/>
              <w:rPr>
                <w:sz w:val="20"/>
                <w:szCs w:val="20"/>
              </w:rPr>
            </w:pPr>
            <w:r w:rsidRPr="00762494">
              <w:rPr>
                <w:sz w:val="20"/>
                <w:szCs w:val="20"/>
              </w:rPr>
              <w:t>0,1</w:t>
            </w:r>
          </w:p>
        </w:tc>
      </w:tr>
      <w:tr w:rsidR="00504D26" w:rsidRPr="00762494" w14:paraId="033BFA38" w14:textId="77777777" w:rsidTr="006820A6">
        <w:trPr>
          <w:trHeight w:val="20"/>
          <w:jc w:val="center"/>
        </w:trPr>
        <w:tc>
          <w:tcPr>
            <w:tcW w:w="4111" w:type="dxa"/>
            <w:tcBorders>
              <w:top w:val="nil"/>
              <w:left w:val="nil"/>
              <w:bottom w:val="nil"/>
              <w:right w:val="nil"/>
            </w:tcBorders>
            <w:vAlign w:val="center"/>
            <w:hideMark/>
          </w:tcPr>
          <w:p w14:paraId="309A4CDB" w14:textId="77777777" w:rsidR="00504D26" w:rsidRPr="00762494" w:rsidRDefault="00504D26" w:rsidP="00762494">
            <w:pPr>
              <w:ind w:left="113"/>
              <w:rPr>
                <w:color w:val="000000"/>
                <w:sz w:val="20"/>
                <w:szCs w:val="20"/>
                <w:lang w:val="ky-KG"/>
              </w:rPr>
            </w:pPr>
            <w:r w:rsidRPr="00762494">
              <w:rPr>
                <w:color w:val="000000"/>
                <w:sz w:val="20"/>
                <w:szCs w:val="20"/>
                <w:lang w:val="ky-KG"/>
              </w:rPr>
              <w:t>Корей Республикасы</w:t>
            </w:r>
          </w:p>
        </w:tc>
        <w:tc>
          <w:tcPr>
            <w:tcW w:w="1418" w:type="dxa"/>
            <w:tcBorders>
              <w:top w:val="nil"/>
              <w:left w:val="nil"/>
              <w:bottom w:val="nil"/>
              <w:right w:val="nil"/>
            </w:tcBorders>
            <w:vAlign w:val="center"/>
            <w:hideMark/>
          </w:tcPr>
          <w:p w14:paraId="05A53047" w14:textId="77777777" w:rsidR="00504D26" w:rsidRPr="00762494" w:rsidRDefault="00504D26" w:rsidP="006820A6">
            <w:pPr>
              <w:spacing w:before="20" w:after="20"/>
              <w:ind w:right="-1"/>
              <w:jc w:val="right"/>
              <w:rPr>
                <w:sz w:val="20"/>
                <w:szCs w:val="20"/>
              </w:rPr>
            </w:pPr>
            <w:r w:rsidRPr="00762494">
              <w:rPr>
                <w:sz w:val="20"/>
                <w:szCs w:val="20"/>
              </w:rPr>
              <w:t>8,1</w:t>
            </w:r>
          </w:p>
        </w:tc>
        <w:tc>
          <w:tcPr>
            <w:tcW w:w="1275" w:type="dxa"/>
            <w:tcBorders>
              <w:top w:val="nil"/>
              <w:left w:val="nil"/>
              <w:bottom w:val="nil"/>
              <w:right w:val="nil"/>
            </w:tcBorders>
            <w:vAlign w:val="center"/>
            <w:hideMark/>
          </w:tcPr>
          <w:p w14:paraId="2D39D3EF" w14:textId="77777777" w:rsidR="00504D26" w:rsidRPr="00762494" w:rsidRDefault="00504D26" w:rsidP="006820A6">
            <w:pPr>
              <w:spacing w:before="20" w:after="20"/>
              <w:ind w:right="-1"/>
              <w:jc w:val="right"/>
              <w:rPr>
                <w:sz w:val="20"/>
                <w:szCs w:val="20"/>
              </w:rPr>
            </w:pPr>
            <w:r w:rsidRPr="00762494">
              <w:rPr>
                <w:sz w:val="20"/>
                <w:szCs w:val="20"/>
              </w:rPr>
              <w:t>4,8</w:t>
            </w:r>
          </w:p>
        </w:tc>
        <w:tc>
          <w:tcPr>
            <w:tcW w:w="1418" w:type="dxa"/>
            <w:tcBorders>
              <w:top w:val="nil"/>
              <w:left w:val="nil"/>
              <w:bottom w:val="nil"/>
              <w:right w:val="nil"/>
            </w:tcBorders>
            <w:vAlign w:val="bottom"/>
            <w:hideMark/>
          </w:tcPr>
          <w:p w14:paraId="1E843DE2" w14:textId="77777777" w:rsidR="00504D26" w:rsidRPr="00762494" w:rsidRDefault="00504D26" w:rsidP="006820A6">
            <w:pPr>
              <w:jc w:val="right"/>
              <w:rPr>
                <w:sz w:val="20"/>
                <w:szCs w:val="20"/>
              </w:rPr>
            </w:pPr>
            <w:r w:rsidRPr="00762494">
              <w:rPr>
                <w:sz w:val="20"/>
                <w:szCs w:val="20"/>
              </w:rPr>
              <w:t>1,3</w:t>
            </w:r>
          </w:p>
        </w:tc>
        <w:tc>
          <w:tcPr>
            <w:tcW w:w="1276" w:type="dxa"/>
            <w:tcBorders>
              <w:top w:val="nil"/>
              <w:left w:val="nil"/>
              <w:bottom w:val="nil"/>
              <w:right w:val="nil"/>
            </w:tcBorders>
            <w:vAlign w:val="bottom"/>
            <w:hideMark/>
          </w:tcPr>
          <w:p w14:paraId="5246DA92" w14:textId="77777777" w:rsidR="00504D26" w:rsidRPr="00762494" w:rsidRDefault="00504D26" w:rsidP="006820A6">
            <w:pPr>
              <w:jc w:val="right"/>
              <w:rPr>
                <w:sz w:val="20"/>
                <w:szCs w:val="20"/>
              </w:rPr>
            </w:pPr>
            <w:r w:rsidRPr="00762494">
              <w:rPr>
                <w:sz w:val="20"/>
                <w:szCs w:val="20"/>
              </w:rPr>
              <w:t>0,6</w:t>
            </w:r>
          </w:p>
        </w:tc>
      </w:tr>
      <w:tr w:rsidR="00504D26" w:rsidRPr="00762494" w14:paraId="3C88DDA9" w14:textId="77777777" w:rsidTr="006820A6">
        <w:trPr>
          <w:trHeight w:val="20"/>
          <w:jc w:val="center"/>
        </w:trPr>
        <w:tc>
          <w:tcPr>
            <w:tcW w:w="4111" w:type="dxa"/>
            <w:tcBorders>
              <w:top w:val="nil"/>
              <w:left w:val="nil"/>
              <w:bottom w:val="nil"/>
              <w:right w:val="nil"/>
            </w:tcBorders>
            <w:vAlign w:val="center"/>
            <w:hideMark/>
          </w:tcPr>
          <w:p w14:paraId="2EFAEE64" w14:textId="77777777" w:rsidR="00504D26" w:rsidRPr="00762494" w:rsidRDefault="00504D26" w:rsidP="00762494">
            <w:pPr>
              <w:spacing w:before="40" w:after="20"/>
              <w:ind w:left="113"/>
              <w:rPr>
                <w:color w:val="000000"/>
                <w:sz w:val="20"/>
                <w:szCs w:val="20"/>
                <w:lang w:val="ky-KG"/>
              </w:rPr>
            </w:pPr>
            <w:proofErr w:type="spellStart"/>
            <w:r w:rsidRPr="00762494">
              <w:rPr>
                <w:color w:val="000000"/>
                <w:sz w:val="20"/>
                <w:szCs w:val="20"/>
              </w:rPr>
              <w:t>Бириккен</w:t>
            </w:r>
            <w:proofErr w:type="spellEnd"/>
            <w:r w:rsidRPr="00762494">
              <w:rPr>
                <w:color w:val="000000"/>
                <w:sz w:val="20"/>
                <w:szCs w:val="20"/>
              </w:rPr>
              <w:t xml:space="preserve"> </w:t>
            </w:r>
            <w:proofErr w:type="spellStart"/>
            <w:r w:rsidRPr="00762494">
              <w:rPr>
                <w:color w:val="000000"/>
                <w:sz w:val="20"/>
                <w:szCs w:val="20"/>
              </w:rPr>
              <w:t>Падышалык</w:t>
            </w:r>
            <w:proofErr w:type="spellEnd"/>
          </w:p>
        </w:tc>
        <w:tc>
          <w:tcPr>
            <w:tcW w:w="1418" w:type="dxa"/>
            <w:tcBorders>
              <w:top w:val="nil"/>
              <w:left w:val="nil"/>
              <w:bottom w:val="nil"/>
              <w:right w:val="nil"/>
            </w:tcBorders>
            <w:vAlign w:val="center"/>
            <w:hideMark/>
          </w:tcPr>
          <w:p w14:paraId="4BEB7F17" w14:textId="77777777" w:rsidR="00504D26" w:rsidRPr="00762494" w:rsidRDefault="00504D26" w:rsidP="006820A6">
            <w:pPr>
              <w:spacing w:before="20" w:after="20"/>
              <w:ind w:right="-1"/>
              <w:jc w:val="right"/>
              <w:rPr>
                <w:sz w:val="18"/>
                <w:szCs w:val="18"/>
              </w:rPr>
            </w:pPr>
            <w:r w:rsidRPr="00762494">
              <w:rPr>
                <w:sz w:val="20"/>
                <w:szCs w:val="20"/>
              </w:rPr>
              <w:t>42,2</w:t>
            </w:r>
          </w:p>
        </w:tc>
        <w:tc>
          <w:tcPr>
            <w:tcW w:w="1275" w:type="dxa"/>
            <w:tcBorders>
              <w:top w:val="nil"/>
              <w:left w:val="nil"/>
              <w:bottom w:val="nil"/>
              <w:right w:val="nil"/>
            </w:tcBorders>
            <w:vAlign w:val="center"/>
            <w:hideMark/>
          </w:tcPr>
          <w:p w14:paraId="24777172" w14:textId="77777777" w:rsidR="00504D26" w:rsidRPr="00762494" w:rsidRDefault="00504D26" w:rsidP="006820A6">
            <w:pPr>
              <w:spacing w:before="20" w:after="20"/>
              <w:ind w:right="-1"/>
              <w:jc w:val="right"/>
              <w:rPr>
                <w:sz w:val="18"/>
                <w:szCs w:val="18"/>
              </w:rPr>
            </w:pPr>
            <w:r w:rsidRPr="00762494">
              <w:rPr>
                <w:bCs/>
                <w:sz w:val="20"/>
                <w:szCs w:val="20"/>
              </w:rPr>
              <w:t>6,2</w:t>
            </w:r>
          </w:p>
        </w:tc>
        <w:tc>
          <w:tcPr>
            <w:tcW w:w="1418" w:type="dxa"/>
            <w:tcBorders>
              <w:top w:val="nil"/>
              <w:left w:val="nil"/>
              <w:bottom w:val="nil"/>
              <w:right w:val="nil"/>
            </w:tcBorders>
            <w:vAlign w:val="bottom"/>
            <w:hideMark/>
          </w:tcPr>
          <w:p w14:paraId="1547DEF6" w14:textId="77777777" w:rsidR="00504D26" w:rsidRPr="00762494" w:rsidRDefault="00504D26" w:rsidP="006820A6">
            <w:pPr>
              <w:jc w:val="right"/>
              <w:rPr>
                <w:sz w:val="18"/>
                <w:szCs w:val="18"/>
              </w:rPr>
            </w:pPr>
            <w:r w:rsidRPr="00762494">
              <w:rPr>
                <w:sz w:val="20"/>
                <w:szCs w:val="20"/>
              </w:rPr>
              <w:t>6,5</w:t>
            </w:r>
          </w:p>
        </w:tc>
        <w:tc>
          <w:tcPr>
            <w:tcW w:w="1276" w:type="dxa"/>
            <w:tcBorders>
              <w:top w:val="nil"/>
              <w:left w:val="nil"/>
              <w:bottom w:val="nil"/>
              <w:right w:val="nil"/>
            </w:tcBorders>
            <w:vAlign w:val="bottom"/>
            <w:hideMark/>
          </w:tcPr>
          <w:p w14:paraId="01412DDB" w14:textId="77777777" w:rsidR="00504D26" w:rsidRPr="00762494" w:rsidRDefault="00504D26" w:rsidP="006820A6">
            <w:pPr>
              <w:jc w:val="right"/>
              <w:rPr>
                <w:sz w:val="18"/>
                <w:szCs w:val="18"/>
              </w:rPr>
            </w:pPr>
            <w:r w:rsidRPr="00762494">
              <w:rPr>
                <w:sz w:val="20"/>
                <w:szCs w:val="20"/>
              </w:rPr>
              <w:t>0,8</w:t>
            </w:r>
          </w:p>
        </w:tc>
      </w:tr>
      <w:tr w:rsidR="00504D26" w:rsidRPr="00762494" w14:paraId="50FEDE37" w14:textId="77777777" w:rsidTr="006820A6">
        <w:trPr>
          <w:trHeight w:val="20"/>
          <w:jc w:val="center"/>
        </w:trPr>
        <w:tc>
          <w:tcPr>
            <w:tcW w:w="4111" w:type="dxa"/>
            <w:tcBorders>
              <w:top w:val="nil"/>
              <w:left w:val="nil"/>
              <w:bottom w:val="nil"/>
              <w:right w:val="nil"/>
            </w:tcBorders>
            <w:vAlign w:val="center"/>
            <w:hideMark/>
          </w:tcPr>
          <w:p w14:paraId="69AC7196" w14:textId="77777777" w:rsidR="00504D26" w:rsidRPr="00762494" w:rsidRDefault="00504D26" w:rsidP="00762494">
            <w:pPr>
              <w:ind w:left="113"/>
              <w:rPr>
                <w:color w:val="000000"/>
                <w:sz w:val="20"/>
                <w:szCs w:val="20"/>
                <w:lang w:val="ky-KG"/>
              </w:rPr>
            </w:pPr>
            <w:proofErr w:type="spellStart"/>
            <w:r w:rsidRPr="00762494">
              <w:rPr>
                <w:color w:val="000000"/>
                <w:sz w:val="20"/>
                <w:szCs w:val="20"/>
              </w:rPr>
              <w:t>Кошмо</w:t>
            </w:r>
            <w:proofErr w:type="spellEnd"/>
            <w:r w:rsidRPr="00762494">
              <w:rPr>
                <w:color w:val="000000"/>
                <w:sz w:val="20"/>
                <w:szCs w:val="20"/>
              </w:rPr>
              <w:t xml:space="preserve"> </w:t>
            </w:r>
            <w:proofErr w:type="spellStart"/>
            <w:r w:rsidRPr="00762494">
              <w:rPr>
                <w:color w:val="000000"/>
                <w:sz w:val="20"/>
                <w:szCs w:val="20"/>
              </w:rPr>
              <w:t>Штаттар</w:t>
            </w:r>
            <w:proofErr w:type="spellEnd"/>
          </w:p>
        </w:tc>
        <w:tc>
          <w:tcPr>
            <w:tcW w:w="1418" w:type="dxa"/>
            <w:tcBorders>
              <w:top w:val="nil"/>
              <w:left w:val="nil"/>
              <w:bottom w:val="nil"/>
              <w:right w:val="nil"/>
            </w:tcBorders>
            <w:vAlign w:val="center"/>
            <w:hideMark/>
          </w:tcPr>
          <w:p w14:paraId="50F5D4F9" w14:textId="77777777" w:rsidR="00504D26" w:rsidRPr="00762494" w:rsidRDefault="00504D26" w:rsidP="006820A6">
            <w:pPr>
              <w:spacing w:before="20" w:after="20"/>
              <w:ind w:right="-1"/>
              <w:jc w:val="right"/>
              <w:rPr>
                <w:sz w:val="18"/>
                <w:szCs w:val="18"/>
              </w:rPr>
            </w:pPr>
            <w:r w:rsidRPr="00762494">
              <w:rPr>
                <w:sz w:val="20"/>
                <w:szCs w:val="20"/>
              </w:rPr>
              <w:t>9,9</w:t>
            </w:r>
          </w:p>
        </w:tc>
        <w:tc>
          <w:tcPr>
            <w:tcW w:w="1275" w:type="dxa"/>
            <w:tcBorders>
              <w:top w:val="nil"/>
              <w:left w:val="nil"/>
              <w:bottom w:val="nil"/>
              <w:right w:val="nil"/>
            </w:tcBorders>
            <w:vAlign w:val="center"/>
            <w:hideMark/>
          </w:tcPr>
          <w:p w14:paraId="01F8477A" w14:textId="77777777" w:rsidR="00504D26" w:rsidRPr="00762494" w:rsidRDefault="00504D26" w:rsidP="006820A6">
            <w:pPr>
              <w:spacing w:before="20" w:after="20"/>
              <w:ind w:right="-1"/>
              <w:jc w:val="right"/>
              <w:rPr>
                <w:sz w:val="18"/>
                <w:szCs w:val="18"/>
              </w:rPr>
            </w:pPr>
            <w:r w:rsidRPr="00762494">
              <w:rPr>
                <w:bCs/>
                <w:sz w:val="20"/>
                <w:szCs w:val="20"/>
              </w:rPr>
              <w:t>10,6</w:t>
            </w:r>
          </w:p>
        </w:tc>
        <w:tc>
          <w:tcPr>
            <w:tcW w:w="1418" w:type="dxa"/>
            <w:tcBorders>
              <w:top w:val="nil"/>
              <w:left w:val="nil"/>
              <w:bottom w:val="nil"/>
              <w:right w:val="nil"/>
            </w:tcBorders>
            <w:vAlign w:val="bottom"/>
            <w:hideMark/>
          </w:tcPr>
          <w:p w14:paraId="2CDABFD4" w14:textId="77777777" w:rsidR="00504D26" w:rsidRPr="00762494" w:rsidRDefault="00504D26" w:rsidP="006820A6">
            <w:pPr>
              <w:jc w:val="right"/>
              <w:rPr>
                <w:sz w:val="18"/>
                <w:szCs w:val="18"/>
              </w:rPr>
            </w:pPr>
            <w:r w:rsidRPr="00762494">
              <w:rPr>
                <w:sz w:val="20"/>
                <w:szCs w:val="20"/>
              </w:rPr>
              <w:t>1,5</w:t>
            </w:r>
          </w:p>
        </w:tc>
        <w:tc>
          <w:tcPr>
            <w:tcW w:w="1276" w:type="dxa"/>
            <w:tcBorders>
              <w:top w:val="nil"/>
              <w:left w:val="nil"/>
              <w:bottom w:val="nil"/>
              <w:right w:val="nil"/>
            </w:tcBorders>
            <w:vAlign w:val="bottom"/>
            <w:hideMark/>
          </w:tcPr>
          <w:p w14:paraId="5EFDFDCF" w14:textId="77777777" w:rsidR="00504D26" w:rsidRPr="00762494" w:rsidRDefault="00504D26" w:rsidP="006820A6">
            <w:pPr>
              <w:jc w:val="right"/>
              <w:rPr>
                <w:sz w:val="18"/>
                <w:szCs w:val="18"/>
              </w:rPr>
            </w:pPr>
            <w:r w:rsidRPr="00762494">
              <w:rPr>
                <w:sz w:val="20"/>
                <w:szCs w:val="20"/>
              </w:rPr>
              <w:t>1,4</w:t>
            </w:r>
          </w:p>
        </w:tc>
      </w:tr>
      <w:tr w:rsidR="00504D26" w:rsidRPr="00762494" w14:paraId="07B19D78" w14:textId="77777777" w:rsidTr="006820A6">
        <w:trPr>
          <w:trHeight w:val="20"/>
          <w:jc w:val="center"/>
        </w:trPr>
        <w:tc>
          <w:tcPr>
            <w:tcW w:w="4111" w:type="dxa"/>
            <w:tcBorders>
              <w:top w:val="nil"/>
              <w:left w:val="nil"/>
              <w:bottom w:val="nil"/>
              <w:right w:val="nil"/>
            </w:tcBorders>
            <w:vAlign w:val="center"/>
            <w:hideMark/>
          </w:tcPr>
          <w:p w14:paraId="5C9FD306" w14:textId="77777777" w:rsidR="00504D26" w:rsidRPr="00762494" w:rsidRDefault="00504D26" w:rsidP="00762494">
            <w:pPr>
              <w:ind w:left="113"/>
              <w:rPr>
                <w:color w:val="000000"/>
                <w:sz w:val="20"/>
                <w:szCs w:val="20"/>
              </w:rPr>
            </w:pPr>
            <w:r w:rsidRPr="00762494">
              <w:rPr>
                <w:color w:val="000000"/>
                <w:sz w:val="20"/>
                <w:szCs w:val="20"/>
              </w:rPr>
              <w:t>Т</w:t>
            </w:r>
            <w:r w:rsidRPr="00762494">
              <w:rPr>
                <w:color w:val="000000"/>
                <w:sz w:val="20"/>
                <w:szCs w:val="20"/>
                <w:lang w:val="ky-KG"/>
              </w:rPr>
              <w:t>ү</w:t>
            </w:r>
            <w:proofErr w:type="spellStart"/>
            <w:r w:rsidRPr="00762494">
              <w:rPr>
                <w:color w:val="000000"/>
                <w:sz w:val="20"/>
                <w:szCs w:val="20"/>
              </w:rPr>
              <w:t>ркия</w:t>
            </w:r>
            <w:proofErr w:type="spellEnd"/>
          </w:p>
        </w:tc>
        <w:tc>
          <w:tcPr>
            <w:tcW w:w="1418" w:type="dxa"/>
            <w:tcBorders>
              <w:top w:val="nil"/>
              <w:left w:val="nil"/>
              <w:bottom w:val="nil"/>
              <w:right w:val="nil"/>
            </w:tcBorders>
            <w:vAlign w:val="center"/>
            <w:hideMark/>
          </w:tcPr>
          <w:p w14:paraId="1FE9AFD1" w14:textId="77777777" w:rsidR="00504D26" w:rsidRPr="00762494" w:rsidRDefault="00504D26" w:rsidP="006820A6">
            <w:pPr>
              <w:spacing w:before="20" w:after="20"/>
              <w:ind w:right="-1"/>
              <w:jc w:val="right"/>
              <w:rPr>
                <w:sz w:val="18"/>
                <w:szCs w:val="18"/>
              </w:rPr>
            </w:pPr>
            <w:r w:rsidRPr="00762494">
              <w:rPr>
                <w:sz w:val="20"/>
                <w:szCs w:val="20"/>
              </w:rPr>
              <w:t>43,2</w:t>
            </w:r>
          </w:p>
        </w:tc>
        <w:tc>
          <w:tcPr>
            <w:tcW w:w="1275" w:type="dxa"/>
            <w:tcBorders>
              <w:top w:val="nil"/>
              <w:left w:val="nil"/>
              <w:bottom w:val="nil"/>
              <w:right w:val="nil"/>
            </w:tcBorders>
            <w:vAlign w:val="center"/>
            <w:hideMark/>
          </w:tcPr>
          <w:p w14:paraId="630AAA15" w14:textId="77777777" w:rsidR="00504D26" w:rsidRPr="00762494" w:rsidRDefault="00504D26" w:rsidP="006820A6">
            <w:pPr>
              <w:spacing w:before="20" w:after="20"/>
              <w:ind w:right="-1"/>
              <w:jc w:val="right"/>
              <w:rPr>
                <w:sz w:val="18"/>
                <w:szCs w:val="18"/>
              </w:rPr>
            </w:pPr>
            <w:r w:rsidRPr="00762494">
              <w:rPr>
                <w:bCs/>
                <w:sz w:val="20"/>
                <w:szCs w:val="20"/>
              </w:rPr>
              <w:t>71,4</w:t>
            </w:r>
          </w:p>
        </w:tc>
        <w:tc>
          <w:tcPr>
            <w:tcW w:w="1418" w:type="dxa"/>
            <w:tcBorders>
              <w:top w:val="nil"/>
              <w:left w:val="nil"/>
              <w:bottom w:val="nil"/>
              <w:right w:val="nil"/>
            </w:tcBorders>
            <w:vAlign w:val="bottom"/>
            <w:hideMark/>
          </w:tcPr>
          <w:p w14:paraId="2B2BDA92" w14:textId="77777777" w:rsidR="00504D26" w:rsidRPr="00762494" w:rsidRDefault="00504D26" w:rsidP="006820A6">
            <w:pPr>
              <w:jc w:val="right"/>
              <w:rPr>
                <w:sz w:val="18"/>
                <w:szCs w:val="18"/>
              </w:rPr>
            </w:pPr>
            <w:r w:rsidRPr="00762494">
              <w:rPr>
                <w:sz w:val="20"/>
                <w:szCs w:val="20"/>
              </w:rPr>
              <w:t>6,6</w:t>
            </w:r>
          </w:p>
        </w:tc>
        <w:tc>
          <w:tcPr>
            <w:tcW w:w="1276" w:type="dxa"/>
            <w:tcBorders>
              <w:top w:val="nil"/>
              <w:left w:val="nil"/>
              <w:bottom w:val="nil"/>
              <w:right w:val="nil"/>
            </w:tcBorders>
            <w:vAlign w:val="bottom"/>
            <w:hideMark/>
          </w:tcPr>
          <w:p w14:paraId="4C6CDEF1" w14:textId="77777777" w:rsidR="00504D26" w:rsidRPr="00762494" w:rsidRDefault="00504D26" w:rsidP="006820A6">
            <w:pPr>
              <w:jc w:val="right"/>
              <w:rPr>
                <w:sz w:val="18"/>
                <w:szCs w:val="18"/>
              </w:rPr>
            </w:pPr>
            <w:r w:rsidRPr="00762494">
              <w:rPr>
                <w:sz w:val="20"/>
                <w:szCs w:val="20"/>
              </w:rPr>
              <w:t>9,6</w:t>
            </w:r>
          </w:p>
        </w:tc>
      </w:tr>
      <w:tr w:rsidR="00504D26" w:rsidRPr="00762494" w14:paraId="4C239F88" w14:textId="77777777" w:rsidTr="006820A6">
        <w:trPr>
          <w:trHeight w:val="20"/>
          <w:jc w:val="center"/>
        </w:trPr>
        <w:tc>
          <w:tcPr>
            <w:tcW w:w="4111" w:type="dxa"/>
            <w:tcBorders>
              <w:top w:val="nil"/>
              <w:left w:val="nil"/>
              <w:bottom w:val="nil"/>
              <w:right w:val="nil"/>
            </w:tcBorders>
            <w:vAlign w:val="center"/>
            <w:hideMark/>
          </w:tcPr>
          <w:p w14:paraId="43F2B6DF" w14:textId="77777777" w:rsidR="00504D26" w:rsidRPr="00762494" w:rsidRDefault="00504D26" w:rsidP="00762494">
            <w:pPr>
              <w:ind w:left="113"/>
              <w:rPr>
                <w:color w:val="000000"/>
                <w:sz w:val="20"/>
                <w:szCs w:val="20"/>
                <w:lang w:val="ky-KG"/>
              </w:rPr>
            </w:pPr>
            <w:r w:rsidRPr="00762494">
              <w:rPr>
                <w:color w:val="000000"/>
                <w:sz w:val="20"/>
                <w:szCs w:val="20"/>
                <w:lang w:val="ky-KG"/>
              </w:rPr>
              <w:t>Чех Республикасы</w:t>
            </w:r>
          </w:p>
        </w:tc>
        <w:tc>
          <w:tcPr>
            <w:tcW w:w="1418" w:type="dxa"/>
            <w:tcBorders>
              <w:top w:val="nil"/>
              <w:left w:val="nil"/>
              <w:bottom w:val="nil"/>
              <w:right w:val="nil"/>
            </w:tcBorders>
            <w:vAlign w:val="center"/>
            <w:hideMark/>
          </w:tcPr>
          <w:p w14:paraId="2C53BEC2" w14:textId="77777777" w:rsidR="00504D26" w:rsidRPr="00762494" w:rsidRDefault="00504D26" w:rsidP="006820A6">
            <w:pPr>
              <w:spacing w:before="20" w:after="20"/>
              <w:ind w:right="-1"/>
              <w:jc w:val="right"/>
              <w:rPr>
                <w:sz w:val="20"/>
                <w:szCs w:val="20"/>
              </w:rPr>
            </w:pPr>
            <w:r w:rsidRPr="00762494">
              <w:rPr>
                <w:sz w:val="20"/>
                <w:szCs w:val="20"/>
              </w:rPr>
              <w:t>0,4</w:t>
            </w:r>
          </w:p>
        </w:tc>
        <w:tc>
          <w:tcPr>
            <w:tcW w:w="1275" w:type="dxa"/>
            <w:tcBorders>
              <w:top w:val="nil"/>
              <w:left w:val="nil"/>
              <w:bottom w:val="nil"/>
              <w:right w:val="nil"/>
            </w:tcBorders>
            <w:vAlign w:val="center"/>
            <w:hideMark/>
          </w:tcPr>
          <w:p w14:paraId="23C9E0B6" w14:textId="77777777" w:rsidR="00504D26" w:rsidRPr="00762494" w:rsidRDefault="00504D26" w:rsidP="006820A6">
            <w:pPr>
              <w:spacing w:before="20" w:after="20"/>
              <w:ind w:right="-1"/>
              <w:jc w:val="right"/>
              <w:rPr>
                <w:bCs/>
                <w:sz w:val="20"/>
                <w:szCs w:val="20"/>
              </w:rPr>
            </w:pPr>
            <w:r w:rsidRPr="00762494">
              <w:rPr>
                <w:bCs/>
                <w:sz w:val="20"/>
                <w:szCs w:val="20"/>
              </w:rPr>
              <w:t>1,8</w:t>
            </w:r>
          </w:p>
        </w:tc>
        <w:tc>
          <w:tcPr>
            <w:tcW w:w="1418" w:type="dxa"/>
            <w:tcBorders>
              <w:top w:val="nil"/>
              <w:left w:val="nil"/>
              <w:bottom w:val="nil"/>
              <w:right w:val="nil"/>
            </w:tcBorders>
            <w:vAlign w:val="bottom"/>
            <w:hideMark/>
          </w:tcPr>
          <w:p w14:paraId="12BE5D7E" w14:textId="77777777" w:rsidR="00504D26" w:rsidRPr="00762494" w:rsidRDefault="00504D26" w:rsidP="006820A6">
            <w:pPr>
              <w:jc w:val="right"/>
              <w:rPr>
                <w:sz w:val="20"/>
                <w:szCs w:val="20"/>
              </w:rPr>
            </w:pPr>
            <w:r w:rsidRPr="00762494">
              <w:rPr>
                <w:sz w:val="20"/>
                <w:szCs w:val="20"/>
              </w:rPr>
              <w:t>0,1</w:t>
            </w:r>
          </w:p>
        </w:tc>
        <w:tc>
          <w:tcPr>
            <w:tcW w:w="1276" w:type="dxa"/>
            <w:tcBorders>
              <w:top w:val="nil"/>
              <w:left w:val="nil"/>
              <w:bottom w:val="nil"/>
              <w:right w:val="nil"/>
            </w:tcBorders>
            <w:vAlign w:val="bottom"/>
            <w:hideMark/>
          </w:tcPr>
          <w:p w14:paraId="2C15672B" w14:textId="77777777" w:rsidR="00504D26" w:rsidRPr="00762494" w:rsidRDefault="00504D26" w:rsidP="006820A6">
            <w:pPr>
              <w:jc w:val="right"/>
              <w:rPr>
                <w:sz w:val="20"/>
                <w:szCs w:val="20"/>
              </w:rPr>
            </w:pPr>
            <w:r w:rsidRPr="00762494">
              <w:rPr>
                <w:sz w:val="20"/>
                <w:szCs w:val="20"/>
              </w:rPr>
              <w:t>0,2</w:t>
            </w:r>
          </w:p>
        </w:tc>
      </w:tr>
      <w:tr w:rsidR="00504D26" w:rsidRPr="00762494" w14:paraId="066FDC9F" w14:textId="77777777" w:rsidTr="006820A6">
        <w:trPr>
          <w:trHeight w:val="20"/>
          <w:jc w:val="center"/>
        </w:trPr>
        <w:tc>
          <w:tcPr>
            <w:tcW w:w="4111" w:type="dxa"/>
            <w:tcBorders>
              <w:top w:val="nil"/>
              <w:left w:val="nil"/>
              <w:bottom w:val="nil"/>
              <w:right w:val="nil"/>
            </w:tcBorders>
            <w:vAlign w:val="center"/>
            <w:hideMark/>
          </w:tcPr>
          <w:p w14:paraId="0DAC061E" w14:textId="77777777" w:rsidR="00504D26" w:rsidRPr="00762494" w:rsidRDefault="00504D26" w:rsidP="00762494">
            <w:pPr>
              <w:ind w:left="113"/>
              <w:rPr>
                <w:color w:val="000000"/>
                <w:sz w:val="20"/>
                <w:szCs w:val="20"/>
              </w:rPr>
            </w:pPr>
            <w:r w:rsidRPr="00762494">
              <w:rPr>
                <w:color w:val="000000"/>
                <w:sz w:val="20"/>
                <w:szCs w:val="20"/>
              </w:rPr>
              <w:t>Швейцария</w:t>
            </w:r>
          </w:p>
        </w:tc>
        <w:tc>
          <w:tcPr>
            <w:tcW w:w="1418" w:type="dxa"/>
            <w:tcBorders>
              <w:top w:val="nil"/>
              <w:left w:val="nil"/>
              <w:bottom w:val="nil"/>
              <w:right w:val="nil"/>
            </w:tcBorders>
            <w:vAlign w:val="center"/>
            <w:hideMark/>
          </w:tcPr>
          <w:p w14:paraId="33761DDC" w14:textId="77777777" w:rsidR="00504D26" w:rsidRPr="00762494" w:rsidRDefault="00504D26" w:rsidP="006820A6">
            <w:pPr>
              <w:spacing w:before="20" w:after="20"/>
              <w:ind w:right="-1"/>
              <w:jc w:val="right"/>
              <w:rPr>
                <w:sz w:val="18"/>
                <w:szCs w:val="18"/>
              </w:rPr>
            </w:pPr>
            <w:r w:rsidRPr="00762494">
              <w:rPr>
                <w:sz w:val="20"/>
                <w:szCs w:val="20"/>
              </w:rPr>
              <w:t>24,0</w:t>
            </w:r>
          </w:p>
        </w:tc>
        <w:tc>
          <w:tcPr>
            <w:tcW w:w="1275" w:type="dxa"/>
            <w:tcBorders>
              <w:top w:val="nil"/>
              <w:left w:val="nil"/>
              <w:bottom w:val="nil"/>
              <w:right w:val="nil"/>
            </w:tcBorders>
            <w:vAlign w:val="center"/>
            <w:hideMark/>
          </w:tcPr>
          <w:p w14:paraId="5564501F" w14:textId="77777777" w:rsidR="00504D26" w:rsidRPr="00762494" w:rsidRDefault="00504D26" w:rsidP="006820A6">
            <w:pPr>
              <w:spacing w:before="20" w:after="20"/>
              <w:ind w:right="-1"/>
              <w:jc w:val="right"/>
              <w:rPr>
                <w:sz w:val="18"/>
                <w:szCs w:val="18"/>
              </w:rPr>
            </w:pPr>
            <w:r w:rsidRPr="00762494">
              <w:rPr>
                <w:sz w:val="20"/>
                <w:szCs w:val="20"/>
              </w:rPr>
              <w:t>8,5</w:t>
            </w:r>
          </w:p>
        </w:tc>
        <w:tc>
          <w:tcPr>
            <w:tcW w:w="1418" w:type="dxa"/>
            <w:tcBorders>
              <w:top w:val="nil"/>
              <w:left w:val="nil"/>
              <w:bottom w:val="nil"/>
              <w:right w:val="nil"/>
            </w:tcBorders>
            <w:vAlign w:val="bottom"/>
            <w:hideMark/>
          </w:tcPr>
          <w:p w14:paraId="04628EE1" w14:textId="77777777" w:rsidR="00504D26" w:rsidRPr="00762494" w:rsidRDefault="00504D26" w:rsidP="006820A6">
            <w:pPr>
              <w:jc w:val="right"/>
              <w:rPr>
                <w:sz w:val="18"/>
                <w:szCs w:val="18"/>
              </w:rPr>
            </w:pPr>
            <w:r w:rsidRPr="00762494">
              <w:rPr>
                <w:sz w:val="20"/>
                <w:szCs w:val="20"/>
              </w:rPr>
              <w:t>3,7</w:t>
            </w:r>
          </w:p>
        </w:tc>
        <w:tc>
          <w:tcPr>
            <w:tcW w:w="1276" w:type="dxa"/>
            <w:tcBorders>
              <w:top w:val="nil"/>
              <w:left w:val="nil"/>
              <w:bottom w:val="nil"/>
              <w:right w:val="nil"/>
            </w:tcBorders>
            <w:vAlign w:val="bottom"/>
            <w:hideMark/>
          </w:tcPr>
          <w:p w14:paraId="54100A81" w14:textId="77777777" w:rsidR="00504D26" w:rsidRPr="00762494" w:rsidRDefault="00504D26" w:rsidP="006820A6">
            <w:pPr>
              <w:jc w:val="right"/>
              <w:rPr>
                <w:sz w:val="18"/>
                <w:szCs w:val="18"/>
              </w:rPr>
            </w:pPr>
            <w:r w:rsidRPr="00762494">
              <w:rPr>
                <w:sz w:val="20"/>
                <w:szCs w:val="20"/>
              </w:rPr>
              <w:t>1,1</w:t>
            </w:r>
          </w:p>
        </w:tc>
      </w:tr>
      <w:tr w:rsidR="00504D26" w:rsidRPr="00762494" w14:paraId="2F403EF2" w14:textId="77777777" w:rsidTr="006820A6">
        <w:trPr>
          <w:trHeight w:val="20"/>
          <w:jc w:val="center"/>
        </w:trPr>
        <w:tc>
          <w:tcPr>
            <w:tcW w:w="4111" w:type="dxa"/>
            <w:tcBorders>
              <w:top w:val="nil"/>
              <w:left w:val="nil"/>
              <w:bottom w:val="nil"/>
              <w:right w:val="nil"/>
            </w:tcBorders>
            <w:vAlign w:val="center"/>
            <w:hideMark/>
          </w:tcPr>
          <w:p w14:paraId="0C6F6681" w14:textId="77777777" w:rsidR="00504D26" w:rsidRPr="00762494" w:rsidRDefault="00504D26" w:rsidP="00762494">
            <w:pPr>
              <w:ind w:left="113"/>
              <w:rPr>
                <w:color w:val="000000"/>
                <w:sz w:val="20"/>
                <w:szCs w:val="20"/>
                <w:lang w:val="ky-KG"/>
              </w:rPr>
            </w:pPr>
            <w:r w:rsidRPr="00762494">
              <w:rPr>
                <w:color w:val="000000"/>
                <w:sz w:val="20"/>
                <w:szCs w:val="20"/>
                <w:lang w:val="ky-KG"/>
              </w:rPr>
              <w:t>Япония</w:t>
            </w:r>
          </w:p>
        </w:tc>
        <w:tc>
          <w:tcPr>
            <w:tcW w:w="1418" w:type="dxa"/>
            <w:tcBorders>
              <w:top w:val="nil"/>
              <w:left w:val="nil"/>
              <w:bottom w:val="nil"/>
              <w:right w:val="nil"/>
            </w:tcBorders>
            <w:vAlign w:val="center"/>
            <w:hideMark/>
          </w:tcPr>
          <w:p w14:paraId="522ABF5B" w14:textId="77777777" w:rsidR="00504D26" w:rsidRPr="00762494" w:rsidRDefault="00504D26" w:rsidP="006820A6">
            <w:pPr>
              <w:spacing w:before="20" w:after="20"/>
              <w:ind w:right="-1"/>
              <w:jc w:val="right"/>
              <w:rPr>
                <w:sz w:val="20"/>
                <w:szCs w:val="20"/>
              </w:rPr>
            </w:pPr>
            <w:r w:rsidRPr="00762494">
              <w:rPr>
                <w:sz w:val="20"/>
                <w:szCs w:val="20"/>
              </w:rPr>
              <w:t>1,1</w:t>
            </w:r>
          </w:p>
        </w:tc>
        <w:tc>
          <w:tcPr>
            <w:tcW w:w="1275" w:type="dxa"/>
            <w:tcBorders>
              <w:top w:val="nil"/>
              <w:left w:val="nil"/>
              <w:bottom w:val="nil"/>
              <w:right w:val="nil"/>
            </w:tcBorders>
            <w:vAlign w:val="center"/>
            <w:hideMark/>
          </w:tcPr>
          <w:p w14:paraId="4CFBE152" w14:textId="77777777" w:rsidR="00504D26" w:rsidRPr="00762494" w:rsidRDefault="00504D26" w:rsidP="006820A6">
            <w:pPr>
              <w:spacing w:before="20" w:after="20"/>
              <w:ind w:right="-1"/>
              <w:jc w:val="right"/>
              <w:rPr>
                <w:sz w:val="20"/>
                <w:szCs w:val="20"/>
              </w:rPr>
            </w:pPr>
            <w:r w:rsidRPr="00762494">
              <w:rPr>
                <w:sz w:val="20"/>
                <w:szCs w:val="20"/>
              </w:rPr>
              <w:t>1,1</w:t>
            </w:r>
          </w:p>
        </w:tc>
        <w:tc>
          <w:tcPr>
            <w:tcW w:w="1418" w:type="dxa"/>
            <w:tcBorders>
              <w:top w:val="nil"/>
              <w:left w:val="nil"/>
              <w:bottom w:val="nil"/>
              <w:right w:val="nil"/>
            </w:tcBorders>
            <w:vAlign w:val="bottom"/>
            <w:hideMark/>
          </w:tcPr>
          <w:p w14:paraId="75FFE9C4" w14:textId="77777777" w:rsidR="00504D26" w:rsidRPr="00762494" w:rsidRDefault="00504D26" w:rsidP="006820A6">
            <w:pPr>
              <w:jc w:val="right"/>
              <w:rPr>
                <w:sz w:val="20"/>
                <w:szCs w:val="20"/>
              </w:rPr>
            </w:pPr>
            <w:r w:rsidRPr="00762494">
              <w:rPr>
                <w:sz w:val="20"/>
                <w:szCs w:val="20"/>
              </w:rPr>
              <w:t>0,2</w:t>
            </w:r>
          </w:p>
        </w:tc>
        <w:tc>
          <w:tcPr>
            <w:tcW w:w="1276" w:type="dxa"/>
            <w:tcBorders>
              <w:top w:val="nil"/>
              <w:left w:val="nil"/>
              <w:bottom w:val="nil"/>
              <w:right w:val="nil"/>
            </w:tcBorders>
            <w:vAlign w:val="bottom"/>
            <w:hideMark/>
          </w:tcPr>
          <w:p w14:paraId="75B80261" w14:textId="77777777" w:rsidR="00504D26" w:rsidRPr="00762494" w:rsidRDefault="00504D26" w:rsidP="006820A6">
            <w:pPr>
              <w:jc w:val="right"/>
              <w:rPr>
                <w:sz w:val="20"/>
                <w:szCs w:val="20"/>
              </w:rPr>
            </w:pPr>
            <w:r w:rsidRPr="00762494">
              <w:rPr>
                <w:sz w:val="20"/>
                <w:szCs w:val="20"/>
              </w:rPr>
              <w:t>0,2</w:t>
            </w:r>
          </w:p>
        </w:tc>
      </w:tr>
      <w:tr w:rsidR="00504D26" w:rsidRPr="00762494" w14:paraId="45A599A8" w14:textId="77777777" w:rsidTr="006820A6">
        <w:trPr>
          <w:trHeight w:val="20"/>
          <w:jc w:val="center"/>
        </w:trPr>
        <w:tc>
          <w:tcPr>
            <w:tcW w:w="4111" w:type="dxa"/>
            <w:tcBorders>
              <w:top w:val="nil"/>
              <w:left w:val="nil"/>
              <w:bottom w:val="nil"/>
              <w:right w:val="nil"/>
            </w:tcBorders>
            <w:vAlign w:val="center"/>
            <w:hideMark/>
          </w:tcPr>
          <w:p w14:paraId="4EBB9F8E" w14:textId="77777777" w:rsidR="00504D26" w:rsidRPr="00762494" w:rsidRDefault="00504D26" w:rsidP="00762494">
            <w:pPr>
              <w:ind w:left="113"/>
              <w:rPr>
                <w:color w:val="000000"/>
                <w:sz w:val="20"/>
                <w:szCs w:val="20"/>
              </w:rPr>
            </w:pPr>
            <w:r w:rsidRPr="00762494">
              <w:rPr>
                <w:iCs/>
                <w:sz w:val="20"/>
                <w:szCs w:val="20"/>
              </w:rPr>
              <w:t xml:space="preserve">Башка </w:t>
            </w:r>
            <w:proofErr w:type="spellStart"/>
            <w:r w:rsidRPr="00762494">
              <w:rPr>
                <w:iCs/>
                <w:sz w:val="20"/>
                <w:szCs w:val="20"/>
              </w:rPr>
              <w:t>өлкөлөр</w:t>
            </w:r>
            <w:proofErr w:type="spellEnd"/>
          </w:p>
        </w:tc>
        <w:tc>
          <w:tcPr>
            <w:tcW w:w="1418" w:type="dxa"/>
            <w:tcBorders>
              <w:top w:val="nil"/>
              <w:left w:val="nil"/>
              <w:bottom w:val="nil"/>
              <w:right w:val="nil"/>
            </w:tcBorders>
            <w:vAlign w:val="center"/>
            <w:hideMark/>
          </w:tcPr>
          <w:p w14:paraId="01A57289" w14:textId="77777777" w:rsidR="00504D26" w:rsidRPr="00762494" w:rsidRDefault="00504D26" w:rsidP="006820A6">
            <w:pPr>
              <w:spacing w:before="20" w:after="20"/>
              <w:ind w:right="-1"/>
              <w:jc w:val="right"/>
              <w:rPr>
                <w:sz w:val="18"/>
                <w:szCs w:val="18"/>
              </w:rPr>
            </w:pPr>
            <w:r w:rsidRPr="00762494">
              <w:rPr>
                <w:sz w:val="20"/>
                <w:szCs w:val="20"/>
              </w:rPr>
              <w:t>27,5</w:t>
            </w:r>
          </w:p>
        </w:tc>
        <w:tc>
          <w:tcPr>
            <w:tcW w:w="1275" w:type="dxa"/>
            <w:tcBorders>
              <w:top w:val="nil"/>
              <w:left w:val="nil"/>
              <w:bottom w:val="nil"/>
              <w:right w:val="nil"/>
            </w:tcBorders>
            <w:vAlign w:val="center"/>
            <w:hideMark/>
          </w:tcPr>
          <w:p w14:paraId="4327AB04" w14:textId="77777777" w:rsidR="00504D26" w:rsidRPr="00762494" w:rsidRDefault="00504D26" w:rsidP="006820A6">
            <w:pPr>
              <w:spacing w:before="20" w:after="20"/>
              <w:ind w:right="-1"/>
              <w:jc w:val="right"/>
              <w:rPr>
                <w:sz w:val="18"/>
                <w:szCs w:val="18"/>
              </w:rPr>
            </w:pPr>
            <w:r w:rsidRPr="00762494">
              <w:rPr>
                <w:sz w:val="20"/>
                <w:szCs w:val="20"/>
              </w:rPr>
              <w:t>9,7</w:t>
            </w:r>
          </w:p>
        </w:tc>
        <w:tc>
          <w:tcPr>
            <w:tcW w:w="1418" w:type="dxa"/>
            <w:tcBorders>
              <w:top w:val="nil"/>
              <w:left w:val="nil"/>
              <w:bottom w:val="nil"/>
              <w:right w:val="nil"/>
            </w:tcBorders>
            <w:vAlign w:val="bottom"/>
            <w:hideMark/>
          </w:tcPr>
          <w:p w14:paraId="63D8899A" w14:textId="77777777" w:rsidR="00504D26" w:rsidRPr="00762494" w:rsidRDefault="00504D26" w:rsidP="006820A6">
            <w:pPr>
              <w:jc w:val="right"/>
              <w:rPr>
                <w:sz w:val="18"/>
                <w:szCs w:val="18"/>
              </w:rPr>
            </w:pPr>
            <w:r w:rsidRPr="00762494">
              <w:rPr>
                <w:sz w:val="20"/>
                <w:szCs w:val="20"/>
              </w:rPr>
              <w:t>3,9</w:t>
            </w:r>
          </w:p>
        </w:tc>
        <w:tc>
          <w:tcPr>
            <w:tcW w:w="1276" w:type="dxa"/>
            <w:tcBorders>
              <w:top w:val="nil"/>
              <w:left w:val="nil"/>
              <w:bottom w:val="nil"/>
              <w:right w:val="nil"/>
            </w:tcBorders>
            <w:vAlign w:val="bottom"/>
            <w:hideMark/>
          </w:tcPr>
          <w:p w14:paraId="0523B363" w14:textId="77777777" w:rsidR="00504D26" w:rsidRPr="00762494" w:rsidRDefault="00504D26" w:rsidP="006820A6">
            <w:pPr>
              <w:jc w:val="right"/>
              <w:rPr>
                <w:sz w:val="18"/>
                <w:szCs w:val="18"/>
              </w:rPr>
            </w:pPr>
            <w:r w:rsidRPr="00762494">
              <w:rPr>
                <w:sz w:val="20"/>
                <w:szCs w:val="20"/>
              </w:rPr>
              <w:t>1,1</w:t>
            </w:r>
          </w:p>
        </w:tc>
      </w:tr>
      <w:tr w:rsidR="00504D26" w:rsidRPr="00762494" w14:paraId="66ACCEFF" w14:textId="77777777" w:rsidTr="006820A6">
        <w:trPr>
          <w:trHeight w:val="20"/>
          <w:jc w:val="center"/>
        </w:trPr>
        <w:tc>
          <w:tcPr>
            <w:tcW w:w="4111" w:type="dxa"/>
            <w:tcBorders>
              <w:top w:val="nil"/>
              <w:left w:val="nil"/>
              <w:bottom w:val="nil"/>
              <w:right w:val="nil"/>
            </w:tcBorders>
            <w:vAlign w:val="center"/>
            <w:hideMark/>
          </w:tcPr>
          <w:p w14:paraId="7D04A0D0" w14:textId="77777777" w:rsidR="00504D26" w:rsidRPr="00762494" w:rsidRDefault="00504D26" w:rsidP="00762494">
            <w:pPr>
              <w:ind w:left="35"/>
              <w:rPr>
                <w:iCs/>
                <w:sz w:val="20"/>
                <w:szCs w:val="20"/>
              </w:rPr>
            </w:pPr>
            <w:r w:rsidRPr="00762494">
              <w:rPr>
                <w:bCs/>
                <w:color w:val="000000"/>
                <w:sz w:val="20"/>
                <w:szCs w:val="20"/>
              </w:rPr>
              <w:t xml:space="preserve">КМШ </w:t>
            </w:r>
            <w:r w:rsidRPr="00762494">
              <w:rPr>
                <w:sz w:val="20"/>
                <w:szCs w:val="20"/>
                <w:lang w:val="ky-KG"/>
              </w:rPr>
              <w:t>өлкөлөрү</w:t>
            </w:r>
          </w:p>
        </w:tc>
        <w:tc>
          <w:tcPr>
            <w:tcW w:w="1418" w:type="dxa"/>
            <w:tcBorders>
              <w:top w:val="nil"/>
              <w:left w:val="nil"/>
              <w:bottom w:val="nil"/>
              <w:right w:val="nil"/>
            </w:tcBorders>
            <w:vAlign w:val="center"/>
            <w:hideMark/>
          </w:tcPr>
          <w:p w14:paraId="7A0EDEBF" w14:textId="77777777" w:rsidR="00504D26" w:rsidRPr="00762494" w:rsidRDefault="00504D26" w:rsidP="006820A6">
            <w:pPr>
              <w:spacing w:before="20" w:after="20"/>
              <w:ind w:right="-1"/>
              <w:jc w:val="right"/>
              <w:rPr>
                <w:sz w:val="18"/>
                <w:szCs w:val="18"/>
              </w:rPr>
            </w:pPr>
            <w:r w:rsidRPr="00762494">
              <w:rPr>
                <w:bCs/>
                <w:sz w:val="20"/>
                <w:szCs w:val="20"/>
              </w:rPr>
              <w:t>204,1</w:t>
            </w:r>
          </w:p>
        </w:tc>
        <w:tc>
          <w:tcPr>
            <w:tcW w:w="1275" w:type="dxa"/>
            <w:tcBorders>
              <w:top w:val="nil"/>
              <w:left w:val="nil"/>
              <w:bottom w:val="nil"/>
              <w:right w:val="nil"/>
            </w:tcBorders>
            <w:vAlign w:val="center"/>
            <w:hideMark/>
          </w:tcPr>
          <w:p w14:paraId="27842C57" w14:textId="77777777" w:rsidR="00504D26" w:rsidRPr="00762494" w:rsidRDefault="00504D26" w:rsidP="006820A6">
            <w:pPr>
              <w:spacing w:before="20" w:after="20"/>
              <w:ind w:right="-1"/>
              <w:jc w:val="right"/>
              <w:rPr>
                <w:sz w:val="18"/>
                <w:szCs w:val="18"/>
              </w:rPr>
            </w:pPr>
            <w:r w:rsidRPr="00762494">
              <w:rPr>
                <w:sz w:val="20"/>
                <w:szCs w:val="20"/>
              </w:rPr>
              <w:t>290,3</w:t>
            </w:r>
          </w:p>
        </w:tc>
        <w:tc>
          <w:tcPr>
            <w:tcW w:w="1418" w:type="dxa"/>
            <w:tcBorders>
              <w:top w:val="nil"/>
              <w:left w:val="nil"/>
              <w:bottom w:val="nil"/>
              <w:right w:val="nil"/>
            </w:tcBorders>
            <w:vAlign w:val="bottom"/>
            <w:hideMark/>
          </w:tcPr>
          <w:p w14:paraId="14A5CF43" w14:textId="77777777" w:rsidR="00504D26" w:rsidRPr="00762494" w:rsidRDefault="00504D26" w:rsidP="006820A6">
            <w:pPr>
              <w:jc w:val="right"/>
              <w:rPr>
                <w:sz w:val="18"/>
                <w:szCs w:val="18"/>
              </w:rPr>
            </w:pPr>
            <w:r w:rsidRPr="00762494">
              <w:rPr>
                <w:sz w:val="20"/>
                <w:szCs w:val="20"/>
              </w:rPr>
              <w:t>31,2</w:t>
            </w:r>
          </w:p>
        </w:tc>
        <w:tc>
          <w:tcPr>
            <w:tcW w:w="1276" w:type="dxa"/>
            <w:tcBorders>
              <w:top w:val="nil"/>
              <w:left w:val="nil"/>
              <w:bottom w:val="nil"/>
              <w:right w:val="nil"/>
            </w:tcBorders>
            <w:vAlign w:val="bottom"/>
            <w:hideMark/>
          </w:tcPr>
          <w:p w14:paraId="380D0605" w14:textId="77777777" w:rsidR="00504D26" w:rsidRPr="00762494" w:rsidRDefault="00504D26" w:rsidP="006820A6">
            <w:pPr>
              <w:jc w:val="right"/>
              <w:rPr>
                <w:sz w:val="18"/>
                <w:szCs w:val="18"/>
              </w:rPr>
            </w:pPr>
            <w:r w:rsidRPr="00762494">
              <w:rPr>
                <w:sz w:val="20"/>
                <w:szCs w:val="20"/>
              </w:rPr>
              <w:t>38,9</w:t>
            </w:r>
          </w:p>
        </w:tc>
      </w:tr>
      <w:tr w:rsidR="00504D26" w:rsidRPr="00762494" w14:paraId="1652390F" w14:textId="77777777" w:rsidTr="006820A6">
        <w:trPr>
          <w:trHeight w:val="20"/>
          <w:jc w:val="center"/>
        </w:trPr>
        <w:tc>
          <w:tcPr>
            <w:tcW w:w="4111" w:type="dxa"/>
            <w:tcBorders>
              <w:top w:val="nil"/>
              <w:left w:val="nil"/>
              <w:bottom w:val="nil"/>
              <w:right w:val="nil"/>
            </w:tcBorders>
            <w:vAlign w:val="bottom"/>
            <w:hideMark/>
          </w:tcPr>
          <w:p w14:paraId="0E8DFD08" w14:textId="77777777" w:rsidR="00504D26" w:rsidRPr="00762494" w:rsidRDefault="00504D26" w:rsidP="00762494">
            <w:pPr>
              <w:ind w:left="113"/>
              <w:rPr>
                <w:color w:val="000000"/>
                <w:sz w:val="20"/>
                <w:szCs w:val="20"/>
              </w:rPr>
            </w:pPr>
            <w:proofErr w:type="spellStart"/>
            <w:r w:rsidRPr="00762494">
              <w:rPr>
                <w:color w:val="000000"/>
                <w:sz w:val="20"/>
                <w:szCs w:val="20"/>
              </w:rPr>
              <w:t>Азербайжан</w:t>
            </w:r>
            <w:proofErr w:type="spellEnd"/>
          </w:p>
        </w:tc>
        <w:tc>
          <w:tcPr>
            <w:tcW w:w="1418" w:type="dxa"/>
            <w:tcBorders>
              <w:top w:val="nil"/>
              <w:left w:val="nil"/>
              <w:bottom w:val="nil"/>
              <w:right w:val="nil"/>
            </w:tcBorders>
            <w:vAlign w:val="center"/>
            <w:hideMark/>
          </w:tcPr>
          <w:p w14:paraId="063715C2" w14:textId="77777777" w:rsidR="00504D26" w:rsidRPr="00762494" w:rsidRDefault="00504D26" w:rsidP="006820A6">
            <w:pPr>
              <w:spacing w:before="20" w:after="20"/>
              <w:ind w:right="-1"/>
              <w:jc w:val="right"/>
              <w:rPr>
                <w:sz w:val="18"/>
                <w:szCs w:val="18"/>
              </w:rPr>
            </w:pPr>
            <w:r w:rsidRPr="00762494">
              <w:rPr>
                <w:bCs/>
                <w:sz w:val="20"/>
                <w:szCs w:val="20"/>
              </w:rPr>
              <w:t>2,9</w:t>
            </w:r>
          </w:p>
        </w:tc>
        <w:tc>
          <w:tcPr>
            <w:tcW w:w="1275" w:type="dxa"/>
            <w:tcBorders>
              <w:top w:val="nil"/>
              <w:left w:val="nil"/>
              <w:bottom w:val="nil"/>
              <w:right w:val="nil"/>
            </w:tcBorders>
            <w:vAlign w:val="center"/>
            <w:hideMark/>
          </w:tcPr>
          <w:p w14:paraId="0A4A592B" w14:textId="77777777" w:rsidR="00504D26" w:rsidRPr="00762494" w:rsidRDefault="00504D26" w:rsidP="006820A6">
            <w:pPr>
              <w:spacing w:before="20" w:after="20"/>
              <w:ind w:right="-1"/>
              <w:jc w:val="right"/>
              <w:rPr>
                <w:sz w:val="18"/>
                <w:szCs w:val="18"/>
              </w:rPr>
            </w:pPr>
            <w:r w:rsidRPr="00762494">
              <w:rPr>
                <w:sz w:val="20"/>
                <w:szCs w:val="20"/>
              </w:rPr>
              <w:t>29,9</w:t>
            </w:r>
          </w:p>
        </w:tc>
        <w:tc>
          <w:tcPr>
            <w:tcW w:w="1418" w:type="dxa"/>
            <w:tcBorders>
              <w:top w:val="nil"/>
              <w:left w:val="nil"/>
              <w:bottom w:val="nil"/>
              <w:right w:val="nil"/>
            </w:tcBorders>
            <w:vAlign w:val="bottom"/>
            <w:hideMark/>
          </w:tcPr>
          <w:p w14:paraId="614B881B" w14:textId="77777777" w:rsidR="00504D26" w:rsidRPr="00762494" w:rsidRDefault="00504D26" w:rsidP="006820A6">
            <w:pPr>
              <w:jc w:val="right"/>
              <w:rPr>
                <w:sz w:val="18"/>
                <w:szCs w:val="18"/>
              </w:rPr>
            </w:pPr>
            <w:r w:rsidRPr="00762494">
              <w:rPr>
                <w:sz w:val="20"/>
                <w:szCs w:val="20"/>
              </w:rPr>
              <w:t>0,5</w:t>
            </w:r>
          </w:p>
        </w:tc>
        <w:tc>
          <w:tcPr>
            <w:tcW w:w="1276" w:type="dxa"/>
            <w:tcBorders>
              <w:top w:val="nil"/>
              <w:left w:val="nil"/>
              <w:bottom w:val="nil"/>
              <w:right w:val="nil"/>
            </w:tcBorders>
            <w:vAlign w:val="bottom"/>
            <w:hideMark/>
          </w:tcPr>
          <w:p w14:paraId="29B16A92" w14:textId="77777777" w:rsidR="00504D26" w:rsidRPr="00762494" w:rsidRDefault="00504D26" w:rsidP="006820A6">
            <w:pPr>
              <w:jc w:val="right"/>
              <w:rPr>
                <w:sz w:val="18"/>
                <w:szCs w:val="18"/>
              </w:rPr>
            </w:pPr>
            <w:r w:rsidRPr="00762494">
              <w:rPr>
                <w:sz w:val="20"/>
                <w:szCs w:val="20"/>
              </w:rPr>
              <w:t>4,0</w:t>
            </w:r>
          </w:p>
        </w:tc>
      </w:tr>
      <w:tr w:rsidR="00504D26" w:rsidRPr="00762494" w14:paraId="256726BA" w14:textId="77777777" w:rsidTr="006820A6">
        <w:trPr>
          <w:trHeight w:val="20"/>
          <w:jc w:val="center"/>
        </w:trPr>
        <w:tc>
          <w:tcPr>
            <w:tcW w:w="4111" w:type="dxa"/>
            <w:tcBorders>
              <w:top w:val="nil"/>
              <w:left w:val="nil"/>
              <w:bottom w:val="nil"/>
              <w:right w:val="nil"/>
            </w:tcBorders>
            <w:vAlign w:val="bottom"/>
            <w:hideMark/>
          </w:tcPr>
          <w:p w14:paraId="6B63BC01" w14:textId="77777777" w:rsidR="00504D26" w:rsidRPr="00762494" w:rsidRDefault="00504D26" w:rsidP="00762494">
            <w:pPr>
              <w:ind w:left="113"/>
              <w:rPr>
                <w:color w:val="000000"/>
                <w:sz w:val="20"/>
                <w:szCs w:val="20"/>
              </w:rPr>
            </w:pPr>
            <w:r w:rsidRPr="00762494">
              <w:rPr>
                <w:color w:val="000000"/>
                <w:sz w:val="20"/>
                <w:szCs w:val="20"/>
              </w:rPr>
              <w:t>Беларус</w:t>
            </w:r>
          </w:p>
        </w:tc>
        <w:tc>
          <w:tcPr>
            <w:tcW w:w="1418" w:type="dxa"/>
            <w:tcBorders>
              <w:top w:val="nil"/>
              <w:left w:val="nil"/>
              <w:bottom w:val="nil"/>
              <w:right w:val="nil"/>
            </w:tcBorders>
            <w:vAlign w:val="center"/>
            <w:hideMark/>
          </w:tcPr>
          <w:p w14:paraId="169739CE" w14:textId="77777777" w:rsidR="00504D26" w:rsidRPr="00762494" w:rsidRDefault="00504D26" w:rsidP="006820A6">
            <w:pPr>
              <w:spacing w:before="20" w:after="20"/>
              <w:ind w:right="-1"/>
              <w:jc w:val="right"/>
              <w:rPr>
                <w:bCs/>
                <w:sz w:val="18"/>
                <w:szCs w:val="18"/>
              </w:rPr>
            </w:pPr>
            <w:r w:rsidRPr="00762494">
              <w:rPr>
                <w:bCs/>
                <w:sz w:val="20"/>
                <w:szCs w:val="20"/>
              </w:rPr>
              <w:t>2,1</w:t>
            </w:r>
          </w:p>
        </w:tc>
        <w:tc>
          <w:tcPr>
            <w:tcW w:w="1275" w:type="dxa"/>
            <w:tcBorders>
              <w:top w:val="nil"/>
              <w:left w:val="nil"/>
              <w:bottom w:val="nil"/>
              <w:right w:val="nil"/>
            </w:tcBorders>
            <w:vAlign w:val="center"/>
            <w:hideMark/>
          </w:tcPr>
          <w:p w14:paraId="42916163" w14:textId="77777777" w:rsidR="00504D26" w:rsidRPr="00762494" w:rsidRDefault="00504D26" w:rsidP="006820A6">
            <w:pPr>
              <w:spacing w:before="20" w:after="20"/>
              <w:ind w:right="-1"/>
              <w:jc w:val="right"/>
              <w:rPr>
                <w:bCs/>
                <w:sz w:val="18"/>
                <w:szCs w:val="18"/>
              </w:rPr>
            </w:pPr>
            <w:r w:rsidRPr="00762494">
              <w:rPr>
                <w:sz w:val="20"/>
                <w:szCs w:val="20"/>
              </w:rPr>
              <w:t>0,9</w:t>
            </w:r>
          </w:p>
        </w:tc>
        <w:tc>
          <w:tcPr>
            <w:tcW w:w="1418" w:type="dxa"/>
            <w:tcBorders>
              <w:top w:val="nil"/>
              <w:left w:val="nil"/>
              <w:bottom w:val="nil"/>
              <w:right w:val="nil"/>
            </w:tcBorders>
            <w:vAlign w:val="bottom"/>
            <w:hideMark/>
          </w:tcPr>
          <w:p w14:paraId="5E51ECBA" w14:textId="77777777" w:rsidR="00504D26" w:rsidRPr="00762494" w:rsidRDefault="00504D26" w:rsidP="006820A6">
            <w:pPr>
              <w:jc w:val="right"/>
              <w:rPr>
                <w:sz w:val="18"/>
                <w:szCs w:val="18"/>
              </w:rPr>
            </w:pPr>
            <w:r w:rsidRPr="00762494">
              <w:rPr>
                <w:sz w:val="20"/>
                <w:szCs w:val="20"/>
              </w:rPr>
              <w:t>0,3</w:t>
            </w:r>
          </w:p>
        </w:tc>
        <w:tc>
          <w:tcPr>
            <w:tcW w:w="1276" w:type="dxa"/>
            <w:tcBorders>
              <w:top w:val="nil"/>
              <w:left w:val="nil"/>
              <w:bottom w:val="nil"/>
              <w:right w:val="nil"/>
            </w:tcBorders>
            <w:vAlign w:val="bottom"/>
            <w:hideMark/>
          </w:tcPr>
          <w:p w14:paraId="07F38CA4" w14:textId="77777777" w:rsidR="00504D26" w:rsidRPr="00762494" w:rsidRDefault="00504D26" w:rsidP="006820A6">
            <w:pPr>
              <w:jc w:val="right"/>
              <w:rPr>
                <w:sz w:val="18"/>
                <w:szCs w:val="18"/>
              </w:rPr>
            </w:pPr>
            <w:r w:rsidRPr="00762494">
              <w:rPr>
                <w:sz w:val="20"/>
                <w:szCs w:val="20"/>
              </w:rPr>
              <w:t>0,1</w:t>
            </w:r>
          </w:p>
        </w:tc>
      </w:tr>
      <w:tr w:rsidR="00504D26" w:rsidRPr="00762494" w14:paraId="5AD367E2" w14:textId="77777777" w:rsidTr="006820A6">
        <w:trPr>
          <w:trHeight w:val="20"/>
          <w:jc w:val="center"/>
        </w:trPr>
        <w:tc>
          <w:tcPr>
            <w:tcW w:w="4111" w:type="dxa"/>
            <w:tcBorders>
              <w:top w:val="nil"/>
              <w:left w:val="nil"/>
              <w:bottom w:val="nil"/>
              <w:right w:val="nil"/>
            </w:tcBorders>
            <w:vAlign w:val="bottom"/>
            <w:hideMark/>
          </w:tcPr>
          <w:p w14:paraId="01457B6D" w14:textId="77777777" w:rsidR="00504D26" w:rsidRPr="00762494" w:rsidRDefault="00504D26" w:rsidP="00762494">
            <w:pPr>
              <w:ind w:left="113"/>
              <w:rPr>
                <w:color w:val="000000"/>
                <w:sz w:val="20"/>
                <w:szCs w:val="20"/>
              </w:rPr>
            </w:pPr>
            <w:r w:rsidRPr="00762494">
              <w:rPr>
                <w:color w:val="000000"/>
                <w:sz w:val="20"/>
                <w:szCs w:val="20"/>
              </w:rPr>
              <w:t>Каза</w:t>
            </w:r>
            <w:r w:rsidRPr="00762494">
              <w:rPr>
                <w:color w:val="000000"/>
                <w:sz w:val="20"/>
                <w:szCs w:val="20"/>
                <w:lang w:val="ky-KG"/>
              </w:rPr>
              <w:t>к</w:t>
            </w:r>
            <w:r w:rsidRPr="00762494">
              <w:rPr>
                <w:color w:val="000000"/>
                <w:sz w:val="20"/>
                <w:szCs w:val="20"/>
              </w:rPr>
              <w:t>стан</w:t>
            </w:r>
          </w:p>
        </w:tc>
        <w:tc>
          <w:tcPr>
            <w:tcW w:w="1418" w:type="dxa"/>
            <w:tcBorders>
              <w:top w:val="nil"/>
              <w:left w:val="nil"/>
              <w:bottom w:val="nil"/>
              <w:right w:val="nil"/>
            </w:tcBorders>
            <w:vAlign w:val="center"/>
            <w:hideMark/>
          </w:tcPr>
          <w:p w14:paraId="52B934CF" w14:textId="77777777" w:rsidR="00504D26" w:rsidRPr="00762494" w:rsidRDefault="00504D26" w:rsidP="006820A6">
            <w:pPr>
              <w:spacing w:before="20" w:after="20"/>
              <w:ind w:right="-1"/>
              <w:jc w:val="right"/>
              <w:rPr>
                <w:bCs/>
                <w:sz w:val="18"/>
                <w:szCs w:val="18"/>
              </w:rPr>
            </w:pPr>
            <w:r w:rsidRPr="00762494">
              <w:rPr>
                <w:sz w:val="20"/>
                <w:szCs w:val="20"/>
              </w:rPr>
              <w:t>54,9</w:t>
            </w:r>
          </w:p>
        </w:tc>
        <w:tc>
          <w:tcPr>
            <w:tcW w:w="1275" w:type="dxa"/>
            <w:tcBorders>
              <w:top w:val="nil"/>
              <w:left w:val="nil"/>
              <w:bottom w:val="nil"/>
              <w:right w:val="nil"/>
            </w:tcBorders>
            <w:vAlign w:val="center"/>
            <w:hideMark/>
          </w:tcPr>
          <w:p w14:paraId="262BD3AD" w14:textId="77777777" w:rsidR="00504D26" w:rsidRPr="00762494" w:rsidRDefault="00504D26" w:rsidP="006820A6">
            <w:pPr>
              <w:spacing w:before="20" w:after="20"/>
              <w:ind w:right="-1"/>
              <w:jc w:val="right"/>
              <w:rPr>
                <w:bCs/>
                <w:sz w:val="18"/>
                <w:szCs w:val="18"/>
              </w:rPr>
            </w:pPr>
            <w:r w:rsidRPr="00762494">
              <w:rPr>
                <w:sz w:val="20"/>
                <w:szCs w:val="20"/>
              </w:rPr>
              <w:t>49,0</w:t>
            </w:r>
          </w:p>
        </w:tc>
        <w:tc>
          <w:tcPr>
            <w:tcW w:w="1418" w:type="dxa"/>
            <w:tcBorders>
              <w:top w:val="nil"/>
              <w:left w:val="nil"/>
              <w:bottom w:val="nil"/>
              <w:right w:val="nil"/>
            </w:tcBorders>
            <w:vAlign w:val="bottom"/>
            <w:hideMark/>
          </w:tcPr>
          <w:p w14:paraId="7A644B97" w14:textId="77777777" w:rsidR="00504D26" w:rsidRPr="00762494" w:rsidRDefault="00504D26" w:rsidP="006820A6">
            <w:pPr>
              <w:jc w:val="right"/>
              <w:rPr>
                <w:sz w:val="18"/>
                <w:szCs w:val="18"/>
              </w:rPr>
            </w:pPr>
            <w:r w:rsidRPr="00762494">
              <w:rPr>
                <w:sz w:val="20"/>
                <w:szCs w:val="20"/>
              </w:rPr>
              <w:t>8,4</w:t>
            </w:r>
          </w:p>
        </w:tc>
        <w:tc>
          <w:tcPr>
            <w:tcW w:w="1276" w:type="dxa"/>
            <w:tcBorders>
              <w:top w:val="nil"/>
              <w:left w:val="nil"/>
              <w:bottom w:val="nil"/>
              <w:right w:val="nil"/>
            </w:tcBorders>
            <w:vAlign w:val="bottom"/>
            <w:hideMark/>
          </w:tcPr>
          <w:p w14:paraId="74B4E573" w14:textId="77777777" w:rsidR="00504D26" w:rsidRPr="00762494" w:rsidRDefault="00504D26" w:rsidP="006820A6">
            <w:pPr>
              <w:jc w:val="right"/>
              <w:rPr>
                <w:sz w:val="18"/>
                <w:szCs w:val="18"/>
              </w:rPr>
            </w:pPr>
            <w:r w:rsidRPr="00762494">
              <w:rPr>
                <w:sz w:val="20"/>
                <w:szCs w:val="20"/>
              </w:rPr>
              <w:t>6,6</w:t>
            </w:r>
          </w:p>
        </w:tc>
      </w:tr>
      <w:tr w:rsidR="00504D26" w:rsidRPr="00762494" w14:paraId="3122E6E6" w14:textId="77777777" w:rsidTr="006820A6">
        <w:trPr>
          <w:trHeight w:val="20"/>
          <w:jc w:val="center"/>
        </w:trPr>
        <w:tc>
          <w:tcPr>
            <w:tcW w:w="4111" w:type="dxa"/>
            <w:tcBorders>
              <w:top w:val="nil"/>
              <w:left w:val="nil"/>
              <w:bottom w:val="nil"/>
              <w:right w:val="nil"/>
            </w:tcBorders>
            <w:vAlign w:val="bottom"/>
            <w:hideMark/>
          </w:tcPr>
          <w:p w14:paraId="7B4533B9" w14:textId="77777777" w:rsidR="00504D26" w:rsidRPr="00762494" w:rsidRDefault="00504D26" w:rsidP="00762494">
            <w:pPr>
              <w:ind w:left="113"/>
              <w:rPr>
                <w:color w:val="000000"/>
                <w:sz w:val="20"/>
                <w:szCs w:val="20"/>
                <w:lang w:val="ky-KG"/>
              </w:rPr>
            </w:pPr>
            <w:r w:rsidRPr="00762494">
              <w:rPr>
                <w:color w:val="000000"/>
                <w:sz w:val="20"/>
                <w:szCs w:val="20"/>
              </w:rPr>
              <w:t>Россия Федерация</w:t>
            </w:r>
            <w:r w:rsidRPr="00762494">
              <w:rPr>
                <w:color w:val="000000"/>
                <w:sz w:val="20"/>
                <w:szCs w:val="20"/>
                <w:lang w:val="ky-KG"/>
              </w:rPr>
              <w:t>сы</w:t>
            </w:r>
          </w:p>
        </w:tc>
        <w:tc>
          <w:tcPr>
            <w:tcW w:w="1418" w:type="dxa"/>
            <w:tcBorders>
              <w:top w:val="nil"/>
              <w:left w:val="nil"/>
              <w:bottom w:val="nil"/>
              <w:right w:val="nil"/>
            </w:tcBorders>
            <w:vAlign w:val="center"/>
            <w:hideMark/>
          </w:tcPr>
          <w:p w14:paraId="6E5490C1" w14:textId="77777777" w:rsidR="00504D26" w:rsidRPr="00762494" w:rsidRDefault="00504D26" w:rsidP="006820A6">
            <w:pPr>
              <w:spacing w:before="20" w:after="20"/>
              <w:ind w:right="-1"/>
              <w:jc w:val="right"/>
              <w:rPr>
                <w:bCs/>
                <w:sz w:val="18"/>
                <w:szCs w:val="18"/>
              </w:rPr>
            </w:pPr>
            <w:r w:rsidRPr="00762494">
              <w:rPr>
                <w:sz w:val="20"/>
                <w:szCs w:val="20"/>
              </w:rPr>
              <w:t>131,8</w:t>
            </w:r>
          </w:p>
        </w:tc>
        <w:tc>
          <w:tcPr>
            <w:tcW w:w="1275" w:type="dxa"/>
            <w:tcBorders>
              <w:top w:val="nil"/>
              <w:left w:val="nil"/>
              <w:bottom w:val="nil"/>
              <w:right w:val="nil"/>
            </w:tcBorders>
            <w:vAlign w:val="center"/>
            <w:hideMark/>
          </w:tcPr>
          <w:p w14:paraId="3D421F78" w14:textId="77777777" w:rsidR="00504D26" w:rsidRPr="00762494" w:rsidRDefault="00504D26" w:rsidP="006820A6">
            <w:pPr>
              <w:spacing w:before="20" w:after="20"/>
              <w:ind w:right="-1"/>
              <w:jc w:val="right"/>
              <w:rPr>
                <w:bCs/>
                <w:sz w:val="18"/>
                <w:szCs w:val="18"/>
              </w:rPr>
            </w:pPr>
            <w:r w:rsidRPr="00762494">
              <w:rPr>
                <w:sz w:val="20"/>
                <w:szCs w:val="20"/>
              </w:rPr>
              <w:t>192,9</w:t>
            </w:r>
          </w:p>
        </w:tc>
        <w:tc>
          <w:tcPr>
            <w:tcW w:w="1418" w:type="dxa"/>
            <w:tcBorders>
              <w:top w:val="nil"/>
              <w:left w:val="nil"/>
              <w:bottom w:val="nil"/>
              <w:right w:val="nil"/>
            </w:tcBorders>
            <w:vAlign w:val="bottom"/>
            <w:hideMark/>
          </w:tcPr>
          <w:p w14:paraId="2CBE130A" w14:textId="77777777" w:rsidR="00504D26" w:rsidRPr="00762494" w:rsidRDefault="00504D26" w:rsidP="006820A6">
            <w:pPr>
              <w:jc w:val="right"/>
              <w:rPr>
                <w:sz w:val="18"/>
                <w:szCs w:val="18"/>
              </w:rPr>
            </w:pPr>
            <w:r w:rsidRPr="00762494">
              <w:rPr>
                <w:sz w:val="20"/>
                <w:szCs w:val="20"/>
              </w:rPr>
              <w:t>20,1</w:t>
            </w:r>
          </w:p>
        </w:tc>
        <w:tc>
          <w:tcPr>
            <w:tcW w:w="1276" w:type="dxa"/>
            <w:tcBorders>
              <w:top w:val="nil"/>
              <w:left w:val="nil"/>
              <w:bottom w:val="nil"/>
              <w:right w:val="nil"/>
            </w:tcBorders>
            <w:vAlign w:val="bottom"/>
            <w:hideMark/>
          </w:tcPr>
          <w:p w14:paraId="12ED3550" w14:textId="77777777" w:rsidR="00504D26" w:rsidRPr="00762494" w:rsidRDefault="00504D26" w:rsidP="006820A6">
            <w:pPr>
              <w:jc w:val="right"/>
              <w:rPr>
                <w:sz w:val="18"/>
                <w:szCs w:val="18"/>
              </w:rPr>
            </w:pPr>
            <w:r w:rsidRPr="00762494">
              <w:rPr>
                <w:sz w:val="20"/>
                <w:szCs w:val="20"/>
              </w:rPr>
              <w:t>25,8</w:t>
            </w:r>
          </w:p>
        </w:tc>
      </w:tr>
      <w:tr w:rsidR="00504D26" w:rsidRPr="00762494" w14:paraId="6D3E490C" w14:textId="77777777" w:rsidTr="006820A6">
        <w:trPr>
          <w:trHeight w:val="20"/>
          <w:jc w:val="center"/>
        </w:trPr>
        <w:tc>
          <w:tcPr>
            <w:tcW w:w="4111" w:type="dxa"/>
            <w:tcBorders>
              <w:top w:val="nil"/>
              <w:left w:val="nil"/>
              <w:bottom w:val="nil"/>
              <w:right w:val="nil"/>
            </w:tcBorders>
            <w:vAlign w:val="bottom"/>
            <w:hideMark/>
          </w:tcPr>
          <w:p w14:paraId="2300DF2C" w14:textId="77777777" w:rsidR="00504D26" w:rsidRPr="00762494" w:rsidRDefault="00504D26" w:rsidP="00762494">
            <w:pPr>
              <w:ind w:left="113"/>
              <w:rPr>
                <w:color w:val="000000"/>
                <w:sz w:val="20"/>
                <w:szCs w:val="20"/>
              </w:rPr>
            </w:pPr>
            <w:r w:rsidRPr="00762494">
              <w:rPr>
                <w:color w:val="000000"/>
                <w:sz w:val="20"/>
                <w:szCs w:val="20"/>
                <w:lang w:val="ky-KG"/>
              </w:rPr>
              <w:t>Ө</w:t>
            </w:r>
            <w:proofErr w:type="spellStart"/>
            <w:r w:rsidRPr="00762494">
              <w:rPr>
                <w:color w:val="000000"/>
                <w:sz w:val="20"/>
                <w:szCs w:val="20"/>
              </w:rPr>
              <w:t>збекистан</w:t>
            </w:r>
            <w:proofErr w:type="spellEnd"/>
          </w:p>
        </w:tc>
        <w:tc>
          <w:tcPr>
            <w:tcW w:w="1418" w:type="dxa"/>
            <w:tcBorders>
              <w:top w:val="nil"/>
              <w:left w:val="nil"/>
              <w:bottom w:val="nil"/>
              <w:right w:val="nil"/>
            </w:tcBorders>
            <w:vAlign w:val="center"/>
            <w:hideMark/>
          </w:tcPr>
          <w:p w14:paraId="50F94680" w14:textId="77777777" w:rsidR="00504D26" w:rsidRPr="00762494" w:rsidRDefault="00504D26" w:rsidP="006820A6">
            <w:pPr>
              <w:spacing w:before="20" w:after="20"/>
              <w:ind w:right="-1"/>
              <w:jc w:val="right"/>
              <w:rPr>
                <w:sz w:val="18"/>
                <w:szCs w:val="18"/>
              </w:rPr>
            </w:pPr>
            <w:r w:rsidRPr="00762494">
              <w:rPr>
                <w:sz w:val="20"/>
                <w:szCs w:val="20"/>
              </w:rPr>
              <w:t>11,9</w:t>
            </w:r>
          </w:p>
        </w:tc>
        <w:tc>
          <w:tcPr>
            <w:tcW w:w="1275" w:type="dxa"/>
            <w:tcBorders>
              <w:top w:val="nil"/>
              <w:left w:val="nil"/>
              <w:bottom w:val="nil"/>
              <w:right w:val="nil"/>
            </w:tcBorders>
            <w:vAlign w:val="center"/>
            <w:hideMark/>
          </w:tcPr>
          <w:p w14:paraId="0612901E" w14:textId="77777777" w:rsidR="00504D26" w:rsidRPr="00762494" w:rsidRDefault="00504D26" w:rsidP="006820A6">
            <w:pPr>
              <w:spacing w:before="20" w:after="20"/>
              <w:ind w:right="-1"/>
              <w:jc w:val="right"/>
              <w:rPr>
                <w:sz w:val="18"/>
                <w:szCs w:val="18"/>
              </w:rPr>
            </w:pPr>
            <w:r w:rsidRPr="00762494">
              <w:rPr>
                <w:sz w:val="20"/>
                <w:szCs w:val="20"/>
              </w:rPr>
              <w:t>16,7</w:t>
            </w:r>
          </w:p>
        </w:tc>
        <w:tc>
          <w:tcPr>
            <w:tcW w:w="1418" w:type="dxa"/>
            <w:tcBorders>
              <w:top w:val="nil"/>
              <w:left w:val="nil"/>
              <w:bottom w:val="nil"/>
              <w:right w:val="nil"/>
            </w:tcBorders>
            <w:vAlign w:val="bottom"/>
            <w:hideMark/>
          </w:tcPr>
          <w:p w14:paraId="112F8CCB" w14:textId="77777777" w:rsidR="00504D26" w:rsidRPr="00762494" w:rsidRDefault="00504D26" w:rsidP="006820A6">
            <w:pPr>
              <w:jc w:val="right"/>
              <w:rPr>
                <w:sz w:val="18"/>
                <w:szCs w:val="18"/>
              </w:rPr>
            </w:pPr>
            <w:r w:rsidRPr="00762494">
              <w:rPr>
                <w:sz w:val="20"/>
                <w:szCs w:val="20"/>
              </w:rPr>
              <w:t>1,8</w:t>
            </w:r>
          </w:p>
        </w:tc>
        <w:tc>
          <w:tcPr>
            <w:tcW w:w="1276" w:type="dxa"/>
            <w:tcBorders>
              <w:top w:val="nil"/>
              <w:left w:val="nil"/>
              <w:bottom w:val="nil"/>
              <w:right w:val="nil"/>
            </w:tcBorders>
            <w:vAlign w:val="bottom"/>
            <w:hideMark/>
          </w:tcPr>
          <w:p w14:paraId="6838FC92" w14:textId="77777777" w:rsidR="00504D26" w:rsidRPr="00762494" w:rsidRDefault="00504D26" w:rsidP="006820A6">
            <w:pPr>
              <w:jc w:val="right"/>
              <w:rPr>
                <w:sz w:val="18"/>
                <w:szCs w:val="18"/>
              </w:rPr>
            </w:pPr>
            <w:r w:rsidRPr="00762494">
              <w:rPr>
                <w:sz w:val="20"/>
                <w:szCs w:val="20"/>
              </w:rPr>
              <w:t>2,3</w:t>
            </w:r>
          </w:p>
        </w:tc>
      </w:tr>
      <w:tr w:rsidR="00504D26" w:rsidRPr="00762494" w14:paraId="38E1904D" w14:textId="77777777" w:rsidTr="006820A6">
        <w:trPr>
          <w:trHeight w:val="20"/>
          <w:jc w:val="center"/>
        </w:trPr>
        <w:tc>
          <w:tcPr>
            <w:tcW w:w="4111" w:type="dxa"/>
            <w:tcBorders>
              <w:top w:val="nil"/>
              <w:left w:val="nil"/>
              <w:bottom w:val="single" w:sz="4" w:space="0" w:color="auto"/>
              <w:right w:val="nil"/>
            </w:tcBorders>
            <w:vAlign w:val="bottom"/>
            <w:hideMark/>
          </w:tcPr>
          <w:p w14:paraId="098553AA" w14:textId="77777777" w:rsidR="00504D26" w:rsidRPr="00762494" w:rsidRDefault="00504D26" w:rsidP="00762494">
            <w:pPr>
              <w:ind w:left="113"/>
              <w:rPr>
                <w:iCs/>
                <w:sz w:val="20"/>
                <w:szCs w:val="20"/>
                <w:lang w:val="ky-KG"/>
              </w:rPr>
            </w:pPr>
            <w:r w:rsidRPr="00762494">
              <w:rPr>
                <w:iCs/>
                <w:sz w:val="20"/>
                <w:szCs w:val="20"/>
              </w:rPr>
              <w:t xml:space="preserve"> </w:t>
            </w:r>
            <w:r w:rsidRPr="00762494">
              <w:rPr>
                <w:iCs/>
                <w:sz w:val="20"/>
                <w:szCs w:val="20"/>
                <w:lang w:val="ky-KG"/>
              </w:rPr>
              <w:t>Башка өлкөлөр</w:t>
            </w:r>
          </w:p>
        </w:tc>
        <w:tc>
          <w:tcPr>
            <w:tcW w:w="1418" w:type="dxa"/>
            <w:tcBorders>
              <w:top w:val="nil"/>
              <w:left w:val="nil"/>
              <w:bottom w:val="single" w:sz="4" w:space="0" w:color="auto"/>
              <w:right w:val="nil"/>
            </w:tcBorders>
            <w:vAlign w:val="center"/>
            <w:hideMark/>
          </w:tcPr>
          <w:p w14:paraId="76DF5BBE" w14:textId="77777777" w:rsidR="00504D26" w:rsidRPr="00762494" w:rsidRDefault="00504D26" w:rsidP="006820A6">
            <w:pPr>
              <w:spacing w:before="20" w:after="20"/>
              <w:ind w:right="-1"/>
              <w:jc w:val="right"/>
              <w:rPr>
                <w:sz w:val="18"/>
                <w:szCs w:val="18"/>
              </w:rPr>
            </w:pPr>
            <w:r w:rsidRPr="00762494">
              <w:rPr>
                <w:sz w:val="20"/>
                <w:szCs w:val="20"/>
              </w:rPr>
              <w:t>0,5</w:t>
            </w:r>
          </w:p>
        </w:tc>
        <w:tc>
          <w:tcPr>
            <w:tcW w:w="1275" w:type="dxa"/>
            <w:tcBorders>
              <w:top w:val="nil"/>
              <w:left w:val="nil"/>
              <w:bottom w:val="single" w:sz="4" w:space="0" w:color="auto"/>
              <w:right w:val="nil"/>
            </w:tcBorders>
            <w:vAlign w:val="center"/>
            <w:hideMark/>
          </w:tcPr>
          <w:p w14:paraId="71CF82FA" w14:textId="77777777" w:rsidR="00504D26" w:rsidRPr="00762494" w:rsidRDefault="00504D26" w:rsidP="006820A6">
            <w:pPr>
              <w:spacing w:before="20" w:after="20"/>
              <w:ind w:right="-1"/>
              <w:jc w:val="right"/>
              <w:rPr>
                <w:sz w:val="18"/>
                <w:szCs w:val="18"/>
              </w:rPr>
            </w:pPr>
            <w:r w:rsidRPr="00762494">
              <w:rPr>
                <w:sz w:val="20"/>
                <w:szCs w:val="20"/>
              </w:rPr>
              <w:t>0,9</w:t>
            </w:r>
          </w:p>
        </w:tc>
        <w:tc>
          <w:tcPr>
            <w:tcW w:w="1418" w:type="dxa"/>
            <w:tcBorders>
              <w:top w:val="nil"/>
              <w:left w:val="nil"/>
              <w:bottom w:val="single" w:sz="4" w:space="0" w:color="auto"/>
              <w:right w:val="nil"/>
            </w:tcBorders>
            <w:vAlign w:val="bottom"/>
            <w:hideMark/>
          </w:tcPr>
          <w:p w14:paraId="40E0B3DF" w14:textId="77777777" w:rsidR="00504D26" w:rsidRPr="00762494" w:rsidRDefault="00504D26" w:rsidP="006820A6">
            <w:pPr>
              <w:jc w:val="right"/>
              <w:rPr>
                <w:sz w:val="18"/>
                <w:szCs w:val="18"/>
              </w:rPr>
            </w:pPr>
            <w:r w:rsidRPr="00762494">
              <w:rPr>
                <w:sz w:val="20"/>
                <w:szCs w:val="20"/>
              </w:rPr>
              <w:t>0,1</w:t>
            </w:r>
          </w:p>
        </w:tc>
        <w:tc>
          <w:tcPr>
            <w:tcW w:w="1276" w:type="dxa"/>
            <w:tcBorders>
              <w:top w:val="nil"/>
              <w:left w:val="nil"/>
              <w:bottom w:val="single" w:sz="4" w:space="0" w:color="auto"/>
              <w:right w:val="nil"/>
            </w:tcBorders>
            <w:vAlign w:val="bottom"/>
            <w:hideMark/>
          </w:tcPr>
          <w:p w14:paraId="07614004" w14:textId="77777777" w:rsidR="00504D26" w:rsidRPr="00762494" w:rsidRDefault="00504D26" w:rsidP="006820A6">
            <w:pPr>
              <w:jc w:val="right"/>
              <w:rPr>
                <w:sz w:val="18"/>
                <w:szCs w:val="18"/>
              </w:rPr>
            </w:pPr>
            <w:r w:rsidRPr="00762494">
              <w:rPr>
                <w:sz w:val="20"/>
                <w:szCs w:val="20"/>
              </w:rPr>
              <w:t>0,1</w:t>
            </w:r>
          </w:p>
        </w:tc>
      </w:tr>
    </w:tbl>
    <w:p w14:paraId="2D814F80" w14:textId="77777777" w:rsidR="006820A6" w:rsidRDefault="00762494" w:rsidP="006820A6">
      <w:pPr>
        <w:spacing w:before="120" w:after="200"/>
        <w:rPr>
          <w:sz w:val="18"/>
          <w:szCs w:val="18"/>
          <w:lang w:val="en-US"/>
        </w:rPr>
      </w:pPr>
      <w:r w:rsidRPr="00504D26">
        <w:rPr>
          <w:sz w:val="18"/>
          <w:szCs w:val="18"/>
          <w:vertAlign w:val="superscript"/>
        </w:rPr>
        <w:t xml:space="preserve">1 </w:t>
      </w:r>
      <w:r w:rsidRPr="00504D26">
        <w:rPr>
          <w:sz w:val="18"/>
          <w:szCs w:val="18"/>
          <w:lang w:val="ky-KG"/>
        </w:rPr>
        <w:t xml:space="preserve">Чыгып кетүү </w:t>
      </w:r>
      <w:proofErr w:type="spellStart"/>
      <w:r w:rsidRPr="00504D26">
        <w:rPr>
          <w:sz w:val="18"/>
          <w:szCs w:val="18"/>
        </w:rPr>
        <w:t>агымын</w:t>
      </w:r>
      <w:proofErr w:type="spellEnd"/>
      <w:r w:rsidRPr="00504D26">
        <w:rPr>
          <w:sz w:val="18"/>
          <w:szCs w:val="18"/>
        </w:rPr>
        <w:t xml:space="preserve"> </w:t>
      </w:r>
      <w:proofErr w:type="spellStart"/>
      <w:r w:rsidRPr="00504D26">
        <w:rPr>
          <w:sz w:val="18"/>
          <w:szCs w:val="18"/>
        </w:rPr>
        <w:t>эсептебегенде</w:t>
      </w:r>
      <w:proofErr w:type="spellEnd"/>
      <w:r w:rsidRPr="00504D26">
        <w:rPr>
          <w:sz w:val="18"/>
          <w:szCs w:val="18"/>
        </w:rPr>
        <w:t>.</w:t>
      </w:r>
    </w:p>
    <w:p w14:paraId="0D430560" w14:textId="2B5D187D" w:rsidR="00762494" w:rsidRPr="00762494" w:rsidRDefault="00762494" w:rsidP="006820A6">
      <w:pPr>
        <w:spacing w:after="200"/>
        <w:rPr>
          <w:rFonts w:eastAsia="Calibri"/>
          <w:lang w:val="ky-KG"/>
        </w:rPr>
      </w:pPr>
      <w:r w:rsidRPr="00762494">
        <w:rPr>
          <w:rFonts w:eastAsia="Calibri"/>
          <w:lang w:val="ky-KG"/>
        </w:rPr>
        <w:t>2023-жылдын январь-сентябрына салыштырмалуу тике чет өлкөлүк инвестициялардын келип түшүү агымынын көбөйүшү Баткен, Жалал-Абад, Ош жана Чүй облустарында, ошондой эле Бишкек шаарында белгиленди.</w:t>
      </w:r>
    </w:p>
    <w:p w14:paraId="1B67F822" w14:textId="08540CD7" w:rsidR="00762494" w:rsidRPr="00762494" w:rsidRDefault="00762494" w:rsidP="00B578B8">
      <w:pPr>
        <w:spacing w:after="120"/>
        <w:ind w:left="1474" w:hanging="1474"/>
        <w:rPr>
          <w:b/>
          <w:lang w:val="ky-KG"/>
        </w:rPr>
      </w:pPr>
      <w:r w:rsidRPr="00762494">
        <w:rPr>
          <w:b/>
          <w:lang w:val="ky-KG"/>
        </w:rPr>
        <w:t>2</w:t>
      </w:r>
      <w:r w:rsidR="008A4EF3">
        <w:rPr>
          <w:b/>
          <w:lang w:val="ky-KG"/>
        </w:rPr>
        <w:t>4</w:t>
      </w:r>
      <w:r w:rsidRPr="00762494">
        <w:rPr>
          <w:b/>
          <w:lang w:val="ky-KG"/>
        </w:rPr>
        <w:t xml:space="preserve">-таблица: Январь-сентябрдагы тике чет өлкөлүк инвестициялардын аймактар </w:t>
      </w:r>
      <w:r w:rsidR="00B578B8">
        <w:rPr>
          <w:b/>
          <w:lang w:val="ky-KG"/>
        </w:rPr>
        <w:br/>
      </w:r>
      <w:r w:rsidRPr="00762494">
        <w:rPr>
          <w:b/>
          <w:lang w:val="ky-KG"/>
        </w:rPr>
        <w:t>боюнча келип түшүүсү</w:t>
      </w:r>
      <w:r w:rsidRPr="00762494">
        <w:rPr>
          <w:b/>
          <w:vertAlign w:val="superscript"/>
          <w:lang w:val="ky-KG"/>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8"/>
        <w:gridCol w:w="1160"/>
        <w:gridCol w:w="1756"/>
        <w:gridCol w:w="1266"/>
        <w:gridCol w:w="1238"/>
      </w:tblGrid>
      <w:tr w:rsidR="00762494" w:rsidRPr="00762494" w14:paraId="6C4D4626" w14:textId="77777777" w:rsidTr="00B578B8">
        <w:trPr>
          <w:cantSplit/>
          <w:tblHeader/>
          <w:jc w:val="center"/>
        </w:trPr>
        <w:tc>
          <w:tcPr>
            <w:tcW w:w="2188" w:type="pct"/>
            <w:tcBorders>
              <w:top w:val="single" w:sz="8" w:space="0" w:color="auto"/>
              <w:left w:val="nil"/>
              <w:bottom w:val="nil"/>
              <w:right w:val="nil"/>
            </w:tcBorders>
          </w:tcPr>
          <w:p w14:paraId="7EA6F26F" w14:textId="77777777" w:rsidR="00762494" w:rsidRPr="00762494" w:rsidRDefault="00762494" w:rsidP="00762494">
            <w:pPr>
              <w:shd w:val="clear" w:color="auto" w:fill="FFFFFF"/>
              <w:spacing w:before="20" w:after="20"/>
              <w:rPr>
                <w:b/>
                <w:bCs/>
                <w:sz w:val="20"/>
                <w:szCs w:val="20"/>
                <w:lang w:val="ky-KG"/>
              </w:rPr>
            </w:pPr>
          </w:p>
        </w:tc>
        <w:tc>
          <w:tcPr>
            <w:tcW w:w="1513" w:type="pct"/>
            <w:gridSpan w:val="2"/>
            <w:tcBorders>
              <w:top w:val="single" w:sz="8" w:space="0" w:color="auto"/>
              <w:left w:val="nil"/>
              <w:bottom w:val="single" w:sz="4" w:space="0" w:color="auto"/>
              <w:right w:val="nil"/>
            </w:tcBorders>
            <w:vAlign w:val="center"/>
            <w:hideMark/>
          </w:tcPr>
          <w:p w14:paraId="65AF9478" w14:textId="5B18EBDB" w:rsidR="00762494" w:rsidRPr="00762494" w:rsidRDefault="00504D26" w:rsidP="00762494">
            <w:pPr>
              <w:shd w:val="clear" w:color="auto" w:fill="FFFFFF"/>
              <w:spacing w:before="40" w:after="20"/>
              <w:jc w:val="center"/>
              <w:rPr>
                <w:b/>
                <w:bCs/>
                <w:sz w:val="20"/>
                <w:szCs w:val="20"/>
              </w:rPr>
            </w:pPr>
            <w:r>
              <w:rPr>
                <w:b/>
                <w:bCs/>
                <w:sz w:val="20"/>
                <w:szCs w:val="20"/>
              </w:rPr>
              <w:t>М</w:t>
            </w:r>
            <w:r w:rsidR="00762494" w:rsidRPr="00762494">
              <w:rPr>
                <w:b/>
                <w:bCs/>
                <w:sz w:val="20"/>
                <w:szCs w:val="20"/>
              </w:rPr>
              <w:t>лн. АКШ доллары</w:t>
            </w:r>
          </w:p>
        </w:tc>
        <w:tc>
          <w:tcPr>
            <w:tcW w:w="1299" w:type="pct"/>
            <w:gridSpan w:val="2"/>
            <w:tcBorders>
              <w:top w:val="single" w:sz="8" w:space="0" w:color="auto"/>
              <w:left w:val="nil"/>
              <w:bottom w:val="single" w:sz="4" w:space="0" w:color="auto"/>
              <w:right w:val="nil"/>
            </w:tcBorders>
            <w:vAlign w:val="center"/>
            <w:hideMark/>
          </w:tcPr>
          <w:p w14:paraId="1BDF9B15" w14:textId="77777777" w:rsidR="00762494" w:rsidRPr="00762494" w:rsidRDefault="00762494" w:rsidP="00762494">
            <w:pPr>
              <w:shd w:val="clear" w:color="auto" w:fill="FFFFFF"/>
              <w:spacing w:before="40" w:after="20"/>
              <w:jc w:val="center"/>
              <w:rPr>
                <w:b/>
                <w:bCs/>
                <w:sz w:val="20"/>
                <w:szCs w:val="20"/>
              </w:rPr>
            </w:pPr>
            <w:proofErr w:type="spellStart"/>
            <w:r w:rsidRPr="00762494">
              <w:rPr>
                <w:b/>
                <w:bCs/>
                <w:sz w:val="20"/>
                <w:szCs w:val="20"/>
              </w:rPr>
              <w:t>Жыйынтыкка</w:t>
            </w:r>
            <w:proofErr w:type="spellEnd"/>
            <w:r w:rsidRPr="00762494">
              <w:rPr>
                <w:b/>
                <w:bCs/>
                <w:sz w:val="20"/>
                <w:szCs w:val="20"/>
              </w:rPr>
              <w:t xml:space="preserve"> карата</w:t>
            </w:r>
            <w:r w:rsidRPr="00762494">
              <w:rPr>
                <w:b/>
                <w:bCs/>
                <w:sz w:val="20"/>
                <w:szCs w:val="20"/>
              </w:rPr>
              <w:br/>
            </w:r>
            <w:proofErr w:type="spellStart"/>
            <w:r w:rsidRPr="00762494">
              <w:rPr>
                <w:b/>
                <w:bCs/>
                <w:sz w:val="20"/>
                <w:szCs w:val="20"/>
              </w:rPr>
              <w:t>пайыз</w:t>
            </w:r>
            <w:proofErr w:type="spellEnd"/>
            <w:r w:rsidRPr="00762494">
              <w:rPr>
                <w:b/>
                <w:bCs/>
                <w:sz w:val="20"/>
                <w:szCs w:val="20"/>
              </w:rPr>
              <w:t xml:space="preserve"> </w:t>
            </w:r>
            <w:proofErr w:type="spellStart"/>
            <w:r w:rsidRPr="00762494">
              <w:rPr>
                <w:b/>
                <w:bCs/>
                <w:sz w:val="20"/>
                <w:szCs w:val="20"/>
              </w:rPr>
              <w:t>менен</w:t>
            </w:r>
            <w:proofErr w:type="spellEnd"/>
          </w:p>
        </w:tc>
      </w:tr>
      <w:tr w:rsidR="00762494" w:rsidRPr="00762494" w14:paraId="1F670878" w14:textId="77777777" w:rsidTr="00B578B8">
        <w:trPr>
          <w:tblHeader/>
          <w:jc w:val="center"/>
        </w:trPr>
        <w:tc>
          <w:tcPr>
            <w:tcW w:w="2188" w:type="pct"/>
            <w:tcBorders>
              <w:top w:val="nil"/>
              <w:left w:val="nil"/>
              <w:bottom w:val="single" w:sz="8" w:space="0" w:color="auto"/>
              <w:right w:val="nil"/>
            </w:tcBorders>
          </w:tcPr>
          <w:p w14:paraId="6B89119E" w14:textId="77777777" w:rsidR="00762494" w:rsidRPr="00762494" w:rsidRDefault="00762494" w:rsidP="00762494">
            <w:pPr>
              <w:shd w:val="clear" w:color="auto" w:fill="FFFFFF"/>
              <w:spacing w:before="20" w:after="20"/>
              <w:rPr>
                <w:b/>
                <w:bCs/>
                <w:sz w:val="20"/>
                <w:szCs w:val="20"/>
              </w:rPr>
            </w:pPr>
          </w:p>
        </w:tc>
        <w:tc>
          <w:tcPr>
            <w:tcW w:w="602" w:type="pct"/>
            <w:tcBorders>
              <w:top w:val="single" w:sz="4" w:space="0" w:color="auto"/>
              <w:left w:val="nil"/>
              <w:bottom w:val="single" w:sz="8" w:space="0" w:color="auto"/>
              <w:right w:val="nil"/>
            </w:tcBorders>
            <w:vAlign w:val="bottom"/>
            <w:hideMark/>
          </w:tcPr>
          <w:p w14:paraId="0475D74F" w14:textId="77777777" w:rsidR="00762494" w:rsidRPr="00762494" w:rsidRDefault="00762494" w:rsidP="00762494">
            <w:pPr>
              <w:shd w:val="clear" w:color="auto" w:fill="FFFFFF"/>
              <w:spacing w:before="20" w:after="20"/>
              <w:jc w:val="right"/>
              <w:rPr>
                <w:b/>
                <w:bCs/>
                <w:sz w:val="18"/>
                <w:szCs w:val="18"/>
                <w:lang w:val="ky-KG"/>
              </w:rPr>
            </w:pPr>
            <w:r w:rsidRPr="00762494">
              <w:rPr>
                <w:b/>
                <w:bCs/>
                <w:sz w:val="18"/>
                <w:szCs w:val="18"/>
              </w:rPr>
              <w:t>2023</w:t>
            </w:r>
          </w:p>
        </w:tc>
        <w:tc>
          <w:tcPr>
            <w:tcW w:w="911" w:type="pct"/>
            <w:tcBorders>
              <w:top w:val="single" w:sz="4" w:space="0" w:color="auto"/>
              <w:left w:val="nil"/>
              <w:bottom w:val="single" w:sz="8" w:space="0" w:color="auto"/>
              <w:right w:val="nil"/>
            </w:tcBorders>
            <w:vAlign w:val="bottom"/>
            <w:hideMark/>
          </w:tcPr>
          <w:p w14:paraId="37D19D62" w14:textId="77777777" w:rsidR="00762494" w:rsidRPr="00762494" w:rsidRDefault="00762494" w:rsidP="00762494">
            <w:pPr>
              <w:shd w:val="clear" w:color="auto" w:fill="FFFFFF"/>
              <w:spacing w:before="20" w:after="20"/>
              <w:jc w:val="right"/>
              <w:rPr>
                <w:b/>
                <w:bCs/>
                <w:sz w:val="18"/>
                <w:szCs w:val="18"/>
                <w:lang w:val="ky-KG"/>
              </w:rPr>
            </w:pPr>
            <w:r w:rsidRPr="00762494">
              <w:rPr>
                <w:b/>
                <w:bCs/>
                <w:sz w:val="18"/>
                <w:szCs w:val="18"/>
              </w:rPr>
              <w:t>2024</w:t>
            </w:r>
          </w:p>
        </w:tc>
        <w:tc>
          <w:tcPr>
            <w:tcW w:w="657" w:type="pct"/>
            <w:tcBorders>
              <w:top w:val="single" w:sz="4" w:space="0" w:color="auto"/>
              <w:left w:val="nil"/>
              <w:bottom w:val="single" w:sz="8" w:space="0" w:color="auto"/>
              <w:right w:val="nil"/>
            </w:tcBorders>
            <w:vAlign w:val="bottom"/>
            <w:hideMark/>
          </w:tcPr>
          <w:p w14:paraId="7F8F8E77" w14:textId="77777777" w:rsidR="00762494" w:rsidRPr="00762494" w:rsidRDefault="00762494" w:rsidP="00762494">
            <w:pPr>
              <w:shd w:val="clear" w:color="auto" w:fill="FFFFFF"/>
              <w:spacing w:before="20" w:after="20"/>
              <w:jc w:val="right"/>
              <w:rPr>
                <w:b/>
                <w:bCs/>
                <w:sz w:val="18"/>
                <w:szCs w:val="18"/>
                <w:lang w:val="ky-KG"/>
              </w:rPr>
            </w:pPr>
            <w:r w:rsidRPr="00762494">
              <w:rPr>
                <w:b/>
                <w:bCs/>
                <w:sz w:val="18"/>
                <w:szCs w:val="18"/>
              </w:rPr>
              <w:t>2023</w:t>
            </w:r>
          </w:p>
        </w:tc>
        <w:tc>
          <w:tcPr>
            <w:tcW w:w="642" w:type="pct"/>
            <w:tcBorders>
              <w:top w:val="single" w:sz="4" w:space="0" w:color="auto"/>
              <w:left w:val="nil"/>
              <w:bottom w:val="single" w:sz="8" w:space="0" w:color="auto"/>
              <w:right w:val="nil"/>
            </w:tcBorders>
            <w:vAlign w:val="bottom"/>
            <w:hideMark/>
          </w:tcPr>
          <w:p w14:paraId="41597194" w14:textId="77777777" w:rsidR="00762494" w:rsidRPr="00762494" w:rsidRDefault="00762494" w:rsidP="00762494">
            <w:pPr>
              <w:shd w:val="clear" w:color="auto" w:fill="FFFFFF"/>
              <w:spacing w:before="20" w:after="20"/>
              <w:jc w:val="right"/>
              <w:rPr>
                <w:b/>
                <w:bCs/>
                <w:sz w:val="18"/>
                <w:szCs w:val="18"/>
                <w:lang w:val="ky-KG"/>
              </w:rPr>
            </w:pPr>
            <w:r w:rsidRPr="00762494">
              <w:rPr>
                <w:b/>
                <w:bCs/>
                <w:sz w:val="18"/>
                <w:szCs w:val="18"/>
              </w:rPr>
              <w:t>2023</w:t>
            </w:r>
          </w:p>
        </w:tc>
      </w:tr>
      <w:tr w:rsidR="00762494" w:rsidRPr="00762494" w14:paraId="5307625C" w14:textId="77777777" w:rsidTr="00B578B8">
        <w:trPr>
          <w:jc w:val="center"/>
        </w:trPr>
        <w:tc>
          <w:tcPr>
            <w:tcW w:w="2188" w:type="pct"/>
            <w:tcBorders>
              <w:top w:val="single" w:sz="8" w:space="0" w:color="auto"/>
              <w:left w:val="nil"/>
              <w:bottom w:val="nil"/>
              <w:right w:val="nil"/>
            </w:tcBorders>
            <w:vAlign w:val="center"/>
            <w:hideMark/>
          </w:tcPr>
          <w:p w14:paraId="4EBCA4EE" w14:textId="77777777" w:rsidR="00762494" w:rsidRPr="00762494" w:rsidRDefault="00762494" w:rsidP="00762494">
            <w:pPr>
              <w:spacing w:before="20" w:after="20"/>
              <w:rPr>
                <w:b/>
                <w:bCs/>
                <w:sz w:val="20"/>
                <w:szCs w:val="20"/>
              </w:rPr>
            </w:pPr>
            <w:r w:rsidRPr="00762494">
              <w:rPr>
                <w:b/>
                <w:color w:val="000000"/>
                <w:sz w:val="20"/>
                <w:szCs w:val="20"/>
              </w:rPr>
              <w:t xml:space="preserve">Кыргыз </w:t>
            </w:r>
            <w:proofErr w:type="spellStart"/>
            <w:r w:rsidRPr="00762494">
              <w:rPr>
                <w:b/>
                <w:color w:val="000000"/>
                <w:sz w:val="20"/>
                <w:szCs w:val="20"/>
              </w:rPr>
              <w:t>Республикасы</w:t>
            </w:r>
            <w:proofErr w:type="spellEnd"/>
          </w:p>
        </w:tc>
        <w:tc>
          <w:tcPr>
            <w:tcW w:w="602" w:type="pct"/>
            <w:tcBorders>
              <w:top w:val="single" w:sz="8" w:space="0" w:color="auto"/>
              <w:left w:val="nil"/>
              <w:bottom w:val="nil"/>
              <w:right w:val="nil"/>
            </w:tcBorders>
            <w:vAlign w:val="center"/>
            <w:hideMark/>
          </w:tcPr>
          <w:p w14:paraId="36102749" w14:textId="77777777" w:rsidR="00762494" w:rsidRPr="00762494" w:rsidRDefault="00762494" w:rsidP="00762494">
            <w:pPr>
              <w:spacing w:after="20"/>
              <w:ind w:right="-1"/>
              <w:jc w:val="right"/>
              <w:rPr>
                <w:b/>
                <w:sz w:val="18"/>
                <w:szCs w:val="18"/>
              </w:rPr>
            </w:pPr>
            <w:r w:rsidRPr="00762494">
              <w:rPr>
                <w:b/>
                <w:sz w:val="20"/>
                <w:szCs w:val="20"/>
              </w:rPr>
              <w:t>654,6</w:t>
            </w:r>
          </w:p>
        </w:tc>
        <w:tc>
          <w:tcPr>
            <w:tcW w:w="911" w:type="pct"/>
            <w:tcBorders>
              <w:top w:val="single" w:sz="8" w:space="0" w:color="auto"/>
              <w:left w:val="nil"/>
              <w:bottom w:val="nil"/>
              <w:right w:val="nil"/>
            </w:tcBorders>
            <w:vAlign w:val="center"/>
            <w:hideMark/>
          </w:tcPr>
          <w:p w14:paraId="24BFF9C8" w14:textId="77777777" w:rsidR="00762494" w:rsidRPr="00762494" w:rsidRDefault="00762494" w:rsidP="00762494">
            <w:pPr>
              <w:spacing w:after="20"/>
              <w:ind w:right="-1"/>
              <w:jc w:val="right"/>
              <w:rPr>
                <w:b/>
                <w:sz w:val="18"/>
                <w:szCs w:val="18"/>
              </w:rPr>
            </w:pPr>
            <w:r w:rsidRPr="00762494">
              <w:rPr>
                <w:b/>
                <w:sz w:val="20"/>
                <w:szCs w:val="20"/>
              </w:rPr>
              <w:t>747,0</w:t>
            </w:r>
          </w:p>
        </w:tc>
        <w:tc>
          <w:tcPr>
            <w:tcW w:w="657" w:type="pct"/>
            <w:tcBorders>
              <w:top w:val="single" w:sz="8" w:space="0" w:color="auto"/>
              <w:left w:val="nil"/>
              <w:bottom w:val="nil"/>
              <w:right w:val="nil"/>
            </w:tcBorders>
            <w:vAlign w:val="bottom"/>
            <w:hideMark/>
          </w:tcPr>
          <w:p w14:paraId="73DE3476" w14:textId="77777777" w:rsidR="00762494" w:rsidRPr="00762494" w:rsidRDefault="00762494" w:rsidP="00762494">
            <w:pPr>
              <w:ind w:right="-1"/>
              <w:jc w:val="right"/>
              <w:rPr>
                <w:b/>
                <w:bCs/>
                <w:sz w:val="18"/>
                <w:szCs w:val="18"/>
              </w:rPr>
            </w:pPr>
            <w:r w:rsidRPr="00762494">
              <w:rPr>
                <w:b/>
                <w:bCs/>
                <w:color w:val="000000"/>
                <w:sz w:val="20"/>
                <w:szCs w:val="20"/>
              </w:rPr>
              <w:t>100</w:t>
            </w:r>
          </w:p>
        </w:tc>
        <w:tc>
          <w:tcPr>
            <w:tcW w:w="642" w:type="pct"/>
            <w:tcBorders>
              <w:top w:val="single" w:sz="8" w:space="0" w:color="auto"/>
              <w:left w:val="nil"/>
              <w:bottom w:val="nil"/>
              <w:right w:val="nil"/>
            </w:tcBorders>
            <w:vAlign w:val="bottom"/>
            <w:hideMark/>
          </w:tcPr>
          <w:p w14:paraId="2E8F85A9" w14:textId="77777777" w:rsidR="00762494" w:rsidRPr="00762494" w:rsidRDefault="00762494" w:rsidP="00762494">
            <w:pPr>
              <w:keepNext/>
              <w:widowControl w:val="0"/>
              <w:tabs>
                <w:tab w:val="left" w:pos="7938"/>
              </w:tabs>
              <w:spacing w:before="20" w:after="20"/>
              <w:ind w:right="-1"/>
              <w:jc w:val="right"/>
              <w:rPr>
                <w:b/>
                <w:bCs/>
                <w:color w:val="000000"/>
                <w:sz w:val="18"/>
                <w:szCs w:val="18"/>
              </w:rPr>
            </w:pPr>
            <w:r w:rsidRPr="00762494">
              <w:rPr>
                <w:b/>
                <w:bCs/>
                <w:color w:val="000000"/>
                <w:sz w:val="20"/>
                <w:szCs w:val="20"/>
              </w:rPr>
              <w:t>100</w:t>
            </w:r>
          </w:p>
        </w:tc>
      </w:tr>
      <w:tr w:rsidR="00762494" w:rsidRPr="00762494" w14:paraId="6923E2A5" w14:textId="77777777" w:rsidTr="00B578B8">
        <w:trPr>
          <w:jc w:val="center"/>
        </w:trPr>
        <w:tc>
          <w:tcPr>
            <w:tcW w:w="2188" w:type="pct"/>
            <w:tcBorders>
              <w:top w:val="nil"/>
              <w:left w:val="nil"/>
              <w:bottom w:val="nil"/>
              <w:right w:val="nil"/>
            </w:tcBorders>
            <w:vAlign w:val="center"/>
            <w:hideMark/>
          </w:tcPr>
          <w:p w14:paraId="5D554594" w14:textId="77777777" w:rsidR="00762494" w:rsidRPr="00762494" w:rsidRDefault="00762494" w:rsidP="00762494">
            <w:pPr>
              <w:spacing w:before="20" w:after="20"/>
              <w:ind w:left="33" w:hanging="3"/>
              <w:rPr>
                <w:color w:val="000000"/>
                <w:sz w:val="20"/>
                <w:szCs w:val="20"/>
              </w:rPr>
            </w:pPr>
            <w:r w:rsidRPr="00762494">
              <w:rPr>
                <w:color w:val="000000"/>
                <w:sz w:val="20"/>
                <w:szCs w:val="20"/>
              </w:rPr>
              <w:t xml:space="preserve"> Баткен </w:t>
            </w:r>
            <w:proofErr w:type="spellStart"/>
            <w:r w:rsidRPr="00762494">
              <w:rPr>
                <w:color w:val="000000"/>
                <w:sz w:val="20"/>
                <w:szCs w:val="20"/>
              </w:rPr>
              <w:t>облусу</w:t>
            </w:r>
            <w:proofErr w:type="spellEnd"/>
          </w:p>
        </w:tc>
        <w:tc>
          <w:tcPr>
            <w:tcW w:w="602" w:type="pct"/>
            <w:tcBorders>
              <w:top w:val="nil"/>
              <w:left w:val="nil"/>
              <w:bottom w:val="nil"/>
              <w:right w:val="nil"/>
            </w:tcBorders>
            <w:vAlign w:val="bottom"/>
            <w:hideMark/>
          </w:tcPr>
          <w:p w14:paraId="2B5B16A8" w14:textId="77777777" w:rsidR="00762494" w:rsidRPr="00762494" w:rsidRDefault="00762494" w:rsidP="00762494">
            <w:pPr>
              <w:jc w:val="right"/>
              <w:rPr>
                <w:sz w:val="18"/>
                <w:szCs w:val="18"/>
              </w:rPr>
            </w:pPr>
            <w:r w:rsidRPr="00762494">
              <w:rPr>
                <w:sz w:val="20"/>
                <w:szCs w:val="20"/>
              </w:rPr>
              <w:t>0,5</w:t>
            </w:r>
          </w:p>
        </w:tc>
        <w:tc>
          <w:tcPr>
            <w:tcW w:w="911" w:type="pct"/>
            <w:tcBorders>
              <w:top w:val="nil"/>
              <w:left w:val="nil"/>
              <w:bottom w:val="nil"/>
              <w:right w:val="nil"/>
            </w:tcBorders>
            <w:vAlign w:val="bottom"/>
            <w:hideMark/>
          </w:tcPr>
          <w:p w14:paraId="60810757" w14:textId="77777777" w:rsidR="00762494" w:rsidRPr="00762494" w:rsidRDefault="00762494" w:rsidP="00762494">
            <w:pPr>
              <w:jc w:val="right"/>
              <w:rPr>
                <w:sz w:val="18"/>
                <w:szCs w:val="18"/>
              </w:rPr>
            </w:pPr>
            <w:r w:rsidRPr="00762494">
              <w:rPr>
                <w:sz w:val="20"/>
                <w:szCs w:val="20"/>
              </w:rPr>
              <w:t>42,9</w:t>
            </w:r>
          </w:p>
        </w:tc>
        <w:tc>
          <w:tcPr>
            <w:tcW w:w="657" w:type="pct"/>
            <w:tcBorders>
              <w:top w:val="nil"/>
              <w:left w:val="nil"/>
              <w:bottom w:val="nil"/>
              <w:right w:val="nil"/>
            </w:tcBorders>
            <w:vAlign w:val="bottom"/>
            <w:hideMark/>
          </w:tcPr>
          <w:p w14:paraId="51038C6A" w14:textId="77777777" w:rsidR="00762494" w:rsidRPr="00762494" w:rsidRDefault="00762494" w:rsidP="00762494">
            <w:pPr>
              <w:jc w:val="right"/>
              <w:rPr>
                <w:sz w:val="18"/>
                <w:szCs w:val="18"/>
              </w:rPr>
            </w:pPr>
            <w:r w:rsidRPr="00762494">
              <w:rPr>
                <w:sz w:val="20"/>
                <w:szCs w:val="20"/>
              </w:rPr>
              <w:t>0,1</w:t>
            </w:r>
          </w:p>
        </w:tc>
        <w:tc>
          <w:tcPr>
            <w:tcW w:w="642" w:type="pct"/>
            <w:tcBorders>
              <w:top w:val="nil"/>
              <w:left w:val="nil"/>
              <w:bottom w:val="nil"/>
              <w:right w:val="nil"/>
            </w:tcBorders>
            <w:vAlign w:val="bottom"/>
            <w:hideMark/>
          </w:tcPr>
          <w:p w14:paraId="102EA95C" w14:textId="77777777" w:rsidR="00762494" w:rsidRPr="00762494" w:rsidRDefault="00762494" w:rsidP="00762494">
            <w:pPr>
              <w:jc w:val="right"/>
              <w:rPr>
                <w:sz w:val="18"/>
                <w:szCs w:val="18"/>
              </w:rPr>
            </w:pPr>
            <w:r w:rsidRPr="00762494">
              <w:rPr>
                <w:sz w:val="20"/>
                <w:szCs w:val="20"/>
              </w:rPr>
              <w:t>5,7</w:t>
            </w:r>
          </w:p>
        </w:tc>
      </w:tr>
      <w:tr w:rsidR="00762494" w:rsidRPr="00762494" w14:paraId="0B2C7941" w14:textId="77777777" w:rsidTr="00B578B8">
        <w:trPr>
          <w:jc w:val="center"/>
        </w:trPr>
        <w:tc>
          <w:tcPr>
            <w:tcW w:w="2188" w:type="pct"/>
            <w:tcBorders>
              <w:top w:val="nil"/>
              <w:left w:val="nil"/>
              <w:bottom w:val="nil"/>
              <w:right w:val="nil"/>
            </w:tcBorders>
            <w:vAlign w:val="center"/>
            <w:hideMark/>
          </w:tcPr>
          <w:p w14:paraId="20BAC4EF" w14:textId="77777777" w:rsidR="00762494" w:rsidRPr="00762494" w:rsidRDefault="00762494" w:rsidP="00762494">
            <w:pPr>
              <w:spacing w:before="20" w:after="20"/>
              <w:ind w:left="36" w:hanging="3"/>
              <w:rPr>
                <w:color w:val="000000"/>
                <w:sz w:val="20"/>
                <w:szCs w:val="20"/>
              </w:rPr>
            </w:pPr>
            <w:r w:rsidRPr="00762494">
              <w:rPr>
                <w:color w:val="000000"/>
                <w:sz w:val="20"/>
                <w:szCs w:val="20"/>
              </w:rPr>
              <w:t xml:space="preserve"> </w:t>
            </w:r>
            <w:proofErr w:type="spellStart"/>
            <w:r w:rsidRPr="00762494">
              <w:rPr>
                <w:color w:val="000000"/>
                <w:sz w:val="20"/>
                <w:szCs w:val="20"/>
              </w:rPr>
              <w:t>Жалал</w:t>
            </w:r>
            <w:proofErr w:type="spellEnd"/>
            <w:r w:rsidRPr="00762494">
              <w:rPr>
                <w:color w:val="000000"/>
                <w:sz w:val="20"/>
                <w:szCs w:val="20"/>
              </w:rPr>
              <w:t xml:space="preserve">-Абад </w:t>
            </w:r>
            <w:proofErr w:type="spellStart"/>
            <w:r w:rsidRPr="00762494">
              <w:rPr>
                <w:color w:val="000000"/>
                <w:sz w:val="20"/>
                <w:szCs w:val="20"/>
              </w:rPr>
              <w:t>облусу</w:t>
            </w:r>
            <w:proofErr w:type="spellEnd"/>
          </w:p>
        </w:tc>
        <w:tc>
          <w:tcPr>
            <w:tcW w:w="602" w:type="pct"/>
            <w:tcBorders>
              <w:top w:val="nil"/>
              <w:left w:val="nil"/>
              <w:bottom w:val="nil"/>
              <w:right w:val="nil"/>
            </w:tcBorders>
            <w:vAlign w:val="bottom"/>
            <w:hideMark/>
          </w:tcPr>
          <w:p w14:paraId="3821DB5E" w14:textId="77777777" w:rsidR="00762494" w:rsidRPr="00762494" w:rsidRDefault="00762494" w:rsidP="00762494">
            <w:pPr>
              <w:jc w:val="right"/>
              <w:rPr>
                <w:sz w:val="18"/>
                <w:szCs w:val="18"/>
              </w:rPr>
            </w:pPr>
            <w:r w:rsidRPr="00762494">
              <w:rPr>
                <w:sz w:val="20"/>
                <w:szCs w:val="20"/>
              </w:rPr>
              <w:t>77,5</w:t>
            </w:r>
          </w:p>
        </w:tc>
        <w:tc>
          <w:tcPr>
            <w:tcW w:w="911" w:type="pct"/>
            <w:tcBorders>
              <w:top w:val="nil"/>
              <w:left w:val="nil"/>
              <w:bottom w:val="nil"/>
              <w:right w:val="nil"/>
            </w:tcBorders>
            <w:vAlign w:val="bottom"/>
            <w:hideMark/>
          </w:tcPr>
          <w:p w14:paraId="05E97720" w14:textId="77777777" w:rsidR="00762494" w:rsidRPr="00762494" w:rsidRDefault="00762494" w:rsidP="00762494">
            <w:pPr>
              <w:jc w:val="right"/>
              <w:rPr>
                <w:sz w:val="18"/>
                <w:szCs w:val="18"/>
              </w:rPr>
            </w:pPr>
            <w:r w:rsidRPr="00762494">
              <w:rPr>
                <w:sz w:val="20"/>
                <w:szCs w:val="20"/>
              </w:rPr>
              <w:t>88,4</w:t>
            </w:r>
          </w:p>
        </w:tc>
        <w:tc>
          <w:tcPr>
            <w:tcW w:w="657" w:type="pct"/>
            <w:tcBorders>
              <w:top w:val="nil"/>
              <w:left w:val="nil"/>
              <w:bottom w:val="nil"/>
              <w:right w:val="nil"/>
            </w:tcBorders>
            <w:vAlign w:val="bottom"/>
            <w:hideMark/>
          </w:tcPr>
          <w:p w14:paraId="688BAF29" w14:textId="77777777" w:rsidR="00762494" w:rsidRPr="00762494" w:rsidRDefault="00762494" w:rsidP="00762494">
            <w:pPr>
              <w:jc w:val="right"/>
              <w:rPr>
                <w:sz w:val="18"/>
                <w:szCs w:val="18"/>
              </w:rPr>
            </w:pPr>
            <w:r w:rsidRPr="00762494">
              <w:rPr>
                <w:sz w:val="20"/>
                <w:szCs w:val="20"/>
              </w:rPr>
              <w:t>11,8</w:t>
            </w:r>
          </w:p>
        </w:tc>
        <w:tc>
          <w:tcPr>
            <w:tcW w:w="642" w:type="pct"/>
            <w:tcBorders>
              <w:top w:val="nil"/>
              <w:left w:val="nil"/>
              <w:bottom w:val="nil"/>
              <w:right w:val="nil"/>
            </w:tcBorders>
            <w:vAlign w:val="bottom"/>
            <w:hideMark/>
          </w:tcPr>
          <w:p w14:paraId="51CB9BFF" w14:textId="77777777" w:rsidR="00762494" w:rsidRPr="00762494" w:rsidRDefault="00762494" w:rsidP="00762494">
            <w:pPr>
              <w:jc w:val="right"/>
              <w:rPr>
                <w:sz w:val="18"/>
                <w:szCs w:val="18"/>
              </w:rPr>
            </w:pPr>
            <w:r w:rsidRPr="00762494">
              <w:rPr>
                <w:sz w:val="20"/>
                <w:szCs w:val="20"/>
              </w:rPr>
              <w:t>11,8</w:t>
            </w:r>
          </w:p>
        </w:tc>
      </w:tr>
      <w:tr w:rsidR="00762494" w:rsidRPr="00762494" w14:paraId="06FFB04C" w14:textId="77777777" w:rsidTr="00B578B8">
        <w:trPr>
          <w:jc w:val="center"/>
        </w:trPr>
        <w:tc>
          <w:tcPr>
            <w:tcW w:w="2188" w:type="pct"/>
            <w:tcBorders>
              <w:top w:val="nil"/>
              <w:left w:val="nil"/>
              <w:bottom w:val="nil"/>
              <w:right w:val="nil"/>
            </w:tcBorders>
            <w:vAlign w:val="center"/>
            <w:hideMark/>
          </w:tcPr>
          <w:p w14:paraId="44347081" w14:textId="77777777" w:rsidR="00762494" w:rsidRPr="00762494" w:rsidRDefault="00762494" w:rsidP="00762494">
            <w:pPr>
              <w:spacing w:before="20" w:after="20"/>
              <w:ind w:left="36" w:hanging="3"/>
              <w:rPr>
                <w:color w:val="000000"/>
                <w:sz w:val="20"/>
                <w:szCs w:val="20"/>
              </w:rPr>
            </w:pPr>
            <w:r w:rsidRPr="00762494">
              <w:rPr>
                <w:color w:val="000000"/>
                <w:sz w:val="20"/>
                <w:szCs w:val="20"/>
              </w:rPr>
              <w:t xml:space="preserve"> </w:t>
            </w:r>
            <w:proofErr w:type="spellStart"/>
            <w:r w:rsidRPr="00762494">
              <w:rPr>
                <w:color w:val="000000"/>
                <w:sz w:val="20"/>
                <w:szCs w:val="20"/>
              </w:rPr>
              <w:t>Ысык</w:t>
            </w:r>
            <w:proofErr w:type="spellEnd"/>
            <w:r w:rsidRPr="00762494">
              <w:rPr>
                <w:color w:val="000000"/>
                <w:sz w:val="20"/>
                <w:szCs w:val="20"/>
              </w:rPr>
              <w:t>-К</w:t>
            </w:r>
            <w:r w:rsidRPr="00762494">
              <w:rPr>
                <w:sz w:val="20"/>
                <w:szCs w:val="20"/>
                <w:lang w:val="ky-KG"/>
              </w:rPr>
              <w:t>ө</w:t>
            </w:r>
            <w:r w:rsidRPr="00762494">
              <w:rPr>
                <w:color w:val="000000"/>
                <w:sz w:val="20"/>
                <w:szCs w:val="20"/>
              </w:rPr>
              <w:t xml:space="preserve">л </w:t>
            </w:r>
            <w:proofErr w:type="spellStart"/>
            <w:r w:rsidRPr="00762494">
              <w:rPr>
                <w:color w:val="000000"/>
                <w:sz w:val="20"/>
                <w:szCs w:val="20"/>
              </w:rPr>
              <w:t>облусу</w:t>
            </w:r>
            <w:proofErr w:type="spellEnd"/>
          </w:p>
        </w:tc>
        <w:tc>
          <w:tcPr>
            <w:tcW w:w="602" w:type="pct"/>
            <w:tcBorders>
              <w:top w:val="nil"/>
              <w:left w:val="nil"/>
              <w:bottom w:val="nil"/>
              <w:right w:val="nil"/>
            </w:tcBorders>
            <w:vAlign w:val="bottom"/>
            <w:hideMark/>
          </w:tcPr>
          <w:p w14:paraId="2ACCE00D" w14:textId="77777777" w:rsidR="00762494" w:rsidRPr="00762494" w:rsidRDefault="00762494" w:rsidP="00762494">
            <w:pPr>
              <w:jc w:val="right"/>
              <w:rPr>
                <w:sz w:val="18"/>
                <w:szCs w:val="18"/>
              </w:rPr>
            </w:pPr>
            <w:r w:rsidRPr="00762494">
              <w:rPr>
                <w:sz w:val="20"/>
                <w:szCs w:val="20"/>
              </w:rPr>
              <w:t>22,6</w:t>
            </w:r>
          </w:p>
        </w:tc>
        <w:tc>
          <w:tcPr>
            <w:tcW w:w="911" w:type="pct"/>
            <w:tcBorders>
              <w:top w:val="nil"/>
              <w:left w:val="nil"/>
              <w:bottom w:val="nil"/>
              <w:right w:val="nil"/>
            </w:tcBorders>
            <w:vAlign w:val="bottom"/>
            <w:hideMark/>
          </w:tcPr>
          <w:p w14:paraId="10BC2EBD" w14:textId="77777777" w:rsidR="00762494" w:rsidRPr="00762494" w:rsidRDefault="00762494" w:rsidP="00762494">
            <w:pPr>
              <w:jc w:val="right"/>
              <w:rPr>
                <w:sz w:val="18"/>
                <w:szCs w:val="18"/>
              </w:rPr>
            </w:pPr>
            <w:r w:rsidRPr="00762494">
              <w:rPr>
                <w:sz w:val="20"/>
                <w:szCs w:val="20"/>
              </w:rPr>
              <w:t>1,7</w:t>
            </w:r>
          </w:p>
        </w:tc>
        <w:tc>
          <w:tcPr>
            <w:tcW w:w="657" w:type="pct"/>
            <w:tcBorders>
              <w:top w:val="nil"/>
              <w:left w:val="nil"/>
              <w:bottom w:val="nil"/>
              <w:right w:val="nil"/>
            </w:tcBorders>
            <w:vAlign w:val="bottom"/>
            <w:hideMark/>
          </w:tcPr>
          <w:p w14:paraId="1E59BE3C" w14:textId="77777777" w:rsidR="00762494" w:rsidRPr="00762494" w:rsidRDefault="00762494" w:rsidP="00762494">
            <w:pPr>
              <w:jc w:val="right"/>
              <w:rPr>
                <w:sz w:val="18"/>
                <w:szCs w:val="18"/>
              </w:rPr>
            </w:pPr>
            <w:r w:rsidRPr="00762494">
              <w:rPr>
                <w:sz w:val="20"/>
                <w:szCs w:val="20"/>
              </w:rPr>
              <w:t>3,5</w:t>
            </w:r>
          </w:p>
        </w:tc>
        <w:tc>
          <w:tcPr>
            <w:tcW w:w="642" w:type="pct"/>
            <w:tcBorders>
              <w:top w:val="nil"/>
              <w:left w:val="nil"/>
              <w:bottom w:val="nil"/>
              <w:right w:val="nil"/>
            </w:tcBorders>
            <w:vAlign w:val="bottom"/>
            <w:hideMark/>
          </w:tcPr>
          <w:p w14:paraId="73E3D8C3" w14:textId="77777777" w:rsidR="00762494" w:rsidRPr="00762494" w:rsidRDefault="00762494" w:rsidP="00762494">
            <w:pPr>
              <w:jc w:val="right"/>
              <w:rPr>
                <w:sz w:val="18"/>
                <w:szCs w:val="18"/>
              </w:rPr>
            </w:pPr>
            <w:r w:rsidRPr="00762494">
              <w:rPr>
                <w:sz w:val="20"/>
                <w:szCs w:val="20"/>
              </w:rPr>
              <w:t>0,2</w:t>
            </w:r>
          </w:p>
        </w:tc>
      </w:tr>
      <w:tr w:rsidR="00762494" w:rsidRPr="00762494" w14:paraId="52F7C36C" w14:textId="77777777" w:rsidTr="00B578B8">
        <w:trPr>
          <w:jc w:val="center"/>
        </w:trPr>
        <w:tc>
          <w:tcPr>
            <w:tcW w:w="2188" w:type="pct"/>
            <w:tcBorders>
              <w:top w:val="nil"/>
              <w:left w:val="nil"/>
              <w:bottom w:val="nil"/>
              <w:right w:val="nil"/>
            </w:tcBorders>
            <w:vAlign w:val="center"/>
            <w:hideMark/>
          </w:tcPr>
          <w:p w14:paraId="1A1B060A" w14:textId="77777777" w:rsidR="00762494" w:rsidRPr="00762494" w:rsidRDefault="00762494" w:rsidP="00762494">
            <w:pPr>
              <w:spacing w:before="20" w:after="20"/>
              <w:ind w:left="36" w:hanging="3"/>
              <w:rPr>
                <w:color w:val="000000"/>
                <w:sz w:val="20"/>
                <w:szCs w:val="20"/>
              </w:rPr>
            </w:pPr>
            <w:r w:rsidRPr="00762494">
              <w:rPr>
                <w:color w:val="000000"/>
                <w:sz w:val="20"/>
                <w:szCs w:val="20"/>
              </w:rPr>
              <w:t xml:space="preserve"> Нарын </w:t>
            </w:r>
            <w:proofErr w:type="spellStart"/>
            <w:r w:rsidRPr="00762494">
              <w:rPr>
                <w:color w:val="000000"/>
                <w:sz w:val="20"/>
                <w:szCs w:val="20"/>
              </w:rPr>
              <w:t>облусу</w:t>
            </w:r>
            <w:proofErr w:type="spellEnd"/>
          </w:p>
        </w:tc>
        <w:tc>
          <w:tcPr>
            <w:tcW w:w="602" w:type="pct"/>
            <w:tcBorders>
              <w:top w:val="nil"/>
              <w:left w:val="nil"/>
              <w:bottom w:val="nil"/>
              <w:right w:val="nil"/>
            </w:tcBorders>
            <w:vAlign w:val="bottom"/>
            <w:hideMark/>
          </w:tcPr>
          <w:p w14:paraId="19C36A7A" w14:textId="77777777" w:rsidR="00762494" w:rsidRPr="00762494" w:rsidRDefault="00762494" w:rsidP="00762494">
            <w:pPr>
              <w:jc w:val="right"/>
              <w:rPr>
                <w:sz w:val="18"/>
                <w:szCs w:val="18"/>
              </w:rPr>
            </w:pPr>
            <w:r w:rsidRPr="00762494">
              <w:rPr>
                <w:sz w:val="20"/>
                <w:szCs w:val="20"/>
              </w:rPr>
              <w:t>22,6</w:t>
            </w:r>
          </w:p>
        </w:tc>
        <w:tc>
          <w:tcPr>
            <w:tcW w:w="911" w:type="pct"/>
            <w:tcBorders>
              <w:top w:val="nil"/>
              <w:left w:val="nil"/>
              <w:bottom w:val="nil"/>
              <w:right w:val="nil"/>
            </w:tcBorders>
            <w:vAlign w:val="bottom"/>
            <w:hideMark/>
          </w:tcPr>
          <w:p w14:paraId="78D890AD" w14:textId="77777777" w:rsidR="00762494" w:rsidRPr="00762494" w:rsidRDefault="00762494" w:rsidP="00762494">
            <w:pPr>
              <w:jc w:val="right"/>
              <w:rPr>
                <w:sz w:val="18"/>
                <w:szCs w:val="18"/>
              </w:rPr>
            </w:pPr>
            <w:r w:rsidRPr="00762494">
              <w:rPr>
                <w:sz w:val="20"/>
                <w:szCs w:val="20"/>
              </w:rPr>
              <w:t>7,1</w:t>
            </w:r>
          </w:p>
        </w:tc>
        <w:tc>
          <w:tcPr>
            <w:tcW w:w="657" w:type="pct"/>
            <w:tcBorders>
              <w:top w:val="nil"/>
              <w:left w:val="nil"/>
              <w:bottom w:val="nil"/>
              <w:right w:val="nil"/>
            </w:tcBorders>
            <w:vAlign w:val="bottom"/>
            <w:hideMark/>
          </w:tcPr>
          <w:p w14:paraId="27332C31" w14:textId="77777777" w:rsidR="00762494" w:rsidRPr="00762494" w:rsidRDefault="00762494" w:rsidP="00762494">
            <w:pPr>
              <w:jc w:val="right"/>
              <w:rPr>
                <w:sz w:val="18"/>
                <w:szCs w:val="18"/>
              </w:rPr>
            </w:pPr>
            <w:r w:rsidRPr="00762494">
              <w:rPr>
                <w:sz w:val="20"/>
                <w:szCs w:val="20"/>
              </w:rPr>
              <w:t>3,5</w:t>
            </w:r>
          </w:p>
        </w:tc>
        <w:tc>
          <w:tcPr>
            <w:tcW w:w="642" w:type="pct"/>
            <w:tcBorders>
              <w:top w:val="nil"/>
              <w:left w:val="nil"/>
              <w:bottom w:val="nil"/>
              <w:right w:val="nil"/>
            </w:tcBorders>
            <w:vAlign w:val="bottom"/>
            <w:hideMark/>
          </w:tcPr>
          <w:p w14:paraId="71332AA4" w14:textId="77777777" w:rsidR="00762494" w:rsidRPr="00762494" w:rsidRDefault="00762494" w:rsidP="00762494">
            <w:pPr>
              <w:jc w:val="right"/>
              <w:rPr>
                <w:sz w:val="18"/>
                <w:szCs w:val="18"/>
              </w:rPr>
            </w:pPr>
            <w:r w:rsidRPr="00762494">
              <w:rPr>
                <w:sz w:val="20"/>
                <w:szCs w:val="20"/>
              </w:rPr>
              <w:t>1,0</w:t>
            </w:r>
          </w:p>
        </w:tc>
      </w:tr>
      <w:tr w:rsidR="00762494" w:rsidRPr="00762494" w14:paraId="5A9208BF" w14:textId="77777777" w:rsidTr="00B578B8">
        <w:trPr>
          <w:jc w:val="center"/>
        </w:trPr>
        <w:tc>
          <w:tcPr>
            <w:tcW w:w="2188" w:type="pct"/>
            <w:tcBorders>
              <w:top w:val="nil"/>
              <w:left w:val="nil"/>
              <w:bottom w:val="nil"/>
              <w:right w:val="nil"/>
            </w:tcBorders>
            <w:vAlign w:val="center"/>
            <w:hideMark/>
          </w:tcPr>
          <w:p w14:paraId="0610EB2B" w14:textId="77777777" w:rsidR="00762494" w:rsidRPr="00762494" w:rsidRDefault="00762494" w:rsidP="00762494">
            <w:pPr>
              <w:spacing w:before="20" w:after="20"/>
              <w:ind w:left="36" w:hanging="3"/>
              <w:rPr>
                <w:color w:val="000000"/>
                <w:sz w:val="20"/>
                <w:szCs w:val="20"/>
              </w:rPr>
            </w:pPr>
            <w:r w:rsidRPr="00762494">
              <w:rPr>
                <w:color w:val="000000"/>
                <w:sz w:val="20"/>
                <w:szCs w:val="20"/>
              </w:rPr>
              <w:t xml:space="preserve"> Ош </w:t>
            </w:r>
            <w:proofErr w:type="spellStart"/>
            <w:r w:rsidRPr="00762494">
              <w:rPr>
                <w:color w:val="000000"/>
                <w:sz w:val="20"/>
                <w:szCs w:val="20"/>
              </w:rPr>
              <w:t>облусу</w:t>
            </w:r>
            <w:proofErr w:type="spellEnd"/>
          </w:p>
        </w:tc>
        <w:tc>
          <w:tcPr>
            <w:tcW w:w="602" w:type="pct"/>
            <w:tcBorders>
              <w:top w:val="nil"/>
              <w:left w:val="nil"/>
              <w:bottom w:val="nil"/>
              <w:right w:val="nil"/>
            </w:tcBorders>
            <w:vAlign w:val="bottom"/>
            <w:hideMark/>
          </w:tcPr>
          <w:p w14:paraId="521A776F" w14:textId="77777777" w:rsidR="00762494" w:rsidRPr="00762494" w:rsidRDefault="00762494" w:rsidP="00762494">
            <w:pPr>
              <w:jc w:val="right"/>
              <w:rPr>
                <w:sz w:val="18"/>
                <w:szCs w:val="18"/>
              </w:rPr>
            </w:pPr>
            <w:r w:rsidRPr="00762494">
              <w:rPr>
                <w:sz w:val="20"/>
                <w:szCs w:val="20"/>
              </w:rPr>
              <w:t>23,0</w:t>
            </w:r>
          </w:p>
        </w:tc>
        <w:tc>
          <w:tcPr>
            <w:tcW w:w="911" w:type="pct"/>
            <w:tcBorders>
              <w:top w:val="nil"/>
              <w:left w:val="nil"/>
              <w:bottom w:val="nil"/>
              <w:right w:val="nil"/>
            </w:tcBorders>
            <w:vAlign w:val="bottom"/>
            <w:hideMark/>
          </w:tcPr>
          <w:p w14:paraId="5C64BA9C" w14:textId="77777777" w:rsidR="00762494" w:rsidRPr="00762494" w:rsidRDefault="00762494" w:rsidP="00762494">
            <w:pPr>
              <w:jc w:val="right"/>
              <w:rPr>
                <w:sz w:val="18"/>
                <w:szCs w:val="18"/>
              </w:rPr>
            </w:pPr>
            <w:r w:rsidRPr="00762494">
              <w:rPr>
                <w:sz w:val="20"/>
                <w:szCs w:val="20"/>
              </w:rPr>
              <w:t>26,2</w:t>
            </w:r>
          </w:p>
        </w:tc>
        <w:tc>
          <w:tcPr>
            <w:tcW w:w="657" w:type="pct"/>
            <w:tcBorders>
              <w:top w:val="nil"/>
              <w:left w:val="nil"/>
              <w:bottom w:val="nil"/>
              <w:right w:val="nil"/>
            </w:tcBorders>
            <w:vAlign w:val="bottom"/>
            <w:hideMark/>
          </w:tcPr>
          <w:p w14:paraId="1F57D1FC" w14:textId="77777777" w:rsidR="00762494" w:rsidRPr="00762494" w:rsidRDefault="00762494" w:rsidP="00762494">
            <w:pPr>
              <w:jc w:val="right"/>
              <w:rPr>
                <w:sz w:val="18"/>
                <w:szCs w:val="18"/>
              </w:rPr>
            </w:pPr>
            <w:r w:rsidRPr="00762494">
              <w:rPr>
                <w:sz w:val="20"/>
                <w:szCs w:val="20"/>
              </w:rPr>
              <w:t>3,5</w:t>
            </w:r>
          </w:p>
        </w:tc>
        <w:tc>
          <w:tcPr>
            <w:tcW w:w="642" w:type="pct"/>
            <w:tcBorders>
              <w:top w:val="nil"/>
              <w:left w:val="nil"/>
              <w:bottom w:val="nil"/>
              <w:right w:val="nil"/>
            </w:tcBorders>
            <w:vAlign w:val="bottom"/>
            <w:hideMark/>
          </w:tcPr>
          <w:p w14:paraId="071F65D3" w14:textId="77777777" w:rsidR="00762494" w:rsidRPr="00762494" w:rsidRDefault="00762494" w:rsidP="00762494">
            <w:pPr>
              <w:jc w:val="right"/>
              <w:rPr>
                <w:sz w:val="18"/>
                <w:szCs w:val="18"/>
              </w:rPr>
            </w:pPr>
            <w:r w:rsidRPr="00762494">
              <w:rPr>
                <w:sz w:val="20"/>
                <w:szCs w:val="20"/>
              </w:rPr>
              <w:t>3,5</w:t>
            </w:r>
          </w:p>
        </w:tc>
      </w:tr>
      <w:tr w:rsidR="00762494" w:rsidRPr="00762494" w14:paraId="21D9720E" w14:textId="77777777" w:rsidTr="00B578B8">
        <w:trPr>
          <w:jc w:val="center"/>
        </w:trPr>
        <w:tc>
          <w:tcPr>
            <w:tcW w:w="2188" w:type="pct"/>
            <w:tcBorders>
              <w:top w:val="nil"/>
              <w:left w:val="nil"/>
              <w:bottom w:val="nil"/>
              <w:right w:val="nil"/>
            </w:tcBorders>
            <w:vAlign w:val="center"/>
            <w:hideMark/>
          </w:tcPr>
          <w:p w14:paraId="2F6670F6" w14:textId="77777777" w:rsidR="00762494" w:rsidRPr="00762494" w:rsidRDefault="00762494" w:rsidP="00762494">
            <w:pPr>
              <w:spacing w:before="20" w:after="20"/>
              <w:ind w:left="36" w:hanging="3"/>
              <w:rPr>
                <w:color w:val="000000"/>
                <w:sz w:val="20"/>
                <w:szCs w:val="20"/>
              </w:rPr>
            </w:pPr>
            <w:r w:rsidRPr="00762494">
              <w:rPr>
                <w:color w:val="000000"/>
                <w:sz w:val="20"/>
                <w:szCs w:val="20"/>
              </w:rPr>
              <w:t xml:space="preserve"> Талас </w:t>
            </w:r>
            <w:proofErr w:type="spellStart"/>
            <w:r w:rsidRPr="00762494">
              <w:rPr>
                <w:color w:val="000000"/>
                <w:sz w:val="20"/>
                <w:szCs w:val="20"/>
              </w:rPr>
              <w:t>облусу</w:t>
            </w:r>
            <w:proofErr w:type="spellEnd"/>
          </w:p>
        </w:tc>
        <w:tc>
          <w:tcPr>
            <w:tcW w:w="602" w:type="pct"/>
            <w:tcBorders>
              <w:top w:val="nil"/>
              <w:left w:val="nil"/>
              <w:bottom w:val="nil"/>
              <w:right w:val="nil"/>
            </w:tcBorders>
            <w:vAlign w:val="bottom"/>
            <w:hideMark/>
          </w:tcPr>
          <w:p w14:paraId="08086496" w14:textId="77777777" w:rsidR="00762494" w:rsidRPr="00762494" w:rsidRDefault="00762494" w:rsidP="00762494">
            <w:pPr>
              <w:jc w:val="right"/>
              <w:rPr>
                <w:sz w:val="18"/>
                <w:szCs w:val="18"/>
              </w:rPr>
            </w:pPr>
            <w:r w:rsidRPr="00762494">
              <w:rPr>
                <w:sz w:val="20"/>
                <w:szCs w:val="20"/>
              </w:rPr>
              <w:t>93,8</w:t>
            </w:r>
          </w:p>
        </w:tc>
        <w:tc>
          <w:tcPr>
            <w:tcW w:w="911" w:type="pct"/>
            <w:tcBorders>
              <w:top w:val="nil"/>
              <w:left w:val="nil"/>
              <w:bottom w:val="nil"/>
              <w:right w:val="nil"/>
            </w:tcBorders>
            <w:vAlign w:val="bottom"/>
            <w:hideMark/>
          </w:tcPr>
          <w:p w14:paraId="45079274" w14:textId="77777777" w:rsidR="00762494" w:rsidRPr="00762494" w:rsidRDefault="00762494" w:rsidP="00762494">
            <w:pPr>
              <w:jc w:val="right"/>
              <w:rPr>
                <w:sz w:val="18"/>
                <w:szCs w:val="18"/>
              </w:rPr>
            </w:pPr>
            <w:r w:rsidRPr="00762494">
              <w:rPr>
                <w:sz w:val="20"/>
                <w:szCs w:val="20"/>
              </w:rPr>
              <w:t>85,5</w:t>
            </w:r>
          </w:p>
        </w:tc>
        <w:tc>
          <w:tcPr>
            <w:tcW w:w="657" w:type="pct"/>
            <w:tcBorders>
              <w:top w:val="nil"/>
              <w:left w:val="nil"/>
              <w:bottom w:val="nil"/>
              <w:right w:val="nil"/>
            </w:tcBorders>
            <w:vAlign w:val="bottom"/>
            <w:hideMark/>
          </w:tcPr>
          <w:p w14:paraId="4E8A3C50" w14:textId="77777777" w:rsidR="00762494" w:rsidRPr="00762494" w:rsidRDefault="00762494" w:rsidP="00762494">
            <w:pPr>
              <w:jc w:val="right"/>
              <w:rPr>
                <w:sz w:val="18"/>
                <w:szCs w:val="18"/>
              </w:rPr>
            </w:pPr>
            <w:r w:rsidRPr="00762494">
              <w:rPr>
                <w:sz w:val="20"/>
                <w:szCs w:val="20"/>
              </w:rPr>
              <w:t>14,3</w:t>
            </w:r>
          </w:p>
        </w:tc>
        <w:tc>
          <w:tcPr>
            <w:tcW w:w="642" w:type="pct"/>
            <w:tcBorders>
              <w:top w:val="nil"/>
              <w:left w:val="nil"/>
              <w:bottom w:val="nil"/>
              <w:right w:val="nil"/>
            </w:tcBorders>
            <w:vAlign w:val="bottom"/>
            <w:hideMark/>
          </w:tcPr>
          <w:p w14:paraId="2838B08A" w14:textId="77777777" w:rsidR="00762494" w:rsidRPr="00762494" w:rsidRDefault="00762494" w:rsidP="00762494">
            <w:pPr>
              <w:jc w:val="right"/>
              <w:rPr>
                <w:sz w:val="18"/>
                <w:szCs w:val="18"/>
              </w:rPr>
            </w:pPr>
            <w:r w:rsidRPr="00762494">
              <w:rPr>
                <w:sz w:val="20"/>
                <w:szCs w:val="20"/>
              </w:rPr>
              <w:t>11,5</w:t>
            </w:r>
          </w:p>
        </w:tc>
      </w:tr>
      <w:tr w:rsidR="00762494" w:rsidRPr="00762494" w14:paraId="707FC35B" w14:textId="77777777" w:rsidTr="00B578B8">
        <w:trPr>
          <w:jc w:val="center"/>
        </w:trPr>
        <w:tc>
          <w:tcPr>
            <w:tcW w:w="2188" w:type="pct"/>
            <w:tcBorders>
              <w:top w:val="nil"/>
              <w:left w:val="nil"/>
              <w:bottom w:val="nil"/>
              <w:right w:val="nil"/>
            </w:tcBorders>
            <w:vAlign w:val="center"/>
            <w:hideMark/>
          </w:tcPr>
          <w:p w14:paraId="2DF94759" w14:textId="77777777" w:rsidR="00762494" w:rsidRPr="00762494" w:rsidRDefault="00762494" w:rsidP="00762494">
            <w:pPr>
              <w:spacing w:before="20" w:after="20"/>
              <w:ind w:left="36" w:hanging="3"/>
              <w:rPr>
                <w:color w:val="000000"/>
                <w:sz w:val="20"/>
                <w:szCs w:val="20"/>
              </w:rPr>
            </w:pPr>
            <w:r w:rsidRPr="00762494">
              <w:rPr>
                <w:color w:val="000000"/>
                <w:sz w:val="20"/>
                <w:szCs w:val="20"/>
              </w:rPr>
              <w:t xml:space="preserve"> Ч</w:t>
            </w:r>
            <w:r w:rsidRPr="00762494">
              <w:rPr>
                <w:sz w:val="20"/>
                <w:szCs w:val="20"/>
                <w:lang w:val="ky-KG"/>
              </w:rPr>
              <w:t>ү</w:t>
            </w:r>
            <w:r w:rsidRPr="00762494">
              <w:rPr>
                <w:color w:val="000000"/>
                <w:sz w:val="20"/>
                <w:szCs w:val="20"/>
              </w:rPr>
              <w:t xml:space="preserve">й </w:t>
            </w:r>
            <w:proofErr w:type="spellStart"/>
            <w:r w:rsidRPr="00762494">
              <w:rPr>
                <w:color w:val="000000"/>
                <w:sz w:val="20"/>
                <w:szCs w:val="20"/>
              </w:rPr>
              <w:t>облусу</w:t>
            </w:r>
            <w:proofErr w:type="spellEnd"/>
          </w:p>
        </w:tc>
        <w:tc>
          <w:tcPr>
            <w:tcW w:w="602" w:type="pct"/>
            <w:tcBorders>
              <w:top w:val="nil"/>
              <w:left w:val="nil"/>
              <w:bottom w:val="nil"/>
              <w:right w:val="nil"/>
            </w:tcBorders>
            <w:vAlign w:val="bottom"/>
            <w:hideMark/>
          </w:tcPr>
          <w:p w14:paraId="4F32E704" w14:textId="77777777" w:rsidR="00762494" w:rsidRPr="00762494" w:rsidRDefault="00762494" w:rsidP="00762494">
            <w:pPr>
              <w:jc w:val="right"/>
              <w:rPr>
                <w:sz w:val="18"/>
                <w:szCs w:val="18"/>
              </w:rPr>
            </w:pPr>
            <w:r w:rsidRPr="00762494">
              <w:rPr>
                <w:sz w:val="20"/>
                <w:szCs w:val="20"/>
              </w:rPr>
              <w:t>83,4</w:t>
            </w:r>
          </w:p>
        </w:tc>
        <w:tc>
          <w:tcPr>
            <w:tcW w:w="911" w:type="pct"/>
            <w:tcBorders>
              <w:top w:val="nil"/>
              <w:left w:val="nil"/>
              <w:bottom w:val="nil"/>
              <w:right w:val="nil"/>
            </w:tcBorders>
            <w:vAlign w:val="bottom"/>
            <w:hideMark/>
          </w:tcPr>
          <w:p w14:paraId="6ED55B71" w14:textId="77777777" w:rsidR="00762494" w:rsidRPr="00762494" w:rsidRDefault="00762494" w:rsidP="00762494">
            <w:pPr>
              <w:jc w:val="right"/>
              <w:rPr>
                <w:sz w:val="18"/>
                <w:szCs w:val="18"/>
              </w:rPr>
            </w:pPr>
            <w:r w:rsidRPr="00762494">
              <w:rPr>
                <w:sz w:val="20"/>
                <w:szCs w:val="20"/>
              </w:rPr>
              <w:t>159,1</w:t>
            </w:r>
          </w:p>
        </w:tc>
        <w:tc>
          <w:tcPr>
            <w:tcW w:w="657" w:type="pct"/>
            <w:tcBorders>
              <w:top w:val="nil"/>
              <w:left w:val="nil"/>
              <w:bottom w:val="nil"/>
              <w:right w:val="nil"/>
            </w:tcBorders>
            <w:vAlign w:val="bottom"/>
            <w:hideMark/>
          </w:tcPr>
          <w:p w14:paraId="0A21F9D6" w14:textId="77777777" w:rsidR="00762494" w:rsidRPr="00762494" w:rsidRDefault="00762494" w:rsidP="00762494">
            <w:pPr>
              <w:jc w:val="right"/>
              <w:rPr>
                <w:sz w:val="18"/>
                <w:szCs w:val="18"/>
              </w:rPr>
            </w:pPr>
            <w:r w:rsidRPr="00762494">
              <w:rPr>
                <w:sz w:val="20"/>
                <w:szCs w:val="20"/>
              </w:rPr>
              <w:t>12,7</w:t>
            </w:r>
          </w:p>
        </w:tc>
        <w:tc>
          <w:tcPr>
            <w:tcW w:w="642" w:type="pct"/>
            <w:tcBorders>
              <w:top w:val="nil"/>
              <w:left w:val="nil"/>
              <w:bottom w:val="nil"/>
              <w:right w:val="nil"/>
            </w:tcBorders>
            <w:vAlign w:val="bottom"/>
            <w:hideMark/>
          </w:tcPr>
          <w:p w14:paraId="547A3CEA" w14:textId="77777777" w:rsidR="00762494" w:rsidRPr="00762494" w:rsidRDefault="00762494" w:rsidP="00762494">
            <w:pPr>
              <w:jc w:val="right"/>
              <w:rPr>
                <w:sz w:val="18"/>
                <w:szCs w:val="18"/>
              </w:rPr>
            </w:pPr>
            <w:r w:rsidRPr="00762494">
              <w:rPr>
                <w:sz w:val="20"/>
                <w:szCs w:val="20"/>
              </w:rPr>
              <w:t>21,3</w:t>
            </w:r>
          </w:p>
        </w:tc>
      </w:tr>
      <w:tr w:rsidR="00762494" w:rsidRPr="00762494" w14:paraId="2C0FB4CE" w14:textId="77777777" w:rsidTr="00B578B8">
        <w:trPr>
          <w:jc w:val="center"/>
        </w:trPr>
        <w:tc>
          <w:tcPr>
            <w:tcW w:w="2188" w:type="pct"/>
            <w:tcBorders>
              <w:top w:val="nil"/>
              <w:left w:val="nil"/>
              <w:bottom w:val="nil"/>
              <w:right w:val="nil"/>
            </w:tcBorders>
            <w:vAlign w:val="center"/>
            <w:hideMark/>
          </w:tcPr>
          <w:p w14:paraId="70767EE7" w14:textId="77777777" w:rsidR="00762494" w:rsidRPr="00762494" w:rsidRDefault="00762494" w:rsidP="00762494">
            <w:pPr>
              <w:spacing w:before="20" w:after="20"/>
              <w:ind w:left="36" w:hanging="3"/>
              <w:rPr>
                <w:color w:val="000000"/>
                <w:sz w:val="20"/>
                <w:szCs w:val="20"/>
              </w:rPr>
            </w:pPr>
            <w:r w:rsidRPr="00762494">
              <w:rPr>
                <w:color w:val="000000"/>
                <w:sz w:val="20"/>
                <w:szCs w:val="20"/>
              </w:rPr>
              <w:t xml:space="preserve"> Бишкек ш.</w:t>
            </w:r>
          </w:p>
        </w:tc>
        <w:tc>
          <w:tcPr>
            <w:tcW w:w="602" w:type="pct"/>
            <w:tcBorders>
              <w:top w:val="nil"/>
              <w:left w:val="nil"/>
              <w:bottom w:val="nil"/>
              <w:right w:val="nil"/>
            </w:tcBorders>
            <w:vAlign w:val="bottom"/>
            <w:hideMark/>
          </w:tcPr>
          <w:p w14:paraId="0CEF6612" w14:textId="77777777" w:rsidR="00762494" w:rsidRPr="00762494" w:rsidRDefault="00762494" w:rsidP="00762494">
            <w:pPr>
              <w:jc w:val="right"/>
              <w:rPr>
                <w:sz w:val="18"/>
                <w:szCs w:val="18"/>
              </w:rPr>
            </w:pPr>
            <w:r w:rsidRPr="00762494">
              <w:rPr>
                <w:sz w:val="20"/>
                <w:szCs w:val="20"/>
              </w:rPr>
              <w:t>325,5</w:t>
            </w:r>
          </w:p>
        </w:tc>
        <w:tc>
          <w:tcPr>
            <w:tcW w:w="911" w:type="pct"/>
            <w:tcBorders>
              <w:top w:val="nil"/>
              <w:left w:val="nil"/>
              <w:bottom w:val="nil"/>
              <w:right w:val="nil"/>
            </w:tcBorders>
            <w:vAlign w:val="bottom"/>
            <w:hideMark/>
          </w:tcPr>
          <w:p w14:paraId="572B87A5" w14:textId="77777777" w:rsidR="00762494" w:rsidRPr="00762494" w:rsidRDefault="00762494" w:rsidP="00762494">
            <w:pPr>
              <w:jc w:val="right"/>
              <w:rPr>
                <w:sz w:val="18"/>
                <w:szCs w:val="18"/>
              </w:rPr>
            </w:pPr>
            <w:r w:rsidRPr="00762494">
              <w:rPr>
                <w:sz w:val="20"/>
                <w:szCs w:val="20"/>
              </w:rPr>
              <w:t>333,3</w:t>
            </w:r>
          </w:p>
        </w:tc>
        <w:tc>
          <w:tcPr>
            <w:tcW w:w="657" w:type="pct"/>
            <w:tcBorders>
              <w:top w:val="nil"/>
              <w:left w:val="nil"/>
              <w:bottom w:val="nil"/>
              <w:right w:val="nil"/>
            </w:tcBorders>
            <w:vAlign w:val="bottom"/>
            <w:hideMark/>
          </w:tcPr>
          <w:p w14:paraId="3BFFAD3E" w14:textId="77777777" w:rsidR="00762494" w:rsidRPr="00762494" w:rsidRDefault="00762494" w:rsidP="00762494">
            <w:pPr>
              <w:jc w:val="right"/>
              <w:rPr>
                <w:sz w:val="18"/>
                <w:szCs w:val="18"/>
              </w:rPr>
            </w:pPr>
            <w:r w:rsidRPr="00762494">
              <w:rPr>
                <w:sz w:val="20"/>
                <w:szCs w:val="20"/>
              </w:rPr>
              <w:t>49,7</w:t>
            </w:r>
          </w:p>
        </w:tc>
        <w:tc>
          <w:tcPr>
            <w:tcW w:w="642" w:type="pct"/>
            <w:tcBorders>
              <w:top w:val="nil"/>
              <w:left w:val="nil"/>
              <w:bottom w:val="nil"/>
              <w:right w:val="nil"/>
            </w:tcBorders>
            <w:vAlign w:val="bottom"/>
            <w:hideMark/>
          </w:tcPr>
          <w:p w14:paraId="5AA5F75E" w14:textId="77777777" w:rsidR="00762494" w:rsidRPr="00762494" w:rsidRDefault="00762494" w:rsidP="00762494">
            <w:pPr>
              <w:jc w:val="right"/>
              <w:rPr>
                <w:sz w:val="18"/>
                <w:szCs w:val="18"/>
              </w:rPr>
            </w:pPr>
            <w:r w:rsidRPr="00762494">
              <w:rPr>
                <w:sz w:val="20"/>
                <w:szCs w:val="20"/>
              </w:rPr>
              <w:t>44,6</w:t>
            </w:r>
          </w:p>
        </w:tc>
      </w:tr>
      <w:tr w:rsidR="00762494" w:rsidRPr="00762494" w14:paraId="0F9E0915" w14:textId="77777777" w:rsidTr="00B578B8">
        <w:trPr>
          <w:jc w:val="center"/>
        </w:trPr>
        <w:tc>
          <w:tcPr>
            <w:tcW w:w="2188" w:type="pct"/>
            <w:tcBorders>
              <w:top w:val="nil"/>
              <w:left w:val="nil"/>
              <w:bottom w:val="single" w:sz="4" w:space="0" w:color="auto"/>
              <w:right w:val="nil"/>
            </w:tcBorders>
            <w:vAlign w:val="center"/>
            <w:hideMark/>
          </w:tcPr>
          <w:p w14:paraId="71980CA3" w14:textId="77777777" w:rsidR="00762494" w:rsidRPr="00762494" w:rsidRDefault="00762494" w:rsidP="00762494">
            <w:pPr>
              <w:spacing w:before="20" w:after="20"/>
              <w:ind w:left="36" w:hanging="3"/>
              <w:rPr>
                <w:color w:val="000000"/>
                <w:sz w:val="20"/>
                <w:szCs w:val="20"/>
              </w:rPr>
            </w:pPr>
            <w:r w:rsidRPr="00762494">
              <w:rPr>
                <w:color w:val="000000"/>
                <w:sz w:val="20"/>
                <w:szCs w:val="20"/>
              </w:rPr>
              <w:t xml:space="preserve"> Ош ш.</w:t>
            </w:r>
          </w:p>
        </w:tc>
        <w:tc>
          <w:tcPr>
            <w:tcW w:w="602" w:type="pct"/>
            <w:tcBorders>
              <w:top w:val="nil"/>
              <w:left w:val="nil"/>
              <w:bottom w:val="single" w:sz="4" w:space="0" w:color="auto"/>
              <w:right w:val="nil"/>
            </w:tcBorders>
            <w:vAlign w:val="bottom"/>
            <w:hideMark/>
          </w:tcPr>
          <w:p w14:paraId="7129C631" w14:textId="77777777" w:rsidR="00762494" w:rsidRPr="00762494" w:rsidRDefault="00762494" w:rsidP="00762494">
            <w:pPr>
              <w:jc w:val="right"/>
              <w:rPr>
                <w:sz w:val="18"/>
                <w:szCs w:val="18"/>
              </w:rPr>
            </w:pPr>
            <w:r w:rsidRPr="00762494">
              <w:rPr>
                <w:sz w:val="20"/>
                <w:szCs w:val="20"/>
              </w:rPr>
              <w:t>5,7</w:t>
            </w:r>
          </w:p>
        </w:tc>
        <w:tc>
          <w:tcPr>
            <w:tcW w:w="911" w:type="pct"/>
            <w:tcBorders>
              <w:top w:val="nil"/>
              <w:left w:val="nil"/>
              <w:bottom w:val="single" w:sz="4" w:space="0" w:color="auto"/>
              <w:right w:val="nil"/>
            </w:tcBorders>
            <w:vAlign w:val="bottom"/>
            <w:hideMark/>
          </w:tcPr>
          <w:p w14:paraId="6AA5451A" w14:textId="77777777" w:rsidR="00762494" w:rsidRPr="00762494" w:rsidRDefault="00762494" w:rsidP="00762494">
            <w:pPr>
              <w:jc w:val="right"/>
              <w:rPr>
                <w:sz w:val="18"/>
                <w:szCs w:val="18"/>
              </w:rPr>
            </w:pPr>
            <w:r w:rsidRPr="00762494">
              <w:rPr>
                <w:sz w:val="20"/>
                <w:szCs w:val="20"/>
              </w:rPr>
              <w:t>2,8</w:t>
            </w:r>
          </w:p>
        </w:tc>
        <w:tc>
          <w:tcPr>
            <w:tcW w:w="657" w:type="pct"/>
            <w:tcBorders>
              <w:top w:val="nil"/>
              <w:left w:val="nil"/>
              <w:bottom w:val="single" w:sz="4" w:space="0" w:color="auto"/>
              <w:right w:val="nil"/>
            </w:tcBorders>
            <w:vAlign w:val="bottom"/>
            <w:hideMark/>
          </w:tcPr>
          <w:p w14:paraId="6158E7A9" w14:textId="77777777" w:rsidR="00762494" w:rsidRPr="00762494" w:rsidRDefault="00762494" w:rsidP="00762494">
            <w:pPr>
              <w:jc w:val="right"/>
              <w:rPr>
                <w:sz w:val="18"/>
                <w:szCs w:val="18"/>
              </w:rPr>
            </w:pPr>
            <w:r w:rsidRPr="00762494">
              <w:rPr>
                <w:sz w:val="20"/>
                <w:szCs w:val="20"/>
              </w:rPr>
              <w:t>0,9</w:t>
            </w:r>
          </w:p>
        </w:tc>
        <w:tc>
          <w:tcPr>
            <w:tcW w:w="642" w:type="pct"/>
            <w:tcBorders>
              <w:top w:val="nil"/>
              <w:left w:val="nil"/>
              <w:bottom w:val="single" w:sz="4" w:space="0" w:color="auto"/>
              <w:right w:val="nil"/>
            </w:tcBorders>
            <w:vAlign w:val="bottom"/>
            <w:hideMark/>
          </w:tcPr>
          <w:p w14:paraId="2ABC29D8" w14:textId="77777777" w:rsidR="00762494" w:rsidRPr="00762494" w:rsidRDefault="00762494" w:rsidP="00762494">
            <w:pPr>
              <w:jc w:val="right"/>
              <w:rPr>
                <w:sz w:val="18"/>
                <w:szCs w:val="18"/>
              </w:rPr>
            </w:pPr>
            <w:r w:rsidRPr="00762494">
              <w:rPr>
                <w:sz w:val="20"/>
                <w:szCs w:val="20"/>
              </w:rPr>
              <w:t>0,4</w:t>
            </w:r>
          </w:p>
        </w:tc>
      </w:tr>
    </w:tbl>
    <w:p w14:paraId="6F4A346B" w14:textId="17FCC4BE" w:rsidR="00762494" w:rsidRPr="006820A6" w:rsidRDefault="00762494" w:rsidP="006820A6">
      <w:pPr>
        <w:spacing w:after="200"/>
        <w:rPr>
          <w:sz w:val="18"/>
          <w:szCs w:val="18"/>
          <w:lang w:val="en-US"/>
        </w:rPr>
      </w:pPr>
      <w:r w:rsidRPr="00504D26">
        <w:rPr>
          <w:sz w:val="18"/>
          <w:szCs w:val="18"/>
          <w:vertAlign w:val="superscript"/>
        </w:rPr>
        <w:t xml:space="preserve">1 </w:t>
      </w:r>
      <w:r w:rsidRPr="00504D26">
        <w:rPr>
          <w:sz w:val="18"/>
          <w:szCs w:val="18"/>
          <w:lang w:val="ky-KG"/>
        </w:rPr>
        <w:t xml:space="preserve">Чыгып кетүү </w:t>
      </w:r>
      <w:proofErr w:type="spellStart"/>
      <w:r w:rsidRPr="00504D26">
        <w:rPr>
          <w:sz w:val="18"/>
          <w:szCs w:val="18"/>
        </w:rPr>
        <w:t>агымын</w:t>
      </w:r>
      <w:proofErr w:type="spellEnd"/>
      <w:r w:rsidRPr="00504D26">
        <w:rPr>
          <w:sz w:val="18"/>
          <w:szCs w:val="18"/>
        </w:rPr>
        <w:t xml:space="preserve"> </w:t>
      </w:r>
      <w:proofErr w:type="spellStart"/>
      <w:r w:rsidRPr="00504D26">
        <w:rPr>
          <w:sz w:val="18"/>
          <w:szCs w:val="18"/>
        </w:rPr>
        <w:t>эсептебегенде</w:t>
      </w:r>
      <w:proofErr w:type="spellEnd"/>
      <w:r w:rsidRPr="00504D26">
        <w:rPr>
          <w:sz w:val="18"/>
          <w:szCs w:val="18"/>
        </w:rPr>
        <w:t>.</w:t>
      </w:r>
    </w:p>
    <w:p w14:paraId="5112E44E" w14:textId="77777777" w:rsidR="00CE674C" w:rsidRDefault="00762494" w:rsidP="00B578B8">
      <w:pPr>
        <w:spacing w:after="120"/>
        <w:ind w:firstLine="709"/>
        <w:jc w:val="both"/>
        <w:rPr>
          <w:rFonts w:eastAsia="Calibri"/>
          <w:lang w:val="ky-KG"/>
        </w:rPr>
      </w:pPr>
      <w:r w:rsidRPr="00762494">
        <w:rPr>
          <w:rFonts w:eastAsia="Calibri"/>
          <w:lang w:val="ky-KG"/>
        </w:rPr>
        <w:t xml:space="preserve">2024-жылдын январь-сентябрында тике чет өлкөлүк инвестициялардын чыгып кетүү агымы 2023-ж.  январь-сентябрына  салыштырмалуу 13 пайызга азайып,  217,6 млн. АКШ долларын түздү. </w:t>
      </w:r>
    </w:p>
    <w:p w14:paraId="39F1DFB7" w14:textId="60AFBDD8" w:rsidR="00762494" w:rsidRPr="00762494" w:rsidRDefault="00762494" w:rsidP="00B578B8">
      <w:pPr>
        <w:spacing w:after="120"/>
        <w:ind w:firstLine="709"/>
        <w:jc w:val="both"/>
        <w:rPr>
          <w:rFonts w:eastAsia="Calibri"/>
          <w:lang w:val="ky-KG"/>
        </w:rPr>
      </w:pPr>
      <w:r w:rsidRPr="00762494">
        <w:rPr>
          <w:rFonts w:eastAsia="Calibri"/>
          <w:lang w:val="ky-KG"/>
        </w:rPr>
        <w:t xml:space="preserve">Тике чет өлкөлүк инвестициялардын </w:t>
      </w:r>
      <w:r w:rsidRPr="00762494">
        <w:rPr>
          <w:rFonts w:eastAsia="Calibri"/>
          <w:bCs/>
          <w:lang w:val="ky-KG"/>
        </w:rPr>
        <w:t xml:space="preserve">чыгып кетүү агымынын </w:t>
      </w:r>
      <w:r w:rsidRPr="00762494">
        <w:rPr>
          <w:rFonts w:eastAsia="Calibri"/>
          <w:lang w:val="ky-KG"/>
        </w:rPr>
        <w:t>түзүмүндө 2023-ж. тиешелүү мезгилине салыштырмалуу</w:t>
      </w:r>
      <w:r w:rsidRPr="00762494">
        <w:rPr>
          <w:rFonts w:eastAsia="Calibri"/>
          <w:b/>
          <w:bCs/>
          <w:kern w:val="32"/>
          <w:sz w:val="32"/>
          <w:szCs w:val="32"/>
          <w:lang w:val="ky-KG"/>
        </w:rPr>
        <w:t xml:space="preserve"> </w:t>
      </w:r>
      <w:r w:rsidRPr="00762494">
        <w:rPr>
          <w:rFonts w:eastAsia="Calibri"/>
          <w:lang w:val="ky-KG"/>
        </w:rPr>
        <w:t>менчик капиталдын жана</w:t>
      </w:r>
      <w:r w:rsidRPr="00762494">
        <w:rPr>
          <w:rFonts w:eastAsia="Calibri"/>
          <w:bCs/>
          <w:lang w:val="ky-KG"/>
        </w:rPr>
        <w:t xml:space="preserve"> </w:t>
      </w:r>
      <w:r w:rsidRPr="00762494">
        <w:rPr>
          <w:rFonts w:eastAsia="Calibri"/>
          <w:lang w:val="ky-KG"/>
        </w:rPr>
        <w:t xml:space="preserve">кайрадан нвестицияланган </w:t>
      </w:r>
      <w:r w:rsidRPr="00762494">
        <w:rPr>
          <w:rFonts w:eastAsia="Calibri"/>
          <w:bCs/>
          <w:lang w:val="ky-KG"/>
        </w:rPr>
        <w:t>пайданын төмөндөшү белгиленген.</w:t>
      </w:r>
    </w:p>
    <w:p w14:paraId="64C93F09" w14:textId="5DD3AD39" w:rsidR="00762494" w:rsidRPr="00762494" w:rsidRDefault="00762494" w:rsidP="00B578B8">
      <w:pPr>
        <w:spacing w:after="120"/>
        <w:ind w:left="1474" w:hanging="1474"/>
        <w:rPr>
          <w:b/>
          <w:lang w:val="ky-KG"/>
        </w:rPr>
      </w:pPr>
      <w:r w:rsidRPr="00762494">
        <w:rPr>
          <w:b/>
          <w:bCs/>
          <w:lang w:val="ky-KG"/>
        </w:rPr>
        <w:lastRenderedPageBreak/>
        <w:t>2</w:t>
      </w:r>
      <w:r w:rsidR="008A4EF3">
        <w:rPr>
          <w:b/>
          <w:bCs/>
          <w:lang w:val="ky-KG"/>
        </w:rPr>
        <w:t>5</w:t>
      </w:r>
      <w:r w:rsidRPr="00762494">
        <w:rPr>
          <w:b/>
          <w:bCs/>
          <w:lang w:val="ky-KG"/>
        </w:rPr>
        <w:t>-таблица: Январь-сентябрдагы т</w:t>
      </w:r>
      <w:r w:rsidRPr="00762494">
        <w:rPr>
          <w:b/>
          <w:lang w:val="ky-KG"/>
        </w:rPr>
        <w:t xml:space="preserve">ике чет өлкөлүк инвестициялардын </w:t>
      </w:r>
      <w:r w:rsidR="00504D26">
        <w:rPr>
          <w:b/>
          <w:lang w:val="ky-KG"/>
        </w:rPr>
        <w:br/>
      </w:r>
      <w:r w:rsidRPr="00762494">
        <w:rPr>
          <w:b/>
          <w:lang w:val="ky-KG"/>
        </w:rPr>
        <w:t>чыгып кетүү агымы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9"/>
        <w:gridCol w:w="1469"/>
        <w:gridCol w:w="1748"/>
        <w:gridCol w:w="1280"/>
        <w:gridCol w:w="1282"/>
      </w:tblGrid>
      <w:tr w:rsidR="00762494" w:rsidRPr="00504D26" w14:paraId="5838EDE3" w14:textId="77777777" w:rsidTr="00B578B8">
        <w:trPr>
          <w:cantSplit/>
          <w:trHeight w:val="433"/>
          <w:tblHeader/>
          <w:jc w:val="center"/>
        </w:trPr>
        <w:tc>
          <w:tcPr>
            <w:tcW w:w="2002" w:type="pct"/>
            <w:tcBorders>
              <w:top w:val="single" w:sz="8" w:space="0" w:color="auto"/>
              <w:left w:val="nil"/>
              <w:bottom w:val="nil"/>
              <w:right w:val="nil"/>
            </w:tcBorders>
          </w:tcPr>
          <w:p w14:paraId="1784350F" w14:textId="77777777" w:rsidR="00762494" w:rsidRPr="00762494" w:rsidRDefault="00762494" w:rsidP="00762494">
            <w:pPr>
              <w:shd w:val="clear" w:color="auto" w:fill="FFFFFF"/>
              <w:spacing w:before="20" w:after="20"/>
              <w:rPr>
                <w:b/>
                <w:bCs/>
                <w:sz w:val="20"/>
                <w:szCs w:val="20"/>
                <w:lang w:val="ky-KG"/>
              </w:rPr>
            </w:pPr>
          </w:p>
        </w:tc>
        <w:tc>
          <w:tcPr>
            <w:tcW w:w="1668" w:type="pct"/>
            <w:gridSpan w:val="2"/>
            <w:tcBorders>
              <w:top w:val="single" w:sz="8" w:space="0" w:color="auto"/>
              <w:left w:val="nil"/>
              <w:bottom w:val="single" w:sz="4" w:space="0" w:color="auto"/>
              <w:right w:val="nil"/>
            </w:tcBorders>
            <w:vAlign w:val="center"/>
            <w:hideMark/>
          </w:tcPr>
          <w:p w14:paraId="45F42C6F" w14:textId="31321A43" w:rsidR="00762494" w:rsidRPr="00504D26" w:rsidRDefault="00504D26" w:rsidP="00762494">
            <w:pPr>
              <w:shd w:val="clear" w:color="auto" w:fill="FFFFFF"/>
              <w:ind w:left="340"/>
              <w:jc w:val="center"/>
              <w:rPr>
                <w:b/>
                <w:bCs/>
                <w:sz w:val="20"/>
                <w:szCs w:val="20"/>
              </w:rPr>
            </w:pPr>
            <w:r>
              <w:rPr>
                <w:b/>
                <w:bCs/>
                <w:sz w:val="20"/>
                <w:szCs w:val="20"/>
              </w:rPr>
              <w:t>М</w:t>
            </w:r>
            <w:r w:rsidR="00762494" w:rsidRPr="00504D26">
              <w:rPr>
                <w:b/>
                <w:bCs/>
                <w:sz w:val="20"/>
                <w:szCs w:val="20"/>
              </w:rPr>
              <w:t>лн. АКШ доллары</w:t>
            </w:r>
          </w:p>
        </w:tc>
        <w:tc>
          <w:tcPr>
            <w:tcW w:w="1330" w:type="pct"/>
            <w:gridSpan w:val="2"/>
            <w:tcBorders>
              <w:top w:val="single" w:sz="8" w:space="0" w:color="auto"/>
              <w:left w:val="nil"/>
              <w:bottom w:val="single" w:sz="4" w:space="0" w:color="auto"/>
              <w:right w:val="nil"/>
            </w:tcBorders>
            <w:vAlign w:val="center"/>
            <w:hideMark/>
          </w:tcPr>
          <w:p w14:paraId="435969B4" w14:textId="77777777" w:rsidR="00762494" w:rsidRPr="00504D26" w:rsidRDefault="00762494" w:rsidP="00762494">
            <w:pPr>
              <w:shd w:val="clear" w:color="auto" w:fill="FFFFFF"/>
              <w:jc w:val="center"/>
              <w:rPr>
                <w:b/>
                <w:bCs/>
                <w:sz w:val="20"/>
                <w:szCs w:val="20"/>
              </w:rPr>
            </w:pPr>
            <w:proofErr w:type="spellStart"/>
            <w:r w:rsidRPr="00504D26">
              <w:rPr>
                <w:b/>
                <w:bCs/>
                <w:sz w:val="20"/>
                <w:szCs w:val="20"/>
              </w:rPr>
              <w:t>Жыйынтыкка</w:t>
            </w:r>
            <w:proofErr w:type="spellEnd"/>
            <w:r w:rsidRPr="00504D26">
              <w:rPr>
                <w:b/>
                <w:bCs/>
                <w:sz w:val="20"/>
                <w:szCs w:val="20"/>
              </w:rPr>
              <w:t xml:space="preserve"> карата </w:t>
            </w:r>
            <w:proofErr w:type="spellStart"/>
            <w:r w:rsidRPr="00504D26">
              <w:rPr>
                <w:b/>
                <w:bCs/>
                <w:sz w:val="20"/>
                <w:szCs w:val="20"/>
              </w:rPr>
              <w:t>пайыз</w:t>
            </w:r>
            <w:proofErr w:type="spellEnd"/>
            <w:r w:rsidRPr="00504D26">
              <w:rPr>
                <w:b/>
                <w:bCs/>
                <w:sz w:val="20"/>
                <w:szCs w:val="20"/>
              </w:rPr>
              <w:t xml:space="preserve"> </w:t>
            </w:r>
            <w:proofErr w:type="spellStart"/>
            <w:r w:rsidRPr="00504D26">
              <w:rPr>
                <w:b/>
                <w:bCs/>
                <w:sz w:val="20"/>
                <w:szCs w:val="20"/>
              </w:rPr>
              <w:t>менен</w:t>
            </w:r>
            <w:proofErr w:type="spellEnd"/>
          </w:p>
        </w:tc>
      </w:tr>
      <w:tr w:rsidR="00762494" w:rsidRPr="00504D26" w14:paraId="348AA0B1" w14:textId="77777777" w:rsidTr="00B578B8">
        <w:trPr>
          <w:trHeight w:val="265"/>
          <w:tblHeader/>
          <w:jc w:val="center"/>
        </w:trPr>
        <w:tc>
          <w:tcPr>
            <w:tcW w:w="2002" w:type="pct"/>
            <w:tcBorders>
              <w:top w:val="nil"/>
              <w:left w:val="nil"/>
              <w:bottom w:val="single" w:sz="8" w:space="0" w:color="auto"/>
              <w:right w:val="nil"/>
            </w:tcBorders>
          </w:tcPr>
          <w:p w14:paraId="1B0B12F4" w14:textId="77777777" w:rsidR="00762494" w:rsidRPr="00762494" w:rsidRDefault="00762494" w:rsidP="00762494">
            <w:pPr>
              <w:shd w:val="clear" w:color="auto" w:fill="FFFFFF"/>
              <w:spacing w:before="20" w:after="20"/>
              <w:rPr>
                <w:b/>
                <w:bCs/>
                <w:sz w:val="20"/>
                <w:szCs w:val="20"/>
              </w:rPr>
            </w:pPr>
          </w:p>
        </w:tc>
        <w:tc>
          <w:tcPr>
            <w:tcW w:w="762" w:type="pct"/>
            <w:tcBorders>
              <w:top w:val="single" w:sz="4" w:space="0" w:color="auto"/>
              <w:left w:val="nil"/>
              <w:bottom w:val="single" w:sz="8" w:space="0" w:color="auto"/>
              <w:right w:val="nil"/>
            </w:tcBorders>
            <w:vAlign w:val="bottom"/>
            <w:hideMark/>
          </w:tcPr>
          <w:p w14:paraId="12E2ED4A" w14:textId="77777777" w:rsidR="00762494" w:rsidRPr="00504D26" w:rsidRDefault="00762494" w:rsidP="00762494">
            <w:pPr>
              <w:shd w:val="clear" w:color="auto" w:fill="FFFFFF"/>
              <w:spacing w:before="20" w:after="20"/>
              <w:jc w:val="right"/>
              <w:rPr>
                <w:b/>
                <w:bCs/>
                <w:sz w:val="20"/>
                <w:szCs w:val="20"/>
                <w:lang w:val="ky-KG"/>
              </w:rPr>
            </w:pPr>
            <w:r w:rsidRPr="00504D26">
              <w:rPr>
                <w:b/>
                <w:bCs/>
                <w:sz w:val="20"/>
                <w:szCs w:val="20"/>
              </w:rPr>
              <w:t>2023</w:t>
            </w:r>
          </w:p>
        </w:tc>
        <w:tc>
          <w:tcPr>
            <w:tcW w:w="907" w:type="pct"/>
            <w:tcBorders>
              <w:top w:val="single" w:sz="4" w:space="0" w:color="auto"/>
              <w:left w:val="nil"/>
              <w:bottom w:val="single" w:sz="8" w:space="0" w:color="auto"/>
              <w:right w:val="nil"/>
            </w:tcBorders>
            <w:vAlign w:val="bottom"/>
            <w:hideMark/>
          </w:tcPr>
          <w:p w14:paraId="26B5F0C6" w14:textId="77777777" w:rsidR="00762494" w:rsidRPr="00504D26" w:rsidRDefault="00762494" w:rsidP="00762494">
            <w:pPr>
              <w:shd w:val="clear" w:color="auto" w:fill="FFFFFF"/>
              <w:spacing w:before="20" w:after="20"/>
              <w:jc w:val="right"/>
              <w:rPr>
                <w:b/>
                <w:bCs/>
                <w:sz w:val="20"/>
                <w:szCs w:val="20"/>
                <w:lang w:val="ky-KG"/>
              </w:rPr>
            </w:pPr>
            <w:r w:rsidRPr="00504D26">
              <w:rPr>
                <w:b/>
                <w:bCs/>
                <w:sz w:val="20"/>
                <w:szCs w:val="20"/>
              </w:rPr>
              <w:t>2024</w:t>
            </w:r>
          </w:p>
        </w:tc>
        <w:tc>
          <w:tcPr>
            <w:tcW w:w="664" w:type="pct"/>
            <w:tcBorders>
              <w:top w:val="single" w:sz="4" w:space="0" w:color="auto"/>
              <w:left w:val="nil"/>
              <w:bottom w:val="single" w:sz="8" w:space="0" w:color="auto"/>
              <w:right w:val="nil"/>
            </w:tcBorders>
            <w:vAlign w:val="bottom"/>
            <w:hideMark/>
          </w:tcPr>
          <w:p w14:paraId="2CE29AF2" w14:textId="77777777" w:rsidR="00762494" w:rsidRPr="00504D26" w:rsidRDefault="00762494" w:rsidP="00762494">
            <w:pPr>
              <w:shd w:val="clear" w:color="auto" w:fill="FFFFFF"/>
              <w:spacing w:before="20" w:after="20"/>
              <w:jc w:val="right"/>
              <w:rPr>
                <w:b/>
                <w:bCs/>
                <w:sz w:val="20"/>
                <w:szCs w:val="20"/>
                <w:lang w:val="ky-KG"/>
              </w:rPr>
            </w:pPr>
            <w:r w:rsidRPr="00504D26">
              <w:rPr>
                <w:b/>
                <w:bCs/>
                <w:sz w:val="20"/>
                <w:szCs w:val="20"/>
              </w:rPr>
              <w:t>2023</w:t>
            </w:r>
          </w:p>
        </w:tc>
        <w:tc>
          <w:tcPr>
            <w:tcW w:w="665" w:type="pct"/>
            <w:tcBorders>
              <w:top w:val="single" w:sz="4" w:space="0" w:color="auto"/>
              <w:left w:val="nil"/>
              <w:bottom w:val="single" w:sz="8" w:space="0" w:color="auto"/>
              <w:right w:val="nil"/>
            </w:tcBorders>
            <w:vAlign w:val="bottom"/>
            <w:hideMark/>
          </w:tcPr>
          <w:p w14:paraId="0C5F068A" w14:textId="77777777" w:rsidR="00762494" w:rsidRPr="00504D26" w:rsidRDefault="00762494" w:rsidP="00762494">
            <w:pPr>
              <w:shd w:val="clear" w:color="auto" w:fill="FFFFFF"/>
              <w:spacing w:before="20" w:after="20"/>
              <w:jc w:val="right"/>
              <w:rPr>
                <w:b/>
                <w:bCs/>
                <w:sz w:val="20"/>
                <w:szCs w:val="20"/>
                <w:lang w:val="ky-KG"/>
              </w:rPr>
            </w:pPr>
            <w:r w:rsidRPr="00504D26">
              <w:rPr>
                <w:b/>
                <w:bCs/>
                <w:sz w:val="20"/>
                <w:szCs w:val="20"/>
              </w:rPr>
              <w:t>2024</w:t>
            </w:r>
          </w:p>
        </w:tc>
      </w:tr>
      <w:tr w:rsidR="00762494" w:rsidRPr="00762494" w14:paraId="6C90F1B2" w14:textId="77777777" w:rsidTr="00B578B8">
        <w:trPr>
          <w:trHeight w:val="257"/>
          <w:jc w:val="center"/>
        </w:trPr>
        <w:tc>
          <w:tcPr>
            <w:tcW w:w="2002" w:type="pct"/>
            <w:tcBorders>
              <w:top w:val="nil"/>
              <w:left w:val="nil"/>
              <w:bottom w:val="nil"/>
              <w:right w:val="nil"/>
            </w:tcBorders>
            <w:vAlign w:val="center"/>
            <w:hideMark/>
          </w:tcPr>
          <w:p w14:paraId="454387DB" w14:textId="77777777" w:rsidR="00762494" w:rsidRPr="00762494" w:rsidRDefault="00762494" w:rsidP="00762494">
            <w:pPr>
              <w:shd w:val="clear" w:color="auto" w:fill="FFFFFF"/>
              <w:spacing w:before="20" w:after="20"/>
              <w:rPr>
                <w:b/>
                <w:bCs/>
                <w:sz w:val="20"/>
                <w:szCs w:val="20"/>
              </w:rPr>
            </w:pPr>
            <w:proofErr w:type="spellStart"/>
            <w:r w:rsidRPr="00762494">
              <w:rPr>
                <w:b/>
                <w:bCs/>
                <w:sz w:val="20"/>
                <w:szCs w:val="20"/>
              </w:rPr>
              <w:t>Бардыгы</w:t>
            </w:r>
            <w:proofErr w:type="spellEnd"/>
          </w:p>
        </w:tc>
        <w:tc>
          <w:tcPr>
            <w:tcW w:w="762" w:type="pct"/>
            <w:tcBorders>
              <w:top w:val="nil"/>
              <w:left w:val="nil"/>
              <w:bottom w:val="nil"/>
              <w:right w:val="nil"/>
            </w:tcBorders>
            <w:vAlign w:val="center"/>
            <w:hideMark/>
          </w:tcPr>
          <w:p w14:paraId="4ABFC96E" w14:textId="77777777" w:rsidR="00762494" w:rsidRPr="00762494" w:rsidRDefault="00762494" w:rsidP="00762494">
            <w:pPr>
              <w:spacing w:after="20"/>
              <w:ind w:right="-1"/>
              <w:jc w:val="right"/>
              <w:rPr>
                <w:b/>
                <w:sz w:val="18"/>
                <w:szCs w:val="18"/>
              </w:rPr>
            </w:pPr>
            <w:r w:rsidRPr="00762494">
              <w:rPr>
                <w:b/>
                <w:sz w:val="20"/>
                <w:szCs w:val="20"/>
              </w:rPr>
              <w:t>250,2</w:t>
            </w:r>
          </w:p>
        </w:tc>
        <w:tc>
          <w:tcPr>
            <w:tcW w:w="907" w:type="pct"/>
            <w:tcBorders>
              <w:top w:val="nil"/>
              <w:left w:val="nil"/>
              <w:bottom w:val="nil"/>
              <w:right w:val="nil"/>
            </w:tcBorders>
            <w:vAlign w:val="center"/>
            <w:hideMark/>
          </w:tcPr>
          <w:p w14:paraId="3A9F57E1" w14:textId="77777777" w:rsidR="00762494" w:rsidRPr="00762494" w:rsidRDefault="00762494" w:rsidP="00762494">
            <w:pPr>
              <w:spacing w:after="20"/>
              <w:ind w:right="-1"/>
              <w:jc w:val="right"/>
              <w:rPr>
                <w:b/>
                <w:sz w:val="18"/>
                <w:szCs w:val="18"/>
              </w:rPr>
            </w:pPr>
            <w:r w:rsidRPr="00762494">
              <w:rPr>
                <w:b/>
                <w:sz w:val="20"/>
                <w:szCs w:val="20"/>
              </w:rPr>
              <w:t>217,6</w:t>
            </w:r>
          </w:p>
        </w:tc>
        <w:tc>
          <w:tcPr>
            <w:tcW w:w="664" w:type="pct"/>
            <w:tcBorders>
              <w:top w:val="nil"/>
              <w:left w:val="nil"/>
              <w:bottom w:val="nil"/>
              <w:right w:val="nil"/>
            </w:tcBorders>
            <w:vAlign w:val="center"/>
            <w:hideMark/>
          </w:tcPr>
          <w:p w14:paraId="0DFB2131" w14:textId="77777777" w:rsidR="00762494" w:rsidRPr="00762494" w:rsidRDefault="00762494" w:rsidP="00762494">
            <w:pPr>
              <w:spacing w:before="20" w:after="20"/>
              <w:ind w:right="-1"/>
              <w:jc w:val="right"/>
              <w:rPr>
                <w:b/>
                <w:bCs/>
                <w:sz w:val="18"/>
                <w:szCs w:val="18"/>
              </w:rPr>
            </w:pPr>
            <w:r w:rsidRPr="00762494">
              <w:rPr>
                <w:b/>
                <w:bCs/>
                <w:sz w:val="20"/>
                <w:szCs w:val="20"/>
              </w:rPr>
              <w:t>100</w:t>
            </w:r>
          </w:p>
        </w:tc>
        <w:tc>
          <w:tcPr>
            <w:tcW w:w="665" w:type="pct"/>
            <w:tcBorders>
              <w:top w:val="nil"/>
              <w:left w:val="nil"/>
              <w:bottom w:val="nil"/>
              <w:right w:val="nil"/>
            </w:tcBorders>
            <w:vAlign w:val="center"/>
            <w:hideMark/>
          </w:tcPr>
          <w:p w14:paraId="76350F18" w14:textId="77777777" w:rsidR="00762494" w:rsidRPr="00762494" w:rsidRDefault="00762494" w:rsidP="00762494">
            <w:pPr>
              <w:spacing w:before="20" w:after="20" w:line="240" w:lineRule="exact"/>
              <w:ind w:right="-1"/>
              <w:jc w:val="right"/>
              <w:rPr>
                <w:b/>
                <w:bCs/>
                <w:sz w:val="18"/>
                <w:szCs w:val="18"/>
                <w:lang w:eastAsia="en-US"/>
              </w:rPr>
            </w:pPr>
            <w:r w:rsidRPr="00762494">
              <w:rPr>
                <w:b/>
                <w:bCs/>
                <w:sz w:val="20"/>
                <w:szCs w:val="20"/>
                <w:lang w:eastAsia="en-US"/>
              </w:rPr>
              <w:t>100</w:t>
            </w:r>
          </w:p>
        </w:tc>
      </w:tr>
      <w:tr w:rsidR="00762494" w:rsidRPr="00762494" w14:paraId="69F15681" w14:textId="77777777" w:rsidTr="00B578B8">
        <w:trPr>
          <w:trHeight w:val="257"/>
          <w:jc w:val="center"/>
        </w:trPr>
        <w:tc>
          <w:tcPr>
            <w:tcW w:w="2002" w:type="pct"/>
            <w:tcBorders>
              <w:top w:val="nil"/>
              <w:left w:val="nil"/>
              <w:bottom w:val="nil"/>
              <w:right w:val="nil"/>
            </w:tcBorders>
            <w:vAlign w:val="center"/>
            <w:hideMark/>
          </w:tcPr>
          <w:p w14:paraId="0F951BC0" w14:textId="77777777" w:rsidR="00762494" w:rsidRPr="00762494" w:rsidRDefault="00762494" w:rsidP="00762494">
            <w:pPr>
              <w:shd w:val="clear" w:color="auto" w:fill="FFFFFF"/>
              <w:spacing w:before="20" w:after="20"/>
              <w:rPr>
                <w:bCs/>
                <w:sz w:val="20"/>
                <w:szCs w:val="20"/>
              </w:rPr>
            </w:pPr>
            <w:proofErr w:type="spellStart"/>
            <w:r w:rsidRPr="00762494">
              <w:rPr>
                <w:bCs/>
                <w:sz w:val="20"/>
                <w:szCs w:val="20"/>
              </w:rPr>
              <w:t>Менчик</w:t>
            </w:r>
            <w:proofErr w:type="spellEnd"/>
            <w:r w:rsidRPr="00762494">
              <w:rPr>
                <w:bCs/>
                <w:sz w:val="20"/>
                <w:szCs w:val="20"/>
              </w:rPr>
              <w:t xml:space="preserve"> капитал</w:t>
            </w:r>
          </w:p>
        </w:tc>
        <w:tc>
          <w:tcPr>
            <w:tcW w:w="762" w:type="pct"/>
            <w:tcBorders>
              <w:top w:val="nil"/>
              <w:left w:val="nil"/>
              <w:bottom w:val="nil"/>
              <w:right w:val="nil"/>
            </w:tcBorders>
            <w:vAlign w:val="bottom"/>
            <w:hideMark/>
          </w:tcPr>
          <w:p w14:paraId="66563F62" w14:textId="77777777" w:rsidR="00762494" w:rsidRPr="00762494" w:rsidRDefault="00762494" w:rsidP="00762494">
            <w:pPr>
              <w:spacing w:after="20"/>
              <w:ind w:right="-1"/>
              <w:jc w:val="right"/>
              <w:rPr>
                <w:sz w:val="18"/>
                <w:szCs w:val="18"/>
              </w:rPr>
            </w:pPr>
            <w:r w:rsidRPr="00762494">
              <w:rPr>
                <w:sz w:val="20"/>
                <w:szCs w:val="20"/>
              </w:rPr>
              <w:t>40,7</w:t>
            </w:r>
          </w:p>
        </w:tc>
        <w:tc>
          <w:tcPr>
            <w:tcW w:w="907" w:type="pct"/>
            <w:tcBorders>
              <w:top w:val="nil"/>
              <w:left w:val="nil"/>
              <w:bottom w:val="nil"/>
              <w:right w:val="nil"/>
            </w:tcBorders>
            <w:vAlign w:val="bottom"/>
            <w:hideMark/>
          </w:tcPr>
          <w:p w14:paraId="15CA7A01" w14:textId="77777777" w:rsidR="00762494" w:rsidRPr="00762494" w:rsidRDefault="00762494" w:rsidP="00762494">
            <w:pPr>
              <w:spacing w:after="20"/>
              <w:ind w:right="-1"/>
              <w:jc w:val="right"/>
              <w:rPr>
                <w:sz w:val="18"/>
                <w:szCs w:val="18"/>
              </w:rPr>
            </w:pPr>
            <w:r w:rsidRPr="00762494">
              <w:rPr>
                <w:sz w:val="20"/>
                <w:szCs w:val="20"/>
              </w:rPr>
              <w:t>10,1</w:t>
            </w:r>
          </w:p>
        </w:tc>
        <w:tc>
          <w:tcPr>
            <w:tcW w:w="664" w:type="pct"/>
            <w:tcBorders>
              <w:top w:val="nil"/>
              <w:left w:val="nil"/>
              <w:bottom w:val="nil"/>
              <w:right w:val="nil"/>
            </w:tcBorders>
            <w:vAlign w:val="bottom"/>
            <w:hideMark/>
          </w:tcPr>
          <w:p w14:paraId="13B74551" w14:textId="77777777" w:rsidR="00762494" w:rsidRPr="00762494" w:rsidRDefault="00762494" w:rsidP="00762494">
            <w:pPr>
              <w:spacing w:after="20"/>
              <w:jc w:val="right"/>
              <w:rPr>
                <w:sz w:val="18"/>
                <w:szCs w:val="18"/>
              </w:rPr>
            </w:pPr>
            <w:r w:rsidRPr="00762494">
              <w:rPr>
                <w:sz w:val="20"/>
                <w:szCs w:val="20"/>
              </w:rPr>
              <w:t>16,3</w:t>
            </w:r>
          </w:p>
        </w:tc>
        <w:tc>
          <w:tcPr>
            <w:tcW w:w="665" w:type="pct"/>
            <w:tcBorders>
              <w:top w:val="nil"/>
              <w:left w:val="nil"/>
              <w:bottom w:val="nil"/>
              <w:right w:val="nil"/>
            </w:tcBorders>
            <w:vAlign w:val="bottom"/>
            <w:hideMark/>
          </w:tcPr>
          <w:p w14:paraId="78EAFCCE" w14:textId="77777777" w:rsidR="00762494" w:rsidRPr="00762494" w:rsidRDefault="00762494" w:rsidP="00762494">
            <w:pPr>
              <w:spacing w:after="20"/>
              <w:jc w:val="right"/>
              <w:rPr>
                <w:sz w:val="18"/>
                <w:szCs w:val="18"/>
              </w:rPr>
            </w:pPr>
            <w:r w:rsidRPr="00762494">
              <w:rPr>
                <w:sz w:val="20"/>
                <w:szCs w:val="20"/>
              </w:rPr>
              <w:t>4,6</w:t>
            </w:r>
          </w:p>
        </w:tc>
      </w:tr>
      <w:tr w:rsidR="00762494" w:rsidRPr="00762494" w14:paraId="4BC134CF" w14:textId="77777777" w:rsidTr="00B578B8">
        <w:trPr>
          <w:trHeight w:val="257"/>
          <w:jc w:val="center"/>
        </w:trPr>
        <w:tc>
          <w:tcPr>
            <w:tcW w:w="2002" w:type="pct"/>
            <w:tcBorders>
              <w:top w:val="nil"/>
              <w:left w:val="nil"/>
              <w:bottom w:val="nil"/>
              <w:right w:val="nil"/>
            </w:tcBorders>
            <w:vAlign w:val="center"/>
            <w:hideMark/>
          </w:tcPr>
          <w:p w14:paraId="6A9093D0" w14:textId="77777777" w:rsidR="00762494" w:rsidRPr="00762494" w:rsidRDefault="00762494" w:rsidP="00762494">
            <w:pPr>
              <w:shd w:val="clear" w:color="auto" w:fill="FFFFFF"/>
              <w:spacing w:before="20" w:after="20"/>
              <w:rPr>
                <w:bCs/>
                <w:sz w:val="20"/>
                <w:szCs w:val="20"/>
              </w:rPr>
            </w:pPr>
            <w:proofErr w:type="spellStart"/>
            <w:r w:rsidRPr="00762494">
              <w:rPr>
                <w:bCs/>
                <w:sz w:val="20"/>
                <w:szCs w:val="20"/>
              </w:rPr>
              <w:t>Финансылык</w:t>
            </w:r>
            <w:proofErr w:type="spellEnd"/>
            <w:r w:rsidRPr="00762494">
              <w:rPr>
                <w:bCs/>
                <w:sz w:val="20"/>
                <w:szCs w:val="20"/>
              </w:rPr>
              <w:t xml:space="preserve"> лизинг</w:t>
            </w:r>
          </w:p>
        </w:tc>
        <w:tc>
          <w:tcPr>
            <w:tcW w:w="762" w:type="pct"/>
            <w:tcBorders>
              <w:top w:val="nil"/>
              <w:left w:val="nil"/>
              <w:bottom w:val="nil"/>
              <w:right w:val="nil"/>
            </w:tcBorders>
            <w:vAlign w:val="bottom"/>
            <w:hideMark/>
          </w:tcPr>
          <w:p w14:paraId="4783838E" w14:textId="77777777" w:rsidR="00762494" w:rsidRPr="00762494" w:rsidRDefault="00762494" w:rsidP="00762494">
            <w:pPr>
              <w:spacing w:after="20"/>
              <w:ind w:right="-1"/>
              <w:jc w:val="right"/>
              <w:rPr>
                <w:sz w:val="18"/>
                <w:szCs w:val="18"/>
              </w:rPr>
            </w:pPr>
            <w:r w:rsidRPr="00762494">
              <w:rPr>
                <w:sz w:val="20"/>
                <w:szCs w:val="20"/>
              </w:rPr>
              <w:t>-</w:t>
            </w:r>
          </w:p>
        </w:tc>
        <w:tc>
          <w:tcPr>
            <w:tcW w:w="907" w:type="pct"/>
            <w:tcBorders>
              <w:top w:val="nil"/>
              <w:left w:val="nil"/>
              <w:bottom w:val="nil"/>
              <w:right w:val="nil"/>
            </w:tcBorders>
            <w:vAlign w:val="bottom"/>
            <w:hideMark/>
          </w:tcPr>
          <w:p w14:paraId="1B5AB521" w14:textId="77777777" w:rsidR="00762494" w:rsidRPr="00762494" w:rsidRDefault="00762494" w:rsidP="00762494">
            <w:pPr>
              <w:spacing w:after="20"/>
              <w:ind w:right="-1"/>
              <w:jc w:val="right"/>
              <w:rPr>
                <w:sz w:val="18"/>
                <w:szCs w:val="18"/>
              </w:rPr>
            </w:pPr>
            <w:r w:rsidRPr="00762494">
              <w:rPr>
                <w:sz w:val="20"/>
                <w:szCs w:val="20"/>
              </w:rPr>
              <w:t>-</w:t>
            </w:r>
          </w:p>
        </w:tc>
        <w:tc>
          <w:tcPr>
            <w:tcW w:w="664" w:type="pct"/>
            <w:tcBorders>
              <w:top w:val="nil"/>
              <w:left w:val="nil"/>
              <w:bottom w:val="nil"/>
              <w:right w:val="nil"/>
            </w:tcBorders>
            <w:vAlign w:val="bottom"/>
            <w:hideMark/>
          </w:tcPr>
          <w:p w14:paraId="01E384F7" w14:textId="77777777" w:rsidR="00762494" w:rsidRPr="00762494" w:rsidRDefault="00762494" w:rsidP="00762494">
            <w:pPr>
              <w:spacing w:after="20"/>
              <w:jc w:val="right"/>
              <w:rPr>
                <w:sz w:val="18"/>
                <w:szCs w:val="18"/>
              </w:rPr>
            </w:pPr>
            <w:r w:rsidRPr="00762494">
              <w:rPr>
                <w:sz w:val="20"/>
                <w:szCs w:val="20"/>
              </w:rPr>
              <w:t>-</w:t>
            </w:r>
          </w:p>
        </w:tc>
        <w:tc>
          <w:tcPr>
            <w:tcW w:w="665" w:type="pct"/>
            <w:tcBorders>
              <w:top w:val="nil"/>
              <w:left w:val="nil"/>
              <w:bottom w:val="nil"/>
              <w:right w:val="nil"/>
            </w:tcBorders>
            <w:vAlign w:val="bottom"/>
            <w:hideMark/>
          </w:tcPr>
          <w:p w14:paraId="1070A045" w14:textId="77777777" w:rsidR="00762494" w:rsidRPr="00762494" w:rsidRDefault="00762494" w:rsidP="00762494">
            <w:pPr>
              <w:spacing w:after="20"/>
              <w:jc w:val="right"/>
              <w:rPr>
                <w:sz w:val="18"/>
                <w:szCs w:val="18"/>
              </w:rPr>
            </w:pPr>
            <w:r w:rsidRPr="00762494">
              <w:rPr>
                <w:sz w:val="20"/>
                <w:szCs w:val="20"/>
              </w:rPr>
              <w:t>-</w:t>
            </w:r>
          </w:p>
        </w:tc>
      </w:tr>
      <w:tr w:rsidR="00762494" w:rsidRPr="00762494" w14:paraId="13353143" w14:textId="77777777" w:rsidTr="00B578B8">
        <w:trPr>
          <w:trHeight w:val="265"/>
          <w:jc w:val="center"/>
        </w:trPr>
        <w:tc>
          <w:tcPr>
            <w:tcW w:w="2002" w:type="pct"/>
            <w:tcBorders>
              <w:top w:val="nil"/>
              <w:left w:val="nil"/>
              <w:bottom w:val="nil"/>
              <w:right w:val="nil"/>
            </w:tcBorders>
            <w:vAlign w:val="center"/>
            <w:hideMark/>
          </w:tcPr>
          <w:p w14:paraId="4E13CD74" w14:textId="77777777" w:rsidR="00762494" w:rsidRPr="00762494" w:rsidRDefault="00762494" w:rsidP="00762494">
            <w:pPr>
              <w:shd w:val="clear" w:color="auto" w:fill="FFFFFF"/>
              <w:spacing w:before="20" w:after="20"/>
              <w:rPr>
                <w:bCs/>
                <w:sz w:val="20"/>
                <w:szCs w:val="20"/>
              </w:rPr>
            </w:pPr>
            <w:r w:rsidRPr="00762494">
              <w:rPr>
                <w:bCs/>
                <w:sz w:val="20"/>
                <w:szCs w:val="20"/>
              </w:rPr>
              <w:t xml:space="preserve">Кайра </w:t>
            </w:r>
            <w:proofErr w:type="spellStart"/>
            <w:r w:rsidRPr="00762494">
              <w:rPr>
                <w:bCs/>
                <w:sz w:val="20"/>
                <w:szCs w:val="20"/>
              </w:rPr>
              <w:t>инвестицияланган</w:t>
            </w:r>
            <w:proofErr w:type="spellEnd"/>
            <w:r w:rsidRPr="00762494">
              <w:rPr>
                <w:bCs/>
                <w:sz w:val="20"/>
                <w:szCs w:val="20"/>
              </w:rPr>
              <w:t xml:space="preserve"> </w:t>
            </w:r>
            <w:proofErr w:type="spellStart"/>
            <w:r w:rsidRPr="00762494">
              <w:rPr>
                <w:bCs/>
                <w:sz w:val="20"/>
                <w:szCs w:val="20"/>
              </w:rPr>
              <w:t>пайда</w:t>
            </w:r>
            <w:proofErr w:type="spellEnd"/>
          </w:p>
        </w:tc>
        <w:tc>
          <w:tcPr>
            <w:tcW w:w="762" w:type="pct"/>
            <w:tcBorders>
              <w:top w:val="nil"/>
              <w:left w:val="nil"/>
              <w:bottom w:val="nil"/>
              <w:right w:val="nil"/>
            </w:tcBorders>
            <w:vAlign w:val="bottom"/>
            <w:hideMark/>
          </w:tcPr>
          <w:p w14:paraId="68BDB654" w14:textId="77777777" w:rsidR="00762494" w:rsidRPr="00762494" w:rsidRDefault="00762494" w:rsidP="00762494">
            <w:pPr>
              <w:spacing w:after="20"/>
              <w:ind w:right="-1"/>
              <w:jc w:val="right"/>
              <w:rPr>
                <w:sz w:val="18"/>
                <w:szCs w:val="18"/>
              </w:rPr>
            </w:pPr>
            <w:r w:rsidRPr="00762494">
              <w:rPr>
                <w:sz w:val="20"/>
                <w:szCs w:val="20"/>
              </w:rPr>
              <w:t>124,7</w:t>
            </w:r>
          </w:p>
        </w:tc>
        <w:tc>
          <w:tcPr>
            <w:tcW w:w="907" w:type="pct"/>
            <w:tcBorders>
              <w:top w:val="nil"/>
              <w:left w:val="nil"/>
              <w:bottom w:val="nil"/>
              <w:right w:val="nil"/>
            </w:tcBorders>
            <w:vAlign w:val="bottom"/>
            <w:hideMark/>
          </w:tcPr>
          <w:p w14:paraId="51089087" w14:textId="77777777" w:rsidR="00762494" w:rsidRPr="00762494" w:rsidRDefault="00762494" w:rsidP="00762494">
            <w:pPr>
              <w:spacing w:after="20"/>
              <w:ind w:right="-1"/>
              <w:jc w:val="right"/>
              <w:rPr>
                <w:sz w:val="18"/>
                <w:szCs w:val="18"/>
              </w:rPr>
            </w:pPr>
            <w:r w:rsidRPr="00762494">
              <w:rPr>
                <w:sz w:val="20"/>
                <w:szCs w:val="20"/>
              </w:rPr>
              <w:t>87,6</w:t>
            </w:r>
          </w:p>
        </w:tc>
        <w:tc>
          <w:tcPr>
            <w:tcW w:w="664" w:type="pct"/>
            <w:tcBorders>
              <w:top w:val="nil"/>
              <w:left w:val="nil"/>
              <w:bottom w:val="nil"/>
              <w:right w:val="nil"/>
            </w:tcBorders>
            <w:vAlign w:val="bottom"/>
            <w:hideMark/>
          </w:tcPr>
          <w:p w14:paraId="509D66FB" w14:textId="77777777" w:rsidR="00762494" w:rsidRPr="00762494" w:rsidRDefault="00762494" w:rsidP="00762494">
            <w:pPr>
              <w:spacing w:after="20"/>
              <w:jc w:val="right"/>
              <w:rPr>
                <w:sz w:val="18"/>
                <w:szCs w:val="18"/>
              </w:rPr>
            </w:pPr>
            <w:r w:rsidRPr="00762494">
              <w:rPr>
                <w:sz w:val="20"/>
                <w:szCs w:val="20"/>
              </w:rPr>
              <w:t>49,8</w:t>
            </w:r>
          </w:p>
        </w:tc>
        <w:tc>
          <w:tcPr>
            <w:tcW w:w="665" w:type="pct"/>
            <w:tcBorders>
              <w:top w:val="nil"/>
              <w:left w:val="nil"/>
              <w:bottom w:val="nil"/>
              <w:right w:val="nil"/>
            </w:tcBorders>
            <w:vAlign w:val="bottom"/>
            <w:hideMark/>
          </w:tcPr>
          <w:p w14:paraId="41848027" w14:textId="77777777" w:rsidR="00762494" w:rsidRPr="00762494" w:rsidRDefault="00762494" w:rsidP="00762494">
            <w:pPr>
              <w:spacing w:after="20"/>
              <w:jc w:val="right"/>
              <w:rPr>
                <w:sz w:val="18"/>
                <w:szCs w:val="18"/>
              </w:rPr>
            </w:pPr>
            <w:r w:rsidRPr="00762494">
              <w:rPr>
                <w:sz w:val="20"/>
                <w:szCs w:val="20"/>
              </w:rPr>
              <w:t>40,3</w:t>
            </w:r>
          </w:p>
        </w:tc>
      </w:tr>
      <w:tr w:rsidR="00762494" w:rsidRPr="00762494" w14:paraId="0C3318D8" w14:textId="77777777" w:rsidTr="00B578B8">
        <w:trPr>
          <w:trHeight w:val="257"/>
          <w:jc w:val="center"/>
        </w:trPr>
        <w:tc>
          <w:tcPr>
            <w:tcW w:w="2002" w:type="pct"/>
            <w:tcBorders>
              <w:top w:val="nil"/>
              <w:left w:val="nil"/>
              <w:bottom w:val="nil"/>
              <w:right w:val="nil"/>
            </w:tcBorders>
            <w:vAlign w:val="center"/>
            <w:hideMark/>
          </w:tcPr>
          <w:p w14:paraId="7AAF89B0" w14:textId="77777777" w:rsidR="00762494" w:rsidRPr="00762494" w:rsidRDefault="00762494" w:rsidP="00762494">
            <w:pPr>
              <w:shd w:val="clear" w:color="auto" w:fill="FFFFFF"/>
              <w:spacing w:before="20" w:after="20"/>
              <w:rPr>
                <w:bCs/>
                <w:sz w:val="20"/>
                <w:szCs w:val="20"/>
              </w:rPr>
            </w:pPr>
            <w:r w:rsidRPr="00762494">
              <w:rPr>
                <w:bCs/>
                <w:sz w:val="20"/>
                <w:szCs w:val="20"/>
              </w:rPr>
              <w:t xml:space="preserve">Башка </w:t>
            </w:r>
            <w:proofErr w:type="spellStart"/>
            <w:r w:rsidRPr="00762494">
              <w:rPr>
                <w:bCs/>
                <w:sz w:val="20"/>
                <w:szCs w:val="20"/>
              </w:rPr>
              <w:t>инвестициялар</w:t>
            </w:r>
            <w:proofErr w:type="spellEnd"/>
          </w:p>
        </w:tc>
        <w:tc>
          <w:tcPr>
            <w:tcW w:w="762" w:type="pct"/>
            <w:tcBorders>
              <w:top w:val="nil"/>
              <w:left w:val="nil"/>
              <w:bottom w:val="nil"/>
              <w:right w:val="nil"/>
            </w:tcBorders>
            <w:vAlign w:val="bottom"/>
            <w:hideMark/>
          </w:tcPr>
          <w:p w14:paraId="3B42278A" w14:textId="77777777" w:rsidR="00762494" w:rsidRPr="00762494" w:rsidRDefault="00762494" w:rsidP="00762494">
            <w:pPr>
              <w:spacing w:after="20"/>
              <w:ind w:right="-1"/>
              <w:jc w:val="right"/>
              <w:rPr>
                <w:sz w:val="18"/>
                <w:szCs w:val="18"/>
              </w:rPr>
            </w:pPr>
            <w:r w:rsidRPr="00762494">
              <w:rPr>
                <w:sz w:val="20"/>
                <w:szCs w:val="20"/>
              </w:rPr>
              <w:t>84,8</w:t>
            </w:r>
          </w:p>
        </w:tc>
        <w:tc>
          <w:tcPr>
            <w:tcW w:w="907" w:type="pct"/>
            <w:tcBorders>
              <w:top w:val="nil"/>
              <w:left w:val="nil"/>
              <w:bottom w:val="nil"/>
              <w:right w:val="nil"/>
            </w:tcBorders>
            <w:vAlign w:val="bottom"/>
            <w:hideMark/>
          </w:tcPr>
          <w:p w14:paraId="73F3A3AF" w14:textId="77777777" w:rsidR="00762494" w:rsidRPr="00762494" w:rsidRDefault="00762494" w:rsidP="00762494">
            <w:pPr>
              <w:spacing w:after="20"/>
              <w:ind w:right="-1"/>
              <w:jc w:val="right"/>
              <w:rPr>
                <w:sz w:val="18"/>
                <w:szCs w:val="18"/>
              </w:rPr>
            </w:pPr>
            <w:r w:rsidRPr="00762494">
              <w:rPr>
                <w:sz w:val="20"/>
                <w:szCs w:val="20"/>
              </w:rPr>
              <w:t>119,9</w:t>
            </w:r>
          </w:p>
        </w:tc>
        <w:tc>
          <w:tcPr>
            <w:tcW w:w="664" w:type="pct"/>
            <w:tcBorders>
              <w:top w:val="nil"/>
              <w:left w:val="nil"/>
              <w:bottom w:val="nil"/>
              <w:right w:val="nil"/>
            </w:tcBorders>
            <w:vAlign w:val="bottom"/>
            <w:hideMark/>
          </w:tcPr>
          <w:p w14:paraId="64DB6682" w14:textId="77777777" w:rsidR="00762494" w:rsidRPr="00762494" w:rsidRDefault="00762494" w:rsidP="00762494">
            <w:pPr>
              <w:spacing w:after="20"/>
              <w:jc w:val="right"/>
              <w:rPr>
                <w:sz w:val="18"/>
                <w:szCs w:val="18"/>
              </w:rPr>
            </w:pPr>
            <w:r w:rsidRPr="00762494">
              <w:rPr>
                <w:sz w:val="20"/>
                <w:szCs w:val="20"/>
              </w:rPr>
              <w:t>33,9</w:t>
            </w:r>
          </w:p>
        </w:tc>
        <w:tc>
          <w:tcPr>
            <w:tcW w:w="665" w:type="pct"/>
            <w:tcBorders>
              <w:top w:val="nil"/>
              <w:left w:val="nil"/>
              <w:bottom w:val="nil"/>
              <w:right w:val="nil"/>
            </w:tcBorders>
            <w:vAlign w:val="bottom"/>
            <w:hideMark/>
          </w:tcPr>
          <w:p w14:paraId="4FF885D5" w14:textId="77777777" w:rsidR="00762494" w:rsidRPr="00762494" w:rsidRDefault="00762494" w:rsidP="00762494">
            <w:pPr>
              <w:spacing w:after="20"/>
              <w:jc w:val="right"/>
              <w:rPr>
                <w:sz w:val="18"/>
                <w:szCs w:val="18"/>
              </w:rPr>
            </w:pPr>
            <w:r w:rsidRPr="00762494">
              <w:rPr>
                <w:sz w:val="20"/>
                <w:szCs w:val="20"/>
              </w:rPr>
              <w:t>55,1</w:t>
            </w:r>
          </w:p>
        </w:tc>
      </w:tr>
      <w:tr w:rsidR="00762494" w:rsidRPr="00762494" w14:paraId="5DCBF91E" w14:textId="77777777" w:rsidTr="00B578B8">
        <w:trPr>
          <w:trHeight w:val="257"/>
          <w:jc w:val="center"/>
        </w:trPr>
        <w:tc>
          <w:tcPr>
            <w:tcW w:w="2002" w:type="pct"/>
            <w:tcBorders>
              <w:top w:val="nil"/>
              <w:left w:val="nil"/>
              <w:bottom w:val="nil"/>
              <w:right w:val="nil"/>
            </w:tcBorders>
            <w:vAlign w:val="center"/>
            <w:hideMark/>
          </w:tcPr>
          <w:p w14:paraId="1F4CCF7E" w14:textId="77777777" w:rsidR="00762494" w:rsidRPr="00762494" w:rsidRDefault="00762494" w:rsidP="00762494">
            <w:pPr>
              <w:shd w:val="clear" w:color="auto" w:fill="FFFFFF"/>
              <w:spacing w:before="20" w:after="20"/>
              <w:rPr>
                <w:bCs/>
                <w:sz w:val="20"/>
                <w:szCs w:val="20"/>
              </w:rPr>
            </w:pPr>
            <w:proofErr w:type="spellStart"/>
            <w:r w:rsidRPr="00762494">
              <w:rPr>
                <w:bCs/>
                <w:sz w:val="20"/>
                <w:szCs w:val="20"/>
              </w:rPr>
              <w:t>анын</w:t>
            </w:r>
            <w:proofErr w:type="spellEnd"/>
            <w:r w:rsidRPr="00762494">
              <w:rPr>
                <w:bCs/>
                <w:sz w:val="20"/>
                <w:szCs w:val="20"/>
              </w:rPr>
              <w:t xml:space="preserve"> </w:t>
            </w:r>
            <w:proofErr w:type="spellStart"/>
            <w:r w:rsidRPr="00762494">
              <w:rPr>
                <w:bCs/>
                <w:sz w:val="20"/>
                <w:szCs w:val="20"/>
              </w:rPr>
              <w:t>ичинде</w:t>
            </w:r>
            <w:proofErr w:type="spellEnd"/>
            <w:r w:rsidRPr="00762494">
              <w:rPr>
                <w:bCs/>
                <w:sz w:val="20"/>
                <w:szCs w:val="20"/>
              </w:rPr>
              <w:t>:</w:t>
            </w:r>
          </w:p>
        </w:tc>
        <w:tc>
          <w:tcPr>
            <w:tcW w:w="762" w:type="pct"/>
            <w:tcBorders>
              <w:top w:val="nil"/>
              <w:left w:val="nil"/>
              <w:bottom w:val="nil"/>
              <w:right w:val="nil"/>
            </w:tcBorders>
            <w:vAlign w:val="bottom"/>
          </w:tcPr>
          <w:p w14:paraId="60C0D104" w14:textId="77777777" w:rsidR="00762494" w:rsidRPr="00762494" w:rsidRDefault="00762494" w:rsidP="00762494">
            <w:pPr>
              <w:spacing w:after="20"/>
              <w:ind w:right="-1"/>
              <w:jc w:val="right"/>
              <w:rPr>
                <w:sz w:val="18"/>
                <w:szCs w:val="18"/>
              </w:rPr>
            </w:pPr>
          </w:p>
        </w:tc>
        <w:tc>
          <w:tcPr>
            <w:tcW w:w="907" w:type="pct"/>
            <w:tcBorders>
              <w:top w:val="nil"/>
              <w:left w:val="nil"/>
              <w:bottom w:val="nil"/>
              <w:right w:val="nil"/>
            </w:tcBorders>
            <w:vAlign w:val="bottom"/>
          </w:tcPr>
          <w:p w14:paraId="601F61CA" w14:textId="77777777" w:rsidR="00762494" w:rsidRPr="00762494" w:rsidRDefault="00762494" w:rsidP="00762494">
            <w:pPr>
              <w:spacing w:after="20"/>
              <w:ind w:right="-1"/>
              <w:jc w:val="right"/>
              <w:rPr>
                <w:sz w:val="18"/>
                <w:szCs w:val="18"/>
              </w:rPr>
            </w:pPr>
          </w:p>
        </w:tc>
        <w:tc>
          <w:tcPr>
            <w:tcW w:w="664" w:type="pct"/>
            <w:tcBorders>
              <w:top w:val="nil"/>
              <w:left w:val="nil"/>
              <w:bottom w:val="nil"/>
              <w:right w:val="nil"/>
            </w:tcBorders>
            <w:vAlign w:val="bottom"/>
          </w:tcPr>
          <w:p w14:paraId="2EF76C55" w14:textId="77777777" w:rsidR="00762494" w:rsidRPr="00762494" w:rsidRDefault="00762494" w:rsidP="00762494">
            <w:pPr>
              <w:spacing w:after="20"/>
              <w:jc w:val="right"/>
              <w:rPr>
                <w:sz w:val="18"/>
                <w:szCs w:val="18"/>
              </w:rPr>
            </w:pPr>
          </w:p>
        </w:tc>
        <w:tc>
          <w:tcPr>
            <w:tcW w:w="665" w:type="pct"/>
            <w:tcBorders>
              <w:top w:val="nil"/>
              <w:left w:val="nil"/>
              <w:bottom w:val="nil"/>
              <w:right w:val="nil"/>
            </w:tcBorders>
            <w:vAlign w:val="bottom"/>
          </w:tcPr>
          <w:p w14:paraId="6503CC92" w14:textId="77777777" w:rsidR="00762494" w:rsidRPr="00762494" w:rsidRDefault="00762494" w:rsidP="00762494">
            <w:pPr>
              <w:spacing w:after="20"/>
              <w:jc w:val="right"/>
              <w:rPr>
                <w:sz w:val="18"/>
                <w:szCs w:val="18"/>
              </w:rPr>
            </w:pPr>
          </w:p>
        </w:tc>
      </w:tr>
      <w:tr w:rsidR="00762494" w:rsidRPr="00762494" w14:paraId="20E03B07" w14:textId="77777777" w:rsidTr="00B578B8">
        <w:trPr>
          <w:trHeight w:val="407"/>
          <w:jc w:val="center"/>
        </w:trPr>
        <w:tc>
          <w:tcPr>
            <w:tcW w:w="2002" w:type="pct"/>
            <w:tcBorders>
              <w:top w:val="nil"/>
              <w:left w:val="nil"/>
              <w:bottom w:val="nil"/>
              <w:right w:val="nil"/>
            </w:tcBorders>
            <w:vAlign w:val="center"/>
            <w:hideMark/>
          </w:tcPr>
          <w:p w14:paraId="7520EC4E" w14:textId="77777777" w:rsidR="00762494" w:rsidRPr="00762494" w:rsidRDefault="00762494" w:rsidP="00762494">
            <w:pPr>
              <w:shd w:val="clear" w:color="auto" w:fill="FFFFFF"/>
              <w:spacing w:before="20" w:after="20"/>
              <w:rPr>
                <w:bCs/>
                <w:sz w:val="20"/>
                <w:szCs w:val="20"/>
              </w:rPr>
            </w:pPr>
            <w:r w:rsidRPr="00762494">
              <w:rPr>
                <w:bCs/>
                <w:sz w:val="20"/>
                <w:szCs w:val="20"/>
              </w:rPr>
              <w:t xml:space="preserve">резидент </w:t>
            </w:r>
            <w:proofErr w:type="spellStart"/>
            <w:r w:rsidRPr="00762494">
              <w:rPr>
                <w:bCs/>
                <w:sz w:val="20"/>
                <w:szCs w:val="20"/>
              </w:rPr>
              <w:t>эместерден</w:t>
            </w:r>
            <w:proofErr w:type="spellEnd"/>
            <w:r w:rsidRPr="00762494">
              <w:rPr>
                <w:bCs/>
                <w:sz w:val="20"/>
                <w:szCs w:val="20"/>
              </w:rPr>
              <w:t xml:space="preserve"> </w:t>
            </w:r>
            <w:proofErr w:type="spellStart"/>
            <w:r w:rsidRPr="00762494">
              <w:rPr>
                <w:bCs/>
                <w:sz w:val="20"/>
                <w:szCs w:val="20"/>
              </w:rPr>
              <w:t>алынган</w:t>
            </w:r>
            <w:proofErr w:type="spellEnd"/>
            <w:r w:rsidRPr="00762494">
              <w:rPr>
                <w:bCs/>
                <w:sz w:val="20"/>
                <w:szCs w:val="20"/>
              </w:rPr>
              <w:t xml:space="preserve"> </w:t>
            </w:r>
            <w:proofErr w:type="spellStart"/>
            <w:r w:rsidRPr="00762494">
              <w:rPr>
                <w:bCs/>
                <w:sz w:val="20"/>
                <w:szCs w:val="20"/>
              </w:rPr>
              <w:t>кредиттер</w:t>
            </w:r>
            <w:proofErr w:type="spellEnd"/>
          </w:p>
        </w:tc>
        <w:tc>
          <w:tcPr>
            <w:tcW w:w="762" w:type="pct"/>
            <w:tcBorders>
              <w:top w:val="nil"/>
              <w:left w:val="nil"/>
              <w:bottom w:val="nil"/>
              <w:right w:val="nil"/>
            </w:tcBorders>
            <w:vAlign w:val="bottom"/>
            <w:hideMark/>
          </w:tcPr>
          <w:p w14:paraId="0B166892" w14:textId="77777777" w:rsidR="00762494" w:rsidRPr="00762494" w:rsidRDefault="00762494" w:rsidP="00762494">
            <w:pPr>
              <w:spacing w:after="20"/>
              <w:ind w:right="-1"/>
              <w:jc w:val="right"/>
              <w:rPr>
                <w:sz w:val="18"/>
                <w:szCs w:val="18"/>
              </w:rPr>
            </w:pPr>
            <w:r w:rsidRPr="00762494">
              <w:rPr>
                <w:sz w:val="20"/>
                <w:szCs w:val="20"/>
              </w:rPr>
              <w:t>75,3</w:t>
            </w:r>
          </w:p>
        </w:tc>
        <w:tc>
          <w:tcPr>
            <w:tcW w:w="907" w:type="pct"/>
            <w:tcBorders>
              <w:top w:val="nil"/>
              <w:left w:val="nil"/>
              <w:bottom w:val="nil"/>
              <w:right w:val="nil"/>
            </w:tcBorders>
            <w:vAlign w:val="bottom"/>
            <w:hideMark/>
          </w:tcPr>
          <w:p w14:paraId="75B662CE" w14:textId="77777777" w:rsidR="00762494" w:rsidRPr="00762494" w:rsidRDefault="00762494" w:rsidP="00762494">
            <w:pPr>
              <w:spacing w:after="20"/>
              <w:ind w:right="-1"/>
              <w:jc w:val="right"/>
              <w:rPr>
                <w:sz w:val="18"/>
                <w:szCs w:val="18"/>
              </w:rPr>
            </w:pPr>
            <w:r w:rsidRPr="00762494">
              <w:rPr>
                <w:sz w:val="20"/>
                <w:szCs w:val="20"/>
              </w:rPr>
              <w:t>100,6</w:t>
            </w:r>
          </w:p>
        </w:tc>
        <w:tc>
          <w:tcPr>
            <w:tcW w:w="664" w:type="pct"/>
            <w:tcBorders>
              <w:top w:val="nil"/>
              <w:left w:val="nil"/>
              <w:bottom w:val="nil"/>
              <w:right w:val="nil"/>
            </w:tcBorders>
            <w:vAlign w:val="bottom"/>
            <w:hideMark/>
          </w:tcPr>
          <w:p w14:paraId="70F97AC2" w14:textId="77777777" w:rsidR="00762494" w:rsidRPr="00762494" w:rsidRDefault="00762494" w:rsidP="00762494">
            <w:pPr>
              <w:spacing w:after="20"/>
              <w:jc w:val="right"/>
              <w:rPr>
                <w:sz w:val="18"/>
                <w:szCs w:val="18"/>
              </w:rPr>
            </w:pPr>
            <w:r w:rsidRPr="00762494">
              <w:rPr>
                <w:sz w:val="20"/>
                <w:szCs w:val="20"/>
              </w:rPr>
              <w:t>30,1</w:t>
            </w:r>
          </w:p>
        </w:tc>
        <w:tc>
          <w:tcPr>
            <w:tcW w:w="665" w:type="pct"/>
            <w:tcBorders>
              <w:top w:val="nil"/>
              <w:left w:val="nil"/>
              <w:bottom w:val="nil"/>
              <w:right w:val="nil"/>
            </w:tcBorders>
            <w:vAlign w:val="bottom"/>
            <w:hideMark/>
          </w:tcPr>
          <w:p w14:paraId="2DE7637B" w14:textId="77777777" w:rsidR="00762494" w:rsidRPr="00762494" w:rsidRDefault="00762494" w:rsidP="00762494">
            <w:pPr>
              <w:spacing w:after="20"/>
              <w:jc w:val="right"/>
              <w:rPr>
                <w:sz w:val="18"/>
                <w:szCs w:val="18"/>
              </w:rPr>
            </w:pPr>
            <w:r w:rsidRPr="00762494">
              <w:rPr>
                <w:sz w:val="20"/>
                <w:szCs w:val="20"/>
              </w:rPr>
              <w:t>46,2</w:t>
            </w:r>
          </w:p>
        </w:tc>
      </w:tr>
      <w:tr w:rsidR="00762494" w:rsidRPr="00762494" w14:paraId="05171311" w14:textId="77777777" w:rsidTr="00B578B8">
        <w:trPr>
          <w:trHeight w:val="257"/>
          <w:jc w:val="center"/>
        </w:trPr>
        <w:tc>
          <w:tcPr>
            <w:tcW w:w="2002" w:type="pct"/>
            <w:tcBorders>
              <w:top w:val="nil"/>
              <w:left w:val="nil"/>
              <w:bottom w:val="nil"/>
              <w:right w:val="nil"/>
            </w:tcBorders>
            <w:vAlign w:val="center"/>
            <w:hideMark/>
          </w:tcPr>
          <w:p w14:paraId="5545511C" w14:textId="77777777" w:rsidR="00762494" w:rsidRPr="00762494" w:rsidRDefault="00762494" w:rsidP="00762494">
            <w:pPr>
              <w:shd w:val="clear" w:color="auto" w:fill="FFFFFF"/>
              <w:spacing w:before="20" w:after="20"/>
              <w:rPr>
                <w:bCs/>
                <w:sz w:val="20"/>
                <w:szCs w:val="20"/>
              </w:rPr>
            </w:pPr>
            <w:proofErr w:type="spellStart"/>
            <w:r w:rsidRPr="00762494">
              <w:rPr>
                <w:bCs/>
                <w:sz w:val="20"/>
                <w:szCs w:val="20"/>
              </w:rPr>
              <w:t>соода</w:t>
            </w:r>
            <w:proofErr w:type="spellEnd"/>
            <w:r w:rsidRPr="00762494">
              <w:rPr>
                <w:bCs/>
                <w:sz w:val="20"/>
                <w:szCs w:val="20"/>
              </w:rPr>
              <w:t xml:space="preserve"> </w:t>
            </w:r>
            <w:proofErr w:type="spellStart"/>
            <w:r w:rsidRPr="00762494">
              <w:rPr>
                <w:bCs/>
                <w:sz w:val="20"/>
                <w:szCs w:val="20"/>
              </w:rPr>
              <w:t>кредиттери</w:t>
            </w:r>
            <w:proofErr w:type="spellEnd"/>
          </w:p>
        </w:tc>
        <w:tc>
          <w:tcPr>
            <w:tcW w:w="762" w:type="pct"/>
            <w:tcBorders>
              <w:top w:val="nil"/>
              <w:left w:val="nil"/>
              <w:bottom w:val="nil"/>
              <w:right w:val="nil"/>
            </w:tcBorders>
            <w:vAlign w:val="bottom"/>
            <w:hideMark/>
          </w:tcPr>
          <w:p w14:paraId="5F4589A5" w14:textId="77777777" w:rsidR="00762494" w:rsidRPr="00762494" w:rsidRDefault="00762494" w:rsidP="00762494">
            <w:pPr>
              <w:spacing w:after="20"/>
              <w:ind w:right="-1"/>
              <w:jc w:val="right"/>
              <w:rPr>
                <w:sz w:val="18"/>
                <w:szCs w:val="18"/>
              </w:rPr>
            </w:pPr>
            <w:r w:rsidRPr="00762494">
              <w:rPr>
                <w:sz w:val="20"/>
                <w:szCs w:val="20"/>
              </w:rPr>
              <w:t>9,5</w:t>
            </w:r>
          </w:p>
        </w:tc>
        <w:tc>
          <w:tcPr>
            <w:tcW w:w="907" w:type="pct"/>
            <w:tcBorders>
              <w:top w:val="nil"/>
              <w:left w:val="nil"/>
              <w:bottom w:val="nil"/>
              <w:right w:val="nil"/>
            </w:tcBorders>
            <w:vAlign w:val="bottom"/>
            <w:hideMark/>
          </w:tcPr>
          <w:p w14:paraId="09BE5D0E" w14:textId="77777777" w:rsidR="00762494" w:rsidRPr="00762494" w:rsidRDefault="00762494" w:rsidP="00762494">
            <w:pPr>
              <w:spacing w:after="20"/>
              <w:ind w:right="-1"/>
              <w:jc w:val="right"/>
              <w:rPr>
                <w:sz w:val="18"/>
                <w:szCs w:val="18"/>
              </w:rPr>
            </w:pPr>
            <w:r w:rsidRPr="00762494">
              <w:rPr>
                <w:sz w:val="20"/>
                <w:szCs w:val="20"/>
              </w:rPr>
              <w:t>19,1</w:t>
            </w:r>
          </w:p>
        </w:tc>
        <w:tc>
          <w:tcPr>
            <w:tcW w:w="664" w:type="pct"/>
            <w:tcBorders>
              <w:top w:val="nil"/>
              <w:left w:val="nil"/>
              <w:bottom w:val="nil"/>
              <w:right w:val="nil"/>
            </w:tcBorders>
            <w:vAlign w:val="bottom"/>
            <w:hideMark/>
          </w:tcPr>
          <w:p w14:paraId="67049AF4" w14:textId="77777777" w:rsidR="00762494" w:rsidRPr="00762494" w:rsidRDefault="00762494" w:rsidP="00762494">
            <w:pPr>
              <w:spacing w:after="20"/>
              <w:jc w:val="right"/>
              <w:rPr>
                <w:sz w:val="18"/>
                <w:szCs w:val="18"/>
              </w:rPr>
            </w:pPr>
            <w:r w:rsidRPr="00762494">
              <w:rPr>
                <w:sz w:val="20"/>
                <w:szCs w:val="20"/>
              </w:rPr>
              <w:t>3,8</w:t>
            </w:r>
          </w:p>
        </w:tc>
        <w:tc>
          <w:tcPr>
            <w:tcW w:w="665" w:type="pct"/>
            <w:tcBorders>
              <w:top w:val="nil"/>
              <w:left w:val="nil"/>
              <w:bottom w:val="nil"/>
              <w:right w:val="nil"/>
            </w:tcBorders>
            <w:vAlign w:val="bottom"/>
            <w:hideMark/>
          </w:tcPr>
          <w:p w14:paraId="36B97DAC" w14:textId="77777777" w:rsidR="00762494" w:rsidRPr="00762494" w:rsidRDefault="00762494" w:rsidP="00762494">
            <w:pPr>
              <w:spacing w:after="20"/>
              <w:jc w:val="right"/>
              <w:rPr>
                <w:sz w:val="18"/>
                <w:szCs w:val="18"/>
              </w:rPr>
            </w:pPr>
            <w:r w:rsidRPr="00762494">
              <w:rPr>
                <w:sz w:val="20"/>
                <w:szCs w:val="20"/>
              </w:rPr>
              <w:t>8,8</w:t>
            </w:r>
          </w:p>
        </w:tc>
      </w:tr>
      <w:tr w:rsidR="00762494" w:rsidRPr="00762494" w14:paraId="5F4EF56E" w14:textId="77777777" w:rsidTr="00B578B8">
        <w:trPr>
          <w:trHeight w:val="303"/>
          <w:jc w:val="center"/>
        </w:trPr>
        <w:tc>
          <w:tcPr>
            <w:tcW w:w="2002" w:type="pct"/>
            <w:tcBorders>
              <w:top w:val="nil"/>
              <w:left w:val="nil"/>
              <w:bottom w:val="nil"/>
              <w:right w:val="nil"/>
            </w:tcBorders>
            <w:vAlign w:val="center"/>
            <w:hideMark/>
          </w:tcPr>
          <w:p w14:paraId="61433603" w14:textId="77777777" w:rsidR="00762494" w:rsidRPr="00762494" w:rsidRDefault="00762494" w:rsidP="00762494">
            <w:pPr>
              <w:shd w:val="clear" w:color="auto" w:fill="FFFFFF"/>
              <w:spacing w:before="20" w:after="20"/>
              <w:rPr>
                <w:bCs/>
                <w:sz w:val="20"/>
                <w:szCs w:val="20"/>
              </w:rPr>
            </w:pPr>
            <w:r w:rsidRPr="00762494">
              <w:rPr>
                <w:bCs/>
                <w:sz w:val="20"/>
                <w:szCs w:val="20"/>
              </w:rPr>
              <w:t xml:space="preserve">башка </w:t>
            </w:r>
            <w:proofErr w:type="spellStart"/>
            <w:r w:rsidRPr="00762494">
              <w:rPr>
                <w:bCs/>
                <w:sz w:val="20"/>
                <w:szCs w:val="20"/>
              </w:rPr>
              <w:t>кредитордук</w:t>
            </w:r>
            <w:proofErr w:type="spellEnd"/>
            <w:r w:rsidRPr="00762494">
              <w:rPr>
                <w:bCs/>
                <w:sz w:val="20"/>
                <w:szCs w:val="20"/>
              </w:rPr>
              <w:t xml:space="preserve"> </w:t>
            </w:r>
            <w:proofErr w:type="spellStart"/>
            <w:r w:rsidRPr="00762494">
              <w:rPr>
                <w:bCs/>
                <w:sz w:val="20"/>
                <w:szCs w:val="20"/>
              </w:rPr>
              <w:t>карыз</w:t>
            </w:r>
            <w:proofErr w:type="spellEnd"/>
          </w:p>
        </w:tc>
        <w:tc>
          <w:tcPr>
            <w:tcW w:w="762" w:type="pct"/>
            <w:tcBorders>
              <w:top w:val="nil"/>
              <w:left w:val="nil"/>
              <w:bottom w:val="nil"/>
              <w:right w:val="nil"/>
            </w:tcBorders>
            <w:vAlign w:val="bottom"/>
            <w:hideMark/>
          </w:tcPr>
          <w:p w14:paraId="6A7BEBD3" w14:textId="77777777" w:rsidR="00762494" w:rsidRPr="00762494" w:rsidRDefault="00762494" w:rsidP="00762494">
            <w:pPr>
              <w:spacing w:after="20"/>
              <w:ind w:right="-1"/>
              <w:jc w:val="right"/>
              <w:rPr>
                <w:sz w:val="18"/>
                <w:szCs w:val="18"/>
              </w:rPr>
            </w:pPr>
            <w:r w:rsidRPr="00762494">
              <w:rPr>
                <w:sz w:val="20"/>
                <w:szCs w:val="20"/>
              </w:rPr>
              <w:t>-</w:t>
            </w:r>
          </w:p>
        </w:tc>
        <w:tc>
          <w:tcPr>
            <w:tcW w:w="907" w:type="pct"/>
            <w:tcBorders>
              <w:top w:val="nil"/>
              <w:left w:val="nil"/>
              <w:bottom w:val="nil"/>
              <w:right w:val="nil"/>
            </w:tcBorders>
            <w:vAlign w:val="bottom"/>
            <w:hideMark/>
          </w:tcPr>
          <w:p w14:paraId="2F12FC95" w14:textId="77777777" w:rsidR="00762494" w:rsidRPr="00762494" w:rsidRDefault="00762494" w:rsidP="00762494">
            <w:pPr>
              <w:spacing w:after="20"/>
              <w:ind w:right="-1"/>
              <w:jc w:val="right"/>
              <w:rPr>
                <w:sz w:val="18"/>
                <w:szCs w:val="18"/>
                <w:lang w:val="ky-KG"/>
              </w:rPr>
            </w:pPr>
            <w:r w:rsidRPr="00762494">
              <w:rPr>
                <w:sz w:val="20"/>
                <w:szCs w:val="20"/>
              </w:rPr>
              <w:t>0,2</w:t>
            </w:r>
          </w:p>
        </w:tc>
        <w:tc>
          <w:tcPr>
            <w:tcW w:w="664" w:type="pct"/>
            <w:tcBorders>
              <w:top w:val="nil"/>
              <w:left w:val="nil"/>
              <w:bottom w:val="nil"/>
              <w:right w:val="nil"/>
            </w:tcBorders>
            <w:vAlign w:val="bottom"/>
            <w:hideMark/>
          </w:tcPr>
          <w:p w14:paraId="0670AE6F" w14:textId="77777777" w:rsidR="00762494" w:rsidRPr="00762494" w:rsidRDefault="00762494" w:rsidP="00762494">
            <w:pPr>
              <w:spacing w:after="20"/>
              <w:jc w:val="right"/>
              <w:rPr>
                <w:sz w:val="18"/>
                <w:szCs w:val="18"/>
              </w:rPr>
            </w:pPr>
            <w:r w:rsidRPr="00762494">
              <w:rPr>
                <w:sz w:val="20"/>
                <w:szCs w:val="20"/>
              </w:rPr>
              <w:t>-</w:t>
            </w:r>
          </w:p>
        </w:tc>
        <w:tc>
          <w:tcPr>
            <w:tcW w:w="665" w:type="pct"/>
            <w:tcBorders>
              <w:top w:val="nil"/>
              <w:left w:val="nil"/>
              <w:bottom w:val="nil"/>
              <w:right w:val="nil"/>
            </w:tcBorders>
            <w:vAlign w:val="bottom"/>
            <w:hideMark/>
          </w:tcPr>
          <w:p w14:paraId="2BE084AF" w14:textId="77777777" w:rsidR="00762494" w:rsidRPr="00762494" w:rsidRDefault="00762494" w:rsidP="00762494">
            <w:pPr>
              <w:spacing w:after="20"/>
              <w:jc w:val="right"/>
              <w:rPr>
                <w:sz w:val="18"/>
                <w:szCs w:val="18"/>
                <w:lang w:val="ky-KG"/>
              </w:rPr>
            </w:pPr>
            <w:r w:rsidRPr="00762494">
              <w:rPr>
                <w:sz w:val="20"/>
                <w:szCs w:val="20"/>
              </w:rPr>
              <w:t>0,1</w:t>
            </w:r>
          </w:p>
        </w:tc>
      </w:tr>
      <w:tr w:rsidR="00762494" w:rsidRPr="00762494" w14:paraId="65A438EC" w14:textId="77777777" w:rsidTr="00B578B8">
        <w:trPr>
          <w:trHeight w:val="257"/>
          <w:jc w:val="center"/>
        </w:trPr>
        <w:tc>
          <w:tcPr>
            <w:tcW w:w="2002" w:type="pct"/>
            <w:tcBorders>
              <w:top w:val="nil"/>
              <w:left w:val="nil"/>
              <w:bottom w:val="single" w:sz="8" w:space="0" w:color="auto"/>
              <w:right w:val="nil"/>
            </w:tcBorders>
            <w:vAlign w:val="center"/>
            <w:hideMark/>
          </w:tcPr>
          <w:p w14:paraId="732A5E37" w14:textId="77777777" w:rsidR="00762494" w:rsidRPr="00762494" w:rsidRDefault="00762494" w:rsidP="00762494">
            <w:pPr>
              <w:shd w:val="clear" w:color="auto" w:fill="FFFFFF"/>
              <w:spacing w:before="20" w:after="20"/>
              <w:rPr>
                <w:bCs/>
                <w:sz w:val="20"/>
                <w:szCs w:val="20"/>
                <w:lang w:val="ky-KG"/>
              </w:rPr>
            </w:pPr>
            <w:r w:rsidRPr="00762494">
              <w:rPr>
                <w:bCs/>
                <w:sz w:val="20"/>
                <w:szCs w:val="20"/>
                <w:lang w:val="ky-KG"/>
              </w:rPr>
              <w:t>башка милдеттенмелер</w:t>
            </w:r>
          </w:p>
        </w:tc>
        <w:tc>
          <w:tcPr>
            <w:tcW w:w="762" w:type="pct"/>
            <w:tcBorders>
              <w:top w:val="nil"/>
              <w:left w:val="nil"/>
              <w:bottom w:val="single" w:sz="8" w:space="0" w:color="auto"/>
              <w:right w:val="nil"/>
            </w:tcBorders>
            <w:vAlign w:val="bottom"/>
            <w:hideMark/>
          </w:tcPr>
          <w:p w14:paraId="3B6D5B58" w14:textId="77777777" w:rsidR="00762494" w:rsidRPr="00762494" w:rsidRDefault="00762494" w:rsidP="00762494">
            <w:pPr>
              <w:spacing w:after="20"/>
              <w:ind w:right="-1"/>
              <w:jc w:val="right"/>
              <w:rPr>
                <w:sz w:val="18"/>
                <w:szCs w:val="18"/>
              </w:rPr>
            </w:pPr>
            <w:r w:rsidRPr="00762494">
              <w:rPr>
                <w:sz w:val="20"/>
                <w:szCs w:val="20"/>
              </w:rPr>
              <w:t>-</w:t>
            </w:r>
          </w:p>
        </w:tc>
        <w:tc>
          <w:tcPr>
            <w:tcW w:w="907" w:type="pct"/>
            <w:tcBorders>
              <w:top w:val="nil"/>
              <w:left w:val="nil"/>
              <w:bottom w:val="single" w:sz="8" w:space="0" w:color="auto"/>
              <w:right w:val="nil"/>
            </w:tcBorders>
            <w:vAlign w:val="bottom"/>
            <w:hideMark/>
          </w:tcPr>
          <w:p w14:paraId="6D560014" w14:textId="77777777" w:rsidR="00762494" w:rsidRPr="00762494" w:rsidRDefault="00762494" w:rsidP="00762494">
            <w:pPr>
              <w:spacing w:after="20"/>
              <w:ind w:right="-1"/>
              <w:jc w:val="right"/>
              <w:rPr>
                <w:sz w:val="18"/>
                <w:szCs w:val="18"/>
              </w:rPr>
            </w:pPr>
            <w:r w:rsidRPr="00762494">
              <w:rPr>
                <w:sz w:val="20"/>
                <w:szCs w:val="20"/>
              </w:rPr>
              <w:t>-</w:t>
            </w:r>
          </w:p>
        </w:tc>
        <w:tc>
          <w:tcPr>
            <w:tcW w:w="664" w:type="pct"/>
            <w:tcBorders>
              <w:top w:val="nil"/>
              <w:left w:val="nil"/>
              <w:bottom w:val="single" w:sz="8" w:space="0" w:color="auto"/>
              <w:right w:val="nil"/>
            </w:tcBorders>
            <w:vAlign w:val="bottom"/>
            <w:hideMark/>
          </w:tcPr>
          <w:p w14:paraId="174DF98D" w14:textId="77777777" w:rsidR="00762494" w:rsidRPr="00762494" w:rsidRDefault="00762494" w:rsidP="00762494">
            <w:pPr>
              <w:spacing w:after="20"/>
              <w:jc w:val="right"/>
              <w:rPr>
                <w:sz w:val="18"/>
                <w:szCs w:val="18"/>
              </w:rPr>
            </w:pPr>
            <w:r w:rsidRPr="00762494">
              <w:rPr>
                <w:sz w:val="20"/>
                <w:szCs w:val="20"/>
              </w:rPr>
              <w:t>-</w:t>
            </w:r>
          </w:p>
        </w:tc>
        <w:tc>
          <w:tcPr>
            <w:tcW w:w="665" w:type="pct"/>
            <w:tcBorders>
              <w:top w:val="nil"/>
              <w:left w:val="nil"/>
              <w:bottom w:val="single" w:sz="8" w:space="0" w:color="auto"/>
              <w:right w:val="nil"/>
            </w:tcBorders>
            <w:vAlign w:val="bottom"/>
          </w:tcPr>
          <w:p w14:paraId="256B5A7C" w14:textId="77777777" w:rsidR="00762494" w:rsidRPr="00762494" w:rsidRDefault="00762494" w:rsidP="00762494">
            <w:pPr>
              <w:spacing w:after="20"/>
              <w:jc w:val="right"/>
              <w:rPr>
                <w:sz w:val="18"/>
                <w:szCs w:val="18"/>
                <w:lang w:val="ky-KG"/>
              </w:rPr>
            </w:pPr>
          </w:p>
          <w:p w14:paraId="227B0CBB" w14:textId="77777777" w:rsidR="00762494" w:rsidRPr="00762494" w:rsidRDefault="00762494" w:rsidP="00762494">
            <w:pPr>
              <w:spacing w:after="20"/>
              <w:jc w:val="right"/>
              <w:rPr>
                <w:sz w:val="18"/>
                <w:szCs w:val="18"/>
                <w:lang w:val="ky-KG"/>
              </w:rPr>
            </w:pPr>
            <w:r w:rsidRPr="00762494">
              <w:rPr>
                <w:sz w:val="18"/>
                <w:szCs w:val="18"/>
                <w:lang w:val="ky-KG"/>
              </w:rPr>
              <w:t>-</w:t>
            </w:r>
          </w:p>
        </w:tc>
      </w:tr>
    </w:tbl>
    <w:p w14:paraId="7C2EF17C" w14:textId="77777777" w:rsidR="00762494" w:rsidRPr="00762494" w:rsidRDefault="00762494" w:rsidP="006820A6">
      <w:pPr>
        <w:spacing w:before="120"/>
        <w:ind w:firstLine="709"/>
        <w:jc w:val="both"/>
        <w:rPr>
          <w:rFonts w:eastAsia="Calibri"/>
          <w:lang w:val="ky-KG"/>
        </w:rPr>
      </w:pPr>
      <w:r w:rsidRPr="00762494">
        <w:rPr>
          <w:rFonts w:eastAsia="Calibri"/>
          <w:lang w:val="ky-KG"/>
        </w:rPr>
        <w:t xml:space="preserve">Тике чет өлкөлүк инвестициялардын негизги чыгып кетүү агымы (87,6 пайызы) пайдалуу кендерди казуу, финансылык ортомчулук жана камсыздандыруу чөйрөсунө, дүң жана чекене соода, геологиялык чалгындоолор чөйрөлөрүндө, ошондой эле иштетүү өндүрүшү ишканаларында байкалган. </w:t>
      </w:r>
    </w:p>
    <w:p w14:paraId="2FF32EC3" w14:textId="77777777" w:rsidR="00762494" w:rsidRPr="00762494" w:rsidRDefault="00762494" w:rsidP="006820A6">
      <w:pPr>
        <w:spacing w:after="120"/>
        <w:ind w:firstLine="708"/>
        <w:jc w:val="both"/>
        <w:rPr>
          <w:rFonts w:eastAsia="Calibri"/>
          <w:lang w:val="ky-KG"/>
        </w:rPr>
      </w:pPr>
      <w:r w:rsidRPr="00762494">
        <w:rPr>
          <w:rFonts w:eastAsia="Calibri"/>
          <w:lang w:val="ky-KG"/>
        </w:rPr>
        <w:t xml:space="preserve">Мында кайра иштетүү өндүрүшү ишканаларынан инвестициялардын чыгып кетүү агымы 6,6 эсеге азайса, анда пайдалуу кендерди казуу ишканаларынан, тескерисинче, 2,7 эсеге, геологиялык чалгындоо ишканаларынан  1,9 эсеге, дүң жана чекене соода 1,6 эсеге, финансылык ортомчулук жана камсыздандыруу чөйрөлөрүнөн 1,6 эсеге көбөйгөн. </w:t>
      </w:r>
    </w:p>
    <w:p w14:paraId="39B8849B" w14:textId="1EB9B19D" w:rsidR="00762494" w:rsidRPr="00762494" w:rsidRDefault="00762494" w:rsidP="00B578B8">
      <w:pPr>
        <w:spacing w:after="120"/>
        <w:ind w:left="1474" w:hanging="1474"/>
        <w:rPr>
          <w:b/>
          <w:lang w:val="ky-KG"/>
        </w:rPr>
      </w:pPr>
      <w:r w:rsidRPr="00762494">
        <w:rPr>
          <w:b/>
          <w:lang w:val="ky-KG"/>
        </w:rPr>
        <w:t>2</w:t>
      </w:r>
      <w:r w:rsidR="008A4EF3">
        <w:rPr>
          <w:b/>
          <w:lang w:val="ky-KG"/>
        </w:rPr>
        <w:t>6</w:t>
      </w:r>
      <w:r w:rsidRPr="00762494">
        <w:rPr>
          <w:b/>
          <w:lang w:val="ky-KG"/>
        </w:rPr>
        <w:t xml:space="preserve">-таблица: Январь-сентябрдагы  тике чет өлкөлүк экономикалык ишмердиктин </w:t>
      </w:r>
      <w:r w:rsidR="00B578B8">
        <w:rPr>
          <w:b/>
          <w:lang w:val="ky-KG"/>
        </w:rPr>
        <w:br/>
      </w:r>
      <w:r w:rsidRPr="00762494">
        <w:rPr>
          <w:b/>
          <w:lang w:val="ky-KG"/>
        </w:rPr>
        <w:t xml:space="preserve">түрлөрү боюнча чыгып кетүү агымы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4"/>
        <w:gridCol w:w="1363"/>
        <w:gridCol w:w="1365"/>
        <w:gridCol w:w="1228"/>
        <w:gridCol w:w="1318"/>
      </w:tblGrid>
      <w:tr w:rsidR="00762494" w:rsidRPr="00762494" w14:paraId="0CFB401B" w14:textId="77777777" w:rsidTr="00B578B8">
        <w:trPr>
          <w:cantSplit/>
          <w:trHeight w:val="57"/>
          <w:tblHeader/>
          <w:jc w:val="center"/>
        </w:trPr>
        <w:tc>
          <w:tcPr>
            <w:tcW w:w="2264" w:type="pct"/>
            <w:tcBorders>
              <w:top w:val="single" w:sz="8" w:space="0" w:color="auto"/>
              <w:left w:val="nil"/>
              <w:bottom w:val="nil"/>
              <w:right w:val="nil"/>
            </w:tcBorders>
          </w:tcPr>
          <w:p w14:paraId="76C40C7E" w14:textId="77777777" w:rsidR="00762494" w:rsidRPr="00762494" w:rsidRDefault="00762494" w:rsidP="00762494">
            <w:pPr>
              <w:shd w:val="clear" w:color="auto" w:fill="FFFFFF"/>
              <w:spacing w:before="20" w:after="20"/>
              <w:rPr>
                <w:b/>
                <w:bCs/>
                <w:sz w:val="20"/>
                <w:szCs w:val="20"/>
                <w:lang w:val="ky-KG"/>
              </w:rPr>
            </w:pPr>
          </w:p>
        </w:tc>
        <w:tc>
          <w:tcPr>
            <w:tcW w:w="1415" w:type="pct"/>
            <w:gridSpan w:val="2"/>
            <w:tcBorders>
              <w:top w:val="single" w:sz="8" w:space="0" w:color="auto"/>
              <w:left w:val="nil"/>
              <w:bottom w:val="single" w:sz="4" w:space="0" w:color="auto"/>
              <w:right w:val="nil"/>
            </w:tcBorders>
            <w:vAlign w:val="center"/>
            <w:hideMark/>
          </w:tcPr>
          <w:p w14:paraId="5A2023F9" w14:textId="179BAE18" w:rsidR="00762494" w:rsidRPr="00504D26" w:rsidRDefault="00504D26" w:rsidP="00762494">
            <w:pPr>
              <w:shd w:val="clear" w:color="auto" w:fill="FFFFFF"/>
              <w:spacing w:before="20" w:after="20"/>
              <w:ind w:left="340"/>
              <w:jc w:val="center"/>
              <w:rPr>
                <w:b/>
                <w:bCs/>
                <w:sz w:val="20"/>
                <w:szCs w:val="20"/>
              </w:rPr>
            </w:pPr>
            <w:r>
              <w:rPr>
                <w:b/>
                <w:bCs/>
                <w:sz w:val="20"/>
                <w:szCs w:val="20"/>
                <w:lang w:val="ky-KG"/>
              </w:rPr>
              <w:t>М</w:t>
            </w:r>
            <w:r w:rsidR="00762494" w:rsidRPr="00504D26">
              <w:rPr>
                <w:b/>
                <w:bCs/>
                <w:sz w:val="20"/>
                <w:szCs w:val="20"/>
                <w:lang w:val="ky-KG"/>
              </w:rPr>
              <w:t>лн. АК</w:t>
            </w:r>
            <w:r w:rsidR="00762494" w:rsidRPr="00504D26">
              <w:rPr>
                <w:b/>
                <w:bCs/>
                <w:sz w:val="20"/>
                <w:szCs w:val="20"/>
              </w:rPr>
              <w:t>Ш доллары</w:t>
            </w:r>
          </w:p>
        </w:tc>
        <w:tc>
          <w:tcPr>
            <w:tcW w:w="1321" w:type="pct"/>
            <w:gridSpan w:val="2"/>
            <w:tcBorders>
              <w:top w:val="single" w:sz="8" w:space="0" w:color="auto"/>
              <w:left w:val="nil"/>
              <w:bottom w:val="single" w:sz="4" w:space="0" w:color="auto"/>
              <w:right w:val="nil"/>
            </w:tcBorders>
            <w:vAlign w:val="center"/>
            <w:hideMark/>
          </w:tcPr>
          <w:p w14:paraId="1E10FE5F" w14:textId="77777777" w:rsidR="00762494" w:rsidRPr="00504D26" w:rsidRDefault="00762494" w:rsidP="00762494">
            <w:pPr>
              <w:shd w:val="clear" w:color="auto" w:fill="FFFFFF"/>
              <w:spacing w:before="20" w:after="20"/>
              <w:ind w:left="567"/>
              <w:jc w:val="center"/>
              <w:rPr>
                <w:b/>
                <w:bCs/>
                <w:sz w:val="20"/>
                <w:szCs w:val="20"/>
              </w:rPr>
            </w:pPr>
            <w:proofErr w:type="spellStart"/>
            <w:r w:rsidRPr="00504D26">
              <w:rPr>
                <w:b/>
                <w:bCs/>
                <w:sz w:val="20"/>
                <w:szCs w:val="20"/>
              </w:rPr>
              <w:t>Жыйынтыкка</w:t>
            </w:r>
            <w:proofErr w:type="spellEnd"/>
            <w:r w:rsidRPr="00504D26">
              <w:rPr>
                <w:b/>
                <w:bCs/>
                <w:sz w:val="20"/>
                <w:szCs w:val="20"/>
              </w:rPr>
              <w:t xml:space="preserve"> карата </w:t>
            </w:r>
            <w:proofErr w:type="spellStart"/>
            <w:r w:rsidRPr="00504D26">
              <w:rPr>
                <w:b/>
                <w:bCs/>
                <w:sz w:val="20"/>
                <w:szCs w:val="20"/>
              </w:rPr>
              <w:t>пайыз</w:t>
            </w:r>
            <w:proofErr w:type="spellEnd"/>
            <w:r w:rsidRPr="00504D26">
              <w:rPr>
                <w:b/>
                <w:bCs/>
                <w:sz w:val="20"/>
                <w:szCs w:val="20"/>
              </w:rPr>
              <w:t xml:space="preserve"> </w:t>
            </w:r>
            <w:proofErr w:type="spellStart"/>
            <w:r w:rsidRPr="00504D26">
              <w:rPr>
                <w:b/>
                <w:bCs/>
                <w:sz w:val="20"/>
                <w:szCs w:val="20"/>
              </w:rPr>
              <w:t>менен</w:t>
            </w:r>
            <w:proofErr w:type="spellEnd"/>
          </w:p>
        </w:tc>
      </w:tr>
      <w:tr w:rsidR="00762494" w:rsidRPr="00762494" w14:paraId="1CA0F28C" w14:textId="77777777" w:rsidTr="00B578B8">
        <w:trPr>
          <w:trHeight w:val="325"/>
          <w:tblHeader/>
          <w:jc w:val="center"/>
        </w:trPr>
        <w:tc>
          <w:tcPr>
            <w:tcW w:w="2264" w:type="pct"/>
            <w:tcBorders>
              <w:top w:val="nil"/>
              <w:left w:val="nil"/>
              <w:bottom w:val="single" w:sz="8" w:space="0" w:color="auto"/>
              <w:right w:val="nil"/>
            </w:tcBorders>
          </w:tcPr>
          <w:p w14:paraId="1DD70B20" w14:textId="77777777" w:rsidR="00762494" w:rsidRPr="00762494" w:rsidRDefault="00762494" w:rsidP="00762494">
            <w:pPr>
              <w:shd w:val="clear" w:color="auto" w:fill="FFFFFF"/>
              <w:spacing w:before="20" w:after="20"/>
              <w:rPr>
                <w:b/>
                <w:bCs/>
                <w:sz w:val="20"/>
                <w:szCs w:val="20"/>
              </w:rPr>
            </w:pPr>
          </w:p>
        </w:tc>
        <w:tc>
          <w:tcPr>
            <w:tcW w:w="707" w:type="pct"/>
            <w:tcBorders>
              <w:top w:val="single" w:sz="4" w:space="0" w:color="auto"/>
              <w:left w:val="nil"/>
              <w:bottom w:val="single" w:sz="8" w:space="0" w:color="auto"/>
              <w:right w:val="nil"/>
            </w:tcBorders>
            <w:vAlign w:val="bottom"/>
            <w:hideMark/>
          </w:tcPr>
          <w:p w14:paraId="5DD290C2" w14:textId="77777777" w:rsidR="00762494" w:rsidRPr="00504D26" w:rsidRDefault="00762494" w:rsidP="00762494">
            <w:pPr>
              <w:shd w:val="clear" w:color="auto" w:fill="FFFFFF"/>
              <w:spacing w:before="20" w:after="20"/>
              <w:jc w:val="right"/>
              <w:rPr>
                <w:b/>
                <w:bCs/>
                <w:sz w:val="20"/>
                <w:szCs w:val="20"/>
                <w:lang w:val="ky-KG"/>
              </w:rPr>
            </w:pPr>
            <w:r w:rsidRPr="00504D26">
              <w:rPr>
                <w:b/>
                <w:bCs/>
                <w:sz w:val="20"/>
                <w:szCs w:val="20"/>
              </w:rPr>
              <w:t>2023</w:t>
            </w:r>
          </w:p>
        </w:tc>
        <w:tc>
          <w:tcPr>
            <w:tcW w:w="707" w:type="pct"/>
            <w:tcBorders>
              <w:top w:val="single" w:sz="4" w:space="0" w:color="auto"/>
              <w:left w:val="nil"/>
              <w:bottom w:val="single" w:sz="8" w:space="0" w:color="auto"/>
              <w:right w:val="nil"/>
            </w:tcBorders>
            <w:vAlign w:val="bottom"/>
            <w:hideMark/>
          </w:tcPr>
          <w:p w14:paraId="72083CEA" w14:textId="77777777" w:rsidR="00762494" w:rsidRPr="00504D26" w:rsidRDefault="00762494" w:rsidP="00762494">
            <w:pPr>
              <w:shd w:val="clear" w:color="auto" w:fill="FFFFFF"/>
              <w:spacing w:before="20" w:after="20"/>
              <w:jc w:val="right"/>
              <w:rPr>
                <w:b/>
                <w:bCs/>
                <w:sz w:val="20"/>
                <w:szCs w:val="20"/>
                <w:lang w:val="ky-KG"/>
              </w:rPr>
            </w:pPr>
            <w:r w:rsidRPr="00504D26">
              <w:rPr>
                <w:b/>
                <w:bCs/>
                <w:sz w:val="20"/>
                <w:szCs w:val="20"/>
              </w:rPr>
              <w:t>202</w:t>
            </w:r>
            <w:r w:rsidRPr="00504D26">
              <w:rPr>
                <w:b/>
                <w:bCs/>
                <w:sz w:val="20"/>
                <w:szCs w:val="20"/>
                <w:lang w:val="ky-KG"/>
              </w:rPr>
              <w:t>4</w:t>
            </w:r>
          </w:p>
        </w:tc>
        <w:tc>
          <w:tcPr>
            <w:tcW w:w="637" w:type="pct"/>
            <w:tcBorders>
              <w:top w:val="single" w:sz="4" w:space="0" w:color="auto"/>
              <w:left w:val="nil"/>
              <w:bottom w:val="single" w:sz="8" w:space="0" w:color="auto"/>
              <w:right w:val="nil"/>
            </w:tcBorders>
            <w:vAlign w:val="bottom"/>
            <w:hideMark/>
          </w:tcPr>
          <w:p w14:paraId="4115C010" w14:textId="77777777" w:rsidR="00762494" w:rsidRPr="00504D26" w:rsidRDefault="00762494" w:rsidP="00762494">
            <w:pPr>
              <w:shd w:val="clear" w:color="auto" w:fill="FFFFFF"/>
              <w:spacing w:before="20" w:after="20"/>
              <w:jc w:val="right"/>
              <w:rPr>
                <w:b/>
                <w:bCs/>
                <w:sz w:val="20"/>
                <w:szCs w:val="20"/>
                <w:lang w:val="ky-KG"/>
              </w:rPr>
            </w:pPr>
            <w:r w:rsidRPr="00504D26">
              <w:rPr>
                <w:b/>
                <w:bCs/>
                <w:sz w:val="20"/>
                <w:szCs w:val="20"/>
              </w:rPr>
              <w:t>2023</w:t>
            </w:r>
          </w:p>
        </w:tc>
        <w:tc>
          <w:tcPr>
            <w:tcW w:w="684" w:type="pct"/>
            <w:tcBorders>
              <w:top w:val="single" w:sz="4" w:space="0" w:color="auto"/>
              <w:left w:val="nil"/>
              <w:bottom w:val="single" w:sz="8" w:space="0" w:color="auto"/>
              <w:right w:val="nil"/>
            </w:tcBorders>
            <w:vAlign w:val="bottom"/>
            <w:hideMark/>
          </w:tcPr>
          <w:p w14:paraId="7A7604BE" w14:textId="77777777" w:rsidR="00762494" w:rsidRPr="00504D26" w:rsidRDefault="00762494" w:rsidP="00762494">
            <w:pPr>
              <w:shd w:val="clear" w:color="auto" w:fill="FFFFFF"/>
              <w:spacing w:before="20" w:after="20"/>
              <w:jc w:val="right"/>
              <w:rPr>
                <w:b/>
                <w:bCs/>
                <w:sz w:val="20"/>
                <w:szCs w:val="20"/>
                <w:lang w:val="ky-KG"/>
              </w:rPr>
            </w:pPr>
            <w:r w:rsidRPr="00504D26">
              <w:rPr>
                <w:b/>
                <w:bCs/>
                <w:sz w:val="20"/>
                <w:szCs w:val="20"/>
              </w:rPr>
              <w:t>202</w:t>
            </w:r>
            <w:r w:rsidRPr="00504D26">
              <w:rPr>
                <w:b/>
                <w:bCs/>
                <w:sz w:val="20"/>
                <w:szCs w:val="20"/>
                <w:lang w:val="ky-KG"/>
              </w:rPr>
              <w:t>4</w:t>
            </w:r>
          </w:p>
        </w:tc>
      </w:tr>
      <w:tr w:rsidR="00762494" w:rsidRPr="00762494" w14:paraId="62F923B0" w14:textId="77777777" w:rsidTr="00B578B8">
        <w:trPr>
          <w:trHeight w:val="263"/>
          <w:jc w:val="center"/>
        </w:trPr>
        <w:tc>
          <w:tcPr>
            <w:tcW w:w="2264" w:type="pct"/>
            <w:tcBorders>
              <w:top w:val="single" w:sz="8" w:space="0" w:color="auto"/>
              <w:left w:val="nil"/>
              <w:bottom w:val="nil"/>
              <w:right w:val="nil"/>
            </w:tcBorders>
            <w:vAlign w:val="bottom"/>
            <w:hideMark/>
          </w:tcPr>
          <w:p w14:paraId="6585B2B5" w14:textId="77777777" w:rsidR="00762494" w:rsidRPr="00762494" w:rsidRDefault="00762494" w:rsidP="00762494">
            <w:pPr>
              <w:shd w:val="clear" w:color="auto" w:fill="FFFFFF"/>
              <w:spacing w:before="20" w:after="20"/>
              <w:rPr>
                <w:b/>
                <w:bCs/>
                <w:sz w:val="20"/>
                <w:szCs w:val="20"/>
              </w:rPr>
            </w:pPr>
            <w:proofErr w:type="spellStart"/>
            <w:r w:rsidRPr="00762494">
              <w:rPr>
                <w:b/>
                <w:bCs/>
                <w:sz w:val="20"/>
                <w:szCs w:val="20"/>
              </w:rPr>
              <w:t>Бардыгы</w:t>
            </w:r>
            <w:proofErr w:type="spellEnd"/>
          </w:p>
        </w:tc>
        <w:tc>
          <w:tcPr>
            <w:tcW w:w="707" w:type="pct"/>
            <w:tcBorders>
              <w:top w:val="single" w:sz="8" w:space="0" w:color="auto"/>
              <w:left w:val="nil"/>
              <w:bottom w:val="nil"/>
              <w:right w:val="nil"/>
            </w:tcBorders>
            <w:vAlign w:val="center"/>
            <w:hideMark/>
          </w:tcPr>
          <w:p w14:paraId="5525BF64" w14:textId="77777777" w:rsidR="00762494" w:rsidRPr="00762494" w:rsidRDefault="00762494" w:rsidP="00762494">
            <w:pPr>
              <w:spacing w:after="20"/>
              <w:ind w:right="-1"/>
              <w:jc w:val="right"/>
              <w:rPr>
                <w:b/>
                <w:sz w:val="18"/>
                <w:szCs w:val="18"/>
              </w:rPr>
            </w:pPr>
            <w:r w:rsidRPr="00762494">
              <w:rPr>
                <w:b/>
                <w:sz w:val="20"/>
                <w:szCs w:val="20"/>
              </w:rPr>
              <w:t>250,2</w:t>
            </w:r>
          </w:p>
        </w:tc>
        <w:tc>
          <w:tcPr>
            <w:tcW w:w="707" w:type="pct"/>
            <w:tcBorders>
              <w:top w:val="single" w:sz="8" w:space="0" w:color="auto"/>
              <w:left w:val="nil"/>
              <w:bottom w:val="nil"/>
              <w:right w:val="nil"/>
            </w:tcBorders>
            <w:vAlign w:val="center"/>
            <w:hideMark/>
          </w:tcPr>
          <w:p w14:paraId="242C3FEA" w14:textId="77777777" w:rsidR="00762494" w:rsidRPr="00762494" w:rsidRDefault="00762494" w:rsidP="00762494">
            <w:pPr>
              <w:spacing w:after="20"/>
              <w:ind w:right="-1"/>
              <w:jc w:val="right"/>
              <w:rPr>
                <w:b/>
                <w:sz w:val="18"/>
                <w:szCs w:val="18"/>
              </w:rPr>
            </w:pPr>
            <w:r w:rsidRPr="00762494">
              <w:rPr>
                <w:b/>
                <w:sz w:val="20"/>
                <w:szCs w:val="20"/>
              </w:rPr>
              <w:t>217,6</w:t>
            </w:r>
          </w:p>
        </w:tc>
        <w:tc>
          <w:tcPr>
            <w:tcW w:w="637" w:type="pct"/>
            <w:tcBorders>
              <w:top w:val="single" w:sz="8" w:space="0" w:color="auto"/>
              <w:left w:val="nil"/>
              <w:bottom w:val="nil"/>
              <w:right w:val="nil"/>
            </w:tcBorders>
            <w:vAlign w:val="bottom"/>
            <w:hideMark/>
          </w:tcPr>
          <w:p w14:paraId="509CACA7" w14:textId="77777777" w:rsidR="00762494" w:rsidRPr="00762494" w:rsidRDefault="00762494" w:rsidP="00762494">
            <w:pPr>
              <w:jc w:val="right"/>
              <w:rPr>
                <w:b/>
                <w:sz w:val="18"/>
                <w:szCs w:val="18"/>
              </w:rPr>
            </w:pPr>
            <w:r w:rsidRPr="00762494">
              <w:rPr>
                <w:b/>
                <w:sz w:val="20"/>
                <w:szCs w:val="20"/>
              </w:rPr>
              <w:t>100</w:t>
            </w:r>
          </w:p>
        </w:tc>
        <w:tc>
          <w:tcPr>
            <w:tcW w:w="684" w:type="pct"/>
            <w:tcBorders>
              <w:top w:val="single" w:sz="8" w:space="0" w:color="auto"/>
              <w:left w:val="nil"/>
              <w:bottom w:val="nil"/>
              <w:right w:val="nil"/>
            </w:tcBorders>
            <w:vAlign w:val="bottom"/>
            <w:hideMark/>
          </w:tcPr>
          <w:p w14:paraId="259868CC" w14:textId="77777777" w:rsidR="00762494" w:rsidRPr="00762494" w:rsidRDefault="00762494" w:rsidP="00762494">
            <w:pPr>
              <w:jc w:val="right"/>
              <w:rPr>
                <w:b/>
                <w:sz w:val="18"/>
                <w:szCs w:val="18"/>
              </w:rPr>
            </w:pPr>
            <w:r w:rsidRPr="00762494">
              <w:rPr>
                <w:b/>
                <w:sz w:val="20"/>
                <w:szCs w:val="20"/>
              </w:rPr>
              <w:t>100</w:t>
            </w:r>
          </w:p>
        </w:tc>
      </w:tr>
      <w:tr w:rsidR="00762494" w:rsidRPr="00762494" w14:paraId="1D06A976" w14:textId="77777777" w:rsidTr="00B578B8">
        <w:trPr>
          <w:trHeight w:val="465"/>
          <w:jc w:val="center"/>
        </w:trPr>
        <w:tc>
          <w:tcPr>
            <w:tcW w:w="2264" w:type="pct"/>
            <w:tcBorders>
              <w:top w:val="nil"/>
              <w:left w:val="nil"/>
              <w:bottom w:val="nil"/>
              <w:right w:val="nil"/>
            </w:tcBorders>
            <w:vAlign w:val="bottom"/>
            <w:hideMark/>
          </w:tcPr>
          <w:p w14:paraId="0ADAFF04" w14:textId="77777777" w:rsidR="00762494" w:rsidRPr="00762494" w:rsidRDefault="00762494" w:rsidP="00762494">
            <w:pPr>
              <w:shd w:val="clear" w:color="auto" w:fill="FFFFFF"/>
              <w:spacing w:before="20" w:after="20"/>
              <w:ind w:left="170" w:hanging="113"/>
              <w:rPr>
                <w:sz w:val="20"/>
                <w:szCs w:val="20"/>
              </w:rPr>
            </w:pPr>
            <w:r w:rsidRPr="00762494">
              <w:rPr>
                <w:sz w:val="20"/>
                <w:szCs w:val="20"/>
                <w:lang w:val="ky-KG"/>
              </w:rPr>
              <w:t xml:space="preserve">Айыл чарбасы, токой чарбасы жана балык уулоочулук </w:t>
            </w:r>
          </w:p>
        </w:tc>
        <w:tc>
          <w:tcPr>
            <w:tcW w:w="707" w:type="pct"/>
            <w:tcBorders>
              <w:top w:val="nil"/>
              <w:left w:val="nil"/>
              <w:bottom w:val="nil"/>
              <w:right w:val="nil"/>
            </w:tcBorders>
            <w:vAlign w:val="bottom"/>
            <w:hideMark/>
          </w:tcPr>
          <w:p w14:paraId="0E75FB65" w14:textId="77777777" w:rsidR="00762494" w:rsidRPr="00762494" w:rsidRDefault="00762494" w:rsidP="00762494">
            <w:pPr>
              <w:jc w:val="right"/>
              <w:rPr>
                <w:sz w:val="18"/>
                <w:szCs w:val="18"/>
              </w:rPr>
            </w:pPr>
            <w:r w:rsidRPr="00762494">
              <w:rPr>
                <w:sz w:val="20"/>
                <w:szCs w:val="20"/>
              </w:rPr>
              <w:t>1,7</w:t>
            </w:r>
          </w:p>
        </w:tc>
        <w:tc>
          <w:tcPr>
            <w:tcW w:w="707" w:type="pct"/>
            <w:tcBorders>
              <w:top w:val="nil"/>
              <w:left w:val="nil"/>
              <w:bottom w:val="nil"/>
              <w:right w:val="nil"/>
            </w:tcBorders>
            <w:vAlign w:val="bottom"/>
            <w:hideMark/>
          </w:tcPr>
          <w:p w14:paraId="5F3A1B58" w14:textId="77777777" w:rsidR="00762494" w:rsidRPr="00762494" w:rsidRDefault="00762494" w:rsidP="00762494">
            <w:pPr>
              <w:jc w:val="right"/>
              <w:rPr>
                <w:sz w:val="18"/>
                <w:szCs w:val="18"/>
              </w:rPr>
            </w:pPr>
            <w:r w:rsidRPr="00762494">
              <w:rPr>
                <w:sz w:val="20"/>
                <w:szCs w:val="20"/>
                <w:lang w:val="ky-KG"/>
              </w:rPr>
              <w:t>0,6</w:t>
            </w:r>
          </w:p>
        </w:tc>
        <w:tc>
          <w:tcPr>
            <w:tcW w:w="637" w:type="pct"/>
            <w:tcBorders>
              <w:top w:val="nil"/>
              <w:left w:val="nil"/>
              <w:bottom w:val="nil"/>
              <w:right w:val="nil"/>
            </w:tcBorders>
            <w:vAlign w:val="bottom"/>
            <w:hideMark/>
          </w:tcPr>
          <w:p w14:paraId="5337EE03" w14:textId="77777777" w:rsidR="00762494" w:rsidRPr="00762494" w:rsidRDefault="00762494" w:rsidP="00762494">
            <w:pPr>
              <w:jc w:val="right"/>
              <w:rPr>
                <w:sz w:val="18"/>
                <w:szCs w:val="18"/>
              </w:rPr>
            </w:pPr>
            <w:r w:rsidRPr="00762494">
              <w:rPr>
                <w:sz w:val="20"/>
                <w:szCs w:val="20"/>
              </w:rPr>
              <w:t>0,7</w:t>
            </w:r>
          </w:p>
        </w:tc>
        <w:tc>
          <w:tcPr>
            <w:tcW w:w="684" w:type="pct"/>
            <w:tcBorders>
              <w:top w:val="nil"/>
              <w:left w:val="nil"/>
              <w:bottom w:val="nil"/>
              <w:right w:val="nil"/>
            </w:tcBorders>
            <w:vAlign w:val="bottom"/>
            <w:hideMark/>
          </w:tcPr>
          <w:p w14:paraId="23B2CA46" w14:textId="77777777" w:rsidR="00762494" w:rsidRPr="00762494" w:rsidRDefault="00762494" w:rsidP="00762494">
            <w:pPr>
              <w:jc w:val="right"/>
              <w:rPr>
                <w:sz w:val="18"/>
                <w:szCs w:val="18"/>
              </w:rPr>
            </w:pPr>
            <w:r w:rsidRPr="00762494">
              <w:rPr>
                <w:sz w:val="20"/>
                <w:szCs w:val="20"/>
                <w:lang w:val="ky-KG"/>
              </w:rPr>
              <w:t>0,3</w:t>
            </w:r>
          </w:p>
        </w:tc>
      </w:tr>
      <w:tr w:rsidR="00762494" w:rsidRPr="00762494" w14:paraId="42C1CF65" w14:textId="77777777" w:rsidTr="00B578B8">
        <w:trPr>
          <w:trHeight w:val="254"/>
          <w:jc w:val="center"/>
        </w:trPr>
        <w:tc>
          <w:tcPr>
            <w:tcW w:w="2264" w:type="pct"/>
            <w:tcBorders>
              <w:top w:val="nil"/>
              <w:left w:val="nil"/>
              <w:bottom w:val="nil"/>
              <w:right w:val="nil"/>
            </w:tcBorders>
            <w:vAlign w:val="bottom"/>
            <w:hideMark/>
          </w:tcPr>
          <w:p w14:paraId="239FD907" w14:textId="77777777" w:rsidR="00762494" w:rsidRPr="00762494" w:rsidRDefault="00762494" w:rsidP="00762494">
            <w:pPr>
              <w:shd w:val="clear" w:color="auto" w:fill="FFFFFF"/>
              <w:spacing w:before="20" w:after="20"/>
              <w:ind w:left="170" w:hanging="113"/>
              <w:rPr>
                <w:sz w:val="20"/>
                <w:szCs w:val="20"/>
              </w:rPr>
            </w:pPr>
            <w:bookmarkStart w:id="10" w:name="_Hlk58847544"/>
            <w:r w:rsidRPr="00762494">
              <w:rPr>
                <w:sz w:val="20"/>
                <w:szCs w:val="20"/>
                <w:lang w:val="ky-KG"/>
              </w:rPr>
              <w:t xml:space="preserve">Пайдалуу кендерди казуу </w:t>
            </w:r>
            <w:bookmarkEnd w:id="10"/>
          </w:p>
        </w:tc>
        <w:tc>
          <w:tcPr>
            <w:tcW w:w="707" w:type="pct"/>
            <w:tcBorders>
              <w:top w:val="nil"/>
              <w:left w:val="nil"/>
              <w:bottom w:val="nil"/>
              <w:right w:val="nil"/>
            </w:tcBorders>
            <w:vAlign w:val="bottom"/>
            <w:hideMark/>
          </w:tcPr>
          <w:p w14:paraId="4655AE1F" w14:textId="77777777" w:rsidR="00762494" w:rsidRPr="00762494" w:rsidRDefault="00762494" w:rsidP="00762494">
            <w:pPr>
              <w:jc w:val="right"/>
              <w:rPr>
                <w:sz w:val="18"/>
                <w:szCs w:val="18"/>
              </w:rPr>
            </w:pPr>
            <w:r w:rsidRPr="00762494">
              <w:rPr>
                <w:sz w:val="20"/>
                <w:szCs w:val="20"/>
              </w:rPr>
              <w:t>39,8</w:t>
            </w:r>
          </w:p>
        </w:tc>
        <w:tc>
          <w:tcPr>
            <w:tcW w:w="707" w:type="pct"/>
            <w:tcBorders>
              <w:top w:val="nil"/>
              <w:left w:val="nil"/>
              <w:bottom w:val="nil"/>
              <w:right w:val="nil"/>
            </w:tcBorders>
            <w:vAlign w:val="bottom"/>
            <w:hideMark/>
          </w:tcPr>
          <w:p w14:paraId="6005A72A" w14:textId="77777777" w:rsidR="00762494" w:rsidRPr="00762494" w:rsidRDefault="00762494" w:rsidP="00762494">
            <w:pPr>
              <w:jc w:val="right"/>
              <w:rPr>
                <w:sz w:val="18"/>
                <w:szCs w:val="18"/>
              </w:rPr>
            </w:pPr>
            <w:r w:rsidRPr="00762494">
              <w:rPr>
                <w:sz w:val="20"/>
                <w:szCs w:val="20"/>
                <w:lang w:val="ky-KG"/>
              </w:rPr>
              <w:t>106,3</w:t>
            </w:r>
          </w:p>
        </w:tc>
        <w:tc>
          <w:tcPr>
            <w:tcW w:w="637" w:type="pct"/>
            <w:tcBorders>
              <w:top w:val="nil"/>
              <w:left w:val="nil"/>
              <w:bottom w:val="nil"/>
              <w:right w:val="nil"/>
            </w:tcBorders>
            <w:vAlign w:val="bottom"/>
            <w:hideMark/>
          </w:tcPr>
          <w:p w14:paraId="53EAD02C" w14:textId="77777777" w:rsidR="00762494" w:rsidRPr="00762494" w:rsidRDefault="00762494" w:rsidP="00762494">
            <w:pPr>
              <w:jc w:val="right"/>
              <w:rPr>
                <w:sz w:val="18"/>
                <w:szCs w:val="18"/>
              </w:rPr>
            </w:pPr>
            <w:r w:rsidRPr="00762494">
              <w:rPr>
                <w:sz w:val="20"/>
                <w:szCs w:val="20"/>
              </w:rPr>
              <w:t>15,9</w:t>
            </w:r>
          </w:p>
        </w:tc>
        <w:tc>
          <w:tcPr>
            <w:tcW w:w="684" w:type="pct"/>
            <w:tcBorders>
              <w:top w:val="nil"/>
              <w:left w:val="nil"/>
              <w:bottom w:val="nil"/>
              <w:right w:val="nil"/>
            </w:tcBorders>
            <w:vAlign w:val="bottom"/>
            <w:hideMark/>
          </w:tcPr>
          <w:p w14:paraId="7241009F" w14:textId="77777777" w:rsidR="00762494" w:rsidRPr="00762494" w:rsidRDefault="00762494" w:rsidP="00762494">
            <w:pPr>
              <w:jc w:val="right"/>
              <w:rPr>
                <w:sz w:val="18"/>
                <w:szCs w:val="18"/>
              </w:rPr>
            </w:pPr>
            <w:r w:rsidRPr="00762494">
              <w:rPr>
                <w:sz w:val="20"/>
                <w:szCs w:val="20"/>
                <w:lang w:val="ky-KG"/>
              </w:rPr>
              <w:t>48,9</w:t>
            </w:r>
          </w:p>
        </w:tc>
      </w:tr>
      <w:tr w:rsidR="00762494" w:rsidRPr="00762494" w14:paraId="5D2727C2" w14:textId="77777777" w:rsidTr="00B578B8">
        <w:trPr>
          <w:trHeight w:val="254"/>
          <w:jc w:val="center"/>
        </w:trPr>
        <w:tc>
          <w:tcPr>
            <w:tcW w:w="2264" w:type="pct"/>
            <w:tcBorders>
              <w:top w:val="nil"/>
              <w:left w:val="nil"/>
              <w:bottom w:val="nil"/>
              <w:right w:val="nil"/>
            </w:tcBorders>
            <w:vAlign w:val="bottom"/>
            <w:hideMark/>
          </w:tcPr>
          <w:p w14:paraId="203E2471" w14:textId="77777777" w:rsidR="00762494" w:rsidRPr="00762494" w:rsidRDefault="00762494" w:rsidP="00762494">
            <w:pPr>
              <w:shd w:val="clear" w:color="auto" w:fill="FFFFFF"/>
              <w:spacing w:before="20" w:after="20"/>
              <w:ind w:left="170" w:hanging="113"/>
              <w:rPr>
                <w:sz w:val="20"/>
                <w:szCs w:val="20"/>
              </w:rPr>
            </w:pPr>
            <w:r w:rsidRPr="00762494">
              <w:rPr>
                <w:sz w:val="20"/>
                <w:szCs w:val="20"/>
                <w:lang w:val="ky-KG"/>
              </w:rPr>
              <w:t>Иштетүү өндүрүшү</w:t>
            </w:r>
          </w:p>
        </w:tc>
        <w:tc>
          <w:tcPr>
            <w:tcW w:w="707" w:type="pct"/>
            <w:tcBorders>
              <w:top w:val="nil"/>
              <w:left w:val="nil"/>
              <w:bottom w:val="nil"/>
              <w:right w:val="nil"/>
            </w:tcBorders>
            <w:vAlign w:val="bottom"/>
            <w:hideMark/>
          </w:tcPr>
          <w:p w14:paraId="0B08D939" w14:textId="77777777" w:rsidR="00762494" w:rsidRPr="00762494" w:rsidRDefault="00762494" w:rsidP="00762494">
            <w:pPr>
              <w:jc w:val="right"/>
              <w:rPr>
                <w:sz w:val="18"/>
                <w:szCs w:val="18"/>
              </w:rPr>
            </w:pPr>
            <w:r w:rsidRPr="00762494">
              <w:rPr>
                <w:sz w:val="20"/>
                <w:szCs w:val="20"/>
              </w:rPr>
              <w:t>105,6</w:t>
            </w:r>
          </w:p>
        </w:tc>
        <w:tc>
          <w:tcPr>
            <w:tcW w:w="707" w:type="pct"/>
            <w:tcBorders>
              <w:top w:val="nil"/>
              <w:left w:val="nil"/>
              <w:bottom w:val="nil"/>
              <w:right w:val="nil"/>
            </w:tcBorders>
            <w:vAlign w:val="bottom"/>
            <w:hideMark/>
          </w:tcPr>
          <w:p w14:paraId="6D820ED6" w14:textId="77777777" w:rsidR="00762494" w:rsidRPr="00762494" w:rsidRDefault="00762494" w:rsidP="00762494">
            <w:pPr>
              <w:jc w:val="right"/>
              <w:rPr>
                <w:sz w:val="18"/>
                <w:szCs w:val="18"/>
              </w:rPr>
            </w:pPr>
            <w:r w:rsidRPr="00762494">
              <w:rPr>
                <w:sz w:val="20"/>
                <w:szCs w:val="20"/>
                <w:lang w:val="ky-KG"/>
              </w:rPr>
              <w:t>15,9</w:t>
            </w:r>
          </w:p>
        </w:tc>
        <w:tc>
          <w:tcPr>
            <w:tcW w:w="637" w:type="pct"/>
            <w:tcBorders>
              <w:top w:val="nil"/>
              <w:left w:val="nil"/>
              <w:bottom w:val="nil"/>
              <w:right w:val="nil"/>
            </w:tcBorders>
            <w:vAlign w:val="bottom"/>
            <w:hideMark/>
          </w:tcPr>
          <w:p w14:paraId="31800B40" w14:textId="77777777" w:rsidR="00762494" w:rsidRPr="00762494" w:rsidRDefault="00762494" w:rsidP="00762494">
            <w:pPr>
              <w:jc w:val="right"/>
              <w:rPr>
                <w:sz w:val="18"/>
                <w:szCs w:val="18"/>
              </w:rPr>
            </w:pPr>
            <w:r w:rsidRPr="00762494">
              <w:rPr>
                <w:sz w:val="20"/>
                <w:szCs w:val="20"/>
              </w:rPr>
              <w:t>42,2</w:t>
            </w:r>
          </w:p>
        </w:tc>
        <w:tc>
          <w:tcPr>
            <w:tcW w:w="684" w:type="pct"/>
            <w:tcBorders>
              <w:top w:val="nil"/>
              <w:left w:val="nil"/>
              <w:bottom w:val="nil"/>
              <w:right w:val="nil"/>
            </w:tcBorders>
            <w:vAlign w:val="bottom"/>
            <w:hideMark/>
          </w:tcPr>
          <w:p w14:paraId="183C521F" w14:textId="77777777" w:rsidR="00762494" w:rsidRPr="00762494" w:rsidRDefault="00762494" w:rsidP="00762494">
            <w:pPr>
              <w:jc w:val="right"/>
              <w:rPr>
                <w:sz w:val="18"/>
                <w:szCs w:val="18"/>
              </w:rPr>
            </w:pPr>
            <w:r w:rsidRPr="00762494">
              <w:rPr>
                <w:sz w:val="20"/>
                <w:szCs w:val="20"/>
                <w:lang w:val="ky-KG"/>
              </w:rPr>
              <w:t>7,3</w:t>
            </w:r>
          </w:p>
        </w:tc>
      </w:tr>
      <w:tr w:rsidR="00762494" w:rsidRPr="00762494" w14:paraId="6F7E470C" w14:textId="77777777" w:rsidTr="00B578B8">
        <w:trPr>
          <w:trHeight w:val="474"/>
          <w:jc w:val="center"/>
        </w:trPr>
        <w:tc>
          <w:tcPr>
            <w:tcW w:w="2264" w:type="pct"/>
            <w:tcBorders>
              <w:top w:val="nil"/>
              <w:left w:val="nil"/>
              <w:bottom w:val="nil"/>
              <w:right w:val="nil"/>
            </w:tcBorders>
            <w:vAlign w:val="bottom"/>
            <w:hideMark/>
          </w:tcPr>
          <w:p w14:paraId="422D15AB" w14:textId="77777777" w:rsidR="00762494" w:rsidRPr="00762494" w:rsidRDefault="00762494" w:rsidP="00762494">
            <w:pPr>
              <w:shd w:val="clear" w:color="auto" w:fill="FFFFFF"/>
              <w:spacing w:before="20" w:after="20"/>
              <w:ind w:left="170" w:hanging="113"/>
              <w:rPr>
                <w:sz w:val="20"/>
                <w:szCs w:val="20"/>
              </w:rPr>
            </w:pPr>
            <w:r w:rsidRPr="00762494">
              <w:rPr>
                <w:sz w:val="20"/>
                <w:szCs w:val="20"/>
                <w:lang w:val="ky-KG"/>
              </w:rPr>
              <w:t xml:space="preserve">Электр энергия, газ, буу жана кондицияланган аба менен камсыздоо (жабдуу) </w:t>
            </w:r>
          </w:p>
        </w:tc>
        <w:tc>
          <w:tcPr>
            <w:tcW w:w="707" w:type="pct"/>
            <w:tcBorders>
              <w:top w:val="nil"/>
              <w:left w:val="nil"/>
              <w:bottom w:val="nil"/>
              <w:right w:val="nil"/>
            </w:tcBorders>
            <w:vAlign w:val="bottom"/>
            <w:hideMark/>
          </w:tcPr>
          <w:p w14:paraId="56A512F1" w14:textId="77777777" w:rsidR="00762494" w:rsidRPr="00762494" w:rsidRDefault="00762494" w:rsidP="00762494">
            <w:pPr>
              <w:jc w:val="right"/>
              <w:rPr>
                <w:sz w:val="18"/>
                <w:szCs w:val="18"/>
              </w:rPr>
            </w:pPr>
            <w:r w:rsidRPr="00762494">
              <w:rPr>
                <w:sz w:val="20"/>
                <w:szCs w:val="20"/>
              </w:rPr>
              <w:t>28,9</w:t>
            </w:r>
          </w:p>
        </w:tc>
        <w:tc>
          <w:tcPr>
            <w:tcW w:w="707" w:type="pct"/>
            <w:tcBorders>
              <w:top w:val="nil"/>
              <w:left w:val="nil"/>
              <w:bottom w:val="nil"/>
              <w:right w:val="nil"/>
            </w:tcBorders>
            <w:vAlign w:val="bottom"/>
            <w:hideMark/>
          </w:tcPr>
          <w:p w14:paraId="15D48EE1" w14:textId="77777777" w:rsidR="00762494" w:rsidRPr="00762494" w:rsidRDefault="00762494" w:rsidP="00762494">
            <w:pPr>
              <w:jc w:val="right"/>
              <w:rPr>
                <w:sz w:val="18"/>
                <w:szCs w:val="18"/>
              </w:rPr>
            </w:pPr>
            <w:r w:rsidRPr="00762494">
              <w:rPr>
                <w:sz w:val="20"/>
                <w:szCs w:val="20"/>
              </w:rPr>
              <w:t>0,2</w:t>
            </w:r>
          </w:p>
        </w:tc>
        <w:tc>
          <w:tcPr>
            <w:tcW w:w="637" w:type="pct"/>
            <w:tcBorders>
              <w:top w:val="nil"/>
              <w:left w:val="nil"/>
              <w:bottom w:val="nil"/>
              <w:right w:val="nil"/>
            </w:tcBorders>
            <w:vAlign w:val="bottom"/>
            <w:hideMark/>
          </w:tcPr>
          <w:p w14:paraId="167A13B9" w14:textId="77777777" w:rsidR="00762494" w:rsidRPr="00762494" w:rsidRDefault="00762494" w:rsidP="00762494">
            <w:pPr>
              <w:jc w:val="right"/>
              <w:rPr>
                <w:sz w:val="18"/>
                <w:szCs w:val="18"/>
              </w:rPr>
            </w:pPr>
            <w:r w:rsidRPr="00762494">
              <w:rPr>
                <w:sz w:val="20"/>
                <w:szCs w:val="20"/>
              </w:rPr>
              <w:t>11,5</w:t>
            </w:r>
          </w:p>
        </w:tc>
        <w:tc>
          <w:tcPr>
            <w:tcW w:w="684" w:type="pct"/>
            <w:tcBorders>
              <w:top w:val="nil"/>
              <w:left w:val="nil"/>
              <w:bottom w:val="nil"/>
              <w:right w:val="nil"/>
            </w:tcBorders>
            <w:vAlign w:val="bottom"/>
            <w:hideMark/>
          </w:tcPr>
          <w:p w14:paraId="64536CB5" w14:textId="77777777" w:rsidR="00762494" w:rsidRPr="00762494" w:rsidRDefault="00762494" w:rsidP="00762494">
            <w:pPr>
              <w:jc w:val="right"/>
              <w:rPr>
                <w:sz w:val="18"/>
                <w:szCs w:val="18"/>
              </w:rPr>
            </w:pPr>
            <w:r w:rsidRPr="00762494">
              <w:rPr>
                <w:sz w:val="20"/>
                <w:szCs w:val="20"/>
              </w:rPr>
              <w:t>0,1</w:t>
            </w:r>
          </w:p>
        </w:tc>
      </w:tr>
      <w:tr w:rsidR="00762494" w:rsidRPr="00762494" w14:paraId="1F2D7F73" w14:textId="77777777" w:rsidTr="00B578B8">
        <w:trPr>
          <w:trHeight w:val="474"/>
          <w:jc w:val="center"/>
        </w:trPr>
        <w:tc>
          <w:tcPr>
            <w:tcW w:w="2264" w:type="pct"/>
            <w:tcBorders>
              <w:top w:val="nil"/>
              <w:left w:val="nil"/>
              <w:bottom w:val="nil"/>
              <w:right w:val="nil"/>
            </w:tcBorders>
            <w:vAlign w:val="bottom"/>
            <w:hideMark/>
          </w:tcPr>
          <w:p w14:paraId="5A789BC2" w14:textId="77777777" w:rsidR="00762494" w:rsidRPr="00762494" w:rsidRDefault="00762494" w:rsidP="00762494">
            <w:pPr>
              <w:shd w:val="clear" w:color="auto" w:fill="FFFFFF"/>
              <w:spacing w:before="20" w:after="20"/>
              <w:ind w:left="170" w:hanging="113"/>
              <w:rPr>
                <w:sz w:val="20"/>
                <w:szCs w:val="20"/>
              </w:rPr>
            </w:pPr>
            <w:r w:rsidRPr="00762494">
              <w:rPr>
                <w:sz w:val="20"/>
                <w:szCs w:val="20"/>
                <w:lang w:val="ky-KG"/>
              </w:rPr>
              <w:t xml:space="preserve">Суу менен жабдуу, тазалоо, калдыктарды иштетүү, кайра пайдалануучу чийки затты алуу  </w:t>
            </w:r>
          </w:p>
        </w:tc>
        <w:tc>
          <w:tcPr>
            <w:tcW w:w="707" w:type="pct"/>
            <w:tcBorders>
              <w:top w:val="nil"/>
              <w:left w:val="nil"/>
              <w:bottom w:val="nil"/>
              <w:right w:val="nil"/>
            </w:tcBorders>
            <w:vAlign w:val="bottom"/>
            <w:hideMark/>
          </w:tcPr>
          <w:p w14:paraId="5FFC39D1" w14:textId="77777777" w:rsidR="00762494" w:rsidRPr="00762494" w:rsidRDefault="00762494" w:rsidP="00762494">
            <w:pPr>
              <w:jc w:val="right"/>
              <w:rPr>
                <w:sz w:val="18"/>
                <w:szCs w:val="18"/>
              </w:rPr>
            </w:pPr>
            <w:r w:rsidRPr="00762494">
              <w:rPr>
                <w:sz w:val="20"/>
                <w:szCs w:val="20"/>
              </w:rPr>
              <w:t>0,0</w:t>
            </w:r>
          </w:p>
        </w:tc>
        <w:tc>
          <w:tcPr>
            <w:tcW w:w="707" w:type="pct"/>
            <w:tcBorders>
              <w:top w:val="nil"/>
              <w:left w:val="nil"/>
              <w:bottom w:val="nil"/>
              <w:right w:val="nil"/>
            </w:tcBorders>
            <w:vAlign w:val="bottom"/>
            <w:hideMark/>
          </w:tcPr>
          <w:p w14:paraId="6A42E6AF" w14:textId="77777777" w:rsidR="00762494" w:rsidRPr="00762494" w:rsidRDefault="00762494" w:rsidP="00762494">
            <w:pPr>
              <w:jc w:val="right"/>
              <w:rPr>
                <w:sz w:val="18"/>
                <w:szCs w:val="18"/>
              </w:rPr>
            </w:pPr>
            <w:r w:rsidRPr="00762494">
              <w:rPr>
                <w:sz w:val="20"/>
                <w:szCs w:val="20"/>
              </w:rPr>
              <w:t>0,0</w:t>
            </w:r>
          </w:p>
        </w:tc>
        <w:tc>
          <w:tcPr>
            <w:tcW w:w="637" w:type="pct"/>
            <w:tcBorders>
              <w:top w:val="nil"/>
              <w:left w:val="nil"/>
              <w:bottom w:val="nil"/>
              <w:right w:val="nil"/>
            </w:tcBorders>
            <w:vAlign w:val="bottom"/>
            <w:hideMark/>
          </w:tcPr>
          <w:p w14:paraId="2398A6A9" w14:textId="77777777" w:rsidR="00762494" w:rsidRPr="00762494" w:rsidRDefault="00762494" w:rsidP="00762494">
            <w:pPr>
              <w:jc w:val="right"/>
              <w:rPr>
                <w:sz w:val="18"/>
                <w:szCs w:val="18"/>
              </w:rPr>
            </w:pPr>
            <w:r w:rsidRPr="00762494">
              <w:rPr>
                <w:sz w:val="20"/>
                <w:szCs w:val="20"/>
              </w:rPr>
              <w:t>0,0</w:t>
            </w:r>
          </w:p>
        </w:tc>
        <w:tc>
          <w:tcPr>
            <w:tcW w:w="684" w:type="pct"/>
            <w:tcBorders>
              <w:top w:val="nil"/>
              <w:left w:val="nil"/>
              <w:bottom w:val="nil"/>
              <w:right w:val="nil"/>
            </w:tcBorders>
            <w:vAlign w:val="bottom"/>
            <w:hideMark/>
          </w:tcPr>
          <w:p w14:paraId="323E6821" w14:textId="77777777" w:rsidR="00762494" w:rsidRPr="00762494" w:rsidRDefault="00762494" w:rsidP="00762494">
            <w:pPr>
              <w:jc w:val="right"/>
              <w:rPr>
                <w:sz w:val="18"/>
                <w:szCs w:val="18"/>
              </w:rPr>
            </w:pPr>
            <w:r w:rsidRPr="00762494">
              <w:rPr>
                <w:sz w:val="20"/>
                <w:szCs w:val="20"/>
              </w:rPr>
              <w:t>0,0</w:t>
            </w:r>
          </w:p>
        </w:tc>
      </w:tr>
      <w:tr w:rsidR="00762494" w:rsidRPr="00762494" w14:paraId="367A8DF0" w14:textId="77777777" w:rsidTr="00B578B8">
        <w:trPr>
          <w:trHeight w:val="254"/>
          <w:jc w:val="center"/>
        </w:trPr>
        <w:tc>
          <w:tcPr>
            <w:tcW w:w="2264" w:type="pct"/>
            <w:tcBorders>
              <w:top w:val="nil"/>
              <w:left w:val="nil"/>
              <w:bottom w:val="nil"/>
              <w:right w:val="nil"/>
            </w:tcBorders>
            <w:vAlign w:val="bottom"/>
            <w:hideMark/>
          </w:tcPr>
          <w:p w14:paraId="2F7F20DE" w14:textId="77777777" w:rsidR="00762494" w:rsidRPr="00762494" w:rsidRDefault="00762494" w:rsidP="00762494">
            <w:pPr>
              <w:shd w:val="clear" w:color="auto" w:fill="FFFFFF"/>
              <w:spacing w:before="20" w:after="20"/>
              <w:ind w:left="170" w:hanging="113"/>
              <w:rPr>
                <w:sz w:val="20"/>
                <w:szCs w:val="20"/>
                <w:lang w:val="ky-KG"/>
              </w:rPr>
            </w:pPr>
            <w:r w:rsidRPr="00762494">
              <w:rPr>
                <w:sz w:val="20"/>
                <w:szCs w:val="20"/>
                <w:lang w:val="ky-KG"/>
              </w:rPr>
              <w:t>Курулуш</w:t>
            </w:r>
          </w:p>
        </w:tc>
        <w:tc>
          <w:tcPr>
            <w:tcW w:w="707" w:type="pct"/>
            <w:tcBorders>
              <w:top w:val="nil"/>
              <w:left w:val="nil"/>
              <w:bottom w:val="nil"/>
              <w:right w:val="nil"/>
            </w:tcBorders>
            <w:vAlign w:val="bottom"/>
            <w:hideMark/>
          </w:tcPr>
          <w:p w14:paraId="3B1CA011" w14:textId="77777777" w:rsidR="00762494" w:rsidRPr="00762494" w:rsidRDefault="00762494" w:rsidP="00762494">
            <w:pPr>
              <w:widowControl w:val="0"/>
              <w:tabs>
                <w:tab w:val="center" w:pos="4153"/>
                <w:tab w:val="right" w:pos="8306"/>
              </w:tabs>
              <w:spacing w:before="20" w:after="20"/>
              <w:ind w:right="-1"/>
              <w:jc w:val="right"/>
              <w:rPr>
                <w:sz w:val="18"/>
                <w:szCs w:val="18"/>
              </w:rPr>
            </w:pPr>
            <w:r w:rsidRPr="00762494">
              <w:rPr>
                <w:sz w:val="20"/>
                <w:szCs w:val="20"/>
              </w:rPr>
              <w:t>4,6</w:t>
            </w:r>
          </w:p>
        </w:tc>
        <w:tc>
          <w:tcPr>
            <w:tcW w:w="707" w:type="pct"/>
            <w:tcBorders>
              <w:top w:val="nil"/>
              <w:left w:val="nil"/>
              <w:bottom w:val="nil"/>
              <w:right w:val="nil"/>
            </w:tcBorders>
            <w:vAlign w:val="bottom"/>
            <w:hideMark/>
          </w:tcPr>
          <w:p w14:paraId="54358796" w14:textId="77777777" w:rsidR="00762494" w:rsidRPr="00762494" w:rsidRDefault="00762494" w:rsidP="00762494">
            <w:pPr>
              <w:widowControl w:val="0"/>
              <w:tabs>
                <w:tab w:val="center" w:pos="4153"/>
                <w:tab w:val="right" w:pos="8306"/>
              </w:tabs>
              <w:spacing w:before="20" w:after="20"/>
              <w:ind w:right="-1"/>
              <w:jc w:val="right"/>
              <w:rPr>
                <w:sz w:val="18"/>
                <w:szCs w:val="18"/>
              </w:rPr>
            </w:pPr>
            <w:r w:rsidRPr="00762494">
              <w:rPr>
                <w:sz w:val="20"/>
                <w:szCs w:val="20"/>
                <w:lang w:val="ky-KG"/>
              </w:rPr>
              <w:t>11,1</w:t>
            </w:r>
          </w:p>
        </w:tc>
        <w:tc>
          <w:tcPr>
            <w:tcW w:w="637" w:type="pct"/>
            <w:tcBorders>
              <w:top w:val="nil"/>
              <w:left w:val="nil"/>
              <w:bottom w:val="nil"/>
              <w:right w:val="nil"/>
            </w:tcBorders>
            <w:vAlign w:val="bottom"/>
            <w:hideMark/>
          </w:tcPr>
          <w:p w14:paraId="249F7669" w14:textId="77777777" w:rsidR="00762494" w:rsidRPr="00762494" w:rsidRDefault="00762494" w:rsidP="00762494">
            <w:pPr>
              <w:jc w:val="right"/>
              <w:rPr>
                <w:sz w:val="18"/>
                <w:szCs w:val="18"/>
              </w:rPr>
            </w:pPr>
            <w:r w:rsidRPr="00762494">
              <w:rPr>
                <w:sz w:val="20"/>
                <w:szCs w:val="20"/>
              </w:rPr>
              <w:t>1,8</w:t>
            </w:r>
          </w:p>
        </w:tc>
        <w:tc>
          <w:tcPr>
            <w:tcW w:w="684" w:type="pct"/>
            <w:tcBorders>
              <w:top w:val="nil"/>
              <w:left w:val="nil"/>
              <w:bottom w:val="nil"/>
              <w:right w:val="nil"/>
            </w:tcBorders>
            <w:vAlign w:val="bottom"/>
            <w:hideMark/>
          </w:tcPr>
          <w:p w14:paraId="148E69B9" w14:textId="77777777" w:rsidR="00762494" w:rsidRPr="00762494" w:rsidRDefault="00762494" w:rsidP="00762494">
            <w:pPr>
              <w:jc w:val="right"/>
              <w:rPr>
                <w:sz w:val="18"/>
                <w:szCs w:val="18"/>
              </w:rPr>
            </w:pPr>
            <w:r w:rsidRPr="00762494">
              <w:rPr>
                <w:sz w:val="20"/>
                <w:szCs w:val="20"/>
              </w:rPr>
              <w:t>5,1</w:t>
            </w:r>
          </w:p>
        </w:tc>
      </w:tr>
      <w:tr w:rsidR="00762494" w:rsidRPr="00762494" w14:paraId="2E06EA9D" w14:textId="77777777" w:rsidTr="00B578B8">
        <w:trPr>
          <w:trHeight w:val="465"/>
          <w:jc w:val="center"/>
        </w:trPr>
        <w:tc>
          <w:tcPr>
            <w:tcW w:w="2264" w:type="pct"/>
            <w:tcBorders>
              <w:top w:val="nil"/>
              <w:left w:val="nil"/>
              <w:bottom w:val="nil"/>
              <w:right w:val="nil"/>
            </w:tcBorders>
            <w:vAlign w:val="bottom"/>
            <w:hideMark/>
          </w:tcPr>
          <w:p w14:paraId="16A3FEB7" w14:textId="77777777" w:rsidR="00762494" w:rsidRPr="00762494" w:rsidRDefault="00762494" w:rsidP="00762494">
            <w:pPr>
              <w:shd w:val="clear" w:color="auto" w:fill="FFFFFF"/>
              <w:spacing w:before="20" w:after="20"/>
              <w:ind w:left="170" w:hanging="113"/>
              <w:rPr>
                <w:sz w:val="20"/>
                <w:szCs w:val="20"/>
              </w:rPr>
            </w:pPr>
            <w:r w:rsidRPr="00762494">
              <w:rPr>
                <w:sz w:val="20"/>
                <w:szCs w:val="20"/>
                <w:lang w:val="ky-KG"/>
              </w:rPr>
              <w:t>Дүң жана чекене соода</w:t>
            </w:r>
            <w:r w:rsidRPr="00762494">
              <w:rPr>
                <w:sz w:val="20"/>
                <w:szCs w:val="20"/>
              </w:rPr>
              <w:t xml:space="preserve">; </w:t>
            </w:r>
            <w:r w:rsidRPr="00762494">
              <w:rPr>
                <w:sz w:val="20"/>
                <w:szCs w:val="20"/>
                <w:lang w:val="ky-KG"/>
              </w:rPr>
              <w:t xml:space="preserve">авто унааларды жана мотоциклдерди оңдоо </w:t>
            </w:r>
          </w:p>
        </w:tc>
        <w:tc>
          <w:tcPr>
            <w:tcW w:w="707" w:type="pct"/>
            <w:tcBorders>
              <w:top w:val="nil"/>
              <w:left w:val="nil"/>
              <w:bottom w:val="nil"/>
              <w:right w:val="nil"/>
            </w:tcBorders>
            <w:vAlign w:val="bottom"/>
            <w:hideMark/>
          </w:tcPr>
          <w:p w14:paraId="2C6F73BF" w14:textId="77777777" w:rsidR="00762494" w:rsidRPr="00762494" w:rsidRDefault="00762494" w:rsidP="00762494">
            <w:pPr>
              <w:jc w:val="right"/>
              <w:rPr>
                <w:sz w:val="18"/>
                <w:szCs w:val="18"/>
              </w:rPr>
            </w:pPr>
            <w:r w:rsidRPr="00762494">
              <w:rPr>
                <w:sz w:val="20"/>
                <w:szCs w:val="20"/>
              </w:rPr>
              <w:t>15,7</w:t>
            </w:r>
          </w:p>
        </w:tc>
        <w:tc>
          <w:tcPr>
            <w:tcW w:w="707" w:type="pct"/>
            <w:tcBorders>
              <w:top w:val="nil"/>
              <w:left w:val="nil"/>
              <w:bottom w:val="nil"/>
              <w:right w:val="nil"/>
            </w:tcBorders>
            <w:vAlign w:val="bottom"/>
            <w:hideMark/>
          </w:tcPr>
          <w:p w14:paraId="4AB821E1" w14:textId="77777777" w:rsidR="00762494" w:rsidRPr="00762494" w:rsidRDefault="00762494" w:rsidP="00762494">
            <w:pPr>
              <w:jc w:val="right"/>
              <w:rPr>
                <w:sz w:val="18"/>
                <w:szCs w:val="18"/>
              </w:rPr>
            </w:pPr>
            <w:r w:rsidRPr="00762494">
              <w:rPr>
                <w:sz w:val="20"/>
                <w:szCs w:val="20"/>
                <w:lang w:val="ky-KG"/>
              </w:rPr>
              <w:t>24,5</w:t>
            </w:r>
          </w:p>
        </w:tc>
        <w:tc>
          <w:tcPr>
            <w:tcW w:w="637" w:type="pct"/>
            <w:tcBorders>
              <w:top w:val="nil"/>
              <w:left w:val="nil"/>
              <w:bottom w:val="nil"/>
              <w:right w:val="nil"/>
            </w:tcBorders>
            <w:vAlign w:val="bottom"/>
            <w:hideMark/>
          </w:tcPr>
          <w:p w14:paraId="14F8971F" w14:textId="77777777" w:rsidR="00762494" w:rsidRPr="00762494" w:rsidRDefault="00762494" w:rsidP="00762494">
            <w:pPr>
              <w:jc w:val="right"/>
              <w:rPr>
                <w:sz w:val="18"/>
                <w:szCs w:val="18"/>
              </w:rPr>
            </w:pPr>
            <w:r w:rsidRPr="00762494">
              <w:rPr>
                <w:sz w:val="20"/>
                <w:szCs w:val="20"/>
              </w:rPr>
              <w:t>6,3</w:t>
            </w:r>
          </w:p>
        </w:tc>
        <w:tc>
          <w:tcPr>
            <w:tcW w:w="684" w:type="pct"/>
            <w:tcBorders>
              <w:top w:val="nil"/>
              <w:left w:val="nil"/>
              <w:bottom w:val="nil"/>
              <w:right w:val="nil"/>
            </w:tcBorders>
            <w:vAlign w:val="bottom"/>
            <w:hideMark/>
          </w:tcPr>
          <w:p w14:paraId="1FCA46B2" w14:textId="77777777" w:rsidR="00762494" w:rsidRPr="00762494" w:rsidRDefault="00762494" w:rsidP="00762494">
            <w:pPr>
              <w:jc w:val="right"/>
              <w:rPr>
                <w:sz w:val="18"/>
                <w:szCs w:val="18"/>
              </w:rPr>
            </w:pPr>
            <w:r w:rsidRPr="00762494">
              <w:rPr>
                <w:sz w:val="20"/>
                <w:szCs w:val="20"/>
                <w:lang w:val="ky-KG"/>
              </w:rPr>
              <w:t>11,3</w:t>
            </w:r>
          </w:p>
        </w:tc>
      </w:tr>
      <w:tr w:rsidR="00762494" w:rsidRPr="00762494" w14:paraId="2D7BA49B" w14:textId="77777777" w:rsidTr="00B578B8">
        <w:trPr>
          <w:trHeight w:val="254"/>
          <w:jc w:val="center"/>
        </w:trPr>
        <w:tc>
          <w:tcPr>
            <w:tcW w:w="2264" w:type="pct"/>
            <w:tcBorders>
              <w:top w:val="nil"/>
              <w:left w:val="nil"/>
              <w:bottom w:val="nil"/>
              <w:right w:val="nil"/>
            </w:tcBorders>
            <w:vAlign w:val="bottom"/>
            <w:hideMark/>
          </w:tcPr>
          <w:p w14:paraId="5A635B9B" w14:textId="77777777" w:rsidR="00762494" w:rsidRPr="00762494" w:rsidRDefault="00762494" w:rsidP="00762494">
            <w:pPr>
              <w:shd w:val="clear" w:color="auto" w:fill="FFFFFF"/>
              <w:spacing w:before="20" w:after="20"/>
              <w:ind w:left="170" w:hanging="113"/>
              <w:rPr>
                <w:sz w:val="20"/>
                <w:szCs w:val="20"/>
              </w:rPr>
            </w:pPr>
            <w:r w:rsidRPr="00762494">
              <w:rPr>
                <w:sz w:val="20"/>
                <w:szCs w:val="20"/>
              </w:rPr>
              <w:t>Транспорт</w:t>
            </w:r>
            <w:r w:rsidRPr="00762494">
              <w:rPr>
                <w:sz w:val="20"/>
                <w:szCs w:val="20"/>
                <w:lang w:val="ky-KG"/>
              </w:rPr>
              <w:t xml:space="preserve"> ишмердиги жана жүктөрдү сактоо </w:t>
            </w:r>
            <w:r w:rsidRPr="00762494">
              <w:rPr>
                <w:sz w:val="20"/>
                <w:szCs w:val="20"/>
              </w:rPr>
              <w:t xml:space="preserve"> </w:t>
            </w:r>
          </w:p>
        </w:tc>
        <w:tc>
          <w:tcPr>
            <w:tcW w:w="707" w:type="pct"/>
            <w:tcBorders>
              <w:top w:val="nil"/>
              <w:left w:val="nil"/>
              <w:bottom w:val="nil"/>
              <w:right w:val="nil"/>
            </w:tcBorders>
            <w:vAlign w:val="bottom"/>
            <w:hideMark/>
          </w:tcPr>
          <w:p w14:paraId="30BE2998" w14:textId="77777777" w:rsidR="00762494" w:rsidRPr="00762494" w:rsidRDefault="00762494" w:rsidP="00762494">
            <w:pPr>
              <w:jc w:val="right"/>
              <w:rPr>
                <w:sz w:val="18"/>
                <w:szCs w:val="18"/>
              </w:rPr>
            </w:pPr>
            <w:r w:rsidRPr="00762494">
              <w:rPr>
                <w:sz w:val="20"/>
                <w:szCs w:val="20"/>
              </w:rPr>
              <w:t>4,2</w:t>
            </w:r>
          </w:p>
        </w:tc>
        <w:tc>
          <w:tcPr>
            <w:tcW w:w="707" w:type="pct"/>
            <w:tcBorders>
              <w:top w:val="nil"/>
              <w:left w:val="nil"/>
              <w:bottom w:val="nil"/>
              <w:right w:val="nil"/>
            </w:tcBorders>
            <w:vAlign w:val="bottom"/>
            <w:hideMark/>
          </w:tcPr>
          <w:p w14:paraId="0A4E6F5C" w14:textId="77777777" w:rsidR="00762494" w:rsidRPr="00762494" w:rsidRDefault="00762494" w:rsidP="00762494">
            <w:pPr>
              <w:jc w:val="right"/>
              <w:rPr>
                <w:sz w:val="18"/>
                <w:szCs w:val="18"/>
              </w:rPr>
            </w:pPr>
            <w:r w:rsidRPr="00762494">
              <w:rPr>
                <w:sz w:val="20"/>
                <w:szCs w:val="20"/>
                <w:lang w:val="ky-KG"/>
              </w:rPr>
              <w:t>1,1</w:t>
            </w:r>
          </w:p>
        </w:tc>
        <w:tc>
          <w:tcPr>
            <w:tcW w:w="637" w:type="pct"/>
            <w:tcBorders>
              <w:top w:val="nil"/>
              <w:left w:val="nil"/>
              <w:bottom w:val="nil"/>
              <w:right w:val="nil"/>
            </w:tcBorders>
            <w:vAlign w:val="bottom"/>
            <w:hideMark/>
          </w:tcPr>
          <w:p w14:paraId="7E12C64E" w14:textId="77777777" w:rsidR="00762494" w:rsidRPr="00762494" w:rsidRDefault="00762494" w:rsidP="00762494">
            <w:pPr>
              <w:jc w:val="right"/>
              <w:rPr>
                <w:sz w:val="18"/>
                <w:szCs w:val="18"/>
              </w:rPr>
            </w:pPr>
            <w:r w:rsidRPr="00762494">
              <w:rPr>
                <w:sz w:val="20"/>
                <w:szCs w:val="20"/>
              </w:rPr>
              <w:t>1,7</w:t>
            </w:r>
          </w:p>
        </w:tc>
        <w:tc>
          <w:tcPr>
            <w:tcW w:w="684" w:type="pct"/>
            <w:tcBorders>
              <w:top w:val="nil"/>
              <w:left w:val="nil"/>
              <w:bottom w:val="nil"/>
              <w:right w:val="nil"/>
            </w:tcBorders>
            <w:vAlign w:val="bottom"/>
            <w:hideMark/>
          </w:tcPr>
          <w:p w14:paraId="314E8CC8" w14:textId="77777777" w:rsidR="00762494" w:rsidRPr="00762494" w:rsidRDefault="00762494" w:rsidP="00762494">
            <w:pPr>
              <w:jc w:val="right"/>
              <w:rPr>
                <w:sz w:val="18"/>
                <w:szCs w:val="18"/>
              </w:rPr>
            </w:pPr>
            <w:r w:rsidRPr="00762494">
              <w:rPr>
                <w:sz w:val="20"/>
                <w:szCs w:val="20"/>
                <w:lang w:val="ky-KG"/>
              </w:rPr>
              <w:t>0,5</w:t>
            </w:r>
          </w:p>
        </w:tc>
      </w:tr>
      <w:tr w:rsidR="00762494" w:rsidRPr="00762494" w14:paraId="03427E77" w14:textId="77777777" w:rsidTr="00B578B8">
        <w:trPr>
          <w:trHeight w:val="474"/>
          <w:jc w:val="center"/>
        </w:trPr>
        <w:tc>
          <w:tcPr>
            <w:tcW w:w="2264" w:type="pct"/>
            <w:tcBorders>
              <w:top w:val="nil"/>
              <w:left w:val="nil"/>
              <w:bottom w:val="nil"/>
              <w:right w:val="nil"/>
            </w:tcBorders>
            <w:vAlign w:val="bottom"/>
            <w:hideMark/>
          </w:tcPr>
          <w:p w14:paraId="7B66A0E0" w14:textId="77777777" w:rsidR="00762494" w:rsidRPr="00762494" w:rsidRDefault="00762494" w:rsidP="00762494">
            <w:pPr>
              <w:shd w:val="clear" w:color="auto" w:fill="FFFFFF"/>
              <w:spacing w:before="20" w:after="20"/>
              <w:ind w:left="170" w:hanging="113"/>
              <w:rPr>
                <w:sz w:val="20"/>
                <w:szCs w:val="20"/>
              </w:rPr>
            </w:pPr>
            <w:r w:rsidRPr="00762494">
              <w:rPr>
                <w:sz w:val="20"/>
                <w:szCs w:val="20"/>
                <w:lang w:val="ky-KG"/>
              </w:rPr>
              <w:t xml:space="preserve">Мейманканалардын жана ресторандардын ишмердиги </w:t>
            </w:r>
          </w:p>
        </w:tc>
        <w:tc>
          <w:tcPr>
            <w:tcW w:w="707" w:type="pct"/>
            <w:tcBorders>
              <w:top w:val="nil"/>
              <w:left w:val="nil"/>
              <w:bottom w:val="nil"/>
              <w:right w:val="nil"/>
            </w:tcBorders>
            <w:vAlign w:val="bottom"/>
            <w:hideMark/>
          </w:tcPr>
          <w:p w14:paraId="2B36B806" w14:textId="77777777" w:rsidR="00762494" w:rsidRPr="00762494" w:rsidRDefault="00762494" w:rsidP="00762494">
            <w:pPr>
              <w:jc w:val="right"/>
              <w:rPr>
                <w:sz w:val="18"/>
                <w:szCs w:val="18"/>
              </w:rPr>
            </w:pPr>
            <w:r w:rsidRPr="00762494">
              <w:rPr>
                <w:sz w:val="20"/>
                <w:szCs w:val="20"/>
              </w:rPr>
              <w:t>0,5</w:t>
            </w:r>
          </w:p>
        </w:tc>
        <w:tc>
          <w:tcPr>
            <w:tcW w:w="707" w:type="pct"/>
            <w:tcBorders>
              <w:top w:val="nil"/>
              <w:left w:val="nil"/>
              <w:bottom w:val="nil"/>
              <w:right w:val="nil"/>
            </w:tcBorders>
            <w:vAlign w:val="bottom"/>
            <w:hideMark/>
          </w:tcPr>
          <w:p w14:paraId="6D3E8163" w14:textId="77777777" w:rsidR="00762494" w:rsidRPr="00762494" w:rsidRDefault="00762494" w:rsidP="00762494">
            <w:pPr>
              <w:jc w:val="right"/>
              <w:rPr>
                <w:sz w:val="18"/>
                <w:szCs w:val="18"/>
              </w:rPr>
            </w:pPr>
            <w:r w:rsidRPr="00762494">
              <w:rPr>
                <w:sz w:val="20"/>
                <w:szCs w:val="20"/>
                <w:lang w:val="ky-KG"/>
              </w:rPr>
              <w:t>0,1</w:t>
            </w:r>
          </w:p>
        </w:tc>
        <w:tc>
          <w:tcPr>
            <w:tcW w:w="637" w:type="pct"/>
            <w:tcBorders>
              <w:top w:val="nil"/>
              <w:left w:val="nil"/>
              <w:bottom w:val="nil"/>
              <w:right w:val="nil"/>
            </w:tcBorders>
            <w:vAlign w:val="bottom"/>
            <w:hideMark/>
          </w:tcPr>
          <w:p w14:paraId="11F6B08C" w14:textId="77777777" w:rsidR="00762494" w:rsidRPr="00762494" w:rsidRDefault="00762494" w:rsidP="00762494">
            <w:pPr>
              <w:jc w:val="right"/>
              <w:rPr>
                <w:sz w:val="18"/>
                <w:szCs w:val="18"/>
              </w:rPr>
            </w:pPr>
            <w:r w:rsidRPr="00762494">
              <w:rPr>
                <w:sz w:val="20"/>
                <w:szCs w:val="20"/>
              </w:rPr>
              <w:t>0,2</w:t>
            </w:r>
          </w:p>
        </w:tc>
        <w:tc>
          <w:tcPr>
            <w:tcW w:w="684" w:type="pct"/>
            <w:tcBorders>
              <w:top w:val="nil"/>
              <w:left w:val="nil"/>
              <w:bottom w:val="nil"/>
              <w:right w:val="nil"/>
            </w:tcBorders>
            <w:vAlign w:val="bottom"/>
            <w:hideMark/>
          </w:tcPr>
          <w:p w14:paraId="3FDFAED2" w14:textId="77777777" w:rsidR="00762494" w:rsidRPr="00762494" w:rsidRDefault="00762494" w:rsidP="00762494">
            <w:pPr>
              <w:jc w:val="right"/>
              <w:rPr>
                <w:sz w:val="18"/>
                <w:szCs w:val="18"/>
              </w:rPr>
            </w:pPr>
            <w:r w:rsidRPr="00762494">
              <w:rPr>
                <w:sz w:val="20"/>
                <w:szCs w:val="20"/>
                <w:lang w:val="ky-KG"/>
              </w:rPr>
              <w:t>0,0</w:t>
            </w:r>
          </w:p>
        </w:tc>
      </w:tr>
      <w:tr w:rsidR="00762494" w:rsidRPr="00762494" w14:paraId="00245DAB" w14:textId="77777777" w:rsidTr="00B578B8">
        <w:trPr>
          <w:trHeight w:val="254"/>
          <w:jc w:val="center"/>
        </w:trPr>
        <w:tc>
          <w:tcPr>
            <w:tcW w:w="2264" w:type="pct"/>
            <w:tcBorders>
              <w:top w:val="nil"/>
              <w:left w:val="nil"/>
              <w:bottom w:val="nil"/>
              <w:right w:val="nil"/>
            </w:tcBorders>
            <w:vAlign w:val="bottom"/>
            <w:hideMark/>
          </w:tcPr>
          <w:p w14:paraId="28FA5C58" w14:textId="77777777" w:rsidR="00762494" w:rsidRPr="00762494" w:rsidRDefault="00762494" w:rsidP="00762494">
            <w:pPr>
              <w:shd w:val="clear" w:color="auto" w:fill="FFFFFF"/>
              <w:spacing w:before="20" w:after="20"/>
              <w:ind w:left="170" w:hanging="113"/>
              <w:rPr>
                <w:sz w:val="20"/>
                <w:szCs w:val="20"/>
                <w:lang w:val="ky-KG"/>
              </w:rPr>
            </w:pPr>
            <w:r w:rsidRPr="00762494">
              <w:rPr>
                <w:sz w:val="20"/>
                <w:szCs w:val="20"/>
                <w:lang w:val="ky-KG"/>
              </w:rPr>
              <w:t>Маалымат жана байланыш</w:t>
            </w:r>
          </w:p>
        </w:tc>
        <w:tc>
          <w:tcPr>
            <w:tcW w:w="707" w:type="pct"/>
            <w:tcBorders>
              <w:top w:val="nil"/>
              <w:left w:val="nil"/>
              <w:bottom w:val="nil"/>
              <w:right w:val="nil"/>
            </w:tcBorders>
            <w:vAlign w:val="bottom"/>
            <w:hideMark/>
          </w:tcPr>
          <w:p w14:paraId="27B56FE5" w14:textId="77777777" w:rsidR="00762494" w:rsidRPr="00762494" w:rsidRDefault="00762494" w:rsidP="00762494">
            <w:pPr>
              <w:jc w:val="right"/>
              <w:rPr>
                <w:sz w:val="18"/>
                <w:szCs w:val="18"/>
              </w:rPr>
            </w:pPr>
            <w:r w:rsidRPr="00762494">
              <w:rPr>
                <w:sz w:val="20"/>
                <w:szCs w:val="20"/>
              </w:rPr>
              <w:t>3,6</w:t>
            </w:r>
          </w:p>
        </w:tc>
        <w:tc>
          <w:tcPr>
            <w:tcW w:w="707" w:type="pct"/>
            <w:tcBorders>
              <w:top w:val="nil"/>
              <w:left w:val="nil"/>
              <w:bottom w:val="nil"/>
              <w:right w:val="nil"/>
            </w:tcBorders>
            <w:vAlign w:val="bottom"/>
            <w:hideMark/>
          </w:tcPr>
          <w:p w14:paraId="76925916" w14:textId="77777777" w:rsidR="00762494" w:rsidRPr="00762494" w:rsidRDefault="00762494" w:rsidP="00762494">
            <w:pPr>
              <w:jc w:val="right"/>
              <w:rPr>
                <w:sz w:val="18"/>
                <w:szCs w:val="18"/>
              </w:rPr>
            </w:pPr>
            <w:r w:rsidRPr="00762494">
              <w:rPr>
                <w:sz w:val="20"/>
                <w:szCs w:val="20"/>
                <w:lang w:val="ky-KG"/>
              </w:rPr>
              <w:t>2,0</w:t>
            </w:r>
          </w:p>
        </w:tc>
        <w:tc>
          <w:tcPr>
            <w:tcW w:w="637" w:type="pct"/>
            <w:tcBorders>
              <w:top w:val="nil"/>
              <w:left w:val="nil"/>
              <w:bottom w:val="nil"/>
              <w:right w:val="nil"/>
            </w:tcBorders>
            <w:vAlign w:val="bottom"/>
            <w:hideMark/>
          </w:tcPr>
          <w:p w14:paraId="6770AA55" w14:textId="77777777" w:rsidR="00762494" w:rsidRPr="00762494" w:rsidRDefault="00762494" w:rsidP="00762494">
            <w:pPr>
              <w:jc w:val="right"/>
              <w:rPr>
                <w:sz w:val="18"/>
                <w:szCs w:val="18"/>
              </w:rPr>
            </w:pPr>
            <w:r w:rsidRPr="00762494">
              <w:rPr>
                <w:sz w:val="20"/>
                <w:szCs w:val="20"/>
              </w:rPr>
              <w:t>1,4</w:t>
            </w:r>
          </w:p>
        </w:tc>
        <w:tc>
          <w:tcPr>
            <w:tcW w:w="684" w:type="pct"/>
            <w:tcBorders>
              <w:top w:val="nil"/>
              <w:left w:val="nil"/>
              <w:bottom w:val="nil"/>
              <w:right w:val="nil"/>
            </w:tcBorders>
            <w:vAlign w:val="bottom"/>
            <w:hideMark/>
          </w:tcPr>
          <w:p w14:paraId="68437D22" w14:textId="77777777" w:rsidR="00762494" w:rsidRPr="00762494" w:rsidRDefault="00762494" w:rsidP="00762494">
            <w:pPr>
              <w:jc w:val="right"/>
              <w:rPr>
                <w:sz w:val="18"/>
                <w:szCs w:val="18"/>
              </w:rPr>
            </w:pPr>
            <w:r w:rsidRPr="00762494">
              <w:rPr>
                <w:sz w:val="20"/>
                <w:szCs w:val="20"/>
                <w:lang w:val="ky-KG"/>
              </w:rPr>
              <w:t>0,9</w:t>
            </w:r>
          </w:p>
        </w:tc>
      </w:tr>
      <w:tr w:rsidR="00762494" w:rsidRPr="00762494" w14:paraId="7794327A" w14:textId="77777777" w:rsidTr="00B578B8">
        <w:trPr>
          <w:trHeight w:val="465"/>
          <w:jc w:val="center"/>
        </w:trPr>
        <w:tc>
          <w:tcPr>
            <w:tcW w:w="2264" w:type="pct"/>
            <w:tcBorders>
              <w:top w:val="nil"/>
              <w:left w:val="nil"/>
              <w:bottom w:val="nil"/>
              <w:right w:val="nil"/>
            </w:tcBorders>
            <w:vAlign w:val="bottom"/>
            <w:hideMark/>
          </w:tcPr>
          <w:p w14:paraId="0E2A1435" w14:textId="77777777" w:rsidR="00762494" w:rsidRPr="00762494" w:rsidRDefault="00762494" w:rsidP="00762494">
            <w:pPr>
              <w:shd w:val="clear" w:color="auto" w:fill="FFFFFF"/>
              <w:spacing w:before="20" w:after="20"/>
              <w:ind w:left="170" w:hanging="113"/>
              <w:rPr>
                <w:sz w:val="20"/>
                <w:szCs w:val="20"/>
              </w:rPr>
            </w:pPr>
            <w:r w:rsidRPr="00762494">
              <w:rPr>
                <w:sz w:val="20"/>
                <w:szCs w:val="20"/>
              </w:rPr>
              <w:t>Финанс</w:t>
            </w:r>
            <w:r w:rsidRPr="00762494">
              <w:rPr>
                <w:sz w:val="20"/>
                <w:szCs w:val="20"/>
                <w:lang w:val="ky-KG"/>
              </w:rPr>
              <w:t xml:space="preserve">ылык ортомчулук жана камсыздандыруу </w:t>
            </w:r>
          </w:p>
        </w:tc>
        <w:tc>
          <w:tcPr>
            <w:tcW w:w="707" w:type="pct"/>
            <w:tcBorders>
              <w:top w:val="nil"/>
              <w:left w:val="nil"/>
              <w:bottom w:val="nil"/>
              <w:right w:val="nil"/>
            </w:tcBorders>
            <w:vAlign w:val="bottom"/>
            <w:hideMark/>
          </w:tcPr>
          <w:p w14:paraId="7F55F9BC" w14:textId="77777777" w:rsidR="00762494" w:rsidRPr="00762494" w:rsidRDefault="00762494" w:rsidP="00762494">
            <w:pPr>
              <w:jc w:val="right"/>
              <w:rPr>
                <w:sz w:val="18"/>
                <w:szCs w:val="18"/>
              </w:rPr>
            </w:pPr>
            <w:r w:rsidRPr="00762494">
              <w:rPr>
                <w:sz w:val="20"/>
                <w:szCs w:val="20"/>
              </w:rPr>
              <w:t>25,2</w:t>
            </w:r>
          </w:p>
        </w:tc>
        <w:tc>
          <w:tcPr>
            <w:tcW w:w="707" w:type="pct"/>
            <w:tcBorders>
              <w:top w:val="nil"/>
              <w:left w:val="nil"/>
              <w:bottom w:val="nil"/>
              <w:right w:val="nil"/>
            </w:tcBorders>
            <w:vAlign w:val="bottom"/>
            <w:hideMark/>
          </w:tcPr>
          <w:p w14:paraId="205AB09E" w14:textId="77777777" w:rsidR="00762494" w:rsidRPr="00762494" w:rsidRDefault="00762494" w:rsidP="00762494">
            <w:pPr>
              <w:jc w:val="right"/>
              <w:rPr>
                <w:sz w:val="18"/>
                <w:szCs w:val="18"/>
              </w:rPr>
            </w:pPr>
            <w:r w:rsidRPr="00762494">
              <w:rPr>
                <w:sz w:val="20"/>
                <w:szCs w:val="20"/>
                <w:lang w:val="ky-KG"/>
              </w:rPr>
              <w:t>25,6</w:t>
            </w:r>
          </w:p>
        </w:tc>
        <w:tc>
          <w:tcPr>
            <w:tcW w:w="637" w:type="pct"/>
            <w:tcBorders>
              <w:top w:val="nil"/>
              <w:left w:val="nil"/>
              <w:bottom w:val="nil"/>
              <w:right w:val="nil"/>
            </w:tcBorders>
            <w:vAlign w:val="bottom"/>
            <w:hideMark/>
          </w:tcPr>
          <w:p w14:paraId="52366B19" w14:textId="77777777" w:rsidR="00762494" w:rsidRPr="00762494" w:rsidRDefault="00762494" w:rsidP="00762494">
            <w:pPr>
              <w:jc w:val="right"/>
              <w:rPr>
                <w:sz w:val="18"/>
                <w:szCs w:val="18"/>
              </w:rPr>
            </w:pPr>
            <w:r w:rsidRPr="00762494">
              <w:rPr>
                <w:sz w:val="20"/>
                <w:szCs w:val="20"/>
              </w:rPr>
              <w:t>10,1</w:t>
            </w:r>
          </w:p>
        </w:tc>
        <w:tc>
          <w:tcPr>
            <w:tcW w:w="684" w:type="pct"/>
            <w:tcBorders>
              <w:top w:val="nil"/>
              <w:left w:val="nil"/>
              <w:bottom w:val="nil"/>
              <w:right w:val="nil"/>
            </w:tcBorders>
            <w:vAlign w:val="bottom"/>
            <w:hideMark/>
          </w:tcPr>
          <w:p w14:paraId="0CB785C9" w14:textId="77777777" w:rsidR="00762494" w:rsidRPr="00762494" w:rsidRDefault="00762494" w:rsidP="00762494">
            <w:pPr>
              <w:jc w:val="right"/>
              <w:rPr>
                <w:sz w:val="18"/>
                <w:szCs w:val="18"/>
              </w:rPr>
            </w:pPr>
            <w:r w:rsidRPr="00762494">
              <w:rPr>
                <w:sz w:val="20"/>
                <w:szCs w:val="20"/>
                <w:lang w:val="ky-KG"/>
              </w:rPr>
              <w:t>11,8</w:t>
            </w:r>
          </w:p>
        </w:tc>
      </w:tr>
      <w:tr w:rsidR="00762494" w:rsidRPr="00762494" w14:paraId="10947D48" w14:textId="77777777" w:rsidTr="00B578B8">
        <w:trPr>
          <w:trHeight w:val="254"/>
          <w:jc w:val="center"/>
        </w:trPr>
        <w:tc>
          <w:tcPr>
            <w:tcW w:w="2264" w:type="pct"/>
            <w:tcBorders>
              <w:top w:val="nil"/>
              <w:left w:val="nil"/>
              <w:bottom w:val="nil"/>
              <w:right w:val="nil"/>
            </w:tcBorders>
            <w:vAlign w:val="bottom"/>
            <w:hideMark/>
          </w:tcPr>
          <w:p w14:paraId="0B6176F2" w14:textId="77777777" w:rsidR="00762494" w:rsidRPr="00762494" w:rsidRDefault="00762494" w:rsidP="00762494">
            <w:pPr>
              <w:shd w:val="clear" w:color="auto" w:fill="FFFFFF"/>
              <w:spacing w:before="20" w:after="20"/>
              <w:ind w:left="170" w:hanging="113"/>
              <w:rPr>
                <w:sz w:val="20"/>
                <w:szCs w:val="20"/>
              </w:rPr>
            </w:pPr>
            <w:r w:rsidRPr="00762494">
              <w:rPr>
                <w:sz w:val="20"/>
                <w:szCs w:val="20"/>
                <w:lang w:val="ky-KG"/>
              </w:rPr>
              <w:t>Кыймылсыз мүлк о</w:t>
            </w:r>
            <w:proofErr w:type="spellStart"/>
            <w:r w:rsidRPr="00762494">
              <w:rPr>
                <w:sz w:val="20"/>
                <w:szCs w:val="20"/>
              </w:rPr>
              <w:t>пераци</w:t>
            </w:r>
            <w:proofErr w:type="spellEnd"/>
            <w:r w:rsidRPr="00762494">
              <w:rPr>
                <w:sz w:val="20"/>
                <w:szCs w:val="20"/>
                <w:lang w:val="ky-KG"/>
              </w:rPr>
              <w:t>ялары</w:t>
            </w:r>
            <w:r w:rsidRPr="00762494">
              <w:rPr>
                <w:sz w:val="20"/>
                <w:szCs w:val="20"/>
              </w:rPr>
              <w:t xml:space="preserve"> </w:t>
            </w:r>
          </w:p>
        </w:tc>
        <w:tc>
          <w:tcPr>
            <w:tcW w:w="707" w:type="pct"/>
            <w:tcBorders>
              <w:top w:val="nil"/>
              <w:left w:val="nil"/>
              <w:bottom w:val="nil"/>
              <w:right w:val="nil"/>
            </w:tcBorders>
            <w:vAlign w:val="bottom"/>
            <w:hideMark/>
          </w:tcPr>
          <w:p w14:paraId="351CE8DF" w14:textId="77777777" w:rsidR="00762494" w:rsidRPr="00762494" w:rsidRDefault="00762494" w:rsidP="00762494">
            <w:pPr>
              <w:jc w:val="right"/>
              <w:rPr>
                <w:sz w:val="18"/>
                <w:szCs w:val="18"/>
              </w:rPr>
            </w:pPr>
            <w:r w:rsidRPr="00762494">
              <w:rPr>
                <w:sz w:val="20"/>
                <w:szCs w:val="20"/>
              </w:rPr>
              <w:t>6,0</w:t>
            </w:r>
          </w:p>
        </w:tc>
        <w:tc>
          <w:tcPr>
            <w:tcW w:w="707" w:type="pct"/>
            <w:tcBorders>
              <w:top w:val="nil"/>
              <w:left w:val="nil"/>
              <w:bottom w:val="nil"/>
              <w:right w:val="nil"/>
            </w:tcBorders>
            <w:vAlign w:val="bottom"/>
            <w:hideMark/>
          </w:tcPr>
          <w:p w14:paraId="311E8D60" w14:textId="77777777" w:rsidR="00762494" w:rsidRPr="00762494" w:rsidRDefault="00762494" w:rsidP="00762494">
            <w:pPr>
              <w:jc w:val="right"/>
              <w:rPr>
                <w:sz w:val="18"/>
                <w:szCs w:val="18"/>
              </w:rPr>
            </w:pPr>
            <w:r w:rsidRPr="00762494">
              <w:rPr>
                <w:sz w:val="20"/>
                <w:szCs w:val="20"/>
                <w:lang w:val="ky-KG"/>
              </w:rPr>
              <w:t>7,9</w:t>
            </w:r>
          </w:p>
        </w:tc>
        <w:tc>
          <w:tcPr>
            <w:tcW w:w="637" w:type="pct"/>
            <w:tcBorders>
              <w:top w:val="nil"/>
              <w:left w:val="nil"/>
              <w:bottom w:val="nil"/>
              <w:right w:val="nil"/>
            </w:tcBorders>
            <w:vAlign w:val="bottom"/>
            <w:hideMark/>
          </w:tcPr>
          <w:p w14:paraId="7C2277F5" w14:textId="77777777" w:rsidR="00762494" w:rsidRPr="00762494" w:rsidRDefault="00762494" w:rsidP="00762494">
            <w:pPr>
              <w:jc w:val="right"/>
              <w:rPr>
                <w:sz w:val="18"/>
                <w:szCs w:val="18"/>
              </w:rPr>
            </w:pPr>
            <w:r w:rsidRPr="00762494">
              <w:rPr>
                <w:sz w:val="20"/>
                <w:szCs w:val="20"/>
              </w:rPr>
              <w:t>2,4</w:t>
            </w:r>
          </w:p>
        </w:tc>
        <w:tc>
          <w:tcPr>
            <w:tcW w:w="684" w:type="pct"/>
            <w:tcBorders>
              <w:top w:val="nil"/>
              <w:left w:val="nil"/>
              <w:bottom w:val="nil"/>
              <w:right w:val="nil"/>
            </w:tcBorders>
            <w:vAlign w:val="bottom"/>
            <w:hideMark/>
          </w:tcPr>
          <w:p w14:paraId="5160FB46" w14:textId="77777777" w:rsidR="00762494" w:rsidRPr="00762494" w:rsidRDefault="00762494" w:rsidP="00762494">
            <w:pPr>
              <w:jc w:val="right"/>
              <w:rPr>
                <w:sz w:val="18"/>
                <w:szCs w:val="18"/>
              </w:rPr>
            </w:pPr>
            <w:r w:rsidRPr="00762494">
              <w:rPr>
                <w:sz w:val="20"/>
                <w:szCs w:val="20"/>
                <w:lang w:val="ky-KG"/>
              </w:rPr>
              <w:t>3,6</w:t>
            </w:r>
          </w:p>
        </w:tc>
      </w:tr>
      <w:tr w:rsidR="00762494" w:rsidRPr="00762494" w14:paraId="038B2274" w14:textId="77777777" w:rsidTr="00B578B8">
        <w:trPr>
          <w:trHeight w:val="474"/>
          <w:jc w:val="center"/>
        </w:trPr>
        <w:tc>
          <w:tcPr>
            <w:tcW w:w="2264" w:type="pct"/>
            <w:tcBorders>
              <w:top w:val="nil"/>
              <w:left w:val="nil"/>
              <w:bottom w:val="nil"/>
              <w:right w:val="nil"/>
            </w:tcBorders>
            <w:vAlign w:val="bottom"/>
            <w:hideMark/>
          </w:tcPr>
          <w:p w14:paraId="2B96E642" w14:textId="77777777" w:rsidR="00762494" w:rsidRPr="00762494" w:rsidRDefault="00762494" w:rsidP="00762494">
            <w:pPr>
              <w:shd w:val="clear" w:color="auto" w:fill="FFFFFF"/>
              <w:spacing w:before="20" w:after="20"/>
              <w:ind w:left="170" w:hanging="113"/>
              <w:rPr>
                <w:sz w:val="20"/>
                <w:szCs w:val="20"/>
                <w:lang w:val="ky-KG"/>
              </w:rPr>
            </w:pPr>
            <w:r w:rsidRPr="00762494">
              <w:rPr>
                <w:sz w:val="20"/>
                <w:szCs w:val="20"/>
                <w:lang w:val="ky-KG"/>
              </w:rPr>
              <w:t>Кесиптик, илимий жана техникалык ишмердик</w:t>
            </w:r>
          </w:p>
        </w:tc>
        <w:tc>
          <w:tcPr>
            <w:tcW w:w="707" w:type="pct"/>
            <w:tcBorders>
              <w:top w:val="nil"/>
              <w:left w:val="nil"/>
              <w:bottom w:val="nil"/>
              <w:right w:val="nil"/>
            </w:tcBorders>
            <w:vAlign w:val="bottom"/>
            <w:hideMark/>
          </w:tcPr>
          <w:p w14:paraId="570C472B" w14:textId="77777777" w:rsidR="00762494" w:rsidRPr="00762494" w:rsidRDefault="00762494" w:rsidP="00762494">
            <w:pPr>
              <w:spacing w:before="20" w:after="20"/>
              <w:ind w:right="-1"/>
              <w:jc w:val="right"/>
              <w:rPr>
                <w:sz w:val="18"/>
                <w:szCs w:val="18"/>
              </w:rPr>
            </w:pPr>
            <w:r w:rsidRPr="00762494">
              <w:rPr>
                <w:sz w:val="20"/>
                <w:szCs w:val="20"/>
              </w:rPr>
              <w:t>9,7</w:t>
            </w:r>
          </w:p>
        </w:tc>
        <w:tc>
          <w:tcPr>
            <w:tcW w:w="707" w:type="pct"/>
            <w:tcBorders>
              <w:top w:val="nil"/>
              <w:left w:val="nil"/>
              <w:bottom w:val="nil"/>
              <w:right w:val="nil"/>
            </w:tcBorders>
            <w:vAlign w:val="bottom"/>
            <w:hideMark/>
          </w:tcPr>
          <w:p w14:paraId="0D132A9F" w14:textId="77777777" w:rsidR="00762494" w:rsidRPr="00762494" w:rsidRDefault="00762494" w:rsidP="00762494">
            <w:pPr>
              <w:spacing w:before="20" w:after="20"/>
              <w:ind w:right="-1"/>
              <w:jc w:val="right"/>
              <w:rPr>
                <w:sz w:val="18"/>
                <w:szCs w:val="18"/>
              </w:rPr>
            </w:pPr>
            <w:r w:rsidRPr="00762494">
              <w:rPr>
                <w:sz w:val="20"/>
                <w:szCs w:val="20"/>
                <w:lang w:val="ky-KG"/>
              </w:rPr>
              <w:t>18,1</w:t>
            </w:r>
          </w:p>
        </w:tc>
        <w:tc>
          <w:tcPr>
            <w:tcW w:w="637" w:type="pct"/>
            <w:tcBorders>
              <w:top w:val="nil"/>
              <w:left w:val="nil"/>
              <w:bottom w:val="nil"/>
              <w:right w:val="nil"/>
            </w:tcBorders>
            <w:vAlign w:val="bottom"/>
            <w:hideMark/>
          </w:tcPr>
          <w:p w14:paraId="3356BBC0" w14:textId="77777777" w:rsidR="00762494" w:rsidRPr="00762494" w:rsidRDefault="00762494" w:rsidP="00762494">
            <w:pPr>
              <w:jc w:val="right"/>
              <w:rPr>
                <w:sz w:val="18"/>
                <w:szCs w:val="18"/>
              </w:rPr>
            </w:pPr>
            <w:r w:rsidRPr="00762494">
              <w:rPr>
                <w:sz w:val="20"/>
                <w:szCs w:val="20"/>
              </w:rPr>
              <w:t>3,9</w:t>
            </w:r>
          </w:p>
        </w:tc>
        <w:tc>
          <w:tcPr>
            <w:tcW w:w="684" w:type="pct"/>
            <w:tcBorders>
              <w:top w:val="nil"/>
              <w:left w:val="nil"/>
              <w:bottom w:val="nil"/>
              <w:right w:val="nil"/>
            </w:tcBorders>
            <w:vAlign w:val="bottom"/>
            <w:hideMark/>
          </w:tcPr>
          <w:p w14:paraId="216D921D" w14:textId="77777777" w:rsidR="00762494" w:rsidRPr="00762494" w:rsidRDefault="00762494" w:rsidP="00762494">
            <w:pPr>
              <w:jc w:val="right"/>
              <w:rPr>
                <w:sz w:val="18"/>
                <w:szCs w:val="18"/>
              </w:rPr>
            </w:pPr>
            <w:r w:rsidRPr="00762494">
              <w:rPr>
                <w:sz w:val="20"/>
                <w:szCs w:val="20"/>
                <w:lang w:val="ky-KG"/>
              </w:rPr>
              <w:t>8,3</w:t>
            </w:r>
          </w:p>
        </w:tc>
      </w:tr>
      <w:tr w:rsidR="00762494" w:rsidRPr="00762494" w14:paraId="2951180D" w14:textId="77777777" w:rsidTr="00B578B8">
        <w:trPr>
          <w:trHeight w:val="239"/>
          <w:jc w:val="center"/>
        </w:trPr>
        <w:tc>
          <w:tcPr>
            <w:tcW w:w="2264" w:type="pct"/>
            <w:tcBorders>
              <w:top w:val="nil"/>
              <w:left w:val="nil"/>
              <w:bottom w:val="nil"/>
              <w:right w:val="nil"/>
            </w:tcBorders>
            <w:vAlign w:val="bottom"/>
            <w:hideMark/>
          </w:tcPr>
          <w:p w14:paraId="0BB56D4C" w14:textId="77777777" w:rsidR="00762494" w:rsidRPr="00762494" w:rsidRDefault="00762494" w:rsidP="00762494">
            <w:pPr>
              <w:shd w:val="clear" w:color="auto" w:fill="FFFFFF"/>
              <w:spacing w:before="20" w:after="20"/>
              <w:rPr>
                <w:sz w:val="20"/>
                <w:szCs w:val="20"/>
              </w:rPr>
            </w:pPr>
            <w:r w:rsidRPr="00762494">
              <w:rPr>
                <w:sz w:val="20"/>
                <w:szCs w:val="20"/>
                <w:lang w:val="ky-KG"/>
              </w:rPr>
              <w:lastRenderedPageBreak/>
              <w:t xml:space="preserve"> </w:t>
            </w:r>
            <w:proofErr w:type="spellStart"/>
            <w:r w:rsidRPr="00762494">
              <w:rPr>
                <w:sz w:val="20"/>
                <w:szCs w:val="20"/>
              </w:rPr>
              <w:t>Администра</w:t>
            </w:r>
            <w:proofErr w:type="spellEnd"/>
            <w:r w:rsidRPr="00762494">
              <w:rPr>
                <w:sz w:val="20"/>
                <w:szCs w:val="20"/>
                <w:lang w:val="ky-KG"/>
              </w:rPr>
              <w:t>тивдик</w:t>
            </w:r>
            <w:r w:rsidRPr="00762494">
              <w:rPr>
                <w:sz w:val="20"/>
                <w:szCs w:val="20"/>
              </w:rPr>
              <w:t xml:space="preserve"> </w:t>
            </w:r>
            <w:proofErr w:type="spellStart"/>
            <w:r w:rsidRPr="00762494">
              <w:rPr>
                <w:sz w:val="20"/>
                <w:szCs w:val="20"/>
              </w:rPr>
              <w:t>жана</w:t>
            </w:r>
            <w:proofErr w:type="spellEnd"/>
            <w:r w:rsidRPr="00762494">
              <w:rPr>
                <w:sz w:val="20"/>
                <w:szCs w:val="20"/>
              </w:rPr>
              <w:t xml:space="preserve"> </w:t>
            </w:r>
            <w:proofErr w:type="spellStart"/>
            <w:r w:rsidRPr="00762494">
              <w:rPr>
                <w:sz w:val="20"/>
                <w:szCs w:val="20"/>
              </w:rPr>
              <w:t>көмөк</w:t>
            </w:r>
            <w:proofErr w:type="spellEnd"/>
            <w:r w:rsidRPr="00762494">
              <w:rPr>
                <w:sz w:val="20"/>
                <w:szCs w:val="20"/>
                <w:lang w:val="ky-KG"/>
              </w:rPr>
              <w:t>чү</w:t>
            </w:r>
            <w:r w:rsidRPr="00762494">
              <w:rPr>
                <w:sz w:val="20"/>
                <w:szCs w:val="20"/>
              </w:rPr>
              <w:t xml:space="preserve"> </w:t>
            </w:r>
            <w:proofErr w:type="spellStart"/>
            <w:r w:rsidRPr="00762494">
              <w:rPr>
                <w:sz w:val="20"/>
                <w:szCs w:val="20"/>
              </w:rPr>
              <w:t>ишмердик</w:t>
            </w:r>
            <w:proofErr w:type="spellEnd"/>
          </w:p>
        </w:tc>
        <w:tc>
          <w:tcPr>
            <w:tcW w:w="707" w:type="pct"/>
            <w:tcBorders>
              <w:top w:val="nil"/>
              <w:left w:val="nil"/>
              <w:bottom w:val="nil"/>
              <w:right w:val="nil"/>
            </w:tcBorders>
            <w:vAlign w:val="bottom"/>
            <w:hideMark/>
          </w:tcPr>
          <w:p w14:paraId="4A2EB614" w14:textId="77777777" w:rsidR="00762494" w:rsidRPr="00762494" w:rsidRDefault="00762494" w:rsidP="00762494">
            <w:pPr>
              <w:spacing w:before="20" w:after="20"/>
              <w:ind w:right="-1"/>
              <w:jc w:val="right"/>
              <w:rPr>
                <w:sz w:val="18"/>
                <w:szCs w:val="18"/>
              </w:rPr>
            </w:pPr>
            <w:r w:rsidRPr="00762494">
              <w:rPr>
                <w:sz w:val="20"/>
                <w:szCs w:val="20"/>
              </w:rPr>
              <w:t>0,2</w:t>
            </w:r>
          </w:p>
        </w:tc>
        <w:tc>
          <w:tcPr>
            <w:tcW w:w="707" w:type="pct"/>
            <w:tcBorders>
              <w:top w:val="nil"/>
              <w:left w:val="nil"/>
              <w:bottom w:val="nil"/>
              <w:right w:val="nil"/>
            </w:tcBorders>
            <w:vAlign w:val="bottom"/>
            <w:hideMark/>
          </w:tcPr>
          <w:p w14:paraId="7D0C0351" w14:textId="77777777" w:rsidR="00762494" w:rsidRPr="00762494" w:rsidRDefault="00762494" w:rsidP="00762494">
            <w:pPr>
              <w:spacing w:before="20" w:after="20"/>
              <w:ind w:right="-1"/>
              <w:jc w:val="right"/>
              <w:rPr>
                <w:sz w:val="18"/>
                <w:szCs w:val="18"/>
              </w:rPr>
            </w:pPr>
            <w:r w:rsidRPr="00762494">
              <w:rPr>
                <w:sz w:val="20"/>
                <w:szCs w:val="20"/>
                <w:lang w:val="ky-KG"/>
              </w:rPr>
              <w:t>0,3</w:t>
            </w:r>
          </w:p>
        </w:tc>
        <w:tc>
          <w:tcPr>
            <w:tcW w:w="637" w:type="pct"/>
            <w:tcBorders>
              <w:top w:val="nil"/>
              <w:left w:val="nil"/>
              <w:bottom w:val="nil"/>
              <w:right w:val="nil"/>
            </w:tcBorders>
            <w:vAlign w:val="bottom"/>
            <w:hideMark/>
          </w:tcPr>
          <w:p w14:paraId="50E82366" w14:textId="77777777" w:rsidR="00762494" w:rsidRPr="00762494" w:rsidRDefault="00762494" w:rsidP="00762494">
            <w:pPr>
              <w:jc w:val="right"/>
              <w:rPr>
                <w:sz w:val="18"/>
                <w:szCs w:val="18"/>
              </w:rPr>
            </w:pPr>
            <w:r w:rsidRPr="00762494">
              <w:rPr>
                <w:sz w:val="20"/>
                <w:szCs w:val="20"/>
              </w:rPr>
              <w:t>0,1</w:t>
            </w:r>
          </w:p>
        </w:tc>
        <w:tc>
          <w:tcPr>
            <w:tcW w:w="684" w:type="pct"/>
            <w:tcBorders>
              <w:top w:val="nil"/>
              <w:left w:val="nil"/>
              <w:bottom w:val="nil"/>
              <w:right w:val="nil"/>
            </w:tcBorders>
            <w:vAlign w:val="bottom"/>
            <w:hideMark/>
          </w:tcPr>
          <w:p w14:paraId="74A2EC53" w14:textId="77777777" w:rsidR="00762494" w:rsidRPr="00762494" w:rsidRDefault="00762494" w:rsidP="00762494">
            <w:pPr>
              <w:jc w:val="right"/>
              <w:rPr>
                <w:sz w:val="18"/>
                <w:szCs w:val="18"/>
              </w:rPr>
            </w:pPr>
            <w:r w:rsidRPr="00762494">
              <w:rPr>
                <w:sz w:val="20"/>
                <w:szCs w:val="20"/>
                <w:lang w:val="ky-KG"/>
              </w:rPr>
              <w:t>0,1</w:t>
            </w:r>
          </w:p>
        </w:tc>
      </w:tr>
      <w:tr w:rsidR="00762494" w:rsidRPr="00762494" w14:paraId="6D19E346" w14:textId="77777777" w:rsidTr="00B578B8">
        <w:trPr>
          <w:trHeight w:val="263"/>
          <w:jc w:val="center"/>
        </w:trPr>
        <w:tc>
          <w:tcPr>
            <w:tcW w:w="2264" w:type="pct"/>
            <w:tcBorders>
              <w:top w:val="nil"/>
              <w:left w:val="nil"/>
              <w:bottom w:val="nil"/>
              <w:right w:val="nil"/>
            </w:tcBorders>
            <w:vAlign w:val="bottom"/>
            <w:hideMark/>
          </w:tcPr>
          <w:p w14:paraId="271473C8" w14:textId="77777777" w:rsidR="00762494" w:rsidRPr="00762494" w:rsidRDefault="00762494" w:rsidP="00762494">
            <w:pPr>
              <w:shd w:val="clear" w:color="auto" w:fill="FFFFFF"/>
              <w:spacing w:before="20" w:after="20"/>
              <w:ind w:left="170" w:hanging="113"/>
              <w:rPr>
                <w:sz w:val="20"/>
                <w:szCs w:val="20"/>
              </w:rPr>
            </w:pPr>
            <w:proofErr w:type="spellStart"/>
            <w:r w:rsidRPr="00762494">
              <w:rPr>
                <w:sz w:val="20"/>
                <w:szCs w:val="20"/>
              </w:rPr>
              <w:t>Билим</w:t>
            </w:r>
            <w:proofErr w:type="spellEnd"/>
            <w:r w:rsidRPr="00762494">
              <w:rPr>
                <w:sz w:val="20"/>
                <w:szCs w:val="20"/>
              </w:rPr>
              <w:t xml:space="preserve"> </w:t>
            </w:r>
            <w:proofErr w:type="spellStart"/>
            <w:r w:rsidRPr="00762494">
              <w:rPr>
                <w:sz w:val="20"/>
                <w:szCs w:val="20"/>
              </w:rPr>
              <w:t>берүү</w:t>
            </w:r>
            <w:proofErr w:type="spellEnd"/>
          </w:p>
        </w:tc>
        <w:tc>
          <w:tcPr>
            <w:tcW w:w="707" w:type="pct"/>
            <w:tcBorders>
              <w:top w:val="nil"/>
              <w:left w:val="nil"/>
              <w:bottom w:val="nil"/>
              <w:right w:val="nil"/>
            </w:tcBorders>
            <w:vAlign w:val="bottom"/>
            <w:hideMark/>
          </w:tcPr>
          <w:p w14:paraId="56AA76F4" w14:textId="77777777" w:rsidR="00762494" w:rsidRPr="00762494" w:rsidRDefault="00762494" w:rsidP="00762494">
            <w:pPr>
              <w:spacing w:before="20" w:after="20"/>
              <w:ind w:right="-1"/>
              <w:jc w:val="right"/>
              <w:rPr>
                <w:sz w:val="18"/>
                <w:szCs w:val="18"/>
              </w:rPr>
            </w:pPr>
            <w:r w:rsidRPr="00762494">
              <w:rPr>
                <w:sz w:val="20"/>
                <w:szCs w:val="20"/>
              </w:rPr>
              <w:t>0,0</w:t>
            </w:r>
          </w:p>
        </w:tc>
        <w:tc>
          <w:tcPr>
            <w:tcW w:w="707" w:type="pct"/>
            <w:tcBorders>
              <w:top w:val="nil"/>
              <w:left w:val="nil"/>
              <w:bottom w:val="nil"/>
              <w:right w:val="nil"/>
            </w:tcBorders>
            <w:vAlign w:val="bottom"/>
            <w:hideMark/>
          </w:tcPr>
          <w:p w14:paraId="64A24A6D" w14:textId="77777777" w:rsidR="00762494" w:rsidRPr="00762494" w:rsidRDefault="00762494" w:rsidP="00762494">
            <w:pPr>
              <w:spacing w:before="20" w:after="20"/>
              <w:ind w:right="-1"/>
              <w:jc w:val="right"/>
              <w:rPr>
                <w:sz w:val="18"/>
                <w:szCs w:val="18"/>
              </w:rPr>
            </w:pPr>
            <w:r w:rsidRPr="00762494">
              <w:rPr>
                <w:sz w:val="20"/>
                <w:szCs w:val="20"/>
              </w:rPr>
              <w:t>0,0</w:t>
            </w:r>
          </w:p>
        </w:tc>
        <w:tc>
          <w:tcPr>
            <w:tcW w:w="637" w:type="pct"/>
            <w:tcBorders>
              <w:top w:val="nil"/>
              <w:left w:val="nil"/>
              <w:bottom w:val="nil"/>
              <w:right w:val="nil"/>
            </w:tcBorders>
            <w:vAlign w:val="bottom"/>
            <w:hideMark/>
          </w:tcPr>
          <w:p w14:paraId="410E24FE" w14:textId="77777777" w:rsidR="00762494" w:rsidRPr="00762494" w:rsidRDefault="00762494" w:rsidP="00762494">
            <w:pPr>
              <w:jc w:val="right"/>
              <w:rPr>
                <w:sz w:val="18"/>
                <w:szCs w:val="18"/>
              </w:rPr>
            </w:pPr>
            <w:r w:rsidRPr="00762494">
              <w:rPr>
                <w:sz w:val="20"/>
                <w:szCs w:val="20"/>
              </w:rPr>
              <w:t>0,0</w:t>
            </w:r>
          </w:p>
        </w:tc>
        <w:tc>
          <w:tcPr>
            <w:tcW w:w="684" w:type="pct"/>
            <w:tcBorders>
              <w:top w:val="nil"/>
              <w:left w:val="nil"/>
              <w:bottom w:val="nil"/>
              <w:right w:val="nil"/>
            </w:tcBorders>
            <w:vAlign w:val="bottom"/>
            <w:hideMark/>
          </w:tcPr>
          <w:p w14:paraId="56AE059B" w14:textId="77777777" w:rsidR="00762494" w:rsidRPr="00762494" w:rsidRDefault="00762494" w:rsidP="00762494">
            <w:pPr>
              <w:jc w:val="right"/>
              <w:rPr>
                <w:sz w:val="18"/>
                <w:szCs w:val="18"/>
              </w:rPr>
            </w:pPr>
            <w:r w:rsidRPr="00762494">
              <w:rPr>
                <w:sz w:val="20"/>
                <w:szCs w:val="20"/>
              </w:rPr>
              <w:t>0,0</w:t>
            </w:r>
          </w:p>
        </w:tc>
      </w:tr>
      <w:tr w:rsidR="00762494" w:rsidRPr="00762494" w14:paraId="33E15C77" w14:textId="77777777" w:rsidTr="00B578B8">
        <w:trPr>
          <w:trHeight w:val="465"/>
          <w:jc w:val="center"/>
        </w:trPr>
        <w:tc>
          <w:tcPr>
            <w:tcW w:w="2264" w:type="pct"/>
            <w:tcBorders>
              <w:top w:val="nil"/>
              <w:left w:val="nil"/>
              <w:bottom w:val="nil"/>
              <w:right w:val="nil"/>
            </w:tcBorders>
            <w:vAlign w:val="bottom"/>
            <w:hideMark/>
          </w:tcPr>
          <w:p w14:paraId="1530D7B6" w14:textId="77777777" w:rsidR="00762494" w:rsidRPr="00762494" w:rsidRDefault="00762494" w:rsidP="00762494">
            <w:pPr>
              <w:shd w:val="clear" w:color="auto" w:fill="FFFFFF"/>
              <w:spacing w:before="20" w:after="20"/>
              <w:ind w:left="170" w:hanging="113"/>
              <w:rPr>
                <w:sz w:val="20"/>
                <w:szCs w:val="20"/>
                <w:lang w:val="ky-KG"/>
              </w:rPr>
            </w:pPr>
            <w:proofErr w:type="spellStart"/>
            <w:r w:rsidRPr="00762494">
              <w:rPr>
                <w:sz w:val="20"/>
                <w:szCs w:val="20"/>
              </w:rPr>
              <w:t>Саламаттыкты</w:t>
            </w:r>
            <w:proofErr w:type="spellEnd"/>
            <w:r w:rsidRPr="00762494">
              <w:rPr>
                <w:sz w:val="20"/>
                <w:szCs w:val="20"/>
              </w:rPr>
              <w:t xml:space="preserve"> </w:t>
            </w:r>
            <w:proofErr w:type="spellStart"/>
            <w:r w:rsidRPr="00762494">
              <w:rPr>
                <w:sz w:val="20"/>
                <w:szCs w:val="20"/>
              </w:rPr>
              <w:t>сактоо</w:t>
            </w:r>
            <w:proofErr w:type="spellEnd"/>
            <w:r w:rsidRPr="00762494">
              <w:rPr>
                <w:sz w:val="20"/>
                <w:szCs w:val="20"/>
              </w:rPr>
              <w:t xml:space="preserve"> </w:t>
            </w:r>
            <w:proofErr w:type="spellStart"/>
            <w:r w:rsidRPr="00762494">
              <w:rPr>
                <w:sz w:val="20"/>
                <w:szCs w:val="20"/>
              </w:rPr>
              <w:t>жана</w:t>
            </w:r>
            <w:proofErr w:type="spellEnd"/>
            <w:r w:rsidRPr="00762494">
              <w:rPr>
                <w:sz w:val="20"/>
                <w:szCs w:val="20"/>
              </w:rPr>
              <w:t xml:space="preserve"> </w:t>
            </w:r>
            <w:r w:rsidRPr="00762494">
              <w:rPr>
                <w:sz w:val="20"/>
                <w:szCs w:val="20"/>
                <w:lang w:val="ky-KG"/>
              </w:rPr>
              <w:t xml:space="preserve">калкты </w:t>
            </w:r>
            <w:proofErr w:type="spellStart"/>
            <w:r w:rsidRPr="00762494">
              <w:rPr>
                <w:sz w:val="20"/>
                <w:szCs w:val="20"/>
              </w:rPr>
              <w:t>социалдык</w:t>
            </w:r>
            <w:proofErr w:type="spellEnd"/>
            <w:r w:rsidRPr="00762494">
              <w:rPr>
                <w:sz w:val="20"/>
                <w:szCs w:val="20"/>
                <w:lang w:val="ky-KG"/>
              </w:rPr>
              <w:t xml:space="preserve"> жактан </w:t>
            </w:r>
            <w:proofErr w:type="spellStart"/>
            <w:r w:rsidRPr="00762494">
              <w:rPr>
                <w:sz w:val="20"/>
                <w:szCs w:val="20"/>
              </w:rPr>
              <w:t>тейлөө</w:t>
            </w:r>
            <w:proofErr w:type="spellEnd"/>
          </w:p>
        </w:tc>
        <w:tc>
          <w:tcPr>
            <w:tcW w:w="707" w:type="pct"/>
            <w:tcBorders>
              <w:top w:val="nil"/>
              <w:left w:val="nil"/>
              <w:bottom w:val="nil"/>
              <w:right w:val="nil"/>
            </w:tcBorders>
            <w:vAlign w:val="bottom"/>
            <w:hideMark/>
          </w:tcPr>
          <w:p w14:paraId="0DD02E86" w14:textId="77777777" w:rsidR="00762494" w:rsidRPr="00762494" w:rsidRDefault="00762494" w:rsidP="00762494">
            <w:pPr>
              <w:spacing w:before="20" w:after="20"/>
              <w:ind w:right="-1"/>
              <w:jc w:val="right"/>
              <w:rPr>
                <w:sz w:val="18"/>
                <w:szCs w:val="18"/>
              </w:rPr>
            </w:pPr>
            <w:r w:rsidRPr="00762494">
              <w:rPr>
                <w:sz w:val="20"/>
                <w:szCs w:val="20"/>
              </w:rPr>
              <w:t>0,5</w:t>
            </w:r>
          </w:p>
        </w:tc>
        <w:tc>
          <w:tcPr>
            <w:tcW w:w="707" w:type="pct"/>
            <w:tcBorders>
              <w:top w:val="nil"/>
              <w:left w:val="nil"/>
              <w:bottom w:val="nil"/>
              <w:right w:val="nil"/>
            </w:tcBorders>
            <w:vAlign w:val="bottom"/>
            <w:hideMark/>
          </w:tcPr>
          <w:p w14:paraId="06957026" w14:textId="77777777" w:rsidR="00762494" w:rsidRPr="00762494" w:rsidRDefault="00762494" w:rsidP="00762494">
            <w:pPr>
              <w:spacing w:before="20" w:after="20"/>
              <w:ind w:right="-1"/>
              <w:jc w:val="right"/>
              <w:rPr>
                <w:sz w:val="18"/>
                <w:szCs w:val="18"/>
              </w:rPr>
            </w:pPr>
            <w:r w:rsidRPr="00762494">
              <w:rPr>
                <w:sz w:val="20"/>
                <w:szCs w:val="20"/>
                <w:lang w:val="ky-KG"/>
              </w:rPr>
              <w:t>0,1</w:t>
            </w:r>
          </w:p>
        </w:tc>
        <w:tc>
          <w:tcPr>
            <w:tcW w:w="637" w:type="pct"/>
            <w:tcBorders>
              <w:top w:val="nil"/>
              <w:left w:val="nil"/>
              <w:bottom w:val="nil"/>
              <w:right w:val="nil"/>
            </w:tcBorders>
            <w:vAlign w:val="bottom"/>
            <w:hideMark/>
          </w:tcPr>
          <w:p w14:paraId="2DFC0E63" w14:textId="77777777" w:rsidR="00762494" w:rsidRPr="00762494" w:rsidRDefault="00762494" w:rsidP="00762494">
            <w:pPr>
              <w:jc w:val="right"/>
              <w:rPr>
                <w:sz w:val="18"/>
                <w:szCs w:val="18"/>
              </w:rPr>
            </w:pPr>
            <w:r w:rsidRPr="00762494">
              <w:rPr>
                <w:sz w:val="20"/>
                <w:szCs w:val="20"/>
              </w:rPr>
              <w:t>0,2</w:t>
            </w:r>
          </w:p>
        </w:tc>
        <w:tc>
          <w:tcPr>
            <w:tcW w:w="684" w:type="pct"/>
            <w:tcBorders>
              <w:top w:val="nil"/>
              <w:left w:val="nil"/>
              <w:bottom w:val="nil"/>
              <w:right w:val="nil"/>
            </w:tcBorders>
            <w:vAlign w:val="bottom"/>
            <w:hideMark/>
          </w:tcPr>
          <w:p w14:paraId="39C0C8BA" w14:textId="77777777" w:rsidR="00762494" w:rsidRPr="00762494" w:rsidRDefault="00762494" w:rsidP="00762494">
            <w:pPr>
              <w:jc w:val="right"/>
              <w:rPr>
                <w:sz w:val="18"/>
                <w:szCs w:val="18"/>
              </w:rPr>
            </w:pPr>
            <w:r w:rsidRPr="00762494">
              <w:rPr>
                <w:sz w:val="20"/>
                <w:szCs w:val="20"/>
                <w:lang w:val="ky-KG"/>
              </w:rPr>
              <w:t>0,1</w:t>
            </w:r>
          </w:p>
        </w:tc>
      </w:tr>
      <w:tr w:rsidR="00762494" w:rsidRPr="00762494" w14:paraId="682E514E" w14:textId="77777777" w:rsidTr="00B578B8">
        <w:trPr>
          <w:trHeight w:val="254"/>
          <w:jc w:val="center"/>
        </w:trPr>
        <w:tc>
          <w:tcPr>
            <w:tcW w:w="2264" w:type="pct"/>
            <w:tcBorders>
              <w:top w:val="nil"/>
              <w:left w:val="nil"/>
              <w:bottom w:val="nil"/>
              <w:right w:val="nil"/>
            </w:tcBorders>
            <w:vAlign w:val="bottom"/>
            <w:hideMark/>
          </w:tcPr>
          <w:p w14:paraId="67A5135A" w14:textId="77777777" w:rsidR="00762494" w:rsidRPr="00762494" w:rsidRDefault="00762494" w:rsidP="00762494">
            <w:pPr>
              <w:shd w:val="clear" w:color="auto" w:fill="FFFFFF"/>
              <w:spacing w:before="20" w:after="20"/>
              <w:ind w:left="170" w:hanging="113"/>
              <w:rPr>
                <w:sz w:val="20"/>
                <w:szCs w:val="20"/>
              </w:rPr>
            </w:pPr>
            <w:r w:rsidRPr="00762494">
              <w:rPr>
                <w:sz w:val="20"/>
                <w:szCs w:val="20"/>
              </w:rPr>
              <w:t>Искусство</w:t>
            </w:r>
            <w:r w:rsidRPr="00762494">
              <w:rPr>
                <w:sz w:val="20"/>
                <w:szCs w:val="20"/>
                <w:lang w:val="ky-KG"/>
              </w:rPr>
              <w:t>,</w:t>
            </w:r>
            <w:r w:rsidRPr="00762494">
              <w:rPr>
                <w:sz w:val="20"/>
                <w:szCs w:val="20"/>
              </w:rPr>
              <w:t xml:space="preserve"> </w:t>
            </w:r>
            <w:proofErr w:type="spellStart"/>
            <w:r w:rsidRPr="00762494">
              <w:rPr>
                <w:sz w:val="20"/>
                <w:szCs w:val="20"/>
              </w:rPr>
              <w:t>көңүл</w:t>
            </w:r>
            <w:proofErr w:type="spellEnd"/>
            <w:r w:rsidRPr="00762494">
              <w:rPr>
                <w:sz w:val="20"/>
                <w:szCs w:val="20"/>
              </w:rPr>
              <w:t xml:space="preserve"> </w:t>
            </w:r>
            <w:proofErr w:type="spellStart"/>
            <w:r w:rsidRPr="00762494">
              <w:rPr>
                <w:sz w:val="20"/>
                <w:szCs w:val="20"/>
              </w:rPr>
              <w:t>ачуу</w:t>
            </w:r>
            <w:proofErr w:type="spellEnd"/>
            <w:r w:rsidRPr="00762494">
              <w:rPr>
                <w:sz w:val="20"/>
                <w:szCs w:val="20"/>
                <w:lang w:val="ky-KG"/>
              </w:rPr>
              <w:t>,</w:t>
            </w:r>
            <w:r w:rsidRPr="00762494">
              <w:rPr>
                <w:sz w:val="20"/>
                <w:szCs w:val="20"/>
              </w:rPr>
              <w:t xml:space="preserve"> эс </w:t>
            </w:r>
            <w:proofErr w:type="spellStart"/>
            <w:r w:rsidRPr="00762494">
              <w:rPr>
                <w:sz w:val="20"/>
                <w:szCs w:val="20"/>
              </w:rPr>
              <w:t>алуу</w:t>
            </w:r>
            <w:proofErr w:type="spellEnd"/>
          </w:p>
        </w:tc>
        <w:tc>
          <w:tcPr>
            <w:tcW w:w="707" w:type="pct"/>
            <w:tcBorders>
              <w:top w:val="nil"/>
              <w:left w:val="nil"/>
              <w:bottom w:val="nil"/>
              <w:right w:val="nil"/>
            </w:tcBorders>
            <w:vAlign w:val="bottom"/>
            <w:hideMark/>
          </w:tcPr>
          <w:p w14:paraId="42E44088" w14:textId="77777777" w:rsidR="00762494" w:rsidRPr="00762494" w:rsidRDefault="00762494" w:rsidP="00762494">
            <w:pPr>
              <w:spacing w:before="20" w:after="20"/>
              <w:ind w:right="-1"/>
              <w:jc w:val="right"/>
              <w:rPr>
                <w:sz w:val="18"/>
                <w:szCs w:val="18"/>
              </w:rPr>
            </w:pPr>
            <w:r w:rsidRPr="00762494">
              <w:rPr>
                <w:sz w:val="20"/>
                <w:szCs w:val="20"/>
              </w:rPr>
              <w:t>4,0</w:t>
            </w:r>
          </w:p>
        </w:tc>
        <w:tc>
          <w:tcPr>
            <w:tcW w:w="707" w:type="pct"/>
            <w:tcBorders>
              <w:top w:val="nil"/>
              <w:left w:val="nil"/>
              <w:bottom w:val="nil"/>
              <w:right w:val="nil"/>
            </w:tcBorders>
            <w:vAlign w:val="bottom"/>
            <w:hideMark/>
          </w:tcPr>
          <w:p w14:paraId="498C7D45" w14:textId="77777777" w:rsidR="00762494" w:rsidRPr="00762494" w:rsidRDefault="00762494" w:rsidP="00762494">
            <w:pPr>
              <w:spacing w:before="20" w:after="20"/>
              <w:ind w:right="-1"/>
              <w:jc w:val="right"/>
              <w:rPr>
                <w:sz w:val="18"/>
                <w:szCs w:val="18"/>
              </w:rPr>
            </w:pPr>
            <w:r w:rsidRPr="00762494">
              <w:rPr>
                <w:sz w:val="20"/>
                <w:szCs w:val="20"/>
                <w:lang w:val="ky-KG"/>
              </w:rPr>
              <w:t>3,7</w:t>
            </w:r>
          </w:p>
        </w:tc>
        <w:tc>
          <w:tcPr>
            <w:tcW w:w="637" w:type="pct"/>
            <w:tcBorders>
              <w:top w:val="nil"/>
              <w:left w:val="nil"/>
              <w:bottom w:val="nil"/>
              <w:right w:val="nil"/>
            </w:tcBorders>
            <w:vAlign w:val="bottom"/>
            <w:hideMark/>
          </w:tcPr>
          <w:p w14:paraId="2DAE8E11" w14:textId="77777777" w:rsidR="00762494" w:rsidRPr="00762494" w:rsidRDefault="00762494" w:rsidP="00762494">
            <w:pPr>
              <w:jc w:val="right"/>
              <w:rPr>
                <w:sz w:val="18"/>
                <w:szCs w:val="18"/>
              </w:rPr>
            </w:pPr>
            <w:r w:rsidRPr="00762494">
              <w:rPr>
                <w:sz w:val="20"/>
                <w:szCs w:val="20"/>
              </w:rPr>
              <w:t>1,6</w:t>
            </w:r>
          </w:p>
        </w:tc>
        <w:tc>
          <w:tcPr>
            <w:tcW w:w="684" w:type="pct"/>
            <w:tcBorders>
              <w:top w:val="nil"/>
              <w:left w:val="nil"/>
              <w:bottom w:val="nil"/>
              <w:right w:val="nil"/>
            </w:tcBorders>
            <w:vAlign w:val="bottom"/>
            <w:hideMark/>
          </w:tcPr>
          <w:p w14:paraId="1C8CFF64" w14:textId="77777777" w:rsidR="00762494" w:rsidRPr="00762494" w:rsidRDefault="00762494" w:rsidP="00762494">
            <w:pPr>
              <w:jc w:val="right"/>
              <w:rPr>
                <w:sz w:val="18"/>
                <w:szCs w:val="18"/>
              </w:rPr>
            </w:pPr>
            <w:r w:rsidRPr="00762494">
              <w:rPr>
                <w:sz w:val="20"/>
                <w:szCs w:val="20"/>
                <w:lang w:val="ky-KG"/>
              </w:rPr>
              <w:t>1,7</w:t>
            </w:r>
          </w:p>
        </w:tc>
      </w:tr>
      <w:tr w:rsidR="00762494" w:rsidRPr="00762494" w14:paraId="0B077B47" w14:textId="77777777" w:rsidTr="00B578B8">
        <w:trPr>
          <w:trHeight w:val="254"/>
          <w:jc w:val="center"/>
        </w:trPr>
        <w:tc>
          <w:tcPr>
            <w:tcW w:w="2264" w:type="pct"/>
            <w:tcBorders>
              <w:top w:val="nil"/>
              <w:left w:val="nil"/>
              <w:bottom w:val="single" w:sz="4" w:space="0" w:color="auto"/>
              <w:right w:val="nil"/>
            </w:tcBorders>
            <w:vAlign w:val="bottom"/>
            <w:hideMark/>
          </w:tcPr>
          <w:p w14:paraId="53F1FD18" w14:textId="77777777" w:rsidR="00762494" w:rsidRPr="00762494" w:rsidRDefault="00762494" w:rsidP="00762494">
            <w:pPr>
              <w:shd w:val="clear" w:color="auto" w:fill="FFFFFF"/>
              <w:spacing w:before="20" w:after="20"/>
              <w:ind w:left="170" w:hanging="113"/>
              <w:rPr>
                <w:sz w:val="20"/>
                <w:szCs w:val="20"/>
              </w:rPr>
            </w:pPr>
            <w:r w:rsidRPr="00762494">
              <w:rPr>
                <w:sz w:val="20"/>
                <w:szCs w:val="20"/>
              </w:rPr>
              <w:t xml:space="preserve">Башка </w:t>
            </w:r>
            <w:proofErr w:type="spellStart"/>
            <w:r w:rsidRPr="00762494">
              <w:rPr>
                <w:sz w:val="20"/>
                <w:szCs w:val="20"/>
              </w:rPr>
              <w:t>тейлөө</w:t>
            </w:r>
            <w:proofErr w:type="spellEnd"/>
            <w:r w:rsidRPr="00762494">
              <w:rPr>
                <w:sz w:val="20"/>
                <w:szCs w:val="20"/>
              </w:rPr>
              <w:t xml:space="preserve"> </w:t>
            </w:r>
            <w:proofErr w:type="spellStart"/>
            <w:r w:rsidRPr="00762494">
              <w:rPr>
                <w:sz w:val="20"/>
                <w:szCs w:val="20"/>
              </w:rPr>
              <w:t>ишмердиги</w:t>
            </w:r>
            <w:proofErr w:type="spellEnd"/>
          </w:p>
        </w:tc>
        <w:tc>
          <w:tcPr>
            <w:tcW w:w="707" w:type="pct"/>
            <w:tcBorders>
              <w:top w:val="nil"/>
              <w:left w:val="nil"/>
              <w:bottom w:val="single" w:sz="4" w:space="0" w:color="auto"/>
              <w:right w:val="nil"/>
            </w:tcBorders>
            <w:vAlign w:val="bottom"/>
            <w:hideMark/>
          </w:tcPr>
          <w:p w14:paraId="058760CF" w14:textId="77777777" w:rsidR="00762494" w:rsidRPr="00762494" w:rsidRDefault="00762494" w:rsidP="00762494">
            <w:pPr>
              <w:spacing w:before="20" w:after="20"/>
              <w:ind w:right="-1"/>
              <w:jc w:val="right"/>
              <w:rPr>
                <w:sz w:val="18"/>
                <w:szCs w:val="18"/>
              </w:rPr>
            </w:pPr>
            <w:r w:rsidRPr="00762494">
              <w:rPr>
                <w:sz w:val="20"/>
                <w:szCs w:val="20"/>
              </w:rPr>
              <w:t>0,0</w:t>
            </w:r>
          </w:p>
        </w:tc>
        <w:tc>
          <w:tcPr>
            <w:tcW w:w="707" w:type="pct"/>
            <w:tcBorders>
              <w:top w:val="nil"/>
              <w:left w:val="nil"/>
              <w:bottom w:val="single" w:sz="4" w:space="0" w:color="auto"/>
              <w:right w:val="nil"/>
            </w:tcBorders>
            <w:vAlign w:val="bottom"/>
            <w:hideMark/>
          </w:tcPr>
          <w:p w14:paraId="35998592" w14:textId="77777777" w:rsidR="00762494" w:rsidRPr="00762494" w:rsidRDefault="00762494" w:rsidP="00762494">
            <w:pPr>
              <w:spacing w:before="20" w:after="20"/>
              <w:ind w:right="-1"/>
              <w:jc w:val="right"/>
              <w:rPr>
                <w:sz w:val="18"/>
                <w:szCs w:val="18"/>
              </w:rPr>
            </w:pPr>
            <w:r w:rsidRPr="00762494">
              <w:rPr>
                <w:sz w:val="20"/>
                <w:szCs w:val="20"/>
              </w:rPr>
              <w:t>0,1</w:t>
            </w:r>
          </w:p>
        </w:tc>
        <w:tc>
          <w:tcPr>
            <w:tcW w:w="637" w:type="pct"/>
            <w:tcBorders>
              <w:top w:val="nil"/>
              <w:left w:val="nil"/>
              <w:bottom w:val="single" w:sz="4" w:space="0" w:color="auto"/>
              <w:right w:val="nil"/>
            </w:tcBorders>
            <w:vAlign w:val="bottom"/>
            <w:hideMark/>
          </w:tcPr>
          <w:p w14:paraId="5DA5F77F" w14:textId="77777777" w:rsidR="00762494" w:rsidRPr="00762494" w:rsidRDefault="00762494" w:rsidP="00762494">
            <w:pPr>
              <w:jc w:val="right"/>
              <w:rPr>
                <w:sz w:val="18"/>
                <w:szCs w:val="18"/>
              </w:rPr>
            </w:pPr>
            <w:r w:rsidRPr="00762494">
              <w:rPr>
                <w:sz w:val="20"/>
                <w:szCs w:val="20"/>
              </w:rPr>
              <w:t>0,0</w:t>
            </w:r>
          </w:p>
        </w:tc>
        <w:tc>
          <w:tcPr>
            <w:tcW w:w="684" w:type="pct"/>
            <w:tcBorders>
              <w:top w:val="nil"/>
              <w:left w:val="nil"/>
              <w:bottom w:val="single" w:sz="4" w:space="0" w:color="auto"/>
              <w:right w:val="nil"/>
            </w:tcBorders>
            <w:vAlign w:val="bottom"/>
            <w:hideMark/>
          </w:tcPr>
          <w:p w14:paraId="4314AB96" w14:textId="77777777" w:rsidR="00762494" w:rsidRPr="00762494" w:rsidRDefault="00762494" w:rsidP="00762494">
            <w:pPr>
              <w:jc w:val="right"/>
              <w:rPr>
                <w:sz w:val="18"/>
                <w:szCs w:val="18"/>
              </w:rPr>
            </w:pPr>
            <w:r w:rsidRPr="00762494">
              <w:rPr>
                <w:sz w:val="20"/>
                <w:szCs w:val="20"/>
              </w:rPr>
              <w:t>0,0</w:t>
            </w:r>
          </w:p>
        </w:tc>
      </w:tr>
    </w:tbl>
    <w:p w14:paraId="0CA9EBBB" w14:textId="77777777" w:rsidR="00504D26" w:rsidRPr="005B7E0D" w:rsidRDefault="00504D26" w:rsidP="005B7E0D">
      <w:pPr>
        <w:jc w:val="both"/>
        <w:rPr>
          <w:lang w:val="ky-KG"/>
        </w:rPr>
      </w:pPr>
    </w:p>
    <w:p w14:paraId="5D66B405" w14:textId="77777777" w:rsidR="00762494" w:rsidRPr="00762494" w:rsidRDefault="00762494" w:rsidP="006820A6">
      <w:pPr>
        <w:ind w:firstLine="493"/>
        <w:jc w:val="both"/>
        <w:rPr>
          <w:rFonts w:eastAsia="Calibri"/>
          <w:lang w:val="ky-KG"/>
        </w:rPr>
      </w:pPr>
      <w:r w:rsidRPr="00762494">
        <w:rPr>
          <w:rFonts w:eastAsia="Calibri"/>
          <w:lang w:val="ky-KG"/>
        </w:rPr>
        <w:t xml:space="preserve">КМШдан тышкаркы өлкөлөргө тике чет өлкөлүк инвестициялардын чыгып кетүү агымы 2023-ж.  январь-сентябрына салыштырмалуу 10,9 пайызга азайды, бул негизинен алардын Кытайдан, Корей Республикасынан, Люксембургдан жана  Германиядан азайышынын эсебинен болду. </w:t>
      </w:r>
    </w:p>
    <w:p w14:paraId="481519C1" w14:textId="77777777" w:rsidR="00762494" w:rsidRPr="00762494" w:rsidRDefault="00762494" w:rsidP="006820A6">
      <w:pPr>
        <w:ind w:firstLine="493"/>
        <w:jc w:val="both"/>
        <w:rPr>
          <w:rFonts w:eastAsia="Calibri"/>
          <w:lang w:val="ky-KG"/>
        </w:rPr>
      </w:pPr>
      <w:r w:rsidRPr="00762494">
        <w:rPr>
          <w:rFonts w:eastAsia="Calibri"/>
          <w:lang w:val="ky-KG"/>
        </w:rPr>
        <w:t>КМШ өлкөлөрүнө тике чет өлкөлүк инвестициялардын чыгып кетүү агымы 22,2 пайызга азайды, бул Россияга жана Өзбекстанга чыккан инвестициялардын агымынын кыскаруусунун эсебинен болду.</w:t>
      </w:r>
    </w:p>
    <w:p w14:paraId="3B497CB5" w14:textId="2275F617" w:rsidR="00504D26" w:rsidRPr="005B7E0D" w:rsidRDefault="00762494" w:rsidP="006820A6">
      <w:pPr>
        <w:spacing w:after="120"/>
        <w:ind w:firstLine="493"/>
        <w:jc w:val="both"/>
        <w:rPr>
          <w:rFonts w:eastAsia="Calibri"/>
          <w:lang w:val="ky-KG"/>
        </w:rPr>
      </w:pPr>
      <w:r w:rsidRPr="00762494">
        <w:rPr>
          <w:rFonts w:eastAsia="Calibri"/>
          <w:lang w:val="ky-KG"/>
        </w:rPr>
        <w:t>Тике чет өлкөлүк инвестициялардын чыгып кетүү агымынын жалпы көлөмүндөгү эң чоң салыштырма салмак Кытайга (40,6 пайыз), Түркияга (22,9 пайыз), Россияга (10,6 пайыз), Казакстанга (5,7 пайыз), Улуу Британияга (4,0 пайыз) жана Швейцарияга (3,8 пайыз) туура келди.</w:t>
      </w:r>
    </w:p>
    <w:p w14:paraId="6B02EBEB" w14:textId="70BDDFAE" w:rsidR="00762494" w:rsidRPr="00762494" w:rsidRDefault="00762494" w:rsidP="00655CBD">
      <w:pPr>
        <w:spacing w:after="120"/>
        <w:ind w:left="1474" w:hanging="1474"/>
        <w:rPr>
          <w:b/>
          <w:lang w:val="ky-KG"/>
        </w:rPr>
      </w:pPr>
      <w:r w:rsidRPr="00762494">
        <w:rPr>
          <w:b/>
          <w:lang w:val="ky-KG"/>
        </w:rPr>
        <w:t>2</w:t>
      </w:r>
      <w:r w:rsidR="005B7E0D">
        <w:rPr>
          <w:b/>
          <w:lang w:val="ky-KG"/>
        </w:rPr>
        <w:t>7</w:t>
      </w:r>
      <w:r w:rsidRPr="00762494">
        <w:rPr>
          <w:b/>
          <w:lang w:val="ky-KG"/>
        </w:rPr>
        <w:t>-таблица: Январь-сентябрдагы  тике чет өлкөлүк инвестициялардын өлкөлөр</w:t>
      </w:r>
      <w:r w:rsidR="006820A6" w:rsidRPr="00B875DA">
        <w:rPr>
          <w:b/>
          <w:lang w:val="ky-KG"/>
        </w:rPr>
        <w:br/>
      </w:r>
      <w:r w:rsidRPr="00762494">
        <w:rPr>
          <w:b/>
          <w:lang w:val="ky-KG"/>
        </w:rPr>
        <w:t xml:space="preserve"> боюнча чыгып кетүү агымы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8"/>
        <w:gridCol w:w="1623"/>
        <w:gridCol w:w="1625"/>
        <w:gridCol w:w="1459"/>
        <w:gridCol w:w="1463"/>
      </w:tblGrid>
      <w:tr w:rsidR="00762494" w:rsidRPr="00762494" w14:paraId="5F78DC71" w14:textId="77777777" w:rsidTr="00655CBD">
        <w:trPr>
          <w:trHeight w:val="493"/>
          <w:tblHeader/>
          <w:jc w:val="center"/>
        </w:trPr>
        <w:tc>
          <w:tcPr>
            <w:tcW w:w="1799" w:type="pct"/>
            <w:tcBorders>
              <w:top w:val="single" w:sz="8" w:space="0" w:color="auto"/>
              <w:left w:val="nil"/>
              <w:bottom w:val="nil"/>
              <w:right w:val="nil"/>
            </w:tcBorders>
            <w:vAlign w:val="center"/>
          </w:tcPr>
          <w:p w14:paraId="6A21784D" w14:textId="77777777" w:rsidR="00762494" w:rsidRPr="00504D26" w:rsidRDefault="00762494" w:rsidP="00762494">
            <w:pPr>
              <w:shd w:val="clear" w:color="auto" w:fill="FFFFFF"/>
              <w:spacing w:before="20" w:after="20"/>
              <w:rPr>
                <w:b/>
                <w:bCs/>
                <w:sz w:val="20"/>
                <w:szCs w:val="20"/>
                <w:lang w:val="ky-KG"/>
              </w:rPr>
            </w:pPr>
          </w:p>
        </w:tc>
        <w:tc>
          <w:tcPr>
            <w:tcW w:w="1685" w:type="pct"/>
            <w:gridSpan w:val="2"/>
            <w:tcBorders>
              <w:top w:val="single" w:sz="8" w:space="0" w:color="auto"/>
              <w:left w:val="nil"/>
              <w:bottom w:val="single" w:sz="4" w:space="0" w:color="auto"/>
              <w:right w:val="nil"/>
            </w:tcBorders>
            <w:vAlign w:val="center"/>
            <w:hideMark/>
          </w:tcPr>
          <w:p w14:paraId="21110B66" w14:textId="38E329A2" w:rsidR="00762494" w:rsidRPr="00504D26" w:rsidRDefault="00504D26" w:rsidP="00762494">
            <w:pPr>
              <w:shd w:val="clear" w:color="auto" w:fill="FFFFFF"/>
              <w:spacing w:before="20" w:after="20"/>
              <w:ind w:left="567"/>
              <w:jc w:val="center"/>
              <w:rPr>
                <w:b/>
                <w:bCs/>
                <w:sz w:val="20"/>
                <w:szCs w:val="20"/>
              </w:rPr>
            </w:pPr>
            <w:r w:rsidRPr="00504D26">
              <w:rPr>
                <w:b/>
                <w:bCs/>
                <w:sz w:val="20"/>
                <w:szCs w:val="20"/>
              </w:rPr>
              <w:t>М</w:t>
            </w:r>
            <w:r w:rsidR="00762494" w:rsidRPr="00504D26">
              <w:rPr>
                <w:b/>
                <w:bCs/>
                <w:sz w:val="20"/>
                <w:szCs w:val="20"/>
              </w:rPr>
              <w:t>лн. АКШ доллары</w:t>
            </w:r>
          </w:p>
        </w:tc>
        <w:tc>
          <w:tcPr>
            <w:tcW w:w="1516" w:type="pct"/>
            <w:gridSpan w:val="2"/>
            <w:tcBorders>
              <w:top w:val="single" w:sz="8" w:space="0" w:color="auto"/>
              <w:left w:val="nil"/>
              <w:bottom w:val="single" w:sz="4" w:space="0" w:color="auto"/>
              <w:right w:val="nil"/>
            </w:tcBorders>
            <w:vAlign w:val="center"/>
            <w:hideMark/>
          </w:tcPr>
          <w:p w14:paraId="25EF1156" w14:textId="77777777" w:rsidR="00762494" w:rsidRPr="00504D26" w:rsidRDefault="00762494" w:rsidP="00762494">
            <w:pPr>
              <w:shd w:val="clear" w:color="auto" w:fill="FFFFFF"/>
              <w:spacing w:before="20" w:after="20"/>
              <w:ind w:left="567"/>
              <w:jc w:val="center"/>
              <w:rPr>
                <w:b/>
                <w:bCs/>
                <w:sz w:val="20"/>
                <w:szCs w:val="20"/>
              </w:rPr>
            </w:pPr>
            <w:proofErr w:type="spellStart"/>
            <w:r w:rsidRPr="00504D26">
              <w:rPr>
                <w:b/>
                <w:bCs/>
                <w:sz w:val="20"/>
                <w:szCs w:val="20"/>
              </w:rPr>
              <w:t>Жыйынтыкка</w:t>
            </w:r>
            <w:proofErr w:type="spellEnd"/>
            <w:r w:rsidRPr="00504D26">
              <w:rPr>
                <w:b/>
                <w:bCs/>
                <w:sz w:val="20"/>
                <w:szCs w:val="20"/>
              </w:rPr>
              <w:t xml:space="preserve"> карата </w:t>
            </w:r>
            <w:proofErr w:type="spellStart"/>
            <w:r w:rsidRPr="00504D26">
              <w:rPr>
                <w:b/>
                <w:bCs/>
                <w:sz w:val="20"/>
                <w:szCs w:val="20"/>
              </w:rPr>
              <w:t>пайыз</w:t>
            </w:r>
            <w:proofErr w:type="spellEnd"/>
            <w:r w:rsidRPr="00504D26">
              <w:rPr>
                <w:b/>
                <w:bCs/>
                <w:sz w:val="20"/>
                <w:szCs w:val="20"/>
              </w:rPr>
              <w:t xml:space="preserve"> </w:t>
            </w:r>
            <w:proofErr w:type="spellStart"/>
            <w:r w:rsidRPr="00504D26">
              <w:rPr>
                <w:b/>
                <w:bCs/>
                <w:sz w:val="20"/>
                <w:szCs w:val="20"/>
              </w:rPr>
              <w:t>менен</w:t>
            </w:r>
            <w:proofErr w:type="spellEnd"/>
          </w:p>
        </w:tc>
      </w:tr>
      <w:tr w:rsidR="00762494" w:rsidRPr="00762494" w14:paraId="14FB5830" w14:textId="77777777" w:rsidTr="00655CBD">
        <w:trPr>
          <w:trHeight w:val="269"/>
          <w:tblHeader/>
          <w:jc w:val="center"/>
        </w:trPr>
        <w:tc>
          <w:tcPr>
            <w:tcW w:w="1799" w:type="pct"/>
            <w:tcBorders>
              <w:top w:val="nil"/>
              <w:left w:val="nil"/>
              <w:bottom w:val="single" w:sz="8" w:space="0" w:color="auto"/>
              <w:right w:val="nil"/>
            </w:tcBorders>
            <w:vAlign w:val="center"/>
          </w:tcPr>
          <w:p w14:paraId="3AADD0D7" w14:textId="77777777" w:rsidR="00762494" w:rsidRPr="00504D26" w:rsidRDefault="00762494" w:rsidP="00762494">
            <w:pPr>
              <w:shd w:val="clear" w:color="auto" w:fill="FFFFFF"/>
              <w:spacing w:before="20" w:after="20"/>
              <w:rPr>
                <w:b/>
                <w:bCs/>
                <w:sz w:val="20"/>
                <w:szCs w:val="20"/>
              </w:rPr>
            </w:pPr>
          </w:p>
        </w:tc>
        <w:tc>
          <w:tcPr>
            <w:tcW w:w="842" w:type="pct"/>
            <w:tcBorders>
              <w:top w:val="single" w:sz="4" w:space="0" w:color="auto"/>
              <w:left w:val="nil"/>
              <w:bottom w:val="single" w:sz="8" w:space="0" w:color="auto"/>
              <w:right w:val="nil"/>
            </w:tcBorders>
            <w:vAlign w:val="center"/>
            <w:hideMark/>
          </w:tcPr>
          <w:p w14:paraId="39319043" w14:textId="77777777" w:rsidR="00762494" w:rsidRPr="00504D26" w:rsidRDefault="00762494" w:rsidP="00762494">
            <w:pPr>
              <w:shd w:val="clear" w:color="auto" w:fill="FFFFFF"/>
              <w:spacing w:before="20" w:after="20"/>
              <w:jc w:val="right"/>
              <w:rPr>
                <w:b/>
                <w:bCs/>
                <w:sz w:val="20"/>
                <w:szCs w:val="20"/>
                <w:lang w:val="ky-KG"/>
              </w:rPr>
            </w:pPr>
            <w:r w:rsidRPr="00504D26">
              <w:rPr>
                <w:b/>
                <w:sz w:val="20"/>
                <w:szCs w:val="20"/>
                <w:lang w:val="ky-KG"/>
              </w:rPr>
              <w:t>2023</w:t>
            </w:r>
          </w:p>
        </w:tc>
        <w:tc>
          <w:tcPr>
            <w:tcW w:w="843" w:type="pct"/>
            <w:tcBorders>
              <w:top w:val="single" w:sz="4" w:space="0" w:color="auto"/>
              <w:left w:val="nil"/>
              <w:bottom w:val="single" w:sz="8" w:space="0" w:color="auto"/>
              <w:right w:val="nil"/>
            </w:tcBorders>
            <w:vAlign w:val="center"/>
            <w:hideMark/>
          </w:tcPr>
          <w:p w14:paraId="3D78311B" w14:textId="77777777" w:rsidR="00762494" w:rsidRPr="00504D26" w:rsidRDefault="00762494" w:rsidP="00762494">
            <w:pPr>
              <w:shd w:val="clear" w:color="auto" w:fill="FFFFFF"/>
              <w:spacing w:before="20" w:after="20"/>
              <w:jc w:val="right"/>
              <w:rPr>
                <w:b/>
                <w:bCs/>
                <w:sz w:val="20"/>
                <w:szCs w:val="20"/>
                <w:lang w:val="ky-KG"/>
              </w:rPr>
            </w:pPr>
            <w:r w:rsidRPr="00504D26">
              <w:rPr>
                <w:b/>
                <w:sz w:val="20"/>
                <w:szCs w:val="20"/>
                <w:lang w:val="ky-KG"/>
              </w:rPr>
              <w:t>2024</w:t>
            </w:r>
          </w:p>
        </w:tc>
        <w:tc>
          <w:tcPr>
            <w:tcW w:w="757" w:type="pct"/>
            <w:tcBorders>
              <w:top w:val="single" w:sz="4" w:space="0" w:color="auto"/>
              <w:left w:val="nil"/>
              <w:bottom w:val="single" w:sz="8" w:space="0" w:color="auto"/>
              <w:right w:val="nil"/>
            </w:tcBorders>
            <w:vAlign w:val="bottom"/>
            <w:hideMark/>
          </w:tcPr>
          <w:p w14:paraId="4700BFAF" w14:textId="77777777" w:rsidR="00762494" w:rsidRPr="00504D26" w:rsidRDefault="00762494" w:rsidP="00762494">
            <w:pPr>
              <w:shd w:val="clear" w:color="auto" w:fill="FFFFFF"/>
              <w:spacing w:before="20" w:after="20"/>
              <w:jc w:val="right"/>
              <w:rPr>
                <w:b/>
                <w:bCs/>
                <w:sz w:val="20"/>
                <w:szCs w:val="20"/>
                <w:lang w:val="ky-KG"/>
              </w:rPr>
            </w:pPr>
            <w:r w:rsidRPr="00504D26">
              <w:rPr>
                <w:b/>
                <w:bCs/>
                <w:color w:val="000000"/>
                <w:sz w:val="20"/>
                <w:szCs w:val="20"/>
                <w:lang w:val="ky-KG"/>
              </w:rPr>
              <w:t>2023</w:t>
            </w:r>
          </w:p>
        </w:tc>
        <w:tc>
          <w:tcPr>
            <w:tcW w:w="759" w:type="pct"/>
            <w:tcBorders>
              <w:top w:val="single" w:sz="4" w:space="0" w:color="auto"/>
              <w:left w:val="nil"/>
              <w:bottom w:val="single" w:sz="8" w:space="0" w:color="auto"/>
              <w:right w:val="nil"/>
            </w:tcBorders>
            <w:vAlign w:val="bottom"/>
            <w:hideMark/>
          </w:tcPr>
          <w:p w14:paraId="02C6857A" w14:textId="77777777" w:rsidR="00762494" w:rsidRPr="00504D26" w:rsidRDefault="00762494" w:rsidP="00762494">
            <w:pPr>
              <w:shd w:val="clear" w:color="auto" w:fill="FFFFFF"/>
              <w:spacing w:before="20" w:after="20"/>
              <w:jc w:val="right"/>
              <w:rPr>
                <w:b/>
                <w:bCs/>
                <w:sz w:val="20"/>
                <w:szCs w:val="20"/>
                <w:lang w:val="ky-KG"/>
              </w:rPr>
            </w:pPr>
            <w:r w:rsidRPr="00504D26">
              <w:rPr>
                <w:b/>
                <w:bCs/>
                <w:color w:val="000000"/>
                <w:sz w:val="20"/>
                <w:szCs w:val="20"/>
                <w:lang w:val="ky-KG"/>
              </w:rPr>
              <w:t>2024</w:t>
            </w:r>
          </w:p>
        </w:tc>
      </w:tr>
      <w:tr w:rsidR="00762494" w:rsidRPr="00762494" w14:paraId="63F3A5ED" w14:textId="77777777" w:rsidTr="00655CBD">
        <w:trPr>
          <w:trHeight w:val="290"/>
          <w:jc w:val="center"/>
        </w:trPr>
        <w:tc>
          <w:tcPr>
            <w:tcW w:w="1799" w:type="pct"/>
            <w:tcBorders>
              <w:top w:val="nil"/>
              <w:left w:val="nil"/>
              <w:bottom w:val="nil"/>
              <w:right w:val="nil"/>
            </w:tcBorders>
            <w:vAlign w:val="center"/>
            <w:hideMark/>
          </w:tcPr>
          <w:p w14:paraId="0972EC21" w14:textId="77777777" w:rsidR="00762494" w:rsidRPr="00762494" w:rsidRDefault="00762494" w:rsidP="00762494">
            <w:pPr>
              <w:shd w:val="clear" w:color="auto" w:fill="FFFFFF"/>
              <w:spacing w:before="20" w:after="20"/>
              <w:rPr>
                <w:b/>
                <w:bCs/>
                <w:sz w:val="20"/>
                <w:szCs w:val="20"/>
              </w:rPr>
            </w:pPr>
            <w:proofErr w:type="spellStart"/>
            <w:r w:rsidRPr="00762494">
              <w:rPr>
                <w:b/>
                <w:bCs/>
                <w:sz w:val="20"/>
                <w:szCs w:val="20"/>
              </w:rPr>
              <w:t>Бардыгы</w:t>
            </w:r>
            <w:proofErr w:type="spellEnd"/>
          </w:p>
        </w:tc>
        <w:tc>
          <w:tcPr>
            <w:tcW w:w="842" w:type="pct"/>
            <w:tcBorders>
              <w:top w:val="nil"/>
              <w:left w:val="nil"/>
              <w:bottom w:val="nil"/>
              <w:right w:val="nil"/>
            </w:tcBorders>
            <w:vAlign w:val="center"/>
            <w:hideMark/>
          </w:tcPr>
          <w:p w14:paraId="18D96B6F" w14:textId="77777777" w:rsidR="00762494" w:rsidRPr="00762494" w:rsidRDefault="00762494" w:rsidP="00762494">
            <w:pPr>
              <w:spacing w:after="20"/>
              <w:ind w:right="-1"/>
              <w:jc w:val="right"/>
              <w:rPr>
                <w:b/>
                <w:sz w:val="18"/>
                <w:szCs w:val="18"/>
              </w:rPr>
            </w:pPr>
            <w:r w:rsidRPr="00762494">
              <w:rPr>
                <w:b/>
                <w:sz w:val="20"/>
                <w:szCs w:val="20"/>
              </w:rPr>
              <w:t>250,2</w:t>
            </w:r>
          </w:p>
        </w:tc>
        <w:tc>
          <w:tcPr>
            <w:tcW w:w="843" w:type="pct"/>
            <w:tcBorders>
              <w:top w:val="nil"/>
              <w:left w:val="nil"/>
              <w:bottom w:val="nil"/>
              <w:right w:val="nil"/>
            </w:tcBorders>
            <w:vAlign w:val="center"/>
            <w:hideMark/>
          </w:tcPr>
          <w:p w14:paraId="67FB32B3" w14:textId="77777777" w:rsidR="00762494" w:rsidRPr="00762494" w:rsidRDefault="00762494" w:rsidP="00762494">
            <w:pPr>
              <w:spacing w:after="20"/>
              <w:ind w:right="-1"/>
              <w:jc w:val="right"/>
              <w:rPr>
                <w:b/>
                <w:sz w:val="18"/>
                <w:szCs w:val="18"/>
              </w:rPr>
            </w:pPr>
            <w:r w:rsidRPr="00762494">
              <w:rPr>
                <w:b/>
                <w:sz w:val="20"/>
                <w:szCs w:val="20"/>
              </w:rPr>
              <w:t>217,6</w:t>
            </w:r>
          </w:p>
        </w:tc>
        <w:tc>
          <w:tcPr>
            <w:tcW w:w="757" w:type="pct"/>
            <w:tcBorders>
              <w:top w:val="nil"/>
              <w:left w:val="nil"/>
              <w:bottom w:val="nil"/>
              <w:right w:val="nil"/>
            </w:tcBorders>
            <w:vAlign w:val="bottom"/>
            <w:hideMark/>
          </w:tcPr>
          <w:p w14:paraId="2AD4F1C4" w14:textId="77777777" w:rsidR="00762494" w:rsidRPr="00762494" w:rsidRDefault="00762494" w:rsidP="00762494">
            <w:pPr>
              <w:spacing w:before="20" w:after="20"/>
              <w:ind w:right="-1"/>
              <w:jc w:val="right"/>
              <w:rPr>
                <w:b/>
                <w:bCs/>
                <w:sz w:val="18"/>
                <w:szCs w:val="18"/>
              </w:rPr>
            </w:pPr>
            <w:r w:rsidRPr="00762494">
              <w:rPr>
                <w:b/>
                <w:bCs/>
                <w:color w:val="000000"/>
                <w:sz w:val="20"/>
                <w:szCs w:val="20"/>
              </w:rPr>
              <w:t>100</w:t>
            </w:r>
          </w:p>
        </w:tc>
        <w:tc>
          <w:tcPr>
            <w:tcW w:w="759" w:type="pct"/>
            <w:tcBorders>
              <w:top w:val="nil"/>
              <w:left w:val="nil"/>
              <w:bottom w:val="nil"/>
              <w:right w:val="nil"/>
            </w:tcBorders>
            <w:vAlign w:val="bottom"/>
            <w:hideMark/>
          </w:tcPr>
          <w:p w14:paraId="464BC5E4" w14:textId="77777777" w:rsidR="00762494" w:rsidRPr="00762494" w:rsidRDefault="00762494" w:rsidP="00762494">
            <w:pPr>
              <w:keepNext/>
              <w:widowControl w:val="0"/>
              <w:tabs>
                <w:tab w:val="left" w:pos="7938"/>
              </w:tabs>
              <w:spacing w:before="20" w:after="20"/>
              <w:ind w:right="-1"/>
              <w:jc w:val="right"/>
              <w:rPr>
                <w:b/>
                <w:bCs/>
                <w:color w:val="000000"/>
                <w:sz w:val="18"/>
                <w:szCs w:val="18"/>
              </w:rPr>
            </w:pPr>
            <w:r w:rsidRPr="00762494">
              <w:rPr>
                <w:b/>
                <w:bCs/>
                <w:color w:val="000000"/>
                <w:sz w:val="20"/>
                <w:szCs w:val="20"/>
              </w:rPr>
              <w:t>100</w:t>
            </w:r>
          </w:p>
        </w:tc>
      </w:tr>
      <w:tr w:rsidR="00762494" w:rsidRPr="00762494" w14:paraId="32A5778A" w14:textId="77777777" w:rsidTr="00655CBD">
        <w:trPr>
          <w:trHeight w:val="290"/>
          <w:jc w:val="center"/>
        </w:trPr>
        <w:tc>
          <w:tcPr>
            <w:tcW w:w="1799" w:type="pct"/>
            <w:tcBorders>
              <w:top w:val="nil"/>
              <w:left w:val="nil"/>
              <w:bottom w:val="nil"/>
              <w:right w:val="nil"/>
            </w:tcBorders>
            <w:vAlign w:val="center"/>
            <w:hideMark/>
          </w:tcPr>
          <w:p w14:paraId="153156BB" w14:textId="77777777" w:rsidR="00762494" w:rsidRPr="00762494" w:rsidRDefault="00762494" w:rsidP="00762494">
            <w:pPr>
              <w:shd w:val="clear" w:color="auto" w:fill="FFFFFF"/>
              <w:spacing w:before="20" w:after="20"/>
              <w:rPr>
                <w:bCs/>
                <w:sz w:val="20"/>
                <w:szCs w:val="20"/>
              </w:rPr>
            </w:pPr>
            <w:proofErr w:type="spellStart"/>
            <w:r w:rsidRPr="00762494">
              <w:rPr>
                <w:bCs/>
                <w:sz w:val="20"/>
                <w:szCs w:val="20"/>
              </w:rPr>
              <w:t>КМШдан</w:t>
            </w:r>
            <w:proofErr w:type="spellEnd"/>
            <w:r w:rsidRPr="00762494">
              <w:rPr>
                <w:bCs/>
                <w:sz w:val="20"/>
                <w:szCs w:val="20"/>
              </w:rPr>
              <w:t xml:space="preserve"> </w:t>
            </w:r>
            <w:proofErr w:type="spellStart"/>
            <w:r w:rsidRPr="00762494">
              <w:rPr>
                <w:bCs/>
                <w:sz w:val="20"/>
                <w:szCs w:val="20"/>
              </w:rPr>
              <w:t>тышкаркы</w:t>
            </w:r>
            <w:proofErr w:type="spellEnd"/>
            <w:r w:rsidRPr="00762494">
              <w:rPr>
                <w:bCs/>
                <w:sz w:val="20"/>
                <w:szCs w:val="20"/>
              </w:rPr>
              <w:t xml:space="preserve"> </w:t>
            </w:r>
            <w:proofErr w:type="spellStart"/>
            <w:r w:rsidRPr="00762494">
              <w:rPr>
                <w:bCs/>
                <w:sz w:val="20"/>
                <w:szCs w:val="20"/>
              </w:rPr>
              <w:t>өлкөлөр</w:t>
            </w:r>
            <w:proofErr w:type="spellEnd"/>
          </w:p>
        </w:tc>
        <w:tc>
          <w:tcPr>
            <w:tcW w:w="842" w:type="pct"/>
            <w:tcBorders>
              <w:top w:val="nil"/>
              <w:left w:val="nil"/>
              <w:bottom w:val="nil"/>
              <w:right w:val="nil"/>
            </w:tcBorders>
            <w:vAlign w:val="center"/>
            <w:hideMark/>
          </w:tcPr>
          <w:p w14:paraId="20D91169" w14:textId="77777777" w:rsidR="00762494" w:rsidRPr="00762494" w:rsidRDefault="00762494" w:rsidP="00762494">
            <w:pPr>
              <w:spacing w:before="20" w:after="20"/>
              <w:ind w:right="-1"/>
              <w:jc w:val="right"/>
              <w:rPr>
                <w:bCs/>
                <w:sz w:val="18"/>
                <w:szCs w:val="18"/>
              </w:rPr>
            </w:pPr>
            <w:r w:rsidRPr="00762494">
              <w:rPr>
                <w:sz w:val="20"/>
                <w:szCs w:val="20"/>
              </w:rPr>
              <w:t>202,7</w:t>
            </w:r>
          </w:p>
        </w:tc>
        <w:tc>
          <w:tcPr>
            <w:tcW w:w="843" w:type="pct"/>
            <w:tcBorders>
              <w:top w:val="nil"/>
              <w:left w:val="nil"/>
              <w:bottom w:val="nil"/>
              <w:right w:val="nil"/>
            </w:tcBorders>
            <w:vAlign w:val="center"/>
            <w:hideMark/>
          </w:tcPr>
          <w:p w14:paraId="427DBBF1" w14:textId="77777777" w:rsidR="00762494" w:rsidRPr="00762494" w:rsidRDefault="00762494" w:rsidP="00762494">
            <w:pPr>
              <w:spacing w:before="20" w:after="20"/>
              <w:ind w:right="-1"/>
              <w:jc w:val="right"/>
              <w:rPr>
                <w:bCs/>
                <w:sz w:val="18"/>
                <w:szCs w:val="18"/>
              </w:rPr>
            </w:pPr>
            <w:r w:rsidRPr="00762494">
              <w:rPr>
                <w:sz w:val="20"/>
                <w:szCs w:val="20"/>
              </w:rPr>
              <w:t>180,6</w:t>
            </w:r>
          </w:p>
        </w:tc>
        <w:tc>
          <w:tcPr>
            <w:tcW w:w="757" w:type="pct"/>
            <w:tcBorders>
              <w:top w:val="nil"/>
              <w:left w:val="nil"/>
              <w:bottom w:val="nil"/>
              <w:right w:val="nil"/>
            </w:tcBorders>
            <w:vAlign w:val="bottom"/>
            <w:hideMark/>
          </w:tcPr>
          <w:p w14:paraId="6C9FDB5F" w14:textId="77777777" w:rsidR="00762494" w:rsidRPr="00762494" w:rsidRDefault="00762494" w:rsidP="00762494">
            <w:pPr>
              <w:jc w:val="right"/>
              <w:rPr>
                <w:sz w:val="18"/>
                <w:szCs w:val="18"/>
              </w:rPr>
            </w:pPr>
            <w:r w:rsidRPr="00762494">
              <w:rPr>
                <w:sz w:val="20"/>
                <w:szCs w:val="20"/>
              </w:rPr>
              <w:t>81,0</w:t>
            </w:r>
          </w:p>
        </w:tc>
        <w:tc>
          <w:tcPr>
            <w:tcW w:w="759" w:type="pct"/>
            <w:tcBorders>
              <w:top w:val="nil"/>
              <w:left w:val="nil"/>
              <w:bottom w:val="nil"/>
              <w:right w:val="nil"/>
            </w:tcBorders>
            <w:vAlign w:val="bottom"/>
            <w:hideMark/>
          </w:tcPr>
          <w:p w14:paraId="4BAFCF03" w14:textId="77777777" w:rsidR="00762494" w:rsidRPr="00762494" w:rsidRDefault="00762494" w:rsidP="00762494">
            <w:pPr>
              <w:jc w:val="right"/>
              <w:rPr>
                <w:sz w:val="18"/>
                <w:szCs w:val="18"/>
              </w:rPr>
            </w:pPr>
            <w:r w:rsidRPr="00762494">
              <w:rPr>
                <w:sz w:val="20"/>
                <w:szCs w:val="20"/>
              </w:rPr>
              <w:t>83,0</w:t>
            </w:r>
          </w:p>
        </w:tc>
      </w:tr>
      <w:tr w:rsidR="00762494" w:rsidRPr="00762494" w14:paraId="5B7FD556" w14:textId="77777777" w:rsidTr="00655CBD">
        <w:trPr>
          <w:trHeight w:val="290"/>
          <w:jc w:val="center"/>
        </w:trPr>
        <w:tc>
          <w:tcPr>
            <w:tcW w:w="1799" w:type="pct"/>
            <w:tcBorders>
              <w:top w:val="nil"/>
              <w:left w:val="nil"/>
              <w:bottom w:val="nil"/>
              <w:right w:val="nil"/>
            </w:tcBorders>
            <w:vAlign w:val="center"/>
            <w:hideMark/>
          </w:tcPr>
          <w:p w14:paraId="10E7AD9F" w14:textId="77777777" w:rsidR="00762494" w:rsidRPr="00762494" w:rsidRDefault="00762494" w:rsidP="00762494">
            <w:pPr>
              <w:shd w:val="clear" w:color="auto" w:fill="FFFFFF"/>
              <w:spacing w:before="20" w:after="20"/>
              <w:rPr>
                <w:bCs/>
                <w:sz w:val="20"/>
                <w:szCs w:val="20"/>
              </w:rPr>
            </w:pPr>
            <w:r w:rsidRPr="00762494">
              <w:rPr>
                <w:bCs/>
                <w:sz w:val="20"/>
                <w:szCs w:val="20"/>
              </w:rPr>
              <w:t>Германия</w:t>
            </w:r>
          </w:p>
        </w:tc>
        <w:tc>
          <w:tcPr>
            <w:tcW w:w="842" w:type="pct"/>
            <w:tcBorders>
              <w:top w:val="nil"/>
              <w:left w:val="nil"/>
              <w:bottom w:val="nil"/>
              <w:right w:val="nil"/>
            </w:tcBorders>
            <w:vAlign w:val="center"/>
            <w:hideMark/>
          </w:tcPr>
          <w:p w14:paraId="22FC60FD" w14:textId="77777777" w:rsidR="00762494" w:rsidRPr="00762494" w:rsidRDefault="00762494" w:rsidP="00762494">
            <w:pPr>
              <w:spacing w:before="20" w:after="20"/>
              <w:ind w:right="-1"/>
              <w:jc w:val="right"/>
              <w:rPr>
                <w:sz w:val="18"/>
                <w:szCs w:val="18"/>
              </w:rPr>
            </w:pPr>
            <w:r w:rsidRPr="00762494">
              <w:rPr>
                <w:sz w:val="20"/>
                <w:szCs w:val="20"/>
              </w:rPr>
              <w:t>8,9</w:t>
            </w:r>
          </w:p>
        </w:tc>
        <w:tc>
          <w:tcPr>
            <w:tcW w:w="843" w:type="pct"/>
            <w:tcBorders>
              <w:top w:val="nil"/>
              <w:left w:val="nil"/>
              <w:bottom w:val="nil"/>
              <w:right w:val="nil"/>
            </w:tcBorders>
            <w:vAlign w:val="center"/>
            <w:hideMark/>
          </w:tcPr>
          <w:p w14:paraId="4721948A" w14:textId="77777777" w:rsidR="00762494" w:rsidRPr="00762494" w:rsidRDefault="00762494" w:rsidP="00762494">
            <w:pPr>
              <w:spacing w:before="20" w:after="20"/>
              <w:ind w:right="-1"/>
              <w:jc w:val="right"/>
              <w:rPr>
                <w:sz w:val="18"/>
                <w:szCs w:val="18"/>
              </w:rPr>
            </w:pPr>
            <w:r w:rsidRPr="00762494">
              <w:rPr>
                <w:sz w:val="20"/>
                <w:szCs w:val="20"/>
              </w:rPr>
              <w:t>4,2</w:t>
            </w:r>
          </w:p>
        </w:tc>
        <w:tc>
          <w:tcPr>
            <w:tcW w:w="757" w:type="pct"/>
            <w:tcBorders>
              <w:top w:val="nil"/>
              <w:left w:val="nil"/>
              <w:bottom w:val="nil"/>
              <w:right w:val="nil"/>
            </w:tcBorders>
            <w:vAlign w:val="bottom"/>
            <w:hideMark/>
          </w:tcPr>
          <w:p w14:paraId="6E4C48AC" w14:textId="77777777" w:rsidR="00762494" w:rsidRPr="00762494" w:rsidRDefault="00762494" w:rsidP="00762494">
            <w:pPr>
              <w:jc w:val="right"/>
              <w:rPr>
                <w:sz w:val="18"/>
                <w:szCs w:val="18"/>
              </w:rPr>
            </w:pPr>
            <w:r w:rsidRPr="00762494">
              <w:rPr>
                <w:sz w:val="20"/>
                <w:szCs w:val="20"/>
              </w:rPr>
              <w:t>3,6</w:t>
            </w:r>
          </w:p>
        </w:tc>
        <w:tc>
          <w:tcPr>
            <w:tcW w:w="759" w:type="pct"/>
            <w:tcBorders>
              <w:top w:val="nil"/>
              <w:left w:val="nil"/>
              <w:bottom w:val="nil"/>
              <w:right w:val="nil"/>
            </w:tcBorders>
            <w:vAlign w:val="bottom"/>
            <w:hideMark/>
          </w:tcPr>
          <w:p w14:paraId="7F8CE6D1" w14:textId="77777777" w:rsidR="00762494" w:rsidRPr="00762494" w:rsidRDefault="00762494" w:rsidP="00762494">
            <w:pPr>
              <w:jc w:val="right"/>
              <w:rPr>
                <w:sz w:val="18"/>
                <w:szCs w:val="18"/>
              </w:rPr>
            </w:pPr>
            <w:r w:rsidRPr="00762494">
              <w:rPr>
                <w:sz w:val="20"/>
                <w:szCs w:val="20"/>
              </w:rPr>
              <w:t>2,0</w:t>
            </w:r>
          </w:p>
        </w:tc>
      </w:tr>
      <w:tr w:rsidR="00762494" w:rsidRPr="00762494" w14:paraId="39905206" w14:textId="77777777" w:rsidTr="00655CBD">
        <w:trPr>
          <w:trHeight w:val="290"/>
          <w:jc w:val="center"/>
        </w:trPr>
        <w:tc>
          <w:tcPr>
            <w:tcW w:w="1799" w:type="pct"/>
            <w:tcBorders>
              <w:top w:val="nil"/>
              <w:left w:val="nil"/>
              <w:bottom w:val="nil"/>
              <w:right w:val="nil"/>
            </w:tcBorders>
            <w:vAlign w:val="center"/>
            <w:hideMark/>
          </w:tcPr>
          <w:p w14:paraId="5228365B" w14:textId="77777777" w:rsidR="00762494" w:rsidRPr="00762494" w:rsidRDefault="00762494" w:rsidP="00762494">
            <w:pPr>
              <w:shd w:val="clear" w:color="auto" w:fill="FFFFFF"/>
              <w:spacing w:before="20" w:after="20"/>
              <w:rPr>
                <w:bCs/>
                <w:sz w:val="20"/>
                <w:szCs w:val="20"/>
                <w:lang w:val="ky-KG"/>
              </w:rPr>
            </w:pPr>
            <w:r w:rsidRPr="00762494">
              <w:rPr>
                <w:bCs/>
                <w:sz w:val="20"/>
                <w:szCs w:val="20"/>
                <w:lang w:val="ky-KG"/>
              </w:rPr>
              <w:t>Кытай</w:t>
            </w:r>
          </w:p>
        </w:tc>
        <w:tc>
          <w:tcPr>
            <w:tcW w:w="842" w:type="pct"/>
            <w:tcBorders>
              <w:top w:val="nil"/>
              <w:left w:val="nil"/>
              <w:bottom w:val="nil"/>
              <w:right w:val="nil"/>
            </w:tcBorders>
            <w:vAlign w:val="center"/>
            <w:hideMark/>
          </w:tcPr>
          <w:p w14:paraId="6BBA3366" w14:textId="77777777" w:rsidR="00762494" w:rsidRPr="00762494" w:rsidRDefault="00762494" w:rsidP="00762494">
            <w:pPr>
              <w:spacing w:before="20" w:after="20"/>
              <w:ind w:right="-1"/>
              <w:jc w:val="right"/>
              <w:rPr>
                <w:sz w:val="18"/>
                <w:szCs w:val="18"/>
              </w:rPr>
            </w:pPr>
            <w:r w:rsidRPr="00762494">
              <w:rPr>
                <w:sz w:val="20"/>
                <w:szCs w:val="20"/>
              </w:rPr>
              <w:t>142,2</w:t>
            </w:r>
          </w:p>
        </w:tc>
        <w:tc>
          <w:tcPr>
            <w:tcW w:w="843" w:type="pct"/>
            <w:tcBorders>
              <w:top w:val="nil"/>
              <w:left w:val="nil"/>
              <w:bottom w:val="nil"/>
              <w:right w:val="nil"/>
            </w:tcBorders>
            <w:vAlign w:val="center"/>
            <w:hideMark/>
          </w:tcPr>
          <w:p w14:paraId="6152B0EF" w14:textId="77777777" w:rsidR="00762494" w:rsidRPr="00762494" w:rsidRDefault="00762494" w:rsidP="00762494">
            <w:pPr>
              <w:spacing w:before="20" w:after="20"/>
              <w:ind w:right="-1"/>
              <w:jc w:val="right"/>
              <w:rPr>
                <w:sz w:val="18"/>
                <w:szCs w:val="18"/>
              </w:rPr>
            </w:pPr>
            <w:r w:rsidRPr="00762494">
              <w:rPr>
                <w:sz w:val="20"/>
                <w:szCs w:val="20"/>
              </w:rPr>
              <w:t>88,2</w:t>
            </w:r>
          </w:p>
        </w:tc>
        <w:tc>
          <w:tcPr>
            <w:tcW w:w="757" w:type="pct"/>
            <w:tcBorders>
              <w:top w:val="nil"/>
              <w:left w:val="nil"/>
              <w:bottom w:val="nil"/>
              <w:right w:val="nil"/>
            </w:tcBorders>
            <w:vAlign w:val="bottom"/>
            <w:hideMark/>
          </w:tcPr>
          <w:p w14:paraId="3C5ABBC8" w14:textId="77777777" w:rsidR="00762494" w:rsidRPr="00762494" w:rsidRDefault="00762494" w:rsidP="00762494">
            <w:pPr>
              <w:jc w:val="right"/>
              <w:rPr>
                <w:sz w:val="18"/>
                <w:szCs w:val="18"/>
              </w:rPr>
            </w:pPr>
            <w:r w:rsidRPr="00762494">
              <w:rPr>
                <w:sz w:val="20"/>
                <w:szCs w:val="20"/>
              </w:rPr>
              <w:t>56,8</w:t>
            </w:r>
          </w:p>
        </w:tc>
        <w:tc>
          <w:tcPr>
            <w:tcW w:w="759" w:type="pct"/>
            <w:tcBorders>
              <w:top w:val="nil"/>
              <w:left w:val="nil"/>
              <w:bottom w:val="nil"/>
              <w:right w:val="nil"/>
            </w:tcBorders>
            <w:vAlign w:val="bottom"/>
            <w:hideMark/>
          </w:tcPr>
          <w:p w14:paraId="7FE2C444" w14:textId="77777777" w:rsidR="00762494" w:rsidRPr="00762494" w:rsidRDefault="00762494" w:rsidP="00762494">
            <w:pPr>
              <w:jc w:val="right"/>
              <w:rPr>
                <w:sz w:val="18"/>
                <w:szCs w:val="18"/>
              </w:rPr>
            </w:pPr>
            <w:r w:rsidRPr="00762494">
              <w:rPr>
                <w:sz w:val="20"/>
                <w:szCs w:val="20"/>
              </w:rPr>
              <w:t>40,6</w:t>
            </w:r>
          </w:p>
        </w:tc>
      </w:tr>
      <w:tr w:rsidR="00762494" w:rsidRPr="00762494" w14:paraId="1008DF09" w14:textId="77777777" w:rsidTr="00655CBD">
        <w:trPr>
          <w:trHeight w:val="290"/>
          <w:jc w:val="center"/>
        </w:trPr>
        <w:tc>
          <w:tcPr>
            <w:tcW w:w="1799" w:type="pct"/>
            <w:tcBorders>
              <w:top w:val="nil"/>
              <w:left w:val="nil"/>
              <w:bottom w:val="nil"/>
              <w:right w:val="nil"/>
            </w:tcBorders>
            <w:vAlign w:val="center"/>
            <w:hideMark/>
          </w:tcPr>
          <w:p w14:paraId="70A78A9E" w14:textId="77777777" w:rsidR="00762494" w:rsidRPr="00762494" w:rsidRDefault="00762494" w:rsidP="00762494">
            <w:pPr>
              <w:shd w:val="clear" w:color="auto" w:fill="FFFFFF"/>
              <w:spacing w:before="20" w:after="20"/>
              <w:rPr>
                <w:bCs/>
                <w:sz w:val="20"/>
                <w:szCs w:val="20"/>
                <w:lang w:val="ky-KG"/>
              </w:rPr>
            </w:pPr>
            <w:r w:rsidRPr="00762494">
              <w:rPr>
                <w:bCs/>
                <w:sz w:val="20"/>
                <w:szCs w:val="20"/>
                <w:lang w:val="ky-KG"/>
              </w:rPr>
              <w:t>Кувейт</w:t>
            </w:r>
          </w:p>
        </w:tc>
        <w:tc>
          <w:tcPr>
            <w:tcW w:w="842" w:type="pct"/>
            <w:tcBorders>
              <w:top w:val="nil"/>
              <w:left w:val="nil"/>
              <w:bottom w:val="nil"/>
              <w:right w:val="nil"/>
            </w:tcBorders>
            <w:vAlign w:val="center"/>
            <w:hideMark/>
          </w:tcPr>
          <w:p w14:paraId="667DB274" w14:textId="77777777" w:rsidR="00762494" w:rsidRPr="00762494" w:rsidRDefault="00762494" w:rsidP="00762494">
            <w:pPr>
              <w:spacing w:before="20" w:after="20"/>
              <w:ind w:right="-1"/>
              <w:jc w:val="right"/>
              <w:rPr>
                <w:sz w:val="18"/>
                <w:szCs w:val="18"/>
              </w:rPr>
            </w:pPr>
            <w:r w:rsidRPr="00762494">
              <w:rPr>
                <w:sz w:val="20"/>
                <w:szCs w:val="20"/>
              </w:rPr>
              <w:t>0,0</w:t>
            </w:r>
          </w:p>
        </w:tc>
        <w:tc>
          <w:tcPr>
            <w:tcW w:w="843" w:type="pct"/>
            <w:tcBorders>
              <w:top w:val="nil"/>
              <w:left w:val="nil"/>
              <w:bottom w:val="nil"/>
              <w:right w:val="nil"/>
            </w:tcBorders>
            <w:vAlign w:val="center"/>
            <w:hideMark/>
          </w:tcPr>
          <w:p w14:paraId="7F33EB12" w14:textId="77777777" w:rsidR="00762494" w:rsidRPr="00762494" w:rsidRDefault="00762494" w:rsidP="00762494">
            <w:pPr>
              <w:spacing w:before="20" w:after="20"/>
              <w:ind w:right="-1"/>
              <w:jc w:val="right"/>
              <w:rPr>
                <w:sz w:val="18"/>
                <w:szCs w:val="18"/>
              </w:rPr>
            </w:pPr>
            <w:r w:rsidRPr="00762494">
              <w:rPr>
                <w:sz w:val="20"/>
                <w:szCs w:val="20"/>
              </w:rPr>
              <w:t>3,0</w:t>
            </w:r>
          </w:p>
        </w:tc>
        <w:tc>
          <w:tcPr>
            <w:tcW w:w="757" w:type="pct"/>
            <w:tcBorders>
              <w:top w:val="nil"/>
              <w:left w:val="nil"/>
              <w:bottom w:val="nil"/>
              <w:right w:val="nil"/>
            </w:tcBorders>
            <w:vAlign w:val="bottom"/>
            <w:hideMark/>
          </w:tcPr>
          <w:p w14:paraId="05CE1711" w14:textId="77777777" w:rsidR="00762494" w:rsidRPr="00762494" w:rsidRDefault="00762494" w:rsidP="00762494">
            <w:pPr>
              <w:jc w:val="right"/>
              <w:rPr>
                <w:sz w:val="18"/>
                <w:szCs w:val="18"/>
              </w:rPr>
            </w:pPr>
            <w:r w:rsidRPr="00762494">
              <w:rPr>
                <w:sz w:val="20"/>
                <w:szCs w:val="20"/>
              </w:rPr>
              <w:t>0,0</w:t>
            </w:r>
          </w:p>
        </w:tc>
        <w:tc>
          <w:tcPr>
            <w:tcW w:w="759" w:type="pct"/>
            <w:tcBorders>
              <w:top w:val="nil"/>
              <w:left w:val="nil"/>
              <w:bottom w:val="nil"/>
              <w:right w:val="nil"/>
            </w:tcBorders>
            <w:vAlign w:val="bottom"/>
            <w:hideMark/>
          </w:tcPr>
          <w:p w14:paraId="4E578EAA" w14:textId="77777777" w:rsidR="00762494" w:rsidRPr="00762494" w:rsidRDefault="00762494" w:rsidP="00762494">
            <w:pPr>
              <w:jc w:val="right"/>
              <w:rPr>
                <w:sz w:val="18"/>
                <w:szCs w:val="18"/>
              </w:rPr>
            </w:pPr>
            <w:r w:rsidRPr="00762494">
              <w:rPr>
                <w:sz w:val="20"/>
                <w:szCs w:val="20"/>
              </w:rPr>
              <w:t>1,4</w:t>
            </w:r>
          </w:p>
        </w:tc>
      </w:tr>
      <w:tr w:rsidR="00762494" w:rsidRPr="00762494" w14:paraId="788D5E05" w14:textId="77777777" w:rsidTr="00655CBD">
        <w:trPr>
          <w:trHeight w:val="290"/>
          <w:jc w:val="center"/>
        </w:trPr>
        <w:tc>
          <w:tcPr>
            <w:tcW w:w="1799" w:type="pct"/>
            <w:tcBorders>
              <w:top w:val="nil"/>
              <w:left w:val="nil"/>
              <w:bottom w:val="nil"/>
              <w:right w:val="nil"/>
            </w:tcBorders>
            <w:vAlign w:val="center"/>
            <w:hideMark/>
          </w:tcPr>
          <w:p w14:paraId="3F61167D" w14:textId="77777777" w:rsidR="00762494" w:rsidRPr="00762494" w:rsidRDefault="00762494" w:rsidP="00762494">
            <w:pPr>
              <w:shd w:val="clear" w:color="auto" w:fill="FFFFFF"/>
              <w:spacing w:before="20" w:after="20"/>
              <w:rPr>
                <w:bCs/>
                <w:sz w:val="20"/>
                <w:szCs w:val="20"/>
                <w:lang w:val="ky-KG"/>
              </w:rPr>
            </w:pPr>
            <w:r w:rsidRPr="00762494">
              <w:rPr>
                <w:bCs/>
                <w:sz w:val="20"/>
                <w:szCs w:val="20"/>
                <w:lang w:val="ky-KG"/>
              </w:rPr>
              <w:t>Люксембург</w:t>
            </w:r>
          </w:p>
        </w:tc>
        <w:tc>
          <w:tcPr>
            <w:tcW w:w="842" w:type="pct"/>
            <w:tcBorders>
              <w:top w:val="nil"/>
              <w:left w:val="nil"/>
              <w:bottom w:val="nil"/>
              <w:right w:val="nil"/>
            </w:tcBorders>
            <w:vAlign w:val="center"/>
            <w:hideMark/>
          </w:tcPr>
          <w:p w14:paraId="0AA8986C" w14:textId="77777777" w:rsidR="00762494" w:rsidRPr="00762494" w:rsidRDefault="00762494" w:rsidP="00762494">
            <w:pPr>
              <w:spacing w:before="20" w:after="20"/>
              <w:ind w:right="-1"/>
              <w:jc w:val="right"/>
              <w:rPr>
                <w:sz w:val="18"/>
                <w:szCs w:val="18"/>
              </w:rPr>
            </w:pPr>
            <w:r w:rsidRPr="00762494">
              <w:rPr>
                <w:sz w:val="20"/>
                <w:szCs w:val="20"/>
              </w:rPr>
              <w:t>9,1</w:t>
            </w:r>
          </w:p>
        </w:tc>
        <w:tc>
          <w:tcPr>
            <w:tcW w:w="843" w:type="pct"/>
            <w:tcBorders>
              <w:top w:val="nil"/>
              <w:left w:val="nil"/>
              <w:bottom w:val="nil"/>
              <w:right w:val="nil"/>
            </w:tcBorders>
            <w:vAlign w:val="center"/>
            <w:hideMark/>
          </w:tcPr>
          <w:p w14:paraId="00EC2701" w14:textId="77777777" w:rsidR="00762494" w:rsidRPr="00762494" w:rsidRDefault="00762494" w:rsidP="00762494">
            <w:pPr>
              <w:spacing w:before="20" w:after="20"/>
              <w:ind w:right="-1"/>
              <w:jc w:val="right"/>
              <w:rPr>
                <w:sz w:val="18"/>
                <w:szCs w:val="18"/>
              </w:rPr>
            </w:pPr>
            <w:r w:rsidRPr="00762494">
              <w:rPr>
                <w:sz w:val="20"/>
                <w:szCs w:val="20"/>
              </w:rPr>
              <w:t>2,1</w:t>
            </w:r>
          </w:p>
        </w:tc>
        <w:tc>
          <w:tcPr>
            <w:tcW w:w="757" w:type="pct"/>
            <w:tcBorders>
              <w:top w:val="nil"/>
              <w:left w:val="nil"/>
              <w:bottom w:val="nil"/>
              <w:right w:val="nil"/>
            </w:tcBorders>
            <w:vAlign w:val="bottom"/>
            <w:hideMark/>
          </w:tcPr>
          <w:p w14:paraId="7EA0F493" w14:textId="77777777" w:rsidR="00762494" w:rsidRPr="00762494" w:rsidRDefault="00762494" w:rsidP="00762494">
            <w:pPr>
              <w:jc w:val="right"/>
              <w:rPr>
                <w:sz w:val="18"/>
                <w:szCs w:val="18"/>
              </w:rPr>
            </w:pPr>
            <w:r w:rsidRPr="00762494">
              <w:rPr>
                <w:sz w:val="20"/>
                <w:szCs w:val="20"/>
              </w:rPr>
              <w:t>3,6</w:t>
            </w:r>
          </w:p>
        </w:tc>
        <w:tc>
          <w:tcPr>
            <w:tcW w:w="759" w:type="pct"/>
            <w:tcBorders>
              <w:top w:val="nil"/>
              <w:left w:val="nil"/>
              <w:bottom w:val="nil"/>
              <w:right w:val="nil"/>
            </w:tcBorders>
            <w:vAlign w:val="bottom"/>
            <w:hideMark/>
          </w:tcPr>
          <w:p w14:paraId="7FD3B9D7" w14:textId="77777777" w:rsidR="00762494" w:rsidRPr="00762494" w:rsidRDefault="00762494" w:rsidP="00762494">
            <w:pPr>
              <w:jc w:val="right"/>
              <w:rPr>
                <w:sz w:val="18"/>
                <w:szCs w:val="18"/>
              </w:rPr>
            </w:pPr>
            <w:r w:rsidRPr="00762494">
              <w:rPr>
                <w:sz w:val="20"/>
                <w:szCs w:val="20"/>
              </w:rPr>
              <w:t>1,0</w:t>
            </w:r>
          </w:p>
        </w:tc>
      </w:tr>
      <w:tr w:rsidR="00762494" w:rsidRPr="00762494" w14:paraId="52FBDFBA" w14:textId="77777777" w:rsidTr="00655CBD">
        <w:trPr>
          <w:trHeight w:val="301"/>
          <w:jc w:val="center"/>
        </w:trPr>
        <w:tc>
          <w:tcPr>
            <w:tcW w:w="1799" w:type="pct"/>
            <w:tcBorders>
              <w:top w:val="nil"/>
              <w:left w:val="nil"/>
              <w:bottom w:val="nil"/>
              <w:right w:val="nil"/>
            </w:tcBorders>
            <w:vAlign w:val="center"/>
            <w:hideMark/>
          </w:tcPr>
          <w:p w14:paraId="625CDBD4" w14:textId="77777777" w:rsidR="00762494" w:rsidRPr="00762494" w:rsidRDefault="00762494" w:rsidP="00762494">
            <w:pPr>
              <w:shd w:val="clear" w:color="auto" w:fill="FFFFFF"/>
              <w:spacing w:before="20" w:after="20"/>
              <w:rPr>
                <w:bCs/>
                <w:sz w:val="20"/>
                <w:szCs w:val="20"/>
                <w:lang w:val="ky-KG"/>
              </w:rPr>
            </w:pPr>
            <w:r w:rsidRPr="00762494">
              <w:rPr>
                <w:bCs/>
                <w:sz w:val="20"/>
                <w:szCs w:val="20"/>
                <w:lang w:val="ky-KG"/>
              </w:rPr>
              <w:t>Нидерланд</w:t>
            </w:r>
          </w:p>
        </w:tc>
        <w:tc>
          <w:tcPr>
            <w:tcW w:w="842" w:type="pct"/>
            <w:tcBorders>
              <w:top w:val="nil"/>
              <w:left w:val="nil"/>
              <w:bottom w:val="nil"/>
              <w:right w:val="nil"/>
            </w:tcBorders>
            <w:vAlign w:val="center"/>
            <w:hideMark/>
          </w:tcPr>
          <w:p w14:paraId="1F6A3127" w14:textId="77777777" w:rsidR="00762494" w:rsidRPr="00762494" w:rsidRDefault="00762494" w:rsidP="00762494">
            <w:pPr>
              <w:spacing w:before="20" w:after="20"/>
              <w:ind w:right="-1"/>
              <w:jc w:val="right"/>
              <w:rPr>
                <w:sz w:val="18"/>
                <w:szCs w:val="18"/>
              </w:rPr>
            </w:pPr>
            <w:r w:rsidRPr="00762494">
              <w:rPr>
                <w:sz w:val="20"/>
                <w:szCs w:val="20"/>
              </w:rPr>
              <w:t>4,1</w:t>
            </w:r>
          </w:p>
        </w:tc>
        <w:tc>
          <w:tcPr>
            <w:tcW w:w="843" w:type="pct"/>
            <w:tcBorders>
              <w:top w:val="nil"/>
              <w:left w:val="nil"/>
              <w:bottom w:val="nil"/>
              <w:right w:val="nil"/>
            </w:tcBorders>
            <w:vAlign w:val="center"/>
            <w:hideMark/>
          </w:tcPr>
          <w:p w14:paraId="47EC768A" w14:textId="77777777" w:rsidR="00762494" w:rsidRPr="00762494" w:rsidRDefault="00762494" w:rsidP="00762494">
            <w:pPr>
              <w:spacing w:before="20" w:after="20"/>
              <w:ind w:right="-1"/>
              <w:jc w:val="right"/>
              <w:rPr>
                <w:sz w:val="18"/>
                <w:szCs w:val="18"/>
              </w:rPr>
            </w:pPr>
            <w:r w:rsidRPr="00762494">
              <w:rPr>
                <w:sz w:val="20"/>
                <w:szCs w:val="20"/>
              </w:rPr>
              <w:t>2,5</w:t>
            </w:r>
          </w:p>
        </w:tc>
        <w:tc>
          <w:tcPr>
            <w:tcW w:w="757" w:type="pct"/>
            <w:tcBorders>
              <w:top w:val="nil"/>
              <w:left w:val="nil"/>
              <w:bottom w:val="nil"/>
              <w:right w:val="nil"/>
            </w:tcBorders>
            <w:vAlign w:val="bottom"/>
            <w:hideMark/>
          </w:tcPr>
          <w:p w14:paraId="558C7003" w14:textId="77777777" w:rsidR="00762494" w:rsidRPr="00762494" w:rsidRDefault="00762494" w:rsidP="00762494">
            <w:pPr>
              <w:jc w:val="right"/>
              <w:rPr>
                <w:sz w:val="18"/>
                <w:szCs w:val="18"/>
              </w:rPr>
            </w:pPr>
            <w:r w:rsidRPr="00762494">
              <w:rPr>
                <w:sz w:val="20"/>
                <w:szCs w:val="20"/>
              </w:rPr>
              <w:t>1,6</w:t>
            </w:r>
          </w:p>
        </w:tc>
        <w:tc>
          <w:tcPr>
            <w:tcW w:w="759" w:type="pct"/>
            <w:tcBorders>
              <w:top w:val="nil"/>
              <w:left w:val="nil"/>
              <w:bottom w:val="nil"/>
              <w:right w:val="nil"/>
            </w:tcBorders>
            <w:vAlign w:val="bottom"/>
            <w:hideMark/>
          </w:tcPr>
          <w:p w14:paraId="07B201CE" w14:textId="77777777" w:rsidR="00762494" w:rsidRPr="00762494" w:rsidRDefault="00762494" w:rsidP="00762494">
            <w:pPr>
              <w:jc w:val="right"/>
              <w:rPr>
                <w:sz w:val="18"/>
                <w:szCs w:val="18"/>
              </w:rPr>
            </w:pPr>
            <w:r w:rsidRPr="00762494">
              <w:rPr>
                <w:sz w:val="20"/>
                <w:szCs w:val="20"/>
              </w:rPr>
              <w:t>1,2</w:t>
            </w:r>
          </w:p>
        </w:tc>
      </w:tr>
      <w:tr w:rsidR="00762494" w:rsidRPr="00762494" w14:paraId="0E4B831F" w14:textId="77777777" w:rsidTr="00655CBD">
        <w:trPr>
          <w:trHeight w:val="301"/>
          <w:jc w:val="center"/>
        </w:trPr>
        <w:tc>
          <w:tcPr>
            <w:tcW w:w="1799" w:type="pct"/>
            <w:tcBorders>
              <w:top w:val="nil"/>
              <w:left w:val="nil"/>
              <w:bottom w:val="nil"/>
              <w:right w:val="nil"/>
            </w:tcBorders>
            <w:vAlign w:val="center"/>
            <w:hideMark/>
          </w:tcPr>
          <w:p w14:paraId="23C2BCA3" w14:textId="77777777" w:rsidR="00762494" w:rsidRPr="00762494" w:rsidRDefault="00762494" w:rsidP="00762494">
            <w:pPr>
              <w:shd w:val="clear" w:color="auto" w:fill="FFFFFF"/>
              <w:spacing w:before="20" w:after="20"/>
              <w:rPr>
                <w:bCs/>
                <w:sz w:val="20"/>
                <w:szCs w:val="20"/>
                <w:lang w:val="ky-KG"/>
              </w:rPr>
            </w:pPr>
            <w:r w:rsidRPr="00762494">
              <w:rPr>
                <w:bCs/>
                <w:sz w:val="20"/>
                <w:szCs w:val="20"/>
                <w:lang w:val="ky-KG"/>
              </w:rPr>
              <w:t>Бириккен Араб Эмираттары</w:t>
            </w:r>
          </w:p>
        </w:tc>
        <w:tc>
          <w:tcPr>
            <w:tcW w:w="842" w:type="pct"/>
            <w:tcBorders>
              <w:top w:val="nil"/>
              <w:left w:val="nil"/>
              <w:bottom w:val="nil"/>
              <w:right w:val="nil"/>
            </w:tcBorders>
            <w:vAlign w:val="center"/>
            <w:hideMark/>
          </w:tcPr>
          <w:p w14:paraId="00CB796F" w14:textId="77777777" w:rsidR="00762494" w:rsidRPr="00762494" w:rsidRDefault="00762494" w:rsidP="00762494">
            <w:pPr>
              <w:spacing w:before="20" w:after="20"/>
              <w:ind w:right="-1"/>
              <w:jc w:val="right"/>
              <w:rPr>
                <w:sz w:val="18"/>
                <w:szCs w:val="18"/>
              </w:rPr>
            </w:pPr>
            <w:r w:rsidRPr="00762494">
              <w:rPr>
                <w:sz w:val="20"/>
                <w:szCs w:val="20"/>
              </w:rPr>
              <w:t>0,0</w:t>
            </w:r>
          </w:p>
        </w:tc>
        <w:tc>
          <w:tcPr>
            <w:tcW w:w="843" w:type="pct"/>
            <w:tcBorders>
              <w:top w:val="nil"/>
              <w:left w:val="nil"/>
              <w:bottom w:val="nil"/>
              <w:right w:val="nil"/>
            </w:tcBorders>
            <w:vAlign w:val="center"/>
            <w:hideMark/>
          </w:tcPr>
          <w:p w14:paraId="18FE3DFD" w14:textId="77777777" w:rsidR="00762494" w:rsidRPr="00762494" w:rsidRDefault="00762494" w:rsidP="00762494">
            <w:pPr>
              <w:spacing w:before="20" w:after="20"/>
              <w:ind w:right="-1"/>
              <w:jc w:val="right"/>
              <w:rPr>
                <w:sz w:val="18"/>
                <w:szCs w:val="18"/>
              </w:rPr>
            </w:pPr>
            <w:r w:rsidRPr="00762494">
              <w:rPr>
                <w:sz w:val="20"/>
                <w:szCs w:val="20"/>
              </w:rPr>
              <w:t>5,8</w:t>
            </w:r>
          </w:p>
        </w:tc>
        <w:tc>
          <w:tcPr>
            <w:tcW w:w="757" w:type="pct"/>
            <w:tcBorders>
              <w:top w:val="nil"/>
              <w:left w:val="nil"/>
              <w:bottom w:val="nil"/>
              <w:right w:val="nil"/>
            </w:tcBorders>
            <w:vAlign w:val="bottom"/>
            <w:hideMark/>
          </w:tcPr>
          <w:p w14:paraId="6C9CE242" w14:textId="77777777" w:rsidR="00762494" w:rsidRPr="00762494" w:rsidRDefault="00762494" w:rsidP="00762494">
            <w:pPr>
              <w:jc w:val="right"/>
              <w:rPr>
                <w:sz w:val="18"/>
                <w:szCs w:val="18"/>
              </w:rPr>
            </w:pPr>
            <w:r w:rsidRPr="00762494">
              <w:rPr>
                <w:sz w:val="20"/>
                <w:szCs w:val="20"/>
              </w:rPr>
              <w:t>0,0</w:t>
            </w:r>
          </w:p>
        </w:tc>
        <w:tc>
          <w:tcPr>
            <w:tcW w:w="759" w:type="pct"/>
            <w:tcBorders>
              <w:top w:val="nil"/>
              <w:left w:val="nil"/>
              <w:bottom w:val="nil"/>
              <w:right w:val="nil"/>
            </w:tcBorders>
            <w:vAlign w:val="bottom"/>
            <w:hideMark/>
          </w:tcPr>
          <w:p w14:paraId="59A0F107" w14:textId="77777777" w:rsidR="00762494" w:rsidRPr="00762494" w:rsidRDefault="00762494" w:rsidP="00762494">
            <w:pPr>
              <w:jc w:val="right"/>
              <w:rPr>
                <w:sz w:val="18"/>
                <w:szCs w:val="18"/>
              </w:rPr>
            </w:pPr>
            <w:r w:rsidRPr="00762494">
              <w:rPr>
                <w:sz w:val="20"/>
                <w:szCs w:val="20"/>
              </w:rPr>
              <w:t>2,7</w:t>
            </w:r>
          </w:p>
        </w:tc>
      </w:tr>
      <w:tr w:rsidR="00762494" w:rsidRPr="00762494" w14:paraId="1E5189B0" w14:textId="77777777" w:rsidTr="00655CBD">
        <w:trPr>
          <w:trHeight w:val="301"/>
          <w:jc w:val="center"/>
        </w:trPr>
        <w:tc>
          <w:tcPr>
            <w:tcW w:w="1799" w:type="pct"/>
            <w:tcBorders>
              <w:top w:val="nil"/>
              <w:left w:val="nil"/>
              <w:bottom w:val="nil"/>
              <w:right w:val="nil"/>
            </w:tcBorders>
            <w:vAlign w:val="center"/>
            <w:hideMark/>
          </w:tcPr>
          <w:p w14:paraId="01F1ED1E" w14:textId="77777777" w:rsidR="00762494" w:rsidRPr="00762494" w:rsidRDefault="00762494" w:rsidP="00762494">
            <w:pPr>
              <w:shd w:val="clear" w:color="auto" w:fill="FFFFFF"/>
              <w:spacing w:before="20" w:after="20"/>
              <w:rPr>
                <w:bCs/>
                <w:sz w:val="20"/>
                <w:szCs w:val="20"/>
                <w:lang w:val="ky-KG"/>
              </w:rPr>
            </w:pPr>
            <w:r w:rsidRPr="00762494">
              <w:rPr>
                <w:bCs/>
                <w:sz w:val="20"/>
                <w:szCs w:val="20"/>
                <w:lang w:val="ky-KG"/>
              </w:rPr>
              <w:t>Корей Республикасы</w:t>
            </w:r>
          </w:p>
        </w:tc>
        <w:tc>
          <w:tcPr>
            <w:tcW w:w="842" w:type="pct"/>
            <w:tcBorders>
              <w:top w:val="nil"/>
              <w:left w:val="nil"/>
              <w:bottom w:val="nil"/>
              <w:right w:val="nil"/>
            </w:tcBorders>
            <w:vAlign w:val="center"/>
            <w:hideMark/>
          </w:tcPr>
          <w:p w14:paraId="39225BDC" w14:textId="77777777" w:rsidR="00762494" w:rsidRPr="00762494" w:rsidRDefault="00762494" w:rsidP="00762494">
            <w:pPr>
              <w:spacing w:before="20" w:after="20"/>
              <w:ind w:right="-1"/>
              <w:jc w:val="right"/>
              <w:rPr>
                <w:sz w:val="20"/>
                <w:szCs w:val="20"/>
              </w:rPr>
            </w:pPr>
            <w:r w:rsidRPr="00762494">
              <w:rPr>
                <w:sz w:val="20"/>
                <w:szCs w:val="20"/>
              </w:rPr>
              <w:t>6,7</w:t>
            </w:r>
          </w:p>
        </w:tc>
        <w:tc>
          <w:tcPr>
            <w:tcW w:w="843" w:type="pct"/>
            <w:tcBorders>
              <w:top w:val="nil"/>
              <w:left w:val="nil"/>
              <w:bottom w:val="nil"/>
              <w:right w:val="nil"/>
            </w:tcBorders>
            <w:vAlign w:val="center"/>
            <w:hideMark/>
          </w:tcPr>
          <w:p w14:paraId="762AD718" w14:textId="77777777" w:rsidR="00762494" w:rsidRPr="00762494" w:rsidRDefault="00762494" w:rsidP="00762494">
            <w:pPr>
              <w:spacing w:before="20" w:after="20"/>
              <w:ind w:right="-1"/>
              <w:jc w:val="right"/>
              <w:rPr>
                <w:sz w:val="20"/>
                <w:szCs w:val="20"/>
              </w:rPr>
            </w:pPr>
            <w:r w:rsidRPr="00762494">
              <w:rPr>
                <w:sz w:val="20"/>
                <w:szCs w:val="20"/>
              </w:rPr>
              <w:t>1,2</w:t>
            </w:r>
          </w:p>
        </w:tc>
        <w:tc>
          <w:tcPr>
            <w:tcW w:w="757" w:type="pct"/>
            <w:tcBorders>
              <w:top w:val="nil"/>
              <w:left w:val="nil"/>
              <w:bottom w:val="nil"/>
              <w:right w:val="nil"/>
            </w:tcBorders>
            <w:vAlign w:val="bottom"/>
            <w:hideMark/>
          </w:tcPr>
          <w:p w14:paraId="648AB232" w14:textId="77777777" w:rsidR="00762494" w:rsidRPr="00762494" w:rsidRDefault="00762494" w:rsidP="00762494">
            <w:pPr>
              <w:jc w:val="right"/>
              <w:rPr>
                <w:sz w:val="20"/>
                <w:szCs w:val="20"/>
              </w:rPr>
            </w:pPr>
            <w:r w:rsidRPr="00762494">
              <w:rPr>
                <w:sz w:val="20"/>
                <w:szCs w:val="20"/>
              </w:rPr>
              <w:t>2,7</w:t>
            </w:r>
          </w:p>
        </w:tc>
        <w:tc>
          <w:tcPr>
            <w:tcW w:w="759" w:type="pct"/>
            <w:tcBorders>
              <w:top w:val="nil"/>
              <w:left w:val="nil"/>
              <w:bottom w:val="nil"/>
              <w:right w:val="nil"/>
            </w:tcBorders>
            <w:vAlign w:val="bottom"/>
            <w:hideMark/>
          </w:tcPr>
          <w:p w14:paraId="37E31962" w14:textId="77777777" w:rsidR="00762494" w:rsidRPr="00762494" w:rsidRDefault="00762494" w:rsidP="00762494">
            <w:pPr>
              <w:jc w:val="right"/>
              <w:rPr>
                <w:sz w:val="20"/>
                <w:szCs w:val="20"/>
              </w:rPr>
            </w:pPr>
            <w:r w:rsidRPr="00762494">
              <w:rPr>
                <w:sz w:val="20"/>
                <w:szCs w:val="20"/>
              </w:rPr>
              <w:t>0,6</w:t>
            </w:r>
          </w:p>
        </w:tc>
      </w:tr>
      <w:tr w:rsidR="00762494" w:rsidRPr="00762494" w14:paraId="100EE765" w14:textId="77777777" w:rsidTr="00655CBD">
        <w:trPr>
          <w:trHeight w:val="290"/>
          <w:jc w:val="center"/>
        </w:trPr>
        <w:tc>
          <w:tcPr>
            <w:tcW w:w="1799" w:type="pct"/>
            <w:tcBorders>
              <w:top w:val="nil"/>
              <w:left w:val="nil"/>
              <w:bottom w:val="nil"/>
              <w:right w:val="nil"/>
            </w:tcBorders>
            <w:vAlign w:val="center"/>
            <w:hideMark/>
          </w:tcPr>
          <w:p w14:paraId="391BEA8C" w14:textId="77777777" w:rsidR="00762494" w:rsidRPr="00762494" w:rsidRDefault="00762494" w:rsidP="00762494">
            <w:pPr>
              <w:shd w:val="clear" w:color="auto" w:fill="FFFFFF"/>
              <w:spacing w:before="20" w:after="20"/>
              <w:rPr>
                <w:bCs/>
                <w:sz w:val="20"/>
                <w:szCs w:val="20"/>
              </w:rPr>
            </w:pPr>
            <w:proofErr w:type="spellStart"/>
            <w:r w:rsidRPr="00762494">
              <w:rPr>
                <w:bCs/>
                <w:sz w:val="20"/>
                <w:szCs w:val="20"/>
              </w:rPr>
              <w:t>Бириккен</w:t>
            </w:r>
            <w:proofErr w:type="spellEnd"/>
            <w:r w:rsidRPr="00762494">
              <w:rPr>
                <w:bCs/>
                <w:sz w:val="20"/>
                <w:szCs w:val="20"/>
              </w:rPr>
              <w:t xml:space="preserve"> </w:t>
            </w:r>
            <w:proofErr w:type="spellStart"/>
            <w:r w:rsidRPr="00762494">
              <w:rPr>
                <w:bCs/>
                <w:sz w:val="20"/>
                <w:szCs w:val="20"/>
              </w:rPr>
              <w:t>Падышалык</w:t>
            </w:r>
            <w:proofErr w:type="spellEnd"/>
            <w:r w:rsidRPr="00762494">
              <w:rPr>
                <w:bCs/>
                <w:sz w:val="20"/>
                <w:szCs w:val="20"/>
              </w:rPr>
              <w:t xml:space="preserve"> </w:t>
            </w:r>
          </w:p>
        </w:tc>
        <w:tc>
          <w:tcPr>
            <w:tcW w:w="842" w:type="pct"/>
            <w:tcBorders>
              <w:top w:val="nil"/>
              <w:left w:val="nil"/>
              <w:bottom w:val="nil"/>
              <w:right w:val="nil"/>
            </w:tcBorders>
            <w:vAlign w:val="center"/>
            <w:hideMark/>
          </w:tcPr>
          <w:p w14:paraId="7F01CCE1" w14:textId="77777777" w:rsidR="00762494" w:rsidRPr="00762494" w:rsidRDefault="00762494" w:rsidP="00762494">
            <w:pPr>
              <w:spacing w:before="20" w:after="20"/>
              <w:ind w:right="-1"/>
              <w:jc w:val="right"/>
              <w:rPr>
                <w:sz w:val="18"/>
                <w:szCs w:val="18"/>
                <w:lang w:val="ky-KG"/>
              </w:rPr>
            </w:pPr>
            <w:r w:rsidRPr="00762494">
              <w:rPr>
                <w:sz w:val="20"/>
                <w:szCs w:val="20"/>
              </w:rPr>
              <w:t>9,4</w:t>
            </w:r>
          </w:p>
        </w:tc>
        <w:tc>
          <w:tcPr>
            <w:tcW w:w="843" w:type="pct"/>
            <w:tcBorders>
              <w:top w:val="nil"/>
              <w:left w:val="nil"/>
              <w:bottom w:val="nil"/>
              <w:right w:val="nil"/>
            </w:tcBorders>
            <w:vAlign w:val="center"/>
            <w:hideMark/>
          </w:tcPr>
          <w:p w14:paraId="031DD3A5" w14:textId="77777777" w:rsidR="00762494" w:rsidRPr="00762494" w:rsidRDefault="00762494" w:rsidP="00762494">
            <w:pPr>
              <w:spacing w:before="20" w:after="20"/>
              <w:ind w:right="-1"/>
              <w:jc w:val="right"/>
              <w:rPr>
                <w:sz w:val="18"/>
                <w:szCs w:val="18"/>
                <w:lang w:val="ky-KG"/>
              </w:rPr>
            </w:pPr>
            <w:r w:rsidRPr="00762494">
              <w:rPr>
                <w:sz w:val="20"/>
                <w:szCs w:val="20"/>
              </w:rPr>
              <w:t>8,7</w:t>
            </w:r>
          </w:p>
        </w:tc>
        <w:tc>
          <w:tcPr>
            <w:tcW w:w="757" w:type="pct"/>
            <w:tcBorders>
              <w:top w:val="nil"/>
              <w:left w:val="nil"/>
              <w:bottom w:val="nil"/>
              <w:right w:val="nil"/>
            </w:tcBorders>
            <w:vAlign w:val="bottom"/>
            <w:hideMark/>
          </w:tcPr>
          <w:p w14:paraId="2A4D16D1" w14:textId="77777777" w:rsidR="00762494" w:rsidRPr="00762494" w:rsidRDefault="00762494" w:rsidP="00762494">
            <w:pPr>
              <w:jc w:val="right"/>
              <w:rPr>
                <w:sz w:val="18"/>
                <w:szCs w:val="18"/>
                <w:lang w:val="ky-KG"/>
              </w:rPr>
            </w:pPr>
            <w:r w:rsidRPr="00762494">
              <w:rPr>
                <w:sz w:val="20"/>
                <w:szCs w:val="20"/>
              </w:rPr>
              <w:t>3,8</w:t>
            </w:r>
          </w:p>
        </w:tc>
        <w:tc>
          <w:tcPr>
            <w:tcW w:w="759" w:type="pct"/>
            <w:tcBorders>
              <w:top w:val="nil"/>
              <w:left w:val="nil"/>
              <w:bottom w:val="nil"/>
              <w:right w:val="nil"/>
            </w:tcBorders>
            <w:vAlign w:val="bottom"/>
            <w:hideMark/>
          </w:tcPr>
          <w:p w14:paraId="6A711A68" w14:textId="77777777" w:rsidR="00762494" w:rsidRPr="00762494" w:rsidRDefault="00762494" w:rsidP="00762494">
            <w:pPr>
              <w:jc w:val="right"/>
              <w:rPr>
                <w:sz w:val="18"/>
                <w:szCs w:val="18"/>
                <w:lang w:val="ky-KG"/>
              </w:rPr>
            </w:pPr>
            <w:r w:rsidRPr="00762494">
              <w:rPr>
                <w:sz w:val="20"/>
                <w:szCs w:val="20"/>
              </w:rPr>
              <w:t>4,0</w:t>
            </w:r>
          </w:p>
        </w:tc>
      </w:tr>
      <w:tr w:rsidR="00762494" w:rsidRPr="00762494" w14:paraId="45710CAB" w14:textId="77777777" w:rsidTr="00655CBD">
        <w:trPr>
          <w:trHeight w:val="290"/>
          <w:jc w:val="center"/>
        </w:trPr>
        <w:tc>
          <w:tcPr>
            <w:tcW w:w="1799" w:type="pct"/>
            <w:tcBorders>
              <w:top w:val="nil"/>
              <w:left w:val="nil"/>
              <w:bottom w:val="nil"/>
              <w:right w:val="nil"/>
            </w:tcBorders>
            <w:vAlign w:val="center"/>
            <w:hideMark/>
          </w:tcPr>
          <w:p w14:paraId="26CFB87A" w14:textId="77777777" w:rsidR="00762494" w:rsidRPr="00762494" w:rsidRDefault="00762494" w:rsidP="00762494">
            <w:pPr>
              <w:shd w:val="clear" w:color="auto" w:fill="FFFFFF"/>
              <w:spacing w:before="20" w:after="20"/>
              <w:rPr>
                <w:bCs/>
                <w:sz w:val="20"/>
                <w:szCs w:val="20"/>
              </w:rPr>
            </w:pPr>
            <w:proofErr w:type="spellStart"/>
            <w:r w:rsidRPr="00762494">
              <w:rPr>
                <w:bCs/>
                <w:sz w:val="20"/>
                <w:szCs w:val="20"/>
              </w:rPr>
              <w:t>Кошмо</w:t>
            </w:r>
            <w:proofErr w:type="spellEnd"/>
            <w:r w:rsidRPr="00762494">
              <w:rPr>
                <w:bCs/>
                <w:sz w:val="20"/>
                <w:szCs w:val="20"/>
              </w:rPr>
              <w:t xml:space="preserve"> </w:t>
            </w:r>
            <w:proofErr w:type="spellStart"/>
            <w:r w:rsidRPr="00762494">
              <w:rPr>
                <w:bCs/>
                <w:sz w:val="20"/>
                <w:szCs w:val="20"/>
              </w:rPr>
              <w:t>Штаттар</w:t>
            </w:r>
            <w:proofErr w:type="spellEnd"/>
            <w:r w:rsidRPr="00762494">
              <w:rPr>
                <w:bCs/>
                <w:sz w:val="20"/>
                <w:szCs w:val="20"/>
              </w:rPr>
              <w:t xml:space="preserve"> </w:t>
            </w:r>
          </w:p>
        </w:tc>
        <w:tc>
          <w:tcPr>
            <w:tcW w:w="842" w:type="pct"/>
            <w:tcBorders>
              <w:top w:val="nil"/>
              <w:left w:val="nil"/>
              <w:bottom w:val="nil"/>
              <w:right w:val="nil"/>
            </w:tcBorders>
            <w:vAlign w:val="center"/>
            <w:hideMark/>
          </w:tcPr>
          <w:p w14:paraId="09E4EF4C" w14:textId="77777777" w:rsidR="00762494" w:rsidRPr="00762494" w:rsidRDefault="00762494" w:rsidP="00762494">
            <w:pPr>
              <w:spacing w:before="20" w:after="20"/>
              <w:ind w:right="-1"/>
              <w:jc w:val="right"/>
              <w:rPr>
                <w:sz w:val="18"/>
                <w:szCs w:val="18"/>
              </w:rPr>
            </w:pPr>
            <w:r w:rsidRPr="00762494">
              <w:rPr>
                <w:sz w:val="20"/>
                <w:szCs w:val="20"/>
              </w:rPr>
              <w:t>1,6</w:t>
            </w:r>
          </w:p>
        </w:tc>
        <w:tc>
          <w:tcPr>
            <w:tcW w:w="843" w:type="pct"/>
            <w:tcBorders>
              <w:top w:val="nil"/>
              <w:left w:val="nil"/>
              <w:bottom w:val="nil"/>
              <w:right w:val="nil"/>
            </w:tcBorders>
            <w:vAlign w:val="center"/>
            <w:hideMark/>
          </w:tcPr>
          <w:p w14:paraId="2EBCFB52" w14:textId="77777777" w:rsidR="00762494" w:rsidRPr="00762494" w:rsidRDefault="00762494" w:rsidP="00762494">
            <w:pPr>
              <w:spacing w:before="20" w:after="20"/>
              <w:ind w:right="-1"/>
              <w:jc w:val="right"/>
              <w:rPr>
                <w:sz w:val="18"/>
                <w:szCs w:val="18"/>
              </w:rPr>
            </w:pPr>
            <w:r w:rsidRPr="00762494">
              <w:rPr>
                <w:sz w:val="20"/>
                <w:szCs w:val="20"/>
              </w:rPr>
              <w:t>0,6</w:t>
            </w:r>
          </w:p>
        </w:tc>
        <w:tc>
          <w:tcPr>
            <w:tcW w:w="757" w:type="pct"/>
            <w:tcBorders>
              <w:top w:val="nil"/>
              <w:left w:val="nil"/>
              <w:bottom w:val="nil"/>
              <w:right w:val="nil"/>
            </w:tcBorders>
            <w:vAlign w:val="bottom"/>
            <w:hideMark/>
          </w:tcPr>
          <w:p w14:paraId="230241EC" w14:textId="77777777" w:rsidR="00762494" w:rsidRPr="00762494" w:rsidRDefault="00762494" w:rsidP="00762494">
            <w:pPr>
              <w:jc w:val="right"/>
              <w:rPr>
                <w:sz w:val="18"/>
                <w:szCs w:val="18"/>
              </w:rPr>
            </w:pPr>
            <w:r w:rsidRPr="00762494">
              <w:rPr>
                <w:sz w:val="20"/>
                <w:szCs w:val="20"/>
              </w:rPr>
              <w:t>0,6</w:t>
            </w:r>
          </w:p>
        </w:tc>
        <w:tc>
          <w:tcPr>
            <w:tcW w:w="759" w:type="pct"/>
            <w:tcBorders>
              <w:top w:val="nil"/>
              <w:left w:val="nil"/>
              <w:bottom w:val="nil"/>
              <w:right w:val="nil"/>
            </w:tcBorders>
            <w:vAlign w:val="bottom"/>
            <w:hideMark/>
          </w:tcPr>
          <w:p w14:paraId="28A7B900" w14:textId="77777777" w:rsidR="00762494" w:rsidRPr="00762494" w:rsidRDefault="00762494" w:rsidP="00762494">
            <w:pPr>
              <w:jc w:val="right"/>
              <w:rPr>
                <w:sz w:val="18"/>
                <w:szCs w:val="18"/>
              </w:rPr>
            </w:pPr>
            <w:r w:rsidRPr="00762494">
              <w:rPr>
                <w:sz w:val="20"/>
                <w:szCs w:val="20"/>
              </w:rPr>
              <w:t>0,3</w:t>
            </w:r>
          </w:p>
        </w:tc>
      </w:tr>
      <w:tr w:rsidR="00762494" w:rsidRPr="00762494" w14:paraId="684B2694" w14:textId="77777777" w:rsidTr="00655CBD">
        <w:trPr>
          <w:trHeight w:val="290"/>
          <w:jc w:val="center"/>
        </w:trPr>
        <w:tc>
          <w:tcPr>
            <w:tcW w:w="1799" w:type="pct"/>
            <w:tcBorders>
              <w:top w:val="nil"/>
              <w:left w:val="nil"/>
              <w:bottom w:val="nil"/>
              <w:right w:val="nil"/>
            </w:tcBorders>
            <w:vAlign w:val="center"/>
            <w:hideMark/>
          </w:tcPr>
          <w:p w14:paraId="1CFFC388" w14:textId="77777777" w:rsidR="00762494" w:rsidRPr="00762494" w:rsidRDefault="00762494" w:rsidP="00762494">
            <w:pPr>
              <w:shd w:val="clear" w:color="auto" w:fill="FFFFFF"/>
              <w:spacing w:before="20" w:after="20"/>
              <w:rPr>
                <w:bCs/>
                <w:sz w:val="20"/>
                <w:szCs w:val="20"/>
                <w:lang w:val="ky-KG"/>
              </w:rPr>
            </w:pPr>
            <w:r w:rsidRPr="00762494">
              <w:rPr>
                <w:bCs/>
                <w:sz w:val="20"/>
                <w:szCs w:val="20"/>
                <w:lang w:val="ky-KG"/>
              </w:rPr>
              <w:t>Түркия</w:t>
            </w:r>
          </w:p>
        </w:tc>
        <w:tc>
          <w:tcPr>
            <w:tcW w:w="842" w:type="pct"/>
            <w:tcBorders>
              <w:top w:val="nil"/>
              <w:left w:val="nil"/>
              <w:bottom w:val="nil"/>
              <w:right w:val="nil"/>
            </w:tcBorders>
            <w:vAlign w:val="center"/>
            <w:hideMark/>
          </w:tcPr>
          <w:p w14:paraId="1AFCEFDB" w14:textId="77777777" w:rsidR="00762494" w:rsidRPr="00762494" w:rsidRDefault="00762494" w:rsidP="00762494">
            <w:pPr>
              <w:spacing w:before="20" w:after="20"/>
              <w:ind w:right="-1"/>
              <w:jc w:val="right"/>
              <w:rPr>
                <w:sz w:val="18"/>
                <w:szCs w:val="18"/>
              </w:rPr>
            </w:pPr>
            <w:r w:rsidRPr="00762494">
              <w:rPr>
                <w:sz w:val="20"/>
                <w:szCs w:val="20"/>
              </w:rPr>
              <w:t>10,5</w:t>
            </w:r>
          </w:p>
        </w:tc>
        <w:tc>
          <w:tcPr>
            <w:tcW w:w="843" w:type="pct"/>
            <w:tcBorders>
              <w:top w:val="nil"/>
              <w:left w:val="nil"/>
              <w:bottom w:val="nil"/>
              <w:right w:val="nil"/>
            </w:tcBorders>
            <w:vAlign w:val="center"/>
            <w:hideMark/>
          </w:tcPr>
          <w:p w14:paraId="748A67EB" w14:textId="77777777" w:rsidR="00762494" w:rsidRPr="00762494" w:rsidRDefault="00762494" w:rsidP="00762494">
            <w:pPr>
              <w:spacing w:before="20" w:after="20"/>
              <w:ind w:right="-1"/>
              <w:jc w:val="right"/>
              <w:rPr>
                <w:sz w:val="18"/>
                <w:szCs w:val="18"/>
              </w:rPr>
            </w:pPr>
            <w:r w:rsidRPr="00762494">
              <w:rPr>
                <w:sz w:val="20"/>
                <w:szCs w:val="20"/>
              </w:rPr>
              <w:t>49,8</w:t>
            </w:r>
          </w:p>
        </w:tc>
        <w:tc>
          <w:tcPr>
            <w:tcW w:w="757" w:type="pct"/>
            <w:tcBorders>
              <w:top w:val="nil"/>
              <w:left w:val="nil"/>
              <w:bottom w:val="nil"/>
              <w:right w:val="nil"/>
            </w:tcBorders>
            <w:vAlign w:val="bottom"/>
            <w:hideMark/>
          </w:tcPr>
          <w:p w14:paraId="7CC18785" w14:textId="77777777" w:rsidR="00762494" w:rsidRPr="00762494" w:rsidRDefault="00762494" w:rsidP="00762494">
            <w:pPr>
              <w:jc w:val="right"/>
              <w:rPr>
                <w:sz w:val="18"/>
                <w:szCs w:val="18"/>
              </w:rPr>
            </w:pPr>
            <w:r w:rsidRPr="00762494">
              <w:rPr>
                <w:sz w:val="20"/>
                <w:szCs w:val="20"/>
              </w:rPr>
              <w:t>4,2</w:t>
            </w:r>
          </w:p>
        </w:tc>
        <w:tc>
          <w:tcPr>
            <w:tcW w:w="759" w:type="pct"/>
            <w:tcBorders>
              <w:top w:val="nil"/>
              <w:left w:val="nil"/>
              <w:bottom w:val="nil"/>
              <w:right w:val="nil"/>
            </w:tcBorders>
            <w:vAlign w:val="bottom"/>
            <w:hideMark/>
          </w:tcPr>
          <w:p w14:paraId="277901EA" w14:textId="77777777" w:rsidR="00762494" w:rsidRPr="00762494" w:rsidRDefault="00762494" w:rsidP="00762494">
            <w:pPr>
              <w:jc w:val="right"/>
              <w:rPr>
                <w:sz w:val="18"/>
                <w:szCs w:val="18"/>
              </w:rPr>
            </w:pPr>
            <w:r w:rsidRPr="00762494">
              <w:rPr>
                <w:sz w:val="20"/>
                <w:szCs w:val="20"/>
              </w:rPr>
              <w:t>22,9</w:t>
            </w:r>
          </w:p>
        </w:tc>
      </w:tr>
      <w:tr w:rsidR="00762494" w:rsidRPr="00762494" w14:paraId="4D4D17DC" w14:textId="77777777" w:rsidTr="00655CBD">
        <w:trPr>
          <w:trHeight w:val="290"/>
          <w:jc w:val="center"/>
        </w:trPr>
        <w:tc>
          <w:tcPr>
            <w:tcW w:w="1799" w:type="pct"/>
            <w:tcBorders>
              <w:top w:val="nil"/>
              <w:left w:val="nil"/>
              <w:bottom w:val="nil"/>
              <w:right w:val="nil"/>
            </w:tcBorders>
            <w:vAlign w:val="center"/>
            <w:hideMark/>
          </w:tcPr>
          <w:p w14:paraId="2613DAED" w14:textId="77777777" w:rsidR="00762494" w:rsidRPr="00762494" w:rsidRDefault="00762494" w:rsidP="00762494">
            <w:pPr>
              <w:shd w:val="clear" w:color="auto" w:fill="FFFFFF"/>
              <w:spacing w:before="20" w:after="20"/>
              <w:rPr>
                <w:bCs/>
                <w:sz w:val="20"/>
                <w:szCs w:val="20"/>
                <w:lang w:val="ky-KG"/>
              </w:rPr>
            </w:pPr>
            <w:r w:rsidRPr="00762494">
              <w:rPr>
                <w:bCs/>
                <w:sz w:val="20"/>
                <w:szCs w:val="20"/>
                <w:lang w:val="ky-KG"/>
              </w:rPr>
              <w:t>Швейцария</w:t>
            </w:r>
          </w:p>
        </w:tc>
        <w:tc>
          <w:tcPr>
            <w:tcW w:w="842" w:type="pct"/>
            <w:tcBorders>
              <w:top w:val="nil"/>
              <w:left w:val="nil"/>
              <w:bottom w:val="nil"/>
              <w:right w:val="nil"/>
            </w:tcBorders>
            <w:vAlign w:val="center"/>
            <w:hideMark/>
          </w:tcPr>
          <w:p w14:paraId="62C283CC" w14:textId="77777777" w:rsidR="00762494" w:rsidRPr="00762494" w:rsidRDefault="00762494" w:rsidP="00762494">
            <w:pPr>
              <w:spacing w:before="20" w:after="20"/>
              <w:ind w:right="-1"/>
              <w:jc w:val="right"/>
              <w:rPr>
                <w:sz w:val="18"/>
                <w:szCs w:val="18"/>
              </w:rPr>
            </w:pPr>
            <w:r w:rsidRPr="00762494">
              <w:rPr>
                <w:sz w:val="20"/>
                <w:szCs w:val="20"/>
              </w:rPr>
              <w:t>0,3</w:t>
            </w:r>
          </w:p>
        </w:tc>
        <w:tc>
          <w:tcPr>
            <w:tcW w:w="843" w:type="pct"/>
            <w:tcBorders>
              <w:top w:val="nil"/>
              <w:left w:val="nil"/>
              <w:bottom w:val="nil"/>
              <w:right w:val="nil"/>
            </w:tcBorders>
            <w:vAlign w:val="center"/>
            <w:hideMark/>
          </w:tcPr>
          <w:p w14:paraId="5B4710CF" w14:textId="77777777" w:rsidR="00762494" w:rsidRPr="00762494" w:rsidRDefault="00762494" w:rsidP="00762494">
            <w:pPr>
              <w:spacing w:before="20" w:after="20"/>
              <w:ind w:right="-1"/>
              <w:jc w:val="right"/>
              <w:rPr>
                <w:sz w:val="18"/>
                <w:szCs w:val="18"/>
              </w:rPr>
            </w:pPr>
            <w:r w:rsidRPr="00762494">
              <w:rPr>
                <w:sz w:val="20"/>
                <w:szCs w:val="20"/>
              </w:rPr>
              <w:t>8,2</w:t>
            </w:r>
          </w:p>
        </w:tc>
        <w:tc>
          <w:tcPr>
            <w:tcW w:w="757" w:type="pct"/>
            <w:tcBorders>
              <w:top w:val="nil"/>
              <w:left w:val="nil"/>
              <w:bottom w:val="nil"/>
              <w:right w:val="nil"/>
            </w:tcBorders>
            <w:vAlign w:val="bottom"/>
            <w:hideMark/>
          </w:tcPr>
          <w:p w14:paraId="505CBE06" w14:textId="77777777" w:rsidR="00762494" w:rsidRPr="00762494" w:rsidRDefault="00762494" w:rsidP="00762494">
            <w:pPr>
              <w:jc w:val="right"/>
              <w:rPr>
                <w:sz w:val="18"/>
                <w:szCs w:val="18"/>
              </w:rPr>
            </w:pPr>
            <w:r w:rsidRPr="00762494">
              <w:rPr>
                <w:sz w:val="20"/>
                <w:szCs w:val="20"/>
              </w:rPr>
              <w:t>0,1</w:t>
            </w:r>
          </w:p>
        </w:tc>
        <w:tc>
          <w:tcPr>
            <w:tcW w:w="759" w:type="pct"/>
            <w:tcBorders>
              <w:top w:val="nil"/>
              <w:left w:val="nil"/>
              <w:bottom w:val="nil"/>
              <w:right w:val="nil"/>
            </w:tcBorders>
            <w:vAlign w:val="bottom"/>
            <w:hideMark/>
          </w:tcPr>
          <w:p w14:paraId="10F2CA71" w14:textId="77777777" w:rsidR="00762494" w:rsidRPr="00762494" w:rsidRDefault="00762494" w:rsidP="00762494">
            <w:pPr>
              <w:jc w:val="right"/>
              <w:rPr>
                <w:sz w:val="18"/>
                <w:szCs w:val="18"/>
              </w:rPr>
            </w:pPr>
            <w:r w:rsidRPr="00762494">
              <w:rPr>
                <w:sz w:val="20"/>
                <w:szCs w:val="20"/>
              </w:rPr>
              <w:t>3,8</w:t>
            </w:r>
          </w:p>
        </w:tc>
      </w:tr>
      <w:tr w:rsidR="00762494" w:rsidRPr="00762494" w14:paraId="4512D147" w14:textId="77777777" w:rsidTr="00655CBD">
        <w:trPr>
          <w:trHeight w:val="290"/>
          <w:jc w:val="center"/>
        </w:trPr>
        <w:tc>
          <w:tcPr>
            <w:tcW w:w="1799" w:type="pct"/>
            <w:tcBorders>
              <w:top w:val="nil"/>
              <w:left w:val="nil"/>
              <w:bottom w:val="nil"/>
              <w:right w:val="nil"/>
            </w:tcBorders>
            <w:vAlign w:val="center"/>
            <w:hideMark/>
          </w:tcPr>
          <w:p w14:paraId="21991F5A" w14:textId="77777777" w:rsidR="00762494" w:rsidRPr="00762494" w:rsidRDefault="00762494" w:rsidP="00762494">
            <w:pPr>
              <w:shd w:val="clear" w:color="auto" w:fill="FFFFFF"/>
              <w:spacing w:before="20" w:after="20"/>
              <w:rPr>
                <w:bCs/>
                <w:sz w:val="20"/>
                <w:szCs w:val="20"/>
              </w:rPr>
            </w:pPr>
            <w:r w:rsidRPr="00762494">
              <w:rPr>
                <w:bCs/>
                <w:sz w:val="20"/>
                <w:szCs w:val="20"/>
              </w:rPr>
              <w:t xml:space="preserve">Башка </w:t>
            </w:r>
            <w:proofErr w:type="spellStart"/>
            <w:r w:rsidRPr="00762494">
              <w:rPr>
                <w:bCs/>
                <w:sz w:val="20"/>
                <w:szCs w:val="20"/>
              </w:rPr>
              <w:t>өлкөлөр</w:t>
            </w:r>
            <w:proofErr w:type="spellEnd"/>
          </w:p>
        </w:tc>
        <w:tc>
          <w:tcPr>
            <w:tcW w:w="842" w:type="pct"/>
            <w:tcBorders>
              <w:top w:val="nil"/>
              <w:left w:val="nil"/>
              <w:bottom w:val="nil"/>
              <w:right w:val="nil"/>
            </w:tcBorders>
            <w:vAlign w:val="center"/>
            <w:hideMark/>
          </w:tcPr>
          <w:p w14:paraId="0A547DAA" w14:textId="77777777" w:rsidR="00762494" w:rsidRPr="00762494" w:rsidRDefault="00762494" w:rsidP="00762494">
            <w:pPr>
              <w:spacing w:before="20" w:after="20"/>
              <w:ind w:right="-1"/>
              <w:jc w:val="right"/>
              <w:rPr>
                <w:sz w:val="18"/>
                <w:szCs w:val="18"/>
              </w:rPr>
            </w:pPr>
            <w:r w:rsidRPr="00762494">
              <w:rPr>
                <w:sz w:val="20"/>
                <w:szCs w:val="20"/>
              </w:rPr>
              <w:t>9,9</w:t>
            </w:r>
          </w:p>
        </w:tc>
        <w:tc>
          <w:tcPr>
            <w:tcW w:w="843" w:type="pct"/>
            <w:tcBorders>
              <w:top w:val="nil"/>
              <w:left w:val="nil"/>
              <w:bottom w:val="nil"/>
              <w:right w:val="nil"/>
            </w:tcBorders>
            <w:vAlign w:val="center"/>
            <w:hideMark/>
          </w:tcPr>
          <w:p w14:paraId="66659E8C" w14:textId="77777777" w:rsidR="00762494" w:rsidRPr="00762494" w:rsidRDefault="00762494" w:rsidP="00762494">
            <w:pPr>
              <w:spacing w:before="20" w:after="20"/>
              <w:ind w:right="-1"/>
              <w:jc w:val="right"/>
              <w:rPr>
                <w:sz w:val="18"/>
                <w:szCs w:val="18"/>
              </w:rPr>
            </w:pPr>
            <w:r w:rsidRPr="00762494">
              <w:rPr>
                <w:sz w:val="20"/>
                <w:szCs w:val="20"/>
              </w:rPr>
              <w:t>6,3</w:t>
            </w:r>
          </w:p>
        </w:tc>
        <w:tc>
          <w:tcPr>
            <w:tcW w:w="757" w:type="pct"/>
            <w:tcBorders>
              <w:top w:val="nil"/>
              <w:left w:val="nil"/>
              <w:bottom w:val="nil"/>
              <w:right w:val="nil"/>
            </w:tcBorders>
            <w:vAlign w:val="bottom"/>
            <w:hideMark/>
          </w:tcPr>
          <w:p w14:paraId="63805F1D" w14:textId="77777777" w:rsidR="00762494" w:rsidRPr="00762494" w:rsidRDefault="00762494" w:rsidP="00762494">
            <w:pPr>
              <w:jc w:val="right"/>
              <w:rPr>
                <w:sz w:val="18"/>
                <w:szCs w:val="18"/>
              </w:rPr>
            </w:pPr>
            <w:r w:rsidRPr="00762494">
              <w:rPr>
                <w:sz w:val="20"/>
                <w:szCs w:val="20"/>
              </w:rPr>
              <w:t>4,0</w:t>
            </w:r>
          </w:p>
        </w:tc>
        <w:tc>
          <w:tcPr>
            <w:tcW w:w="759" w:type="pct"/>
            <w:tcBorders>
              <w:top w:val="nil"/>
              <w:left w:val="nil"/>
              <w:bottom w:val="nil"/>
              <w:right w:val="nil"/>
            </w:tcBorders>
            <w:vAlign w:val="bottom"/>
            <w:hideMark/>
          </w:tcPr>
          <w:p w14:paraId="4ECDB7D9" w14:textId="77777777" w:rsidR="00762494" w:rsidRPr="00762494" w:rsidRDefault="00762494" w:rsidP="00762494">
            <w:pPr>
              <w:jc w:val="right"/>
              <w:rPr>
                <w:sz w:val="18"/>
                <w:szCs w:val="18"/>
              </w:rPr>
            </w:pPr>
            <w:r w:rsidRPr="00762494">
              <w:rPr>
                <w:sz w:val="20"/>
                <w:szCs w:val="20"/>
              </w:rPr>
              <w:t>2,5</w:t>
            </w:r>
          </w:p>
        </w:tc>
      </w:tr>
      <w:tr w:rsidR="00762494" w:rsidRPr="00762494" w14:paraId="0DD4F509" w14:textId="77777777" w:rsidTr="00655CBD">
        <w:trPr>
          <w:trHeight w:val="290"/>
          <w:jc w:val="center"/>
        </w:trPr>
        <w:tc>
          <w:tcPr>
            <w:tcW w:w="1799" w:type="pct"/>
            <w:tcBorders>
              <w:top w:val="nil"/>
              <w:left w:val="nil"/>
              <w:bottom w:val="nil"/>
              <w:right w:val="nil"/>
            </w:tcBorders>
            <w:vAlign w:val="center"/>
            <w:hideMark/>
          </w:tcPr>
          <w:p w14:paraId="7DF37BA3" w14:textId="77777777" w:rsidR="00762494" w:rsidRPr="00762494" w:rsidRDefault="00762494" w:rsidP="00762494">
            <w:pPr>
              <w:shd w:val="clear" w:color="auto" w:fill="FFFFFF"/>
              <w:spacing w:before="20" w:after="20"/>
              <w:rPr>
                <w:bCs/>
                <w:sz w:val="20"/>
                <w:szCs w:val="20"/>
              </w:rPr>
            </w:pPr>
            <w:r w:rsidRPr="00762494">
              <w:rPr>
                <w:bCs/>
                <w:sz w:val="20"/>
                <w:szCs w:val="20"/>
              </w:rPr>
              <w:t xml:space="preserve">КМШ </w:t>
            </w:r>
            <w:r w:rsidRPr="00762494">
              <w:rPr>
                <w:bCs/>
                <w:sz w:val="20"/>
                <w:szCs w:val="20"/>
                <w:lang w:val="ky-KG"/>
              </w:rPr>
              <w:t>ө</w:t>
            </w:r>
            <w:proofErr w:type="spellStart"/>
            <w:r w:rsidRPr="00762494">
              <w:rPr>
                <w:bCs/>
                <w:sz w:val="20"/>
                <w:szCs w:val="20"/>
              </w:rPr>
              <w:t>лк</w:t>
            </w:r>
            <w:proofErr w:type="spellEnd"/>
            <w:r w:rsidRPr="00762494">
              <w:rPr>
                <w:bCs/>
                <w:sz w:val="20"/>
                <w:szCs w:val="20"/>
                <w:lang w:val="ky-KG"/>
              </w:rPr>
              <w:t>ө</w:t>
            </w:r>
            <w:r w:rsidRPr="00762494">
              <w:rPr>
                <w:bCs/>
                <w:sz w:val="20"/>
                <w:szCs w:val="20"/>
              </w:rPr>
              <w:t>л</w:t>
            </w:r>
            <w:r w:rsidRPr="00762494">
              <w:rPr>
                <w:bCs/>
                <w:sz w:val="20"/>
                <w:szCs w:val="20"/>
                <w:lang w:val="ky-KG"/>
              </w:rPr>
              <w:t>ө</w:t>
            </w:r>
            <w:r w:rsidRPr="00762494">
              <w:rPr>
                <w:bCs/>
                <w:sz w:val="20"/>
                <w:szCs w:val="20"/>
              </w:rPr>
              <w:t>р</w:t>
            </w:r>
            <w:r w:rsidRPr="00762494">
              <w:rPr>
                <w:bCs/>
                <w:sz w:val="20"/>
                <w:szCs w:val="20"/>
                <w:lang w:val="ky-KG"/>
              </w:rPr>
              <w:t>ү</w:t>
            </w:r>
          </w:p>
        </w:tc>
        <w:tc>
          <w:tcPr>
            <w:tcW w:w="842" w:type="pct"/>
            <w:tcBorders>
              <w:top w:val="nil"/>
              <w:left w:val="nil"/>
              <w:bottom w:val="nil"/>
              <w:right w:val="nil"/>
            </w:tcBorders>
            <w:vAlign w:val="center"/>
            <w:hideMark/>
          </w:tcPr>
          <w:p w14:paraId="00DB1D2C" w14:textId="77777777" w:rsidR="00762494" w:rsidRPr="00762494" w:rsidRDefault="00762494" w:rsidP="00762494">
            <w:pPr>
              <w:spacing w:before="20" w:after="20"/>
              <w:ind w:right="-1"/>
              <w:jc w:val="right"/>
              <w:rPr>
                <w:sz w:val="18"/>
                <w:szCs w:val="18"/>
              </w:rPr>
            </w:pPr>
            <w:r w:rsidRPr="00762494">
              <w:rPr>
                <w:sz w:val="20"/>
                <w:szCs w:val="20"/>
              </w:rPr>
              <w:t>47,5</w:t>
            </w:r>
          </w:p>
        </w:tc>
        <w:tc>
          <w:tcPr>
            <w:tcW w:w="843" w:type="pct"/>
            <w:tcBorders>
              <w:top w:val="nil"/>
              <w:left w:val="nil"/>
              <w:bottom w:val="nil"/>
              <w:right w:val="nil"/>
            </w:tcBorders>
            <w:vAlign w:val="center"/>
            <w:hideMark/>
          </w:tcPr>
          <w:p w14:paraId="70FAC552" w14:textId="77777777" w:rsidR="00762494" w:rsidRPr="00762494" w:rsidRDefault="00762494" w:rsidP="00762494">
            <w:pPr>
              <w:spacing w:before="20" w:after="20"/>
              <w:ind w:right="-1"/>
              <w:jc w:val="right"/>
              <w:rPr>
                <w:sz w:val="18"/>
                <w:szCs w:val="18"/>
              </w:rPr>
            </w:pPr>
            <w:r w:rsidRPr="00762494">
              <w:rPr>
                <w:sz w:val="20"/>
                <w:szCs w:val="20"/>
              </w:rPr>
              <w:t>37,0</w:t>
            </w:r>
          </w:p>
        </w:tc>
        <w:tc>
          <w:tcPr>
            <w:tcW w:w="757" w:type="pct"/>
            <w:tcBorders>
              <w:top w:val="nil"/>
              <w:left w:val="nil"/>
              <w:bottom w:val="nil"/>
              <w:right w:val="nil"/>
            </w:tcBorders>
            <w:vAlign w:val="bottom"/>
            <w:hideMark/>
          </w:tcPr>
          <w:p w14:paraId="5F70DEAA" w14:textId="77777777" w:rsidR="00762494" w:rsidRPr="00762494" w:rsidRDefault="00762494" w:rsidP="00762494">
            <w:pPr>
              <w:jc w:val="right"/>
              <w:rPr>
                <w:sz w:val="18"/>
                <w:szCs w:val="18"/>
              </w:rPr>
            </w:pPr>
            <w:r w:rsidRPr="00762494">
              <w:rPr>
                <w:sz w:val="20"/>
                <w:szCs w:val="20"/>
              </w:rPr>
              <w:t>19,0</w:t>
            </w:r>
          </w:p>
        </w:tc>
        <w:tc>
          <w:tcPr>
            <w:tcW w:w="759" w:type="pct"/>
            <w:tcBorders>
              <w:top w:val="nil"/>
              <w:left w:val="nil"/>
              <w:bottom w:val="nil"/>
              <w:right w:val="nil"/>
            </w:tcBorders>
            <w:vAlign w:val="bottom"/>
            <w:hideMark/>
          </w:tcPr>
          <w:p w14:paraId="081AF927" w14:textId="77777777" w:rsidR="00762494" w:rsidRPr="00762494" w:rsidRDefault="00762494" w:rsidP="00762494">
            <w:pPr>
              <w:jc w:val="right"/>
              <w:rPr>
                <w:sz w:val="18"/>
                <w:szCs w:val="18"/>
              </w:rPr>
            </w:pPr>
            <w:r w:rsidRPr="00762494">
              <w:rPr>
                <w:sz w:val="20"/>
                <w:szCs w:val="20"/>
              </w:rPr>
              <w:t>17,0</w:t>
            </w:r>
          </w:p>
        </w:tc>
      </w:tr>
      <w:tr w:rsidR="00762494" w:rsidRPr="00762494" w14:paraId="624ED07E" w14:textId="77777777" w:rsidTr="00655CBD">
        <w:trPr>
          <w:trHeight w:val="290"/>
          <w:jc w:val="center"/>
        </w:trPr>
        <w:tc>
          <w:tcPr>
            <w:tcW w:w="1799" w:type="pct"/>
            <w:tcBorders>
              <w:top w:val="nil"/>
              <w:left w:val="nil"/>
              <w:bottom w:val="nil"/>
              <w:right w:val="nil"/>
            </w:tcBorders>
            <w:vAlign w:val="center"/>
            <w:hideMark/>
          </w:tcPr>
          <w:p w14:paraId="3DC8FFA9" w14:textId="77777777" w:rsidR="00762494" w:rsidRPr="00762494" w:rsidRDefault="00762494" w:rsidP="00762494">
            <w:pPr>
              <w:shd w:val="clear" w:color="auto" w:fill="FFFFFF"/>
              <w:spacing w:before="20" w:after="20"/>
              <w:rPr>
                <w:bCs/>
                <w:sz w:val="20"/>
                <w:szCs w:val="20"/>
                <w:lang w:val="ky-KG"/>
              </w:rPr>
            </w:pPr>
            <w:r w:rsidRPr="00762494">
              <w:rPr>
                <w:bCs/>
                <w:sz w:val="20"/>
                <w:szCs w:val="20"/>
                <w:lang w:val="ky-KG"/>
              </w:rPr>
              <w:t>Казакстан</w:t>
            </w:r>
          </w:p>
        </w:tc>
        <w:tc>
          <w:tcPr>
            <w:tcW w:w="842" w:type="pct"/>
            <w:tcBorders>
              <w:top w:val="nil"/>
              <w:left w:val="nil"/>
              <w:bottom w:val="nil"/>
              <w:right w:val="nil"/>
            </w:tcBorders>
            <w:vAlign w:val="center"/>
            <w:hideMark/>
          </w:tcPr>
          <w:p w14:paraId="6304C25F" w14:textId="77777777" w:rsidR="00762494" w:rsidRPr="00762494" w:rsidRDefault="00762494" w:rsidP="00762494">
            <w:pPr>
              <w:spacing w:before="20" w:after="20"/>
              <w:ind w:right="-1"/>
              <w:jc w:val="right"/>
              <w:rPr>
                <w:bCs/>
                <w:sz w:val="18"/>
                <w:szCs w:val="18"/>
              </w:rPr>
            </w:pPr>
            <w:r w:rsidRPr="00762494">
              <w:rPr>
                <w:sz w:val="20"/>
                <w:szCs w:val="20"/>
              </w:rPr>
              <w:t>8,9</w:t>
            </w:r>
          </w:p>
        </w:tc>
        <w:tc>
          <w:tcPr>
            <w:tcW w:w="843" w:type="pct"/>
            <w:tcBorders>
              <w:top w:val="nil"/>
              <w:left w:val="nil"/>
              <w:bottom w:val="nil"/>
              <w:right w:val="nil"/>
            </w:tcBorders>
            <w:vAlign w:val="center"/>
            <w:hideMark/>
          </w:tcPr>
          <w:p w14:paraId="48A19765" w14:textId="77777777" w:rsidR="00762494" w:rsidRPr="00762494" w:rsidRDefault="00762494" w:rsidP="00762494">
            <w:pPr>
              <w:spacing w:before="20" w:after="20"/>
              <w:ind w:right="-1"/>
              <w:jc w:val="right"/>
              <w:rPr>
                <w:bCs/>
                <w:sz w:val="18"/>
                <w:szCs w:val="18"/>
              </w:rPr>
            </w:pPr>
            <w:r w:rsidRPr="00762494">
              <w:rPr>
                <w:sz w:val="20"/>
                <w:szCs w:val="20"/>
              </w:rPr>
              <w:t>12,3</w:t>
            </w:r>
          </w:p>
        </w:tc>
        <w:tc>
          <w:tcPr>
            <w:tcW w:w="757" w:type="pct"/>
            <w:tcBorders>
              <w:top w:val="nil"/>
              <w:left w:val="nil"/>
              <w:bottom w:val="nil"/>
              <w:right w:val="nil"/>
            </w:tcBorders>
            <w:vAlign w:val="bottom"/>
            <w:hideMark/>
          </w:tcPr>
          <w:p w14:paraId="7A39D235" w14:textId="77777777" w:rsidR="00762494" w:rsidRPr="00762494" w:rsidRDefault="00762494" w:rsidP="00762494">
            <w:pPr>
              <w:jc w:val="right"/>
              <w:rPr>
                <w:sz w:val="18"/>
                <w:szCs w:val="18"/>
              </w:rPr>
            </w:pPr>
            <w:r w:rsidRPr="00762494">
              <w:rPr>
                <w:sz w:val="20"/>
                <w:szCs w:val="20"/>
              </w:rPr>
              <w:t>3,5</w:t>
            </w:r>
          </w:p>
        </w:tc>
        <w:tc>
          <w:tcPr>
            <w:tcW w:w="759" w:type="pct"/>
            <w:tcBorders>
              <w:top w:val="nil"/>
              <w:left w:val="nil"/>
              <w:bottom w:val="nil"/>
              <w:right w:val="nil"/>
            </w:tcBorders>
            <w:vAlign w:val="bottom"/>
            <w:hideMark/>
          </w:tcPr>
          <w:p w14:paraId="17423743" w14:textId="77777777" w:rsidR="00762494" w:rsidRPr="00762494" w:rsidRDefault="00762494" w:rsidP="00762494">
            <w:pPr>
              <w:jc w:val="right"/>
              <w:rPr>
                <w:sz w:val="18"/>
                <w:szCs w:val="18"/>
              </w:rPr>
            </w:pPr>
            <w:r w:rsidRPr="00762494">
              <w:rPr>
                <w:sz w:val="20"/>
                <w:szCs w:val="20"/>
              </w:rPr>
              <w:t>5,7</w:t>
            </w:r>
          </w:p>
        </w:tc>
      </w:tr>
      <w:tr w:rsidR="00762494" w:rsidRPr="00762494" w14:paraId="39E1F556" w14:textId="77777777" w:rsidTr="00655CBD">
        <w:trPr>
          <w:trHeight w:val="290"/>
          <w:jc w:val="center"/>
        </w:trPr>
        <w:tc>
          <w:tcPr>
            <w:tcW w:w="1799" w:type="pct"/>
            <w:tcBorders>
              <w:top w:val="nil"/>
              <w:left w:val="nil"/>
              <w:bottom w:val="nil"/>
              <w:right w:val="nil"/>
            </w:tcBorders>
            <w:vAlign w:val="center"/>
            <w:hideMark/>
          </w:tcPr>
          <w:p w14:paraId="04A152BC" w14:textId="77777777" w:rsidR="00762494" w:rsidRPr="00762494" w:rsidRDefault="00762494" w:rsidP="00762494">
            <w:pPr>
              <w:shd w:val="clear" w:color="auto" w:fill="FFFFFF"/>
              <w:spacing w:before="20" w:after="20"/>
              <w:rPr>
                <w:bCs/>
                <w:sz w:val="20"/>
                <w:szCs w:val="20"/>
              </w:rPr>
            </w:pPr>
            <w:r w:rsidRPr="00762494">
              <w:rPr>
                <w:bCs/>
                <w:sz w:val="20"/>
                <w:szCs w:val="20"/>
              </w:rPr>
              <w:t xml:space="preserve">Россия </w:t>
            </w:r>
            <w:proofErr w:type="spellStart"/>
            <w:r w:rsidRPr="00762494">
              <w:rPr>
                <w:bCs/>
                <w:sz w:val="20"/>
                <w:szCs w:val="20"/>
              </w:rPr>
              <w:t>Федерациясы</w:t>
            </w:r>
            <w:proofErr w:type="spellEnd"/>
          </w:p>
        </w:tc>
        <w:tc>
          <w:tcPr>
            <w:tcW w:w="842" w:type="pct"/>
            <w:tcBorders>
              <w:top w:val="nil"/>
              <w:left w:val="nil"/>
              <w:bottom w:val="nil"/>
              <w:right w:val="nil"/>
            </w:tcBorders>
            <w:vAlign w:val="center"/>
            <w:hideMark/>
          </w:tcPr>
          <w:p w14:paraId="3BEFAB6C" w14:textId="77777777" w:rsidR="00762494" w:rsidRPr="00762494" w:rsidRDefault="00762494" w:rsidP="00762494">
            <w:pPr>
              <w:spacing w:before="20" w:after="20"/>
              <w:ind w:right="-1"/>
              <w:jc w:val="right"/>
              <w:rPr>
                <w:sz w:val="18"/>
                <w:szCs w:val="18"/>
              </w:rPr>
            </w:pPr>
            <w:r w:rsidRPr="00762494">
              <w:rPr>
                <w:bCs/>
                <w:sz w:val="20"/>
                <w:szCs w:val="20"/>
              </w:rPr>
              <w:t>36,2</w:t>
            </w:r>
          </w:p>
        </w:tc>
        <w:tc>
          <w:tcPr>
            <w:tcW w:w="843" w:type="pct"/>
            <w:tcBorders>
              <w:top w:val="nil"/>
              <w:left w:val="nil"/>
              <w:bottom w:val="nil"/>
              <w:right w:val="nil"/>
            </w:tcBorders>
            <w:vAlign w:val="center"/>
            <w:hideMark/>
          </w:tcPr>
          <w:p w14:paraId="74901FC1" w14:textId="77777777" w:rsidR="00762494" w:rsidRPr="00762494" w:rsidRDefault="00762494" w:rsidP="00762494">
            <w:pPr>
              <w:spacing w:before="20" w:after="20"/>
              <w:ind w:right="-1"/>
              <w:jc w:val="right"/>
              <w:rPr>
                <w:sz w:val="18"/>
                <w:szCs w:val="18"/>
              </w:rPr>
            </w:pPr>
            <w:r w:rsidRPr="00762494">
              <w:rPr>
                <w:sz w:val="20"/>
                <w:szCs w:val="20"/>
              </w:rPr>
              <w:t>23,0</w:t>
            </w:r>
          </w:p>
        </w:tc>
        <w:tc>
          <w:tcPr>
            <w:tcW w:w="757" w:type="pct"/>
            <w:tcBorders>
              <w:top w:val="nil"/>
              <w:left w:val="nil"/>
              <w:bottom w:val="nil"/>
              <w:right w:val="nil"/>
            </w:tcBorders>
            <w:vAlign w:val="bottom"/>
            <w:hideMark/>
          </w:tcPr>
          <w:p w14:paraId="581F20EE" w14:textId="77777777" w:rsidR="00762494" w:rsidRPr="00762494" w:rsidRDefault="00762494" w:rsidP="00762494">
            <w:pPr>
              <w:jc w:val="right"/>
              <w:rPr>
                <w:sz w:val="18"/>
                <w:szCs w:val="18"/>
              </w:rPr>
            </w:pPr>
            <w:r w:rsidRPr="00762494">
              <w:rPr>
                <w:sz w:val="20"/>
                <w:szCs w:val="20"/>
              </w:rPr>
              <w:t>14,5</w:t>
            </w:r>
          </w:p>
        </w:tc>
        <w:tc>
          <w:tcPr>
            <w:tcW w:w="759" w:type="pct"/>
            <w:tcBorders>
              <w:top w:val="nil"/>
              <w:left w:val="nil"/>
              <w:bottom w:val="nil"/>
              <w:right w:val="nil"/>
            </w:tcBorders>
            <w:vAlign w:val="bottom"/>
            <w:hideMark/>
          </w:tcPr>
          <w:p w14:paraId="3D3F2101" w14:textId="77777777" w:rsidR="00762494" w:rsidRPr="00762494" w:rsidRDefault="00762494" w:rsidP="00762494">
            <w:pPr>
              <w:jc w:val="right"/>
              <w:rPr>
                <w:sz w:val="18"/>
                <w:szCs w:val="18"/>
              </w:rPr>
            </w:pPr>
            <w:r w:rsidRPr="00762494">
              <w:rPr>
                <w:sz w:val="20"/>
                <w:szCs w:val="20"/>
              </w:rPr>
              <w:t>10,6</w:t>
            </w:r>
          </w:p>
        </w:tc>
      </w:tr>
      <w:tr w:rsidR="00762494" w:rsidRPr="00762494" w14:paraId="7120321A" w14:textId="77777777" w:rsidTr="00655CBD">
        <w:trPr>
          <w:trHeight w:val="290"/>
          <w:jc w:val="center"/>
        </w:trPr>
        <w:tc>
          <w:tcPr>
            <w:tcW w:w="1799" w:type="pct"/>
            <w:tcBorders>
              <w:top w:val="nil"/>
              <w:left w:val="nil"/>
              <w:bottom w:val="nil"/>
              <w:right w:val="nil"/>
            </w:tcBorders>
            <w:vAlign w:val="center"/>
            <w:hideMark/>
          </w:tcPr>
          <w:p w14:paraId="2C8DB325" w14:textId="77777777" w:rsidR="00762494" w:rsidRPr="00762494" w:rsidRDefault="00762494" w:rsidP="00762494">
            <w:pPr>
              <w:shd w:val="clear" w:color="auto" w:fill="FFFFFF"/>
              <w:spacing w:before="20" w:after="20"/>
              <w:rPr>
                <w:bCs/>
                <w:sz w:val="20"/>
                <w:szCs w:val="20"/>
                <w:lang w:val="ky-KG"/>
              </w:rPr>
            </w:pPr>
            <w:r w:rsidRPr="00762494">
              <w:rPr>
                <w:bCs/>
                <w:sz w:val="20"/>
                <w:szCs w:val="20"/>
                <w:lang w:val="ky-KG"/>
              </w:rPr>
              <w:t>Өзбекстан</w:t>
            </w:r>
          </w:p>
        </w:tc>
        <w:tc>
          <w:tcPr>
            <w:tcW w:w="842" w:type="pct"/>
            <w:tcBorders>
              <w:top w:val="nil"/>
              <w:left w:val="nil"/>
              <w:bottom w:val="nil"/>
              <w:right w:val="nil"/>
            </w:tcBorders>
            <w:vAlign w:val="center"/>
            <w:hideMark/>
          </w:tcPr>
          <w:p w14:paraId="531E502E" w14:textId="77777777" w:rsidR="00762494" w:rsidRPr="00762494" w:rsidRDefault="00762494" w:rsidP="00762494">
            <w:pPr>
              <w:spacing w:before="20" w:after="20"/>
              <w:ind w:right="-1"/>
              <w:jc w:val="right"/>
              <w:rPr>
                <w:sz w:val="18"/>
                <w:szCs w:val="18"/>
              </w:rPr>
            </w:pPr>
            <w:r w:rsidRPr="00762494">
              <w:rPr>
                <w:bCs/>
                <w:sz w:val="20"/>
                <w:szCs w:val="20"/>
              </w:rPr>
              <w:t>2,2</w:t>
            </w:r>
          </w:p>
        </w:tc>
        <w:tc>
          <w:tcPr>
            <w:tcW w:w="843" w:type="pct"/>
            <w:tcBorders>
              <w:top w:val="nil"/>
              <w:left w:val="nil"/>
              <w:bottom w:val="nil"/>
              <w:right w:val="nil"/>
            </w:tcBorders>
            <w:vAlign w:val="center"/>
            <w:hideMark/>
          </w:tcPr>
          <w:p w14:paraId="4CF6E853" w14:textId="77777777" w:rsidR="00762494" w:rsidRPr="00762494" w:rsidRDefault="00762494" w:rsidP="00762494">
            <w:pPr>
              <w:spacing w:before="20" w:after="20"/>
              <w:ind w:right="-1"/>
              <w:jc w:val="right"/>
              <w:rPr>
                <w:sz w:val="18"/>
                <w:szCs w:val="18"/>
              </w:rPr>
            </w:pPr>
            <w:r w:rsidRPr="00762494">
              <w:rPr>
                <w:sz w:val="20"/>
                <w:szCs w:val="20"/>
              </w:rPr>
              <w:t>1,0</w:t>
            </w:r>
          </w:p>
        </w:tc>
        <w:tc>
          <w:tcPr>
            <w:tcW w:w="757" w:type="pct"/>
            <w:tcBorders>
              <w:top w:val="nil"/>
              <w:left w:val="nil"/>
              <w:bottom w:val="nil"/>
              <w:right w:val="nil"/>
            </w:tcBorders>
            <w:vAlign w:val="bottom"/>
            <w:hideMark/>
          </w:tcPr>
          <w:p w14:paraId="373B9C68" w14:textId="77777777" w:rsidR="00762494" w:rsidRPr="00762494" w:rsidRDefault="00762494" w:rsidP="00762494">
            <w:pPr>
              <w:jc w:val="right"/>
              <w:rPr>
                <w:sz w:val="18"/>
                <w:szCs w:val="18"/>
              </w:rPr>
            </w:pPr>
            <w:r w:rsidRPr="00762494">
              <w:rPr>
                <w:sz w:val="20"/>
                <w:szCs w:val="20"/>
              </w:rPr>
              <w:t>0,9</w:t>
            </w:r>
          </w:p>
        </w:tc>
        <w:tc>
          <w:tcPr>
            <w:tcW w:w="759" w:type="pct"/>
            <w:tcBorders>
              <w:top w:val="nil"/>
              <w:left w:val="nil"/>
              <w:bottom w:val="nil"/>
              <w:right w:val="nil"/>
            </w:tcBorders>
            <w:vAlign w:val="bottom"/>
            <w:hideMark/>
          </w:tcPr>
          <w:p w14:paraId="04EC1CF9" w14:textId="77777777" w:rsidR="00762494" w:rsidRPr="00762494" w:rsidRDefault="00762494" w:rsidP="00762494">
            <w:pPr>
              <w:jc w:val="right"/>
              <w:rPr>
                <w:sz w:val="18"/>
                <w:szCs w:val="18"/>
              </w:rPr>
            </w:pPr>
            <w:r w:rsidRPr="00762494">
              <w:rPr>
                <w:sz w:val="20"/>
                <w:szCs w:val="20"/>
              </w:rPr>
              <w:t>0,5</w:t>
            </w:r>
          </w:p>
        </w:tc>
      </w:tr>
      <w:tr w:rsidR="00762494" w:rsidRPr="00762494" w14:paraId="355BD2B6" w14:textId="77777777" w:rsidTr="00655CBD">
        <w:trPr>
          <w:trHeight w:val="290"/>
          <w:jc w:val="center"/>
        </w:trPr>
        <w:tc>
          <w:tcPr>
            <w:tcW w:w="1799" w:type="pct"/>
            <w:tcBorders>
              <w:top w:val="nil"/>
              <w:left w:val="nil"/>
              <w:bottom w:val="single" w:sz="4" w:space="0" w:color="auto"/>
              <w:right w:val="nil"/>
            </w:tcBorders>
            <w:vAlign w:val="center"/>
            <w:hideMark/>
          </w:tcPr>
          <w:p w14:paraId="7B2F11BE" w14:textId="77777777" w:rsidR="00762494" w:rsidRPr="00762494" w:rsidRDefault="00762494" w:rsidP="00762494">
            <w:pPr>
              <w:shd w:val="clear" w:color="auto" w:fill="FFFFFF"/>
              <w:spacing w:before="20" w:after="20"/>
              <w:rPr>
                <w:bCs/>
                <w:sz w:val="20"/>
                <w:szCs w:val="20"/>
                <w:lang w:val="ky-KG"/>
              </w:rPr>
            </w:pPr>
            <w:r w:rsidRPr="00762494">
              <w:rPr>
                <w:bCs/>
                <w:sz w:val="20"/>
                <w:szCs w:val="20"/>
              </w:rPr>
              <w:t xml:space="preserve">Башка </w:t>
            </w:r>
            <w:proofErr w:type="spellStart"/>
            <w:r w:rsidRPr="00762494">
              <w:rPr>
                <w:bCs/>
                <w:sz w:val="20"/>
                <w:szCs w:val="20"/>
              </w:rPr>
              <w:t>өлкөлөр</w:t>
            </w:r>
            <w:proofErr w:type="spellEnd"/>
          </w:p>
        </w:tc>
        <w:tc>
          <w:tcPr>
            <w:tcW w:w="842" w:type="pct"/>
            <w:tcBorders>
              <w:top w:val="nil"/>
              <w:left w:val="nil"/>
              <w:bottom w:val="single" w:sz="4" w:space="0" w:color="auto"/>
              <w:right w:val="nil"/>
            </w:tcBorders>
            <w:vAlign w:val="center"/>
            <w:hideMark/>
          </w:tcPr>
          <w:p w14:paraId="57C8A16E" w14:textId="77777777" w:rsidR="00762494" w:rsidRPr="00762494" w:rsidRDefault="00762494" w:rsidP="00762494">
            <w:pPr>
              <w:spacing w:before="20" w:after="20"/>
              <w:ind w:right="-1"/>
              <w:jc w:val="right"/>
              <w:rPr>
                <w:sz w:val="18"/>
                <w:szCs w:val="18"/>
              </w:rPr>
            </w:pPr>
            <w:r w:rsidRPr="00762494">
              <w:rPr>
                <w:bCs/>
                <w:sz w:val="20"/>
                <w:szCs w:val="20"/>
              </w:rPr>
              <w:t>0,2</w:t>
            </w:r>
          </w:p>
        </w:tc>
        <w:tc>
          <w:tcPr>
            <w:tcW w:w="843" w:type="pct"/>
            <w:tcBorders>
              <w:top w:val="nil"/>
              <w:left w:val="nil"/>
              <w:bottom w:val="single" w:sz="4" w:space="0" w:color="auto"/>
              <w:right w:val="nil"/>
            </w:tcBorders>
            <w:vAlign w:val="center"/>
            <w:hideMark/>
          </w:tcPr>
          <w:p w14:paraId="46E5D918" w14:textId="77777777" w:rsidR="00762494" w:rsidRPr="00762494" w:rsidRDefault="00762494" w:rsidP="00762494">
            <w:pPr>
              <w:spacing w:before="20" w:after="20"/>
              <w:ind w:right="-1"/>
              <w:jc w:val="right"/>
              <w:rPr>
                <w:sz w:val="18"/>
                <w:szCs w:val="18"/>
              </w:rPr>
            </w:pPr>
            <w:r w:rsidRPr="00762494">
              <w:rPr>
                <w:bCs/>
                <w:sz w:val="20"/>
                <w:szCs w:val="20"/>
              </w:rPr>
              <w:t>0,7</w:t>
            </w:r>
          </w:p>
        </w:tc>
        <w:tc>
          <w:tcPr>
            <w:tcW w:w="757" w:type="pct"/>
            <w:tcBorders>
              <w:top w:val="nil"/>
              <w:left w:val="nil"/>
              <w:bottom w:val="single" w:sz="4" w:space="0" w:color="auto"/>
              <w:right w:val="nil"/>
            </w:tcBorders>
            <w:vAlign w:val="bottom"/>
            <w:hideMark/>
          </w:tcPr>
          <w:p w14:paraId="7AC64947" w14:textId="77777777" w:rsidR="00762494" w:rsidRPr="00762494" w:rsidRDefault="00762494" w:rsidP="00762494">
            <w:pPr>
              <w:jc w:val="right"/>
              <w:rPr>
                <w:sz w:val="18"/>
                <w:szCs w:val="18"/>
              </w:rPr>
            </w:pPr>
            <w:r w:rsidRPr="00762494">
              <w:rPr>
                <w:sz w:val="20"/>
                <w:szCs w:val="20"/>
              </w:rPr>
              <w:t>0,1</w:t>
            </w:r>
          </w:p>
        </w:tc>
        <w:tc>
          <w:tcPr>
            <w:tcW w:w="759" w:type="pct"/>
            <w:tcBorders>
              <w:top w:val="nil"/>
              <w:left w:val="nil"/>
              <w:bottom w:val="single" w:sz="4" w:space="0" w:color="auto"/>
              <w:right w:val="nil"/>
            </w:tcBorders>
            <w:vAlign w:val="bottom"/>
            <w:hideMark/>
          </w:tcPr>
          <w:p w14:paraId="23F627A6" w14:textId="77777777" w:rsidR="00762494" w:rsidRPr="00762494" w:rsidRDefault="00762494" w:rsidP="00762494">
            <w:pPr>
              <w:jc w:val="right"/>
              <w:rPr>
                <w:sz w:val="18"/>
                <w:szCs w:val="18"/>
              </w:rPr>
            </w:pPr>
            <w:r w:rsidRPr="00762494">
              <w:rPr>
                <w:sz w:val="20"/>
                <w:szCs w:val="20"/>
              </w:rPr>
              <w:t>0,2</w:t>
            </w:r>
          </w:p>
        </w:tc>
      </w:tr>
    </w:tbl>
    <w:p w14:paraId="756ED630" w14:textId="77777777" w:rsidR="00655CBD" w:rsidRDefault="00655CBD" w:rsidP="006820A6">
      <w:pPr>
        <w:spacing w:before="120" w:after="120"/>
        <w:ind w:firstLine="493"/>
        <w:rPr>
          <w:rFonts w:eastAsia="Calibri"/>
        </w:rPr>
      </w:pPr>
    </w:p>
    <w:p w14:paraId="21B7047C" w14:textId="77777777" w:rsidR="00655CBD" w:rsidRDefault="00655CBD" w:rsidP="006820A6">
      <w:pPr>
        <w:spacing w:before="120" w:after="120"/>
        <w:ind w:firstLine="493"/>
        <w:rPr>
          <w:rFonts w:eastAsia="Calibri"/>
        </w:rPr>
      </w:pPr>
    </w:p>
    <w:p w14:paraId="65F882AB" w14:textId="381BE899" w:rsidR="00762494" w:rsidRPr="00762494" w:rsidRDefault="00762494" w:rsidP="006820A6">
      <w:pPr>
        <w:spacing w:before="120" w:after="120"/>
        <w:ind w:firstLine="493"/>
        <w:rPr>
          <w:rFonts w:eastAsia="Calibri"/>
        </w:rPr>
      </w:pPr>
      <w:r w:rsidRPr="00762494">
        <w:rPr>
          <w:rFonts w:eastAsia="Calibri"/>
        </w:rPr>
        <w:lastRenderedPageBreak/>
        <w:t>2023-жылдын январь-</w:t>
      </w:r>
      <w:r w:rsidRPr="00762494">
        <w:rPr>
          <w:rFonts w:eastAsia="Calibri"/>
          <w:lang w:val="ky-KG"/>
        </w:rPr>
        <w:t>сентябры</w:t>
      </w:r>
      <w:r w:rsidRPr="00762494">
        <w:rPr>
          <w:rFonts w:eastAsia="Calibri"/>
        </w:rPr>
        <w:t xml:space="preserve">на </w:t>
      </w:r>
      <w:proofErr w:type="spellStart"/>
      <w:r w:rsidRPr="00762494">
        <w:rPr>
          <w:rFonts w:eastAsia="Calibri"/>
        </w:rPr>
        <w:t>салыштырмалуу</w:t>
      </w:r>
      <w:proofErr w:type="spellEnd"/>
      <w:r w:rsidRPr="00762494">
        <w:rPr>
          <w:rFonts w:eastAsia="Calibri"/>
        </w:rPr>
        <w:t xml:space="preserve"> </w:t>
      </w:r>
      <w:proofErr w:type="spellStart"/>
      <w:r w:rsidRPr="00762494">
        <w:rPr>
          <w:rFonts w:eastAsia="Calibri"/>
        </w:rPr>
        <w:t>Чүй</w:t>
      </w:r>
      <w:proofErr w:type="spellEnd"/>
      <w:r w:rsidRPr="00762494">
        <w:rPr>
          <w:rFonts w:eastAsia="Calibri"/>
        </w:rPr>
        <w:t xml:space="preserve"> </w:t>
      </w:r>
      <w:proofErr w:type="spellStart"/>
      <w:r w:rsidRPr="00762494">
        <w:rPr>
          <w:rFonts w:eastAsia="Calibri"/>
        </w:rPr>
        <w:t>облус</w:t>
      </w:r>
      <w:proofErr w:type="spellEnd"/>
      <w:r w:rsidRPr="00762494">
        <w:rPr>
          <w:rFonts w:eastAsia="Calibri"/>
          <w:lang w:val="ky-KG"/>
        </w:rPr>
        <w:t>унда жана Бишкек</w:t>
      </w:r>
      <w:r w:rsidRPr="00762494">
        <w:rPr>
          <w:rFonts w:eastAsia="Calibri"/>
        </w:rPr>
        <w:t xml:space="preserve"> ш</w:t>
      </w:r>
      <w:r w:rsidRPr="00762494">
        <w:rPr>
          <w:rFonts w:eastAsia="Calibri"/>
          <w:lang w:val="ky-KG"/>
        </w:rPr>
        <w:t xml:space="preserve">. </w:t>
      </w:r>
      <w:r w:rsidRPr="00762494">
        <w:rPr>
          <w:rFonts w:eastAsia="Calibri"/>
        </w:rPr>
        <w:t xml:space="preserve">тике чет </w:t>
      </w:r>
      <w:proofErr w:type="spellStart"/>
      <w:r w:rsidRPr="00762494">
        <w:rPr>
          <w:rFonts w:eastAsia="Calibri"/>
        </w:rPr>
        <w:t>өлкөлүк</w:t>
      </w:r>
      <w:proofErr w:type="spellEnd"/>
      <w:r w:rsidRPr="00762494">
        <w:rPr>
          <w:rFonts w:eastAsia="Calibri"/>
        </w:rPr>
        <w:t xml:space="preserve"> </w:t>
      </w:r>
      <w:proofErr w:type="spellStart"/>
      <w:r w:rsidRPr="00762494">
        <w:rPr>
          <w:rFonts w:eastAsia="Calibri"/>
        </w:rPr>
        <w:t>инвестициялардын</w:t>
      </w:r>
      <w:proofErr w:type="spellEnd"/>
      <w:r w:rsidRPr="00762494">
        <w:rPr>
          <w:rFonts w:eastAsia="Calibri"/>
        </w:rPr>
        <w:t xml:space="preserve"> </w:t>
      </w:r>
      <w:proofErr w:type="spellStart"/>
      <w:r w:rsidRPr="00762494">
        <w:rPr>
          <w:rFonts w:eastAsia="Calibri"/>
        </w:rPr>
        <w:t>чыгып</w:t>
      </w:r>
      <w:proofErr w:type="spellEnd"/>
      <w:r w:rsidRPr="00762494">
        <w:rPr>
          <w:rFonts w:eastAsia="Calibri"/>
        </w:rPr>
        <w:t xml:space="preserve"> </w:t>
      </w:r>
      <w:proofErr w:type="spellStart"/>
      <w:r w:rsidRPr="00762494">
        <w:rPr>
          <w:rFonts w:eastAsia="Calibri"/>
        </w:rPr>
        <w:t>кетүү</w:t>
      </w:r>
      <w:proofErr w:type="spellEnd"/>
      <w:r w:rsidRPr="00762494">
        <w:rPr>
          <w:rFonts w:eastAsia="Calibri"/>
        </w:rPr>
        <w:t xml:space="preserve"> </w:t>
      </w:r>
      <w:proofErr w:type="spellStart"/>
      <w:r w:rsidRPr="00762494">
        <w:rPr>
          <w:rFonts w:eastAsia="Calibri"/>
        </w:rPr>
        <w:t>агымынын</w:t>
      </w:r>
      <w:proofErr w:type="spellEnd"/>
      <w:r w:rsidRPr="00762494">
        <w:rPr>
          <w:rFonts w:eastAsia="Calibri"/>
        </w:rPr>
        <w:t xml:space="preserve"> </w:t>
      </w:r>
      <w:r w:rsidRPr="00762494">
        <w:rPr>
          <w:rFonts w:eastAsia="Calibri"/>
          <w:lang w:val="ky-KG"/>
        </w:rPr>
        <w:t>төмөндөшү</w:t>
      </w:r>
      <w:r w:rsidRPr="00762494">
        <w:rPr>
          <w:rFonts w:eastAsia="Calibri"/>
        </w:rPr>
        <w:t xml:space="preserve"> </w:t>
      </w:r>
      <w:proofErr w:type="spellStart"/>
      <w:r w:rsidRPr="00762494">
        <w:rPr>
          <w:rFonts w:eastAsia="Calibri"/>
        </w:rPr>
        <w:t>белгиленди</w:t>
      </w:r>
      <w:proofErr w:type="spellEnd"/>
      <w:r w:rsidRPr="00762494">
        <w:rPr>
          <w:rFonts w:eastAsia="Calibri"/>
        </w:rPr>
        <w:t>.</w:t>
      </w:r>
    </w:p>
    <w:p w14:paraId="345F145C" w14:textId="15670E96" w:rsidR="00762494" w:rsidRPr="00762494" w:rsidRDefault="00762494" w:rsidP="006820A6">
      <w:pPr>
        <w:spacing w:before="120" w:after="120"/>
        <w:ind w:left="1474" w:hanging="1474"/>
        <w:rPr>
          <w:b/>
          <w:bCs/>
          <w:lang w:val="ky-KG"/>
        </w:rPr>
      </w:pPr>
      <w:r w:rsidRPr="00762494">
        <w:rPr>
          <w:b/>
          <w:bCs/>
          <w:lang w:val="ky-KG"/>
        </w:rPr>
        <w:t>2</w:t>
      </w:r>
      <w:r w:rsidR="005B7E0D">
        <w:rPr>
          <w:b/>
          <w:bCs/>
          <w:lang w:val="ky-KG"/>
        </w:rPr>
        <w:t>8</w:t>
      </w:r>
      <w:r w:rsidRPr="00762494">
        <w:rPr>
          <w:b/>
          <w:bCs/>
          <w:lang w:val="ky-KG"/>
        </w:rPr>
        <w:t>-таблица: Январь-сентябрдагы т</w:t>
      </w:r>
      <w:r w:rsidRPr="00762494">
        <w:rPr>
          <w:b/>
          <w:lang w:val="ky-KG"/>
        </w:rPr>
        <w:t xml:space="preserve">ике чет </w:t>
      </w:r>
      <w:r w:rsidRPr="00762494">
        <w:rPr>
          <w:b/>
          <w:bCs/>
          <w:lang w:val="ky-KG"/>
        </w:rPr>
        <w:t>өлкөлүк</w:t>
      </w:r>
      <w:r w:rsidRPr="00762494">
        <w:rPr>
          <w:b/>
          <w:lang w:val="ky-KG"/>
        </w:rPr>
        <w:t xml:space="preserve"> инвестициялардын </w:t>
      </w:r>
      <w:r w:rsidRPr="00762494">
        <w:rPr>
          <w:b/>
          <w:bCs/>
          <w:lang w:val="ky-KG"/>
        </w:rPr>
        <w:t>а</w:t>
      </w:r>
      <w:r w:rsidRPr="00762494">
        <w:rPr>
          <w:b/>
          <w:lang w:val="ky-KG"/>
        </w:rPr>
        <w:t xml:space="preserve">ймактар </w:t>
      </w:r>
      <w:r w:rsidR="006820A6" w:rsidRPr="006820A6">
        <w:rPr>
          <w:b/>
        </w:rPr>
        <w:br/>
      </w:r>
      <w:r w:rsidRPr="00762494">
        <w:rPr>
          <w:b/>
          <w:lang w:val="ky-KG"/>
        </w:rPr>
        <w:t>боюнча</w:t>
      </w:r>
      <w:r w:rsidRPr="00762494">
        <w:rPr>
          <w:b/>
          <w:bCs/>
          <w:lang w:val="ky-KG"/>
        </w:rPr>
        <w:t xml:space="preserve"> </w:t>
      </w:r>
      <w:r w:rsidRPr="00762494">
        <w:rPr>
          <w:b/>
          <w:lang w:val="ky-KG"/>
        </w:rPr>
        <w:t>чыгып кет</w:t>
      </w:r>
      <w:r w:rsidRPr="00762494">
        <w:rPr>
          <w:b/>
          <w:bCs/>
          <w:lang w:val="ky-KG"/>
        </w:rPr>
        <w:t>үү</w:t>
      </w:r>
      <w:r w:rsidRPr="00762494">
        <w:rPr>
          <w:b/>
          <w:lang w:val="ky-KG"/>
        </w:rPr>
        <w:t xml:space="preserve"> агымы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7"/>
        <w:gridCol w:w="1313"/>
        <w:gridCol w:w="1392"/>
        <w:gridCol w:w="1513"/>
        <w:gridCol w:w="1513"/>
      </w:tblGrid>
      <w:tr w:rsidR="00762494" w:rsidRPr="00762494" w14:paraId="32D59D88" w14:textId="77777777" w:rsidTr="00655CBD">
        <w:trPr>
          <w:cantSplit/>
          <w:tblHeader/>
          <w:jc w:val="center"/>
        </w:trPr>
        <w:tc>
          <w:tcPr>
            <w:tcW w:w="2027" w:type="pct"/>
            <w:tcBorders>
              <w:top w:val="single" w:sz="8" w:space="0" w:color="auto"/>
              <w:left w:val="nil"/>
              <w:bottom w:val="nil"/>
              <w:right w:val="nil"/>
            </w:tcBorders>
            <w:hideMark/>
          </w:tcPr>
          <w:p w14:paraId="3E9CD79A" w14:textId="77777777" w:rsidR="00762494" w:rsidRPr="00762494" w:rsidRDefault="00762494" w:rsidP="00762494">
            <w:pPr>
              <w:shd w:val="clear" w:color="auto" w:fill="FFFFFF"/>
              <w:spacing w:before="20" w:after="20"/>
              <w:rPr>
                <w:b/>
                <w:bCs/>
                <w:sz w:val="20"/>
                <w:szCs w:val="20"/>
                <w:lang w:val="ky-KG"/>
              </w:rPr>
            </w:pPr>
            <w:r w:rsidRPr="00762494">
              <w:rPr>
                <w:b/>
                <w:bCs/>
                <w:sz w:val="20"/>
                <w:szCs w:val="20"/>
                <w:lang w:val="ky-KG"/>
              </w:rPr>
              <w:t xml:space="preserve"> </w:t>
            </w:r>
          </w:p>
        </w:tc>
        <w:tc>
          <w:tcPr>
            <w:tcW w:w="1403" w:type="pct"/>
            <w:gridSpan w:val="2"/>
            <w:tcBorders>
              <w:top w:val="single" w:sz="8" w:space="0" w:color="auto"/>
              <w:left w:val="nil"/>
              <w:bottom w:val="single" w:sz="4" w:space="0" w:color="auto"/>
              <w:right w:val="nil"/>
            </w:tcBorders>
            <w:vAlign w:val="center"/>
            <w:hideMark/>
          </w:tcPr>
          <w:p w14:paraId="2208020B" w14:textId="0976A998" w:rsidR="00762494" w:rsidRPr="00504D26" w:rsidRDefault="00504D26" w:rsidP="00762494">
            <w:pPr>
              <w:shd w:val="clear" w:color="auto" w:fill="FFFFFF"/>
              <w:spacing w:before="20" w:after="20"/>
              <w:ind w:left="340"/>
              <w:jc w:val="center"/>
              <w:rPr>
                <w:b/>
                <w:bCs/>
                <w:sz w:val="20"/>
                <w:szCs w:val="20"/>
                <w:lang w:val="ky-KG"/>
              </w:rPr>
            </w:pPr>
            <w:r w:rsidRPr="00504D26">
              <w:rPr>
                <w:b/>
                <w:bCs/>
                <w:sz w:val="20"/>
                <w:szCs w:val="20"/>
                <w:lang w:val="ky-KG"/>
              </w:rPr>
              <w:t>М</w:t>
            </w:r>
            <w:r w:rsidR="00762494" w:rsidRPr="00504D26">
              <w:rPr>
                <w:b/>
                <w:bCs/>
                <w:sz w:val="20"/>
                <w:szCs w:val="20"/>
                <w:lang w:val="ky-KG"/>
              </w:rPr>
              <w:t>лн. АКШ доллары</w:t>
            </w:r>
          </w:p>
        </w:tc>
        <w:tc>
          <w:tcPr>
            <w:tcW w:w="1570" w:type="pct"/>
            <w:gridSpan w:val="2"/>
            <w:tcBorders>
              <w:top w:val="single" w:sz="8" w:space="0" w:color="auto"/>
              <w:left w:val="nil"/>
              <w:bottom w:val="single" w:sz="4" w:space="0" w:color="auto"/>
              <w:right w:val="nil"/>
            </w:tcBorders>
            <w:vAlign w:val="center"/>
            <w:hideMark/>
          </w:tcPr>
          <w:p w14:paraId="28432455" w14:textId="77777777" w:rsidR="00762494" w:rsidRPr="00504D26" w:rsidRDefault="00762494" w:rsidP="00762494">
            <w:pPr>
              <w:shd w:val="clear" w:color="auto" w:fill="FFFFFF"/>
              <w:spacing w:before="20" w:after="20"/>
              <w:ind w:left="567"/>
              <w:jc w:val="center"/>
              <w:rPr>
                <w:b/>
                <w:bCs/>
                <w:sz w:val="20"/>
                <w:szCs w:val="20"/>
              </w:rPr>
            </w:pPr>
            <w:r w:rsidRPr="00504D26">
              <w:rPr>
                <w:b/>
                <w:bCs/>
                <w:sz w:val="20"/>
                <w:szCs w:val="20"/>
                <w:lang w:val="ky-KG"/>
              </w:rPr>
              <w:t xml:space="preserve">Жыйынтыкка </w:t>
            </w:r>
            <w:r w:rsidRPr="00504D26">
              <w:rPr>
                <w:b/>
                <w:bCs/>
                <w:sz w:val="20"/>
                <w:szCs w:val="20"/>
              </w:rPr>
              <w:t xml:space="preserve">карата </w:t>
            </w:r>
            <w:proofErr w:type="spellStart"/>
            <w:r w:rsidRPr="00504D26">
              <w:rPr>
                <w:b/>
                <w:bCs/>
                <w:sz w:val="20"/>
                <w:szCs w:val="20"/>
              </w:rPr>
              <w:t>пайыз</w:t>
            </w:r>
            <w:proofErr w:type="spellEnd"/>
            <w:r w:rsidRPr="00504D26">
              <w:rPr>
                <w:b/>
                <w:bCs/>
                <w:sz w:val="20"/>
                <w:szCs w:val="20"/>
              </w:rPr>
              <w:t xml:space="preserve"> </w:t>
            </w:r>
            <w:proofErr w:type="spellStart"/>
            <w:r w:rsidRPr="00504D26">
              <w:rPr>
                <w:b/>
                <w:bCs/>
                <w:sz w:val="20"/>
                <w:szCs w:val="20"/>
              </w:rPr>
              <w:t>менен</w:t>
            </w:r>
            <w:proofErr w:type="spellEnd"/>
          </w:p>
        </w:tc>
      </w:tr>
      <w:tr w:rsidR="00762494" w:rsidRPr="00762494" w14:paraId="70BA192D" w14:textId="77777777" w:rsidTr="00655CBD">
        <w:trPr>
          <w:tblHeader/>
          <w:jc w:val="center"/>
        </w:trPr>
        <w:tc>
          <w:tcPr>
            <w:tcW w:w="2027" w:type="pct"/>
            <w:tcBorders>
              <w:top w:val="nil"/>
              <w:left w:val="nil"/>
              <w:bottom w:val="single" w:sz="8" w:space="0" w:color="auto"/>
              <w:right w:val="nil"/>
            </w:tcBorders>
          </w:tcPr>
          <w:p w14:paraId="48093D47" w14:textId="77777777" w:rsidR="00762494" w:rsidRPr="00762494" w:rsidRDefault="00762494" w:rsidP="00762494">
            <w:pPr>
              <w:shd w:val="clear" w:color="auto" w:fill="FFFFFF"/>
              <w:spacing w:before="20" w:after="20"/>
              <w:rPr>
                <w:b/>
                <w:bCs/>
                <w:sz w:val="20"/>
                <w:szCs w:val="20"/>
              </w:rPr>
            </w:pPr>
          </w:p>
        </w:tc>
        <w:tc>
          <w:tcPr>
            <w:tcW w:w="681" w:type="pct"/>
            <w:tcBorders>
              <w:top w:val="single" w:sz="4" w:space="0" w:color="auto"/>
              <w:left w:val="nil"/>
              <w:bottom w:val="single" w:sz="8" w:space="0" w:color="auto"/>
              <w:right w:val="nil"/>
            </w:tcBorders>
            <w:vAlign w:val="bottom"/>
            <w:hideMark/>
          </w:tcPr>
          <w:p w14:paraId="2580A296" w14:textId="77777777" w:rsidR="00762494" w:rsidRPr="00504D26" w:rsidRDefault="00762494" w:rsidP="00762494">
            <w:pPr>
              <w:shd w:val="clear" w:color="auto" w:fill="FFFFFF"/>
              <w:spacing w:before="20" w:after="20"/>
              <w:jc w:val="right"/>
              <w:rPr>
                <w:b/>
                <w:bCs/>
                <w:sz w:val="20"/>
                <w:szCs w:val="20"/>
                <w:lang w:val="ky-KG"/>
              </w:rPr>
            </w:pPr>
            <w:r w:rsidRPr="00504D26">
              <w:rPr>
                <w:b/>
                <w:bCs/>
                <w:sz w:val="20"/>
                <w:szCs w:val="20"/>
              </w:rPr>
              <w:t>2023</w:t>
            </w:r>
          </w:p>
        </w:tc>
        <w:tc>
          <w:tcPr>
            <w:tcW w:w="722" w:type="pct"/>
            <w:tcBorders>
              <w:top w:val="single" w:sz="4" w:space="0" w:color="auto"/>
              <w:left w:val="nil"/>
              <w:bottom w:val="single" w:sz="8" w:space="0" w:color="auto"/>
              <w:right w:val="nil"/>
            </w:tcBorders>
            <w:vAlign w:val="bottom"/>
            <w:hideMark/>
          </w:tcPr>
          <w:p w14:paraId="52EA2D82" w14:textId="77777777" w:rsidR="00762494" w:rsidRPr="00504D26" w:rsidRDefault="00762494" w:rsidP="00762494">
            <w:pPr>
              <w:shd w:val="clear" w:color="auto" w:fill="FFFFFF"/>
              <w:spacing w:before="20" w:after="20"/>
              <w:jc w:val="right"/>
              <w:rPr>
                <w:b/>
                <w:bCs/>
                <w:sz w:val="20"/>
                <w:szCs w:val="20"/>
                <w:lang w:val="ky-KG"/>
              </w:rPr>
            </w:pPr>
            <w:r w:rsidRPr="00504D26">
              <w:rPr>
                <w:b/>
                <w:bCs/>
                <w:sz w:val="20"/>
                <w:szCs w:val="20"/>
              </w:rPr>
              <w:t>2024</w:t>
            </w:r>
          </w:p>
        </w:tc>
        <w:tc>
          <w:tcPr>
            <w:tcW w:w="785" w:type="pct"/>
            <w:tcBorders>
              <w:top w:val="single" w:sz="4" w:space="0" w:color="auto"/>
              <w:left w:val="nil"/>
              <w:bottom w:val="single" w:sz="8" w:space="0" w:color="auto"/>
              <w:right w:val="nil"/>
            </w:tcBorders>
            <w:vAlign w:val="bottom"/>
            <w:hideMark/>
          </w:tcPr>
          <w:p w14:paraId="7CE0A5F8" w14:textId="77777777" w:rsidR="00762494" w:rsidRPr="00504D26" w:rsidRDefault="00762494" w:rsidP="00762494">
            <w:pPr>
              <w:shd w:val="clear" w:color="auto" w:fill="FFFFFF"/>
              <w:spacing w:before="20" w:after="20"/>
              <w:jc w:val="right"/>
              <w:rPr>
                <w:b/>
                <w:bCs/>
                <w:sz w:val="20"/>
                <w:szCs w:val="20"/>
                <w:lang w:val="ky-KG"/>
              </w:rPr>
            </w:pPr>
            <w:r w:rsidRPr="00504D26">
              <w:rPr>
                <w:b/>
                <w:bCs/>
                <w:sz w:val="20"/>
                <w:szCs w:val="20"/>
              </w:rPr>
              <w:t>2023</w:t>
            </w:r>
          </w:p>
        </w:tc>
        <w:tc>
          <w:tcPr>
            <w:tcW w:w="785" w:type="pct"/>
            <w:tcBorders>
              <w:top w:val="single" w:sz="4" w:space="0" w:color="auto"/>
              <w:left w:val="nil"/>
              <w:bottom w:val="single" w:sz="8" w:space="0" w:color="auto"/>
              <w:right w:val="nil"/>
            </w:tcBorders>
            <w:vAlign w:val="bottom"/>
            <w:hideMark/>
          </w:tcPr>
          <w:p w14:paraId="514C21D0" w14:textId="77777777" w:rsidR="00762494" w:rsidRPr="00504D26" w:rsidRDefault="00762494" w:rsidP="00762494">
            <w:pPr>
              <w:shd w:val="clear" w:color="auto" w:fill="FFFFFF"/>
              <w:spacing w:before="20" w:after="20"/>
              <w:jc w:val="right"/>
              <w:rPr>
                <w:b/>
                <w:bCs/>
                <w:sz w:val="20"/>
                <w:szCs w:val="20"/>
                <w:lang w:val="ky-KG"/>
              </w:rPr>
            </w:pPr>
            <w:r w:rsidRPr="00504D26">
              <w:rPr>
                <w:b/>
                <w:bCs/>
                <w:sz w:val="20"/>
                <w:szCs w:val="20"/>
              </w:rPr>
              <w:t>2024</w:t>
            </w:r>
          </w:p>
        </w:tc>
      </w:tr>
      <w:tr w:rsidR="00762494" w:rsidRPr="00762494" w14:paraId="35E6A5C8" w14:textId="77777777" w:rsidTr="00655CBD">
        <w:trPr>
          <w:jc w:val="center"/>
        </w:trPr>
        <w:tc>
          <w:tcPr>
            <w:tcW w:w="2027" w:type="pct"/>
            <w:tcBorders>
              <w:top w:val="single" w:sz="8" w:space="0" w:color="auto"/>
              <w:left w:val="nil"/>
              <w:bottom w:val="nil"/>
              <w:right w:val="nil"/>
            </w:tcBorders>
            <w:vAlign w:val="center"/>
            <w:hideMark/>
          </w:tcPr>
          <w:p w14:paraId="2E64D3C7" w14:textId="77777777" w:rsidR="00762494" w:rsidRPr="00762494" w:rsidRDefault="00762494" w:rsidP="00762494">
            <w:pPr>
              <w:keepNext/>
              <w:spacing w:before="100" w:beforeAutospacing="1" w:after="20"/>
              <w:outlineLvl w:val="2"/>
              <w:rPr>
                <w:b/>
                <w:sz w:val="20"/>
                <w:szCs w:val="20"/>
              </w:rPr>
            </w:pPr>
            <w:r w:rsidRPr="00762494">
              <w:rPr>
                <w:b/>
                <w:sz w:val="20"/>
                <w:szCs w:val="20"/>
              </w:rPr>
              <w:t xml:space="preserve">Кыргыз </w:t>
            </w:r>
            <w:proofErr w:type="spellStart"/>
            <w:r w:rsidRPr="00762494">
              <w:rPr>
                <w:b/>
                <w:sz w:val="20"/>
                <w:szCs w:val="20"/>
              </w:rPr>
              <w:t>Республикасы</w:t>
            </w:r>
            <w:proofErr w:type="spellEnd"/>
          </w:p>
        </w:tc>
        <w:tc>
          <w:tcPr>
            <w:tcW w:w="681" w:type="pct"/>
            <w:tcBorders>
              <w:top w:val="single" w:sz="8" w:space="0" w:color="auto"/>
              <w:left w:val="nil"/>
              <w:bottom w:val="nil"/>
              <w:right w:val="nil"/>
            </w:tcBorders>
            <w:vAlign w:val="center"/>
            <w:hideMark/>
          </w:tcPr>
          <w:p w14:paraId="6D1D39A7" w14:textId="77777777" w:rsidR="00762494" w:rsidRPr="00762494" w:rsidRDefault="00762494" w:rsidP="00762494">
            <w:pPr>
              <w:spacing w:after="20"/>
              <w:ind w:right="-1"/>
              <w:jc w:val="right"/>
              <w:rPr>
                <w:b/>
                <w:sz w:val="18"/>
                <w:szCs w:val="18"/>
              </w:rPr>
            </w:pPr>
            <w:r w:rsidRPr="00762494">
              <w:rPr>
                <w:b/>
                <w:sz w:val="20"/>
                <w:szCs w:val="20"/>
              </w:rPr>
              <w:t>250,2</w:t>
            </w:r>
          </w:p>
        </w:tc>
        <w:tc>
          <w:tcPr>
            <w:tcW w:w="722" w:type="pct"/>
            <w:tcBorders>
              <w:top w:val="single" w:sz="8" w:space="0" w:color="auto"/>
              <w:left w:val="nil"/>
              <w:bottom w:val="nil"/>
              <w:right w:val="nil"/>
            </w:tcBorders>
            <w:vAlign w:val="center"/>
            <w:hideMark/>
          </w:tcPr>
          <w:p w14:paraId="1539BCFF" w14:textId="77777777" w:rsidR="00762494" w:rsidRPr="00762494" w:rsidRDefault="00762494" w:rsidP="00762494">
            <w:pPr>
              <w:spacing w:after="20"/>
              <w:ind w:right="-1"/>
              <w:jc w:val="right"/>
              <w:rPr>
                <w:b/>
                <w:sz w:val="18"/>
                <w:szCs w:val="18"/>
              </w:rPr>
            </w:pPr>
            <w:r w:rsidRPr="00762494">
              <w:rPr>
                <w:b/>
                <w:sz w:val="20"/>
                <w:szCs w:val="20"/>
              </w:rPr>
              <w:t>217,6</w:t>
            </w:r>
          </w:p>
        </w:tc>
        <w:tc>
          <w:tcPr>
            <w:tcW w:w="785" w:type="pct"/>
            <w:tcBorders>
              <w:top w:val="single" w:sz="8" w:space="0" w:color="auto"/>
              <w:left w:val="nil"/>
              <w:bottom w:val="nil"/>
              <w:right w:val="nil"/>
            </w:tcBorders>
            <w:vAlign w:val="bottom"/>
            <w:hideMark/>
          </w:tcPr>
          <w:p w14:paraId="631449E4" w14:textId="77777777" w:rsidR="00762494" w:rsidRPr="00762494" w:rsidRDefault="00762494" w:rsidP="00762494">
            <w:pPr>
              <w:ind w:right="-1"/>
              <w:jc w:val="right"/>
              <w:rPr>
                <w:b/>
                <w:bCs/>
                <w:sz w:val="18"/>
                <w:szCs w:val="18"/>
              </w:rPr>
            </w:pPr>
            <w:r w:rsidRPr="00762494">
              <w:rPr>
                <w:b/>
                <w:bCs/>
                <w:color w:val="000000"/>
                <w:sz w:val="20"/>
                <w:szCs w:val="20"/>
              </w:rPr>
              <w:t>100</w:t>
            </w:r>
          </w:p>
        </w:tc>
        <w:tc>
          <w:tcPr>
            <w:tcW w:w="785" w:type="pct"/>
            <w:tcBorders>
              <w:top w:val="single" w:sz="8" w:space="0" w:color="auto"/>
              <w:left w:val="nil"/>
              <w:bottom w:val="nil"/>
              <w:right w:val="nil"/>
            </w:tcBorders>
            <w:vAlign w:val="bottom"/>
            <w:hideMark/>
          </w:tcPr>
          <w:p w14:paraId="1C63A611" w14:textId="77777777" w:rsidR="00762494" w:rsidRPr="00762494" w:rsidRDefault="00762494" w:rsidP="00762494">
            <w:pPr>
              <w:keepNext/>
              <w:widowControl w:val="0"/>
              <w:tabs>
                <w:tab w:val="left" w:pos="7938"/>
              </w:tabs>
              <w:spacing w:before="20" w:after="20"/>
              <w:ind w:right="-1"/>
              <w:jc w:val="right"/>
              <w:rPr>
                <w:b/>
                <w:bCs/>
                <w:color w:val="000000"/>
                <w:sz w:val="18"/>
                <w:szCs w:val="18"/>
              </w:rPr>
            </w:pPr>
            <w:r w:rsidRPr="00762494">
              <w:rPr>
                <w:b/>
                <w:bCs/>
                <w:color w:val="000000"/>
                <w:sz w:val="20"/>
                <w:szCs w:val="20"/>
              </w:rPr>
              <w:t>100</w:t>
            </w:r>
          </w:p>
        </w:tc>
      </w:tr>
      <w:tr w:rsidR="00762494" w:rsidRPr="00762494" w14:paraId="41978F91" w14:textId="77777777" w:rsidTr="00655CBD">
        <w:trPr>
          <w:trHeight w:val="300"/>
          <w:jc w:val="center"/>
        </w:trPr>
        <w:tc>
          <w:tcPr>
            <w:tcW w:w="2027" w:type="pct"/>
            <w:tcBorders>
              <w:top w:val="nil"/>
              <w:left w:val="nil"/>
              <w:bottom w:val="nil"/>
              <w:right w:val="nil"/>
            </w:tcBorders>
            <w:vAlign w:val="center"/>
            <w:hideMark/>
          </w:tcPr>
          <w:p w14:paraId="6C72A7B2" w14:textId="77777777" w:rsidR="00762494" w:rsidRPr="00762494" w:rsidRDefault="00762494" w:rsidP="00762494">
            <w:pPr>
              <w:spacing w:before="20" w:after="20"/>
              <w:rPr>
                <w:color w:val="000000"/>
                <w:sz w:val="20"/>
                <w:szCs w:val="20"/>
              </w:rPr>
            </w:pPr>
            <w:r w:rsidRPr="00762494">
              <w:rPr>
                <w:color w:val="000000"/>
                <w:sz w:val="20"/>
                <w:szCs w:val="20"/>
              </w:rPr>
              <w:t xml:space="preserve"> Баткен </w:t>
            </w:r>
            <w:proofErr w:type="spellStart"/>
            <w:r w:rsidRPr="00762494">
              <w:rPr>
                <w:color w:val="000000"/>
                <w:sz w:val="20"/>
                <w:szCs w:val="20"/>
              </w:rPr>
              <w:t>облусу</w:t>
            </w:r>
            <w:proofErr w:type="spellEnd"/>
          </w:p>
        </w:tc>
        <w:tc>
          <w:tcPr>
            <w:tcW w:w="681" w:type="pct"/>
            <w:tcBorders>
              <w:top w:val="nil"/>
              <w:left w:val="nil"/>
              <w:bottom w:val="nil"/>
              <w:right w:val="nil"/>
            </w:tcBorders>
            <w:vAlign w:val="bottom"/>
            <w:hideMark/>
          </w:tcPr>
          <w:p w14:paraId="059840CB" w14:textId="77777777" w:rsidR="00762494" w:rsidRPr="00762494" w:rsidRDefault="00762494" w:rsidP="00762494">
            <w:pPr>
              <w:jc w:val="right"/>
              <w:rPr>
                <w:sz w:val="18"/>
                <w:szCs w:val="18"/>
              </w:rPr>
            </w:pPr>
            <w:r w:rsidRPr="00762494">
              <w:rPr>
                <w:bCs/>
                <w:sz w:val="20"/>
                <w:szCs w:val="20"/>
              </w:rPr>
              <w:t>2,8</w:t>
            </w:r>
          </w:p>
        </w:tc>
        <w:tc>
          <w:tcPr>
            <w:tcW w:w="722" w:type="pct"/>
            <w:tcBorders>
              <w:top w:val="nil"/>
              <w:left w:val="nil"/>
              <w:bottom w:val="nil"/>
              <w:right w:val="nil"/>
            </w:tcBorders>
            <w:vAlign w:val="bottom"/>
            <w:hideMark/>
          </w:tcPr>
          <w:p w14:paraId="3CFA593A" w14:textId="77777777" w:rsidR="00762494" w:rsidRPr="00762494" w:rsidRDefault="00762494" w:rsidP="00762494">
            <w:pPr>
              <w:jc w:val="right"/>
              <w:rPr>
                <w:sz w:val="18"/>
                <w:szCs w:val="18"/>
              </w:rPr>
            </w:pPr>
            <w:r w:rsidRPr="00762494">
              <w:rPr>
                <w:sz w:val="20"/>
                <w:szCs w:val="20"/>
              </w:rPr>
              <w:t>3,6</w:t>
            </w:r>
          </w:p>
        </w:tc>
        <w:tc>
          <w:tcPr>
            <w:tcW w:w="785" w:type="pct"/>
            <w:tcBorders>
              <w:top w:val="nil"/>
              <w:left w:val="nil"/>
              <w:bottom w:val="nil"/>
              <w:right w:val="nil"/>
            </w:tcBorders>
            <w:vAlign w:val="bottom"/>
            <w:hideMark/>
          </w:tcPr>
          <w:p w14:paraId="6B3DE9B9" w14:textId="77777777" w:rsidR="00762494" w:rsidRPr="00762494" w:rsidRDefault="00762494" w:rsidP="00762494">
            <w:pPr>
              <w:jc w:val="right"/>
              <w:rPr>
                <w:sz w:val="18"/>
                <w:szCs w:val="18"/>
              </w:rPr>
            </w:pPr>
            <w:r w:rsidRPr="00762494">
              <w:rPr>
                <w:bCs/>
                <w:sz w:val="20"/>
                <w:szCs w:val="20"/>
              </w:rPr>
              <w:t>1,1</w:t>
            </w:r>
          </w:p>
        </w:tc>
        <w:tc>
          <w:tcPr>
            <w:tcW w:w="785" w:type="pct"/>
            <w:tcBorders>
              <w:top w:val="nil"/>
              <w:left w:val="nil"/>
              <w:bottom w:val="nil"/>
              <w:right w:val="nil"/>
            </w:tcBorders>
            <w:vAlign w:val="bottom"/>
            <w:hideMark/>
          </w:tcPr>
          <w:p w14:paraId="413C4E60" w14:textId="77777777" w:rsidR="00762494" w:rsidRPr="00762494" w:rsidRDefault="00762494" w:rsidP="00762494">
            <w:pPr>
              <w:jc w:val="right"/>
              <w:rPr>
                <w:sz w:val="18"/>
                <w:szCs w:val="18"/>
              </w:rPr>
            </w:pPr>
            <w:r w:rsidRPr="00762494">
              <w:rPr>
                <w:bCs/>
                <w:sz w:val="20"/>
                <w:szCs w:val="20"/>
              </w:rPr>
              <w:t>1,6</w:t>
            </w:r>
          </w:p>
        </w:tc>
      </w:tr>
      <w:tr w:rsidR="00762494" w:rsidRPr="00762494" w14:paraId="19D295A7" w14:textId="77777777" w:rsidTr="00655CBD">
        <w:trPr>
          <w:trHeight w:val="300"/>
          <w:jc w:val="center"/>
        </w:trPr>
        <w:tc>
          <w:tcPr>
            <w:tcW w:w="2027" w:type="pct"/>
            <w:tcBorders>
              <w:top w:val="nil"/>
              <w:left w:val="nil"/>
              <w:bottom w:val="nil"/>
              <w:right w:val="nil"/>
            </w:tcBorders>
            <w:vAlign w:val="center"/>
            <w:hideMark/>
          </w:tcPr>
          <w:p w14:paraId="6E6B8D95" w14:textId="77777777" w:rsidR="00762494" w:rsidRPr="00762494" w:rsidRDefault="00762494" w:rsidP="00762494">
            <w:pPr>
              <w:spacing w:before="20" w:after="20"/>
              <w:rPr>
                <w:color w:val="000000"/>
                <w:sz w:val="20"/>
                <w:szCs w:val="20"/>
              </w:rPr>
            </w:pPr>
            <w:r w:rsidRPr="00762494">
              <w:rPr>
                <w:color w:val="000000"/>
                <w:sz w:val="20"/>
                <w:szCs w:val="20"/>
              </w:rPr>
              <w:t xml:space="preserve"> </w:t>
            </w:r>
            <w:proofErr w:type="spellStart"/>
            <w:r w:rsidRPr="00762494">
              <w:rPr>
                <w:color w:val="000000"/>
                <w:sz w:val="20"/>
                <w:szCs w:val="20"/>
              </w:rPr>
              <w:t>Жалал</w:t>
            </w:r>
            <w:proofErr w:type="spellEnd"/>
            <w:r w:rsidRPr="00762494">
              <w:rPr>
                <w:color w:val="000000"/>
                <w:sz w:val="20"/>
                <w:szCs w:val="20"/>
              </w:rPr>
              <w:t xml:space="preserve">-Абад </w:t>
            </w:r>
            <w:proofErr w:type="spellStart"/>
            <w:r w:rsidRPr="00762494">
              <w:rPr>
                <w:color w:val="000000"/>
                <w:sz w:val="20"/>
                <w:szCs w:val="20"/>
              </w:rPr>
              <w:t>облусу</w:t>
            </w:r>
            <w:proofErr w:type="spellEnd"/>
          </w:p>
        </w:tc>
        <w:tc>
          <w:tcPr>
            <w:tcW w:w="681" w:type="pct"/>
            <w:tcBorders>
              <w:top w:val="nil"/>
              <w:left w:val="nil"/>
              <w:bottom w:val="nil"/>
              <w:right w:val="nil"/>
            </w:tcBorders>
            <w:vAlign w:val="bottom"/>
            <w:hideMark/>
          </w:tcPr>
          <w:p w14:paraId="2F237A27" w14:textId="77777777" w:rsidR="00762494" w:rsidRPr="00762494" w:rsidRDefault="00762494" w:rsidP="00762494">
            <w:pPr>
              <w:jc w:val="right"/>
              <w:rPr>
                <w:sz w:val="18"/>
                <w:szCs w:val="18"/>
              </w:rPr>
            </w:pPr>
            <w:r w:rsidRPr="00762494">
              <w:rPr>
                <w:bCs/>
                <w:sz w:val="20"/>
                <w:szCs w:val="20"/>
              </w:rPr>
              <w:t>38,6</w:t>
            </w:r>
          </w:p>
        </w:tc>
        <w:tc>
          <w:tcPr>
            <w:tcW w:w="722" w:type="pct"/>
            <w:tcBorders>
              <w:top w:val="nil"/>
              <w:left w:val="nil"/>
              <w:bottom w:val="nil"/>
              <w:right w:val="nil"/>
            </w:tcBorders>
            <w:vAlign w:val="bottom"/>
            <w:hideMark/>
          </w:tcPr>
          <w:p w14:paraId="7F11E8BB" w14:textId="77777777" w:rsidR="00762494" w:rsidRPr="00762494" w:rsidRDefault="00762494" w:rsidP="00762494">
            <w:pPr>
              <w:jc w:val="right"/>
              <w:rPr>
                <w:sz w:val="18"/>
                <w:szCs w:val="18"/>
              </w:rPr>
            </w:pPr>
            <w:r w:rsidRPr="00762494">
              <w:rPr>
                <w:sz w:val="20"/>
                <w:szCs w:val="20"/>
              </w:rPr>
              <w:t>70,8</w:t>
            </w:r>
          </w:p>
        </w:tc>
        <w:tc>
          <w:tcPr>
            <w:tcW w:w="785" w:type="pct"/>
            <w:tcBorders>
              <w:top w:val="nil"/>
              <w:left w:val="nil"/>
              <w:bottom w:val="nil"/>
              <w:right w:val="nil"/>
            </w:tcBorders>
            <w:vAlign w:val="bottom"/>
            <w:hideMark/>
          </w:tcPr>
          <w:p w14:paraId="6D1A4178" w14:textId="77777777" w:rsidR="00762494" w:rsidRPr="00762494" w:rsidRDefault="00762494" w:rsidP="00762494">
            <w:pPr>
              <w:jc w:val="right"/>
              <w:rPr>
                <w:sz w:val="18"/>
                <w:szCs w:val="18"/>
              </w:rPr>
            </w:pPr>
            <w:r w:rsidRPr="00762494">
              <w:rPr>
                <w:bCs/>
                <w:sz w:val="20"/>
                <w:szCs w:val="20"/>
              </w:rPr>
              <w:t>15,4</w:t>
            </w:r>
          </w:p>
        </w:tc>
        <w:tc>
          <w:tcPr>
            <w:tcW w:w="785" w:type="pct"/>
            <w:tcBorders>
              <w:top w:val="nil"/>
              <w:left w:val="nil"/>
              <w:bottom w:val="nil"/>
              <w:right w:val="nil"/>
            </w:tcBorders>
            <w:vAlign w:val="bottom"/>
            <w:hideMark/>
          </w:tcPr>
          <w:p w14:paraId="234E9C65" w14:textId="77777777" w:rsidR="00762494" w:rsidRPr="00762494" w:rsidRDefault="00762494" w:rsidP="00762494">
            <w:pPr>
              <w:jc w:val="right"/>
              <w:rPr>
                <w:sz w:val="18"/>
                <w:szCs w:val="18"/>
              </w:rPr>
            </w:pPr>
            <w:r w:rsidRPr="00762494">
              <w:rPr>
                <w:bCs/>
                <w:sz w:val="20"/>
                <w:szCs w:val="20"/>
              </w:rPr>
              <w:t>32,6</w:t>
            </w:r>
          </w:p>
        </w:tc>
      </w:tr>
      <w:tr w:rsidR="00762494" w:rsidRPr="00762494" w14:paraId="2091B67A" w14:textId="77777777" w:rsidTr="00655CBD">
        <w:trPr>
          <w:trHeight w:val="300"/>
          <w:jc w:val="center"/>
        </w:trPr>
        <w:tc>
          <w:tcPr>
            <w:tcW w:w="2027" w:type="pct"/>
            <w:tcBorders>
              <w:top w:val="nil"/>
              <w:left w:val="nil"/>
              <w:bottom w:val="nil"/>
              <w:right w:val="nil"/>
            </w:tcBorders>
            <w:vAlign w:val="center"/>
            <w:hideMark/>
          </w:tcPr>
          <w:p w14:paraId="3EC3DBAB" w14:textId="77777777" w:rsidR="00762494" w:rsidRPr="00762494" w:rsidRDefault="00762494" w:rsidP="00762494">
            <w:pPr>
              <w:spacing w:before="20" w:after="20"/>
              <w:rPr>
                <w:color w:val="000000"/>
                <w:sz w:val="20"/>
                <w:szCs w:val="20"/>
              </w:rPr>
            </w:pPr>
            <w:r w:rsidRPr="00762494">
              <w:rPr>
                <w:color w:val="000000"/>
                <w:sz w:val="20"/>
                <w:szCs w:val="20"/>
              </w:rPr>
              <w:t xml:space="preserve"> </w:t>
            </w:r>
            <w:proofErr w:type="spellStart"/>
            <w:r w:rsidRPr="00762494">
              <w:rPr>
                <w:color w:val="000000"/>
                <w:sz w:val="20"/>
                <w:szCs w:val="20"/>
              </w:rPr>
              <w:t>Ысык</w:t>
            </w:r>
            <w:proofErr w:type="spellEnd"/>
            <w:r w:rsidRPr="00762494">
              <w:rPr>
                <w:color w:val="000000"/>
                <w:sz w:val="20"/>
                <w:szCs w:val="20"/>
              </w:rPr>
              <w:t>-К</w:t>
            </w:r>
            <w:r w:rsidRPr="00762494">
              <w:rPr>
                <w:sz w:val="20"/>
                <w:szCs w:val="20"/>
                <w:lang w:val="ky-KG"/>
              </w:rPr>
              <w:t>ө</w:t>
            </w:r>
            <w:r w:rsidRPr="00762494">
              <w:rPr>
                <w:color w:val="000000"/>
                <w:sz w:val="20"/>
                <w:szCs w:val="20"/>
              </w:rPr>
              <w:t xml:space="preserve">л </w:t>
            </w:r>
            <w:proofErr w:type="spellStart"/>
            <w:r w:rsidRPr="00762494">
              <w:rPr>
                <w:color w:val="000000"/>
                <w:sz w:val="20"/>
                <w:szCs w:val="20"/>
              </w:rPr>
              <w:t>облусу</w:t>
            </w:r>
            <w:proofErr w:type="spellEnd"/>
          </w:p>
        </w:tc>
        <w:tc>
          <w:tcPr>
            <w:tcW w:w="681" w:type="pct"/>
            <w:tcBorders>
              <w:top w:val="nil"/>
              <w:left w:val="nil"/>
              <w:bottom w:val="nil"/>
              <w:right w:val="nil"/>
            </w:tcBorders>
            <w:vAlign w:val="bottom"/>
            <w:hideMark/>
          </w:tcPr>
          <w:p w14:paraId="7ACF0B34" w14:textId="77777777" w:rsidR="00762494" w:rsidRPr="00762494" w:rsidRDefault="00762494" w:rsidP="00762494">
            <w:pPr>
              <w:jc w:val="right"/>
              <w:rPr>
                <w:sz w:val="18"/>
                <w:szCs w:val="18"/>
              </w:rPr>
            </w:pPr>
            <w:r w:rsidRPr="00762494">
              <w:rPr>
                <w:bCs/>
                <w:sz w:val="20"/>
                <w:szCs w:val="20"/>
              </w:rPr>
              <w:t>6,1</w:t>
            </w:r>
          </w:p>
        </w:tc>
        <w:tc>
          <w:tcPr>
            <w:tcW w:w="722" w:type="pct"/>
            <w:tcBorders>
              <w:top w:val="nil"/>
              <w:left w:val="nil"/>
              <w:bottom w:val="nil"/>
              <w:right w:val="nil"/>
            </w:tcBorders>
            <w:vAlign w:val="bottom"/>
            <w:hideMark/>
          </w:tcPr>
          <w:p w14:paraId="73EDD328" w14:textId="77777777" w:rsidR="00762494" w:rsidRPr="00762494" w:rsidRDefault="00762494" w:rsidP="00762494">
            <w:pPr>
              <w:jc w:val="right"/>
              <w:rPr>
                <w:sz w:val="18"/>
                <w:szCs w:val="18"/>
              </w:rPr>
            </w:pPr>
            <w:r w:rsidRPr="00762494">
              <w:rPr>
                <w:sz w:val="20"/>
                <w:szCs w:val="20"/>
              </w:rPr>
              <w:t>28,1</w:t>
            </w:r>
          </w:p>
        </w:tc>
        <w:tc>
          <w:tcPr>
            <w:tcW w:w="785" w:type="pct"/>
            <w:tcBorders>
              <w:top w:val="nil"/>
              <w:left w:val="nil"/>
              <w:bottom w:val="nil"/>
              <w:right w:val="nil"/>
            </w:tcBorders>
            <w:vAlign w:val="bottom"/>
            <w:hideMark/>
          </w:tcPr>
          <w:p w14:paraId="05CA9CBF" w14:textId="77777777" w:rsidR="00762494" w:rsidRPr="00762494" w:rsidRDefault="00762494" w:rsidP="00762494">
            <w:pPr>
              <w:jc w:val="right"/>
              <w:rPr>
                <w:sz w:val="18"/>
                <w:szCs w:val="18"/>
              </w:rPr>
            </w:pPr>
            <w:r w:rsidRPr="00762494">
              <w:rPr>
                <w:bCs/>
                <w:sz w:val="20"/>
                <w:szCs w:val="20"/>
              </w:rPr>
              <w:t>2,4</w:t>
            </w:r>
          </w:p>
        </w:tc>
        <w:tc>
          <w:tcPr>
            <w:tcW w:w="785" w:type="pct"/>
            <w:tcBorders>
              <w:top w:val="nil"/>
              <w:left w:val="nil"/>
              <w:bottom w:val="nil"/>
              <w:right w:val="nil"/>
            </w:tcBorders>
            <w:vAlign w:val="bottom"/>
            <w:hideMark/>
          </w:tcPr>
          <w:p w14:paraId="48EBFE90" w14:textId="77777777" w:rsidR="00762494" w:rsidRPr="00762494" w:rsidRDefault="00762494" w:rsidP="00762494">
            <w:pPr>
              <w:jc w:val="right"/>
              <w:rPr>
                <w:sz w:val="18"/>
                <w:szCs w:val="18"/>
              </w:rPr>
            </w:pPr>
            <w:r w:rsidRPr="00762494">
              <w:rPr>
                <w:bCs/>
                <w:sz w:val="20"/>
                <w:szCs w:val="20"/>
              </w:rPr>
              <w:t>12,9</w:t>
            </w:r>
          </w:p>
        </w:tc>
      </w:tr>
      <w:tr w:rsidR="00762494" w:rsidRPr="00762494" w14:paraId="51ECA306" w14:textId="77777777" w:rsidTr="00655CBD">
        <w:trPr>
          <w:trHeight w:val="300"/>
          <w:jc w:val="center"/>
        </w:trPr>
        <w:tc>
          <w:tcPr>
            <w:tcW w:w="2027" w:type="pct"/>
            <w:tcBorders>
              <w:top w:val="nil"/>
              <w:left w:val="nil"/>
              <w:bottom w:val="nil"/>
              <w:right w:val="nil"/>
            </w:tcBorders>
            <w:vAlign w:val="center"/>
            <w:hideMark/>
          </w:tcPr>
          <w:p w14:paraId="111229D5" w14:textId="77777777" w:rsidR="00762494" w:rsidRPr="00762494" w:rsidRDefault="00762494" w:rsidP="00762494">
            <w:pPr>
              <w:spacing w:before="20" w:after="20"/>
              <w:rPr>
                <w:color w:val="000000"/>
                <w:sz w:val="20"/>
                <w:szCs w:val="20"/>
              </w:rPr>
            </w:pPr>
            <w:r w:rsidRPr="00762494">
              <w:rPr>
                <w:color w:val="000000"/>
                <w:sz w:val="20"/>
                <w:szCs w:val="20"/>
              </w:rPr>
              <w:t xml:space="preserve"> Нарын </w:t>
            </w:r>
            <w:proofErr w:type="spellStart"/>
            <w:r w:rsidRPr="00762494">
              <w:rPr>
                <w:color w:val="000000"/>
                <w:sz w:val="20"/>
                <w:szCs w:val="20"/>
              </w:rPr>
              <w:t>облусу</w:t>
            </w:r>
            <w:proofErr w:type="spellEnd"/>
          </w:p>
        </w:tc>
        <w:tc>
          <w:tcPr>
            <w:tcW w:w="681" w:type="pct"/>
            <w:tcBorders>
              <w:top w:val="nil"/>
              <w:left w:val="nil"/>
              <w:bottom w:val="nil"/>
              <w:right w:val="nil"/>
            </w:tcBorders>
            <w:vAlign w:val="bottom"/>
            <w:hideMark/>
          </w:tcPr>
          <w:p w14:paraId="00DB9D1C" w14:textId="77777777" w:rsidR="00762494" w:rsidRPr="00762494" w:rsidRDefault="00762494" w:rsidP="00762494">
            <w:pPr>
              <w:jc w:val="right"/>
              <w:rPr>
                <w:sz w:val="18"/>
                <w:szCs w:val="18"/>
              </w:rPr>
            </w:pPr>
            <w:r w:rsidRPr="00762494">
              <w:rPr>
                <w:bCs/>
                <w:sz w:val="20"/>
                <w:szCs w:val="20"/>
              </w:rPr>
              <w:t>0,0</w:t>
            </w:r>
          </w:p>
        </w:tc>
        <w:tc>
          <w:tcPr>
            <w:tcW w:w="722" w:type="pct"/>
            <w:tcBorders>
              <w:top w:val="nil"/>
              <w:left w:val="nil"/>
              <w:bottom w:val="nil"/>
              <w:right w:val="nil"/>
            </w:tcBorders>
            <w:vAlign w:val="bottom"/>
            <w:hideMark/>
          </w:tcPr>
          <w:p w14:paraId="0426EEA7" w14:textId="77777777" w:rsidR="00762494" w:rsidRPr="00762494" w:rsidRDefault="00762494" w:rsidP="00762494">
            <w:pPr>
              <w:jc w:val="right"/>
              <w:rPr>
                <w:sz w:val="18"/>
                <w:szCs w:val="18"/>
              </w:rPr>
            </w:pPr>
            <w:r w:rsidRPr="00762494">
              <w:rPr>
                <w:sz w:val="20"/>
                <w:szCs w:val="20"/>
              </w:rPr>
              <w:t>4,0</w:t>
            </w:r>
          </w:p>
        </w:tc>
        <w:tc>
          <w:tcPr>
            <w:tcW w:w="785" w:type="pct"/>
            <w:tcBorders>
              <w:top w:val="nil"/>
              <w:left w:val="nil"/>
              <w:bottom w:val="nil"/>
              <w:right w:val="nil"/>
            </w:tcBorders>
            <w:vAlign w:val="bottom"/>
            <w:hideMark/>
          </w:tcPr>
          <w:p w14:paraId="649E27FA" w14:textId="77777777" w:rsidR="00762494" w:rsidRPr="00762494" w:rsidRDefault="00762494" w:rsidP="00762494">
            <w:pPr>
              <w:jc w:val="right"/>
              <w:rPr>
                <w:sz w:val="18"/>
                <w:szCs w:val="18"/>
              </w:rPr>
            </w:pPr>
            <w:r w:rsidRPr="00762494">
              <w:rPr>
                <w:bCs/>
                <w:sz w:val="20"/>
                <w:szCs w:val="20"/>
              </w:rPr>
              <w:t>0,0</w:t>
            </w:r>
          </w:p>
        </w:tc>
        <w:tc>
          <w:tcPr>
            <w:tcW w:w="785" w:type="pct"/>
            <w:tcBorders>
              <w:top w:val="nil"/>
              <w:left w:val="nil"/>
              <w:bottom w:val="nil"/>
              <w:right w:val="nil"/>
            </w:tcBorders>
            <w:vAlign w:val="bottom"/>
            <w:hideMark/>
          </w:tcPr>
          <w:p w14:paraId="227086B5" w14:textId="77777777" w:rsidR="00762494" w:rsidRPr="00762494" w:rsidRDefault="00762494" w:rsidP="00762494">
            <w:pPr>
              <w:jc w:val="right"/>
              <w:rPr>
                <w:sz w:val="18"/>
                <w:szCs w:val="18"/>
              </w:rPr>
            </w:pPr>
            <w:r w:rsidRPr="00762494">
              <w:rPr>
                <w:bCs/>
                <w:sz w:val="20"/>
                <w:szCs w:val="20"/>
              </w:rPr>
              <w:t>1,9</w:t>
            </w:r>
          </w:p>
        </w:tc>
      </w:tr>
      <w:tr w:rsidR="00762494" w:rsidRPr="00762494" w14:paraId="52211CAB" w14:textId="77777777" w:rsidTr="00655CBD">
        <w:trPr>
          <w:trHeight w:val="300"/>
          <w:jc w:val="center"/>
        </w:trPr>
        <w:tc>
          <w:tcPr>
            <w:tcW w:w="2027" w:type="pct"/>
            <w:tcBorders>
              <w:top w:val="nil"/>
              <w:left w:val="nil"/>
              <w:bottom w:val="nil"/>
              <w:right w:val="nil"/>
            </w:tcBorders>
            <w:vAlign w:val="center"/>
            <w:hideMark/>
          </w:tcPr>
          <w:p w14:paraId="7E36EBC7" w14:textId="77777777" w:rsidR="00762494" w:rsidRPr="00762494" w:rsidRDefault="00762494" w:rsidP="00762494">
            <w:pPr>
              <w:spacing w:before="20" w:after="20"/>
              <w:rPr>
                <w:color w:val="000000"/>
                <w:sz w:val="20"/>
                <w:szCs w:val="20"/>
              </w:rPr>
            </w:pPr>
            <w:r w:rsidRPr="00762494">
              <w:rPr>
                <w:color w:val="000000"/>
                <w:sz w:val="20"/>
                <w:szCs w:val="20"/>
              </w:rPr>
              <w:t xml:space="preserve"> Ош </w:t>
            </w:r>
            <w:proofErr w:type="spellStart"/>
            <w:r w:rsidRPr="00762494">
              <w:rPr>
                <w:color w:val="000000"/>
                <w:sz w:val="20"/>
                <w:szCs w:val="20"/>
              </w:rPr>
              <w:t>облусу</w:t>
            </w:r>
            <w:proofErr w:type="spellEnd"/>
          </w:p>
        </w:tc>
        <w:tc>
          <w:tcPr>
            <w:tcW w:w="681" w:type="pct"/>
            <w:tcBorders>
              <w:top w:val="nil"/>
              <w:left w:val="nil"/>
              <w:bottom w:val="nil"/>
              <w:right w:val="nil"/>
            </w:tcBorders>
            <w:vAlign w:val="bottom"/>
            <w:hideMark/>
          </w:tcPr>
          <w:p w14:paraId="1C001FE4" w14:textId="77777777" w:rsidR="00762494" w:rsidRPr="00762494" w:rsidRDefault="00762494" w:rsidP="00762494">
            <w:pPr>
              <w:jc w:val="right"/>
              <w:rPr>
                <w:sz w:val="18"/>
                <w:szCs w:val="18"/>
              </w:rPr>
            </w:pPr>
            <w:r w:rsidRPr="00762494">
              <w:rPr>
                <w:bCs/>
                <w:sz w:val="20"/>
                <w:szCs w:val="20"/>
              </w:rPr>
              <w:t>0,3</w:t>
            </w:r>
          </w:p>
        </w:tc>
        <w:tc>
          <w:tcPr>
            <w:tcW w:w="722" w:type="pct"/>
            <w:tcBorders>
              <w:top w:val="nil"/>
              <w:left w:val="nil"/>
              <w:bottom w:val="nil"/>
              <w:right w:val="nil"/>
            </w:tcBorders>
            <w:vAlign w:val="bottom"/>
            <w:hideMark/>
          </w:tcPr>
          <w:p w14:paraId="4BD42533" w14:textId="77777777" w:rsidR="00762494" w:rsidRPr="00762494" w:rsidRDefault="00762494" w:rsidP="00762494">
            <w:pPr>
              <w:jc w:val="right"/>
              <w:rPr>
                <w:sz w:val="18"/>
                <w:szCs w:val="18"/>
              </w:rPr>
            </w:pPr>
            <w:r w:rsidRPr="00762494">
              <w:rPr>
                <w:sz w:val="20"/>
                <w:szCs w:val="20"/>
              </w:rPr>
              <w:t>4,7</w:t>
            </w:r>
          </w:p>
        </w:tc>
        <w:tc>
          <w:tcPr>
            <w:tcW w:w="785" w:type="pct"/>
            <w:tcBorders>
              <w:top w:val="nil"/>
              <w:left w:val="nil"/>
              <w:bottom w:val="nil"/>
              <w:right w:val="nil"/>
            </w:tcBorders>
            <w:vAlign w:val="bottom"/>
            <w:hideMark/>
          </w:tcPr>
          <w:p w14:paraId="24A3F849" w14:textId="77777777" w:rsidR="00762494" w:rsidRPr="00762494" w:rsidRDefault="00762494" w:rsidP="00762494">
            <w:pPr>
              <w:jc w:val="right"/>
              <w:rPr>
                <w:sz w:val="18"/>
                <w:szCs w:val="18"/>
              </w:rPr>
            </w:pPr>
            <w:r w:rsidRPr="00762494">
              <w:rPr>
                <w:bCs/>
                <w:sz w:val="20"/>
                <w:szCs w:val="20"/>
              </w:rPr>
              <w:t>0,1</w:t>
            </w:r>
          </w:p>
        </w:tc>
        <w:tc>
          <w:tcPr>
            <w:tcW w:w="785" w:type="pct"/>
            <w:tcBorders>
              <w:top w:val="nil"/>
              <w:left w:val="nil"/>
              <w:bottom w:val="nil"/>
              <w:right w:val="nil"/>
            </w:tcBorders>
            <w:vAlign w:val="bottom"/>
            <w:hideMark/>
          </w:tcPr>
          <w:p w14:paraId="4178CB6E" w14:textId="77777777" w:rsidR="00762494" w:rsidRPr="00762494" w:rsidRDefault="00762494" w:rsidP="00762494">
            <w:pPr>
              <w:jc w:val="right"/>
              <w:rPr>
                <w:sz w:val="18"/>
                <w:szCs w:val="18"/>
              </w:rPr>
            </w:pPr>
            <w:r w:rsidRPr="00762494">
              <w:rPr>
                <w:bCs/>
                <w:sz w:val="20"/>
                <w:szCs w:val="20"/>
              </w:rPr>
              <w:t>2,1</w:t>
            </w:r>
          </w:p>
        </w:tc>
      </w:tr>
      <w:tr w:rsidR="00762494" w:rsidRPr="00762494" w14:paraId="263EDA60" w14:textId="77777777" w:rsidTr="00655CBD">
        <w:trPr>
          <w:trHeight w:val="300"/>
          <w:jc w:val="center"/>
        </w:trPr>
        <w:tc>
          <w:tcPr>
            <w:tcW w:w="2027" w:type="pct"/>
            <w:tcBorders>
              <w:top w:val="nil"/>
              <w:left w:val="nil"/>
              <w:bottom w:val="nil"/>
              <w:right w:val="nil"/>
            </w:tcBorders>
            <w:vAlign w:val="center"/>
            <w:hideMark/>
          </w:tcPr>
          <w:p w14:paraId="5B55A090" w14:textId="77777777" w:rsidR="00762494" w:rsidRPr="00762494" w:rsidRDefault="00762494" w:rsidP="00762494">
            <w:pPr>
              <w:spacing w:before="20" w:after="20"/>
              <w:rPr>
                <w:color w:val="000000"/>
                <w:sz w:val="20"/>
                <w:szCs w:val="20"/>
              </w:rPr>
            </w:pPr>
            <w:r w:rsidRPr="00762494">
              <w:rPr>
                <w:color w:val="000000"/>
                <w:sz w:val="20"/>
                <w:szCs w:val="20"/>
              </w:rPr>
              <w:t xml:space="preserve"> Талас </w:t>
            </w:r>
            <w:proofErr w:type="spellStart"/>
            <w:r w:rsidRPr="00762494">
              <w:rPr>
                <w:color w:val="000000"/>
                <w:sz w:val="20"/>
                <w:szCs w:val="20"/>
              </w:rPr>
              <w:t>облусу</w:t>
            </w:r>
            <w:proofErr w:type="spellEnd"/>
          </w:p>
        </w:tc>
        <w:tc>
          <w:tcPr>
            <w:tcW w:w="681" w:type="pct"/>
            <w:tcBorders>
              <w:top w:val="nil"/>
              <w:left w:val="nil"/>
              <w:bottom w:val="nil"/>
              <w:right w:val="nil"/>
            </w:tcBorders>
            <w:vAlign w:val="bottom"/>
            <w:hideMark/>
          </w:tcPr>
          <w:p w14:paraId="7EFDA959" w14:textId="77777777" w:rsidR="00762494" w:rsidRPr="00762494" w:rsidRDefault="00762494" w:rsidP="00762494">
            <w:pPr>
              <w:jc w:val="right"/>
              <w:rPr>
                <w:sz w:val="18"/>
                <w:szCs w:val="18"/>
              </w:rPr>
            </w:pPr>
            <w:r w:rsidRPr="00762494">
              <w:rPr>
                <w:bCs/>
                <w:sz w:val="20"/>
                <w:szCs w:val="20"/>
              </w:rPr>
              <w:t>0,0</w:t>
            </w:r>
          </w:p>
        </w:tc>
        <w:tc>
          <w:tcPr>
            <w:tcW w:w="722" w:type="pct"/>
            <w:tcBorders>
              <w:top w:val="nil"/>
              <w:left w:val="nil"/>
              <w:bottom w:val="nil"/>
              <w:right w:val="nil"/>
            </w:tcBorders>
            <w:vAlign w:val="bottom"/>
            <w:hideMark/>
          </w:tcPr>
          <w:p w14:paraId="6456B0E5" w14:textId="77777777" w:rsidR="00762494" w:rsidRPr="00762494" w:rsidRDefault="00762494" w:rsidP="00762494">
            <w:pPr>
              <w:jc w:val="right"/>
              <w:rPr>
                <w:sz w:val="18"/>
                <w:szCs w:val="18"/>
              </w:rPr>
            </w:pPr>
            <w:r w:rsidRPr="00762494">
              <w:rPr>
                <w:sz w:val="20"/>
                <w:szCs w:val="20"/>
              </w:rPr>
              <w:t>6,5</w:t>
            </w:r>
          </w:p>
        </w:tc>
        <w:tc>
          <w:tcPr>
            <w:tcW w:w="785" w:type="pct"/>
            <w:tcBorders>
              <w:top w:val="nil"/>
              <w:left w:val="nil"/>
              <w:bottom w:val="nil"/>
              <w:right w:val="nil"/>
            </w:tcBorders>
            <w:vAlign w:val="bottom"/>
            <w:hideMark/>
          </w:tcPr>
          <w:p w14:paraId="6CCD1AE1" w14:textId="77777777" w:rsidR="00762494" w:rsidRPr="00762494" w:rsidRDefault="00762494" w:rsidP="00762494">
            <w:pPr>
              <w:jc w:val="right"/>
              <w:rPr>
                <w:sz w:val="18"/>
                <w:szCs w:val="18"/>
              </w:rPr>
            </w:pPr>
            <w:r w:rsidRPr="00762494">
              <w:rPr>
                <w:bCs/>
                <w:sz w:val="20"/>
                <w:szCs w:val="20"/>
              </w:rPr>
              <w:t>0,0</w:t>
            </w:r>
          </w:p>
        </w:tc>
        <w:tc>
          <w:tcPr>
            <w:tcW w:w="785" w:type="pct"/>
            <w:tcBorders>
              <w:top w:val="nil"/>
              <w:left w:val="nil"/>
              <w:bottom w:val="nil"/>
              <w:right w:val="nil"/>
            </w:tcBorders>
            <w:vAlign w:val="bottom"/>
            <w:hideMark/>
          </w:tcPr>
          <w:p w14:paraId="138D13D7" w14:textId="77777777" w:rsidR="00762494" w:rsidRPr="00762494" w:rsidRDefault="00762494" w:rsidP="00762494">
            <w:pPr>
              <w:jc w:val="right"/>
              <w:rPr>
                <w:sz w:val="18"/>
                <w:szCs w:val="18"/>
              </w:rPr>
            </w:pPr>
            <w:r w:rsidRPr="00762494">
              <w:rPr>
                <w:bCs/>
                <w:sz w:val="20"/>
                <w:szCs w:val="20"/>
              </w:rPr>
              <w:t>3,0</w:t>
            </w:r>
          </w:p>
        </w:tc>
      </w:tr>
      <w:tr w:rsidR="00762494" w:rsidRPr="00762494" w14:paraId="16E5B8DD" w14:textId="77777777" w:rsidTr="00655CBD">
        <w:trPr>
          <w:trHeight w:val="300"/>
          <w:jc w:val="center"/>
        </w:trPr>
        <w:tc>
          <w:tcPr>
            <w:tcW w:w="2027" w:type="pct"/>
            <w:tcBorders>
              <w:top w:val="nil"/>
              <w:left w:val="nil"/>
              <w:bottom w:val="nil"/>
              <w:right w:val="nil"/>
            </w:tcBorders>
            <w:vAlign w:val="center"/>
            <w:hideMark/>
          </w:tcPr>
          <w:p w14:paraId="544C625A" w14:textId="77777777" w:rsidR="00762494" w:rsidRPr="00762494" w:rsidRDefault="00762494" w:rsidP="00762494">
            <w:pPr>
              <w:spacing w:before="20" w:after="20"/>
              <w:rPr>
                <w:color w:val="000000"/>
                <w:sz w:val="20"/>
                <w:szCs w:val="20"/>
              </w:rPr>
            </w:pPr>
            <w:r w:rsidRPr="00762494">
              <w:rPr>
                <w:color w:val="000000"/>
                <w:sz w:val="20"/>
                <w:szCs w:val="20"/>
              </w:rPr>
              <w:t xml:space="preserve"> Ч</w:t>
            </w:r>
            <w:r w:rsidRPr="00762494">
              <w:rPr>
                <w:bCs/>
                <w:sz w:val="20"/>
                <w:szCs w:val="20"/>
                <w:lang w:val="ky-KG"/>
              </w:rPr>
              <w:t>ү</w:t>
            </w:r>
            <w:r w:rsidRPr="00762494">
              <w:rPr>
                <w:color w:val="000000"/>
                <w:sz w:val="20"/>
                <w:szCs w:val="20"/>
              </w:rPr>
              <w:t xml:space="preserve">й </w:t>
            </w:r>
            <w:proofErr w:type="spellStart"/>
            <w:r w:rsidRPr="00762494">
              <w:rPr>
                <w:color w:val="000000"/>
                <w:sz w:val="20"/>
                <w:szCs w:val="20"/>
              </w:rPr>
              <w:t>облусу</w:t>
            </w:r>
            <w:proofErr w:type="spellEnd"/>
          </w:p>
        </w:tc>
        <w:tc>
          <w:tcPr>
            <w:tcW w:w="681" w:type="pct"/>
            <w:tcBorders>
              <w:top w:val="nil"/>
              <w:left w:val="nil"/>
              <w:bottom w:val="nil"/>
              <w:right w:val="nil"/>
            </w:tcBorders>
            <w:vAlign w:val="bottom"/>
            <w:hideMark/>
          </w:tcPr>
          <w:p w14:paraId="1165E97F" w14:textId="77777777" w:rsidR="00762494" w:rsidRPr="00762494" w:rsidRDefault="00762494" w:rsidP="00762494">
            <w:pPr>
              <w:jc w:val="right"/>
              <w:rPr>
                <w:sz w:val="18"/>
                <w:szCs w:val="18"/>
              </w:rPr>
            </w:pPr>
            <w:r w:rsidRPr="00762494">
              <w:rPr>
                <w:bCs/>
                <w:sz w:val="20"/>
                <w:szCs w:val="20"/>
              </w:rPr>
              <w:t>106,6</w:t>
            </w:r>
          </w:p>
        </w:tc>
        <w:tc>
          <w:tcPr>
            <w:tcW w:w="722" w:type="pct"/>
            <w:tcBorders>
              <w:top w:val="nil"/>
              <w:left w:val="nil"/>
              <w:bottom w:val="nil"/>
              <w:right w:val="nil"/>
            </w:tcBorders>
            <w:vAlign w:val="bottom"/>
            <w:hideMark/>
          </w:tcPr>
          <w:p w14:paraId="0DBB559A" w14:textId="77777777" w:rsidR="00762494" w:rsidRPr="00762494" w:rsidRDefault="00762494" w:rsidP="00762494">
            <w:pPr>
              <w:jc w:val="right"/>
              <w:rPr>
                <w:sz w:val="18"/>
                <w:szCs w:val="18"/>
              </w:rPr>
            </w:pPr>
            <w:r w:rsidRPr="00762494">
              <w:rPr>
                <w:sz w:val="20"/>
                <w:szCs w:val="20"/>
              </w:rPr>
              <w:t>16,6</w:t>
            </w:r>
          </w:p>
        </w:tc>
        <w:tc>
          <w:tcPr>
            <w:tcW w:w="785" w:type="pct"/>
            <w:tcBorders>
              <w:top w:val="nil"/>
              <w:left w:val="nil"/>
              <w:bottom w:val="nil"/>
              <w:right w:val="nil"/>
            </w:tcBorders>
            <w:vAlign w:val="bottom"/>
            <w:hideMark/>
          </w:tcPr>
          <w:p w14:paraId="66CFABB7" w14:textId="77777777" w:rsidR="00762494" w:rsidRPr="00762494" w:rsidRDefault="00762494" w:rsidP="00762494">
            <w:pPr>
              <w:jc w:val="right"/>
              <w:rPr>
                <w:sz w:val="18"/>
                <w:szCs w:val="18"/>
              </w:rPr>
            </w:pPr>
            <w:r w:rsidRPr="00762494">
              <w:rPr>
                <w:bCs/>
                <w:sz w:val="20"/>
                <w:szCs w:val="20"/>
              </w:rPr>
              <w:t>42,6</w:t>
            </w:r>
          </w:p>
        </w:tc>
        <w:tc>
          <w:tcPr>
            <w:tcW w:w="785" w:type="pct"/>
            <w:tcBorders>
              <w:top w:val="nil"/>
              <w:left w:val="nil"/>
              <w:bottom w:val="nil"/>
              <w:right w:val="nil"/>
            </w:tcBorders>
            <w:vAlign w:val="bottom"/>
            <w:hideMark/>
          </w:tcPr>
          <w:p w14:paraId="47FB8337" w14:textId="77777777" w:rsidR="00762494" w:rsidRPr="00762494" w:rsidRDefault="00762494" w:rsidP="00762494">
            <w:pPr>
              <w:jc w:val="right"/>
              <w:rPr>
                <w:sz w:val="18"/>
                <w:szCs w:val="18"/>
              </w:rPr>
            </w:pPr>
            <w:r w:rsidRPr="00762494">
              <w:rPr>
                <w:bCs/>
                <w:sz w:val="20"/>
                <w:szCs w:val="20"/>
              </w:rPr>
              <w:t>7,6</w:t>
            </w:r>
          </w:p>
        </w:tc>
      </w:tr>
      <w:tr w:rsidR="00762494" w:rsidRPr="00762494" w14:paraId="1E424F74" w14:textId="77777777" w:rsidTr="00655CBD">
        <w:trPr>
          <w:trHeight w:val="300"/>
          <w:jc w:val="center"/>
        </w:trPr>
        <w:tc>
          <w:tcPr>
            <w:tcW w:w="2027" w:type="pct"/>
            <w:tcBorders>
              <w:top w:val="nil"/>
              <w:left w:val="nil"/>
              <w:bottom w:val="nil"/>
              <w:right w:val="nil"/>
            </w:tcBorders>
            <w:vAlign w:val="center"/>
            <w:hideMark/>
          </w:tcPr>
          <w:p w14:paraId="05F1AEA3" w14:textId="77777777" w:rsidR="00762494" w:rsidRPr="00762494" w:rsidRDefault="00762494" w:rsidP="00762494">
            <w:pPr>
              <w:spacing w:before="20" w:after="20"/>
              <w:rPr>
                <w:color w:val="000000"/>
                <w:sz w:val="20"/>
                <w:szCs w:val="20"/>
              </w:rPr>
            </w:pPr>
            <w:r w:rsidRPr="00762494">
              <w:rPr>
                <w:color w:val="000000"/>
                <w:sz w:val="20"/>
                <w:szCs w:val="20"/>
              </w:rPr>
              <w:t xml:space="preserve"> Бишкек ш.</w:t>
            </w:r>
          </w:p>
        </w:tc>
        <w:tc>
          <w:tcPr>
            <w:tcW w:w="681" w:type="pct"/>
            <w:tcBorders>
              <w:top w:val="nil"/>
              <w:left w:val="nil"/>
              <w:bottom w:val="nil"/>
              <w:right w:val="nil"/>
            </w:tcBorders>
            <w:vAlign w:val="bottom"/>
            <w:hideMark/>
          </w:tcPr>
          <w:p w14:paraId="23C5471C" w14:textId="77777777" w:rsidR="00762494" w:rsidRPr="00762494" w:rsidRDefault="00762494" w:rsidP="00762494">
            <w:pPr>
              <w:jc w:val="right"/>
              <w:rPr>
                <w:sz w:val="18"/>
                <w:szCs w:val="18"/>
              </w:rPr>
            </w:pPr>
            <w:r w:rsidRPr="00762494">
              <w:rPr>
                <w:bCs/>
                <w:sz w:val="20"/>
                <w:szCs w:val="20"/>
              </w:rPr>
              <w:t>95,7</w:t>
            </w:r>
          </w:p>
        </w:tc>
        <w:tc>
          <w:tcPr>
            <w:tcW w:w="722" w:type="pct"/>
            <w:tcBorders>
              <w:top w:val="nil"/>
              <w:left w:val="nil"/>
              <w:bottom w:val="nil"/>
              <w:right w:val="nil"/>
            </w:tcBorders>
            <w:vAlign w:val="bottom"/>
            <w:hideMark/>
          </w:tcPr>
          <w:p w14:paraId="6245B0DF" w14:textId="77777777" w:rsidR="00762494" w:rsidRPr="00762494" w:rsidRDefault="00762494" w:rsidP="00762494">
            <w:pPr>
              <w:jc w:val="right"/>
              <w:rPr>
                <w:sz w:val="18"/>
                <w:szCs w:val="18"/>
              </w:rPr>
            </w:pPr>
            <w:r w:rsidRPr="00762494">
              <w:rPr>
                <w:sz w:val="20"/>
                <w:szCs w:val="20"/>
              </w:rPr>
              <w:t>75,8</w:t>
            </w:r>
          </w:p>
        </w:tc>
        <w:tc>
          <w:tcPr>
            <w:tcW w:w="785" w:type="pct"/>
            <w:tcBorders>
              <w:top w:val="nil"/>
              <w:left w:val="nil"/>
              <w:bottom w:val="nil"/>
              <w:right w:val="nil"/>
            </w:tcBorders>
            <w:vAlign w:val="bottom"/>
            <w:hideMark/>
          </w:tcPr>
          <w:p w14:paraId="269F4197" w14:textId="77777777" w:rsidR="00762494" w:rsidRPr="00762494" w:rsidRDefault="00762494" w:rsidP="00762494">
            <w:pPr>
              <w:jc w:val="right"/>
              <w:rPr>
                <w:sz w:val="18"/>
                <w:szCs w:val="18"/>
              </w:rPr>
            </w:pPr>
            <w:r w:rsidRPr="00762494">
              <w:rPr>
                <w:bCs/>
                <w:sz w:val="20"/>
                <w:szCs w:val="20"/>
              </w:rPr>
              <w:t>38,3</w:t>
            </w:r>
          </w:p>
        </w:tc>
        <w:tc>
          <w:tcPr>
            <w:tcW w:w="785" w:type="pct"/>
            <w:tcBorders>
              <w:top w:val="nil"/>
              <w:left w:val="nil"/>
              <w:bottom w:val="nil"/>
              <w:right w:val="nil"/>
            </w:tcBorders>
            <w:vAlign w:val="bottom"/>
            <w:hideMark/>
          </w:tcPr>
          <w:p w14:paraId="46A40AE2" w14:textId="77777777" w:rsidR="00762494" w:rsidRPr="00762494" w:rsidRDefault="00762494" w:rsidP="00762494">
            <w:pPr>
              <w:jc w:val="right"/>
              <w:rPr>
                <w:sz w:val="18"/>
                <w:szCs w:val="18"/>
              </w:rPr>
            </w:pPr>
            <w:r w:rsidRPr="00762494">
              <w:rPr>
                <w:bCs/>
                <w:sz w:val="20"/>
                <w:szCs w:val="20"/>
              </w:rPr>
              <w:t>34,8</w:t>
            </w:r>
          </w:p>
        </w:tc>
      </w:tr>
      <w:tr w:rsidR="00762494" w:rsidRPr="00762494" w14:paraId="0389DB5D" w14:textId="77777777" w:rsidTr="00655CBD">
        <w:trPr>
          <w:trHeight w:val="300"/>
          <w:jc w:val="center"/>
        </w:trPr>
        <w:tc>
          <w:tcPr>
            <w:tcW w:w="2027" w:type="pct"/>
            <w:tcBorders>
              <w:top w:val="nil"/>
              <w:left w:val="nil"/>
              <w:bottom w:val="single" w:sz="4" w:space="0" w:color="auto"/>
              <w:right w:val="nil"/>
            </w:tcBorders>
            <w:vAlign w:val="center"/>
            <w:hideMark/>
          </w:tcPr>
          <w:p w14:paraId="70EED653" w14:textId="77777777" w:rsidR="00762494" w:rsidRPr="00762494" w:rsidRDefault="00762494" w:rsidP="00762494">
            <w:pPr>
              <w:spacing w:before="20" w:after="20"/>
              <w:rPr>
                <w:color w:val="000000"/>
                <w:sz w:val="20"/>
                <w:szCs w:val="20"/>
              </w:rPr>
            </w:pPr>
            <w:r w:rsidRPr="00762494">
              <w:rPr>
                <w:color w:val="000000"/>
                <w:sz w:val="20"/>
                <w:szCs w:val="20"/>
              </w:rPr>
              <w:t xml:space="preserve"> Ош ш.</w:t>
            </w:r>
          </w:p>
        </w:tc>
        <w:tc>
          <w:tcPr>
            <w:tcW w:w="681" w:type="pct"/>
            <w:tcBorders>
              <w:top w:val="nil"/>
              <w:left w:val="nil"/>
              <w:bottom w:val="single" w:sz="4" w:space="0" w:color="auto"/>
              <w:right w:val="nil"/>
            </w:tcBorders>
            <w:vAlign w:val="bottom"/>
            <w:hideMark/>
          </w:tcPr>
          <w:p w14:paraId="15A12F68" w14:textId="77777777" w:rsidR="00762494" w:rsidRPr="00762494" w:rsidRDefault="00762494" w:rsidP="00762494">
            <w:pPr>
              <w:jc w:val="right"/>
              <w:rPr>
                <w:sz w:val="18"/>
                <w:szCs w:val="18"/>
              </w:rPr>
            </w:pPr>
            <w:r w:rsidRPr="00762494">
              <w:rPr>
                <w:bCs/>
                <w:sz w:val="20"/>
                <w:szCs w:val="20"/>
              </w:rPr>
              <w:t>0,1</w:t>
            </w:r>
          </w:p>
        </w:tc>
        <w:tc>
          <w:tcPr>
            <w:tcW w:w="722" w:type="pct"/>
            <w:tcBorders>
              <w:top w:val="nil"/>
              <w:left w:val="nil"/>
              <w:bottom w:val="single" w:sz="4" w:space="0" w:color="auto"/>
              <w:right w:val="nil"/>
            </w:tcBorders>
            <w:vAlign w:val="bottom"/>
            <w:hideMark/>
          </w:tcPr>
          <w:p w14:paraId="63A468FE" w14:textId="77777777" w:rsidR="00762494" w:rsidRPr="00762494" w:rsidRDefault="00762494" w:rsidP="00762494">
            <w:pPr>
              <w:jc w:val="right"/>
              <w:rPr>
                <w:sz w:val="18"/>
                <w:szCs w:val="18"/>
              </w:rPr>
            </w:pPr>
            <w:r w:rsidRPr="00762494">
              <w:rPr>
                <w:sz w:val="20"/>
                <w:szCs w:val="20"/>
              </w:rPr>
              <w:t>7,5</w:t>
            </w:r>
          </w:p>
        </w:tc>
        <w:tc>
          <w:tcPr>
            <w:tcW w:w="785" w:type="pct"/>
            <w:tcBorders>
              <w:top w:val="nil"/>
              <w:left w:val="nil"/>
              <w:bottom w:val="single" w:sz="4" w:space="0" w:color="auto"/>
              <w:right w:val="nil"/>
            </w:tcBorders>
            <w:vAlign w:val="bottom"/>
            <w:hideMark/>
          </w:tcPr>
          <w:p w14:paraId="355CCBAA" w14:textId="77777777" w:rsidR="00762494" w:rsidRPr="00762494" w:rsidRDefault="00762494" w:rsidP="00762494">
            <w:pPr>
              <w:jc w:val="right"/>
              <w:rPr>
                <w:sz w:val="18"/>
                <w:szCs w:val="18"/>
              </w:rPr>
            </w:pPr>
            <w:r w:rsidRPr="00762494">
              <w:rPr>
                <w:bCs/>
                <w:sz w:val="20"/>
                <w:szCs w:val="20"/>
              </w:rPr>
              <w:t>0,1</w:t>
            </w:r>
          </w:p>
        </w:tc>
        <w:tc>
          <w:tcPr>
            <w:tcW w:w="785" w:type="pct"/>
            <w:tcBorders>
              <w:top w:val="nil"/>
              <w:left w:val="nil"/>
              <w:bottom w:val="single" w:sz="4" w:space="0" w:color="auto"/>
              <w:right w:val="nil"/>
            </w:tcBorders>
            <w:vAlign w:val="bottom"/>
            <w:hideMark/>
          </w:tcPr>
          <w:p w14:paraId="43FE081B" w14:textId="77777777" w:rsidR="00762494" w:rsidRPr="00762494" w:rsidRDefault="00762494" w:rsidP="00762494">
            <w:pPr>
              <w:jc w:val="right"/>
              <w:rPr>
                <w:sz w:val="18"/>
                <w:szCs w:val="18"/>
              </w:rPr>
            </w:pPr>
            <w:r w:rsidRPr="00762494">
              <w:rPr>
                <w:bCs/>
                <w:sz w:val="20"/>
                <w:szCs w:val="20"/>
              </w:rPr>
              <w:t>3,5</w:t>
            </w:r>
          </w:p>
        </w:tc>
      </w:tr>
    </w:tbl>
    <w:bookmarkEnd w:id="9"/>
    <w:p w14:paraId="6A497170" w14:textId="5F649EE5" w:rsidR="007B1E6C" w:rsidRPr="007B1E6C" w:rsidRDefault="007B1E6C" w:rsidP="00655CBD">
      <w:pPr>
        <w:shd w:val="clear" w:color="auto" w:fill="FFFFFF"/>
        <w:spacing w:before="480"/>
        <w:ind w:firstLine="709"/>
        <w:jc w:val="both"/>
        <w:rPr>
          <w:lang w:val="ky-KG"/>
        </w:rPr>
      </w:pPr>
      <w:r w:rsidRPr="007B1E6C">
        <w:rPr>
          <w:b/>
          <w:lang w:val="ky-KG"/>
        </w:rPr>
        <w:t>Кызмат көрсөтүү рыногу</w:t>
      </w:r>
    </w:p>
    <w:p w14:paraId="1E91B526" w14:textId="533F4959" w:rsidR="007B1E6C" w:rsidRPr="007B1E6C" w:rsidRDefault="007B1E6C" w:rsidP="005B7E0D">
      <w:pPr>
        <w:shd w:val="clear" w:color="auto" w:fill="FFFFFF"/>
        <w:spacing w:before="120"/>
        <w:ind w:firstLine="709"/>
        <w:jc w:val="both"/>
        <w:rPr>
          <w:lang w:val="ky-KG"/>
        </w:rPr>
      </w:pPr>
      <w:r w:rsidRPr="007B1E6C">
        <w:rPr>
          <w:lang w:val="ky-KG"/>
        </w:rPr>
        <w:t>Чарба жүргүзүүчү субъекттер (юридикалык жана жеке жактар) тарабынан көрсөтүлгөн рыноктук кызмат көрсөтүүлөрдүн көлөмү 2024-ж. январь-ноябрында 1</w:t>
      </w:r>
      <w:r w:rsidR="003A025A">
        <w:rPr>
          <w:lang w:val="ky-KG"/>
        </w:rPr>
        <w:t> 799,0</w:t>
      </w:r>
      <w:r w:rsidRPr="007B1E6C">
        <w:rPr>
          <w:lang w:val="ky-KG"/>
        </w:rPr>
        <w:t xml:space="preserve"> млрд. сомду түзүп, 2024-ж. январь-ноябрына салыштырганда 16,</w:t>
      </w:r>
      <w:r w:rsidR="003A025A">
        <w:rPr>
          <w:lang w:val="ky-KG"/>
        </w:rPr>
        <w:t>0</w:t>
      </w:r>
      <w:r w:rsidRPr="007B1E6C">
        <w:rPr>
          <w:lang w:val="ky-KG"/>
        </w:rPr>
        <w:t xml:space="preserve"> пайызга көбөйдү.</w:t>
      </w:r>
    </w:p>
    <w:p w14:paraId="56DF3604" w14:textId="7B722020" w:rsidR="007B1E6C" w:rsidRPr="007B1E6C" w:rsidRDefault="007B1E6C" w:rsidP="007B1E6C">
      <w:pPr>
        <w:shd w:val="clear" w:color="auto" w:fill="FFFFFF"/>
        <w:spacing w:before="120" w:after="120"/>
        <w:ind w:left="1361" w:hanging="1361"/>
        <w:rPr>
          <w:b/>
          <w:bCs/>
          <w:lang w:val="ky-KG"/>
        </w:rPr>
      </w:pPr>
      <w:r w:rsidRPr="007B1E6C">
        <w:rPr>
          <w:b/>
          <w:bCs/>
          <w:lang w:val="ky-KG"/>
        </w:rPr>
        <w:t>2</w:t>
      </w:r>
      <w:r w:rsidR="005B7E0D">
        <w:rPr>
          <w:b/>
          <w:bCs/>
          <w:lang w:val="ky-KG"/>
        </w:rPr>
        <w:t>9</w:t>
      </w:r>
      <w:r w:rsidRPr="007B1E6C">
        <w:rPr>
          <w:b/>
          <w:bCs/>
          <w:lang w:val="ky-KG"/>
        </w:rPr>
        <w:t>-таблица: 2024-жылдын январь-ноябрындагы рыноктук кызмат көрсөтүүлөрдүн экономикалык ишмердиктин түрлөрү боюнча көлөмү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1260"/>
        <w:gridCol w:w="1080"/>
        <w:gridCol w:w="1260"/>
        <w:gridCol w:w="1071"/>
        <w:gridCol w:w="1269"/>
        <w:gridCol w:w="1080"/>
      </w:tblGrid>
      <w:tr w:rsidR="007B1E6C" w:rsidRPr="00536346" w14:paraId="5AE22803" w14:textId="77777777" w:rsidTr="00655CBD">
        <w:trPr>
          <w:cantSplit/>
          <w:tblHeader/>
        </w:trPr>
        <w:tc>
          <w:tcPr>
            <w:tcW w:w="2808" w:type="dxa"/>
            <w:vMerge w:val="restart"/>
            <w:tcBorders>
              <w:top w:val="single" w:sz="8" w:space="0" w:color="auto"/>
              <w:left w:val="nil"/>
              <w:bottom w:val="single" w:sz="8" w:space="0" w:color="auto"/>
              <w:right w:val="nil"/>
            </w:tcBorders>
          </w:tcPr>
          <w:p w14:paraId="4C280EAB" w14:textId="77777777" w:rsidR="007B1E6C" w:rsidRPr="00536346" w:rsidRDefault="007B1E6C" w:rsidP="007B1E6C">
            <w:pPr>
              <w:jc w:val="both"/>
              <w:rPr>
                <w:b/>
                <w:sz w:val="20"/>
                <w:szCs w:val="20"/>
                <w:lang w:val="ky-KG"/>
              </w:rPr>
            </w:pPr>
          </w:p>
        </w:tc>
        <w:tc>
          <w:tcPr>
            <w:tcW w:w="2340" w:type="dxa"/>
            <w:gridSpan w:val="2"/>
            <w:tcBorders>
              <w:top w:val="single" w:sz="8" w:space="0" w:color="auto"/>
              <w:left w:val="nil"/>
              <w:bottom w:val="single" w:sz="4" w:space="0" w:color="auto"/>
              <w:right w:val="nil"/>
            </w:tcBorders>
            <w:hideMark/>
          </w:tcPr>
          <w:p w14:paraId="37C7A072" w14:textId="77777777" w:rsidR="007B1E6C" w:rsidRPr="00536346" w:rsidRDefault="007B1E6C" w:rsidP="007B1E6C">
            <w:pPr>
              <w:jc w:val="center"/>
              <w:rPr>
                <w:b/>
                <w:sz w:val="20"/>
                <w:szCs w:val="20"/>
              </w:rPr>
            </w:pPr>
            <w:r w:rsidRPr="00536346">
              <w:rPr>
                <w:b/>
                <w:sz w:val="20"/>
                <w:szCs w:val="20"/>
              </w:rPr>
              <w:t>Млн. сом</w:t>
            </w:r>
          </w:p>
        </w:tc>
        <w:tc>
          <w:tcPr>
            <w:tcW w:w="2331" w:type="dxa"/>
            <w:gridSpan w:val="2"/>
            <w:tcBorders>
              <w:top w:val="single" w:sz="8" w:space="0" w:color="auto"/>
              <w:left w:val="nil"/>
              <w:bottom w:val="single" w:sz="4" w:space="0" w:color="auto"/>
              <w:right w:val="nil"/>
            </w:tcBorders>
            <w:hideMark/>
          </w:tcPr>
          <w:p w14:paraId="00630597" w14:textId="77777777" w:rsidR="007B1E6C" w:rsidRPr="00536346" w:rsidRDefault="007B1E6C" w:rsidP="007B1E6C">
            <w:pPr>
              <w:jc w:val="center"/>
              <w:rPr>
                <w:b/>
                <w:sz w:val="20"/>
                <w:szCs w:val="20"/>
              </w:rPr>
            </w:pPr>
            <w:proofErr w:type="spellStart"/>
            <w:r w:rsidRPr="00536346">
              <w:rPr>
                <w:b/>
                <w:sz w:val="20"/>
                <w:szCs w:val="20"/>
              </w:rPr>
              <w:t>Мурунку</w:t>
            </w:r>
            <w:proofErr w:type="spellEnd"/>
            <w:r w:rsidRPr="00536346">
              <w:rPr>
                <w:b/>
                <w:sz w:val="20"/>
                <w:szCs w:val="20"/>
              </w:rPr>
              <w:t xml:space="preserve"> </w:t>
            </w:r>
            <w:proofErr w:type="spellStart"/>
            <w:r w:rsidRPr="00536346">
              <w:rPr>
                <w:b/>
                <w:sz w:val="20"/>
                <w:szCs w:val="20"/>
              </w:rPr>
              <w:t>жылдын</w:t>
            </w:r>
            <w:proofErr w:type="spellEnd"/>
            <w:r w:rsidRPr="00536346">
              <w:rPr>
                <w:b/>
                <w:sz w:val="20"/>
                <w:szCs w:val="20"/>
              </w:rPr>
              <w:t xml:space="preserve"> </w:t>
            </w:r>
            <w:proofErr w:type="spellStart"/>
            <w:r w:rsidRPr="00536346">
              <w:rPr>
                <w:b/>
                <w:sz w:val="20"/>
                <w:szCs w:val="20"/>
              </w:rPr>
              <w:t>тийишт</w:t>
            </w:r>
            <w:proofErr w:type="spellEnd"/>
            <w:r w:rsidRPr="00536346">
              <w:rPr>
                <w:b/>
                <w:sz w:val="20"/>
                <w:szCs w:val="20"/>
                <w:lang w:val="ky-KG"/>
              </w:rPr>
              <w:t>үү мезгилине</w:t>
            </w:r>
            <w:r w:rsidRPr="00536346">
              <w:rPr>
                <w:b/>
                <w:sz w:val="20"/>
                <w:szCs w:val="20"/>
              </w:rPr>
              <w:t xml:space="preserve"> карата </w:t>
            </w:r>
          </w:p>
        </w:tc>
        <w:tc>
          <w:tcPr>
            <w:tcW w:w="2349" w:type="dxa"/>
            <w:gridSpan w:val="2"/>
            <w:tcBorders>
              <w:top w:val="single" w:sz="8" w:space="0" w:color="auto"/>
              <w:left w:val="nil"/>
              <w:bottom w:val="single" w:sz="4" w:space="0" w:color="auto"/>
              <w:right w:val="nil"/>
            </w:tcBorders>
            <w:hideMark/>
          </w:tcPr>
          <w:p w14:paraId="71DA32F7" w14:textId="003CB51F" w:rsidR="007B1E6C" w:rsidRPr="00536346" w:rsidRDefault="007B1E6C" w:rsidP="007B1E6C">
            <w:pPr>
              <w:jc w:val="center"/>
              <w:rPr>
                <w:b/>
                <w:sz w:val="20"/>
                <w:szCs w:val="20"/>
              </w:rPr>
            </w:pPr>
            <w:proofErr w:type="spellStart"/>
            <w:r w:rsidRPr="00536346">
              <w:rPr>
                <w:b/>
                <w:sz w:val="20"/>
                <w:szCs w:val="20"/>
              </w:rPr>
              <w:t>Жыйынтыкка</w:t>
            </w:r>
            <w:proofErr w:type="spellEnd"/>
            <w:r w:rsidR="00504D26" w:rsidRPr="00536346">
              <w:rPr>
                <w:b/>
                <w:sz w:val="20"/>
                <w:szCs w:val="20"/>
              </w:rPr>
              <w:br/>
            </w:r>
            <w:r w:rsidRPr="00536346">
              <w:rPr>
                <w:b/>
                <w:sz w:val="20"/>
                <w:szCs w:val="20"/>
              </w:rPr>
              <w:t xml:space="preserve"> карата</w:t>
            </w:r>
          </w:p>
        </w:tc>
      </w:tr>
      <w:tr w:rsidR="007B1E6C" w:rsidRPr="00536346" w14:paraId="2300E082" w14:textId="77777777" w:rsidTr="00655CBD">
        <w:trPr>
          <w:cantSplit/>
          <w:tblHeader/>
        </w:trPr>
        <w:tc>
          <w:tcPr>
            <w:tcW w:w="2808" w:type="dxa"/>
            <w:vMerge/>
            <w:tcBorders>
              <w:top w:val="single" w:sz="8" w:space="0" w:color="auto"/>
              <w:left w:val="nil"/>
              <w:bottom w:val="single" w:sz="8" w:space="0" w:color="auto"/>
              <w:right w:val="nil"/>
            </w:tcBorders>
            <w:vAlign w:val="center"/>
            <w:hideMark/>
          </w:tcPr>
          <w:p w14:paraId="3125F41A" w14:textId="77777777" w:rsidR="007B1E6C" w:rsidRPr="00536346" w:rsidRDefault="007B1E6C" w:rsidP="007B1E6C">
            <w:pPr>
              <w:rPr>
                <w:b/>
                <w:sz w:val="20"/>
                <w:szCs w:val="20"/>
                <w:lang w:val="ky-KG"/>
              </w:rPr>
            </w:pPr>
          </w:p>
        </w:tc>
        <w:tc>
          <w:tcPr>
            <w:tcW w:w="1260" w:type="dxa"/>
            <w:vMerge w:val="restart"/>
            <w:tcBorders>
              <w:top w:val="single" w:sz="4" w:space="0" w:color="auto"/>
              <w:left w:val="nil"/>
              <w:bottom w:val="single" w:sz="4" w:space="0" w:color="auto"/>
              <w:right w:val="nil"/>
            </w:tcBorders>
            <w:hideMark/>
          </w:tcPr>
          <w:p w14:paraId="18124A56" w14:textId="77777777" w:rsidR="007B1E6C" w:rsidRPr="00536346" w:rsidRDefault="007B1E6C" w:rsidP="006820A6">
            <w:pPr>
              <w:jc w:val="right"/>
              <w:rPr>
                <w:b/>
                <w:sz w:val="20"/>
                <w:szCs w:val="20"/>
              </w:rPr>
            </w:pPr>
            <w:proofErr w:type="spellStart"/>
            <w:r w:rsidRPr="00536346">
              <w:rPr>
                <w:b/>
                <w:sz w:val="20"/>
                <w:szCs w:val="20"/>
              </w:rPr>
              <w:t>бардыгы</w:t>
            </w:r>
            <w:proofErr w:type="spellEnd"/>
          </w:p>
        </w:tc>
        <w:tc>
          <w:tcPr>
            <w:tcW w:w="1080" w:type="dxa"/>
            <w:vMerge w:val="restart"/>
            <w:tcBorders>
              <w:top w:val="single" w:sz="4" w:space="0" w:color="auto"/>
              <w:left w:val="nil"/>
              <w:bottom w:val="single" w:sz="4" w:space="0" w:color="auto"/>
              <w:right w:val="nil"/>
            </w:tcBorders>
            <w:hideMark/>
          </w:tcPr>
          <w:p w14:paraId="10BA8443" w14:textId="77777777" w:rsidR="007B1E6C" w:rsidRPr="00536346" w:rsidRDefault="007B1E6C" w:rsidP="006820A6">
            <w:pPr>
              <w:ind w:left="-108" w:right="-108"/>
              <w:jc w:val="right"/>
              <w:rPr>
                <w:b/>
                <w:sz w:val="20"/>
                <w:szCs w:val="20"/>
                <w:lang w:val="ky-KG"/>
              </w:rPr>
            </w:pPr>
            <w:proofErr w:type="spellStart"/>
            <w:r w:rsidRPr="00536346">
              <w:rPr>
                <w:b/>
                <w:sz w:val="20"/>
                <w:szCs w:val="20"/>
              </w:rPr>
              <w:t>анын</w:t>
            </w:r>
            <w:proofErr w:type="spellEnd"/>
            <w:r w:rsidRPr="00536346">
              <w:rPr>
                <w:b/>
                <w:sz w:val="20"/>
                <w:szCs w:val="20"/>
              </w:rPr>
              <w:t xml:space="preserve"> </w:t>
            </w:r>
            <w:proofErr w:type="spellStart"/>
            <w:r w:rsidRPr="00536346">
              <w:rPr>
                <w:b/>
                <w:sz w:val="20"/>
                <w:szCs w:val="20"/>
              </w:rPr>
              <w:t>ичинде</w:t>
            </w:r>
            <w:proofErr w:type="spellEnd"/>
            <w:r w:rsidRPr="00536346">
              <w:rPr>
                <w:b/>
                <w:sz w:val="20"/>
                <w:szCs w:val="20"/>
              </w:rPr>
              <w:t xml:space="preserve"> </w:t>
            </w:r>
            <w:r w:rsidRPr="00536346">
              <w:rPr>
                <w:b/>
                <w:sz w:val="20"/>
                <w:szCs w:val="20"/>
                <w:lang w:val="ky-KG"/>
              </w:rPr>
              <w:t>калкка</w:t>
            </w:r>
          </w:p>
        </w:tc>
        <w:tc>
          <w:tcPr>
            <w:tcW w:w="4680" w:type="dxa"/>
            <w:gridSpan w:val="4"/>
            <w:tcBorders>
              <w:top w:val="single" w:sz="4" w:space="0" w:color="auto"/>
              <w:left w:val="nil"/>
              <w:bottom w:val="single" w:sz="4" w:space="0" w:color="auto"/>
              <w:right w:val="nil"/>
            </w:tcBorders>
            <w:hideMark/>
          </w:tcPr>
          <w:p w14:paraId="5E70A899" w14:textId="77777777" w:rsidR="007B1E6C" w:rsidRPr="00536346" w:rsidRDefault="007B1E6C" w:rsidP="007B1E6C">
            <w:pPr>
              <w:jc w:val="center"/>
              <w:rPr>
                <w:b/>
                <w:sz w:val="20"/>
                <w:szCs w:val="20"/>
              </w:rPr>
            </w:pPr>
            <w:proofErr w:type="spellStart"/>
            <w:r w:rsidRPr="00536346">
              <w:rPr>
                <w:b/>
                <w:bCs/>
                <w:sz w:val="20"/>
                <w:szCs w:val="20"/>
              </w:rPr>
              <w:t>пайыз</w:t>
            </w:r>
            <w:proofErr w:type="spellEnd"/>
            <w:r w:rsidRPr="00536346">
              <w:rPr>
                <w:b/>
                <w:bCs/>
                <w:sz w:val="20"/>
                <w:szCs w:val="20"/>
              </w:rPr>
              <w:t xml:space="preserve"> </w:t>
            </w:r>
            <w:proofErr w:type="spellStart"/>
            <w:r w:rsidRPr="00536346">
              <w:rPr>
                <w:b/>
                <w:bCs/>
                <w:sz w:val="20"/>
                <w:szCs w:val="20"/>
              </w:rPr>
              <w:t>менен</w:t>
            </w:r>
            <w:proofErr w:type="spellEnd"/>
          </w:p>
        </w:tc>
      </w:tr>
      <w:tr w:rsidR="007B1E6C" w:rsidRPr="00536346" w14:paraId="52E01B87" w14:textId="77777777" w:rsidTr="00655CBD">
        <w:trPr>
          <w:cantSplit/>
          <w:tblHeader/>
        </w:trPr>
        <w:tc>
          <w:tcPr>
            <w:tcW w:w="2808" w:type="dxa"/>
            <w:vMerge/>
            <w:tcBorders>
              <w:top w:val="single" w:sz="8" w:space="0" w:color="auto"/>
              <w:left w:val="nil"/>
              <w:bottom w:val="single" w:sz="8" w:space="0" w:color="auto"/>
              <w:right w:val="nil"/>
            </w:tcBorders>
            <w:vAlign w:val="center"/>
            <w:hideMark/>
          </w:tcPr>
          <w:p w14:paraId="73B1966B" w14:textId="77777777" w:rsidR="007B1E6C" w:rsidRPr="00536346" w:rsidRDefault="007B1E6C" w:rsidP="007B1E6C">
            <w:pPr>
              <w:rPr>
                <w:b/>
                <w:sz w:val="20"/>
                <w:szCs w:val="20"/>
                <w:lang w:val="ky-KG"/>
              </w:rPr>
            </w:pPr>
          </w:p>
        </w:tc>
        <w:tc>
          <w:tcPr>
            <w:tcW w:w="2340" w:type="dxa"/>
            <w:vMerge/>
            <w:tcBorders>
              <w:top w:val="single" w:sz="4" w:space="0" w:color="auto"/>
              <w:left w:val="nil"/>
              <w:bottom w:val="single" w:sz="4" w:space="0" w:color="auto"/>
              <w:right w:val="nil"/>
            </w:tcBorders>
            <w:vAlign w:val="center"/>
            <w:hideMark/>
          </w:tcPr>
          <w:p w14:paraId="7EE473BD" w14:textId="77777777" w:rsidR="007B1E6C" w:rsidRPr="00536346" w:rsidRDefault="007B1E6C" w:rsidP="007B1E6C">
            <w:pPr>
              <w:rPr>
                <w:b/>
                <w:sz w:val="20"/>
                <w:szCs w:val="20"/>
              </w:rPr>
            </w:pPr>
          </w:p>
        </w:tc>
        <w:tc>
          <w:tcPr>
            <w:tcW w:w="1080" w:type="dxa"/>
            <w:vMerge/>
            <w:tcBorders>
              <w:top w:val="single" w:sz="4" w:space="0" w:color="auto"/>
              <w:left w:val="nil"/>
              <w:bottom w:val="single" w:sz="4" w:space="0" w:color="auto"/>
              <w:right w:val="nil"/>
            </w:tcBorders>
            <w:vAlign w:val="center"/>
            <w:hideMark/>
          </w:tcPr>
          <w:p w14:paraId="1D391705" w14:textId="77777777" w:rsidR="007B1E6C" w:rsidRPr="00536346" w:rsidRDefault="007B1E6C" w:rsidP="007B1E6C">
            <w:pPr>
              <w:rPr>
                <w:b/>
                <w:sz w:val="20"/>
                <w:szCs w:val="20"/>
                <w:lang w:val="ky-KG"/>
              </w:rPr>
            </w:pPr>
          </w:p>
        </w:tc>
        <w:tc>
          <w:tcPr>
            <w:tcW w:w="1260" w:type="dxa"/>
            <w:tcBorders>
              <w:top w:val="single" w:sz="4" w:space="0" w:color="auto"/>
              <w:left w:val="nil"/>
              <w:bottom w:val="single" w:sz="4" w:space="0" w:color="auto"/>
              <w:right w:val="nil"/>
            </w:tcBorders>
            <w:hideMark/>
          </w:tcPr>
          <w:p w14:paraId="3234C9F3" w14:textId="77777777" w:rsidR="007B1E6C" w:rsidRPr="00536346" w:rsidRDefault="007B1E6C" w:rsidP="006820A6">
            <w:pPr>
              <w:jc w:val="right"/>
              <w:rPr>
                <w:b/>
                <w:sz w:val="20"/>
                <w:szCs w:val="20"/>
              </w:rPr>
            </w:pPr>
            <w:proofErr w:type="spellStart"/>
            <w:r w:rsidRPr="00536346">
              <w:rPr>
                <w:b/>
                <w:sz w:val="20"/>
                <w:szCs w:val="20"/>
              </w:rPr>
              <w:t>бардыгы</w:t>
            </w:r>
            <w:proofErr w:type="spellEnd"/>
          </w:p>
        </w:tc>
        <w:tc>
          <w:tcPr>
            <w:tcW w:w="1071" w:type="dxa"/>
            <w:tcBorders>
              <w:top w:val="single" w:sz="4" w:space="0" w:color="auto"/>
              <w:left w:val="nil"/>
              <w:bottom w:val="single" w:sz="4" w:space="0" w:color="auto"/>
              <w:right w:val="nil"/>
            </w:tcBorders>
            <w:hideMark/>
          </w:tcPr>
          <w:p w14:paraId="2E342C6C" w14:textId="77777777" w:rsidR="007B1E6C" w:rsidRPr="00536346" w:rsidRDefault="007B1E6C" w:rsidP="006820A6">
            <w:pPr>
              <w:ind w:left="-108" w:right="-108"/>
              <w:jc w:val="right"/>
              <w:rPr>
                <w:b/>
                <w:sz w:val="20"/>
                <w:szCs w:val="20"/>
                <w:lang w:val="ky-KG"/>
              </w:rPr>
            </w:pPr>
            <w:proofErr w:type="spellStart"/>
            <w:r w:rsidRPr="00536346">
              <w:rPr>
                <w:b/>
                <w:sz w:val="20"/>
                <w:szCs w:val="20"/>
              </w:rPr>
              <w:t>анын</w:t>
            </w:r>
            <w:proofErr w:type="spellEnd"/>
            <w:r w:rsidRPr="00536346">
              <w:rPr>
                <w:b/>
                <w:sz w:val="20"/>
                <w:szCs w:val="20"/>
              </w:rPr>
              <w:t xml:space="preserve"> </w:t>
            </w:r>
            <w:proofErr w:type="spellStart"/>
            <w:r w:rsidRPr="00536346">
              <w:rPr>
                <w:b/>
                <w:sz w:val="20"/>
                <w:szCs w:val="20"/>
              </w:rPr>
              <w:t>ичинде</w:t>
            </w:r>
            <w:proofErr w:type="spellEnd"/>
            <w:r w:rsidRPr="00536346">
              <w:rPr>
                <w:b/>
                <w:sz w:val="20"/>
                <w:szCs w:val="20"/>
              </w:rPr>
              <w:t xml:space="preserve"> </w:t>
            </w:r>
            <w:r w:rsidRPr="00536346">
              <w:rPr>
                <w:b/>
                <w:sz w:val="20"/>
                <w:szCs w:val="20"/>
                <w:lang w:val="ky-KG"/>
              </w:rPr>
              <w:t>элге</w:t>
            </w:r>
          </w:p>
        </w:tc>
        <w:tc>
          <w:tcPr>
            <w:tcW w:w="1269" w:type="dxa"/>
            <w:tcBorders>
              <w:top w:val="single" w:sz="4" w:space="0" w:color="auto"/>
              <w:left w:val="nil"/>
              <w:bottom w:val="single" w:sz="4" w:space="0" w:color="auto"/>
              <w:right w:val="nil"/>
            </w:tcBorders>
            <w:hideMark/>
          </w:tcPr>
          <w:p w14:paraId="2298E71B" w14:textId="77777777" w:rsidR="007B1E6C" w:rsidRPr="00536346" w:rsidRDefault="007B1E6C" w:rsidP="006820A6">
            <w:pPr>
              <w:jc w:val="right"/>
              <w:rPr>
                <w:b/>
                <w:sz w:val="20"/>
                <w:szCs w:val="20"/>
              </w:rPr>
            </w:pPr>
            <w:proofErr w:type="spellStart"/>
            <w:r w:rsidRPr="00536346">
              <w:rPr>
                <w:b/>
                <w:sz w:val="20"/>
                <w:szCs w:val="20"/>
              </w:rPr>
              <w:t>бардыгы</w:t>
            </w:r>
            <w:proofErr w:type="spellEnd"/>
          </w:p>
        </w:tc>
        <w:tc>
          <w:tcPr>
            <w:tcW w:w="1080" w:type="dxa"/>
            <w:tcBorders>
              <w:top w:val="single" w:sz="4" w:space="0" w:color="auto"/>
              <w:left w:val="nil"/>
              <w:bottom w:val="single" w:sz="4" w:space="0" w:color="auto"/>
              <w:right w:val="nil"/>
            </w:tcBorders>
            <w:hideMark/>
          </w:tcPr>
          <w:p w14:paraId="5EE6AF4E" w14:textId="77777777" w:rsidR="007B1E6C" w:rsidRPr="00536346" w:rsidRDefault="007B1E6C" w:rsidP="006820A6">
            <w:pPr>
              <w:ind w:left="-108" w:right="-108"/>
              <w:jc w:val="right"/>
              <w:rPr>
                <w:b/>
                <w:sz w:val="20"/>
                <w:szCs w:val="20"/>
              </w:rPr>
            </w:pPr>
            <w:proofErr w:type="spellStart"/>
            <w:r w:rsidRPr="00536346">
              <w:rPr>
                <w:b/>
                <w:sz w:val="20"/>
                <w:szCs w:val="20"/>
              </w:rPr>
              <w:t>анын</w:t>
            </w:r>
            <w:proofErr w:type="spellEnd"/>
            <w:r w:rsidRPr="00536346">
              <w:rPr>
                <w:b/>
                <w:sz w:val="20"/>
                <w:szCs w:val="20"/>
              </w:rPr>
              <w:t xml:space="preserve"> </w:t>
            </w:r>
            <w:proofErr w:type="spellStart"/>
            <w:r w:rsidRPr="00536346">
              <w:rPr>
                <w:b/>
                <w:sz w:val="20"/>
                <w:szCs w:val="20"/>
              </w:rPr>
              <w:t>ичинде</w:t>
            </w:r>
            <w:proofErr w:type="spellEnd"/>
            <w:r w:rsidRPr="00536346">
              <w:rPr>
                <w:b/>
                <w:sz w:val="20"/>
                <w:szCs w:val="20"/>
              </w:rPr>
              <w:t xml:space="preserve"> </w:t>
            </w:r>
            <w:r w:rsidRPr="00536346">
              <w:rPr>
                <w:b/>
                <w:sz w:val="20"/>
                <w:szCs w:val="20"/>
                <w:lang w:val="ky-KG"/>
              </w:rPr>
              <w:t>элге</w:t>
            </w:r>
          </w:p>
        </w:tc>
      </w:tr>
      <w:tr w:rsidR="007B1E6C" w:rsidRPr="00536346" w14:paraId="7443397B" w14:textId="77777777" w:rsidTr="007B1E6C">
        <w:trPr>
          <w:trHeight w:val="297"/>
        </w:trPr>
        <w:tc>
          <w:tcPr>
            <w:tcW w:w="2808" w:type="dxa"/>
            <w:tcBorders>
              <w:top w:val="single" w:sz="8" w:space="0" w:color="auto"/>
              <w:left w:val="nil"/>
              <w:bottom w:val="nil"/>
              <w:right w:val="nil"/>
            </w:tcBorders>
            <w:vAlign w:val="bottom"/>
            <w:hideMark/>
          </w:tcPr>
          <w:p w14:paraId="7A8CDBDD" w14:textId="77777777" w:rsidR="007B1E6C" w:rsidRPr="00536346" w:rsidRDefault="007B1E6C" w:rsidP="007B1E6C">
            <w:pPr>
              <w:spacing w:before="40" w:after="40"/>
              <w:rPr>
                <w:b/>
                <w:sz w:val="20"/>
                <w:szCs w:val="20"/>
                <w:lang w:val="ky-KG"/>
              </w:rPr>
            </w:pPr>
            <w:r w:rsidRPr="00536346">
              <w:rPr>
                <w:b/>
                <w:sz w:val="20"/>
                <w:szCs w:val="20"/>
                <w:lang w:val="ky-KG"/>
              </w:rPr>
              <w:t>Бардыгы</w:t>
            </w:r>
          </w:p>
        </w:tc>
        <w:tc>
          <w:tcPr>
            <w:tcW w:w="1260" w:type="dxa"/>
            <w:tcBorders>
              <w:top w:val="single" w:sz="8" w:space="0" w:color="auto"/>
              <w:left w:val="nil"/>
              <w:bottom w:val="nil"/>
              <w:right w:val="nil"/>
            </w:tcBorders>
            <w:vAlign w:val="bottom"/>
            <w:hideMark/>
          </w:tcPr>
          <w:p w14:paraId="08DB949D" w14:textId="77777777" w:rsidR="007B1E6C" w:rsidRPr="00536346" w:rsidRDefault="007B1E6C" w:rsidP="007B1E6C">
            <w:pPr>
              <w:jc w:val="right"/>
              <w:rPr>
                <w:b/>
                <w:sz w:val="20"/>
                <w:szCs w:val="20"/>
              </w:rPr>
            </w:pPr>
            <w:r w:rsidRPr="00536346">
              <w:rPr>
                <w:b/>
                <w:sz w:val="20"/>
                <w:szCs w:val="20"/>
                <w:lang w:val="en-US"/>
              </w:rPr>
              <w:t>1 799 007</w:t>
            </w:r>
            <w:r w:rsidRPr="00536346">
              <w:rPr>
                <w:b/>
                <w:sz w:val="20"/>
                <w:szCs w:val="20"/>
              </w:rPr>
              <w:t>,5</w:t>
            </w:r>
          </w:p>
        </w:tc>
        <w:tc>
          <w:tcPr>
            <w:tcW w:w="1080" w:type="dxa"/>
            <w:tcBorders>
              <w:top w:val="single" w:sz="8" w:space="0" w:color="auto"/>
              <w:left w:val="nil"/>
              <w:bottom w:val="nil"/>
              <w:right w:val="nil"/>
            </w:tcBorders>
            <w:vAlign w:val="bottom"/>
            <w:hideMark/>
          </w:tcPr>
          <w:p w14:paraId="6AE11117" w14:textId="77777777" w:rsidR="007B1E6C" w:rsidRPr="00536346" w:rsidRDefault="007B1E6C" w:rsidP="007B1E6C">
            <w:pPr>
              <w:jc w:val="right"/>
              <w:rPr>
                <w:b/>
                <w:sz w:val="20"/>
                <w:szCs w:val="20"/>
              </w:rPr>
            </w:pPr>
            <w:r w:rsidRPr="00536346">
              <w:rPr>
                <w:b/>
                <w:sz w:val="20"/>
                <w:szCs w:val="20"/>
                <w:lang w:val="en-US"/>
              </w:rPr>
              <w:t>917 720</w:t>
            </w:r>
            <w:r w:rsidRPr="00536346">
              <w:rPr>
                <w:b/>
                <w:sz w:val="20"/>
                <w:szCs w:val="20"/>
              </w:rPr>
              <w:t>,0</w:t>
            </w:r>
          </w:p>
        </w:tc>
        <w:tc>
          <w:tcPr>
            <w:tcW w:w="1260" w:type="dxa"/>
            <w:tcBorders>
              <w:top w:val="single" w:sz="8" w:space="0" w:color="auto"/>
              <w:left w:val="nil"/>
              <w:bottom w:val="nil"/>
              <w:right w:val="nil"/>
            </w:tcBorders>
            <w:vAlign w:val="bottom"/>
            <w:hideMark/>
          </w:tcPr>
          <w:p w14:paraId="57599930" w14:textId="77777777" w:rsidR="007B1E6C" w:rsidRPr="00536346" w:rsidRDefault="007B1E6C" w:rsidP="007B1E6C">
            <w:pPr>
              <w:tabs>
                <w:tab w:val="center" w:pos="522"/>
                <w:tab w:val="right" w:pos="1044"/>
              </w:tabs>
              <w:jc w:val="right"/>
              <w:rPr>
                <w:b/>
                <w:sz w:val="20"/>
                <w:szCs w:val="20"/>
              </w:rPr>
            </w:pPr>
            <w:r w:rsidRPr="00536346">
              <w:rPr>
                <w:b/>
                <w:sz w:val="20"/>
                <w:szCs w:val="20"/>
              </w:rPr>
              <w:t>116,0</w:t>
            </w:r>
          </w:p>
        </w:tc>
        <w:tc>
          <w:tcPr>
            <w:tcW w:w="1071" w:type="dxa"/>
            <w:tcBorders>
              <w:top w:val="single" w:sz="8" w:space="0" w:color="auto"/>
              <w:left w:val="nil"/>
              <w:bottom w:val="nil"/>
              <w:right w:val="nil"/>
            </w:tcBorders>
            <w:vAlign w:val="bottom"/>
            <w:hideMark/>
          </w:tcPr>
          <w:p w14:paraId="2356ADC4" w14:textId="77777777" w:rsidR="007B1E6C" w:rsidRPr="00536346" w:rsidRDefault="007B1E6C" w:rsidP="007B1E6C">
            <w:pPr>
              <w:jc w:val="right"/>
              <w:rPr>
                <w:b/>
                <w:sz w:val="20"/>
                <w:szCs w:val="20"/>
              </w:rPr>
            </w:pPr>
            <w:r w:rsidRPr="00536346">
              <w:rPr>
                <w:b/>
                <w:sz w:val="20"/>
                <w:szCs w:val="20"/>
                <w:lang w:val="ky-KG"/>
              </w:rPr>
              <w:t>110,6</w:t>
            </w:r>
          </w:p>
        </w:tc>
        <w:tc>
          <w:tcPr>
            <w:tcW w:w="1269" w:type="dxa"/>
            <w:tcBorders>
              <w:top w:val="single" w:sz="8" w:space="0" w:color="auto"/>
              <w:left w:val="nil"/>
              <w:bottom w:val="nil"/>
              <w:right w:val="nil"/>
            </w:tcBorders>
            <w:vAlign w:val="bottom"/>
            <w:hideMark/>
          </w:tcPr>
          <w:p w14:paraId="4F54FE2F" w14:textId="77777777" w:rsidR="007B1E6C" w:rsidRPr="00536346" w:rsidRDefault="007B1E6C" w:rsidP="007B1E6C">
            <w:pPr>
              <w:jc w:val="right"/>
              <w:rPr>
                <w:b/>
                <w:sz w:val="20"/>
                <w:szCs w:val="20"/>
              </w:rPr>
            </w:pPr>
            <w:r w:rsidRPr="00536346">
              <w:rPr>
                <w:b/>
                <w:sz w:val="20"/>
                <w:szCs w:val="20"/>
              </w:rPr>
              <w:t>100</w:t>
            </w:r>
          </w:p>
        </w:tc>
        <w:tc>
          <w:tcPr>
            <w:tcW w:w="1080" w:type="dxa"/>
            <w:tcBorders>
              <w:top w:val="single" w:sz="8" w:space="0" w:color="auto"/>
              <w:left w:val="nil"/>
              <w:bottom w:val="nil"/>
              <w:right w:val="nil"/>
            </w:tcBorders>
            <w:vAlign w:val="bottom"/>
            <w:hideMark/>
          </w:tcPr>
          <w:p w14:paraId="0AA843F1" w14:textId="77777777" w:rsidR="007B1E6C" w:rsidRPr="00536346" w:rsidRDefault="007B1E6C" w:rsidP="007B1E6C">
            <w:pPr>
              <w:jc w:val="right"/>
              <w:rPr>
                <w:b/>
                <w:sz w:val="20"/>
                <w:szCs w:val="20"/>
              </w:rPr>
            </w:pPr>
            <w:r w:rsidRPr="00536346">
              <w:rPr>
                <w:b/>
                <w:sz w:val="20"/>
                <w:szCs w:val="20"/>
              </w:rPr>
              <w:t>100</w:t>
            </w:r>
          </w:p>
        </w:tc>
      </w:tr>
      <w:tr w:rsidR="007B1E6C" w:rsidRPr="00536346" w14:paraId="0D56E6CB" w14:textId="77777777" w:rsidTr="007B1E6C">
        <w:tc>
          <w:tcPr>
            <w:tcW w:w="2808" w:type="dxa"/>
            <w:tcBorders>
              <w:top w:val="nil"/>
              <w:left w:val="nil"/>
              <w:bottom w:val="nil"/>
              <w:right w:val="nil"/>
            </w:tcBorders>
            <w:hideMark/>
          </w:tcPr>
          <w:p w14:paraId="116B85F9" w14:textId="0D1998A2" w:rsidR="007B1E6C" w:rsidRPr="00536346" w:rsidRDefault="007B1E6C" w:rsidP="00504D26">
            <w:pPr>
              <w:spacing w:before="40" w:after="40"/>
              <w:ind w:left="170" w:hanging="113"/>
              <w:rPr>
                <w:sz w:val="20"/>
                <w:szCs w:val="20"/>
                <w:lang w:val="ky-KG"/>
              </w:rPr>
            </w:pPr>
            <w:r w:rsidRPr="00536346">
              <w:rPr>
                <w:sz w:val="20"/>
                <w:szCs w:val="20"/>
                <w:lang w:val="ky-KG"/>
              </w:rPr>
              <w:t>анын ичинде:</w:t>
            </w:r>
            <w:r w:rsidR="00504D26" w:rsidRPr="00536346">
              <w:rPr>
                <w:sz w:val="20"/>
                <w:szCs w:val="20"/>
                <w:lang w:val="ky-KG"/>
              </w:rPr>
              <w:br/>
            </w:r>
            <w:r w:rsidRPr="00536346">
              <w:rPr>
                <w:sz w:val="20"/>
                <w:szCs w:val="20"/>
              </w:rPr>
              <w:t>д</w:t>
            </w:r>
            <w:r w:rsidRPr="00536346">
              <w:rPr>
                <w:sz w:val="20"/>
                <w:szCs w:val="20"/>
                <w:lang w:val="ky-KG"/>
              </w:rPr>
              <w:t>үң</w:t>
            </w:r>
            <w:r w:rsidRPr="00536346">
              <w:rPr>
                <w:sz w:val="20"/>
                <w:szCs w:val="20"/>
              </w:rPr>
              <w:t xml:space="preserve"> </w:t>
            </w:r>
            <w:proofErr w:type="spellStart"/>
            <w:r w:rsidRPr="00536346">
              <w:rPr>
                <w:sz w:val="20"/>
                <w:szCs w:val="20"/>
              </w:rPr>
              <w:t>жана</w:t>
            </w:r>
            <w:proofErr w:type="spellEnd"/>
            <w:r w:rsidRPr="00536346">
              <w:rPr>
                <w:sz w:val="20"/>
                <w:szCs w:val="20"/>
              </w:rPr>
              <w:t xml:space="preserve"> </w:t>
            </w:r>
            <w:proofErr w:type="spellStart"/>
            <w:r w:rsidRPr="00536346">
              <w:rPr>
                <w:sz w:val="20"/>
                <w:szCs w:val="20"/>
              </w:rPr>
              <w:t>чекене</w:t>
            </w:r>
            <w:proofErr w:type="spellEnd"/>
            <w:r w:rsidRPr="00536346">
              <w:rPr>
                <w:sz w:val="20"/>
                <w:szCs w:val="20"/>
              </w:rPr>
              <w:t xml:space="preserve"> </w:t>
            </w:r>
            <w:proofErr w:type="spellStart"/>
            <w:r w:rsidRPr="00536346">
              <w:rPr>
                <w:sz w:val="20"/>
                <w:szCs w:val="20"/>
              </w:rPr>
              <w:t>соода</w:t>
            </w:r>
            <w:proofErr w:type="spellEnd"/>
            <w:r w:rsidRPr="00536346">
              <w:rPr>
                <w:sz w:val="20"/>
                <w:szCs w:val="20"/>
              </w:rPr>
              <w:t>, авто</w:t>
            </w:r>
            <w:r w:rsidRPr="00536346">
              <w:rPr>
                <w:sz w:val="20"/>
                <w:szCs w:val="20"/>
                <w:lang w:val="ky-KG"/>
              </w:rPr>
              <w:t>унааларды</w:t>
            </w:r>
            <w:r w:rsidRPr="00536346">
              <w:rPr>
                <w:sz w:val="20"/>
                <w:szCs w:val="20"/>
              </w:rPr>
              <w:t xml:space="preserve"> </w:t>
            </w:r>
            <w:proofErr w:type="spellStart"/>
            <w:r w:rsidRPr="00536346">
              <w:rPr>
                <w:sz w:val="20"/>
                <w:szCs w:val="20"/>
              </w:rPr>
              <w:t>жана</w:t>
            </w:r>
            <w:proofErr w:type="spellEnd"/>
            <w:r w:rsidRPr="00536346">
              <w:rPr>
                <w:sz w:val="20"/>
                <w:szCs w:val="20"/>
              </w:rPr>
              <w:t xml:space="preserve"> </w:t>
            </w:r>
            <w:proofErr w:type="spellStart"/>
            <w:r w:rsidRPr="00536346">
              <w:rPr>
                <w:sz w:val="20"/>
                <w:szCs w:val="20"/>
              </w:rPr>
              <w:t>мотоциклдерди</w:t>
            </w:r>
            <w:proofErr w:type="spellEnd"/>
            <w:r w:rsidRPr="00536346">
              <w:rPr>
                <w:sz w:val="20"/>
                <w:szCs w:val="20"/>
              </w:rPr>
              <w:t xml:space="preserve"> о</w:t>
            </w:r>
            <w:r w:rsidRPr="00536346">
              <w:rPr>
                <w:sz w:val="20"/>
                <w:szCs w:val="20"/>
                <w:lang w:val="ky-KG"/>
              </w:rPr>
              <w:t>ң</w:t>
            </w:r>
            <w:proofErr w:type="spellStart"/>
            <w:r w:rsidRPr="00536346">
              <w:rPr>
                <w:sz w:val="20"/>
                <w:szCs w:val="20"/>
              </w:rPr>
              <w:t>доо</w:t>
            </w:r>
            <w:proofErr w:type="spellEnd"/>
          </w:p>
        </w:tc>
        <w:tc>
          <w:tcPr>
            <w:tcW w:w="1260" w:type="dxa"/>
            <w:tcBorders>
              <w:top w:val="nil"/>
              <w:left w:val="nil"/>
              <w:bottom w:val="nil"/>
              <w:right w:val="nil"/>
            </w:tcBorders>
            <w:vAlign w:val="bottom"/>
            <w:hideMark/>
          </w:tcPr>
          <w:p w14:paraId="64FF5ADA" w14:textId="77777777" w:rsidR="007B1E6C" w:rsidRPr="00536346" w:rsidRDefault="007B1E6C" w:rsidP="007B1E6C">
            <w:pPr>
              <w:jc w:val="right"/>
              <w:rPr>
                <w:sz w:val="20"/>
                <w:szCs w:val="20"/>
              </w:rPr>
            </w:pPr>
            <w:r w:rsidRPr="00536346">
              <w:rPr>
                <w:sz w:val="20"/>
                <w:szCs w:val="20"/>
              </w:rPr>
              <w:t>1</w:t>
            </w:r>
            <w:r w:rsidRPr="00536346">
              <w:rPr>
                <w:sz w:val="20"/>
                <w:szCs w:val="20"/>
                <w:lang w:val="en-US"/>
              </w:rPr>
              <w:t xml:space="preserve"> </w:t>
            </w:r>
            <w:r w:rsidRPr="00536346">
              <w:rPr>
                <w:sz w:val="20"/>
                <w:szCs w:val="20"/>
              </w:rPr>
              <w:t>422 399,5</w:t>
            </w:r>
          </w:p>
        </w:tc>
        <w:tc>
          <w:tcPr>
            <w:tcW w:w="1080" w:type="dxa"/>
            <w:tcBorders>
              <w:top w:val="nil"/>
              <w:left w:val="nil"/>
              <w:bottom w:val="nil"/>
              <w:right w:val="nil"/>
            </w:tcBorders>
            <w:vAlign w:val="bottom"/>
            <w:hideMark/>
          </w:tcPr>
          <w:p w14:paraId="334D3C48" w14:textId="77777777" w:rsidR="007B1E6C" w:rsidRPr="00536346" w:rsidRDefault="007B1E6C" w:rsidP="007B1E6C">
            <w:pPr>
              <w:jc w:val="right"/>
              <w:rPr>
                <w:sz w:val="20"/>
                <w:szCs w:val="20"/>
              </w:rPr>
            </w:pPr>
            <w:r w:rsidRPr="00536346">
              <w:rPr>
                <w:sz w:val="20"/>
                <w:szCs w:val="20"/>
                <w:lang w:val="en-US"/>
              </w:rPr>
              <w:t>690 52</w:t>
            </w:r>
            <w:r w:rsidRPr="00536346">
              <w:rPr>
                <w:sz w:val="20"/>
                <w:szCs w:val="20"/>
              </w:rPr>
              <w:t>6,6</w:t>
            </w:r>
          </w:p>
        </w:tc>
        <w:tc>
          <w:tcPr>
            <w:tcW w:w="1260" w:type="dxa"/>
            <w:tcBorders>
              <w:top w:val="nil"/>
              <w:left w:val="nil"/>
              <w:bottom w:val="nil"/>
              <w:right w:val="nil"/>
            </w:tcBorders>
            <w:vAlign w:val="bottom"/>
            <w:hideMark/>
          </w:tcPr>
          <w:p w14:paraId="350E5CE4" w14:textId="77777777" w:rsidR="007B1E6C" w:rsidRPr="00536346" w:rsidRDefault="007B1E6C" w:rsidP="007B1E6C">
            <w:pPr>
              <w:tabs>
                <w:tab w:val="center" w:pos="522"/>
                <w:tab w:val="right" w:pos="1044"/>
              </w:tabs>
              <w:jc w:val="right"/>
              <w:rPr>
                <w:sz w:val="20"/>
                <w:szCs w:val="20"/>
              </w:rPr>
            </w:pPr>
            <w:r w:rsidRPr="00536346">
              <w:rPr>
                <w:sz w:val="20"/>
                <w:szCs w:val="20"/>
              </w:rPr>
              <w:t>118,5</w:t>
            </w:r>
          </w:p>
        </w:tc>
        <w:tc>
          <w:tcPr>
            <w:tcW w:w="1071" w:type="dxa"/>
            <w:tcBorders>
              <w:top w:val="nil"/>
              <w:left w:val="nil"/>
              <w:bottom w:val="nil"/>
              <w:right w:val="nil"/>
            </w:tcBorders>
            <w:vAlign w:val="bottom"/>
            <w:hideMark/>
          </w:tcPr>
          <w:p w14:paraId="030E5C4A" w14:textId="77777777" w:rsidR="007B1E6C" w:rsidRPr="00536346" w:rsidRDefault="007B1E6C" w:rsidP="007B1E6C">
            <w:pPr>
              <w:jc w:val="right"/>
              <w:rPr>
                <w:sz w:val="20"/>
                <w:szCs w:val="20"/>
              </w:rPr>
            </w:pPr>
            <w:r w:rsidRPr="00536346">
              <w:rPr>
                <w:sz w:val="20"/>
                <w:szCs w:val="20"/>
              </w:rPr>
              <w:t>111,7</w:t>
            </w:r>
          </w:p>
        </w:tc>
        <w:tc>
          <w:tcPr>
            <w:tcW w:w="1269" w:type="dxa"/>
            <w:tcBorders>
              <w:top w:val="nil"/>
              <w:left w:val="nil"/>
              <w:bottom w:val="nil"/>
              <w:right w:val="nil"/>
            </w:tcBorders>
            <w:vAlign w:val="bottom"/>
            <w:hideMark/>
          </w:tcPr>
          <w:p w14:paraId="58F744F8" w14:textId="77777777" w:rsidR="007B1E6C" w:rsidRPr="00536346" w:rsidRDefault="007B1E6C" w:rsidP="007B1E6C">
            <w:pPr>
              <w:jc w:val="right"/>
              <w:rPr>
                <w:sz w:val="20"/>
                <w:szCs w:val="20"/>
                <w:lang w:val="en-US"/>
              </w:rPr>
            </w:pPr>
            <w:r w:rsidRPr="00536346">
              <w:rPr>
                <w:sz w:val="20"/>
                <w:szCs w:val="20"/>
              </w:rPr>
              <w:t>79,1</w:t>
            </w:r>
          </w:p>
        </w:tc>
        <w:tc>
          <w:tcPr>
            <w:tcW w:w="1080" w:type="dxa"/>
            <w:tcBorders>
              <w:top w:val="nil"/>
              <w:left w:val="nil"/>
              <w:bottom w:val="nil"/>
              <w:right w:val="nil"/>
            </w:tcBorders>
            <w:vAlign w:val="bottom"/>
            <w:hideMark/>
          </w:tcPr>
          <w:p w14:paraId="211DBFE1" w14:textId="77777777" w:rsidR="007B1E6C" w:rsidRPr="00536346" w:rsidRDefault="007B1E6C" w:rsidP="007B1E6C">
            <w:pPr>
              <w:jc w:val="right"/>
              <w:rPr>
                <w:sz w:val="20"/>
                <w:szCs w:val="20"/>
              </w:rPr>
            </w:pPr>
            <w:r w:rsidRPr="00536346">
              <w:rPr>
                <w:sz w:val="20"/>
                <w:szCs w:val="20"/>
              </w:rPr>
              <w:t>75,2</w:t>
            </w:r>
          </w:p>
        </w:tc>
      </w:tr>
      <w:tr w:rsidR="007B1E6C" w:rsidRPr="00536346" w14:paraId="7D531E7B" w14:textId="77777777" w:rsidTr="007B1E6C">
        <w:trPr>
          <w:trHeight w:val="129"/>
        </w:trPr>
        <w:tc>
          <w:tcPr>
            <w:tcW w:w="2808" w:type="dxa"/>
            <w:tcBorders>
              <w:top w:val="nil"/>
              <w:left w:val="nil"/>
              <w:bottom w:val="nil"/>
              <w:right w:val="nil"/>
            </w:tcBorders>
            <w:vAlign w:val="center"/>
            <w:hideMark/>
          </w:tcPr>
          <w:p w14:paraId="59E0BB3B" w14:textId="77777777" w:rsidR="007B1E6C" w:rsidRPr="00536346" w:rsidRDefault="007B1E6C" w:rsidP="007B1E6C">
            <w:pPr>
              <w:spacing w:before="40" w:after="40"/>
              <w:ind w:left="57"/>
              <w:rPr>
                <w:sz w:val="20"/>
                <w:szCs w:val="20"/>
              </w:rPr>
            </w:pPr>
            <w:r w:rsidRPr="00536346">
              <w:rPr>
                <w:sz w:val="20"/>
                <w:szCs w:val="20"/>
              </w:rPr>
              <w:t xml:space="preserve">транспорт </w:t>
            </w:r>
            <w:proofErr w:type="spellStart"/>
            <w:r w:rsidRPr="00536346">
              <w:rPr>
                <w:sz w:val="20"/>
                <w:szCs w:val="20"/>
              </w:rPr>
              <w:t>ишмерди</w:t>
            </w:r>
            <w:proofErr w:type="spellEnd"/>
            <w:r w:rsidRPr="00536346">
              <w:rPr>
                <w:sz w:val="20"/>
                <w:szCs w:val="20"/>
                <w:lang w:val="ky-KG"/>
              </w:rPr>
              <w:t>ги</w:t>
            </w:r>
            <w:r w:rsidRPr="00536346">
              <w:rPr>
                <w:sz w:val="20"/>
                <w:szCs w:val="20"/>
              </w:rPr>
              <w:t xml:space="preserve"> </w:t>
            </w:r>
            <w:proofErr w:type="spellStart"/>
            <w:r w:rsidRPr="00536346">
              <w:rPr>
                <w:sz w:val="20"/>
                <w:szCs w:val="20"/>
              </w:rPr>
              <w:t>жана</w:t>
            </w:r>
            <w:proofErr w:type="spellEnd"/>
            <w:r w:rsidRPr="00536346">
              <w:rPr>
                <w:sz w:val="20"/>
                <w:szCs w:val="20"/>
              </w:rPr>
              <w:t xml:space="preserve"> ж</w:t>
            </w:r>
            <w:r w:rsidRPr="00536346">
              <w:rPr>
                <w:sz w:val="20"/>
                <w:szCs w:val="20"/>
                <w:lang w:val="ky-KG"/>
              </w:rPr>
              <w:t>ү</w:t>
            </w:r>
            <w:proofErr w:type="spellStart"/>
            <w:r w:rsidRPr="00536346">
              <w:rPr>
                <w:sz w:val="20"/>
                <w:szCs w:val="20"/>
              </w:rPr>
              <w:t>кт</w:t>
            </w:r>
            <w:proofErr w:type="spellEnd"/>
            <w:r w:rsidRPr="00536346">
              <w:rPr>
                <w:sz w:val="20"/>
                <w:szCs w:val="20"/>
                <w:lang w:val="ky-KG"/>
              </w:rPr>
              <w:t>ө</w:t>
            </w:r>
            <w:proofErr w:type="spellStart"/>
            <w:r w:rsidRPr="00536346">
              <w:rPr>
                <w:sz w:val="20"/>
                <w:szCs w:val="20"/>
              </w:rPr>
              <w:t>рд</w:t>
            </w:r>
            <w:proofErr w:type="spellEnd"/>
            <w:r w:rsidRPr="00536346">
              <w:rPr>
                <w:sz w:val="20"/>
                <w:szCs w:val="20"/>
                <w:lang w:val="ky-KG"/>
              </w:rPr>
              <w:t>ү</w:t>
            </w:r>
            <w:r w:rsidRPr="00536346">
              <w:rPr>
                <w:sz w:val="20"/>
                <w:szCs w:val="20"/>
              </w:rPr>
              <w:t xml:space="preserve"> </w:t>
            </w:r>
            <w:proofErr w:type="spellStart"/>
            <w:r w:rsidRPr="00536346">
              <w:rPr>
                <w:sz w:val="20"/>
                <w:szCs w:val="20"/>
              </w:rPr>
              <w:t>сактоо</w:t>
            </w:r>
            <w:proofErr w:type="spellEnd"/>
          </w:p>
        </w:tc>
        <w:tc>
          <w:tcPr>
            <w:tcW w:w="1260" w:type="dxa"/>
            <w:tcBorders>
              <w:top w:val="nil"/>
              <w:left w:val="nil"/>
              <w:bottom w:val="nil"/>
              <w:right w:val="nil"/>
            </w:tcBorders>
            <w:vAlign w:val="bottom"/>
            <w:hideMark/>
          </w:tcPr>
          <w:p w14:paraId="1D7BBD33" w14:textId="77777777" w:rsidR="007B1E6C" w:rsidRPr="00536346" w:rsidRDefault="007B1E6C" w:rsidP="007B1E6C">
            <w:pPr>
              <w:tabs>
                <w:tab w:val="center" w:pos="522"/>
                <w:tab w:val="right" w:pos="1044"/>
              </w:tabs>
              <w:jc w:val="right"/>
              <w:rPr>
                <w:sz w:val="20"/>
                <w:szCs w:val="20"/>
              </w:rPr>
            </w:pPr>
            <w:r w:rsidRPr="00536346">
              <w:rPr>
                <w:sz w:val="20"/>
                <w:szCs w:val="20"/>
                <w:lang w:val="en-US"/>
              </w:rPr>
              <w:t>80 997</w:t>
            </w:r>
            <w:r w:rsidRPr="00536346">
              <w:rPr>
                <w:sz w:val="20"/>
                <w:szCs w:val="20"/>
              </w:rPr>
              <w:t>,3</w:t>
            </w:r>
          </w:p>
        </w:tc>
        <w:tc>
          <w:tcPr>
            <w:tcW w:w="1080" w:type="dxa"/>
            <w:tcBorders>
              <w:top w:val="nil"/>
              <w:left w:val="nil"/>
              <w:bottom w:val="nil"/>
              <w:right w:val="nil"/>
            </w:tcBorders>
            <w:vAlign w:val="bottom"/>
            <w:hideMark/>
          </w:tcPr>
          <w:p w14:paraId="2F15FD2F" w14:textId="77777777" w:rsidR="007B1E6C" w:rsidRPr="00536346" w:rsidRDefault="007B1E6C" w:rsidP="007B1E6C">
            <w:pPr>
              <w:jc w:val="right"/>
              <w:rPr>
                <w:sz w:val="20"/>
                <w:szCs w:val="20"/>
              </w:rPr>
            </w:pPr>
            <w:r w:rsidRPr="00536346">
              <w:rPr>
                <w:sz w:val="20"/>
                <w:szCs w:val="20"/>
                <w:lang w:val="ky-KG"/>
              </w:rPr>
              <w:t>44 491,5</w:t>
            </w:r>
          </w:p>
        </w:tc>
        <w:tc>
          <w:tcPr>
            <w:tcW w:w="1260" w:type="dxa"/>
            <w:tcBorders>
              <w:top w:val="nil"/>
              <w:left w:val="nil"/>
              <w:bottom w:val="nil"/>
              <w:right w:val="nil"/>
            </w:tcBorders>
            <w:vAlign w:val="bottom"/>
            <w:hideMark/>
          </w:tcPr>
          <w:p w14:paraId="799EBBA1" w14:textId="77777777" w:rsidR="007B1E6C" w:rsidRPr="00536346" w:rsidRDefault="007B1E6C" w:rsidP="007B1E6C">
            <w:pPr>
              <w:tabs>
                <w:tab w:val="center" w:pos="522"/>
                <w:tab w:val="right" w:pos="1044"/>
              </w:tabs>
              <w:jc w:val="right"/>
              <w:rPr>
                <w:sz w:val="20"/>
                <w:szCs w:val="20"/>
              </w:rPr>
            </w:pPr>
            <w:r w:rsidRPr="00536346">
              <w:rPr>
                <w:sz w:val="20"/>
                <w:szCs w:val="20"/>
              </w:rPr>
              <w:t>105,1</w:t>
            </w:r>
          </w:p>
        </w:tc>
        <w:tc>
          <w:tcPr>
            <w:tcW w:w="1071" w:type="dxa"/>
            <w:tcBorders>
              <w:top w:val="nil"/>
              <w:left w:val="nil"/>
              <w:bottom w:val="nil"/>
              <w:right w:val="nil"/>
            </w:tcBorders>
            <w:vAlign w:val="bottom"/>
            <w:hideMark/>
          </w:tcPr>
          <w:p w14:paraId="5990FB3C" w14:textId="77777777" w:rsidR="007B1E6C" w:rsidRPr="00536346" w:rsidRDefault="007B1E6C" w:rsidP="007B1E6C">
            <w:pPr>
              <w:jc w:val="right"/>
              <w:rPr>
                <w:sz w:val="20"/>
                <w:szCs w:val="20"/>
              </w:rPr>
            </w:pPr>
            <w:r w:rsidRPr="00536346">
              <w:rPr>
                <w:sz w:val="20"/>
                <w:szCs w:val="20"/>
                <w:lang w:val="ky-KG"/>
              </w:rPr>
              <w:t>109,2</w:t>
            </w:r>
          </w:p>
        </w:tc>
        <w:tc>
          <w:tcPr>
            <w:tcW w:w="1269" w:type="dxa"/>
            <w:tcBorders>
              <w:top w:val="nil"/>
              <w:left w:val="nil"/>
              <w:bottom w:val="nil"/>
              <w:right w:val="nil"/>
            </w:tcBorders>
            <w:vAlign w:val="bottom"/>
            <w:hideMark/>
          </w:tcPr>
          <w:p w14:paraId="2A030E6E" w14:textId="77777777" w:rsidR="007B1E6C" w:rsidRPr="00536346" w:rsidRDefault="007B1E6C" w:rsidP="007B1E6C">
            <w:pPr>
              <w:jc w:val="right"/>
              <w:rPr>
                <w:sz w:val="20"/>
                <w:szCs w:val="20"/>
              </w:rPr>
            </w:pPr>
            <w:r w:rsidRPr="00536346">
              <w:rPr>
                <w:sz w:val="20"/>
                <w:szCs w:val="20"/>
              </w:rPr>
              <w:t>4,5</w:t>
            </w:r>
          </w:p>
        </w:tc>
        <w:tc>
          <w:tcPr>
            <w:tcW w:w="1080" w:type="dxa"/>
            <w:tcBorders>
              <w:top w:val="nil"/>
              <w:left w:val="nil"/>
              <w:bottom w:val="nil"/>
              <w:right w:val="nil"/>
            </w:tcBorders>
            <w:vAlign w:val="bottom"/>
            <w:hideMark/>
          </w:tcPr>
          <w:p w14:paraId="524D5F70" w14:textId="77777777" w:rsidR="007B1E6C" w:rsidRPr="00536346" w:rsidRDefault="007B1E6C" w:rsidP="007B1E6C">
            <w:pPr>
              <w:jc w:val="right"/>
              <w:rPr>
                <w:sz w:val="20"/>
                <w:szCs w:val="20"/>
              </w:rPr>
            </w:pPr>
            <w:r w:rsidRPr="00536346">
              <w:rPr>
                <w:sz w:val="20"/>
                <w:szCs w:val="20"/>
              </w:rPr>
              <w:t>4,8</w:t>
            </w:r>
          </w:p>
        </w:tc>
      </w:tr>
      <w:tr w:rsidR="007B1E6C" w:rsidRPr="00536346" w14:paraId="2238283D" w14:textId="77777777" w:rsidTr="007B1E6C">
        <w:tc>
          <w:tcPr>
            <w:tcW w:w="2808" w:type="dxa"/>
            <w:tcBorders>
              <w:top w:val="nil"/>
              <w:left w:val="nil"/>
              <w:bottom w:val="nil"/>
              <w:right w:val="nil"/>
            </w:tcBorders>
            <w:hideMark/>
          </w:tcPr>
          <w:p w14:paraId="78C549DE" w14:textId="77777777" w:rsidR="007B1E6C" w:rsidRPr="00536346" w:rsidRDefault="007B1E6C" w:rsidP="007B1E6C">
            <w:pPr>
              <w:spacing w:before="40" w:after="20" w:line="240" w:lineRule="exact"/>
              <w:ind w:left="57"/>
              <w:rPr>
                <w:sz w:val="20"/>
                <w:szCs w:val="20"/>
                <w:lang w:eastAsia="en-US"/>
              </w:rPr>
            </w:pPr>
            <w:proofErr w:type="spellStart"/>
            <w:r w:rsidRPr="00536346">
              <w:rPr>
                <w:sz w:val="20"/>
                <w:szCs w:val="20"/>
                <w:lang w:eastAsia="en-US"/>
              </w:rPr>
              <w:t>мейманканалардын</w:t>
            </w:r>
            <w:proofErr w:type="spellEnd"/>
            <w:r w:rsidRPr="00536346">
              <w:rPr>
                <w:sz w:val="20"/>
                <w:szCs w:val="20"/>
                <w:lang w:eastAsia="en-US"/>
              </w:rPr>
              <w:t xml:space="preserve"> </w:t>
            </w:r>
            <w:r w:rsidRPr="00536346">
              <w:rPr>
                <w:sz w:val="20"/>
                <w:szCs w:val="20"/>
                <w:lang w:eastAsia="en-US"/>
              </w:rPr>
              <w:br/>
            </w:r>
            <w:proofErr w:type="spellStart"/>
            <w:r w:rsidRPr="00536346">
              <w:rPr>
                <w:sz w:val="20"/>
                <w:szCs w:val="20"/>
                <w:lang w:eastAsia="en-US"/>
              </w:rPr>
              <w:t>жана</w:t>
            </w:r>
            <w:proofErr w:type="spellEnd"/>
            <w:r w:rsidRPr="00536346">
              <w:rPr>
                <w:sz w:val="20"/>
                <w:szCs w:val="20"/>
                <w:lang w:eastAsia="en-US"/>
              </w:rPr>
              <w:t xml:space="preserve"> </w:t>
            </w:r>
            <w:proofErr w:type="spellStart"/>
            <w:r w:rsidRPr="00536346">
              <w:rPr>
                <w:sz w:val="20"/>
                <w:szCs w:val="20"/>
                <w:lang w:eastAsia="en-US"/>
              </w:rPr>
              <w:t>ресторандардын</w:t>
            </w:r>
            <w:proofErr w:type="spellEnd"/>
            <w:r w:rsidRPr="00536346">
              <w:rPr>
                <w:sz w:val="20"/>
                <w:szCs w:val="20"/>
                <w:lang w:eastAsia="en-US"/>
              </w:rPr>
              <w:t xml:space="preserve"> </w:t>
            </w:r>
            <w:r w:rsidRPr="00536346">
              <w:rPr>
                <w:sz w:val="20"/>
                <w:szCs w:val="20"/>
                <w:lang w:eastAsia="en-US"/>
              </w:rPr>
              <w:br/>
            </w:r>
            <w:proofErr w:type="spellStart"/>
            <w:r w:rsidRPr="00536346">
              <w:rPr>
                <w:sz w:val="20"/>
                <w:szCs w:val="20"/>
                <w:lang w:eastAsia="en-US"/>
              </w:rPr>
              <w:t>ишмердиги</w:t>
            </w:r>
            <w:proofErr w:type="spellEnd"/>
          </w:p>
        </w:tc>
        <w:tc>
          <w:tcPr>
            <w:tcW w:w="1260" w:type="dxa"/>
            <w:tcBorders>
              <w:top w:val="nil"/>
              <w:left w:val="nil"/>
              <w:bottom w:val="nil"/>
              <w:right w:val="nil"/>
            </w:tcBorders>
            <w:vAlign w:val="bottom"/>
            <w:hideMark/>
          </w:tcPr>
          <w:p w14:paraId="43AFCD26" w14:textId="77777777" w:rsidR="007B1E6C" w:rsidRPr="00536346" w:rsidRDefault="007B1E6C" w:rsidP="007B1E6C">
            <w:pPr>
              <w:spacing w:before="40" w:after="20"/>
              <w:jc w:val="right"/>
              <w:rPr>
                <w:sz w:val="20"/>
                <w:szCs w:val="20"/>
              </w:rPr>
            </w:pPr>
            <w:r w:rsidRPr="00536346">
              <w:rPr>
                <w:sz w:val="20"/>
                <w:szCs w:val="20"/>
              </w:rPr>
              <w:t>41 749,6</w:t>
            </w:r>
          </w:p>
        </w:tc>
        <w:tc>
          <w:tcPr>
            <w:tcW w:w="1080" w:type="dxa"/>
            <w:tcBorders>
              <w:top w:val="nil"/>
              <w:left w:val="nil"/>
              <w:bottom w:val="nil"/>
              <w:right w:val="nil"/>
            </w:tcBorders>
            <w:vAlign w:val="bottom"/>
            <w:hideMark/>
          </w:tcPr>
          <w:p w14:paraId="4A5DFC40" w14:textId="77777777" w:rsidR="007B1E6C" w:rsidRPr="00536346" w:rsidRDefault="007B1E6C" w:rsidP="007B1E6C">
            <w:pPr>
              <w:jc w:val="right"/>
              <w:rPr>
                <w:sz w:val="20"/>
                <w:szCs w:val="20"/>
              </w:rPr>
            </w:pPr>
            <w:r w:rsidRPr="00536346">
              <w:rPr>
                <w:sz w:val="20"/>
                <w:szCs w:val="20"/>
              </w:rPr>
              <w:t>41 749,6</w:t>
            </w:r>
          </w:p>
        </w:tc>
        <w:tc>
          <w:tcPr>
            <w:tcW w:w="1260" w:type="dxa"/>
            <w:tcBorders>
              <w:top w:val="nil"/>
              <w:left w:val="nil"/>
              <w:bottom w:val="nil"/>
              <w:right w:val="nil"/>
            </w:tcBorders>
            <w:vAlign w:val="bottom"/>
            <w:hideMark/>
          </w:tcPr>
          <w:p w14:paraId="12A30E1A" w14:textId="77777777" w:rsidR="007B1E6C" w:rsidRPr="00536346" w:rsidRDefault="007B1E6C" w:rsidP="007B1E6C">
            <w:pPr>
              <w:spacing w:before="40" w:after="20"/>
              <w:jc w:val="right"/>
              <w:rPr>
                <w:sz w:val="20"/>
                <w:szCs w:val="20"/>
              </w:rPr>
            </w:pPr>
            <w:r w:rsidRPr="00536346">
              <w:rPr>
                <w:sz w:val="20"/>
                <w:szCs w:val="20"/>
              </w:rPr>
              <w:t>120,8</w:t>
            </w:r>
          </w:p>
        </w:tc>
        <w:tc>
          <w:tcPr>
            <w:tcW w:w="1071" w:type="dxa"/>
            <w:tcBorders>
              <w:top w:val="nil"/>
              <w:left w:val="nil"/>
              <w:bottom w:val="nil"/>
              <w:right w:val="nil"/>
            </w:tcBorders>
            <w:vAlign w:val="bottom"/>
            <w:hideMark/>
          </w:tcPr>
          <w:p w14:paraId="1460AFAC" w14:textId="77777777" w:rsidR="007B1E6C" w:rsidRPr="00536346" w:rsidRDefault="007B1E6C" w:rsidP="007B1E6C">
            <w:pPr>
              <w:jc w:val="right"/>
              <w:rPr>
                <w:sz w:val="20"/>
                <w:szCs w:val="20"/>
              </w:rPr>
            </w:pPr>
            <w:r w:rsidRPr="00536346">
              <w:rPr>
                <w:sz w:val="20"/>
                <w:szCs w:val="20"/>
              </w:rPr>
              <w:t>120,8</w:t>
            </w:r>
          </w:p>
        </w:tc>
        <w:tc>
          <w:tcPr>
            <w:tcW w:w="1269" w:type="dxa"/>
            <w:tcBorders>
              <w:top w:val="nil"/>
              <w:left w:val="nil"/>
              <w:bottom w:val="nil"/>
              <w:right w:val="nil"/>
            </w:tcBorders>
            <w:vAlign w:val="bottom"/>
            <w:hideMark/>
          </w:tcPr>
          <w:p w14:paraId="5C40241D" w14:textId="77777777" w:rsidR="007B1E6C" w:rsidRPr="00536346" w:rsidRDefault="007B1E6C" w:rsidP="007B1E6C">
            <w:pPr>
              <w:jc w:val="right"/>
              <w:rPr>
                <w:sz w:val="20"/>
                <w:szCs w:val="20"/>
                <w:lang w:val="en-US"/>
              </w:rPr>
            </w:pPr>
            <w:r w:rsidRPr="00536346">
              <w:rPr>
                <w:sz w:val="20"/>
                <w:szCs w:val="20"/>
              </w:rPr>
              <w:t>2,3</w:t>
            </w:r>
          </w:p>
        </w:tc>
        <w:tc>
          <w:tcPr>
            <w:tcW w:w="1080" w:type="dxa"/>
            <w:tcBorders>
              <w:top w:val="nil"/>
              <w:left w:val="nil"/>
              <w:bottom w:val="nil"/>
              <w:right w:val="nil"/>
            </w:tcBorders>
            <w:vAlign w:val="bottom"/>
            <w:hideMark/>
          </w:tcPr>
          <w:p w14:paraId="23B64314" w14:textId="77777777" w:rsidR="007B1E6C" w:rsidRPr="00536346" w:rsidRDefault="007B1E6C" w:rsidP="007B1E6C">
            <w:pPr>
              <w:jc w:val="right"/>
              <w:rPr>
                <w:sz w:val="20"/>
                <w:szCs w:val="20"/>
              </w:rPr>
            </w:pPr>
            <w:r w:rsidRPr="00536346">
              <w:rPr>
                <w:sz w:val="20"/>
                <w:szCs w:val="20"/>
              </w:rPr>
              <w:t>4,5</w:t>
            </w:r>
          </w:p>
        </w:tc>
      </w:tr>
      <w:tr w:rsidR="007B1E6C" w:rsidRPr="00536346" w14:paraId="62D92D09" w14:textId="77777777" w:rsidTr="007B1E6C">
        <w:tc>
          <w:tcPr>
            <w:tcW w:w="2808" w:type="dxa"/>
            <w:tcBorders>
              <w:top w:val="nil"/>
              <w:left w:val="nil"/>
              <w:bottom w:val="nil"/>
              <w:right w:val="nil"/>
            </w:tcBorders>
            <w:hideMark/>
          </w:tcPr>
          <w:p w14:paraId="5F6C7B0F" w14:textId="77777777" w:rsidR="007B1E6C" w:rsidRPr="00536346" w:rsidRDefault="007B1E6C" w:rsidP="007B1E6C">
            <w:pPr>
              <w:spacing w:before="40" w:after="40"/>
              <w:ind w:left="170" w:hanging="113"/>
              <w:rPr>
                <w:sz w:val="20"/>
                <w:szCs w:val="20"/>
              </w:rPr>
            </w:pPr>
            <w:proofErr w:type="spellStart"/>
            <w:r w:rsidRPr="00536346">
              <w:rPr>
                <w:sz w:val="20"/>
                <w:szCs w:val="20"/>
              </w:rPr>
              <w:t>маалымат</w:t>
            </w:r>
            <w:proofErr w:type="spellEnd"/>
            <w:r w:rsidRPr="00536346">
              <w:rPr>
                <w:sz w:val="20"/>
                <w:szCs w:val="20"/>
              </w:rPr>
              <w:t xml:space="preserve"> </w:t>
            </w:r>
            <w:proofErr w:type="spellStart"/>
            <w:r w:rsidRPr="00536346">
              <w:rPr>
                <w:sz w:val="20"/>
                <w:szCs w:val="20"/>
              </w:rPr>
              <w:t>жана</w:t>
            </w:r>
            <w:proofErr w:type="spellEnd"/>
            <w:r w:rsidRPr="00536346">
              <w:rPr>
                <w:sz w:val="20"/>
                <w:szCs w:val="20"/>
              </w:rPr>
              <w:br/>
              <w:t xml:space="preserve"> </w:t>
            </w:r>
            <w:proofErr w:type="spellStart"/>
            <w:r w:rsidRPr="00536346">
              <w:rPr>
                <w:sz w:val="20"/>
                <w:szCs w:val="20"/>
              </w:rPr>
              <w:t>байланыш</w:t>
            </w:r>
            <w:proofErr w:type="spellEnd"/>
          </w:p>
        </w:tc>
        <w:tc>
          <w:tcPr>
            <w:tcW w:w="1260" w:type="dxa"/>
            <w:tcBorders>
              <w:top w:val="nil"/>
              <w:left w:val="nil"/>
              <w:bottom w:val="nil"/>
              <w:right w:val="nil"/>
            </w:tcBorders>
            <w:vAlign w:val="bottom"/>
            <w:hideMark/>
          </w:tcPr>
          <w:p w14:paraId="5FB9D28D" w14:textId="77777777" w:rsidR="007B1E6C" w:rsidRPr="00536346" w:rsidRDefault="007B1E6C" w:rsidP="007B1E6C">
            <w:pPr>
              <w:spacing w:before="40" w:after="20"/>
              <w:jc w:val="right"/>
              <w:rPr>
                <w:sz w:val="20"/>
                <w:szCs w:val="20"/>
              </w:rPr>
            </w:pPr>
            <w:r w:rsidRPr="00536346">
              <w:rPr>
                <w:sz w:val="20"/>
                <w:szCs w:val="20"/>
                <w:lang w:val="en-US"/>
              </w:rPr>
              <w:t>49 995</w:t>
            </w:r>
            <w:r w:rsidRPr="00536346">
              <w:rPr>
                <w:sz w:val="20"/>
                <w:szCs w:val="20"/>
              </w:rPr>
              <w:t>,1</w:t>
            </w:r>
          </w:p>
        </w:tc>
        <w:tc>
          <w:tcPr>
            <w:tcW w:w="1080" w:type="dxa"/>
            <w:tcBorders>
              <w:top w:val="nil"/>
              <w:left w:val="nil"/>
              <w:bottom w:val="nil"/>
              <w:right w:val="nil"/>
            </w:tcBorders>
            <w:vAlign w:val="bottom"/>
            <w:hideMark/>
          </w:tcPr>
          <w:p w14:paraId="76CF5ED6" w14:textId="77777777" w:rsidR="007B1E6C" w:rsidRPr="00536346" w:rsidRDefault="007B1E6C" w:rsidP="007B1E6C">
            <w:pPr>
              <w:jc w:val="right"/>
              <w:rPr>
                <w:sz w:val="20"/>
                <w:szCs w:val="20"/>
              </w:rPr>
            </w:pPr>
            <w:r w:rsidRPr="00536346">
              <w:rPr>
                <w:sz w:val="20"/>
                <w:szCs w:val="20"/>
              </w:rPr>
              <w:t>30 959,3</w:t>
            </w:r>
          </w:p>
        </w:tc>
        <w:tc>
          <w:tcPr>
            <w:tcW w:w="1260" w:type="dxa"/>
            <w:tcBorders>
              <w:top w:val="nil"/>
              <w:left w:val="nil"/>
              <w:bottom w:val="nil"/>
              <w:right w:val="nil"/>
            </w:tcBorders>
            <w:vAlign w:val="bottom"/>
            <w:hideMark/>
          </w:tcPr>
          <w:p w14:paraId="0C761C00" w14:textId="77777777" w:rsidR="007B1E6C" w:rsidRPr="00536346" w:rsidRDefault="007B1E6C" w:rsidP="007B1E6C">
            <w:pPr>
              <w:spacing w:before="40" w:after="20"/>
              <w:jc w:val="right"/>
              <w:rPr>
                <w:sz w:val="20"/>
                <w:szCs w:val="20"/>
              </w:rPr>
            </w:pPr>
            <w:r w:rsidRPr="00536346">
              <w:rPr>
                <w:sz w:val="20"/>
                <w:szCs w:val="20"/>
              </w:rPr>
              <w:t>104,5</w:t>
            </w:r>
          </w:p>
        </w:tc>
        <w:tc>
          <w:tcPr>
            <w:tcW w:w="1071" w:type="dxa"/>
            <w:tcBorders>
              <w:top w:val="nil"/>
              <w:left w:val="nil"/>
              <w:bottom w:val="nil"/>
              <w:right w:val="nil"/>
            </w:tcBorders>
            <w:vAlign w:val="bottom"/>
            <w:hideMark/>
          </w:tcPr>
          <w:p w14:paraId="2A1CE0FA" w14:textId="77777777" w:rsidR="007B1E6C" w:rsidRPr="00536346" w:rsidRDefault="007B1E6C" w:rsidP="007B1E6C">
            <w:pPr>
              <w:jc w:val="right"/>
              <w:rPr>
                <w:sz w:val="20"/>
                <w:szCs w:val="20"/>
              </w:rPr>
            </w:pPr>
            <w:r w:rsidRPr="00536346">
              <w:rPr>
                <w:sz w:val="20"/>
                <w:szCs w:val="20"/>
              </w:rPr>
              <w:t>104,5</w:t>
            </w:r>
          </w:p>
        </w:tc>
        <w:tc>
          <w:tcPr>
            <w:tcW w:w="1269" w:type="dxa"/>
            <w:tcBorders>
              <w:top w:val="nil"/>
              <w:left w:val="nil"/>
              <w:bottom w:val="nil"/>
              <w:right w:val="nil"/>
            </w:tcBorders>
            <w:vAlign w:val="bottom"/>
            <w:hideMark/>
          </w:tcPr>
          <w:p w14:paraId="30EF9A68" w14:textId="77777777" w:rsidR="007B1E6C" w:rsidRPr="00536346" w:rsidRDefault="007B1E6C" w:rsidP="007B1E6C">
            <w:pPr>
              <w:jc w:val="right"/>
              <w:rPr>
                <w:sz w:val="20"/>
                <w:szCs w:val="20"/>
              </w:rPr>
            </w:pPr>
            <w:r w:rsidRPr="00536346">
              <w:rPr>
                <w:sz w:val="20"/>
                <w:szCs w:val="20"/>
              </w:rPr>
              <w:t>2,8</w:t>
            </w:r>
          </w:p>
        </w:tc>
        <w:tc>
          <w:tcPr>
            <w:tcW w:w="1080" w:type="dxa"/>
            <w:tcBorders>
              <w:top w:val="nil"/>
              <w:left w:val="nil"/>
              <w:bottom w:val="nil"/>
              <w:right w:val="nil"/>
            </w:tcBorders>
            <w:vAlign w:val="bottom"/>
            <w:hideMark/>
          </w:tcPr>
          <w:p w14:paraId="73035B79" w14:textId="77777777" w:rsidR="007B1E6C" w:rsidRPr="00536346" w:rsidRDefault="007B1E6C" w:rsidP="007B1E6C">
            <w:pPr>
              <w:jc w:val="right"/>
              <w:rPr>
                <w:sz w:val="20"/>
                <w:szCs w:val="20"/>
              </w:rPr>
            </w:pPr>
            <w:r w:rsidRPr="00536346">
              <w:rPr>
                <w:sz w:val="20"/>
                <w:szCs w:val="20"/>
              </w:rPr>
              <w:t>3,4</w:t>
            </w:r>
          </w:p>
        </w:tc>
      </w:tr>
      <w:tr w:rsidR="007B1E6C" w:rsidRPr="00536346" w14:paraId="2C68E855" w14:textId="77777777" w:rsidTr="007B1E6C">
        <w:tc>
          <w:tcPr>
            <w:tcW w:w="2808" w:type="dxa"/>
            <w:tcBorders>
              <w:top w:val="nil"/>
              <w:left w:val="nil"/>
              <w:bottom w:val="nil"/>
              <w:right w:val="nil"/>
            </w:tcBorders>
            <w:hideMark/>
          </w:tcPr>
          <w:p w14:paraId="40A1AAAE" w14:textId="77777777" w:rsidR="007B1E6C" w:rsidRPr="00536346" w:rsidRDefault="007B1E6C" w:rsidP="007B1E6C">
            <w:pPr>
              <w:spacing w:before="40" w:after="40"/>
              <w:ind w:left="170" w:hanging="113"/>
              <w:rPr>
                <w:sz w:val="20"/>
                <w:szCs w:val="20"/>
              </w:rPr>
            </w:pPr>
            <w:proofErr w:type="spellStart"/>
            <w:r w:rsidRPr="00536346">
              <w:rPr>
                <w:sz w:val="20"/>
                <w:szCs w:val="20"/>
              </w:rPr>
              <w:t>финансылык</w:t>
            </w:r>
            <w:proofErr w:type="spellEnd"/>
            <w:r w:rsidRPr="00536346">
              <w:rPr>
                <w:sz w:val="20"/>
                <w:szCs w:val="20"/>
              </w:rPr>
              <w:t xml:space="preserve"> </w:t>
            </w:r>
            <w:proofErr w:type="spellStart"/>
            <w:r w:rsidRPr="00536346">
              <w:rPr>
                <w:sz w:val="20"/>
                <w:szCs w:val="20"/>
              </w:rPr>
              <w:t>ортомчулук</w:t>
            </w:r>
            <w:proofErr w:type="spellEnd"/>
            <w:r w:rsidRPr="00536346">
              <w:rPr>
                <w:sz w:val="20"/>
                <w:szCs w:val="20"/>
              </w:rPr>
              <w:t xml:space="preserve"> </w:t>
            </w:r>
            <w:proofErr w:type="spellStart"/>
            <w:r w:rsidRPr="00536346">
              <w:rPr>
                <w:sz w:val="20"/>
                <w:szCs w:val="20"/>
              </w:rPr>
              <w:t>жана</w:t>
            </w:r>
            <w:proofErr w:type="spellEnd"/>
            <w:r w:rsidRPr="00536346">
              <w:rPr>
                <w:sz w:val="20"/>
                <w:szCs w:val="20"/>
              </w:rPr>
              <w:t xml:space="preserve"> </w:t>
            </w:r>
            <w:proofErr w:type="spellStart"/>
            <w:r w:rsidRPr="00536346">
              <w:rPr>
                <w:sz w:val="20"/>
                <w:szCs w:val="20"/>
              </w:rPr>
              <w:t>камсыздандыруу</w:t>
            </w:r>
            <w:proofErr w:type="spellEnd"/>
          </w:p>
        </w:tc>
        <w:tc>
          <w:tcPr>
            <w:tcW w:w="1260" w:type="dxa"/>
            <w:tcBorders>
              <w:top w:val="nil"/>
              <w:left w:val="nil"/>
              <w:bottom w:val="nil"/>
              <w:right w:val="nil"/>
            </w:tcBorders>
            <w:vAlign w:val="bottom"/>
            <w:hideMark/>
          </w:tcPr>
          <w:p w14:paraId="151DAB15" w14:textId="77777777" w:rsidR="007B1E6C" w:rsidRPr="00536346" w:rsidRDefault="007B1E6C" w:rsidP="007B1E6C">
            <w:pPr>
              <w:spacing w:before="40" w:after="20"/>
              <w:jc w:val="right"/>
              <w:rPr>
                <w:sz w:val="20"/>
                <w:szCs w:val="20"/>
              </w:rPr>
            </w:pPr>
            <w:r w:rsidRPr="00536346">
              <w:rPr>
                <w:sz w:val="20"/>
                <w:szCs w:val="20"/>
              </w:rPr>
              <w:t>107 000,2</w:t>
            </w:r>
          </w:p>
        </w:tc>
        <w:tc>
          <w:tcPr>
            <w:tcW w:w="1080" w:type="dxa"/>
            <w:tcBorders>
              <w:top w:val="nil"/>
              <w:left w:val="nil"/>
              <w:bottom w:val="nil"/>
              <w:right w:val="nil"/>
            </w:tcBorders>
            <w:vAlign w:val="bottom"/>
            <w:hideMark/>
          </w:tcPr>
          <w:p w14:paraId="2E38FE40" w14:textId="77777777" w:rsidR="007B1E6C" w:rsidRPr="00536346" w:rsidRDefault="007B1E6C" w:rsidP="007B1E6C">
            <w:pPr>
              <w:jc w:val="right"/>
              <w:rPr>
                <w:sz w:val="20"/>
                <w:szCs w:val="20"/>
              </w:rPr>
            </w:pPr>
            <w:r w:rsidRPr="00536346">
              <w:rPr>
                <w:sz w:val="20"/>
                <w:szCs w:val="20"/>
              </w:rPr>
              <w:t>48 213,6</w:t>
            </w:r>
          </w:p>
        </w:tc>
        <w:tc>
          <w:tcPr>
            <w:tcW w:w="1260" w:type="dxa"/>
            <w:tcBorders>
              <w:top w:val="nil"/>
              <w:left w:val="nil"/>
              <w:bottom w:val="nil"/>
              <w:right w:val="nil"/>
            </w:tcBorders>
            <w:vAlign w:val="bottom"/>
            <w:hideMark/>
          </w:tcPr>
          <w:p w14:paraId="5B7EAAE0" w14:textId="77777777" w:rsidR="007B1E6C" w:rsidRPr="00536346" w:rsidRDefault="007B1E6C" w:rsidP="007B1E6C">
            <w:pPr>
              <w:spacing w:before="40" w:after="20"/>
              <w:jc w:val="right"/>
              <w:rPr>
                <w:sz w:val="20"/>
                <w:szCs w:val="20"/>
              </w:rPr>
            </w:pPr>
            <w:r w:rsidRPr="00536346">
              <w:rPr>
                <w:sz w:val="20"/>
                <w:szCs w:val="20"/>
              </w:rPr>
              <w:t>101,6</w:t>
            </w:r>
          </w:p>
        </w:tc>
        <w:tc>
          <w:tcPr>
            <w:tcW w:w="1071" w:type="dxa"/>
            <w:tcBorders>
              <w:top w:val="nil"/>
              <w:left w:val="nil"/>
              <w:bottom w:val="nil"/>
              <w:right w:val="nil"/>
            </w:tcBorders>
            <w:vAlign w:val="bottom"/>
            <w:hideMark/>
          </w:tcPr>
          <w:p w14:paraId="256E341C" w14:textId="77777777" w:rsidR="007B1E6C" w:rsidRPr="00536346" w:rsidRDefault="007B1E6C" w:rsidP="007B1E6C">
            <w:pPr>
              <w:jc w:val="right"/>
              <w:rPr>
                <w:sz w:val="20"/>
                <w:szCs w:val="20"/>
              </w:rPr>
            </w:pPr>
            <w:r w:rsidRPr="00536346">
              <w:rPr>
                <w:sz w:val="20"/>
                <w:szCs w:val="20"/>
              </w:rPr>
              <w:t>101,6</w:t>
            </w:r>
          </w:p>
        </w:tc>
        <w:tc>
          <w:tcPr>
            <w:tcW w:w="1269" w:type="dxa"/>
            <w:tcBorders>
              <w:top w:val="nil"/>
              <w:left w:val="nil"/>
              <w:bottom w:val="nil"/>
              <w:right w:val="nil"/>
            </w:tcBorders>
            <w:vAlign w:val="bottom"/>
            <w:hideMark/>
          </w:tcPr>
          <w:p w14:paraId="0FD1DCC2" w14:textId="77777777" w:rsidR="007B1E6C" w:rsidRPr="00536346" w:rsidRDefault="007B1E6C" w:rsidP="007B1E6C">
            <w:pPr>
              <w:jc w:val="right"/>
              <w:rPr>
                <w:sz w:val="20"/>
                <w:szCs w:val="20"/>
              </w:rPr>
            </w:pPr>
            <w:r w:rsidRPr="00536346">
              <w:rPr>
                <w:sz w:val="20"/>
                <w:szCs w:val="20"/>
              </w:rPr>
              <w:t>5,9</w:t>
            </w:r>
          </w:p>
        </w:tc>
        <w:tc>
          <w:tcPr>
            <w:tcW w:w="1080" w:type="dxa"/>
            <w:tcBorders>
              <w:top w:val="nil"/>
              <w:left w:val="nil"/>
              <w:bottom w:val="nil"/>
              <w:right w:val="nil"/>
            </w:tcBorders>
            <w:vAlign w:val="bottom"/>
            <w:hideMark/>
          </w:tcPr>
          <w:p w14:paraId="010EB601" w14:textId="77777777" w:rsidR="007B1E6C" w:rsidRPr="00536346" w:rsidRDefault="007B1E6C" w:rsidP="007B1E6C">
            <w:pPr>
              <w:jc w:val="right"/>
              <w:rPr>
                <w:sz w:val="20"/>
                <w:szCs w:val="20"/>
              </w:rPr>
            </w:pPr>
            <w:r w:rsidRPr="00536346">
              <w:rPr>
                <w:sz w:val="20"/>
                <w:szCs w:val="20"/>
              </w:rPr>
              <w:t>5,3</w:t>
            </w:r>
          </w:p>
        </w:tc>
      </w:tr>
      <w:tr w:rsidR="007B1E6C" w:rsidRPr="00536346" w14:paraId="233E1A59" w14:textId="77777777" w:rsidTr="007B1E6C">
        <w:tc>
          <w:tcPr>
            <w:tcW w:w="2808" w:type="dxa"/>
            <w:tcBorders>
              <w:top w:val="nil"/>
              <w:left w:val="nil"/>
              <w:bottom w:val="nil"/>
              <w:right w:val="nil"/>
            </w:tcBorders>
            <w:hideMark/>
          </w:tcPr>
          <w:p w14:paraId="24B24BD2" w14:textId="0D057A65" w:rsidR="007B1E6C" w:rsidRPr="00536346" w:rsidRDefault="007B1E6C" w:rsidP="00504D26">
            <w:pPr>
              <w:spacing w:before="40" w:after="40"/>
              <w:ind w:left="170" w:hanging="113"/>
              <w:rPr>
                <w:sz w:val="20"/>
                <w:szCs w:val="20"/>
                <w:lang w:val="en-US"/>
              </w:rPr>
            </w:pPr>
            <w:proofErr w:type="spellStart"/>
            <w:r w:rsidRPr="00536346">
              <w:rPr>
                <w:sz w:val="20"/>
                <w:szCs w:val="20"/>
              </w:rPr>
              <w:t>кыймылсыз</w:t>
            </w:r>
            <w:proofErr w:type="spellEnd"/>
            <w:r w:rsidRPr="00536346">
              <w:rPr>
                <w:sz w:val="20"/>
                <w:szCs w:val="20"/>
              </w:rPr>
              <w:t xml:space="preserve"> м</w:t>
            </w:r>
            <w:r w:rsidRPr="00536346">
              <w:rPr>
                <w:sz w:val="20"/>
                <w:szCs w:val="20"/>
                <w:lang w:val="ky-KG"/>
              </w:rPr>
              <w:t>ү</w:t>
            </w:r>
            <w:proofErr w:type="spellStart"/>
            <w:r w:rsidRPr="00536346">
              <w:rPr>
                <w:sz w:val="20"/>
                <w:szCs w:val="20"/>
              </w:rPr>
              <w:t>лк</w:t>
            </w:r>
            <w:proofErr w:type="spellEnd"/>
            <w:r w:rsidRPr="00536346">
              <w:rPr>
                <w:sz w:val="20"/>
                <w:szCs w:val="20"/>
                <w:lang w:val="en-US"/>
              </w:rPr>
              <w:t xml:space="preserve"> </w:t>
            </w:r>
            <w:r w:rsidR="00504D26" w:rsidRPr="00536346">
              <w:rPr>
                <w:sz w:val="20"/>
                <w:szCs w:val="20"/>
              </w:rPr>
              <w:br/>
            </w:r>
            <w:proofErr w:type="spellStart"/>
            <w:r w:rsidRPr="00536346">
              <w:rPr>
                <w:sz w:val="20"/>
                <w:szCs w:val="20"/>
              </w:rPr>
              <w:t>операциялары</w:t>
            </w:r>
            <w:proofErr w:type="spellEnd"/>
          </w:p>
        </w:tc>
        <w:tc>
          <w:tcPr>
            <w:tcW w:w="1260" w:type="dxa"/>
            <w:tcBorders>
              <w:top w:val="nil"/>
              <w:left w:val="nil"/>
              <w:bottom w:val="nil"/>
              <w:right w:val="nil"/>
            </w:tcBorders>
            <w:vAlign w:val="bottom"/>
            <w:hideMark/>
          </w:tcPr>
          <w:p w14:paraId="67136CF0" w14:textId="77777777" w:rsidR="007B1E6C" w:rsidRPr="00536346" w:rsidRDefault="007B1E6C" w:rsidP="007B1E6C">
            <w:pPr>
              <w:spacing w:before="40" w:after="20"/>
              <w:jc w:val="right"/>
              <w:rPr>
                <w:sz w:val="20"/>
                <w:szCs w:val="20"/>
              </w:rPr>
            </w:pPr>
            <w:r w:rsidRPr="00536346">
              <w:rPr>
                <w:sz w:val="20"/>
                <w:szCs w:val="20"/>
              </w:rPr>
              <w:t>24 247,2</w:t>
            </w:r>
          </w:p>
        </w:tc>
        <w:tc>
          <w:tcPr>
            <w:tcW w:w="1080" w:type="dxa"/>
            <w:tcBorders>
              <w:top w:val="nil"/>
              <w:left w:val="nil"/>
              <w:bottom w:val="nil"/>
              <w:right w:val="nil"/>
            </w:tcBorders>
            <w:vAlign w:val="bottom"/>
            <w:hideMark/>
          </w:tcPr>
          <w:p w14:paraId="6F470F1F" w14:textId="77777777" w:rsidR="007B1E6C" w:rsidRPr="00536346" w:rsidRDefault="007B1E6C" w:rsidP="007B1E6C">
            <w:pPr>
              <w:jc w:val="right"/>
              <w:rPr>
                <w:sz w:val="20"/>
                <w:szCs w:val="20"/>
                <w:lang w:val="en-US"/>
              </w:rPr>
            </w:pPr>
            <w:r w:rsidRPr="00536346">
              <w:rPr>
                <w:sz w:val="20"/>
                <w:szCs w:val="20"/>
              </w:rPr>
              <w:t>12 483,2</w:t>
            </w:r>
          </w:p>
        </w:tc>
        <w:tc>
          <w:tcPr>
            <w:tcW w:w="1260" w:type="dxa"/>
            <w:tcBorders>
              <w:top w:val="nil"/>
              <w:left w:val="nil"/>
              <w:bottom w:val="nil"/>
              <w:right w:val="nil"/>
            </w:tcBorders>
            <w:vAlign w:val="bottom"/>
            <w:hideMark/>
          </w:tcPr>
          <w:p w14:paraId="141C1399" w14:textId="77777777" w:rsidR="007B1E6C" w:rsidRPr="00536346" w:rsidRDefault="007B1E6C" w:rsidP="007B1E6C">
            <w:pPr>
              <w:spacing w:before="40" w:after="20"/>
              <w:jc w:val="right"/>
              <w:rPr>
                <w:sz w:val="20"/>
                <w:szCs w:val="20"/>
              </w:rPr>
            </w:pPr>
            <w:r w:rsidRPr="00536346">
              <w:rPr>
                <w:sz w:val="20"/>
                <w:szCs w:val="20"/>
              </w:rPr>
              <w:t>101,8</w:t>
            </w:r>
          </w:p>
        </w:tc>
        <w:tc>
          <w:tcPr>
            <w:tcW w:w="1071" w:type="dxa"/>
            <w:tcBorders>
              <w:top w:val="nil"/>
              <w:left w:val="nil"/>
              <w:bottom w:val="nil"/>
              <w:right w:val="nil"/>
            </w:tcBorders>
            <w:vAlign w:val="bottom"/>
            <w:hideMark/>
          </w:tcPr>
          <w:p w14:paraId="14288776" w14:textId="77777777" w:rsidR="007B1E6C" w:rsidRPr="00536346" w:rsidRDefault="007B1E6C" w:rsidP="007B1E6C">
            <w:pPr>
              <w:jc w:val="right"/>
              <w:rPr>
                <w:sz w:val="20"/>
                <w:szCs w:val="20"/>
              </w:rPr>
            </w:pPr>
            <w:r w:rsidRPr="00536346">
              <w:rPr>
                <w:sz w:val="20"/>
                <w:szCs w:val="20"/>
              </w:rPr>
              <w:t>101,5</w:t>
            </w:r>
          </w:p>
        </w:tc>
        <w:tc>
          <w:tcPr>
            <w:tcW w:w="1269" w:type="dxa"/>
            <w:tcBorders>
              <w:top w:val="nil"/>
              <w:left w:val="nil"/>
              <w:bottom w:val="nil"/>
              <w:right w:val="nil"/>
            </w:tcBorders>
            <w:vAlign w:val="bottom"/>
            <w:hideMark/>
          </w:tcPr>
          <w:p w14:paraId="71E17A27" w14:textId="77777777" w:rsidR="007B1E6C" w:rsidRPr="00536346" w:rsidRDefault="007B1E6C" w:rsidP="007B1E6C">
            <w:pPr>
              <w:jc w:val="right"/>
              <w:rPr>
                <w:sz w:val="20"/>
                <w:szCs w:val="20"/>
              </w:rPr>
            </w:pPr>
            <w:r w:rsidRPr="00536346">
              <w:rPr>
                <w:sz w:val="20"/>
                <w:szCs w:val="20"/>
              </w:rPr>
              <w:t>1,3</w:t>
            </w:r>
          </w:p>
        </w:tc>
        <w:tc>
          <w:tcPr>
            <w:tcW w:w="1080" w:type="dxa"/>
            <w:tcBorders>
              <w:top w:val="nil"/>
              <w:left w:val="nil"/>
              <w:bottom w:val="nil"/>
              <w:right w:val="nil"/>
            </w:tcBorders>
            <w:vAlign w:val="bottom"/>
            <w:hideMark/>
          </w:tcPr>
          <w:p w14:paraId="72182486" w14:textId="77777777" w:rsidR="007B1E6C" w:rsidRPr="00536346" w:rsidRDefault="007B1E6C" w:rsidP="007B1E6C">
            <w:pPr>
              <w:jc w:val="right"/>
              <w:rPr>
                <w:sz w:val="20"/>
                <w:szCs w:val="20"/>
              </w:rPr>
            </w:pPr>
            <w:r w:rsidRPr="00536346">
              <w:rPr>
                <w:sz w:val="20"/>
                <w:szCs w:val="20"/>
              </w:rPr>
              <w:t>1,4</w:t>
            </w:r>
          </w:p>
        </w:tc>
      </w:tr>
      <w:tr w:rsidR="007B1E6C" w:rsidRPr="00536346" w14:paraId="73DCB2C6" w14:textId="77777777" w:rsidTr="007B1E6C">
        <w:tc>
          <w:tcPr>
            <w:tcW w:w="2808" w:type="dxa"/>
            <w:tcBorders>
              <w:top w:val="nil"/>
              <w:left w:val="nil"/>
              <w:bottom w:val="nil"/>
              <w:right w:val="nil"/>
            </w:tcBorders>
            <w:hideMark/>
          </w:tcPr>
          <w:p w14:paraId="208590F1" w14:textId="77777777" w:rsidR="007B1E6C" w:rsidRPr="00536346" w:rsidRDefault="007B1E6C" w:rsidP="007B1E6C">
            <w:pPr>
              <w:spacing w:before="40" w:after="40"/>
              <w:ind w:left="170" w:hanging="113"/>
              <w:rPr>
                <w:sz w:val="20"/>
                <w:szCs w:val="20"/>
              </w:rPr>
            </w:pPr>
            <w:r w:rsidRPr="00536346">
              <w:rPr>
                <w:sz w:val="20"/>
                <w:szCs w:val="20"/>
                <w:lang w:val="ky-KG"/>
              </w:rPr>
              <w:t>кесипти</w:t>
            </w:r>
            <w:r w:rsidRPr="00536346">
              <w:rPr>
                <w:sz w:val="20"/>
                <w:szCs w:val="20"/>
              </w:rPr>
              <w:t xml:space="preserve">к, </w:t>
            </w:r>
            <w:proofErr w:type="spellStart"/>
            <w:r w:rsidRPr="00536346">
              <w:rPr>
                <w:sz w:val="20"/>
                <w:szCs w:val="20"/>
              </w:rPr>
              <w:t>илимий</w:t>
            </w:r>
            <w:proofErr w:type="spellEnd"/>
            <w:r w:rsidRPr="00536346">
              <w:rPr>
                <w:sz w:val="20"/>
                <w:szCs w:val="20"/>
              </w:rPr>
              <w:t xml:space="preserve"> </w:t>
            </w:r>
            <w:proofErr w:type="spellStart"/>
            <w:r w:rsidRPr="00536346">
              <w:rPr>
                <w:sz w:val="20"/>
                <w:szCs w:val="20"/>
              </w:rPr>
              <w:t>жана</w:t>
            </w:r>
            <w:proofErr w:type="spellEnd"/>
            <w:r w:rsidRPr="00536346">
              <w:rPr>
                <w:sz w:val="20"/>
                <w:szCs w:val="20"/>
              </w:rPr>
              <w:t xml:space="preserve"> </w:t>
            </w:r>
            <w:proofErr w:type="spellStart"/>
            <w:r w:rsidRPr="00536346">
              <w:rPr>
                <w:sz w:val="20"/>
                <w:szCs w:val="20"/>
              </w:rPr>
              <w:t>техникалык</w:t>
            </w:r>
            <w:proofErr w:type="spellEnd"/>
            <w:r w:rsidRPr="00536346">
              <w:rPr>
                <w:sz w:val="20"/>
                <w:szCs w:val="20"/>
              </w:rPr>
              <w:t xml:space="preserve"> </w:t>
            </w:r>
            <w:proofErr w:type="spellStart"/>
            <w:r w:rsidRPr="00536346">
              <w:rPr>
                <w:sz w:val="20"/>
                <w:szCs w:val="20"/>
              </w:rPr>
              <w:t>ишмердик</w:t>
            </w:r>
            <w:proofErr w:type="spellEnd"/>
          </w:p>
        </w:tc>
        <w:tc>
          <w:tcPr>
            <w:tcW w:w="1260" w:type="dxa"/>
            <w:tcBorders>
              <w:top w:val="nil"/>
              <w:left w:val="nil"/>
              <w:bottom w:val="nil"/>
              <w:right w:val="nil"/>
            </w:tcBorders>
            <w:vAlign w:val="bottom"/>
            <w:hideMark/>
          </w:tcPr>
          <w:p w14:paraId="3F162167" w14:textId="77777777" w:rsidR="007B1E6C" w:rsidRPr="00536346" w:rsidRDefault="007B1E6C" w:rsidP="007B1E6C">
            <w:pPr>
              <w:spacing w:before="40" w:after="20"/>
              <w:jc w:val="right"/>
              <w:rPr>
                <w:sz w:val="20"/>
                <w:szCs w:val="20"/>
              </w:rPr>
            </w:pPr>
            <w:r w:rsidRPr="00536346">
              <w:rPr>
                <w:sz w:val="20"/>
                <w:szCs w:val="20"/>
              </w:rPr>
              <w:t>22 008,0</w:t>
            </w:r>
          </w:p>
        </w:tc>
        <w:tc>
          <w:tcPr>
            <w:tcW w:w="1080" w:type="dxa"/>
            <w:tcBorders>
              <w:top w:val="nil"/>
              <w:left w:val="nil"/>
              <w:bottom w:val="nil"/>
              <w:right w:val="nil"/>
            </w:tcBorders>
            <w:vAlign w:val="bottom"/>
            <w:hideMark/>
          </w:tcPr>
          <w:p w14:paraId="4F0C3A91" w14:textId="77777777" w:rsidR="007B1E6C" w:rsidRPr="00536346" w:rsidRDefault="007B1E6C" w:rsidP="007B1E6C">
            <w:pPr>
              <w:jc w:val="right"/>
              <w:rPr>
                <w:sz w:val="20"/>
                <w:szCs w:val="20"/>
              </w:rPr>
            </w:pPr>
            <w:r w:rsidRPr="00536346">
              <w:rPr>
                <w:sz w:val="20"/>
                <w:szCs w:val="20"/>
              </w:rPr>
              <w:t>7 565,0</w:t>
            </w:r>
          </w:p>
        </w:tc>
        <w:tc>
          <w:tcPr>
            <w:tcW w:w="1260" w:type="dxa"/>
            <w:tcBorders>
              <w:top w:val="nil"/>
              <w:left w:val="nil"/>
              <w:bottom w:val="nil"/>
              <w:right w:val="nil"/>
            </w:tcBorders>
            <w:vAlign w:val="bottom"/>
            <w:hideMark/>
          </w:tcPr>
          <w:p w14:paraId="232FB7D3" w14:textId="77777777" w:rsidR="007B1E6C" w:rsidRPr="00536346" w:rsidRDefault="007B1E6C" w:rsidP="007B1E6C">
            <w:pPr>
              <w:spacing w:before="40" w:after="20"/>
              <w:jc w:val="right"/>
              <w:rPr>
                <w:sz w:val="20"/>
                <w:szCs w:val="20"/>
              </w:rPr>
            </w:pPr>
            <w:r w:rsidRPr="00536346">
              <w:rPr>
                <w:sz w:val="20"/>
                <w:szCs w:val="20"/>
              </w:rPr>
              <w:t>102,4</w:t>
            </w:r>
          </w:p>
        </w:tc>
        <w:tc>
          <w:tcPr>
            <w:tcW w:w="1071" w:type="dxa"/>
            <w:tcBorders>
              <w:top w:val="nil"/>
              <w:left w:val="nil"/>
              <w:bottom w:val="nil"/>
              <w:right w:val="nil"/>
            </w:tcBorders>
            <w:vAlign w:val="bottom"/>
            <w:hideMark/>
          </w:tcPr>
          <w:p w14:paraId="78ABE9BF" w14:textId="77777777" w:rsidR="007B1E6C" w:rsidRPr="00536346" w:rsidRDefault="007B1E6C" w:rsidP="007B1E6C">
            <w:pPr>
              <w:jc w:val="right"/>
              <w:rPr>
                <w:sz w:val="20"/>
                <w:szCs w:val="20"/>
              </w:rPr>
            </w:pPr>
            <w:r w:rsidRPr="00536346">
              <w:rPr>
                <w:sz w:val="20"/>
                <w:szCs w:val="20"/>
              </w:rPr>
              <w:t>99,7</w:t>
            </w:r>
          </w:p>
        </w:tc>
        <w:tc>
          <w:tcPr>
            <w:tcW w:w="1269" w:type="dxa"/>
            <w:tcBorders>
              <w:top w:val="nil"/>
              <w:left w:val="nil"/>
              <w:bottom w:val="nil"/>
              <w:right w:val="nil"/>
            </w:tcBorders>
            <w:vAlign w:val="bottom"/>
            <w:hideMark/>
          </w:tcPr>
          <w:p w14:paraId="76334B41" w14:textId="77777777" w:rsidR="007B1E6C" w:rsidRPr="00536346" w:rsidRDefault="007B1E6C" w:rsidP="007B1E6C">
            <w:pPr>
              <w:jc w:val="right"/>
              <w:rPr>
                <w:sz w:val="20"/>
                <w:szCs w:val="20"/>
              </w:rPr>
            </w:pPr>
            <w:r w:rsidRPr="00536346">
              <w:rPr>
                <w:sz w:val="20"/>
                <w:szCs w:val="20"/>
              </w:rPr>
              <w:t>1,2</w:t>
            </w:r>
          </w:p>
        </w:tc>
        <w:tc>
          <w:tcPr>
            <w:tcW w:w="1080" w:type="dxa"/>
            <w:tcBorders>
              <w:top w:val="nil"/>
              <w:left w:val="nil"/>
              <w:bottom w:val="nil"/>
              <w:right w:val="nil"/>
            </w:tcBorders>
            <w:vAlign w:val="bottom"/>
            <w:hideMark/>
          </w:tcPr>
          <w:p w14:paraId="28DAFB05" w14:textId="77777777" w:rsidR="007B1E6C" w:rsidRPr="00536346" w:rsidRDefault="007B1E6C" w:rsidP="007B1E6C">
            <w:pPr>
              <w:jc w:val="right"/>
              <w:rPr>
                <w:sz w:val="20"/>
                <w:szCs w:val="20"/>
              </w:rPr>
            </w:pPr>
            <w:r w:rsidRPr="00536346">
              <w:rPr>
                <w:sz w:val="20"/>
                <w:szCs w:val="20"/>
              </w:rPr>
              <w:t>0,8</w:t>
            </w:r>
          </w:p>
        </w:tc>
      </w:tr>
      <w:tr w:rsidR="007B1E6C" w:rsidRPr="00536346" w14:paraId="27A6D4A1" w14:textId="77777777" w:rsidTr="007B1E6C">
        <w:tc>
          <w:tcPr>
            <w:tcW w:w="2808" w:type="dxa"/>
            <w:tcBorders>
              <w:top w:val="nil"/>
              <w:left w:val="nil"/>
              <w:bottom w:val="nil"/>
              <w:right w:val="nil"/>
            </w:tcBorders>
            <w:hideMark/>
          </w:tcPr>
          <w:p w14:paraId="74C34C77" w14:textId="77777777" w:rsidR="007B1E6C" w:rsidRPr="00536346" w:rsidRDefault="007B1E6C" w:rsidP="007B1E6C">
            <w:pPr>
              <w:spacing w:before="40" w:after="40"/>
              <w:ind w:left="170" w:hanging="113"/>
              <w:rPr>
                <w:sz w:val="20"/>
                <w:szCs w:val="20"/>
              </w:rPr>
            </w:pPr>
            <w:proofErr w:type="spellStart"/>
            <w:r w:rsidRPr="00536346">
              <w:rPr>
                <w:sz w:val="20"/>
                <w:szCs w:val="20"/>
              </w:rPr>
              <w:lastRenderedPageBreak/>
              <w:t>администра</w:t>
            </w:r>
            <w:proofErr w:type="spellEnd"/>
            <w:r w:rsidRPr="00536346">
              <w:rPr>
                <w:sz w:val="20"/>
                <w:szCs w:val="20"/>
                <w:lang w:val="ky-KG"/>
              </w:rPr>
              <w:t>циялык</w:t>
            </w:r>
            <w:r w:rsidRPr="00536346">
              <w:rPr>
                <w:sz w:val="20"/>
                <w:szCs w:val="20"/>
              </w:rPr>
              <w:t xml:space="preserve"> </w:t>
            </w:r>
            <w:proofErr w:type="spellStart"/>
            <w:r w:rsidRPr="00536346">
              <w:rPr>
                <w:sz w:val="20"/>
                <w:szCs w:val="20"/>
              </w:rPr>
              <w:t>жана</w:t>
            </w:r>
            <w:proofErr w:type="spellEnd"/>
            <w:r w:rsidRPr="00536346">
              <w:rPr>
                <w:sz w:val="20"/>
                <w:szCs w:val="20"/>
              </w:rPr>
              <w:t xml:space="preserve"> к</w:t>
            </w:r>
            <w:r w:rsidRPr="00536346">
              <w:rPr>
                <w:sz w:val="20"/>
                <w:szCs w:val="20"/>
                <w:lang w:val="ky-KG"/>
              </w:rPr>
              <w:t>ө</w:t>
            </w:r>
            <w:r w:rsidRPr="00536346">
              <w:rPr>
                <w:sz w:val="20"/>
                <w:szCs w:val="20"/>
              </w:rPr>
              <w:t>м</w:t>
            </w:r>
            <w:r w:rsidRPr="00536346">
              <w:rPr>
                <w:sz w:val="20"/>
                <w:szCs w:val="20"/>
                <w:lang w:val="ky-KG"/>
              </w:rPr>
              <w:t>ө</w:t>
            </w:r>
            <w:proofErr w:type="spellStart"/>
            <w:r w:rsidRPr="00536346">
              <w:rPr>
                <w:sz w:val="20"/>
                <w:szCs w:val="20"/>
              </w:rPr>
              <w:t>кч</w:t>
            </w:r>
            <w:proofErr w:type="spellEnd"/>
            <w:r w:rsidRPr="00536346">
              <w:rPr>
                <w:sz w:val="20"/>
                <w:szCs w:val="20"/>
                <w:lang w:val="ky-KG"/>
              </w:rPr>
              <w:t>ү</w:t>
            </w:r>
            <w:r w:rsidRPr="00536346">
              <w:rPr>
                <w:sz w:val="20"/>
                <w:szCs w:val="20"/>
              </w:rPr>
              <w:t xml:space="preserve"> </w:t>
            </w:r>
            <w:proofErr w:type="spellStart"/>
            <w:r w:rsidRPr="00536346">
              <w:rPr>
                <w:sz w:val="20"/>
                <w:szCs w:val="20"/>
              </w:rPr>
              <w:t>ишмердик</w:t>
            </w:r>
            <w:proofErr w:type="spellEnd"/>
          </w:p>
        </w:tc>
        <w:tc>
          <w:tcPr>
            <w:tcW w:w="1260" w:type="dxa"/>
            <w:tcBorders>
              <w:top w:val="nil"/>
              <w:left w:val="nil"/>
              <w:bottom w:val="nil"/>
              <w:right w:val="nil"/>
            </w:tcBorders>
            <w:vAlign w:val="bottom"/>
            <w:hideMark/>
          </w:tcPr>
          <w:p w14:paraId="035958DC" w14:textId="77777777" w:rsidR="007B1E6C" w:rsidRPr="00536346" w:rsidRDefault="007B1E6C" w:rsidP="007B1E6C">
            <w:pPr>
              <w:spacing w:before="40" w:after="20"/>
              <w:jc w:val="right"/>
              <w:rPr>
                <w:sz w:val="20"/>
                <w:szCs w:val="20"/>
              </w:rPr>
            </w:pPr>
            <w:r w:rsidRPr="00536346">
              <w:rPr>
                <w:sz w:val="20"/>
                <w:szCs w:val="20"/>
              </w:rPr>
              <w:t>11 861,1</w:t>
            </w:r>
          </w:p>
        </w:tc>
        <w:tc>
          <w:tcPr>
            <w:tcW w:w="1080" w:type="dxa"/>
            <w:tcBorders>
              <w:top w:val="nil"/>
              <w:left w:val="nil"/>
              <w:bottom w:val="nil"/>
              <w:right w:val="nil"/>
            </w:tcBorders>
            <w:vAlign w:val="bottom"/>
            <w:hideMark/>
          </w:tcPr>
          <w:p w14:paraId="15B2AB7E" w14:textId="77777777" w:rsidR="007B1E6C" w:rsidRPr="00536346" w:rsidRDefault="007B1E6C" w:rsidP="007B1E6C">
            <w:pPr>
              <w:jc w:val="right"/>
              <w:rPr>
                <w:sz w:val="20"/>
                <w:szCs w:val="20"/>
                <w:lang w:val="en-US"/>
              </w:rPr>
            </w:pPr>
            <w:r w:rsidRPr="00536346">
              <w:rPr>
                <w:sz w:val="20"/>
                <w:szCs w:val="20"/>
              </w:rPr>
              <w:t>4 454,3</w:t>
            </w:r>
          </w:p>
        </w:tc>
        <w:tc>
          <w:tcPr>
            <w:tcW w:w="1260" w:type="dxa"/>
            <w:tcBorders>
              <w:top w:val="nil"/>
              <w:left w:val="nil"/>
              <w:bottom w:val="nil"/>
              <w:right w:val="nil"/>
            </w:tcBorders>
            <w:vAlign w:val="bottom"/>
            <w:hideMark/>
          </w:tcPr>
          <w:p w14:paraId="0269C3C3" w14:textId="77777777" w:rsidR="007B1E6C" w:rsidRPr="00536346" w:rsidRDefault="007B1E6C" w:rsidP="007B1E6C">
            <w:pPr>
              <w:spacing w:before="40" w:after="20"/>
              <w:jc w:val="right"/>
              <w:rPr>
                <w:sz w:val="20"/>
                <w:szCs w:val="20"/>
              </w:rPr>
            </w:pPr>
            <w:r w:rsidRPr="00536346">
              <w:rPr>
                <w:sz w:val="20"/>
                <w:szCs w:val="20"/>
              </w:rPr>
              <w:t>97,3</w:t>
            </w:r>
          </w:p>
        </w:tc>
        <w:tc>
          <w:tcPr>
            <w:tcW w:w="1071" w:type="dxa"/>
            <w:tcBorders>
              <w:top w:val="nil"/>
              <w:left w:val="nil"/>
              <w:bottom w:val="nil"/>
              <w:right w:val="nil"/>
            </w:tcBorders>
            <w:vAlign w:val="bottom"/>
            <w:hideMark/>
          </w:tcPr>
          <w:p w14:paraId="2E87D227" w14:textId="77777777" w:rsidR="007B1E6C" w:rsidRPr="00536346" w:rsidRDefault="007B1E6C" w:rsidP="007B1E6C">
            <w:pPr>
              <w:jc w:val="right"/>
              <w:rPr>
                <w:sz w:val="20"/>
                <w:szCs w:val="20"/>
                <w:lang w:val="en-US"/>
              </w:rPr>
            </w:pPr>
            <w:r w:rsidRPr="00536346">
              <w:rPr>
                <w:sz w:val="20"/>
                <w:szCs w:val="20"/>
              </w:rPr>
              <w:t>97,2</w:t>
            </w:r>
          </w:p>
        </w:tc>
        <w:tc>
          <w:tcPr>
            <w:tcW w:w="1269" w:type="dxa"/>
            <w:tcBorders>
              <w:top w:val="nil"/>
              <w:left w:val="nil"/>
              <w:bottom w:val="nil"/>
              <w:right w:val="nil"/>
            </w:tcBorders>
            <w:vAlign w:val="bottom"/>
            <w:hideMark/>
          </w:tcPr>
          <w:p w14:paraId="2B95F27F" w14:textId="77777777" w:rsidR="007B1E6C" w:rsidRPr="00536346" w:rsidRDefault="007B1E6C" w:rsidP="007B1E6C">
            <w:pPr>
              <w:jc w:val="right"/>
              <w:rPr>
                <w:sz w:val="20"/>
                <w:szCs w:val="20"/>
              </w:rPr>
            </w:pPr>
            <w:r w:rsidRPr="00536346">
              <w:rPr>
                <w:sz w:val="20"/>
                <w:szCs w:val="20"/>
              </w:rPr>
              <w:t>0,7</w:t>
            </w:r>
          </w:p>
        </w:tc>
        <w:tc>
          <w:tcPr>
            <w:tcW w:w="1080" w:type="dxa"/>
            <w:tcBorders>
              <w:top w:val="nil"/>
              <w:left w:val="nil"/>
              <w:bottom w:val="nil"/>
              <w:right w:val="nil"/>
            </w:tcBorders>
            <w:vAlign w:val="bottom"/>
            <w:hideMark/>
          </w:tcPr>
          <w:p w14:paraId="3284B1D4" w14:textId="77777777" w:rsidR="007B1E6C" w:rsidRPr="00536346" w:rsidRDefault="007B1E6C" w:rsidP="007B1E6C">
            <w:pPr>
              <w:jc w:val="right"/>
              <w:rPr>
                <w:sz w:val="20"/>
                <w:szCs w:val="20"/>
              </w:rPr>
            </w:pPr>
            <w:r w:rsidRPr="00536346">
              <w:rPr>
                <w:sz w:val="20"/>
                <w:szCs w:val="20"/>
              </w:rPr>
              <w:t>0,5</w:t>
            </w:r>
          </w:p>
        </w:tc>
      </w:tr>
      <w:tr w:rsidR="007B1E6C" w:rsidRPr="00536346" w14:paraId="38AA9BD4" w14:textId="77777777" w:rsidTr="007B1E6C">
        <w:tc>
          <w:tcPr>
            <w:tcW w:w="2808" w:type="dxa"/>
            <w:tcBorders>
              <w:top w:val="nil"/>
              <w:left w:val="nil"/>
              <w:bottom w:val="nil"/>
              <w:right w:val="nil"/>
            </w:tcBorders>
            <w:hideMark/>
          </w:tcPr>
          <w:p w14:paraId="4637EA52" w14:textId="77777777" w:rsidR="007B1E6C" w:rsidRPr="00536346" w:rsidRDefault="007B1E6C" w:rsidP="007B1E6C">
            <w:pPr>
              <w:spacing w:before="40" w:after="40"/>
              <w:ind w:left="170" w:hanging="113"/>
              <w:rPr>
                <w:sz w:val="20"/>
                <w:szCs w:val="20"/>
                <w:lang w:val="ky-KG"/>
              </w:rPr>
            </w:pPr>
            <w:proofErr w:type="spellStart"/>
            <w:r w:rsidRPr="00536346">
              <w:rPr>
                <w:sz w:val="20"/>
                <w:szCs w:val="20"/>
              </w:rPr>
              <w:t>билим</w:t>
            </w:r>
            <w:proofErr w:type="spellEnd"/>
            <w:r w:rsidRPr="00536346">
              <w:rPr>
                <w:sz w:val="20"/>
                <w:szCs w:val="20"/>
              </w:rPr>
              <w:t xml:space="preserve"> </w:t>
            </w:r>
            <w:proofErr w:type="spellStart"/>
            <w:r w:rsidRPr="00536346">
              <w:rPr>
                <w:sz w:val="20"/>
                <w:szCs w:val="20"/>
              </w:rPr>
              <w:t>бер</w:t>
            </w:r>
            <w:proofErr w:type="spellEnd"/>
            <w:r w:rsidRPr="00536346">
              <w:rPr>
                <w:sz w:val="20"/>
                <w:szCs w:val="20"/>
                <w:lang w:val="ky-KG"/>
              </w:rPr>
              <w:t>үү</w:t>
            </w:r>
          </w:p>
        </w:tc>
        <w:tc>
          <w:tcPr>
            <w:tcW w:w="1260" w:type="dxa"/>
            <w:tcBorders>
              <w:top w:val="nil"/>
              <w:left w:val="nil"/>
              <w:bottom w:val="nil"/>
              <w:right w:val="nil"/>
            </w:tcBorders>
            <w:vAlign w:val="bottom"/>
            <w:hideMark/>
          </w:tcPr>
          <w:p w14:paraId="6A2530B7" w14:textId="77777777" w:rsidR="007B1E6C" w:rsidRPr="00536346" w:rsidRDefault="007B1E6C" w:rsidP="007B1E6C">
            <w:pPr>
              <w:spacing w:before="40" w:after="20"/>
              <w:jc w:val="right"/>
              <w:rPr>
                <w:sz w:val="20"/>
                <w:szCs w:val="20"/>
              </w:rPr>
            </w:pPr>
            <w:r w:rsidRPr="00536346">
              <w:rPr>
                <w:sz w:val="20"/>
                <w:szCs w:val="20"/>
              </w:rPr>
              <w:t>13</w:t>
            </w:r>
            <w:r w:rsidRPr="00536346">
              <w:rPr>
                <w:sz w:val="20"/>
                <w:szCs w:val="20"/>
                <w:lang w:val="en-US"/>
              </w:rPr>
              <w:t xml:space="preserve"> </w:t>
            </w:r>
            <w:r w:rsidRPr="00536346">
              <w:rPr>
                <w:sz w:val="20"/>
                <w:szCs w:val="20"/>
              </w:rPr>
              <w:t>894,1</w:t>
            </w:r>
          </w:p>
        </w:tc>
        <w:tc>
          <w:tcPr>
            <w:tcW w:w="1080" w:type="dxa"/>
            <w:tcBorders>
              <w:top w:val="nil"/>
              <w:left w:val="nil"/>
              <w:bottom w:val="nil"/>
              <w:right w:val="nil"/>
            </w:tcBorders>
            <w:vAlign w:val="bottom"/>
            <w:hideMark/>
          </w:tcPr>
          <w:p w14:paraId="2FCAD005" w14:textId="77777777" w:rsidR="007B1E6C" w:rsidRPr="00536346" w:rsidRDefault="007B1E6C" w:rsidP="007B1E6C">
            <w:pPr>
              <w:jc w:val="right"/>
              <w:rPr>
                <w:sz w:val="20"/>
                <w:szCs w:val="20"/>
              </w:rPr>
            </w:pPr>
            <w:r w:rsidRPr="00536346">
              <w:rPr>
                <w:sz w:val="20"/>
                <w:szCs w:val="20"/>
              </w:rPr>
              <w:t>13 262,0</w:t>
            </w:r>
          </w:p>
        </w:tc>
        <w:tc>
          <w:tcPr>
            <w:tcW w:w="1260" w:type="dxa"/>
            <w:tcBorders>
              <w:top w:val="nil"/>
              <w:left w:val="nil"/>
              <w:bottom w:val="nil"/>
              <w:right w:val="nil"/>
            </w:tcBorders>
            <w:vAlign w:val="bottom"/>
            <w:hideMark/>
          </w:tcPr>
          <w:p w14:paraId="129B2D1B" w14:textId="77777777" w:rsidR="007B1E6C" w:rsidRPr="00536346" w:rsidRDefault="007B1E6C" w:rsidP="007B1E6C">
            <w:pPr>
              <w:spacing w:before="40" w:after="20"/>
              <w:jc w:val="right"/>
              <w:rPr>
                <w:sz w:val="20"/>
                <w:szCs w:val="20"/>
              </w:rPr>
            </w:pPr>
            <w:r w:rsidRPr="00536346">
              <w:rPr>
                <w:sz w:val="20"/>
                <w:szCs w:val="20"/>
              </w:rPr>
              <w:t>100,4</w:t>
            </w:r>
          </w:p>
        </w:tc>
        <w:tc>
          <w:tcPr>
            <w:tcW w:w="1071" w:type="dxa"/>
            <w:tcBorders>
              <w:top w:val="nil"/>
              <w:left w:val="nil"/>
              <w:bottom w:val="nil"/>
              <w:right w:val="nil"/>
            </w:tcBorders>
            <w:vAlign w:val="bottom"/>
            <w:hideMark/>
          </w:tcPr>
          <w:p w14:paraId="661E1DC1" w14:textId="77777777" w:rsidR="007B1E6C" w:rsidRPr="00536346" w:rsidRDefault="007B1E6C" w:rsidP="007B1E6C">
            <w:pPr>
              <w:jc w:val="right"/>
              <w:rPr>
                <w:sz w:val="20"/>
                <w:szCs w:val="20"/>
              </w:rPr>
            </w:pPr>
            <w:r w:rsidRPr="00536346">
              <w:rPr>
                <w:sz w:val="20"/>
                <w:szCs w:val="20"/>
              </w:rPr>
              <w:t>98,8</w:t>
            </w:r>
          </w:p>
        </w:tc>
        <w:tc>
          <w:tcPr>
            <w:tcW w:w="1269" w:type="dxa"/>
            <w:tcBorders>
              <w:top w:val="nil"/>
              <w:left w:val="nil"/>
              <w:bottom w:val="nil"/>
              <w:right w:val="nil"/>
            </w:tcBorders>
            <w:vAlign w:val="bottom"/>
            <w:hideMark/>
          </w:tcPr>
          <w:p w14:paraId="2C6850C1" w14:textId="77777777" w:rsidR="007B1E6C" w:rsidRPr="00536346" w:rsidRDefault="007B1E6C" w:rsidP="007B1E6C">
            <w:pPr>
              <w:jc w:val="right"/>
              <w:rPr>
                <w:sz w:val="20"/>
                <w:szCs w:val="20"/>
              </w:rPr>
            </w:pPr>
            <w:r w:rsidRPr="00536346">
              <w:rPr>
                <w:sz w:val="20"/>
                <w:szCs w:val="20"/>
              </w:rPr>
              <w:t>0,8</w:t>
            </w:r>
          </w:p>
        </w:tc>
        <w:tc>
          <w:tcPr>
            <w:tcW w:w="1080" w:type="dxa"/>
            <w:tcBorders>
              <w:top w:val="nil"/>
              <w:left w:val="nil"/>
              <w:bottom w:val="nil"/>
              <w:right w:val="nil"/>
            </w:tcBorders>
            <w:vAlign w:val="bottom"/>
            <w:hideMark/>
          </w:tcPr>
          <w:p w14:paraId="38EEB536" w14:textId="77777777" w:rsidR="007B1E6C" w:rsidRPr="00536346" w:rsidRDefault="007B1E6C" w:rsidP="007B1E6C">
            <w:pPr>
              <w:jc w:val="right"/>
              <w:rPr>
                <w:sz w:val="20"/>
                <w:szCs w:val="20"/>
              </w:rPr>
            </w:pPr>
            <w:r w:rsidRPr="00536346">
              <w:rPr>
                <w:sz w:val="20"/>
                <w:szCs w:val="20"/>
              </w:rPr>
              <w:t>1,5</w:t>
            </w:r>
          </w:p>
        </w:tc>
      </w:tr>
      <w:tr w:rsidR="007B1E6C" w:rsidRPr="00536346" w14:paraId="1359F145" w14:textId="77777777" w:rsidTr="007B1E6C">
        <w:tc>
          <w:tcPr>
            <w:tcW w:w="2808" w:type="dxa"/>
            <w:tcBorders>
              <w:top w:val="nil"/>
              <w:left w:val="nil"/>
              <w:bottom w:val="nil"/>
              <w:right w:val="nil"/>
            </w:tcBorders>
            <w:hideMark/>
          </w:tcPr>
          <w:p w14:paraId="0428EB3C" w14:textId="77777777" w:rsidR="007B1E6C" w:rsidRPr="00536346" w:rsidRDefault="007B1E6C" w:rsidP="007B1E6C">
            <w:pPr>
              <w:spacing w:before="40" w:after="40"/>
              <w:ind w:left="170" w:hanging="113"/>
              <w:rPr>
                <w:sz w:val="20"/>
                <w:szCs w:val="20"/>
                <w:lang w:val="ky-KG"/>
              </w:rPr>
            </w:pPr>
            <w:proofErr w:type="spellStart"/>
            <w:r w:rsidRPr="00536346">
              <w:rPr>
                <w:sz w:val="20"/>
                <w:szCs w:val="20"/>
              </w:rPr>
              <w:t>саламаттыкты</w:t>
            </w:r>
            <w:proofErr w:type="spellEnd"/>
            <w:r w:rsidRPr="00536346">
              <w:rPr>
                <w:sz w:val="20"/>
                <w:szCs w:val="20"/>
              </w:rPr>
              <w:t xml:space="preserve"> </w:t>
            </w:r>
            <w:proofErr w:type="spellStart"/>
            <w:r w:rsidRPr="00536346">
              <w:rPr>
                <w:sz w:val="20"/>
                <w:szCs w:val="20"/>
              </w:rPr>
              <w:t>сактоо</w:t>
            </w:r>
            <w:proofErr w:type="spellEnd"/>
            <w:r w:rsidRPr="00536346">
              <w:rPr>
                <w:sz w:val="20"/>
                <w:szCs w:val="20"/>
              </w:rPr>
              <w:t xml:space="preserve"> </w:t>
            </w:r>
            <w:proofErr w:type="spellStart"/>
            <w:r w:rsidRPr="00536346">
              <w:rPr>
                <w:sz w:val="20"/>
                <w:szCs w:val="20"/>
              </w:rPr>
              <w:t>жана</w:t>
            </w:r>
            <w:proofErr w:type="spellEnd"/>
            <w:r w:rsidRPr="00536346">
              <w:rPr>
                <w:sz w:val="20"/>
                <w:szCs w:val="20"/>
              </w:rPr>
              <w:t xml:space="preserve"> </w:t>
            </w:r>
            <w:proofErr w:type="spellStart"/>
            <w:r w:rsidRPr="00536346">
              <w:rPr>
                <w:sz w:val="20"/>
                <w:szCs w:val="20"/>
              </w:rPr>
              <w:t>калкты</w:t>
            </w:r>
            <w:proofErr w:type="spellEnd"/>
            <w:r w:rsidRPr="00536346">
              <w:rPr>
                <w:sz w:val="20"/>
                <w:szCs w:val="20"/>
              </w:rPr>
              <w:t xml:space="preserve"> </w:t>
            </w:r>
            <w:proofErr w:type="spellStart"/>
            <w:r w:rsidRPr="00536346">
              <w:rPr>
                <w:sz w:val="20"/>
                <w:szCs w:val="20"/>
              </w:rPr>
              <w:t>социалдык</w:t>
            </w:r>
            <w:proofErr w:type="spellEnd"/>
            <w:r w:rsidRPr="00536346">
              <w:rPr>
                <w:sz w:val="20"/>
                <w:szCs w:val="20"/>
              </w:rPr>
              <w:t xml:space="preserve"> </w:t>
            </w:r>
            <w:r w:rsidRPr="00536346">
              <w:rPr>
                <w:sz w:val="20"/>
                <w:szCs w:val="20"/>
                <w:lang w:val="ky-KG"/>
              </w:rPr>
              <w:t xml:space="preserve">жактан </w:t>
            </w:r>
            <w:proofErr w:type="spellStart"/>
            <w:r w:rsidRPr="00536346">
              <w:rPr>
                <w:sz w:val="20"/>
                <w:szCs w:val="20"/>
              </w:rPr>
              <w:t>тейл</w:t>
            </w:r>
            <w:proofErr w:type="spellEnd"/>
            <w:r w:rsidRPr="00536346">
              <w:rPr>
                <w:sz w:val="20"/>
                <w:szCs w:val="20"/>
                <w:lang w:val="ky-KG"/>
              </w:rPr>
              <w:t>өө</w:t>
            </w:r>
          </w:p>
        </w:tc>
        <w:tc>
          <w:tcPr>
            <w:tcW w:w="1260" w:type="dxa"/>
            <w:tcBorders>
              <w:top w:val="nil"/>
              <w:left w:val="nil"/>
              <w:bottom w:val="nil"/>
              <w:right w:val="nil"/>
            </w:tcBorders>
            <w:vAlign w:val="bottom"/>
            <w:hideMark/>
          </w:tcPr>
          <w:p w14:paraId="30D520C2" w14:textId="77777777" w:rsidR="007B1E6C" w:rsidRPr="00536346" w:rsidRDefault="007B1E6C" w:rsidP="007B1E6C">
            <w:pPr>
              <w:spacing w:before="40" w:after="20"/>
              <w:jc w:val="right"/>
              <w:rPr>
                <w:sz w:val="20"/>
                <w:szCs w:val="20"/>
              </w:rPr>
            </w:pPr>
            <w:r w:rsidRPr="00536346">
              <w:rPr>
                <w:sz w:val="20"/>
                <w:szCs w:val="20"/>
              </w:rPr>
              <w:t>11 566,6</w:t>
            </w:r>
          </w:p>
        </w:tc>
        <w:tc>
          <w:tcPr>
            <w:tcW w:w="1080" w:type="dxa"/>
            <w:tcBorders>
              <w:top w:val="nil"/>
              <w:left w:val="nil"/>
              <w:bottom w:val="nil"/>
              <w:right w:val="nil"/>
            </w:tcBorders>
            <w:vAlign w:val="bottom"/>
            <w:hideMark/>
          </w:tcPr>
          <w:p w14:paraId="7B5682A6" w14:textId="77777777" w:rsidR="007B1E6C" w:rsidRPr="00536346" w:rsidRDefault="007B1E6C" w:rsidP="007B1E6C">
            <w:pPr>
              <w:jc w:val="right"/>
              <w:rPr>
                <w:sz w:val="20"/>
                <w:szCs w:val="20"/>
              </w:rPr>
            </w:pPr>
            <w:r w:rsidRPr="00536346">
              <w:rPr>
                <w:sz w:val="20"/>
                <w:szCs w:val="20"/>
              </w:rPr>
              <w:t>11 134,2</w:t>
            </w:r>
          </w:p>
        </w:tc>
        <w:tc>
          <w:tcPr>
            <w:tcW w:w="1260" w:type="dxa"/>
            <w:tcBorders>
              <w:top w:val="nil"/>
              <w:left w:val="nil"/>
              <w:bottom w:val="nil"/>
              <w:right w:val="nil"/>
            </w:tcBorders>
            <w:vAlign w:val="bottom"/>
            <w:hideMark/>
          </w:tcPr>
          <w:p w14:paraId="40DF01C8" w14:textId="77777777" w:rsidR="007B1E6C" w:rsidRPr="00536346" w:rsidRDefault="007B1E6C" w:rsidP="007B1E6C">
            <w:pPr>
              <w:spacing w:before="40" w:after="20"/>
              <w:jc w:val="right"/>
              <w:rPr>
                <w:sz w:val="20"/>
                <w:szCs w:val="20"/>
              </w:rPr>
            </w:pPr>
            <w:r w:rsidRPr="00536346">
              <w:rPr>
                <w:sz w:val="20"/>
                <w:szCs w:val="20"/>
              </w:rPr>
              <w:t>114,5</w:t>
            </w:r>
          </w:p>
        </w:tc>
        <w:tc>
          <w:tcPr>
            <w:tcW w:w="1071" w:type="dxa"/>
            <w:tcBorders>
              <w:top w:val="nil"/>
              <w:left w:val="nil"/>
              <w:bottom w:val="nil"/>
              <w:right w:val="nil"/>
            </w:tcBorders>
            <w:vAlign w:val="bottom"/>
            <w:hideMark/>
          </w:tcPr>
          <w:p w14:paraId="465429A7" w14:textId="77777777" w:rsidR="007B1E6C" w:rsidRPr="00536346" w:rsidRDefault="007B1E6C" w:rsidP="007B1E6C">
            <w:pPr>
              <w:jc w:val="right"/>
              <w:rPr>
                <w:sz w:val="20"/>
                <w:szCs w:val="20"/>
                <w:lang w:val="en-US"/>
              </w:rPr>
            </w:pPr>
            <w:r w:rsidRPr="00536346">
              <w:rPr>
                <w:sz w:val="20"/>
                <w:szCs w:val="20"/>
              </w:rPr>
              <w:t>114,5</w:t>
            </w:r>
          </w:p>
        </w:tc>
        <w:tc>
          <w:tcPr>
            <w:tcW w:w="1269" w:type="dxa"/>
            <w:tcBorders>
              <w:top w:val="nil"/>
              <w:left w:val="nil"/>
              <w:bottom w:val="nil"/>
              <w:right w:val="nil"/>
            </w:tcBorders>
            <w:vAlign w:val="bottom"/>
            <w:hideMark/>
          </w:tcPr>
          <w:p w14:paraId="25CEB6E6" w14:textId="77777777" w:rsidR="007B1E6C" w:rsidRPr="00536346" w:rsidRDefault="007B1E6C" w:rsidP="007B1E6C">
            <w:pPr>
              <w:jc w:val="right"/>
              <w:rPr>
                <w:sz w:val="20"/>
                <w:szCs w:val="20"/>
              </w:rPr>
            </w:pPr>
            <w:r w:rsidRPr="00536346">
              <w:rPr>
                <w:sz w:val="20"/>
                <w:szCs w:val="20"/>
              </w:rPr>
              <w:t>0,6</w:t>
            </w:r>
          </w:p>
        </w:tc>
        <w:tc>
          <w:tcPr>
            <w:tcW w:w="1080" w:type="dxa"/>
            <w:tcBorders>
              <w:top w:val="nil"/>
              <w:left w:val="nil"/>
              <w:bottom w:val="nil"/>
              <w:right w:val="nil"/>
            </w:tcBorders>
            <w:vAlign w:val="bottom"/>
            <w:hideMark/>
          </w:tcPr>
          <w:p w14:paraId="064B571F" w14:textId="77777777" w:rsidR="007B1E6C" w:rsidRPr="00536346" w:rsidRDefault="007B1E6C" w:rsidP="007B1E6C">
            <w:pPr>
              <w:jc w:val="right"/>
              <w:rPr>
                <w:sz w:val="20"/>
                <w:szCs w:val="20"/>
              </w:rPr>
            </w:pPr>
            <w:r w:rsidRPr="00536346">
              <w:rPr>
                <w:sz w:val="20"/>
                <w:szCs w:val="20"/>
              </w:rPr>
              <w:t>1,2</w:t>
            </w:r>
          </w:p>
        </w:tc>
      </w:tr>
      <w:tr w:rsidR="007B1E6C" w:rsidRPr="00536346" w14:paraId="7AFFE6F5" w14:textId="77777777" w:rsidTr="007B1E6C">
        <w:tc>
          <w:tcPr>
            <w:tcW w:w="2808" w:type="dxa"/>
            <w:tcBorders>
              <w:top w:val="nil"/>
              <w:left w:val="nil"/>
              <w:bottom w:val="nil"/>
              <w:right w:val="nil"/>
            </w:tcBorders>
            <w:hideMark/>
          </w:tcPr>
          <w:p w14:paraId="7C898F99" w14:textId="77777777" w:rsidR="007B1E6C" w:rsidRPr="00536346" w:rsidRDefault="007B1E6C" w:rsidP="007B1E6C">
            <w:pPr>
              <w:spacing w:before="40" w:after="40"/>
              <w:ind w:left="170" w:hanging="113"/>
              <w:rPr>
                <w:sz w:val="20"/>
                <w:szCs w:val="20"/>
              </w:rPr>
            </w:pPr>
            <w:r w:rsidRPr="00536346">
              <w:rPr>
                <w:sz w:val="20"/>
                <w:szCs w:val="20"/>
              </w:rPr>
              <w:t>искусство, к</w:t>
            </w:r>
            <w:r w:rsidRPr="00536346">
              <w:rPr>
                <w:sz w:val="20"/>
                <w:szCs w:val="20"/>
                <w:lang w:val="ky-KG"/>
              </w:rPr>
              <w:t>өңү</w:t>
            </w:r>
            <w:r w:rsidRPr="00536346">
              <w:rPr>
                <w:sz w:val="20"/>
                <w:szCs w:val="20"/>
              </w:rPr>
              <w:t xml:space="preserve">л </w:t>
            </w:r>
            <w:proofErr w:type="spellStart"/>
            <w:r w:rsidRPr="00536346">
              <w:rPr>
                <w:sz w:val="20"/>
                <w:szCs w:val="20"/>
              </w:rPr>
              <w:t>ачуу</w:t>
            </w:r>
            <w:proofErr w:type="spellEnd"/>
            <w:r w:rsidRPr="00536346">
              <w:rPr>
                <w:sz w:val="20"/>
                <w:szCs w:val="20"/>
              </w:rPr>
              <w:t xml:space="preserve"> </w:t>
            </w:r>
            <w:proofErr w:type="spellStart"/>
            <w:r w:rsidRPr="00536346">
              <w:rPr>
                <w:sz w:val="20"/>
                <w:szCs w:val="20"/>
              </w:rPr>
              <w:t>жана</w:t>
            </w:r>
            <w:proofErr w:type="spellEnd"/>
            <w:r w:rsidRPr="00536346">
              <w:rPr>
                <w:sz w:val="20"/>
                <w:szCs w:val="20"/>
              </w:rPr>
              <w:t xml:space="preserve"> эс </w:t>
            </w:r>
            <w:proofErr w:type="spellStart"/>
            <w:r w:rsidRPr="00536346">
              <w:rPr>
                <w:sz w:val="20"/>
                <w:szCs w:val="20"/>
              </w:rPr>
              <w:t>алуу</w:t>
            </w:r>
            <w:proofErr w:type="spellEnd"/>
          </w:p>
        </w:tc>
        <w:tc>
          <w:tcPr>
            <w:tcW w:w="1260" w:type="dxa"/>
            <w:tcBorders>
              <w:top w:val="nil"/>
              <w:left w:val="nil"/>
              <w:bottom w:val="nil"/>
              <w:right w:val="nil"/>
            </w:tcBorders>
            <w:vAlign w:val="bottom"/>
            <w:hideMark/>
          </w:tcPr>
          <w:p w14:paraId="4456CEE0" w14:textId="69174925" w:rsidR="007B1E6C" w:rsidRPr="00536346" w:rsidRDefault="007B1E6C" w:rsidP="007B1E6C">
            <w:pPr>
              <w:spacing w:before="40" w:after="20"/>
              <w:jc w:val="right"/>
              <w:rPr>
                <w:sz w:val="20"/>
                <w:szCs w:val="20"/>
              </w:rPr>
            </w:pPr>
            <w:r w:rsidRPr="00536346">
              <w:rPr>
                <w:sz w:val="20"/>
                <w:szCs w:val="20"/>
              </w:rPr>
              <w:t>3 28</w:t>
            </w:r>
            <w:r w:rsidR="003A025A">
              <w:rPr>
                <w:sz w:val="20"/>
                <w:szCs w:val="20"/>
              </w:rPr>
              <w:t>5</w:t>
            </w:r>
            <w:r w:rsidRPr="00536346">
              <w:rPr>
                <w:sz w:val="20"/>
                <w:szCs w:val="20"/>
              </w:rPr>
              <w:t>,</w:t>
            </w:r>
            <w:r w:rsidR="003A025A">
              <w:rPr>
                <w:sz w:val="20"/>
                <w:szCs w:val="20"/>
              </w:rPr>
              <w:t>0</w:t>
            </w:r>
          </w:p>
        </w:tc>
        <w:tc>
          <w:tcPr>
            <w:tcW w:w="1080" w:type="dxa"/>
            <w:tcBorders>
              <w:top w:val="nil"/>
              <w:left w:val="nil"/>
              <w:bottom w:val="nil"/>
              <w:right w:val="nil"/>
            </w:tcBorders>
            <w:vAlign w:val="bottom"/>
            <w:hideMark/>
          </w:tcPr>
          <w:p w14:paraId="514B4F99" w14:textId="59AEFE45" w:rsidR="007B1E6C" w:rsidRPr="00536346" w:rsidRDefault="007B1E6C" w:rsidP="007B1E6C">
            <w:pPr>
              <w:jc w:val="right"/>
              <w:rPr>
                <w:sz w:val="20"/>
                <w:szCs w:val="20"/>
              </w:rPr>
            </w:pPr>
            <w:r w:rsidRPr="00536346">
              <w:rPr>
                <w:sz w:val="20"/>
                <w:szCs w:val="20"/>
              </w:rPr>
              <w:t>2 951,</w:t>
            </w:r>
            <w:r w:rsidR="003A025A">
              <w:rPr>
                <w:sz w:val="20"/>
                <w:szCs w:val="20"/>
              </w:rPr>
              <w:t>9</w:t>
            </w:r>
          </w:p>
        </w:tc>
        <w:tc>
          <w:tcPr>
            <w:tcW w:w="1260" w:type="dxa"/>
            <w:tcBorders>
              <w:top w:val="nil"/>
              <w:left w:val="nil"/>
              <w:bottom w:val="nil"/>
              <w:right w:val="nil"/>
            </w:tcBorders>
            <w:vAlign w:val="bottom"/>
            <w:hideMark/>
          </w:tcPr>
          <w:p w14:paraId="513993D2" w14:textId="77777777" w:rsidR="007B1E6C" w:rsidRPr="00536346" w:rsidRDefault="007B1E6C" w:rsidP="007B1E6C">
            <w:pPr>
              <w:spacing w:before="40" w:after="20"/>
              <w:jc w:val="right"/>
              <w:rPr>
                <w:sz w:val="20"/>
                <w:szCs w:val="20"/>
              </w:rPr>
            </w:pPr>
            <w:r w:rsidRPr="00536346">
              <w:rPr>
                <w:sz w:val="20"/>
                <w:szCs w:val="20"/>
              </w:rPr>
              <w:t>101,3</w:t>
            </w:r>
          </w:p>
        </w:tc>
        <w:tc>
          <w:tcPr>
            <w:tcW w:w="1071" w:type="dxa"/>
            <w:tcBorders>
              <w:top w:val="nil"/>
              <w:left w:val="nil"/>
              <w:bottom w:val="nil"/>
              <w:right w:val="nil"/>
            </w:tcBorders>
            <w:vAlign w:val="bottom"/>
            <w:hideMark/>
          </w:tcPr>
          <w:p w14:paraId="28E8C711" w14:textId="77777777" w:rsidR="007B1E6C" w:rsidRPr="00536346" w:rsidRDefault="007B1E6C" w:rsidP="007B1E6C">
            <w:pPr>
              <w:jc w:val="right"/>
              <w:rPr>
                <w:sz w:val="20"/>
                <w:szCs w:val="20"/>
                <w:lang w:val="en-US"/>
              </w:rPr>
            </w:pPr>
            <w:r w:rsidRPr="00536346">
              <w:rPr>
                <w:sz w:val="20"/>
                <w:szCs w:val="20"/>
              </w:rPr>
              <w:t>101,2</w:t>
            </w:r>
          </w:p>
        </w:tc>
        <w:tc>
          <w:tcPr>
            <w:tcW w:w="1269" w:type="dxa"/>
            <w:tcBorders>
              <w:top w:val="nil"/>
              <w:left w:val="nil"/>
              <w:bottom w:val="nil"/>
              <w:right w:val="nil"/>
            </w:tcBorders>
            <w:vAlign w:val="bottom"/>
            <w:hideMark/>
          </w:tcPr>
          <w:p w14:paraId="0529A09C" w14:textId="77777777" w:rsidR="007B1E6C" w:rsidRPr="00536346" w:rsidRDefault="007B1E6C" w:rsidP="007B1E6C">
            <w:pPr>
              <w:jc w:val="right"/>
              <w:rPr>
                <w:sz w:val="20"/>
                <w:szCs w:val="20"/>
              </w:rPr>
            </w:pPr>
            <w:r w:rsidRPr="00536346">
              <w:rPr>
                <w:sz w:val="20"/>
                <w:szCs w:val="20"/>
              </w:rPr>
              <w:t>0,2</w:t>
            </w:r>
          </w:p>
        </w:tc>
        <w:tc>
          <w:tcPr>
            <w:tcW w:w="1080" w:type="dxa"/>
            <w:tcBorders>
              <w:top w:val="nil"/>
              <w:left w:val="nil"/>
              <w:bottom w:val="nil"/>
              <w:right w:val="nil"/>
            </w:tcBorders>
            <w:vAlign w:val="bottom"/>
            <w:hideMark/>
          </w:tcPr>
          <w:p w14:paraId="29033473" w14:textId="77777777" w:rsidR="007B1E6C" w:rsidRPr="00536346" w:rsidRDefault="007B1E6C" w:rsidP="007B1E6C">
            <w:pPr>
              <w:jc w:val="right"/>
              <w:rPr>
                <w:sz w:val="20"/>
                <w:szCs w:val="20"/>
              </w:rPr>
            </w:pPr>
            <w:r w:rsidRPr="00536346">
              <w:rPr>
                <w:sz w:val="20"/>
                <w:szCs w:val="20"/>
              </w:rPr>
              <w:t>0,3</w:t>
            </w:r>
          </w:p>
        </w:tc>
      </w:tr>
      <w:tr w:rsidR="007B1E6C" w:rsidRPr="00536346" w14:paraId="764B4D49" w14:textId="77777777" w:rsidTr="007B1E6C">
        <w:tc>
          <w:tcPr>
            <w:tcW w:w="2808" w:type="dxa"/>
            <w:tcBorders>
              <w:top w:val="nil"/>
              <w:left w:val="nil"/>
              <w:bottom w:val="single" w:sz="8" w:space="0" w:color="auto"/>
              <w:right w:val="nil"/>
            </w:tcBorders>
            <w:hideMark/>
          </w:tcPr>
          <w:p w14:paraId="464C3446" w14:textId="77777777" w:rsidR="007B1E6C" w:rsidRPr="00536346" w:rsidRDefault="007B1E6C" w:rsidP="007B1E6C">
            <w:pPr>
              <w:spacing w:before="40" w:after="40"/>
              <w:rPr>
                <w:sz w:val="20"/>
                <w:szCs w:val="20"/>
              </w:rPr>
            </w:pPr>
            <w:r w:rsidRPr="00536346">
              <w:rPr>
                <w:sz w:val="20"/>
                <w:szCs w:val="20"/>
              </w:rPr>
              <w:t xml:space="preserve">башка </w:t>
            </w:r>
            <w:proofErr w:type="spellStart"/>
            <w:r w:rsidRPr="00536346">
              <w:rPr>
                <w:sz w:val="20"/>
                <w:szCs w:val="20"/>
              </w:rPr>
              <w:t>тейл</w:t>
            </w:r>
            <w:proofErr w:type="spellEnd"/>
            <w:r w:rsidRPr="00536346">
              <w:rPr>
                <w:sz w:val="20"/>
                <w:szCs w:val="20"/>
                <w:lang w:val="ky-KG"/>
              </w:rPr>
              <w:t>өө</w:t>
            </w:r>
            <w:r w:rsidRPr="00536346">
              <w:rPr>
                <w:sz w:val="20"/>
                <w:szCs w:val="20"/>
              </w:rPr>
              <w:t xml:space="preserve"> </w:t>
            </w:r>
            <w:proofErr w:type="spellStart"/>
            <w:r w:rsidRPr="00536346">
              <w:rPr>
                <w:sz w:val="20"/>
                <w:szCs w:val="20"/>
              </w:rPr>
              <w:t>ишмерди</w:t>
            </w:r>
            <w:proofErr w:type="spellEnd"/>
            <w:r w:rsidRPr="00536346">
              <w:rPr>
                <w:sz w:val="20"/>
                <w:szCs w:val="20"/>
                <w:lang w:val="ky-KG"/>
              </w:rPr>
              <w:t>г</w:t>
            </w:r>
            <w:r w:rsidRPr="00536346">
              <w:rPr>
                <w:sz w:val="20"/>
                <w:szCs w:val="20"/>
              </w:rPr>
              <w:t>и</w:t>
            </w:r>
          </w:p>
        </w:tc>
        <w:tc>
          <w:tcPr>
            <w:tcW w:w="1260" w:type="dxa"/>
            <w:tcBorders>
              <w:top w:val="nil"/>
              <w:left w:val="nil"/>
              <w:bottom w:val="single" w:sz="8" w:space="0" w:color="auto"/>
              <w:right w:val="nil"/>
            </w:tcBorders>
            <w:vAlign w:val="bottom"/>
            <w:hideMark/>
          </w:tcPr>
          <w:p w14:paraId="747E313A" w14:textId="77777777" w:rsidR="007B1E6C" w:rsidRPr="00536346" w:rsidRDefault="007B1E6C" w:rsidP="007B1E6C">
            <w:pPr>
              <w:spacing w:before="40" w:after="20"/>
              <w:jc w:val="right"/>
              <w:rPr>
                <w:sz w:val="20"/>
                <w:szCs w:val="20"/>
              </w:rPr>
            </w:pPr>
            <w:r w:rsidRPr="00536346">
              <w:rPr>
                <w:sz w:val="20"/>
                <w:szCs w:val="20"/>
              </w:rPr>
              <w:t>10 003,8</w:t>
            </w:r>
          </w:p>
        </w:tc>
        <w:tc>
          <w:tcPr>
            <w:tcW w:w="1080" w:type="dxa"/>
            <w:tcBorders>
              <w:top w:val="nil"/>
              <w:left w:val="nil"/>
              <w:bottom w:val="single" w:sz="8" w:space="0" w:color="auto"/>
              <w:right w:val="nil"/>
            </w:tcBorders>
            <w:vAlign w:val="bottom"/>
            <w:hideMark/>
          </w:tcPr>
          <w:p w14:paraId="28336912" w14:textId="07ECD843" w:rsidR="007B1E6C" w:rsidRPr="00536346" w:rsidRDefault="007B1E6C" w:rsidP="006A3D38">
            <w:pPr>
              <w:jc w:val="right"/>
              <w:rPr>
                <w:sz w:val="20"/>
                <w:szCs w:val="20"/>
              </w:rPr>
            </w:pPr>
            <w:r w:rsidRPr="00536346">
              <w:rPr>
                <w:sz w:val="20"/>
                <w:szCs w:val="20"/>
              </w:rPr>
              <w:t>9 928,8</w:t>
            </w:r>
          </w:p>
        </w:tc>
        <w:tc>
          <w:tcPr>
            <w:tcW w:w="1260" w:type="dxa"/>
            <w:tcBorders>
              <w:top w:val="nil"/>
              <w:left w:val="nil"/>
              <w:bottom w:val="single" w:sz="8" w:space="0" w:color="auto"/>
              <w:right w:val="nil"/>
            </w:tcBorders>
            <w:vAlign w:val="bottom"/>
            <w:hideMark/>
          </w:tcPr>
          <w:p w14:paraId="575299B3" w14:textId="77777777" w:rsidR="007B1E6C" w:rsidRPr="00536346" w:rsidRDefault="007B1E6C" w:rsidP="007B1E6C">
            <w:pPr>
              <w:spacing w:before="40" w:after="20"/>
              <w:jc w:val="right"/>
              <w:rPr>
                <w:sz w:val="20"/>
                <w:szCs w:val="20"/>
              </w:rPr>
            </w:pPr>
            <w:r w:rsidRPr="00536346">
              <w:rPr>
                <w:sz w:val="20"/>
                <w:szCs w:val="20"/>
              </w:rPr>
              <w:t>101,5</w:t>
            </w:r>
          </w:p>
        </w:tc>
        <w:tc>
          <w:tcPr>
            <w:tcW w:w="1071" w:type="dxa"/>
            <w:tcBorders>
              <w:top w:val="nil"/>
              <w:left w:val="nil"/>
              <w:bottom w:val="single" w:sz="8" w:space="0" w:color="auto"/>
              <w:right w:val="nil"/>
            </w:tcBorders>
            <w:vAlign w:val="bottom"/>
            <w:hideMark/>
          </w:tcPr>
          <w:p w14:paraId="16DF50C8" w14:textId="77777777" w:rsidR="007B1E6C" w:rsidRPr="00536346" w:rsidRDefault="007B1E6C" w:rsidP="007B1E6C">
            <w:pPr>
              <w:jc w:val="right"/>
              <w:rPr>
                <w:sz w:val="20"/>
                <w:szCs w:val="20"/>
              </w:rPr>
            </w:pPr>
            <w:r w:rsidRPr="00536346">
              <w:rPr>
                <w:sz w:val="20"/>
                <w:szCs w:val="20"/>
              </w:rPr>
              <w:t>101,5</w:t>
            </w:r>
          </w:p>
        </w:tc>
        <w:tc>
          <w:tcPr>
            <w:tcW w:w="1269" w:type="dxa"/>
            <w:tcBorders>
              <w:top w:val="nil"/>
              <w:left w:val="nil"/>
              <w:bottom w:val="single" w:sz="8" w:space="0" w:color="auto"/>
              <w:right w:val="nil"/>
            </w:tcBorders>
            <w:vAlign w:val="bottom"/>
            <w:hideMark/>
          </w:tcPr>
          <w:p w14:paraId="102AB996" w14:textId="77777777" w:rsidR="007B1E6C" w:rsidRPr="00536346" w:rsidRDefault="007B1E6C" w:rsidP="007B1E6C">
            <w:pPr>
              <w:jc w:val="right"/>
              <w:rPr>
                <w:sz w:val="20"/>
                <w:szCs w:val="20"/>
              </w:rPr>
            </w:pPr>
            <w:r w:rsidRPr="00536346">
              <w:rPr>
                <w:sz w:val="20"/>
                <w:szCs w:val="20"/>
              </w:rPr>
              <w:t>0,6</w:t>
            </w:r>
          </w:p>
        </w:tc>
        <w:tc>
          <w:tcPr>
            <w:tcW w:w="1080" w:type="dxa"/>
            <w:tcBorders>
              <w:top w:val="nil"/>
              <w:left w:val="nil"/>
              <w:bottom w:val="single" w:sz="8" w:space="0" w:color="auto"/>
              <w:right w:val="nil"/>
            </w:tcBorders>
            <w:vAlign w:val="bottom"/>
            <w:hideMark/>
          </w:tcPr>
          <w:p w14:paraId="521E7A6B" w14:textId="77777777" w:rsidR="007B1E6C" w:rsidRPr="00536346" w:rsidRDefault="007B1E6C" w:rsidP="007B1E6C">
            <w:pPr>
              <w:jc w:val="right"/>
              <w:rPr>
                <w:sz w:val="20"/>
                <w:szCs w:val="20"/>
              </w:rPr>
            </w:pPr>
            <w:r w:rsidRPr="00536346">
              <w:rPr>
                <w:sz w:val="20"/>
                <w:szCs w:val="20"/>
              </w:rPr>
              <w:t>1,1</w:t>
            </w:r>
          </w:p>
        </w:tc>
      </w:tr>
    </w:tbl>
    <w:p w14:paraId="41E0D15F" w14:textId="3A29624B" w:rsidR="007B1E6C" w:rsidRPr="007B1E6C" w:rsidRDefault="007B1E6C" w:rsidP="007B1E6C">
      <w:pPr>
        <w:shd w:val="clear" w:color="auto" w:fill="FFFFFF"/>
        <w:spacing w:before="120" w:after="120"/>
        <w:ind w:firstLine="709"/>
        <w:jc w:val="both"/>
        <w:rPr>
          <w:lang w:val="ky-KG"/>
        </w:rPr>
      </w:pPr>
      <w:proofErr w:type="spellStart"/>
      <w:r w:rsidRPr="007B1E6C">
        <w:t>Рыноктук</w:t>
      </w:r>
      <w:proofErr w:type="spellEnd"/>
      <w:r w:rsidRPr="007B1E6C">
        <w:rPr>
          <w:lang w:val="ky-KG"/>
        </w:rPr>
        <w:t xml:space="preserve"> кызмат көрсөтүүлөрдүн көлөмү республиканын бардык региондорунда көбөйдү. </w:t>
      </w:r>
    </w:p>
    <w:p w14:paraId="68CCFA0F" w14:textId="1920769D" w:rsidR="007B1E6C" w:rsidRPr="007B1E6C" w:rsidRDefault="005B7E0D" w:rsidP="007B1E6C">
      <w:pPr>
        <w:spacing w:beforeLines="60" w:before="144" w:afterLines="60" w:after="144"/>
        <w:ind w:left="1304" w:hanging="1304"/>
        <w:rPr>
          <w:b/>
          <w:lang w:val="ky-KG"/>
        </w:rPr>
      </w:pPr>
      <w:r>
        <w:rPr>
          <w:b/>
          <w:bCs/>
          <w:lang w:val="ky-KG"/>
        </w:rPr>
        <w:t>30</w:t>
      </w:r>
      <w:r w:rsidR="007B1E6C" w:rsidRPr="007B1E6C">
        <w:rPr>
          <w:b/>
          <w:bCs/>
          <w:lang w:val="ky-KG"/>
        </w:rPr>
        <w:t xml:space="preserve">-таблица: </w:t>
      </w:r>
      <w:r w:rsidR="007B1E6C" w:rsidRPr="007B1E6C">
        <w:rPr>
          <w:b/>
          <w:lang w:val="ky-KG"/>
        </w:rPr>
        <w:t>2024-жылдын январь-ноябрындагы рыноктук кызмат көрсөтүүлөрдүн аймактар боюнча көлөмү</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1417"/>
        <w:gridCol w:w="1179"/>
        <w:gridCol w:w="1260"/>
        <w:gridCol w:w="1080"/>
        <w:gridCol w:w="180"/>
        <w:gridCol w:w="1080"/>
        <w:gridCol w:w="1080"/>
      </w:tblGrid>
      <w:tr w:rsidR="007B1E6C" w:rsidRPr="00655CBD" w14:paraId="0141BF01" w14:textId="77777777" w:rsidTr="00655CBD">
        <w:trPr>
          <w:cantSplit/>
          <w:tblHeader/>
        </w:trPr>
        <w:tc>
          <w:tcPr>
            <w:tcW w:w="2552" w:type="dxa"/>
            <w:vMerge w:val="restart"/>
            <w:tcBorders>
              <w:top w:val="single" w:sz="8" w:space="0" w:color="auto"/>
              <w:left w:val="nil"/>
              <w:bottom w:val="single" w:sz="8" w:space="0" w:color="auto"/>
              <w:right w:val="nil"/>
            </w:tcBorders>
          </w:tcPr>
          <w:p w14:paraId="1AA1F568" w14:textId="77777777" w:rsidR="007B1E6C" w:rsidRPr="00655CBD" w:rsidRDefault="007B1E6C" w:rsidP="007B1E6C">
            <w:pPr>
              <w:jc w:val="both"/>
              <w:rPr>
                <w:b/>
                <w:bCs/>
                <w:sz w:val="20"/>
                <w:szCs w:val="20"/>
                <w:lang w:val="ky-KG"/>
              </w:rPr>
            </w:pPr>
          </w:p>
        </w:tc>
        <w:tc>
          <w:tcPr>
            <w:tcW w:w="2596" w:type="dxa"/>
            <w:gridSpan w:val="2"/>
            <w:tcBorders>
              <w:top w:val="single" w:sz="8" w:space="0" w:color="auto"/>
              <w:left w:val="nil"/>
              <w:bottom w:val="single" w:sz="4" w:space="0" w:color="auto"/>
              <w:right w:val="nil"/>
            </w:tcBorders>
            <w:hideMark/>
          </w:tcPr>
          <w:p w14:paraId="52505618" w14:textId="77777777" w:rsidR="007B1E6C" w:rsidRPr="00655CBD" w:rsidRDefault="007B1E6C" w:rsidP="007B1E6C">
            <w:pPr>
              <w:jc w:val="center"/>
              <w:rPr>
                <w:b/>
                <w:sz w:val="20"/>
                <w:szCs w:val="20"/>
              </w:rPr>
            </w:pPr>
            <w:r w:rsidRPr="00655CBD">
              <w:rPr>
                <w:b/>
                <w:sz w:val="20"/>
                <w:szCs w:val="20"/>
              </w:rPr>
              <w:t>Млн. сом</w:t>
            </w:r>
          </w:p>
        </w:tc>
        <w:tc>
          <w:tcPr>
            <w:tcW w:w="2340" w:type="dxa"/>
            <w:gridSpan w:val="2"/>
            <w:tcBorders>
              <w:top w:val="single" w:sz="8" w:space="0" w:color="auto"/>
              <w:left w:val="nil"/>
              <w:bottom w:val="single" w:sz="4" w:space="0" w:color="auto"/>
              <w:right w:val="nil"/>
            </w:tcBorders>
            <w:hideMark/>
          </w:tcPr>
          <w:p w14:paraId="6F03C336" w14:textId="77777777" w:rsidR="007B1E6C" w:rsidRPr="00655CBD" w:rsidRDefault="007B1E6C" w:rsidP="007B1E6C">
            <w:pPr>
              <w:jc w:val="center"/>
              <w:rPr>
                <w:b/>
                <w:sz w:val="20"/>
                <w:szCs w:val="20"/>
              </w:rPr>
            </w:pPr>
            <w:proofErr w:type="spellStart"/>
            <w:r w:rsidRPr="00655CBD">
              <w:rPr>
                <w:b/>
                <w:sz w:val="20"/>
                <w:szCs w:val="20"/>
              </w:rPr>
              <w:t>Мурунку</w:t>
            </w:r>
            <w:proofErr w:type="spellEnd"/>
            <w:r w:rsidRPr="00655CBD">
              <w:rPr>
                <w:b/>
                <w:sz w:val="20"/>
                <w:szCs w:val="20"/>
              </w:rPr>
              <w:t xml:space="preserve"> </w:t>
            </w:r>
            <w:proofErr w:type="spellStart"/>
            <w:r w:rsidRPr="00655CBD">
              <w:rPr>
                <w:b/>
                <w:sz w:val="20"/>
                <w:szCs w:val="20"/>
              </w:rPr>
              <w:t>жылдын</w:t>
            </w:r>
            <w:proofErr w:type="spellEnd"/>
            <w:r w:rsidRPr="00655CBD">
              <w:rPr>
                <w:b/>
                <w:sz w:val="20"/>
                <w:szCs w:val="20"/>
              </w:rPr>
              <w:t xml:space="preserve"> </w:t>
            </w:r>
            <w:proofErr w:type="spellStart"/>
            <w:r w:rsidRPr="00655CBD">
              <w:rPr>
                <w:b/>
                <w:sz w:val="20"/>
                <w:szCs w:val="20"/>
              </w:rPr>
              <w:t>тийишт</w:t>
            </w:r>
            <w:proofErr w:type="spellEnd"/>
            <w:r w:rsidRPr="00655CBD">
              <w:rPr>
                <w:b/>
                <w:sz w:val="20"/>
                <w:szCs w:val="20"/>
                <w:lang w:val="ky-KG"/>
              </w:rPr>
              <w:t>үү мезгилине</w:t>
            </w:r>
            <w:r w:rsidRPr="00655CBD">
              <w:rPr>
                <w:b/>
                <w:sz w:val="20"/>
                <w:szCs w:val="20"/>
              </w:rPr>
              <w:t xml:space="preserve"> карата </w:t>
            </w:r>
          </w:p>
        </w:tc>
        <w:tc>
          <w:tcPr>
            <w:tcW w:w="2340" w:type="dxa"/>
            <w:gridSpan w:val="3"/>
            <w:tcBorders>
              <w:top w:val="single" w:sz="8" w:space="0" w:color="auto"/>
              <w:left w:val="nil"/>
              <w:bottom w:val="single" w:sz="4" w:space="0" w:color="auto"/>
              <w:right w:val="nil"/>
            </w:tcBorders>
            <w:hideMark/>
          </w:tcPr>
          <w:p w14:paraId="7E64EF6A" w14:textId="65E7271F" w:rsidR="007B1E6C" w:rsidRPr="00655CBD" w:rsidRDefault="007B1E6C" w:rsidP="007B1E6C">
            <w:pPr>
              <w:jc w:val="center"/>
              <w:rPr>
                <w:b/>
                <w:sz w:val="20"/>
                <w:szCs w:val="20"/>
              </w:rPr>
            </w:pPr>
            <w:proofErr w:type="spellStart"/>
            <w:r w:rsidRPr="00655CBD">
              <w:rPr>
                <w:b/>
                <w:sz w:val="20"/>
                <w:szCs w:val="20"/>
              </w:rPr>
              <w:t>Жыйынтыкка</w:t>
            </w:r>
            <w:proofErr w:type="spellEnd"/>
            <w:r w:rsidRPr="00655CBD">
              <w:rPr>
                <w:b/>
                <w:sz w:val="20"/>
                <w:szCs w:val="20"/>
              </w:rPr>
              <w:t xml:space="preserve"> </w:t>
            </w:r>
            <w:r w:rsidR="00655CBD">
              <w:rPr>
                <w:b/>
                <w:sz w:val="20"/>
                <w:szCs w:val="20"/>
              </w:rPr>
              <w:br/>
            </w:r>
            <w:r w:rsidRPr="00655CBD">
              <w:rPr>
                <w:b/>
                <w:sz w:val="20"/>
                <w:szCs w:val="20"/>
              </w:rPr>
              <w:t>карата</w:t>
            </w:r>
          </w:p>
        </w:tc>
      </w:tr>
      <w:tr w:rsidR="007B1E6C" w:rsidRPr="00655CBD" w14:paraId="00955F8A" w14:textId="77777777" w:rsidTr="00655CBD">
        <w:trPr>
          <w:cantSplit/>
          <w:tblHeader/>
        </w:trPr>
        <w:tc>
          <w:tcPr>
            <w:tcW w:w="2552" w:type="dxa"/>
            <w:vMerge/>
            <w:tcBorders>
              <w:top w:val="single" w:sz="8" w:space="0" w:color="auto"/>
              <w:left w:val="nil"/>
              <w:bottom w:val="single" w:sz="8" w:space="0" w:color="auto"/>
              <w:right w:val="nil"/>
            </w:tcBorders>
            <w:vAlign w:val="center"/>
            <w:hideMark/>
          </w:tcPr>
          <w:p w14:paraId="524948D4" w14:textId="77777777" w:rsidR="007B1E6C" w:rsidRPr="00655CBD" w:rsidRDefault="007B1E6C" w:rsidP="007B1E6C">
            <w:pPr>
              <w:rPr>
                <w:b/>
                <w:bCs/>
                <w:sz w:val="20"/>
                <w:szCs w:val="20"/>
                <w:lang w:val="ky-KG"/>
              </w:rPr>
            </w:pPr>
          </w:p>
        </w:tc>
        <w:tc>
          <w:tcPr>
            <w:tcW w:w="1417" w:type="dxa"/>
            <w:vMerge w:val="restart"/>
            <w:tcBorders>
              <w:top w:val="single" w:sz="4" w:space="0" w:color="auto"/>
              <w:left w:val="nil"/>
              <w:bottom w:val="single" w:sz="8" w:space="0" w:color="auto"/>
              <w:right w:val="nil"/>
            </w:tcBorders>
            <w:hideMark/>
          </w:tcPr>
          <w:p w14:paraId="607BC116" w14:textId="77777777" w:rsidR="007B1E6C" w:rsidRPr="00655CBD" w:rsidRDefault="007B1E6C" w:rsidP="006820A6">
            <w:pPr>
              <w:jc w:val="right"/>
              <w:rPr>
                <w:b/>
                <w:sz w:val="20"/>
                <w:szCs w:val="20"/>
              </w:rPr>
            </w:pPr>
            <w:proofErr w:type="spellStart"/>
            <w:r w:rsidRPr="00655CBD">
              <w:rPr>
                <w:b/>
                <w:sz w:val="20"/>
                <w:szCs w:val="20"/>
              </w:rPr>
              <w:t>бардыгы</w:t>
            </w:r>
            <w:proofErr w:type="spellEnd"/>
          </w:p>
        </w:tc>
        <w:tc>
          <w:tcPr>
            <w:tcW w:w="1179" w:type="dxa"/>
            <w:vMerge w:val="restart"/>
            <w:tcBorders>
              <w:top w:val="single" w:sz="4" w:space="0" w:color="auto"/>
              <w:left w:val="nil"/>
              <w:bottom w:val="single" w:sz="4" w:space="0" w:color="auto"/>
              <w:right w:val="nil"/>
            </w:tcBorders>
            <w:hideMark/>
          </w:tcPr>
          <w:p w14:paraId="06AB46A8" w14:textId="77777777" w:rsidR="007B1E6C" w:rsidRPr="00655CBD" w:rsidRDefault="007B1E6C" w:rsidP="00655CBD">
            <w:pPr>
              <w:jc w:val="right"/>
              <w:rPr>
                <w:b/>
                <w:sz w:val="20"/>
                <w:szCs w:val="20"/>
                <w:lang w:val="ky-KG"/>
              </w:rPr>
            </w:pPr>
            <w:proofErr w:type="spellStart"/>
            <w:r w:rsidRPr="00655CBD">
              <w:rPr>
                <w:b/>
                <w:sz w:val="20"/>
                <w:szCs w:val="20"/>
              </w:rPr>
              <w:t>анын</w:t>
            </w:r>
            <w:proofErr w:type="spellEnd"/>
            <w:r w:rsidRPr="00655CBD">
              <w:rPr>
                <w:b/>
                <w:sz w:val="20"/>
                <w:szCs w:val="20"/>
              </w:rPr>
              <w:t xml:space="preserve"> </w:t>
            </w:r>
            <w:proofErr w:type="spellStart"/>
            <w:r w:rsidRPr="00655CBD">
              <w:rPr>
                <w:b/>
                <w:sz w:val="20"/>
                <w:szCs w:val="20"/>
              </w:rPr>
              <w:t>ичинде</w:t>
            </w:r>
            <w:proofErr w:type="spellEnd"/>
            <w:r w:rsidRPr="00655CBD">
              <w:rPr>
                <w:b/>
                <w:sz w:val="20"/>
                <w:szCs w:val="20"/>
              </w:rPr>
              <w:t xml:space="preserve"> </w:t>
            </w:r>
            <w:r w:rsidRPr="00655CBD">
              <w:rPr>
                <w:b/>
                <w:sz w:val="20"/>
                <w:szCs w:val="20"/>
                <w:lang w:val="ky-KG"/>
              </w:rPr>
              <w:t>элге</w:t>
            </w:r>
          </w:p>
        </w:tc>
        <w:tc>
          <w:tcPr>
            <w:tcW w:w="4680" w:type="dxa"/>
            <w:gridSpan w:val="5"/>
            <w:tcBorders>
              <w:top w:val="single" w:sz="4" w:space="0" w:color="auto"/>
              <w:left w:val="nil"/>
              <w:bottom w:val="single" w:sz="4" w:space="0" w:color="auto"/>
              <w:right w:val="nil"/>
            </w:tcBorders>
            <w:hideMark/>
          </w:tcPr>
          <w:p w14:paraId="73C25074" w14:textId="77777777" w:rsidR="007B1E6C" w:rsidRPr="00655CBD" w:rsidRDefault="007B1E6C" w:rsidP="007B1E6C">
            <w:pPr>
              <w:jc w:val="center"/>
              <w:rPr>
                <w:b/>
                <w:bCs/>
                <w:sz w:val="20"/>
                <w:szCs w:val="20"/>
              </w:rPr>
            </w:pPr>
            <w:proofErr w:type="spellStart"/>
            <w:r w:rsidRPr="00655CBD">
              <w:rPr>
                <w:b/>
                <w:bCs/>
                <w:sz w:val="20"/>
                <w:szCs w:val="20"/>
              </w:rPr>
              <w:t>пайыз</w:t>
            </w:r>
            <w:proofErr w:type="spellEnd"/>
            <w:r w:rsidRPr="00655CBD">
              <w:rPr>
                <w:b/>
                <w:bCs/>
                <w:sz w:val="20"/>
                <w:szCs w:val="20"/>
              </w:rPr>
              <w:t xml:space="preserve"> </w:t>
            </w:r>
            <w:proofErr w:type="spellStart"/>
            <w:r w:rsidRPr="00655CBD">
              <w:rPr>
                <w:b/>
                <w:bCs/>
                <w:sz w:val="20"/>
                <w:szCs w:val="20"/>
              </w:rPr>
              <w:t>менен</w:t>
            </w:r>
            <w:proofErr w:type="spellEnd"/>
          </w:p>
        </w:tc>
      </w:tr>
      <w:tr w:rsidR="007B1E6C" w:rsidRPr="00655CBD" w14:paraId="65CF47FE" w14:textId="77777777" w:rsidTr="00655CBD">
        <w:trPr>
          <w:cantSplit/>
          <w:tblHeader/>
        </w:trPr>
        <w:tc>
          <w:tcPr>
            <w:tcW w:w="2552" w:type="dxa"/>
            <w:vMerge/>
            <w:tcBorders>
              <w:top w:val="single" w:sz="8" w:space="0" w:color="auto"/>
              <w:left w:val="nil"/>
              <w:bottom w:val="single" w:sz="8" w:space="0" w:color="auto"/>
              <w:right w:val="nil"/>
            </w:tcBorders>
            <w:vAlign w:val="center"/>
            <w:hideMark/>
          </w:tcPr>
          <w:p w14:paraId="7D7EEC19" w14:textId="77777777" w:rsidR="007B1E6C" w:rsidRPr="00655CBD" w:rsidRDefault="007B1E6C" w:rsidP="007B1E6C">
            <w:pPr>
              <w:rPr>
                <w:b/>
                <w:bCs/>
                <w:sz w:val="20"/>
                <w:szCs w:val="20"/>
                <w:lang w:val="ky-KG"/>
              </w:rPr>
            </w:pPr>
          </w:p>
        </w:tc>
        <w:tc>
          <w:tcPr>
            <w:tcW w:w="1417" w:type="dxa"/>
            <w:vMerge/>
            <w:tcBorders>
              <w:top w:val="single" w:sz="4" w:space="0" w:color="auto"/>
              <w:left w:val="nil"/>
              <w:bottom w:val="single" w:sz="8" w:space="0" w:color="auto"/>
              <w:right w:val="nil"/>
            </w:tcBorders>
            <w:vAlign w:val="center"/>
            <w:hideMark/>
          </w:tcPr>
          <w:p w14:paraId="0934796A" w14:textId="77777777" w:rsidR="007B1E6C" w:rsidRPr="00655CBD" w:rsidRDefault="007B1E6C" w:rsidP="007B1E6C">
            <w:pPr>
              <w:rPr>
                <w:b/>
                <w:sz w:val="20"/>
                <w:szCs w:val="20"/>
              </w:rPr>
            </w:pPr>
          </w:p>
        </w:tc>
        <w:tc>
          <w:tcPr>
            <w:tcW w:w="1179" w:type="dxa"/>
            <w:vMerge/>
            <w:tcBorders>
              <w:top w:val="single" w:sz="4" w:space="0" w:color="auto"/>
              <w:left w:val="nil"/>
              <w:bottom w:val="single" w:sz="4" w:space="0" w:color="auto"/>
              <w:right w:val="nil"/>
            </w:tcBorders>
            <w:vAlign w:val="center"/>
            <w:hideMark/>
          </w:tcPr>
          <w:p w14:paraId="3D229FF7" w14:textId="77777777" w:rsidR="007B1E6C" w:rsidRPr="00655CBD" w:rsidRDefault="007B1E6C" w:rsidP="007B1E6C">
            <w:pPr>
              <w:rPr>
                <w:b/>
                <w:sz w:val="20"/>
                <w:szCs w:val="20"/>
                <w:lang w:val="ky-KG"/>
              </w:rPr>
            </w:pPr>
          </w:p>
        </w:tc>
        <w:tc>
          <w:tcPr>
            <w:tcW w:w="1260" w:type="dxa"/>
            <w:tcBorders>
              <w:top w:val="single" w:sz="4" w:space="0" w:color="auto"/>
              <w:left w:val="nil"/>
              <w:bottom w:val="single" w:sz="4" w:space="0" w:color="auto"/>
              <w:right w:val="nil"/>
            </w:tcBorders>
            <w:hideMark/>
          </w:tcPr>
          <w:p w14:paraId="745F9301" w14:textId="77777777" w:rsidR="007B1E6C" w:rsidRPr="00655CBD" w:rsidRDefault="007B1E6C" w:rsidP="006820A6">
            <w:pPr>
              <w:jc w:val="right"/>
              <w:rPr>
                <w:b/>
                <w:sz w:val="20"/>
                <w:szCs w:val="20"/>
              </w:rPr>
            </w:pPr>
            <w:proofErr w:type="spellStart"/>
            <w:r w:rsidRPr="00655CBD">
              <w:rPr>
                <w:b/>
                <w:sz w:val="20"/>
                <w:szCs w:val="20"/>
              </w:rPr>
              <w:t>бардыгы</w:t>
            </w:r>
            <w:proofErr w:type="spellEnd"/>
          </w:p>
        </w:tc>
        <w:tc>
          <w:tcPr>
            <w:tcW w:w="1260" w:type="dxa"/>
            <w:gridSpan w:val="2"/>
            <w:tcBorders>
              <w:top w:val="single" w:sz="4" w:space="0" w:color="auto"/>
              <w:left w:val="nil"/>
              <w:bottom w:val="single" w:sz="4" w:space="0" w:color="auto"/>
              <w:right w:val="nil"/>
            </w:tcBorders>
            <w:hideMark/>
          </w:tcPr>
          <w:p w14:paraId="11978A1F" w14:textId="77777777" w:rsidR="007B1E6C" w:rsidRPr="00655CBD" w:rsidRDefault="007B1E6C" w:rsidP="006820A6">
            <w:pPr>
              <w:ind w:left="-108" w:right="-108"/>
              <w:jc w:val="right"/>
              <w:rPr>
                <w:b/>
                <w:sz w:val="20"/>
                <w:szCs w:val="20"/>
                <w:lang w:val="ky-KG"/>
              </w:rPr>
            </w:pPr>
            <w:proofErr w:type="spellStart"/>
            <w:r w:rsidRPr="00655CBD">
              <w:rPr>
                <w:b/>
                <w:sz w:val="20"/>
                <w:szCs w:val="20"/>
              </w:rPr>
              <w:t>анын</w:t>
            </w:r>
            <w:proofErr w:type="spellEnd"/>
            <w:r w:rsidRPr="00655CBD">
              <w:rPr>
                <w:b/>
                <w:sz w:val="20"/>
                <w:szCs w:val="20"/>
              </w:rPr>
              <w:t xml:space="preserve"> </w:t>
            </w:r>
            <w:proofErr w:type="spellStart"/>
            <w:r w:rsidRPr="00655CBD">
              <w:rPr>
                <w:b/>
                <w:sz w:val="20"/>
                <w:szCs w:val="20"/>
              </w:rPr>
              <w:t>ичинде</w:t>
            </w:r>
            <w:proofErr w:type="spellEnd"/>
            <w:r w:rsidRPr="00655CBD">
              <w:rPr>
                <w:b/>
                <w:sz w:val="20"/>
                <w:szCs w:val="20"/>
              </w:rPr>
              <w:t xml:space="preserve"> </w:t>
            </w:r>
            <w:r w:rsidRPr="00655CBD">
              <w:rPr>
                <w:b/>
                <w:sz w:val="20"/>
                <w:szCs w:val="20"/>
                <w:lang w:val="ky-KG"/>
              </w:rPr>
              <w:t>элге</w:t>
            </w:r>
          </w:p>
        </w:tc>
        <w:tc>
          <w:tcPr>
            <w:tcW w:w="1080" w:type="dxa"/>
            <w:tcBorders>
              <w:top w:val="single" w:sz="4" w:space="0" w:color="auto"/>
              <w:left w:val="nil"/>
              <w:bottom w:val="single" w:sz="4" w:space="0" w:color="auto"/>
              <w:right w:val="nil"/>
            </w:tcBorders>
            <w:hideMark/>
          </w:tcPr>
          <w:p w14:paraId="7D9A8B5E" w14:textId="77777777" w:rsidR="007B1E6C" w:rsidRPr="00655CBD" w:rsidRDefault="007B1E6C" w:rsidP="006820A6">
            <w:pPr>
              <w:jc w:val="right"/>
              <w:rPr>
                <w:b/>
                <w:sz w:val="20"/>
                <w:szCs w:val="20"/>
              </w:rPr>
            </w:pPr>
            <w:proofErr w:type="spellStart"/>
            <w:r w:rsidRPr="00655CBD">
              <w:rPr>
                <w:b/>
                <w:sz w:val="20"/>
                <w:szCs w:val="20"/>
              </w:rPr>
              <w:t>бардыгы</w:t>
            </w:r>
            <w:proofErr w:type="spellEnd"/>
          </w:p>
        </w:tc>
        <w:tc>
          <w:tcPr>
            <w:tcW w:w="1080" w:type="dxa"/>
            <w:tcBorders>
              <w:top w:val="single" w:sz="4" w:space="0" w:color="auto"/>
              <w:left w:val="nil"/>
              <w:bottom w:val="single" w:sz="4" w:space="0" w:color="auto"/>
              <w:right w:val="nil"/>
            </w:tcBorders>
            <w:hideMark/>
          </w:tcPr>
          <w:p w14:paraId="2CE199A0" w14:textId="77777777" w:rsidR="007B1E6C" w:rsidRPr="00655CBD" w:rsidRDefault="007B1E6C" w:rsidP="006820A6">
            <w:pPr>
              <w:ind w:left="-108" w:right="-108"/>
              <w:jc w:val="right"/>
              <w:rPr>
                <w:b/>
                <w:sz w:val="20"/>
                <w:szCs w:val="20"/>
                <w:lang w:val="ky-KG"/>
              </w:rPr>
            </w:pPr>
            <w:proofErr w:type="spellStart"/>
            <w:r w:rsidRPr="00655CBD">
              <w:rPr>
                <w:b/>
                <w:sz w:val="20"/>
                <w:szCs w:val="20"/>
              </w:rPr>
              <w:t>анын</w:t>
            </w:r>
            <w:proofErr w:type="spellEnd"/>
            <w:r w:rsidRPr="00655CBD">
              <w:rPr>
                <w:b/>
                <w:sz w:val="20"/>
                <w:szCs w:val="20"/>
              </w:rPr>
              <w:t xml:space="preserve"> </w:t>
            </w:r>
            <w:proofErr w:type="spellStart"/>
            <w:r w:rsidRPr="00655CBD">
              <w:rPr>
                <w:b/>
                <w:sz w:val="20"/>
                <w:szCs w:val="20"/>
              </w:rPr>
              <w:t>ичинде</w:t>
            </w:r>
            <w:proofErr w:type="spellEnd"/>
            <w:r w:rsidRPr="00655CBD">
              <w:rPr>
                <w:b/>
                <w:sz w:val="20"/>
                <w:szCs w:val="20"/>
              </w:rPr>
              <w:t xml:space="preserve"> </w:t>
            </w:r>
            <w:r w:rsidRPr="00655CBD">
              <w:rPr>
                <w:b/>
                <w:sz w:val="20"/>
                <w:szCs w:val="20"/>
                <w:lang w:val="ky-KG"/>
              </w:rPr>
              <w:t>элге</w:t>
            </w:r>
          </w:p>
        </w:tc>
      </w:tr>
      <w:tr w:rsidR="007B1E6C" w:rsidRPr="00655CBD" w14:paraId="75DC27D1" w14:textId="77777777" w:rsidTr="00655CBD">
        <w:tc>
          <w:tcPr>
            <w:tcW w:w="2552" w:type="dxa"/>
            <w:tcBorders>
              <w:top w:val="single" w:sz="8" w:space="0" w:color="auto"/>
              <w:left w:val="nil"/>
              <w:bottom w:val="nil"/>
              <w:right w:val="nil"/>
            </w:tcBorders>
            <w:vAlign w:val="bottom"/>
            <w:hideMark/>
          </w:tcPr>
          <w:p w14:paraId="5C09D64E" w14:textId="77777777" w:rsidR="007B1E6C" w:rsidRPr="00655CBD" w:rsidRDefault="007B1E6C" w:rsidP="007B1E6C">
            <w:pPr>
              <w:spacing w:before="20" w:after="20"/>
              <w:rPr>
                <w:b/>
                <w:sz w:val="20"/>
                <w:szCs w:val="20"/>
              </w:rPr>
            </w:pPr>
            <w:r w:rsidRPr="00655CBD">
              <w:rPr>
                <w:b/>
                <w:sz w:val="20"/>
                <w:szCs w:val="20"/>
              </w:rPr>
              <w:t xml:space="preserve">Кыргыз </w:t>
            </w:r>
            <w:proofErr w:type="spellStart"/>
            <w:r w:rsidRPr="00655CBD">
              <w:rPr>
                <w:b/>
                <w:sz w:val="20"/>
                <w:szCs w:val="20"/>
              </w:rPr>
              <w:t>Республикасы</w:t>
            </w:r>
            <w:proofErr w:type="spellEnd"/>
          </w:p>
        </w:tc>
        <w:tc>
          <w:tcPr>
            <w:tcW w:w="1417" w:type="dxa"/>
            <w:tcBorders>
              <w:top w:val="single" w:sz="8" w:space="0" w:color="auto"/>
              <w:left w:val="nil"/>
              <w:bottom w:val="nil"/>
              <w:right w:val="nil"/>
            </w:tcBorders>
            <w:vAlign w:val="bottom"/>
            <w:hideMark/>
          </w:tcPr>
          <w:p w14:paraId="006F51EB" w14:textId="77777777" w:rsidR="007B1E6C" w:rsidRPr="00655CBD" w:rsidRDefault="007B1E6C" w:rsidP="007B1E6C">
            <w:pPr>
              <w:jc w:val="right"/>
              <w:rPr>
                <w:b/>
                <w:sz w:val="20"/>
                <w:szCs w:val="20"/>
              </w:rPr>
            </w:pPr>
            <w:r w:rsidRPr="00655CBD">
              <w:rPr>
                <w:b/>
                <w:sz w:val="20"/>
                <w:szCs w:val="20"/>
              </w:rPr>
              <w:t>1 799 007,5</w:t>
            </w:r>
          </w:p>
        </w:tc>
        <w:tc>
          <w:tcPr>
            <w:tcW w:w="1179" w:type="dxa"/>
            <w:tcBorders>
              <w:top w:val="single" w:sz="8" w:space="0" w:color="auto"/>
              <w:left w:val="nil"/>
              <w:bottom w:val="nil"/>
              <w:right w:val="nil"/>
            </w:tcBorders>
            <w:vAlign w:val="bottom"/>
            <w:hideMark/>
          </w:tcPr>
          <w:p w14:paraId="49A66735" w14:textId="77777777" w:rsidR="007B1E6C" w:rsidRPr="00655CBD" w:rsidRDefault="007B1E6C" w:rsidP="007B1E6C">
            <w:pPr>
              <w:jc w:val="right"/>
              <w:rPr>
                <w:b/>
                <w:sz w:val="20"/>
                <w:szCs w:val="20"/>
              </w:rPr>
            </w:pPr>
            <w:r w:rsidRPr="00655CBD">
              <w:rPr>
                <w:b/>
                <w:sz w:val="20"/>
                <w:szCs w:val="20"/>
                <w:lang w:val="ky-KG"/>
              </w:rPr>
              <w:t>917 720,0</w:t>
            </w:r>
          </w:p>
        </w:tc>
        <w:tc>
          <w:tcPr>
            <w:tcW w:w="1260" w:type="dxa"/>
            <w:tcBorders>
              <w:top w:val="single" w:sz="8" w:space="0" w:color="auto"/>
              <w:left w:val="nil"/>
              <w:bottom w:val="nil"/>
              <w:right w:val="nil"/>
            </w:tcBorders>
            <w:vAlign w:val="bottom"/>
            <w:hideMark/>
          </w:tcPr>
          <w:p w14:paraId="0FD236FF" w14:textId="77777777" w:rsidR="007B1E6C" w:rsidRPr="00655CBD" w:rsidRDefault="007B1E6C" w:rsidP="007B1E6C">
            <w:pPr>
              <w:tabs>
                <w:tab w:val="center" w:pos="522"/>
                <w:tab w:val="right" w:pos="1044"/>
              </w:tabs>
              <w:jc w:val="right"/>
              <w:rPr>
                <w:b/>
                <w:sz w:val="20"/>
                <w:szCs w:val="20"/>
                <w:lang w:val="en-US"/>
              </w:rPr>
            </w:pPr>
            <w:r w:rsidRPr="00655CBD">
              <w:rPr>
                <w:b/>
                <w:sz w:val="20"/>
                <w:szCs w:val="20"/>
              </w:rPr>
              <w:t>116,0</w:t>
            </w:r>
          </w:p>
        </w:tc>
        <w:tc>
          <w:tcPr>
            <w:tcW w:w="1260" w:type="dxa"/>
            <w:gridSpan w:val="2"/>
            <w:tcBorders>
              <w:top w:val="single" w:sz="8" w:space="0" w:color="auto"/>
              <w:left w:val="nil"/>
              <w:bottom w:val="nil"/>
              <w:right w:val="nil"/>
            </w:tcBorders>
            <w:vAlign w:val="bottom"/>
            <w:hideMark/>
          </w:tcPr>
          <w:p w14:paraId="0E94924E" w14:textId="77777777" w:rsidR="007B1E6C" w:rsidRPr="00655CBD" w:rsidRDefault="007B1E6C" w:rsidP="007B1E6C">
            <w:pPr>
              <w:jc w:val="right"/>
              <w:rPr>
                <w:b/>
                <w:sz w:val="20"/>
                <w:szCs w:val="20"/>
                <w:lang w:val="en-US"/>
              </w:rPr>
            </w:pPr>
            <w:r w:rsidRPr="00655CBD">
              <w:rPr>
                <w:b/>
                <w:sz w:val="20"/>
                <w:szCs w:val="20"/>
                <w:lang w:val="ky-KG"/>
              </w:rPr>
              <w:t>110,6</w:t>
            </w:r>
          </w:p>
        </w:tc>
        <w:tc>
          <w:tcPr>
            <w:tcW w:w="1080" w:type="dxa"/>
            <w:tcBorders>
              <w:top w:val="single" w:sz="8" w:space="0" w:color="auto"/>
              <w:left w:val="nil"/>
              <w:bottom w:val="nil"/>
              <w:right w:val="nil"/>
            </w:tcBorders>
            <w:vAlign w:val="bottom"/>
            <w:hideMark/>
          </w:tcPr>
          <w:p w14:paraId="74BD809E" w14:textId="77777777" w:rsidR="007B1E6C" w:rsidRPr="00655CBD" w:rsidRDefault="007B1E6C" w:rsidP="007B1E6C">
            <w:pPr>
              <w:jc w:val="right"/>
              <w:rPr>
                <w:b/>
                <w:sz w:val="20"/>
                <w:szCs w:val="20"/>
              </w:rPr>
            </w:pPr>
            <w:r w:rsidRPr="00655CBD">
              <w:rPr>
                <w:b/>
                <w:sz w:val="20"/>
                <w:szCs w:val="20"/>
              </w:rPr>
              <w:t>100</w:t>
            </w:r>
          </w:p>
        </w:tc>
        <w:tc>
          <w:tcPr>
            <w:tcW w:w="1080" w:type="dxa"/>
            <w:tcBorders>
              <w:top w:val="single" w:sz="8" w:space="0" w:color="auto"/>
              <w:left w:val="nil"/>
              <w:bottom w:val="nil"/>
              <w:right w:val="nil"/>
            </w:tcBorders>
            <w:vAlign w:val="bottom"/>
            <w:hideMark/>
          </w:tcPr>
          <w:p w14:paraId="24FC15C7" w14:textId="77777777" w:rsidR="007B1E6C" w:rsidRPr="00655CBD" w:rsidRDefault="007B1E6C" w:rsidP="007B1E6C">
            <w:pPr>
              <w:jc w:val="right"/>
              <w:rPr>
                <w:b/>
                <w:sz w:val="20"/>
                <w:szCs w:val="20"/>
              </w:rPr>
            </w:pPr>
            <w:r w:rsidRPr="00655CBD">
              <w:rPr>
                <w:b/>
                <w:sz w:val="20"/>
                <w:szCs w:val="20"/>
              </w:rPr>
              <w:t>100</w:t>
            </w:r>
          </w:p>
        </w:tc>
      </w:tr>
      <w:tr w:rsidR="007B1E6C" w:rsidRPr="00655CBD" w14:paraId="2D993A5E" w14:textId="77777777" w:rsidTr="00655CBD">
        <w:tc>
          <w:tcPr>
            <w:tcW w:w="2552" w:type="dxa"/>
            <w:tcBorders>
              <w:top w:val="nil"/>
              <w:left w:val="nil"/>
              <w:bottom w:val="nil"/>
              <w:right w:val="nil"/>
            </w:tcBorders>
            <w:vAlign w:val="bottom"/>
            <w:hideMark/>
          </w:tcPr>
          <w:p w14:paraId="19F0636E" w14:textId="77777777" w:rsidR="007B1E6C" w:rsidRPr="00655CBD" w:rsidRDefault="007B1E6C" w:rsidP="007B1E6C">
            <w:pPr>
              <w:spacing w:before="20" w:after="20"/>
              <w:ind w:left="113"/>
              <w:rPr>
                <w:sz w:val="20"/>
                <w:szCs w:val="20"/>
                <w:lang w:val="ky-KG"/>
              </w:rPr>
            </w:pPr>
            <w:r w:rsidRPr="00655CBD">
              <w:rPr>
                <w:sz w:val="20"/>
                <w:szCs w:val="20"/>
              </w:rPr>
              <w:t xml:space="preserve">Баткен </w:t>
            </w:r>
            <w:proofErr w:type="spellStart"/>
            <w:r w:rsidRPr="00655CBD">
              <w:rPr>
                <w:sz w:val="20"/>
                <w:szCs w:val="20"/>
              </w:rPr>
              <w:t>обл</w:t>
            </w:r>
            <w:proofErr w:type="spellEnd"/>
            <w:r w:rsidRPr="00655CBD">
              <w:rPr>
                <w:sz w:val="20"/>
                <w:szCs w:val="20"/>
                <w:lang w:val="ky-KG"/>
              </w:rPr>
              <w:t>усу</w:t>
            </w:r>
          </w:p>
        </w:tc>
        <w:tc>
          <w:tcPr>
            <w:tcW w:w="1417" w:type="dxa"/>
            <w:tcBorders>
              <w:top w:val="nil"/>
              <w:left w:val="nil"/>
              <w:bottom w:val="nil"/>
              <w:right w:val="nil"/>
            </w:tcBorders>
            <w:vAlign w:val="bottom"/>
            <w:hideMark/>
          </w:tcPr>
          <w:p w14:paraId="36233905" w14:textId="77777777" w:rsidR="007B1E6C" w:rsidRPr="00655CBD" w:rsidRDefault="007B1E6C" w:rsidP="007B1E6C">
            <w:pPr>
              <w:spacing w:before="20" w:after="20"/>
              <w:jc w:val="right"/>
              <w:rPr>
                <w:sz w:val="20"/>
                <w:szCs w:val="20"/>
                <w:lang w:val="en-US"/>
              </w:rPr>
            </w:pPr>
            <w:r w:rsidRPr="00655CBD">
              <w:rPr>
                <w:sz w:val="20"/>
                <w:szCs w:val="20"/>
              </w:rPr>
              <w:t>28 668,</w:t>
            </w:r>
            <w:r w:rsidRPr="00655CBD">
              <w:rPr>
                <w:sz w:val="20"/>
                <w:szCs w:val="20"/>
                <w:lang w:val="en-US"/>
              </w:rPr>
              <w:t>8</w:t>
            </w:r>
          </w:p>
        </w:tc>
        <w:tc>
          <w:tcPr>
            <w:tcW w:w="1179" w:type="dxa"/>
            <w:tcBorders>
              <w:top w:val="nil"/>
              <w:left w:val="nil"/>
              <w:bottom w:val="nil"/>
              <w:right w:val="nil"/>
            </w:tcBorders>
            <w:vAlign w:val="bottom"/>
            <w:hideMark/>
          </w:tcPr>
          <w:p w14:paraId="004F484A" w14:textId="77777777" w:rsidR="007B1E6C" w:rsidRPr="00655CBD" w:rsidRDefault="007B1E6C" w:rsidP="007B1E6C">
            <w:pPr>
              <w:spacing w:before="20" w:after="20"/>
              <w:jc w:val="right"/>
              <w:rPr>
                <w:sz w:val="20"/>
                <w:szCs w:val="20"/>
                <w:lang w:val="en-US"/>
              </w:rPr>
            </w:pPr>
            <w:r w:rsidRPr="00655CBD">
              <w:rPr>
                <w:sz w:val="20"/>
                <w:szCs w:val="20"/>
              </w:rPr>
              <w:t>27 356,</w:t>
            </w:r>
            <w:r w:rsidRPr="00655CBD">
              <w:rPr>
                <w:sz w:val="20"/>
                <w:szCs w:val="20"/>
                <w:lang w:val="en-US"/>
              </w:rPr>
              <w:t>1</w:t>
            </w:r>
          </w:p>
        </w:tc>
        <w:tc>
          <w:tcPr>
            <w:tcW w:w="1260" w:type="dxa"/>
            <w:tcBorders>
              <w:top w:val="nil"/>
              <w:left w:val="nil"/>
              <w:bottom w:val="nil"/>
              <w:right w:val="nil"/>
            </w:tcBorders>
            <w:vAlign w:val="bottom"/>
            <w:hideMark/>
          </w:tcPr>
          <w:p w14:paraId="7C94FFB1" w14:textId="77777777" w:rsidR="007B1E6C" w:rsidRPr="00655CBD" w:rsidRDefault="007B1E6C" w:rsidP="007B1E6C">
            <w:pPr>
              <w:spacing w:before="20" w:after="20"/>
              <w:jc w:val="right"/>
              <w:rPr>
                <w:sz w:val="20"/>
                <w:szCs w:val="20"/>
              </w:rPr>
            </w:pPr>
            <w:r w:rsidRPr="00655CBD">
              <w:rPr>
                <w:sz w:val="20"/>
                <w:szCs w:val="20"/>
              </w:rPr>
              <w:t>104,7</w:t>
            </w:r>
          </w:p>
        </w:tc>
        <w:tc>
          <w:tcPr>
            <w:tcW w:w="1260" w:type="dxa"/>
            <w:gridSpan w:val="2"/>
            <w:tcBorders>
              <w:top w:val="nil"/>
              <w:left w:val="nil"/>
              <w:bottom w:val="nil"/>
              <w:right w:val="nil"/>
            </w:tcBorders>
            <w:vAlign w:val="bottom"/>
            <w:hideMark/>
          </w:tcPr>
          <w:p w14:paraId="7B222E12" w14:textId="77777777" w:rsidR="007B1E6C" w:rsidRPr="00655CBD" w:rsidRDefault="007B1E6C" w:rsidP="007B1E6C">
            <w:pPr>
              <w:spacing w:before="20" w:after="20"/>
              <w:jc w:val="right"/>
              <w:rPr>
                <w:sz w:val="20"/>
                <w:szCs w:val="20"/>
              </w:rPr>
            </w:pPr>
            <w:r w:rsidRPr="00655CBD">
              <w:rPr>
                <w:sz w:val="20"/>
                <w:szCs w:val="20"/>
              </w:rPr>
              <w:t>103,4</w:t>
            </w:r>
          </w:p>
        </w:tc>
        <w:tc>
          <w:tcPr>
            <w:tcW w:w="1080" w:type="dxa"/>
            <w:tcBorders>
              <w:top w:val="nil"/>
              <w:left w:val="nil"/>
              <w:bottom w:val="nil"/>
              <w:right w:val="nil"/>
            </w:tcBorders>
            <w:vAlign w:val="bottom"/>
            <w:hideMark/>
          </w:tcPr>
          <w:p w14:paraId="694E7208" w14:textId="77777777" w:rsidR="007B1E6C" w:rsidRPr="00655CBD" w:rsidRDefault="007B1E6C" w:rsidP="007B1E6C">
            <w:pPr>
              <w:spacing w:before="20" w:after="20"/>
              <w:jc w:val="right"/>
              <w:rPr>
                <w:sz w:val="20"/>
                <w:szCs w:val="20"/>
              </w:rPr>
            </w:pPr>
            <w:r w:rsidRPr="00655CBD">
              <w:rPr>
                <w:sz w:val="20"/>
                <w:szCs w:val="20"/>
              </w:rPr>
              <w:t>1,6</w:t>
            </w:r>
          </w:p>
        </w:tc>
        <w:tc>
          <w:tcPr>
            <w:tcW w:w="1080" w:type="dxa"/>
            <w:tcBorders>
              <w:top w:val="nil"/>
              <w:left w:val="nil"/>
              <w:bottom w:val="nil"/>
              <w:right w:val="nil"/>
            </w:tcBorders>
            <w:vAlign w:val="bottom"/>
            <w:hideMark/>
          </w:tcPr>
          <w:p w14:paraId="017982BD" w14:textId="77777777" w:rsidR="007B1E6C" w:rsidRPr="00655CBD" w:rsidRDefault="007B1E6C" w:rsidP="007B1E6C">
            <w:pPr>
              <w:spacing w:before="20" w:after="20"/>
              <w:jc w:val="right"/>
              <w:rPr>
                <w:sz w:val="20"/>
                <w:szCs w:val="20"/>
              </w:rPr>
            </w:pPr>
            <w:r w:rsidRPr="00655CBD">
              <w:rPr>
                <w:sz w:val="20"/>
                <w:szCs w:val="20"/>
              </w:rPr>
              <w:t>3,0</w:t>
            </w:r>
          </w:p>
        </w:tc>
      </w:tr>
      <w:tr w:rsidR="007B1E6C" w:rsidRPr="00655CBD" w14:paraId="4E4062C2" w14:textId="77777777" w:rsidTr="00655CBD">
        <w:tc>
          <w:tcPr>
            <w:tcW w:w="2552" w:type="dxa"/>
            <w:tcBorders>
              <w:top w:val="nil"/>
              <w:left w:val="nil"/>
              <w:bottom w:val="nil"/>
              <w:right w:val="nil"/>
            </w:tcBorders>
            <w:vAlign w:val="bottom"/>
            <w:hideMark/>
          </w:tcPr>
          <w:p w14:paraId="6A60FA58" w14:textId="77777777" w:rsidR="007B1E6C" w:rsidRPr="00655CBD" w:rsidRDefault="007B1E6C" w:rsidP="007B1E6C">
            <w:pPr>
              <w:spacing w:before="20" w:after="20"/>
              <w:ind w:left="113"/>
              <w:rPr>
                <w:sz w:val="20"/>
                <w:szCs w:val="20"/>
              </w:rPr>
            </w:pPr>
            <w:proofErr w:type="spellStart"/>
            <w:r w:rsidRPr="00655CBD">
              <w:rPr>
                <w:sz w:val="20"/>
                <w:szCs w:val="20"/>
              </w:rPr>
              <w:t>Жалал</w:t>
            </w:r>
            <w:proofErr w:type="spellEnd"/>
            <w:r w:rsidRPr="00655CBD">
              <w:rPr>
                <w:sz w:val="20"/>
                <w:szCs w:val="20"/>
              </w:rPr>
              <w:t xml:space="preserve">-Абад </w:t>
            </w:r>
            <w:proofErr w:type="spellStart"/>
            <w:r w:rsidRPr="00655CBD">
              <w:rPr>
                <w:sz w:val="20"/>
                <w:szCs w:val="20"/>
              </w:rPr>
              <w:t>обл</w:t>
            </w:r>
            <w:proofErr w:type="spellEnd"/>
            <w:r w:rsidRPr="00655CBD">
              <w:rPr>
                <w:sz w:val="20"/>
                <w:szCs w:val="20"/>
                <w:lang w:val="ky-KG"/>
              </w:rPr>
              <w:t>усу</w:t>
            </w:r>
          </w:p>
        </w:tc>
        <w:tc>
          <w:tcPr>
            <w:tcW w:w="1417" w:type="dxa"/>
            <w:tcBorders>
              <w:top w:val="nil"/>
              <w:left w:val="nil"/>
              <w:bottom w:val="nil"/>
              <w:right w:val="nil"/>
            </w:tcBorders>
            <w:vAlign w:val="bottom"/>
            <w:hideMark/>
          </w:tcPr>
          <w:p w14:paraId="2570F147" w14:textId="77777777" w:rsidR="007B1E6C" w:rsidRPr="00655CBD" w:rsidRDefault="007B1E6C" w:rsidP="007B1E6C">
            <w:pPr>
              <w:spacing w:before="20" w:after="20"/>
              <w:jc w:val="right"/>
              <w:rPr>
                <w:sz w:val="20"/>
                <w:szCs w:val="20"/>
              </w:rPr>
            </w:pPr>
            <w:r w:rsidRPr="00655CBD">
              <w:rPr>
                <w:sz w:val="20"/>
                <w:szCs w:val="20"/>
              </w:rPr>
              <w:t>114 809,5</w:t>
            </w:r>
          </w:p>
        </w:tc>
        <w:tc>
          <w:tcPr>
            <w:tcW w:w="1179" w:type="dxa"/>
            <w:tcBorders>
              <w:top w:val="nil"/>
              <w:left w:val="nil"/>
              <w:bottom w:val="nil"/>
              <w:right w:val="nil"/>
            </w:tcBorders>
            <w:vAlign w:val="bottom"/>
            <w:hideMark/>
          </w:tcPr>
          <w:p w14:paraId="78E4F0C7" w14:textId="77777777" w:rsidR="007B1E6C" w:rsidRPr="00655CBD" w:rsidRDefault="007B1E6C" w:rsidP="007B1E6C">
            <w:pPr>
              <w:spacing w:before="20" w:after="20"/>
              <w:ind w:left="113"/>
              <w:jc w:val="right"/>
              <w:rPr>
                <w:sz w:val="20"/>
                <w:szCs w:val="20"/>
              </w:rPr>
            </w:pPr>
            <w:r w:rsidRPr="00655CBD">
              <w:rPr>
                <w:sz w:val="20"/>
                <w:szCs w:val="20"/>
              </w:rPr>
              <w:t>106 382,4</w:t>
            </w:r>
          </w:p>
        </w:tc>
        <w:tc>
          <w:tcPr>
            <w:tcW w:w="1260" w:type="dxa"/>
            <w:tcBorders>
              <w:top w:val="nil"/>
              <w:left w:val="nil"/>
              <w:bottom w:val="nil"/>
              <w:right w:val="nil"/>
            </w:tcBorders>
            <w:vAlign w:val="bottom"/>
            <w:hideMark/>
          </w:tcPr>
          <w:p w14:paraId="01F60725" w14:textId="77777777" w:rsidR="007B1E6C" w:rsidRPr="00655CBD" w:rsidRDefault="007B1E6C" w:rsidP="007B1E6C">
            <w:pPr>
              <w:spacing w:before="20" w:after="20"/>
              <w:jc w:val="right"/>
              <w:rPr>
                <w:sz w:val="20"/>
                <w:szCs w:val="20"/>
              </w:rPr>
            </w:pPr>
            <w:r w:rsidRPr="00655CBD">
              <w:rPr>
                <w:sz w:val="20"/>
                <w:szCs w:val="20"/>
              </w:rPr>
              <w:t>104,8</w:t>
            </w:r>
          </w:p>
        </w:tc>
        <w:tc>
          <w:tcPr>
            <w:tcW w:w="1260" w:type="dxa"/>
            <w:gridSpan w:val="2"/>
            <w:tcBorders>
              <w:top w:val="nil"/>
              <w:left w:val="nil"/>
              <w:bottom w:val="nil"/>
              <w:right w:val="nil"/>
            </w:tcBorders>
            <w:vAlign w:val="bottom"/>
            <w:hideMark/>
          </w:tcPr>
          <w:p w14:paraId="567CCBDD" w14:textId="77777777" w:rsidR="007B1E6C" w:rsidRPr="00655CBD" w:rsidRDefault="007B1E6C" w:rsidP="007B1E6C">
            <w:pPr>
              <w:spacing w:before="20" w:after="20"/>
              <w:jc w:val="right"/>
              <w:rPr>
                <w:sz w:val="20"/>
                <w:szCs w:val="20"/>
              </w:rPr>
            </w:pPr>
            <w:r w:rsidRPr="00655CBD">
              <w:rPr>
                <w:sz w:val="20"/>
                <w:szCs w:val="20"/>
              </w:rPr>
              <w:t>104,9</w:t>
            </w:r>
          </w:p>
        </w:tc>
        <w:tc>
          <w:tcPr>
            <w:tcW w:w="1080" w:type="dxa"/>
            <w:tcBorders>
              <w:top w:val="nil"/>
              <w:left w:val="nil"/>
              <w:bottom w:val="nil"/>
              <w:right w:val="nil"/>
            </w:tcBorders>
            <w:vAlign w:val="bottom"/>
            <w:hideMark/>
          </w:tcPr>
          <w:p w14:paraId="0CA5CAB0" w14:textId="77777777" w:rsidR="007B1E6C" w:rsidRPr="00655CBD" w:rsidRDefault="007B1E6C" w:rsidP="007B1E6C">
            <w:pPr>
              <w:spacing w:before="20" w:after="20"/>
              <w:jc w:val="right"/>
              <w:rPr>
                <w:sz w:val="20"/>
                <w:szCs w:val="20"/>
              </w:rPr>
            </w:pPr>
            <w:r w:rsidRPr="00655CBD">
              <w:rPr>
                <w:sz w:val="20"/>
                <w:szCs w:val="20"/>
              </w:rPr>
              <w:t>6,4</w:t>
            </w:r>
          </w:p>
        </w:tc>
        <w:tc>
          <w:tcPr>
            <w:tcW w:w="1080" w:type="dxa"/>
            <w:tcBorders>
              <w:top w:val="nil"/>
              <w:left w:val="nil"/>
              <w:bottom w:val="nil"/>
              <w:right w:val="nil"/>
            </w:tcBorders>
            <w:vAlign w:val="bottom"/>
            <w:hideMark/>
          </w:tcPr>
          <w:p w14:paraId="4F5D6D8C" w14:textId="77777777" w:rsidR="007B1E6C" w:rsidRPr="00655CBD" w:rsidRDefault="007B1E6C" w:rsidP="007B1E6C">
            <w:pPr>
              <w:spacing w:before="20" w:after="20"/>
              <w:jc w:val="right"/>
              <w:rPr>
                <w:sz w:val="20"/>
                <w:szCs w:val="20"/>
              </w:rPr>
            </w:pPr>
            <w:r w:rsidRPr="00655CBD">
              <w:rPr>
                <w:sz w:val="20"/>
                <w:szCs w:val="20"/>
              </w:rPr>
              <w:t>11,6</w:t>
            </w:r>
          </w:p>
        </w:tc>
      </w:tr>
      <w:tr w:rsidR="007B1E6C" w:rsidRPr="00655CBD" w14:paraId="6C5EBB83" w14:textId="77777777" w:rsidTr="00655CBD">
        <w:trPr>
          <w:trHeight w:val="183"/>
        </w:trPr>
        <w:tc>
          <w:tcPr>
            <w:tcW w:w="2552" w:type="dxa"/>
            <w:tcBorders>
              <w:top w:val="nil"/>
              <w:left w:val="nil"/>
              <w:bottom w:val="nil"/>
              <w:right w:val="nil"/>
            </w:tcBorders>
            <w:vAlign w:val="bottom"/>
            <w:hideMark/>
          </w:tcPr>
          <w:p w14:paraId="17199095" w14:textId="77777777" w:rsidR="007B1E6C" w:rsidRPr="00655CBD" w:rsidRDefault="007B1E6C" w:rsidP="007B1E6C">
            <w:pPr>
              <w:spacing w:before="20" w:after="20"/>
              <w:ind w:left="113"/>
              <w:rPr>
                <w:sz w:val="20"/>
                <w:szCs w:val="20"/>
              </w:rPr>
            </w:pPr>
            <w:proofErr w:type="spellStart"/>
            <w:r w:rsidRPr="00655CBD">
              <w:rPr>
                <w:sz w:val="20"/>
                <w:szCs w:val="20"/>
              </w:rPr>
              <w:t>Ысык</w:t>
            </w:r>
            <w:proofErr w:type="spellEnd"/>
            <w:r w:rsidRPr="00655CBD">
              <w:rPr>
                <w:sz w:val="20"/>
                <w:szCs w:val="20"/>
              </w:rPr>
              <w:t>-К</w:t>
            </w:r>
            <w:r w:rsidRPr="00655CBD">
              <w:rPr>
                <w:sz w:val="20"/>
                <w:szCs w:val="20"/>
                <w:lang w:val="ky-KG"/>
              </w:rPr>
              <w:t>ө</w:t>
            </w:r>
            <w:r w:rsidRPr="00655CBD">
              <w:rPr>
                <w:sz w:val="20"/>
                <w:szCs w:val="20"/>
              </w:rPr>
              <w:t xml:space="preserve">л </w:t>
            </w:r>
            <w:proofErr w:type="spellStart"/>
            <w:r w:rsidRPr="00655CBD">
              <w:rPr>
                <w:sz w:val="20"/>
                <w:szCs w:val="20"/>
              </w:rPr>
              <w:t>обл</w:t>
            </w:r>
            <w:proofErr w:type="spellEnd"/>
            <w:r w:rsidRPr="00655CBD">
              <w:rPr>
                <w:sz w:val="20"/>
                <w:szCs w:val="20"/>
                <w:lang w:val="ky-KG"/>
              </w:rPr>
              <w:t>усу</w:t>
            </w:r>
          </w:p>
        </w:tc>
        <w:tc>
          <w:tcPr>
            <w:tcW w:w="1417" w:type="dxa"/>
            <w:tcBorders>
              <w:top w:val="nil"/>
              <w:left w:val="nil"/>
              <w:bottom w:val="nil"/>
              <w:right w:val="nil"/>
            </w:tcBorders>
            <w:vAlign w:val="bottom"/>
            <w:hideMark/>
          </w:tcPr>
          <w:p w14:paraId="4ACC7161" w14:textId="77777777" w:rsidR="007B1E6C" w:rsidRPr="00655CBD" w:rsidRDefault="007B1E6C" w:rsidP="007B1E6C">
            <w:pPr>
              <w:spacing w:before="20" w:after="20"/>
              <w:jc w:val="right"/>
              <w:rPr>
                <w:sz w:val="20"/>
                <w:szCs w:val="20"/>
              </w:rPr>
            </w:pPr>
            <w:r w:rsidRPr="00655CBD">
              <w:rPr>
                <w:sz w:val="20"/>
                <w:szCs w:val="20"/>
              </w:rPr>
              <w:t>46 638,8</w:t>
            </w:r>
          </w:p>
        </w:tc>
        <w:tc>
          <w:tcPr>
            <w:tcW w:w="1179" w:type="dxa"/>
            <w:tcBorders>
              <w:top w:val="nil"/>
              <w:left w:val="nil"/>
              <w:bottom w:val="nil"/>
              <w:right w:val="nil"/>
            </w:tcBorders>
            <w:vAlign w:val="bottom"/>
            <w:hideMark/>
          </w:tcPr>
          <w:p w14:paraId="20267A7F" w14:textId="77777777" w:rsidR="007B1E6C" w:rsidRPr="00655CBD" w:rsidRDefault="007B1E6C" w:rsidP="007B1E6C">
            <w:pPr>
              <w:spacing w:before="20" w:after="20"/>
              <w:jc w:val="right"/>
              <w:rPr>
                <w:sz w:val="20"/>
                <w:szCs w:val="20"/>
              </w:rPr>
            </w:pPr>
            <w:r w:rsidRPr="00655CBD">
              <w:rPr>
                <w:sz w:val="20"/>
                <w:szCs w:val="20"/>
              </w:rPr>
              <w:t>38 500,7</w:t>
            </w:r>
          </w:p>
        </w:tc>
        <w:tc>
          <w:tcPr>
            <w:tcW w:w="1260" w:type="dxa"/>
            <w:tcBorders>
              <w:top w:val="nil"/>
              <w:left w:val="nil"/>
              <w:bottom w:val="nil"/>
              <w:right w:val="nil"/>
            </w:tcBorders>
            <w:vAlign w:val="bottom"/>
            <w:hideMark/>
          </w:tcPr>
          <w:p w14:paraId="7F360EF5" w14:textId="77777777" w:rsidR="007B1E6C" w:rsidRPr="00655CBD" w:rsidRDefault="007B1E6C" w:rsidP="007B1E6C">
            <w:pPr>
              <w:spacing w:before="20" w:after="20"/>
              <w:jc w:val="right"/>
              <w:rPr>
                <w:sz w:val="20"/>
                <w:szCs w:val="20"/>
              </w:rPr>
            </w:pPr>
            <w:r w:rsidRPr="00655CBD">
              <w:rPr>
                <w:sz w:val="20"/>
                <w:szCs w:val="20"/>
              </w:rPr>
              <w:t>108,4</w:t>
            </w:r>
          </w:p>
        </w:tc>
        <w:tc>
          <w:tcPr>
            <w:tcW w:w="1260" w:type="dxa"/>
            <w:gridSpan w:val="2"/>
            <w:tcBorders>
              <w:top w:val="nil"/>
              <w:left w:val="nil"/>
              <w:bottom w:val="nil"/>
              <w:right w:val="nil"/>
            </w:tcBorders>
            <w:vAlign w:val="bottom"/>
            <w:hideMark/>
          </w:tcPr>
          <w:p w14:paraId="57E8CF61" w14:textId="77777777" w:rsidR="007B1E6C" w:rsidRPr="00655CBD" w:rsidRDefault="007B1E6C" w:rsidP="007B1E6C">
            <w:pPr>
              <w:spacing w:before="20" w:after="20"/>
              <w:jc w:val="right"/>
              <w:rPr>
                <w:sz w:val="20"/>
                <w:szCs w:val="20"/>
              </w:rPr>
            </w:pPr>
            <w:r w:rsidRPr="00655CBD">
              <w:rPr>
                <w:sz w:val="20"/>
                <w:szCs w:val="20"/>
              </w:rPr>
              <w:t>108,1</w:t>
            </w:r>
          </w:p>
        </w:tc>
        <w:tc>
          <w:tcPr>
            <w:tcW w:w="1080" w:type="dxa"/>
            <w:tcBorders>
              <w:top w:val="nil"/>
              <w:left w:val="nil"/>
              <w:bottom w:val="nil"/>
              <w:right w:val="nil"/>
            </w:tcBorders>
            <w:vAlign w:val="bottom"/>
            <w:hideMark/>
          </w:tcPr>
          <w:p w14:paraId="1968982E" w14:textId="77777777" w:rsidR="007B1E6C" w:rsidRPr="00655CBD" w:rsidRDefault="007B1E6C" w:rsidP="007B1E6C">
            <w:pPr>
              <w:spacing w:before="20" w:after="20"/>
              <w:jc w:val="right"/>
              <w:rPr>
                <w:sz w:val="20"/>
                <w:szCs w:val="20"/>
              </w:rPr>
            </w:pPr>
            <w:r w:rsidRPr="00655CBD">
              <w:rPr>
                <w:sz w:val="20"/>
                <w:szCs w:val="20"/>
              </w:rPr>
              <w:t>2,6</w:t>
            </w:r>
          </w:p>
        </w:tc>
        <w:tc>
          <w:tcPr>
            <w:tcW w:w="1080" w:type="dxa"/>
            <w:tcBorders>
              <w:top w:val="nil"/>
              <w:left w:val="nil"/>
              <w:bottom w:val="nil"/>
              <w:right w:val="nil"/>
            </w:tcBorders>
            <w:vAlign w:val="bottom"/>
            <w:hideMark/>
          </w:tcPr>
          <w:p w14:paraId="5CA2CB51" w14:textId="77777777" w:rsidR="007B1E6C" w:rsidRPr="00655CBD" w:rsidRDefault="007B1E6C" w:rsidP="007B1E6C">
            <w:pPr>
              <w:spacing w:before="20" w:after="20"/>
              <w:jc w:val="right"/>
              <w:rPr>
                <w:sz w:val="20"/>
                <w:szCs w:val="20"/>
              </w:rPr>
            </w:pPr>
            <w:r w:rsidRPr="00655CBD">
              <w:rPr>
                <w:sz w:val="20"/>
                <w:szCs w:val="20"/>
                <w:lang w:val="en-US"/>
              </w:rPr>
              <w:t>4,</w:t>
            </w:r>
            <w:r w:rsidRPr="00655CBD">
              <w:rPr>
                <w:sz w:val="20"/>
                <w:szCs w:val="20"/>
              </w:rPr>
              <w:t>2</w:t>
            </w:r>
          </w:p>
        </w:tc>
      </w:tr>
      <w:tr w:rsidR="007B1E6C" w:rsidRPr="00655CBD" w14:paraId="407B9136" w14:textId="77777777" w:rsidTr="00655CBD">
        <w:tc>
          <w:tcPr>
            <w:tcW w:w="2552" w:type="dxa"/>
            <w:tcBorders>
              <w:top w:val="nil"/>
              <w:left w:val="nil"/>
              <w:bottom w:val="nil"/>
              <w:right w:val="nil"/>
            </w:tcBorders>
            <w:vAlign w:val="bottom"/>
            <w:hideMark/>
          </w:tcPr>
          <w:p w14:paraId="094C8FAC" w14:textId="77777777" w:rsidR="007B1E6C" w:rsidRPr="00655CBD" w:rsidRDefault="007B1E6C" w:rsidP="007B1E6C">
            <w:pPr>
              <w:spacing w:before="20" w:after="20"/>
              <w:ind w:left="113"/>
              <w:rPr>
                <w:sz w:val="20"/>
                <w:szCs w:val="20"/>
              </w:rPr>
            </w:pPr>
            <w:r w:rsidRPr="00655CBD">
              <w:rPr>
                <w:sz w:val="20"/>
                <w:szCs w:val="20"/>
              </w:rPr>
              <w:t xml:space="preserve">Нарын </w:t>
            </w:r>
            <w:proofErr w:type="spellStart"/>
            <w:r w:rsidRPr="00655CBD">
              <w:rPr>
                <w:sz w:val="20"/>
                <w:szCs w:val="20"/>
              </w:rPr>
              <w:t>обл</w:t>
            </w:r>
            <w:proofErr w:type="spellEnd"/>
            <w:r w:rsidRPr="00655CBD">
              <w:rPr>
                <w:sz w:val="20"/>
                <w:szCs w:val="20"/>
                <w:lang w:val="ky-KG"/>
              </w:rPr>
              <w:t>усу</w:t>
            </w:r>
          </w:p>
        </w:tc>
        <w:tc>
          <w:tcPr>
            <w:tcW w:w="1417" w:type="dxa"/>
            <w:tcBorders>
              <w:top w:val="nil"/>
              <w:left w:val="nil"/>
              <w:bottom w:val="nil"/>
              <w:right w:val="nil"/>
            </w:tcBorders>
            <w:vAlign w:val="bottom"/>
            <w:hideMark/>
          </w:tcPr>
          <w:p w14:paraId="59306F5B" w14:textId="77777777" w:rsidR="007B1E6C" w:rsidRPr="00655CBD" w:rsidRDefault="007B1E6C" w:rsidP="007B1E6C">
            <w:pPr>
              <w:spacing w:before="20" w:after="20"/>
              <w:jc w:val="right"/>
              <w:rPr>
                <w:sz w:val="20"/>
                <w:szCs w:val="20"/>
              </w:rPr>
            </w:pPr>
            <w:r w:rsidRPr="00655CBD">
              <w:rPr>
                <w:sz w:val="20"/>
                <w:szCs w:val="20"/>
              </w:rPr>
              <w:t>21 210,5</w:t>
            </w:r>
          </w:p>
        </w:tc>
        <w:tc>
          <w:tcPr>
            <w:tcW w:w="1179" w:type="dxa"/>
            <w:tcBorders>
              <w:top w:val="nil"/>
              <w:left w:val="nil"/>
              <w:bottom w:val="nil"/>
              <w:right w:val="nil"/>
            </w:tcBorders>
            <w:vAlign w:val="bottom"/>
            <w:hideMark/>
          </w:tcPr>
          <w:p w14:paraId="322CE6E7" w14:textId="77777777" w:rsidR="007B1E6C" w:rsidRPr="00655CBD" w:rsidRDefault="007B1E6C" w:rsidP="007B1E6C">
            <w:pPr>
              <w:spacing w:before="20" w:after="20"/>
              <w:jc w:val="right"/>
              <w:rPr>
                <w:sz w:val="20"/>
                <w:szCs w:val="20"/>
                <w:lang w:val="en-US"/>
              </w:rPr>
            </w:pPr>
            <w:r w:rsidRPr="00655CBD">
              <w:rPr>
                <w:sz w:val="20"/>
                <w:szCs w:val="20"/>
              </w:rPr>
              <w:t>20 318,0</w:t>
            </w:r>
          </w:p>
        </w:tc>
        <w:tc>
          <w:tcPr>
            <w:tcW w:w="1260" w:type="dxa"/>
            <w:tcBorders>
              <w:top w:val="nil"/>
              <w:left w:val="nil"/>
              <w:bottom w:val="nil"/>
              <w:right w:val="nil"/>
            </w:tcBorders>
            <w:vAlign w:val="bottom"/>
            <w:hideMark/>
          </w:tcPr>
          <w:p w14:paraId="7FA2F485" w14:textId="77777777" w:rsidR="007B1E6C" w:rsidRPr="00655CBD" w:rsidRDefault="007B1E6C" w:rsidP="007B1E6C">
            <w:pPr>
              <w:spacing w:before="20" w:after="20"/>
              <w:jc w:val="right"/>
              <w:rPr>
                <w:sz w:val="20"/>
                <w:szCs w:val="20"/>
              </w:rPr>
            </w:pPr>
            <w:r w:rsidRPr="00655CBD">
              <w:rPr>
                <w:sz w:val="20"/>
                <w:szCs w:val="20"/>
              </w:rPr>
              <w:t>113,9</w:t>
            </w:r>
          </w:p>
        </w:tc>
        <w:tc>
          <w:tcPr>
            <w:tcW w:w="1260" w:type="dxa"/>
            <w:gridSpan w:val="2"/>
            <w:tcBorders>
              <w:top w:val="nil"/>
              <w:left w:val="nil"/>
              <w:bottom w:val="nil"/>
              <w:right w:val="nil"/>
            </w:tcBorders>
            <w:vAlign w:val="bottom"/>
            <w:hideMark/>
          </w:tcPr>
          <w:p w14:paraId="298B92E5" w14:textId="77777777" w:rsidR="007B1E6C" w:rsidRPr="00655CBD" w:rsidRDefault="007B1E6C" w:rsidP="007B1E6C">
            <w:pPr>
              <w:spacing w:before="20" w:after="20"/>
              <w:jc w:val="right"/>
              <w:rPr>
                <w:sz w:val="20"/>
                <w:szCs w:val="20"/>
              </w:rPr>
            </w:pPr>
            <w:r w:rsidRPr="00655CBD">
              <w:rPr>
                <w:sz w:val="20"/>
                <w:szCs w:val="20"/>
              </w:rPr>
              <w:t>117,4</w:t>
            </w:r>
          </w:p>
        </w:tc>
        <w:tc>
          <w:tcPr>
            <w:tcW w:w="1080" w:type="dxa"/>
            <w:tcBorders>
              <w:top w:val="nil"/>
              <w:left w:val="nil"/>
              <w:bottom w:val="nil"/>
              <w:right w:val="nil"/>
            </w:tcBorders>
            <w:vAlign w:val="bottom"/>
            <w:hideMark/>
          </w:tcPr>
          <w:p w14:paraId="6A8F2957" w14:textId="77777777" w:rsidR="007B1E6C" w:rsidRPr="00655CBD" w:rsidRDefault="007B1E6C" w:rsidP="007B1E6C">
            <w:pPr>
              <w:spacing w:before="20" w:after="20"/>
              <w:jc w:val="right"/>
              <w:rPr>
                <w:sz w:val="20"/>
                <w:szCs w:val="20"/>
              </w:rPr>
            </w:pPr>
            <w:r w:rsidRPr="00655CBD">
              <w:rPr>
                <w:sz w:val="20"/>
                <w:szCs w:val="20"/>
              </w:rPr>
              <w:t>1,2</w:t>
            </w:r>
          </w:p>
        </w:tc>
        <w:tc>
          <w:tcPr>
            <w:tcW w:w="1080" w:type="dxa"/>
            <w:tcBorders>
              <w:top w:val="nil"/>
              <w:left w:val="nil"/>
              <w:bottom w:val="nil"/>
              <w:right w:val="nil"/>
            </w:tcBorders>
            <w:vAlign w:val="bottom"/>
            <w:hideMark/>
          </w:tcPr>
          <w:p w14:paraId="1131D9C2" w14:textId="77777777" w:rsidR="007B1E6C" w:rsidRPr="00655CBD" w:rsidRDefault="007B1E6C" w:rsidP="007B1E6C">
            <w:pPr>
              <w:spacing w:before="20" w:after="20"/>
              <w:jc w:val="right"/>
              <w:rPr>
                <w:sz w:val="20"/>
                <w:szCs w:val="20"/>
              </w:rPr>
            </w:pPr>
            <w:r w:rsidRPr="00655CBD">
              <w:rPr>
                <w:sz w:val="20"/>
                <w:szCs w:val="20"/>
              </w:rPr>
              <w:t>2,2</w:t>
            </w:r>
          </w:p>
        </w:tc>
      </w:tr>
      <w:tr w:rsidR="007B1E6C" w:rsidRPr="00655CBD" w14:paraId="522C6629" w14:textId="77777777" w:rsidTr="00655CBD">
        <w:tc>
          <w:tcPr>
            <w:tcW w:w="2552" w:type="dxa"/>
            <w:tcBorders>
              <w:top w:val="nil"/>
              <w:left w:val="nil"/>
              <w:bottom w:val="nil"/>
              <w:right w:val="nil"/>
            </w:tcBorders>
            <w:vAlign w:val="bottom"/>
            <w:hideMark/>
          </w:tcPr>
          <w:p w14:paraId="5F7EA520" w14:textId="77777777" w:rsidR="007B1E6C" w:rsidRPr="00655CBD" w:rsidRDefault="007B1E6C" w:rsidP="007B1E6C">
            <w:pPr>
              <w:spacing w:before="20" w:after="20"/>
              <w:ind w:left="113"/>
              <w:rPr>
                <w:sz w:val="20"/>
                <w:szCs w:val="20"/>
              </w:rPr>
            </w:pPr>
            <w:r w:rsidRPr="00655CBD">
              <w:rPr>
                <w:sz w:val="20"/>
                <w:szCs w:val="20"/>
              </w:rPr>
              <w:t xml:space="preserve">Ош </w:t>
            </w:r>
            <w:proofErr w:type="spellStart"/>
            <w:r w:rsidRPr="00655CBD">
              <w:rPr>
                <w:sz w:val="20"/>
                <w:szCs w:val="20"/>
              </w:rPr>
              <w:t>обл</w:t>
            </w:r>
            <w:proofErr w:type="spellEnd"/>
            <w:r w:rsidRPr="00655CBD">
              <w:rPr>
                <w:sz w:val="20"/>
                <w:szCs w:val="20"/>
                <w:lang w:val="ky-KG"/>
              </w:rPr>
              <w:t>усу</w:t>
            </w:r>
          </w:p>
        </w:tc>
        <w:tc>
          <w:tcPr>
            <w:tcW w:w="1417" w:type="dxa"/>
            <w:tcBorders>
              <w:top w:val="nil"/>
              <w:left w:val="nil"/>
              <w:bottom w:val="nil"/>
              <w:right w:val="nil"/>
            </w:tcBorders>
            <w:vAlign w:val="bottom"/>
            <w:hideMark/>
          </w:tcPr>
          <w:p w14:paraId="189194AB" w14:textId="77777777" w:rsidR="007B1E6C" w:rsidRPr="00655CBD" w:rsidRDefault="007B1E6C" w:rsidP="007B1E6C">
            <w:pPr>
              <w:spacing w:before="20" w:after="20"/>
              <w:jc w:val="right"/>
              <w:rPr>
                <w:sz w:val="20"/>
                <w:szCs w:val="20"/>
              </w:rPr>
            </w:pPr>
            <w:r w:rsidRPr="00655CBD">
              <w:rPr>
                <w:sz w:val="20"/>
                <w:szCs w:val="20"/>
              </w:rPr>
              <w:t>83 393,7</w:t>
            </w:r>
          </w:p>
        </w:tc>
        <w:tc>
          <w:tcPr>
            <w:tcW w:w="1179" w:type="dxa"/>
            <w:tcBorders>
              <w:top w:val="nil"/>
              <w:left w:val="nil"/>
              <w:bottom w:val="nil"/>
              <w:right w:val="nil"/>
            </w:tcBorders>
            <w:vAlign w:val="bottom"/>
            <w:hideMark/>
          </w:tcPr>
          <w:p w14:paraId="24012802" w14:textId="77777777" w:rsidR="007B1E6C" w:rsidRPr="00655CBD" w:rsidRDefault="007B1E6C" w:rsidP="007B1E6C">
            <w:pPr>
              <w:spacing w:before="20" w:after="20"/>
              <w:jc w:val="right"/>
              <w:rPr>
                <w:sz w:val="20"/>
                <w:szCs w:val="20"/>
              </w:rPr>
            </w:pPr>
            <w:r w:rsidRPr="00655CBD">
              <w:rPr>
                <w:sz w:val="20"/>
                <w:szCs w:val="20"/>
              </w:rPr>
              <w:t>72 788,8</w:t>
            </w:r>
          </w:p>
        </w:tc>
        <w:tc>
          <w:tcPr>
            <w:tcW w:w="1260" w:type="dxa"/>
            <w:tcBorders>
              <w:top w:val="nil"/>
              <w:left w:val="nil"/>
              <w:bottom w:val="nil"/>
              <w:right w:val="nil"/>
            </w:tcBorders>
            <w:vAlign w:val="bottom"/>
            <w:hideMark/>
          </w:tcPr>
          <w:p w14:paraId="5B689DEE" w14:textId="77777777" w:rsidR="007B1E6C" w:rsidRPr="00655CBD" w:rsidRDefault="007B1E6C" w:rsidP="007B1E6C">
            <w:pPr>
              <w:spacing w:before="20" w:after="20"/>
              <w:jc w:val="right"/>
              <w:rPr>
                <w:sz w:val="20"/>
                <w:szCs w:val="20"/>
              </w:rPr>
            </w:pPr>
            <w:r w:rsidRPr="00655CBD">
              <w:rPr>
                <w:sz w:val="20"/>
                <w:szCs w:val="20"/>
              </w:rPr>
              <w:t>115,3</w:t>
            </w:r>
          </w:p>
        </w:tc>
        <w:tc>
          <w:tcPr>
            <w:tcW w:w="1260" w:type="dxa"/>
            <w:gridSpan w:val="2"/>
            <w:tcBorders>
              <w:top w:val="nil"/>
              <w:left w:val="nil"/>
              <w:bottom w:val="nil"/>
              <w:right w:val="nil"/>
            </w:tcBorders>
            <w:vAlign w:val="bottom"/>
            <w:hideMark/>
          </w:tcPr>
          <w:p w14:paraId="577F9F0F" w14:textId="77777777" w:rsidR="007B1E6C" w:rsidRPr="00655CBD" w:rsidRDefault="007B1E6C" w:rsidP="007B1E6C">
            <w:pPr>
              <w:spacing w:before="20" w:after="20"/>
              <w:jc w:val="right"/>
              <w:rPr>
                <w:sz w:val="20"/>
                <w:szCs w:val="20"/>
              </w:rPr>
            </w:pPr>
            <w:r w:rsidRPr="00655CBD">
              <w:rPr>
                <w:sz w:val="20"/>
                <w:szCs w:val="20"/>
              </w:rPr>
              <w:t>117,3</w:t>
            </w:r>
          </w:p>
        </w:tc>
        <w:tc>
          <w:tcPr>
            <w:tcW w:w="1080" w:type="dxa"/>
            <w:tcBorders>
              <w:top w:val="nil"/>
              <w:left w:val="nil"/>
              <w:bottom w:val="nil"/>
              <w:right w:val="nil"/>
            </w:tcBorders>
            <w:vAlign w:val="bottom"/>
            <w:hideMark/>
          </w:tcPr>
          <w:p w14:paraId="5605D5FE" w14:textId="77777777" w:rsidR="007B1E6C" w:rsidRPr="00655CBD" w:rsidRDefault="007B1E6C" w:rsidP="007B1E6C">
            <w:pPr>
              <w:spacing w:before="20" w:after="20"/>
              <w:jc w:val="right"/>
              <w:rPr>
                <w:sz w:val="20"/>
                <w:szCs w:val="20"/>
                <w:lang w:val="en-US"/>
              </w:rPr>
            </w:pPr>
            <w:r w:rsidRPr="00655CBD">
              <w:rPr>
                <w:sz w:val="20"/>
                <w:szCs w:val="20"/>
              </w:rPr>
              <w:t>4,</w:t>
            </w:r>
            <w:r w:rsidRPr="00655CBD">
              <w:rPr>
                <w:sz w:val="20"/>
                <w:szCs w:val="20"/>
                <w:lang w:val="en-US"/>
              </w:rPr>
              <w:t>7</w:t>
            </w:r>
          </w:p>
        </w:tc>
        <w:tc>
          <w:tcPr>
            <w:tcW w:w="1080" w:type="dxa"/>
            <w:tcBorders>
              <w:top w:val="nil"/>
              <w:left w:val="nil"/>
              <w:bottom w:val="nil"/>
              <w:right w:val="nil"/>
            </w:tcBorders>
            <w:vAlign w:val="bottom"/>
            <w:hideMark/>
          </w:tcPr>
          <w:p w14:paraId="38EF5F6B" w14:textId="77777777" w:rsidR="007B1E6C" w:rsidRPr="00655CBD" w:rsidRDefault="007B1E6C" w:rsidP="007B1E6C">
            <w:pPr>
              <w:spacing w:before="20" w:after="20"/>
              <w:jc w:val="right"/>
              <w:rPr>
                <w:sz w:val="20"/>
                <w:szCs w:val="20"/>
                <w:lang w:val="en-US"/>
              </w:rPr>
            </w:pPr>
            <w:r w:rsidRPr="00655CBD">
              <w:rPr>
                <w:sz w:val="20"/>
                <w:szCs w:val="20"/>
              </w:rPr>
              <w:t>7,9</w:t>
            </w:r>
          </w:p>
        </w:tc>
      </w:tr>
      <w:tr w:rsidR="007B1E6C" w:rsidRPr="00655CBD" w14:paraId="0A3BAEAD" w14:textId="77777777" w:rsidTr="00655CBD">
        <w:tc>
          <w:tcPr>
            <w:tcW w:w="2552" w:type="dxa"/>
            <w:tcBorders>
              <w:top w:val="nil"/>
              <w:left w:val="nil"/>
              <w:bottom w:val="nil"/>
              <w:right w:val="nil"/>
            </w:tcBorders>
            <w:vAlign w:val="bottom"/>
            <w:hideMark/>
          </w:tcPr>
          <w:p w14:paraId="0C580804" w14:textId="77777777" w:rsidR="007B1E6C" w:rsidRPr="00655CBD" w:rsidRDefault="007B1E6C" w:rsidP="007B1E6C">
            <w:pPr>
              <w:spacing w:before="20" w:after="20"/>
              <w:ind w:left="113"/>
              <w:rPr>
                <w:sz w:val="20"/>
                <w:szCs w:val="20"/>
              </w:rPr>
            </w:pPr>
            <w:r w:rsidRPr="00655CBD">
              <w:rPr>
                <w:sz w:val="20"/>
                <w:szCs w:val="20"/>
              </w:rPr>
              <w:t xml:space="preserve">Талас </w:t>
            </w:r>
            <w:proofErr w:type="spellStart"/>
            <w:r w:rsidRPr="00655CBD">
              <w:rPr>
                <w:sz w:val="20"/>
                <w:szCs w:val="20"/>
              </w:rPr>
              <w:t>обл</w:t>
            </w:r>
            <w:proofErr w:type="spellEnd"/>
            <w:r w:rsidRPr="00655CBD">
              <w:rPr>
                <w:sz w:val="20"/>
                <w:szCs w:val="20"/>
                <w:lang w:val="ky-KG"/>
              </w:rPr>
              <w:t>усу</w:t>
            </w:r>
          </w:p>
        </w:tc>
        <w:tc>
          <w:tcPr>
            <w:tcW w:w="1417" w:type="dxa"/>
            <w:tcBorders>
              <w:top w:val="nil"/>
              <w:left w:val="nil"/>
              <w:bottom w:val="nil"/>
              <w:right w:val="nil"/>
            </w:tcBorders>
            <w:vAlign w:val="bottom"/>
            <w:hideMark/>
          </w:tcPr>
          <w:p w14:paraId="2838421E" w14:textId="77777777" w:rsidR="007B1E6C" w:rsidRPr="00655CBD" w:rsidRDefault="007B1E6C" w:rsidP="007B1E6C">
            <w:pPr>
              <w:spacing w:before="20" w:after="20"/>
              <w:jc w:val="right"/>
              <w:rPr>
                <w:sz w:val="20"/>
                <w:szCs w:val="20"/>
              </w:rPr>
            </w:pPr>
            <w:r w:rsidRPr="00655CBD">
              <w:rPr>
                <w:sz w:val="20"/>
                <w:szCs w:val="20"/>
              </w:rPr>
              <w:t>30 641,7</w:t>
            </w:r>
          </w:p>
        </w:tc>
        <w:tc>
          <w:tcPr>
            <w:tcW w:w="1179" w:type="dxa"/>
            <w:tcBorders>
              <w:top w:val="nil"/>
              <w:left w:val="nil"/>
              <w:bottom w:val="nil"/>
              <w:right w:val="nil"/>
            </w:tcBorders>
            <w:vAlign w:val="bottom"/>
            <w:hideMark/>
          </w:tcPr>
          <w:p w14:paraId="114D4960" w14:textId="77777777" w:rsidR="007B1E6C" w:rsidRPr="00655CBD" w:rsidRDefault="007B1E6C" w:rsidP="007B1E6C">
            <w:pPr>
              <w:spacing w:before="20" w:after="20"/>
              <w:jc w:val="right"/>
              <w:rPr>
                <w:sz w:val="20"/>
                <w:szCs w:val="20"/>
              </w:rPr>
            </w:pPr>
            <w:r w:rsidRPr="00655CBD">
              <w:rPr>
                <w:sz w:val="20"/>
                <w:szCs w:val="20"/>
              </w:rPr>
              <w:t>24 641,8</w:t>
            </w:r>
          </w:p>
        </w:tc>
        <w:tc>
          <w:tcPr>
            <w:tcW w:w="1260" w:type="dxa"/>
            <w:tcBorders>
              <w:top w:val="nil"/>
              <w:left w:val="nil"/>
              <w:bottom w:val="nil"/>
              <w:right w:val="nil"/>
            </w:tcBorders>
            <w:vAlign w:val="bottom"/>
            <w:hideMark/>
          </w:tcPr>
          <w:p w14:paraId="5D049E7F" w14:textId="77777777" w:rsidR="007B1E6C" w:rsidRPr="00655CBD" w:rsidRDefault="007B1E6C" w:rsidP="007B1E6C">
            <w:pPr>
              <w:spacing w:before="20" w:after="20"/>
              <w:jc w:val="right"/>
              <w:rPr>
                <w:sz w:val="20"/>
                <w:szCs w:val="20"/>
              </w:rPr>
            </w:pPr>
            <w:r w:rsidRPr="00655CBD">
              <w:rPr>
                <w:sz w:val="20"/>
                <w:szCs w:val="20"/>
              </w:rPr>
              <w:t>102,5</w:t>
            </w:r>
          </w:p>
        </w:tc>
        <w:tc>
          <w:tcPr>
            <w:tcW w:w="1260" w:type="dxa"/>
            <w:gridSpan w:val="2"/>
            <w:tcBorders>
              <w:top w:val="nil"/>
              <w:left w:val="nil"/>
              <w:bottom w:val="nil"/>
              <w:right w:val="nil"/>
            </w:tcBorders>
            <w:vAlign w:val="bottom"/>
            <w:hideMark/>
          </w:tcPr>
          <w:p w14:paraId="154157F0" w14:textId="77777777" w:rsidR="007B1E6C" w:rsidRPr="00655CBD" w:rsidRDefault="007B1E6C" w:rsidP="007B1E6C">
            <w:pPr>
              <w:spacing w:before="20" w:after="20"/>
              <w:jc w:val="right"/>
              <w:rPr>
                <w:sz w:val="20"/>
                <w:szCs w:val="20"/>
              </w:rPr>
            </w:pPr>
            <w:r w:rsidRPr="00655CBD">
              <w:rPr>
                <w:sz w:val="20"/>
                <w:szCs w:val="20"/>
              </w:rPr>
              <w:t>106,4</w:t>
            </w:r>
          </w:p>
        </w:tc>
        <w:tc>
          <w:tcPr>
            <w:tcW w:w="1080" w:type="dxa"/>
            <w:tcBorders>
              <w:top w:val="nil"/>
              <w:left w:val="nil"/>
              <w:bottom w:val="nil"/>
              <w:right w:val="nil"/>
            </w:tcBorders>
            <w:vAlign w:val="bottom"/>
            <w:hideMark/>
          </w:tcPr>
          <w:p w14:paraId="06D757F3" w14:textId="77777777" w:rsidR="007B1E6C" w:rsidRPr="00655CBD" w:rsidRDefault="007B1E6C" w:rsidP="007B1E6C">
            <w:pPr>
              <w:spacing w:before="20" w:after="20"/>
              <w:jc w:val="right"/>
              <w:rPr>
                <w:sz w:val="20"/>
                <w:szCs w:val="20"/>
              </w:rPr>
            </w:pPr>
            <w:r w:rsidRPr="00655CBD">
              <w:rPr>
                <w:sz w:val="20"/>
                <w:szCs w:val="20"/>
              </w:rPr>
              <w:t>1,7</w:t>
            </w:r>
          </w:p>
        </w:tc>
        <w:tc>
          <w:tcPr>
            <w:tcW w:w="1080" w:type="dxa"/>
            <w:tcBorders>
              <w:top w:val="nil"/>
              <w:left w:val="nil"/>
              <w:bottom w:val="nil"/>
              <w:right w:val="nil"/>
            </w:tcBorders>
            <w:vAlign w:val="bottom"/>
            <w:hideMark/>
          </w:tcPr>
          <w:p w14:paraId="0E55BCE1" w14:textId="77777777" w:rsidR="007B1E6C" w:rsidRPr="00655CBD" w:rsidRDefault="007B1E6C" w:rsidP="007B1E6C">
            <w:pPr>
              <w:spacing w:before="20" w:after="20"/>
              <w:jc w:val="right"/>
              <w:rPr>
                <w:sz w:val="20"/>
                <w:szCs w:val="20"/>
              </w:rPr>
            </w:pPr>
            <w:r w:rsidRPr="00655CBD">
              <w:rPr>
                <w:sz w:val="20"/>
                <w:szCs w:val="20"/>
              </w:rPr>
              <w:t>2,7</w:t>
            </w:r>
          </w:p>
        </w:tc>
      </w:tr>
      <w:tr w:rsidR="007B1E6C" w:rsidRPr="00655CBD" w14:paraId="41F2F0EF" w14:textId="77777777" w:rsidTr="00655CBD">
        <w:tc>
          <w:tcPr>
            <w:tcW w:w="2552" w:type="dxa"/>
            <w:tcBorders>
              <w:top w:val="nil"/>
              <w:left w:val="nil"/>
              <w:bottom w:val="nil"/>
              <w:right w:val="nil"/>
            </w:tcBorders>
            <w:vAlign w:val="bottom"/>
            <w:hideMark/>
          </w:tcPr>
          <w:p w14:paraId="2EA8D966" w14:textId="77777777" w:rsidR="007B1E6C" w:rsidRPr="00655CBD" w:rsidRDefault="007B1E6C" w:rsidP="007B1E6C">
            <w:pPr>
              <w:spacing w:before="20" w:after="20"/>
              <w:ind w:left="113"/>
              <w:rPr>
                <w:sz w:val="20"/>
                <w:szCs w:val="20"/>
              </w:rPr>
            </w:pPr>
            <w:proofErr w:type="spellStart"/>
            <w:r w:rsidRPr="00655CBD">
              <w:rPr>
                <w:sz w:val="20"/>
                <w:szCs w:val="20"/>
              </w:rPr>
              <w:t>Чүй</w:t>
            </w:r>
            <w:proofErr w:type="spellEnd"/>
            <w:r w:rsidRPr="00655CBD">
              <w:rPr>
                <w:sz w:val="20"/>
                <w:szCs w:val="20"/>
              </w:rPr>
              <w:t xml:space="preserve"> </w:t>
            </w:r>
            <w:proofErr w:type="spellStart"/>
            <w:r w:rsidRPr="00655CBD">
              <w:rPr>
                <w:sz w:val="20"/>
                <w:szCs w:val="20"/>
              </w:rPr>
              <w:t>обл</w:t>
            </w:r>
            <w:proofErr w:type="spellEnd"/>
            <w:r w:rsidRPr="00655CBD">
              <w:rPr>
                <w:sz w:val="20"/>
                <w:szCs w:val="20"/>
                <w:lang w:val="ky-KG"/>
              </w:rPr>
              <w:t>усу</w:t>
            </w:r>
          </w:p>
        </w:tc>
        <w:tc>
          <w:tcPr>
            <w:tcW w:w="1417" w:type="dxa"/>
            <w:tcBorders>
              <w:top w:val="nil"/>
              <w:left w:val="nil"/>
              <w:bottom w:val="nil"/>
              <w:right w:val="nil"/>
            </w:tcBorders>
            <w:vAlign w:val="bottom"/>
            <w:hideMark/>
          </w:tcPr>
          <w:p w14:paraId="1EA8DA86" w14:textId="77777777" w:rsidR="007B1E6C" w:rsidRPr="00655CBD" w:rsidRDefault="007B1E6C" w:rsidP="007B1E6C">
            <w:pPr>
              <w:spacing w:before="20" w:after="20"/>
              <w:jc w:val="right"/>
              <w:rPr>
                <w:sz w:val="20"/>
                <w:szCs w:val="20"/>
              </w:rPr>
            </w:pPr>
            <w:r w:rsidRPr="00655CBD">
              <w:rPr>
                <w:sz w:val="20"/>
                <w:szCs w:val="20"/>
              </w:rPr>
              <w:t>238 196,6</w:t>
            </w:r>
          </w:p>
        </w:tc>
        <w:tc>
          <w:tcPr>
            <w:tcW w:w="1179" w:type="dxa"/>
            <w:tcBorders>
              <w:top w:val="nil"/>
              <w:left w:val="nil"/>
              <w:bottom w:val="nil"/>
              <w:right w:val="nil"/>
            </w:tcBorders>
            <w:vAlign w:val="bottom"/>
            <w:hideMark/>
          </w:tcPr>
          <w:p w14:paraId="4ED4108F" w14:textId="77777777" w:rsidR="007B1E6C" w:rsidRPr="00655CBD" w:rsidRDefault="007B1E6C" w:rsidP="007B1E6C">
            <w:pPr>
              <w:spacing w:before="20" w:after="20"/>
              <w:jc w:val="right"/>
              <w:rPr>
                <w:sz w:val="20"/>
                <w:szCs w:val="20"/>
              </w:rPr>
            </w:pPr>
            <w:r w:rsidRPr="00655CBD">
              <w:rPr>
                <w:sz w:val="20"/>
                <w:szCs w:val="20"/>
              </w:rPr>
              <w:t>124 472,3</w:t>
            </w:r>
          </w:p>
        </w:tc>
        <w:tc>
          <w:tcPr>
            <w:tcW w:w="1260" w:type="dxa"/>
            <w:tcBorders>
              <w:top w:val="nil"/>
              <w:left w:val="nil"/>
              <w:bottom w:val="nil"/>
              <w:right w:val="nil"/>
            </w:tcBorders>
            <w:vAlign w:val="bottom"/>
            <w:hideMark/>
          </w:tcPr>
          <w:p w14:paraId="388C1B89" w14:textId="77777777" w:rsidR="007B1E6C" w:rsidRPr="00655CBD" w:rsidRDefault="007B1E6C" w:rsidP="007B1E6C">
            <w:pPr>
              <w:spacing w:before="20" w:after="20"/>
              <w:jc w:val="right"/>
              <w:rPr>
                <w:sz w:val="20"/>
                <w:szCs w:val="20"/>
                <w:lang w:val="en-US"/>
              </w:rPr>
            </w:pPr>
            <w:r w:rsidRPr="00655CBD">
              <w:rPr>
                <w:sz w:val="20"/>
                <w:szCs w:val="20"/>
              </w:rPr>
              <w:t>151,8</w:t>
            </w:r>
          </w:p>
        </w:tc>
        <w:tc>
          <w:tcPr>
            <w:tcW w:w="1260" w:type="dxa"/>
            <w:gridSpan w:val="2"/>
            <w:tcBorders>
              <w:top w:val="nil"/>
              <w:left w:val="nil"/>
              <w:bottom w:val="nil"/>
              <w:right w:val="nil"/>
            </w:tcBorders>
            <w:vAlign w:val="bottom"/>
            <w:hideMark/>
          </w:tcPr>
          <w:p w14:paraId="72092B96" w14:textId="77777777" w:rsidR="007B1E6C" w:rsidRPr="00655CBD" w:rsidRDefault="007B1E6C" w:rsidP="007B1E6C">
            <w:pPr>
              <w:spacing w:before="20" w:after="20"/>
              <w:jc w:val="right"/>
              <w:rPr>
                <w:sz w:val="20"/>
                <w:szCs w:val="20"/>
              </w:rPr>
            </w:pPr>
            <w:r w:rsidRPr="00655CBD">
              <w:rPr>
                <w:sz w:val="20"/>
                <w:szCs w:val="20"/>
              </w:rPr>
              <w:t>116,7</w:t>
            </w:r>
          </w:p>
        </w:tc>
        <w:tc>
          <w:tcPr>
            <w:tcW w:w="1080" w:type="dxa"/>
            <w:tcBorders>
              <w:top w:val="nil"/>
              <w:left w:val="nil"/>
              <w:bottom w:val="nil"/>
              <w:right w:val="nil"/>
            </w:tcBorders>
            <w:vAlign w:val="bottom"/>
            <w:hideMark/>
          </w:tcPr>
          <w:p w14:paraId="64DA0B02" w14:textId="77777777" w:rsidR="007B1E6C" w:rsidRPr="00655CBD" w:rsidRDefault="007B1E6C" w:rsidP="007B1E6C">
            <w:pPr>
              <w:spacing w:before="20" w:after="20"/>
              <w:jc w:val="right"/>
              <w:rPr>
                <w:sz w:val="20"/>
                <w:szCs w:val="20"/>
              </w:rPr>
            </w:pPr>
            <w:r w:rsidRPr="00655CBD">
              <w:rPr>
                <w:sz w:val="20"/>
                <w:szCs w:val="20"/>
              </w:rPr>
              <w:t>13,2</w:t>
            </w:r>
          </w:p>
        </w:tc>
        <w:tc>
          <w:tcPr>
            <w:tcW w:w="1080" w:type="dxa"/>
            <w:tcBorders>
              <w:top w:val="nil"/>
              <w:left w:val="nil"/>
              <w:bottom w:val="nil"/>
              <w:right w:val="nil"/>
            </w:tcBorders>
            <w:vAlign w:val="bottom"/>
            <w:hideMark/>
          </w:tcPr>
          <w:p w14:paraId="1BE52CC3" w14:textId="77777777" w:rsidR="007B1E6C" w:rsidRPr="00655CBD" w:rsidRDefault="007B1E6C" w:rsidP="007B1E6C">
            <w:pPr>
              <w:spacing w:before="20" w:after="20"/>
              <w:jc w:val="right"/>
              <w:rPr>
                <w:sz w:val="20"/>
                <w:szCs w:val="20"/>
              </w:rPr>
            </w:pPr>
            <w:r w:rsidRPr="00655CBD">
              <w:rPr>
                <w:sz w:val="20"/>
                <w:szCs w:val="20"/>
                <w:lang w:val="en-US"/>
              </w:rPr>
              <w:t>13</w:t>
            </w:r>
            <w:r w:rsidRPr="00655CBD">
              <w:rPr>
                <w:sz w:val="20"/>
                <w:szCs w:val="20"/>
              </w:rPr>
              <w:t>,6</w:t>
            </w:r>
          </w:p>
        </w:tc>
      </w:tr>
      <w:tr w:rsidR="007B1E6C" w:rsidRPr="00655CBD" w14:paraId="4EFDDC02" w14:textId="77777777" w:rsidTr="00655CBD">
        <w:tc>
          <w:tcPr>
            <w:tcW w:w="2552" w:type="dxa"/>
            <w:tcBorders>
              <w:top w:val="nil"/>
              <w:left w:val="nil"/>
              <w:bottom w:val="nil"/>
              <w:right w:val="nil"/>
            </w:tcBorders>
            <w:vAlign w:val="bottom"/>
            <w:hideMark/>
          </w:tcPr>
          <w:p w14:paraId="2011CE3A" w14:textId="77777777" w:rsidR="007B1E6C" w:rsidRPr="00655CBD" w:rsidRDefault="007B1E6C" w:rsidP="007B1E6C">
            <w:pPr>
              <w:spacing w:before="20" w:after="20"/>
              <w:ind w:left="113"/>
              <w:rPr>
                <w:sz w:val="20"/>
                <w:szCs w:val="20"/>
              </w:rPr>
            </w:pPr>
            <w:r w:rsidRPr="00655CBD">
              <w:rPr>
                <w:sz w:val="20"/>
                <w:szCs w:val="20"/>
              </w:rPr>
              <w:t>Бишкек ш.</w:t>
            </w:r>
          </w:p>
        </w:tc>
        <w:tc>
          <w:tcPr>
            <w:tcW w:w="1417" w:type="dxa"/>
            <w:tcBorders>
              <w:top w:val="nil"/>
              <w:left w:val="nil"/>
              <w:bottom w:val="nil"/>
              <w:right w:val="nil"/>
            </w:tcBorders>
            <w:vAlign w:val="bottom"/>
            <w:hideMark/>
          </w:tcPr>
          <w:p w14:paraId="662152E5" w14:textId="77777777" w:rsidR="007B1E6C" w:rsidRPr="00655CBD" w:rsidRDefault="007B1E6C" w:rsidP="007B1E6C">
            <w:pPr>
              <w:spacing w:before="20" w:after="20"/>
              <w:jc w:val="right"/>
              <w:rPr>
                <w:sz w:val="20"/>
                <w:szCs w:val="20"/>
              </w:rPr>
            </w:pPr>
            <w:r w:rsidRPr="00655CBD">
              <w:rPr>
                <w:sz w:val="20"/>
                <w:szCs w:val="20"/>
              </w:rPr>
              <w:t>1 123 394,0</w:t>
            </w:r>
          </w:p>
        </w:tc>
        <w:tc>
          <w:tcPr>
            <w:tcW w:w="1179" w:type="dxa"/>
            <w:tcBorders>
              <w:top w:val="nil"/>
              <w:left w:val="nil"/>
              <w:bottom w:val="nil"/>
              <w:right w:val="nil"/>
            </w:tcBorders>
            <w:vAlign w:val="bottom"/>
            <w:hideMark/>
          </w:tcPr>
          <w:p w14:paraId="27761481" w14:textId="77777777" w:rsidR="007B1E6C" w:rsidRPr="00655CBD" w:rsidRDefault="007B1E6C" w:rsidP="007B1E6C">
            <w:pPr>
              <w:spacing w:before="20" w:after="20"/>
              <w:jc w:val="right"/>
              <w:rPr>
                <w:sz w:val="20"/>
                <w:szCs w:val="20"/>
              </w:rPr>
            </w:pPr>
            <w:r w:rsidRPr="00655CBD">
              <w:rPr>
                <w:sz w:val="20"/>
                <w:szCs w:val="20"/>
                <w:lang w:val="ky-KG"/>
              </w:rPr>
              <w:t>423 897,5</w:t>
            </w:r>
          </w:p>
        </w:tc>
        <w:tc>
          <w:tcPr>
            <w:tcW w:w="1260" w:type="dxa"/>
            <w:tcBorders>
              <w:top w:val="nil"/>
              <w:left w:val="nil"/>
              <w:bottom w:val="nil"/>
              <w:right w:val="nil"/>
            </w:tcBorders>
            <w:vAlign w:val="bottom"/>
            <w:hideMark/>
          </w:tcPr>
          <w:p w14:paraId="77FD4F42" w14:textId="77777777" w:rsidR="007B1E6C" w:rsidRPr="00655CBD" w:rsidRDefault="007B1E6C" w:rsidP="007B1E6C">
            <w:pPr>
              <w:spacing w:before="20" w:after="20"/>
              <w:jc w:val="right"/>
              <w:rPr>
                <w:sz w:val="20"/>
                <w:szCs w:val="20"/>
              </w:rPr>
            </w:pPr>
            <w:r w:rsidRPr="00655CBD">
              <w:rPr>
                <w:sz w:val="20"/>
                <w:szCs w:val="20"/>
              </w:rPr>
              <w:t>114,0</w:t>
            </w:r>
          </w:p>
        </w:tc>
        <w:tc>
          <w:tcPr>
            <w:tcW w:w="1260" w:type="dxa"/>
            <w:gridSpan w:val="2"/>
            <w:tcBorders>
              <w:top w:val="nil"/>
              <w:left w:val="nil"/>
              <w:bottom w:val="nil"/>
              <w:right w:val="nil"/>
            </w:tcBorders>
            <w:vAlign w:val="bottom"/>
            <w:hideMark/>
          </w:tcPr>
          <w:p w14:paraId="4BD6923C" w14:textId="77777777" w:rsidR="007B1E6C" w:rsidRPr="00655CBD" w:rsidRDefault="007B1E6C" w:rsidP="007B1E6C">
            <w:pPr>
              <w:spacing w:before="20" w:after="20"/>
              <w:jc w:val="right"/>
              <w:rPr>
                <w:sz w:val="20"/>
                <w:szCs w:val="20"/>
              </w:rPr>
            </w:pPr>
            <w:r w:rsidRPr="00655CBD">
              <w:rPr>
                <w:sz w:val="20"/>
                <w:szCs w:val="20"/>
                <w:lang w:val="ky-KG"/>
              </w:rPr>
              <w:t>111,7</w:t>
            </w:r>
          </w:p>
        </w:tc>
        <w:tc>
          <w:tcPr>
            <w:tcW w:w="1080" w:type="dxa"/>
            <w:tcBorders>
              <w:top w:val="nil"/>
              <w:left w:val="nil"/>
              <w:bottom w:val="nil"/>
              <w:right w:val="nil"/>
            </w:tcBorders>
            <w:vAlign w:val="bottom"/>
            <w:hideMark/>
          </w:tcPr>
          <w:p w14:paraId="01B4D9FF" w14:textId="77777777" w:rsidR="007B1E6C" w:rsidRPr="00655CBD" w:rsidRDefault="007B1E6C" w:rsidP="007B1E6C">
            <w:pPr>
              <w:spacing w:before="20" w:after="20"/>
              <w:jc w:val="right"/>
              <w:rPr>
                <w:sz w:val="20"/>
                <w:szCs w:val="20"/>
              </w:rPr>
            </w:pPr>
            <w:r w:rsidRPr="00655CBD">
              <w:rPr>
                <w:sz w:val="20"/>
                <w:szCs w:val="20"/>
              </w:rPr>
              <w:t>62,4</w:t>
            </w:r>
          </w:p>
        </w:tc>
        <w:tc>
          <w:tcPr>
            <w:tcW w:w="1080" w:type="dxa"/>
            <w:tcBorders>
              <w:top w:val="nil"/>
              <w:left w:val="nil"/>
              <w:bottom w:val="nil"/>
              <w:right w:val="nil"/>
            </w:tcBorders>
            <w:vAlign w:val="bottom"/>
            <w:hideMark/>
          </w:tcPr>
          <w:p w14:paraId="121BC915" w14:textId="77777777" w:rsidR="007B1E6C" w:rsidRPr="00655CBD" w:rsidRDefault="007B1E6C" w:rsidP="007B1E6C">
            <w:pPr>
              <w:spacing w:before="20" w:after="20"/>
              <w:jc w:val="right"/>
              <w:rPr>
                <w:sz w:val="20"/>
                <w:szCs w:val="20"/>
                <w:lang w:val="en-US"/>
              </w:rPr>
            </w:pPr>
            <w:r w:rsidRPr="00655CBD">
              <w:rPr>
                <w:sz w:val="20"/>
                <w:szCs w:val="20"/>
              </w:rPr>
              <w:t>46,</w:t>
            </w:r>
            <w:r w:rsidRPr="00655CBD">
              <w:rPr>
                <w:sz w:val="20"/>
                <w:szCs w:val="20"/>
                <w:lang w:val="en-US"/>
              </w:rPr>
              <w:t>2</w:t>
            </w:r>
          </w:p>
        </w:tc>
      </w:tr>
      <w:tr w:rsidR="007B1E6C" w:rsidRPr="00655CBD" w14:paraId="2F0DA008" w14:textId="77777777" w:rsidTr="00655CBD">
        <w:tc>
          <w:tcPr>
            <w:tcW w:w="2552" w:type="dxa"/>
            <w:tcBorders>
              <w:top w:val="nil"/>
              <w:left w:val="nil"/>
              <w:bottom w:val="single" w:sz="8" w:space="0" w:color="auto"/>
              <w:right w:val="nil"/>
            </w:tcBorders>
            <w:vAlign w:val="bottom"/>
            <w:hideMark/>
          </w:tcPr>
          <w:p w14:paraId="7BEE1E1A" w14:textId="77777777" w:rsidR="007B1E6C" w:rsidRPr="00655CBD" w:rsidRDefault="007B1E6C" w:rsidP="007B1E6C">
            <w:pPr>
              <w:spacing w:before="20" w:after="20"/>
              <w:ind w:left="113"/>
              <w:rPr>
                <w:sz w:val="20"/>
                <w:szCs w:val="20"/>
              </w:rPr>
            </w:pPr>
            <w:r w:rsidRPr="00655CBD">
              <w:rPr>
                <w:sz w:val="20"/>
                <w:szCs w:val="20"/>
              </w:rPr>
              <w:t>Ош ш.</w:t>
            </w:r>
          </w:p>
        </w:tc>
        <w:tc>
          <w:tcPr>
            <w:tcW w:w="1417" w:type="dxa"/>
            <w:tcBorders>
              <w:top w:val="nil"/>
              <w:left w:val="nil"/>
              <w:bottom w:val="single" w:sz="8" w:space="0" w:color="auto"/>
              <w:right w:val="nil"/>
            </w:tcBorders>
            <w:vAlign w:val="bottom"/>
            <w:hideMark/>
          </w:tcPr>
          <w:p w14:paraId="7905C26E" w14:textId="77777777" w:rsidR="007B1E6C" w:rsidRPr="00655CBD" w:rsidRDefault="007B1E6C" w:rsidP="007B1E6C">
            <w:pPr>
              <w:spacing w:before="20" w:after="20"/>
              <w:jc w:val="right"/>
              <w:rPr>
                <w:sz w:val="20"/>
                <w:szCs w:val="20"/>
              </w:rPr>
            </w:pPr>
            <w:r w:rsidRPr="00655CBD">
              <w:rPr>
                <w:sz w:val="20"/>
                <w:szCs w:val="20"/>
              </w:rPr>
              <w:t>112 053,9</w:t>
            </w:r>
          </w:p>
        </w:tc>
        <w:tc>
          <w:tcPr>
            <w:tcW w:w="1179" w:type="dxa"/>
            <w:tcBorders>
              <w:top w:val="nil"/>
              <w:left w:val="nil"/>
              <w:bottom w:val="single" w:sz="8" w:space="0" w:color="auto"/>
              <w:right w:val="nil"/>
            </w:tcBorders>
            <w:vAlign w:val="bottom"/>
            <w:hideMark/>
          </w:tcPr>
          <w:p w14:paraId="6D00E0E2" w14:textId="77777777" w:rsidR="007B1E6C" w:rsidRPr="00655CBD" w:rsidRDefault="007B1E6C" w:rsidP="007B1E6C">
            <w:pPr>
              <w:spacing w:before="20" w:after="20"/>
              <w:jc w:val="right"/>
              <w:rPr>
                <w:sz w:val="20"/>
                <w:szCs w:val="20"/>
                <w:lang w:val="en-US"/>
              </w:rPr>
            </w:pPr>
            <w:r w:rsidRPr="00655CBD">
              <w:rPr>
                <w:sz w:val="20"/>
                <w:szCs w:val="20"/>
              </w:rPr>
              <w:t>79</w:t>
            </w:r>
            <w:r w:rsidRPr="00655CBD">
              <w:rPr>
                <w:sz w:val="20"/>
                <w:szCs w:val="20"/>
                <w:lang w:val="en-US"/>
              </w:rPr>
              <w:t xml:space="preserve"> </w:t>
            </w:r>
            <w:r w:rsidRPr="00655CBD">
              <w:rPr>
                <w:sz w:val="20"/>
                <w:szCs w:val="20"/>
              </w:rPr>
              <w:t>362,4</w:t>
            </w:r>
          </w:p>
        </w:tc>
        <w:tc>
          <w:tcPr>
            <w:tcW w:w="1260" w:type="dxa"/>
            <w:tcBorders>
              <w:top w:val="nil"/>
              <w:left w:val="nil"/>
              <w:bottom w:val="single" w:sz="8" w:space="0" w:color="auto"/>
              <w:right w:val="nil"/>
            </w:tcBorders>
            <w:vAlign w:val="bottom"/>
            <w:hideMark/>
          </w:tcPr>
          <w:p w14:paraId="55C01FBB" w14:textId="77777777" w:rsidR="007B1E6C" w:rsidRPr="00655CBD" w:rsidRDefault="007B1E6C" w:rsidP="007B1E6C">
            <w:pPr>
              <w:spacing w:before="20" w:after="20"/>
              <w:jc w:val="right"/>
              <w:rPr>
                <w:sz w:val="20"/>
                <w:szCs w:val="20"/>
              </w:rPr>
            </w:pPr>
            <w:r w:rsidRPr="00655CBD">
              <w:rPr>
                <w:sz w:val="20"/>
                <w:szCs w:val="20"/>
              </w:rPr>
              <w:t>102,1</w:t>
            </w:r>
          </w:p>
        </w:tc>
        <w:tc>
          <w:tcPr>
            <w:tcW w:w="1260" w:type="dxa"/>
            <w:gridSpan w:val="2"/>
            <w:tcBorders>
              <w:top w:val="nil"/>
              <w:left w:val="nil"/>
              <w:bottom w:val="single" w:sz="8" w:space="0" w:color="auto"/>
              <w:right w:val="nil"/>
            </w:tcBorders>
            <w:vAlign w:val="bottom"/>
            <w:hideMark/>
          </w:tcPr>
          <w:p w14:paraId="468E3CD9" w14:textId="77777777" w:rsidR="007B1E6C" w:rsidRPr="00655CBD" w:rsidRDefault="007B1E6C" w:rsidP="007B1E6C">
            <w:pPr>
              <w:spacing w:before="20" w:after="20"/>
              <w:jc w:val="right"/>
              <w:rPr>
                <w:sz w:val="20"/>
                <w:szCs w:val="20"/>
                <w:lang w:val="en-US"/>
              </w:rPr>
            </w:pPr>
            <w:r w:rsidRPr="00655CBD">
              <w:rPr>
                <w:sz w:val="20"/>
                <w:szCs w:val="20"/>
              </w:rPr>
              <w:t>101,</w:t>
            </w:r>
            <w:r w:rsidRPr="00655CBD">
              <w:rPr>
                <w:sz w:val="20"/>
                <w:szCs w:val="20"/>
                <w:lang w:val="en-US"/>
              </w:rPr>
              <w:t>8</w:t>
            </w:r>
          </w:p>
        </w:tc>
        <w:tc>
          <w:tcPr>
            <w:tcW w:w="1080" w:type="dxa"/>
            <w:tcBorders>
              <w:top w:val="nil"/>
              <w:left w:val="nil"/>
              <w:bottom w:val="single" w:sz="8" w:space="0" w:color="auto"/>
              <w:right w:val="nil"/>
            </w:tcBorders>
            <w:vAlign w:val="bottom"/>
            <w:hideMark/>
          </w:tcPr>
          <w:p w14:paraId="59C12A98" w14:textId="77777777" w:rsidR="007B1E6C" w:rsidRPr="00655CBD" w:rsidRDefault="007B1E6C" w:rsidP="007B1E6C">
            <w:pPr>
              <w:spacing w:before="20" w:after="20"/>
              <w:jc w:val="right"/>
              <w:rPr>
                <w:sz w:val="20"/>
                <w:szCs w:val="20"/>
              </w:rPr>
            </w:pPr>
            <w:r w:rsidRPr="00655CBD">
              <w:rPr>
                <w:sz w:val="20"/>
                <w:szCs w:val="20"/>
              </w:rPr>
              <w:t>6,2</w:t>
            </w:r>
          </w:p>
        </w:tc>
        <w:tc>
          <w:tcPr>
            <w:tcW w:w="1080" w:type="dxa"/>
            <w:tcBorders>
              <w:top w:val="nil"/>
              <w:left w:val="nil"/>
              <w:bottom w:val="single" w:sz="8" w:space="0" w:color="auto"/>
              <w:right w:val="nil"/>
            </w:tcBorders>
            <w:vAlign w:val="bottom"/>
            <w:hideMark/>
          </w:tcPr>
          <w:p w14:paraId="628BFA49" w14:textId="77777777" w:rsidR="007B1E6C" w:rsidRPr="00655CBD" w:rsidRDefault="007B1E6C" w:rsidP="007B1E6C">
            <w:pPr>
              <w:spacing w:before="20" w:after="20"/>
              <w:jc w:val="right"/>
              <w:rPr>
                <w:sz w:val="20"/>
                <w:szCs w:val="20"/>
                <w:lang w:val="en-US"/>
              </w:rPr>
            </w:pPr>
            <w:r w:rsidRPr="00655CBD">
              <w:rPr>
                <w:sz w:val="20"/>
                <w:szCs w:val="20"/>
              </w:rPr>
              <w:t>8,</w:t>
            </w:r>
            <w:r w:rsidRPr="00655CBD">
              <w:rPr>
                <w:sz w:val="20"/>
                <w:szCs w:val="20"/>
                <w:lang w:val="en-US"/>
              </w:rPr>
              <w:t>6</w:t>
            </w:r>
          </w:p>
        </w:tc>
      </w:tr>
    </w:tbl>
    <w:p w14:paraId="38C120C2" w14:textId="77777777" w:rsidR="007B1E6C" w:rsidRPr="007B1E6C" w:rsidRDefault="007B1E6C" w:rsidP="007B1E6C">
      <w:pPr>
        <w:shd w:val="clear" w:color="auto" w:fill="FFFFFF"/>
        <w:ind w:firstLine="709"/>
        <w:jc w:val="both"/>
        <w:rPr>
          <w:bCs/>
          <w:color w:val="000000"/>
          <w:sz w:val="22"/>
          <w:lang w:val="ky-KG"/>
        </w:rPr>
      </w:pPr>
    </w:p>
    <w:p w14:paraId="22A332E4" w14:textId="77777777" w:rsidR="007B1E6C" w:rsidRPr="007B1E6C" w:rsidRDefault="007B1E6C" w:rsidP="007B1E6C">
      <w:pPr>
        <w:shd w:val="clear" w:color="auto" w:fill="FFFFFF"/>
        <w:ind w:firstLine="709"/>
        <w:jc w:val="both"/>
        <w:rPr>
          <w:lang w:val="ky-KG"/>
        </w:rPr>
      </w:pPr>
      <w:r w:rsidRPr="007B1E6C">
        <w:rPr>
          <w:b/>
          <w:lang w:val="ky-KG"/>
        </w:rPr>
        <w:t>Керектөө рыногу.</w:t>
      </w:r>
      <w:r w:rsidRPr="007B1E6C">
        <w:rPr>
          <w:lang w:val="ky-KG"/>
        </w:rPr>
        <w:t xml:space="preserve"> Үстүбүздөгү жылдын январь-ноябрдагы </w:t>
      </w:r>
      <w:r w:rsidRPr="007B1E6C">
        <w:rPr>
          <w:i/>
          <w:lang w:val="ky-KG"/>
        </w:rPr>
        <w:t>дүң жана чекене сооданын,</w:t>
      </w:r>
      <w:r w:rsidRPr="007B1E6C">
        <w:rPr>
          <w:lang w:val="ky-KG"/>
        </w:rPr>
        <w:t xml:space="preserve"> </w:t>
      </w:r>
      <w:r w:rsidRPr="007B1E6C">
        <w:rPr>
          <w:i/>
          <w:lang w:val="ky-KG"/>
        </w:rPr>
        <w:t xml:space="preserve">автоунааларды жана мотоциклдерди оңдоонун </w:t>
      </w:r>
      <w:r w:rsidRPr="007B1E6C">
        <w:rPr>
          <w:lang w:val="ky-KG"/>
        </w:rPr>
        <w:t xml:space="preserve">жүгүртүүсүнүн жалпы көлөмү </w:t>
      </w:r>
    </w:p>
    <w:p w14:paraId="69E41497" w14:textId="77777777" w:rsidR="007B1E6C" w:rsidRPr="007B1E6C" w:rsidRDefault="007B1E6C" w:rsidP="007B1E6C">
      <w:pPr>
        <w:shd w:val="clear" w:color="auto" w:fill="FFFFFF"/>
        <w:jc w:val="both"/>
        <w:rPr>
          <w:lang w:val="ky-KG"/>
        </w:rPr>
      </w:pPr>
      <w:r w:rsidRPr="007B1E6C">
        <w:rPr>
          <w:lang w:val="ky-KG"/>
        </w:rPr>
        <w:t>1 422,4 млрд. сом өлчөмүндө түзүлүп, 2023-ж. январь-ноябрына салыштырмалуу 18,5 пайызга көбөйдү.</w:t>
      </w:r>
    </w:p>
    <w:p w14:paraId="314E7E30" w14:textId="6FD4BA5C" w:rsidR="007B1E6C" w:rsidRPr="007B1E6C" w:rsidRDefault="005B7E0D" w:rsidP="00655CBD">
      <w:pPr>
        <w:spacing w:before="60" w:after="120"/>
        <w:ind w:left="1304" w:hanging="1304"/>
        <w:rPr>
          <w:b/>
          <w:lang w:val="ky-KG"/>
        </w:rPr>
      </w:pPr>
      <w:r>
        <w:rPr>
          <w:b/>
          <w:lang w:val="ky-KG"/>
        </w:rPr>
        <w:t>31</w:t>
      </w:r>
      <w:r w:rsidR="007B1E6C" w:rsidRPr="007B1E6C">
        <w:rPr>
          <w:b/>
          <w:lang w:val="ky-KG"/>
        </w:rPr>
        <w:t>-т</w:t>
      </w:r>
      <w:r w:rsidR="007B1E6C" w:rsidRPr="007B1E6C">
        <w:rPr>
          <w:b/>
          <w:bCs/>
          <w:lang w:val="ky-KG"/>
        </w:rPr>
        <w:t>аблица</w:t>
      </w:r>
      <w:r w:rsidR="007B1E6C" w:rsidRPr="007B1E6C">
        <w:rPr>
          <w:lang w:val="ky-KG"/>
        </w:rPr>
        <w:t xml:space="preserve">: </w:t>
      </w:r>
      <w:r w:rsidR="007B1E6C" w:rsidRPr="007B1E6C">
        <w:rPr>
          <w:b/>
          <w:lang w:val="ky-KG"/>
        </w:rPr>
        <w:t>Январь-ноябрдагы дүң жана чекене сооданын, автоунааларды жана мотоциклдерди оңдоонун жүгүртүүсү</w:t>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7"/>
        <w:gridCol w:w="1312"/>
        <w:gridCol w:w="1264"/>
        <w:gridCol w:w="1630"/>
        <w:gridCol w:w="1630"/>
      </w:tblGrid>
      <w:tr w:rsidR="007B1E6C" w:rsidRPr="007B1E6C" w14:paraId="1EF4A166" w14:textId="77777777" w:rsidTr="007B1E6C">
        <w:trPr>
          <w:cantSplit/>
          <w:trHeight w:val="478"/>
          <w:tblHeader/>
        </w:trPr>
        <w:tc>
          <w:tcPr>
            <w:tcW w:w="1967" w:type="pct"/>
            <w:vMerge w:val="restart"/>
            <w:tcBorders>
              <w:top w:val="single" w:sz="8" w:space="0" w:color="auto"/>
              <w:left w:val="nil"/>
              <w:bottom w:val="single" w:sz="8" w:space="0" w:color="auto"/>
              <w:right w:val="nil"/>
            </w:tcBorders>
          </w:tcPr>
          <w:p w14:paraId="2B4BB674" w14:textId="77777777" w:rsidR="007B1E6C" w:rsidRPr="007B1E6C" w:rsidRDefault="007B1E6C" w:rsidP="007B1E6C">
            <w:pPr>
              <w:spacing w:before="20" w:after="20"/>
              <w:rPr>
                <w:b/>
                <w:sz w:val="20"/>
                <w:szCs w:val="20"/>
                <w:lang w:val="ky-KG"/>
              </w:rPr>
            </w:pPr>
          </w:p>
        </w:tc>
        <w:tc>
          <w:tcPr>
            <w:tcW w:w="1338" w:type="pct"/>
            <w:gridSpan w:val="2"/>
            <w:tcBorders>
              <w:top w:val="single" w:sz="8" w:space="0" w:color="auto"/>
              <w:left w:val="nil"/>
              <w:bottom w:val="single" w:sz="4" w:space="0" w:color="auto"/>
              <w:right w:val="nil"/>
            </w:tcBorders>
            <w:hideMark/>
          </w:tcPr>
          <w:p w14:paraId="12A350C4" w14:textId="77777777" w:rsidR="007B1E6C" w:rsidRPr="007B1E6C" w:rsidRDefault="007B1E6C" w:rsidP="007B1E6C">
            <w:pPr>
              <w:spacing w:before="20" w:after="20"/>
              <w:jc w:val="center"/>
              <w:rPr>
                <w:b/>
                <w:sz w:val="20"/>
                <w:szCs w:val="20"/>
              </w:rPr>
            </w:pPr>
            <w:r w:rsidRPr="007B1E6C">
              <w:rPr>
                <w:b/>
                <w:sz w:val="20"/>
                <w:szCs w:val="20"/>
              </w:rPr>
              <w:t>Млн. сом</w:t>
            </w:r>
          </w:p>
        </w:tc>
        <w:tc>
          <w:tcPr>
            <w:tcW w:w="1694" w:type="pct"/>
            <w:gridSpan w:val="2"/>
            <w:tcBorders>
              <w:top w:val="single" w:sz="8" w:space="0" w:color="auto"/>
              <w:left w:val="nil"/>
              <w:bottom w:val="single" w:sz="4" w:space="0" w:color="auto"/>
              <w:right w:val="nil"/>
            </w:tcBorders>
            <w:hideMark/>
          </w:tcPr>
          <w:p w14:paraId="1E5E33C4" w14:textId="77777777" w:rsidR="007B1E6C" w:rsidRPr="007B1E6C" w:rsidRDefault="007B1E6C" w:rsidP="007B1E6C">
            <w:pPr>
              <w:spacing w:before="20" w:after="20"/>
              <w:ind w:left="-108" w:right="-108"/>
              <w:jc w:val="center"/>
              <w:rPr>
                <w:b/>
                <w:sz w:val="20"/>
                <w:szCs w:val="20"/>
              </w:rPr>
            </w:pPr>
            <w:proofErr w:type="spellStart"/>
            <w:r w:rsidRPr="007B1E6C">
              <w:rPr>
                <w:b/>
                <w:sz w:val="20"/>
                <w:szCs w:val="20"/>
              </w:rPr>
              <w:t>Мурунку</w:t>
            </w:r>
            <w:proofErr w:type="spellEnd"/>
            <w:r w:rsidRPr="007B1E6C">
              <w:rPr>
                <w:b/>
                <w:sz w:val="20"/>
                <w:szCs w:val="20"/>
              </w:rPr>
              <w:t xml:space="preserve"> </w:t>
            </w:r>
            <w:proofErr w:type="spellStart"/>
            <w:r w:rsidRPr="007B1E6C">
              <w:rPr>
                <w:b/>
                <w:sz w:val="20"/>
                <w:szCs w:val="20"/>
              </w:rPr>
              <w:t>жылдын</w:t>
            </w:r>
            <w:proofErr w:type="spellEnd"/>
            <w:r w:rsidRPr="007B1E6C">
              <w:rPr>
                <w:b/>
                <w:sz w:val="20"/>
                <w:szCs w:val="20"/>
              </w:rPr>
              <w:t xml:space="preserve"> </w:t>
            </w:r>
            <w:proofErr w:type="spellStart"/>
            <w:r w:rsidRPr="007B1E6C">
              <w:rPr>
                <w:b/>
                <w:sz w:val="20"/>
                <w:szCs w:val="20"/>
              </w:rPr>
              <w:t>тийишт</w:t>
            </w:r>
            <w:proofErr w:type="spellEnd"/>
            <w:r w:rsidRPr="007B1E6C">
              <w:rPr>
                <w:b/>
                <w:sz w:val="20"/>
                <w:szCs w:val="20"/>
                <w:lang w:val="ky-KG"/>
              </w:rPr>
              <w:t>үү</w:t>
            </w:r>
            <w:r w:rsidRPr="007B1E6C">
              <w:rPr>
                <w:b/>
                <w:sz w:val="20"/>
                <w:szCs w:val="20"/>
              </w:rPr>
              <w:br/>
            </w:r>
            <w:proofErr w:type="spellStart"/>
            <w:r w:rsidRPr="007B1E6C">
              <w:rPr>
                <w:b/>
                <w:sz w:val="20"/>
                <w:szCs w:val="20"/>
              </w:rPr>
              <w:t>мезгилине</w:t>
            </w:r>
            <w:proofErr w:type="spellEnd"/>
            <w:r w:rsidRPr="007B1E6C">
              <w:rPr>
                <w:b/>
                <w:sz w:val="20"/>
                <w:szCs w:val="20"/>
              </w:rPr>
              <w:t xml:space="preserve"> карата </w:t>
            </w:r>
            <w:proofErr w:type="spellStart"/>
            <w:r w:rsidRPr="007B1E6C">
              <w:rPr>
                <w:b/>
                <w:sz w:val="20"/>
                <w:szCs w:val="20"/>
              </w:rPr>
              <w:t>пайыз</w:t>
            </w:r>
            <w:proofErr w:type="spellEnd"/>
            <w:r w:rsidRPr="007B1E6C">
              <w:rPr>
                <w:b/>
                <w:sz w:val="20"/>
                <w:szCs w:val="20"/>
              </w:rPr>
              <w:t xml:space="preserve"> </w:t>
            </w:r>
            <w:proofErr w:type="spellStart"/>
            <w:r w:rsidRPr="007B1E6C">
              <w:rPr>
                <w:b/>
                <w:sz w:val="20"/>
                <w:szCs w:val="20"/>
              </w:rPr>
              <w:t>менен</w:t>
            </w:r>
            <w:proofErr w:type="spellEnd"/>
          </w:p>
        </w:tc>
      </w:tr>
      <w:tr w:rsidR="007B1E6C" w:rsidRPr="007B1E6C" w14:paraId="7352BA25" w14:textId="77777777" w:rsidTr="007B1E6C">
        <w:trPr>
          <w:cantSplit/>
          <w:trHeight w:val="146"/>
          <w:tblHeader/>
        </w:trPr>
        <w:tc>
          <w:tcPr>
            <w:tcW w:w="0" w:type="auto"/>
            <w:vMerge/>
            <w:tcBorders>
              <w:top w:val="single" w:sz="8" w:space="0" w:color="auto"/>
              <w:left w:val="nil"/>
              <w:bottom w:val="single" w:sz="8" w:space="0" w:color="auto"/>
              <w:right w:val="nil"/>
            </w:tcBorders>
            <w:vAlign w:val="center"/>
            <w:hideMark/>
          </w:tcPr>
          <w:p w14:paraId="29E08C90" w14:textId="77777777" w:rsidR="007B1E6C" w:rsidRPr="007B1E6C" w:rsidRDefault="007B1E6C" w:rsidP="007B1E6C">
            <w:pPr>
              <w:rPr>
                <w:b/>
                <w:sz w:val="20"/>
                <w:szCs w:val="20"/>
                <w:lang w:val="ky-KG"/>
              </w:rPr>
            </w:pPr>
          </w:p>
        </w:tc>
        <w:tc>
          <w:tcPr>
            <w:tcW w:w="681" w:type="pct"/>
            <w:tcBorders>
              <w:top w:val="nil"/>
              <w:left w:val="nil"/>
              <w:bottom w:val="single" w:sz="4" w:space="0" w:color="auto"/>
              <w:right w:val="nil"/>
            </w:tcBorders>
            <w:vAlign w:val="bottom"/>
            <w:hideMark/>
          </w:tcPr>
          <w:p w14:paraId="267D473B" w14:textId="77777777" w:rsidR="007B1E6C" w:rsidRPr="007B1E6C" w:rsidRDefault="007B1E6C" w:rsidP="007B1E6C">
            <w:pPr>
              <w:spacing w:before="20" w:after="20"/>
              <w:jc w:val="right"/>
              <w:rPr>
                <w:b/>
                <w:sz w:val="20"/>
                <w:szCs w:val="20"/>
                <w:lang w:val="ky-KG"/>
              </w:rPr>
            </w:pPr>
            <w:r w:rsidRPr="007B1E6C">
              <w:rPr>
                <w:b/>
                <w:sz w:val="20"/>
                <w:szCs w:val="20"/>
              </w:rPr>
              <w:t>2023</w:t>
            </w:r>
          </w:p>
        </w:tc>
        <w:tc>
          <w:tcPr>
            <w:tcW w:w="657" w:type="pct"/>
            <w:tcBorders>
              <w:top w:val="single" w:sz="4" w:space="0" w:color="auto"/>
              <w:left w:val="nil"/>
              <w:bottom w:val="single" w:sz="4" w:space="0" w:color="auto"/>
              <w:right w:val="nil"/>
            </w:tcBorders>
            <w:vAlign w:val="bottom"/>
            <w:hideMark/>
          </w:tcPr>
          <w:p w14:paraId="2F2270E3" w14:textId="77777777" w:rsidR="007B1E6C" w:rsidRPr="007B1E6C" w:rsidRDefault="007B1E6C" w:rsidP="007B1E6C">
            <w:pPr>
              <w:spacing w:before="20" w:after="20"/>
              <w:jc w:val="right"/>
              <w:rPr>
                <w:b/>
                <w:sz w:val="20"/>
                <w:szCs w:val="20"/>
                <w:lang w:val="ky-KG"/>
              </w:rPr>
            </w:pPr>
            <w:r w:rsidRPr="007B1E6C">
              <w:rPr>
                <w:b/>
                <w:sz w:val="20"/>
                <w:szCs w:val="20"/>
              </w:rPr>
              <w:t>202</w:t>
            </w:r>
            <w:r w:rsidRPr="007B1E6C">
              <w:rPr>
                <w:b/>
                <w:sz w:val="20"/>
                <w:szCs w:val="20"/>
                <w:lang w:val="ky-KG"/>
              </w:rPr>
              <w:t>4</w:t>
            </w:r>
          </w:p>
        </w:tc>
        <w:tc>
          <w:tcPr>
            <w:tcW w:w="847" w:type="pct"/>
            <w:tcBorders>
              <w:top w:val="nil"/>
              <w:left w:val="nil"/>
              <w:bottom w:val="single" w:sz="4" w:space="0" w:color="auto"/>
              <w:right w:val="nil"/>
            </w:tcBorders>
            <w:vAlign w:val="bottom"/>
            <w:hideMark/>
          </w:tcPr>
          <w:p w14:paraId="57516EC2" w14:textId="77777777" w:rsidR="007B1E6C" w:rsidRPr="007B1E6C" w:rsidRDefault="007B1E6C" w:rsidP="007B1E6C">
            <w:pPr>
              <w:spacing w:before="20" w:after="20"/>
              <w:jc w:val="right"/>
              <w:rPr>
                <w:b/>
                <w:sz w:val="20"/>
                <w:szCs w:val="20"/>
                <w:lang w:val="ky-KG"/>
              </w:rPr>
            </w:pPr>
            <w:r w:rsidRPr="007B1E6C">
              <w:rPr>
                <w:b/>
                <w:sz w:val="20"/>
                <w:szCs w:val="20"/>
              </w:rPr>
              <w:t>202</w:t>
            </w:r>
            <w:r w:rsidRPr="007B1E6C">
              <w:rPr>
                <w:b/>
                <w:sz w:val="20"/>
                <w:szCs w:val="20"/>
                <w:lang w:val="ky-KG"/>
              </w:rPr>
              <w:t>3</w:t>
            </w:r>
          </w:p>
        </w:tc>
        <w:tc>
          <w:tcPr>
            <w:tcW w:w="847" w:type="pct"/>
            <w:tcBorders>
              <w:top w:val="single" w:sz="4" w:space="0" w:color="auto"/>
              <w:left w:val="nil"/>
              <w:bottom w:val="single" w:sz="4" w:space="0" w:color="auto"/>
              <w:right w:val="nil"/>
            </w:tcBorders>
            <w:vAlign w:val="bottom"/>
            <w:hideMark/>
          </w:tcPr>
          <w:p w14:paraId="6A12EE74" w14:textId="77777777" w:rsidR="007B1E6C" w:rsidRPr="007B1E6C" w:rsidRDefault="007B1E6C" w:rsidP="007B1E6C">
            <w:pPr>
              <w:spacing w:before="20" w:after="20"/>
              <w:jc w:val="right"/>
              <w:rPr>
                <w:b/>
                <w:sz w:val="20"/>
                <w:szCs w:val="20"/>
                <w:lang w:val="ky-KG"/>
              </w:rPr>
            </w:pPr>
            <w:r w:rsidRPr="007B1E6C">
              <w:rPr>
                <w:b/>
                <w:sz w:val="20"/>
                <w:szCs w:val="20"/>
              </w:rPr>
              <w:t>202</w:t>
            </w:r>
            <w:r w:rsidRPr="007B1E6C">
              <w:rPr>
                <w:b/>
                <w:sz w:val="20"/>
                <w:szCs w:val="20"/>
                <w:lang w:val="ky-KG"/>
              </w:rPr>
              <w:t>4</w:t>
            </w:r>
          </w:p>
        </w:tc>
      </w:tr>
      <w:tr w:rsidR="007B1E6C" w:rsidRPr="007B1E6C" w14:paraId="096001F7" w14:textId="77777777" w:rsidTr="007B1E6C">
        <w:trPr>
          <w:cantSplit/>
          <w:trHeight w:val="264"/>
        </w:trPr>
        <w:tc>
          <w:tcPr>
            <w:tcW w:w="1967" w:type="pct"/>
            <w:tcBorders>
              <w:top w:val="single" w:sz="8" w:space="0" w:color="auto"/>
              <w:left w:val="nil"/>
              <w:bottom w:val="nil"/>
              <w:right w:val="nil"/>
            </w:tcBorders>
            <w:vAlign w:val="bottom"/>
            <w:hideMark/>
          </w:tcPr>
          <w:p w14:paraId="47BC0DC2" w14:textId="77777777" w:rsidR="007B1E6C" w:rsidRPr="007B1E6C" w:rsidRDefault="007B1E6C" w:rsidP="007B1E6C">
            <w:pPr>
              <w:spacing w:before="20" w:after="20"/>
              <w:rPr>
                <w:b/>
                <w:sz w:val="20"/>
                <w:szCs w:val="20"/>
              </w:rPr>
            </w:pPr>
            <w:proofErr w:type="spellStart"/>
            <w:r w:rsidRPr="007B1E6C">
              <w:rPr>
                <w:b/>
                <w:sz w:val="20"/>
                <w:szCs w:val="20"/>
              </w:rPr>
              <w:t>Бардыгы</w:t>
            </w:r>
            <w:proofErr w:type="spellEnd"/>
          </w:p>
        </w:tc>
        <w:tc>
          <w:tcPr>
            <w:tcW w:w="681" w:type="pct"/>
            <w:tcBorders>
              <w:top w:val="single" w:sz="8" w:space="0" w:color="auto"/>
              <w:left w:val="nil"/>
              <w:bottom w:val="nil"/>
              <w:right w:val="nil"/>
            </w:tcBorders>
            <w:vAlign w:val="bottom"/>
            <w:hideMark/>
          </w:tcPr>
          <w:p w14:paraId="1468B01C" w14:textId="1D8BC80E" w:rsidR="007B1E6C" w:rsidRPr="007B1E6C" w:rsidRDefault="007B1E6C" w:rsidP="00B5160A">
            <w:pPr>
              <w:jc w:val="right"/>
              <w:rPr>
                <w:b/>
                <w:bCs/>
                <w:sz w:val="20"/>
                <w:szCs w:val="20"/>
                <w:lang w:val="ky-KG"/>
              </w:rPr>
            </w:pPr>
            <w:r w:rsidRPr="007B1E6C">
              <w:rPr>
                <w:b/>
                <w:bCs/>
                <w:sz w:val="20"/>
                <w:szCs w:val="20"/>
                <w:lang w:val="ky-KG"/>
              </w:rPr>
              <w:t>1 153 635,4</w:t>
            </w:r>
          </w:p>
        </w:tc>
        <w:tc>
          <w:tcPr>
            <w:tcW w:w="657" w:type="pct"/>
            <w:tcBorders>
              <w:top w:val="single" w:sz="8" w:space="0" w:color="auto"/>
              <w:left w:val="nil"/>
              <w:bottom w:val="nil"/>
              <w:right w:val="nil"/>
            </w:tcBorders>
            <w:vAlign w:val="bottom"/>
            <w:hideMark/>
          </w:tcPr>
          <w:p w14:paraId="0F38D37A" w14:textId="77777777" w:rsidR="007B1E6C" w:rsidRPr="007B1E6C" w:rsidRDefault="007B1E6C" w:rsidP="007B1E6C">
            <w:pPr>
              <w:spacing w:before="20" w:after="20"/>
              <w:jc w:val="right"/>
              <w:rPr>
                <w:b/>
                <w:sz w:val="20"/>
                <w:szCs w:val="20"/>
                <w:lang w:val="ky-KG"/>
              </w:rPr>
            </w:pPr>
            <w:r w:rsidRPr="007B1E6C">
              <w:rPr>
                <w:b/>
                <w:sz w:val="20"/>
                <w:szCs w:val="20"/>
                <w:lang w:val="ky-KG"/>
              </w:rPr>
              <w:t>1 422 399,5</w:t>
            </w:r>
          </w:p>
        </w:tc>
        <w:tc>
          <w:tcPr>
            <w:tcW w:w="847" w:type="pct"/>
            <w:tcBorders>
              <w:top w:val="single" w:sz="8" w:space="0" w:color="auto"/>
              <w:left w:val="nil"/>
              <w:bottom w:val="nil"/>
              <w:right w:val="nil"/>
            </w:tcBorders>
            <w:vAlign w:val="bottom"/>
            <w:hideMark/>
          </w:tcPr>
          <w:p w14:paraId="1215B6BB" w14:textId="77777777" w:rsidR="007B1E6C" w:rsidRPr="007B1E6C" w:rsidRDefault="007B1E6C" w:rsidP="007B1E6C">
            <w:pPr>
              <w:tabs>
                <w:tab w:val="left" w:pos="1422"/>
              </w:tabs>
              <w:spacing w:before="20" w:after="20"/>
              <w:jc w:val="right"/>
              <w:rPr>
                <w:b/>
                <w:sz w:val="20"/>
                <w:szCs w:val="20"/>
                <w:lang w:val="ky-KG"/>
              </w:rPr>
            </w:pPr>
            <w:r w:rsidRPr="007B1E6C">
              <w:rPr>
                <w:b/>
                <w:sz w:val="20"/>
                <w:szCs w:val="20"/>
                <w:lang w:val="ky-KG"/>
              </w:rPr>
              <w:t>116,9</w:t>
            </w:r>
          </w:p>
        </w:tc>
        <w:tc>
          <w:tcPr>
            <w:tcW w:w="847" w:type="pct"/>
            <w:tcBorders>
              <w:top w:val="single" w:sz="8" w:space="0" w:color="auto"/>
              <w:left w:val="nil"/>
              <w:bottom w:val="nil"/>
              <w:right w:val="nil"/>
            </w:tcBorders>
            <w:vAlign w:val="bottom"/>
            <w:hideMark/>
          </w:tcPr>
          <w:p w14:paraId="660FDB61" w14:textId="77777777" w:rsidR="007B1E6C" w:rsidRPr="007B1E6C" w:rsidRDefault="007B1E6C" w:rsidP="007B1E6C">
            <w:pPr>
              <w:tabs>
                <w:tab w:val="left" w:pos="1422"/>
              </w:tabs>
              <w:spacing w:before="20" w:after="20"/>
              <w:jc w:val="right"/>
              <w:rPr>
                <w:b/>
                <w:sz w:val="20"/>
                <w:szCs w:val="20"/>
                <w:lang w:val="ky-KG"/>
              </w:rPr>
            </w:pPr>
            <w:r w:rsidRPr="007B1E6C">
              <w:rPr>
                <w:b/>
                <w:sz w:val="20"/>
                <w:szCs w:val="20"/>
                <w:lang w:val="ky-KG"/>
              </w:rPr>
              <w:t>118,5</w:t>
            </w:r>
          </w:p>
        </w:tc>
      </w:tr>
      <w:tr w:rsidR="007B1E6C" w:rsidRPr="007B1E6C" w14:paraId="217E68BF" w14:textId="77777777" w:rsidTr="00B5160A">
        <w:trPr>
          <w:cantSplit/>
        </w:trPr>
        <w:tc>
          <w:tcPr>
            <w:tcW w:w="1967" w:type="pct"/>
            <w:tcBorders>
              <w:top w:val="nil"/>
              <w:left w:val="nil"/>
              <w:bottom w:val="nil"/>
              <w:right w:val="nil"/>
            </w:tcBorders>
            <w:vAlign w:val="bottom"/>
            <w:hideMark/>
          </w:tcPr>
          <w:p w14:paraId="5B1E1365" w14:textId="36904A1A" w:rsidR="007B1E6C" w:rsidRPr="007B1E6C" w:rsidRDefault="007B1E6C" w:rsidP="00B5160A">
            <w:pPr>
              <w:ind w:hanging="113"/>
              <w:rPr>
                <w:sz w:val="20"/>
                <w:szCs w:val="20"/>
                <w:lang w:val="ky-KG"/>
              </w:rPr>
            </w:pPr>
            <w:r w:rsidRPr="007B1E6C">
              <w:rPr>
                <w:sz w:val="20"/>
                <w:szCs w:val="20"/>
              </w:rPr>
              <w:t xml:space="preserve">   </w:t>
            </w:r>
            <w:proofErr w:type="spellStart"/>
            <w:r w:rsidRPr="007B1E6C">
              <w:rPr>
                <w:sz w:val="20"/>
                <w:szCs w:val="20"/>
              </w:rPr>
              <w:t>анын</w:t>
            </w:r>
            <w:proofErr w:type="spellEnd"/>
            <w:r w:rsidRPr="007B1E6C">
              <w:rPr>
                <w:sz w:val="20"/>
                <w:szCs w:val="20"/>
              </w:rPr>
              <w:t xml:space="preserve"> </w:t>
            </w:r>
            <w:proofErr w:type="spellStart"/>
            <w:r w:rsidRPr="007B1E6C">
              <w:rPr>
                <w:sz w:val="20"/>
                <w:szCs w:val="20"/>
              </w:rPr>
              <w:t>ичинде</w:t>
            </w:r>
            <w:proofErr w:type="spellEnd"/>
            <w:r w:rsidRPr="007B1E6C">
              <w:rPr>
                <w:sz w:val="20"/>
                <w:szCs w:val="20"/>
              </w:rPr>
              <w:t>:</w:t>
            </w:r>
            <w:r w:rsidR="00B5160A">
              <w:rPr>
                <w:sz w:val="20"/>
                <w:szCs w:val="20"/>
              </w:rPr>
              <w:br/>
            </w:r>
            <w:r w:rsidRPr="007B1E6C">
              <w:rPr>
                <w:sz w:val="20"/>
                <w:szCs w:val="20"/>
              </w:rPr>
              <w:t>авто</w:t>
            </w:r>
            <w:r w:rsidRPr="007B1E6C">
              <w:rPr>
                <w:sz w:val="20"/>
                <w:szCs w:val="20"/>
                <w:lang w:val="ky-KG"/>
              </w:rPr>
              <w:t>унаалардын</w:t>
            </w:r>
            <w:r w:rsidRPr="007B1E6C">
              <w:rPr>
                <w:sz w:val="20"/>
                <w:szCs w:val="20"/>
              </w:rPr>
              <w:t xml:space="preserve"> </w:t>
            </w:r>
            <w:proofErr w:type="spellStart"/>
            <w:r w:rsidRPr="007B1E6C">
              <w:rPr>
                <w:sz w:val="20"/>
                <w:szCs w:val="20"/>
              </w:rPr>
              <w:t>жана</w:t>
            </w:r>
            <w:proofErr w:type="spellEnd"/>
            <w:r w:rsidRPr="007B1E6C">
              <w:rPr>
                <w:sz w:val="20"/>
                <w:szCs w:val="20"/>
              </w:rPr>
              <w:t xml:space="preserve"> мотоцикл</w:t>
            </w:r>
            <w:r w:rsidRPr="007B1E6C">
              <w:rPr>
                <w:sz w:val="20"/>
                <w:szCs w:val="20"/>
                <w:lang w:val="ky-KG"/>
              </w:rPr>
              <w:t>дердин</w:t>
            </w:r>
            <w:r w:rsidRPr="007B1E6C">
              <w:rPr>
                <w:sz w:val="20"/>
                <w:szCs w:val="20"/>
              </w:rPr>
              <w:t xml:space="preserve">, </w:t>
            </w:r>
            <w:proofErr w:type="spellStart"/>
            <w:r w:rsidRPr="007B1E6C">
              <w:rPr>
                <w:sz w:val="20"/>
                <w:szCs w:val="20"/>
              </w:rPr>
              <w:t>автотетиктер</w:t>
            </w:r>
            <w:proofErr w:type="spellEnd"/>
            <w:r w:rsidRPr="007B1E6C">
              <w:rPr>
                <w:sz w:val="20"/>
                <w:szCs w:val="20"/>
                <w:lang w:val="ky-KG"/>
              </w:rPr>
              <w:t>д</w:t>
            </w:r>
            <w:r w:rsidRPr="007B1E6C">
              <w:rPr>
                <w:sz w:val="20"/>
                <w:szCs w:val="20"/>
              </w:rPr>
              <w:t xml:space="preserve">ин, </w:t>
            </w:r>
            <w:proofErr w:type="spellStart"/>
            <w:r w:rsidRPr="007B1E6C">
              <w:rPr>
                <w:sz w:val="20"/>
                <w:szCs w:val="20"/>
              </w:rPr>
              <w:t>түйүндөр</w:t>
            </w:r>
            <w:proofErr w:type="spellEnd"/>
            <w:r w:rsidRPr="007B1E6C">
              <w:rPr>
                <w:sz w:val="20"/>
                <w:szCs w:val="20"/>
                <w:lang w:val="ky-KG"/>
              </w:rPr>
              <w:t>д</w:t>
            </w:r>
            <w:proofErr w:type="spellStart"/>
            <w:r w:rsidRPr="007B1E6C">
              <w:rPr>
                <w:sz w:val="20"/>
                <w:szCs w:val="20"/>
              </w:rPr>
              <w:t>үн</w:t>
            </w:r>
            <w:proofErr w:type="spellEnd"/>
            <w:r w:rsidRPr="007B1E6C">
              <w:rPr>
                <w:sz w:val="20"/>
                <w:szCs w:val="20"/>
              </w:rPr>
              <w:t xml:space="preserve"> </w:t>
            </w:r>
            <w:proofErr w:type="spellStart"/>
            <w:r w:rsidRPr="007B1E6C">
              <w:rPr>
                <w:sz w:val="20"/>
                <w:szCs w:val="20"/>
              </w:rPr>
              <w:t>жана</w:t>
            </w:r>
            <w:proofErr w:type="spellEnd"/>
            <w:r w:rsidRPr="007B1E6C">
              <w:rPr>
                <w:sz w:val="20"/>
                <w:szCs w:val="20"/>
              </w:rPr>
              <w:t xml:space="preserve"> </w:t>
            </w:r>
            <w:proofErr w:type="spellStart"/>
            <w:r w:rsidRPr="007B1E6C">
              <w:rPr>
                <w:sz w:val="20"/>
                <w:szCs w:val="20"/>
              </w:rPr>
              <w:t>шаймандар</w:t>
            </w:r>
            <w:proofErr w:type="spellEnd"/>
            <w:r w:rsidRPr="007B1E6C">
              <w:rPr>
                <w:sz w:val="20"/>
                <w:szCs w:val="20"/>
                <w:lang w:val="ky-KG"/>
              </w:rPr>
              <w:t>д</w:t>
            </w:r>
            <w:proofErr w:type="spellStart"/>
            <w:r w:rsidRPr="007B1E6C">
              <w:rPr>
                <w:sz w:val="20"/>
                <w:szCs w:val="20"/>
              </w:rPr>
              <w:t>ын</w:t>
            </w:r>
            <w:proofErr w:type="spellEnd"/>
            <w:r w:rsidRPr="007B1E6C">
              <w:rPr>
                <w:sz w:val="20"/>
                <w:szCs w:val="20"/>
              </w:rPr>
              <w:t xml:space="preserve"> </w:t>
            </w:r>
            <w:proofErr w:type="spellStart"/>
            <w:r w:rsidRPr="007B1E6C">
              <w:rPr>
                <w:sz w:val="20"/>
                <w:szCs w:val="20"/>
              </w:rPr>
              <w:t>соодасы</w:t>
            </w:r>
            <w:proofErr w:type="spellEnd"/>
          </w:p>
        </w:tc>
        <w:tc>
          <w:tcPr>
            <w:tcW w:w="681" w:type="pct"/>
            <w:tcBorders>
              <w:top w:val="nil"/>
              <w:left w:val="nil"/>
              <w:bottom w:val="nil"/>
              <w:right w:val="nil"/>
            </w:tcBorders>
            <w:vAlign w:val="bottom"/>
            <w:hideMark/>
          </w:tcPr>
          <w:p w14:paraId="2BDB00FB" w14:textId="77777777" w:rsidR="007B1E6C" w:rsidRPr="007B1E6C" w:rsidRDefault="007B1E6C" w:rsidP="00B5160A">
            <w:pPr>
              <w:jc w:val="right"/>
              <w:rPr>
                <w:sz w:val="20"/>
                <w:szCs w:val="20"/>
                <w:lang w:val="ky-KG"/>
              </w:rPr>
            </w:pPr>
            <w:r w:rsidRPr="007B1E6C">
              <w:rPr>
                <w:sz w:val="20"/>
                <w:szCs w:val="20"/>
                <w:lang w:val="ky-KG"/>
              </w:rPr>
              <w:t>39 384,4</w:t>
            </w:r>
          </w:p>
        </w:tc>
        <w:tc>
          <w:tcPr>
            <w:tcW w:w="657" w:type="pct"/>
            <w:tcBorders>
              <w:top w:val="nil"/>
              <w:left w:val="nil"/>
              <w:bottom w:val="nil"/>
              <w:right w:val="nil"/>
            </w:tcBorders>
            <w:vAlign w:val="bottom"/>
            <w:hideMark/>
          </w:tcPr>
          <w:p w14:paraId="0BC15742" w14:textId="77777777" w:rsidR="007B1E6C" w:rsidRPr="007B1E6C" w:rsidRDefault="007B1E6C" w:rsidP="00B5160A">
            <w:pPr>
              <w:jc w:val="right"/>
              <w:rPr>
                <w:sz w:val="20"/>
                <w:szCs w:val="20"/>
                <w:lang w:val="ky-KG"/>
              </w:rPr>
            </w:pPr>
            <w:r w:rsidRPr="007B1E6C">
              <w:rPr>
                <w:sz w:val="20"/>
                <w:szCs w:val="20"/>
                <w:lang w:val="ky-KG"/>
              </w:rPr>
              <w:t>45 909,1</w:t>
            </w:r>
          </w:p>
        </w:tc>
        <w:tc>
          <w:tcPr>
            <w:tcW w:w="847" w:type="pct"/>
            <w:tcBorders>
              <w:top w:val="nil"/>
              <w:left w:val="nil"/>
              <w:bottom w:val="nil"/>
              <w:right w:val="nil"/>
            </w:tcBorders>
            <w:vAlign w:val="bottom"/>
            <w:hideMark/>
          </w:tcPr>
          <w:p w14:paraId="133D29B0" w14:textId="77777777" w:rsidR="007B1E6C" w:rsidRPr="007B1E6C" w:rsidRDefault="007B1E6C" w:rsidP="00B5160A">
            <w:pPr>
              <w:tabs>
                <w:tab w:val="left" w:pos="1422"/>
              </w:tabs>
              <w:jc w:val="right"/>
              <w:rPr>
                <w:sz w:val="20"/>
                <w:szCs w:val="20"/>
                <w:lang w:val="ky-KG"/>
              </w:rPr>
            </w:pPr>
            <w:r w:rsidRPr="007B1E6C">
              <w:rPr>
                <w:sz w:val="20"/>
                <w:szCs w:val="20"/>
                <w:lang w:val="ky-KG"/>
              </w:rPr>
              <w:t>176,5</w:t>
            </w:r>
          </w:p>
        </w:tc>
        <w:tc>
          <w:tcPr>
            <w:tcW w:w="847" w:type="pct"/>
            <w:tcBorders>
              <w:top w:val="nil"/>
              <w:left w:val="nil"/>
              <w:bottom w:val="nil"/>
              <w:right w:val="nil"/>
            </w:tcBorders>
            <w:vAlign w:val="bottom"/>
            <w:hideMark/>
          </w:tcPr>
          <w:p w14:paraId="2C750CF2" w14:textId="77777777" w:rsidR="007B1E6C" w:rsidRPr="007B1E6C" w:rsidRDefault="007B1E6C" w:rsidP="00B5160A">
            <w:pPr>
              <w:tabs>
                <w:tab w:val="left" w:pos="1422"/>
              </w:tabs>
              <w:jc w:val="right"/>
              <w:rPr>
                <w:sz w:val="20"/>
                <w:szCs w:val="20"/>
                <w:lang w:val="ky-KG"/>
              </w:rPr>
            </w:pPr>
            <w:r w:rsidRPr="007B1E6C">
              <w:rPr>
                <w:sz w:val="20"/>
                <w:szCs w:val="20"/>
                <w:lang w:val="ky-KG"/>
              </w:rPr>
              <w:t>117,1</w:t>
            </w:r>
          </w:p>
        </w:tc>
      </w:tr>
      <w:tr w:rsidR="007B1E6C" w:rsidRPr="007B1E6C" w14:paraId="1DF85909" w14:textId="77777777" w:rsidTr="00B5160A">
        <w:trPr>
          <w:cantSplit/>
        </w:trPr>
        <w:tc>
          <w:tcPr>
            <w:tcW w:w="1967" w:type="pct"/>
            <w:tcBorders>
              <w:top w:val="nil"/>
              <w:left w:val="nil"/>
              <w:bottom w:val="nil"/>
              <w:right w:val="nil"/>
            </w:tcBorders>
            <w:vAlign w:val="bottom"/>
            <w:hideMark/>
          </w:tcPr>
          <w:p w14:paraId="09853025" w14:textId="77777777" w:rsidR="007B1E6C" w:rsidRPr="007B1E6C" w:rsidRDefault="007B1E6C" w:rsidP="00B5160A">
            <w:pPr>
              <w:ind w:left="170" w:hanging="113"/>
              <w:rPr>
                <w:sz w:val="20"/>
                <w:szCs w:val="20"/>
              </w:rPr>
            </w:pPr>
            <w:r w:rsidRPr="007B1E6C">
              <w:rPr>
                <w:sz w:val="20"/>
                <w:szCs w:val="20"/>
              </w:rPr>
              <w:t>авто</w:t>
            </w:r>
            <w:r w:rsidRPr="007B1E6C">
              <w:rPr>
                <w:sz w:val="20"/>
                <w:szCs w:val="20"/>
                <w:lang w:val="ky-KG"/>
              </w:rPr>
              <w:t>унааны</w:t>
            </w:r>
            <w:r w:rsidRPr="007B1E6C">
              <w:rPr>
                <w:sz w:val="20"/>
                <w:szCs w:val="20"/>
              </w:rPr>
              <w:t xml:space="preserve"> </w:t>
            </w:r>
            <w:proofErr w:type="spellStart"/>
            <w:r w:rsidRPr="007B1E6C">
              <w:rPr>
                <w:sz w:val="20"/>
                <w:szCs w:val="20"/>
              </w:rPr>
              <w:t>техникалык</w:t>
            </w:r>
            <w:proofErr w:type="spellEnd"/>
            <w:r w:rsidRPr="007B1E6C">
              <w:rPr>
                <w:sz w:val="20"/>
                <w:szCs w:val="20"/>
              </w:rPr>
              <w:t xml:space="preserve"> </w:t>
            </w:r>
            <w:proofErr w:type="spellStart"/>
            <w:r w:rsidRPr="007B1E6C">
              <w:rPr>
                <w:sz w:val="20"/>
                <w:szCs w:val="20"/>
              </w:rPr>
              <w:t>жактан</w:t>
            </w:r>
            <w:proofErr w:type="spellEnd"/>
            <w:r w:rsidRPr="007B1E6C">
              <w:rPr>
                <w:sz w:val="20"/>
                <w:szCs w:val="20"/>
              </w:rPr>
              <w:t xml:space="preserve"> </w:t>
            </w:r>
            <w:proofErr w:type="spellStart"/>
            <w:r w:rsidRPr="007B1E6C">
              <w:rPr>
                <w:sz w:val="20"/>
                <w:szCs w:val="20"/>
              </w:rPr>
              <w:t>тейлөө</w:t>
            </w:r>
            <w:proofErr w:type="spellEnd"/>
            <w:r w:rsidRPr="007B1E6C">
              <w:rPr>
                <w:sz w:val="20"/>
                <w:szCs w:val="20"/>
              </w:rPr>
              <w:t xml:space="preserve"> </w:t>
            </w:r>
            <w:proofErr w:type="spellStart"/>
            <w:r w:rsidRPr="007B1E6C">
              <w:rPr>
                <w:sz w:val="20"/>
                <w:szCs w:val="20"/>
              </w:rPr>
              <w:t>жана</w:t>
            </w:r>
            <w:proofErr w:type="spellEnd"/>
            <w:r w:rsidRPr="007B1E6C">
              <w:rPr>
                <w:sz w:val="20"/>
                <w:szCs w:val="20"/>
              </w:rPr>
              <w:t xml:space="preserve"> </w:t>
            </w:r>
            <w:proofErr w:type="spellStart"/>
            <w:r w:rsidRPr="007B1E6C">
              <w:rPr>
                <w:sz w:val="20"/>
                <w:szCs w:val="20"/>
              </w:rPr>
              <w:t>оңдоо</w:t>
            </w:r>
            <w:proofErr w:type="spellEnd"/>
          </w:p>
        </w:tc>
        <w:tc>
          <w:tcPr>
            <w:tcW w:w="681" w:type="pct"/>
            <w:tcBorders>
              <w:top w:val="nil"/>
              <w:left w:val="nil"/>
              <w:bottom w:val="nil"/>
              <w:right w:val="nil"/>
            </w:tcBorders>
            <w:vAlign w:val="bottom"/>
            <w:hideMark/>
          </w:tcPr>
          <w:p w14:paraId="5594BD3A" w14:textId="77777777" w:rsidR="007B1E6C" w:rsidRPr="007B1E6C" w:rsidRDefault="007B1E6C" w:rsidP="00B5160A">
            <w:pPr>
              <w:jc w:val="right"/>
              <w:rPr>
                <w:sz w:val="20"/>
                <w:szCs w:val="20"/>
                <w:lang w:val="ky-KG"/>
              </w:rPr>
            </w:pPr>
            <w:r w:rsidRPr="007B1E6C">
              <w:rPr>
                <w:sz w:val="20"/>
                <w:szCs w:val="20"/>
                <w:lang w:val="ky-KG"/>
              </w:rPr>
              <w:t>4 831,5</w:t>
            </w:r>
          </w:p>
        </w:tc>
        <w:tc>
          <w:tcPr>
            <w:tcW w:w="657" w:type="pct"/>
            <w:tcBorders>
              <w:top w:val="nil"/>
              <w:left w:val="nil"/>
              <w:bottom w:val="nil"/>
              <w:right w:val="nil"/>
            </w:tcBorders>
            <w:vAlign w:val="bottom"/>
            <w:hideMark/>
          </w:tcPr>
          <w:p w14:paraId="462C4657" w14:textId="77777777" w:rsidR="007B1E6C" w:rsidRPr="007B1E6C" w:rsidRDefault="007B1E6C" w:rsidP="00B5160A">
            <w:pPr>
              <w:jc w:val="right"/>
              <w:rPr>
                <w:sz w:val="20"/>
                <w:szCs w:val="20"/>
                <w:lang w:val="ky-KG"/>
              </w:rPr>
            </w:pPr>
            <w:r w:rsidRPr="007B1E6C">
              <w:rPr>
                <w:sz w:val="20"/>
                <w:szCs w:val="20"/>
                <w:lang w:val="ky-KG"/>
              </w:rPr>
              <w:t>5 867,7</w:t>
            </w:r>
          </w:p>
        </w:tc>
        <w:tc>
          <w:tcPr>
            <w:tcW w:w="847" w:type="pct"/>
            <w:tcBorders>
              <w:top w:val="nil"/>
              <w:left w:val="nil"/>
              <w:bottom w:val="nil"/>
              <w:right w:val="nil"/>
            </w:tcBorders>
            <w:vAlign w:val="bottom"/>
            <w:hideMark/>
          </w:tcPr>
          <w:p w14:paraId="2B936381" w14:textId="77777777" w:rsidR="007B1E6C" w:rsidRPr="007B1E6C" w:rsidRDefault="007B1E6C" w:rsidP="00B5160A">
            <w:pPr>
              <w:tabs>
                <w:tab w:val="left" w:pos="1422"/>
              </w:tabs>
              <w:jc w:val="right"/>
              <w:rPr>
                <w:sz w:val="20"/>
                <w:szCs w:val="20"/>
                <w:lang w:val="ky-KG"/>
              </w:rPr>
            </w:pPr>
            <w:r w:rsidRPr="007B1E6C">
              <w:rPr>
                <w:sz w:val="20"/>
                <w:szCs w:val="20"/>
                <w:lang w:val="ky-KG"/>
              </w:rPr>
              <w:t>131,7</w:t>
            </w:r>
          </w:p>
        </w:tc>
        <w:tc>
          <w:tcPr>
            <w:tcW w:w="847" w:type="pct"/>
            <w:tcBorders>
              <w:top w:val="nil"/>
              <w:left w:val="nil"/>
              <w:bottom w:val="nil"/>
              <w:right w:val="nil"/>
            </w:tcBorders>
            <w:vAlign w:val="bottom"/>
            <w:hideMark/>
          </w:tcPr>
          <w:p w14:paraId="505D14EB" w14:textId="77777777" w:rsidR="007B1E6C" w:rsidRPr="007B1E6C" w:rsidRDefault="007B1E6C" w:rsidP="00B5160A">
            <w:pPr>
              <w:tabs>
                <w:tab w:val="left" w:pos="1422"/>
              </w:tabs>
              <w:jc w:val="right"/>
              <w:rPr>
                <w:sz w:val="20"/>
                <w:szCs w:val="20"/>
                <w:lang w:val="ky-KG"/>
              </w:rPr>
            </w:pPr>
            <w:r w:rsidRPr="007B1E6C">
              <w:rPr>
                <w:sz w:val="20"/>
                <w:szCs w:val="20"/>
                <w:lang w:val="ky-KG"/>
              </w:rPr>
              <w:t>117,9</w:t>
            </w:r>
          </w:p>
        </w:tc>
      </w:tr>
      <w:tr w:rsidR="007B1E6C" w:rsidRPr="007B1E6C" w14:paraId="307F8266" w14:textId="77777777" w:rsidTr="00B5160A">
        <w:trPr>
          <w:cantSplit/>
        </w:trPr>
        <w:tc>
          <w:tcPr>
            <w:tcW w:w="1967" w:type="pct"/>
            <w:tcBorders>
              <w:top w:val="nil"/>
              <w:left w:val="nil"/>
              <w:bottom w:val="nil"/>
              <w:right w:val="nil"/>
            </w:tcBorders>
            <w:vAlign w:val="bottom"/>
            <w:hideMark/>
          </w:tcPr>
          <w:p w14:paraId="5B7C63B1" w14:textId="77777777" w:rsidR="007B1E6C" w:rsidRPr="007B1E6C" w:rsidRDefault="007B1E6C" w:rsidP="00B5160A">
            <w:pPr>
              <w:ind w:left="170" w:hanging="113"/>
              <w:rPr>
                <w:sz w:val="20"/>
                <w:szCs w:val="20"/>
              </w:rPr>
            </w:pPr>
            <w:r w:rsidRPr="007B1E6C">
              <w:rPr>
                <w:sz w:val="20"/>
                <w:szCs w:val="20"/>
              </w:rPr>
              <w:lastRenderedPageBreak/>
              <w:t>авто</w:t>
            </w:r>
            <w:r w:rsidRPr="007B1E6C">
              <w:rPr>
                <w:sz w:val="20"/>
                <w:szCs w:val="20"/>
                <w:lang w:val="ky-KG"/>
              </w:rPr>
              <w:t>унаалардын</w:t>
            </w:r>
            <w:r w:rsidRPr="007B1E6C">
              <w:rPr>
                <w:sz w:val="20"/>
                <w:szCs w:val="20"/>
              </w:rPr>
              <w:t xml:space="preserve"> </w:t>
            </w:r>
            <w:proofErr w:type="spellStart"/>
            <w:r w:rsidRPr="007B1E6C">
              <w:rPr>
                <w:sz w:val="20"/>
                <w:szCs w:val="20"/>
              </w:rPr>
              <w:t>жана</w:t>
            </w:r>
            <w:proofErr w:type="spellEnd"/>
            <w:r w:rsidRPr="007B1E6C">
              <w:rPr>
                <w:sz w:val="20"/>
                <w:szCs w:val="20"/>
              </w:rPr>
              <w:t xml:space="preserve"> </w:t>
            </w:r>
            <w:proofErr w:type="spellStart"/>
            <w:r w:rsidRPr="007B1E6C">
              <w:rPr>
                <w:sz w:val="20"/>
                <w:szCs w:val="20"/>
              </w:rPr>
              <w:t>мотоциклд</w:t>
            </w:r>
            <w:proofErr w:type="spellEnd"/>
            <w:r w:rsidRPr="007B1E6C">
              <w:rPr>
                <w:sz w:val="20"/>
                <w:szCs w:val="20"/>
                <w:lang w:val="ky-KG"/>
              </w:rPr>
              <w:t>ерд</w:t>
            </w:r>
            <w:r w:rsidRPr="007B1E6C">
              <w:rPr>
                <w:sz w:val="20"/>
                <w:szCs w:val="20"/>
              </w:rPr>
              <w:t xml:space="preserve">ин </w:t>
            </w:r>
            <w:r w:rsidRPr="007B1E6C">
              <w:rPr>
                <w:sz w:val="20"/>
                <w:szCs w:val="20"/>
                <w:lang w:val="ky-KG"/>
              </w:rPr>
              <w:t>соодасын кошпогондогу</w:t>
            </w:r>
            <w:r w:rsidRPr="007B1E6C">
              <w:rPr>
                <w:sz w:val="20"/>
                <w:szCs w:val="20"/>
              </w:rPr>
              <w:t xml:space="preserve"> </w:t>
            </w:r>
            <w:proofErr w:type="spellStart"/>
            <w:r w:rsidRPr="007B1E6C">
              <w:rPr>
                <w:sz w:val="20"/>
                <w:szCs w:val="20"/>
              </w:rPr>
              <w:t>дүң</w:t>
            </w:r>
            <w:proofErr w:type="spellEnd"/>
            <w:r w:rsidRPr="007B1E6C">
              <w:rPr>
                <w:sz w:val="20"/>
                <w:szCs w:val="20"/>
              </w:rPr>
              <w:t xml:space="preserve"> </w:t>
            </w:r>
            <w:proofErr w:type="spellStart"/>
            <w:r w:rsidRPr="007B1E6C">
              <w:rPr>
                <w:sz w:val="20"/>
                <w:szCs w:val="20"/>
              </w:rPr>
              <w:t>соода</w:t>
            </w:r>
            <w:proofErr w:type="spellEnd"/>
          </w:p>
        </w:tc>
        <w:tc>
          <w:tcPr>
            <w:tcW w:w="681" w:type="pct"/>
            <w:tcBorders>
              <w:top w:val="nil"/>
              <w:left w:val="nil"/>
              <w:bottom w:val="nil"/>
              <w:right w:val="nil"/>
            </w:tcBorders>
            <w:vAlign w:val="bottom"/>
            <w:hideMark/>
          </w:tcPr>
          <w:p w14:paraId="4E096AB2" w14:textId="77777777" w:rsidR="007B1E6C" w:rsidRPr="007B1E6C" w:rsidRDefault="007B1E6C" w:rsidP="00B5160A">
            <w:pPr>
              <w:jc w:val="right"/>
              <w:rPr>
                <w:sz w:val="20"/>
                <w:szCs w:val="20"/>
                <w:lang w:val="ky-KG"/>
              </w:rPr>
            </w:pPr>
            <w:r w:rsidRPr="007B1E6C">
              <w:rPr>
                <w:sz w:val="20"/>
                <w:szCs w:val="20"/>
                <w:lang w:val="ky-KG"/>
              </w:rPr>
              <w:t>563 329,0</w:t>
            </w:r>
          </w:p>
        </w:tc>
        <w:tc>
          <w:tcPr>
            <w:tcW w:w="657" w:type="pct"/>
            <w:tcBorders>
              <w:top w:val="nil"/>
              <w:left w:val="nil"/>
              <w:bottom w:val="nil"/>
              <w:right w:val="nil"/>
            </w:tcBorders>
            <w:vAlign w:val="bottom"/>
            <w:hideMark/>
          </w:tcPr>
          <w:p w14:paraId="5A4F0FFF" w14:textId="77777777" w:rsidR="007B1E6C" w:rsidRPr="007B1E6C" w:rsidRDefault="007B1E6C" w:rsidP="00B5160A">
            <w:pPr>
              <w:jc w:val="right"/>
              <w:rPr>
                <w:sz w:val="20"/>
                <w:szCs w:val="20"/>
                <w:lang w:val="ky-KG"/>
              </w:rPr>
            </w:pPr>
            <w:r w:rsidRPr="007B1E6C">
              <w:rPr>
                <w:sz w:val="20"/>
                <w:szCs w:val="20"/>
                <w:lang w:val="ky-KG"/>
              </w:rPr>
              <w:t>731 872,9</w:t>
            </w:r>
          </w:p>
        </w:tc>
        <w:tc>
          <w:tcPr>
            <w:tcW w:w="847" w:type="pct"/>
            <w:tcBorders>
              <w:top w:val="nil"/>
              <w:left w:val="nil"/>
              <w:bottom w:val="nil"/>
              <w:right w:val="nil"/>
            </w:tcBorders>
            <w:vAlign w:val="bottom"/>
            <w:hideMark/>
          </w:tcPr>
          <w:p w14:paraId="2625819B" w14:textId="77777777" w:rsidR="007B1E6C" w:rsidRPr="007B1E6C" w:rsidRDefault="007B1E6C" w:rsidP="00B5160A">
            <w:pPr>
              <w:tabs>
                <w:tab w:val="left" w:pos="1422"/>
              </w:tabs>
              <w:jc w:val="right"/>
              <w:rPr>
                <w:sz w:val="20"/>
                <w:szCs w:val="20"/>
                <w:lang w:val="ky-KG"/>
              </w:rPr>
            </w:pPr>
            <w:r w:rsidRPr="007B1E6C">
              <w:rPr>
                <w:sz w:val="20"/>
                <w:szCs w:val="20"/>
                <w:lang w:val="ky-KG"/>
              </w:rPr>
              <w:t>119,2</w:t>
            </w:r>
          </w:p>
        </w:tc>
        <w:tc>
          <w:tcPr>
            <w:tcW w:w="847" w:type="pct"/>
            <w:tcBorders>
              <w:top w:val="nil"/>
              <w:left w:val="nil"/>
              <w:bottom w:val="nil"/>
              <w:right w:val="nil"/>
            </w:tcBorders>
            <w:vAlign w:val="bottom"/>
            <w:hideMark/>
          </w:tcPr>
          <w:p w14:paraId="07E9D43B" w14:textId="77777777" w:rsidR="007B1E6C" w:rsidRPr="007B1E6C" w:rsidRDefault="007B1E6C" w:rsidP="00B5160A">
            <w:pPr>
              <w:tabs>
                <w:tab w:val="left" w:pos="1422"/>
              </w:tabs>
              <w:jc w:val="right"/>
              <w:rPr>
                <w:sz w:val="20"/>
                <w:szCs w:val="20"/>
                <w:lang w:val="ky-KG"/>
              </w:rPr>
            </w:pPr>
            <w:r w:rsidRPr="007B1E6C">
              <w:rPr>
                <w:sz w:val="20"/>
                <w:szCs w:val="20"/>
                <w:lang w:val="ky-KG"/>
              </w:rPr>
              <w:t>125,6</w:t>
            </w:r>
          </w:p>
        </w:tc>
      </w:tr>
      <w:tr w:rsidR="007B1E6C" w:rsidRPr="007B1E6C" w14:paraId="2CE8F335" w14:textId="77777777" w:rsidTr="00B5160A">
        <w:trPr>
          <w:cantSplit/>
        </w:trPr>
        <w:tc>
          <w:tcPr>
            <w:tcW w:w="1967" w:type="pct"/>
            <w:tcBorders>
              <w:top w:val="nil"/>
              <w:left w:val="nil"/>
              <w:bottom w:val="nil"/>
              <w:right w:val="nil"/>
            </w:tcBorders>
            <w:vAlign w:val="bottom"/>
            <w:hideMark/>
          </w:tcPr>
          <w:p w14:paraId="26BA47EA" w14:textId="77777777" w:rsidR="007B1E6C" w:rsidRPr="007B1E6C" w:rsidRDefault="007B1E6C" w:rsidP="00D67797">
            <w:pPr>
              <w:spacing w:before="40" w:after="20"/>
              <w:ind w:left="170" w:hanging="113"/>
              <w:rPr>
                <w:sz w:val="20"/>
                <w:szCs w:val="20"/>
              </w:rPr>
            </w:pPr>
            <w:r w:rsidRPr="007B1E6C">
              <w:rPr>
                <w:sz w:val="20"/>
                <w:szCs w:val="20"/>
              </w:rPr>
              <w:t xml:space="preserve">мотор </w:t>
            </w:r>
            <w:proofErr w:type="spellStart"/>
            <w:r w:rsidRPr="007B1E6C">
              <w:rPr>
                <w:sz w:val="20"/>
                <w:szCs w:val="20"/>
              </w:rPr>
              <w:t>майын</w:t>
            </w:r>
            <w:proofErr w:type="spellEnd"/>
            <w:r w:rsidRPr="007B1E6C">
              <w:rPr>
                <w:sz w:val="20"/>
                <w:szCs w:val="20"/>
              </w:rPr>
              <w:t xml:space="preserve"> </w:t>
            </w:r>
            <w:proofErr w:type="spellStart"/>
            <w:r w:rsidRPr="007B1E6C">
              <w:rPr>
                <w:sz w:val="20"/>
                <w:szCs w:val="20"/>
              </w:rPr>
              <w:t>чекене</w:t>
            </w:r>
            <w:proofErr w:type="spellEnd"/>
            <w:r w:rsidRPr="007B1E6C">
              <w:rPr>
                <w:sz w:val="20"/>
                <w:szCs w:val="20"/>
              </w:rPr>
              <w:t xml:space="preserve"> </w:t>
            </w:r>
            <w:proofErr w:type="spellStart"/>
            <w:r w:rsidRPr="007B1E6C">
              <w:rPr>
                <w:sz w:val="20"/>
                <w:szCs w:val="20"/>
              </w:rPr>
              <w:t>сатуу</w:t>
            </w:r>
            <w:proofErr w:type="spellEnd"/>
          </w:p>
        </w:tc>
        <w:tc>
          <w:tcPr>
            <w:tcW w:w="681" w:type="pct"/>
            <w:tcBorders>
              <w:top w:val="nil"/>
              <w:left w:val="nil"/>
              <w:bottom w:val="nil"/>
              <w:right w:val="nil"/>
            </w:tcBorders>
            <w:vAlign w:val="bottom"/>
            <w:hideMark/>
          </w:tcPr>
          <w:p w14:paraId="5365B313" w14:textId="77777777" w:rsidR="007B1E6C" w:rsidRPr="007B1E6C" w:rsidRDefault="007B1E6C" w:rsidP="00B5160A">
            <w:pPr>
              <w:jc w:val="right"/>
              <w:rPr>
                <w:sz w:val="20"/>
                <w:szCs w:val="20"/>
                <w:lang w:val="ky-KG"/>
              </w:rPr>
            </w:pPr>
            <w:r w:rsidRPr="007B1E6C">
              <w:rPr>
                <w:sz w:val="20"/>
                <w:szCs w:val="20"/>
                <w:lang w:val="ky-KG"/>
              </w:rPr>
              <w:t>112 846,3</w:t>
            </w:r>
          </w:p>
        </w:tc>
        <w:tc>
          <w:tcPr>
            <w:tcW w:w="657" w:type="pct"/>
            <w:tcBorders>
              <w:top w:val="nil"/>
              <w:left w:val="nil"/>
              <w:bottom w:val="nil"/>
              <w:right w:val="nil"/>
            </w:tcBorders>
            <w:vAlign w:val="bottom"/>
            <w:hideMark/>
          </w:tcPr>
          <w:p w14:paraId="7F93BC49" w14:textId="77777777" w:rsidR="007B1E6C" w:rsidRPr="007B1E6C" w:rsidRDefault="007B1E6C" w:rsidP="00B5160A">
            <w:pPr>
              <w:jc w:val="right"/>
              <w:rPr>
                <w:sz w:val="20"/>
                <w:szCs w:val="20"/>
                <w:lang w:val="ky-KG"/>
              </w:rPr>
            </w:pPr>
            <w:r w:rsidRPr="007B1E6C">
              <w:rPr>
                <w:sz w:val="20"/>
                <w:szCs w:val="20"/>
                <w:lang w:val="ky-KG"/>
              </w:rPr>
              <w:t>134 109,5</w:t>
            </w:r>
          </w:p>
        </w:tc>
        <w:tc>
          <w:tcPr>
            <w:tcW w:w="847" w:type="pct"/>
            <w:tcBorders>
              <w:top w:val="nil"/>
              <w:left w:val="nil"/>
              <w:bottom w:val="nil"/>
              <w:right w:val="nil"/>
            </w:tcBorders>
            <w:vAlign w:val="bottom"/>
            <w:hideMark/>
          </w:tcPr>
          <w:p w14:paraId="61AB3B4C" w14:textId="77777777" w:rsidR="007B1E6C" w:rsidRPr="007B1E6C" w:rsidRDefault="007B1E6C" w:rsidP="00B5160A">
            <w:pPr>
              <w:tabs>
                <w:tab w:val="left" w:pos="1422"/>
              </w:tabs>
              <w:jc w:val="right"/>
              <w:rPr>
                <w:sz w:val="20"/>
                <w:szCs w:val="20"/>
                <w:lang w:val="ky-KG"/>
              </w:rPr>
            </w:pPr>
            <w:r w:rsidRPr="007B1E6C">
              <w:rPr>
                <w:sz w:val="20"/>
                <w:szCs w:val="20"/>
                <w:lang w:val="ky-KG"/>
              </w:rPr>
              <w:t>117,0</w:t>
            </w:r>
          </w:p>
        </w:tc>
        <w:tc>
          <w:tcPr>
            <w:tcW w:w="847" w:type="pct"/>
            <w:tcBorders>
              <w:top w:val="nil"/>
              <w:left w:val="nil"/>
              <w:bottom w:val="nil"/>
              <w:right w:val="nil"/>
            </w:tcBorders>
            <w:vAlign w:val="bottom"/>
            <w:hideMark/>
          </w:tcPr>
          <w:p w14:paraId="010EB957" w14:textId="77777777" w:rsidR="007B1E6C" w:rsidRPr="007B1E6C" w:rsidRDefault="007B1E6C" w:rsidP="00B5160A">
            <w:pPr>
              <w:tabs>
                <w:tab w:val="left" w:pos="1422"/>
              </w:tabs>
              <w:jc w:val="right"/>
              <w:rPr>
                <w:sz w:val="20"/>
                <w:szCs w:val="20"/>
                <w:lang w:val="ky-KG"/>
              </w:rPr>
            </w:pPr>
            <w:r w:rsidRPr="007B1E6C">
              <w:rPr>
                <w:sz w:val="20"/>
                <w:szCs w:val="20"/>
                <w:lang w:val="ky-KG"/>
              </w:rPr>
              <w:t>107,3</w:t>
            </w:r>
          </w:p>
        </w:tc>
      </w:tr>
      <w:tr w:rsidR="007B1E6C" w:rsidRPr="007B1E6C" w14:paraId="457B49DB" w14:textId="77777777" w:rsidTr="00B5160A">
        <w:trPr>
          <w:cantSplit/>
        </w:trPr>
        <w:tc>
          <w:tcPr>
            <w:tcW w:w="1967" w:type="pct"/>
            <w:tcBorders>
              <w:top w:val="nil"/>
              <w:left w:val="nil"/>
              <w:bottom w:val="single" w:sz="8" w:space="0" w:color="auto"/>
              <w:right w:val="nil"/>
            </w:tcBorders>
            <w:vAlign w:val="bottom"/>
            <w:hideMark/>
          </w:tcPr>
          <w:p w14:paraId="7FC6FF5C" w14:textId="77777777" w:rsidR="007B1E6C" w:rsidRPr="007B1E6C" w:rsidRDefault="007B1E6C" w:rsidP="00B5160A">
            <w:pPr>
              <w:ind w:left="170" w:hanging="113"/>
              <w:rPr>
                <w:sz w:val="20"/>
                <w:szCs w:val="20"/>
              </w:rPr>
            </w:pPr>
            <w:r w:rsidRPr="007B1E6C">
              <w:rPr>
                <w:sz w:val="20"/>
                <w:szCs w:val="20"/>
              </w:rPr>
              <w:t>авто</w:t>
            </w:r>
            <w:r w:rsidRPr="007B1E6C">
              <w:rPr>
                <w:sz w:val="20"/>
                <w:szCs w:val="20"/>
                <w:lang w:val="ky-KG"/>
              </w:rPr>
              <w:t>унаалардын</w:t>
            </w:r>
            <w:r w:rsidRPr="007B1E6C">
              <w:rPr>
                <w:sz w:val="20"/>
                <w:szCs w:val="20"/>
              </w:rPr>
              <w:t xml:space="preserve"> </w:t>
            </w:r>
            <w:proofErr w:type="spellStart"/>
            <w:r w:rsidRPr="007B1E6C">
              <w:rPr>
                <w:sz w:val="20"/>
                <w:szCs w:val="20"/>
              </w:rPr>
              <w:t>жана</w:t>
            </w:r>
            <w:proofErr w:type="spellEnd"/>
            <w:r w:rsidRPr="007B1E6C">
              <w:rPr>
                <w:sz w:val="20"/>
                <w:szCs w:val="20"/>
              </w:rPr>
              <w:t xml:space="preserve"> </w:t>
            </w:r>
            <w:proofErr w:type="spellStart"/>
            <w:r w:rsidRPr="007B1E6C">
              <w:rPr>
                <w:sz w:val="20"/>
                <w:szCs w:val="20"/>
              </w:rPr>
              <w:t>мотоциклд</w:t>
            </w:r>
            <w:proofErr w:type="spellEnd"/>
            <w:r w:rsidRPr="007B1E6C">
              <w:rPr>
                <w:sz w:val="20"/>
                <w:szCs w:val="20"/>
                <w:lang w:val="ky-KG"/>
              </w:rPr>
              <w:t>ерд</w:t>
            </w:r>
            <w:r w:rsidRPr="007B1E6C">
              <w:rPr>
                <w:sz w:val="20"/>
                <w:szCs w:val="20"/>
              </w:rPr>
              <w:t xml:space="preserve">ин </w:t>
            </w:r>
            <w:r w:rsidRPr="007B1E6C">
              <w:rPr>
                <w:sz w:val="20"/>
                <w:szCs w:val="20"/>
                <w:lang w:val="ky-KG"/>
              </w:rPr>
              <w:t>соодасын кошпогондогу чекене</w:t>
            </w:r>
            <w:r w:rsidRPr="007B1E6C">
              <w:rPr>
                <w:sz w:val="20"/>
                <w:szCs w:val="20"/>
              </w:rPr>
              <w:t xml:space="preserve"> </w:t>
            </w:r>
            <w:proofErr w:type="spellStart"/>
            <w:r w:rsidRPr="007B1E6C">
              <w:rPr>
                <w:sz w:val="20"/>
                <w:szCs w:val="20"/>
              </w:rPr>
              <w:t>соода</w:t>
            </w:r>
            <w:proofErr w:type="spellEnd"/>
          </w:p>
        </w:tc>
        <w:tc>
          <w:tcPr>
            <w:tcW w:w="681" w:type="pct"/>
            <w:tcBorders>
              <w:top w:val="nil"/>
              <w:left w:val="nil"/>
              <w:bottom w:val="single" w:sz="8" w:space="0" w:color="auto"/>
              <w:right w:val="nil"/>
            </w:tcBorders>
            <w:vAlign w:val="bottom"/>
            <w:hideMark/>
          </w:tcPr>
          <w:p w14:paraId="103F603A" w14:textId="77777777" w:rsidR="007B1E6C" w:rsidRPr="007B1E6C" w:rsidRDefault="007B1E6C" w:rsidP="00B5160A">
            <w:pPr>
              <w:jc w:val="right"/>
              <w:rPr>
                <w:sz w:val="20"/>
                <w:szCs w:val="20"/>
                <w:lang w:val="ky-KG"/>
              </w:rPr>
            </w:pPr>
            <w:r w:rsidRPr="007B1E6C">
              <w:rPr>
                <w:sz w:val="20"/>
                <w:szCs w:val="20"/>
                <w:lang w:val="ky-KG"/>
              </w:rPr>
              <w:t>433 244,2</w:t>
            </w:r>
          </w:p>
        </w:tc>
        <w:tc>
          <w:tcPr>
            <w:tcW w:w="657" w:type="pct"/>
            <w:tcBorders>
              <w:top w:val="nil"/>
              <w:left w:val="nil"/>
              <w:bottom w:val="single" w:sz="8" w:space="0" w:color="auto"/>
              <w:right w:val="nil"/>
            </w:tcBorders>
            <w:vAlign w:val="bottom"/>
            <w:hideMark/>
          </w:tcPr>
          <w:p w14:paraId="6A5B4D3C" w14:textId="77777777" w:rsidR="007B1E6C" w:rsidRPr="007B1E6C" w:rsidRDefault="007B1E6C" w:rsidP="00B5160A">
            <w:pPr>
              <w:jc w:val="right"/>
              <w:rPr>
                <w:sz w:val="20"/>
                <w:szCs w:val="20"/>
                <w:lang w:val="ky-KG"/>
              </w:rPr>
            </w:pPr>
            <w:r w:rsidRPr="007B1E6C">
              <w:rPr>
                <w:sz w:val="20"/>
                <w:szCs w:val="20"/>
                <w:lang w:val="ky-KG"/>
              </w:rPr>
              <w:t>504 640,3</w:t>
            </w:r>
          </w:p>
        </w:tc>
        <w:tc>
          <w:tcPr>
            <w:tcW w:w="847" w:type="pct"/>
            <w:tcBorders>
              <w:top w:val="nil"/>
              <w:left w:val="nil"/>
              <w:bottom w:val="single" w:sz="8" w:space="0" w:color="auto"/>
              <w:right w:val="nil"/>
            </w:tcBorders>
            <w:vAlign w:val="bottom"/>
            <w:hideMark/>
          </w:tcPr>
          <w:p w14:paraId="4BAEF187" w14:textId="77777777" w:rsidR="007B1E6C" w:rsidRPr="007B1E6C" w:rsidRDefault="007B1E6C" w:rsidP="00B5160A">
            <w:pPr>
              <w:tabs>
                <w:tab w:val="left" w:pos="1422"/>
              </w:tabs>
              <w:jc w:val="right"/>
              <w:rPr>
                <w:sz w:val="20"/>
                <w:szCs w:val="20"/>
                <w:lang w:val="ky-KG"/>
              </w:rPr>
            </w:pPr>
            <w:r w:rsidRPr="007B1E6C">
              <w:rPr>
                <w:sz w:val="20"/>
                <w:szCs w:val="20"/>
                <w:lang w:val="ky-KG"/>
              </w:rPr>
              <w:t>111,0</w:t>
            </w:r>
          </w:p>
        </w:tc>
        <w:tc>
          <w:tcPr>
            <w:tcW w:w="847" w:type="pct"/>
            <w:tcBorders>
              <w:top w:val="nil"/>
              <w:left w:val="nil"/>
              <w:bottom w:val="single" w:sz="8" w:space="0" w:color="auto"/>
              <w:right w:val="nil"/>
            </w:tcBorders>
            <w:vAlign w:val="bottom"/>
            <w:hideMark/>
          </w:tcPr>
          <w:p w14:paraId="1174B61E" w14:textId="77777777" w:rsidR="007B1E6C" w:rsidRPr="007B1E6C" w:rsidRDefault="007B1E6C" w:rsidP="00B5160A">
            <w:pPr>
              <w:tabs>
                <w:tab w:val="left" w:pos="1422"/>
              </w:tabs>
              <w:jc w:val="right"/>
              <w:rPr>
                <w:sz w:val="20"/>
                <w:szCs w:val="20"/>
                <w:lang w:val="ky-KG"/>
              </w:rPr>
            </w:pPr>
            <w:r w:rsidRPr="007B1E6C">
              <w:rPr>
                <w:sz w:val="20"/>
                <w:szCs w:val="20"/>
                <w:lang w:val="ky-KG"/>
              </w:rPr>
              <w:t>112,3</w:t>
            </w:r>
          </w:p>
        </w:tc>
      </w:tr>
    </w:tbl>
    <w:p w14:paraId="25CD2FCD" w14:textId="77777777" w:rsidR="007B1E6C" w:rsidRPr="007B1E6C" w:rsidRDefault="007B1E6C" w:rsidP="00B5160A">
      <w:pPr>
        <w:shd w:val="clear" w:color="auto" w:fill="FFFFFF"/>
        <w:spacing w:before="120" w:after="120"/>
        <w:ind w:firstLine="709"/>
        <w:jc w:val="both"/>
        <w:rPr>
          <w:lang w:val="ky-KG"/>
        </w:rPr>
      </w:pPr>
      <w:r w:rsidRPr="007B1E6C">
        <w:rPr>
          <w:lang w:val="ky-KG"/>
        </w:rPr>
        <w:t>Үстүбүздөгү жылдын январь-ноябрындагы дүң жана чекене сооданын, автоунааларды жана мотоциклдерди оңдоонун</w:t>
      </w:r>
      <w:r w:rsidRPr="007B1E6C">
        <w:rPr>
          <w:i/>
          <w:lang w:val="ky-KG"/>
        </w:rPr>
        <w:t xml:space="preserve"> </w:t>
      </w:r>
      <w:r w:rsidRPr="007B1E6C">
        <w:rPr>
          <w:lang w:val="ky-KG"/>
        </w:rPr>
        <w:t xml:space="preserve">жүгүртүүсүнүн жалпы көлөмүнүн 2023-ж. январь-ноябрына салыштырмалуу өсүшү, республиканын бардык региондорунда байкалды. </w:t>
      </w:r>
    </w:p>
    <w:p w14:paraId="28918BD6" w14:textId="73171B54" w:rsidR="007B1E6C" w:rsidRPr="007B1E6C" w:rsidRDefault="007B1E6C" w:rsidP="007B1E6C">
      <w:pPr>
        <w:spacing w:before="60" w:after="60"/>
        <w:ind w:left="1304" w:hanging="1304"/>
        <w:rPr>
          <w:b/>
          <w:lang w:val="ky-KG"/>
        </w:rPr>
      </w:pPr>
      <w:r w:rsidRPr="007B1E6C">
        <w:rPr>
          <w:b/>
          <w:lang w:val="ky-KG"/>
        </w:rPr>
        <w:t>3</w:t>
      </w:r>
      <w:r w:rsidR="005B7E0D">
        <w:rPr>
          <w:b/>
          <w:lang w:val="ky-KG"/>
        </w:rPr>
        <w:t>2</w:t>
      </w:r>
      <w:r w:rsidRPr="007B1E6C">
        <w:rPr>
          <w:b/>
          <w:lang w:val="ky-KG"/>
        </w:rPr>
        <w:t>-таблица: Январь-ноябрындагы аймактар боюнча дүң жана чекене сооданын, автоунааларды жана мотоциклдерди оңдоонун жүгүртүүсү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9"/>
        <w:gridCol w:w="1309"/>
        <w:gridCol w:w="1380"/>
        <w:gridCol w:w="1552"/>
        <w:gridCol w:w="1748"/>
      </w:tblGrid>
      <w:tr w:rsidR="007B1E6C" w:rsidRPr="007B1E6C" w14:paraId="288A80D8" w14:textId="77777777" w:rsidTr="007B1E6C">
        <w:trPr>
          <w:cantSplit/>
          <w:tblHeader/>
        </w:trPr>
        <w:tc>
          <w:tcPr>
            <w:tcW w:w="1893" w:type="pct"/>
            <w:vMerge w:val="restart"/>
            <w:tcBorders>
              <w:top w:val="single" w:sz="8" w:space="0" w:color="auto"/>
              <w:left w:val="nil"/>
              <w:bottom w:val="single" w:sz="8" w:space="0" w:color="auto"/>
              <w:right w:val="nil"/>
            </w:tcBorders>
          </w:tcPr>
          <w:p w14:paraId="72AE5BF8" w14:textId="77777777" w:rsidR="007B1E6C" w:rsidRPr="007B1E6C" w:rsidRDefault="007B1E6C" w:rsidP="007B1E6C">
            <w:pPr>
              <w:spacing w:before="20" w:after="20"/>
              <w:rPr>
                <w:b/>
                <w:sz w:val="20"/>
                <w:szCs w:val="20"/>
                <w:lang w:val="ky-KG"/>
              </w:rPr>
            </w:pPr>
          </w:p>
        </w:tc>
        <w:tc>
          <w:tcPr>
            <w:tcW w:w="1395" w:type="pct"/>
            <w:gridSpan w:val="2"/>
            <w:tcBorders>
              <w:top w:val="single" w:sz="8" w:space="0" w:color="auto"/>
              <w:left w:val="nil"/>
              <w:bottom w:val="single" w:sz="4" w:space="0" w:color="auto"/>
              <w:right w:val="nil"/>
            </w:tcBorders>
            <w:hideMark/>
          </w:tcPr>
          <w:p w14:paraId="260B2105" w14:textId="77777777" w:rsidR="007B1E6C" w:rsidRPr="007B1E6C" w:rsidRDefault="007B1E6C" w:rsidP="007B1E6C">
            <w:pPr>
              <w:spacing w:before="20" w:after="20"/>
              <w:jc w:val="center"/>
              <w:rPr>
                <w:b/>
                <w:sz w:val="20"/>
                <w:szCs w:val="20"/>
              </w:rPr>
            </w:pPr>
            <w:r w:rsidRPr="007B1E6C">
              <w:rPr>
                <w:b/>
                <w:sz w:val="20"/>
                <w:szCs w:val="20"/>
              </w:rPr>
              <w:t>Млн. сом</w:t>
            </w:r>
          </w:p>
        </w:tc>
        <w:tc>
          <w:tcPr>
            <w:tcW w:w="1712" w:type="pct"/>
            <w:gridSpan w:val="2"/>
            <w:tcBorders>
              <w:top w:val="single" w:sz="8" w:space="0" w:color="auto"/>
              <w:left w:val="nil"/>
              <w:bottom w:val="single" w:sz="4" w:space="0" w:color="auto"/>
              <w:right w:val="nil"/>
            </w:tcBorders>
            <w:hideMark/>
          </w:tcPr>
          <w:p w14:paraId="13FE9443" w14:textId="77777777" w:rsidR="007B1E6C" w:rsidRPr="007B1E6C" w:rsidRDefault="007B1E6C" w:rsidP="007B1E6C">
            <w:pPr>
              <w:spacing w:before="20" w:after="20"/>
              <w:ind w:left="-108" w:right="-108"/>
              <w:jc w:val="center"/>
              <w:rPr>
                <w:b/>
                <w:sz w:val="20"/>
                <w:szCs w:val="20"/>
              </w:rPr>
            </w:pPr>
            <w:proofErr w:type="spellStart"/>
            <w:r w:rsidRPr="007B1E6C">
              <w:rPr>
                <w:b/>
                <w:sz w:val="20"/>
                <w:szCs w:val="20"/>
              </w:rPr>
              <w:t>Мурунку</w:t>
            </w:r>
            <w:proofErr w:type="spellEnd"/>
            <w:r w:rsidRPr="007B1E6C">
              <w:rPr>
                <w:b/>
                <w:sz w:val="20"/>
                <w:szCs w:val="20"/>
              </w:rPr>
              <w:t xml:space="preserve"> </w:t>
            </w:r>
            <w:proofErr w:type="spellStart"/>
            <w:r w:rsidRPr="007B1E6C">
              <w:rPr>
                <w:b/>
                <w:sz w:val="20"/>
                <w:szCs w:val="20"/>
              </w:rPr>
              <w:t>жылдын</w:t>
            </w:r>
            <w:proofErr w:type="spellEnd"/>
            <w:r w:rsidRPr="007B1E6C">
              <w:rPr>
                <w:b/>
                <w:sz w:val="20"/>
                <w:szCs w:val="20"/>
              </w:rPr>
              <w:t xml:space="preserve"> </w:t>
            </w:r>
            <w:proofErr w:type="spellStart"/>
            <w:r w:rsidRPr="007B1E6C">
              <w:rPr>
                <w:b/>
                <w:sz w:val="20"/>
                <w:szCs w:val="20"/>
              </w:rPr>
              <w:t>тийиштүү</w:t>
            </w:r>
            <w:proofErr w:type="spellEnd"/>
            <w:r w:rsidRPr="007B1E6C">
              <w:rPr>
                <w:b/>
                <w:sz w:val="20"/>
                <w:szCs w:val="20"/>
              </w:rPr>
              <w:br/>
            </w:r>
            <w:proofErr w:type="spellStart"/>
            <w:r w:rsidRPr="007B1E6C">
              <w:rPr>
                <w:b/>
                <w:sz w:val="20"/>
                <w:szCs w:val="20"/>
              </w:rPr>
              <w:t>мезгилине</w:t>
            </w:r>
            <w:proofErr w:type="spellEnd"/>
            <w:r w:rsidRPr="007B1E6C">
              <w:rPr>
                <w:b/>
                <w:sz w:val="20"/>
                <w:szCs w:val="20"/>
              </w:rPr>
              <w:t xml:space="preserve"> карата </w:t>
            </w:r>
            <w:proofErr w:type="spellStart"/>
            <w:r w:rsidRPr="007B1E6C">
              <w:rPr>
                <w:b/>
                <w:sz w:val="20"/>
                <w:szCs w:val="20"/>
              </w:rPr>
              <w:t>пайыз</w:t>
            </w:r>
            <w:proofErr w:type="spellEnd"/>
            <w:r w:rsidRPr="007B1E6C">
              <w:rPr>
                <w:b/>
                <w:sz w:val="20"/>
                <w:szCs w:val="20"/>
              </w:rPr>
              <w:t xml:space="preserve"> </w:t>
            </w:r>
            <w:proofErr w:type="spellStart"/>
            <w:r w:rsidRPr="007B1E6C">
              <w:rPr>
                <w:b/>
                <w:sz w:val="20"/>
                <w:szCs w:val="20"/>
              </w:rPr>
              <w:t>менен</w:t>
            </w:r>
            <w:proofErr w:type="spellEnd"/>
          </w:p>
        </w:tc>
      </w:tr>
      <w:tr w:rsidR="007B1E6C" w:rsidRPr="007B1E6C" w14:paraId="68608363" w14:textId="77777777" w:rsidTr="007B1E6C">
        <w:trPr>
          <w:cantSplit/>
          <w:tblHeader/>
        </w:trPr>
        <w:tc>
          <w:tcPr>
            <w:tcW w:w="0" w:type="auto"/>
            <w:vMerge/>
            <w:tcBorders>
              <w:top w:val="single" w:sz="8" w:space="0" w:color="auto"/>
              <w:left w:val="nil"/>
              <w:bottom w:val="single" w:sz="8" w:space="0" w:color="auto"/>
              <w:right w:val="nil"/>
            </w:tcBorders>
            <w:vAlign w:val="center"/>
            <w:hideMark/>
          </w:tcPr>
          <w:p w14:paraId="647DA247" w14:textId="77777777" w:rsidR="007B1E6C" w:rsidRPr="007B1E6C" w:rsidRDefault="007B1E6C" w:rsidP="007B1E6C">
            <w:pPr>
              <w:rPr>
                <w:b/>
                <w:sz w:val="20"/>
                <w:szCs w:val="20"/>
                <w:lang w:val="ky-KG"/>
              </w:rPr>
            </w:pPr>
          </w:p>
        </w:tc>
        <w:tc>
          <w:tcPr>
            <w:tcW w:w="679" w:type="pct"/>
            <w:tcBorders>
              <w:top w:val="nil"/>
              <w:left w:val="nil"/>
              <w:bottom w:val="single" w:sz="8" w:space="0" w:color="auto"/>
              <w:right w:val="nil"/>
            </w:tcBorders>
            <w:vAlign w:val="bottom"/>
            <w:hideMark/>
          </w:tcPr>
          <w:p w14:paraId="42C76665" w14:textId="77777777" w:rsidR="007B1E6C" w:rsidRPr="007B1E6C" w:rsidRDefault="007B1E6C" w:rsidP="007B1E6C">
            <w:pPr>
              <w:spacing w:before="20" w:after="20"/>
              <w:jc w:val="right"/>
              <w:rPr>
                <w:b/>
                <w:sz w:val="20"/>
                <w:szCs w:val="20"/>
                <w:lang w:val="ky-KG"/>
              </w:rPr>
            </w:pPr>
            <w:r w:rsidRPr="007B1E6C">
              <w:rPr>
                <w:b/>
                <w:sz w:val="20"/>
                <w:szCs w:val="20"/>
              </w:rPr>
              <w:t>202</w:t>
            </w:r>
            <w:r w:rsidRPr="007B1E6C">
              <w:rPr>
                <w:b/>
                <w:sz w:val="20"/>
                <w:szCs w:val="20"/>
                <w:lang w:val="ky-KG"/>
              </w:rPr>
              <w:t>3</w:t>
            </w:r>
          </w:p>
        </w:tc>
        <w:tc>
          <w:tcPr>
            <w:tcW w:w="716" w:type="pct"/>
            <w:tcBorders>
              <w:top w:val="single" w:sz="4" w:space="0" w:color="auto"/>
              <w:left w:val="nil"/>
              <w:bottom w:val="single" w:sz="8" w:space="0" w:color="auto"/>
              <w:right w:val="nil"/>
            </w:tcBorders>
            <w:vAlign w:val="bottom"/>
            <w:hideMark/>
          </w:tcPr>
          <w:p w14:paraId="76AFFA0B" w14:textId="77777777" w:rsidR="007B1E6C" w:rsidRPr="007B1E6C" w:rsidRDefault="007B1E6C" w:rsidP="007B1E6C">
            <w:pPr>
              <w:spacing w:before="20" w:after="20"/>
              <w:jc w:val="right"/>
              <w:rPr>
                <w:b/>
                <w:sz w:val="20"/>
                <w:szCs w:val="20"/>
                <w:lang w:val="ky-KG"/>
              </w:rPr>
            </w:pPr>
            <w:r w:rsidRPr="007B1E6C">
              <w:rPr>
                <w:b/>
                <w:sz w:val="20"/>
                <w:szCs w:val="20"/>
              </w:rPr>
              <w:t>202</w:t>
            </w:r>
            <w:r w:rsidRPr="007B1E6C">
              <w:rPr>
                <w:b/>
                <w:sz w:val="20"/>
                <w:szCs w:val="20"/>
                <w:lang w:val="ky-KG"/>
              </w:rPr>
              <w:t>4</w:t>
            </w:r>
          </w:p>
        </w:tc>
        <w:tc>
          <w:tcPr>
            <w:tcW w:w="805" w:type="pct"/>
            <w:tcBorders>
              <w:top w:val="nil"/>
              <w:left w:val="nil"/>
              <w:bottom w:val="single" w:sz="8" w:space="0" w:color="auto"/>
              <w:right w:val="nil"/>
            </w:tcBorders>
            <w:vAlign w:val="bottom"/>
            <w:hideMark/>
          </w:tcPr>
          <w:p w14:paraId="58187187" w14:textId="77777777" w:rsidR="007B1E6C" w:rsidRPr="007B1E6C" w:rsidRDefault="007B1E6C" w:rsidP="007B1E6C">
            <w:pPr>
              <w:spacing w:before="20" w:after="20"/>
              <w:jc w:val="right"/>
              <w:rPr>
                <w:b/>
                <w:sz w:val="20"/>
                <w:szCs w:val="20"/>
                <w:lang w:val="ky-KG"/>
              </w:rPr>
            </w:pPr>
            <w:r w:rsidRPr="007B1E6C">
              <w:rPr>
                <w:b/>
                <w:sz w:val="20"/>
                <w:szCs w:val="20"/>
              </w:rPr>
              <w:t>202</w:t>
            </w:r>
            <w:r w:rsidRPr="007B1E6C">
              <w:rPr>
                <w:b/>
                <w:sz w:val="20"/>
                <w:szCs w:val="20"/>
                <w:lang w:val="ky-KG"/>
              </w:rPr>
              <w:t>3</w:t>
            </w:r>
          </w:p>
        </w:tc>
        <w:tc>
          <w:tcPr>
            <w:tcW w:w="907" w:type="pct"/>
            <w:tcBorders>
              <w:top w:val="single" w:sz="4" w:space="0" w:color="auto"/>
              <w:left w:val="nil"/>
              <w:bottom w:val="single" w:sz="8" w:space="0" w:color="auto"/>
              <w:right w:val="nil"/>
            </w:tcBorders>
            <w:vAlign w:val="bottom"/>
            <w:hideMark/>
          </w:tcPr>
          <w:p w14:paraId="3CC839DC" w14:textId="77777777" w:rsidR="007B1E6C" w:rsidRPr="007B1E6C" w:rsidRDefault="007B1E6C" w:rsidP="007B1E6C">
            <w:pPr>
              <w:spacing w:before="20" w:after="20"/>
              <w:jc w:val="right"/>
              <w:rPr>
                <w:b/>
                <w:sz w:val="20"/>
                <w:szCs w:val="20"/>
                <w:lang w:val="ky-KG"/>
              </w:rPr>
            </w:pPr>
            <w:r w:rsidRPr="007B1E6C">
              <w:rPr>
                <w:b/>
                <w:sz w:val="20"/>
                <w:szCs w:val="20"/>
              </w:rPr>
              <w:t>202</w:t>
            </w:r>
            <w:r w:rsidRPr="007B1E6C">
              <w:rPr>
                <w:b/>
                <w:sz w:val="20"/>
                <w:szCs w:val="20"/>
                <w:lang w:val="ky-KG"/>
              </w:rPr>
              <w:t>4</w:t>
            </w:r>
          </w:p>
        </w:tc>
      </w:tr>
      <w:tr w:rsidR="007B1E6C" w:rsidRPr="007B1E6C" w14:paraId="0F6D9A15" w14:textId="77777777" w:rsidTr="007B1E6C">
        <w:trPr>
          <w:cantSplit/>
          <w:trHeight w:val="273"/>
        </w:trPr>
        <w:tc>
          <w:tcPr>
            <w:tcW w:w="1893" w:type="pct"/>
            <w:tcBorders>
              <w:top w:val="single" w:sz="8" w:space="0" w:color="auto"/>
              <w:left w:val="nil"/>
              <w:bottom w:val="nil"/>
              <w:right w:val="nil"/>
            </w:tcBorders>
            <w:vAlign w:val="bottom"/>
            <w:hideMark/>
          </w:tcPr>
          <w:p w14:paraId="599D5E55" w14:textId="77777777" w:rsidR="007B1E6C" w:rsidRPr="007B1E6C" w:rsidRDefault="007B1E6C" w:rsidP="007B1E6C">
            <w:pPr>
              <w:spacing w:before="20" w:after="20"/>
              <w:rPr>
                <w:b/>
                <w:sz w:val="20"/>
                <w:szCs w:val="20"/>
              </w:rPr>
            </w:pPr>
            <w:r w:rsidRPr="007B1E6C">
              <w:rPr>
                <w:b/>
                <w:sz w:val="20"/>
                <w:szCs w:val="20"/>
              </w:rPr>
              <w:t xml:space="preserve">Кыргыз </w:t>
            </w:r>
            <w:proofErr w:type="spellStart"/>
            <w:r w:rsidRPr="007B1E6C">
              <w:rPr>
                <w:b/>
                <w:sz w:val="20"/>
                <w:szCs w:val="20"/>
              </w:rPr>
              <w:t>Республикасы</w:t>
            </w:r>
            <w:proofErr w:type="spellEnd"/>
          </w:p>
        </w:tc>
        <w:tc>
          <w:tcPr>
            <w:tcW w:w="679" w:type="pct"/>
            <w:tcBorders>
              <w:top w:val="single" w:sz="8" w:space="0" w:color="auto"/>
              <w:left w:val="nil"/>
              <w:bottom w:val="nil"/>
              <w:right w:val="nil"/>
            </w:tcBorders>
            <w:vAlign w:val="bottom"/>
            <w:hideMark/>
          </w:tcPr>
          <w:p w14:paraId="0538B5E7" w14:textId="77777777" w:rsidR="007B1E6C" w:rsidRPr="007B1E6C" w:rsidRDefault="007B1E6C" w:rsidP="007B1E6C">
            <w:pPr>
              <w:tabs>
                <w:tab w:val="left" w:pos="1422"/>
              </w:tabs>
              <w:spacing w:before="20" w:after="20"/>
              <w:jc w:val="right"/>
              <w:rPr>
                <w:b/>
                <w:sz w:val="20"/>
                <w:szCs w:val="20"/>
                <w:lang w:val="ky-KG"/>
              </w:rPr>
            </w:pPr>
            <w:r w:rsidRPr="007B1E6C">
              <w:rPr>
                <w:b/>
                <w:sz w:val="20"/>
                <w:szCs w:val="20"/>
                <w:lang w:val="ky-KG"/>
              </w:rPr>
              <w:t>1 153 635,4</w:t>
            </w:r>
          </w:p>
        </w:tc>
        <w:tc>
          <w:tcPr>
            <w:tcW w:w="716" w:type="pct"/>
            <w:tcBorders>
              <w:top w:val="single" w:sz="8" w:space="0" w:color="auto"/>
              <w:left w:val="nil"/>
              <w:bottom w:val="nil"/>
              <w:right w:val="nil"/>
            </w:tcBorders>
            <w:vAlign w:val="bottom"/>
            <w:hideMark/>
          </w:tcPr>
          <w:p w14:paraId="6BA71C48" w14:textId="77777777" w:rsidR="007B1E6C" w:rsidRPr="007B1E6C" w:rsidRDefault="007B1E6C" w:rsidP="007B1E6C">
            <w:pPr>
              <w:spacing w:before="20" w:after="20"/>
              <w:jc w:val="right"/>
              <w:rPr>
                <w:b/>
                <w:sz w:val="20"/>
                <w:szCs w:val="20"/>
                <w:lang w:val="ky-KG"/>
              </w:rPr>
            </w:pPr>
            <w:r w:rsidRPr="007B1E6C">
              <w:rPr>
                <w:b/>
                <w:sz w:val="20"/>
                <w:szCs w:val="20"/>
                <w:lang w:val="ky-KG"/>
              </w:rPr>
              <w:t>1 422 399,5</w:t>
            </w:r>
          </w:p>
        </w:tc>
        <w:tc>
          <w:tcPr>
            <w:tcW w:w="805" w:type="pct"/>
            <w:tcBorders>
              <w:top w:val="single" w:sz="8" w:space="0" w:color="auto"/>
              <w:left w:val="nil"/>
              <w:bottom w:val="nil"/>
              <w:right w:val="nil"/>
            </w:tcBorders>
            <w:vAlign w:val="bottom"/>
            <w:hideMark/>
          </w:tcPr>
          <w:p w14:paraId="04F4ED4C" w14:textId="77777777" w:rsidR="007B1E6C" w:rsidRPr="007B1E6C" w:rsidRDefault="007B1E6C" w:rsidP="007B1E6C">
            <w:pPr>
              <w:tabs>
                <w:tab w:val="left" w:pos="1422"/>
              </w:tabs>
              <w:spacing w:before="20" w:after="20"/>
              <w:jc w:val="right"/>
              <w:rPr>
                <w:b/>
                <w:sz w:val="20"/>
                <w:szCs w:val="20"/>
                <w:lang w:val="ky-KG"/>
              </w:rPr>
            </w:pPr>
            <w:r w:rsidRPr="007B1E6C">
              <w:rPr>
                <w:b/>
                <w:bCs/>
                <w:sz w:val="18"/>
                <w:szCs w:val="18"/>
                <w:lang w:val="ky-KG"/>
              </w:rPr>
              <w:t>116,9</w:t>
            </w:r>
          </w:p>
        </w:tc>
        <w:tc>
          <w:tcPr>
            <w:tcW w:w="907" w:type="pct"/>
            <w:tcBorders>
              <w:top w:val="single" w:sz="8" w:space="0" w:color="auto"/>
              <w:left w:val="nil"/>
              <w:bottom w:val="nil"/>
              <w:right w:val="nil"/>
            </w:tcBorders>
            <w:vAlign w:val="bottom"/>
            <w:hideMark/>
          </w:tcPr>
          <w:p w14:paraId="434028E4" w14:textId="77777777" w:rsidR="007B1E6C" w:rsidRPr="007B1E6C" w:rsidRDefault="007B1E6C" w:rsidP="007B1E6C">
            <w:pPr>
              <w:tabs>
                <w:tab w:val="left" w:pos="1422"/>
              </w:tabs>
              <w:spacing w:before="20" w:after="20"/>
              <w:jc w:val="right"/>
              <w:rPr>
                <w:b/>
                <w:sz w:val="20"/>
                <w:szCs w:val="20"/>
                <w:lang w:val="ky-KG"/>
              </w:rPr>
            </w:pPr>
            <w:r w:rsidRPr="007B1E6C">
              <w:rPr>
                <w:b/>
                <w:sz w:val="20"/>
                <w:szCs w:val="20"/>
                <w:lang w:val="ky-KG"/>
              </w:rPr>
              <w:t>118,5</w:t>
            </w:r>
          </w:p>
        </w:tc>
      </w:tr>
      <w:tr w:rsidR="007B1E6C" w:rsidRPr="007B1E6C" w14:paraId="182FD056" w14:textId="77777777" w:rsidTr="007B1E6C">
        <w:trPr>
          <w:cantSplit/>
        </w:trPr>
        <w:tc>
          <w:tcPr>
            <w:tcW w:w="1893" w:type="pct"/>
            <w:tcBorders>
              <w:top w:val="nil"/>
              <w:left w:val="nil"/>
              <w:bottom w:val="nil"/>
              <w:right w:val="nil"/>
            </w:tcBorders>
            <w:vAlign w:val="bottom"/>
            <w:hideMark/>
          </w:tcPr>
          <w:p w14:paraId="7ABCD6A4" w14:textId="77777777" w:rsidR="007B1E6C" w:rsidRPr="007B1E6C" w:rsidRDefault="007B1E6C" w:rsidP="007B1E6C">
            <w:pPr>
              <w:spacing w:before="20" w:after="20"/>
              <w:ind w:left="113"/>
              <w:rPr>
                <w:sz w:val="20"/>
                <w:szCs w:val="20"/>
                <w:lang w:val="ky-KG"/>
              </w:rPr>
            </w:pPr>
            <w:r w:rsidRPr="007B1E6C">
              <w:rPr>
                <w:sz w:val="20"/>
                <w:szCs w:val="20"/>
              </w:rPr>
              <w:t xml:space="preserve">Баткен </w:t>
            </w:r>
            <w:r w:rsidRPr="007B1E6C">
              <w:rPr>
                <w:sz w:val="20"/>
                <w:szCs w:val="20"/>
                <w:lang w:val="ky-KG"/>
              </w:rPr>
              <w:t>облусу</w:t>
            </w:r>
          </w:p>
        </w:tc>
        <w:tc>
          <w:tcPr>
            <w:tcW w:w="679" w:type="pct"/>
            <w:tcBorders>
              <w:top w:val="nil"/>
              <w:left w:val="nil"/>
              <w:bottom w:val="nil"/>
              <w:right w:val="nil"/>
            </w:tcBorders>
            <w:vAlign w:val="bottom"/>
            <w:hideMark/>
          </w:tcPr>
          <w:p w14:paraId="39834891" w14:textId="77777777" w:rsidR="007B1E6C" w:rsidRPr="007B1E6C" w:rsidRDefault="007B1E6C" w:rsidP="007B1E6C">
            <w:pPr>
              <w:tabs>
                <w:tab w:val="left" w:pos="1422"/>
              </w:tabs>
              <w:spacing w:before="20" w:after="20"/>
              <w:jc w:val="right"/>
              <w:rPr>
                <w:sz w:val="20"/>
                <w:szCs w:val="20"/>
                <w:lang w:val="ky-KG"/>
              </w:rPr>
            </w:pPr>
            <w:r w:rsidRPr="007B1E6C">
              <w:rPr>
                <w:sz w:val="20"/>
                <w:szCs w:val="20"/>
                <w:lang w:val="ky-KG"/>
              </w:rPr>
              <w:t>19 953,5</w:t>
            </w:r>
          </w:p>
        </w:tc>
        <w:tc>
          <w:tcPr>
            <w:tcW w:w="716" w:type="pct"/>
            <w:tcBorders>
              <w:top w:val="nil"/>
              <w:left w:val="nil"/>
              <w:bottom w:val="nil"/>
              <w:right w:val="nil"/>
            </w:tcBorders>
            <w:vAlign w:val="bottom"/>
            <w:hideMark/>
          </w:tcPr>
          <w:p w14:paraId="7C83A73B" w14:textId="77777777" w:rsidR="007B1E6C" w:rsidRPr="007B1E6C" w:rsidRDefault="007B1E6C" w:rsidP="007B1E6C">
            <w:pPr>
              <w:spacing w:before="20" w:after="20"/>
              <w:jc w:val="right"/>
              <w:rPr>
                <w:sz w:val="20"/>
                <w:szCs w:val="20"/>
                <w:lang w:val="ky-KG"/>
              </w:rPr>
            </w:pPr>
            <w:r w:rsidRPr="007B1E6C">
              <w:rPr>
                <w:sz w:val="20"/>
                <w:szCs w:val="20"/>
                <w:lang w:val="ky-KG"/>
              </w:rPr>
              <w:t>21 770,6</w:t>
            </w:r>
          </w:p>
        </w:tc>
        <w:tc>
          <w:tcPr>
            <w:tcW w:w="805" w:type="pct"/>
            <w:tcBorders>
              <w:top w:val="nil"/>
              <w:left w:val="nil"/>
              <w:bottom w:val="nil"/>
              <w:right w:val="nil"/>
            </w:tcBorders>
            <w:vAlign w:val="bottom"/>
            <w:hideMark/>
          </w:tcPr>
          <w:p w14:paraId="61B38A5A" w14:textId="77777777" w:rsidR="007B1E6C" w:rsidRPr="007B1E6C" w:rsidRDefault="007B1E6C" w:rsidP="007B1E6C">
            <w:pPr>
              <w:tabs>
                <w:tab w:val="left" w:pos="1422"/>
              </w:tabs>
              <w:spacing w:before="20" w:after="20"/>
              <w:jc w:val="right"/>
              <w:rPr>
                <w:sz w:val="20"/>
                <w:szCs w:val="20"/>
                <w:lang w:val="ky-KG"/>
              </w:rPr>
            </w:pPr>
            <w:r w:rsidRPr="007B1E6C">
              <w:rPr>
                <w:sz w:val="18"/>
                <w:szCs w:val="18"/>
                <w:lang w:val="ky-KG"/>
              </w:rPr>
              <w:t>108,6</w:t>
            </w:r>
          </w:p>
        </w:tc>
        <w:tc>
          <w:tcPr>
            <w:tcW w:w="907" w:type="pct"/>
            <w:tcBorders>
              <w:top w:val="nil"/>
              <w:left w:val="nil"/>
              <w:bottom w:val="nil"/>
              <w:right w:val="nil"/>
            </w:tcBorders>
            <w:vAlign w:val="bottom"/>
            <w:hideMark/>
          </w:tcPr>
          <w:p w14:paraId="3FCF8BB7" w14:textId="77777777" w:rsidR="007B1E6C" w:rsidRPr="007B1E6C" w:rsidRDefault="007B1E6C" w:rsidP="007B1E6C">
            <w:pPr>
              <w:tabs>
                <w:tab w:val="left" w:pos="1422"/>
              </w:tabs>
              <w:spacing w:before="20" w:after="20"/>
              <w:jc w:val="right"/>
              <w:rPr>
                <w:sz w:val="20"/>
                <w:szCs w:val="20"/>
                <w:lang w:val="ky-KG"/>
              </w:rPr>
            </w:pPr>
            <w:r w:rsidRPr="007B1E6C">
              <w:rPr>
                <w:sz w:val="20"/>
                <w:szCs w:val="20"/>
                <w:lang w:val="ky-KG"/>
              </w:rPr>
              <w:t>103,7</w:t>
            </w:r>
          </w:p>
        </w:tc>
      </w:tr>
      <w:tr w:rsidR="007B1E6C" w:rsidRPr="007B1E6C" w14:paraId="61544F6C" w14:textId="77777777" w:rsidTr="007B1E6C">
        <w:trPr>
          <w:cantSplit/>
        </w:trPr>
        <w:tc>
          <w:tcPr>
            <w:tcW w:w="1893" w:type="pct"/>
            <w:tcBorders>
              <w:top w:val="nil"/>
              <w:left w:val="nil"/>
              <w:bottom w:val="nil"/>
              <w:right w:val="nil"/>
            </w:tcBorders>
            <w:vAlign w:val="bottom"/>
            <w:hideMark/>
          </w:tcPr>
          <w:p w14:paraId="7D583972" w14:textId="77777777" w:rsidR="007B1E6C" w:rsidRPr="007B1E6C" w:rsidRDefault="007B1E6C" w:rsidP="007B1E6C">
            <w:pPr>
              <w:spacing w:before="20" w:after="20"/>
              <w:ind w:left="113"/>
              <w:rPr>
                <w:sz w:val="20"/>
                <w:szCs w:val="20"/>
              </w:rPr>
            </w:pPr>
            <w:proofErr w:type="spellStart"/>
            <w:r w:rsidRPr="007B1E6C">
              <w:rPr>
                <w:sz w:val="20"/>
                <w:szCs w:val="20"/>
              </w:rPr>
              <w:t>Жалал</w:t>
            </w:r>
            <w:proofErr w:type="spellEnd"/>
            <w:r w:rsidRPr="007B1E6C">
              <w:rPr>
                <w:sz w:val="20"/>
                <w:szCs w:val="20"/>
              </w:rPr>
              <w:t xml:space="preserve">-Абад </w:t>
            </w:r>
            <w:r w:rsidRPr="007B1E6C">
              <w:rPr>
                <w:sz w:val="20"/>
                <w:szCs w:val="20"/>
                <w:lang w:val="ky-KG"/>
              </w:rPr>
              <w:t>облусу</w:t>
            </w:r>
          </w:p>
        </w:tc>
        <w:tc>
          <w:tcPr>
            <w:tcW w:w="679" w:type="pct"/>
            <w:tcBorders>
              <w:top w:val="nil"/>
              <w:left w:val="nil"/>
              <w:bottom w:val="nil"/>
              <w:right w:val="nil"/>
            </w:tcBorders>
            <w:vAlign w:val="bottom"/>
            <w:hideMark/>
          </w:tcPr>
          <w:p w14:paraId="3CA0D22F" w14:textId="77777777" w:rsidR="007B1E6C" w:rsidRPr="007B1E6C" w:rsidRDefault="007B1E6C" w:rsidP="007B1E6C">
            <w:pPr>
              <w:tabs>
                <w:tab w:val="left" w:pos="1422"/>
              </w:tabs>
              <w:spacing w:before="20" w:after="20"/>
              <w:jc w:val="right"/>
              <w:rPr>
                <w:sz w:val="20"/>
                <w:szCs w:val="20"/>
                <w:lang w:val="ky-KG"/>
              </w:rPr>
            </w:pPr>
            <w:r w:rsidRPr="007B1E6C">
              <w:rPr>
                <w:sz w:val="20"/>
                <w:szCs w:val="20"/>
                <w:lang w:val="ky-KG"/>
              </w:rPr>
              <w:t>85 572,0</w:t>
            </w:r>
          </w:p>
        </w:tc>
        <w:tc>
          <w:tcPr>
            <w:tcW w:w="716" w:type="pct"/>
            <w:tcBorders>
              <w:top w:val="nil"/>
              <w:left w:val="nil"/>
              <w:bottom w:val="nil"/>
              <w:right w:val="nil"/>
            </w:tcBorders>
            <w:vAlign w:val="bottom"/>
            <w:hideMark/>
          </w:tcPr>
          <w:p w14:paraId="00AC3403" w14:textId="77777777" w:rsidR="007B1E6C" w:rsidRPr="007B1E6C" w:rsidRDefault="007B1E6C" w:rsidP="007B1E6C">
            <w:pPr>
              <w:spacing w:before="20" w:after="20"/>
              <w:jc w:val="right"/>
              <w:rPr>
                <w:sz w:val="20"/>
                <w:szCs w:val="20"/>
                <w:lang w:val="ky-KG"/>
              </w:rPr>
            </w:pPr>
            <w:r w:rsidRPr="007B1E6C">
              <w:rPr>
                <w:sz w:val="20"/>
                <w:szCs w:val="20"/>
                <w:lang w:val="ky-KG"/>
              </w:rPr>
              <w:t>93 408,8</w:t>
            </w:r>
          </w:p>
        </w:tc>
        <w:tc>
          <w:tcPr>
            <w:tcW w:w="805" w:type="pct"/>
            <w:tcBorders>
              <w:top w:val="nil"/>
              <w:left w:val="nil"/>
              <w:bottom w:val="nil"/>
              <w:right w:val="nil"/>
            </w:tcBorders>
            <w:vAlign w:val="bottom"/>
            <w:hideMark/>
          </w:tcPr>
          <w:p w14:paraId="69540FE2" w14:textId="77777777" w:rsidR="007B1E6C" w:rsidRPr="007B1E6C" w:rsidRDefault="007B1E6C" w:rsidP="007B1E6C">
            <w:pPr>
              <w:tabs>
                <w:tab w:val="left" w:pos="1422"/>
              </w:tabs>
              <w:spacing w:before="20" w:after="20"/>
              <w:jc w:val="right"/>
              <w:rPr>
                <w:sz w:val="20"/>
                <w:szCs w:val="20"/>
                <w:lang w:val="ky-KG"/>
              </w:rPr>
            </w:pPr>
            <w:r w:rsidRPr="007B1E6C">
              <w:rPr>
                <w:sz w:val="18"/>
                <w:szCs w:val="18"/>
                <w:lang w:val="ky-KG"/>
              </w:rPr>
              <w:t>113,8</w:t>
            </w:r>
          </w:p>
        </w:tc>
        <w:tc>
          <w:tcPr>
            <w:tcW w:w="907" w:type="pct"/>
            <w:tcBorders>
              <w:top w:val="nil"/>
              <w:left w:val="nil"/>
              <w:bottom w:val="nil"/>
              <w:right w:val="nil"/>
            </w:tcBorders>
            <w:vAlign w:val="bottom"/>
            <w:hideMark/>
          </w:tcPr>
          <w:p w14:paraId="58F2452A" w14:textId="77777777" w:rsidR="007B1E6C" w:rsidRPr="007B1E6C" w:rsidRDefault="007B1E6C" w:rsidP="007B1E6C">
            <w:pPr>
              <w:tabs>
                <w:tab w:val="left" w:pos="1422"/>
              </w:tabs>
              <w:spacing w:before="20" w:after="20"/>
              <w:jc w:val="right"/>
              <w:rPr>
                <w:sz w:val="20"/>
                <w:szCs w:val="20"/>
                <w:lang w:val="ky-KG"/>
              </w:rPr>
            </w:pPr>
            <w:r w:rsidRPr="007B1E6C">
              <w:rPr>
                <w:sz w:val="20"/>
                <w:szCs w:val="20"/>
                <w:lang w:val="ky-KG"/>
              </w:rPr>
              <w:t>104,9</w:t>
            </w:r>
          </w:p>
        </w:tc>
      </w:tr>
      <w:tr w:rsidR="007B1E6C" w:rsidRPr="007B1E6C" w14:paraId="24AFA519" w14:textId="77777777" w:rsidTr="007B1E6C">
        <w:trPr>
          <w:cantSplit/>
        </w:trPr>
        <w:tc>
          <w:tcPr>
            <w:tcW w:w="1893" w:type="pct"/>
            <w:tcBorders>
              <w:top w:val="nil"/>
              <w:left w:val="nil"/>
              <w:bottom w:val="nil"/>
              <w:right w:val="nil"/>
            </w:tcBorders>
            <w:vAlign w:val="bottom"/>
            <w:hideMark/>
          </w:tcPr>
          <w:p w14:paraId="7A77C30A" w14:textId="77777777" w:rsidR="007B1E6C" w:rsidRPr="007B1E6C" w:rsidRDefault="007B1E6C" w:rsidP="007B1E6C">
            <w:pPr>
              <w:spacing w:before="20" w:after="20"/>
              <w:ind w:left="113"/>
              <w:rPr>
                <w:sz w:val="20"/>
                <w:szCs w:val="20"/>
              </w:rPr>
            </w:pPr>
            <w:proofErr w:type="spellStart"/>
            <w:r w:rsidRPr="007B1E6C">
              <w:rPr>
                <w:sz w:val="20"/>
                <w:szCs w:val="20"/>
              </w:rPr>
              <w:t>Ысык-Көл</w:t>
            </w:r>
            <w:proofErr w:type="spellEnd"/>
            <w:r w:rsidRPr="007B1E6C">
              <w:rPr>
                <w:sz w:val="20"/>
                <w:szCs w:val="20"/>
              </w:rPr>
              <w:t xml:space="preserve"> </w:t>
            </w:r>
            <w:r w:rsidRPr="007B1E6C">
              <w:rPr>
                <w:sz w:val="20"/>
                <w:szCs w:val="20"/>
                <w:lang w:val="ky-KG"/>
              </w:rPr>
              <w:t>облусу</w:t>
            </w:r>
          </w:p>
        </w:tc>
        <w:tc>
          <w:tcPr>
            <w:tcW w:w="679" w:type="pct"/>
            <w:tcBorders>
              <w:top w:val="nil"/>
              <w:left w:val="nil"/>
              <w:bottom w:val="nil"/>
              <w:right w:val="nil"/>
            </w:tcBorders>
            <w:vAlign w:val="bottom"/>
            <w:hideMark/>
          </w:tcPr>
          <w:p w14:paraId="5F824A8C" w14:textId="77777777" w:rsidR="007B1E6C" w:rsidRPr="007B1E6C" w:rsidRDefault="007B1E6C" w:rsidP="007B1E6C">
            <w:pPr>
              <w:tabs>
                <w:tab w:val="left" w:pos="1422"/>
              </w:tabs>
              <w:spacing w:before="20" w:after="20"/>
              <w:jc w:val="right"/>
              <w:rPr>
                <w:sz w:val="20"/>
                <w:szCs w:val="20"/>
                <w:lang w:val="ky-KG"/>
              </w:rPr>
            </w:pPr>
            <w:r w:rsidRPr="007B1E6C">
              <w:rPr>
                <w:sz w:val="20"/>
                <w:szCs w:val="20"/>
                <w:lang w:val="ky-KG"/>
              </w:rPr>
              <w:t>33 072,8</w:t>
            </w:r>
          </w:p>
        </w:tc>
        <w:tc>
          <w:tcPr>
            <w:tcW w:w="716" w:type="pct"/>
            <w:tcBorders>
              <w:top w:val="nil"/>
              <w:left w:val="nil"/>
              <w:bottom w:val="nil"/>
              <w:right w:val="nil"/>
            </w:tcBorders>
            <w:vAlign w:val="bottom"/>
            <w:hideMark/>
          </w:tcPr>
          <w:p w14:paraId="2472B6B3" w14:textId="77777777" w:rsidR="007B1E6C" w:rsidRPr="007B1E6C" w:rsidRDefault="007B1E6C" w:rsidP="007B1E6C">
            <w:pPr>
              <w:spacing w:before="20" w:after="20"/>
              <w:jc w:val="right"/>
              <w:rPr>
                <w:sz w:val="20"/>
                <w:szCs w:val="20"/>
                <w:lang w:val="ky-KG"/>
              </w:rPr>
            </w:pPr>
            <w:r w:rsidRPr="007B1E6C">
              <w:rPr>
                <w:sz w:val="20"/>
                <w:szCs w:val="20"/>
                <w:lang w:val="ky-KG"/>
              </w:rPr>
              <w:t>38 223,4</w:t>
            </w:r>
          </w:p>
        </w:tc>
        <w:tc>
          <w:tcPr>
            <w:tcW w:w="805" w:type="pct"/>
            <w:tcBorders>
              <w:top w:val="nil"/>
              <w:left w:val="nil"/>
              <w:bottom w:val="nil"/>
              <w:right w:val="nil"/>
            </w:tcBorders>
            <w:vAlign w:val="bottom"/>
            <w:hideMark/>
          </w:tcPr>
          <w:p w14:paraId="5FD7C2B3" w14:textId="77777777" w:rsidR="007B1E6C" w:rsidRPr="007B1E6C" w:rsidRDefault="007B1E6C" w:rsidP="007B1E6C">
            <w:pPr>
              <w:tabs>
                <w:tab w:val="left" w:pos="1422"/>
              </w:tabs>
              <w:spacing w:before="20" w:after="20"/>
              <w:jc w:val="right"/>
              <w:rPr>
                <w:sz w:val="20"/>
                <w:szCs w:val="20"/>
                <w:lang w:val="ky-KG"/>
              </w:rPr>
            </w:pPr>
            <w:r w:rsidRPr="007B1E6C">
              <w:rPr>
                <w:sz w:val="18"/>
                <w:szCs w:val="18"/>
                <w:lang w:val="ky-KG"/>
              </w:rPr>
              <w:t>108,8</w:t>
            </w:r>
          </w:p>
        </w:tc>
        <w:tc>
          <w:tcPr>
            <w:tcW w:w="907" w:type="pct"/>
            <w:tcBorders>
              <w:top w:val="nil"/>
              <w:left w:val="nil"/>
              <w:bottom w:val="nil"/>
              <w:right w:val="nil"/>
            </w:tcBorders>
            <w:vAlign w:val="bottom"/>
            <w:hideMark/>
          </w:tcPr>
          <w:p w14:paraId="7355266A" w14:textId="77777777" w:rsidR="007B1E6C" w:rsidRPr="007B1E6C" w:rsidRDefault="007B1E6C" w:rsidP="007B1E6C">
            <w:pPr>
              <w:tabs>
                <w:tab w:val="left" w:pos="1422"/>
              </w:tabs>
              <w:spacing w:before="20" w:after="20"/>
              <w:jc w:val="right"/>
              <w:rPr>
                <w:sz w:val="20"/>
                <w:szCs w:val="20"/>
                <w:lang w:val="ky-KG"/>
              </w:rPr>
            </w:pPr>
            <w:r w:rsidRPr="007B1E6C">
              <w:rPr>
                <w:sz w:val="20"/>
                <w:szCs w:val="20"/>
                <w:lang w:val="ky-KG"/>
              </w:rPr>
              <w:t>108,1</w:t>
            </w:r>
          </w:p>
        </w:tc>
      </w:tr>
      <w:tr w:rsidR="007B1E6C" w:rsidRPr="007B1E6C" w14:paraId="1631CF01" w14:textId="77777777" w:rsidTr="007B1E6C">
        <w:trPr>
          <w:cantSplit/>
        </w:trPr>
        <w:tc>
          <w:tcPr>
            <w:tcW w:w="1893" w:type="pct"/>
            <w:tcBorders>
              <w:top w:val="nil"/>
              <w:left w:val="nil"/>
              <w:bottom w:val="nil"/>
              <w:right w:val="nil"/>
            </w:tcBorders>
            <w:vAlign w:val="bottom"/>
            <w:hideMark/>
          </w:tcPr>
          <w:p w14:paraId="015D7BD7" w14:textId="77777777" w:rsidR="007B1E6C" w:rsidRPr="007B1E6C" w:rsidRDefault="007B1E6C" w:rsidP="007B1E6C">
            <w:pPr>
              <w:spacing w:before="20" w:after="20"/>
              <w:ind w:left="113"/>
              <w:rPr>
                <w:sz w:val="20"/>
                <w:szCs w:val="20"/>
              </w:rPr>
            </w:pPr>
            <w:r w:rsidRPr="007B1E6C">
              <w:rPr>
                <w:sz w:val="20"/>
                <w:szCs w:val="20"/>
              </w:rPr>
              <w:t xml:space="preserve">Нарын </w:t>
            </w:r>
            <w:r w:rsidRPr="007B1E6C">
              <w:rPr>
                <w:sz w:val="20"/>
                <w:szCs w:val="20"/>
                <w:lang w:val="ky-KG"/>
              </w:rPr>
              <w:t>облусу</w:t>
            </w:r>
          </w:p>
        </w:tc>
        <w:tc>
          <w:tcPr>
            <w:tcW w:w="679" w:type="pct"/>
            <w:tcBorders>
              <w:top w:val="nil"/>
              <w:left w:val="nil"/>
              <w:bottom w:val="nil"/>
              <w:right w:val="nil"/>
            </w:tcBorders>
            <w:vAlign w:val="bottom"/>
            <w:hideMark/>
          </w:tcPr>
          <w:p w14:paraId="7A648CB7" w14:textId="77777777" w:rsidR="007B1E6C" w:rsidRPr="007B1E6C" w:rsidRDefault="007B1E6C" w:rsidP="007B1E6C">
            <w:pPr>
              <w:tabs>
                <w:tab w:val="left" w:pos="1422"/>
              </w:tabs>
              <w:spacing w:before="20" w:after="20"/>
              <w:jc w:val="right"/>
              <w:rPr>
                <w:sz w:val="20"/>
                <w:szCs w:val="20"/>
                <w:lang w:val="ky-KG"/>
              </w:rPr>
            </w:pPr>
            <w:r w:rsidRPr="007B1E6C">
              <w:rPr>
                <w:sz w:val="20"/>
                <w:szCs w:val="20"/>
                <w:lang w:val="ky-KG"/>
              </w:rPr>
              <w:t>12 324,8</w:t>
            </w:r>
          </w:p>
        </w:tc>
        <w:tc>
          <w:tcPr>
            <w:tcW w:w="716" w:type="pct"/>
            <w:tcBorders>
              <w:top w:val="nil"/>
              <w:left w:val="nil"/>
              <w:bottom w:val="nil"/>
              <w:right w:val="nil"/>
            </w:tcBorders>
            <w:vAlign w:val="bottom"/>
            <w:hideMark/>
          </w:tcPr>
          <w:p w14:paraId="7E774FB9" w14:textId="77777777" w:rsidR="007B1E6C" w:rsidRPr="007B1E6C" w:rsidRDefault="007B1E6C" w:rsidP="007B1E6C">
            <w:pPr>
              <w:spacing w:before="20" w:after="20"/>
              <w:jc w:val="right"/>
              <w:rPr>
                <w:sz w:val="20"/>
                <w:szCs w:val="20"/>
                <w:lang w:val="ky-KG"/>
              </w:rPr>
            </w:pPr>
            <w:r w:rsidRPr="007B1E6C">
              <w:rPr>
                <w:sz w:val="20"/>
                <w:szCs w:val="20"/>
                <w:lang w:val="ky-KG"/>
              </w:rPr>
              <w:t>14 431,5</w:t>
            </w:r>
          </w:p>
        </w:tc>
        <w:tc>
          <w:tcPr>
            <w:tcW w:w="805" w:type="pct"/>
            <w:tcBorders>
              <w:top w:val="nil"/>
              <w:left w:val="nil"/>
              <w:bottom w:val="nil"/>
              <w:right w:val="nil"/>
            </w:tcBorders>
            <w:vAlign w:val="bottom"/>
            <w:hideMark/>
          </w:tcPr>
          <w:p w14:paraId="423A72B4" w14:textId="77777777" w:rsidR="007B1E6C" w:rsidRPr="007B1E6C" w:rsidRDefault="007B1E6C" w:rsidP="007B1E6C">
            <w:pPr>
              <w:tabs>
                <w:tab w:val="left" w:pos="1422"/>
              </w:tabs>
              <w:spacing w:before="20" w:after="20"/>
              <w:jc w:val="right"/>
              <w:rPr>
                <w:sz w:val="20"/>
                <w:szCs w:val="20"/>
                <w:lang w:val="ky-KG"/>
              </w:rPr>
            </w:pPr>
            <w:r w:rsidRPr="007B1E6C">
              <w:rPr>
                <w:sz w:val="18"/>
                <w:szCs w:val="18"/>
                <w:lang w:val="ky-KG"/>
              </w:rPr>
              <w:t>112,0</w:t>
            </w:r>
          </w:p>
        </w:tc>
        <w:tc>
          <w:tcPr>
            <w:tcW w:w="907" w:type="pct"/>
            <w:tcBorders>
              <w:top w:val="nil"/>
              <w:left w:val="nil"/>
              <w:bottom w:val="nil"/>
              <w:right w:val="nil"/>
            </w:tcBorders>
            <w:vAlign w:val="bottom"/>
            <w:hideMark/>
          </w:tcPr>
          <w:p w14:paraId="574F3F07" w14:textId="77777777" w:rsidR="007B1E6C" w:rsidRPr="007B1E6C" w:rsidRDefault="007B1E6C" w:rsidP="007B1E6C">
            <w:pPr>
              <w:tabs>
                <w:tab w:val="left" w:pos="1422"/>
              </w:tabs>
              <w:spacing w:before="20" w:after="20"/>
              <w:jc w:val="right"/>
              <w:rPr>
                <w:sz w:val="20"/>
                <w:szCs w:val="20"/>
                <w:lang w:val="ky-KG"/>
              </w:rPr>
            </w:pPr>
            <w:r w:rsidRPr="007B1E6C">
              <w:rPr>
                <w:sz w:val="20"/>
                <w:szCs w:val="20"/>
                <w:lang w:val="ky-KG"/>
              </w:rPr>
              <w:t>110,1</w:t>
            </w:r>
          </w:p>
        </w:tc>
      </w:tr>
      <w:tr w:rsidR="007B1E6C" w:rsidRPr="007B1E6C" w14:paraId="7F94084A" w14:textId="77777777" w:rsidTr="007B1E6C">
        <w:trPr>
          <w:cantSplit/>
        </w:trPr>
        <w:tc>
          <w:tcPr>
            <w:tcW w:w="1893" w:type="pct"/>
            <w:tcBorders>
              <w:top w:val="nil"/>
              <w:left w:val="nil"/>
              <w:bottom w:val="nil"/>
              <w:right w:val="nil"/>
            </w:tcBorders>
            <w:vAlign w:val="bottom"/>
            <w:hideMark/>
          </w:tcPr>
          <w:p w14:paraId="0FDF1C94" w14:textId="77777777" w:rsidR="007B1E6C" w:rsidRPr="007B1E6C" w:rsidRDefault="007B1E6C" w:rsidP="007B1E6C">
            <w:pPr>
              <w:spacing w:before="20" w:after="20"/>
              <w:ind w:left="113"/>
              <w:rPr>
                <w:sz w:val="20"/>
                <w:szCs w:val="20"/>
              </w:rPr>
            </w:pPr>
            <w:r w:rsidRPr="007B1E6C">
              <w:rPr>
                <w:sz w:val="20"/>
                <w:szCs w:val="20"/>
              </w:rPr>
              <w:t xml:space="preserve">Ош </w:t>
            </w:r>
            <w:r w:rsidRPr="007B1E6C">
              <w:rPr>
                <w:sz w:val="20"/>
                <w:szCs w:val="20"/>
                <w:lang w:val="ky-KG"/>
              </w:rPr>
              <w:t>облусу</w:t>
            </w:r>
          </w:p>
        </w:tc>
        <w:tc>
          <w:tcPr>
            <w:tcW w:w="679" w:type="pct"/>
            <w:tcBorders>
              <w:top w:val="nil"/>
              <w:left w:val="nil"/>
              <w:bottom w:val="nil"/>
              <w:right w:val="nil"/>
            </w:tcBorders>
            <w:vAlign w:val="bottom"/>
            <w:hideMark/>
          </w:tcPr>
          <w:p w14:paraId="7D580A9E" w14:textId="77777777" w:rsidR="007B1E6C" w:rsidRPr="007B1E6C" w:rsidRDefault="007B1E6C" w:rsidP="007B1E6C">
            <w:pPr>
              <w:tabs>
                <w:tab w:val="left" w:pos="1422"/>
              </w:tabs>
              <w:spacing w:before="20" w:after="20"/>
              <w:jc w:val="right"/>
              <w:rPr>
                <w:sz w:val="20"/>
                <w:szCs w:val="20"/>
                <w:lang w:val="ky-KG"/>
              </w:rPr>
            </w:pPr>
            <w:r w:rsidRPr="007B1E6C">
              <w:rPr>
                <w:sz w:val="20"/>
                <w:szCs w:val="20"/>
                <w:lang w:val="ky-KG"/>
              </w:rPr>
              <w:t>62 419,5</w:t>
            </w:r>
          </w:p>
        </w:tc>
        <w:tc>
          <w:tcPr>
            <w:tcW w:w="716" w:type="pct"/>
            <w:tcBorders>
              <w:top w:val="nil"/>
              <w:left w:val="nil"/>
              <w:bottom w:val="nil"/>
              <w:right w:val="nil"/>
            </w:tcBorders>
            <w:vAlign w:val="bottom"/>
            <w:hideMark/>
          </w:tcPr>
          <w:p w14:paraId="359C39B9" w14:textId="77777777" w:rsidR="007B1E6C" w:rsidRPr="007B1E6C" w:rsidRDefault="007B1E6C" w:rsidP="007B1E6C">
            <w:pPr>
              <w:spacing w:before="20" w:after="20"/>
              <w:jc w:val="right"/>
              <w:rPr>
                <w:sz w:val="20"/>
                <w:szCs w:val="20"/>
                <w:lang w:val="ky-KG"/>
              </w:rPr>
            </w:pPr>
            <w:r w:rsidRPr="007B1E6C">
              <w:rPr>
                <w:sz w:val="20"/>
                <w:szCs w:val="20"/>
                <w:lang w:val="ky-KG"/>
              </w:rPr>
              <w:t>76 269,3</w:t>
            </w:r>
          </w:p>
        </w:tc>
        <w:tc>
          <w:tcPr>
            <w:tcW w:w="805" w:type="pct"/>
            <w:tcBorders>
              <w:top w:val="nil"/>
              <w:left w:val="nil"/>
              <w:bottom w:val="nil"/>
              <w:right w:val="nil"/>
            </w:tcBorders>
            <w:vAlign w:val="bottom"/>
            <w:hideMark/>
          </w:tcPr>
          <w:p w14:paraId="455F3E75" w14:textId="77777777" w:rsidR="007B1E6C" w:rsidRPr="007B1E6C" w:rsidRDefault="007B1E6C" w:rsidP="007B1E6C">
            <w:pPr>
              <w:tabs>
                <w:tab w:val="left" w:pos="1422"/>
              </w:tabs>
              <w:spacing w:before="20" w:after="20"/>
              <w:jc w:val="right"/>
              <w:rPr>
                <w:sz w:val="20"/>
                <w:szCs w:val="20"/>
                <w:lang w:val="ky-KG"/>
              </w:rPr>
            </w:pPr>
            <w:r w:rsidRPr="007B1E6C">
              <w:rPr>
                <w:sz w:val="18"/>
                <w:szCs w:val="18"/>
                <w:lang w:val="ky-KG"/>
              </w:rPr>
              <w:t>114,2</w:t>
            </w:r>
          </w:p>
        </w:tc>
        <w:tc>
          <w:tcPr>
            <w:tcW w:w="907" w:type="pct"/>
            <w:tcBorders>
              <w:top w:val="nil"/>
              <w:left w:val="nil"/>
              <w:bottom w:val="nil"/>
              <w:right w:val="nil"/>
            </w:tcBorders>
            <w:vAlign w:val="bottom"/>
            <w:hideMark/>
          </w:tcPr>
          <w:p w14:paraId="71EBD695" w14:textId="77777777" w:rsidR="007B1E6C" w:rsidRPr="007B1E6C" w:rsidRDefault="007B1E6C" w:rsidP="007B1E6C">
            <w:pPr>
              <w:tabs>
                <w:tab w:val="left" w:pos="1422"/>
              </w:tabs>
              <w:spacing w:before="20" w:after="20"/>
              <w:jc w:val="right"/>
              <w:rPr>
                <w:sz w:val="20"/>
                <w:szCs w:val="20"/>
                <w:lang w:val="ky-KG"/>
              </w:rPr>
            </w:pPr>
            <w:r w:rsidRPr="007B1E6C">
              <w:rPr>
                <w:sz w:val="20"/>
                <w:szCs w:val="20"/>
                <w:lang w:val="ky-KG"/>
              </w:rPr>
              <w:t>115,8</w:t>
            </w:r>
          </w:p>
        </w:tc>
      </w:tr>
      <w:tr w:rsidR="007B1E6C" w:rsidRPr="007B1E6C" w14:paraId="06142239" w14:textId="77777777" w:rsidTr="007B1E6C">
        <w:trPr>
          <w:cantSplit/>
        </w:trPr>
        <w:tc>
          <w:tcPr>
            <w:tcW w:w="1893" w:type="pct"/>
            <w:tcBorders>
              <w:top w:val="nil"/>
              <w:left w:val="nil"/>
              <w:bottom w:val="nil"/>
              <w:right w:val="nil"/>
            </w:tcBorders>
            <w:vAlign w:val="bottom"/>
            <w:hideMark/>
          </w:tcPr>
          <w:p w14:paraId="6D0EE9F4" w14:textId="77777777" w:rsidR="007B1E6C" w:rsidRPr="007B1E6C" w:rsidRDefault="007B1E6C" w:rsidP="007B1E6C">
            <w:pPr>
              <w:spacing w:before="20" w:after="20"/>
              <w:ind w:left="113"/>
              <w:rPr>
                <w:sz w:val="20"/>
                <w:szCs w:val="20"/>
              </w:rPr>
            </w:pPr>
            <w:r w:rsidRPr="007B1E6C">
              <w:rPr>
                <w:sz w:val="20"/>
                <w:szCs w:val="20"/>
              </w:rPr>
              <w:t xml:space="preserve">Талас </w:t>
            </w:r>
            <w:r w:rsidRPr="007B1E6C">
              <w:rPr>
                <w:sz w:val="20"/>
                <w:szCs w:val="20"/>
                <w:lang w:val="ky-KG"/>
              </w:rPr>
              <w:t>облусу</w:t>
            </w:r>
          </w:p>
        </w:tc>
        <w:tc>
          <w:tcPr>
            <w:tcW w:w="679" w:type="pct"/>
            <w:tcBorders>
              <w:top w:val="nil"/>
              <w:left w:val="nil"/>
              <w:bottom w:val="nil"/>
              <w:right w:val="nil"/>
            </w:tcBorders>
            <w:vAlign w:val="bottom"/>
            <w:hideMark/>
          </w:tcPr>
          <w:p w14:paraId="70322535" w14:textId="77777777" w:rsidR="007B1E6C" w:rsidRPr="007B1E6C" w:rsidRDefault="007B1E6C" w:rsidP="007B1E6C">
            <w:pPr>
              <w:tabs>
                <w:tab w:val="left" w:pos="1422"/>
              </w:tabs>
              <w:spacing w:before="20" w:after="20"/>
              <w:jc w:val="right"/>
              <w:rPr>
                <w:sz w:val="20"/>
                <w:szCs w:val="20"/>
                <w:lang w:val="ky-KG"/>
              </w:rPr>
            </w:pPr>
            <w:r w:rsidRPr="007B1E6C">
              <w:rPr>
                <w:sz w:val="20"/>
                <w:szCs w:val="20"/>
                <w:lang w:val="ky-KG"/>
              </w:rPr>
              <w:t>22 727,9</w:t>
            </w:r>
          </w:p>
        </w:tc>
        <w:tc>
          <w:tcPr>
            <w:tcW w:w="716" w:type="pct"/>
            <w:tcBorders>
              <w:top w:val="nil"/>
              <w:left w:val="nil"/>
              <w:bottom w:val="nil"/>
              <w:right w:val="nil"/>
            </w:tcBorders>
            <w:vAlign w:val="bottom"/>
            <w:hideMark/>
          </w:tcPr>
          <w:p w14:paraId="4ECA4DED" w14:textId="77777777" w:rsidR="007B1E6C" w:rsidRPr="007B1E6C" w:rsidRDefault="007B1E6C" w:rsidP="007B1E6C">
            <w:pPr>
              <w:spacing w:before="20" w:after="20"/>
              <w:jc w:val="right"/>
              <w:rPr>
                <w:sz w:val="20"/>
                <w:szCs w:val="20"/>
                <w:lang w:val="ky-KG"/>
              </w:rPr>
            </w:pPr>
            <w:r w:rsidRPr="007B1E6C">
              <w:rPr>
                <w:sz w:val="20"/>
                <w:szCs w:val="20"/>
                <w:lang w:val="ky-KG"/>
              </w:rPr>
              <w:t>24 415,2</w:t>
            </w:r>
          </w:p>
        </w:tc>
        <w:tc>
          <w:tcPr>
            <w:tcW w:w="805" w:type="pct"/>
            <w:tcBorders>
              <w:top w:val="nil"/>
              <w:left w:val="nil"/>
              <w:bottom w:val="nil"/>
              <w:right w:val="nil"/>
            </w:tcBorders>
            <w:vAlign w:val="bottom"/>
            <w:hideMark/>
          </w:tcPr>
          <w:p w14:paraId="421C57B0" w14:textId="77777777" w:rsidR="007B1E6C" w:rsidRPr="007B1E6C" w:rsidRDefault="007B1E6C" w:rsidP="007B1E6C">
            <w:pPr>
              <w:tabs>
                <w:tab w:val="left" w:pos="1422"/>
              </w:tabs>
              <w:spacing w:before="20" w:after="20"/>
              <w:jc w:val="right"/>
              <w:rPr>
                <w:sz w:val="20"/>
                <w:szCs w:val="20"/>
                <w:lang w:val="ky-KG"/>
              </w:rPr>
            </w:pPr>
            <w:r w:rsidRPr="007B1E6C">
              <w:rPr>
                <w:sz w:val="18"/>
                <w:szCs w:val="18"/>
                <w:lang w:val="ky-KG"/>
              </w:rPr>
              <w:t>113,0</w:t>
            </w:r>
          </w:p>
        </w:tc>
        <w:tc>
          <w:tcPr>
            <w:tcW w:w="907" w:type="pct"/>
            <w:tcBorders>
              <w:top w:val="nil"/>
              <w:left w:val="nil"/>
              <w:bottom w:val="nil"/>
              <w:right w:val="nil"/>
            </w:tcBorders>
            <w:vAlign w:val="bottom"/>
            <w:hideMark/>
          </w:tcPr>
          <w:p w14:paraId="545CC591" w14:textId="77777777" w:rsidR="007B1E6C" w:rsidRPr="007B1E6C" w:rsidRDefault="007B1E6C" w:rsidP="007B1E6C">
            <w:pPr>
              <w:tabs>
                <w:tab w:val="left" w:pos="1422"/>
              </w:tabs>
              <w:spacing w:before="20" w:after="20"/>
              <w:jc w:val="right"/>
              <w:rPr>
                <w:sz w:val="20"/>
                <w:szCs w:val="20"/>
                <w:lang w:val="ky-KG"/>
              </w:rPr>
            </w:pPr>
            <w:r w:rsidRPr="007B1E6C">
              <w:rPr>
                <w:sz w:val="20"/>
                <w:szCs w:val="20"/>
                <w:lang w:val="ky-KG"/>
              </w:rPr>
              <w:t>101,4</w:t>
            </w:r>
          </w:p>
        </w:tc>
      </w:tr>
      <w:tr w:rsidR="007B1E6C" w:rsidRPr="007B1E6C" w14:paraId="2848EB58" w14:textId="77777777" w:rsidTr="007B1E6C">
        <w:trPr>
          <w:cantSplit/>
        </w:trPr>
        <w:tc>
          <w:tcPr>
            <w:tcW w:w="1893" w:type="pct"/>
            <w:tcBorders>
              <w:top w:val="nil"/>
              <w:left w:val="nil"/>
              <w:bottom w:val="nil"/>
              <w:right w:val="nil"/>
            </w:tcBorders>
            <w:vAlign w:val="bottom"/>
            <w:hideMark/>
          </w:tcPr>
          <w:p w14:paraId="4D719051" w14:textId="77777777" w:rsidR="007B1E6C" w:rsidRPr="007B1E6C" w:rsidRDefault="007B1E6C" w:rsidP="007B1E6C">
            <w:pPr>
              <w:spacing w:before="20" w:after="20"/>
              <w:ind w:left="113"/>
              <w:rPr>
                <w:sz w:val="20"/>
                <w:szCs w:val="20"/>
              </w:rPr>
            </w:pPr>
            <w:proofErr w:type="spellStart"/>
            <w:r w:rsidRPr="007B1E6C">
              <w:rPr>
                <w:sz w:val="20"/>
                <w:szCs w:val="20"/>
              </w:rPr>
              <w:t>Чүй</w:t>
            </w:r>
            <w:proofErr w:type="spellEnd"/>
            <w:r w:rsidRPr="007B1E6C">
              <w:rPr>
                <w:sz w:val="20"/>
                <w:szCs w:val="20"/>
              </w:rPr>
              <w:t xml:space="preserve"> </w:t>
            </w:r>
            <w:r w:rsidRPr="007B1E6C">
              <w:rPr>
                <w:sz w:val="20"/>
                <w:szCs w:val="20"/>
                <w:lang w:val="ky-KG"/>
              </w:rPr>
              <w:t>облусу</w:t>
            </w:r>
          </w:p>
        </w:tc>
        <w:tc>
          <w:tcPr>
            <w:tcW w:w="679" w:type="pct"/>
            <w:tcBorders>
              <w:top w:val="nil"/>
              <w:left w:val="nil"/>
              <w:bottom w:val="nil"/>
              <w:right w:val="nil"/>
            </w:tcBorders>
            <w:vAlign w:val="bottom"/>
            <w:hideMark/>
          </w:tcPr>
          <w:p w14:paraId="18BA4254" w14:textId="77777777" w:rsidR="007B1E6C" w:rsidRPr="007B1E6C" w:rsidRDefault="007B1E6C" w:rsidP="007B1E6C">
            <w:pPr>
              <w:spacing w:before="20" w:after="20"/>
              <w:jc w:val="right"/>
              <w:rPr>
                <w:sz w:val="20"/>
                <w:szCs w:val="20"/>
                <w:lang w:val="ky-KG"/>
              </w:rPr>
            </w:pPr>
            <w:r w:rsidRPr="007B1E6C">
              <w:rPr>
                <w:sz w:val="20"/>
                <w:szCs w:val="20"/>
                <w:lang w:val="ky-KG"/>
              </w:rPr>
              <w:t>138 923,4</w:t>
            </w:r>
          </w:p>
        </w:tc>
        <w:tc>
          <w:tcPr>
            <w:tcW w:w="716" w:type="pct"/>
            <w:tcBorders>
              <w:top w:val="nil"/>
              <w:left w:val="nil"/>
              <w:bottom w:val="nil"/>
              <w:right w:val="nil"/>
            </w:tcBorders>
            <w:vAlign w:val="bottom"/>
            <w:hideMark/>
          </w:tcPr>
          <w:p w14:paraId="3C8F4E42" w14:textId="77777777" w:rsidR="007B1E6C" w:rsidRPr="007B1E6C" w:rsidRDefault="007B1E6C" w:rsidP="007B1E6C">
            <w:pPr>
              <w:spacing w:before="20" w:after="20"/>
              <w:jc w:val="right"/>
              <w:rPr>
                <w:sz w:val="20"/>
                <w:szCs w:val="20"/>
                <w:lang w:val="ky-KG"/>
              </w:rPr>
            </w:pPr>
            <w:r w:rsidRPr="007B1E6C">
              <w:rPr>
                <w:sz w:val="20"/>
                <w:szCs w:val="20"/>
                <w:lang w:val="ky-KG"/>
              </w:rPr>
              <w:t>220 947,5</w:t>
            </w:r>
          </w:p>
        </w:tc>
        <w:tc>
          <w:tcPr>
            <w:tcW w:w="805" w:type="pct"/>
            <w:tcBorders>
              <w:top w:val="nil"/>
              <w:left w:val="nil"/>
              <w:bottom w:val="nil"/>
              <w:right w:val="nil"/>
            </w:tcBorders>
            <w:vAlign w:val="bottom"/>
            <w:hideMark/>
          </w:tcPr>
          <w:p w14:paraId="60BA073A" w14:textId="77777777" w:rsidR="007B1E6C" w:rsidRPr="007B1E6C" w:rsidRDefault="007B1E6C" w:rsidP="007B1E6C">
            <w:pPr>
              <w:spacing w:before="20" w:after="20"/>
              <w:jc w:val="right"/>
              <w:rPr>
                <w:sz w:val="20"/>
                <w:szCs w:val="20"/>
                <w:lang w:val="ky-KG"/>
              </w:rPr>
            </w:pPr>
            <w:r w:rsidRPr="007B1E6C">
              <w:rPr>
                <w:sz w:val="18"/>
                <w:szCs w:val="18"/>
                <w:lang w:val="ky-KG"/>
              </w:rPr>
              <w:t>115,9</w:t>
            </w:r>
          </w:p>
        </w:tc>
        <w:tc>
          <w:tcPr>
            <w:tcW w:w="907" w:type="pct"/>
            <w:tcBorders>
              <w:top w:val="nil"/>
              <w:left w:val="nil"/>
              <w:bottom w:val="nil"/>
              <w:right w:val="nil"/>
            </w:tcBorders>
            <w:vAlign w:val="bottom"/>
            <w:hideMark/>
          </w:tcPr>
          <w:p w14:paraId="5BB42053" w14:textId="77777777" w:rsidR="007B1E6C" w:rsidRPr="007B1E6C" w:rsidRDefault="007B1E6C" w:rsidP="007B1E6C">
            <w:pPr>
              <w:spacing w:before="20" w:after="20"/>
              <w:jc w:val="right"/>
              <w:rPr>
                <w:sz w:val="20"/>
                <w:szCs w:val="20"/>
                <w:lang w:val="ky-KG"/>
              </w:rPr>
            </w:pPr>
            <w:r w:rsidRPr="007B1E6C">
              <w:rPr>
                <w:sz w:val="20"/>
                <w:szCs w:val="20"/>
                <w:lang w:val="ky-KG"/>
              </w:rPr>
              <w:t>155,6</w:t>
            </w:r>
          </w:p>
        </w:tc>
      </w:tr>
      <w:tr w:rsidR="007B1E6C" w:rsidRPr="007B1E6C" w14:paraId="797BC4D4" w14:textId="77777777" w:rsidTr="007B1E6C">
        <w:trPr>
          <w:cantSplit/>
        </w:trPr>
        <w:tc>
          <w:tcPr>
            <w:tcW w:w="1893" w:type="pct"/>
            <w:tcBorders>
              <w:top w:val="nil"/>
              <w:left w:val="nil"/>
              <w:bottom w:val="nil"/>
              <w:right w:val="nil"/>
            </w:tcBorders>
            <w:vAlign w:val="bottom"/>
            <w:hideMark/>
          </w:tcPr>
          <w:p w14:paraId="1079449F" w14:textId="77777777" w:rsidR="007B1E6C" w:rsidRPr="007B1E6C" w:rsidRDefault="007B1E6C" w:rsidP="007B1E6C">
            <w:pPr>
              <w:spacing w:before="20" w:after="20"/>
              <w:ind w:left="113"/>
              <w:rPr>
                <w:sz w:val="20"/>
                <w:szCs w:val="20"/>
              </w:rPr>
            </w:pPr>
            <w:r w:rsidRPr="007B1E6C">
              <w:rPr>
                <w:sz w:val="20"/>
                <w:szCs w:val="20"/>
              </w:rPr>
              <w:t>Бишкек ш.</w:t>
            </w:r>
          </w:p>
        </w:tc>
        <w:tc>
          <w:tcPr>
            <w:tcW w:w="679" w:type="pct"/>
            <w:tcBorders>
              <w:top w:val="nil"/>
              <w:left w:val="nil"/>
              <w:bottom w:val="nil"/>
              <w:right w:val="nil"/>
            </w:tcBorders>
            <w:vAlign w:val="bottom"/>
            <w:hideMark/>
          </w:tcPr>
          <w:p w14:paraId="174A3D57" w14:textId="77777777" w:rsidR="007B1E6C" w:rsidRPr="007B1E6C" w:rsidRDefault="007B1E6C" w:rsidP="007B1E6C">
            <w:pPr>
              <w:spacing w:before="20" w:after="20"/>
              <w:jc w:val="right"/>
              <w:rPr>
                <w:sz w:val="20"/>
                <w:szCs w:val="20"/>
                <w:lang w:val="ky-KG"/>
              </w:rPr>
            </w:pPr>
            <w:r w:rsidRPr="007B1E6C">
              <w:rPr>
                <w:sz w:val="20"/>
                <w:szCs w:val="20"/>
                <w:lang w:val="ky-KG"/>
              </w:rPr>
              <w:t>698 334,9</w:t>
            </w:r>
          </w:p>
        </w:tc>
        <w:tc>
          <w:tcPr>
            <w:tcW w:w="716" w:type="pct"/>
            <w:tcBorders>
              <w:top w:val="nil"/>
              <w:left w:val="nil"/>
              <w:bottom w:val="nil"/>
              <w:right w:val="nil"/>
            </w:tcBorders>
            <w:vAlign w:val="bottom"/>
            <w:hideMark/>
          </w:tcPr>
          <w:p w14:paraId="161FE137" w14:textId="77777777" w:rsidR="007B1E6C" w:rsidRPr="007B1E6C" w:rsidRDefault="007B1E6C" w:rsidP="007B1E6C">
            <w:pPr>
              <w:spacing w:before="20" w:after="20"/>
              <w:jc w:val="right"/>
              <w:rPr>
                <w:sz w:val="20"/>
                <w:szCs w:val="20"/>
                <w:lang w:val="ky-KG"/>
              </w:rPr>
            </w:pPr>
            <w:r w:rsidRPr="007B1E6C">
              <w:rPr>
                <w:sz w:val="20"/>
                <w:szCs w:val="20"/>
                <w:lang w:val="ky-KG"/>
              </w:rPr>
              <w:t>845 547,8</w:t>
            </w:r>
          </w:p>
        </w:tc>
        <w:tc>
          <w:tcPr>
            <w:tcW w:w="805" w:type="pct"/>
            <w:tcBorders>
              <w:top w:val="nil"/>
              <w:left w:val="nil"/>
              <w:bottom w:val="nil"/>
              <w:right w:val="nil"/>
            </w:tcBorders>
            <w:vAlign w:val="bottom"/>
            <w:hideMark/>
          </w:tcPr>
          <w:p w14:paraId="600FADB5" w14:textId="77777777" w:rsidR="007B1E6C" w:rsidRPr="007B1E6C" w:rsidRDefault="007B1E6C" w:rsidP="007B1E6C">
            <w:pPr>
              <w:spacing w:before="20" w:after="20"/>
              <w:jc w:val="right"/>
              <w:rPr>
                <w:sz w:val="20"/>
                <w:szCs w:val="20"/>
                <w:lang w:val="ky-KG"/>
              </w:rPr>
            </w:pPr>
            <w:r w:rsidRPr="007B1E6C">
              <w:rPr>
                <w:sz w:val="18"/>
                <w:szCs w:val="18"/>
                <w:lang w:val="ky-KG"/>
              </w:rPr>
              <w:t>119,7</w:t>
            </w:r>
          </w:p>
        </w:tc>
        <w:tc>
          <w:tcPr>
            <w:tcW w:w="907" w:type="pct"/>
            <w:tcBorders>
              <w:top w:val="nil"/>
              <w:left w:val="nil"/>
              <w:bottom w:val="nil"/>
              <w:right w:val="nil"/>
            </w:tcBorders>
            <w:vAlign w:val="bottom"/>
            <w:hideMark/>
          </w:tcPr>
          <w:p w14:paraId="5487D178" w14:textId="77777777" w:rsidR="007B1E6C" w:rsidRPr="007B1E6C" w:rsidRDefault="007B1E6C" w:rsidP="007B1E6C">
            <w:pPr>
              <w:spacing w:before="20" w:after="20"/>
              <w:jc w:val="right"/>
              <w:rPr>
                <w:sz w:val="20"/>
                <w:szCs w:val="20"/>
                <w:lang w:val="ky-KG"/>
              </w:rPr>
            </w:pPr>
            <w:r w:rsidRPr="007B1E6C">
              <w:rPr>
                <w:sz w:val="20"/>
                <w:szCs w:val="20"/>
                <w:lang w:val="ky-KG"/>
              </w:rPr>
              <w:t>116,6</w:t>
            </w:r>
          </w:p>
        </w:tc>
      </w:tr>
      <w:tr w:rsidR="007B1E6C" w:rsidRPr="007B1E6C" w14:paraId="7E67E8C3" w14:textId="77777777" w:rsidTr="007B1E6C">
        <w:trPr>
          <w:cantSplit/>
        </w:trPr>
        <w:tc>
          <w:tcPr>
            <w:tcW w:w="1893" w:type="pct"/>
            <w:tcBorders>
              <w:top w:val="nil"/>
              <w:left w:val="nil"/>
              <w:bottom w:val="single" w:sz="8" w:space="0" w:color="auto"/>
              <w:right w:val="nil"/>
            </w:tcBorders>
            <w:vAlign w:val="bottom"/>
            <w:hideMark/>
          </w:tcPr>
          <w:p w14:paraId="1C3AE9DC" w14:textId="77777777" w:rsidR="007B1E6C" w:rsidRPr="007B1E6C" w:rsidRDefault="007B1E6C" w:rsidP="007B1E6C">
            <w:pPr>
              <w:spacing w:before="20" w:after="20"/>
              <w:ind w:left="113"/>
              <w:rPr>
                <w:sz w:val="20"/>
                <w:szCs w:val="20"/>
              </w:rPr>
            </w:pPr>
            <w:r w:rsidRPr="007B1E6C">
              <w:rPr>
                <w:sz w:val="20"/>
                <w:szCs w:val="20"/>
              </w:rPr>
              <w:t>Ош ш.</w:t>
            </w:r>
          </w:p>
        </w:tc>
        <w:tc>
          <w:tcPr>
            <w:tcW w:w="679" w:type="pct"/>
            <w:tcBorders>
              <w:top w:val="nil"/>
              <w:left w:val="nil"/>
              <w:bottom w:val="single" w:sz="8" w:space="0" w:color="auto"/>
              <w:right w:val="nil"/>
            </w:tcBorders>
            <w:vAlign w:val="bottom"/>
            <w:hideMark/>
          </w:tcPr>
          <w:p w14:paraId="1B2A65AE" w14:textId="77777777" w:rsidR="007B1E6C" w:rsidRPr="007B1E6C" w:rsidRDefault="007B1E6C" w:rsidP="007B1E6C">
            <w:pPr>
              <w:spacing w:before="20" w:after="20"/>
              <w:jc w:val="right"/>
              <w:rPr>
                <w:sz w:val="20"/>
                <w:szCs w:val="20"/>
                <w:lang w:val="ky-KG"/>
              </w:rPr>
            </w:pPr>
            <w:r w:rsidRPr="007B1E6C">
              <w:rPr>
                <w:sz w:val="20"/>
                <w:szCs w:val="20"/>
                <w:lang w:val="ky-KG"/>
              </w:rPr>
              <w:t>80 306,6</w:t>
            </w:r>
          </w:p>
        </w:tc>
        <w:tc>
          <w:tcPr>
            <w:tcW w:w="716" w:type="pct"/>
            <w:tcBorders>
              <w:top w:val="nil"/>
              <w:left w:val="nil"/>
              <w:bottom w:val="single" w:sz="8" w:space="0" w:color="auto"/>
              <w:right w:val="nil"/>
            </w:tcBorders>
            <w:vAlign w:val="bottom"/>
            <w:hideMark/>
          </w:tcPr>
          <w:p w14:paraId="448B85FF" w14:textId="77777777" w:rsidR="007B1E6C" w:rsidRPr="007B1E6C" w:rsidRDefault="007B1E6C" w:rsidP="007B1E6C">
            <w:pPr>
              <w:spacing w:before="20" w:after="20"/>
              <w:jc w:val="right"/>
              <w:rPr>
                <w:sz w:val="20"/>
                <w:szCs w:val="20"/>
                <w:lang w:val="ky-KG"/>
              </w:rPr>
            </w:pPr>
            <w:r w:rsidRPr="007B1E6C">
              <w:rPr>
                <w:sz w:val="20"/>
                <w:szCs w:val="20"/>
                <w:lang w:val="ky-KG"/>
              </w:rPr>
              <w:t>87 385,4</w:t>
            </w:r>
          </w:p>
        </w:tc>
        <w:tc>
          <w:tcPr>
            <w:tcW w:w="805" w:type="pct"/>
            <w:tcBorders>
              <w:top w:val="nil"/>
              <w:left w:val="nil"/>
              <w:bottom w:val="single" w:sz="8" w:space="0" w:color="auto"/>
              <w:right w:val="nil"/>
            </w:tcBorders>
            <w:vAlign w:val="bottom"/>
            <w:hideMark/>
          </w:tcPr>
          <w:p w14:paraId="37A073E9" w14:textId="77777777" w:rsidR="007B1E6C" w:rsidRPr="007B1E6C" w:rsidRDefault="007B1E6C" w:rsidP="007B1E6C">
            <w:pPr>
              <w:spacing w:before="20" w:after="20"/>
              <w:jc w:val="right"/>
              <w:rPr>
                <w:sz w:val="20"/>
                <w:szCs w:val="20"/>
                <w:lang w:val="ky-KG"/>
              </w:rPr>
            </w:pPr>
            <w:r w:rsidRPr="007B1E6C">
              <w:rPr>
                <w:sz w:val="18"/>
                <w:szCs w:val="18"/>
                <w:lang w:val="ky-KG"/>
              </w:rPr>
              <w:t>109,3</w:t>
            </w:r>
          </w:p>
        </w:tc>
        <w:tc>
          <w:tcPr>
            <w:tcW w:w="907" w:type="pct"/>
            <w:tcBorders>
              <w:top w:val="nil"/>
              <w:left w:val="nil"/>
              <w:bottom w:val="single" w:sz="8" w:space="0" w:color="auto"/>
              <w:right w:val="nil"/>
            </w:tcBorders>
            <w:vAlign w:val="bottom"/>
            <w:hideMark/>
          </w:tcPr>
          <w:p w14:paraId="218B772E" w14:textId="77777777" w:rsidR="007B1E6C" w:rsidRPr="007B1E6C" w:rsidRDefault="007B1E6C" w:rsidP="007B1E6C">
            <w:pPr>
              <w:spacing w:before="20" w:after="20"/>
              <w:jc w:val="right"/>
              <w:rPr>
                <w:sz w:val="20"/>
                <w:szCs w:val="20"/>
                <w:lang w:val="ky-KG"/>
              </w:rPr>
            </w:pPr>
            <w:r w:rsidRPr="007B1E6C">
              <w:rPr>
                <w:sz w:val="20"/>
                <w:szCs w:val="20"/>
                <w:lang w:val="ky-KG"/>
              </w:rPr>
              <w:t>101,8</w:t>
            </w:r>
          </w:p>
        </w:tc>
      </w:tr>
    </w:tbl>
    <w:p w14:paraId="735984DC" w14:textId="77777777" w:rsidR="007B1E6C" w:rsidRPr="007B1E6C" w:rsidRDefault="007B1E6C" w:rsidP="00B5160A">
      <w:pPr>
        <w:spacing w:before="120" w:after="60"/>
        <w:ind w:firstLine="709"/>
        <w:jc w:val="both"/>
        <w:rPr>
          <w:lang w:val="ky-KG"/>
        </w:rPr>
      </w:pPr>
      <w:proofErr w:type="spellStart"/>
      <w:r w:rsidRPr="007B1E6C">
        <w:rPr>
          <w:color w:val="000000"/>
        </w:rPr>
        <w:t>Үстүбүздөгү</w:t>
      </w:r>
      <w:proofErr w:type="spellEnd"/>
      <w:r w:rsidRPr="007B1E6C">
        <w:rPr>
          <w:color w:val="000000"/>
        </w:rPr>
        <w:t xml:space="preserve"> </w:t>
      </w:r>
      <w:proofErr w:type="spellStart"/>
      <w:r w:rsidRPr="007B1E6C">
        <w:rPr>
          <w:color w:val="000000"/>
        </w:rPr>
        <w:t>жылдын</w:t>
      </w:r>
      <w:proofErr w:type="spellEnd"/>
      <w:r w:rsidRPr="007B1E6C">
        <w:rPr>
          <w:color w:val="000000"/>
        </w:rPr>
        <w:t xml:space="preserve"> январь-</w:t>
      </w:r>
      <w:proofErr w:type="spellStart"/>
      <w:r w:rsidRPr="007B1E6C">
        <w:rPr>
          <w:color w:val="000000"/>
        </w:rPr>
        <w:t>ноябрында</w:t>
      </w:r>
      <w:proofErr w:type="spellEnd"/>
      <w:r w:rsidRPr="007B1E6C">
        <w:rPr>
          <w:color w:val="000000"/>
        </w:rPr>
        <w:t xml:space="preserve"> мотор </w:t>
      </w:r>
      <w:proofErr w:type="spellStart"/>
      <w:r w:rsidRPr="007B1E6C">
        <w:rPr>
          <w:color w:val="000000"/>
        </w:rPr>
        <w:t>отуну</w:t>
      </w:r>
      <w:proofErr w:type="spellEnd"/>
      <w:r w:rsidRPr="007B1E6C">
        <w:rPr>
          <w:color w:val="000000"/>
        </w:rPr>
        <w:t xml:space="preserve"> </w:t>
      </w:r>
      <w:proofErr w:type="spellStart"/>
      <w:r w:rsidRPr="007B1E6C">
        <w:rPr>
          <w:color w:val="000000"/>
        </w:rPr>
        <w:t>менен</w:t>
      </w:r>
      <w:proofErr w:type="spellEnd"/>
      <w:r w:rsidRPr="007B1E6C">
        <w:rPr>
          <w:color w:val="000000"/>
        </w:rPr>
        <w:t xml:space="preserve"> </w:t>
      </w:r>
      <w:proofErr w:type="spellStart"/>
      <w:r w:rsidRPr="007B1E6C">
        <w:rPr>
          <w:color w:val="000000"/>
        </w:rPr>
        <w:t>чекене</w:t>
      </w:r>
      <w:proofErr w:type="spellEnd"/>
      <w:r w:rsidRPr="007B1E6C">
        <w:rPr>
          <w:color w:val="000000"/>
        </w:rPr>
        <w:t xml:space="preserve"> </w:t>
      </w:r>
      <w:proofErr w:type="spellStart"/>
      <w:r w:rsidRPr="007B1E6C">
        <w:rPr>
          <w:color w:val="000000"/>
        </w:rPr>
        <w:t>соода</w:t>
      </w:r>
      <w:proofErr w:type="spellEnd"/>
      <w:r w:rsidRPr="007B1E6C">
        <w:rPr>
          <w:color w:val="000000"/>
        </w:rPr>
        <w:t xml:space="preserve"> </w:t>
      </w:r>
      <w:proofErr w:type="spellStart"/>
      <w:r w:rsidRPr="007B1E6C">
        <w:rPr>
          <w:color w:val="000000"/>
        </w:rPr>
        <w:t>жүгүртүүнүн</w:t>
      </w:r>
      <w:proofErr w:type="spellEnd"/>
      <w:r w:rsidRPr="007B1E6C">
        <w:rPr>
          <w:color w:val="000000"/>
        </w:rPr>
        <w:t xml:space="preserve"> </w:t>
      </w:r>
      <w:proofErr w:type="spellStart"/>
      <w:r w:rsidRPr="007B1E6C">
        <w:rPr>
          <w:color w:val="000000"/>
        </w:rPr>
        <w:t>көлөмүнүн</w:t>
      </w:r>
      <w:proofErr w:type="spellEnd"/>
      <w:r w:rsidRPr="007B1E6C">
        <w:rPr>
          <w:color w:val="000000"/>
        </w:rPr>
        <w:t xml:space="preserve"> </w:t>
      </w:r>
      <w:proofErr w:type="spellStart"/>
      <w:r w:rsidRPr="007B1E6C">
        <w:rPr>
          <w:color w:val="000000"/>
        </w:rPr>
        <w:t>көбөйүшү</w:t>
      </w:r>
      <w:proofErr w:type="spellEnd"/>
      <w:r w:rsidRPr="007B1E6C">
        <w:rPr>
          <w:color w:val="000000"/>
        </w:rPr>
        <w:t xml:space="preserve"> 2023-жылдын </w:t>
      </w:r>
      <w:proofErr w:type="spellStart"/>
      <w:r w:rsidRPr="007B1E6C">
        <w:rPr>
          <w:color w:val="000000"/>
        </w:rPr>
        <w:t>тийиштүү</w:t>
      </w:r>
      <w:proofErr w:type="spellEnd"/>
      <w:r w:rsidRPr="007B1E6C">
        <w:rPr>
          <w:color w:val="000000"/>
        </w:rPr>
        <w:t xml:space="preserve"> </w:t>
      </w:r>
      <w:proofErr w:type="spellStart"/>
      <w:r w:rsidRPr="007B1E6C">
        <w:rPr>
          <w:color w:val="000000"/>
        </w:rPr>
        <w:t>мезгилине</w:t>
      </w:r>
      <w:proofErr w:type="spellEnd"/>
      <w:r w:rsidRPr="007B1E6C">
        <w:rPr>
          <w:color w:val="000000"/>
        </w:rPr>
        <w:t xml:space="preserve"> </w:t>
      </w:r>
      <w:proofErr w:type="spellStart"/>
      <w:r w:rsidRPr="007B1E6C">
        <w:rPr>
          <w:color w:val="000000"/>
        </w:rPr>
        <w:t>салыштырмалуу</w:t>
      </w:r>
      <w:proofErr w:type="spellEnd"/>
      <w:r w:rsidRPr="007B1E6C">
        <w:rPr>
          <w:color w:val="000000"/>
        </w:rPr>
        <w:t xml:space="preserve"> Талас </w:t>
      </w:r>
      <w:proofErr w:type="spellStart"/>
      <w:r w:rsidRPr="007B1E6C">
        <w:rPr>
          <w:color w:val="000000"/>
        </w:rPr>
        <w:t>облусун</w:t>
      </w:r>
      <w:proofErr w:type="spellEnd"/>
      <w:r w:rsidRPr="007B1E6C">
        <w:rPr>
          <w:color w:val="000000"/>
        </w:rPr>
        <w:t xml:space="preserve"> </w:t>
      </w:r>
      <w:proofErr w:type="spellStart"/>
      <w:r w:rsidRPr="007B1E6C">
        <w:rPr>
          <w:color w:val="000000"/>
        </w:rPr>
        <w:t>кошпогондо</w:t>
      </w:r>
      <w:proofErr w:type="spellEnd"/>
      <w:r w:rsidRPr="007B1E6C">
        <w:rPr>
          <w:color w:val="000000"/>
        </w:rPr>
        <w:t xml:space="preserve">, </w:t>
      </w:r>
      <w:proofErr w:type="spellStart"/>
      <w:r w:rsidRPr="007B1E6C">
        <w:rPr>
          <w:color w:val="000000"/>
        </w:rPr>
        <w:t>республиканын</w:t>
      </w:r>
      <w:proofErr w:type="spellEnd"/>
      <w:r w:rsidRPr="007B1E6C">
        <w:rPr>
          <w:color w:val="000000"/>
        </w:rPr>
        <w:t xml:space="preserve"> </w:t>
      </w:r>
      <w:proofErr w:type="spellStart"/>
      <w:r w:rsidRPr="007B1E6C">
        <w:rPr>
          <w:color w:val="000000"/>
        </w:rPr>
        <w:t>бардык</w:t>
      </w:r>
      <w:proofErr w:type="spellEnd"/>
      <w:r w:rsidRPr="007B1E6C">
        <w:rPr>
          <w:color w:val="000000"/>
        </w:rPr>
        <w:t xml:space="preserve"> </w:t>
      </w:r>
      <w:proofErr w:type="spellStart"/>
      <w:r w:rsidRPr="007B1E6C">
        <w:rPr>
          <w:color w:val="000000"/>
        </w:rPr>
        <w:t>региондорунда</w:t>
      </w:r>
      <w:proofErr w:type="spellEnd"/>
      <w:r w:rsidRPr="007B1E6C">
        <w:rPr>
          <w:color w:val="000000"/>
        </w:rPr>
        <w:t xml:space="preserve"> </w:t>
      </w:r>
      <w:proofErr w:type="spellStart"/>
      <w:r w:rsidRPr="007B1E6C">
        <w:rPr>
          <w:color w:val="000000"/>
        </w:rPr>
        <w:t>байкалды</w:t>
      </w:r>
      <w:proofErr w:type="spellEnd"/>
      <w:r w:rsidRPr="007B1E6C">
        <w:rPr>
          <w:color w:val="000000"/>
        </w:rPr>
        <w:t xml:space="preserve">. </w:t>
      </w:r>
      <w:proofErr w:type="spellStart"/>
      <w:r w:rsidRPr="007B1E6C">
        <w:rPr>
          <w:color w:val="000000"/>
        </w:rPr>
        <w:t>Үстүбүздөгү</w:t>
      </w:r>
      <w:proofErr w:type="spellEnd"/>
      <w:r w:rsidRPr="007B1E6C">
        <w:rPr>
          <w:color w:val="000000"/>
        </w:rPr>
        <w:t xml:space="preserve"> </w:t>
      </w:r>
      <w:proofErr w:type="spellStart"/>
      <w:r w:rsidRPr="007B1E6C">
        <w:rPr>
          <w:color w:val="000000"/>
        </w:rPr>
        <w:t>жылдын</w:t>
      </w:r>
      <w:proofErr w:type="spellEnd"/>
      <w:r w:rsidRPr="007B1E6C">
        <w:rPr>
          <w:color w:val="000000"/>
        </w:rPr>
        <w:t xml:space="preserve"> </w:t>
      </w:r>
      <w:proofErr w:type="spellStart"/>
      <w:r w:rsidRPr="007B1E6C">
        <w:rPr>
          <w:color w:val="000000"/>
        </w:rPr>
        <w:t>ноябрында</w:t>
      </w:r>
      <w:proofErr w:type="spellEnd"/>
      <w:r w:rsidRPr="007B1E6C">
        <w:rPr>
          <w:color w:val="000000"/>
        </w:rPr>
        <w:t xml:space="preserve"> </w:t>
      </w:r>
      <w:proofErr w:type="spellStart"/>
      <w:r w:rsidRPr="007B1E6C">
        <w:rPr>
          <w:color w:val="000000"/>
        </w:rPr>
        <w:t>өткөн</w:t>
      </w:r>
      <w:proofErr w:type="spellEnd"/>
      <w:r w:rsidRPr="007B1E6C">
        <w:rPr>
          <w:color w:val="000000"/>
        </w:rPr>
        <w:t xml:space="preserve"> </w:t>
      </w:r>
      <w:proofErr w:type="spellStart"/>
      <w:r w:rsidRPr="007B1E6C">
        <w:rPr>
          <w:color w:val="000000"/>
        </w:rPr>
        <w:t>жылдын</w:t>
      </w:r>
      <w:proofErr w:type="spellEnd"/>
      <w:r w:rsidRPr="007B1E6C">
        <w:rPr>
          <w:color w:val="000000"/>
        </w:rPr>
        <w:t xml:space="preserve"> </w:t>
      </w:r>
      <w:proofErr w:type="spellStart"/>
      <w:r w:rsidRPr="007B1E6C">
        <w:rPr>
          <w:color w:val="000000"/>
        </w:rPr>
        <w:t>ноябрына</w:t>
      </w:r>
      <w:proofErr w:type="spellEnd"/>
      <w:r w:rsidRPr="007B1E6C">
        <w:rPr>
          <w:color w:val="000000"/>
        </w:rPr>
        <w:t xml:space="preserve"> </w:t>
      </w:r>
      <w:proofErr w:type="spellStart"/>
      <w:r w:rsidRPr="007B1E6C">
        <w:rPr>
          <w:color w:val="000000"/>
        </w:rPr>
        <w:t>салыштырмалуу</w:t>
      </w:r>
      <w:proofErr w:type="spellEnd"/>
      <w:r w:rsidRPr="007B1E6C">
        <w:rPr>
          <w:color w:val="000000"/>
        </w:rPr>
        <w:t xml:space="preserve"> </w:t>
      </w:r>
      <w:proofErr w:type="spellStart"/>
      <w:r w:rsidRPr="007B1E6C">
        <w:rPr>
          <w:color w:val="000000"/>
        </w:rPr>
        <w:t>жүгүртүүнүн</w:t>
      </w:r>
      <w:proofErr w:type="spellEnd"/>
      <w:r w:rsidRPr="007B1E6C">
        <w:rPr>
          <w:color w:val="000000"/>
        </w:rPr>
        <w:t xml:space="preserve"> </w:t>
      </w:r>
      <w:proofErr w:type="spellStart"/>
      <w:r w:rsidRPr="007B1E6C">
        <w:rPr>
          <w:color w:val="000000"/>
        </w:rPr>
        <w:t>көлөмү</w:t>
      </w:r>
      <w:proofErr w:type="spellEnd"/>
      <w:r w:rsidRPr="007B1E6C">
        <w:rPr>
          <w:color w:val="000000"/>
        </w:rPr>
        <w:t xml:space="preserve"> 7,5 </w:t>
      </w:r>
      <w:proofErr w:type="spellStart"/>
      <w:r w:rsidRPr="007B1E6C">
        <w:rPr>
          <w:color w:val="000000"/>
        </w:rPr>
        <w:t>пайызга</w:t>
      </w:r>
      <w:proofErr w:type="spellEnd"/>
      <w:r w:rsidRPr="007B1E6C">
        <w:rPr>
          <w:color w:val="000000"/>
        </w:rPr>
        <w:t xml:space="preserve"> </w:t>
      </w:r>
      <w:proofErr w:type="spellStart"/>
      <w:r w:rsidRPr="007B1E6C">
        <w:rPr>
          <w:color w:val="000000"/>
        </w:rPr>
        <w:t>өстү</w:t>
      </w:r>
      <w:proofErr w:type="spellEnd"/>
      <w:r w:rsidRPr="007B1E6C">
        <w:rPr>
          <w:color w:val="000000"/>
        </w:rPr>
        <w:t>.</w:t>
      </w:r>
    </w:p>
    <w:p w14:paraId="4C4AEE39" w14:textId="51A86B8F" w:rsidR="007B1E6C" w:rsidRPr="007B1E6C" w:rsidRDefault="007B1E6C" w:rsidP="00B5160A">
      <w:pPr>
        <w:spacing w:before="120" w:after="120"/>
        <w:ind w:left="1304" w:hanging="1304"/>
        <w:rPr>
          <w:b/>
          <w:color w:val="000000"/>
          <w:lang w:val="ky-KG"/>
        </w:rPr>
      </w:pPr>
      <w:r w:rsidRPr="007B1E6C">
        <w:rPr>
          <w:b/>
          <w:color w:val="000000"/>
          <w:lang w:val="ky-KG"/>
        </w:rPr>
        <w:t>3</w:t>
      </w:r>
      <w:r w:rsidR="005B7E0D">
        <w:rPr>
          <w:b/>
          <w:color w:val="000000"/>
          <w:lang w:val="ky-KG"/>
        </w:rPr>
        <w:t>3</w:t>
      </w:r>
      <w:r w:rsidRPr="007B1E6C">
        <w:rPr>
          <w:b/>
          <w:color w:val="000000"/>
          <w:lang w:val="ky-KG"/>
        </w:rPr>
        <w:t>-таблица: Январь-ноябрындагы мотор майларын чекене сатуунун аймактар боюнча жүгүртүлүшү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1"/>
        <w:gridCol w:w="1027"/>
        <w:gridCol w:w="1588"/>
        <w:gridCol w:w="1681"/>
        <w:gridCol w:w="1681"/>
      </w:tblGrid>
      <w:tr w:rsidR="007B1E6C" w:rsidRPr="007B1E6C" w14:paraId="5F699319" w14:textId="77777777" w:rsidTr="007B1E6C">
        <w:trPr>
          <w:cantSplit/>
          <w:tblHeader/>
        </w:trPr>
        <w:tc>
          <w:tcPr>
            <w:tcW w:w="1899" w:type="pct"/>
            <w:vMerge w:val="restart"/>
            <w:tcBorders>
              <w:top w:val="single" w:sz="8" w:space="0" w:color="auto"/>
              <w:left w:val="nil"/>
              <w:bottom w:val="single" w:sz="8" w:space="0" w:color="auto"/>
              <w:right w:val="nil"/>
            </w:tcBorders>
          </w:tcPr>
          <w:p w14:paraId="71A1D5BF" w14:textId="77777777" w:rsidR="007B1E6C" w:rsidRPr="007B1E6C" w:rsidRDefault="007B1E6C" w:rsidP="007B1E6C">
            <w:pPr>
              <w:spacing w:before="20" w:after="20"/>
              <w:rPr>
                <w:b/>
                <w:sz w:val="20"/>
                <w:szCs w:val="20"/>
                <w:lang w:val="ky-KG"/>
              </w:rPr>
            </w:pPr>
          </w:p>
        </w:tc>
        <w:tc>
          <w:tcPr>
            <w:tcW w:w="1357" w:type="pct"/>
            <w:gridSpan w:val="2"/>
            <w:tcBorders>
              <w:top w:val="single" w:sz="8" w:space="0" w:color="auto"/>
              <w:left w:val="nil"/>
              <w:bottom w:val="single" w:sz="4" w:space="0" w:color="auto"/>
              <w:right w:val="nil"/>
            </w:tcBorders>
            <w:hideMark/>
          </w:tcPr>
          <w:p w14:paraId="689206CE" w14:textId="77777777" w:rsidR="007B1E6C" w:rsidRPr="007B1E6C" w:rsidRDefault="007B1E6C" w:rsidP="007B1E6C">
            <w:pPr>
              <w:spacing w:before="20" w:after="20"/>
              <w:jc w:val="center"/>
              <w:rPr>
                <w:b/>
                <w:sz w:val="20"/>
                <w:szCs w:val="20"/>
              </w:rPr>
            </w:pPr>
            <w:r w:rsidRPr="007B1E6C">
              <w:rPr>
                <w:b/>
                <w:sz w:val="20"/>
                <w:szCs w:val="20"/>
              </w:rPr>
              <w:t>Млн. сом</w:t>
            </w:r>
          </w:p>
        </w:tc>
        <w:tc>
          <w:tcPr>
            <w:tcW w:w="1744" w:type="pct"/>
            <w:gridSpan w:val="2"/>
            <w:tcBorders>
              <w:top w:val="single" w:sz="8" w:space="0" w:color="auto"/>
              <w:left w:val="nil"/>
              <w:bottom w:val="single" w:sz="4" w:space="0" w:color="auto"/>
              <w:right w:val="nil"/>
            </w:tcBorders>
            <w:hideMark/>
          </w:tcPr>
          <w:p w14:paraId="451C07F1" w14:textId="77777777" w:rsidR="007B1E6C" w:rsidRPr="007B1E6C" w:rsidRDefault="007B1E6C" w:rsidP="007B1E6C">
            <w:pPr>
              <w:spacing w:before="20" w:after="20"/>
              <w:ind w:left="-108" w:right="-108"/>
              <w:jc w:val="center"/>
              <w:rPr>
                <w:b/>
                <w:sz w:val="20"/>
                <w:szCs w:val="20"/>
              </w:rPr>
            </w:pPr>
            <w:proofErr w:type="spellStart"/>
            <w:r w:rsidRPr="007B1E6C">
              <w:rPr>
                <w:b/>
                <w:sz w:val="20"/>
                <w:szCs w:val="20"/>
              </w:rPr>
              <w:t>Мурунку</w:t>
            </w:r>
            <w:proofErr w:type="spellEnd"/>
            <w:r w:rsidRPr="007B1E6C">
              <w:rPr>
                <w:b/>
                <w:sz w:val="20"/>
                <w:szCs w:val="20"/>
              </w:rPr>
              <w:t xml:space="preserve"> </w:t>
            </w:r>
            <w:proofErr w:type="spellStart"/>
            <w:r w:rsidRPr="007B1E6C">
              <w:rPr>
                <w:b/>
                <w:sz w:val="20"/>
                <w:szCs w:val="20"/>
              </w:rPr>
              <w:t>жылдын</w:t>
            </w:r>
            <w:proofErr w:type="spellEnd"/>
            <w:r w:rsidRPr="007B1E6C">
              <w:rPr>
                <w:b/>
                <w:sz w:val="20"/>
                <w:szCs w:val="20"/>
              </w:rPr>
              <w:t xml:space="preserve"> </w:t>
            </w:r>
            <w:proofErr w:type="spellStart"/>
            <w:r w:rsidRPr="007B1E6C">
              <w:rPr>
                <w:b/>
                <w:sz w:val="20"/>
                <w:szCs w:val="20"/>
              </w:rPr>
              <w:t>тийишт</w:t>
            </w:r>
            <w:proofErr w:type="spellEnd"/>
            <w:r w:rsidRPr="007B1E6C">
              <w:rPr>
                <w:b/>
                <w:sz w:val="20"/>
                <w:szCs w:val="20"/>
                <w:lang w:val="ky-KG"/>
              </w:rPr>
              <w:t>үү</w:t>
            </w:r>
            <w:r w:rsidRPr="007B1E6C">
              <w:rPr>
                <w:b/>
                <w:sz w:val="20"/>
                <w:szCs w:val="20"/>
              </w:rPr>
              <w:br/>
            </w:r>
            <w:proofErr w:type="spellStart"/>
            <w:r w:rsidRPr="007B1E6C">
              <w:rPr>
                <w:b/>
                <w:sz w:val="20"/>
                <w:szCs w:val="20"/>
              </w:rPr>
              <w:t>мезгилине</w:t>
            </w:r>
            <w:proofErr w:type="spellEnd"/>
            <w:r w:rsidRPr="007B1E6C">
              <w:rPr>
                <w:b/>
                <w:sz w:val="20"/>
                <w:szCs w:val="20"/>
              </w:rPr>
              <w:t xml:space="preserve"> карата </w:t>
            </w:r>
            <w:proofErr w:type="spellStart"/>
            <w:r w:rsidRPr="007B1E6C">
              <w:rPr>
                <w:b/>
                <w:sz w:val="20"/>
                <w:szCs w:val="20"/>
              </w:rPr>
              <w:t>пайыз</w:t>
            </w:r>
            <w:proofErr w:type="spellEnd"/>
            <w:r w:rsidRPr="007B1E6C">
              <w:rPr>
                <w:b/>
                <w:sz w:val="20"/>
                <w:szCs w:val="20"/>
              </w:rPr>
              <w:t xml:space="preserve"> </w:t>
            </w:r>
            <w:proofErr w:type="spellStart"/>
            <w:r w:rsidRPr="007B1E6C">
              <w:rPr>
                <w:b/>
                <w:sz w:val="20"/>
                <w:szCs w:val="20"/>
              </w:rPr>
              <w:t>менен</w:t>
            </w:r>
            <w:proofErr w:type="spellEnd"/>
          </w:p>
        </w:tc>
      </w:tr>
      <w:tr w:rsidR="007B1E6C" w:rsidRPr="007B1E6C" w14:paraId="4A5FD058" w14:textId="77777777" w:rsidTr="007B1E6C">
        <w:trPr>
          <w:cantSplit/>
          <w:trHeight w:val="252"/>
          <w:tblHeader/>
        </w:trPr>
        <w:tc>
          <w:tcPr>
            <w:tcW w:w="0" w:type="auto"/>
            <w:vMerge/>
            <w:tcBorders>
              <w:top w:val="single" w:sz="8" w:space="0" w:color="auto"/>
              <w:left w:val="nil"/>
              <w:bottom w:val="single" w:sz="8" w:space="0" w:color="auto"/>
              <w:right w:val="nil"/>
            </w:tcBorders>
            <w:vAlign w:val="center"/>
            <w:hideMark/>
          </w:tcPr>
          <w:p w14:paraId="703D0B28" w14:textId="77777777" w:rsidR="007B1E6C" w:rsidRPr="007B1E6C" w:rsidRDefault="007B1E6C" w:rsidP="007B1E6C">
            <w:pPr>
              <w:rPr>
                <w:b/>
                <w:sz w:val="20"/>
                <w:szCs w:val="20"/>
                <w:lang w:val="ky-KG"/>
              </w:rPr>
            </w:pPr>
          </w:p>
        </w:tc>
        <w:tc>
          <w:tcPr>
            <w:tcW w:w="533" w:type="pct"/>
            <w:tcBorders>
              <w:top w:val="nil"/>
              <w:left w:val="nil"/>
              <w:bottom w:val="single" w:sz="4" w:space="0" w:color="auto"/>
              <w:right w:val="nil"/>
            </w:tcBorders>
            <w:vAlign w:val="bottom"/>
            <w:hideMark/>
          </w:tcPr>
          <w:p w14:paraId="70E1FF01" w14:textId="77777777" w:rsidR="007B1E6C" w:rsidRPr="007B1E6C" w:rsidRDefault="007B1E6C" w:rsidP="007B1E6C">
            <w:pPr>
              <w:spacing w:before="20" w:after="20"/>
              <w:jc w:val="right"/>
              <w:rPr>
                <w:b/>
                <w:sz w:val="20"/>
                <w:szCs w:val="20"/>
                <w:lang w:val="ky-KG"/>
              </w:rPr>
            </w:pPr>
            <w:r w:rsidRPr="007B1E6C">
              <w:rPr>
                <w:b/>
                <w:sz w:val="20"/>
                <w:szCs w:val="20"/>
              </w:rPr>
              <w:t>202</w:t>
            </w:r>
            <w:r w:rsidRPr="007B1E6C">
              <w:rPr>
                <w:b/>
                <w:sz w:val="20"/>
                <w:szCs w:val="20"/>
                <w:lang w:val="ky-KG"/>
              </w:rPr>
              <w:t>3</w:t>
            </w:r>
          </w:p>
        </w:tc>
        <w:tc>
          <w:tcPr>
            <w:tcW w:w="824" w:type="pct"/>
            <w:tcBorders>
              <w:top w:val="single" w:sz="4" w:space="0" w:color="auto"/>
              <w:left w:val="nil"/>
              <w:bottom w:val="single" w:sz="4" w:space="0" w:color="auto"/>
              <w:right w:val="nil"/>
            </w:tcBorders>
            <w:vAlign w:val="bottom"/>
            <w:hideMark/>
          </w:tcPr>
          <w:p w14:paraId="2900C4C6" w14:textId="77777777" w:rsidR="007B1E6C" w:rsidRPr="007B1E6C" w:rsidRDefault="007B1E6C" w:rsidP="007B1E6C">
            <w:pPr>
              <w:spacing w:before="20" w:after="20"/>
              <w:jc w:val="right"/>
              <w:rPr>
                <w:b/>
                <w:sz w:val="20"/>
                <w:szCs w:val="20"/>
                <w:lang w:val="ky-KG"/>
              </w:rPr>
            </w:pPr>
            <w:r w:rsidRPr="007B1E6C">
              <w:rPr>
                <w:b/>
                <w:sz w:val="20"/>
                <w:szCs w:val="20"/>
              </w:rPr>
              <w:t>202</w:t>
            </w:r>
            <w:r w:rsidRPr="007B1E6C">
              <w:rPr>
                <w:b/>
                <w:sz w:val="20"/>
                <w:szCs w:val="20"/>
                <w:lang w:val="ky-KG"/>
              </w:rPr>
              <w:t>4</w:t>
            </w:r>
          </w:p>
        </w:tc>
        <w:tc>
          <w:tcPr>
            <w:tcW w:w="872" w:type="pct"/>
            <w:tcBorders>
              <w:top w:val="nil"/>
              <w:left w:val="nil"/>
              <w:bottom w:val="single" w:sz="4" w:space="0" w:color="auto"/>
              <w:right w:val="nil"/>
            </w:tcBorders>
            <w:vAlign w:val="bottom"/>
            <w:hideMark/>
          </w:tcPr>
          <w:p w14:paraId="1D8999B4" w14:textId="77777777" w:rsidR="007B1E6C" w:rsidRPr="007B1E6C" w:rsidRDefault="007B1E6C" w:rsidP="007B1E6C">
            <w:pPr>
              <w:spacing w:before="20" w:after="20"/>
              <w:jc w:val="right"/>
              <w:rPr>
                <w:b/>
                <w:sz w:val="20"/>
                <w:szCs w:val="20"/>
                <w:lang w:val="ky-KG"/>
              </w:rPr>
            </w:pPr>
            <w:r w:rsidRPr="007B1E6C">
              <w:rPr>
                <w:b/>
                <w:sz w:val="20"/>
                <w:szCs w:val="20"/>
              </w:rPr>
              <w:t>202</w:t>
            </w:r>
            <w:r w:rsidRPr="007B1E6C">
              <w:rPr>
                <w:b/>
                <w:sz w:val="20"/>
                <w:szCs w:val="20"/>
                <w:lang w:val="ky-KG"/>
              </w:rPr>
              <w:t>3</w:t>
            </w:r>
          </w:p>
        </w:tc>
        <w:tc>
          <w:tcPr>
            <w:tcW w:w="872" w:type="pct"/>
            <w:tcBorders>
              <w:top w:val="single" w:sz="4" w:space="0" w:color="auto"/>
              <w:left w:val="nil"/>
              <w:bottom w:val="single" w:sz="4" w:space="0" w:color="auto"/>
              <w:right w:val="nil"/>
            </w:tcBorders>
            <w:vAlign w:val="bottom"/>
            <w:hideMark/>
          </w:tcPr>
          <w:p w14:paraId="42DA4397" w14:textId="77777777" w:rsidR="007B1E6C" w:rsidRPr="007B1E6C" w:rsidRDefault="007B1E6C" w:rsidP="007B1E6C">
            <w:pPr>
              <w:spacing w:before="20" w:after="20"/>
              <w:jc w:val="right"/>
              <w:rPr>
                <w:b/>
                <w:sz w:val="20"/>
                <w:szCs w:val="20"/>
                <w:lang w:val="ky-KG"/>
              </w:rPr>
            </w:pPr>
            <w:r w:rsidRPr="007B1E6C">
              <w:rPr>
                <w:b/>
                <w:sz w:val="20"/>
                <w:szCs w:val="20"/>
              </w:rPr>
              <w:t>202</w:t>
            </w:r>
            <w:r w:rsidRPr="007B1E6C">
              <w:rPr>
                <w:b/>
                <w:sz w:val="20"/>
                <w:szCs w:val="20"/>
                <w:lang w:val="ky-KG"/>
              </w:rPr>
              <w:t>4</w:t>
            </w:r>
          </w:p>
        </w:tc>
      </w:tr>
      <w:tr w:rsidR="007B1E6C" w:rsidRPr="007B1E6C" w14:paraId="6B939FD9" w14:textId="77777777" w:rsidTr="007B1E6C">
        <w:trPr>
          <w:cantSplit/>
        </w:trPr>
        <w:tc>
          <w:tcPr>
            <w:tcW w:w="1899" w:type="pct"/>
            <w:tcBorders>
              <w:top w:val="single" w:sz="8" w:space="0" w:color="auto"/>
              <w:left w:val="nil"/>
              <w:bottom w:val="nil"/>
              <w:right w:val="nil"/>
            </w:tcBorders>
            <w:vAlign w:val="bottom"/>
            <w:hideMark/>
          </w:tcPr>
          <w:p w14:paraId="58C8ADAA" w14:textId="77777777" w:rsidR="007B1E6C" w:rsidRPr="007B1E6C" w:rsidRDefault="007B1E6C" w:rsidP="007B1E6C">
            <w:pPr>
              <w:spacing w:before="20" w:after="20"/>
              <w:rPr>
                <w:b/>
                <w:sz w:val="20"/>
                <w:szCs w:val="20"/>
              </w:rPr>
            </w:pPr>
            <w:r w:rsidRPr="007B1E6C">
              <w:rPr>
                <w:b/>
                <w:sz w:val="20"/>
                <w:szCs w:val="20"/>
              </w:rPr>
              <w:t xml:space="preserve">Кыргыз </w:t>
            </w:r>
            <w:proofErr w:type="spellStart"/>
            <w:r w:rsidRPr="007B1E6C">
              <w:rPr>
                <w:b/>
                <w:sz w:val="20"/>
                <w:szCs w:val="20"/>
              </w:rPr>
              <w:t>Республикасы</w:t>
            </w:r>
            <w:proofErr w:type="spellEnd"/>
          </w:p>
        </w:tc>
        <w:tc>
          <w:tcPr>
            <w:tcW w:w="533" w:type="pct"/>
            <w:tcBorders>
              <w:top w:val="single" w:sz="8" w:space="0" w:color="auto"/>
              <w:left w:val="nil"/>
              <w:bottom w:val="nil"/>
              <w:right w:val="nil"/>
            </w:tcBorders>
            <w:vAlign w:val="bottom"/>
            <w:hideMark/>
          </w:tcPr>
          <w:p w14:paraId="25BB299A" w14:textId="77777777" w:rsidR="007B1E6C" w:rsidRPr="007B1E6C" w:rsidRDefault="007B1E6C" w:rsidP="007B1E6C">
            <w:pPr>
              <w:spacing w:before="20" w:after="20"/>
              <w:jc w:val="right"/>
              <w:rPr>
                <w:b/>
                <w:sz w:val="20"/>
                <w:szCs w:val="20"/>
                <w:lang w:val="ky-KG"/>
              </w:rPr>
            </w:pPr>
            <w:r w:rsidRPr="007B1E6C">
              <w:rPr>
                <w:b/>
                <w:sz w:val="20"/>
                <w:szCs w:val="20"/>
                <w:lang w:val="ky-KG"/>
              </w:rPr>
              <w:t>112 846,3</w:t>
            </w:r>
          </w:p>
        </w:tc>
        <w:tc>
          <w:tcPr>
            <w:tcW w:w="824" w:type="pct"/>
            <w:tcBorders>
              <w:top w:val="single" w:sz="8" w:space="0" w:color="auto"/>
              <w:left w:val="nil"/>
              <w:bottom w:val="nil"/>
              <w:right w:val="nil"/>
            </w:tcBorders>
            <w:vAlign w:val="bottom"/>
            <w:hideMark/>
          </w:tcPr>
          <w:p w14:paraId="1837C06E" w14:textId="77777777" w:rsidR="007B1E6C" w:rsidRPr="007B1E6C" w:rsidRDefault="007B1E6C" w:rsidP="007B1E6C">
            <w:pPr>
              <w:spacing w:before="20" w:after="20"/>
              <w:jc w:val="right"/>
              <w:rPr>
                <w:b/>
                <w:sz w:val="20"/>
                <w:szCs w:val="20"/>
                <w:lang w:val="ky-KG"/>
              </w:rPr>
            </w:pPr>
            <w:r w:rsidRPr="007B1E6C">
              <w:rPr>
                <w:b/>
                <w:sz w:val="20"/>
                <w:szCs w:val="20"/>
                <w:lang w:val="ky-KG"/>
              </w:rPr>
              <w:t>134 109,5</w:t>
            </w:r>
          </w:p>
        </w:tc>
        <w:tc>
          <w:tcPr>
            <w:tcW w:w="872" w:type="pct"/>
            <w:tcBorders>
              <w:top w:val="single" w:sz="8" w:space="0" w:color="auto"/>
              <w:left w:val="nil"/>
              <w:bottom w:val="nil"/>
              <w:right w:val="nil"/>
            </w:tcBorders>
            <w:vAlign w:val="bottom"/>
            <w:hideMark/>
          </w:tcPr>
          <w:p w14:paraId="2DDDFA61" w14:textId="77777777" w:rsidR="007B1E6C" w:rsidRPr="007B1E6C" w:rsidRDefault="007B1E6C" w:rsidP="007B1E6C">
            <w:pPr>
              <w:tabs>
                <w:tab w:val="left" w:pos="1422"/>
              </w:tabs>
              <w:spacing w:before="20" w:after="20"/>
              <w:jc w:val="right"/>
              <w:rPr>
                <w:b/>
                <w:sz w:val="20"/>
                <w:szCs w:val="20"/>
                <w:lang w:val="ky-KG"/>
              </w:rPr>
            </w:pPr>
            <w:r w:rsidRPr="007B1E6C">
              <w:rPr>
                <w:b/>
                <w:sz w:val="18"/>
                <w:szCs w:val="18"/>
                <w:lang w:val="ky-KG"/>
              </w:rPr>
              <w:t>117,0</w:t>
            </w:r>
          </w:p>
        </w:tc>
        <w:tc>
          <w:tcPr>
            <w:tcW w:w="872" w:type="pct"/>
            <w:tcBorders>
              <w:top w:val="single" w:sz="8" w:space="0" w:color="auto"/>
              <w:left w:val="nil"/>
              <w:bottom w:val="nil"/>
              <w:right w:val="nil"/>
            </w:tcBorders>
            <w:vAlign w:val="bottom"/>
            <w:hideMark/>
          </w:tcPr>
          <w:p w14:paraId="37DB1A7B" w14:textId="77777777" w:rsidR="007B1E6C" w:rsidRPr="007B1E6C" w:rsidRDefault="007B1E6C" w:rsidP="007B1E6C">
            <w:pPr>
              <w:tabs>
                <w:tab w:val="left" w:pos="1422"/>
              </w:tabs>
              <w:spacing w:before="20" w:after="20"/>
              <w:jc w:val="right"/>
              <w:rPr>
                <w:b/>
                <w:sz w:val="20"/>
                <w:szCs w:val="20"/>
                <w:lang w:val="ky-KG"/>
              </w:rPr>
            </w:pPr>
            <w:r w:rsidRPr="007B1E6C">
              <w:rPr>
                <w:b/>
                <w:sz w:val="20"/>
                <w:szCs w:val="20"/>
                <w:lang w:val="ky-KG"/>
              </w:rPr>
              <w:t>107,3</w:t>
            </w:r>
          </w:p>
        </w:tc>
      </w:tr>
      <w:tr w:rsidR="007B1E6C" w:rsidRPr="007B1E6C" w14:paraId="48D19715" w14:textId="77777777" w:rsidTr="007B1E6C">
        <w:trPr>
          <w:cantSplit/>
        </w:trPr>
        <w:tc>
          <w:tcPr>
            <w:tcW w:w="1899" w:type="pct"/>
            <w:tcBorders>
              <w:top w:val="nil"/>
              <w:left w:val="nil"/>
              <w:bottom w:val="nil"/>
              <w:right w:val="nil"/>
            </w:tcBorders>
            <w:vAlign w:val="bottom"/>
            <w:hideMark/>
          </w:tcPr>
          <w:p w14:paraId="19682665" w14:textId="77777777" w:rsidR="007B1E6C" w:rsidRPr="007B1E6C" w:rsidRDefault="007B1E6C" w:rsidP="007B1E6C">
            <w:pPr>
              <w:spacing w:before="20" w:after="20"/>
              <w:ind w:left="113"/>
              <w:rPr>
                <w:sz w:val="20"/>
                <w:szCs w:val="20"/>
              </w:rPr>
            </w:pPr>
            <w:r w:rsidRPr="007B1E6C">
              <w:rPr>
                <w:sz w:val="20"/>
                <w:szCs w:val="20"/>
              </w:rPr>
              <w:t xml:space="preserve">Баткен </w:t>
            </w:r>
            <w:r w:rsidRPr="007B1E6C">
              <w:rPr>
                <w:sz w:val="20"/>
                <w:szCs w:val="20"/>
                <w:lang w:val="ky-KG"/>
              </w:rPr>
              <w:t>облусу</w:t>
            </w:r>
          </w:p>
        </w:tc>
        <w:tc>
          <w:tcPr>
            <w:tcW w:w="533" w:type="pct"/>
            <w:tcBorders>
              <w:top w:val="nil"/>
              <w:left w:val="nil"/>
              <w:bottom w:val="nil"/>
              <w:right w:val="nil"/>
            </w:tcBorders>
            <w:hideMark/>
          </w:tcPr>
          <w:p w14:paraId="4B95AD28" w14:textId="77777777" w:rsidR="007B1E6C" w:rsidRPr="007B1E6C" w:rsidRDefault="007B1E6C" w:rsidP="007B1E6C">
            <w:pPr>
              <w:spacing w:before="20" w:after="20"/>
              <w:jc w:val="right"/>
              <w:rPr>
                <w:sz w:val="20"/>
                <w:szCs w:val="20"/>
                <w:lang w:val="ky-KG"/>
              </w:rPr>
            </w:pPr>
            <w:r w:rsidRPr="007B1E6C">
              <w:rPr>
                <w:sz w:val="20"/>
                <w:szCs w:val="20"/>
                <w:lang w:val="ky-KG"/>
              </w:rPr>
              <w:t>8 166,1</w:t>
            </w:r>
          </w:p>
        </w:tc>
        <w:tc>
          <w:tcPr>
            <w:tcW w:w="824" w:type="pct"/>
            <w:tcBorders>
              <w:top w:val="nil"/>
              <w:left w:val="nil"/>
              <w:bottom w:val="nil"/>
              <w:right w:val="nil"/>
            </w:tcBorders>
            <w:hideMark/>
          </w:tcPr>
          <w:p w14:paraId="4820C7C6" w14:textId="77777777" w:rsidR="007B1E6C" w:rsidRPr="007B1E6C" w:rsidRDefault="007B1E6C" w:rsidP="007B1E6C">
            <w:pPr>
              <w:spacing w:before="20" w:after="20"/>
              <w:jc w:val="right"/>
              <w:rPr>
                <w:sz w:val="20"/>
                <w:szCs w:val="20"/>
                <w:lang w:val="ky-KG"/>
              </w:rPr>
            </w:pPr>
            <w:r w:rsidRPr="007B1E6C">
              <w:rPr>
                <w:sz w:val="20"/>
                <w:szCs w:val="20"/>
                <w:lang w:val="ky-KG"/>
              </w:rPr>
              <w:t>8 782,2</w:t>
            </w:r>
          </w:p>
        </w:tc>
        <w:tc>
          <w:tcPr>
            <w:tcW w:w="872" w:type="pct"/>
            <w:tcBorders>
              <w:top w:val="nil"/>
              <w:left w:val="nil"/>
              <w:bottom w:val="nil"/>
              <w:right w:val="nil"/>
            </w:tcBorders>
            <w:hideMark/>
          </w:tcPr>
          <w:p w14:paraId="2C9CD484" w14:textId="77777777" w:rsidR="007B1E6C" w:rsidRPr="007B1E6C" w:rsidRDefault="007B1E6C" w:rsidP="007B1E6C">
            <w:pPr>
              <w:spacing w:before="20" w:after="20"/>
              <w:jc w:val="right"/>
              <w:rPr>
                <w:sz w:val="20"/>
                <w:szCs w:val="20"/>
                <w:lang w:val="ky-KG"/>
              </w:rPr>
            </w:pPr>
            <w:r w:rsidRPr="007B1E6C">
              <w:rPr>
                <w:sz w:val="18"/>
                <w:szCs w:val="18"/>
                <w:lang w:val="ky-KG"/>
              </w:rPr>
              <w:t>120,2</w:t>
            </w:r>
          </w:p>
        </w:tc>
        <w:tc>
          <w:tcPr>
            <w:tcW w:w="872" w:type="pct"/>
            <w:tcBorders>
              <w:top w:val="nil"/>
              <w:left w:val="nil"/>
              <w:bottom w:val="nil"/>
              <w:right w:val="nil"/>
            </w:tcBorders>
            <w:hideMark/>
          </w:tcPr>
          <w:p w14:paraId="1791A0C6" w14:textId="77777777" w:rsidR="007B1E6C" w:rsidRPr="007B1E6C" w:rsidRDefault="007B1E6C" w:rsidP="007B1E6C">
            <w:pPr>
              <w:spacing w:before="20" w:after="20"/>
              <w:jc w:val="right"/>
              <w:rPr>
                <w:sz w:val="20"/>
                <w:szCs w:val="20"/>
                <w:lang w:val="ky-KG"/>
              </w:rPr>
            </w:pPr>
            <w:r w:rsidRPr="007B1E6C">
              <w:rPr>
                <w:sz w:val="20"/>
                <w:szCs w:val="20"/>
                <w:lang w:val="ky-KG"/>
              </w:rPr>
              <w:t>100,0</w:t>
            </w:r>
          </w:p>
        </w:tc>
      </w:tr>
      <w:tr w:rsidR="007B1E6C" w:rsidRPr="007B1E6C" w14:paraId="7E722A5B" w14:textId="77777777" w:rsidTr="007B1E6C">
        <w:trPr>
          <w:cantSplit/>
        </w:trPr>
        <w:tc>
          <w:tcPr>
            <w:tcW w:w="1899" w:type="pct"/>
            <w:tcBorders>
              <w:top w:val="nil"/>
              <w:left w:val="nil"/>
              <w:bottom w:val="nil"/>
              <w:right w:val="nil"/>
            </w:tcBorders>
            <w:vAlign w:val="bottom"/>
            <w:hideMark/>
          </w:tcPr>
          <w:p w14:paraId="2B9DE196" w14:textId="77777777" w:rsidR="007B1E6C" w:rsidRPr="007B1E6C" w:rsidRDefault="007B1E6C" w:rsidP="007B1E6C">
            <w:pPr>
              <w:spacing w:before="20" w:after="20"/>
              <w:ind w:left="113"/>
              <w:rPr>
                <w:sz w:val="20"/>
                <w:szCs w:val="20"/>
              </w:rPr>
            </w:pPr>
            <w:proofErr w:type="spellStart"/>
            <w:r w:rsidRPr="007B1E6C">
              <w:rPr>
                <w:sz w:val="20"/>
                <w:szCs w:val="20"/>
              </w:rPr>
              <w:t>Жалал</w:t>
            </w:r>
            <w:proofErr w:type="spellEnd"/>
            <w:r w:rsidRPr="007B1E6C">
              <w:rPr>
                <w:sz w:val="20"/>
                <w:szCs w:val="20"/>
              </w:rPr>
              <w:t xml:space="preserve">-Абад </w:t>
            </w:r>
            <w:r w:rsidRPr="007B1E6C">
              <w:rPr>
                <w:sz w:val="20"/>
                <w:szCs w:val="20"/>
                <w:lang w:val="ky-KG"/>
              </w:rPr>
              <w:t>облусу</w:t>
            </w:r>
          </w:p>
        </w:tc>
        <w:tc>
          <w:tcPr>
            <w:tcW w:w="533" w:type="pct"/>
            <w:tcBorders>
              <w:top w:val="nil"/>
              <w:left w:val="nil"/>
              <w:bottom w:val="nil"/>
              <w:right w:val="nil"/>
            </w:tcBorders>
            <w:hideMark/>
          </w:tcPr>
          <w:p w14:paraId="62E412FA" w14:textId="77777777" w:rsidR="007B1E6C" w:rsidRPr="007B1E6C" w:rsidRDefault="007B1E6C" w:rsidP="007B1E6C">
            <w:pPr>
              <w:spacing w:before="20" w:after="20"/>
              <w:jc w:val="right"/>
              <w:rPr>
                <w:sz w:val="20"/>
                <w:szCs w:val="20"/>
                <w:lang w:val="ky-KG"/>
              </w:rPr>
            </w:pPr>
            <w:r w:rsidRPr="007B1E6C">
              <w:rPr>
                <w:sz w:val="20"/>
                <w:szCs w:val="20"/>
                <w:lang w:val="ky-KG"/>
              </w:rPr>
              <w:t>16 613,0</w:t>
            </w:r>
          </w:p>
        </w:tc>
        <w:tc>
          <w:tcPr>
            <w:tcW w:w="824" w:type="pct"/>
            <w:tcBorders>
              <w:top w:val="nil"/>
              <w:left w:val="nil"/>
              <w:bottom w:val="nil"/>
              <w:right w:val="nil"/>
            </w:tcBorders>
            <w:hideMark/>
          </w:tcPr>
          <w:p w14:paraId="62B8F8B4" w14:textId="77777777" w:rsidR="007B1E6C" w:rsidRPr="007B1E6C" w:rsidRDefault="007B1E6C" w:rsidP="007B1E6C">
            <w:pPr>
              <w:spacing w:before="20" w:after="20"/>
              <w:jc w:val="right"/>
              <w:rPr>
                <w:sz w:val="20"/>
                <w:szCs w:val="20"/>
                <w:lang w:val="ky-KG"/>
              </w:rPr>
            </w:pPr>
            <w:r w:rsidRPr="007B1E6C">
              <w:rPr>
                <w:sz w:val="20"/>
                <w:szCs w:val="20"/>
                <w:lang w:val="ky-KG"/>
              </w:rPr>
              <w:t>19 285,3</w:t>
            </w:r>
          </w:p>
        </w:tc>
        <w:tc>
          <w:tcPr>
            <w:tcW w:w="872" w:type="pct"/>
            <w:tcBorders>
              <w:top w:val="nil"/>
              <w:left w:val="nil"/>
              <w:bottom w:val="nil"/>
              <w:right w:val="nil"/>
            </w:tcBorders>
            <w:hideMark/>
          </w:tcPr>
          <w:p w14:paraId="6D2A0334" w14:textId="77777777" w:rsidR="007B1E6C" w:rsidRPr="007B1E6C" w:rsidRDefault="007B1E6C" w:rsidP="007B1E6C">
            <w:pPr>
              <w:spacing w:before="20" w:after="20"/>
              <w:jc w:val="right"/>
              <w:rPr>
                <w:sz w:val="20"/>
                <w:szCs w:val="20"/>
                <w:lang w:val="ky-KG"/>
              </w:rPr>
            </w:pPr>
            <w:r w:rsidRPr="007B1E6C">
              <w:rPr>
                <w:sz w:val="18"/>
                <w:szCs w:val="18"/>
                <w:lang w:val="ky-KG"/>
              </w:rPr>
              <w:t>162,0</w:t>
            </w:r>
          </w:p>
        </w:tc>
        <w:tc>
          <w:tcPr>
            <w:tcW w:w="872" w:type="pct"/>
            <w:tcBorders>
              <w:top w:val="nil"/>
              <w:left w:val="nil"/>
              <w:bottom w:val="nil"/>
              <w:right w:val="nil"/>
            </w:tcBorders>
            <w:hideMark/>
          </w:tcPr>
          <w:p w14:paraId="7FC9DEB8" w14:textId="77777777" w:rsidR="007B1E6C" w:rsidRPr="007B1E6C" w:rsidRDefault="007B1E6C" w:rsidP="007B1E6C">
            <w:pPr>
              <w:spacing w:before="20" w:after="20"/>
              <w:jc w:val="right"/>
              <w:rPr>
                <w:sz w:val="20"/>
                <w:szCs w:val="20"/>
                <w:lang w:val="ky-KG"/>
              </w:rPr>
            </w:pPr>
            <w:r w:rsidRPr="007B1E6C">
              <w:rPr>
                <w:sz w:val="20"/>
                <w:szCs w:val="20"/>
                <w:lang w:val="ky-KG"/>
              </w:rPr>
              <w:t>105,4</w:t>
            </w:r>
          </w:p>
        </w:tc>
      </w:tr>
      <w:tr w:rsidR="007B1E6C" w:rsidRPr="007B1E6C" w14:paraId="1D00A6B3" w14:textId="77777777" w:rsidTr="007B1E6C">
        <w:trPr>
          <w:cantSplit/>
        </w:trPr>
        <w:tc>
          <w:tcPr>
            <w:tcW w:w="1899" w:type="pct"/>
            <w:tcBorders>
              <w:top w:val="nil"/>
              <w:left w:val="nil"/>
              <w:bottom w:val="nil"/>
              <w:right w:val="nil"/>
            </w:tcBorders>
            <w:vAlign w:val="bottom"/>
            <w:hideMark/>
          </w:tcPr>
          <w:p w14:paraId="7CCFEC73" w14:textId="77777777" w:rsidR="007B1E6C" w:rsidRPr="007B1E6C" w:rsidRDefault="007B1E6C" w:rsidP="007B1E6C">
            <w:pPr>
              <w:spacing w:before="20" w:after="20"/>
              <w:ind w:left="113"/>
              <w:rPr>
                <w:sz w:val="20"/>
                <w:szCs w:val="20"/>
              </w:rPr>
            </w:pPr>
            <w:proofErr w:type="spellStart"/>
            <w:r w:rsidRPr="007B1E6C">
              <w:rPr>
                <w:sz w:val="20"/>
                <w:szCs w:val="20"/>
              </w:rPr>
              <w:t>Ысык</w:t>
            </w:r>
            <w:proofErr w:type="spellEnd"/>
            <w:r w:rsidRPr="007B1E6C">
              <w:rPr>
                <w:sz w:val="20"/>
                <w:szCs w:val="20"/>
              </w:rPr>
              <w:t>-К</w:t>
            </w:r>
            <w:r w:rsidRPr="007B1E6C">
              <w:rPr>
                <w:sz w:val="20"/>
                <w:szCs w:val="20"/>
                <w:lang w:val="ky-KG"/>
              </w:rPr>
              <w:t>ө</w:t>
            </w:r>
            <w:r w:rsidRPr="007B1E6C">
              <w:rPr>
                <w:sz w:val="20"/>
                <w:szCs w:val="20"/>
              </w:rPr>
              <w:t xml:space="preserve">л </w:t>
            </w:r>
            <w:r w:rsidRPr="007B1E6C">
              <w:rPr>
                <w:sz w:val="20"/>
                <w:szCs w:val="20"/>
                <w:lang w:val="ky-KG"/>
              </w:rPr>
              <w:t>облусу</w:t>
            </w:r>
          </w:p>
        </w:tc>
        <w:tc>
          <w:tcPr>
            <w:tcW w:w="533" w:type="pct"/>
            <w:tcBorders>
              <w:top w:val="nil"/>
              <w:left w:val="nil"/>
              <w:bottom w:val="nil"/>
              <w:right w:val="nil"/>
            </w:tcBorders>
            <w:hideMark/>
          </w:tcPr>
          <w:p w14:paraId="4FAF00AC" w14:textId="77777777" w:rsidR="007B1E6C" w:rsidRPr="007B1E6C" w:rsidRDefault="007B1E6C" w:rsidP="007B1E6C">
            <w:pPr>
              <w:spacing w:before="20" w:after="20"/>
              <w:jc w:val="right"/>
              <w:rPr>
                <w:sz w:val="20"/>
                <w:szCs w:val="20"/>
                <w:lang w:val="ky-KG"/>
              </w:rPr>
            </w:pPr>
            <w:r w:rsidRPr="007B1E6C">
              <w:rPr>
                <w:sz w:val="20"/>
                <w:szCs w:val="20"/>
                <w:lang w:val="ky-KG"/>
              </w:rPr>
              <w:t>7 887,2</w:t>
            </w:r>
          </w:p>
        </w:tc>
        <w:tc>
          <w:tcPr>
            <w:tcW w:w="824" w:type="pct"/>
            <w:tcBorders>
              <w:top w:val="nil"/>
              <w:left w:val="nil"/>
              <w:bottom w:val="nil"/>
              <w:right w:val="nil"/>
            </w:tcBorders>
            <w:hideMark/>
          </w:tcPr>
          <w:p w14:paraId="07B99AEF" w14:textId="77777777" w:rsidR="007B1E6C" w:rsidRPr="007B1E6C" w:rsidRDefault="007B1E6C" w:rsidP="007B1E6C">
            <w:pPr>
              <w:spacing w:before="20" w:after="20"/>
              <w:jc w:val="right"/>
              <w:rPr>
                <w:sz w:val="20"/>
                <w:szCs w:val="20"/>
                <w:lang w:val="ky-KG"/>
              </w:rPr>
            </w:pPr>
            <w:r w:rsidRPr="007B1E6C">
              <w:rPr>
                <w:sz w:val="20"/>
                <w:szCs w:val="20"/>
                <w:lang w:val="ky-KG"/>
              </w:rPr>
              <w:t>9 069,2</w:t>
            </w:r>
          </w:p>
        </w:tc>
        <w:tc>
          <w:tcPr>
            <w:tcW w:w="872" w:type="pct"/>
            <w:tcBorders>
              <w:top w:val="nil"/>
              <w:left w:val="nil"/>
              <w:bottom w:val="nil"/>
              <w:right w:val="nil"/>
            </w:tcBorders>
            <w:hideMark/>
          </w:tcPr>
          <w:p w14:paraId="76796B22" w14:textId="77777777" w:rsidR="007B1E6C" w:rsidRPr="007B1E6C" w:rsidRDefault="007B1E6C" w:rsidP="007B1E6C">
            <w:pPr>
              <w:spacing w:before="20" w:after="20"/>
              <w:jc w:val="right"/>
              <w:rPr>
                <w:sz w:val="20"/>
                <w:szCs w:val="20"/>
                <w:lang w:val="ky-KG"/>
              </w:rPr>
            </w:pPr>
            <w:r w:rsidRPr="007B1E6C">
              <w:rPr>
                <w:sz w:val="18"/>
                <w:szCs w:val="18"/>
                <w:lang w:val="ky-KG"/>
              </w:rPr>
              <w:t>114,7</w:t>
            </w:r>
          </w:p>
        </w:tc>
        <w:tc>
          <w:tcPr>
            <w:tcW w:w="872" w:type="pct"/>
            <w:tcBorders>
              <w:top w:val="nil"/>
              <w:left w:val="nil"/>
              <w:bottom w:val="nil"/>
              <w:right w:val="nil"/>
            </w:tcBorders>
            <w:hideMark/>
          </w:tcPr>
          <w:p w14:paraId="2B0FECEA" w14:textId="77777777" w:rsidR="007B1E6C" w:rsidRPr="007B1E6C" w:rsidRDefault="007B1E6C" w:rsidP="007B1E6C">
            <w:pPr>
              <w:spacing w:before="20" w:after="20"/>
              <w:jc w:val="right"/>
              <w:rPr>
                <w:sz w:val="20"/>
                <w:szCs w:val="20"/>
                <w:lang w:val="ky-KG"/>
              </w:rPr>
            </w:pPr>
            <w:r w:rsidRPr="007B1E6C">
              <w:rPr>
                <w:sz w:val="20"/>
                <w:szCs w:val="20"/>
                <w:lang w:val="ky-KG"/>
              </w:rPr>
              <w:t>102,0</w:t>
            </w:r>
          </w:p>
        </w:tc>
      </w:tr>
      <w:tr w:rsidR="007B1E6C" w:rsidRPr="007B1E6C" w14:paraId="0993F6EA" w14:textId="77777777" w:rsidTr="007B1E6C">
        <w:trPr>
          <w:cantSplit/>
        </w:trPr>
        <w:tc>
          <w:tcPr>
            <w:tcW w:w="1899" w:type="pct"/>
            <w:tcBorders>
              <w:top w:val="nil"/>
              <w:left w:val="nil"/>
              <w:bottom w:val="nil"/>
              <w:right w:val="nil"/>
            </w:tcBorders>
            <w:vAlign w:val="bottom"/>
            <w:hideMark/>
          </w:tcPr>
          <w:p w14:paraId="3D07E4C3" w14:textId="77777777" w:rsidR="007B1E6C" w:rsidRPr="007B1E6C" w:rsidRDefault="007B1E6C" w:rsidP="007B1E6C">
            <w:pPr>
              <w:spacing w:before="20" w:after="20"/>
              <w:ind w:left="113"/>
              <w:rPr>
                <w:sz w:val="20"/>
                <w:szCs w:val="20"/>
              </w:rPr>
            </w:pPr>
            <w:r w:rsidRPr="007B1E6C">
              <w:rPr>
                <w:sz w:val="20"/>
                <w:szCs w:val="20"/>
              </w:rPr>
              <w:t xml:space="preserve">Нарын </w:t>
            </w:r>
            <w:r w:rsidRPr="007B1E6C">
              <w:rPr>
                <w:sz w:val="20"/>
                <w:szCs w:val="20"/>
                <w:lang w:val="ky-KG"/>
              </w:rPr>
              <w:t>облусу</w:t>
            </w:r>
          </w:p>
        </w:tc>
        <w:tc>
          <w:tcPr>
            <w:tcW w:w="533" w:type="pct"/>
            <w:tcBorders>
              <w:top w:val="nil"/>
              <w:left w:val="nil"/>
              <w:bottom w:val="nil"/>
              <w:right w:val="nil"/>
            </w:tcBorders>
            <w:hideMark/>
          </w:tcPr>
          <w:p w14:paraId="72DFEE78" w14:textId="77777777" w:rsidR="007B1E6C" w:rsidRPr="007B1E6C" w:rsidRDefault="007B1E6C" w:rsidP="007B1E6C">
            <w:pPr>
              <w:spacing w:before="20" w:after="20"/>
              <w:jc w:val="right"/>
              <w:rPr>
                <w:sz w:val="20"/>
                <w:szCs w:val="20"/>
                <w:lang w:val="ky-KG"/>
              </w:rPr>
            </w:pPr>
            <w:r w:rsidRPr="007B1E6C">
              <w:rPr>
                <w:sz w:val="20"/>
                <w:szCs w:val="20"/>
                <w:lang w:val="ky-KG"/>
              </w:rPr>
              <w:t>3 415,5</w:t>
            </w:r>
          </w:p>
        </w:tc>
        <w:tc>
          <w:tcPr>
            <w:tcW w:w="824" w:type="pct"/>
            <w:tcBorders>
              <w:top w:val="nil"/>
              <w:left w:val="nil"/>
              <w:bottom w:val="nil"/>
              <w:right w:val="nil"/>
            </w:tcBorders>
            <w:hideMark/>
          </w:tcPr>
          <w:p w14:paraId="13CC6570" w14:textId="77777777" w:rsidR="007B1E6C" w:rsidRPr="007B1E6C" w:rsidRDefault="007B1E6C" w:rsidP="007B1E6C">
            <w:pPr>
              <w:spacing w:before="20" w:after="20"/>
              <w:jc w:val="right"/>
              <w:rPr>
                <w:sz w:val="20"/>
                <w:szCs w:val="20"/>
                <w:lang w:val="ky-KG"/>
              </w:rPr>
            </w:pPr>
            <w:r w:rsidRPr="007B1E6C">
              <w:rPr>
                <w:sz w:val="20"/>
                <w:szCs w:val="20"/>
                <w:lang w:val="ky-KG"/>
              </w:rPr>
              <w:t>4 337,6</w:t>
            </w:r>
          </w:p>
        </w:tc>
        <w:tc>
          <w:tcPr>
            <w:tcW w:w="872" w:type="pct"/>
            <w:tcBorders>
              <w:top w:val="nil"/>
              <w:left w:val="nil"/>
              <w:bottom w:val="nil"/>
              <w:right w:val="nil"/>
            </w:tcBorders>
            <w:hideMark/>
          </w:tcPr>
          <w:p w14:paraId="235C2646" w14:textId="77777777" w:rsidR="007B1E6C" w:rsidRPr="007B1E6C" w:rsidRDefault="007B1E6C" w:rsidP="007B1E6C">
            <w:pPr>
              <w:spacing w:before="20" w:after="20"/>
              <w:jc w:val="right"/>
              <w:rPr>
                <w:sz w:val="20"/>
                <w:szCs w:val="20"/>
                <w:lang w:val="ky-KG"/>
              </w:rPr>
            </w:pPr>
            <w:r w:rsidRPr="007B1E6C">
              <w:rPr>
                <w:sz w:val="18"/>
                <w:szCs w:val="18"/>
                <w:lang w:val="ky-KG"/>
              </w:rPr>
              <w:t>117,8</w:t>
            </w:r>
          </w:p>
        </w:tc>
        <w:tc>
          <w:tcPr>
            <w:tcW w:w="872" w:type="pct"/>
            <w:tcBorders>
              <w:top w:val="nil"/>
              <w:left w:val="nil"/>
              <w:bottom w:val="nil"/>
              <w:right w:val="nil"/>
            </w:tcBorders>
            <w:hideMark/>
          </w:tcPr>
          <w:p w14:paraId="213501D4" w14:textId="77777777" w:rsidR="007B1E6C" w:rsidRPr="007B1E6C" w:rsidRDefault="007B1E6C" w:rsidP="007B1E6C">
            <w:pPr>
              <w:spacing w:before="20" w:after="20"/>
              <w:jc w:val="right"/>
              <w:rPr>
                <w:sz w:val="20"/>
                <w:szCs w:val="20"/>
                <w:lang w:val="ky-KG"/>
              </w:rPr>
            </w:pPr>
            <w:r w:rsidRPr="007B1E6C">
              <w:rPr>
                <w:sz w:val="20"/>
                <w:szCs w:val="20"/>
                <w:lang w:val="ky-KG"/>
              </w:rPr>
              <w:t>113,3</w:t>
            </w:r>
          </w:p>
        </w:tc>
      </w:tr>
      <w:tr w:rsidR="007B1E6C" w:rsidRPr="007B1E6C" w14:paraId="7956066F" w14:textId="77777777" w:rsidTr="007B1E6C">
        <w:trPr>
          <w:cantSplit/>
        </w:trPr>
        <w:tc>
          <w:tcPr>
            <w:tcW w:w="1899" w:type="pct"/>
            <w:tcBorders>
              <w:top w:val="nil"/>
              <w:left w:val="nil"/>
              <w:bottom w:val="nil"/>
              <w:right w:val="nil"/>
            </w:tcBorders>
            <w:vAlign w:val="bottom"/>
            <w:hideMark/>
          </w:tcPr>
          <w:p w14:paraId="0C741AC5" w14:textId="77777777" w:rsidR="007B1E6C" w:rsidRPr="007B1E6C" w:rsidRDefault="007B1E6C" w:rsidP="007B1E6C">
            <w:pPr>
              <w:spacing w:before="20" w:after="20"/>
              <w:ind w:left="113"/>
              <w:rPr>
                <w:sz w:val="20"/>
                <w:szCs w:val="20"/>
              </w:rPr>
            </w:pPr>
            <w:r w:rsidRPr="007B1E6C">
              <w:rPr>
                <w:sz w:val="20"/>
                <w:szCs w:val="20"/>
              </w:rPr>
              <w:t xml:space="preserve">Ош </w:t>
            </w:r>
            <w:r w:rsidRPr="007B1E6C">
              <w:rPr>
                <w:sz w:val="20"/>
                <w:szCs w:val="20"/>
                <w:lang w:val="ky-KG"/>
              </w:rPr>
              <w:t>облусу</w:t>
            </w:r>
          </w:p>
        </w:tc>
        <w:tc>
          <w:tcPr>
            <w:tcW w:w="533" w:type="pct"/>
            <w:tcBorders>
              <w:top w:val="nil"/>
              <w:left w:val="nil"/>
              <w:bottom w:val="nil"/>
              <w:right w:val="nil"/>
            </w:tcBorders>
            <w:hideMark/>
          </w:tcPr>
          <w:p w14:paraId="5D33AE0A" w14:textId="77777777" w:rsidR="007B1E6C" w:rsidRPr="007B1E6C" w:rsidRDefault="007B1E6C" w:rsidP="007B1E6C">
            <w:pPr>
              <w:spacing w:before="20" w:after="20"/>
              <w:jc w:val="right"/>
              <w:rPr>
                <w:sz w:val="20"/>
                <w:szCs w:val="20"/>
                <w:lang w:val="ky-KG"/>
              </w:rPr>
            </w:pPr>
            <w:r w:rsidRPr="007B1E6C">
              <w:rPr>
                <w:sz w:val="20"/>
                <w:szCs w:val="20"/>
                <w:lang w:val="ky-KG"/>
              </w:rPr>
              <w:t>8 944,2</w:t>
            </w:r>
          </w:p>
        </w:tc>
        <w:tc>
          <w:tcPr>
            <w:tcW w:w="824" w:type="pct"/>
            <w:tcBorders>
              <w:top w:val="nil"/>
              <w:left w:val="nil"/>
              <w:bottom w:val="nil"/>
              <w:right w:val="nil"/>
            </w:tcBorders>
            <w:hideMark/>
          </w:tcPr>
          <w:p w14:paraId="22A8917F" w14:textId="77777777" w:rsidR="007B1E6C" w:rsidRPr="007B1E6C" w:rsidRDefault="007B1E6C" w:rsidP="007B1E6C">
            <w:pPr>
              <w:spacing w:before="20" w:after="20"/>
              <w:jc w:val="right"/>
              <w:rPr>
                <w:sz w:val="20"/>
                <w:szCs w:val="20"/>
                <w:lang w:val="ky-KG"/>
              </w:rPr>
            </w:pPr>
            <w:r w:rsidRPr="007B1E6C">
              <w:rPr>
                <w:sz w:val="20"/>
                <w:szCs w:val="20"/>
                <w:lang w:val="ky-KG"/>
              </w:rPr>
              <w:t>11 485,6</w:t>
            </w:r>
          </w:p>
        </w:tc>
        <w:tc>
          <w:tcPr>
            <w:tcW w:w="872" w:type="pct"/>
            <w:tcBorders>
              <w:top w:val="nil"/>
              <w:left w:val="nil"/>
              <w:bottom w:val="nil"/>
              <w:right w:val="nil"/>
            </w:tcBorders>
            <w:hideMark/>
          </w:tcPr>
          <w:p w14:paraId="37E28323" w14:textId="77777777" w:rsidR="007B1E6C" w:rsidRPr="007B1E6C" w:rsidRDefault="007B1E6C" w:rsidP="007B1E6C">
            <w:pPr>
              <w:spacing w:before="20" w:after="20"/>
              <w:jc w:val="right"/>
              <w:rPr>
                <w:sz w:val="20"/>
                <w:szCs w:val="20"/>
                <w:lang w:val="ky-KG"/>
              </w:rPr>
            </w:pPr>
            <w:r w:rsidRPr="007B1E6C">
              <w:rPr>
                <w:sz w:val="18"/>
                <w:szCs w:val="18"/>
                <w:lang w:val="ky-KG"/>
              </w:rPr>
              <w:t>131,4</w:t>
            </w:r>
          </w:p>
        </w:tc>
        <w:tc>
          <w:tcPr>
            <w:tcW w:w="872" w:type="pct"/>
            <w:tcBorders>
              <w:top w:val="nil"/>
              <w:left w:val="nil"/>
              <w:bottom w:val="nil"/>
              <w:right w:val="nil"/>
            </w:tcBorders>
            <w:hideMark/>
          </w:tcPr>
          <w:p w14:paraId="07CDB2EE" w14:textId="77777777" w:rsidR="007B1E6C" w:rsidRPr="007B1E6C" w:rsidRDefault="007B1E6C" w:rsidP="007B1E6C">
            <w:pPr>
              <w:spacing w:before="20" w:after="20"/>
              <w:jc w:val="right"/>
              <w:rPr>
                <w:sz w:val="20"/>
                <w:szCs w:val="20"/>
                <w:lang w:val="ky-KG"/>
              </w:rPr>
            </w:pPr>
            <w:r w:rsidRPr="007B1E6C">
              <w:rPr>
                <w:sz w:val="20"/>
                <w:szCs w:val="20"/>
                <w:lang w:val="ky-KG"/>
              </w:rPr>
              <w:t>118,3</w:t>
            </w:r>
          </w:p>
        </w:tc>
      </w:tr>
      <w:tr w:rsidR="007B1E6C" w:rsidRPr="007B1E6C" w14:paraId="3E518A47" w14:textId="77777777" w:rsidTr="007B1E6C">
        <w:trPr>
          <w:cantSplit/>
        </w:trPr>
        <w:tc>
          <w:tcPr>
            <w:tcW w:w="1899" w:type="pct"/>
            <w:tcBorders>
              <w:top w:val="nil"/>
              <w:left w:val="nil"/>
              <w:bottom w:val="nil"/>
              <w:right w:val="nil"/>
            </w:tcBorders>
            <w:vAlign w:val="bottom"/>
            <w:hideMark/>
          </w:tcPr>
          <w:p w14:paraId="7441D671" w14:textId="77777777" w:rsidR="007B1E6C" w:rsidRPr="007B1E6C" w:rsidRDefault="007B1E6C" w:rsidP="007B1E6C">
            <w:pPr>
              <w:spacing w:before="20" w:after="20"/>
              <w:ind w:left="113"/>
              <w:rPr>
                <w:sz w:val="20"/>
                <w:szCs w:val="20"/>
              </w:rPr>
            </w:pPr>
            <w:r w:rsidRPr="007B1E6C">
              <w:rPr>
                <w:sz w:val="20"/>
                <w:szCs w:val="20"/>
              </w:rPr>
              <w:t xml:space="preserve">Талас </w:t>
            </w:r>
            <w:r w:rsidRPr="007B1E6C">
              <w:rPr>
                <w:sz w:val="20"/>
                <w:szCs w:val="20"/>
                <w:lang w:val="ky-KG"/>
              </w:rPr>
              <w:t>облусу</w:t>
            </w:r>
          </w:p>
        </w:tc>
        <w:tc>
          <w:tcPr>
            <w:tcW w:w="533" w:type="pct"/>
            <w:tcBorders>
              <w:top w:val="nil"/>
              <w:left w:val="nil"/>
              <w:bottom w:val="nil"/>
              <w:right w:val="nil"/>
            </w:tcBorders>
            <w:hideMark/>
          </w:tcPr>
          <w:p w14:paraId="1CCCB2A7" w14:textId="77777777" w:rsidR="007B1E6C" w:rsidRPr="007B1E6C" w:rsidRDefault="007B1E6C" w:rsidP="007B1E6C">
            <w:pPr>
              <w:spacing w:before="20" w:after="20"/>
              <w:jc w:val="right"/>
              <w:rPr>
                <w:sz w:val="20"/>
                <w:szCs w:val="20"/>
                <w:lang w:val="ky-KG"/>
              </w:rPr>
            </w:pPr>
            <w:r w:rsidRPr="007B1E6C">
              <w:rPr>
                <w:sz w:val="20"/>
                <w:szCs w:val="20"/>
                <w:lang w:val="ky-KG"/>
              </w:rPr>
              <w:t>3 385,4</w:t>
            </w:r>
          </w:p>
        </w:tc>
        <w:tc>
          <w:tcPr>
            <w:tcW w:w="824" w:type="pct"/>
            <w:tcBorders>
              <w:top w:val="nil"/>
              <w:left w:val="nil"/>
              <w:bottom w:val="nil"/>
              <w:right w:val="nil"/>
            </w:tcBorders>
            <w:hideMark/>
          </w:tcPr>
          <w:p w14:paraId="73EE5F0C" w14:textId="77777777" w:rsidR="007B1E6C" w:rsidRPr="007B1E6C" w:rsidRDefault="007B1E6C" w:rsidP="007B1E6C">
            <w:pPr>
              <w:spacing w:before="20" w:after="20"/>
              <w:jc w:val="right"/>
              <w:rPr>
                <w:sz w:val="20"/>
                <w:szCs w:val="20"/>
                <w:lang w:val="ky-KG"/>
              </w:rPr>
            </w:pPr>
            <w:r w:rsidRPr="007B1E6C">
              <w:rPr>
                <w:sz w:val="20"/>
                <w:szCs w:val="20"/>
                <w:lang w:val="ky-KG"/>
              </w:rPr>
              <w:t>3 301,6</w:t>
            </w:r>
          </w:p>
        </w:tc>
        <w:tc>
          <w:tcPr>
            <w:tcW w:w="872" w:type="pct"/>
            <w:tcBorders>
              <w:top w:val="nil"/>
              <w:left w:val="nil"/>
              <w:bottom w:val="nil"/>
              <w:right w:val="nil"/>
            </w:tcBorders>
            <w:hideMark/>
          </w:tcPr>
          <w:p w14:paraId="1AC139E9" w14:textId="77777777" w:rsidR="007B1E6C" w:rsidRPr="007B1E6C" w:rsidRDefault="007B1E6C" w:rsidP="007B1E6C">
            <w:pPr>
              <w:spacing w:before="20" w:after="20"/>
              <w:jc w:val="right"/>
              <w:rPr>
                <w:sz w:val="20"/>
                <w:szCs w:val="20"/>
                <w:lang w:val="ky-KG"/>
              </w:rPr>
            </w:pPr>
            <w:r w:rsidRPr="007B1E6C">
              <w:rPr>
                <w:sz w:val="18"/>
                <w:szCs w:val="18"/>
                <w:lang w:val="ky-KG"/>
              </w:rPr>
              <w:t>127,3</w:t>
            </w:r>
          </w:p>
        </w:tc>
        <w:tc>
          <w:tcPr>
            <w:tcW w:w="872" w:type="pct"/>
            <w:tcBorders>
              <w:top w:val="nil"/>
              <w:left w:val="nil"/>
              <w:bottom w:val="nil"/>
              <w:right w:val="nil"/>
            </w:tcBorders>
            <w:hideMark/>
          </w:tcPr>
          <w:p w14:paraId="01D75E83" w14:textId="77777777" w:rsidR="007B1E6C" w:rsidRPr="007B1E6C" w:rsidRDefault="007B1E6C" w:rsidP="007B1E6C">
            <w:pPr>
              <w:spacing w:before="20" w:after="20"/>
              <w:jc w:val="right"/>
              <w:rPr>
                <w:sz w:val="20"/>
                <w:szCs w:val="20"/>
                <w:lang w:val="ky-KG"/>
              </w:rPr>
            </w:pPr>
            <w:r w:rsidRPr="007B1E6C">
              <w:rPr>
                <w:sz w:val="20"/>
                <w:szCs w:val="20"/>
                <w:lang w:val="ky-KG"/>
              </w:rPr>
              <w:t>89,3</w:t>
            </w:r>
          </w:p>
        </w:tc>
      </w:tr>
      <w:tr w:rsidR="007B1E6C" w:rsidRPr="007B1E6C" w14:paraId="7DF1828A" w14:textId="77777777" w:rsidTr="007B1E6C">
        <w:trPr>
          <w:cantSplit/>
        </w:trPr>
        <w:tc>
          <w:tcPr>
            <w:tcW w:w="1899" w:type="pct"/>
            <w:tcBorders>
              <w:top w:val="nil"/>
              <w:left w:val="nil"/>
              <w:bottom w:val="nil"/>
              <w:right w:val="nil"/>
            </w:tcBorders>
            <w:vAlign w:val="bottom"/>
            <w:hideMark/>
          </w:tcPr>
          <w:p w14:paraId="59329298" w14:textId="77777777" w:rsidR="007B1E6C" w:rsidRPr="007B1E6C" w:rsidRDefault="007B1E6C" w:rsidP="007B1E6C">
            <w:pPr>
              <w:spacing w:before="20" w:after="20"/>
              <w:ind w:left="113"/>
              <w:rPr>
                <w:sz w:val="20"/>
                <w:szCs w:val="20"/>
              </w:rPr>
            </w:pPr>
            <w:proofErr w:type="spellStart"/>
            <w:r w:rsidRPr="007B1E6C">
              <w:rPr>
                <w:sz w:val="20"/>
                <w:szCs w:val="20"/>
              </w:rPr>
              <w:t>Чүй</w:t>
            </w:r>
            <w:proofErr w:type="spellEnd"/>
            <w:r w:rsidRPr="007B1E6C">
              <w:rPr>
                <w:sz w:val="20"/>
                <w:szCs w:val="20"/>
              </w:rPr>
              <w:t xml:space="preserve"> </w:t>
            </w:r>
            <w:r w:rsidRPr="007B1E6C">
              <w:rPr>
                <w:sz w:val="20"/>
                <w:szCs w:val="20"/>
                <w:lang w:val="ky-KG"/>
              </w:rPr>
              <w:t>облусу</w:t>
            </w:r>
          </w:p>
        </w:tc>
        <w:tc>
          <w:tcPr>
            <w:tcW w:w="533" w:type="pct"/>
            <w:tcBorders>
              <w:top w:val="nil"/>
              <w:left w:val="nil"/>
              <w:bottom w:val="nil"/>
              <w:right w:val="nil"/>
            </w:tcBorders>
            <w:hideMark/>
          </w:tcPr>
          <w:p w14:paraId="042EC908" w14:textId="77777777" w:rsidR="007B1E6C" w:rsidRPr="007B1E6C" w:rsidRDefault="007B1E6C" w:rsidP="007B1E6C">
            <w:pPr>
              <w:spacing w:before="20" w:after="20"/>
              <w:jc w:val="right"/>
              <w:rPr>
                <w:sz w:val="20"/>
                <w:szCs w:val="20"/>
                <w:lang w:val="ky-KG"/>
              </w:rPr>
            </w:pPr>
            <w:r w:rsidRPr="007B1E6C">
              <w:rPr>
                <w:sz w:val="20"/>
                <w:szCs w:val="20"/>
                <w:lang w:val="ky-KG"/>
              </w:rPr>
              <w:t>30 175,6</w:t>
            </w:r>
          </w:p>
        </w:tc>
        <w:tc>
          <w:tcPr>
            <w:tcW w:w="824" w:type="pct"/>
            <w:tcBorders>
              <w:top w:val="nil"/>
              <w:left w:val="nil"/>
              <w:bottom w:val="nil"/>
              <w:right w:val="nil"/>
            </w:tcBorders>
            <w:hideMark/>
          </w:tcPr>
          <w:p w14:paraId="11E2FC65" w14:textId="77777777" w:rsidR="007B1E6C" w:rsidRPr="007B1E6C" w:rsidRDefault="007B1E6C" w:rsidP="007B1E6C">
            <w:pPr>
              <w:spacing w:before="20" w:after="20"/>
              <w:jc w:val="right"/>
              <w:rPr>
                <w:sz w:val="20"/>
                <w:szCs w:val="20"/>
                <w:lang w:val="ky-KG"/>
              </w:rPr>
            </w:pPr>
            <w:r w:rsidRPr="007B1E6C">
              <w:rPr>
                <w:sz w:val="20"/>
                <w:szCs w:val="20"/>
                <w:lang w:val="ky-KG"/>
              </w:rPr>
              <w:t>36 457,8</w:t>
            </w:r>
          </w:p>
        </w:tc>
        <w:tc>
          <w:tcPr>
            <w:tcW w:w="872" w:type="pct"/>
            <w:tcBorders>
              <w:top w:val="nil"/>
              <w:left w:val="nil"/>
              <w:bottom w:val="nil"/>
              <w:right w:val="nil"/>
            </w:tcBorders>
            <w:hideMark/>
          </w:tcPr>
          <w:p w14:paraId="4BF962EB" w14:textId="77777777" w:rsidR="007B1E6C" w:rsidRPr="007B1E6C" w:rsidRDefault="007B1E6C" w:rsidP="007B1E6C">
            <w:pPr>
              <w:spacing w:before="20" w:after="20"/>
              <w:jc w:val="right"/>
              <w:rPr>
                <w:sz w:val="20"/>
                <w:szCs w:val="20"/>
                <w:lang w:val="ky-KG"/>
              </w:rPr>
            </w:pPr>
            <w:r w:rsidRPr="007B1E6C">
              <w:rPr>
                <w:sz w:val="18"/>
                <w:szCs w:val="18"/>
                <w:lang w:val="ky-KG"/>
              </w:rPr>
              <w:t>106,7</w:t>
            </w:r>
          </w:p>
        </w:tc>
        <w:tc>
          <w:tcPr>
            <w:tcW w:w="872" w:type="pct"/>
            <w:tcBorders>
              <w:top w:val="nil"/>
              <w:left w:val="nil"/>
              <w:bottom w:val="nil"/>
              <w:right w:val="nil"/>
            </w:tcBorders>
            <w:hideMark/>
          </w:tcPr>
          <w:p w14:paraId="39549C00" w14:textId="77777777" w:rsidR="007B1E6C" w:rsidRPr="007B1E6C" w:rsidRDefault="007B1E6C" w:rsidP="007B1E6C">
            <w:pPr>
              <w:spacing w:before="20" w:after="20"/>
              <w:jc w:val="right"/>
              <w:rPr>
                <w:sz w:val="20"/>
                <w:szCs w:val="20"/>
                <w:lang w:val="ky-KG"/>
              </w:rPr>
            </w:pPr>
            <w:r w:rsidRPr="007B1E6C">
              <w:rPr>
                <w:sz w:val="20"/>
                <w:szCs w:val="20"/>
                <w:lang w:val="ky-KG"/>
              </w:rPr>
              <w:t>108,2</w:t>
            </w:r>
          </w:p>
        </w:tc>
      </w:tr>
      <w:tr w:rsidR="007B1E6C" w:rsidRPr="007B1E6C" w14:paraId="778B722E" w14:textId="77777777" w:rsidTr="007B1E6C">
        <w:trPr>
          <w:cantSplit/>
        </w:trPr>
        <w:tc>
          <w:tcPr>
            <w:tcW w:w="1899" w:type="pct"/>
            <w:tcBorders>
              <w:top w:val="nil"/>
              <w:left w:val="nil"/>
              <w:bottom w:val="nil"/>
              <w:right w:val="nil"/>
            </w:tcBorders>
            <w:vAlign w:val="bottom"/>
            <w:hideMark/>
          </w:tcPr>
          <w:p w14:paraId="3529E078" w14:textId="77777777" w:rsidR="007B1E6C" w:rsidRPr="007B1E6C" w:rsidRDefault="007B1E6C" w:rsidP="007B1E6C">
            <w:pPr>
              <w:spacing w:before="20" w:after="20"/>
              <w:ind w:left="113"/>
              <w:rPr>
                <w:sz w:val="20"/>
                <w:szCs w:val="20"/>
              </w:rPr>
            </w:pPr>
            <w:r w:rsidRPr="007B1E6C">
              <w:rPr>
                <w:sz w:val="20"/>
                <w:szCs w:val="20"/>
              </w:rPr>
              <w:t>Бишкек ш.</w:t>
            </w:r>
          </w:p>
        </w:tc>
        <w:tc>
          <w:tcPr>
            <w:tcW w:w="533" w:type="pct"/>
            <w:tcBorders>
              <w:top w:val="nil"/>
              <w:left w:val="nil"/>
              <w:bottom w:val="nil"/>
              <w:right w:val="nil"/>
            </w:tcBorders>
            <w:hideMark/>
          </w:tcPr>
          <w:p w14:paraId="22952AA5" w14:textId="77777777" w:rsidR="007B1E6C" w:rsidRPr="007B1E6C" w:rsidRDefault="007B1E6C" w:rsidP="007B1E6C">
            <w:pPr>
              <w:spacing w:before="20" w:after="20"/>
              <w:jc w:val="right"/>
              <w:rPr>
                <w:sz w:val="20"/>
                <w:szCs w:val="20"/>
                <w:lang w:val="ky-KG"/>
              </w:rPr>
            </w:pPr>
            <w:r w:rsidRPr="007B1E6C">
              <w:rPr>
                <w:sz w:val="20"/>
                <w:szCs w:val="20"/>
                <w:lang w:val="ky-KG"/>
              </w:rPr>
              <w:t>28 245,0</w:t>
            </w:r>
          </w:p>
        </w:tc>
        <w:tc>
          <w:tcPr>
            <w:tcW w:w="824" w:type="pct"/>
            <w:tcBorders>
              <w:top w:val="nil"/>
              <w:left w:val="nil"/>
              <w:bottom w:val="nil"/>
              <w:right w:val="nil"/>
            </w:tcBorders>
            <w:hideMark/>
          </w:tcPr>
          <w:p w14:paraId="4F91C79E" w14:textId="77777777" w:rsidR="007B1E6C" w:rsidRPr="007B1E6C" w:rsidRDefault="007B1E6C" w:rsidP="007B1E6C">
            <w:pPr>
              <w:spacing w:before="20" w:after="20"/>
              <w:jc w:val="right"/>
              <w:rPr>
                <w:sz w:val="20"/>
                <w:szCs w:val="20"/>
                <w:lang w:val="ky-KG"/>
              </w:rPr>
            </w:pPr>
            <w:r w:rsidRPr="007B1E6C">
              <w:rPr>
                <w:sz w:val="20"/>
                <w:szCs w:val="20"/>
                <w:lang w:val="ky-KG"/>
              </w:rPr>
              <w:t>34 596,0</w:t>
            </w:r>
          </w:p>
        </w:tc>
        <w:tc>
          <w:tcPr>
            <w:tcW w:w="872" w:type="pct"/>
            <w:tcBorders>
              <w:top w:val="nil"/>
              <w:left w:val="nil"/>
              <w:bottom w:val="nil"/>
              <w:right w:val="nil"/>
            </w:tcBorders>
            <w:hideMark/>
          </w:tcPr>
          <w:p w14:paraId="26A3E3C6" w14:textId="77777777" w:rsidR="007B1E6C" w:rsidRPr="007B1E6C" w:rsidRDefault="007B1E6C" w:rsidP="007B1E6C">
            <w:pPr>
              <w:tabs>
                <w:tab w:val="left" w:pos="1520"/>
              </w:tabs>
              <w:spacing w:before="20" w:after="20"/>
              <w:jc w:val="right"/>
              <w:rPr>
                <w:sz w:val="20"/>
                <w:szCs w:val="20"/>
                <w:lang w:val="ky-KG"/>
              </w:rPr>
            </w:pPr>
            <w:r w:rsidRPr="007B1E6C">
              <w:rPr>
                <w:sz w:val="18"/>
                <w:szCs w:val="18"/>
                <w:lang w:val="ky-KG"/>
              </w:rPr>
              <w:t>103,4</w:t>
            </w:r>
          </w:p>
        </w:tc>
        <w:tc>
          <w:tcPr>
            <w:tcW w:w="872" w:type="pct"/>
            <w:tcBorders>
              <w:top w:val="nil"/>
              <w:left w:val="nil"/>
              <w:bottom w:val="nil"/>
              <w:right w:val="nil"/>
            </w:tcBorders>
            <w:hideMark/>
          </w:tcPr>
          <w:p w14:paraId="7865E191" w14:textId="77777777" w:rsidR="007B1E6C" w:rsidRPr="007B1E6C" w:rsidRDefault="007B1E6C" w:rsidP="007B1E6C">
            <w:pPr>
              <w:spacing w:before="20" w:after="20"/>
              <w:jc w:val="right"/>
              <w:rPr>
                <w:sz w:val="20"/>
                <w:szCs w:val="20"/>
                <w:lang w:val="ky-KG"/>
              </w:rPr>
            </w:pPr>
            <w:r w:rsidRPr="007B1E6C">
              <w:rPr>
                <w:sz w:val="20"/>
                <w:szCs w:val="20"/>
                <w:lang w:val="ky-KG"/>
              </w:rPr>
              <w:t>109,4</w:t>
            </w:r>
          </w:p>
        </w:tc>
      </w:tr>
      <w:tr w:rsidR="007B1E6C" w:rsidRPr="007B1E6C" w14:paraId="029E7BA1" w14:textId="77777777" w:rsidTr="007B1E6C">
        <w:trPr>
          <w:cantSplit/>
          <w:trHeight w:val="102"/>
        </w:trPr>
        <w:tc>
          <w:tcPr>
            <w:tcW w:w="1899" w:type="pct"/>
            <w:tcBorders>
              <w:top w:val="nil"/>
              <w:left w:val="nil"/>
              <w:bottom w:val="single" w:sz="8" w:space="0" w:color="auto"/>
              <w:right w:val="nil"/>
            </w:tcBorders>
            <w:vAlign w:val="bottom"/>
            <w:hideMark/>
          </w:tcPr>
          <w:p w14:paraId="3BA84E50" w14:textId="77777777" w:rsidR="007B1E6C" w:rsidRPr="007B1E6C" w:rsidRDefault="007B1E6C" w:rsidP="007B1E6C">
            <w:pPr>
              <w:spacing w:before="20" w:after="20"/>
              <w:ind w:left="113"/>
              <w:rPr>
                <w:sz w:val="20"/>
                <w:szCs w:val="20"/>
              </w:rPr>
            </w:pPr>
            <w:r w:rsidRPr="007B1E6C">
              <w:rPr>
                <w:sz w:val="20"/>
                <w:szCs w:val="20"/>
              </w:rPr>
              <w:t>Ош ш.</w:t>
            </w:r>
          </w:p>
        </w:tc>
        <w:tc>
          <w:tcPr>
            <w:tcW w:w="533" w:type="pct"/>
            <w:tcBorders>
              <w:top w:val="nil"/>
              <w:left w:val="nil"/>
              <w:bottom w:val="single" w:sz="8" w:space="0" w:color="auto"/>
              <w:right w:val="nil"/>
            </w:tcBorders>
            <w:hideMark/>
          </w:tcPr>
          <w:p w14:paraId="42D139CA" w14:textId="77777777" w:rsidR="007B1E6C" w:rsidRPr="007B1E6C" w:rsidRDefault="007B1E6C" w:rsidP="007B1E6C">
            <w:pPr>
              <w:spacing w:before="20" w:after="20"/>
              <w:jc w:val="right"/>
              <w:rPr>
                <w:sz w:val="20"/>
                <w:szCs w:val="20"/>
                <w:lang w:val="ky-KG"/>
              </w:rPr>
            </w:pPr>
            <w:r w:rsidRPr="007B1E6C">
              <w:rPr>
                <w:sz w:val="20"/>
                <w:szCs w:val="20"/>
                <w:lang w:val="ky-KG"/>
              </w:rPr>
              <w:t>6 014,3</w:t>
            </w:r>
          </w:p>
        </w:tc>
        <w:tc>
          <w:tcPr>
            <w:tcW w:w="824" w:type="pct"/>
            <w:tcBorders>
              <w:top w:val="nil"/>
              <w:left w:val="nil"/>
              <w:bottom w:val="single" w:sz="8" w:space="0" w:color="auto"/>
              <w:right w:val="nil"/>
            </w:tcBorders>
            <w:hideMark/>
          </w:tcPr>
          <w:p w14:paraId="6FA2D558" w14:textId="77777777" w:rsidR="007B1E6C" w:rsidRPr="007B1E6C" w:rsidRDefault="007B1E6C" w:rsidP="007B1E6C">
            <w:pPr>
              <w:spacing w:before="20" w:after="20"/>
              <w:jc w:val="right"/>
              <w:rPr>
                <w:sz w:val="20"/>
                <w:szCs w:val="20"/>
                <w:lang w:val="ky-KG"/>
              </w:rPr>
            </w:pPr>
            <w:r w:rsidRPr="007B1E6C">
              <w:rPr>
                <w:sz w:val="20"/>
                <w:szCs w:val="20"/>
                <w:lang w:val="ky-KG"/>
              </w:rPr>
              <w:t>6 794,2</w:t>
            </w:r>
          </w:p>
        </w:tc>
        <w:tc>
          <w:tcPr>
            <w:tcW w:w="872" w:type="pct"/>
            <w:tcBorders>
              <w:top w:val="nil"/>
              <w:left w:val="nil"/>
              <w:bottom w:val="single" w:sz="8" w:space="0" w:color="auto"/>
              <w:right w:val="nil"/>
            </w:tcBorders>
            <w:hideMark/>
          </w:tcPr>
          <w:p w14:paraId="54DF7E70" w14:textId="77777777" w:rsidR="007B1E6C" w:rsidRPr="007B1E6C" w:rsidRDefault="007B1E6C" w:rsidP="007B1E6C">
            <w:pPr>
              <w:spacing w:before="20" w:after="20"/>
              <w:jc w:val="right"/>
              <w:rPr>
                <w:sz w:val="20"/>
                <w:szCs w:val="20"/>
                <w:lang w:val="ky-KG"/>
              </w:rPr>
            </w:pPr>
            <w:r w:rsidRPr="007B1E6C">
              <w:rPr>
                <w:sz w:val="18"/>
                <w:szCs w:val="18"/>
                <w:lang w:val="ky-KG"/>
              </w:rPr>
              <w:t>124,0</w:t>
            </w:r>
          </w:p>
        </w:tc>
        <w:tc>
          <w:tcPr>
            <w:tcW w:w="872" w:type="pct"/>
            <w:tcBorders>
              <w:top w:val="nil"/>
              <w:left w:val="nil"/>
              <w:bottom w:val="single" w:sz="8" w:space="0" w:color="auto"/>
              <w:right w:val="nil"/>
            </w:tcBorders>
            <w:hideMark/>
          </w:tcPr>
          <w:p w14:paraId="1D027711" w14:textId="77777777" w:rsidR="007B1E6C" w:rsidRPr="007B1E6C" w:rsidRDefault="007B1E6C" w:rsidP="007B1E6C">
            <w:pPr>
              <w:spacing w:before="20" w:after="20"/>
              <w:jc w:val="right"/>
              <w:rPr>
                <w:sz w:val="20"/>
                <w:szCs w:val="20"/>
                <w:lang w:val="ky-KG"/>
              </w:rPr>
            </w:pPr>
            <w:r w:rsidRPr="007B1E6C">
              <w:rPr>
                <w:sz w:val="20"/>
                <w:szCs w:val="20"/>
                <w:lang w:val="ky-KG"/>
              </w:rPr>
              <w:t>104,5</w:t>
            </w:r>
          </w:p>
        </w:tc>
      </w:tr>
    </w:tbl>
    <w:p w14:paraId="2A81703D" w14:textId="77777777" w:rsidR="00655CBD" w:rsidRDefault="00655CBD" w:rsidP="00B5160A">
      <w:pPr>
        <w:spacing w:before="120" w:after="120"/>
        <w:ind w:firstLine="709"/>
        <w:jc w:val="both"/>
        <w:rPr>
          <w:lang w:val="ky-KG"/>
        </w:rPr>
      </w:pPr>
    </w:p>
    <w:p w14:paraId="600BC536" w14:textId="77777777" w:rsidR="00655CBD" w:rsidRDefault="00655CBD" w:rsidP="00B5160A">
      <w:pPr>
        <w:spacing w:before="120" w:after="120"/>
        <w:ind w:firstLine="709"/>
        <w:jc w:val="both"/>
        <w:rPr>
          <w:lang w:val="ky-KG"/>
        </w:rPr>
      </w:pPr>
    </w:p>
    <w:p w14:paraId="14F988A9" w14:textId="6FFBD0AD" w:rsidR="007B1E6C" w:rsidRPr="007B1E6C" w:rsidRDefault="007B1E6C" w:rsidP="00B5160A">
      <w:pPr>
        <w:spacing w:before="120" w:after="120"/>
        <w:ind w:firstLine="709"/>
        <w:jc w:val="both"/>
        <w:rPr>
          <w:lang w:val="ky-KG"/>
        </w:rPr>
      </w:pPr>
      <w:r w:rsidRPr="007B1E6C">
        <w:rPr>
          <w:lang w:val="ky-KG"/>
        </w:rPr>
        <w:lastRenderedPageBreak/>
        <w:t>Үстүбүздөгү жылдын ноябрында автоунааларды жана мотоциклдерди сатууну кошпогондогу чекене соода жүгүртүүнүн көлөмү</w:t>
      </w:r>
      <w:r w:rsidRPr="007B1E6C">
        <w:rPr>
          <w:i/>
          <w:lang w:val="ky-KG"/>
        </w:rPr>
        <w:t xml:space="preserve"> </w:t>
      </w:r>
      <w:r w:rsidRPr="007B1E6C">
        <w:rPr>
          <w:lang w:val="ky-KG"/>
        </w:rPr>
        <w:t xml:space="preserve">2023-ж. ноябрына салыштырмалуу </w:t>
      </w:r>
      <w:r w:rsidRPr="007B1E6C">
        <w:rPr>
          <w:iCs/>
          <w:lang w:val="ky-KG"/>
        </w:rPr>
        <w:t xml:space="preserve">15,3 </w:t>
      </w:r>
      <w:r w:rsidRPr="007B1E6C">
        <w:rPr>
          <w:lang w:val="ky-KG"/>
        </w:rPr>
        <w:t xml:space="preserve">пайызга көбөйдү. </w:t>
      </w:r>
    </w:p>
    <w:p w14:paraId="43FC8593" w14:textId="54C317CE" w:rsidR="007B1E6C" w:rsidRPr="007B1E6C" w:rsidRDefault="007B1E6C" w:rsidP="00B5160A">
      <w:pPr>
        <w:spacing w:after="120"/>
        <w:ind w:left="1361" w:hanging="1361"/>
        <w:rPr>
          <w:rFonts w:ascii="Kyrghyz Times" w:hAnsi="Kyrghyz Times"/>
          <w:b/>
          <w:sz w:val="22"/>
          <w:szCs w:val="22"/>
          <w:lang w:val="ky-KG"/>
        </w:rPr>
      </w:pPr>
      <w:r w:rsidRPr="007B1E6C">
        <w:rPr>
          <w:b/>
          <w:color w:val="000000"/>
          <w:lang w:val="ky-KG"/>
        </w:rPr>
        <w:t>3</w:t>
      </w:r>
      <w:r w:rsidR="005B7E0D">
        <w:rPr>
          <w:b/>
          <w:color w:val="000000"/>
          <w:lang w:val="ky-KG"/>
        </w:rPr>
        <w:t>4</w:t>
      </w:r>
      <w:r w:rsidRPr="007B1E6C">
        <w:rPr>
          <w:b/>
          <w:color w:val="000000"/>
          <w:lang w:val="ky-KG"/>
        </w:rPr>
        <w:t>-таблица</w:t>
      </w:r>
      <w:r w:rsidRPr="007B1E6C">
        <w:rPr>
          <w:b/>
          <w:lang w:val="ky-KG"/>
        </w:rPr>
        <w:t xml:space="preserve">: Автоунааларды жана мотоциклдерди сатууну кошпогондогу чекене сооданын </w:t>
      </w:r>
      <w:r w:rsidRPr="007B1E6C">
        <w:rPr>
          <w:b/>
          <w:color w:val="000000"/>
          <w:lang w:val="ky-KG"/>
        </w:rPr>
        <w:t>жүгүртүлүшү</w:t>
      </w:r>
    </w:p>
    <w:tbl>
      <w:tblPr>
        <w:tblW w:w="5000" w:type="pct"/>
        <w:tblLook w:val="04A0" w:firstRow="1" w:lastRow="0" w:firstColumn="1" w:lastColumn="0" w:noHBand="0" w:noVBand="1"/>
      </w:tblPr>
      <w:tblGrid>
        <w:gridCol w:w="3295"/>
        <w:gridCol w:w="1386"/>
        <w:gridCol w:w="1559"/>
        <w:gridCol w:w="1698"/>
        <w:gridCol w:w="1700"/>
      </w:tblGrid>
      <w:tr w:rsidR="007B1E6C" w:rsidRPr="007B1E6C" w14:paraId="3249A2D0" w14:textId="77777777" w:rsidTr="007B1E6C">
        <w:trPr>
          <w:tblHeader/>
        </w:trPr>
        <w:tc>
          <w:tcPr>
            <w:tcW w:w="1709" w:type="pct"/>
            <w:tcBorders>
              <w:top w:val="single" w:sz="8" w:space="0" w:color="auto"/>
              <w:left w:val="nil"/>
              <w:bottom w:val="nil"/>
              <w:right w:val="nil"/>
            </w:tcBorders>
          </w:tcPr>
          <w:p w14:paraId="499D4280" w14:textId="77777777" w:rsidR="007B1E6C" w:rsidRPr="007B1E6C" w:rsidRDefault="007B1E6C" w:rsidP="00655CBD">
            <w:pPr>
              <w:rPr>
                <w:b/>
                <w:bCs/>
                <w:sz w:val="20"/>
                <w:szCs w:val="20"/>
                <w:lang w:val="ky-KG"/>
              </w:rPr>
            </w:pPr>
          </w:p>
        </w:tc>
        <w:tc>
          <w:tcPr>
            <w:tcW w:w="1528" w:type="pct"/>
            <w:gridSpan w:val="2"/>
            <w:tcBorders>
              <w:top w:val="single" w:sz="8" w:space="0" w:color="auto"/>
              <w:left w:val="nil"/>
              <w:bottom w:val="single" w:sz="4" w:space="0" w:color="auto"/>
              <w:right w:val="nil"/>
            </w:tcBorders>
            <w:hideMark/>
          </w:tcPr>
          <w:p w14:paraId="310D0A22" w14:textId="77777777" w:rsidR="007B1E6C" w:rsidRPr="007B1E6C" w:rsidRDefault="007B1E6C" w:rsidP="00655CBD">
            <w:pPr>
              <w:jc w:val="center"/>
              <w:rPr>
                <w:b/>
                <w:bCs/>
                <w:sz w:val="20"/>
                <w:szCs w:val="20"/>
              </w:rPr>
            </w:pPr>
            <w:r w:rsidRPr="007B1E6C">
              <w:rPr>
                <w:b/>
                <w:bCs/>
                <w:sz w:val="20"/>
                <w:szCs w:val="20"/>
              </w:rPr>
              <w:t xml:space="preserve">Млн. сом </w:t>
            </w:r>
          </w:p>
        </w:tc>
        <w:tc>
          <w:tcPr>
            <w:tcW w:w="1763" w:type="pct"/>
            <w:gridSpan w:val="2"/>
            <w:tcBorders>
              <w:top w:val="single" w:sz="8" w:space="0" w:color="auto"/>
              <w:left w:val="nil"/>
              <w:bottom w:val="single" w:sz="4" w:space="0" w:color="auto"/>
              <w:right w:val="nil"/>
            </w:tcBorders>
            <w:hideMark/>
          </w:tcPr>
          <w:p w14:paraId="5C4A87D3" w14:textId="77777777" w:rsidR="007B1E6C" w:rsidRPr="007B1E6C" w:rsidRDefault="007B1E6C" w:rsidP="00655CBD">
            <w:pPr>
              <w:jc w:val="center"/>
              <w:rPr>
                <w:b/>
                <w:bCs/>
                <w:sz w:val="20"/>
                <w:szCs w:val="20"/>
              </w:rPr>
            </w:pPr>
            <w:proofErr w:type="spellStart"/>
            <w:r w:rsidRPr="007B1E6C">
              <w:rPr>
                <w:b/>
                <w:sz w:val="20"/>
                <w:szCs w:val="20"/>
              </w:rPr>
              <w:t>Мурунку</w:t>
            </w:r>
            <w:proofErr w:type="spellEnd"/>
            <w:r w:rsidRPr="007B1E6C">
              <w:rPr>
                <w:b/>
                <w:sz w:val="20"/>
                <w:szCs w:val="20"/>
              </w:rPr>
              <w:t xml:space="preserve"> </w:t>
            </w:r>
            <w:proofErr w:type="spellStart"/>
            <w:r w:rsidRPr="007B1E6C">
              <w:rPr>
                <w:b/>
                <w:sz w:val="20"/>
                <w:szCs w:val="20"/>
              </w:rPr>
              <w:t>жылдын</w:t>
            </w:r>
            <w:proofErr w:type="spellEnd"/>
            <w:r w:rsidRPr="007B1E6C">
              <w:rPr>
                <w:b/>
                <w:sz w:val="20"/>
                <w:szCs w:val="20"/>
              </w:rPr>
              <w:t xml:space="preserve"> </w:t>
            </w:r>
            <w:proofErr w:type="spellStart"/>
            <w:r w:rsidRPr="007B1E6C">
              <w:rPr>
                <w:b/>
                <w:sz w:val="20"/>
                <w:szCs w:val="20"/>
              </w:rPr>
              <w:t>тийишт</w:t>
            </w:r>
            <w:proofErr w:type="spellEnd"/>
            <w:r w:rsidRPr="007B1E6C">
              <w:rPr>
                <w:b/>
                <w:sz w:val="20"/>
                <w:szCs w:val="20"/>
                <w:lang w:val="ky-KG"/>
              </w:rPr>
              <w:t>үү</w:t>
            </w:r>
            <w:r w:rsidRPr="007B1E6C">
              <w:rPr>
                <w:b/>
                <w:sz w:val="20"/>
                <w:szCs w:val="20"/>
              </w:rPr>
              <w:br/>
            </w:r>
            <w:proofErr w:type="spellStart"/>
            <w:r w:rsidRPr="007B1E6C">
              <w:rPr>
                <w:b/>
                <w:sz w:val="20"/>
                <w:szCs w:val="20"/>
              </w:rPr>
              <w:t>мезгилине</w:t>
            </w:r>
            <w:proofErr w:type="spellEnd"/>
            <w:r w:rsidRPr="007B1E6C">
              <w:rPr>
                <w:b/>
                <w:sz w:val="20"/>
                <w:szCs w:val="20"/>
              </w:rPr>
              <w:t xml:space="preserve"> карата </w:t>
            </w:r>
            <w:proofErr w:type="spellStart"/>
            <w:r w:rsidRPr="007B1E6C">
              <w:rPr>
                <w:b/>
                <w:sz w:val="20"/>
                <w:szCs w:val="20"/>
              </w:rPr>
              <w:t>пайыз</w:t>
            </w:r>
            <w:proofErr w:type="spellEnd"/>
            <w:r w:rsidRPr="007B1E6C">
              <w:rPr>
                <w:b/>
                <w:sz w:val="20"/>
                <w:szCs w:val="20"/>
              </w:rPr>
              <w:t xml:space="preserve"> </w:t>
            </w:r>
            <w:proofErr w:type="spellStart"/>
            <w:r w:rsidRPr="007B1E6C">
              <w:rPr>
                <w:b/>
                <w:sz w:val="20"/>
                <w:szCs w:val="20"/>
              </w:rPr>
              <w:t>менен</w:t>
            </w:r>
            <w:proofErr w:type="spellEnd"/>
          </w:p>
        </w:tc>
      </w:tr>
      <w:tr w:rsidR="007B1E6C" w:rsidRPr="007B1E6C" w14:paraId="0031DFFD" w14:textId="77777777" w:rsidTr="007B1E6C">
        <w:trPr>
          <w:cantSplit/>
          <w:tblHeader/>
        </w:trPr>
        <w:tc>
          <w:tcPr>
            <w:tcW w:w="1709" w:type="pct"/>
            <w:tcBorders>
              <w:top w:val="nil"/>
              <w:left w:val="nil"/>
              <w:bottom w:val="single" w:sz="8" w:space="0" w:color="auto"/>
              <w:right w:val="nil"/>
            </w:tcBorders>
          </w:tcPr>
          <w:p w14:paraId="4DF7D463" w14:textId="77777777" w:rsidR="007B1E6C" w:rsidRPr="007B1E6C" w:rsidRDefault="007B1E6C" w:rsidP="00655CBD">
            <w:pPr>
              <w:jc w:val="center"/>
              <w:rPr>
                <w:b/>
                <w:bCs/>
                <w:sz w:val="20"/>
                <w:szCs w:val="20"/>
              </w:rPr>
            </w:pPr>
          </w:p>
        </w:tc>
        <w:tc>
          <w:tcPr>
            <w:tcW w:w="719" w:type="pct"/>
            <w:tcBorders>
              <w:top w:val="single" w:sz="4" w:space="0" w:color="auto"/>
              <w:left w:val="nil"/>
              <w:bottom w:val="single" w:sz="8" w:space="0" w:color="auto"/>
              <w:right w:val="nil"/>
            </w:tcBorders>
            <w:vAlign w:val="bottom"/>
            <w:hideMark/>
          </w:tcPr>
          <w:p w14:paraId="379BB71A" w14:textId="77777777" w:rsidR="007B1E6C" w:rsidRPr="007B1E6C" w:rsidRDefault="007B1E6C" w:rsidP="00655CBD">
            <w:pPr>
              <w:jc w:val="right"/>
              <w:rPr>
                <w:b/>
                <w:sz w:val="20"/>
                <w:szCs w:val="20"/>
                <w:lang w:val="ky-KG"/>
              </w:rPr>
            </w:pPr>
            <w:r w:rsidRPr="007B1E6C">
              <w:rPr>
                <w:b/>
                <w:sz w:val="20"/>
                <w:szCs w:val="20"/>
              </w:rPr>
              <w:t>202</w:t>
            </w:r>
            <w:r w:rsidRPr="007B1E6C">
              <w:rPr>
                <w:b/>
                <w:sz w:val="20"/>
                <w:szCs w:val="20"/>
                <w:lang w:val="ky-KG"/>
              </w:rPr>
              <w:t>3</w:t>
            </w:r>
          </w:p>
        </w:tc>
        <w:tc>
          <w:tcPr>
            <w:tcW w:w="809" w:type="pct"/>
            <w:tcBorders>
              <w:top w:val="single" w:sz="4" w:space="0" w:color="auto"/>
              <w:left w:val="nil"/>
              <w:bottom w:val="single" w:sz="8" w:space="0" w:color="auto"/>
              <w:right w:val="nil"/>
            </w:tcBorders>
            <w:vAlign w:val="bottom"/>
            <w:hideMark/>
          </w:tcPr>
          <w:p w14:paraId="6BCC31D1" w14:textId="77777777" w:rsidR="007B1E6C" w:rsidRPr="007B1E6C" w:rsidRDefault="007B1E6C" w:rsidP="00655CBD">
            <w:pPr>
              <w:jc w:val="right"/>
              <w:rPr>
                <w:b/>
                <w:sz w:val="20"/>
                <w:szCs w:val="20"/>
                <w:lang w:val="ky-KG"/>
              </w:rPr>
            </w:pPr>
            <w:r w:rsidRPr="007B1E6C">
              <w:rPr>
                <w:b/>
                <w:sz w:val="20"/>
                <w:szCs w:val="20"/>
              </w:rPr>
              <w:t>202</w:t>
            </w:r>
            <w:r w:rsidRPr="007B1E6C">
              <w:rPr>
                <w:b/>
                <w:sz w:val="20"/>
                <w:szCs w:val="20"/>
                <w:lang w:val="ky-KG"/>
              </w:rPr>
              <w:t>4</w:t>
            </w:r>
          </w:p>
        </w:tc>
        <w:tc>
          <w:tcPr>
            <w:tcW w:w="881" w:type="pct"/>
            <w:tcBorders>
              <w:top w:val="single" w:sz="4" w:space="0" w:color="auto"/>
              <w:left w:val="nil"/>
              <w:bottom w:val="single" w:sz="8" w:space="0" w:color="auto"/>
              <w:right w:val="nil"/>
            </w:tcBorders>
            <w:vAlign w:val="bottom"/>
            <w:hideMark/>
          </w:tcPr>
          <w:p w14:paraId="13A002CF" w14:textId="77777777" w:rsidR="007B1E6C" w:rsidRPr="007B1E6C" w:rsidRDefault="007B1E6C" w:rsidP="00655CBD">
            <w:pPr>
              <w:jc w:val="right"/>
              <w:rPr>
                <w:b/>
                <w:sz w:val="20"/>
                <w:szCs w:val="20"/>
                <w:lang w:val="ky-KG"/>
              </w:rPr>
            </w:pPr>
            <w:r w:rsidRPr="007B1E6C">
              <w:rPr>
                <w:b/>
                <w:sz w:val="20"/>
                <w:szCs w:val="20"/>
              </w:rPr>
              <w:t>202</w:t>
            </w:r>
            <w:r w:rsidRPr="007B1E6C">
              <w:rPr>
                <w:b/>
                <w:sz w:val="20"/>
                <w:szCs w:val="20"/>
                <w:lang w:val="ky-KG"/>
              </w:rPr>
              <w:t>3</w:t>
            </w:r>
          </w:p>
        </w:tc>
        <w:tc>
          <w:tcPr>
            <w:tcW w:w="882" w:type="pct"/>
            <w:tcBorders>
              <w:top w:val="single" w:sz="4" w:space="0" w:color="auto"/>
              <w:left w:val="nil"/>
              <w:bottom w:val="single" w:sz="8" w:space="0" w:color="auto"/>
              <w:right w:val="nil"/>
            </w:tcBorders>
            <w:vAlign w:val="bottom"/>
            <w:hideMark/>
          </w:tcPr>
          <w:p w14:paraId="7C98779E" w14:textId="77777777" w:rsidR="007B1E6C" w:rsidRPr="007B1E6C" w:rsidRDefault="007B1E6C" w:rsidP="00655CBD">
            <w:pPr>
              <w:jc w:val="right"/>
              <w:rPr>
                <w:b/>
                <w:sz w:val="20"/>
                <w:szCs w:val="20"/>
                <w:lang w:val="ky-KG"/>
              </w:rPr>
            </w:pPr>
            <w:r w:rsidRPr="007B1E6C">
              <w:rPr>
                <w:b/>
                <w:sz w:val="20"/>
                <w:szCs w:val="20"/>
              </w:rPr>
              <w:t>202</w:t>
            </w:r>
            <w:r w:rsidRPr="007B1E6C">
              <w:rPr>
                <w:b/>
                <w:sz w:val="20"/>
                <w:szCs w:val="20"/>
                <w:lang w:val="ky-KG"/>
              </w:rPr>
              <w:t>4</w:t>
            </w:r>
          </w:p>
        </w:tc>
      </w:tr>
      <w:tr w:rsidR="007B1E6C" w:rsidRPr="007B1E6C" w14:paraId="775A3ADF" w14:textId="77777777" w:rsidTr="007B1E6C">
        <w:trPr>
          <w:cantSplit/>
          <w:trHeight w:val="330"/>
        </w:trPr>
        <w:tc>
          <w:tcPr>
            <w:tcW w:w="1709" w:type="pct"/>
            <w:tcBorders>
              <w:top w:val="single" w:sz="8" w:space="0" w:color="auto"/>
              <w:left w:val="nil"/>
              <w:bottom w:val="nil"/>
              <w:right w:val="nil"/>
            </w:tcBorders>
            <w:hideMark/>
          </w:tcPr>
          <w:p w14:paraId="146A9C7E" w14:textId="77777777" w:rsidR="007B1E6C" w:rsidRPr="007B1E6C" w:rsidRDefault="007B1E6C" w:rsidP="00655CBD">
            <w:pPr>
              <w:ind w:left="113"/>
              <w:rPr>
                <w:sz w:val="20"/>
                <w:szCs w:val="20"/>
              </w:rPr>
            </w:pPr>
            <w:r w:rsidRPr="007B1E6C">
              <w:rPr>
                <w:sz w:val="20"/>
                <w:szCs w:val="20"/>
              </w:rPr>
              <w:t>Январь</w:t>
            </w:r>
          </w:p>
        </w:tc>
        <w:tc>
          <w:tcPr>
            <w:tcW w:w="719" w:type="pct"/>
            <w:tcBorders>
              <w:top w:val="single" w:sz="8" w:space="0" w:color="auto"/>
              <w:left w:val="nil"/>
              <w:bottom w:val="nil"/>
              <w:right w:val="nil"/>
            </w:tcBorders>
            <w:hideMark/>
          </w:tcPr>
          <w:p w14:paraId="59024E5D" w14:textId="77777777" w:rsidR="007B1E6C" w:rsidRPr="007B1E6C" w:rsidRDefault="007B1E6C" w:rsidP="00655CBD">
            <w:pPr>
              <w:jc w:val="right"/>
              <w:rPr>
                <w:sz w:val="20"/>
                <w:szCs w:val="20"/>
                <w:lang w:val="ky-KG"/>
              </w:rPr>
            </w:pPr>
            <w:r w:rsidRPr="007B1E6C">
              <w:rPr>
                <w:sz w:val="20"/>
                <w:szCs w:val="20"/>
                <w:lang w:val="ky-KG"/>
              </w:rPr>
              <w:t>22 988,6</w:t>
            </w:r>
          </w:p>
        </w:tc>
        <w:tc>
          <w:tcPr>
            <w:tcW w:w="809" w:type="pct"/>
            <w:tcBorders>
              <w:top w:val="single" w:sz="8" w:space="0" w:color="auto"/>
              <w:left w:val="nil"/>
              <w:bottom w:val="nil"/>
              <w:right w:val="nil"/>
            </w:tcBorders>
            <w:hideMark/>
          </w:tcPr>
          <w:p w14:paraId="48851DA8" w14:textId="77777777" w:rsidR="007B1E6C" w:rsidRPr="007B1E6C" w:rsidRDefault="007B1E6C" w:rsidP="00655CBD">
            <w:pPr>
              <w:jc w:val="right"/>
              <w:rPr>
                <w:sz w:val="20"/>
                <w:szCs w:val="20"/>
                <w:lang w:val="ky-KG"/>
              </w:rPr>
            </w:pPr>
            <w:r w:rsidRPr="007B1E6C">
              <w:rPr>
                <w:sz w:val="20"/>
                <w:szCs w:val="20"/>
                <w:lang w:val="ky-KG"/>
              </w:rPr>
              <w:t>26 299,5</w:t>
            </w:r>
          </w:p>
        </w:tc>
        <w:tc>
          <w:tcPr>
            <w:tcW w:w="881" w:type="pct"/>
            <w:tcBorders>
              <w:top w:val="single" w:sz="8" w:space="0" w:color="auto"/>
              <w:left w:val="nil"/>
              <w:bottom w:val="nil"/>
              <w:right w:val="nil"/>
            </w:tcBorders>
            <w:hideMark/>
          </w:tcPr>
          <w:p w14:paraId="35CF9A36" w14:textId="77777777" w:rsidR="007B1E6C" w:rsidRPr="007B1E6C" w:rsidRDefault="007B1E6C" w:rsidP="00655CBD">
            <w:pPr>
              <w:ind w:left="113"/>
              <w:jc w:val="right"/>
              <w:rPr>
                <w:sz w:val="20"/>
                <w:szCs w:val="20"/>
                <w:lang w:val="ky-KG"/>
              </w:rPr>
            </w:pPr>
            <w:r w:rsidRPr="007B1E6C">
              <w:rPr>
                <w:sz w:val="20"/>
                <w:szCs w:val="20"/>
                <w:lang w:val="ky-KG"/>
              </w:rPr>
              <w:t>107,4</w:t>
            </w:r>
          </w:p>
        </w:tc>
        <w:tc>
          <w:tcPr>
            <w:tcW w:w="882" w:type="pct"/>
            <w:tcBorders>
              <w:top w:val="single" w:sz="8" w:space="0" w:color="auto"/>
              <w:left w:val="nil"/>
              <w:bottom w:val="nil"/>
              <w:right w:val="nil"/>
            </w:tcBorders>
            <w:hideMark/>
          </w:tcPr>
          <w:p w14:paraId="785BDDD5" w14:textId="77777777" w:rsidR="007B1E6C" w:rsidRPr="007B1E6C" w:rsidRDefault="007B1E6C" w:rsidP="00655CBD">
            <w:pPr>
              <w:ind w:left="113"/>
              <w:jc w:val="right"/>
              <w:rPr>
                <w:sz w:val="20"/>
                <w:szCs w:val="20"/>
                <w:lang w:val="ky-KG"/>
              </w:rPr>
            </w:pPr>
            <w:r w:rsidRPr="007B1E6C">
              <w:rPr>
                <w:sz w:val="20"/>
                <w:szCs w:val="20"/>
                <w:lang w:val="ky-KG"/>
              </w:rPr>
              <w:t>109,0</w:t>
            </w:r>
          </w:p>
        </w:tc>
      </w:tr>
      <w:tr w:rsidR="007B1E6C" w:rsidRPr="007B1E6C" w14:paraId="3A2A15B3" w14:textId="77777777" w:rsidTr="007B1E6C">
        <w:trPr>
          <w:cantSplit/>
          <w:trHeight w:val="90"/>
        </w:trPr>
        <w:tc>
          <w:tcPr>
            <w:tcW w:w="1709" w:type="pct"/>
            <w:hideMark/>
          </w:tcPr>
          <w:p w14:paraId="5B917F03" w14:textId="77777777" w:rsidR="007B1E6C" w:rsidRPr="007B1E6C" w:rsidRDefault="007B1E6C" w:rsidP="00655CBD">
            <w:pPr>
              <w:ind w:left="113"/>
              <w:rPr>
                <w:sz w:val="20"/>
                <w:szCs w:val="20"/>
              </w:rPr>
            </w:pPr>
            <w:r w:rsidRPr="007B1E6C">
              <w:rPr>
                <w:sz w:val="20"/>
                <w:szCs w:val="20"/>
              </w:rPr>
              <w:t>Февраль</w:t>
            </w:r>
          </w:p>
        </w:tc>
        <w:tc>
          <w:tcPr>
            <w:tcW w:w="719" w:type="pct"/>
            <w:hideMark/>
          </w:tcPr>
          <w:p w14:paraId="77C2759F" w14:textId="77777777" w:rsidR="007B1E6C" w:rsidRPr="007B1E6C" w:rsidRDefault="007B1E6C" w:rsidP="00655CBD">
            <w:pPr>
              <w:jc w:val="right"/>
              <w:rPr>
                <w:sz w:val="20"/>
                <w:szCs w:val="20"/>
                <w:lang w:val="ky-KG"/>
              </w:rPr>
            </w:pPr>
            <w:r w:rsidRPr="007B1E6C">
              <w:rPr>
                <w:sz w:val="20"/>
                <w:szCs w:val="20"/>
                <w:lang w:val="ky-KG"/>
              </w:rPr>
              <w:t>22 335,1</w:t>
            </w:r>
          </w:p>
        </w:tc>
        <w:tc>
          <w:tcPr>
            <w:tcW w:w="809" w:type="pct"/>
            <w:hideMark/>
          </w:tcPr>
          <w:p w14:paraId="7A27454D" w14:textId="77777777" w:rsidR="007B1E6C" w:rsidRPr="007B1E6C" w:rsidRDefault="007B1E6C" w:rsidP="00655CBD">
            <w:pPr>
              <w:jc w:val="right"/>
              <w:rPr>
                <w:sz w:val="20"/>
                <w:szCs w:val="20"/>
                <w:lang w:val="ky-KG"/>
              </w:rPr>
            </w:pPr>
            <w:r w:rsidRPr="007B1E6C">
              <w:rPr>
                <w:sz w:val="20"/>
                <w:szCs w:val="20"/>
                <w:lang w:val="ky-KG"/>
              </w:rPr>
              <w:t>25 548,1</w:t>
            </w:r>
          </w:p>
        </w:tc>
        <w:tc>
          <w:tcPr>
            <w:tcW w:w="881" w:type="pct"/>
            <w:hideMark/>
          </w:tcPr>
          <w:p w14:paraId="4F9A9495" w14:textId="77777777" w:rsidR="007B1E6C" w:rsidRPr="007B1E6C" w:rsidRDefault="007B1E6C" w:rsidP="00655CBD">
            <w:pPr>
              <w:ind w:left="113"/>
              <w:jc w:val="right"/>
              <w:rPr>
                <w:sz w:val="20"/>
                <w:szCs w:val="20"/>
                <w:lang w:val="ky-KG"/>
              </w:rPr>
            </w:pPr>
            <w:r w:rsidRPr="007B1E6C">
              <w:rPr>
                <w:sz w:val="20"/>
                <w:szCs w:val="20"/>
                <w:lang w:val="ky-KG"/>
              </w:rPr>
              <w:t>105,3</w:t>
            </w:r>
          </w:p>
        </w:tc>
        <w:tc>
          <w:tcPr>
            <w:tcW w:w="882" w:type="pct"/>
            <w:hideMark/>
          </w:tcPr>
          <w:p w14:paraId="7842EA79" w14:textId="77777777" w:rsidR="007B1E6C" w:rsidRPr="007B1E6C" w:rsidRDefault="007B1E6C" w:rsidP="00655CBD">
            <w:pPr>
              <w:ind w:left="113"/>
              <w:jc w:val="right"/>
              <w:rPr>
                <w:sz w:val="20"/>
                <w:szCs w:val="20"/>
                <w:lang w:val="ky-KG"/>
              </w:rPr>
            </w:pPr>
            <w:r w:rsidRPr="007B1E6C">
              <w:rPr>
                <w:sz w:val="20"/>
                <w:szCs w:val="20"/>
                <w:lang w:val="ky-KG"/>
              </w:rPr>
              <w:t>110,4</w:t>
            </w:r>
          </w:p>
        </w:tc>
      </w:tr>
      <w:tr w:rsidR="007B1E6C" w:rsidRPr="007B1E6C" w14:paraId="5964E866" w14:textId="77777777" w:rsidTr="007B1E6C">
        <w:trPr>
          <w:cantSplit/>
          <w:trHeight w:val="90"/>
        </w:trPr>
        <w:tc>
          <w:tcPr>
            <w:tcW w:w="1709" w:type="pct"/>
            <w:hideMark/>
          </w:tcPr>
          <w:p w14:paraId="7B8F43AC" w14:textId="77777777" w:rsidR="007B1E6C" w:rsidRPr="007B1E6C" w:rsidRDefault="007B1E6C" w:rsidP="00655CBD">
            <w:pPr>
              <w:ind w:left="113"/>
              <w:rPr>
                <w:sz w:val="20"/>
                <w:szCs w:val="20"/>
                <w:lang w:val="ky-KG"/>
              </w:rPr>
            </w:pPr>
            <w:r w:rsidRPr="007B1E6C">
              <w:rPr>
                <w:sz w:val="20"/>
                <w:szCs w:val="20"/>
                <w:lang w:val="ky-KG"/>
              </w:rPr>
              <w:t>Март</w:t>
            </w:r>
          </w:p>
        </w:tc>
        <w:tc>
          <w:tcPr>
            <w:tcW w:w="719" w:type="pct"/>
            <w:hideMark/>
          </w:tcPr>
          <w:p w14:paraId="422420E9" w14:textId="77777777" w:rsidR="007B1E6C" w:rsidRPr="007B1E6C" w:rsidRDefault="007B1E6C" w:rsidP="00655CBD">
            <w:pPr>
              <w:jc w:val="right"/>
              <w:rPr>
                <w:sz w:val="20"/>
                <w:szCs w:val="20"/>
                <w:lang w:val="ky-KG"/>
              </w:rPr>
            </w:pPr>
            <w:r w:rsidRPr="007B1E6C">
              <w:rPr>
                <w:sz w:val="20"/>
                <w:szCs w:val="20"/>
                <w:lang w:val="ky-KG"/>
              </w:rPr>
              <w:t>27 600,7</w:t>
            </w:r>
          </w:p>
        </w:tc>
        <w:tc>
          <w:tcPr>
            <w:tcW w:w="809" w:type="pct"/>
            <w:hideMark/>
          </w:tcPr>
          <w:p w14:paraId="7F0F5532" w14:textId="77777777" w:rsidR="007B1E6C" w:rsidRPr="007B1E6C" w:rsidRDefault="007B1E6C" w:rsidP="00655CBD">
            <w:pPr>
              <w:jc w:val="right"/>
              <w:rPr>
                <w:sz w:val="20"/>
                <w:szCs w:val="20"/>
                <w:lang w:val="ky-KG"/>
              </w:rPr>
            </w:pPr>
            <w:r w:rsidRPr="007B1E6C">
              <w:rPr>
                <w:sz w:val="20"/>
                <w:szCs w:val="20"/>
                <w:lang w:val="ky-KG"/>
              </w:rPr>
              <w:t>31 118,3</w:t>
            </w:r>
          </w:p>
        </w:tc>
        <w:tc>
          <w:tcPr>
            <w:tcW w:w="881" w:type="pct"/>
            <w:hideMark/>
          </w:tcPr>
          <w:p w14:paraId="0A44551B" w14:textId="77777777" w:rsidR="007B1E6C" w:rsidRPr="007B1E6C" w:rsidRDefault="007B1E6C" w:rsidP="00655CBD">
            <w:pPr>
              <w:ind w:left="113"/>
              <w:jc w:val="right"/>
              <w:rPr>
                <w:sz w:val="20"/>
                <w:szCs w:val="20"/>
                <w:lang w:val="ky-KG"/>
              </w:rPr>
            </w:pPr>
            <w:r w:rsidRPr="007B1E6C">
              <w:rPr>
                <w:sz w:val="20"/>
                <w:szCs w:val="20"/>
                <w:lang w:val="ky-KG"/>
              </w:rPr>
              <w:t>105,9</w:t>
            </w:r>
          </w:p>
        </w:tc>
        <w:tc>
          <w:tcPr>
            <w:tcW w:w="882" w:type="pct"/>
            <w:hideMark/>
          </w:tcPr>
          <w:p w14:paraId="7A819CAF" w14:textId="77777777" w:rsidR="007B1E6C" w:rsidRPr="007B1E6C" w:rsidRDefault="007B1E6C" w:rsidP="00655CBD">
            <w:pPr>
              <w:ind w:left="113"/>
              <w:jc w:val="right"/>
              <w:rPr>
                <w:sz w:val="20"/>
                <w:szCs w:val="20"/>
                <w:lang w:val="ky-KG"/>
              </w:rPr>
            </w:pPr>
            <w:r w:rsidRPr="007B1E6C">
              <w:rPr>
                <w:sz w:val="20"/>
                <w:szCs w:val="20"/>
                <w:lang w:val="ky-KG"/>
              </w:rPr>
              <w:t>108,5</w:t>
            </w:r>
          </w:p>
        </w:tc>
      </w:tr>
      <w:tr w:rsidR="007B1E6C" w:rsidRPr="007B1E6C" w14:paraId="3A64F3E6" w14:textId="77777777" w:rsidTr="007B1E6C">
        <w:trPr>
          <w:cantSplit/>
          <w:trHeight w:val="90"/>
        </w:trPr>
        <w:tc>
          <w:tcPr>
            <w:tcW w:w="1709" w:type="pct"/>
            <w:hideMark/>
          </w:tcPr>
          <w:p w14:paraId="0F347097" w14:textId="77777777" w:rsidR="007B1E6C" w:rsidRPr="007B1E6C" w:rsidRDefault="007B1E6C" w:rsidP="00655CBD">
            <w:pPr>
              <w:ind w:left="113"/>
              <w:rPr>
                <w:sz w:val="20"/>
                <w:szCs w:val="20"/>
                <w:lang w:val="ky-KG"/>
              </w:rPr>
            </w:pPr>
            <w:r w:rsidRPr="007B1E6C">
              <w:rPr>
                <w:sz w:val="20"/>
                <w:szCs w:val="20"/>
                <w:lang w:val="ky-KG"/>
              </w:rPr>
              <w:t>Апрель</w:t>
            </w:r>
          </w:p>
        </w:tc>
        <w:tc>
          <w:tcPr>
            <w:tcW w:w="719" w:type="pct"/>
            <w:hideMark/>
          </w:tcPr>
          <w:p w14:paraId="69D01B08" w14:textId="77777777" w:rsidR="007B1E6C" w:rsidRPr="007B1E6C" w:rsidRDefault="007B1E6C" w:rsidP="00655CBD">
            <w:pPr>
              <w:jc w:val="right"/>
              <w:rPr>
                <w:sz w:val="20"/>
                <w:szCs w:val="20"/>
                <w:lang w:val="ky-KG"/>
              </w:rPr>
            </w:pPr>
            <w:r w:rsidRPr="007B1E6C">
              <w:rPr>
                <w:sz w:val="20"/>
                <w:szCs w:val="20"/>
                <w:lang w:val="ky-KG"/>
              </w:rPr>
              <w:t>33 184,0</w:t>
            </w:r>
          </w:p>
        </w:tc>
        <w:tc>
          <w:tcPr>
            <w:tcW w:w="809" w:type="pct"/>
            <w:hideMark/>
          </w:tcPr>
          <w:p w14:paraId="6FA9FB5D" w14:textId="77777777" w:rsidR="007B1E6C" w:rsidRPr="007B1E6C" w:rsidRDefault="007B1E6C" w:rsidP="00655CBD">
            <w:pPr>
              <w:jc w:val="right"/>
              <w:rPr>
                <w:sz w:val="20"/>
                <w:szCs w:val="20"/>
                <w:lang w:val="ky-KG"/>
              </w:rPr>
            </w:pPr>
            <w:r w:rsidRPr="007B1E6C">
              <w:rPr>
                <w:sz w:val="20"/>
                <w:szCs w:val="20"/>
                <w:lang w:val="ky-KG"/>
              </w:rPr>
              <w:t>35 815,4</w:t>
            </w:r>
          </w:p>
        </w:tc>
        <w:tc>
          <w:tcPr>
            <w:tcW w:w="881" w:type="pct"/>
            <w:hideMark/>
          </w:tcPr>
          <w:p w14:paraId="671D097B" w14:textId="77777777" w:rsidR="007B1E6C" w:rsidRPr="007B1E6C" w:rsidRDefault="007B1E6C" w:rsidP="00655CBD">
            <w:pPr>
              <w:ind w:left="113"/>
              <w:jc w:val="right"/>
              <w:rPr>
                <w:sz w:val="20"/>
                <w:szCs w:val="20"/>
                <w:lang w:val="ky-KG"/>
              </w:rPr>
            </w:pPr>
            <w:r w:rsidRPr="007B1E6C">
              <w:rPr>
                <w:sz w:val="20"/>
                <w:szCs w:val="20"/>
                <w:lang w:val="ky-KG"/>
              </w:rPr>
              <w:t>112,4</w:t>
            </w:r>
          </w:p>
        </w:tc>
        <w:tc>
          <w:tcPr>
            <w:tcW w:w="882" w:type="pct"/>
            <w:hideMark/>
          </w:tcPr>
          <w:p w14:paraId="6001A6B2" w14:textId="77777777" w:rsidR="007B1E6C" w:rsidRPr="007B1E6C" w:rsidRDefault="007B1E6C" w:rsidP="00655CBD">
            <w:pPr>
              <w:ind w:left="113"/>
              <w:jc w:val="right"/>
              <w:rPr>
                <w:sz w:val="20"/>
                <w:szCs w:val="20"/>
                <w:lang w:val="ky-KG"/>
              </w:rPr>
            </w:pPr>
            <w:r w:rsidRPr="007B1E6C">
              <w:rPr>
                <w:sz w:val="20"/>
                <w:szCs w:val="20"/>
                <w:lang w:val="ky-KG"/>
              </w:rPr>
              <w:t>103,8</w:t>
            </w:r>
          </w:p>
        </w:tc>
      </w:tr>
      <w:tr w:rsidR="007B1E6C" w:rsidRPr="007B1E6C" w14:paraId="7250198F" w14:textId="77777777" w:rsidTr="007B1E6C">
        <w:trPr>
          <w:cantSplit/>
          <w:trHeight w:val="90"/>
        </w:trPr>
        <w:tc>
          <w:tcPr>
            <w:tcW w:w="1709" w:type="pct"/>
            <w:hideMark/>
          </w:tcPr>
          <w:p w14:paraId="4DED9459" w14:textId="77777777" w:rsidR="007B1E6C" w:rsidRPr="007B1E6C" w:rsidRDefault="007B1E6C" w:rsidP="00655CBD">
            <w:pPr>
              <w:ind w:left="113"/>
              <w:rPr>
                <w:sz w:val="20"/>
                <w:szCs w:val="20"/>
                <w:lang w:val="ky-KG"/>
              </w:rPr>
            </w:pPr>
            <w:r w:rsidRPr="007B1E6C">
              <w:rPr>
                <w:sz w:val="20"/>
                <w:szCs w:val="20"/>
                <w:lang w:val="ky-KG"/>
              </w:rPr>
              <w:t>Май</w:t>
            </w:r>
          </w:p>
        </w:tc>
        <w:tc>
          <w:tcPr>
            <w:tcW w:w="719" w:type="pct"/>
            <w:hideMark/>
          </w:tcPr>
          <w:p w14:paraId="2E60F359" w14:textId="77777777" w:rsidR="007B1E6C" w:rsidRPr="007B1E6C" w:rsidRDefault="007B1E6C" w:rsidP="00655CBD">
            <w:pPr>
              <w:jc w:val="right"/>
              <w:rPr>
                <w:sz w:val="20"/>
                <w:szCs w:val="20"/>
                <w:lang w:val="ky-KG"/>
              </w:rPr>
            </w:pPr>
            <w:r w:rsidRPr="007B1E6C">
              <w:rPr>
                <w:sz w:val="20"/>
                <w:szCs w:val="20"/>
                <w:lang w:val="ky-KG"/>
              </w:rPr>
              <w:t>30 871,3</w:t>
            </w:r>
          </w:p>
        </w:tc>
        <w:tc>
          <w:tcPr>
            <w:tcW w:w="809" w:type="pct"/>
            <w:hideMark/>
          </w:tcPr>
          <w:p w14:paraId="58646F14" w14:textId="77777777" w:rsidR="007B1E6C" w:rsidRPr="007B1E6C" w:rsidRDefault="007B1E6C" w:rsidP="00655CBD">
            <w:pPr>
              <w:jc w:val="right"/>
              <w:rPr>
                <w:sz w:val="20"/>
                <w:szCs w:val="20"/>
                <w:lang w:val="ky-KG"/>
              </w:rPr>
            </w:pPr>
            <w:r w:rsidRPr="007B1E6C">
              <w:rPr>
                <w:sz w:val="20"/>
                <w:szCs w:val="20"/>
                <w:lang w:val="ky-KG"/>
              </w:rPr>
              <w:t>35 621,1</w:t>
            </w:r>
          </w:p>
        </w:tc>
        <w:tc>
          <w:tcPr>
            <w:tcW w:w="881" w:type="pct"/>
            <w:hideMark/>
          </w:tcPr>
          <w:p w14:paraId="200632A0" w14:textId="77777777" w:rsidR="007B1E6C" w:rsidRPr="007B1E6C" w:rsidRDefault="007B1E6C" w:rsidP="00655CBD">
            <w:pPr>
              <w:ind w:left="113"/>
              <w:jc w:val="right"/>
              <w:rPr>
                <w:sz w:val="20"/>
                <w:szCs w:val="20"/>
                <w:lang w:val="ky-KG"/>
              </w:rPr>
            </w:pPr>
            <w:r w:rsidRPr="007B1E6C">
              <w:rPr>
                <w:sz w:val="20"/>
                <w:szCs w:val="20"/>
                <w:lang w:val="ky-KG"/>
              </w:rPr>
              <w:t>109,7</w:t>
            </w:r>
          </w:p>
        </w:tc>
        <w:tc>
          <w:tcPr>
            <w:tcW w:w="882" w:type="pct"/>
            <w:hideMark/>
          </w:tcPr>
          <w:p w14:paraId="28D0EE3B" w14:textId="77777777" w:rsidR="007B1E6C" w:rsidRPr="007B1E6C" w:rsidRDefault="007B1E6C" w:rsidP="00655CBD">
            <w:pPr>
              <w:ind w:left="113"/>
              <w:jc w:val="right"/>
              <w:rPr>
                <w:sz w:val="20"/>
                <w:szCs w:val="20"/>
                <w:lang w:val="ky-KG"/>
              </w:rPr>
            </w:pPr>
            <w:r w:rsidRPr="007B1E6C">
              <w:rPr>
                <w:sz w:val="20"/>
                <w:szCs w:val="20"/>
                <w:lang w:val="ky-KG"/>
              </w:rPr>
              <w:t>111,2</w:t>
            </w:r>
          </w:p>
        </w:tc>
      </w:tr>
      <w:tr w:rsidR="007B1E6C" w:rsidRPr="007B1E6C" w14:paraId="2FBC190F" w14:textId="77777777" w:rsidTr="007B1E6C">
        <w:trPr>
          <w:cantSplit/>
          <w:trHeight w:val="90"/>
        </w:trPr>
        <w:tc>
          <w:tcPr>
            <w:tcW w:w="1709" w:type="pct"/>
            <w:hideMark/>
          </w:tcPr>
          <w:p w14:paraId="05F171C6" w14:textId="77777777" w:rsidR="007B1E6C" w:rsidRPr="007B1E6C" w:rsidRDefault="007B1E6C" w:rsidP="00655CBD">
            <w:pPr>
              <w:ind w:left="113"/>
              <w:rPr>
                <w:sz w:val="20"/>
                <w:szCs w:val="20"/>
                <w:lang w:val="ky-KG"/>
              </w:rPr>
            </w:pPr>
            <w:r w:rsidRPr="007B1E6C">
              <w:rPr>
                <w:sz w:val="20"/>
                <w:szCs w:val="20"/>
                <w:lang w:val="ky-KG"/>
              </w:rPr>
              <w:t>Июнь</w:t>
            </w:r>
          </w:p>
        </w:tc>
        <w:tc>
          <w:tcPr>
            <w:tcW w:w="719" w:type="pct"/>
            <w:hideMark/>
          </w:tcPr>
          <w:p w14:paraId="1AA65EEC" w14:textId="7ED6B8BF" w:rsidR="007B1E6C" w:rsidRPr="007B1E6C" w:rsidRDefault="007B1E6C" w:rsidP="00655CBD">
            <w:pPr>
              <w:jc w:val="right"/>
              <w:rPr>
                <w:sz w:val="20"/>
                <w:szCs w:val="20"/>
                <w:lang w:val="ky-KG"/>
              </w:rPr>
            </w:pPr>
            <w:r w:rsidRPr="007B1E6C">
              <w:rPr>
                <w:sz w:val="20"/>
                <w:szCs w:val="20"/>
                <w:lang w:val="ky-KG"/>
              </w:rPr>
              <w:t>30 869,3</w:t>
            </w:r>
          </w:p>
        </w:tc>
        <w:tc>
          <w:tcPr>
            <w:tcW w:w="809" w:type="pct"/>
            <w:hideMark/>
          </w:tcPr>
          <w:p w14:paraId="7B943ABA" w14:textId="77777777" w:rsidR="007B1E6C" w:rsidRPr="007B1E6C" w:rsidRDefault="007B1E6C" w:rsidP="00655CBD">
            <w:pPr>
              <w:jc w:val="right"/>
              <w:rPr>
                <w:sz w:val="20"/>
                <w:szCs w:val="20"/>
                <w:lang w:val="ky-KG"/>
              </w:rPr>
            </w:pPr>
            <w:r w:rsidRPr="007B1E6C">
              <w:rPr>
                <w:sz w:val="20"/>
                <w:szCs w:val="20"/>
                <w:lang w:val="ky-KG"/>
              </w:rPr>
              <w:t>42 827,9</w:t>
            </w:r>
          </w:p>
        </w:tc>
        <w:tc>
          <w:tcPr>
            <w:tcW w:w="881" w:type="pct"/>
            <w:hideMark/>
          </w:tcPr>
          <w:p w14:paraId="009DFE37" w14:textId="77777777" w:rsidR="007B1E6C" w:rsidRPr="007B1E6C" w:rsidRDefault="007B1E6C" w:rsidP="00655CBD">
            <w:pPr>
              <w:ind w:left="113"/>
              <w:jc w:val="right"/>
              <w:rPr>
                <w:sz w:val="20"/>
                <w:szCs w:val="20"/>
                <w:lang w:val="ky-KG"/>
              </w:rPr>
            </w:pPr>
            <w:r w:rsidRPr="007B1E6C">
              <w:rPr>
                <w:sz w:val="20"/>
                <w:szCs w:val="20"/>
                <w:lang w:val="ky-KG"/>
              </w:rPr>
              <w:t>109,6</w:t>
            </w:r>
          </w:p>
        </w:tc>
        <w:tc>
          <w:tcPr>
            <w:tcW w:w="882" w:type="pct"/>
            <w:hideMark/>
          </w:tcPr>
          <w:p w14:paraId="482E3535" w14:textId="77777777" w:rsidR="007B1E6C" w:rsidRPr="007B1E6C" w:rsidRDefault="007B1E6C" w:rsidP="00655CBD">
            <w:pPr>
              <w:ind w:left="113"/>
              <w:jc w:val="right"/>
              <w:rPr>
                <w:sz w:val="20"/>
                <w:szCs w:val="20"/>
                <w:lang w:val="ky-KG"/>
              </w:rPr>
            </w:pPr>
            <w:r w:rsidRPr="007B1E6C">
              <w:rPr>
                <w:sz w:val="20"/>
                <w:szCs w:val="20"/>
                <w:lang w:val="ky-KG"/>
              </w:rPr>
              <w:t>133,8</w:t>
            </w:r>
          </w:p>
        </w:tc>
      </w:tr>
      <w:tr w:rsidR="007B1E6C" w:rsidRPr="007B1E6C" w14:paraId="799F8DFE" w14:textId="77777777" w:rsidTr="007B1E6C">
        <w:trPr>
          <w:cantSplit/>
          <w:trHeight w:val="90"/>
        </w:trPr>
        <w:tc>
          <w:tcPr>
            <w:tcW w:w="1709" w:type="pct"/>
            <w:hideMark/>
          </w:tcPr>
          <w:p w14:paraId="5E1A1B7B" w14:textId="77777777" w:rsidR="007B1E6C" w:rsidRPr="007B1E6C" w:rsidRDefault="007B1E6C" w:rsidP="00655CBD">
            <w:pPr>
              <w:ind w:left="113"/>
              <w:rPr>
                <w:sz w:val="20"/>
                <w:szCs w:val="20"/>
                <w:lang w:val="ky-KG"/>
              </w:rPr>
            </w:pPr>
            <w:r w:rsidRPr="007B1E6C">
              <w:rPr>
                <w:sz w:val="20"/>
                <w:szCs w:val="20"/>
                <w:lang w:val="ky-KG"/>
              </w:rPr>
              <w:t>Июль</w:t>
            </w:r>
          </w:p>
        </w:tc>
        <w:tc>
          <w:tcPr>
            <w:tcW w:w="719" w:type="pct"/>
            <w:hideMark/>
          </w:tcPr>
          <w:p w14:paraId="2A9D1F04" w14:textId="77777777" w:rsidR="007B1E6C" w:rsidRPr="007B1E6C" w:rsidRDefault="007B1E6C" w:rsidP="00655CBD">
            <w:pPr>
              <w:jc w:val="right"/>
              <w:rPr>
                <w:sz w:val="20"/>
                <w:szCs w:val="20"/>
                <w:lang w:val="ky-KG"/>
              </w:rPr>
            </w:pPr>
            <w:r w:rsidRPr="007B1E6C">
              <w:rPr>
                <w:sz w:val="20"/>
                <w:szCs w:val="20"/>
                <w:lang w:val="ky-KG"/>
              </w:rPr>
              <w:t xml:space="preserve">    37470,2</w:t>
            </w:r>
          </w:p>
        </w:tc>
        <w:tc>
          <w:tcPr>
            <w:tcW w:w="809" w:type="pct"/>
            <w:hideMark/>
          </w:tcPr>
          <w:p w14:paraId="68BBB46B" w14:textId="77777777" w:rsidR="007B1E6C" w:rsidRPr="007B1E6C" w:rsidRDefault="007B1E6C" w:rsidP="00655CBD">
            <w:pPr>
              <w:jc w:val="right"/>
              <w:rPr>
                <w:sz w:val="20"/>
                <w:szCs w:val="20"/>
                <w:lang w:val="ky-KG"/>
              </w:rPr>
            </w:pPr>
            <w:r w:rsidRPr="007B1E6C">
              <w:rPr>
                <w:sz w:val="20"/>
                <w:szCs w:val="20"/>
                <w:lang w:val="ky-KG"/>
              </w:rPr>
              <w:t>41 143,6</w:t>
            </w:r>
          </w:p>
        </w:tc>
        <w:tc>
          <w:tcPr>
            <w:tcW w:w="881" w:type="pct"/>
            <w:hideMark/>
          </w:tcPr>
          <w:p w14:paraId="04055028" w14:textId="77777777" w:rsidR="007B1E6C" w:rsidRPr="007B1E6C" w:rsidRDefault="007B1E6C" w:rsidP="00655CBD">
            <w:pPr>
              <w:ind w:left="113"/>
              <w:jc w:val="right"/>
              <w:rPr>
                <w:sz w:val="20"/>
                <w:szCs w:val="20"/>
                <w:lang w:val="ky-KG"/>
              </w:rPr>
            </w:pPr>
            <w:r w:rsidRPr="007B1E6C">
              <w:rPr>
                <w:sz w:val="20"/>
                <w:szCs w:val="20"/>
                <w:lang w:val="ky-KG"/>
              </w:rPr>
              <w:t>113,5</w:t>
            </w:r>
          </w:p>
        </w:tc>
        <w:tc>
          <w:tcPr>
            <w:tcW w:w="882" w:type="pct"/>
            <w:hideMark/>
          </w:tcPr>
          <w:p w14:paraId="5AE0B57E" w14:textId="77777777" w:rsidR="007B1E6C" w:rsidRPr="007B1E6C" w:rsidRDefault="007B1E6C" w:rsidP="00655CBD">
            <w:pPr>
              <w:ind w:left="113"/>
              <w:jc w:val="right"/>
              <w:rPr>
                <w:sz w:val="20"/>
                <w:szCs w:val="20"/>
                <w:lang w:val="ky-KG"/>
              </w:rPr>
            </w:pPr>
            <w:r w:rsidRPr="007B1E6C">
              <w:rPr>
                <w:sz w:val="20"/>
                <w:szCs w:val="20"/>
                <w:lang w:val="ky-KG"/>
              </w:rPr>
              <w:t>106,3</w:t>
            </w:r>
          </w:p>
        </w:tc>
      </w:tr>
      <w:tr w:rsidR="007B1E6C" w:rsidRPr="007B1E6C" w14:paraId="1692E65B" w14:textId="77777777" w:rsidTr="007B1E6C">
        <w:trPr>
          <w:cantSplit/>
          <w:trHeight w:val="90"/>
        </w:trPr>
        <w:tc>
          <w:tcPr>
            <w:tcW w:w="1709" w:type="pct"/>
            <w:hideMark/>
          </w:tcPr>
          <w:p w14:paraId="791746B3" w14:textId="77777777" w:rsidR="007B1E6C" w:rsidRPr="007B1E6C" w:rsidRDefault="007B1E6C" w:rsidP="00655CBD">
            <w:pPr>
              <w:ind w:left="113"/>
              <w:rPr>
                <w:sz w:val="20"/>
                <w:szCs w:val="20"/>
                <w:lang w:val="ky-KG"/>
              </w:rPr>
            </w:pPr>
            <w:r w:rsidRPr="007B1E6C">
              <w:rPr>
                <w:sz w:val="20"/>
                <w:szCs w:val="20"/>
                <w:lang w:val="ky-KG"/>
              </w:rPr>
              <w:t>Август</w:t>
            </w:r>
          </w:p>
        </w:tc>
        <w:tc>
          <w:tcPr>
            <w:tcW w:w="719" w:type="pct"/>
            <w:hideMark/>
          </w:tcPr>
          <w:p w14:paraId="0D0043EE" w14:textId="77777777" w:rsidR="007B1E6C" w:rsidRPr="007B1E6C" w:rsidRDefault="007B1E6C" w:rsidP="00655CBD">
            <w:pPr>
              <w:jc w:val="right"/>
              <w:rPr>
                <w:sz w:val="20"/>
                <w:szCs w:val="20"/>
                <w:lang w:val="ky-KG"/>
              </w:rPr>
            </w:pPr>
            <w:r w:rsidRPr="007B1E6C">
              <w:rPr>
                <w:sz w:val="20"/>
                <w:szCs w:val="20"/>
                <w:lang w:val="ky-KG"/>
              </w:rPr>
              <w:t xml:space="preserve">   55 162,7</w:t>
            </w:r>
          </w:p>
        </w:tc>
        <w:tc>
          <w:tcPr>
            <w:tcW w:w="809" w:type="pct"/>
            <w:hideMark/>
          </w:tcPr>
          <w:p w14:paraId="5E3AC186" w14:textId="77777777" w:rsidR="007B1E6C" w:rsidRPr="007B1E6C" w:rsidRDefault="007B1E6C" w:rsidP="00655CBD">
            <w:pPr>
              <w:jc w:val="right"/>
              <w:rPr>
                <w:sz w:val="20"/>
                <w:szCs w:val="20"/>
                <w:lang w:val="ky-KG"/>
              </w:rPr>
            </w:pPr>
            <w:r w:rsidRPr="007B1E6C">
              <w:rPr>
                <w:sz w:val="20"/>
                <w:szCs w:val="20"/>
                <w:lang w:val="ky-KG"/>
              </w:rPr>
              <w:t>58 742,4</w:t>
            </w:r>
          </w:p>
        </w:tc>
        <w:tc>
          <w:tcPr>
            <w:tcW w:w="881" w:type="pct"/>
            <w:hideMark/>
          </w:tcPr>
          <w:p w14:paraId="0F1F1723" w14:textId="77777777" w:rsidR="007B1E6C" w:rsidRPr="007B1E6C" w:rsidRDefault="007B1E6C" w:rsidP="00655CBD">
            <w:pPr>
              <w:ind w:left="113"/>
              <w:jc w:val="right"/>
              <w:rPr>
                <w:sz w:val="20"/>
                <w:szCs w:val="20"/>
                <w:lang w:val="ky-KG"/>
              </w:rPr>
            </w:pPr>
            <w:r w:rsidRPr="007B1E6C">
              <w:rPr>
                <w:sz w:val="20"/>
                <w:szCs w:val="20"/>
                <w:lang w:val="ky-KG"/>
              </w:rPr>
              <w:t>113,4</w:t>
            </w:r>
          </w:p>
        </w:tc>
        <w:tc>
          <w:tcPr>
            <w:tcW w:w="882" w:type="pct"/>
            <w:hideMark/>
          </w:tcPr>
          <w:p w14:paraId="36C74AF2" w14:textId="77777777" w:rsidR="007B1E6C" w:rsidRPr="007B1E6C" w:rsidRDefault="007B1E6C" w:rsidP="00655CBD">
            <w:pPr>
              <w:ind w:left="113"/>
              <w:jc w:val="right"/>
              <w:rPr>
                <w:sz w:val="20"/>
                <w:szCs w:val="20"/>
                <w:lang w:val="ky-KG"/>
              </w:rPr>
            </w:pPr>
            <w:r w:rsidRPr="007B1E6C">
              <w:rPr>
                <w:sz w:val="20"/>
                <w:szCs w:val="20"/>
                <w:lang w:val="ky-KG"/>
              </w:rPr>
              <w:t>103,5</w:t>
            </w:r>
          </w:p>
        </w:tc>
      </w:tr>
      <w:tr w:rsidR="007B1E6C" w:rsidRPr="007B1E6C" w14:paraId="7EC55DBB" w14:textId="77777777" w:rsidTr="007B1E6C">
        <w:trPr>
          <w:cantSplit/>
          <w:trHeight w:val="90"/>
        </w:trPr>
        <w:tc>
          <w:tcPr>
            <w:tcW w:w="1709" w:type="pct"/>
            <w:hideMark/>
          </w:tcPr>
          <w:p w14:paraId="1C9BECA1" w14:textId="77777777" w:rsidR="007B1E6C" w:rsidRPr="007B1E6C" w:rsidRDefault="007B1E6C" w:rsidP="00655CBD">
            <w:pPr>
              <w:ind w:left="113"/>
              <w:rPr>
                <w:sz w:val="20"/>
                <w:szCs w:val="20"/>
                <w:lang w:val="ky-KG"/>
              </w:rPr>
            </w:pPr>
            <w:r w:rsidRPr="007B1E6C">
              <w:rPr>
                <w:sz w:val="20"/>
                <w:szCs w:val="20"/>
                <w:lang w:val="ky-KG"/>
              </w:rPr>
              <w:t>Сентябрь</w:t>
            </w:r>
          </w:p>
        </w:tc>
        <w:tc>
          <w:tcPr>
            <w:tcW w:w="719" w:type="pct"/>
            <w:hideMark/>
          </w:tcPr>
          <w:p w14:paraId="24D19F7A" w14:textId="77777777" w:rsidR="007B1E6C" w:rsidRPr="007B1E6C" w:rsidRDefault="007B1E6C" w:rsidP="00655CBD">
            <w:pPr>
              <w:jc w:val="right"/>
              <w:rPr>
                <w:sz w:val="20"/>
                <w:szCs w:val="20"/>
                <w:lang w:val="ky-KG"/>
              </w:rPr>
            </w:pPr>
            <w:r w:rsidRPr="007B1E6C">
              <w:rPr>
                <w:sz w:val="20"/>
                <w:szCs w:val="20"/>
                <w:lang w:val="ky-KG"/>
              </w:rPr>
              <w:t xml:space="preserve">   54 280,6</w:t>
            </w:r>
          </w:p>
        </w:tc>
        <w:tc>
          <w:tcPr>
            <w:tcW w:w="809" w:type="pct"/>
            <w:hideMark/>
          </w:tcPr>
          <w:p w14:paraId="18DFCDA2" w14:textId="77777777" w:rsidR="007B1E6C" w:rsidRPr="007B1E6C" w:rsidRDefault="007B1E6C" w:rsidP="00655CBD">
            <w:pPr>
              <w:jc w:val="right"/>
              <w:rPr>
                <w:sz w:val="20"/>
                <w:szCs w:val="20"/>
                <w:lang w:val="ky-KG"/>
              </w:rPr>
            </w:pPr>
            <w:r w:rsidRPr="007B1E6C">
              <w:rPr>
                <w:sz w:val="20"/>
                <w:szCs w:val="20"/>
                <w:lang w:val="ky-KG"/>
              </w:rPr>
              <w:t>63 718,0</w:t>
            </w:r>
          </w:p>
        </w:tc>
        <w:tc>
          <w:tcPr>
            <w:tcW w:w="881" w:type="pct"/>
            <w:hideMark/>
          </w:tcPr>
          <w:p w14:paraId="5CE0902C" w14:textId="77777777" w:rsidR="007B1E6C" w:rsidRPr="007B1E6C" w:rsidRDefault="007B1E6C" w:rsidP="00655CBD">
            <w:pPr>
              <w:ind w:left="113"/>
              <w:jc w:val="right"/>
              <w:rPr>
                <w:sz w:val="20"/>
                <w:szCs w:val="20"/>
                <w:lang w:val="ky-KG"/>
              </w:rPr>
            </w:pPr>
            <w:r w:rsidRPr="007B1E6C">
              <w:rPr>
                <w:sz w:val="20"/>
                <w:szCs w:val="20"/>
                <w:lang w:val="ky-KG"/>
              </w:rPr>
              <w:t>107,9</w:t>
            </w:r>
          </w:p>
        </w:tc>
        <w:tc>
          <w:tcPr>
            <w:tcW w:w="882" w:type="pct"/>
            <w:hideMark/>
          </w:tcPr>
          <w:p w14:paraId="2E07DD66" w14:textId="77777777" w:rsidR="007B1E6C" w:rsidRPr="007B1E6C" w:rsidRDefault="007B1E6C" w:rsidP="00655CBD">
            <w:pPr>
              <w:ind w:left="113"/>
              <w:jc w:val="right"/>
              <w:rPr>
                <w:sz w:val="20"/>
                <w:szCs w:val="20"/>
                <w:lang w:val="ky-KG"/>
              </w:rPr>
            </w:pPr>
            <w:r w:rsidRPr="007B1E6C">
              <w:rPr>
                <w:sz w:val="20"/>
                <w:szCs w:val="20"/>
                <w:lang w:val="ky-KG"/>
              </w:rPr>
              <w:t>113,4</w:t>
            </w:r>
          </w:p>
        </w:tc>
      </w:tr>
      <w:tr w:rsidR="007B1E6C" w:rsidRPr="007B1E6C" w14:paraId="2A58EC11" w14:textId="77777777" w:rsidTr="007B1E6C">
        <w:trPr>
          <w:cantSplit/>
          <w:trHeight w:val="90"/>
        </w:trPr>
        <w:tc>
          <w:tcPr>
            <w:tcW w:w="1709" w:type="pct"/>
            <w:hideMark/>
          </w:tcPr>
          <w:p w14:paraId="74A9BA4E" w14:textId="77777777" w:rsidR="007B1E6C" w:rsidRPr="007B1E6C" w:rsidRDefault="007B1E6C" w:rsidP="00655CBD">
            <w:pPr>
              <w:ind w:left="113"/>
              <w:rPr>
                <w:sz w:val="20"/>
                <w:szCs w:val="20"/>
                <w:lang w:val="ky-KG"/>
              </w:rPr>
            </w:pPr>
            <w:r w:rsidRPr="007B1E6C">
              <w:rPr>
                <w:sz w:val="20"/>
                <w:szCs w:val="20"/>
                <w:lang w:val="ky-KG"/>
              </w:rPr>
              <w:t>Октябрь</w:t>
            </w:r>
          </w:p>
        </w:tc>
        <w:tc>
          <w:tcPr>
            <w:tcW w:w="719" w:type="pct"/>
            <w:hideMark/>
          </w:tcPr>
          <w:p w14:paraId="2E5D276A" w14:textId="77777777" w:rsidR="007B1E6C" w:rsidRPr="007B1E6C" w:rsidRDefault="007B1E6C" w:rsidP="00655CBD">
            <w:pPr>
              <w:jc w:val="right"/>
              <w:rPr>
                <w:sz w:val="20"/>
                <w:szCs w:val="20"/>
                <w:lang w:val="ky-KG"/>
              </w:rPr>
            </w:pPr>
            <w:r w:rsidRPr="007B1E6C">
              <w:rPr>
                <w:sz w:val="20"/>
                <w:szCs w:val="20"/>
                <w:lang w:val="ky-KG"/>
              </w:rPr>
              <w:t xml:space="preserve">   54 469,5</w:t>
            </w:r>
          </w:p>
        </w:tc>
        <w:tc>
          <w:tcPr>
            <w:tcW w:w="809" w:type="pct"/>
            <w:hideMark/>
          </w:tcPr>
          <w:p w14:paraId="46BDE8B2" w14:textId="77777777" w:rsidR="007B1E6C" w:rsidRPr="007B1E6C" w:rsidRDefault="007B1E6C" w:rsidP="00655CBD">
            <w:pPr>
              <w:jc w:val="right"/>
              <w:rPr>
                <w:sz w:val="20"/>
                <w:szCs w:val="20"/>
                <w:lang w:val="ky-KG"/>
              </w:rPr>
            </w:pPr>
            <w:r w:rsidRPr="007B1E6C">
              <w:rPr>
                <w:sz w:val="20"/>
                <w:szCs w:val="20"/>
                <w:lang w:val="ky-KG"/>
              </w:rPr>
              <w:t>66 974,2</w:t>
            </w:r>
          </w:p>
        </w:tc>
        <w:tc>
          <w:tcPr>
            <w:tcW w:w="881" w:type="pct"/>
            <w:hideMark/>
          </w:tcPr>
          <w:p w14:paraId="7E94D0AC" w14:textId="77777777" w:rsidR="007B1E6C" w:rsidRPr="007B1E6C" w:rsidRDefault="007B1E6C" w:rsidP="00655CBD">
            <w:pPr>
              <w:ind w:left="113"/>
              <w:jc w:val="right"/>
              <w:rPr>
                <w:sz w:val="20"/>
                <w:szCs w:val="20"/>
                <w:lang w:val="ky-KG"/>
              </w:rPr>
            </w:pPr>
            <w:r w:rsidRPr="007B1E6C">
              <w:rPr>
                <w:sz w:val="20"/>
                <w:szCs w:val="20"/>
                <w:lang w:val="ky-KG"/>
              </w:rPr>
              <w:t>110,7</w:t>
            </w:r>
          </w:p>
        </w:tc>
        <w:tc>
          <w:tcPr>
            <w:tcW w:w="882" w:type="pct"/>
            <w:hideMark/>
          </w:tcPr>
          <w:p w14:paraId="2E1658C9" w14:textId="77777777" w:rsidR="007B1E6C" w:rsidRPr="007B1E6C" w:rsidRDefault="007B1E6C" w:rsidP="00655CBD">
            <w:pPr>
              <w:ind w:left="113"/>
              <w:jc w:val="right"/>
              <w:rPr>
                <w:sz w:val="20"/>
                <w:szCs w:val="20"/>
                <w:lang w:val="ky-KG"/>
              </w:rPr>
            </w:pPr>
            <w:r w:rsidRPr="007B1E6C">
              <w:rPr>
                <w:sz w:val="20"/>
                <w:szCs w:val="20"/>
                <w:lang w:val="ky-KG"/>
              </w:rPr>
              <w:t>119,4</w:t>
            </w:r>
          </w:p>
        </w:tc>
      </w:tr>
      <w:tr w:rsidR="007B1E6C" w:rsidRPr="007B1E6C" w14:paraId="3F5143FF" w14:textId="77777777" w:rsidTr="007B1E6C">
        <w:trPr>
          <w:cantSplit/>
          <w:trHeight w:val="90"/>
        </w:trPr>
        <w:tc>
          <w:tcPr>
            <w:tcW w:w="1709" w:type="pct"/>
            <w:tcBorders>
              <w:top w:val="nil"/>
              <w:left w:val="nil"/>
              <w:bottom w:val="single" w:sz="8" w:space="0" w:color="auto"/>
              <w:right w:val="nil"/>
            </w:tcBorders>
            <w:hideMark/>
          </w:tcPr>
          <w:p w14:paraId="306501DF" w14:textId="77777777" w:rsidR="007B1E6C" w:rsidRPr="007B1E6C" w:rsidRDefault="007B1E6C" w:rsidP="00655CBD">
            <w:pPr>
              <w:ind w:left="113"/>
              <w:rPr>
                <w:sz w:val="20"/>
                <w:szCs w:val="20"/>
                <w:lang w:val="ky-KG"/>
              </w:rPr>
            </w:pPr>
            <w:r w:rsidRPr="007B1E6C">
              <w:rPr>
                <w:sz w:val="20"/>
                <w:szCs w:val="20"/>
                <w:lang w:val="ky-KG"/>
              </w:rPr>
              <w:t>Ноябрь</w:t>
            </w:r>
          </w:p>
        </w:tc>
        <w:tc>
          <w:tcPr>
            <w:tcW w:w="719" w:type="pct"/>
            <w:tcBorders>
              <w:top w:val="nil"/>
              <w:left w:val="nil"/>
              <w:bottom w:val="single" w:sz="8" w:space="0" w:color="auto"/>
              <w:right w:val="nil"/>
            </w:tcBorders>
            <w:hideMark/>
          </w:tcPr>
          <w:p w14:paraId="2E059C9B" w14:textId="77777777" w:rsidR="007B1E6C" w:rsidRPr="007B1E6C" w:rsidRDefault="007B1E6C" w:rsidP="00655CBD">
            <w:pPr>
              <w:jc w:val="right"/>
              <w:rPr>
                <w:sz w:val="20"/>
                <w:szCs w:val="20"/>
                <w:lang w:val="ky-KG"/>
              </w:rPr>
            </w:pPr>
            <w:r w:rsidRPr="007B1E6C">
              <w:rPr>
                <w:sz w:val="20"/>
                <w:szCs w:val="20"/>
                <w:lang w:val="ky-KG"/>
              </w:rPr>
              <w:t xml:space="preserve">   64 012,1</w:t>
            </w:r>
          </w:p>
        </w:tc>
        <w:tc>
          <w:tcPr>
            <w:tcW w:w="809" w:type="pct"/>
            <w:tcBorders>
              <w:top w:val="nil"/>
              <w:left w:val="nil"/>
              <w:bottom w:val="single" w:sz="8" w:space="0" w:color="auto"/>
              <w:right w:val="nil"/>
            </w:tcBorders>
            <w:hideMark/>
          </w:tcPr>
          <w:p w14:paraId="2855C2EC" w14:textId="77777777" w:rsidR="007B1E6C" w:rsidRPr="007B1E6C" w:rsidRDefault="007B1E6C" w:rsidP="00655CBD">
            <w:pPr>
              <w:jc w:val="right"/>
              <w:rPr>
                <w:sz w:val="20"/>
                <w:szCs w:val="20"/>
                <w:lang w:val="ky-KG"/>
              </w:rPr>
            </w:pPr>
            <w:r w:rsidRPr="007B1E6C">
              <w:rPr>
                <w:sz w:val="20"/>
                <w:szCs w:val="20"/>
                <w:lang w:val="ky-KG"/>
              </w:rPr>
              <w:t>76 831,8</w:t>
            </w:r>
          </w:p>
        </w:tc>
        <w:tc>
          <w:tcPr>
            <w:tcW w:w="881" w:type="pct"/>
            <w:tcBorders>
              <w:top w:val="nil"/>
              <w:left w:val="nil"/>
              <w:bottom w:val="single" w:sz="8" w:space="0" w:color="auto"/>
              <w:right w:val="nil"/>
            </w:tcBorders>
            <w:hideMark/>
          </w:tcPr>
          <w:p w14:paraId="7D239EB0" w14:textId="77777777" w:rsidR="007B1E6C" w:rsidRPr="007B1E6C" w:rsidRDefault="007B1E6C" w:rsidP="00655CBD">
            <w:pPr>
              <w:ind w:left="113"/>
              <w:jc w:val="right"/>
              <w:rPr>
                <w:sz w:val="20"/>
                <w:szCs w:val="20"/>
                <w:lang w:val="ky-KG"/>
              </w:rPr>
            </w:pPr>
            <w:r w:rsidRPr="007B1E6C">
              <w:rPr>
                <w:sz w:val="20"/>
                <w:szCs w:val="20"/>
                <w:lang w:val="ky-KG"/>
              </w:rPr>
              <w:t>123,7</w:t>
            </w:r>
          </w:p>
        </w:tc>
        <w:tc>
          <w:tcPr>
            <w:tcW w:w="882" w:type="pct"/>
            <w:tcBorders>
              <w:top w:val="nil"/>
              <w:left w:val="nil"/>
              <w:bottom w:val="single" w:sz="8" w:space="0" w:color="auto"/>
              <w:right w:val="nil"/>
            </w:tcBorders>
            <w:hideMark/>
          </w:tcPr>
          <w:p w14:paraId="5A8BC6AA" w14:textId="77777777" w:rsidR="007B1E6C" w:rsidRPr="007B1E6C" w:rsidRDefault="007B1E6C" w:rsidP="00655CBD">
            <w:pPr>
              <w:ind w:left="113"/>
              <w:jc w:val="right"/>
              <w:rPr>
                <w:sz w:val="20"/>
                <w:szCs w:val="20"/>
                <w:lang w:val="ky-KG"/>
              </w:rPr>
            </w:pPr>
            <w:r w:rsidRPr="007B1E6C">
              <w:rPr>
                <w:sz w:val="20"/>
                <w:szCs w:val="20"/>
                <w:lang w:val="ky-KG"/>
              </w:rPr>
              <w:t>115,3</w:t>
            </w:r>
          </w:p>
        </w:tc>
      </w:tr>
    </w:tbl>
    <w:p w14:paraId="41033F81" w14:textId="77777777" w:rsidR="007B1E6C" w:rsidRPr="007B1E6C" w:rsidRDefault="007B1E6C" w:rsidP="007B1E6C">
      <w:pPr>
        <w:shd w:val="clear" w:color="auto" w:fill="FFFFFF"/>
        <w:ind w:firstLine="709"/>
        <w:jc w:val="both"/>
        <w:rPr>
          <w:lang w:val="ky-KG"/>
        </w:rPr>
      </w:pPr>
      <w:r w:rsidRPr="007B1E6C">
        <w:rPr>
          <w:lang w:val="ky-KG"/>
        </w:rPr>
        <w:t>Ү</w:t>
      </w:r>
      <w:proofErr w:type="spellStart"/>
      <w:r w:rsidRPr="007B1E6C">
        <w:t>ст</w:t>
      </w:r>
      <w:proofErr w:type="spellEnd"/>
      <w:r w:rsidRPr="007B1E6C">
        <w:rPr>
          <w:lang w:val="ky-KG"/>
        </w:rPr>
        <w:t>ү</w:t>
      </w:r>
      <w:r w:rsidRPr="007B1E6C">
        <w:t>б</w:t>
      </w:r>
      <w:r w:rsidRPr="007B1E6C">
        <w:rPr>
          <w:lang w:val="ky-KG"/>
        </w:rPr>
        <w:t>ү</w:t>
      </w:r>
      <w:proofErr w:type="spellStart"/>
      <w:r w:rsidRPr="007B1E6C">
        <w:t>зд</w:t>
      </w:r>
      <w:proofErr w:type="spellEnd"/>
      <w:r w:rsidRPr="007B1E6C">
        <w:rPr>
          <w:lang w:val="ky-KG"/>
        </w:rPr>
        <w:t>ө</w:t>
      </w:r>
      <w:r w:rsidRPr="007B1E6C">
        <w:t>г</w:t>
      </w:r>
      <w:r w:rsidRPr="007B1E6C">
        <w:rPr>
          <w:lang w:val="ky-KG"/>
        </w:rPr>
        <w:t>ү жылдын январь-ноябрындагы өткөн жылдын январь-ноябрына салыштырмалуу автоунааларды жана мотоциклдерди сатууну кошпогондогу</w:t>
      </w:r>
      <w:r w:rsidRPr="007B1E6C">
        <w:rPr>
          <w:i/>
          <w:lang w:val="ky-KG"/>
        </w:rPr>
        <w:t xml:space="preserve"> </w:t>
      </w:r>
      <w:r w:rsidRPr="007B1E6C">
        <w:rPr>
          <w:lang w:val="ky-KG"/>
        </w:rPr>
        <w:t>чекене соода жүгүртүүнүн көлөмү республиканын бардык региондорунда көбөйдү.</w:t>
      </w:r>
    </w:p>
    <w:p w14:paraId="2ECA576B" w14:textId="117D32A7" w:rsidR="007B1E6C" w:rsidRPr="007B1E6C" w:rsidRDefault="007B1E6C" w:rsidP="00B5160A">
      <w:pPr>
        <w:spacing w:before="120" w:after="120"/>
        <w:ind w:left="1304" w:hanging="1304"/>
        <w:rPr>
          <w:i/>
          <w:color w:val="000000"/>
          <w:lang w:val="ky-KG"/>
        </w:rPr>
      </w:pPr>
      <w:r w:rsidRPr="007B1E6C">
        <w:rPr>
          <w:i/>
          <w:color w:val="000000"/>
          <w:lang w:val="ky-KG"/>
        </w:rPr>
        <w:t xml:space="preserve"> </w:t>
      </w:r>
      <w:r w:rsidRPr="007B1E6C">
        <w:rPr>
          <w:b/>
          <w:color w:val="000000"/>
          <w:lang w:val="ky-KG"/>
        </w:rPr>
        <w:t>3</w:t>
      </w:r>
      <w:r w:rsidR="005B7E0D">
        <w:rPr>
          <w:b/>
          <w:color w:val="000000"/>
          <w:lang w:val="ky-KG"/>
        </w:rPr>
        <w:t>5</w:t>
      </w:r>
      <w:r w:rsidRPr="007B1E6C">
        <w:rPr>
          <w:b/>
          <w:color w:val="000000"/>
          <w:lang w:val="ky-KG"/>
        </w:rPr>
        <w:t xml:space="preserve">-таблица: Январь-ноябрындагы автоунааларды жана мотоциклдерди сатууну </w:t>
      </w:r>
      <w:r w:rsidR="00AA1FF9" w:rsidRPr="00AA1FF9">
        <w:rPr>
          <w:b/>
          <w:color w:val="000000"/>
          <w:lang w:val="ky-KG"/>
        </w:rPr>
        <w:t xml:space="preserve">    </w:t>
      </w:r>
      <w:r w:rsidR="00AA1FF9" w:rsidRPr="00AA1FF9">
        <w:rPr>
          <w:b/>
          <w:color w:val="000000"/>
          <w:lang w:val="ky-KG"/>
        </w:rPr>
        <w:br/>
        <w:t xml:space="preserve">  </w:t>
      </w:r>
      <w:r w:rsidRPr="007B1E6C">
        <w:rPr>
          <w:b/>
          <w:color w:val="000000"/>
          <w:lang w:val="ky-KG"/>
        </w:rPr>
        <w:t>кошпогондогу чекене сооданын</w:t>
      </w:r>
      <w:r w:rsidRPr="007B1E6C">
        <w:rPr>
          <w:b/>
          <w:i/>
          <w:color w:val="000000"/>
          <w:lang w:val="ky-KG"/>
        </w:rPr>
        <w:t xml:space="preserve"> </w:t>
      </w:r>
      <w:r w:rsidRPr="007B1E6C">
        <w:rPr>
          <w:b/>
          <w:color w:val="000000"/>
          <w:lang w:val="ky-KG"/>
        </w:rPr>
        <w:t>аймактар боюнча жүгүртүлүшү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4"/>
        <w:gridCol w:w="1409"/>
        <w:gridCol w:w="1409"/>
        <w:gridCol w:w="1507"/>
        <w:gridCol w:w="1509"/>
      </w:tblGrid>
      <w:tr w:rsidR="007B1E6C" w:rsidRPr="007B1E6C" w14:paraId="304BD72E" w14:textId="77777777" w:rsidTr="007B1E6C">
        <w:trPr>
          <w:cantSplit/>
          <w:tblHeader/>
        </w:trPr>
        <w:tc>
          <w:tcPr>
            <w:tcW w:w="1973" w:type="pct"/>
            <w:vMerge w:val="restart"/>
            <w:tcBorders>
              <w:top w:val="single" w:sz="8" w:space="0" w:color="auto"/>
              <w:left w:val="nil"/>
              <w:bottom w:val="single" w:sz="8" w:space="0" w:color="auto"/>
              <w:right w:val="nil"/>
            </w:tcBorders>
          </w:tcPr>
          <w:p w14:paraId="238868A8" w14:textId="77777777" w:rsidR="007B1E6C" w:rsidRPr="007B1E6C" w:rsidRDefault="007B1E6C" w:rsidP="00655CBD">
            <w:pPr>
              <w:rPr>
                <w:b/>
                <w:sz w:val="20"/>
                <w:szCs w:val="20"/>
                <w:lang w:val="ky-KG"/>
              </w:rPr>
            </w:pPr>
          </w:p>
        </w:tc>
        <w:tc>
          <w:tcPr>
            <w:tcW w:w="1462" w:type="pct"/>
            <w:gridSpan w:val="2"/>
            <w:tcBorders>
              <w:top w:val="single" w:sz="8" w:space="0" w:color="auto"/>
              <w:left w:val="nil"/>
              <w:bottom w:val="single" w:sz="4" w:space="0" w:color="auto"/>
              <w:right w:val="nil"/>
            </w:tcBorders>
            <w:hideMark/>
          </w:tcPr>
          <w:p w14:paraId="4323C521" w14:textId="77777777" w:rsidR="007B1E6C" w:rsidRPr="007B1E6C" w:rsidRDefault="007B1E6C" w:rsidP="00655CBD">
            <w:pPr>
              <w:jc w:val="center"/>
              <w:rPr>
                <w:b/>
                <w:sz w:val="20"/>
                <w:szCs w:val="20"/>
              </w:rPr>
            </w:pPr>
            <w:r w:rsidRPr="007B1E6C">
              <w:rPr>
                <w:b/>
                <w:sz w:val="20"/>
                <w:szCs w:val="20"/>
              </w:rPr>
              <w:t>Млн. сом</w:t>
            </w:r>
          </w:p>
        </w:tc>
        <w:tc>
          <w:tcPr>
            <w:tcW w:w="1565" w:type="pct"/>
            <w:gridSpan w:val="2"/>
            <w:tcBorders>
              <w:top w:val="single" w:sz="8" w:space="0" w:color="auto"/>
              <w:left w:val="nil"/>
              <w:bottom w:val="single" w:sz="4" w:space="0" w:color="auto"/>
              <w:right w:val="nil"/>
            </w:tcBorders>
            <w:hideMark/>
          </w:tcPr>
          <w:p w14:paraId="4E4E637F" w14:textId="77777777" w:rsidR="007B1E6C" w:rsidRPr="007B1E6C" w:rsidRDefault="007B1E6C" w:rsidP="00655CBD">
            <w:pPr>
              <w:ind w:left="-108" w:right="-108"/>
              <w:jc w:val="center"/>
              <w:rPr>
                <w:b/>
                <w:sz w:val="20"/>
                <w:szCs w:val="20"/>
              </w:rPr>
            </w:pPr>
            <w:proofErr w:type="spellStart"/>
            <w:r w:rsidRPr="007B1E6C">
              <w:rPr>
                <w:b/>
                <w:sz w:val="20"/>
                <w:szCs w:val="20"/>
              </w:rPr>
              <w:t>Мурунку</w:t>
            </w:r>
            <w:proofErr w:type="spellEnd"/>
            <w:r w:rsidRPr="007B1E6C">
              <w:rPr>
                <w:b/>
                <w:sz w:val="20"/>
                <w:szCs w:val="20"/>
              </w:rPr>
              <w:t xml:space="preserve"> </w:t>
            </w:r>
            <w:proofErr w:type="spellStart"/>
            <w:r w:rsidRPr="007B1E6C">
              <w:rPr>
                <w:b/>
                <w:sz w:val="20"/>
                <w:szCs w:val="20"/>
              </w:rPr>
              <w:t>жылдын</w:t>
            </w:r>
            <w:proofErr w:type="spellEnd"/>
            <w:r w:rsidRPr="007B1E6C">
              <w:rPr>
                <w:b/>
                <w:sz w:val="20"/>
                <w:szCs w:val="20"/>
              </w:rPr>
              <w:t xml:space="preserve"> </w:t>
            </w:r>
            <w:proofErr w:type="spellStart"/>
            <w:r w:rsidRPr="007B1E6C">
              <w:rPr>
                <w:b/>
                <w:sz w:val="20"/>
                <w:szCs w:val="20"/>
              </w:rPr>
              <w:t>тийишт</w:t>
            </w:r>
            <w:proofErr w:type="spellEnd"/>
            <w:r w:rsidRPr="007B1E6C">
              <w:rPr>
                <w:b/>
                <w:sz w:val="20"/>
                <w:szCs w:val="20"/>
                <w:lang w:val="ky-KG"/>
              </w:rPr>
              <w:t>үү</w:t>
            </w:r>
            <w:r w:rsidRPr="007B1E6C">
              <w:rPr>
                <w:b/>
                <w:sz w:val="20"/>
                <w:szCs w:val="20"/>
              </w:rPr>
              <w:br/>
            </w:r>
            <w:proofErr w:type="spellStart"/>
            <w:r w:rsidRPr="007B1E6C">
              <w:rPr>
                <w:b/>
                <w:sz w:val="20"/>
                <w:szCs w:val="20"/>
              </w:rPr>
              <w:t>мезгилине</w:t>
            </w:r>
            <w:proofErr w:type="spellEnd"/>
            <w:r w:rsidRPr="007B1E6C">
              <w:rPr>
                <w:b/>
                <w:sz w:val="20"/>
                <w:szCs w:val="20"/>
              </w:rPr>
              <w:t xml:space="preserve"> карата </w:t>
            </w:r>
            <w:proofErr w:type="spellStart"/>
            <w:r w:rsidRPr="007B1E6C">
              <w:rPr>
                <w:b/>
                <w:sz w:val="20"/>
                <w:szCs w:val="20"/>
              </w:rPr>
              <w:t>пайыз</w:t>
            </w:r>
            <w:proofErr w:type="spellEnd"/>
            <w:r w:rsidRPr="007B1E6C">
              <w:rPr>
                <w:b/>
                <w:sz w:val="20"/>
                <w:szCs w:val="20"/>
              </w:rPr>
              <w:t xml:space="preserve"> </w:t>
            </w:r>
            <w:proofErr w:type="spellStart"/>
            <w:r w:rsidRPr="007B1E6C">
              <w:rPr>
                <w:b/>
                <w:sz w:val="20"/>
                <w:szCs w:val="20"/>
              </w:rPr>
              <w:t>менен</w:t>
            </w:r>
            <w:proofErr w:type="spellEnd"/>
          </w:p>
        </w:tc>
      </w:tr>
      <w:tr w:rsidR="007B1E6C" w:rsidRPr="007B1E6C" w14:paraId="6B76551A" w14:textId="77777777" w:rsidTr="007B1E6C">
        <w:trPr>
          <w:cantSplit/>
          <w:tblHeader/>
        </w:trPr>
        <w:tc>
          <w:tcPr>
            <w:tcW w:w="0" w:type="auto"/>
            <w:vMerge/>
            <w:tcBorders>
              <w:top w:val="single" w:sz="8" w:space="0" w:color="auto"/>
              <w:left w:val="nil"/>
              <w:bottom w:val="single" w:sz="8" w:space="0" w:color="auto"/>
              <w:right w:val="nil"/>
            </w:tcBorders>
            <w:vAlign w:val="center"/>
            <w:hideMark/>
          </w:tcPr>
          <w:p w14:paraId="688AC398" w14:textId="77777777" w:rsidR="007B1E6C" w:rsidRPr="007B1E6C" w:rsidRDefault="007B1E6C" w:rsidP="00655CBD">
            <w:pPr>
              <w:rPr>
                <w:b/>
                <w:sz w:val="20"/>
                <w:szCs w:val="20"/>
                <w:lang w:val="ky-KG"/>
              </w:rPr>
            </w:pPr>
          </w:p>
        </w:tc>
        <w:tc>
          <w:tcPr>
            <w:tcW w:w="731" w:type="pct"/>
            <w:tcBorders>
              <w:top w:val="nil"/>
              <w:left w:val="nil"/>
              <w:bottom w:val="single" w:sz="8" w:space="0" w:color="auto"/>
              <w:right w:val="nil"/>
            </w:tcBorders>
            <w:vAlign w:val="bottom"/>
            <w:hideMark/>
          </w:tcPr>
          <w:p w14:paraId="2E7E8DCA" w14:textId="77777777" w:rsidR="007B1E6C" w:rsidRPr="007B1E6C" w:rsidRDefault="007B1E6C" w:rsidP="00655CBD">
            <w:pPr>
              <w:jc w:val="right"/>
              <w:rPr>
                <w:b/>
                <w:sz w:val="20"/>
                <w:szCs w:val="20"/>
                <w:lang w:val="ky-KG"/>
              </w:rPr>
            </w:pPr>
            <w:r w:rsidRPr="007B1E6C">
              <w:rPr>
                <w:b/>
                <w:sz w:val="20"/>
                <w:szCs w:val="20"/>
              </w:rPr>
              <w:t>202</w:t>
            </w:r>
            <w:r w:rsidRPr="007B1E6C">
              <w:rPr>
                <w:b/>
                <w:sz w:val="20"/>
                <w:szCs w:val="20"/>
                <w:lang w:val="ky-KG"/>
              </w:rPr>
              <w:t>3</w:t>
            </w:r>
          </w:p>
        </w:tc>
        <w:tc>
          <w:tcPr>
            <w:tcW w:w="731" w:type="pct"/>
            <w:tcBorders>
              <w:top w:val="single" w:sz="4" w:space="0" w:color="auto"/>
              <w:left w:val="nil"/>
              <w:bottom w:val="single" w:sz="8" w:space="0" w:color="auto"/>
              <w:right w:val="nil"/>
            </w:tcBorders>
            <w:vAlign w:val="bottom"/>
            <w:hideMark/>
          </w:tcPr>
          <w:p w14:paraId="4812439E" w14:textId="77777777" w:rsidR="007B1E6C" w:rsidRPr="007B1E6C" w:rsidRDefault="007B1E6C" w:rsidP="00655CBD">
            <w:pPr>
              <w:jc w:val="right"/>
              <w:rPr>
                <w:b/>
                <w:sz w:val="20"/>
                <w:szCs w:val="20"/>
                <w:lang w:val="ky-KG"/>
              </w:rPr>
            </w:pPr>
            <w:r w:rsidRPr="007B1E6C">
              <w:rPr>
                <w:b/>
                <w:sz w:val="20"/>
                <w:szCs w:val="20"/>
              </w:rPr>
              <w:t>202</w:t>
            </w:r>
            <w:r w:rsidRPr="007B1E6C">
              <w:rPr>
                <w:b/>
                <w:sz w:val="20"/>
                <w:szCs w:val="20"/>
                <w:lang w:val="ky-KG"/>
              </w:rPr>
              <w:t>4</w:t>
            </w:r>
          </w:p>
        </w:tc>
        <w:tc>
          <w:tcPr>
            <w:tcW w:w="782" w:type="pct"/>
            <w:tcBorders>
              <w:top w:val="nil"/>
              <w:left w:val="nil"/>
              <w:bottom w:val="single" w:sz="8" w:space="0" w:color="auto"/>
              <w:right w:val="nil"/>
            </w:tcBorders>
            <w:vAlign w:val="bottom"/>
            <w:hideMark/>
          </w:tcPr>
          <w:p w14:paraId="7FB8D7F1" w14:textId="77777777" w:rsidR="007B1E6C" w:rsidRPr="007B1E6C" w:rsidRDefault="007B1E6C" w:rsidP="00655CBD">
            <w:pPr>
              <w:jc w:val="right"/>
              <w:rPr>
                <w:b/>
                <w:sz w:val="20"/>
                <w:szCs w:val="20"/>
                <w:lang w:val="ky-KG"/>
              </w:rPr>
            </w:pPr>
            <w:r w:rsidRPr="007B1E6C">
              <w:rPr>
                <w:b/>
                <w:sz w:val="20"/>
                <w:szCs w:val="20"/>
              </w:rPr>
              <w:t>202</w:t>
            </w:r>
            <w:r w:rsidRPr="007B1E6C">
              <w:rPr>
                <w:b/>
                <w:sz w:val="20"/>
                <w:szCs w:val="20"/>
                <w:lang w:val="ky-KG"/>
              </w:rPr>
              <w:t>3</w:t>
            </w:r>
          </w:p>
        </w:tc>
        <w:tc>
          <w:tcPr>
            <w:tcW w:w="783" w:type="pct"/>
            <w:tcBorders>
              <w:top w:val="single" w:sz="4" w:space="0" w:color="auto"/>
              <w:left w:val="nil"/>
              <w:bottom w:val="single" w:sz="8" w:space="0" w:color="auto"/>
              <w:right w:val="nil"/>
            </w:tcBorders>
            <w:vAlign w:val="bottom"/>
            <w:hideMark/>
          </w:tcPr>
          <w:p w14:paraId="714126B1" w14:textId="77777777" w:rsidR="007B1E6C" w:rsidRPr="007B1E6C" w:rsidRDefault="007B1E6C" w:rsidP="00655CBD">
            <w:pPr>
              <w:jc w:val="right"/>
              <w:rPr>
                <w:b/>
                <w:sz w:val="20"/>
                <w:szCs w:val="20"/>
                <w:lang w:val="ky-KG"/>
              </w:rPr>
            </w:pPr>
            <w:r w:rsidRPr="007B1E6C">
              <w:rPr>
                <w:b/>
                <w:sz w:val="20"/>
                <w:szCs w:val="20"/>
              </w:rPr>
              <w:t>202</w:t>
            </w:r>
            <w:r w:rsidRPr="007B1E6C">
              <w:rPr>
                <w:b/>
                <w:sz w:val="20"/>
                <w:szCs w:val="20"/>
                <w:lang w:val="ky-KG"/>
              </w:rPr>
              <w:t>4</w:t>
            </w:r>
          </w:p>
        </w:tc>
      </w:tr>
      <w:tr w:rsidR="007B1E6C" w:rsidRPr="007B1E6C" w14:paraId="29BC345B" w14:textId="77777777" w:rsidTr="007B1E6C">
        <w:trPr>
          <w:cantSplit/>
        </w:trPr>
        <w:tc>
          <w:tcPr>
            <w:tcW w:w="1973" w:type="pct"/>
            <w:tcBorders>
              <w:top w:val="single" w:sz="8" w:space="0" w:color="auto"/>
              <w:left w:val="nil"/>
              <w:bottom w:val="nil"/>
              <w:right w:val="nil"/>
            </w:tcBorders>
            <w:vAlign w:val="bottom"/>
            <w:hideMark/>
          </w:tcPr>
          <w:p w14:paraId="35ABA994" w14:textId="77777777" w:rsidR="007B1E6C" w:rsidRPr="007B1E6C" w:rsidRDefault="007B1E6C" w:rsidP="00655CBD">
            <w:pPr>
              <w:rPr>
                <w:b/>
                <w:sz w:val="20"/>
                <w:szCs w:val="20"/>
              </w:rPr>
            </w:pPr>
            <w:r w:rsidRPr="007B1E6C">
              <w:rPr>
                <w:b/>
                <w:sz w:val="20"/>
                <w:szCs w:val="20"/>
              </w:rPr>
              <w:t xml:space="preserve">Кыргыз </w:t>
            </w:r>
            <w:proofErr w:type="spellStart"/>
            <w:r w:rsidRPr="007B1E6C">
              <w:rPr>
                <w:b/>
                <w:sz w:val="20"/>
                <w:szCs w:val="20"/>
              </w:rPr>
              <w:t>Республикасы</w:t>
            </w:r>
            <w:proofErr w:type="spellEnd"/>
          </w:p>
        </w:tc>
        <w:tc>
          <w:tcPr>
            <w:tcW w:w="731" w:type="pct"/>
            <w:tcBorders>
              <w:top w:val="single" w:sz="8" w:space="0" w:color="auto"/>
              <w:left w:val="nil"/>
              <w:bottom w:val="nil"/>
              <w:right w:val="nil"/>
            </w:tcBorders>
            <w:vAlign w:val="bottom"/>
            <w:hideMark/>
          </w:tcPr>
          <w:p w14:paraId="1595523C" w14:textId="77777777" w:rsidR="007B1E6C" w:rsidRPr="007B1E6C" w:rsidRDefault="007B1E6C" w:rsidP="00655CBD">
            <w:pPr>
              <w:jc w:val="right"/>
              <w:rPr>
                <w:b/>
                <w:sz w:val="20"/>
                <w:szCs w:val="20"/>
                <w:lang w:val="ky-KG"/>
              </w:rPr>
            </w:pPr>
            <w:r w:rsidRPr="007B1E6C">
              <w:rPr>
                <w:b/>
                <w:sz w:val="20"/>
                <w:szCs w:val="20"/>
                <w:lang w:val="ky-KG"/>
              </w:rPr>
              <w:t>433 244,2</w:t>
            </w:r>
          </w:p>
        </w:tc>
        <w:tc>
          <w:tcPr>
            <w:tcW w:w="731" w:type="pct"/>
            <w:tcBorders>
              <w:top w:val="single" w:sz="8" w:space="0" w:color="auto"/>
              <w:left w:val="nil"/>
              <w:bottom w:val="nil"/>
              <w:right w:val="nil"/>
            </w:tcBorders>
            <w:vAlign w:val="bottom"/>
            <w:hideMark/>
          </w:tcPr>
          <w:p w14:paraId="1C807581" w14:textId="77777777" w:rsidR="007B1E6C" w:rsidRPr="007B1E6C" w:rsidRDefault="007B1E6C" w:rsidP="00655CBD">
            <w:pPr>
              <w:jc w:val="right"/>
              <w:rPr>
                <w:b/>
                <w:sz w:val="20"/>
                <w:szCs w:val="20"/>
                <w:lang w:val="ky-KG"/>
              </w:rPr>
            </w:pPr>
            <w:r w:rsidRPr="007B1E6C">
              <w:rPr>
                <w:b/>
                <w:sz w:val="20"/>
                <w:szCs w:val="20"/>
                <w:lang w:val="ky-KG"/>
              </w:rPr>
              <w:t>504 640,3</w:t>
            </w:r>
          </w:p>
        </w:tc>
        <w:tc>
          <w:tcPr>
            <w:tcW w:w="782" w:type="pct"/>
            <w:tcBorders>
              <w:top w:val="single" w:sz="8" w:space="0" w:color="auto"/>
              <w:left w:val="nil"/>
              <w:bottom w:val="nil"/>
              <w:right w:val="nil"/>
            </w:tcBorders>
            <w:vAlign w:val="bottom"/>
            <w:hideMark/>
          </w:tcPr>
          <w:p w14:paraId="0728A810" w14:textId="77777777" w:rsidR="007B1E6C" w:rsidRPr="007B1E6C" w:rsidRDefault="007B1E6C" w:rsidP="00655CBD">
            <w:pPr>
              <w:tabs>
                <w:tab w:val="left" w:pos="1422"/>
              </w:tabs>
              <w:jc w:val="right"/>
              <w:rPr>
                <w:b/>
                <w:sz w:val="20"/>
                <w:szCs w:val="20"/>
                <w:lang w:val="ky-KG"/>
              </w:rPr>
            </w:pPr>
            <w:r w:rsidRPr="007B1E6C">
              <w:rPr>
                <w:b/>
                <w:sz w:val="20"/>
                <w:szCs w:val="20"/>
                <w:lang w:val="ky-KG"/>
              </w:rPr>
              <w:t>111,0</w:t>
            </w:r>
          </w:p>
        </w:tc>
        <w:tc>
          <w:tcPr>
            <w:tcW w:w="783" w:type="pct"/>
            <w:tcBorders>
              <w:top w:val="single" w:sz="8" w:space="0" w:color="auto"/>
              <w:left w:val="nil"/>
              <w:bottom w:val="nil"/>
              <w:right w:val="nil"/>
            </w:tcBorders>
            <w:vAlign w:val="bottom"/>
            <w:hideMark/>
          </w:tcPr>
          <w:p w14:paraId="3DC42B41" w14:textId="77777777" w:rsidR="007B1E6C" w:rsidRPr="007B1E6C" w:rsidRDefault="007B1E6C" w:rsidP="00655CBD">
            <w:pPr>
              <w:tabs>
                <w:tab w:val="left" w:pos="1422"/>
              </w:tabs>
              <w:jc w:val="right"/>
              <w:rPr>
                <w:b/>
                <w:sz w:val="20"/>
                <w:szCs w:val="20"/>
                <w:lang w:val="ky-KG"/>
              </w:rPr>
            </w:pPr>
            <w:r w:rsidRPr="007B1E6C">
              <w:rPr>
                <w:b/>
                <w:sz w:val="20"/>
                <w:szCs w:val="20"/>
                <w:lang w:val="ky-KG"/>
              </w:rPr>
              <w:t>112,3</w:t>
            </w:r>
          </w:p>
        </w:tc>
      </w:tr>
      <w:tr w:rsidR="007B1E6C" w:rsidRPr="007B1E6C" w14:paraId="6F71953F" w14:textId="77777777" w:rsidTr="007B1E6C">
        <w:trPr>
          <w:cantSplit/>
        </w:trPr>
        <w:tc>
          <w:tcPr>
            <w:tcW w:w="1973" w:type="pct"/>
            <w:tcBorders>
              <w:top w:val="nil"/>
              <w:left w:val="nil"/>
              <w:bottom w:val="nil"/>
              <w:right w:val="nil"/>
            </w:tcBorders>
            <w:vAlign w:val="bottom"/>
            <w:hideMark/>
          </w:tcPr>
          <w:p w14:paraId="3431556F" w14:textId="77777777" w:rsidR="007B1E6C" w:rsidRPr="007B1E6C" w:rsidRDefault="007B1E6C" w:rsidP="00655CBD">
            <w:pPr>
              <w:ind w:left="113"/>
              <w:rPr>
                <w:sz w:val="20"/>
                <w:szCs w:val="20"/>
              </w:rPr>
            </w:pPr>
            <w:r w:rsidRPr="007B1E6C">
              <w:rPr>
                <w:sz w:val="20"/>
                <w:szCs w:val="20"/>
              </w:rPr>
              <w:t xml:space="preserve">Баткен </w:t>
            </w:r>
            <w:r w:rsidRPr="007B1E6C">
              <w:rPr>
                <w:sz w:val="20"/>
                <w:szCs w:val="20"/>
                <w:lang w:val="ky-KG"/>
              </w:rPr>
              <w:t>облусу</w:t>
            </w:r>
          </w:p>
        </w:tc>
        <w:tc>
          <w:tcPr>
            <w:tcW w:w="731" w:type="pct"/>
            <w:tcBorders>
              <w:top w:val="nil"/>
              <w:left w:val="nil"/>
              <w:bottom w:val="nil"/>
              <w:right w:val="nil"/>
            </w:tcBorders>
            <w:vAlign w:val="center"/>
            <w:hideMark/>
          </w:tcPr>
          <w:p w14:paraId="63A75D03" w14:textId="77777777" w:rsidR="007B1E6C" w:rsidRPr="007B1E6C" w:rsidRDefault="007B1E6C" w:rsidP="00655CBD">
            <w:pPr>
              <w:jc w:val="right"/>
              <w:rPr>
                <w:sz w:val="20"/>
                <w:szCs w:val="20"/>
                <w:lang w:val="ky-KG"/>
              </w:rPr>
            </w:pPr>
            <w:r w:rsidRPr="007B1E6C">
              <w:rPr>
                <w:sz w:val="20"/>
                <w:szCs w:val="20"/>
                <w:lang w:val="ky-KG"/>
              </w:rPr>
              <w:t>10 809,7</w:t>
            </w:r>
          </w:p>
        </w:tc>
        <w:tc>
          <w:tcPr>
            <w:tcW w:w="731" w:type="pct"/>
            <w:tcBorders>
              <w:top w:val="nil"/>
              <w:left w:val="nil"/>
              <w:bottom w:val="nil"/>
              <w:right w:val="nil"/>
            </w:tcBorders>
            <w:vAlign w:val="center"/>
            <w:hideMark/>
          </w:tcPr>
          <w:p w14:paraId="26A82631" w14:textId="77777777" w:rsidR="007B1E6C" w:rsidRPr="007B1E6C" w:rsidRDefault="007B1E6C" w:rsidP="00655CBD">
            <w:pPr>
              <w:jc w:val="right"/>
              <w:rPr>
                <w:sz w:val="20"/>
                <w:szCs w:val="20"/>
                <w:lang w:val="ky-KG"/>
              </w:rPr>
            </w:pPr>
            <w:r w:rsidRPr="007B1E6C">
              <w:rPr>
                <w:sz w:val="20"/>
                <w:szCs w:val="20"/>
                <w:lang w:val="ky-KG"/>
              </w:rPr>
              <w:t>11 653,1</w:t>
            </w:r>
          </w:p>
        </w:tc>
        <w:tc>
          <w:tcPr>
            <w:tcW w:w="782" w:type="pct"/>
            <w:tcBorders>
              <w:top w:val="nil"/>
              <w:left w:val="nil"/>
              <w:bottom w:val="nil"/>
              <w:right w:val="nil"/>
            </w:tcBorders>
            <w:hideMark/>
          </w:tcPr>
          <w:p w14:paraId="1BCDE112" w14:textId="77777777" w:rsidR="007B1E6C" w:rsidRPr="007B1E6C" w:rsidRDefault="007B1E6C" w:rsidP="00655CBD">
            <w:pPr>
              <w:jc w:val="right"/>
              <w:rPr>
                <w:sz w:val="20"/>
                <w:szCs w:val="20"/>
                <w:lang w:val="ky-KG"/>
              </w:rPr>
            </w:pPr>
            <w:r w:rsidRPr="007B1E6C">
              <w:rPr>
                <w:sz w:val="20"/>
                <w:szCs w:val="20"/>
              </w:rPr>
              <w:t>101,8</w:t>
            </w:r>
          </w:p>
        </w:tc>
        <w:tc>
          <w:tcPr>
            <w:tcW w:w="783" w:type="pct"/>
            <w:tcBorders>
              <w:top w:val="nil"/>
              <w:left w:val="nil"/>
              <w:bottom w:val="nil"/>
              <w:right w:val="nil"/>
            </w:tcBorders>
            <w:hideMark/>
          </w:tcPr>
          <w:p w14:paraId="44403D04" w14:textId="77777777" w:rsidR="007B1E6C" w:rsidRPr="007B1E6C" w:rsidRDefault="007B1E6C" w:rsidP="00655CBD">
            <w:pPr>
              <w:jc w:val="right"/>
              <w:rPr>
                <w:sz w:val="20"/>
                <w:szCs w:val="20"/>
                <w:lang w:val="ky-KG"/>
              </w:rPr>
            </w:pPr>
            <w:r w:rsidRPr="007B1E6C">
              <w:rPr>
                <w:sz w:val="20"/>
                <w:szCs w:val="20"/>
                <w:lang w:val="ky-KG"/>
              </w:rPr>
              <w:t>104,0</w:t>
            </w:r>
          </w:p>
        </w:tc>
      </w:tr>
      <w:tr w:rsidR="007B1E6C" w:rsidRPr="007B1E6C" w14:paraId="258CFD41" w14:textId="77777777" w:rsidTr="007B1E6C">
        <w:trPr>
          <w:cantSplit/>
        </w:trPr>
        <w:tc>
          <w:tcPr>
            <w:tcW w:w="1973" w:type="pct"/>
            <w:tcBorders>
              <w:top w:val="nil"/>
              <w:left w:val="nil"/>
              <w:bottom w:val="nil"/>
              <w:right w:val="nil"/>
            </w:tcBorders>
            <w:vAlign w:val="bottom"/>
            <w:hideMark/>
          </w:tcPr>
          <w:p w14:paraId="73778712" w14:textId="77777777" w:rsidR="007B1E6C" w:rsidRPr="007B1E6C" w:rsidRDefault="007B1E6C" w:rsidP="00655CBD">
            <w:pPr>
              <w:ind w:left="113"/>
              <w:rPr>
                <w:sz w:val="20"/>
                <w:szCs w:val="20"/>
              </w:rPr>
            </w:pPr>
            <w:proofErr w:type="spellStart"/>
            <w:r w:rsidRPr="007B1E6C">
              <w:rPr>
                <w:sz w:val="20"/>
                <w:szCs w:val="20"/>
              </w:rPr>
              <w:t>Жалал</w:t>
            </w:r>
            <w:proofErr w:type="spellEnd"/>
            <w:r w:rsidRPr="007B1E6C">
              <w:rPr>
                <w:sz w:val="20"/>
                <w:szCs w:val="20"/>
              </w:rPr>
              <w:t xml:space="preserve">-Абад </w:t>
            </w:r>
            <w:r w:rsidRPr="007B1E6C">
              <w:rPr>
                <w:sz w:val="20"/>
                <w:szCs w:val="20"/>
                <w:lang w:val="ky-KG"/>
              </w:rPr>
              <w:t>облусу</w:t>
            </w:r>
          </w:p>
        </w:tc>
        <w:tc>
          <w:tcPr>
            <w:tcW w:w="731" w:type="pct"/>
            <w:tcBorders>
              <w:top w:val="nil"/>
              <w:left w:val="nil"/>
              <w:bottom w:val="nil"/>
              <w:right w:val="nil"/>
            </w:tcBorders>
            <w:vAlign w:val="center"/>
            <w:hideMark/>
          </w:tcPr>
          <w:p w14:paraId="4B85C10A" w14:textId="77777777" w:rsidR="007B1E6C" w:rsidRPr="007B1E6C" w:rsidRDefault="007B1E6C" w:rsidP="00655CBD">
            <w:pPr>
              <w:jc w:val="right"/>
              <w:rPr>
                <w:sz w:val="20"/>
                <w:szCs w:val="20"/>
                <w:lang w:val="ky-KG"/>
              </w:rPr>
            </w:pPr>
            <w:r w:rsidRPr="007B1E6C">
              <w:rPr>
                <w:sz w:val="20"/>
                <w:szCs w:val="20"/>
                <w:lang w:val="ky-KG"/>
              </w:rPr>
              <w:t>60 354,5</w:t>
            </w:r>
          </w:p>
        </w:tc>
        <w:tc>
          <w:tcPr>
            <w:tcW w:w="731" w:type="pct"/>
            <w:tcBorders>
              <w:top w:val="nil"/>
              <w:left w:val="nil"/>
              <w:bottom w:val="nil"/>
              <w:right w:val="nil"/>
            </w:tcBorders>
            <w:vAlign w:val="center"/>
            <w:hideMark/>
          </w:tcPr>
          <w:p w14:paraId="654B6E14" w14:textId="77777777" w:rsidR="007B1E6C" w:rsidRPr="007B1E6C" w:rsidRDefault="007B1E6C" w:rsidP="00655CBD">
            <w:pPr>
              <w:jc w:val="right"/>
              <w:rPr>
                <w:sz w:val="20"/>
                <w:szCs w:val="20"/>
                <w:lang w:val="ky-KG"/>
              </w:rPr>
            </w:pPr>
            <w:r w:rsidRPr="007B1E6C">
              <w:rPr>
                <w:sz w:val="20"/>
                <w:szCs w:val="20"/>
                <w:lang w:val="ky-KG"/>
              </w:rPr>
              <w:t>64 672,7</w:t>
            </w:r>
          </w:p>
        </w:tc>
        <w:tc>
          <w:tcPr>
            <w:tcW w:w="782" w:type="pct"/>
            <w:tcBorders>
              <w:top w:val="nil"/>
              <w:left w:val="nil"/>
              <w:bottom w:val="nil"/>
              <w:right w:val="nil"/>
            </w:tcBorders>
            <w:hideMark/>
          </w:tcPr>
          <w:p w14:paraId="19CAE01E" w14:textId="77777777" w:rsidR="007B1E6C" w:rsidRPr="007B1E6C" w:rsidRDefault="007B1E6C" w:rsidP="00655CBD">
            <w:pPr>
              <w:jc w:val="right"/>
              <w:rPr>
                <w:sz w:val="20"/>
                <w:szCs w:val="20"/>
                <w:lang w:val="ky-KG"/>
              </w:rPr>
            </w:pPr>
            <w:r w:rsidRPr="007B1E6C">
              <w:rPr>
                <w:sz w:val="20"/>
                <w:szCs w:val="20"/>
              </w:rPr>
              <w:t>104,9</w:t>
            </w:r>
          </w:p>
        </w:tc>
        <w:tc>
          <w:tcPr>
            <w:tcW w:w="783" w:type="pct"/>
            <w:tcBorders>
              <w:top w:val="nil"/>
              <w:left w:val="nil"/>
              <w:bottom w:val="nil"/>
              <w:right w:val="nil"/>
            </w:tcBorders>
            <w:hideMark/>
          </w:tcPr>
          <w:p w14:paraId="17049320" w14:textId="77777777" w:rsidR="007B1E6C" w:rsidRPr="007B1E6C" w:rsidRDefault="007B1E6C" w:rsidP="00655CBD">
            <w:pPr>
              <w:jc w:val="right"/>
              <w:rPr>
                <w:sz w:val="20"/>
                <w:szCs w:val="20"/>
                <w:lang w:val="ky-KG"/>
              </w:rPr>
            </w:pPr>
            <w:r w:rsidRPr="007B1E6C">
              <w:rPr>
                <w:sz w:val="20"/>
                <w:szCs w:val="20"/>
                <w:lang w:val="ky-KG"/>
              </w:rPr>
              <w:t>104,5</w:t>
            </w:r>
          </w:p>
        </w:tc>
      </w:tr>
      <w:tr w:rsidR="007B1E6C" w:rsidRPr="007B1E6C" w14:paraId="25189EE6" w14:textId="77777777" w:rsidTr="007B1E6C">
        <w:trPr>
          <w:cantSplit/>
        </w:trPr>
        <w:tc>
          <w:tcPr>
            <w:tcW w:w="1973" w:type="pct"/>
            <w:tcBorders>
              <w:top w:val="nil"/>
              <w:left w:val="nil"/>
              <w:bottom w:val="nil"/>
              <w:right w:val="nil"/>
            </w:tcBorders>
            <w:vAlign w:val="bottom"/>
            <w:hideMark/>
          </w:tcPr>
          <w:p w14:paraId="2CDC7D28" w14:textId="77777777" w:rsidR="007B1E6C" w:rsidRPr="007B1E6C" w:rsidRDefault="007B1E6C" w:rsidP="00655CBD">
            <w:pPr>
              <w:ind w:left="113"/>
              <w:rPr>
                <w:sz w:val="20"/>
                <w:szCs w:val="20"/>
              </w:rPr>
            </w:pPr>
            <w:proofErr w:type="spellStart"/>
            <w:r w:rsidRPr="007B1E6C">
              <w:rPr>
                <w:sz w:val="20"/>
                <w:szCs w:val="20"/>
              </w:rPr>
              <w:t>Ысык</w:t>
            </w:r>
            <w:proofErr w:type="spellEnd"/>
            <w:r w:rsidRPr="007B1E6C">
              <w:rPr>
                <w:sz w:val="20"/>
                <w:szCs w:val="20"/>
              </w:rPr>
              <w:t>-К</w:t>
            </w:r>
            <w:r w:rsidRPr="007B1E6C">
              <w:rPr>
                <w:sz w:val="20"/>
                <w:szCs w:val="20"/>
                <w:lang w:val="ky-KG"/>
              </w:rPr>
              <w:t>ө</w:t>
            </w:r>
            <w:r w:rsidRPr="007B1E6C">
              <w:rPr>
                <w:sz w:val="20"/>
                <w:szCs w:val="20"/>
              </w:rPr>
              <w:t xml:space="preserve">л </w:t>
            </w:r>
            <w:r w:rsidRPr="007B1E6C">
              <w:rPr>
                <w:sz w:val="20"/>
                <w:szCs w:val="20"/>
                <w:lang w:val="ky-KG"/>
              </w:rPr>
              <w:t>облусу</w:t>
            </w:r>
          </w:p>
        </w:tc>
        <w:tc>
          <w:tcPr>
            <w:tcW w:w="731" w:type="pct"/>
            <w:tcBorders>
              <w:top w:val="nil"/>
              <w:left w:val="nil"/>
              <w:bottom w:val="nil"/>
              <w:right w:val="nil"/>
            </w:tcBorders>
            <w:vAlign w:val="center"/>
            <w:hideMark/>
          </w:tcPr>
          <w:p w14:paraId="21BA3981" w14:textId="77777777" w:rsidR="007B1E6C" w:rsidRPr="007B1E6C" w:rsidRDefault="007B1E6C" w:rsidP="00655CBD">
            <w:pPr>
              <w:jc w:val="right"/>
              <w:rPr>
                <w:sz w:val="20"/>
                <w:szCs w:val="20"/>
                <w:lang w:val="ky-KG"/>
              </w:rPr>
            </w:pPr>
            <w:r w:rsidRPr="007B1E6C">
              <w:rPr>
                <w:sz w:val="20"/>
                <w:szCs w:val="20"/>
                <w:lang w:val="ky-KG"/>
              </w:rPr>
              <w:t>18 695,2</w:t>
            </w:r>
          </w:p>
        </w:tc>
        <w:tc>
          <w:tcPr>
            <w:tcW w:w="731" w:type="pct"/>
            <w:tcBorders>
              <w:top w:val="nil"/>
              <w:left w:val="nil"/>
              <w:bottom w:val="nil"/>
              <w:right w:val="nil"/>
            </w:tcBorders>
            <w:vAlign w:val="center"/>
            <w:hideMark/>
          </w:tcPr>
          <w:p w14:paraId="003CD8C4" w14:textId="77777777" w:rsidR="007B1E6C" w:rsidRPr="007B1E6C" w:rsidRDefault="007B1E6C" w:rsidP="00655CBD">
            <w:pPr>
              <w:jc w:val="right"/>
              <w:rPr>
                <w:sz w:val="20"/>
                <w:szCs w:val="20"/>
                <w:lang w:val="ky-KG"/>
              </w:rPr>
            </w:pPr>
            <w:r w:rsidRPr="007B1E6C">
              <w:rPr>
                <w:sz w:val="20"/>
                <w:szCs w:val="20"/>
                <w:lang w:val="ky-KG"/>
              </w:rPr>
              <w:t>21 697,4</w:t>
            </w:r>
          </w:p>
        </w:tc>
        <w:tc>
          <w:tcPr>
            <w:tcW w:w="782" w:type="pct"/>
            <w:tcBorders>
              <w:top w:val="nil"/>
              <w:left w:val="nil"/>
              <w:bottom w:val="nil"/>
              <w:right w:val="nil"/>
            </w:tcBorders>
            <w:hideMark/>
          </w:tcPr>
          <w:p w14:paraId="395494F2" w14:textId="77777777" w:rsidR="007B1E6C" w:rsidRPr="007B1E6C" w:rsidRDefault="007B1E6C" w:rsidP="00655CBD">
            <w:pPr>
              <w:jc w:val="right"/>
              <w:rPr>
                <w:sz w:val="20"/>
                <w:szCs w:val="20"/>
                <w:lang w:val="ky-KG"/>
              </w:rPr>
            </w:pPr>
            <w:r w:rsidRPr="007B1E6C">
              <w:rPr>
                <w:sz w:val="20"/>
                <w:szCs w:val="20"/>
              </w:rPr>
              <w:t>109,2</w:t>
            </w:r>
          </w:p>
        </w:tc>
        <w:tc>
          <w:tcPr>
            <w:tcW w:w="783" w:type="pct"/>
            <w:tcBorders>
              <w:top w:val="nil"/>
              <w:left w:val="nil"/>
              <w:bottom w:val="nil"/>
              <w:right w:val="nil"/>
            </w:tcBorders>
            <w:hideMark/>
          </w:tcPr>
          <w:p w14:paraId="7CE2D52A" w14:textId="77777777" w:rsidR="007B1E6C" w:rsidRPr="007B1E6C" w:rsidRDefault="007B1E6C" w:rsidP="00655CBD">
            <w:pPr>
              <w:jc w:val="right"/>
              <w:rPr>
                <w:sz w:val="20"/>
                <w:szCs w:val="20"/>
                <w:lang w:val="ky-KG"/>
              </w:rPr>
            </w:pPr>
            <w:r w:rsidRPr="007B1E6C">
              <w:rPr>
                <w:sz w:val="20"/>
                <w:szCs w:val="20"/>
                <w:lang w:val="ky-KG"/>
              </w:rPr>
              <w:t>110,4</w:t>
            </w:r>
          </w:p>
        </w:tc>
      </w:tr>
      <w:tr w:rsidR="007B1E6C" w:rsidRPr="007B1E6C" w14:paraId="03CA69A1" w14:textId="77777777" w:rsidTr="007B1E6C">
        <w:trPr>
          <w:cantSplit/>
        </w:trPr>
        <w:tc>
          <w:tcPr>
            <w:tcW w:w="1973" w:type="pct"/>
            <w:tcBorders>
              <w:top w:val="nil"/>
              <w:left w:val="nil"/>
              <w:bottom w:val="nil"/>
              <w:right w:val="nil"/>
            </w:tcBorders>
            <w:vAlign w:val="bottom"/>
            <w:hideMark/>
          </w:tcPr>
          <w:p w14:paraId="3C94B419" w14:textId="77777777" w:rsidR="007B1E6C" w:rsidRPr="007B1E6C" w:rsidRDefault="007B1E6C" w:rsidP="00655CBD">
            <w:pPr>
              <w:ind w:left="113"/>
              <w:rPr>
                <w:sz w:val="20"/>
                <w:szCs w:val="20"/>
              </w:rPr>
            </w:pPr>
            <w:r w:rsidRPr="007B1E6C">
              <w:rPr>
                <w:sz w:val="20"/>
                <w:szCs w:val="20"/>
              </w:rPr>
              <w:t xml:space="preserve">Нарын </w:t>
            </w:r>
            <w:r w:rsidRPr="007B1E6C">
              <w:rPr>
                <w:sz w:val="20"/>
                <w:szCs w:val="20"/>
                <w:lang w:val="ky-KG"/>
              </w:rPr>
              <w:t>облусу</w:t>
            </w:r>
          </w:p>
        </w:tc>
        <w:tc>
          <w:tcPr>
            <w:tcW w:w="731" w:type="pct"/>
            <w:tcBorders>
              <w:top w:val="nil"/>
              <w:left w:val="nil"/>
              <w:bottom w:val="nil"/>
              <w:right w:val="nil"/>
            </w:tcBorders>
            <w:vAlign w:val="center"/>
            <w:hideMark/>
          </w:tcPr>
          <w:p w14:paraId="2FCDF50E" w14:textId="77777777" w:rsidR="007B1E6C" w:rsidRPr="007B1E6C" w:rsidRDefault="007B1E6C" w:rsidP="00655CBD">
            <w:pPr>
              <w:jc w:val="right"/>
              <w:rPr>
                <w:sz w:val="20"/>
                <w:szCs w:val="20"/>
                <w:lang w:val="ky-KG"/>
              </w:rPr>
            </w:pPr>
            <w:r w:rsidRPr="007B1E6C">
              <w:rPr>
                <w:sz w:val="20"/>
                <w:szCs w:val="20"/>
                <w:lang w:val="ky-KG"/>
              </w:rPr>
              <w:t>8 234,3</w:t>
            </w:r>
          </w:p>
        </w:tc>
        <w:tc>
          <w:tcPr>
            <w:tcW w:w="731" w:type="pct"/>
            <w:tcBorders>
              <w:top w:val="nil"/>
              <w:left w:val="nil"/>
              <w:bottom w:val="nil"/>
              <w:right w:val="nil"/>
            </w:tcBorders>
            <w:vAlign w:val="center"/>
            <w:hideMark/>
          </w:tcPr>
          <w:p w14:paraId="0B3EE8FD" w14:textId="77777777" w:rsidR="007B1E6C" w:rsidRPr="007B1E6C" w:rsidRDefault="007B1E6C" w:rsidP="00655CBD">
            <w:pPr>
              <w:jc w:val="right"/>
              <w:rPr>
                <w:sz w:val="20"/>
                <w:szCs w:val="20"/>
                <w:lang w:val="ky-KG"/>
              </w:rPr>
            </w:pPr>
            <w:r w:rsidRPr="007B1E6C">
              <w:rPr>
                <w:sz w:val="20"/>
                <w:szCs w:val="20"/>
                <w:lang w:val="ky-KG"/>
              </w:rPr>
              <w:t>9 530,2</w:t>
            </w:r>
          </w:p>
        </w:tc>
        <w:tc>
          <w:tcPr>
            <w:tcW w:w="782" w:type="pct"/>
            <w:tcBorders>
              <w:top w:val="nil"/>
              <w:left w:val="nil"/>
              <w:bottom w:val="nil"/>
              <w:right w:val="nil"/>
            </w:tcBorders>
            <w:hideMark/>
          </w:tcPr>
          <w:p w14:paraId="077CEFA8" w14:textId="77777777" w:rsidR="007B1E6C" w:rsidRPr="007B1E6C" w:rsidRDefault="007B1E6C" w:rsidP="00655CBD">
            <w:pPr>
              <w:jc w:val="right"/>
              <w:rPr>
                <w:sz w:val="20"/>
                <w:szCs w:val="20"/>
                <w:lang w:val="ky-KG"/>
              </w:rPr>
            </w:pPr>
            <w:r w:rsidRPr="007B1E6C">
              <w:rPr>
                <w:sz w:val="20"/>
                <w:szCs w:val="20"/>
              </w:rPr>
              <w:t>106,2</w:t>
            </w:r>
          </w:p>
        </w:tc>
        <w:tc>
          <w:tcPr>
            <w:tcW w:w="783" w:type="pct"/>
            <w:tcBorders>
              <w:top w:val="nil"/>
              <w:left w:val="nil"/>
              <w:bottom w:val="nil"/>
              <w:right w:val="nil"/>
            </w:tcBorders>
            <w:hideMark/>
          </w:tcPr>
          <w:p w14:paraId="5F02A6EB" w14:textId="77777777" w:rsidR="007B1E6C" w:rsidRPr="007B1E6C" w:rsidRDefault="007B1E6C" w:rsidP="00655CBD">
            <w:pPr>
              <w:jc w:val="right"/>
              <w:rPr>
                <w:sz w:val="20"/>
                <w:szCs w:val="20"/>
                <w:lang w:val="ky-KG"/>
              </w:rPr>
            </w:pPr>
            <w:r w:rsidRPr="007B1E6C">
              <w:rPr>
                <w:sz w:val="20"/>
                <w:szCs w:val="20"/>
                <w:lang w:val="ky-KG"/>
              </w:rPr>
              <w:t>111,3</w:t>
            </w:r>
          </w:p>
        </w:tc>
      </w:tr>
      <w:tr w:rsidR="007B1E6C" w:rsidRPr="007B1E6C" w14:paraId="4B4489FD" w14:textId="77777777" w:rsidTr="007B1E6C">
        <w:trPr>
          <w:cantSplit/>
        </w:trPr>
        <w:tc>
          <w:tcPr>
            <w:tcW w:w="1973" w:type="pct"/>
            <w:tcBorders>
              <w:top w:val="nil"/>
              <w:left w:val="nil"/>
              <w:bottom w:val="nil"/>
              <w:right w:val="nil"/>
            </w:tcBorders>
            <w:vAlign w:val="bottom"/>
            <w:hideMark/>
          </w:tcPr>
          <w:p w14:paraId="0742FA51" w14:textId="77777777" w:rsidR="007B1E6C" w:rsidRPr="007B1E6C" w:rsidRDefault="007B1E6C" w:rsidP="00655CBD">
            <w:pPr>
              <w:ind w:left="113"/>
              <w:rPr>
                <w:sz w:val="20"/>
                <w:szCs w:val="20"/>
              </w:rPr>
            </w:pPr>
            <w:r w:rsidRPr="007B1E6C">
              <w:rPr>
                <w:sz w:val="20"/>
                <w:szCs w:val="20"/>
              </w:rPr>
              <w:t xml:space="preserve">Ош </w:t>
            </w:r>
            <w:r w:rsidRPr="007B1E6C">
              <w:rPr>
                <w:sz w:val="20"/>
                <w:szCs w:val="20"/>
                <w:lang w:val="ky-KG"/>
              </w:rPr>
              <w:t>облусу</w:t>
            </w:r>
          </w:p>
        </w:tc>
        <w:tc>
          <w:tcPr>
            <w:tcW w:w="731" w:type="pct"/>
            <w:tcBorders>
              <w:top w:val="nil"/>
              <w:left w:val="nil"/>
              <w:bottom w:val="nil"/>
              <w:right w:val="nil"/>
            </w:tcBorders>
            <w:vAlign w:val="center"/>
            <w:hideMark/>
          </w:tcPr>
          <w:p w14:paraId="2F89AB13" w14:textId="77777777" w:rsidR="007B1E6C" w:rsidRPr="007B1E6C" w:rsidRDefault="007B1E6C" w:rsidP="00655CBD">
            <w:pPr>
              <w:jc w:val="right"/>
              <w:rPr>
                <w:sz w:val="20"/>
                <w:szCs w:val="20"/>
                <w:lang w:val="ky-KG"/>
              </w:rPr>
            </w:pPr>
            <w:r w:rsidRPr="007B1E6C">
              <w:rPr>
                <w:sz w:val="20"/>
                <w:szCs w:val="20"/>
                <w:lang w:val="ky-KG"/>
              </w:rPr>
              <w:t>43 296,5</w:t>
            </w:r>
          </w:p>
        </w:tc>
        <w:tc>
          <w:tcPr>
            <w:tcW w:w="731" w:type="pct"/>
            <w:tcBorders>
              <w:top w:val="nil"/>
              <w:left w:val="nil"/>
              <w:bottom w:val="nil"/>
              <w:right w:val="nil"/>
            </w:tcBorders>
            <w:vAlign w:val="center"/>
            <w:hideMark/>
          </w:tcPr>
          <w:p w14:paraId="4F74D3D7" w14:textId="77777777" w:rsidR="007B1E6C" w:rsidRPr="007B1E6C" w:rsidRDefault="007B1E6C" w:rsidP="00655CBD">
            <w:pPr>
              <w:jc w:val="right"/>
              <w:rPr>
                <w:sz w:val="20"/>
                <w:szCs w:val="20"/>
                <w:lang w:val="ky-KG"/>
              </w:rPr>
            </w:pPr>
            <w:r w:rsidRPr="007B1E6C">
              <w:rPr>
                <w:sz w:val="20"/>
                <w:szCs w:val="20"/>
                <w:lang w:val="ky-KG"/>
              </w:rPr>
              <w:t>53 986,3</w:t>
            </w:r>
          </w:p>
        </w:tc>
        <w:tc>
          <w:tcPr>
            <w:tcW w:w="782" w:type="pct"/>
            <w:tcBorders>
              <w:top w:val="nil"/>
              <w:left w:val="nil"/>
              <w:bottom w:val="nil"/>
              <w:right w:val="nil"/>
            </w:tcBorders>
            <w:hideMark/>
          </w:tcPr>
          <w:p w14:paraId="4FEFB413" w14:textId="77777777" w:rsidR="007B1E6C" w:rsidRPr="007B1E6C" w:rsidRDefault="007B1E6C" w:rsidP="00655CBD">
            <w:pPr>
              <w:jc w:val="right"/>
              <w:rPr>
                <w:sz w:val="20"/>
                <w:szCs w:val="20"/>
                <w:lang w:val="ky-KG"/>
              </w:rPr>
            </w:pPr>
            <w:r w:rsidRPr="007B1E6C">
              <w:rPr>
                <w:sz w:val="20"/>
                <w:szCs w:val="20"/>
              </w:rPr>
              <w:t>111,8</w:t>
            </w:r>
          </w:p>
        </w:tc>
        <w:tc>
          <w:tcPr>
            <w:tcW w:w="783" w:type="pct"/>
            <w:tcBorders>
              <w:top w:val="nil"/>
              <w:left w:val="nil"/>
              <w:bottom w:val="nil"/>
              <w:right w:val="nil"/>
            </w:tcBorders>
            <w:hideMark/>
          </w:tcPr>
          <w:p w14:paraId="39DC15FE" w14:textId="77777777" w:rsidR="007B1E6C" w:rsidRPr="007B1E6C" w:rsidRDefault="007B1E6C" w:rsidP="00655CBD">
            <w:pPr>
              <w:jc w:val="right"/>
              <w:rPr>
                <w:sz w:val="20"/>
                <w:szCs w:val="20"/>
                <w:lang w:val="ky-KG"/>
              </w:rPr>
            </w:pPr>
            <w:r w:rsidRPr="007B1E6C">
              <w:rPr>
                <w:sz w:val="20"/>
                <w:szCs w:val="20"/>
                <w:lang w:val="ky-KG"/>
              </w:rPr>
              <w:t>118,7</w:t>
            </w:r>
          </w:p>
        </w:tc>
      </w:tr>
      <w:tr w:rsidR="007B1E6C" w:rsidRPr="007B1E6C" w14:paraId="50AC55A7" w14:textId="77777777" w:rsidTr="007B1E6C">
        <w:trPr>
          <w:cantSplit/>
        </w:trPr>
        <w:tc>
          <w:tcPr>
            <w:tcW w:w="1973" w:type="pct"/>
            <w:tcBorders>
              <w:top w:val="nil"/>
              <w:left w:val="nil"/>
              <w:bottom w:val="nil"/>
              <w:right w:val="nil"/>
            </w:tcBorders>
            <w:vAlign w:val="bottom"/>
            <w:hideMark/>
          </w:tcPr>
          <w:p w14:paraId="1F6E8B26" w14:textId="77777777" w:rsidR="007B1E6C" w:rsidRPr="007B1E6C" w:rsidRDefault="007B1E6C" w:rsidP="00655CBD">
            <w:pPr>
              <w:ind w:left="113"/>
              <w:rPr>
                <w:sz w:val="20"/>
                <w:szCs w:val="20"/>
              </w:rPr>
            </w:pPr>
            <w:r w:rsidRPr="007B1E6C">
              <w:rPr>
                <w:sz w:val="20"/>
                <w:szCs w:val="20"/>
              </w:rPr>
              <w:t xml:space="preserve">Талас </w:t>
            </w:r>
            <w:r w:rsidRPr="007B1E6C">
              <w:rPr>
                <w:sz w:val="20"/>
                <w:szCs w:val="20"/>
                <w:lang w:val="ky-KG"/>
              </w:rPr>
              <w:t>облусу</w:t>
            </w:r>
          </w:p>
        </w:tc>
        <w:tc>
          <w:tcPr>
            <w:tcW w:w="731" w:type="pct"/>
            <w:tcBorders>
              <w:top w:val="nil"/>
              <w:left w:val="nil"/>
              <w:bottom w:val="nil"/>
              <w:right w:val="nil"/>
            </w:tcBorders>
            <w:vAlign w:val="center"/>
            <w:hideMark/>
          </w:tcPr>
          <w:p w14:paraId="6EDCFB48" w14:textId="77777777" w:rsidR="007B1E6C" w:rsidRPr="007B1E6C" w:rsidRDefault="007B1E6C" w:rsidP="00655CBD">
            <w:pPr>
              <w:jc w:val="right"/>
              <w:rPr>
                <w:sz w:val="20"/>
                <w:szCs w:val="20"/>
                <w:lang w:val="ky-KG"/>
              </w:rPr>
            </w:pPr>
            <w:r w:rsidRPr="007B1E6C">
              <w:rPr>
                <w:sz w:val="20"/>
                <w:szCs w:val="20"/>
                <w:lang w:val="ky-KG"/>
              </w:rPr>
              <w:t>15 697,3</w:t>
            </w:r>
          </w:p>
        </w:tc>
        <w:tc>
          <w:tcPr>
            <w:tcW w:w="731" w:type="pct"/>
            <w:tcBorders>
              <w:top w:val="nil"/>
              <w:left w:val="nil"/>
              <w:bottom w:val="nil"/>
              <w:right w:val="nil"/>
            </w:tcBorders>
            <w:vAlign w:val="center"/>
            <w:hideMark/>
          </w:tcPr>
          <w:p w14:paraId="2EA0E820" w14:textId="77777777" w:rsidR="007B1E6C" w:rsidRPr="007B1E6C" w:rsidRDefault="007B1E6C" w:rsidP="00655CBD">
            <w:pPr>
              <w:jc w:val="right"/>
              <w:rPr>
                <w:sz w:val="20"/>
                <w:szCs w:val="20"/>
                <w:lang w:val="ky-KG"/>
              </w:rPr>
            </w:pPr>
            <w:r w:rsidRPr="007B1E6C">
              <w:rPr>
                <w:sz w:val="20"/>
                <w:szCs w:val="20"/>
                <w:lang w:val="ky-KG"/>
              </w:rPr>
              <w:t>18 271,9</w:t>
            </w:r>
          </w:p>
        </w:tc>
        <w:tc>
          <w:tcPr>
            <w:tcW w:w="782" w:type="pct"/>
            <w:tcBorders>
              <w:top w:val="nil"/>
              <w:left w:val="nil"/>
              <w:bottom w:val="nil"/>
              <w:right w:val="nil"/>
            </w:tcBorders>
            <w:hideMark/>
          </w:tcPr>
          <w:p w14:paraId="6DF5EDE9" w14:textId="77777777" w:rsidR="007B1E6C" w:rsidRPr="007B1E6C" w:rsidRDefault="007B1E6C" w:rsidP="00655CBD">
            <w:pPr>
              <w:jc w:val="right"/>
              <w:rPr>
                <w:sz w:val="20"/>
                <w:szCs w:val="20"/>
                <w:lang w:val="ky-KG"/>
              </w:rPr>
            </w:pPr>
            <w:r w:rsidRPr="007B1E6C">
              <w:rPr>
                <w:sz w:val="20"/>
                <w:szCs w:val="20"/>
              </w:rPr>
              <w:t>110,0</w:t>
            </w:r>
          </w:p>
        </w:tc>
        <w:tc>
          <w:tcPr>
            <w:tcW w:w="783" w:type="pct"/>
            <w:tcBorders>
              <w:top w:val="nil"/>
              <w:left w:val="nil"/>
              <w:bottom w:val="nil"/>
              <w:right w:val="nil"/>
            </w:tcBorders>
            <w:hideMark/>
          </w:tcPr>
          <w:p w14:paraId="0EB4FF21" w14:textId="77777777" w:rsidR="007B1E6C" w:rsidRPr="007B1E6C" w:rsidRDefault="007B1E6C" w:rsidP="00655CBD">
            <w:pPr>
              <w:jc w:val="right"/>
              <w:rPr>
                <w:sz w:val="20"/>
                <w:szCs w:val="20"/>
                <w:lang w:val="ky-KG"/>
              </w:rPr>
            </w:pPr>
            <w:r w:rsidRPr="007B1E6C">
              <w:rPr>
                <w:sz w:val="20"/>
                <w:szCs w:val="20"/>
                <w:lang w:val="ky-KG"/>
              </w:rPr>
              <w:t>110,4</w:t>
            </w:r>
          </w:p>
        </w:tc>
      </w:tr>
      <w:tr w:rsidR="007B1E6C" w:rsidRPr="007B1E6C" w14:paraId="22EA3742" w14:textId="77777777" w:rsidTr="007B1E6C">
        <w:trPr>
          <w:cantSplit/>
        </w:trPr>
        <w:tc>
          <w:tcPr>
            <w:tcW w:w="1973" w:type="pct"/>
            <w:tcBorders>
              <w:top w:val="nil"/>
              <w:left w:val="nil"/>
              <w:bottom w:val="nil"/>
              <w:right w:val="nil"/>
            </w:tcBorders>
            <w:vAlign w:val="bottom"/>
            <w:hideMark/>
          </w:tcPr>
          <w:p w14:paraId="7E5EB823" w14:textId="77777777" w:rsidR="007B1E6C" w:rsidRPr="007B1E6C" w:rsidRDefault="007B1E6C" w:rsidP="00655CBD">
            <w:pPr>
              <w:ind w:left="113"/>
              <w:rPr>
                <w:sz w:val="20"/>
                <w:szCs w:val="20"/>
              </w:rPr>
            </w:pPr>
            <w:r w:rsidRPr="007B1E6C">
              <w:rPr>
                <w:sz w:val="20"/>
                <w:szCs w:val="20"/>
              </w:rPr>
              <w:t>Ч</w:t>
            </w:r>
            <w:r w:rsidRPr="007B1E6C">
              <w:rPr>
                <w:sz w:val="20"/>
                <w:szCs w:val="20"/>
                <w:lang w:val="ky-KG"/>
              </w:rPr>
              <w:t>ү</w:t>
            </w:r>
            <w:r w:rsidRPr="007B1E6C">
              <w:rPr>
                <w:sz w:val="20"/>
                <w:szCs w:val="20"/>
              </w:rPr>
              <w:t xml:space="preserve">й </w:t>
            </w:r>
            <w:r w:rsidRPr="007B1E6C">
              <w:rPr>
                <w:sz w:val="20"/>
                <w:szCs w:val="20"/>
                <w:lang w:val="ky-KG"/>
              </w:rPr>
              <w:t>облусу</w:t>
            </w:r>
          </w:p>
        </w:tc>
        <w:tc>
          <w:tcPr>
            <w:tcW w:w="731" w:type="pct"/>
            <w:tcBorders>
              <w:top w:val="nil"/>
              <w:left w:val="nil"/>
              <w:bottom w:val="nil"/>
              <w:right w:val="nil"/>
            </w:tcBorders>
            <w:vAlign w:val="center"/>
            <w:hideMark/>
          </w:tcPr>
          <w:p w14:paraId="12CB1A11" w14:textId="77777777" w:rsidR="007B1E6C" w:rsidRPr="007B1E6C" w:rsidRDefault="007B1E6C" w:rsidP="00655CBD">
            <w:pPr>
              <w:jc w:val="right"/>
              <w:rPr>
                <w:sz w:val="20"/>
                <w:szCs w:val="20"/>
                <w:lang w:val="ky-KG"/>
              </w:rPr>
            </w:pPr>
            <w:r w:rsidRPr="007B1E6C">
              <w:rPr>
                <w:sz w:val="20"/>
                <w:szCs w:val="20"/>
                <w:lang w:val="ky-KG"/>
              </w:rPr>
              <w:t>57 939,2</w:t>
            </w:r>
          </w:p>
        </w:tc>
        <w:tc>
          <w:tcPr>
            <w:tcW w:w="731" w:type="pct"/>
            <w:tcBorders>
              <w:top w:val="nil"/>
              <w:left w:val="nil"/>
              <w:bottom w:val="nil"/>
              <w:right w:val="nil"/>
            </w:tcBorders>
            <w:vAlign w:val="center"/>
            <w:hideMark/>
          </w:tcPr>
          <w:p w14:paraId="14B3C1B0" w14:textId="77777777" w:rsidR="007B1E6C" w:rsidRPr="007B1E6C" w:rsidRDefault="007B1E6C" w:rsidP="00655CBD">
            <w:pPr>
              <w:jc w:val="right"/>
              <w:rPr>
                <w:sz w:val="20"/>
                <w:szCs w:val="20"/>
                <w:lang w:val="ky-KG"/>
              </w:rPr>
            </w:pPr>
            <w:r w:rsidRPr="007B1E6C">
              <w:rPr>
                <w:sz w:val="20"/>
                <w:szCs w:val="20"/>
                <w:lang w:val="ky-KG"/>
              </w:rPr>
              <w:t>69 754,4</w:t>
            </w:r>
          </w:p>
        </w:tc>
        <w:tc>
          <w:tcPr>
            <w:tcW w:w="782" w:type="pct"/>
            <w:tcBorders>
              <w:top w:val="nil"/>
              <w:left w:val="nil"/>
              <w:bottom w:val="nil"/>
              <w:right w:val="nil"/>
            </w:tcBorders>
            <w:hideMark/>
          </w:tcPr>
          <w:p w14:paraId="4F1A49AA" w14:textId="77777777" w:rsidR="007B1E6C" w:rsidRPr="007B1E6C" w:rsidRDefault="007B1E6C" w:rsidP="00655CBD">
            <w:pPr>
              <w:jc w:val="right"/>
              <w:rPr>
                <w:sz w:val="20"/>
                <w:szCs w:val="20"/>
                <w:lang w:val="ky-KG"/>
              </w:rPr>
            </w:pPr>
            <w:r w:rsidRPr="007B1E6C">
              <w:rPr>
                <w:sz w:val="20"/>
                <w:szCs w:val="20"/>
              </w:rPr>
              <w:t>109,9</w:t>
            </w:r>
          </w:p>
        </w:tc>
        <w:tc>
          <w:tcPr>
            <w:tcW w:w="783" w:type="pct"/>
            <w:tcBorders>
              <w:top w:val="nil"/>
              <w:left w:val="nil"/>
              <w:bottom w:val="nil"/>
              <w:right w:val="nil"/>
            </w:tcBorders>
            <w:hideMark/>
          </w:tcPr>
          <w:p w14:paraId="3E88D899" w14:textId="77777777" w:rsidR="007B1E6C" w:rsidRPr="007B1E6C" w:rsidRDefault="007B1E6C" w:rsidP="00655CBD">
            <w:pPr>
              <w:jc w:val="right"/>
              <w:rPr>
                <w:sz w:val="20"/>
                <w:szCs w:val="20"/>
                <w:lang w:val="ky-KG"/>
              </w:rPr>
            </w:pPr>
            <w:r w:rsidRPr="007B1E6C">
              <w:rPr>
                <w:sz w:val="20"/>
                <w:szCs w:val="20"/>
                <w:lang w:val="ky-KG"/>
              </w:rPr>
              <w:t>119,8</w:t>
            </w:r>
          </w:p>
        </w:tc>
      </w:tr>
      <w:tr w:rsidR="007B1E6C" w:rsidRPr="007B1E6C" w14:paraId="0386E8B4" w14:textId="77777777" w:rsidTr="007B1E6C">
        <w:trPr>
          <w:cantSplit/>
        </w:trPr>
        <w:tc>
          <w:tcPr>
            <w:tcW w:w="1973" w:type="pct"/>
            <w:tcBorders>
              <w:top w:val="nil"/>
              <w:left w:val="nil"/>
              <w:bottom w:val="nil"/>
              <w:right w:val="nil"/>
            </w:tcBorders>
            <w:vAlign w:val="bottom"/>
            <w:hideMark/>
          </w:tcPr>
          <w:p w14:paraId="0E569202" w14:textId="77777777" w:rsidR="007B1E6C" w:rsidRPr="007B1E6C" w:rsidRDefault="007B1E6C" w:rsidP="00655CBD">
            <w:pPr>
              <w:ind w:left="113"/>
              <w:rPr>
                <w:sz w:val="20"/>
                <w:szCs w:val="20"/>
              </w:rPr>
            </w:pPr>
            <w:r w:rsidRPr="007B1E6C">
              <w:rPr>
                <w:sz w:val="20"/>
                <w:szCs w:val="20"/>
              </w:rPr>
              <w:t>Бишкек ш.</w:t>
            </w:r>
          </w:p>
        </w:tc>
        <w:tc>
          <w:tcPr>
            <w:tcW w:w="731" w:type="pct"/>
            <w:tcBorders>
              <w:top w:val="nil"/>
              <w:left w:val="nil"/>
              <w:bottom w:val="nil"/>
              <w:right w:val="nil"/>
            </w:tcBorders>
            <w:vAlign w:val="center"/>
            <w:hideMark/>
          </w:tcPr>
          <w:p w14:paraId="2A2BFE97" w14:textId="77777777" w:rsidR="007B1E6C" w:rsidRPr="007B1E6C" w:rsidRDefault="007B1E6C" w:rsidP="00655CBD">
            <w:pPr>
              <w:jc w:val="right"/>
              <w:rPr>
                <w:sz w:val="20"/>
                <w:szCs w:val="20"/>
                <w:lang w:val="ky-KG"/>
              </w:rPr>
            </w:pPr>
            <w:r w:rsidRPr="007B1E6C">
              <w:rPr>
                <w:sz w:val="20"/>
                <w:szCs w:val="20"/>
                <w:lang w:val="ky-KG"/>
              </w:rPr>
              <w:t>170 389,8</w:t>
            </w:r>
          </w:p>
        </w:tc>
        <w:tc>
          <w:tcPr>
            <w:tcW w:w="731" w:type="pct"/>
            <w:tcBorders>
              <w:top w:val="nil"/>
              <w:left w:val="nil"/>
              <w:bottom w:val="nil"/>
              <w:right w:val="nil"/>
            </w:tcBorders>
            <w:vAlign w:val="center"/>
            <w:hideMark/>
          </w:tcPr>
          <w:p w14:paraId="74D2B29B" w14:textId="77777777" w:rsidR="007B1E6C" w:rsidRPr="007B1E6C" w:rsidRDefault="007B1E6C" w:rsidP="00655CBD">
            <w:pPr>
              <w:jc w:val="right"/>
              <w:rPr>
                <w:sz w:val="20"/>
                <w:szCs w:val="20"/>
                <w:lang w:val="ky-KG"/>
              </w:rPr>
            </w:pPr>
            <w:r w:rsidRPr="007B1E6C">
              <w:rPr>
                <w:sz w:val="20"/>
                <w:szCs w:val="20"/>
                <w:lang w:val="ky-KG"/>
              </w:rPr>
              <w:t>203 343,4</w:t>
            </w:r>
          </w:p>
        </w:tc>
        <w:tc>
          <w:tcPr>
            <w:tcW w:w="782" w:type="pct"/>
            <w:tcBorders>
              <w:top w:val="nil"/>
              <w:left w:val="nil"/>
              <w:bottom w:val="nil"/>
              <w:right w:val="nil"/>
            </w:tcBorders>
            <w:hideMark/>
          </w:tcPr>
          <w:p w14:paraId="521AD6A6" w14:textId="77777777" w:rsidR="007B1E6C" w:rsidRPr="007B1E6C" w:rsidRDefault="007B1E6C" w:rsidP="00655CBD">
            <w:pPr>
              <w:jc w:val="right"/>
              <w:rPr>
                <w:sz w:val="20"/>
                <w:szCs w:val="20"/>
                <w:lang w:val="ky-KG"/>
              </w:rPr>
            </w:pPr>
            <w:r w:rsidRPr="007B1E6C">
              <w:rPr>
                <w:sz w:val="20"/>
                <w:szCs w:val="20"/>
              </w:rPr>
              <w:t>116,1</w:t>
            </w:r>
          </w:p>
        </w:tc>
        <w:tc>
          <w:tcPr>
            <w:tcW w:w="783" w:type="pct"/>
            <w:tcBorders>
              <w:top w:val="nil"/>
              <w:left w:val="nil"/>
              <w:bottom w:val="nil"/>
              <w:right w:val="nil"/>
            </w:tcBorders>
            <w:hideMark/>
          </w:tcPr>
          <w:p w14:paraId="6AA97F56" w14:textId="77777777" w:rsidR="007B1E6C" w:rsidRPr="007B1E6C" w:rsidRDefault="007B1E6C" w:rsidP="00655CBD">
            <w:pPr>
              <w:jc w:val="right"/>
              <w:rPr>
                <w:sz w:val="20"/>
                <w:szCs w:val="20"/>
                <w:lang w:val="ky-KG"/>
              </w:rPr>
            </w:pPr>
            <w:r w:rsidRPr="007B1E6C">
              <w:rPr>
                <w:sz w:val="20"/>
                <w:szCs w:val="20"/>
                <w:lang w:val="ky-KG"/>
              </w:rPr>
              <w:t>114,9</w:t>
            </w:r>
          </w:p>
        </w:tc>
      </w:tr>
      <w:tr w:rsidR="007B1E6C" w:rsidRPr="007B1E6C" w14:paraId="0B510BCE" w14:textId="77777777" w:rsidTr="007B1E6C">
        <w:trPr>
          <w:cantSplit/>
          <w:trHeight w:val="258"/>
        </w:trPr>
        <w:tc>
          <w:tcPr>
            <w:tcW w:w="1973" w:type="pct"/>
            <w:tcBorders>
              <w:top w:val="nil"/>
              <w:left w:val="nil"/>
              <w:bottom w:val="single" w:sz="8" w:space="0" w:color="auto"/>
              <w:right w:val="nil"/>
            </w:tcBorders>
            <w:vAlign w:val="bottom"/>
            <w:hideMark/>
          </w:tcPr>
          <w:p w14:paraId="6999E86D" w14:textId="77777777" w:rsidR="007B1E6C" w:rsidRPr="007B1E6C" w:rsidRDefault="007B1E6C" w:rsidP="00655CBD">
            <w:pPr>
              <w:ind w:left="113"/>
              <w:rPr>
                <w:sz w:val="20"/>
                <w:szCs w:val="20"/>
              </w:rPr>
            </w:pPr>
            <w:r w:rsidRPr="007B1E6C">
              <w:rPr>
                <w:sz w:val="20"/>
                <w:szCs w:val="20"/>
              </w:rPr>
              <w:t>Ош ш.</w:t>
            </w:r>
          </w:p>
        </w:tc>
        <w:tc>
          <w:tcPr>
            <w:tcW w:w="731" w:type="pct"/>
            <w:tcBorders>
              <w:top w:val="nil"/>
              <w:left w:val="nil"/>
              <w:bottom w:val="single" w:sz="8" w:space="0" w:color="auto"/>
              <w:right w:val="nil"/>
            </w:tcBorders>
            <w:vAlign w:val="center"/>
            <w:hideMark/>
          </w:tcPr>
          <w:p w14:paraId="50768FCA" w14:textId="77777777" w:rsidR="007B1E6C" w:rsidRPr="007B1E6C" w:rsidRDefault="007B1E6C" w:rsidP="00655CBD">
            <w:pPr>
              <w:jc w:val="right"/>
              <w:rPr>
                <w:sz w:val="20"/>
                <w:szCs w:val="20"/>
                <w:lang w:val="ky-KG"/>
              </w:rPr>
            </w:pPr>
            <w:r w:rsidRPr="007B1E6C">
              <w:rPr>
                <w:sz w:val="20"/>
                <w:szCs w:val="20"/>
                <w:lang w:val="ky-KG"/>
              </w:rPr>
              <w:t>47 827,7</w:t>
            </w:r>
          </w:p>
        </w:tc>
        <w:tc>
          <w:tcPr>
            <w:tcW w:w="731" w:type="pct"/>
            <w:tcBorders>
              <w:top w:val="nil"/>
              <w:left w:val="nil"/>
              <w:bottom w:val="single" w:sz="8" w:space="0" w:color="auto"/>
              <w:right w:val="nil"/>
            </w:tcBorders>
            <w:vAlign w:val="center"/>
            <w:hideMark/>
          </w:tcPr>
          <w:p w14:paraId="6F770B53" w14:textId="77777777" w:rsidR="007B1E6C" w:rsidRPr="007B1E6C" w:rsidRDefault="007B1E6C" w:rsidP="00655CBD">
            <w:pPr>
              <w:jc w:val="right"/>
              <w:rPr>
                <w:sz w:val="20"/>
                <w:szCs w:val="20"/>
                <w:lang w:val="ky-KG"/>
              </w:rPr>
            </w:pPr>
            <w:r w:rsidRPr="007B1E6C">
              <w:rPr>
                <w:sz w:val="20"/>
                <w:szCs w:val="20"/>
                <w:lang w:val="ky-KG"/>
              </w:rPr>
              <w:t>51 730,9</w:t>
            </w:r>
          </w:p>
        </w:tc>
        <w:tc>
          <w:tcPr>
            <w:tcW w:w="782" w:type="pct"/>
            <w:tcBorders>
              <w:top w:val="nil"/>
              <w:left w:val="nil"/>
              <w:bottom w:val="single" w:sz="8" w:space="0" w:color="auto"/>
              <w:right w:val="nil"/>
            </w:tcBorders>
            <w:vAlign w:val="bottom"/>
            <w:hideMark/>
          </w:tcPr>
          <w:p w14:paraId="44FA7247" w14:textId="77777777" w:rsidR="007B1E6C" w:rsidRPr="007B1E6C" w:rsidRDefault="007B1E6C" w:rsidP="00655CBD">
            <w:pPr>
              <w:jc w:val="right"/>
              <w:rPr>
                <w:sz w:val="20"/>
                <w:szCs w:val="20"/>
                <w:lang w:val="ky-KG"/>
              </w:rPr>
            </w:pPr>
            <w:r w:rsidRPr="007B1E6C">
              <w:rPr>
                <w:sz w:val="20"/>
                <w:szCs w:val="20"/>
              </w:rPr>
              <w:t>105,8</w:t>
            </w:r>
          </w:p>
        </w:tc>
        <w:tc>
          <w:tcPr>
            <w:tcW w:w="783" w:type="pct"/>
            <w:tcBorders>
              <w:top w:val="nil"/>
              <w:left w:val="nil"/>
              <w:bottom w:val="single" w:sz="8" w:space="0" w:color="auto"/>
              <w:right w:val="nil"/>
            </w:tcBorders>
            <w:vAlign w:val="bottom"/>
            <w:hideMark/>
          </w:tcPr>
          <w:p w14:paraId="56FEE2D6" w14:textId="77777777" w:rsidR="007B1E6C" w:rsidRPr="007B1E6C" w:rsidRDefault="007B1E6C" w:rsidP="00655CBD">
            <w:pPr>
              <w:jc w:val="right"/>
              <w:rPr>
                <w:sz w:val="20"/>
                <w:szCs w:val="20"/>
                <w:lang w:val="ky-KG"/>
              </w:rPr>
            </w:pPr>
            <w:r w:rsidRPr="007B1E6C">
              <w:rPr>
                <w:sz w:val="20"/>
                <w:szCs w:val="20"/>
                <w:lang w:val="ky-KG"/>
              </w:rPr>
              <w:t>101,4</w:t>
            </w:r>
          </w:p>
        </w:tc>
      </w:tr>
    </w:tbl>
    <w:p w14:paraId="3F3E8C11" w14:textId="77777777" w:rsidR="007B1E6C" w:rsidRPr="007B1E6C" w:rsidRDefault="007B1E6C" w:rsidP="00B5160A">
      <w:pPr>
        <w:spacing w:before="120" w:after="120"/>
        <w:ind w:hanging="539"/>
        <w:jc w:val="both"/>
        <w:rPr>
          <w:lang w:val="ky-KG"/>
        </w:rPr>
      </w:pPr>
      <w:r w:rsidRPr="007B1E6C">
        <w:rPr>
          <w:rFonts w:ascii="Kyrghyz Times" w:hAnsi="Kyrghyz Times"/>
          <w:i/>
          <w:sz w:val="22"/>
          <w:lang w:val="ky-KG"/>
        </w:rPr>
        <w:t xml:space="preserve"> </w:t>
      </w:r>
      <w:r w:rsidRPr="007B1E6C">
        <w:rPr>
          <w:rFonts w:ascii="Kyrghyz Times" w:hAnsi="Kyrghyz Times"/>
          <w:sz w:val="22"/>
          <w:lang w:val="ky-KG"/>
        </w:rPr>
        <w:t xml:space="preserve"> </w:t>
      </w:r>
      <w:r w:rsidRPr="007B1E6C">
        <w:rPr>
          <w:rFonts w:ascii="Kyrghyz Times" w:hAnsi="Kyrghyz Times"/>
          <w:sz w:val="22"/>
          <w:lang w:val="ky-KG"/>
        </w:rPr>
        <w:tab/>
      </w:r>
      <w:r w:rsidRPr="007B1E6C">
        <w:rPr>
          <w:rFonts w:ascii="Kyrghyz Times" w:hAnsi="Kyrghyz Times"/>
          <w:sz w:val="22"/>
          <w:lang w:val="ky-KG"/>
        </w:rPr>
        <w:tab/>
      </w:r>
      <w:r w:rsidRPr="007B1E6C">
        <w:rPr>
          <w:rFonts w:ascii="Cambria" w:hAnsi="Cambria"/>
          <w:sz w:val="22"/>
          <w:lang w:val="ky-KG"/>
        </w:rPr>
        <w:t>Ү</w:t>
      </w:r>
      <w:r w:rsidRPr="007B1E6C">
        <w:rPr>
          <w:lang w:val="ky-KG"/>
        </w:rPr>
        <w:t xml:space="preserve">стүбүздөгү жылдын январь-ноябрындагы тамактануу ишканаларынын жүгүртүүсүн кошкондо чекене сооданын жалпы көлөмүндө азык-түлүк товарларын сатуунун үлүшү 52,3 пайызды, азык-түлүк эмес товарлардын үлүшү - 47,7 пайызды түздү. </w:t>
      </w:r>
    </w:p>
    <w:p w14:paraId="5D9044C9" w14:textId="65871B93" w:rsidR="007B1E6C" w:rsidRPr="007B1E6C" w:rsidRDefault="005B7E0D" w:rsidP="007B1E6C">
      <w:pPr>
        <w:spacing w:before="120" w:after="120"/>
        <w:rPr>
          <w:b/>
          <w:lang w:val="ky-KG"/>
        </w:rPr>
      </w:pPr>
      <w:r>
        <w:rPr>
          <w:b/>
          <w:lang w:val="ky-KG"/>
        </w:rPr>
        <w:t>36</w:t>
      </w:r>
      <w:r w:rsidR="007B1E6C" w:rsidRPr="007B1E6C">
        <w:rPr>
          <w:b/>
          <w:lang w:val="ky-KG"/>
        </w:rPr>
        <w:t>-таблица: Январь-ноябрындагы тамактануу ишканаларынын жүгүртүүсүн</w:t>
      </w:r>
      <w:r w:rsidR="007B1E6C" w:rsidRPr="007B1E6C">
        <w:rPr>
          <w:b/>
          <w:lang w:val="ky-KG"/>
        </w:rPr>
        <w:br/>
        <w:t xml:space="preserve">                       кошкондогу чекене сооданын жүгүртүлүшү</w:t>
      </w:r>
    </w:p>
    <w:tbl>
      <w:tblPr>
        <w:tblW w:w="5000" w:type="pct"/>
        <w:tblLook w:val="04A0" w:firstRow="1" w:lastRow="0" w:firstColumn="1" w:lastColumn="0" w:noHBand="0" w:noVBand="1"/>
      </w:tblPr>
      <w:tblGrid>
        <w:gridCol w:w="3804"/>
        <w:gridCol w:w="1407"/>
        <w:gridCol w:w="1409"/>
        <w:gridCol w:w="1509"/>
        <w:gridCol w:w="1509"/>
      </w:tblGrid>
      <w:tr w:rsidR="007B1E6C" w:rsidRPr="007B1E6C" w14:paraId="2569079F" w14:textId="77777777" w:rsidTr="007B1E6C">
        <w:trPr>
          <w:tblHeader/>
        </w:trPr>
        <w:tc>
          <w:tcPr>
            <w:tcW w:w="1973" w:type="pct"/>
            <w:tcBorders>
              <w:top w:val="single" w:sz="8" w:space="0" w:color="auto"/>
              <w:left w:val="nil"/>
              <w:bottom w:val="nil"/>
              <w:right w:val="nil"/>
            </w:tcBorders>
          </w:tcPr>
          <w:p w14:paraId="02ABC058" w14:textId="77777777" w:rsidR="007B1E6C" w:rsidRPr="007B1E6C" w:rsidRDefault="007B1E6C" w:rsidP="007B1E6C">
            <w:pPr>
              <w:rPr>
                <w:b/>
                <w:bCs/>
                <w:sz w:val="20"/>
                <w:szCs w:val="20"/>
                <w:lang w:val="ky-KG"/>
              </w:rPr>
            </w:pPr>
          </w:p>
        </w:tc>
        <w:tc>
          <w:tcPr>
            <w:tcW w:w="1461" w:type="pct"/>
            <w:gridSpan w:val="2"/>
            <w:tcBorders>
              <w:top w:val="single" w:sz="8" w:space="0" w:color="auto"/>
              <w:left w:val="nil"/>
              <w:bottom w:val="single" w:sz="4" w:space="0" w:color="auto"/>
              <w:right w:val="nil"/>
            </w:tcBorders>
            <w:hideMark/>
          </w:tcPr>
          <w:p w14:paraId="11FEA3F9" w14:textId="77777777" w:rsidR="007B1E6C" w:rsidRPr="007B1E6C" w:rsidRDefault="007B1E6C" w:rsidP="007B1E6C">
            <w:pPr>
              <w:spacing w:before="20" w:after="20"/>
              <w:jc w:val="center"/>
              <w:rPr>
                <w:b/>
                <w:sz w:val="20"/>
                <w:szCs w:val="20"/>
                <w:lang w:val="ky-KG"/>
              </w:rPr>
            </w:pPr>
            <w:r w:rsidRPr="007B1E6C">
              <w:rPr>
                <w:b/>
                <w:sz w:val="20"/>
                <w:szCs w:val="20"/>
                <w:lang w:val="ky-KG"/>
              </w:rPr>
              <w:t>Млн. сом</w:t>
            </w:r>
          </w:p>
        </w:tc>
        <w:tc>
          <w:tcPr>
            <w:tcW w:w="1566" w:type="pct"/>
            <w:gridSpan w:val="2"/>
            <w:tcBorders>
              <w:top w:val="single" w:sz="8" w:space="0" w:color="auto"/>
              <w:left w:val="nil"/>
              <w:bottom w:val="single" w:sz="4" w:space="0" w:color="auto"/>
              <w:right w:val="nil"/>
            </w:tcBorders>
            <w:hideMark/>
          </w:tcPr>
          <w:p w14:paraId="70E53D2E" w14:textId="77777777" w:rsidR="007B1E6C" w:rsidRPr="007B1E6C" w:rsidRDefault="007B1E6C" w:rsidP="007B1E6C">
            <w:pPr>
              <w:spacing w:before="20" w:after="20"/>
              <w:ind w:left="-108" w:right="-108"/>
              <w:jc w:val="center"/>
              <w:rPr>
                <w:b/>
                <w:sz w:val="20"/>
                <w:szCs w:val="20"/>
                <w:lang w:val="ky-KG"/>
              </w:rPr>
            </w:pPr>
            <w:r w:rsidRPr="007B1E6C">
              <w:rPr>
                <w:b/>
                <w:sz w:val="20"/>
                <w:szCs w:val="20"/>
                <w:lang w:val="ky-KG"/>
              </w:rPr>
              <w:t>Мурунку жылдын тийиштүү</w:t>
            </w:r>
            <w:r w:rsidRPr="007B1E6C">
              <w:rPr>
                <w:b/>
                <w:sz w:val="20"/>
                <w:szCs w:val="20"/>
                <w:lang w:val="ky-KG"/>
              </w:rPr>
              <w:br/>
              <w:t>мезгилине карата пайыз менен</w:t>
            </w:r>
          </w:p>
        </w:tc>
      </w:tr>
      <w:tr w:rsidR="007B1E6C" w:rsidRPr="007B1E6C" w14:paraId="468CBA07" w14:textId="77777777" w:rsidTr="007B1E6C">
        <w:trPr>
          <w:cantSplit/>
          <w:tblHeader/>
        </w:trPr>
        <w:tc>
          <w:tcPr>
            <w:tcW w:w="1973" w:type="pct"/>
            <w:tcBorders>
              <w:top w:val="nil"/>
              <w:left w:val="nil"/>
              <w:bottom w:val="single" w:sz="8" w:space="0" w:color="auto"/>
              <w:right w:val="nil"/>
            </w:tcBorders>
          </w:tcPr>
          <w:p w14:paraId="4956269E" w14:textId="77777777" w:rsidR="007B1E6C" w:rsidRPr="007B1E6C" w:rsidRDefault="007B1E6C" w:rsidP="007B1E6C">
            <w:pPr>
              <w:jc w:val="center"/>
              <w:rPr>
                <w:b/>
                <w:bCs/>
                <w:sz w:val="20"/>
                <w:szCs w:val="20"/>
                <w:lang w:val="ky-KG"/>
              </w:rPr>
            </w:pPr>
          </w:p>
        </w:tc>
        <w:tc>
          <w:tcPr>
            <w:tcW w:w="730" w:type="pct"/>
            <w:tcBorders>
              <w:top w:val="single" w:sz="4" w:space="0" w:color="auto"/>
              <w:left w:val="nil"/>
              <w:bottom w:val="single" w:sz="8" w:space="0" w:color="auto"/>
              <w:right w:val="nil"/>
            </w:tcBorders>
            <w:vAlign w:val="bottom"/>
            <w:hideMark/>
          </w:tcPr>
          <w:p w14:paraId="09145CA9" w14:textId="77777777" w:rsidR="007B1E6C" w:rsidRPr="007B1E6C" w:rsidRDefault="007B1E6C" w:rsidP="007B1E6C">
            <w:pPr>
              <w:spacing w:before="20" w:after="20"/>
              <w:jc w:val="right"/>
              <w:rPr>
                <w:b/>
                <w:sz w:val="20"/>
                <w:szCs w:val="20"/>
                <w:lang w:val="ky-KG"/>
              </w:rPr>
            </w:pPr>
            <w:r w:rsidRPr="007B1E6C">
              <w:rPr>
                <w:b/>
                <w:sz w:val="20"/>
                <w:szCs w:val="20"/>
                <w:lang w:val="ky-KG"/>
              </w:rPr>
              <w:t>2023</w:t>
            </w:r>
          </w:p>
        </w:tc>
        <w:tc>
          <w:tcPr>
            <w:tcW w:w="731" w:type="pct"/>
            <w:tcBorders>
              <w:top w:val="single" w:sz="4" w:space="0" w:color="auto"/>
              <w:left w:val="nil"/>
              <w:bottom w:val="single" w:sz="8" w:space="0" w:color="auto"/>
              <w:right w:val="nil"/>
            </w:tcBorders>
            <w:vAlign w:val="bottom"/>
            <w:hideMark/>
          </w:tcPr>
          <w:p w14:paraId="6D336A07" w14:textId="77777777" w:rsidR="007B1E6C" w:rsidRPr="007B1E6C" w:rsidRDefault="007B1E6C" w:rsidP="007B1E6C">
            <w:pPr>
              <w:spacing w:before="20" w:after="20"/>
              <w:jc w:val="right"/>
              <w:rPr>
                <w:b/>
                <w:sz w:val="20"/>
                <w:szCs w:val="20"/>
                <w:lang w:val="ky-KG"/>
              </w:rPr>
            </w:pPr>
            <w:r w:rsidRPr="007B1E6C">
              <w:rPr>
                <w:b/>
                <w:sz w:val="20"/>
                <w:szCs w:val="20"/>
                <w:lang w:val="ky-KG"/>
              </w:rPr>
              <w:t>2024</w:t>
            </w:r>
          </w:p>
        </w:tc>
        <w:tc>
          <w:tcPr>
            <w:tcW w:w="783" w:type="pct"/>
            <w:tcBorders>
              <w:top w:val="single" w:sz="4" w:space="0" w:color="auto"/>
              <w:left w:val="nil"/>
              <w:bottom w:val="single" w:sz="8" w:space="0" w:color="auto"/>
              <w:right w:val="nil"/>
            </w:tcBorders>
            <w:vAlign w:val="bottom"/>
            <w:hideMark/>
          </w:tcPr>
          <w:p w14:paraId="687775F1" w14:textId="77777777" w:rsidR="007B1E6C" w:rsidRPr="007B1E6C" w:rsidRDefault="007B1E6C" w:rsidP="007B1E6C">
            <w:pPr>
              <w:spacing w:before="20" w:after="20"/>
              <w:jc w:val="right"/>
              <w:rPr>
                <w:b/>
                <w:sz w:val="20"/>
                <w:szCs w:val="20"/>
                <w:lang w:val="ky-KG"/>
              </w:rPr>
            </w:pPr>
            <w:r w:rsidRPr="007B1E6C">
              <w:rPr>
                <w:b/>
                <w:sz w:val="20"/>
                <w:szCs w:val="20"/>
                <w:lang w:val="ky-KG"/>
              </w:rPr>
              <w:t>2023</w:t>
            </w:r>
          </w:p>
        </w:tc>
        <w:tc>
          <w:tcPr>
            <w:tcW w:w="783" w:type="pct"/>
            <w:tcBorders>
              <w:top w:val="single" w:sz="4" w:space="0" w:color="auto"/>
              <w:left w:val="nil"/>
              <w:bottom w:val="single" w:sz="8" w:space="0" w:color="auto"/>
              <w:right w:val="nil"/>
            </w:tcBorders>
            <w:vAlign w:val="bottom"/>
            <w:hideMark/>
          </w:tcPr>
          <w:p w14:paraId="49F491DD" w14:textId="77777777" w:rsidR="007B1E6C" w:rsidRPr="007B1E6C" w:rsidRDefault="007B1E6C" w:rsidP="007B1E6C">
            <w:pPr>
              <w:spacing w:before="20" w:after="20"/>
              <w:jc w:val="right"/>
              <w:rPr>
                <w:b/>
                <w:sz w:val="20"/>
                <w:szCs w:val="20"/>
                <w:lang w:val="ky-KG"/>
              </w:rPr>
            </w:pPr>
            <w:r w:rsidRPr="007B1E6C">
              <w:rPr>
                <w:b/>
                <w:sz w:val="20"/>
                <w:szCs w:val="20"/>
                <w:lang w:val="ky-KG"/>
              </w:rPr>
              <w:t>2024</w:t>
            </w:r>
          </w:p>
        </w:tc>
      </w:tr>
      <w:tr w:rsidR="007B1E6C" w:rsidRPr="007B1E6C" w14:paraId="42F69377" w14:textId="77777777" w:rsidTr="007B1E6C">
        <w:trPr>
          <w:cantSplit/>
        </w:trPr>
        <w:tc>
          <w:tcPr>
            <w:tcW w:w="1973" w:type="pct"/>
            <w:tcBorders>
              <w:top w:val="single" w:sz="8" w:space="0" w:color="auto"/>
              <w:left w:val="nil"/>
              <w:bottom w:val="nil"/>
              <w:right w:val="nil"/>
            </w:tcBorders>
            <w:hideMark/>
          </w:tcPr>
          <w:p w14:paraId="1FC98A38" w14:textId="77777777" w:rsidR="007B1E6C" w:rsidRPr="007B1E6C" w:rsidRDefault="007B1E6C" w:rsidP="007B1E6C">
            <w:pPr>
              <w:spacing w:before="20" w:after="20"/>
              <w:ind w:left="113"/>
              <w:rPr>
                <w:b/>
                <w:sz w:val="20"/>
                <w:szCs w:val="20"/>
                <w:lang w:val="ky-KG"/>
              </w:rPr>
            </w:pPr>
            <w:r w:rsidRPr="007B1E6C">
              <w:rPr>
                <w:b/>
                <w:sz w:val="20"/>
                <w:szCs w:val="20"/>
                <w:lang w:val="ky-KG"/>
              </w:rPr>
              <w:t>Бардыгы</w:t>
            </w:r>
          </w:p>
        </w:tc>
        <w:tc>
          <w:tcPr>
            <w:tcW w:w="730" w:type="pct"/>
            <w:tcBorders>
              <w:top w:val="single" w:sz="8" w:space="0" w:color="auto"/>
              <w:left w:val="nil"/>
              <w:bottom w:val="nil"/>
              <w:right w:val="nil"/>
            </w:tcBorders>
            <w:vAlign w:val="bottom"/>
            <w:hideMark/>
          </w:tcPr>
          <w:p w14:paraId="11C83A7F" w14:textId="77777777" w:rsidR="007B1E6C" w:rsidRPr="007B1E6C" w:rsidRDefault="007B1E6C" w:rsidP="007B1E6C">
            <w:pPr>
              <w:spacing w:before="20" w:after="20"/>
              <w:jc w:val="right"/>
              <w:rPr>
                <w:b/>
                <w:sz w:val="20"/>
                <w:szCs w:val="20"/>
              </w:rPr>
            </w:pPr>
            <w:r w:rsidRPr="007B1E6C">
              <w:rPr>
                <w:b/>
                <w:sz w:val="20"/>
                <w:szCs w:val="20"/>
              </w:rPr>
              <w:t>614 180,9</w:t>
            </w:r>
          </w:p>
        </w:tc>
        <w:tc>
          <w:tcPr>
            <w:tcW w:w="731" w:type="pct"/>
            <w:tcBorders>
              <w:top w:val="single" w:sz="8" w:space="0" w:color="auto"/>
              <w:left w:val="nil"/>
              <w:bottom w:val="nil"/>
              <w:right w:val="nil"/>
            </w:tcBorders>
            <w:vAlign w:val="bottom"/>
            <w:hideMark/>
          </w:tcPr>
          <w:p w14:paraId="4978DDCC" w14:textId="77777777" w:rsidR="007B1E6C" w:rsidRPr="007B1E6C" w:rsidRDefault="007B1E6C" w:rsidP="007B1E6C">
            <w:pPr>
              <w:spacing w:before="20" w:after="20"/>
              <w:jc w:val="right"/>
              <w:rPr>
                <w:b/>
                <w:sz w:val="20"/>
                <w:szCs w:val="20"/>
                <w:lang w:val="ky-KG"/>
              </w:rPr>
            </w:pPr>
            <w:r w:rsidRPr="007B1E6C">
              <w:rPr>
                <w:b/>
                <w:sz w:val="20"/>
                <w:szCs w:val="20"/>
                <w:lang w:val="ky-KG"/>
              </w:rPr>
              <w:t>720 075,9</w:t>
            </w:r>
          </w:p>
        </w:tc>
        <w:tc>
          <w:tcPr>
            <w:tcW w:w="783" w:type="pct"/>
            <w:tcBorders>
              <w:top w:val="single" w:sz="8" w:space="0" w:color="auto"/>
              <w:left w:val="nil"/>
              <w:bottom w:val="nil"/>
              <w:right w:val="nil"/>
            </w:tcBorders>
            <w:vAlign w:val="bottom"/>
            <w:hideMark/>
          </w:tcPr>
          <w:p w14:paraId="3CE1B5C6" w14:textId="77777777" w:rsidR="007B1E6C" w:rsidRPr="007B1E6C" w:rsidRDefault="007B1E6C" w:rsidP="007B1E6C">
            <w:pPr>
              <w:spacing w:before="20" w:after="20"/>
              <w:jc w:val="right"/>
              <w:rPr>
                <w:b/>
                <w:sz w:val="20"/>
                <w:szCs w:val="20"/>
                <w:lang w:val="ky-KG"/>
              </w:rPr>
            </w:pPr>
            <w:r w:rsidRPr="007B1E6C">
              <w:rPr>
                <w:b/>
                <w:sz w:val="18"/>
                <w:szCs w:val="18"/>
                <w:lang w:val="ky-KG"/>
              </w:rPr>
              <w:t>112,5</w:t>
            </w:r>
          </w:p>
        </w:tc>
        <w:tc>
          <w:tcPr>
            <w:tcW w:w="783" w:type="pct"/>
            <w:tcBorders>
              <w:top w:val="single" w:sz="8" w:space="0" w:color="auto"/>
              <w:left w:val="nil"/>
              <w:bottom w:val="nil"/>
              <w:right w:val="nil"/>
            </w:tcBorders>
            <w:vAlign w:val="bottom"/>
            <w:hideMark/>
          </w:tcPr>
          <w:p w14:paraId="3A073E87" w14:textId="77777777" w:rsidR="007B1E6C" w:rsidRPr="007B1E6C" w:rsidRDefault="007B1E6C" w:rsidP="007B1E6C">
            <w:pPr>
              <w:spacing w:before="20" w:after="20"/>
              <w:jc w:val="right"/>
              <w:rPr>
                <w:b/>
                <w:sz w:val="20"/>
                <w:szCs w:val="20"/>
                <w:lang w:val="ky-KG"/>
              </w:rPr>
            </w:pPr>
            <w:r w:rsidRPr="007B1E6C">
              <w:rPr>
                <w:b/>
                <w:sz w:val="20"/>
                <w:szCs w:val="20"/>
                <w:lang w:val="ky-KG"/>
              </w:rPr>
              <w:t>112,7</w:t>
            </w:r>
          </w:p>
        </w:tc>
      </w:tr>
      <w:tr w:rsidR="007B1E6C" w:rsidRPr="007B1E6C" w14:paraId="0A23791A" w14:textId="77777777" w:rsidTr="007B1E6C">
        <w:trPr>
          <w:cantSplit/>
        </w:trPr>
        <w:tc>
          <w:tcPr>
            <w:tcW w:w="1973" w:type="pct"/>
            <w:hideMark/>
          </w:tcPr>
          <w:p w14:paraId="08840E95" w14:textId="77777777" w:rsidR="007B1E6C" w:rsidRPr="007B1E6C" w:rsidRDefault="007B1E6C" w:rsidP="007B1E6C">
            <w:pPr>
              <w:spacing w:before="20" w:after="20"/>
              <w:ind w:left="113"/>
              <w:rPr>
                <w:sz w:val="20"/>
                <w:szCs w:val="20"/>
                <w:lang w:val="ky-KG"/>
              </w:rPr>
            </w:pPr>
            <w:r w:rsidRPr="007B1E6C">
              <w:rPr>
                <w:sz w:val="20"/>
                <w:szCs w:val="20"/>
                <w:lang w:val="ky-KG"/>
              </w:rPr>
              <w:t xml:space="preserve">   анын ичинде:</w:t>
            </w:r>
          </w:p>
        </w:tc>
        <w:tc>
          <w:tcPr>
            <w:tcW w:w="730" w:type="pct"/>
            <w:vAlign w:val="bottom"/>
          </w:tcPr>
          <w:p w14:paraId="4D300F25" w14:textId="77777777" w:rsidR="007B1E6C" w:rsidRPr="007B1E6C" w:rsidRDefault="007B1E6C" w:rsidP="007B1E6C">
            <w:pPr>
              <w:spacing w:before="20" w:after="20"/>
              <w:ind w:left="113"/>
              <w:jc w:val="right"/>
              <w:rPr>
                <w:sz w:val="20"/>
                <w:szCs w:val="20"/>
              </w:rPr>
            </w:pPr>
          </w:p>
        </w:tc>
        <w:tc>
          <w:tcPr>
            <w:tcW w:w="731" w:type="pct"/>
            <w:vAlign w:val="bottom"/>
          </w:tcPr>
          <w:p w14:paraId="47C1CDF1" w14:textId="77777777" w:rsidR="007B1E6C" w:rsidRPr="007B1E6C" w:rsidRDefault="007B1E6C" w:rsidP="007B1E6C">
            <w:pPr>
              <w:spacing w:before="20" w:after="20"/>
              <w:ind w:left="113"/>
              <w:jc w:val="right"/>
              <w:rPr>
                <w:sz w:val="20"/>
                <w:szCs w:val="20"/>
                <w:lang w:val="ky-KG"/>
              </w:rPr>
            </w:pPr>
          </w:p>
        </w:tc>
        <w:tc>
          <w:tcPr>
            <w:tcW w:w="783" w:type="pct"/>
            <w:vAlign w:val="bottom"/>
          </w:tcPr>
          <w:p w14:paraId="710665AC" w14:textId="77777777" w:rsidR="007B1E6C" w:rsidRPr="007B1E6C" w:rsidRDefault="007B1E6C" w:rsidP="007B1E6C">
            <w:pPr>
              <w:spacing w:before="20" w:after="20"/>
              <w:ind w:left="113"/>
              <w:jc w:val="right"/>
              <w:rPr>
                <w:sz w:val="20"/>
                <w:szCs w:val="20"/>
                <w:lang w:val="ky-KG"/>
              </w:rPr>
            </w:pPr>
          </w:p>
        </w:tc>
        <w:tc>
          <w:tcPr>
            <w:tcW w:w="783" w:type="pct"/>
            <w:vAlign w:val="bottom"/>
          </w:tcPr>
          <w:p w14:paraId="1D77707F" w14:textId="77777777" w:rsidR="007B1E6C" w:rsidRPr="007B1E6C" w:rsidRDefault="007B1E6C" w:rsidP="007B1E6C">
            <w:pPr>
              <w:spacing w:before="20" w:after="20"/>
              <w:ind w:left="113"/>
              <w:jc w:val="right"/>
              <w:rPr>
                <w:sz w:val="20"/>
                <w:szCs w:val="20"/>
                <w:lang w:val="ky-KG"/>
              </w:rPr>
            </w:pPr>
          </w:p>
        </w:tc>
      </w:tr>
      <w:tr w:rsidR="007B1E6C" w:rsidRPr="007B1E6C" w14:paraId="7FE03660" w14:textId="77777777" w:rsidTr="007B1E6C">
        <w:trPr>
          <w:cantSplit/>
        </w:trPr>
        <w:tc>
          <w:tcPr>
            <w:tcW w:w="1973" w:type="pct"/>
            <w:hideMark/>
          </w:tcPr>
          <w:p w14:paraId="0DE9A06F" w14:textId="77777777" w:rsidR="007B1E6C" w:rsidRPr="007B1E6C" w:rsidRDefault="007B1E6C" w:rsidP="007B1E6C">
            <w:pPr>
              <w:spacing w:before="20" w:after="20"/>
              <w:ind w:left="113"/>
              <w:rPr>
                <w:sz w:val="20"/>
                <w:szCs w:val="20"/>
              </w:rPr>
            </w:pPr>
            <w:r w:rsidRPr="007B1E6C">
              <w:rPr>
                <w:sz w:val="20"/>
                <w:szCs w:val="20"/>
                <w:lang w:val="ky-KG"/>
              </w:rPr>
              <w:t>азык-түлүк товарлары</w:t>
            </w:r>
          </w:p>
        </w:tc>
        <w:tc>
          <w:tcPr>
            <w:tcW w:w="730" w:type="pct"/>
            <w:vAlign w:val="bottom"/>
            <w:hideMark/>
          </w:tcPr>
          <w:p w14:paraId="56BC6876" w14:textId="77777777" w:rsidR="007B1E6C" w:rsidRPr="007B1E6C" w:rsidRDefault="007B1E6C" w:rsidP="007B1E6C">
            <w:pPr>
              <w:spacing w:before="20" w:after="20"/>
              <w:ind w:left="113"/>
              <w:jc w:val="right"/>
              <w:rPr>
                <w:sz w:val="20"/>
                <w:szCs w:val="20"/>
              </w:rPr>
            </w:pPr>
            <w:r w:rsidRPr="007B1E6C">
              <w:rPr>
                <w:sz w:val="20"/>
                <w:szCs w:val="20"/>
              </w:rPr>
              <w:t>323 907,3</w:t>
            </w:r>
          </w:p>
        </w:tc>
        <w:tc>
          <w:tcPr>
            <w:tcW w:w="731" w:type="pct"/>
            <w:vAlign w:val="bottom"/>
            <w:hideMark/>
          </w:tcPr>
          <w:p w14:paraId="1500622B" w14:textId="77777777" w:rsidR="007B1E6C" w:rsidRPr="007B1E6C" w:rsidRDefault="007B1E6C" w:rsidP="007B1E6C">
            <w:pPr>
              <w:spacing w:before="20" w:after="20"/>
              <w:ind w:left="113"/>
              <w:jc w:val="right"/>
              <w:rPr>
                <w:sz w:val="20"/>
                <w:szCs w:val="20"/>
                <w:lang w:val="ky-KG"/>
              </w:rPr>
            </w:pPr>
            <w:r w:rsidRPr="007B1E6C">
              <w:rPr>
                <w:sz w:val="20"/>
                <w:szCs w:val="20"/>
                <w:lang w:val="ky-KG"/>
              </w:rPr>
              <w:t>376 409,3</w:t>
            </w:r>
          </w:p>
        </w:tc>
        <w:tc>
          <w:tcPr>
            <w:tcW w:w="783" w:type="pct"/>
            <w:vAlign w:val="bottom"/>
            <w:hideMark/>
          </w:tcPr>
          <w:p w14:paraId="4AC2C34B" w14:textId="77777777" w:rsidR="007B1E6C" w:rsidRPr="007B1E6C" w:rsidRDefault="007B1E6C" w:rsidP="007B1E6C">
            <w:pPr>
              <w:spacing w:before="20" w:after="20"/>
              <w:ind w:left="113"/>
              <w:jc w:val="right"/>
              <w:rPr>
                <w:sz w:val="20"/>
                <w:szCs w:val="20"/>
                <w:lang w:val="ky-KG"/>
              </w:rPr>
            </w:pPr>
            <w:r w:rsidRPr="007B1E6C">
              <w:rPr>
                <w:sz w:val="18"/>
                <w:szCs w:val="18"/>
                <w:lang w:val="ky-KG"/>
              </w:rPr>
              <w:t>109,5</w:t>
            </w:r>
          </w:p>
        </w:tc>
        <w:tc>
          <w:tcPr>
            <w:tcW w:w="783" w:type="pct"/>
            <w:vAlign w:val="bottom"/>
            <w:hideMark/>
          </w:tcPr>
          <w:p w14:paraId="2CCAEC83" w14:textId="2F21E1D4" w:rsidR="007B1E6C" w:rsidRPr="007B1E6C" w:rsidRDefault="007B1E6C" w:rsidP="007B1E6C">
            <w:pPr>
              <w:spacing w:before="20" w:after="20"/>
              <w:ind w:left="113"/>
              <w:jc w:val="right"/>
              <w:rPr>
                <w:sz w:val="20"/>
                <w:szCs w:val="20"/>
                <w:lang w:val="ky-KG"/>
              </w:rPr>
            </w:pPr>
            <w:r w:rsidRPr="007B1E6C">
              <w:rPr>
                <w:sz w:val="20"/>
                <w:szCs w:val="20"/>
                <w:lang w:val="ky-KG"/>
              </w:rPr>
              <w:t>113,</w:t>
            </w:r>
            <w:r w:rsidR="003E47DA">
              <w:rPr>
                <w:sz w:val="20"/>
                <w:szCs w:val="20"/>
                <w:lang w:val="ky-KG"/>
              </w:rPr>
              <w:t>2</w:t>
            </w:r>
          </w:p>
        </w:tc>
      </w:tr>
      <w:tr w:rsidR="007B1E6C" w:rsidRPr="007B1E6C" w14:paraId="0EC54FD4" w14:textId="77777777" w:rsidTr="007B1E6C">
        <w:trPr>
          <w:cantSplit/>
        </w:trPr>
        <w:tc>
          <w:tcPr>
            <w:tcW w:w="1973" w:type="pct"/>
            <w:tcBorders>
              <w:top w:val="nil"/>
              <w:left w:val="nil"/>
              <w:bottom w:val="single" w:sz="8" w:space="0" w:color="auto"/>
              <w:right w:val="nil"/>
            </w:tcBorders>
            <w:hideMark/>
          </w:tcPr>
          <w:p w14:paraId="57930A71" w14:textId="77777777" w:rsidR="007B1E6C" w:rsidRPr="007B1E6C" w:rsidRDefault="007B1E6C" w:rsidP="007B1E6C">
            <w:pPr>
              <w:spacing w:before="20" w:after="20"/>
              <w:ind w:left="113"/>
              <w:rPr>
                <w:sz w:val="20"/>
                <w:szCs w:val="20"/>
              </w:rPr>
            </w:pPr>
            <w:r w:rsidRPr="007B1E6C">
              <w:rPr>
                <w:sz w:val="20"/>
                <w:szCs w:val="20"/>
                <w:lang w:val="ky-KG"/>
              </w:rPr>
              <w:t>азык-түлүк эмес товарлар</w:t>
            </w:r>
          </w:p>
        </w:tc>
        <w:tc>
          <w:tcPr>
            <w:tcW w:w="730" w:type="pct"/>
            <w:tcBorders>
              <w:top w:val="nil"/>
              <w:left w:val="nil"/>
              <w:bottom w:val="single" w:sz="8" w:space="0" w:color="auto"/>
              <w:right w:val="nil"/>
            </w:tcBorders>
            <w:vAlign w:val="bottom"/>
            <w:hideMark/>
          </w:tcPr>
          <w:p w14:paraId="3F047DC6" w14:textId="77777777" w:rsidR="007B1E6C" w:rsidRPr="007B1E6C" w:rsidRDefault="007B1E6C" w:rsidP="007B1E6C">
            <w:pPr>
              <w:spacing w:before="20" w:after="20"/>
              <w:ind w:left="113"/>
              <w:jc w:val="right"/>
              <w:rPr>
                <w:sz w:val="20"/>
                <w:szCs w:val="20"/>
              </w:rPr>
            </w:pPr>
            <w:r w:rsidRPr="007B1E6C">
              <w:rPr>
                <w:sz w:val="20"/>
                <w:szCs w:val="20"/>
              </w:rPr>
              <w:t>290 273,6</w:t>
            </w:r>
          </w:p>
        </w:tc>
        <w:tc>
          <w:tcPr>
            <w:tcW w:w="731" w:type="pct"/>
            <w:tcBorders>
              <w:top w:val="nil"/>
              <w:left w:val="nil"/>
              <w:bottom w:val="single" w:sz="8" w:space="0" w:color="auto"/>
              <w:right w:val="nil"/>
            </w:tcBorders>
            <w:vAlign w:val="bottom"/>
            <w:hideMark/>
          </w:tcPr>
          <w:p w14:paraId="2A59DDE9" w14:textId="77777777" w:rsidR="007B1E6C" w:rsidRPr="007B1E6C" w:rsidRDefault="007B1E6C" w:rsidP="007B1E6C">
            <w:pPr>
              <w:spacing w:before="20" w:after="20"/>
              <w:ind w:left="113"/>
              <w:jc w:val="right"/>
              <w:rPr>
                <w:sz w:val="20"/>
                <w:szCs w:val="20"/>
                <w:lang w:val="ky-KG"/>
              </w:rPr>
            </w:pPr>
            <w:r w:rsidRPr="007B1E6C">
              <w:rPr>
                <w:sz w:val="20"/>
                <w:szCs w:val="20"/>
                <w:lang w:val="ky-KG"/>
              </w:rPr>
              <w:t>343 666,6</w:t>
            </w:r>
          </w:p>
        </w:tc>
        <w:tc>
          <w:tcPr>
            <w:tcW w:w="783" w:type="pct"/>
            <w:tcBorders>
              <w:top w:val="nil"/>
              <w:left w:val="nil"/>
              <w:bottom w:val="single" w:sz="8" w:space="0" w:color="auto"/>
              <w:right w:val="nil"/>
            </w:tcBorders>
            <w:vAlign w:val="bottom"/>
            <w:hideMark/>
          </w:tcPr>
          <w:p w14:paraId="54A30A56" w14:textId="77777777" w:rsidR="007B1E6C" w:rsidRPr="007B1E6C" w:rsidRDefault="007B1E6C" w:rsidP="007B1E6C">
            <w:pPr>
              <w:spacing w:before="20" w:after="20"/>
              <w:ind w:left="113"/>
              <w:jc w:val="right"/>
              <w:rPr>
                <w:sz w:val="20"/>
                <w:szCs w:val="20"/>
                <w:lang w:val="ky-KG"/>
              </w:rPr>
            </w:pPr>
            <w:r w:rsidRPr="007B1E6C">
              <w:rPr>
                <w:sz w:val="18"/>
                <w:szCs w:val="18"/>
                <w:lang w:val="ky-KG"/>
              </w:rPr>
              <w:t>116,2</w:t>
            </w:r>
          </w:p>
        </w:tc>
        <w:tc>
          <w:tcPr>
            <w:tcW w:w="783" w:type="pct"/>
            <w:tcBorders>
              <w:top w:val="nil"/>
              <w:left w:val="nil"/>
              <w:bottom w:val="single" w:sz="8" w:space="0" w:color="auto"/>
              <w:right w:val="nil"/>
            </w:tcBorders>
            <w:vAlign w:val="bottom"/>
            <w:hideMark/>
          </w:tcPr>
          <w:p w14:paraId="0DD06527" w14:textId="088155E4" w:rsidR="007B1E6C" w:rsidRPr="007B1E6C" w:rsidRDefault="007B1E6C" w:rsidP="007B1E6C">
            <w:pPr>
              <w:spacing w:before="20" w:after="20"/>
              <w:ind w:left="113"/>
              <w:jc w:val="right"/>
              <w:rPr>
                <w:sz w:val="20"/>
                <w:szCs w:val="20"/>
                <w:lang w:val="ky-KG"/>
              </w:rPr>
            </w:pPr>
            <w:r w:rsidRPr="007B1E6C">
              <w:rPr>
                <w:sz w:val="20"/>
                <w:szCs w:val="20"/>
                <w:lang w:val="ky-KG"/>
              </w:rPr>
              <w:t>11</w:t>
            </w:r>
            <w:r w:rsidR="003E47DA">
              <w:rPr>
                <w:sz w:val="20"/>
                <w:szCs w:val="20"/>
                <w:lang w:val="ky-KG"/>
              </w:rPr>
              <w:t>2,3</w:t>
            </w:r>
          </w:p>
        </w:tc>
      </w:tr>
    </w:tbl>
    <w:p w14:paraId="595CF8A8" w14:textId="77777777" w:rsidR="00655CBD" w:rsidRDefault="00655CBD" w:rsidP="007B1E6C">
      <w:pPr>
        <w:spacing w:before="120" w:after="240"/>
        <w:ind w:left="180" w:firstLine="529"/>
        <w:jc w:val="both"/>
        <w:rPr>
          <w:lang w:val="ky-KG"/>
        </w:rPr>
      </w:pPr>
    </w:p>
    <w:p w14:paraId="42943682" w14:textId="76A27554" w:rsidR="007B1E6C" w:rsidRPr="00655CBD" w:rsidRDefault="007B1E6C" w:rsidP="00655CBD">
      <w:pPr>
        <w:spacing w:before="120" w:after="120"/>
        <w:ind w:left="181" w:firstLine="527"/>
        <w:jc w:val="both"/>
        <w:rPr>
          <w:szCs w:val="28"/>
          <w:lang w:val="ky-KG"/>
        </w:rPr>
      </w:pPr>
      <w:r w:rsidRPr="00655CBD">
        <w:rPr>
          <w:szCs w:val="28"/>
          <w:lang w:val="ky-KG"/>
        </w:rPr>
        <w:lastRenderedPageBreak/>
        <w:t xml:space="preserve">Үстүбүздөгү жылдын </w:t>
      </w:r>
      <w:r w:rsidR="007C7DC6">
        <w:rPr>
          <w:szCs w:val="28"/>
          <w:lang w:val="ky-KG"/>
        </w:rPr>
        <w:t>нояб</w:t>
      </w:r>
      <w:r w:rsidRPr="00655CBD">
        <w:rPr>
          <w:szCs w:val="28"/>
          <w:lang w:val="ky-KG"/>
        </w:rPr>
        <w:t xml:space="preserve">рында 2023-ж. сентябрына салыштырмалуу азык-түлүк товарларын сатуунун көлөмү 14,3 пайызга, азык-түлүк эмес товарларды сатуунун көлөмү 6,7 пайызга көбөйдү, ал эми мурунку айга салыштырмалуу тиешелүүлүгүнө жараша 10,4 жана 16,8 пайызга өстү. </w:t>
      </w:r>
    </w:p>
    <w:p w14:paraId="4AFBDF6F" w14:textId="43CF6460" w:rsidR="007B1E6C" w:rsidRPr="007B1E6C" w:rsidRDefault="005B7E0D" w:rsidP="00655CBD">
      <w:pPr>
        <w:spacing w:before="120" w:after="60"/>
        <w:ind w:left="1361" w:hanging="1361"/>
        <w:rPr>
          <w:b/>
          <w:lang w:val="ky-KG"/>
        </w:rPr>
      </w:pPr>
      <w:r>
        <w:rPr>
          <w:b/>
          <w:lang w:val="ky-KG"/>
        </w:rPr>
        <w:t>37</w:t>
      </w:r>
      <w:r w:rsidR="007B1E6C" w:rsidRPr="007B1E6C">
        <w:rPr>
          <w:b/>
          <w:lang w:val="ky-KG"/>
        </w:rPr>
        <w:t>-таблица: 2024-жылдын январь-ноябрдагы тамактануу ишканаларынын жүгүртүүсүн кошкондогу чекене сооданын жүгүртүлүшү</w:t>
      </w:r>
    </w:p>
    <w:tbl>
      <w:tblPr>
        <w:tblW w:w="5000" w:type="pct"/>
        <w:tblLook w:val="04A0" w:firstRow="1" w:lastRow="0" w:firstColumn="1" w:lastColumn="0" w:noHBand="0" w:noVBand="1"/>
      </w:tblPr>
      <w:tblGrid>
        <w:gridCol w:w="1273"/>
        <w:gridCol w:w="983"/>
        <w:gridCol w:w="1590"/>
        <w:gridCol w:w="1130"/>
        <w:gridCol w:w="1536"/>
        <w:gridCol w:w="1590"/>
        <w:gridCol w:w="1536"/>
      </w:tblGrid>
      <w:tr w:rsidR="007B1E6C" w:rsidRPr="007B1E6C" w14:paraId="70D52BE6" w14:textId="77777777" w:rsidTr="007B1E6C">
        <w:trPr>
          <w:cantSplit/>
          <w:tblHeader/>
        </w:trPr>
        <w:tc>
          <w:tcPr>
            <w:tcW w:w="660" w:type="pct"/>
            <w:vMerge w:val="restart"/>
            <w:tcBorders>
              <w:top w:val="single" w:sz="8" w:space="0" w:color="auto"/>
              <w:left w:val="nil"/>
              <w:bottom w:val="single" w:sz="8" w:space="0" w:color="auto"/>
              <w:right w:val="nil"/>
            </w:tcBorders>
          </w:tcPr>
          <w:p w14:paraId="3BB786BB" w14:textId="77777777" w:rsidR="007B1E6C" w:rsidRPr="007B1E6C" w:rsidRDefault="007B1E6C" w:rsidP="00655CBD">
            <w:pPr>
              <w:shd w:val="clear" w:color="auto" w:fill="FFFFFF"/>
              <w:rPr>
                <w:b/>
                <w:bCs/>
                <w:sz w:val="20"/>
                <w:szCs w:val="20"/>
                <w:lang w:val="ky-KG"/>
              </w:rPr>
            </w:pPr>
          </w:p>
        </w:tc>
        <w:tc>
          <w:tcPr>
            <w:tcW w:w="1921" w:type="pct"/>
            <w:gridSpan w:val="3"/>
            <w:tcBorders>
              <w:top w:val="single" w:sz="8" w:space="0" w:color="auto"/>
              <w:left w:val="nil"/>
              <w:bottom w:val="single" w:sz="4" w:space="0" w:color="auto"/>
              <w:right w:val="nil"/>
            </w:tcBorders>
            <w:hideMark/>
          </w:tcPr>
          <w:p w14:paraId="0AB892DF" w14:textId="77777777" w:rsidR="007B1E6C" w:rsidRPr="007B1E6C" w:rsidRDefault="007B1E6C" w:rsidP="00655CBD">
            <w:pPr>
              <w:shd w:val="clear" w:color="auto" w:fill="FFFFFF"/>
              <w:jc w:val="center"/>
              <w:rPr>
                <w:b/>
                <w:sz w:val="20"/>
                <w:szCs w:val="20"/>
              </w:rPr>
            </w:pPr>
            <w:proofErr w:type="spellStart"/>
            <w:r w:rsidRPr="007B1E6C">
              <w:rPr>
                <w:b/>
                <w:sz w:val="20"/>
                <w:szCs w:val="20"/>
              </w:rPr>
              <w:t>Азык</w:t>
            </w:r>
            <w:proofErr w:type="spellEnd"/>
            <w:r w:rsidRPr="007B1E6C">
              <w:rPr>
                <w:b/>
                <w:sz w:val="20"/>
                <w:szCs w:val="20"/>
              </w:rPr>
              <w:t>-т</w:t>
            </w:r>
            <w:r w:rsidRPr="007B1E6C">
              <w:rPr>
                <w:b/>
                <w:sz w:val="20"/>
                <w:szCs w:val="20"/>
                <w:lang w:val="ky-KG"/>
              </w:rPr>
              <w:t>ү</w:t>
            </w:r>
            <w:r w:rsidRPr="007B1E6C">
              <w:rPr>
                <w:b/>
                <w:sz w:val="20"/>
                <w:szCs w:val="20"/>
              </w:rPr>
              <w:t>л</w:t>
            </w:r>
            <w:r w:rsidRPr="007B1E6C">
              <w:rPr>
                <w:b/>
                <w:sz w:val="20"/>
                <w:szCs w:val="20"/>
                <w:lang w:val="ky-KG"/>
              </w:rPr>
              <w:t>ү</w:t>
            </w:r>
            <w:r w:rsidRPr="007B1E6C">
              <w:rPr>
                <w:b/>
                <w:sz w:val="20"/>
                <w:szCs w:val="20"/>
              </w:rPr>
              <w:t xml:space="preserve">к </w:t>
            </w:r>
            <w:proofErr w:type="spellStart"/>
            <w:r w:rsidRPr="007B1E6C">
              <w:rPr>
                <w:b/>
                <w:sz w:val="20"/>
                <w:szCs w:val="20"/>
              </w:rPr>
              <w:t>товарлары</w:t>
            </w:r>
            <w:proofErr w:type="spellEnd"/>
          </w:p>
        </w:tc>
        <w:tc>
          <w:tcPr>
            <w:tcW w:w="2419" w:type="pct"/>
            <w:gridSpan w:val="3"/>
            <w:tcBorders>
              <w:top w:val="single" w:sz="8" w:space="0" w:color="auto"/>
              <w:left w:val="nil"/>
              <w:bottom w:val="single" w:sz="4" w:space="0" w:color="auto"/>
              <w:right w:val="nil"/>
            </w:tcBorders>
            <w:hideMark/>
          </w:tcPr>
          <w:p w14:paraId="65E72DCE" w14:textId="77777777" w:rsidR="007B1E6C" w:rsidRPr="007B1E6C" w:rsidRDefault="007B1E6C" w:rsidP="00655CBD">
            <w:pPr>
              <w:shd w:val="clear" w:color="auto" w:fill="FFFFFF"/>
              <w:jc w:val="center"/>
              <w:rPr>
                <w:b/>
                <w:bCs/>
                <w:sz w:val="20"/>
                <w:szCs w:val="20"/>
              </w:rPr>
            </w:pPr>
            <w:proofErr w:type="spellStart"/>
            <w:r w:rsidRPr="007B1E6C">
              <w:rPr>
                <w:b/>
                <w:sz w:val="20"/>
                <w:szCs w:val="20"/>
              </w:rPr>
              <w:t>Азык</w:t>
            </w:r>
            <w:proofErr w:type="spellEnd"/>
            <w:r w:rsidRPr="007B1E6C">
              <w:rPr>
                <w:b/>
                <w:sz w:val="20"/>
                <w:szCs w:val="20"/>
              </w:rPr>
              <w:t>-т</w:t>
            </w:r>
            <w:r w:rsidRPr="007B1E6C">
              <w:rPr>
                <w:b/>
                <w:sz w:val="20"/>
                <w:szCs w:val="20"/>
                <w:lang w:val="ky-KG"/>
              </w:rPr>
              <w:t>ү</w:t>
            </w:r>
            <w:r w:rsidRPr="007B1E6C">
              <w:rPr>
                <w:b/>
                <w:sz w:val="20"/>
                <w:szCs w:val="20"/>
              </w:rPr>
              <w:t>л</w:t>
            </w:r>
            <w:r w:rsidRPr="007B1E6C">
              <w:rPr>
                <w:b/>
                <w:sz w:val="20"/>
                <w:szCs w:val="20"/>
                <w:lang w:val="ky-KG"/>
              </w:rPr>
              <w:t>ү</w:t>
            </w:r>
            <w:r w:rsidRPr="007B1E6C">
              <w:rPr>
                <w:b/>
                <w:sz w:val="20"/>
                <w:szCs w:val="20"/>
              </w:rPr>
              <w:t xml:space="preserve">к </w:t>
            </w:r>
            <w:proofErr w:type="spellStart"/>
            <w:r w:rsidRPr="007B1E6C">
              <w:rPr>
                <w:b/>
                <w:sz w:val="20"/>
                <w:szCs w:val="20"/>
              </w:rPr>
              <w:t>эмес</w:t>
            </w:r>
            <w:proofErr w:type="spellEnd"/>
            <w:r w:rsidRPr="007B1E6C">
              <w:rPr>
                <w:b/>
                <w:sz w:val="20"/>
                <w:szCs w:val="20"/>
              </w:rPr>
              <w:t xml:space="preserve"> </w:t>
            </w:r>
            <w:proofErr w:type="spellStart"/>
            <w:r w:rsidRPr="007B1E6C">
              <w:rPr>
                <w:b/>
                <w:sz w:val="20"/>
                <w:szCs w:val="20"/>
              </w:rPr>
              <w:t>товарлар</w:t>
            </w:r>
            <w:proofErr w:type="spellEnd"/>
          </w:p>
        </w:tc>
      </w:tr>
      <w:tr w:rsidR="007B1E6C" w:rsidRPr="007B1E6C" w14:paraId="06CD6EB0" w14:textId="77777777" w:rsidTr="007B1E6C">
        <w:trPr>
          <w:cantSplit/>
          <w:tblHeader/>
        </w:trPr>
        <w:tc>
          <w:tcPr>
            <w:tcW w:w="0" w:type="auto"/>
            <w:vMerge/>
            <w:tcBorders>
              <w:top w:val="single" w:sz="8" w:space="0" w:color="auto"/>
              <w:left w:val="nil"/>
              <w:bottom w:val="single" w:sz="8" w:space="0" w:color="auto"/>
              <w:right w:val="nil"/>
            </w:tcBorders>
            <w:vAlign w:val="center"/>
            <w:hideMark/>
          </w:tcPr>
          <w:p w14:paraId="3D01FE42" w14:textId="77777777" w:rsidR="007B1E6C" w:rsidRPr="007B1E6C" w:rsidRDefault="007B1E6C" w:rsidP="00655CBD">
            <w:pPr>
              <w:rPr>
                <w:b/>
                <w:bCs/>
                <w:sz w:val="20"/>
                <w:szCs w:val="20"/>
                <w:lang w:val="ky-KG"/>
              </w:rPr>
            </w:pPr>
          </w:p>
        </w:tc>
        <w:tc>
          <w:tcPr>
            <w:tcW w:w="510" w:type="pct"/>
            <w:vMerge w:val="restart"/>
            <w:tcBorders>
              <w:top w:val="single" w:sz="4" w:space="0" w:color="auto"/>
              <w:left w:val="nil"/>
              <w:bottom w:val="single" w:sz="8" w:space="0" w:color="auto"/>
              <w:right w:val="nil"/>
            </w:tcBorders>
            <w:hideMark/>
          </w:tcPr>
          <w:p w14:paraId="1083EC71" w14:textId="3C201EC0" w:rsidR="007B1E6C" w:rsidRPr="007B1E6C" w:rsidRDefault="00655CBD" w:rsidP="00655CBD">
            <w:pPr>
              <w:shd w:val="clear" w:color="auto" w:fill="FFFFFF"/>
              <w:jc w:val="center"/>
              <w:rPr>
                <w:b/>
                <w:sz w:val="20"/>
                <w:szCs w:val="20"/>
              </w:rPr>
            </w:pPr>
            <w:r>
              <w:rPr>
                <w:b/>
                <w:sz w:val="20"/>
                <w:szCs w:val="20"/>
              </w:rPr>
              <w:t>М</w:t>
            </w:r>
            <w:r w:rsidR="007B1E6C" w:rsidRPr="007B1E6C">
              <w:rPr>
                <w:b/>
                <w:sz w:val="20"/>
                <w:szCs w:val="20"/>
              </w:rPr>
              <w:t>лн.</w:t>
            </w:r>
            <w:r w:rsidR="007B1E6C" w:rsidRPr="007B1E6C">
              <w:rPr>
                <w:b/>
                <w:sz w:val="20"/>
                <w:szCs w:val="20"/>
              </w:rPr>
              <w:br/>
              <w:t>сом</w:t>
            </w:r>
          </w:p>
        </w:tc>
        <w:tc>
          <w:tcPr>
            <w:tcW w:w="1411" w:type="pct"/>
            <w:gridSpan w:val="2"/>
            <w:tcBorders>
              <w:top w:val="single" w:sz="4" w:space="0" w:color="auto"/>
              <w:left w:val="nil"/>
              <w:bottom w:val="single" w:sz="4" w:space="0" w:color="auto"/>
              <w:right w:val="nil"/>
            </w:tcBorders>
            <w:hideMark/>
          </w:tcPr>
          <w:p w14:paraId="301262F3" w14:textId="77777777" w:rsidR="007B1E6C" w:rsidRPr="007B1E6C" w:rsidRDefault="007B1E6C" w:rsidP="00655CBD">
            <w:pPr>
              <w:shd w:val="clear" w:color="auto" w:fill="FFFFFF"/>
              <w:jc w:val="center"/>
              <w:rPr>
                <w:b/>
                <w:sz w:val="20"/>
                <w:szCs w:val="20"/>
              </w:rPr>
            </w:pPr>
            <w:proofErr w:type="spellStart"/>
            <w:r w:rsidRPr="007B1E6C">
              <w:rPr>
                <w:b/>
                <w:sz w:val="20"/>
                <w:szCs w:val="20"/>
              </w:rPr>
              <w:t>пайыз</w:t>
            </w:r>
            <w:proofErr w:type="spellEnd"/>
            <w:r w:rsidRPr="007B1E6C">
              <w:rPr>
                <w:b/>
                <w:sz w:val="20"/>
                <w:szCs w:val="20"/>
              </w:rPr>
              <w:t xml:space="preserve"> </w:t>
            </w:r>
            <w:proofErr w:type="spellStart"/>
            <w:r w:rsidRPr="007B1E6C">
              <w:rPr>
                <w:b/>
                <w:sz w:val="20"/>
                <w:szCs w:val="20"/>
              </w:rPr>
              <w:t>менен</w:t>
            </w:r>
            <w:proofErr w:type="spellEnd"/>
          </w:p>
        </w:tc>
        <w:tc>
          <w:tcPr>
            <w:tcW w:w="797" w:type="pct"/>
            <w:vMerge w:val="restart"/>
            <w:tcBorders>
              <w:top w:val="single" w:sz="4" w:space="0" w:color="auto"/>
              <w:left w:val="nil"/>
              <w:bottom w:val="single" w:sz="8" w:space="0" w:color="auto"/>
              <w:right w:val="nil"/>
            </w:tcBorders>
          </w:tcPr>
          <w:p w14:paraId="4C6ACB16" w14:textId="7505DA58" w:rsidR="007B1E6C" w:rsidRPr="007B1E6C" w:rsidRDefault="00655CBD" w:rsidP="00655CBD">
            <w:pPr>
              <w:shd w:val="clear" w:color="auto" w:fill="FFFFFF"/>
              <w:jc w:val="center"/>
              <w:rPr>
                <w:b/>
                <w:sz w:val="20"/>
                <w:szCs w:val="20"/>
              </w:rPr>
            </w:pPr>
            <w:r>
              <w:rPr>
                <w:b/>
                <w:sz w:val="20"/>
                <w:szCs w:val="20"/>
              </w:rPr>
              <w:t>М</w:t>
            </w:r>
            <w:r w:rsidR="007B1E6C" w:rsidRPr="007B1E6C">
              <w:rPr>
                <w:b/>
                <w:sz w:val="20"/>
                <w:szCs w:val="20"/>
              </w:rPr>
              <w:t>лн.</w:t>
            </w:r>
            <w:r w:rsidR="007B1E6C" w:rsidRPr="007B1E6C">
              <w:rPr>
                <w:b/>
                <w:sz w:val="20"/>
                <w:szCs w:val="20"/>
              </w:rPr>
              <w:br/>
              <w:t>сом</w:t>
            </w:r>
          </w:p>
          <w:p w14:paraId="37FDD76B" w14:textId="77777777" w:rsidR="007B1E6C" w:rsidRPr="007B1E6C" w:rsidRDefault="007B1E6C" w:rsidP="00655CBD">
            <w:pPr>
              <w:shd w:val="clear" w:color="auto" w:fill="FFFFFF"/>
              <w:jc w:val="center"/>
              <w:rPr>
                <w:b/>
                <w:sz w:val="20"/>
                <w:szCs w:val="20"/>
              </w:rPr>
            </w:pPr>
          </w:p>
        </w:tc>
        <w:tc>
          <w:tcPr>
            <w:tcW w:w="1622" w:type="pct"/>
            <w:gridSpan w:val="2"/>
            <w:tcBorders>
              <w:top w:val="single" w:sz="4" w:space="0" w:color="auto"/>
              <w:left w:val="nil"/>
              <w:bottom w:val="single" w:sz="4" w:space="0" w:color="auto"/>
              <w:right w:val="nil"/>
            </w:tcBorders>
            <w:hideMark/>
          </w:tcPr>
          <w:p w14:paraId="203E0834" w14:textId="77777777" w:rsidR="007B1E6C" w:rsidRPr="007B1E6C" w:rsidRDefault="007B1E6C" w:rsidP="00655CBD">
            <w:pPr>
              <w:shd w:val="clear" w:color="auto" w:fill="FFFFFF"/>
              <w:jc w:val="center"/>
              <w:rPr>
                <w:b/>
                <w:sz w:val="20"/>
                <w:szCs w:val="20"/>
              </w:rPr>
            </w:pPr>
            <w:proofErr w:type="spellStart"/>
            <w:r w:rsidRPr="007B1E6C">
              <w:rPr>
                <w:b/>
                <w:sz w:val="20"/>
                <w:szCs w:val="20"/>
              </w:rPr>
              <w:t>пайыз</w:t>
            </w:r>
            <w:proofErr w:type="spellEnd"/>
            <w:r w:rsidRPr="007B1E6C">
              <w:rPr>
                <w:b/>
                <w:sz w:val="20"/>
                <w:szCs w:val="20"/>
              </w:rPr>
              <w:t xml:space="preserve"> </w:t>
            </w:r>
            <w:proofErr w:type="spellStart"/>
            <w:r w:rsidRPr="007B1E6C">
              <w:rPr>
                <w:b/>
                <w:sz w:val="20"/>
                <w:szCs w:val="20"/>
              </w:rPr>
              <w:t>менен</w:t>
            </w:r>
            <w:proofErr w:type="spellEnd"/>
          </w:p>
        </w:tc>
      </w:tr>
      <w:tr w:rsidR="007B1E6C" w:rsidRPr="007B1E6C" w14:paraId="7AD382FD" w14:textId="77777777" w:rsidTr="007B1E6C">
        <w:trPr>
          <w:cantSplit/>
          <w:tblHeader/>
        </w:trPr>
        <w:tc>
          <w:tcPr>
            <w:tcW w:w="0" w:type="auto"/>
            <w:vMerge/>
            <w:tcBorders>
              <w:top w:val="single" w:sz="8" w:space="0" w:color="auto"/>
              <w:left w:val="nil"/>
              <w:bottom w:val="single" w:sz="8" w:space="0" w:color="auto"/>
              <w:right w:val="nil"/>
            </w:tcBorders>
            <w:vAlign w:val="center"/>
            <w:hideMark/>
          </w:tcPr>
          <w:p w14:paraId="121C0778" w14:textId="77777777" w:rsidR="007B1E6C" w:rsidRPr="007B1E6C" w:rsidRDefault="007B1E6C" w:rsidP="00655CBD">
            <w:pPr>
              <w:rPr>
                <w:b/>
                <w:bCs/>
                <w:sz w:val="20"/>
                <w:szCs w:val="20"/>
                <w:lang w:val="ky-KG"/>
              </w:rPr>
            </w:pPr>
          </w:p>
        </w:tc>
        <w:tc>
          <w:tcPr>
            <w:tcW w:w="0" w:type="auto"/>
            <w:vMerge/>
            <w:tcBorders>
              <w:top w:val="single" w:sz="4" w:space="0" w:color="auto"/>
              <w:left w:val="nil"/>
              <w:bottom w:val="single" w:sz="8" w:space="0" w:color="auto"/>
              <w:right w:val="nil"/>
            </w:tcBorders>
            <w:vAlign w:val="center"/>
            <w:hideMark/>
          </w:tcPr>
          <w:p w14:paraId="58573C8A" w14:textId="77777777" w:rsidR="007B1E6C" w:rsidRPr="007B1E6C" w:rsidRDefault="007B1E6C" w:rsidP="00655CBD">
            <w:pPr>
              <w:rPr>
                <w:b/>
                <w:sz w:val="20"/>
                <w:szCs w:val="20"/>
              </w:rPr>
            </w:pPr>
          </w:p>
        </w:tc>
        <w:tc>
          <w:tcPr>
            <w:tcW w:w="825" w:type="pct"/>
            <w:tcBorders>
              <w:top w:val="single" w:sz="4" w:space="0" w:color="auto"/>
              <w:left w:val="nil"/>
              <w:bottom w:val="single" w:sz="8" w:space="0" w:color="auto"/>
              <w:right w:val="nil"/>
            </w:tcBorders>
            <w:hideMark/>
          </w:tcPr>
          <w:p w14:paraId="25BA71F2" w14:textId="77777777" w:rsidR="007B1E6C" w:rsidRPr="007B1E6C" w:rsidRDefault="007B1E6C" w:rsidP="00655CBD">
            <w:pPr>
              <w:shd w:val="clear" w:color="auto" w:fill="FFFFFF"/>
              <w:jc w:val="right"/>
              <w:rPr>
                <w:b/>
                <w:sz w:val="20"/>
                <w:szCs w:val="20"/>
              </w:rPr>
            </w:pPr>
            <w:r w:rsidRPr="007B1E6C">
              <w:rPr>
                <w:b/>
                <w:sz w:val="20"/>
                <w:szCs w:val="20"/>
                <w:lang w:val="ky-KG"/>
              </w:rPr>
              <w:t xml:space="preserve">Мурунку </w:t>
            </w:r>
            <w:proofErr w:type="spellStart"/>
            <w:r w:rsidRPr="007B1E6C">
              <w:rPr>
                <w:b/>
                <w:sz w:val="20"/>
                <w:szCs w:val="20"/>
              </w:rPr>
              <w:t>жылдын</w:t>
            </w:r>
            <w:proofErr w:type="spellEnd"/>
            <w:r w:rsidRPr="007B1E6C">
              <w:rPr>
                <w:b/>
                <w:sz w:val="20"/>
                <w:szCs w:val="20"/>
                <w:lang w:val="ky-KG"/>
              </w:rPr>
              <w:t xml:space="preserve"> </w:t>
            </w:r>
            <w:proofErr w:type="spellStart"/>
            <w:r w:rsidRPr="007B1E6C">
              <w:rPr>
                <w:b/>
                <w:sz w:val="20"/>
                <w:szCs w:val="20"/>
              </w:rPr>
              <w:t>тийишт</w:t>
            </w:r>
            <w:proofErr w:type="spellEnd"/>
            <w:r w:rsidRPr="007B1E6C">
              <w:rPr>
                <w:b/>
                <w:sz w:val="20"/>
                <w:szCs w:val="20"/>
                <w:lang w:val="ky-KG"/>
              </w:rPr>
              <w:t>үү</w:t>
            </w:r>
            <w:r w:rsidRPr="007B1E6C">
              <w:rPr>
                <w:b/>
                <w:sz w:val="20"/>
                <w:szCs w:val="20"/>
              </w:rPr>
              <w:t xml:space="preserve"> </w:t>
            </w:r>
            <w:proofErr w:type="spellStart"/>
            <w:r w:rsidRPr="007B1E6C">
              <w:rPr>
                <w:b/>
                <w:sz w:val="20"/>
                <w:szCs w:val="20"/>
              </w:rPr>
              <w:t>айына</w:t>
            </w:r>
            <w:proofErr w:type="spellEnd"/>
            <w:r w:rsidRPr="007B1E6C">
              <w:rPr>
                <w:b/>
                <w:sz w:val="20"/>
                <w:szCs w:val="20"/>
              </w:rPr>
              <w:t xml:space="preserve"> карата</w:t>
            </w:r>
          </w:p>
        </w:tc>
        <w:tc>
          <w:tcPr>
            <w:tcW w:w="586" w:type="pct"/>
            <w:tcBorders>
              <w:top w:val="single" w:sz="4" w:space="0" w:color="auto"/>
              <w:left w:val="nil"/>
              <w:bottom w:val="single" w:sz="8" w:space="0" w:color="auto"/>
              <w:right w:val="nil"/>
            </w:tcBorders>
            <w:hideMark/>
          </w:tcPr>
          <w:p w14:paraId="7CB21565" w14:textId="77777777" w:rsidR="007B1E6C" w:rsidRPr="007B1E6C" w:rsidRDefault="007B1E6C" w:rsidP="00655CBD">
            <w:pPr>
              <w:shd w:val="clear" w:color="auto" w:fill="FFFFFF"/>
              <w:jc w:val="right"/>
              <w:rPr>
                <w:b/>
                <w:sz w:val="20"/>
                <w:szCs w:val="20"/>
              </w:rPr>
            </w:pPr>
            <w:proofErr w:type="spellStart"/>
            <w:r w:rsidRPr="007B1E6C">
              <w:rPr>
                <w:b/>
                <w:sz w:val="20"/>
                <w:szCs w:val="20"/>
              </w:rPr>
              <w:t>мурунку</w:t>
            </w:r>
            <w:proofErr w:type="spellEnd"/>
            <w:r w:rsidRPr="007B1E6C">
              <w:rPr>
                <w:b/>
                <w:sz w:val="20"/>
                <w:szCs w:val="20"/>
              </w:rPr>
              <w:t xml:space="preserve"> </w:t>
            </w:r>
            <w:proofErr w:type="spellStart"/>
            <w:r w:rsidRPr="007B1E6C">
              <w:rPr>
                <w:b/>
                <w:sz w:val="20"/>
                <w:szCs w:val="20"/>
              </w:rPr>
              <w:t>айга</w:t>
            </w:r>
            <w:proofErr w:type="spellEnd"/>
            <w:r w:rsidRPr="007B1E6C">
              <w:rPr>
                <w:b/>
                <w:sz w:val="20"/>
                <w:szCs w:val="20"/>
              </w:rPr>
              <w:t xml:space="preserve"> карата</w:t>
            </w:r>
          </w:p>
        </w:tc>
        <w:tc>
          <w:tcPr>
            <w:tcW w:w="0" w:type="auto"/>
            <w:vMerge/>
            <w:tcBorders>
              <w:top w:val="single" w:sz="4" w:space="0" w:color="auto"/>
              <w:left w:val="nil"/>
              <w:bottom w:val="single" w:sz="8" w:space="0" w:color="auto"/>
              <w:right w:val="nil"/>
            </w:tcBorders>
            <w:vAlign w:val="center"/>
            <w:hideMark/>
          </w:tcPr>
          <w:p w14:paraId="56EBC4A4" w14:textId="77777777" w:rsidR="007B1E6C" w:rsidRPr="007B1E6C" w:rsidRDefault="007B1E6C" w:rsidP="00655CBD">
            <w:pPr>
              <w:rPr>
                <w:b/>
                <w:sz w:val="20"/>
                <w:szCs w:val="20"/>
              </w:rPr>
            </w:pPr>
          </w:p>
        </w:tc>
        <w:tc>
          <w:tcPr>
            <w:tcW w:w="825" w:type="pct"/>
            <w:tcBorders>
              <w:top w:val="single" w:sz="4" w:space="0" w:color="auto"/>
              <w:left w:val="nil"/>
              <w:bottom w:val="single" w:sz="8" w:space="0" w:color="auto"/>
              <w:right w:val="nil"/>
            </w:tcBorders>
            <w:hideMark/>
          </w:tcPr>
          <w:p w14:paraId="2DE3B8A5" w14:textId="77777777" w:rsidR="007B1E6C" w:rsidRPr="007B1E6C" w:rsidRDefault="007B1E6C" w:rsidP="00655CBD">
            <w:pPr>
              <w:shd w:val="clear" w:color="auto" w:fill="FFFFFF"/>
              <w:jc w:val="right"/>
              <w:rPr>
                <w:b/>
                <w:sz w:val="20"/>
                <w:szCs w:val="20"/>
              </w:rPr>
            </w:pPr>
            <w:r w:rsidRPr="007B1E6C">
              <w:rPr>
                <w:b/>
                <w:sz w:val="20"/>
                <w:szCs w:val="20"/>
                <w:lang w:val="ky-KG"/>
              </w:rPr>
              <w:t xml:space="preserve">Мурунку </w:t>
            </w:r>
            <w:proofErr w:type="spellStart"/>
            <w:r w:rsidRPr="007B1E6C">
              <w:rPr>
                <w:b/>
                <w:sz w:val="20"/>
                <w:szCs w:val="20"/>
              </w:rPr>
              <w:t>жылдын</w:t>
            </w:r>
            <w:proofErr w:type="spellEnd"/>
            <w:r w:rsidRPr="007B1E6C">
              <w:rPr>
                <w:b/>
                <w:sz w:val="20"/>
                <w:szCs w:val="20"/>
                <w:lang w:val="ky-KG"/>
              </w:rPr>
              <w:t xml:space="preserve"> </w:t>
            </w:r>
            <w:proofErr w:type="spellStart"/>
            <w:r w:rsidRPr="007B1E6C">
              <w:rPr>
                <w:b/>
                <w:sz w:val="20"/>
                <w:szCs w:val="20"/>
              </w:rPr>
              <w:t>тийишт</w:t>
            </w:r>
            <w:proofErr w:type="spellEnd"/>
            <w:r w:rsidRPr="007B1E6C">
              <w:rPr>
                <w:b/>
                <w:sz w:val="20"/>
                <w:szCs w:val="20"/>
                <w:lang w:val="ky-KG"/>
              </w:rPr>
              <w:t>үү</w:t>
            </w:r>
            <w:r w:rsidRPr="007B1E6C">
              <w:rPr>
                <w:b/>
                <w:sz w:val="20"/>
                <w:szCs w:val="20"/>
              </w:rPr>
              <w:t xml:space="preserve"> </w:t>
            </w:r>
            <w:proofErr w:type="spellStart"/>
            <w:r w:rsidRPr="007B1E6C">
              <w:rPr>
                <w:b/>
                <w:sz w:val="20"/>
                <w:szCs w:val="20"/>
              </w:rPr>
              <w:t>айына</w:t>
            </w:r>
            <w:proofErr w:type="spellEnd"/>
            <w:r w:rsidRPr="007B1E6C">
              <w:rPr>
                <w:b/>
                <w:sz w:val="20"/>
                <w:szCs w:val="20"/>
              </w:rPr>
              <w:t xml:space="preserve"> карата</w:t>
            </w:r>
          </w:p>
        </w:tc>
        <w:tc>
          <w:tcPr>
            <w:tcW w:w="797" w:type="pct"/>
            <w:tcBorders>
              <w:top w:val="single" w:sz="4" w:space="0" w:color="auto"/>
              <w:left w:val="nil"/>
              <w:bottom w:val="single" w:sz="8" w:space="0" w:color="auto"/>
              <w:right w:val="nil"/>
            </w:tcBorders>
            <w:hideMark/>
          </w:tcPr>
          <w:p w14:paraId="142F6F74" w14:textId="2C950DF3" w:rsidR="007B1E6C" w:rsidRPr="007B1E6C" w:rsidRDefault="007B1E6C" w:rsidP="00655CBD">
            <w:pPr>
              <w:shd w:val="clear" w:color="auto" w:fill="FFFFFF"/>
              <w:jc w:val="right"/>
              <w:rPr>
                <w:b/>
                <w:sz w:val="20"/>
                <w:szCs w:val="20"/>
              </w:rPr>
            </w:pPr>
            <w:r w:rsidRPr="007B1E6C">
              <w:rPr>
                <w:b/>
                <w:sz w:val="20"/>
                <w:szCs w:val="20"/>
                <w:lang w:val="ky-KG"/>
              </w:rPr>
              <w:t>мурунку</w:t>
            </w:r>
            <w:r w:rsidRPr="007B1E6C">
              <w:rPr>
                <w:b/>
                <w:sz w:val="20"/>
                <w:szCs w:val="20"/>
              </w:rPr>
              <w:t xml:space="preserve"> </w:t>
            </w:r>
            <w:r w:rsidR="00655CBD">
              <w:rPr>
                <w:b/>
                <w:sz w:val="20"/>
                <w:szCs w:val="20"/>
              </w:rPr>
              <w:br/>
            </w:r>
            <w:proofErr w:type="spellStart"/>
            <w:r w:rsidRPr="007B1E6C">
              <w:rPr>
                <w:b/>
                <w:sz w:val="20"/>
                <w:szCs w:val="20"/>
              </w:rPr>
              <w:t>айга</w:t>
            </w:r>
            <w:proofErr w:type="spellEnd"/>
            <w:r w:rsidRPr="007B1E6C">
              <w:rPr>
                <w:b/>
                <w:sz w:val="20"/>
                <w:szCs w:val="20"/>
              </w:rPr>
              <w:t xml:space="preserve"> </w:t>
            </w:r>
            <w:r w:rsidR="00655CBD">
              <w:rPr>
                <w:b/>
                <w:sz w:val="20"/>
                <w:szCs w:val="20"/>
              </w:rPr>
              <w:br/>
            </w:r>
            <w:r w:rsidRPr="007B1E6C">
              <w:rPr>
                <w:b/>
                <w:sz w:val="20"/>
                <w:szCs w:val="20"/>
              </w:rPr>
              <w:t>карата</w:t>
            </w:r>
          </w:p>
        </w:tc>
      </w:tr>
      <w:tr w:rsidR="007B1E6C" w:rsidRPr="007B1E6C" w14:paraId="04185917" w14:textId="77777777" w:rsidTr="007B1E6C">
        <w:tc>
          <w:tcPr>
            <w:tcW w:w="660" w:type="pct"/>
            <w:tcBorders>
              <w:top w:val="single" w:sz="8" w:space="0" w:color="auto"/>
              <w:left w:val="nil"/>
              <w:bottom w:val="nil"/>
              <w:right w:val="nil"/>
            </w:tcBorders>
            <w:hideMark/>
          </w:tcPr>
          <w:p w14:paraId="1F55198D" w14:textId="77777777" w:rsidR="007B1E6C" w:rsidRPr="007B1E6C" w:rsidRDefault="007B1E6C" w:rsidP="00655CBD">
            <w:pPr>
              <w:shd w:val="clear" w:color="auto" w:fill="FFFFFF"/>
              <w:rPr>
                <w:sz w:val="20"/>
                <w:szCs w:val="20"/>
              </w:rPr>
            </w:pPr>
            <w:r w:rsidRPr="007B1E6C">
              <w:rPr>
                <w:sz w:val="20"/>
                <w:szCs w:val="20"/>
              </w:rPr>
              <w:t>Январь</w:t>
            </w:r>
          </w:p>
        </w:tc>
        <w:tc>
          <w:tcPr>
            <w:tcW w:w="510" w:type="pct"/>
            <w:tcBorders>
              <w:top w:val="single" w:sz="8" w:space="0" w:color="auto"/>
              <w:left w:val="nil"/>
              <w:bottom w:val="nil"/>
              <w:right w:val="nil"/>
            </w:tcBorders>
            <w:hideMark/>
          </w:tcPr>
          <w:p w14:paraId="1EC1F098" w14:textId="77777777" w:rsidR="007B1E6C" w:rsidRPr="007B1E6C" w:rsidRDefault="007B1E6C" w:rsidP="00655CBD">
            <w:pPr>
              <w:shd w:val="clear" w:color="auto" w:fill="FFFFFF"/>
              <w:jc w:val="right"/>
              <w:rPr>
                <w:sz w:val="20"/>
                <w:szCs w:val="20"/>
                <w:lang w:val="ky-KG"/>
              </w:rPr>
            </w:pPr>
            <w:r w:rsidRPr="007B1E6C">
              <w:rPr>
                <w:sz w:val="20"/>
                <w:szCs w:val="20"/>
                <w:lang w:val="ky-KG"/>
              </w:rPr>
              <w:t>20 172,5</w:t>
            </w:r>
          </w:p>
        </w:tc>
        <w:tc>
          <w:tcPr>
            <w:tcW w:w="825" w:type="pct"/>
            <w:tcBorders>
              <w:top w:val="single" w:sz="8" w:space="0" w:color="auto"/>
              <w:left w:val="nil"/>
              <w:bottom w:val="nil"/>
              <w:right w:val="nil"/>
            </w:tcBorders>
            <w:hideMark/>
          </w:tcPr>
          <w:p w14:paraId="1137BDCE" w14:textId="77777777" w:rsidR="007B1E6C" w:rsidRPr="007B1E6C" w:rsidRDefault="007B1E6C" w:rsidP="00655CBD">
            <w:pPr>
              <w:shd w:val="clear" w:color="auto" w:fill="FFFFFF"/>
              <w:jc w:val="right"/>
              <w:rPr>
                <w:sz w:val="20"/>
                <w:szCs w:val="20"/>
                <w:lang w:val="ky-KG"/>
              </w:rPr>
            </w:pPr>
            <w:r w:rsidRPr="007B1E6C">
              <w:rPr>
                <w:sz w:val="20"/>
                <w:szCs w:val="20"/>
                <w:lang w:val="ky-KG"/>
              </w:rPr>
              <w:t>115,9</w:t>
            </w:r>
          </w:p>
        </w:tc>
        <w:tc>
          <w:tcPr>
            <w:tcW w:w="586" w:type="pct"/>
            <w:tcBorders>
              <w:top w:val="single" w:sz="8" w:space="0" w:color="auto"/>
              <w:left w:val="nil"/>
              <w:bottom w:val="nil"/>
              <w:right w:val="nil"/>
            </w:tcBorders>
            <w:hideMark/>
          </w:tcPr>
          <w:p w14:paraId="22793F5C" w14:textId="77777777" w:rsidR="007B1E6C" w:rsidRPr="007B1E6C" w:rsidRDefault="007B1E6C" w:rsidP="00655CBD">
            <w:pPr>
              <w:shd w:val="clear" w:color="auto" w:fill="FFFFFF"/>
              <w:jc w:val="right"/>
              <w:rPr>
                <w:sz w:val="20"/>
                <w:szCs w:val="20"/>
                <w:lang w:val="ky-KG"/>
              </w:rPr>
            </w:pPr>
            <w:r w:rsidRPr="007B1E6C">
              <w:rPr>
                <w:sz w:val="20"/>
                <w:szCs w:val="20"/>
                <w:lang w:val="ky-KG"/>
              </w:rPr>
              <w:t>41,8</w:t>
            </w:r>
          </w:p>
        </w:tc>
        <w:tc>
          <w:tcPr>
            <w:tcW w:w="797" w:type="pct"/>
            <w:tcBorders>
              <w:top w:val="single" w:sz="8" w:space="0" w:color="auto"/>
              <w:left w:val="nil"/>
              <w:bottom w:val="nil"/>
              <w:right w:val="nil"/>
            </w:tcBorders>
            <w:hideMark/>
          </w:tcPr>
          <w:p w14:paraId="208076C1" w14:textId="77777777" w:rsidR="007B1E6C" w:rsidRPr="007B1E6C" w:rsidRDefault="007B1E6C" w:rsidP="00655CBD">
            <w:pPr>
              <w:shd w:val="clear" w:color="auto" w:fill="FFFFFF"/>
              <w:jc w:val="right"/>
              <w:rPr>
                <w:sz w:val="20"/>
                <w:szCs w:val="20"/>
                <w:lang w:val="ky-KG"/>
              </w:rPr>
            </w:pPr>
            <w:r w:rsidRPr="007B1E6C">
              <w:rPr>
                <w:sz w:val="20"/>
                <w:szCs w:val="20"/>
                <w:lang w:val="ky-KG"/>
              </w:rPr>
              <w:t>17 184,0</w:t>
            </w:r>
          </w:p>
        </w:tc>
        <w:tc>
          <w:tcPr>
            <w:tcW w:w="825" w:type="pct"/>
            <w:tcBorders>
              <w:top w:val="single" w:sz="8" w:space="0" w:color="auto"/>
              <w:left w:val="nil"/>
              <w:bottom w:val="nil"/>
              <w:right w:val="nil"/>
            </w:tcBorders>
            <w:hideMark/>
          </w:tcPr>
          <w:p w14:paraId="7B5884C7" w14:textId="77777777" w:rsidR="007B1E6C" w:rsidRPr="007B1E6C" w:rsidRDefault="007B1E6C" w:rsidP="00655CBD">
            <w:pPr>
              <w:shd w:val="clear" w:color="auto" w:fill="FFFFFF"/>
              <w:jc w:val="right"/>
              <w:rPr>
                <w:sz w:val="20"/>
                <w:szCs w:val="20"/>
                <w:lang w:val="ky-KG"/>
              </w:rPr>
            </w:pPr>
            <w:r w:rsidRPr="007B1E6C">
              <w:rPr>
                <w:sz w:val="20"/>
                <w:szCs w:val="20"/>
                <w:lang w:val="ky-KG"/>
              </w:rPr>
              <w:t>111,8</w:t>
            </w:r>
          </w:p>
        </w:tc>
        <w:tc>
          <w:tcPr>
            <w:tcW w:w="797" w:type="pct"/>
            <w:tcBorders>
              <w:top w:val="single" w:sz="8" w:space="0" w:color="auto"/>
              <w:left w:val="nil"/>
              <w:bottom w:val="nil"/>
              <w:right w:val="nil"/>
            </w:tcBorders>
            <w:hideMark/>
          </w:tcPr>
          <w:p w14:paraId="0DEACF1E" w14:textId="77777777" w:rsidR="007B1E6C" w:rsidRPr="007B1E6C" w:rsidRDefault="007B1E6C" w:rsidP="00655CBD">
            <w:pPr>
              <w:shd w:val="clear" w:color="auto" w:fill="FFFFFF"/>
              <w:jc w:val="right"/>
              <w:rPr>
                <w:sz w:val="20"/>
                <w:szCs w:val="20"/>
                <w:lang w:val="ky-KG"/>
              </w:rPr>
            </w:pPr>
            <w:r w:rsidRPr="007B1E6C">
              <w:rPr>
                <w:sz w:val="20"/>
                <w:szCs w:val="20"/>
                <w:lang w:val="ky-KG"/>
              </w:rPr>
              <w:t>20,5</w:t>
            </w:r>
          </w:p>
        </w:tc>
      </w:tr>
      <w:tr w:rsidR="007B1E6C" w:rsidRPr="007B1E6C" w14:paraId="5D1A5EE6" w14:textId="77777777" w:rsidTr="007B1E6C">
        <w:tc>
          <w:tcPr>
            <w:tcW w:w="660" w:type="pct"/>
            <w:hideMark/>
          </w:tcPr>
          <w:p w14:paraId="351E7AC2" w14:textId="77777777" w:rsidR="007B1E6C" w:rsidRPr="007B1E6C" w:rsidRDefault="007B1E6C" w:rsidP="00655CBD">
            <w:pPr>
              <w:shd w:val="clear" w:color="auto" w:fill="FFFFFF"/>
              <w:rPr>
                <w:sz w:val="20"/>
                <w:szCs w:val="20"/>
              </w:rPr>
            </w:pPr>
            <w:r w:rsidRPr="007B1E6C">
              <w:rPr>
                <w:sz w:val="20"/>
                <w:szCs w:val="20"/>
              </w:rPr>
              <w:t>Февраль</w:t>
            </w:r>
          </w:p>
        </w:tc>
        <w:tc>
          <w:tcPr>
            <w:tcW w:w="510" w:type="pct"/>
            <w:hideMark/>
          </w:tcPr>
          <w:p w14:paraId="6D582F2D" w14:textId="77777777" w:rsidR="007B1E6C" w:rsidRPr="007B1E6C" w:rsidRDefault="007B1E6C" w:rsidP="00655CBD">
            <w:pPr>
              <w:shd w:val="clear" w:color="auto" w:fill="FFFFFF"/>
              <w:jc w:val="right"/>
              <w:rPr>
                <w:sz w:val="20"/>
                <w:szCs w:val="20"/>
                <w:lang w:val="ky-KG"/>
              </w:rPr>
            </w:pPr>
            <w:r w:rsidRPr="007B1E6C">
              <w:rPr>
                <w:sz w:val="20"/>
                <w:szCs w:val="20"/>
                <w:lang w:val="ky-KG"/>
              </w:rPr>
              <w:t>20 365,6</w:t>
            </w:r>
          </w:p>
        </w:tc>
        <w:tc>
          <w:tcPr>
            <w:tcW w:w="825" w:type="pct"/>
            <w:hideMark/>
          </w:tcPr>
          <w:p w14:paraId="6B16D538" w14:textId="77777777" w:rsidR="007B1E6C" w:rsidRPr="007B1E6C" w:rsidRDefault="007B1E6C" w:rsidP="00655CBD">
            <w:pPr>
              <w:shd w:val="clear" w:color="auto" w:fill="FFFFFF"/>
              <w:jc w:val="right"/>
              <w:rPr>
                <w:sz w:val="20"/>
                <w:szCs w:val="20"/>
                <w:lang w:val="ky-KG"/>
              </w:rPr>
            </w:pPr>
            <w:r w:rsidRPr="007B1E6C">
              <w:rPr>
                <w:sz w:val="20"/>
                <w:szCs w:val="20"/>
                <w:lang w:val="ky-KG"/>
              </w:rPr>
              <w:t>113,6</w:t>
            </w:r>
          </w:p>
        </w:tc>
        <w:tc>
          <w:tcPr>
            <w:tcW w:w="586" w:type="pct"/>
            <w:hideMark/>
          </w:tcPr>
          <w:p w14:paraId="65FEB98E" w14:textId="77777777" w:rsidR="007B1E6C" w:rsidRPr="007B1E6C" w:rsidRDefault="007B1E6C" w:rsidP="00655CBD">
            <w:pPr>
              <w:shd w:val="clear" w:color="auto" w:fill="FFFFFF"/>
              <w:jc w:val="right"/>
              <w:rPr>
                <w:sz w:val="20"/>
                <w:szCs w:val="20"/>
                <w:lang w:val="ky-KG"/>
              </w:rPr>
            </w:pPr>
            <w:r w:rsidRPr="007B1E6C">
              <w:rPr>
                <w:sz w:val="20"/>
                <w:szCs w:val="20"/>
                <w:lang w:val="ky-KG"/>
              </w:rPr>
              <w:t>100,2</w:t>
            </w:r>
          </w:p>
        </w:tc>
        <w:tc>
          <w:tcPr>
            <w:tcW w:w="797" w:type="pct"/>
            <w:hideMark/>
          </w:tcPr>
          <w:p w14:paraId="7821724C" w14:textId="77777777" w:rsidR="007B1E6C" w:rsidRPr="007B1E6C" w:rsidRDefault="007B1E6C" w:rsidP="00655CBD">
            <w:pPr>
              <w:shd w:val="clear" w:color="auto" w:fill="FFFFFF"/>
              <w:jc w:val="right"/>
              <w:rPr>
                <w:sz w:val="20"/>
                <w:szCs w:val="20"/>
                <w:lang w:val="ky-KG"/>
              </w:rPr>
            </w:pPr>
            <w:r w:rsidRPr="007B1E6C">
              <w:rPr>
                <w:sz w:val="20"/>
                <w:szCs w:val="20"/>
                <w:lang w:val="ky-KG"/>
              </w:rPr>
              <w:t>17 488,7</w:t>
            </w:r>
          </w:p>
        </w:tc>
        <w:tc>
          <w:tcPr>
            <w:tcW w:w="825" w:type="pct"/>
            <w:hideMark/>
          </w:tcPr>
          <w:p w14:paraId="362AB529" w14:textId="77777777" w:rsidR="007B1E6C" w:rsidRPr="007B1E6C" w:rsidRDefault="007B1E6C" w:rsidP="00655CBD">
            <w:pPr>
              <w:shd w:val="clear" w:color="auto" w:fill="FFFFFF"/>
              <w:jc w:val="right"/>
              <w:rPr>
                <w:sz w:val="20"/>
                <w:szCs w:val="20"/>
                <w:lang w:val="ky-KG"/>
              </w:rPr>
            </w:pPr>
            <w:r w:rsidRPr="007B1E6C">
              <w:rPr>
                <w:sz w:val="20"/>
                <w:szCs w:val="20"/>
                <w:lang w:val="ky-KG"/>
              </w:rPr>
              <w:t>103,6</w:t>
            </w:r>
          </w:p>
        </w:tc>
        <w:tc>
          <w:tcPr>
            <w:tcW w:w="797" w:type="pct"/>
            <w:hideMark/>
          </w:tcPr>
          <w:p w14:paraId="1F74C0EF" w14:textId="77777777" w:rsidR="007B1E6C" w:rsidRPr="007B1E6C" w:rsidRDefault="007B1E6C" w:rsidP="00655CBD">
            <w:pPr>
              <w:shd w:val="clear" w:color="auto" w:fill="FFFFFF"/>
              <w:jc w:val="right"/>
              <w:rPr>
                <w:sz w:val="20"/>
                <w:szCs w:val="20"/>
                <w:lang w:val="ky-KG"/>
              </w:rPr>
            </w:pPr>
            <w:r w:rsidRPr="007B1E6C">
              <w:rPr>
                <w:sz w:val="20"/>
                <w:szCs w:val="20"/>
                <w:lang w:val="ky-KG"/>
              </w:rPr>
              <w:t>93,6</w:t>
            </w:r>
          </w:p>
        </w:tc>
      </w:tr>
      <w:tr w:rsidR="007B1E6C" w:rsidRPr="007B1E6C" w14:paraId="7FC85B13" w14:textId="77777777" w:rsidTr="007B1E6C">
        <w:tc>
          <w:tcPr>
            <w:tcW w:w="660" w:type="pct"/>
            <w:hideMark/>
          </w:tcPr>
          <w:p w14:paraId="57B781BC" w14:textId="77777777" w:rsidR="007B1E6C" w:rsidRPr="007B1E6C" w:rsidRDefault="007B1E6C" w:rsidP="00655CBD">
            <w:pPr>
              <w:shd w:val="clear" w:color="auto" w:fill="FFFFFF"/>
              <w:rPr>
                <w:sz w:val="20"/>
                <w:szCs w:val="20"/>
                <w:lang w:val="ky-KG"/>
              </w:rPr>
            </w:pPr>
            <w:r w:rsidRPr="007B1E6C">
              <w:rPr>
                <w:sz w:val="20"/>
                <w:szCs w:val="20"/>
                <w:lang w:val="ky-KG"/>
              </w:rPr>
              <w:t>Март</w:t>
            </w:r>
          </w:p>
        </w:tc>
        <w:tc>
          <w:tcPr>
            <w:tcW w:w="510" w:type="pct"/>
            <w:hideMark/>
          </w:tcPr>
          <w:p w14:paraId="35F8DD84" w14:textId="77777777" w:rsidR="007B1E6C" w:rsidRPr="007B1E6C" w:rsidRDefault="007B1E6C" w:rsidP="00655CBD">
            <w:pPr>
              <w:shd w:val="clear" w:color="auto" w:fill="FFFFFF"/>
              <w:jc w:val="right"/>
              <w:rPr>
                <w:sz w:val="20"/>
                <w:szCs w:val="20"/>
                <w:lang w:val="ky-KG"/>
              </w:rPr>
            </w:pPr>
            <w:r w:rsidRPr="007B1E6C">
              <w:rPr>
                <w:sz w:val="20"/>
                <w:szCs w:val="20"/>
                <w:lang w:val="ky-KG"/>
              </w:rPr>
              <w:t>24 132,9</w:t>
            </w:r>
          </w:p>
        </w:tc>
        <w:tc>
          <w:tcPr>
            <w:tcW w:w="825" w:type="pct"/>
            <w:hideMark/>
          </w:tcPr>
          <w:p w14:paraId="2756F117" w14:textId="77777777" w:rsidR="007B1E6C" w:rsidRPr="007B1E6C" w:rsidRDefault="007B1E6C" w:rsidP="00655CBD">
            <w:pPr>
              <w:shd w:val="clear" w:color="auto" w:fill="FFFFFF"/>
              <w:jc w:val="right"/>
              <w:rPr>
                <w:sz w:val="20"/>
                <w:szCs w:val="20"/>
                <w:lang w:val="ky-KG"/>
              </w:rPr>
            </w:pPr>
            <w:r w:rsidRPr="007B1E6C">
              <w:rPr>
                <w:sz w:val="20"/>
                <w:szCs w:val="20"/>
                <w:lang w:val="ky-KG"/>
              </w:rPr>
              <w:t>112,5</w:t>
            </w:r>
          </w:p>
        </w:tc>
        <w:tc>
          <w:tcPr>
            <w:tcW w:w="586" w:type="pct"/>
            <w:hideMark/>
          </w:tcPr>
          <w:p w14:paraId="4D6BB48E" w14:textId="77777777" w:rsidR="007B1E6C" w:rsidRPr="007B1E6C" w:rsidRDefault="007B1E6C" w:rsidP="00655CBD">
            <w:pPr>
              <w:shd w:val="clear" w:color="auto" w:fill="FFFFFF"/>
              <w:jc w:val="right"/>
              <w:rPr>
                <w:sz w:val="20"/>
                <w:szCs w:val="20"/>
                <w:lang w:val="ky-KG"/>
              </w:rPr>
            </w:pPr>
            <w:r w:rsidRPr="007B1E6C">
              <w:rPr>
                <w:sz w:val="20"/>
                <w:szCs w:val="20"/>
                <w:lang w:val="ky-KG"/>
              </w:rPr>
              <w:t>118,1</w:t>
            </w:r>
          </w:p>
        </w:tc>
        <w:tc>
          <w:tcPr>
            <w:tcW w:w="797" w:type="pct"/>
            <w:hideMark/>
          </w:tcPr>
          <w:p w14:paraId="37FA8414" w14:textId="77777777" w:rsidR="007B1E6C" w:rsidRPr="007B1E6C" w:rsidRDefault="007B1E6C" w:rsidP="00655CBD">
            <w:pPr>
              <w:shd w:val="clear" w:color="auto" w:fill="FFFFFF"/>
              <w:jc w:val="right"/>
              <w:rPr>
                <w:sz w:val="20"/>
                <w:szCs w:val="20"/>
                <w:lang w:val="ky-KG"/>
              </w:rPr>
            </w:pPr>
            <w:r w:rsidRPr="007B1E6C">
              <w:rPr>
                <w:sz w:val="20"/>
                <w:szCs w:val="20"/>
                <w:lang w:val="ky-KG"/>
              </w:rPr>
              <w:t>21 400,9</w:t>
            </w:r>
          </w:p>
        </w:tc>
        <w:tc>
          <w:tcPr>
            <w:tcW w:w="825" w:type="pct"/>
            <w:hideMark/>
          </w:tcPr>
          <w:p w14:paraId="20A9BA99" w14:textId="77777777" w:rsidR="007B1E6C" w:rsidRPr="007B1E6C" w:rsidRDefault="007B1E6C" w:rsidP="00655CBD">
            <w:pPr>
              <w:shd w:val="clear" w:color="auto" w:fill="FFFFFF"/>
              <w:jc w:val="right"/>
              <w:rPr>
                <w:sz w:val="20"/>
                <w:szCs w:val="20"/>
                <w:lang w:val="ky-KG"/>
              </w:rPr>
            </w:pPr>
            <w:r w:rsidRPr="007B1E6C">
              <w:rPr>
                <w:sz w:val="20"/>
                <w:szCs w:val="20"/>
                <w:lang w:val="ky-KG"/>
              </w:rPr>
              <w:t>102,8</w:t>
            </w:r>
          </w:p>
        </w:tc>
        <w:tc>
          <w:tcPr>
            <w:tcW w:w="797" w:type="pct"/>
            <w:hideMark/>
          </w:tcPr>
          <w:p w14:paraId="2A68566D" w14:textId="77777777" w:rsidR="007B1E6C" w:rsidRPr="007B1E6C" w:rsidRDefault="007B1E6C" w:rsidP="00655CBD">
            <w:pPr>
              <w:shd w:val="clear" w:color="auto" w:fill="FFFFFF"/>
              <w:jc w:val="right"/>
              <w:rPr>
                <w:sz w:val="20"/>
                <w:szCs w:val="20"/>
                <w:lang w:val="ky-KG"/>
              </w:rPr>
            </w:pPr>
            <w:r w:rsidRPr="007B1E6C">
              <w:rPr>
                <w:sz w:val="20"/>
                <w:szCs w:val="20"/>
                <w:lang w:val="ky-KG"/>
              </w:rPr>
              <w:t>118,2</w:t>
            </w:r>
          </w:p>
        </w:tc>
      </w:tr>
      <w:tr w:rsidR="007B1E6C" w:rsidRPr="007B1E6C" w14:paraId="2D8AEB8D" w14:textId="77777777" w:rsidTr="007B1E6C">
        <w:tc>
          <w:tcPr>
            <w:tcW w:w="660" w:type="pct"/>
            <w:hideMark/>
          </w:tcPr>
          <w:p w14:paraId="445AF30B" w14:textId="77777777" w:rsidR="007B1E6C" w:rsidRPr="007B1E6C" w:rsidRDefault="007B1E6C" w:rsidP="00655CBD">
            <w:pPr>
              <w:shd w:val="clear" w:color="auto" w:fill="FFFFFF"/>
              <w:rPr>
                <w:sz w:val="20"/>
                <w:szCs w:val="20"/>
                <w:lang w:val="ky-KG"/>
              </w:rPr>
            </w:pPr>
            <w:r w:rsidRPr="007B1E6C">
              <w:rPr>
                <w:sz w:val="20"/>
                <w:szCs w:val="20"/>
                <w:lang w:val="ky-KG"/>
              </w:rPr>
              <w:t>Апрель</w:t>
            </w:r>
          </w:p>
        </w:tc>
        <w:tc>
          <w:tcPr>
            <w:tcW w:w="510" w:type="pct"/>
            <w:hideMark/>
          </w:tcPr>
          <w:p w14:paraId="702AD2AC" w14:textId="77777777" w:rsidR="007B1E6C" w:rsidRPr="007B1E6C" w:rsidRDefault="007B1E6C" w:rsidP="00655CBD">
            <w:pPr>
              <w:shd w:val="clear" w:color="auto" w:fill="FFFFFF"/>
              <w:jc w:val="right"/>
              <w:rPr>
                <w:sz w:val="20"/>
                <w:szCs w:val="20"/>
                <w:lang w:val="ky-KG"/>
              </w:rPr>
            </w:pPr>
            <w:r w:rsidRPr="007B1E6C">
              <w:rPr>
                <w:sz w:val="20"/>
                <w:szCs w:val="20"/>
                <w:lang w:val="ky-KG"/>
              </w:rPr>
              <w:t>27 427,2</w:t>
            </w:r>
          </w:p>
        </w:tc>
        <w:tc>
          <w:tcPr>
            <w:tcW w:w="825" w:type="pct"/>
            <w:hideMark/>
          </w:tcPr>
          <w:p w14:paraId="35E0FCFB" w14:textId="77777777" w:rsidR="007B1E6C" w:rsidRPr="007B1E6C" w:rsidRDefault="007B1E6C" w:rsidP="00655CBD">
            <w:pPr>
              <w:shd w:val="clear" w:color="auto" w:fill="FFFFFF"/>
              <w:jc w:val="right"/>
              <w:rPr>
                <w:sz w:val="20"/>
                <w:szCs w:val="20"/>
                <w:lang w:val="ky-KG"/>
              </w:rPr>
            </w:pPr>
            <w:r w:rsidRPr="007B1E6C">
              <w:rPr>
                <w:sz w:val="20"/>
                <w:szCs w:val="20"/>
                <w:lang w:val="ky-KG"/>
              </w:rPr>
              <w:t>104,1</w:t>
            </w:r>
          </w:p>
        </w:tc>
        <w:tc>
          <w:tcPr>
            <w:tcW w:w="586" w:type="pct"/>
            <w:hideMark/>
          </w:tcPr>
          <w:p w14:paraId="135603A0" w14:textId="77777777" w:rsidR="007B1E6C" w:rsidRPr="007B1E6C" w:rsidRDefault="007B1E6C" w:rsidP="00655CBD">
            <w:pPr>
              <w:shd w:val="clear" w:color="auto" w:fill="FFFFFF"/>
              <w:jc w:val="right"/>
              <w:rPr>
                <w:sz w:val="20"/>
                <w:szCs w:val="20"/>
                <w:lang w:val="ky-KG"/>
              </w:rPr>
            </w:pPr>
            <w:r w:rsidRPr="007B1E6C">
              <w:rPr>
                <w:sz w:val="20"/>
                <w:szCs w:val="20"/>
                <w:lang w:val="ky-KG"/>
              </w:rPr>
              <w:t>113,7</w:t>
            </w:r>
          </w:p>
        </w:tc>
        <w:tc>
          <w:tcPr>
            <w:tcW w:w="797" w:type="pct"/>
            <w:hideMark/>
          </w:tcPr>
          <w:p w14:paraId="65D5CDD1" w14:textId="77777777" w:rsidR="007B1E6C" w:rsidRPr="007B1E6C" w:rsidRDefault="007B1E6C" w:rsidP="00655CBD">
            <w:pPr>
              <w:shd w:val="clear" w:color="auto" w:fill="FFFFFF"/>
              <w:jc w:val="right"/>
              <w:rPr>
                <w:sz w:val="20"/>
                <w:szCs w:val="20"/>
                <w:lang w:val="ky-KG"/>
              </w:rPr>
            </w:pPr>
            <w:r w:rsidRPr="007B1E6C">
              <w:rPr>
                <w:sz w:val="20"/>
                <w:szCs w:val="20"/>
                <w:lang w:val="ky-KG"/>
              </w:rPr>
              <w:t>24 127,6</w:t>
            </w:r>
          </w:p>
        </w:tc>
        <w:tc>
          <w:tcPr>
            <w:tcW w:w="825" w:type="pct"/>
            <w:hideMark/>
          </w:tcPr>
          <w:p w14:paraId="5645A9B6" w14:textId="77777777" w:rsidR="007B1E6C" w:rsidRPr="007B1E6C" w:rsidRDefault="007B1E6C" w:rsidP="00655CBD">
            <w:pPr>
              <w:shd w:val="clear" w:color="auto" w:fill="FFFFFF"/>
              <w:jc w:val="right"/>
              <w:rPr>
                <w:sz w:val="20"/>
                <w:szCs w:val="20"/>
                <w:lang w:val="ky-KG"/>
              </w:rPr>
            </w:pPr>
            <w:r w:rsidRPr="007B1E6C">
              <w:rPr>
                <w:sz w:val="20"/>
                <w:szCs w:val="20"/>
                <w:lang w:val="ky-KG"/>
              </w:rPr>
              <w:t>113,9</w:t>
            </w:r>
          </w:p>
        </w:tc>
        <w:tc>
          <w:tcPr>
            <w:tcW w:w="797" w:type="pct"/>
            <w:hideMark/>
          </w:tcPr>
          <w:p w14:paraId="498C7C57" w14:textId="77777777" w:rsidR="007B1E6C" w:rsidRPr="007B1E6C" w:rsidRDefault="007B1E6C" w:rsidP="00655CBD">
            <w:pPr>
              <w:shd w:val="clear" w:color="auto" w:fill="FFFFFF"/>
              <w:jc w:val="right"/>
              <w:rPr>
                <w:sz w:val="20"/>
                <w:szCs w:val="20"/>
                <w:lang w:val="ky-KG"/>
              </w:rPr>
            </w:pPr>
            <w:r w:rsidRPr="007B1E6C">
              <w:rPr>
                <w:sz w:val="20"/>
                <w:szCs w:val="20"/>
                <w:lang w:val="ky-KG"/>
              </w:rPr>
              <w:t>122,5</w:t>
            </w:r>
          </w:p>
        </w:tc>
      </w:tr>
      <w:tr w:rsidR="007B1E6C" w:rsidRPr="007B1E6C" w14:paraId="6636DDA1" w14:textId="77777777" w:rsidTr="007B1E6C">
        <w:tc>
          <w:tcPr>
            <w:tcW w:w="660" w:type="pct"/>
            <w:hideMark/>
          </w:tcPr>
          <w:p w14:paraId="457B40D0" w14:textId="77777777" w:rsidR="007B1E6C" w:rsidRPr="007B1E6C" w:rsidRDefault="007B1E6C" w:rsidP="00655CBD">
            <w:pPr>
              <w:shd w:val="clear" w:color="auto" w:fill="FFFFFF"/>
              <w:rPr>
                <w:sz w:val="20"/>
                <w:szCs w:val="20"/>
                <w:lang w:val="ky-KG"/>
              </w:rPr>
            </w:pPr>
            <w:r w:rsidRPr="007B1E6C">
              <w:rPr>
                <w:sz w:val="20"/>
                <w:szCs w:val="20"/>
                <w:lang w:val="ky-KG"/>
              </w:rPr>
              <w:t>Май</w:t>
            </w:r>
          </w:p>
        </w:tc>
        <w:tc>
          <w:tcPr>
            <w:tcW w:w="510" w:type="pct"/>
            <w:hideMark/>
          </w:tcPr>
          <w:p w14:paraId="24723512" w14:textId="77777777" w:rsidR="007B1E6C" w:rsidRPr="007B1E6C" w:rsidRDefault="007B1E6C" w:rsidP="00655CBD">
            <w:pPr>
              <w:shd w:val="clear" w:color="auto" w:fill="FFFFFF"/>
              <w:jc w:val="right"/>
              <w:rPr>
                <w:sz w:val="20"/>
                <w:szCs w:val="20"/>
                <w:lang w:val="ky-KG"/>
              </w:rPr>
            </w:pPr>
            <w:r w:rsidRPr="007B1E6C">
              <w:rPr>
                <w:sz w:val="20"/>
                <w:szCs w:val="20"/>
                <w:lang w:val="ky-KG"/>
              </w:rPr>
              <w:t>28 340,7</w:t>
            </w:r>
          </w:p>
        </w:tc>
        <w:tc>
          <w:tcPr>
            <w:tcW w:w="825" w:type="pct"/>
            <w:hideMark/>
          </w:tcPr>
          <w:p w14:paraId="4C6AAE48" w14:textId="77777777" w:rsidR="007B1E6C" w:rsidRPr="007B1E6C" w:rsidRDefault="007B1E6C" w:rsidP="00655CBD">
            <w:pPr>
              <w:shd w:val="clear" w:color="auto" w:fill="FFFFFF"/>
              <w:jc w:val="right"/>
              <w:rPr>
                <w:sz w:val="20"/>
                <w:szCs w:val="20"/>
                <w:lang w:val="ky-KG"/>
              </w:rPr>
            </w:pPr>
            <w:r w:rsidRPr="007B1E6C">
              <w:rPr>
                <w:sz w:val="20"/>
                <w:szCs w:val="20"/>
                <w:lang w:val="ky-KG"/>
              </w:rPr>
              <w:t>113,6</w:t>
            </w:r>
          </w:p>
        </w:tc>
        <w:tc>
          <w:tcPr>
            <w:tcW w:w="586" w:type="pct"/>
            <w:hideMark/>
          </w:tcPr>
          <w:p w14:paraId="33ACE995" w14:textId="77777777" w:rsidR="007B1E6C" w:rsidRPr="007B1E6C" w:rsidRDefault="007B1E6C" w:rsidP="00655CBD">
            <w:pPr>
              <w:shd w:val="clear" w:color="auto" w:fill="FFFFFF"/>
              <w:jc w:val="right"/>
              <w:rPr>
                <w:sz w:val="20"/>
                <w:szCs w:val="20"/>
                <w:lang w:val="ky-KG"/>
              </w:rPr>
            </w:pPr>
            <w:r w:rsidRPr="007B1E6C">
              <w:rPr>
                <w:sz w:val="20"/>
                <w:szCs w:val="20"/>
                <w:lang w:val="ky-KG"/>
              </w:rPr>
              <w:t>103,6</w:t>
            </w:r>
          </w:p>
        </w:tc>
        <w:tc>
          <w:tcPr>
            <w:tcW w:w="797" w:type="pct"/>
            <w:hideMark/>
          </w:tcPr>
          <w:p w14:paraId="0B89C26A" w14:textId="77777777" w:rsidR="007B1E6C" w:rsidRPr="007B1E6C" w:rsidRDefault="007B1E6C" w:rsidP="00655CBD">
            <w:pPr>
              <w:shd w:val="clear" w:color="auto" w:fill="FFFFFF"/>
              <w:jc w:val="right"/>
              <w:rPr>
                <w:sz w:val="20"/>
                <w:szCs w:val="20"/>
                <w:lang w:val="ky-KG"/>
              </w:rPr>
            </w:pPr>
            <w:r w:rsidRPr="007B1E6C">
              <w:rPr>
                <w:sz w:val="20"/>
                <w:szCs w:val="20"/>
                <w:lang w:val="ky-KG"/>
              </w:rPr>
              <w:t>25 641,6</w:t>
            </w:r>
          </w:p>
        </w:tc>
        <w:tc>
          <w:tcPr>
            <w:tcW w:w="825" w:type="pct"/>
            <w:hideMark/>
          </w:tcPr>
          <w:p w14:paraId="3EF40259" w14:textId="77777777" w:rsidR="007B1E6C" w:rsidRPr="007B1E6C" w:rsidRDefault="007B1E6C" w:rsidP="00655CBD">
            <w:pPr>
              <w:shd w:val="clear" w:color="auto" w:fill="FFFFFF"/>
              <w:jc w:val="right"/>
              <w:rPr>
                <w:sz w:val="20"/>
                <w:szCs w:val="20"/>
                <w:lang w:val="ky-KG"/>
              </w:rPr>
            </w:pPr>
            <w:r w:rsidRPr="007B1E6C">
              <w:rPr>
                <w:sz w:val="20"/>
                <w:szCs w:val="20"/>
                <w:lang w:val="ky-KG"/>
              </w:rPr>
              <w:t>110,2</w:t>
            </w:r>
          </w:p>
        </w:tc>
        <w:tc>
          <w:tcPr>
            <w:tcW w:w="797" w:type="pct"/>
            <w:hideMark/>
          </w:tcPr>
          <w:p w14:paraId="320ADFC2" w14:textId="77777777" w:rsidR="007B1E6C" w:rsidRPr="007B1E6C" w:rsidRDefault="007B1E6C" w:rsidP="00655CBD">
            <w:pPr>
              <w:shd w:val="clear" w:color="auto" w:fill="FFFFFF"/>
              <w:jc w:val="right"/>
              <w:rPr>
                <w:sz w:val="20"/>
                <w:szCs w:val="20"/>
                <w:lang w:val="ky-KG"/>
              </w:rPr>
            </w:pPr>
            <w:r w:rsidRPr="007B1E6C">
              <w:rPr>
                <w:sz w:val="20"/>
                <w:szCs w:val="20"/>
                <w:lang w:val="ky-KG"/>
              </w:rPr>
              <w:t>98,7</w:t>
            </w:r>
          </w:p>
        </w:tc>
      </w:tr>
      <w:tr w:rsidR="007B1E6C" w:rsidRPr="007B1E6C" w14:paraId="1D08C615" w14:textId="77777777" w:rsidTr="007B1E6C">
        <w:tc>
          <w:tcPr>
            <w:tcW w:w="660" w:type="pct"/>
            <w:hideMark/>
          </w:tcPr>
          <w:p w14:paraId="61E1669E" w14:textId="77777777" w:rsidR="007B1E6C" w:rsidRPr="007B1E6C" w:rsidRDefault="007B1E6C" w:rsidP="00655CBD">
            <w:pPr>
              <w:shd w:val="clear" w:color="auto" w:fill="FFFFFF"/>
              <w:rPr>
                <w:sz w:val="20"/>
                <w:szCs w:val="20"/>
                <w:lang w:val="ky-KG"/>
              </w:rPr>
            </w:pPr>
            <w:r w:rsidRPr="007B1E6C">
              <w:rPr>
                <w:sz w:val="20"/>
                <w:szCs w:val="20"/>
                <w:lang w:val="ky-KG"/>
              </w:rPr>
              <w:t>Июнь</w:t>
            </w:r>
          </w:p>
        </w:tc>
        <w:tc>
          <w:tcPr>
            <w:tcW w:w="510" w:type="pct"/>
            <w:hideMark/>
          </w:tcPr>
          <w:p w14:paraId="1F2AA247" w14:textId="77777777" w:rsidR="007B1E6C" w:rsidRPr="007B1E6C" w:rsidRDefault="007B1E6C" w:rsidP="00655CBD">
            <w:pPr>
              <w:shd w:val="clear" w:color="auto" w:fill="FFFFFF"/>
              <w:jc w:val="right"/>
              <w:rPr>
                <w:sz w:val="20"/>
                <w:szCs w:val="20"/>
                <w:lang w:val="ky-KG"/>
              </w:rPr>
            </w:pPr>
            <w:r w:rsidRPr="007B1E6C">
              <w:rPr>
                <w:sz w:val="20"/>
                <w:szCs w:val="20"/>
                <w:lang w:val="ky-KG"/>
              </w:rPr>
              <w:t>32 141,8</w:t>
            </w:r>
          </w:p>
        </w:tc>
        <w:tc>
          <w:tcPr>
            <w:tcW w:w="825" w:type="pct"/>
            <w:hideMark/>
          </w:tcPr>
          <w:p w14:paraId="41A04054" w14:textId="77777777" w:rsidR="007B1E6C" w:rsidRPr="007B1E6C" w:rsidRDefault="007B1E6C" w:rsidP="00655CBD">
            <w:pPr>
              <w:shd w:val="clear" w:color="auto" w:fill="FFFFFF"/>
              <w:jc w:val="right"/>
              <w:rPr>
                <w:sz w:val="20"/>
                <w:szCs w:val="20"/>
                <w:lang w:val="ky-KG"/>
              </w:rPr>
            </w:pPr>
            <w:r w:rsidRPr="007B1E6C">
              <w:rPr>
                <w:sz w:val="20"/>
                <w:szCs w:val="20"/>
                <w:lang w:val="ky-KG"/>
              </w:rPr>
              <w:t>131,2</w:t>
            </w:r>
          </w:p>
        </w:tc>
        <w:tc>
          <w:tcPr>
            <w:tcW w:w="586" w:type="pct"/>
            <w:hideMark/>
          </w:tcPr>
          <w:p w14:paraId="3BD0BBBF" w14:textId="77777777" w:rsidR="007B1E6C" w:rsidRPr="007B1E6C" w:rsidRDefault="007B1E6C" w:rsidP="00655CBD">
            <w:pPr>
              <w:shd w:val="clear" w:color="auto" w:fill="FFFFFF"/>
              <w:jc w:val="right"/>
              <w:rPr>
                <w:sz w:val="20"/>
                <w:szCs w:val="20"/>
                <w:lang w:val="ky-KG"/>
              </w:rPr>
            </w:pPr>
            <w:r w:rsidRPr="007B1E6C">
              <w:rPr>
                <w:sz w:val="20"/>
                <w:szCs w:val="20"/>
                <w:lang w:val="ky-KG"/>
              </w:rPr>
              <w:t>112,2</w:t>
            </w:r>
          </w:p>
        </w:tc>
        <w:tc>
          <w:tcPr>
            <w:tcW w:w="797" w:type="pct"/>
            <w:hideMark/>
          </w:tcPr>
          <w:p w14:paraId="51BF5112" w14:textId="77777777" w:rsidR="007B1E6C" w:rsidRPr="007B1E6C" w:rsidRDefault="007B1E6C" w:rsidP="00655CBD">
            <w:pPr>
              <w:shd w:val="clear" w:color="auto" w:fill="FFFFFF"/>
              <w:jc w:val="right"/>
              <w:rPr>
                <w:sz w:val="20"/>
                <w:szCs w:val="20"/>
                <w:lang w:val="ky-KG"/>
              </w:rPr>
            </w:pPr>
            <w:r w:rsidRPr="007B1E6C">
              <w:rPr>
                <w:sz w:val="20"/>
                <w:szCs w:val="20"/>
                <w:lang w:val="ky-KG"/>
              </w:rPr>
              <w:t>29 669,3</w:t>
            </w:r>
          </w:p>
        </w:tc>
        <w:tc>
          <w:tcPr>
            <w:tcW w:w="825" w:type="pct"/>
            <w:hideMark/>
          </w:tcPr>
          <w:p w14:paraId="339612B4" w14:textId="77777777" w:rsidR="007B1E6C" w:rsidRPr="007B1E6C" w:rsidRDefault="007B1E6C" w:rsidP="00655CBD">
            <w:pPr>
              <w:shd w:val="clear" w:color="auto" w:fill="FFFFFF"/>
              <w:jc w:val="right"/>
              <w:rPr>
                <w:sz w:val="20"/>
                <w:szCs w:val="20"/>
                <w:lang w:val="ky-KG"/>
              </w:rPr>
            </w:pPr>
            <w:r w:rsidRPr="007B1E6C">
              <w:rPr>
                <w:sz w:val="20"/>
                <w:szCs w:val="20"/>
                <w:lang w:val="ky-KG"/>
              </w:rPr>
              <w:t>119,0</w:t>
            </w:r>
          </w:p>
        </w:tc>
        <w:tc>
          <w:tcPr>
            <w:tcW w:w="797" w:type="pct"/>
            <w:hideMark/>
          </w:tcPr>
          <w:p w14:paraId="1F586433" w14:textId="77777777" w:rsidR="007B1E6C" w:rsidRPr="007B1E6C" w:rsidRDefault="007B1E6C" w:rsidP="00655CBD">
            <w:pPr>
              <w:shd w:val="clear" w:color="auto" w:fill="FFFFFF"/>
              <w:jc w:val="right"/>
              <w:rPr>
                <w:sz w:val="20"/>
                <w:szCs w:val="20"/>
                <w:lang w:val="ky-KG"/>
              </w:rPr>
            </w:pPr>
            <w:r w:rsidRPr="007B1E6C">
              <w:rPr>
                <w:sz w:val="20"/>
                <w:szCs w:val="20"/>
                <w:lang w:val="ky-KG"/>
              </w:rPr>
              <w:t>108,4</w:t>
            </w:r>
          </w:p>
        </w:tc>
      </w:tr>
      <w:tr w:rsidR="007B1E6C" w:rsidRPr="007B1E6C" w14:paraId="41EDD77F" w14:textId="77777777" w:rsidTr="007B1E6C">
        <w:tc>
          <w:tcPr>
            <w:tcW w:w="660" w:type="pct"/>
            <w:hideMark/>
          </w:tcPr>
          <w:p w14:paraId="74A3C707" w14:textId="77777777" w:rsidR="007B1E6C" w:rsidRPr="007B1E6C" w:rsidRDefault="007B1E6C" w:rsidP="00655CBD">
            <w:pPr>
              <w:shd w:val="clear" w:color="auto" w:fill="FFFFFF"/>
              <w:rPr>
                <w:sz w:val="20"/>
                <w:szCs w:val="20"/>
                <w:lang w:val="ky-KG"/>
              </w:rPr>
            </w:pPr>
            <w:r w:rsidRPr="007B1E6C">
              <w:rPr>
                <w:sz w:val="20"/>
                <w:szCs w:val="20"/>
                <w:lang w:val="ky-KG"/>
              </w:rPr>
              <w:t>Июль</w:t>
            </w:r>
          </w:p>
        </w:tc>
        <w:tc>
          <w:tcPr>
            <w:tcW w:w="510" w:type="pct"/>
            <w:hideMark/>
          </w:tcPr>
          <w:p w14:paraId="4A17489C" w14:textId="77777777" w:rsidR="007B1E6C" w:rsidRPr="007B1E6C" w:rsidRDefault="007B1E6C" w:rsidP="00655CBD">
            <w:pPr>
              <w:shd w:val="clear" w:color="auto" w:fill="FFFFFF"/>
              <w:jc w:val="right"/>
              <w:rPr>
                <w:sz w:val="20"/>
                <w:szCs w:val="20"/>
                <w:lang w:val="ky-KG"/>
              </w:rPr>
            </w:pPr>
            <w:r w:rsidRPr="007B1E6C">
              <w:rPr>
                <w:sz w:val="20"/>
                <w:szCs w:val="20"/>
                <w:lang w:val="ky-KG"/>
              </w:rPr>
              <w:t>32 722,1</w:t>
            </w:r>
          </w:p>
        </w:tc>
        <w:tc>
          <w:tcPr>
            <w:tcW w:w="825" w:type="pct"/>
            <w:hideMark/>
          </w:tcPr>
          <w:p w14:paraId="7A496641" w14:textId="77777777" w:rsidR="007B1E6C" w:rsidRPr="007B1E6C" w:rsidRDefault="007B1E6C" w:rsidP="00655CBD">
            <w:pPr>
              <w:shd w:val="clear" w:color="auto" w:fill="FFFFFF"/>
              <w:jc w:val="right"/>
              <w:rPr>
                <w:sz w:val="20"/>
                <w:szCs w:val="20"/>
                <w:lang w:val="ky-KG"/>
              </w:rPr>
            </w:pPr>
            <w:r w:rsidRPr="007B1E6C">
              <w:rPr>
                <w:sz w:val="20"/>
                <w:szCs w:val="20"/>
                <w:lang w:val="ky-KG"/>
              </w:rPr>
              <w:t>112,9</w:t>
            </w:r>
          </w:p>
        </w:tc>
        <w:tc>
          <w:tcPr>
            <w:tcW w:w="586" w:type="pct"/>
            <w:hideMark/>
          </w:tcPr>
          <w:p w14:paraId="6CE4C6CB" w14:textId="77777777" w:rsidR="007B1E6C" w:rsidRPr="007B1E6C" w:rsidRDefault="007B1E6C" w:rsidP="00655CBD">
            <w:pPr>
              <w:shd w:val="clear" w:color="auto" w:fill="FFFFFF"/>
              <w:jc w:val="right"/>
              <w:rPr>
                <w:sz w:val="20"/>
                <w:szCs w:val="20"/>
                <w:lang w:val="ky-KG"/>
              </w:rPr>
            </w:pPr>
            <w:r w:rsidRPr="007B1E6C">
              <w:rPr>
                <w:sz w:val="20"/>
                <w:szCs w:val="20"/>
                <w:lang w:val="ky-KG"/>
              </w:rPr>
              <w:t>102,2</w:t>
            </w:r>
          </w:p>
        </w:tc>
        <w:tc>
          <w:tcPr>
            <w:tcW w:w="797" w:type="pct"/>
            <w:hideMark/>
          </w:tcPr>
          <w:p w14:paraId="1FAB4B44" w14:textId="77777777" w:rsidR="007B1E6C" w:rsidRPr="007B1E6C" w:rsidRDefault="007B1E6C" w:rsidP="00655CBD">
            <w:pPr>
              <w:shd w:val="clear" w:color="auto" w:fill="FFFFFF"/>
              <w:jc w:val="right"/>
              <w:rPr>
                <w:sz w:val="20"/>
                <w:szCs w:val="20"/>
                <w:lang w:val="ky-KG"/>
              </w:rPr>
            </w:pPr>
            <w:r w:rsidRPr="007B1E6C">
              <w:rPr>
                <w:sz w:val="20"/>
                <w:szCs w:val="20"/>
                <w:lang w:val="ky-KG"/>
              </w:rPr>
              <w:t>31 188,3</w:t>
            </w:r>
          </w:p>
        </w:tc>
        <w:tc>
          <w:tcPr>
            <w:tcW w:w="825" w:type="pct"/>
            <w:hideMark/>
          </w:tcPr>
          <w:p w14:paraId="09732A60" w14:textId="77777777" w:rsidR="007B1E6C" w:rsidRPr="007B1E6C" w:rsidRDefault="007B1E6C" w:rsidP="00655CBD">
            <w:pPr>
              <w:shd w:val="clear" w:color="auto" w:fill="FFFFFF"/>
              <w:jc w:val="right"/>
              <w:rPr>
                <w:sz w:val="20"/>
                <w:szCs w:val="20"/>
                <w:lang w:val="ky-KG"/>
              </w:rPr>
            </w:pPr>
            <w:r w:rsidRPr="007B1E6C">
              <w:rPr>
                <w:sz w:val="20"/>
                <w:szCs w:val="20"/>
                <w:lang w:val="ky-KG"/>
              </w:rPr>
              <w:t>105,1</w:t>
            </w:r>
          </w:p>
        </w:tc>
        <w:tc>
          <w:tcPr>
            <w:tcW w:w="797" w:type="pct"/>
            <w:hideMark/>
          </w:tcPr>
          <w:p w14:paraId="222D60F8" w14:textId="77777777" w:rsidR="007B1E6C" w:rsidRPr="007B1E6C" w:rsidRDefault="007B1E6C" w:rsidP="00655CBD">
            <w:pPr>
              <w:shd w:val="clear" w:color="auto" w:fill="FFFFFF"/>
              <w:jc w:val="right"/>
              <w:rPr>
                <w:sz w:val="20"/>
                <w:szCs w:val="20"/>
                <w:lang w:val="ky-KG"/>
              </w:rPr>
            </w:pPr>
            <w:r w:rsidRPr="007B1E6C">
              <w:rPr>
                <w:sz w:val="20"/>
                <w:szCs w:val="20"/>
                <w:lang w:val="ky-KG"/>
              </w:rPr>
              <w:t>115,2</w:t>
            </w:r>
          </w:p>
        </w:tc>
      </w:tr>
      <w:tr w:rsidR="007B1E6C" w:rsidRPr="007B1E6C" w14:paraId="0D147209" w14:textId="77777777" w:rsidTr="007B1E6C">
        <w:tc>
          <w:tcPr>
            <w:tcW w:w="660" w:type="pct"/>
            <w:hideMark/>
          </w:tcPr>
          <w:p w14:paraId="5C70EEF6" w14:textId="77777777" w:rsidR="007B1E6C" w:rsidRPr="007B1E6C" w:rsidRDefault="007B1E6C" w:rsidP="00655CBD">
            <w:pPr>
              <w:shd w:val="clear" w:color="auto" w:fill="FFFFFF"/>
              <w:rPr>
                <w:sz w:val="20"/>
                <w:szCs w:val="20"/>
                <w:lang w:val="ky-KG"/>
              </w:rPr>
            </w:pPr>
            <w:r w:rsidRPr="007B1E6C">
              <w:rPr>
                <w:sz w:val="20"/>
                <w:szCs w:val="20"/>
                <w:lang w:val="ky-KG"/>
              </w:rPr>
              <w:t>Август</w:t>
            </w:r>
          </w:p>
        </w:tc>
        <w:tc>
          <w:tcPr>
            <w:tcW w:w="510" w:type="pct"/>
            <w:hideMark/>
          </w:tcPr>
          <w:p w14:paraId="738C4CAC" w14:textId="77777777" w:rsidR="007B1E6C" w:rsidRPr="007B1E6C" w:rsidRDefault="007B1E6C" w:rsidP="00655CBD">
            <w:pPr>
              <w:shd w:val="clear" w:color="auto" w:fill="FFFFFF"/>
              <w:jc w:val="right"/>
              <w:rPr>
                <w:sz w:val="20"/>
                <w:szCs w:val="20"/>
                <w:lang w:val="ky-KG"/>
              </w:rPr>
            </w:pPr>
            <w:r w:rsidRPr="007B1E6C">
              <w:rPr>
                <w:sz w:val="20"/>
                <w:szCs w:val="20"/>
                <w:lang w:val="ky-KG"/>
              </w:rPr>
              <w:t>41 662,9</w:t>
            </w:r>
          </w:p>
        </w:tc>
        <w:tc>
          <w:tcPr>
            <w:tcW w:w="825" w:type="pct"/>
            <w:hideMark/>
          </w:tcPr>
          <w:p w14:paraId="6866659B" w14:textId="77777777" w:rsidR="007B1E6C" w:rsidRPr="007B1E6C" w:rsidRDefault="007B1E6C" w:rsidP="00655CBD">
            <w:pPr>
              <w:shd w:val="clear" w:color="auto" w:fill="FFFFFF"/>
              <w:jc w:val="right"/>
              <w:rPr>
                <w:sz w:val="20"/>
                <w:szCs w:val="20"/>
                <w:lang w:val="ky-KG"/>
              </w:rPr>
            </w:pPr>
            <w:r w:rsidRPr="007B1E6C">
              <w:rPr>
                <w:sz w:val="20"/>
                <w:szCs w:val="20"/>
                <w:lang w:val="ky-KG"/>
              </w:rPr>
              <w:t>106,4</w:t>
            </w:r>
          </w:p>
        </w:tc>
        <w:tc>
          <w:tcPr>
            <w:tcW w:w="586" w:type="pct"/>
            <w:hideMark/>
          </w:tcPr>
          <w:p w14:paraId="3B54E6B7" w14:textId="77777777" w:rsidR="007B1E6C" w:rsidRPr="007B1E6C" w:rsidRDefault="007B1E6C" w:rsidP="00655CBD">
            <w:pPr>
              <w:shd w:val="clear" w:color="auto" w:fill="FFFFFF"/>
              <w:jc w:val="right"/>
              <w:rPr>
                <w:sz w:val="20"/>
                <w:szCs w:val="20"/>
                <w:lang w:val="ky-KG"/>
              </w:rPr>
            </w:pPr>
            <w:r w:rsidRPr="007B1E6C">
              <w:rPr>
                <w:sz w:val="20"/>
                <w:szCs w:val="20"/>
                <w:lang w:val="ky-KG"/>
              </w:rPr>
              <w:t>128,4</w:t>
            </w:r>
          </w:p>
        </w:tc>
        <w:tc>
          <w:tcPr>
            <w:tcW w:w="797" w:type="pct"/>
            <w:hideMark/>
          </w:tcPr>
          <w:p w14:paraId="4323DA8A" w14:textId="77777777" w:rsidR="007B1E6C" w:rsidRPr="007B1E6C" w:rsidRDefault="007B1E6C" w:rsidP="00655CBD">
            <w:pPr>
              <w:shd w:val="clear" w:color="auto" w:fill="FFFFFF"/>
              <w:jc w:val="right"/>
              <w:rPr>
                <w:sz w:val="20"/>
                <w:szCs w:val="20"/>
                <w:lang w:val="ky-KG"/>
              </w:rPr>
            </w:pPr>
            <w:r w:rsidRPr="007B1E6C">
              <w:rPr>
                <w:sz w:val="20"/>
                <w:szCs w:val="20"/>
                <w:lang w:val="ky-KG"/>
              </w:rPr>
              <w:t>40 029,1</w:t>
            </w:r>
          </w:p>
        </w:tc>
        <w:tc>
          <w:tcPr>
            <w:tcW w:w="825" w:type="pct"/>
            <w:hideMark/>
          </w:tcPr>
          <w:p w14:paraId="5183B4BA" w14:textId="77777777" w:rsidR="007B1E6C" w:rsidRPr="007B1E6C" w:rsidRDefault="007B1E6C" w:rsidP="00655CBD">
            <w:pPr>
              <w:shd w:val="clear" w:color="auto" w:fill="FFFFFF"/>
              <w:jc w:val="right"/>
              <w:rPr>
                <w:sz w:val="20"/>
                <w:szCs w:val="20"/>
                <w:lang w:val="ky-KG"/>
              </w:rPr>
            </w:pPr>
            <w:r w:rsidRPr="007B1E6C">
              <w:rPr>
                <w:sz w:val="20"/>
                <w:szCs w:val="20"/>
                <w:lang w:val="ky-KG"/>
              </w:rPr>
              <w:t>100,4</w:t>
            </w:r>
          </w:p>
        </w:tc>
        <w:tc>
          <w:tcPr>
            <w:tcW w:w="797" w:type="pct"/>
            <w:hideMark/>
          </w:tcPr>
          <w:p w14:paraId="44B9202F" w14:textId="77777777" w:rsidR="007B1E6C" w:rsidRPr="007B1E6C" w:rsidRDefault="007B1E6C" w:rsidP="00655CBD">
            <w:pPr>
              <w:shd w:val="clear" w:color="auto" w:fill="FFFFFF"/>
              <w:jc w:val="right"/>
              <w:rPr>
                <w:sz w:val="20"/>
                <w:szCs w:val="20"/>
                <w:lang w:val="ky-KG"/>
              </w:rPr>
            </w:pPr>
            <w:r w:rsidRPr="007B1E6C">
              <w:rPr>
                <w:sz w:val="20"/>
                <w:szCs w:val="20"/>
                <w:lang w:val="ky-KG"/>
              </w:rPr>
              <w:t>128,2</w:t>
            </w:r>
          </w:p>
        </w:tc>
      </w:tr>
      <w:tr w:rsidR="007B1E6C" w:rsidRPr="007B1E6C" w14:paraId="07FF968A" w14:textId="77777777" w:rsidTr="007B1E6C">
        <w:tc>
          <w:tcPr>
            <w:tcW w:w="660" w:type="pct"/>
            <w:hideMark/>
          </w:tcPr>
          <w:p w14:paraId="64677745" w14:textId="77777777" w:rsidR="007B1E6C" w:rsidRPr="007B1E6C" w:rsidRDefault="007B1E6C" w:rsidP="00655CBD">
            <w:pPr>
              <w:shd w:val="clear" w:color="auto" w:fill="FFFFFF"/>
              <w:rPr>
                <w:sz w:val="20"/>
                <w:szCs w:val="20"/>
                <w:lang w:val="ky-KG"/>
              </w:rPr>
            </w:pPr>
            <w:r w:rsidRPr="007B1E6C">
              <w:rPr>
                <w:sz w:val="20"/>
                <w:szCs w:val="20"/>
                <w:lang w:val="ky-KG"/>
              </w:rPr>
              <w:t>Сентябрь</w:t>
            </w:r>
          </w:p>
        </w:tc>
        <w:tc>
          <w:tcPr>
            <w:tcW w:w="510" w:type="pct"/>
            <w:hideMark/>
          </w:tcPr>
          <w:p w14:paraId="70576E27" w14:textId="77777777" w:rsidR="007B1E6C" w:rsidRPr="007B1E6C" w:rsidRDefault="007B1E6C" w:rsidP="00655CBD">
            <w:pPr>
              <w:shd w:val="clear" w:color="auto" w:fill="FFFFFF"/>
              <w:jc w:val="right"/>
              <w:rPr>
                <w:sz w:val="20"/>
                <w:szCs w:val="20"/>
                <w:lang w:val="ky-KG"/>
              </w:rPr>
            </w:pPr>
            <w:r w:rsidRPr="007B1E6C">
              <w:rPr>
                <w:sz w:val="20"/>
                <w:szCs w:val="20"/>
                <w:lang w:val="ky-KG"/>
              </w:rPr>
              <w:t>46 601,4</w:t>
            </w:r>
          </w:p>
        </w:tc>
        <w:tc>
          <w:tcPr>
            <w:tcW w:w="825" w:type="pct"/>
            <w:hideMark/>
          </w:tcPr>
          <w:p w14:paraId="6529B112" w14:textId="77777777" w:rsidR="007B1E6C" w:rsidRPr="007B1E6C" w:rsidRDefault="007B1E6C" w:rsidP="00655CBD">
            <w:pPr>
              <w:shd w:val="clear" w:color="auto" w:fill="FFFFFF"/>
              <w:jc w:val="right"/>
              <w:rPr>
                <w:sz w:val="20"/>
                <w:szCs w:val="20"/>
                <w:lang w:val="ky-KG"/>
              </w:rPr>
            </w:pPr>
            <w:r w:rsidRPr="007B1E6C">
              <w:rPr>
                <w:sz w:val="20"/>
                <w:szCs w:val="20"/>
                <w:lang w:val="ky-KG"/>
              </w:rPr>
              <w:t>117,6</w:t>
            </w:r>
          </w:p>
        </w:tc>
        <w:tc>
          <w:tcPr>
            <w:tcW w:w="586" w:type="pct"/>
            <w:hideMark/>
          </w:tcPr>
          <w:p w14:paraId="0B7AF6C1" w14:textId="77777777" w:rsidR="007B1E6C" w:rsidRPr="007B1E6C" w:rsidRDefault="007B1E6C" w:rsidP="00655CBD">
            <w:pPr>
              <w:shd w:val="clear" w:color="auto" w:fill="FFFFFF"/>
              <w:jc w:val="right"/>
              <w:rPr>
                <w:sz w:val="20"/>
                <w:szCs w:val="20"/>
                <w:lang w:val="ky-KG"/>
              </w:rPr>
            </w:pPr>
            <w:r w:rsidRPr="007B1E6C">
              <w:rPr>
                <w:sz w:val="20"/>
                <w:szCs w:val="20"/>
                <w:lang w:val="ky-KG"/>
              </w:rPr>
              <w:t>110,1</w:t>
            </w:r>
          </w:p>
        </w:tc>
        <w:tc>
          <w:tcPr>
            <w:tcW w:w="797" w:type="pct"/>
            <w:hideMark/>
          </w:tcPr>
          <w:p w14:paraId="0758FD38" w14:textId="77777777" w:rsidR="007B1E6C" w:rsidRPr="007B1E6C" w:rsidRDefault="007B1E6C" w:rsidP="00655CBD">
            <w:pPr>
              <w:shd w:val="clear" w:color="auto" w:fill="FFFFFF"/>
              <w:jc w:val="right"/>
              <w:rPr>
                <w:sz w:val="20"/>
                <w:szCs w:val="20"/>
                <w:lang w:val="ky-KG"/>
              </w:rPr>
            </w:pPr>
            <w:r w:rsidRPr="007B1E6C">
              <w:rPr>
                <w:sz w:val="20"/>
                <w:szCs w:val="20"/>
                <w:lang w:val="ky-KG"/>
              </w:rPr>
              <w:t>43016,6</w:t>
            </w:r>
          </w:p>
        </w:tc>
        <w:tc>
          <w:tcPr>
            <w:tcW w:w="825" w:type="pct"/>
            <w:hideMark/>
          </w:tcPr>
          <w:p w14:paraId="7BF6FC2C" w14:textId="77777777" w:rsidR="007B1E6C" w:rsidRPr="007B1E6C" w:rsidRDefault="007B1E6C" w:rsidP="00655CBD">
            <w:pPr>
              <w:shd w:val="clear" w:color="auto" w:fill="FFFFFF"/>
              <w:jc w:val="right"/>
              <w:rPr>
                <w:sz w:val="20"/>
                <w:szCs w:val="20"/>
                <w:lang w:val="ky-KG"/>
              </w:rPr>
            </w:pPr>
            <w:r w:rsidRPr="007B1E6C">
              <w:rPr>
                <w:sz w:val="20"/>
                <w:szCs w:val="20"/>
                <w:lang w:val="ky-KG"/>
              </w:rPr>
              <w:t>111,0</w:t>
            </w:r>
          </w:p>
        </w:tc>
        <w:tc>
          <w:tcPr>
            <w:tcW w:w="797" w:type="pct"/>
            <w:hideMark/>
          </w:tcPr>
          <w:p w14:paraId="4D3511FB" w14:textId="77777777" w:rsidR="007B1E6C" w:rsidRPr="007B1E6C" w:rsidRDefault="007B1E6C" w:rsidP="00655CBD">
            <w:pPr>
              <w:shd w:val="clear" w:color="auto" w:fill="FFFFFF"/>
              <w:jc w:val="right"/>
              <w:rPr>
                <w:sz w:val="20"/>
                <w:szCs w:val="20"/>
                <w:lang w:val="ky-KG"/>
              </w:rPr>
            </w:pPr>
            <w:r w:rsidRPr="007B1E6C">
              <w:rPr>
                <w:sz w:val="20"/>
                <w:szCs w:val="20"/>
                <w:lang w:val="ky-KG"/>
              </w:rPr>
              <w:t>107,1</w:t>
            </w:r>
          </w:p>
        </w:tc>
      </w:tr>
      <w:tr w:rsidR="007B1E6C" w:rsidRPr="007B1E6C" w14:paraId="7DA71562" w14:textId="77777777" w:rsidTr="007B1E6C">
        <w:tc>
          <w:tcPr>
            <w:tcW w:w="660" w:type="pct"/>
            <w:hideMark/>
          </w:tcPr>
          <w:p w14:paraId="733EE321" w14:textId="77777777" w:rsidR="007B1E6C" w:rsidRPr="007B1E6C" w:rsidRDefault="007B1E6C" w:rsidP="00655CBD">
            <w:pPr>
              <w:shd w:val="clear" w:color="auto" w:fill="FFFFFF"/>
              <w:rPr>
                <w:sz w:val="20"/>
                <w:szCs w:val="20"/>
                <w:lang w:val="ky-KG"/>
              </w:rPr>
            </w:pPr>
            <w:r w:rsidRPr="007B1E6C">
              <w:rPr>
                <w:sz w:val="20"/>
                <w:szCs w:val="20"/>
                <w:lang w:val="ky-KG"/>
              </w:rPr>
              <w:t>Октябрь</w:t>
            </w:r>
          </w:p>
        </w:tc>
        <w:tc>
          <w:tcPr>
            <w:tcW w:w="510" w:type="pct"/>
            <w:hideMark/>
          </w:tcPr>
          <w:p w14:paraId="4E9C4F44" w14:textId="77777777" w:rsidR="007B1E6C" w:rsidRPr="007B1E6C" w:rsidRDefault="007B1E6C" w:rsidP="00655CBD">
            <w:pPr>
              <w:shd w:val="clear" w:color="auto" w:fill="FFFFFF"/>
              <w:jc w:val="right"/>
              <w:rPr>
                <w:sz w:val="20"/>
                <w:szCs w:val="20"/>
                <w:lang w:val="ky-KG"/>
              </w:rPr>
            </w:pPr>
            <w:r w:rsidRPr="007B1E6C">
              <w:rPr>
                <w:sz w:val="20"/>
                <w:szCs w:val="20"/>
                <w:lang w:val="ky-KG"/>
              </w:rPr>
              <w:t>47 581,9</w:t>
            </w:r>
          </w:p>
        </w:tc>
        <w:tc>
          <w:tcPr>
            <w:tcW w:w="825" w:type="pct"/>
            <w:hideMark/>
          </w:tcPr>
          <w:p w14:paraId="5D99BB4B" w14:textId="77777777" w:rsidR="007B1E6C" w:rsidRPr="007B1E6C" w:rsidRDefault="007B1E6C" w:rsidP="00655CBD">
            <w:pPr>
              <w:shd w:val="clear" w:color="auto" w:fill="FFFFFF"/>
              <w:jc w:val="right"/>
              <w:rPr>
                <w:sz w:val="20"/>
                <w:szCs w:val="20"/>
                <w:lang w:val="ky-KG"/>
              </w:rPr>
            </w:pPr>
            <w:r w:rsidRPr="007B1E6C">
              <w:rPr>
                <w:sz w:val="20"/>
                <w:szCs w:val="20"/>
                <w:lang w:val="ky-KG"/>
              </w:rPr>
              <w:t>124,4</w:t>
            </w:r>
          </w:p>
        </w:tc>
        <w:tc>
          <w:tcPr>
            <w:tcW w:w="586" w:type="pct"/>
            <w:hideMark/>
          </w:tcPr>
          <w:p w14:paraId="6DB3130C" w14:textId="77777777" w:rsidR="007B1E6C" w:rsidRPr="007B1E6C" w:rsidRDefault="007B1E6C" w:rsidP="00655CBD">
            <w:pPr>
              <w:shd w:val="clear" w:color="auto" w:fill="FFFFFF"/>
              <w:jc w:val="right"/>
              <w:rPr>
                <w:sz w:val="20"/>
                <w:szCs w:val="20"/>
                <w:lang w:val="ky-KG"/>
              </w:rPr>
            </w:pPr>
            <w:r w:rsidRPr="007B1E6C">
              <w:rPr>
                <w:sz w:val="20"/>
                <w:szCs w:val="20"/>
                <w:lang w:val="ky-KG"/>
              </w:rPr>
              <w:t>101,3</w:t>
            </w:r>
          </w:p>
        </w:tc>
        <w:tc>
          <w:tcPr>
            <w:tcW w:w="797" w:type="pct"/>
            <w:hideMark/>
          </w:tcPr>
          <w:p w14:paraId="09EE954B" w14:textId="77777777" w:rsidR="007B1E6C" w:rsidRPr="007B1E6C" w:rsidRDefault="007B1E6C" w:rsidP="00655CBD">
            <w:pPr>
              <w:shd w:val="clear" w:color="auto" w:fill="FFFFFF"/>
              <w:jc w:val="right"/>
              <w:rPr>
                <w:sz w:val="20"/>
                <w:szCs w:val="20"/>
                <w:lang w:val="ky-KG"/>
              </w:rPr>
            </w:pPr>
            <w:r w:rsidRPr="007B1E6C">
              <w:rPr>
                <w:sz w:val="20"/>
                <w:szCs w:val="20"/>
                <w:lang w:val="ky-KG"/>
              </w:rPr>
              <w:t>43 921,7</w:t>
            </w:r>
          </w:p>
        </w:tc>
        <w:tc>
          <w:tcPr>
            <w:tcW w:w="825" w:type="pct"/>
            <w:hideMark/>
          </w:tcPr>
          <w:p w14:paraId="20E2214F" w14:textId="77777777" w:rsidR="007B1E6C" w:rsidRPr="007B1E6C" w:rsidRDefault="007B1E6C" w:rsidP="00655CBD">
            <w:pPr>
              <w:shd w:val="clear" w:color="auto" w:fill="FFFFFF"/>
              <w:jc w:val="right"/>
              <w:rPr>
                <w:sz w:val="20"/>
                <w:szCs w:val="20"/>
                <w:lang w:val="ky-KG"/>
              </w:rPr>
            </w:pPr>
            <w:r w:rsidRPr="007B1E6C">
              <w:rPr>
                <w:sz w:val="20"/>
                <w:szCs w:val="20"/>
                <w:lang w:val="ky-KG"/>
              </w:rPr>
              <w:t>112,1</w:t>
            </w:r>
          </w:p>
        </w:tc>
        <w:tc>
          <w:tcPr>
            <w:tcW w:w="797" w:type="pct"/>
            <w:hideMark/>
          </w:tcPr>
          <w:p w14:paraId="1E249CFB" w14:textId="77777777" w:rsidR="007B1E6C" w:rsidRPr="007B1E6C" w:rsidRDefault="007B1E6C" w:rsidP="00655CBD">
            <w:pPr>
              <w:shd w:val="clear" w:color="auto" w:fill="FFFFFF"/>
              <w:jc w:val="right"/>
              <w:rPr>
                <w:sz w:val="20"/>
                <w:szCs w:val="20"/>
                <w:lang w:val="ky-KG"/>
              </w:rPr>
            </w:pPr>
            <w:r w:rsidRPr="007B1E6C">
              <w:rPr>
                <w:sz w:val="20"/>
                <w:szCs w:val="20"/>
                <w:lang w:val="ky-KG"/>
              </w:rPr>
              <w:t>101,5</w:t>
            </w:r>
          </w:p>
        </w:tc>
      </w:tr>
      <w:tr w:rsidR="007B1E6C" w:rsidRPr="007B1E6C" w14:paraId="0EBF7BFF" w14:textId="77777777" w:rsidTr="007B1E6C">
        <w:tc>
          <w:tcPr>
            <w:tcW w:w="660" w:type="pct"/>
            <w:tcBorders>
              <w:top w:val="nil"/>
              <w:left w:val="nil"/>
              <w:bottom w:val="single" w:sz="8" w:space="0" w:color="auto"/>
              <w:right w:val="nil"/>
            </w:tcBorders>
            <w:hideMark/>
          </w:tcPr>
          <w:p w14:paraId="0DEC4664" w14:textId="77777777" w:rsidR="007B1E6C" w:rsidRPr="007B1E6C" w:rsidRDefault="007B1E6C" w:rsidP="00655CBD">
            <w:pPr>
              <w:shd w:val="clear" w:color="auto" w:fill="FFFFFF"/>
              <w:rPr>
                <w:sz w:val="20"/>
                <w:szCs w:val="20"/>
                <w:lang w:val="ky-KG"/>
              </w:rPr>
            </w:pPr>
            <w:r w:rsidRPr="007B1E6C">
              <w:rPr>
                <w:sz w:val="20"/>
                <w:szCs w:val="20"/>
                <w:lang w:val="ky-KG"/>
              </w:rPr>
              <w:t>Ноябрь</w:t>
            </w:r>
          </w:p>
        </w:tc>
        <w:tc>
          <w:tcPr>
            <w:tcW w:w="510" w:type="pct"/>
            <w:tcBorders>
              <w:top w:val="nil"/>
              <w:left w:val="nil"/>
              <w:bottom w:val="single" w:sz="8" w:space="0" w:color="auto"/>
              <w:right w:val="nil"/>
            </w:tcBorders>
            <w:hideMark/>
          </w:tcPr>
          <w:p w14:paraId="3C55327C" w14:textId="77777777" w:rsidR="007B1E6C" w:rsidRPr="007B1E6C" w:rsidRDefault="007B1E6C" w:rsidP="00655CBD">
            <w:pPr>
              <w:shd w:val="clear" w:color="auto" w:fill="FFFFFF"/>
              <w:jc w:val="right"/>
              <w:rPr>
                <w:sz w:val="20"/>
                <w:szCs w:val="20"/>
                <w:lang w:val="ky-KG"/>
              </w:rPr>
            </w:pPr>
            <w:r w:rsidRPr="007B1E6C">
              <w:rPr>
                <w:sz w:val="20"/>
                <w:szCs w:val="20"/>
                <w:lang w:val="ky-KG"/>
              </w:rPr>
              <w:t>55 192,8</w:t>
            </w:r>
          </w:p>
        </w:tc>
        <w:tc>
          <w:tcPr>
            <w:tcW w:w="825" w:type="pct"/>
            <w:tcBorders>
              <w:top w:val="nil"/>
              <w:left w:val="nil"/>
              <w:bottom w:val="single" w:sz="8" w:space="0" w:color="auto"/>
              <w:right w:val="nil"/>
            </w:tcBorders>
            <w:hideMark/>
          </w:tcPr>
          <w:p w14:paraId="2B7E95D1" w14:textId="77777777" w:rsidR="007B1E6C" w:rsidRPr="007B1E6C" w:rsidRDefault="007B1E6C" w:rsidP="00655CBD">
            <w:pPr>
              <w:shd w:val="clear" w:color="auto" w:fill="FFFFFF"/>
              <w:jc w:val="right"/>
              <w:rPr>
                <w:sz w:val="20"/>
                <w:szCs w:val="20"/>
                <w:lang w:val="ky-KG"/>
              </w:rPr>
            </w:pPr>
            <w:r w:rsidRPr="007B1E6C">
              <w:rPr>
                <w:sz w:val="20"/>
                <w:szCs w:val="20"/>
                <w:lang w:val="ky-KG"/>
              </w:rPr>
              <w:t>114,3</w:t>
            </w:r>
          </w:p>
        </w:tc>
        <w:tc>
          <w:tcPr>
            <w:tcW w:w="586" w:type="pct"/>
            <w:tcBorders>
              <w:top w:val="nil"/>
              <w:left w:val="nil"/>
              <w:bottom w:val="single" w:sz="8" w:space="0" w:color="auto"/>
              <w:right w:val="nil"/>
            </w:tcBorders>
            <w:hideMark/>
          </w:tcPr>
          <w:p w14:paraId="32463371" w14:textId="77777777" w:rsidR="007B1E6C" w:rsidRPr="007B1E6C" w:rsidRDefault="007B1E6C" w:rsidP="00655CBD">
            <w:pPr>
              <w:shd w:val="clear" w:color="auto" w:fill="FFFFFF"/>
              <w:jc w:val="right"/>
              <w:rPr>
                <w:sz w:val="20"/>
                <w:szCs w:val="20"/>
                <w:lang w:val="ky-KG"/>
              </w:rPr>
            </w:pPr>
            <w:r w:rsidRPr="007B1E6C">
              <w:rPr>
                <w:sz w:val="20"/>
                <w:szCs w:val="20"/>
                <w:lang w:val="ky-KG"/>
              </w:rPr>
              <w:t>110,4</w:t>
            </w:r>
          </w:p>
        </w:tc>
        <w:tc>
          <w:tcPr>
            <w:tcW w:w="797" w:type="pct"/>
            <w:tcBorders>
              <w:top w:val="nil"/>
              <w:left w:val="nil"/>
              <w:bottom w:val="single" w:sz="8" w:space="0" w:color="auto"/>
              <w:right w:val="nil"/>
            </w:tcBorders>
            <w:hideMark/>
          </w:tcPr>
          <w:p w14:paraId="4A303896" w14:textId="77777777" w:rsidR="007B1E6C" w:rsidRPr="007B1E6C" w:rsidRDefault="007B1E6C" w:rsidP="00655CBD">
            <w:pPr>
              <w:shd w:val="clear" w:color="auto" w:fill="FFFFFF"/>
              <w:jc w:val="right"/>
              <w:rPr>
                <w:sz w:val="20"/>
                <w:szCs w:val="20"/>
                <w:lang w:val="ky-KG"/>
              </w:rPr>
            </w:pPr>
            <w:r w:rsidRPr="007B1E6C">
              <w:rPr>
                <w:sz w:val="20"/>
                <w:szCs w:val="20"/>
                <w:lang w:val="ky-KG"/>
              </w:rPr>
              <w:t>49 936,3</w:t>
            </w:r>
          </w:p>
        </w:tc>
        <w:tc>
          <w:tcPr>
            <w:tcW w:w="825" w:type="pct"/>
            <w:tcBorders>
              <w:top w:val="nil"/>
              <w:left w:val="nil"/>
              <w:bottom w:val="single" w:sz="8" w:space="0" w:color="auto"/>
              <w:right w:val="nil"/>
            </w:tcBorders>
            <w:hideMark/>
          </w:tcPr>
          <w:p w14:paraId="36F7B7B9" w14:textId="77777777" w:rsidR="007B1E6C" w:rsidRPr="007B1E6C" w:rsidRDefault="007B1E6C" w:rsidP="00655CBD">
            <w:pPr>
              <w:shd w:val="clear" w:color="auto" w:fill="FFFFFF"/>
              <w:jc w:val="right"/>
              <w:rPr>
                <w:sz w:val="20"/>
                <w:szCs w:val="20"/>
                <w:lang w:val="ky-KG"/>
              </w:rPr>
            </w:pPr>
            <w:r w:rsidRPr="007B1E6C">
              <w:rPr>
                <w:sz w:val="20"/>
                <w:szCs w:val="20"/>
                <w:lang w:val="ky-KG"/>
              </w:rPr>
              <w:t>106,7</w:t>
            </w:r>
          </w:p>
        </w:tc>
        <w:tc>
          <w:tcPr>
            <w:tcW w:w="797" w:type="pct"/>
            <w:tcBorders>
              <w:top w:val="nil"/>
              <w:left w:val="nil"/>
              <w:bottom w:val="single" w:sz="8" w:space="0" w:color="auto"/>
              <w:right w:val="nil"/>
            </w:tcBorders>
            <w:hideMark/>
          </w:tcPr>
          <w:p w14:paraId="584FF6E4" w14:textId="77777777" w:rsidR="007B1E6C" w:rsidRPr="007B1E6C" w:rsidRDefault="007B1E6C" w:rsidP="00655CBD">
            <w:pPr>
              <w:shd w:val="clear" w:color="auto" w:fill="FFFFFF"/>
              <w:jc w:val="right"/>
              <w:rPr>
                <w:sz w:val="20"/>
                <w:szCs w:val="20"/>
                <w:lang w:val="ky-KG"/>
              </w:rPr>
            </w:pPr>
            <w:r w:rsidRPr="007B1E6C">
              <w:rPr>
                <w:sz w:val="20"/>
                <w:szCs w:val="20"/>
                <w:lang w:val="ky-KG"/>
              </w:rPr>
              <w:t>116,8</w:t>
            </w:r>
          </w:p>
        </w:tc>
      </w:tr>
    </w:tbl>
    <w:p w14:paraId="437E132E" w14:textId="77777777" w:rsidR="007B1E6C" w:rsidRPr="007B1E6C" w:rsidRDefault="007B1E6C" w:rsidP="00655CBD">
      <w:pPr>
        <w:shd w:val="clear" w:color="auto" w:fill="FFFFFF"/>
        <w:spacing w:before="120"/>
        <w:ind w:firstLine="709"/>
        <w:jc w:val="both"/>
      </w:pPr>
      <w:r w:rsidRPr="007B1E6C">
        <w:rPr>
          <w:lang w:val="ky-KG"/>
        </w:rPr>
        <w:t>А</w:t>
      </w:r>
      <w:proofErr w:type="spellStart"/>
      <w:r w:rsidRPr="007B1E6C">
        <w:t>дистештирилген</w:t>
      </w:r>
      <w:proofErr w:type="spellEnd"/>
      <w:r w:rsidRPr="007B1E6C">
        <w:t xml:space="preserve"> </w:t>
      </w:r>
      <w:proofErr w:type="spellStart"/>
      <w:r w:rsidRPr="007B1E6C">
        <w:t>соода</w:t>
      </w:r>
      <w:proofErr w:type="spellEnd"/>
      <w:r w:rsidRPr="007B1E6C">
        <w:t xml:space="preserve"> </w:t>
      </w:r>
      <w:proofErr w:type="spellStart"/>
      <w:r w:rsidRPr="007B1E6C">
        <w:t>уюмдарын</w:t>
      </w:r>
      <w:proofErr w:type="spellEnd"/>
      <w:r w:rsidRPr="007B1E6C">
        <w:rPr>
          <w:lang w:val="ky-KG"/>
        </w:rPr>
        <w:t>дагы, ошондой эле базарлардагы сатуулардын көлөмүнүн өткөн жылдын январь-ноябрына салыштырмалуу өсү</w:t>
      </w:r>
      <w:proofErr w:type="spellStart"/>
      <w:r w:rsidRPr="007B1E6C">
        <w:t>шү</w:t>
      </w:r>
      <w:proofErr w:type="spellEnd"/>
      <w:r w:rsidRPr="007B1E6C">
        <w:t xml:space="preserve"> </w:t>
      </w:r>
      <w:proofErr w:type="spellStart"/>
      <w:r w:rsidRPr="007B1E6C">
        <w:t>тамактануу</w:t>
      </w:r>
      <w:proofErr w:type="spellEnd"/>
      <w:r w:rsidRPr="007B1E6C">
        <w:t xml:space="preserve"> </w:t>
      </w:r>
      <w:proofErr w:type="spellStart"/>
      <w:r w:rsidRPr="007B1E6C">
        <w:t>ишканаларынын</w:t>
      </w:r>
      <w:proofErr w:type="spellEnd"/>
      <w:r w:rsidRPr="007B1E6C">
        <w:t xml:space="preserve"> ж</w:t>
      </w:r>
      <w:r w:rsidRPr="007B1E6C">
        <w:rPr>
          <w:lang w:val="ky-KG"/>
        </w:rPr>
        <w:t>ү</w:t>
      </w:r>
      <w:r w:rsidRPr="007B1E6C">
        <w:t>г</w:t>
      </w:r>
      <w:r w:rsidRPr="007B1E6C">
        <w:rPr>
          <w:lang w:val="ky-KG"/>
        </w:rPr>
        <w:t>ү</w:t>
      </w:r>
      <w:proofErr w:type="spellStart"/>
      <w:r w:rsidRPr="007B1E6C">
        <w:t>рт</w:t>
      </w:r>
      <w:proofErr w:type="spellEnd"/>
      <w:r w:rsidRPr="007B1E6C">
        <w:rPr>
          <w:lang w:val="ky-KG"/>
        </w:rPr>
        <w:t>үү</w:t>
      </w:r>
      <w:r w:rsidRPr="007B1E6C">
        <w:t>с</w:t>
      </w:r>
      <w:r w:rsidRPr="007B1E6C">
        <w:rPr>
          <w:lang w:val="ky-KG"/>
        </w:rPr>
        <w:t>ү</w:t>
      </w:r>
      <w:r w:rsidRPr="007B1E6C">
        <w:t xml:space="preserve">н </w:t>
      </w:r>
      <w:proofErr w:type="spellStart"/>
      <w:r w:rsidRPr="007B1E6C">
        <w:t>кошкондо</w:t>
      </w:r>
      <w:proofErr w:type="spellEnd"/>
      <w:r w:rsidRPr="007B1E6C">
        <w:rPr>
          <w:lang w:val="ky-KG"/>
        </w:rPr>
        <w:t xml:space="preserve">гу </w:t>
      </w:r>
      <w:proofErr w:type="spellStart"/>
      <w:r w:rsidRPr="007B1E6C">
        <w:t>чекене</w:t>
      </w:r>
      <w:proofErr w:type="spellEnd"/>
      <w:r w:rsidRPr="007B1E6C">
        <w:t xml:space="preserve"> </w:t>
      </w:r>
      <w:proofErr w:type="spellStart"/>
      <w:r w:rsidRPr="007B1E6C">
        <w:t>соода</w:t>
      </w:r>
      <w:proofErr w:type="spellEnd"/>
      <w:r w:rsidRPr="007B1E6C">
        <w:t xml:space="preserve"> </w:t>
      </w:r>
      <w:r w:rsidRPr="007B1E6C">
        <w:rPr>
          <w:lang w:val="ky-KG"/>
        </w:rPr>
        <w:t>жүгүртүүнүн жалпы көлөмүнүн 13,2 пайызга өсүшүн шарттады</w:t>
      </w:r>
      <w:r w:rsidRPr="007B1E6C">
        <w:t>.</w:t>
      </w:r>
      <w:r w:rsidRPr="007B1E6C">
        <w:rPr>
          <w:lang w:val="ky-KG"/>
        </w:rPr>
        <w:t xml:space="preserve"> </w:t>
      </w:r>
    </w:p>
    <w:p w14:paraId="56B2A579" w14:textId="1C050E92" w:rsidR="007B1E6C" w:rsidRPr="007B1E6C" w:rsidRDefault="005B7E0D" w:rsidP="00655CBD">
      <w:pPr>
        <w:spacing w:before="40" w:after="40"/>
        <w:ind w:left="1361" w:hanging="1361"/>
      </w:pPr>
      <w:r>
        <w:rPr>
          <w:b/>
          <w:lang w:val="ky-KG"/>
        </w:rPr>
        <w:t>38</w:t>
      </w:r>
      <w:r w:rsidR="007B1E6C" w:rsidRPr="007B1E6C">
        <w:rPr>
          <w:b/>
        </w:rPr>
        <w:t>-таблица: 202</w:t>
      </w:r>
      <w:r w:rsidR="007B1E6C" w:rsidRPr="007B1E6C">
        <w:rPr>
          <w:b/>
          <w:lang w:val="ky-KG"/>
        </w:rPr>
        <w:t>4</w:t>
      </w:r>
      <w:r w:rsidR="007B1E6C" w:rsidRPr="007B1E6C">
        <w:rPr>
          <w:b/>
        </w:rPr>
        <w:t>-ж</w:t>
      </w:r>
      <w:r w:rsidR="007B1E6C" w:rsidRPr="007B1E6C">
        <w:rPr>
          <w:b/>
          <w:lang w:val="ky-KG"/>
        </w:rPr>
        <w:t>ылдын</w:t>
      </w:r>
      <w:r w:rsidR="007B1E6C" w:rsidRPr="007B1E6C">
        <w:rPr>
          <w:b/>
        </w:rPr>
        <w:t xml:space="preserve"> январь-</w:t>
      </w:r>
      <w:r w:rsidR="007B1E6C" w:rsidRPr="007B1E6C">
        <w:rPr>
          <w:b/>
          <w:lang w:val="ky-KG"/>
        </w:rPr>
        <w:t>ноябрында</w:t>
      </w:r>
      <w:r w:rsidR="007B1E6C" w:rsidRPr="007B1E6C">
        <w:rPr>
          <w:b/>
        </w:rPr>
        <w:t xml:space="preserve"> </w:t>
      </w:r>
      <w:proofErr w:type="spellStart"/>
      <w:r w:rsidR="007B1E6C" w:rsidRPr="007B1E6C">
        <w:rPr>
          <w:b/>
        </w:rPr>
        <w:t>тамактануу</w:t>
      </w:r>
      <w:proofErr w:type="spellEnd"/>
      <w:r w:rsidR="007B1E6C" w:rsidRPr="007B1E6C">
        <w:rPr>
          <w:b/>
        </w:rPr>
        <w:t xml:space="preserve"> </w:t>
      </w:r>
      <w:proofErr w:type="spellStart"/>
      <w:r w:rsidR="007B1E6C" w:rsidRPr="007B1E6C">
        <w:rPr>
          <w:b/>
        </w:rPr>
        <w:t>ишканаларынын</w:t>
      </w:r>
      <w:proofErr w:type="spellEnd"/>
      <w:r w:rsidR="007B1E6C" w:rsidRPr="007B1E6C">
        <w:rPr>
          <w:b/>
        </w:rPr>
        <w:t xml:space="preserve"> ж</w:t>
      </w:r>
      <w:r w:rsidR="007B1E6C" w:rsidRPr="007B1E6C">
        <w:rPr>
          <w:b/>
          <w:lang w:val="ky-KG"/>
        </w:rPr>
        <w:t>ү</w:t>
      </w:r>
      <w:r w:rsidR="007B1E6C" w:rsidRPr="007B1E6C">
        <w:rPr>
          <w:b/>
        </w:rPr>
        <w:t>г</w:t>
      </w:r>
      <w:r w:rsidR="007B1E6C" w:rsidRPr="007B1E6C">
        <w:rPr>
          <w:b/>
          <w:lang w:val="ky-KG"/>
        </w:rPr>
        <w:t>ү</w:t>
      </w:r>
      <w:proofErr w:type="spellStart"/>
      <w:r w:rsidR="007B1E6C" w:rsidRPr="007B1E6C">
        <w:rPr>
          <w:b/>
        </w:rPr>
        <w:t>рт</w:t>
      </w:r>
      <w:proofErr w:type="spellEnd"/>
      <w:r w:rsidR="007B1E6C" w:rsidRPr="007B1E6C">
        <w:rPr>
          <w:b/>
          <w:lang w:val="ky-KG"/>
        </w:rPr>
        <w:t>үү</w:t>
      </w:r>
      <w:r w:rsidR="007B1E6C" w:rsidRPr="007B1E6C">
        <w:rPr>
          <w:b/>
        </w:rPr>
        <w:t>с</w:t>
      </w:r>
      <w:r w:rsidR="007B1E6C" w:rsidRPr="007B1E6C">
        <w:rPr>
          <w:b/>
          <w:lang w:val="ky-KG"/>
        </w:rPr>
        <w:t>ү</w:t>
      </w:r>
      <w:r w:rsidR="007B1E6C" w:rsidRPr="007B1E6C">
        <w:rPr>
          <w:b/>
        </w:rPr>
        <w:t xml:space="preserve">н </w:t>
      </w:r>
      <w:proofErr w:type="spellStart"/>
      <w:r w:rsidR="007B1E6C" w:rsidRPr="007B1E6C">
        <w:rPr>
          <w:b/>
        </w:rPr>
        <w:t>кошкондо</w:t>
      </w:r>
      <w:proofErr w:type="spellEnd"/>
      <w:r w:rsidR="007B1E6C" w:rsidRPr="007B1E6C">
        <w:rPr>
          <w:b/>
          <w:lang w:val="ky-KG"/>
        </w:rPr>
        <w:t xml:space="preserve">гу </w:t>
      </w:r>
      <w:proofErr w:type="spellStart"/>
      <w:r w:rsidR="007B1E6C" w:rsidRPr="007B1E6C">
        <w:rPr>
          <w:b/>
        </w:rPr>
        <w:t>сатуунун</w:t>
      </w:r>
      <w:proofErr w:type="spellEnd"/>
      <w:r w:rsidR="007B1E6C" w:rsidRPr="007B1E6C">
        <w:rPr>
          <w:b/>
        </w:rPr>
        <w:t xml:space="preserve"> </w:t>
      </w:r>
      <w:proofErr w:type="spellStart"/>
      <w:r w:rsidR="007B1E6C" w:rsidRPr="007B1E6C">
        <w:rPr>
          <w:b/>
        </w:rPr>
        <w:t>каналдары</w:t>
      </w:r>
      <w:proofErr w:type="spellEnd"/>
      <w:r w:rsidR="007B1E6C" w:rsidRPr="007B1E6C">
        <w:rPr>
          <w:b/>
        </w:rPr>
        <w:t xml:space="preserve"> </w:t>
      </w:r>
      <w:proofErr w:type="spellStart"/>
      <w:r w:rsidR="007B1E6C" w:rsidRPr="007B1E6C">
        <w:rPr>
          <w:b/>
        </w:rPr>
        <w:t>боюнча</w:t>
      </w:r>
      <w:proofErr w:type="spellEnd"/>
      <w:r w:rsidR="007B1E6C" w:rsidRPr="007B1E6C">
        <w:rPr>
          <w:b/>
        </w:rPr>
        <w:t xml:space="preserve"> </w:t>
      </w:r>
      <w:r w:rsidR="007B1E6C" w:rsidRPr="007B1E6C">
        <w:rPr>
          <w:b/>
        </w:rPr>
        <w:br/>
      </w:r>
      <w:r w:rsidR="007B1E6C" w:rsidRPr="007B1E6C">
        <w:rPr>
          <w:b/>
          <w:lang w:val="ky-KG"/>
        </w:rPr>
        <w:t xml:space="preserve">чекене сооданын жүгүртүлүшү </w:t>
      </w: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8"/>
        <w:gridCol w:w="1511"/>
        <w:gridCol w:w="2750"/>
        <w:gridCol w:w="2153"/>
      </w:tblGrid>
      <w:tr w:rsidR="007B1E6C" w:rsidRPr="007B1E6C" w14:paraId="2CF402F0" w14:textId="77777777" w:rsidTr="00655CBD">
        <w:trPr>
          <w:cantSplit/>
          <w:tblHeader/>
        </w:trPr>
        <w:tc>
          <w:tcPr>
            <w:tcW w:w="1639" w:type="pct"/>
            <w:vMerge w:val="restart"/>
            <w:tcBorders>
              <w:top w:val="single" w:sz="8" w:space="0" w:color="auto"/>
              <w:left w:val="nil"/>
              <w:bottom w:val="single" w:sz="8" w:space="0" w:color="auto"/>
              <w:right w:val="nil"/>
            </w:tcBorders>
          </w:tcPr>
          <w:p w14:paraId="1E830407" w14:textId="77777777" w:rsidR="007B1E6C" w:rsidRPr="007B1E6C" w:rsidRDefault="007B1E6C" w:rsidP="00655CBD">
            <w:pPr>
              <w:rPr>
                <w:b/>
                <w:sz w:val="20"/>
                <w:szCs w:val="20"/>
              </w:rPr>
            </w:pPr>
          </w:p>
        </w:tc>
        <w:tc>
          <w:tcPr>
            <w:tcW w:w="792" w:type="pct"/>
            <w:vMerge w:val="restart"/>
            <w:tcBorders>
              <w:top w:val="single" w:sz="8" w:space="0" w:color="auto"/>
              <w:left w:val="nil"/>
              <w:bottom w:val="single" w:sz="8" w:space="0" w:color="auto"/>
              <w:right w:val="nil"/>
            </w:tcBorders>
          </w:tcPr>
          <w:p w14:paraId="233E37B1" w14:textId="77777777" w:rsidR="007B1E6C" w:rsidRPr="007B1E6C" w:rsidRDefault="007B1E6C" w:rsidP="00655CBD">
            <w:pPr>
              <w:keepNext/>
              <w:jc w:val="center"/>
              <w:rPr>
                <w:b/>
                <w:sz w:val="20"/>
                <w:szCs w:val="20"/>
              </w:rPr>
            </w:pPr>
            <w:r w:rsidRPr="007B1E6C">
              <w:rPr>
                <w:b/>
                <w:sz w:val="20"/>
                <w:szCs w:val="20"/>
              </w:rPr>
              <w:t>Млн. сом</w:t>
            </w:r>
          </w:p>
          <w:p w14:paraId="24EB4F27" w14:textId="77777777" w:rsidR="007B1E6C" w:rsidRPr="007B1E6C" w:rsidRDefault="007B1E6C" w:rsidP="00655CBD">
            <w:pPr>
              <w:keepNext/>
              <w:rPr>
                <w:b/>
                <w:bCs/>
                <w:kern w:val="28"/>
                <w:sz w:val="20"/>
                <w:szCs w:val="20"/>
                <w:lang w:val="en-US"/>
              </w:rPr>
            </w:pPr>
          </w:p>
        </w:tc>
        <w:tc>
          <w:tcPr>
            <w:tcW w:w="1441" w:type="pct"/>
            <w:tcBorders>
              <w:top w:val="single" w:sz="8" w:space="0" w:color="auto"/>
              <w:left w:val="nil"/>
              <w:bottom w:val="single" w:sz="4" w:space="0" w:color="auto"/>
              <w:right w:val="nil"/>
            </w:tcBorders>
            <w:hideMark/>
          </w:tcPr>
          <w:p w14:paraId="72485A70" w14:textId="77777777" w:rsidR="007B1E6C" w:rsidRPr="007B1E6C" w:rsidRDefault="007B1E6C" w:rsidP="00655CBD">
            <w:pPr>
              <w:jc w:val="center"/>
              <w:rPr>
                <w:b/>
                <w:sz w:val="20"/>
                <w:szCs w:val="20"/>
              </w:rPr>
            </w:pPr>
            <w:r w:rsidRPr="007B1E6C">
              <w:rPr>
                <w:b/>
                <w:sz w:val="20"/>
                <w:szCs w:val="20"/>
                <w:lang w:val="ky-KG"/>
              </w:rPr>
              <w:t xml:space="preserve">Мурунку </w:t>
            </w:r>
            <w:proofErr w:type="spellStart"/>
            <w:r w:rsidRPr="007B1E6C">
              <w:rPr>
                <w:b/>
                <w:sz w:val="20"/>
                <w:szCs w:val="20"/>
              </w:rPr>
              <w:t>жылдын</w:t>
            </w:r>
            <w:proofErr w:type="spellEnd"/>
            <w:r w:rsidRPr="007B1E6C">
              <w:rPr>
                <w:b/>
                <w:sz w:val="20"/>
                <w:szCs w:val="20"/>
              </w:rPr>
              <w:br/>
            </w:r>
            <w:proofErr w:type="spellStart"/>
            <w:r w:rsidRPr="007B1E6C">
              <w:rPr>
                <w:b/>
                <w:sz w:val="20"/>
                <w:szCs w:val="20"/>
              </w:rPr>
              <w:t>тийишт</w:t>
            </w:r>
            <w:proofErr w:type="spellEnd"/>
            <w:r w:rsidRPr="007B1E6C">
              <w:rPr>
                <w:b/>
                <w:sz w:val="20"/>
                <w:szCs w:val="20"/>
                <w:lang w:val="ky-KG"/>
              </w:rPr>
              <w:t xml:space="preserve">үү </w:t>
            </w:r>
            <w:proofErr w:type="spellStart"/>
            <w:r w:rsidRPr="007B1E6C">
              <w:rPr>
                <w:b/>
                <w:sz w:val="20"/>
                <w:szCs w:val="20"/>
              </w:rPr>
              <w:t>мезгилине</w:t>
            </w:r>
            <w:proofErr w:type="spellEnd"/>
            <w:r w:rsidRPr="007B1E6C">
              <w:rPr>
                <w:b/>
                <w:sz w:val="20"/>
                <w:szCs w:val="20"/>
              </w:rPr>
              <w:t xml:space="preserve"> карата</w:t>
            </w:r>
          </w:p>
        </w:tc>
        <w:tc>
          <w:tcPr>
            <w:tcW w:w="1128" w:type="pct"/>
            <w:tcBorders>
              <w:top w:val="single" w:sz="8" w:space="0" w:color="auto"/>
              <w:left w:val="nil"/>
              <w:bottom w:val="single" w:sz="4" w:space="0" w:color="auto"/>
              <w:right w:val="nil"/>
            </w:tcBorders>
            <w:hideMark/>
          </w:tcPr>
          <w:p w14:paraId="5CC281A2" w14:textId="77777777" w:rsidR="007B1E6C" w:rsidRPr="007B1E6C" w:rsidRDefault="007B1E6C" w:rsidP="00655CBD">
            <w:pPr>
              <w:jc w:val="center"/>
              <w:rPr>
                <w:b/>
                <w:sz w:val="20"/>
                <w:szCs w:val="20"/>
              </w:rPr>
            </w:pPr>
            <w:proofErr w:type="spellStart"/>
            <w:r w:rsidRPr="007B1E6C">
              <w:rPr>
                <w:b/>
                <w:sz w:val="20"/>
                <w:szCs w:val="20"/>
              </w:rPr>
              <w:t>Жыйынтыкка</w:t>
            </w:r>
            <w:proofErr w:type="spellEnd"/>
            <w:r w:rsidRPr="007B1E6C">
              <w:rPr>
                <w:b/>
                <w:sz w:val="20"/>
                <w:szCs w:val="20"/>
              </w:rPr>
              <w:t xml:space="preserve"> карата</w:t>
            </w:r>
          </w:p>
        </w:tc>
      </w:tr>
      <w:tr w:rsidR="007B1E6C" w:rsidRPr="007B1E6C" w14:paraId="75338707" w14:textId="77777777" w:rsidTr="00655CBD">
        <w:trPr>
          <w:cantSplit/>
          <w:tblHeader/>
        </w:trPr>
        <w:tc>
          <w:tcPr>
            <w:tcW w:w="0" w:type="auto"/>
            <w:vMerge/>
            <w:tcBorders>
              <w:top w:val="single" w:sz="8" w:space="0" w:color="auto"/>
              <w:left w:val="nil"/>
              <w:bottom w:val="single" w:sz="8" w:space="0" w:color="auto"/>
              <w:right w:val="nil"/>
            </w:tcBorders>
            <w:vAlign w:val="center"/>
            <w:hideMark/>
          </w:tcPr>
          <w:p w14:paraId="282177EC" w14:textId="77777777" w:rsidR="007B1E6C" w:rsidRPr="007B1E6C" w:rsidRDefault="007B1E6C" w:rsidP="00655CBD">
            <w:pPr>
              <w:rPr>
                <w:b/>
                <w:sz w:val="20"/>
                <w:szCs w:val="20"/>
              </w:rPr>
            </w:pPr>
          </w:p>
        </w:tc>
        <w:tc>
          <w:tcPr>
            <w:tcW w:w="0" w:type="auto"/>
            <w:vMerge/>
            <w:tcBorders>
              <w:top w:val="single" w:sz="8" w:space="0" w:color="auto"/>
              <w:left w:val="nil"/>
              <w:bottom w:val="single" w:sz="8" w:space="0" w:color="auto"/>
              <w:right w:val="nil"/>
            </w:tcBorders>
            <w:vAlign w:val="center"/>
            <w:hideMark/>
          </w:tcPr>
          <w:p w14:paraId="27025E32" w14:textId="77777777" w:rsidR="007B1E6C" w:rsidRPr="007B1E6C" w:rsidRDefault="007B1E6C" w:rsidP="00655CBD">
            <w:pPr>
              <w:rPr>
                <w:b/>
                <w:bCs/>
                <w:kern w:val="28"/>
                <w:sz w:val="20"/>
                <w:szCs w:val="20"/>
                <w:lang w:val="en-US"/>
              </w:rPr>
            </w:pPr>
          </w:p>
        </w:tc>
        <w:tc>
          <w:tcPr>
            <w:tcW w:w="2569" w:type="pct"/>
            <w:gridSpan w:val="2"/>
            <w:tcBorders>
              <w:top w:val="nil"/>
              <w:left w:val="nil"/>
              <w:bottom w:val="single" w:sz="8" w:space="0" w:color="auto"/>
              <w:right w:val="nil"/>
            </w:tcBorders>
            <w:vAlign w:val="bottom"/>
            <w:hideMark/>
          </w:tcPr>
          <w:p w14:paraId="20E46641" w14:textId="77777777" w:rsidR="007B1E6C" w:rsidRPr="007B1E6C" w:rsidRDefault="007B1E6C" w:rsidP="00655CBD">
            <w:pPr>
              <w:jc w:val="center"/>
              <w:rPr>
                <w:b/>
                <w:sz w:val="20"/>
                <w:szCs w:val="20"/>
              </w:rPr>
            </w:pPr>
            <w:proofErr w:type="spellStart"/>
            <w:r w:rsidRPr="007B1E6C">
              <w:rPr>
                <w:b/>
                <w:sz w:val="20"/>
                <w:szCs w:val="20"/>
              </w:rPr>
              <w:t>пайыз</w:t>
            </w:r>
            <w:proofErr w:type="spellEnd"/>
            <w:r w:rsidRPr="007B1E6C">
              <w:rPr>
                <w:b/>
                <w:sz w:val="20"/>
                <w:szCs w:val="20"/>
              </w:rPr>
              <w:t xml:space="preserve"> </w:t>
            </w:r>
            <w:proofErr w:type="spellStart"/>
            <w:r w:rsidRPr="007B1E6C">
              <w:rPr>
                <w:b/>
                <w:sz w:val="20"/>
                <w:szCs w:val="20"/>
              </w:rPr>
              <w:t>менен</w:t>
            </w:r>
            <w:proofErr w:type="spellEnd"/>
          </w:p>
        </w:tc>
      </w:tr>
      <w:tr w:rsidR="007B1E6C" w:rsidRPr="007B1E6C" w14:paraId="62573561" w14:textId="77777777" w:rsidTr="00655CBD">
        <w:trPr>
          <w:cantSplit/>
        </w:trPr>
        <w:tc>
          <w:tcPr>
            <w:tcW w:w="1639" w:type="pct"/>
            <w:tcBorders>
              <w:top w:val="single" w:sz="8" w:space="0" w:color="auto"/>
              <w:left w:val="nil"/>
              <w:bottom w:val="nil"/>
              <w:right w:val="nil"/>
            </w:tcBorders>
            <w:vAlign w:val="bottom"/>
            <w:hideMark/>
          </w:tcPr>
          <w:p w14:paraId="54D01951" w14:textId="77777777" w:rsidR="007B1E6C" w:rsidRPr="007B1E6C" w:rsidRDefault="007B1E6C" w:rsidP="00655CBD">
            <w:pPr>
              <w:rPr>
                <w:b/>
                <w:sz w:val="20"/>
                <w:szCs w:val="20"/>
              </w:rPr>
            </w:pPr>
            <w:proofErr w:type="spellStart"/>
            <w:r w:rsidRPr="007B1E6C">
              <w:rPr>
                <w:b/>
                <w:sz w:val="20"/>
                <w:szCs w:val="20"/>
              </w:rPr>
              <w:t>Бардыгы</w:t>
            </w:r>
            <w:proofErr w:type="spellEnd"/>
          </w:p>
        </w:tc>
        <w:tc>
          <w:tcPr>
            <w:tcW w:w="792" w:type="pct"/>
            <w:tcBorders>
              <w:top w:val="single" w:sz="8" w:space="0" w:color="auto"/>
              <w:left w:val="nil"/>
              <w:bottom w:val="nil"/>
              <w:right w:val="nil"/>
            </w:tcBorders>
            <w:vAlign w:val="bottom"/>
            <w:hideMark/>
          </w:tcPr>
          <w:p w14:paraId="4E682958" w14:textId="77777777" w:rsidR="007B1E6C" w:rsidRPr="007B1E6C" w:rsidRDefault="007B1E6C" w:rsidP="00655CBD">
            <w:pPr>
              <w:jc w:val="right"/>
              <w:rPr>
                <w:b/>
                <w:sz w:val="20"/>
                <w:szCs w:val="20"/>
                <w:lang w:val="ky-KG"/>
              </w:rPr>
            </w:pPr>
            <w:r w:rsidRPr="007B1E6C">
              <w:rPr>
                <w:b/>
                <w:sz w:val="20"/>
                <w:szCs w:val="20"/>
                <w:lang w:val="ky-KG"/>
              </w:rPr>
              <w:t>720 075,9</w:t>
            </w:r>
          </w:p>
        </w:tc>
        <w:tc>
          <w:tcPr>
            <w:tcW w:w="1441" w:type="pct"/>
            <w:tcBorders>
              <w:top w:val="single" w:sz="8" w:space="0" w:color="auto"/>
              <w:left w:val="nil"/>
              <w:bottom w:val="nil"/>
              <w:right w:val="nil"/>
            </w:tcBorders>
            <w:vAlign w:val="bottom"/>
            <w:hideMark/>
          </w:tcPr>
          <w:p w14:paraId="0D06E48C" w14:textId="77777777" w:rsidR="007B1E6C" w:rsidRPr="007B1E6C" w:rsidRDefault="007B1E6C" w:rsidP="00655CBD">
            <w:pPr>
              <w:ind w:left="113"/>
              <w:jc w:val="right"/>
              <w:rPr>
                <w:b/>
                <w:sz w:val="20"/>
                <w:szCs w:val="20"/>
              </w:rPr>
            </w:pPr>
            <w:r w:rsidRPr="007B1E6C">
              <w:rPr>
                <w:b/>
                <w:sz w:val="20"/>
                <w:szCs w:val="20"/>
              </w:rPr>
              <w:t>113,2</w:t>
            </w:r>
          </w:p>
        </w:tc>
        <w:tc>
          <w:tcPr>
            <w:tcW w:w="1128" w:type="pct"/>
            <w:tcBorders>
              <w:top w:val="single" w:sz="8" w:space="0" w:color="auto"/>
              <w:left w:val="nil"/>
              <w:bottom w:val="nil"/>
              <w:right w:val="nil"/>
            </w:tcBorders>
            <w:vAlign w:val="bottom"/>
            <w:hideMark/>
          </w:tcPr>
          <w:p w14:paraId="5C7A7E96" w14:textId="77777777" w:rsidR="007B1E6C" w:rsidRPr="007B1E6C" w:rsidRDefault="007B1E6C" w:rsidP="00655CBD">
            <w:pPr>
              <w:ind w:left="113"/>
              <w:jc w:val="right"/>
              <w:rPr>
                <w:b/>
                <w:sz w:val="20"/>
                <w:szCs w:val="20"/>
              </w:rPr>
            </w:pPr>
            <w:r w:rsidRPr="007B1E6C">
              <w:rPr>
                <w:b/>
                <w:sz w:val="20"/>
                <w:szCs w:val="20"/>
              </w:rPr>
              <w:t>100</w:t>
            </w:r>
          </w:p>
        </w:tc>
      </w:tr>
      <w:tr w:rsidR="007B1E6C" w:rsidRPr="007B1E6C" w14:paraId="0625A24F" w14:textId="77777777" w:rsidTr="00655CBD">
        <w:trPr>
          <w:cantSplit/>
        </w:trPr>
        <w:tc>
          <w:tcPr>
            <w:tcW w:w="1639" w:type="pct"/>
            <w:tcBorders>
              <w:top w:val="nil"/>
              <w:left w:val="nil"/>
              <w:bottom w:val="nil"/>
              <w:right w:val="nil"/>
            </w:tcBorders>
            <w:vAlign w:val="bottom"/>
            <w:hideMark/>
          </w:tcPr>
          <w:p w14:paraId="2A5F4D25" w14:textId="0E8FBD6E" w:rsidR="007B1E6C" w:rsidRPr="007B1E6C" w:rsidRDefault="007B1E6C" w:rsidP="00655CBD">
            <w:pPr>
              <w:ind w:left="113"/>
              <w:rPr>
                <w:sz w:val="20"/>
                <w:szCs w:val="20"/>
              </w:rPr>
            </w:pPr>
            <w:proofErr w:type="spellStart"/>
            <w:r w:rsidRPr="007B1E6C">
              <w:rPr>
                <w:sz w:val="20"/>
                <w:szCs w:val="20"/>
              </w:rPr>
              <w:t>анын</w:t>
            </w:r>
            <w:proofErr w:type="spellEnd"/>
            <w:r w:rsidRPr="007B1E6C">
              <w:rPr>
                <w:sz w:val="20"/>
                <w:szCs w:val="20"/>
              </w:rPr>
              <w:t xml:space="preserve"> </w:t>
            </w:r>
            <w:proofErr w:type="spellStart"/>
            <w:r w:rsidRPr="007B1E6C">
              <w:rPr>
                <w:sz w:val="20"/>
                <w:szCs w:val="20"/>
              </w:rPr>
              <w:t>ичинде</w:t>
            </w:r>
            <w:proofErr w:type="spellEnd"/>
            <w:r w:rsidRPr="007B1E6C">
              <w:rPr>
                <w:sz w:val="20"/>
                <w:szCs w:val="20"/>
              </w:rPr>
              <w:t>:</w:t>
            </w:r>
            <w:r w:rsidR="00B5160A">
              <w:rPr>
                <w:sz w:val="20"/>
                <w:szCs w:val="20"/>
              </w:rPr>
              <w:br/>
            </w:r>
            <w:proofErr w:type="spellStart"/>
            <w:r w:rsidRPr="007B1E6C">
              <w:rPr>
                <w:sz w:val="20"/>
                <w:szCs w:val="20"/>
              </w:rPr>
              <w:t>соода</w:t>
            </w:r>
            <w:proofErr w:type="spellEnd"/>
            <w:r w:rsidRPr="007B1E6C">
              <w:rPr>
                <w:sz w:val="20"/>
                <w:szCs w:val="20"/>
              </w:rPr>
              <w:t xml:space="preserve"> </w:t>
            </w:r>
            <w:proofErr w:type="spellStart"/>
            <w:r w:rsidRPr="007B1E6C">
              <w:rPr>
                <w:sz w:val="20"/>
                <w:szCs w:val="20"/>
              </w:rPr>
              <w:t>уюмдары</w:t>
            </w:r>
            <w:proofErr w:type="spellEnd"/>
          </w:p>
        </w:tc>
        <w:tc>
          <w:tcPr>
            <w:tcW w:w="792" w:type="pct"/>
            <w:tcBorders>
              <w:top w:val="nil"/>
              <w:left w:val="nil"/>
              <w:bottom w:val="nil"/>
              <w:right w:val="nil"/>
            </w:tcBorders>
            <w:vAlign w:val="bottom"/>
            <w:hideMark/>
          </w:tcPr>
          <w:p w14:paraId="251F4076" w14:textId="77777777" w:rsidR="007B1E6C" w:rsidRPr="007B1E6C" w:rsidRDefault="007B1E6C" w:rsidP="00655CBD">
            <w:pPr>
              <w:jc w:val="right"/>
              <w:rPr>
                <w:sz w:val="20"/>
                <w:szCs w:val="20"/>
                <w:lang w:val="ky-KG"/>
              </w:rPr>
            </w:pPr>
            <w:r w:rsidRPr="007B1E6C">
              <w:rPr>
                <w:sz w:val="20"/>
                <w:szCs w:val="20"/>
                <w:lang w:val="ky-KG"/>
              </w:rPr>
              <w:t>477 555,2</w:t>
            </w:r>
          </w:p>
        </w:tc>
        <w:tc>
          <w:tcPr>
            <w:tcW w:w="1441" w:type="pct"/>
            <w:tcBorders>
              <w:top w:val="nil"/>
              <w:left w:val="nil"/>
              <w:bottom w:val="nil"/>
              <w:right w:val="nil"/>
            </w:tcBorders>
            <w:vAlign w:val="bottom"/>
            <w:hideMark/>
          </w:tcPr>
          <w:p w14:paraId="3AF8B54D" w14:textId="77777777" w:rsidR="007B1E6C" w:rsidRPr="007B1E6C" w:rsidRDefault="007B1E6C" w:rsidP="00655CBD">
            <w:pPr>
              <w:jc w:val="right"/>
              <w:rPr>
                <w:sz w:val="20"/>
                <w:szCs w:val="20"/>
                <w:lang w:val="ky-KG"/>
              </w:rPr>
            </w:pPr>
            <w:r w:rsidRPr="007B1E6C">
              <w:rPr>
                <w:sz w:val="20"/>
                <w:szCs w:val="20"/>
                <w:lang w:val="ky-KG"/>
              </w:rPr>
              <w:t>111,7</w:t>
            </w:r>
          </w:p>
        </w:tc>
        <w:tc>
          <w:tcPr>
            <w:tcW w:w="1128" w:type="pct"/>
            <w:tcBorders>
              <w:top w:val="nil"/>
              <w:left w:val="nil"/>
              <w:bottom w:val="nil"/>
              <w:right w:val="nil"/>
            </w:tcBorders>
            <w:vAlign w:val="bottom"/>
            <w:hideMark/>
          </w:tcPr>
          <w:p w14:paraId="72501AEB" w14:textId="77777777" w:rsidR="007B1E6C" w:rsidRPr="007B1E6C" w:rsidRDefault="007B1E6C" w:rsidP="00655CBD">
            <w:pPr>
              <w:jc w:val="right"/>
              <w:rPr>
                <w:sz w:val="20"/>
                <w:szCs w:val="20"/>
                <w:lang w:val="ky-KG"/>
              </w:rPr>
            </w:pPr>
            <w:r w:rsidRPr="007B1E6C">
              <w:rPr>
                <w:sz w:val="20"/>
                <w:szCs w:val="20"/>
                <w:lang w:val="ky-KG"/>
              </w:rPr>
              <w:t>66,3</w:t>
            </w:r>
          </w:p>
        </w:tc>
      </w:tr>
      <w:tr w:rsidR="007B1E6C" w:rsidRPr="007B1E6C" w14:paraId="46BB0EB0" w14:textId="77777777" w:rsidTr="00655CBD">
        <w:trPr>
          <w:cantSplit/>
        </w:trPr>
        <w:tc>
          <w:tcPr>
            <w:tcW w:w="1639" w:type="pct"/>
            <w:tcBorders>
              <w:top w:val="nil"/>
              <w:left w:val="nil"/>
              <w:bottom w:val="single" w:sz="8" w:space="0" w:color="auto"/>
              <w:right w:val="nil"/>
            </w:tcBorders>
            <w:vAlign w:val="bottom"/>
            <w:hideMark/>
          </w:tcPr>
          <w:p w14:paraId="6CD06AC4" w14:textId="77777777" w:rsidR="007B1E6C" w:rsidRPr="007B1E6C" w:rsidRDefault="007B1E6C" w:rsidP="00655CBD">
            <w:pPr>
              <w:ind w:left="113"/>
              <w:rPr>
                <w:sz w:val="20"/>
                <w:szCs w:val="20"/>
              </w:rPr>
            </w:pPr>
            <w:proofErr w:type="spellStart"/>
            <w:r w:rsidRPr="007B1E6C">
              <w:rPr>
                <w:sz w:val="20"/>
                <w:szCs w:val="20"/>
              </w:rPr>
              <w:t>буюм-терим</w:t>
            </w:r>
            <w:proofErr w:type="spellEnd"/>
            <w:r w:rsidRPr="007B1E6C">
              <w:rPr>
                <w:sz w:val="20"/>
                <w:szCs w:val="20"/>
              </w:rPr>
              <w:t xml:space="preserve">, </w:t>
            </w:r>
            <w:proofErr w:type="spellStart"/>
            <w:r w:rsidRPr="007B1E6C">
              <w:rPr>
                <w:sz w:val="20"/>
                <w:szCs w:val="20"/>
              </w:rPr>
              <w:t>аралаш</w:t>
            </w:r>
            <w:proofErr w:type="spellEnd"/>
            <w:r w:rsidRPr="007B1E6C">
              <w:rPr>
                <w:sz w:val="20"/>
                <w:szCs w:val="20"/>
              </w:rPr>
              <w:t xml:space="preserve"> </w:t>
            </w:r>
            <w:proofErr w:type="spellStart"/>
            <w:r w:rsidRPr="007B1E6C">
              <w:rPr>
                <w:sz w:val="20"/>
                <w:szCs w:val="20"/>
              </w:rPr>
              <w:t>жана</w:t>
            </w:r>
            <w:proofErr w:type="spellEnd"/>
            <w:r w:rsidRPr="007B1E6C">
              <w:rPr>
                <w:sz w:val="20"/>
                <w:szCs w:val="20"/>
              </w:rPr>
              <w:t xml:space="preserve"> </w:t>
            </w:r>
            <w:proofErr w:type="spellStart"/>
            <w:r w:rsidRPr="007B1E6C">
              <w:rPr>
                <w:sz w:val="20"/>
                <w:szCs w:val="20"/>
              </w:rPr>
              <w:t>азык</w:t>
            </w:r>
            <w:proofErr w:type="spellEnd"/>
            <w:r w:rsidRPr="007B1E6C">
              <w:rPr>
                <w:sz w:val="20"/>
                <w:szCs w:val="20"/>
              </w:rPr>
              <w:t>-т</w:t>
            </w:r>
            <w:r w:rsidRPr="007B1E6C">
              <w:rPr>
                <w:sz w:val="20"/>
                <w:szCs w:val="20"/>
                <w:lang w:val="ky-KG"/>
              </w:rPr>
              <w:t>ү</w:t>
            </w:r>
            <w:r w:rsidRPr="007B1E6C">
              <w:rPr>
                <w:sz w:val="20"/>
                <w:szCs w:val="20"/>
              </w:rPr>
              <w:t>л</w:t>
            </w:r>
            <w:r w:rsidRPr="007B1E6C">
              <w:rPr>
                <w:sz w:val="20"/>
                <w:szCs w:val="20"/>
                <w:lang w:val="ky-KG"/>
              </w:rPr>
              <w:t>ү</w:t>
            </w:r>
            <w:r w:rsidRPr="007B1E6C">
              <w:rPr>
                <w:sz w:val="20"/>
                <w:szCs w:val="20"/>
              </w:rPr>
              <w:t xml:space="preserve">к </w:t>
            </w:r>
            <w:proofErr w:type="spellStart"/>
            <w:r w:rsidRPr="007B1E6C">
              <w:rPr>
                <w:sz w:val="20"/>
                <w:szCs w:val="20"/>
              </w:rPr>
              <w:t>базарлары</w:t>
            </w:r>
            <w:proofErr w:type="spellEnd"/>
          </w:p>
        </w:tc>
        <w:tc>
          <w:tcPr>
            <w:tcW w:w="792" w:type="pct"/>
            <w:tcBorders>
              <w:top w:val="nil"/>
              <w:left w:val="nil"/>
              <w:bottom w:val="single" w:sz="8" w:space="0" w:color="auto"/>
              <w:right w:val="nil"/>
            </w:tcBorders>
            <w:vAlign w:val="bottom"/>
            <w:hideMark/>
          </w:tcPr>
          <w:p w14:paraId="129CD8A4" w14:textId="77777777" w:rsidR="007B1E6C" w:rsidRPr="007B1E6C" w:rsidRDefault="007B1E6C" w:rsidP="00655CBD">
            <w:pPr>
              <w:jc w:val="right"/>
              <w:rPr>
                <w:sz w:val="20"/>
                <w:szCs w:val="20"/>
                <w:lang w:val="ky-KG"/>
              </w:rPr>
            </w:pPr>
            <w:r w:rsidRPr="007B1E6C">
              <w:rPr>
                <w:sz w:val="20"/>
                <w:szCs w:val="20"/>
                <w:lang w:val="ky-KG"/>
              </w:rPr>
              <w:t>242 520,7</w:t>
            </w:r>
          </w:p>
        </w:tc>
        <w:tc>
          <w:tcPr>
            <w:tcW w:w="1441" w:type="pct"/>
            <w:tcBorders>
              <w:top w:val="nil"/>
              <w:left w:val="nil"/>
              <w:bottom w:val="single" w:sz="8" w:space="0" w:color="auto"/>
              <w:right w:val="nil"/>
            </w:tcBorders>
            <w:vAlign w:val="bottom"/>
            <w:hideMark/>
          </w:tcPr>
          <w:p w14:paraId="262FD3BC" w14:textId="77777777" w:rsidR="007B1E6C" w:rsidRPr="007B1E6C" w:rsidRDefault="007B1E6C" w:rsidP="00655CBD">
            <w:pPr>
              <w:jc w:val="right"/>
              <w:rPr>
                <w:sz w:val="20"/>
                <w:szCs w:val="20"/>
              </w:rPr>
            </w:pPr>
            <w:r w:rsidRPr="007B1E6C">
              <w:rPr>
                <w:sz w:val="20"/>
                <w:szCs w:val="20"/>
              </w:rPr>
              <w:t>116,3</w:t>
            </w:r>
          </w:p>
        </w:tc>
        <w:tc>
          <w:tcPr>
            <w:tcW w:w="1128" w:type="pct"/>
            <w:tcBorders>
              <w:top w:val="nil"/>
              <w:left w:val="nil"/>
              <w:bottom w:val="single" w:sz="8" w:space="0" w:color="auto"/>
              <w:right w:val="nil"/>
            </w:tcBorders>
            <w:vAlign w:val="bottom"/>
            <w:hideMark/>
          </w:tcPr>
          <w:p w14:paraId="13DAAA11" w14:textId="77777777" w:rsidR="007B1E6C" w:rsidRPr="007B1E6C" w:rsidRDefault="007B1E6C" w:rsidP="00655CBD">
            <w:pPr>
              <w:jc w:val="right"/>
              <w:rPr>
                <w:sz w:val="20"/>
                <w:szCs w:val="20"/>
                <w:lang w:val="ky-KG"/>
              </w:rPr>
            </w:pPr>
            <w:r w:rsidRPr="007B1E6C">
              <w:rPr>
                <w:sz w:val="20"/>
                <w:szCs w:val="20"/>
                <w:lang w:val="ky-KG"/>
              </w:rPr>
              <w:t>33,7</w:t>
            </w:r>
          </w:p>
        </w:tc>
      </w:tr>
    </w:tbl>
    <w:p w14:paraId="112F5ED7" w14:textId="77777777" w:rsidR="007B1E6C" w:rsidRPr="007B1E6C" w:rsidRDefault="007B1E6C" w:rsidP="00B5160A">
      <w:pPr>
        <w:shd w:val="clear" w:color="auto" w:fill="FFFFFF"/>
        <w:spacing w:before="120"/>
        <w:ind w:firstLine="709"/>
        <w:jc w:val="both"/>
        <w:rPr>
          <w:lang w:val="ky-KG"/>
        </w:rPr>
      </w:pPr>
      <w:r w:rsidRPr="007B1E6C">
        <w:rPr>
          <w:lang w:val="ky-KG"/>
        </w:rPr>
        <w:t xml:space="preserve">Үстүбүздөгү жылдын январь-ноябрында 2023-ж. январь-ноябрына салыштырганда </w:t>
      </w:r>
      <w:r w:rsidRPr="007B1E6C">
        <w:rPr>
          <w:i/>
          <w:lang w:val="ky-KG"/>
        </w:rPr>
        <w:t>мейманканалар жана ресторандар</w:t>
      </w:r>
      <w:r w:rsidRPr="007B1E6C">
        <w:rPr>
          <w:lang w:val="ky-KG"/>
        </w:rPr>
        <w:t xml:space="preserve"> тарабынан көрсөтүлгөн кызмат көрсөтүүлөрдүн көлөмү 20,8 пайызга көбөйдү.</w:t>
      </w:r>
    </w:p>
    <w:p w14:paraId="61561CF8" w14:textId="490FB7EE" w:rsidR="007B1E6C" w:rsidRPr="007B1E6C" w:rsidRDefault="007B1E6C" w:rsidP="00655CBD">
      <w:pPr>
        <w:shd w:val="clear" w:color="auto" w:fill="FFFFFF"/>
        <w:tabs>
          <w:tab w:val="left" w:pos="8640"/>
        </w:tabs>
        <w:spacing w:before="40" w:after="40"/>
        <w:jc w:val="both"/>
        <w:rPr>
          <w:bCs/>
          <w:lang w:val="ky-KG"/>
        </w:rPr>
      </w:pPr>
      <w:r w:rsidRPr="007B1E6C">
        <w:rPr>
          <w:b/>
          <w:lang w:val="ky-KG"/>
        </w:rPr>
        <w:t>3</w:t>
      </w:r>
      <w:r w:rsidR="005B7E0D">
        <w:rPr>
          <w:b/>
          <w:lang w:val="ky-KG"/>
        </w:rPr>
        <w:t>9</w:t>
      </w:r>
      <w:r w:rsidRPr="007B1E6C">
        <w:rPr>
          <w:b/>
          <w:lang w:val="ky-KG"/>
        </w:rPr>
        <w:t>-таблица: Январь-ноябрындагы мейманканалардын жана ресторандардын кызмат</w:t>
      </w:r>
      <w:r w:rsidRPr="007B1E6C">
        <w:rPr>
          <w:b/>
          <w:lang w:val="ky-KG"/>
        </w:rPr>
        <w:br/>
        <w:t xml:space="preserve">                    көрсөтүүлөрүнүн көлөмү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0"/>
        <w:gridCol w:w="1029"/>
        <w:gridCol w:w="1471"/>
        <w:gridCol w:w="1565"/>
        <w:gridCol w:w="1563"/>
      </w:tblGrid>
      <w:tr w:rsidR="007B1E6C" w:rsidRPr="007B1E6C" w14:paraId="1D4B7C6F" w14:textId="77777777" w:rsidTr="00655CBD">
        <w:trPr>
          <w:cantSplit/>
          <w:tblHeader/>
        </w:trPr>
        <w:tc>
          <w:tcPr>
            <w:tcW w:w="2080" w:type="pct"/>
            <w:vMerge w:val="restart"/>
            <w:tcBorders>
              <w:top w:val="single" w:sz="8" w:space="0" w:color="auto"/>
              <w:left w:val="nil"/>
              <w:bottom w:val="single" w:sz="8" w:space="0" w:color="auto"/>
              <w:right w:val="nil"/>
            </w:tcBorders>
          </w:tcPr>
          <w:p w14:paraId="3FA23F25" w14:textId="77777777" w:rsidR="007B1E6C" w:rsidRPr="007B1E6C" w:rsidRDefault="007B1E6C" w:rsidP="00655CBD">
            <w:pPr>
              <w:rPr>
                <w:b/>
                <w:sz w:val="18"/>
                <w:szCs w:val="18"/>
                <w:lang w:val="ky-KG"/>
              </w:rPr>
            </w:pPr>
          </w:p>
        </w:tc>
        <w:tc>
          <w:tcPr>
            <w:tcW w:w="1297" w:type="pct"/>
            <w:gridSpan w:val="2"/>
            <w:tcBorders>
              <w:top w:val="single" w:sz="8" w:space="0" w:color="auto"/>
              <w:left w:val="nil"/>
              <w:bottom w:val="single" w:sz="4" w:space="0" w:color="auto"/>
              <w:right w:val="nil"/>
            </w:tcBorders>
            <w:hideMark/>
          </w:tcPr>
          <w:p w14:paraId="4E5D3B3E" w14:textId="77777777" w:rsidR="007B1E6C" w:rsidRPr="007B1E6C" w:rsidRDefault="007B1E6C" w:rsidP="00655CBD">
            <w:pPr>
              <w:jc w:val="center"/>
              <w:rPr>
                <w:b/>
                <w:sz w:val="20"/>
                <w:szCs w:val="20"/>
                <w:lang w:val="ky-KG"/>
              </w:rPr>
            </w:pPr>
            <w:r w:rsidRPr="007B1E6C">
              <w:rPr>
                <w:b/>
                <w:sz w:val="20"/>
                <w:szCs w:val="20"/>
                <w:lang w:val="ky-KG"/>
              </w:rPr>
              <w:t>Млн. сом</w:t>
            </w:r>
          </w:p>
        </w:tc>
        <w:tc>
          <w:tcPr>
            <w:tcW w:w="1623" w:type="pct"/>
            <w:gridSpan w:val="2"/>
            <w:tcBorders>
              <w:top w:val="single" w:sz="8" w:space="0" w:color="auto"/>
              <w:left w:val="nil"/>
              <w:bottom w:val="single" w:sz="4" w:space="0" w:color="auto"/>
              <w:right w:val="nil"/>
            </w:tcBorders>
            <w:hideMark/>
          </w:tcPr>
          <w:p w14:paraId="69B69A54" w14:textId="77777777" w:rsidR="007B1E6C" w:rsidRPr="007B1E6C" w:rsidRDefault="007B1E6C" w:rsidP="00655CBD">
            <w:pPr>
              <w:jc w:val="center"/>
              <w:rPr>
                <w:b/>
                <w:sz w:val="20"/>
                <w:szCs w:val="20"/>
              </w:rPr>
            </w:pPr>
            <w:r w:rsidRPr="007B1E6C">
              <w:rPr>
                <w:b/>
                <w:sz w:val="20"/>
                <w:szCs w:val="20"/>
                <w:lang w:val="ky-KG"/>
              </w:rPr>
              <w:t>Мурунку жылдын тийиштүү</w:t>
            </w:r>
            <w:r w:rsidRPr="007B1E6C">
              <w:rPr>
                <w:b/>
                <w:sz w:val="20"/>
                <w:szCs w:val="20"/>
                <w:lang w:val="ky-KG"/>
              </w:rPr>
              <w:br/>
              <w:t>мезгили</w:t>
            </w:r>
            <w:r w:rsidRPr="007B1E6C">
              <w:rPr>
                <w:b/>
                <w:sz w:val="20"/>
                <w:szCs w:val="20"/>
              </w:rPr>
              <w:t xml:space="preserve">не карата </w:t>
            </w:r>
            <w:proofErr w:type="spellStart"/>
            <w:r w:rsidRPr="007B1E6C">
              <w:rPr>
                <w:b/>
                <w:sz w:val="20"/>
                <w:szCs w:val="20"/>
              </w:rPr>
              <w:t>пайыз</w:t>
            </w:r>
            <w:proofErr w:type="spellEnd"/>
            <w:r w:rsidRPr="007B1E6C">
              <w:rPr>
                <w:b/>
                <w:sz w:val="20"/>
                <w:szCs w:val="20"/>
              </w:rPr>
              <w:t xml:space="preserve"> </w:t>
            </w:r>
            <w:proofErr w:type="spellStart"/>
            <w:r w:rsidRPr="007B1E6C">
              <w:rPr>
                <w:b/>
                <w:sz w:val="20"/>
                <w:szCs w:val="20"/>
              </w:rPr>
              <w:t>менен</w:t>
            </w:r>
            <w:proofErr w:type="spellEnd"/>
          </w:p>
        </w:tc>
      </w:tr>
      <w:tr w:rsidR="007B1E6C" w:rsidRPr="007B1E6C" w14:paraId="38E21916" w14:textId="77777777" w:rsidTr="00655CBD">
        <w:trPr>
          <w:cantSplit/>
          <w:tblHeader/>
        </w:trPr>
        <w:tc>
          <w:tcPr>
            <w:tcW w:w="0" w:type="auto"/>
            <w:vMerge/>
            <w:tcBorders>
              <w:top w:val="single" w:sz="8" w:space="0" w:color="auto"/>
              <w:left w:val="nil"/>
              <w:bottom w:val="single" w:sz="8" w:space="0" w:color="auto"/>
              <w:right w:val="nil"/>
            </w:tcBorders>
            <w:vAlign w:val="center"/>
            <w:hideMark/>
          </w:tcPr>
          <w:p w14:paraId="73F161B9" w14:textId="77777777" w:rsidR="007B1E6C" w:rsidRPr="007B1E6C" w:rsidRDefault="007B1E6C" w:rsidP="00655CBD">
            <w:pPr>
              <w:rPr>
                <w:b/>
                <w:sz w:val="18"/>
                <w:szCs w:val="18"/>
                <w:lang w:val="ky-KG"/>
              </w:rPr>
            </w:pPr>
          </w:p>
        </w:tc>
        <w:tc>
          <w:tcPr>
            <w:tcW w:w="534" w:type="pct"/>
            <w:tcBorders>
              <w:top w:val="nil"/>
              <w:left w:val="nil"/>
              <w:bottom w:val="single" w:sz="8" w:space="0" w:color="auto"/>
              <w:right w:val="nil"/>
            </w:tcBorders>
            <w:vAlign w:val="bottom"/>
            <w:hideMark/>
          </w:tcPr>
          <w:p w14:paraId="0E3EE747" w14:textId="77777777" w:rsidR="007B1E6C" w:rsidRPr="007B1E6C" w:rsidRDefault="007B1E6C" w:rsidP="00655CBD">
            <w:pPr>
              <w:jc w:val="right"/>
              <w:rPr>
                <w:b/>
                <w:sz w:val="20"/>
                <w:szCs w:val="20"/>
                <w:lang w:val="ky-KG"/>
              </w:rPr>
            </w:pPr>
            <w:r w:rsidRPr="007B1E6C">
              <w:rPr>
                <w:b/>
                <w:sz w:val="20"/>
                <w:szCs w:val="20"/>
              </w:rPr>
              <w:t>202</w:t>
            </w:r>
            <w:r w:rsidRPr="007B1E6C">
              <w:rPr>
                <w:b/>
                <w:sz w:val="20"/>
                <w:szCs w:val="20"/>
                <w:lang w:val="ky-KG"/>
              </w:rPr>
              <w:t>3</w:t>
            </w:r>
          </w:p>
        </w:tc>
        <w:tc>
          <w:tcPr>
            <w:tcW w:w="763" w:type="pct"/>
            <w:tcBorders>
              <w:top w:val="single" w:sz="4" w:space="0" w:color="auto"/>
              <w:left w:val="nil"/>
              <w:bottom w:val="single" w:sz="8" w:space="0" w:color="auto"/>
              <w:right w:val="nil"/>
            </w:tcBorders>
            <w:vAlign w:val="bottom"/>
            <w:hideMark/>
          </w:tcPr>
          <w:p w14:paraId="1E3B4604" w14:textId="77777777" w:rsidR="007B1E6C" w:rsidRPr="007B1E6C" w:rsidRDefault="007B1E6C" w:rsidP="00655CBD">
            <w:pPr>
              <w:jc w:val="right"/>
              <w:rPr>
                <w:b/>
                <w:sz w:val="20"/>
                <w:szCs w:val="20"/>
                <w:lang w:val="ky-KG"/>
              </w:rPr>
            </w:pPr>
            <w:r w:rsidRPr="007B1E6C">
              <w:rPr>
                <w:b/>
                <w:sz w:val="20"/>
                <w:szCs w:val="20"/>
              </w:rPr>
              <w:t>202</w:t>
            </w:r>
            <w:r w:rsidRPr="007B1E6C">
              <w:rPr>
                <w:b/>
                <w:sz w:val="20"/>
                <w:szCs w:val="20"/>
                <w:lang w:val="ky-KG"/>
              </w:rPr>
              <w:t>4</w:t>
            </w:r>
          </w:p>
        </w:tc>
        <w:tc>
          <w:tcPr>
            <w:tcW w:w="812" w:type="pct"/>
            <w:tcBorders>
              <w:top w:val="nil"/>
              <w:left w:val="nil"/>
              <w:bottom w:val="single" w:sz="8" w:space="0" w:color="auto"/>
              <w:right w:val="nil"/>
            </w:tcBorders>
            <w:vAlign w:val="bottom"/>
            <w:hideMark/>
          </w:tcPr>
          <w:p w14:paraId="62F9DC45" w14:textId="77777777" w:rsidR="007B1E6C" w:rsidRPr="007B1E6C" w:rsidRDefault="007B1E6C" w:rsidP="00655CBD">
            <w:pPr>
              <w:jc w:val="right"/>
              <w:rPr>
                <w:b/>
                <w:sz w:val="20"/>
                <w:szCs w:val="20"/>
                <w:lang w:val="ky-KG"/>
              </w:rPr>
            </w:pPr>
            <w:r w:rsidRPr="007B1E6C">
              <w:rPr>
                <w:b/>
                <w:sz w:val="20"/>
                <w:szCs w:val="20"/>
              </w:rPr>
              <w:t>202</w:t>
            </w:r>
            <w:r w:rsidRPr="007B1E6C">
              <w:rPr>
                <w:b/>
                <w:sz w:val="20"/>
                <w:szCs w:val="20"/>
                <w:lang w:val="ky-KG"/>
              </w:rPr>
              <w:t>3</w:t>
            </w:r>
          </w:p>
        </w:tc>
        <w:tc>
          <w:tcPr>
            <w:tcW w:w="811" w:type="pct"/>
            <w:tcBorders>
              <w:top w:val="single" w:sz="4" w:space="0" w:color="auto"/>
              <w:left w:val="nil"/>
              <w:bottom w:val="single" w:sz="8" w:space="0" w:color="auto"/>
              <w:right w:val="nil"/>
            </w:tcBorders>
            <w:vAlign w:val="bottom"/>
            <w:hideMark/>
          </w:tcPr>
          <w:p w14:paraId="26843496" w14:textId="77777777" w:rsidR="007B1E6C" w:rsidRPr="007B1E6C" w:rsidRDefault="007B1E6C" w:rsidP="00655CBD">
            <w:pPr>
              <w:jc w:val="right"/>
              <w:rPr>
                <w:b/>
                <w:sz w:val="20"/>
                <w:szCs w:val="20"/>
                <w:lang w:val="ky-KG"/>
              </w:rPr>
            </w:pPr>
            <w:r w:rsidRPr="007B1E6C">
              <w:rPr>
                <w:b/>
                <w:sz w:val="20"/>
                <w:szCs w:val="20"/>
              </w:rPr>
              <w:t>202</w:t>
            </w:r>
            <w:r w:rsidRPr="007B1E6C">
              <w:rPr>
                <w:b/>
                <w:sz w:val="20"/>
                <w:szCs w:val="20"/>
                <w:lang w:val="ky-KG"/>
              </w:rPr>
              <w:t>4</w:t>
            </w:r>
          </w:p>
        </w:tc>
      </w:tr>
      <w:tr w:rsidR="007B1E6C" w:rsidRPr="007B1E6C" w14:paraId="0B0B9837" w14:textId="77777777" w:rsidTr="00655CBD">
        <w:trPr>
          <w:cantSplit/>
        </w:trPr>
        <w:tc>
          <w:tcPr>
            <w:tcW w:w="2080" w:type="pct"/>
            <w:tcBorders>
              <w:top w:val="single" w:sz="8" w:space="0" w:color="auto"/>
              <w:left w:val="nil"/>
              <w:bottom w:val="nil"/>
              <w:right w:val="nil"/>
            </w:tcBorders>
            <w:vAlign w:val="bottom"/>
            <w:hideMark/>
          </w:tcPr>
          <w:p w14:paraId="54E93C7B" w14:textId="77777777" w:rsidR="007B1E6C" w:rsidRPr="007B1E6C" w:rsidRDefault="007B1E6C" w:rsidP="00655CBD">
            <w:pPr>
              <w:rPr>
                <w:b/>
                <w:sz w:val="20"/>
                <w:szCs w:val="20"/>
                <w:lang w:val="ky-KG"/>
              </w:rPr>
            </w:pPr>
            <w:r w:rsidRPr="007B1E6C">
              <w:rPr>
                <w:b/>
                <w:sz w:val="20"/>
                <w:szCs w:val="20"/>
                <w:lang w:val="ky-KG"/>
              </w:rPr>
              <w:t>Бардыгы</w:t>
            </w:r>
          </w:p>
        </w:tc>
        <w:tc>
          <w:tcPr>
            <w:tcW w:w="534" w:type="pct"/>
            <w:tcBorders>
              <w:top w:val="single" w:sz="8" w:space="0" w:color="auto"/>
              <w:left w:val="nil"/>
              <w:bottom w:val="nil"/>
              <w:right w:val="nil"/>
            </w:tcBorders>
            <w:vAlign w:val="bottom"/>
            <w:hideMark/>
          </w:tcPr>
          <w:p w14:paraId="12C20C35" w14:textId="77777777" w:rsidR="007B1E6C" w:rsidRPr="007B1E6C" w:rsidRDefault="007B1E6C" w:rsidP="00655CBD">
            <w:pPr>
              <w:ind w:right="74"/>
              <w:jc w:val="right"/>
              <w:rPr>
                <w:b/>
                <w:sz w:val="20"/>
                <w:szCs w:val="20"/>
                <w:lang w:val="ky-KG"/>
              </w:rPr>
            </w:pPr>
            <w:r w:rsidRPr="007B1E6C">
              <w:rPr>
                <w:b/>
                <w:sz w:val="20"/>
                <w:szCs w:val="20"/>
                <w:lang w:val="ky-KG"/>
              </w:rPr>
              <w:t>33 693,9</w:t>
            </w:r>
          </w:p>
        </w:tc>
        <w:tc>
          <w:tcPr>
            <w:tcW w:w="763" w:type="pct"/>
            <w:tcBorders>
              <w:top w:val="single" w:sz="8" w:space="0" w:color="auto"/>
              <w:left w:val="nil"/>
              <w:bottom w:val="nil"/>
              <w:right w:val="nil"/>
            </w:tcBorders>
            <w:vAlign w:val="bottom"/>
            <w:hideMark/>
          </w:tcPr>
          <w:p w14:paraId="395B18B5" w14:textId="77777777" w:rsidR="007B1E6C" w:rsidRPr="007B1E6C" w:rsidRDefault="007B1E6C" w:rsidP="00655CBD">
            <w:pPr>
              <w:ind w:right="74"/>
              <w:jc w:val="right"/>
              <w:rPr>
                <w:b/>
                <w:sz w:val="20"/>
                <w:szCs w:val="20"/>
                <w:lang w:val="ky-KG"/>
              </w:rPr>
            </w:pPr>
            <w:r w:rsidRPr="007B1E6C">
              <w:rPr>
                <w:b/>
                <w:sz w:val="20"/>
                <w:szCs w:val="20"/>
                <w:lang w:val="ky-KG"/>
              </w:rPr>
              <w:t>41 749,6</w:t>
            </w:r>
          </w:p>
        </w:tc>
        <w:tc>
          <w:tcPr>
            <w:tcW w:w="812" w:type="pct"/>
            <w:tcBorders>
              <w:top w:val="single" w:sz="8" w:space="0" w:color="auto"/>
              <w:left w:val="nil"/>
              <w:bottom w:val="nil"/>
              <w:right w:val="nil"/>
            </w:tcBorders>
            <w:vAlign w:val="bottom"/>
            <w:hideMark/>
          </w:tcPr>
          <w:p w14:paraId="76CFAE38" w14:textId="77777777" w:rsidR="007B1E6C" w:rsidRPr="007B1E6C" w:rsidRDefault="007B1E6C" w:rsidP="00655CBD">
            <w:pPr>
              <w:jc w:val="right"/>
              <w:rPr>
                <w:b/>
                <w:sz w:val="20"/>
                <w:szCs w:val="20"/>
                <w:lang w:val="ky-KG"/>
              </w:rPr>
            </w:pPr>
            <w:r w:rsidRPr="007B1E6C">
              <w:rPr>
                <w:b/>
                <w:sz w:val="18"/>
                <w:szCs w:val="18"/>
              </w:rPr>
              <w:t>124,3</w:t>
            </w:r>
          </w:p>
        </w:tc>
        <w:tc>
          <w:tcPr>
            <w:tcW w:w="811" w:type="pct"/>
            <w:tcBorders>
              <w:top w:val="single" w:sz="8" w:space="0" w:color="auto"/>
              <w:left w:val="nil"/>
              <w:bottom w:val="nil"/>
              <w:right w:val="nil"/>
            </w:tcBorders>
            <w:vAlign w:val="bottom"/>
            <w:hideMark/>
          </w:tcPr>
          <w:p w14:paraId="185B8BB7" w14:textId="77777777" w:rsidR="007B1E6C" w:rsidRPr="007B1E6C" w:rsidRDefault="007B1E6C" w:rsidP="00655CBD">
            <w:pPr>
              <w:jc w:val="right"/>
              <w:rPr>
                <w:b/>
                <w:sz w:val="20"/>
                <w:szCs w:val="20"/>
                <w:lang w:val="ky-KG"/>
              </w:rPr>
            </w:pPr>
            <w:r w:rsidRPr="007B1E6C">
              <w:rPr>
                <w:b/>
                <w:sz w:val="20"/>
                <w:szCs w:val="20"/>
                <w:lang w:val="ky-KG"/>
              </w:rPr>
              <w:t>120,8</w:t>
            </w:r>
          </w:p>
        </w:tc>
      </w:tr>
      <w:tr w:rsidR="007B1E6C" w:rsidRPr="007B1E6C" w14:paraId="1A357151" w14:textId="77777777" w:rsidTr="00655CBD">
        <w:trPr>
          <w:cantSplit/>
        </w:trPr>
        <w:tc>
          <w:tcPr>
            <w:tcW w:w="2080" w:type="pct"/>
            <w:tcBorders>
              <w:top w:val="nil"/>
              <w:left w:val="nil"/>
              <w:bottom w:val="nil"/>
              <w:right w:val="nil"/>
            </w:tcBorders>
            <w:vAlign w:val="bottom"/>
            <w:hideMark/>
          </w:tcPr>
          <w:p w14:paraId="33590214" w14:textId="58332816" w:rsidR="007B1E6C" w:rsidRPr="007B1E6C" w:rsidRDefault="007B1E6C" w:rsidP="00655CBD">
            <w:pPr>
              <w:ind w:left="226" w:hanging="113"/>
              <w:rPr>
                <w:sz w:val="20"/>
                <w:szCs w:val="20"/>
              </w:rPr>
            </w:pPr>
            <w:r w:rsidRPr="007B1E6C">
              <w:rPr>
                <w:sz w:val="20"/>
                <w:szCs w:val="20"/>
              </w:rPr>
              <w:t xml:space="preserve">  </w:t>
            </w:r>
            <w:proofErr w:type="spellStart"/>
            <w:r w:rsidRPr="007B1E6C">
              <w:rPr>
                <w:sz w:val="20"/>
                <w:szCs w:val="20"/>
              </w:rPr>
              <w:t>анын</w:t>
            </w:r>
            <w:proofErr w:type="spellEnd"/>
            <w:r w:rsidRPr="007B1E6C">
              <w:rPr>
                <w:sz w:val="20"/>
                <w:szCs w:val="20"/>
              </w:rPr>
              <w:t xml:space="preserve"> </w:t>
            </w:r>
            <w:proofErr w:type="spellStart"/>
            <w:r w:rsidRPr="007B1E6C">
              <w:rPr>
                <w:sz w:val="20"/>
                <w:szCs w:val="20"/>
              </w:rPr>
              <w:t>ичинде</w:t>
            </w:r>
            <w:proofErr w:type="spellEnd"/>
            <w:r w:rsidRPr="007B1E6C">
              <w:rPr>
                <w:sz w:val="20"/>
                <w:szCs w:val="20"/>
              </w:rPr>
              <w:t>:</w:t>
            </w:r>
            <w:r w:rsidR="00B5160A">
              <w:rPr>
                <w:sz w:val="20"/>
                <w:szCs w:val="20"/>
              </w:rPr>
              <w:br/>
            </w:r>
            <w:proofErr w:type="spellStart"/>
            <w:r w:rsidRPr="007B1E6C">
              <w:rPr>
                <w:sz w:val="20"/>
                <w:szCs w:val="20"/>
              </w:rPr>
              <w:t>мейманканалар</w:t>
            </w:r>
            <w:proofErr w:type="spellEnd"/>
            <w:r w:rsidRPr="007B1E6C">
              <w:rPr>
                <w:sz w:val="20"/>
                <w:szCs w:val="20"/>
                <w:lang w:val="ky-KG"/>
              </w:rPr>
              <w:t xml:space="preserve">, </w:t>
            </w:r>
            <w:proofErr w:type="spellStart"/>
            <w:r w:rsidRPr="007B1E6C">
              <w:rPr>
                <w:sz w:val="20"/>
                <w:szCs w:val="20"/>
              </w:rPr>
              <w:t>ошондой</w:t>
            </w:r>
            <w:proofErr w:type="spellEnd"/>
            <w:r w:rsidRPr="007B1E6C">
              <w:rPr>
                <w:sz w:val="20"/>
                <w:szCs w:val="20"/>
              </w:rPr>
              <w:t xml:space="preserve"> эле </w:t>
            </w:r>
            <w:proofErr w:type="spellStart"/>
            <w:r w:rsidRPr="007B1E6C">
              <w:rPr>
                <w:sz w:val="20"/>
                <w:szCs w:val="20"/>
              </w:rPr>
              <w:t>туристтик</w:t>
            </w:r>
            <w:proofErr w:type="spellEnd"/>
            <w:r w:rsidRPr="007B1E6C">
              <w:rPr>
                <w:sz w:val="20"/>
                <w:szCs w:val="20"/>
              </w:rPr>
              <w:t xml:space="preserve"> </w:t>
            </w:r>
            <w:proofErr w:type="spellStart"/>
            <w:r w:rsidRPr="007B1E6C">
              <w:rPr>
                <w:sz w:val="20"/>
                <w:szCs w:val="20"/>
              </w:rPr>
              <w:t>жашоо</w:t>
            </w:r>
            <w:proofErr w:type="spellEnd"/>
            <w:r w:rsidRPr="007B1E6C">
              <w:rPr>
                <w:sz w:val="20"/>
                <w:szCs w:val="20"/>
              </w:rPr>
              <w:t xml:space="preserve"> </w:t>
            </w:r>
            <w:r w:rsidRPr="007B1E6C">
              <w:rPr>
                <w:sz w:val="20"/>
                <w:szCs w:val="20"/>
                <w:lang w:val="ky-KG"/>
              </w:rPr>
              <w:t>жана</w:t>
            </w:r>
            <w:r w:rsidRPr="007B1E6C">
              <w:rPr>
                <w:sz w:val="20"/>
                <w:szCs w:val="20"/>
              </w:rPr>
              <w:t xml:space="preserve"> </w:t>
            </w:r>
            <w:proofErr w:type="spellStart"/>
            <w:r w:rsidRPr="007B1E6C">
              <w:rPr>
                <w:sz w:val="20"/>
                <w:szCs w:val="20"/>
              </w:rPr>
              <w:t>кыска</w:t>
            </w:r>
            <w:proofErr w:type="spellEnd"/>
            <w:r w:rsidRPr="007B1E6C">
              <w:rPr>
                <w:sz w:val="20"/>
                <w:szCs w:val="20"/>
              </w:rPr>
              <w:t xml:space="preserve"> м</w:t>
            </w:r>
            <w:r w:rsidRPr="007B1E6C">
              <w:rPr>
                <w:sz w:val="20"/>
                <w:szCs w:val="20"/>
                <w:lang w:val="ky-KG"/>
              </w:rPr>
              <w:t>өө</w:t>
            </w:r>
            <w:r w:rsidRPr="007B1E6C">
              <w:rPr>
                <w:sz w:val="20"/>
                <w:szCs w:val="20"/>
              </w:rPr>
              <w:t>н</w:t>
            </w:r>
            <w:r w:rsidRPr="007B1E6C">
              <w:rPr>
                <w:sz w:val="20"/>
                <w:szCs w:val="20"/>
                <w:lang w:val="ky-KG"/>
              </w:rPr>
              <w:t>ө</w:t>
            </w:r>
            <w:proofErr w:type="spellStart"/>
            <w:r w:rsidRPr="007B1E6C">
              <w:rPr>
                <w:sz w:val="20"/>
                <w:szCs w:val="20"/>
              </w:rPr>
              <w:t>тк</w:t>
            </w:r>
            <w:proofErr w:type="spellEnd"/>
            <w:r w:rsidRPr="007B1E6C">
              <w:rPr>
                <w:sz w:val="20"/>
                <w:szCs w:val="20"/>
                <w:lang w:val="ky-KG"/>
              </w:rPr>
              <w:t>ө</w:t>
            </w:r>
            <w:r w:rsidRPr="007B1E6C">
              <w:rPr>
                <w:sz w:val="20"/>
                <w:szCs w:val="20"/>
              </w:rPr>
              <w:t xml:space="preserve"> </w:t>
            </w:r>
            <w:proofErr w:type="spellStart"/>
            <w:r w:rsidRPr="007B1E6C">
              <w:rPr>
                <w:sz w:val="20"/>
                <w:szCs w:val="20"/>
              </w:rPr>
              <w:t>жашоо</w:t>
            </w:r>
            <w:proofErr w:type="spellEnd"/>
            <w:r w:rsidRPr="007B1E6C">
              <w:rPr>
                <w:sz w:val="20"/>
                <w:szCs w:val="20"/>
              </w:rPr>
              <w:t xml:space="preserve"> </w:t>
            </w:r>
            <w:proofErr w:type="spellStart"/>
            <w:r w:rsidRPr="007B1E6C">
              <w:rPr>
                <w:sz w:val="20"/>
                <w:szCs w:val="20"/>
              </w:rPr>
              <w:t>үч</w:t>
            </w:r>
            <w:proofErr w:type="spellEnd"/>
            <w:r w:rsidRPr="007B1E6C">
              <w:rPr>
                <w:sz w:val="20"/>
                <w:szCs w:val="20"/>
                <w:lang w:val="ky-KG"/>
              </w:rPr>
              <w:t>ү</w:t>
            </w:r>
            <w:r w:rsidRPr="007B1E6C">
              <w:rPr>
                <w:sz w:val="20"/>
                <w:szCs w:val="20"/>
              </w:rPr>
              <w:t xml:space="preserve">н башка </w:t>
            </w:r>
            <w:r w:rsidRPr="007B1E6C">
              <w:rPr>
                <w:sz w:val="20"/>
                <w:szCs w:val="20"/>
                <w:lang w:val="ky-KG"/>
              </w:rPr>
              <w:t>орундар</w:t>
            </w:r>
            <w:r w:rsidRPr="007B1E6C">
              <w:rPr>
                <w:sz w:val="20"/>
                <w:szCs w:val="20"/>
              </w:rPr>
              <w:t xml:space="preserve"> </w:t>
            </w:r>
          </w:p>
        </w:tc>
        <w:tc>
          <w:tcPr>
            <w:tcW w:w="534" w:type="pct"/>
            <w:tcBorders>
              <w:top w:val="nil"/>
              <w:left w:val="nil"/>
              <w:bottom w:val="nil"/>
              <w:right w:val="nil"/>
            </w:tcBorders>
            <w:vAlign w:val="bottom"/>
            <w:hideMark/>
          </w:tcPr>
          <w:p w14:paraId="78B18C22" w14:textId="77777777" w:rsidR="007B1E6C" w:rsidRPr="007B1E6C" w:rsidRDefault="007B1E6C" w:rsidP="00655CBD">
            <w:pPr>
              <w:ind w:right="74"/>
              <w:jc w:val="right"/>
              <w:rPr>
                <w:sz w:val="20"/>
                <w:szCs w:val="20"/>
                <w:lang w:val="ky-KG"/>
              </w:rPr>
            </w:pPr>
            <w:r w:rsidRPr="007B1E6C">
              <w:rPr>
                <w:sz w:val="20"/>
                <w:szCs w:val="20"/>
                <w:lang w:val="ky-KG"/>
              </w:rPr>
              <w:t>4 988,0</w:t>
            </w:r>
          </w:p>
        </w:tc>
        <w:tc>
          <w:tcPr>
            <w:tcW w:w="763" w:type="pct"/>
            <w:tcBorders>
              <w:top w:val="nil"/>
              <w:left w:val="nil"/>
              <w:bottom w:val="nil"/>
              <w:right w:val="nil"/>
            </w:tcBorders>
            <w:vAlign w:val="bottom"/>
            <w:hideMark/>
          </w:tcPr>
          <w:p w14:paraId="4E59F082" w14:textId="77777777" w:rsidR="007B1E6C" w:rsidRPr="007B1E6C" w:rsidRDefault="007B1E6C" w:rsidP="00655CBD">
            <w:pPr>
              <w:ind w:right="74"/>
              <w:jc w:val="right"/>
              <w:rPr>
                <w:sz w:val="20"/>
                <w:szCs w:val="20"/>
                <w:lang w:val="ky-KG"/>
              </w:rPr>
            </w:pPr>
            <w:r w:rsidRPr="007B1E6C">
              <w:rPr>
                <w:sz w:val="20"/>
                <w:szCs w:val="20"/>
                <w:lang w:val="ky-KG"/>
              </w:rPr>
              <w:t>6 332,7</w:t>
            </w:r>
          </w:p>
        </w:tc>
        <w:tc>
          <w:tcPr>
            <w:tcW w:w="812" w:type="pct"/>
            <w:tcBorders>
              <w:top w:val="nil"/>
              <w:left w:val="nil"/>
              <w:bottom w:val="nil"/>
              <w:right w:val="nil"/>
            </w:tcBorders>
            <w:vAlign w:val="bottom"/>
            <w:hideMark/>
          </w:tcPr>
          <w:p w14:paraId="6B6C8450" w14:textId="77777777" w:rsidR="007B1E6C" w:rsidRPr="007B1E6C" w:rsidRDefault="007B1E6C" w:rsidP="00655CBD">
            <w:pPr>
              <w:jc w:val="right"/>
              <w:rPr>
                <w:sz w:val="20"/>
                <w:szCs w:val="20"/>
                <w:lang w:val="ky-KG"/>
              </w:rPr>
            </w:pPr>
            <w:r w:rsidRPr="007B1E6C">
              <w:rPr>
                <w:sz w:val="20"/>
                <w:szCs w:val="20"/>
              </w:rPr>
              <w:t>121,2</w:t>
            </w:r>
          </w:p>
        </w:tc>
        <w:tc>
          <w:tcPr>
            <w:tcW w:w="811" w:type="pct"/>
            <w:tcBorders>
              <w:top w:val="nil"/>
              <w:left w:val="nil"/>
              <w:bottom w:val="nil"/>
              <w:right w:val="nil"/>
            </w:tcBorders>
            <w:vAlign w:val="bottom"/>
            <w:hideMark/>
          </w:tcPr>
          <w:p w14:paraId="3D1CF024" w14:textId="77777777" w:rsidR="007B1E6C" w:rsidRPr="007B1E6C" w:rsidRDefault="007B1E6C" w:rsidP="00655CBD">
            <w:pPr>
              <w:jc w:val="right"/>
              <w:rPr>
                <w:sz w:val="20"/>
                <w:szCs w:val="20"/>
                <w:lang w:val="ky-KG"/>
              </w:rPr>
            </w:pPr>
            <w:r w:rsidRPr="007B1E6C">
              <w:rPr>
                <w:sz w:val="20"/>
                <w:szCs w:val="20"/>
                <w:lang w:val="ky-KG"/>
              </w:rPr>
              <w:t>123,0</w:t>
            </w:r>
          </w:p>
        </w:tc>
      </w:tr>
      <w:tr w:rsidR="007B1E6C" w:rsidRPr="007B1E6C" w14:paraId="6BDBB201" w14:textId="77777777" w:rsidTr="00655CBD">
        <w:trPr>
          <w:cantSplit/>
        </w:trPr>
        <w:tc>
          <w:tcPr>
            <w:tcW w:w="2080" w:type="pct"/>
            <w:tcBorders>
              <w:top w:val="nil"/>
              <w:left w:val="nil"/>
              <w:bottom w:val="single" w:sz="8" w:space="0" w:color="auto"/>
              <w:right w:val="nil"/>
            </w:tcBorders>
            <w:vAlign w:val="bottom"/>
            <w:hideMark/>
          </w:tcPr>
          <w:p w14:paraId="0F48FAE8" w14:textId="77777777" w:rsidR="007B1E6C" w:rsidRPr="007B1E6C" w:rsidRDefault="007B1E6C" w:rsidP="00655CBD">
            <w:pPr>
              <w:ind w:left="226" w:hanging="113"/>
              <w:rPr>
                <w:sz w:val="20"/>
                <w:szCs w:val="20"/>
                <w:lang w:val="ky-KG"/>
              </w:rPr>
            </w:pPr>
            <w:proofErr w:type="spellStart"/>
            <w:r w:rsidRPr="007B1E6C">
              <w:rPr>
                <w:sz w:val="20"/>
                <w:szCs w:val="20"/>
              </w:rPr>
              <w:t>ресторандар</w:t>
            </w:r>
            <w:proofErr w:type="spellEnd"/>
            <w:r w:rsidRPr="007B1E6C">
              <w:rPr>
                <w:sz w:val="20"/>
                <w:szCs w:val="20"/>
              </w:rPr>
              <w:t xml:space="preserve">, </w:t>
            </w:r>
            <w:proofErr w:type="spellStart"/>
            <w:r w:rsidRPr="007B1E6C">
              <w:rPr>
                <w:sz w:val="20"/>
                <w:szCs w:val="20"/>
              </w:rPr>
              <w:t>барлар</w:t>
            </w:r>
            <w:proofErr w:type="spellEnd"/>
            <w:r w:rsidRPr="007B1E6C">
              <w:rPr>
                <w:sz w:val="20"/>
                <w:szCs w:val="20"/>
              </w:rPr>
              <w:t xml:space="preserve">, </w:t>
            </w:r>
            <w:proofErr w:type="spellStart"/>
            <w:r w:rsidRPr="007B1E6C">
              <w:rPr>
                <w:sz w:val="20"/>
                <w:szCs w:val="20"/>
              </w:rPr>
              <w:t>тамак-аш</w:t>
            </w:r>
            <w:proofErr w:type="spellEnd"/>
            <w:r w:rsidRPr="007B1E6C">
              <w:rPr>
                <w:sz w:val="20"/>
                <w:szCs w:val="20"/>
              </w:rPr>
              <w:t xml:space="preserve"> </w:t>
            </w:r>
            <w:proofErr w:type="spellStart"/>
            <w:r w:rsidRPr="007B1E6C">
              <w:rPr>
                <w:sz w:val="20"/>
                <w:szCs w:val="20"/>
              </w:rPr>
              <w:t>менен</w:t>
            </w:r>
            <w:proofErr w:type="spellEnd"/>
            <w:r w:rsidRPr="007B1E6C">
              <w:rPr>
                <w:sz w:val="20"/>
                <w:szCs w:val="20"/>
              </w:rPr>
              <w:t xml:space="preserve"> </w:t>
            </w:r>
            <w:proofErr w:type="spellStart"/>
            <w:r w:rsidRPr="007B1E6C">
              <w:rPr>
                <w:sz w:val="20"/>
                <w:szCs w:val="20"/>
              </w:rPr>
              <w:t>камсыздоо</w:t>
            </w:r>
            <w:proofErr w:type="spellEnd"/>
            <w:r w:rsidRPr="007B1E6C">
              <w:rPr>
                <w:sz w:val="20"/>
                <w:szCs w:val="20"/>
              </w:rPr>
              <w:t xml:space="preserve"> </w:t>
            </w:r>
            <w:proofErr w:type="spellStart"/>
            <w:r w:rsidRPr="007B1E6C">
              <w:rPr>
                <w:sz w:val="20"/>
                <w:szCs w:val="20"/>
              </w:rPr>
              <w:t>боюнча</w:t>
            </w:r>
            <w:proofErr w:type="spellEnd"/>
            <w:r w:rsidRPr="007B1E6C">
              <w:rPr>
                <w:sz w:val="20"/>
                <w:szCs w:val="20"/>
              </w:rPr>
              <w:t xml:space="preserve"> </w:t>
            </w:r>
            <w:proofErr w:type="spellStart"/>
            <w:r w:rsidRPr="007B1E6C">
              <w:rPr>
                <w:sz w:val="20"/>
                <w:szCs w:val="20"/>
              </w:rPr>
              <w:t>мобилд</w:t>
            </w:r>
            <w:proofErr w:type="spellEnd"/>
            <w:r w:rsidRPr="007B1E6C">
              <w:rPr>
                <w:sz w:val="20"/>
                <w:szCs w:val="20"/>
                <w:lang w:val="ky-KG"/>
              </w:rPr>
              <w:t>үү</w:t>
            </w:r>
            <w:r w:rsidRPr="007B1E6C">
              <w:rPr>
                <w:sz w:val="20"/>
                <w:szCs w:val="20"/>
              </w:rPr>
              <w:t xml:space="preserve"> </w:t>
            </w:r>
            <w:proofErr w:type="spellStart"/>
            <w:r w:rsidRPr="007B1E6C">
              <w:rPr>
                <w:sz w:val="20"/>
                <w:szCs w:val="20"/>
              </w:rPr>
              <w:t>жана</w:t>
            </w:r>
            <w:proofErr w:type="spellEnd"/>
            <w:r w:rsidRPr="007B1E6C">
              <w:rPr>
                <w:sz w:val="20"/>
                <w:szCs w:val="20"/>
              </w:rPr>
              <w:t xml:space="preserve"> башка </w:t>
            </w:r>
            <w:proofErr w:type="spellStart"/>
            <w:r w:rsidRPr="007B1E6C">
              <w:rPr>
                <w:sz w:val="20"/>
                <w:szCs w:val="20"/>
              </w:rPr>
              <w:t>кызмат</w:t>
            </w:r>
            <w:proofErr w:type="spellEnd"/>
            <w:r w:rsidRPr="007B1E6C">
              <w:rPr>
                <w:sz w:val="20"/>
                <w:szCs w:val="20"/>
              </w:rPr>
              <w:t xml:space="preserve"> к</w:t>
            </w:r>
            <w:r w:rsidRPr="007B1E6C">
              <w:rPr>
                <w:sz w:val="20"/>
                <w:szCs w:val="20"/>
                <w:lang w:val="ky-KG"/>
              </w:rPr>
              <w:t>ө</w:t>
            </w:r>
            <w:proofErr w:type="spellStart"/>
            <w:r w:rsidRPr="007B1E6C">
              <w:rPr>
                <w:sz w:val="20"/>
                <w:szCs w:val="20"/>
              </w:rPr>
              <w:t>рс</w:t>
            </w:r>
            <w:proofErr w:type="spellEnd"/>
            <w:r w:rsidRPr="007B1E6C">
              <w:rPr>
                <w:sz w:val="20"/>
                <w:szCs w:val="20"/>
                <w:lang w:val="ky-KG"/>
              </w:rPr>
              <w:t>ө</w:t>
            </w:r>
            <w:r w:rsidRPr="007B1E6C">
              <w:rPr>
                <w:sz w:val="20"/>
                <w:szCs w:val="20"/>
              </w:rPr>
              <w:t>т</w:t>
            </w:r>
            <w:r w:rsidRPr="007B1E6C">
              <w:rPr>
                <w:sz w:val="20"/>
                <w:szCs w:val="20"/>
                <w:lang w:val="ky-KG"/>
              </w:rPr>
              <w:t>үү</w:t>
            </w:r>
            <w:r w:rsidRPr="007B1E6C">
              <w:rPr>
                <w:sz w:val="20"/>
                <w:szCs w:val="20"/>
              </w:rPr>
              <w:t>л</w:t>
            </w:r>
            <w:r w:rsidRPr="007B1E6C">
              <w:rPr>
                <w:sz w:val="20"/>
                <w:szCs w:val="20"/>
                <w:lang w:val="ky-KG"/>
              </w:rPr>
              <w:t>ө</w:t>
            </w:r>
            <w:r w:rsidRPr="007B1E6C">
              <w:rPr>
                <w:sz w:val="20"/>
                <w:szCs w:val="20"/>
              </w:rPr>
              <w:t>р</w:t>
            </w:r>
          </w:p>
        </w:tc>
        <w:tc>
          <w:tcPr>
            <w:tcW w:w="534" w:type="pct"/>
            <w:tcBorders>
              <w:top w:val="nil"/>
              <w:left w:val="nil"/>
              <w:bottom w:val="single" w:sz="8" w:space="0" w:color="auto"/>
              <w:right w:val="nil"/>
            </w:tcBorders>
            <w:vAlign w:val="bottom"/>
            <w:hideMark/>
          </w:tcPr>
          <w:p w14:paraId="7DCE5EE2" w14:textId="77777777" w:rsidR="007B1E6C" w:rsidRPr="007B1E6C" w:rsidRDefault="007B1E6C" w:rsidP="00655CBD">
            <w:pPr>
              <w:ind w:right="74"/>
              <w:jc w:val="right"/>
              <w:rPr>
                <w:sz w:val="20"/>
                <w:szCs w:val="20"/>
                <w:lang w:val="ky-KG"/>
              </w:rPr>
            </w:pPr>
            <w:r w:rsidRPr="007B1E6C">
              <w:rPr>
                <w:sz w:val="20"/>
                <w:szCs w:val="20"/>
                <w:lang w:val="ky-KG"/>
              </w:rPr>
              <w:t>28 705,9</w:t>
            </w:r>
          </w:p>
        </w:tc>
        <w:tc>
          <w:tcPr>
            <w:tcW w:w="763" w:type="pct"/>
            <w:tcBorders>
              <w:top w:val="nil"/>
              <w:left w:val="nil"/>
              <w:bottom w:val="single" w:sz="8" w:space="0" w:color="auto"/>
              <w:right w:val="nil"/>
            </w:tcBorders>
            <w:vAlign w:val="bottom"/>
            <w:hideMark/>
          </w:tcPr>
          <w:p w14:paraId="711B04AD" w14:textId="77777777" w:rsidR="007B1E6C" w:rsidRPr="007B1E6C" w:rsidRDefault="007B1E6C" w:rsidP="00655CBD">
            <w:pPr>
              <w:ind w:right="74"/>
              <w:jc w:val="right"/>
              <w:rPr>
                <w:sz w:val="20"/>
                <w:szCs w:val="20"/>
                <w:lang w:val="ky-KG"/>
              </w:rPr>
            </w:pPr>
            <w:r w:rsidRPr="007B1E6C">
              <w:rPr>
                <w:sz w:val="20"/>
                <w:szCs w:val="20"/>
                <w:lang w:val="ky-KG"/>
              </w:rPr>
              <w:t>35 416,9</w:t>
            </w:r>
          </w:p>
        </w:tc>
        <w:tc>
          <w:tcPr>
            <w:tcW w:w="812" w:type="pct"/>
            <w:tcBorders>
              <w:top w:val="nil"/>
              <w:left w:val="nil"/>
              <w:bottom w:val="single" w:sz="8" w:space="0" w:color="auto"/>
              <w:right w:val="nil"/>
            </w:tcBorders>
            <w:vAlign w:val="bottom"/>
            <w:hideMark/>
          </w:tcPr>
          <w:p w14:paraId="348F555D" w14:textId="77777777" w:rsidR="007B1E6C" w:rsidRPr="007B1E6C" w:rsidRDefault="007B1E6C" w:rsidP="00655CBD">
            <w:pPr>
              <w:jc w:val="right"/>
              <w:rPr>
                <w:sz w:val="20"/>
                <w:szCs w:val="20"/>
                <w:lang w:val="ky-KG"/>
              </w:rPr>
            </w:pPr>
            <w:r w:rsidRPr="007B1E6C">
              <w:rPr>
                <w:sz w:val="18"/>
                <w:szCs w:val="18"/>
              </w:rPr>
              <w:t>124,8</w:t>
            </w:r>
          </w:p>
        </w:tc>
        <w:tc>
          <w:tcPr>
            <w:tcW w:w="811" w:type="pct"/>
            <w:tcBorders>
              <w:top w:val="nil"/>
              <w:left w:val="nil"/>
              <w:bottom w:val="single" w:sz="8" w:space="0" w:color="auto"/>
              <w:right w:val="nil"/>
            </w:tcBorders>
            <w:vAlign w:val="bottom"/>
            <w:hideMark/>
          </w:tcPr>
          <w:p w14:paraId="79CA95A4" w14:textId="77777777" w:rsidR="007B1E6C" w:rsidRPr="007B1E6C" w:rsidRDefault="007B1E6C" w:rsidP="00655CBD">
            <w:pPr>
              <w:jc w:val="right"/>
              <w:rPr>
                <w:sz w:val="20"/>
                <w:szCs w:val="20"/>
                <w:lang w:val="ky-KG"/>
              </w:rPr>
            </w:pPr>
            <w:r w:rsidRPr="007B1E6C">
              <w:rPr>
                <w:sz w:val="20"/>
                <w:szCs w:val="20"/>
                <w:lang w:val="ky-KG"/>
              </w:rPr>
              <w:t>120,4</w:t>
            </w:r>
          </w:p>
        </w:tc>
      </w:tr>
    </w:tbl>
    <w:p w14:paraId="12DD97C5" w14:textId="77777777" w:rsidR="007B1E6C" w:rsidRPr="007B1E6C" w:rsidRDefault="007B1E6C" w:rsidP="007B1E6C">
      <w:pPr>
        <w:shd w:val="clear" w:color="auto" w:fill="FFFFFF"/>
        <w:spacing w:before="120" w:after="120"/>
        <w:ind w:firstLine="709"/>
        <w:jc w:val="both"/>
        <w:rPr>
          <w:lang w:val="ky-KG"/>
        </w:rPr>
      </w:pPr>
      <w:r w:rsidRPr="007B1E6C">
        <w:rPr>
          <w:lang w:val="ky-KG"/>
        </w:rPr>
        <w:lastRenderedPageBreak/>
        <w:t xml:space="preserve">Үстүбүздөгү жылдын </w:t>
      </w:r>
      <w:r w:rsidRPr="007B1E6C">
        <w:t>январь-</w:t>
      </w:r>
      <w:r w:rsidRPr="007B1E6C">
        <w:rPr>
          <w:lang w:val="ky-KG"/>
        </w:rPr>
        <w:t>ноябрында м</w:t>
      </w:r>
      <w:proofErr w:type="spellStart"/>
      <w:r w:rsidRPr="007B1E6C">
        <w:t>ейманканалар</w:t>
      </w:r>
      <w:proofErr w:type="spellEnd"/>
      <w:r w:rsidRPr="007B1E6C">
        <w:t xml:space="preserve"> </w:t>
      </w:r>
      <w:proofErr w:type="spellStart"/>
      <w:r w:rsidRPr="007B1E6C">
        <w:t>жана</w:t>
      </w:r>
      <w:proofErr w:type="spellEnd"/>
      <w:r w:rsidRPr="007B1E6C">
        <w:t xml:space="preserve"> </w:t>
      </w:r>
      <w:proofErr w:type="spellStart"/>
      <w:r w:rsidRPr="007B1E6C">
        <w:t>ресторандар</w:t>
      </w:r>
      <w:proofErr w:type="spellEnd"/>
      <w:r w:rsidRPr="007B1E6C">
        <w:t xml:space="preserve"> к</w:t>
      </w:r>
      <w:r w:rsidRPr="007B1E6C">
        <w:rPr>
          <w:lang w:val="ky-KG"/>
        </w:rPr>
        <w:t>ө</w:t>
      </w:r>
      <w:proofErr w:type="spellStart"/>
      <w:r w:rsidRPr="007B1E6C">
        <w:t>рс</w:t>
      </w:r>
      <w:proofErr w:type="spellEnd"/>
      <w:r w:rsidRPr="007B1E6C">
        <w:rPr>
          <w:lang w:val="ky-KG"/>
        </w:rPr>
        <w:t>ө</w:t>
      </w:r>
      <w:proofErr w:type="spellStart"/>
      <w:r w:rsidRPr="007B1E6C">
        <w:t>тк</w:t>
      </w:r>
      <w:proofErr w:type="spellEnd"/>
      <w:r w:rsidRPr="007B1E6C">
        <w:rPr>
          <w:lang w:val="ky-KG"/>
        </w:rPr>
        <w:t>ө</w:t>
      </w:r>
      <w:r w:rsidRPr="007B1E6C">
        <w:t xml:space="preserve">н </w:t>
      </w:r>
      <w:proofErr w:type="spellStart"/>
      <w:r w:rsidRPr="007B1E6C">
        <w:t>кызмат</w:t>
      </w:r>
      <w:proofErr w:type="spellEnd"/>
      <w:r w:rsidRPr="007B1E6C">
        <w:t xml:space="preserve"> к</w:t>
      </w:r>
      <w:r w:rsidRPr="007B1E6C">
        <w:rPr>
          <w:lang w:val="ky-KG"/>
        </w:rPr>
        <w:t>ө</w:t>
      </w:r>
      <w:proofErr w:type="spellStart"/>
      <w:r w:rsidRPr="007B1E6C">
        <w:t>рс</w:t>
      </w:r>
      <w:proofErr w:type="spellEnd"/>
      <w:r w:rsidRPr="007B1E6C">
        <w:rPr>
          <w:lang w:val="ky-KG"/>
        </w:rPr>
        <w:t>ө</w:t>
      </w:r>
      <w:r w:rsidRPr="007B1E6C">
        <w:t>т</w:t>
      </w:r>
      <w:r w:rsidRPr="007B1E6C">
        <w:rPr>
          <w:lang w:val="ky-KG"/>
        </w:rPr>
        <w:t>үүлөрдү</w:t>
      </w:r>
      <w:r w:rsidRPr="007B1E6C">
        <w:t>н к</w:t>
      </w:r>
      <w:r w:rsidRPr="007B1E6C">
        <w:rPr>
          <w:lang w:val="ky-KG"/>
        </w:rPr>
        <w:t>ө</w:t>
      </w:r>
      <w:r w:rsidRPr="007B1E6C">
        <w:t>л</w:t>
      </w:r>
      <w:r w:rsidRPr="007B1E6C">
        <w:rPr>
          <w:lang w:val="ky-KG"/>
        </w:rPr>
        <w:t>ө</w:t>
      </w:r>
      <w:r w:rsidRPr="007B1E6C">
        <w:t>м</w:t>
      </w:r>
      <w:r w:rsidRPr="007B1E6C">
        <w:rPr>
          <w:lang w:val="ky-KG"/>
        </w:rPr>
        <w:t>үнүн ө</w:t>
      </w:r>
      <w:proofErr w:type="spellStart"/>
      <w:r w:rsidRPr="007B1E6C">
        <w:t>тк</w:t>
      </w:r>
      <w:proofErr w:type="spellEnd"/>
      <w:r w:rsidRPr="007B1E6C">
        <w:rPr>
          <w:lang w:val="ky-KG"/>
        </w:rPr>
        <w:t>ө</w:t>
      </w:r>
      <w:r w:rsidRPr="007B1E6C">
        <w:t xml:space="preserve">н </w:t>
      </w:r>
      <w:proofErr w:type="spellStart"/>
      <w:r w:rsidRPr="007B1E6C">
        <w:t>жылдын</w:t>
      </w:r>
      <w:proofErr w:type="spellEnd"/>
      <w:r w:rsidRPr="007B1E6C">
        <w:t xml:space="preserve"> январь-</w:t>
      </w:r>
      <w:r w:rsidRPr="007B1E6C">
        <w:rPr>
          <w:lang w:val="ky-KG"/>
        </w:rPr>
        <w:t>ноябрына</w:t>
      </w:r>
      <w:r w:rsidRPr="007B1E6C">
        <w:t xml:space="preserve"> </w:t>
      </w:r>
      <w:proofErr w:type="spellStart"/>
      <w:r w:rsidRPr="007B1E6C">
        <w:t>салыштырмалуу</w:t>
      </w:r>
      <w:proofErr w:type="spellEnd"/>
      <w:r w:rsidRPr="007B1E6C">
        <w:t xml:space="preserve"> </w:t>
      </w:r>
      <w:proofErr w:type="spellStart"/>
      <w:r w:rsidRPr="007B1E6C">
        <w:t>өсүшү</w:t>
      </w:r>
      <w:proofErr w:type="spellEnd"/>
      <w:r w:rsidRPr="007B1E6C">
        <w:t xml:space="preserve"> </w:t>
      </w:r>
      <w:proofErr w:type="spellStart"/>
      <w:r w:rsidRPr="007B1E6C">
        <w:t>республиканын</w:t>
      </w:r>
      <w:proofErr w:type="spellEnd"/>
      <w:r w:rsidRPr="007B1E6C">
        <w:rPr>
          <w:lang w:val="ky-KG"/>
        </w:rPr>
        <w:t xml:space="preserve"> б</w:t>
      </w:r>
      <w:proofErr w:type="spellStart"/>
      <w:r w:rsidRPr="007B1E6C">
        <w:t>ардык</w:t>
      </w:r>
      <w:proofErr w:type="spellEnd"/>
      <w:r w:rsidRPr="007B1E6C">
        <w:t xml:space="preserve"> </w:t>
      </w:r>
      <w:r w:rsidRPr="007B1E6C">
        <w:rPr>
          <w:lang w:val="ky-KG"/>
        </w:rPr>
        <w:t>региондорунда байкалды.</w:t>
      </w:r>
    </w:p>
    <w:p w14:paraId="510B7EDF" w14:textId="342ED24F" w:rsidR="007B1E6C" w:rsidRPr="007B1E6C" w:rsidRDefault="005B7E0D" w:rsidP="00655CBD">
      <w:pPr>
        <w:spacing w:before="120" w:after="60"/>
        <w:ind w:left="1361" w:hanging="1361"/>
        <w:rPr>
          <w:b/>
          <w:lang w:val="ky-KG"/>
        </w:rPr>
      </w:pPr>
      <w:r>
        <w:rPr>
          <w:b/>
          <w:lang w:val="ky-KG"/>
        </w:rPr>
        <w:t>40</w:t>
      </w:r>
      <w:r w:rsidR="007B1E6C" w:rsidRPr="007B1E6C">
        <w:rPr>
          <w:b/>
          <w:lang w:val="ky-KG"/>
        </w:rPr>
        <w:t>-таблица: Январь-ноябрындагы мейманканалардын жана ресторандардын</w:t>
      </w:r>
      <w:r w:rsidR="007B1E6C" w:rsidRPr="007B1E6C">
        <w:rPr>
          <w:b/>
          <w:lang w:val="ky-KG"/>
        </w:rPr>
        <w:br/>
        <w:t>кызмат көрсөтүүлөрүнүн аймактар боюнча көлөмү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1"/>
        <w:gridCol w:w="1583"/>
        <w:gridCol w:w="1592"/>
        <w:gridCol w:w="1681"/>
        <w:gridCol w:w="1681"/>
      </w:tblGrid>
      <w:tr w:rsidR="007B1E6C" w:rsidRPr="007B1E6C" w14:paraId="12A6CA15" w14:textId="77777777" w:rsidTr="007B1E6C">
        <w:trPr>
          <w:cantSplit/>
          <w:tblHeader/>
        </w:trPr>
        <w:tc>
          <w:tcPr>
            <w:tcW w:w="1608" w:type="pct"/>
            <w:vMerge w:val="restart"/>
            <w:tcBorders>
              <w:top w:val="single" w:sz="8" w:space="0" w:color="auto"/>
              <w:left w:val="nil"/>
              <w:bottom w:val="single" w:sz="8" w:space="0" w:color="auto"/>
              <w:right w:val="nil"/>
            </w:tcBorders>
          </w:tcPr>
          <w:p w14:paraId="410F19B0" w14:textId="77777777" w:rsidR="007B1E6C" w:rsidRPr="007B1E6C" w:rsidRDefault="007B1E6C" w:rsidP="00655CBD">
            <w:pPr>
              <w:rPr>
                <w:b/>
                <w:sz w:val="20"/>
                <w:szCs w:val="20"/>
                <w:lang w:val="ky-KG"/>
              </w:rPr>
            </w:pPr>
          </w:p>
        </w:tc>
        <w:tc>
          <w:tcPr>
            <w:tcW w:w="1647" w:type="pct"/>
            <w:gridSpan w:val="2"/>
            <w:tcBorders>
              <w:top w:val="single" w:sz="8" w:space="0" w:color="auto"/>
              <w:left w:val="nil"/>
              <w:bottom w:val="single" w:sz="4" w:space="0" w:color="auto"/>
              <w:right w:val="nil"/>
            </w:tcBorders>
            <w:hideMark/>
          </w:tcPr>
          <w:p w14:paraId="7B594542" w14:textId="77777777" w:rsidR="007B1E6C" w:rsidRPr="007B1E6C" w:rsidRDefault="007B1E6C" w:rsidP="00655CBD">
            <w:pPr>
              <w:jc w:val="center"/>
              <w:rPr>
                <w:b/>
                <w:sz w:val="20"/>
                <w:szCs w:val="20"/>
              </w:rPr>
            </w:pPr>
            <w:r w:rsidRPr="007B1E6C">
              <w:rPr>
                <w:b/>
                <w:sz w:val="20"/>
                <w:szCs w:val="20"/>
              </w:rPr>
              <w:t>Млн. сом</w:t>
            </w:r>
          </w:p>
        </w:tc>
        <w:tc>
          <w:tcPr>
            <w:tcW w:w="1744" w:type="pct"/>
            <w:gridSpan w:val="2"/>
            <w:tcBorders>
              <w:top w:val="single" w:sz="8" w:space="0" w:color="auto"/>
              <w:left w:val="nil"/>
              <w:bottom w:val="single" w:sz="4" w:space="0" w:color="auto"/>
              <w:right w:val="nil"/>
            </w:tcBorders>
            <w:hideMark/>
          </w:tcPr>
          <w:p w14:paraId="2AC2EA64" w14:textId="77777777" w:rsidR="007B1E6C" w:rsidRPr="007B1E6C" w:rsidRDefault="007B1E6C" w:rsidP="00655CBD">
            <w:pPr>
              <w:jc w:val="center"/>
              <w:rPr>
                <w:b/>
                <w:sz w:val="20"/>
                <w:szCs w:val="20"/>
              </w:rPr>
            </w:pPr>
            <w:proofErr w:type="spellStart"/>
            <w:r w:rsidRPr="007B1E6C">
              <w:rPr>
                <w:b/>
                <w:sz w:val="20"/>
                <w:szCs w:val="20"/>
              </w:rPr>
              <w:t>Мурунку</w:t>
            </w:r>
            <w:proofErr w:type="spellEnd"/>
            <w:r w:rsidRPr="007B1E6C">
              <w:rPr>
                <w:b/>
                <w:sz w:val="20"/>
                <w:szCs w:val="20"/>
              </w:rPr>
              <w:t xml:space="preserve"> </w:t>
            </w:r>
            <w:proofErr w:type="spellStart"/>
            <w:r w:rsidRPr="007B1E6C">
              <w:rPr>
                <w:b/>
                <w:sz w:val="20"/>
                <w:szCs w:val="20"/>
              </w:rPr>
              <w:t>жылдын</w:t>
            </w:r>
            <w:proofErr w:type="spellEnd"/>
            <w:r w:rsidRPr="007B1E6C">
              <w:rPr>
                <w:b/>
                <w:sz w:val="20"/>
                <w:szCs w:val="20"/>
              </w:rPr>
              <w:t xml:space="preserve"> </w:t>
            </w:r>
            <w:proofErr w:type="spellStart"/>
            <w:r w:rsidRPr="007B1E6C">
              <w:rPr>
                <w:b/>
                <w:sz w:val="20"/>
                <w:szCs w:val="20"/>
              </w:rPr>
              <w:t>тийишт</w:t>
            </w:r>
            <w:proofErr w:type="spellEnd"/>
            <w:r w:rsidRPr="007B1E6C">
              <w:rPr>
                <w:b/>
                <w:sz w:val="20"/>
                <w:szCs w:val="20"/>
                <w:lang w:val="ky-KG"/>
              </w:rPr>
              <w:t>үү</w:t>
            </w:r>
            <w:r w:rsidRPr="007B1E6C">
              <w:rPr>
                <w:b/>
                <w:sz w:val="20"/>
                <w:szCs w:val="20"/>
              </w:rPr>
              <w:br/>
            </w:r>
            <w:proofErr w:type="spellStart"/>
            <w:r w:rsidRPr="007B1E6C">
              <w:rPr>
                <w:b/>
                <w:sz w:val="20"/>
                <w:szCs w:val="20"/>
              </w:rPr>
              <w:t>мезгилине</w:t>
            </w:r>
            <w:proofErr w:type="spellEnd"/>
            <w:r w:rsidRPr="007B1E6C">
              <w:rPr>
                <w:b/>
                <w:sz w:val="20"/>
                <w:szCs w:val="20"/>
              </w:rPr>
              <w:t xml:space="preserve"> карата </w:t>
            </w:r>
            <w:proofErr w:type="spellStart"/>
            <w:r w:rsidRPr="007B1E6C">
              <w:rPr>
                <w:b/>
                <w:sz w:val="20"/>
                <w:szCs w:val="20"/>
              </w:rPr>
              <w:t>пайыз</w:t>
            </w:r>
            <w:proofErr w:type="spellEnd"/>
            <w:r w:rsidRPr="007B1E6C">
              <w:rPr>
                <w:b/>
                <w:sz w:val="20"/>
                <w:szCs w:val="20"/>
              </w:rPr>
              <w:t xml:space="preserve"> </w:t>
            </w:r>
            <w:proofErr w:type="spellStart"/>
            <w:r w:rsidRPr="007B1E6C">
              <w:rPr>
                <w:b/>
                <w:sz w:val="20"/>
                <w:szCs w:val="20"/>
              </w:rPr>
              <w:t>менен</w:t>
            </w:r>
            <w:proofErr w:type="spellEnd"/>
          </w:p>
        </w:tc>
      </w:tr>
      <w:tr w:rsidR="007B1E6C" w:rsidRPr="007B1E6C" w14:paraId="3CDAF768" w14:textId="77777777" w:rsidTr="007B1E6C">
        <w:trPr>
          <w:cantSplit/>
          <w:tblHeader/>
        </w:trPr>
        <w:tc>
          <w:tcPr>
            <w:tcW w:w="0" w:type="auto"/>
            <w:vMerge/>
            <w:tcBorders>
              <w:top w:val="single" w:sz="8" w:space="0" w:color="auto"/>
              <w:left w:val="nil"/>
              <w:bottom w:val="single" w:sz="8" w:space="0" w:color="auto"/>
              <w:right w:val="nil"/>
            </w:tcBorders>
            <w:vAlign w:val="center"/>
            <w:hideMark/>
          </w:tcPr>
          <w:p w14:paraId="23A3539C" w14:textId="77777777" w:rsidR="007B1E6C" w:rsidRPr="007B1E6C" w:rsidRDefault="007B1E6C" w:rsidP="00655CBD">
            <w:pPr>
              <w:rPr>
                <w:b/>
                <w:sz w:val="20"/>
                <w:szCs w:val="20"/>
                <w:lang w:val="ky-KG"/>
              </w:rPr>
            </w:pPr>
          </w:p>
        </w:tc>
        <w:tc>
          <w:tcPr>
            <w:tcW w:w="821" w:type="pct"/>
            <w:tcBorders>
              <w:top w:val="nil"/>
              <w:left w:val="nil"/>
              <w:bottom w:val="single" w:sz="8" w:space="0" w:color="auto"/>
              <w:right w:val="nil"/>
            </w:tcBorders>
            <w:vAlign w:val="bottom"/>
            <w:hideMark/>
          </w:tcPr>
          <w:p w14:paraId="4BCB4231" w14:textId="77777777" w:rsidR="007B1E6C" w:rsidRPr="007B1E6C" w:rsidRDefault="007B1E6C" w:rsidP="00655CBD">
            <w:pPr>
              <w:jc w:val="right"/>
              <w:rPr>
                <w:b/>
                <w:sz w:val="20"/>
                <w:szCs w:val="20"/>
                <w:lang w:val="ky-KG"/>
              </w:rPr>
            </w:pPr>
            <w:r w:rsidRPr="007B1E6C">
              <w:rPr>
                <w:b/>
                <w:sz w:val="20"/>
                <w:szCs w:val="20"/>
              </w:rPr>
              <w:t>202</w:t>
            </w:r>
            <w:r w:rsidRPr="007B1E6C">
              <w:rPr>
                <w:b/>
                <w:sz w:val="20"/>
                <w:szCs w:val="20"/>
                <w:lang w:val="ky-KG"/>
              </w:rPr>
              <w:t>3</w:t>
            </w:r>
          </w:p>
        </w:tc>
        <w:tc>
          <w:tcPr>
            <w:tcW w:w="826" w:type="pct"/>
            <w:tcBorders>
              <w:top w:val="single" w:sz="4" w:space="0" w:color="auto"/>
              <w:left w:val="nil"/>
              <w:bottom w:val="single" w:sz="8" w:space="0" w:color="auto"/>
              <w:right w:val="nil"/>
            </w:tcBorders>
            <w:vAlign w:val="bottom"/>
            <w:hideMark/>
          </w:tcPr>
          <w:p w14:paraId="4FB72652" w14:textId="77777777" w:rsidR="007B1E6C" w:rsidRPr="007B1E6C" w:rsidRDefault="007B1E6C" w:rsidP="00655CBD">
            <w:pPr>
              <w:jc w:val="right"/>
              <w:rPr>
                <w:b/>
                <w:sz w:val="20"/>
                <w:szCs w:val="20"/>
                <w:lang w:val="ky-KG"/>
              </w:rPr>
            </w:pPr>
            <w:r w:rsidRPr="007B1E6C">
              <w:rPr>
                <w:b/>
                <w:sz w:val="20"/>
                <w:szCs w:val="20"/>
              </w:rPr>
              <w:t>202</w:t>
            </w:r>
            <w:r w:rsidRPr="007B1E6C">
              <w:rPr>
                <w:b/>
                <w:sz w:val="20"/>
                <w:szCs w:val="20"/>
                <w:lang w:val="ky-KG"/>
              </w:rPr>
              <w:t>4</w:t>
            </w:r>
          </w:p>
        </w:tc>
        <w:tc>
          <w:tcPr>
            <w:tcW w:w="872" w:type="pct"/>
            <w:tcBorders>
              <w:top w:val="nil"/>
              <w:left w:val="nil"/>
              <w:bottom w:val="single" w:sz="8" w:space="0" w:color="auto"/>
              <w:right w:val="nil"/>
            </w:tcBorders>
            <w:vAlign w:val="bottom"/>
            <w:hideMark/>
          </w:tcPr>
          <w:p w14:paraId="4045ED6F" w14:textId="77777777" w:rsidR="007B1E6C" w:rsidRPr="007B1E6C" w:rsidRDefault="007B1E6C" w:rsidP="00655CBD">
            <w:pPr>
              <w:jc w:val="right"/>
              <w:rPr>
                <w:b/>
                <w:sz w:val="20"/>
                <w:szCs w:val="20"/>
                <w:lang w:val="ky-KG"/>
              </w:rPr>
            </w:pPr>
            <w:r w:rsidRPr="007B1E6C">
              <w:rPr>
                <w:b/>
                <w:sz w:val="20"/>
                <w:szCs w:val="20"/>
              </w:rPr>
              <w:t>202</w:t>
            </w:r>
            <w:r w:rsidRPr="007B1E6C">
              <w:rPr>
                <w:b/>
                <w:sz w:val="20"/>
                <w:szCs w:val="20"/>
                <w:lang w:val="ky-KG"/>
              </w:rPr>
              <w:t>3</w:t>
            </w:r>
          </w:p>
        </w:tc>
        <w:tc>
          <w:tcPr>
            <w:tcW w:w="872" w:type="pct"/>
            <w:tcBorders>
              <w:top w:val="single" w:sz="4" w:space="0" w:color="auto"/>
              <w:left w:val="nil"/>
              <w:bottom w:val="single" w:sz="8" w:space="0" w:color="auto"/>
              <w:right w:val="nil"/>
            </w:tcBorders>
            <w:vAlign w:val="bottom"/>
            <w:hideMark/>
          </w:tcPr>
          <w:p w14:paraId="55B28667" w14:textId="77777777" w:rsidR="007B1E6C" w:rsidRPr="007B1E6C" w:rsidRDefault="007B1E6C" w:rsidP="00655CBD">
            <w:pPr>
              <w:jc w:val="right"/>
              <w:rPr>
                <w:b/>
                <w:sz w:val="20"/>
                <w:szCs w:val="20"/>
                <w:lang w:val="ky-KG"/>
              </w:rPr>
            </w:pPr>
            <w:r w:rsidRPr="007B1E6C">
              <w:rPr>
                <w:b/>
                <w:sz w:val="20"/>
                <w:szCs w:val="20"/>
              </w:rPr>
              <w:t>202</w:t>
            </w:r>
            <w:r w:rsidRPr="007B1E6C">
              <w:rPr>
                <w:b/>
                <w:sz w:val="20"/>
                <w:szCs w:val="20"/>
                <w:lang w:val="ky-KG"/>
              </w:rPr>
              <w:t>4</w:t>
            </w:r>
          </w:p>
        </w:tc>
      </w:tr>
      <w:tr w:rsidR="007B1E6C" w:rsidRPr="007B1E6C" w14:paraId="098E5981" w14:textId="77777777" w:rsidTr="007B1E6C">
        <w:trPr>
          <w:cantSplit/>
        </w:trPr>
        <w:tc>
          <w:tcPr>
            <w:tcW w:w="1608" w:type="pct"/>
            <w:tcBorders>
              <w:top w:val="single" w:sz="8" w:space="0" w:color="auto"/>
              <w:left w:val="nil"/>
              <w:bottom w:val="nil"/>
              <w:right w:val="nil"/>
            </w:tcBorders>
            <w:vAlign w:val="bottom"/>
            <w:hideMark/>
          </w:tcPr>
          <w:p w14:paraId="37523064" w14:textId="77777777" w:rsidR="007B1E6C" w:rsidRPr="007B1E6C" w:rsidRDefault="007B1E6C" w:rsidP="00655CBD">
            <w:pPr>
              <w:rPr>
                <w:b/>
                <w:sz w:val="20"/>
                <w:szCs w:val="20"/>
              </w:rPr>
            </w:pPr>
            <w:r w:rsidRPr="007B1E6C">
              <w:rPr>
                <w:b/>
                <w:sz w:val="20"/>
                <w:szCs w:val="20"/>
              </w:rPr>
              <w:t xml:space="preserve">Кыргыз </w:t>
            </w:r>
            <w:proofErr w:type="spellStart"/>
            <w:r w:rsidRPr="007B1E6C">
              <w:rPr>
                <w:b/>
                <w:sz w:val="20"/>
                <w:szCs w:val="20"/>
              </w:rPr>
              <w:t>Республикасы</w:t>
            </w:r>
            <w:proofErr w:type="spellEnd"/>
          </w:p>
        </w:tc>
        <w:tc>
          <w:tcPr>
            <w:tcW w:w="821" w:type="pct"/>
            <w:tcBorders>
              <w:top w:val="single" w:sz="8" w:space="0" w:color="auto"/>
              <w:left w:val="nil"/>
              <w:bottom w:val="nil"/>
              <w:right w:val="nil"/>
            </w:tcBorders>
            <w:vAlign w:val="bottom"/>
            <w:hideMark/>
          </w:tcPr>
          <w:p w14:paraId="67173D79" w14:textId="77777777" w:rsidR="007B1E6C" w:rsidRPr="007B1E6C" w:rsidRDefault="007B1E6C" w:rsidP="00655CBD">
            <w:pPr>
              <w:ind w:right="74"/>
              <w:jc w:val="right"/>
              <w:rPr>
                <w:b/>
                <w:sz w:val="20"/>
                <w:szCs w:val="20"/>
                <w:lang w:val="ky-KG"/>
              </w:rPr>
            </w:pPr>
            <w:r w:rsidRPr="007B1E6C">
              <w:rPr>
                <w:b/>
                <w:sz w:val="20"/>
                <w:szCs w:val="20"/>
              </w:rPr>
              <w:t>33 693,9</w:t>
            </w:r>
          </w:p>
        </w:tc>
        <w:tc>
          <w:tcPr>
            <w:tcW w:w="826" w:type="pct"/>
            <w:tcBorders>
              <w:top w:val="single" w:sz="8" w:space="0" w:color="auto"/>
              <w:left w:val="nil"/>
              <w:bottom w:val="nil"/>
              <w:right w:val="nil"/>
            </w:tcBorders>
            <w:vAlign w:val="bottom"/>
            <w:hideMark/>
          </w:tcPr>
          <w:p w14:paraId="019E404D" w14:textId="77777777" w:rsidR="007B1E6C" w:rsidRPr="007B1E6C" w:rsidRDefault="007B1E6C" w:rsidP="00655CBD">
            <w:pPr>
              <w:ind w:right="74"/>
              <w:jc w:val="right"/>
              <w:rPr>
                <w:b/>
                <w:sz w:val="20"/>
                <w:szCs w:val="20"/>
                <w:lang w:val="ky-KG"/>
              </w:rPr>
            </w:pPr>
            <w:r w:rsidRPr="007B1E6C">
              <w:rPr>
                <w:b/>
                <w:sz w:val="20"/>
                <w:szCs w:val="20"/>
                <w:lang w:val="ky-KG"/>
              </w:rPr>
              <w:t>41 749,6</w:t>
            </w:r>
          </w:p>
        </w:tc>
        <w:tc>
          <w:tcPr>
            <w:tcW w:w="872" w:type="pct"/>
            <w:tcBorders>
              <w:top w:val="single" w:sz="8" w:space="0" w:color="auto"/>
              <w:left w:val="nil"/>
              <w:bottom w:val="nil"/>
              <w:right w:val="nil"/>
            </w:tcBorders>
            <w:vAlign w:val="bottom"/>
            <w:hideMark/>
          </w:tcPr>
          <w:p w14:paraId="2F156852" w14:textId="77777777" w:rsidR="007B1E6C" w:rsidRPr="007B1E6C" w:rsidRDefault="007B1E6C" w:rsidP="00655CBD">
            <w:pPr>
              <w:jc w:val="right"/>
              <w:rPr>
                <w:b/>
                <w:sz w:val="20"/>
                <w:szCs w:val="20"/>
                <w:lang w:val="ky-KG"/>
              </w:rPr>
            </w:pPr>
            <w:r w:rsidRPr="007B1E6C">
              <w:rPr>
                <w:b/>
                <w:sz w:val="20"/>
                <w:szCs w:val="20"/>
              </w:rPr>
              <w:t>124,3</w:t>
            </w:r>
          </w:p>
        </w:tc>
        <w:tc>
          <w:tcPr>
            <w:tcW w:w="872" w:type="pct"/>
            <w:tcBorders>
              <w:top w:val="single" w:sz="8" w:space="0" w:color="auto"/>
              <w:left w:val="nil"/>
              <w:bottom w:val="nil"/>
              <w:right w:val="nil"/>
            </w:tcBorders>
            <w:vAlign w:val="bottom"/>
            <w:hideMark/>
          </w:tcPr>
          <w:p w14:paraId="634FDAEB" w14:textId="77777777" w:rsidR="007B1E6C" w:rsidRPr="007B1E6C" w:rsidRDefault="007B1E6C" w:rsidP="00655CBD">
            <w:pPr>
              <w:jc w:val="right"/>
              <w:rPr>
                <w:b/>
                <w:sz w:val="20"/>
                <w:szCs w:val="20"/>
                <w:lang w:val="ky-KG"/>
              </w:rPr>
            </w:pPr>
            <w:r w:rsidRPr="007B1E6C">
              <w:rPr>
                <w:b/>
                <w:sz w:val="20"/>
                <w:szCs w:val="20"/>
                <w:lang w:val="ky-KG"/>
              </w:rPr>
              <w:t>120,8</w:t>
            </w:r>
          </w:p>
        </w:tc>
      </w:tr>
      <w:tr w:rsidR="007B1E6C" w:rsidRPr="007B1E6C" w14:paraId="5131E7EC" w14:textId="77777777" w:rsidTr="007B1E6C">
        <w:trPr>
          <w:cantSplit/>
        </w:trPr>
        <w:tc>
          <w:tcPr>
            <w:tcW w:w="1608" w:type="pct"/>
            <w:tcBorders>
              <w:top w:val="nil"/>
              <w:left w:val="nil"/>
              <w:bottom w:val="nil"/>
              <w:right w:val="nil"/>
            </w:tcBorders>
            <w:vAlign w:val="bottom"/>
            <w:hideMark/>
          </w:tcPr>
          <w:p w14:paraId="350C69DA" w14:textId="77777777" w:rsidR="007B1E6C" w:rsidRPr="007B1E6C" w:rsidRDefault="007B1E6C" w:rsidP="00655CBD">
            <w:pPr>
              <w:ind w:left="113"/>
              <w:rPr>
                <w:sz w:val="20"/>
                <w:szCs w:val="20"/>
                <w:lang w:val="ky-KG"/>
              </w:rPr>
            </w:pPr>
            <w:r w:rsidRPr="007B1E6C">
              <w:rPr>
                <w:sz w:val="20"/>
                <w:szCs w:val="20"/>
              </w:rPr>
              <w:t xml:space="preserve">Баткен </w:t>
            </w:r>
            <w:r w:rsidRPr="007B1E6C">
              <w:rPr>
                <w:sz w:val="20"/>
                <w:szCs w:val="20"/>
                <w:lang w:val="ky-KG"/>
              </w:rPr>
              <w:t>облусу</w:t>
            </w:r>
          </w:p>
        </w:tc>
        <w:tc>
          <w:tcPr>
            <w:tcW w:w="821" w:type="pct"/>
            <w:tcBorders>
              <w:top w:val="nil"/>
              <w:left w:val="nil"/>
              <w:bottom w:val="nil"/>
              <w:right w:val="nil"/>
            </w:tcBorders>
            <w:hideMark/>
          </w:tcPr>
          <w:p w14:paraId="3845AEAE" w14:textId="77777777" w:rsidR="007B1E6C" w:rsidRPr="007B1E6C" w:rsidRDefault="007B1E6C" w:rsidP="00655CBD">
            <w:pPr>
              <w:ind w:right="102"/>
              <w:jc w:val="right"/>
              <w:rPr>
                <w:sz w:val="20"/>
                <w:szCs w:val="20"/>
                <w:lang w:val="ky-KG"/>
              </w:rPr>
            </w:pPr>
            <w:r w:rsidRPr="007B1E6C">
              <w:rPr>
                <w:sz w:val="20"/>
                <w:szCs w:val="20"/>
                <w:lang w:val="ky-KG"/>
              </w:rPr>
              <w:t>1 360,7</w:t>
            </w:r>
          </w:p>
        </w:tc>
        <w:tc>
          <w:tcPr>
            <w:tcW w:w="826" w:type="pct"/>
            <w:tcBorders>
              <w:top w:val="nil"/>
              <w:left w:val="nil"/>
              <w:bottom w:val="nil"/>
              <w:right w:val="nil"/>
            </w:tcBorders>
            <w:hideMark/>
          </w:tcPr>
          <w:p w14:paraId="644B24EC" w14:textId="77777777" w:rsidR="007B1E6C" w:rsidRPr="007B1E6C" w:rsidRDefault="007B1E6C" w:rsidP="00655CBD">
            <w:pPr>
              <w:ind w:right="102"/>
              <w:jc w:val="right"/>
              <w:rPr>
                <w:sz w:val="20"/>
                <w:szCs w:val="20"/>
                <w:lang w:val="ky-KG"/>
              </w:rPr>
            </w:pPr>
            <w:r w:rsidRPr="007B1E6C">
              <w:rPr>
                <w:sz w:val="20"/>
                <w:szCs w:val="20"/>
                <w:lang w:val="ky-KG"/>
              </w:rPr>
              <w:t>1 480,1</w:t>
            </w:r>
          </w:p>
        </w:tc>
        <w:tc>
          <w:tcPr>
            <w:tcW w:w="872" w:type="pct"/>
            <w:tcBorders>
              <w:top w:val="nil"/>
              <w:left w:val="nil"/>
              <w:bottom w:val="nil"/>
              <w:right w:val="nil"/>
            </w:tcBorders>
            <w:hideMark/>
          </w:tcPr>
          <w:p w14:paraId="31D4582A" w14:textId="77777777" w:rsidR="007B1E6C" w:rsidRPr="007B1E6C" w:rsidRDefault="007B1E6C" w:rsidP="00655CBD">
            <w:pPr>
              <w:jc w:val="right"/>
              <w:rPr>
                <w:sz w:val="20"/>
                <w:szCs w:val="20"/>
                <w:lang w:val="ky-KG"/>
              </w:rPr>
            </w:pPr>
            <w:r w:rsidRPr="007B1E6C">
              <w:rPr>
                <w:sz w:val="20"/>
                <w:szCs w:val="20"/>
              </w:rPr>
              <w:t>107,5</w:t>
            </w:r>
          </w:p>
        </w:tc>
        <w:tc>
          <w:tcPr>
            <w:tcW w:w="872" w:type="pct"/>
            <w:tcBorders>
              <w:top w:val="nil"/>
              <w:left w:val="nil"/>
              <w:bottom w:val="nil"/>
              <w:right w:val="nil"/>
            </w:tcBorders>
            <w:hideMark/>
          </w:tcPr>
          <w:p w14:paraId="3A470259" w14:textId="77777777" w:rsidR="007B1E6C" w:rsidRPr="007B1E6C" w:rsidRDefault="007B1E6C" w:rsidP="00655CBD">
            <w:pPr>
              <w:jc w:val="right"/>
              <w:rPr>
                <w:sz w:val="20"/>
                <w:szCs w:val="20"/>
                <w:lang w:val="ky-KG"/>
              </w:rPr>
            </w:pPr>
            <w:r w:rsidRPr="007B1E6C">
              <w:rPr>
                <w:sz w:val="20"/>
                <w:szCs w:val="20"/>
                <w:lang w:val="ky-KG"/>
              </w:rPr>
              <w:t>105,4</w:t>
            </w:r>
          </w:p>
        </w:tc>
      </w:tr>
      <w:tr w:rsidR="007B1E6C" w:rsidRPr="007B1E6C" w14:paraId="32D51E58" w14:textId="77777777" w:rsidTr="007B1E6C">
        <w:trPr>
          <w:cantSplit/>
        </w:trPr>
        <w:tc>
          <w:tcPr>
            <w:tcW w:w="1608" w:type="pct"/>
            <w:tcBorders>
              <w:top w:val="nil"/>
              <w:left w:val="nil"/>
              <w:bottom w:val="nil"/>
              <w:right w:val="nil"/>
            </w:tcBorders>
            <w:vAlign w:val="bottom"/>
            <w:hideMark/>
          </w:tcPr>
          <w:p w14:paraId="029B2F8A" w14:textId="77777777" w:rsidR="007B1E6C" w:rsidRPr="007B1E6C" w:rsidRDefault="007B1E6C" w:rsidP="00655CBD">
            <w:pPr>
              <w:ind w:left="113"/>
              <w:rPr>
                <w:sz w:val="20"/>
                <w:szCs w:val="20"/>
              </w:rPr>
            </w:pPr>
            <w:proofErr w:type="spellStart"/>
            <w:r w:rsidRPr="007B1E6C">
              <w:rPr>
                <w:sz w:val="20"/>
                <w:szCs w:val="20"/>
              </w:rPr>
              <w:t>Жалал</w:t>
            </w:r>
            <w:proofErr w:type="spellEnd"/>
            <w:r w:rsidRPr="007B1E6C">
              <w:rPr>
                <w:sz w:val="20"/>
                <w:szCs w:val="20"/>
              </w:rPr>
              <w:t xml:space="preserve">-Абад </w:t>
            </w:r>
            <w:r w:rsidRPr="007B1E6C">
              <w:rPr>
                <w:sz w:val="20"/>
                <w:szCs w:val="20"/>
                <w:lang w:val="ky-KG"/>
              </w:rPr>
              <w:t>облусу</w:t>
            </w:r>
          </w:p>
        </w:tc>
        <w:tc>
          <w:tcPr>
            <w:tcW w:w="821" w:type="pct"/>
            <w:tcBorders>
              <w:top w:val="nil"/>
              <w:left w:val="nil"/>
              <w:bottom w:val="nil"/>
              <w:right w:val="nil"/>
            </w:tcBorders>
            <w:hideMark/>
          </w:tcPr>
          <w:p w14:paraId="167B7CB4" w14:textId="77777777" w:rsidR="007B1E6C" w:rsidRPr="007B1E6C" w:rsidRDefault="007B1E6C" w:rsidP="00655CBD">
            <w:pPr>
              <w:ind w:right="102"/>
              <w:jc w:val="right"/>
              <w:rPr>
                <w:sz w:val="20"/>
                <w:szCs w:val="20"/>
                <w:lang w:val="ky-KG"/>
              </w:rPr>
            </w:pPr>
            <w:r w:rsidRPr="007B1E6C">
              <w:rPr>
                <w:sz w:val="20"/>
                <w:szCs w:val="20"/>
                <w:lang w:val="ky-KG"/>
              </w:rPr>
              <w:t>3 086,3</w:t>
            </w:r>
          </w:p>
        </w:tc>
        <w:tc>
          <w:tcPr>
            <w:tcW w:w="826" w:type="pct"/>
            <w:tcBorders>
              <w:top w:val="nil"/>
              <w:left w:val="nil"/>
              <w:bottom w:val="nil"/>
              <w:right w:val="nil"/>
            </w:tcBorders>
            <w:hideMark/>
          </w:tcPr>
          <w:p w14:paraId="1A6BC862" w14:textId="77777777" w:rsidR="007B1E6C" w:rsidRPr="007B1E6C" w:rsidRDefault="007B1E6C" w:rsidP="00655CBD">
            <w:pPr>
              <w:ind w:right="102"/>
              <w:jc w:val="right"/>
              <w:rPr>
                <w:sz w:val="20"/>
                <w:szCs w:val="20"/>
                <w:lang w:val="ky-KG"/>
              </w:rPr>
            </w:pPr>
            <w:r w:rsidRPr="007B1E6C">
              <w:rPr>
                <w:sz w:val="20"/>
                <w:szCs w:val="20"/>
                <w:lang w:val="ky-KG"/>
              </w:rPr>
              <w:t>3 214,5</w:t>
            </w:r>
          </w:p>
        </w:tc>
        <w:tc>
          <w:tcPr>
            <w:tcW w:w="872" w:type="pct"/>
            <w:tcBorders>
              <w:top w:val="nil"/>
              <w:left w:val="nil"/>
              <w:bottom w:val="nil"/>
              <w:right w:val="nil"/>
            </w:tcBorders>
            <w:hideMark/>
          </w:tcPr>
          <w:p w14:paraId="33F30A8E" w14:textId="77777777" w:rsidR="007B1E6C" w:rsidRPr="007B1E6C" w:rsidRDefault="007B1E6C" w:rsidP="00655CBD">
            <w:pPr>
              <w:jc w:val="right"/>
              <w:rPr>
                <w:sz w:val="20"/>
                <w:szCs w:val="20"/>
                <w:lang w:val="ky-KG"/>
              </w:rPr>
            </w:pPr>
            <w:r w:rsidRPr="007B1E6C">
              <w:rPr>
                <w:sz w:val="20"/>
                <w:szCs w:val="20"/>
              </w:rPr>
              <w:t>106,6</w:t>
            </w:r>
          </w:p>
        </w:tc>
        <w:tc>
          <w:tcPr>
            <w:tcW w:w="872" w:type="pct"/>
            <w:tcBorders>
              <w:top w:val="nil"/>
              <w:left w:val="nil"/>
              <w:bottom w:val="nil"/>
              <w:right w:val="nil"/>
            </w:tcBorders>
            <w:hideMark/>
          </w:tcPr>
          <w:p w14:paraId="0DE8B0D9" w14:textId="77777777" w:rsidR="007B1E6C" w:rsidRPr="007B1E6C" w:rsidRDefault="007B1E6C" w:rsidP="00655CBD">
            <w:pPr>
              <w:jc w:val="right"/>
              <w:rPr>
                <w:sz w:val="20"/>
                <w:szCs w:val="20"/>
                <w:lang w:val="ky-KG"/>
              </w:rPr>
            </w:pPr>
            <w:r w:rsidRPr="007B1E6C">
              <w:rPr>
                <w:sz w:val="20"/>
                <w:szCs w:val="20"/>
                <w:lang w:val="ky-KG"/>
              </w:rPr>
              <w:t>102,6</w:t>
            </w:r>
          </w:p>
        </w:tc>
      </w:tr>
      <w:tr w:rsidR="007B1E6C" w:rsidRPr="007B1E6C" w14:paraId="34EDBD4F" w14:textId="77777777" w:rsidTr="007B1E6C">
        <w:trPr>
          <w:cantSplit/>
        </w:trPr>
        <w:tc>
          <w:tcPr>
            <w:tcW w:w="1608" w:type="pct"/>
            <w:tcBorders>
              <w:top w:val="nil"/>
              <w:left w:val="nil"/>
              <w:bottom w:val="nil"/>
              <w:right w:val="nil"/>
            </w:tcBorders>
            <w:vAlign w:val="bottom"/>
            <w:hideMark/>
          </w:tcPr>
          <w:p w14:paraId="34F9E193" w14:textId="77777777" w:rsidR="007B1E6C" w:rsidRPr="007B1E6C" w:rsidRDefault="007B1E6C" w:rsidP="00655CBD">
            <w:pPr>
              <w:ind w:left="113"/>
              <w:rPr>
                <w:sz w:val="20"/>
                <w:szCs w:val="20"/>
              </w:rPr>
            </w:pPr>
            <w:proofErr w:type="spellStart"/>
            <w:r w:rsidRPr="007B1E6C">
              <w:rPr>
                <w:sz w:val="20"/>
                <w:szCs w:val="20"/>
              </w:rPr>
              <w:t>Ысык</w:t>
            </w:r>
            <w:proofErr w:type="spellEnd"/>
            <w:r w:rsidRPr="007B1E6C">
              <w:rPr>
                <w:sz w:val="20"/>
                <w:szCs w:val="20"/>
              </w:rPr>
              <w:t>-К</w:t>
            </w:r>
            <w:r w:rsidRPr="007B1E6C">
              <w:rPr>
                <w:sz w:val="20"/>
                <w:szCs w:val="20"/>
                <w:lang w:val="ky-KG"/>
              </w:rPr>
              <w:t>ө</w:t>
            </w:r>
            <w:r w:rsidRPr="007B1E6C">
              <w:rPr>
                <w:sz w:val="20"/>
                <w:szCs w:val="20"/>
              </w:rPr>
              <w:t xml:space="preserve">л </w:t>
            </w:r>
            <w:r w:rsidRPr="007B1E6C">
              <w:rPr>
                <w:sz w:val="20"/>
                <w:szCs w:val="20"/>
                <w:lang w:val="ky-KG"/>
              </w:rPr>
              <w:t>облусу</w:t>
            </w:r>
          </w:p>
        </w:tc>
        <w:tc>
          <w:tcPr>
            <w:tcW w:w="821" w:type="pct"/>
            <w:tcBorders>
              <w:top w:val="nil"/>
              <w:left w:val="nil"/>
              <w:bottom w:val="nil"/>
              <w:right w:val="nil"/>
            </w:tcBorders>
            <w:hideMark/>
          </w:tcPr>
          <w:p w14:paraId="714F8271" w14:textId="77777777" w:rsidR="007B1E6C" w:rsidRPr="007B1E6C" w:rsidRDefault="007B1E6C" w:rsidP="00655CBD">
            <w:pPr>
              <w:ind w:right="102"/>
              <w:jc w:val="right"/>
              <w:rPr>
                <w:sz w:val="20"/>
                <w:szCs w:val="20"/>
                <w:lang w:val="ky-KG"/>
              </w:rPr>
            </w:pPr>
            <w:r w:rsidRPr="007B1E6C">
              <w:rPr>
                <w:sz w:val="20"/>
                <w:szCs w:val="20"/>
                <w:lang w:val="ky-KG"/>
              </w:rPr>
              <w:t>1 127,8</w:t>
            </w:r>
          </w:p>
        </w:tc>
        <w:tc>
          <w:tcPr>
            <w:tcW w:w="826" w:type="pct"/>
            <w:tcBorders>
              <w:top w:val="nil"/>
              <w:left w:val="nil"/>
              <w:bottom w:val="nil"/>
              <w:right w:val="nil"/>
            </w:tcBorders>
            <w:hideMark/>
          </w:tcPr>
          <w:p w14:paraId="124C122E" w14:textId="77777777" w:rsidR="007B1E6C" w:rsidRPr="007B1E6C" w:rsidRDefault="007B1E6C" w:rsidP="00655CBD">
            <w:pPr>
              <w:ind w:right="102"/>
              <w:jc w:val="right"/>
              <w:rPr>
                <w:sz w:val="20"/>
                <w:szCs w:val="20"/>
                <w:lang w:val="ky-KG"/>
              </w:rPr>
            </w:pPr>
            <w:r w:rsidRPr="007B1E6C">
              <w:rPr>
                <w:sz w:val="20"/>
                <w:szCs w:val="20"/>
                <w:lang w:val="ky-KG"/>
              </w:rPr>
              <w:t>1 604,8</w:t>
            </w:r>
          </w:p>
        </w:tc>
        <w:tc>
          <w:tcPr>
            <w:tcW w:w="872" w:type="pct"/>
            <w:tcBorders>
              <w:top w:val="nil"/>
              <w:left w:val="nil"/>
              <w:bottom w:val="nil"/>
              <w:right w:val="nil"/>
            </w:tcBorders>
            <w:hideMark/>
          </w:tcPr>
          <w:p w14:paraId="0B621C32" w14:textId="77777777" w:rsidR="007B1E6C" w:rsidRPr="007B1E6C" w:rsidRDefault="007B1E6C" w:rsidP="00655CBD">
            <w:pPr>
              <w:jc w:val="right"/>
              <w:rPr>
                <w:sz w:val="20"/>
                <w:szCs w:val="20"/>
                <w:lang w:val="ky-KG"/>
              </w:rPr>
            </w:pPr>
            <w:r w:rsidRPr="007B1E6C">
              <w:rPr>
                <w:sz w:val="20"/>
                <w:szCs w:val="20"/>
              </w:rPr>
              <w:t>110,7</w:t>
            </w:r>
          </w:p>
        </w:tc>
        <w:tc>
          <w:tcPr>
            <w:tcW w:w="872" w:type="pct"/>
            <w:tcBorders>
              <w:top w:val="nil"/>
              <w:left w:val="nil"/>
              <w:bottom w:val="nil"/>
              <w:right w:val="nil"/>
            </w:tcBorders>
            <w:hideMark/>
          </w:tcPr>
          <w:p w14:paraId="4DE06774" w14:textId="77777777" w:rsidR="007B1E6C" w:rsidRPr="007B1E6C" w:rsidRDefault="007B1E6C" w:rsidP="00655CBD">
            <w:pPr>
              <w:jc w:val="right"/>
              <w:rPr>
                <w:sz w:val="20"/>
                <w:szCs w:val="20"/>
                <w:lang w:val="ky-KG"/>
              </w:rPr>
            </w:pPr>
            <w:r w:rsidRPr="007B1E6C">
              <w:rPr>
                <w:sz w:val="20"/>
                <w:szCs w:val="20"/>
                <w:lang w:val="ky-KG"/>
              </w:rPr>
              <w:t>139,1</w:t>
            </w:r>
          </w:p>
        </w:tc>
      </w:tr>
      <w:tr w:rsidR="007B1E6C" w:rsidRPr="007B1E6C" w14:paraId="7942F4C8" w14:textId="77777777" w:rsidTr="007B1E6C">
        <w:trPr>
          <w:cantSplit/>
        </w:trPr>
        <w:tc>
          <w:tcPr>
            <w:tcW w:w="1608" w:type="pct"/>
            <w:tcBorders>
              <w:top w:val="nil"/>
              <w:left w:val="nil"/>
              <w:bottom w:val="nil"/>
              <w:right w:val="nil"/>
            </w:tcBorders>
            <w:vAlign w:val="bottom"/>
            <w:hideMark/>
          </w:tcPr>
          <w:p w14:paraId="1F845652" w14:textId="77777777" w:rsidR="007B1E6C" w:rsidRPr="007B1E6C" w:rsidRDefault="007B1E6C" w:rsidP="00655CBD">
            <w:pPr>
              <w:ind w:left="113"/>
              <w:rPr>
                <w:sz w:val="20"/>
                <w:szCs w:val="20"/>
              </w:rPr>
            </w:pPr>
            <w:r w:rsidRPr="007B1E6C">
              <w:rPr>
                <w:sz w:val="20"/>
                <w:szCs w:val="20"/>
              </w:rPr>
              <w:t xml:space="preserve">Нарын </w:t>
            </w:r>
            <w:r w:rsidRPr="007B1E6C">
              <w:rPr>
                <w:sz w:val="20"/>
                <w:szCs w:val="20"/>
                <w:lang w:val="ky-KG"/>
              </w:rPr>
              <w:t>облусу</w:t>
            </w:r>
          </w:p>
        </w:tc>
        <w:tc>
          <w:tcPr>
            <w:tcW w:w="821" w:type="pct"/>
            <w:tcBorders>
              <w:top w:val="nil"/>
              <w:left w:val="nil"/>
              <w:bottom w:val="nil"/>
              <w:right w:val="nil"/>
            </w:tcBorders>
            <w:hideMark/>
          </w:tcPr>
          <w:p w14:paraId="32F03A5E" w14:textId="77777777" w:rsidR="007B1E6C" w:rsidRPr="007B1E6C" w:rsidRDefault="007B1E6C" w:rsidP="00655CBD">
            <w:pPr>
              <w:ind w:right="102"/>
              <w:jc w:val="right"/>
              <w:rPr>
                <w:sz w:val="20"/>
                <w:szCs w:val="20"/>
                <w:lang w:val="ky-KG"/>
              </w:rPr>
            </w:pPr>
            <w:r w:rsidRPr="007B1E6C">
              <w:rPr>
                <w:sz w:val="20"/>
                <w:szCs w:val="20"/>
                <w:lang w:val="ky-KG"/>
              </w:rPr>
              <w:t>85,9</w:t>
            </w:r>
          </w:p>
        </w:tc>
        <w:tc>
          <w:tcPr>
            <w:tcW w:w="826" w:type="pct"/>
            <w:tcBorders>
              <w:top w:val="nil"/>
              <w:left w:val="nil"/>
              <w:bottom w:val="nil"/>
              <w:right w:val="nil"/>
            </w:tcBorders>
            <w:hideMark/>
          </w:tcPr>
          <w:p w14:paraId="44FBF2ED" w14:textId="77777777" w:rsidR="007B1E6C" w:rsidRPr="007B1E6C" w:rsidRDefault="007B1E6C" w:rsidP="00655CBD">
            <w:pPr>
              <w:ind w:right="102"/>
              <w:jc w:val="right"/>
              <w:rPr>
                <w:sz w:val="20"/>
                <w:szCs w:val="20"/>
                <w:lang w:val="ky-KG"/>
              </w:rPr>
            </w:pPr>
            <w:r w:rsidRPr="007B1E6C">
              <w:rPr>
                <w:sz w:val="20"/>
                <w:szCs w:val="20"/>
                <w:lang w:val="ky-KG"/>
              </w:rPr>
              <w:t>203,8</w:t>
            </w:r>
          </w:p>
        </w:tc>
        <w:tc>
          <w:tcPr>
            <w:tcW w:w="872" w:type="pct"/>
            <w:tcBorders>
              <w:top w:val="nil"/>
              <w:left w:val="nil"/>
              <w:bottom w:val="nil"/>
              <w:right w:val="nil"/>
            </w:tcBorders>
            <w:hideMark/>
          </w:tcPr>
          <w:p w14:paraId="10A35294" w14:textId="77777777" w:rsidR="007B1E6C" w:rsidRPr="007B1E6C" w:rsidRDefault="007B1E6C" w:rsidP="00655CBD">
            <w:pPr>
              <w:jc w:val="right"/>
              <w:rPr>
                <w:sz w:val="20"/>
                <w:szCs w:val="20"/>
                <w:lang w:val="ky-KG"/>
              </w:rPr>
            </w:pPr>
            <w:r w:rsidRPr="007B1E6C">
              <w:rPr>
                <w:sz w:val="20"/>
                <w:szCs w:val="20"/>
              </w:rPr>
              <w:t>113,7</w:t>
            </w:r>
          </w:p>
        </w:tc>
        <w:tc>
          <w:tcPr>
            <w:tcW w:w="872" w:type="pct"/>
            <w:tcBorders>
              <w:top w:val="nil"/>
              <w:left w:val="nil"/>
              <w:bottom w:val="nil"/>
              <w:right w:val="nil"/>
            </w:tcBorders>
            <w:hideMark/>
          </w:tcPr>
          <w:p w14:paraId="64A3C17E" w14:textId="77777777" w:rsidR="007B1E6C" w:rsidRPr="007B1E6C" w:rsidRDefault="007B1E6C" w:rsidP="00655CBD">
            <w:pPr>
              <w:jc w:val="right"/>
              <w:rPr>
                <w:sz w:val="20"/>
                <w:szCs w:val="20"/>
                <w:lang w:val="ky-KG"/>
              </w:rPr>
            </w:pPr>
            <w:r w:rsidRPr="007B1E6C">
              <w:rPr>
                <w:sz w:val="20"/>
                <w:szCs w:val="20"/>
                <w:lang w:val="ky-KG"/>
              </w:rPr>
              <w:t>229,0</w:t>
            </w:r>
          </w:p>
        </w:tc>
      </w:tr>
      <w:tr w:rsidR="007B1E6C" w:rsidRPr="007B1E6C" w14:paraId="4CA6A864" w14:textId="77777777" w:rsidTr="007B1E6C">
        <w:trPr>
          <w:cantSplit/>
        </w:trPr>
        <w:tc>
          <w:tcPr>
            <w:tcW w:w="1608" w:type="pct"/>
            <w:tcBorders>
              <w:top w:val="nil"/>
              <w:left w:val="nil"/>
              <w:bottom w:val="nil"/>
              <w:right w:val="nil"/>
            </w:tcBorders>
            <w:vAlign w:val="bottom"/>
            <w:hideMark/>
          </w:tcPr>
          <w:p w14:paraId="18B5A015" w14:textId="77777777" w:rsidR="007B1E6C" w:rsidRPr="007B1E6C" w:rsidRDefault="007B1E6C" w:rsidP="00655CBD">
            <w:pPr>
              <w:ind w:left="113"/>
              <w:rPr>
                <w:sz w:val="20"/>
                <w:szCs w:val="20"/>
              </w:rPr>
            </w:pPr>
            <w:r w:rsidRPr="007B1E6C">
              <w:rPr>
                <w:sz w:val="20"/>
                <w:szCs w:val="20"/>
              </w:rPr>
              <w:t xml:space="preserve">Ош </w:t>
            </w:r>
            <w:r w:rsidRPr="007B1E6C">
              <w:rPr>
                <w:sz w:val="20"/>
                <w:szCs w:val="20"/>
                <w:lang w:val="ky-KG"/>
              </w:rPr>
              <w:t>облусу</w:t>
            </w:r>
          </w:p>
        </w:tc>
        <w:tc>
          <w:tcPr>
            <w:tcW w:w="821" w:type="pct"/>
            <w:tcBorders>
              <w:top w:val="nil"/>
              <w:left w:val="nil"/>
              <w:bottom w:val="nil"/>
              <w:right w:val="nil"/>
            </w:tcBorders>
            <w:hideMark/>
          </w:tcPr>
          <w:p w14:paraId="0ACB1030" w14:textId="77777777" w:rsidR="007B1E6C" w:rsidRPr="007B1E6C" w:rsidRDefault="007B1E6C" w:rsidP="00655CBD">
            <w:pPr>
              <w:ind w:right="102"/>
              <w:jc w:val="right"/>
              <w:rPr>
                <w:sz w:val="20"/>
                <w:szCs w:val="20"/>
                <w:lang w:val="ky-KG"/>
              </w:rPr>
            </w:pPr>
            <w:r w:rsidRPr="007B1E6C">
              <w:rPr>
                <w:sz w:val="20"/>
                <w:szCs w:val="20"/>
                <w:lang w:val="ky-KG"/>
              </w:rPr>
              <w:t>1 526,3</w:t>
            </w:r>
          </w:p>
        </w:tc>
        <w:tc>
          <w:tcPr>
            <w:tcW w:w="826" w:type="pct"/>
            <w:tcBorders>
              <w:top w:val="nil"/>
              <w:left w:val="nil"/>
              <w:bottom w:val="nil"/>
              <w:right w:val="nil"/>
            </w:tcBorders>
            <w:hideMark/>
          </w:tcPr>
          <w:p w14:paraId="2B38AAA6" w14:textId="77777777" w:rsidR="007B1E6C" w:rsidRPr="007B1E6C" w:rsidRDefault="007B1E6C" w:rsidP="00655CBD">
            <w:pPr>
              <w:ind w:right="102"/>
              <w:jc w:val="right"/>
              <w:rPr>
                <w:sz w:val="20"/>
                <w:szCs w:val="20"/>
                <w:lang w:val="ky-KG"/>
              </w:rPr>
            </w:pPr>
            <w:r w:rsidRPr="007B1E6C">
              <w:rPr>
                <w:sz w:val="20"/>
                <w:szCs w:val="20"/>
                <w:lang w:val="ky-KG"/>
              </w:rPr>
              <w:t>1 922,0</w:t>
            </w:r>
          </w:p>
        </w:tc>
        <w:tc>
          <w:tcPr>
            <w:tcW w:w="872" w:type="pct"/>
            <w:tcBorders>
              <w:top w:val="nil"/>
              <w:left w:val="nil"/>
              <w:bottom w:val="nil"/>
              <w:right w:val="nil"/>
            </w:tcBorders>
            <w:hideMark/>
          </w:tcPr>
          <w:p w14:paraId="37F77866" w14:textId="77777777" w:rsidR="007B1E6C" w:rsidRPr="007B1E6C" w:rsidRDefault="007B1E6C" w:rsidP="00655CBD">
            <w:pPr>
              <w:jc w:val="right"/>
              <w:rPr>
                <w:sz w:val="20"/>
                <w:szCs w:val="20"/>
                <w:lang w:val="ky-KG"/>
              </w:rPr>
            </w:pPr>
            <w:r w:rsidRPr="007B1E6C">
              <w:rPr>
                <w:sz w:val="20"/>
                <w:szCs w:val="20"/>
              </w:rPr>
              <w:t>109,1</w:t>
            </w:r>
          </w:p>
        </w:tc>
        <w:tc>
          <w:tcPr>
            <w:tcW w:w="872" w:type="pct"/>
            <w:tcBorders>
              <w:top w:val="nil"/>
              <w:left w:val="nil"/>
              <w:bottom w:val="nil"/>
              <w:right w:val="nil"/>
            </w:tcBorders>
            <w:hideMark/>
          </w:tcPr>
          <w:p w14:paraId="2BD2AF95" w14:textId="77777777" w:rsidR="007B1E6C" w:rsidRPr="007B1E6C" w:rsidRDefault="007B1E6C" w:rsidP="00655CBD">
            <w:pPr>
              <w:jc w:val="right"/>
              <w:rPr>
                <w:sz w:val="20"/>
                <w:szCs w:val="20"/>
                <w:lang w:val="ky-KG"/>
              </w:rPr>
            </w:pPr>
            <w:r w:rsidRPr="007B1E6C">
              <w:rPr>
                <w:sz w:val="20"/>
                <w:szCs w:val="20"/>
                <w:lang w:val="ky-KG"/>
              </w:rPr>
              <w:t>120,9</w:t>
            </w:r>
          </w:p>
        </w:tc>
      </w:tr>
      <w:tr w:rsidR="007B1E6C" w:rsidRPr="007B1E6C" w14:paraId="53272DCD" w14:textId="77777777" w:rsidTr="007B1E6C">
        <w:trPr>
          <w:cantSplit/>
        </w:trPr>
        <w:tc>
          <w:tcPr>
            <w:tcW w:w="1608" w:type="pct"/>
            <w:tcBorders>
              <w:top w:val="nil"/>
              <w:left w:val="nil"/>
              <w:bottom w:val="nil"/>
              <w:right w:val="nil"/>
            </w:tcBorders>
            <w:vAlign w:val="bottom"/>
            <w:hideMark/>
          </w:tcPr>
          <w:p w14:paraId="3096E630" w14:textId="77777777" w:rsidR="007B1E6C" w:rsidRPr="007B1E6C" w:rsidRDefault="007B1E6C" w:rsidP="00655CBD">
            <w:pPr>
              <w:ind w:left="113"/>
              <w:rPr>
                <w:sz w:val="20"/>
                <w:szCs w:val="20"/>
              </w:rPr>
            </w:pPr>
            <w:r w:rsidRPr="007B1E6C">
              <w:rPr>
                <w:sz w:val="20"/>
                <w:szCs w:val="20"/>
              </w:rPr>
              <w:t xml:space="preserve">Талас </w:t>
            </w:r>
            <w:r w:rsidRPr="007B1E6C">
              <w:rPr>
                <w:sz w:val="20"/>
                <w:szCs w:val="20"/>
                <w:lang w:val="ky-KG"/>
              </w:rPr>
              <w:t>облусу</w:t>
            </w:r>
          </w:p>
        </w:tc>
        <w:tc>
          <w:tcPr>
            <w:tcW w:w="821" w:type="pct"/>
            <w:tcBorders>
              <w:top w:val="nil"/>
              <w:left w:val="nil"/>
              <w:bottom w:val="nil"/>
              <w:right w:val="nil"/>
            </w:tcBorders>
            <w:hideMark/>
          </w:tcPr>
          <w:p w14:paraId="28097B75" w14:textId="77777777" w:rsidR="007B1E6C" w:rsidRPr="007B1E6C" w:rsidRDefault="007B1E6C" w:rsidP="00655CBD">
            <w:pPr>
              <w:ind w:right="102"/>
              <w:jc w:val="right"/>
              <w:rPr>
                <w:sz w:val="20"/>
                <w:szCs w:val="20"/>
                <w:lang w:val="ky-KG"/>
              </w:rPr>
            </w:pPr>
            <w:r w:rsidRPr="007B1E6C">
              <w:rPr>
                <w:sz w:val="20"/>
                <w:szCs w:val="20"/>
                <w:lang w:val="ky-KG"/>
              </w:rPr>
              <w:t>443,5</w:t>
            </w:r>
          </w:p>
        </w:tc>
        <w:tc>
          <w:tcPr>
            <w:tcW w:w="826" w:type="pct"/>
            <w:tcBorders>
              <w:top w:val="nil"/>
              <w:left w:val="nil"/>
              <w:bottom w:val="nil"/>
              <w:right w:val="nil"/>
            </w:tcBorders>
            <w:hideMark/>
          </w:tcPr>
          <w:p w14:paraId="0ED1FDF1" w14:textId="77777777" w:rsidR="007B1E6C" w:rsidRPr="007B1E6C" w:rsidRDefault="007B1E6C" w:rsidP="00655CBD">
            <w:pPr>
              <w:ind w:right="102"/>
              <w:jc w:val="right"/>
              <w:rPr>
                <w:sz w:val="20"/>
                <w:szCs w:val="20"/>
                <w:lang w:val="ky-KG"/>
              </w:rPr>
            </w:pPr>
            <w:r w:rsidRPr="007B1E6C">
              <w:rPr>
                <w:sz w:val="20"/>
                <w:szCs w:val="20"/>
                <w:lang w:val="ky-KG"/>
              </w:rPr>
              <w:t>506,2</w:t>
            </w:r>
          </w:p>
        </w:tc>
        <w:tc>
          <w:tcPr>
            <w:tcW w:w="872" w:type="pct"/>
            <w:tcBorders>
              <w:top w:val="nil"/>
              <w:left w:val="nil"/>
              <w:bottom w:val="nil"/>
              <w:right w:val="nil"/>
            </w:tcBorders>
            <w:hideMark/>
          </w:tcPr>
          <w:p w14:paraId="2907B023" w14:textId="77777777" w:rsidR="007B1E6C" w:rsidRPr="007B1E6C" w:rsidRDefault="007B1E6C" w:rsidP="00655CBD">
            <w:pPr>
              <w:jc w:val="right"/>
              <w:rPr>
                <w:sz w:val="20"/>
                <w:szCs w:val="20"/>
                <w:lang w:val="ky-KG"/>
              </w:rPr>
            </w:pPr>
            <w:r w:rsidRPr="007B1E6C">
              <w:rPr>
                <w:sz w:val="20"/>
                <w:szCs w:val="20"/>
              </w:rPr>
              <w:t>108,1</w:t>
            </w:r>
          </w:p>
        </w:tc>
        <w:tc>
          <w:tcPr>
            <w:tcW w:w="872" w:type="pct"/>
            <w:tcBorders>
              <w:top w:val="nil"/>
              <w:left w:val="nil"/>
              <w:bottom w:val="nil"/>
              <w:right w:val="nil"/>
            </w:tcBorders>
            <w:hideMark/>
          </w:tcPr>
          <w:p w14:paraId="26FD014A" w14:textId="77777777" w:rsidR="007B1E6C" w:rsidRPr="007B1E6C" w:rsidRDefault="007B1E6C" w:rsidP="00655CBD">
            <w:pPr>
              <w:jc w:val="right"/>
              <w:rPr>
                <w:sz w:val="20"/>
                <w:szCs w:val="20"/>
                <w:lang w:val="ky-KG"/>
              </w:rPr>
            </w:pPr>
            <w:r w:rsidRPr="007B1E6C">
              <w:rPr>
                <w:sz w:val="20"/>
                <w:szCs w:val="20"/>
                <w:lang w:val="ky-KG"/>
              </w:rPr>
              <w:t>109,4</w:t>
            </w:r>
          </w:p>
        </w:tc>
      </w:tr>
      <w:tr w:rsidR="007B1E6C" w:rsidRPr="007B1E6C" w14:paraId="36652D84" w14:textId="77777777" w:rsidTr="007B1E6C">
        <w:trPr>
          <w:cantSplit/>
        </w:trPr>
        <w:tc>
          <w:tcPr>
            <w:tcW w:w="1608" w:type="pct"/>
            <w:tcBorders>
              <w:top w:val="nil"/>
              <w:left w:val="nil"/>
              <w:bottom w:val="nil"/>
              <w:right w:val="nil"/>
            </w:tcBorders>
            <w:vAlign w:val="bottom"/>
            <w:hideMark/>
          </w:tcPr>
          <w:p w14:paraId="2114FAF9" w14:textId="77777777" w:rsidR="007B1E6C" w:rsidRPr="007B1E6C" w:rsidRDefault="007B1E6C" w:rsidP="00655CBD">
            <w:pPr>
              <w:ind w:left="113"/>
              <w:rPr>
                <w:sz w:val="20"/>
                <w:szCs w:val="20"/>
              </w:rPr>
            </w:pPr>
            <w:proofErr w:type="spellStart"/>
            <w:r w:rsidRPr="007B1E6C">
              <w:rPr>
                <w:sz w:val="20"/>
                <w:szCs w:val="20"/>
              </w:rPr>
              <w:t>Чүй</w:t>
            </w:r>
            <w:proofErr w:type="spellEnd"/>
            <w:r w:rsidRPr="007B1E6C">
              <w:rPr>
                <w:sz w:val="20"/>
                <w:szCs w:val="20"/>
              </w:rPr>
              <w:t xml:space="preserve"> </w:t>
            </w:r>
            <w:r w:rsidRPr="007B1E6C">
              <w:rPr>
                <w:sz w:val="20"/>
                <w:szCs w:val="20"/>
                <w:lang w:val="ky-KG"/>
              </w:rPr>
              <w:t>облусу</w:t>
            </w:r>
          </w:p>
        </w:tc>
        <w:tc>
          <w:tcPr>
            <w:tcW w:w="821" w:type="pct"/>
            <w:tcBorders>
              <w:top w:val="nil"/>
              <w:left w:val="nil"/>
              <w:bottom w:val="nil"/>
              <w:right w:val="nil"/>
            </w:tcBorders>
            <w:hideMark/>
          </w:tcPr>
          <w:p w14:paraId="3CECF2B5" w14:textId="77777777" w:rsidR="007B1E6C" w:rsidRPr="007B1E6C" w:rsidRDefault="007B1E6C" w:rsidP="00655CBD">
            <w:pPr>
              <w:ind w:right="102"/>
              <w:jc w:val="right"/>
              <w:rPr>
                <w:sz w:val="20"/>
                <w:szCs w:val="20"/>
                <w:lang w:val="ky-KG"/>
              </w:rPr>
            </w:pPr>
            <w:r w:rsidRPr="007B1E6C">
              <w:rPr>
                <w:sz w:val="20"/>
                <w:szCs w:val="20"/>
                <w:lang w:val="ky-KG"/>
              </w:rPr>
              <w:t>4 897,8</w:t>
            </w:r>
          </w:p>
        </w:tc>
        <w:tc>
          <w:tcPr>
            <w:tcW w:w="826" w:type="pct"/>
            <w:tcBorders>
              <w:top w:val="nil"/>
              <w:left w:val="nil"/>
              <w:bottom w:val="nil"/>
              <w:right w:val="nil"/>
            </w:tcBorders>
            <w:hideMark/>
          </w:tcPr>
          <w:p w14:paraId="6927D1D5" w14:textId="77777777" w:rsidR="007B1E6C" w:rsidRPr="007B1E6C" w:rsidRDefault="007B1E6C" w:rsidP="00655CBD">
            <w:pPr>
              <w:ind w:right="102"/>
              <w:jc w:val="right"/>
              <w:rPr>
                <w:sz w:val="20"/>
                <w:szCs w:val="20"/>
                <w:lang w:val="ky-KG"/>
              </w:rPr>
            </w:pPr>
            <w:r w:rsidRPr="007B1E6C">
              <w:rPr>
                <w:sz w:val="20"/>
                <w:szCs w:val="20"/>
                <w:lang w:val="ky-KG"/>
              </w:rPr>
              <w:t>6 394,4</w:t>
            </w:r>
          </w:p>
        </w:tc>
        <w:tc>
          <w:tcPr>
            <w:tcW w:w="872" w:type="pct"/>
            <w:tcBorders>
              <w:top w:val="nil"/>
              <w:left w:val="nil"/>
              <w:bottom w:val="nil"/>
              <w:right w:val="nil"/>
            </w:tcBorders>
            <w:hideMark/>
          </w:tcPr>
          <w:p w14:paraId="37A9CE8B" w14:textId="77777777" w:rsidR="007B1E6C" w:rsidRPr="007B1E6C" w:rsidRDefault="007B1E6C" w:rsidP="00655CBD">
            <w:pPr>
              <w:jc w:val="right"/>
              <w:rPr>
                <w:sz w:val="20"/>
                <w:szCs w:val="20"/>
                <w:lang w:val="ky-KG"/>
              </w:rPr>
            </w:pPr>
            <w:r w:rsidRPr="007B1E6C">
              <w:rPr>
                <w:sz w:val="20"/>
                <w:szCs w:val="20"/>
              </w:rPr>
              <w:t>127,7</w:t>
            </w:r>
          </w:p>
        </w:tc>
        <w:tc>
          <w:tcPr>
            <w:tcW w:w="872" w:type="pct"/>
            <w:tcBorders>
              <w:top w:val="nil"/>
              <w:left w:val="nil"/>
              <w:bottom w:val="nil"/>
              <w:right w:val="nil"/>
            </w:tcBorders>
            <w:hideMark/>
          </w:tcPr>
          <w:p w14:paraId="08656F22" w14:textId="77777777" w:rsidR="007B1E6C" w:rsidRPr="007B1E6C" w:rsidRDefault="007B1E6C" w:rsidP="00655CBD">
            <w:pPr>
              <w:jc w:val="right"/>
              <w:rPr>
                <w:sz w:val="20"/>
                <w:szCs w:val="20"/>
                <w:lang w:val="ky-KG"/>
              </w:rPr>
            </w:pPr>
            <w:r w:rsidRPr="007B1E6C">
              <w:rPr>
                <w:sz w:val="20"/>
                <w:szCs w:val="20"/>
                <w:lang w:val="ky-KG"/>
              </w:rPr>
              <w:t>128,8</w:t>
            </w:r>
          </w:p>
        </w:tc>
      </w:tr>
      <w:tr w:rsidR="007B1E6C" w:rsidRPr="007B1E6C" w14:paraId="54C6695F" w14:textId="77777777" w:rsidTr="007B1E6C">
        <w:trPr>
          <w:cantSplit/>
        </w:trPr>
        <w:tc>
          <w:tcPr>
            <w:tcW w:w="1608" w:type="pct"/>
            <w:tcBorders>
              <w:top w:val="nil"/>
              <w:left w:val="nil"/>
              <w:bottom w:val="nil"/>
              <w:right w:val="nil"/>
            </w:tcBorders>
            <w:vAlign w:val="bottom"/>
            <w:hideMark/>
          </w:tcPr>
          <w:p w14:paraId="628FE356" w14:textId="77777777" w:rsidR="007B1E6C" w:rsidRPr="007B1E6C" w:rsidRDefault="007B1E6C" w:rsidP="00655CBD">
            <w:pPr>
              <w:ind w:left="113"/>
              <w:rPr>
                <w:sz w:val="20"/>
                <w:szCs w:val="20"/>
              </w:rPr>
            </w:pPr>
            <w:r w:rsidRPr="007B1E6C">
              <w:rPr>
                <w:sz w:val="20"/>
                <w:szCs w:val="20"/>
              </w:rPr>
              <w:t>Бишкек ш.</w:t>
            </w:r>
          </w:p>
        </w:tc>
        <w:tc>
          <w:tcPr>
            <w:tcW w:w="821" w:type="pct"/>
            <w:tcBorders>
              <w:top w:val="nil"/>
              <w:left w:val="nil"/>
              <w:bottom w:val="nil"/>
              <w:right w:val="nil"/>
            </w:tcBorders>
            <w:hideMark/>
          </w:tcPr>
          <w:p w14:paraId="451157E6" w14:textId="77777777" w:rsidR="007B1E6C" w:rsidRPr="007B1E6C" w:rsidRDefault="007B1E6C" w:rsidP="00655CBD">
            <w:pPr>
              <w:ind w:right="102"/>
              <w:jc w:val="right"/>
              <w:rPr>
                <w:sz w:val="20"/>
                <w:szCs w:val="20"/>
                <w:lang w:val="ky-KG"/>
              </w:rPr>
            </w:pPr>
            <w:r w:rsidRPr="007B1E6C">
              <w:rPr>
                <w:sz w:val="20"/>
                <w:szCs w:val="20"/>
                <w:lang w:val="ky-KG"/>
              </w:rPr>
              <w:t>18 282,1</w:t>
            </w:r>
          </w:p>
        </w:tc>
        <w:tc>
          <w:tcPr>
            <w:tcW w:w="826" w:type="pct"/>
            <w:tcBorders>
              <w:top w:val="nil"/>
              <w:left w:val="nil"/>
              <w:bottom w:val="nil"/>
              <w:right w:val="nil"/>
            </w:tcBorders>
            <w:hideMark/>
          </w:tcPr>
          <w:p w14:paraId="4565DD7C" w14:textId="77777777" w:rsidR="007B1E6C" w:rsidRPr="007B1E6C" w:rsidRDefault="007B1E6C" w:rsidP="00655CBD">
            <w:pPr>
              <w:ind w:right="102"/>
              <w:jc w:val="right"/>
              <w:rPr>
                <w:sz w:val="20"/>
                <w:szCs w:val="20"/>
                <w:lang w:val="ky-KG"/>
              </w:rPr>
            </w:pPr>
            <w:r w:rsidRPr="007B1E6C">
              <w:rPr>
                <w:sz w:val="20"/>
                <w:szCs w:val="20"/>
                <w:lang w:val="ky-KG"/>
              </w:rPr>
              <w:t>23 340,9</w:t>
            </w:r>
          </w:p>
        </w:tc>
        <w:tc>
          <w:tcPr>
            <w:tcW w:w="872" w:type="pct"/>
            <w:tcBorders>
              <w:top w:val="nil"/>
              <w:left w:val="nil"/>
              <w:bottom w:val="nil"/>
              <w:right w:val="nil"/>
            </w:tcBorders>
            <w:hideMark/>
          </w:tcPr>
          <w:p w14:paraId="6FEEAA19" w14:textId="77777777" w:rsidR="007B1E6C" w:rsidRPr="007B1E6C" w:rsidRDefault="007B1E6C" w:rsidP="00655CBD">
            <w:pPr>
              <w:jc w:val="right"/>
              <w:rPr>
                <w:sz w:val="20"/>
                <w:szCs w:val="20"/>
                <w:lang w:val="ky-KG"/>
              </w:rPr>
            </w:pPr>
            <w:r w:rsidRPr="007B1E6C">
              <w:rPr>
                <w:sz w:val="20"/>
                <w:szCs w:val="20"/>
              </w:rPr>
              <w:t>136,6</w:t>
            </w:r>
          </w:p>
        </w:tc>
        <w:tc>
          <w:tcPr>
            <w:tcW w:w="872" w:type="pct"/>
            <w:tcBorders>
              <w:top w:val="nil"/>
              <w:left w:val="nil"/>
              <w:bottom w:val="nil"/>
              <w:right w:val="nil"/>
            </w:tcBorders>
            <w:hideMark/>
          </w:tcPr>
          <w:p w14:paraId="320068EF" w14:textId="77777777" w:rsidR="007B1E6C" w:rsidRPr="007B1E6C" w:rsidRDefault="007B1E6C" w:rsidP="00655CBD">
            <w:pPr>
              <w:jc w:val="right"/>
              <w:rPr>
                <w:sz w:val="20"/>
                <w:szCs w:val="20"/>
                <w:lang w:val="ky-KG"/>
              </w:rPr>
            </w:pPr>
            <w:r w:rsidRPr="007B1E6C">
              <w:rPr>
                <w:sz w:val="20"/>
                <w:szCs w:val="20"/>
                <w:lang w:val="ky-KG"/>
              </w:rPr>
              <w:t>124,2</w:t>
            </w:r>
          </w:p>
        </w:tc>
      </w:tr>
      <w:tr w:rsidR="007B1E6C" w:rsidRPr="007B1E6C" w14:paraId="1CA347B2" w14:textId="77777777" w:rsidTr="007B1E6C">
        <w:trPr>
          <w:cantSplit/>
        </w:trPr>
        <w:tc>
          <w:tcPr>
            <w:tcW w:w="1608" w:type="pct"/>
            <w:tcBorders>
              <w:top w:val="nil"/>
              <w:left w:val="nil"/>
              <w:bottom w:val="single" w:sz="8" w:space="0" w:color="auto"/>
              <w:right w:val="nil"/>
            </w:tcBorders>
            <w:vAlign w:val="bottom"/>
            <w:hideMark/>
          </w:tcPr>
          <w:p w14:paraId="5AC54577" w14:textId="77777777" w:rsidR="007B1E6C" w:rsidRPr="007B1E6C" w:rsidRDefault="007B1E6C" w:rsidP="00655CBD">
            <w:pPr>
              <w:ind w:left="113"/>
              <w:rPr>
                <w:sz w:val="20"/>
                <w:szCs w:val="20"/>
              </w:rPr>
            </w:pPr>
            <w:r w:rsidRPr="007B1E6C">
              <w:rPr>
                <w:sz w:val="20"/>
                <w:szCs w:val="20"/>
              </w:rPr>
              <w:t>Ош ш.</w:t>
            </w:r>
          </w:p>
        </w:tc>
        <w:tc>
          <w:tcPr>
            <w:tcW w:w="821" w:type="pct"/>
            <w:tcBorders>
              <w:top w:val="nil"/>
              <w:left w:val="nil"/>
              <w:bottom w:val="single" w:sz="8" w:space="0" w:color="auto"/>
              <w:right w:val="nil"/>
            </w:tcBorders>
            <w:hideMark/>
          </w:tcPr>
          <w:p w14:paraId="5D06CBE8" w14:textId="77777777" w:rsidR="007B1E6C" w:rsidRPr="007B1E6C" w:rsidRDefault="007B1E6C" w:rsidP="00655CBD">
            <w:pPr>
              <w:ind w:right="102"/>
              <w:jc w:val="right"/>
              <w:rPr>
                <w:sz w:val="20"/>
                <w:szCs w:val="20"/>
                <w:lang w:val="ky-KG"/>
              </w:rPr>
            </w:pPr>
            <w:r w:rsidRPr="007B1E6C">
              <w:rPr>
                <w:sz w:val="20"/>
                <w:szCs w:val="20"/>
                <w:lang w:val="ky-KG"/>
              </w:rPr>
              <w:t>2 883,5</w:t>
            </w:r>
          </w:p>
        </w:tc>
        <w:tc>
          <w:tcPr>
            <w:tcW w:w="826" w:type="pct"/>
            <w:tcBorders>
              <w:top w:val="nil"/>
              <w:left w:val="nil"/>
              <w:bottom w:val="single" w:sz="8" w:space="0" w:color="auto"/>
              <w:right w:val="nil"/>
            </w:tcBorders>
            <w:hideMark/>
          </w:tcPr>
          <w:p w14:paraId="68C96FC6" w14:textId="77777777" w:rsidR="007B1E6C" w:rsidRPr="007B1E6C" w:rsidRDefault="007B1E6C" w:rsidP="00655CBD">
            <w:pPr>
              <w:ind w:right="102"/>
              <w:jc w:val="right"/>
              <w:rPr>
                <w:sz w:val="20"/>
                <w:szCs w:val="20"/>
                <w:lang w:val="ky-KG"/>
              </w:rPr>
            </w:pPr>
            <w:r w:rsidRPr="007B1E6C">
              <w:rPr>
                <w:sz w:val="20"/>
                <w:szCs w:val="20"/>
                <w:lang w:val="ky-KG"/>
              </w:rPr>
              <w:t>3 082,9</w:t>
            </w:r>
          </w:p>
        </w:tc>
        <w:tc>
          <w:tcPr>
            <w:tcW w:w="872" w:type="pct"/>
            <w:tcBorders>
              <w:top w:val="nil"/>
              <w:left w:val="nil"/>
              <w:bottom w:val="single" w:sz="8" w:space="0" w:color="auto"/>
              <w:right w:val="nil"/>
            </w:tcBorders>
            <w:hideMark/>
          </w:tcPr>
          <w:p w14:paraId="12D1FFBC" w14:textId="77777777" w:rsidR="007B1E6C" w:rsidRPr="007B1E6C" w:rsidRDefault="007B1E6C" w:rsidP="00655CBD">
            <w:pPr>
              <w:tabs>
                <w:tab w:val="left" w:pos="1470"/>
              </w:tabs>
              <w:jc w:val="right"/>
              <w:rPr>
                <w:sz w:val="20"/>
                <w:szCs w:val="20"/>
                <w:lang w:val="ky-KG"/>
              </w:rPr>
            </w:pPr>
            <w:r w:rsidRPr="007B1E6C">
              <w:rPr>
                <w:sz w:val="20"/>
                <w:szCs w:val="20"/>
              </w:rPr>
              <w:t>103,0</w:t>
            </w:r>
          </w:p>
        </w:tc>
        <w:tc>
          <w:tcPr>
            <w:tcW w:w="872" w:type="pct"/>
            <w:tcBorders>
              <w:top w:val="nil"/>
              <w:left w:val="nil"/>
              <w:bottom w:val="single" w:sz="8" w:space="0" w:color="auto"/>
              <w:right w:val="nil"/>
            </w:tcBorders>
            <w:hideMark/>
          </w:tcPr>
          <w:p w14:paraId="1D4C8BFE" w14:textId="77777777" w:rsidR="007B1E6C" w:rsidRPr="007B1E6C" w:rsidRDefault="007B1E6C" w:rsidP="00655CBD">
            <w:pPr>
              <w:jc w:val="right"/>
              <w:rPr>
                <w:sz w:val="20"/>
                <w:szCs w:val="20"/>
                <w:lang w:val="ky-KG"/>
              </w:rPr>
            </w:pPr>
            <w:r w:rsidRPr="007B1E6C">
              <w:rPr>
                <w:sz w:val="20"/>
                <w:szCs w:val="20"/>
                <w:lang w:val="ky-KG"/>
              </w:rPr>
              <w:t>103,5</w:t>
            </w:r>
          </w:p>
        </w:tc>
      </w:tr>
    </w:tbl>
    <w:p w14:paraId="216F93CF" w14:textId="506D4C1C" w:rsidR="00762494" w:rsidRPr="00762494" w:rsidRDefault="00762494" w:rsidP="00655CBD">
      <w:pPr>
        <w:spacing w:before="120"/>
        <w:ind w:firstLine="709"/>
        <w:jc w:val="both"/>
        <w:rPr>
          <w:lang w:val="ky-KG"/>
        </w:rPr>
      </w:pPr>
      <w:r w:rsidRPr="00536346">
        <w:rPr>
          <w:b/>
          <w:bCs/>
          <w:lang w:val="ky-KG"/>
        </w:rPr>
        <w:t xml:space="preserve">Транспорт ишмердиги. </w:t>
      </w:r>
      <w:r w:rsidRPr="00762494">
        <w:rPr>
          <w:lang w:val="ky-KG"/>
        </w:rPr>
        <w:t xml:space="preserve">Үстүбүздөгү жылдын </w:t>
      </w:r>
      <w:r w:rsidRPr="00536346">
        <w:rPr>
          <w:lang w:val="ky-KG"/>
        </w:rPr>
        <w:t xml:space="preserve">январь-ноябрында </w:t>
      </w:r>
      <w:r w:rsidRPr="00762494">
        <w:rPr>
          <w:i/>
          <w:lang w:val="ky-KG"/>
        </w:rPr>
        <w:t>т</w:t>
      </w:r>
      <w:r w:rsidRPr="00536346">
        <w:rPr>
          <w:i/>
          <w:lang w:val="ky-KG"/>
        </w:rPr>
        <w:t>ранспорттун бардык т</w:t>
      </w:r>
      <w:r w:rsidRPr="00762494">
        <w:rPr>
          <w:i/>
          <w:lang w:val="ky-KG"/>
        </w:rPr>
        <w:t>ү</w:t>
      </w:r>
      <w:r w:rsidRPr="00536346">
        <w:rPr>
          <w:i/>
          <w:lang w:val="ky-KG"/>
        </w:rPr>
        <w:t>р</w:t>
      </w:r>
      <w:r w:rsidRPr="00762494">
        <w:rPr>
          <w:i/>
          <w:lang w:val="ky-KG"/>
        </w:rPr>
        <w:t>ү</w:t>
      </w:r>
      <w:r w:rsidRPr="00536346">
        <w:rPr>
          <w:i/>
          <w:lang w:val="ky-KG"/>
        </w:rPr>
        <w:t xml:space="preserve"> менен</w:t>
      </w:r>
      <w:r w:rsidRPr="00536346">
        <w:rPr>
          <w:lang w:val="ky-KG"/>
        </w:rPr>
        <w:t xml:space="preserve"> </w:t>
      </w:r>
      <w:r w:rsidRPr="00762494">
        <w:rPr>
          <w:lang w:val="ky-KG"/>
        </w:rPr>
        <w:t>ташылган ж</w:t>
      </w:r>
      <w:bookmarkStart w:id="11" w:name="_Hlk34916392"/>
      <w:r w:rsidRPr="00762494">
        <w:rPr>
          <w:lang w:val="ky-KG"/>
        </w:rPr>
        <w:t>ү</w:t>
      </w:r>
      <w:bookmarkEnd w:id="11"/>
      <w:r w:rsidRPr="00762494">
        <w:rPr>
          <w:lang w:val="ky-KG"/>
        </w:rPr>
        <w:t xml:space="preserve">ктөрдүн көлөмү </w:t>
      </w:r>
      <w:bookmarkStart w:id="12" w:name="_Hlk34924131"/>
      <w:r w:rsidRPr="00762494">
        <w:rPr>
          <w:lang w:val="ky-KG"/>
        </w:rPr>
        <w:t xml:space="preserve">өткөн жылдын январь-ноябрына </w:t>
      </w:r>
      <w:bookmarkEnd w:id="12"/>
      <w:r w:rsidRPr="00762494">
        <w:rPr>
          <w:lang w:val="ky-KG"/>
        </w:rPr>
        <w:t xml:space="preserve">салыштырганда </w:t>
      </w:r>
      <w:bookmarkStart w:id="13" w:name="_Hlk34924215"/>
      <w:r w:rsidRPr="00762494">
        <w:rPr>
          <w:lang w:val="ky-KG"/>
        </w:rPr>
        <w:t xml:space="preserve">2,7 млн тоннага </w:t>
      </w:r>
      <w:bookmarkEnd w:id="13"/>
      <w:r w:rsidRPr="00762494">
        <w:rPr>
          <w:lang w:val="ky-KG"/>
        </w:rPr>
        <w:t xml:space="preserve">же 5,9 пайызга </w:t>
      </w:r>
      <w:bookmarkStart w:id="14" w:name="_Hlk163806907"/>
      <w:r w:rsidRPr="00762494">
        <w:rPr>
          <w:lang w:val="ky-KG"/>
        </w:rPr>
        <w:t>көбөйдү</w:t>
      </w:r>
      <w:bookmarkEnd w:id="14"/>
      <w:r w:rsidRPr="00762494">
        <w:rPr>
          <w:lang w:val="ky-KG"/>
        </w:rPr>
        <w:t xml:space="preserve">. Транспорттун бардык түрү менен ташылган жүктөрдүн көлөмү ү.ж. ноябрында өткөн жылдын ноябрына салыштырмалуу, </w:t>
      </w:r>
      <w:bookmarkStart w:id="15" w:name="_Hlk42782559"/>
      <w:r w:rsidRPr="00762494">
        <w:rPr>
          <w:lang w:val="ky-KG"/>
        </w:rPr>
        <w:t xml:space="preserve">0,3 млн. тоннага </w:t>
      </w:r>
      <w:bookmarkEnd w:id="15"/>
      <w:r w:rsidRPr="00762494">
        <w:rPr>
          <w:lang w:val="ky-KG"/>
        </w:rPr>
        <w:t xml:space="preserve">же 6,9 пайызга, ал эми мурунку айга салыштырганда – 0,6 пайызга көбөйдү. </w:t>
      </w:r>
    </w:p>
    <w:p w14:paraId="5086206C" w14:textId="77777777" w:rsidR="00762494" w:rsidRPr="00762494" w:rsidRDefault="00762494" w:rsidP="00762494">
      <w:pPr>
        <w:ind w:firstLine="709"/>
        <w:jc w:val="both"/>
        <w:rPr>
          <w:lang w:val="ky-KG"/>
        </w:rPr>
      </w:pPr>
      <w:r w:rsidRPr="00762494">
        <w:rPr>
          <w:lang w:val="ky-KG"/>
        </w:rPr>
        <w:t>Мында жүктөрд</w:t>
      </w:r>
      <w:bookmarkStart w:id="16" w:name="_Hlk184806539"/>
      <w:r w:rsidRPr="00762494">
        <w:rPr>
          <w:lang w:val="ky-KG"/>
        </w:rPr>
        <w:t>ү</w:t>
      </w:r>
      <w:bookmarkEnd w:id="16"/>
      <w:r w:rsidRPr="00762494">
        <w:rPr>
          <w:lang w:val="ky-KG"/>
        </w:rPr>
        <w:t xml:space="preserve"> ташуудагы негизги </w:t>
      </w:r>
      <w:bookmarkStart w:id="17" w:name="_Hlk34926217"/>
      <w:r w:rsidRPr="00762494">
        <w:rPr>
          <w:lang w:val="ky-KG"/>
        </w:rPr>
        <w:t>көлөм</w:t>
      </w:r>
      <w:bookmarkEnd w:id="17"/>
      <w:r w:rsidRPr="00762494">
        <w:rPr>
          <w:lang w:val="ky-KG"/>
        </w:rPr>
        <w:t xml:space="preserve"> (59 пайызы) жеке ишкерлерге (жеке жак) туура келди. </w:t>
      </w:r>
    </w:p>
    <w:p w14:paraId="4496C03A" w14:textId="2B5D4AD4" w:rsidR="00762494" w:rsidRPr="00762494" w:rsidRDefault="00762494" w:rsidP="00655CBD">
      <w:pPr>
        <w:spacing w:before="120" w:after="40"/>
        <w:ind w:left="1474" w:hanging="1474"/>
        <w:rPr>
          <w:b/>
          <w:bCs/>
          <w:lang w:val="ky-KG"/>
        </w:rPr>
      </w:pPr>
      <w:r w:rsidRPr="00762494">
        <w:rPr>
          <w:b/>
          <w:bCs/>
          <w:lang w:val="ky-KG"/>
        </w:rPr>
        <w:t>41-таблица</w:t>
      </w:r>
      <w:bookmarkStart w:id="18" w:name="_Hlk34733075"/>
      <w:r w:rsidRPr="00762494">
        <w:rPr>
          <w:b/>
          <w:bCs/>
          <w:lang w:val="ky-KG"/>
        </w:rPr>
        <w:t>:</w:t>
      </w:r>
      <w:bookmarkStart w:id="19" w:name="_Hlk45203954"/>
      <w:r w:rsidR="00AA1FF9" w:rsidRPr="00AA1FF9">
        <w:rPr>
          <w:b/>
          <w:bCs/>
          <w:lang w:val="ky-KG"/>
        </w:rPr>
        <w:t xml:space="preserve"> </w:t>
      </w:r>
      <w:r w:rsidRPr="00762494">
        <w:rPr>
          <w:b/>
          <w:lang w:val="ky-KG"/>
        </w:rPr>
        <w:t xml:space="preserve">Январь-ноябрдагы </w:t>
      </w:r>
      <w:bookmarkEnd w:id="18"/>
      <w:bookmarkEnd w:id="19"/>
      <w:r w:rsidRPr="00762494">
        <w:rPr>
          <w:b/>
          <w:bCs/>
          <w:lang w:val="ky-KG"/>
        </w:rPr>
        <w:t xml:space="preserve">транспорттун </w:t>
      </w:r>
      <w:r w:rsidRPr="00762494">
        <w:rPr>
          <w:b/>
          <w:lang w:val="ky-KG"/>
        </w:rPr>
        <w:t>бардык түрү менен жүктөрдүн</w:t>
      </w:r>
      <w:r w:rsidR="00AA1FF9" w:rsidRPr="00AA1FF9">
        <w:rPr>
          <w:b/>
          <w:lang w:val="ky-KG"/>
        </w:rPr>
        <w:br/>
      </w:r>
      <w:r w:rsidRPr="00762494">
        <w:rPr>
          <w:b/>
          <w:bCs/>
          <w:lang w:val="ky-KG"/>
        </w:rPr>
        <w:t>ташылышы</w:t>
      </w:r>
    </w:p>
    <w:tbl>
      <w:tblPr>
        <w:tblW w:w="5000" w:type="pct"/>
        <w:tblLook w:val="04A0" w:firstRow="1" w:lastRow="0" w:firstColumn="1" w:lastColumn="0" w:noHBand="0" w:noVBand="1"/>
      </w:tblPr>
      <w:tblGrid>
        <w:gridCol w:w="3780"/>
        <w:gridCol w:w="1261"/>
        <w:gridCol w:w="1261"/>
        <w:gridCol w:w="1669"/>
        <w:gridCol w:w="1667"/>
      </w:tblGrid>
      <w:tr w:rsidR="00762494" w:rsidRPr="00AA1FF9" w14:paraId="315EF13B" w14:textId="77777777" w:rsidTr="00762494">
        <w:trPr>
          <w:tblHeader/>
        </w:trPr>
        <w:tc>
          <w:tcPr>
            <w:tcW w:w="1961" w:type="pct"/>
            <w:tcBorders>
              <w:top w:val="single" w:sz="8" w:space="0" w:color="auto"/>
              <w:left w:val="nil"/>
              <w:bottom w:val="nil"/>
              <w:right w:val="nil"/>
            </w:tcBorders>
          </w:tcPr>
          <w:p w14:paraId="6659479C" w14:textId="77777777" w:rsidR="00762494" w:rsidRPr="00AA1FF9" w:rsidRDefault="00762494" w:rsidP="00655CBD">
            <w:pPr>
              <w:jc w:val="right"/>
              <w:rPr>
                <w:b/>
                <w:bCs/>
                <w:color w:val="000000"/>
                <w:sz w:val="20"/>
                <w:szCs w:val="20"/>
                <w:lang w:val="ky-KG"/>
              </w:rPr>
            </w:pPr>
          </w:p>
        </w:tc>
        <w:tc>
          <w:tcPr>
            <w:tcW w:w="1308" w:type="pct"/>
            <w:gridSpan w:val="2"/>
            <w:tcBorders>
              <w:top w:val="single" w:sz="8" w:space="0" w:color="auto"/>
              <w:left w:val="nil"/>
              <w:bottom w:val="single" w:sz="4" w:space="0" w:color="auto"/>
              <w:right w:val="nil"/>
            </w:tcBorders>
            <w:vAlign w:val="center"/>
            <w:hideMark/>
          </w:tcPr>
          <w:p w14:paraId="0A1D2403" w14:textId="77777777" w:rsidR="00762494" w:rsidRPr="00AA1FF9" w:rsidRDefault="00762494" w:rsidP="00655CBD">
            <w:pPr>
              <w:jc w:val="center"/>
              <w:rPr>
                <w:b/>
                <w:bCs/>
                <w:sz w:val="20"/>
                <w:szCs w:val="20"/>
              </w:rPr>
            </w:pPr>
            <w:proofErr w:type="spellStart"/>
            <w:r w:rsidRPr="00AA1FF9">
              <w:rPr>
                <w:b/>
                <w:bCs/>
                <w:sz w:val="20"/>
                <w:szCs w:val="20"/>
              </w:rPr>
              <w:t>Ми</w:t>
            </w:r>
            <w:bookmarkStart w:id="20" w:name="_Hlk34916459"/>
            <w:r w:rsidRPr="00AA1FF9">
              <w:rPr>
                <w:b/>
                <w:bCs/>
                <w:sz w:val="20"/>
                <w:szCs w:val="20"/>
              </w:rPr>
              <w:t>ң</w:t>
            </w:r>
            <w:bookmarkEnd w:id="20"/>
            <w:proofErr w:type="spellEnd"/>
            <w:r w:rsidRPr="00AA1FF9">
              <w:rPr>
                <w:b/>
                <w:bCs/>
                <w:sz w:val="20"/>
                <w:szCs w:val="20"/>
              </w:rPr>
              <w:t xml:space="preserve"> тонна</w:t>
            </w:r>
          </w:p>
        </w:tc>
        <w:tc>
          <w:tcPr>
            <w:tcW w:w="1731" w:type="pct"/>
            <w:gridSpan w:val="2"/>
            <w:tcBorders>
              <w:top w:val="single" w:sz="8" w:space="0" w:color="auto"/>
              <w:left w:val="nil"/>
              <w:bottom w:val="single" w:sz="4" w:space="0" w:color="auto"/>
              <w:right w:val="nil"/>
            </w:tcBorders>
            <w:hideMark/>
          </w:tcPr>
          <w:p w14:paraId="1AFB2FA1" w14:textId="77777777" w:rsidR="00762494" w:rsidRPr="00AA1FF9" w:rsidRDefault="00762494" w:rsidP="00655CBD">
            <w:pPr>
              <w:jc w:val="center"/>
              <w:rPr>
                <w:b/>
                <w:bCs/>
                <w:sz w:val="20"/>
                <w:szCs w:val="20"/>
              </w:rPr>
            </w:pPr>
            <w:proofErr w:type="spellStart"/>
            <w:r w:rsidRPr="00AA1FF9">
              <w:rPr>
                <w:b/>
                <w:bCs/>
                <w:sz w:val="20"/>
                <w:szCs w:val="20"/>
              </w:rPr>
              <w:t>Мурунку</w:t>
            </w:r>
            <w:proofErr w:type="spellEnd"/>
            <w:r w:rsidRPr="00AA1FF9">
              <w:rPr>
                <w:b/>
                <w:bCs/>
                <w:sz w:val="20"/>
                <w:szCs w:val="20"/>
              </w:rPr>
              <w:t xml:space="preserve"> </w:t>
            </w:r>
            <w:proofErr w:type="spellStart"/>
            <w:r w:rsidRPr="00AA1FF9">
              <w:rPr>
                <w:b/>
                <w:bCs/>
                <w:sz w:val="20"/>
                <w:szCs w:val="20"/>
              </w:rPr>
              <w:t>жылдын</w:t>
            </w:r>
            <w:proofErr w:type="spellEnd"/>
            <w:r w:rsidRPr="00AA1FF9">
              <w:rPr>
                <w:b/>
                <w:bCs/>
                <w:sz w:val="20"/>
                <w:szCs w:val="20"/>
              </w:rPr>
              <w:t xml:space="preserve"> </w:t>
            </w:r>
            <w:proofErr w:type="spellStart"/>
            <w:r w:rsidRPr="00AA1FF9">
              <w:rPr>
                <w:b/>
                <w:bCs/>
                <w:sz w:val="20"/>
                <w:szCs w:val="20"/>
              </w:rPr>
              <w:t>тийиштүү</w:t>
            </w:r>
            <w:proofErr w:type="spellEnd"/>
            <w:r w:rsidRPr="00AA1FF9">
              <w:rPr>
                <w:b/>
                <w:bCs/>
                <w:sz w:val="20"/>
                <w:szCs w:val="20"/>
              </w:rPr>
              <w:t xml:space="preserve"> </w:t>
            </w:r>
            <w:r w:rsidRPr="00AA1FF9">
              <w:rPr>
                <w:b/>
                <w:bCs/>
                <w:sz w:val="20"/>
                <w:szCs w:val="20"/>
                <w:lang w:val="ky-KG"/>
              </w:rPr>
              <w:t>мезгилине</w:t>
            </w:r>
            <w:r w:rsidRPr="00AA1FF9">
              <w:rPr>
                <w:b/>
                <w:bCs/>
                <w:sz w:val="20"/>
                <w:szCs w:val="20"/>
              </w:rPr>
              <w:t xml:space="preserve"> карата </w:t>
            </w:r>
            <w:proofErr w:type="spellStart"/>
            <w:r w:rsidRPr="00AA1FF9">
              <w:rPr>
                <w:b/>
                <w:bCs/>
                <w:sz w:val="20"/>
                <w:szCs w:val="20"/>
              </w:rPr>
              <w:t>пайыз</w:t>
            </w:r>
            <w:proofErr w:type="spellEnd"/>
            <w:r w:rsidRPr="00AA1FF9">
              <w:rPr>
                <w:b/>
                <w:bCs/>
                <w:sz w:val="20"/>
                <w:szCs w:val="20"/>
              </w:rPr>
              <w:t xml:space="preserve"> </w:t>
            </w:r>
            <w:proofErr w:type="spellStart"/>
            <w:r w:rsidRPr="00AA1FF9">
              <w:rPr>
                <w:b/>
                <w:bCs/>
                <w:sz w:val="20"/>
                <w:szCs w:val="20"/>
              </w:rPr>
              <w:t>менен</w:t>
            </w:r>
            <w:proofErr w:type="spellEnd"/>
          </w:p>
        </w:tc>
      </w:tr>
      <w:tr w:rsidR="00762494" w:rsidRPr="00AA1FF9" w14:paraId="4A2E1B87" w14:textId="77777777" w:rsidTr="00762494">
        <w:trPr>
          <w:tblHeader/>
        </w:trPr>
        <w:tc>
          <w:tcPr>
            <w:tcW w:w="1961" w:type="pct"/>
            <w:tcBorders>
              <w:top w:val="nil"/>
              <w:left w:val="nil"/>
              <w:bottom w:val="single" w:sz="8" w:space="0" w:color="auto"/>
              <w:right w:val="nil"/>
            </w:tcBorders>
          </w:tcPr>
          <w:p w14:paraId="225931B0" w14:textId="77777777" w:rsidR="00762494" w:rsidRPr="00AA1FF9" w:rsidRDefault="00762494" w:rsidP="00655CBD">
            <w:pPr>
              <w:jc w:val="right"/>
              <w:rPr>
                <w:color w:val="000000"/>
                <w:sz w:val="20"/>
                <w:szCs w:val="20"/>
              </w:rPr>
            </w:pPr>
          </w:p>
        </w:tc>
        <w:tc>
          <w:tcPr>
            <w:tcW w:w="654" w:type="pct"/>
            <w:tcBorders>
              <w:top w:val="single" w:sz="4" w:space="0" w:color="auto"/>
              <w:left w:val="nil"/>
              <w:bottom w:val="single" w:sz="8" w:space="0" w:color="auto"/>
              <w:right w:val="nil"/>
            </w:tcBorders>
            <w:hideMark/>
          </w:tcPr>
          <w:p w14:paraId="52D3EAD4" w14:textId="77777777" w:rsidR="00762494" w:rsidRPr="00AA1FF9" w:rsidRDefault="00762494" w:rsidP="00655CBD">
            <w:pPr>
              <w:jc w:val="right"/>
              <w:rPr>
                <w:b/>
                <w:bCs/>
                <w:sz w:val="20"/>
                <w:szCs w:val="20"/>
              </w:rPr>
            </w:pPr>
            <w:r w:rsidRPr="00AA1FF9">
              <w:rPr>
                <w:b/>
                <w:bCs/>
                <w:sz w:val="20"/>
                <w:szCs w:val="20"/>
              </w:rPr>
              <w:t>2021</w:t>
            </w:r>
          </w:p>
        </w:tc>
        <w:tc>
          <w:tcPr>
            <w:tcW w:w="654" w:type="pct"/>
            <w:tcBorders>
              <w:top w:val="single" w:sz="4" w:space="0" w:color="auto"/>
              <w:left w:val="nil"/>
              <w:bottom w:val="single" w:sz="8" w:space="0" w:color="auto"/>
              <w:right w:val="nil"/>
            </w:tcBorders>
            <w:hideMark/>
          </w:tcPr>
          <w:p w14:paraId="26E4A235" w14:textId="77777777" w:rsidR="00762494" w:rsidRPr="00AA1FF9" w:rsidRDefault="00762494" w:rsidP="00655CBD">
            <w:pPr>
              <w:ind w:right="57"/>
              <w:jc w:val="right"/>
              <w:rPr>
                <w:b/>
                <w:bCs/>
                <w:sz w:val="20"/>
                <w:szCs w:val="20"/>
              </w:rPr>
            </w:pPr>
            <w:r w:rsidRPr="00AA1FF9">
              <w:rPr>
                <w:b/>
                <w:bCs/>
                <w:sz w:val="20"/>
                <w:szCs w:val="20"/>
              </w:rPr>
              <w:t>2022</w:t>
            </w:r>
          </w:p>
        </w:tc>
        <w:tc>
          <w:tcPr>
            <w:tcW w:w="866" w:type="pct"/>
            <w:tcBorders>
              <w:top w:val="single" w:sz="4" w:space="0" w:color="auto"/>
              <w:left w:val="nil"/>
              <w:bottom w:val="single" w:sz="8" w:space="0" w:color="auto"/>
              <w:right w:val="nil"/>
            </w:tcBorders>
            <w:hideMark/>
          </w:tcPr>
          <w:p w14:paraId="2C2F80E7" w14:textId="77777777" w:rsidR="00762494" w:rsidRPr="00AA1FF9" w:rsidRDefault="00762494" w:rsidP="00655CBD">
            <w:pPr>
              <w:jc w:val="right"/>
              <w:rPr>
                <w:b/>
                <w:bCs/>
                <w:sz w:val="20"/>
                <w:szCs w:val="20"/>
              </w:rPr>
            </w:pPr>
            <w:r w:rsidRPr="00AA1FF9">
              <w:rPr>
                <w:b/>
                <w:bCs/>
                <w:sz w:val="20"/>
                <w:szCs w:val="20"/>
              </w:rPr>
              <w:t>2021</w:t>
            </w:r>
          </w:p>
        </w:tc>
        <w:tc>
          <w:tcPr>
            <w:tcW w:w="865" w:type="pct"/>
            <w:tcBorders>
              <w:top w:val="single" w:sz="4" w:space="0" w:color="auto"/>
              <w:left w:val="nil"/>
              <w:bottom w:val="single" w:sz="8" w:space="0" w:color="auto"/>
              <w:right w:val="nil"/>
            </w:tcBorders>
            <w:hideMark/>
          </w:tcPr>
          <w:p w14:paraId="3570F9DB" w14:textId="77777777" w:rsidR="00762494" w:rsidRPr="00AA1FF9" w:rsidRDefault="00762494" w:rsidP="00655CBD">
            <w:pPr>
              <w:ind w:right="57"/>
              <w:jc w:val="right"/>
              <w:rPr>
                <w:b/>
                <w:bCs/>
                <w:sz w:val="20"/>
                <w:szCs w:val="20"/>
              </w:rPr>
            </w:pPr>
            <w:r w:rsidRPr="00AA1FF9">
              <w:rPr>
                <w:b/>
                <w:bCs/>
                <w:sz w:val="20"/>
                <w:szCs w:val="20"/>
              </w:rPr>
              <w:t>2022</w:t>
            </w:r>
          </w:p>
        </w:tc>
      </w:tr>
      <w:tr w:rsidR="00762494" w:rsidRPr="00AA1FF9" w14:paraId="416607E9" w14:textId="77777777" w:rsidTr="00762494">
        <w:tc>
          <w:tcPr>
            <w:tcW w:w="1961" w:type="pct"/>
            <w:tcBorders>
              <w:top w:val="single" w:sz="8" w:space="0" w:color="auto"/>
              <w:left w:val="nil"/>
              <w:bottom w:val="nil"/>
              <w:right w:val="nil"/>
            </w:tcBorders>
            <w:hideMark/>
          </w:tcPr>
          <w:p w14:paraId="65E2E321" w14:textId="77777777" w:rsidR="00762494" w:rsidRPr="00AA1FF9" w:rsidRDefault="00762494" w:rsidP="00655CBD">
            <w:pPr>
              <w:shd w:val="clear" w:color="auto" w:fill="FFFFFF"/>
              <w:rPr>
                <w:b/>
                <w:bCs/>
                <w:sz w:val="20"/>
                <w:szCs w:val="20"/>
              </w:rPr>
            </w:pPr>
            <w:proofErr w:type="spellStart"/>
            <w:r w:rsidRPr="00AA1FF9">
              <w:rPr>
                <w:b/>
                <w:bCs/>
                <w:sz w:val="20"/>
                <w:szCs w:val="20"/>
              </w:rPr>
              <w:t>Бардыгы</w:t>
            </w:r>
            <w:proofErr w:type="spellEnd"/>
          </w:p>
        </w:tc>
        <w:tc>
          <w:tcPr>
            <w:tcW w:w="654" w:type="pct"/>
            <w:vAlign w:val="bottom"/>
            <w:hideMark/>
          </w:tcPr>
          <w:p w14:paraId="4C306811" w14:textId="77777777" w:rsidR="00762494" w:rsidRPr="00AA1FF9" w:rsidRDefault="00762494" w:rsidP="00655CBD">
            <w:pPr>
              <w:widowControl w:val="0"/>
              <w:jc w:val="right"/>
              <w:rPr>
                <w:b/>
                <w:bCs/>
                <w:color w:val="000000"/>
                <w:sz w:val="20"/>
                <w:szCs w:val="20"/>
              </w:rPr>
            </w:pPr>
            <w:r w:rsidRPr="00AA1FF9">
              <w:rPr>
                <w:b/>
                <w:bCs/>
                <w:color w:val="000000"/>
                <w:sz w:val="20"/>
                <w:szCs w:val="20"/>
              </w:rPr>
              <w:t>45 916,3</w:t>
            </w:r>
          </w:p>
        </w:tc>
        <w:tc>
          <w:tcPr>
            <w:tcW w:w="654" w:type="pct"/>
            <w:vAlign w:val="bottom"/>
            <w:hideMark/>
          </w:tcPr>
          <w:p w14:paraId="78153069" w14:textId="77777777" w:rsidR="00762494" w:rsidRPr="00AA1FF9" w:rsidRDefault="00762494" w:rsidP="00655CBD">
            <w:pPr>
              <w:widowControl w:val="0"/>
              <w:jc w:val="right"/>
              <w:rPr>
                <w:b/>
                <w:bCs/>
                <w:color w:val="000000"/>
                <w:sz w:val="20"/>
                <w:szCs w:val="20"/>
              </w:rPr>
            </w:pPr>
            <w:r w:rsidRPr="00AA1FF9">
              <w:rPr>
                <w:b/>
                <w:bCs/>
                <w:color w:val="000000"/>
                <w:sz w:val="20"/>
                <w:szCs w:val="20"/>
              </w:rPr>
              <w:t>48 638,5</w:t>
            </w:r>
          </w:p>
        </w:tc>
        <w:tc>
          <w:tcPr>
            <w:tcW w:w="866" w:type="pct"/>
            <w:vAlign w:val="bottom"/>
            <w:hideMark/>
          </w:tcPr>
          <w:p w14:paraId="5FEF1CFC" w14:textId="77777777" w:rsidR="00762494" w:rsidRPr="00AA1FF9" w:rsidRDefault="00762494" w:rsidP="00655CBD">
            <w:pPr>
              <w:widowControl w:val="0"/>
              <w:jc w:val="right"/>
              <w:rPr>
                <w:b/>
                <w:bCs/>
                <w:color w:val="000000"/>
                <w:sz w:val="20"/>
                <w:szCs w:val="20"/>
              </w:rPr>
            </w:pPr>
            <w:r w:rsidRPr="00AA1FF9">
              <w:rPr>
                <w:b/>
                <w:bCs/>
                <w:color w:val="000000"/>
                <w:sz w:val="20"/>
                <w:szCs w:val="20"/>
              </w:rPr>
              <w:t>115,1</w:t>
            </w:r>
          </w:p>
        </w:tc>
        <w:tc>
          <w:tcPr>
            <w:tcW w:w="865" w:type="pct"/>
            <w:vAlign w:val="bottom"/>
            <w:hideMark/>
          </w:tcPr>
          <w:p w14:paraId="7337DEAA" w14:textId="77777777" w:rsidR="00762494" w:rsidRPr="00AA1FF9" w:rsidRDefault="00762494" w:rsidP="00655CBD">
            <w:pPr>
              <w:widowControl w:val="0"/>
              <w:jc w:val="right"/>
              <w:rPr>
                <w:b/>
                <w:bCs/>
                <w:color w:val="000000"/>
                <w:sz w:val="20"/>
                <w:szCs w:val="20"/>
              </w:rPr>
            </w:pPr>
            <w:r w:rsidRPr="00AA1FF9">
              <w:rPr>
                <w:b/>
                <w:bCs/>
                <w:color w:val="000000"/>
                <w:sz w:val="20"/>
                <w:szCs w:val="20"/>
              </w:rPr>
              <w:t>105,9</w:t>
            </w:r>
          </w:p>
        </w:tc>
      </w:tr>
      <w:tr w:rsidR="00762494" w:rsidRPr="00AA1FF9" w14:paraId="25CD77CF" w14:textId="77777777" w:rsidTr="00762494">
        <w:tc>
          <w:tcPr>
            <w:tcW w:w="1961" w:type="pct"/>
            <w:vAlign w:val="bottom"/>
            <w:hideMark/>
          </w:tcPr>
          <w:p w14:paraId="024A3BB5" w14:textId="77777777" w:rsidR="00762494" w:rsidRPr="00AA1FF9" w:rsidRDefault="00762494" w:rsidP="00655CBD">
            <w:pPr>
              <w:ind w:left="113"/>
              <w:rPr>
                <w:snapToGrid w:val="0"/>
                <w:color w:val="000000"/>
                <w:sz w:val="20"/>
                <w:szCs w:val="20"/>
              </w:rPr>
            </w:pPr>
            <w:proofErr w:type="spellStart"/>
            <w:r w:rsidRPr="00AA1FF9">
              <w:rPr>
                <w:snapToGrid w:val="0"/>
                <w:color w:val="000000"/>
                <w:sz w:val="20"/>
                <w:szCs w:val="20"/>
              </w:rPr>
              <w:t>Жерде</w:t>
            </w:r>
            <w:proofErr w:type="spellEnd"/>
            <w:r w:rsidRPr="00AA1FF9">
              <w:rPr>
                <w:snapToGrid w:val="0"/>
                <w:color w:val="000000"/>
                <w:sz w:val="20"/>
                <w:szCs w:val="20"/>
              </w:rPr>
              <w:t xml:space="preserve"> </w:t>
            </w:r>
            <w:proofErr w:type="spellStart"/>
            <w:r w:rsidRPr="00AA1FF9">
              <w:rPr>
                <w:snapToGrid w:val="0"/>
                <w:color w:val="000000"/>
                <w:sz w:val="20"/>
                <w:szCs w:val="20"/>
              </w:rPr>
              <w:t>жүрүүчү</w:t>
            </w:r>
            <w:proofErr w:type="spellEnd"/>
            <w:r w:rsidRPr="00AA1FF9">
              <w:rPr>
                <w:snapToGrid w:val="0"/>
                <w:color w:val="000000"/>
                <w:sz w:val="20"/>
                <w:szCs w:val="20"/>
              </w:rPr>
              <w:t xml:space="preserve"> транспорт</w:t>
            </w:r>
          </w:p>
        </w:tc>
        <w:tc>
          <w:tcPr>
            <w:tcW w:w="654" w:type="pct"/>
            <w:vAlign w:val="bottom"/>
          </w:tcPr>
          <w:p w14:paraId="74E13BDC" w14:textId="77777777" w:rsidR="00762494" w:rsidRPr="00AA1FF9" w:rsidRDefault="00762494" w:rsidP="00655CBD">
            <w:pPr>
              <w:rPr>
                <w:color w:val="FF0000"/>
                <w:sz w:val="20"/>
                <w:szCs w:val="20"/>
              </w:rPr>
            </w:pPr>
          </w:p>
        </w:tc>
        <w:tc>
          <w:tcPr>
            <w:tcW w:w="654" w:type="pct"/>
            <w:vAlign w:val="bottom"/>
          </w:tcPr>
          <w:p w14:paraId="7FC24E19" w14:textId="77777777" w:rsidR="00762494" w:rsidRPr="00AA1FF9" w:rsidRDefault="00762494" w:rsidP="00655CBD">
            <w:pPr>
              <w:rPr>
                <w:color w:val="FF0000"/>
                <w:sz w:val="20"/>
                <w:szCs w:val="20"/>
              </w:rPr>
            </w:pPr>
          </w:p>
        </w:tc>
        <w:tc>
          <w:tcPr>
            <w:tcW w:w="866" w:type="pct"/>
            <w:vAlign w:val="bottom"/>
          </w:tcPr>
          <w:p w14:paraId="5C3B0A7E" w14:textId="77777777" w:rsidR="00762494" w:rsidRPr="00AA1FF9" w:rsidRDefault="00762494" w:rsidP="00655CBD">
            <w:pPr>
              <w:jc w:val="right"/>
              <w:rPr>
                <w:color w:val="FF0000"/>
                <w:sz w:val="20"/>
                <w:szCs w:val="20"/>
              </w:rPr>
            </w:pPr>
          </w:p>
        </w:tc>
        <w:tc>
          <w:tcPr>
            <w:tcW w:w="865" w:type="pct"/>
            <w:vAlign w:val="bottom"/>
          </w:tcPr>
          <w:p w14:paraId="600E75E3" w14:textId="77777777" w:rsidR="00762494" w:rsidRPr="00AA1FF9" w:rsidRDefault="00762494" w:rsidP="00655CBD">
            <w:pPr>
              <w:jc w:val="right"/>
              <w:rPr>
                <w:color w:val="FF0000"/>
                <w:sz w:val="20"/>
                <w:szCs w:val="20"/>
              </w:rPr>
            </w:pPr>
          </w:p>
        </w:tc>
      </w:tr>
      <w:tr w:rsidR="00762494" w:rsidRPr="00AA1FF9" w14:paraId="1D5DE930" w14:textId="77777777" w:rsidTr="00762494">
        <w:tc>
          <w:tcPr>
            <w:tcW w:w="1961" w:type="pct"/>
            <w:hideMark/>
          </w:tcPr>
          <w:p w14:paraId="5679FAB8" w14:textId="77777777" w:rsidR="00762494" w:rsidRPr="00AA1FF9" w:rsidRDefault="00762494" w:rsidP="00655CBD">
            <w:pPr>
              <w:ind w:left="227"/>
              <w:rPr>
                <w:color w:val="000000"/>
                <w:sz w:val="20"/>
                <w:szCs w:val="20"/>
              </w:rPr>
            </w:pPr>
            <w:r w:rsidRPr="00AA1FF9">
              <w:rPr>
                <w:snapToGrid w:val="0"/>
                <w:color w:val="000000"/>
                <w:sz w:val="20"/>
                <w:szCs w:val="20"/>
              </w:rPr>
              <w:t xml:space="preserve">Темир </w:t>
            </w:r>
            <w:proofErr w:type="spellStart"/>
            <w:r w:rsidRPr="00AA1FF9">
              <w:rPr>
                <w:snapToGrid w:val="0"/>
                <w:color w:val="000000"/>
                <w:sz w:val="20"/>
                <w:szCs w:val="20"/>
              </w:rPr>
              <w:t>жол</w:t>
            </w:r>
            <w:proofErr w:type="spellEnd"/>
          </w:p>
        </w:tc>
        <w:tc>
          <w:tcPr>
            <w:tcW w:w="654" w:type="pct"/>
            <w:vAlign w:val="bottom"/>
            <w:hideMark/>
          </w:tcPr>
          <w:p w14:paraId="2094395D" w14:textId="77777777" w:rsidR="00762494" w:rsidRPr="00AA1FF9" w:rsidRDefault="00762494" w:rsidP="00655CBD">
            <w:pPr>
              <w:widowControl w:val="0"/>
              <w:jc w:val="right"/>
              <w:rPr>
                <w:color w:val="000000"/>
                <w:sz w:val="20"/>
                <w:szCs w:val="20"/>
              </w:rPr>
            </w:pPr>
            <w:r w:rsidRPr="00AA1FF9">
              <w:rPr>
                <w:color w:val="000000"/>
                <w:sz w:val="20"/>
                <w:szCs w:val="20"/>
              </w:rPr>
              <w:t>8 488,7</w:t>
            </w:r>
          </w:p>
        </w:tc>
        <w:tc>
          <w:tcPr>
            <w:tcW w:w="654" w:type="pct"/>
            <w:vAlign w:val="bottom"/>
            <w:hideMark/>
          </w:tcPr>
          <w:p w14:paraId="71697A6D" w14:textId="77777777" w:rsidR="00762494" w:rsidRPr="00AA1FF9" w:rsidRDefault="00762494" w:rsidP="00655CBD">
            <w:pPr>
              <w:widowControl w:val="0"/>
              <w:jc w:val="right"/>
              <w:rPr>
                <w:sz w:val="20"/>
                <w:szCs w:val="20"/>
              </w:rPr>
            </w:pPr>
            <w:r w:rsidRPr="00AA1FF9">
              <w:rPr>
                <w:sz w:val="20"/>
                <w:szCs w:val="20"/>
              </w:rPr>
              <w:t>8 227,2</w:t>
            </w:r>
          </w:p>
        </w:tc>
        <w:tc>
          <w:tcPr>
            <w:tcW w:w="866" w:type="pct"/>
            <w:vAlign w:val="bottom"/>
            <w:hideMark/>
          </w:tcPr>
          <w:p w14:paraId="768A9909" w14:textId="77777777" w:rsidR="00762494" w:rsidRPr="00AA1FF9" w:rsidRDefault="00762494" w:rsidP="00655CBD">
            <w:pPr>
              <w:widowControl w:val="0"/>
              <w:jc w:val="right"/>
              <w:rPr>
                <w:color w:val="000000"/>
                <w:sz w:val="20"/>
                <w:szCs w:val="20"/>
              </w:rPr>
            </w:pPr>
            <w:r w:rsidRPr="00AA1FF9">
              <w:rPr>
                <w:color w:val="000000"/>
                <w:sz w:val="20"/>
                <w:szCs w:val="20"/>
              </w:rPr>
              <w:t>117,5</w:t>
            </w:r>
          </w:p>
        </w:tc>
        <w:tc>
          <w:tcPr>
            <w:tcW w:w="865" w:type="pct"/>
            <w:vAlign w:val="bottom"/>
            <w:hideMark/>
          </w:tcPr>
          <w:p w14:paraId="3E1DEEC6" w14:textId="77777777" w:rsidR="00762494" w:rsidRPr="00AA1FF9" w:rsidRDefault="00762494" w:rsidP="00655CBD">
            <w:pPr>
              <w:widowControl w:val="0"/>
              <w:jc w:val="right"/>
              <w:rPr>
                <w:color w:val="000000"/>
                <w:sz w:val="20"/>
                <w:szCs w:val="20"/>
              </w:rPr>
            </w:pPr>
            <w:r w:rsidRPr="00AA1FF9">
              <w:rPr>
                <w:color w:val="000000"/>
                <w:sz w:val="20"/>
                <w:szCs w:val="20"/>
              </w:rPr>
              <w:t>96,9</w:t>
            </w:r>
          </w:p>
        </w:tc>
      </w:tr>
      <w:tr w:rsidR="00762494" w:rsidRPr="00AA1FF9" w14:paraId="73CF882D" w14:textId="77777777" w:rsidTr="00762494">
        <w:tc>
          <w:tcPr>
            <w:tcW w:w="1961" w:type="pct"/>
            <w:hideMark/>
          </w:tcPr>
          <w:p w14:paraId="36C7A650" w14:textId="436D6EAB" w:rsidR="00762494" w:rsidRPr="00AA1FF9" w:rsidRDefault="00762494" w:rsidP="00655CBD">
            <w:pPr>
              <w:rPr>
                <w:snapToGrid w:val="0"/>
                <w:color w:val="000000"/>
                <w:sz w:val="20"/>
                <w:szCs w:val="20"/>
              </w:rPr>
            </w:pPr>
            <w:r w:rsidRPr="00AA1FF9">
              <w:rPr>
                <w:snapToGrid w:val="0"/>
                <w:color w:val="000000"/>
                <w:sz w:val="20"/>
                <w:szCs w:val="20"/>
              </w:rPr>
              <w:t xml:space="preserve">          </w:t>
            </w:r>
            <w:proofErr w:type="spellStart"/>
            <w:r w:rsidR="00411CC1" w:rsidRPr="00AA1FF9">
              <w:rPr>
                <w:snapToGrid w:val="0"/>
                <w:color w:val="000000"/>
                <w:sz w:val="20"/>
                <w:szCs w:val="20"/>
              </w:rPr>
              <w:t>Ж</w:t>
            </w:r>
            <w:r w:rsidRPr="00AA1FF9">
              <w:rPr>
                <w:snapToGrid w:val="0"/>
                <w:color w:val="000000"/>
                <w:sz w:val="20"/>
                <w:szCs w:val="20"/>
              </w:rPr>
              <w:t>өнөтүү</w:t>
            </w:r>
            <w:proofErr w:type="spellEnd"/>
          </w:p>
        </w:tc>
        <w:tc>
          <w:tcPr>
            <w:tcW w:w="654" w:type="pct"/>
            <w:vAlign w:val="bottom"/>
            <w:hideMark/>
          </w:tcPr>
          <w:p w14:paraId="244416AB" w14:textId="77777777" w:rsidR="00762494" w:rsidRPr="00AA1FF9" w:rsidRDefault="00762494" w:rsidP="00655CBD">
            <w:pPr>
              <w:widowControl w:val="0"/>
              <w:jc w:val="right"/>
              <w:rPr>
                <w:color w:val="000000"/>
                <w:sz w:val="20"/>
                <w:szCs w:val="20"/>
              </w:rPr>
            </w:pPr>
            <w:r w:rsidRPr="00AA1FF9">
              <w:rPr>
                <w:sz w:val="20"/>
                <w:szCs w:val="20"/>
              </w:rPr>
              <w:t>2 892,1</w:t>
            </w:r>
          </w:p>
        </w:tc>
        <w:tc>
          <w:tcPr>
            <w:tcW w:w="654" w:type="pct"/>
            <w:vAlign w:val="bottom"/>
            <w:hideMark/>
          </w:tcPr>
          <w:p w14:paraId="63265C29" w14:textId="77777777" w:rsidR="00762494" w:rsidRPr="00AA1FF9" w:rsidRDefault="00762494" w:rsidP="00655CBD">
            <w:pPr>
              <w:widowControl w:val="0"/>
              <w:jc w:val="right"/>
              <w:rPr>
                <w:color w:val="000000"/>
                <w:sz w:val="20"/>
                <w:szCs w:val="20"/>
              </w:rPr>
            </w:pPr>
            <w:r w:rsidRPr="00AA1FF9">
              <w:rPr>
                <w:sz w:val="20"/>
                <w:szCs w:val="20"/>
              </w:rPr>
              <w:t>2 836,5</w:t>
            </w:r>
          </w:p>
        </w:tc>
        <w:tc>
          <w:tcPr>
            <w:tcW w:w="866" w:type="pct"/>
            <w:vAlign w:val="bottom"/>
            <w:hideMark/>
          </w:tcPr>
          <w:p w14:paraId="51AA7A05" w14:textId="77777777" w:rsidR="00762494" w:rsidRPr="00AA1FF9" w:rsidRDefault="00762494" w:rsidP="00655CBD">
            <w:pPr>
              <w:widowControl w:val="0"/>
              <w:jc w:val="right"/>
              <w:rPr>
                <w:color w:val="000000"/>
                <w:sz w:val="20"/>
                <w:szCs w:val="20"/>
              </w:rPr>
            </w:pPr>
            <w:r w:rsidRPr="00AA1FF9">
              <w:rPr>
                <w:color w:val="000000"/>
                <w:sz w:val="20"/>
                <w:szCs w:val="20"/>
              </w:rPr>
              <w:t>119,8</w:t>
            </w:r>
          </w:p>
        </w:tc>
        <w:tc>
          <w:tcPr>
            <w:tcW w:w="865" w:type="pct"/>
            <w:vAlign w:val="bottom"/>
            <w:hideMark/>
          </w:tcPr>
          <w:p w14:paraId="1417E597" w14:textId="77777777" w:rsidR="00762494" w:rsidRPr="00AA1FF9" w:rsidRDefault="00762494" w:rsidP="00655CBD">
            <w:pPr>
              <w:widowControl w:val="0"/>
              <w:jc w:val="right"/>
              <w:rPr>
                <w:color w:val="000000"/>
                <w:sz w:val="20"/>
                <w:szCs w:val="20"/>
              </w:rPr>
            </w:pPr>
            <w:r w:rsidRPr="00AA1FF9">
              <w:rPr>
                <w:color w:val="000000"/>
                <w:sz w:val="20"/>
                <w:szCs w:val="20"/>
              </w:rPr>
              <w:t>98,1</w:t>
            </w:r>
          </w:p>
        </w:tc>
      </w:tr>
      <w:tr w:rsidR="00762494" w:rsidRPr="00AA1FF9" w14:paraId="4F3C5DA9" w14:textId="77777777" w:rsidTr="00762494">
        <w:tc>
          <w:tcPr>
            <w:tcW w:w="1961" w:type="pct"/>
            <w:hideMark/>
          </w:tcPr>
          <w:p w14:paraId="7BA81AA2" w14:textId="7B12243C" w:rsidR="00762494" w:rsidRPr="00AA1FF9" w:rsidRDefault="00762494" w:rsidP="00655CBD">
            <w:pPr>
              <w:rPr>
                <w:snapToGrid w:val="0"/>
                <w:color w:val="000000"/>
                <w:sz w:val="20"/>
                <w:szCs w:val="20"/>
              </w:rPr>
            </w:pPr>
            <w:r w:rsidRPr="00AA1FF9">
              <w:rPr>
                <w:snapToGrid w:val="0"/>
                <w:color w:val="000000"/>
                <w:sz w:val="20"/>
                <w:szCs w:val="20"/>
              </w:rPr>
              <w:t xml:space="preserve">          </w:t>
            </w:r>
            <w:proofErr w:type="spellStart"/>
            <w:r w:rsidR="00411CC1" w:rsidRPr="00AA1FF9">
              <w:rPr>
                <w:snapToGrid w:val="0"/>
                <w:color w:val="000000"/>
                <w:sz w:val="20"/>
                <w:szCs w:val="20"/>
              </w:rPr>
              <w:t>К</w:t>
            </w:r>
            <w:r w:rsidRPr="00AA1FF9">
              <w:rPr>
                <w:snapToGrid w:val="0"/>
                <w:color w:val="000000"/>
                <w:sz w:val="20"/>
                <w:szCs w:val="20"/>
              </w:rPr>
              <w:t>елүү</w:t>
            </w:r>
            <w:proofErr w:type="spellEnd"/>
          </w:p>
        </w:tc>
        <w:tc>
          <w:tcPr>
            <w:tcW w:w="654" w:type="pct"/>
            <w:vAlign w:val="bottom"/>
            <w:hideMark/>
          </w:tcPr>
          <w:p w14:paraId="7B12B574" w14:textId="77777777" w:rsidR="00762494" w:rsidRPr="00AA1FF9" w:rsidRDefault="00762494" w:rsidP="00655CBD">
            <w:pPr>
              <w:widowControl w:val="0"/>
              <w:jc w:val="right"/>
              <w:rPr>
                <w:color w:val="000000"/>
                <w:sz w:val="20"/>
                <w:szCs w:val="20"/>
              </w:rPr>
            </w:pPr>
            <w:r w:rsidRPr="00AA1FF9">
              <w:rPr>
                <w:sz w:val="20"/>
                <w:szCs w:val="20"/>
              </w:rPr>
              <w:t>6 636,7</w:t>
            </w:r>
          </w:p>
        </w:tc>
        <w:tc>
          <w:tcPr>
            <w:tcW w:w="654" w:type="pct"/>
            <w:vAlign w:val="bottom"/>
            <w:hideMark/>
          </w:tcPr>
          <w:p w14:paraId="17C8260B" w14:textId="77777777" w:rsidR="00762494" w:rsidRPr="00AA1FF9" w:rsidRDefault="00762494" w:rsidP="00655CBD">
            <w:pPr>
              <w:widowControl w:val="0"/>
              <w:jc w:val="right"/>
              <w:rPr>
                <w:color w:val="000000"/>
                <w:sz w:val="20"/>
                <w:szCs w:val="20"/>
              </w:rPr>
            </w:pPr>
            <w:r w:rsidRPr="00AA1FF9">
              <w:rPr>
                <w:sz w:val="20"/>
                <w:szCs w:val="20"/>
              </w:rPr>
              <w:t>6 498,6</w:t>
            </w:r>
          </w:p>
        </w:tc>
        <w:tc>
          <w:tcPr>
            <w:tcW w:w="866" w:type="pct"/>
            <w:vAlign w:val="bottom"/>
            <w:hideMark/>
          </w:tcPr>
          <w:p w14:paraId="7468340F" w14:textId="77777777" w:rsidR="00762494" w:rsidRPr="00AA1FF9" w:rsidRDefault="00762494" w:rsidP="00655CBD">
            <w:pPr>
              <w:widowControl w:val="0"/>
              <w:jc w:val="right"/>
              <w:rPr>
                <w:color w:val="000000"/>
                <w:sz w:val="20"/>
                <w:szCs w:val="20"/>
              </w:rPr>
            </w:pPr>
            <w:r w:rsidRPr="00AA1FF9">
              <w:rPr>
                <w:color w:val="000000"/>
                <w:sz w:val="20"/>
                <w:szCs w:val="20"/>
              </w:rPr>
              <w:t>110,7</w:t>
            </w:r>
          </w:p>
        </w:tc>
        <w:tc>
          <w:tcPr>
            <w:tcW w:w="865" w:type="pct"/>
            <w:vAlign w:val="bottom"/>
            <w:hideMark/>
          </w:tcPr>
          <w:p w14:paraId="5CA208E7" w14:textId="77777777" w:rsidR="00762494" w:rsidRPr="00AA1FF9" w:rsidRDefault="00762494" w:rsidP="00655CBD">
            <w:pPr>
              <w:widowControl w:val="0"/>
              <w:jc w:val="right"/>
              <w:rPr>
                <w:color w:val="000000"/>
                <w:sz w:val="20"/>
                <w:szCs w:val="20"/>
              </w:rPr>
            </w:pPr>
            <w:r w:rsidRPr="00AA1FF9">
              <w:rPr>
                <w:color w:val="000000"/>
                <w:sz w:val="20"/>
                <w:szCs w:val="20"/>
              </w:rPr>
              <w:t>97,9</w:t>
            </w:r>
          </w:p>
        </w:tc>
      </w:tr>
      <w:tr w:rsidR="00762494" w:rsidRPr="00AA1FF9" w14:paraId="580AFE04" w14:textId="77777777" w:rsidTr="00762494">
        <w:tc>
          <w:tcPr>
            <w:tcW w:w="1961" w:type="pct"/>
            <w:vAlign w:val="bottom"/>
            <w:hideMark/>
          </w:tcPr>
          <w:p w14:paraId="59E1EAC5" w14:textId="77777777" w:rsidR="00762494" w:rsidRPr="00AA1FF9" w:rsidRDefault="00762494" w:rsidP="00655CBD">
            <w:pPr>
              <w:ind w:left="227"/>
              <w:rPr>
                <w:snapToGrid w:val="0"/>
                <w:color w:val="000000"/>
                <w:sz w:val="20"/>
                <w:szCs w:val="20"/>
                <w:lang w:val="ky-KG"/>
              </w:rPr>
            </w:pPr>
            <w:r w:rsidRPr="00AA1FF9">
              <w:rPr>
                <w:snapToGrid w:val="0"/>
                <w:color w:val="000000"/>
                <w:sz w:val="20"/>
                <w:szCs w:val="20"/>
              </w:rPr>
              <w:t>Авто</w:t>
            </w:r>
            <w:r w:rsidRPr="00AA1FF9">
              <w:rPr>
                <w:snapToGrid w:val="0"/>
                <w:color w:val="000000"/>
                <w:sz w:val="20"/>
                <w:szCs w:val="20"/>
                <w:lang w:val="ky-KG"/>
              </w:rPr>
              <w:t>унаа</w:t>
            </w:r>
          </w:p>
        </w:tc>
        <w:tc>
          <w:tcPr>
            <w:tcW w:w="654" w:type="pct"/>
            <w:vAlign w:val="bottom"/>
            <w:hideMark/>
          </w:tcPr>
          <w:p w14:paraId="4AF86141" w14:textId="77777777" w:rsidR="00762494" w:rsidRPr="00AA1FF9" w:rsidRDefault="00762494" w:rsidP="00655CBD">
            <w:pPr>
              <w:widowControl w:val="0"/>
              <w:jc w:val="right"/>
              <w:rPr>
                <w:color w:val="000000"/>
                <w:sz w:val="20"/>
                <w:szCs w:val="20"/>
              </w:rPr>
            </w:pPr>
            <w:r w:rsidRPr="00AA1FF9">
              <w:rPr>
                <w:color w:val="000000"/>
                <w:sz w:val="20"/>
                <w:szCs w:val="20"/>
              </w:rPr>
              <w:t>37 122,7</w:t>
            </w:r>
          </w:p>
        </w:tc>
        <w:tc>
          <w:tcPr>
            <w:tcW w:w="654" w:type="pct"/>
            <w:vAlign w:val="bottom"/>
            <w:hideMark/>
          </w:tcPr>
          <w:p w14:paraId="35B7E4B6" w14:textId="77777777" w:rsidR="00762494" w:rsidRPr="00AA1FF9" w:rsidRDefault="00762494" w:rsidP="00655CBD">
            <w:pPr>
              <w:widowControl w:val="0"/>
              <w:jc w:val="right"/>
              <w:rPr>
                <w:sz w:val="20"/>
                <w:szCs w:val="20"/>
              </w:rPr>
            </w:pPr>
            <w:r w:rsidRPr="00AA1FF9">
              <w:rPr>
                <w:sz w:val="20"/>
                <w:szCs w:val="20"/>
              </w:rPr>
              <w:t>40 001,5</w:t>
            </w:r>
          </w:p>
        </w:tc>
        <w:tc>
          <w:tcPr>
            <w:tcW w:w="866" w:type="pct"/>
            <w:vAlign w:val="bottom"/>
            <w:hideMark/>
          </w:tcPr>
          <w:p w14:paraId="6ACDFBBF" w14:textId="77777777" w:rsidR="00762494" w:rsidRPr="00AA1FF9" w:rsidRDefault="00762494" w:rsidP="00655CBD">
            <w:pPr>
              <w:widowControl w:val="0"/>
              <w:jc w:val="right"/>
              <w:rPr>
                <w:color w:val="000000"/>
                <w:sz w:val="20"/>
                <w:szCs w:val="20"/>
              </w:rPr>
            </w:pPr>
            <w:r w:rsidRPr="00AA1FF9">
              <w:rPr>
                <w:color w:val="000000"/>
                <w:sz w:val="20"/>
                <w:szCs w:val="20"/>
              </w:rPr>
              <w:t>114,6</w:t>
            </w:r>
          </w:p>
        </w:tc>
        <w:tc>
          <w:tcPr>
            <w:tcW w:w="865" w:type="pct"/>
            <w:vAlign w:val="bottom"/>
            <w:hideMark/>
          </w:tcPr>
          <w:p w14:paraId="7B3FC239" w14:textId="77777777" w:rsidR="00762494" w:rsidRPr="00AA1FF9" w:rsidRDefault="00762494" w:rsidP="00655CBD">
            <w:pPr>
              <w:widowControl w:val="0"/>
              <w:jc w:val="right"/>
              <w:rPr>
                <w:color w:val="000000"/>
                <w:sz w:val="20"/>
                <w:szCs w:val="20"/>
              </w:rPr>
            </w:pPr>
            <w:r w:rsidRPr="00AA1FF9">
              <w:rPr>
                <w:color w:val="000000"/>
                <w:sz w:val="20"/>
                <w:szCs w:val="20"/>
              </w:rPr>
              <w:t>107,8</w:t>
            </w:r>
          </w:p>
        </w:tc>
      </w:tr>
      <w:tr w:rsidR="00762494" w:rsidRPr="00AA1FF9" w14:paraId="7EE207C4" w14:textId="77777777" w:rsidTr="00762494">
        <w:tc>
          <w:tcPr>
            <w:tcW w:w="1961" w:type="pct"/>
            <w:vAlign w:val="bottom"/>
            <w:hideMark/>
          </w:tcPr>
          <w:p w14:paraId="38BFBC4A" w14:textId="77777777" w:rsidR="00762494" w:rsidRPr="00AA1FF9" w:rsidRDefault="00762494" w:rsidP="00655CBD">
            <w:pPr>
              <w:ind w:left="227"/>
              <w:rPr>
                <w:snapToGrid w:val="0"/>
                <w:color w:val="000000"/>
                <w:sz w:val="20"/>
                <w:szCs w:val="20"/>
              </w:rPr>
            </w:pPr>
            <w:proofErr w:type="spellStart"/>
            <w:r w:rsidRPr="00AA1FF9">
              <w:rPr>
                <w:snapToGrid w:val="0"/>
                <w:color w:val="000000"/>
                <w:sz w:val="20"/>
                <w:szCs w:val="20"/>
              </w:rPr>
              <w:t>Түтүк</w:t>
            </w:r>
            <w:proofErr w:type="spellEnd"/>
            <w:r w:rsidRPr="00AA1FF9">
              <w:rPr>
                <w:snapToGrid w:val="0"/>
                <w:color w:val="000000"/>
                <w:sz w:val="20"/>
                <w:szCs w:val="20"/>
              </w:rPr>
              <w:t xml:space="preserve"> </w:t>
            </w:r>
            <w:proofErr w:type="spellStart"/>
            <w:r w:rsidRPr="00AA1FF9">
              <w:rPr>
                <w:snapToGrid w:val="0"/>
                <w:color w:val="000000"/>
                <w:sz w:val="20"/>
                <w:szCs w:val="20"/>
              </w:rPr>
              <w:t>өткөрүү</w:t>
            </w:r>
            <w:proofErr w:type="spellEnd"/>
            <w:r w:rsidRPr="00AA1FF9">
              <w:rPr>
                <w:snapToGrid w:val="0"/>
                <w:color w:val="000000"/>
                <w:sz w:val="20"/>
                <w:szCs w:val="20"/>
              </w:rPr>
              <w:t xml:space="preserve"> транспорту</w:t>
            </w:r>
          </w:p>
        </w:tc>
        <w:tc>
          <w:tcPr>
            <w:tcW w:w="654" w:type="pct"/>
            <w:vAlign w:val="bottom"/>
            <w:hideMark/>
          </w:tcPr>
          <w:p w14:paraId="2EA73EBF" w14:textId="77777777" w:rsidR="00762494" w:rsidRPr="00AA1FF9" w:rsidRDefault="00762494" w:rsidP="00655CBD">
            <w:pPr>
              <w:widowControl w:val="0"/>
              <w:jc w:val="right"/>
              <w:rPr>
                <w:color w:val="000000"/>
                <w:sz w:val="20"/>
                <w:szCs w:val="20"/>
              </w:rPr>
            </w:pPr>
            <w:r w:rsidRPr="00AA1FF9">
              <w:rPr>
                <w:color w:val="000000"/>
                <w:sz w:val="20"/>
                <w:szCs w:val="20"/>
              </w:rPr>
              <w:t>293,1</w:t>
            </w:r>
          </w:p>
        </w:tc>
        <w:tc>
          <w:tcPr>
            <w:tcW w:w="654" w:type="pct"/>
            <w:vAlign w:val="bottom"/>
            <w:hideMark/>
          </w:tcPr>
          <w:p w14:paraId="611EF363" w14:textId="77777777" w:rsidR="00762494" w:rsidRPr="00AA1FF9" w:rsidRDefault="00762494" w:rsidP="00655CBD">
            <w:pPr>
              <w:widowControl w:val="0"/>
              <w:jc w:val="right"/>
              <w:rPr>
                <w:sz w:val="20"/>
                <w:szCs w:val="20"/>
              </w:rPr>
            </w:pPr>
            <w:r w:rsidRPr="00AA1FF9">
              <w:rPr>
                <w:sz w:val="20"/>
                <w:szCs w:val="20"/>
              </w:rPr>
              <w:t>368,2</w:t>
            </w:r>
          </w:p>
        </w:tc>
        <w:tc>
          <w:tcPr>
            <w:tcW w:w="866" w:type="pct"/>
            <w:vAlign w:val="bottom"/>
            <w:hideMark/>
          </w:tcPr>
          <w:p w14:paraId="7B6BFA2C" w14:textId="77777777" w:rsidR="00762494" w:rsidRPr="00AA1FF9" w:rsidRDefault="00762494" w:rsidP="00655CBD">
            <w:pPr>
              <w:widowControl w:val="0"/>
              <w:jc w:val="right"/>
              <w:rPr>
                <w:color w:val="000000"/>
                <w:sz w:val="20"/>
                <w:szCs w:val="20"/>
              </w:rPr>
            </w:pPr>
            <w:r w:rsidRPr="00AA1FF9">
              <w:rPr>
                <w:color w:val="000000"/>
                <w:sz w:val="20"/>
                <w:szCs w:val="20"/>
              </w:rPr>
              <w:t>105,6</w:t>
            </w:r>
          </w:p>
        </w:tc>
        <w:tc>
          <w:tcPr>
            <w:tcW w:w="865" w:type="pct"/>
            <w:vAlign w:val="bottom"/>
            <w:hideMark/>
          </w:tcPr>
          <w:p w14:paraId="786968AF" w14:textId="77777777" w:rsidR="00762494" w:rsidRPr="00AA1FF9" w:rsidRDefault="00762494" w:rsidP="00655CBD">
            <w:pPr>
              <w:widowControl w:val="0"/>
              <w:jc w:val="right"/>
              <w:rPr>
                <w:color w:val="000000"/>
                <w:sz w:val="20"/>
                <w:szCs w:val="20"/>
              </w:rPr>
            </w:pPr>
            <w:r w:rsidRPr="00AA1FF9">
              <w:rPr>
                <w:color w:val="000000"/>
                <w:sz w:val="20"/>
                <w:szCs w:val="20"/>
              </w:rPr>
              <w:t>125,6</w:t>
            </w:r>
          </w:p>
        </w:tc>
      </w:tr>
      <w:tr w:rsidR="00762494" w:rsidRPr="00AA1FF9" w14:paraId="53C9DF3E" w14:textId="77777777" w:rsidTr="00762494">
        <w:tc>
          <w:tcPr>
            <w:tcW w:w="1961" w:type="pct"/>
            <w:tcBorders>
              <w:top w:val="nil"/>
              <w:left w:val="nil"/>
              <w:bottom w:val="single" w:sz="8" w:space="0" w:color="auto"/>
              <w:right w:val="nil"/>
            </w:tcBorders>
            <w:vAlign w:val="bottom"/>
            <w:hideMark/>
          </w:tcPr>
          <w:p w14:paraId="4050F6B2" w14:textId="77777777" w:rsidR="00762494" w:rsidRPr="00AA1FF9" w:rsidRDefault="00762494" w:rsidP="00655CBD">
            <w:pPr>
              <w:ind w:left="113"/>
              <w:rPr>
                <w:snapToGrid w:val="0"/>
                <w:color w:val="000000"/>
                <w:sz w:val="20"/>
                <w:szCs w:val="20"/>
              </w:rPr>
            </w:pPr>
            <w:r w:rsidRPr="00AA1FF9">
              <w:rPr>
                <w:snapToGrid w:val="0"/>
                <w:color w:val="000000"/>
                <w:sz w:val="20"/>
                <w:szCs w:val="20"/>
              </w:rPr>
              <w:t>Аба транспорту</w:t>
            </w:r>
          </w:p>
        </w:tc>
        <w:tc>
          <w:tcPr>
            <w:tcW w:w="654" w:type="pct"/>
            <w:tcBorders>
              <w:top w:val="nil"/>
              <w:left w:val="nil"/>
              <w:bottom w:val="single" w:sz="8" w:space="0" w:color="auto"/>
              <w:right w:val="nil"/>
            </w:tcBorders>
            <w:vAlign w:val="bottom"/>
            <w:hideMark/>
          </w:tcPr>
          <w:p w14:paraId="7D14D451" w14:textId="77777777" w:rsidR="00762494" w:rsidRPr="00AA1FF9" w:rsidRDefault="00762494" w:rsidP="00655CBD">
            <w:pPr>
              <w:widowControl w:val="0"/>
              <w:jc w:val="right"/>
              <w:rPr>
                <w:color w:val="000000"/>
                <w:sz w:val="20"/>
                <w:szCs w:val="20"/>
              </w:rPr>
            </w:pPr>
            <w:r w:rsidRPr="00AA1FF9">
              <w:rPr>
                <w:color w:val="000000"/>
                <w:sz w:val="20"/>
                <w:szCs w:val="20"/>
              </w:rPr>
              <w:t>11,8</w:t>
            </w:r>
          </w:p>
        </w:tc>
        <w:tc>
          <w:tcPr>
            <w:tcW w:w="654" w:type="pct"/>
            <w:tcBorders>
              <w:top w:val="nil"/>
              <w:left w:val="nil"/>
              <w:bottom w:val="single" w:sz="8" w:space="0" w:color="auto"/>
              <w:right w:val="nil"/>
            </w:tcBorders>
            <w:vAlign w:val="bottom"/>
            <w:hideMark/>
          </w:tcPr>
          <w:p w14:paraId="23221679" w14:textId="77777777" w:rsidR="00762494" w:rsidRPr="00AA1FF9" w:rsidRDefault="00762494" w:rsidP="00655CBD">
            <w:pPr>
              <w:widowControl w:val="0"/>
              <w:jc w:val="right"/>
              <w:rPr>
                <w:sz w:val="20"/>
                <w:szCs w:val="20"/>
              </w:rPr>
            </w:pPr>
            <w:r w:rsidRPr="00AA1FF9">
              <w:rPr>
                <w:sz w:val="20"/>
                <w:szCs w:val="20"/>
              </w:rPr>
              <w:t>41,6</w:t>
            </w:r>
          </w:p>
        </w:tc>
        <w:tc>
          <w:tcPr>
            <w:tcW w:w="866" w:type="pct"/>
            <w:tcBorders>
              <w:top w:val="nil"/>
              <w:left w:val="nil"/>
              <w:bottom w:val="single" w:sz="8" w:space="0" w:color="auto"/>
              <w:right w:val="nil"/>
            </w:tcBorders>
            <w:vAlign w:val="bottom"/>
            <w:hideMark/>
          </w:tcPr>
          <w:p w14:paraId="6DC4DAEC" w14:textId="77777777" w:rsidR="00762494" w:rsidRPr="00AA1FF9" w:rsidRDefault="00762494" w:rsidP="00655CBD">
            <w:pPr>
              <w:widowControl w:val="0"/>
              <w:jc w:val="right"/>
              <w:rPr>
                <w:color w:val="000000"/>
                <w:sz w:val="20"/>
                <w:szCs w:val="20"/>
              </w:rPr>
            </w:pPr>
            <w:r w:rsidRPr="00AA1FF9">
              <w:rPr>
                <w:color w:val="000000"/>
                <w:sz w:val="20"/>
                <w:szCs w:val="20"/>
              </w:rPr>
              <w:t>3 933,3</w:t>
            </w:r>
          </w:p>
        </w:tc>
        <w:tc>
          <w:tcPr>
            <w:tcW w:w="865" w:type="pct"/>
            <w:tcBorders>
              <w:top w:val="nil"/>
              <w:left w:val="nil"/>
              <w:bottom w:val="single" w:sz="8" w:space="0" w:color="auto"/>
              <w:right w:val="nil"/>
            </w:tcBorders>
            <w:vAlign w:val="bottom"/>
            <w:hideMark/>
          </w:tcPr>
          <w:p w14:paraId="340F8E11" w14:textId="77777777" w:rsidR="00762494" w:rsidRPr="00AA1FF9" w:rsidRDefault="00762494" w:rsidP="00655CBD">
            <w:pPr>
              <w:widowControl w:val="0"/>
              <w:jc w:val="right"/>
              <w:rPr>
                <w:color w:val="000000"/>
                <w:sz w:val="20"/>
                <w:szCs w:val="20"/>
              </w:rPr>
            </w:pPr>
            <w:r w:rsidRPr="00AA1FF9">
              <w:rPr>
                <w:color w:val="000000"/>
                <w:sz w:val="20"/>
                <w:szCs w:val="20"/>
              </w:rPr>
              <w:t>352,5</w:t>
            </w:r>
          </w:p>
        </w:tc>
      </w:tr>
    </w:tbl>
    <w:p w14:paraId="028628CA" w14:textId="77777777" w:rsidR="00762494" w:rsidRPr="00762494" w:rsidRDefault="00762494" w:rsidP="00655CBD">
      <w:pPr>
        <w:spacing w:before="120" w:after="60"/>
        <w:ind w:firstLine="709"/>
        <w:jc w:val="both"/>
        <w:rPr>
          <w:lang w:val="ky-KG"/>
        </w:rPr>
      </w:pPr>
      <w:proofErr w:type="spellStart"/>
      <w:r w:rsidRPr="00762494">
        <w:t>Транспорттун</w:t>
      </w:r>
      <w:proofErr w:type="spellEnd"/>
      <w:r w:rsidRPr="00762494">
        <w:t xml:space="preserve"> </w:t>
      </w:r>
      <w:proofErr w:type="spellStart"/>
      <w:r w:rsidRPr="00762494">
        <w:t>бардык</w:t>
      </w:r>
      <w:proofErr w:type="spellEnd"/>
      <w:r w:rsidRPr="00762494">
        <w:t xml:space="preserve"> т</w:t>
      </w:r>
      <w:r w:rsidRPr="00762494">
        <w:rPr>
          <w:lang w:val="ky-KG"/>
        </w:rPr>
        <w:t>ү</w:t>
      </w:r>
      <w:r w:rsidRPr="00762494">
        <w:t>р</w:t>
      </w:r>
      <w:r w:rsidRPr="00762494">
        <w:rPr>
          <w:lang w:val="ky-KG"/>
        </w:rPr>
        <w:t xml:space="preserve">ү </w:t>
      </w:r>
      <w:proofErr w:type="spellStart"/>
      <w:r w:rsidRPr="00762494">
        <w:t>менен</w:t>
      </w:r>
      <w:proofErr w:type="spellEnd"/>
      <w:r w:rsidRPr="00762494">
        <w:t xml:space="preserve"> ж</w:t>
      </w:r>
      <w:r w:rsidRPr="00762494">
        <w:rPr>
          <w:lang w:val="ky-KG"/>
        </w:rPr>
        <w:t>ү</w:t>
      </w:r>
      <w:proofErr w:type="spellStart"/>
      <w:r w:rsidRPr="00762494">
        <w:t>кт</w:t>
      </w:r>
      <w:proofErr w:type="spellEnd"/>
      <w:r w:rsidRPr="00762494">
        <w:rPr>
          <w:lang w:val="ky-KG"/>
        </w:rPr>
        <w:t>өрдү ташуунун көлөмүнүн өсүшү республиканын бардык региондорунда белгиленди.</w:t>
      </w:r>
    </w:p>
    <w:p w14:paraId="6FD789FF" w14:textId="3453F191" w:rsidR="00762494" w:rsidRPr="00762494" w:rsidRDefault="00762494" w:rsidP="00655CBD">
      <w:pPr>
        <w:spacing w:before="40" w:after="40"/>
        <w:ind w:left="1474" w:hanging="1474"/>
        <w:rPr>
          <w:b/>
          <w:lang w:val="ky-KG"/>
        </w:rPr>
      </w:pPr>
      <w:r w:rsidRPr="00762494">
        <w:rPr>
          <w:b/>
          <w:lang w:val="ky-KG"/>
        </w:rPr>
        <w:t xml:space="preserve">42-таблица: Январь-ноябрдагы аймактар боюнча транспорттун бардык түрү менен </w:t>
      </w:r>
      <w:r w:rsidR="00655CBD">
        <w:rPr>
          <w:b/>
          <w:lang w:val="ky-KG"/>
        </w:rPr>
        <w:br/>
      </w:r>
      <w:r w:rsidRPr="00762494">
        <w:rPr>
          <w:b/>
          <w:lang w:val="ky-KG"/>
        </w:rPr>
        <w:t>жүктөрдүн ташылышы</w:t>
      </w:r>
    </w:p>
    <w:tbl>
      <w:tblPr>
        <w:tblW w:w="5000" w:type="pct"/>
        <w:tblLook w:val="04A0" w:firstRow="1" w:lastRow="0" w:firstColumn="1" w:lastColumn="0" w:noHBand="0" w:noVBand="1"/>
      </w:tblPr>
      <w:tblGrid>
        <w:gridCol w:w="3756"/>
        <w:gridCol w:w="1280"/>
        <w:gridCol w:w="1282"/>
        <w:gridCol w:w="1660"/>
        <w:gridCol w:w="1660"/>
      </w:tblGrid>
      <w:tr w:rsidR="00762494" w:rsidRPr="00AA1FF9" w14:paraId="22FB0FA7" w14:textId="77777777" w:rsidTr="00762494">
        <w:trPr>
          <w:tblHeader/>
        </w:trPr>
        <w:tc>
          <w:tcPr>
            <w:tcW w:w="1949" w:type="pct"/>
            <w:tcBorders>
              <w:top w:val="single" w:sz="8" w:space="0" w:color="auto"/>
              <w:left w:val="nil"/>
              <w:bottom w:val="nil"/>
              <w:right w:val="nil"/>
            </w:tcBorders>
          </w:tcPr>
          <w:p w14:paraId="3AD5F9D2" w14:textId="77777777" w:rsidR="00762494" w:rsidRPr="00AA1FF9" w:rsidRDefault="00762494" w:rsidP="00655CBD">
            <w:pPr>
              <w:jc w:val="right"/>
              <w:rPr>
                <w:color w:val="000000"/>
                <w:sz w:val="20"/>
                <w:szCs w:val="20"/>
                <w:lang w:val="ky-KG"/>
              </w:rPr>
            </w:pPr>
          </w:p>
        </w:tc>
        <w:tc>
          <w:tcPr>
            <w:tcW w:w="1329" w:type="pct"/>
            <w:gridSpan w:val="2"/>
            <w:tcBorders>
              <w:top w:val="single" w:sz="8" w:space="0" w:color="auto"/>
              <w:left w:val="nil"/>
              <w:bottom w:val="single" w:sz="4" w:space="0" w:color="auto"/>
              <w:right w:val="nil"/>
            </w:tcBorders>
            <w:vAlign w:val="center"/>
            <w:hideMark/>
          </w:tcPr>
          <w:p w14:paraId="3DDDB359" w14:textId="77777777" w:rsidR="00762494" w:rsidRPr="00AA1FF9" w:rsidRDefault="00762494" w:rsidP="00655CBD">
            <w:pPr>
              <w:jc w:val="center"/>
              <w:outlineLvl w:val="3"/>
              <w:rPr>
                <w:b/>
                <w:sz w:val="20"/>
                <w:szCs w:val="20"/>
              </w:rPr>
            </w:pPr>
            <w:proofErr w:type="spellStart"/>
            <w:r w:rsidRPr="00AA1FF9">
              <w:rPr>
                <w:b/>
                <w:sz w:val="20"/>
                <w:szCs w:val="20"/>
              </w:rPr>
              <w:t>Миң</w:t>
            </w:r>
            <w:proofErr w:type="spellEnd"/>
            <w:r w:rsidRPr="00AA1FF9">
              <w:rPr>
                <w:b/>
                <w:sz w:val="20"/>
                <w:szCs w:val="20"/>
              </w:rPr>
              <w:t xml:space="preserve"> тонна</w:t>
            </w:r>
          </w:p>
        </w:tc>
        <w:tc>
          <w:tcPr>
            <w:tcW w:w="1722" w:type="pct"/>
            <w:gridSpan w:val="2"/>
            <w:tcBorders>
              <w:top w:val="single" w:sz="8" w:space="0" w:color="auto"/>
              <w:left w:val="nil"/>
              <w:bottom w:val="single" w:sz="4" w:space="0" w:color="auto"/>
              <w:right w:val="nil"/>
            </w:tcBorders>
            <w:hideMark/>
          </w:tcPr>
          <w:p w14:paraId="7D3630CC" w14:textId="77777777" w:rsidR="00762494" w:rsidRPr="00AA1FF9" w:rsidRDefault="00762494" w:rsidP="00655CBD">
            <w:pPr>
              <w:jc w:val="center"/>
              <w:rPr>
                <w:b/>
                <w:bCs/>
                <w:sz w:val="20"/>
                <w:szCs w:val="20"/>
              </w:rPr>
            </w:pPr>
            <w:proofErr w:type="spellStart"/>
            <w:r w:rsidRPr="00AA1FF9">
              <w:rPr>
                <w:b/>
                <w:bCs/>
                <w:sz w:val="20"/>
                <w:szCs w:val="20"/>
              </w:rPr>
              <w:t>Мурунку</w:t>
            </w:r>
            <w:proofErr w:type="spellEnd"/>
            <w:r w:rsidRPr="00AA1FF9">
              <w:rPr>
                <w:b/>
                <w:bCs/>
                <w:sz w:val="20"/>
                <w:szCs w:val="20"/>
              </w:rPr>
              <w:t xml:space="preserve"> </w:t>
            </w:r>
            <w:proofErr w:type="spellStart"/>
            <w:r w:rsidRPr="00AA1FF9">
              <w:rPr>
                <w:b/>
                <w:bCs/>
                <w:sz w:val="20"/>
                <w:szCs w:val="20"/>
              </w:rPr>
              <w:t>жылдын</w:t>
            </w:r>
            <w:proofErr w:type="spellEnd"/>
            <w:r w:rsidRPr="00AA1FF9">
              <w:rPr>
                <w:b/>
                <w:bCs/>
                <w:sz w:val="20"/>
                <w:szCs w:val="20"/>
              </w:rPr>
              <w:t xml:space="preserve"> </w:t>
            </w:r>
            <w:proofErr w:type="spellStart"/>
            <w:r w:rsidRPr="00AA1FF9">
              <w:rPr>
                <w:b/>
                <w:bCs/>
                <w:sz w:val="20"/>
                <w:szCs w:val="20"/>
              </w:rPr>
              <w:t>тийиштүү</w:t>
            </w:r>
            <w:proofErr w:type="spellEnd"/>
            <w:r w:rsidRPr="00AA1FF9">
              <w:rPr>
                <w:b/>
                <w:bCs/>
                <w:sz w:val="20"/>
                <w:szCs w:val="20"/>
              </w:rPr>
              <w:t xml:space="preserve"> </w:t>
            </w:r>
            <w:proofErr w:type="spellStart"/>
            <w:r w:rsidRPr="00AA1FF9">
              <w:rPr>
                <w:b/>
                <w:bCs/>
                <w:sz w:val="20"/>
                <w:szCs w:val="20"/>
              </w:rPr>
              <w:t>мезгилине</w:t>
            </w:r>
            <w:proofErr w:type="spellEnd"/>
            <w:r w:rsidRPr="00AA1FF9">
              <w:rPr>
                <w:b/>
                <w:bCs/>
                <w:sz w:val="20"/>
                <w:szCs w:val="20"/>
              </w:rPr>
              <w:t xml:space="preserve"> карата </w:t>
            </w:r>
            <w:proofErr w:type="spellStart"/>
            <w:r w:rsidRPr="00AA1FF9">
              <w:rPr>
                <w:b/>
                <w:bCs/>
                <w:sz w:val="20"/>
                <w:szCs w:val="20"/>
              </w:rPr>
              <w:t>пайыз</w:t>
            </w:r>
            <w:proofErr w:type="spellEnd"/>
            <w:r w:rsidRPr="00AA1FF9">
              <w:rPr>
                <w:b/>
                <w:bCs/>
                <w:sz w:val="20"/>
                <w:szCs w:val="20"/>
              </w:rPr>
              <w:t xml:space="preserve"> </w:t>
            </w:r>
            <w:proofErr w:type="spellStart"/>
            <w:r w:rsidRPr="00AA1FF9">
              <w:rPr>
                <w:b/>
                <w:bCs/>
                <w:sz w:val="20"/>
                <w:szCs w:val="20"/>
              </w:rPr>
              <w:t>менен</w:t>
            </w:r>
            <w:proofErr w:type="spellEnd"/>
          </w:p>
        </w:tc>
      </w:tr>
      <w:tr w:rsidR="00762494" w:rsidRPr="00AA1FF9" w14:paraId="589B2ED8" w14:textId="77777777" w:rsidTr="00762494">
        <w:trPr>
          <w:tblHeader/>
        </w:trPr>
        <w:tc>
          <w:tcPr>
            <w:tcW w:w="1949" w:type="pct"/>
            <w:tcBorders>
              <w:top w:val="nil"/>
              <w:left w:val="nil"/>
              <w:bottom w:val="single" w:sz="8" w:space="0" w:color="auto"/>
              <w:right w:val="nil"/>
            </w:tcBorders>
          </w:tcPr>
          <w:p w14:paraId="149431CB" w14:textId="77777777" w:rsidR="00762494" w:rsidRPr="00AA1FF9" w:rsidRDefault="00762494" w:rsidP="00655CBD">
            <w:pPr>
              <w:jc w:val="right"/>
              <w:rPr>
                <w:color w:val="000000"/>
                <w:sz w:val="20"/>
                <w:szCs w:val="20"/>
              </w:rPr>
            </w:pPr>
          </w:p>
        </w:tc>
        <w:tc>
          <w:tcPr>
            <w:tcW w:w="664" w:type="pct"/>
            <w:tcBorders>
              <w:top w:val="single" w:sz="4" w:space="0" w:color="auto"/>
              <w:left w:val="nil"/>
              <w:bottom w:val="single" w:sz="8" w:space="0" w:color="auto"/>
              <w:right w:val="nil"/>
            </w:tcBorders>
            <w:hideMark/>
          </w:tcPr>
          <w:p w14:paraId="1446EE19" w14:textId="77777777" w:rsidR="00762494" w:rsidRPr="00AA1FF9" w:rsidRDefault="00762494" w:rsidP="00655CBD">
            <w:pPr>
              <w:jc w:val="right"/>
              <w:rPr>
                <w:b/>
                <w:bCs/>
                <w:sz w:val="20"/>
                <w:szCs w:val="20"/>
              </w:rPr>
            </w:pPr>
            <w:r w:rsidRPr="00AA1FF9">
              <w:rPr>
                <w:b/>
                <w:bCs/>
                <w:sz w:val="20"/>
                <w:szCs w:val="20"/>
              </w:rPr>
              <w:t>2021</w:t>
            </w:r>
          </w:p>
        </w:tc>
        <w:tc>
          <w:tcPr>
            <w:tcW w:w="665" w:type="pct"/>
            <w:tcBorders>
              <w:top w:val="single" w:sz="4" w:space="0" w:color="auto"/>
              <w:left w:val="nil"/>
              <w:bottom w:val="single" w:sz="8" w:space="0" w:color="auto"/>
              <w:right w:val="nil"/>
            </w:tcBorders>
            <w:hideMark/>
          </w:tcPr>
          <w:p w14:paraId="0028F526" w14:textId="77777777" w:rsidR="00762494" w:rsidRPr="00AA1FF9" w:rsidRDefault="00762494" w:rsidP="00655CBD">
            <w:pPr>
              <w:ind w:right="57"/>
              <w:jc w:val="right"/>
              <w:rPr>
                <w:b/>
                <w:bCs/>
                <w:sz w:val="20"/>
                <w:szCs w:val="20"/>
              </w:rPr>
            </w:pPr>
            <w:r w:rsidRPr="00AA1FF9">
              <w:rPr>
                <w:b/>
                <w:bCs/>
                <w:sz w:val="20"/>
                <w:szCs w:val="20"/>
              </w:rPr>
              <w:t>2022</w:t>
            </w:r>
          </w:p>
        </w:tc>
        <w:tc>
          <w:tcPr>
            <w:tcW w:w="861" w:type="pct"/>
            <w:tcBorders>
              <w:top w:val="single" w:sz="4" w:space="0" w:color="auto"/>
              <w:left w:val="nil"/>
              <w:bottom w:val="single" w:sz="8" w:space="0" w:color="auto"/>
              <w:right w:val="nil"/>
            </w:tcBorders>
            <w:hideMark/>
          </w:tcPr>
          <w:p w14:paraId="3E5171E5" w14:textId="77777777" w:rsidR="00762494" w:rsidRPr="00AA1FF9" w:rsidRDefault="00762494" w:rsidP="00655CBD">
            <w:pPr>
              <w:jc w:val="right"/>
              <w:rPr>
                <w:b/>
                <w:bCs/>
                <w:sz w:val="20"/>
                <w:szCs w:val="20"/>
              </w:rPr>
            </w:pPr>
            <w:r w:rsidRPr="00AA1FF9">
              <w:rPr>
                <w:b/>
                <w:bCs/>
                <w:sz w:val="20"/>
                <w:szCs w:val="20"/>
              </w:rPr>
              <w:t>2021</w:t>
            </w:r>
          </w:p>
        </w:tc>
        <w:tc>
          <w:tcPr>
            <w:tcW w:w="861" w:type="pct"/>
            <w:tcBorders>
              <w:top w:val="single" w:sz="4" w:space="0" w:color="auto"/>
              <w:left w:val="nil"/>
              <w:bottom w:val="single" w:sz="8" w:space="0" w:color="auto"/>
              <w:right w:val="nil"/>
            </w:tcBorders>
            <w:hideMark/>
          </w:tcPr>
          <w:p w14:paraId="558B35C8" w14:textId="77777777" w:rsidR="00762494" w:rsidRPr="00AA1FF9" w:rsidRDefault="00762494" w:rsidP="00655CBD">
            <w:pPr>
              <w:ind w:right="57"/>
              <w:jc w:val="right"/>
              <w:rPr>
                <w:b/>
                <w:bCs/>
                <w:sz w:val="20"/>
                <w:szCs w:val="20"/>
              </w:rPr>
            </w:pPr>
            <w:r w:rsidRPr="00AA1FF9">
              <w:rPr>
                <w:b/>
                <w:bCs/>
                <w:sz w:val="20"/>
                <w:szCs w:val="20"/>
              </w:rPr>
              <w:t>2022</w:t>
            </w:r>
          </w:p>
        </w:tc>
      </w:tr>
      <w:tr w:rsidR="00762494" w:rsidRPr="00AA1FF9" w14:paraId="24601807" w14:textId="77777777" w:rsidTr="00762494">
        <w:tc>
          <w:tcPr>
            <w:tcW w:w="1949" w:type="pct"/>
            <w:tcBorders>
              <w:top w:val="single" w:sz="8" w:space="0" w:color="auto"/>
              <w:left w:val="nil"/>
              <w:bottom w:val="nil"/>
              <w:right w:val="nil"/>
            </w:tcBorders>
            <w:hideMark/>
          </w:tcPr>
          <w:p w14:paraId="5460F19B" w14:textId="77777777" w:rsidR="00762494" w:rsidRPr="00AA1FF9" w:rsidRDefault="00762494" w:rsidP="00655CBD">
            <w:pPr>
              <w:keepNext/>
              <w:outlineLvl w:val="3"/>
              <w:rPr>
                <w:b/>
                <w:bCs/>
                <w:color w:val="000000"/>
                <w:sz w:val="20"/>
                <w:szCs w:val="20"/>
              </w:rPr>
            </w:pPr>
            <w:r w:rsidRPr="00AA1FF9">
              <w:rPr>
                <w:b/>
                <w:sz w:val="20"/>
                <w:szCs w:val="20"/>
              </w:rPr>
              <w:t xml:space="preserve">Кыргыз </w:t>
            </w:r>
            <w:proofErr w:type="spellStart"/>
            <w:r w:rsidRPr="00AA1FF9">
              <w:rPr>
                <w:b/>
                <w:sz w:val="20"/>
                <w:szCs w:val="20"/>
              </w:rPr>
              <w:t>Республикасы</w:t>
            </w:r>
            <w:proofErr w:type="spellEnd"/>
          </w:p>
        </w:tc>
        <w:tc>
          <w:tcPr>
            <w:tcW w:w="664" w:type="pct"/>
            <w:vAlign w:val="bottom"/>
            <w:hideMark/>
          </w:tcPr>
          <w:p w14:paraId="262198AF" w14:textId="77777777" w:rsidR="00762494" w:rsidRPr="00AA1FF9" w:rsidRDefault="00762494" w:rsidP="00655CBD">
            <w:pPr>
              <w:widowControl w:val="0"/>
              <w:jc w:val="right"/>
              <w:rPr>
                <w:b/>
                <w:bCs/>
                <w:color w:val="000000"/>
                <w:sz w:val="20"/>
                <w:szCs w:val="20"/>
              </w:rPr>
            </w:pPr>
            <w:r w:rsidRPr="00AA1FF9">
              <w:rPr>
                <w:b/>
                <w:bCs/>
                <w:color w:val="000000"/>
                <w:sz w:val="20"/>
                <w:szCs w:val="20"/>
              </w:rPr>
              <w:t>45 916,3</w:t>
            </w:r>
          </w:p>
        </w:tc>
        <w:tc>
          <w:tcPr>
            <w:tcW w:w="665" w:type="pct"/>
            <w:vAlign w:val="bottom"/>
            <w:hideMark/>
          </w:tcPr>
          <w:p w14:paraId="71EB2F16" w14:textId="77777777" w:rsidR="00762494" w:rsidRPr="00AA1FF9" w:rsidRDefault="00762494" w:rsidP="00655CBD">
            <w:pPr>
              <w:widowControl w:val="0"/>
              <w:jc w:val="right"/>
              <w:rPr>
                <w:b/>
                <w:bCs/>
                <w:color w:val="000000"/>
                <w:sz w:val="20"/>
                <w:szCs w:val="20"/>
              </w:rPr>
            </w:pPr>
            <w:r w:rsidRPr="00AA1FF9">
              <w:rPr>
                <w:b/>
                <w:bCs/>
                <w:color w:val="000000"/>
                <w:sz w:val="20"/>
                <w:szCs w:val="20"/>
              </w:rPr>
              <w:t>48 638,5</w:t>
            </w:r>
          </w:p>
        </w:tc>
        <w:tc>
          <w:tcPr>
            <w:tcW w:w="861" w:type="pct"/>
            <w:vAlign w:val="bottom"/>
            <w:hideMark/>
          </w:tcPr>
          <w:p w14:paraId="667A6410" w14:textId="77777777" w:rsidR="00762494" w:rsidRPr="00AA1FF9" w:rsidRDefault="00762494" w:rsidP="00655CBD">
            <w:pPr>
              <w:widowControl w:val="0"/>
              <w:jc w:val="right"/>
              <w:rPr>
                <w:b/>
                <w:bCs/>
                <w:color w:val="000000"/>
                <w:sz w:val="20"/>
                <w:szCs w:val="20"/>
              </w:rPr>
            </w:pPr>
            <w:r w:rsidRPr="00AA1FF9">
              <w:rPr>
                <w:b/>
                <w:bCs/>
                <w:color w:val="000000"/>
                <w:sz w:val="20"/>
                <w:szCs w:val="20"/>
              </w:rPr>
              <w:t>115,1</w:t>
            </w:r>
          </w:p>
        </w:tc>
        <w:tc>
          <w:tcPr>
            <w:tcW w:w="861" w:type="pct"/>
            <w:vAlign w:val="bottom"/>
            <w:hideMark/>
          </w:tcPr>
          <w:p w14:paraId="005DAA6F" w14:textId="77777777" w:rsidR="00762494" w:rsidRPr="00AA1FF9" w:rsidRDefault="00762494" w:rsidP="00655CBD">
            <w:pPr>
              <w:widowControl w:val="0"/>
              <w:jc w:val="right"/>
              <w:rPr>
                <w:b/>
                <w:bCs/>
                <w:color w:val="000000"/>
                <w:sz w:val="20"/>
                <w:szCs w:val="20"/>
              </w:rPr>
            </w:pPr>
            <w:r w:rsidRPr="00AA1FF9">
              <w:rPr>
                <w:b/>
                <w:bCs/>
                <w:color w:val="000000"/>
                <w:sz w:val="20"/>
                <w:szCs w:val="20"/>
              </w:rPr>
              <w:t>105,9</w:t>
            </w:r>
          </w:p>
        </w:tc>
      </w:tr>
      <w:tr w:rsidR="00762494" w:rsidRPr="00AA1FF9" w14:paraId="6FECB293" w14:textId="77777777" w:rsidTr="00762494">
        <w:tc>
          <w:tcPr>
            <w:tcW w:w="1949" w:type="pct"/>
            <w:vAlign w:val="bottom"/>
            <w:hideMark/>
          </w:tcPr>
          <w:p w14:paraId="158684C3" w14:textId="77777777" w:rsidR="00762494" w:rsidRPr="00AA1FF9" w:rsidRDefault="00762494" w:rsidP="00655CBD">
            <w:pPr>
              <w:ind w:left="113"/>
              <w:rPr>
                <w:snapToGrid w:val="0"/>
                <w:color w:val="000000"/>
                <w:sz w:val="20"/>
                <w:szCs w:val="20"/>
              </w:rPr>
            </w:pPr>
            <w:r w:rsidRPr="00AA1FF9">
              <w:rPr>
                <w:snapToGrid w:val="0"/>
                <w:color w:val="000000"/>
                <w:sz w:val="20"/>
                <w:szCs w:val="20"/>
              </w:rPr>
              <w:t xml:space="preserve">Баткен </w:t>
            </w:r>
            <w:proofErr w:type="spellStart"/>
            <w:r w:rsidRPr="00AA1FF9">
              <w:rPr>
                <w:snapToGrid w:val="0"/>
                <w:color w:val="000000"/>
                <w:sz w:val="20"/>
                <w:szCs w:val="20"/>
              </w:rPr>
              <w:t>облусу</w:t>
            </w:r>
            <w:proofErr w:type="spellEnd"/>
          </w:p>
        </w:tc>
        <w:tc>
          <w:tcPr>
            <w:tcW w:w="664" w:type="pct"/>
            <w:vAlign w:val="bottom"/>
            <w:hideMark/>
          </w:tcPr>
          <w:p w14:paraId="649FE1E3" w14:textId="77777777" w:rsidR="00762494" w:rsidRPr="00AA1FF9" w:rsidRDefault="00762494" w:rsidP="00655CBD">
            <w:pPr>
              <w:widowControl w:val="0"/>
              <w:jc w:val="right"/>
              <w:rPr>
                <w:color w:val="000000"/>
                <w:sz w:val="20"/>
                <w:szCs w:val="20"/>
              </w:rPr>
            </w:pPr>
            <w:r w:rsidRPr="00AA1FF9">
              <w:rPr>
                <w:color w:val="000000"/>
                <w:sz w:val="20"/>
                <w:szCs w:val="20"/>
              </w:rPr>
              <w:t>1 155,2</w:t>
            </w:r>
          </w:p>
        </w:tc>
        <w:tc>
          <w:tcPr>
            <w:tcW w:w="665" w:type="pct"/>
            <w:vAlign w:val="bottom"/>
            <w:hideMark/>
          </w:tcPr>
          <w:p w14:paraId="64A9B261" w14:textId="77777777" w:rsidR="00762494" w:rsidRPr="00AA1FF9" w:rsidRDefault="00762494" w:rsidP="00655CBD">
            <w:pPr>
              <w:widowControl w:val="0"/>
              <w:jc w:val="right"/>
              <w:rPr>
                <w:sz w:val="20"/>
                <w:szCs w:val="20"/>
              </w:rPr>
            </w:pPr>
            <w:r w:rsidRPr="00AA1FF9">
              <w:rPr>
                <w:sz w:val="20"/>
                <w:szCs w:val="20"/>
              </w:rPr>
              <w:t>1 180,0</w:t>
            </w:r>
          </w:p>
        </w:tc>
        <w:tc>
          <w:tcPr>
            <w:tcW w:w="861" w:type="pct"/>
            <w:vAlign w:val="bottom"/>
            <w:hideMark/>
          </w:tcPr>
          <w:p w14:paraId="5D2D292D" w14:textId="77777777" w:rsidR="00762494" w:rsidRPr="00AA1FF9" w:rsidRDefault="00762494" w:rsidP="00655CBD">
            <w:pPr>
              <w:widowControl w:val="0"/>
              <w:jc w:val="right"/>
              <w:rPr>
                <w:color w:val="000000"/>
                <w:sz w:val="20"/>
                <w:szCs w:val="20"/>
              </w:rPr>
            </w:pPr>
            <w:r w:rsidRPr="00AA1FF9">
              <w:rPr>
                <w:color w:val="000000"/>
                <w:sz w:val="20"/>
                <w:szCs w:val="20"/>
              </w:rPr>
              <w:t>102,4</w:t>
            </w:r>
          </w:p>
        </w:tc>
        <w:tc>
          <w:tcPr>
            <w:tcW w:w="861" w:type="pct"/>
            <w:vAlign w:val="bottom"/>
            <w:hideMark/>
          </w:tcPr>
          <w:p w14:paraId="28917971" w14:textId="77777777" w:rsidR="00762494" w:rsidRPr="00AA1FF9" w:rsidRDefault="00762494" w:rsidP="00655CBD">
            <w:pPr>
              <w:widowControl w:val="0"/>
              <w:jc w:val="right"/>
              <w:rPr>
                <w:color w:val="000000"/>
                <w:sz w:val="20"/>
                <w:szCs w:val="20"/>
              </w:rPr>
            </w:pPr>
            <w:r w:rsidRPr="00AA1FF9">
              <w:rPr>
                <w:color w:val="000000"/>
                <w:sz w:val="20"/>
                <w:szCs w:val="20"/>
              </w:rPr>
              <w:t>102,2</w:t>
            </w:r>
          </w:p>
        </w:tc>
      </w:tr>
      <w:tr w:rsidR="00762494" w:rsidRPr="00AA1FF9" w14:paraId="3912538F" w14:textId="77777777" w:rsidTr="00762494">
        <w:tc>
          <w:tcPr>
            <w:tcW w:w="1949" w:type="pct"/>
            <w:hideMark/>
          </w:tcPr>
          <w:p w14:paraId="668B9907" w14:textId="77777777" w:rsidR="00762494" w:rsidRPr="00AA1FF9" w:rsidRDefault="00762494" w:rsidP="00655CBD">
            <w:pPr>
              <w:ind w:left="113"/>
              <w:rPr>
                <w:color w:val="000000"/>
                <w:sz w:val="20"/>
                <w:szCs w:val="20"/>
              </w:rPr>
            </w:pPr>
            <w:proofErr w:type="spellStart"/>
            <w:r w:rsidRPr="00AA1FF9">
              <w:rPr>
                <w:snapToGrid w:val="0"/>
                <w:color w:val="000000"/>
                <w:sz w:val="20"/>
                <w:szCs w:val="20"/>
              </w:rPr>
              <w:t>Жалал</w:t>
            </w:r>
            <w:proofErr w:type="spellEnd"/>
            <w:r w:rsidRPr="00AA1FF9">
              <w:rPr>
                <w:snapToGrid w:val="0"/>
                <w:color w:val="000000"/>
                <w:sz w:val="20"/>
                <w:szCs w:val="20"/>
              </w:rPr>
              <w:t xml:space="preserve">-Абад </w:t>
            </w:r>
            <w:proofErr w:type="spellStart"/>
            <w:r w:rsidRPr="00AA1FF9">
              <w:rPr>
                <w:snapToGrid w:val="0"/>
                <w:color w:val="000000"/>
                <w:sz w:val="20"/>
                <w:szCs w:val="20"/>
              </w:rPr>
              <w:t>облусу</w:t>
            </w:r>
            <w:proofErr w:type="spellEnd"/>
          </w:p>
        </w:tc>
        <w:tc>
          <w:tcPr>
            <w:tcW w:w="664" w:type="pct"/>
            <w:vAlign w:val="bottom"/>
            <w:hideMark/>
          </w:tcPr>
          <w:p w14:paraId="147A837A" w14:textId="77777777" w:rsidR="00762494" w:rsidRPr="00AA1FF9" w:rsidRDefault="00762494" w:rsidP="00655CBD">
            <w:pPr>
              <w:widowControl w:val="0"/>
              <w:jc w:val="right"/>
              <w:rPr>
                <w:color w:val="000000"/>
                <w:sz w:val="20"/>
                <w:szCs w:val="20"/>
              </w:rPr>
            </w:pPr>
            <w:r w:rsidRPr="00AA1FF9">
              <w:rPr>
                <w:color w:val="000000"/>
                <w:sz w:val="20"/>
                <w:szCs w:val="20"/>
              </w:rPr>
              <w:t>2 568,4</w:t>
            </w:r>
          </w:p>
        </w:tc>
        <w:tc>
          <w:tcPr>
            <w:tcW w:w="665" w:type="pct"/>
            <w:vAlign w:val="bottom"/>
            <w:hideMark/>
          </w:tcPr>
          <w:p w14:paraId="3B12A24F" w14:textId="77777777" w:rsidR="00762494" w:rsidRPr="00AA1FF9" w:rsidRDefault="00762494" w:rsidP="00655CBD">
            <w:pPr>
              <w:widowControl w:val="0"/>
              <w:jc w:val="right"/>
              <w:rPr>
                <w:sz w:val="20"/>
                <w:szCs w:val="20"/>
              </w:rPr>
            </w:pPr>
            <w:r w:rsidRPr="00AA1FF9">
              <w:rPr>
                <w:sz w:val="20"/>
                <w:szCs w:val="20"/>
              </w:rPr>
              <w:t>2 840,9</w:t>
            </w:r>
          </w:p>
        </w:tc>
        <w:tc>
          <w:tcPr>
            <w:tcW w:w="861" w:type="pct"/>
            <w:vAlign w:val="bottom"/>
            <w:hideMark/>
          </w:tcPr>
          <w:p w14:paraId="54E97303" w14:textId="77777777" w:rsidR="00762494" w:rsidRPr="00AA1FF9" w:rsidRDefault="00762494" w:rsidP="00655CBD">
            <w:pPr>
              <w:widowControl w:val="0"/>
              <w:jc w:val="right"/>
              <w:rPr>
                <w:color w:val="000000"/>
                <w:sz w:val="20"/>
                <w:szCs w:val="20"/>
              </w:rPr>
            </w:pPr>
            <w:r w:rsidRPr="00AA1FF9">
              <w:rPr>
                <w:color w:val="000000"/>
                <w:sz w:val="20"/>
                <w:szCs w:val="20"/>
              </w:rPr>
              <w:t>110,7</w:t>
            </w:r>
          </w:p>
        </w:tc>
        <w:tc>
          <w:tcPr>
            <w:tcW w:w="861" w:type="pct"/>
            <w:vAlign w:val="bottom"/>
            <w:hideMark/>
          </w:tcPr>
          <w:p w14:paraId="1AEE0A6A" w14:textId="77777777" w:rsidR="00762494" w:rsidRPr="00AA1FF9" w:rsidRDefault="00762494" w:rsidP="00655CBD">
            <w:pPr>
              <w:widowControl w:val="0"/>
              <w:jc w:val="right"/>
              <w:rPr>
                <w:color w:val="000000"/>
                <w:sz w:val="20"/>
                <w:szCs w:val="20"/>
              </w:rPr>
            </w:pPr>
            <w:r w:rsidRPr="00AA1FF9">
              <w:rPr>
                <w:color w:val="000000"/>
                <w:sz w:val="20"/>
                <w:szCs w:val="20"/>
              </w:rPr>
              <w:t>110,6</w:t>
            </w:r>
          </w:p>
        </w:tc>
      </w:tr>
      <w:tr w:rsidR="00762494" w:rsidRPr="00AA1FF9" w14:paraId="5FD778B2" w14:textId="77777777" w:rsidTr="00762494">
        <w:tc>
          <w:tcPr>
            <w:tcW w:w="1949" w:type="pct"/>
            <w:vAlign w:val="bottom"/>
            <w:hideMark/>
          </w:tcPr>
          <w:p w14:paraId="0F1C60A1" w14:textId="77777777" w:rsidR="00762494" w:rsidRPr="00AA1FF9" w:rsidRDefault="00762494" w:rsidP="00655CBD">
            <w:pPr>
              <w:ind w:left="113"/>
              <w:rPr>
                <w:snapToGrid w:val="0"/>
                <w:color w:val="000000"/>
                <w:sz w:val="20"/>
                <w:szCs w:val="20"/>
              </w:rPr>
            </w:pPr>
            <w:proofErr w:type="spellStart"/>
            <w:r w:rsidRPr="00AA1FF9">
              <w:rPr>
                <w:snapToGrid w:val="0"/>
                <w:color w:val="000000"/>
                <w:sz w:val="20"/>
                <w:szCs w:val="20"/>
              </w:rPr>
              <w:t>Ысык-Көл</w:t>
            </w:r>
            <w:proofErr w:type="spellEnd"/>
            <w:r w:rsidRPr="00AA1FF9">
              <w:rPr>
                <w:snapToGrid w:val="0"/>
                <w:color w:val="000000"/>
                <w:sz w:val="20"/>
                <w:szCs w:val="20"/>
              </w:rPr>
              <w:t xml:space="preserve"> </w:t>
            </w:r>
            <w:proofErr w:type="spellStart"/>
            <w:r w:rsidRPr="00AA1FF9">
              <w:rPr>
                <w:snapToGrid w:val="0"/>
                <w:color w:val="000000"/>
                <w:sz w:val="20"/>
                <w:szCs w:val="20"/>
              </w:rPr>
              <w:t>облусу</w:t>
            </w:r>
            <w:proofErr w:type="spellEnd"/>
          </w:p>
        </w:tc>
        <w:tc>
          <w:tcPr>
            <w:tcW w:w="664" w:type="pct"/>
            <w:vAlign w:val="bottom"/>
            <w:hideMark/>
          </w:tcPr>
          <w:p w14:paraId="4EB3C57F" w14:textId="77777777" w:rsidR="00762494" w:rsidRPr="00AA1FF9" w:rsidRDefault="00762494" w:rsidP="00655CBD">
            <w:pPr>
              <w:widowControl w:val="0"/>
              <w:jc w:val="right"/>
              <w:rPr>
                <w:color w:val="000000"/>
                <w:sz w:val="20"/>
                <w:szCs w:val="20"/>
              </w:rPr>
            </w:pPr>
            <w:r w:rsidRPr="00AA1FF9">
              <w:rPr>
                <w:color w:val="000000"/>
                <w:sz w:val="20"/>
                <w:szCs w:val="20"/>
              </w:rPr>
              <w:t>1 622,8</w:t>
            </w:r>
          </w:p>
        </w:tc>
        <w:tc>
          <w:tcPr>
            <w:tcW w:w="665" w:type="pct"/>
            <w:vAlign w:val="bottom"/>
            <w:hideMark/>
          </w:tcPr>
          <w:p w14:paraId="61AC7E23" w14:textId="77777777" w:rsidR="00762494" w:rsidRPr="00AA1FF9" w:rsidRDefault="00762494" w:rsidP="00655CBD">
            <w:pPr>
              <w:widowControl w:val="0"/>
              <w:jc w:val="right"/>
              <w:rPr>
                <w:sz w:val="20"/>
                <w:szCs w:val="20"/>
              </w:rPr>
            </w:pPr>
            <w:r w:rsidRPr="00AA1FF9">
              <w:rPr>
                <w:sz w:val="20"/>
                <w:szCs w:val="20"/>
              </w:rPr>
              <w:t>1 627,1</w:t>
            </w:r>
          </w:p>
        </w:tc>
        <w:tc>
          <w:tcPr>
            <w:tcW w:w="861" w:type="pct"/>
            <w:vAlign w:val="bottom"/>
            <w:hideMark/>
          </w:tcPr>
          <w:p w14:paraId="316FFF39" w14:textId="77777777" w:rsidR="00762494" w:rsidRPr="00AA1FF9" w:rsidRDefault="00762494" w:rsidP="00655CBD">
            <w:pPr>
              <w:widowControl w:val="0"/>
              <w:jc w:val="right"/>
              <w:rPr>
                <w:color w:val="000000"/>
                <w:sz w:val="20"/>
                <w:szCs w:val="20"/>
              </w:rPr>
            </w:pPr>
            <w:r w:rsidRPr="00AA1FF9">
              <w:rPr>
                <w:color w:val="000000"/>
                <w:sz w:val="20"/>
                <w:szCs w:val="20"/>
              </w:rPr>
              <w:t>136,2</w:t>
            </w:r>
          </w:p>
        </w:tc>
        <w:tc>
          <w:tcPr>
            <w:tcW w:w="861" w:type="pct"/>
            <w:vAlign w:val="bottom"/>
            <w:hideMark/>
          </w:tcPr>
          <w:p w14:paraId="309F06DF" w14:textId="77777777" w:rsidR="00762494" w:rsidRPr="00AA1FF9" w:rsidRDefault="00762494" w:rsidP="00655CBD">
            <w:pPr>
              <w:widowControl w:val="0"/>
              <w:jc w:val="right"/>
              <w:rPr>
                <w:color w:val="000000"/>
                <w:sz w:val="20"/>
                <w:szCs w:val="20"/>
              </w:rPr>
            </w:pPr>
            <w:r w:rsidRPr="00AA1FF9">
              <w:rPr>
                <w:color w:val="000000"/>
                <w:sz w:val="20"/>
                <w:szCs w:val="20"/>
              </w:rPr>
              <w:t>100,3</w:t>
            </w:r>
          </w:p>
        </w:tc>
      </w:tr>
      <w:tr w:rsidR="00762494" w:rsidRPr="00AA1FF9" w14:paraId="78C2EB94" w14:textId="77777777" w:rsidTr="00762494">
        <w:tc>
          <w:tcPr>
            <w:tcW w:w="1949" w:type="pct"/>
            <w:vAlign w:val="bottom"/>
            <w:hideMark/>
          </w:tcPr>
          <w:p w14:paraId="683E1CC7" w14:textId="77777777" w:rsidR="00762494" w:rsidRPr="00AA1FF9" w:rsidRDefault="00762494" w:rsidP="00655CBD">
            <w:pPr>
              <w:ind w:left="113"/>
              <w:rPr>
                <w:snapToGrid w:val="0"/>
                <w:color w:val="000000"/>
                <w:sz w:val="20"/>
                <w:szCs w:val="20"/>
              </w:rPr>
            </w:pPr>
            <w:r w:rsidRPr="00AA1FF9">
              <w:rPr>
                <w:snapToGrid w:val="0"/>
                <w:color w:val="000000"/>
                <w:sz w:val="20"/>
                <w:szCs w:val="20"/>
              </w:rPr>
              <w:t xml:space="preserve">Нарын </w:t>
            </w:r>
            <w:proofErr w:type="spellStart"/>
            <w:r w:rsidRPr="00AA1FF9">
              <w:rPr>
                <w:snapToGrid w:val="0"/>
                <w:color w:val="000000"/>
                <w:sz w:val="20"/>
                <w:szCs w:val="20"/>
              </w:rPr>
              <w:t>облусу</w:t>
            </w:r>
            <w:proofErr w:type="spellEnd"/>
          </w:p>
        </w:tc>
        <w:tc>
          <w:tcPr>
            <w:tcW w:w="664" w:type="pct"/>
            <w:vAlign w:val="bottom"/>
            <w:hideMark/>
          </w:tcPr>
          <w:p w14:paraId="31E2EF83" w14:textId="77777777" w:rsidR="00762494" w:rsidRPr="00AA1FF9" w:rsidRDefault="00762494" w:rsidP="00655CBD">
            <w:pPr>
              <w:widowControl w:val="0"/>
              <w:jc w:val="right"/>
              <w:rPr>
                <w:color w:val="000000"/>
                <w:sz w:val="20"/>
                <w:szCs w:val="20"/>
              </w:rPr>
            </w:pPr>
            <w:r w:rsidRPr="00AA1FF9">
              <w:rPr>
                <w:color w:val="000000"/>
                <w:sz w:val="20"/>
                <w:szCs w:val="20"/>
              </w:rPr>
              <w:t>1 275,5</w:t>
            </w:r>
          </w:p>
        </w:tc>
        <w:tc>
          <w:tcPr>
            <w:tcW w:w="665" w:type="pct"/>
            <w:vAlign w:val="bottom"/>
            <w:hideMark/>
          </w:tcPr>
          <w:p w14:paraId="6A0B39AC" w14:textId="77777777" w:rsidR="00762494" w:rsidRPr="00AA1FF9" w:rsidRDefault="00762494" w:rsidP="00655CBD">
            <w:pPr>
              <w:widowControl w:val="0"/>
              <w:jc w:val="right"/>
              <w:rPr>
                <w:sz w:val="20"/>
                <w:szCs w:val="20"/>
              </w:rPr>
            </w:pPr>
            <w:r w:rsidRPr="00AA1FF9">
              <w:rPr>
                <w:sz w:val="20"/>
                <w:szCs w:val="20"/>
              </w:rPr>
              <w:t>1 443,8</w:t>
            </w:r>
          </w:p>
        </w:tc>
        <w:tc>
          <w:tcPr>
            <w:tcW w:w="861" w:type="pct"/>
            <w:vAlign w:val="bottom"/>
            <w:hideMark/>
          </w:tcPr>
          <w:p w14:paraId="4BB06775" w14:textId="77777777" w:rsidR="00762494" w:rsidRPr="00AA1FF9" w:rsidRDefault="00762494" w:rsidP="00655CBD">
            <w:pPr>
              <w:widowControl w:val="0"/>
              <w:jc w:val="right"/>
              <w:rPr>
                <w:color w:val="000000"/>
                <w:sz w:val="20"/>
                <w:szCs w:val="20"/>
              </w:rPr>
            </w:pPr>
            <w:r w:rsidRPr="00AA1FF9">
              <w:rPr>
                <w:color w:val="000000"/>
                <w:sz w:val="20"/>
                <w:szCs w:val="20"/>
              </w:rPr>
              <w:t>110,5</w:t>
            </w:r>
          </w:p>
        </w:tc>
        <w:tc>
          <w:tcPr>
            <w:tcW w:w="861" w:type="pct"/>
            <w:vAlign w:val="bottom"/>
            <w:hideMark/>
          </w:tcPr>
          <w:p w14:paraId="497DC387" w14:textId="77777777" w:rsidR="00762494" w:rsidRPr="00AA1FF9" w:rsidRDefault="00762494" w:rsidP="00655CBD">
            <w:pPr>
              <w:widowControl w:val="0"/>
              <w:jc w:val="right"/>
              <w:rPr>
                <w:color w:val="000000"/>
                <w:sz w:val="20"/>
                <w:szCs w:val="20"/>
              </w:rPr>
            </w:pPr>
            <w:r w:rsidRPr="00AA1FF9">
              <w:rPr>
                <w:color w:val="000000"/>
                <w:sz w:val="20"/>
                <w:szCs w:val="20"/>
              </w:rPr>
              <w:t>113,2</w:t>
            </w:r>
          </w:p>
        </w:tc>
      </w:tr>
      <w:tr w:rsidR="00762494" w:rsidRPr="00AA1FF9" w14:paraId="1BDF3F4F" w14:textId="77777777" w:rsidTr="00762494">
        <w:tc>
          <w:tcPr>
            <w:tcW w:w="1949" w:type="pct"/>
            <w:vAlign w:val="bottom"/>
            <w:hideMark/>
          </w:tcPr>
          <w:p w14:paraId="68D48F4A" w14:textId="77777777" w:rsidR="00762494" w:rsidRPr="00AA1FF9" w:rsidRDefault="00762494" w:rsidP="00655CBD">
            <w:pPr>
              <w:ind w:left="113"/>
              <w:rPr>
                <w:snapToGrid w:val="0"/>
                <w:color w:val="000000"/>
                <w:sz w:val="20"/>
                <w:szCs w:val="20"/>
              </w:rPr>
            </w:pPr>
            <w:r w:rsidRPr="00AA1FF9">
              <w:rPr>
                <w:snapToGrid w:val="0"/>
                <w:color w:val="000000"/>
                <w:sz w:val="20"/>
                <w:szCs w:val="20"/>
              </w:rPr>
              <w:t xml:space="preserve">Ош </w:t>
            </w:r>
            <w:proofErr w:type="spellStart"/>
            <w:r w:rsidRPr="00AA1FF9">
              <w:rPr>
                <w:snapToGrid w:val="0"/>
                <w:color w:val="000000"/>
                <w:sz w:val="20"/>
                <w:szCs w:val="20"/>
              </w:rPr>
              <w:t>облусу</w:t>
            </w:r>
            <w:proofErr w:type="spellEnd"/>
          </w:p>
        </w:tc>
        <w:tc>
          <w:tcPr>
            <w:tcW w:w="664" w:type="pct"/>
            <w:vAlign w:val="bottom"/>
            <w:hideMark/>
          </w:tcPr>
          <w:p w14:paraId="3D89F3E8" w14:textId="77777777" w:rsidR="00762494" w:rsidRPr="00AA1FF9" w:rsidRDefault="00762494" w:rsidP="00655CBD">
            <w:pPr>
              <w:widowControl w:val="0"/>
              <w:jc w:val="right"/>
              <w:rPr>
                <w:color w:val="000000"/>
                <w:sz w:val="20"/>
                <w:szCs w:val="20"/>
              </w:rPr>
            </w:pPr>
            <w:r w:rsidRPr="00AA1FF9">
              <w:rPr>
                <w:color w:val="000000"/>
                <w:sz w:val="20"/>
                <w:szCs w:val="20"/>
              </w:rPr>
              <w:t>2 543,7</w:t>
            </w:r>
          </w:p>
        </w:tc>
        <w:tc>
          <w:tcPr>
            <w:tcW w:w="665" w:type="pct"/>
            <w:vAlign w:val="bottom"/>
            <w:hideMark/>
          </w:tcPr>
          <w:p w14:paraId="705EE5F1" w14:textId="77777777" w:rsidR="00762494" w:rsidRPr="00AA1FF9" w:rsidRDefault="00762494" w:rsidP="00655CBD">
            <w:pPr>
              <w:widowControl w:val="0"/>
              <w:jc w:val="right"/>
              <w:rPr>
                <w:sz w:val="20"/>
                <w:szCs w:val="20"/>
              </w:rPr>
            </w:pPr>
            <w:r w:rsidRPr="00AA1FF9">
              <w:rPr>
                <w:sz w:val="20"/>
                <w:szCs w:val="20"/>
              </w:rPr>
              <w:t>2 717,4</w:t>
            </w:r>
          </w:p>
        </w:tc>
        <w:tc>
          <w:tcPr>
            <w:tcW w:w="861" w:type="pct"/>
            <w:vAlign w:val="bottom"/>
            <w:hideMark/>
          </w:tcPr>
          <w:p w14:paraId="03A84684" w14:textId="77777777" w:rsidR="00762494" w:rsidRPr="00AA1FF9" w:rsidRDefault="00762494" w:rsidP="00655CBD">
            <w:pPr>
              <w:widowControl w:val="0"/>
              <w:jc w:val="right"/>
              <w:rPr>
                <w:color w:val="000000"/>
                <w:sz w:val="20"/>
                <w:szCs w:val="20"/>
              </w:rPr>
            </w:pPr>
            <w:r w:rsidRPr="00AA1FF9">
              <w:rPr>
                <w:color w:val="000000"/>
                <w:sz w:val="20"/>
                <w:szCs w:val="20"/>
              </w:rPr>
              <w:t>102,0</w:t>
            </w:r>
          </w:p>
        </w:tc>
        <w:tc>
          <w:tcPr>
            <w:tcW w:w="861" w:type="pct"/>
            <w:vAlign w:val="bottom"/>
            <w:hideMark/>
          </w:tcPr>
          <w:p w14:paraId="69A5E215" w14:textId="77777777" w:rsidR="00762494" w:rsidRPr="00AA1FF9" w:rsidRDefault="00762494" w:rsidP="00655CBD">
            <w:pPr>
              <w:widowControl w:val="0"/>
              <w:jc w:val="right"/>
              <w:rPr>
                <w:color w:val="000000"/>
                <w:sz w:val="20"/>
                <w:szCs w:val="20"/>
              </w:rPr>
            </w:pPr>
            <w:r w:rsidRPr="00AA1FF9">
              <w:rPr>
                <w:color w:val="000000"/>
                <w:sz w:val="20"/>
                <w:szCs w:val="20"/>
              </w:rPr>
              <w:t>106,8</w:t>
            </w:r>
          </w:p>
        </w:tc>
      </w:tr>
      <w:tr w:rsidR="00762494" w:rsidRPr="00AA1FF9" w14:paraId="509512F7" w14:textId="77777777" w:rsidTr="00762494">
        <w:tc>
          <w:tcPr>
            <w:tcW w:w="1949" w:type="pct"/>
            <w:vAlign w:val="bottom"/>
            <w:hideMark/>
          </w:tcPr>
          <w:p w14:paraId="5E8C80F4" w14:textId="77777777" w:rsidR="00762494" w:rsidRPr="00AA1FF9" w:rsidRDefault="00762494" w:rsidP="00655CBD">
            <w:pPr>
              <w:ind w:left="113"/>
              <w:rPr>
                <w:snapToGrid w:val="0"/>
                <w:color w:val="000000"/>
                <w:sz w:val="20"/>
                <w:szCs w:val="20"/>
              </w:rPr>
            </w:pPr>
            <w:r w:rsidRPr="00AA1FF9">
              <w:rPr>
                <w:snapToGrid w:val="0"/>
                <w:color w:val="000000"/>
                <w:sz w:val="20"/>
                <w:szCs w:val="20"/>
              </w:rPr>
              <w:t xml:space="preserve">Талас </w:t>
            </w:r>
            <w:proofErr w:type="spellStart"/>
            <w:r w:rsidRPr="00AA1FF9">
              <w:rPr>
                <w:snapToGrid w:val="0"/>
                <w:color w:val="000000"/>
                <w:sz w:val="20"/>
                <w:szCs w:val="20"/>
              </w:rPr>
              <w:t>облусу</w:t>
            </w:r>
            <w:proofErr w:type="spellEnd"/>
          </w:p>
        </w:tc>
        <w:tc>
          <w:tcPr>
            <w:tcW w:w="664" w:type="pct"/>
            <w:vAlign w:val="bottom"/>
            <w:hideMark/>
          </w:tcPr>
          <w:p w14:paraId="4F3C06E0" w14:textId="77777777" w:rsidR="00762494" w:rsidRPr="00AA1FF9" w:rsidRDefault="00762494" w:rsidP="00655CBD">
            <w:pPr>
              <w:widowControl w:val="0"/>
              <w:jc w:val="right"/>
              <w:rPr>
                <w:color w:val="000000"/>
                <w:sz w:val="20"/>
                <w:szCs w:val="20"/>
              </w:rPr>
            </w:pPr>
            <w:r w:rsidRPr="00AA1FF9">
              <w:rPr>
                <w:color w:val="000000"/>
                <w:sz w:val="20"/>
                <w:szCs w:val="20"/>
              </w:rPr>
              <w:t>13 673,1</w:t>
            </w:r>
          </w:p>
        </w:tc>
        <w:tc>
          <w:tcPr>
            <w:tcW w:w="665" w:type="pct"/>
            <w:vAlign w:val="bottom"/>
            <w:hideMark/>
          </w:tcPr>
          <w:p w14:paraId="4CE0B157" w14:textId="77777777" w:rsidR="00762494" w:rsidRPr="00AA1FF9" w:rsidRDefault="00762494" w:rsidP="00655CBD">
            <w:pPr>
              <w:widowControl w:val="0"/>
              <w:jc w:val="right"/>
              <w:rPr>
                <w:color w:val="000000"/>
                <w:sz w:val="20"/>
                <w:szCs w:val="20"/>
              </w:rPr>
            </w:pPr>
            <w:r w:rsidRPr="00AA1FF9">
              <w:rPr>
                <w:color w:val="000000"/>
                <w:sz w:val="20"/>
                <w:szCs w:val="20"/>
              </w:rPr>
              <w:t>15 123,7</w:t>
            </w:r>
          </w:p>
        </w:tc>
        <w:tc>
          <w:tcPr>
            <w:tcW w:w="861" w:type="pct"/>
            <w:vAlign w:val="bottom"/>
            <w:hideMark/>
          </w:tcPr>
          <w:p w14:paraId="63003B02" w14:textId="77777777" w:rsidR="00762494" w:rsidRPr="00AA1FF9" w:rsidRDefault="00762494" w:rsidP="00655CBD">
            <w:pPr>
              <w:widowControl w:val="0"/>
              <w:jc w:val="right"/>
              <w:rPr>
                <w:color w:val="000000"/>
                <w:sz w:val="20"/>
                <w:szCs w:val="20"/>
              </w:rPr>
            </w:pPr>
            <w:r w:rsidRPr="00AA1FF9">
              <w:rPr>
                <w:color w:val="000000"/>
                <w:sz w:val="20"/>
                <w:szCs w:val="20"/>
              </w:rPr>
              <w:t>126,5</w:t>
            </w:r>
          </w:p>
        </w:tc>
        <w:tc>
          <w:tcPr>
            <w:tcW w:w="861" w:type="pct"/>
            <w:vAlign w:val="bottom"/>
            <w:hideMark/>
          </w:tcPr>
          <w:p w14:paraId="1AE4A4DB" w14:textId="77777777" w:rsidR="00762494" w:rsidRPr="00AA1FF9" w:rsidRDefault="00762494" w:rsidP="00655CBD">
            <w:pPr>
              <w:widowControl w:val="0"/>
              <w:jc w:val="right"/>
              <w:rPr>
                <w:color w:val="000000"/>
                <w:sz w:val="20"/>
                <w:szCs w:val="20"/>
              </w:rPr>
            </w:pPr>
            <w:r w:rsidRPr="00AA1FF9">
              <w:rPr>
                <w:color w:val="000000"/>
                <w:sz w:val="20"/>
                <w:szCs w:val="20"/>
              </w:rPr>
              <w:t>110,6</w:t>
            </w:r>
          </w:p>
        </w:tc>
      </w:tr>
      <w:tr w:rsidR="00762494" w:rsidRPr="00AA1FF9" w14:paraId="2946FA0C" w14:textId="77777777" w:rsidTr="00762494">
        <w:tc>
          <w:tcPr>
            <w:tcW w:w="1949" w:type="pct"/>
            <w:vAlign w:val="bottom"/>
            <w:hideMark/>
          </w:tcPr>
          <w:p w14:paraId="02056A6C" w14:textId="77777777" w:rsidR="00762494" w:rsidRPr="00AA1FF9" w:rsidRDefault="00762494" w:rsidP="00655CBD">
            <w:pPr>
              <w:ind w:left="113"/>
              <w:rPr>
                <w:snapToGrid w:val="0"/>
                <w:color w:val="000000"/>
                <w:sz w:val="20"/>
                <w:szCs w:val="20"/>
              </w:rPr>
            </w:pPr>
            <w:proofErr w:type="spellStart"/>
            <w:r w:rsidRPr="00AA1FF9">
              <w:rPr>
                <w:snapToGrid w:val="0"/>
                <w:color w:val="000000"/>
                <w:sz w:val="20"/>
                <w:szCs w:val="20"/>
              </w:rPr>
              <w:t>Чүй</w:t>
            </w:r>
            <w:proofErr w:type="spellEnd"/>
            <w:r w:rsidRPr="00AA1FF9">
              <w:rPr>
                <w:snapToGrid w:val="0"/>
                <w:color w:val="000000"/>
                <w:sz w:val="20"/>
                <w:szCs w:val="20"/>
              </w:rPr>
              <w:t xml:space="preserve"> </w:t>
            </w:r>
            <w:proofErr w:type="spellStart"/>
            <w:r w:rsidRPr="00AA1FF9">
              <w:rPr>
                <w:snapToGrid w:val="0"/>
                <w:color w:val="000000"/>
                <w:sz w:val="20"/>
                <w:szCs w:val="20"/>
              </w:rPr>
              <w:t>облусу</w:t>
            </w:r>
            <w:proofErr w:type="spellEnd"/>
          </w:p>
        </w:tc>
        <w:tc>
          <w:tcPr>
            <w:tcW w:w="664" w:type="pct"/>
            <w:vAlign w:val="bottom"/>
            <w:hideMark/>
          </w:tcPr>
          <w:p w14:paraId="24D058CC" w14:textId="77777777" w:rsidR="00762494" w:rsidRPr="00AA1FF9" w:rsidRDefault="00762494" w:rsidP="00655CBD">
            <w:pPr>
              <w:widowControl w:val="0"/>
              <w:jc w:val="right"/>
              <w:rPr>
                <w:color w:val="000000"/>
                <w:sz w:val="20"/>
                <w:szCs w:val="20"/>
              </w:rPr>
            </w:pPr>
            <w:r w:rsidRPr="00AA1FF9">
              <w:rPr>
                <w:color w:val="000000"/>
                <w:sz w:val="20"/>
                <w:szCs w:val="20"/>
              </w:rPr>
              <w:t>8 357,6</w:t>
            </w:r>
          </w:p>
        </w:tc>
        <w:tc>
          <w:tcPr>
            <w:tcW w:w="665" w:type="pct"/>
            <w:vAlign w:val="bottom"/>
            <w:hideMark/>
          </w:tcPr>
          <w:p w14:paraId="67EB605A" w14:textId="77777777" w:rsidR="00762494" w:rsidRPr="00AA1FF9" w:rsidRDefault="00762494" w:rsidP="00655CBD">
            <w:pPr>
              <w:widowControl w:val="0"/>
              <w:jc w:val="right"/>
              <w:rPr>
                <w:sz w:val="20"/>
                <w:szCs w:val="20"/>
              </w:rPr>
            </w:pPr>
            <w:r w:rsidRPr="00AA1FF9">
              <w:rPr>
                <w:sz w:val="20"/>
                <w:szCs w:val="20"/>
              </w:rPr>
              <w:t>8 492,9</w:t>
            </w:r>
          </w:p>
        </w:tc>
        <w:tc>
          <w:tcPr>
            <w:tcW w:w="861" w:type="pct"/>
            <w:vAlign w:val="bottom"/>
            <w:hideMark/>
          </w:tcPr>
          <w:p w14:paraId="4BDC5029" w14:textId="77777777" w:rsidR="00762494" w:rsidRPr="00AA1FF9" w:rsidRDefault="00762494" w:rsidP="00655CBD">
            <w:pPr>
              <w:widowControl w:val="0"/>
              <w:jc w:val="right"/>
              <w:rPr>
                <w:color w:val="000000"/>
                <w:sz w:val="20"/>
                <w:szCs w:val="20"/>
              </w:rPr>
            </w:pPr>
            <w:r w:rsidRPr="00AA1FF9">
              <w:rPr>
                <w:color w:val="000000"/>
                <w:sz w:val="20"/>
                <w:szCs w:val="20"/>
              </w:rPr>
              <w:t>101,1</w:t>
            </w:r>
          </w:p>
        </w:tc>
        <w:tc>
          <w:tcPr>
            <w:tcW w:w="861" w:type="pct"/>
            <w:vAlign w:val="bottom"/>
            <w:hideMark/>
          </w:tcPr>
          <w:p w14:paraId="5DFC0B36" w14:textId="77777777" w:rsidR="00762494" w:rsidRPr="00AA1FF9" w:rsidRDefault="00762494" w:rsidP="00655CBD">
            <w:pPr>
              <w:widowControl w:val="0"/>
              <w:jc w:val="right"/>
              <w:rPr>
                <w:color w:val="000000"/>
                <w:sz w:val="20"/>
                <w:szCs w:val="20"/>
              </w:rPr>
            </w:pPr>
            <w:r w:rsidRPr="00AA1FF9">
              <w:rPr>
                <w:color w:val="000000"/>
                <w:sz w:val="20"/>
                <w:szCs w:val="20"/>
              </w:rPr>
              <w:t>101,6</w:t>
            </w:r>
          </w:p>
        </w:tc>
      </w:tr>
      <w:tr w:rsidR="00762494" w:rsidRPr="00AA1FF9" w14:paraId="0A48A798" w14:textId="77777777" w:rsidTr="00762494">
        <w:tc>
          <w:tcPr>
            <w:tcW w:w="1949" w:type="pct"/>
            <w:vAlign w:val="bottom"/>
            <w:hideMark/>
          </w:tcPr>
          <w:p w14:paraId="22F379A0" w14:textId="77777777" w:rsidR="00762494" w:rsidRPr="00AA1FF9" w:rsidRDefault="00762494" w:rsidP="00655CBD">
            <w:pPr>
              <w:ind w:left="113"/>
              <w:rPr>
                <w:snapToGrid w:val="0"/>
                <w:color w:val="000000"/>
                <w:sz w:val="20"/>
                <w:szCs w:val="20"/>
              </w:rPr>
            </w:pPr>
            <w:r w:rsidRPr="00AA1FF9">
              <w:rPr>
                <w:snapToGrid w:val="0"/>
                <w:color w:val="000000"/>
                <w:sz w:val="20"/>
                <w:szCs w:val="20"/>
              </w:rPr>
              <w:t>Бишкек ш.</w:t>
            </w:r>
          </w:p>
        </w:tc>
        <w:tc>
          <w:tcPr>
            <w:tcW w:w="664" w:type="pct"/>
            <w:vAlign w:val="bottom"/>
            <w:hideMark/>
          </w:tcPr>
          <w:p w14:paraId="718DABBD" w14:textId="77777777" w:rsidR="00762494" w:rsidRPr="00AA1FF9" w:rsidRDefault="00762494" w:rsidP="00655CBD">
            <w:pPr>
              <w:widowControl w:val="0"/>
              <w:jc w:val="right"/>
              <w:rPr>
                <w:color w:val="000000"/>
                <w:sz w:val="20"/>
                <w:szCs w:val="20"/>
              </w:rPr>
            </w:pPr>
            <w:r w:rsidRPr="00AA1FF9">
              <w:rPr>
                <w:color w:val="000000"/>
                <w:sz w:val="20"/>
                <w:szCs w:val="20"/>
              </w:rPr>
              <w:t>14 056,3</w:t>
            </w:r>
          </w:p>
        </w:tc>
        <w:tc>
          <w:tcPr>
            <w:tcW w:w="665" w:type="pct"/>
            <w:vAlign w:val="bottom"/>
            <w:hideMark/>
          </w:tcPr>
          <w:p w14:paraId="63026FD6" w14:textId="77777777" w:rsidR="00762494" w:rsidRPr="00AA1FF9" w:rsidRDefault="00762494" w:rsidP="00655CBD">
            <w:pPr>
              <w:widowControl w:val="0"/>
              <w:jc w:val="right"/>
              <w:rPr>
                <w:sz w:val="20"/>
                <w:szCs w:val="20"/>
              </w:rPr>
            </w:pPr>
            <w:r w:rsidRPr="00AA1FF9">
              <w:rPr>
                <w:sz w:val="20"/>
                <w:szCs w:val="20"/>
              </w:rPr>
              <w:t>14 280,4</w:t>
            </w:r>
          </w:p>
        </w:tc>
        <w:tc>
          <w:tcPr>
            <w:tcW w:w="861" w:type="pct"/>
            <w:vAlign w:val="bottom"/>
            <w:hideMark/>
          </w:tcPr>
          <w:p w14:paraId="6F896072" w14:textId="77777777" w:rsidR="00762494" w:rsidRPr="00AA1FF9" w:rsidRDefault="00762494" w:rsidP="00655CBD">
            <w:pPr>
              <w:widowControl w:val="0"/>
              <w:jc w:val="right"/>
              <w:rPr>
                <w:color w:val="000000"/>
                <w:sz w:val="20"/>
                <w:szCs w:val="20"/>
              </w:rPr>
            </w:pPr>
            <w:r w:rsidRPr="00AA1FF9">
              <w:rPr>
                <w:color w:val="000000"/>
                <w:sz w:val="20"/>
                <w:szCs w:val="20"/>
              </w:rPr>
              <w:t>116,9</w:t>
            </w:r>
          </w:p>
        </w:tc>
        <w:tc>
          <w:tcPr>
            <w:tcW w:w="861" w:type="pct"/>
            <w:vAlign w:val="bottom"/>
            <w:hideMark/>
          </w:tcPr>
          <w:p w14:paraId="0445F159" w14:textId="77777777" w:rsidR="00762494" w:rsidRPr="00AA1FF9" w:rsidRDefault="00762494" w:rsidP="00655CBD">
            <w:pPr>
              <w:widowControl w:val="0"/>
              <w:jc w:val="right"/>
              <w:rPr>
                <w:color w:val="000000"/>
                <w:sz w:val="20"/>
                <w:szCs w:val="20"/>
              </w:rPr>
            </w:pPr>
            <w:r w:rsidRPr="00AA1FF9">
              <w:rPr>
                <w:color w:val="000000"/>
                <w:sz w:val="20"/>
                <w:szCs w:val="20"/>
              </w:rPr>
              <w:t>101,6</w:t>
            </w:r>
          </w:p>
        </w:tc>
      </w:tr>
      <w:tr w:rsidR="00762494" w:rsidRPr="00AA1FF9" w14:paraId="27251510" w14:textId="77777777" w:rsidTr="00762494">
        <w:tc>
          <w:tcPr>
            <w:tcW w:w="1949" w:type="pct"/>
            <w:tcBorders>
              <w:top w:val="nil"/>
              <w:left w:val="nil"/>
              <w:bottom w:val="single" w:sz="8" w:space="0" w:color="auto"/>
              <w:right w:val="nil"/>
            </w:tcBorders>
            <w:vAlign w:val="bottom"/>
            <w:hideMark/>
          </w:tcPr>
          <w:p w14:paraId="205237E8" w14:textId="77777777" w:rsidR="00762494" w:rsidRPr="00AA1FF9" w:rsidRDefault="00762494" w:rsidP="00655CBD">
            <w:pPr>
              <w:ind w:left="113"/>
              <w:rPr>
                <w:snapToGrid w:val="0"/>
                <w:color w:val="000000"/>
                <w:sz w:val="20"/>
                <w:szCs w:val="20"/>
              </w:rPr>
            </w:pPr>
            <w:r w:rsidRPr="00AA1FF9">
              <w:rPr>
                <w:snapToGrid w:val="0"/>
                <w:color w:val="000000"/>
                <w:sz w:val="20"/>
                <w:szCs w:val="20"/>
              </w:rPr>
              <w:t>Ош ш.</w:t>
            </w:r>
          </w:p>
        </w:tc>
        <w:tc>
          <w:tcPr>
            <w:tcW w:w="664" w:type="pct"/>
            <w:tcBorders>
              <w:top w:val="nil"/>
              <w:left w:val="nil"/>
              <w:bottom w:val="single" w:sz="8" w:space="0" w:color="auto"/>
              <w:right w:val="nil"/>
            </w:tcBorders>
            <w:vAlign w:val="bottom"/>
            <w:hideMark/>
          </w:tcPr>
          <w:p w14:paraId="0D376FEA" w14:textId="77777777" w:rsidR="00762494" w:rsidRPr="00AA1FF9" w:rsidRDefault="00762494" w:rsidP="00655CBD">
            <w:pPr>
              <w:widowControl w:val="0"/>
              <w:jc w:val="right"/>
              <w:rPr>
                <w:color w:val="000000"/>
                <w:sz w:val="20"/>
                <w:szCs w:val="20"/>
              </w:rPr>
            </w:pPr>
            <w:r w:rsidRPr="00AA1FF9">
              <w:rPr>
                <w:color w:val="000000"/>
                <w:sz w:val="20"/>
                <w:szCs w:val="20"/>
              </w:rPr>
              <w:t>663,7</w:t>
            </w:r>
          </w:p>
        </w:tc>
        <w:tc>
          <w:tcPr>
            <w:tcW w:w="665" w:type="pct"/>
            <w:tcBorders>
              <w:top w:val="nil"/>
              <w:left w:val="nil"/>
              <w:bottom w:val="single" w:sz="8" w:space="0" w:color="auto"/>
              <w:right w:val="nil"/>
            </w:tcBorders>
            <w:vAlign w:val="bottom"/>
            <w:hideMark/>
          </w:tcPr>
          <w:p w14:paraId="22CD1311" w14:textId="77777777" w:rsidR="00762494" w:rsidRPr="00AA1FF9" w:rsidRDefault="00762494" w:rsidP="00655CBD">
            <w:pPr>
              <w:widowControl w:val="0"/>
              <w:jc w:val="right"/>
              <w:rPr>
                <w:sz w:val="20"/>
                <w:szCs w:val="20"/>
              </w:rPr>
            </w:pPr>
            <w:r w:rsidRPr="00AA1FF9">
              <w:rPr>
                <w:sz w:val="20"/>
                <w:szCs w:val="20"/>
              </w:rPr>
              <w:t>932,2</w:t>
            </w:r>
          </w:p>
        </w:tc>
        <w:tc>
          <w:tcPr>
            <w:tcW w:w="861" w:type="pct"/>
            <w:tcBorders>
              <w:top w:val="nil"/>
              <w:left w:val="nil"/>
              <w:bottom w:val="single" w:sz="8" w:space="0" w:color="auto"/>
              <w:right w:val="nil"/>
            </w:tcBorders>
            <w:vAlign w:val="bottom"/>
            <w:hideMark/>
          </w:tcPr>
          <w:p w14:paraId="3061295A" w14:textId="77777777" w:rsidR="00762494" w:rsidRPr="00AA1FF9" w:rsidRDefault="00762494" w:rsidP="00655CBD">
            <w:pPr>
              <w:widowControl w:val="0"/>
              <w:jc w:val="right"/>
              <w:rPr>
                <w:color w:val="000000"/>
                <w:sz w:val="20"/>
                <w:szCs w:val="20"/>
              </w:rPr>
            </w:pPr>
            <w:r w:rsidRPr="00AA1FF9">
              <w:rPr>
                <w:color w:val="000000"/>
                <w:sz w:val="20"/>
                <w:szCs w:val="20"/>
              </w:rPr>
              <w:t>131,8</w:t>
            </w:r>
          </w:p>
        </w:tc>
        <w:tc>
          <w:tcPr>
            <w:tcW w:w="861" w:type="pct"/>
            <w:tcBorders>
              <w:top w:val="nil"/>
              <w:left w:val="nil"/>
              <w:bottom w:val="single" w:sz="8" w:space="0" w:color="auto"/>
              <w:right w:val="nil"/>
            </w:tcBorders>
            <w:vAlign w:val="bottom"/>
            <w:hideMark/>
          </w:tcPr>
          <w:p w14:paraId="1A7C21B0" w14:textId="77777777" w:rsidR="00762494" w:rsidRPr="00AA1FF9" w:rsidRDefault="00762494" w:rsidP="00655CBD">
            <w:pPr>
              <w:widowControl w:val="0"/>
              <w:jc w:val="right"/>
              <w:rPr>
                <w:color w:val="000000"/>
                <w:sz w:val="20"/>
                <w:szCs w:val="20"/>
              </w:rPr>
            </w:pPr>
            <w:r w:rsidRPr="00AA1FF9">
              <w:rPr>
                <w:color w:val="000000"/>
                <w:sz w:val="20"/>
                <w:szCs w:val="20"/>
              </w:rPr>
              <w:t>140,5</w:t>
            </w:r>
          </w:p>
        </w:tc>
      </w:tr>
    </w:tbl>
    <w:p w14:paraId="54A5BC29" w14:textId="77777777" w:rsidR="00762494" w:rsidRPr="00762494" w:rsidRDefault="00762494" w:rsidP="00762494">
      <w:pPr>
        <w:spacing w:before="120"/>
        <w:ind w:firstLine="709"/>
        <w:jc w:val="both"/>
        <w:rPr>
          <w:lang w:val="ky-KG"/>
        </w:rPr>
      </w:pPr>
      <w:proofErr w:type="spellStart"/>
      <w:r w:rsidRPr="00762494">
        <w:rPr>
          <w:i/>
        </w:rPr>
        <w:lastRenderedPageBreak/>
        <w:t>Транспорттун</w:t>
      </w:r>
      <w:proofErr w:type="spellEnd"/>
      <w:r w:rsidRPr="00762494">
        <w:rPr>
          <w:i/>
        </w:rPr>
        <w:t xml:space="preserve"> </w:t>
      </w:r>
      <w:proofErr w:type="spellStart"/>
      <w:r w:rsidRPr="00762494">
        <w:rPr>
          <w:i/>
        </w:rPr>
        <w:t>бардык</w:t>
      </w:r>
      <w:proofErr w:type="spellEnd"/>
      <w:r w:rsidRPr="00762494">
        <w:rPr>
          <w:i/>
        </w:rPr>
        <w:t xml:space="preserve"> т</w:t>
      </w:r>
      <w:r w:rsidRPr="00762494">
        <w:rPr>
          <w:i/>
          <w:lang w:val="ky-KG"/>
        </w:rPr>
        <w:t>ү</w:t>
      </w:r>
      <w:r w:rsidRPr="00762494">
        <w:rPr>
          <w:i/>
        </w:rPr>
        <w:t>р</w:t>
      </w:r>
      <w:r w:rsidRPr="00762494">
        <w:rPr>
          <w:i/>
          <w:lang w:val="ky-KG"/>
        </w:rPr>
        <w:t>ү</w:t>
      </w:r>
      <w:r w:rsidRPr="00762494">
        <w:rPr>
          <w:i/>
        </w:rPr>
        <w:t xml:space="preserve"> </w:t>
      </w:r>
      <w:proofErr w:type="spellStart"/>
      <w:r w:rsidRPr="00762494">
        <w:rPr>
          <w:i/>
        </w:rPr>
        <w:t>менен</w:t>
      </w:r>
      <w:proofErr w:type="spellEnd"/>
      <w:r w:rsidRPr="00762494">
        <w:rPr>
          <w:i/>
        </w:rPr>
        <w:t xml:space="preserve"> ж</w:t>
      </w:r>
      <w:r w:rsidRPr="00762494">
        <w:rPr>
          <w:i/>
          <w:lang w:val="ky-KG"/>
        </w:rPr>
        <w:t>ү</w:t>
      </w:r>
      <w:r w:rsidRPr="00762494">
        <w:rPr>
          <w:i/>
        </w:rPr>
        <w:t xml:space="preserve">к </w:t>
      </w:r>
      <w:proofErr w:type="spellStart"/>
      <w:r w:rsidRPr="00762494">
        <w:rPr>
          <w:i/>
        </w:rPr>
        <w:t>ташу</w:t>
      </w:r>
      <w:proofErr w:type="spellEnd"/>
      <w:r w:rsidRPr="00762494">
        <w:rPr>
          <w:i/>
          <w:lang w:val="ky-KG"/>
        </w:rPr>
        <w:t>унун</w:t>
      </w:r>
      <w:r w:rsidRPr="00762494">
        <w:rPr>
          <w:lang w:val="ky-KG"/>
        </w:rPr>
        <w:t xml:space="preserve"> </w:t>
      </w:r>
      <w:r w:rsidRPr="00762494">
        <w:rPr>
          <w:i/>
          <w:iCs/>
        </w:rPr>
        <w:t>ж</w:t>
      </w:r>
      <w:r w:rsidRPr="00762494">
        <w:rPr>
          <w:i/>
          <w:lang w:val="ky-KG"/>
        </w:rPr>
        <w:t>ү</w:t>
      </w:r>
      <w:r w:rsidRPr="00762494">
        <w:rPr>
          <w:i/>
          <w:iCs/>
        </w:rPr>
        <w:t>г</w:t>
      </w:r>
      <w:r w:rsidRPr="00762494">
        <w:rPr>
          <w:i/>
          <w:lang w:val="ky-KG"/>
        </w:rPr>
        <w:t>ү</w:t>
      </w:r>
      <w:proofErr w:type="spellStart"/>
      <w:r w:rsidRPr="00762494">
        <w:rPr>
          <w:i/>
          <w:iCs/>
        </w:rPr>
        <w:t>рт</w:t>
      </w:r>
      <w:proofErr w:type="spellEnd"/>
      <w:r w:rsidRPr="00762494">
        <w:rPr>
          <w:i/>
          <w:lang w:val="ky-KG"/>
        </w:rPr>
        <w:t>ү</w:t>
      </w:r>
      <w:r w:rsidRPr="00762494">
        <w:rPr>
          <w:i/>
          <w:iCs/>
        </w:rPr>
        <w:t>л</w:t>
      </w:r>
      <w:r w:rsidRPr="00762494">
        <w:rPr>
          <w:i/>
          <w:lang w:val="ky-KG"/>
        </w:rPr>
        <w:t>ү</w:t>
      </w:r>
      <w:r w:rsidRPr="00762494">
        <w:rPr>
          <w:i/>
          <w:iCs/>
        </w:rPr>
        <w:t>ш</w:t>
      </w:r>
      <w:r w:rsidRPr="00762494">
        <w:rPr>
          <w:i/>
          <w:lang w:val="ky-KG"/>
        </w:rPr>
        <w:t>ү</w:t>
      </w:r>
      <w:r w:rsidRPr="00762494">
        <w:rPr>
          <w:i/>
          <w:iCs/>
        </w:rPr>
        <w:t>н</w:t>
      </w:r>
      <w:r w:rsidRPr="00762494">
        <w:rPr>
          <w:i/>
          <w:lang w:val="ky-KG"/>
        </w:rPr>
        <w:t>ү</w:t>
      </w:r>
      <w:r w:rsidRPr="00762494">
        <w:rPr>
          <w:i/>
          <w:iCs/>
        </w:rPr>
        <w:t>н</w:t>
      </w:r>
      <w:r w:rsidRPr="00762494">
        <w:t xml:space="preserve"> </w:t>
      </w:r>
      <w:bookmarkStart w:id="21" w:name="_Hlk40689860"/>
      <w:r w:rsidRPr="00762494">
        <w:t>к</w:t>
      </w:r>
      <w:r w:rsidRPr="00762494">
        <w:rPr>
          <w:lang w:val="ky-KG"/>
        </w:rPr>
        <w:t>ө</w:t>
      </w:r>
      <w:r w:rsidRPr="00762494">
        <w:t>л</w:t>
      </w:r>
      <w:r w:rsidRPr="00762494">
        <w:rPr>
          <w:lang w:val="ky-KG"/>
        </w:rPr>
        <w:t>ө</w:t>
      </w:r>
      <w:r w:rsidRPr="00762494">
        <w:t>м</w:t>
      </w:r>
      <w:r w:rsidRPr="00762494">
        <w:rPr>
          <w:lang w:val="ky-KG"/>
        </w:rPr>
        <w:t>ү</w:t>
      </w:r>
      <w:bookmarkEnd w:id="21"/>
      <w:r w:rsidRPr="00762494">
        <w:rPr>
          <w:lang w:val="ky-KG"/>
        </w:rPr>
        <w:t xml:space="preserve"> ү</w:t>
      </w:r>
      <w:r w:rsidRPr="00762494">
        <w:rPr>
          <w:iCs/>
          <w:lang w:val="ky-KG"/>
        </w:rPr>
        <w:t xml:space="preserve">.ж. </w:t>
      </w:r>
      <w:r w:rsidRPr="00762494">
        <w:rPr>
          <w:lang w:val="ky-KG"/>
        </w:rPr>
        <w:t xml:space="preserve">январь-ноябрында 2023-ж. январь- ноябрына салыштырганда 155,8 </w:t>
      </w:r>
      <w:bookmarkStart w:id="22" w:name="_Hlk42782852"/>
      <w:r w:rsidRPr="00762494">
        <w:rPr>
          <w:lang w:val="ky-KG"/>
        </w:rPr>
        <w:t>млн. тонна километрге же 5,9 пайызга өстү.</w:t>
      </w:r>
      <w:bookmarkEnd w:id="22"/>
      <w:r w:rsidRPr="00762494">
        <w:rPr>
          <w:lang w:val="ky-KG"/>
        </w:rPr>
        <w:t xml:space="preserve"> Үстүбүздөгү жылдын ноябрында анын көлөмү өткөн жылдын ноябрына салыштырмалуу 27,1</w:t>
      </w:r>
      <w:r w:rsidRPr="00762494">
        <w:rPr>
          <w:iCs/>
          <w:lang w:val="ky-KG"/>
        </w:rPr>
        <w:t xml:space="preserve"> </w:t>
      </w:r>
      <w:r w:rsidRPr="00762494">
        <w:rPr>
          <w:lang w:val="ky-KG"/>
        </w:rPr>
        <w:t>млн. тонна километрге же 8,9 пайызга көбөйдү, ал эми  мурунку айга салыштырганда</w:t>
      </w:r>
      <w:bookmarkStart w:id="23" w:name="_Hlk42783823"/>
      <w:r w:rsidRPr="00762494">
        <w:rPr>
          <w:lang w:val="ky-KG"/>
        </w:rPr>
        <w:t xml:space="preserve"> анын көлөмү 19,8 пайызга өстү.</w:t>
      </w:r>
      <w:bookmarkEnd w:id="23"/>
      <w:r w:rsidRPr="00762494">
        <w:rPr>
          <w:lang w:val="ky-KG"/>
        </w:rPr>
        <w:t xml:space="preserve"> </w:t>
      </w:r>
      <w:bookmarkStart w:id="24" w:name="_Hlk74311042"/>
    </w:p>
    <w:bookmarkEnd w:id="24"/>
    <w:p w14:paraId="636FBDD0" w14:textId="77777777" w:rsidR="00762494" w:rsidRPr="00762494" w:rsidRDefault="00762494" w:rsidP="00762494">
      <w:pPr>
        <w:spacing w:before="120" w:after="120"/>
        <w:ind w:left="1361" w:hanging="1361"/>
        <w:rPr>
          <w:b/>
          <w:lang w:val="ky-KG"/>
        </w:rPr>
      </w:pPr>
      <w:r w:rsidRPr="00762494">
        <w:rPr>
          <w:b/>
          <w:lang w:val="ky-KG"/>
        </w:rPr>
        <w:t>43-таблица: Январь-ноябрдагы транспорттун бардык түрү менен жүк ташуунун жүгүртүлүшүнүн көлөмү</w:t>
      </w:r>
    </w:p>
    <w:tbl>
      <w:tblPr>
        <w:tblW w:w="5000" w:type="pct"/>
        <w:tblLook w:val="04A0" w:firstRow="1" w:lastRow="0" w:firstColumn="1" w:lastColumn="0" w:noHBand="0" w:noVBand="1"/>
      </w:tblPr>
      <w:tblGrid>
        <w:gridCol w:w="3750"/>
        <w:gridCol w:w="1249"/>
        <w:gridCol w:w="1249"/>
        <w:gridCol w:w="1696"/>
        <w:gridCol w:w="1694"/>
      </w:tblGrid>
      <w:tr w:rsidR="00762494" w:rsidRPr="00AA1FF9" w14:paraId="5724D38E" w14:textId="77777777" w:rsidTr="00762494">
        <w:trPr>
          <w:cantSplit/>
          <w:tblHeader/>
        </w:trPr>
        <w:tc>
          <w:tcPr>
            <w:tcW w:w="1945" w:type="pct"/>
            <w:vMerge w:val="restart"/>
            <w:tcBorders>
              <w:top w:val="single" w:sz="8" w:space="0" w:color="auto"/>
              <w:left w:val="nil"/>
              <w:bottom w:val="single" w:sz="8" w:space="0" w:color="auto"/>
              <w:right w:val="nil"/>
            </w:tcBorders>
          </w:tcPr>
          <w:p w14:paraId="50D1BD29" w14:textId="77777777" w:rsidR="00762494" w:rsidRPr="00AA1FF9" w:rsidRDefault="00762494" w:rsidP="00762494">
            <w:pPr>
              <w:spacing w:before="20" w:after="20"/>
              <w:jc w:val="right"/>
              <w:rPr>
                <w:b/>
                <w:bCs/>
                <w:color w:val="000000"/>
                <w:sz w:val="20"/>
                <w:szCs w:val="20"/>
                <w:lang w:val="ky-KG"/>
              </w:rPr>
            </w:pPr>
          </w:p>
        </w:tc>
        <w:tc>
          <w:tcPr>
            <w:tcW w:w="1296" w:type="pct"/>
            <w:gridSpan w:val="2"/>
            <w:tcBorders>
              <w:top w:val="single" w:sz="8" w:space="0" w:color="auto"/>
              <w:left w:val="nil"/>
              <w:bottom w:val="single" w:sz="4" w:space="0" w:color="auto"/>
              <w:right w:val="nil"/>
            </w:tcBorders>
            <w:hideMark/>
          </w:tcPr>
          <w:p w14:paraId="1952BD9E" w14:textId="77777777" w:rsidR="00762494" w:rsidRPr="00AA1FF9" w:rsidRDefault="00762494" w:rsidP="00762494">
            <w:pPr>
              <w:spacing w:before="20" w:after="20"/>
              <w:jc w:val="center"/>
              <w:outlineLvl w:val="3"/>
              <w:rPr>
                <w:b/>
                <w:bCs/>
                <w:sz w:val="20"/>
                <w:szCs w:val="20"/>
              </w:rPr>
            </w:pPr>
            <w:r w:rsidRPr="00AA1FF9">
              <w:rPr>
                <w:b/>
                <w:bCs/>
                <w:sz w:val="20"/>
                <w:szCs w:val="20"/>
              </w:rPr>
              <w:t>Млн.</w:t>
            </w:r>
            <w:r w:rsidRPr="00AA1FF9">
              <w:rPr>
                <w:b/>
                <w:bCs/>
                <w:sz w:val="20"/>
                <w:szCs w:val="20"/>
              </w:rPr>
              <w:br/>
              <w:t>тонна-километр</w:t>
            </w:r>
          </w:p>
        </w:tc>
        <w:tc>
          <w:tcPr>
            <w:tcW w:w="1759" w:type="pct"/>
            <w:gridSpan w:val="2"/>
            <w:tcBorders>
              <w:top w:val="single" w:sz="8" w:space="0" w:color="auto"/>
              <w:left w:val="nil"/>
              <w:bottom w:val="single" w:sz="4" w:space="0" w:color="auto"/>
              <w:right w:val="nil"/>
            </w:tcBorders>
            <w:hideMark/>
          </w:tcPr>
          <w:p w14:paraId="16410335" w14:textId="77777777" w:rsidR="00762494" w:rsidRPr="00AA1FF9" w:rsidRDefault="00762494" w:rsidP="00762494">
            <w:pPr>
              <w:spacing w:before="20" w:after="20"/>
              <w:jc w:val="center"/>
              <w:rPr>
                <w:b/>
                <w:bCs/>
                <w:sz w:val="20"/>
                <w:szCs w:val="20"/>
              </w:rPr>
            </w:pPr>
            <w:proofErr w:type="spellStart"/>
            <w:r w:rsidRPr="00AA1FF9">
              <w:rPr>
                <w:b/>
                <w:bCs/>
                <w:sz w:val="20"/>
                <w:szCs w:val="20"/>
              </w:rPr>
              <w:t>Мурунку</w:t>
            </w:r>
            <w:proofErr w:type="spellEnd"/>
            <w:r w:rsidRPr="00AA1FF9">
              <w:rPr>
                <w:b/>
                <w:bCs/>
                <w:sz w:val="20"/>
                <w:szCs w:val="20"/>
              </w:rPr>
              <w:t xml:space="preserve"> </w:t>
            </w:r>
            <w:proofErr w:type="spellStart"/>
            <w:r w:rsidRPr="00AA1FF9">
              <w:rPr>
                <w:b/>
                <w:bCs/>
                <w:sz w:val="20"/>
                <w:szCs w:val="20"/>
              </w:rPr>
              <w:t>жылдын</w:t>
            </w:r>
            <w:proofErr w:type="spellEnd"/>
            <w:r w:rsidRPr="00AA1FF9">
              <w:rPr>
                <w:b/>
                <w:bCs/>
                <w:sz w:val="20"/>
                <w:szCs w:val="20"/>
              </w:rPr>
              <w:t xml:space="preserve"> </w:t>
            </w:r>
            <w:proofErr w:type="spellStart"/>
            <w:r w:rsidRPr="00AA1FF9">
              <w:rPr>
                <w:b/>
                <w:bCs/>
                <w:sz w:val="20"/>
                <w:szCs w:val="20"/>
              </w:rPr>
              <w:t>тийиштүү</w:t>
            </w:r>
            <w:proofErr w:type="spellEnd"/>
            <w:r w:rsidRPr="00AA1FF9">
              <w:rPr>
                <w:b/>
                <w:bCs/>
                <w:sz w:val="20"/>
                <w:szCs w:val="20"/>
              </w:rPr>
              <w:t xml:space="preserve"> </w:t>
            </w:r>
            <w:r w:rsidRPr="00AA1FF9">
              <w:rPr>
                <w:b/>
                <w:bCs/>
                <w:sz w:val="20"/>
                <w:szCs w:val="20"/>
                <w:lang w:val="ky-KG"/>
              </w:rPr>
              <w:t>мезгилине</w:t>
            </w:r>
            <w:r w:rsidRPr="00AA1FF9">
              <w:rPr>
                <w:b/>
                <w:bCs/>
                <w:sz w:val="20"/>
                <w:szCs w:val="20"/>
              </w:rPr>
              <w:t xml:space="preserve"> карата </w:t>
            </w:r>
            <w:proofErr w:type="spellStart"/>
            <w:r w:rsidRPr="00AA1FF9">
              <w:rPr>
                <w:b/>
                <w:bCs/>
                <w:sz w:val="20"/>
                <w:szCs w:val="20"/>
              </w:rPr>
              <w:t>пайыз</w:t>
            </w:r>
            <w:proofErr w:type="spellEnd"/>
            <w:r w:rsidRPr="00AA1FF9">
              <w:rPr>
                <w:b/>
                <w:bCs/>
                <w:sz w:val="20"/>
                <w:szCs w:val="20"/>
              </w:rPr>
              <w:t xml:space="preserve"> </w:t>
            </w:r>
            <w:proofErr w:type="spellStart"/>
            <w:r w:rsidRPr="00AA1FF9">
              <w:rPr>
                <w:b/>
                <w:bCs/>
                <w:sz w:val="20"/>
                <w:szCs w:val="20"/>
              </w:rPr>
              <w:t>менен</w:t>
            </w:r>
            <w:proofErr w:type="spellEnd"/>
          </w:p>
        </w:tc>
      </w:tr>
      <w:tr w:rsidR="00762494" w:rsidRPr="00AA1FF9" w14:paraId="76DEFE9F" w14:textId="77777777" w:rsidTr="00762494">
        <w:trPr>
          <w:cantSplit/>
          <w:tblHeader/>
        </w:trPr>
        <w:tc>
          <w:tcPr>
            <w:tcW w:w="0" w:type="auto"/>
            <w:vMerge/>
            <w:tcBorders>
              <w:top w:val="single" w:sz="8" w:space="0" w:color="auto"/>
              <w:left w:val="nil"/>
              <w:bottom w:val="single" w:sz="8" w:space="0" w:color="auto"/>
              <w:right w:val="nil"/>
            </w:tcBorders>
            <w:vAlign w:val="center"/>
            <w:hideMark/>
          </w:tcPr>
          <w:p w14:paraId="3AD4DD7B" w14:textId="77777777" w:rsidR="00762494" w:rsidRPr="00AA1FF9" w:rsidRDefault="00762494" w:rsidP="00762494">
            <w:pPr>
              <w:rPr>
                <w:b/>
                <w:bCs/>
                <w:color w:val="000000"/>
                <w:sz w:val="20"/>
                <w:szCs w:val="20"/>
                <w:lang w:val="ky-KG"/>
              </w:rPr>
            </w:pPr>
          </w:p>
        </w:tc>
        <w:tc>
          <w:tcPr>
            <w:tcW w:w="648" w:type="pct"/>
            <w:tcBorders>
              <w:top w:val="single" w:sz="4" w:space="0" w:color="auto"/>
              <w:left w:val="nil"/>
              <w:bottom w:val="single" w:sz="8" w:space="0" w:color="auto"/>
              <w:right w:val="nil"/>
            </w:tcBorders>
            <w:hideMark/>
          </w:tcPr>
          <w:p w14:paraId="13418AEF" w14:textId="77777777" w:rsidR="00762494" w:rsidRPr="00AA1FF9" w:rsidRDefault="00762494" w:rsidP="00762494">
            <w:pPr>
              <w:spacing w:before="20" w:after="20"/>
              <w:jc w:val="right"/>
              <w:rPr>
                <w:b/>
                <w:bCs/>
                <w:sz w:val="20"/>
                <w:szCs w:val="20"/>
              </w:rPr>
            </w:pPr>
            <w:r w:rsidRPr="00AA1FF9">
              <w:rPr>
                <w:b/>
                <w:bCs/>
                <w:sz w:val="20"/>
                <w:szCs w:val="20"/>
              </w:rPr>
              <w:t>202</w:t>
            </w:r>
            <w:r w:rsidRPr="00AA1FF9">
              <w:rPr>
                <w:b/>
                <w:bCs/>
                <w:sz w:val="20"/>
                <w:szCs w:val="20"/>
                <w:lang w:val="en-US"/>
              </w:rPr>
              <w:t>3</w:t>
            </w:r>
          </w:p>
        </w:tc>
        <w:tc>
          <w:tcPr>
            <w:tcW w:w="648" w:type="pct"/>
            <w:tcBorders>
              <w:top w:val="single" w:sz="4" w:space="0" w:color="auto"/>
              <w:left w:val="nil"/>
              <w:bottom w:val="single" w:sz="8" w:space="0" w:color="auto"/>
              <w:right w:val="nil"/>
            </w:tcBorders>
            <w:hideMark/>
          </w:tcPr>
          <w:p w14:paraId="547B9EBB" w14:textId="77777777" w:rsidR="00762494" w:rsidRPr="00AA1FF9" w:rsidRDefault="00762494" w:rsidP="00762494">
            <w:pPr>
              <w:spacing w:before="20" w:after="20"/>
              <w:ind w:right="57"/>
              <w:jc w:val="right"/>
              <w:rPr>
                <w:b/>
                <w:bCs/>
                <w:sz w:val="20"/>
                <w:szCs w:val="20"/>
              </w:rPr>
            </w:pPr>
            <w:r w:rsidRPr="00AA1FF9">
              <w:rPr>
                <w:b/>
                <w:bCs/>
                <w:sz w:val="20"/>
                <w:szCs w:val="20"/>
              </w:rPr>
              <w:t>202</w:t>
            </w:r>
            <w:r w:rsidRPr="00AA1FF9">
              <w:rPr>
                <w:b/>
                <w:bCs/>
                <w:sz w:val="20"/>
                <w:szCs w:val="20"/>
                <w:lang w:val="en-US"/>
              </w:rPr>
              <w:t>4</w:t>
            </w:r>
          </w:p>
        </w:tc>
        <w:tc>
          <w:tcPr>
            <w:tcW w:w="880" w:type="pct"/>
            <w:tcBorders>
              <w:top w:val="single" w:sz="4" w:space="0" w:color="auto"/>
              <w:left w:val="nil"/>
              <w:bottom w:val="single" w:sz="8" w:space="0" w:color="auto"/>
              <w:right w:val="nil"/>
            </w:tcBorders>
            <w:hideMark/>
          </w:tcPr>
          <w:p w14:paraId="258556B5" w14:textId="77777777" w:rsidR="00762494" w:rsidRPr="00AA1FF9" w:rsidRDefault="00762494" w:rsidP="00762494">
            <w:pPr>
              <w:spacing w:before="20" w:after="20"/>
              <w:jc w:val="right"/>
              <w:rPr>
                <w:b/>
                <w:bCs/>
                <w:sz w:val="20"/>
                <w:szCs w:val="20"/>
              </w:rPr>
            </w:pPr>
            <w:r w:rsidRPr="00AA1FF9">
              <w:rPr>
                <w:b/>
                <w:bCs/>
                <w:sz w:val="20"/>
                <w:szCs w:val="20"/>
              </w:rPr>
              <w:t>202</w:t>
            </w:r>
            <w:r w:rsidRPr="00AA1FF9">
              <w:rPr>
                <w:b/>
                <w:bCs/>
                <w:sz w:val="20"/>
                <w:szCs w:val="20"/>
                <w:lang w:val="en-US"/>
              </w:rPr>
              <w:t>3</w:t>
            </w:r>
          </w:p>
        </w:tc>
        <w:tc>
          <w:tcPr>
            <w:tcW w:w="879" w:type="pct"/>
            <w:tcBorders>
              <w:top w:val="single" w:sz="4" w:space="0" w:color="auto"/>
              <w:left w:val="nil"/>
              <w:bottom w:val="single" w:sz="8" w:space="0" w:color="auto"/>
              <w:right w:val="nil"/>
            </w:tcBorders>
            <w:hideMark/>
          </w:tcPr>
          <w:p w14:paraId="075C3161" w14:textId="77777777" w:rsidR="00762494" w:rsidRPr="00AA1FF9" w:rsidRDefault="00762494" w:rsidP="00762494">
            <w:pPr>
              <w:spacing w:before="20" w:after="20"/>
              <w:ind w:right="57"/>
              <w:jc w:val="right"/>
              <w:rPr>
                <w:b/>
                <w:bCs/>
                <w:sz w:val="20"/>
                <w:szCs w:val="20"/>
              </w:rPr>
            </w:pPr>
            <w:r w:rsidRPr="00AA1FF9">
              <w:rPr>
                <w:b/>
                <w:bCs/>
                <w:sz w:val="20"/>
                <w:szCs w:val="20"/>
              </w:rPr>
              <w:t>202</w:t>
            </w:r>
            <w:r w:rsidRPr="00AA1FF9">
              <w:rPr>
                <w:b/>
                <w:bCs/>
                <w:sz w:val="20"/>
                <w:szCs w:val="20"/>
                <w:lang w:val="en-US"/>
              </w:rPr>
              <w:t>4</w:t>
            </w:r>
          </w:p>
        </w:tc>
      </w:tr>
      <w:tr w:rsidR="00762494" w:rsidRPr="00AA1FF9" w14:paraId="44D542FF" w14:textId="77777777" w:rsidTr="00762494">
        <w:tc>
          <w:tcPr>
            <w:tcW w:w="1945" w:type="pct"/>
            <w:tcBorders>
              <w:top w:val="single" w:sz="8" w:space="0" w:color="auto"/>
              <w:left w:val="nil"/>
              <w:bottom w:val="nil"/>
              <w:right w:val="nil"/>
            </w:tcBorders>
            <w:hideMark/>
          </w:tcPr>
          <w:p w14:paraId="63DB164A" w14:textId="77777777" w:rsidR="00762494" w:rsidRPr="00AA1FF9" w:rsidRDefault="00762494" w:rsidP="00762494">
            <w:pPr>
              <w:shd w:val="clear" w:color="auto" w:fill="FFFFFF"/>
              <w:spacing w:before="20" w:after="20"/>
              <w:rPr>
                <w:b/>
                <w:bCs/>
                <w:sz w:val="20"/>
                <w:szCs w:val="20"/>
              </w:rPr>
            </w:pPr>
            <w:proofErr w:type="spellStart"/>
            <w:r w:rsidRPr="00AA1FF9">
              <w:rPr>
                <w:b/>
                <w:bCs/>
                <w:sz w:val="20"/>
                <w:szCs w:val="20"/>
              </w:rPr>
              <w:t>Бардыгы</w:t>
            </w:r>
            <w:proofErr w:type="spellEnd"/>
          </w:p>
        </w:tc>
        <w:tc>
          <w:tcPr>
            <w:tcW w:w="648" w:type="pct"/>
            <w:vAlign w:val="bottom"/>
            <w:hideMark/>
          </w:tcPr>
          <w:p w14:paraId="66F310E3" w14:textId="77777777" w:rsidR="00762494" w:rsidRPr="00AA1FF9" w:rsidRDefault="00762494" w:rsidP="00762494">
            <w:pPr>
              <w:widowControl w:val="0"/>
              <w:jc w:val="right"/>
              <w:rPr>
                <w:b/>
                <w:bCs/>
                <w:color w:val="000000"/>
                <w:sz w:val="20"/>
                <w:szCs w:val="20"/>
              </w:rPr>
            </w:pPr>
            <w:r w:rsidRPr="00AA1FF9">
              <w:rPr>
                <w:b/>
                <w:bCs/>
                <w:color w:val="000000"/>
                <w:sz w:val="20"/>
                <w:szCs w:val="20"/>
              </w:rPr>
              <w:t>2 641,4</w:t>
            </w:r>
          </w:p>
        </w:tc>
        <w:tc>
          <w:tcPr>
            <w:tcW w:w="648" w:type="pct"/>
            <w:vAlign w:val="bottom"/>
            <w:hideMark/>
          </w:tcPr>
          <w:p w14:paraId="15DBC5E9" w14:textId="77777777" w:rsidR="00762494" w:rsidRPr="00AA1FF9" w:rsidRDefault="00762494" w:rsidP="00762494">
            <w:pPr>
              <w:widowControl w:val="0"/>
              <w:jc w:val="right"/>
              <w:rPr>
                <w:b/>
                <w:bCs/>
                <w:color w:val="000000"/>
                <w:sz w:val="20"/>
                <w:szCs w:val="20"/>
              </w:rPr>
            </w:pPr>
            <w:r w:rsidRPr="00AA1FF9">
              <w:rPr>
                <w:b/>
                <w:bCs/>
                <w:color w:val="000000"/>
                <w:sz w:val="20"/>
                <w:szCs w:val="20"/>
              </w:rPr>
              <w:t>2 797,2</w:t>
            </w:r>
          </w:p>
        </w:tc>
        <w:tc>
          <w:tcPr>
            <w:tcW w:w="880" w:type="pct"/>
            <w:vAlign w:val="bottom"/>
            <w:hideMark/>
          </w:tcPr>
          <w:p w14:paraId="2B442F46" w14:textId="77777777" w:rsidR="00762494" w:rsidRPr="00AA1FF9" w:rsidRDefault="00762494" w:rsidP="00762494">
            <w:pPr>
              <w:widowControl w:val="0"/>
              <w:jc w:val="right"/>
              <w:rPr>
                <w:b/>
                <w:bCs/>
                <w:color w:val="000000"/>
                <w:sz w:val="20"/>
                <w:szCs w:val="20"/>
              </w:rPr>
            </w:pPr>
            <w:r w:rsidRPr="00AA1FF9">
              <w:rPr>
                <w:b/>
                <w:bCs/>
                <w:color w:val="000000"/>
                <w:sz w:val="20"/>
                <w:szCs w:val="20"/>
              </w:rPr>
              <w:t>108,9</w:t>
            </w:r>
          </w:p>
        </w:tc>
        <w:tc>
          <w:tcPr>
            <w:tcW w:w="879" w:type="pct"/>
            <w:vAlign w:val="bottom"/>
            <w:hideMark/>
          </w:tcPr>
          <w:p w14:paraId="71D649AC" w14:textId="77777777" w:rsidR="00762494" w:rsidRPr="00AA1FF9" w:rsidRDefault="00762494" w:rsidP="00762494">
            <w:pPr>
              <w:widowControl w:val="0"/>
              <w:jc w:val="right"/>
              <w:rPr>
                <w:b/>
                <w:bCs/>
                <w:color w:val="000000"/>
                <w:sz w:val="20"/>
                <w:szCs w:val="20"/>
              </w:rPr>
            </w:pPr>
            <w:r w:rsidRPr="00AA1FF9">
              <w:rPr>
                <w:b/>
                <w:bCs/>
                <w:color w:val="000000"/>
                <w:sz w:val="20"/>
                <w:szCs w:val="20"/>
              </w:rPr>
              <w:t>105,9</w:t>
            </w:r>
          </w:p>
        </w:tc>
      </w:tr>
      <w:tr w:rsidR="00762494" w:rsidRPr="00AA1FF9" w14:paraId="47959D7F" w14:textId="77777777" w:rsidTr="00762494">
        <w:tc>
          <w:tcPr>
            <w:tcW w:w="1945" w:type="pct"/>
            <w:vAlign w:val="bottom"/>
            <w:hideMark/>
          </w:tcPr>
          <w:p w14:paraId="4477FFB0" w14:textId="77777777" w:rsidR="00762494" w:rsidRPr="00AA1FF9" w:rsidRDefault="00762494" w:rsidP="00762494">
            <w:pPr>
              <w:spacing w:before="20" w:after="20"/>
              <w:ind w:left="113"/>
              <w:rPr>
                <w:snapToGrid w:val="0"/>
                <w:color w:val="000000"/>
                <w:sz w:val="20"/>
                <w:szCs w:val="20"/>
              </w:rPr>
            </w:pPr>
            <w:proofErr w:type="spellStart"/>
            <w:r w:rsidRPr="00AA1FF9">
              <w:rPr>
                <w:snapToGrid w:val="0"/>
                <w:color w:val="000000"/>
                <w:sz w:val="20"/>
                <w:szCs w:val="20"/>
              </w:rPr>
              <w:t>Жерде</w:t>
            </w:r>
            <w:proofErr w:type="spellEnd"/>
            <w:r w:rsidRPr="00AA1FF9">
              <w:rPr>
                <w:snapToGrid w:val="0"/>
                <w:color w:val="000000"/>
                <w:sz w:val="20"/>
                <w:szCs w:val="20"/>
              </w:rPr>
              <w:t xml:space="preserve"> </w:t>
            </w:r>
            <w:proofErr w:type="spellStart"/>
            <w:r w:rsidRPr="00AA1FF9">
              <w:rPr>
                <w:snapToGrid w:val="0"/>
                <w:color w:val="000000"/>
                <w:sz w:val="20"/>
                <w:szCs w:val="20"/>
              </w:rPr>
              <w:t>жүрүүчү</w:t>
            </w:r>
            <w:proofErr w:type="spellEnd"/>
            <w:r w:rsidRPr="00AA1FF9">
              <w:rPr>
                <w:snapToGrid w:val="0"/>
                <w:color w:val="000000"/>
                <w:sz w:val="20"/>
                <w:szCs w:val="20"/>
              </w:rPr>
              <w:t xml:space="preserve"> транспорт</w:t>
            </w:r>
          </w:p>
        </w:tc>
        <w:tc>
          <w:tcPr>
            <w:tcW w:w="648" w:type="pct"/>
            <w:vAlign w:val="bottom"/>
          </w:tcPr>
          <w:p w14:paraId="4A98CE9D" w14:textId="77777777" w:rsidR="00762494" w:rsidRPr="00AA1FF9" w:rsidRDefault="00762494" w:rsidP="00762494">
            <w:pPr>
              <w:rPr>
                <w:color w:val="000000"/>
                <w:sz w:val="20"/>
                <w:szCs w:val="20"/>
              </w:rPr>
            </w:pPr>
          </w:p>
        </w:tc>
        <w:tc>
          <w:tcPr>
            <w:tcW w:w="648" w:type="pct"/>
            <w:vAlign w:val="bottom"/>
          </w:tcPr>
          <w:p w14:paraId="633B4868" w14:textId="77777777" w:rsidR="00762494" w:rsidRPr="00AA1FF9" w:rsidRDefault="00762494" w:rsidP="00762494">
            <w:pPr>
              <w:rPr>
                <w:color w:val="000000"/>
                <w:sz w:val="20"/>
                <w:szCs w:val="20"/>
              </w:rPr>
            </w:pPr>
          </w:p>
        </w:tc>
        <w:tc>
          <w:tcPr>
            <w:tcW w:w="880" w:type="pct"/>
            <w:vAlign w:val="bottom"/>
          </w:tcPr>
          <w:p w14:paraId="7455A2C8" w14:textId="77777777" w:rsidR="00762494" w:rsidRPr="00AA1FF9" w:rsidRDefault="00762494" w:rsidP="00762494">
            <w:pPr>
              <w:jc w:val="right"/>
              <w:rPr>
                <w:color w:val="000000"/>
                <w:sz w:val="20"/>
                <w:szCs w:val="20"/>
              </w:rPr>
            </w:pPr>
          </w:p>
        </w:tc>
        <w:tc>
          <w:tcPr>
            <w:tcW w:w="879" w:type="pct"/>
            <w:vAlign w:val="bottom"/>
          </w:tcPr>
          <w:p w14:paraId="1452CD2B" w14:textId="77777777" w:rsidR="00762494" w:rsidRPr="00AA1FF9" w:rsidRDefault="00762494" w:rsidP="00762494">
            <w:pPr>
              <w:jc w:val="right"/>
              <w:rPr>
                <w:color w:val="000000"/>
                <w:sz w:val="20"/>
                <w:szCs w:val="20"/>
              </w:rPr>
            </w:pPr>
          </w:p>
        </w:tc>
      </w:tr>
      <w:tr w:rsidR="00762494" w:rsidRPr="00AA1FF9" w14:paraId="703DA752" w14:textId="77777777" w:rsidTr="00762494">
        <w:tc>
          <w:tcPr>
            <w:tcW w:w="1945" w:type="pct"/>
            <w:hideMark/>
          </w:tcPr>
          <w:p w14:paraId="51C7F7CA" w14:textId="77777777" w:rsidR="00762494" w:rsidRPr="00AA1FF9" w:rsidRDefault="00762494" w:rsidP="00762494">
            <w:pPr>
              <w:spacing w:before="20" w:after="20"/>
              <w:ind w:left="227"/>
              <w:rPr>
                <w:color w:val="000000"/>
                <w:sz w:val="20"/>
                <w:szCs w:val="20"/>
                <w:lang w:val="ky-KG"/>
              </w:rPr>
            </w:pPr>
            <w:r w:rsidRPr="00AA1FF9">
              <w:rPr>
                <w:snapToGrid w:val="0"/>
                <w:color w:val="000000"/>
                <w:sz w:val="20"/>
                <w:szCs w:val="20"/>
              </w:rPr>
              <w:t xml:space="preserve">Темир </w:t>
            </w:r>
            <w:proofErr w:type="spellStart"/>
            <w:r w:rsidRPr="00AA1FF9">
              <w:rPr>
                <w:snapToGrid w:val="0"/>
                <w:color w:val="000000"/>
                <w:sz w:val="20"/>
                <w:szCs w:val="20"/>
              </w:rPr>
              <w:t>жол</w:t>
            </w:r>
            <w:proofErr w:type="spellEnd"/>
            <w:r w:rsidRPr="00AA1FF9">
              <w:rPr>
                <w:snapToGrid w:val="0"/>
                <w:color w:val="000000"/>
                <w:sz w:val="20"/>
                <w:szCs w:val="20"/>
              </w:rPr>
              <w:t xml:space="preserve"> </w:t>
            </w:r>
          </w:p>
        </w:tc>
        <w:tc>
          <w:tcPr>
            <w:tcW w:w="648" w:type="pct"/>
            <w:vAlign w:val="bottom"/>
            <w:hideMark/>
          </w:tcPr>
          <w:p w14:paraId="7F79D460" w14:textId="77777777" w:rsidR="00762494" w:rsidRPr="00AA1FF9" w:rsidRDefault="00762494" w:rsidP="00762494">
            <w:pPr>
              <w:widowControl w:val="0"/>
              <w:jc w:val="right"/>
              <w:rPr>
                <w:color w:val="000000"/>
                <w:sz w:val="20"/>
                <w:szCs w:val="20"/>
              </w:rPr>
            </w:pPr>
            <w:r w:rsidRPr="00AA1FF9">
              <w:rPr>
                <w:color w:val="000000"/>
                <w:sz w:val="20"/>
                <w:szCs w:val="20"/>
              </w:rPr>
              <w:t>985,9</w:t>
            </w:r>
          </w:p>
        </w:tc>
        <w:tc>
          <w:tcPr>
            <w:tcW w:w="648" w:type="pct"/>
            <w:vAlign w:val="bottom"/>
            <w:hideMark/>
          </w:tcPr>
          <w:p w14:paraId="7FD55876" w14:textId="77777777" w:rsidR="00762494" w:rsidRPr="00AA1FF9" w:rsidRDefault="00762494" w:rsidP="00762494">
            <w:pPr>
              <w:widowControl w:val="0"/>
              <w:jc w:val="right"/>
              <w:rPr>
                <w:sz w:val="20"/>
                <w:szCs w:val="20"/>
              </w:rPr>
            </w:pPr>
            <w:r w:rsidRPr="00AA1FF9">
              <w:rPr>
                <w:sz w:val="20"/>
                <w:szCs w:val="20"/>
              </w:rPr>
              <w:t>959,9</w:t>
            </w:r>
          </w:p>
        </w:tc>
        <w:tc>
          <w:tcPr>
            <w:tcW w:w="880" w:type="pct"/>
            <w:vAlign w:val="bottom"/>
            <w:hideMark/>
          </w:tcPr>
          <w:p w14:paraId="36AFB528" w14:textId="77777777" w:rsidR="00762494" w:rsidRPr="00AA1FF9" w:rsidRDefault="00762494" w:rsidP="00762494">
            <w:pPr>
              <w:widowControl w:val="0"/>
              <w:jc w:val="right"/>
              <w:rPr>
                <w:color w:val="000000"/>
                <w:sz w:val="20"/>
                <w:szCs w:val="20"/>
              </w:rPr>
            </w:pPr>
            <w:r w:rsidRPr="00AA1FF9">
              <w:rPr>
                <w:color w:val="000000"/>
                <w:sz w:val="20"/>
                <w:szCs w:val="20"/>
              </w:rPr>
              <w:t>107,4</w:t>
            </w:r>
          </w:p>
        </w:tc>
        <w:tc>
          <w:tcPr>
            <w:tcW w:w="879" w:type="pct"/>
            <w:vAlign w:val="bottom"/>
            <w:hideMark/>
          </w:tcPr>
          <w:p w14:paraId="0DC596FA" w14:textId="77777777" w:rsidR="00762494" w:rsidRPr="00AA1FF9" w:rsidRDefault="00762494" w:rsidP="00762494">
            <w:pPr>
              <w:widowControl w:val="0"/>
              <w:jc w:val="right"/>
              <w:rPr>
                <w:color w:val="000000"/>
                <w:sz w:val="20"/>
                <w:szCs w:val="20"/>
              </w:rPr>
            </w:pPr>
            <w:r w:rsidRPr="00AA1FF9">
              <w:rPr>
                <w:color w:val="000000"/>
                <w:sz w:val="20"/>
                <w:szCs w:val="20"/>
              </w:rPr>
              <w:t>97,4</w:t>
            </w:r>
          </w:p>
        </w:tc>
      </w:tr>
      <w:tr w:rsidR="00762494" w:rsidRPr="00AA1FF9" w14:paraId="00A54D2F" w14:textId="77777777" w:rsidTr="00762494">
        <w:tc>
          <w:tcPr>
            <w:tcW w:w="1945" w:type="pct"/>
            <w:vAlign w:val="bottom"/>
            <w:hideMark/>
          </w:tcPr>
          <w:p w14:paraId="0848DEF7" w14:textId="77777777" w:rsidR="00762494" w:rsidRPr="00AA1FF9" w:rsidRDefault="00762494" w:rsidP="00762494">
            <w:pPr>
              <w:spacing w:before="20" w:after="20"/>
              <w:ind w:left="227"/>
              <w:rPr>
                <w:snapToGrid w:val="0"/>
                <w:color w:val="000000"/>
                <w:sz w:val="20"/>
                <w:szCs w:val="20"/>
              </w:rPr>
            </w:pPr>
            <w:r w:rsidRPr="00AA1FF9">
              <w:rPr>
                <w:snapToGrid w:val="0"/>
                <w:color w:val="000000"/>
                <w:sz w:val="20"/>
                <w:szCs w:val="20"/>
              </w:rPr>
              <w:t>Авто</w:t>
            </w:r>
            <w:r w:rsidRPr="00AA1FF9">
              <w:rPr>
                <w:snapToGrid w:val="0"/>
                <w:color w:val="000000"/>
                <w:sz w:val="20"/>
                <w:szCs w:val="20"/>
                <w:lang w:val="ky-KG"/>
              </w:rPr>
              <w:t xml:space="preserve">унаа </w:t>
            </w:r>
          </w:p>
        </w:tc>
        <w:tc>
          <w:tcPr>
            <w:tcW w:w="648" w:type="pct"/>
            <w:vAlign w:val="bottom"/>
            <w:hideMark/>
          </w:tcPr>
          <w:p w14:paraId="6E9E6C0A" w14:textId="77777777" w:rsidR="00762494" w:rsidRPr="00AA1FF9" w:rsidRDefault="00762494" w:rsidP="00762494">
            <w:pPr>
              <w:widowControl w:val="0"/>
              <w:jc w:val="right"/>
              <w:rPr>
                <w:color w:val="000000"/>
                <w:sz w:val="20"/>
                <w:szCs w:val="20"/>
              </w:rPr>
            </w:pPr>
            <w:r w:rsidRPr="00AA1FF9">
              <w:rPr>
                <w:color w:val="000000"/>
                <w:sz w:val="20"/>
                <w:szCs w:val="20"/>
              </w:rPr>
              <w:t>1 236,1</w:t>
            </w:r>
          </w:p>
        </w:tc>
        <w:tc>
          <w:tcPr>
            <w:tcW w:w="648" w:type="pct"/>
            <w:vAlign w:val="bottom"/>
            <w:hideMark/>
          </w:tcPr>
          <w:p w14:paraId="4EA3B252" w14:textId="77777777" w:rsidR="00762494" w:rsidRPr="00AA1FF9" w:rsidRDefault="00762494" w:rsidP="00762494">
            <w:pPr>
              <w:widowControl w:val="0"/>
              <w:jc w:val="right"/>
              <w:rPr>
                <w:sz w:val="20"/>
                <w:szCs w:val="20"/>
              </w:rPr>
            </w:pPr>
            <w:r w:rsidRPr="00AA1FF9">
              <w:rPr>
                <w:sz w:val="20"/>
                <w:szCs w:val="20"/>
              </w:rPr>
              <w:t>1 336,4</w:t>
            </w:r>
          </w:p>
        </w:tc>
        <w:tc>
          <w:tcPr>
            <w:tcW w:w="880" w:type="pct"/>
            <w:vAlign w:val="bottom"/>
            <w:hideMark/>
          </w:tcPr>
          <w:p w14:paraId="78FCC2D6" w14:textId="77777777" w:rsidR="00762494" w:rsidRPr="00AA1FF9" w:rsidRDefault="00762494" w:rsidP="00762494">
            <w:pPr>
              <w:widowControl w:val="0"/>
              <w:jc w:val="right"/>
              <w:rPr>
                <w:color w:val="000000"/>
                <w:sz w:val="20"/>
                <w:szCs w:val="20"/>
              </w:rPr>
            </w:pPr>
            <w:r w:rsidRPr="00AA1FF9">
              <w:rPr>
                <w:color w:val="000000"/>
                <w:sz w:val="20"/>
                <w:szCs w:val="20"/>
              </w:rPr>
              <w:t>97,7</w:t>
            </w:r>
          </w:p>
        </w:tc>
        <w:tc>
          <w:tcPr>
            <w:tcW w:w="879" w:type="pct"/>
            <w:vAlign w:val="bottom"/>
            <w:hideMark/>
          </w:tcPr>
          <w:p w14:paraId="13CB7DC9" w14:textId="77777777" w:rsidR="00762494" w:rsidRPr="00AA1FF9" w:rsidRDefault="00762494" w:rsidP="00762494">
            <w:pPr>
              <w:widowControl w:val="0"/>
              <w:jc w:val="right"/>
              <w:rPr>
                <w:color w:val="000000"/>
                <w:sz w:val="20"/>
                <w:szCs w:val="20"/>
              </w:rPr>
            </w:pPr>
            <w:r w:rsidRPr="00AA1FF9">
              <w:rPr>
                <w:color w:val="000000"/>
                <w:sz w:val="20"/>
                <w:szCs w:val="20"/>
              </w:rPr>
              <w:t>108,1</w:t>
            </w:r>
          </w:p>
        </w:tc>
      </w:tr>
      <w:tr w:rsidR="00762494" w:rsidRPr="00AA1FF9" w14:paraId="09051B20" w14:textId="77777777" w:rsidTr="00762494">
        <w:tc>
          <w:tcPr>
            <w:tcW w:w="1945" w:type="pct"/>
            <w:vAlign w:val="bottom"/>
            <w:hideMark/>
          </w:tcPr>
          <w:p w14:paraId="608EAA49" w14:textId="77777777" w:rsidR="00762494" w:rsidRPr="00AA1FF9" w:rsidRDefault="00762494" w:rsidP="00762494">
            <w:pPr>
              <w:spacing w:before="20" w:after="20"/>
              <w:ind w:left="227"/>
              <w:rPr>
                <w:snapToGrid w:val="0"/>
                <w:color w:val="000000"/>
                <w:sz w:val="20"/>
                <w:szCs w:val="20"/>
              </w:rPr>
            </w:pPr>
            <w:proofErr w:type="spellStart"/>
            <w:r w:rsidRPr="00AA1FF9">
              <w:rPr>
                <w:snapToGrid w:val="0"/>
                <w:color w:val="000000"/>
                <w:sz w:val="20"/>
                <w:szCs w:val="20"/>
              </w:rPr>
              <w:t>Түтүк</w:t>
            </w:r>
            <w:proofErr w:type="spellEnd"/>
            <w:r w:rsidRPr="00AA1FF9">
              <w:rPr>
                <w:snapToGrid w:val="0"/>
                <w:color w:val="000000"/>
                <w:sz w:val="20"/>
                <w:szCs w:val="20"/>
              </w:rPr>
              <w:t xml:space="preserve"> </w:t>
            </w:r>
            <w:proofErr w:type="spellStart"/>
            <w:r w:rsidRPr="00AA1FF9">
              <w:rPr>
                <w:snapToGrid w:val="0"/>
                <w:color w:val="000000"/>
                <w:sz w:val="20"/>
                <w:szCs w:val="20"/>
              </w:rPr>
              <w:t>өткөрүү</w:t>
            </w:r>
            <w:proofErr w:type="spellEnd"/>
            <w:r w:rsidRPr="00AA1FF9">
              <w:rPr>
                <w:snapToGrid w:val="0"/>
                <w:color w:val="000000"/>
                <w:sz w:val="20"/>
                <w:szCs w:val="20"/>
              </w:rPr>
              <w:t xml:space="preserve"> транспорту</w:t>
            </w:r>
          </w:p>
        </w:tc>
        <w:tc>
          <w:tcPr>
            <w:tcW w:w="648" w:type="pct"/>
            <w:vAlign w:val="bottom"/>
            <w:hideMark/>
          </w:tcPr>
          <w:p w14:paraId="5C27A4C9" w14:textId="77777777" w:rsidR="00762494" w:rsidRPr="00AA1FF9" w:rsidRDefault="00762494" w:rsidP="00762494">
            <w:pPr>
              <w:widowControl w:val="0"/>
              <w:jc w:val="right"/>
              <w:rPr>
                <w:color w:val="000000"/>
                <w:sz w:val="20"/>
                <w:szCs w:val="20"/>
              </w:rPr>
            </w:pPr>
            <w:r w:rsidRPr="00AA1FF9">
              <w:rPr>
                <w:color w:val="000000"/>
                <w:sz w:val="20"/>
                <w:szCs w:val="20"/>
              </w:rPr>
              <w:t>218,3</w:t>
            </w:r>
          </w:p>
        </w:tc>
        <w:tc>
          <w:tcPr>
            <w:tcW w:w="648" w:type="pct"/>
            <w:vAlign w:val="bottom"/>
            <w:hideMark/>
          </w:tcPr>
          <w:p w14:paraId="77E99865" w14:textId="77777777" w:rsidR="00762494" w:rsidRPr="00AA1FF9" w:rsidRDefault="00762494" w:rsidP="00762494">
            <w:pPr>
              <w:widowControl w:val="0"/>
              <w:jc w:val="right"/>
              <w:rPr>
                <w:sz w:val="20"/>
                <w:szCs w:val="20"/>
              </w:rPr>
            </w:pPr>
            <w:r w:rsidRPr="00AA1FF9">
              <w:rPr>
                <w:sz w:val="20"/>
                <w:szCs w:val="20"/>
              </w:rPr>
              <w:t>265,1</w:t>
            </w:r>
          </w:p>
        </w:tc>
        <w:tc>
          <w:tcPr>
            <w:tcW w:w="880" w:type="pct"/>
            <w:vAlign w:val="bottom"/>
            <w:hideMark/>
          </w:tcPr>
          <w:p w14:paraId="578851AD" w14:textId="77777777" w:rsidR="00762494" w:rsidRPr="00AA1FF9" w:rsidRDefault="00762494" w:rsidP="00762494">
            <w:pPr>
              <w:widowControl w:val="0"/>
              <w:jc w:val="right"/>
              <w:rPr>
                <w:color w:val="000000"/>
                <w:sz w:val="20"/>
                <w:szCs w:val="20"/>
              </w:rPr>
            </w:pPr>
            <w:r w:rsidRPr="00AA1FF9">
              <w:rPr>
                <w:color w:val="000000"/>
                <w:sz w:val="20"/>
                <w:szCs w:val="20"/>
              </w:rPr>
              <w:t>97,0</w:t>
            </w:r>
          </w:p>
        </w:tc>
        <w:tc>
          <w:tcPr>
            <w:tcW w:w="879" w:type="pct"/>
            <w:vAlign w:val="bottom"/>
            <w:hideMark/>
          </w:tcPr>
          <w:p w14:paraId="23B244C6" w14:textId="77777777" w:rsidR="00762494" w:rsidRPr="00AA1FF9" w:rsidRDefault="00762494" w:rsidP="00762494">
            <w:pPr>
              <w:widowControl w:val="0"/>
              <w:jc w:val="right"/>
              <w:rPr>
                <w:color w:val="000000"/>
                <w:sz w:val="20"/>
                <w:szCs w:val="20"/>
              </w:rPr>
            </w:pPr>
            <w:r w:rsidRPr="00AA1FF9">
              <w:rPr>
                <w:color w:val="000000"/>
                <w:sz w:val="20"/>
                <w:szCs w:val="20"/>
              </w:rPr>
              <w:t>121,4</w:t>
            </w:r>
          </w:p>
        </w:tc>
      </w:tr>
      <w:tr w:rsidR="00762494" w:rsidRPr="00AA1FF9" w14:paraId="2777BD50" w14:textId="77777777" w:rsidTr="00762494">
        <w:tc>
          <w:tcPr>
            <w:tcW w:w="1945" w:type="pct"/>
            <w:tcBorders>
              <w:top w:val="nil"/>
              <w:left w:val="nil"/>
              <w:bottom w:val="single" w:sz="8" w:space="0" w:color="auto"/>
              <w:right w:val="nil"/>
            </w:tcBorders>
            <w:vAlign w:val="bottom"/>
            <w:hideMark/>
          </w:tcPr>
          <w:p w14:paraId="23EE6122" w14:textId="77777777" w:rsidR="00762494" w:rsidRPr="00AA1FF9" w:rsidRDefault="00762494" w:rsidP="00762494">
            <w:pPr>
              <w:spacing w:before="20" w:after="20"/>
              <w:ind w:left="113"/>
              <w:rPr>
                <w:snapToGrid w:val="0"/>
                <w:color w:val="000000"/>
                <w:sz w:val="20"/>
                <w:szCs w:val="20"/>
              </w:rPr>
            </w:pPr>
            <w:r w:rsidRPr="00AA1FF9">
              <w:rPr>
                <w:snapToGrid w:val="0"/>
                <w:color w:val="000000"/>
                <w:sz w:val="20"/>
                <w:szCs w:val="20"/>
              </w:rPr>
              <w:t>Аба транспорту</w:t>
            </w:r>
          </w:p>
        </w:tc>
        <w:tc>
          <w:tcPr>
            <w:tcW w:w="648" w:type="pct"/>
            <w:tcBorders>
              <w:top w:val="nil"/>
              <w:left w:val="nil"/>
              <w:bottom w:val="single" w:sz="8" w:space="0" w:color="auto"/>
              <w:right w:val="nil"/>
            </w:tcBorders>
            <w:vAlign w:val="bottom"/>
            <w:hideMark/>
          </w:tcPr>
          <w:p w14:paraId="0B112C46" w14:textId="77777777" w:rsidR="00762494" w:rsidRPr="00AA1FF9" w:rsidRDefault="00762494" w:rsidP="00762494">
            <w:pPr>
              <w:widowControl w:val="0"/>
              <w:jc w:val="right"/>
              <w:rPr>
                <w:color w:val="000000"/>
                <w:sz w:val="20"/>
                <w:szCs w:val="20"/>
              </w:rPr>
            </w:pPr>
            <w:r w:rsidRPr="00AA1FF9">
              <w:rPr>
                <w:color w:val="000000"/>
                <w:sz w:val="20"/>
                <w:szCs w:val="20"/>
              </w:rPr>
              <w:t>201,1</w:t>
            </w:r>
          </w:p>
        </w:tc>
        <w:tc>
          <w:tcPr>
            <w:tcW w:w="648" w:type="pct"/>
            <w:tcBorders>
              <w:top w:val="nil"/>
              <w:left w:val="nil"/>
              <w:bottom w:val="single" w:sz="8" w:space="0" w:color="auto"/>
              <w:right w:val="nil"/>
            </w:tcBorders>
            <w:vAlign w:val="bottom"/>
            <w:hideMark/>
          </w:tcPr>
          <w:p w14:paraId="2CDC2185" w14:textId="77777777" w:rsidR="00762494" w:rsidRPr="00AA1FF9" w:rsidRDefault="00762494" w:rsidP="00762494">
            <w:pPr>
              <w:widowControl w:val="0"/>
              <w:jc w:val="right"/>
              <w:rPr>
                <w:sz w:val="20"/>
                <w:szCs w:val="20"/>
              </w:rPr>
            </w:pPr>
            <w:r w:rsidRPr="00AA1FF9">
              <w:rPr>
                <w:sz w:val="20"/>
                <w:szCs w:val="20"/>
              </w:rPr>
              <w:t>235,8</w:t>
            </w:r>
          </w:p>
        </w:tc>
        <w:tc>
          <w:tcPr>
            <w:tcW w:w="880" w:type="pct"/>
            <w:tcBorders>
              <w:top w:val="nil"/>
              <w:left w:val="nil"/>
              <w:bottom w:val="single" w:sz="8" w:space="0" w:color="auto"/>
              <w:right w:val="nil"/>
            </w:tcBorders>
            <w:vAlign w:val="bottom"/>
            <w:hideMark/>
          </w:tcPr>
          <w:p w14:paraId="13FEA59D" w14:textId="77777777" w:rsidR="00762494" w:rsidRPr="00AA1FF9" w:rsidRDefault="00762494" w:rsidP="00762494">
            <w:pPr>
              <w:widowControl w:val="0"/>
              <w:jc w:val="right"/>
              <w:rPr>
                <w:color w:val="000000"/>
                <w:sz w:val="20"/>
                <w:szCs w:val="20"/>
              </w:rPr>
            </w:pPr>
            <w:r w:rsidRPr="00AA1FF9">
              <w:rPr>
                <w:color w:val="000000"/>
                <w:sz w:val="20"/>
                <w:szCs w:val="20"/>
              </w:rPr>
              <w:t>1 226,2</w:t>
            </w:r>
          </w:p>
        </w:tc>
        <w:tc>
          <w:tcPr>
            <w:tcW w:w="879" w:type="pct"/>
            <w:tcBorders>
              <w:top w:val="nil"/>
              <w:left w:val="nil"/>
              <w:bottom w:val="single" w:sz="8" w:space="0" w:color="auto"/>
              <w:right w:val="nil"/>
            </w:tcBorders>
            <w:vAlign w:val="bottom"/>
            <w:hideMark/>
          </w:tcPr>
          <w:p w14:paraId="2B2437A7" w14:textId="77777777" w:rsidR="00762494" w:rsidRPr="00AA1FF9" w:rsidRDefault="00762494" w:rsidP="00762494">
            <w:pPr>
              <w:widowControl w:val="0"/>
              <w:jc w:val="right"/>
              <w:rPr>
                <w:color w:val="000000"/>
                <w:sz w:val="20"/>
                <w:szCs w:val="20"/>
              </w:rPr>
            </w:pPr>
            <w:r w:rsidRPr="00AA1FF9">
              <w:rPr>
                <w:color w:val="000000"/>
                <w:sz w:val="20"/>
                <w:szCs w:val="20"/>
              </w:rPr>
              <w:t>117,3</w:t>
            </w:r>
          </w:p>
        </w:tc>
      </w:tr>
    </w:tbl>
    <w:p w14:paraId="37A67004" w14:textId="77777777" w:rsidR="00762494" w:rsidRPr="00762494" w:rsidRDefault="00762494" w:rsidP="007E4B67">
      <w:pPr>
        <w:spacing w:before="120"/>
        <w:ind w:firstLine="709"/>
        <w:jc w:val="both"/>
        <w:rPr>
          <w:lang w:val="ky-KG"/>
        </w:rPr>
      </w:pPr>
      <w:r w:rsidRPr="00762494">
        <w:rPr>
          <w:i/>
          <w:lang w:val="ky-KG"/>
        </w:rPr>
        <w:t>Жүргүнчүлөрдү ташуу</w:t>
      </w:r>
      <w:r w:rsidRPr="00762494">
        <w:rPr>
          <w:lang w:val="ky-KG"/>
        </w:rPr>
        <w:t xml:space="preserve"> </w:t>
      </w:r>
      <w:bookmarkStart w:id="25" w:name="_Hlk34925741"/>
      <w:r w:rsidRPr="00762494">
        <w:rPr>
          <w:lang w:val="ky-KG"/>
        </w:rPr>
        <w:t xml:space="preserve">ү.ж. январь-ноябрында өткөн жылдын январь-ноябрына салыштырганда </w:t>
      </w:r>
      <w:bookmarkStart w:id="26" w:name="_Hlk34925769"/>
      <w:bookmarkEnd w:id="25"/>
      <w:r w:rsidRPr="00762494">
        <w:rPr>
          <w:lang w:val="ky-KG"/>
        </w:rPr>
        <w:t>60,4</w:t>
      </w:r>
      <w:r w:rsidRPr="00762494">
        <w:rPr>
          <w:iCs/>
          <w:lang w:val="ky-KG"/>
        </w:rPr>
        <w:t xml:space="preserve"> </w:t>
      </w:r>
      <w:r w:rsidRPr="00762494">
        <w:rPr>
          <w:lang w:val="ky-KG"/>
        </w:rPr>
        <w:t xml:space="preserve">млн. адамга же 11,6 пайызга жогорулады. </w:t>
      </w:r>
      <w:bookmarkStart w:id="27" w:name="_Hlk34925937"/>
      <w:bookmarkEnd w:id="26"/>
      <w:r w:rsidRPr="00762494">
        <w:rPr>
          <w:lang w:val="ky-KG"/>
        </w:rPr>
        <w:t xml:space="preserve">Жүргүнчүлөр ү.ж. ноябрында </w:t>
      </w:r>
      <w:bookmarkStart w:id="28" w:name="_Hlk40432235"/>
      <w:r w:rsidRPr="00762494">
        <w:rPr>
          <w:lang w:val="ky-KG"/>
        </w:rPr>
        <w:t xml:space="preserve">2023-жылдын </w:t>
      </w:r>
      <w:bookmarkEnd w:id="28"/>
      <w:r w:rsidRPr="00762494">
        <w:rPr>
          <w:lang w:val="ky-KG"/>
        </w:rPr>
        <w:t xml:space="preserve">ноябрына салыштырмалуу, 12,0 млн. адамга же 20,1 пайызга, ал эми мурунку айга салыштырганда алар, тескерисинче 0,8 </w:t>
      </w:r>
      <w:bookmarkEnd w:id="27"/>
      <w:r w:rsidRPr="00762494">
        <w:rPr>
          <w:lang w:val="ky-KG"/>
        </w:rPr>
        <w:t xml:space="preserve"> пайызга аз ташылды.</w:t>
      </w:r>
    </w:p>
    <w:p w14:paraId="07242E03" w14:textId="77777777" w:rsidR="00762494" w:rsidRPr="00762494" w:rsidRDefault="00762494" w:rsidP="00762494">
      <w:pPr>
        <w:ind w:firstLine="709"/>
        <w:jc w:val="both"/>
        <w:rPr>
          <w:lang w:val="ky-KG"/>
        </w:rPr>
      </w:pPr>
      <w:r w:rsidRPr="00762494">
        <w:rPr>
          <w:lang w:val="ky-KG"/>
        </w:rPr>
        <w:t>Жүргүнчүлөрдү ташуунун негизги к</w:t>
      </w:r>
      <w:bookmarkStart w:id="29" w:name="_Hlk71879726"/>
      <w:r w:rsidRPr="00762494">
        <w:rPr>
          <w:lang w:val="ky-KG"/>
        </w:rPr>
        <w:t>ө</w:t>
      </w:r>
      <w:bookmarkEnd w:id="29"/>
      <w:r w:rsidRPr="00762494">
        <w:rPr>
          <w:lang w:val="ky-KG"/>
        </w:rPr>
        <w:t>лөм</w:t>
      </w:r>
      <w:bookmarkStart w:id="30" w:name="_Hlk74313016"/>
      <w:r w:rsidRPr="00762494">
        <w:rPr>
          <w:lang w:val="ky-KG"/>
        </w:rPr>
        <w:t>ү</w:t>
      </w:r>
      <w:bookmarkEnd w:id="30"/>
      <w:r w:rsidRPr="00762494">
        <w:rPr>
          <w:lang w:val="ky-KG"/>
        </w:rPr>
        <w:t xml:space="preserve"> (96 пайызы) </w:t>
      </w:r>
      <w:r w:rsidRPr="00762494">
        <w:rPr>
          <w:i/>
          <w:lang w:val="ky-KG"/>
        </w:rPr>
        <w:t>автоунаа транспортуна</w:t>
      </w:r>
      <w:r w:rsidRPr="00762494">
        <w:rPr>
          <w:lang w:val="ky-KG"/>
        </w:rPr>
        <w:t xml:space="preserve"> (автобустар, микроавтобустар жана таксилер) туура келди, ал ү.ж. январь-ноябрында 2023-ж. январь-ноябрына салыштырганда  69,9 млн. адамга же 14,3 пайызга көп ташылды.</w:t>
      </w:r>
    </w:p>
    <w:p w14:paraId="1205D36D" w14:textId="5CBC1A08" w:rsidR="00762494" w:rsidRPr="00762494" w:rsidRDefault="00762494" w:rsidP="00762494">
      <w:pPr>
        <w:spacing w:before="120" w:after="120"/>
        <w:rPr>
          <w:b/>
          <w:lang w:val="ky-KG"/>
        </w:rPr>
      </w:pPr>
      <w:r w:rsidRPr="00762494">
        <w:rPr>
          <w:b/>
          <w:lang w:val="ky-KG"/>
        </w:rPr>
        <w:t xml:space="preserve">44-таблица: Январь-ноябрдагы транспорттун бардык түрү менен жүргүнчүлөрдүн </w:t>
      </w:r>
      <w:r w:rsidRPr="00762494">
        <w:rPr>
          <w:b/>
          <w:lang w:val="ky-KG"/>
        </w:rPr>
        <w:br/>
        <w:t xml:space="preserve">           </w:t>
      </w:r>
      <w:r w:rsidR="00655CBD">
        <w:rPr>
          <w:b/>
          <w:lang w:val="ky-KG"/>
        </w:rPr>
        <w:t xml:space="preserve">     </w:t>
      </w:r>
      <w:r w:rsidRPr="00762494">
        <w:rPr>
          <w:b/>
          <w:lang w:val="ky-KG"/>
        </w:rPr>
        <w:t xml:space="preserve">      ташылышы</w:t>
      </w:r>
    </w:p>
    <w:tbl>
      <w:tblPr>
        <w:tblW w:w="5000" w:type="pct"/>
        <w:tblLook w:val="04A0" w:firstRow="1" w:lastRow="0" w:firstColumn="1" w:lastColumn="0" w:noHBand="0" w:noVBand="1"/>
      </w:tblPr>
      <w:tblGrid>
        <w:gridCol w:w="3560"/>
        <w:gridCol w:w="1336"/>
        <w:gridCol w:w="1336"/>
        <w:gridCol w:w="1704"/>
        <w:gridCol w:w="1702"/>
      </w:tblGrid>
      <w:tr w:rsidR="00762494" w:rsidRPr="00AA1FF9" w14:paraId="7CD5150E" w14:textId="77777777" w:rsidTr="00762494">
        <w:trPr>
          <w:cantSplit/>
          <w:tblHeader/>
        </w:trPr>
        <w:tc>
          <w:tcPr>
            <w:tcW w:w="1847" w:type="pct"/>
            <w:vMerge w:val="restart"/>
            <w:tcBorders>
              <w:top w:val="single" w:sz="8" w:space="0" w:color="auto"/>
              <w:left w:val="nil"/>
              <w:bottom w:val="single" w:sz="8" w:space="0" w:color="auto"/>
              <w:right w:val="nil"/>
            </w:tcBorders>
          </w:tcPr>
          <w:p w14:paraId="048CC821" w14:textId="77777777" w:rsidR="00762494" w:rsidRPr="00AA1FF9" w:rsidRDefault="00762494" w:rsidP="00762494">
            <w:pPr>
              <w:spacing w:before="20" w:after="20"/>
              <w:rPr>
                <w:iCs/>
                <w:color w:val="000000"/>
                <w:sz w:val="20"/>
                <w:szCs w:val="20"/>
                <w:lang w:val="ky-KG"/>
              </w:rPr>
            </w:pPr>
          </w:p>
        </w:tc>
        <w:tc>
          <w:tcPr>
            <w:tcW w:w="1386" w:type="pct"/>
            <w:gridSpan w:val="2"/>
            <w:tcBorders>
              <w:top w:val="single" w:sz="8" w:space="0" w:color="auto"/>
              <w:left w:val="nil"/>
              <w:bottom w:val="single" w:sz="4" w:space="0" w:color="auto"/>
              <w:right w:val="nil"/>
            </w:tcBorders>
            <w:vAlign w:val="center"/>
            <w:hideMark/>
          </w:tcPr>
          <w:p w14:paraId="27E65110" w14:textId="77777777" w:rsidR="00762494" w:rsidRPr="00AA1FF9" w:rsidRDefault="00762494" w:rsidP="00762494">
            <w:pPr>
              <w:spacing w:before="20" w:after="20"/>
              <w:jc w:val="center"/>
              <w:rPr>
                <w:b/>
                <w:bCs/>
                <w:sz w:val="20"/>
                <w:szCs w:val="20"/>
              </w:rPr>
            </w:pPr>
            <w:proofErr w:type="spellStart"/>
            <w:r w:rsidRPr="00AA1FF9">
              <w:rPr>
                <w:b/>
                <w:bCs/>
                <w:sz w:val="20"/>
                <w:szCs w:val="20"/>
              </w:rPr>
              <w:t>Миң</w:t>
            </w:r>
            <w:proofErr w:type="spellEnd"/>
            <w:r w:rsidRPr="00AA1FF9">
              <w:rPr>
                <w:b/>
                <w:bCs/>
                <w:sz w:val="20"/>
                <w:szCs w:val="20"/>
              </w:rPr>
              <w:t xml:space="preserve"> адам</w:t>
            </w:r>
          </w:p>
        </w:tc>
        <w:tc>
          <w:tcPr>
            <w:tcW w:w="1767" w:type="pct"/>
            <w:gridSpan w:val="2"/>
            <w:tcBorders>
              <w:top w:val="single" w:sz="8" w:space="0" w:color="auto"/>
              <w:left w:val="nil"/>
              <w:bottom w:val="single" w:sz="4" w:space="0" w:color="auto"/>
              <w:right w:val="nil"/>
            </w:tcBorders>
            <w:hideMark/>
          </w:tcPr>
          <w:p w14:paraId="49C099B2" w14:textId="77777777" w:rsidR="00762494" w:rsidRPr="00AA1FF9" w:rsidRDefault="00762494" w:rsidP="00762494">
            <w:pPr>
              <w:spacing w:before="20" w:after="20"/>
              <w:jc w:val="center"/>
              <w:rPr>
                <w:b/>
                <w:bCs/>
                <w:sz w:val="20"/>
                <w:szCs w:val="20"/>
              </w:rPr>
            </w:pPr>
            <w:proofErr w:type="spellStart"/>
            <w:r w:rsidRPr="00AA1FF9">
              <w:rPr>
                <w:b/>
                <w:bCs/>
                <w:sz w:val="20"/>
                <w:szCs w:val="20"/>
              </w:rPr>
              <w:t>Мурунку</w:t>
            </w:r>
            <w:proofErr w:type="spellEnd"/>
            <w:r w:rsidRPr="00AA1FF9">
              <w:rPr>
                <w:b/>
                <w:bCs/>
                <w:sz w:val="20"/>
                <w:szCs w:val="20"/>
              </w:rPr>
              <w:t xml:space="preserve"> </w:t>
            </w:r>
            <w:proofErr w:type="spellStart"/>
            <w:r w:rsidRPr="00AA1FF9">
              <w:rPr>
                <w:b/>
                <w:bCs/>
                <w:sz w:val="20"/>
                <w:szCs w:val="20"/>
              </w:rPr>
              <w:t>жылдын</w:t>
            </w:r>
            <w:proofErr w:type="spellEnd"/>
            <w:r w:rsidRPr="00AA1FF9">
              <w:rPr>
                <w:b/>
                <w:bCs/>
                <w:sz w:val="20"/>
                <w:szCs w:val="20"/>
              </w:rPr>
              <w:t xml:space="preserve"> </w:t>
            </w:r>
            <w:proofErr w:type="spellStart"/>
            <w:r w:rsidRPr="00AA1FF9">
              <w:rPr>
                <w:b/>
                <w:bCs/>
                <w:sz w:val="20"/>
                <w:szCs w:val="20"/>
              </w:rPr>
              <w:t>тийиштүү</w:t>
            </w:r>
            <w:proofErr w:type="spellEnd"/>
            <w:r w:rsidRPr="00AA1FF9">
              <w:rPr>
                <w:b/>
                <w:bCs/>
                <w:sz w:val="20"/>
                <w:szCs w:val="20"/>
              </w:rPr>
              <w:t xml:space="preserve"> </w:t>
            </w:r>
            <w:r w:rsidRPr="00AA1FF9">
              <w:rPr>
                <w:b/>
                <w:bCs/>
                <w:sz w:val="20"/>
                <w:szCs w:val="20"/>
                <w:lang w:val="ky-KG"/>
              </w:rPr>
              <w:t>мезгилине</w:t>
            </w:r>
            <w:r w:rsidRPr="00AA1FF9">
              <w:rPr>
                <w:b/>
                <w:bCs/>
                <w:sz w:val="20"/>
                <w:szCs w:val="20"/>
              </w:rPr>
              <w:t xml:space="preserve"> карата </w:t>
            </w:r>
            <w:proofErr w:type="spellStart"/>
            <w:r w:rsidRPr="00AA1FF9">
              <w:rPr>
                <w:b/>
                <w:bCs/>
                <w:sz w:val="20"/>
                <w:szCs w:val="20"/>
              </w:rPr>
              <w:t>пайыз</w:t>
            </w:r>
            <w:proofErr w:type="spellEnd"/>
            <w:r w:rsidRPr="00AA1FF9">
              <w:rPr>
                <w:b/>
                <w:bCs/>
                <w:sz w:val="20"/>
                <w:szCs w:val="20"/>
              </w:rPr>
              <w:t xml:space="preserve"> </w:t>
            </w:r>
            <w:proofErr w:type="spellStart"/>
            <w:r w:rsidRPr="00AA1FF9">
              <w:rPr>
                <w:b/>
                <w:bCs/>
                <w:sz w:val="20"/>
                <w:szCs w:val="20"/>
              </w:rPr>
              <w:t>менен</w:t>
            </w:r>
            <w:proofErr w:type="spellEnd"/>
          </w:p>
        </w:tc>
      </w:tr>
      <w:tr w:rsidR="00762494" w:rsidRPr="00AA1FF9" w14:paraId="4007FA8F" w14:textId="77777777" w:rsidTr="00762494">
        <w:trPr>
          <w:cantSplit/>
          <w:tblHeader/>
        </w:trPr>
        <w:tc>
          <w:tcPr>
            <w:tcW w:w="0" w:type="auto"/>
            <w:vMerge/>
            <w:tcBorders>
              <w:top w:val="single" w:sz="8" w:space="0" w:color="auto"/>
              <w:left w:val="nil"/>
              <w:bottom w:val="single" w:sz="8" w:space="0" w:color="auto"/>
              <w:right w:val="nil"/>
            </w:tcBorders>
            <w:vAlign w:val="center"/>
            <w:hideMark/>
          </w:tcPr>
          <w:p w14:paraId="1595C0A9" w14:textId="77777777" w:rsidR="00762494" w:rsidRPr="00AA1FF9" w:rsidRDefault="00762494" w:rsidP="00762494">
            <w:pPr>
              <w:rPr>
                <w:iCs/>
                <w:color w:val="000000"/>
                <w:sz w:val="20"/>
                <w:szCs w:val="20"/>
                <w:lang w:val="ky-KG"/>
              </w:rPr>
            </w:pPr>
          </w:p>
        </w:tc>
        <w:tc>
          <w:tcPr>
            <w:tcW w:w="693" w:type="pct"/>
            <w:tcBorders>
              <w:top w:val="single" w:sz="4" w:space="0" w:color="auto"/>
              <w:left w:val="nil"/>
              <w:bottom w:val="single" w:sz="8" w:space="0" w:color="auto"/>
              <w:right w:val="nil"/>
            </w:tcBorders>
            <w:hideMark/>
          </w:tcPr>
          <w:p w14:paraId="2D0CCF90" w14:textId="77777777" w:rsidR="00762494" w:rsidRPr="00AA1FF9" w:rsidRDefault="00762494" w:rsidP="00762494">
            <w:pPr>
              <w:spacing w:before="20" w:after="20"/>
              <w:jc w:val="right"/>
              <w:rPr>
                <w:b/>
                <w:bCs/>
                <w:sz w:val="20"/>
                <w:szCs w:val="20"/>
              </w:rPr>
            </w:pPr>
            <w:r w:rsidRPr="00AA1FF9">
              <w:rPr>
                <w:b/>
                <w:bCs/>
                <w:sz w:val="20"/>
                <w:szCs w:val="20"/>
              </w:rPr>
              <w:t>202</w:t>
            </w:r>
            <w:r w:rsidRPr="00AA1FF9">
              <w:rPr>
                <w:b/>
                <w:bCs/>
                <w:sz w:val="20"/>
                <w:szCs w:val="20"/>
                <w:lang w:val="en-US"/>
              </w:rPr>
              <w:t>3</w:t>
            </w:r>
          </w:p>
        </w:tc>
        <w:tc>
          <w:tcPr>
            <w:tcW w:w="693" w:type="pct"/>
            <w:tcBorders>
              <w:top w:val="single" w:sz="4" w:space="0" w:color="auto"/>
              <w:left w:val="nil"/>
              <w:bottom w:val="single" w:sz="8" w:space="0" w:color="auto"/>
              <w:right w:val="nil"/>
            </w:tcBorders>
            <w:hideMark/>
          </w:tcPr>
          <w:p w14:paraId="5F839BAE" w14:textId="77777777" w:rsidR="00762494" w:rsidRPr="00AA1FF9" w:rsidRDefault="00762494" w:rsidP="00762494">
            <w:pPr>
              <w:spacing w:before="20" w:after="20"/>
              <w:ind w:right="57"/>
              <w:jc w:val="right"/>
              <w:rPr>
                <w:b/>
                <w:bCs/>
                <w:sz w:val="20"/>
                <w:szCs w:val="20"/>
              </w:rPr>
            </w:pPr>
            <w:r w:rsidRPr="00AA1FF9">
              <w:rPr>
                <w:b/>
                <w:bCs/>
                <w:sz w:val="20"/>
                <w:szCs w:val="20"/>
              </w:rPr>
              <w:t>202</w:t>
            </w:r>
            <w:r w:rsidRPr="00AA1FF9">
              <w:rPr>
                <w:b/>
                <w:bCs/>
                <w:sz w:val="20"/>
                <w:szCs w:val="20"/>
                <w:lang w:val="en-US"/>
              </w:rPr>
              <w:t>4</w:t>
            </w:r>
          </w:p>
        </w:tc>
        <w:tc>
          <w:tcPr>
            <w:tcW w:w="884" w:type="pct"/>
            <w:tcBorders>
              <w:top w:val="single" w:sz="4" w:space="0" w:color="auto"/>
              <w:left w:val="nil"/>
              <w:bottom w:val="single" w:sz="8" w:space="0" w:color="auto"/>
              <w:right w:val="nil"/>
            </w:tcBorders>
            <w:hideMark/>
          </w:tcPr>
          <w:p w14:paraId="56F85048" w14:textId="77777777" w:rsidR="00762494" w:rsidRPr="00AA1FF9" w:rsidRDefault="00762494" w:rsidP="00762494">
            <w:pPr>
              <w:spacing w:before="20" w:after="20"/>
              <w:jc w:val="right"/>
              <w:rPr>
                <w:b/>
                <w:bCs/>
                <w:sz w:val="20"/>
                <w:szCs w:val="20"/>
              </w:rPr>
            </w:pPr>
            <w:r w:rsidRPr="00AA1FF9">
              <w:rPr>
                <w:b/>
                <w:bCs/>
                <w:sz w:val="20"/>
                <w:szCs w:val="20"/>
              </w:rPr>
              <w:t>202</w:t>
            </w:r>
            <w:r w:rsidRPr="00AA1FF9">
              <w:rPr>
                <w:b/>
                <w:bCs/>
                <w:sz w:val="20"/>
                <w:szCs w:val="20"/>
                <w:lang w:val="en-US"/>
              </w:rPr>
              <w:t>3</w:t>
            </w:r>
          </w:p>
        </w:tc>
        <w:tc>
          <w:tcPr>
            <w:tcW w:w="883" w:type="pct"/>
            <w:tcBorders>
              <w:top w:val="single" w:sz="4" w:space="0" w:color="auto"/>
              <w:left w:val="nil"/>
              <w:bottom w:val="single" w:sz="8" w:space="0" w:color="auto"/>
              <w:right w:val="nil"/>
            </w:tcBorders>
            <w:hideMark/>
          </w:tcPr>
          <w:p w14:paraId="0F2CAD7B" w14:textId="77777777" w:rsidR="00762494" w:rsidRPr="00AA1FF9" w:rsidRDefault="00762494" w:rsidP="00762494">
            <w:pPr>
              <w:spacing w:before="20" w:after="20"/>
              <w:ind w:right="57"/>
              <w:jc w:val="right"/>
              <w:rPr>
                <w:b/>
                <w:bCs/>
                <w:sz w:val="20"/>
                <w:szCs w:val="20"/>
              </w:rPr>
            </w:pPr>
            <w:r w:rsidRPr="00AA1FF9">
              <w:rPr>
                <w:b/>
                <w:bCs/>
                <w:sz w:val="20"/>
                <w:szCs w:val="20"/>
              </w:rPr>
              <w:t>202</w:t>
            </w:r>
            <w:r w:rsidRPr="00AA1FF9">
              <w:rPr>
                <w:b/>
                <w:bCs/>
                <w:sz w:val="20"/>
                <w:szCs w:val="20"/>
                <w:lang w:val="en-US"/>
              </w:rPr>
              <w:t>4</w:t>
            </w:r>
          </w:p>
        </w:tc>
      </w:tr>
      <w:tr w:rsidR="00762494" w:rsidRPr="00AA1FF9" w14:paraId="3852DE04" w14:textId="77777777" w:rsidTr="00762494">
        <w:tc>
          <w:tcPr>
            <w:tcW w:w="1847" w:type="pct"/>
            <w:tcBorders>
              <w:top w:val="single" w:sz="8" w:space="0" w:color="auto"/>
              <w:left w:val="nil"/>
              <w:bottom w:val="nil"/>
              <w:right w:val="nil"/>
            </w:tcBorders>
            <w:hideMark/>
          </w:tcPr>
          <w:p w14:paraId="0D24269B" w14:textId="77777777" w:rsidR="00762494" w:rsidRPr="00AA1FF9" w:rsidRDefault="00762494" w:rsidP="00762494">
            <w:pPr>
              <w:shd w:val="clear" w:color="auto" w:fill="FFFFFF"/>
              <w:spacing w:before="20" w:after="20"/>
              <w:rPr>
                <w:b/>
                <w:bCs/>
                <w:sz w:val="20"/>
                <w:szCs w:val="20"/>
              </w:rPr>
            </w:pPr>
            <w:proofErr w:type="spellStart"/>
            <w:r w:rsidRPr="00AA1FF9">
              <w:rPr>
                <w:b/>
                <w:bCs/>
                <w:sz w:val="20"/>
                <w:szCs w:val="20"/>
              </w:rPr>
              <w:t>Бардыгы</w:t>
            </w:r>
            <w:proofErr w:type="spellEnd"/>
          </w:p>
        </w:tc>
        <w:tc>
          <w:tcPr>
            <w:tcW w:w="693" w:type="pct"/>
            <w:vAlign w:val="bottom"/>
            <w:hideMark/>
          </w:tcPr>
          <w:p w14:paraId="3EE9B5F1" w14:textId="77777777" w:rsidR="00762494" w:rsidRPr="00AA1FF9" w:rsidRDefault="00762494" w:rsidP="00762494">
            <w:pPr>
              <w:widowControl w:val="0"/>
              <w:jc w:val="right"/>
              <w:rPr>
                <w:b/>
                <w:bCs/>
                <w:color w:val="000000"/>
                <w:sz w:val="20"/>
                <w:szCs w:val="20"/>
              </w:rPr>
            </w:pPr>
            <w:r w:rsidRPr="00AA1FF9">
              <w:rPr>
                <w:b/>
                <w:bCs/>
                <w:color w:val="000000"/>
                <w:sz w:val="20"/>
                <w:szCs w:val="20"/>
              </w:rPr>
              <w:t>519 217,6</w:t>
            </w:r>
          </w:p>
        </w:tc>
        <w:tc>
          <w:tcPr>
            <w:tcW w:w="693" w:type="pct"/>
            <w:vAlign w:val="bottom"/>
            <w:hideMark/>
          </w:tcPr>
          <w:p w14:paraId="26F5A9C8" w14:textId="77777777" w:rsidR="00762494" w:rsidRPr="00AA1FF9" w:rsidRDefault="00762494" w:rsidP="00762494">
            <w:pPr>
              <w:widowControl w:val="0"/>
              <w:jc w:val="right"/>
              <w:rPr>
                <w:b/>
                <w:bCs/>
                <w:color w:val="000000"/>
                <w:sz w:val="20"/>
                <w:szCs w:val="20"/>
              </w:rPr>
            </w:pPr>
            <w:r w:rsidRPr="00AA1FF9">
              <w:rPr>
                <w:b/>
                <w:bCs/>
                <w:color w:val="000000"/>
                <w:sz w:val="20"/>
                <w:szCs w:val="20"/>
              </w:rPr>
              <w:t>579 570,5</w:t>
            </w:r>
          </w:p>
        </w:tc>
        <w:tc>
          <w:tcPr>
            <w:tcW w:w="884" w:type="pct"/>
            <w:vAlign w:val="bottom"/>
            <w:hideMark/>
          </w:tcPr>
          <w:p w14:paraId="397F1F38" w14:textId="77777777" w:rsidR="00762494" w:rsidRPr="00AA1FF9" w:rsidRDefault="00762494" w:rsidP="00762494">
            <w:pPr>
              <w:widowControl w:val="0"/>
              <w:jc w:val="right"/>
              <w:rPr>
                <w:b/>
                <w:bCs/>
                <w:color w:val="000000"/>
                <w:sz w:val="20"/>
                <w:szCs w:val="20"/>
              </w:rPr>
            </w:pPr>
            <w:r w:rsidRPr="00AA1FF9">
              <w:rPr>
                <w:b/>
                <w:bCs/>
                <w:color w:val="000000"/>
                <w:sz w:val="20"/>
                <w:szCs w:val="20"/>
              </w:rPr>
              <w:t>108,5</w:t>
            </w:r>
          </w:p>
        </w:tc>
        <w:tc>
          <w:tcPr>
            <w:tcW w:w="883" w:type="pct"/>
            <w:vAlign w:val="bottom"/>
            <w:hideMark/>
          </w:tcPr>
          <w:p w14:paraId="5CDD7EB5" w14:textId="77777777" w:rsidR="00762494" w:rsidRPr="00AA1FF9" w:rsidRDefault="00762494" w:rsidP="00762494">
            <w:pPr>
              <w:widowControl w:val="0"/>
              <w:jc w:val="right"/>
              <w:rPr>
                <w:b/>
                <w:bCs/>
                <w:color w:val="000000"/>
                <w:sz w:val="20"/>
                <w:szCs w:val="20"/>
              </w:rPr>
            </w:pPr>
            <w:r w:rsidRPr="00AA1FF9">
              <w:rPr>
                <w:b/>
                <w:bCs/>
                <w:color w:val="000000"/>
                <w:sz w:val="20"/>
                <w:szCs w:val="20"/>
              </w:rPr>
              <w:t>111,6</w:t>
            </w:r>
          </w:p>
        </w:tc>
      </w:tr>
      <w:tr w:rsidR="00762494" w:rsidRPr="00AA1FF9" w14:paraId="2100D095" w14:textId="77777777" w:rsidTr="00762494">
        <w:tc>
          <w:tcPr>
            <w:tcW w:w="1847" w:type="pct"/>
            <w:vAlign w:val="bottom"/>
            <w:hideMark/>
          </w:tcPr>
          <w:p w14:paraId="5E1C0762" w14:textId="77777777" w:rsidR="00762494" w:rsidRPr="00AA1FF9" w:rsidRDefault="00762494" w:rsidP="00762494">
            <w:pPr>
              <w:spacing w:before="20" w:after="20"/>
              <w:ind w:left="113"/>
              <w:rPr>
                <w:snapToGrid w:val="0"/>
                <w:color w:val="000000"/>
                <w:sz w:val="20"/>
                <w:szCs w:val="20"/>
              </w:rPr>
            </w:pPr>
            <w:proofErr w:type="spellStart"/>
            <w:r w:rsidRPr="00AA1FF9">
              <w:rPr>
                <w:snapToGrid w:val="0"/>
                <w:color w:val="000000"/>
                <w:sz w:val="20"/>
                <w:szCs w:val="20"/>
              </w:rPr>
              <w:t>Жерде</w:t>
            </w:r>
            <w:proofErr w:type="spellEnd"/>
            <w:r w:rsidRPr="00AA1FF9">
              <w:rPr>
                <w:snapToGrid w:val="0"/>
                <w:color w:val="000000"/>
                <w:sz w:val="20"/>
                <w:szCs w:val="20"/>
              </w:rPr>
              <w:t xml:space="preserve"> </w:t>
            </w:r>
            <w:proofErr w:type="spellStart"/>
            <w:r w:rsidRPr="00AA1FF9">
              <w:rPr>
                <w:snapToGrid w:val="0"/>
                <w:color w:val="000000"/>
                <w:sz w:val="20"/>
                <w:szCs w:val="20"/>
              </w:rPr>
              <w:t>жүрүүчү</w:t>
            </w:r>
            <w:proofErr w:type="spellEnd"/>
            <w:r w:rsidRPr="00AA1FF9">
              <w:rPr>
                <w:snapToGrid w:val="0"/>
                <w:color w:val="000000"/>
                <w:sz w:val="20"/>
                <w:szCs w:val="20"/>
              </w:rPr>
              <w:t xml:space="preserve"> транспорт</w:t>
            </w:r>
          </w:p>
        </w:tc>
        <w:tc>
          <w:tcPr>
            <w:tcW w:w="693" w:type="pct"/>
            <w:vAlign w:val="bottom"/>
          </w:tcPr>
          <w:p w14:paraId="745422D3" w14:textId="77777777" w:rsidR="00762494" w:rsidRPr="00AA1FF9" w:rsidRDefault="00762494" w:rsidP="00762494">
            <w:pPr>
              <w:rPr>
                <w:color w:val="000000"/>
                <w:sz w:val="20"/>
                <w:szCs w:val="20"/>
              </w:rPr>
            </w:pPr>
          </w:p>
        </w:tc>
        <w:tc>
          <w:tcPr>
            <w:tcW w:w="693" w:type="pct"/>
            <w:vAlign w:val="bottom"/>
          </w:tcPr>
          <w:p w14:paraId="5AC8EBE4" w14:textId="77777777" w:rsidR="00762494" w:rsidRPr="00AA1FF9" w:rsidRDefault="00762494" w:rsidP="00762494">
            <w:pPr>
              <w:rPr>
                <w:color w:val="000000"/>
                <w:sz w:val="20"/>
                <w:szCs w:val="20"/>
              </w:rPr>
            </w:pPr>
          </w:p>
        </w:tc>
        <w:tc>
          <w:tcPr>
            <w:tcW w:w="884" w:type="pct"/>
            <w:vAlign w:val="bottom"/>
          </w:tcPr>
          <w:p w14:paraId="690E71C0" w14:textId="77777777" w:rsidR="00762494" w:rsidRPr="00AA1FF9" w:rsidRDefault="00762494" w:rsidP="00762494">
            <w:pPr>
              <w:jc w:val="right"/>
              <w:rPr>
                <w:color w:val="000000"/>
                <w:sz w:val="20"/>
                <w:szCs w:val="20"/>
              </w:rPr>
            </w:pPr>
          </w:p>
        </w:tc>
        <w:tc>
          <w:tcPr>
            <w:tcW w:w="883" w:type="pct"/>
            <w:vAlign w:val="bottom"/>
          </w:tcPr>
          <w:p w14:paraId="6A2ED07A" w14:textId="77777777" w:rsidR="00762494" w:rsidRPr="00AA1FF9" w:rsidRDefault="00762494" w:rsidP="00762494">
            <w:pPr>
              <w:jc w:val="right"/>
              <w:rPr>
                <w:color w:val="000000"/>
                <w:sz w:val="20"/>
                <w:szCs w:val="20"/>
              </w:rPr>
            </w:pPr>
          </w:p>
        </w:tc>
      </w:tr>
      <w:tr w:rsidR="00762494" w:rsidRPr="00AA1FF9" w14:paraId="63DB7CF5" w14:textId="77777777" w:rsidTr="00762494">
        <w:tc>
          <w:tcPr>
            <w:tcW w:w="1847" w:type="pct"/>
            <w:hideMark/>
          </w:tcPr>
          <w:p w14:paraId="374EAC10" w14:textId="77777777" w:rsidR="00762494" w:rsidRPr="00AA1FF9" w:rsidRDefault="00762494" w:rsidP="00762494">
            <w:pPr>
              <w:spacing w:before="20" w:after="20"/>
              <w:ind w:left="227"/>
              <w:rPr>
                <w:color w:val="000000"/>
                <w:sz w:val="20"/>
                <w:szCs w:val="20"/>
              </w:rPr>
            </w:pPr>
            <w:r w:rsidRPr="00AA1FF9">
              <w:rPr>
                <w:snapToGrid w:val="0"/>
                <w:color w:val="000000"/>
                <w:sz w:val="20"/>
                <w:szCs w:val="20"/>
              </w:rPr>
              <w:t xml:space="preserve">Темир </w:t>
            </w:r>
            <w:proofErr w:type="spellStart"/>
            <w:r w:rsidRPr="00AA1FF9">
              <w:rPr>
                <w:snapToGrid w:val="0"/>
                <w:color w:val="000000"/>
                <w:sz w:val="20"/>
                <w:szCs w:val="20"/>
              </w:rPr>
              <w:t>жол</w:t>
            </w:r>
            <w:proofErr w:type="spellEnd"/>
            <w:r w:rsidRPr="00AA1FF9">
              <w:rPr>
                <w:snapToGrid w:val="0"/>
                <w:color w:val="000000"/>
                <w:sz w:val="20"/>
                <w:szCs w:val="20"/>
              </w:rPr>
              <w:t xml:space="preserve"> </w:t>
            </w:r>
          </w:p>
        </w:tc>
        <w:tc>
          <w:tcPr>
            <w:tcW w:w="693" w:type="pct"/>
            <w:vAlign w:val="bottom"/>
            <w:hideMark/>
          </w:tcPr>
          <w:p w14:paraId="602BA3AC" w14:textId="77777777" w:rsidR="00762494" w:rsidRPr="00AA1FF9" w:rsidRDefault="00762494" w:rsidP="00762494">
            <w:pPr>
              <w:widowControl w:val="0"/>
              <w:jc w:val="right"/>
              <w:rPr>
                <w:color w:val="000000"/>
                <w:sz w:val="20"/>
                <w:szCs w:val="20"/>
              </w:rPr>
            </w:pPr>
            <w:r w:rsidRPr="00AA1FF9">
              <w:rPr>
                <w:color w:val="000000"/>
                <w:sz w:val="20"/>
                <w:szCs w:val="20"/>
              </w:rPr>
              <w:t>229,6</w:t>
            </w:r>
          </w:p>
        </w:tc>
        <w:tc>
          <w:tcPr>
            <w:tcW w:w="693" w:type="pct"/>
            <w:vAlign w:val="bottom"/>
            <w:hideMark/>
          </w:tcPr>
          <w:p w14:paraId="0532F0BA" w14:textId="77777777" w:rsidR="00762494" w:rsidRPr="00AA1FF9" w:rsidRDefault="00762494" w:rsidP="00762494">
            <w:pPr>
              <w:widowControl w:val="0"/>
              <w:jc w:val="right"/>
              <w:rPr>
                <w:sz w:val="20"/>
                <w:szCs w:val="20"/>
              </w:rPr>
            </w:pPr>
            <w:r w:rsidRPr="00AA1FF9">
              <w:rPr>
                <w:sz w:val="20"/>
                <w:szCs w:val="20"/>
              </w:rPr>
              <w:t>246,7</w:t>
            </w:r>
          </w:p>
        </w:tc>
        <w:tc>
          <w:tcPr>
            <w:tcW w:w="884" w:type="pct"/>
            <w:vAlign w:val="bottom"/>
            <w:hideMark/>
          </w:tcPr>
          <w:p w14:paraId="0E49D0FC" w14:textId="77777777" w:rsidR="00762494" w:rsidRPr="00AA1FF9" w:rsidRDefault="00762494" w:rsidP="00762494">
            <w:pPr>
              <w:widowControl w:val="0"/>
              <w:jc w:val="right"/>
              <w:rPr>
                <w:color w:val="000000"/>
                <w:sz w:val="20"/>
                <w:szCs w:val="20"/>
              </w:rPr>
            </w:pPr>
            <w:r w:rsidRPr="00AA1FF9">
              <w:rPr>
                <w:color w:val="000000"/>
                <w:sz w:val="20"/>
                <w:szCs w:val="20"/>
              </w:rPr>
              <w:t>92,4</w:t>
            </w:r>
          </w:p>
        </w:tc>
        <w:tc>
          <w:tcPr>
            <w:tcW w:w="883" w:type="pct"/>
            <w:vAlign w:val="bottom"/>
            <w:hideMark/>
          </w:tcPr>
          <w:p w14:paraId="40E31CFA" w14:textId="77777777" w:rsidR="00762494" w:rsidRPr="00AA1FF9" w:rsidRDefault="00762494" w:rsidP="00762494">
            <w:pPr>
              <w:widowControl w:val="0"/>
              <w:jc w:val="right"/>
              <w:rPr>
                <w:color w:val="000000"/>
                <w:sz w:val="20"/>
                <w:szCs w:val="20"/>
              </w:rPr>
            </w:pPr>
            <w:r w:rsidRPr="00AA1FF9">
              <w:rPr>
                <w:color w:val="000000"/>
                <w:sz w:val="20"/>
                <w:szCs w:val="20"/>
              </w:rPr>
              <w:t>107,4</w:t>
            </w:r>
          </w:p>
        </w:tc>
      </w:tr>
      <w:tr w:rsidR="00762494" w:rsidRPr="00AA1FF9" w14:paraId="20F7D593" w14:textId="77777777" w:rsidTr="00762494">
        <w:tc>
          <w:tcPr>
            <w:tcW w:w="1847" w:type="pct"/>
            <w:vAlign w:val="bottom"/>
            <w:hideMark/>
          </w:tcPr>
          <w:p w14:paraId="7655B08C" w14:textId="77777777" w:rsidR="00762494" w:rsidRPr="00AA1FF9" w:rsidRDefault="00762494" w:rsidP="00762494">
            <w:pPr>
              <w:keepNext/>
              <w:spacing w:before="20" w:after="20"/>
              <w:ind w:left="227"/>
              <w:rPr>
                <w:snapToGrid w:val="0"/>
                <w:color w:val="000000"/>
                <w:sz w:val="20"/>
                <w:szCs w:val="20"/>
                <w:lang w:val="ky-KG"/>
              </w:rPr>
            </w:pPr>
            <w:r w:rsidRPr="00AA1FF9">
              <w:rPr>
                <w:snapToGrid w:val="0"/>
                <w:color w:val="000000"/>
                <w:sz w:val="20"/>
                <w:szCs w:val="20"/>
              </w:rPr>
              <w:t>Автобус</w:t>
            </w:r>
            <w:r w:rsidRPr="00AA1FF9">
              <w:rPr>
                <w:snapToGrid w:val="0"/>
                <w:color w:val="000000"/>
                <w:sz w:val="20"/>
                <w:szCs w:val="20"/>
                <w:lang w:val="ky-KG"/>
              </w:rPr>
              <w:t>тар, микроавтобустар</w:t>
            </w:r>
          </w:p>
        </w:tc>
        <w:tc>
          <w:tcPr>
            <w:tcW w:w="693" w:type="pct"/>
            <w:vAlign w:val="bottom"/>
            <w:hideMark/>
          </w:tcPr>
          <w:p w14:paraId="5062DA21" w14:textId="77777777" w:rsidR="00762494" w:rsidRPr="00AA1FF9" w:rsidRDefault="00762494" w:rsidP="00762494">
            <w:pPr>
              <w:widowControl w:val="0"/>
              <w:jc w:val="right"/>
              <w:rPr>
                <w:color w:val="000000"/>
                <w:sz w:val="20"/>
                <w:szCs w:val="20"/>
              </w:rPr>
            </w:pPr>
            <w:r w:rsidRPr="00AA1FF9">
              <w:rPr>
                <w:color w:val="000000"/>
                <w:sz w:val="20"/>
                <w:szCs w:val="20"/>
              </w:rPr>
              <w:t>454 259,8</w:t>
            </w:r>
          </w:p>
        </w:tc>
        <w:tc>
          <w:tcPr>
            <w:tcW w:w="693" w:type="pct"/>
            <w:vAlign w:val="bottom"/>
            <w:hideMark/>
          </w:tcPr>
          <w:p w14:paraId="7B56F3C9" w14:textId="77777777" w:rsidR="00762494" w:rsidRPr="00AA1FF9" w:rsidRDefault="00762494" w:rsidP="00762494">
            <w:pPr>
              <w:widowControl w:val="0"/>
              <w:jc w:val="right"/>
              <w:rPr>
                <w:sz w:val="20"/>
                <w:szCs w:val="20"/>
              </w:rPr>
            </w:pPr>
            <w:r w:rsidRPr="00AA1FF9">
              <w:rPr>
                <w:sz w:val="20"/>
                <w:szCs w:val="20"/>
              </w:rPr>
              <w:t>520 117,5</w:t>
            </w:r>
          </w:p>
        </w:tc>
        <w:tc>
          <w:tcPr>
            <w:tcW w:w="884" w:type="pct"/>
            <w:vAlign w:val="bottom"/>
            <w:hideMark/>
          </w:tcPr>
          <w:p w14:paraId="51D35104" w14:textId="77777777" w:rsidR="00762494" w:rsidRPr="00AA1FF9" w:rsidRDefault="00762494" w:rsidP="00762494">
            <w:pPr>
              <w:widowControl w:val="0"/>
              <w:jc w:val="right"/>
              <w:rPr>
                <w:color w:val="000000"/>
                <w:sz w:val="20"/>
                <w:szCs w:val="20"/>
              </w:rPr>
            </w:pPr>
            <w:r w:rsidRPr="00AA1FF9">
              <w:rPr>
                <w:color w:val="000000"/>
                <w:sz w:val="20"/>
                <w:szCs w:val="20"/>
              </w:rPr>
              <w:t>109,5</w:t>
            </w:r>
          </w:p>
        </w:tc>
        <w:tc>
          <w:tcPr>
            <w:tcW w:w="883" w:type="pct"/>
            <w:vAlign w:val="bottom"/>
            <w:hideMark/>
          </w:tcPr>
          <w:p w14:paraId="32D7EEFB" w14:textId="77777777" w:rsidR="00762494" w:rsidRPr="00AA1FF9" w:rsidRDefault="00762494" w:rsidP="00762494">
            <w:pPr>
              <w:widowControl w:val="0"/>
              <w:jc w:val="right"/>
              <w:rPr>
                <w:color w:val="000000"/>
                <w:sz w:val="20"/>
                <w:szCs w:val="20"/>
              </w:rPr>
            </w:pPr>
            <w:r w:rsidRPr="00AA1FF9">
              <w:rPr>
                <w:color w:val="000000"/>
                <w:sz w:val="20"/>
                <w:szCs w:val="20"/>
              </w:rPr>
              <w:t>114,5</w:t>
            </w:r>
          </w:p>
        </w:tc>
      </w:tr>
      <w:tr w:rsidR="00762494" w:rsidRPr="00AA1FF9" w14:paraId="445D1D7D" w14:textId="77777777" w:rsidTr="00762494">
        <w:tc>
          <w:tcPr>
            <w:tcW w:w="1847" w:type="pct"/>
            <w:vAlign w:val="bottom"/>
            <w:hideMark/>
          </w:tcPr>
          <w:p w14:paraId="5EC91954" w14:textId="77777777" w:rsidR="00762494" w:rsidRPr="00AA1FF9" w:rsidRDefault="00762494" w:rsidP="00762494">
            <w:pPr>
              <w:keepNext/>
              <w:spacing w:before="20" w:after="20"/>
              <w:ind w:left="227"/>
              <w:rPr>
                <w:snapToGrid w:val="0"/>
                <w:color w:val="000000"/>
                <w:sz w:val="20"/>
                <w:szCs w:val="20"/>
                <w:lang w:val="ky-KG"/>
              </w:rPr>
            </w:pPr>
            <w:r w:rsidRPr="00AA1FF9">
              <w:rPr>
                <w:snapToGrid w:val="0"/>
                <w:color w:val="000000"/>
                <w:sz w:val="20"/>
                <w:szCs w:val="20"/>
              </w:rPr>
              <w:t xml:space="preserve">Такси </w:t>
            </w:r>
          </w:p>
        </w:tc>
        <w:tc>
          <w:tcPr>
            <w:tcW w:w="693" w:type="pct"/>
            <w:vAlign w:val="bottom"/>
            <w:hideMark/>
          </w:tcPr>
          <w:p w14:paraId="63DD9CCE" w14:textId="77777777" w:rsidR="00762494" w:rsidRPr="00AA1FF9" w:rsidRDefault="00762494" w:rsidP="00762494">
            <w:pPr>
              <w:widowControl w:val="0"/>
              <w:jc w:val="right"/>
              <w:rPr>
                <w:color w:val="000000"/>
                <w:sz w:val="20"/>
                <w:szCs w:val="20"/>
              </w:rPr>
            </w:pPr>
            <w:r w:rsidRPr="00AA1FF9">
              <w:rPr>
                <w:color w:val="000000"/>
                <w:sz w:val="20"/>
                <w:szCs w:val="20"/>
              </w:rPr>
              <w:t>34 834,9</w:t>
            </w:r>
          </w:p>
        </w:tc>
        <w:tc>
          <w:tcPr>
            <w:tcW w:w="693" w:type="pct"/>
            <w:vAlign w:val="bottom"/>
            <w:hideMark/>
          </w:tcPr>
          <w:p w14:paraId="47D57D40" w14:textId="77777777" w:rsidR="00762494" w:rsidRPr="00AA1FF9" w:rsidRDefault="00762494" w:rsidP="00762494">
            <w:pPr>
              <w:widowControl w:val="0"/>
              <w:jc w:val="right"/>
              <w:rPr>
                <w:sz w:val="20"/>
                <w:szCs w:val="20"/>
              </w:rPr>
            </w:pPr>
            <w:r w:rsidRPr="00AA1FF9">
              <w:rPr>
                <w:sz w:val="20"/>
                <w:szCs w:val="20"/>
              </w:rPr>
              <w:t>38 892,7</w:t>
            </w:r>
          </w:p>
        </w:tc>
        <w:tc>
          <w:tcPr>
            <w:tcW w:w="884" w:type="pct"/>
            <w:vAlign w:val="bottom"/>
            <w:hideMark/>
          </w:tcPr>
          <w:p w14:paraId="6432E819" w14:textId="77777777" w:rsidR="00762494" w:rsidRPr="00AA1FF9" w:rsidRDefault="00762494" w:rsidP="00762494">
            <w:pPr>
              <w:widowControl w:val="0"/>
              <w:jc w:val="right"/>
              <w:rPr>
                <w:color w:val="000000"/>
                <w:sz w:val="20"/>
                <w:szCs w:val="20"/>
              </w:rPr>
            </w:pPr>
            <w:r w:rsidRPr="00AA1FF9">
              <w:rPr>
                <w:color w:val="000000"/>
                <w:sz w:val="20"/>
                <w:szCs w:val="20"/>
              </w:rPr>
              <w:t>113,1</w:t>
            </w:r>
          </w:p>
        </w:tc>
        <w:tc>
          <w:tcPr>
            <w:tcW w:w="883" w:type="pct"/>
            <w:vAlign w:val="bottom"/>
            <w:hideMark/>
          </w:tcPr>
          <w:p w14:paraId="0FFEFDD9" w14:textId="77777777" w:rsidR="00762494" w:rsidRPr="00AA1FF9" w:rsidRDefault="00762494" w:rsidP="00762494">
            <w:pPr>
              <w:widowControl w:val="0"/>
              <w:jc w:val="right"/>
              <w:rPr>
                <w:color w:val="000000"/>
                <w:sz w:val="20"/>
                <w:szCs w:val="20"/>
              </w:rPr>
            </w:pPr>
            <w:r w:rsidRPr="00AA1FF9">
              <w:rPr>
                <w:color w:val="000000"/>
                <w:sz w:val="20"/>
                <w:szCs w:val="20"/>
              </w:rPr>
              <w:t>111,6</w:t>
            </w:r>
          </w:p>
        </w:tc>
      </w:tr>
      <w:tr w:rsidR="00762494" w:rsidRPr="00AA1FF9" w14:paraId="40E43115" w14:textId="77777777" w:rsidTr="00762494">
        <w:tc>
          <w:tcPr>
            <w:tcW w:w="1847" w:type="pct"/>
            <w:vAlign w:val="bottom"/>
            <w:hideMark/>
          </w:tcPr>
          <w:p w14:paraId="43410BF8" w14:textId="77777777" w:rsidR="00762494" w:rsidRPr="00AA1FF9" w:rsidRDefault="00762494" w:rsidP="00762494">
            <w:pPr>
              <w:spacing w:before="20" w:after="20"/>
              <w:ind w:left="227"/>
              <w:rPr>
                <w:snapToGrid w:val="0"/>
                <w:color w:val="000000"/>
                <w:sz w:val="20"/>
                <w:szCs w:val="20"/>
              </w:rPr>
            </w:pPr>
            <w:r w:rsidRPr="00AA1FF9">
              <w:rPr>
                <w:snapToGrid w:val="0"/>
                <w:color w:val="000000"/>
                <w:sz w:val="20"/>
                <w:szCs w:val="20"/>
              </w:rPr>
              <w:t>Троллейбус</w:t>
            </w:r>
            <w:r w:rsidRPr="00AA1FF9">
              <w:rPr>
                <w:snapToGrid w:val="0"/>
                <w:color w:val="000000"/>
                <w:sz w:val="20"/>
                <w:szCs w:val="20"/>
                <w:lang w:val="ky-KG"/>
              </w:rPr>
              <w:t>тар</w:t>
            </w:r>
          </w:p>
        </w:tc>
        <w:tc>
          <w:tcPr>
            <w:tcW w:w="693" w:type="pct"/>
            <w:vAlign w:val="bottom"/>
            <w:hideMark/>
          </w:tcPr>
          <w:p w14:paraId="3174EE7B" w14:textId="77777777" w:rsidR="00762494" w:rsidRPr="00AA1FF9" w:rsidRDefault="00762494" w:rsidP="00762494">
            <w:pPr>
              <w:widowControl w:val="0"/>
              <w:jc w:val="right"/>
              <w:rPr>
                <w:color w:val="000000"/>
                <w:sz w:val="20"/>
                <w:szCs w:val="20"/>
              </w:rPr>
            </w:pPr>
            <w:r w:rsidRPr="00AA1FF9">
              <w:rPr>
                <w:color w:val="000000"/>
                <w:sz w:val="20"/>
                <w:szCs w:val="20"/>
              </w:rPr>
              <w:t>28 711,0</w:t>
            </w:r>
          </w:p>
        </w:tc>
        <w:tc>
          <w:tcPr>
            <w:tcW w:w="693" w:type="pct"/>
            <w:vAlign w:val="bottom"/>
            <w:hideMark/>
          </w:tcPr>
          <w:p w14:paraId="6DED9FCD" w14:textId="77777777" w:rsidR="00762494" w:rsidRPr="00AA1FF9" w:rsidRDefault="00762494" w:rsidP="00762494">
            <w:pPr>
              <w:widowControl w:val="0"/>
              <w:jc w:val="right"/>
              <w:rPr>
                <w:sz w:val="20"/>
                <w:szCs w:val="20"/>
              </w:rPr>
            </w:pPr>
            <w:r w:rsidRPr="00AA1FF9">
              <w:rPr>
                <w:sz w:val="20"/>
                <w:szCs w:val="20"/>
              </w:rPr>
              <w:t>19 262,3</w:t>
            </w:r>
          </w:p>
        </w:tc>
        <w:tc>
          <w:tcPr>
            <w:tcW w:w="884" w:type="pct"/>
            <w:vAlign w:val="bottom"/>
            <w:hideMark/>
          </w:tcPr>
          <w:p w14:paraId="50186160" w14:textId="77777777" w:rsidR="00762494" w:rsidRPr="00AA1FF9" w:rsidRDefault="00762494" w:rsidP="00762494">
            <w:pPr>
              <w:widowControl w:val="0"/>
              <w:jc w:val="right"/>
              <w:rPr>
                <w:color w:val="000000"/>
                <w:sz w:val="20"/>
                <w:szCs w:val="20"/>
              </w:rPr>
            </w:pPr>
            <w:r w:rsidRPr="00AA1FF9">
              <w:rPr>
                <w:color w:val="000000"/>
                <w:sz w:val="20"/>
                <w:szCs w:val="20"/>
              </w:rPr>
              <w:t>90,9</w:t>
            </w:r>
          </w:p>
        </w:tc>
        <w:tc>
          <w:tcPr>
            <w:tcW w:w="883" w:type="pct"/>
            <w:vAlign w:val="bottom"/>
            <w:hideMark/>
          </w:tcPr>
          <w:p w14:paraId="525C7AE9" w14:textId="77777777" w:rsidR="00762494" w:rsidRPr="00AA1FF9" w:rsidRDefault="00762494" w:rsidP="00762494">
            <w:pPr>
              <w:widowControl w:val="0"/>
              <w:jc w:val="right"/>
              <w:rPr>
                <w:color w:val="000000"/>
                <w:sz w:val="20"/>
                <w:szCs w:val="20"/>
              </w:rPr>
            </w:pPr>
            <w:r w:rsidRPr="00AA1FF9">
              <w:rPr>
                <w:color w:val="000000"/>
                <w:sz w:val="20"/>
                <w:szCs w:val="20"/>
              </w:rPr>
              <w:t>67,1</w:t>
            </w:r>
          </w:p>
        </w:tc>
      </w:tr>
      <w:tr w:rsidR="00762494" w:rsidRPr="00AA1FF9" w14:paraId="00907131" w14:textId="77777777" w:rsidTr="00762494">
        <w:tc>
          <w:tcPr>
            <w:tcW w:w="1847" w:type="pct"/>
            <w:tcBorders>
              <w:top w:val="nil"/>
              <w:left w:val="nil"/>
              <w:bottom w:val="single" w:sz="8" w:space="0" w:color="auto"/>
              <w:right w:val="nil"/>
            </w:tcBorders>
            <w:hideMark/>
          </w:tcPr>
          <w:p w14:paraId="0D3BD6D0" w14:textId="77777777" w:rsidR="00762494" w:rsidRPr="00AA1FF9" w:rsidRDefault="00762494" w:rsidP="00762494">
            <w:pPr>
              <w:spacing w:before="20" w:after="20"/>
              <w:ind w:left="113"/>
              <w:rPr>
                <w:snapToGrid w:val="0"/>
                <w:color w:val="000000"/>
                <w:sz w:val="20"/>
                <w:szCs w:val="20"/>
              </w:rPr>
            </w:pPr>
            <w:r w:rsidRPr="00AA1FF9">
              <w:rPr>
                <w:snapToGrid w:val="0"/>
                <w:color w:val="000000"/>
                <w:sz w:val="20"/>
                <w:szCs w:val="20"/>
              </w:rPr>
              <w:t>Аба транспорту</w:t>
            </w:r>
          </w:p>
        </w:tc>
        <w:tc>
          <w:tcPr>
            <w:tcW w:w="693" w:type="pct"/>
            <w:tcBorders>
              <w:top w:val="nil"/>
              <w:left w:val="nil"/>
              <w:bottom w:val="single" w:sz="8" w:space="0" w:color="auto"/>
              <w:right w:val="nil"/>
            </w:tcBorders>
            <w:vAlign w:val="bottom"/>
            <w:hideMark/>
          </w:tcPr>
          <w:p w14:paraId="4BAC976B" w14:textId="77777777" w:rsidR="00762494" w:rsidRPr="00AA1FF9" w:rsidRDefault="00762494" w:rsidP="00762494">
            <w:pPr>
              <w:widowControl w:val="0"/>
              <w:jc w:val="right"/>
              <w:rPr>
                <w:color w:val="000000"/>
                <w:sz w:val="20"/>
                <w:szCs w:val="20"/>
              </w:rPr>
            </w:pPr>
            <w:r w:rsidRPr="00AA1FF9">
              <w:rPr>
                <w:color w:val="000000"/>
                <w:sz w:val="20"/>
                <w:szCs w:val="20"/>
              </w:rPr>
              <w:t>1 182,3</w:t>
            </w:r>
          </w:p>
        </w:tc>
        <w:tc>
          <w:tcPr>
            <w:tcW w:w="693" w:type="pct"/>
            <w:tcBorders>
              <w:top w:val="nil"/>
              <w:left w:val="nil"/>
              <w:bottom w:val="single" w:sz="8" w:space="0" w:color="auto"/>
              <w:right w:val="nil"/>
            </w:tcBorders>
            <w:vAlign w:val="bottom"/>
            <w:hideMark/>
          </w:tcPr>
          <w:p w14:paraId="3739C401" w14:textId="77777777" w:rsidR="00762494" w:rsidRPr="00AA1FF9" w:rsidRDefault="00762494" w:rsidP="00762494">
            <w:pPr>
              <w:widowControl w:val="0"/>
              <w:jc w:val="right"/>
              <w:rPr>
                <w:sz w:val="20"/>
                <w:szCs w:val="20"/>
              </w:rPr>
            </w:pPr>
            <w:r w:rsidRPr="00AA1FF9">
              <w:rPr>
                <w:sz w:val="20"/>
                <w:szCs w:val="20"/>
              </w:rPr>
              <w:t>1 051,3</w:t>
            </w:r>
          </w:p>
        </w:tc>
        <w:tc>
          <w:tcPr>
            <w:tcW w:w="884" w:type="pct"/>
            <w:tcBorders>
              <w:top w:val="nil"/>
              <w:left w:val="nil"/>
              <w:bottom w:val="single" w:sz="8" w:space="0" w:color="auto"/>
              <w:right w:val="nil"/>
            </w:tcBorders>
            <w:vAlign w:val="bottom"/>
            <w:hideMark/>
          </w:tcPr>
          <w:p w14:paraId="3E2135ED" w14:textId="77777777" w:rsidR="00762494" w:rsidRPr="00AA1FF9" w:rsidRDefault="00762494" w:rsidP="00762494">
            <w:pPr>
              <w:widowControl w:val="0"/>
              <w:jc w:val="right"/>
              <w:rPr>
                <w:color w:val="000000"/>
                <w:sz w:val="20"/>
                <w:szCs w:val="20"/>
              </w:rPr>
            </w:pPr>
            <w:r w:rsidRPr="00AA1FF9">
              <w:rPr>
                <w:color w:val="000000"/>
                <w:sz w:val="20"/>
                <w:szCs w:val="20"/>
              </w:rPr>
              <w:t>103,4</w:t>
            </w:r>
          </w:p>
        </w:tc>
        <w:tc>
          <w:tcPr>
            <w:tcW w:w="883" w:type="pct"/>
            <w:tcBorders>
              <w:top w:val="nil"/>
              <w:left w:val="nil"/>
              <w:bottom w:val="single" w:sz="8" w:space="0" w:color="auto"/>
              <w:right w:val="nil"/>
            </w:tcBorders>
            <w:vAlign w:val="bottom"/>
            <w:hideMark/>
          </w:tcPr>
          <w:p w14:paraId="1B1E9D97" w14:textId="77777777" w:rsidR="00762494" w:rsidRPr="00AA1FF9" w:rsidRDefault="00762494" w:rsidP="00762494">
            <w:pPr>
              <w:widowControl w:val="0"/>
              <w:jc w:val="right"/>
              <w:rPr>
                <w:color w:val="000000"/>
                <w:sz w:val="20"/>
                <w:szCs w:val="20"/>
              </w:rPr>
            </w:pPr>
            <w:r w:rsidRPr="00AA1FF9">
              <w:rPr>
                <w:color w:val="000000"/>
                <w:sz w:val="20"/>
                <w:szCs w:val="20"/>
              </w:rPr>
              <w:t>88,9</w:t>
            </w:r>
          </w:p>
        </w:tc>
      </w:tr>
    </w:tbl>
    <w:p w14:paraId="40531548" w14:textId="77777777" w:rsidR="00762494" w:rsidRPr="00762494" w:rsidRDefault="00762494" w:rsidP="007E4B67">
      <w:pPr>
        <w:spacing w:before="120"/>
        <w:ind w:firstLine="709"/>
        <w:jc w:val="both"/>
        <w:rPr>
          <w:lang w:val="ky-KG"/>
        </w:rPr>
      </w:pPr>
      <w:r w:rsidRPr="00762494">
        <w:rPr>
          <w:lang w:val="ky-KG"/>
        </w:rPr>
        <w:t>Транспорттун бардык түрү менен жүргүнчүлөрдү ташуунун көлөм</w:t>
      </w:r>
      <w:bookmarkStart w:id="31" w:name="_Hlk40689946"/>
      <w:r w:rsidRPr="00762494">
        <w:rPr>
          <w:lang w:val="ky-KG"/>
        </w:rPr>
        <w:t>ү</w:t>
      </w:r>
      <w:bookmarkEnd w:id="31"/>
      <w:r w:rsidRPr="00762494">
        <w:rPr>
          <w:lang w:val="ky-KG"/>
        </w:rPr>
        <w:t>нүн өсүшү бардык региондордо белгиленди.</w:t>
      </w:r>
    </w:p>
    <w:p w14:paraId="4E6432A3" w14:textId="6CB91456" w:rsidR="00762494" w:rsidRPr="00762494" w:rsidRDefault="00762494" w:rsidP="00655CBD">
      <w:pPr>
        <w:spacing w:before="120"/>
        <w:rPr>
          <w:b/>
          <w:lang w:val="ky-KG"/>
        </w:rPr>
      </w:pPr>
      <w:r w:rsidRPr="00762494">
        <w:rPr>
          <w:b/>
          <w:lang w:val="ky-KG"/>
        </w:rPr>
        <w:t>45-таблица: Январь-ноябрдагы аймактар боюнча транспорттун бардык түрү</w:t>
      </w:r>
    </w:p>
    <w:p w14:paraId="74F78774" w14:textId="77777777" w:rsidR="00762494" w:rsidRPr="00762494" w:rsidRDefault="00762494" w:rsidP="007E4B67">
      <w:pPr>
        <w:spacing w:after="120"/>
        <w:rPr>
          <w:b/>
          <w:lang w:val="ky-KG"/>
        </w:rPr>
      </w:pPr>
      <w:r w:rsidRPr="00762494">
        <w:rPr>
          <w:b/>
          <w:lang w:val="ky-KG"/>
        </w:rPr>
        <w:t xml:space="preserve">                      менен жүргүнчүлөрдүн ташылышы</w:t>
      </w:r>
    </w:p>
    <w:tbl>
      <w:tblPr>
        <w:tblW w:w="5000" w:type="pct"/>
        <w:tblLook w:val="04A0" w:firstRow="1" w:lastRow="0" w:firstColumn="1" w:lastColumn="0" w:noHBand="0" w:noVBand="1"/>
      </w:tblPr>
      <w:tblGrid>
        <w:gridCol w:w="3560"/>
        <w:gridCol w:w="1396"/>
        <w:gridCol w:w="1398"/>
        <w:gridCol w:w="1642"/>
        <w:gridCol w:w="1642"/>
      </w:tblGrid>
      <w:tr w:rsidR="00762494" w:rsidRPr="00AA1FF9" w14:paraId="51B63259" w14:textId="77777777" w:rsidTr="00762494">
        <w:trPr>
          <w:tblHeader/>
        </w:trPr>
        <w:tc>
          <w:tcPr>
            <w:tcW w:w="1847" w:type="pct"/>
            <w:tcBorders>
              <w:top w:val="single" w:sz="8" w:space="0" w:color="auto"/>
              <w:left w:val="nil"/>
              <w:bottom w:val="nil"/>
              <w:right w:val="nil"/>
            </w:tcBorders>
          </w:tcPr>
          <w:p w14:paraId="57147117" w14:textId="77777777" w:rsidR="00762494" w:rsidRPr="00AA1FF9" w:rsidRDefault="00762494" w:rsidP="00655CBD">
            <w:pPr>
              <w:jc w:val="right"/>
              <w:rPr>
                <w:color w:val="000000"/>
                <w:sz w:val="20"/>
                <w:szCs w:val="20"/>
                <w:lang w:val="ky-KG"/>
              </w:rPr>
            </w:pPr>
          </w:p>
        </w:tc>
        <w:tc>
          <w:tcPr>
            <w:tcW w:w="1449" w:type="pct"/>
            <w:gridSpan w:val="2"/>
            <w:tcBorders>
              <w:top w:val="single" w:sz="8" w:space="0" w:color="auto"/>
              <w:left w:val="nil"/>
              <w:bottom w:val="single" w:sz="4" w:space="0" w:color="auto"/>
              <w:right w:val="nil"/>
            </w:tcBorders>
            <w:vAlign w:val="center"/>
            <w:hideMark/>
          </w:tcPr>
          <w:p w14:paraId="46435440" w14:textId="77777777" w:rsidR="00762494" w:rsidRPr="00AA1FF9" w:rsidRDefault="00762494" w:rsidP="00655CBD">
            <w:pPr>
              <w:jc w:val="center"/>
              <w:rPr>
                <w:b/>
                <w:bCs/>
                <w:iCs/>
                <w:color w:val="000000"/>
                <w:sz w:val="20"/>
                <w:szCs w:val="20"/>
              </w:rPr>
            </w:pPr>
            <w:proofErr w:type="spellStart"/>
            <w:r w:rsidRPr="00AA1FF9">
              <w:rPr>
                <w:b/>
                <w:bCs/>
                <w:color w:val="000000"/>
                <w:sz w:val="20"/>
                <w:szCs w:val="20"/>
              </w:rPr>
              <w:t>Ми</w:t>
            </w:r>
            <w:r w:rsidRPr="00AA1FF9">
              <w:rPr>
                <w:b/>
                <w:bCs/>
                <w:sz w:val="20"/>
                <w:szCs w:val="20"/>
              </w:rPr>
              <w:t>ң</w:t>
            </w:r>
            <w:proofErr w:type="spellEnd"/>
            <w:r w:rsidRPr="00AA1FF9">
              <w:rPr>
                <w:b/>
                <w:bCs/>
                <w:color w:val="000000"/>
                <w:sz w:val="20"/>
                <w:szCs w:val="20"/>
              </w:rPr>
              <w:t xml:space="preserve"> адам</w:t>
            </w:r>
          </w:p>
        </w:tc>
        <w:tc>
          <w:tcPr>
            <w:tcW w:w="1704" w:type="pct"/>
            <w:gridSpan w:val="2"/>
            <w:tcBorders>
              <w:top w:val="single" w:sz="8" w:space="0" w:color="auto"/>
              <w:left w:val="nil"/>
              <w:bottom w:val="single" w:sz="4" w:space="0" w:color="auto"/>
              <w:right w:val="nil"/>
            </w:tcBorders>
            <w:hideMark/>
          </w:tcPr>
          <w:p w14:paraId="2003ED60" w14:textId="77777777" w:rsidR="00762494" w:rsidRPr="00AA1FF9" w:rsidRDefault="00762494" w:rsidP="00655CBD">
            <w:pPr>
              <w:jc w:val="center"/>
              <w:rPr>
                <w:b/>
                <w:bCs/>
                <w:sz w:val="20"/>
                <w:szCs w:val="20"/>
              </w:rPr>
            </w:pPr>
            <w:proofErr w:type="spellStart"/>
            <w:r w:rsidRPr="00AA1FF9">
              <w:rPr>
                <w:b/>
                <w:bCs/>
                <w:sz w:val="20"/>
                <w:szCs w:val="20"/>
              </w:rPr>
              <w:t>Мурунку</w:t>
            </w:r>
            <w:proofErr w:type="spellEnd"/>
            <w:r w:rsidRPr="00AA1FF9">
              <w:rPr>
                <w:b/>
                <w:bCs/>
                <w:sz w:val="20"/>
                <w:szCs w:val="20"/>
              </w:rPr>
              <w:t xml:space="preserve"> </w:t>
            </w:r>
            <w:proofErr w:type="spellStart"/>
            <w:r w:rsidRPr="00AA1FF9">
              <w:rPr>
                <w:b/>
                <w:bCs/>
                <w:sz w:val="20"/>
                <w:szCs w:val="20"/>
              </w:rPr>
              <w:t>жылдын</w:t>
            </w:r>
            <w:proofErr w:type="spellEnd"/>
            <w:r w:rsidRPr="00AA1FF9">
              <w:rPr>
                <w:b/>
                <w:bCs/>
                <w:sz w:val="20"/>
                <w:szCs w:val="20"/>
              </w:rPr>
              <w:t xml:space="preserve"> </w:t>
            </w:r>
            <w:proofErr w:type="spellStart"/>
            <w:r w:rsidRPr="00AA1FF9">
              <w:rPr>
                <w:b/>
                <w:bCs/>
                <w:sz w:val="20"/>
                <w:szCs w:val="20"/>
              </w:rPr>
              <w:t>тийиштүү</w:t>
            </w:r>
            <w:proofErr w:type="spellEnd"/>
            <w:r w:rsidRPr="00AA1FF9">
              <w:rPr>
                <w:b/>
                <w:bCs/>
                <w:sz w:val="20"/>
                <w:szCs w:val="20"/>
              </w:rPr>
              <w:t xml:space="preserve"> </w:t>
            </w:r>
            <w:r w:rsidRPr="00AA1FF9">
              <w:rPr>
                <w:b/>
                <w:bCs/>
                <w:sz w:val="20"/>
                <w:szCs w:val="20"/>
                <w:lang w:val="ky-KG"/>
              </w:rPr>
              <w:t>мезгилине</w:t>
            </w:r>
            <w:r w:rsidRPr="00AA1FF9">
              <w:rPr>
                <w:b/>
                <w:bCs/>
                <w:sz w:val="20"/>
                <w:szCs w:val="20"/>
              </w:rPr>
              <w:t xml:space="preserve"> карата </w:t>
            </w:r>
            <w:proofErr w:type="spellStart"/>
            <w:r w:rsidRPr="00AA1FF9">
              <w:rPr>
                <w:b/>
                <w:bCs/>
                <w:sz w:val="20"/>
                <w:szCs w:val="20"/>
              </w:rPr>
              <w:t>пайыз</w:t>
            </w:r>
            <w:proofErr w:type="spellEnd"/>
            <w:r w:rsidRPr="00AA1FF9">
              <w:rPr>
                <w:b/>
                <w:bCs/>
                <w:sz w:val="20"/>
                <w:szCs w:val="20"/>
              </w:rPr>
              <w:t xml:space="preserve"> </w:t>
            </w:r>
            <w:proofErr w:type="spellStart"/>
            <w:r w:rsidRPr="00AA1FF9">
              <w:rPr>
                <w:b/>
                <w:bCs/>
                <w:sz w:val="20"/>
                <w:szCs w:val="20"/>
              </w:rPr>
              <w:t>менен</w:t>
            </w:r>
            <w:proofErr w:type="spellEnd"/>
          </w:p>
        </w:tc>
      </w:tr>
      <w:tr w:rsidR="00762494" w:rsidRPr="00AA1FF9" w14:paraId="3A16CE37" w14:textId="77777777" w:rsidTr="00762494">
        <w:trPr>
          <w:tblHeader/>
        </w:trPr>
        <w:tc>
          <w:tcPr>
            <w:tcW w:w="1847" w:type="pct"/>
            <w:tcBorders>
              <w:top w:val="nil"/>
              <w:left w:val="nil"/>
              <w:bottom w:val="single" w:sz="8" w:space="0" w:color="auto"/>
              <w:right w:val="nil"/>
            </w:tcBorders>
          </w:tcPr>
          <w:p w14:paraId="55B65C31" w14:textId="77777777" w:rsidR="00762494" w:rsidRPr="00AA1FF9" w:rsidRDefault="00762494" w:rsidP="00655CBD">
            <w:pPr>
              <w:jc w:val="right"/>
              <w:rPr>
                <w:color w:val="000000"/>
                <w:sz w:val="20"/>
                <w:szCs w:val="20"/>
              </w:rPr>
            </w:pPr>
          </w:p>
        </w:tc>
        <w:tc>
          <w:tcPr>
            <w:tcW w:w="724" w:type="pct"/>
            <w:tcBorders>
              <w:top w:val="single" w:sz="4" w:space="0" w:color="auto"/>
              <w:left w:val="nil"/>
              <w:bottom w:val="single" w:sz="8" w:space="0" w:color="auto"/>
              <w:right w:val="nil"/>
            </w:tcBorders>
            <w:hideMark/>
          </w:tcPr>
          <w:p w14:paraId="4FFBB82A" w14:textId="77777777" w:rsidR="00762494" w:rsidRPr="00AA1FF9" w:rsidRDefault="00762494" w:rsidP="00655CBD">
            <w:pPr>
              <w:jc w:val="right"/>
              <w:rPr>
                <w:b/>
                <w:bCs/>
                <w:sz w:val="20"/>
                <w:szCs w:val="20"/>
              </w:rPr>
            </w:pPr>
            <w:r w:rsidRPr="00AA1FF9">
              <w:rPr>
                <w:b/>
                <w:bCs/>
                <w:sz w:val="20"/>
                <w:szCs w:val="20"/>
              </w:rPr>
              <w:t>202</w:t>
            </w:r>
            <w:r w:rsidRPr="00AA1FF9">
              <w:rPr>
                <w:b/>
                <w:bCs/>
                <w:sz w:val="20"/>
                <w:szCs w:val="20"/>
                <w:lang w:val="en-US"/>
              </w:rPr>
              <w:t>3</w:t>
            </w:r>
          </w:p>
        </w:tc>
        <w:tc>
          <w:tcPr>
            <w:tcW w:w="725" w:type="pct"/>
            <w:tcBorders>
              <w:top w:val="single" w:sz="4" w:space="0" w:color="auto"/>
              <w:left w:val="nil"/>
              <w:bottom w:val="single" w:sz="8" w:space="0" w:color="auto"/>
              <w:right w:val="nil"/>
            </w:tcBorders>
            <w:hideMark/>
          </w:tcPr>
          <w:p w14:paraId="06D50079" w14:textId="77777777" w:rsidR="00762494" w:rsidRPr="00AA1FF9" w:rsidRDefault="00762494" w:rsidP="00655CBD">
            <w:pPr>
              <w:ind w:right="57"/>
              <w:jc w:val="right"/>
              <w:rPr>
                <w:b/>
                <w:bCs/>
                <w:sz w:val="20"/>
                <w:szCs w:val="20"/>
              </w:rPr>
            </w:pPr>
            <w:r w:rsidRPr="00AA1FF9">
              <w:rPr>
                <w:b/>
                <w:bCs/>
                <w:sz w:val="20"/>
                <w:szCs w:val="20"/>
              </w:rPr>
              <w:t>202</w:t>
            </w:r>
            <w:r w:rsidRPr="00AA1FF9">
              <w:rPr>
                <w:b/>
                <w:bCs/>
                <w:sz w:val="20"/>
                <w:szCs w:val="20"/>
                <w:lang w:val="en-US"/>
              </w:rPr>
              <w:t>4</w:t>
            </w:r>
          </w:p>
        </w:tc>
        <w:tc>
          <w:tcPr>
            <w:tcW w:w="852" w:type="pct"/>
            <w:tcBorders>
              <w:top w:val="single" w:sz="4" w:space="0" w:color="auto"/>
              <w:left w:val="nil"/>
              <w:bottom w:val="single" w:sz="8" w:space="0" w:color="auto"/>
              <w:right w:val="nil"/>
            </w:tcBorders>
            <w:hideMark/>
          </w:tcPr>
          <w:p w14:paraId="347FD3EF" w14:textId="77777777" w:rsidR="00762494" w:rsidRPr="00AA1FF9" w:rsidRDefault="00762494" w:rsidP="00655CBD">
            <w:pPr>
              <w:jc w:val="right"/>
              <w:rPr>
                <w:b/>
                <w:bCs/>
                <w:sz w:val="20"/>
                <w:szCs w:val="20"/>
              </w:rPr>
            </w:pPr>
            <w:r w:rsidRPr="00AA1FF9">
              <w:rPr>
                <w:b/>
                <w:bCs/>
                <w:sz w:val="20"/>
                <w:szCs w:val="20"/>
              </w:rPr>
              <w:t>202</w:t>
            </w:r>
            <w:r w:rsidRPr="00AA1FF9">
              <w:rPr>
                <w:b/>
                <w:bCs/>
                <w:sz w:val="20"/>
                <w:szCs w:val="20"/>
                <w:lang w:val="en-US"/>
              </w:rPr>
              <w:t>3</w:t>
            </w:r>
          </w:p>
        </w:tc>
        <w:tc>
          <w:tcPr>
            <w:tcW w:w="852" w:type="pct"/>
            <w:tcBorders>
              <w:top w:val="single" w:sz="4" w:space="0" w:color="auto"/>
              <w:left w:val="nil"/>
              <w:bottom w:val="single" w:sz="8" w:space="0" w:color="auto"/>
              <w:right w:val="nil"/>
            </w:tcBorders>
            <w:hideMark/>
          </w:tcPr>
          <w:p w14:paraId="26F25796" w14:textId="77777777" w:rsidR="00762494" w:rsidRPr="00AA1FF9" w:rsidRDefault="00762494" w:rsidP="00655CBD">
            <w:pPr>
              <w:ind w:right="57"/>
              <w:jc w:val="right"/>
              <w:rPr>
                <w:b/>
                <w:bCs/>
                <w:sz w:val="20"/>
                <w:szCs w:val="20"/>
              </w:rPr>
            </w:pPr>
            <w:r w:rsidRPr="00AA1FF9">
              <w:rPr>
                <w:b/>
                <w:bCs/>
                <w:sz w:val="20"/>
                <w:szCs w:val="20"/>
              </w:rPr>
              <w:t>202</w:t>
            </w:r>
            <w:r w:rsidRPr="00AA1FF9">
              <w:rPr>
                <w:b/>
                <w:bCs/>
                <w:sz w:val="20"/>
                <w:szCs w:val="20"/>
                <w:lang w:val="en-US"/>
              </w:rPr>
              <w:t>4</w:t>
            </w:r>
          </w:p>
        </w:tc>
      </w:tr>
      <w:tr w:rsidR="00762494" w:rsidRPr="00AA1FF9" w14:paraId="0BDD9327" w14:textId="77777777" w:rsidTr="00762494">
        <w:tc>
          <w:tcPr>
            <w:tcW w:w="1847" w:type="pct"/>
            <w:tcBorders>
              <w:top w:val="single" w:sz="8" w:space="0" w:color="auto"/>
              <w:left w:val="nil"/>
              <w:bottom w:val="nil"/>
              <w:right w:val="nil"/>
            </w:tcBorders>
            <w:hideMark/>
          </w:tcPr>
          <w:p w14:paraId="17F1DAB7" w14:textId="77777777" w:rsidR="00762494" w:rsidRPr="00AA1FF9" w:rsidRDefault="00762494" w:rsidP="00655CBD">
            <w:pPr>
              <w:rPr>
                <w:b/>
                <w:bCs/>
                <w:color w:val="000000"/>
                <w:sz w:val="20"/>
                <w:szCs w:val="20"/>
              </w:rPr>
            </w:pPr>
            <w:r w:rsidRPr="00AA1FF9">
              <w:rPr>
                <w:b/>
                <w:bCs/>
                <w:sz w:val="20"/>
                <w:szCs w:val="20"/>
              </w:rPr>
              <w:t xml:space="preserve">Кыргыз </w:t>
            </w:r>
            <w:proofErr w:type="spellStart"/>
            <w:r w:rsidRPr="00AA1FF9">
              <w:rPr>
                <w:b/>
                <w:bCs/>
                <w:sz w:val="20"/>
                <w:szCs w:val="20"/>
              </w:rPr>
              <w:t>Республикасы</w:t>
            </w:r>
            <w:proofErr w:type="spellEnd"/>
          </w:p>
        </w:tc>
        <w:tc>
          <w:tcPr>
            <w:tcW w:w="724" w:type="pct"/>
            <w:vAlign w:val="bottom"/>
            <w:hideMark/>
          </w:tcPr>
          <w:p w14:paraId="346063F1" w14:textId="77777777" w:rsidR="00762494" w:rsidRPr="00AA1FF9" w:rsidRDefault="00762494" w:rsidP="00655CBD">
            <w:pPr>
              <w:widowControl w:val="0"/>
              <w:jc w:val="right"/>
              <w:rPr>
                <w:b/>
                <w:bCs/>
                <w:color w:val="000000"/>
                <w:sz w:val="20"/>
                <w:szCs w:val="20"/>
              </w:rPr>
            </w:pPr>
            <w:r w:rsidRPr="00AA1FF9">
              <w:rPr>
                <w:b/>
                <w:bCs/>
                <w:color w:val="000000"/>
                <w:sz w:val="20"/>
                <w:szCs w:val="20"/>
              </w:rPr>
              <w:t>519 217,5</w:t>
            </w:r>
          </w:p>
        </w:tc>
        <w:tc>
          <w:tcPr>
            <w:tcW w:w="725" w:type="pct"/>
            <w:vAlign w:val="bottom"/>
            <w:hideMark/>
          </w:tcPr>
          <w:p w14:paraId="70E6D6A3" w14:textId="77777777" w:rsidR="00762494" w:rsidRPr="00AA1FF9" w:rsidRDefault="00762494" w:rsidP="00655CBD">
            <w:pPr>
              <w:widowControl w:val="0"/>
              <w:jc w:val="right"/>
              <w:rPr>
                <w:b/>
                <w:bCs/>
                <w:color w:val="000000"/>
                <w:sz w:val="20"/>
                <w:szCs w:val="20"/>
              </w:rPr>
            </w:pPr>
            <w:r w:rsidRPr="00AA1FF9">
              <w:rPr>
                <w:b/>
                <w:bCs/>
                <w:color w:val="000000"/>
                <w:sz w:val="20"/>
                <w:szCs w:val="20"/>
              </w:rPr>
              <w:t>579 570,5</w:t>
            </w:r>
          </w:p>
        </w:tc>
        <w:tc>
          <w:tcPr>
            <w:tcW w:w="852" w:type="pct"/>
            <w:vAlign w:val="bottom"/>
            <w:hideMark/>
          </w:tcPr>
          <w:p w14:paraId="62C50CFF" w14:textId="77777777" w:rsidR="00762494" w:rsidRPr="00AA1FF9" w:rsidRDefault="00762494" w:rsidP="00655CBD">
            <w:pPr>
              <w:widowControl w:val="0"/>
              <w:jc w:val="right"/>
              <w:rPr>
                <w:b/>
                <w:bCs/>
                <w:color w:val="000000"/>
                <w:sz w:val="20"/>
                <w:szCs w:val="20"/>
              </w:rPr>
            </w:pPr>
            <w:r w:rsidRPr="00AA1FF9">
              <w:rPr>
                <w:b/>
                <w:bCs/>
                <w:color w:val="000000"/>
                <w:sz w:val="20"/>
                <w:szCs w:val="20"/>
              </w:rPr>
              <w:t>108,5</w:t>
            </w:r>
          </w:p>
        </w:tc>
        <w:tc>
          <w:tcPr>
            <w:tcW w:w="852" w:type="pct"/>
            <w:vAlign w:val="bottom"/>
            <w:hideMark/>
          </w:tcPr>
          <w:p w14:paraId="3C906E20" w14:textId="77777777" w:rsidR="00762494" w:rsidRPr="00AA1FF9" w:rsidRDefault="00762494" w:rsidP="00655CBD">
            <w:pPr>
              <w:widowControl w:val="0"/>
              <w:jc w:val="right"/>
              <w:rPr>
                <w:b/>
                <w:bCs/>
                <w:color w:val="000000"/>
                <w:sz w:val="20"/>
                <w:szCs w:val="20"/>
              </w:rPr>
            </w:pPr>
            <w:r w:rsidRPr="00AA1FF9">
              <w:rPr>
                <w:b/>
                <w:bCs/>
                <w:color w:val="000000"/>
                <w:sz w:val="20"/>
                <w:szCs w:val="20"/>
              </w:rPr>
              <w:t>111,6</w:t>
            </w:r>
          </w:p>
        </w:tc>
      </w:tr>
      <w:tr w:rsidR="00762494" w:rsidRPr="00AA1FF9" w14:paraId="1D9B95CD" w14:textId="77777777" w:rsidTr="00762494">
        <w:tc>
          <w:tcPr>
            <w:tcW w:w="1847" w:type="pct"/>
            <w:vAlign w:val="bottom"/>
            <w:hideMark/>
          </w:tcPr>
          <w:p w14:paraId="4E62E442" w14:textId="77777777" w:rsidR="00762494" w:rsidRPr="00AA1FF9" w:rsidRDefault="00762494" w:rsidP="00655CBD">
            <w:pPr>
              <w:ind w:left="113"/>
              <w:rPr>
                <w:snapToGrid w:val="0"/>
                <w:color w:val="000000"/>
                <w:sz w:val="20"/>
                <w:szCs w:val="20"/>
              </w:rPr>
            </w:pPr>
            <w:r w:rsidRPr="00AA1FF9">
              <w:rPr>
                <w:snapToGrid w:val="0"/>
                <w:color w:val="000000"/>
                <w:sz w:val="20"/>
                <w:szCs w:val="20"/>
              </w:rPr>
              <w:t xml:space="preserve">Баткен </w:t>
            </w:r>
            <w:proofErr w:type="spellStart"/>
            <w:r w:rsidRPr="00AA1FF9">
              <w:rPr>
                <w:snapToGrid w:val="0"/>
                <w:color w:val="000000"/>
                <w:sz w:val="20"/>
                <w:szCs w:val="20"/>
              </w:rPr>
              <w:t>облусу</w:t>
            </w:r>
            <w:proofErr w:type="spellEnd"/>
          </w:p>
        </w:tc>
        <w:tc>
          <w:tcPr>
            <w:tcW w:w="724" w:type="pct"/>
            <w:vAlign w:val="bottom"/>
            <w:hideMark/>
          </w:tcPr>
          <w:p w14:paraId="42DB8E72" w14:textId="77777777" w:rsidR="00762494" w:rsidRPr="00AA1FF9" w:rsidRDefault="00762494" w:rsidP="00655CBD">
            <w:pPr>
              <w:widowControl w:val="0"/>
              <w:jc w:val="right"/>
              <w:rPr>
                <w:color w:val="000000"/>
                <w:sz w:val="20"/>
                <w:szCs w:val="20"/>
              </w:rPr>
            </w:pPr>
            <w:r w:rsidRPr="00AA1FF9">
              <w:rPr>
                <w:color w:val="000000"/>
                <w:sz w:val="20"/>
                <w:szCs w:val="20"/>
              </w:rPr>
              <w:t>7 689,8</w:t>
            </w:r>
          </w:p>
        </w:tc>
        <w:tc>
          <w:tcPr>
            <w:tcW w:w="725" w:type="pct"/>
            <w:vAlign w:val="bottom"/>
            <w:hideMark/>
          </w:tcPr>
          <w:p w14:paraId="7BF4766A" w14:textId="77777777" w:rsidR="00762494" w:rsidRPr="00AA1FF9" w:rsidRDefault="00762494" w:rsidP="00655CBD">
            <w:pPr>
              <w:widowControl w:val="0"/>
              <w:jc w:val="right"/>
              <w:rPr>
                <w:sz w:val="20"/>
                <w:szCs w:val="20"/>
              </w:rPr>
            </w:pPr>
            <w:r w:rsidRPr="00AA1FF9">
              <w:rPr>
                <w:sz w:val="20"/>
                <w:szCs w:val="20"/>
              </w:rPr>
              <w:t>9 076,8</w:t>
            </w:r>
          </w:p>
        </w:tc>
        <w:tc>
          <w:tcPr>
            <w:tcW w:w="852" w:type="pct"/>
            <w:vAlign w:val="bottom"/>
            <w:hideMark/>
          </w:tcPr>
          <w:p w14:paraId="6C6FB9E4" w14:textId="77777777" w:rsidR="00762494" w:rsidRPr="00AA1FF9" w:rsidRDefault="00762494" w:rsidP="00655CBD">
            <w:pPr>
              <w:widowControl w:val="0"/>
              <w:jc w:val="right"/>
              <w:rPr>
                <w:color w:val="000000"/>
                <w:sz w:val="20"/>
                <w:szCs w:val="20"/>
              </w:rPr>
            </w:pPr>
            <w:r w:rsidRPr="00AA1FF9">
              <w:rPr>
                <w:color w:val="000000"/>
                <w:sz w:val="20"/>
                <w:szCs w:val="20"/>
              </w:rPr>
              <w:t>103,3</w:t>
            </w:r>
          </w:p>
        </w:tc>
        <w:tc>
          <w:tcPr>
            <w:tcW w:w="852" w:type="pct"/>
            <w:vAlign w:val="bottom"/>
            <w:hideMark/>
          </w:tcPr>
          <w:p w14:paraId="153B4390" w14:textId="77777777" w:rsidR="00762494" w:rsidRPr="00AA1FF9" w:rsidRDefault="00762494" w:rsidP="00655CBD">
            <w:pPr>
              <w:widowControl w:val="0"/>
              <w:jc w:val="right"/>
              <w:rPr>
                <w:color w:val="000000"/>
                <w:sz w:val="20"/>
                <w:szCs w:val="20"/>
              </w:rPr>
            </w:pPr>
            <w:r w:rsidRPr="00AA1FF9">
              <w:rPr>
                <w:color w:val="000000"/>
                <w:sz w:val="20"/>
                <w:szCs w:val="20"/>
              </w:rPr>
              <w:t>118,0</w:t>
            </w:r>
          </w:p>
        </w:tc>
      </w:tr>
      <w:tr w:rsidR="00762494" w:rsidRPr="00AA1FF9" w14:paraId="498DE7B7" w14:textId="77777777" w:rsidTr="00762494">
        <w:tc>
          <w:tcPr>
            <w:tcW w:w="1847" w:type="pct"/>
            <w:hideMark/>
          </w:tcPr>
          <w:p w14:paraId="74CE8C92" w14:textId="77777777" w:rsidR="00762494" w:rsidRPr="00AA1FF9" w:rsidRDefault="00762494" w:rsidP="00655CBD">
            <w:pPr>
              <w:ind w:left="113"/>
              <w:rPr>
                <w:color w:val="000000"/>
                <w:sz w:val="20"/>
                <w:szCs w:val="20"/>
              </w:rPr>
            </w:pPr>
            <w:proofErr w:type="spellStart"/>
            <w:r w:rsidRPr="00AA1FF9">
              <w:rPr>
                <w:snapToGrid w:val="0"/>
                <w:color w:val="000000"/>
                <w:sz w:val="20"/>
                <w:szCs w:val="20"/>
              </w:rPr>
              <w:t>Жалал</w:t>
            </w:r>
            <w:proofErr w:type="spellEnd"/>
            <w:r w:rsidRPr="00AA1FF9">
              <w:rPr>
                <w:snapToGrid w:val="0"/>
                <w:color w:val="000000"/>
                <w:sz w:val="20"/>
                <w:szCs w:val="20"/>
              </w:rPr>
              <w:t xml:space="preserve">-Абад </w:t>
            </w:r>
            <w:proofErr w:type="spellStart"/>
            <w:r w:rsidRPr="00AA1FF9">
              <w:rPr>
                <w:snapToGrid w:val="0"/>
                <w:color w:val="000000"/>
                <w:sz w:val="20"/>
                <w:szCs w:val="20"/>
              </w:rPr>
              <w:t>облусу</w:t>
            </w:r>
            <w:proofErr w:type="spellEnd"/>
          </w:p>
        </w:tc>
        <w:tc>
          <w:tcPr>
            <w:tcW w:w="724" w:type="pct"/>
            <w:vAlign w:val="bottom"/>
            <w:hideMark/>
          </w:tcPr>
          <w:p w14:paraId="32F3B899" w14:textId="77777777" w:rsidR="00762494" w:rsidRPr="00AA1FF9" w:rsidRDefault="00762494" w:rsidP="00655CBD">
            <w:pPr>
              <w:widowControl w:val="0"/>
              <w:jc w:val="right"/>
              <w:rPr>
                <w:color w:val="000000"/>
                <w:sz w:val="20"/>
                <w:szCs w:val="20"/>
              </w:rPr>
            </w:pPr>
            <w:r w:rsidRPr="00AA1FF9">
              <w:rPr>
                <w:color w:val="000000"/>
                <w:sz w:val="20"/>
                <w:szCs w:val="20"/>
              </w:rPr>
              <w:t>24 338,4</w:t>
            </w:r>
          </w:p>
        </w:tc>
        <w:tc>
          <w:tcPr>
            <w:tcW w:w="725" w:type="pct"/>
            <w:vAlign w:val="bottom"/>
            <w:hideMark/>
          </w:tcPr>
          <w:p w14:paraId="4AFD8D4A" w14:textId="77777777" w:rsidR="00762494" w:rsidRPr="00AA1FF9" w:rsidRDefault="00762494" w:rsidP="00655CBD">
            <w:pPr>
              <w:widowControl w:val="0"/>
              <w:jc w:val="right"/>
              <w:rPr>
                <w:sz w:val="20"/>
                <w:szCs w:val="20"/>
              </w:rPr>
            </w:pPr>
            <w:r w:rsidRPr="00AA1FF9">
              <w:rPr>
                <w:sz w:val="20"/>
                <w:szCs w:val="20"/>
              </w:rPr>
              <w:t>29 374,3</w:t>
            </w:r>
          </w:p>
        </w:tc>
        <w:tc>
          <w:tcPr>
            <w:tcW w:w="852" w:type="pct"/>
            <w:vAlign w:val="bottom"/>
            <w:hideMark/>
          </w:tcPr>
          <w:p w14:paraId="7C222333" w14:textId="77777777" w:rsidR="00762494" w:rsidRPr="00AA1FF9" w:rsidRDefault="00762494" w:rsidP="00655CBD">
            <w:pPr>
              <w:widowControl w:val="0"/>
              <w:jc w:val="right"/>
              <w:rPr>
                <w:color w:val="000000"/>
                <w:sz w:val="20"/>
                <w:szCs w:val="20"/>
              </w:rPr>
            </w:pPr>
            <w:r w:rsidRPr="00AA1FF9">
              <w:rPr>
                <w:color w:val="000000"/>
                <w:sz w:val="20"/>
                <w:szCs w:val="20"/>
              </w:rPr>
              <w:t>106,9</w:t>
            </w:r>
          </w:p>
        </w:tc>
        <w:tc>
          <w:tcPr>
            <w:tcW w:w="852" w:type="pct"/>
            <w:vAlign w:val="bottom"/>
            <w:hideMark/>
          </w:tcPr>
          <w:p w14:paraId="44AD5B21" w14:textId="77777777" w:rsidR="00762494" w:rsidRPr="00AA1FF9" w:rsidRDefault="00762494" w:rsidP="00655CBD">
            <w:pPr>
              <w:widowControl w:val="0"/>
              <w:jc w:val="right"/>
              <w:rPr>
                <w:color w:val="000000"/>
                <w:sz w:val="20"/>
                <w:szCs w:val="20"/>
              </w:rPr>
            </w:pPr>
            <w:r w:rsidRPr="00AA1FF9">
              <w:rPr>
                <w:color w:val="000000"/>
                <w:sz w:val="20"/>
                <w:szCs w:val="20"/>
              </w:rPr>
              <w:t>120,7</w:t>
            </w:r>
          </w:p>
        </w:tc>
      </w:tr>
      <w:tr w:rsidR="00762494" w:rsidRPr="00AA1FF9" w14:paraId="6E8EC183" w14:textId="77777777" w:rsidTr="00762494">
        <w:tc>
          <w:tcPr>
            <w:tcW w:w="1847" w:type="pct"/>
            <w:vAlign w:val="bottom"/>
            <w:hideMark/>
          </w:tcPr>
          <w:p w14:paraId="63FF3271" w14:textId="77777777" w:rsidR="00762494" w:rsidRPr="00AA1FF9" w:rsidRDefault="00762494" w:rsidP="00655CBD">
            <w:pPr>
              <w:ind w:left="113"/>
              <w:rPr>
                <w:snapToGrid w:val="0"/>
                <w:color w:val="000000"/>
                <w:sz w:val="20"/>
                <w:szCs w:val="20"/>
              </w:rPr>
            </w:pPr>
            <w:proofErr w:type="spellStart"/>
            <w:r w:rsidRPr="00AA1FF9">
              <w:rPr>
                <w:snapToGrid w:val="0"/>
                <w:color w:val="000000"/>
                <w:sz w:val="20"/>
                <w:szCs w:val="20"/>
              </w:rPr>
              <w:t>Ысык-Көл</w:t>
            </w:r>
            <w:proofErr w:type="spellEnd"/>
            <w:r w:rsidRPr="00AA1FF9">
              <w:rPr>
                <w:snapToGrid w:val="0"/>
                <w:color w:val="000000"/>
                <w:sz w:val="20"/>
                <w:szCs w:val="20"/>
              </w:rPr>
              <w:t xml:space="preserve"> </w:t>
            </w:r>
            <w:proofErr w:type="spellStart"/>
            <w:r w:rsidRPr="00AA1FF9">
              <w:rPr>
                <w:snapToGrid w:val="0"/>
                <w:color w:val="000000"/>
                <w:sz w:val="20"/>
                <w:szCs w:val="20"/>
              </w:rPr>
              <w:t>облусу</w:t>
            </w:r>
            <w:proofErr w:type="spellEnd"/>
          </w:p>
        </w:tc>
        <w:tc>
          <w:tcPr>
            <w:tcW w:w="724" w:type="pct"/>
            <w:vAlign w:val="bottom"/>
            <w:hideMark/>
          </w:tcPr>
          <w:p w14:paraId="503F0685" w14:textId="77777777" w:rsidR="00762494" w:rsidRPr="00AA1FF9" w:rsidRDefault="00762494" w:rsidP="00655CBD">
            <w:pPr>
              <w:widowControl w:val="0"/>
              <w:jc w:val="right"/>
              <w:rPr>
                <w:color w:val="000000"/>
                <w:sz w:val="20"/>
                <w:szCs w:val="20"/>
              </w:rPr>
            </w:pPr>
            <w:r w:rsidRPr="00AA1FF9">
              <w:rPr>
                <w:color w:val="000000"/>
                <w:sz w:val="20"/>
                <w:szCs w:val="20"/>
              </w:rPr>
              <w:t>12 354,3</w:t>
            </w:r>
          </w:p>
        </w:tc>
        <w:tc>
          <w:tcPr>
            <w:tcW w:w="725" w:type="pct"/>
            <w:vAlign w:val="bottom"/>
            <w:hideMark/>
          </w:tcPr>
          <w:p w14:paraId="1CEA049E" w14:textId="77777777" w:rsidR="00762494" w:rsidRPr="00AA1FF9" w:rsidRDefault="00762494" w:rsidP="00655CBD">
            <w:pPr>
              <w:widowControl w:val="0"/>
              <w:jc w:val="right"/>
              <w:rPr>
                <w:sz w:val="20"/>
                <w:szCs w:val="20"/>
              </w:rPr>
            </w:pPr>
            <w:r w:rsidRPr="00AA1FF9">
              <w:rPr>
                <w:sz w:val="20"/>
                <w:szCs w:val="20"/>
              </w:rPr>
              <w:t>12 774,5</w:t>
            </w:r>
          </w:p>
        </w:tc>
        <w:tc>
          <w:tcPr>
            <w:tcW w:w="852" w:type="pct"/>
            <w:vAlign w:val="bottom"/>
            <w:hideMark/>
          </w:tcPr>
          <w:p w14:paraId="58BFF53E" w14:textId="77777777" w:rsidR="00762494" w:rsidRPr="00AA1FF9" w:rsidRDefault="00762494" w:rsidP="00655CBD">
            <w:pPr>
              <w:widowControl w:val="0"/>
              <w:jc w:val="right"/>
              <w:rPr>
                <w:color w:val="000000"/>
                <w:sz w:val="20"/>
                <w:szCs w:val="20"/>
              </w:rPr>
            </w:pPr>
            <w:r w:rsidRPr="00AA1FF9">
              <w:rPr>
                <w:color w:val="000000"/>
                <w:sz w:val="20"/>
                <w:szCs w:val="20"/>
              </w:rPr>
              <w:t>127,6</w:t>
            </w:r>
          </w:p>
        </w:tc>
        <w:tc>
          <w:tcPr>
            <w:tcW w:w="852" w:type="pct"/>
            <w:vAlign w:val="bottom"/>
            <w:hideMark/>
          </w:tcPr>
          <w:p w14:paraId="57302F2D" w14:textId="77777777" w:rsidR="00762494" w:rsidRPr="00AA1FF9" w:rsidRDefault="00762494" w:rsidP="00655CBD">
            <w:pPr>
              <w:widowControl w:val="0"/>
              <w:jc w:val="right"/>
              <w:rPr>
                <w:color w:val="000000"/>
                <w:sz w:val="20"/>
                <w:szCs w:val="20"/>
              </w:rPr>
            </w:pPr>
            <w:r w:rsidRPr="00AA1FF9">
              <w:rPr>
                <w:color w:val="000000"/>
                <w:sz w:val="20"/>
                <w:szCs w:val="20"/>
              </w:rPr>
              <w:t>103,4</w:t>
            </w:r>
          </w:p>
        </w:tc>
      </w:tr>
      <w:tr w:rsidR="00762494" w:rsidRPr="00AA1FF9" w14:paraId="4A832834" w14:textId="77777777" w:rsidTr="00762494">
        <w:tc>
          <w:tcPr>
            <w:tcW w:w="1847" w:type="pct"/>
            <w:vAlign w:val="bottom"/>
            <w:hideMark/>
          </w:tcPr>
          <w:p w14:paraId="75A2BB91" w14:textId="77777777" w:rsidR="00762494" w:rsidRPr="00AA1FF9" w:rsidRDefault="00762494" w:rsidP="00655CBD">
            <w:pPr>
              <w:ind w:left="113"/>
              <w:rPr>
                <w:snapToGrid w:val="0"/>
                <w:color w:val="000000"/>
                <w:sz w:val="20"/>
                <w:szCs w:val="20"/>
              </w:rPr>
            </w:pPr>
            <w:r w:rsidRPr="00AA1FF9">
              <w:rPr>
                <w:snapToGrid w:val="0"/>
                <w:color w:val="000000"/>
                <w:sz w:val="20"/>
                <w:szCs w:val="20"/>
              </w:rPr>
              <w:t xml:space="preserve">Нарын </w:t>
            </w:r>
            <w:proofErr w:type="spellStart"/>
            <w:r w:rsidRPr="00AA1FF9">
              <w:rPr>
                <w:snapToGrid w:val="0"/>
                <w:color w:val="000000"/>
                <w:sz w:val="20"/>
                <w:szCs w:val="20"/>
              </w:rPr>
              <w:t>облусу</w:t>
            </w:r>
            <w:proofErr w:type="spellEnd"/>
          </w:p>
        </w:tc>
        <w:tc>
          <w:tcPr>
            <w:tcW w:w="724" w:type="pct"/>
            <w:vAlign w:val="bottom"/>
            <w:hideMark/>
          </w:tcPr>
          <w:p w14:paraId="7F02A8FA" w14:textId="77777777" w:rsidR="00762494" w:rsidRPr="00AA1FF9" w:rsidRDefault="00762494" w:rsidP="00655CBD">
            <w:pPr>
              <w:widowControl w:val="0"/>
              <w:jc w:val="right"/>
              <w:rPr>
                <w:color w:val="000000"/>
                <w:sz w:val="20"/>
                <w:szCs w:val="20"/>
              </w:rPr>
            </w:pPr>
            <w:r w:rsidRPr="00AA1FF9">
              <w:rPr>
                <w:color w:val="000000"/>
                <w:sz w:val="20"/>
                <w:szCs w:val="20"/>
              </w:rPr>
              <w:t>10 605,0</w:t>
            </w:r>
          </w:p>
        </w:tc>
        <w:tc>
          <w:tcPr>
            <w:tcW w:w="725" w:type="pct"/>
            <w:vAlign w:val="bottom"/>
            <w:hideMark/>
          </w:tcPr>
          <w:p w14:paraId="2419700A" w14:textId="77777777" w:rsidR="00762494" w:rsidRPr="00AA1FF9" w:rsidRDefault="00762494" w:rsidP="00655CBD">
            <w:pPr>
              <w:widowControl w:val="0"/>
              <w:jc w:val="right"/>
              <w:rPr>
                <w:sz w:val="20"/>
                <w:szCs w:val="20"/>
              </w:rPr>
            </w:pPr>
            <w:r w:rsidRPr="00AA1FF9">
              <w:rPr>
                <w:sz w:val="20"/>
                <w:szCs w:val="20"/>
              </w:rPr>
              <w:t>12 164,0</w:t>
            </w:r>
          </w:p>
        </w:tc>
        <w:tc>
          <w:tcPr>
            <w:tcW w:w="852" w:type="pct"/>
            <w:vAlign w:val="bottom"/>
            <w:hideMark/>
          </w:tcPr>
          <w:p w14:paraId="7EEBF4CA" w14:textId="77777777" w:rsidR="00762494" w:rsidRPr="00AA1FF9" w:rsidRDefault="00762494" w:rsidP="00655CBD">
            <w:pPr>
              <w:widowControl w:val="0"/>
              <w:jc w:val="right"/>
              <w:rPr>
                <w:color w:val="000000"/>
                <w:sz w:val="20"/>
                <w:szCs w:val="20"/>
              </w:rPr>
            </w:pPr>
            <w:r w:rsidRPr="00AA1FF9">
              <w:rPr>
                <w:color w:val="000000"/>
                <w:sz w:val="20"/>
                <w:szCs w:val="20"/>
              </w:rPr>
              <w:t>128,3</w:t>
            </w:r>
          </w:p>
        </w:tc>
        <w:tc>
          <w:tcPr>
            <w:tcW w:w="852" w:type="pct"/>
            <w:vAlign w:val="bottom"/>
            <w:hideMark/>
          </w:tcPr>
          <w:p w14:paraId="3D1ADC53" w14:textId="77777777" w:rsidR="00762494" w:rsidRPr="00AA1FF9" w:rsidRDefault="00762494" w:rsidP="00655CBD">
            <w:pPr>
              <w:widowControl w:val="0"/>
              <w:jc w:val="right"/>
              <w:rPr>
                <w:color w:val="000000"/>
                <w:sz w:val="20"/>
                <w:szCs w:val="20"/>
              </w:rPr>
            </w:pPr>
            <w:r w:rsidRPr="00AA1FF9">
              <w:rPr>
                <w:color w:val="000000"/>
                <w:sz w:val="20"/>
                <w:szCs w:val="20"/>
              </w:rPr>
              <w:t>114,7</w:t>
            </w:r>
          </w:p>
        </w:tc>
      </w:tr>
      <w:tr w:rsidR="00762494" w:rsidRPr="00AA1FF9" w14:paraId="0C8D91A2" w14:textId="77777777" w:rsidTr="00762494">
        <w:tc>
          <w:tcPr>
            <w:tcW w:w="1847" w:type="pct"/>
            <w:vAlign w:val="bottom"/>
            <w:hideMark/>
          </w:tcPr>
          <w:p w14:paraId="24AA3ABE" w14:textId="77777777" w:rsidR="00762494" w:rsidRPr="00AA1FF9" w:rsidRDefault="00762494" w:rsidP="00655CBD">
            <w:pPr>
              <w:ind w:left="113"/>
              <w:rPr>
                <w:snapToGrid w:val="0"/>
                <w:color w:val="000000"/>
                <w:sz w:val="20"/>
                <w:szCs w:val="20"/>
              </w:rPr>
            </w:pPr>
            <w:r w:rsidRPr="00AA1FF9">
              <w:rPr>
                <w:snapToGrid w:val="0"/>
                <w:color w:val="000000"/>
                <w:sz w:val="20"/>
                <w:szCs w:val="20"/>
              </w:rPr>
              <w:t xml:space="preserve">Ош </w:t>
            </w:r>
            <w:proofErr w:type="spellStart"/>
            <w:r w:rsidRPr="00AA1FF9">
              <w:rPr>
                <w:snapToGrid w:val="0"/>
                <w:color w:val="000000"/>
                <w:sz w:val="20"/>
                <w:szCs w:val="20"/>
              </w:rPr>
              <w:t>облусу</w:t>
            </w:r>
            <w:proofErr w:type="spellEnd"/>
          </w:p>
        </w:tc>
        <w:tc>
          <w:tcPr>
            <w:tcW w:w="724" w:type="pct"/>
            <w:vAlign w:val="bottom"/>
            <w:hideMark/>
          </w:tcPr>
          <w:p w14:paraId="319C5B6C" w14:textId="77777777" w:rsidR="00762494" w:rsidRPr="00AA1FF9" w:rsidRDefault="00762494" w:rsidP="00655CBD">
            <w:pPr>
              <w:widowControl w:val="0"/>
              <w:jc w:val="right"/>
              <w:rPr>
                <w:color w:val="000000"/>
                <w:sz w:val="20"/>
                <w:szCs w:val="20"/>
              </w:rPr>
            </w:pPr>
            <w:r w:rsidRPr="00AA1FF9">
              <w:rPr>
                <w:color w:val="000000"/>
                <w:sz w:val="20"/>
                <w:szCs w:val="20"/>
              </w:rPr>
              <w:t>22 946,7</w:t>
            </w:r>
          </w:p>
        </w:tc>
        <w:tc>
          <w:tcPr>
            <w:tcW w:w="725" w:type="pct"/>
            <w:vAlign w:val="bottom"/>
            <w:hideMark/>
          </w:tcPr>
          <w:p w14:paraId="566C1440" w14:textId="77777777" w:rsidR="00762494" w:rsidRPr="00AA1FF9" w:rsidRDefault="00762494" w:rsidP="00655CBD">
            <w:pPr>
              <w:widowControl w:val="0"/>
              <w:jc w:val="right"/>
              <w:rPr>
                <w:sz w:val="20"/>
                <w:szCs w:val="20"/>
              </w:rPr>
            </w:pPr>
            <w:r w:rsidRPr="00AA1FF9">
              <w:rPr>
                <w:sz w:val="20"/>
                <w:szCs w:val="20"/>
              </w:rPr>
              <w:t>25 576,3</w:t>
            </w:r>
          </w:p>
        </w:tc>
        <w:tc>
          <w:tcPr>
            <w:tcW w:w="852" w:type="pct"/>
            <w:vAlign w:val="bottom"/>
            <w:hideMark/>
          </w:tcPr>
          <w:p w14:paraId="0B51C92C" w14:textId="77777777" w:rsidR="00762494" w:rsidRPr="00AA1FF9" w:rsidRDefault="00762494" w:rsidP="00655CBD">
            <w:pPr>
              <w:widowControl w:val="0"/>
              <w:jc w:val="right"/>
              <w:rPr>
                <w:color w:val="000000"/>
                <w:sz w:val="20"/>
                <w:szCs w:val="20"/>
              </w:rPr>
            </w:pPr>
            <w:r w:rsidRPr="00AA1FF9">
              <w:rPr>
                <w:color w:val="000000"/>
                <w:sz w:val="20"/>
                <w:szCs w:val="20"/>
              </w:rPr>
              <w:t>102,3</w:t>
            </w:r>
          </w:p>
        </w:tc>
        <w:tc>
          <w:tcPr>
            <w:tcW w:w="852" w:type="pct"/>
            <w:vAlign w:val="bottom"/>
            <w:hideMark/>
          </w:tcPr>
          <w:p w14:paraId="5B9F625E" w14:textId="77777777" w:rsidR="00762494" w:rsidRPr="00AA1FF9" w:rsidRDefault="00762494" w:rsidP="00655CBD">
            <w:pPr>
              <w:widowControl w:val="0"/>
              <w:jc w:val="right"/>
              <w:rPr>
                <w:color w:val="000000"/>
                <w:sz w:val="20"/>
                <w:szCs w:val="20"/>
              </w:rPr>
            </w:pPr>
            <w:r w:rsidRPr="00AA1FF9">
              <w:rPr>
                <w:color w:val="000000"/>
                <w:sz w:val="20"/>
                <w:szCs w:val="20"/>
              </w:rPr>
              <w:t>111,5</w:t>
            </w:r>
          </w:p>
        </w:tc>
      </w:tr>
      <w:tr w:rsidR="00762494" w:rsidRPr="00AA1FF9" w14:paraId="3C78A1B5" w14:textId="77777777" w:rsidTr="00762494">
        <w:tc>
          <w:tcPr>
            <w:tcW w:w="1847" w:type="pct"/>
            <w:vAlign w:val="bottom"/>
            <w:hideMark/>
          </w:tcPr>
          <w:p w14:paraId="2E18B364" w14:textId="77777777" w:rsidR="00762494" w:rsidRPr="00AA1FF9" w:rsidRDefault="00762494" w:rsidP="008D75D2">
            <w:pPr>
              <w:pageBreakBefore/>
              <w:ind w:left="113"/>
              <w:rPr>
                <w:snapToGrid w:val="0"/>
                <w:color w:val="000000"/>
                <w:sz w:val="20"/>
                <w:szCs w:val="20"/>
              </w:rPr>
            </w:pPr>
            <w:r w:rsidRPr="00AA1FF9">
              <w:rPr>
                <w:snapToGrid w:val="0"/>
                <w:color w:val="000000"/>
                <w:sz w:val="20"/>
                <w:szCs w:val="20"/>
              </w:rPr>
              <w:lastRenderedPageBreak/>
              <w:t xml:space="preserve">Талас </w:t>
            </w:r>
            <w:proofErr w:type="spellStart"/>
            <w:r w:rsidRPr="00AA1FF9">
              <w:rPr>
                <w:snapToGrid w:val="0"/>
                <w:color w:val="000000"/>
                <w:sz w:val="20"/>
                <w:szCs w:val="20"/>
              </w:rPr>
              <w:t>облусу</w:t>
            </w:r>
            <w:proofErr w:type="spellEnd"/>
          </w:p>
        </w:tc>
        <w:tc>
          <w:tcPr>
            <w:tcW w:w="724" w:type="pct"/>
            <w:vAlign w:val="bottom"/>
            <w:hideMark/>
          </w:tcPr>
          <w:p w14:paraId="04A6DE5F" w14:textId="77777777" w:rsidR="00762494" w:rsidRPr="00AA1FF9" w:rsidRDefault="00762494" w:rsidP="00655CBD">
            <w:pPr>
              <w:widowControl w:val="0"/>
              <w:jc w:val="right"/>
              <w:rPr>
                <w:color w:val="000000"/>
                <w:sz w:val="20"/>
                <w:szCs w:val="20"/>
              </w:rPr>
            </w:pPr>
            <w:r w:rsidRPr="00AA1FF9">
              <w:rPr>
                <w:color w:val="000000"/>
                <w:sz w:val="20"/>
                <w:szCs w:val="20"/>
              </w:rPr>
              <w:t>6 639,6</w:t>
            </w:r>
          </w:p>
        </w:tc>
        <w:tc>
          <w:tcPr>
            <w:tcW w:w="725" w:type="pct"/>
            <w:vAlign w:val="bottom"/>
            <w:hideMark/>
          </w:tcPr>
          <w:p w14:paraId="10AD8A3A" w14:textId="77777777" w:rsidR="00762494" w:rsidRPr="00AA1FF9" w:rsidRDefault="00762494" w:rsidP="00655CBD">
            <w:pPr>
              <w:widowControl w:val="0"/>
              <w:jc w:val="right"/>
              <w:rPr>
                <w:sz w:val="20"/>
                <w:szCs w:val="20"/>
              </w:rPr>
            </w:pPr>
            <w:r w:rsidRPr="00AA1FF9">
              <w:rPr>
                <w:sz w:val="20"/>
                <w:szCs w:val="20"/>
              </w:rPr>
              <w:t>6 990,1</w:t>
            </w:r>
          </w:p>
        </w:tc>
        <w:tc>
          <w:tcPr>
            <w:tcW w:w="852" w:type="pct"/>
            <w:vAlign w:val="bottom"/>
            <w:hideMark/>
          </w:tcPr>
          <w:p w14:paraId="6C9C90E2" w14:textId="77777777" w:rsidR="00762494" w:rsidRPr="00AA1FF9" w:rsidRDefault="00762494" w:rsidP="00655CBD">
            <w:pPr>
              <w:widowControl w:val="0"/>
              <w:jc w:val="right"/>
              <w:rPr>
                <w:color w:val="000000"/>
                <w:sz w:val="20"/>
                <w:szCs w:val="20"/>
              </w:rPr>
            </w:pPr>
            <w:r w:rsidRPr="00AA1FF9">
              <w:rPr>
                <w:color w:val="000000"/>
                <w:sz w:val="20"/>
                <w:szCs w:val="20"/>
              </w:rPr>
              <w:t>102,9</w:t>
            </w:r>
          </w:p>
        </w:tc>
        <w:tc>
          <w:tcPr>
            <w:tcW w:w="852" w:type="pct"/>
            <w:vAlign w:val="bottom"/>
            <w:hideMark/>
          </w:tcPr>
          <w:p w14:paraId="4D6F28AF" w14:textId="77777777" w:rsidR="00762494" w:rsidRPr="00AA1FF9" w:rsidRDefault="00762494" w:rsidP="00655CBD">
            <w:pPr>
              <w:widowControl w:val="0"/>
              <w:jc w:val="right"/>
              <w:rPr>
                <w:color w:val="000000"/>
                <w:sz w:val="20"/>
                <w:szCs w:val="20"/>
              </w:rPr>
            </w:pPr>
            <w:r w:rsidRPr="00AA1FF9">
              <w:rPr>
                <w:color w:val="000000"/>
                <w:sz w:val="20"/>
                <w:szCs w:val="20"/>
              </w:rPr>
              <w:t>105,3</w:t>
            </w:r>
          </w:p>
        </w:tc>
      </w:tr>
      <w:tr w:rsidR="00762494" w:rsidRPr="00AA1FF9" w14:paraId="2E0DB2C7" w14:textId="77777777" w:rsidTr="00762494">
        <w:tc>
          <w:tcPr>
            <w:tcW w:w="1847" w:type="pct"/>
            <w:vAlign w:val="bottom"/>
            <w:hideMark/>
          </w:tcPr>
          <w:p w14:paraId="7AE07850" w14:textId="77777777" w:rsidR="00762494" w:rsidRPr="00AA1FF9" w:rsidRDefault="00762494" w:rsidP="00655CBD">
            <w:pPr>
              <w:ind w:left="113"/>
              <w:rPr>
                <w:snapToGrid w:val="0"/>
                <w:color w:val="000000"/>
                <w:sz w:val="20"/>
                <w:szCs w:val="20"/>
              </w:rPr>
            </w:pPr>
            <w:proofErr w:type="spellStart"/>
            <w:r w:rsidRPr="00AA1FF9">
              <w:rPr>
                <w:snapToGrid w:val="0"/>
                <w:color w:val="000000"/>
                <w:sz w:val="20"/>
                <w:szCs w:val="20"/>
              </w:rPr>
              <w:t>Чүй</w:t>
            </w:r>
            <w:proofErr w:type="spellEnd"/>
            <w:r w:rsidRPr="00AA1FF9">
              <w:rPr>
                <w:snapToGrid w:val="0"/>
                <w:color w:val="000000"/>
                <w:sz w:val="20"/>
                <w:szCs w:val="20"/>
              </w:rPr>
              <w:t xml:space="preserve"> </w:t>
            </w:r>
            <w:proofErr w:type="spellStart"/>
            <w:r w:rsidRPr="00AA1FF9">
              <w:rPr>
                <w:snapToGrid w:val="0"/>
                <w:color w:val="000000"/>
                <w:sz w:val="20"/>
                <w:szCs w:val="20"/>
              </w:rPr>
              <w:t>облусу</w:t>
            </w:r>
            <w:proofErr w:type="spellEnd"/>
          </w:p>
        </w:tc>
        <w:tc>
          <w:tcPr>
            <w:tcW w:w="724" w:type="pct"/>
            <w:vAlign w:val="bottom"/>
            <w:hideMark/>
          </w:tcPr>
          <w:p w14:paraId="107493EB" w14:textId="77777777" w:rsidR="00762494" w:rsidRPr="00AA1FF9" w:rsidRDefault="00762494" w:rsidP="00655CBD">
            <w:pPr>
              <w:widowControl w:val="0"/>
              <w:jc w:val="right"/>
              <w:rPr>
                <w:color w:val="000000"/>
                <w:sz w:val="20"/>
                <w:szCs w:val="20"/>
              </w:rPr>
            </w:pPr>
            <w:r w:rsidRPr="00AA1FF9">
              <w:rPr>
                <w:color w:val="000000"/>
                <w:sz w:val="20"/>
                <w:szCs w:val="20"/>
              </w:rPr>
              <w:t>99 632,0</w:t>
            </w:r>
          </w:p>
        </w:tc>
        <w:tc>
          <w:tcPr>
            <w:tcW w:w="725" w:type="pct"/>
            <w:vAlign w:val="bottom"/>
            <w:hideMark/>
          </w:tcPr>
          <w:p w14:paraId="635B65C7" w14:textId="77777777" w:rsidR="00762494" w:rsidRPr="00AA1FF9" w:rsidRDefault="00762494" w:rsidP="00655CBD">
            <w:pPr>
              <w:widowControl w:val="0"/>
              <w:jc w:val="right"/>
              <w:rPr>
                <w:sz w:val="20"/>
                <w:szCs w:val="20"/>
              </w:rPr>
            </w:pPr>
            <w:r w:rsidRPr="00AA1FF9">
              <w:rPr>
                <w:sz w:val="20"/>
                <w:szCs w:val="20"/>
              </w:rPr>
              <w:t>100 603,3</w:t>
            </w:r>
          </w:p>
        </w:tc>
        <w:tc>
          <w:tcPr>
            <w:tcW w:w="852" w:type="pct"/>
            <w:vAlign w:val="bottom"/>
            <w:hideMark/>
          </w:tcPr>
          <w:p w14:paraId="445C611A" w14:textId="77777777" w:rsidR="00762494" w:rsidRPr="00AA1FF9" w:rsidRDefault="00762494" w:rsidP="00655CBD">
            <w:pPr>
              <w:widowControl w:val="0"/>
              <w:jc w:val="right"/>
              <w:rPr>
                <w:color w:val="000000"/>
                <w:sz w:val="20"/>
                <w:szCs w:val="20"/>
              </w:rPr>
            </w:pPr>
            <w:r w:rsidRPr="00AA1FF9">
              <w:rPr>
                <w:color w:val="000000"/>
                <w:sz w:val="20"/>
                <w:szCs w:val="20"/>
              </w:rPr>
              <w:t>103,9</w:t>
            </w:r>
          </w:p>
        </w:tc>
        <w:tc>
          <w:tcPr>
            <w:tcW w:w="852" w:type="pct"/>
            <w:vAlign w:val="bottom"/>
            <w:hideMark/>
          </w:tcPr>
          <w:p w14:paraId="27060C2C" w14:textId="77777777" w:rsidR="00762494" w:rsidRPr="00AA1FF9" w:rsidRDefault="00762494" w:rsidP="00655CBD">
            <w:pPr>
              <w:widowControl w:val="0"/>
              <w:jc w:val="right"/>
              <w:rPr>
                <w:color w:val="000000"/>
                <w:sz w:val="20"/>
                <w:szCs w:val="20"/>
              </w:rPr>
            </w:pPr>
            <w:r w:rsidRPr="00AA1FF9">
              <w:rPr>
                <w:color w:val="000000"/>
                <w:sz w:val="20"/>
                <w:szCs w:val="20"/>
              </w:rPr>
              <w:t>101,0</w:t>
            </w:r>
          </w:p>
        </w:tc>
      </w:tr>
      <w:tr w:rsidR="00762494" w:rsidRPr="00AA1FF9" w14:paraId="64C39A17" w14:textId="77777777" w:rsidTr="00762494">
        <w:tc>
          <w:tcPr>
            <w:tcW w:w="1847" w:type="pct"/>
            <w:vAlign w:val="bottom"/>
            <w:hideMark/>
          </w:tcPr>
          <w:p w14:paraId="5E903802" w14:textId="77777777" w:rsidR="00762494" w:rsidRPr="00AA1FF9" w:rsidRDefault="00762494" w:rsidP="00655CBD">
            <w:pPr>
              <w:ind w:left="113"/>
              <w:rPr>
                <w:snapToGrid w:val="0"/>
                <w:color w:val="000000"/>
                <w:sz w:val="20"/>
                <w:szCs w:val="20"/>
              </w:rPr>
            </w:pPr>
            <w:r w:rsidRPr="00AA1FF9">
              <w:rPr>
                <w:snapToGrid w:val="0"/>
                <w:color w:val="000000"/>
                <w:sz w:val="20"/>
                <w:szCs w:val="20"/>
              </w:rPr>
              <w:t>Бишкек ш.</w:t>
            </w:r>
          </w:p>
        </w:tc>
        <w:tc>
          <w:tcPr>
            <w:tcW w:w="724" w:type="pct"/>
            <w:vAlign w:val="bottom"/>
            <w:hideMark/>
          </w:tcPr>
          <w:p w14:paraId="5DC19C03" w14:textId="77777777" w:rsidR="00762494" w:rsidRPr="00AA1FF9" w:rsidRDefault="00762494" w:rsidP="00655CBD">
            <w:pPr>
              <w:widowControl w:val="0"/>
              <w:jc w:val="right"/>
              <w:rPr>
                <w:color w:val="000000"/>
                <w:sz w:val="20"/>
                <w:szCs w:val="20"/>
              </w:rPr>
            </w:pPr>
            <w:r w:rsidRPr="00AA1FF9">
              <w:rPr>
                <w:color w:val="000000"/>
                <w:sz w:val="20"/>
                <w:szCs w:val="20"/>
              </w:rPr>
              <w:t>311 316,1</w:t>
            </w:r>
          </w:p>
        </w:tc>
        <w:tc>
          <w:tcPr>
            <w:tcW w:w="725" w:type="pct"/>
            <w:vAlign w:val="bottom"/>
            <w:hideMark/>
          </w:tcPr>
          <w:p w14:paraId="678AFF85" w14:textId="77777777" w:rsidR="00762494" w:rsidRPr="00AA1FF9" w:rsidRDefault="00762494" w:rsidP="00655CBD">
            <w:pPr>
              <w:widowControl w:val="0"/>
              <w:jc w:val="right"/>
              <w:rPr>
                <w:sz w:val="20"/>
                <w:szCs w:val="20"/>
              </w:rPr>
            </w:pPr>
            <w:r w:rsidRPr="00AA1FF9">
              <w:rPr>
                <w:sz w:val="20"/>
                <w:szCs w:val="20"/>
              </w:rPr>
              <w:t>356 988,2</w:t>
            </w:r>
          </w:p>
        </w:tc>
        <w:tc>
          <w:tcPr>
            <w:tcW w:w="852" w:type="pct"/>
            <w:vAlign w:val="bottom"/>
            <w:hideMark/>
          </w:tcPr>
          <w:p w14:paraId="5A7988C0" w14:textId="77777777" w:rsidR="00762494" w:rsidRPr="00AA1FF9" w:rsidRDefault="00762494" w:rsidP="00655CBD">
            <w:pPr>
              <w:widowControl w:val="0"/>
              <w:jc w:val="right"/>
              <w:rPr>
                <w:color w:val="000000"/>
                <w:sz w:val="20"/>
                <w:szCs w:val="20"/>
              </w:rPr>
            </w:pPr>
            <w:r w:rsidRPr="00AA1FF9">
              <w:rPr>
                <w:color w:val="000000"/>
                <w:sz w:val="20"/>
                <w:szCs w:val="20"/>
              </w:rPr>
              <w:t>109,7</w:t>
            </w:r>
          </w:p>
        </w:tc>
        <w:tc>
          <w:tcPr>
            <w:tcW w:w="852" w:type="pct"/>
            <w:vAlign w:val="bottom"/>
            <w:hideMark/>
          </w:tcPr>
          <w:p w14:paraId="03801C20" w14:textId="77777777" w:rsidR="00762494" w:rsidRPr="00AA1FF9" w:rsidRDefault="00762494" w:rsidP="00655CBD">
            <w:pPr>
              <w:widowControl w:val="0"/>
              <w:jc w:val="right"/>
              <w:rPr>
                <w:color w:val="000000"/>
                <w:sz w:val="20"/>
                <w:szCs w:val="20"/>
              </w:rPr>
            </w:pPr>
            <w:r w:rsidRPr="00AA1FF9">
              <w:rPr>
                <w:color w:val="000000"/>
                <w:sz w:val="20"/>
                <w:szCs w:val="20"/>
              </w:rPr>
              <w:t>114,7</w:t>
            </w:r>
          </w:p>
        </w:tc>
      </w:tr>
      <w:tr w:rsidR="00762494" w:rsidRPr="00AA1FF9" w14:paraId="770F7AB8" w14:textId="77777777" w:rsidTr="00762494">
        <w:tc>
          <w:tcPr>
            <w:tcW w:w="1847" w:type="pct"/>
            <w:tcBorders>
              <w:top w:val="nil"/>
              <w:left w:val="nil"/>
              <w:bottom w:val="single" w:sz="8" w:space="0" w:color="auto"/>
              <w:right w:val="nil"/>
            </w:tcBorders>
            <w:vAlign w:val="bottom"/>
            <w:hideMark/>
          </w:tcPr>
          <w:p w14:paraId="3EFB5379" w14:textId="77777777" w:rsidR="00762494" w:rsidRPr="00AA1FF9" w:rsidRDefault="00762494" w:rsidP="00655CBD">
            <w:pPr>
              <w:ind w:left="113"/>
              <w:rPr>
                <w:snapToGrid w:val="0"/>
                <w:color w:val="000000"/>
                <w:sz w:val="20"/>
                <w:szCs w:val="20"/>
              </w:rPr>
            </w:pPr>
            <w:r w:rsidRPr="00AA1FF9">
              <w:rPr>
                <w:snapToGrid w:val="0"/>
                <w:color w:val="000000"/>
                <w:sz w:val="20"/>
                <w:szCs w:val="20"/>
              </w:rPr>
              <w:t>Ош ш.</w:t>
            </w:r>
          </w:p>
        </w:tc>
        <w:tc>
          <w:tcPr>
            <w:tcW w:w="724" w:type="pct"/>
            <w:tcBorders>
              <w:top w:val="nil"/>
              <w:left w:val="nil"/>
              <w:bottom w:val="single" w:sz="8" w:space="0" w:color="auto"/>
              <w:right w:val="nil"/>
            </w:tcBorders>
            <w:vAlign w:val="bottom"/>
            <w:hideMark/>
          </w:tcPr>
          <w:p w14:paraId="4ABE311B" w14:textId="77777777" w:rsidR="00762494" w:rsidRPr="00AA1FF9" w:rsidRDefault="00762494" w:rsidP="00655CBD">
            <w:pPr>
              <w:widowControl w:val="0"/>
              <w:jc w:val="right"/>
              <w:rPr>
                <w:color w:val="000000"/>
                <w:sz w:val="20"/>
                <w:szCs w:val="20"/>
              </w:rPr>
            </w:pPr>
            <w:r w:rsidRPr="00AA1FF9">
              <w:rPr>
                <w:color w:val="000000"/>
                <w:sz w:val="20"/>
                <w:szCs w:val="20"/>
              </w:rPr>
              <w:t>23 695,6</w:t>
            </w:r>
          </w:p>
        </w:tc>
        <w:tc>
          <w:tcPr>
            <w:tcW w:w="725" w:type="pct"/>
            <w:tcBorders>
              <w:top w:val="nil"/>
              <w:left w:val="nil"/>
              <w:bottom w:val="single" w:sz="8" w:space="0" w:color="auto"/>
              <w:right w:val="nil"/>
            </w:tcBorders>
            <w:vAlign w:val="bottom"/>
            <w:hideMark/>
          </w:tcPr>
          <w:p w14:paraId="7D6EC514" w14:textId="77777777" w:rsidR="00762494" w:rsidRPr="00AA1FF9" w:rsidRDefault="00762494" w:rsidP="00655CBD">
            <w:pPr>
              <w:widowControl w:val="0"/>
              <w:jc w:val="right"/>
              <w:rPr>
                <w:sz w:val="20"/>
                <w:szCs w:val="20"/>
              </w:rPr>
            </w:pPr>
            <w:r w:rsidRPr="00AA1FF9">
              <w:rPr>
                <w:sz w:val="20"/>
                <w:szCs w:val="20"/>
              </w:rPr>
              <w:t>26 022,9</w:t>
            </w:r>
          </w:p>
        </w:tc>
        <w:tc>
          <w:tcPr>
            <w:tcW w:w="852" w:type="pct"/>
            <w:tcBorders>
              <w:top w:val="nil"/>
              <w:left w:val="nil"/>
              <w:bottom w:val="single" w:sz="8" w:space="0" w:color="auto"/>
              <w:right w:val="nil"/>
            </w:tcBorders>
            <w:vAlign w:val="bottom"/>
            <w:hideMark/>
          </w:tcPr>
          <w:p w14:paraId="1D8B7C2A" w14:textId="77777777" w:rsidR="00762494" w:rsidRPr="00AA1FF9" w:rsidRDefault="00762494" w:rsidP="00655CBD">
            <w:pPr>
              <w:widowControl w:val="0"/>
              <w:jc w:val="right"/>
              <w:rPr>
                <w:color w:val="000000"/>
                <w:sz w:val="20"/>
                <w:szCs w:val="20"/>
              </w:rPr>
            </w:pPr>
            <w:r w:rsidRPr="00AA1FF9">
              <w:rPr>
                <w:color w:val="000000"/>
                <w:sz w:val="20"/>
                <w:szCs w:val="20"/>
              </w:rPr>
              <w:t>108,4</w:t>
            </w:r>
          </w:p>
        </w:tc>
        <w:tc>
          <w:tcPr>
            <w:tcW w:w="852" w:type="pct"/>
            <w:tcBorders>
              <w:top w:val="nil"/>
              <w:left w:val="nil"/>
              <w:bottom w:val="single" w:sz="8" w:space="0" w:color="auto"/>
              <w:right w:val="nil"/>
            </w:tcBorders>
            <w:vAlign w:val="bottom"/>
            <w:hideMark/>
          </w:tcPr>
          <w:p w14:paraId="0B272051" w14:textId="77777777" w:rsidR="00762494" w:rsidRPr="00AA1FF9" w:rsidRDefault="00762494" w:rsidP="00655CBD">
            <w:pPr>
              <w:widowControl w:val="0"/>
              <w:jc w:val="right"/>
              <w:rPr>
                <w:color w:val="000000"/>
                <w:sz w:val="20"/>
                <w:szCs w:val="20"/>
              </w:rPr>
            </w:pPr>
            <w:r w:rsidRPr="00AA1FF9">
              <w:rPr>
                <w:color w:val="000000"/>
                <w:sz w:val="20"/>
                <w:szCs w:val="20"/>
              </w:rPr>
              <w:t>109,8</w:t>
            </w:r>
          </w:p>
        </w:tc>
      </w:tr>
    </w:tbl>
    <w:p w14:paraId="27E3E6FF" w14:textId="5BF79CB4" w:rsidR="00762494" w:rsidRPr="00762494" w:rsidRDefault="00762494" w:rsidP="00762494">
      <w:pPr>
        <w:spacing w:before="120" w:after="120"/>
        <w:ind w:firstLine="709"/>
        <w:jc w:val="both"/>
        <w:rPr>
          <w:lang w:val="ky-KG"/>
        </w:rPr>
      </w:pPr>
      <w:r w:rsidRPr="00762494">
        <w:rPr>
          <w:iCs/>
          <w:lang w:val="ky-KG"/>
        </w:rPr>
        <w:t xml:space="preserve">Автобустар жана микроавтобустар менен </w:t>
      </w:r>
      <w:r w:rsidRPr="00762494">
        <w:rPr>
          <w:lang w:val="ky-KG"/>
        </w:rPr>
        <w:t>жүргүнчүлөрдү ташуу республиканын</w:t>
      </w:r>
      <w:r w:rsidR="00AA1FF9" w:rsidRPr="00B875DA">
        <w:br/>
      </w:r>
      <w:r w:rsidRPr="00762494">
        <w:rPr>
          <w:lang w:val="ky-KG"/>
        </w:rPr>
        <w:t xml:space="preserve"> бардык региондорунда өстү.</w:t>
      </w:r>
    </w:p>
    <w:p w14:paraId="6D218BBE" w14:textId="307DC10A" w:rsidR="00762494" w:rsidRPr="00762494" w:rsidRDefault="00762494" w:rsidP="008D75D2">
      <w:pPr>
        <w:spacing w:before="120" w:after="120"/>
        <w:ind w:left="1474" w:hanging="1474"/>
        <w:rPr>
          <w:b/>
          <w:lang w:val="ky-KG"/>
        </w:rPr>
      </w:pPr>
      <w:r w:rsidRPr="00762494">
        <w:rPr>
          <w:b/>
          <w:lang w:val="ky-KG"/>
        </w:rPr>
        <w:t>46-таблица: Январь-ноябрдагы аймактар боюнча жүргүнчүлөрдүн</w:t>
      </w:r>
      <w:r w:rsidR="00AA1FF9" w:rsidRPr="00B875DA">
        <w:rPr>
          <w:b/>
          <w:lang w:val="ky-KG"/>
        </w:rPr>
        <w:br/>
      </w:r>
      <w:r w:rsidRPr="00762494">
        <w:rPr>
          <w:b/>
          <w:lang w:val="ky-KG"/>
        </w:rPr>
        <w:t xml:space="preserve"> автобустар, микроавтобустар менен ташылышы</w:t>
      </w:r>
    </w:p>
    <w:tbl>
      <w:tblPr>
        <w:tblW w:w="5000" w:type="pct"/>
        <w:tblLook w:val="04A0" w:firstRow="1" w:lastRow="0" w:firstColumn="1" w:lastColumn="0" w:noHBand="0" w:noVBand="1"/>
      </w:tblPr>
      <w:tblGrid>
        <w:gridCol w:w="3579"/>
        <w:gridCol w:w="1370"/>
        <w:gridCol w:w="1371"/>
        <w:gridCol w:w="1660"/>
        <w:gridCol w:w="1658"/>
      </w:tblGrid>
      <w:tr w:rsidR="00762494" w:rsidRPr="00AA1FF9" w14:paraId="42B7740D" w14:textId="77777777" w:rsidTr="00762494">
        <w:trPr>
          <w:tblHeader/>
        </w:trPr>
        <w:tc>
          <w:tcPr>
            <w:tcW w:w="1857" w:type="pct"/>
            <w:tcBorders>
              <w:top w:val="single" w:sz="8" w:space="0" w:color="auto"/>
              <w:left w:val="nil"/>
              <w:bottom w:val="nil"/>
              <w:right w:val="nil"/>
            </w:tcBorders>
          </w:tcPr>
          <w:p w14:paraId="3AFAE053" w14:textId="77777777" w:rsidR="00762494" w:rsidRPr="00AA1FF9" w:rsidRDefault="00762494" w:rsidP="00762494">
            <w:pPr>
              <w:spacing w:before="20" w:after="20"/>
              <w:jc w:val="right"/>
              <w:rPr>
                <w:color w:val="000000"/>
                <w:sz w:val="20"/>
                <w:szCs w:val="20"/>
                <w:lang w:val="ky-KG"/>
              </w:rPr>
            </w:pPr>
          </w:p>
        </w:tc>
        <w:tc>
          <w:tcPr>
            <w:tcW w:w="1422" w:type="pct"/>
            <w:gridSpan w:val="2"/>
            <w:tcBorders>
              <w:top w:val="single" w:sz="8" w:space="0" w:color="auto"/>
              <w:left w:val="nil"/>
              <w:bottom w:val="single" w:sz="4" w:space="0" w:color="auto"/>
              <w:right w:val="nil"/>
            </w:tcBorders>
            <w:vAlign w:val="center"/>
            <w:hideMark/>
          </w:tcPr>
          <w:p w14:paraId="457CA3FF" w14:textId="77777777" w:rsidR="00762494" w:rsidRPr="00AA1FF9" w:rsidRDefault="00762494" w:rsidP="00762494">
            <w:pPr>
              <w:spacing w:before="20" w:after="20"/>
              <w:jc w:val="center"/>
              <w:rPr>
                <w:b/>
                <w:bCs/>
                <w:iCs/>
                <w:color w:val="000000"/>
                <w:sz w:val="20"/>
                <w:szCs w:val="20"/>
              </w:rPr>
            </w:pPr>
            <w:proofErr w:type="spellStart"/>
            <w:r w:rsidRPr="00AA1FF9">
              <w:rPr>
                <w:b/>
                <w:bCs/>
                <w:color w:val="000000"/>
                <w:sz w:val="20"/>
                <w:szCs w:val="20"/>
              </w:rPr>
              <w:t>Ми</w:t>
            </w:r>
            <w:r w:rsidRPr="00AA1FF9">
              <w:rPr>
                <w:b/>
                <w:bCs/>
                <w:sz w:val="20"/>
                <w:szCs w:val="20"/>
              </w:rPr>
              <w:t>ң</w:t>
            </w:r>
            <w:proofErr w:type="spellEnd"/>
            <w:r w:rsidRPr="00AA1FF9">
              <w:rPr>
                <w:b/>
                <w:bCs/>
                <w:color w:val="000000"/>
                <w:sz w:val="20"/>
                <w:szCs w:val="20"/>
              </w:rPr>
              <w:t xml:space="preserve"> адам</w:t>
            </w:r>
          </w:p>
        </w:tc>
        <w:tc>
          <w:tcPr>
            <w:tcW w:w="1721" w:type="pct"/>
            <w:gridSpan w:val="2"/>
            <w:tcBorders>
              <w:top w:val="single" w:sz="8" w:space="0" w:color="auto"/>
              <w:left w:val="nil"/>
              <w:bottom w:val="single" w:sz="4" w:space="0" w:color="auto"/>
              <w:right w:val="nil"/>
            </w:tcBorders>
            <w:hideMark/>
          </w:tcPr>
          <w:p w14:paraId="59AC514A" w14:textId="77777777" w:rsidR="00762494" w:rsidRPr="00AA1FF9" w:rsidRDefault="00762494" w:rsidP="00762494">
            <w:pPr>
              <w:spacing w:before="20" w:after="20"/>
              <w:jc w:val="center"/>
              <w:rPr>
                <w:b/>
                <w:bCs/>
                <w:sz w:val="20"/>
                <w:szCs w:val="20"/>
              </w:rPr>
            </w:pPr>
            <w:proofErr w:type="spellStart"/>
            <w:r w:rsidRPr="00AA1FF9">
              <w:rPr>
                <w:b/>
                <w:bCs/>
                <w:sz w:val="20"/>
                <w:szCs w:val="20"/>
              </w:rPr>
              <w:t>Мурунку</w:t>
            </w:r>
            <w:proofErr w:type="spellEnd"/>
            <w:r w:rsidRPr="00AA1FF9">
              <w:rPr>
                <w:b/>
                <w:bCs/>
                <w:sz w:val="20"/>
                <w:szCs w:val="20"/>
              </w:rPr>
              <w:t xml:space="preserve"> </w:t>
            </w:r>
            <w:proofErr w:type="spellStart"/>
            <w:r w:rsidRPr="00AA1FF9">
              <w:rPr>
                <w:b/>
                <w:bCs/>
                <w:sz w:val="20"/>
                <w:szCs w:val="20"/>
              </w:rPr>
              <w:t>жылдын</w:t>
            </w:r>
            <w:proofErr w:type="spellEnd"/>
            <w:r w:rsidRPr="00AA1FF9">
              <w:rPr>
                <w:b/>
                <w:bCs/>
                <w:sz w:val="20"/>
                <w:szCs w:val="20"/>
              </w:rPr>
              <w:t xml:space="preserve"> </w:t>
            </w:r>
            <w:proofErr w:type="spellStart"/>
            <w:r w:rsidRPr="00AA1FF9">
              <w:rPr>
                <w:b/>
                <w:bCs/>
                <w:sz w:val="20"/>
                <w:szCs w:val="20"/>
              </w:rPr>
              <w:t>тийиштүү</w:t>
            </w:r>
            <w:proofErr w:type="spellEnd"/>
            <w:r w:rsidRPr="00AA1FF9">
              <w:rPr>
                <w:b/>
                <w:bCs/>
                <w:sz w:val="20"/>
                <w:szCs w:val="20"/>
              </w:rPr>
              <w:t xml:space="preserve"> </w:t>
            </w:r>
            <w:r w:rsidRPr="00AA1FF9">
              <w:rPr>
                <w:b/>
                <w:bCs/>
                <w:sz w:val="20"/>
                <w:szCs w:val="20"/>
                <w:lang w:val="ky-KG"/>
              </w:rPr>
              <w:t>мезгилине</w:t>
            </w:r>
            <w:r w:rsidRPr="00AA1FF9">
              <w:rPr>
                <w:b/>
                <w:bCs/>
                <w:sz w:val="20"/>
                <w:szCs w:val="20"/>
              </w:rPr>
              <w:t xml:space="preserve"> карата </w:t>
            </w:r>
            <w:proofErr w:type="spellStart"/>
            <w:r w:rsidRPr="00AA1FF9">
              <w:rPr>
                <w:b/>
                <w:bCs/>
                <w:sz w:val="20"/>
                <w:szCs w:val="20"/>
              </w:rPr>
              <w:t>пайыз</w:t>
            </w:r>
            <w:proofErr w:type="spellEnd"/>
            <w:r w:rsidRPr="00AA1FF9">
              <w:rPr>
                <w:b/>
                <w:bCs/>
                <w:sz w:val="20"/>
                <w:szCs w:val="20"/>
              </w:rPr>
              <w:t xml:space="preserve"> </w:t>
            </w:r>
            <w:proofErr w:type="spellStart"/>
            <w:r w:rsidRPr="00AA1FF9">
              <w:rPr>
                <w:b/>
                <w:bCs/>
                <w:sz w:val="20"/>
                <w:szCs w:val="20"/>
              </w:rPr>
              <w:t>менен</w:t>
            </w:r>
            <w:proofErr w:type="spellEnd"/>
          </w:p>
        </w:tc>
      </w:tr>
      <w:tr w:rsidR="00762494" w:rsidRPr="00AA1FF9" w14:paraId="6BB3011F" w14:textId="77777777" w:rsidTr="00762494">
        <w:trPr>
          <w:tblHeader/>
        </w:trPr>
        <w:tc>
          <w:tcPr>
            <w:tcW w:w="1857" w:type="pct"/>
            <w:tcBorders>
              <w:top w:val="nil"/>
              <w:left w:val="nil"/>
              <w:bottom w:val="single" w:sz="8" w:space="0" w:color="auto"/>
              <w:right w:val="nil"/>
            </w:tcBorders>
          </w:tcPr>
          <w:p w14:paraId="12EBED58" w14:textId="77777777" w:rsidR="00762494" w:rsidRPr="00AA1FF9" w:rsidRDefault="00762494" w:rsidP="00762494">
            <w:pPr>
              <w:spacing w:before="20" w:after="20"/>
              <w:jc w:val="right"/>
              <w:rPr>
                <w:color w:val="000000"/>
                <w:sz w:val="20"/>
                <w:szCs w:val="20"/>
              </w:rPr>
            </w:pPr>
          </w:p>
        </w:tc>
        <w:tc>
          <w:tcPr>
            <w:tcW w:w="711" w:type="pct"/>
            <w:tcBorders>
              <w:top w:val="single" w:sz="4" w:space="0" w:color="auto"/>
              <w:left w:val="nil"/>
              <w:bottom w:val="single" w:sz="8" w:space="0" w:color="auto"/>
              <w:right w:val="nil"/>
            </w:tcBorders>
            <w:hideMark/>
          </w:tcPr>
          <w:p w14:paraId="7FFCFB8B" w14:textId="77777777" w:rsidR="00762494" w:rsidRPr="00AA1FF9" w:rsidRDefault="00762494" w:rsidP="00762494">
            <w:pPr>
              <w:spacing w:before="20" w:after="20"/>
              <w:jc w:val="right"/>
              <w:rPr>
                <w:b/>
                <w:bCs/>
                <w:sz w:val="20"/>
                <w:szCs w:val="20"/>
              </w:rPr>
            </w:pPr>
            <w:r w:rsidRPr="00AA1FF9">
              <w:rPr>
                <w:b/>
                <w:bCs/>
                <w:sz w:val="20"/>
                <w:szCs w:val="20"/>
              </w:rPr>
              <w:t>202</w:t>
            </w:r>
            <w:r w:rsidRPr="00AA1FF9">
              <w:rPr>
                <w:b/>
                <w:bCs/>
                <w:sz w:val="20"/>
                <w:szCs w:val="20"/>
                <w:lang w:val="en-US"/>
              </w:rPr>
              <w:t>3</w:t>
            </w:r>
          </w:p>
        </w:tc>
        <w:tc>
          <w:tcPr>
            <w:tcW w:w="711" w:type="pct"/>
            <w:tcBorders>
              <w:top w:val="single" w:sz="4" w:space="0" w:color="auto"/>
              <w:left w:val="nil"/>
              <w:bottom w:val="single" w:sz="8" w:space="0" w:color="auto"/>
              <w:right w:val="nil"/>
            </w:tcBorders>
            <w:hideMark/>
          </w:tcPr>
          <w:p w14:paraId="274AF4A4" w14:textId="77777777" w:rsidR="00762494" w:rsidRPr="00AA1FF9" w:rsidRDefault="00762494" w:rsidP="00762494">
            <w:pPr>
              <w:spacing w:before="20" w:after="20"/>
              <w:ind w:right="57"/>
              <w:jc w:val="right"/>
              <w:rPr>
                <w:b/>
                <w:bCs/>
                <w:sz w:val="20"/>
                <w:szCs w:val="20"/>
              </w:rPr>
            </w:pPr>
            <w:r w:rsidRPr="00AA1FF9">
              <w:rPr>
                <w:b/>
                <w:bCs/>
                <w:sz w:val="20"/>
                <w:szCs w:val="20"/>
              </w:rPr>
              <w:t>202</w:t>
            </w:r>
            <w:r w:rsidRPr="00AA1FF9">
              <w:rPr>
                <w:b/>
                <w:bCs/>
                <w:sz w:val="20"/>
                <w:szCs w:val="20"/>
                <w:lang w:val="en-US"/>
              </w:rPr>
              <w:t>4</w:t>
            </w:r>
          </w:p>
        </w:tc>
        <w:tc>
          <w:tcPr>
            <w:tcW w:w="861" w:type="pct"/>
            <w:tcBorders>
              <w:top w:val="single" w:sz="4" w:space="0" w:color="auto"/>
              <w:left w:val="nil"/>
              <w:bottom w:val="single" w:sz="8" w:space="0" w:color="auto"/>
              <w:right w:val="nil"/>
            </w:tcBorders>
            <w:hideMark/>
          </w:tcPr>
          <w:p w14:paraId="0197F5D9" w14:textId="77777777" w:rsidR="00762494" w:rsidRPr="00AA1FF9" w:rsidRDefault="00762494" w:rsidP="00762494">
            <w:pPr>
              <w:spacing w:before="20" w:after="20"/>
              <w:jc w:val="right"/>
              <w:rPr>
                <w:b/>
                <w:bCs/>
                <w:sz w:val="20"/>
                <w:szCs w:val="20"/>
              </w:rPr>
            </w:pPr>
            <w:r w:rsidRPr="00AA1FF9">
              <w:rPr>
                <w:b/>
                <w:bCs/>
                <w:sz w:val="20"/>
                <w:szCs w:val="20"/>
              </w:rPr>
              <w:t>202</w:t>
            </w:r>
            <w:r w:rsidRPr="00AA1FF9">
              <w:rPr>
                <w:b/>
                <w:bCs/>
                <w:sz w:val="20"/>
                <w:szCs w:val="20"/>
                <w:lang w:val="en-US"/>
              </w:rPr>
              <w:t>3</w:t>
            </w:r>
          </w:p>
        </w:tc>
        <w:tc>
          <w:tcPr>
            <w:tcW w:w="860" w:type="pct"/>
            <w:tcBorders>
              <w:top w:val="single" w:sz="4" w:space="0" w:color="auto"/>
              <w:left w:val="nil"/>
              <w:bottom w:val="single" w:sz="8" w:space="0" w:color="auto"/>
              <w:right w:val="nil"/>
            </w:tcBorders>
            <w:hideMark/>
          </w:tcPr>
          <w:p w14:paraId="3DBF3723" w14:textId="77777777" w:rsidR="00762494" w:rsidRPr="00AA1FF9" w:rsidRDefault="00762494" w:rsidP="00762494">
            <w:pPr>
              <w:spacing w:before="20" w:after="20"/>
              <w:ind w:right="57"/>
              <w:jc w:val="right"/>
              <w:rPr>
                <w:b/>
                <w:bCs/>
                <w:sz w:val="20"/>
                <w:szCs w:val="20"/>
              </w:rPr>
            </w:pPr>
            <w:r w:rsidRPr="00AA1FF9">
              <w:rPr>
                <w:b/>
                <w:bCs/>
                <w:sz w:val="20"/>
                <w:szCs w:val="20"/>
              </w:rPr>
              <w:t>202</w:t>
            </w:r>
            <w:r w:rsidRPr="00AA1FF9">
              <w:rPr>
                <w:b/>
                <w:bCs/>
                <w:sz w:val="20"/>
                <w:szCs w:val="20"/>
                <w:lang w:val="en-US"/>
              </w:rPr>
              <w:t>4</w:t>
            </w:r>
          </w:p>
        </w:tc>
      </w:tr>
      <w:tr w:rsidR="00762494" w:rsidRPr="00AA1FF9" w14:paraId="0A39F779" w14:textId="77777777" w:rsidTr="00762494">
        <w:tc>
          <w:tcPr>
            <w:tcW w:w="1857" w:type="pct"/>
            <w:tcBorders>
              <w:top w:val="single" w:sz="8" w:space="0" w:color="auto"/>
              <w:left w:val="nil"/>
              <w:bottom w:val="nil"/>
              <w:right w:val="nil"/>
            </w:tcBorders>
            <w:hideMark/>
          </w:tcPr>
          <w:p w14:paraId="4D3EEB89" w14:textId="77777777" w:rsidR="00762494" w:rsidRPr="00AA1FF9" w:rsidRDefault="00762494" w:rsidP="00762494">
            <w:pPr>
              <w:spacing w:before="40" w:after="40"/>
              <w:rPr>
                <w:b/>
                <w:bCs/>
                <w:color w:val="000000"/>
                <w:sz w:val="20"/>
                <w:szCs w:val="20"/>
              </w:rPr>
            </w:pPr>
            <w:r w:rsidRPr="00AA1FF9">
              <w:rPr>
                <w:b/>
                <w:bCs/>
                <w:sz w:val="20"/>
                <w:szCs w:val="20"/>
              </w:rPr>
              <w:t xml:space="preserve">Кыргыз </w:t>
            </w:r>
            <w:proofErr w:type="spellStart"/>
            <w:r w:rsidRPr="00AA1FF9">
              <w:rPr>
                <w:b/>
                <w:bCs/>
                <w:sz w:val="20"/>
                <w:szCs w:val="20"/>
              </w:rPr>
              <w:t>Республикасы</w:t>
            </w:r>
            <w:proofErr w:type="spellEnd"/>
          </w:p>
        </w:tc>
        <w:tc>
          <w:tcPr>
            <w:tcW w:w="711" w:type="pct"/>
            <w:vAlign w:val="bottom"/>
            <w:hideMark/>
          </w:tcPr>
          <w:p w14:paraId="01DEC88E" w14:textId="77777777" w:rsidR="00762494" w:rsidRPr="00AA1FF9" w:rsidRDefault="00762494" w:rsidP="00762494">
            <w:pPr>
              <w:widowControl w:val="0"/>
              <w:jc w:val="right"/>
              <w:rPr>
                <w:b/>
                <w:bCs/>
                <w:color w:val="000000"/>
                <w:sz w:val="20"/>
                <w:szCs w:val="20"/>
              </w:rPr>
            </w:pPr>
            <w:r w:rsidRPr="00AA1FF9">
              <w:rPr>
                <w:b/>
                <w:bCs/>
                <w:color w:val="000000"/>
                <w:sz w:val="20"/>
                <w:szCs w:val="20"/>
              </w:rPr>
              <w:t>454 259,8</w:t>
            </w:r>
          </w:p>
        </w:tc>
        <w:tc>
          <w:tcPr>
            <w:tcW w:w="711" w:type="pct"/>
            <w:vAlign w:val="bottom"/>
            <w:hideMark/>
          </w:tcPr>
          <w:p w14:paraId="5AC0A4A2" w14:textId="77777777" w:rsidR="00762494" w:rsidRPr="00AA1FF9" w:rsidRDefault="00762494" w:rsidP="00762494">
            <w:pPr>
              <w:widowControl w:val="0"/>
              <w:jc w:val="right"/>
              <w:rPr>
                <w:b/>
                <w:bCs/>
                <w:color w:val="000000"/>
                <w:sz w:val="20"/>
                <w:szCs w:val="20"/>
              </w:rPr>
            </w:pPr>
            <w:r w:rsidRPr="00AA1FF9">
              <w:rPr>
                <w:b/>
                <w:bCs/>
                <w:color w:val="000000"/>
                <w:sz w:val="20"/>
                <w:szCs w:val="20"/>
              </w:rPr>
              <w:t>520 117,5</w:t>
            </w:r>
          </w:p>
        </w:tc>
        <w:tc>
          <w:tcPr>
            <w:tcW w:w="861" w:type="pct"/>
            <w:vAlign w:val="bottom"/>
            <w:hideMark/>
          </w:tcPr>
          <w:p w14:paraId="2B78CBC6" w14:textId="77777777" w:rsidR="00762494" w:rsidRPr="00AA1FF9" w:rsidRDefault="00762494" w:rsidP="00762494">
            <w:pPr>
              <w:widowControl w:val="0"/>
              <w:jc w:val="right"/>
              <w:rPr>
                <w:b/>
                <w:bCs/>
                <w:color w:val="000000"/>
                <w:sz w:val="20"/>
                <w:szCs w:val="20"/>
              </w:rPr>
            </w:pPr>
            <w:r w:rsidRPr="00AA1FF9">
              <w:rPr>
                <w:b/>
                <w:bCs/>
                <w:color w:val="000000"/>
                <w:sz w:val="20"/>
                <w:szCs w:val="20"/>
              </w:rPr>
              <w:t>109,5</w:t>
            </w:r>
          </w:p>
        </w:tc>
        <w:tc>
          <w:tcPr>
            <w:tcW w:w="860" w:type="pct"/>
            <w:vAlign w:val="bottom"/>
            <w:hideMark/>
          </w:tcPr>
          <w:p w14:paraId="542E2B24" w14:textId="77777777" w:rsidR="00762494" w:rsidRPr="00AA1FF9" w:rsidRDefault="00762494" w:rsidP="00762494">
            <w:pPr>
              <w:widowControl w:val="0"/>
              <w:jc w:val="right"/>
              <w:rPr>
                <w:b/>
                <w:bCs/>
                <w:color w:val="000000"/>
                <w:sz w:val="20"/>
                <w:szCs w:val="20"/>
              </w:rPr>
            </w:pPr>
            <w:r w:rsidRPr="00AA1FF9">
              <w:rPr>
                <w:b/>
                <w:bCs/>
                <w:color w:val="000000"/>
                <w:sz w:val="20"/>
                <w:szCs w:val="20"/>
              </w:rPr>
              <w:t>114,5</w:t>
            </w:r>
          </w:p>
        </w:tc>
      </w:tr>
      <w:tr w:rsidR="00762494" w:rsidRPr="00AA1FF9" w14:paraId="381C3945" w14:textId="77777777" w:rsidTr="00762494">
        <w:tc>
          <w:tcPr>
            <w:tcW w:w="1857" w:type="pct"/>
            <w:vAlign w:val="bottom"/>
            <w:hideMark/>
          </w:tcPr>
          <w:p w14:paraId="6CD785F1" w14:textId="77777777" w:rsidR="00762494" w:rsidRPr="00AA1FF9" w:rsidRDefault="00762494" w:rsidP="00762494">
            <w:pPr>
              <w:spacing w:before="20" w:after="20"/>
              <w:ind w:left="113"/>
              <w:rPr>
                <w:snapToGrid w:val="0"/>
                <w:color w:val="000000"/>
                <w:sz w:val="20"/>
                <w:szCs w:val="20"/>
              </w:rPr>
            </w:pPr>
            <w:r w:rsidRPr="00AA1FF9">
              <w:rPr>
                <w:snapToGrid w:val="0"/>
                <w:color w:val="000000"/>
                <w:sz w:val="20"/>
                <w:szCs w:val="20"/>
              </w:rPr>
              <w:t xml:space="preserve">Баткен </w:t>
            </w:r>
            <w:proofErr w:type="spellStart"/>
            <w:r w:rsidRPr="00AA1FF9">
              <w:rPr>
                <w:snapToGrid w:val="0"/>
                <w:color w:val="000000"/>
                <w:sz w:val="20"/>
                <w:szCs w:val="20"/>
              </w:rPr>
              <w:t>облусу</w:t>
            </w:r>
            <w:proofErr w:type="spellEnd"/>
          </w:p>
        </w:tc>
        <w:tc>
          <w:tcPr>
            <w:tcW w:w="711" w:type="pct"/>
            <w:vAlign w:val="bottom"/>
            <w:hideMark/>
          </w:tcPr>
          <w:p w14:paraId="233A561B" w14:textId="77777777" w:rsidR="00762494" w:rsidRPr="00AA1FF9" w:rsidRDefault="00762494" w:rsidP="00762494">
            <w:pPr>
              <w:widowControl w:val="0"/>
              <w:jc w:val="right"/>
              <w:rPr>
                <w:color w:val="000000"/>
                <w:sz w:val="20"/>
                <w:szCs w:val="20"/>
              </w:rPr>
            </w:pPr>
            <w:r w:rsidRPr="00AA1FF9">
              <w:rPr>
                <w:color w:val="000000"/>
                <w:sz w:val="20"/>
                <w:szCs w:val="20"/>
              </w:rPr>
              <w:t>7 332,8</w:t>
            </w:r>
          </w:p>
        </w:tc>
        <w:tc>
          <w:tcPr>
            <w:tcW w:w="711" w:type="pct"/>
            <w:vAlign w:val="bottom"/>
            <w:hideMark/>
          </w:tcPr>
          <w:p w14:paraId="1005FE7D" w14:textId="77777777" w:rsidR="00762494" w:rsidRPr="00AA1FF9" w:rsidRDefault="00762494" w:rsidP="00762494">
            <w:pPr>
              <w:widowControl w:val="0"/>
              <w:jc w:val="right"/>
              <w:rPr>
                <w:sz w:val="20"/>
                <w:szCs w:val="20"/>
              </w:rPr>
            </w:pPr>
            <w:r w:rsidRPr="00AA1FF9">
              <w:rPr>
                <w:sz w:val="20"/>
                <w:szCs w:val="20"/>
              </w:rPr>
              <w:t>8 704,5</w:t>
            </w:r>
          </w:p>
        </w:tc>
        <w:tc>
          <w:tcPr>
            <w:tcW w:w="861" w:type="pct"/>
            <w:vAlign w:val="bottom"/>
            <w:hideMark/>
          </w:tcPr>
          <w:p w14:paraId="5100A91F" w14:textId="77777777" w:rsidR="00762494" w:rsidRPr="00AA1FF9" w:rsidRDefault="00762494" w:rsidP="00762494">
            <w:pPr>
              <w:widowControl w:val="0"/>
              <w:jc w:val="right"/>
              <w:rPr>
                <w:color w:val="000000"/>
                <w:sz w:val="20"/>
                <w:szCs w:val="20"/>
              </w:rPr>
            </w:pPr>
            <w:r w:rsidRPr="00AA1FF9">
              <w:rPr>
                <w:color w:val="000000"/>
                <w:sz w:val="20"/>
                <w:szCs w:val="20"/>
              </w:rPr>
              <w:t>103,3</w:t>
            </w:r>
          </w:p>
        </w:tc>
        <w:tc>
          <w:tcPr>
            <w:tcW w:w="860" w:type="pct"/>
            <w:vAlign w:val="bottom"/>
            <w:hideMark/>
          </w:tcPr>
          <w:p w14:paraId="2164EE71" w14:textId="77777777" w:rsidR="00762494" w:rsidRPr="00AA1FF9" w:rsidRDefault="00762494" w:rsidP="00762494">
            <w:pPr>
              <w:widowControl w:val="0"/>
              <w:jc w:val="right"/>
              <w:rPr>
                <w:color w:val="000000"/>
                <w:sz w:val="20"/>
                <w:szCs w:val="20"/>
              </w:rPr>
            </w:pPr>
            <w:r w:rsidRPr="00AA1FF9">
              <w:rPr>
                <w:color w:val="000000"/>
                <w:sz w:val="20"/>
                <w:szCs w:val="20"/>
              </w:rPr>
              <w:t>118,7</w:t>
            </w:r>
          </w:p>
        </w:tc>
      </w:tr>
      <w:tr w:rsidR="00762494" w:rsidRPr="00AA1FF9" w14:paraId="670E20ED" w14:textId="77777777" w:rsidTr="00762494">
        <w:tc>
          <w:tcPr>
            <w:tcW w:w="1857" w:type="pct"/>
            <w:hideMark/>
          </w:tcPr>
          <w:p w14:paraId="2DCDEC33" w14:textId="77777777" w:rsidR="00762494" w:rsidRPr="00AA1FF9" w:rsidRDefault="00762494" w:rsidP="00762494">
            <w:pPr>
              <w:spacing w:before="20" w:after="20"/>
              <w:ind w:left="113"/>
              <w:rPr>
                <w:color w:val="000000"/>
                <w:sz w:val="20"/>
                <w:szCs w:val="20"/>
              </w:rPr>
            </w:pPr>
            <w:proofErr w:type="spellStart"/>
            <w:r w:rsidRPr="00AA1FF9">
              <w:rPr>
                <w:snapToGrid w:val="0"/>
                <w:color w:val="000000"/>
                <w:sz w:val="20"/>
                <w:szCs w:val="20"/>
              </w:rPr>
              <w:t>Жалал</w:t>
            </w:r>
            <w:proofErr w:type="spellEnd"/>
            <w:r w:rsidRPr="00AA1FF9">
              <w:rPr>
                <w:snapToGrid w:val="0"/>
                <w:color w:val="000000"/>
                <w:sz w:val="20"/>
                <w:szCs w:val="20"/>
              </w:rPr>
              <w:t xml:space="preserve">-Абад </w:t>
            </w:r>
            <w:proofErr w:type="spellStart"/>
            <w:r w:rsidRPr="00AA1FF9">
              <w:rPr>
                <w:snapToGrid w:val="0"/>
                <w:color w:val="000000"/>
                <w:sz w:val="20"/>
                <w:szCs w:val="20"/>
              </w:rPr>
              <w:t>облусу</w:t>
            </w:r>
            <w:proofErr w:type="spellEnd"/>
          </w:p>
        </w:tc>
        <w:tc>
          <w:tcPr>
            <w:tcW w:w="711" w:type="pct"/>
            <w:vAlign w:val="bottom"/>
            <w:hideMark/>
          </w:tcPr>
          <w:p w14:paraId="4FEB3C17" w14:textId="77777777" w:rsidR="00762494" w:rsidRPr="00AA1FF9" w:rsidRDefault="00762494" w:rsidP="00762494">
            <w:pPr>
              <w:widowControl w:val="0"/>
              <w:jc w:val="right"/>
              <w:rPr>
                <w:color w:val="000000"/>
                <w:sz w:val="20"/>
                <w:szCs w:val="20"/>
              </w:rPr>
            </w:pPr>
            <w:r w:rsidRPr="00AA1FF9">
              <w:rPr>
                <w:color w:val="000000"/>
                <w:sz w:val="20"/>
                <w:szCs w:val="20"/>
              </w:rPr>
              <w:t>22 267,3</w:t>
            </w:r>
          </w:p>
        </w:tc>
        <w:tc>
          <w:tcPr>
            <w:tcW w:w="711" w:type="pct"/>
            <w:vAlign w:val="bottom"/>
            <w:hideMark/>
          </w:tcPr>
          <w:p w14:paraId="0E6D16D9" w14:textId="77777777" w:rsidR="00762494" w:rsidRPr="00AA1FF9" w:rsidRDefault="00762494" w:rsidP="00762494">
            <w:pPr>
              <w:widowControl w:val="0"/>
              <w:jc w:val="right"/>
              <w:rPr>
                <w:sz w:val="20"/>
                <w:szCs w:val="20"/>
              </w:rPr>
            </w:pPr>
            <w:r w:rsidRPr="00AA1FF9">
              <w:rPr>
                <w:sz w:val="20"/>
                <w:szCs w:val="20"/>
              </w:rPr>
              <w:t>27 072,7</w:t>
            </w:r>
          </w:p>
        </w:tc>
        <w:tc>
          <w:tcPr>
            <w:tcW w:w="861" w:type="pct"/>
            <w:vAlign w:val="bottom"/>
            <w:hideMark/>
          </w:tcPr>
          <w:p w14:paraId="0A124A2B" w14:textId="77777777" w:rsidR="00762494" w:rsidRPr="00AA1FF9" w:rsidRDefault="00762494" w:rsidP="00762494">
            <w:pPr>
              <w:widowControl w:val="0"/>
              <w:jc w:val="right"/>
              <w:rPr>
                <w:color w:val="000000"/>
                <w:sz w:val="20"/>
                <w:szCs w:val="20"/>
              </w:rPr>
            </w:pPr>
            <w:r w:rsidRPr="00AA1FF9">
              <w:rPr>
                <w:color w:val="000000"/>
                <w:sz w:val="20"/>
                <w:szCs w:val="20"/>
              </w:rPr>
              <w:t>106,5</w:t>
            </w:r>
          </w:p>
        </w:tc>
        <w:tc>
          <w:tcPr>
            <w:tcW w:w="860" w:type="pct"/>
            <w:vAlign w:val="bottom"/>
            <w:hideMark/>
          </w:tcPr>
          <w:p w14:paraId="7AB40419" w14:textId="77777777" w:rsidR="00762494" w:rsidRPr="00AA1FF9" w:rsidRDefault="00762494" w:rsidP="00762494">
            <w:pPr>
              <w:widowControl w:val="0"/>
              <w:jc w:val="right"/>
              <w:rPr>
                <w:color w:val="000000"/>
                <w:sz w:val="20"/>
                <w:szCs w:val="20"/>
              </w:rPr>
            </w:pPr>
            <w:r w:rsidRPr="00AA1FF9">
              <w:rPr>
                <w:color w:val="000000"/>
                <w:sz w:val="20"/>
                <w:szCs w:val="20"/>
              </w:rPr>
              <w:t>121,6</w:t>
            </w:r>
          </w:p>
        </w:tc>
      </w:tr>
      <w:tr w:rsidR="00762494" w:rsidRPr="00AA1FF9" w14:paraId="5CBEFA58" w14:textId="77777777" w:rsidTr="00762494">
        <w:tc>
          <w:tcPr>
            <w:tcW w:w="1857" w:type="pct"/>
            <w:vAlign w:val="bottom"/>
            <w:hideMark/>
          </w:tcPr>
          <w:p w14:paraId="24120907" w14:textId="77777777" w:rsidR="00762494" w:rsidRPr="00AA1FF9" w:rsidRDefault="00762494" w:rsidP="00762494">
            <w:pPr>
              <w:spacing w:before="20" w:after="20"/>
              <w:ind w:left="113"/>
              <w:rPr>
                <w:snapToGrid w:val="0"/>
                <w:color w:val="000000"/>
                <w:sz w:val="20"/>
                <w:szCs w:val="20"/>
              </w:rPr>
            </w:pPr>
            <w:proofErr w:type="spellStart"/>
            <w:r w:rsidRPr="00AA1FF9">
              <w:rPr>
                <w:snapToGrid w:val="0"/>
                <w:color w:val="000000"/>
                <w:sz w:val="20"/>
                <w:szCs w:val="20"/>
              </w:rPr>
              <w:t>Ысык-Көл</w:t>
            </w:r>
            <w:proofErr w:type="spellEnd"/>
            <w:r w:rsidRPr="00AA1FF9">
              <w:rPr>
                <w:snapToGrid w:val="0"/>
                <w:color w:val="000000"/>
                <w:sz w:val="20"/>
                <w:szCs w:val="20"/>
              </w:rPr>
              <w:t xml:space="preserve"> </w:t>
            </w:r>
            <w:proofErr w:type="spellStart"/>
            <w:r w:rsidRPr="00AA1FF9">
              <w:rPr>
                <w:snapToGrid w:val="0"/>
                <w:color w:val="000000"/>
                <w:sz w:val="20"/>
                <w:szCs w:val="20"/>
              </w:rPr>
              <w:t>облусу</w:t>
            </w:r>
            <w:proofErr w:type="spellEnd"/>
          </w:p>
        </w:tc>
        <w:tc>
          <w:tcPr>
            <w:tcW w:w="711" w:type="pct"/>
            <w:vAlign w:val="bottom"/>
            <w:hideMark/>
          </w:tcPr>
          <w:p w14:paraId="62F11EB8" w14:textId="77777777" w:rsidR="00762494" w:rsidRPr="00AA1FF9" w:rsidRDefault="00762494" w:rsidP="00762494">
            <w:pPr>
              <w:widowControl w:val="0"/>
              <w:jc w:val="right"/>
              <w:rPr>
                <w:color w:val="000000"/>
                <w:sz w:val="20"/>
                <w:szCs w:val="20"/>
              </w:rPr>
            </w:pPr>
            <w:r w:rsidRPr="00AA1FF9">
              <w:rPr>
                <w:color w:val="000000"/>
                <w:sz w:val="20"/>
                <w:szCs w:val="20"/>
              </w:rPr>
              <w:t>10 803,3</w:t>
            </w:r>
          </w:p>
        </w:tc>
        <w:tc>
          <w:tcPr>
            <w:tcW w:w="711" w:type="pct"/>
            <w:vAlign w:val="bottom"/>
            <w:hideMark/>
          </w:tcPr>
          <w:p w14:paraId="57345621" w14:textId="77777777" w:rsidR="00762494" w:rsidRPr="00AA1FF9" w:rsidRDefault="00762494" w:rsidP="00762494">
            <w:pPr>
              <w:widowControl w:val="0"/>
              <w:jc w:val="right"/>
              <w:rPr>
                <w:sz w:val="20"/>
                <w:szCs w:val="20"/>
              </w:rPr>
            </w:pPr>
            <w:r w:rsidRPr="00AA1FF9">
              <w:rPr>
                <w:sz w:val="20"/>
                <w:szCs w:val="20"/>
              </w:rPr>
              <w:t>11 208,2</w:t>
            </w:r>
          </w:p>
        </w:tc>
        <w:tc>
          <w:tcPr>
            <w:tcW w:w="861" w:type="pct"/>
            <w:vAlign w:val="bottom"/>
            <w:hideMark/>
          </w:tcPr>
          <w:p w14:paraId="0DD90F4D" w14:textId="77777777" w:rsidR="00762494" w:rsidRPr="00AA1FF9" w:rsidRDefault="00762494" w:rsidP="00762494">
            <w:pPr>
              <w:widowControl w:val="0"/>
              <w:jc w:val="right"/>
              <w:rPr>
                <w:color w:val="000000"/>
                <w:sz w:val="20"/>
                <w:szCs w:val="20"/>
              </w:rPr>
            </w:pPr>
            <w:r w:rsidRPr="00AA1FF9">
              <w:rPr>
                <w:color w:val="000000"/>
                <w:sz w:val="20"/>
                <w:szCs w:val="20"/>
              </w:rPr>
              <w:t>123,4</w:t>
            </w:r>
          </w:p>
        </w:tc>
        <w:tc>
          <w:tcPr>
            <w:tcW w:w="860" w:type="pct"/>
            <w:vAlign w:val="bottom"/>
            <w:hideMark/>
          </w:tcPr>
          <w:p w14:paraId="5B2CB23F" w14:textId="77777777" w:rsidR="00762494" w:rsidRPr="00AA1FF9" w:rsidRDefault="00762494" w:rsidP="00762494">
            <w:pPr>
              <w:widowControl w:val="0"/>
              <w:jc w:val="right"/>
              <w:rPr>
                <w:color w:val="000000"/>
                <w:sz w:val="20"/>
                <w:szCs w:val="20"/>
              </w:rPr>
            </w:pPr>
            <w:r w:rsidRPr="00AA1FF9">
              <w:rPr>
                <w:color w:val="000000"/>
                <w:sz w:val="20"/>
                <w:szCs w:val="20"/>
              </w:rPr>
              <w:t>103,7</w:t>
            </w:r>
          </w:p>
        </w:tc>
      </w:tr>
      <w:tr w:rsidR="00762494" w:rsidRPr="00AA1FF9" w14:paraId="4D0659FF" w14:textId="77777777" w:rsidTr="00762494">
        <w:tc>
          <w:tcPr>
            <w:tcW w:w="1857" w:type="pct"/>
            <w:vAlign w:val="bottom"/>
            <w:hideMark/>
          </w:tcPr>
          <w:p w14:paraId="2596EB8B" w14:textId="77777777" w:rsidR="00762494" w:rsidRPr="00AA1FF9" w:rsidRDefault="00762494" w:rsidP="00762494">
            <w:pPr>
              <w:spacing w:before="20" w:after="20"/>
              <w:ind w:left="113"/>
              <w:rPr>
                <w:snapToGrid w:val="0"/>
                <w:color w:val="000000"/>
                <w:sz w:val="20"/>
                <w:szCs w:val="20"/>
              </w:rPr>
            </w:pPr>
            <w:r w:rsidRPr="00AA1FF9">
              <w:rPr>
                <w:snapToGrid w:val="0"/>
                <w:color w:val="000000"/>
                <w:sz w:val="20"/>
                <w:szCs w:val="20"/>
              </w:rPr>
              <w:t xml:space="preserve">Нарын </w:t>
            </w:r>
            <w:proofErr w:type="spellStart"/>
            <w:r w:rsidRPr="00AA1FF9">
              <w:rPr>
                <w:snapToGrid w:val="0"/>
                <w:color w:val="000000"/>
                <w:sz w:val="20"/>
                <w:szCs w:val="20"/>
              </w:rPr>
              <w:t>облусу</w:t>
            </w:r>
            <w:proofErr w:type="spellEnd"/>
          </w:p>
        </w:tc>
        <w:tc>
          <w:tcPr>
            <w:tcW w:w="711" w:type="pct"/>
            <w:vAlign w:val="bottom"/>
            <w:hideMark/>
          </w:tcPr>
          <w:p w14:paraId="29D70AB7" w14:textId="77777777" w:rsidR="00762494" w:rsidRPr="00AA1FF9" w:rsidRDefault="00762494" w:rsidP="00762494">
            <w:pPr>
              <w:widowControl w:val="0"/>
              <w:jc w:val="right"/>
              <w:rPr>
                <w:color w:val="000000"/>
                <w:sz w:val="20"/>
                <w:szCs w:val="20"/>
              </w:rPr>
            </w:pPr>
            <w:r w:rsidRPr="00AA1FF9">
              <w:rPr>
                <w:color w:val="000000"/>
                <w:sz w:val="20"/>
                <w:szCs w:val="20"/>
              </w:rPr>
              <w:t>1 560,3</w:t>
            </w:r>
          </w:p>
        </w:tc>
        <w:tc>
          <w:tcPr>
            <w:tcW w:w="711" w:type="pct"/>
            <w:vAlign w:val="bottom"/>
            <w:hideMark/>
          </w:tcPr>
          <w:p w14:paraId="39C2D271" w14:textId="77777777" w:rsidR="00762494" w:rsidRPr="00AA1FF9" w:rsidRDefault="00762494" w:rsidP="00762494">
            <w:pPr>
              <w:widowControl w:val="0"/>
              <w:jc w:val="right"/>
              <w:rPr>
                <w:sz w:val="20"/>
                <w:szCs w:val="20"/>
              </w:rPr>
            </w:pPr>
            <w:r w:rsidRPr="00AA1FF9">
              <w:rPr>
                <w:sz w:val="20"/>
                <w:szCs w:val="20"/>
              </w:rPr>
              <w:t>1 909,0</w:t>
            </w:r>
          </w:p>
        </w:tc>
        <w:tc>
          <w:tcPr>
            <w:tcW w:w="861" w:type="pct"/>
            <w:vAlign w:val="bottom"/>
            <w:hideMark/>
          </w:tcPr>
          <w:p w14:paraId="0210093A" w14:textId="77777777" w:rsidR="00762494" w:rsidRPr="00AA1FF9" w:rsidRDefault="00762494" w:rsidP="00762494">
            <w:pPr>
              <w:widowControl w:val="0"/>
              <w:jc w:val="right"/>
              <w:rPr>
                <w:color w:val="000000"/>
                <w:sz w:val="20"/>
                <w:szCs w:val="20"/>
              </w:rPr>
            </w:pPr>
            <w:r w:rsidRPr="00AA1FF9">
              <w:rPr>
                <w:color w:val="000000"/>
                <w:sz w:val="20"/>
                <w:szCs w:val="20"/>
              </w:rPr>
              <w:t>114,2</w:t>
            </w:r>
          </w:p>
        </w:tc>
        <w:tc>
          <w:tcPr>
            <w:tcW w:w="860" w:type="pct"/>
            <w:vAlign w:val="bottom"/>
            <w:hideMark/>
          </w:tcPr>
          <w:p w14:paraId="3C3EB72F" w14:textId="77777777" w:rsidR="00762494" w:rsidRPr="00AA1FF9" w:rsidRDefault="00762494" w:rsidP="00762494">
            <w:pPr>
              <w:widowControl w:val="0"/>
              <w:jc w:val="right"/>
              <w:rPr>
                <w:color w:val="000000"/>
                <w:sz w:val="20"/>
                <w:szCs w:val="20"/>
              </w:rPr>
            </w:pPr>
            <w:r w:rsidRPr="00AA1FF9">
              <w:rPr>
                <w:color w:val="000000"/>
                <w:sz w:val="20"/>
                <w:szCs w:val="20"/>
              </w:rPr>
              <w:t>122,3</w:t>
            </w:r>
          </w:p>
        </w:tc>
      </w:tr>
      <w:tr w:rsidR="00762494" w:rsidRPr="00AA1FF9" w14:paraId="032D762D" w14:textId="77777777" w:rsidTr="00762494">
        <w:tc>
          <w:tcPr>
            <w:tcW w:w="1857" w:type="pct"/>
            <w:vAlign w:val="bottom"/>
            <w:hideMark/>
          </w:tcPr>
          <w:p w14:paraId="07B766E7" w14:textId="77777777" w:rsidR="00762494" w:rsidRPr="00AA1FF9" w:rsidRDefault="00762494" w:rsidP="00762494">
            <w:pPr>
              <w:spacing w:before="20" w:after="20"/>
              <w:ind w:left="113"/>
              <w:rPr>
                <w:snapToGrid w:val="0"/>
                <w:color w:val="000000"/>
                <w:sz w:val="20"/>
                <w:szCs w:val="20"/>
              </w:rPr>
            </w:pPr>
            <w:r w:rsidRPr="00AA1FF9">
              <w:rPr>
                <w:snapToGrid w:val="0"/>
                <w:color w:val="000000"/>
                <w:sz w:val="20"/>
                <w:szCs w:val="20"/>
              </w:rPr>
              <w:t xml:space="preserve">Ош </w:t>
            </w:r>
            <w:proofErr w:type="spellStart"/>
            <w:r w:rsidRPr="00AA1FF9">
              <w:rPr>
                <w:snapToGrid w:val="0"/>
                <w:color w:val="000000"/>
                <w:sz w:val="20"/>
                <w:szCs w:val="20"/>
              </w:rPr>
              <w:t>облусу</w:t>
            </w:r>
            <w:proofErr w:type="spellEnd"/>
          </w:p>
        </w:tc>
        <w:tc>
          <w:tcPr>
            <w:tcW w:w="711" w:type="pct"/>
            <w:vAlign w:val="bottom"/>
            <w:hideMark/>
          </w:tcPr>
          <w:p w14:paraId="21F3688A" w14:textId="77777777" w:rsidR="00762494" w:rsidRPr="00AA1FF9" w:rsidRDefault="00762494" w:rsidP="00762494">
            <w:pPr>
              <w:widowControl w:val="0"/>
              <w:jc w:val="right"/>
              <w:rPr>
                <w:color w:val="000000"/>
                <w:sz w:val="20"/>
                <w:szCs w:val="20"/>
              </w:rPr>
            </w:pPr>
            <w:r w:rsidRPr="00AA1FF9">
              <w:rPr>
                <w:color w:val="000000"/>
                <w:sz w:val="20"/>
                <w:szCs w:val="20"/>
              </w:rPr>
              <w:t>20 962,3</w:t>
            </w:r>
          </w:p>
        </w:tc>
        <w:tc>
          <w:tcPr>
            <w:tcW w:w="711" w:type="pct"/>
            <w:vAlign w:val="bottom"/>
            <w:hideMark/>
          </w:tcPr>
          <w:p w14:paraId="11FE2797" w14:textId="77777777" w:rsidR="00762494" w:rsidRPr="00AA1FF9" w:rsidRDefault="00762494" w:rsidP="00762494">
            <w:pPr>
              <w:widowControl w:val="0"/>
              <w:jc w:val="right"/>
              <w:rPr>
                <w:sz w:val="20"/>
                <w:szCs w:val="20"/>
              </w:rPr>
            </w:pPr>
            <w:r w:rsidRPr="00AA1FF9">
              <w:rPr>
                <w:sz w:val="20"/>
                <w:szCs w:val="20"/>
              </w:rPr>
              <w:t>23 434,6</w:t>
            </w:r>
          </w:p>
        </w:tc>
        <w:tc>
          <w:tcPr>
            <w:tcW w:w="861" w:type="pct"/>
            <w:vAlign w:val="bottom"/>
            <w:hideMark/>
          </w:tcPr>
          <w:p w14:paraId="5E417AD6" w14:textId="77777777" w:rsidR="00762494" w:rsidRPr="00AA1FF9" w:rsidRDefault="00762494" w:rsidP="00762494">
            <w:pPr>
              <w:widowControl w:val="0"/>
              <w:jc w:val="right"/>
              <w:rPr>
                <w:color w:val="000000"/>
                <w:sz w:val="20"/>
                <w:szCs w:val="20"/>
              </w:rPr>
            </w:pPr>
            <w:r w:rsidRPr="00AA1FF9">
              <w:rPr>
                <w:color w:val="000000"/>
                <w:sz w:val="20"/>
                <w:szCs w:val="20"/>
              </w:rPr>
              <w:t>101,1</w:t>
            </w:r>
          </w:p>
        </w:tc>
        <w:tc>
          <w:tcPr>
            <w:tcW w:w="860" w:type="pct"/>
            <w:vAlign w:val="bottom"/>
            <w:hideMark/>
          </w:tcPr>
          <w:p w14:paraId="11123950" w14:textId="77777777" w:rsidR="00762494" w:rsidRPr="00AA1FF9" w:rsidRDefault="00762494" w:rsidP="00762494">
            <w:pPr>
              <w:widowControl w:val="0"/>
              <w:jc w:val="right"/>
              <w:rPr>
                <w:color w:val="000000"/>
                <w:sz w:val="20"/>
                <w:szCs w:val="20"/>
              </w:rPr>
            </w:pPr>
            <w:r w:rsidRPr="00AA1FF9">
              <w:rPr>
                <w:color w:val="000000"/>
                <w:sz w:val="20"/>
                <w:szCs w:val="20"/>
              </w:rPr>
              <w:t>111,8</w:t>
            </w:r>
          </w:p>
        </w:tc>
      </w:tr>
      <w:tr w:rsidR="00762494" w:rsidRPr="00AA1FF9" w14:paraId="385B5449" w14:textId="77777777" w:rsidTr="00762494">
        <w:tc>
          <w:tcPr>
            <w:tcW w:w="1857" w:type="pct"/>
            <w:vAlign w:val="bottom"/>
            <w:hideMark/>
          </w:tcPr>
          <w:p w14:paraId="021B5419" w14:textId="77777777" w:rsidR="00762494" w:rsidRPr="00AA1FF9" w:rsidRDefault="00762494" w:rsidP="00762494">
            <w:pPr>
              <w:spacing w:before="20" w:after="20"/>
              <w:ind w:left="113"/>
              <w:rPr>
                <w:snapToGrid w:val="0"/>
                <w:color w:val="000000"/>
                <w:sz w:val="20"/>
                <w:szCs w:val="20"/>
              </w:rPr>
            </w:pPr>
            <w:r w:rsidRPr="00AA1FF9">
              <w:rPr>
                <w:snapToGrid w:val="0"/>
                <w:color w:val="000000"/>
                <w:sz w:val="20"/>
                <w:szCs w:val="20"/>
              </w:rPr>
              <w:t xml:space="preserve">Талас </w:t>
            </w:r>
            <w:proofErr w:type="spellStart"/>
            <w:r w:rsidRPr="00AA1FF9">
              <w:rPr>
                <w:snapToGrid w:val="0"/>
                <w:color w:val="000000"/>
                <w:sz w:val="20"/>
                <w:szCs w:val="20"/>
              </w:rPr>
              <w:t>облусу</w:t>
            </w:r>
            <w:proofErr w:type="spellEnd"/>
          </w:p>
        </w:tc>
        <w:tc>
          <w:tcPr>
            <w:tcW w:w="711" w:type="pct"/>
            <w:vAlign w:val="bottom"/>
            <w:hideMark/>
          </w:tcPr>
          <w:p w14:paraId="6D75FBF4" w14:textId="77777777" w:rsidR="00762494" w:rsidRPr="00AA1FF9" w:rsidRDefault="00762494" w:rsidP="00762494">
            <w:pPr>
              <w:widowControl w:val="0"/>
              <w:jc w:val="right"/>
              <w:rPr>
                <w:color w:val="000000"/>
                <w:sz w:val="20"/>
                <w:szCs w:val="20"/>
              </w:rPr>
            </w:pPr>
            <w:r w:rsidRPr="00AA1FF9">
              <w:rPr>
                <w:color w:val="000000"/>
                <w:sz w:val="20"/>
                <w:szCs w:val="20"/>
              </w:rPr>
              <w:t>5 299,6</w:t>
            </w:r>
          </w:p>
        </w:tc>
        <w:tc>
          <w:tcPr>
            <w:tcW w:w="711" w:type="pct"/>
            <w:vAlign w:val="bottom"/>
            <w:hideMark/>
          </w:tcPr>
          <w:p w14:paraId="624FAB4E" w14:textId="77777777" w:rsidR="00762494" w:rsidRPr="00AA1FF9" w:rsidRDefault="00762494" w:rsidP="00762494">
            <w:pPr>
              <w:widowControl w:val="0"/>
              <w:jc w:val="right"/>
              <w:rPr>
                <w:sz w:val="20"/>
                <w:szCs w:val="20"/>
              </w:rPr>
            </w:pPr>
            <w:r w:rsidRPr="00AA1FF9">
              <w:rPr>
                <w:sz w:val="20"/>
                <w:szCs w:val="20"/>
              </w:rPr>
              <w:t>5 478,7</w:t>
            </w:r>
          </w:p>
        </w:tc>
        <w:tc>
          <w:tcPr>
            <w:tcW w:w="861" w:type="pct"/>
            <w:vAlign w:val="bottom"/>
            <w:hideMark/>
          </w:tcPr>
          <w:p w14:paraId="256BC8A6" w14:textId="77777777" w:rsidR="00762494" w:rsidRPr="00AA1FF9" w:rsidRDefault="00762494" w:rsidP="00762494">
            <w:pPr>
              <w:widowControl w:val="0"/>
              <w:jc w:val="right"/>
              <w:rPr>
                <w:color w:val="000000"/>
                <w:sz w:val="20"/>
                <w:szCs w:val="20"/>
              </w:rPr>
            </w:pPr>
            <w:r w:rsidRPr="00AA1FF9">
              <w:rPr>
                <w:color w:val="000000"/>
                <w:sz w:val="20"/>
                <w:szCs w:val="20"/>
              </w:rPr>
              <w:t>102,9</w:t>
            </w:r>
          </w:p>
        </w:tc>
        <w:tc>
          <w:tcPr>
            <w:tcW w:w="860" w:type="pct"/>
            <w:vAlign w:val="bottom"/>
            <w:hideMark/>
          </w:tcPr>
          <w:p w14:paraId="32FD3EB4" w14:textId="77777777" w:rsidR="00762494" w:rsidRPr="00AA1FF9" w:rsidRDefault="00762494" w:rsidP="00762494">
            <w:pPr>
              <w:widowControl w:val="0"/>
              <w:jc w:val="right"/>
              <w:rPr>
                <w:color w:val="000000"/>
                <w:sz w:val="20"/>
                <w:szCs w:val="20"/>
              </w:rPr>
            </w:pPr>
            <w:r w:rsidRPr="00AA1FF9">
              <w:rPr>
                <w:color w:val="000000"/>
                <w:sz w:val="20"/>
                <w:szCs w:val="20"/>
              </w:rPr>
              <w:t>103,4</w:t>
            </w:r>
          </w:p>
        </w:tc>
      </w:tr>
      <w:tr w:rsidR="00762494" w:rsidRPr="00AA1FF9" w14:paraId="098C24D1" w14:textId="77777777" w:rsidTr="00762494">
        <w:tc>
          <w:tcPr>
            <w:tcW w:w="1857" w:type="pct"/>
            <w:vAlign w:val="bottom"/>
            <w:hideMark/>
          </w:tcPr>
          <w:p w14:paraId="22BD46A5" w14:textId="77777777" w:rsidR="00762494" w:rsidRPr="00AA1FF9" w:rsidRDefault="00762494" w:rsidP="00762494">
            <w:pPr>
              <w:spacing w:before="20" w:after="20"/>
              <w:ind w:left="113"/>
              <w:rPr>
                <w:snapToGrid w:val="0"/>
                <w:color w:val="000000"/>
                <w:sz w:val="20"/>
                <w:szCs w:val="20"/>
              </w:rPr>
            </w:pPr>
            <w:proofErr w:type="spellStart"/>
            <w:r w:rsidRPr="00AA1FF9">
              <w:rPr>
                <w:snapToGrid w:val="0"/>
                <w:color w:val="000000"/>
                <w:sz w:val="20"/>
                <w:szCs w:val="20"/>
              </w:rPr>
              <w:t>Чүй</w:t>
            </w:r>
            <w:proofErr w:type="spellEnd"/>
            <w:r w:rsidRPr="00AA1FF9">
              <w:rPr>
                <w:snapToGrid w:val="0"/>
                <w:color w:val="000000"/>
                <w:sz w:val="20"/>
                <w:szCs w:val="20"/>
              </w:rPr>
              <w:t xml:space="preserve"> </w:t>
            </w:r>
            <w:proofErr w:type="spellStart"/>
            <w:r w:rsidRPr="00AA1FF9">
              <w:rPr>
                <w:snapToGrid w:val="0"/>
                <w:color w:val="000000"/>
                <w:sz w:val="20"/>
                <w:szCs w:val="20"/>
              </w:rPr>
              <w:t>облусу</w:t>
            </w:r>
            <w:proofErr w:type="spellEnd"/>
          </w:p>
        </w:tc>
        <w:tc>
          <w:tcPr>
            <w:tcW w:w="711" w:type="pct"/>
            <w:vAlign w:val="bottom"/>
            <w:hideMark/>
          </w:tcPr>
          <w:p w14:paraId="524BDE6A" w14:textId="77777777" w:rsidR="00762494" w:rsidRPr="00AA1FF9" w:rsidRDefault="00762494" w:rsidP="00762494">
            <w:pPr>
              <w:widowControl w:val="0"/>
              <w:jc w:val="right"/>
              <w:rPr>
                <w:color w:val="000000"/>
                <w:sz w:val="20"/>
                <w:szCs w:val="20"/>
              </w:rPr>
            </w:pPr>
            <w:r w:rsidRPr="00AA1FF9">
              <w:rPr>
                <w:color w:val="000000"/>
                <w:sz w:val="20"/>
                <w:szCs w:val="20"/>
              </w:rPr>
              <w:t>96 484,2</w:t>
            </w:r>
          </w:p>
        </w:tc>
        <w:tc>
          <w:tcPr>
            <w:tcW w:w="711" w:type="pct"/>
            <w:vAlign w:val="bottom"/>
            <w:hideMark/>
          </w:tcPr>
          <w:p w14:paraId="43A0645F" w14:textId="77777777" w:rsidR="00762494" w:rsidRPr="00AA1FF9" w:rsidRDefault="00762494" w:rsidP="00762494">
            <w:pPr>
              <w:widowControl w:val="0"/>
              <w:jc w:val="right"/>
              <w:rPr>
                <w:sz w:val="20"/>
                <w:szCs w:val="20"/>
              </w:rPr>
            </w:pPr>
            <w:r w:rsidRPr="00AA1FF9">
              <w:rPr>
                <w:sz w:val="20"/>
                <w:szCs w:val="20"/>
              </w:rPr>
              <w:t>97 443,0</w:t>
            </w:r>
          </w:p>
        </w:tc>
        <w:tc>
          <w:tcPr>
            <w:tcW w:w="861" w:type="pct"/>
            <w:vAlign w:val="bottom"/>
            <w:hideMark/>
          </w:tcPr>
          <w:p w14:paraId="7B375E82" w14:textId="77777777" w:rsidR="00762494" w:rsidRPr="00AA1FF9" w:rsidRDefault="00762494" w:rsidP="00762494">
            <w:pPr>
              <w:widowControl w:val="0"/>
              <w:jc w:val="right"/>
              <w:rPr>
                <w:color w:val="000000"/>
                <w:sz w:val="20"/>
                <w:szCs w:val="20"/>
              </w:rPr>
            </w:pPr>
            <w:r w:rsidRPr="00AA1FF9">
              <w:rPr>
                <w:color w:val="000000"/>
                <w:sz w:val="20"/>
                <w:szCs w:val="20"/>
              </w:rPr>
              <w:t>104,0</w:t>
            </w:r>
          </w:p>
        </w:tc>
        <w:tc>
          <w:tcPr>
            <w:tcW w:w="860" w:type="pct"/>
            <w:vAlign w:val="bottom"/>
            <w:hideMark/>
          </w:tcPr>
          <w:p w14:paraId="1631A4CE" w14:textId="77777777" w:rsidR="00762494" w:rsidRPr="00AA1FF9" w:rsidRDefault="00762494" w:rsidP="00762494">
            <w:pPr>
              <w:widowControl w:val="0"/>
              <w:jc w:val="right"/>
              <w:rPr>
                <w:color w:val="000000"/>
                <w:sz w:val="20"/>
                <w:szCs w:val="20"/>
              </w:rPr>
            </w:pPr>
            <w:r w:rsidRPr="00AA1FF9">
              <w:rPr>
                <w:color w:val="000000"/>
                <w:sz w:val="20"/>
                <w:szCs w:val="20"/>
              </w:rPr>
              <w:t>101,0</w:t>
            </w:r>
          </w:p>
        </w:tc>
      </w:tr>
      <w:tr w:rsidR="00762494" w:rsidRPr="00AA1FF9" w14:paraId="0394C2F9" w14:textId="77777777" w:rsidTr="00762494">
        <w:tc>
          <w:tcPr>
            <w:tcW w:w="1857" w:type="pct"/>
            <w:vAlign w:val="bottom"/>
            <w:hideMark/>
          </w:tcPr>
          <w:p w14:paraId="606D1F52" w14:textId="77777777" w:rsidR="00762494" w:rsidRPr="00AA1FF9" w:rsidRDefault="00762494" w:rsidP="00762494">
            <w:pPr>
              <w:spacing w:before="20" w:after="20"/>
              <w:ind w:left="113"/>
              <w:rPr>
                <w:snapToGrid w:val="0"/>
                <w:color w:val="000000"/>
                <w:sz w:val="20"/>
                <w:szCs w:val="20"/>
              </w:rPr>
            </w:pPr>
            <w:r w:rsidRPr="00AA1FF9">
              <w:rPr>
                <w:snapToGrid w:val="0"/>
                <w:color w:val="000000"/>
                <w:sz w:val="20"/>
                <w:szCs w:val="20"/>
              </w:rPr>
              <w:t>Бишкек ш.</w:t>
            </w:r>
          </w:p>
        </w:tc>
        <w:tc>
          <w:tcPr>
            <w:tcW w:w="711" w:type="pct"/>
            <w:vAlign w:val="bottom"/>
            <w:hideMark/>
          </w:tcPr>
          <w:p w14:paraId="55576BDF" w14:textId="77777777" w:rsidR="00762494" w:rsidRPr="00AA1FF9" w:rsidRDefault="00762494" w:rsidP="00762494">
            <w:pPr>
              <w:widowControl w:val="0"/>
              <w:jc w:val="right"/>
              <w:rPr>
                <w:color w:val="000000"/>
                <w:sz w:val="20"/>
                <w:szCs w:val="20"/>
              </w:rPr>
            </w:pPr>
            <w:r w:rsidRPr="00AA1FF9">
              <w:rPr>
                <w:color w:val="000000"/>
                <w:sz w:val="20"/>
                <w:szCs w:val="20"/>
              </w:rPr>
              <w:t>270 277,4</w:t>
            </w:r>
          </w:p>
        </w:tc>
        <w:tc>
          <w:tcPr>
            <w:tcW w:w="711" w:type="pct"/>
            <w:vAlign w:val="bottom"/>
            <w:hideMark/>
          </w:tcPr>
          <w:p w14:paraId="15D2371C" w14:textId="77777777" w:rsidR="00762494" w:rsidRPr="00AA1FF9" w:rsidRDefault="00762494" w:rsidP="00762494">
            <w:pPr>
              <w:widowControl w:val="0"/>
              <w:jc w:val="right"/>
              <w:rPr>
                <w:sz w:val="20"/>
                <w:szCs w:val="20"/>
              </w:rPr>
            </w:pPr>
            <w:r w:rsidRPr="00AA1FF9">
              <w:rPr>
                <w:sz w:val="20"/>
                <w:szCs w:val="20"/>
              </w:rPr>
              <w:t>324 164,4</w:t>
            </w:r>
          </w:p>
        </w:tc>
        <w:tc>
          <w:tcPr>
            <w:tcW w:w="861" w:type="pct"/>
            <w:vAlign w:val="bottom"/>
            <w:hideMark/>
          </w:tcPr>
          <w:p w14:paraId="3C98F2A2" w14:textId="77777777" w:rsidR="00762494" w:rsidRPr="00AA1FF9" w:rsidRDefault="00762494" w:rsidP="00762494">
            <w:pPr>
              <w:widowControl w:val="0"/>
              <w:jc w:val="right"/>
              <w:rPr>
                <w:color w:val="000000"/>
                <w:sz w:val="20"/>
                <w:szCs w:val="20"/>
              </w:rPr>
            </w:pPr>
            <w:r w:rsidRPr="00AA1FF9">
              <w:rPr>
                <w:color w:val="000000"/>
                <w:sz w:val="20"/>
                <w:szCs w:val="20"/>
              </w:rPr>
              <w:t>111,8</w:t>
            </w:r>
          </w:p>
        </w:tc>
        <w:tc>
          <w:tcPr>
            <w:tcW w:w="860" w:type="pct"/>
            <w:vAlign w:val="bottom"/>
            <w:hideMark/>
          </w:tcPr>
          <w:p w14:paraId="52A0F2F0" w14:textId="77777777" w:rsidR="00762494" w:rsidRPr="00AA1FF9" w:rsidRDefault="00762494" w:rsidP="00762494">
            <w:pPr>
              <w:widowControl w:val="0"/>
              <w:jc w:val="right"/>
              <w:rPr>
                <w:color w:val="000000"/>
                <w:sz w:val="20"/>
                <w:szCs w:val="20"/>
              </w:rPr>
            </w:pPr>
            <w:r w:rsidRPr="00AA1FF9">
              <w:rPr>
                <w:color w:val="000000"/>
                <w:sz w:val="20"/>
                <w:szCs w:val="20"/>
              </w:rPr>
              <w:t>119,9</w:t>
            </w:r>
          </w:p>
        </w:tc>
      </w:tr>
      <w:tr w:rsidR="00762494" w:rsidRPr="00AA1FF9" w14:paraId="15DB9C40" w14:textId="77777777" w:rsidTr="00762494">
        <w:tc>
          <w:tcPr>
            <w:tcW w:w="1857" w:type="pct"/>
            <w:tcBorders>
              <w:top w:val="nil"/>
              <w:left w:val="nil"/>
              <w:bottom w:val="single" w:sz="8" w:space="0" w:color="auto"/>
              <w:right w:val="nil"/>
            </w:tcBorders>
            <w:vAlign w:val="bottom"/>
            <w:hideMark/>
          </w:tcPr>
          <w:p w14:paraId="7D087F81" w14:textId="77777777" w:rsidR="00762494" w:rsidRPr="00AA1FF9" w:rsidRDefault="00762494" w:rsidP="00762494">
            <w:pPr>
              <w:spacing w:before="20" w:after="20"/>
              <w:ind w:left="113"/>
              <w:rPr>
                <w:snapToGrid w:val="0"/>
                <w:color w:val="000000"/>
                <w:sz w:val="20"/>
                <w:szCs w:val="20"/>
              </w:rPr>
            </w:pPr>
            <w:r w:rsidRPr="00AA1FF9">
              <w:rPr>
                <w:snapToGrid w:val="0"/>
                <w:color w:val="000000"/>
                <w:sz w:val="20"/>
                <w:szCs w:val="20"/>
              </w:rPr>
              <w:t>Ош ш.</w:t>
            </w:r>
          </w:p>
        </w:tc>
        <w:tc>
          <w:tcPr>
            <w:tcW w:w="711" w:type="pct"/>
            <w:tcBorders>
              <w:top w:val="nil"/>
              <w:left w:val="nil"/>
              <w:bottom w:val="single" w:sz="8" w:space="0" w:color="auto"/>
              <w:right w:val="nil"/>
            </w:tcBorders>
            <w:vAlign w:val="bottom"/>
            <w:hideMark/>
          </w:tcPr>
          <w:p w14:paraId="4A1068C8" w14:textId="77777777" w:rsidR="00762494" w:rsidRPr="00AA1FF9" w:rsidRDefault="00762494" w:rsidP="00762494">
            <w:pPr>
              <w:widowControl w:val="0"/>
              <w:jc w:val="right"/>
              <w:rPr>
                <w:color w:val="000000"/>
                <w:sz w:val="20"/>
                <w:szCs w:val="20"/>
              </w:rPr>
            </w:pPr>
            <w:r w:rsidRPr="00AA1FF9">
              <w:rPr>
                <w:color w:val="000000"/>
                <w:sz w:val="20"/>
                <w:szCs w:val="20"/>
              </w:rPr>
              <w:t>19 272,6</w:t>
            </w:r>
          </w:p>
        </w:tc>
        <w:tc>
          <w:tcPr>
            <w:tcW w:w="711" w:type="pct"/>
            <w:tcBorders>
              <w:top w:val="nil"/>
              <w:left w:val="nil"/>
              <w:bottom w:val="single" w:sz="8" w:space="0" w:color="auto"/>
              <w:right w:val="nil"/>
            </w:tcBorders>
            <w:vAlign w:val="bottom"/>
            <w:hideMark/>
          </w:tcPr>
          <w:p w14:paraId="7290904D" w14:textId="77777777" w:rsidR="00762494" w:rsidRPr="00AA1FF9" w:rsidRDefault="00762494" w:rsidP="00762494">
            <w:pPr>
              <w:widowControl w:val="0"/>
              <w:jc w:val="right"/>
              <w:rPr>
                <w:sz w:val="20"/>
                <w:szCs w:val="20"/>
              </w:rPr>
            </w:pPr>
            <w:r w:rsidRPr="00AA1FF9">
              <w:rPr>
                <w:sz w:val="20"/>
                <w:szCs w:val="20"/>
              </w:rPr>
              <w:t>20 702,4</w:t>
            </w:r>
          </w:p>
        </w:tc>
        <w:tc>
          <w:tcPr>
            <w:tcW w:w="861" w:type="pct"/>
            <w:tcBorders>
              <w:top w:val="nil"/>
              <w:left w:val="nil"/>
              <w:bottom w:val="single" w:sz="8" w:space="0" w:color="auto"/>
              <w:right w:val="nil"/>
            </w:tcBorders>
            <w:vAlign w:val="bottom"/>
            <w:hideMark/>
          </w:tcPr>
          <w:p w14:paraId="2EFCDD66" w14:textId="77777777" w:rsidR="00762494" w:rsidRPr="00AA1FF9" w:rsidRDefault="00762494" w:rsidP="00762494">
            <w:pPr>
              <w:widowControl w:val="0"/>
              <w:jc w:val="right"/>
              <w:rPr>
                <w:color w:val="000000"/>
                <w:sz w:val="20"/>
                <w:szCs w:val="20"/>
              </w:rPr>
            </w:pPr>
            <w:r w:rsidRPr="00AA1FF9">
              <w:rPr>
                <w:color w:val="000000"/>
                <w:sz w:val="20"/>
                <w:szCs w:val="20"/>
              </w:rPr>
              <w:t>117,4</w:t>
            </w:r>
          </w:p>
        </w:tc>
        <w:tc>
          <w:tcPr>
            <w:tcW w:w="860" w:type="pct"/>
            <w:tcBorders>
              <w:top w:val="nil"/>
              <w:left w:val="nil"/>
              <w:bottom w:val="single" w:sz="8" w:space="0" w:color="auto"/>
              <w:right w:val="nil"/>
            </w:tcBorders>
            <w:vAlign w:val="bottom"/>
            <w:hideMark/>
          </w:tcPr>
          <w:p w14:paraId="35C65C9C" w14:textId="77777777" w:rsidR="00762494" w:rsidRPr="00AA1FF9" w:rsidRDefault="00762494" w:rsidP="00762494">
            <w:pPr>
              <w:widowControl w:val="0"/>
              <w:jc w:val="right"/>
              <w:rPr>
                <w:color w:val="000000"/>
                <w:sz w:val="20"/>
                <w:szCs w:val="20"/>
              </w:rPr>
            </w:pPr>
            <w:r w:rsidRPr="00AA1FF9">
              <w:rPr>
                <w:color w:val="000000"/>
                <w:sz w:val="20"/>
                <w:szCs w:val="20"/>
              </w:rPr>
              <w:t>107,4</w:t>
            </w:r>
          </w:p>
        </w:tc>
      </w:tr>
    </w:tbl>
    <w:p w14:paraId="2505F2FB" w14:textId="77777777" w:rsidR="00762494" w:rsidRPr="00762494" w:rsidRDefault="00762494" w:rsidP="007E4B67">
      <w:pPr>
        <w:spacing w:before="120"/>
        <w:ind w:firstLine="709"/>
        <w:jc w:val="both"/>
        <w:rPr>
          <w:lang w:val="ky-KG"/>
        </w:rPr>
      </w:pPr>
      <w:r w:rsidRPr="00762494">
        <w:rPr>
          <w:i/>
          <w:lang w:val="ky-KG"/>
        </w:rPr>
        <w:t>Транспорттун бардык түрү менен жүргүнчүл</w:t>
      </w:r>
      <w:r w:rsidRPr="00762494">
        <w:rPr>
          <w:lang w:val="ky-KG"/>
        </w:rPr>
        <w:t>ө</w:t>
      </w:r>
      <w:r w:rsidRPr="00762494">
        <w:rPr>
          <w:i/>
          <w:lang w:val="ky-KG"/>
        </w:rPr>
        <w:t>рдү ташуу жүгүртүүсүнүн</w:t>
      </w:r>
      <w:r w:rsidRPr="00762494">
        <w:rPr>
          <w:iCs/>
          <w:lang w:val="ky-KG"/>
        </w:rPr>
        <w:t xml:space="preserve"> </w:t>
      </w:r>
      <w:r w:rsidRPr="00762494">
        <w:rPr>
          <w:lang w:val="ky-KG"/>
        </w:rPr>
        <w:t xml:space="preserve">көлөмү ү.ж. январь-ноябрында өткөн жылдын январь-ноябрына салыштырганда </w:t>
      </w:r>
      <w:bookmarkStart w:id="32" w:name="_Hlk42783840"/>
      <w:r w:rsidRPr="00762494">
        <w:rPr>
          <w:lang w:val="ky-KG"/>
        </w:rPr>
        <w:t>526,4 млн. жүргүнчү-километрге</w:t>
      </w:r>
      <w:bookmarkEnd w:id="32"/>
      <w:r w:rsidRPr="00762494">
        <w:rPr>
          <w:lang w:val="ky-KG"/>
        </w:rPr>
        <w:t xml:space="preserve"> же 5,2 пайызга өстү. Мында ү.ж. ноябрында өткөн жылдын ноябрына салыштырмалуу анын көлөмү дээрлик өзгөрүлгөн жок, ал эми мурунку айга салыштырмалуу 15,6 пайызга кыскарды.</w:t>
      </w:r>
    </w:p>
    <w:p w14:paraId="704755B5" w14:textId="77777777" w:rsidR="00762494" w:rsidRPr="00762494" w:rsidRDefault="00762494" w:rsidP="00762494">
      <w:pPr>
        <w:spacing w:before="120" w:after="120"/>
        <w:ind w:left="1361" w:hanging="1361"/>
        <w:rPr>
          <w:b/>
          <w:lang w:val="ky-KG"/>
        </w:rPr>
      </w:pPr>
      <w:r w:rsidRPr="00762494">
        <w:rPr>
          <w:b/>
          <w:lang w:val="ky-KG"/>
        </w:rPr>
        <w:t>47-таблица: Январь-ноябрдагы транспорттун бардык түрү менен жүргүнчүлөрдү ташуунун жүгүртүү  көлөмү</w:t>
      </w:r>
    </w:p>
    <w:tbl>
      <w:tblPr>
        <w:tblW w:w="5000" w:type="pct"/>
        <w:tblLook w:val="04A0" w:firstRow="1" w:lastRow="0" w:firstColumn="1" w:lastColumn="0" w:noHBand="0" w:noVBand="1"/>
      </w:tblPr>
      <w:tblGrid>
        <w:gridCol w:w="3742"/>
        <w:gridCol w:w="1245"/>
        <w:gridCol w:w="1247"/>
        <w:gridCol w:w="1704"/>
        <w:gridCol w:w="1700"/>
      </w:tblGrid>
      <w:tr w:rsidR="00762494" w:rsidRPr="00AA1FF9" w14:paraId="3BCE2FA4" w14:textId="77777777" w:rsidTr="00762494">
        <w:trPr>
          <w:cantSplit/>
          <w:tblHeader/>
        </w:trPr>
        <w:tc>
          <w:tcPr>
            <w:tcW w:w="1941" w:type="pct"/>
            <w:vMerge w:val="restart"/>
            <w:tcBorders>
              <w:top w:val="single" w:sz="8" w:space="0" w:color="auto"/>
              <w:left w:val="nil"/>
              <w:bottom w:val="single" w:sz="8" w:space="0" w:color="auto"/>
              <w:right w:val="nil"/>
            </w:tcBorders>
          </w:tcPr>
          <w:p w14:paraId="7BAFE860" w14:textId="77777777" w:rsidR="00762494" w:rsidRPr="00AA1FF9" w:rsidRDefault="00762494" w:rsidP="00762494">
            <w:pPr>
              <w:spacing w:before="40" w:after="40"/>
              <w:rPr>
                <w:iCs/>
                <w:color w:val="000000"/>
                <w:sz w:val="20"/>
                <w:szCs w:val="20"/>
                <w:lang w:val="ky-KG"/>
              </w:rPr>
            </w:pPr>
          </w:p>
        </w:tc>
        <w:tc>
          <w:tcPr>
            <w:tcW w:w="1293" w:type="pct"/>
            <w:gridSpan w:val="2"/>
            <w:tcBorders>
              <w:top w:val="single" w:sz="8" w:space="0" w:color="auto"/>
              <w:left w:val="nil"/>
              <w:bottom w:val="single" w:sz="4" w:space="0" w:color="auto"/>
              <w:right w:val="nil"/>
            </w:tcBorders>
            <w:hideMark/>
          </w:tcPr>
          <w:p w14:paraId="2672B32C" w14:textId="77777777" w:rsidR="00762494" w:rsidRPr="00AA1FF9" w:rsidRDefault="00762494" w:rsidP="00762494">
            <w:pPr>
              <w:spacing w:before="40" w:after="40"/>
              <w:jc w:val="center"/>
              <w:rPr>
                <w:b/>
                <w:bCs/>
                <w:sz w:val="20"/>
                <w:szCs w:val="20"/>
                <w:lang w:val="ky-KG"/>
              </w:rPr>
            </w:pPr>
            <w:r w:rsidRPr="00AA1FF9">
              <w:rPr>
                <w:b/>
                <w:bCs/>
                <w:sz w:val="20"/>
                <w:szCs w:val="20"/>
                <w:lang w:val="ky-KG"/>
              </w:rPr>
              <w:t xml:space="preserve">Млн. </w:t>
            </w:r>
            <w:proofErr w:type="spellStart"/>
            <w:r w:rsidRPr="00AA1FF9">
              <w:rPr>
                <w:b/>
                <w:bCs/>
                <w:sz w:val="20"/>
                <w:szCs w:val="20"/>
              </w:rPr>
              <w:t>жүргүнчү</w:t>
            </w:r>
            <w:proofErr w:type="spellEnd"/>
            <w:r w:rsidRPr="00AA1FF9">
              <w:rPr>
                <w:b/>
                <w:bCs/>
                <w:sz w:val="20"/>
                <w:szCs w:val="20"/>
              </w:rPr>
              <w:t xml:space="preserve"> -</w:t>
            </w:r>
            <w:r w:rsidRPr="00AA1FF9">
              <w:rPr>
                <w:b/>
                <w:bCs/>
                <w:sz w:val="20"/>
                <w:szCs w:val="20"/>
              </w:rPr>
              <w:br/>
            </w:r>
            <w:r w:rsidRPr="00AA1FF9">
              <w:rPr>
                <w:b/>
                <w:bCs/>
                <w:sz w:val="20"/>
                <w:szCs w:val="20"/>
                <w:lang w:val="ky-KG"/>
              </w:rPr>
              <w:t>километр</w:t>
            </w:r>
          </w:p>
        </w:tc>
        <w:tc>
          <w:tcPr>
            <w:tcW w:w="1766" w:type="pct"/>
            <w:gridSpan w:val="2"/>
            <w:tcBorders>
              <w:top w:val="single" w:sz="8" w:space="0" w:color="auto"/>
              <w:left w:val="nil"/>
              <w:bottom w:val="single" w:sz="4" w:space="0" w:color="auto"/>
              <w:right w:val="nil"/>
            </w:tcBorders>
            <w:hideMark/>
          </w:tcPr>
          <w:p w14:paraId="1950620C" w14:textId="77777777" w:rsidR="00762494" w:rsidRPr="00AA1FF9" w:rsidRDefault="00762494" w:rsidP="00762494">
            <w:pPr>
              <w:spacing w:before="20" w:after="20"/>
              <w:jc w:val="center"/>
              <w:rPr>
                <w:b/>
                <w:bCs/>
                <w:sz w:val="20"/>
                <w:szCs w:val="20"/>
              </w:rPr>
            </w:pPr>
            <w:r w:rsidRPr="00AA1FF9">
              <w:rPr>
                <w:b/>
                <w:bCs/>
                <w:sz w:val="20"/>
                <w:szCs w:val="20"/>
                <w:lang w:val="ky-KG"/>
              </w:rPr>
              <w:t>Му</w:t>
            </w:r>
            <w:proofErr w:type="spellStart"/>
            <w:r w:rsidRPr="00AA1FF9">
              <w:rPr>
                <w:b/>
                <w:bCs/>
                <w:sz w:val="20"/>
                <w:szCs w:val="20"/>
              </w:rPr>
              <w:t>рунку</w:t>
            </w:r>
            <w:proofErr w:type="spellEnd"/>
            <w:r w:rsidRPr="00AA1FF9">
              <w:rPr>
                <w:b/>
                <w:bCs/>
                <w:sz w:val="20"/>
                <w:szCs w:val="20"/>
              </w:rPr>
              <w:t xml:space="preserve"> </w:t>
            </w:r>
            <w:proofErr w:type="spellStart"/>
            <w:r w:rsidRPr="00AA1FF9">
              <w:rPr>
                <w:b/>
                <w:bCs/>
                <w:sz w:val="20"/>
                <w:szCs w:val="20"/>
              </w:rPr>
              <w:t>жылдын</w:t>
            </w:r>
            <w:proofErr w:type="spellEnd"/>
            <w:r w:rsidRPr="00AA1FF9">
              <w:rPr>
                <w:b/>
                <w:bCs/>
                <w:sz w:val="20"/>
                <w:szCs w:val="20"/>
              </w:rPr>
              <w:t xml:space="preserve"> </w:t>
            </w:r>
            <w:proofErr w:type="spellStart"/>
            <w:r w:rsidRPr="00AA1FF9">
              <w:rPr>
                <w:b/>
                <w:bCs/>
                <w:sz w:val="20"/>
                <w:szCs w:val="20"/>
              </w:rPr>
              <w:t>тийиштүү</w:t>
            </w:r>
            <w:proofErr w:type="spellEnd"/>
            <w:r w:rsidRPr="00AA1FF9">
              <w:rPr>
                <w:b/>
                <w:bCs/>
                <w:sz w:val="20"/>
                <w:szCs w:val="20"/>
              </w:rPr>
              <w:t xml:space="preserve"> </w:t>
            </w:r>
            <w:r w:rsidRPr="00AA1FF9">
              <w:rPr>
                <w:b/>
                <w:bCs/>
                <w:sz w:val="20"/>
                <w:szCs w:val="20"/>
                <w:lang w:val="ky-KG"/>
              </w:rPr>
              <w:t>мезгилине</w:t>
            </w:r>
            <w:r w:rsidRPr="00AA1FF9">
              <w:rPr>
                <w:b/>
                <w:bCs/>
                <w:sz w:val="20"/>
                <w:szCs w:val="20"/>
              </w:rPr>
              <w:t xml:space="preserve"> карата </w:t>
            </w:r>
            <w:proofErr w:type="spellStart"/>
            <w:r w:rsidRPr="00AA1FF9">
              <w:rPr>
                <w:b/>
                <w:bCs/>
                <w:sz w:val="20"/>
                <w:szCs w:val="20"/>
              </w:rPr>
              <w:t>пайыз</w:t>
            </w:r>
            <w:proofErr w:type="spellEnd"/>
            <w:r w:rsidRPr="00AA1FF9">
              <w:rPr>
                <w:b/>
                <w:bCs/>
                <w:sz w:val="20"/>
                <w:szCs w:val="20"/>
              </w:rPr>
              <w:t xml:space="preserve"> </w:t>
            </w:r>
            <w:proofErr w:type="spellStart"/>
            <w:r w:rsidRPr="00AA1FF9">
              <w:rPr>
                <w:b/>
                <w:bCs/>
                <w:sz w:val="20"/>
                <w:szCs w:val="20"/>
              </w:rPr>
              <w:t>менен</w:t>
            </w:r>
            <w:proofErr w:type="spellEnd"/>
          </w:p>
        </w:tc>
      </w:tr>
      <w:tr w:rsidR="00762494" w:rsidRPr="00AA1FF9" w14:paraId="54B5DB17" w14:textId="77777777" w:rsidTr="00762494">
        <w:trPr>
          <w:cantSplit/>
          <w:tblHeader/>
        </w:trPr>
        <w:tc>
          <w:tcPr>
            <w:tcW w:w="0" w:type="auto"/>
            <w:vMerge/>
            <w:tcBorders>
              <w:top w:val="single" w:sz="8" w:space="0" w:color="auto"/>
              <w:left w:val="nil"/>
              <w:bottom w:val="single" w:sz="8" w:space="0" w:color="auto"/>
              <w:right w:val="nil"/>
            </w:tcBorders>
            <w:vAlign w:val="center"/>
            <w:hideMark/>
          </w:tcPr>
          <w:p w14:paraId="700672C7" w14:textId="77777777" w:rsidR="00762494" w:rsidRPr="00AA1FF9" w:rsidRDefault="00762494" w:rsidP="00762494">
            <w:pPr>
              <w:rPr>
                <w:iCs/>
                <w:color w:val="000000"/>
                <w:sz w:val="20"/>
                <w:szCs w:val="20"/>
                <w:lang w:val="ky-KG"/>
              </w:rPr>
            </w:pPr>
          </w:p>
        </w:tc>
        <w:tc>
          <w:tcPr>
            <w:tcW w:w="646" w:type="pct"/>
            <w:tcBorders>
              <w:top w:val="single" w:sz="4" w:space="0" w:color="auto"/>
              <w:left w:val="nil"/>
              <w:bottom w:val="single" w:sz="8" w:space="0" w:color="auto"/>
              <w:right w:val="nil"/>
            </w:tcBorders>
            <w:hideMark/>
          </w:tcPr>
          <w:p w14:paraId="426E3215" w14:textId="77777777" w:rsidR="00762494" w:rsidRPr="00AA1FF9" w:rsidRDefault="00762494" w:rsidP="00762494">
            <w:pPr>
              <w:spacing w:before="20" w:after="20"/>
              <w:jc w:val="right"/>
              <w:rPr>
                <w:b/>
                <w:bCs/>
                <w:sz w:val="20"/>
                <w:szCs w:val="20"/>
                <w:lang w:val="en-US"/>
              </w:rPr>
            </w:pPr>
            <w:r w:rsidRPr="00AA1FF9">
              <w:rPr>
                <w:b/>
                <w:bCs/>
                <w:sz w:val="20"/>
                <w:szCs w:val="20"/>
              </w:rPr>
              <w:t>202</w:t>
            </w:r>
            <w:r w:rsidRPr="00AA1FF9">
              <w:rPr>
                <w:b/>
                <w:bCs/>
                <w:sz w:val="20"/>
                <w:szCs w:val="20"/>
                <w:lang w:val="en-US"/>
              </w:rPr>
              <w:t>3</w:t>
            </w:r>
          </w:p>
        </w:tc>
        <w:tc>
          <w:tcPr>
            <w:tcW w:w="647" w:type="pct"/>
            <w:tcBorders>
              <w:top w:val="single" w:sz="4" w:space="0" w:color="auto"/>
              <w:left w:val="nil"/>
              <w:bottom w:val="single" w:sz="8" w:space="0" w:color="auto"/>
              <w:right w:val="nil"/>
            </w:tcBorders>
            <w:hideMark/>
          </w:tcPr>
          <w:p w14:paraId="188417CA" w14:textId="77777777" w:rsidR="00762494" w:rsidRPr="00AA1FF9" w:rsidRDefault="00762494" w:rsidP="00762494">
            <w:pPr>
              <w:spacing w:before="20" w:after="20"/>
              <w:ind w:right="57"/>
              <w:jc w:val="right"/>
              <w:rPr>
                <w:b/>
                <w:bCs/>
                <w:sz w:val="20"/>
                <w:szCs w:val="20"/>
                <w:lang w:val="en-US"/>
              </w:rPr>
            </w:pPr>
            <w:r w:rsidRPr="00AA1FF9">
              <w:rPr>
                <w:b/>
                <w:bCs/>
                <w:sz w:val="20"/>
                <w:szCs w:val="20"/>
              </w:rPr>
              <w:t>202</w:t>
            </w:r>
            <w:r w:rsidRPr="00AA1FF9">
              <w:rPr>
                <w:b/>
                <w:bCs/>
                <w:sz w:val="20"/>
                <w:szCs w:val="20"/>
                <w:lang w:val="en-US"/>
              </w:rPr>
              <w:t>4</w:t>
            </w:r>
          </w:p>
        </w:tc>
        <w:tc>
          <w:tcPr>
            <w:tcW w:w="884" w:type="pct"/>
            <w:tcBorders>
              <w:top w:val="single" w:sz="4" w:space="0" w:color="auto"/>
              <w:left w:val="nil"/>
              <w:bottom w:val="single" w:sz="8" w:space="0" w:color="auto"/>
              <w:right w:val="nil"/>
            </w:tcBorders>
            <w:hideMark/>
          </w:tcPr>
          <w:p w14:paraId="1E9150CA" w14:textId="77777777" w:rsidR="00762494" w:rsidRPr="00AA1FF9" w:rsidRDefault="00762494" w:rsidP="00762494">
            <w:pPr>
              <w:spacing w:before="20" w:after="20"/>
              <w:jc w:val="right"/>
              <w:rPr>
                <w:b/>
                <w:bCs/>
                <w:sz w:val="20"/>
                <w:szCs w:val="20"/>
                <w:lang w:val="en-US"/>
              </w:rPr>
            </w:pPr>
            <w:r w:rsidRPr="00AA1FF9">
              <w:rPr>
                <w:b/>
                <w:bCs/>
                <w:sz w:val="20"/>
                <w:szCs w:val="20"/>
              </w:rPr>
              <w:t>202</w:t>
            </w:r>
            <w:r w:rsidRPr="00AA1FF9">
              <w:rPr>
                <w:b/>
                <w:bCs/>
                <w:sz w:val="20"/>
                <w:szCs w:val="20"/>
                <w:lang w:val="en-US"/>
              </w:rPr>
              <w:t>3</w:t>
            </w:r>
          </w:p>
        </w:tc>
        <w:tc>
          <w:tcPr>
            <w:tcW w:w="882" w:type="pct"/>
            <w:tcBorders>
              <w:top w:val="single" w:sz="4" w:space="0" w:color="auto"/>
              <w:left w:val="nil"/>
              <w:bottom w:val="single" w:sz="8" w:space="0" w:color="auto"/>
              <w:right w:val="nil"/>
            </w:tcBorders>
            <w:hideMark/>
          </w:tcPr>
          <w:p w14:paraId="47D515E5" w14:textId="77777777" w:rsidR="00762494" w:rsidRPr="00AA1FF9" w:rsidRDefault="00762494" w:rsidP="00762494">
            <w:pPr>
              <w:spacing w:before="20" w:after="20"/>
              <w:ind w:right="57"/>
              <w:jc w:val="right"/>
              <w:rPr>
                <w:b/>
                <w:bCs/>
                <w:sz w:val="20"/>
                <w:szCs w:val="20"/>
                <w:lang w:val="en-US"/>
              </w:rPr>
            </w:pPr>
            <w:r w:rsidRPr="00AA1FF9">
              <w:rPr>
                <w:b/>
                <w:bCs/>
                <w:sz w:val="20"/>
                <w:szCs w:val="20"/>
              </w:rPr>
              <w:t>202</w:t>
            </w:r>
            <w:r w:rsidRPr="00AA1FF9">
              <w:rPr>
                <w:b/>
                <w:bCs/>
                <w:sz w:val="20"/>
                <w:szCs w:val="20"/>
                <w:lang w:val="en-US"/>
              </w:rPr>
              <w:t>4</w:t>
            </w:r>
          </w:p>
        </w:tc>
      </w:tr>
      <w:tr w:rsidR="00762494" w:rsidRPr="00AA1FF9" w14:paraId="2ACD5413" w14:textId="77777777" w:rsidTr="00762494">
        <w:tc>
          <w:tcPr>
            <w:tcW w:w="1941" w:type="pct"/>
            <w:tcBorders>
              <w:top w:val="single" w:sz="8" w:space="0" w:color="auto"/>
              <w:left w:val="nil"/>
              <w:bottom w:val="nil"/>
              <w:right w:val="nil"/>
            </w:tcBorders>
            <w:hideMark/>
          </w:tcPr>
          <w:p w14:paraId="5FA2E695" w14:textId="77777777" w:rsidR="00762494" w:rsidRPr="00AA1FF9" w:rsidRDefault="00762494" w:rsidP="00762494">
            <w:pPr>
              <w:spacing w:before="20"/>
              <w:rPr>
                <w:b/>
                <w:snapToGrid w:val="0"/>
                <w:color w:val="000000"/>
                <w:sz w:val="20"/>
                <w:szCs w:val="20"/>
              </w:rPr>
            </w:pPr>
            <w:proofErr w:type="spellStart"/>
            <w:r w:rsidRPr="00AA1FF9">
              <w:rPr>
                <w:b/>
                <w:snapToGrid w:val="0"/>
                <w:color w:val="000000"/>
                <w:sz w:val="20"/>
                <w:szCs w:val="20"/>
              </w:rPr>
              <w:t>Бардыгы</w:t>
            </w:r>
            <w:proofErr w:type="spellEnd"/>
          </w:p>
        </w:tc>
        <w:tc>
          <w:tcPr>
            <w:tcW w:w="646" w:type="pct"/>
            <w:vAlign w:val="bottom"/>
            <w:hideMark/>
          </w:tcPr>
          <w:p w14:paraId="0774CB2F" w14:textId="77777777" w:rsidR="00762494" w:rsidRPr="00AA1FF9" w:rsidRDefault="00762494" w:rsidP="00762494">
            <w:pPr>
              <w:widowControl w:val="0"/>
              <w:jc w:val="right"/>
              <w:rPr>
                <w:b/>
                <w:bCs/>
                <w:sz w:val="20"/>
                <w:szCs w:val="20"/>
              </w:rPr>
            </w:pPr>
            <w:r w:rsidRPr="00AA1FF9">
              <w:rPr>
                <w:b/>
                <w:bCs/>
                <w:sz w:val="20"/>
                <w:szCs w:val="20"/>
              </w:rPr>
              <w:t>10 172,0</w:t>
            </w:r>
          </w:p>
        </w:tc>
        <w:tc>
          <w:tcPr>
            <w:tcW w:w="647" w:type="pct"/>
            <w:vAlign w:val="bottom"/>
            <w:hideMark/>
          </w:tcPr>
          <w:p w14:paraId="26A37084" w14:textId="77777777" w:rsidR="00762494" w:rsidRPr="00AA1FF9" w:rsidRDefault="00762494" w:rsidP="00762494">
            <w:pPr>
              <w:widowControl w:val="0"/>
              <w:jc w:val="right"/>
              <w:rPr>
                <w:b/>
                <w:bCs/>
                <w:color w:val="000000"/>
                <w:sz w:val="20"/>
                <w:szCs w:val="20"/>
              </w:rPr>
            </w:pPr>
            <w:r w:rsidRPr="00AA1FF9">
              <w:rPr>
                <w:b/>
                <w:bCs/>
                <w:color w:val="000000"/>
                <w:sz w:val="20"/>
                <w:szCs w:val="20"/>
              </w:rPr>
              <w:t>10 698,4</w:t>
            </w:r>
          </w:p>
        </w:tc>
        <w:tc>
          <w:tcPr>
            <w:tcW w:w="884" w:type="pct"/>
            <w:vAlign w:val="bottom"/>
            <w:hideMark/>
          </w:tcPr>
          <w:p w14:paraId="67203265" w14:textId="77777777" w:rsidR="00762494" w:rsidRPr="00AA1FF9" w:rsidRDefault="00762494" w:rsidP="00762494">
            <w:pPr>
              <w:widowControl w:val="0"/>
              <w:jc w:val="right"/>
              <w:rPr>
                <w:b/>
                <w:bCs/>
                <w:sz w:val="20"/>
                <w:szCs w:val="20"/>
              </w:rPr>
            </w:pPr>
            <w:r w:rsidRPr="00AA1FF9">
              <w:rPr>
                <w:b/>
                <w:bCs/>
                <w:sz w:val="20"/>
                <w:szCs w:val="20"/>
              </w:rPr>
              <w:t>107,9</w:t>
            </w:r>
          </w:p>
        </w:tc>
        <w:tc>
          <w:tcPr>
            <w:tcW w:w="882" w:type="pct"/>
            <w:vAlign w:val="bottom"/>
            <w:hideMark/>
          </w:tcPr>
          <w:p w14:paraId="593A409B" w14:textId="77777777" w:rsidR="00762494" w:rsidRPr="00AA1FF9" w:rsidRDefault="00762494" w:rsidP="00762494">
            <w:pPr>
              <w:widowControl w:val="0"/>
              <w:jc w:val="right"/>
              <w:rPr>
                <w:b/>
                <w:bCs/>
                <w:color w:val="000000"/>
                <w:sz w:val="20"/>
                <w:szCs w:val="20"/>
              </w:rPr>
            </w:pPr>
            <w:r w:rsidRPr="00AA1FF9">
              <w:rPr>
                <w:b/>
                <w:bCs/>
                <w:color w:val="000000"/>
                <w:sz w:val="20"/>
                <w:szCs w:val="20"/>
              </w:rPr>
              <w:t>105,2</w:t>
            </w:r>
          </w:p>
        </w:tc>
      </w:tr>
      <w:tr w:rsidR="00762494" w:rsidRPr="00AA1FF9" w14:paraId="32E85FCE" w14:textId="77777777" w:rsidTr="00762494">
        <w:tc>
          <w:tcPr>
            <w:tcW w:w="1941" w:type="pct"/>
            <w:vAlign w:val="bottom"/>
            <w:hideMark/>
          </w:tcPr>
          <w:p w14:paraId="221F279C" w14:textId="77777777" w:rsidR="00762494" w:rsidRPr="00AA1FF9" w:rsidRDefault="00762494" w:rsidP="00762494">
            <w:pPr>
              <w:spacing w:before="20"/>
              <w:ind w:left="113"/>
              <w:rPr>
                <w:snapToGrid w:val="0"/>
                <w:color w:val="000000"/>
                <w:sz w:val="20"/>
                <w:szCs w:val="20"/>
              </w:rPr>
            </w:pPr>
            <w:proofErr w:type="spellStart"/>
            <w:r w:rsidRPr="00AA1FF9">
              <w:rPr>
                <w:snapToGrid w:val="0"/>
                <w:color w:val="000000"/>
                <w:sz w:val="20"/>
                <w:szCs w:val="20"/>
              </w:rPr>
              <w:t>Жерде</w:t>
            </w:r>
            <w:proofErr w:type="spellEnd"/>
            <w:r w:rsidRPr="00AA1FF9">
              <w:rPr>
                <w:snapToGrid w:val="0"/>
                <w:color w:val="000000"/>
                <w:sz w:val="20"/>
                <w:szCs w:val="20"/>
              </w:rPr>
              <w:t xml:space="preserve"> </w:t>
            </w:r>
            <w:proofErr w:type="spellStart"/>
            <w:r w:rsidRPr="00AA1FF9">
              <w:rPr>
                <w:snapToGrid w:val="0"/>
                <w:color w:val="000000"/>
                <w:sz w:val="20"/>
                <w:szCs w:val="20"/>
              </w:rPr>
              <w:t>жүрүүчү</w:t>
            </w:r>
            <w:proofErr w:type="spellEnd"/>
            <w:r w:rsidRPr="00AA1FF9">
              <w:rPr>
                <w:snapToGrid w:val="0"/>
                <w:color w:val="000000"/>
                <w:sz w:val="20"/>
                <w:szCs w:val="20"/>
              </w:rPr>
              <w:t xml:space="preserve"> транспорт</w:t>
            </w:r>
          </w:p>
        </w:tc>
        <w:tc>
          <w:tcPr>
            <w:tcW w:w="646" w:type="pct"/>
            <w:vAlign w:val="bottom"/>
          </w:tcPr>
          <w:p w14:paraId="203F42D2" w14:textId="77777777" w:rsidR="00762494" w:rsidRPr="00AA1FF9" w:rsidRDefault="00762494" w:rsidP="00762494">
            <w:pPr>
              <w:rPr>
                <w:sz w:val="20"/>
                <w:szCs w:val="20"/>
              </w:rPr>
            </w:pPr>
          </w:p>
        </w:tc>
        <w:tc>
          <w:tcPr>
            <w:tcW w:w="647" w:type="pct"/>
            <w:vAlign w:val="bottom"/>
          </w:tcPr>
          <w:p w14:paraId="35F34024" w14:textId="77777777" w:rsidR="00762494" w:rsidRPr="00AA1FF9" w:rsidRDefault="00762494" w:rsidP="00762494">
            <w:pPr>
              <w:rPr>
                <w:sz w:val="20"/>
                <w:szCs w:val="20"/>
              </w:rPr>
            </w:pPr>
          </w:p>
        </w:tc>
        <w:tc>
          <w:tcPr>
            <w:tcW w:w="884" w:type="pct"/>
            <w:vAlign w:val="bottom"/>
          </w:tcPr>
          <w:p w14:paraId="4FF0745A" w14:textId="77777777" w:rsidR="00762494" w:rsidRPr="00AA1FF9" w:rsidRDefault="00762494" w:rsidP="00762494">
            <w:pPr>
              <w:jc w:val="right"/>
              <w:rPr>
                <w:color w:val="000000"/>
                <w:sz w:val="20"/>
                <w:szCs w:val="20"/>
              </w:rPr>
            </w:pPr>
          </w:p>
        </w:tc>
        <w:tc>
          <w:tcPr>
            <w:tcW w:w="882" w:type="pct"/>
            <w:vAlign w:val="bottom"/>
          </w:tcPr>
          <w:p w14:paraId="56AC8147" w14:textId="77777777" w:rsidR="00762494" w:rsidRPr="00AA1FF9" w:rsidRDefault="00762494" w:rsidP="00762494">
            <w:pPr>
              <w:jc w:val="right"/>
              <w:rPr>
                <w:color w:val="000000"/>
                <w:sz w:val="20"/>
                <w:szCs w:val="20"/>
              </w:rPr>
            </w:pPr>
          </w:p>
        </w:tc>
      </w:tr>
      <w:tr w:rsidR="00762494" w:rsidRPr="00AA1FF9" w14:paraId="48E94CB9" w14:textId="77777777" w:rsidTr="00762494">
        <w:tc>
          <w:tcPr>
            <w:tcW w:w="1941" w:type="pct"/>
            <w:hideMark/>
          </w:tcPr>
          <w:p w14:paraId="17B0219A" w14:textId="77777777" w:rsidR="00762494" w:rsidRPr="00AA1FF9" w:rsidRDefault="00762494" w:rsidP="00762494">
            <w:pPr>
              <w:spacing w:before="20"/>
              <w:ind w:left="227"/>
              <w:rPr>
                <w:color w:val="000000"/>
                <w:sz w:val="20"/>
                <w:szCs w:val="20"/>
                <w:lang w:val="ky-KG"/>
              </w:rPr>
            </w:pPr>
            <w:r w:rsidRPr="00AA1FF9">
              <w:rPr>
                <w:snapToGrid w:val="0"/>
                <w:color w:val="000000"/>
                <w:sz w:val="20"/>
                <w:szCs w:val="20"/>
              </w:rPr>
              <w:t xml:space="preserve">Темир </w:t>
            </w:r>
            <w:proofErr w:type="spellStart"/>
            <w:r w:rsidRPr="00AA1FF9">
              <w:rPr>
                <w:snapToGrid w:val="0"/>
                <w:color w:val="000000"/>
                <w:sz w:val="20"/>
                <w:szCs w:val="20"/>
              </w:rPr>
              <w:t>жол</w:t>
            </w:r>
            <w:proofErr w:type="spellEnd"/>
            <w:r w:rsidRPr="00AA1FF9">
              <w:rPr>
                <w:snapToGrid w:val="0"/>
                <w:color w:val="000000"/>
                <w:sz w:val="20"/>
                <w:szCs w:val="20"/>
              </w:rPr>
              <w:t xml:space="preserve"> </w:t>
            </w:r>
          </w:p>
        </w:tc>
        <w:tc>
          <w:tcPr>
            <w:tcW w:w="646" w:type="pct"/>
            <w:vAlign w:val="bottom"/>
            <w:hideMark/>
          </w:tcPr>
          <w:p w14:paraId="5B05DA86" w14:textId="77777777" w:rsidR="00762494" w:rsidRPr="00AA1FF9" w:rsidRDefault="00762494" w:rsidP="00762494">
            <w:pPr>
              <w:widowControl w:val="0"/>
              <w:jc w:val="right"/>
              <w:rPr>
                <w:sz w:val="20"/>
                <w:szCs w:val="20"/>
              </w:rPr>
            </w:pPr>
            <w:r w:rsidRPr="00AA1FF9">
              <w:rPr>
                <w:sz w:val="20"/>
                <w:szCs w:val="20"/>
              </w:rPr>
              <w:t>20,2</w:t>
            </w:r>
          </w:p>
        </w:tc>
        <w:tc>
          <w:tcPr>
            <w:tcW w:w="647" w:type="pct"/>
            <w:vAlign w:val="bottom"/>
            <w:hideMark/>
          </w:tcPr>
          <w:p w14:paraId="0A9D2EC2" w14:textId="77777777" w:rsidR="00762494" w:rsidRPr="00AA1FF9" w:rsidRDefault="00762494" w:rsidP="00762494">
            <w:pPr>
              <w:widowControl w:val="0"/>
              <w:jc w:val="right"/>
              <w:rPr>
                <w:color w:val="000000"/>
                <w:sz w:val="20"/>
                <w:szCs w:val="20"/>
              </w:rPr>
            </w:pPr>
            <w:r w:rsidRPr="00AA1FF9">
              <w:rPr>
                <w:color w:val="000000"/>
                <w:sz w:val="20"/>
                <w:szCs w:val="20"/>
              </w:rPr>
              <w:t>23,6</w:t>
            </w:r>
          </w:p>
        </w:tc>
        <w:tc>
          <w:tcPr>
            <w:tcW w:w="884" w:type="pct"/>
            <w:vAlign w:val="bottom"/>
            <w:hideMark/>
          </w:tcPr>
          <w:p w14:paraId="4B17876A" w14:textId="77777777" w:rsidR="00762494" w:rsidRPr="00AA1FF9" w:rsidRDefault="00762494" w:rsidP="00762494">
            <w:pPr>
              <w:widowControl w:val="0"/>
              <w:jc w:val="right"/>
              <w:rPr>
                <w:sz w:val="20"/>
                <w:szCs w:val="20"/>
              </w:rPr>
            </w:pPr>
            <w:r w:rsidRPr="00AA1FF9">
              <w:rPr>
                <w:sz w:val="20"/>
                <w:szCs w:val="20"/>
              </w:rPr>
              <w:t>100,0</w:t>
            </w:r>
          </w:p>
        </w:tc>
        <w:tc>
          <w:tcPr>
            <w:tcW w:w="882" w:type="pct"/>
            <w:vAlign w:val="bottom"/>
            <w:hideMark/>
          </w:tcPr>
          <w:p w14:paraId="60B2DD86" w14:textId="77777777" w:rsidR="00762494" w:rsidRPr="00AA1FF9" w:rsidRDefault="00762494" w:rsidP="00762494">
            <w:pPr>
              <w:widowControl w:val="0"/>
              <w:jc w:val="right"/>
              <w:rPr>
                <w:color w:val="000000"/>
                <w:sz w:val="20"/>
                <w:szCs w:val="20"/>
              </w:rPr>
            </w:pPr>
            <w:r w:rsidRPr="00AA1FF9">
              <w:rPr>
                <w:color w:val="000000"/>
                <w:sz w:val="20"/>
                <w:szCs w:val="20"/>
              </w:rPr>
              <w:t>116,8</w:t>
            </w:r>
          </w:p>
        </w:tc>
      </w:tr>
      <w:tr w:rsidR="00762494" w:rsidRPr="00AA1FF9" w14:paraId="2BBEF006" w14:textId="77777777" w:rsidTr="00762494">
        <w:tc>
          <w:tcPr>
            <w:tcW w:w="1941" w:type="pct"/>
            <w:vAlign w:val="bottom"/>
            <w:hideMark/>
          </w:tcPr>
          <w:p w14:paraId="39313664" w14:textId="77777777" w:rsidR="00762494" w:rsidRPr="00AA1FF9" w:rsidRDefault="00762494" w:rsidP="00762494">
            <w:pPr>
              <w:spacing w:before="20"/>
              <w:ind w:left="227"/>
              <w:rPr>
                <w:snapToGrid w:val="0"/>
                <w:color w:val="000000"/>
                <w:sz w:val="20"/>
                <w:szCs w:val="20"/>
                <w:lang w:val="ky-KG"/>
              </w:rPr>
            </w:pPr>
            <w:r w:rsidRPr="00AA1FF9">
              <w:rPr>
                <w:snapToGrid w:val="0"/>
                <w:color w:val="000000"/>
                <w:sz w:val="20"/>
                <w:szCs w:val="20"/>
              </w:rPr>
              <w:t>Автобус</w:t>
            </w:r>
            <w:r w:rsidRPr="00AA1FF9">
              <w:rPr>
                <w:snapToGrid w:val="0"/>
                <w:color w:val="000000"/>
                <w:sz w:val="20"/>
                <w:szCs w:val="20"/>
                <w:lang w:val="ky-KG"/>
              </w:rPr>
              <w:t>тар, микроавтобустар</w:t>
            </w:r>
          </w:p>
        </w:tc>
        <w:tc>
          <w:tcPr>
            <w:tcW w:w="646" w:type="pct"/>
            <w:vAlign w:val="bottom"/>
            <w:hideMark/>
          </w:tcPr>
          <w:p w14:paraId="3000645C" w14:textId="77777777" w:rsidR="00762494" w:rsidRPr="00AA1FF9" w:rsidRDefault="00762494" w:rsidP="00762494">
            <w:pPr>
              <w:widowControl w:val="0"/>
              <w:jc w:val="right"/>
              <w:rPr>
                <w:sz w:val="20"/>
                <w:szCs w:val="20"/>
              </w:rPr>
            </w:pPr>
            <w:r w:rsidRPr="00AA1FF9">
              <w:rPr>
                <w:sz w:val="20"/>
                <w:szCs w:val="20"/>
              </w:rPr>
              <w:t>7 201,4</w:t>
            </w:r>
          </w:p>
        </w:tc>
        <w:tc>
          <w:tcPr>
            <w:tcW w:w="647" w:type="pct"/>
            <w:vAlign w:val="bottom"/>
            <w:hideMark/>
          </w:tcPr>
          <w:p w14:paraId="1A16E295" w14:textId="77777777" w:rsidR="00762494" w:rsidRPr="00AA1FF9" w:rsidRDefault="00762494" w:rsidP="00762494">
            <w:pPr>
              <w:widowControl w:val="0"/>
              <w:jc w:val="right"/>
              <w:rPr>
                <w:color w:val="000000"/>
                <w:sz w:val="20"/>
                <w:szCs w:val="20"/>
              </w:rPr>
            </w:pPr>
            <w:r w:rsidRPr="00AA1FF9">
              <w:rPr>
                <w:color w:val="000000"/>
                <w:sz w:val="20"/>
                <w:szCs w:val="20"/>
              </w:rPr>
              <w:t>7 688,5</w:t>
            </w:r>
          </w:p>
        </w:tc>
        <w:tc>
          <w:tcPr>
            <w:tcW w:w="884" w:type="pct"/>
            <w:vAlign w:val="bottom"/>
            <w:hideMark/>
          </w:tcPr>
          <w:p w14:paraId="7AFF3AB4" w14:textId="77777777" w:rsidR="00762494" w:rsidRPr="00AA1FF9" w:rsidRDefault="00762494" w:rsidP="00762494">
            <w:pPr>
              <w:widowControl w:val="0"/>
              <w:jc w:val="right"/>
              <w:rPr>
                <w:sz w:val="20"/>
                <w:szCs w:val="20"/>
              </w:rPr>
            </w:pPr>
            <w:r w:rsidRPr="00AA1FF9">
              <w:rPr>
                <w:sz w:val="20"/>
                <w:szCs w:val="20"/>
              </w:rPr>
              <w:t>108,5</w:t>
            </w:r>
          </w:p>
        </w:tc>
        <w:tc>
          <w:tcPr>
            <w:tcW w:w="882" w:type="pct"/>
            <w:vAlign w:val="bottom"/>
            <w:hideMark/>
          </w:tcPr>
          <w:p w14:paraId="2C7BFDA8" w14:textId="77777777" w:rsidR="00762494" w:rsidRPr="00AA1FF9" w:rsidRDefault="00762494" w:rsidP="00762494">
            <w:pPr>
              <w:widowControl w:val="0"/>
              <w:jc w:val="right"/>
              <w:rPr>
                <w:color w:val="000000"/>
                <w:sz w:val="20"/>
                <w:szCs w:val="20"/>
              </w:rPr>
            </w:pPr>
            <w:r w:rsidRPr="00AA1FF9">
              <w:rPr>
                <w:color w:val="000000"/>
                <w:sz w:val="20"/>
                <w:szCs w:val="20"/>
              </w:rPr>
              <w:t>106,8</w:t>
            </w:r>
          </w:p>
        </w:tc>
      </w:tr>
      <w:tr w:rsidR="00762494" w:rsidRPr="00AA1FF9" w14:paraId="5D622555" w14:textId="77777777" w:rsidTr="00762494">
        <w:tc>
          <w:tcPr>
            <w:tcW w:w="1941" w:type="pct"/>
            <w:vAlign w:val="bottom"/>
            <w:hideMark/>
          </w:tcPr>
          <w:p w14:paraId="570ACF6C" w14:textId="77777777" w:rsidR="00762494" w:rsidRPr="00AA1FF9" w:rsidRDefault="00762494" w:rsidP="00762494">
            <w:pPr>
              <w:spacing w:before="20"/>
              <w:ind w:left="227"/>
              <w:rPr>
                <w:snapToGrid w:val="0"/>
                <w:color w:val="000000"/>
                <w:sz w:val="20"/>
                <w:szCs w:val="20"/>
                <w:lang w:val="ky-KG"/>
              </w:rPr>
            </w:pPr>
            <w:r w:rsidRPr="00AA1FF9">
              <w:rPr>
                <w:snapToGrid w:val="0"/>
                <w:color w:val="000000"/>
                <w:sz w:val="20"/>
                <w:szCs w:val="20"/>
              </w:rPr>
              <w:t>Троллейбус</w:t>
            </w:r>
            <w:r w:rsidRPr="00AA1FF9">
              <w:rPr>
                <w:snapToGrid w:val="0"/>
                <w:color w:val="000000"/>
                <w:sz w:val="20"/>
                <w:szCs w:val="20"/>
                <w:lang w:val="ky-KG"/>
              </w:rPr>
              <w:t>тар</w:t>
            </w:r>
          </w:p>
        </w:tc>
        <w:tc>
          <w:tcPr>
            <w:tcW w:w="646" w:type="pct"/>
            <w:vAlign w:val="bottom"/>
            <w:hideMark/>
          </w:tcPr>
          <w:p w14:paraId="54C459BE" w14:textId="77777777" w:rsidR="00762494" w:rsidRPr="00AA1FF9" w:rsidRDefault="00762494" w:rsidP="00762494">
            <w:pPr>
              <w:widowControl w:val="0"/>
              <w:jc w:val="right"/>
              <w:rPr>
                <w:sz w:val="20"/>
                <w:szCs w:val="20"/>
              </w:rPr>
            </w:pPr>
            <w:r w:rsidRPr="00AA1FF9">
              <w:rPr>
                <w:sz w:val="20"/>
                <w:szCs w:val="20"/>
              </w:rPr>
              <w:t>915,5</w:t>
            </w:r>
          </w:p>
        </w:tc>
        <w:tc>
          <w:tcPr>
            <w:tcW w:w="647" w:type="pct"/>
            <w:vAlign w:val="bottom"/>
            <w:hideMark/>
          </w:tcPr>
          <w:p w14:paraId="0BB3C35D" w14:textId="77777777" w:rsidR="00762494" w:rsidRPr="00AA1FF9" w:rsidRDefault="00762494" w:rsidP="00762494">
            <w:pPr>
              <w:widowControl w:val="0"/>
              <w:jc w:val="right"/>
              <w:rPr>
                <w:color w:val="000000"/>
                <w:sz w:val="20"/>
                <w:szCs w:val="20"/>
              </w:rPr>
            </w:pPr>
            <w:r w:rsidRPr="00AA1FF9">
              <w:rPr>
                <w:color w:val="000000"/>
                <w:sz w:val="20"/>
                <w:szCs w:val="20"/>
              </w:rPr>
              <w:t>1 086,2</w:t>
            </w:r>
          </w:p>
        </w:tc>
        <w:tc>
          <w:tcPr>
            <w:tcW w:w="884" w:type="pct"/>
            <w:vAlign w:val="bottom"/>
            <w:hideMark/>
          </w:tcPr>
          <w:p w14:paraId="0A5A8B7F" w14:textId="77777777" w:rsidR="00762494" w:rsidRPr="00AA1FF9" w:rsidRDefault="00762494" w:rsidP="00762494">
            <w:pPr>
              <w:widowControl w:val="0"/>
              <w:jc w:val="right"/>
              <w:rPr>
                <w:sz w:val="20"/>
                <w:szCs w:val="20"/>
              </w:rPr>
            </w:pPr>
            <w:r w:rsidRPr="00AA1FF9">
              <w:rPr>
                <w:sz w:val="20"/>
                <w:szCs w:val="20"/>
              </w:rPr>
              <w:t>124,8</w:t>
            </w:r>
          </w:p>
        </w:tc>
        <w:tc>
          <w:tcPr>
            <w:tcW w:w="882" w:type="pct"/>
            <w:vAlign w:val="bottom"/>
            <w:hideMark/>
          </w:tcPr>
          <w:p w14:paraId="4EA65044" w14:textId="77777777" w:rsidR="00762494" w:rsidRPr="00AA1FF9" w:rsidRDefault="00762494" w:rsidP="00762494">
            <w:pPr>
              <w:widowControl w:val="0"/>
              <w:jc w:val="right"/>
              <w:rPr>
                <w:color w:val="000000"/>
                <w:sz w:val="20"/>
                <w:szCs w:val="20"/>
              </w:rPr>
            </w:pPr>
            <w:r w:rsidRPr="00AA1FF9">
              <w:rPr>
                <w:color w:val="000000"/>
                <w:sz w:val="20"/>
                <w:szCs w:val="20"/>
              </w:rPr>
              <w:t>118,6</w:t>
            </w:r>
          </w:p>
        </w:tc>
      </w:tr>
      <w:tr w:rsidR="00762494" w:rsidRPr="00AA1FF9" w14:paraId="49DBA610" w14:textId="77777777" w:rsidTr="00762494">
        <w:tc>
          <w:tcPr>
            <w:tcW w:w="1941" w:type="pct"/>
            <w:vAlign w:val="bottom"/>
            <w:hideMark/>
          </w:tcPr>
          <w:p w14:paraId="193F058C" w14:textId="77777777" w:rsidR="00762494" w:rsidRPr="00AA1FF9" w:rsidRDefault="00762494" w:rsidP="00762494">
            <w:pPr>
              <w:spacing w:before="20"/>
              <w:ind w:left="227"/>
              <w:rPr>
                <w:snapToGrid w:val="0"/>
                <w:color w:val="000000"/>
                <w:sz w:val="20"/>
                <w:szCs w:val="20"/>
              </w:rPr>
            </w:pPr>
            <w:r w:rsidRPr="00AA1FF9">
              <w:rPr>
                <w:snapToGrid w:val="0"/>
                <w:color w:val="000000"/>
                <w:sz w:val="20"/>
                <w:szCs w:val="20"/>
              </w:rPr>
              <w:t>Такси</w:t>
            </w:r>
          </w:p>
        </w:tc>
        <w:tc>
          <w:tcPr>
            <w:tcW w:w="646" w:type="pct"/>
            <w:vAlign w:val="bottom"/>
            <w:hideMark/>
          </w:tcPr>
          <w:p w14:paraId="21C49345" w14:textId="77777777" w:rsidR="00762494" w:rsidRPr="00AA1FF9" w:rsidRDefault="00762494" w:rsidP="00762494">
            <w:pPr>
              <w:widowControl w:val="0"/>
              <w:jc w:val="right"/>
              <w:rPr>
                <w:sz w:val="20"/>
                <w:szCs w:val="20"/>
              </w:rPr>
            </w:pPr>
            <w:r w:rsidRPr="00AA1FF9">
              <w:rPr>
                <w:sz w:val="20"/>
                <w:szCs w:val="20"/>
              </w:rPr>
              <w:t>131,7</w:t>
            </w:r>
          </w:p>
        </w:tc>
        <w:tc>
          <w:tcPr>
            <w:tcW w:w="647" w:type="pct"/>
            <w:vAlign w:val="bottom"/>
            <w:hideMark/>
          </w:tcPr>
          <w:p w14:paraId="0D527584" w14:textId="77777777" w:rsidR="00762494" w:rsidRPr="00AA1FF9" w:rsidRDefault="00762494" w:rsidP="00762494">
            <w:pPr>
              <w:widowControl w:val="0"/>
              <w:jc w:val="right"/>
              <w:rPr>
                <w:color w:val="000000"/>
                <w:sz w:val="20"/>
                <w:szCs w:val="20"/>
              </w:rPr>
            </w:pPr>
            <w:r w:rsidRPr="00AA1FF9">
              <w:rPr>
                <w:color w:val="000000"/>
                <w:sz w:val="20"/>
                <w:szCs w:val="20"/>
              </w:rPr>
              <w:t>80,1</w:t>
            </w:r>
          </w:p>
        </w:tc>
        <w:tc>
          <w:tcPr>
            <w:tcW w:w="884" w:type="pct"/>
            <w:vAlign w:val="bottom"/>
            <w:hideMark/>
          </w:tcPr>
          <w:p w14:paraId="2F730C51" w14:textId="77777777" w:rsidR="00762494" w:rsidRPr="00AA1FF9" w:rsidRDefault="00762494" w:rsidP="00762494">
            <w:pPr>
              <w:widowControl w:val="0"/>
              <w:jc w:val="right"/>
              <w:rPr>
                <w:sz w:val="20"/>
                <w:szCs w:val="20"/>
              </w:rPr>
            </w:pPr>
            <w:r w:rsidRPr="00AA1FF9">
              <w:rPr>
                <w:sz w:val="20"/>
                <w:szCs w:val="20"/>
              </w:rPr>
              <w:t>101,3</w:t>
            </w:r>
          </w:p>
        </w:tc>
        <w:tc>
          <w:tcPr>
            <w:tcW w:w="882" w:type="pct"/>
            <w:vAlign w:val="bottom"/>
            <w:hideMark/>
          </w:tcPr>
          <w:p w14:paraId="6BAC3E37" w14:textId="77777777" w:rsidR="00762494" w:rsidRPr="00AA1FF9" w:rsidRDefault="00762494" w:rsidP="00762494">
            <w:pPr>
              <w:widowControl w:val="0"/>
              <w:jc w:val="right"/>
              <w:rPr>
                <w:color w:val="000000"/>
                <w:sz w:val="20"/>
                <w:szCs w:val="20"/>
              </w:rPr>
            </w:pPr>
            <w:r w:rsidRPr="00AA1FF9">
              <w:rPr>
                <w:color w:val="000000"/>
                <w:sz w:val="20"/>
                <w:szCs w:val="20"/>
              </w:rPr>
              <w:t>60,8</w:t>
            </w:r>
          </w:p>
        </w:tc>
      </w:tr>
      <w:tr w:rsidR="00762494" w:rsidRPr="00AA1FF9" w14:paraId="53EAE5B9" w14:textId="77777777" w:rsidTr="00762494">
        <w:tc>
          <w:tcPr>
            <w:tcW w:w="1941" w:type="pct"/>
            <w:tcBorders>
              <w:top w:val="nil"/>
              <w:left w:val="nil"/>
              <w:bottom w:val="single" w:sz="8" w:space="0" w:color="auto"/>
              <w:right w:val="nil"/>
            </w:tcBorders>
            <w:vAlign w:val="center"/>
            <w:hideMark/>
          </w:tcPr>
          <w:p w14:paraId="0A7E84D0" w14:textId="77777777" w:rsidR="00762494" w:rsidRPr="00AA1FF9" w:rsidRDefault="00762494" w:rsidP="00762494">
            <w:pPr>
              <w:spacing w:before="20"/>
              <w:ind w:left="113"/>
              <w:rPr>
                <w:snapToGrid w:val="0"/>
                <w:color w:val="000000"/>
                <w:sz w:val="20"/>
                <w:szCs w:val="20"/>
              </w:rPr>
            </w:pPr>
            <w:r w:rsidRPr="00AA1FF9">
              <w:rPr>
                <w:snapToGrid w:val="0"/>
                <w:color w:val="000000"/>
                <w:sz w:val="20"/>
                <w:szCs w:val="20"/>
              </w:rPr>
              <w:t>Аба транспорту</w:t>
            </w:r>
          </w:p>
        </w:tc>
        <w:tc>
          <w:tcPr>
            <w:tcW w:w="646" w:type="pct"/>
            <w:tcBorders>
              <w:top w:val="nil"/>
              <w:left w:val="nil"/>
              <w:bottom w:val="single" w:sz="8" w:space="0" w:color="auto"/>
              <w:right w:val="nil"/>
            </w:tcBorders>
            <w:vAlign w:val="bottom"/>
            <w:hideMark/>
          </w:tcPr>
          <w:p w14:paraId="32B9E09A" w14:textId="77777777" w:rsidR="00762494" w:rsidRPr="00AA1FF9" w:rsidRDefault="00762494" w:rsidP="00762494">
            <w:pPr>
              <w:widowControl w:val="0"/>
              <w:jc w:val="right"/>
              <w:rPr>
                <w:sz w:val="20"/>
                <w:szCs w:val="20"/>
              </w:rPr>
            </w:pPr>
            <w:r w:rsidRPr="00AA1FF9">
              <w:rPr>
                <w:sz w:val="20"/>
                <w:szCs w:val="20"/>
              </w:rPr>
              <w:t>1 903,2</w:t>
            </w:r>
          </w:p>
        </w:tc>
        <w:tc>
          <w:tcPr>
            <w:tcW w:w="647" w:type="pct"/>
            <w:tcBorders>
              <w:top w:val="nil"/>
              <w:left w:val="nil"/>
              <w:bottom w:val="single" w:sz="8" w:space="0" w:color="auto"/>
              <w:right w:val="nil"/>
            </w:tcBorders>
            <w:vAlign w:val="bottom"/>
            <w:hideMark/>
          </w:tcPr>
          <w:p w14:paraId="1FEA40E6" w14:textId="77777777" w:rsidR="00762494" w:rsidRPr="00AA1FF9" w:rsidRDefault="00762494" w:rsidP="00762494">
            <w:pPr>
              <w:widowControl w:val="0"/>
              <w:jc w:val="right"/>
              <w:rPr>
                <w:color w:val="000000"/>
                <w:sz w:val="20"/>
                <w:szCs w:val="20"/>
              </w:rPr>
            </w:pPr>
            <w:r w:rsidRPr="00AA1FF9">
              <w:rPr>
                <w:color w:val="000000"/>
                <w:sz w:val="20"/>
                <w:szCs w:val="20"/>
              </w:rPr>
              <w:t>1 820,0</w:t>
            </w:r>
          </w:p>
        </w:tc>
        <w:tc>
          <w:tcPr>
            <w:tcW w:w="884" w:type="pct"/>
            <w:tcBorders>
              <w:top w:val="nil"/>
              <w:left w:val="nil"/>
              <w:bottom w:val="single" w:sz="8" w:space="0" w:color="auto"/>
              <w:right w:val="nil"/>
            </w:tcBorders>
            <w:vAlign w:val="bottom"/>
            <w:hideMark/>
          </w:tcPr>
          <w:p w14:paraId="78C87FEF" w14:textId="77777777" w:rsidR="00762494" w:rsidRPr="00AA1FF9" w:rsidRDefault="00762494" w:rsidP="00762494">
            <w:pPr>
              <w:widowControl w:val="0"/>
              <w:jc w:val="right"/>
              <w:rPr>
                <w:sz w:val="20"/>
                <w:szCs w:val="20"/>
              </w:rPr>
            </w:pPr>
            <w:r w:rsidRPr="00AA1FF9">
              <w:rPr>
                <w:sz w:val="20"/>
                <w:szCs w:val="20"/>
              </w:rPr>
              <w:t>99,6</w:t>
            </w:r>
          </w:p>
        </w:tc>
        <w:tc>
          <w:tcPr>
            <w:tcW w:w="882" w:type="pct"/>
            <w:tcBorders>
              <w:top w:val="nil"/>
              <w:left w:val="nil"/>
              <w:bottom w:val="single" w:sz="8" w:space="0" w:color="auto"/>
              <w:right w:val="nil"/>
            </w:tcBorders>
            <w:vAlign w:val="bottom"/>
            <w:hideMark/>
          </w:tcPr>
          <w:p w14:paraId="3EE0DF7F" w14:textId="77777777" w:rsidR="00762494" w:rsidRPr="00AA1FF9" w:rsidRDefault="00762494" w:rsidP="00762494">
            <w:pPr>
              <w:widowControl w:val="0"/>
              <w:jc w:val="right"/>
              <w:rPr>
                <w:color w:val="000000"/>
                <w:sz w:val="20"/>
                <w:szCs w:val="20"/>
              </w:rPr>
            </w:pPr>
            <w:r w:rsidRPr="00AA1FF9">
              <w:rPr>
                <w:color w:val="000000"/>
                <w:sz w:val="20"/>
                <w:szCs w:val="20"/>
              </w:rPr>
              <w:t>95,6</w:t>
            </w:r>
          </w:p>
        </w:tc>
      </w:tr>
    </w:tbl>
    <w:p w14:paraId="2B950A12" w14:textId="77777777" w:rsidR="00762494" w:rsidRPr="00762494" w:rsidRDefault="00762494" w:rsidP="008D75D2">
      <w:pPr>
        <w:spacing w:before="100" w:beforeAutospacing="1" w:after="120"/>
        <w:ind w:firstLine="709"/>
        <w:jc w:val="both"/>
        <w:rPr>
          <w:lang w:val="ky-KG"/>
        </w:rPr>
      </w:pPr>
      <w:r w:rsidRPr="00762494">
        <w:rPr>
          <w:b/>
          <w:color w:val="000000"/>
        </w:rPr>
        <w:t xml:space="preserve">Телекоммуникация, почта </w:t>
      </w:r>
      <w:proofErr w:type="spellStart"/>
      <w:r w:rsidRPr="00762494">
        <w:rPr>
          <w:b/>
          <w:color w:val="000000"/>
        </w:rPr>
        <w:t>жана</w:t>
      </w:r>
      <w:proofErr w:type="spellEnd"/>
      <w:r w:rsidRPr="00762494">
        <w:rPr>
          <w:b/>
          <w:color w:val="000000"/>
        </w:rPr>
        <w:t xml:space="preserve"> </w:t>
      </w:r>
      <w:proofErr w:type="spellStart"/>
      <w:r w:rsidRPr="00762494">
        <w:rPr>
          <w:b/>
          <w:color w:val="000000"/>
        </w:rPr>
        <w:t>чабарман</w:t>
      </w:r>
      <w:proofErr w:type="spellEnd"/>
      <w:r w:rsidRPr="00762494">
        <w:rPr>
          <w:b/>
          <w:color w:val="000000"/>
        </w:rPr>
        <w:t xml:space="preserve"> </w:t>
      </w:r>
      <w:proofErr w:type="spellStart"/>
      <w:r w:rsidRPr="00762494">
        <w:rPr>
          <w:b/>
          <w:color w:val="000000"/>
        </w:rPr>
        <w:t>ишмердүүлүгү</w:t>
      </w:r>
      <w:proofErr w:type="spellEnd"/>
      <w:r w:rsidRPr="00762494">
        <w:rPr>
          <w:b/>
          <w:color w:val="000000"/>
        </w:rPr>
        <w:t xml:space="preserve">.  </w:t>
      </w:r>
      <w:r w:rsidRPr="00762494">
        <w:rPr>
          <w:lang w:val="ky-KG"/>
        </w:rPr>
        <w:t>Байланыш кызмат көрсөтүүлөрүнөн алынган кирешелер ү.ж. январь-ноябрында 33,2 млрд. сомду түздү жана 2023-жылдын январь-ноябрына салыштырмалуу 12,1</w:t>
      </w:r>
      <w:r w:rsidRPr="00762494">
        <w:rPr>
          <w:iCs/>
          <w:lang w:val="ky-KG"/>
        </w:rPr>
        <w:t xml:space="preserve"> </w:t>
      </w:r>
      <w:r w:rsidRPr="00762494">
        <w:rPr>
          <w:lang w:val="ky-KG"/>
        </w:rPr>
        <w:t xml:space="preserve">пайызга көбөйдү. Почта жана чабарман ишмердигинин кызмат көрсөтүүлөрүнөн түшкөн кирешелер 2023-жылдын </w:t>
      </w:r>
      <w:bookmarkStart w:id="33" w:name="_Hlk34732532"/>
      <w:r w:rsidRPr="00762494">
        <w:rPr>
          <w:lang w:val="ky-KG"/>
        </w:rPr>
        <w:t xml:space="preserve">январь-ноябрына </w:t>
      </w:r>
      <w:bookmarkEnd w:id="33"/>
      <w:r w:rsidRPr="00762494">
        <w:rPr>
          <w:lang w:val="ky-KG"/>
        </w:rPr>
        <w:t>салыштырмалуу 14,5 пайызга азайып, 1,3</w:t>
      </w:r>
      <w:r w:rsidRPr="00762494">
        <w:rPr>
          <w:iCs/>
          <w:lang w:val="ky-KG"/>
        </w:rPr>
        <w:t xml:space="preserve"> </w:t>
      </w:r>
      <w:r w:rsidRPr="00762494">
        <w:rPr>
          <w:lang w:val="ky-KG"/>
        </w:rPr>
        <w:t xml:space="preserve">млрд. сомду түздү. </w:t>
      </w:r>
    </w:p>
    <w:p w14:paraId="77DBBFDC" w14:textId="77777777" w:rsidR="008D75D2" w:rsidRDefault="008D75D2" w:rsidP="007E4B67">
      <w:pPr>
        <w:widowControl w:val="0"/>
        <w:ind w:firstLine="708"/>
        <w:jc w:val="both"/>
        <w:rPr>
          <w:b/>
          <w:bCs/>
          <w:lang w:val="ky-KG"/>
        </w:rPr>
      </w:pPr>
    </w:p>
    <w:p w14:paraId="26ECC344" w14:textId="77777777" w:rsidR="008D75D2" w:rsidRDefault="008D75D2" w:rsidP="007E4B67">
      <w:pPr>
        <w:widowControl w:val="0"/>
        <w:ind w:firstLine="708"/>
        <w:jc w:val="both"/>
        <w:rPr>
          <w:b/>
          <w:bCs/>
          <w:lang w:val="ky-KG"/>
        </w:rPr>
      </w:pPr>
    </w:p>
    <w:p w14:paraId="35431567" w14:textId="77777777" w:rsidR="008D75D2" w:rsidRDefault="008D75D2" w:rsidP="007E4B67">
      <w:pPr>
        <w:widowControl w:val="0"/>
        <w:ind w:firstLine="708"/>
        <w:jc w:val="both"/>
        <w:rPr>
          <w:b/>
          <w:bCs/>
          <w:lang w:val="ky-KG"/>
        </w:rPr>
      </w:pPr>
    </w:p>
    <w:p w14:paraId="5F696D65" w14:textId="6E0FBF26" w:rsidR="00762494" w:rsidRPr="00762494" w:rsidRDefault="00B20117" w:rsidP="007E4B67">
      <w:pPr>
        <w:widowControl w:val="0"/>
        <w:ind w:firstLine="708"/>
        <w:jc w:val="both"/>
        <w:rPr>
          <w:lang w:val="ky-KG"/>
        </w:rPr>
      </w:pPr>
      <w:r w:rsidRPr="00762494">
        <w:rPr>
          <w:b/>
          <w:bCs/>
          <w:lang w:val="ky-KG"/>
        </w:rPr>
        <w:lastRenderedPageBreak/>
        <w:t>Эмгек акы жана эмгек рыногу.</w:t>
      </w:r>
      <w:r w:rsidRPr="00762494">
        <w:rPr>
          <w:lang w:val="ky-KG"/>
        </w:rPr>
        <w:t xml:space="preserve"> </w:t>
      </w:r>
      <w:bookmarkStart w:id="34" w:name="_Toc235344509"/>
      <w:bookmarkStart w:id="35" w:name="_Toc254188694"/>
      <w:bookmarkStart w:id="36" w:name="_Toc351135113"/>
      <w:bookmarkStart w:id="37" w:name="_Toc358990853"/>
      <w:bookmarkStart w:id="38" w:name="_Toc224735273"/>
      <w:bookmarkStart w:id="39" w:name="_Toc195961340"/>
      <w:bookmarkStart w:id="40" w:name="_Toc201048897"/>
      <w:bookmarkStart w:id="41" w:name="_Toc227566635"/>
      <w:bookmarkStart w:id="42" w:name="_Toc259103831"/>
      <w:bookmarkStart w:id="43" w:name="_Toc264299001"/>
      <w:bookmarkStart w:id="44" w:name="_Toc266889006"/>
      <w:r w:rsidR="00762494" w:rsidRPr="00762494">
        <w:rPr>
          <w:lang w:val="ky-KG"/>
        </w:rPr>
        <w:t xml:space="preserve">2024-жылдын январь-октябрында ишканалардын жана уюмдардын (чакан ишканаларды эсептебегенде) кызматкерлеринин орточо айлык номиналдык эсептелген эмгек акысы 36 002 сомду түздү жана 2023-ж. январь-октябрына салыштырмалуу 12,2 пайызга көбөйдү, ал эми анын керектөө бааларынын индексин эске алуу менен эсептелген реалдуу өлчөмү 7,1 пайызга көбөйдү. </w:t>
      </w:r>
    </w:p>
    <w:p w14:paraId="6A96B513" w14:textId="77777777" w:rsidR="00762494" w:rsidRPr="00762494" w:rsidRDefault="00762494" w:rsidP="00762494">
      <w:pPr>
        <w:widowControl w:val="0"/>
        <w:ind w:firstLine="708"/>
        <w:jc w:val="both"/>
        <w:rPr>
          <w:lang w:val="ky-KG"/>
        </w:rPr>
      </w:pPr>
      <w:r w:rsidRPr="00762494">
        <w:rPr>
          <w:lang w:val="ky-KG"/>
        </w:rPr>
        <w:t>Кыргыз Республикасынын Улуттук банкы аныктаган валюталардын расмий курсуна карата алганда, 2024-ж. январь-октябрында бир кызматкердин орточо айлык эмгек акысы 412,6 АКШ долларын түздү.</w:t>
      </w:r>
    </w:p>
    <w:p w14:paraId="32AD7DA2" w14:textId="518E19C4" w:rsidR="00762494" w:rsidRPr="00762494" w:rsidRDefault="00762494" w:rsidP="00762494">
      <w:pPr>
        <w:spacing w:before="120" w:after="120"/>
        <w:ind w:left="1361" w:hanging="1361"/>
        <w:rPr>
          <w:b/>
          <w:lang w:val="ky-KG"/>
        </w:rPr>
      </w:pPr>
      <w:r w:rsidRPr="00762494">
        <w:rPr>
          <w:b/>
          <w:bCs/>
          <w:lang w:val="ky-KG"/>
        </w:rPr>
        <w:t>4</w:t>
      </w:r>
      <w:r w:rsidR="005B7E0D">
        <w:rPr>
          <w:b/>
          <w:bCs/>
          <w:lang w:val="ky-KG"/>
        </w:rPr>
        <w:t>8</w:t>
      </w:r>
      <w:r w:rsidRPr="00762494">
        <w:rPr>
          <w:b/>
          <w:bCs/>
          <w:lang w:val="ky-KG"/>
        </w:rPr>
        <w:t xml:space="preserve">-таблица: </w:t>
      </w:r>
      <w:r w:rsidRPr="00762494">
        <w:rPr>
          <w:b/>
          <w:lang w:val="ky-KG"/>
        </w:rPr>
        <w:t>2024-жылдын январь-октябрындагы аймактар боюнча орточо айлык номиналдык эсептелген жана реалдуу эмгек акы</w:t>
      </w:r>
      <w:r w:rsidRPr="00762494">
        <w:rPr>
          <w:b/>
          <w:vertAlign w:val="superscript"/>
          <w:lang w:val="ky-KG"/>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1"/>
        <w:gridCol w:w="1056"/>
        <w:gridCol w:w="1592"/>
        <w:gridCol w:w="1592"/>
        <w:gridCol w:w="2787"/>
      </w:tblGrid>
      <w:tr w:rsidR="00762494" w:rsidRPr="00762494" w14:paraId="09F777D8" w14:textId="77777777" w:rsidTr="008D75D2">
        <w:trPr>
          <w:tblHeader/>
        </w:trPr>
        <w:tc>
          <w:tcPr>
            <w:tcW w:w="1354" w:type="pct"/>
            <w:vMerge w:val="restart"/>
            <w:tcBorders>
              <w:top w:val="single" w:sz="8" w:space="0" w:color="auto"/>
              <w:left w:val="nil"/>
              <w:bottom w:val="single" w:sz="8" w:space="0" w:color="auto"/>
              <w:right w:val="nil"/>
            </w:tcBorders>
          </w:tcPr>
          <w:p w14:paraId="44B980A0" w14:textId="77777777" w:rsidR="00762494" w:rsidRPr="00762494" w:rsidRDefault="00762494" w:rsidP="008D75D2">
            <w:pPr>
              <w:shd w:val="clear" w:color="auto" w:fill="FFFFFF"/>
              <w:rPr>
                <w:b/>
                <w:bCs/>
                <w:sz w:val="20"/>
                <w:szCs w:val="20"/>
                <w:lang w:val="ky-KG"/>
              </w:rPr>
            </w:pPr>
          </w:p>
        </w:tc>
        <w:tc>
          <w:tcPr>
            <w:tcW w:w="548" w:type="pct"/>
            <w:vMerge w:val="restart"/>
            <w:tcBorders>
              <w:top w:val="single" w:sz="8" w:space="0" w:color="auto"/>
              <w:left w:val="nil"/>
              <w:bottom w:val="single" w:sz="8" w:space="0" w:color="auto"/>
              <w:right w:val="nil"/>
            </w:tcBorders>
            <w:hideMark/>
          </w:tcPr>
          <w:p w14:paraId="1B884CA0" w14:textId="77777777" w:rsidR="00762494" w:rsidRPr="00762494" w:rsidRDefault="00762494" w:rsidP="008D75D2">
            <w:pPr>
              <w:shd w:val="clear" w:color="auto" w:fill="FFFFFF"/>
              <w:jc w:val="right"/>
              <w:rPr>
                <w:b/>
                <w:sz w:val="20"/>
                <w:szCs w:val="20"/>
              </w:rPr>
            </w:pPr>
            <w:r w:rsidRPr="00762494">
              <w:rPr>
                <w:b/>
                <w:bCs/>
                <w:sz w:val="20"/>
                <w:szCs w:val="20"/>
              </w:rPr>
              <w:t>Сом</w:t>
            </w:r>
          </w:p>
        </w:tc>
        <w:tc>
          <w:tcPr>
            <w:tcW w:w="1652" w:type="pct"/>
            <w:gridSpan w:val="2"/>
            <w:tcBorders>
              <w:top w:val="single" w:sz="8" w:space="0" w:color="auto"/>
              <w:left w:val="nil"/>
              <w:bottom w:val="single" w:sz="4" w:space="0" w:color="auto"/>
              <w:right w:val="nil"/>
            </w:tcBorders>
            <w:hideMark/>
          </w:tcPr>
          <w:p w14:paraId="56F04913" w14:textId="77777777" w:rsidR="00762494" w:rsidRPr="00762494" w:rsidRDefault="00762494" w:rsidP="008D75D2">
            <w:pPr>
              <w:jc w:val="center"/>
              <w:rPr>
                <w:b/>
                <w:bCs/>
                <w:sz w:val="20"/>
                <w:szCs w:val="20"/>
              </w:rPr>
            </w:pPr>
            <w:proofErr w:type="spellStart"/>
            <w:r w:rsidRPr="00762494">
              <w:rPr>
                <w:b/>
                <w:bCs/>
                <w:sz w:val="20"/>
                <w:szCs w:val="20"/>
              </w:rPr>
              <w:t>Мурунку</w:t>
            </w:r>
            <w:proofErr w:type="spellEnd"/>
            <w:r w:rsidRPr="00762494">
              <w:rPr>
                <w:b/>
                <w:bCs/>
                <w:sz w:val="20"/>
                <w:szCs w:val="20"/>
              </w:rPr>
              <w:t xml:space="preserve"> </w:t>
            </w:r>
            <w:proofErr w:type="spellStart"/>
            <w:r w:rsidRPr="00762494">
              <w:rPr>
                <w:b/>
                <w:bCs/>
                <w:sz w:val="20"/>
                <w:szCs w:val="20"/>
              </w:rPr>
              <w:t>жылдын</w:t>
            </w:r>
            <w:proofErr w:type="spellEnd"/>
            <w:r w:rsidRPr="00762494">
              <w:rPr>
                <w:b/>
                <w:bCs/>
                <w:sz w:val="20"/>
                <w:szCs w:val="20"/>
              </w:rPr>
              <w:t xml:space="preserve"> </w:t>
            </w:r>
            <w:proofErr w:type="spellStart"/>
            <w:r w:rsidRPr="00762494">
              <w:rPr>
                <w:b/>
                <w:bCs/>
                <w:sz w:val="20"/>
                <w:szCs w:val="20"/>
              </w:rPr>
              <w:t>тийишт</w:t>
            </w:r>
            <w:proofErr w:type="spellEnd"/>
            <w:r w:rsidRPr="00762494">
              <w:rPr>
                <w:b/>
                <w:sz w:val="20"/>
                <w:szCs w:val="20"/>
                <w:lang w:val="ky-KG"/>
              </w:rPr>
              <w:t>үү</w:t>
            </w:r>
            <w:r w:rsidRPr="00762494">
              <w:rPr>
                <w:b/>
                <w:bCs/>
                <w:sz w:val="20"/>
                <w:szCs w:val="20"/>
              </w:rPr>
              <w:t xml:space="preserve"> </w:t>
            </w:r>
          </w:p>
          <w:p w14:paraId="5B304B85" w14:textId="77777777" w:rsidR="00762494" w:rsidRPr="00762494" w:rsidRDefault="00762494" w:rsidP="008D75D2">
            <w:pPr>
              <w:jc w:val="center"/>
              <w:rPr>
                <w:b/>
                <w:sz w:val="20"/>
                <w:szCs w:val="20"/>
              </w:rPr>
            </w:pPr>
            <w:r w:rsidRPr="00762494">
              <w:rPr>
                <w:b/>
                <w:bCs/>
                <w:sz w:val="20"/>
                <w:szCs w:val="20"/>
                <w:lang w:val="ky-KG"/>
              </w:rPr>
              <w:t>мезгилине</w:t>
            </w:r>
            <w:r w:rsidRPr="00762494">
              <w:rPr>
                <w:b/>
                <w:bCs/>
                <w:color w:val="FF0000"/>
                <w:sz w:val="20"/>
                <w:szCs w:val="20"/>
                <w:lang w:val="ky-KG"/>
              </w:rPr>
              <w:t xml:space="preserve"> </w:t>
            </w:r>
            <w:r w:rsidRPr="00762494">
              <w:rPr>
                <w:b/>
                <w:bCs/>
                <w:sz w:val="20"/>
                <w:szCs w:val="20"/>
              </w:rPr>
              <w:t xml:space="preserve">карата </w:t>
            </w:r>
            <w:proofErr w:type="spellStart"/>
            <w:r w:rsidRPr="00762494">
              <w:rPr>
                <w:b/>
                <w:bCs/>
                <w:sz w:val="20"/>
                <w:szCs w:val="20"/>
              </w:rPr>
              <w:t>пайыз</w:t>
            </w:r>
            <w:proofErr w:type="spellEnd"/>
            <w:r w:rsidRPr="00762494">
              <w:rPr>
                <w:b/>
                <w:bCs/>
                <w:sz w:val="20"/>
                <w:szCs w:val="20"/>
              </w:rPr>
              <w:t xml:space="preserve"> </w:t>
            </w:r>
            <w:proofErr w:type="spellStart"/>
            <w:r w:rsidRPr="00762494">
              <w:rPr>
                <w:b/>
                <w:bCs/>
                <w:sz w:val="20"/>
                <w:szCs w:val="20"/>
              </w:rPr>
              <w:t>менен</w:t>
            </w:r>
            <w:proofErr w:type="spellEnd"/>
          </w:p>
        </w:tc>
        <w:tc>
          <w:tcPr>
            <w:tcW w:w="1446" w:type="pct"/>
            <w:vMerge w:val="restart"/>
            <w:tcBorders>
              <w:top w:val="single" w:sz="8" w:space="0" w:color="auto"/>
              <w:left w:val="nil"/>
              <w:bottom w:val="single" w:sz="8" w:space="0" w:color="auto"/>
              <w:right w:val="nil"/>
            </w:tcBorders>
            <w:hideMark/>
          </w:tcPr>
          <w:p w14:paraId="66CE238D" w14:textId="77777777" w:rsidR="00762494" w:rsidRPr="00762494" w:rsidRDefault="00762494" w:rsidP="008D75D2">
            <w:pPr>
              <w:jc w:val="right"/>
              <w:rPr>
                <w:b/>
                <w:bCs/>
                <w:sz w:val="20"/>
                <w:szCs w:val="20"/>
                <w:lang w:val="ky-KG"/>
              </w:rPr>
            </w:pPr>
            <w:proofErr w:type="spellStart"/>
            <w:r w:rsidRPr="00762494">
              <w:rPr>
                <w:b/>
                <w:bCs/>
                <w:sz w:val="20"/>
                <w:szCs w:val="20"/>
              </w:rPr>
              <w:t>Мурунку</w:t>
            </w:r>
            <w:proofErr w:type="spellEnd"/>
            <w:r w:rsidRPr="00762494">
              <w:rPr>
                <w:b/>
                <w:bCs/>
                <w:sz w:val="20"/>
                <w:szCs w:val="20"/>
                <w:lang w:val="ky-KG"/>
              </w:rPr>
              <w:t xml:space="preserve"> жылдын тийишт</w:t>
            </w:r>
            <w:r w:rsidRPr="00762494">
              <w:rPr>
                <w:b/>
                <w:sz w:val="20"/>
                <w:szCs w:val="20"/>
                <w:lang w:val="ky-KG"/>
              </w:rPr>
              <w:t>үү</w:t>
            </w:r>
            <w:r w:rsidRPr="00762494">
              <w:rPr>
                <w:b/>
                <w:bCs/>
                <w:sz w:val="20"/>
                <w:szCs w:val="20"/>
                <w:lang w:val="ky-KG"/>
              </w:rPr>
              <w:t xml:space="preserve"> мезгилине карата реалдуу</w:t>
            </w:r>
          </w:p>
          <w:p w14:paraId="0D36CA31" w14:textId="77777777" w:rsidR="00762494" w:rsidRPr="00762494" w:rsidRDefault="00762494" w:rsidP="008D75D2">
            <w:pPr>
              <w:jc w:val="right"/>
              <w:rPr>
                <w:b/>
                <w:bCs/>
                <w:sz w:val="20"/>
                <w:szCs w:val="20"/>
                <w:lang w:val="ky-KG"/>
              </w:rPr>
            </w:pPr>
            <w:r w:rsidRPr="00762494">
              <w:rPr>
                <w:b/>
                <w:bCs/>
                <w:sz w:val="20"/>
                <w:szCs w:val="20"/>
                <w:lang w:val="ky-KG"/>
              </w:rPr>
              <w:t>эмгек акы пайыз менен</w:t>
            </w:r>
          </w:p>
        </w:tc>
      </w:tr>
      <w:tr w:rsidR="00762494" w:rsidRPr="00762494" w14:paraId="46F64467" w14:textId="77777777" w:rsidTr="008D75D2">
        <w:trPr>
          <w:tblHeader/>
        </w:trPr>
        <w:tc>
          <w:tcPr>
            <w:tcW w:w="0" w:type="auto"/>
            <w:vMerge/>
            <w:tcBorders>
              <w:top w:val="single" w:sz="8" w:space="0" w:color="auto"/>
              <w:left w:val="nil"/>
              <w:bottom w:val="single" w:sz="8" w:space="0" w:color="auto"/>
              <w:right w:val="nil"/>
            </w:tcBorders>
            <w:vAlign w:val="center"/>
            <w:hideMark/>
          </w:tcPr>
          <w:p w14:paraId="75BD5C3A" w14:textId="77777777" w:rsidR="00762494" w:rsidRPr="00762494" w:rsidRDefault="00762494" w:rsidP="008D75D2">
            <w:pPr>
              <w:rPr>
                <w:b/>
                <w:bCs/>
                <w:sz w:val="20"/>
                <w:szCs w:val="20"/>
                <w:lang w:val="ky-KG"/>
              </w:rPr>
            </w:pPr>
          </w:p>
        </w:tc>
        <w:tc>
          <w:tcPr>
            <w:tcW w:w="0" w:type="auto"/>
            <w:vMerge/>
            <w:tcBorders>
              <w:top w:val="single" w:sz="8" w:space="0" w:color="auto"/>
              <w:left w:val="nil"/>
              <w:bottom w:val="single" w:sz="8" w:space="0" w:color="auto"/>
              <w:right w:val="nil"/>
            </w:tcBorders>
            <w:vAlign w:val="center"/>
            <w:hideMark/>
          </w:tcPr>
          <w:p w14:paraId="7C881733" w14:textId="77777777" w:rsidR="00762494" w:rsidRPr="00762494" w:rsidRDefault="00762494" w:rsidP="008D75D2">
            <w:pPr>
              <w:rPr>
                <w:b/>
                <w:sz w:val="20"/>
                <w:szCs w:val="20"/>
              </w:rPr>
            </w:pPr>
          </w:p>
        </w:tc>
        <w:tc>
          <w:tcPr>
            <w:tcW w:w="826" w:type="pct"/>
            <w:tcBorders>
              <w:top w:val="single" w:sz="4" w:space="0" w:color="auto"/>
              <w:left w:val="nil"/>
              <w:bottom w:val="single" w:sz="8" w:space="0" w:color="auto"/>
              <w:right w:val="nil"/>
            </w:tcBorders>
            <w:vAlign w:val="center"/>
            <w:hideMark/>
          </w:tcPr>
          <w:p w14:paraId="0BEF02BB" w14:textId="77777777" w:rsidR="00762494" w:rsidRPr="00762494" w:rsidRDefault="00762494" w:rsidP="008D75D2">
            <w:pPr>
              <w:shd w:val="clear" w:color="auto" w:fill="FFFFFF"/>
              <w:jc w:val="right"/>
              <w:rPr>
                <w:b/>
                <w:bCs/>
                <w:sz w:val="20"/>
                <w:szCs w:val="20"/>
              </w:rPr>
            </w:pPr>
            <w:r w:rsidRPr="00762494">
              <w:rPr>
                <w:b/>
                <w:bCs/>
                <w:sz w:val="20"/>
                <w:szCs w:val="20"/>
              </w:rPr>
              <w:t>2023</w:t>
            </w:r>
          </w:p>
        </w:tc>
        <w:tc>
          <w:tcPr>
            <w:tcW w:w="826" w:type="pct"/>
            <w:tcBorders>
              <w:top w:val="single" w:sz="4" w:space="0" w:color="auto"/>
              <w:left w:val="nil"/>
              <w:bottom w:val="single" w:sz="8" w:space="0" w:color="auto"/>
              <w:right w:val="nil"/>
            </w:tcBorders>
            <w:vAlign w:val="center"/>
            <w:hideMark/>
          </w:tcPr>
          <w:p w14:paraId="6B487581" w14:textId="77777777" w:rsidR="00762494" w:rsidRPr="00762494" w:rsidRDefault="00762494" w:rsidP="008D75D2">
            <w:pPr>
              <w:shd w:val="clear" w:color="auto" w:fill="FFFFFF"/>
              <w:jc w:val="right"/>
              <w:rPr>
                <w:b/>
                <w:bCs/>
                <w:sz w:val="20"/>
                <w:szCs w:val="20"/>
              </w:rPr>
            </w:pPr>
            <w:r w:rsidRPr="00762494">
              <w:rPr>
                <w:b/>
                <w:bCs/>
                <w:sz w:val="20"/>
                <w:szCs w:val="20"/>
              </w:rPr>
              <w:t>2024</w:t>
            </w:r>
          </w:p>
        </w:tc>
        <w:tc>
          <w:tcPr>
            <w:tcW w:w="0" w:type="auto"/>
            <w:vMerge/>
            <w:tcBorders>
              <w:top w:val="single" w:sz="8" w:space="0" w:color="auto"/>
              <w:left w:val="nil"/>
              <w:bottom w:val="single" w:sz="8" w:space="0" w:color="auto"/>
              <w:right w:val="nil"/>
            </w:tcBorders>
            <w:vAlign w:val="center"/>
            <w:hideMark/>
          </w:tcPr>
          <w:p w14:paraId="55D0D132" w14:textId="77777777" w:rsidR="00762494" w:rsidRPr="00762494" w:rsidRDefault="00762494" w:rsidP="008D75D2">
            <w:pPr>
              <w:rPr>
                <w:b/>
                <w:bCs/>
                <w:sz w:val="20"/>
                <w:szCs w:val="20"/>
                <w:lang w:val="ky-KG"/>
              </w:rPr>
            </w:pPr>
          </w:p>
        </w:tc>
      </w:tr>
      <w:tr w:rsidR="00762494" w:rsidRPr="00762494" w14:paraId="70652E12" w14:textId="77777777" w:rsidTr="008D75D2">
        <w:tc>
          <w:tcPr>
            <w:tcW w:w="1354" w:type="pct"/>
            <w:tcBorders>
              <w:top w:val="single" w:sz="8" w:space="0" w:color="auto"/>
              <w:left w:val="nil"/>
              <w:bottom w:val="nil"/>
              <w:right w:val="nil"/>
            </w:tcBorders>
            <w:hideMark/>
          </w:tcPr>
          <w:p w14:paraId="70AB0A11" w14:textId="77777777" w:rsidR="00762494" w:rsidRPr="00762494" w:rsidRDefault="00762494" w:rsidP="008D75D2">
            <w:pPr>
              <w:rPr>
                <w:b/>
                <w:sz w:val="20"/>
                <w:szCs w:val="20"/>
              </w:rPr>
            </w:pPr>
            <w:r w:rsidRPr="00762494">
              <w:rPr>
                <w:b/>
                <w:sz w:val="20"/>
                <w:szCs w:val="20"/>
              </w:rPr>
              <w:t xml:space="preserve">Кыргыз </w:t>
            </w:r>
            <w:proofErr w:type="spellStart"/>
            <w:r w:rsidRPr="00762494">
              <w:rPr>
                <w:b/>
                <w:sz w:val="20"/>
                <w:szCs w:val="20"/>
              </w:rPr>
              <w:t>Республикасы</w:t>
            </w:r>
            <w:proofErr w:type="spellEnd"/>
          </w:p>
        </w:tc>
        <w:tc>
          <w:tcPr>
            <w:tcW w:w="548" w:type="pct"/>
            <w:tcBorders>
              <w:top w:val="single" w:sz="8" w:space="0" w:color="auto"/>
              <w:left w:val="nil"/>
              <w:bottom w:val="nil"/>
              <w:right w:val="nil"/>
            </w:tcBorders>
            <w:vAlign w:val="bottom"/>
            <w:hideMark/>
          </w:tcPr>
          <w:p w14:paraId="6CAE2888" w14:textId="77777777" w:rsidR="00762494" w:rsidRPr="00762494" w:rsidRDefault="00762494" w:rsidP="008D75D2">
            <w:pPr>
              <w:jc w:val="right"/>
              <w:rPr>
                <w:b/>
                <w:bCs/>
                <w:sz w:val="20"/>
                <w:szCs w:val="20"/>
              </w:rPr>
            </w:pPr>
            <w:r w:rsidRPr="00762494">
              <w:rPr>
                <w:b/>
                <w:sz w:val="20"/>
                <w:szCs w:val="20"/>
              </w:rPr>
              <w:t>36 002</w:t>
            </w:r>
          </w:p>
        </w:tc>
        <w:tc>
          <w:tcPr>
            <w:tcW w:w="826" w:type="pct"/>
            <w:tcBorders>
              <w:top w:val="single" w:sz="8" w:space="0" w:color="auto"/>
              <w:left w:val="nil"/>
              <w:bottom w:val="nil"/>
              <w:right w:val="nil"/>
            </w:tcBorders>
            <w:vAlign w:val="bottom"/>
            <w:hideMark/>
          </w:tcPr>
          <w:p w14:paraId="7055DB12" w14:textId="77777777" w:rsidR="00762494" w:rsidRPr="00762494" w:rsidRDefault="00762494" w:rsidP="008D75D2">
            <w:pPr>
              <w:jc w:val="right"/>
              <w:rPr>
                <w:b/>
                <w:bCs/>
                <w:sz w:val="20"/>
                <w:szCs w:val="20"/>
              </w:rPr>
            </w:pPr>
            <w:r w:rsidRPr="00762494">
              <w:rPr>
                <w:b/>
                <w:sz w:val="20"/>
                <w:szCs w:val="20"/>
              </w:rPr>
              <w:t>121,9</w:t>
            </w:r>
          </w:p>
        </w:tc>
        <w:tc>
          <w:tcPr>
            <w:tcW w:w="826" w:type="pct"/>
            <w:tcBorders>
              <w:top w:val="single" w:sz="8" w:space="0" w:color="auto"/>
              <w:left w:val="nil"/>
              <w:bottom w:val="nil"/>
              <w:right w:val="nil"/>
            </w:tcBorders>
            <w:vAlign w:val="bottom"/>
            <w:hideMark/>
          </w:tcPr>
          <w:p w14:paraId="28C23082" w14:textId="77777777" w:rsidR="00762494" w:rsidRPr="00762494" w:rsidRDefault="00762494" w:rsidP="008D75D2">
            <w:pPr>
              <w:jc w:val="right"/>
              <w:rPr>
                <w:b/>
                <w:bCs/>
                <w:sz w:val="20"/>
                <w:szCs w:val="20"/>
              </w:rPr>
            </w:pPr>
            <w:r w:rsidRPr="00762494">
              <w:rPr>
                <w:b/>
                <w:sz w:val="20"/>
                <w:szCs w:val="20"/>
              </w:rPr>
              <w:t>112,2</w:t>
            </w:r>
          </w:p>
        </w:tc>
        <w:tc>
          <w:tcPr>
            <w:tcW w:w="1446" w:type="pct"/>
            <w:tcBorders>
              <w:top w:val="single" w:sz="8" w:space="0" w:color="auto"/>
              <w:left w:val="nil"/>
              <w:bottom w:val="nil"/>
              <w:right w:val="nil"/>
            </w:tcBorders>
            <w:vAlign w:val="bottom"/>
            <w:hideMark/>
          </w:tcPr>
          <w:p w14:paraId="3CCBC584" w14:textId="77777777" w:rsidR="00762494" w:rsidRPr="00762494" w:rsidRDefault="00762494" w:rsidP="008D75D2">
            <w:pPr>
              <w:jc w:val="right"/>
              <w:rPr>
                <w:b/>
                <w:bCs/>
                <w:sz w:val="20"/>
                <w:szCs w:val="20"/>
              </w:rPr>
            </w:pPr>
            <w:r w:rsidRPr="00762494">
              <w:rPr>
                <w:b/>
                <w:bCs/>
                <w:sz w:val="20"/>
                <w:szCs w:val="20"/>
              </w:rPr>
              <w:t>107,1</w:t>
            </w:r>
          </w:p>
        </w:tc>
      </w:tr>
      <w:tr w:rsidR="00762494" w:rsidRPr="00762494" w14:paraId="4642CBE9" w14:textId="77777777" w:rsidTr="008D75D2">
        <w:tc>
          <w:tcPr>
            <w:tcW w:w="1354" w:type="pct"/>
            <w:tcBorders>
              <w:top w:val="nil"/>
              <w:left w:val="nil"/>
              <w:bottom w:val="nil"/>
              <w:right w:val="nil"/>
            </w:tcBorders>
            <w:hideMark/>
          </w:tcPr>
          <w:p w14:paraId="74A54F90" w14:textId="77777777" w:rsidR="00762494" w:rsidRPr="00762494" w:rsidRDefault="00762494" w:rsidP="008D75D2">
            <w:pPr>
              <w:ind w:left="226" w:hanging="113"/>
              <w:rPr>
                <w:sz w:val="20"/>
                <w:szCs w:val="20"/>
              </w:rPr>
            </w:pPr>
            <w:r w:rsidRPr="00762494">
              <w:rPr>
                <w:sz w:val="20"/>
                <w:szCs w:val="20"/>
              </w:rPr>
              <w:t xml:space="preserve">Баткен </w:t>
            </w:r>
            <w:proofErr w:type="spellStart"/>
            <w:r w:rsidRPr="00762494">
              <w:rPr>
                <w:sz w:val="20"/>
                <w:szCs w:val="20"/>
              </w:rPr>
              <w:t>облусу</w:t>
            </w:r>
            <w:proofErr w:type="spellEnd"/>
          </w:p>
        </w:tc>
        <w:tc>
          <w:tcPr>
            <w:tcW w:w="548" w:type="pct"/>
            <w:tcBorders>
              <w:top w:val="nil"/>
              <w:left w:val="nil"/>
              <w:bottom w:val="nil"/>
              <w:right w:val="nil"/>
            </w:tcBorders>
            <w:vAlign w:val="bottom"/>
            <w:hideMark/>
          </w:tcPr>
          <w:p w14:paraId="04EA3E3A" w14:textId="77777777" w:rsidR="00762494" w:rsidRPr="00762494" w:rsidRDefault="00762494" w:rsidP="008D75D2">
            <w:pPr>
              <w:jc w:val="right"/>
              <w:rPr>
                <w:sz w:val="20"/>
                <w:szCs w:val="20"/>
              </w:rPr>
            </w:pPr>
            <w:r w:rsidRPr="00762494">
              <w:rPr>
                <w:sz w:val="20"/>
                <w:szCs w:val="20"/>
              </w:rPr>
              <w:t>27 377</w:t>
            </w:r>
          </w:p>
        </w:tc>
        <w:tc>
          <w:tcPr>
            <w:tcW w:w="826" w:type="pct"/>
            <w:tcBorders>
              <w:top w:val="nil"/>
              <w:left w:val="nil"/>
              <w:bottom w:val="nil"/>
              <w:right w:val="nil"/>
            </w:tcBorders>
            <w:vAlign w:val="bottom"/>
            <w:hideMark/>
          </w:tcPr>
          <w:p w14:paraId="2961F4BD" w14:textId="77777777" w:rsidR="00762494" w:rsidRPr="00762494" w:rsidRDefault="00762494" w:rsidP="008D75D2">
            <w:pPr>
              <w:jc w:val="right"/>
              <w:rPr>
                <w:sz w:val="20"/>
                <w:szCs w:val="20"/>
                <w:lang w:val="ky-KG"/>
              </w:rPr>
            </w:pPr>
            <w:r w:rsidRPr="00762494">
              <w:rPr>
                <w:sz w:val="20"/>
                <w:szCs w:val="20"/>
                <w:lang w:val="ky-KG"/>
              </w:rPr>
              <w:t>128,5</w:t>
            </w:r>
          </w:p>
        </w:tc>
        <w:tc>
          <w:tcPr>
            <w:tcW w:w="826" w:type="pct"/>
            <w:tcBorders>
              <w:top w:val="nil"/>
              <w:left w:val="nil"/>
              <w:bottom w:val="nil"/>
              <w:right w:val="nil"/>
            </w:tcBorders>
            <w:vAlign w:val="bottom"/>
            <w:hideMark/>
          </w:tcPr>
          <w:p w14:paraId="2DF6BCF2" w14:textId="77777777" w:rsidR="00762494" w:rsidRPr="00762494" w:rsidRDefault="00762494" w:rsidP="008D75D2">
            <w:pPr>
              <w:jc w:val="right"/>
              <w:rPr>
                <w:sz w:val="20"/>
                <w:szCs w:val="20"/>
              </w:rPr>
            </w:pPr>
            <w:r w:rsidRPr="00762494">
              <w:rPr>
                <w:sz w:val="20"/>
                <w:szCs w:val="20"/>
              </w:rPr>
              <w:t>104,9</w:t>
            </w:r>
          </w:p>
        </w:tc>
        <w:tc>
          <w:tcPr>
            <w:tcW w:w="1446" w:type="pct"/>
            <w:tcBorders>
              <w:top w:val="nil"/>
              <w:left w:val="nil"/>
              <w:bottom w:val="nil"/>
              <w:right w:val="nil"/>
            </w:tcBorders>
            <w:vAlign w:val="bottom"/>
            <w:hideMark/>
          </w:tcPr>
          <w:p w14:paraId="6DBB51EC" w14:textId="77777777" w:rsidR="00762494" w:rsidRPr="00762494" w:rsidRDefault="00762494" w:rsidP="008D75D2">
            <w:pPr>
              <w:jc w:val="right"/>
              <w:rPr>
                <w:sz w:val="20"/>
                <w:szCs w:val="20"/>
              </w:rPr>
            </w:pPr>
            <w:r w:rsidRPr="00762494">
              <w:rPr>
                <w:sz w:val="20"/>
                <w:szCs w:val="20"/>
              </w:rPr>
              <w:t>100,2</w:t>
            </w:r>
          </w:p>
        </w:tc>
      </w:tr>
      <w:tr w:rsidR="00762494" w:rsidRPr="00762494" w14:paraId="3F6C13FD" w14:textId="77777777" w:rsidTr="008D75D2">
        <w:tc>
          <w:tcPr>
            <w:tcW w:w="1354" w:type="pct"/>
            <w:tcBorders>
              <w:top w:val="nil"/>
              <w:left w:val="nil"/>
              <w:bottom w:val="nil"/>
              <w:right w:val="nil"/>
            </w:tcBorders>
            <w:hideMark/>
          </w:tcPr>
          <w:p w14:paraId="0B95892E" w14:textId="77777777" w:rsidR="00762494" w:rsidRPr="00762494" w:rsidRDefault="00762494" w:rsidP="008D75D2">
            <w:pPr>
              <w:ind w:left="226" w:hanging="113"/>
              <w:rPr>
                <w:sz w:val="20"/>
                <w:szCs w:val="20"/>
              </w:rPr>
            </w:pPr>
            <w:proofErr w:type="spellStart"/>
            <w:r w:rsidRPr="00762494">
              <w:rPr>
                <w:sz w:val="20"/>
                <w:szCs w:val="20"/>
              </w:rPr>
              <w:t>Жалал</w:t>
            </w:r>
            <w:proofErr w:type="spellEnd"/>
            <w:r w:rsidRPr="00762494">
              <w:rPr>
                <w:sz w:val="20"/>
                <w:szCs w:val="20"/>
              </w:rPr>
              <w:t xml:space="preserve">-Абад </w:t>
            </w:r>
            <w:proofErr w:type="spellStart"/>
            <w:r w:rsidRPr="00762494">
              <w:rPr>
                <w:sz w:val="20"/>
                <w:szCs w:val="20"/>
              </w:rPr>
              <w:t>облусу</w:t>
            </w:r>
            <w:proofErr w:type="spellEnd"/>
          </w:p>
        </w:tc>
        <w:tc>
          <w:tcPr>
            <w:tcW w:w="548" w:type="pct"/>
            <w:tcBorders>
              <w:top w:val="nil"/>
              <w:left w:val="nil"/>
              <w:bottom w:val="nil"/>
              <w:right w:val="nil"/>
            </w:tcBorders>
            <w:vAlign w:val="bottom"/>
            <w:hideMark/>
          </w:tcPr>
          <w:p w14:paraId="02BC73E5" w14:textId="77777777" w:rsidR="00762494" w:rsidRPr="00762494" w:rsidRDefault="00762494" w:rsidP="008D75D2">
            <w:pPr>
              <w:jc w:val="right"/>
              <w:rPr>
                <w:sz w:val="20"/>
                <w:szCs w:val="20"/>
              </w:rPr>
            </w:pPr>
            <w:r w:rsidRPr="00762494">
              <w:rPr>
                <w:sz w:val="20"/>
                <w:szCs w:val="20"/>
              </w:rPr>
              <w:t>31 658</w:t>
            </w:r>
          </w:p>
        </w:tc>
        <w:tc>
          <w:tcPr>
            <w:tcW w:w="826" w:type="pct"/>
            <w:tcBorders>
              <w:top w:val="nil"/>
              <w:left w:val="nil"/>
              <w:bottom w:val="nil"/>
              <w:right w:val="nil"/>
            </w:tcBorders>
            <w:vAlign w:val="bottom"/>
            <w:hideMark/>
          </w:tcPr>
          <w:p w14:paraId="12B6C4ED" w14:textId="77777777" w:rsidR="00762494" w:rsidRPr="00762494" w:rsidRDefault="00762494" w:rsidP="008D75D2">
            <w:pPr>
              <w:jc w:val="right"/>
              <w:rPr>
                <w:sz w:val="20"/>
                <w:szCs w:val="20"/>
              </w:rPr>
            </w:pPr>
            <w:r w:rsidRPr="00762494">
              <w:rPr>
                <w:sz w:val="20"/>
                <w:szCs w:val="20"/>
              </w:rPr>
              <w:t>116,8</w:t>
            </w:r>
          </w:p>
        </w:tc>
        <w:tc>
          <w:tcPr>
            <w:tcW w:w="826" w:type="pct"/>
            <w:tcBorders>
              <w:top w:val="nil"/>
              <w:left w:val="nil"/>
              <w:bottom w:val="nil"/>
              <w:right w:val="nil"/>
            </w:tcBorders>
            <w:vAlign w:val="bottom"/>
            <w:hideMark/>
          </w:tcPr>
          <w:p w14:paraId="08AD7C70" w14:textId="77777777" w:rsidR="00762494" w:rsidRPr="00762494" w:rsidRDefault="00762494" w:rsidP="008D75D2">
            <w:pPr>
              <w:jc w:val="right"/>
              <w:rPr>
                <w:sz w:val="20"/>
                <w:szCs w:val="20"/>
              </w:rPr>
            </w:pPr>
            <w:r w:rsidRPr="00762494">
              <w:rPr>
                <w:sz w:val="20"/>
                <w:szCs w:val="20"/>
              </w:rPr>
              <w:t>109,0</w:t>
            </w:r>
          </w:p>
        </w:tc>
        <w:tc>
          <w:tcPr>
            <w:tcW w:w="1446" w:type="pct"/>
            <w:tcBorders>
              <w:top w:val="nil"/>
              <w:left w:val="nil"/>
              <w:bottom w:val="nil"/>
              <w:right w:val="nil"/>
            </w:tcBorders>
            <w:vAlign w:val="bottom"/>
            <w:hideMark/>
          </w:tcPr>
          <w:p w14:paraId="028B91FC" w14:textId="77777777" w:rsidR="00762494" w:rsidRPr="00762494" w:rsidRDefault="00762494" w:rsidP="008D75D2">
            <w:pPr>
              <w:jc w:val="right"/>
              <w:rPr>
                <w:sz w:val="20"/>
                <w:szCs w:val="20"/>
              </w:rPr>
            </w:pPr>
            <w:r w:rsidRPr="00762494">
              <w:rPr>
                <w:sz w:val="20"/>
                <w:szCs w:val="20"/>
              </w:rPr>
              <w:t>105,5</w:t>
            </w:r>
          </w:p>
        </w:tc>
      </w:tr>
      <w:tr w:rsidR="00762494" w:rsidRPr="00762494" w14:paraId="494F120F" w14:textId="77777777" w:rsidTr="008D75D2">
        <w:tc>
          <w:tcPr>
            <w:tcW w:w="1354" w:type="pct"/>
            <w:tcBorders>
              <w:top w:val="nil"/>
              <w:left w:val="nil"/>
              <w:bottom w:val="nil"/>
              <w:right w:val="nil"/>
            </w:tcBorders>
            <w:hideMark/>
          </w:tcPr>
          <w:p w14:paraId="3047A788" w14:textId="77777777" w:rsidR="00762494" w:rsidRPr="00762494" w:rsidRDefault="00762494" w:rsidP="008D75D2">
            <w:pPr>
              <w:ind w:left="226" w:hanging="113"/>
              <w:rPr>
                <w:sz w:val="20"/>
                <w:szCs w:val="20"/>
              </w:rPr>
            </w:pPr>
            <w:proofErr w:type="spellStart"/>
            <w:r w:rsidRPr="00762494">
              <w:rPr>
                <w:sz w:val="20"/>
                <w:szCs w:val="20"/>
              </w:rPr>
              <w:t>Ысык</w:t>
            </w:r>
            <w:proofErr w:type="spellEnd"/>
            <w:r w:rsidRPr="00762494">
              <w:rPr>
                <w:sz w:val="20"/>
                <w:szCs w:val="20"/>
              </w:rPr>
              <w:t>-К</w:t>
            </w:r>
            <w:r w:rsidRPr="00762494">
              <w:rPr>
                <w:sz w:val="20"/>
                <w:szCs w:val="20"/>
                <w:lang w:val="ky-KG"/>
              </w:rPr>
              <w:t>ө</w:t>
            </w:r>
            <w:r w:rsidRPr="00762494">
              <w:rPr>
                <w:sz w:val="20"/>
                <w:szCs w:val="20"/>
              </w:rPr>
              <w:t xml:space="preserve">л </w:t>
            </w:r>
            <w:proofErr w:type="spellStart"/>
            <w:r w:rsidRPr="00762494">
              <w:rPr>
                <w:sz w:val="20"/>
                <w:szCs w:val="20"/>
              </w:rPr>
              <w:t>облусу</w:t>
            </w:r>
            <w:proofErr w:type="spellEnd"/>
          </w:p>
        </w:tc>
        <w:tc>
          <w:tcPr>
            <w:tcW w:w="548" w:type="pct"/>
            <w:tcBorders>
              <w:top w:val="nil"/>
              <w:left w:val="nil"/>
              <w:bottom w:val="nil"/>
              <w:right w:val="nil"/>
            </w:tcBorders>
            <w:vAlign w:val="bottom"/>
            <w:hideMark/>
          </w:tcPr>
          <w:p w14:paraId="47F2D5FC" w14:textId="77777777" w:rsidR="00762494" w:rsidRPr="00762494" w:rsidRDefault="00762494" w:rsidP="008D75D2">
            <w:pPr>
              <w:jc w:val="right"/>
              <w:rPr>
                <w:sz w:val="20"/>
                <w:szCs w:val="20"/>
              </w:rPr>
            </w:pPr>
            <w:r w:rsidRPr="00762494">
              <w:rPr>
                <w:sz w:val="20"/>
                <w:szCs w:val="20"/>
              </w:rPr>
              <w:t>41 961</w:t>
            </w:r>
          </w:p>
        </w:tc>
        <w:tc>
          <w:tcPr>
            <w:tcW w:w="826" w:type="pct"/>
            <w:tcBorders>
              <w:top w:val="nil"/>
              <w:left w:val="nil"/>
              <w:bottom w:val="nil"/>
              <w:right w:val="nil"/>
            </w:tcBorders>
            <w:vAlign w:val="bottom"/>
            <w:hideMark/>
          </w:tcPr>
          <w:p w14:paraId="4A080C9F" w14:textId="77777777" w:rsidR="00762494" w:rsidRPr="00762494" w:rsidRDefault="00762494" w:rsidP="008D75D2">
            <w:pPr>
              <w:jc w:val="right"/>
              <w:rPr>
                <w:sz w:val="20"/>
                <w:szCs w:val="20"/>
              </w:rPr>
            </w:pPr>
            <w:r w:rsidRPr="00762494">
              <w:rPr>
                <w:sz w:val="20"/>
                <w:szCs w:val="20"/>
              </w:rPr>
              <w:t>118,1</w:t>
            </w:r>
          </w:p>
        </w:tc>
        <w:tc>
          <w:tcPr>
            <w:tcW w:w="826" w:type="pct"/>
            <w:tcBorders>
              <w:top w:val="nil"/>
              <w:left w:val="nil"/>
              <w:bottom w:val="nil"/>
              <w:right w:val="nil"/>
            </w:tcBorders>
            <w:vAlign w:val="bottom"/>
            <w:hideMark/>
          </w:tcPr>
          <w:p w14:paraId="31D91511" w14:textId="77777777" w:rsidR="00762494" w:rsidRPr="00762494" w:rsidRDefault="00762494" w:rsidP="008D75D2">
            <w:pPr>
              <w:jc w:val="right"/>
              <w:rPr>
                <w:sz w:val="20"/>
                <w:szCs w:val="20"/>
              </w:rPr>
            </w:pPr>
            <w:r w:rsidRPr="00762494">
              <w:rPr>
                <w:sz w:val="20"/>
                <w:szCs w:val="20"/>
              </w:rPr>
              <w:t>107,3</w:t>
            </w:r>
          </w:p>
        </w:tc>
        <w:tc>
          <w:tcPr>
            <w:tcW w:w="1446" w:type="pct"/>
            <w:tcBorders>
              <w:top w:val="nil"/>
              <w:left w:val="nil"/>
              <w:bottom w:val="nil"/>
              <w:right w:val="nil"/>
            </w:tcBorders>
            <w:vAlign w:val="bottom"/>
            <w:hideMark/>
          </w:tcPr>
          <w:p w14:paraId="7009F6D4" w14:textId="77777777" w:rsidR="00762494" w:rsidRPr="00762494" w:rsidRDefault="00762494" w:rsidP="008D75D2">
            <w:pPr>
              <w:jc w:val="right"/>
              <w:rPr>
                <w:sz w:val="20"/>
                <w:szCs w:val="20"/>
              </w:rPr>
            </w:pPr>
            <w:r w:rsidRPr="00762494">
              <w:rPr>
                <w:sz w:val="20"/>
                <w:szCs w:val="20"/>
              </w:rPr>
              <w:t>101,2</w:t>
            </w:r>
          </w:p>
        </w:tc>
      </w:tr>
      <w:tr w:rsidR="00762494" w:rsidRPr="00762494" w14:paraId="0B183B91" w14:textId="77777777" w:rsidTr="008D75D2">
        <w:tc>
          <w:tcPr>
            <w:tcW w:w="1354" w:type="pct"/>
            <w:tcBorders>
              <w:top w:val="nil"/>
              <w:left w:val="nil"/>
              <w:bottom w:val="nil"/>
              <w:right w:val="nil"/>
            </w:tcBorders>
            <w:hideMark/>
          </w:tcPr>
          <w:p w14:paraId="7974AAC7" w14:textId="77777777" w:rsidR="00762494" w:rsidRPr="00762494" w:rsidRDefault="00762494" w:rsidP="008D75D2">
            <w:pPr>
              <w:ind w:left="226" w:hanging="113"/>
              <w:rPr>
                <w:sz w:val="20"/>
                <w:szCs w:val="20"/>
              </w:rPr>
            </w:pPr>
            <w:r w:rsidRPr="00762494">
              <w:rPr>
                <w:sz w:val="20"/>
                <w:szCs w:val="20"/>
              </w:rPr>
              <w:t xml:space="preserve">Нарын </w:t>
            </w:r>
            <w:proofErr w:type="spellStart"/>
            <w:r w:rsidRPr="00762494">
              <w:rPr>
                <w:sz w:val="20"/>
                <w:szCs w:val="20"/>
              </w:rPr>
              <w:t>облусу</w:t>
            </w:r>
            <w:proofErr w:type="spellEnd"/>
          </w:p>
        </w:tc>
        <w:tc>
          <w:tcPr>
            <w:tcW w:w="548" w:type="pct"/>
            <w:tcBorders>
              <w:top w:val="nil"/>
              <w:left w:val="nil"/>
              <w:bottom w:val="nil"/>
              <w:right w:val="nil"/>
            </w:tcBorders>
            <w:vAlign w:val="bottom"/>
            <w:hideMark/>
          </w:tcPr>
          <w:p w14:paraId="0BC892A0" w14:textId="77777777" w:rsidR="00762494" w:rsidRPr="00762494" w:rsidRDefault="00762494" w:rsidP="008D75D2">
            <w:pPr>
              <w:jc w:val="right"/>
              <w:rPr>
                <w:sz w:val="20"/>
                <w:szCs w:val="20"/>
              </w:rPr>
            </w:pPr>
            <w:r w:rsidRPr="00762494">
              <w:rPr>
                <w:sz w:val="20"/>
                <w:szCs w:val="20"/>
              </w:rPr>
              <w:t>34 239</w:t>
            </w:r>
          </w:p>
        </w:tc>
        <w:tc>
          <w:tcPr>
            <w:tcW w:w="826" w:type="pct"/>
            <w:tcBorders>
              <w:top w:val="nil"/>
              <w:left w:val="nil"/>
              <w:bottom w:val="nil"/>
              <w:right w:val="nil"/>
            </w:tcBorders>
            <w:vAlign w:val="bottom"/>
            <w:hideMark/>
          </w:tcPr>
          <w:p w14:paraId="28ADC131" w14:textId="77777777" w:rsidR="00762494" w:rsidRPr="00762494" w:rsidRDefault="00762494" w:rsidP="008D75D2">
            <w:pPr>
              <w:jc w:val="right"/>
              <w:rPr>
                <w:sz w:val="20"/>
                <w:szCs w:val="20"/>
                <w:lang w:val="ky-KG"/>
              </w:rPr>
            </w:pPr>
            <w:r w:rsidRPr="00762494">
              <w:rPr>
                <w:sz w:val="20"/>
                <w:szCs w:val="20"/>
                <w:lang w:val="ky-KG"/>
              </w:rPr>
              <w:t>125,7</w:t>
            </w:r>
          </w:p>
        </w:tc>
        <w:tc>
          <w:tcPr>
            <w:tcW w:w="826" w:type="pct"/>
            <w:tcBorders>
              <w:top w:val="nil"/>
              <w:left w:val="nil"/>
              <w:bottom w:val="nil"/>
              <w:right w:val="nil"/>
            </w:tcBorders>
            <w:vAlign w:val="bottom"/>
            <w:hideMark/>
          </w:tcPr>
          <w:p w14:paraId="2CD95011" w14:textId="77777777" w:rsidR="00762494" w:rsidRPr="00762494" w:rsidRDefault="00762494" w:rsidP="008D75D2">
            <w:pPr>
              <w:jc w:val="right"/>
              <w:rPr>
                <w:sz w:val="20"/>
                <w:szCs w:val="20"/>
              </w:rPr>
            </w:pPr>
            <w:r w:rsidRPr="00762494">
              <w:rPr>
                <w:sz w:val="20"/>
                <w:szCs w:val="20"/>
              </w:rPr>
              <w:t>103,7</w:t>
            </w:r>
          </w:p>
        </w:tc>
        <w:tc>
          <w:tcPr>
            <w:tcW w:w="1446" w:type="pct"/>
            <w:tcBorders>
              <w:top w:val="nil"/>
              <w:left w:val="nil"/>
              <w:bottom w:val="nil"/>
              <w:right w:val="nil"/>
            </w:tcBorders>
            <w:vAlign w:val="bottom"/>
            <w:hideMark/>
          </w:tcPr>
          <w:p w14:paraId="27E158CB" w14:textId="77777777" w:rsidR="00762494" w:rsidRPr="00762494" w:rsidRDefault="00762494" w:rsidP="008D75D2">
            <w:pPr>
              <w:jc w:val="right"/>
              <w:rPr>
                <w:sz w:val="20"/>
                <w:szCs w:val="20"/>
              </w:rPr>
            </w:pPr>
            <w:r w:rsidRPr="00762494">
              <w:rPr>
                <w:sz w:val="20"/>
                <w:szCs w:val="20"/>
              </w:rPr>
              <w:t>99,0</w:t>
            </w:r>
          </w:p>
        </w:tc>
      </w:tr>
      <w:tr w:rsidR="00762494" w:rsidRPr="00762494" w14:paraId="7EF8A7B8" w14:textId="77777777" w:rsidTr="008D75D2">
        <w:tc>
          <w:tcPr>
            <w:tcW w:w="1354" w:type="pct"/>
            <w:tcBorders>
              <w:top w:val="nil"/>
              <w:left w:val="nil"/>
              <w:bottom w:val="nil"/>
              <w:right w:val="nil"/>
            </w:tcBorders>
            <w:hideMark/>
          </w:tcPr>
          <w:p w14:paraId="3BB1D8A8" w14:textId="77777777" w:rsidR="00762494" w:rsidRPr="00762494" w:rsidRDefault="00762494" w:rsidP="008D75D2">
            <w:pPr>
              <w:ind w:left="226" w:hanging="113"/>
              <w:rPr>
                <w:sz w:val="20"/>
                <w:szCs w:val="20"/>
              </w:rPr>
            </w:pPr>
            <w:r w:rsidRPr="00762494">
              <w:rPr>
                <w:sz w:val="20"/>
                <w:szCs w:val="20"/>
              </w:rPr>
              <w:t xml:space="preserve">Ош </w:t>
            </w:r>
            <w:proofErr w:type="spellStart"/>
            <w:r w:rsidRPr="00762494">
              <w:rPr>
                <w:sz w:val="20"/>
                <w:szCs w:val="20"/>
              </w:rPr>
              <w:t>облусу</w:t>
            </w:r>
            <w:proofErr w:type="spellEnd"/>
            <w:r w:rsidRPr="00762494">
              <w:rPr>
                <w:sz w:val="20"/>
                <w:szCs w:val="20"/>
              </w:rPr>
              <w:t xml:space="preserve"> </w:t>
            </w:r>
          </w:p>
        </w:tc>
        <w:tc>
          <w:tcPr>
            <w:tcW w:w="548" w:type="pct"/>
            <w:tcBorders>
              <w:top w:val="nil"/>
              <w:left w:val="nil"/>
              <w:bottom w:val="nil"/>
              <w:right w:val="nil"/>
            </w:tcBorders>
            <w:vAlign w:val="bottom"/>
            <w:hideMark/>
          </w:tcPr>
          <w:p w14:paraId="30D17A9A" w14:textId="77777777" w:rsidR="00762494" w:rsidRPr="00762494" w:rsidRDefault="00762494" w:rsidP="008D75D2">
            <w:pPr>
              <w:jc w:val="right"/>
              <w:rPr>
                <w:sz w:val="20"/>
                <w:szCs w:val="20"/>
              </w:rPr>
            </w:pPr>
            <w:r w:rsidRPr="00762494">
              <w:rPr>
                <w:sz w:val="20"/>
                <w:szCs w:val="20"/>
              </w:rPr>
              <w:t>25 054</w:t>
            </w:r>
          </w:p>
        </w:tc>
        <w:tc>
          <w:tcPr>
            <w:tcW w:w="826" w:type="pct"/>
            <w:tcBorders>
              <w:top w:val="nil"/>
              <w:left w:val="nil"/>
              <w:bottom w:val="nil"/>
              <w:right w:val="nil"/>
            </w:tcBorders>
            <w:vAlign w:val="bottom"/>
            <w:hideMark/>
          </w:tcPr>
          <w:p w14:paraId="6F592A0D" w14:textId="77777777" w:rsidR="00762494" w:rsidRPr="00762494" w:rsidRDefault="00762494" w:rsidP="008D75D2">
            <w:pPr>
              <w:jc w:val="right"/>
              <w:rPr>
                <w:sz w:val="20"/>
                <w:szCs w:val="20"/>
              </w:rPr>
            </w:pPr>
            <w:r w:rsidRPr="00762494">
              <w:rPr>
                <w:sz w:val="20"/>
                <w:szCs w:val="20"/>
              </w:rPr>
              <w:t>120,7</w:t>
            </w:r>
          </w:p>
        </w:tc>
        <w:tc>
          <w:tcPr>
            <w:tcW w:w="826" w:type="pct"/>
            <w:tcBorders>
              <w:top w:val="nil"/>
              <w:left w:val="nil"/>
              <w:bottom w:val="nil"/>
              <w:right w:val="nil"/>
            </w:tcBorders>
            <w:vAlign w:val="bottom"/>
            <w:hideMark/>
          </w:tcPr>
          <w:p w14:paraId="4AAF3932" w14:textId="77777777" w:rsidR="00762494" w:rsidRPr="00762494" w:rsidRDefault="00762494" w:rsidP="008D75D2">
            <w:pPr>
              <w:jc w:val="right"/>
              <w:rPr>
                <w:sz w:val="20"/>
                <w:szCs w:val="20"/>
              </w:rPr>
            </w:pPr>
            <w:r w:rsidRPr="00762494">
              <w:rPr>
                <w:sz w:val="20"/>
                <w:szCs w:val="20"/>
              </w:rPr>
              <w:t>106,0</w:t>
            </w:r>
          </w:p>
        </w:tc>
        <w:tc>
          <w:tcPr>
            <w:tcW w:w="1446" w:type="pct"/>
            <w:tcBorders>
              <w:top w:val="nil"/>
              <w:left w:val="nil"/>
              <w:bottom w:val="nil"/>
              <w:right w:val="nil"/>
            </w:tcBorders>
            <w:vAlign w:val="bottom"/>
            <w:hideMark/>
          </w:tcPr>
          <w:p w14:paraId="3F321266" w14:textId="77777777" w:rsidR="00762494" w:rsidRPr="00762494" w:rsidRDefault="00762494" w:rsidP="008D75D2">
            <w:pPr>
              <w:jc w:val="right"/>
              <w:rPr>
                <w:sz w:val="20"/>
                <w:szCs w:val="20"/>
              </w:rPr>
            </w:pPr>
            <w:r w:rsidRPr="00762494">
              <w:rPr>
                <w:sz w:val="20"/>
                <w:szCs w:val="20"/>
              </w:rPr>
              <w:t>100,2</w:t>
            </w:r>
          </w:p>
        </w:tc>
      </w:tr>
      <w:tr w:rsidR="00762494" w:rsidRPr="00762494" w14:paraId="479AE731" w14:textId="77777777" w:rsidTr="008D75D2">
        <w:tc>
          <w:tcPr>
            <w:tcW w:w="1354" w:type="pct"/>
            <w:tcBorders>
              <w:top w:val="nil"/>
              <w:left w:val="nil"/>
              <w:bottom w:val="nil"/>
              <w:right w:val="nil"/>
            </w:tcBorders>
            <w:hideMark/>
          </w:tcPr>
          <w:p w14:paraId="244747CA" w14:textId="77777777" w:rsidR="00762494" w:rsidRPr="00762494" w:rsidRDefault="00762494" w:rsidP="008D75D2">
            <w:pPr>
              <w:ind w:left="226" w:hanging="113"/>
              <w:rPr>
                <w:sz w:val="20"/>
                <w:szCs w:val="20"/>
              </w:rPr>
            </w:pPr>
            <w:r w:rsidRPr="00762494">
              <w:rPr>
                <w:sz w:val="20"/>
                <w:szCs w:val="20"/>
              </w:rPr>
              <w:t xml:space="preserve">Талас </w:t>
            </w:r>
            <w:proofErr w:type="spellStart"/>
            <w:r w:rsidRPr="00762494">
              <w:rPr>
                <w:sz w:val="20"/>
                <w:szCs w:val="20"/>
              </w:rPr>
              <w:t>облусу</w:t>
            </w:r>
            <w:proofErr w:type="spellEnd"/>
          </w:p>
        </w:tc>
        <w:tc>
          <w:tcPr>
            <w:tcW w:w="548" w:type="pct"/>
            <w:tcBorders>
              <w:top w:val="nil"/>
              <w:left w:val="nil"/>
              <w:bottom w:val="nil"/>
              <w:right w:val="nil"/>
            </w:tcBorders>
            <w:vAlign w:val="bottom"/>
            <w:hideMark/>
          </w:tcPr>
          <w:p w14:paraId="5D99D34B" w14:textId="77777777" w:rsidR="00762494" w:rsidRPr="00762494" w:rsidRDefault="00762494" w:rsidP="008D75D2">
            <w:pPr>
              <w:jc w:val="right"/>
              <w:rPr>
                <w:sz w:val="20"/>
                <w:szCs w:val="20"/>
              </w:rPr>
            </w:pPr>
            <w:r w:rsidRPr="00762494">
              <w:rPr>
                <w:sz w:val="20"/>
                <w:szCs w:val="20"/>
              </w:rPr>
              <w:t>33 478</w:t>
            </w:r>
          </w:p>
        </w:tc>
        <w:tc>
          <w:tcPr>
            <w:tcW w:w="826" w:type="pct"/>
            <w:tcBorders>
              <w:top w:val="nil"/>
              <w:left w:val="nil"/>
              <w:bottom w:val="nil"/>
              <w:right w:val="nil"/>
            </w:tcBorders>
            <w:vAlign w:val="bottom"/>
            <w:hideMark/>
          </w:tcPr>
          <w:p w14:paraId="714BC5F3" w14:textId="77777777" w:rsidR="00762494" w:rsidRPr="00762494" w:rsidRDefault="00762494" w:rsidP="008D75D2">
            <w:pPr>
              <w:jc w:val="right"/>
              <w:rPr>
                <w:sz w:val="20"/>
                <w:szCs w:val="20"/>
              </w:rPr>
            </w:pPr>
            <w:r w:rsidRPr="00762494">
              <w:rPr>
                <w:sz w:val="20"/>
                <w:szCs w:val="20"/>
              </w:rPr>
              <w:t>119,4</w:t>
            </w:r>
          </w:p>
        </w:tc>
        <w:tc>
          <w:tcPr>
            <w:tcW w:w="826" w:type="pct"/>
            <w:tcBorders>
              <w:top w:val="nil"/>
              <w:left w:val="nil"/>
              <w:bottom w:val="nil"/>
              <w:right w:val="nil"/>
            </w:tcBorders>
            <w:vAlign w:val="bottom"/>
            <w:hideMark/>
          </w:tcPr>
          <w:p w14:paraId="02F5F617" w14:textId="77777777" w:rsidR="00762494" w:rsidRPr="00762494" w:rsidRDefault="00762494" w:rsidP="008D75D2">
            <w:pPr>
              <w:jc w:val="right"/>
              <w:rPr>
                <w:sz w:val="20"/>
                <w:szCs w:val="20"/>
              </w:rPr>
            </w:pPr>
            <w:r w:rsidRPr="00762494">
              <w:rPr>
                <w:sz w:val="20"/>
                <w:szCs w:val="20"/>
              </w:rPr>
              <w:t>109,1</w:t>
            </w:r>
          </w:p>
        </w:tc>
        <w:tc>
          <w:tcPr>
            <w:tcW w:w="1446" w:type="pct"/>
            <w:tcBorders>
              <w:top w:val="nil"/>
              <w:left w:val="nil"/>
              <w:bottom w:val="nil"/>
              <w:right w:val="nil"/>
            </w:tcBorders>
            <w:vAlign w:val="bottom"/>
            <w:hideMark/>
          </w:tcPr>
          <w:p w14:paraId="30EE78BE" w14:textId="77777777" w:rsidR="00762494" w:rsidRPr="00762494" w:rsidRDefault="00762494" w:rsidP="008D75D2">
            <w:pPr>
              <w:jc w:val="right"/>
              <w:rPr>
                <w:sz w:val="20"/>
                <w:szCs w:val="20"/>
              </w:rPr>
            </w:pPr>
            <w:r w:rsidRPr="00762494">
              <w:rPr>
                <w:sz w:val="20"/>
                <w:szCs w:val="20"/>
              </w:rPr>
              <w:t>103,0</w:t>
            </w:r>
          </w:p>
        </w:tc>
      </w:tr>
      <w:tr w:rsidR="00762494" w:rsidRPr="00762494" w14:paraId="6D41FC89" w14:textId="77777777" w:rsidTr="008D75D2">
        <w:tc>
          <w:tcPr>
            <w:tcW w:w="1354" w:type="pct"/>
            <w:tcBorders>
              <w:top w:val="nil"/>
              <w:left w:val="nil"/>
              <w:bottom w:val="nil"/>
              <w:right w:val="nil"/>
            </w:tcBorders>
            <w:hideMark/>
          </w:tcPr>
          <w:p w14:paraId="1CA42F4D" w14:textId="77777777" w:rsidR="00762494" w:rsidRPr="00762494" w:rsidRDefault="00762494" w:rsidP="008D75D2">
            <w:pPr>
              <w:ind w:left="226" w:hanging="113"/>
              <w:rPr>
                <w:sz w:val="20"/>
                <w:szCs w:val="20"/>
              </w:rPr>
            </w:pPr>
            <w:r w:rsidRPr="00762494">
              <w:rPr>
                <w:sz w:val="20"/>
                <w:szCs w:val="20"/>
              </w:rPr>
              <w:t>Ч</w:t>
            </w:r>
            <w:r w:rsidRPr="00762494">
              <w:rPr>
                <w:sz w:val="20"/>
                <w:szCs w:val="20"/>
                <w:lang w:val="ky-KG"/>
              </w:rPr>
              <w:t>ү</w:t>
            </w:r>
            <w:r w:rsidRPr="00762494">
              <w:rPr>
                <w:sz w:val="20"/>
                <w:szCs w:val="20"/>
              </w:rPr>
              <w:t xml:space="preserve">й </w:t>
            </w:r>
            <w:proofErr w:type="spellStart"/>
            <w:r w:rsidRPr="00762494">
              <w:rPr>
                <w:sz w:val="20"/>
                <w:szCs w:val="20"/>
              </w:rPr>
              <w:t>облусу</w:t>
            </w:r>
            <w:proofErr w:type="spellEnd"/>
          </w:p>
        </w:tc>
        <w:tc>
          <w:tcPr>
            <w:tcW w:w="548" w:type="pct"/>
            <w:tcBorders>
              <w:top w:val="nil"/>
              <w:left w:val="nil"/>
              <w:bottom w:val="nil"/>
              <w:right w:val="nil"/>
            </w:tcBorders>
            <w:vAlign w:val="bottom"/>
            <w:hideMark/>
          </w:tcPr>
          <w:p w14:paraId="61B7510C" w14:textId="77777777" w:rsidR="00762494" w:rsidRPr="00762494" w:rsidRDefault="00762494" w:rsidP="008D75D2">
            <w:pPr>
              <w:jc w:val="right"/>
              <w:rPr>
                <w:sz w:val="20"/>
                <w:szCs w:val="20"/>
              </w:rPr>
            </w:pPr>
            <w:r w:rsidRPr="00762494">
              <w:rPr>
                <w:sz w:val="20"/>
                <w:szCs w:val="20"/>
              </w:rPr>
              <w:t>30 277</w:t>
            </w:r>
          </w:p>
        </w:tc>
        <w:tc>
          <w:tcPr>
            <w:tcW w:w="826" w:type="pct"/>
            <w:tcBorders>
              <w:top w:val="nil"/>
              <w:left w:val="nil"/>
              <w:bottom w:val="nil"/>
              <w:right w:val="nil"/>
            </w:tcBorders>
            <w:vAlign w:val="bottom"/>
            <w:hideMark/>
          </w:tcPr>
          <w:p w14:paraId="50AD1C6A" w14:textId="77777777" w:rsidR="00762494" w:rsidRPr="00762494" w:rsidRDefault="00762494" w:rsidP="008D75D2">
            <w:pPr>
              <w:jc w:val="right"/>
              <w:rPr>
                <w:sz w:val="20"/>
                <w:szCs w:val="20"/>
              </w:rPr>
            </w:pPr>
            <w:r w:rsidRPr="00762494">
              <w:rPr>
                <w:sz w:val="20"/>
                <w:szCs w:val="20"/>
              </w:rPr>
              <w:t>121,7</w:t>
            </w:r>
          </w:p>
        </w:tc>
        <w:tc>
          <w:tcPr>
            <w:tcW w:w="826" w:type="pct"/>
            <w:tcBorders>
              <w:top w:val="nil"/>
              <w:left w:val="nil"/>
              <w:bottom w:val="nil"/>
              <w:right w:val="nil"/>
            </w:tcBorders>
            <w:vAlign w:val="bottom"/>
            <w:hideMark/>
          </w:tcPr>
          <w:p w14:paraId="1C27ED4B" w14:textId="77777777" w:rsidR="00762494" w:rsidRPr="00762494" w:rsidRDefault="00762494" w:rsidP="008D75D2">
            <w:pPr>
              <w:jc w:val="right"/>
              <w:rPr>
                <w:sz w:val="20"/>
                <w:szCs w:val="20"/>
              </w:rPr>
            </w:pPr>
            <w:r w:rsidRPr="00762494">
              <w:rPr>
                <w:sz w:val="20"/>
                <w:szCs w:val="20"/>
              </w:rPr>
              <w:t>112,6</w:t>
            </w:r>
          </w:p>
        </w:tc>
        <w:tc>
          <w:tcPr>
            <w:tcW w:w="1446" w:type="pct"/>
            <w:tcBorders>
              <w:top w:val="nil"/>
              <w:left w:val="nil"/>
              <w:bottom w:val="nil"/>
              <w:right w:val="nil"/>
            </w:tcBorders>
            <w:vAlign w:val="bottom"/>
            <w:hideMark/>
          </w:tcPr>
          <w:p w14:paraId="42C72778" w14:textId="77777777" w:rsidR="00762494" w:rsidRPr="00762494" w:rsidRDefault="00762494" w:rsidP="008D75D2">
            <w:pPr>
              <w:jc w:val="right"/>
              <w:rPr>
                <w:sz w:val="20"/>
                <w:szCs w:val="20"/>
              </w:rPr>
            </w:pPr>
            <w:r w:rsidRPr="00762494">
              <w:rPr>
                <w:sz w:val="20"/>
                <w:szCs w:val="20"/>
              </w:rPr>
              <w:t>110,9</w:t>
            </w:r>
          </w:p>
        </w:tc>
      </w:tr>
      <w:tr w:rsidR="00762494" w:rsidRPr="00762494" w14:paraId="0EE49D72" w14:textId="77777777" w:rsidTr="008D75D2">
        <w:tc>
          <w:tcPr>
            <w:tcW w:w="1354" w:type="pct"/>
            <w:tcBorders>
              <w:top w:val="nil"/>
              <w:left w:val="nil"/>
              <w:bottom w:val="nil"/>
              <w:right w:val="nil"/>
            </w:tcBorders>
            <w:hideMark/>
          </w:tcPr>
          <w:p w14:paraId="1781FAB9" w14:textId="77777777" w:rsidR="00762494" w:rsidRPr="00762494" w:rsidRDefault="00762494" w:rsidP="008D75D2">
            <w:pPr>
              <w:ind w:left="226" w:hanging="113"/>
              <w:rPr>
                <w:sz w:val="20"/>
                <w:szCs w:val="20"/>
              </w:rPr>
            </w:pPr>
            <w:r w:rsidRPr="00762494">
              <w:rPr>
                <w:sz w:val="20"/>
                <w:szCs w:val="20"/>
              </w:rPr>
              <w:t>Бишкек ш.</w:t>
            </w:r>
          </w:p>
        </w:tc>
        <w:tc>
          <w:tcPr>
            <w:tcW w:w="548" w:type="pct"/>
            <w:tcBorders>
              <w:top w:val="nil"/>
              <w:left w:val="nil"/>
              <w:bottom w:val="nil"/>
              <w:right w:val="nil"/>
            </w:tcBorders>
            <w:vAlign w:val="bottom"/>
            <w:hideMark/>
          </w:tcPr>
          <w:p w14:paraId="707C54DC" w14:textId="77777777" w:rsidR="00762494" w:rsidRPr="00762494" w:rsidRDefault="00762494" w:rsidP="008D75D2">
            <w:pPr>
              <w:jc w:val="right"/>
              <w:rPr>
                <w:sz w:val="20"/>
                <w:szCs w:val="20"/>
              </w:rPr>
            </w:pPr>
            <w:r w:rsidRPr="00762494">
              <w:rPr>
                <w:sz w:val="20"/>
                <w:szCs w:val="20"/>
              </w:rPr>
              <w:t>44 039</w:t>
            </w:r>
          </w:p>
        </w:tc>
        <w:tc>
          <w:tcPr>
            <w:tcW w:w="826" w:type="pct"/>
            <w:tcBorders>
              <w:top w:val="nil"/>
              <w:left w:val="nil"/>
              <w:bottom w:val="nil"/>
              <w:right w:val="nil"/>
            </w:tcBorders>
            <w:vAlign w:val="bottom"/>
            <w:hideMark/>
          </w:tcPr>
          <w:p w14:paraId="6CD06AF7" w14:textId="77777777" w:rsidR="00762494" w:rsidRPr="00762494" w:rsidRDefault="00762494" w:rsidP="008D75D2">
            <w:pPr>
              <w:jc w:val="right"/>
              <w:rPr>
                <w:sz w:val="20"/>
                <w:szCs w:val="20"/>
              </w:rPr>
            </w:pPr>
            <w:r w:rsidRPr="00762494">
              <w:rPr>
                <w:sz w:val="20"/>
                <w:szCs w:val="20"/>
              </w:rPr>
              <w:t>124,6</w:t>
            </w:r>
          </w:p>
        </w:tc>
        <w:tc>
          <w:tcPr>
            <w:tcW w:w="826" w:type="pct"/>
            <w:tcBorders>
              <w:top w:val="nil"/>
              <w:left w:val="nil"/>
              <w:bottom w:val="nil"/>
              <w:right w:val="nil"/>
            </w:tcBorders>
            <w:vAlign w:val="bottom"/>
            <w:hideMark/>
          </w:tcPr>
          <w:p w14:paraId="12A46711" w14:textId="77777777" w:rsidR="00762494" w:rsidRPr="00762494" w:rsidRDefault="00762494" w:rsidP="008D75D2">
            <w:pPr>
              <w:jc w:val="right"/>
              <w:rPr>
                <w:sz w:val="20"/>
                <w:szCs w:val="20"/>
              </w:rPr>
            </w:pPr>
            <w:r w:rsidRPr="00762494">
              <w:rPr>
                <w:sz w:val="20"/>
                <w:szCs w:val="20"/>
              </w:rPr>
              <w:t>115,4</w:t>
            </w:r>
          </w:p>
        </w:tc>
        <w:tc>
          <w:tcPr>
            <w:tcW w:w="1446" w:type="pct"/>
            <w:tcBorders>
              <w:top w:val="nil"/>
              <w:left w:val="nil"/>
              <w:bottom w:val="nil"/>
              <w:right w:val="nil"/>
            </w:tcBorders>
            <w:vAlign w:val="bottom"/>
            <w:hideMark/>
          </w:tcPr>
          <w:p w14:paraId="4812A8DA" w14:textId="77777777" w:rsidR="00762494" w:rsidRPr="00762494" w:rsidRDefault="00762494" w:rsidP="008D75D2">
            <w:pPr>
              <w:jc w:val="right"/>
              <w:rPr>
                <w:sz w:val="20"/>
                <w:szCs w:val="20"/>
              </w:rPr>
            </w:pPr>
            <w:r w:rsidRPr="00762494">
              <w:rPr>
                <w:sz w:val="20"/>
                <w:szCs w:val="20"/>
              </w:rPr>
              <w:t>110,3</w:t>
            </w:r>
          </w:p>
        </w:tc>
      </w:tr>
      <w:tr w:rsidR="00762494" w:rsidRPr="00762494" w14:paraId="11516720" w14:textId="77777777" w:rsidTr="008D75D2">
        <w:tc>
          <w:tcPr>
            <w:tcW w:w="1354" w:type="pct"/>
            <w:tcBorders>
              <w:top w:val="nil"/>
              <w:left w:val="nil"/>
              <w:bottom w:val="single" w:sz="8" w:space="0" w:color="auto"/>
              <w:right w:val="nil"/>
            </w:tcBorders>
            <w:hideMark/>
          </w:tcPr>
          <w:p w14:paraId="7378E79E" w14:textId="77777777" w:rsidR="00762494" w:rsidRPr="00762494" w:rsidRDefault="00762494" w:rsidP="008D75D2">
            <w:pPr>
              <w:ind w:left="226" w:hanging="113"/>
              <w:rPr>
                <w:sz w:val="20"/>
                <w:szCs w:val="20"/>
              </w:rPr>
            </w:pPr>
            <w:r w:rsidRPr="00762494">
              <w:rPr>
                <w:sz w:val="20"/>
                <w:szCs w:val="20"/>
              </w:rPr>
              <w:t>Ош ш.</w:t>
            </w:r>
          </w:p>
        </w:tc>
        <w:tc>
          <w:tcPr>
            <w:tcW w:w="548" w:type="pct"/>
            <w:tcBorders>
              <w:top w:val="nil"/>
              <w:left w:val="nil"/>
              <w:bottom w:val="single" w:sz="8" w:space="0" w:color="auto"/>
              <w:right w:val="nil"/>
            </w:tcBorders>
            <w:vAlign w:val="bottom"/>
            <w:hideMark/>
          </w:tcPr>
          <w:p w14:paraId="005A8400" w14:textId="77777777" w:rsidR="00762494" w:rsidRPr="00762494" w:rsidRDefault="00762494" w:rsidP="008D75D2">
            <w:pPr>
              <w:jc w:val="right"/>
              <w:rPr>
                <w:sz w:val="20"/>
                <w:szCs w:val="20"/>
              </w:rPr>
            </w:pPr>
            <w:r w:rsidRPr="00762494">
              <w:rPr>
                <w:sz w:val="20"/>
                <w:szCs w:val="20"/>
              </w:rPr>
              <w:t>30 060</w:t>
            </w:r>
          </w:p>
        </w:tc>
        <w:tc>
          <w:tcPr>
            <w:tcW w:w="826" w:type="pct"/>
            <w:tcBorders>
              <w:top w:val="nil"/>
              <w:left w:val="nil"/>
              <w:bottom w:val="single" w:sz="8" w:space="0" w:color="auto"/>
              <w:right w:val="nil"/>
            </w:tcBorders>
            <w:vAlign w:val="bottom"/>
            <w:hideMark/>
          </w:tcPr>
          <w:p w14:paraId="2B86A12F" w14:textId="77777777" w:rsidR="00762494" w:rsidRPr="00762494" w:rsidRDefault="00762494" w:rsidP="008D75D2">
            <w:pPr>
              <w:jc w:val="right"/>
              <w:rPr>
                <w:sz w:val="20"/>
                <w:szCs w:val="20"/>
              </w:rPr>
            </w:pPr>
            <w:r w:rsidRPr="00762494">
              <w:rPr>
                <w:sz w:val="20"/>
                <w:szCs w:val="20"/>
              </w:rPr>
              <w:t>116,1</w:t>
            </w:r>
          </w:p>
        </w:tc>
        <w:tc>
          <w:tcPr>
            <w:tcW w:w="826" w:type="pct"/>
            <w:tcBorders>
              <w:top w:val="nil"/>
              <w:left w:val="nil"/>
              <w:bottom w:val="single" w:sz="8" w:space="0" w:color="auto"/>
              <w:right w:val="nil"/>
            </w:tcBorders>
            <w:vAlign w:val="bottom"/>
            <w:hideMark/>
          </w:tcPr>
          <w:p w14:paraId="66E24FDB" w14:textId="77777777" w:rsidR="00762494" w:rsidRPr="00762494" w:rsidRDefault="00762494" w:rsidP="008D75D2">
            <w:pPr>
              <w:jc w:val="right"/>
              <w:rPr>
                <w:sz w:val="20"/>
                <w:szCs w:val="20"/>
              </w:rPr>
            </w:pPr>
            <w:r w:rsidRPr="00762494">
              <w:rPr>
                <w:sz w:val="20"/>
                <w:szCs w:val="20"/>
              </w:rPr>
              <w:t>110,8</w:t>
            </w:r>
          </w:p>
        </w:tc>
        <w:tc>
          <w:tcPr>
            <w:tcW w:w="1446" w:type="pct"/>
            <w:tcBorders>
              <w:top w:val="nil"/>
              <w:left w:val="nil"/>
              <w:bottom w:val="single" w:sz="8" w:space="0" w:color="auto"/>
              <w:right w:val="nil"/>
            </w:tcBorders>
            <w:vAlign w:val="bottom"/>
            <w:hideMark/>
          </w:tcPr>
          <w:p w14:paraId="131E6D3D" w14:textId="77777777" w:rsidR="00762494" w:rsidRPr="00762494" w:rsidRDefault="00762494" w:rsidP="008D75D2">
            <w:pPr>
              <w:jc w:val="right"/>
              <w:rPr>
                <w:sz w:val="20"/>
                <w:szCs w:val="20"/>
              </w:rPr>
            </w:pPr>
            <w:r w:rsidRPr="00762494">
              <w:rPr>
                <w:sz w:val="20"/>
                <w:szCs w:val="20"/>
              </w:rPr>
              <w:t>103,0</w:t>
            </w:r>
          </w:p>
        </w:tc>
      </w:tr>
    </w:tbl>
    <w:p w14:paraId="7AEDDF4F" w14:textId="77777777" w:rsidR="00762494" w:rsidRPr="00762494" w:rsidRDefault="00762494" w:rsidP="007E4B67">
      <w:pPr>
        <w:shd w:val="clear" w:color="auto" w:fill="FFFFFF"/>
        <w:spacing w:after="120"/>
        <w:rPr>
          <w:sz w:val="18"/>
          <w:szCs w:val="18"/>
          <w:lang w:val="ky-KG"/>
        </w:rPr>
      </w:pPr>
      <w:r w:rsidRPr="00762494">
        <w:rPr>
          <w:sz w:val="18"/>
          <w:szCs w:val="18"/>
          <w:vertAlign w:val="superscript"/>
        </w:rPr>
        <w:t>1</w:t>
      </w:r>
      <w:r w:rsidRPr="00762494">
        <w:rPr>
          <w:sz w:val="18"/>
          <w:szCs w:val="18"/>
        </w:rPr>
        <w:t xml:space="preserve"> Ч</w:t>
      </w:r>
      <w:r w:rsidRPr="00762494">
        <w:rPr>
          <w:sz w:val="18"/>
          <w:szCs w:val="18"/>
          <w:lang w:val="ky-KG"/>
        </w:rPr>
        <w:t>акан ишканаларды эсептебегенде.</w:t>
      </w:r>
    </w:p>
    <w:p w14:paraId="2440FD2F" w14:textId="77777777" w:rsidR="00762494" w:rsidRPr="00762494" w:rsidRDefault="00762494" w:rsidP="007E4B67">
      <w:pPr>
        <w:shd w:val="clear" w:color="auto" w:fill="FFFFFF"/>
        <w:spacing w:before="120" w:after="120"/>
        <w:ind w:firstLine="709"/>
        <w:jc w:val="both"/>
        <w:rPr>
          <w:lang w:val="ky-KG"/>
        </w:rPr>
      </w:pPr>
      <w:r w:rsidRPr="00762494">
        <w:rPr>
          <w:lang w:val="ky-KG"/>
        </w:rPr>
        <w:t>Үстүбүздөгү жылдын октябрында өткөн жылдын октябрына карата реалдуу, ошондой эле номиналдык эсептелген эмгек акынын өсүү темпинин жогорулашы белгиленди.</w:t>
      </w:r>
    </w:p>
    <w:p w14:paraId="18149293" w14:textId="20DEA3AD" w:rsidR="00762494" w:rsidRPr="00762494" w:rsidRDefault="005B7E0D" w:rsidP="008D75D2">
      <w:pPr>
        <w:shd w:val="clear" w:color="auto" w:fill="FFFFFF"/>
        <w:spacing w:after="120"/>
        <w:ind w:left="1474" w:hanging="1474"/>
      </w:pPr>
      <w:r>
        <w:rPr>
          <w:b/>
          <w:bCs/>
          <w:lang w:val="ky-KG"/>
        </w:rPr>
        <w:t>49</w:t>
      </w:r>
      <w:r w:rsidR="00762494" w:rsidRPr="00762494">
        <w:rPr>
          <w:b/>
          <w:bCs/>
          <w:lang w:val="ky-KG"/>
        </w:rPr>
        <w:t>-т</w:t>
      </w:r>
      <w:proofErr w:type="spellStart"/>
      <w:r w:rsidR="00762494" w:rsidRPr="00762494">
        <w:rPr>
          <w:b/>
          <w:bCs/>
        </w:rPr>
        <w:t>аблица</w:t>
      </w:r>
      <w:proofErr w:type="spellEnd"/>
      <w:r w:rsidR="00762494" w:rsidRPr="00762494">
        <w:rPr>
          <w:b/>
          <w:bCs/>
        </w:rPr>
        <w:t xml:space="preserve">: </w:t>
      </w:r>
      <w:proofErr w:type="spellStart"/>
      <w:r w:rsidR="00762494" w:rsidRPr="00762494">
        <w:rPr>
          <w:b/>
          <w:bCs/>
        </w:rPr>
        <w:t>Октябрдагы</w:t>
      </w:r>
      <w:proofErr w:type="spellEnd"/>
      <w:r w:rsidR="00762494" w:rsidRPr="00762494">
        <w:rPr>
          <w:b/>
          <w:bCs/>
        </w:rPr>
        <w:t xml:space="preserve"> о</w:t>
      </w:r>
      <w:r w:rsidR="00762494" w:rsidRPr="00762494">
        <w:rPr>
          <w:b/>
          <w:lang w:val="ky-KG"/>
        </w:rPr>
        <w:t xml:space="preserve">рточо айлык номиналдык эсептелген жана реалдуу </w:t>
      </w:r>
      <w:r w:rsidR="008D75D2">
        <w:rPr>
          <w:b/>
          <w:lang w:val="ky-KG"/>
        </w:rPr>
        <w:br/>
      </w:r>
      <w:r w:rsidR="00762494" w:rsidRPr="00762494">
        <w:rPr>
          <w:b/>
          <w:lang w:val="ky-KG"/>
        </w:rPr>
        <w:t>эмгек акы</w:t>
      </w:r>
      <w:r w:rsidR="00762494" w:rsidRPr="00762494">
        <w:rPr>
          <w:b/>
          <w:vertAlign w:val="superscript"/>
          <w:lang w:val="ky-KG"/>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9"/>
        <w:gridCol w:w="1022"/>
        <w:gridCol w:w="1937"/>
        <w:gridCol w:w="1355"/>
        <w:gridCol w:w="2755"/>
      </w:tblGrid>
      <w:tr w:rsidR="00762494" w:rsidRPr="00536346" w14:paraId="1D341CB6" w14:textId="77777777" w:rsidTr="008D75D2">
        <w:trPr>
          <w:tblHeader/>
        </w:trPr>
        <w:tc>
          <w:tcPr>
            <w:tcW w:w="1333" w:type="pct"/>
            <w:vMerge w:val="restart"/>
            <w:tcBorders>
              <w:top w:val="single" w:sz="8" w:space="0" w:color="auto"/>
              <w:left w:val="nil"/>
              <w:bottom w:val="single" w:sz="8" w:space="0" w:color="auto"/>
              <w:right w:val="nil"/>
            </w:tcBorders>
          </w:tcPr>
          <w:p w14:paraId="6847C507" w14:textId="77777777" w:rsidR="00762494" w:rsidRPr="00536346" w:rsidRDefault="00762494" w:rsidP="008D75D2">
            <w:pPr>
              <w:shd w:val="clear" w:color="auto" w:fill="FFFFFF"/>
              <w:rPr>
                <w:b/>
                <w:bCs/>
                <w:sz w:val="20"/>
                <w:szCs w:val="20"/>
              </w:rPr>
            </w:pPr>
          </w:p>
        </w:tc>
        <w:tc>
          <w:tcPr>
            <w:tcW w:w="530" w:type="pct"/>
            <w:vMerge w:val="restart"/>
            <w:tcBorders>
              <w:top w:val="single" w:sz="8" w:space="0" w:color="auto"/>
              <w:left w:val="nil"/>
              <w:bottom w:val="single" w:sz="8" w:space="0" w:color="auto"/>
              <w:right w:val="nil"/>
            </w:tcBorders>
            <w:hideMark/>
          </w:tcPr>
          <w:p w14:paraId="245E7D27" w14:textId="77777777" w:rsidR="00762494" w:rsidRPr="00536346" w:rsidRDefault="00762494" w:rsidP="008D75D2">
            <w:pPr>
              <w:shd w:val="clear" w:color="auto" w:fill="FFFFFF"/>
              <w:jc w:val="right"/>
              <w:rPr>
                <w:b/>
                <w:sz w:val="20"/>
                <w:szCs w:val="20"/>
              </w:rPr>
            </w:pPr>
            <w:r w:rsidRPr="00536346">
              <w:rPr>
                <w:b/>
                <w:bCs/>
                <w:sz w:val="20"/>
                <w:szCs w:val="20"/>
              </w:rPr>
              <w:t>Сом</w:t>
            </w:r>
          </w:p>
        </w:tc>
        <w:tc>
          <w:tcPr>
            <w:tcW w:w="1005" w:type="pct"/>
            <w:tcBorders>
              <w:top w:val="single" w:sz="8" w:space="0" w:color="auto"/>
              <w:left w:val="nil"/>
              <w:bottom w:val="single" w:sz="4" w:space="0" w:color="auto"/>
              <w:right w:val="nil"/>
            </w:tcBorders>
            <w:hideMark/>
          </w:tcPr>
          <w:p w14:paraId="57F41250" w14:textId="77777777" w:rsidR="00762494" w:rsidRPr="00536346" w:rsidRDefault="00762494" w:rsidP="008D75D2">
            <w:pPr>
              <w:jc w:val="right"/>
              <w:rPr>
                <w:b/>
                <w:sz w:val="20"/>
                <w:szCs w:val="20"/>
                <w:lang w:val="ky-KG"/>
              </w:rPr>
            </w:pPr>
            <w:proofErr w:type="spellStart"/>
            <w:r w:rsidRPr="00536346">
              <w:rPr>
                <w:b/>
                <w:bCs/>
                <w:sz w:val="20"/>
                <w:szCs w:val="20"/>
              </w:rPr>
              <w:t>Мурунку</w:t>
            </w:r>
            <w:proofErr w:type="spellEnd"/>
            <w:r w:rsidRPr="00536346">
              <w:rPr>
                <w:b/>
                <w:sz w:val="20"/>
                <w:szCs w:val="20"/>
                <w:lang w:val="ky-KG"/>
              </w:rPr>
              <w:t xml:space="preserve"> жылдын тийиштүү </w:t>
            </w:r>
            <w:r w:rsidRPr="00536346">
              <w:rPr>
                <w:b/>
                <w:bCs/>
                <w:sz w:val="20"/>
                <w:szCs w:val="20"/>
                <w:lang w:val="ky-KG"/>
              </w:rPr>
              <w:t>мезгилине</w:t>
            </w:r>
            <w:r w:rsidRPr="00536346">
              <w:rPr>
                <w:b/>
                <w:sz w:val="20"/>
                <w:szCs w:val="20"/>
                <w:lang w:val="ky-KG"/>
              </w:rPr>
              <w:t xml:space="preserve"> карата</w:t>
            </w:r>
          </w:p>
        </w:tc>
        <w:tc>
          <w:tcPr>
            <w:tcW w:w="703" w:type="pct"/>
            <w:tcBorders>
              <w:top w:val="single" w:sz="8" w:space="0" w:color="auto"/>
              <w:left w:val="nil"/>
              <w:bottom w:val="single" w:sz="4" w:space="0" w:color="auto"/>
              <w:right w:val="nil"/>
            </w:tcBorders>
            <w:hideMark/>
          </w:tcPr>
          <w:p w14:paraId="496F7C66" w14:textId="77777777" w:rsidR="00762494" w:rsidRPr="00536346" w:rsidRDefault="00762494" w:rsidP="008D75D2">
            <w:pPr>
              <w:jc w:val="right"/>
              <w:rPr>
                <w:b/>
                <w:sz w:val="20"/>
                <w:szCs w:val="20"/>
                <w:lang w:val="ky-KG"/>
              </w:rPr>
            </w:pPr>
            <w:r w:rsidRPr="00536346">
              <w:rPr>
                <w:b/>
                <w:sz w:val="20"/>
                <w:szCs w:val="20"/>
                <w:lang w:val="ky-KG"/>
              </w:rPr>
              <w:t>Мурунку мезгилге карата</w:t>
            </w:r>
          </w:p>
        </w:tc>
        <w:tc>
          <w:tcPr>
            <w:tcW w:w="1429" w:type="pct"/>
            <w:vMerge w:val="restart"/>
            <w:tcBorders>
              <w:top w:val="single" w:sz="8" w:space="0" w:color="auto"/>
              <w:left w:val="nil"/>
              <w:bottom w:val="single" w:sz="8" w:space="0" w:color="auto"/>
              <w:right w:val="nil"/>
            </w:tcBorders>
            <w:hideMark/>
          </w:tcPr>
          <w:p w14:paraId="55044020" w14:textId="77777777" w:rsidR="00762494" w:rsidRPr="00536346" w:rsidRDefault="00762494" w:rsidP="008D75D2">
            <w:pPr>
              <w:jc w:val="right"/>
              <w:rPr>
                <w:b/>
                <w:bCs/>
                <w:sz w:val="20"/>
                <w:szCs w:val="20"/>
                <w:lang w:val="ky-KG"/>
              </w:rPr>
            </w:pPr>
            <w:proofErr w:type="spellStart"/>
            <w:r w:rsidRPr="00536346">
              <w:rPr>
                <w:b/>
                <w:bCs/>
                <w:sz w:val="20"/>
                <w:szCs w:val="20"/>
              </w:rPr>
              <w:t>Мурунку</w:t>
            </w:r>
            <w:proofErr w:type="spellEnd"/>
            <w:r w:rsidRPr="00536346">
              <w:rPr>
                <w:b/>
                <w:bCs/>
                <w:sz w:val="20"/>
                <w:szCs w:val="20"/>
              </w:rPr>
              <w:t xml:space="preserve"> </w:t>
            </w:r>
            <w:proofErr w:type="spellStart"/>
            <w:r w:rsidRPr="00536346">
              <w:rPr>
                <w:b/>
                <w:bCs/>
                <w:sz w:val="20"/>
                <w:szCs w:val="20"/>
              </w:rPr>
              <w:t>жылдын</w:t>
            </w:r>
            <w:proofErr w:type="spellEnd"/>
            <w:r w:rsidRPr="00536346">
              <w:rPr>
                <w:b/>
                <w:bCs/>
                <w:sz w:val="20"/>
                <w:szCs w:val="20"/>
              </w:rPr>
              <w:t xml:space="preserve"> </w:t>
            </w:r>
            <w:proofErr w:type="spellStart"/>
            <w:r w:rsidRPr="00536346">
              <w:rPr>
                <w:b/>
                <w:bCs/>
                <w:sz w:val="20"/>
                <w:szCs w:val="20"/>
              </w:rPr>
              <w:t>тийишт</w:t>
            </w:r>
            <w:proofErr w:type="spellEnd"/>
            <w:r w:rsidRPr="00536346">
              <w:rPr>
                <w:b/>
                <w:sz w:val="20"/>
                <w:szCs w:val="20"/>
                <w:lang w:val="ky-KG"/>
              </w:rPr>
              <w:t>үү</w:t>
            </w:r>
            <w:r w:rsidRPr="00536346">
              <w:rPr>
                <w:b/>
                <w:bCs/>
                <w:sz w:val="20"/>
                <w:szCs w:val="20"/>
                <w:lang w:val="ky-KG"/>
              </w:rPr>
              <w:t xml:space="preserve"> мезгилине</w:t>
            </w:r>
          </w:p>
          <w:p w14:paraId="1F1CFB1F" w14:textId="77777777" w:rsidR="00762494" w:rsidRPr="00536346" w:rsidRDefault="00762494" w:rsidP="008D75D2">
            <w:pPr>
              <w:jc w:val="right"/>
              <w:rPr>
                <w:b/>
                <w:bCs/>
                <w:sz w:val="20"/>
                <w:szCs w:val="20"/>
              </w:rPr>
            </w:pPr>
            <w:r w:rsidRPr="00536346">
              <w:rPr>
                <w:b/>
                <w:bCs/>
                <w:sz w:val="20"/>
                <w:szCs w:val="20"/>
              </w:rPr>
              <w:t xml:space="preserve"> карата </w:t>
            </w:r>
            <w:proofErr w:type="spellStart"/>
            <w:r w:rsidRPr="00536346">
              <w:rPr>
                <w:b/>
                <w:bCs/>
                <w:sz w:val="20"/>
                <w:szCs w:val="20"/>
              </w:rPr>
              <w:t>реалдуу</w:t>
            </w:r>
            <w:proofErr w:type="spellEnd"/>
            <w:r w:rsidRPr="00536346">
              <w:rPr>
                <w:b/>
                <w:bCs/>
                <w:sz w:val="20"/>
                <w:szCs w:val="20"/>
              </w:rPr>
              <w:t xml:space="preserve"> </w:t>
            </w:r>
          </w:p>
          <w:p w14:paraId="35DA9287" w14:textId="77777777" w:rsidR="00762494" w:rsidRPr="00536346" w:rsidRDefault="00762494" w:rsidP="008D75D2">
            <w:pPr>
              <w:jc w:val="right"/>
              <w:rPr>
                <w:b/>
                <w:bCs/>
                <w:sz w:val="20"/>
                <w:szCs w:val="20"/>
              </w:rPr>
            </w:pPr>
            <w:proofErr w:type="spellStart"/>
            <w:r w:rsidRPr="00536346">
              <w:rPr>
                <w:b/>
                <w:bCs/>
                <w:sz w:val="20"/>
                <w:szCs w:val="20"/>
              </w:rPr>
              <w:t>эмгек</w:t>
            </w:r>
            <w:proofErr w:type="spellEnd"/>
            <w:r w:rsidRPr="00536346">
              <w:rPr>
                <w:b/>
                <w:bCs/>
                <w:sz w:val="20"/>
                <w:szCs w:val="20"/>
              </w:rPr>
              <w:t xml:space="preserve"> </w:t>
            </w:r>
            <w:proofErr w:type="spellStart"/>
            <w:r w:rsidRPr="00536346">
              <w:rPr>
                <w:b/>
                <w:bCs/>
                <w:sz w:val="20"/>
                <w:szCs w:val="20"/>
              </w:rPr>
              <w:t>акы</w:t>
            </w:r>
            <w:proofErr w:type="spellEnd"/>
            <w:r w:rsidRPr="00536346">
              <w:rPr>
                <w:b/>
                <w:bCs/>
                <w:sz w:val="20"/>
                <w:szCs w:val="20"/>
              </w:rPr>
              <w:t xml:space="preserve"> </w:t>
            </w:r>
            <w:proofErr w:type="spellStart"/>
            <w:r w:rsidRPr="00536346">
              <w:rPr>
                <w:b/>
                <w:bCs/>
                <w:sz w:val="20"/>
                <w:szCs w:val="20"/>
              </w:rPr>
              <w:t>пайыз</w:t>
            </w:r>
            <w:proofErr w:type="spellEnd"/>
            <w:r w:rsidRPr="00536346">
              <w:rPr>
                <w:b/>
                <w:bCs/>
                <w:sz w:val="20"/>
                <w:szCs w:val="20"/>
              </w:rPr>
              <w:t xml:space="preserve"> </w:t>
            </w:r>
            <w:proofErr w:type="spellStart"/>
            <w:r w:rsidRPr="00536346">
              <w:rPr>
                <w:b/>
                <w:bCs/>
                <w:sz w:val="20"/>
                <w:szCs w:val="20"/>
              </w:rPr>
              <w:t>менен</w:t>
            </w:r>
            <w:proofErr w:type="spellEnd"/>
          </w:p>
        </w:tc>
      </w:tr>
      <w:tr w:rsidR="00762494" w:rsidRPr="00536346" w14:paraId="5950EFF1" w14:textId="77777777" w:rsidTr="008D75D2">
        <w:trPr>
          <w:tblHeader/>
        </w:trPr>
        <w:tc>
          <w:tcPr>
            <w:tcW w:w="0" w:type="auto"/>
            <w:vMerge/>
            <w:tcBorders>
              <w:top w:val="single" w:sz="8" w:space="0" w:color="auto"/>
              <w:left w:val="nil"/>
              <w:bottom w:val="single" w:sz="8" w:space="0" w:color="auto"/>
              <w:right w:val="nil"/>
            </w:tcBorders>
            <w:vAlign w:val="center"/>
            <w:hideMark/>
          </w:tcPr>
          <w:p w14:paraId="733E3985" w14:textId="77777777" w:rsidR="00762494" w:rsidRPr="00536346" w:rsidRDefault="00762494" w:rsidP="008D75D2">
            <w:pPr>
              <w:rPr>
                <w:b/>
                <w:bCs/>
                <w:sz w:val="20"/>
                <w:szCs w:val="20"/>
              </w:rPr>
            </w:pPr>
          </w:p>
        </w:tc>
        <w:tc>
          <w:tcPr>
            <w:tcW w:w="0" w:type="auto"/>
            <w:vMerge/>
            <w:tcBorders>
              <w:top w:val="single" w:sz="8" w:space="0" w:color="auto"/>
              <w:left w:val="nil"/>
              <w:bottom w:val="single" w:sz="8" w:space="0" w:color="auto"/>
              <w:right w:val="nil"/>
            </w:tcBorders>
            <w:vAlign w:val="center"/>
            <w:hideMark/>
          </w:tcPr>
          <w:p w14:paraId="3531A77E" w14:textId="77777777" w:rsidR="00762494" w:rsidRPr="00536346" w:rsidRDefault="00762494" w:rsidP="008D75D2">
            <w:pPr>
              <w:rPr>
                <w:b/>
                <w:sz w:val="20"/>
                <w:szCs w:val="20"/>
              </w:rPr>
            </w:pPr>
          </w:p>
        </w:tc>
        <w:tc>
          <w:tcPr>
            <w:tcW w:w="1708" w:type="pct"/>
            <w:gridSpan w:val="2"/>
            <w:tcBorders>
              <w:top w:val="single" w:sz="4" w:space="0" w:color="auto"/>
              <w:left w:val="nil"/>
              <w:bottom w:val="single" w:sz="8" w:space="0" w:color="auto"/>
              <w:right w:val="nil"/>
            </w:tcBorders>
            <w:vAlign w:val="center"/>
            <w:hideMark/>
          </w:tcPr>
          <w:p w14:paraId="4CF35022" w14:textId="77777777" w:rsidR="00762494" w:rsidRPr="00536346" w:rsidRDefault="00762494" w:rsidP="008D75D2">
            <w:pPr>
              <w:shd w:val="clear" w:color="auto" w:fill="FFFFFF"/>
              <w:jc w:val="center"/>
              <w:rPr>
                <w:b/>
                <w:bCs/>
                <w:sz w:val="20"/>
                <w:szCs w:val="20"/>
                <w:lang w:val="ky-KG"/>
              </w:rPr>
            </w:pPr>
            <w:r w:rsidRPr="00536346">
              <w:rPr>
                <w:b/>
                <w:bCs/>
                <w:sz w:val="20"/>
                <w:szCs w:val="20"/>
                <w:lang w:val="ky-KG"/>
              </w:rPr>
              <w:t>пайыз менен</w:t>
            </w:r>
          </w:p>
        </w:tc>
        <w:tc>
          <w:tcPr>
            <w:tcW w:w="0" w:type="auto"/>
            <w:vMerge/>
            <w:tcBorders>
              <w:top w:val="single" w:sz="8" w:space="0" w:color="auto"/>
              <w:left w:val="nil"/>
              <w:bottom w:val="single" w:sz="8" w:space="0" w:color="auto"/>
              <w:right w:val="nil"/>
            </w:tcBorders>
            <w:vAlign w:val="center"/>
            <w:hideMark/>
          </w:tcPr>
          <w:p w14:paraId="2D560D82" w14:textId="77777777" w:rsidR="00762494" w:rsidRPr="00536346" w:rsidRDefault="00762494" w:rsidP="008D75D2">
            <w:pPr>
              <w:rPr>
                <w:b/>
                <w:bCs/>
                <w:sz w:val="20"/>
                <w:szCs w:val="20"/>
              </w:rPr>
            </w:pPr>
          </w:p>
        </w:tc>
      </w:tr>
      <w:tr w:rsidR="00762494" w:rsidRPr="00536346" w14:paraId="30F74D99" w14:textId="77777777" w:rsidTr="008D75D2">
        <w:tc>
          <w:tcPr>
            <w:tcW w:w="1333" w:type="pct"/>
            <w:tcBorders>
              <w:top w:val="single" w:sz="8" w:space="0" w:color="auto"/>
              <w:left w:val="nil"/>
              <w:bottom w:val="nil"/>
              <w:right w:val="nil"/>
            </w:tcBorders>
            <w:vAlign w:val="bottom"/>
            <w:hideMark/>
          </w:tcPr>
          <w:p w14:paraId="1111E7D7" w14:textId="77777777" w:rsidR="00762494" w:rsidRPr="00536346" w:rsidRDefault="00762494" w:rsidP="008D75D2">
            <w:pPr>
              <w:spacing w:line="160" w:lineRule="exact"/>
              <w:rPr>
                <w:b/>
                <w:sz w:val="20"/>
                <w:szCs w:val="20"/>
              </w:rPr>
            </w:pPr>
            <w:r w:rsidRPr="00536346">
              <w:rPr>
                <w:b/>
                <w:sz w:val="20"/>
                <w:szCs w:val="20"/>
              </w:rPr>
              <w:t>2023</w:t>
            </w:r>
          </w:p>
        </w:tc>
        <w:tc>
          <w:tcPr>
            <w:tcW w:w="530" w:type="pct"/>
            <w:tcBorders>
              <w:top w:val="single" w:sz="8" w:space="0" w:color="auto"/>
              <w:left w:val="nil"/>
              <w:bottom w:val="nil"/>
              <w:right w:val="nil"/>
            </w:tcBorders>
            <w:vAlign w:val="bottom"/>
          </w:tcPr>
          <w:p w14:paraId="76F7DD2C" w14:textId="77777777" w:rsidR="00762494" w:rsidRPr="00536346" w:rsidRDefault="00762494" w:rsidP="008D75D2">
            <w:pPr>
              <w:jc w:val="right"/>
              <w:rPr>
                <w:sz w:val="20"/>
                <w:szCs w:val="20"/>
              </w:rPr>
            </w:pPr>
          </w:p>
        </w:tc>
        <w:tc>
          <w:tcPr>
            <w:tcW w:w="1005" w:type="pct"/>
            <w:tcBorders>
              <w:top w:val="single" w:sz="8" w:space="0" w:color="auto"/>
              <w:left w:val="nil"/>
              <w:bottom w:val="nil"/>
              <w:right w:val="nil"/>
            </w:tcBorders>
            <w:vAlign w:val="bottom"/>
          </w:tcPr>
          <w:p w14:paraId="1DECD86C" w14:textId="77777777" w:rsidR="00762494" w:rsidRPr="00536346" w:rsidRDefault="00762494" w:rsidP="008D75D2">
            <w:pPr>
              <w:shd w:val="clear" w:color="auto" w:fill="FFFFFF"/>
              <w:jc w:val="right"/>
              <w:rPr>
                <w:rFonts w:eastAsia="Arial Unicode MS"/>
                <w:bCs/>
                <w:sz w:val="20"/>
                <w:szCs w:val="20"/>
              </w:rPr>
            </w:pPr>
          </w:p>
        </w:tc>
        <w:tc>
          <w:tcPr>
            <w:tcW w:w="703" w:type="pct"/>
            <w:tcBorders>
              <w:top w:val="single" w:sz="8" w:space="0" w:color="auto"/>
              <w:left w:val="nil"/>
              <w:bottom w:val="nil"/>
              <w:right w:val="nil"/>
            </w:tcBorders>
            <w:vAlign w:val="bottom"/>
          </w:tcPr>
          <w:p w14:paraId="22376F64" w14:textId="77777777" w:rsidR="00762494" w:rsidRPr="00536346" w:rsidRDefault="00762494" w:rsidP="008D75D2">
            <w:pPr>
              <w:jc w:val="right"/>
              <w:rPr>
                <w:sz w:val="20"/>
                <w:szCs w:val="20"/>
              </w:rPr>
            </w:pPr>
          </w:p>
        </w:tc>
        <w:tc>
          <w:tcPr>
            <w:tcW w:w="1429" w:type="pct"/>
            <w:tcBorders>
              <w:top w:val="single" w:sz="8" w:space="0" w:color="auto"/>
              <w:left w:val="nil"/>
              <w:bottom w:val="nil"/>
              <w:right w:val="nil"/>
            </w:tcBorders>
            <w:vAlign w:val="bottom"/>
          </w:tcPr>
          <w:p w14:paraId="43B92618" w14:textId="77777777" w:rsidR="00762494" w:rsidRPr="00536346" w:rsidRDefault="00762494" w:rsidP="008D75D2">
            <w:pPr>
              <w:jc w:val="right"/>
              <w:rPr>
                <w:sz w:val="20"/>
                <w:szCs w:val="20"/>
              </w:rPr>
            </w:pPr>
          </w:p>
        </w:tc>
      </w:tr>
      <w:tr w:rsidR="00762494" w:rsidRPr="00536346" w14:paraId="7ED22115" w14:textId="77777777" w:rsidTr="008D75D2">
        <w:tc>
          <w:tcPr>
            <w:tcW w:w="1333" w:type="pct"/>
            <w:tcBorders>
              <w:top w:val="nil"/>
              <w:left w:val="nil"/>
              <w:bottom w:val="nil"/>
              <w:right w:val="nil"/>
            </w:tcBorders>
            <w:vAlign w:val="bottom"/>
            <w:hideMark/>
          </w:tcPr>
          <w:p w14:paraId="1A68A91F" w14:textId="77777777" w:rsidR="00762494" w:rsidRPr="00536346" w:rsidRDefault="00762494" w:rsidP="008D75D2">
            <w:pPr>
              <w:spacing w:line="160" w:lineRule="exact"/>
              <w:ind w:left="113"/>
              <w:rPr>
                <w:sz w:val="20"/>
                <w:szCs w:val="20"/>
              </w:rPr>
            </w:pPr>
            <w:r w:rsidRPr="00536346">
              <w:rPr>
                <w:sz w:val="20"/>
                <w:szCs w:val="20"/>
              </w:rPr>
              <w:t>Январь</w:t>
            </w:r>
          </w:p>
        </w:tc>
        <w:tc>
          <w:tcPr>
            <w:tcW w:w="530" w:type="pct"/>
            <w:tcBorders>
              <w:top w:val="nil"/>
              <w:left w:val="nil"/>
              <w:bottom w:val="nil"/>
              <w:right w:val="nil"/>
            </w:tcBorders>
            <w:vAlign w:val="bottom"/>
            <w:hideMark/>
          </w:tcPr>
          <w:p w14:paraId="3C2CC921" w14:textId="77777777" w:rsidR="00762494" w:rsidRPr="00536346" w:rsidRDefault="00762494" w:rsidP="008D75D2">
            <w:pPr>
              <w:jc w:val="right"/>
              <w:rPr>
                <w:sz w:val="20"/>
                <w:szCs w:val="20"/>
              </w:rPr>
            </w:pPr>
            <w:r w:rsidRPr="00536346">
              <w:rPr>
                <w:sz w:val="20"/>
                <w:szCs w:val="20"/>
              </w:rPr>
              <w:t>29 870</w:t>
            </w:r>
          </w:p>
        </w:tc>
        <w:tc>
          <w:tcPr>
            <w:tcW w:w="1005" w:type="pct"/>
            <w:tcBorders>
              <w:top w:val="nil"/>
              <w:left w:val="nil"/>
              <w:bottom w:val="nil"/>
              <w:right w:val="nil"/>
            </w:tcBorders>
            <w:vAlign w:val="bottom"/>
            <w:hideMark/>
          </w:tcPr>
          <w:p w14:paraId="1D2CB9AD" w14:textId="77777777" w:rsidR="00762494" w:rsidRPr="00536346" w:rsidRDefault="00762494" w:rsidP="008D75D2">
            <w:pPr>
              <w:shd w:val="clear" w:color="auto" w:fill="FFFFFF"/>
              <w:jc w:val="right"/>
              <w:rPr>
                <w:rFonts w:eastAsia="Arial Unicode MS"/>
                <w:bCs/>
                <w:sz w:val="20"/>
                <w:szCs w:val="20"/>
              </w:rPr>
            </w:pPr>
            <w:r w:rsidRPr="00536346">
              <w:rPr>
                <w:rFonts w:eastAsia="Arial Unicode MS"/>
                <w:bCs/>
                <w:sz w:val="20"/>
                <w:szCs w:val="20"/>
              </w:rPr>
              <w:t>141,2</w:t>
            </w:r>
          </w:p>
        </w:tc>
        <w:tc>
          <w:tcPr>
            <w:tcW w:w="703" w:type="pct"/>
            <w:tcBorders>
              <w:top w:val="nil"/>
              <w:left w:val="nil"/>
              <w:bottom w:val="nil"/>
              <w:right w:val="nil"/>
            </w:tcBorders>
            <w:vAlign w:val="bottom"/>
            <w:hideMark/>
          </w:tcPr>
          <w:p w14:paraId="57DBEEA6" w14:textId="77777777" w:rsidR="00762494" w:rsidRPr="00536346" w:rsidRDefault="00762494" w:rsidP="008D75D2">
            <w:pPr>
              <w:jc w:val="right"/>
              <w:rPr>
                <w:sz w:val="20"/>
                <w:szCs w:val="20"/>
              </w:rPr>
            </w:pPr>
            <w:r w:rsidRPr="00536346">
              <w:rPr>
                <w:sz w:val="20"/>
                <w:szCs w:val="20"/>
              </w:rPr>
              <w:t>78,1</w:t>
            </w:r>
          </w:p>
        </w:tc>
        <w:tc>
          <w:tcPr>
            <w:tcW w:w="1429" w:type="pct"/>
            <w:tcBorders>
              <w:top w:val="nil"/>
              <w:left w:val="nil"/>
              <w:bottom w:val="nil"/>
              <w:right w:val="nil"/>
            </w:tcBorders>
            <w:vAlign w:val="bottom"/>
            <w:hideMark/>
          </w:tcPr>
          <w:p w14:paraId="2B5F371D" w14:textId="77777777" w:rsidR="00762494" w:rsidRPr="00536346" w:rsidRDefault="00762494" w:rsidP="008D75D2">
            <w:pPr>
              <w:jc w:val="right"/>
              <w:rPr>
                <w:sz w:val="20"/>
                <w:szCs w:val="20"/>
              </w:rPr>
            </w:pPr>
            <w:r w:rsidRPr="00536346">
              <w:rPr>
                <w:sz w:val="20"/>
                <w:szCs w:val="20"/>
              </w:rPr>
              <w:t>122,5</w:t>
            </w:r>
          </w:p>
        </w:tc>
      </w:tr>
      <w:tr w:rsidR="00762494" w:rsidRPr="00536346" w14:paraId="1A0E0C08" w14:textId="77777777" w:rsidTr="008D75D2">
        <w:tc>
          <w:tcPr>
            <w:tcW w:w="1333" w:type="pct"/>
            <w:tcBorders>
              <w:top w:val="nil"/>
              <w:left w:val="nil"/>
              <w:bottom w:val="nil"/>
              <w:right w:val="nil"/>
            </w:tcBorders>
            <w:vAlign w:val="bottom"/>
            <w:hideMark/>
          </w:tcPr>
          <w:p w14:paraId="5E4C22C1" w14:textId="77777777" w:rsidR="00762494" w:rsidRPr="00536346" w:rsidRDefault="00762494" w:rsidP="008D75D2">
            <w:pPr>
              <w:spacing w:line="160" w:lineRule="exact"/>
              <w:ind w:left="113"/>
              <w:rPr>
                <w:sz w:val="20"/>
                <w:szCs w:val="20"/>
              </w:rPr>
            </w:pPr>
            <w:r w:rsidRPr="00536346">
              <w:rPr>
                <w:sz w:val="20"/>
                <w:szCs w:val="20"/>
              </w:rPr>
              <w:t>Февраль</w:t>
            </w:r>
          </w:p>
        </w:tc>
        <w:tc>
          <w:tcPr>
            <w:tcW w:w="530" w:type="pct"/>
            <w:tcBorders>
              <w:top w:val="nil"/>
              <w:left w:val="nil"/>
              <w:bottom w:val="nil"/>
              <w:right w:val="nil"/>
            </w:tcBorders>
            <w:vAlign w:val="bottom"/>
            <w:hideMark/>
          </w:tcPr>
          <w:p w14:paraId="29DE3755" w14:textId="77777777" w:rsidR="00762494" w:rsidRPr="00536346" w:rsidRDefault="00762494" w:rsidP="008D75D2">
            <w:pPr>
              <w:jc w:val="right"/>
              <w:rPr>
                <w:sz w:val="20"/>
                <w:szCs w:val="20"/>
              </w:rPr>
            </w:pPr>
            <w:r w:rsidRPr="00536346">
              <w:rPr>
                <w:sz w:val="20"/>
                <w:szCs w:val="20"/>
              </w:rPr>
              <w:t>30 215</w:t>
            </w:r>
          </w:p>
        </w:tc>
        <w:tc>
          <w:tcPr>
            <w:tcW w:w="1005" w:type="pct"/>
            <w:tcBorders>
              <w:top w:val="nil"/>
              <w:left w:val="nil"/>
              <w:bottom w:val="nil"/>
              <w:right w:val="nil"/>
            </w:tcBorders>
            <w:vAlign w:val="bottom"/>
            <w:hideMark/>
          </w:tcPr>
          <w:p w14:paraId="4CFD7CF6" w14:textId="77777777" w:rsidR="00762494" w:rsidRPr="00536346" w:rsidRDefault="00762494" w:rsidP="008D75D2">
            <w:pPr>
              <w:shd w:val="clear" w:color="auto" w:fill="FFFFFF"/>
              <w:jc w:val="right"/>
              <w:rPr>
                <w:rFonts w:eastAsia="Arial Unicode MS"/>
                <w:bCs/>
                <w:sz w:val="20"/>
                <w:szCs w:val="20"/>
              </w:rPr>
            </w:pPr>
            <w:r w:rsidRPr="00536346">
              <w:rPr>
                <w:rFonts w:eastAsia="Arial Unicode MS"/>
                <w:bCs/>
                <w:sz w:val="20"/>
                <w:szCs w:val="20"/>
              </w:rPr>
              <w:t>143,1</w:t>
            </w:r>
          </w:p>
        </w:tc>
        <w:tc>
          <w:tcPr>
            <w:tcW w:w="703" w:type="pct"/>
            <w:tcBorders>
              <w:top w:val="nil"/>
              <w:left w:val="nil"/>
              <w:bottom w:val="nil"/>
              <w:right w:val="nil"/>
            </w:tcBorders>
            <w:vAlign w:val="bottom"/>
            <w:hideMark/>
          </w:tcPr>
          <w:p w14:paraId="33AFD557" w14:textId="77777777" w:rsidR="00762494" w:rsidRPr="00536346" w:rsidRDefault="00762494" w:rsidP="008D75D2">
            <w:pPr>
              <w:jc w:val="right"/>
              <w:rPr>
                <w:sz w:val="20"/>
                <w:szCs w:val="20"/>
              </w:rPr>
            </w:pPr>
            <w:r w:rsidRPr="00536346">
              <w:rPr>
                <w:sz w:val="20"/>
                <w:szCs w:val="20"/>
              </w:rPr>
              <w:t>101,2</w:t>
            </w:r>
          </w:p>
        </w:tc>
        <w:tc>
          <w:tcPr>
            <w:tcW w:w="1429" w:type="pct"/>
            <w:tcBorders>
              <w:top w:val="nil"/>
              <w:left w:val="nil"/>
              <w:bottom w:val="nil"/>
              <w:right w:val="nil"/>
            </w:tcBorders>
            <w:vAlign w:val="bottom"/>
            <w:hideMark/>
          </w:tcPr>
          <w:p w14:paraId="7B983AA0" w14:textId="77777777" w:rsidR="00762494" w:rsidRPr="00536346" w:rsidRDefault="00762494" w:rsidP="008D75D2">
            <w:pPr>
              <w:jc w:val="right"/>
              <w:rPr>
                <w:sz w:val="20"/>
                <w:szCs w:val="20"/>
              </w:rPr>
            </w:pPr>
            <w:r w:rsidRPr="00536346">
              <w:rPr>
                <w:sz w:val="20"/>
                <w:szCs w:val="20"/>
              </w:rPr>
              <w:t>123,1</w:t>
            </w:r>
          </w:p>
        </w:tc>
      </w:tr>
      <w:tr w:rsidR="00762494" w:rsidRPr="00536346" w14:paraId="54EDBEBD" w14:textId="77777777" w:rsidTr="008D75D2">
        <w:tc>
          <w:tcPr>
            <w:tcW w:w="1333" w:type="pct"/>
            <w:tcBorders>
              <w:top w:val="nil"/>
              <w:left w:val="nil"/>
              <w:bottom w:val="nil"/>
              <w:right w:val="nil"/>
            </w:tcBorders>
            <w:vAlign w:val="bottom"/>
            <w:hideMark/>
          </w:tcPr>
          <w:p w14:paraId="27F044C8" w14:textId="77777777" w:rsidR="00762494" w:rsidRPr="00536346" w:rsidRDefault="00762494" w:rsidP="008D75D2">
            <w:pPr>
              <w:spacing w:line="160" w:lineRule="exact"/>
              <w:rPr>
                <w:sz w:val="20"/>
                <w:szCs w:val="20"/>
              </w:rPr>
            </w:pPr>
            <w:r w:rsidRPr="00536346">
              <w:rPr>
                <w:sz w:val="20"/>
                <w:szCs w:val="20"/>
              </w:rPr>
              <w:t xml:space="preserve">  Март</w:t>
            </w:r>
          </w:p>
        </w:tc>
        <w:tc>
          <w:tcPr>
            <w:tcW w:w="530" w:type="pct"/>
            <w:tcBorders>
              <w:top w:val="nil"/>
              <w:left w:val="nil"/>
              <w:bottom w:val="nil"/>
              <w:right w:val="nil"/>
            </w:tcBorders>
            <w:vAlign w:val="center"/>
            <w:hideMark/>
          </w:tcPr>
          <w:p w14:paraId="478B7723" w14:textId="77777777" w:rsidR="00762494" w:rsidRPr="00536346" w:rsidRDefault="00762494" w:rsidP="008D75D2">
            <w:pPr>
              <w:jc w:val="right"/>
              <w:rPr>
                <w:sz w:val="20"/>
                <w:szCs w:val="20"/>
              </w:rPr>
            </w:pPr>
            <w:r w:rsidRPr="00536346">
              <w:rPr>
                <w:rFonts w:eastAsia="Arial Unicode MS"/>
                <w:bCs/>
                <w:sz w:val="20"/>
                <w:szCs w:val="20"/>
              </w:rPr>
              <w:t>31 923</w:t>
            </w:r>
          </w:p>
        </w:tc>
        <w:tc>
          <w:tcPr>
            <w:tcW w:w="1005" w:type="pct"/>
            <w:tcBorders>
              <w:top w:val="nil"/>
              <w:left w:val="nil"/>
              <w:bottom w:val="nil"/>
              <w:right w:val="nil"/>
            </w:tcBorders>
            <w:vAlign w:val="center"/>
            <w:hideMark/>
          </w:tcPr>
          <w:p w14:paraId="4C664252" w14:textId="77777777" w:rsidR="00762494" w:rsidRPr="00536346" w:rsidRDefault="00762494" w:rsidP="008D75D2">
            <w:pPr>
              <w:shd w:val="clear" w:color="auto" w:fill="FFFFFF"/>
              <w:jc w:val="right"/>
              <w:rPr>
                <w:rFonts w:eastAsia="Arial Unicode MS"/>
                <w:bCs/>
                <w:sz w:val="20"/>
                <w:szCs w:val="20"/>
              </w:rPr>
            </w:pPr>
            <w:r w:rsidRPr="00536346">
              <w:rPr>
                <w:rFonts w:eastAsia="Arial Unicode MS"/>
                <w:bCs/>
                <w:sz w:val="20"/>
                <w:szCs w:val="20"/>
              </w:rPr>
              <w:t>142,3</w:t>
            </w:r>
          </w:p>
        </w:tc>
        <w:tc>
          <w:tcPr>
            <w:tcW w:w="703" w:type="pct"/>
            <w:tcBorders>
              <w:top w:val="nil"/>
              <w:left w:val="nil"/>
              <w:bottom w:val="nil"/>
              <w:right w:val="nil"/>
            </w:tcBorders>
            <w:vAlign w:val="bottom"/>
            <w:hideMark/>
          </w:tcPr>
          <w:p w14:paraId="0A0B1E02" w14:textId="77777777" w:rsidR="00762494" w:rsidRPr="00536346" w:rsidRDefault="00762494" w:rsidP="008D75D2">
            <w:pPr>
              <w:jc w:val="right"/>
              <w:rPr>
                <w:sz w:val="20"/>
                <w:szCs w:val="20"/>
              </w:rPr>
            </w:pPr>
            <w:r w:rsidRPr="00536346">
              <w:rPr>
                <w:rFonts w:eastAsia="Arial Unicode MS"/>
                <w:bCs/>
                <w:sz w:val="20"/>
                <w:szCs w:val="20"/>
              </w:rPr>
              <w:t>105,7</w:t>
            </w:r>
          </w:p>
        </w:tc>
        <w:tc>
          <w:tcPr>
            <w:tcW w:w="1429" w:type="pct"/>
            <w:tcBorders>
              <w:top w:val="nil"/>
              <w:left w:val="nil"/>
              <w:bottom w:val="nil"/>
              <w:right w:val="nil"/>
            </w:tcBorders>
            <w:hideMark/>
          </w:tcPr>
          <w:p w14:paraId="678ADA83" w14:textId="77777777" w:rsidR="00762494" w:rsidRPr="00536346" w:rsidRDefault="00762494" w:rsidP="008D75D2">
            <w:pPr>
              <w:jc w:val="right"/>
              <w:rPr>
                <w:sz w:val="20"/>
                <w:szCs w:val="20"/>
              </w:rPr>
            </w:pPr>
            <w:r w:rsidRPr="00536346">
              <w:rPr>
                <w:rFonts w:eastAsia="Arial Unicode MS"/>
                <w:bCs/>
                <w:sz w:val="20"/>
                <w:szCs w:val="20"/>
              </w:rPr>
              <w:t>126,3</w:t>
            </w:r>
          </w:p>
        </w:tc>
      </w:tr>
      <w:tr w:rsidR="00762494" w:rsidRPr="00536346" w14:paraId="65D1BBAA" w14:textId="77777777" w:rsidTr="008D75D2">
        <w:tc>
          <w:tcPr>
            <w:tcW w:w="1333" w:type="pct"/>
            <w:tcBorders>
              <w:top w:val="nil"/>
              <w:left w:val="nil"/>
              <w:bottom w:val="nil"/>
              <w:right w:val="nil"/>
            </w:tcBorders>
            <w:vAlign w:val="bottom"/>
            <w:hideMark/>
          </w:tcPr>
          <w:p w14:paraId="3FBB28C2" w14:textId="77777777" w:rsidR="00762494" w:rsidRPr="00536346" w:rsidRDefault="00762494" w:rsidP="008D75D2">
            <w:pPr>
              <w:spacing w:line="160" w:lineRule="exact"/>
              <w:rPr>
                <w:sz w:val="20"/>
                <w:szCs w:val="20"/>
              </w:rPr>
            </w:pPr>
            <w:r w:rsidRPr="00536346">
              <w:rPr>
                <w:sz w:val="20"/>
                <w:szCs w:val="20"/>
              </w:rPr>
              <w:t xml:space="preserve">  </w:t>
            </w:r>
            <w:r w:rsidRPr="00536346">
              <w:rPr>
                <w:sz w:val="20"/>
                <w:szCs w:val="20"/>
                <w:lang w:val="en-US"/>
              </w:rPr>
              <w:t>I</w:t>
            </w:r>
            <w:r w:rsidRPr="00536346">
              <w:rPr>
                <w:sz w:val="20"/>
                <w:szCs w:val="20"/>
              </w:rPr>
              <w:t xml:space="preserve"> квартал</w:t>
            </w:r>
          </w:p>
        </w:tc>
        <w:tc>
          <w:tcPr>
            <w:tcW w:w="530" w:type="pct"/>
            <w:tcBorders>
              <w:top w:val="nil"/>
              <w:left w:val="nil"/>
              <w:bottom w:val="nil"/>
              <w:right w:val="nil"/>
            </w:tcBorders>
            <w:vAlign w:val="center"/>
            <w:hideMark/>
          </w:tcPr>
          <w:p w14:paraId="0A177AFD" w14:textId="77777777" w:rsidR="00762494" w:rsidRPr="00536346" w:rsidRDefault="00762494" w:rsidP="008D75D2">
            <w:pPr>
              <w:jc w:val="right"/>
              <w:rPr>
                <w:sz w:val="20"/>
                <w:szCs w:val="20"/>
              </w:rPr>
            </w:pPr>
            <w:r w:rsidRPr="00536346">
              <w:rPr>
                <w:rFonts w:eastAsia="Arial Unicode MS"/>
                <w:bCs/>
                <w:sz w:val="20"/>
                <w:szCs w:val="20"/>
              </w:rPr>
              <w:t>30 677</w:t>
            </w:r>
          </w:p>
        </w:tc>
        <w:tc>
          <w:tcPr>
            <w:tcW w:w="1005" w:type="pct"/>
            <w:tcBorders>
              <w:top w:val="nil"/>
              <w:left w:val="nil"/>
              <w:bottom w:val="nil"/>
              <w:right w:val="nil"/>
            </w:tcBorders>
            <w:vAlign w:val="center"/>
            <w:hideMark/>
          </w:tcPr>
          <w:p w14:paraId="41D5ED96" w14:textId="77777777" w:rsidR="00762494" w:rsidRPr="00536346" w:rsidRDefault="00762494" w:rsidP="008D75D2">
            <w:pPr>
              <w:shd w:val="clear" w:color="auto" w:fill="FFFFFF"/>
              <w:jc w:val="right"/>
              <w:rPr>
                <w:rFonts w:eastAsia="Arial Unicode MS"/>
                <w:bCs/>
                <w:sz w:val="20"/>
                <w:szCs w:val="20"/>
              </w:rPr>
            </w:pPr>
            <w:r w:rsidRPr="00536346">
              <w:rPr>
                <w:rFonts w:eastAsia="Arial Unicode MS"/>
                <w:bCs/>
                <w:sz w:val="20"/>
                <w:szCs w:val="20"/>
              </w:rPr>
              <w:t>142,2</w:t>
            </w:r>
          </w:p>
        </w:tc>
        <w:tc>
          <w:tcPr>
            <w:tcW w:w="703" w:type="pct"/>
            <w:tcBorders>
              <w:top w:val="nil"/>
              <w:left w:val="nil"/>
              <w:bottom w:val="nil"/>
              <w:right w:val="nil"/>
            </w:tcBorders>
            <w:vAlign w:val="bottom"/>
            <w:hideMark/>
          </w:tcPr>
          <w:p w14:paraId="47087DBE" w14:textId="77777777" w:rsidR="00762494" w:rsidRPr="00536346" w:rsidRDefault="00762494" w:rsidP="008D75D2">
            <w:pPr>
              <w:jc w:val="right"/>
              <w:rPr>
                <w:sz w:val="20"/>
                <w:szCs w:val="20"/>
              </w:rPr>
            </w:pPr>
            <w:r w:rsidRPr="00536346">
              <w:rPr>
                <w:rFonts w:eastAsia="Arial Unicode MS"/>
                <w:bCs/>
                <w:sz w:val="20"/>
                <w:szCs w:val="20"/>
              </w:rPr>
              <w:t>94,3</w:t>
            </w:r>
          </w:p>
        </w:tc>
        <w:tc>
          <w:tcPr>
            <w:tcW w:w="1429" w:type="pct"/>
            <w:tcBorders>
              <w:top w:val="nil"/>
              <w:left w:val="nil"/>
              <w:bottom w:val="nil"/>
              <w:right w:val="nil"/>
            </w:tcBorders>
            <w:hideMark/>
          </w:tcPr>
          <w:p w14:paraId="2BCCAB3B" w14:textId="77777777" w:rsidR="00762494" w:rsidRPr="00536346" w:rsidRDefault="00762494" w:rsidP="008D75D2">
            <w:pPr>
              <w:jc w:val="right"/>
              <w:rPr>
                <w:sz w:val="20"/>
                <w:szCs w:val="20"/>
              </w:rPr>
            </w:pPr>
            <w:r w:rsidRPr="00536346">
              <w:rPr>
                <w:rFonts w:eastAsia="Arial Unicode MS"/>
                <w:bCs/>
                <w:sz w:val="20"/>
                <w:szCs w:val="20"/>
              </w:rPr>
              <w:t>124,0</w:t>
            </w:r>
          </w:p>
        </w:tc>
      </w:tr>
      <w:tr w:rsidR="00762494" w:rsidRPr="00536346" w14:paraId="49E33E7F" w14:textId="77777777" w:rsidTr="008D75D2">
        <w:tc>
          <w:tcPr>
            <w:tcW w:w="1333" w:type="pct"/>
            <w:tcBorders>
              <w:top w:val="nil"/>
              <w:left w:val="nil"/>
              <w:bottom w:val="nil"/>
              <w:right w:val="nil"/>
            </w:tcBorders>
            <w:vAlign w:val="bottom"/>
            <w:hideMark/>
          </w:tcPr>
          <w:p w14:paraId="3A1962AB" w14:textId="77777777" w:rsidR="00762494" w:rsidRPr="00536346" w:rsidRDefault="00762494" w:rsidP="008D75D2">
            <w:pPr>
              <w:spacing w:line="160" w:lineRule="exact"/>
              <w:rPr>
                <w:sz w:val="20"/>
                <w:szCs w:val="20"/>
              </w:rPr>
            </w:pPr>
            <w:r w:rsidRPr="00536346">
              <w:rPr>
                <w:sz w:val="20"/>
                <w:szCs w:val="20"/>
              </w:rPr>
              <w:t xml:space="preserve">  Апрель</w:t>
            </w:r>
          </w:p>
        </w:tc>
        <w:tc>
          <w:tcPr>
            <w:tcW w:w="530" w:type="pct"/>
            <w:tcBorders>
              <w:top w:val="nil"/>
              <w:left w:val="nil"/>
              <w:bottom w:val="nil"/>
              <w:right w:val="nil"/>
            </w:tcBorders>
            <w:hideMark/>
          </w:tcPr>
          <w:p w14:paraId="7AEB01E6" w14:textId="77777777" w:rsidR="00762494" w:rsidRPr="00536346" w:rsidRDefault="00762494" w:rsidP="008D75D2">
            <w:pPr>
              <w:jc w:val="right"/>
              <w:rPr>
                <w:rFonts w:eastAsia="Arial Unicode MS"/>
                <w:bCs/>
                <w:sz w:val="20"/>
                <w:szCs w:val="20"/>
              </w:rPr>
            </w:pPr>
            <w:r w:rsidRPr="00536346">
              <w:rPr>
                <w:rFonts w:eastAsia="Arial Unicode MS"/>
                <w:bCs/>
                <w:sz w:val="20"/>
                <w:szCs w:val="20"/>
              </w:rPr>
              <w:t>31 161</w:t>
            </w:r>
          </w:p>
        </w:tc>
        <w:tc>
          <w:tcPr>
            <w:tcW w:w="1005" w:type="pct"/>
            <w:tcBorders>
              <w:top w:val="nil"/>
              <w:left w:val="nil"/>
              <w:bottom w:val="nil"/>
              <w:right w:val="nil"/>
            </w:tcBorders>
            <w:hideMark/>
          </w:tcPr>
          <w:p w14:paraId="24B4D535" w14:textId="77777777" w:rsidR="00762494" w:rsidRPr="00536346" w:rsidRDefault="00762494" w:rsidP="008D75D2">
            <w:pPr>
              <w:shd w:val="clear" w:color="auto" w:fill="FFFFFF"/>
              <w:jc w:val="right"/>
              <w:rPr>
                <w:rFonts w:eastAsia="Arial Unicode MS"/>
                <w:bCs/>
                <w:sz w:val="20"/>
                <w:szCs w:val="20"/>
              </w:rPr>
            </w:pPr>
            <w:r w:rsidRPr="00536346">
              <w:rPr>
                <w:rFonts w:eastAsia="Arial Unicode MS"/>
                <w:bCs/>
                <w:sz w:val="20"/>
                <w:szCs w:val="20"/>
              </w:rPr>
              <w:t>118,4</w:t>
            </w:r>
          </w:p>
        </w:tc>
        <w:tc>
          <w:tcPr>
            <w:tcW w:w="703" w:type="pct"/>
            <w:tcBorders>
              <w:top w:val="nil"/>
              <w:left w:val="nil"/>
              <w:bottom w:val="nil"/>
              <w:right w:val="nil"/>
            </w:tcBorders>
            <w:hideMark/>
          </w:tcPr>
          <w:p w14:paraId="48642772" w14:textId="77777777" w:rsidR="00762494" w:rsidRPr="00536346" w:rsidRDefault="00762494" w:rsidP="008D75D2">
            <w:pPr>
              <w:jc w:val="right"/>
              <w:rPr>
                <w:rFonts w:eastAsia="Arial Unicode MS"/>
                <w:bCs/>
                <w:sz w:val="20"/>
                <w:szCs w:val="20"/>
              </w:rPr>
            </w:pPr>
            <w:r w:rsidRPr="00536346">
              <w:rPr>
                <w:rFonts w:eastAsia="Arial Unicode MS"/>
                <w:bCs/>
                <w:sz w:val="20"/>
                <w:szCs w:val="20"/>
              </w:rPr>
              <w:t>97,6</w:t>
            </w:r>
          </w:p>
        </w:tc>
        <w:tc>
          <w:tcPr>
            <w:tcW w:w="1429" w:type="pct"/>
            <w:tcBorders>
              <w:top w:val="nil"/>
              <w:left w:val="nil"/>
              <w:bottom w:val="nil"/>
              <w:right w:val="nil"/>
            </w:tcBorders>
            <w:hideMark/>
          </w:tcPr>
          <w:p w14:paraId="454A2E69" w14:textId="77777777" w:rsidR="00762494" w:rsidRPr="00536346" w:rsidRDefault="00762494" w:rsidP="008D75D2">
            <w:pPr>
              <w:jc w:val="right"/>
              <w:rPr>
                <w:rFonts w:eastAsia="Arial Unicode MS"/>
                <w:bCs/>
                <w:sz w:val="20"/>
                <w:szCs w:val="20"/>
              </w:rPr>
            </w:pPr>
            <w:r w:rsidRPr="00536346">
              <w:rPr>
                <w:rFonts w:eastAsia="Arial Unicode MS"/>
                <w:bCs/>
                <w:sz w:val="20"/>
                <w:szCs w:val="20"/>
              </w:rPr>
              <w:t>107,0</w:t>
            </w:r>
          </w:p>
        </w:tc>
      </w:tr>
      <w:tr w:rsidR="00762494" w:rsidRPr="00536346" w14:paraId="5019F7EC" w14:textId="77777777" w:rsidTr="008D75D2">
        <w:tc>
          <w:tcPr>
            <w:tcW w:w="1333" w:type="pct"/>
            <w:tcBorders>
              <w:top w:val="nil"/>
              <w:left w:val="nil"/>
              <w:bottom w:val="nil"/>
              <w:right w:val="nil"/>
            </w:tcBorders>
            <w:vAlign w:val="bottom"/>
            <w:hideMark/>
          </w:tcPr>
          <w:p w14:paraId="2DE16B80" w14:textId="77777777" w:rsidR="00762494" w:rsidRPr="00536346" w:rsidRDefault="00762494" w:rsidP="008D75D2">
            <w:pPr>
              <w:spacing w:line="160" w:lineRule="exact"/>
              <w:rPr>
                <w:sz w:val="20"/>
                <w:szCs w:val="20"/>
              </w:rPr>
            </w:pPr>
            <w:r w:rsidRPr="00536346">
              <w:rPr>
                <w:sz w:val="20"/>
                <w:szCs w:val="20"/>
              </w:rPr>
              <w:t xml:space="preserve">  Май</w:t>
            </w:r>
          </w:p>
        </w:tc>
        <w:tc>
          <w:tcPr>
            <w:tcW w:w="530" w:type="pct"/>
            <w:tcBorders>
              <w:top w:val="nil"/>
              <w:left w:val="nil"/>
              <w:bottom w:val="nil"/>
              <w:right w:val="nil"/>
            </w:tcBorders>
            <w:vAlign w:val="bottom"/>
            <w:hideMark/>
          </w:tcPr>
          <w:p w14:paraId="3BE5CD6A" w14:textId="77777777" w:rsidR="00762494" w:rsidRPr="00536346" w:rsidRDefault="00762494" w:rsidP="008D75D2">
            <w:pPr>
              <w:jc w:val="right"/>
              <w:rPr>
                <w:rFonts w:eastAsia="Arial Unicode MS"/>
                <w:bCs/>
                <w:sz w:val="20"/>
                <w:szCs w:val="20"/>
              </w:rPr>
            </w:pPr>
            <w:r w:rsidRPr="00536346">
              <w:rPr>
                <w:sz w:val="20"/>
                <w:szCs w:val="20"/>
              </w:rPr>
              <w:t>33 056</w:t>
            </w:r>
          </w:p>
        </w:tc>
        <w:tc>
          <w:tcPr>
            <w:tcW w:w="1005" w:type="pct"/>
            <w:tcBorders>
              <w:top w:val="nil"/>
              <w:left w:val="nil"/>
              <w:bottom w:val="nil"/>
              <w:right w:val="nil"/>
            </w:tcBorders>
            <w:vAlign w:val="bottom"/>
            <w:hideMark/>
          </w:tcPr>
          <w:p w14:paraId="7A063305" w14:textId="77777777" w:rsidR="00762494" w:rsidRPr="00536346" w:rsidRDefault="00762494" w:rsidP="008D75D2">
            <w:pPr>
              <w:shd w:val="clear" w:color="auto" w:fill="FFFFFF"/>
              <w:jc w:val="right"/>
              <w:rPr>
                <w:rFonts w:eastAsia="Arial Unicode MS"/>
                <w:bCs/>
                <w:sz w:val="20"/>
                <w:szCs w:val="20"/>
              </w:rPr>
            </w:pPr>
            <w:r w:rsidRPr="00536346">
              <w:rPr>
                <w:rFonts w:eastAsia="Arial Unicode MS"/>
                <w:bCs/>
                <w:sz w:val="20"/>
                <w:szCs w:val="20"/>
              </w:rPr>
              <w:t>120,3</w:t>
            </w:r>
          </w:p>
        </w:tc>
        <w:tc>
          <w:tcPr>
            <w:tcW w:w="703" w:type="pct"/>
            <w:tcBorders>
              <w:top w:val="nil"/>
              <w:left w:val="nil"/>
              <w:bottom w:val="nil"/>
              <w:right w:val="nil"/>
            </w:tcBorders>
            <w:vAlign w:val="bottom"/>
            <w:hideMark/>
          </w:tcPr>
          <w:p w14:paraId="5AE04D03" w14:textId="77777777" w:rsidR="00762494" w:rsidRPr="00536346" w:rsidRDefault="00762494" w:rsidP="008D75D2">
            <w:pPr>
              <w:jc w:val="right"/>
              <w:rPr>
                <w:rFonts w:eastAsia="Arial Unicode MS"/>
                <w:bCs/>
                <w:sz w:val="20"/>
                <w:szCs w:val="20"/>
              </w:rPr>
            </w:pPr>
            <w:r w:rsidRPr="00536346">
              <w:rPr>
                <w:sz w:val="20"/>
                <w:szCs w:val="20"/>
              </w:rPr>
              <w:t>106,1</w:t>
            </w:r>
          </w:p>
        </w:tc>
        <w:tc>
          <w:tcPr>
            <w:tcW w:w="1429" w:type="pct"/>
            <w:tcBorders>
              <w:top w:val="nil"/>
              <w:left w:val="nil"/>
              <w:bottom w:val="nil"/>
              <w:right w:val="nil"/>
            </w:tcBorders>
            <w:vAlign w:val="bottom"/>
            <w:hideMark/>
          </w:tcPr>
          <w:p w14:paraId="69F75237" w14:textId="77777777" w:rsidR="00762494" w:rsidRPr="00536346" w:rsidRDefault="00762494" w:rsidP="008D75D2">
            <w:pPr>
              <w:jc w:val="right"/>
              <w:rPr>
                <w:rFonts w:eastAsia="Arial Unicode MS"/>
                <w:bCs/>
                <w:sz w:val="20"/>
                <w:szCs w:val="20"/>
              </w:rPr>
            </w:pPr>
            <w:r w:rsidRPr="00536346">
              <w:rPr>
                <w:sz w:val="20"/>
                <w:szCs w:val="20"/>
              </w:rPr>
              <w:t>108,1</w:t>
            </w:r>
          </w:p>
        </w:tc>
      </w:tr>
      <w:tr w:rsidR="00762494" w:rsidRPr="00536346" w14:paraId="731E8D35" w14:textId="77777777" w:rsidTr="008D75D2">
        <w:tc>
          <w:tcPr>
            <w:tcW w:w="1333" w:type="pct"/>
            <w:tcBorders>
              <w:top w:val="nil"/>
              <w:left w:val="nil"/>
              <w:bottom w:val="nil"/>
              <w:right w:val="nil"/>
            </w:tcBorders>
            <w:vAlign w:val="bottom"/>
            <w:hideMark/>
          </w:tcPr>
          <w:p w14:paraId="0F4900D0" w14:textId="77777777" w:rsidR="00762494" w:rsidRPr="00536346" w:rsidRDefault="00762494" w:rsidP="008D75D2">
            <w:pPr>
              <w:spacing w:line="160" w:lineRule="exact"/>
              <w:rPr>
                <w:sz w:val="20"/>
                <w:szCs w:val="20"/>
              </w:rPr>
            </w:pPr>
            <w:r w:rsidRPr="00536346">
              <w:rPr>
                <w:sz w:val="20"/>
                <w:szCs w:val="20"/>
              </w:rPr>
              <w:t xml:space="preserve">  Июнь</w:t>
            </w:r>
          </w:p>
        </w:tc>
        <w:tc>
          <w:tcPr>
            <w:tcW w:w="530" w:type="pct"/>
            <w:tcBorders>
              <w:top w:val="nil"/>
              <w:left w:val="nil"/>
              <w:bottom w:val="nil"/>
              <w:right w:val="nil"/>
            </w:tcBorders>
            <w:vAlign w:val="bottom"/>
            <w:hideMark/>
          </w:tcPr>
          <w:p w14:paraId="7EB0EA80" w14:textId="77777777" w:rsidR="00762494" w:rsidRPr="00536346" w:rsidRDefault="00762494" w:rsidP="008D75D2">
            <w:pPr>
              <w:jc w:val="right"/>
              <w:rPr>
                <w:sz w:val="20"/>
                <w:szCs w:val="20"/>
              </w:rPr>
            </w:pPr>
            <w:r w:rsidRPr="00536346">
              <w:rPr>
                <w:sz w:val="20"/>
                <w:szCs w:val="20"/>
              </w:rPr>
              <w:t>35 247</w:t>
            </w:r>
          </w:p>
        </w:tc>
        <w:tc>
          <w:tcPr>
            <w:tcW w:w="1005" w:type="pct"/>
            <w:tcBorders>
              <w:top w:val="nil"/>
              <w:left w:val="nil"/>
              <w:bottom w:val="nil"/>
              <w:right w:val="nil"/>
            </w:tcBorders>
            <w:vAlign w:val="bottom"/>
            <w:hideMark/>
          </w:tcPr>
          <w:p w14:paraId="64212084" w14:textId="77777777" w:rsidR="00762494" w:rsidRPr="00536346" w:rsidRDefault="00762494" w:rsidP="008D75D2">
            <w:pPr>
              <w:shd w:val="clear" w:color="auto" w:fill="FFFFFF"/>
              <w:jc w:val="right"/>
              <w:rPr>
                <w:rFonts w:eastAsia="Arial Unicode MS"/>
                <w:bCs/>
                <w:sz w:val="20"/>
                <w:szCs w:val="20"/>
              </w:rPr>
            </w:pPr>
            <w:r w:rsidRPr="00536346">
              <w:rPr>
                <w:rFonts w:eastAsia="Arial Unicode MS"/>
                <w:bCs/>
                <w:sz w:val="20"/>
                <w:szCs w:val="20"/>
              </w:rPr>
              <w:t>117,2</w:t>
            </w:r>
          </w:p>
        </w:tc>
        <w:tc>
          <w:tcPr>
            <w:tcW w:w="703" w:type="pct"/>
            <w:tcBorders>
              <w:top w:val="nil"/>
              <w:left w:val="nil"/>
              <w:bottom w:val="nil"/>
              <w:right w:val="nil"/>
            </w:tcBorders>
            <w:vAlign w:val="bottom"/>
            <w:hideMark/>
          </w:tcPr>
          <w:p w14:paraId="65E95712" w14:textId="77777777" w:rsidR="00762494" w:rsidRPr="00536346" w:rsidRDefault="00762494" w:rsidP="008D75D2">
            <w:pPr>
              <w:jc w:val="right"/>
              <w:rPr>
                <w:sz w:val="20"/>
                <w:szCs w:val="20"/>
              </w:rPr>
            </w:pPr>
            <w:r w:rsidRPr="00536346">
              <w:rPr>
                <w:sz w:val="20"/>
                <w:szCs w:val="20"/>
              </w:rPr>
              <w:t>106,6</w:t>
            </w:r>
          </w:p>
        </w:tc>
        <w:tc>
          <w:tcPr>
            <w:tcW w:w="1429" w:type="pct"/>
            <w:tcBorders>
              <w:top w:val="nil"/>
              <w:left w:val="nil"/>
              <w:bottom w:val="nil"/>
              <w:right w:val="nil"/>
            </w:tcBorders>
            <w:vAlign w:val="bottom"/>
            <w:hideMark/>
          </w:tcPr>
          <w:p w14:paraId="43BE35B1" w14:textId="77777777" w:rsidR="00762494" w:rsidRPr="00536346" w:rsidRDefault="00762494" w:rsidP="008D75D2">
            <w:pPr>
              <w:jc w:val="right"/>
              <w:rPr>
                <w:sz w:val="20"/>
                <w:szCs w:val="20"/>
              </w:rPr>
            </w:pPr>
            <w:r w:rsidRPr="00536346">
              <w:rPr>
                <w:sz w:val="20"/>
                <w:szCs w:val="20"/>
              </w:rPr>
              <w:t>106,1</w:t>
            </w:r>
          </w:p>
        </w:tc>
      </w:tr>
      <w:tr w:rsidR="00762494" w:rsidRPr="00536346" w14:paraId="542EABE1" w14:textId="77777777" w:rsidTr="008D75D2">
        <w:tc>
          <w:tcPr>
            <w:tcW w:w="1333" w:type="pct"/>
            <w:tcBorders>
              <w:top w:val="nil"/>
              <w:left w:val="nil"/>
              <w:bottom w:val="nil"/>
              <w:right w:val="nil"/>
            </w:tcBorders>
            <w:vAlign w:val="bottom"/>
            <w:hideMark/>
          </w:tcPr>
          <w:p w14:paraId="761C1626" w14:textId="77777777" w:rsidR="00762494" w:rsidRPr="00536346" w:rsidRDefault="00762494" w:rsidP="008D75D2">
            <w:pPr>
              <w:spacing w:line="160" w:lineRule="exact"/>
              <w:rPr>
                <w:sz w:val="20"/>
                <w:szCs w:val="20"/>
              </w:rPr>
            </w:pPr>
            <w:r w:rsidRPr="00536346">
              <w:rPr>
                <w:sz w:val="20"/>
                <w:szCs w:val="20"/>
              </w:rPr>
              <w:t xml:space="preserve">  </w:t>
            </w:r>
            <w:r w:rsidRPr="00536346">
              <w:rPr>
                <w:sz w:val="20"/>
                <w:szCs w:val="20"/>
                <w:lang w:val="en-US"/>
              </w:rPr>
              <w:t>II</w:t>
            </w:r>
            <w:r w:rsidRPr="00536346">
              <w:rPr>
                <w:sz w:val="20"/>
                <w:szCs w:val="20"/>
              </w:rPr>
              <w:t xml:space="preserve"> квартал</w:t>
            </w:r>
          </w:p>
        </w:tc>
        <w:tc>
          <w:tcPr>
            <w:tcW w:w="530" w:type="pct"/>
            <w:tcBorders>
              <w:top w:val="nil"/>
              <w:left w:val="nil"/>
              <w:bottom w:val="nil"/>
              <w:right w:val="nil"/>
            </w:tcBorders>
            <w:vAlign w:val="bottom"/>
            <w:hideMark/>
          </w:tcPr>
          <w:p w14:paraId="2E8A9F39" w14:textId="77777777" w:rsidR="00762494" w:rsidRPr="00536346" w:rsidRDefault="00762494" w:rsidP="008D75D2">
            <w:pPr>
              <w:jc w:val="right"/>
              <w:rPr>
                <w:sz w:val="20"/>
                <w:szCs w:val="20"/>
              </w:rPr>
            </w:pPr>
            <w:r w:rsidRPr="00536346">
              <w:rPr>
                <w:sz w:val="20"/>
                <w:szCs w:val="20"/>
              </w:rPr>
              <w:t>33 155</w:t>
            </w:r>
          </w:p>
        </w:tc>
        <w:tc>
          <w:tcPr>
            <w:tcW w:w="1005" w:type="pct"/>
            <w:tcBorders>
              <w:top w:val="nil"/>
              <w:left w:val="nil"/>
              <w:bottom w:val="nil"/>
              <w:right w:val="nil"/>
            </w:tcBorders>
            <w:vAlign w:val="bottom"/>
            <w:hideMark/>
          </w:tcPr>
          <w:p w14:paraId="170B2B72" w14:textId="77777777" w:rsidR="00762494" w:rsidRPr="00536346" w:rsidRDefault="00762494" w:rsidP="008D75D2">
            <w:pPr>
              <w:shd w:val="clear" w:color="auto" w:fill="FFFFFF"/>
              <w:jc w:val="right"/>
              <w:rPr>
                <w:rFonts w:eastAsia="Arial Unicode MS"/>
                <w:bCs/>
                <w:sz w:val="20"/>
                <w:szCs w:val="20"/>
              </w:rPr>
            </w:pPr>
            <w:r w:rsidRPr="00536346">
              <w:rPr>
                <w:rFonts w:eastAsia="Arial Unicode MS"/>
                <w:bCs/>
                <w:sz w:val="20"/>
                <w:szCs w:val="20"/>
              </w:rPr>
              <w:t>118,6</w:t>
            </w:r>
          </w:p>
        </w:tc>
        <w:tc>
          <w:tcPr>
            <w:tcW w:w="703" w:type="pct"/>
            <w:tcBorders>
              <w:top w:val="nil"/>
              <w:left w:val="nil"/>
              <w:bottom w:val="nil"/>
              <w:right w:val="nil"/>
            </w:tcBorders>
            <w:vAlign w:val="bottom"/>
            <w:hideMark/>
          </w:tcPr>
          <w:p w14:paraId="228E70CF" w14:textId="77777777" w:rsidR="00762494" w:rsidRPr="00536346" w:rsidRDefault="00762494" w:rsidP="008D75D2">
            <w:pPr>
              <w:jc w:val="right"/>
              <w:rPr>
                <w:sz w:val="20"/>
                <w:szCs w:val="20"/>
              </w:rPr>
            </w:pPr>
            <w:r w:rsidRPr="00536346">
              <w:rPr>
                <w:sz w:val="20"/>
                <w:szCs w:val="20"/>
              </w:rPr>
              <w:t>108,1</w:t>
            </w:r>
          </w:p>
        </w:tc>
        <w:tc>
          <w:tcPr>
            <w:tcW w:w="1429" w:type="pct"/>
            <w:tcBorders>
              <w:top w:val="nil"/>
              <w:left w:val="nil"/>
              <w:bottom w:val="nil"/>
              <w:right w:val="nil"/>
            </w:tcBorders>
            <w:vAlign w:val="bottom"/>
            <w:hideMark/>
          </w:tcPr>
          <w:p w14:paraId="4D8A781C" w14:textId="77777777" w:rsidR="00762494" w:rsidRPr="00536346" w:rsidRDefault="00762494" w:rsidP="008D75D2">
            <w:pPr>
              <w:jc w:val="right"/>
              <w:rPr>
                <w:sz w:val="20"/>
                <w:szCs w:val="20"/>
              </w:rPr>
            </w:pPr>
            <w:r w:rsidRPr="00536346">
              <w:rPr>
                <w:sz w:val="20"/>
                <w:szCs w:val="20"/>
              </w:rPr>
              <w:t>107,0</w:t>
            </w:r>
          </w:p>
        </w:tc>
      </w:tr>
      <w:tr w:rsidR="00762494" w:rsidRPr="00536346" w14:paraId="5EB54CC1" w14:textId="77777777" w:rsidTr="008D75D2">
        <w:tc>
          <w:tcPr>
            <w:tcW w:w="1333" w:type="pct"/>
            <w:tcBorders>
              <w:top w:val="nil"/>
              <w:left w:val="nil"/>
              <w:bottom w:val="nil"/>
              <w:right w:val="nil"/>
            </w:tcBorders>
            <w:vAlign w:val="bottom"/>
            <w:hideMark/>
          </w:tcPr>
          <w:p w14:paraId="1D84AB2F" w14:textId="77777777" w:rsidR="00762494" w:rsidRPr="00536346" w:rsidRDefault="00762494" w:rsidP="008D75D2">
            <w:pPr>
              <w:spacing w:line="160" w:lineRule="exact"/>
              <w:rPr>
                <w:sz w:val="20"/>
                <w:szCs w:val="20"/>
              </w:rPr>
            </w:pPr>
            <w:r w:rsidRPr="00536346">
              <w:rPr>
                <w:sz w:val="20"/>
                <w:szCs w:val="20"/>
              </w:rPr>
              <w:t xml:space="preserve">  Июль</w:t>
            </w:r>
          </w:p>
        </w:tc>
        <w:tc>
          <w:tcPr>
            <w:tcW w:w="530" w:type="pct"/>
            <w:tcBorders>
              <w:top w:val="nil"/>
              <w:left w:val="nil"/>
              <w:bottom w:val="nil"/>
              <w:right w:val="nil"/>
            </w:tcBorders>
            <w:vAlign w:val="bottom"/>
            <w:hideMark/>
          </w:tcPr>
          <w:p w14:paraId="05A7F8C1" w14:textId="77777777" w:rsidR="00762494" w:rsidRPr="00536346" w:rsidRDefault="00762494" w:rsidP="008D75D2">
            <w:pPr>
              <w:jc w:val="right"/>
              <w:rPr>
                <w:sz w:val="20"/>
                <w:szCs w:val="20"/>
              </w:rPr>
            </w:pPr>
            <w:r w:rsidRPr="00536346">
              <w:rPr>
                <w:sz w:val="20"/>
                <w:szCs w:val="20"/>
              </w:rPr>
              <w:t>32 950</w:t>
            </w:r>
          </w:p>
        </w:tc>
        <w:tc>
          <w:tcPr>
            <w:tcW w:w="1005" w:type="pct"/>
            <w:tcBorders>
              <w:top w:val="nil"/>
              <w:left w:val="nil"/>
              <w:bottom w:val="nil"/>
              <w:right w:val="nil"/>
            </w:tcBorders>
            <w:vAlign w:val="bottom"/>
            <w:hideMark/>
          </w:tcPr>
          <w:p w14:paraId="17FEACF4" w14:textId="77777777" w:rsidR="00762494" w:rsidRPr="00536346" w:rsidRDefault="00762494" w:rsidP="008D75D2">
            <w:pPr>
              <w:shd w:val="clear" w:color="auto" w:fill="FFFFFF"/>
              <w:jc w:val="right"/>
              <w:rPr>
                <w:rFonts w:eastAsia="Arial Unicode MS"/>
                <w:bCs/>
                <w:sz w:val="20"/>
                <w:szCs w:val="20"/>
              </w:rPr>
            </w:pPr>
            <w:r w:rsidRPr="00536346">
              <w:rPr>
                <w:rFonts w:eastAsia="Arial Unicode MS"/>
                <w:bCs/>
                <w:sz w:val="20"/>
                <w:szCs w:val="20"/>
              </w:rPr>
              <w:t>116,0</w:t>
            </w:r>
          </w:p>
        </w:tc>
        <w:tc>
          <w:tcPr>
            <w:tcW w:w="703" w:type="pct"/>
            <w:tcBorders>
              <w:top w:val="nil"/>
              <w:left w:val="nil"/>
              <w:bottom w:val="nil"/>
              <w:right w:val="nil"/>
            </w:tcBorders>
            <w:vAlign w:val="bottom"/>
            <w:hideMark/>
          </w:tcPr>
          <w:p w14:paraId="203DBFE5" w14:textId="77777777" w:rsidR="00762494" w:rsidRPr="00536346" w:rsidRDefault="00762494" w:rsidP="008D75D2">
            <w:pPr>
              <w:jc w:val="right"/>
              <w:rPr>
                <w:sz w:val="20"/>
                <w:szCs w:val="20"/>
              </w:rPr>
            </w:pPr>
            <w:r w:rsidRPr="00536346">
              <w:rPr>
                <w:sz w:val="20"/>
                <w:szCs w:val="20"/>
              </w:rPr>
              <w:t>93,5</w:t>
            </w:r>
          </w:p>
        </w:tc>
        <w:tc>
          <w:tcPr>
            <w:tcW w:w="1429" w:type="pct"/>
            <w:tcBorders>
              <w:top w:val="nil"/>
              <w:left w:val="nil"/>
              <w:bottom w:val="nil"/>
              <w:right w:val="nil"/>
            </w:tcBorders>
            <w:vAlign w:val="bottom"/>
            <w:hideMark/>
          </w:tcPr>
          <w:p w14:paraId="7BF770F4" w14:textId="77777777" w:rsidR="00762494" w:rsidRPr="00536346" w:rsidRDefault="00762494" w:rsidP="008D75D2">
            <w:pPr>
              <w:jc w:val="right"/>
              <w:rPr>
                <w:sz w:val="20"/>
                <w:szCs w:val="20"/>
              </w:rPr>
            </w:pPr>
            <w:r w:rsidRPr="00536346">
              <w:rPr>
                <w:sz w:val="20"/>
                <w:szCs w:val="20"/>
              </w:rPr>
              <w:t>105,2</w:t>
            </w:r>
          </w:p>
        </w:tc>
      </w:tr>
      <w:tr w:rsidR="00762494" w:rsidRPr="00536346" w14:paraId="09B65C1F" w14:textId="77777777" w:rsidTr="008D75D2">
        <w:tc>
          <w:tcPr>
            <w:tcW w:w="1333" w:type="pct"/>
            <w:tcBorders>
              <w:top w:val="nil"/>
              <w:left w:val="nil"/>
              <w:bottom w:val="nil"/>
              <w:right w:val="nil"/>
            </w:tcBorders>
            <w:vAlign w:val="bottom"/>
            <w:hideMark/>
          </w:tcPr>
          <w:p w14:paraId="6C4E7BBA" w14:textId="77777777" w:rsidR="00762494" w:rsidRPr="00536346" w:rsidRDefault="00762494" w:rsidP="008D75D2">
            <w:pPr>
              <w:spacing w:line="160" w:lineRule="exact"/>
              <w:rPr>
                <w:sz w:val="20"/>
                <w:szCs w:val="20"/>
              </w:rPr>
            </w:pPr>
            <w:r w:rsidRPr="00536346">
              <w:rPr>
                <w:sz w:val="20"/>
                <w:szCs w:val="20"/>
              </w:rPr>
              <w:t xml:space="preserve">  Август</w:t>
            </w:r>
          </w:p>
        </w:tc>
        <w:tc>
          <w:tcPr>
            <w:tcW w:w="530" w:type="pct"/>
            <w:tcBorders>
              <w:top w:val="nil"/>
              <w:left w:val="nil"/>
              <w:bottom w:val="nil"/>
              <w:right w:val="nil"/>
            </w:tcBorders>
            <w:vAlign w:val="bottom"/>
            <w:hideMark/>
          </w:tcPr>
          <w:p w14:paraId="19ED72D4" w14:textId="77777777" w:rsidR="00762494" w:rsidRPr="00536346" w:rsidRDefault="00762494" w:rsidP="008D75D2">
            <w:pPr>
              <w:jc w:val="right"/>
              <w:rPr>
                <w:sz w:val="20"/>
                <w:szCs w:val="20"/>
              </w:rPr>
            </w:pPr>
            <w:r w:rsidRPr="00536346">
              <w:rPr>
                <w:sz w:val="20"/>
                <w:szCs w:val="20"/>
              </w:rPr>
              <w:t>31 543</w:t>
            </w:r>
          </w:p>
        </w:tc>
        <w:tc>
          <w:tcPr>
            <w:tcW w:w="1005" w:type="pct"/>
            <w:tcBorders>
              <w:top w:val="nil"/>
              <w:left w:val="nil"/>
              <w:bottom w:val="nil"/>
              <w:right w:val="nil"/>
            </w:tcBorders>
            <w:vAlign w:val="bottom"/>
            <w:hideMark/>
          </w:tcPr>
          <w:p w14:paraId="455AE3FD" w14:textId="77777777" w:rsidR="00762494" w:rsidRPr="00536346" w:rsidRDefault="00762494" w:rsidP="008D75D2">
            <w:pPr>
              <w:shd w:val="clear" w:color="auto" w:fill="FFFFFF"/>
              <w:jc w:val="right"/>
              <w:rPr>
                <w:rFonts w:eastAsia="Arial Unicode MS"/>
                <w:bCs/>
                <w:sz w:val="20"/>
                <w:szCs w:val="20"/>
              </w:rPr>
            </w:pPr>
            <w:r w:rsidRPr="00536346">
              <w:rPr>
                <w:rFonts w:eastAsia="Arial Unicode MS"/>
                <w:bCs/>
                <w:sz w:val="20"/>
                <w:szCs w:val="20"/>
              </w:rPr>
              <w:t>115,8</w:t>
            </w:r>
          </w:p>
        </w:tc>
        <w:tc>
          <w:tcPr>
            <w:tcW w:w="703" w:type="pct"/>
            <w:tcBorders>
              <w:top w:val="nil"/>
              <w:left w:val="nil"/>
              <w:bottom w:val="nil"/>
              <w:right w:val="nil"/>
            </w:tcBorders>
            <w:vAlign w:val="bottom"/>
            <w:hideMark/>
          </w:tcPr>
          <w:p w14:paraId="4AE94ADC" w14:textId="77777777" w:rsidR="00762494" w:rsidRPr="00536346" w:rsidRDefault="00762494" w:rsidP="008D75D2">
            <w:pPr>
              <w:jc w:val="right"/>
              <w:rPr>
                <w:sz w:val="20"/>
                <w:szCs w:val="20"/>
              </w:rPr>
            </w:pPr>
            <w:r w:rsidRPr="00536346">
              <w:rPr>
                <w:sz w:val="20"/>
                <w:szCs w:val="20"/>
              </w:rPr>
              <w:t>95,7</w:t>
            </w:r>
          </w:p>
        </w:tc>
        <w:tc>
          <w:tcPr>
            <w:tcW w:w="1429" w:type="pct"/>
            <w:tcBorders>
              <w:top w:val="nil"/>
              <w:left w:val="nil"/>
              <w:bottom w:val="nil"/>
              <w:right w:val="nil"/>
            </w:tcBorders>
            <w:vAlign w:val="bottom"/>
            <w:hideMark/>
          </w:tcPr>
          <w:p w14:paraId="72E9AD9D" w14:textId="77777777" w:rsidR="00762494" w:rsidRPr="00536346" w:rsidRDefault="00762494" w:rsidP="008D75D2">
            <w:pPr>
              <w:jc w:val="right"/>
              <w:rPr>
                <w:sz w:val="20"/>
                <w:szCs w:val="20"/>
              </w:rPr>
            </w:pPr>
            <w:r w:rsidRPr="00536346">
              <w:rPr>
                <w:sz w:val="20"/>
                <w:szCs w:val="20"/>
              </w:rPr>
              <w:t>105,8</w:t>
            </w:r>
          </w:p>
        </w:tc>
      </w:tr>
      <w:tr w:rsidR="00762494" w:rsidRPr="00536346" w14:paraId="770FB5B4" w14:textId="77777777" w:rsidTr="008D75D2">
        <w:tc>
          <w:tcPr>
            <w:tcW w:w="1333" w:type="pct"/>
            <w:tcBorders>
              <w:top w:val="nil"/>
              <w:left w:val="nil"/>
              <w:bottom w:val="nil"/>
              <w:right w:val="nil"/>
            </w:tcBorders>
            <w:vAlign w:val="bottom"/>
            <w:hideMark/>
          </w:tcPr>
          <w:p w14:paraId="33F8BCF2" w14:textId="77777777" w:rsidR="00762494" w:rsidRPr="00536346" w:rsidRDefault="00762494" w:rsidP="008D75D2">
            <w:pPr>
              <w:spacing w:line="160" w:lineRule="exact"/>
              <w:rPr>
                <w:sz w:val="20"/>
                <w:szCs w:val="20"/>
              </w:rPr>
            </w:pPr>
            <w:r w:rsidRPr="00536346">
              <w:rPr>
                <w:sz w:val="20"/>
                <w:szCs w:val="20"/>
              </w:rPr>
              <w:t xml:space="preserve">  Сентябрь</w:t>
            </w:r>
          </w:p>
        </w:tc>
        <w:tc>
          <w:tcPr>
            <w:tcW w:w="530" w:type="pct"/>
            <w:tcBorders>
              <w:top w:val="nil"/>
              <w:left w:val="nil"/>
              <w:bottom w:val="nil"/>
              <w:right w:val="nil"/>
            </w:tcBorders>
            <w:vAlign w:val="bottom"/>
            <w:hideMark/>
          </w:tcPr>
          <w:p w14:paraId="687565C8" w14:textId="77777777" w:rsidR="00762494" w:rsidRPr="00536346" w:rsidRDefault="00762494" w:rsidP="008D75D2">
            <w:pPr>
              <w:jc w:val="right"/>
              <w:rPr>
                <w:sz w:val="20"/>
                <w:szCs w:val="20"/>
              </w:rPr>
            </w:pPr>
            <w:r w:rsidRPr="00536346">
              <w:rPr>
                <w:sz w:val="20"/>
                <w:szCs w:val="20"/>
              </w:rPr>
              <w:t>32 223</w:t>
            </w:r>
          </w:p>
        </w:tc>
        <w:tc>
          <w:tcPr>
            <w:tcW w:w="1005" w:type="pct"/>
            <w:tcBorders>
              <w:top w:val="nil"/>
              <w:left w:val="nil"/>
              <w:bottom w:val="nil"/>
              <w:right w:val="nil"/>
            </w:tcBorders>
            <w:vAlign w:val="bottom"/>
            <w:hideMark/>
          </w:tcPr>
          <w:p w14:paraId="7ACE89A3" w14:textId="77777777" w:rsidR="00762494" w:rsidRPr="00536346" w:rsidRDefault="00762494" w:rsidP="008D75D2">
            <w:pPr>
              <w:shd w:val="clear" w:color="auto" w:fill="FFFFFF"/>
              <w:jc w:val="right"/>
              <w:rPr>
                <w:rFonts w:eastAsia="Arial Unicode MS"/>
                <w:bCs/>
                <w:sz w:val="20"/>
                <w:szCs w:val="20"/>
              </w:rPr>
            </w:pPr>
            <w:r w:rsidRPr="00536346">
              <w:rPr>
                <w:rFonts w:eastAsia="Arial Unicode MS"/>
                <w:bCs/>
                <w:sz w:val="20"/>
                <w:szCs w:val="20"/>
              </w:rPr>
              <w:t>109,6</w:t>
            </w:r>
          </w:p>
        </w:tc>
        <w:tc>
          <w:tcPr>
            <w:tcW w:w="703" w:type="pct"/>
            <w:tcBorders>
              <w:top w:val="nil"/>
              <w:left w:val="nil"/>
              <w:bottom w:val="nil"/>
              <w:right w:val="nil"/>
            </w:tcBorders>
            <w:vAlign w:val="bottom"/>
            <w:hideMark/>
          </w:tcPr>
          <w:p w14:paraId="60832634" w14:textId="77777777" w:rsidR="00762494" w:rsidRPr="00536346" w:rsidRDefault="00762494" w:rsidP="008D75D2">
            <w:pPr>
              <w:jc w:val="right"/>
              <w:rPr>
                <w:sz w:val="20"/>
                <w:szCs w:val="20"/>
              </w:rPr>
            </w:pPr>
            <w:r w:rsidRPr="00536346">
              <w:rPr>
                <w:sz w:val="20"/>
                <w:szCs w:val="20"/>
              </w:rPr>
              <w:t>102,2</w:t>
            </w:r>
          </w:p>
        </w:tc>
        <w:tc>
          <w:tcPr>
            <w:tcW w:w="1429" w:type="pct"/>
            <w:tcBorders>
              <w:top w:val="nil"/>
              <w:left w:val="nil"/>
              <w:bottom w:val="nil"/>
              <w:right w:val="nil"/>
            </w:tcBorders>
            <w:vAlign w:val="bottom"/>
            <w:hideMark/>
          </w:tcPr>
          <w:p w14:paraId="225D79A0" w14:textId="77777777" w:rsidR="00762494" w:rsidRPr="00536346" w:rsidRDefault="00762494" w:rsidP="008D75D2">
            <w:pPr>
              <w:jc w:val="right"/>
              <w:rPr>
                <w:sz w:val="20"/>
                <w:szCs w:val="20"/>
              </w:rPr>
            </w:pPr>
            <w:r w:rsidRPr="00536346">
              <w:rPr>
                <w:sz w:val="20"/>
                <w:szCs w:val="20"/>
              </w:rPr>
              <w:t>100,0</w:t>
            </w:r>
          </w:p>
        </w:tc>
      </w:tr>
      <w:tr w:rsidR="00762494" w:rsidRPr="00536346" w14:paraId="52C5480A" w14:textId="77777777" w:rsidTr="008D75D2">
        <w:tc>
          <w:tcPr>
            <w:tcW w:w="1333" w:type="pct"/>
            <w:tcBorders>
              <w:top w:val="nil"/>
              <w:left w:val="nil"/>
              <w:bottom w:val="nil"/>
              <w:right w:val="nil"/>
            </w:tcBorders>
            <w:vAlign w:val="bottom"/>
            <w:hideMark/>
          </w:tcPr>
          <w:p w14:paraId="30BABEA4" w14:textId="77777777" w:rsidR="00762494" w:rsidRPr="00536346" w:rsidRDefault="00762494" w:rsidP="008D75D2">
            <w:pPr>
              <w:spacing w:line="160" w:lineRule="exact"/>
              <w:rPr>
                <w:sz w:val="20"/>
                <w:szCs w:val="20"/>
              </w:rPr>
            </w:pPr>
            <w:r w:rsidRPr="00536346">
              <w:rPr>
                <w:sz w:val="20"/>
                <w:szCs w:val="20"/>
              </w:rPr>
              <w:t xml:space="preserve">  </w:t>
            </w:r>
            <w:r w:rsidRPr="00536346">
              <w:rPr>
                <w:sz w:val="20"/>
                <w:szCs w:val="20"/>
                <w:lang w:val="en-US"/>
              </w:rPr>
              <w:t>III</w:t>
            </w:r>
            <w:r w:rsidRPr="00536346">
              <w:rPr>
                <w:sz w:val="20"/>
                <w:szCs w:val="20"/>
              </w:rPr>
              <w:t xml:space="preserve"> квартал</w:t>
            </w:r>
          </w:p>
        </w:tc>
        <w:tc>
          <w:tcPr>
            <w:tcW w:w="530" w:type="pct"/>
            <w:tcBorders>
              <w:top w:val="nil"/>
              <w:left w:val="nil"/>
              <w:bottom w:val="nil"/>
              <w:right w:val="nil"/>
            </w:tcBorders>
            <w:vAlign w:val="bottom"/>
            <w:hideMark/>
          </w:tcPr>
          <w:p w14:paraId="073063FC" w14:textId="77777777" w:rsidR="00762494" w:rsidRPr="00536346" w:rsidRDefault="00762494" w:rsidP="008D75D2">
            <w:pPr>
              <w:jc w:val="right"/>
              <w:rPr>
                <w:sz w:val="20"/>
                <w:szCs w:val="20"/>
              </w:rPr>
            </w:pPr>
            <w:r w:rsidRPr="00536346">
              <w:rPr>
                <w:sz w:val="20"/>
                <w:szCs w:val="20"/>
              </w:rPr>
              <w:t>32 239</w:t>
            </w:r>
          </w:p>
        </w:tc>
        <w:tc>
          <w:tcPr>
            <w:tcW w:w="1005" w:type="pct"/>
            <w:tcBorders>
              <w:top w:val="nil"/>
              <w:left w:val="nil"/>
              <w:bottom w:val="nil"/>
              <w:right w:val="nil"/>
            </w:tcBorders>
            <w:vAlign w:val="bottom"/>
            <w:hideMark/>
          </w:tcPr>
          <w:p w14:paraId="66787C2F" w14:textId="77777777" w:rsidR="00762494" w:rsidRPr="00536346" w:rsidRDefault="00762494" w:rsidP="008D75D2">
            <w:pPr>
              <w:shd w:val="clear" w:color="auto" w:fill="FFFFFF"/>
              <w:jc w:val="right"/>
              <w:rPr>
                <w:rFonts w:eastAsia="Arial Unicode MS"/>
                <w:bCs/>
                <w:sz w:val="20"/>
                <w:szCs w:val="20"/>
              </w:rPr>
            </w:pPr>
            <w:r w:rsidRPr="00536346">
              <w:rPr>
                <w:rFonts w:eastAsia="Arial Unicode MS"/>
                <w:bCs/>
                <w:sz w:val="20"/>
                <w:szCs w:val="20"/>
              </w:rPr>
              <w:t>113,7</w:t>
            </w:r>
          </w:p>
        </w:tc>
        <w:tc>
          <w:tcPr>
            <w:tcW w:w="703" w:type="pct"/>
            <w:tcBorders>
              <w:top w:val="nil"/>
              <w:left w:val="nil"/>
              <w:bottom w:val="nil"/>
              <w:right w:val="nil"/>
            </w:tcBorders>
            <w:vAlign w:val="bottom"/>
            <w:hideMark/>
          </w:tcPr>
          <w:p w14:paraId="3740F569" w14:textId="77777777" w:rsidR="00762494" w:rsidRPr="00536346" w:rsidRDefault="00762494" w:rsidP="008D75D2">
            <w:pPr>
              <w:jc w:val="right"/>
              <w:rPr>
                <w:sz w:val="20"/>
                <w:szCs w:val="20"/>
              </w:rPr>
            </w:pPr>
            <w:r w:rsidRPr="00536346">
              <w:rPr>
                <w:sz w:val="20"/>
                <w:szCs w:val="20"/>
              </w:rPr>
              <w:t>97,2</w:t>
            </w:r>
          </w:p>
        </w:tc>
        <w:tc>
          <w:tcPr>
            <w:tcW w:w="1429" w:type="pct"/>
            <w:tcBorders>
              <w:top w:val="nil"/>
              <w:left w:val="nil"/>
              <w:bottom w:val="nil"/>
              <w:right w:val="nil"/>
            </w:tcBorders>
            <w:vAlign w:val="bottom"/>
            <w:hideMark/>
          </w:tcPr>
          <w:p w14:paraId="52138AEB" w14:textId="77777777" w:rsidR="00762494" w:rsidRPr="00536346" w:rsidRDefault="00762494" w:rsidP="008D75D2">
            <w:pPr>
              <w:jc w:val="right"/>
              <w:rPr>
                <w:sz w:val="20"/>
                <w:szCs w:val="20"/>
              </w:rPr>
            </w:pPr>
            <w:r w:rsidRPr="00536346">
              <w:rPr>
                <w:sz w:val="20"/>
                <w:szCs w:val="20"/>
              </w:rPr>
              <w:t>103,6</w:t>
            </w:r>
          </w:p>
        </w:tc>
      </w:tr>
      <w:tr w:rsidR="00762494" w:rsidRPr="00536346" w14:paraId="37DA4D8D" w14:textId="77777777" w:rsidTr="008D75D2">
        <w:tc>
          <w:tcPr>
            <w:tcW w:w="1333" w:type="pct"/>
            <w:tcBorders>
              <w:top w:val="nil"/>
              <w:left w:val="nil"/>
              <w:bottom w:val="nil"/>
              <w:right w:val="nil"/>
            </w:tcBorders>
            <w:vAlign w:val="bottom"/>
            <w:hideMark/>
          </w:tcPr>
          <w:p w14:paraId="75698C55" w14:textId="77777777" w:rsidR="00762494" w:rsidRPr="00536346" w:rsidRDefault="00762494" w:rsidP="008D75D2">
            <w:pPr>
              <w:spacing w:line="160" w:lineRule="exact"/>
              <w:rPr>
                <w:sz w:val="20"/>
                <w:szCs w:val="20"/>
              </w:rPr>
            </w:pPr>
            <w:r w:rsidRPr="00536346">
              <w:rPr>
                <w:sz w:val="20"/>
                <w:szCs w:val="20"/>
              </w:rPr>
              <w:t xml:space="preserve">  Октябрь</w:t>
            </w:r>
          </w:p>
        </w:tc>
        <w:tc>
          <w:tcPr>
            <w:tcW w:w="530" w:type="pct"/>
            <w:tcBorders>
              <w:top w:val="nil"/>
              <w:left w:val="nil"/>
              <w:bottom w:val="nil"/>
              <w:right w:val="nil"/>
            </w:tcBorders>
            <w:vAlign w:val="bottom"/>
            <w:hideMark/>
          </w:tcPr>
          <w:p w14:paraId="6D399DE0" w14:textId="77777777" w:rsidR="00762494" w:rsidRPr="00536346" w:rsidRDefault="00762494" w:rsidP="008D75D2">
            <w:pPr>
              <w:jc w:val="right"/>
              <w:rPr>
                <w:sz w:val="20"/>
                <w:szCs w:val="20"/>
              </w:rPr>
            </w:pPr>
            <w:r w:rsidRPr="00536346">
              <w:rPr>
                <w:sz w:val="20"/>
                <w:szCs w:val="20"/>
              </w:rPr>
              <w:t>32 722</w:t>
            </w:r>
          </w:p>
        </w:tc>
        <w:tc>
          <w:tcPr>
            <w:tcW w:w="1005" w:type="pct"/>
            <w:tcBorders>
              <w:top w:val="nil"/>
              <w:left w:val="nil"/>
              <w:bottom w:val="nil"/>
              <w:right w:val="nil"/>
            </w:tcBorders>
            <w:vAlign w:val="bottom"/>
            <w:hideMark/>
          </w:tcPr>
          <w:p w14:paraId="566A8419" w14:textId="77777777" w:rsidR="00762494" w:rsidRPr="00536346" w:rsidRDefault="00762494" w:rsidP="008D75D2">
            <w:pPr>
              <w:shd w:val="clear" w:color="auto" w:fill="FFFFFF"/>
              <w:jc w:val="right"/>
              <w:rPr>
                <w:rFonts w:eastAsia="Arial Unicode MS"/>
                <w:bCs/>
                <w:sz w:val="20"/>
                <w:szCs w:val="20"/>
              </w:rPr>
            </w:pPr>
            <w:r w:rsidRPr="00536346">
              <w:rPr>
                <w:rFonts w:eastAsia="Arial Unicode MS"/>
                <w:bCs/>
                <w:sz w:val="20"/>
                <w:szCs w:val="20"/>
              </w:rPr>
              <w:t>110,7</w:t>
            </w:r>
          </w:p>
        </w:tc>
        <w:tc>
          <w:tcPr>
            <w:tcW w:w="703" w:type="pct"/>
            <w:tcBorders>
              <w:top w:val="nil"/>
              <w:left w:val="nil"/>
              <w:bottom w:val="nil"/>
              <w:right w:val="nil"/>
            </w:tcBorders>
            <w:vAlign w:val="bottom"/>
            <w:hideMark/>
          </w:tcPr>
          <w:p w14:paraId="4F5A984F" w14:textId="77777777" w:rsidR="00762494" w:rsidRPr="00536346" w:rsidRDefault="00762494" w:rsidP="008D75D2">
            <w:pPr>
              <w:jc w:val="right"/>
              <w:rPr>
                <w:sz w:val="20"/>
                <w:szCs w:val="20"/>
              </w:rPr>
            </w:pPr>
            <w:r w:rsidRPr="00536346">
              <w:rPr>
                <w:sz w:val="20"/>
                <w:szCs w:val="20"/>
              </w:rPr>
              <w:t>101,5</w:t>
            </w:r>
          </w:p>
        </w:tc>
        <w:tc>
          <w:tcPr>
            <w:tcW w:w="1429" w:type="pct"/>
            <w:tcBorders>
              <w:top w:val="nil"/>
              <w:left w:val="nil"/>
              <w:bottom w:val="nil"/>
              <w:right w:val="nil"/>
            </w:tcBorders>
            <w:vAlign w:val="bottom"/>
            <w:hideMark/>
          </w:tcPr>
          <w:p w14:paraId="6191F7BF" w14:textId="77777777" w:rsidR="00762494" w:rsidRPr="00536346" w:rsidRDefault="00762494" w:rsidP="008D75D2">
            <w:pPr>
              <w:jc w:val="right"/>
              <w:rPr>
                <w:sz w:val="20"/>
                <w:szCs w:val="20"/>
              </w:rPr>
            </w:pPr>
            <w:r w:rsidRPr="00536346">
              <w:rPr>
                <w:sz w:val="20"/>
                <w:szCs w:val="20"/>
              </w:rPr>
              <w:t>101,4</w:t>
            </w:r>
          </w:p>
        </w:tc>
      </w:tr>
      <w:tr w:rsidR="00AA1FF9" w:rsidRPr="00536346" w14:paraId="22A5C9E6" w14:textId="77777777" w:rsidTr="008D75D2">
        <w:tc>
          <w:tcPr>
            <w:tcW w:w="5000" w:type="pct"/>
            <w:gridSpan w:val="5"/>
            <w:tcBorders>
              <w:top w:val="nil"/>
              <w:left w:val="nil"/>
              <w:bottom w:val="nil"/>
              <w:right w:val="nil"/>
            </w:tcBorders>
            <w:vAlign w:val="bottom"/>
            <w:hideMark/>
          </w:tcPr>
          <w:p w14:paraId="212EFCD2" w14:textId="0EF11C00" w:rsidR="00AA1FF9" w:rsidRPr="00536346" w:rsidRDefault="00AA1FF9" w:rsidP="008D75D2">
            <w:pPr>
              <w:jc w:val="center"/>
              <w:rPr>
                <w:sz w:val="20"/>
                <w:szCs w:val="20"/>
              </w:rPr>
            </w:pPr>
            <w:r w:rsidRPr="00536346">
              <w:rPr>
                <w:b/>
                <w:sz w:val="20"/>
                <w:szCs w:val="20"/>
              </w:rPr>
              <w:t>2024</w:t>
            </w:r>
          </w:p>
        </w:tc>
      </w:tr>
      <w:tr w:rsidR="00762494" w:rsidRPr="00536346" w14:paraId="35C2DFC4" w14:textId="77777777" w:rsidTr="008D75D2">
        <w:tc>
          <w:tcPr>
            <w:tcW w:w="1333" w:type="pct"/>
            <w:tcBorders>
              <w:top w:val="nil"/>
              <w:left w:val="nil"/>
              <w:bottom w:val="nil"/>
              <w:right w:val="nil"/>
            </w:tcBorders>
            <w:vAlign w:val="bottom"/>
            <w:hideMark/>
          </w:tcPr>
          <w:p w14:paraId="4D3F4C94" w14:textId="77777777" w:rsidR="00762494" w:rsidRPr="00536346" w:rsidRDefault="00762494" w:rsidP="008D75D2">
            <w:pPr>
              <w:shd w:val="clear" w:color="auto" w:fill="FFFFFF"/>
              <w:ind w:left="113"/>
              <w:rPr>
                <w:sz w:val="20"/>
                <w:szCs w:val="20"/>
              </w:rPr>
            </w:pPr>
            <w:r w:rsidRPr="00536346">
              <w:rPr>
                <w:sz w:val="20"/>
                <w:szCs w:val="20"/>
              </w:rPr>
              <w:t>Январь</w:t>
            </w:r>
          </w:p>
        </w:tc>
        <w:tc>
          <w:tcPr>
            <w:tcW w:w="530" w:type="pct"/>
            <w:tcBorders>
              <w:top w:val="nil"/>
              <w:left w:val="nil"/>
              <w:bottom w:val="nil"/>
              <w:right w:val="nil"/>
            </w:tcBorders>
            <w:vAlign w:val="bottom"/>
            <w:hideMark/>
          </w:tcPr>
          <w:p w14:paraId="1069A34F" w14:textId="77777777" w:rsidR="00762494" w:rsidRPr="00536346" w:rsidRDefault="00762494" w:rsidP="008D75D2">
            <w:pPr>
              <w:jc w:val="right"/>
              <w:rPr>
                <w:sz w:val="20"/>
                <w:szCs w:val="20"/>
              </w:rPr>
            </w:pPr>
            <w:r w:rsidRPr="00536346">
              <w:rPr>
                <w:sz w:val="20"/>
                <w:szCs w:val="20"/>
              </w:rPr>
              <w:t>33 664</w:t>
            </w:r>
          </w:p>
        </w:tc>
        <w:tc>
          <w:tcPr>
            <w:tcW w:w="1005" w:type="pct"/>
            <w:tcBorders>
              <w:top w:val="nil"/>
              <w:left w:val="nil"/>
              <w:bottom w:val="nil"/>
              <w:right w:val="nil"/>
            </w:tcBorders>
            <w:vAlign w:val="bottom"/>
            <w:hideMark/>
          </w:tcPr>
          <w:p w14:paraId="3FAAC380" w14:textId="77777777" w:rsidR="00762494" w:rsidRPr="00536346" w:rsidRDefault="00762494" w:rsidP="008D75D2">
            <w:pPr>
              <w:shd w:val="clear" w:color="auto" w:fill="FFFFFF"/>
              <w:jc w:val="right"/>
              <w:rPr>
                <w:rFonts w:eastAsia="Arial Unicode MS"/>
                <w:bCs/>
                <w:sz w:val="20"/>
                <w:szCs w:val="20"/>
              </w:rPr>
            </w:pPr>
            <w:r w:rsidRPr="00536346">
              <w:rPr>
                <w:rFonts w:eastAsia="Arial Unicode MS"/>
                <w:bCs/>
                <w:sz w:val="20"/>
                <w:szCs w:val="20"/>
              </w:rPr>
              <w:t>112,7</w:t>
            </w:r>
          </w:p>
        </w:tc>
        <w:tc>
          <w:tcPr>
            <w:tcW w:w="703" w:type="pct"/>
            <w:tcBorders>
              <w:top w:val="nil"/>
              <w:left w:val="nil"/>
              <w:bottom w:val="nil"/>
              <w:right w:val="nil"/>
            </w:tcBorders>
            <w:vAlign w:val="bottom"/>
            <w:hideMark/>
          </w:tcPr>
          <w:p w14:paraId="151AC903" w14:textId="77777777" w:rsidR="00762494" w:rsidRPr="00536346" w:rsidRDefault="00762494" w:rsidP="008D75D2">
            <w:pPr>
              <w:jc w:val="right"/>
              <w:rPr>
                <w:sz w:val="20"/>
                <w:szCs w:val="20"/>
              </w:rPr>
            </w:pPr>
            <w:r w:rsidRPr="00536346">
              <w:rPr>
                <w:sz w:val="20"/>
                <w:szCs w:val="20"/>
              </w:rPr>
              <w:t>74,9</w:t>
            </w:r>
          </w:p>
        </w:tc>
        <w:tc>
          <w:tcPr>
            <w:tcW w:w="1429" w:type="pct"/>
            <w:tcBorders>
              <w:top w:val="nil"/>
              <w:left w:val="nil"/>
              <w:bottom w:val="nil"/>
              <w:right w:val="nil"/>
            </w:tcBorders>
            <w:vAlign w:val="bottom"/>
            <w:hideMark/>
          </w:tcPr>
          <w:p w14:paraId="3F9E44D1" w14:textId="77777777" w:rsidR="00762494" w:rsidRPr="00536346" w:rsidRDefault="00762494" w:rsidP="008D75D2">
            <w:pPr>
              <w:jc w:val="right"/>
              <w:rPr>
                <w:sz w:val="20"/>
                <w:szCs w:val="20"/>
              </w:rPr>
            </w:pPr>
            <w:r w:rsidRPr="00536346">
              <w:rPr>
                <w:sz w:val="20"/>
                <w:szCs w:val="20"/>
              </w:rPr>
              <w:t>106,4</w:t>
            </w:r>
          </w:p>
        </w:tc>
      </w:tr>
      <w:tr w:rsidR="00762494" w:rsidRPr="00536346" w14:paraId="327E2263" w14:textId="77777777" w:rsidTr="008D75D2">
        <w:tc>
          <w:tcPr>
            <w:tcW w:w="1333" w:type="pct"/>
            <w:tcBorders>
              <w:top w:val="nil"/>
              <w:left w:val="nil"/>
              <w:bottom w:val="nil"/>
              <w:right w:val="nil"/>
            </w:tcBorders>
            <w:vAlign w:val="bottom"/>
            <w:hideMark/>
          </w:tcPr>
          <w:p w14:paraId="100F33E1" w14:textId="77777777" w:rsidR="00762494" w:rsidRPr="00536346" w:rsidRDefault="00762494" w:rsidP="008D75D2">
            <w:pPr>
              <w:shd w:val="clear" w:color="auto" w:fill="FFFFFF"/>
              <w:ind w:left="113"/>
              <w:rPr>
                <w:sz w:val="20"/>
                <w:szCs w:val="20"/>
              </w:rPr>
            </w:pPr>
            <w:r w:rsidRPr="00536346">
              <w:rPr>
                <w:sz w:val="20"/>
                <w:szCs w:val="20"/>
              </w:rPr>
              <w:t>Февраль</w:t>
            </w:r>
          </w:p>
        </w:tc>
        <w:tc>
          <w:tcPr>
            <w:tcW w:w="530" w:type="pct"/>
            <w:tcBorders>
              <w:top w:val="nil"/>
              <w:left w:val="nil"/>
              <w:bottom w:val="nil"/>
              <w:right w:val="nil"/>
            </w:tcBorders>
            <w:vAlign w:val="bottom"/>
            <w:hideMark/>
          </w:tcPr>
          <w:p w14:paraId="3245F1C4" w14:textId="77777777" w:rsidR="00762494" w:rsidRPr="00536346" w:rsidRDefault="00762494" w:rsidP="008D75D2">
            <w:pPr>
              <w:jc w:val="right"/>
              <w:rPr>
                <w:sz w:val="20"/>
                <w:szCs w:val="20"/>
              </w:rPr>
            </w:pPr>
            <w:r w:rsidRPr="00536346">
              <w:rPr>
                <w:sz w:val="20"/>
                <w:szCs w:val="20"/>
              </w:rPr>
              <w:t>33 361</w:t>
            </w:r>
          </w:p>
        </w:tc>
        <w:tc>
          <w:tcPr>
            <w:tcW w:w="1005" w:type="pct"/>
            <w:tcBorders>
              <w:top w:val="nil"/>
              <w:left w:val="nil"/>
              <w:bottom w:val="nil"/>
              <w:right w:val="nil"/>
            </w:tcBorders>
            <w:vAlign w:val="bottom"/>
            <w:hideMark/>
          </w:tcPr>
          <w:p w14:paraId="4058BA6E" w14:textId="77777777" w:rsidR="00762494" w:rsidRPr="00536346" w:rsidRDefault="00762494" w:rsidP="008D75D2">
            <w:pPr>
              <w:shd w:val="clear" w:color="auto" w:fill="FFFFFF"/>
              <w:jc w:val="right"/>
              <w:rPr>
                <w:rFonts w:eastAsia="Arial Unicode MS"/>
                <w:bCs/>
                <w:sz w:val="20"/>
                <w:szCs w:val="20"/>
              </w:rPr>
            </w:pPr>
            <w:r w:rsidRPr="00536346">
              <w:rPr>
                <w:rFonts w:eastAsia="Arial Unicode MS"/>
                <w:bCs/>
                <w:sz w:val="20"/>
                <w:szCs w:val="20"/>
              </w:rPr>
              <w:t>110,4</w:t>
            </w:r>
          </w:p>
        </w:tc>
        <w:tc>
          <w:tcPr>
            <w:tcW w:w="703" w:type="pct"/>
            <w:tcBorders>
              <w:top w:val="nil"/>
              <w:left w:val="nil"/>
              <w:bottom w:val="nil"/>
              <w:right w:val="nil"/>
            </w:tcBorders>
            <w:vAlign w:val="bottom"/>
            <w:hideMark/>
          </w:tcPr>
          <w:p w14:paraId="26F4D9B7" w14:textId="77777777" w:rsidR="00762494" w:rsidRPr="00536346" w:rsidRDefault="00762494" w:rsidP="008D75D2">
            <w:pPr>
              <w:jc w:val="right"/>
              <w:rPr>
                <w:sz w:val="20"/>
                <w:szCs w:val="20"/>
              </w:rPr>
            </w:pPr>
            <w:r w:rsidRPr="00536346">
              <w:rPr>
                <w:sz w:val="20"/>
                <w:szCs w:val="20"/>
              </w:rPr>
              <w:t>99,1</w:t>
            </w:r>
          </w:p>
        </w:tc>
        <w:tc>
          <w:tcPr>
            <w:tcW w:w="1429" w:type="pct"/>
            <w:tcBorders>
              <w:top w:val="nil"/>
              <w:left w:val="nil"/>
              <w:bottom w:val="nil"/>
              <w:right w:val="nil"/>
            </w:tcBorders>
            <w:vAlign w:val="bottom"/>
            <w:hideMark/>
          </w:tcPr>
          <w:p w14:paraId="1A510D76" w14:textId="77777777" w:rsidR="00762494" w:rsidRPr="00536346" w:rsidRDefault="00762494" w:rsidP="008D75D2">
            <w:pPr>
              <w:jc w:val="right"/>
              <w:rPr>
                <w:sz w:val="20"/>
                <w:szCs w:val="20"/>
              </w:rPr>
            </w:pPr>
            <w:r w:rsidRPr="00536346">
              <w:rPr>
                <w:sz w:val="20"/>
                <w:szCs w:val="20"/>
              </w:rPr>
              <w:t>105,0</w:t>
            </w:r>
          </w:p>
        </w:tc>
      </w:tr>
      <w:tr w:rsidR="00762494" w:rsidRPr="00536346" w14:paraId="16B1C25C" w14:textId="77777777" w:rsidTr="008D75D2">
        <w:tc>
          <w:tcPr>
            <w:tcW w:w="1333" w:type="pct"/>
            <w:tcBorders>
              <w:top w:val="nil"/>
              <w:left w:val="nil"/>
              <w:bottom w:val="nil"/>
              <w:right w:val="nil"/>
            </w:tcBorders>
            <w:vAlign w:val="bottom"/>
            <w:hideMark/>
          </w:tcPr>
          <w:p w14:paraId="2BFA047C" w14:textId="77777777" w:rsidR="00762494" w:rsidRPr="00536346" w:rsidRDefault="00762494" w:rsidP="008D75D2">
            <w:pPr>
              <w:shd w:val="clear" w:color="auto" w:fill="FFFFFF"/>
              <w:rPr>
                <w:sz w:val="20"/>
                <w:szCs w:val="20"/>
              </w:rPr>
            </w:pPr>
            <w:r w:rsidRPr="00536346">
              <w:rPr>
                <w:sz w:val="20"/>
                <w:szCs w:val="20"/>
              </w:rPr>
              <w:t xml:space="preserve">  Март</w:t>
            </w:r>
          </w:p>
        </w:tc>
        <w:tc>
          <w:tcPr>
            <w:tcW w:w="530" w:type="pct"/>
            <w:tcBorders>
              <w:top w:val="nil"/>
              <w:left w:val="nil"/>
              <w:bottom w:val="nil"/>
              <w:right w:val="nil"/>
            </w:tcBorders>
            <w:vAlign w:val="center"/>
            <w:hideMark/>
          </w:tcPr>
          <w:p w14:paraId="318ADEB1" w14:textId="77777777" w:rsidR="00762494" w:rsidRPr="00536346" w:rsidRDefault="00762494" w:rsidP="008D75D2">
            <w:pPr>
              <w:jc w:val="right"/>
              <w:rPr>
                <w:sz w:val="20"/>
                <w:szCs w:val="20"/>
              </w:rPr>
            </w:pPr>
            <w:r w:rsidRPr="00536346">
              <w:rPr>
                <w:rFonts w:eastAsia="Arial Unicode MS"/>
                <w:bCs/>
                <w:sz w:val="20"/>
                <w:szCs w:val="20"/>
              </w:rPr>
              <w:t>35 104</w:t>
            </w:r>
          </w:p>
        </w:tc>
        <w:tc>
          <w:tcPr>
            <w:tcW w:w="1005" w:type="pct"/>
            <w:tcBorders>
              <w:top w:val="nil"/>
              <w:left w:val="nil"/>
              <w:bottom w:val="nil"/>
              <w:right w:val="nil"/>
            </w:tcBorders>
            <w:vAlign w:val="center"/>
            <w:hideMark/>
          </w:tcPr>
          <w:p w14:paraId="378DF761" w14:textId="77777777" w:rsidR="00762494" w:rsidRPr="00536346" w:rsidRDefault="00762494" w:rsidP="008D75D2">
            <w:pPr>
              <w:shd w:val="clear" w:color="auto" w:fill="FFFFFF"/>
              <w:jc w:val="right"/>
              <w:rPr>
                <w:rFonts w:eastAsia="Arial Unicode MS"/>
                <w:bCs/>
                <w:sz w:val="20"/>
                <w:szCs w:val="20"/>
              </w:rPr>
            </w:pPr>
            <w:r w:rsidRPr="00536346">
              <w:rPr>
                <w:rFonts w:eastAsia="Arial Unicode MS"/>
                <w:bCs/>
                <w:sz w:val="20"/>
                <w:szCs w:val="20"/>
              </w:rPr>
              <w:t>110,0</w:t>
            </w:r>
          </w:p>
        </w:tc>
        <w:tc>
          <w:tcPr>
            <w:tcW w:w="703" w:type="pct"/>
            <w:tcBorders>
              <w:top w:val="nil"/>
              <w:left w:val="nil"/>
              <w:bottom w:val="nil"/>
              <w:right w:val="nil"/>
            </w:tcBorders>
            <w:vAlign w:val="bottom"/>
            <w:hideMark/>
          </w:tcPr>
          <w:p w14:paraId="5C581E3A" w14:textId="77777777" w:rsidR="00762494" w:rsidRPr="00536346" w:rsidRDefault="00762494" w:rsidP="008D75D2">
            <w:pPr>
              <w:jc w:val="right"/>
              <w:rPr>
                <w:sz w:val="20"/>
                <w:szCs w:val="20"/>
              </w:rPr>
            </w:pPr>
            <w:r w:rsidRPr="00536346">
              <w:rPr>
                <w:rFonts w:eastAsia="Arial Unicode MS"/>
                <w:bCs/>
                <w:sz w:val="20"/>
                <w:szCs w:val="20"/>
              </w:rPr>
              <w:t>105,2</w:t>
            </w:r>
          </w:p>
        </w:tc>
        <w:tc>
          <w:tcPr>
            <w:tcW w:w="1429" w:type="pct"/>
            <w:tcBorders>
              <w:top w:val="nil"/>
              <w:left w:val="nil"/>
              <w:bottom w:val="nil"/>
              <w:right w:val="nil"/>
            </w:tcBorders>
            <w:hideMark/>
          </w:tcPr>
          <w:p w14:paraId="3B8C76AE" w14:textId="77777777" w:rsidR="00762494" w:rsidRPr="00536346" w:rsidRDefault="00762494" w:rsidP="008D75D2">
            <w:pPr>
              <w:jc w:val="right"/>
              <w:rPr>
                <w:sz w:val="20"/>
                <w:szCs w:val="20"/>
              </w:rPr>
            </w:pPr>
            <w:r w:rsidRPr="00536346">
              <w:rPr>
                <w:rFonts w:eastAsia="Arial Unicode MS"/>
                <w:bCs/>
                <w:sz w:val="20"/>
                <w:szCs w:val="20"/>
              </w:rPr>
              <w:t>104,6</w:t>
            </w:r>
          </w:p>
        </w:tc>
      </w:tr>
      <w:tr w:rsidR="00762494" w:rsidRPr="00536346" w14:paraId="6C845A98" w14:textId="77777777" w:rsidTr="008D75D2">
        <w:tc>
          <w:tcPr>
            <w:tcW w:w="1333" w:type="pct"/>
            <w:tcBorders>
              <w:top w:val="nil"/>
              <w:left w:val="nil"/>
              <w:bottom w:val="nil"/>
              <w:right w:val="nil"/>
            </w:tcBorders>
            <w:vAlign w:val="bottom"/>
            <w:hideMark/>
          </w:tcPr>
          <w:p w14:paraId="3C7A1266" w14:textId="77777777" w:rsidR="00762494" w:rsidRPr="00536346" w:rsidRDefault="00762494" w:rsidP="008D75D2">
            <w:pPr>
              <w:shd w:val="clear" w:color="auto" w:fill="FFFFFF"/>
              <w:ind w:left="113"/>
              <w:rPr>
                <w:sz w:val="20"/>
                <w:szCs w:val="20"/>
              </w:rPr>
            </w:pPr>
            <w:r w:rsidRPr="00536346">
              <w:rPr>
                <w:sz w:val="20"/>
                <w:szCs w:val="20"/>
                <w:lang w:val="en-US"/>
              </w:rPr>
              <w:t>I</w:t>
            </w:r>
            <w:r w:rsidRPr="00536346">
              <w:rPr>
                <w:sz w:val="20"/>
                <w:szCs w:val="20"/>
              </w:rPr>
              <w:t xml:space="preserve"> квартал</w:t>
            </w:r>
          </w:p>
        </w:tc>
        <w:tc>
          <w:tcPr>
            <w:tcW w:w="530" w:type="pct"/>
            <w:tcBorders>
              <w:top w:val="nil"/>
              <w:left w:val="nil"/>
              <w:bottom w:val="nil"/>
              <w:right w:val="nil"/>
            </w:tcBorders>
            <w:vAlign w:val="center"/>
            <w:hideMark/>
          </w:tcPr>
          <w:p w14:paraId="322097C4" w14:textId="77777777" w:rsidR="00762494" w:rsidRPr="00536346" w:rsidRDefault="00762494" w:rsidP="008D75D2">
            <w:pPr>
              <w:jc w:val="right"/>
              <w:rPr>
                <w:sz w:val="20"/>
                <w:szCs w:val="20"/>
              </w:rPr>
            </w:pPr>
            <w:r w:rsidRPr="00536346">
              <w:rPr>
                <w:rFonts w:eastAsia="Arial Unicode MS"/>
                <w:bCs/>
                <w:sz w:val="20"/>
                <w:szCs w:val="20"/>
              </w:rPr>
              <w:t>34 046</w:t>
            </w:r>
          </w:p>
        </w:tc>
        <w:tc>
          <w:tcPr>
            <w:tcW w:w="1005" w:type="pct"/>
            <w:tcBorders>
              <w:top w:val="nil"/>
              <w:left w:val="nil"/>
              <w:bottom w:val="nil"/>
              <w:right w:val="nil"/>
            </w:tcBorders>
            <w:vAlign w:val="center"/>
            <w:hideMark/>
          </w:tcPr>
          <w:p w14:paraId="276B0356" w14:textId="77777777" w:rsidR="00762494" w:rsidRPr="00536346" w:rsidRDefault="00762494" w:rsidP="008D75D2">
            <w:pPr>
              <w:shd w:val="clear" w:color="auto" w:fill="FFFFFF"/>
              <w:jc w:val="right"/>
              <w:rPr>
                <w:rFonts w:eastAsia="Arial Unicode MS"/>
                <w:bCs/>
                <w:sz w:val="20"/>
                <w:szCs w:val="20"/>
              </w:rPr>
            </w:pPr>
            <w:r w:rsidRPr="00536346">
              <w:rPr>
                <w:rFonts w:eastAsia="Arial Unicode MS"/>
                <w:bCs/>
                <w:sz w:val="20"/>
                <w:szCs w:val="20"/>
              </w:rPr>
              <w:t>111,0</w:t>
            </w:r>
          </w:p>
        </w:tc>
        <w:tc>
          <w:tcPr>
            <w:tcW w:w="703" w:type="pct"/>
            <w:tcBorders>
              <w:top w:val="nil"/>
              <w:left w:val="nil"/>
              <w:bottom w:val="nil"/>
              <w:right w:val="nil"/>
            </w:tcBorders>
            <w:vAlign w:val="bottom"/>
            <w:hideMark/>
          </w:tcPr>
          <w:p w14:paraId="4F6BB882" w14:textId="77777777" w:rsidR="00762494" w:rsidRPr="00536346" w:rsidRDefault="00762494" w:rsidP="008D75D2">
            <w:pPr>
              <w:jc w:val="right"/>
              <w:rPr>
                <w:sz w:val="20"/>
                <w:szCs w:val="20"/>
              </w:rPr>
            </w:pPr>
            <w:r w:rsidRPr="00536346">
              <w:rPr>
                <w:rFonts w:eastAsia="Arial Unicode MS"/>
                <w:bCs/>
                <w:sz w:val="20"/>
                <w:szCs w:val="20"/>
              </w:rPr>
              <w:t>93,2</w:t>
            </w:r>
          </w:p>
        </w:tc>
        <w:tc>
          <w:tcPr>
            <w:tcW w:w="1429" w:type="pct"/>
            <w:tcBorders>
              <w:top w:val="nil"/>
              <w:left w:val="nil"/>
              <w:bottom w:val="nil"/>
              <w:right w:val="nil"/>
            </w:tcBorders>
            <w:hideMark/>
          </w:tcPr>
          <w:p w14:paraId="72922AE4" w14:textId="77777777" w:rsidR="00762494" w:rsidRPr="00536346" w:rsidRDefault="00762494" w:rsidP="008D75D2">
            <w:pPr>
              <w:jc w:val="right"/>
              <w:rPr>
                <w:sz w:val="20"/>
                <w:szCs w:val="20"/>
              </w:rPr>
            </w:pPr>
            <w:r w:rsidRPr="00536346">
              <w:rPr>
                <w:rFonts w:eastAsia="Arial Unicode MS"/>
                <w:bCs/>
                <w:sz w:val="20"/>
                <w:szCs w:val="20"/>
              </w:rPr>
              <w:t>105,3</w:t>
            </w:r>
          </w:p>
        </w:tc>
      </w:tr>
      <w:tr w:rsidR="00762494" w:rsidRPr="00536346" w14:paraId="6B96A274" w14:textId="77777777" w:rsidTr="008D75D2">
        <w:tc>
          <w:tcPr>
            <w:tcW w:w="1333" w:type="pct"/>
            <w:tcBorders>
              <w:top w:val="nil"/>
              <w:left w:val="nil"/>
              <w:bottom w:val="nil"/>
              <w:right w:val="nil"/>
            </w:tcBorders>
            <w:vAlign w:val="bottom"/>
            <w:hideMark/>
          </w:tcPr>
          <w:p w14:paraId="2C947D78" w14:textId="77777777" w:rsidR="00762494" w:rsidRPr="00536346" w:rsidRDefault="00762494" w:rsidP="008D75D2">
            <w:pPr>
              <w:shd w:val="clear" w:color="auto" w:fill="FFFFFF"/>
              <w:ind w:left="113"/>
              <w:rPr>
                <w:sz w:val="20"/>
                <w:szCs w:val="20"/>
              </w:rPr>
            </w:pPr>
            <w:r w:rsidRPr="00536346">
              <w:rPr>
                <w:sz w:val="20"/>
                <w:szCs w:val="20"/>
              </w:rPr>
              <w:t>Апрель</w:t>
            </w:r>
          </w:p>
        </w:tc>
        <w:tc>
          <w:tcPr>
            <w:tcW w:w="530" w:type="pct"/>
            <w:tcBorders>
              <w:top w:val="nil"/>
              <w:left w:val="nil"/>
              <w:bottom w:val="nil"/>
              <w:right w:val="nil"/>
            </w:tcBorders>
            <w:hideMark/>
          </w:tcPr>
          <w:p w14:paraId="579E2EFF" w14:textId="77777777" w:rsidR="00762494" w:rsidRPr="00536346" w:rsidRDefault="00762494" w:rsidP="008D75D2">
            <w:pPr>
              <w:jc w:val="right"/>
              <w:rPr>
                <w:rFonts w:eastAsia="Arial Unicode MS"/>
                <w:bCs/>
                <w:sz w:val="20"/>
                <w:szCs w:val="20"/>
              </w:rPr>
            </w:pPr>
            <w:r w:rsidRPr="00536346">
              <w:rPr>
                <w:sz w:val="20"/>
                <w:szCs w:val="20"/>
              </w:rPr>
              <w:t>35 420</w:t>
            </w:r>
          </w:p>
        </w:tc>
        <w:tc>
          <w:tcPr>
            <w:tcW w:w="1005" w:type="pct"/>
            <w:tcBorders>
              <w:top w:val="nil"/>
              <w:left w:val="nil"/>
              <w:bottom w:val="nil"/>
              <w:right w:val="nil"/>
            </w:tcBorders>
            <w:hideMark/>
          </w:tcPr>
          <w:p w14:paraId="6A7DD4A3" w14:textId="77777777" w:rsidR="00762494" w:rsidRPr="00536346" w:rsidRDefault="00762494" w:rsidP="008D75D2">
            <w:pPr>
              <w:shd w:val="clear" w:color="auto" w:fill="FFFFFF"/>
              <w:jc w:val="right"/>
              <w:rPr>
                <w:rFonts w:eastAsia="Arial Unicode MS"/>
                <w:bCs/>
                <w:sz w:val="20"/>
                <w:szCs w:val="20"/>
              </w:rPr>
            </w:pPr>
            <w:r w:rsidRPr="00536346">
              <w:rPr>
                <w:sz w:val="20"/>
                <w:szCs w:val="20"/>
              </w:rPr>
              <w:t>113,7</w:t>
            </w:r>
          </w:p>
        </w:tc>
        <w:tc>
          <w:tcPr>
            <w:tcW w:w="703" w:type="pct"/>
            <w:tcBorders>
              <w:top w:val="nil"/>
              <w:left w:val="nil"/>
              <w:bottom w:val="nil"/>
              <w:right w:val="nil"/>
            </w:tcBorders>
            <w:hideMark/>
          </w:tcPr>
          <w:p w14:paraId="78534F8C" w14:textId="77777777" w:rsidR="00762494" w:rsidRPr="00536346" w:rsidRDefault="00762494" w:rsidP="008D75D2">
            <w:pPr>
              <w:jc w:val="right"/>
              <w:rPr>
                <w:rFonts w:eastAsia="Arial Unicode MS"/>
                <w:bCs/>
                <w:sz w:val="20"/>
                <w:szCs w:val="20"/>
              </w:rPr>
            </w:pPr>
            <w:r w:rsidRPr="00536346">
              <w:rPr>
                <w:sz w:val="20"/>
                <w:szCs w:val="20"/>
              </w:rPr>
              <w:t>100,9</w:t>
            </w:r>
          </w:p>
        </w:tc>
        <w:tc>
          <w:tcPr>
            <w:tcW w:w="1429" w:type="pct"/>
            <w:tcBorders>
              <w:top w:val="nil"/>
              <w:left w:val="nil"/>
              <w:bottom w:val="nil"/>
              <w:right w:val="nil"/>
            </w:tcBorders>
            <w:hideMark/>
          </w:tcPr>
          <w:p w14:paraId="2F1FA200" w14:textId="77777777" w:rsidR="00762494" w:rsidRPr="00536346" w:rsidRDefault="00762494" w:rsidP="008D75D2">
            <w:pPr>
              <w:jc w:val="right"/>
              <w:rPr>
                <w:rFonts w:eastAsia="Arial Unicode MS"/>
                <w:bCs/>
                <w:sz w:val="20"/>
                <w:szCs w:val="20"/>
              </w:rPr>
            </w:pPr>
            <w:r w:rsidRPr="00536346">
              <w:rPr>
                <w:sz w:val="20"/>
                <w:szCs w:val="20"/>
              </w:rPr>
              <w:t>108,1</w:t>
            </w:r>
          </w:p>
        </w:tc>
      </w:tr>
      <w:tr w:rsidR="00762494" w:rsidRPr="00536346" w14:paraId="68424B71" w14:textId="77777777" w:rsidTr="008D75D2">
        <w:tc>
          <w:tcPr>
            <w:tcW w:w="1333" w:type="pct"/>
            <w:tcBorders>
              <w:top w:val="nil"/>
              <w:left w:val="nil"/>
              <w:bottom w:val="nil"/>
              <w:right w:val="nil"/>
            </w:tcBorders>
            <w:vAlign w:val="bottom"/>
            <w:hideMark/>
          </w:tcPr>
          <w:p w14:paraId="0CE32EC9" w14:textId="77777777" w:rsidR="00762494" w:rsidRPr="00536346" w:rsidRDefault="00762494" w:rsidP="008D75D2">
            <w:pPr>
              <w:shd w:val="clear" w:color="auto" w:fill="FFFFFF"/>
              <w:ind w:left="113"/>
              <w:rPr>
                <w:sz w:val="20"/>
                <w:szCs w:val="20"/>
              </w:rPr>
            </w:pPr>
            <w:r w:rsidRPr="00536346">
              <w:rPr>
                <w:sz w:val="20"/>
                <w:szCs w:val="20"/>
              </w:rPr>
              <w:t>Май</w:t>
            </w:r>
          </w:p>
        </w:tc>
        <w:tc>
          <w:tcPr>
            <w:tcW w:w="530" w:type="pct"/>
            <w:tcBorders>
              <w:top w:val="nil"/>
              <w:left w:val="nil"/>
              <w:bottom w:val="nil"/>
              <w:right w:val="nil"/>
            </w:tcBorders>
            <w:vAlign w:val="center"/>
            <w:hideMark/>
          </w:tcPr>
          <w:p w14:paraId="02868534" w14:textId="77777777" w:rsidR="00762494" w:rsidRPr="00536346" w:rsidRDefault="00762494" w:rsidP="008D75D2">
            <w:pPr>
              <w:jc w:val="right"/>
              <w:rPr>
                <w:sz w:val="20"/>
                <w:szCs w:val="20"/>
              </w:rPr>
            </w:pPr>
            <w:r w:rsidRPr="00536346">
              <w:rPr>
                <w:rFonts w:eastAsia="Arial Unicode MS"/>
                <w:bCs/>
                <w:sz w:val="20"/>
                <w:szCs w:val="20"/>
              </w:rPr>
              <w:t>35 982</w:t>
            </w:r>
          </w:p>
        </w:tc>
        <w:tc>
          <w:tcPr>
            <w:tcW w:w="1005" w:type="pct"/>
            <w:tcBorders>
              <w:top w:val="nil"/>
              <w:left w:val="nil"/>
              <w:bottom w:val="nil"/>
              <w:right w:val="nil"/>
            </w:tcBorders>
            <w:vAlign w:val="center"/>
            <w:hideMark/>
          </w:tcPr>
          <w:p w14:paraId="7DB0C77F" w14:textId="77777777" w:rsidR="00762494" w:rsidRPr="00536346" w:rsidRDefault="00762494" w:rsidP="008D75D2">
            <w:pPr>
              <w:shd w:val="clear" w:color="auto" w:fill="FFFFFF"/>
              <w:jc w:val="right"/>
              <w:rPr>
                <w:sz w:val="20"/>
                <w:szCs w:val="20"/>
              </w:rPr>
            </w:pPr>
            <w:r w:rsidRPr="00536346">
              <w:rPr>
                <w:rFonts w:eastAsia="Arial Unicode MS"/>
                <w:bCs/>
                <w:sz w:val="20"/>
                <w:szCs w:val="20"/>
              </w:rPr>
              <w:t>108,9</w:t>
            </w:r>
          </w:p>
        </w:tc>
        <w:tc>
          <w:tcPr>
            <w:tcW w:w="703" w:type="pct"/>
            <w:tcBorders>
              <w:top w:val="nil"/>
              <w:left w:val="nil"/>
              <w:bottom w:val="nil"/>
              <w:right w:val="nil"/>
            </w:tcBorders>
            <w:vAlign w:val="bottom"/>
            <w:hideMark/>
          </w:tcPr>
          <w:p w14:paraId="01E24868" w14:textId="77777777" w:rsidR="00762494" w:rsidRPr="00536346" w:rsidRDefault="00762494" w:rsidP="008D75D2">
            <w:pPr>
              <w:jc w:val="right"/>
              <w:rPr>
                <w:sz w:val="20"/>
                <w:szCs w:val="20"/>
              </w:rPr>
            </w:pPr>
            <w:r w:rsidRPr="00536346">
              <w:rPr>
                <w:rFonts w:eastAsia="Arial Unicode MS"/>
                <w:bCs/>
                <w:sz w:val="20"/>
                <w:szCs w:val="20"/>
              </w:rPr>
              <w:t>101,6</w:t>
            </w:r>
          </w:p>
        </w:tc>
        <w:tc>
          <w:tcPr>
            <w:tcW w:w="1429" w:type="pct"/>
            <w:tcBorders>
              <w:top w:val="nil"/>
              <w:left w:val="nil"/>
              <w:bottom w:val="nil"/>
              <w:right w:val="nil"/>
            </w:tcBorders>
            <w:hideMark/>
          </w:tcPr>
          <w:p w14:paraId="61006C29" w14:textId="77777777" w:rsidR="00762494" w:rsidRPr="00536346" w:rsidRDefault="00762494" w:rsidP="008D75D2">
            <w:pPr>
              <w:jc w:val="right"/>
              <w:rPr>
                <w:sz w:val="20"/>
                <w:szCs w:val="20"/>
              </w:rPr>
            </w:pPr>
            <w:r w:rsidRPr="00536346">
              <w:rPr>
                <w:rFonts w:eastAsia="Arial Unicode MS"/>
                <w:bCs/>
                <w:sz w:val="20"/>
                <w:szCs w:val="20"/>
              </w:rPr>
              <w:t>104,1</w:t>
            </w:r>
          </w:p>
        </w:tc>
      </w:tr>
      <w:tr w:rsidR="00762494" w:rsidRPr="00536346" w14:paraId="07680347" w14:textId="77777777" w:rsidTr="008D75D2">
        <w:tc>
          <w:tcPr>
            <w:tcW w:w="1333" w:type="pct"/>
            <w:tcBorders>
              <w:top w:val="nil"/>
              <w:left w:val="nil"/>
              <w:bottom w:val="nil"/>
              <w:right w:val="nil"/>
            </w:tcBorders>
            <w:vAlign w:val="bottom"/>
            <w:hideMark/>
          </w:tcPr>
          <w:p w14:paraId="52552A22" w14:textId="77777777" w:rsidR="00762494" w:rsidRPr="00536346" w:rsidRDefault="00762494" w:rsidP="008D75D2">
            <w:pPr>
              <w:shd w:val="clear" w:color="auto" w:fill="FFFFFF"/>
              <w:ind w:left="113"/>
              <w:rPr>
                <w:sz w:val="20"/>
                <w:szCs w:val="20"/>
              </w:rPr>
            </w:pPr>
            <w:r w:rsidRPr="00536346">
              <w:rPr>
                <w:sz w:val="20"/>
                <w:szCs w:val="20"/>
              </w:rPr>
              <w:t>Июнь</w:t>
            </w:r>
          </w:p>
        </w:tc>
        <w:tc>
          <w:tcPr>
            <w:tcW w:w="530" w:type="pct"/>
            <w:tcBorders>
              <w:top w:val="nil"/>
              <w:left w:val="nil"/>
              <w:bottom w:val="nil"/>
              <w:right w:val="nil"/>
            </w:tcBorders>
            <w:vAlign w:val="center"/>
            <w:hideMark/>
          </w:tcPr>
          <w:p w14:paraId="283E2C66" w14:textId="77777777" w:rsidR="00762494" w:rsidRPr="00536346" w:rsidRDefault="00762494" w:rsidP="008D75D2">
            <w:pPr>
              <w:jc w:val="right"/>
              <w:rPr>
                <w:rFonts w:eastAsia="Arial Unicode MS"/>
                <w:bCs/>
                <w:sz w:val="20"/>
                <w:szCs w:val="20"/>
              </w:rPr>
            </w:pPr>
            <w:r w:rsidRPr="00536346">
              <w:rPr>
                <w:rFonts w:eastAsia="Arial Unicode MS"/>
                <w:bCs/>
                <w:sz w:val="20"/>
                <w:szCs w:val="20"/>
              </w:rPr>
              <w:t>38 260</w:t>
            </w:r>
          </w:p>
        </w:tc>
        <w:tc>
          <w:tcPr>
            <w:tcW w:w="1005" w:type="pct"/>
            <w:tcBorders>
              <w:top w:val="nil"/>
              <w:left w:val="nil"/>
              <w:bottom w:val="nil"/>
              <w:right w:val="nil"/>
            </w:tcBorders>
            <w:vAlign w:val="center"/>
            <w:hideMark/>
          </w:tcPr>
          <w:p w14:paraId="743A1AEB" w14:textId="77777777" w:rsidR="00762494" w:rsidRPr="00536346" w:rsidRDefault="00762494" w:rsidP="008D75D2">
            <w:pPr>
              <w:shd w:val="clear" w:color="auto" w:fill="FFFFFF"/>
              <w:jc w:val="right"/>
              <w:rPr>
                <w:rFonts w:eastAsia="Arial Unicode MS"/>
                <w:bCs/>
                <w:sz w:val="20"/>
                <w:szCs w:val="20"/>
              </w:rPr>
            </w:pPr>
            <w:r w:rsidRPr="00536346">
              <w:rPr>
                <w:rFonts w:eastAsia="Arial Unicode MS"/>
                <w:bCs/>
                <w:sz w:val="20"/>
                <w:szCs w:val="20"/>
              </w:rPr>
              <w:t>108,5</w:t>
            </w:r>
          </w:p>
        </w:tc>
        <w:tc>
          <w:tcPr>
            <w:tcW w:w="703" w:type="pct"/>
            <w:tcBorders>
              <w:top w:val="nil"/>
              <w:left w:val="nil"/>
              <w:bottom w:val="nil"/>
              <w:right w:val="nil"/>
            </w:tcBorders>
            <w:vAlign w:val="bottom"/>
            <w:hideMark/>
          </w:tcPr>
          <w:p w14:paraId="7427AFB7" w14:textId="77777777" w:rsidR="00762494" w:rsidRPr="00536346" w:rsidRDefault="00762494" w:rsidP="008D75D2">
            <w:pPr>
              <w:jc w:val="right"/>
              <w:rPr>
                <w:rFonts w:eastAsia="Arial Unicode MS"/>
                <w:bCs/>
                <w:sz w:val="20"/>
                <w:szCs w:val="20"/>
              </w:rPr>
            </w:pPr>
            <w:r w:rsidRPr="00536346">
              <w:rPr>
                <w:rFonts w:eastAsia="Arial Unicode MS"/>
                <w:bCs/>
                <w:sz w:val="20"/>
                <w:szCs w:val="20"/>
              </w:rPr>
              <w:t>106,3</w:t>
            </w:r>
          </w:p>
        </w:tc>
        <w:tc>
          <w:tcPr>
            <w:tcW w:w="1429" w:type="pct"/>
            <w:tcBorders>
              <w:top w:val="nil"/>
              <w:left w:val="nil"/>
              <w:bottom w:val="nil"/>
              <w:right w:val="nil"/>
            </w:tcBorders>
            <w:hideMark/>
          </w:tcPr>
          <w:p w14:paraId="318CF38C" w14:textId="77777777" w:rsidR="00762494" w:rsidRPr="00536346" w:rsidRDefault="00762494" w:rsidP="008D75D2">
            <w:pPr>
              <w:jc w:val="right"/>
              <w:rPr>
                <w:rFonts w:eastAsia="Arial Unicode MS"/>
                <w:bCs/>
                <w:sz w:val="20"/>
                <w:szCs w:val="20"/>
              </w:rPr>
            </w:pPr>
            <w:r w:rsidRPr="00536346">
              <w:rPr>
                <w:rFonts w:eastAsia="Arial Unicode MS"/>
                <w:bCs/>
                <w:sz w:val="20"/>
                <w:szCs w:val="20"/>
              </w:rPr>
              <w:t>103,8</w:t>
            </w:r>
          </w:p>
        </w:tc>
      </w:tr>
      <w:tr w:rsidR="008D75D2" w:rsidRPr="00536346" w14:paraId="70CB3C02" w14:textId="77777777" w:rsidTr="008D75D2">
        <w:tc>
          <w:tcPr>
            <w:tcW w:w="1333" w:type="pct"/>
            <w:tcBorders>
              <w:top w:val="nil"/>
              <w:left w:val="nil"/>
              <w:bottom w:val="nil"/>
              <w:right w:val="nil"/>
            </w:tcBorders>
            <w:vAlign w:val="bottom"/>
          </w:tcPr>
          <w:p w14:paraId="179CE049" w14:textId="199AFBAA" w:rsidR="008D75D2" w:rsidRPr="00536346" w:rsidRDefault="008D75D2" w:rsidP="008D75D2">
            <w:pPr>
              <w:shd w:val="clear" w:color="auto" w:fill="FFFFFF"/>
              <w:ind w:left="113"/>
              <w:rPr>
                <w:sz w:val="20"/>
                <w:szCs w:val="20"/>
              </w:rPr>
            </w:pPr>
            <w:r w:rsidRPr="00536346">
              <w:rPr>
                <w:sz w:val="20"/>
                <w:szCs w:val="20"/>
                <w:lang w:val="en-US"/>
              </w:rPr>
              <w:t>II</w:t>
            </w:r>
            <w:r w:rsidRPr="00536346">
              <w:rPr>
                <w:sz w:val="20"/>
                <w:szCs w:val="20"/>
              </w:rPr>
              <w:t xml:space="preserve"> квартал</w:t>
            </w:r>
          </w:p>
        </w:tc>
        <w:tc>
          <w:tcPr>
            <w:tcW w:w="530" w:type="pct"/>
            <w:tcBorders>
              <w:top w:val="nil"/>
              <w:left w:val="nil"/>
              <w:bottom w:val="nil"/>
              <w:right w:val="nil"/>
            </w:tcBorders>
            <w:vAlign w:val="center"/>
          </w:tcPr>
          <w:p w14:paraId="7855044B" w14:textId="69B56094" w:rsidR="008D75D2" w:rsidRPr="00536346" w:rsidRDefault="008D75D2" w:rsidP="008D75D2">
            <w:pPr>
              <w:jc w:val="right"/>
              <w:rPr>
                <w:rFonts w:eastAsia="Arial Unicode MS"/>
                <w:bCs/>
                <w:sz w:val="20"/>
                <w:szCs w:val="20"/>
              </w:rPr>
            </w:pPr>
            <w:r w:rsidRPr="00536346">
              <w:rPr>
                <w:rFonts w:eastAsia="Arial Unicode MS"/>
                <w:bCs/>
                <w:sz w:val="20"/>
                <w:szCs w:val="20"/>
              </w:rPr>
              <w:t>36 554</w:t>
            </w:r>
          </w:p>
        </w:tc>
        <w:tc>
          <w:tcPr>
            <w:tcW w:w="1005" w:type="pct"/>
            <w:tcBorders>
              <w:top w:val="nil"/>
              <w:left w:val="nil"/>
              <w:bottom w:val="nil"/>
              <w:right w:val="nil"/>
            </w:tcBorders>
            <w:vAlign w:val="center"/>
          </w:tcPr>
          <w:p w14:paraId="70929ECA" w14:textId="6E46F3F7" w:rsidR="008D75D2" w:rsidRPr="00536346" w:rsidRDefault="008D75D2" w:rsidP="008D75D2">
            <w:pPr>
              <w:shd w:val="clear" w:color="auto" w:fill="FFFFFF"/>
              <w:jc w:val="right"/>
              <w:rPr>
                <w:rFonts w:eastAsia="Arial Unicode MS"/>
                <w:bCs/>
                <w:sz w:val="20"/>
                <w:szCs w:val="20"/>
              </w:rPr>
            </w:pPr>
            <w:r w:rsidRPr="00536346">
              <w:rPr>
                <w:rFonts w:eastAsia="Arial Unicode MS"/>
                <w:bCs/>
                <w:sz w:val="20"/>
                <w:szCs w:val="20"/>
              </w:rPr>
              <w:t>110,3</w:t>
            </w:r>
          </w:p>
        </w:tc>
        <w:tc>
          <w:tcPr>
            <w:tcW w:w="703" w:type="pct"/>
            <w:tcBorders>
              <w:top w:val="nil"/>
              <w:left w:val="nil"/>
              <w:bottom w:val="nil"/>
              <w:right w:val="nil"/>
            </w:tcBorders>
            <w:vAlign w:val="bottom"/>
          </w:tcPr>
          <w:p w14:paraId="43E29ACD" w14:textId="330A41A5" w:rsidR="008D75D2" w:rsidRPr="00536346" w:rsidRDefault="008D75D2" w:rsidP="008D75D2">
            <w:pPr>
              <w:jc w:val="right"/>
              <w:rPr>
                <w:rFonts w:eastAsia="Arial Unicode MS"/>
                <w:bCs/>
                <w:sz w:val="20"/>
                <w:szCs w:val="20"/>
              </w:rPr>
            </w:pPr>
            <w:r w:rsidRPr="00536346">
              <w:rPr>
                <w:rFonts w:eastAsia="Arial Unicode MS"/>
                <w:bCs/>
                <w:sz w:val="20"/>
                <w:szCs w:val="20"/>
              </w:rPr>
              <w:t>107,4</w:t>
            </w:r>
          </w:p>
        </w:tc>
        <w:tc>
          <w:tcPr>
            <w:tcW w:w="1429" w:type="pct"/>
            <w:tcBorders>
              <w:top w:val="nil"/>
              <w:left w:val="nil"/>
              <w:bottom w:val="nil"/>
              <w:right w:val="nil"/>
            </w:tcBorders>
          </w:tcPr>
          <w:p w14:paraId="67598835" w14:textId="2B85149C" w:rsidR="008D75D2" w:rsidRPr="00536346" w:rsidRDefault="008D75D2" w:rsidP="008D75D2">
            <w:pPr>
              <w:jc w:val="right"/>
              <w:rPr>
                <w:rFonts w:eastAsia="Arial Unicode MS"/>
                <w:bCs/>
                <w:sz w:val="20"/>
                <w:szCs w:val="20"/>
              </w:rPr>
            </w:pPr>
            <w:r w:rsidRPr="00536346">
              <w:rPr>
                <w:rFonts w:eastAsia="Arial Unicode MS"/>
                <w:bCs/>
                <w:sz w:val="20"/>
                <w:szCs w:val="20"/>
              </w:rPr>
              <w:t>105,2</w:t>
            </w:r>
          </w:p>
        </w:tc>
      </w:tr>
      <w:tr w:rsidR="008D75D2" w:rsidRPr="00536346" w14:paraId="671E41D7" w14:textId="77777777" w:rsidTr="008D75D2">
        <w:tc>
          <w:tcPr>
            <w:tcW w:w="1333" w:type="pct"/>
            <w:tcBorders>
              <w:top w:val="single" w:sz="8" w:space="0" w:color="auto"/>
              <w:left w:val="nil"/>
              <w:bottom w:val="nil"/>
              <w:right w:val="nil"/>
            </w:tcBorders>
            <w:vAlign w:val="bottom"/>
            <w:hideMark/>
          </w:tcPr>
          <w:p w14:paraId="04907B29" w14:textId="77777777" w:rsidR="008D75D2" w:rsidRPr="00536346" w:rsidRDefault="008D75D2" w:rsidP="008D75D2">
            <w:pPr>
              <w:shd w:val="clear" w:color="auto" w:fill="FFFFFF"/>
              <w:ind w:left="113"/>
              <w:rPr>
                <w:sz w:val="20"/>
                <w:szCs w:val="20"/>
              </w:rPr>
            </w:pPr>
            <w:r w:rsidRPr="00536346">
              <w:rPr>
                <w:sz w:val="20"/>
                <w:szCs w:val="20"/>
              </w:rPr>
              <w:lastRenderedPageBreak/>
              <w:t>Июль</w:t>
            </w:r>
          </w:p>
        </w:tc>
        <w:tc>
          <w:tcPr>
            <w:tcW w:w="530" w:type="pct"/>
            <w:tcBorders>
              <w:top w:val="single" w:sz="8" w:space="0" w:color="auto"/>
              <w:left w:val="nil"/>
              <w:bottom w:val="nil"/>
              <w:right w:val="nil"/>
            </w:tcBorders>
            <w:vAlign w:val="center"/>
            <w:hideMark/>
          </w:tcPr>
          <w:p w14:paraId="35D195E8" w14:textId="77777777" w:rsidR="008D75D2" w:rsidRPr="00536346" w:rsidRDefault="008D75D2" w:rsidP="008D75D2">
            <w:pPr>
              <w:jc w:val="right"/>
              <w:rPr>
                <w:rFonts w:eastAsia="Arial Unicode MS"/>
                <w:bCs/>
                <w:sz w:val="20"/>
                <w:szCs w:val="20"/>
              </w:rPr>
            </w:pPr>
            <w:r w:rsidRPr="00536346">
              <w:rPr>
                <w:rFonts w:eastAsia="Arial Unicode MS"/>
                <w:bCs/>
                <w:sz w:val="20"/>
                <w:szCs w:val="20"/>
              </w:rPr>
              <w:t>37 641</w:t>
            </w:r>
          </w:p>
        </w:tc>
        <w:tc>
          <w:tcPr>
            <w:tcW w:w="1005" w:type="pct"/>
            <w:tcBorders>
              <w:top w:val="single" w:sz="8" w:space="0" w:color="auto"/>
              <w:left w:val="nil"/>
              <w:bottom w:val="nil"/>
              <w:right w:val="nil"/>
            </w:tcBorders>
            <w:vAlign w:val="center"/>
            <w:hideMark/>
          </w:tcPr>
          <w:p w14:paraId="4470C018" w14:textId="77777777" w:rsidR="008D75D2" w:rsidRPr="00536346" w:rsidRDefault="008D75D2" w:rsidP="008D75D2">
            <w:pPr>
              <w:shd w:val="clear" w:color="auto" w:fill="FFFFFF"/>
              <w:jc w:val="right"/>
              <w:rPr>
                <w:rFonts w:eastAsia="Arial Unicode MS"/>
                <w:bCs/>
                <w:sz w:val="20"/>
                <w:szCs w:val="20"/>
              </w:rPr>
            </w:pPr>
            <w:r w:rsidRPr="00536346">
              <w:rPr>
                <w:rFonts w:eastAsia="Arial Unicode MS"/>
                <w:bCs/>
                <w:sz w:val="20"/>
                <w:szCs w:val="20"/>
              </w:rPr>
              <w:t>114,2</w:t>
            </w:r>
          </w:p>
        </w:tc>
        <w:tc>
          <w:tcPr>
            <w:tcW w:w="703" w:type="pct"/>
            <w:tcBorders>
              <w:top w:val="single" w:sz="8" w:space="0" w:color="auto"/>
              <w:left w:val="nil"/>
              <w:bottom w:val="nil"/>
              <w:right w:val="nil"/>
            </w:tcBorders>
            <w:vAlign w:val="bottom"/>
            <w:hideMark/>
          </w:tcPr>
          <w:p w14:paraId="34863841" w14:textId="77777777" w:rsidR="008D75D2" w:rsidRPr="00536346" w:rsidRDefault="008D75D2" w:rsidP="008D75D2">
            <w:pPr>
              <w:jc w:val="right"/>
              <w:rPr>
                <w:rFonts w:eastAsia="Arial Unicode MS"/>
                <w:bCs/>
                <w:sz w:val="20"/>
                <w:szCs w:val="20"/>
              </w:rPr>
            </w:pPr>
            <w:r w:rsidRPr="00536346">
              <w:rPr>
                <w:rFonts w:eastAsia="Arial Unicode MS"/>
                <w:bCs/>
                <w:sz w:val="20"/>
                <w:szCs w:val="20"/>
              </w:rPr>
              <w:t>98,4</w:t>
            </w:r>
          </w:p>
        </w:tc>
        <w:tc>
          <w:tcPr>
            <w:tcW w:w="1429" w:type="pct"/>
            <w:tcBorders>
              <w:top w:val="single" w:sz="8" w:space="0" w:color="auto"/>
              <w:left w:val="nil"/>
              <w:bottom w:val="nil"/>
              <w:right w:val="nil"/>
            </w:tcBorders>
            <w:hideMark/>
          </w:tcPr>
          <w:p w14:paraId="1C28DFCB" w14:textId="77777777" w:rsidR="008D75D2" w:rsidRPr="00536346" w:rsidRDefault="008D75D2" w:rsidP="008D75D2">
            <w:pPr>
              <w:jc w:val="right"/>
              <w:rPr>
                <w:rFonts w:eastAsia="Arial Unicode MS"/>
                <w:bCs/>
                <w:sz w:val="20"/>
                <w:szCs w:val="20"/>
              </w:rPr>
            </w:pPr>
            <w:r w:rsidRPr="00536346">
              <w:rPr>
                <w:rFonts w:eastAsia="Arial Unicode MS"/>
                <w:bCs/>
                <w:sz w:val="20"/>
                <w:szCs w:val="20"/>
              </w:rPr>
              <w:t>109,7</w:t>
            </w:r>
          </w:p>
        </w:tc>
      </w:tr>
      <w:tr w:rsidR="008D75D2" w:rsidRPr="00536346" w14:paraId="2DF144C7" w14:textId="77777777" w:rsidTr="008D75D2">
        <w:tc>
          <w:tcPr>
            <w:tcW w:w="1333" w:type="pct"/>
            <w:tcBorders>
              <w:top w:val="nil"/>
              <w:left w:val="nil"/>
              <w:bottom w:val="nil"/>
              <w:right w:val="nil"/>
            </w:tcBorders>
            <w:vAlign w:val="bottom"/>
            <w:hideMark/>
          </w:tcPr>
          <w:p w14:paraId="0ED0BFCF" w14:textId="77777777" w:rsidR="008D75D2" w:rsidRPr="00536346" w:rsidRDefault="008D75D2" w:rsidP="008D75D2">
            <w:pPr>
              <w:shd w:val="clear" w:color="auto" w:fill="FFFFFF"/>
              <w:ind w:left="113"/>
              <w:rPr>
                <w:sz w:val="20"/>
                <w:szCs w:val="20"/>
              </w:rPr>
            </w:pPr>
            <w:r w:rsidRPr="00536346">
              <w:rPr>
                <w:sz w:val="20"/>
                <w:szCs w:val="20"/>
              </w:rPr>
              <w:t>Август</w:t>
            </w:r>
          </w:p>
        </w:tc>
        <w:tc>
          <w:tcPr>
            <w:tcW w:w="530" w:type="pct"/>
            <w:tcBorders>
              <w:top w:val="nil"/>
              <w:left w:val="nil"/>
              <w:bottom w:val="nil"/>
              <w:right w:val="nil"/>
            </w:tcBorders>
            <w:vAlign w:val="center"/>
            <w:hideMark/>
          </w:tcPr>
          <w:p w14:paraId="795B0E7C" w14:textId="77777777" w:rsidR="008D75D2" w:rsidRPr="00536346" w:rsidRDefault="008D75D2" w:rsidP="008D75D2">
            <w:pPr>
              <w:jc w:val="right"/>
              <w:rPr>
                <w:rFonts w:eastAsia="Arial Unicode MS"/>
                <w:bCs/>
                <w:sz w:val="20"/>
                <w:szCs w:val="20"/>
              </w:rPr>
            </w:pPr>
            <w:r w:rsidRPr="00536346">
              <w:rPr>
                <w:rFonts w:eastAsia="Arial Unicode MS"/>
                <w:bCs/>
                <w:sz w:val="20"/>
                <w:szCs w:val="20"/>
              </w:rPr>
              <w:t>35 874</w:t>
            </w:r>
          </w:p>
        </w:tc>
        <w:tc>
          <w:tcPr>
            <w:tcW w:w="1005" w:type="pct"/>
            <w:tcBorders>
              <w:top w:val="nil"/>
              <w:left w:val="nil"/>
              <w:bottom w:val="nil"/>
              <w:right w:val="nil"/>
            </w:tcBorders>
            <w:vAlign w:val="center"/>
            <w:hideMark/>
          </w:tcPr>
          <w:p w14:paraId="3547A448" w14:textId="77777777" w:rsidR="008D75D2" w:rsidRPr="00536346" w:rsidRDefault="008D75D2" w:rsidP="008D75D2">
            <w:pPr>
              <w:shd w:val="clear" w:color="auto" w:fill="FFFFFF"/>
              <w:jc w:val="right"/>
              <w:rPr>
                <w:rFonts w:eastAsia="Arial Unicode MS"/>
                <w:bCs/>
                <w:sz w:val="20"/>
                <w:szCs w:val="20"/>
              </w:rPr>
            </w:pPr>
            <w:r w:rsidRPr="00536346">
              <w:rPr>
                <w:rFonts w:eastAsia="Arial Unicode MS"/>
                <w:bCs/>
                <w:sz w:val="20"/>
                <w:szCs w:val="20"/>
              </w:rPr>
              <w:t>113,7</w:t>
            </w:r>
          </w:p>
        </w:tc>
        <w:tc>
          <w:tcPr>
            <w:tcW w:w="703" w:type="pct"/>
            <w:tcBorders>
              <w:top w:val="nil"/>
              <w:left w:val="nil"/>
              <w:bottom w:val="nil"/>
              <w:right w:val="nil"/>
            </w:tcBorders>
            <w:vAlign w:val="bottom"/>
            <w:hideMark/>
          </w:tcPr>
          <w:p w14:paraId="1876341A" w14:textId="77777777" w:rsidR="008D75D2" w:rsidRPr="00536346" w:rsidRDefault="008D75D2" w:rsidP="008D75D2">
            <w:pPr>
              <w:jc w:val="right"/>
              <w:rPr>
                <w:rFonts w:eastAsia="Arial Unicode MS"/>
                <w:bCs/>
                <w:sz w:val="20"/>
                <w:szCs w:val="20"/>
              </w:rPr>
            </w:pPr>
            <w:r w:rsidRPr="00536346">
              <w:rPr>
                <w:rFonts w:eastAsia="Arial Unicode MS"/>
                <w:bCs/>
                <w:sz w:val="20"/>
                <w:szCs w:val="20"/>
              </w:rPr>
              <w:t>95,3</w:t>
            </w:r>
          </w:p>
        </w:tc>
        <w:tc>
          <w:tcPr>
            <w:tcW w:w="1429" w:type="pct"/>
            <w:tcBorders>
              <w:top w:val="nil"/>
              <w:left w:val="nil"/>
              <w:bottom w:val="nil"/>
              <w:right w:val="nil"/>
            </w:tcBorders>
            <w:hideMark/>
          </w:tcPr>
          <w:p w14:paraId="09B98A0A" w14:textId="77777777" w:rsidR="008D75D2" w:rsidRPr="00536346" w:rsidRDefault="008D75D2" w:rsidP="008D75D2">
            <w:pPr>
              <w:jc w:val="right"/>
              <w:rPr>
                <w:rFonts w:eastAsia="Arial Unicode MS"/>
                <w:bCs/>
                <w:sz w:val="20"/>
                <w:szCs w:val="20"/>
              </w:rPr>
            </w:pPr>
            <w:r w:rsidRPr="00536346">
              <w:rPr>
                <w:rFonts w:eastAsia="Arial Unicode MS"/>
                <w:bCs/>
                <w:sz w:val="20"/>
                <w:szCs w:val="20"/>
              </w:rPr>
              <w:t>109,5</w:t>
            </w:r>
          </w:p>
        </w:tc>
      </w:tr>
      <w:tr w:rsidR="008D75D2" w:rsidRPr="00536346" w14:paraId="756E562D" w14:textId="77777777" w:rsidTr="008D75D2">
        <w:tc>
          <w:tcPr>
            <w:tcW w:w="1333" w:type="pct"/>
            <w:tcBorders>
              <w:top w:val="nil"/>
              <w:left w:val="nil"/>
              <w:bottom w:val="nil"/>
              <w:right w:val="nil"/>
            </w:tcBorders>
            <w:vAlign w:val="bottom"/>
            <w:hideMark/>
          </w:tcPr>
          <w:p w14:paraId="1BE8410A" w14:textId="77777777" w:rsidR="008D75D2" w:rsidRPr="00536346" w:rsidRDefault="008D75D2" w:rsidP="008D75D2">
            <w:pPr>
              <w:shd w:val="clear" w:color="auto" w:fill="FFFFFF"/>
              <w:ind w:left="113"/>
              <w:rPr>
                <w:sz w:val="20"/>
                <w:szCs w:val="20"/>
              </w:rPr>
            </w:pPr>
            <w:r w:rsidRPr="00536346">
              <w:rPr>
                <w:sz w:val="20"/>
                <w:szCs w:val="20"/>
              </w:rPr>
              <w:t>Сентябрь</w:t>
            </w:r>
          </w:p>
        </w:tc>
        <w:tc>
          <w:tcPr>
            <w:tcW w:w="530" w:type="pct"/>
            <w:tcBorders>
              <w:top w:val="nil"/>
              <w:left w:val="nil"/>
              <w:bottom w:val="nil"/>
              <w:right w:val="nil"/>
            </w:tcBorders>
            <w:vAlign w:val="center"/>
            <w:hideMark/>
          </w:tcPr>
          <w:p w14:paraId="3813DFB2" w14:textId="77777777" w:rsidR="008D75D2" w:rsidRPr="00536346" w:rsidRDefault="008D75D2" w:rsidP="008D75D2">
            <w:pPr>
              <w:jc w:val="right"/>
              <w:rPr>
                <w:rFonts w:eastAsia="Arial Unicode MS"/>
                <w:bCs/>
                <w:sz w:val="20"/>
                <w:szCs w:val="20"/>
              </w:rPr>
            </w:pPr>
            <w:r w:rsidRPr="00536346">
              <w:rPr>
                <w:rFonts w:eastAsia="Arial Unicode MS"/>
                <w:bCs/>
                <w:sz w:val="20"/>
                <w:szCs w:val="20"/>
              </w:rPr>
              <w:t>36 865</w:t>
            </w:r>
          </w:p>
        </w:tc>
        <w:tc>
          <w:tcPr>
            <w:tcW w:w="1005" w:type="pct"/>
            <w:tcBorders>
              <w:top w:val="nil"/>
              <w:left w:val="nil"/>
              <w:bottom w:val="nil"/>
              <w:right w:val="nil"/>
            </w:tcBorders>
            <w:vAlign w:val="center"/>
            <w:hideMark/>
          </w:tcPr>
          <w:p w14:paraId="6D7978F1" w14:textId="77777777" w:rsidR="008D75D2" w:rsidRPr="00536346" w:rsidRDefault="008D75D2" w:rsidP="008D75D2">
            <w:pPr>
              <w:shd w:val="clear" w:color="auto" w:fill="FFFFFF"/>
              <w:jc w:val="right"/>
              <w:rPr>
                <w:rFonts w:eastAsia="Arial Unicode MS"/>
                <w:bCs/>
                <w:sz w:val="20"/>
                <w:szCs w:val="20"/>
              </w:rPr>
            </w:pPr>
            <w:r w:rsidRPr="00536346">
              <w:rPr>
                <w:rFonts w:eastAsia="Arial Unicode MS"/>
                <w:bCs/>
                <w:sz w:val="20"/>
                <w:szCs w:val="20"/>
              </w:rPr>
              <w:t>114,4</w:t>
            </w:r>
          </w:p>
        </w:tc>
        <w:tc>
          <w:tcPr>
            <w:tcW w:w="703" w:type="pct"/>
            <w:tcBorders>
              <w:top w:val="nil"/>
              <w:left w:val="nil"/>
              <w:bottom w:val="nil"/>
              <w:right w:val="nil"/>
            </w:tcBorders>
            <w:vAlign w:val="bottom"/>
            <w:hideMark/>
          </w:tcPr>
          <w:p w14:paraId="6821A81D" w14:textId="77777777" w:rsidR="008D75D2" w:rsidRPr="00536346" w:rsidRDefault="008D75D2" w:rsidP="008D75D2">
            <w:pPr>
              <w:jc w:val="right"/>
              <w:rPr>
                <w:rFonts w:eastAsia="Arial Unicode MS"/>
                <w:bCs/>
                <w:sz w:val="20"/>
                <w:szCs w:val="20"/>
              </w:rPr>
            </w:pPr>
            <w:r w:rsidRPr="00536346">
              <w:rPr>
                <w:rFonts w:eastAsia="Arial Unicode MS"/>
                <w:bCs/>
                <w:sz w:val="20"/>
                <w:szCs w:val="20"/>
              </w:rPr>
              <w:t>102,8</w:t>
            </w:r>
          </w:p>
        </w:tc>
        <w:tc>
          <w:tcPr>
            <w:tcW w:w="1429" w:type="pct"/>
            <w:tcBorders>
              <w:top w:val="nil"/>
              <w:left w:val="nil"/>
              <w:bottom w:val="nil"/>
              <w:right w:val="nil"/>
            </w:tcBorders>
            <w:hideMark/>
          </w:tcPr>
          <w:p w14:paraId="6E3B5665" w14:textId="77777777" w:rsidR="008D75D2" w:rsidRPr="00536346" w:rsidRDefault="008D75D2" w:rsidP="008D75D2">
            <w:pPr>
              <w:jc w:val="right"/>
              <w:rPr>
                <w:rFonts w:eastAsia="Arial Unicode MS"/>
                <w:bCs/>
                <w:sz w:val="20"/>
                <w:szCs w:val="20"/>
              </w:rPr>
            </w:pPr>
            <w:r w:rsidRPr="00536346">
              <w:rPr>
                <w:rFonts w:eastAsia="Arial Unicode MS"/>
                <w:bCs/>
                <w:sz w:val="20"/>
                <w:szCs w:val="20"/>
              </w:rPr>
              <w:t>109,1</w:t>
            </w:r>
          </w:p>
        </w:tc>
      </w:tr>
      <w:tr w:rsidR="008D75D2" w:rsidRPr="00536346" w14:paraId="6B570FE3" w14:textId="77777777" w:rsidTr="008D75D2">
        <w:tc>
          <w:tcPr>
            <w:tcW w:w="1333" w:type="pct"/>
            <w:tcBorders>
              <w:top w:val="nil"/>
              <w:left w:val="nil"/>
              <w:bottom w:val="nil"/>
              <w:right w:val="nil"/>
            </w:tcBorders>
            <w:vAlign w:val="bottom"/>
            <w:hideMark/>
          </w:tcPr>
          <w:p w14:paraId="24ECF55C" w14:textId="77777777" w:rsidR="008D75D2" w:rsidRPr="00536346" w:rsidRDefault="008D75D2" w:rsidP="008D75D2">
            <w:pPr>
              <w:shd w:val="clear" w:color="auto" w:fill="FFFFFF"/>
              <w:ind w:left="113"/>
              <w:rPr>
                <w:sz w:val="20"/>
                <w:szCs w:val="20"/>
              </w:rPr>
            </w:pPr>
            <w:r w:rsidRPr="00536346">
              <w:rPr>
                <w:sz w:val="20"/>
                <w:szCs w:val="20"/>
                <w:lang w:val="en-US"/>
              </w:rPr>
              <w:t>III</w:t>
            </w:r>
            <w:r w:rsidRPr="00536346">
              <w:rPr>
                <w:sz w:val="20"/>
                <w:szCs w:val="20"/>
              </w:rPr>
              <w:t xml:space="preserve"> квартал</w:t>
            </w:r>
          </w:p>
        </w:tc>
        <w:tc>
          <w:tcPr>
            <w:tcW w:w="530" w:type="pct"/>
            <w:tcBorders>
              <w:top w:val="nil"/>
              <w:left w:val="nil"/>
              <w:bottom w:val="nil"/>
              <w:right w:val="nil"/>
            </w:tcBorders>
            <w:vAlign w:val="center"/>
            <w:hideMark/>
          </w:tcPr>
          <w:p w14:paraId="318D8B63" w14:textId="77777777" w:rsidR="008D75D2" w:rsidRPr="00536346" w:rsidRDefault="008D75D2" w:rsidP="008D75D2">
            <w:pPr>
              <w:jc w:val="right"/>
              <w:rPr>
                <w:rFonts w:eastAsia="Arial Unicode MS"/>
                <w:bCs/>
                <w:sz w:val="20"/>
                <w:szCs w:val="20"/>
              </w:rPr>
            </w:pPr>
            <w:r w:rsidRPr="00536346">
              <w:rPr>
                <w:rFonts w:eastAsia="Arial Unicode MS"/>
                <w:bCs/>
                <w:sz w:val="20"/>
                <w:szCs w:val="20"/>
              </w:rPr>
              <w:t>36 793</w:t>
            </w:r>
          </w:p>
        </w:tc>
        <w:tc>
          <w:tcPr>
            <w:tcW w:w="1005" w:type="pct"/>
            <w:tcBorders>
              <w:top w:val="nil"/>
              <w:left w:val="nil"/>
              <w:bottom w:val="nil"/>
              <w:right w:val="nil"/>
            </w:tcBorders>
            <w:vAlign w:val="center"/>
            <w:hideMark/>
          </w:tcPr>
          <w:p w14:paraId="1E291AF3" w14:textId="77777777" w:rsidR="008D75D2" w:rsidRPr="00536346" w:rsidRDefault="008D75D2" w:rsidP="008D75D2">
            <w:pPr>
              <w:shd w:val="clear" w:color="auto" w:fill="FFFFFF"/>
              <w:jc w:val="right"/>
              <w:rPr>
                <w:rFonts w:eastAsia="Arial Unicode MS"/>
                <w:bCs/>
                <w:sz w:val="20"/>
                <w:szCs w:val="20"/>
              </w:rPr>
            </w:pPr>
            <w:r w:rsidRPr="00536346">
              <w:rPr>
                <w:rFonts w:eastAsia="Arial Unicode MS"/>
                <w:bCs/>
                <w:sz w:val="20"/>
                <w:szCs w:val="20"/>
              </w:rPr>
              <w:t>114,1</w:t>
            </w:r>
          </w:p>
        </w:tc>
        <w:tc>
          <w:tcPr>
            <w:tcW w:w="703" w:type="pct"/>
            <w:tcBorders>
              <w:top w:val="nil"/>
              <w:left w:val="nil"/>
              <w:bottom w:val="nil"/>
              <w:right w:val="nil"/>
            </w:tcBorders>
            <w:vAlign w:val="bottom"/>
            <w:hideMark/>
          </w:tcPr>
          <w:p w14:paraId="29FBA8C8" w14:textId="77777777" w:rsidR="008D75D2" w:rsidRPr="00536346" w:rsidRDefault="008D75D2" w:rsidP="008D75D2">
            <w:pPr>
              <w:jc w:val="right"/>
              <w:rPr>
                <w:rFonts w:eastAsia="Arial Unicode MS"/>
                <w:bCs/>
                <w:sz w:val="20"/>
                <w:szCs w:val="20"/>
              </w:rPr>
            </w:pPr>
            <w:r w:rsidRPr="00536346">
              <w:rPr>
                <w:rFonts w:eastAsia="Arial Unicode MS"/>
                <w:bCs/>
                <w:sz w:val="20"/>
                <w:szCs w:val="20"/>
              </w:rPr>
              <w:t>100,7</w:t>
            </w:r>
          </w:p>
        </w:tc>
        <w:tc>
          <w:tcPr>
            <w:tcW w:w="1429" w:type="pct"/>
            <w:tcBorders>
              <w:top w:val="nil"/>
              <w:left w:val="nil"/>
              <w:bottom w:val="nil"/>
              <w:right w:val="nil"/>
            </w:tcBorders>
            <w:hideMark/>
          </w:tcPr>
          <w:p w14:paraId="3686C597" w14:textId="77777777" w:rsidR="008D75D2" w:rsidRPr="00536346" w:rsidRDefault="008D75D2" w:rsidP="008D75D2">
            <w:pPr>
              <w:jc w:val="right"/>
              <w:rPr>
                <w:rFonts w:eastAsia="Arial Unicode MS"/>
                <w:bCs/>
                <w:sz w:val="20"/>
                <w:szCs w:val="20"/>
              </w:rPr>
            </w:pPr>
            <w:r w:rsidRPr="00536346">
              <w:rPr>
                <w:rFonts w:eastAsia="Arial Unicode MS"/>
                <w:bCs/>
                <w:sz w:val="20"/>
                <w:szCs w:val="20"/>
              </w:rPr>
              <w:t>109,4</w:t>
            </w:r>
          </w:p>
        </w:tc>
      </w:tr>
      <w:tr w:rsidR="008D75D2" w:rsidRPr="00536346" w14:paraId="46198404" w14:textId="77777777" w:rsidTr="008D75D2">
        <w:tc>
          <w:tcPr>
            <w:tcW w:w="1333" w:type="pct"/>
            <w:tcBorders>
              <w:top w:val="nil"/>
              <w:left w:val="nil"/>
              <w:bottom w:val="single" w:sz="8" w:space="0" w:color="auto"/>
              <w:right w:val="nil"/>
            </w:tcBorders>
            <w:vAlign w:val="bottom"/>
            <w:hideMark/>
          </w:tcPr>
          <w:p w14:paraId="06097619" w14:textId="77777777" w:rsidR="008D75D2" w:rsidRPr="00536346" w:rsidRDefault="008D75D2" w:rsidP="008D75D2">
            <w:pPr>
              <w:shd w:val="clear" w:color="auto" w:fill="FFFFFF"/>
              <w:ind w:left="113"/>
              <w:rPr>
                <w:sz w:val="20"/>
                <w:szCs w:val="20"/>
              </w:rPr>
            </w:pPr>
            <w:r w:rsidRPr="00536346">
              <w:rPr>
                <w:sz w:val="20"/>
                <w:szCs w:val="20"/>
              </w:rPr>
              <w:t>Октябрь</w:t>
            </w:r>
          </w:p>
        </w:tc>
        <w:tc>
          <w:tcPr>
            <w:tcW w:w="530" w:type="pct"/>
            <w:tcBorders>
              <w:top w:val="nil"/>
              <w:left w:val="nil"/>
              <w:bottom w:val="single" w:sz="8" w:space="0" w:color="auto"/>
              <w:right w:val="nil"/>
            </w:tcBorders>
            <w:vAlign w:val="center"/>
            <w:hideMark/>
          </w:tcPr>
          <w:p w14:paraId="34044FA9" w14:textId="77777777" w:rsidR="008D75D2" w:rsidRPr="00536346" w:rsidRDefault="008D75D2" w:rsidP="008D75D2">
            <w:pPr>
              <w:jc w:val="right"/>
              <w:rPr>
                <w:rFonts w:eastAsia="Arial Unicode MS"/>
                <w:bCs/>
                <w:sz w:val="20"/>
                <w:szCs w:val="20"/>
              </w:rPr>
            </w:pPr>
            <w:r w:rsidRPr="00536346">
              <w:rPr>
                <w:rFonts w:eastAsia="Arial Unicode MS"/>
                <w:bCs/>
                <w:sz w:val="20"/>
                <w:szCs w:val="20"/>
              </w:rPr>
              <w:t>37 803</w:t>
            </w:r>
          </w:p>
        </w:tc>
        <w:tc>
          <w:tcPr>
            <w:tcW w:w="1005" w:type="pct"/>
            <w:tcBorders>
              <w:top w:val="nil"/>
              <w:left w:val="nil"/>
              <w:bottom w:val="single" w:sz="8" w:space="0" w:color="auto"/>
              <w:right w:val="nil"/>
            </w:tcBorders>
            <w:vAlign w:val="center"/>
            <w:hideMark/>
          </w:tcPr>
          <w:p w14:paraId="2470D12D" w14:textId="77777777" w:rsidR="008D75D2" w:rsidRPr="00536346" w:rsidRDefault="008D75D2" w:rsidP="008D75D2">
            <w:pPr>
              <w:shd w:val="clear" w:color="auto" w:fill="FFFFFF"/>
              <w:jc w:val="right"/>
              <w:rPr>
                <w:rFonts w:eastAsia="Arial Unicode MS"/>
                <w:bCs/>
                <w:sz w:val="20"/>
                <w:szCs w:val="20"/>
              </w:rPr>
            </w:pPr>
            <w:r w:rsidRPr="00536346">
              <w:rPr>
                <w:rFonts w:eastAsia="Arial Unicode MS"/>
                <w:bCs/>
                <w:sz w:val="20"/>
                <w:szCs w:val="20"/>
              </w:rPr>
              <w:t>115,5</w:t>
            </w:r>
          </w:p>
        </w:tc>
        <w:tc>
          <w:tcPr>
            <w:tcW w:w="703" w:type="pct"/>
            <w:tcBorders>
              <w:top w:val="nil"/>
              <w:left w:val="nil"/>
              <w:bottom w:val="single" w:sz="8" w:space="0" w:color="auto"/>
              <w:right w:val="nil"/>
            </w:tcBorders>
            <w:vAlign w:val="bottom"/>
            <w:hideMark/>
          </w:tcPr>
          <w:p w14:paraId="17156977" w14:textId="77777777" w:rsidR="008D75D2" w:rsidRPr="00536346" w:rsidRDefault="008D75D2" w:rsidP="008D75D2">
            <w:pPr>
              <w:jc w:val="right"/>
              <w:rPr>
                <w:rFonts w:eastAsia="Arial Unicode MS"/>
                <w:bCs/>
                <w:sz w:val="20"/>
                <w:szCs w:val="20"/>
              </w:rPr>
            </w:pPr>
            <w:r w:rsidRPr="00536346">
              <w:rPr>
                <w:rFonts w:eastAsia="Arial Unicode MS"/>
                <w:bCs/>
                <w:sz w:val="20"/>
                <w:szCs w:val="20"/>
              </w:rPr>
              <w:t>102,5</w:t>
            </w:r>
          </w:p>
        </w:tc>
        <w:tc>
          <w:tcPr>
            <w:tcW w:w="1429" w:type="pct"/>
            <w:tcBorders>
              <w:top w:val="nil"/>
              <w:left w:val="nil"/>
              <w:bottom w:val="single" w:sz="8" w:space="0" w:color="auto"/>
              <w:right w:val="nil"/>
            </w:tcBorders>
            <w:hideMark/>
          </w:tcPr>
          <w:p w14:paraId="2B7BC3F6" w14:textId="77777777" w:rsidR="008D75D2" w:rsidRPr="00536346" w:rsidRDefault="008D75D2" w:rsidP="008D75D2">
            <w:pPr>
              <w:jc w:val="right"/>
              <w:rPr>
                <w:rFonts w:eastAsia="Arial Unicode MS"/>
                <w:bCs/>
                <w:sz w:val="20"/>
                <w:szCs w:val="20"/>
              </w:rPr>
            </w:pPr>
            <w:r w:rsidRPr="00536346">
              <w:rPr>
                <w:rFonts w:eastAsia="Arial Unicode MS"/>
                <w:bCs/>
                <w:sz w:val="20"/>
                <w:szCs w:val="20"/>
              </w:rPr>
              <w:t>110,2</w:t>
            </w:r>
          </w:p>
        </w:tc>
      </w:tr>
    </w:tbl>
    <w:p w14:paraId="5BEA6A83" w14:textId="77777777" w:rsidR="00762494" w:rsidRPr="00762494" w:rsidRDefault="00762494" w:rsidP="00762494">
      <w:pPr>
        <w:shd w:val="clear" w:color="auto" w:fill="FFFFFF"/>
        <w:spacing w:before="60" w:after="120"/>
        <w:rPr>
          <w:sz w:val="18"/>
          <w:szCs w:val="18"/>
        </w:rPr>
      </w:pPr>
      <w:r w:rsidRPr="00762494">
        <w:rPr>
          <w:sz w:val="18"/>
          <w:szCs w:val="18"/>
          <w:vertAlign w:val="superscript"/>
        </w:rPr>
        <w:t>1</w:t>
      </w:r>
      <w:r w:rsidRPr="00762494">
        <w:rPr>
          <w:sz w:val="18"/>
          <w:szCs w:val="18"/>
        </w:rPr>
        <w:t xml:space="preserve"> Ч</w:t>
      </w:r>
      <w:r w:rsidRPr="00762494">
        <w:rPr>
          <w:sz w:val="18"/>
          <w:szCs w:val="18"/>
          <w:lang w:val="ky-KG"/>
        </w:rPr>
        <w:t>акан ишканаларды эсептебегенде</w:t>
      </w:r>
      <w:r w:rsidRPr="00762494">
        <w:rPr>
          <w:sz w:val="18"/>
          <w:szCs w:val="18"/>
        </w:rPr>
        <w:t>.</w:t>
      </w:r>
    </w:p>
    <w:p w14:paraId="4B05145B" w14:textId="77777777" w:rsidR="00762494" w:rsidRPr="00762494" w:rsidRDefault="00762494" w:rsidP="00762494">
      <w:pPr>
        <w:spacing w:before="120" w:after="120"/>
        <w:ind w:firstLine="709"/>
        <w:jc w:val="both"/>
        <w:rPr>
          <w:bCs/>
          <w:lang w:val="ky-KG"/>
        </w:rPr>
      </w:pPr>
      <w:r w:rsidRPr="00762494">
        <w:rPr>
          <w:lang w:val="ky-KG"/>
        </w:rPr>
        <w:t xml:space="preserve">2024-жылдын январь-октябрында </w:t>
      </w:r>
      <w:r w:rsidRPr="00762494">
        <w:rPr>
          <w:bCs/>
          <w:lang w:val="ky-KG"/>
        </w:rPr>
        <w:t>бюджеттик эмес ч</w:t>
      </w:r>
      <w:r w:rsidRPr="00762494">
        <w:rPr>
          <w:lang w:val="ky-KG"/>
        </w:rPr>
        <w:t>ө</w:t>
      </w:r>
      <w:r w:rsidRPr="00762494">
        <w:rPr>
          <w:bCs/>
          <w:lang w:val="ky-KG"/>
        </w:rPr>
        <w:t>йр</w:t>
      </w:r>
      <w:r w:rsidRPr="00762494">
        <w:rPr>
          <w:lang w:val="ky-KG"/>
        </w:rPr>
        <w:t>ө</w:t>
      </w:r>
      <w:r w:rsidRPr="00762494">
        <w:rPr>
          <w:bCs/>
          <w:lang w:val="ky-KG"/>
        </w:rPr>
        <w:t>н</w:t>
      </w:r>
      <w:r w:rsidRPr="00762494">
        <w:t>ү</w:t>
      </w:r>
      <w:r w:rsidRPr="00762494">
        <w:rPr>
          <w:bCs/>
          <w:lang w:val="ky-KG"/>
        </w:rPr>
        <w:t>н кызматкерлеринин эмгек акысы бюджеттик ч</w:t>
      </w:r>
      <w:r w:rsidRPr="00762494">
        <w:rPr>
          <w:lang w:val="ky-KG"/>
        </w:rPr>
        <w:t>ө</w:t>
      </w:r>
      <w:r w:rsidRPr="00762494">
        <w:rPr>
          <w:bCs/>
          <w:lang w:val="ky-KG"/>
        </w:rPr>
        <w:t>йр</w:t>
      </w:r>
      <w:r w:rsidRPr="00762494">
        <w:rPr>
          <w:lang w:val="ky-KG"/>
        </w:rPr>
        <w:t>ө</w:t>
      </w:r>
      <w:r w:rsidRPr="00762494">
        <w:rPr>
          <w:bCs/>
          <w:lang w:val="ky-KG"/>
        </w:rPr>
        <w:t>н</w:t>
      </w:r>
      <w:r w:rsidRPr="00762494">
        <w:t>ү</w:t>
      </w:r>
      <w:r w:rsidRPr="00762494">
        <w:rPr>
          <w:bCs/>
          <w:lang w:val="ky-KG"/>
        </w:rPr>
        <w:t>н кызматкерлеринин эмгек акысынан 1,7 эсеге жогору болду.</w:t>
      </w:r>
    </w:p>
    <w:p w14:paraId="1CEACF10" w14:textId="2F7BDE3F" w:rsidR="00762494" w:rsidRPr="00762494" w:rsidRDefault="00762494" w:rsidP="00762494">
      <w:pPr>
        <w:ind w:left="1361" w:hanging="1361"/>
        <w:rPr>
          <w:b/>
          <w:lang w:val="ky-KG"/>
        </w:rPr>
      </w:pPr>
      <w:r w:rsidRPr="00762494">
        <w:rPr>
          <w:b/>
          <w:bCs/>
          <w:lang w:val="ky-KG"/>
        </w:rPr>
        <w:t>5</w:t>
      </w:r>
      <w:r w:rsidR="005B7E0D">
        <w:rPr>
          <w:b/>
          <w:bCs/>
          <w:lang w:val="ky-KG"/>
        </w:rPr>
        <w:t>0</w:t>
      </w:r>
      <w:r w:rsidRPr="00762494">
        <w:rPr>
          <w:b/>
          <w:bCs/>
          <w:lang w:val="ky-KG"/>
        </w:rPr>
        <w:t>-таблица:</w:t>
      </w:r>
      <w:r w:rsidRPr="00762494">
        <w:rPr>
          <w:b/>
          <w:lang w:val="ky-KG"/>
        </w:rPr>
        <w:t xml:space="preserve"> 2024-жылдын январь-октябрындагы</w:t>
      </w:r>
      <w:r w:rsidRPr="00762494">
        <w:rPr>
          <w:b/>
          <w:bCs/>
          <w:lang w:val="ky-KG"/>
        </w:rPr>
        <w:t xml:space="preserve"> а</w:t>
      </w:r>
      <w:r w:rsidRPr="00762494">
        <w:rPr>
          <w:b/>
          <w:lang w:val="ky-KG"/>
        </w:rPr>
        <w:t>ймактар боюнча орточо айлык</w:t>
      </w:r>
    </w:p>
    <w:p w14:paraId="771650C8" w14:textId="77777777" w:rsidR="00762494" w:rsidRPr="00762494" w:rsidRDefault="00762494" w:rsidP="007E4B67">
      <w:pPr>
        <w:spacing w:after="120"/>
        <w:ind w:left="1361" w:hanging="1361"/>
        <w:rPr>
          <w:b/>
          <w:lang w:val="ky-KG"/>
        </w:rPr>
      </w:pPr>
      <w:r w:rsidRPr="00762494">
        <w:rPr>
          <w:b/>
          <w:lang w:val="ky-KG"/>
        </w:rPr>
        <w:t xml:space="preserve">                      номиналдык эсептелген эмгек акы</w:t>
      </w:r>
      <w:r w:rsidRPr="00762494">
        <w:rPr>
          <w:b/>
          <w:vertAlign w:val="superscript"/>
          <w:lang w:val="ky-KG"/>
        </w:rPr>
        <w:t>1</w:t>
      </w:r>
    </w:p>
    <w:tbl>
      <w:tblPr>
        <w:tblW w:w="5000" w:type="pct"/>
        <w:tblBorders>
          <w:top w:val="single" w:sz="8" w:space="0" w:color="auto"/>
          <w:bottom w:val="single" w:sz="4" w:space="0" w:color="auto"/>
        </w:tblBorders>
        <w:tblLook w:val="04A0" w:firstRow="1" w:lastRow="0" w:firstColumn="1" w:lastColumn="0" w:noHBand="0" w:noVBand="1"/>
      </w:tblPr>
      <w:tblGrid>
        <w:gridCol w:w="2648"/>
        <w:gridCol w:w="975"/>
        <w:gridCol w:w="975"/>
        <w:gridCol w:w="975"/>
        <w:gridCol w:w="975"/>
        <w:gridCol w:w="1545"/>
        <w:gridCol w:w="1545"/>
      </w:tblGrid>
      <w:tr w:rsidR="00762494" w:rsidRPr="00762494" w14:paraId="5AB9AB09" w14:textId="77777777" w:rsidTr="00970AE2">
        <w:tc>
          <w:tcPr>
            <w:tcW w:w="2713" w:type="dxa"/>
            <w:vMerge w:val="restart"/>
            <w:tcBorders>
              <w:top w:val="single" w:sz="8" w:space="0" w:color="auto"/>
              <w:left w:val="nil"/>
              <w:bottom w:val="single" w:sz="8" w:space="0" w:color="auto"/>
              <w:right w:val="nil"/>
            </w:tcBorders>
            <w:noWrap/>
            <w:vAlign w:val="bottom"/>
          </w:tcPr>
          <w:p w14:paraId="2E25FCCC" w14:textId="77777777" w:rsidR="00762494" w:rsidRPr="00762494" w:rsidRDefault="00762494" w:rsidP="00970AE2">
            <w:pPr>
              <w:shd w:val="clear" w:color="auto" w:fill="FFFFFF"/>
              <w:rPr>
                <w:b/>
                <w:bCs/>
                <w:sz w:val="20"/>
                <w:szCs w:val="20"/>
                <w:lang w:val="ky-KG"/>
              </w:rPr>
            </w:pPr>
          </w:p>
        </w:tc>
        <w:tc>
          <w:tcPr>
            <w:tcW w:w="3980" w:type="dxa"/>
            <w:gridSpan w:val="4"/>
            <w:tcBorders>
              <w:top w:val="single" w:sz="8" w:space="0" w:color="auto"/>
              <w:left w:val="nil"/>
              <w:bottom w:val="single" w:sz="4" w:space="0" w:color="auto"/>
              <w:right w:val="nil"/>
            </w:tcBorders>
            <w:noWrap/>
            <w:vAlign w:val="bottom"/>
            <w:hideMark/>
          </w:tcPr>
          <w:p w14:paraId="025FE692" w14:textId="77777777" w:rsidR="00762494" w:rsidRPr="00762494" w:rsidRDefault="00762494" w:rsidP="00970AE2">
            <w:pPr>
              <w:jc w:val="center"/>
              <w:rPr>
                <w:b/>
                <w:bCs/>
                <w:sz w:val="20"/>
                <w:szCs w:val="20"/>
              </w:rPr>
            </w:pPr>
            <w:r w:rsidRPr="00762494">
              <w:rPr>
                <w:b/>
                <w:bCs/>
                <w:sz w:val="20"/>
                <w:szCs w:val="20"/>
              </w:rPr>
              <w:t>Сом</w:t>
            </w:r>
          </w:p>
        </w:tc>
        <w:tc>
          <w:tcPr>
            <w:tcW w:w="3162" w:type="dxa"/>
            <w:gridSpan w:val="2"/>
            <w:vMerge w:val="restart"/>
            <w:tcBorders>
              <w:top w:val="single" w:sz="8" w:space="0" w:color="auto"/>
              <w:left w:val="nil"/>
              <w:bottom w:val="single" w:sz="4" w:space="0" w:color="auto"/>
              <w:right w:val="nil"/>
            </w:tcBorders>
            <w:noWrap/>
            <w:vAlign w:val="center"/>
            <w:hideMark/>
          </w:tcPr>
          <w:p w14:paraId="341D14F4" w14:textId="77777777" w:rsidR="00762494" w:rsidRPr="00762494" w:rsidRDefault="00762494" w:rsidP="00970AE2">
            <w:pPr>
              <w:jc w:val="center"/>
              <w:rPr>
                <w:b/>
                <w:sz w:val="20"/>
                <w:szCs w:val="20"/>
                <w:lang w:val="ky-KG"/>
              </w:rPr>
            </w:pPr>
            <w:r w:rsidRPr="00762494">
              <w:rPr>
                <w:b/>
                <w:sz w:val="20"/>
                <w:szCs w:val="20"/>
                <w:lang w:val="ky-KG"/>
              </w:rPr>
              <w:t>Мурунку жылдын тийиштүү мезгилине карата пайыз менен</w:t>
            </w:r>
          </w:p>
        </w:tc>
      </w:tr>
      <w:tr w:rsidR="00762494" w:rsidRPr="00762494" w14:paraId="7A83F154" w14:textId="77777777" w:rsidTr="00970AE2">
        <w:tc>
          <w:tcPr>
            <w:tcW w:w="0" w:type="auto"/>
            <w:vMerge/>
            <w:tcBorders>
              <w:top w:val="single" w:sz="8" w:space="0" w:color="auto"/>
              <w:left w:val="nil"/>
              <w:bottom w:val="single" w:sz="8" w:space="0" w:color="auto"/>
              <w:right w:val="nil"/>
            </w:tcBorders>
            <w:vAlign w:val="center"/>
            <w:hideMark/>
          </w:tcPr>
          <w:p w14:paraId="1FE3534F" w14:textId="77777777" w:rsidR="00762494" w:rsidRPr="00762494" w:rsidRDefault="00762494" w:rsidP="00970AE2">
            <w:pPr>
              <w:rPr>
                <w:b/>
                <w:bCs/>
                <w:sz w:val="20"/>
                <w:szCs w:val="20"/>
                <w:lang w:val="ky-KG"/>
              </w:rPr>
            </w:pPr>
          </w:p>
        </w:tc>
        <w:tc>
          <w:tcPr>
            <w:tcW w:w="1990" w:type="dxa"/>
            <w:gridSpan w:val="2"/>
            <w:tcBorders>
              <w:top w:val="single" w:sz="4" w:space="0" w:color="auto"/>
              <w:left w:val="nil"/>
              <w:bottom w:val="single" w:sz="4" w:space="0" w:color="auto"/>
              <w:right w:val="nil"/>
            </w:tcBorders>
            <w:noWrap/>
            <w:vAlign w:val="center"/>
            <w:hideMark/>
          </w:tcPr>
          <w:p w14:paraId="6EFFCBC6" w14:textId="77777777" w:rsidR="00762494" w:rsidRPr="00762494" w:rsidRDefault="00762494" w:rsidP="00970AE2">
            <w:pPr>
              <w:jc w:val="center"/>
              <w:rPr>
                <w:b/>
                <w:bCs/>
                <w:sz w:val="20"/>
                <w:szCs w:val="20"/>
                <w:lang w:val="ky-KG"/>
              </w:rPr>
            </w:pPr>
            <w:r w:rsidRPr="00762494">
              <w:rPr>
                <w:b/>
                <w:bCs/>
                <w:sz w:val="20"/>
                <w:szCs w:val="20"/>
                <w:lang w:val="ky-KG"/>
              </w:rPr>
              <w:t>б</w:t>
            </w:r>
            <w:proofErr w:type="spellStart"/>
            <w:r w:rsidRPr="00762494">
              <w:rPr>
                <w:b/>
                <w:bCs/>
                <w:sz w:val="20"/>
                <w:szCs w:val="20"/>
              </w:rPr>
              <w:t>юджет</w:t>
            </w:r>
            <w:proofErr w:type="spellEnd"/>
            <w:r w:rsidRPr="00762494">
              <w:rPr>
                <w:b/>
                <w:bCs/>
                <w:sz w:val="20"/>
                <w:szCs w:val="20"/>
                <w:lang w:val="ky-KG"/>
              </w:rPr>
              <w:t>тик ч</w:t>
            </w:r>
            <w:r w:rsidRPr="00762494">
              <w:rPr>
                <w:b/>
                <w:sz w:val="20"/>
                <w:szCs w:val="20"/>
                <w:lang w:val="ky-KG"/>
              </w:rPr>
              <w:t>ө</w:t>
            </w:r>
            <w:r w:rsidRPr="00762494">
              <w:rPr>
                <w:b/>
                <w:bCs/>
                <w:sz w:val="20"/>
                <w:szCs w:val="20"/>
                <w:lang w:val="ky-KG"/>
              </w:rPr>
              <w:t>йр</w:t>
            </w:r>
            <w:r w:rsidRPr="00762494">
              <w:rPr>
                <w:b/>
                <w:sz w:val="20"/>
                <w:szCs w:val="20"/>
                <w:lang w:val="ky-KG"/>
              </w:rPr>
              <w:t>ө</w:t>
            </w:r>
          </w:p>
        </w:tc>
        <w:tc>
          <w:tcPr>
            <w:tcW w:w="1990" w:type="dxa"/>
            <w:gridSpan w:val="2"/>
            <w:tcBorders>
              <w:top w:val="single" w:sz="4" w:space="0" w:color="auto"/>
              <w:left w:val="nil"/>
              <w:bottom w:val="single" w:sz="4" w:space="0" w:color="auto"/>
              <w:right w:val="nil"/>
            </w:tcBorders>
            <w:noWrap/>
            <w:vAlign w:val="center"/>
            <w:hideMark/>
          </w:tcPr>
          <w:p w14:paraId="66394F1B" w14:textId="77777777" w:rsidR="00762494" w:rsidRPr="00762494" w:rsidRDefault="00762494" w:rsidP="00970AE2">
            <w:pPr>
              <w:jc w:val="center"/>
              <w:rPr>
                <w:b/>
                <w:bCs/>
                <w:sz w:val="20"/>
                <w:szCs w:val="20"/>
              </w:rPr>
            </w:pPr>
            <w:r w:rsidRPr="00762494">
              <w:rPr>
                <w:b/>
                <w:bCs/>
                <w:sz w:val="20"/>
                <w:szCs w:val="20"/>
              </w:rPr>
              <w:t>бюджет</w:t>
            </w:r>
            <w:r w:rsidRPr="00762494">
              <w:rPr>
                <w:b/>
                <w:bCs/>
                <w:sz w:val="20"/>
                <w:szCs w:val="20"/>
                <w:lang w:val="ky-KG"/>
              </w:rPr>
              <w:t>тик эмес ч</w:t>
            </w:r>
            <w:r w:rsidRPr="00762494">
              <w:rPr>
                <w:b/>
                <w:sz w:val="20"/>
                <w:szCs w:val="20"/>
                <w:lang w:val="ky-KG"/>
              </w:rPr>
              <w:t>ө</w:t>
            </w:r>
            <w:r w:rsidRPr="00762494">
              <w:rPr>
                <w:b/>
                <w:bCs/>
                <w:sz w:val="20"/>
                <w:szCs w:val="20"/>
                <w:lang w:val="ky-KG"/>
              </w:rPr>
              <w:t>йр</w:t>
            </w:r>
            <w:r w:rsidRPr="00762494">
              <w:rPr>
                <w:b/>
                <w:sz w:val="20"/>
                <w:szCs w:val="20"/>
                <w:lang w:val="ky-KG"/>
              </w:rPr>
              <w:t>ө</w:t>
            </w:r>
          </w:p>
        </w:tc>
        <w:tc>
          <w:tcPr>
            <w:tcW w:w="0" w:type="auto"/>
            <w:gridSpan w:val="2"/>
            <w:vMerge/>
            <w:tcBorders>
              <w:top w:val="single" w:sz="8" w:space="0" w:color="auto"/>
              <w:left w:val="nil"/>
              <w:bottom w:val="single" w:sz="4" w:space="0" w:color="auto"/>
              <w:right w:val="nil"/>
            </w:tcBorders>
            <w:vAlign w:val="center"/>
            <w:hideMark/>
          </w:tcPr>
          <w:p w14:paraId="3F9CB977" w14:textId="77777777" w:rsidR="00762494" w:rsidRPr="00762494" w:rsidRDefault="00762494" w:rsidP="00970AE2">
            <w:pPr>
              <w:rPr>
                <w:b/>
                <w:sz w:val="20"/>
                <w:szCs w:val="20"/>
                <w:lang w:val="ky-KG"/>
              </w:rPr>
            </w:pPr>
          </w:p>
        </w:tc>
      </w:tr>
      <w:tr w:rsidR="00762494" w:rsidRPr="00762494" w14:paraId="0EFE061E" w14:textId="77777777" w:rsidTr="00970AE2">
        <w:tc>
          <w:tcPr>
            <w:tcW w:w="0" w:type="auto"/>
            <w:vMerge/>
            <w:tcBorders>
              <w:top w:val="single" w:sz="8" w:space="0" w:color="auto"/>
              <w:left w:val="nil"/>
              <w:bottom w:val="single" w:sz="8" w:space="0" w:color="auto"/>
              <w:right w:val="nil"/>
            </w:tcBorders>
            <w:vAlign w:val="center"/>
            <w:hideMark/>
          </w:tcPr>
          <w:p w14:paraId="32CE2152" w14:textId="77777777" w:rsidR="00762494" w:rsidRPr="00762494" w:rsidRDefault="00762494" w:rsidP="00970AE2">
            <w:pPr>
              <w:rPr>
                <w:b/>
                <w:bCs/>
                <w:sz w:val="20"/>
                <w:szCs w:val="20"/>
                <w:lang w:val="ky-KG"/>
              </w:rPr>
            </w:pPr>
          </w:p>
        </w:tc>
        <w:tc>
          <w:tcPr>
            <w:tcW w:w="995" w:type="dxa"/>
            <w:tcBorders>
              <w:top w:val="single" w:sz="4" w:space="0" w:color="auto"/>
              <w:left w:val="nil"/>
              <w:bottom w:val="single" w:sz="8" w:space="0" w:color="auto"/>
              <w:right w:val="nil"/>
            </w:tcBorders>
            <w:noWrap/>
            <w:vAlign w:val="center"/>
            <w:hideMark/>
          </w:tcPr>
          <w:p w14:paraId="28E11FBB" w14:textId="77777777" w:rsidR="00762494" w:rsidRPr="00762494" w:rsidRDefault="00762494" w:rsidP="00970AE2">
            <w:pPr>
              <w:jc w:val="right"/>
              <w:rPr>
                <w:b/>
                <w:bCs/>
                <w:sz w:val="20"/>
                <w:szCs w:val="20"/>
              </w:rPr>
            </w:pPr>
            <w:r w:rsidRPr="00762494">
              <w:rPr>
                <w:b/>
                <w:bCs/>
                <w:sz w:val="20"/>
                <w:szCs w:val="20"/>
              </w:rPr>
              <w:t>2023</w:t>
            </w:r>
          </w:p>
        </w:tc>
        <w:tc>
          <w:tcPr>
            <w:tcW w:w="995" w:type="dxa"/>
            <w:tcBorders>
              <w:top w:val="single" w:sz="4" w:space="0" w:color="auto"/>
              <w:left w:val="nil"/>
              <w:bottom w:val="single" w:sz="8" w:space="0" w:color="auto"/>
              <w:right w:val="nil"/>
            </w:tcBorders>
            <w:noWrap/>
            <w:vAlign w:val="center"/>
            <w:hideMark/>
          </w:tcPr>
          <w:p w14:paraId="5F8B13B6" w14:textId="77777777" w:rsidR="00762494" w:rsidRPr="00762494" w:rsidRDefault="00762494" w:rsidP="00970AE2">
            <w:pPr>
              <w:jc w:val="right"/>
              <w:rPr>
                <w:b/>
                <w:bCs/>
                <w:sz w:val="20"/>
                <w:szCs w:val="20"/>
              </w:rPr>
            </w:pPr>
            <w:r w:rsidRPr="00762494">
              <w:rPr>
                <w:b/>
                <w:bCs/>
                <w:sz w:val="20"/>
                <w:szCs w:val="20"/>
              </w:rPr>
              <w:t>2024</w:t>
            </w:r>
          </w:p>
        </w:tc>
        <w:tc>
          <w:tcPr>
            <w:tcW w:w="995" w:type="dxa"/>
            <w:tcBorders>
              <w:top w:val="single" w:sz="4" w:space="0" w:color="auto"/>
              <w:left w:val="nil"/>
              <w:bottom w:val="single" w:sz="8" w:space="0" w:color="auto"/>
              <w:right w:val="nil"/>
            </w:tcBorders>
            <w:noWrap/>
            <w:vAlign w:val="center"/>
            <w:hideMark/>
          </w:tcPr>
          <w:p w14:paraId="75801198" w14:textId="77777777" w:rsidR="00762494" w:rsidRPr="00762494" w:rsidRDefault="00762494" w:rsidP="00970AE2">
            <w:pPr>
              <w:jc w:val="right"/>
              <w:rPr>
                <w:b/>
                <w:bCs/>
                <w:sz w:val="20"/>
                <w:szCs w:val="20"/>
              </w:rPr>
            </w:pPr>
            <w:r w:rsidRPr="00762494">
              <w:rPr>
                <w:b/>
                <w:bCs/>
                <w:sz w:val="20"/>
                <w:szCs w:val="20"/>
              </w:rPr>
              <w:t>2023</w:t>
            </w:r>
          </w:p>
        </w:tc>
        <w:tc>
          <w:tcPr>
            <w:tcW w:w="995" w:type="dxa"/>
            <w:tcBorders>
              <w:top w:val="single" w:sz="4" w:space="0" w:color="auto"/>
              <w:left w:val="nil"/>
              <w:bottom w:val="single" w:sz="8" w:space="0" w:color="auto"/>
              <w:right w:val="nil"/>
            </w:tcBorders>
            <w:noWrap/>
            <w:vAlign w:val="center"/>
            <w:hideMark/>
          </w:tcPr>
          <w:p w14:paraId="4D2FE450" w14:textId="77777777" w:rsidR="00762494" w:rsidRPr="00762494" w:rsidRDefault="00762494" w:rsidP="00970AE2">
            <w:pPr>
              <w:jc w:val="right"/>
              <w:rPr>
                <w:b/>
                <w:bCs/>
                <w:sz w:val="20"/>
                <w:szCs w:val="20"/>
              </w:rPr>
            </w:pPr>
            <w:r w:rsidRPr="00762494">
              <w:rPr>
                <w:b/>
                <w:bCs/>
                <w:sz w:val="20"/>
                <w:szCs w:val="20"/>
              </w:rPr>
              <w:t>2024</w:t>
            </w:r>
          </w:p>
        </w:tc>
        <w:tc>
          <w:tcPr>
            <w:tcW w:w="1581" w:type="dxa"/>
            <w:tcBorders>
              <w:top w:val="single" w:sz="4" w:space="0" w:color="auto"/>
              <w:left w:val="nil"/>
              <w:bottom w:val="single" w:sz="8" w:space="0" w:color="auto"/>
              <w:right w:val="nil"/>
            </w:tcBorders>
            <w:noWrap/>
            <w:vAlign w:val="center"/>
            <w:hideMark/>
          </w:tcPr>
          <w:p w14:paraId="4156A0B6" w14:textId="77777777" w:rsidR="00762494" w:rsidRPr="00762494" w:rsidRDefault="00762494" w:rsidP="00970AE2">
            <w:pPr>
              <w:jc w:val="right"/>
              <w:rPr>
                <w:b/>
                <w:bCs/>
                <w:sz w:val="20"/>
                <w:szCs w:val="20"/>
              </w:rPr>
            </w:pPr>
            <w:r w:rsidRPr="00762494">
              <w:rPr>
                <w:b/>
                <w:bCs/>
                <w:sz w:val="20"/>
                <w:szCs w:val="20"/>
                <w:lang w:val="ky-KG"/>
              </w:rPr>
              <w:t>б</w:t>
            </w:r>
            <w:proofErr w:type="spellStart"/>
            <w:r w:rsidRPr="00762494">
              <w:rPr>
                <w:b/>
                <w:bCs/>
                <w:sz w:val="20"/>
                <w:szCs w:val="20"/>
              </w:rPr>
              <w:t>юджет</w:t>
            </w:r>
            <w:proofErr w:type="spellEnd"/>
            <w:r w:rsidRPr="00762494">
              <w:rPr>
                <w:b/>
                <w:bCs/>
                <w:sz w:val="20"/>
                <w:szCs w:val="20"/>
                <w:lang w:val="ky-KG"/>
              </w:rPr>
              <w:t>тик ч</w:t>
            </w:r>
            <w:r w:rsidRPr="00762494">
              <w:rPr>
                <w:b/>
                <w:sz w:val="20"/>
                <w:szCs w:val="20"/>
                <w:lang w:val="ky-KG"/>
              </w:rPr>
              <w:t>ө</w:t>
            </w:r>
            <w:r w:rsidRPr="00762494">
              <w:rPr>
                <w:b/>
                <w:bCs/>
                <w:sz w:val="20"/>
                <w:szCs w:val="20"/>
                <w:lang w:val="ky-KG"/>
              </w:rPr>
              <w:t>йр</w:t>
            </w:r>
            <w:r w:rsidRPr="00762494">
              <w:rPr>
                <w:b/>
                <w:sz w:val="20"/>
                <w:szCs w:val="20"/>
                <w:lang w:val="ky-KG"/>
              </w:rPr>
              <w:t>ө</w:t>
            </w:r>
          </w:p>
        </w:tc>
        <w:tc>
          <w:tcPr>
            <w:tcW w:w="1581" w:type="dxa"/>
            <w:tcBorders>
              <w:top w:val="single" w:sz="4" w:space="0" w:color="auto"/>
              <w:left w:val="nil"/>
              <w:bottom w:val="single" w:sz="8" w:space="0" w:color="auto"/>
              <w:right w:val="nil"/>
            </w:tcBorders>
            <w:noWrap/>
            <w:vAlign w:val="center"/>
            <w:hideMark/>
          </w:tcPr>
          <w:p w14:paraId="3360432E" w14:textId="77777777" w:rsidR="00762494" w:rsidRPr="00762494" w:rsidRDefault="00762494" w:rsidP="00970AE2">
            <w:pPr>
              <w:jc w:val="right"/>
              <w:rPr>
                <w:b/>
                <w:bCs/>
                <w:sz w:val="20"/>
                <w:szCs w:val="20"/>
              </w:rPr>
            </w:pPr>
            <w:r w:rsidRPr="00762494">
              <w:rPr>
                <w:b/>
                <w:bCs/>
                <w:sz w:val="20"/>
                <w:szCs w:val="20"/>
              </w:rPr>
              <w:t>бюджет</w:t>
            </w:r>
            <w:r w:rsidRPr="00762494">
              <w:rPr>
                <w:b/>
                <w:bCs/>
                <w:sz w:val="20"/>
                <w:szCs w:val="20"/>
                <w:lang w:val="ky-KG"/>
              </w:rPr>
              <w:t>тик эмес ч</w:t>
            </w:r>
            <w:r w:rsidRPr="00762494">
              <w:rPr>
                <w:b/>
                <w:sz w:val="20"/>
                <w:szCs w:val="20"/>
                <w:lang w:val="ky-KG"/>
              </w:rPr>
              <w:t>ө</w:t>
            </w:r>
            <w:r w:rsidRPr="00762494">
              <w:rPr>
                <w:b/>
                <w:bCs/>
                <w:sz w:val="20"/>
                <w:szCs w:val="20"/>
                <w:lang w:val="ky-KG"/>
              </w:rPr>
              <w:t>йр</w:t>
            </w:r>
            <w:r w:rsidRPr="00762494">
              <w:rPr>
                <w:b/>
                <w:sz w:val="20"/>
                <w:szCs w:val="20"/>
                <w:lang w:val="ky-KG"/>
              </w:rPr>
              <w:t>ө</w:t>
            </w:r>
          </w:p>
        </w:tc>
      </w:tr>
      <w:tr w:rsidR="00762494" w:rsidRPr="00762494" w14:paraId="34495FC0" w14:textId="77777777" w:rsidTr="00970AE2">
        <w:tc>
          <w:tcPr>
            <w:tcW w:w="2713" w:type="dxa"/>
            <w:tcBorders>
              <w:top w:val="single" w:sz="8" w:space="0" w:color="auto"/>
              <w:left w:val="nil"/>
              <w:bottom w:val="nil"/>
              <w:right w:val="nil"/>
            </w:tcBorders>
            <w:noWrap/>
            <w:hideMark/>
          </w:tcPr>
          <w:p w14:paraId="423D6E89" w14:textId="77777777" w:rsidR="00762494" w:rsidRPr="00762494" w:rsidRDefault="00762494" w:rsidP="00970AE2">
            <w:pPr>
              <w:rPr>
                <w:b/>
                <w:sz w:val="20"/>
                <w:szCs w:val="20"/>
              </w:rPr>
            </w:pPr>
            <w:r w:rsidRPr="00762494">
              <w:rPr>
                <w:b/>
                <w:sz w:val="20"/>
                <w:szCs w:val="20"/>
              </w:rPr>
              <w:t xml:space="preserve">Кыргыз </w:t>
            </w:r>
            <w:proofErr w:type="spellStart"/>
            <w:r w:rsidRPr="00762494">
              <w:rPr>
                <w:b/>
                <w:sz w:val="20"/>
                <w:szCs w:val="20"/>
              </w:rPr>
              <w:t>Республикасы</w:t>
            </w:r>
            <w:proofErr w:type="spellEnd"/>
          </w:p>
        </w:tc>
        <w:tc>
          <w:tcPr>
            <w:tcW w:w="995" w:type="dxa"/>
            <w:tcBorders>
              <w:top w:val="nil"/>
              <w:left w:val="nil"/>
              <w:bottom w:val="nil"/>
              <w:right w:val="nil"/>
            </w:tcBorders>
            <w:noWrap/>
            <w:vAlign w:val="bottom"/>
            <w:hideMark/>
          </w:tcPr>
          <w:p w14:paraId="49C65C1B" w14:textId="77777777" w:rsidR="00762494" w:rsidRPr="00762494" w:rsidRDefault="00762494" w:rsidP="00970AE2">
            <w:pPr>
              <w:jc w:val="right"/>
              <w:rPr>
                <w:b/>
                <w:bCs/>
                <w:sz w:val="20"/>
                <w:szCs w:val="20"/>
              </w:rPr>
            </w:pPr>
            <w:r w:rsidRPr="00762494">
              <w:rPr>
                <w:b/>
                <w:bCs/>
                <w:sz w:val="20"/>
                <w:szCs w:val="20"/>
              </w:rPr>
              <w:t>27 421</w:t>
            </w:r>
          </w:p>
        </w:tc>
        <w:tc>
          <w:tcPr>
            <w:tcW w:w="995" w:type="dxa"/>
            <w:tcBorders>
              <w:top w:val="nil"/>
              <w:left w:val="nil"/>
              <w:bottom w:val="nil"/>
              <w:right w:val="nil"/>
            </w:tcBorders>
            <w:noWrap/>
            <w:vAlign w:val="bottom"/>
            <w:hideMark/>
          </w:tcPr>
          <w:p w14:paraId="59C84595" w14:textId="77777777" w:rsidR="00762494" w:rsidRPr="00762494" w:rsidRDefault="00762494" w:rsidP="00970AE2">
            <w:pPr>
              <w:jc w:val="right"/>
              <w:rPr>
                <w:b/>
                <w:bCs/>
                <w:sz w:val="20"/>
                <w:szCs w:val="20"/>
              </w:rPr>
            </w:pPr>
            <w:r w:rsidRPr="00762494">
              <w:rPr>
                <w:b/>
                <w:bCs/>
                <w:sz w:val="20"/>
                <w:szCs w:val="20"/>
              </w:rPr>
              <w:t>28 555</w:t>
            </w:r>
          </w:p>
        </w:tc>
        <w:tc>
          <w:tcPr>
            <w:tcW w:w="995" w:type="dxa"/>
            <w:tcBorders>
              <w:top w:val="nil"/>
              <w:left w:val="nil"/>
              <w:bottom w:val="nil"/>
              <w:right w:val="nil"/>
            </w:tcBorders>
            <w:noWrap/>
            <w:vAlign w:val="bottom"/>
            <w:hideMark/>
          </w:tcPr>
          <w:p w14:paraId="732253CC" w14:textId="77777777" w:rsidR="00762494" w:rsidRPr="00762494" w:rsidRDefault="00762494" w:rsidP="00970AE2">
            <w:pPr>
              <w:jc w:val="right"/>
              <w:rPr>
                <w:b/>
                <w:bCs/>
                <w:sz w:val="20"/>
                <w:szCs w:val="20"/>
              </w:rPr>
            </w:pPr>
            <w:r w:rsidRPr="00762494">
              <w:rPr>
                <w:b/>
                <w:bCs/>
                <w:sz w:val="20"/>
                <w:szCs w:val="20"/>
              </w:rPr>
              <w:t>39 845</w:t>
            </w:r>
          </w:p>
        </w:tc>
        <w:tc>
          <w:tcPr>
            <w:tcW w:w="995" w:type="dxa"/>
            <w:tcBorders>
              <w:top w:val="nil"/>
              <w:left w:val="nil"/>
              <w:bottom w:val="nil"/>
              <w:right w:val="nil"/>
            </w:tcBorders>
            <w:noWrap/>
            <w:vAlign w:val="bottom"/>
            <w:hideMark/>
          </w:tcPr>
          <w:p w14:paraId="06F59DD1" w14:textId="77777777" w:rsidR="00762494" w:rsidRPr="00762494" w:rsidRDefault="00762494" w:rsidP="00970AE2">
            <w:pPr>
              <w:jc w:val="right"/>
              <w:rPr>
                <w:b/>
                <w:bCs/>
                <w:sz w:val="20"/>
                <w:szCs w:val="20"/>
              </w:rPr>
            </w:pPr>
            <w:r w:rsidRPr="00762494">
              <w:rPr>
                <w:b/>
                <w:bCs/>
                <w:sz w:val="20"/>
                <w:szCs w:val="20"/>
              </w:rPr>
              <w:t>47 181</w:t>
            </w:r>
          </w:p>
        </w:tc>
        <w:tc>
          <w:tcPr>
            <w:tcW w:w="1581" w:type="dxa"/>
            <w:tcBorders>
              <w:top w:val="single" w:sz="8" w:space="0" w:color="auto"/>
              <w:left w:val="nil"/>
              <w:bottom w:val="nil"/>
              <w:right w:val="nil"/>
            </w:tcBorders>
            <w:noWrap/>
            <w:vAlign w:val="bottom"/>
            <w:hideMark/>
          </w:tcPr>
          <w:p w14:paraId="17B41333" w14:textId="77777777" w:rsidR="00762494" w:rsidRPr="00762494" w:rsidRDefault="00762494" w:rsidP="00970AE2">
            <w:pPr>
              <w:jc w:val="right"/>
              <w:rPr>
                <w:b/>
                <w:bCs/>
                <w:sz w:val="20"/>
                <w:szCs w:val="20"/>
              </w:rPr>
            </w:pPr>
            <w:r w:rsidRPr="00762494">
              <w:rPr>
                <w:b/>
                <w:bCs/>
                <w:sz w:val="20"/>
                <w:szCs w:val="20"/>
              </w:rPr>
              <w:t>104,1</w:t>
            </w:r>
          </w:p>
        </w:tc>
        <w:tc>
          <w:tcPr>
            <w:tcW w:w="1581" w:type="dxa"/>
            <w:tcBorders>
              <w:top w:val="single" w:sz="8" w:space="0" w:color="auto"/>
              <w:left w:val="nil"/>
              <w:bottom w:val="nil"/>
              <w:right w:val="nil"/>
            </w:tcBorders>
            <w:noWrap/>
            <w:vAlign w:val="bottom"/>
            <w:hideMark/>
          </w:tcPr>
          <w:p w14:paraId="72514ECF" w14:textId="77777777" w:rsidR="00762494" w:rsidRPr="00762494" w:rsidRDefault="00762494" w:rsidP="00970AE2">
            <w:pPr>
              <w:jc w:val="right"/>
              <w:rPr>
                <w:b/>
                <w:bCs/>
                <w:sz w:val="20"/>
                <w:szCs w:val="20"/>
              </w:rPr>
            </w:pPr>
            <w:r w:rsidRPr="00762494">
              <w:rPr>
                <w:b/>
                <w:bCs/>
                <w:sz w:val="20"/>
                <w:szCs w:val="20"/>
              </w:rPr>
              <w:t>118,4</w:t>
            </w:r>
          </w:p>
        </w:tc>
      </w:tr>
      <w:tr w:rsidR="00762494" w:rsidRPr="00762494" w14:paraId="03A7E1D6" w14:textId="77777777" w:rsidTr="00970AE2">
        <w:tc>
          <w:tcPr>
            <w:tcW w:w="2713" w:type="dxa"/>
            <w:tcBorders>
              <w:top w:val="nil"/>
              <w:left w:val="nil"/>
              <w:bottom w:val="nil"/>
              <w:right w:val="nil"/>
            </w:tcBorders>
            <w:noWrap/>
            <w:hideMark/>
          </w:tcPr>
          <w:p w14:paraId="7DEB08A9" w14:textId="77777777" w:rsidR="00762494" w:rsidRPr="00762494" w:rsidRDefault="00762494" w:rsidP="00970AE2">
            <w:pPr>
              <w:ind w:left="226" w:hanging="113"/>
              <w:rPr>
                <w:sz w:val="20"/>
                <w:szCs w:val="20"/>
              </w:rPr>
            </w:pPr>
            <w:r w:rsidRPr="00762494">
              <w:rPr>
                <w:sz w:val="20"/>
                <w:szCs w:val="20"/>
              </w:rPr>
              <w:t xml:space="preserve">Баткен </w:t>
            </w:r>
            <w:proofErr w:type="spellStart"/>
            <w:r w:rsidRPr="00762494">
              <w:rPr>
                <w:sz w:val="20"/>
                <w:szCs w:val="20"/>
              </w:rPr>
              <w:t>облусу</w:t>
            </w:r>
            <w:proofErr w:type="spellEnd"/>
          </w:p>
        </w:tc>
        <w:tc>
          <w:tcPr>
            <w:tcW w:w="995" w:type="dxa"/>
            <w:tcBorders>
              <w:top w:val="nil"/>
              <w:left w:val="nil"/>
              <w:bottom w:val="nil"/>
              <w:right w:val="nil"/>
            </w:tcBorders>
            <w:noWrap/>
            <w:vAlign w:val="bottom"/>
            <w:hideMark/>
          </w:tcPr>
          <w:p w14:paraId="3CB83946" w14:textId="77777777" w:rsidR="00762494" w:rsidRPr="00762494" w:rsidRDefault="00762494" w:rsidP="00970AE2">
            <w:pPr>
              <w:jc w:val="right"/>
              <w:rPr>
                <w:sz w:val="20"/>
                <w:szCs w:val="20"/>
              </w:rPr>
            </w:pPr>
            <w:r w:rsidRPr="00762494">
              <w:rPr>
                <w:sz w:val="20"/>
                <w:szCs w:val="20"/>
              </w:rPr>
              <w:t>25 948</w:t>
            </w:r>
          </w:p>
        </w:tc>
        <w:tc>
          <w:tcPr>
            <w:tcW w:w="995" w:type="dxa"/>
            <w:tcBorders>
              <w:top w:val="nil"/>
              <w:left w:val="nil"/>
              <w:bottom w:val="nil"/>
              <w:right w:val="nil"/>
            </w:tcBorders>
            <w:noWrap/>
            <w:vAlign w:val="bottom"/>
            <w:hideMark/>
          </w:tcPr>
          <w:p w14:paraId="027A1244" w14:textId="77777777" w:rsidR="00762494" w:rsidRPr="00762494" w:rsidRDefault="00762494" w:rsidP="00970AE2">
            <w:pPr>
              <w:jc w:val="right"/>
              <w:rPr>
                <w:sz w:val="20"/>
                <w:szCs w:val="20"/>
              </w:rPr>
            </w:pPr>
            <w:r w:rsidRPr="00762494">
              <w:rPr>
                <w:sz w:val="20"/>
                <w:szCs w:val="20"/>
              </w:rPr>
              <w:t>25 877</w:t>
            </w:r>
          </w:p>
        </w:tc>
        <w:tc>
          <w:tcPr>
            <w:tcW w:w="995" w:type="dxa"/>
            <w:tcBorders>
              <w:top w:val="nil"/>
              <w:left w:val="nil"/>
              <w:bottom w:val="nil"/>
              <w:right w:val="nil"/>
            </w:tcBorders>
            <w:noWrap/>
            <w:vAlign w:val="bottom"/>
            <w:hideMark/>
          </w:tcPr>
          <w:p w14:paraId="201B7A65" w14:textId="77777777" w:rsidR="00762494" w:rsidRPr="00762494" w:rsidRDefault="00762494" w:rsidP="00970AE2">
            <w:pPr>
              <w:jc w:val="right"/>
              <w:rPr>
                <w:sz w:val="20"/>
                <w:szCs w:val="20"/>
              </w:rPr>
            </w:pPr>
            <w:r w:rsidRPr="00762494">
              <w:rPr>
                <w:sz w:val="20"/>
                <w:szCs w:val="20"/>
              </w:rPr>
              <w:t>26 671</w:t>
            </w:r>
          </w:p>
        </w:tc>
        <w:tc>
          <w:tcPr>
            <w:tcW w:w="995" w:type="dxa"/>
            <w:tcBorders>
              <w:top w:val="nil"/>
              <w:left w:val="nil"/>
              <w:bottom w:val="nil"/>
              <w:right w:val="nil"/>
            </w:tcBorders>
            <w:noWrap/>
            <w:vAlign w:val="bottom"/>
            <w:hideMark/>
          </w:tcPr>
          <w:p w14:paraId="5933374E" w14:textId="77777777" w:rsidR="00762494" w:rsidRPr="00762494" w:rsidRDefault="00762494" w:rsidP="00970AE2">
            <w:pPr>
              <w:jc w:val="right"/>
              <w:rPr>
                <w:sz w:val="20"/>
                <w:szCs w:val="20"/>
              </w:rPr>
            </w:pPr>
            <w:r w:rsidRPr="00762494">
              <w:rPr>
                <w:sz w:val="20"/>
                <w:szCs w:val="20"/>
              </w:rPr>
              <w:t>33 530</w:t>
            </w:r>
          </w:p>
        </w:tc>
        <w:tc>
          <w:tcPr>
            <w:tcW w:w="1581" w:type="dxa"/>
            <w:tcBorders>
              <w:top w:val="nil"/>
              <w:left w:val="nil"/>
              <w:bottom w:val="nil"/>
              <w:right w:val="nil"/>
            </w:tcBorders>
            <w:noWrap/>
            <w:vAlign w:val="bottom"/>
            <w:hideMark/>
          </w:tcPr>
          <w:p w14:paraId="1CDD882D" w14:textId="77777777" w:rsidR="00762494" w:rsidRPr="00762494" w:rsidRDefault="00762494" w:rsidP="00970AE2">
            <w:pPr>
              <w:jc w:val="right"/>
              <w:rPr>
                <w:sz w:val="20"/>
                <w:szCs w:val="20"/>
              </w:rPr>
            </w:pPr>
            <w:r w:rsidRPr="00762494">
              <w:rPr>
                <w:sz w:val="20"/>
                <w:szCs w:val="20"/>
              </w:rPr>
              <w:t>99,7</w:t>
            </w:r>
          </w:p>
        </w:tc>
        <w:tc>
          <w:tcPr>
            <w:tcW w:w="1581" w:type="dxa"/>
            <w:tcBorders>
              <w:top w:val="nil"/>
              <w:left w:val="nil"/>
              <w:bottom w:val="nil"/>
              <w:right w:val="nil"/>
            </w:tcBorders>
            <w:noWrap/>
            <w:vAlign w:val="bottom"/>
            <w:hideMark/>
          </w:tcPr>
          <w:p w14:paraId="79BDDBD8" w14:textId="77777777" w:rsidR="00762494" w:rsidRPr="00762494" w:rsidRDefault="00762494" w:rsidP="00970AE2">
            <w:pPr>
              <w:jc w:val="right"/>
              <w:rPr>
                <w:sz w:val="20"/>
                <w:szCs w:val="20"/>
              </w:rPr>
            </w:pPr>
            <w:r w:rsidRPr="00762494">
              <w:rPr>
                <w:sz w:val="20"/>
                <w:szCs w:val="20"/>
              </w:rPr>
              <w:t>125,7</w:t>
            </w:r>
          </w:p>
        </w:tc>
      </w:tr>
      <w:tr w:rsidR="00762494" w:rsidRPr="00762494" w14:paraId="284ED6DF" w14:textId="77777777" w:rsidTr="00970AE2">
        <w:tc>
          <w:tcPr>
            <w:tcW w:w="2713" w:type="dxa"/>
            <w:tcBorders>
              <w:top w:val="nil"/>
              <w:left w:val="nil"/>
              <w:bottom w:val="nil"/>
              <w:right w:val="nil"/>
            </w:tcBorders>
            <w:noWrap/>
            <w:hideMark/>
          </w:tcPr>
          <w:p w14:paraId="5A8F85AA" w14:textId="77777777" w:rsidR="00762494" w:rsidRPr="00762494" w:rsidRDefault="00762494" w:rsidP="00970AE2">
            <w:pPr>
              <w:ind w:left="226" w:hanging="113"/>
              <w:rPr>
                <w:sz w:val="20"/>
                <w:szCs w:val="20"/>
              </w:rPr>
            </w:pPr>
            <w:proofErr w:type="spellStart"/>
            <w:r w:rsidRPr="00762494">
              <w:rPr>
                <w:sz w:val="20"/>
                <w:szCs w:val="20"/>
              </w:rPr>
              <w:t>Жалал</w:t>
            </w:r>
            <w:proofErr w:type="spellEnd"/>
            <w:r w:rsidRPr="00762494">
              <w:rPr>
                <w:sz w:val="20"/>
                <w:szCs w:val="20"/>
              </w:rPr>
              <w:t xml:space="preserve">-Абад </w:t>
            </w:r>
            <w:proofErr w:type="spellStart"/>
            <w:r w:rsidRPr="00762494">
              <w:rPr>
                <w:sz w:val="20"/>
                <w:szCs w:val="20"/>
              </w:rPr>
              <w:t>облусу</w:t>
            </w:r>
            <w:proofErr w:type="spellEnd"/>
          </w:p>
        </w:tc>
        <w:tc>
          <w:tcPr>
            <w:tcW w:w="995" w:type="dxa"/>
            <w:tcBorders>
              <w:top w:val="nil"/>
              <w:left w:val="nil"/>
              <w:bottom w:val="nil"/>
              <w:right w:val="nil"/>
            </w:tcBorders>
            <w:noWrap/>
            <w:vAlign w:val="bottom"/>
            <w:hideMark/>
          </w:tcPr>
          <w:p w14:paraId="4F07AA11" w14:textId="77777777" w:rsidR="00762494" w:rsidRPr="00762494" w:rsidRDefault="00762494" w:rsidP="00970AE2">
            <w:pPr>
              <w:jc w:val="right"/>
              <w:rPr>
                <w:sz w:val="20"/>
                <w:szCs w:val="20"/>
              </w:rPr>
            </w:pPr>
            <w:r w:rsidRPr="00762494">
              <w:rPr>
                <w:sz w:val="20"/>
                <w:szCs w:val="20"/>
              </w:rPr>
              <w:t>23 713</w:t>
            </w:r>
          </w:p>
        </w:tc>
        <w:tc>
          <w:tcPr>
            <w:tcW w:w="995" w:type="dxa"/>
            <w:tcBorders>
              <w:top w:val="nil"/>
              <w:left w:val="nil"/>
              <w:bottom w:val="nil"/>
              <w:right w:val="nil"/>
            </w:tcBorders>
            <w:noWrap/>
            <w:vAlign w:val="bottom"/>
            <w:hideMark/>
          </w:tcPr>
          <w:p w14:paraId="741429CF" w14:textId="77777777" w:rsidR="00762494" w:rsidRPr="00762494" w:rsidRDefault="00762494" w:rsidP="00970AE2">
            <w:pPr>
              <w:jc w:val="right"/>
              <w:rPr>
                <w:sz w:val="20"/>
                <w:szCs w:val="20"/>
              </w:rPr>
            </w:pPr>
            <w:r w:rsidRPr="00762494">
              <w:rPr>
                <w:sz w:val="20"/>
                <w:szCs w:val="20"/>
              </w:rPr>
              <w:t>24 444</w:t>
            </w:r>
          </w:p>
        </w:tc>
        <w:tc>
          <w:tcPr>
            <w:tcW w:w="995" w:type="dxa"/>
            <w:tcBorders>
              <w:top w:val="nil"/>
              <w:left w:val="nil"/>
              <w:bottom w:val="nil"/>
              <w:right w:val="nil"/>
            </w:tcBorders>
            <w:noWrap/>
            <w:vAlign w:val="bottom"/>
            <w:hideMark/>
          </w:tcPr>
          <w:p w14:paraId="4494F005" w14:textId="77777777" w:rsidR="00762494" w:rsidRPr="00762494" w:rsidRDefault="00762494" w:rsidP="00970AE2">
            <w:pPr>
              <w:jc w:val="right"/>
              <w:rPr>
                <w:sz w:val="20"/>
                <w:szCs w:val="20"/>
              </w:rPr>
            </w:pPr>
            <w:r w:rsidRPr="00762494">
              <w:rPr>
                <w:sz w:val="20"/>
                <w:szCs w:val="20"/>
              </w:rPr>
              <w:t>41 501</w:t>
            </w:r>
          </w:p>
        </w:tc>
        <w:tc>
          <w:tcPr>
            <w:tcW w:w="995" w:type="dxa"/>
            <w:tcBorders>
              <w:top w:val="nil"/>
              <w:left w:val="nil"/>
              <w:bottom w:val="nil"/>
              <w:right w:val="nil"/>
            </w:tcBorders>
            <w:noWrap/>
            <w:vAlign w:val="bottom"/>
            <w:hideMark/>
          </w:tcPr>
          <w:p w14:paraId="20C8D98B" w14:textId="77777777" w:rsidR="00762494" w:rsidRPr="00762494" w:rsidRDefault="00762494" w:rsidP="00970AE2">
            <w:pPr>
              <w:jc w:val="right"/>
              <w:rPr>
                <w:sz w:val="20"/>
                <w:szCs w:val="20"/>
              </w:rPr>
            </w:pPr>
            <w:r w:rsidRPr="00762494">
              <w:rPr>
                <w:sz w:val="20"/>
                <w:szCs w:val="20"/>
              </w:rPr>
              <w:t>47 599</w:t>
            </w:r>
          </w:p>
        </w:tc>
        <w:tc>
          <w:tcPr>
            <w:tcW w:w="1581" w:type="dxa"/>
            <w:tcBorders>
              <w:top w:val="nil"/>
              <w:left w:val="nil"/>
              <w:bottom w:val="nil"/>
              <w:right w:val="nil"/>
            </w:tcBorders>
            <w:noWrap/>
            <w:vAlign w:val="bottom"/>
            <w:hideMark/>
          </w:tcPr>
          <w:p w14:paraId="544E6849" w14:textId="77777777" w:rsidR="00762494" w:rsidRPr="00762494" w:rsidRDefault="00762494" w:rsidP="00970AE2">
            <w:pPr>
              <w:jc w:val="right"/>
              <w:rPr>
                <w:sz w:val="20"/>
                <w:szCs w:val="20"/>
              </w:rPr>
            </w:pPr>
            <w:r w:rsidRPr="00762494">
              <w:rPr>
                <w:sz w:val="20"/>
                <w:szCs w:val="20"/>
              </w:rPr>
              <w:t>103,1</w:t>
            </w:r>
          </w:p>
        </w:tc>
        <w:tc>
          <w:tcPr>
            <w:tcW w:w="1581" w:type="dxa"/>
            <w:tcBorders>
              <w:top w:val="nil"/>
              <w:left w:val="nil"/>
              <w:bottom w:val="nil"/>
              <w:right w:val="nil"/>
            </w:tcBorders>
            <w:noWrap/>
            <w:vAlign w:val="bottom"/>
            <w:hideMark/>
          </w:tcPr>
          <w:p w14:paraId="5F039A99" w14:textId="77777777" w:rsidR="00762494" w:rsidRPr="00762494" w:rsidRDefault="00762494" w:rsidP="00970AE2">
            <w:pPr>
              <w:jc w:val="right"/>
              <w:rPr>
                <w:sz w:val="20"/>
                <w:szCs w:val="20"/>
              </w:rPr>
            </w:pPr>
            <w:r w:rsidRPr="00762494">
              <w:rPr>
                <w:sz w:val="20"/>
                <w:szCs w:val="20"/>
              </w:rPr>
              <w:t>114,7</w:t>
            </w:r>
          </w:p>
        </w:tc>
      </w:tr>
      <w:tr w:rsidR="00762494" w:rsidRPr="00762494" w14:paraId="35F5CDC8" w14:textId="77777777" w:rsidTr="00970AE2">
        <w:tc>
          <w:tcPr>
            <w:tcW w:w="2713" w:type="dxa"/>
            <w:tcBorders>
              <w:top w:val="nil"/>
              <w:left w:val="nil"/>
              <w:bottom w:val="nil"/>
              <w:right w:val="nil"/>
            </w:tcBorders>
            <w:noWrap/>
            <w:hideMark/>
          </w:tcPr>
          <w:p w14:paraId="7395E314" w14:textId="77777777" w:rsidR="00762494" w:rsidRPr="00762494" w:rsidRDefault="00762494" w:rsidP="00970AE2">
            <w:pPr>
              <w:ind w:left="226" w:hanging="113"/>
              <w:rPr>
                <w:sz w:val="20"/>
                <w:szCs w:val="20"/>
              </w:rPr>
            </w:pPr>
            <w:proofErr w:type="spellStart"/>
            <w:r w:rsidRPr="00762494">
              <w:rPr>
                <w:sz w:val="20"/>
                <w:szCs w:val="20"/>
              </w:rPr>
              <w:t>Ысык</w:t>
            </w:r>
            <w:proofErr w:type="spellEnd"/>
            <w:r w:rsidRPr="00762494">
              <w:rPr>
                <w:sz w:val="20"/>
                <w:szCs w:val="20"/>
              </w:rPr>
              <w:t>-К</w:t>
            </w:r>
            <w:r w:rsidRPr="00762494">
              <w:rPr>
                <w:sz w:val="20"/>
                <w:szCs w:val="20"/>
                <w:lang w:val="ky-KG"/>
              </w:rPr>
              <w:t>ө</w:t>
            </w:r>
            <w:r w:rsidRPr="00762494">
              <w:rPr>
                <w:sz w:val="20"/>
                <w:szCs w:val="20"/>
              </w:rPr>
              <w:t xml:space="preserve">л </w:t>
            </w:r>
            <w:proofErr w:type="spellStart"/>
            <w:r w:rsidRPr="00762494">
              <w:rPr>
                <w:sz w:val="20"/>
                <w:szCs w:val="20"/>
              </w:rPr>
              <w:t>облусу</w:t>
            </w:r>
            <w:proofErr w:type="spellEnd"/>
          </w:p>
        </w:tc>
        <w:tc>
          <w:tcPr>
            <w:tcW w:w="995" w:type="dxa"/>
            <w:tcBorders>
              <w:top w:val="nil"/>
              <w:left w:val="nil"/>
              <w:bottom w:val="nil"/>
              <w:right w:val="nil"/>
            </w:tcBorders>
            <w:noWrap/>
            <w:vAlign w:val="bottom"/>
            <w:hideMark/>
          </w:tcPr>
          <w:p w14:paraId="58356DB3" w14:textId="77777777" w:rsidR="00762494" w:rsidRPr="00762494" w:rsidRDefault="00762494" w:rsidP="00970AE2">
            <w:pPr>
              <w:jc w:val="right"/>
              <w:rPr>
                <w:sz w:val="20"/>
                <w:szCs w:val="20"/>
              </w:rPr>
            </w:pPr>
            <w:r w:rsidRPr="00762494">
              <w:rPr>
                <w:sz w:val="20"/>
                <w:szCs w:val="20"/>
              </w:rPr>
              <w:t>24 406</w:t>
            </w:r>
          </w:p>
        </w:tc>
        <w:tc>
          <w:tcPr>
            <w:tcW w:w="995" w:type="dxa"/>
            <w:tcBorders>
              <w:top w:val="nil"/>
              <w:left w:val="nil"/>
              <w:bottom w:val="nil"/>
              <w:right w:val="nil"/>
            </w:tcBorders>
            <w:noWrap/>
            <w:vAlign w:val="bottom"/>
            <w:hideMark/>
          </w:tcPr>
          <w:p w14:paraId="14BE5A8D" w14:textId="77777777" w:rsidR="00762494" w:rsidRPr="00762494" w:rsidRDefault="00762494" w:rsidP="00970AE2">
            <w:pPr>
              <w:jc w:val="right"/>
              <w:rPr>
                <w:sz w:val="20"/>
                <w:szCs w:val="20"/>
              </w:rPr>
            </w:pPr>
            <w:r w:rsidRPr="00762494">
              <w:rPr>
                <w:sz w:val="20"/>
                <w:szCs w:val="20"/>
              </w:rPr>
              <w:t>25 325</w:t>
            </w:r>
          </w:p>
        </w:tc>
        <w:tc>
          <w:tcPr>
            <w:tcW w:w="995" w:type="dxa"/>
            <w:tcBorders>
              <w:top w:val="nil"/>
              <w:left w:val="nil"/>
              <w:bottom w:val="nil"/>
              <w:right w:val="nil"/>
            </w:tcBorders>
            <w:noWrap/>
            <w:vAlign w:val="bottom"/>
            <w:hideMark/>
          </w:tcPr>
          <w:p w14:paraId="65A483A0" w14:textId="77777777" w:rsidR="00762494" w:rsidRPr="00762494" w:rsidRDefault="00762494" w:rsidP="00970AE2">
            <w:pPr>
              <w:jc w:val="right"/>
              <w:rPr>
                <w:sz w:val="20"/>
                <w:szCs w:val="20"/>
              </w:rPr>
            </w:pPr>
            <w:r w:rsidRPr="00762494">
              <w:rPr>
                <w:sz w:val="20"/>
                <w:szCs w:val="20"/>
              </w:rPr>
              <w:t>68 912</w:t>
            </w:r>
          </w:p>
        </w:tc>
        <w:tc>
          <w:tcPr>
            <w:tcW w:w="995" w:type="dxa"/>
            <w:tcBorders>
              <w:top w:val="nil"/>
              <w:left w:val="nil"/>
              <w:bottom w:val="nil"/>
              <w:right w:val="nil"/>
            </w:tcBorders>
            <w:noWrap/>
            <w:vAlign w:val="bottom"/>
            <w:hideMark/>
          </w:tcPr>
          <w:p w14:paraId="735A7800" w14:textId="77777777" w:rsidR="00762494" w:rsidRPr="00762494" w:rsidRDefault="00762494" w:rsidP="00970AE2">
            <w:pPr>
              <w:jc w:val="right"/>
              <w:rPr>
                <w:sz w:val="20"/>
                <w:szCs w:val="20"/>
              </w:rPr>
            </w:pPr>
            <w:r w:rsidRPr="00762494">
              <w:rPr>
                <w:sz w:val="20"/>
                <w:szCs w:val="20"/>
              </w:rPr>
              <w:t>74 108</w:t>
            </w:r>
          </w:p>
        </w:tc>
        <w:tc>
          <w:tcPr>
            <w:tcW w:w="1581" w:type="dxa"/>
            <w:tcBorders>
              <w:top w:val="nil"/>
              <w:left w:val="nil"/>
              <w:bottom w:val="nil"/>
              <w:right w:val="nil"/>
            </w:tcBorders>
            <w:noWrap/>
            <w:vAlign w:val="bottom"/>
            <w:hideMark/>
          </w:tcPr>
          <w:p w14:paraId="70BA80E6" w14:textId="77777777" w:rsidR="00762494" w:rsidRPr="00762494" w:rsidRDefault="00762494" w:rsidP="00970AE2">
            <w:pPr>
              <w:jc w:val="right"/>
              <w:rPr>
                <w:sz w:val="20"/>
                <w:szCs w:val="20"/>
              </w:rPr>
            </w:pPr>
            <w:r w:rsidRPr="00762494">
              <w:rPr>
                <w:sz w:val="20"/>
                <w:szCs w:val="20"/>
              </w:rPr>
              <w:t>103,8</w:t>
            </w:r>
          </w:p>
        </w:tc>
        <w:tc>
          <w:tcPr>
            <w:tcW w:w="1581" w:type="dxa"/>
            <w:tcBorders>
              <w:top w:val="nil"/>
              <w:left w:val="nil"/>
              <w:bottom w:val="nil"/>
              <w:right w:val="nil"/>
            </w:tcBorders>
            <w:noWrap/>
            <w:vAlign w:val="bottom"/>
            <w:hideMark/>
          </w:tcPr>
          <w:p w14:paraId="3DEFDCC9" w14:textId="77777777" w:rsidR="00762494" w:rsidRPr="00762494" w:rsidRDefault="00762494" w:rsidP="00970AE2">
            <w:pPr>
              <w:jc w:val="right"/>
              <w:rPr>
                <w:sz w:val="20"/>
                <w:szCs w:val="20"/>
              </w:rPr>
            </w:pPr>
            <w:r w:rsidRPr="00762494">
              <w:rPr>
                <w:sz w:val="20"/>
                <w:szCs w:val="20"/>
              </w:rPr>
              <w:t>107,5</w:t>
            </w:r>
          </w:p>
        </w:tc>
      </w:tr>
      <w:tr w:rsidR="00762494" w:rsidRPr="00762494" w14:paraId="3ECD2941" w14:textId="77777777" w:rsidTr="00970AE2">
        <w:tc>
          <w:tcPr>
            <w:tcW w:w="2713" w:type="dxa"/>
            <w:tcBorders>
              <w:top w:val="nil"/>
              <w:left w:val="nil"/>
              <w:bottom w:val="nil"/>
              <w:right w:val="nil"/>
            </w:tcBorders>
            <w:noWrap/>
            <w:hideMark/>
          </w:tcPr>
          <w:p w14:paraId="31E4456D" w14:textId="77777777" w:rsidR="00762494" w:rsidRPr="00762494" w:rsidRDefault="00762494" w:rsidP="00970AE2">
            <w:pPr>
              <w:ind w:left="226" w:hanging="113"/>
              <w:rPr>
                <w:sz w:val="20"/>
                <w:szCs w:val="20"/>
              </w:rPr>
            </w:pPr>
            <w:r w:rsidRPr="00762494">
              <w:rPr>
                <w:sz w:val="20"/>
                <w:szCs w:val="20"/>
              </w:rPr>
              <w:t xml:space="preserve">Нарын </w:t>
            </w:r>
            <w:proofErr w:type="spellStart"/>
            <w:r w:rsidRPr="00762494">
              <w:rPr>
                <w:sz w:val="20"/>
                <w:szCs w:val="20"/>
              </w:rPr>
              <w:t>облусу</w:t>
            </w:r>
            <w:proofErr w:type="spellEnd"/>
          </w:p>
        </w:tc>
        <w:tc>
          <w:tcPr>
            <w:tcW w:w="995" w:type="dxa"/>
            <w:tcBorders>
              <w:top w:val="nil"/>
              <w:left w:val="nil"/>
              <w:bottom w:val="nil"/>
              <w:right w:val="nil"/>
            </w:tcBorders>
            <w:noWrap/>
            <w:vAlign w:val="bottom"/>
            <w:hideMark/>
          </w:tcPr>
          <w:p w14:paraId="1D484349" w14:textId="77777777" w:rsidR="00762494" w:rsidRPr="00762494" w:rsidRDefault="00762494" w:rsidP="00970AE2">
            <w:pPr>
              <w:jc w:val="right"/>
              <w:rPr>
                <w:sz w:val="20"/>
                <w:szCs w:val="20"/>
              </w:rPr>
            </w:pPr>
            <w:r w:rsidRPr="00762494">
              <w:rPr>
                <w:sz w:val="20"/>
                <w:szCs w:val="20"/>
              </w:rPr>
              <w:t>31 767</w:t>
            </w:r>
          </w:p>
        </w:tc>
        <w:tc>
          <w:tcPr>
            <w:tcW w:w="995" w:type="dxa"/>
            <w:tcBorders>
              <w:top w:val="nil"/>
              <w:left w:val="nil"/>
              <w:bottom w:val="nil"/>
              <w:right w:val="nil"/>
            </w:tcBorders>
            <w:noWrap/>
            <w:vAlign w:val="bottom"/>
            <w:hideMark/>
          </w:tcPr>
          <w:p w14:paraId="784A1571" w14:textId="77777777" w:rsidR="00762494" w:rsidRPr="00762494" w:rsidRDefault="00762494" w:rsidP="00970AE2">
            <w:pPr>
              <w:jc w:val="right"/>
              <w:rPr>
                <w:sz w:val="20"/>
                <w:szCs w:val="20"/>
              </w:rPr>
            </w:pPr>
            <w:r w:rsidRPr="00762494">
              <w:rPr>
                <w:sz w:val="20"/>
                <w:szCs w:val="20"/>
              </w:rPr>
              <w:t>32 181</w:t>
            </w:r>
          </w:p>
        </w:tc>
        <w:tc>
          <w:tcPr>
            <w:tcW w:w="995" w:type="dxa"/>
            <w:tcBorders>
              <w:top w:val="nil"/>
              <w:left w:val="nil"/>
              <w:bottom w:val="nil"/>
              <w:right w:val="nil"/>
            </w:tcBorders>
            <w:noWrap/>
            <w:vAlign w:val="bottom"/>
            <w:hideMark/>
          </w:tcPr>
          <w:p w14:paraId="4D258CA8" w14:textId="77777777" w:rsidR="00762494" w:rsidRPr="00762494" w:rsidRDefault="00762494" w:rsidP="00970AE2">
            <w:pPr>
              <w:jc w:val="right"/>
              <w:rPr>
                <w:sz w:val="20"/>
                <w:szCs w:val="20"/>
              </w:rPr>
            </w:pPr>
            <w:r w:rsidRPr="00762494">
              <w:rPr>
                <w:sz w:val="20"/>
                <w:szCs w:val="20"/>
              </w:rPr>
              <w:t>40 860</w:t>
            </w:r>
          </w:p>
        </w:tc>
        <w:tc>
          <w:tcPr>
            <w:tcW w:w="995" w:type="dxa"/>
            <w:tcBorders>
              <w:top w:val="nil"/>
              <w:left w:val="nil"/>
              <w:bottom w:val="nil"/>
              <w:right w:val="nil"/>
            </w:tcBorders>
            <w:noWrap/>
            <w:vAlign w:val="bottom"/>
            <w:hideMark/>
          </w:tcPr>
          <w:p w14:paraId="3491E592" w14:textId="77777777" w:rsidR="00762494" w:rsidRPr="00762494" w:rsidRDefault="00762494" w:rsidP="00970AE2">
            <w:pPr>
              <w:jc w:val="right"/>
              <w:rPr>
                <w:sz w:val="20"/>
                <w:szCs w:val="20"/>
              </w:rPr>
            </w:pPr>
            <w:r w:rsidRPr="00762494">
              <w:rPr>
                <w:sz w:val="20"/>
                <w:szCs w:val="20"/>
              </w:rPr>
              <w:t>44 682</w:t>
            </w:r>
          </w:p>
        </w:tc>
        <w:tc>
          <w:tcPr>
            <w:tcW w:w="1581" w:type="dxa"/>
            <w:tcBorders>
              <w:top w:val="nil"/>
              <w:left w:val="nil"/>
              <w:bottom w:val="nil"/>
              <w:right w:val="nil"/>
            </w:tcBorders>
            <w:noWrap/>
            <w:vAlign w:val="bottom"/>
            <w:hideMark/>
          </w:tcPr>
          <w:p w14:paraId="5C20D207" w14:textId="77777777" w:rsidR="00762494" w:rsidRPr="00762494" w:rsidRDefault="00762494" w:rsidP="00970AE2">
            <w:pPr>
              <w:jc w:val="right"/>
              <w:rPr>
                <w:sz w:val="20"/>
                <w:szCs w:val="20"/>
              </w:rPr>
            </w:pPr>
            <w:r w:rsidRPr="00762494">
              <w:rPr>
                <w:sz w:val="20"/>
                <w:szCs w:val="20"/>
              </w:rPr>
              <w:t>101,3</w:t>
            </w:r>
          </w:p>
        </w:tc>
        <w:tc>
          <w:tcPr>
            <w:tcW w:w="1581" w:type="dxa"/>
            <w:tcBorders>
              <w:top w:val="nil"/>
              <w:left w:val="nil"/>
              <w:bottom w:val="nil"/>
              <w:right w:val="nil"/>
            </w:tcBorders>
            <w:noWrap/>
            <w:vAlign w:val="bottom"/>
            <w:hideMark/>
          </w:tcPr>
          <w:p w14:paraId="72263506" w14:textId="77777777" w:rsidR="00762494" w:rsidRPr="00762494" w:rsidRDefault="00762494" w:rsidP="00970AE2">
            <w:pPr>
              <w:jc w:val="right"/>
              <w:rPr>
                <w:sz w:val="20"/>
                <w:szCs w:val="20"/>
              </w:rPr>
            </w:pPr>
            <w:r w:rsidRPr="00762494">
              <w:rPr>
                <w:sz w:val="20"/>
                <w:szCs w:val="20"/>
              </w:rPr>
              <w:t>109,4</w:t>
            </w:r>
          </w:p>
        </w:tc>
      </w:tr>
      <w:tr w:rsidR="00762494" w:rsidRPr="00762494" w14:paraId="766FAA00" w14:textId="77777777" w:rsidTr="00970AE2">
        <w:tc>
          <w:tcPr>
            <w:tcW w:w="2713" w:type="dxa"/>
            <w:tcBorders>
              <w:top w:val="nil"/>
              <w:left w:val="nil"/>
              <w:bottom w:val="nil"/>
              <w:right w:val="nil"/>
            </w:tcBorders>
            <w:noWrap/>
            <w:hideMark/>
          </w:tcPr>
          <w:p w14:paraId="5FB4890A" w14:textId="77777777" w:rsidR="00762494" w:rsidRPr="00762494" w:rsidRDefault="00762494" w:rsidP="00970AE2">
            <w:pPr>
              <w:ind w:left="226" w:hanging="113"/>
              <w:rPr>
                <w:sz w:val="20"/>
                <w:szCs w:val="20"/>
              </w:rPr>
            </w:pPr>
            <w:r w:rsidRPr="00762494">
              <w:rPr>
                <w:sz w:val="20"/>
                <w:szCs w:val="20"/>
              </w:rPr>
              <w:t xml:space="preserve">Ош </w:t>
            </w:r>
            <w:proofErr w:type="spellStart"/>
            <w:r w:rsidRPr="00762494">
              <w:rPr>
                <w:sz w:val="20"/>
                <w:szCs w:val="20"/>
              </w:rPr>
              <w:t>облусу</w:t>
            </w:r>
            <w:proofErr w:type="spellEnd"/>
            <w:r w:rsidRPr="00762494">
              <w:rPr>
                <w:sz w:val="20"/>
                <w:szCs w:val="20"/>
              </w:rPr>
              <w:t xml:space="preserve"> </w:t>
            </w:r>
          </w:p>
        </w:tc>
        <w:tc>
          <w:tcPr>
            <w:tcW w:w="995" w:type="dxa"/>
            <w:tcBorders>
              <w:top w:val="nil"/>
              <w:left w:val="nil"/>
              <w:bottom w:val="nil"/>
              <w:right w:val="nil"/>
            </w:tcBorders>
            <w:noWrap/>
            <w:vAlign w:val="bottom"/>
            <w:hideMark/>
          </w:tcPr>
          <w:p w14:paraId="2BFA2A16" w14:textId="77777777" w:rsidR="00762494" w:rsidRPr="00762494" w:rsidRDefault="00762494" w:rsidP="00970AE2">
            <w:pPr>
              <w:jc w:val="right"/>
              <w:rPr>
                <w:sz w:val="20"/>
                <w:szCs w:val="20"/>
              </w:rPr>
            </w:pPr>
            <w:r w:rsidRPr="00762494">
              <w:rPr>
                <w:sz w:val="20"/>
                <w:szCs w:val="20"/>
              </w:rPr>
              <w:t>23 260</w:t>
            </w:r>
          </w:p>
        </w:tc>
        <w:tc>
          <w:tcPr>
            <w:tcW w:w="995" w:type="dxa"/>
            <w:tcBorders>
              <w:top w:val="nil"/>
              <w:left w:val="nil"/>
              <w:bottom w:val="nil"/>
              <w:right w:val="nil"/>
            </w:tcBorders>
            <w:noWrap/>
            <w:vAlign w:val="bottom"/>
            <w:hideMark/>
          </w:tcPr>
          <w:p w14:paraId="372D6596" w14:textId="77777777" w:rsidR="00762494" w:rsidRPr="00762494" w:rsidRDefault="00762494" w:rsidP="00970AE2">
            <w:pPr>
              <w:jc w:val="right"/>
              <w:rPr>
                <w:sz w:val="20"/>
                <w:szCs w:val="20"/>
              </w:rPr>
            </w:pPr>
            <w:r w:rsidRPr="00762494">
              <w:rPr>
                <w:sz w:val="20"/>
                <w:szCs w:val="20"/>
              </w:rPr>
              <w:t>24 021</w:t>
            </w:r>
          </w:p>
        </w:tc>
        <w:tc>
          <w:tcPr>
            <w:tcW w:w="995" w:type="dxa"/>
            <w:tcBorders>
              <w:top w:val="nil"/>
              <w:left w:val="nil"/>
              <w:bottom w:val="nil"/>
              <w:right w:val="nil"/>
            </w:tcBorders>
            <w:noWrap/>
            <w:vAlign w:val="bottom"/>
            <w:hideMark/>
          </w:tcPr>
          <w:p w14:paraId="639EEBEE" w14:textId="77777777" w:rsidR="00762494" w:rsidRPr="00762494" w:rsidRDefault="00762494" w:rsidP="00970AE2">
            <w:pPr>
              <w:jc w:val="right"/>
              <w:rPr>
                <w:sz w:val="20"/>
                <w:szCs w:val="20"/>
              </w:rPr>
            </w:pPr>
            <w:r w:rsidRPr="00762494">
              <w:rPr>
                <w:sz w:val="20"/>
                <w:szCs w:val="20"/>
              </w:rPr>
              <w:t>26 291</w:t>
            </w:r>
          </w:p>
        </w:tc>
        <w:tc>
          <w:tcPr>
            <w:tcW w:w="995" w:type="dxa"/>
            <w:tcBorders>
              <w:top w:val="nil"/>
              <w:left w:val="nil"/>
              <w:bottom w:val="nil"/>
              <w:right w:val="nil"/>
            </w:tcBorders>
            <w:noWrap/>
            <w:vAlign w:val="bottom"/>
            <w:hideMark/>
          </w:tcPr>
          <w:p w14:paraId="62CDEB64" w14:textId="77777777" w:rsidR="00762494" w:rsidRPr="00762494" w:rsidRDefault="00762494" w:rsidP="00970AE2">
            <w:pPr>
              <w:jc w:val="right"/>
              <w:rPr>
                <w:sz w:val="20"/>
                <w:szCs w:val="20"/>
              </w:rPr>
            </w:pPr>
            <w:r w:rsidRPr="00762494">
              <w:rPr>
                <w:sz w:val="20"/>
                <w:szCs w:val="20"/>
              </w:rPr>
              <w:t>32 558</w:t>
            </w:r>
          </w:p>
        </w:tc>
        <w:tc>
          <w:tcPr>
            <w:tcW w:w="1581" w:type="dxa"/>
            <w:tcBorders>
              <w:top w:val="nil"/>
              <w:left w:val="nil"/>
              <w:bottom w:val="nil"/>
              <w:right w:val="nil"/>
            </w:tcBorders>
            <w:noWrap/>
            <w:vAlign w:val="bottom"/>
            <w:hideMark/>
          </w:tcPr>
          <w:p w14:paraId="10CC44AE" w14:textId="77777777" w:rsidR="00762494" w:rsidRPr="00762494" w:rsidRDefault="00762494" w:rsidP="00970AE2">
            <w:pPr>
              <w:jc w:val="right"/>
              <w:rPr>
                <w:sz w:val="20"/>
                <w:szCs w:val="20"/>
              </w:rPr>
            </w:pPr>
            <w:r w:rsidRPr="00762494">
              <w:rPr>
                <w:sz w:val="20"/>
                <w:szCs w:val="20"/>
              </w:rPr>
              <w:t>103,3</w:t>
            </w:r>
          </w:p>
        </w:tc>
        <w:tc>
          <w:tcPr>
            <w:tcW w:w="1581" w:type="dxa"/>
            <w:tcBorders>
              <w:top w:val="nil"/>
              <w:left w:val="nil"/>
              <w:bottom w:val="nil"/>
              <w:right w:val="nil"/>
            </w:tcBorders>
            <w:noWrap/>
            <w:vAlign w:val="bottom"/>
            <w:hideMark/>
          </w:tcPr>
          <w:p w14:paraId="07738987" w14:textId="77777777" w:rsidR="00762494" w:rsidRPr="00762494" w:rsidRDefault="00762494" w:rsidP="00970AE2">
            <w:pPr>
              <w:jc w:val="right"/>
              <w:rPr>
                <w:sz w:val="20"/>
                <w:szCs w:val="20"/>
              </w:rPr>
            </w:pPr>
            <w:r w:rsidRPr="00762494">
              <w:rPr>
                <w:sz w:val="20"/>
                <w:szCs w:val="20"/>
              </w:rPr>
              <w:t>123,8</w:t>
            </w:r>
          </w:p>
        </w:tc>
      </w:tr>
      <w:tr w:rsidR="00762494" w:rsidRPr="00762494" w14:paraId="164AF31B" w14:textId="77777777" w:rsidTr="00970AE2">
        <w:tc>
          <w:tcPr>
            <w:tcW w:w="2713" w:type="dxa"/>
            <w:tcBorders>
              <w:top w:val="nil"/>
              <w:left w:val="nil"/>
              <w:bottom w:val="nil"/>
              <w:right w:val="nil"/>
            </w:tcBorders>
            <w:noWrap/>
            <w:hideMark/>
          </w:tcPr>
          <w:p w14:paraId="34D9B76A" w14:textId="77777777" w:rsidR="00762494" w:rsidRPr="00762494" w:rsidRDefault="00762494" w:rsidP="00970AE2">
            <w:pPr>
              <w:ind w:left="226" w:hanging="113"/>
              <w:rPr>
                <w:sz w:val="20"/>
                <w:szCs w:val="20"/>
              </w:rPr>
            </w:pPr>
            <w:r w:rsidRPr="00762494">
              <w:rPr>
                <w:sz w:val="20"/>
                <w:szCs w:val="20"/>
              </w:rPr>
              <w:t xml:space="preserve">Талас </w:t>
            </w:r>
            <w:proofErr w:type="spellStart"/>
            <w:r w:rsidRPr="00762494">
              <w:rPr>
                <w:sz w:val="20"/>
                <w:szCs w:val="20"/>
              </w:rPr>
              <w:t>облусу</w:t>
            </w:r>
            <w:proofErr w:type="spellEnd"/>
          </w:p>
        </w:tc>
        <w:tc>
          <w:tcPr>
            <w:tcW w:w="995" w:type="dxa"/>
            <w:tcBorders>
              <w:top w:val="nil"/>
              <w:left w:val="nil"/>
              <w:bottom w:val="nil"/>
              <w:right w:val="nil"/>
            </w:tcBorders>
            <w:noWrap/>
            <w:vAlign w:val="bottom"/>
            <w:hideMark/>
          </w:tcPr>
          <w:p w14:paraId="1F5E2943" w14:textId="77777777" w:rsidR="00762494" w:rsidRPr="00762494" w:rsidRDefault="00762494" w:rsidP="00970AE2">
            <w:pPr>
              <w:jc w:val="right"/>
              <w:rPr>
                <w:sz w:val="20"/>
                <w:szCs w:val="20"/>
              </w:rPr>
            </w:pPr>
            <w:r w:rsidRPr="00762494">
              <w:rPr>
                <w:sz w:val="20"/>
                <w:szCs w:val="20"/>
              </w:rPr>
              <w:t>23 160</w:t>
            </w:r>
          </w:p>
        </w:tc>
        <w:tc>
          <w:tcPr>
            <w:tcW w:w="995" w:type="dxa"/>
            <w:tcBorders>
              <w:top w:val="nil"/>
              <w:left w:val="nil"/>
              <w:bottom w:val="nil"/>
              <w:right w:val="nil"/>
            </w:tcBorders>
            <w:noWrap/>
            <w:vAlign w:val="bottom"/>
            <w:hideMark/>
          </w:tcPr>
          <w:p w14:paraId="7A61BB50" w14:textId="77777777" w:rsidR="00762494" w:rsidRPr="00762494" w:rsidRDefault="00762494" w:rsidP="00970AE2">
            <w:pPr>
              <w:jc w:val="right"/>
              <w:rPr>
                <w:sz w:val="20"/>
                <w:szCs w:val="20"/>
              </w:rPr>
            </w:pPr>
            <w:r w:rsidRPr="00762494">
              <w:rPr>
                <w:sz w:val="20"/>
                <w:szCs w:val="20"/>
              </w:rPr>
              <w:t>23 675</w:t>
            </w:r>
          </w:p>
        </w:tc>
        <w:tc>
          <w:tcPr>
            <w:tcW w:w="995" w:type="dxa"/>
            <w:tcBorders>
              <w:top w:val="nil"/>
              <w:left w:val="nil"/>
              <w:bottom w:val="nil"/>
              <w:right w:val="nil"/>
            </w:tcBorders>
            <w:noWrap/>
            <w:vAlign w:val="bottom"/>
            <w:hideMark/>
          </w:tcPr>
          <w:p w14:paraId="125BF350" w14:textId="77777777" w:rsidR="00762494" w:rsidRPr="00762494" w:rsidRDefault="00762494" w:rsidP="00970AE2">
            <w:pPr>
              <w:jc w:val="right"/>
              <w:rPr>
                <w:sz w:val="20"/>
                <w:szCs w:val="20"/>
              </w:rPr>
            </w:pPr>
            <w:r w:rsidRPr="00762494">
              <w:rPr>
                <w:sz w:val="20"/>
                <w:szCs w:val="20"/>
              </w:rPr>
              <w:t>59 834</w:t>
            </w:r>
          </w:p>
        </w:tc>
        <w:tc>
          <w:tcPr>
            <w:tcW w:w="995" w:type="dxa"/>
            <w:tcBorders>
              <w:top w:val="nil"/>
              <w:left w:val="nil"/>
              <w:bottom w:val="nil"/>
              <w:right w:val="nil"/>
            </w:tcBorders>
            <w:noWrap/>
            <w:vAlign w:val="bottom"/>
            <w:hideMark/>
          </w:tcPr>
          <w:p w14:paraId="6C91F24A" w14:textId="77777777" w:rsidR="00762494" w:rsidRPr="00762494" w:rsidRDefault="00762494" w:rsidP="00970AE2">
            <w:pPr>
              <w:jc w:val="right"/>
              <w:rPr>
                <w:sz w:val="20"/>
                <w:szCs w:val="20"/>
              </w:rPr>
            </w:pPr>
            <w:r w:rsidRPr="00762494">
              <w:rPr>
                <w:sz w:val="20"/>
                <w:szCs w:val="20"/>
              </w:rPr>
              <w:t>70 779</w:t>
            </w:r>
          </w:p>
        </w:tc>
        <w:tc>
          <w:tcPr>
            <w:tcW w:w="1581" w:type="dxa"/>
            <w:tcBorders>
              <w:top w:val="nil"/>
              <w:left w:val="nil"/>
              <w:bottom w:val="nil"/>
              <w:right w:val="nil"/>
            </w:tcBorders>
            <w:noWrap/>
            <w:vAlign w:val="bottom"/>
            <w:hideMark/>
          </w:tcPr>
          <w:p w14:paraId="360903DC" w14:textId="77777777" w:rsidR="00762494" w:rsidRPr="00762494" w:rsidRDefault="00762494" w:rsidP="00970AE2">
            <w:pPr>
              <w:jc w:val="right"/>
              <w:rPr>
                <w:sz w:val="20"/>
                <w:szCs w:val="20"/>
              </w:rPr>
            </w:pPr>
            <w:r w:rsidRPr="00762494">
              <w:rPr>
                <w:sz w:val="20"/>
                <w:szCs w:val="20"/>
              </w:rPr>
              <w:t>102,2</w:t>
            </w:r>
          </w:p>
        </w:tc>
        <w:tc>
          <w:tcPr>
            <w:tcW w:w="1581" w:type="dxa"/>
            <w:tcBorders>
              <w:top w:val="nil"/>
              <w:left w:val="nil"/>
              <w:bottom w:val="nil"/>
              <w:right w:val="nil"/>
            </w:tcBorders>
            <w:noWrap/>
            <w:vAlign w:val="bottom"/>
            <w:hideMark/>
          </w:tcPr>
          <w:p w14:paraId="12E5D5E2" w14:textId="77777777" w:rsidR="00762494" w:rsidRPr="00762494" w:rsidRDefault="00762494" w:rsidP="00970AE2">
            <w:pPr>
              <w:jc w:val="right"/>
              <w:rPr>
                <w:sz w:val="20"/>
                <w:szCs w:val="20"/>
              </w:rPr>
            </w:pPr>
            <w:r w:rsidRPr="00762494">
              <w:rPr>
                <w:sz w:val="20"/>
                <w:szCs w:val="20"/>
              </w:rPr>
              <w:t>118,3</w:t>
            </w:r>
          </w:p>
        </w:tc>
      </w:tr>
      <w:tr w:rsidR="00762494" w:rsidRPr="00762494" w14:paraId="1BD87C17" w14:textId="77777777" w:rsidTr="00970AE2">
        <w:tc>
          <w:tcPr>
            <w:tcW w:w="2713" w:type="dxa"/>
            <w:tcBorders>
              <w:top w:val="nil"/>
              <w:left w:val="nil"/>
              <w:bottom w:val="nil"/>
              <w:right w:val="nil"/>
            </w:tcBorders>
            <w:noWrap/>
            <w:hideMark/>
          </w:tcPr>
          <w:p w14:paraId="545D0888" w14:textId="77777777" w:rsidR="00762494" w:rsidRPr="00762494" w:rsidRDefault="00762494" w:rsidP="00970AE2">
            <w:pPr>
              <w:ind w:left="226" w:hanging="113"/>
              <w:rPr>
                <w:sz w:val="20"/>
                <w:szCs w:val="20"/>
              </w:rPr>
            </w:pPr>
            <w:r w:rsidRPr="00762494">
              <w:rPr>
                <w:sz w:val="20"/>
                <w:szCs w:val="20"/>
              </w:rPr>
              <w:t>Ч</w:t>
            </w:r>
            <w:r w:rsidRPr="00762494">
              <w:rPr>
                <w:sz w:val="20"/>
                <w:szCs w:val="20"/>
                <w:lang w:val="ky-KG"/>
              </w:rPr>
              <w:t>ү</w:t>
            </w:r>
            <w:r w:rsidRPr="00762494">
              <w:rPr>
                <w:sz w:val="20"/>
                <w:szCs w:val="20"/>
              </w:rPr>
              <w:t xml:space="preserve">й </w:t>
            </w:r>
            <w:proofErr w:type="spellStart"/>
            <w:r w:rsidRPr="00762494">
              <w:rPr>
                <w:sz w:val="20"/>
                <w:szCs w:val="20"/>
              </w:rPr>
              <w:t>облусу</w:t>
            </w:r>
            <w:proofErr w:type="spellEnd"/>
          </w:p>
        </w:tc>
        <w:tc>
          <w:tcPr>
            <w:tcW w:w="995" w:type="dxa"/>
            <w:tcBorders>
              <w:top w:val="nil"/>
              <w:left w:val="nil"/>
              <w:bottom w:val="nil"/>
              <w:right w:val="nil"/>
            </w:tcBorders>
            <w:noWrap/>
            <w:vAlign w:val="bottom"/>
            <w:hideMark/>
          </w:tcPr>
          <w:p w14:paraId="101D2C51" w14:textId="77777777" w:rsidR="00762494" w:rsidRPr="00762494" w:rsidRDefault="00762494" w:rsidP="00970AE2">
            <w:pPr>
              <w:jc w:val="right"/>
              <w:rPr>
                <w:sz w:val="20"/>
                <w:szCs w:val="20"/>
              </w:rPr>
            </w:pPr>
            <w:r w:rsidRPr="00762494">
              <w:rPr>
                <w:sz w:val="20"/>
                <w:szCs w:val="20"/>
              </w:rPr>
              <w:t>25 367</w:t>
            </w:r>
          </w:p>
        </w:tc>
        <w:tc>
          <w:tcPr>
            <w:tcW w:w="995" w:type="dxa"/>
            <w:tcBorders>
              <w:top w:val="nil"/>
              <w:left w:val="nil"/>
              <w:bottom w:val="nil"/>
              <w:right w:val="nil"/>
            </w:tcBorders>
            <w:noWrap/>
            <w:vAlign w:val="bottom"/>
            <w:hideMark/>
          </w:tcPr>
          <w:p w14:paraId="4A39C9E9" w14:textId="77777777" w:rsidR="00762494" w:rsidRPr="00762494" w:rsidRDefault="00762494" w:rsidP="00970AE2">
            <w:pPr>
              <w:jc w:val="right"/>
              <w:rPr>
                <w:sz w:val="20"/>
                <w:szCs w:val="20"/>
              </w:rPr>
            </w:pPr>
            <w:r w:rsidRPr="00762494">
              <w:rPr>
                <w:sz w:val="20"/>
                <w:szCs w:val="20"/>
              </w:rPr>
              <w:t>26 242</w:t>
            </w:r>
          </w:p>
        </w:tc>
        <w:tc>
          <w:tcPr>
            <w:tcW w:w="995" w:type="dxa"/>
            <w:tcBorders>
              <w:top w:val="nil"/>
              <w:left w:val="nil"/>
              <w:bottom w:val="nil"/>
              <w:right w:val="nil"/>
            </w:tcBorders>
            <w:noWrap/>
            <w:vAlign w:val="bottom"/>
            <w:hideMark/>
          </w:tcPr>
          <w:p w14:paraId="2603C91C" w14:textId="77777777" w:rsidR="00762494" w:rsidRPr="00762494" w:rsidRDefault="00762494" w:rsidP="00970AE2">
            <w:pPr>
              <w:jc w:val="right"/>
              <w:rPr>
                <w:sz w:val="20"/>
                <w:szCs w:val="20"/>
              </w:rPr>
            </w:pPr>
            <w:r w:rsidRPr="00762494">
              <w:rPr>
                <w:sz w:val="20"/>
                <w:szCs w:val="20"/>
              </w:rPr>
              <w:t>29 126</w:t>
            </w:r>
          </w:p>
        </w:tc>
        <w:tc>
          <w:tcPr>
            <w:tcW w:w="995" w:type="dxa"/>
            <w:tcBorders>
              <w:top w:val="nil"/>
              <w:left w:val="nil"/>
              <w:bottom w:val="nil"/>
              <w:right w:val="nil"/>
            </w:tcBorders>
            <w:noWrap/>
            <w:vAlign w:val="bottom"/>
            <w:hideMark/>
          </w:tcPr>
          <w:p w14:paraId="7A470C5D" w14:textId="77777777" w:rsidR="00762494" w:rsidRPr="00762494" w:rsidRDefault="00762494" w:rsidP="00970AE2">
            <w:pPr>
              <w:jc w:val="right"/>
              <w:rPr>
                <w:sz w:val="20"/>
                <w:szCs w:val="20"/>
              </w:rPr>
            </w:pPr>
            <w:r w:rsidRPr="00762494">
              <w:rPr>
                <w:sz w:val="20"/>
                <w:szCs w:val="20"/>
              </w:rPr>
              <w:t>35 628</w:t>
            </w:r>
          </w:p>
        </w:tc>
        <w:tc>
          <w:tcPr>
            <w:tcW w:w="1581" w:type="dxa"/>
            <w:tcBorders>
              <w:top w:val="nil"/>
              <w:left w:val="nil"/>
              <w:bottom w:val="nil"/>
              <w:right w:val="nil"/>
            </w:tcBorders>
            <w:noWrap/>
            <w:vAlign w:val="bottom"/>
            <w:hideMark/>
          </w:tcPr>
          <w:p w14:paraId="12B239C8" w14:textId="77777777" w:rsidR="00762494" w:rsidRPr="00762494" w:rsidRDefault="00762494" w:rsidP="00970AE2">
            <w:pPr>
              <w:jc w:val="right"/>
              <w:rPr>
                <w:sz w:val="20"/>
                <w:szCs w:val="20"/>
              </w:rPr>
            </w:pPr>
            <w:r w:rsidRPr="00762494">
              <w:rPr>
                <w:sz w:val="20"/>
                <w:szCs w:val="20"/>
              </w:rPr>
              <w:t>103,5</w:t>
            </w:r>
          </w:p>
        </w:tc>
        <w:tc>
          <w:tcPr>
            <w:tcW w:w="1581" w:type="dxa"/>
            <w:tcBorders>
              <w:top w:val="nil"/>
              <w:left w:val="nil"/>
              <w:bottom w:val="nil"/>
              <w:right w:val="nil"/>
            </w:tcBorders>
            <w:noWrap/>
            <w:vAlign w:val="bottom"/>
            <w:hideMark/>
          </w:tcPr>
          <w:p w14:paraId="5A5F7A02" w14:textId="77777777" w:rsidR="00762494" w:rsidRPr="00762494" w:rsidRDefault="00762494" w:rsidP="00970AE2">
            <w:pPr>
              <w:jc w:val="right"/>
              <w:rPr>
                <w:sz w:val="20"/>
                <w:szCs w:val="20"/>
              </w:rPr>
            </w:pPr>
            <w:r w:rsidRPr="00762494">
              <w:rPr>
                <w:sz w:val="20"/>
                <w:szCs w:val="20"/>
              </w:rPr>
              <w:t>122,3</w:t>
            </w:r>
          </w:p>
        </w:tc>
      </w:tr>
      <w:tr w:rsidR="00762494" w:rsidRPr="00762494" w14:paraId="0960201E" w14:textId="77777777" w:rsidTr="00970AE2">
        <w:tc>
          <w:tcPr>
            <w:tcW w:w="2713" w:type="dxa"/>
            <w:tcBorders>
              <w:top w:val="nil"/>
              <w:left w:val="nil"/>
              <w:bottom w:val="nil"/>
              <w:right w:val="nil"/>
            </w:tcBorders>
            <w:noWrap/>
            <w:hideMark/>
          </w:tcPr>
          <w:p w14:paraId="5B1D3E45" w14:textId="77777777" w:rsidR="00762494" w:rsidRPr="00762494" w:rsidRDefault="00762494" w:rsidP="00970AE2">
            <w:pPr>
              <w:ind w:left="226" w:hanging="113"/>
              <w:rPr>
                <w:sz w:val="20"/>
                <w:szCs w:val="20"/>
              </w:rPr>
            </w:pPr>
            <w:r w:rsidRPr="00762494">
              <w:rPr>
                <w:sz w:val="20"/>
                <w:szCs w:val="20"/>
              </w:rPr>
              <w:t>Бишкек ш.</w:t>
            </w:r>
          </w:p>
        </w:tc>
        <w:tc>
          <w:tcPr>
            <w:tcW w:w="995" w:type="dxa"/>
            <w:tcBorders>
              <w:top w:val="nil"/>
              <w:left w:val="nil"/>
              <w:bottom w:val="nil"/>
              <w:right w:val="nil"/>
            </w:tcBorders>
            <w:noWrap/>
            <w:vAlign w:val="bottom"/>
            <w:hideMark/>
          </w:tcPr>
          <w:p w14:paraId="0BEAB496" w14:textId="77777777" w:rsidR="00762494" w:rsidRPr="00762494" w:rsidRDefault="00762494" w:rsidP="00970AE2">
            <w:pPr>
              <w:jc w:val="right"/>
              <w:rPr>
                <w:sz w:val="20"/>
                <w:szCs w:val="20"/>
              </w:rPr>
            </w:pPr>
            <w:r w:rsidRPr="00762494">
              <w:rPr>
                <w:sz w:val="20"/>
                <w:szCs w:val="20"/>
              </w:rPr>
              <w:t>34 864</w:t>
            </w:r>
          </w:p>
        </w:tc>
        <w:tc>
          <w:tcPr>
            <w:tcW w:w="995" w:type="dxa"/>
            <w:tcBorders>
              <w:top w:val="nil"/>
              <w:left w:val="nil"/>
              <w:bottom w:val="nil"/>
              <w:right w:val="nil"/>
            </w:tcBorders>
            <w:noWrap/>
            <w:vAlign w:val="bottom"/>
            <w:hideMark/>
          </w:tcPr>
          <w:p w14:paraId="461E97F6" w14:textId="77777777" w:rsidR="00762494" w:rsidRPr="00762494" w:rsidRDefault="00762494" w:rsidP="00970AE2">
            <w:pPr>
              <w:jc w:val="right"/>
              <w:rPr>
                <w:sz w:val="20"/>
                <w:szCs w:val="20"/>
              </w:rPr>
            </w:pPr>
            <w:r w:rsidRPr="00762494">
              <w:rPr>
                <w:sz w:val="20"/>
                <w:szCs w:val="20"/>
              </w:rPr>
              <w:t>36 834</w:t>
            </w:r>
          </w:p>
        </w:tc>
        <w:tc>
          <w:tcPr>
            <w:tcW w:w="995" w:type="dxa"/>
            <w:tcBorders>
              <w:top w:val="nil"/>
              <w:left w:val="nil"/>
              <w:bottom w:val="nil"/>
              <w:right w:val="nil"/>
            </w:tcBorders>
            <w:noWrap/>
            <w:vAlign w:val="bottom"/>
            <w:hideMark/>
          </w:tcPr>
          <w:p w14:paraId="1EB89E6C" w14:textId="77777777" w:rsidR="00762494" w:rsidRPr="00762494" w:rsidRDefault="00762494" w:rsidP="00970AE2">
            <w:pPr>
              <w:jc w:val="right"/>
              <w:rPr>
                <w:sz w:val="20"/>
                <w:szCs w:val="20"/>
              </w:rPr>
            </w:pPr>
            <w:r w:rsidRPr="00762494">
              <w:rPr>
                <w:sz w:val="20"/>
                <w:szCs w:val="20"/>
              </w:rPr>
              <w:t>40 717</w:t>
            </w:r>
          </w:p>
        </w:tc>
        <w:tc>
          <w:tcPr>
            <w:tcW w:w="995" w:type="dxa"/>
            <w:tcBorders>
              <w:top w:val="nil"/>
              <w:left w:val="nil"/>
              <w:bottom w:val="nil"/>
              <w:right w:val="nil"/>
            </w:tcBorders>
            <w:noWrap/>
            <w:vAlign w:val="bottom"/>
            <w:hideMark/>
          </w:tcPr>
          <w:p w14:paraId="2BA257D9" w14:textId="77777777" w:rsidR="00762494" w:rsidRPr="00762494" w:rsidRDefault="00762494" w:rsidP="00970AE2">
            <w:pPr>
              <w:jc w:val="right"/>
              <w:rPr>
                <w:sz w:val="20"/>
                <w:szCs w:val="20"/>
              </w:rPr>
            </w:pPr>
            <w:r w:rsidRPr="00762494">
              <w:rPr>
                <w:sz w:val="20"/>
                <w:szCs w:val="20"/>
              </w:rPr>
              <w:t>48 951</w:t>
            </w:r>
          </w:p>
        </w:tc>
        <w:tc>
          <w:tcPr>
            <w:tcW w:w="1581" w:type="dxa"/>
            <w:tcBorders>
              <w:top w:val="nil"/>
              <w:left w:val="nil"/>
              <w:bottom w:val="nil"/>
              <w:right w:val="nil"/>
            </w:tcBorders>
            <w:noWrap/>
            <w:vAlign w:val="bottom"/>
            <w:hideMark/>
          </w:tcPr>
          <w:p w14:paraId="0E10E5AB" w14:textId="77777777" w:rsidR="00762494" w:rsidRPr="00762494" w:rsidRDefault="00762494" w:rsidP="00970AE2">
            <w:pPr>
              <w:jc w:val="right"/>
              <w:rPr>
                <w:sz w:val="20"/>
                <w:szCs w:val="20"/>
              </w:rPr>
            </w:pPr>
            <w:r w:rsidRPr="00762494">
              <w:rPr>
                <w:sz w:val="20"/>
                <w:szCs w:val="20"/>
              </w:rPr>
              <w:t>105,7</w:t>
            </w:r>
          </w:p>
        </w:tc>
        <w:tc>
          <w:tcPr>
            <w:tcW w:w="1581" w:type="dxa"/>
            <w:tcBorders>
              <w:top w:val="nil"/>
              <w:left w:val="nil"/>
              <w:bottom w:val="nil"/>
              <w:right w:val="nil"/>
            </w:tcBorders>
            <w:noWrap/>
            <w:vAlign w:val="bottom"/>
            <w:hideMark/>
          </w:tcPr>
          <w:p w14:paraId="39478FB0" w14:textId="77777777" w:rsidR="00762494" w:rsidRPr="00762494" w:rsidRDefault="00762494" w:rsidP="00970AE2">
            <w:pPr>
              <w:jc w:val="right"/>
              <w:rPr>
                <w:sz w:val="20"/>
                <w:szCs w:val="20"/>
              </w:rPr>
            </w:pPr>
            <w:r w:rsidRPr="00762494">
              <w:rPr>
                <w:sz w:val="20"/>
                <w:szCs w:val="20"/>
              </w:rPr>
              <w:t>120,2</w:t>
            </w:r>
          </w:p>
        </w:tc>
      </w:tr>
      <w:tr w:rsidR="00762494" w:rsidRPr="00762494" w14:paraId="0E2A21BF" w14:textId="77777777" w:rsidTr="00970AE2">
        <w:tc>
          <w:tcPr>
            <w:tcW w:w="2713" w:type="dxa"/>
            <w:tcBorders>
              <w:top w:val="nil"/>
              <w:left w:val="nil"/>
              <w:bottom w:val="single" w:sz="8" w:space="0" w:color="auto"/>
              <w:right w:val="nil"/>
            </w:tcBorders>
            <w:noWrap/>
            <w:hideMark/>
          </w:tcPr>
          <w:p w14:paraId="47BCD5D2" w14:textId="77777777" w:rsidR="00762494" w:rsidRPr="00762494" w:rsidRDefault="00762494" w:rsidP="00970AE2">
            <w:pPr>
              <w:ind w:left="226" w:hanging="113"/>
              <w:rPr>
                <w:sz w:val="20"/>
                <w:szCs w:val="20"/>
              </w:rPr>
            </w:pPr>
            <w:r w:rsidRPr="00762494">
              <w:rPr>
                <w:sz w:val="20"/>
                <w:szCs w:val="20"/>
              </w:rPr>
              <w:t>Ош ш.</w:t>
            </w:r>
          </w:p>
        </w:tc>
        <w:tc>
          <w:tcPr>
            <w:tcW w:w="995" w:type="dxa"/>
            <w:tcBorders>
              <w:top w:val="nil"/>
              <w:left w:val="nil"/>
              <w:bottom w:val="single" w:sz="8" w:space="0" w:color="auto"/>
              <w:right w:val="nil"/>
            </w:tcBorders>
            <w:noWrap/>
            <w:vAlign w:val="bottom"/>
            <w:hideMark/>
          </w:tcPr>
          <w:p w14:paraId="3263B899" w14:textId="77777777" w:rsidR="00762494" w:rsidRPr="00762494" w:rsidRDefault="00762494" w:rsidP="00970AE2">
            <w:pPr>
              <w:jc w:val="right"/>
              <w:rPr>
                <w:sz w:val="20"/>
                <w:szCs w:val="20"/>
              </w:rPr>
            </w:pPr>
            <w:r w:rsidRPr="00762494">
              <w:rPr>
                <w:sz w:val="20"/>
                <w:szCs w:val="20"/>
              </w:rPr>
              <w:t>25 654</w:t>
            </w:r>
          </w:p>
        </w:tc>
        <w:tc>
          <w:tcPr>
            <w:tcW w:w="995" w:type="dxa"/>
            <w:tcBorders>
              <w:top w:val="nil"/>
              <w:left w:val="nil"/>
              <w:bottom w:val="single" w:sz="8" w:space="0" w:color="auto"/>
              <w:right w:val="nil"/>
            </w:tcBorders>
            <w:noWrap/>
            <w:vAlign w:val="bottom"/>
            <w:hideMark/>
          </w:tcPr>
          <w:p w14:paraId="36ADA138" w14:textId="77777777" w:rsidR="00762494" w:rsidRPr="00762494" w:rsidRDefault="00762494" w:rsidP="00970AE2">
            <w:pPr>
              <w:jc w:val="right"/>
              <w:rPr>
                <w:sz w:val="20"/>
                <w:szCs w:val="20"/>
              </w:rPr>
            </w:pPr>
            <w:r w:rsidRPr="00762494">
              <w:rPr>
                <w:sz w:val="20"/>
                <w:szCs w:val="20"/>
              </w:rPr>
              <w:t>27 494</w:t>
            </w:r>
          </w:p>
        </w:tc>
        <w:tc>
          <w:tcPr>
            <w:tcW w:w="995" w:type="dxa"/>
            <w:tcBorders>
              <w:top w:val="nil"/>
              <w:left w:val="nil"/>
              <w:bottom w:val="single" w:sz="8" w:space="0" w:color="auto"/>
              <w:right w:val="nil"/>
            </w:tcBorders>
            <w:noWrap/>
            <w:vAlign w:val="bottom"/>
            <w:hideMark/>
          </w:tcPr>
          <w:p w14:paraId="3E0EC0CE" w14:textId="77777777" w:rsidR="00762494" w:rsidRPr="00762494" w:rsidRDefault="00762494" w:rsidP="00970AE2">
            <w:pPr>
              <w:jc w:val="right"/>
              <w:rPr>
                <w:sz w:val="20"/>
                <w:szCs w:val="20"/>
              </w:rPr>
            </w:pPr>
            <w:r w:rsidRPr="00762494">
              <w:rPr>
                <w:sz w:val="20"/>
                <w:szCs w:val="20"/>
              </w:rPr>
              <w:t>30 164</w:t>
            </w:r>
          </w:p>
        </w:tc>
        <w:tc>
          <w:tcPr>
            <w:tcW w:w="995" w:type="dxa"/>
            <w:tcBorders>
              <w:top w:val="nil"/>
              <w:left w:val="nil"/>
              <w:bottom w:val="single" w:sz="8" w:space="0" w:color="auto"/>
              <w:right w:val="nil"/>
            </w:tcBorders>
            <w:noWrap/>
            <w:vAlign w:val="bottom"/>
            <w:hideMark/>
          </w:tcPr>
          <w:p w14:paraId="5707620C" w14:textId="77777777" w:rsidR="00762494" w:rsidRPr="00762494" w:rsidRDefault="00762494" w:rsidP="00970AE2">
            <w:pPr>
              <w:jc w:val="right"/>
              <w:rPr>
                <w:sz w:val="20"/>
                <w:szCs w:val="20"/>
              </w:rPr>
            </w:pPr>
            <w:r w:rsidRPr="00762494">
              <w:rPr>
                <w:sz w:val="20"/>
                <w:szCs w:val="20"/>
              </w:rPr>
              <w:t>35 018</w:t>
            </w:r>
          </w:p>
        </w:tc>
        <w:tc>
          <w:tcPr>
            <w:tcW w:w="1581" w:type="dxa"/>
            <w:tcBorders>
              <w:top w:val="nil"/>
              <w:left w:val="nil"/>
              <w:bottom w:val="single" w:sz="8" w:space="0" w:color="auto"/>
              <w:right w:val="nil"/>
            </w:tcBorders>
            <w:noWrap/>
            <w:vAlign w:val="bottom"/>
            <w:hideMark/>
          </w:tcPr>
          <w:p w14:paraId="51493D93" w14:textId="77777777" w:rsidR="00762494" w:rsidRPr="00762494" w:rsidRDefault="00762494" w:rsidP="00970AE2">
            <w:pPr>
              <w:jc w:val="right"/>
              <w:rPr>
                <w:sz w:val="20"/>
                <w:szCs w:val="20"/>
              </w:rPr>
            </w:pPr>
            <w:r w:rsidRPr="00762494">
              <w:rPr>
                <w:sz w:val="20"/>
                <w:szCs w:val="20"/>
              </w:rPr>
              <w:t>107,2</w:t>
            </w:r>
          </w:p>
        </w:tc>
        <w:tc>
          <w:tcPr>
            <w:tcW w:w="1581" w:type="dxa"/>
            <w:tcBorders>
              <w:top w:val="nil"/>
              <w:left w:val="nil"/>
              <w:bottom w:val="single" w:sz="8" w:space="0" w:color="auto"/>
              <w:right w:val="nil"/>
            </w:tcBorders>
            <w:noWrap/>
            <w:vAlign w:val="bottom"/>
            <w:hideMark/>
          </w:tcPr>
          <w:p w14:paraId="01CC1ABB" w14:textId="77777777" w:rsidR="00762494" w:rsidRPr="00762494" w:rsidRDefault="00762494" w:rsidP="00970AE2">
            <w:pPr>
              <w:jc w:val="right"/>
              <w:rPr>
                <w:sz w:val="20"/>
                <w:szCs w:val="20"/>
              </w:rPr>
            </w:pPr>
            <w:r w:rsidRPr="00762494">
              <w:rPr>
                <w:sz w:val="20"/>
                <w:szCs w:val="20"/>
              </w:rPr>
              <w:t>116,1</w:t>
            </w:r>
          </w:p>
        </w:tc>
      </w:tr>
    </w:tbl>
    <w:p w14:paraId="015D5D82" w14:textId="77777777" w:rsidR="00762494" w:rsidRPr="00762494" w:rsidRDefault="00762494" w:rsidP="00762494">
      <w:pPr>
        <w:shd w:val="clear" w:color="auto" w:fill="FFFFFF"/>
        <w:spacing w:before="60" w:after="120"/>
        <w:rPr>
          <w:sz w:val="18"/>
          <w:szCs w:val="18"/>
        </w:rPr>
      </w:pPr>
      <w:r w:rsidRPr="00762494">
        <w:rPr>
          <w:sz w:val="18"/>
          <w:szCs w:val="18"/>
          <w:vertAlign w:val="superscript"/>
        </w:rPr>
        <w:t>1</w:t>
      </w:r>
      <w:r w:rsidRPr="00762494">
        <w:rPr>
          <w:sz w:val="18"/>
          <w:szCs w:val="18"/>
        </w:rPr>
        <w:t xml:space="preserve"> Ч</w:t>
      </w:r>
      <w:r w:rsidRPr="00762494">
        <w:rPr>
          <w:sz w:val="18"/>
          <w:szCs w:val="18"/>
          <w:lang w:val="ky-KG"/>
        </w:rPr>
        <w:t>акан ишканаларды эсептебегенде</w:t>
      </w:r>
      <w:r w:rsidRPr="00762494">
        <w:rPr>
          <w:sz w:val="18"/>
          <w:szCs w:val="18"/>
        </w:rPr>
        <w:t>.</w:t>
      </w:r>
    </w:p>
    <w:p w14:paraId="75D8E26B" w14:textId="77777777" w:rsidR="00762494" w:rsidRPr="00762494" w:rsidRDefault="00762494" w:rsidP="00762494">
      <w:pPr>
        <w:ind w:firstLine="709"/>
        <w:jc w:val="both"/>
        <w:rPr>
          <w:lang w:val="ky-KG"/>
        </w:rPr>
      </w:pPr>
      <w:r w:rsidRPr="00762494">
        <w:rPr>
          <w:color w:val="000000"/>
          <w:lang w:val="ky-KG"/>
        </w:rPr>
        <w:t xml:space="preserve">2024-жылдын январь-октябрында номиналдык </w:t>
      </w:r>
      <w:r w:rsidRPr="00762494">
        <w:t>э</w:t>
      </w:r>
      <w:r w:rsidRPr="00762494">
        <w:rPr>
          <w:lang w:val="ky-KG"/>
        </w:rPr>
        <w:t>септелген орточо айлык эмгек акынын өс</w:t>
      </w:r>
      <w:proofErr w:type="spellStart"/>
      <w:r w:rsidRPr="00762494">
        <w:t>үү</w:t>
      </w:r>
      <w:proofErr w:type="spellEnd"/>
      <w:r w:rsidRPr="00762494">
        <w:rPr>
          <w:lang w:val="ky-KG"/>
        </w:rPr>
        <w:t xml:space="preserve"> темпинин жогорулашы экономикалык ишмердиктин бардык т</w:t>
      </w:r>
      <w:r w:rsidRPr="00762494">
        <w:t>ү</w:t>
      </w:r>
      <w:r w:rsidRPr="00762494">
        <w:rPr>
          <w:lang w:val="ky-KG"/>
        </w:rPr>
        <w:t>рдөг</w:t>
      </w:r>
      <w:r w:rsidRPr="00762494">
        <w:t>ү</w:t>
      </w:r>
      <w:r w:rsidRPr="00762494">
        <w:rPr>
          <w:lang w:val="ky-KG"/>
        </w:rPr>
        <w:t xml:space="preserve"> ишканаларында жана уюмдарында байкалды.</w:t>
      </w:r>
    </w:p>
    <w:p w14:paraId="1C732ACB" w14:textId="77777777" w:rsidR="00762494" w:rsidRPr="00762494" w:rsidRDefault="00762494" w:rsidP="00762494">
      <w:pPr>
        <w:spacing w:before="20" w:after="20"/>
        <w:ind w:firstLine="708"/>
        <w:jc w:val="both"/>
        <w:rPr>
          <w:lang w:val="ky-KG"/>
        </w:rPr>
      </w:pPr>
      <w:r w:rsidRPr="00762494">
        <w:rPr>
          <w:color w:val="000000"/>
          <w:lang w:val="ky-KG"/>
        </w:rPr>
        <w:t>Алардын э</w:t>
      </w:r>
      <w:r w:rsidRPr="00762494">
        <w:rPr>
          <w:lang w:val="ky-KG"/>
        </w:rPr>
        <w:t>ң олуттуу жогорулашы дүң жана чекене соода, автоунааларды жана мотоциклдерди оңдоо (31,0 пайыз), курулуш (28,2 пайыз), башка тейлөө ишмердиги</w:t>
      </w:r>
      <w:r w:rsidRPr="00762494">
        <w:rPr>
          <w:sz w:val="20"/>
          <w:szCs w:val="20"/>
          <w:lang w:val="ky-KG"/>
        </w:rPr>
        <w:t xml:space="preserve"> </w:t>
      </w:r>
      <w:r w:rsidRPr="00762494">
        <w:rPr>
          <w:lang w:val="ky-KG"/>
        </w:rPr>
        <w:t xml:space="preserve">(24,3 пайыз), </w:t>
      </w:r>
      <w:r w:rsidRPr="00762494">
        <w:rPr>
          <w:color w:val="000000"/>
          <w:lang w:val="ky-KG"/>
        </w:rPr>
        <w:t>кыймылсыз м</w:t>
      </w:r>
      <w:r w:rsidRPr="00762494">
        <w:rPr>
          <w:lang w:val="ky-KG"/>
        </w:rPr>
        <w:t>ү</w:t>
      </w:r>
      <w:r w:rsidRPr="00762494">
        <w:rPr>
          <w:color w:val="000000"/>
          <w:lang w:val="ky-KG"/>
        </w:rPr>
        <w:t>лк операциялары</w:t>
      </w:r>
      <w:r w:rsidRPr="00762494">
        <w:rPr>
          <w:lang w:val="ky-KG"/>
        </w:rPr>
        <w:t xml:space="preserve"> (24,3 пайыз), финансылык ортомчулук жана камсыздандыруу (24,2 пайыз),  кесиптик, илимий жана техникалык ишмердик (21,9 пайыз), суу менен жабдуу, тазалоо, калдыктарды иштетүү жана кайра пайдалануучу чийки затты алуу (21,6 пайыз), пайдалуу кендерди казуу (21,3 пайыз), транспорт ишмердиги жана жүктөрдү сактоо (14,6 пайыз), административдик жана көмөкчү ишмердик (14,3 пайыз), </w:t>
      </w:r>
      <w:r w:rsidRPr="00762494">
        <w:rPr>
          <w:color w:val="000000"/>
          <w:lang w:val="ky-KG"/>
        </w:rPr>
        <w:t>ошондой эле</w:t>
      </w:r>
      <w:r w:rsidRPr="00762494">
        <w:rPr>
          <w:lang w:val="ky-KG"/>
        </w:rPr>
        <w:t xml:space="preserve"> </w:t>
      </w:r>
      <w:r w:rsidRPr="00762494">
        <w:rPr>
          <w:color w:val="000000"/>
          <w:lang w:val="ky-KG"/>
        </w:rPr>
        <w:t>иштет</w:t>
      </w:r>
      <w:r w:rsidRPr="00762494">
        <w:rPr>
          <w:lang w:val="ky-KG"/>
        </w:rPr>
        <w:t>үү</w:t>
      </w:r>
      <w:r w:rsidRPr="00762494">
        <w:rPr>
          <w:color w:val="000000"/>
          <w:lang w:val="ky-KG"/>
        </w:rPr>
        <w:t xml:space="preserve"> </w:t>
      </w:r>
      <w:r w:rsidRPr="00762494">
        <w:rPr>
          <w:lang w:val="ky-KG"/>
        </w:rPr>
        <w:t>ө</w:t>
      </w:r>
      <w:r w:rsidRPr="00762494">
        <w:rPr>
          <w:color w:val="000000"/>
          <w:lang w:val="ky-KG"/>
        </w:rPr>
        <w:t>нд</w:t>
      </w:r>
      <w:r w:rsidRPr="00762494">
        <w:rPr>
          <w:lang w:val="ky-KG"/>
        </w:rPr>
        <w:t>ү</w:t>
      </w:r>
      <w:r w:rsidRPr="00762494">
        <w:rPr>
          <w:color w:val="000000"/>
          <w:lang w:val="ky-KG"/>
        </w:rPr>
        <w:t>р</w:t>
      </w:r>
      <w:r w:rsidRPr="00762494">
        <w:rPr>
          <w:lang w:val="ky-KG"/>
        </w:rPr>
        <w:t>ү</w:t>
      </w:r>
      <w:r w:rsidRPr="00762494">
        <w:rPr>
          <w:color w:val="000000"/>
          <w:lang w:val="ky-KG"/>
        </w:rPr>
        <w:t>ш</w:t>
      </w:r>
      <w:r w:rsidRPr="00762494">
        <w:rPr>
          <w:lang w:val="ky-KG"/>
        </w:rPr>
        <w:t>ү (иштетүү өнөр жайы) чөйрөлөрүндө (13,6 пайыз) байкалды.</w:t>
      </w:r>
    </w:p>
    <w:p w14:paraId="175C649E" w14:textId="43986C46" w:rsidR="00762494" w:rsidRPr="00762494" w:rsidRDefault="00762494" w:rsidP="00762494">
      <w:pPr>
        <w:spacing w:before="120" w:after="120"/>
        <w:ind w:left="1361" w:hanging="1361"/>
        <w:rPr>
          <w:b/>
          <w:bCs/>
          <w:lang w:val="ky-KG"/>
        </w:rPr>
      </w:pPr>
      <w:r w:rsidRPr="00762494">
        <w:rPr>
          <w:b/>
          <w:bCs/>
          <w:lang w:val="ky-KG"/>
        </w:rPr>
        <w:t>5</w:t>
      </w:r>
      <w:r w:rsidR="005B7E0D">
        <w:rPr>
          <w:b/>
          <w:bCs/>
          <w:lang w:val="ky-KG"/>
        </w:rPr>
        <w:t>1</w:t>
      </w:r>
      <w:r w:rsidRPr="00762494">
        <w:rPr>
          <w:b/>
          <w:bCs/>
          <w:lang w:val="ky-KG"/>
        </w:rPr>
        <w:t xml:space="preserve">-таблица: Январь-октябрдагы экономикалык </w:t>
      </w:r>
      <w:r w:rsidRPr="00762494">
        <w:rPr>
          <w:b/>
          <w:lang w:val="ky-KG"/>
        </w:rPr>
        <w:t>ишмердиктин</w:t>
      </w:r>
      <w:r w:rsidRPr="00762494">
        <w:rPr>
          <w:b/>
          <w:bCs/>
          <w:lang w:val="ky-KG"/>
        </w:rPr>
        <w:t xml:space="preserve"> т</w:t>
      </w:r>
      <w:r w:rsidRPr="00762494">
        <w:rPr>
          <w:b/>
          <w:lang w:val="ky-KG"/>
        </w:rPr>
        <w:t>ү</w:t>
      </w:r>
      <w:r w:rsidRPr="00762494">
        <w:rPr>
          <w:b/>
          <w:bCs/>
          <w:lang w:val="ky-KG"/>
        </w:rPr>
        <w:t>рл</w:t>
      </w:r>
      <w:r w:rsidRPr="00762494">
        <w:rPr>
          <w:b/>
          <w:lang w:val="ky-KG"/>
        </w:rPr>
        <w:t>ө</w:t>
      </w:r>
      <w:r w:rsidRPr="00762494">
        <w:rPr>
          <w:b/>
          <w:bCs/>
          <w:lang w:val="ky-KG"/>
        </w:rPr>
        <w:t>р</w:t>
      </w:r>
      <w:r w:rsidRPr="00762494">
        <w:rPr>
          <w:b/>
          <w:lang w:val="ky-KG"/>
        </w:rPr>
        <w:t>ү</w:t>
      </w:r>
      <w:r w:rsidRPr="00762494">
        <w:rPr>
          <w:b/>
          <w:bCs/>
          <w:lang w:val="ky-KG"/>
        </w:rPr>
        <w:t xml:space="preserve"> боюнча ишканалардын жана уюмдардын кызматкерлеринин орточо айлык номиналдык эсептелген эмгек акысы</w:t>
      </w:r>
      <w:r w:rsidRPr="00762494">
        <w:rPr>
          <w:b/>
          <w:bCs/>
          <w:vertAlign w:val="superscript"/>
          <w:lang w:val="ky-KG"/>
        </w:rPr>
        <w:t>1</w:t>
      </w:r>
    </w:p>
    <w:tbl>
      <w:tblPr>
        <w:tblW w:w="495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5"/>
        <w:gridCol w:w="1046"/>
        <w:gridCol w:w="1191"/>
        <w:gridCol w:w="1487"/>
        <w:gridCol w:w="1523"/>
      </w:tblGrid>
      <w:tr w:rsidR="00762494" w:rsidRPr="00AA1FF9" w14:paraId="6F4D7499" w14:textId="77777777" w:rsidTr="00762494">
        <w:trPr>
          <w:cantSplit/>
          <w:tblHeader/>
        </w:trPr>
        <w:tc>
          <w:tcPr>
            <w:tcW w:w="2251" w:type="pct"/>
            <w:vMerge w:val="restart"/>
            <w:tcBorders>
              <w:top w:val="single" w:sz="8" w:space="0" w:color="auto"/>
              <w:left w:val="nil"/>
              <w:bottom w:val="single" w:sz="8" w:space="0" w:color="auto"/>
              <w:right w:val="nil"/>
            </w:tcBorders>
          </w:tcPr>
          <w:p w14:paraId="4E8CBB05" w14:textId="77777777" w:rsidR="00762494" w:rsidRPr="00AA1FF9" w:rsidRDefault="00762494" w:rsidP="00762494">
            <w:pPr>
              <w:spacing w:before="20" w:after="20"/>
              <w:rPr>
                <w:b/>
                <w:sz w:val="20"/>
                <w:szCs w:val="20"/>
                <w:lang w:val="ky-KG"/>
              </w:rPr>
            </w:pPr>
          </w:p>
        </w:tc>
        <w:tc>
          <w:tcPr>
            <w:tcW w:w="1172" w:type="pct"/>
            <w:gridSpan w:val="2"/>
            <w:tcBorders>
              <w:top w:val="single" w:sz="8" w:space="0" w:color="auto"/>
              <w:left w:val="nil"/>
              <w:bottom w:val="single" w:sz="4" w:space="0" w:color="auto"/>
              <w:right w:val="nil"/>
            </w:tcBorders>
            <w:hideMark/>
          </w:tcPr>
          <w:p w14:paraId="07EF7C72" w14:textId="77777777" w:rsidR="00762494" w:rsidRPr="00AA1FF9" w:rsidRDefault="00762494" w:rsidP="00762494">
            <w:pPr>
              <w:spacing w:before="20" w:after="20"/>
              <w:jc w:val="center"/>
              <w:rPr>
                <w:b/>
                <w:sz w:val="20"/>
                <w:szCs w:val="20"/>
              </w:rPr>
            </w:pPr>
            <w:r w:rsidRPr="00AA1FF9">
              <w:rPr>
                <w:b/>
                <w:sz w:val="20"/>
                <w:szCs w:val="20"/>
              </w:rPr>
              <w:t>Сом</w:t>
            </w:r>
          </w:p>
        </w:tc>
        <w:tc>
          <w:tcPr>
            <w:tcW w:w="1577" w:type="pct"/>
            <w:gridSpan w:val="2"/>
            <w:tcBorders>
              <w:top w:val="single" w:sz="8" w:space="0" w:color="auto"/>
              <w:left w:val="nil"/>
              <w:bottom w:val="single" w:sz="4" w:space="0" w:color="auto"/>
              <w:right w:val="nil"/>
            </w:tcBorders>
            <w:hideMark/>
          </w:tcPr>
          <w:p w14:paraId="0985DBC9" w14:textId="77777777" w:rsidR="00762494" w:rsidRPr="00AA1FF9" w:rsidRDefault="00762494" w:rsidP="00762494">
            <w:pPr>
              <w:spacing w:before="20" w:after="20"/>
              <w:jc w:val="center"/>
              <w:rPr>
                <w:b/>
                <w:sz w:val="20"/>
                <w:szCs w:val="20"/>
              </w:rPr>
            </w:pPr>
            <w:r w:rsidRPr="00AA1FF9">
              <w:rPr>
                <w:b/>
                <w:sz w:val="20"/>
                <w:szCs w:val="20"/>
                <w:lang w:val="ky-KG"/>
              </w:rPr>
              <w:t>Мурунку</w:t>
            </w:r>
            <w:r w:rsidRPr="00AA1FF9">
              <w:rPr>
                <w:b/>
                <w:bCs/>
                <w:sz w:val="20"/>
                <w:szCs w:val="20"/>
                <w:lang w:val="ky-KG"/>
              </w:rPr>
              <w:t xml:space="preserve"> </w:t>
            </w:r>
            <w:proofErr w:type="spellStart"/>
            <w:r w:rsidRPr="00AA1FF9">
              <w:rPr>
                <w:b/>
                <w:bCs/>
                <w:sz w:val="20"/>
                <w:szCs w:val="20"/>
              </w:rPr>
              <w:t>жылдын</w:t>
            </w:r>
            <w:proofErr w:type="spellEnd"/>
            <w:r w:rsidRPr="00AA1FF9">
              <w:rPr>
                <w:b/>
                <w:bCs/>
                <w:sz w:val="20"/>
                <w:szCs w:val="20"/>
              </w:rPr>
              <w:t xml:space="preserve"> </w:t>
            </w:r>
            <w:r w:rsidRPr="00AA1FF9">
              <w:rPr>
                <w:b/>
                <w:sz w:val="20"/>
                <w:szCs w:val="20"/>
                <w:lang w:val="ky-KG"/>
              </w:rPr>
              <w:t>тийиштүү мезгилине</w:t>
            </w:r>
            <w:r w:rsidRPr="00AA1FF9">
              <w:rPr>
                <w:b/>
                <w:bCs/>
                <w:sz w:val="20"/>
                <w:szCs w:val="20"/>
              </w:rPr>
              <w:t xml:space="preserve"> карата </w:t>
            </w:r>
            <w:proofErr w:type="spellStart"/>
            <w:r w:rsidRPr="00AA1FF9">
              <w:rPr>
                <w:b/>
                <w:bCs/>
                <w:sz w:val="20"/>
                <w:szCs w:val="20"/>
              </w:rPr>
              <w:t>пайыз</w:t>
            </w:r>
            <w:proofErr w:type="spellEnd"/>
            <w:r w:rsidRPr="00AA1FF9">
              <w:rPr>
                <w:b/>
                <w:bCs/>
                <w:sz w:val="20"/>
                <w:szCs w:val="20"/>
              </w:rPr>
              <w:t xml:space="preserve"> </w:t>
            </w:r>
            <w:proofErr w:type="spellStart"/>
            <w:r w:rsidRPr="00AA1FF9">
              <w:rPr>
                <w:b/>
                <w:bCs/>
                <w:sz w:val="20"/>
                <w:szCs w:val="20"/>
              </w:rPr>
              <w:t>менен</w:t>
            </w:r>
            <w:proofErr w:type="spellEnd"/>
          </w:p>
        </w:tc>
      </w:tr>
      <w:tr w:rsidR="00762494" w:rsidRPr="00AA1FF9" w14:paraId="64DFFC67" w14:textId="77777777" w:rsidTr="00762494">
        <w:trPr>
          <w:cantSplit/>
          <w:tblHeader/>
        </w:trPr>
        <w:tc>
          <w:tcPr>
            <w:tcW w:w="0" w:type="auto"/>
            <w:vMerge/>
            <w:tcBorders>
              <w:top w:val="single" w:sz="8" w:space="0" w:color="auto"/>
              <w:left w:val="nil"/>
              <w:bottom w:val="single" w:sz="8" w:space="0" w:color="auto"/>
              <w:right w:val="nil"/>
            </w:tcBorders>
            <w:vAlign w:val="center"/>
            <w:hideMark/>
          </w:tcPr>
          <w:p w14:paraId="097F15D6" w14:textId="77777777" w:rsidR="00762494" w:rsidRPr="00AA1FF9" w:rsidRDefault="00762494" w:rsidP="00762494">
            <w:pPr>
              <w:rPr>
                <w:b/>
                <w:sz w:val="20"/>
                <w:szCs w:val="20"/>
                <w:lang w:val="ky-KG"/>
              </w:rPr>
            </w:pPr>
          </w:p>
        </w:tc>
        <w:tc>
          <w:tcPr>
            <w:tcW w:w="548" w:type="pct"/>
            <w:tcBorders>
              <w:top w:val="nil"/>
              <w:left w:val="nil"/>
              <w:bottom w:val="single" w:sz="8" w:space="0" w:color="auto"/>
              <w:right w:val="nil"/>
            </w:tcBorders>
            <w:vAlign w:val="center"/>
            <w:hideMark/>
          </w:tcPr>
          <w:p w14:paraId="6B7556C8" w14:textId="77777777" w:rsidR="00762494" w:rsidRPr="00AA1FF9" w:rsidRDefault="00762494" w:rsidP="00762494">
            <w:pPr>
              <w:spacing w:before="20" w:after="20"/>
              <w:jc w:val="right"/>
              <w:rPr>
                <w:b/>
                <w:sz w:val="20"/>
                <w:szCs w:val="20"/>
              </w:rPr>
            </w:pPr>
            <w:r w:rsidRPr="00AA1FF9">
              <w:rPr>
                <w:b/>
                <w:sz w:val="20"/>
                <w:szCs w:val="20"/>
              </w:rPr>
              <w:t>2023</w:t>
            </w:r>
          </w:p>
        </w:tc>
        <w:tc>
          <w:tcPr>
            <w:tcW w:w="624" w:type="pct"/>
            <w:tcBorders>
              <w:top w:val="single" w:sz="4" w:space="0" w:color="auto"/>
              <w:left w:val="nil"/>
              <w:bottom w:val="single" w:sz="8" w:space="0" w:color="auto"/>
              <w:right w:val="nil"/>
            </w:tcBorders>
            <w:vAlign w:val="center"/>
            <w:hideMark/>
          </w:tcPr>
          <w:p w14:paraId="0F8F1EA9" w14:textId="77777777" w:rsidR="00762494" w:rsidRPr="00AA1FF9" w:rsidRDefault="00762494" w:rsidP="00762494">
            <w:pPr>
              <w:spacing w:before="20" w:after="20"/>
              <w:jc w:val="right"/>
              <w:rPr>
                <w:b/>
                <w:sz w:val="20"/>
                <w:szCs w:val="20"/>
              </w:rPr>
            </w:pPr>
            <w:r w:rsidRPr="00AA1FF9">
              <w:rPr>
                <w:b/>
                <w:sz w:val="20"/>
                <w:szCs w:val="20"/>
              </w:rPr>
              <w:t>2024</w:t>
            </w:r>
          </w:p>
        </w:tc>
        <w:tc>
          <w:tcPr>
            <w:tcW w:w="779" w:type="pct"/>
            <w:tcBorders>
              <w:top w:val="nil"/>
              <w:left w:val="nil"/>
              <w:bottom w:val="single" w:sz="8" w:space="0" w:color="auto"/>
              <w:right w:val="nil"/>
            </w:tcBorders>
            <w:vAlign w:val="center"/>
            <w:hideMark/>
          </w:tcPr>
          <w:p w14:paraId="0097F15F" w14:textId="77777777" w:rsidR="00762494" w:rsidRPr="00AA1FF9" w:rsidRDefault="00762494" w:rsidP="00762494">
            <w:pPr>
              <w:spacing w:before="20" w:after="20"/>
              <w:jc w:val="right"/>
              <w:rPr>
                <w:b/>
                <w:sz w:val="20"/>
                <w:szCs w:val="20"/>
              </w:rPr>
            </w:pPr>
            <w:r w:rsidRPr="00AA1FF9">
              <w:rPr>
                <w:b/>
                <w:sz w:val="20"/>
                <w:szCs w:val="20"/>
              </w:rPr>
              <w:t>2023</w:t>
            </w:r>
          </w:p>
        </w:tc>
        <w:tc>
          <w:tcPr>
            <w:tcW w:w="798" w:type="pct"/>
            <w:tcBorders>
              <w:top w:val="single" w:sz="4" w:space="0" w:color="auto"/>
              <w:left w:val="nil"/>
              <w:bottom w:val="single" w:sz="8" w:space="0" w:color="auto"/>
              <w:right w:val="nil"/>
            </w:tcBorders>
            <w:vAlign w:val="center"/>
            <w:hideMark/>
          </w:tcPr>
          <w:p w14:paraId="601370EC" w14:textId="77777777" w:rsidR="00762494" w:rsidRPr="00AA1FF9" w:rsidRDefault="00762494" w:rsidP="00762494">
            <w:pPr>
              <w:spacing w:before="20" w:after="20"/>
              <w:jc w:val="right"/>
              <w:rPr>
                <w:b/>
                <w:sz w:val="20"/>
                <w:szCs w:val="20"/>
              </w:rPr>
            </w:pPr>
            <w:r w:rsidRPr="00AA1FF9">
              <w:rPr>
                <w:b/>
                <w:sz w:val="20"/>
                <w:szCs w:val="20"/>
              </w:rPr>
              <w:t>2024</w:t>
            </w:r>
          </w:p>
        </w:tc>
      </w:tr>
      <w:tr w:rsidR="00762494" w:rsidRPr="00AA1FF9" w14:paraId="52E37CF7" w14:textId="77777777" w:rsidTr="00762494">
        <w:trPr>
          <w:cantSplit/>
        </w:trPr>
        <w:tc>
          <w:tcPr>
            <w:tcW w:w="2251" w:type="pct"/>
            <w:tcBorders>
              <w:top w:val="single" w:sz="8" w:space="0" w:color="auto"/>
              <w:left w:val="nil"/>
              <w:bottom w:val="nil"/>
              <w:right w:val="nil"/>
            </w:tcBorders>
            <w:hideMark/>
          </w:tcPr>
          <w:p w14:paraId="7FE2EB95" w14:textId="77777777" w:rsidR="00762494" w:rsidRPr="00AA1FF9" w:rsidRDefault="00762494" w:rsidP="00762494">
            <w:pPr>
              <w:spacing w:before="20" w:after="20"/>
              <w:rPr>
                <w:b/>
                <w:sz w:val="20"/>
                <w:szCs w:val="20"/>
              </w:rPr>
            </w:pPr>
            <w:r w:rsidRPr="00AA1FF9">
              <w:rPr>
                <w:b/>
                <w:sz w:val="20"/>
                <w:szCs w:val="20"/>
                <w:lang w:val="ky-KG"/>
              </w:rPr>
              <w:t>Бардыгы</w:t>
            </w:r>
          </w:p>
        </w:tc>
        <w:tc>
          <w:tcPr>
            <w:tcW w:w="548" w:type="pct"/>
            <w:tcBorders>
              <w:top w:val="nil"/>
              <w:left w:val="nil"/>
              <w:bottom w:val="nil"/>
              <w:right w:val="nil"/>
            </w:tcBorders>
            <w:vAlign w:val="bottom"/>
            <w:hideMark/>
          </w:tcPr>
          <w:p w14:paraId="3F74B01C" w14:textId="77777777" w:rsidR="00762494" w:rsidRPr="00AA1FF9" w:rsidRDefault="00762494" w:rsidP="00762494">
            <w:pPr>
              <w:jc w:val="right"/>
              <w:rPr>
                <w:b/>
                <w:bCs/>
                <w:sz w:val="20"/>
                <w:szCs w:val="20"/>
              </w:rPr>
            </w:pPr>
            <w:r w:rsidRPr="00AA1FF9">
              <w:rPr>
                <w:b/>
                <w:bCs/>
                <w:sz w:val="20"/>
                <w:szCs w:val="20"/>
              </w:rPr>
              <w:t>32 095</w:t>
            </w:r>
          </w:p>
        </w:tc>
        <w:tc>
          <w:tcPr>
            <w:tcW w:w="624" w:type="pct"/>
            <w:tcBorders>
              <w:top w:val="nil"/>
              <w:left w:val="nil"/>
              <w:bottom w:val="nil"/>
              <w:right w:val="nil"/>
            </w:tcBorders>
            <w:vAlign w:val="bottom"/>
            <w:hideMark/>
          </w:tcPr>
          <w:p w14:paraId="7A94FB1C" w14:textId="77777777" w:rsidR="00762494" w:rsidRPr="00AA1FF9" w:rsidRDefault="00762494" w:rsidP="00762494">
            <w:pPr>
              <w:jc w:val="right"/>
              <w:rPr>
                <w:b/>
                <w:bCs/>
                <w:sz w:val="20"/>
                <w:szCs w:val="20"/>
              </w:rPr>
            </w:pPr>
            <w:r w:rsidRPr="00AA1FF9">
              <w:rPr>
                <w:b/>
                <w:bCs/>
                <w:sz w:val="20"/>
                <w:szCs w:val="20"/>
              </w:rPr>
              <w:t>36 002</w:t>
            </w:r>
          </w:p>
        </w:tc>
        <w:tc>
          <w:tcPr>
            <w:tcW w:w="779" w:type="pct"/>
            <w:tcBorders>
              <w:top w:val="nil"/>
              <w:left w:val="nil"/>
              <w:bottom w:val="nil"/>
              <w:right w:val="nil"/>
            </w:tcBorders>
            <w:vAlign w:val="bottom"/>
            <w:hideMark/>
          </w:tcPr>
          <w:p w14:paraId="40725250" w14:textId="77777777" w:rsidR="00762494" w:rsidRPr="00AA1FF9" w:rsidRDefault="00762494" w:rsidP="00762494">
            <w:pPr>
              <w:jc w:val="right"/>
              <w:rPr>
                <w:b/>
                <w:bCs/>
                <w:sz w:val="20"/>
                <w:szCs w:val="20"/>
              </w:rPr>
            </w:pPr>
            <w:r w:rsidRPr="00AA1FF9">
              <w:rPr>
                <w:b/>
                <w:bCs/>
                <w:sz w:val="20"/>
                <w:szCs w:val="20"/>
              </w:rPr>
              <w:t>121,9</w:t>
            </w:r>
          </w:p>
        </w:tc>
        <w:tc>
          <w:tcPr>
            <w:tcW w:w="798" w:type="pct"/>
            <w:tcBorders>
              <w:top w:val="nil"/>
              <w:left w:val="nil"/>
              <w:bottom w:val="nil"/>
              <w:right w:val="nil"/>
            </w:tcBorders>
            <w:vAlign w:val="bottom"/>
            <w:hideMark/>
          </w:tcPr>
          <w:p w14:paraId="7CCCABB0" w14:textId="77777777" w:rsidR="00762494" w:rsidRPr="00AA1FF9" w:rsidRDefault="00762494" w:rsidP="00762494">
            <w:pPr>
              <w:jc w:val="right"/>
              <w:rPr>
                <w:b/>
                <w:bCs/>
                <w:sz w:val="20"/>
                <w:szCs w:val="20"/>
              </w:rPr>
            </w:pPr>
            <w:r w:rsidRPr="00AA1FF9">
              <w:rPr>
                <w:b/>
                <w:bCs/>
                <w:sz w:val="20"/>
                <w:szCs w:val="20"/>
              </w:rPr>
              <w:t>112,2</w:t>
            </w:r>
          </w:p>
        </w:tc>
      </w:tr>
      <w:tr w:rsidR="00762494" w:rsidRPr="00AA1FF9" w14:paraId="6D5D7E8A" w14:textId="77777777" w:rsidTr="00762494">
        <w:trPr>
          <w:cantSplit/>
        </w:trPr>
        <w:tc>
          <w:tcPr>
            <w:tcW w:w="2251" w:type="pct"/>
            <w:tcBorders>
              <w:top w:val="nil"/>
              <w:left w:val="nil"/>
              <w:bottom w:val="nil"/>
              <w:right w:val="nil"/>
            </w:tcBorders>
            <w:vAlign w:val="bottom"/>
            <w:hideMark/>
          </w:tcPr>
          <w:p w14:paraId="7C3DFDA6" w14:textId="77777777" w:rsidR="00762494" w:rsidRPr="00AA1FF9" w:rsidRDefault="00762494" w:rsidP="00762494">
            <w:pPr>
              <w:spacing w:before="20" w:after="20"/>
              <w:ind w:left="170" w:hanging="113"/>
              <w:rPr>
                <w:sz w:val="20"/>
                <w:szCs w:val="20"/>
              </w:rPr>
            </w:pPr>
            <w:r w:rsidRPr="00AA1FF9">
              <w:rPr>
                <w:color w:val="000000"/>
                <w:sz w:val="20"/>
                <w:szCs w:val="20"/>
                <w:lang w:val="ky-KG"/>
              </w:rPr>
              <w:t>Айыл чарб</w:t>
            </w:r>
            <w:r w:rsidRPr="00AA1FF9">
              <w:rPr>
                <w:color w:val="000000"/>
                <w:sz w:val="20"/>
                <w:szCs w:val="20"/>
              </w:rPr>
              <w:t>а</w:t>
            </w:r>
            <w:r w:rsidRPr="00AA1FF9">
              <w:rPr>
                <w:color w:val="000000"/>
                <w:sz w:val="20"/>
                <w:szCs w:val="20"/>
                <w:lang w:val="ky-KG"/>
              </w:rPr>
              <w:t>сы</w:t>
            </w:r>
            <w:r w:rsidRPr="00AA1FF9">
              <w:rPr>
                <w:color w:val="000000"/>
                <w:sz w:val="20"/>
                <w:szCs w:val="20"/>
              </w:rPr>
              <w:t xml:space="preserve">, </w:t>
            </w:r>
            <w:proofErr w:type="spellStart"/>
            <w:r w:rsidRPr="00AA1FF9">
              <w:rPr>
                <w:color w:val="000000"/>
                <w:sz w:val="20"/>
                <w:szCs w:val="20"/>
              </w:rPr>
              <w:t>токой</w:t>
            </w:r>
            <w:proofErr w:type="spellEnd"/>
            <w:r w:rsidRPr="00AA1FF9">
              <w:rPr>
                <w:color w:val="000000"/>
                <w:sz w:val="20"/>
                <w:szCs w:val="20"/>
              </w:rPr>
              <w:t xml:space="preserve"> </w:t>
            </w:r>
            <w:proofErr w:type="spellStart"/>
            <w:r w:rsidRPr="00AA1FF9">
              <w:rPr>
                <w:color w:val="000000"/>
                <w:sz w:val="20"/>
                <w:szCs w:val="20"/>
              </w:rPr>
              <w:t>чарбасы</w:t>
            </w:r>
            <w:proofErr w:type="spellEnd"/>
            <w:r w:rsidRPr="00AA1FF9">
              <w:rPr>
                <w:sz w:val="20"/>
                <w:szCs w:val="20"/>
              </w:rPr>
              <w:t xml:space="preserve"> </w:t>
            </w:r>
            <w:proofErr w:type="spellStart"/>
            <w:r w:rsidRPr="00AA1FF9">
              <w:rPr>
                <w:color w:val="000000"/>
                <w:sz w:val="20"/>
                <w:szCs w:val="20"/>
              </w:rPr>
              <w:t>жана</w:t>
            </w:r>
            <w:proofErr w:type="spellEnd"/>
            <w:r w:rsidRPr="00AA1FF9">
              <w:rPr>
                <w:color w:val="000000"/>
                <w:sz w:val="20"/>
                <w:szCs w:val="20"/>
              </w:rPr>
              <w:t xml:space="preserve"> </w:t>
            </w:r>
            <w:r w:rsidRPr="00AA1FF9">
              <w:rPr>
                <w:color w:val="000000"/>
                <w:sz w:val="20"/>
                <w:szCs w:val="20"/>
                <w:lang w:val="ky-KG"/>
              </w:rPr>
              <w:t>б</w:t>
            </w:r>
            <w:proofErr w:type="spellStart"/>
            <w:r w:rsidRPr="00AA1FF9">
              <w:rPr>
                <w:color w:val="000000"/>
                <w:sz w:val="20"/>
                <w:szCs w:val="20"/>
              </w:rPr>
              <w:t>алык</w:t>
            </w:r>
            <w:proofErr w:type="spellEnd"/>
            <w:r w:rsidRPr="00AA1FF9">
              <w:rPr>
                <w:color w:val="000000"/>
                <w:sz w:val="20"/>
                <w:szCs w:val="20"/>
              </w:rPr>
              <w:t xml:space="preserve"> </w:t>
            </w:r>
            <w:proofErr w:type="spellStart"/>
            <w:r w:rsidRPr="00AA1FF9">
              <w:rPr>
                <w:color w:val="000000"/>
                <w:sz w:val="20"/>
                <w:szCs w:val="20"/>
              </w:rPr>
              <w:t>уулоочулук</w:t>
            </w:r>
            <w:proofErr w:type="spellEnd"/>
          </w:p>
        </w:tc>
        <w:tc>
          <w:tcPr>
            <w:tcW w:w="548" w:type="pct"/>
            <w:tcBorders>
              <w:top w:val="nil"/>
              <w:left w:val="nil"/>
              <w:bottom w:val="nil"/>
              <w:right w:val="nil"/>
            </w:tcBorders>
            <w:vAlign w:val="bottom"/>
            <w:hideMark/>
          </w:tcPr>
          <w:p w14:paraId="7138B50D" w14:textId="77777777" w:rsidR="00762494" w:rsidRPr="00AA1FF9" w:rsidRDefault="00762494" w:rsidP="00762494">
            <w:pPr>
              <w:jc w:val="right"/>
              <w:rPr>
                <w:sz w:val="20"/>
                <w:szCs w:val="20"/>
              </w:rPr>
            </w:pPr>
            <w:r w:rsidRPr="00AA1FF9">
              <w:rPr>
                <w:sz w:val="20"/>
                <w:szCs w:val="20"/>
              </w:rPr>
              <w:t>24 176</w:t>
            </w:r>
          </w:p>
        </w:tc>
        <w:tc>
          <w:tcPr>
            <w:tcW w:w="624" w:type="pct"/>
            <w:tcBorders>
              <w:top w:val="nil"/>
              <w:left w:val="nil"/>
              <w:bottom w:val="nil"/>
              <w:right w:val="nil"/>
            </w:tcBorders>
            <w:vAlign w:val="bottom"/>
            <w:hideMark/>
          </w:tcPr>
          <w:p w14:paraId="2786955B" w14:textId="77777777" w:rsidR="00762494" w:rsidRPr="00AA1FF9" w:rsidRDefault="00762494" w:rsidP="00762494">
            <w:pPr>
              <w:jc w:val="right"/>
              <w:rPr>
                <w:sz w:val="20"/>
                <w:szCs w:val="20"/>
              </w:rPr>
            </w:pPr>
            <w:r w:rsidRPr="00AA1FF9">
              <w:rPr>
                <w:sz w:val="20"/>
                <w:szCs w:val="20"/>
              </w:rPr>
              <w:t>25 800</w:t>
            </w:r>
          </w:p>
        </w:tc>
        <w:tc>
          <w:tcPr>
            <w:tcW w:w="779" w:type="pct"/>
            <w:tcBorders>
              <w:top w:val="nil"/>
              <w:left w:val="nil"/>
              <w:bottom w:val="nil"/>
              <w:right w:val="nil"/>
            </w:tcBorders>
            <w:vAlign w:val="bottom"/>
            <w:hideMark/>
          </w:tcPr>
          <w:p w14:paraId="711C919B" w14:textId="77777777" w:rsidR="00762494" w:rsidRPr="00AA1FF9" w:rsidRDefault="00762494" w:rsidP="00762494">
            <w:pPr>
              <w:jc w:val="right"/>
              <w:rPr>
                <w:sz w:val="20"/>
                <w:szCs w:val="20"/>
              </w:rPr>
            </w:pPr>
            <w:r w:rsidRPr="00AA1FF9">
              <w:rPr>
                <w:sz w:val="20"/>
                <w:szCs w:val="20"/>
              </w:rPr>
              <w:t>166,6</w:t>
            </w:r>
          </w:p>
        </w:tc>
        <w:tc>
          <w:tcPr>
            <w:tcW w:w="798" w:type="pct"/>
            <w:tcBorders>
              <w:top w:val="nil"/>
              <w:left w:val="nil"/>
              <w:bottom w:val="nil"/>
              <w:right w:val="nil"/>
            </w:tcBorders>
            <w:vAlign w:val="bottom"/>
            <w:hideMark/>
          </w:tcPr>
          <w:p w14:paraId="700AE76F" w14:textId="77777777" w:rsidR="00762494" w:rsidRPr="00AA1FF9" w:rsidRDefault="00762494" w:rsidP="00762494">
            <w:pPr>
              <w:jc w:val="right"/>
              <w:rPr>
                <w:sz w:val="20"/>
                <w:szCs w:val="20"/>
              </w:rPr>
            </w:pPr>
            <w:r w:rsidRPr="00AA1FF9">
              <w:rPr>
                <w:sz w:val="20"/>
                <w:szCs w:val="20"/>
              </w:rPr>
              <w:t>106,7</w:t>
            </w:r>
          </w:p>
        </w:tc>
      </w:tr>
      <w:tr w:rsidR="00762494" w:rsidRPr="00AA1FF9" w14:paraId="1EE785D1" w14:textId="77777777" w:rsidTr="00762494">
        <w:trPr>
          <w:cantSplit/>
        </w:trPr>
        <w:tc>
          <w:tcPr>
            <w:tcW w:w="2251" w:type="pct"/>
            <w:tcBorders>
              <w:top w:val="nil"/>
              <w:left w:val="nil"/>
              <w:bottom w:val="nil"/>
              <w:right w:val="nil"/>
            </w:tcBorders>
            <w:vAlign w:val="bottom"/>
            <w:hideMark/>
          </w:tcPr>
          <w:p w14:paraId="36CC5FA8" w14:textId="77777777" w:rsidR="00762494" w:rsidRPr="00AA1FF9" w:rsidRDefault="00762494" w:rsidP="00762494">
            <w:pPr>
              <w:spacing w:before="20" w:after="20"/>
              <w:ind w:left="170" w:hanging="113"/>
              <w:rPr>
                <w:sz w:val="20"/>
                <w:szCs w:val="20"/>
              </w:rPr>
            </w:pPr>
            <w:proofErr w:type="spellStart"/>
            <w:r w:rsidRPr="00AA1FF9">
              <w:rPr>
                <w:color w:val="000000"/>
                <w:sz w:val="20"/>
                <w:szCs w:val="20"/>
              </w:rPr>
              <w:t>Пайдалуу</w:t>
            </w:r>
            <w:proofErr w:type="spellEnd"/>
            <w:r w:rsidRPr="00AA1FF9">
              <w:rPr>
                <w:color w:val="000000"/>
                <w:sz w:val="20"/>
                <w:szCs w:val="20"/>
              </w:rPr>
              <w:t xml:space="preserve"> </w:t>
            </w:r>
            <w:proofErr w:type="spellStart"/>
            <w:r w:rsidRPr="00AA1FF9">
              <w:rPr>
                <w:color w:val="000000"/>
                <w:sz w:val="20"/>
                <w:szCs w:val="20"/>
              </w:rPr>
              <w:t>кендерди</w:t>
            </w:r>
            <w:proofErr w:type="spellEnd"/>
            <w:r w:rsidRPr="00AA1FF9">
              <w:rPr>
                <w:color w:val="000000"/>
                <w:sz w:val="20"/>
                <w:szCs w:val="20"/>
              </w:rPr>
              <w:t xml:space="preserve"> </w:t>
            </w:r>
            <w:proofErr w:type="spellStart"/>
            <w:r w:rsidRPr="00AA1FF9">
              <w:rPr>
                <w:color w:val="000000"/>
                <w:sz w:val="20"/>
                <w:szCs w:val="20"/>
              </w:rPr>
              <w:t>казуу</w:t>
            </w:r>
            <w:proofErr w:type="spellEnd"/>
          </w:p>
        </w:tc>
        <w:tc>
          <w:tcPr>
            <w:tcW w:w="548" w:type="pct"/>
            <w:tcBorders>
              <w:top w:val="nil"/>
              <w:left w:val="nil"/>
              <w:bottom w:val="nil"/>
              <w:right w:val="nil"/>
            </w:tcBorders>
            <w:vAlign w:val="bottom"/>
            <w:hideMark/>
          </w:tcPr>
          <w:p w14:paraId="597E7CAF" w14:textId="77777777" w:rsidR="00762494" w:rsidRPr="00AA1FF9" w:rsidRDefault="00762494" w:rsidP="00762494">
            <w:pPr>
              <w:jc w:val="right"/>
              <w:rPr>
                <w:sz w:val="20"/>
                <w:szCs w:val="20"/>
              </w:rPr>
            </w:pPr>
            <w:r w:rsidRPr="00AA1FF9">
              <w:rPr>
                <w:sz w:val="20"/>
                <w:szCs w:val="20"/>
              </w:rPr>
              <w:t>52 380</w:t>
            </w:r>
          </w:p>
        </w:tc>
        <w:tc>
          <w:tcPr>
            <w:tcW w:w="624" w:type="pct"/>
            <w:tcBorders>
              <w:top w:val="nil"/>
              <w:left w:val="nil"/>
              <w:bottom w:val="nil"/>
              <w:right w:val="nil"/>
            </w:tcBorders>
            <w:vAlign w:val="bottom"/>
            <w:hideMark/>
          </w:tcPr>
          <w:p w14:paraId="64821871" w14:textId="77777777" w:rsidR="00762494" w:rsidRPr="00AA1FF9" w:rsidRDefault="00762494" w:rsidP="00762494">
            <w:pPr>
              <w:jc w:val="right"/>
              <w:rPr>
                <w:sz w:val="20"/>
                <w:szCs w:val="20"/>
              </w:rPr>
            </w:pPr>
            <w:r w:rsidRPr="00AA1FF9">
              <w:rPr>
                <w:sz w:val="20"/>
                <w:szCs w:val="20"/>
              </w:rPr>
              <w:t>63 518</w:t>
            </w:r>
          </w:p>
        </w:tc>
        <w:tc>
          <w:tcPr>
            <w:tcW w:w="779" w:type="pct"/>
            <w:tcBorders>
              <w:top w:val="nil"/>
              <w:left w:val="nil"/>
              <w:bottom w:val="nil"/>
              <w:right w:val="nil"/>
            </w:tcBorders>
            <w:vAlign w:val="bottom"/>
            <w:hideMark/>
          </w:tcPr>
          <w:p w14:paraId="6DF0A334" w14:textId="77777777" w:rsidR="00762494" w:rsidRPr="00AA1FF9" w:rsidRDefault="00762494" w:rsidP="00762494">
            <w:pPr>
              <w:jc w:val="right"/>
              <w:rPr>
                <w:sz w:val="20"/>
                <w:szCs w:val="20"/>
              </w:rPr>
            </w:pPr>
            <w:r w:rsidRPr="00AA1FF9">
              <w:rPr>
                <w:sz w:val="20"/>
                <w:szCs w:val="20"/>
              </w:rPr>
              <w:t>110,7</w:t>
            </w:r>
          </w:p>
        </w:tc>
        <w:tc>
          <w:tcPr>
            <w:tcW w:w="798" w:type="pct"/>
            <w:tcBorders>
              <w:top w:val="nil"/>
              <w:left w:val="nil"/>
              <w:bottom w:val="nil"/>
              <w:right w:val="nil"/>
            </w:tcBorders>
            <w:vAlign w:val="bottom"/>
            <w:hideMark/>
          </w:tcPr>
          <w:p w14:paraId="43B20145" w14:textId="77777777" w:rsidR="00762494" w:rsidRPr="00AA1FF9" w:rsidRDefault="00762494" w:rsidP="00762494">
            <w:pPr>
              <w:jc w:val="right"/>
              <w:rPr>
                <w:sz w:val="20"/>
                <w:szCs w:val="20"/>
              </w:rPr>
            </w:pPr>
            <w:r w:rsidRPr="00AA1FF9">
              <w:rPr>
                <w:sz w:val="20"/>
                <w:szCs w:val="20"/>
              </w:rPr>
              <w:t>121,3</w:t>
            </w:r>
          </w:p>
        </w:tc>
      </w:tr>
      <w:tr w:rsidR="00762494" w:rsidRPr="00AA1FF9" w14:paraId="0083533A" w14:textId="77777777" w:rsidTr="00762494">
        <w:trPr>
          <w:cantSplit/>
        </w:trPr>
        <w:tc>
          <w:tcPr>
            <w:tcW w:w="2251" w:type="pct"/>
            <w:tcBorders>
              <w:top w:val="nil"/>
              <w:left w:val="nil"/>
              <w:bottom w:val="nil"/>
              <w:right w:val="nil"/>
            </w:tcBorders>
            <w:vAlign w:val="bottom"/>
            <w:hideMark/>
          </w:tcPr>
          <w:p w14:paraId="33055CEC" w14:textId="77777777" w:rsidR="00762494" w:rsidRPr="00AA1FF9" w:rsidRDefault="00762494" w:rsidP="00762494">
            <w:pPr>
              <w:spacing w:before="20" w:after="20"/>
              <w:ind w:left="170" w:hanging="113"/>
              <w:rPr>
                <w:sz w:val="20"/>
                <w:szCs w:val="20"/>
              </w:rPr>
            </w:pPr>
            <w:proofErr w:type="spellStart"/>
            <w:r w:rsidRPr="00AA1FF9">
              <w:rPr>
                <w:color w:val="000000"/>
                <w:sz w:val="20"/>
                <w:szCs w:val="20"/>
              </w:rPr>
              <w:t>Иштет</w:t>
            </w:r>
            <w:proofErr w:type="spellEnd"/>
            <w:r w:rsidRPr="00AA1FF9">
              <w:rPr>
                <w:sz w:val="20"/>
                <w:szCs w:val="20"/>
                <w:lang w:val="ky-KG"/>
              </w:rPr>
              <w:t>үү</w:t>
            </w:r>
            <w:r w:rsidRPr="00AA1FF9">
              <w:rPr>
                <w:color w:val="000000"/>
                <w:sz w:val="20"/>
                <w:szCs w:val="20"/>
                <w:lang w:val="ky-KG"/>
              </w:rPr>
              <w:t xml:space="preserve"> </w:t>
            </w:r>
            <w:r w:rsidRPr="00AA1FF9">
              <w:rPr>
                <w:sz w:val="20"/>
                <w:szCs w:val="20"/>
                <w:lang w:val="ky-KG"/>
              </w:rPr>
              <w:t>ө</w:t>
            </w:r>
            <w:r w:rsidRPr="00AA1FF9">
              <w:rPr>
                <w:color w:val="000000"/>
                <w:sz w:val="20"/>
                <w:szCs w:val="20"/>
              </w:rPr>
              <w:t>н</w:t>
            </w:r>
            <w:r w:rsidRPr="00AA1FF9">
              <w:rPr>
                <w:color w:val="000000"/>
                <w:sz w:val="20"/>
                <w:szCs w:val="20"/>
                <w:lang w:val="ky-KG"/>
              </w:rPr>
              <w:t>д</w:t>
            </w:r>
            <w:r w:rsidRPr="00AA1FF9">
              <w:rPr>
                <w:sz w:val="20"/>
                <w:szCs w:val="20"/>
                <w:lang w:val="ky-KG"/>
              </w:rPr>
              <w:t>ү</w:t>
            </w:r>
            <w:r w:rsidRPr="00AA1FF9">
              <w:rPr>
                <w:color w:val="000000"/>
                <w:sz w:val="20"/>
                <w:szCs w:val="20"/>
                <w:lang w:val="ky-KG"/>
              </w:rPr>
              <w:t>р</w:t>
            </w:r>
            <w:r w:rsidRPr="00AA1FF9">
              <w:rPr>
                <w:sz w:val="20"/>
                <w:szCs w:val="20"/>
                <w:lang w:val="ky-KG"/>
              </w:rPr>
              <w:t>ү</w:t>
            </w:r>
            <w:r w:rsidRPr="00AA1FF9">
              <w:rPr>
                <w:color w:val="000000"/>
                <w:sz w:val="20"/>
                <w:szCs w:val="20"/>
                <w:lang w:val="ky-KG"/>
              </w:rPr>
              <w:t>ш</w:t>
            </w:r>
            <w:r w:rsidRPr="00AA1FF9">
              <w:rPr>
                <w:sz w:val="20"/>
                <w:szCs w:val="20"/>
                <w:lang w:val="ky-KG"/>
              </w:rPr>
              <w:t>ү (иштетүү өнөр жайы)</w:t>
            </w:r>
          </w:p>
        </w:tc>
        <w:tc>
          <w:tcPr>
            <w:tcW w:w="548" w:type="pct"/>
            <w:tcBorders>
              <w:top w:val="nil"/>
              <w:left w:val="nil"/>
              <w:bottom w:val="nil"/>
              <w:right w:val="nil"/>
            </w:tcBorders>
            <w:vAlign w:val="bottom"/>
            <w:hideMark/>
          </w:tcPr>
          <w:p w14:paraId="6FCA93D6" w14:textId="77777777" w:rsidR="00762494" w:rsidRPr="00AA1FF9" w:rsidRDefault="00762494" w:rsidP="00762494">
            <w:pPr>
              <w:jc w:val="right"/>
              <w:rPr>
                <w:sz w:val="20"/>
                <w:szCs w:val="20"/>
              </w:rPr>
            </w:pPr>
            <w:r w:rsidRPr="00AA1FF9">
              <w:rPr>
                <w:sz w:val="20"/>
                <w:szCs w:val="20"/>
              </w:rPr>
              <w:t>47 292</w:t>
            </w:r>
          </w:p>
        </w:tc>
        <w:tc>
          <w:tcPr>
            <w:tcW w:w="624" w:type="pct"/>
            <w:tcBorders>
              <w:top w:val="nil"/>
              <w:left w:val="nil"/>
              <w:bottom w:val="nil"/>
              <w:right w:val="nil"/>
            </w:tcBorders>
            <w:vAlign w:val="bottom"/>
            <w:hideMark/>
          </w:tcPr>
          <w:p w14:paraId="49966B3B" w14:textId="77777777" w:rsidR="00762494" w:rsidRPr="00AA1FF9" w:rsidRDefault="00762494" w:rsidP="00762494">
            <w:pPr>
              <w:jc w:val="right"/>
              <w:rPr>
                <w:sz w:val="20"/>
                <w:szCs w:val="20"/>
              </w:rPr>
            </w:pPr>
            <w:r w:rsidRPr="00AA1FF9">
              <w:rPr>
                <w:sz w:val="20"/>
                <w:szCs w:val="20"/>
              </w:rPr>
              <w:t>53 730</w:t>
            </w:r>
          </w:p>
        </w:tc>
        <w:tc>
          <w:tcPr>
            <w:tcW w:w="779" w:type="pct"/>
            <w:tcBorders>
              <w:top w:val="nil"/>
              <w:left w:val="nil"/>
              <w:bottom w:val="nil"/>
              <w:right w:val="nil"/>
            </w:tcBorders>
            <w:vAlign w:val="bottom"/>
            <w:hideMark/>
          </w:tcPr>
          <w:p w14:paraId="2A9CA541" w14:textId="77777777" w:rsidR="00762494" w:rsidRPr="00AA1FF9" w:rsidRDefault="00762494" w:rsidP="00762494">
            <w:pPr>
              <w:jc w:val="right"/>
              <w:rPr>
                <w:sz w:val="20"/>
                <w:szCs w:val="20"/>
              </w:rPr>
            </w:pPr>
            <w:r w:rsidRPr="00AA1FF9">
              <w:rPr>
                <w:sz w:val="20"/>
                <w:szCs w:val="20"/>
              </w:rPr>
              <w:t>117,7</w:t>
            </w:r>
          </w:p>
        </w:tc>
        <w:tc>
          <w:tcPr>
            <w:tcW w:w="798" w:type="pct"/>
            <w:tcBorders>
              <w:top w:val="nil"/>
              <w:left w:val="nil"/>
              <w:bottom w:val="nil"/>
              <w:right w:val="nil"/>
            </w:tcBorders>
            <w:vAlign w:val="bottom"/>
            <w:hideMark/>
          </w:tcPr>
          <w:p w14:paraId="567C7AE4" w14:textId="77777777" w:rsidR="00762494" w:rsidRPr="00AA1FF9" w:rsidRDefault="00762494" w:rsidP="00762494">
            <w:pPr>
              <w:jc w:val="right"/>
              <w:rPr>
                <w:sz w:val="20"/>
                <w:szCs w:val="20"/>
              </w:rPr>
            </w:pPr>
            <w:r w:rsidRPr="00AA1FF9">
              <w:rPr>
                <w:sz w:val="20"/>
                <w:szCs w:val="20"/>
              </w:rPr>
              <w:t>113,6</w:t>
            </w:r>
          </w:p>
        </w:tc>
      </w:tr>
      <w:tr w:rsidR="00762494" w:rsidRPr="00AA1FF9" w14:paraId="14C9D6DE" w14:textId="77777777" w:rsidTr="00762494">
        <w:trPr>
          <w:cantSplit/>
        </w:trPr>
        <w:tc>
          <w:tcPr>
            <w:tcW w:w="2251" w:type="pct"/>
            <w:tcBorders>
              <w:top w:val="nil"/>
              <w:left w:val="nil"/>
              <w:bottom w:val="nil"/>
              <w:right w:val="nil"/>
            </w:tcBorders>
            <w:vAlign w:val="bottom"/>
            <w:hideMark/>
          </w:tcPr>
          <w:p w14:paraId="491C75BE" w14:textId="77777777" w:rsidR="00762494" w:rsidRPr="00AA1FF9" w:rsidRDefault="00762494" w:rsidP="00762494">
            <w:pPr>
              <w:spacing w:before="20" w:after="20"/>
              <w:ind w:left="170" w:hanging="113"/>
              <w:rPr>
                <w:sz w:val="20"/>
                <w:szCs w:val="20"/>
              </w:rPr>
            </w:pPr>
            <w:r w:rsidRPr="00AA1FF9">
              <w:rPr>
                <w:color w:val="000000"/>
                <w:sz w:val="20"/>
                <w:szCs w:val="20"/>
              </w:rPr>
              <w:lastRenderedPageBreak/>
              <w:t>Электр энергия, газ</w:t>
            </w:r>
            <w:r w:rsidRPr="00AA1FF9">
              <w:rPr>
                <w:color w:val="000000"/>
                <w:sz w:val="20"/>
                <w:szCs w:val="20"/>
                <w:lang w:val="ky-KG"/>
              </w:rPr>
              <w:t>, буу жана кондицияланган аба менен камсыздоо (жабдуу)</w:t>
            </w:r>
          </w:p>
        </w:tc>
        <w:tc>
          <w:tcPr>
            <w:tcW w:w="548" w:type="pct"/>
            <w:tcBorders>
              <w:top w:val="nil"/>
              <w:left w:val="nil"/>
              <w:bottom w:val="nil"/>
              <w:right w:val="nil"/>
            </w:tcBorders>
            <w:vAlign w:val="bottom"/>
            <w:hideMark/>
          </w:tcPr>
          <w:p w14:paraId="63DDD12A" w14:textId="77777777" w:rsidR="00762494" w:rsidRPr="00AA1FF9" w:rsidRDefault="00762494" w:rsidP="00762494">
            <w:pPr>
              <w:jc w:val="right"/>
              <w:rPr>
                <w:sz w:val="20"/>
                <w:szCs w:val="20"/>
              </w:rPr>
            </w:pPr>
            <w:r w:rsidRPr="00AA1FF9">
              <w:rPr>
                <w:sz w:val="20"/>
                <w:szCs w:val="20"/>
              </w:rPr>
              <w:t>42 382</w:t>
            </w:r>
          </w:p>
        </w:tc>
        <w:tc>
          <w:tcPr>
            <w:tcW w:w="624" w:type="pct"/>
            <w:tcBorders>
              <w:top w:val="nil"/>
              <w:left w:val="nil"/>
              <w:bottom w:val="nil"/>
              <w:right w:val="nil"/>
            </w:tcBorders>
            <w:vAlign w:val="bottom"/>
            <w:hideMark/>
          </w:tcPr>
          <w:p w14:paraId="4FAE2713" w14:textId="77777777" w:rsidR="00762494" w:rsidRPr="00AA1FF9" w:rsidRDefault="00762494" w:rsidP="00762494">
            <w:pPr>
              <w:jc w:val="right"/>
              <w:rPr>
                <w:sz w:val="20"/>
                <w:szCs w:val="20"/>
              </w:rPr>
            </w:pPr>
            <w:r w:rsidRPr="00AA1FF9">
              <w:rPr>
                <w:sz w:val="20"/>
                <w:szCs w:val="20"/>
              </w:rPr>
              <w:t>46 716</w:t>
            </w:r>
          </w:p>
        </w:tc>
        <w:tc>
          <w:tcPr>
            <w:tcW w:w="779" w:type="pct"/>
            <w:tcBorders>
              <w:top w:val="nil"/>
              <w:left w:val="nil"/>
              <w:bottom w:val="nil"/>
              <w:right w:val="nil"/>
            </w:tcBorders>
            <w:vAlign w:val="bottom"/>
            <w:hideMark/>
          </w:tcPr>
          <w:p w14:paraId="671DF68A" w14:textId="77777777" w:rsidR="00762494" w:rsidRPr="00AA1FF9" w:rsidRDefault="00762494" w:rsidP="00762494">
            <w:pPr>
              <w:jc w:val="right"/>
              <w:rPr>
                <w:sz w:val="20"/>
                <w:szCs w:val="20"/>
              </w:rPr>
            </w:pPr>
            <w:r w:rsidRPr="00AA1FF9">
              <w:rPr>
                <w:sz w:val="20"/>
                <w:szCs w:val="20"/>
              </w:rPr>
              <w:t>121,8</w:t>
            </w:r>
          </w:p>
        </w:tc>
        <w:tc>
          <w:tcPr>
            <w:tcW w:w="798" w:type="pct"/>
            <w:tcBorders>
              <w:top w:val="nil"/>
              <w:left w:val="nil"/>
              <w:bottom w:val="nil"/>
              <w:right w:val="nil"/>
            </w:tcBorders>
            <w:vAlign w:val="bottom"/>
            <w:hideMark/>
          </w:tcPr>
          <w:p w14:paraId="038808E4" w14:textId="77777777" w:rsidR="00762494" w:rsidRPr="00AA1FF9" w:rsidRDefault="00762494" w:rsidP="00762494">
            <w:pPr>
              <w:jc w:val="right"/>
              <w:rPr>
                <w:sz w:val="20"/>
                <w:szCs w:val="20"/>
              </w:rPr>
            </w:pPr>
            <w:r w:rsidRPr="00AA1FF9">
              <w:rPr>
                <w:sz w:val="20"/>
                <w:szCs w:val="20"/>
              </w:rPr>
              <w:t>110,2</w:t>
            </w:r>
          </w:p>
        </w:tc>
      </w:tr>
      <w:tr w:rsidR="00762494" w:rsidRPr="00AA1FF9" w14:paraId="1416A800" w14:textId="77777777" w:rsidTr="00762494">
        <w:trPr>
          <w:cantSplit/>
        </w:trPr>
        <w:tc>
          <w:tcPr>
            <w:tcW w:w="2251" w:type="pct"/>
            <w:tcBorders>
              <w:top w:val="nil"/>
              <w:left w:val="nil"/>
              <w:bottom w:val="nil"/>
              <w:right w:val="nil"/>
            </w:tcBorders>
            <w:vAlign w:val="bottom"/>
            <w:hideMark/>
          </w:tcPr>
          <w:p w14:paraId="1E44B36E" w14:textId="77777777" w:rsidR="00762494" w:rsidRPr="00AA1FF9" w:rsidRDefault="00762494" w:rsidP="00762494">
            <w:pPr>
              <w:spacing w:before="20" w:after="20"/>
              <w:ind w:left="170" w:hanging="113"/>
              <w:rPr>
                <w:sz w:val="20"/>
                <w:szCs w:val="20"/>
              </w:rPr>
            </w:pPr>
            <w:r w:rsidRPr="00AA1FF9">
              <w:rPr>
                <w:sz w:val="20"/>
                <w:szCs w:val="20"/>
                <w:lang w:val="ky-KG"/>
              </w:rPr>
              <w:t xml:space="preserve">Суу менен жабдуу, тазалоо, калдыктарды иштетүү жана кайра пайдалануучу чийки затты алуу </w:t>
            </w:r>
          </w:p>
        </w:tc>
        <w:tc>
          <w:tcPr>
            <w:tcW w:w="548" w:type="pct"/>
            <w:tcBorders>
              <w:top w:val="nil"/>
              <w:left w:val="nil"/>
              <w:bottom w:val="nil"/>
              <w:right w:val="nil"/>
            </w:tcBorders>
            <w:vAlign w:val="bottom"/>
            <w:hideMark/>
          </w:tcPr>
          <w:p w14:paraId="4CA43FF4" w14:textId="77777777" w:rsidR="00762494" w:rsidRPr="00AA1FF9" w:rsidRDefault="00762494" w:rsidP="00762494">
            <w:pPr>
              <w:jc w:val="right"/>
              <w:rPr>
                <w:sz w:val="20"/>
                <w:szCs w:val="20"/>
              </w:rPr>
            </w:pPr>
            <w:r w:rsidRPr="00AA1FF9">
              <w:rPr>
                <w:sz w:val="20"/>
                <w:szCs w:val="20"/>
              </w:rPr>
              <w:t>25 212</w:t>
            </w:r>
          </w:p>
        </w:tc>
        <w:tc>
          <w:tcPr>
            <w:tcW w:w="624" w:type="pct"/>
            <w:tcBorders>
              <w:top w:val="nil"/>
              <w:left w:val="nil"/>
              <w:bottom w:val="nil"/>
              <w:right w:val="nil"/>
            </w:tcBorders>
            <w:vAlign w:val="bottom"/>
            <w:hideMark/>
          </w:tcPr>
          <w:p w14:paraId="543647EF" w14:textId="77777777" w:rsidR="00762494" w:rsidRPr="00AA1FF9" w:rsidRDefault="00762494" w:rsidP="00762494">
            <w:pPr>
              <w:jc w:val="right"/>
              <w:rPr>
                <w:sz w:val="20"/>
                <w:szCs w:val="20"/>
              </w:rPr>
            </w:pPr>
            <w:r w:rsidRPr="00AA1FF9">
              <w:rPr>
                <w:sz w:val="20"/>
                <w:szCs w:val="20"/>
              </w:rPr>
              <w:t>30 660</w:t>
            </w:r>
          </w:p>
        </w:tc>
        <w:tc>
          <w:tcPr>
            <w:tcW w:w="779" w:type="pct"/>
            <w:tcBorders>
              <w:top w:val="nil"/>
              <w:left w:val="nil"/>
              <w:bottom w:val="nil"/>
              <w:right w:val="nil"/>
            </w:tcBorders>
            <w:vAlign w:val="bottom"/>
            <w:hideMark/>
          </w:tcPr>
          <w:p w14:paraId="417282ED" w14:textId="77777777" w:rsidR="00762494" w:rsidRPr="00AA1FF9" w:rsidRDefault="00762494" w:rsidP="00762494">
            <w:pPr>
              <w:jc w:val="right"/>
              <w:rPr>
                <w:sz w:val="20"/>
                <w:szCs w:val="20"/>
              </w:rPr>
            </w:pPr>
            <w:r w:rsidRPr="00AA1FF9">
              <w:rPr>
                <w:sz w:val="20"/>
                <w:szCs w:val="20"/>
              </w:rPr>
              <w:t>133,1</w:t>
            </w:r>
          </w:p>
        </w:tc>
        <w:tc>
          <w:tcPr>
            <w:tcW w:w="798" w:type="pct"/>
            <w:tcBorders>
              <w:top w:val="nil"/>
              <w:left w:val="nil"/>
              <w:bottom w:val="nil"/>
              <w:right w:val="nil"/>
            </w:tcBorders>
            <w:vAlign w:val="bottom"/>
            <w:hideMark/>
          </w:tcPr>
          <w:p w14:paraId="6115958A" w14:textId="77777777" w:rsidR="00762494" w:rsidRPr="00AA1FF9" w:rsidRDefault="00762494" w:rsidP="00762494">
            <w:pPr>
              <w:jc w:val="right"/>
              <w:rPr>
                <w:sz w:val="20"/>
                <w:szCs w:val="20"/>
              </w:rPr>
            </w:pPr>
            <w:r w:rsidRPr="00AA1FF9">
              <w:rPr>
                <w:sz w:val="20"/>
                <w:szCs w:val="20"/>
              </w:rPr>
              <w:t>121,6</w:t>
            </w:r>
          </w:p>
        </w:tc>
      </w:tr>
      <w:tr w:rsidR="00762494" w:rsidRPr="00AA1FF9" w14:paraId="00A3168F" w14:textId="77777777" w:rsidTr="00762494">
        <w:trPr>
          <w:cantSplit/>
        </w:trPr>
        <w:tc>
          <w:tcPr>
            <w:tcW w:w="2251" w:type="pct"/>
            <w:tcBorders>
              <w:top w:val="nil"/>
              <w:left w:val="nil"/>
              <w:bottom w:val="nil"/>
              <w:right w:val="nil"/>
            </w:tcBorders>
            <w:vAlign w:val="bottom"/>
            <w:hideMark/>
          </w:tcPr>
          <w:p w14:paraId="4437CBCF" w14:textId="77777777" w:rsidR="00762494" w:rsidRPr="00AA1FF9" w:rsidRDefault="00762494" w:rsidP="00762494">
            <w:pPr>
              <w:spacing w:before="20" w:after="20"/>
              <w:ind w:left="170" w:hanging="113"/>
              <w:rPr>
                <w:sz w:val="20"/>
                <w:szCs w:val="20"/>
                <w:lang w:val="ky-KG"/>
              </w:rPr>
            </w:pPr>
            <w:r w:rsidRPr="00AA1FF9">
              <w:rPr>
                <w:sz w:val="20"/>
                <w:szCs w:val="20"/>
                <w:lang w:val="ky-KG"/>
              </w:rPr>
              <w:t>Курулуш</w:t>
            </w:r>
          </w:p>
        </w:tc>
        <w:tc>
          <w:tcPr>
            <w:tcW w:w="548" w:type="pct"/>
            <w:tcBorders>
              <w:top w:val="nil"/>
              <w:left w:val="nil"/>
              <w:bottom w:val="nil"/>
              <w:right w:val="nil"/>
            </w:tcBorders>
            <w:vAlign w:val="bottom"/>
            <w:hideMark/>
          </w:tcPr>
          <w:p w14:paraId="2B92ACCD" w14:textId="77777777" w:rsidR="00762494" w:rsidRPr="00AA1FF9" w:rsidRDefault="00762494" w:rsidP="00762494">
            <w:pPr>
              <w:jc w:val="right"/>
              <w:rPr>
                <w:sz w:val="20"/>
                <w:szCs w:val="20"/>
              </w:rPr>
            </w:pPr>
            <w:r w:rsidRPr="00AA1FF9">
              <w:rPr>
                <w:sz w:val="20"/>
                <w:szCs w:val="20"/>
              </w:rPr>
              <w:t>29 634</w:t>
            </w:r>
          </w:p>
        </w:tc>
        <w:tc>
          <w:tcPr>
            <w:tcW w:w="624" w:type="pct"/>
            <w:tcBorders>
              <w:top w:val="nil"/>
              <w:left w:val="nil"/>
              <w:bottom w:val="nil"/>
              <w:right w:val="nil"/>
            </w:tcBorders>
            <w:vAlign w:val="bottom"/>
            <w:hideMark/>
          </w:tcPr>
          <w:p w14:paraId="34FBFDD4" w14:textId="77777777" w:rsidR="00762494" w:rsidRPr="00AA1FF9" w:rsidRDefault="00762494" w:rsidP="00762494">
            <w:pPr>
              <w:jc w:val="right"/>
              <w:rPr>
                <w:sz w:val="20"/>
                <w:szCs w:val="20"/>
              </w:rPr>
            </w:pPr>
            <w:r w:rsidRPr="00AA1FF9">
              <w:rPr>
                <w:sz w:val="20"/>
                <w:szCs w:val="20"/>
              </w:rPr>
              <w:t>38 004</w:t>
            </w:r>
          </w:p>
        </w:tc>
        <w:tc>
          <w:tcPr>
            <w:tcW w:w="779" w:type="pct"/>
            <w:tcBorders>
              <w:top w:val="nil"/>
              <w:left w:val="nil"/>
              <w:bottom w:val="nil"/>
              <w:right w:val="nil"/>
            </w:tcBorders>
            <w:vAlign w:val="bottom"/>
            <w:hideMark/>
          </w:tcPr>
          <w:p w14:paraId="42458130" w14:textId="77777777" w:rsidR="00762494" w:rsidRPr="00AA1FF9" w:rsidRDefault="00762494" w:rsidP="00762494">
            <w:pPr>
              <w:jc w:val="right"/>
              <w:rPr>
                <w:sz w:val="20"/>
                <w:szCs w:val="20"/>
              </w:rPr>
            </w:pPr>
            <w:r w:rsidRPr="00AA1FF9">
              <w:rPr>
                <w:sz w:val="20"/>
                <w:szCs w:val="20"/>
              </w:rPr>
              <w:t>124,3</w:t>
            </w:r>
          </w:p>
        </w:tc>
        <w:tc>
          <w:tcPr>
            <w:tcW w:w="798" w:type="pct"/>
            <w:tcBorders>
              <w:top w:val="nil"/>
              <w:left w:val="nil"/>
              <w:bottom w:val="nil"/>
              <w:right w:val="nil"/>
            </w:tcBorders>
            <w:vAlign w:val="bottom"/>
            <w:hideMark/>
          </w:tcPr>
          <w:p w14:paraId="7F79D9BD" w14:textId="77777777" w:rsidR="00762494" w:rsidRPr="00AA1FF9" w:rsidRDefault="00762494" w:rsidP="00762494">
            <w:pPr>
              <w:jc w:val="right"/>
              <w:rPr>
                <w:sz w:val="20"/>
                <w:szCs w:val="20"/>
              </w:rPr>
            </w:pPr>
            <w:r w:rsidRPr="00AA1FF9">
              <w:rPr>
                <w:sz w:val="20"/>
                <w:szCs w:val="20"/>
              </w:rPr>
              <w:t>128,2</w:t>
            </w:r>
          </w:p>
        </w:tc>
      </w:tr>
      <w:tr w:rsidR="00762494" w:rsidRPr="00AA1FF9" w14:paraId="7FA2654A" w14:textId="77777777" w:rsidTr="00762494">
        <w:trPr>
          <w:cantSplit/>
        </w:trPr>
        <w:tc>
          <w:tcPr>
            <w:tcW w:w="2251" w:type="pct"/>
            <w:tcBorders>
              <w:top w:val="nil"/>
              <w:left w:val="nil"/>
              <w:bottom w:val="nil"/>
              <w:right w:val="nil"/>
            </w:tcBorders>
            <w:vAlign w:val="bottom"/>
            <w:hideMark/>
          </w:tcPr>
          <w:p w14:paraId="0BA518D6" w14:textId="77777777" w:rsidR="00762494" w:rsidRPr="00AA1FF9" w:rsidRDefault="00762494" w:rsidP="00762494">
            <w:pPr>
              <w:spacing w:before="20" w:after="20"/>
              <w:ind w:left="170" w:hanging="113"/>
              <w:rPr>
                <w:sz w:val="20"/>
                <w:szCs w:val="20"/>
              </w:rPr>
            </w:pPr>
            <w:r w:rsidRPr="00AA1FF9">
              <w:rPr>
                <w:sz w:val="20"/>
                <w:szCs w:val="20"/>
                <w:lang w:val="ky-KG"/>
              </w:rPr>
              <w:t>Дүң жана чекене соода, автоунаа жана мотоциклдерди оңдоо</w:t>
            </w:r>
          </w:p>
        </w:tc>
        <w:tc>
          <w:tcPr>
            <w:tcW w:w="548" w:type="pct"/>
            <w:tcBorders>
              <w:top w:val="nil"/>
              <w:left w:val="nil"/>
              <w:bottom w:val="nil"/>
              <w:right w:val="nil"/>
            </w:tcBorders>
            <w:vAlign w:val="bottom"/>
            <w:hideMark/>
          </w:tcPr>
          <w:p w14:paraId="57B675A6" w14:textId="77777777" w:rsidR="00762494" w:rsidRPr="00AA1FF9" w:rsidRDefault="00762494" w:rsidP="00762494">
            <w:pPr>
              <w:jc w:val="right"/>
              <w:rPr>
                <w:sz w:val="20"/>
                <w:szCs w:val="20"/>
              </w:rPr>
            </w:pPr>
            <w:r w:rsidRPr="00AA1FF9">
              <w:rPr>
                <w:sz w:val="20"/>
                <w:szCs w:val="20"/>
              </w:rPr>
              <w:t>29 973</w:t>
            </w:r>
          </w:p>
        </w:tc>
        <w:tc>
          <w:tcPr>
            <w:tcW w:w="624" w:type="pct"/>
            <w:tcBorders>
              <w:top w:val="nil"/>
              <w:left w:val="nil"/>
              <w:bottom w:val="nil"/>
              <w:right w:val="nil"/>
            </w:tcBorders>
            <w:vAlign w:val="bottom"/>
            <w:hideMark/>
          </w:tcPr>
          <w:p w14:paraId="0DCC5795" w14:textId="77777777" w:rsidR="00762494" w:rsidRPr="00AA1FF9" w:rsidRDefault="00762494" w:rsidP="00762494">
            <w:pPr>
              <w:jc w:val="right"/>
              <w:rPr>
                <w:sz w:val="20"/>
                <w:szCs w:val="20"/>
              </w:rPr>
            </w:pPr>
            <w:r w:rsidRPr="00AA1FF9">
              <w:rPr>
                <w:sz w:val="20"/>
                <w:szCs w:val="20"/>
              </w:rPr>
              <w:t>39 263</w:t>
            </w:r>
          </w:p>
        </w:tc>
        <w:tc>
          <w:tcPr>
            <w:tcW w:w="779" w:type="pct"/>
            <w:tcBorders>
              <w:top w:val="nil"/>
              <w:left w:val="nil"/>
              <w:bottom w:val="nil"/>
              <w:right w:val="nil"/>
            </w:tcBorders>
            <w:vAlign w:val="bottom"/>
            <w:hideMark/>
          </w:tcPr>
          <w:p w14:paraId="7348AB12" w14:textId="77777777" w:rsidR="00762494" w:rsidRPr="00AA1FF9" w:rsidRDefault="00762494" w:rsidP="00762494">
            <w:pPr>
              <w:jc w:val="right"/>
              <w:rPr>
                <w:sz w:val="20"/>
                <w:szCs w:val="20"/>
              </w:rPr>
            </w:pPr>
            <w:r w:rsidRPr="00AA1FF9">
              <w:rPr>
                <w:sz w:val="20"/>
                <w:szCs w:val="20"/>
              </w:rPr>
              <w:t>128,5</w:t>
            </w:r>
          </w:p>
        </w:tc>
        <w:tc>
          <w:tcPr>
            <w:tcW w:w="798" w:type="pct"/>
            <w:tcBorders>
              <w:top w:val="nil"/>
              <w:left w:val="nil"/>
              <w:bottom w:val="nil"/>
              <w:right w:val="nil"/>
            </w:tcBorders>
            <w:vAlign w:val="bottom"/>
            <w:hideMark/>
          </w:tcPr>
          <w:p w14:paraId="45D7B75E" w14:textId="77777777" w:rsidR="00762494" w:rsidRPr="00AA1FF9" w:rsidRDefault="00762494" w:rsidP="00762494">
            <w:pPr>
              <w:jc w:val="right"/>
              <w:rPr>
                <w:sz w:val="20"/>
                <w:szCs w:val="20"/>
              </w:rPr>
            </w:pPr>
            <w:r w:rsidRPr="00AA1FF9">
              <w:rPr>
                <w:sz w:val="20"/>
                <w:szCs w:val="20"/>
              </w:rPr>
              <w:t>131,0</w:t>
            </w:r>
          </w:p>
        </w:tc>
      </w:tr>
      <w:tr w:rsidR="00762494" w:rsidRPr="00AA1FF9" w14:paraId="2AB381BC" w14:textId="77777777" w:rsidTr="00762494">
        <w:trPr>
          <w:cantSplit/>
        </w:trPr>
        <w:tc>
          <w:tcPr>
            <w:tcW w:w="2251" w:type="pct"/>
            <w:tcBorders>
              <w:top w:val="nil"/>
              <w:left w:val="nil"/>
              <w:bottom w:val="nil"/>
              <w:right w:val="nil"/>
            </w:tcBorders>
            <w:vAlign w:val="bottom"/>
            <w:hideMark/>
          </w:tcPr>
          <w:p w14:paraId="1414C76A" w14:textId="77777777" w:rsidR="00762494" w:rsidRPr="00AA1FF9" w:rsidRDefault="00762494" w:rsidP="00762494">
            <w:pPr>
              <w:spacing w:before="20" w:after="20"/>
              <w:ind w:left="170" w:hanging="113"/>
              <w:rPr>
                <w:sz w:val="20"/>
                <w:szCs w:val="20"/>
                <w:lang w:val="ky-KG"/>
              </w:rPr>
            </w:pPr>
            <w:r w:rsidRPr="00AA1FF9">
              <w:rPr>
                <w:sz w:val="20"/>
                <w:szCs w:val="20"/>
              </w:rPr>
              <w:t>Транспорт</w:t>
            </w:r>
            <w:r w:rsidRPr="00AA1FF9">
              <w:rPr>
                <w:sz w:val="20"/>
                <w:szCs w:val="20"/>
                <w:lang w:val="ky-KG"/>
              </w:rPr>
              <w:t xml:space="preserve"> ишмердиги жана жүктөрдү сактоо</w:t>
            </w:r>
          </w:p>
        </w:tc>
        <w:tc>
          <w:tcPr>
            <w:tcW w:w="548" w:type="pct"/>
            <w:tcBorders>
              <w:top w:val="nil"/>
              <w:left w:val="nil"/>
              <w:bottom w:val="nil"/>
              <w:right w:val="nil"/>
            </w:tcBorders>
            <w:vAlign w:val="bottom"/>
            <w:hideMark/>
          </w:tcPr>
          <w:p w14:paraId="7C32E6F9" w14:textId="77777777" w:rsidR="00762494" w:rsidRPr="00AA1FF9" w:rsidRDefault="00762494" w:rsidP="00762494">
            <w:pPr>
              <w:jc w:val="right"/>
              <w:rPr>
                <w:sz w:val="20"/>
                <w:szCs w:val="20"/>
              </w:rPr>
            </w:pPr>
            <w:r w:rsidRPr="00AA1FF9">
              <w:rPr>
                <w:sz w:val="20"/>
                <w:szCs w:val="20"/>
              </w:rPr>
              <w:t>42 099</w:t>
            </w:r>
          </w:p>
        </w:tc>
        <w:tc>
          <w:tcPr>
            <w:tcW w:w="624" w:type="pct"/>
            <w:tcBorders>
              <w:top w:val="nil"/>
              <w:left w:val="nil"/>
              <w:bottom w:val="nil"/>
              <w:right w:val="nil"/>
            </w:tcBorders>
            <w:vAlign w:val="bottom"/>
            <w:hideMark/>
          </w:tcPr>
          <w:p w14:paraId="47D3EADF" w14:textId="77777777" w:rsidR="00762494" w:rsidRPr="00AA1FF9" w:rsidRDefault="00762494" w:rsidP="00762494">
            <w:pPr>
              <w:jc w:val="right"/>
              <w:rPr>
                <w:sz w:val="20"/>
                <w:szCs w:val="20"/>
              </w:rPr>
            </w:pPr>
            <w:r w:rsidRPr="00AA1FF9">
              <w:rPr>
                <w:sz w:val="20"/>
                <w:szCs w:val="20"/>
              </w:rPr>
              <w:t>48 233</w:t>
            </w:r>
          </w:p>
        </w:tc>
        <w:tc>
          <w:tcPr>
            <w:tcW w:w="779" w:type="pct"/>
            <w:tcBorders>
              <w:top w:val="nil"/>
              <w:left w:val="nil"/>
              <w:bottom w:val="nil"/>
              <w:right w:val="nil"/>
            </w:tcBorders>
            <w:vAlign w:val="bottom"/>
            <w:hideMark/>
          </w:tcPr>
          <w:p w14:paraId="27E65623" w14:textId="77777777" w:rsidR="00762494" w:rsidRPr="00AA1FF9" w:rsidRDefault="00762494" w:rsidP="00762494">
            <w:pPr>
              <w:jc w:val="right"/>
              <w:rPr>
                <w:sz w:val="20"/>
                <w:szCs w:val="20"/>
              </w:rPr>
            </w:pPr>
            <w:r w:rsidRPr="00AA1FF9">
              <w:rPr>
                <w:sz w:val="20"/>
                <w:szCs w:val="20"/>
              </w:rPr>
              <w:t>124,0</w:t>
            </w:r>
          </w:p>
        </w:tc>
        <w:tc>
          <w:tcPr>
            <w:tcW w:w="798" w:type="pct"/>
            <w:tcBorders>
              <w:top w:val="nil"/>
              <w:left w:val="nil"/>
              <w:bottom w:val="nil"/>
              <w:right w:val="nil"/>
            </w:tcBorders>
            <w:vAlign w:val="bottom"/>
            <w:hideMark/>
          </w:tcPr>
          <w:p w14:paraId="4A83507C" w14:textId="77777777" w:rsidR="00762494" w:rsidRPr="00AA1FF9" w:rsidRDefault="00762494" w:rsidP="00762494">
            <w:pPr>
              <w:jc w:val="right"/>
              <w:rPr>
                <w:sz w:val="20"/>
                <w:szCs w:val="20"/>
              </w:rPr>
            </w:pPr>
            <w:r w:rsidRPr="00AA1FF9">
              <w:rPr>
                <w:sz w:val="20"/>
                <w:szCs w:val="20"/>
              </w:rPr>
              <w:t>114,6</w:t>
            </w:r>
          </w:p>
        </w:tc>
      </w:tr>
      <w:tr w:rsidR="00762494" w:rsidRPr="00AA1FF9" w14:paraId="43766248" w14:textId="77777777" w:rsidTr="00762494">
        <w:trPr>
          <w:cantSplit/>
        </w:trPr>
        <w:tc>
          <w:tcPr>
            <w:tcW w:w="2251" w:type="pct"/>
            <w:tcBorders>
              <w:top w:val="nil"/>
              <w:left w:val="nil"/>
              <w:bottom w:val="nil"/>
              <w:right w:val="nil"/>
            </w:tcBorders>
            <w:vAlign w:val="bottom"/>
            <w:hideMark/>
          </w:tcPr>
          <w:p w14:paraId="4384D739" w14:textId="77777777" w:rsidR="00762494" w:rsidRPr="00AA1FF9" w:rsidRDefault="00762494" w:rsidP="00762494">
            <w:pPr>
              <w:spacing w:before="20" w:after="20"/>
              <w:ind w:left="170" w:hanging="113"/>
              <w:rPr>
                <w:sz w:val="20"/>
                <w:szCs w:val="20"/>
              </w:rPr>
            </w:pPr>
            <w:proofErr w:type="spellStart"/>
            <w:r w:rsidRPr="00AA1FF9">
              <w:rPr>
                <w:color w:val="000000"/>
                <w:sz w:val="20"/>
                <w:szCs w:val="20"/>
              </w:rPr>
              <w:t>Мейманканалардын</w:t>
            </w:r>
            <w:proofErr w:type="spellEnd"/>
            <w:r w:rsidRPr="00AA1FF9">
              <w:rPr>
                <w:color w:val="000000"/>
                <w:sz w:val="20"/>
                <w:szCs w:val="20"/>
              </w:rPr>
              <w:t xml:space="preserve"> </w:t>
            </w:r>
            <w:r w:rsidRPr="00AA1FF9">
              <w:rPr>
                <w:color w:val="000000"/>
                <w:sz w:val="20"/>
                <w:szCs w:val="20"/>
                <w:lang w:val="ky-KG"/>
              </w:rPr>
              <w:t>жана</w:t>
            </w:r>
            <w:r w:rsidRPr="00AA1FF9">
              <w:rPr>
                <w:color w:val="000000"/>
                <w:sz w:val="20"/>
                <w:szCs w:val="20"/>
              </w:rPr>
              <w:t xml:space="preserve"> </w:t>
            </w:r>
            <w:proofErr w:type="spellStart"/>
            <w:r w:rsidRPr="00AA1FF9">
              <w:rPr>
                <w:color w:val="000000"/>
                <w:sz w:val="20"/>
                <w:szCs w:val="20"/>
              </w:rPr>
              <w:t>ресторандар</w:t>
            </w:r>
            <w:proofErr w:type="spellEnd"/>
            <w:r w:rsidRPr="00AA1FF9">
              <w:rPr>
                <w:color w:val="000000"/>
                <w:sz w:val="20"/>
                <w:szCs w:val="20"/>
                <w:lang w:val="ky-KG"/>
              </w:rPr>
              <w:t>дын ишмердиги</w:t>
            </w:r>
          </w:p>
        </w:tc>
        <w:tc>
          <w:tcPr>
            <w:tcW w:w="548" w:type="pct"/>
            <w:tcBorders>
              <w:top w:val="nil"/>
              <w:left w:val="nil"/>
              <w:bottom w:val="nil"/>
              <w:right w:val="nil"/>
            </w:tcBorders>
            <w:vAlign w:val="bottom"/>
            <w:hideMark/>
          </w:tcPr>
          <w:p w14:paraId="5A417BF3" w14:textId="77777777" w:rsidR="00762494" w:rsidRPr="00AA1FF9" w:rsidRDefault="00762494" w:rsidP="00762494">
            <w:pPr>
              <w:jc w:val="right"/>
              <w:rPr>
                <w:sz w:val="20"/>
                <w:szCs w:val="20"/>
              </w:rPr>
            </w:pPr>
            <w:r w:rsidRPr="00AA1FF9">
              <w:rPr>
                <w:sz w:val="20"/>
                <w:szCs w:val="20"/>
              </w:rPr>
              <w:t>25 433</w:t>
            </w:r>
          </w:p>
        </w:tc>
        <w:tc>
          <w:tcPr>
            <w:tcW w:w="624" w:type="pct"/>
            <w:tcBorders>
              <w:top w:val="nil"/>
              <w:left w:val="nil"/>
              <w:bottom w:val="nil"/>
              <w:right w:val="nil"/>
            </w:tcBorders>
            <w:vAlign w:val="bottom"/>
            <w:hideMark/>
          </w:tcPr>
          <w:p w14:paraId="1D3CF5BE" w14:textId="77777777" w:rsidR="00762494" w:rsidRPr="00AA1FF9" w:rsidRDefault="00762494" w:rsidP="00762494">
            <w:pPr>
              <w:jc w:val="right"/>
              <w:rPr>
                <w:sz w:val="20"/>
                <w:szCs w:val="20"/>
              </w:rPr>
            </w:pPr>
            <w:r w:rsidRPr="00AA1FF9">
              <w:rPr>
                <w:sz w:val="20"/>
                <w:szCs w:val="20"/>
              </w:rPr>
              <w:t>28 137</w:t>
            </w:r>
          </w:p>
        </w:tc>
        <w:tc>
          <w:tcPr>
            <w:tcW w:w="779" w:type="pct"/>
            <w:tcBorders>
              <w:top w:val="nil"/>
              <w:left w:val="nil"/>
              <w:bottom w:val="nil"/>
              <w:right w:val="nil"/>
            </w:tcBorders>
            <w:vAlign w:val="bottom"/>
            <w:hideMark/>
          </w:tcPr>
          <w:p w14:paraId="46AC330B" w14:textId="77777777" w:rsidR="00762494" w:rsidRPr="00AA1FF9" w:rsidRDefault="00762494" w:rsidP="00762494">
            <w:pPr>
              <w:jc w:val="right"/>
              <w:rPr>
                <w:sz w:val="20"/>
                <w:szCs w:val="20"/>
              </w:rPr>
            </w:pPr>
            <w:r w:rsidRPr="00AA1FF9">
              <w:rPr>
                <w:sz w:val="20"/>
                <w:szCs w:val="20"/>
              </w:rPr>
              <w:t>120,8</w:t>
            </w:r>
          </w:p>
        </w:tc>
        <w:tc>
          <w:tcPr>
            <w:tcW w:w="798" w:type="pct"/>
            <w:tcBorders>
              <w:top w:val="nil"/>
              <w:left w:val="nil"/>
              <w:bottom w:val="nil"/>
              <w:right w:val="nil"/>
            </w:tcBorders>
            <w:vAlign w:val="bottom"/>
            <w:hideMark/>
          </w:tcPr>
          <w:p w14:paraId="572F0F9A" w14:textId="77777777" w:rsidR="00762494" w:rsidRPr="00AA1FF9" w:rsidRDefault="00762494" w:rsidP="00762494">
            <w:pPr>
              <w:jc w:val="right"/>
              <w:rPr>
                <w:sz w:val="20"/>
                <w:szCs w:val="20"/>
              </w:rPr>
            </w:pPr>
            <w:r w:rsidRPr="00AA1FF9">
              <w:rPr>
                <w:sz w:val="20"/>
                <w:szCs w:val="20"/>
              </w:rPr>
              <w:t>110,6</w:t>
            </w:r>
          </w:p>
        </w:tc>
      </w:tr>
      <w:tr w:rsidR="00762494" w:rsidRPr="00AA1FF9" w14:paraId="0311CEF8" w14:textId="77777777" w:rsidTr="00762494">
        <w:trPr>
          <w:cantSplit/>
        </w:trPr>
        <w:tc>
          <w:tcPr>
            <w:tcW w:w="2251" w:type="pct"/>
            <w:tcBorders>
              <w:top w:val="nil"/>
              <w:left w:val="nil"/>
              <w:bottom w:val="nil"/>
              <w:right w:val="nil"/>
            </w:tcBorders>
            <w:vAlign w:val="bottom"/>
            <w:hideMark/>
          </w:tcPr>
          <w:p w14:paraId="2FA54E1B" w14:textId="77777777" w:rsidR="00762494" w:rsidRPr="00AA1FF9" w:rsidRDefault="00762494" w:rsidP="00762494">
            <w:pPr>
              <w:spacing w:before="20" w:after="20"/>
              <w:ind w:left="170" w:hanging="113"/>
              <w:rPr>
                <w:sz w:val="20"/>
                <w:szCs w:val="20"/>
              </w:rPr>
            </w:pPr>
            <w:r w:rsidRPr="00AA1FF9">
              <w:rPr>
                <w:sz w:val="20"/>
                <w:szCs w:val="20"/>
                <w:lang w:val="ky-KG"/>
              </w:rPr>
              <w:t>Маалымат жана байланыш</w:t>
            </w:r>
          </w:p>
        </w:tc>
        <w:tc>
          <w:tcPr>
            <w:tcW w:w="548" w:type="pct"/>
            <w:tcBorders>
              <w:top w:val="nil"/>
              <w:left w:val="nil"/>
              <w:bottom w:val="nil"/>
              <w:right w:val="nil"/>
            </w:tcBorders>
            <w:vAlign w:val="bottom"/>
            <w:hideMark/>
          </w:tcPr>
          <w:p w14:paraId="73B23580" w14:textId="77777777" w:rsidR="00762494" w:rsidRPr="00AA1FF9" w:rsidRDefault="00762494" w:rsidP="00762494">
            <w:pPr>
              <w:jc w:val="right"/>
              <w:rPr>
                <w:sz w:val="20"/>
                <w:szCs w:val="20"/>
              </w:rPr>
            </w:pPr>
            <w:r w:rsidRPr="00AA1FF9">
              <w:rPr>
                <w:sz w:val="20"/>
                <w:szCs w:val="20"/>
              </w:rPr>
              <w:t>57 878</w:t>
            </w:r>
          </w:p>
        </w:tc>
        <w:tc>
          <w:tcPr>
            <w:tcW w:w="624" w:type="pct"/>
            <w:tcBorders>
              <w:top w:val="nil"/>
              <w:left w:val="nil"/>
              <w:bottom w:val="nil"/>
              <w:right w:val="nil"/>
            </w:tcBorders>
            <w:vAlign w:val="bottom"/>
            <w:hideMark/>
          </w:tcPr>
          <w:p w14:paraId="16BB6B96" w14:textId="77777777" w:rsidR="00762494" w:rsidRPr="00AA1FF9" w:rsidRDefault="00762494" w:rsidP="00762494">
            <w:pPr>
              <w:jc w:val="right"/>
              <w:rPr>
                <w:sz w:val="20"/>
                <w:szCs w:val="20"/>
              </w:rPr>
            </w:pPr>
            <w:r w:rsidRPr="00AA1FF9">
              <w:rPr>
                <w:sz w:val="20"/>
                <w:szCs w:val="20"/>
              </w:rPr>
              <w:t>64 256</w:t>
            </w:r>
          </w:p>
        </w:tc>
        <w:tc>
          <w:tcPr>
            <w:tcW w:w="779" w:type="pct"/>
            <w:tcBorders>
              <w:top w:val="nil"/>
              <w:left w:val="nil"/>
              <w:bottom w:val="nil"/>
              <w:right w:val="nil"/>
            </w:tcBorders>
            <w:vAlign w:val="bottom"/>
            <w:hideMark/>
          </w:tcPr>
          <w:p w14:paraId="2F1B052D" w14:textId="77777777" w:rsidR="00762494" w:rsidRPr="00AA1FF9" w:rsidRDefault="00762494" w:rsidP="00762494">
            <w:pPr>
              <w:jc w:val="right"/>
              <w:rPr>
                <w:sz w:val="20"/>
                <w:szCs w:val="20"/>
              </w:rPr>
            </w:pPr>
            <w:r w:rsidRPr="00AA1FF9">
              <w:rPr>
                <w:sz w:val="20"/>
                <w:szCs w:val="20"/>
              </w:rPr>
              <w:t>127,7</w:t>
            </w:r>
          </w:p>
        </w:tc>
        <w:tc>
          <w:tcPr>
            <w:tcW w:w="798" w:type="pct"/>
            <w:tcBorders>
              <w:top w:val="nil"/>
              <w:left w:val="nil"/>
              <w:bottom w:val="nil"/>
              <w:right w:val="nil"/>
            </w:tcBorders>
            <w:vAlign w:val="bottom"/>
            <w:hideMark/>
          </w:tcPr>
          <w:p w14:paraId="3AA26537" w14:textId="77777777" w:rsidR="00762494" w:rsidRPr="00AA1FF9" w:rsidRDefault="00762494" w:rsidP="00762494">
            <w:pPr>
              <w:jc w:val="right"/>
              <w:rPr>
                <w:sz w:val="20"/>
                <w:szCs w:val="20"/>
              </w:rPr>
            </w:pPr>
            <w:r w:rsidRPr="00AA1FF9">
              <w:rPr>
                <w:sz w:val="20"/>
                <w:szCs w:val="20"/>
              </w:rPr>
              <w:t>111,0</w:t>
            </w:r>
          </w:p>
        </w:tc>
      </w:tr>
      <w:tr w:rsidR="00762494" w:rsidRPr="00AA1FF9" w14:paraId="79FDFFAA" w14:textId="77777777" w:rsidTr="00762494">
        <w:trPr>
          <w:cantSplit/>
        </w:trPr>
        <w:tc>
          <w:tcPr>
            <w:tcW w:w="2251" w:type="pct"/>
            <w:tcBorders>
              <w:top w:val="nil"/>
              <w:left w:val="nil"/>
              <w:bottom w:val="nil"/>
              <w:right w:val="nil"/>
            </w:tcBorders>
            <w:vAlign w:val="bottom"/>
            <w:hideMark/>
          </w:tcPr>
          <w:p w14:paraId="5D3DA75B" w14:textId="77777777" w:rsidR="00762494" w:rsidRPr="00AA1FF9" w:rsidRDefault="00762494" w:rsidP="00762494">
            <w:pPr>
              <w:spacing w:before="20" w:after="20"/>
              <w:ind w:left="170" w:hanging="113"/>
              <w:rPr>
                <w:sz w:val="20"/>
                <w:szCs w:val="20"/>
                <w:lang w:val="ky-KG"/>
              </w:rPr>
            </w:pPr>
            <w:r w:rsidRPr="00AA1FF9">
              <w:rPr>
                <w:sz w:val="20"/>
                <w:szCs w:val="20"/>
                <w:lang w:val="ky-KG"/>
              </w:rPr>
              <w:t xml:space="preserve">Финансылык ортомчулук жана камсыздандыруу </w:t>
            </w:r>
          </w:p>
        </w:tc>
        <w:tc>
          <w:tcPr>
            <w:tcW w:w="548" w:type="pct"/>
            <w:tcBorders>
              <w:top w:val="nil"/>
              <w:left w:val="nil"/>
              <w:bottom w:val="nil"/>
              <w:right w:val="nil"/>
            </w:tcBorders>
            <w:vAlign w:val="bottom"/>
            <w:hideMark/>
          </w:tcPr>
          <w:p w14:paraId="214A2ECC" w14:textId="77777777" w:rsidR="00762494" w:rsidRPr="00AA1FF9" w:rsidRDefault="00762494" w:rsidP="00762494">
            <w:pPr>
              <w:jc w:val="right"/>
              <w:rPr>
                <w:sz w:val="20"/>
                <w:szCs w:val="20"/>
              </w:rPr>
            </w:pPr>
            <w:r w:rsidRPr="00AA1FF9">
              <w:rPr>
                <w:sz w:val="20"/>
                <w:szCs w:val="20"/>
              </w:rPr>
              <w:t>55 887</w:t>
            </w:r>
          </w:p>
        </w:tc>
        <w:tc>
          <w:tcPr>
            <w:tcW w:w="624" w:type="pct"/>
            <w:tcBorders>
              <w:top w:val="nil"/>
              <w:left w:val="nil"/>
              <w:bottom w:val="nil"/>
              <w:right w:val="nil"/>
            </w:tcBorders>
            <w:vAlign w:val="bottom"/>
            <w:hideMark/>
          </w:tcPr>
          <w:p w14:paraId="35F1FF55" w14:textId="77777777" w:rsidR="00762494" w:rsidRPr="00AA1FF9" w:rsidRDefault="00762494" w:rsidP="00762494">
            <w:pPr>
              <w:jc w:val="right"/>
              <w:rPr>
                <w:sz w:val="20"/>
                <w:szCs w:val="20"/>
              </w:rPr>
            </w:pPr>
            <w:r w:rsidRPr="00AA1FF9">
              <w:rPr>
                <w:sz w:val="20"/>
                <w:szCs w:val="20"/>
              </w:rPr>
              <w:t>69 440</w:t>
            </w:r>
          </w:p>
        </w:tc>
        <w:tc>
          <w:tcPr>
            <w:tcW w:w="779" w:type="pct"/>
            <w:tcBorders>
              <w:top w:val="nil"/>
              <w:left w:val="nil"/>
              <w:bottom w:val="nil"/>
              <w:right w:val="nil"/>
            </w:tcBorders>
            <w:vAlign w:val="bottom"/>
            <w:hideMark/>
          </w:tcPr>
          <w:p w14:paraId="1FDD34B3" w14:textId="77777777" w:rsidR="00762494" w:rsidRPr="00AA1FF9" w:rsidRDefault="00762494" w:rsidP="00762494">
            <w:pPr>
              <w:jc w:val="right"/>
              <w:rPr>
                <w:sz w:val="20"/>
                <w:szCs w:val="20"/>
              </w:rPr>
            </w:pPr>
            <w:r w:rsidRPr="00AA1FF9">
              <w:rPr>
                <w:sz w:val="20"/>
                <w:szCs w:val="20"/>
              </w:rPr>
              <w:t>120,0</w:t>
            </w:r>
          </w:p>
        </w:tc>
        <w:tc>
          <w:tcPr>
            <w:tcW w:w="798" w:type="pct"/>
            <w:tcBorders>
              <w:top w:val="nil"/>
              <w:left w:val="nil"/>
              <w:bottom w:val="nil"/>
              <w:right w:val="nil"/>
            </w:tcBorders>
            <w:vAlign w:val="bottom"/>
            <w:hideMark/>
          </w:tcPr>
          <w:p w14:paraId="043B822F" w14:textId="77777777" w:rsidR="00762494" w:rsidRPr="00AA1FF9" w:rsidRDefault="00762494" w:rsidP="00762494">
            <w:pPr>
              <w:jc w:val="right"/>
              <w:rPr>
                <w:sz w:val="20"/>
                <w:szCs w:val="20"/>
              </w:rPr>
            </w:pPr>
            <w:r w:rsidRPr="00AA1FF9">
              <w:rPr>
                <w:sz w:val="20"/>
                <w:szCs w:val="20"/>
              </w:rPr>
              <w:t>124,2</w:t>
            </w:r>
          </w:p>
        </w:tc>
      </w:tr>
      <w:tr w:rsidR="00762494" w:rsidRPr="00AA1FF9" w14:paraId="2028040F" w14:textId="77777777" w:rsidTr="00762494">
        <w:trPr>
          <w:cantSplit/>
        </w:trPr>
        <w:tc>
          <w:tcPr>
            <w:tcW w:w="2251" w:type="pct"/>
            <w:tcBorders>
              <w:top w:val="nil"/>
              <w:left w:val="nil"/>
              <w:bottom w:val="nil"/>
              <w:right w:val="nil"/>
            </w:tcBorders>
            <w:vAlign w:val="bottom"/>
            <w:hideMark/>
          </w:tcPr>
          <w:p w14:paraId="20461E9C" w14:textId="77777777" w:rsidR="00762494" w:rsidRPr="00AA1FF9" w:rsidRDefault="00762494" w:rsidP="00762494">
            <w:pPr>
              <w:spacing w:before="20" w:after="20"/>
              <w:ind w:left="170" w:hanging="113"/>
              <w:rPr>
                <w:sz w:val="20"/>
                <w:szCs w:val="20"/>
                <w:lang w:val="ky-KG"/>
              </w:rPr>
            </w:pPr>
            <w:proofErr w:type="spellStart"/>
            <w:r w:rsidRPr="00AA1FF9">
              <w:rPr>
                <w:color w:val="000000"/>
                <w:sz w:val="20"/>
                <w:szCs w:val="20"/>
              </w:rPr>
              <w:t>Кыймылсыз</w:t>
            </w:r>
            <w:proofErr w:type="spellEnd"/>
            <w:r w:rsidRPr="00AA1FF9">
              <w:rPr>
                <w:color w:val="000000"/>
                <w:sz w:val="20"/>
                <w:szCs w:val="20"/>
              </w:rPr>
              <w:t xml:space="preserve"> м</w:t>
            </w:r>
            <w:r w:rsidRPr="00AA1FF9">
              <w:rPr>
                <w:sz w:val="20"/>
                <w:szCs w:val="20"/>
                <w:lang w:val="ky-KG"/>
              </w:rPr>
              <w:t>ү</w:t>
            </w:r>
            <w:proofErr w:type="spellStart"/>
            <w:r w:rsidRPr="00AA1FF9">
              <w:rPr>
                <w:color w:val="000000"/>
                <w:sz w:val="20"/>
                <w:szCs w:val="20"/>
              </w:rPr>
              <w:t>лк</w:t>
            </w:r>
            <w:proofErr w:type="spellEnd"/>
            <w:r w:rsidRPr="00AA1FF9">
              <w:rPr>
                <w:color w:val="000000"/>
                <w:sz w:val="20"/>
                <w:szCs w:val="20"/>
              </w:rPr>
              <w:t xml:space="preserve"> </w:t>
            </w:r>
            <w:proofErr w:type="spellStart"/>
            <w:r w:rsidRPr="00AA1FF9">
              <w:rPr>
                <w:color w:val="000000"/>
                <w:sz w:val="20"/>
                <w:szCs w:val="20"/>
              </w:rPr>
              <w:t>операциялары</w:t>
            </w:r>
            <w:proofErr w:type="spellEnd"/>
          </w:p>
        </w:tc>
        <w:tc>
          <w:tcPr>
            <w:tcW w:w="548" w:type="pct"/>
            <w:tcBorders>
              <w:top w:val="nil"/>
              <w:left w:val="nil"/>
              <w:bottom w:val="nil"/>
              <w:right w:val="nil"/>
            </w:tcBorders>
            <w:vAlign w:val="bottom"/>
            <w:hideMark/>
          </w:tcPr>
          <w:p w14:paraId="3D111845" w14:textId="77777777" w:rsidR="00762494" w:rsidRPr="00AA1FF9" w:rsidRDefault="00762494" w:rsidP="00762494">
            <w:pPr>
              <w:jc w:val="right"/>
              <w:rPr>
                <w:sz w:val="20"/>
                <w:szCs w:val="20"/>
              </w:rPr>
            </w:pPr>
            <w:r w:rsidRPr="00AA1FF9">
              <w:rPr>
                <w:sz w:val="20"/>
                <w:szCs w:val="20"/>
              </w:rPr>
              <w:t>25 171</w:t>
            </w:r>
          </w:p>
        </w:tc>
        <w:tc>
          <w:tcPr>
            <w:tcW w:w="624" w:type="pct"/>
            <w:tcBorders>
              <w:top w:val="nil"/>
              <w:left w:val="nil"/>
              <w:bottom w:val="nil"/>
              <w:right w:val="nil"/>
            </w:tcBorders>
            <w:vAlign w:val="bottom"/>
            <w:hideMark/>
          </w:tcPr>
          <w:p w14:paraId="53DCE17D" w14:textId="77777777" w:rsidR="00762494" w:rsidRPr="00AA1FF9" w:rsidRDefault="00762494" w:rsidP="00762494">
            <w:pPr>
              <w:jc w:val="right"/>
              <w:rPr>
                <w:sz w:val="20"/>
                <w:szCs w:val="20"/>
              </w:rPr>
            </w:pPr>
            <w:r w:rsidRPr="00AA1FF9">
              <w:rPr>
                <w:sz w:val="20"/>
                <w:szCs w:val="20"/>
              </w:rPr>
              <w:t>31 283</w:t>
            </w:r>
          </w:p>
        </w:tc>
        <w:tc>
          <w:tcPr>
            <w:tcW w:w="779" w:type="pct"/>
            <w:tcBorders>
              <w:top w:val="nil"/>
              <w:left w:val="nil"/>
              <w:bottom w:val="nil"/>
              <w:right w:val="nil"/>
            </w:tcBorders>
            <w:vAlign w:val="bottom"/>
            <w:hideMark/>
          </w:tcPr>
          <w:p w14:paraId="5BC34AC1" w14:textId="77777777" w:rsidR="00762494" w:rsidRPr="00AA1FF9" w:rsidRDefault="00762494" w:rsidP="00762494">
            <w:pPr>
              <w:jc w:val="right"/>
              <w:rPr>
                <w:sz w:val="20"/>
                <w:szCs w:val="20"/>
              </w:rPr>
            </w:pPr>
            <w:r w:rsidRPr="00AA1FF9">
              <w:rPr>
                <w:sz w:val="20"/>
                <w:szCs w:val="20"/>
              </w:rPr>
              <w:t>130,3</w:t>
            </w:r>
          </w:p>
        </w:tc>
        <w:tc>
          <w:tcPr>
            <w:tcW w:w="798" w:type="pct"/>
            <w:tcBorders>
              <w:top w:val="nil"/>
              <w:left w:val="nil"/>
              <w:bottom w:val="nil"/>
              <w:right w:val="nil"/>
            </w:tcBorders>
            <w:vAlign w:val="bottom"/>
            <w:hideMark/>
          </w:tcPr>
          <w:p w14:paraId="6E17BFDA" w14:textId="77777777" w:rsidR="00762494" w:rsidRPr="00AA1FF9" w:rsidRDefault="00762494" w:rsidP="00762494">
            <w:pPr>
              <w:jc w:val="right"/>
              <w:rPr>
                <w:sz w:val="20"/>
                <w:szCs w:val="20"/>
              </w:rPr>
            </w:pPr>
            <w:r w:rsidRPr="00AA1FF9">
              <w:rPr>
                <w:sz w:val="20"/>
                <w:szCs w:val="20"/>
              </w:rPr>
              <w:t>124,3</w:t>
            </w:r>
          </w:p>
        </w:tc>
      </w:tr>
      <w:tr w:rsidR="00762494" w:rsidRPr="00AA1FF9" w14:paraId="7BEA67D6" w14:textId="77777777" w:rsidTr="00762494">
        <w:trPr>
          <w:cantSplit/>
        </w:trPr>
        <w:tc>
          <w:tcPr>
            <w:tcW w:w="2251" w:type="pct"/>
            <w:tcBorders>
              <w:top w:val="nil"/>
              <w:left w:val="nil"/>
              <w:bottom w:val="nil"/>
              <w:right w:val="nil"/>
            </w:tcBorders>
            <w:vAlign w:val="bottom"/>
            <w:hideMark/>
          </w:tcPr>
          <w:p w14:paraId="3A3082A6" w14:textId="77777777" w:rsidR="00762494" w:rsidRPr="00AA1FF9" w:rsidRDefault="00762494" w:rsidP="00762494">
            <w:pPr>
              <w:spacing w:before="20" w:after="20"/>
              <w:ind w:left="170" w:hanging="113"/>
              <w:rPr>
                <w:sz w:val="20"/>
                <w:szCs w:val="20"/>
              </w:rPr>
            </w:pPr>
            <w:r w:rsidRPr="00AA1FF9">
              <w:rPr>
                <w:sz w:val="20"/>
                <w:szCs w:val="20"/>
                <w:lang w:val="ky-KG"/>
              </w:rPr>
              <w:t>Кесиптик, илимий жана техникалык ишмердик</w:t>
            </w:r>
          </w:p>
        </w:tc>
        <w:tc>
          <w:tcPr>
            <w:tcW w:w="548" w:type="pct"/>
            <w:tcBorders>
              <w:top w:val="nil"/>
              <w:left w:val="nil"/>
              <w:bottom w:val="nil"/>
              <w:right w:val="nil"/>
            </w:tcBorders>
            <w:vAlign w:val="bottom"/>
            <w:hideMark/>
          </w:tcPr>
          <w:p w14:paraId="7210F3EB" w14:textId="77777777" w:rsidR="00762494" w:rsidRPr="00AA1FF9" w:rsidRDefault="00762494" w:rsidP="00762494">
            <w:pPr>
              <w:jc w:val="right"/>
              <w:rPr>
                <w:sz w:val="20"/>
                <w:szCs w:val="20"/>
              </w:rPr>
            </w:pPr>
            <w:r w:rsidRPr="00AA1FF9">
              <w:rPr>
                <w:sz w:val="20"/>
                <w:szCs w:val="20"/>
              </w:rPr>
              <w:t>34 743</w:t>
            </w:r>
          </w:p>
        </w:tc>
        <w:tc>
          <w:tcPr>
            <w:tcW w:w="624" w:type="pct"/>
            <w:tcBorders>
              <w:top w:val="nil"/>
              <w:left w:val="nil"/>
              <w:bottom w:val="nil"/>
              <w:right w:val="nil"/>
            </w:tcBorders>
            <w:vAlign w:val="bottom"/>
            <w:hideMark/>
          </w:tcPr>
          <w:p w14:paraId="0F6A6181" w14:textId="77777777" w:rsidR="00762494" w:rsidRPr="00AA1FF9" w:rsidRDefault="00762494" w:rsidP="00762494">
            <w:pPr>
              <w:jc w:val="right"/>
              <w:rPr>
                <w:sz w:val="20"/>
                <w:szCs w:val="20"/>
              </w:rPr>
            </w:pPr>
            <w:r w:rsidRPr="00AA1FF9">
              <w:rPr>
                <w:sz w:val="20"/>
                <w:szCs w:val="20"/>
              </w:rPr>
              <w:t>42 356</w:t>
            </w:r>
          </w:p>
        </w:tc>
        <w:tc>
          <w:tcPr>
            <w:tcW w:w="779" w:type="pct"/>
            <w:tcBorders>
              <w:top w:val="nil"/>
              <w:left w:val="nil"/>
              <w:bottom w:val="nil"/>
              <w:right w:val="nil"/>
            </w:tcBorders>
            <w:vAlign w:val="bottom"/>
            <w:hideMark/>
          </w:tcPr>
          <w:p w14:paraId="7F2B5153" w14:textId="77777777" w:rsidR="00762494" w:rsidRPr="00AA1FF9" w:rsidRDefault="00762494" w:rsidP="00762494">
            <w:pPr>
              <w:jc w:val="right"/>
              <w:rPr>
                <w:sz w:val="20"/>
                <w:szCs w:val="20"/>
              </w:rPr>
            </w:pPr>
            <w:r w:rsidRPr="00AA1FF9">
              <w:rPr>
                <w:sz w:val="20"/>
                <w:szCs w:val="20"/>
              </w:rPr>
              <w:t>114,0</w:t>
            </w:r>
          </w:p>
        </w:tc>
        <w:tc>
          <w:tcPr>
            <w:tcW w:w="798" w:type="pct"/>
            <w:tcBorders>
              <w:top w:val="nil"/>
              <w:left w:val="nil"/>
              <w:bottom w:val="nil"/>
              <w:right w:val="nil"/>
            </w:tcBorders>
            <w:vAlign w:val="bottom"/>
            <w:hideMark/>
          </w:tcPr>
          <w:p w14:paraId="3BDBD796" w14:textId="77777777" w:rsidR="00762494" w:rsidRPr="00AA1FF9" w:rsidRDefault="00762494" w:rsidP="00762494">
            <w:pPr>
              <w:jc w:val="right"/>
              <w:rPr>
                <w:sz w:val="20"/>
                <w:szCs w:val="20"/>
              </w:rPr>
            </w:pPr>
            <w:r w:rsidRPr="00AA1FF9">
              <w:rPr>
                <w:sz w:val="20"/>
                <w:szCs w:val="20"/>
              </w:rPr>
              <w:t>121,9</w:t>
            </w:r>
          </w:p>
        </w:tc>
      </w:tr>
      <w:tr w:rsidR="00762494" w:rsidRPr="00AA1FF9" w14:paraId="4C7C96D7" w14:textId="77777777" w:rsidTr="00762494">
        <w:trPr>
          <w:cantSplit/>
        </w:trPr>
        <w:tc>
          <w:tcPr>
            <w:tcW w:w="2251" w:type="pct"/>
            <w:tcBorders>
              <w:top w:val="nil"/>
              <w:left w:val="nil"/>
              <w:bottom w:val="nil"/>
              <w:right w:val="nil"/>
            </w:tcBorders>
            <w:vAlign w:val="bottom"/>
            <w:hideMark/>
          </w:tcPr>
          <w:p w14:paraId="6A9E6E7B" w14:textId="77777777" w:rsidR="00762494" w:rsidRPr="00AA1FF9" w:rsidRDefault="00762494" w:rsidP="00762494">
            <w:pPr>
              <w:spacing w:before="20" w:after="20"/>
              <w:ind w:left="170" w:hanging="113"/>
              <w:rPr>
                <w:sz w:val="20"/>
                <w:szCs w:val="20"/>
              </w:rPr>
            </w:pPr>
            <w:proofErr w:type="spellStart"/>
            <w:r w:rsidRPr="00AA1FF9">
              <w:rPr>
                <w:sz w:val="20"/>
                <w:szCs w:val="20"/>
              </w:rPr>
              <w:t>Администра</w:t>
            </w:r>
            <w:proofErr w:type="spellEnd"/>
            <w:r w:rsidRPr="00AA1FF9">
              <w:rPr>
                <w:sz w:val="20"/>
                <w:szCs w:val="20"/>
                <w:lang w:val="ky-KG"/>
              </w:rPr>
              <w:t>тивдик жана көмөкчү ишмердик</w:t>
            </w:r>
          </w:p>
        </w:tc>
        <w:tc>
          <w:tcPr>
            <w:tcW w:w="548" w:type="pct"/>
            <w:tcBorders>
              <w:top w:val="nil"/>
              <w:left w:val="nil"/>
              <w:bottom w:val="nil"/>
              <w:right w:val="nil"/>
            </w:tcBorders>
            <w:vAlign w:val="bottom"/>
            <w:hideMark/>
          </w:tcPr>
          <w:p w14:paraId="5B015AB2" w14:textId="77777777" w:rsidR="00762494" w:rsidRPr="00AA1FF9" w:rsidRDefault="00762494" w:rsidP="00762494">
            <w:pPr>
              <w:jc w:val="right"/>
              <w:rPr>
                <w:sz w:val="20"/>
                <w:szCs w:val="20"/>
              </w:rPr>
            </w:pPr>
            <w:r w:rsidRPr="00AA1FF9">
              <w:rPr>
                <w:sz w:val="20"/>
                <w:szCs w:val="20"/>
              </w:rPr>
              <w:t>26 735</w:t>
            </w:r>
          </w:p>
        </w:tc>
        <w:tc>
          <w:tcPr>
            <w:tcW w:w="624" w:type="pct"/>
            <w:tcBorders>
              <w:top w:val="nil"/>
              <w:left w:val="nil"/>
              <w:bottom w:val="nil"/>
              <w:right w:val="nil"/>
            </w:tcBorders>
            <w:vAlign w:val="bottom"/>
            <w:hideMark/>
          </w:tcPr>
          <w:p w14:paraId="5E013BB9" w14:textId="77777777" w:rsidR="00762494" w:rsidRPr="00AA1FF9" w:rsidRDefault="00762494" w:rsidP="00762494">
            <w:pPr>
              <w:jc w:val="right"/>
              <w:rPr>
                <w:sz w:val="20"/>
                <w:szCs w:val="20"/>
              </w:rPr>
            </w:pPr>
            <w:r w:rsidRPr="00AA1FF9">
              <w:rPr>
                <w:sz w:val="20"/>
                <w:szCs w:val="20"/>
              </w:rPr>
              <w:t>30 545</w:t>
            </w:r>
          </w:p>
        </w:tc>
        <w:tc>
          <w:tcPr>
            <w:tcW w:w="779" w:type="pct"/>
            <w:tcBorders>
              <w:top w:val="nil"/>
              <w:left w:val="nil"/>
              <w:bottom w:val="nil"/>
              <w:right w:val="nil"/>
            </w:tcBorders>
            <w:vAlign w:val="bottom"/>
            <w:hideMark/>
          </w:tcPr>
          <w:p w14:paraId="705D18F9" w14:textId="77777777" w:rsidR="00762494" w:rsidRPr="00AA1FF9" w:rsidRDefault="00762494" w:rsidP="00762494">
            <w:pPr>
              <w:jc w:val="right"/>
              <w:rPr>
                <w:sz w:val="20"/>
                <w:szCs w:val="20"/>
              </w:rPr>
            </w:pPr>
            <w:r w:rsidRPr="00AA1FF9">
              <w:rPr>
                <w:sz w:val="20"/>
                <w:szCs w:val="20"/>
              </w:rPr>
              <w:t>132,1</w:t>
            </w:r>
          </w:p>
        </w:tc>
        <w:tc>
          <w:tcPr>
            <w:tcW w:w="798" w:type="pct"/>
            <w:tcBorders>
              <w:top w:val="nil"/>
              <w:left w:val="nil"/>
              <w:bottom w:val="nil"/>
              <w:right w:val="nil"/>
            </w:tcBorders>
            <w:vAlign w:val="bottom"/>
            <w:hideMark/>
          </w:tcPr>
          <w:p w14:paraId="3E93F075" w14:textId="77777777" w:rsidR="00762494" w:rsidRPr="00AA1FF9" w:rsidRDefault="00762494" w:rsidP="00762494">
            <w:pPr>
              <w:jc w:val="right"/>
              <w:rPr>
                <w:sz w:val="20"/>
                <w:szCs w:val="20"/>
              </w:rPr>
            </w:pPr>
            <w:r w:rsidRPr="00AA1FF9">
              <w:rPr>
                <w:sz w:val="20"/>
                <w:szCs w:val="20"/>
              </w:rPr>
              <w:t>114,3</w:t>
            </w:r>
          </w:p>
        </w:tc>
      </w:tr>
      <w:tr w:rsidR="00762494" w:rsidRPr="00AA1FF9" w14:paraId="5B79DC41" w14:textId="77777777" w:rsidTr="00762494">
        <w:trPr>
          <w:cantSplit/>
        </w:trPr>
        <w:tc>
          <w:tcPr>
            <w:tcW w:w="2251" w:type="pct"/>
            <w:tcBorders>
              <w:top w:val="nil"/>
              <w:left w:val="nil"/>
              <w:bottom w:val="nil"/>
              <w:right w:val="nil"/>
            </w:tcBorders>
            <w:vAlign w:val="bottom"/>
            <w:hideMark/>
          </w:tcPr>
          <w:p w14:paraId="62B383E1" w14:textId="77777777" w:rsidR="00762494" w:rsidRPr="00AA1FF9" w:rsidRDefault="00762494" w:rsidP="00762494">
            <w:pPr>
              <w:spacing w:before="20" w:after="20"/>
              <w:ind w:left="170" w:hanging="113"/>
              <w:rPr>
                <w:sz w:val="20"/>
                <w:szCs w:val="20"/>
              </w:rPr>
            </w:pPr>
            <w:r w:rsidRPr="00AA1FF9">
              <w:rPr>
                <w:sz w:val="20"/>
                <w:szCs w:val="20"/>
                <w:lang w:val="ky-KG"/>
              </w:rPr>
              <w:t>Мамлекеттик башкаруу жана коргоо; милдеттүү социалдык камсыздоо</w:t>
            </w:r>
          </w:p>
        </w:tc>
        <w:tc>
          <w:tcPr>
            <w:tcW w:w="548" w:type="pct"/>
            <w:tcBorders>
              <w:top w:val="nil"/>
              <w:left w:val="nil"/>
              <w:bottom w:val="nil"/>
              <w:right w:val="nil"/>
            </w:tcBorders>
            <w:vAlign w:val="bottom"/>
            <w:hideMark/>
          </w:tcPr>
          <w:p w14:paraId="1BD73D69" w14:textId="77777777" w:rsidR="00762494" w:rsidRPr="00AA1FF9" w:rsidRDefault="00762494" w:rsidP="00762494">
            <w:pPr>
              <w:jc w:val="right"/>
              <w:rPr>
                <w:sz w:val="20"/>
                <w:szCs w:val="20"/>
              </w:rPr>
            </w:pPr>
            <w:r w:rsidRPr="00AA1FF9">
              <w:rPr>
                <w:sz w:val="20"/>
                <w:szCs w:val="20"/>
              </w:rPr>
              <w:t>44 709</w:t>
            </w:r>
          </w:p>
        </w:tc>
        <w:tc>
          <w:tcPr>
            <w:tcW w:w="624" w:type="pct"/>
            <w:tcBorders>
              <w:top w:val="nil"/>
              <w:left w:val="nil"/>
              <w:bottom w:val="nil"/>
              <w:right w:val="nil"/>
            </w:tcBorders>
            <w:vAlign w:val="bottom"/>
            <w:hideMark/>
          </w:tcPr>
          <w:p w14:paraId="2B5BA37D" w14:textId="77777777" w:rsidR="00762494" w:rsidRPr="00AA1FF9" w:rsidRDefault="00762494" w:rsidP="00762494">
            <w:pPr>
              <w:jc w:val="right"/>
              <w:rPr>
                <w:sz w:val="20"/>
                <w:szCs w:val="20"/>
              </w:rPr>
            </w:pPr>
            <w:r w:rsidRPr="00AA1FF9">
              <w:rPr>
                <w:sz w:val="20"/>
                <w:szCs w:val="20"/>
              </w:rPr>
              <w:t>47 430</w:t>
            </w:r>
          </w:p>
        </w:tc>
        <w:tc>
          <w:tcPr>
            <w:tcW w:w="779" w:type="pct"/>
            <w:tcBorders>
              <w:top w:val="nil"/>
              <w:left w:val="nil"/>
              <w:bottom w:val="nil"/>
              <w:right w:val="nil"/>
            </w:tcBorders>
            <w:vAlign w:val="bottom"/>
            <w:hideMark/>
          </w:tcPr>
          <w:p w14:paraId="759BAAAE" w14:textId="77777777" w:rsidR="00762494" w:rsidRPr="00AA1FF9" w:rsidRDefault="00762494" w:rsidP="00762494">
            <w:pPr>
              <w:jc w:val="right"/>
              <w:rPr>
                <w:sz w:val="20"/>
                <w:szCs w:val="20"/>
              </w:rPr>
            </w:pPr>
            <w:r w:rsidRPr="00AA1FF9">
              <w:rPr>
                <w:sz w:val="20"/>
                <w:szCs w:val="20"/>
              </w:rPr>
              <w:t>147,8</w:t>
            </w:r>
          </w:p>
        </w:tc>
        <w:tc>
          <w:tcPr>
            <w:tcW w:w="798" w:type="pct"/>
            <w:tcBorders>
              <w:top w:val="nil"/>
              <w:left w:val="nil"/>
              <w:bottom w:val="nil"/>
              <w:right w:val="nil"/>
            </w:tcBorders>
            <w:vAlign w:val="bottom"/>
            <w:hideMark/>
          </w:tcPr>
          <w:p w14:paraId="6FEFBEDB" w14:textId="77777777" w:rsidR="00762494" w:rsidRPr="00AA1FF9" w:rsidRDefault="00762494" w:rsidP="00762494">
            <w:pPr>
              <w:jc w:val="right"/>
              <w:rPr>
                <w:sz w:val="20"/>
                <w:szCs w:val="20"/>
              </w:rPr>
            </w:pPr>
            <w:r w:rsidRPr="00AA1FF9">
              <w:rPr>
                <w:sz w:val="20"/>
                <w:szCs w:val="20"/>
              </w:rPr>
              <w:t>106,1</w:t>
            </w:r>
          </w:p>
        </w:tc>
      </w:tr>
      <w:tr w:rsidR="00762494" w:rsidRPr="00AA1FF9" w14:paraId="3E38369C" w14:textId="77777777" w:rsidTr="00762494">
        <w:trPr>
          <w:cantSplit/>
        </w:trPr>
        <w:tc>
          <w:tcPr>
            <w:tcW w:w="2251" w:type="pct"/>
            <w:tcBorders>
              <w:top w:val="nil"/>
              <w:left w:val="nil"/>
              <w:bottom w:val="nil"/>
              <w:right w:val="nil"/>
            </w:tcBorders>
            <w:vAlign w:val="bottom"/>
            <w:hideMark/>
          </w:tcPr>
          <w:p w14:paraId="6D039DD3" w14:textId="77777777" w:rsidR="00762494" w:rsidRPr="00AA1FF9" w:rsidRDefault="00762494" w:rsidP="00762494">
            <w:pPr>
              <w:spacing w:before="20" w:after="20"/>
              <w:ind w:left="170" w:hanging="113"/>
              <w:rPr>
                <w:sz w:val="20"/>
                <w:szCs w:val="20"/>
                <w:lang w:val="ky-KG"/>
              </w:rPr>
            </w:pPr>
            <w:r w:rsidRPr="00AA1FF9">
              <w:rPr>
                <w:sz w:val="20"/>
                <w:szCs w:val="20"/>
                <w:lang w:val="ky-KG"/>
              </w:rPr>
              <w:t>Билим берүү</w:t>
            </w:r>
          </w:p>
        </w:tc>
        <w:tc>
          <w:tcPr>
            <w:tcW w:w="548" w:type="pct"/>
            <w:tcBorders>
              <w:top w:val="nil"/>
              <w:left w:val="nil"/>
              <w:bottom w:val="nil"/>
              <w:right w:val="nil"/>
            </w:tcBorders>
            <w:vAlign w:val="bottom"/>
            <w:hideMark/>
          </w:tcPr>
          <w:p w14:paraId="3ECA9D4A" w14:textId="77777777" w:rsidR="00762494" w:rsidRPr="00AA1FF9" w:rsidRDefault="00762494" w:rsidP="00762494">
            <w:pPr>
              <w:jc w:val="right"/>
              <w:rPr>
                <w:sz w:val="20"/>
                <w:szCs w:val="20"/>
              </w:rPr>
            </w:pPr>
            <w:r w:rsidRPr="00AA1FF9">
              <w:rPr>
                <w:sz w:val="20"/>
                <w:szCs w:val="20"/>
              </w:rPr>
              <w:t>24 526</w:t>
            </w:r>
          </w:p>
        </w:tc>
        <w:tc>
          <w:tcPr>
            <w:tcW w:w="624" w:type="pct"/>
            <w:tcBorders>
              <w:top w:val="nil"/>
              <w:left w:val="nil"/>
              <w:bottom w:val="nil"/>
              <w:right w:val="nil"/>
            </w:tcBorders>
            <w:vAlign w:val="bottom"/>
            <w:hideMark/>
          </w:tcPr>
          <w:p w14:paraId="7E01009D" w14:textId="77777777" w:rsidR="00762494" w:rsidRPr="00AA1FF9" w:rsidRDefault="00762494" w:rsidP="00762494">
            <w:pPr>
              <w:jc w:val="right"/>
              <w:rPr>
                <w:sz w:val="20"/>
                <w:szCs w:val="20"/>
              </w:rPr>
            </w:pPr>
            <w:r w:rsidRPr="00AA1FF9">
              <w:rPr>
                <w:sz w:val="20"/>
                <w:szCs w:val="20"/>
              </w:rPr>
              <w:t>25 419</w:t>
            </w:r>
          </w:p>
        </w:tc>
        <w:tc>
          <w:tcPr>
            <w:tcW w:w="779" w:type="pct"/>
            <w:tcBorders>
              <w:top w:val="nil"/>
              <w:left w:val="nil"/>
              <w:bottom w:val="nil"/>
              <w:right w:val="nil"/>
            </w:tcBorders>
            <w:vAlign w:val="bottom"/>
            <w:hideMark/>
          </w:tcPr>
          <w:p w14:paraId="078173FC" w14:textId="77777777" w:rsidR="00762494" w:rsidRPr="00AA1FF9" w:rsidRDefault="00762494" w:rsidP="00762494">
            <w:pPr>
              <w:jc w:val="right"/>
              <w:rPr>
                <w:sz w:val="20"/>
                <w:szCs w:val="20"/>
              </w:rPr>
            </w:pPr>
            <w:r w:rsidRPr="00AA1FF9">
              <w:rPr>
                <w:sz w:val="20"/>
                <w:szCs w:val="20"/>
              </w:rPr>
              <w:t>113,4</w:t>
            </w:r>
          </w:p>
        </w:tc>
        <w:tc>
          <w:tcPr>
            <w:tcW w:w="798" w:type="pct"/>
            <w:tcBorders>
              <w:top w:val="nil"/>
              <w:left w:val="nil"/>
              <w:bottom w:val="nil"/>
              <w:right w:val="nil"/>
            </w:tcBorders>
            <w:vAlign w:val="bottom"/>
            <w:hideMark/>
          </w:tcPr>
          <w:p w14:paraId="0C4B4239" w14:textId="77777777" w:rsidR="00762494" w:rsidRPr="00AA1FF9" w:rsidRDefault="00762494" w:rsidP="00762494">
            <w:pPr>
              <w:jc w:val="right"/>
              <w:rPr>
                <w:sz w:val="20"/>
                <w:szCs w:val="20"/>
              </w:rPr>
            </w:pPr>
            <w:r w:rsidRPr="00AA1FF9">
              <w:rPr>
                <w:sz w:val="20"/>
                <w:szCs w:val="20"/>
              </w:rPr>
              <w:t>103,6</w:t>
            </w:r>
          </w:p>
        </w:tc>
      </w:tr>
      <w:tr w:rsidR="00762494" w:rsidRPr="00AA1FF9" w14:paraId="66F45B7B" w14:textId="77777777" w:rsidTr="00762494">
        <w:trPr>
          <w:cantSplit/>
          <w:trHeight w:val="369"/>
        </w:trPr>
        <w:tc>
          <w:tcPr>
            <w:tcW w:w="2251" w:type="pct"/>
            <w:tcBorders>
              <w:top w:val="nil"/>
              <w:left w:val="nil"/>
              <w:bottom w:val="nil"/>
              <w:right w:val="nil"/>
            </w:tcBorders>
            <w:vAlign w:val="center"/>
            <w:hideMark/>
          </w:tcPr>
          <w:p w14:paraId="0D93D777" w14:textId="77777777" w:rsidR="00762494" w:rsidRPr="00AA1FF9" w:rsidRDefault="00762494" w:rsidP="00762494">
            <w:pPr>
              <w:spacing w:before="20" w:after="20"/>
              <w:ind w:left="170" w:hanging="113"/>
              <w:rPr>
                <w:sz w:val="20"/>
                <w:szCs w:val="20"/>
              </w:rPr>
            </w:pPr>
            <w:proofErr w:type="spellStart"/>
            <w:r w:rsidRPr="00AA1FF9">
              <w:rPr>
                <w:sz w:val="20"/>
                <w:szCs w:val="20"/>
              </w:rPr>
              <w:t>Саламаттыкты</w:t>
            </w:r>
            <w:proofErr w:type="spellEnd"/>
            <w:r w:rsidRPr="00AA1FF9">
              <w:rPr>
                <w:sz w:val="20"/>
                <w:szCs w:val="20"/>
              </w:rPr>
              <w:t xml:space="preserve"> </w:t>
            </w:r>
            <w:proofErr w:type="spellStart"/>
            <w:r w:rsidRPr="00AA1FF9">
              <w:rPr>
                <w:sz w:val="20"/>
                <w:szCs w:val="20"/>
              </w:rPr>
              <w:t>сактоо</w:t>
            </w:r>
            <w:proofErr w:type="spellEnd"/>
            <w:r w:rsidRPr="00AA1FF9">
              <w:rPr>
                <w:sz w:val="20"/>
                <w:szCs w:val="20"/>
              </w:rPr>
              <w:t xml:space="preserve"> </w:t>
            </w:r>
            <w:proofErr w:type="spellStart"/>
            <w:r w:rsidRPr="00AA1FF9">
              <w:rPr>
                <w:sz w:val="20"/>
                <w:szCs w:val="20"/>
              </w:rPr>
              <w:t>жана</w:t>
            </w:r>
            <w:proofErr w:type="spellEnd"/>
            <w:r w:rsidRPr="00AA1FF9">
              <w:rPr>
                <w:sz w:val="20"/>
                <w:szCs w:val="20"/>
              </w:rPr>
              <w:t xml:space="preserve"> </w:t>
            </w:r>
            <w:r w:rsidRPr="00AA1FF9">
              <w:rPr>
                <w:sz w:val="20"/>
                <w:szCs w:val="20"/>
                <w:lang w:val="ky-KG"/>
              </w:rPr>
              <w:t xml:space="preserve">калкты </w:t>
            </w:r>
            <w:proofErr w:type="spellStart"/>
            <w:r w:rsidRPr="00AA1FF9">
              <w:rPr>
                <w:sz w:val="20"/>
                <w:szCs w:val="20"/>
              </w:rPr>
              <w:t>социалдык</w:t>
            </w:r>
            <w:proofErr w:type="spellEnd"/>
            <w:r w:rsidRPr="00AA1FF9">
              <w:rPr>
                <w:sz w:val="20"/>
                <w:szCs w:val="20"/>
              </w:rPr>
              <w:t xml:space="preserve"> </w:t>
            </w:r>
            <w:r w:rsidRPr="00AA1FF9">
              <w:rPr>
                <w:sz w:val="20"/>
                <w:szCs w:val="20"/>
                <w:lang w:val="ky-KG"/>
              </w:rPr>
              <w:t xml:space="preserve">жактан </w:t>
            </w:r>
            <w:proofErr w:type="spellStart"/>
            <w:r w:rsidRPr="00AA1FF9">
              <w:rPr>
                <w:sz w:val="20"/>
                <w:szCs w:val="20"/>
              </w:rPr>
              <w:t>тейл</w:t>
            </w:r>
            <w:proofErr w:type="spellEnd"/>
            <w:r w:rsidRPr="00AA1FF9">
              <w:rPr>
                <w:sz w:val="20"/>
                <w:szCs w:val="20"/>
                <w:lang w:val="ky-KG"/>
              </w:rPr>
              <w:t>өө</w:t>
            </w:r>
          </w:p>
        </w:tc>
        <w:tc>
          <w:tcPr>
            <w:tcW w:w="548" w:type="pct"/>
            <w:tcBorders>
              <w:top w:val="nil"/>
              <w:left w:val="nil"/>
              <w:bottom w:val="nil"/>
              <w:right w:val="nil"/>
            </w:tcBorders>
            <w:vAlign w:val="bottom"/>
            <w:hideMark/>
          </w:tcPr>
          <w:p w14:paraId="7BBDAD12" w14:textId="77777777" w:rsidR="00762494" w:rsidRPr="00AA1FF9" w:rsidRDefault="00762494" w:rsidP="00762494">
            <w:pPr>
              <w:jc w:val="right"/>
              <w:rPr>
                <w:sz w:val="20"/>
                <w:szCs w:val="20"/>
              </w:rPr>
            </w:pPr>
            <w:r w:rsidRPr="00AA1FF9">
              <w:rPr>
                <w:sz w:val="20"/>
                <w:szCs w:val="20"/>
              </w:rPr>
              <w:t>20 907</w:t>
            </w:r>
          </w:p>
        </w:tc>
        <w:tc>
          <w:tcPr>
            <w:tcW w:w="624" w:type="pct"/>
            <w:tcBorders>
              <w:top w:val="nil"/>
              <w:left w:val="nil"/>
              <w:bottom w:val="nil"/>
              <w:right w:val="nil"/>
            </w:tcBorders>
            <w:vAlign w:val="bottom"/>
            <w:hideMark/>
          </w:tcPr>
          <w:p w14:paraId="36A57843" w14:textId="77777777" w:rsidR="00762494" w:rsidRPr="00AA1FF9" w:rsidRDefault="00762494" w:rsidP="00762494">
            <w:pPr>
              <w:jc w:val="right"/>
              <w:rPr>
                <w:sz w:val="20"/>
                <w:szCs w:val="20"/>
              </w:rPr>
            </w:pPr>
            <w:r w:rsidRPr="00AA1FF9">
              <w:rPr>
                <w:sz w:val="20"/>
                <w:szCs w:val="20"/>
              </w:rPr>
              <w:t>22 424</w:t>
            </w:r>
          </w:p>
        </w:tc>
        <w:tc>
          <w:tcPr>
            <w:tcW w:w="779" w:type="pct"/>
            <w:tcBorders>
              <w:top w:val="nil"/>
              <w:left w:val="nil"/>
              <w:bottom w:val="nil"/>
              <w:right w:val="nil"/>
            </w:tcBorders>
            <w:vAlign w:val="bottom"/>
            <w:hideMark/>
          </w:tcPr>
          <w:p w14:paraId="05036B66" w14:textId="77777777" w:rsidR="00762494" w:rsidRPr="00AA1FF9" w:rsidRDefault="00762494" w:rsidP="00762494">
            <w:pPr>
              <w:jc w:val="right"/>
              <w:rPr>
                <w:sz w:val="20"/>
                <w:szCs w:val="20"/>
              </w:rPr>
            </w:pPr>
            <w:r w:rsidRPr="00AA1FF9">
              <w:rPr>
                <w:sz w:val="20"/>
                <w:szCs w:val="20"/>
              </w:rPr>
              <w:t>112,1</w:t>
            </w:r>
          </w:p>
        </w:tc>
        <w:tc>
          <w:tcPr>
            <w:tcW w:w="798" w:type="pct"/>
            <w:tcBorders>
              <w:top w:val="nil"/>
              <w:left w:val="nil"/>
              <w:bottom w:val="nil"/>
              <w:right w:val="nil"/>
            </w:tcBorders>
            <w:vAlign w:val="bottom"/>
            <w:hideMark/>
          </w:tcPr>
          <w:p w14:paraId="6F3BDF59" w14:textId="77777777" w:rsidR="00762494" w:rsidRPr="00AA1FF9" w:rsidRDefault="00762494" w:rsidP="00762494">
            <w:pPr>
              <w:jc w:val="right"/>
              <w:rPr>
                <w:sz w:val="20"/>
                <w:szCs w:val="20"/>
              </w:rPr>
            </w:pPr>
            <w:r w:rsidRPr="00AA1FF9">
              <w:rPr>
                <w:sz w:val="20"/>
                <w:szCs w:val="20"/>
              </w:rPr>
              <w:t>107,3</w:t>
            </w:r>
          </w:p>
        </w:tc>
      </w:tr>
      <w:tr w:rsidR="00762494" w:rsidRPr="00AA1FF9" w14:paraId="3B1DDD9F" w14:textId="77777777" w:rsidTr="00762494">
        <w:trPr>
          <w:cantSplit/>
        </w:trPr>
        <w:tc>
          <w:tcPr>
            <w:tcW w:w="2251" w:type="pct"/>
            <w:tcBorders>
              <w:top w:val="nil"/>
              <w:left w:val="nil"/>
              <w:bottom w:val="nil"/>
              <w:right w:val="nil"/>
            </w:tcBorders>
            <w:vAlign w:val="bottom"/>
            <w:hideMark/>
          </w:tcPr>
          <w:p w14:paraId="47666B27" w14:textId="77777777" w:rsidR="00762494" w:rsidRPr="00AA1FF9" w:rsidRDefault="00762494" w:rsidP="00762494">
            <w:pPr>
              <w:spacing w:before="20" w:after="20"/>
              <w:ind w:left="170" w:hanging="113"/>
              <w:rPr>
                <w:sz w:val="20"/>
                <w:szCs w:val="20"/>
                <w:lang w:val="ky-KG"/>
              </w:rPr>
            </w:pPr>
            <w:r w:rsidRPr="00AA1FF9">
              <w:rPr>
                <w:sz w:val="20"/>
                <w:szCs w:val="20"/>
              </w:rPr>
              <w:t xml:space="preserve">Искусство, </w:t>
            </w:r>
            <w:r w:rsidRPr="00AA1FF9">
              <w:rPr>
                <w:sz w:val="20"/>
                <w:szCs w:val="20"/>
                <w:lang w:val="ky-KG"/>
              </w:rPr>
              <w:t>көңүл ачуу жана эс алуу</w:t>
            </w:r>
          </w:p>
        </w:tc>
        <w:tc>
          <w:tcPr>
            <w:tcW w:w="548" w:type="pct"/>
            <w:tcBorders>
              <w:top w:val="nil"/>
              <w:left w:val="nil"/>
              <w:bottom w:val="nil"/>
              <w:right w:val="nil"/>
            </w:tcBorders>
            <w:vAlign w:val="bottom"/>
            <w:hideMark/>
          </w:tcPr>
          <w:p w14:paraId="3F299F78" w14:textId="77777777" w:rsidR="00762494" w:rsidRPr="00AA1FF9" w:rsidRDefault="00762494" w:rsidP="00762494">
            <w:pPr>
              <w:jc w:val="right"/>
              <w:rPr>
                <w:sz w:val="20"/>
                <w:szCs w:val="20"/>
              </w:rPr>
            </w:pPr>
            <w:r w:rsidRPr="00AA1FF9">
              <w:rPr>
                <w:sz w:val="20"/>
                <w:szCs w:val="20"/>
              </w:rPr>
              <w:t>21 139</w:t>
            </w:r>
          </w:p>
        </w:tc>
        <w:tc>
          <w:tcPr>
            <w:tcW w:w="624" w:type="pct"/>
            <w:tcBorders>
              <w:top w:val="nil"/>
              <w:left w:val="nil"/>
              <w:bottom w:val="nil"/>
              <w:right w:val="nil"/>
            </w:tcBorders>
            <w:vAlign w:val="bottom"/>
            <w:hideMark/>
          </w:tcPr>
          <w:p w14:paraId="3AD79270" w14:textId="77777777" w:rsidR="00762494" w:rsidRPr="00AA1FF9" w:rsidRDefault="00762494" w:rsidP="00762494">
            <w:pPr>
              <w:jc w:val="right"/>
              <w:rPr>
                <w:sz w:val="20"/>
                <w:szCs w:val="20"/>
              </w:rPr>
            </w:pPr>
            <w:r w:rsidRPr="00AA1FF9">
              <w:rPr>
                <w:sz w:val="20"/>
                <w:szCs w:val="20"/>
              </w:rPr>
              <w:t>22 016</w:t>
            </w:r>
          </w:p>
        </w:tc>
        <w:tc>
          <w:tcPr>
            <w:tcW w:w="779" w:type="pct"/>
            <w:tcBorders>
              <w:top w:val="nil"/>
              <w:left w:val="nil"/>
              <w:bottom w:val="nil"/>
              <w:right w:val="nil"/>
            </w:tcBorders>
            <w:vAlign w:val="bottom"/>
            <w:hideMark/>
          </w:tcPr>
          <w:p w14:paraId="7B19B657" w14:textId="77777777" w:rsidR="00762494" w:rsidRPr="00AA1FF9" w:rsidRDefault="00762494" w:rsidP="00762494">
            <w:pPr>
              <w:jc w:val="right"/>
              <w:rPr>
                <w:sz w:val="20"/>
                <w:szCs w:val="20"/>
              </w:rPr>
            </w:pPr>
            <w:r w:rsidRPr="00AA1FF9">
              <w:rPr>
                <w:sz w:val="20"/>
                <w:szCs w:val="20"/>
              </w:rPr>
              <w:t>124,5</w:t>
            </w:r>
          </w:p>
        </w:tc>
        <w:tc>
          <w:tcPr>
            <w:tcW w:w="798" w:type="pct"/>
            <w:tcBorders>
              <w:top w:val="nil"/>
              <w:left w:val="nil"/>
              <w:bottom w:val="nil"/>
              <w:right w:val="nil"/>
            </w:tcBorders>
            <w:vAlign w:val="bottom"/>
            <w:hideMark/>
          </w:tcPr>
          <w:p w14:paraId="247517C6" w14:textId="77777777" w:rsidR="00762494" w:rsidRPr="00AA1FF9" w:rsidRDefault="00762494" w:rsidP="00762494">
            <w:pPr>
              <w:jc w:val="right"/>
              <w:rPr>
                <w:sz w:val="20"/>
                <w:szCs w:val="20"/>
              </w:rPr>
            </w:pPr>
            <w:r w:rsidRPr="00AA1FF9">
              <w:rPr>
                <w:sz w:val="20"/>
                <w:szCs w:val="20"/>
              </w:rPr>
              <w:t>104,1</w:t>
            </w:r>
          </w:p>
        </w:tc>
      </w:tr>
      <w:tr w:rsidR="00762494" w:rsidRPr="00AA1FF9" w14:paraId="494F84FF" w14:textId="77777777" w:rsidTr="00762494">
        <w:trPr>
          <w:cantSplit/>
        </w:trPr>
        <w:tc>
          <w:tcPr>
            <w:tcW w:w="2251" w:type="pct"/>
            <w:tcBorders>
              <w:top w:val="nil"/>
              <w:left w:val="nil"/>
              <w:bottom w:val="single" w:sz="8" w:space="0" w:color="auto"/>
              <w:right w:val="nil"/>
            </w:tcBorders>
            <w:vAlign w:val="bottom"/>
            <w:hideMark/>
          </w:tcPr>
          <w:p w14:paraId="03CBFCAD" w14:textId="77777777" w:rsidR="00762494" w:rsidRPr="00AA1FF9" w:rsidRDefault="00762494" w:rsidP="00762494">
            <w:pPr>
              <w:spacing w:before="20" w:after="20"/>
              <w:ind w:left="170" w:hanging="113"/>
              <w:rPr>
                <w:sz w:val="20"/>
                <w:szCs w:val="20"/>
              </w:rPr>
            </w:pPr>
            <w:r w:rsidRPr="00AA1FF9">
              <w:rPr>
                <w:sz w:val="20"/>
                <w:szCs w:val="20"/>
              </w:rPr>
              <w:t xml:space="preserve">Башка </w:t>
            </w:r>
            <w:proofErr w:type="spellStart"/>
            <w:r w:rsidRPr="00AA1FF9">
              <w:rPr>
                <w:sz w:val="20"/>
                <w:szCs w:val="20"/>
              </w:rPr>
              <w:t>тейл</w:t>
            </w:r>
            <w:proofErr w:type="spellEnd"/>
            <w:r w:rsidRPr="00AA1FF9">
              <w:rPr>
                <w:sz w:val="20"/>
                <w:szCs w:val="20"/>
                <w:lang w:val="ky-KG"/>
              </w:rPr>
              <w:t>өө</w:t>
            </w:r>
            <w:r w:rsidRPr="00AA1FF9">
              <w:rPr>
                <w:sz w:val="20"/>
                <w:szCs w:val="20"/>
              </w:rPr>
              <w:t xml:space="preserve"> </w:t>
            </w:r>
            <w:proofErr w:type="spellStart"/>
            <w:r w:rsidRPr="00AA1FF9">
              <w:rPr>
                <w:sz w:val="20"/>
                <w:szCs w:val="20"/>
              </w:rPr>
              <w:t>ишмердиги</w:t>
            </w:r>
            <w:proofErr w:type="spellEnd"/>
          </w:p>
        </w:tc>
        <w:tc>
          <w:tcPr>
            <w:tcW w:w="548" w:type="pct"/>
            <w:tcBorders>
              <w:top w:val="nil"/>
              <w:left w:val="nil"/>
              <w:bottom w:val="single" w:sz="8" w:space="0" w:color="auto"/>
              <w:right w:val="nil"/>
            </w:tcBorders>
            <w:vAlign w:val="bottom"/>
            <w:hideMark/>
          </w:tcPr>
          <w:p w14:paraId="43A91924" w14:textId="77777777" w:rsidR="00762494" w:rsidRPr="00AA1FF9" w:rsidRDefault="00762494" w:rsidP="00762494">
            <w:pPr>
              <w:jc w:val="right"/>
              <w:rPr>
                <w:sz w:val="20"/>
                <w:szCs w:val="20"/>
              </w:rPr>
            </w:pPr>
            <w:r w:rsidRPr="00AA1FF9">
              <w:rPr>
                <w:sz w:val="20"/>
                <w:szCs w:val="20"/>
              </w:rPr>
              <w:t>20 311</w:t>
            </w:r>
          </w:p>
        </w:tc>
        <w:tc>
          <w:tcPr>
            <w:tcW w:w="624" w:type="pct"/>
            <w:tcBorders>
              <w:top w:val="nil"/>
              <w:left w:val="nil"/>
              <w:bottom w:val="single" w:sz="8" w:space="0" w:color="auto"/>
              <w:right w:val="nil"/>
            </w:tcBorders>
            <w:vAlign w:val="bottom"/>
            <w:hideMark/>
          </w:tcPr>
          <w:p w14:paraId="49365EEE" w14:textId="77777777" w:rsidR="00762494" w:rsidRPr="00AA1FF9" w:rsidRDefault="00762494" w:rsidP="00762494">
            <w:pPr>
              <w:jc w:val="right"/>
              <w:rPr>
                <w:sz w:val="20"/>
                <w:szCs w:val="20"/>
              </w:rPr>
            </w:pPr>
            <w:r w:rsidRPr="00AA1FF9">
              <w:rPr>
                <w:sz w:val="20"/>
                <w:szCs w:val="20"/>
              </w:rPr>
              <w:t>25 241</w:t>
            </w:r>
          </w:p>
        </w:tc>
        <w:tc>
          <w:tcPr>
            <w:tcW w:w="779" w:type="pct"/>
            <w:tcBorders>
              <w:top w:val="nil"/>
              <w:left w:val="nil"/>
              <w:bottom w:val="single" w:sz="8" w:space="0" w:color="auto"/>
              <w:right w:val="nil"/>
            </w:tcBorders>
            <w:vAlign w:val="bottom"/>
            <w:hideMark/>
          </w:tcPr>
          <w:p w14:paraId="45E4BD08" w14:textId="77777777" w:rsidR="00762494" w:rsidRPr="00AA1FF9" w:rsidRDefault="00762494" w:rsidP="00762494">
            <w:pPr>
              <w:jc w:val="right"/>
              <w:rPr>
                <w:sz w:val="20"/>
                <w:szCs w:val="20"/>
              </w:rPr>
            </w:pPr>
            <w:r w:rsidRPr="00AA1FF9">
              <w:rPr>
                <w:sz w:val="20"/>
                <w:szCs w:val="20"/>
              </w:rPr>
              <w:t>118,1</w:t>
            </w:r>
          </w:p>
        </w:tc>
        <w:tc>
          <w:tcPr>
            <w:tcW w:w="798" w:type="pct"/>
            <w:tcBorders>
              <w:top w:val="nil"/>
              <w:left w:val="nil"/>
              <w:bottom w:val="single" w:sz="8" w:space="0" w:color="auto"/>
              <w:right w:val="nil"/>
            </w:tcBorders>
            <w:vAlign w:val="bottom"/>
            <w:hideMark/>
          </w:tcPr>
          <w:p w14:paraId="7334BD4F" w14:textId="77777777" w:rsidR="00762494" w:rsidRPr="00AA1FF9" w:rsidRDefault="00762494" w:rsidP="00762494">
            <w:pPr>
              <w:jc w:val="right"/>
              <w:rPr>
                <w:sz w:val="20"/>
                <w:szCs w:val="20"/>
              </w:rPr>
            </w:pPr>
            <w:r w:rsidRPr="00AA1FF9">
              <w:rPr>
                <w:sz w:val="20"/>
                <w:szCs w:val="20"/>
              </w:rPr>
              <w:t>124,3</w:t>
            </w:r>
          </w:p>
        </w:tc>
      </w:tr>
    </w:tbl>
    <w:p w14:paraId="0AAE09E0" w14:textId="77777777" w:rsidR="00762494" w:rsidRPr="00762494" w:rsidRDefault="00762494" w:rsidP="00762494">
      <w:pPr>
        <w:shd w:val="clear" w:color="auto" w:fill="FFFFFF"/>
        <w:spacing w:before="60" w:after="120"/>
        <w:rPr>
          <w:sz w:val="18"/>
          <w:szCs w:val="18"/>
        </w:rPr>
      </w:pPr>
      <w:r w:rsidRPr="00762494">
        <w:rPr>
          <w:sz w:val="18"/>
          <w:szCs w:val="18"/>
          <w:vertAlign w:val="superscript"/>
        </w:rPr>
        <w:t>1</w:t>
      </w:r>
      <w:r w:rsidRPr="00762494">
        <w:rPr>
          <w:sz w:val="18"/>
          <w:szCs w:val="18"/>
        </w:rPr>
        <w:t xml:space="preserve"> Ч</w:t>
      </w:r>
      <w:r w:rsidRPr="00762494">
        <w:rPr>
          <w:sz w:val="18"/>
          <w:szCs w:val="18"/>
          <w:lang w:val="ky-KG"/>
        </w:rPr>
        <w:t>акан ишканаларды эсептебегенде</w:t>
      </w:r>
    </w:p>
    <w:p w14:paraId="51BD84AE" w14:textId="77777777" w:rsidR="00762494" w:rsidRPr="00762494" w:rsidRDefault="00762494" w:rsidP="00762494">
      <w:pPr>
        <w:ind w:firstLine="709"/>
        <w:jc w:val="both"/>
        <w:rPr>
          <w:lang w:val="ky-KG"/>
        </w:rPr>
      </w:pPr>
      <w:r w:rsidRPr="00762494">
        <w:rPr>
          <w:lang w:val="ky-KG"/>
        </w:rPr>
        <w:t xml:space="preserve">2024-жылдын 1-ноябрына карата республика боюнча эмгек акыны төлөөдөгү жалпы карыздын суммасы өткөн жылдын ушул күнүнө салыштырганда 21,4 пайызга азайды. </w:t>
      </w:r>
    </w:p>
    <w:p w14:paraId="6E97EACA" w14:textId="77777777" w:rsidR="00762494" w:rsidRPr="00762494" w:rsidRDefault="00762494" w:rsidP="00762494">
      <w:pPr>
        <w:ind w:firstLine="708"/>
        <w:jc w:val="both"/>
        <w:rPr>
          <w:lang w:val="ky-KG"/>
        </w:rPr>
      </w:pPr>
      <w:r w:rsidRPr="00762494">
        <w:rPr>
          <w:lang w:val="ky-KG"/>
        </w:rPr>
        <w:t>Карыздардын жалпы суммасынын олуттуу үлүшүн Жалал-Абад (35,9 пайыз), Чүй (27,9 пайыз) жана Ысык-Көл облустарындагы (17,7 пайыз),  ошондой эле Бишкек ш. (15,9 пайыз) ишканалардын жана уюмдардын кызматкерлерине болгон карыздар түздү.</w:t>
      </w:r>
    </w:p>
    <w:p w14:paraId="55173095" w14:textId="2F52FBEF" w:rsidR="00762494" w:rsidRPr="00762494" w:rsidRDefault="00762494" w:rsidP="00762494">
      <w:pPr>
        <w:tabs>
          <w:tab w:val="left" w:pos="9000"/>
        </w:tabs>
        <w:spacing w:before="120" w:after="120"/>
        <w:ind w:left="1304" w:hanging="1304"/>
        <w:rPr>
          <w:b/>
          <w:bCs/>
          <w:lang w:val="ky-KG"/>
        </w:rPr>
      </w:pPr>
      <w:r w:rsidRPr="00762494">
        <w:rPr>
          <w:b/>
          <w:bCs/>
          <w:lang w:val="ky-KG"/>
        </w:rPr>
        <w:t>5</w:t>
      </w:r>
      <w:r w:rsidR="005B7E0D">
        <w:rPr>
          <w:b/>
          <w:bCs/>
          <w:lang w:val="ky-KG"/>
        </w:rPr>
        <w:t>2</w:t>
      </w:r>
      <w:r w:rsidRPr="00762494">
        <w:rPr>
          <w:b/>
          <w:bCs/>
          <w:lang w:val="ky-KG"/>
        </w:rPr>
        <w:t>-таблица: 2024-жылдын 1-</w:t>
      </w:r>
      <w:r w:rsidRPr="00762494">
        <w:rPr>
          <w:b/>
          <w:lang w:val="ky-KG"/>
        </w:rPr>
        <w:t xml:space="preserve">ноябрына </w:t>
      </w:r>
      <w:r w:rsidRPr="00762494">
        <w:rPr>
          <w:b/>
          <w:bCs/>
          <w:lang w:val="ky-KG"/>
        </w:rPr>
        <w:t>карата аймактар боюнча эмгек акыны</w:t>
      </w:r>
      <w:r w:rsidRPr="00762494">
        <w:rPr>
          <w:b/>
          <w:bCs/>
          <w:lang w:val="ky-KG"/>
        </w:rPr>
        <w:br/>
        <w:t>т</w:t>
      </w:r>
      <w:r w:rsidRPr="00762494">
        <w:rPr>
          <w:b/>
          <w:lang w:val="ky-KG"/>
        </w:rPr>
        <w:t>ө</w:t>
      </w:r>
      <w:r w:rsidRPr="00762494">
        <w:rPr>
          <w:b/>
          <w:bCs/>
          <w:lang w:val="ky-KG"/>
        </w:rPr>
        <w:t>л</w:t>
      </w:r>
      <w:r w:rsidRPr="00762494">
        <w:rPr>
          <w:b/>
          <w:lang w:val="ky-KG"/>
        </w:rPr>
        <w:t>өө</w:t>
      </w:r>
      <w:r w:rsidRPr="00762494">
        <w:rPr>
          <w:b/>
          <w:bCs/>
          <w:lang w:val="ky-KG"/>
        </w:rPr>
        <w:t xml:space="preserve"> боюнча жалпы карыз</w:t>
      </w:r>
      <w:r w:rsidRPr="00762494">
        <w:rPr>
          <w:b/>
          <w:bCs/>
          <w:vertAlign w:val="superscript"/>
          <w:lang w:val="ky-KG"/>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7"/>
        <w:gridCol w:w="1941"/>
        <w:gridCol w:w="2352"/>
        <w:gridCol w:w="2408"/>
      </w:tblGrid>
      <w:tr w:rsidR="00762494" w:rsidRPr="00AA1FF9" w14:paraId="045CDA40" w14:textId="77777777" w:rsidTr="00762494">
        <w:trPr>
          <w:cantSplit/>
          <w:tblHeader/>
        </w:trPr>
        <w:tc>
          <w:tcPr>
            <w:tcW w:w="1524" w:type="pct"/>
            <w:vMerge w:val="restart"/>
            <w:tcBorders>
              <w:top w:val="single" w:sz="8" w:space="0" w:color="auto"/>
              <w:left w:val="nil"/>
              <w:bottom w:val="single" w:sz="8" w:space="0" w:color="auto"/>
              <w:right w:val="nil"/>
            </w:tcBorders>
          </w:tcPr>
          <w:p w14:paraId="75AF9EDD" w14:textId="77777777" w:rsidR="00762494" w:rsidRPr="00AA1FF9" w:rsidRDefault="00762494" w:rsidP="00762494">
            <w:pPr>
              <w:shd w:val="clear" w:color="auto" w:fill="FFFFFF"/>
              <w:spacing w:before="20" w:after="20"/>
              <w:rPr>
                <w:b/>
                <w:bCs/>
                <w:sz w:val="20"/>
                <w:szCs w:val="20"/>
                <w:lang w:val="ky-KG"/>
              </w:rPr>
            </w:pPr>
          </w:p>
        </w:tc>
        <w:tc>
          <w:tcPr>
            <w:tcW w:w="1007" w:type="pct"/>
            <w:vMerge w:val="restart"/>
            <w:tcBorders>
              <w:top w:val="single" w:sz="8" w:space="0" w:color="auto"/>
              <w:left w:val="nil"/>
              <w:bottom w:val="single" w:sz="8" w:space="0" w:color="auto"/>
              <w:right w:val="nil"/>
            </w:tcBorders>
            <w:hideMark/>
          </w:tcPr>
          <w:p w14:paraId="6D6E8336" w14:textId="77777777" w:rsidR="00762494" w:rsidRPr="00AA1FF9" w:rsidRDefault="00762494" w:rsidP="00762494">
            <w:pPr>
              <w:shd w:val="clear" w:color="auto" w:fill="FFFFFF"/>
              <w:spacing w:before="20" w:after="20"/>
              <w:jc w:val="center"/>
              <w:rPr>
                <w:b/>
                <w:bCs/>
                <w:sz w:val="20"/>
                <w:szCs w:val="20"/>
              </w:rPr>
            </w:pPr>
            <w:r w:rsidRPr="00AA1FF9">
              <w:rPr>
                <w:b/>
                <w:bCs/>
                <w:sz w:val="20"/>
                <w:szCs w:val="20"/>
              </w:rPr>
              <w:t>Млн. сом</w:t>
            </w:r>
          </w:p>
        </w:tc>
        <w:tc>
          <w:tcPr>
            <w:tcW w:w="1220" w:type="pct"/>
            <w:tcBorders>
              <w:top w:val="single" w:sz="8" w:space="0" w:color="auto"/>
              <w:left w:val="nil"/>
              <w:bottom w:val="single" w:sz="4" w:space="0" w:color="auto"/>
              <w:right w:val="nil"/>
            </w:tcBorders>
            <w:hideMark/>
          </w:tcPr>
          <w:p w14:paraId="43ACA36E" w14:textId="77777777" w:rsidR="00762494" w:rsidRPr="00AA1FF9" w:rsidRDefault="00762494" w:rsidP="00762494">
            <w:pPr>
              <w:spacing w:before="20" w:after="20"/>
              <w:jc w:val="center"/>
              <w:rPr>
                <w:b/>
                <w:sz w:val="20"/>
                <w:szCs w:val="20"/>
              </w:rPr>
            </w:pPr>
            <w:r w:rsidRPr="00AA1FF9">
              <w:rPr>
                <w:b/>
                <w:sz w:val="20"/>
                <w:szCs w:val="20"/>
                <w:lang w:val="ky-KG"/>
              </w:rPr>
              <w:t xml:space="preserve">Мурунку жылдын </w:t>
            </w:r>
          </w:p>
        </w:tc>
        <w:tc>
          <w:tcPr>
            <w:tcW w:w="1249" w:type="pct"/>
            <w:tcBorders>
              <w:top w:val="single" w:sz="8" w:space="0" w:color="auto"/>
              <w:left w:val="nil"/>
              <w:bottom w:val="single" w:sz="4" w:space="0" w:color="auto"/>
              <w:right w:val="nil"/>
            </w:tcBorders>
            <w:hideMark/>
          </w:tcPr>
          <w:p w14:paraId="510693B1" w14:textId="77777777" w:rsidR="00762494" w:rsidRPr="00AA1FF9" w:rsidRDefault="00762494" w:rsidP="00762494">
            <w:pPr>
              <w:spacing w:before="20" w:after="20"/>
              <w:jc w:val="center"/>
              <w:rPr>
                <w:b/>
                <w:sz w:val="20"/>
                <w:szCs w:val="20"/>
                <w:lang w:val="ky-KG"/>
              </w:rPr>
            </w:pPr>
            <w:r w:rsidRPr="00AA1FF9">
              <w:rPr>
                <w:b/>
                <w:sz w:val="20"/>
                <w:szCs w:val="20"/>
                <w:lang w:val="ky-KG"/>
              </w:rPr>
              <w:t>Мурунку айдын</w:t>
            </w:r>
          </w:p>
        </w:tc>
      </w:tr>
      <w:tr w:rsidR="00762494" w:rsidRPr="00AA1FF9" w14:paraId="74E8E62E" w14:textId="77777777" w:rsidTr="00762494">
        <w:trPr>
          <w:cantSplit/>
          <w:tblHeader/>
        </w:trPr>
        <w:tc>
          <w:tcPr>
            <w:tcW w:w="0" w:type="auto"/>
            <w:vMerge/>
            <w:tcBorders>
              <w:top w:val="single" w:sz="8" w:space="0" w:color="auto"/>
              <w:left w:val="nil"/>
              <w:bottom w:val="single" w:sz="8" w:space="0" w:color="auto"/>
              <w:right w:val="nil"/>
            </w:tcBorders>
            <w:vAlign w:val="center"/>
            <w:hideMark/>
          </w:tcPr>
          <w:p w14:paraId="792D80C5" w14:textId="77777777" w:rsidR="00762494" w:rsidRPr="00AA1FF9" w:rsidRDefault="00762494" w:rsidP="00762494">
            <w:pPr>
              <w:rPr>
                <w:b/>
                <w:bCs/>
                <w:sz w:val="20"/>
                <w:szCs w:val="20"/>
                <w:lang w:val="ky-KG"/>
              </w:rPr>
            </w:pPr>
          </w:p>
        </w:tc>
        <w:tc>
          <w:tcPr>
            <w:tcW w:w="0" w:type="auto"/>
            <w:vMerge/>
            <w:tcBorders>
              <w:top w:val="single" w:sz="8" w:space="0" w:color="auto"/>
              <w:left w:val="nil"/>
              <w:bottom w:val="single" w:sz="8" w:space="0" w:color="auto"/>
              <w:right w:val="nil"/>
            </w:tcBorders>
            <w:vAlign w:val="center"/>
            <w:hideMark/>
          </w:tcPr>
          <w:p w14:paraId="61B1F642" w14:textId="77777777" w:rsidR="00762494" w:rsidRPr="00AA1FF9" w:rsidRDefault="00762494" w:rsidP="00762494">
            <w:pPr>
              <w:rPr>
                <w:b/>
                <w:bCs/>
                <w:sz w:val="20"/>
                <w:szCs w:val="20"/>
              </w:rPr>
            </w:pPr>
          </w:p>
        </w:tc>
        <w:tc>
          <w:tcPr>
            <w:tcW w:w="2469" w:type="pct"/>
            <w:gridSpan w:val="2"/>
            <w:tcBorders>
              <w:top w:val="single" w:sz="4" w:space="0" w:color="auto"/>
              <w:left w:val="nil"/>
              <w:bottom w:val="single" w:sz="8" w:space="0" w:color="auto"/>
              <w:right w:val="nil"/>
            </w:tcBorders>
            <w:hideMark/>
          </w:tcPr>
          <w:p w14:paraId="03412303" w14:textId="77777777" w:rsidR="00762494" w:rsidRPr="00AA1FF9" w:rsidRDefault="00762494" w:rsidP="00762494">
            <w:pPr>
              <w:shd w:val="clear" w:color="auto" w:fill="FFFFFF"/>
              <w:spacing w:before="20" w:after="20"/>
              <w:jc w:val="center"/>
              <w:rPr>
                <w:b/>
                <w:bCs/>
                <w:sz w:val="20"/>
                <w:szCs w:val="20"/>
              </w:rPr>
            </w:pPr>
            <w:r w:rsidRPr="00AA1FF9">
              <w:rPr>
                <w:b/>
                <w:sz w:val="20"/>
                <w:szCs w:val="20"/>
                <w:lang w:val="ky-KG"/>
              </w:rPr>
              <w:t>тийиштүү күнүнө карата пайыз менен</w:t>
            </w:r>
          </w:p>
        </w:tc>
      </w:tr>
      <w:tr w:rsidR="00762494" w:rsidRPr="00AA1FF9" w14:paraId="7FA9CCCE" w14:textId="77777777" w:rsidTr="00762494">
        <w:tc>
          <w:tcPr>
            <w:tcW w:w="1524" w:type="pct"/>
            <w:tcBorders>
              <w:top w:val="single" w:sz="8" w:space="0" w:color="auto"/>
              <w:left w:val="nil"/>
              <w:bottom w:val="nil"/>
              <w:right w:val="nil"/>
            </w:tcBorders>
            <w:hideMark/>
          </w:tcPr>
          <w:p w14:paraId="25D3667B" w14:textId="77777777" w:rsidR="00762494" w:rsidRPr="00AA1FF9" w:rsidRDefault="00762494" w:rsidP="00762494">
            <w:pPr>
              <w:spacing w:before="20" w:after="20"/>
              <w:rPr>
                <w:b/>
                <w:sz w:val="20"/>
                <w:szCs w:val="20"/>
              </w:rPr>
            </w:pPr>
            <w:r w:rsidRPr="00AA1FF9">
              <w:rPr>
                <w:b/>
                <w:sz w:val="20"/>
                <w:szCs w:val="20"/>
              </w:rPr>
              <w:t xml:space="preserve">Кыргыз </w:t>
            </w:r>
            <w:proofErr w:type="spellStart"/>
            <w:r w:rsidRPr="00AA1FF9">
              <w:rPr>
                <w:b/>
                <w:sz w:val="20"/>
                <w:szCs w:val="20"/>
              </w:rPr>
              <w:t>Республикасы</w:t>
            </w:r>
            <w:proofErr w:type="spellEnd"/>
          </w:p>
        </w:tc>
        <w:tc>
          <w:tcPr>
            <w:tcW w:w="1007" w:type="pct"/>
            <w:tcBorders>
              <w:top w:val="single" w:sz="8" w:space="0" w:color="auto"/>
              <w:left w:val="nil"/>
              <w:bottom w:val="nil"/>
              <w:right w:val="nil"/>
            </w:tcBorders>
            <w:vAlign w:val="bottom"/>
            <w:hideMark/>
          </w:tcPr>
          <w:p w14:paraId="3A0F3927" w14:textId="77777777" w:rsidR="00762494" w:rsidRPr="00AA1FF9" w:rsidRDefault="00762494" w:rsidP="00762494">
            <w:pPr>
              <w:jc w:val="right"/>
              <w:rPr>
                <w:b/>
                <w:bCs/>
                <w:sz w:val="20"/>
                <w:szCs w:val="20"/>
              </w:rPr>
            </w:pPr>
            <w:r w:rsidRPr="00AA1FF9">
              <w:rPr>
                <w:b/>
                <w:bCs/>
                <w:sz w:val="20"/>
                <w:szCs w:val="20"/>
              </w:rPr>
              <w:t>129,6</w:t>
            </w:r>
          </w:p>
        </w:tc>
        <w:tc>
          <w:tcPr>
            <w:tcW w:w="1220" w:type="pct"/>
            <w:tcBorders>
              <w:top w:val="single" w:sz="8" w:space="0" w:color="auto"/>
              <w:left w:val="nil"/>
              <w:bottom w:val="nil"/>
              <w:right w:val="nil"/>
            </w:tcBorders>
            <w:vAlign w:val="bottom"/>
            <w:hideMark/>
          </w:tcPr>
          <w:p w14:paraId="7510570B" w14:textId="77777777" w:rsidR="00762494" w:rsidRPr="00AA1FF9" w:rsidRDefault="00762494" w:rsidP="00762494">
            <w:pPr>
              <w:jc w:val="right"/>
              <w:rPr>
                <w:b/>
                <w:bCs/>
                <w:sz w:val="20"/>
                <w:szCs w:val="20"/>
              </w:rPr>
            </w:pPr>
            <w:r w:rsidRPr="00AA1FF9">
              <w:rPr>
                <w:b/>
                <w:bCs/>
                <w:sz w:val="20"/>
                <w:szCs w:val="20"/>
              </w:rPr>
              <w:t>78,6</w:t>
            </w:r>
          </w:p>
        </w:tc>
        <w:tc>
          <w:tcPr>
            <w:tcW w:w="1249" w:type="pct"/>
            <w:tcBorders>
              <w:top w:val="single" w:sz="8" w:space="0" w:color="auto"/>
              <w:left w:val="nil"/>
              <w:bottom w:val="nil"/>
              <w:right w:val="nil"/>
            </w:tcBorders>
            <w:vAlign w:val="bottom"/>
            <w:hideMark/>
          </w:tcPr>
          <w:p w14:paraId="0EE844F3" w14:textId="77777777" w:rsidR="00762494" w:rsidRPr="00AA1FF9" w:rsidRDefault="00762494" w:rsidP="00762494">
            <w:pPr>
              <w:jc w:val="right"/>
              <w:rPr>
                <w:b/>
                <w:bCs/>
                <w:sz w:val="20"/>
                <w:szCs w:val="20"/>
              </w:rPr>
            </w:pPr>
            <w:r w:rsidRPr="00AA1FF9">
              <w:rPr>
                <w:b/>
                <w:bCs/>
                <w:sz w:val="20"/>
                <w:szCs w:val="20"/>
              </w:rPr>
              <w:t>101,4</w:t>
            </w:r>
          </w:p>
        </w:tc>
      </w:tr>
      <w:tr w:rsidR="00762494" w:rsidRPr="00AA1FF9" w14:paraId="2B6DA0DB" w14:textId="77777777" w:rsidTr="00762494">
        <w:tc>
          <w:tcPr>
            <w:tcW w:w="1524" w:type="pct"/>
            <w:tcBorders>
              <w:top w:val="nil"/>
              <w:left w:val="nil"/>
              <w:bottom w:val="nil"/>
              <w:right w:val="nil"/>
            </w:tcBorders>
            <w:hideMark/>
          </w:tcPr>
          <w:p w14:paraId="3022F352" w14:textId="77777777" w:rsidR="00762494" w:rsidRPr="00AA1FF9" w:rsidRDefault="00762494" w:rsidP="00762494">
            <w:pPr>
              <w:spacing w:before="20" w:after="20"/>
              <w:ind w:left="113"/>
              <w:rPr>
                <w:sz w:val="20"/>
                <w:szCs w:val="20"/>
              </w:rPr>
            </w:pPr>
            <w:r w:rsidRPr="00AA1FF9">
              <w:rPr>
                <w:sz w:val="20"/>
                <w:szCs w:val="20"/>
              </w:rPr>
              <w:t xml:space="preserve">Баткен </w:t>
            </w:r>
            <w:proofErr w:type="spellStart"/>
            <w:r w:rsidRPr="00AA1FF9">
              <w:rPr>
                <w:sz w:val="20"/>
                <w:szCs w:val="20"/>
              </w:rPr>
              <w:t>облусу</w:t>
            </w:r>
            <w:proofErr w:type="spellEnd"/>
          </w:p>
        </w:tc>
        <w:tc>
          <w:tcPr>
            <w:tcW w:w="1007" w:type="pct"/>
            <w:tcBorders>
              <w:top w:val="nil"/>
              <w:left w:val="nil"/>
              <w:bottom w:val="nil"/>
              <w:right w:val="nil"/>
            </w:tcBorders>
            <w:vAlign w:val="bottom"/>
            <w:hideMark/>
          </w:tcPr>
          <w:p w14:paraId="47DD6DA0" w14:textId="77777777" w:rsidR="00762494" w:rsidRPr="00AA1FF9" w:rsidRDefault="00762494" w:rsidP="00762494">
            <w:pPr>
              <w:jc w:val="right"/>
              <w:rPr>
                <w:sz w:val="20"/>
                <w:szCs w:val="20"/>
              </w:rPr>
            </w:pPr>
            <w:r w:rsidRPr="00AA1FF9">
              <w:rPr>
                <w:sz w:val="20"/>
                <w:szCs w:val="20"/>
              </w:rPr>
              <w:t>1,7</w:t>
            </w:r>
          </w:p>
        </w:tc>
        <w:tc>
          <w:tcPr>
            <w:tcW w:w="1220" w:type="pct"/>
            <w:tcBorders>
              <w:top w:val="nil"/>
              <w:left w:val="nil"/>
              <w:bottom w:val="nil"/>
              <w:right w:val="nil"/>
            </w:tcBorders>
            <w:vAlign w:val="bottom"/>
            <w:hideMark/>
          </w:tcPr>
          <w:p w14:paraId="14C36EFD" w14:textId="77777777" w:rsidR="00762494" w:rsidRPr="00AA1FF9" w:rsidRDefault="00762494" w:rsidP="00762494">
            <w:pPr>
              <w:jc w:val="right"/>
              <w:rPr>
                <w:sz w:val="20"/>
                <w:szCs w:val="20"/>
              </w:rPr>
            </w:pPr>
            <w:r w:rsidRPr="00AA1FF9">
              <w:rPr>
                <w:sz w:val="20"/>
                <w:szCs w:val="20"/>
              </w:rPr>
              <w:t>15,1</w:t>
            </w:r>
          </w:p>
        </w:tc>
        <w:tc>
          <w:tcPr>
            <w:tcW w:w="1249" w:type="pct"/>
            <w:tcBorders>
              <w:top w:val="nil"/>
              <w:left w:val="nil"/>
              <w:bottom w:val="nil"/>
              <w:right w:val="nil"/>
            </w:tcBorders>
            <w:vAlign w:val="bottom"/>
            <w:hideMark/>
          </w:tcPr>
          <w:p w14:paraId="2885ADEA" w14:textId="77777777" w:rsidR="00762494" w:rsidRPr="00AA1FF9" w:rsidRDefault="00762494" w:rsidP="00762494">
            <w:pPr>
              <w:jc w:val="right"/>
              <w:rPr>
                <w:sz w:val="20"/>
                <w:szCs w:val="20"/>
              </w:rPr>
            </w:pPr>
            <w:r w:rsidRPr="00AA1FF9">
              <w:rPr>
                <w:sz w:val="20"/>
                <w:szCs w:val="20"/>
              </w:rPr>
              <w:t>97,6</w:t>
            </w:r>
          </w:p>
        </w:tc>
      </w:tr>
      <w:tr w:rsidR="00762494" w:rsidRPr="00AA1FF9" w14:paraId="51BF9397" w14:textId="77777777" w:rsidTr="00762494">
        <w:tc>
          <w:tcPr>
            <w:tcW w:w="1524" w:type="pct"/>
            <w:tcBorders>
              <w:top w:val="nil"/>
              <w:left w:val="nil"/>
              <w:bottom w:val="nil"/>
              <w:right w:val="nil"/>
            </w:tcBorders>
            <w:hideMark/>
          </w:tcPr>
          <w:p w14:paraId="27C0C9E7" w14:textId="77777777" w:rsidR="00762494" w:rsidRPr="00AA1FF9" w:rsidRDefault="00762494" w:rsidP="00762494">
            <w:pPr>
              <w:spacing w:before="20" w:after="20"/>
              <w:ind w:left="113"/>
              <w:rPr>
                <w:sz w:val="20"/>
                <w:szCs w:val="20"/>
              </w:rPr>
            </w:pPr>
            <w:proofErr w:type="spellStart"/>
            <w:r w:rsidRPr="00AA1FF9">
              <w:rPr>
                <w:sz w:val="20"/>
                <w:szCs w:val="20"/>
              </w:rPr>
              <w:t>Жалал</w:t>
            </w:r>
            <w:proofErr w:type="spellEnd"/>
            <w:r w:rsidRPr="00AA1FF9">
              <w:rPr>
                <w:sz w:val="20"/>
                <w:szCs w:val="20"/>
              </w:rPr>
              <w:t xml:space="preserve">-Абад </w:t>
            </w:r>
            <w:proofErr w:type="spellStart"/>
            <w:r w:rsidRPr="00AA1FF9">
              <w:rPr>
                <w:sz w:val="20"/>
                <w:szCs w:val="20"/>
              </w:rPr>
              <w:t>облусу</w:t>
            </w:r>
            <w:proofErr w:type="spellEnd"/>
          </w:p>
        </w:tc>
        <w:tc>
          <w:tcPr>
            <w:tcW w:w="1007" w:type="pct"/>
            <w:tcBorders>
              <w:top w:val="nil"/>
              <w:left w:val="nil"/>
              <w:bottom w:val="nil"/>
              <w:right w:val="nil"/>
            </w:tcBorders>
            <w:vAlign w:val="bottom"/>
            <w:hideMark/>
          </w:tcPr>
          <w:p w14:paraId="2A0E5C51" w14:textId="77777777" w:rsidR="00762494" w:rsidRPr="00AA1FF9" w:rsidRDefault="00762494" w:rsidP="00762494">
            <w:pPr>
              <w:jc w:val="right"/>
              <w:rPr>
                <w:sz w:val="20"/>
                <w:szCs w:val="20"/>
              </w:rPr>
            </w:pPr>
            <w:r w:rsidRPr="00AA1FF9">
              <w:rPr>
                <w:sz w:val="20"/>
                <w:szCs w:val="20"/>
              </w:rPr>
              <w:t>46,6</w:t>
            </w:r>
          </w:p>
        </w:tc>
        <w:tc>
          <w:tcPr>
            <w:tcW w:w="1220" w:type="pct"/>
            <w:tcBorders>
              <w:top w:val="nil"/>
              <w:left w:val="nil"/>
              <w:bottom w:val="nil"/>
              <w:right w:val="nil"/>
            </w:tcBorders>
            <w:vAlign w:val="bottom"/>
            <w:hideMark/>
          </w:tcPr>
          <w:p w14:paraId="03F84827" w14:textId="77777777" w:rsidR="00762494" w:rsidRPr="00AA1FF9" w:rsidRDefault="00762494" w:rsidP="00762494">
            <w:pPr>
              <w:jc w:val="right"/>
              <w:rPr>
                <w:sz w:val="20"/>
                <w:szCs w:val="20"/>
              </w:rPr>
            </w:pPr>
            <w:r w:rsidRPr="00AA1FF9">
              <w:rPr>
                <w:sz w:val="20"/>
                <w:szCs w:val="20"/>
              </w:rPr>
              <w:t>110,4</w:t>
            </w:r>
          </w:p>
        </w:tc>
        <w:tc>
          <w:tcPr>
            <w:tcW w:w="1249" w:type="pct"/>
            <w:tcBorders>
              <w:top w:val="nil"/>
              <w:left w:val="nil"/>
              <w:bottom w:val="nil"/>
              <w:right w:val="nil"/>
            </w:tcBorders>
            <w:vAlign w:val="bottom"/>
            <w:hideMark/>
          </w:tcPr>
          <w:p w14:paraId="66F4A089" w14:textId="77777777" w:rsidR="00762494" w:rsidRPr="00AA1FF9" w:rsidRDefault="00762494" w:rsidP="00762494">
            <w:pPr>
              <w:jc w:val="right"/>
              <w:rPr>
                <w:sz w:val="20"/>
                <w:szCs w:val="20"/>
              </w:rPr>
            </w:pPr>
            <w:r w:rsidRPr="00AA1FF9">
              <w:rPr>
                <w:sz w:val="20"/>
                <w:szCs w:val="20"/>
              </w:rPr>
              <w:t>101,6</w:t>
            </w:r>
          </w:p>
        </w:tc>
      </w:tr>
      <w:tr w:rsidR="00762494" w:rsidRPr="00AA1FF9" w14:paraId="42BC3BF9" w14:textId="77777777" w:rsidTr="00762494">
        <w:tc>
          <w:tcPr>
            <w:tcW w:w="1524" w:type="pct"/>
            <w:tcBorders>
              <w:top w:val="nil"/>
              <w:left w:val="nil"/>
              <w:bottom w:val="nil"/>
              <w:right w:val="nil"/>
            </w:tcBorders>
            <w:hideMark/>
          </w:tcPr>
          <w:p w14:paraId="3D8DF04E" w14:textId="77777777" w:rsidR="00762494" w:rsidRPr="00AA1FF9" w:rsidRDefault="00762494" w:rsidP="00762494">
            <w:pPr>
              <w:spacing w:before="20" w:after="20"/>
              <w:ind w:left="113"/>
              <w:rPr>
                <w:sz w:val="20"/>
                <w:szCs w:val="20"/>
              </w:rPr>
            </w:pPr>
            <w:proofErr w:type="spellStart"/>
            <w:r w:rsidRPr="00AA1FF9">
              <w:rPr>
                <w:sz w:val="20"/>
                <w:szCs w:val="20"/>
              </w:rPr>
              <w:t>Ысык</w:t>
            </w:r>
            <w:proofErr w:type="spellEnd"/>
            <w:r w:rsidRPr="00AA1FF9">
              <w:rPr>
                <w:sz w:val="20"/>
                <w:szCs w:val="20"/>
              </w:rPr>
              <w:t>-К</w:t>
            </w:r>
            <w:r w:rsidRPr="00AA1FF9">
              <w:rPr>
                <w:sz w:val="20"/>
                <w:szCs w:val="20"/>
                <w:lang w:val="ky-KG"/>
              </w:rPr>
              <w:t>ө</w:t>
            </w:r>
            <w:r w:rsidRPr="00AA1FF9">
              <w:rPr>
                <w:sz w:val="20"/>
                <w:szCs w:val="20"/>
              </w:rPr>
              <w:t xml:space="preserve">л </w:t>
            </w:r>
            <w:proofErr w:type="spellStart"/>
            <w:r w:rsidRPr="00AA1FF9">
              <w:rPr>
                <w:sz w:val="20"/>
                <w:szCs w:val="20"/>
              </w:rPr>
              <w:t>облусу</w:t>
            </w:r>
            <w:proofErr w:type="spellEnd"/>
          </w:p>
        </w:tc>
        <w:tc>
          <w:tcPr>
            <w:tcW w:w="1007" w:type="pct"/>
            <w:tcBorders>
              <w:top w:val="nil"/>
              <w:left w:val="nil"/>
              <w:bottom w:val="nil"/>
              <w:right w:val="nil"/>
            </w:tcBorders>
            <w:vAlign w:val="bottom"/>
            <w:hideMark/>
          </w:tcPr>
          <w:p w14:paraId="0948C21F" w14:textId="77777777" w:rsidR="00762494" w:rsidRPr="00AA1FF9" w:rsidRDefault="00762494" w:rsidP="00762494">
            <w:pPr>
              <w:jc w:val="right"/>
              <w:rPr>
                <w:sz w:val="20"/>
                <w:szCs w:val="20"/>
              </w:rPr>
            </w:pPr>
            <w:r w:rsidRPr="00AA1FF9">
              <w:rPr>
                <w:sz w:val="20"/>
                <w:szCs w:val="20"/>
              </w:rPr>
              <w:t>22,9</w:t>
            </w:r>
          </w:p>
        </w:tc>
        <w:tc>
          <w:tcPr>
            <w:tcW w:w="1220" w:type="pct"/>
            <w:tcBorders>
              <w:top w:val="nil"/>
              <w:left w:val="nil"/>
              <w:bottom w:val="nil"/>
              <w:right w:val="nil"/>
            </w:tcBorders>
            <w:vAlign w:val="bottom"/>
            <w:hideMark/>
          </w:tcPr>
          <w:p w14:paraId="474BD450" w14:textId="77777777" w:rsidR="00762494" w:rsidRPr="00AA1FF9" w:rsidRDefault="00762494" w:rsidP="00762494">
            <w:pPr>
              <w:jc w:val="right"/>
              <w:rPr>
                <w:sz w:val="20"/>
                <w:szCs w:val="20"/>
              </w:rPr>
            </w:pPr>
            <w:r w:rsidRPr="00AA1FF9">
              <w:rPr>
                <w:sz w:val="20"/>
                <w:szCs w:val="20"/>
              </w:rPr>
              <w:t>83,0</w:t>
            </w:r>
          </w:p>
        </w:tc>
        <w:tc>
          <w:tcPr>
            <w:tcW w:w="1249" w:type="pct"/>
            <w:tcBorders>
              <w:top w:val="nil"/>
              <w:left w:val="nil"/>
              <w:bottom w:val="nil"/>
              <w:right w:val="nil"/>
            </w:tcBorders>
            <w:vAlign w:val="bottom"/>
            <w:hideMark/>
          </w:tcPr>
          <w:p w14:paraId="431CCB9E" w14:textId="77777777" w:rsidR="00762494" w:rsidRPr="00AA1FF9" w:rsidRDefault="00762494" w:rsidP="00762494">
            <w:pPr>
              <w:jc w:val="right"/>
              <w:rPr>
                <w:sz w:val="20"/>
                <w:szCs w:val="20"/>
              </w:rPr>
            </w:pPr>
            <w:r w:rsidRPr="00AA1FF9">
              <w:rPr>
                <w:sz w:val="20"/>
                <w:szCs w:val="20"/>
              </w:rPr>
              <w:t>100,7</w:t>
            </w:r>
          </w:p>
        </w:tc>
      </w:tr>
      <w:tr w:rsidR="00762494" w:rsidRPr="00AA1FF9" w14:paraId="64F9F94B" w14:textId="77777777" w:rsidTr="00762494">
        <w:tc>
          <w:tcPr>
            <w:tcW w:w="1524" w:type="pct"/>
            <w:tcBorders>
              <w:top w:val="nil"/>
              <w:left w:val="nil"/>
              <w:bottom w:val="nil"/>
              <w:right w:val="nil"/>
            </w:tcBorders>
            <w:hideMark/>
          </w:tcPr>
          <w:p w14:paraId="4A55958D" w14:textId="77777777" w:rsidR="00762494" w:rsidRPr="00AA1FF9" w:rsidRDefault="00762494" w:rsidP="00762494">
            <w:pPr>
              <w:spacing w:before="20" w:after="20"/>
              <w:ind w:left="113"/>
              <w:rPr>
                <w:sz w:val="20"/>
                <w:szCs w:val="20"/>
              </w:rPr>
            </w:pPr>
            <w:r w:rsidRPr="00AA1FF9">
              <w:rPr>
                <w:sz w:val="20"/>
                <w:szCs w:val="20"/>
              </w:rPr>
              <w:t xml:space="preserve">Нарын </w:t>
            </w:r>
            <w:proofErr w:type="spellStart"/>
            <w:r w:rsidRPr="00AA1FF9">
              <w:rPr>
                <w:sz w:val="20"/>
                <w:szCs w:val="20"/>
              </w:rPr>
              <w:t>облусу</w:t>
            </w:r>
            <w:proofErr w:type="spellEnd"/>
          </w:p>
        </w:tc>
        <w:tc>
          <w:tcPr>
            <w:tcW w:w="1007" w:type="pct"/>
            <w:tcBorders>
              <w:top w:val="nil"/>
              <w:left w:val="nil"/>
              <w:bottom w:val="nil"/>
              <w:right w:val="nil"/>
            </w:tcBorders>
            <w:vAlign w:val="bottom"/>
            <w:hideMark/>
          </w:tcPr>
          <w:p w14:paraId="505710BF" w14:textId="77777777" w:rsidR="00762494" w:rsidRPr="00AA1FF9" w:rsidRDefault="00762494" w:rsidP="00762494">
            <w:pPr>
              <w:jc w:val="right"/>
              <w:rPr>
                <w:sz w:val="20"/>
                <w:szCs w:val="20"/>
              </w:rPr>
            </w:pPr>
            <w:r w:rsidRPr="00AA1FF9">
              <w:rPr>
                <w:sz w:val="20"/>
                <w:szCs w:val="20"/>
              </w:rPr>
              <w:t>1,3</w:t>
            </w:r>
          </w:p>
        </w:tc>
        <w:tc>
          <w:tcPr>
            <w:tcW w:w="1220" w:type="pct"/>
            <w:tcBorders>
              <w:top w:val="nil"/>
              <w:left w:val="nil"/>
              <w:bottom w:val="nil"/>
              <w:right w:val="nil"/>
            </w:tcBorders>
            <w:vAlign w:val="bottom"/>
            <w:hideMark/>
          </w:tcPr>
          <w:p w14:paraId="372A5703" w14:textId="77777777" w:rsidR="00762494" w:rsidRPr="00AA1FF9" w:rsidRDefault="00762494" w:rsidP="00762494">
            <w:pPr>
              <w:jc w:val="right"/>
              <w:rPr>
                <w:sz w:val="20"/>
                <w:szCs w:val="20"/>
              </w:rPr>
            </w:pPr>
            <w:r w:rsidRPr="00AA1FF9">
              <w:rPr>
                <w:sz w:val="20"/>
                <w:szCs w:val="20"/>
              </w:rPr>
              <w:t>5,5</w:t>
            </w:r>
          </w:p>
        </w:tc>
        <w:tc>
          <w:tcPr>
            <w:tcW w:w="1249" w:type="pct"/>
            <w:tcBorders>
              <w:top w:val="nil"/>
              <w:left w:val="nil"/>
              <w:bottom w:val="nil"/>
              <w:right w:val="nil"/>
            </w:tcBorders>
            <w:vAlign w:val="bottom"/>
            <w:hideMark/>
          </w:tcPr>
          <w:p w14:paraId="6E58EFF2" w14:textId="77777777" w:rsidR="00762494" w:rsidRPr="00AA1FF9" w:rsidRDefault="00762494" w:rsidP="00762494">
            <w:pPr>
              <w:jc w:val="right"/>
              <w:rPr>
                <w:sz w:val="20"/>
                <w:szCs w:val="20"/>
              </w:rPr>
            </w:pPr>
            <w:r w:rsidRPr="00AA1FF9">
              <w:rPr>
                <w:sz w:val="20"/>
                <w:szCs w:val="20"/>
              </w:rPr>
              <w:t>113,5</w:t>
            </w:r>
          </w:p>
        </w:tc>
      </w:tr>
      <w:tr w:rsidR="00762494" w:rsidRPr="00AA1FF9" w14:paraId="13C6EF5A" w14:textId="77777777" w:rsidTr="00762494">
        <w:tc>
          <w:tcPr>
            <w:tcW w:w="1524" w:type="pct"/>
            <w:tcBorders>
              <w:top w:val="nil"/>
              <w:left w:val="nil"/>
              <w:bottom w:val="nil"/>
              <w:right w:val="nil"/>
            </w:tcBorders>
            <w:hideMark/>
          </w:tcPr>
          <w:p w14:paraId="64DD9F1D" w14:textId="77777777" w:rsidR="00762494" w:rsidRPr="00AA1FF9" w:rsidRDefault="00762494" w:rsidP="00762494">
            <w:pPr>
              <w:spacing w:before="20" w:after="20"/>
              <w:ind w:left="113"/>
              <w:rPr>
                <w:sz w:val="20"/>
                <w:szCs w:val="20"/>
                <w:lang w:val="ky-KG"/>
              </w:rPr>
            </w:pPr>
            <w:r w:rsidRPr="00AA1FF9">
              <w:rPr>
                <w:sz w:val="20"/>
                <w:szCs w:val="20"/>
              </w:rPr>
              <w:t xml:space="preserve">Ош </w:t>
            </w:r>
            <w:proofErr w:type="spellStart"/>
            <w:r w:rsidRPr="00AA1FF9">
              <w:rPr>
                <w:sz w:val="20"/>
                <w:szCs w:val="20"/>
              </w:rPr>
              <w:t>облусу</w:t>
            </w:r>
            <w:proofErr w:type="spellEnd"/>
            <w:r w:rsidRPr="00AA1FF9">
              <w:rPr>
                <w:sz w:val="20"/>
                <w:szCs w:val="20"/>
                <w:lang w:val="ky-KG"/>
              </w:rPr>
              <w:t xml:space="preserve"> </w:t>
            </w:r>
          </w:p>
          <w:p w14:paraId="252E18D1" w14:textId="77777777" w:rsidR="00762494" w:rsidRPr="00AA1FF9" w:rsidRDefault="00762494" w:rsidP="00762494">
            <w:pPr>
              <w:spacing w:before="20" w:after="20"/>
              <w:ind w:left="113"/>
              <w:rPr>
                <w:sz w:val="20"/>
                <w:szCs w:val="20"/>
                <w:lang w:val="ky-KG"/>
              </w:rPr>
            </w:pPr>
            <w:r w:rsidRPr="00AA1FF9">
              <w:rPr>
                <w:sz w:val="20"/>
                <w:szCs w:val="20"/>
                <w:lang w:val="ky-KG"/>
              </w:rPr>
              <w:t>(Ош ш. кошкондо)</w:t>
            </w:r>
          </w:p>
        </w:tc>
        <w:tc>
          <w:tcPr>
            <w:tcW w:w="1007" w:type="pct"/>
            <w:tcBorders>
              <w:top w:val="nil"/>
              <w:left w:val="nil"/>
              <w:bottom w:val="nil"/>
              <w:right w:val="nil"/>
            </w:tcBorders>
            <w:vAlign w:val="bottom"/>
            <w:hideMark/>
          </w:tcPr>
          <w:p w14:paraId="747AD85F" w14:textId="77777777" w:rsidR="00762494" w:rsidRPr="00AA1FF9" w:rsidRDefault="00762494" w:rsidP="00762494">
            <w:pPr>
              <w:jc w:val="right"/>
              <w:rPr>
                <w:sz w:val="20"/>
                <w:szCs w:val="20"/>
              </w:rPr>
            </w:pPr>
            <w:r w:rsidRPr="00AA1FF9">
              <w:rPr>
                <w:sz w:val="20"/>
                <w:szCs w:val="20"/>
              </w:rPr>
              <w:t>0,2</w:t>
            </w:r>
          </w:p>
        </w:tc>
        <w:tc>
          <w:tcPr>
            <w:tcW w:w="1220" w:type="pct"/>
            <w:tcBorders>
              <w:top w:val="nil"/>
              <w:left w:val="nil"/>
              <w:bottom w:val="nil"/>
              <w:right w:val="nil"/>
            </w:tcBorders>
            <w:vAlign w:val="bottom"/>
            <w:hideMark/>
          </w:tcPr>
          <w:p w14:paraId="27CBBB89" w14:textId="77777777" w:rsidR="00762494" w:rsidRPr="00AA1FF9" w:rsidRDefault="00762494" w:rsidP="00762494">
            <w:pPr>
              <w:jc w:val="right"/>
              <w:rPr>
                <w:sz w:val="20"/>
                <w:szCs w:val="20"/>
              </w:rPr>
            </w:pPr>
            <w:r w:rsidRPr="00AA1FF9">
              <w:rPr>
                <w:sz w:val="20"/>
                <w:szCs w:val="20"/>
              </w:rPr>
              <w:t>86,4</w:t>
            </w:r>
          </w:p>
        </w:tc>
        <w:tc>
          <w:tcPr>
            <w:tcW w:w="1249" w:type="pct"/>
            <w:tcBorders>
              <w:top w:val="nil"/>
              <w:left w:val="nil"/>
              <w:bottom w:val="nil"/>
              <w:right w:val="nil"/>
            </w:tcBorders>
            <w:vAlign w:val="bottom"/>
            <w:hideMark/>
          </w:tcPr>
          <w:p w14:paraId="4DE63688" w14:textId="77777777" w:rsidR="00762494" w:rsidRPr="00AA1FF9" w:rsidRDefault="00762494" w:rsidP="00762494">
            <w:pPr>
              <w:jc w:val="right"/>
              <w:rPr>
                <w:sz w:val="20"/>
                <w:szCs w:val="20"/>
              </w:rPr>
            </w:pPr>
            <w:r w:rsidRPr="00AA1FF9">
              <w:rPr>
                <w:sz w:val="20"/>
                <w:szCs w:val="20"/>
              </w:rPr>
              <w:t>82,9</w:t>
            </w:r>
          </w:p>
        </w:tc>
      </w:tr>
      <w:tr w:rsidR="00762494" w:rsidRPr="00AA1FF9" w14:paraId="49A671BB" w14:textId="77777777" w:rsidTr="00970AE2">
        <w:tc>
          <w:tcPr>
            <w:tcW w:w="1524" w:type="pct"/>
            <w:tcBorders>
              <w:top w:val="nil"/>
              <w:left w:val="nil"/>
              <w:bottom w:val="nil"/>
              <w:right w:val="nil"/>
            </w:tcBorders>
            <w:hideMark/>
          </w:tcPr>
          <w:p w14:paraId="51D91168" w14:textId="77777777" w:rsidR="00762494" w:rsidRPr="00AA1FF9" w:rsidRDefault="00762494" w:rsidP="00762494">
            <w:pPr>
              <w:spacing w:before="20" w:after="20"/>
              <w:ind w:left="113"/>
              <w:rPr>
                <w:sz w:val="20"/>
                <w:szCs w:val="20"/>
              </w:rPr>
            </w:pPr>
            <w:r w:rsidRPr="00AA1FF9">
              <w:rPr>
                <w:sz w:val="20"/>
                <w:szCs w:val="20"/>
              </w:rPr>
              <w:t xml:space="preserve">Талас </w:t>
            </w:r>
            <w:proofErr w:type="spellStart"/>
            <w:r w:rsidRPr="00AA1FF9">
              <w:rPr>
                <w:sz w:val="20"/>
                <w:szCs w:val="20"/>
              </w:rPr>
              <w:t>облусу</w:t>
            </w:r>
            <w:proofErr w:type="spellEnd"/>
          </w:p>
        </w:tc>
        <w:tc>
          <w:tcPr>
            <w:tcW w:w="1007" w:type="pct"/>
            <w:tcBorders>
              <w:top w:val="nil"/>
              <w:left w:val="nil"/>
              <w:bottom w:val="nil"/>
              <w:right w:val="nil"/>
            </w:tcBorders>
            <w:vAlign w:val="bottom"/>
            <w:hideMark/>
          </w:tcPr>
          <w:p w14:paraId="0F7DA816" w14:textId="77777777" w:rsidR="00762494" w:rsidRPr="00AA1FF9" w:rsidRDefault="00762494" w:rsidP="00762494">
            <w:pPr>
              <w:jc w:val="right"/>
              <w:rPr>
                <w:sz w:val="20"/>
                <w:szCs w:val="20"/>
              </w:rPr>
            </w:pPr>
            <w:r w:rsidRPr="00AA1FF9">
              <w:rPr>
                <w:sz w:val="20"/>
                <w:szCs w:val="20"/>
              </w:rPr>
              <w:t>0,0</w:t>
            </w:r>
          </w:p>
        </w:tc>
        <w:tc>
          <w:tcPr>
            <w:tcW w:w="1220" w:type="pct"/>
            <w:tcBorders>
              <w:top w:val="nil"/>
              <w:left w:val="nil"/>
              <w:bottom w:val="nil"/>
              <w:right w:val="nil"/>
            </w:tcBorders>
            <w:vAlign w:val="bottom"/>
            <w:hideMark/>
          </w:tcPr>
          <w:p w14:paraId="62A61DA5" w14:textId="77777777" w:rsidR="00762494" w:rsidRPr="00AA1FF9" w:rsidRDefault="00762494" w:rsidP="00762494">
            <w:pPr>
              <w:jc w:val="right"/>
              <w:rPr>
                <w:sz w:val="20"/>
                <w:szCs w:val="20"/>
              </w:rPr>
            </w:pPr>
            <w:r w:rsidRPr="00AA1FF9">
              <w:rPr>
                <w:sz w:val="20"/>
                <w:szCs w:val="20"/>
              </w:rPr>
              <w:t>0,0</w:t>
            </w:r>
          </w:p>
        </w:tc>
        <w:tc>
          <w:tcPr>
            <w:tcW w:w="1249" w:type="pct"/>
            <w:tcBorders>
              <w:top w:val="nil"/>
              <w:left w:val="nil"/>
              <w:bottom w:val="nil"/>
              <w:right w:val="nil"/>
            </w:tcBorders>
            <w:vAlign w:val="bottom"/>
            <w:hideMark/>
          </w:tcPr>
          <w:p w14:paraId="19CC31FD" w14:textId="77777777" w:rsidR="00762494" w:rsidRPr="00AA1FF9" w:rsidRDefault="00762494" w:rsidP="00762494">
            <w:pPr>
              <w:jc w:val="right"/>
              <w:rPr>
                <w:sz w:val="20"/>
                <w:szCs w:val="20"/>
              </w:rPr>
            </w:pPr>
            <w:r w:rsidRPr="00AA1FF9">
              <w:rPr>
                <w:sz w:val="20"/>
                <w:szCs w:val="20"/>
              </w:rPr>
              <w:t>0,0</w:t>
            </w:r>
          </w:p>
        </w:tc>
      </w:tr>
      <w:tr w:rsidR="00762494" w:rsidRPr="00AA1FF9" w14:paraId="6BFCC37C" w14:textId="77777777" w:rsidTr="00762494">
        <w:tc>
          <w:tcPr>
            <w:tcW w:w="1524" w:type="pct"/>
            <w:tcBorders>
              <w:top w:val="nil"/>
              <w:left w:val="nil"/>
              <w:bottom w:val="nil"/>
              <w:right w:val="nil"/>
            </w:tcBorders>
            <w:hideMark/>
          </w:tcPr>
          <w:p w14:paraId="1165DCF7" w14:textId="77777777" w:rsidR="00762494" w:rsidRPr="00AA1FF9" w:rsidRDefault="00762494" w:rsidP="00762494">
            <w:pPr>
              <w:spacing w:before="20" w:after="20"/>
              <w:ind w:left="113"/>
              <w:rPr>
                <w:sz w:val="20"/>
                <w:szCs w:val="20"/>
              </w:rPr>
            </w:pPr>
            <w:r w:rsidRPr="00AA1FF9">
              <w:rPr>
                <w:sz w:val="20"/>
                <w:szCs w:val="20"/>
              </w:rPr>
              <w:t>Ч</w:t>
            </w:r>
            <w:r w:rsidRPr="00AA1FF9">
              <w:rPr>
                <w:sz w:val="20"/>
                <w:szCs w:val="20"/>
                <w:lang w:val="ky-KG"/>
              </w:rPr>
              <w:t>ү</w:t>
            </w:r>
            <w:r w:rsidRPr="00AA1FF9">
              <w:rPr>
                <w:sz w:val="20"/>
                <w:szCs w:val="20"/>
              </w:rPr>
              <w:t xml:space="preserve">й </w:t>
            </w:r>
            <w:proofErr w:type="spellStart"/>
            <w:r w:rsidRPr="00AA1FF9">
              <w:rPr>
                <w:sz w:val="20"/>
                <w:szCs w:val="20"/>
              </w:rPr>
              <w:t>облусу</w:t>
            </w:r>
            <w:proofErr w:type="spellEnd"/>
          </w:p>
        </w:tc>
        <w:tc>
          <w:tcPr>
            <w:tcW w:w="1007" w:type="pct"/>
            <w:tcBorders>
              <w:top w:val="nil"/>
              <w:left w:val="nil"/>
              <w:bottom w:val="nil"/>
              <w:right w:val="nil"/>
            </w:tcBorders>
            <w:vAlign w:val="bottom"/>
            <w:hideMark/>
          </w:tcPr>
          <w:p w14:paraId="0BDAB4E5" w14:textId="77777777" w:rsidR="00762494" w:rsidRPr="00AA1FF9" w:rsidRDefault="00762494" w:rsidP="00762494">
            <w:pPr>
              <w:jc w:val="right"/>
              <w:rPr>
                <w:sz w:val="20"/>
                <w:szCs w:val="20"/>
              </w:rPr>
            </w:pPr>
            <w:r w:rsidRPr="00AA1FF9">
              <w:rPr>
                <w:sz w:val="20"/>
                <w:szCs w:val="20"/>
              </w:rPr>
              <w:t>36,1</w:t>
            </w:r>
          </w:p>
        </w:tc>
        <w:tc>
          <w:tcPr>
            <w:tcW w:w="1220" w:type="pct"/>
            <w:tcBorders>
              <w:top w:val="nil"/>
              <w:left w:val="nil"/>
              <w:bottom w:val="nil"/>
              <w:right w:val="nil"/>
            </w:tcBorders>
            <w:vAlign w:val="bottom"/>
            <w:hideMark/>
          </w:tcPr>
          <w:p w14:paraId="605A5B67" w14:textId="77777777" w:rsidR="00762494" w:rsidRPr="00AA1FF9" w:rsidRDefault="00762494" w:rsidP="00762494">
            <w:pPr>
              <w:jc w:val="right"/>
              <w:rPr>
                <w:sz w:val="20"/>
                <w:szCs w:val="20"/>
              </w:rPr>
            </w:pPr>
            <w:r w:rsidRPr="00AA1FF9">
              <w:rPr>
                <w:sz w:val="20"/>
                <w:szCs w:val="20"/>
              </w:rPr>
              <w:t>101,0</w:t>
            </w:r>
          </w:p>
        </w:tc>
        <w:tc>
          <w:tcPr>
            <w:tcW w:w="1249" w:type="pct"/>
            <w:tcBorders>
              <w:top w:val="nil"/>
              <w:left w:val="nil"/>
              <w:bottom w:val="nil"/>
              <w:right w:val="nil"/>
            </w:tcBorders>
            <w:vAlign w:val="bottom"/>
            <w:hideMark/>
          </w:tcPr>
          <w:p w14:paraId="057170B0" w14:textId="77777777" w:rsidR="00762494" w:rsidRPr="00AA1FF9" w:rsidRDefault="00762494" w:rsidP="00762494">
            <w:pPr>
              <w:jc w:val="right"/>
              <w:rPr>
                <w:sz w:val="20"/>
                <w:szCs w:val="20"/>
              </w:rPr>
            </w:pPr>
            <w:r w:rsidRPr="00AA1FF9">
              <w:rPr>
                <w:sz w:val="20"/>
                <w:szCs w:val="20"/>
              </w:rPr>
              <w:t>100,5</w:t>
            </w:r>
          </w:p>
        </w:tc>
      </w:tr>
      <w:tr w:rsidR="00762494" w:rsidRPr="00AA1FF9" w14:paraId="7D9D4951" w14:textId="77777777" w:rsidTr="00762494">
        <w:tc>
          <w:tcPr>
            <w:tcW w:w="1524" w:type="pct"/>
            <w:tcBorders>
              <w:top w:val="nil"/>
              <w:left w:val="nil"/>
              <w:bottom w:val="single" w:sz="8" w:space="0" w:color="auto"/>
              <w:right w:val="nil"/>
            </w:tcBorders>
            <w:hideMark/>
          </w:tcPr>
          <w:p w14:paraId="5AE46B0D" w14:textId="77777777" w:rsidR="00762494" w:rsidRPr="00AA1FF9" w:rsidRDefault="00762494" w:rsidP="00762494">
            <w:pPr>
              <w:spacing w:before="20" w:after="20"/>
              <w:ind w:left="113"/>
              <w:rPr>
                <w:sz w:val="20"/>
                <w:szCs w:val="20"/>
              </w:rPr>
            </w:pPr>
            <w:r w:rsidRPr="00AA1FF9">
              <w:rPr>
                <w:sz w:val="20"/>
                <w:szCs w:val="20"/>
              </w:rPr>
              <w:t>Бишкек ш.</w:t>
            </w:r>
          </w:p>
        </w:tc>
        <w:tc>
          <w:tcPr>
            <w:tcW w:w="1007" w:type="pct"/>
            <w:tcBorders>
              <w:top w:val="nil"/>
              <w:left w:val="nil"/>
              <w:bottom w:val="single" w:sz="8" w:space="0" w:color="auto"/>
              <w:right w:val="nil"/>
            </w:tcBorders>
            <w:vAlign w:val="bottom"/>
            <w:hideMark/>
          </w:tcPr>
          <w:p w14:paraId="07EBA712" w14:textId="77777777" w:rsidR="00762494" w:rsidRPr="00AA1FF9" w:rsidRDefault="00762494" w:rsidP="00762494">
            <w:pPr>
              <w:jc w:val="right"/>
              <w:rPr>
                <w:sz w:val="20"/>
                <w:szCs w:val="20"/>
              </w:rPr>
            </w:pPr>
            <w:r w:rsidRPr="00AA1FF9">
              <w:rPr>
                <w:sz w:val="20"/>
                <w:szCs w:val="20"/>
              </w:rPr>
              <w:t>20,7</w:t>
            </w:r>
          </w:p>
        </w:tc>
        <w:tc>
          <w:tcPr>
            <w:tcW w:w="1220" w:type="pct"/>
            <w:tcBorders>
              <w:top w:val="nil"/>
              <w:left w:val="nil"/>
              <w:bottom w:val="single" w:sz="8" w:space="0" w:color="auto"/>
              <w:right w:val="nil"/>
            </w:tcBorders>
            <w:vAlign w:val="bottom"/>
            <w:hideMark/>
          </w:tcPr>
          <w:p w14:paraId="76750CBE" w14:textId="77777777" w:rsidR="00762494" w:rsidRPr="00AA1FF9" w:rsidRDefault="00762494" w:rsidP="00762494">
            <w:pPr>
              <w:jc w:val="right"/>
              <w:rPr>
                <w:sz w:val="20"/>
                <w:szCs w:val="20"/>
              </w:rPr>
            </w:pPr>
            <w:r w:rsidRPr="00AA1FF9">
              <w:rPr>
                <w:sz w:val="20"/>
                <w:szCs w:val="20"/>
              </w:rPr>
              <w:t>89,7</w:t>
            </w:r>
          </w:p>
        </w:tc>
        <w:tc>
          <w:tcPr>
            <w:tcW w:w="1249" w:type="pct"/>
            <w:tcBorders>
              <w:top w:val="nil"/>
              <w:left w:val="nil"/>
              <w:bottom w:val="single" w:sz="8" w:space="0" w:color="auto"/>
              <w:right w:val="nil"/>
            </w:tcBorders>
            <w:vAlign w:val="bottom"/>
            <w:hideMark/>
          </w:tcPr>
          <w:p w14:paraId="0376BF80" w14:textId="77777777" w:rsidR="00762494" w:rsidRPr="00AA1FF9" w:rsidRDefault="00762494" w:rsidP="00762494">
            <w:pPr>
              <w:jc w:val="right"/>
              <w:rPr>
                <w:sz w:val="20"/>
                <w:szCs w:val="20"/>
              </w:rPr>
            </w:pPr>
            <w:r w:rsidRPr="00AA1FF9">
              <w:rPr>
                <w:sz w:val="20"/>
                <w:szCs w:val="20"/>
              </w:rPr>
              <w:t>103,5</w:t>
            </w:r>
          </w:p>
        </w:tc>
      </w:tr>
    </w:tbl>
    <w:p w14:paraId="1612B4FE" w14:textId="77777777" w:rsidR="00762494" w:rsidRPr="00762494" w:rsidRDefault="00762494" w:rsidP="00762494">
      <w:pPr>
        <w:shd w:val="clear" w:color="auto" w:fill="FFFFFF"/>
        <w:spacing w:before="60" w:after="120"/>
        <w:rPr>
          <w:sz w:val="18"/>
          <w:szCs w:val="18"/>
        </w:rPr>
      </w:pPr>
      <w:r w:rsidRPr="00762494">
        <w:rPr>
          <w:sz w:val="18"/>
          <w:szCs w:val="18"/>
          <w:vertAlign w:val="superscript"/>
        </w:rPr>
        <w:t>1</w:t>
      </w:r>
      <w:r w:rsidRPr="00762494">
        <w:rPr>
          <w:sz w:val="18"/>
          <w:szCs w:val="18"/>
        </w:rPr>
        <w:t xml:space="preserve"> Ч</w:t>
      </w:r>
      <w:r w:rsidRPr="00762494">
        <w:rPr>
          <w:sz w:val="18"/>
          <w:szCs w:val="18"/>
          <w:lang w:val="ky-KG"/>
        </w:rPr>
        <w:t>акан ишканаларды эсептебегенде</w:t>
      </w:r>
    </w:p>
    <w:p w14:paraId="78BF584F" w14:textId="77777777" w:rsidR="00970AE2" w:rsidRDefault="00970AE2" w:rsidP="00762494">
      <w:pPr>
        <w:spacing w:before="60" w:after="120"/>
        <w:ind w:firstLine="709"/>
        <w:jc w:val="both"/>
      </w:pPr>
    </w:p>
    <w:p w14:paraId="66B644D2" w14:textId="5A3D324B" w:rsidR="00762494" w:rsidRPr="00762494" w:rsidRDefault="00762494" w:rsidP="00762494">
      <w:pPr>
        <w:spacing w:before="60" w:after="120"/>
        <w:ind w:firstLine="709"/>
        <w:jc w:val="both"/>
        <w:rPr>
          <w:lang w:val="ky-KG"/>
        </w:rPr>
      </w:pPr>
      <w:r w:rsidRPr="00762494">
        <w:lastRenderedPageBreak/>
        <w:t xml:space="preserve">Кыргыз </w:t>
      </w:r>
      <w:proofErr w:type="spellStart"/>
      <w:r w:rsidRPr="00762494">
        <w:t>Республикасынын</w:t>
      </w:r>
      <w:proofErr w:type="spellEnd"/>
      <w:r w:rsidRPr="00762494">
        <w:t xml:space="preserve"> </w:t>
      </w:r>
      <w:r w:rsidRPr="00762494">
        <w:rPr>
          <w:lang w:val="ky-KG"/>
        </w:rPr>
        <w:t>Эмгек, социалдык камсыздоо</w:t>
      </w:r>
      <w:r w:rsidRPr="00762494">
        <w:t xml:space="preserve"> </w:t>
      </w:r>
      <w:proofErr w:type="spellStart"/>
      <w:r w:rsidRPr="00762494">
        <w:t>жана</w:t>
      </w:r>
      <w:proofErr w:type="spellEnd"/>
      <w:r w:rsidRPr="00762494">
        <w:t xml:space="preserve"> миграция </w:t>
      </w:r>
      <w:proofErr w:type="spellStart"/>
      <w:r w:rsidRPr="00762494">
        <w:t>министрлигинин</w:t>
      </w:r>
      <w:proofErr w:type="spellEnd"/>
      <w:r w:rsidRPr="00762494">
        <w:t xml:space="preserve"> </w:t>
      </w:r>
      <w:proofErr w:type="spellStart"/>
      <w:r w:rsidRPr="00762494">
        <w:t>маалыматтары</w:t>
      </w:r>
      <w:proofErr w:type="spellEnd"/>
      <w:r w:rsidRPr="00762494">
        <w:t xml:space="preserve"> </w:t>
      </w:r>
      <w:proofErr w:type="spellStart"/>
      <w:r w:rsidRPr="00762494">
        <w:t>боюнча</w:t>
      </w:r>
      <w:proofErr w:type="spellEnd"/>
      <w:r w:rsidRPr="00762494">
        <w:t xml:space="preserve"> </w:t>
      </w:r>
      <w:proofErr w:type="spellStart"/>
      <w:r w:rsidRPr="00762494">
        <w:t>жумуш</w:t>
      </w:r>
      <w:proofErr w:type="spellEnd"/>
      <w:r w:rsidRPr="00762494">
        <w:t xml:space="preserve"> </w:t>
      </w:r>
      <w:proofErr w:type="spellStart"/>
      <w:r w:rsidRPr="00762494">
        <w:t>издеп</w:t>
      </w:r>
      <w:proofErr w:type="spellEnd"/>
      <w:r w:rsidRPr="00762494">
        <w:t xml:space="preserve">, </w:t>
      </w:r>
      <w:proofErr w:type="spellStart"/>
      <w:r w:rsidRPr="00762494">
        <w:t>мамлекеттик</w:t>
      </w:r>
      <w:proofErr w:type="spellEnd"/>
      <w:r w:rsidRPr="00762494">
        <w:t xml:space="preserve"> </w:t>
      </w:r>
      <w:proofErr w:type="spellStart"/>
      <w:r w:rsidRPr="00762494">
        <w:t>иш</w:t>
      </w:r>
      <w:proofErr w:type="spellEnd"/>
      <w:r w:rsidRPr="00762494">
        <w:t xml:space="preserve"> </w:t>
      </w:r>
      <w:proofErr w:type="spellStart"/>
      <w:r w:rsidRPr="00762494">
        <w:t>менен</w:t>
      </w:r>
      <w:proofErr w:type="spellEnd"/>
      <w:r w:rsidRPr="00762494">
        <w:t xml:space="preserve"> </w:t>
      </w:r>
      <w:proofErr w:type="spellStart"/>
      <w:r w:rsidRPr="00762494">
        <w:t>камсыз</w:t>
      </w:r>
      <w:proofErr w:type="spellEnd"/>
      <w:r w:rsidRPr="00762494">
        <w:rPr>
          <w:lang w:val="ky-KG"/>
        </w:rPr>
        <w:t>доо</w:t>
      </w:r>
      <w:r w:rsidRPr="00762494">
        <w:t xml:space="preserve"> </w:t>
      </w:r>
      <w:proofErr w:type="spellStart"/>
      <w:r w:rsidRPr="00762494">
        <w:t>органдарында</w:t>
      </w:r>
      <w:proofErr w:type="spellEnd"/>
      <w:r w:rsidRPr="00762494">
        <w:t xml:space="preserve"> </w:t>
      </w:r>
      <w:proofErr w:type="spellStart"/>
      <w:r w:rsidRPr="00762494">
        <w:t>катт</w:t>
      </w:r>
      <w:proofErr w:type="spellEnd"/>
      <w:r w:rsidRPr="00762494">
        <w:rPr>
          <w:lang w:val="ky-KG"/>
        </w:rPr>
        <w:t>оодо турган</w:t>
      </w:r>
      <w:r w:rsidRPr="00762494">
        <w:t xml:space="preserve"> </w:t>
      </w:r>
      <w:proofErr w:type="spellStart"/>
      <w:r w:rsidRPr="00762494">
        <w:t>жумушсуз</w:t>
      </w:r>
      <w:proofErr w:type="spellEnd"/>
      <w:r w:rsidRPr="00762494">
        <w:t xml:space="preserve"> </w:t>
      </w:r>
      <w:r w:rsidRPr="00762494">
        <w:rPr>
          <w:lang w:val="ky-KG"/>
        </w:rPr>
        <w:t>калктын</w:t>
      </w:r>
      <w:r w:rsidRPr="00762494">
        <w:t xml:space="preserve"> саны 2024-ж. </w:t>
      </w:r>
      <w:r w:rsidRPr="00762494">
        <w:rPr>
          <w:bCs/>
          <w:lang w:val="ky-KG"/>
        </w:rPr>
        <w:t>1-декабрына</w:t>
      </w:r>
      <w:r w:rsidRPr="00762494">
        <w:rPr>
          <w:lang w:val="ky-KG"/>
        </w:rPr>
        <w:t xml:space="preserve"> карата</w:t>
      </w:r>
      <w:r w:rsidRPr="00762494">
        <w:rPr>
          <w:b/>
          <w:lang w:val="ky-KG"/>
        </w:rPr>
        <w:t xml:space="preserve"> </w:t>
      </w:r>
      <w:r w:rsidRPr="00762494">
        <w:rPr>
          <w:lang w:val="ky-KG"/>
        </w:rPr>
        <w:t>74,7</w:t>
      </w:r>
      <w:r w:rsidRPr="00762494">
        <w:rPr>
          <w:b/>
          <w:lang w:val="ky-KG"/>
        </w:rPr>
        <w:t xml:space="preserve"> </w:t>
      </w:r>
      <w:r w:rsidRPr="00762494">
        <w:rPr>
          <w:lang w:val="ky-KG"/>
        </w:rPr>
        <w:t>миң адамды түздү, бул 2023-ж. ушул</w:t>
      </w:r>
      <w:r w:rsidRPr="00762494">
        <w:t xml:space="preserve"> к</w:t>
      </w:r>
      <w:r w:rsidRPr="00762494">
        <w:rPr>
          <w:lang w:val="ky-KG"/>
        </w:rPr>
        <w:t>ү</w:t>
      </w:r>
      <w:r w:rsidRPr="00762494">
        <w:t>н</w:t>
      </w:r>
      <w:r w:rsidRPr="00762494">
        <w:rPr>
          <w:lang w:val="ky-KG"/>
        </w:rPr>
        <w:t>ү</w:t>
      </w:r>
      <w:r w:rsidRPr="00762494">
        <w:t>н</w:t>
      </w:r>
      <w:r w:rsidRPr="00762494">
        <w:rPr>
          <w:lang w:val="ky-KG"/>
        </w:rPr>
        <w:t>ө</w:t>
      </w:r>
      <w:r w:rsidRPr="00762494">
        <w:t xml:space="preserve"> </w:t>
      </w:r>
      <w:proofErr w:type="spellStart"/>
      <w:r w:rsidRPr="00762494">
        <w:t>салыштырганда</w:t>
      </w:r>
      <w:proofErr w:type="spellEnd"/>
      <w:r w:rsidRPr="00762494">
        <w:t xml:space="preserve"> 21,3</w:t>
      </w:r>
      <w:r w:rsidRPr="00762494">
        <w:rPr>
          <w:lang w:val="ky-KG"/>
        </w:rPr>
        <w:t xml:space="preserve"> пайызга аз, анын ичинен </w:t>
      </w:r>
      <w:proofErr w:type="spellStart"/>
      <w:r w:rsidRPr="00762494">
        <w:t>катталган</w:t>
      </w:r>
      <w:proofErr w:type="spellEnd"/>
      <w:r w:rsidRPr="00762494">
        <w:t xml:space="preserve"> </w:t>
      </w:r>
      <w:proofErr w:type="spellStart"/>
      <w:r w:rsidRPr="00762494">
        <w:t>жумушсуздардын</w:t>
      </w:r>
      <w:proofErr w:type="spellEnd"/>
      <w:r w:rsidRPr="00762494">
        <w:t xml:space="preserve"> саны 53,9</w:t>
      </w:r>
      <w:r w:rsidRPr="00762494">
        <w:rPr>
          <w:lang w:val="ky-KG"/>
        </w:rPr>
        <w:t xml:space="preserve"> миң адам же 23,3 </w:t>
      </w:r>
      <w:proofErr w:type="spellStart"/>
      <w:r w:rsidRPr="00762494">
        <w:t>пайызга</w:t>
      </w:r>
      <w:proofErr w:type="spellEnd"/>
      <w:r w:rsidRPr="00762494">
        <w:rPr>
          <w:lang w:val="ky-KG"/>
        </w:rPr>
        <w:t xml:space="preserve"> аз</w:t>
      </w:r>
      <w:r w:rsidRPr="00762494">
        <w:t>.</w:t>
      </w:r>
      <w:r w:rsidRPr="00762494">
        <w:rPr>
          <w:b/>
          <w:bCs/>
          <w:lang w:val="ky-KG"/>
        </w:rPr>
        <w:t xml:space="preserve"> </w:t>
      </w:r>
    </w:p>
    <w:p w14:paraId="797B103D" w14:textId="64B449DE" w:rsidR="00762494" w:rsidRPr="00762494" w:rsidRDefault="00762494" w:rsidP="00762494">
      <w:pPr>
        <w:spacing w:before="120" w:after="120"/>
        <w:ind w:left="1304" w:hanging="1304"/>
        <w:rPr>
          <w:b/>
          <w:lang w:val="ky-KG"/>
        </w:rPr>
      </w:pPr>
      <w:r w:rsidRPr="00762494">
        <w:rPr>
          <w:b/>
          <w:bCs/>
          <w:lang w:val="ky-KG"/>
        </w:rPr>
        <w:t>5</w:t>
      </w:r>
      <w:r w:rsidR="005B7E0D">
        <w:rPr>
          <w:b/>
          <w:bCs/>
          <w:lang w:val="ky-KG"/>
        </w:rPr>
        <w:t>3</w:t>
      </w:r>
      <w:r w:rsidRPr="00762494">
        <w:rPr>
          <w:b/>
          <w:bCs/>
          <w:lang w:val="ky-KG"/>
        </w:rPr>
        <w:t xml:space="preserve">-таблица: </w:t>
      </w:r>
      <w:r w:rsidRPr="00762494">
        <w:rPr>
          <w:b/>
          <w:lang w:val="ky-KG"/>
        </w:rPr>
        <w:t>2024-жылдын 1-декабрына карата мамлекеттик иш менен камсыз кылуу</w:t>
      </w:r>
      <w:r w:rsidRPr="00762494">
        <w:rPr>
          <w:b/>
          <w:lang w:val="ky-KG"/>
        </w:rPr>
        <w:br/>
        <w:t>органдарында катталган жумушсуздардын саны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1"/>
        <w:gridCol w:w="1608"/>
        <w:gridCol w:w="2350"/>
        <w:gridCol w:w="116"/>
        <w:gridCol w:w="2463"/>
      </w:tblGrid>
      <w:tr w:rsidR="00762494" w:rsidRPr="00762494" w14:paraId="4F9DE6F6" w14:textId="77777777" w:rsidTr="00AA1FF9">
        <w:trPr>
          <w:cantSplit/>
          <w:tblHeader/>
        </w:trPr>
        <w:tc>
          <w:tcPr>
            <w:tcW w:w="1609" w:type="pct"/>
            <w:tcBorders>
              <w:top w:val="single" w:sz="8" w:space="0" w:color="auto"/>
              <w:left w:val="nil"/>
              <w:bottom w:val="nil"/>
              <w:right w:val="nil"/>
            </w:tcBorders>
          </w:tcPr>
          <w:p w14:paraId="012B0035" w14:textId="77777777" w:rsidR="00762494" w:rsidRPr="00762494" w:rsidRDefault="00762494" w:rsidP="00762494">
            <w:pPr>
              <w:spacing w:before="20" w:after="20"/>
              <w:rPr>
                <w:b/>
                <w:bCs/>
                <w:sz w:val="20"/>
                <w:szCs w:val="20"/>
                <w:lang w:val="ky-KG"/>
              </w:rPr>
            </w:pPr>
          </w:p>
        </w:tc>
        <w:tc>
          <w:tcPr>
            <w:tcW w:w="834" w:type="pct"/>
            <w:vMerge w:val="restart"/>
            <w:tcBorders>
              <w:top w:val="single" w:sz="8" w:space="0" w:color="auto"/>
              <w:left w:val="nil"/>
              <w:bottom w:val="single" w:sz="8" w:space="0" w:color="auto"/>
              <w:right w:val="nil"/>
            </w:tcBorders>
            <w:hideMark/>
          </w:tcPr>
          <w:p w14:paraId="69B39119" w14:textId="77777777" w:rsidR="00762494" w:rsidRPr="00762494" w:rsidRDefault="00762494" w:rsidP="00762494">
            <w:pPr>
              <w:spacing w:before="20" w:after="20"/>
              <w:jc w:val="right"/>
              <w:rPr>
                <w:b/>
                <w:bCs/>
                <w:sz w:val="20"/>
                <w:szCs w:val="20"/>
              </w:rPr>
            </w:pPr>
            <w:r w:rsidRPr="00762494">
              <w:rPr>
                <w:b/>
                <w:bCs/>
                <w:sz w:val="20"/>
                <w:szCs w:val="20"/>
                <w:lang w:val="ky-KG"/>
              </w:rPr>
              <w:t>Бардыгы</w:t>
            </w:r>
            <w:r w:rsidRPr="00762494">
              <w:rPr>
                <w:b/>
                <w:bCs/>
                <w:sz w:val="20"/>
                <w:szCs w:val="20"/>
              </w:rPr>
              <w:t xml:space="preserve">, </w:t>
            </w:r>
          </w:p>
          <w:p w14:paraId="28D24D7E" w14:textId="77777777" w:rsidR="00762494" w:rsidRPr="00762494" w:rsidRDefault="00762494" w:rsidP="00762494">
            <w:pPr>
              <w:spacing w:before="20" w:after="20"/>
              <w:jc w:val="right"/>
              <w:rPr>
                <w:b/>
                <w:bCs/>
                <w:sz w:val="20"/>
                <w:szCs w:val="20"/>
                <w:lang w:val="ky-KG"/>
              </w:rPr>
            </w:pPr>
            <w:r w:rsidRPr="00762494">
              <w:rPr>
                <w:b/>
                <w:bCs/>
                <w:sz w:val="20"/>
                <w:szCs w:val="20"/>
                <w:lang w:val="ky-KG"/>
              </w:rPr>
              <w:t>адам</w:t>
            </w:r>
          </w:p>
        </w:tc>
        <w:tc>
          <w:tcPr>
            <w:tcW w:w="1279" w:type="pct"/>
            <w:gridSpan w:val="2"/>
            <w:tcBorders>
              <w:top w:val="single" w:sz="8" w:space="0" w:color="auto"/>
              <w:left w:val="nil"/>
              <w:bottom w:val="single" w:sz="4" w:space="0" w:color="auto"/>
              <w:right w:val="nil"/>
            </w:tcBorders>
            <w:hideMark/>
          </w:tcPr>
          <w:p w14:paraId="26F39ECF" w14:textId="77777777" w:rsidR="00762494" w:rsidRPr="00762494" w:rsidRDefault="00762494" w:rsidP="00762494">
            <w:pPr>
              <w:spacing w:before="20" w:after="20"/>
              <w:jc w:val="center"/>
              <w:rPr>
                <w:b/>
                <w:sz w:val="20"/>
                <w:szCs w:val="20"/>
              </w:rPr>
            </w:pPr>
            <w:r w:rsidRPr="00762494">
              <w:rPr>
                <w:b/>
                <w:sz w:val="20"/>
                <w:szCs w:val="20"/>
                <w:lang w:val="ky-KG"/>
              </w:rPr>
              <w:t xml:space="preserve">Мурунку жылдын </w:t>
            </w:r>
          </w:p>
        </w:tc>
        <w:tc>
          <w:tcPr>
            <w:tcW w:w="1279" w:type="pct"/>
            <w:tcBorders>
              <w:top w:val="single" w:sz="8" w:space="0" w:color="auto"/>
              <w:left w:val="nil"/>
              <w:bottom w:val="single" w:sz="4" w:space="0" w:color="auto"/>
              <w:right w:val="nil"/>
            </w:tcBorders>
            <w:hideMark/>
          </w:tcPr>
          <w:p w14:paraId="6B204257" w14:textId="77777777" w:rsidR="00762494" w:rsidRPr="00762494" w:rsidRDefault="00762494" w:rsidP="00762494">
            <w:pPr>
              <w:spacing w:before="20" w:after="20"/>
              <w:jc w:val="center"/>
              <w:rPr>
                <w:b/>
                <w:sz w:val="20"/>
                <w:szCs w:val="20"/>
                <w:lang w:val="ky-KG"/>
              </w:rPr>
            </w:pPr>
            <w:r w:rsidRPr="00762494">
              <w:rPr>
                <w:b/>
                <w:sz w:val="20"/>
                <w:szCs w:val="20"/>
                <w:lang w:val="ky-KG"/>
              </w:rPr>
              <w:t>Мурунку айдын</w:t>
            </w:r>
          </w:p>
        </w:tc>
      </w:tr>
      <w:tr w:rsidR="00762494" w:rsidRPr="00762494" w14:paraId="0BF82EC8" w14:textId="77777777" w:rsidTr="00AA1FF9">
        <w:trPr>
          <w:cantSplit/>
          <w:trHeight w:val="331"/>
          <w:tblHeader/>
        </w:trPr>
        <w:tc>
          <w:tcPr>
            <w:tcW w:w="1609" w:type="pct"/>
            <w:tcBorders>
              <w:top w:val="nil"/>
              <w:left w:val="nil"/>
              <w:bottom w:val="single" w:sz="8" w:space="0" w:color="auto"/>
              <w:right w:val="nil"/>
            </w:tcBorders>
          </w:tcPr>
          <w:p w14:paraId="77B23FCF" w14:textId="77777777" w:rsidR="00762494" w:rsidRPr="00762494" w:rsidRDefault="00762494" w:rsidP="00762494">
            <w:pPr>
              <w:spacing w:before="20" w:after="20"/>
              <w:rPr>
                <w:b/>
                <w:bCs/>
                <w:sz w:val="20"/>
                <w:szCs w:val="20"/>
              </w:rPr>
            </w:pPr>
          </w:p>
        </w:tc>
        <w:tc>
          <w:tcPr>
            <w:tcW w:w="834" w:type="pct"/>
            <w:vMerge/>
            <w:tcBorders>
              <w:top w:val="single" w:sz="8" w:space="0" w:color="auto"/>
              <w:left w:val="nil"/>
              <w:bottom w:val="single" w:sz="8" w:space="0" w:color="auto"/>
              <w:right w:val="nil"/>
            </w:tcBorders>
            <w:vAlign w:val="center"/>
            <w:hideMark/>
          </w:tcPr>
          <w:p w14:paraId="0C46DD3E" w14:textId="77777777" w:rsidR="00762494" w:rsidRPr="00762494" w:rsidRDefault="00762494" w:rsidP="00762494">
            <w:pPr>
              <w:rPr>
                <w:b/>
                <w:bCs/>
                <w:sz w:val="20"/>
                <w:szCs w:val="20"/>
                <w:lang w:val="ky-KG"/>
              </w:rPr>
            </w:pPr>
          </w:p>
        </w:tc>
        <w:tc>
          <w:tcPr>
            <w:tcW w:w="2557" w:type="pct"/>
            <w:gridSpan w:val="3"/>
            <w:tcBorders>
              <w:top w:val="single" w:sz="4" w:space="0" w:color="auto"/>
              <w:left w:val="nil"/>
              <w:bottom w:val="single" w:sz="8" w:space="0" w:color="auto"/>
              <w:right w:val="nil"/>
            </w:tcBorders>
            <w:hideMark/>
          </w:tcPr>
          <w:p w14:paraId="15A23C83" w14:textId="77777777" w:rsidR="00762494" w:rsidRPr="00762494" w:rsidRDefault="00762494" w:rsidP="00762494">
            <w:pPr>
              <w:shd w:val="clear" w:color="auto" w:fill="FFFFFF"/>
              <w:spacing w:before="20" w:after="20"/>
              <w:jc w:val="center"/>
              <w:rPr>
                <w:b/>
                <w:bCs/>
                <w:sz w:val="20"/>
                <w:szCs w:val="20"/>
              </w:rPr>
            </w:pPr>
            <w:r w:rsidRPr="00762494">
              <w:rPr>
                <w:b/>
                <w:sz w:val="20"/>
                <w:szCs w:val="20"/>
                <w:lang w:val="ky-KG"/>
              </w:rPr>
              <w:t>тийиштүү күнүнө карата пайыз менен</w:t>
            </w:r>
          </w:p>
        </w:tc>
      </w:tr>
      <w:tr w:rsidR="00762494" w:rsidRPr="00762494" w14:paraId="3602E19F" w14:textId="77777777" w:rsidTr="00970AE2">
        <w:tc>
          <w:tcPr>
            <w:tcW w:w="1609" w:type="pct"/>
            <w:tcBorders>
              <w:top w:val="single" w:sz="8" w:space="0" w:color="auto"/>
              <w:left w:val="nil"/>
              <w:bottom w:val="nil"/>
              <w:right w:val="nil"/>
            </w:tcBorders>
            <w:vAlign w:val="bottom"/>
            <w:hideMark/>
          </w:tcPr>
          <w:p w14:paraId="4B27632E" w14:textId="77777777" w:rsidR="00762494" w:rsidRPr="00762494" w:rsidRDefault="00762494" w:rsidP="00762494">
            <w:pPr>
              <w:spacing w:before="20" w:after="20"/>
              <w:rPr>
                <w:b/>
                <w:sz w:val="20"/>
                <w:szCs w:val="20"/>
              </w:rPr>
            </w:pPr>
            <w:r w:rsidRPr="00762494">
              <w:rPr>
                <w:b/>
                <w:sz w:val="20"/>
                <w:szCs w:val="20"/>
              </w:rPr>
              <w:t xml:space="preserve">Кыргыз </w:t>
            </w:r>
            <w:proofErr w:type="spellStart"/>
            <w:r w:rsidRPr="00762494">
              <w:rPr>
                <w:b/>
                <w:sz w:val="20"/>
                <w:szCs w:val="20"/>
              </w:rPr>
              <w:t>Республикасы</w:t>
            </w:r>
            <w:proofErr w:type="spellEnd"/>
          </w:p>
        </w:tc>
        <w:tc>
          <w:tcPr>
            <w:tcW w:w="834" w:type="pct"/>
            <w:tcBorders>
              <w:top w:val="nil"/>
              <w:left w:val="nil"/>
              <w:bottom w:val="nil"/>
              <w:right w:val="nil"/>
            </w:tcBorders>
            <w:vAlign w:val="bottom"/>
            <w:hideMark/>
          </w:tcPr>
          <w:p w14:paraId="4114C237" w14:textId="77777777" w:rsidR="00762494" w:rsidRPr="00762494" w:rsidRDefault="00762494" w:rsidP="00762494">
            <w:pPr>
              <w:jc w:val="right"/>
              <w:rPr>
                <w:b/>
                <w:bCs/>
                <w:sz w:val="20"/>
                <w:szCs w:val="20"/>
              </w:rPr>
            </w:pPr>
            <w:r w:rsidRPr="00762494">
              <w:rPr>
                <w:b/>
                <w:bCs/>
                <w:sz w:val="20"/>
                <w:szCs w:val="20"/>
              </w:rPr>
              <w:t>53 862</w:t>
            </w:r>
          </w:p>
        </w:tc>
        <w:tc>
          <w:tcPr>
            <w:tcW w:w="1219" w:type="pct"/>
            <w:tcBorders>
              <w:top w:val="nil"/>
              <w:left w:val="nil"/>
              <w:bottom w:val="nil"/>
              <w:right w:val="nil"/>
            </w:tcBorders>
            <w:vAlign w:val="bottom"/>
            <w:hideMark/>
          </w:tcPr>
          <w:p w14:paraId="546B7E0A" w14:textId="77777777" w:rsidR="00762494" w:rsidRPr="00762494" w:rsidRDefault="00762494" w:rsidP="00762494">
            <w:pPr>
              <w:jc w:val="right"/>
              <w:rPr>
                <w:b/>
                <w:bCs/>
                <w:sz w:val="20"/>
                <w:szCs w:val="20"/>
              </w:rPr>
            </w:pPr>
            <w:r w:rsidRPr="00762494">
              <w:rPr>
                <w:b/>
                <w:bCs/>
                <w:sz w:val="20"/>
                <w:szCs w:val="20"/>
              </w:rPr>
              <w:t>76,7</w:t>
            </w:r>
          </w:p>
        </w:tc>
        <w:tc>
          <w:tcPr>
            <w:tcW w:w="1338" w:type="pct"/>
            <w:gridSpan w:val="2"/>
            <w:tcBorders>
              <w:top w:val="single" w:sz="8" w:space="0" w:color="auto"/>
              <w:left w:val="nil"/>
              <w:bottom w:val="nil"/>
              <w:right w:val="nil"/>
            </w:tcBorders>
            <w:vAlign w:val="bottom"/>
            <w:hideMark/>
          </w:tcPr>
          <w:p w14:paraId="3ACF191B" w14:textId="77777777" w:rsidR="00762494" w:rsidRPr="00762494" w:rsidRDefault="00762494" w:rsidP="00762494">
            <w:pPr>
              <w:jc w:val="right"/>
              <w:rPr>
                <w:b/>
                <w:bCs/>
                <w:sz w:val="20"/>
                <w:szCs w:val="20"/>
              </w:rPr>
            </w:pPr>
            <w:r w:rsidRPr="00762494">
              <w:rPr>
                <w:b/>
                <w:bCs/>
                <w:sz w:val="20"/>
                <w:szCs w:val="20"/>
              </w:rPr>
              <w:t>98,1</w:t>
            </w:r>
          </w:p>
        </w:tc>
      </w:tr>
      <w:tr w:rsidR="00762494" w:rsidRPr="00762494" w14:paraId="1B989DF0" w14:textId="77777777" w:rsidTr="00970AE2">
        <w:tc>
          <w:tcPr>
            <w:tcW w:w="1609" w:type="pct"/>
            <w:tcBorders>
              <w:top w:val="nil"/>
              <w:left w:val="nil"/>
              <w:bottom w:val="nil"/>
              <w:right w:val="nil"/>
            </w:tcBorders>
            <w:vAlign w:val="bottom"/>
            <w:hideMark/>
          </w:tcPr>
          <w:p w14:paraId="27966F2C" w14:textId="77777777" w:rsidR="00762494" w:rsidRPr="00762494" w:rsidRDefault="00762494" w:rsidP="00762494">
            <w:pPr>
              <w:spacing w:before="20" w:after="20"/>
              <w:ind w:left="113"/>
              <w:rPr>
                <w:sz w:val="20"/>
                <w:szCs w:val="20"/>
              </w:rPr>
            </w:pPr>
            <w:r w:rsidRPr="00762494">
              <w:rPr>
                <w:sz w:val="20"/>
                <w:szCs w:val="20"/>
              </w:rPr>
              <w:t xml:space="preserve">Баткен </w:t>
            </w:r>
            <w:proofErr w:type="spellStart"/>
            <w:r w:rsidRPr="00762494">
              <w:rPr>
                <w:sz w:val="20"/>
                <w:szCs w:val="20"/>
              </w:rPr>
              <w:t>облусу</w:t>
            </w:r>
            <w:proofErr w:type="spellEnd"/>
          </w:p>
        </w:tc>
        <w:tc>
          <w:tcPr>
            <w:tcW w:w="834" w:type="pct"/>
            <w:tcBorders>
              <w:top w:val="nil"/>
              <w:left w:val="nil"/>
              <w:bottom w:val="nil"/>
              <w:right w:val="nil"/>
            </w:tcBorders>
            <w:vAlign w:val="bottom"/>
            <w:hideMark/>
          </w:tcPr>
          <w:p w14:paraId="5133BFBA" w14:textId="77777777" w:rsidR="00762494" w:rsidRPr="00762494" w:rsidRDefault="00762494" w:rsidP="00762494">
            <w:pPr>
              <w:jc w:val="right"/>
              <w:rPr>
                <w:sz w:val="20"/>
                <w:szCs w:val="20"/>
              </w:rPr>
            </w:pPr>
            <w:r w:rsidRPr="00762494">
              <w:rPr>
                <w:sz w:val="20"/>
                <w:szCs w:val="20"/>
              </w:rPr>
              <w:t>8 864</w:t>
            </w:r>
          </w:p>
        </w:tc>
        <w:tc>
          <w:tcPr>
            <w:tcW w:w="1219" w:type="pct"/>
            <w:tcBorders>
              <w:top w:val="nil"/>
              <w:left w:val="nil"/>
              <w:bottom w:val="nil"/>
              <w:right w:val="nil"/>
            </w:tcBorders>
            <w:vAlign w:val="bottom"/>
            <w:hideMark/>
          </w:tcPr>
          <w:p w14:paraId="494F2D1E" w14:textId="77777777" w:rsidR="00762494" w:rsidRPr="00762494" w:rsidRDefault="00762494" w:rsidP="00762494">
            <w:pPr>
              <w:jc w:val="right"/>
              <w:rPr>
                <w:sz w:val="20"/>
                <w:szCs w:val="20"/>
              </w:rPr>
            </w:pPr>
            <w:r w:rsidRPr="00762494">
              <w:rPr>
                <w:sz w:val="20"/>
                <w:szCs w:val="20"/>
              </w:rPr>
              <w:t>61,3</w:t>
            </w:r>
          </w:p>
        </w:tc>
        <w:tc>
          <w:tcPr>
            <w:tcW w:w="1338" w:type="pct"/>
            <w:gridSpan w:val="2"/>
            <w:tcBorders>
              <w:top w:val="nil"/>
              <w:left w:val="nil"/>
              <w:bottom w:val="nil"/>
              <w:right w:val="nil"/>
            </w:tcBorders>
            <w:vAlign w:val="bottom"/>
            <w:hideMark/>
          </w:tcPr>
          <w:p w14:paraId="7D82BCF9" w14:textId="77777777" w:rsidR="00762494" w:rsidRPr="00762494" w:rsidRDefault="00762494" w:rsidP="00762494">
            <w:pPr>
              <w:jc w:val="right"/>
              <w:rPr>
                <w:sz w:val="20"/>
                <w:szCs w:val="20"/>
              </w:rPr>
            </w:pPr>
            <w:r w:rsidRPr="00762494">
              <w:rPr>
                <w:sz w:val="20"/>
                <w:szCs w:val="20"/>
              </w:rPr>
              <w:t>98,1</w:t>
            </w:r>
          </w:p>
        </w:tc>
      </w:tr>
      <w:tr w:rsidR="00762494" w:rsidRPr="00762494" w14:paraId="2F598ADF" w14:textId="77777777" w:rsidTr="00970AE2">
        <w:trPr>
          <w:trHeight w:val="80"/>
        </w:trPr>
        <w:tc>
          <w:tcPr>
            <w:tcW w:w="1609" w:type="pct"/>
            <w:tcBorders>
              <w:top w:val="nil"/>
              <w:left w:val="nil"/>
              <w:bottom w:val="nil"/>
              <w:right w:val="nil"/>
            </w:tcBorders>
            <w:vAlign w:val="bottom"/>
            <w:hideMark/>
          </w:tcPr>
          <w:p w14:paraId="48EFAEDE" w14:textId="77777777" w:rsidR="00762494" w:rsidRPr="00762494" w:rsidRDefault="00762494" w:rsidP="00762494">
            <w:pPr>
              <w:spacing w:before="20" w:after="20"/>
              <w:ind w:left="113"/>
              <w:rPr>
                <w:sz w:val="20"/>
                <w:szCs w:val="20"/>
              </w:rPr>
            </w:pPr>
            <w:proofErr w:type="spellStart"/>
            <w:r w:rsidRPr="00762494">
              <w:rPr>
                <w:sz w:val="20"/>
                <w:szCs w:val="20"/>
              </w:rPr>
              <w:t>Жалал</w:t>
            </w:r>
            <w:proofErr w:type="spellEnd"/>
            <w:r w:rsidRPr="00762494">
              <w:rPr>
                <w:sz w:val="20"/>
                <w:szCs w:val="20"/>
              </w:rPr>
              <w:t xml:space="preserve">-Абад </w:t>
            </w:r>
            <w:proofErr w:type="spellStart"/>
            <w:r w:rsidRPr="00762494">
              <w:rPr>
                <w:sz w:val="20"/>
                <w:szCs w:val="20"/>
              </w:rPr>
              <w:t>облусу</w:t>
            </w:r>
            <w:proofErr w:type="spellEnd"/>
          </w:p>
        </w:tc>
        <w:tc>
          <w:tcPr>
            <w:tcW w:w="834" w:type="pct"/>
            <w:tcBorders>
              <w:top w:val="nil"/>
              <w:left w:val="nil"/>
              <w:bottom w:val="nil"/>
              <w:right w:val="nil"/>
            </w:tcBorders>
            <w:vAlign w:val="bottom"/>
            <w:hideMark/>
          </w:tcPr>
          <w:p w14:paraId="2E145AB5" w14:textId="77777777" w:rsidR="00762494" w:rsidRPr="00762494" w:rsidRDefault="00762494" w:rsidP="00762494">
            <w:pPr>
              <w:jc w:val="right"/>
              <w:rPr>
                <w:sz w:val="20"/>
                <w:szCs w:val="20"/>
              </w:rPr>
            </w:pPr>
            <w:r w:rsidRPr="00762494">
              <w:rPr>
                <w:sz w:val="20"/>
                <w:szCs w:val="20"/>
              </w:rPr>
              <w:t>13 526</w:t>
            </w:r>
          </w:p>
        </w:tc>
        <w:tc>
          <w:tcPr>
            <w:tcW w:w="1219" w:type="pct"/>
            <w:tcBorders>
              <w:top w:val="nil"/>
              <w:left w:val="nil"/>
              <w:bottom w:val="nil"/>
              <w:right w:val="nil"/>
            </w:tcBorders>
            <w:vAlign w:val="bottom"/>
            <w:hideMark/>
          </w:tcPr>
          <w:p w14:paraId="5DE8A659" w14:textId="77777777" w:rsidR="00762494" w:rsidRPr="00762494" w:rsidRDefault="00762494" w:rsidP="00762494">
            <w:pPr>
              <w:jc w:val="right"/>
              <w:rPr>
                <w:sz w:val="20"/>
                <w:szCs w:val="20"/>
              </w:rPr>
            </w:pPr>
            <w:r w:rsidRPr="00762494">
              <w:rPr>
                <w:sz w:val="20"/>
                <w:szCs w:val="20"/>
              </w:rPr>
              <w:t>73,8</w:t>
            </w:r>
          </w:p>
        </w:tc>
        <w:tc>
          <w:tcPr>
            <w:tcW w:w="1338" w:type="pct"/>
            <w:gridSpan w:val="2"/>
            <w:tcBorders>
              <w:top w:val="nil"/>
              <w:left w:val="nil"/>
              <w:bottom w:val="nil"/>
              <w:right w:val="nil"/>
            </w:tcBorders>
            <w:vAlign w:val="bottom"/>
            <w:hideMark/>
          </w:tcPr>
          <w:p w14:paraId="414280F2" w14:textId="77777777" w:rsidR="00762494" w:rsidRPr="00762494" w:rsidRDefault="00762494" w:rsidP="00762494">
            <w:pPr>
              <w:jc w:val="right"/>
              <w:rPr>
                <w:sz w:val="20"/>
                <w:szCs w:val="20"/>
              </w:rPr>
            </w:pPr>
            <w:r w:rsidRPr="00762494">
              <w:rPr>
                <w:sz w:val="20"/>
                <w:szCs w:val="20"/>
              </w:rPr>
              <w:t>96,4</w:t>
            </w:r>
          </w:p>
        </w:tc>
      </w:tr>
      <w:tr w:rsidR="00762494" w:rsidRPr="00762494" w14:paraId="78B0E041" w14:textId="77777777" w:rsidTr="00970AE2">
        <w:tc>
          <w:tcPr>
            <w:tcW w:w="1609" w:type="pct"/>
            <w:tcBorders>
              <w:top w:val="nil"/>
              <w:left w:val="nil"/>
              <w:bottom w:val="nil"/>
              <w:right w:val="nil"/>
            </w:tcBorders>
            <w:vAlign w:val="bottom"/>
            <w:hideMark/>
          </w:tcPr>
          <w:p w14:paraId="19316761" w14:textId="77777777" w:rsidR="00762494" w:rsidRPr="00762494" w:rsidRDefault="00762494" w:rsidP="00762494">
            <w:pPr>
              <w:spacing w:before="20" w:after="20"/>
              <w:ind w:left="113"/>
              <w:rPr>
                <w:sz w:val="20"/>
                <w:szCs w:val="20"/>
              </w:rPr>
            </w:pPr>
            <w:proofErr w:type="spellStart"/>
            <w:r w:rsidRPr="00762494">
              <w:rPr>
                <w:sz w:val="20"/>
                <w:szCs w:val="20"/>
              </w:rPr>
              <w:t>Ысык</w:t>
            </w:r>
            <w:proofErr w:type="spellEnd"/>
            <w:r w:rsidRPr="00762494">
              <w:rPr>
                <w:sz w:val="20"/>
                <w:szCs w:val="20"/>
              </w:rPr>
              <w:t>-К</w:t>
            </w:r>
            <w:r w:rsidRPr="00762494">
              <w:rPr>
                <w:sz w:val="20"/>
                <w:szCs w:val="20"/>
                <w:lang w:val="ky-KG"/>
              </w:rPr>
              <w:t>ө</w:t>
            </w:r>
            <w:r w:rsidRPr="00762494">
              <w:rPr>
                <w:sz w:val="20"/>
                <w:szCs w:val="20"/>
              </w:rPr>
              <w:t xml:space="preserve">л </w:t>
            </w:r>
            <w:proofErr w:type="spellStart"/>
            <w:r w:rsidRPr="00762494">
              <w:rPr>
                <w:sz w:val="20"/>
                <w:szCs w:val="20"/>
              </w:rPr>
              <w:t>облусу</w:t>
            </w:r>
            <w:proofErr w:type="spellEnd"/>
          </w:p>
        </w:tc>
        <w:tc>
          <w:tcPr>
            <w:tcW w:w="834" w:type="pct"/>
            <w:tcBorders>
              <w:top w:val="nil"/>
              <w:left w:val="nil"/>
              <w:bottom w:val="nil"/>
              <w:right w:val="nil"/>
            </w:tcBorders>
            <w:vAlign w:val="bottom"/>
            <w:hideMark/>
          </w:tcPr>
          <w:p w14:paraId="1757A9F7" w14:textId="77777777" w:rsidR="00762494" w:rsidRPr="00762494" w:rsidRDefault="00762494" w:rsidP="00762494">
            <w:pPr>
              <w:jc w:val="right"/>
              <w:rPr>
                <w:sz w:val="20"/>
                <w:szCs w:val="20"/>
              </w:rPr>
            </w:pPr>
            <w:r w:rsidRPr="00762494">
              <w:rPr>
                <w:sz w:val="20"/>
                <w:szCs w:val="20"/>
              </w:rPr>
              <w:t>2 383</w:t>
            </w:r>
          </w:p>
        </w:tc>
        <w:tc>
          <w:tcPr>
            <w:tcW w:w="1219" w:type="pct"/>
            <w:tcBorders>
              <w:top w:val="nil"/>
              <w:left w:val="nil"/>
              <w:bottom w:val="nil"/>
              <w:right w:val="nil"/>
            </w:tcBorders>
            <w:vAlign w:val="bottom"/>
            <w:hideMark/>
          </w:tcPr>
          <w:p w14:paraId="19202546" w14:textId="77777777" w:rsidR="00762494" w:rsidRPr="00762494" w:rsidRDefault="00762494" w:rsidP="00762494">
            <w:pPr>
              <w:jc w:val="right"/>
              <w:rPr>
                <w:sz w:val="20"/>
                <w:szCs w:val="20"/>
              </w:rPr>
            </w:pPr>
            <w:r w:rsidRPr="00762494">
              <w:rPr>
                <w:sz w:val="20"/>
                <w:szCs w:val="20"/>
              </w:rPr>
              <w:t>84,2</w:t>
            </w:r>
          </w:p>
        </w:tc>
        <w:tc>
          <w:tcPr>
            <w:tcW w:w="1338" w:type="pct"/>
            <w:gridSpan w:val="2"/>
            <w:tcBorders>
              <w:top w:val="nil"/>
              <w:left w:val="nil"/>
              <w:bottom w:val="nil"/>
              <w:right w:val="nil"/>
            </w:tcBorders>
            <w:vAlign w:val="bottom"/>
            <w:hideMark/>
          </w:tcPr>
          <w:p w14:paraId="0142BF48" w14:textId="77777777" w:rsidR="00762494" w:rsidRPr="00762494" w:rsidRDefault="00762494" w:rsidP="00762494">
            <w:pPr>
              <w:jc w:val="right"/>
              <w:rPr>
                <w:sz w:val="20"/>
                <w:szCs w:val="20"/>
              </w:rPr>
            </w:pPr>
            <w:r w:rsidRPr="00762494">
              <w:rPr>
                <w:sz w:val="20"/>
                <w:szCs w:val="20"/>
              </w:rPr>
              <w:t>97,3</w:t>
            </w:r>
          </w:p>
        </w:tc>
      </w:tr>
      <w:tr w:rsidR="00762494" w:rsidRPr="00762494" w14:paraId="636423E0" w14:textId="77777777" w:rsidTr="00970AE2">
        <w:tc>
          <w:tcPr>
            <w:tcW w:w="1609" w:type="pct"/>
            <w:tcBorders>
              <w:top w:val="nil"/>
              <w:left w:val="nil"/>
              <w:bottom w:val="nil"/>
              <w:right w:val="nil"/>
            </w:tcBorders>
            <w:vAlign w:val="bottom"/>
            <w:hideMark/>
          </w:tcPr>
          <w:p w14:paraId="3498192C" w14:textId="77777777" w:rsidR="00762494" w:rsidRPr="00762494" w:rsidRDefault="00762494" w:rsidP="00762494">
            <w:pPr>
              <w:spacing w:before="20" w:after="20"/>
              <w:ind w:left="113"/>
              <w:rPr>
                <w:sz w:val="20"/>
                <w:szCs w:val="20"/>
              </w:rPr>
            </w:pPr>
            <w:r w:rsidRPr="00762494">
              <w:rPr>
                <w:sz w:val="20"/>
                <w:szCs w:val="20"/>
              </w:rPr>
              <w:t xml:space="preserve">Нарын </w:t>
            </w:r>
            <w:proofErr w:type="spellStart"/>
            <w:r w:rsidRPr="00762494">
              <w:rPr>
                <w:sz w:val="20"/>
                <w:szCs w:val="20"/>
              </w:rPr>
              <w:t>облусу</w:t>
            </w:r>
            <w:proofErr w:type="spellEnd"/>
          </w:p>
        </w:tc>
        <w:tc>
          <w:tcPr>
            <w:tcW w:w="834" w:type="pct"/>
            <w:tcBorders>
              <w:top w:val="nil"/>
              <w:left w:val="nil"/>
              <w:bottom w:val="nil"/>
              <w:right w:val="nil"/>
            </w:tcBorders>
            <w:vAlign w:val="bottom"/>
            <w:hideMark/>
          </w:tcPr>
          <w:p w14:paraId="4A0A803B" w14:textId="77777777" w:rsidR="00762494" w:rsidRPr="00762494" w:rsidRDefault="00762494" w:rsidP="00762494">
            <w:pPr>
              <w:jc w:val="right"/>
              <w:rPr>
                <w:sz w:val="20"/>
                <w:szCs w:val="20"/>
              </w:rPr>
            </w:pPr>
            <w:r w:rsidRPr="00762494">
              <w:rPr>
                <w:sz w:val="20"/>
                <w:szCs w:val="20"/>
              </w:rPr>
              <w:t>1 613</w:t>
            </w:r>
          </w:p>
        </w:tc>
        <w:tc>
          <w:tcPr>
            <w:tcW w:w="1219" w:type="pct"/>
            <w:tcBorders>
              <w:top w:val="nil"/>
              <w:left w:val="nil"/>
              <w:bottom w:val="nil"/>
              <w:right w:val="nil"/>
            </w:tcBorders>
            <w:vAlign w:val="bottom"/>
            <w:hideMark/>
          </w:tcPr>
          <w:p w14:paraId="0FE629B5" w14:textId="77777777" w:rsidR="00762494" w:rsidRPr="00762494" w:rsidRDefault="00762494" w:rsidP="00762494">
            <w:pPr>
              <w:jc w:val="right"/>
              <w:rPr>
                <w:sz w:val="20"/>
                <w:szCs w:val="20"/>
              </w:rPr>
            </w:pPr>
            <w:r w:rsidRPr="00762494">
              <w:rPr>
                <w:sz w:val="20"/>
                <w:szCs w:val="20"/>
              </w:rPr>
              <w:t>82,3</w:t>
            </w:r>
          </w:p>
        </w:tc>
        <w:tc>
          <w:tcPr>
            <w:tcW w:w="1338" w:type="pct"/>
            <w:gridSpan w:val="2"/>
            <w:tcBorders>
              <w:top w:val="nil"/>
              <w:left w:val="nil"/>
              <w:bottom w:val="nil"/>
              <w:right w:val="nil"/>
            </w:tcBorders>
            <w:vAlign w:val="bottom"/>
            <w:hideMark/>
          </w:tcPr>
          <w:p w14:paraId="0BDAC92B" w14:textId="77777777" w:rsidR="00762494" w:rsidRPr="00762494" w:rsidRDefault="00762494" w:rsidP="00762494">
            <w:pPr>
              <w:jc w:val="right"/>
              <w:rPr>
                <w:sz w:val="20"/>
                <w:szCs w:val="20"/>
              </w:rPr>
            </w:pPr>
            <w:r w:rsidRPr="00762494">
              <w:rPr>
                <w:sz w:val="20"/>
                <w:szCs w:val="20"/>
              </w:rPr>
              <w:t>97,5</w:t>
            </w:r>
          </w:p>
        </w:tc>
      </w:tr>
      <w:tr w:rsidR="00762494" w:rsidRPr="00762494" w14:paraId="6CDA78C8" w14:textId="77777777" w:rsidTr="00970AE2">
        <w:tc>
          <w:tcPr>
            <w:tcW w:w="1609" w:type="pct"/>
            <w:tcBorders>
              <w:top w:val="nil"/>
              <w:left w:val="nil"/>
              <w:bottom w:val="nil"/>
              <w:right w:val="nil"/>
            </w:tcBorders>
            <w:vAlign w:val="bottom"/>
            <w:hideMark/>
          </w:tcPr>
          <w:p w14:paraId="13C13D7E" w14:textId="77777777" w:rsidR="00762494" w:rsidRPr="00762494" w:rsidRDefault="00762494" w:rsidP="00762494">
            <w:pPr>
              <w:spacing w:before="20" w:after="20"/>
              <w:ind w:left="113"/>
              <w:rPr>
                <w:sz w:val="20"/>
                <w:szCs w:val="20"/>
              </w:rPr>
            </w:pPr>
            <w:r w:rsidRPr="00762494">
              <w:rPr>
                <w:sz w:val="20"/>
                <w:szCs w:val="20"/>
              </w:rPr>
              <w:t xml:space="preserve">Ош </w:t>
            </w:r>
            <w:proofErr w:type="spellStart"/>
            <w:r w:rsidRPr="00762494">
              <w:rPr>
                <w:sz w:val="20"/>
                <w:szCs w:val="20"/>
              </w:rPr>
              <w:t>облусу</w:t>
            </w:r>
            <w:proofErr w:type="spellEnd"/>
          </w:p>
        </w:tc>
        <w:tc>
          <w:tcPr>
            <w:tcW w:w="834" w:type="pct"/>
            <w:tcBorders>
              <w:top w:val="nil"/>
              <w:left w:val="nil"/>
              <w:bottom w:val="nil"/>
              <w:right w:val="nil"/>
            </w:tcBorders>
            <w:vAlign w:val="bottom"/>
            <w:hideMark/>
          </w:tcPr>
          <w:p w14:paraId="7760BA93" w14:textId="77777777" w:rsidR="00762494" w:rsidRPr="00762494" w:rsidRDefault="00762494" w:rsidP="00762494">
            <w:pPr>
              <w:jc w:val="right"/>
              <w:rPr>
                <w:sz w:val="20"/>
                <w:szCs w:val="20"/>
              </w:rPr>
            </w:pPr>
            <w:r w:rsidRPr="00762494">
              <w:rPr>
                <w:sz w:val="20"/>
                <w:szCs w:val="20"/>
              </w:rPr>
              <w:t>15 109</w:t>
            </w:r>
          </w:p>
        </w:tc>
        <w:tc>
          <w:tcPr>
            <w:tcW w:w="1219" w:type="pct"/>
            <w:tcBorders>
              <w:top w:val="nil"/>
              <w:left w:val="nil"/>
              <w:bottom w:val="nil"/>
              <w:right w:val="nil"/>
            </w:tcBorders>
            <w:vAlign w:val="bottom"/>
            <w:hideMark/>
          </w:tcPr>
          <w:p w14:paraId="54E29542" w14:textId="77777777" w:rsidR="00762494" w:rsidRPr="00762494" w:rsidRDefault="00762494" w:rsidP="00762494">
            <w:pPr>
              <w:jc w:val="right"/>
              <w:rPr>
                <w:sz w:val="20"/>
                <w:szCs w:val="20"/>
              </w:rPr>
            </w:pPr>
            <w:r w:rsidRPr="00762494">
              <w:rPr>
                <w:sz w:val="20"/>
                <w:szCs w:val="20"/>
              </w:rPr>
              <w:t>88,8</w:t>
            </w:r>
          </w:p>
        </w:tc>
        <w:tc>
          <w:tcPr>
            <w:tcW w:w="1338" w:type="pct"/>
            <w:gridSpan w:val="2"/>
            <w:tcBorders>
              <w:top w:val="nil"/>
              <w:left w:val="nil"/>
              <w:bottom w:val="nil"/>
              <w:right w:val="nil"/>
            </w:tcBorders>
            <w:vAlign w:val="bottom"/>
            <w:hideMark/>
          </w:tcPr>
          <w:p w14:paraId="1384E88F" w14:textId="77777777" w:rsidR="00762494" w:rsidRPr="00762494" w:rsidRDefault="00762494" w:rsidP="00762494">
            <w:pPr>
              <w:jc w:val="right"/>
              <w:rPr>
                <w:sz w:val="20"/>
                <w:szCs w:val="20"/>
              </w:rPr>
            </w:pPr>
            <w:r w:rsidRPr="00762494">
              <w:rPr>
                <w:sz w:val="20"/>
                <w:szCs w:val="20"/>
              </w:rPr>
              <w:t>94,5</w:t>
            </w:r>
          </w:p>
        </w:tc>
      </w:tr>
      <w:tr w:rsidR="00762494" w:rsidRPr="00762494" w14:paraId="5B417EF0" w14:textId="77777777" w:rsidTr="00970AE2">
        <w:tc>
          <w:tcPr>
            <w:tcW w:w="1609" w:type="pct"/>
            <w:tcBorders>
              <w:top w:val="nil"/>
              <w:left w:val="nil"/>
              <w:bottom w:val="nil"/>
              <w:right w:val="nil"/>
            </w:tcBorders>
            <w:vAlign w:val="bottom"/>
            <w:hideMark/>
          </w:tcPr>
          <w:p w14:paraId="145891C3" w14:textId="77777777" w:rsidR="00762494" w:rsidRPr="00762494" w:rsidRDefault="00762494" w:rsidP="00762494">
            <w:pPr>
              <w:spacing w:before="20" w:after="20"/>
              <w:ind w:left="113"/>
              <w:rPr>
                <w:sz w:val="20"/>
                <w:szCs w:val="20"/>
              </w:rPr>
            </w:pPr>
            <w:r w:rsidRPr="00762494">
              <w:rPr>
                <w:sz w:val="20"/>
                <w:szCs w:val="20"/>
              </w:rPr>
              <w:t xml:space="preserve">Талас </w:t>
            </w:r>
            <w:proofErr w:type="spellStart"/>
            <w:r w:rsidRPr="00762494">
              <w:rPr>
                <w:sz w:val="20"/>
                <w:szCs w:val="20"/>
              </w:rPr>
              <w:t>облусу</w:t>
            </w:r>
            <w:proofErr w:type="spellEnd"/>
          </w:p>
        </w:tc>
        <w:tc>
          <w:tcPr>
            <w:tcW w:w="834" w:type="pct"/>
            <w:tcBorders>
              <w:top w:val="nil"/>
              <w:left w:val="nil"/>
              <w:bottom w:val="nil"/>
              <w:right w:val="nil"/>
            </w:tcBorders>
            <w:vAlign w:val="bottom"/>
            <w:hideMark/>
          </w:tcPr>
          <w:p w14:paraId="24DC981E" w14:textId="77777777" w:rsidR="00762494" w:rsidRPr="00762494" w:rsidRDefault="00762494" w:rsidP="00762494">
            <w:pPr>
              <w:jc w:val="right"/>
              <w:rPr>
                <w:sz w:val="20"/>
                <w:szCs w:val="20"/>
              </w:rPr>
            </w:pPr>
            <w:r w:rsidRPr="00762494">
              <w:rPr>
                <w:sz w:val="20"/>
                <w:szCs w:val="20"/>
              </w:rPr>
              <w:t>2 690</w:t>
            </w:r>
          </w:p>
        </w:tc>
        <w:tc>
          <w:tcPr>
            <w:tcW w:w="1219" w:type="pct"/>
            <w:tcBorders>
              <w:top w:val="nil"/>
              <w:left w:val="nil"/>
              <w:bottom w:val="nil"/>
              <w:right w:val="nil"/>
            </w:tcBorders>
            <w:vAlign w:val="bottom"/>
            <w:hideMark/>
          </w:tcPr>
          <w:p w14:paraId="3DC48C2B" w14:textId="77777777" w:rsidR="00762494" w:rsidRPr="00762494" w:rsidRDefault="00762494" w:rsidP="00762494">
            <w:pPr>
              <w:jc w:val="right"/>
              <w:rPr>
                <w:sz w:val="20"/>
                <w:szCs w:val="20"/>
              </w:rPr>
            </w:pPr>
            <w:r w:rsidRPr="00762494">
              <w:rPr>
                <w:sz w:val="20"/>
                <w:szCs w:val="20"/>
              </w:rPr>
              <w:t>81,8</w:t>
            </w:r>
          </w:p>
        </w:tc>
        <w:tc>
          <w:tcPr>
            <w:tcW w:w="1338" w:type="pct"/>
            <w:gridSpan w:val="2"/>
            <w:tcBorders>
              <w:top w:val="nil"/>
              <w:left w:val="nil"/>
              <w:bottom w:val="nil"/>
              <w:right w:val="nil"/>
            </w:tcBorders>
            <w:vAlign w:val="bottom"/>
            <w:hideMark/>
          </w:tcPr>
          <w:p w14:paraId="38421C39" w14:textId="77777777" w:rsidR="00762494" w:rsidRPr="00762494" w:rsidRDefault="00762494" w:rsidP="00762494">
            <w:pPr>
              <w:jc w:val="right"/>
              <w:rPr>
                <w:sz w:val="20"/>
                <w:szCs w:val="20"/>
              </w:rPr>
            </w:pPr>
            <w:r w:rsidRPr="00762494">
              <w:rPr>
                <w:sz w:val="20"/>
                <w:szCs w:val="20"/>
              </w:rPr>
              <w:t>100,0</w:t>
            </w:r>
          </w:p>
        </w:tc>
      </w:tr>
      <w:tr w:rsidR="00762494" w:rsidRPr="00762494" w14:paraId="310AFF62" w14:textId="77777777" w:rsidTr="00970AE2">
        <w:tc>
          <w:tcPr>
            <w:tcW w:w="1609" w:type="pct"/>
            <w:tcBorders>
              <w:top w:val="nil"/>
              <w:left w:val="nil"/>
              <w:bottom w:val="nil"/>
              <w:right w:val="nil"/>
            </w:tcBorders>
            <w:vAlign w:val="bottom"/>
            <w:hideMark/>
          </w:tcPr>
          <w:p w14:paraId="7AAF9AEB" w14:textId="77777777" w:rsidR="00762494" w:rsidRPr="00762494" w:rsidRDefault="00762494" w:rsidP="00762494">
            <w:pPr>
              <w:spacing w:before="20" w:after="20"/>
              <w:ind w:left="113"/>
              <w:rPr>
                <w:sz w:val="20"/>
                <w:szCs w:val="20"/>
              </w:rPr>
            </w:pPr>
            <w:r w:rsidRPr="00762494">
              <w:rPr>
                <w:sz w:val="20"/>
                <w:szCs w:val="20"/>
              </w:rPr>
              <w:t>Ч</w:t>
            </w:r>
            <w:r w:rsidRPr="00762494">
              <w:rPr>
                <w:sz w:val="20"/>
                <w:szCs w:val="20"/>
                <w:lang w:val="ky-KG"/>
              </w:rPr>
              <w:t>ү</w:t>
            </w:r>
            <w:r w:rsidRPr="00762494">
              <w:rPr>
                <w:sz w:val="20"/>
                <w:szCs w:val="20"/>
              </w:rPr>
              <w:t xml:space="preserve">й </w:t>
            </w:r>
            <w:proofErr w:type="spellStart"/>
            <w:r w:rsidRPr="00762494">
              <w:rPr>
                <w:sz w:val="20"/>
                <w:szCs w:val="20"/>
              </w:rPr>
              <w:t>облусу</w:t>
            </w:r>
            <w:proofErr w:type="spellEnd"/>
          </w:p>
        </w:tc>
        <w:tc>
          <w:tcPr>
            <w:tcW w:w="834" w:type="pct"/>
            <w:tcBorders>
              <w:top w:val="nil"/>
              <w:left w:val="nil"/>
              <w:bottom w:val="nil"/>
              <w:right w:val="nil"/>
            </w:tcBorders>
            <w:vAlign w:val="bottom"/>
            <w:hideMark/>
          </w:tcPr>
          <w:p w14:paraId="3DD7327E" w14:textId="77777777" w:rsidR="00762494" w:rsidRPr="00762494" w:rsidRDefault="00762494" w:rsidP="00762494">
            <w:pPr>
              <w:jc w:val="right"/>
              <w:rPr>
                <w:sz w:val="20"/>
                <w:szCs w:val="20"/>
              </w:rPr>
            </w:pPr>
            <w:r w:rsidRPr="00762494">
              <w:rPr>
                <w:sz w:val="20"/>
                <w:szCs w:val="20"/>
              </w:rPr>
              <w:t>2 386</w:t>
            </w:r>
          </w:p>
        </w:tc>
        <w:tc>
          <w:tcPr>
            <w:tcW w:w="1219" w:type="pct"/>
            <w:tcBorders>
              <w:top w:val="nil"/>
              <w:left w:val="nil"/>
              <w:bottom w:val="nil"/>
              <w:right w:val="nil"/>
            </w:tcBorders>
            <w:vAlign w:val="bottom"/>
            <w:hideMark/>
          </w:tcPr>
          <w:p w14:paraId="03B8CED7" w14:textId="77777777" w:rsidR="00762494" w:rsidRPr="00762494" w:rsidRDefault="00762494" w:rsidP="00762494">
            <w:pPr>
              <w:jc w:val="right"/>
              <w:rPr>
                <w:sz w:val="20"/>
                <w:szCs w:val="20"/>
              </w:rPr>
            </w:pPr>
            <w:r w:rsidRPr="00762494">
              <w:rPr>
                <w:sz w:val="20"/>
                <w:szCs w:val="20"/>
              </w:rPr>
              <w:t>59,1</w:t>
            </w:r>
          </w:p>
        </w:tc>
        <w:tc>
          <w:tcPr>
            <w:tcW w:w="1338" w:type="pct"/>
            <w:gridSpan w:val="2"/>
            <w:tcBorders>
              <w:top w:val="nil"/>
              <w:left w:val="nil"/>
              <w:bottom w:val="nil"/>
              <w:right w:val="nil"/>
            </w:tcBorders>
            <w:vAlign w:val="bottom"/>
            <w:hideMark/>
          </w:tcPr>
          <w:p w14:paraId="63E3B105" w14:textId="77777777" w:rsidR="00762494" w:rsidRPr="00762494" w:rsidRDefault="00762494" w:rsidP="00762494">
            <w:pPr>
              <w:jc w:val="right"/>
              <w:rPr>
                <w:sz w:val="20"/>
                <w:szCs w:val="20"/>
              </w:rPr>
            </w:pPr>
            <w:r w:rsidRPr="00762494">
              <w:rPr>
                <w:sz w:val="20"/>
                <w:szCs w:val="20"/>
              </w:rPr>
              <w:t>100,7</w:t>
            </w:r>
          </w:p>
        </w:tc>
      </w:tr>
      <w:tr w:rsidR="00762494" w:rsidRPr="00762494" w14:paraId="07D91DAA" w14:textId="77777777" w:rsidTr="00970AE2">
        <w:tc>
          <w:tcPr>
            <w:tcW w:w="1609" w:type="pct"/>
            <w:tcBorders>
              <w:top w:val="nil"/>
              <w:left w:val="nil"/>
              <w:bottom w:val="nil"/>
              <w:right w:val="nil"/>
            </w:tcBorders>
            <w:vAlign w:val="bottom"/>
            <w:hideMark/>
          </w:tcPr>
          <w:p w14:paraId="0DF42207" w14:textId="77777777" w:rsidR="00762494" w:rsidRPr="00762494" w:rsidRDefault="00762494" w:rsidP="00762494">
            <w:pPr>
              <w:spacing w:before="20" w:after="20"/>
              <w:ind w:left="113"/>
              <w:rPr>
                <w:sz w:val="20"/>
                <w:szCs w:val="20"/>
              </w:rPr>
            </w:pPr>
            <w:r w:rsidRPr="00762494">
              <w:rPr>
                <w:sz w:val="20"/>
                <w:szCs w:val="20"/>
              </w:rPr>
              <w:t>Бишкек ш.</w:t>
            </w:r>
          </w:p>
        </w:tc>
        <w:tc>
          <w:tcPr>
            <w:tcW w:w="834" w:type="pct"/>
            <w:tcBorders>
              <w:top w:val="nil"/>
              <w:left w:val="nil"/>
              <w:bottom w:val="nil"/>
              <w:right w:val="nil"/>
            </w:tcBorders>
            <w:vAlign w:val="bottom"/>
            <w:hideMark/>
          </w:tcPr>
          <w:p w14:paraId="69CA2EB2" w14:textId="77777777" w:rsidR="00762494" w:rsidRPr="00762494" w:rsidRDefault="00762494" w:rsidP="00762494">
            <w:pPr>
              <w:jc w:val="right"/>
              <w:rPr>
                <w:sz w:val="20"/>
                <w:szCs w:val="20"/>
              </w:rPr>
            </w:pPr>
            <w:r w:rsidRPr="00762494">
              <w:rPr>
                <w:sz w:val="20"/>
                <w:szCs w:val="20"/>
              </w:rPr>
              <w:t>4 439</w:t>
            </w:r>
          </w:p>
        </w:tc>
        <w:tc>
          <w:tcPr>
            <w:tcW w:w="1219" w:type="pct"/>
            <w:tcBorders>
              <w:top w:val="nil"/>
              <w:left w:val="nil"/>
              <w:bottom w:val="nil"/>
              <w:right w:val="nil"/>
            </w:tcBorders>
            <w:vAlign w:val="bottom"/>
            <w:hideMark/>
          </w:tcPr>
          <w:p w14:paraId="0C6E5FCC" w14:textId="77777777" w:rsidR="00762494" w:rsidRPr="00762494" w:rsidRDefault="00762494" w:rsidP="00762494">
            <w:pPr>
              <w:jc w:val="right"/>
              <w:rPr>
                <w:sz w:val="20"/>
                <w:szCs w:val="20"/>
              </w:rPr>
            </w:pPr>
            <w:r w:rsidRPr="00762494">
              <w:rPr>
                <w:sz w:val="20"/>
                <w:szCs w:val="20"/>
              </w:rPr>
              <w:t>82,4</w:t>
            </w:r>
          </w:p>
        </w:tc>
        <w:tc>
          <w:tcPr>
            <w:tcW w:w="1338" w:type="pct"/>
            <w:gridSpan w:val="2"/>
            <w:tcBorders>
              <w:top w:val="nil"/>
              <w:left w:val="nil"/>
              <w:bottom w:val="nil"/>
              <w:right w:val="nil"/>
            </w:tcBorders>
            <w:vAlign w:val="bottom"/>
            <w:hideMark/>
          </w:tcPr>
          <w:p w14:paraId="015DD5A0" w14:textId="77777777" w:rsidR="00762494" w:rsidRPr="00762494" w:rsidRDefault="00762494" w:rsidP="00762494">
            <w:pPr>
              <w:jc w:val="right"/>
              <w:rPr>
                <w:sz w:val="20"/>
                <w:szCs w:val="20"/>
              </w:rPr>
            </w:pPr>
            <w:r w:rsidRPr="00762494">
              <w:rPr>
                <w:sz w:val="20"/>
                <w:szCs w:val="20"/>
              </w:rPr>
              <w:t>94,5</w:t>
            </w:r>
          </w:p>
        </w:tc>
      </w:tr>
      <w:tr w:rsidR="00762494" w:rsidRPr="00762494" w14:paraId="2141A0D5" w14:textId="77777777" w:rsidTr="00970AE2">
        <w:tc>
          <w:tcPr>
            <w:tcW w:w="1609" w:type="pct"/>
            <w:tcBorders>
              <w:top w:val="nil"/>
              <w:left w:val="nil"/>
              <w:bottom w:val="single" w:sz="8" w:space="0" w:color="auto"/>
              <w:right w:val="nil"/>
            </w:tcBorders>
            <w:vAlign w:val="bottom"/>
            <w:hideMark/>
          </w:tcPr>
          <w:p w14:paraId="2F53C1A0" w14:textId="77777777" w:rsidR="00762494" w:rsidRPr="00762494" w:rsidRDefault="00762494" w:rsidP="00762494">
            <w:pPr>
              <w:spacing w:before="40" w:after="40"/>
              <w:ind w:left="113"/>
              <w:rPr>
                <w:sz w:val="20"/>
                <w:szCs w:val="20"/>
                <w:lang w:val="ky-KG"/>
              </w:rPr>
            </w:pPr>
            <w:r w:rsidRPr="00762494">
              <w:rPr>
                <w:sz w:val="20"/>
                <w:szCs w:val="20"/>
              </w:rPr>
              <w:t>Ош</w:t>
            </w:r>
            <w:r w:rsidRPr="00762494">
              <w:rPr>
                <w:sz w:val="20"/>
                <w:szCs w:val="20"/>
                <w:lang w:val="ky-KG"/>
              </w:rPr>
              <w:t xml:space="preserve"> ш.</w:t>
            </w:r>
          </w:p>
        </w:tc>
        <w:tc>
          <w:tcPr>
            <w:tcW w:w="834" w:type="pct"/>
            <w:tcBorders>
              <w:top w:val="nil"/>
              <w:left w:val="nil"/>
              <w:bottom w:val="single" w:sz="8" w:space="0" w:color="auto"/>
              <w:right w:val="nil"/>
            </w:tcBorders>
            <w:vAlign w:val="bottom"/>
            <w:hideMark/>
          </w:tcPr>
          <w:p w14:paraId="3B37E550" w14:textId="77777777" w:rsidR="00762494" w:rsidRPr="00762494" w:rsidRDefault="00762494" w:rsidP="00762494">
            <w:pPr>
              <w:jc w:val="right"/>
              <w:rPr>
                <w:sz w:val="20"/>
                <w:szCs w:val="20"/>
              </w:rPr>
            </w:pPr>
            <w:r w:rsidRPr="00762494">
              <w:rPr>
                <w:sz w:val="20"/>
                <w:szCs w:val="20"/>
              </w:rPr>
              <w:t>2 852</w:t>
            </w:r>
          </w:p>
        </w:tc>
        <w:tc>
          <w:tcPr>
            <w:tcW w:w="1219" w:type="pct"/>
            <w:tcBorders>
              <w:top w:val="nil"/>
              <w:left w:val="nil"/>
              <w:bottom w:val="single" w:sz="8" w:space="0" w:color="auto"/>
              <w:right w:val="nil"/>
            </w:tcBorders>
            <w:vAlign w:val="bottom"/>
            <w:hideMark/>
          </w:tcPr>
          <w:p w14:paraId="6A650983" w14:textId="77777777" w:rsidR="00762494" w:rsidRPr="00762494" w:rsidRDefault="00762494" w:rsidP="00762494">
            <w:pPr>
              <w:jc w:val="right"/>
              <w:rPr>
                <w:sz w:val="20"/>
                <w:szCs w:val="20"/>
              </w:rPr>
            </w:pPr>
            <w:r w:rsidRPr="00762494">
              <w:rPr>
                <w:sz w:val="20"/>
                <w:szCs w:val="20"/>
              </w:rPr>
              <w:t>97,1</w:t>
            </w:r>
          </w:p>
        </w:tc>
        <w:tc>
          <w:tcPr>
            <w:tcW w:w="1338" w:type="pct"/>
            <w:gridSpan w:val="2"/>
            <w:tcBorders>
              <w:top w:val="nil"/>
              <w:left w:val="nil"/>
              <w:bottom w:val="single" w:sz="8" w:space="0" w:color="auto"/>
              <w:right w:val="nil"/>
            </w:tcBorders>
            <w:vAlign w:val="bottom"/>
            <w:hideMark/>
          </w:tcPr>
          <w:p w14:paraId="412AC7D9" w14:textId="77777777" w:rsidR="00762494" w:rsidRPr="00762494" w:rsidRDefault="00762494" w:rsidP="00762494">
            <w:pPr>
              <w:jc w:val="right"/>
              <w:rPr>
                <w:sz w:val="20"/>
                <w:szCs w:val="20"/>
              </w:rPr>
            </w:pPr>
            <w:r w:rsidRPr="00762494">
              <w:rPr>
                <w:sz w:val="20"/>
                <w:szCs w:val="20"/>
              </w:rPr>
              <w:t>97,0</w:t>
            </w:r>
          </w:p>
        </w:tc>
      </w:tr>
    </w:tbl>
    <w:p w14:paraId="6DC3CC6A" w14:textId="77777777" w:rsidR="00762494" w:rsidRPr="00762494" w:rsidRDefault="00762494" w:rsidP="00762494">
      <w:pPr>
        <w:spacing w:before="120"/>
        <w:ind w:firstLine="709"/>
        <w:jc w:val="both"/>
        <w:rPr>
          <w:lang w:val="ky-KG"/>
        </w:rPr>
      </w:pPr>
      <w:r w:rsidRPr="00762494">
        <w:rPr>
          <w:lang w:val="ky-KG"/>
        </w:rPr>
        <w:t>Катталган жумушсуздардын жалпы санынын 45,5 пайызы аялдарга туура келди.    Катталган жумушсуздуктун деңгээли жумушчу күчүнүн жалпы санынын 1,9 пайызын түздү.</w:t>
      </w:r>
    </w:p>
    <w:p w14:paraId="6F49A7A3" w14:textId="77777777" w:rsidR="00680C53" w:rsidRPr="00680C53" w:rsidRDefault="00680C53" w:rsidP="00970AE2">
      <w:pPr>
        <w:shd w:val="clear" w:color="auto" w:fill="FFFFFF"/>
        <w:spacing w:before="120"/>
        <w:ind w:firstLine="709"/>
        <w:jc w:val="both"/>
        <w:rPr>
          <w:rFonts w:eastAsia="Calibri"/>
          <w:lang w:val="ky-KG" w:eastAsia="en-US"/>
        </w:rPr>
      </w:pPr>
      <w:bookmarkStart w:id="45" w:name="_Toc153955655"/>
      <w:bookmarkEnd w:id="34"/>
      <w:bookmarkEnd w:id="35"/>
      <w:bookmarkEnd w:id="36"/>
      <w:bookmarkEnd w:id="37"/>
      <w:bookmarkEnd w:id="38"/>
      <w:bookmarkEnd w:id="39"/>
      <w:bookmarkEnd w:id="40"/>
      <w:bookmarkEnd w:id="41"/>
      <w:bookmarkEnd w:id="42"/>
      <w:bookmarkEnd w:id="43"/>
      <w:bookmarkEnd w:id="44"/>
      <w:r w:rsidRPr="00680C53">
        <w:rPr>
          <w:b/>
          <w:lang w:val="ky-KG"/>
        </w:rPr>
        <w:t>Баалардын жана тарифтердин индекси.</w:t>
      </w:r>
      <w:r w:rsidRPr="00680C53">
        <w:rPr>
          <w:lang w:val="ky-KG"/>
        </w:rPr>
        <w:t xml:space="preserve"> Инфляциянын деңгээлин мүнөздөөчү керектөө бааларынын индекси ү.ж. ноябрында өткөн айга салыштырмалуу 101,2 пайызды, ал эми 2023-ж. декабрына салыштырмалуу 105,4 пайызды түздү.</w:t>
      </w:r>
    </w:p>
    <w:p w14:paraId="77B11771" w14:textId="40D17808" w:rsidR="00680C53" w:rsidRPr="00680C53" w:rsidRDefault="00680C53" w:rsidP="00680C53">
      <w:pPr>
        <w:shd w:val="clear" w:color="auto" w:fill="FFFFFF"/>
        <w:ind w:firstLine="709"/>
        <w:jc w:val="both"/>
        <w:rPr>
          <w:lang w:val="ky-KG"/>
        </w:rPr>
      </w:pPr>
      <w:r w:rsidRPr="00680C53">
        <w:rPr>
          <w:lang w:val="ky-KG"/>
        </w:rPr>
        <w:t>Үстүбүздөгү жылдын</w:t>
      </w:r>
      <w:r w:rsidRPr="00680C53">
        <w:rPr>
          <w:iCs/>
          <w:lang w:val="ky-KG"/>
        </w:rPr>
        <w:t xml:space="preserve"> ноябрында</w:t>
      </w:r>
      <w:r w:rsidRPr="00680C53">
        <w:rPr>
          <w:lang w:val="ky-KG"/>
        </w:rPr>
        <w:t xml:space="preserve"> </w:t>
      </w:r>
      <w:r w:rsidRPr="00680C53">
        <w:rPr>
          <w:iCs/>
          <w:lang w:val="ky-KG"/>
        </w:rPr>
        <w:t xml:space="preserve">мурунку айга салыштырмалуу </w:t>
      </w:r>
      <w:r w:rsidRPr="00680C53">
        <w:rPr>
          <w:i/>
          <w:lang w:val="ky-KG"/>
        </w:rPr>
        <w:t>тамак-аш азыктарынын жана алкоголсуз суусундуктардын</w:t>
      </w:r>
      <w:r w:rsidRPr="00680C53">
        <w:rPr>
          <w:lang w:val="ky-KG"/>
        </w:rPr>
        <w:t xml:space="preserve"> баалары </w:t>
      </w:r>
      <w:r w:rsidRPr="00680C53">
        <w:rPr>
          <w:iCs/>
          <w:lang w:val="ky-KG"/>
        </w:rPr>
        <w:t>жалпы республика боюнча</w:t>
      </w:r>
      <w:r w:rsidRPr="00680C53">
        <w:rPr>
          <w:lang w:val="ky-KG"/>
        </w:rPr>
        <w:t xml:space="preserve"> 1,4 пайызга </w:t>
      </w:r>
      <w:r w:rsidRPr="00680C53">
        <w:rPr>
          <w:bCs/>
          <w:snapToGrid w:val="0"/>
          <w:lang w:val="ky-KG"/>
        </w:rPr>
        <w:t>жогорулады</w:t>
      </w:r>
      <w:r w:rsidRPr="00680C53">
        <w:rPr>
          <w:lang w:val="ky-KG"/>
        </w:rPr>
        <w:t xml:space="preserve">. Мында баалардын туздалган сельдке - 2,2 пайызга, </w:t>
      </w:r>
      <w:r w:rsidRPr="00680C53">
        <w:rPr>
          <w:color w:val="000000"/>
          <w:lang w:val="ky-KG"/>
        </w:rPr>
        <w:t xml:space="preserve">накта эригич кофеге - 1,5 пайызга, </w:t>
      </w:r>
      <w:r w:rsidRPr="00680C53">
        <w:rPr>
          <w:lang w:val="ky-KG"/>
        </w:rPr>
        <w:t>сүт азыктарына, сыр жана жумурткага - 1,1 пайызга (аны</w:t>
      </w:r>
      <w:r w:rsidR="00973A4C">
        <w:rPr>
          <w:lang w:val="ky-KG"/>
        </w:rPr>
        <w:t>н</w:t>
      </w:r>
      <w:r w:rsidRPr="00680C53">
        <w:rPr>
          <w:lang w:val="ky-KG"/>
        </w:rPr>
        <w:t xml:space="preserve"> ичинде </w:t>
      </w:r>
      <w:r w:rsidRPr="00680C53">
        <w:rPr>
          <w:snapToGrid w:val="0"/>
          <w:lang w:val="ky-KG"/>
        </w:rPr>
        <w:t>к</w:t>
      </w:r>
      <w:r w:rsidRPr="00680C53">
        <w:rPr>
          <w:bCs/>
          <w:lang w:val="ky-KG"/>
        </w:rPr>
        <w:t xml:space="preserve">уюп сатылуучу сүткө - 2,2 пайызга, </w:t>
      </w:r>
      <w:r w:rsidRPr="00680C53">
        <w:rPr>
          <w:snapToGrid w:val="0"/>
          <w:lang w:val="ky-KG"/>
        </w:rPr>
        <w:t>тооктун жумурткасына</w:t>
      </w:r>
      <w:r w:rsidRPr="00680C53">
        <w:rPr>
          <w:lang w:val="ky-KG"/>
        </w:rPr>
        <w:t xml:space="preserve"> </w:t>
      </w:r>
      <w:r w:rsidRPr="00680C53">
        <w:rPr>
          <w:bCs/>
          <w:lang w:val="ky-KG"/>
        </w:rPr>
        <w:t>- 1,1 пайызга),</w:t>
      </w:r>
      <w:r w:rsidRPr="00680C53">
        <w:rPr>
          <w:snapToGrid w:val="0"/>
          <w:lang w:val="ky-KG"/>
        </w:rPr>
        <w:t xml:space="preserve"> </w:t>
      </w:r>
      <w:r w:rsidRPr="00680C53">
        <w:rPr>
          <w:lang w:val="ky-KG"/>
        </w:rPr>
        <w:t xml:space="preserve">күрүчкө - 1,0 пайызга, өсүмдүк майына - 1,0 пайызга, ышталган балыкка - 0,9 пайызга, тандыр нанына - 0,5 пайызга, </w:t>
      </w:r>
      <w:bookmarkStart w:id="46" w:name="_Hlk171491205"/>
      <w:r w:rsidRPr="00680C53">
        <w:rPr>
          <w:snapToGrid w:val="0"/>
          <w:lang w:val="ky-KG"/>
        </w:rPr>
        <w:t>жогорку сорттогу буудай унуна</w:t>
      </w:r>
      <w:r w:rsidRPr="00680C53">
        <w:rPr>
          <w:iCs/>
          <w:lang w:val="ky-KG"/>
        </w:rPr>
        <w:t xml:space="preserve"> - 0,4 пайызга жана жаңы союлган этке</w:t>
      </w:r>
      <w:r w:rsidRPr="00680C53">
        <w:rPr>
          <w:bCs/>
          <w:lang w:val="ky-KG"/>
        </w:rPr>
        <w:t xml:space="preserve"> </w:t>
      </w:r>
      <w:bookmarkEnd w:id="46"/>
      <w:r w:rsidRPr="00680C53">
        <w:rPr>
          <w:bCs/>
          <w:lang w:val="ky-KG"/>
        </w:rPr>
        <w:t xml:space="preserve">- 0,2 пайызга </w:t>
      </w:r>
      <w:r w:rsidRPr="00680C53">
        <w:rPr>
          <w:bCs/>
          <w:snapToGrid w:val="0"/>
          <w:lang w:val="ky-KG"/>
        </w:rPr>
        <w:t>жогорулашы</w:t>
      </w:r>
      <w:r w:rsidRPr="00680C53">
        <w:rPr>
          <w:iCs/>
          <w:lang w:val="ky-KG"/>
        </w:rPr>
        <w:t xml:space="preserve"> белгиленди</w:t>
      </w:r>
      <w:r w:rsidRPr="00680C53">
        <w:rPr>
          <w:lang w:val="ky-KG"/>
        </w:rPr>
        <w:t xml:space="preserve">. </w:t>
      </w:r>
    </w:p>
    <w:p w14:paraId="5FDD345F" w14:textId="77777777" w:rsidR="00680C53" w:rsidRPr="00680C53" w:rsidRDefault="00680C53" w:rsidP="00680C53">
      <w:pPr>
        <w:shd w:val="clear" w:color="auto" w:fill="FFFFFF"/>
        <w:ind w:firstLine="709"/>
        <w:jc w:val="both"/>
        <w:rPr>
          <w:iCs/>
          <w:lang w:val="ky-KG"/>
        </w:rPr>
      </w:pPr>
      <w:r w:rsidRPr="00680C53">
        <w:rPr>
          <w:lang w:val="ky-KG"/>
        </w:rPr>
        <w:t xml:space="preserve">Муну менен катар баалар бөлүнбөгөн тоңдурулган балыкка - 1,8 пайызга, малдын тоң майына - 1,7 пайызга, кум шекерге - 1,2 пайызга, биринчи сорттогу буудай унуна - 0,5 пайызга, сырларга - 0,3 пайызга, тоокко - 0,2 пайызга жана </w:t>
      </w:r>
      <w:r w:rsidRPr="00680C53">
        <w:rPr>
          <w:iCs/>
          <w:lang w:val="ky-KG"/>
        </w:rPr>
        <w:t>акшакка</w:t>
      </w:r>
      <w:r w:rsidRPr="00680C53">
        <w:rPr>
          <w:snapToGrid w:val="0"/>
          <w:lang w:val="ky-KG"/>
        </w:rPr>
        <w:t xml:space="preserve"> </w:t>
      </w:r>
      <w:r w:rsidRPr="00680C53">
        <w:rPr>
          <w:lang w:val="ky-KG"/>
        </w:rPr>
        <w:t>- 0,1 пайызга төмөндөдү.</w:t>
      </w:r>
    </w:p>
    <w:p w14:paraId="442F1720" w14:textId="7A8C6D1E" w:rsidR="00680C53" w:rsidRPr="00680C53" w:rsidRDefault="00680C53" w:rsidP="00680C53">
      <w:pPr>
        <w:spacing w:before="120" w:after="120"/>
        <w:ind w:left="1418" w:hanging="1418"/>
        <w:rPr>
          <w:i/>
          <w:iCs/>
          <w:sz w:val="18"/>
          <w:szCs w:val="18"/>
          <w:lang w:val="ky-KG"/>
        </w:rPr>
      </w:pPr>
      <w:r w:rsidRPr="00680C53">
        <w:rPr>
          <w:b/>
          <w:lang w:val="ky-KG"/>
        </w:rPr>
        <w:t>5</w:t>
      </w:r>
      <w:r w:rsidR="005B7E0D">
        <w:rPr>
          <w:b/>
          <w:lang w:val="ky-KG"/>
        </w:rPr>
        <w:t>4</w:t>
      </w:r>
      <w:r w:rsidRPr="00680C53">
        <w:rPr>
          <w:b/>
          <w:lang w:val="ky-KG"/>
        </w:rPr>
        <w:t>-таблица: 2024-жылдын ноябрындагы а</w:t>
      </w:r>
      <w:r w:rsidRPr="00680C53">
        <w:rPr>
          <w:b/>
          <w:bCs/>
          <w:lang w:val="ky-KG"/>
        </w:rPr>
        <w:t>зык-түлүк товарларынын негизги түрлөрүнө карата керектөө бааларынын индекстери</w:t>
      </w:r>
      <w:r w:rsidRPr="00680C53">
        <w:rPr>
          <w:b/>
          <w:bCs/>
          <w:sz w:val="22"/>
          <w:szCs w:val="22"/>
          <w:lang w:val="ky-KG"/>
        </w:rPr>
        <w:br/>
      </w:r>
      <w:r w:rsidRPr="00680C53">
        <w:rPr>
          <w:i/>
          <w:iCs/>
          <w:sz w:val="18"/>
          <w:szCs w:val="18"/>
          <w:lang w:val="ky-KG"/>
        </w:rPr>
        <w:t>(мурунку айга карата пайыз менен)</w:t>
      </w:r>
    </w:p>
    <w:tbl>
      <w:tblPr>
        <w:tblW w:w="5000" w:type="pct"/>
        <w:tblLayout w:type="fixed"/>
        <w:tblCellMar>
          <w:left w:w="0" w:type="dxa"/>
          <w:right w:w="0" w:type="dxa"/>
        </w:tblCellMar>
        <w:tblLook w:val="0000" w:firstRow="0" w:lastRow="0" w:firstColumn="0" w:lastColumn="0" w:noHBand="0" w:noVBand="0"/>
      </w:tblPr>
      <w:tblGrid>
        <w:gridCol w:w="1023"/>
        <w:gridCol w:w="679"/>
        <w:gridCol w:w="850"/>
        <w:gridCol w:w="1218"/>
        <w:gridCol w:w="962"/>
        <w:gridCol w:w="684"/>
        <w:gridCol w:w="825"/>
        <w:gridCol w:w="914"/>
        <w:gridCol w:w="1025"/>
        <w:gridCol w:w="729"/>
        <w:gridCol w:w="729"/>
      </w:tblGrid>
      <w:tr w:rsidR="00680C53" w:rsidRPr="00536346" w14:paraId="3F50C9D0" w14:textId="77777777" w:rsidTr="00970AE2">
        <w:trPr>
          <w:tblHeader/>
        </w:trPr>
        <w:tc>
          <w:tcPr>
            <w:tcW w:w="531" w:type="pct"/>
            <w:vMerge w:val="restart"/>
            <w:tcBorders>
              <w:top w:val="single" w:sz="8" w:space="0" w:color="auto"/>
              <w:left w:val="nil"/>
              <w:bottom w:val="single" w:sz="8" w:space="0" w:color="auto"/>
              <w:right w:val="nil"/>
            </w:tcBorders>
            <w:vAlign w:val="bottom"/>
          </w:tcPr>
          <w:p w14:paraId="5D96EEB4" w14:textId="77777777" w:rsidR="00680C53" w:rsidRPr="00536346" w:rsidRDefault="00680C53" w:rsidP="00970AE2">
            <w:pPr>
              <w:rPr>
                <w:rFonts w:eastAsia="Arial Unicode MS"/>
                <w:b/>
                <w:sz w:val="20"/>
                <w:szCs w:val="20"/>
                <w:lang w:val="ky-KG"/>
              </w:rPr>
            </w:pPr>
          </w:p>
        </w:tc>
        <w:tc>
          <w:tcPr>
            <w:tcW w:w="793" w:type="pct"/>
            <w:gridSpan w:val="2"/>
            <w:tcBorders>
              <w:top w:val="single" w:sz="8" w:space="0" w:color="auto"/>
              <w:left w:val="nil"/>
              <w:bottom w:val="single" w:sz="4" w:space="0" w:color="auto"/>
              <w:right w:val="nil"/>
            </w:tcBorders>
          </w:tcPr>
          <w:p w14:paraId="0250658E" w14:textId="77777777" w:rsidR="00680C53" w:rsidRPr="00536346" w:rsidRDefault="00680C53" w:rsidP="00970AE2">
            <w:pPr>
              <w:ind w:right="57"/>
              <w:jc w:val="center"/>
              <w:rPr>
                <w:b/>
                <w:bCs/>
                <w:sz w:val="20"/>
                <w:szCs w:val="20"/>
              </w:rPr>
            </w:pPr>
            <w:proofErr w:type="spellStart"/>
            <w:r w:rsidRPr="00536346">
              <w:rPr>
                <w:b/>
                <w:bCs/>
                <w:sz w:val="20"/>
                <w:szCs w:val="20"/>
              </w:rPr>
              <w:t>Буудай</w:t>
            </w:r>
            <w:proofErr w:type="spellEnd"/>
            <w:r w:rsidRPr="00536346">
              <w:rPr>
                <w:b/>
                <w:bCs/>
                <w:sz w:val="20"/>
                <w:szCs w:val="20"/>
              </w:rPr>
              <w:t xml:space="preserve"> </w:t>
            </w:r>
            <w:proofErr w:type="spellStart"/>
            <w:r w:rsidRPr="00536346">
              <w:rPr>
                <w:b/>
                <w:bCs/>
                <w:sz w:val="20"/>
                <w:szCs w:val="20"/>
              </w:rPr>
              <w:t>уну</w:t>
            </w:r>
            <w:proofErr w:type="spellEnd"/>
          </w:p>
        </w:tc>
        <w:tc>
          <w:tcPr>
            <w:tcW w:w="632" w:type="pct"/>
            <w:vMerge w:val="restart"/>
            <w:tcBorders>
              <w:top w:val="single" w:sz="8" w:space="0" w:color="auto"/>
              <w:left w:val="nil"/>
              <w:bottom w:val="single" w:sz="8" w:space="0" w:color="auto"/>
              <w:right w:val="nil"/>
            </w:tcBorders>
          </w:tcPr>
          <w:p w14:paraId="6154BD38" w14:textId="77777777" w:rsidR="00680C53" w:rsidRPr="00536346" w:rsidRDefault="00680C53" w:rsidP="00970AE2">
            <w:pPr>
              <w:ind w:right="57"/>
              <w:jc w:val="right"/>
              <w:rPr>
                <w:b/>
                <w:sz w:val="20"/>
                <w:szCs w:val="20"/>
              </w:rPr>
            </w:pPr>
            <w:r w:rsidRPr="00536346">
              <w:rPr>
                <w:b/>
                <w:sz w:val="20"/>
                <w:szCs w:val="20"/>
              </w:rPr>
              <w:t xml:space="preserve">1 </w:t>
            </w:r>
            <w:proofErr w:type="spellStart"/>
            <w:r w:rsidRPr="00536346">
              <w:rPr>
                <w:b/>
                <w:sz w:val="20"/>
                <w:szCs w:val="20"/>
              </w:rPr>
              <w:t>сорттогу</w:t>
            </w:r>
            <w:proofErr w:type="spellEnd"/>
            <w:r w:rsidRPr="00536346">
              <w:rPr>
                <w:b/>
                <w:sz w:val="20"/>
                <w:szCs w:val="20"/>
              </w:rPr>
              <w:t xml:space="preserve"> </w:t>
            </w:r>
            <w:r w:rsidRPr="00536346">
              <w:rPr>
                <w:b/>
                <w:sz w:val="20"/>
                <w:szCs w:val="20"/>
              </w:rPr>
              <w:br/>
            </w:r>
            <w:proofErr w:type="spellStart"/>
            <w:r w:rsidRPr="00536346">
              <w:rPr>
                <w:b/>
                <w:sz w:val="20"/>
                <w:szCs w:val="20"/>
              </w:rPr>
              <w:t>ундан</w:t>
            </w:r>
            <w:proofErr w:type="spellEnd"/>
            <w:r w:rsidRPr="00536346">
              <w:rPr>
                <w:b/>
                <w:sz w:val="20"/>
                <w:szCs w:val="20"/>
              </w:rPr>
              <w:br/>
            </w:r>
            <w:proofErr w:type="spellStart"/>
            <w:r w:rsidRPr="00536346">
              <w:rPr>
                <w:b/>
                <w:sz w:val="20"/>
                <w:szCs w:val="20"/>
              </w:rPr>
              <w:t>жасалган</w:t>
            </w:r>
            <w:proofErr w:type="spellEnd"/>
            <w:r w:rsidRPr="00536346">
              <w:rPr>
                <w:b/>
                <w:sz w:val="20"/>
                <w:szCs w:val="20"/>
              </w:rPr>
              <w:t xml:space="preserve"> </w:t>
            </w:r>
            <w:proofErr w:type="spellStart"/>
            <w:r w:rsidRPr="00536346">
              <w:rPr>
                <w:b/>
                <w:sz w:val="20"/>
                <w:szCs w:val="20"/>
              </w:rPr>
              <w:t>нан</w:t>
            </w:r>
            <w:proofErr w:type="spellEnd"/>
          </w:p>
        </w:tc>
        <w:tc>
          <w:tcPr>
            <w:tcW w:w="499" w:type="pct"/>
            <w:vMerge w:val="restart"/>
            <w:tcBorders>
              <w:top w:val="single" w:sz="8" w:space="0" w:color="auto"/>
              <w:left w:val="nil"/>
              <w:bottom w:val="single" w:sz="8" w:space="0" w:color="auto"/>
              <w:right w:val="nil"/>
            </w:tcBorders>
          </w:tcPr>
          <w:p w14:paraId="0AEBF5E0" w14:textId="77777777" w:rsidR="00680C53" w:rsidRPr="00536346" w:rsidRDefault="00680C53" w:rsidP="00970AE2">
            <w:pPr>
              <w:ind w:right="57"/>
              <w:jc w:val="right"/>
              <w:rPr>
                <w:b/>
                <w:sz w:val="20"/>
                <w:szCs w:val="20"/>
              </w:rPr>
            </w:pPr>
            <w:r w:rsidRPr="00536346">
              <w:rPr>
                <w:rFonts w:eastAsia="Arial Unicode MS"/>
                <w:b/>
                <w:sz w:val="20"/>
                <w:szCs w:val="20"/>
              </w:rPr>
              <w:t xml:space="preserve">Тандыр </w:t>
            </w:r>
            <w:r w:rsidRPr="00536346">
              <w:rPr>
                <w:rFonts w:eastAsia="Arial Unicode MS"/>
                <w:b/>
                <w:sz w:val="20"/>
                <w:szCs w:val="20"/>
              </w:rPr>
              <w:br/>
            </w:r>
            <w:proofErr w:type="spellStart"/>
            <w:r w:rsidRPr="00536346">
              <w:rPr>
                <w:rFonts w:eastAsia="Arial Unicode MS"/>
                <w:b/>
                <w:sz w:val="20"/>
                <w:szCs w:val="20"/>
              </w:rPr>
              <w:t>нан</w:t>
            </w:r>
            <w:proofErr w:type="spellEnd"/>
          </w:p>
        </w:tc>
        <w:tc>
          <w:tcPr>
            <w:tcW w:w="355" w:type="pct"/>
            <w:vMerge w:val="restart"/>
            <w:tcBorders>
              <w:top w:val="single" w:sz="8" w:space="0" w:color="auto"/>
              <w:left w:val="nil"/>
              <w:bottom w:val="single" w:sz="8" w:space="0" w:color="auto"/>
              <w:right w:val="nil"/>
            </w:tcBorders>
          </w:tcPr>
          <w:p w14:paraId="19444567" w14:textId="77777777" w:rsidR="00680C53" w:rsidRPr="00536346" w:rsidRDefault="00680C53" w:rsidP="00970AE2">
            <w:pPr>
              <w:ind w:right="57"/>
              <w:jc w:val="right"/>
              <w:rPr>
                <w:b/>
                <w:sz w:val="20"/>
                <w:szCs w:val="20"/>
              </w:rPr>
            </w:pPr>
            <w:proofErr w:type="spellStart"/>
            <w:r w:rsidRPr="00536346">
              <w:rPr>
                <w:b/>
                <w:bCs/>
                <w:sz w:val="20"/>
                <w:szCs w:val="20"/>
              </w:rPr>
              <w:t>Уйдун</w:t>
            </w:r>
            <w:proofErr w:type="spellEnd"/>
            <w:r w:rsidRPr="00536346">
              <w:rPr>
                <w:b/>
                <w:bCs/>
                <w:sz w:val="20"/>
                <w:szCs w:val="20"/>
              </w:rPr>
              <w:br/>
              <w:t>эти</w:t>
            </w:r>
          </w:p>
        </w:tc>
        <w:tc>
          <w:tcPr>
            <w:tcW w:w="428" w:type="pct"/>
            <w:vMerge w:val="restart"/>
            <w:tcBorders>
              <w:top w:val="single" w:sz="8" w:space="0" w:color="auto"/>
              <w:left w:val="nil"/>
              <w:bottom w:val="single" w:sz="8" w:space="0" w:color="auto"/>
              <w:right w:val="nil"/>
            </w:tcBorders>
          </w:tcPr>
          <w:p w14:paraId="6B274EA4" w14:textId="77777777" w:rsidR="00680C53" w:rsidRPr="00536346" w:rsidRDefault="00680C53" w:rsidP="00970AE2">
            <w:pPr>
              <w:ind w:right="57"/>
              <w:jc w:val="right"/>
              <w:rPr>
                <w:b/>
                <w:sz w:val="20"/>
                <w:szCs w:val="20"/>
              </w:rPr>
            </w:pPr>
            <w:proofErr w:type="spellStart"/>
            <w:r w:rsidRPr="00536346">
              <w:rPr>
                <w:b/>
                <w:bCs/>
                <w:sz w:val="20"/>
                <w:szCs w:val="20"/>
              </w:rPr>
              <w:t>Койдун</w:t>
            </w:r>
            <w:proofErr w:type="spellEnd"/>
            <w:r w:rsidRPr="00536346">
              <w:rPr>
                <w:b/>
                <w:bCs/>
                <w:sz w:val="20"/>
                <w:szCs w:val="20"/>
              </w:rPr>
              <w:t xml:space="preserve"> </w:t>
            </w:r>
            <w:r w:rsidRPr="00536346">
              <w:rPr>
                <w:b/>
                <w:bCs/>
                <w:sz w:val="20"/>
                <w:szCs w:val="20"/>
              </w:rPr>
              <w:br/>
              <w:t>эти</w:t>
            </w:r>
          </w:p>
        </w:tc>
        <w:tc>
          <w:tcPr>
            <w:tcW w:w="474" w:type="pct"/>
            <w:vMerge w:val="restart"/>
            <w:tcBorders>
              <w:top w:val="single" w:sz="8" w:space="0" w:color="auto"/>
              <w:left w:val="nil"/>
              <w:bottom w:val="single" w:sz="8" w:space="0" w:color="auto"/>
              <w:right w:val="nil"/>
            </w:tcBorders>
          </w:tcPr>
          <w:p w14:paraId="5E00DBB1" w14:textId="77777777" w:rsidR="00680C53" w:rsidRPr="00536346" w:rsidRDefault="00680C53" w:rsidP="00970AE2">
            <w:pPr>
              <w:ind w:right="57"/>
              <w:jc w:val="right"/>
              <w:rPr>
                <w:b/>
                <w:sz w:val="20"/>
                <w:szCs w:val="20"/>
              </w:rPr>
            </w:pPr>
            <w:r w:rsidRPr="00536346">
              <w:rPr>
                <w:rFonts w:eastAsia="Arial Unicode MS"/>
                <w:b/>
                <w:sz w:val="20"/>
                <w:szCs w:val="20"/>
                <w:lang w:val="ky-KG"/>
              </w:rPr>
              <w:t xml:space="preserve"> </w:t>
            </w:r>
            <w:proofErr w:type="spellStart"/>
            <w:r w:rsidRPr="00536346">
              <w:rPr>
                <w:rFonts w:eastAsia="Arial Unicode MS"/>
                <w:b/>
                <w:sz w:val="20"/>
                <w:szCs w:val="20"/>
              </w:rPr>
              <w:t>Куюп</w:t>
            </w:r>
            <w:proofErr w:type="spellEnd"/>
            <w:r w:rsidRPr="00536346">
              <w:rPr>
                <w:rFonts w:eastAsia="Arial Unicode MS"/>
                <w:b/>
                <w:sz w:val="20"/>
                <w:szCs w:val="20"/>
              </w:rPr>
              <w:t xml:space="preserve"> </w:t>
            </w:r>
            <w:proofErr w:type="spellStart"/>
            <w:r w:rsidRPr="00536346">
              <w:rPr>
                <w:rFonts w:eastAsia="Arial Unicode MS"/>
                <w:b/>
                <w:sz w:val="20"/>
                <w:szCs w:val="20"/>
              </w:rPr>
              <w:t>сатылуу</w:t>
            </w:r>
            <w:proofErr w:type="spellEnd"/>
            <w:r w:rsidRPr="00536346">
              <w:rPr>
                <w:rFonts w:eastAsia="Arial Unicode MS"/>
                <w:b/>
                <w:sz w:val="20"/>
                <w:szCs w:val="20"/>
              </w:rPr>
              <w:t>-чу с</w:t>
            </w:r>
            <w:r w:rsidRPr="00536346">
              <w:rPr>
                <w:rFonts w:eastAsia="Arial Unicode MS"/>
                <w:b/>
                <w:sz w:val="20"/>
                <w:szCs w:val="20"/>
                <w:lang w:val="ky-KG"/>
              </w:rPr>
              <w:t>ү</w:t>
            </w:r>
            <w:r w:rsidRPr="00536346">
              <w:rPr>
                <w:rFonts w:eastAsia="Arial Unicode MS"/>
                <w:b/>
                <w:sz w:val="20"/>
                <w:szCs w:val="20"/>
              </w:rPr>
              <w:t>т</w:t>
            </w:r>
          </w:p>
        </w:tc>
        <w:tc>
          <w:tcPr>
            <w:tcW w:w="532" w:type="pct"/>
            <w:vMerge w:val="restart"/>
            <w:tcBorders>
              <w:top w:val="single" w:sz="8" w:space="0" w:color="auto"/>
              <w:left w:val="nil"/>
              <w:bottom w:val="single" w:sz="8" w:space="0" w:color="auto"/>
              <w:right w:val="nil"/>
            </w:tcBorders>
          </w:tcPr>
          <w:p w14:paraId="61F907B7" w14:textId="77777777" w:rsidR="00680C53" w:rsidRPr="00536346" w:rsidRDefault="00680C53" w:rsidP="00970AE2">
            <w:pPr>
              <w:jc w:val="right"/>
              <w:rPr>
                <w:rFonts w:eastAsia="Arial Unicode MS"/>
                <w:b/>
                <w:sz w:val="20"/>
                <w:szCs w:val="20"/>
              </w:rPr>
            </w:pPr>
            <w:proofErr w:type="spellStart"/>
            <w:r w:rsidRPr="00536346">
              <w:rPr>
                <w:rFonts w:eastAsia="Arial Unicode MS"/>
                <w:b/>
                <w:sz w:val="20"/>
                <w:szCs w:val="20"/>
              </w:rPr>
              <w:t>Жумуртка</w:t>
            </w:r>
            <w:proofErr w:type="spellEnd"/>
          </w:p>
        </w:tc>
        <w:tc>
          <w:tcPr>
            <w:tcW w:w="378" w:type="pct"/>
            <w:vMerge w:val="restart"/>
            <w:tcBorders>
              <w:top w:val="single" w:sz="8" w:space="0" w:color="auto"/>
              <w:left w:val="nil"/>
              <w:bottom w:val="single" w:sz="8" w:space="0" w:color="auto"/>
              <w:right w:val="nil"/>
            </w:tcBorders>
          </w:tcPr>
          <w:p w14:paraId="29A9DF55" w14:textId="77777777" w:rsidR="00680C53" w:rsidRPr="00536346" w:rsidRDefault="00680C53" w:rsidP="00970AE2">
            <w:pPr>
              <w:jc w:val="right"/>
              <w:rPr>
                <w:rFonts w:eastAsia="Arial Unicode MS"/>
                <w:b/>
                <w:sz w:val="20"/>
                <w:szCs w:val="20"/>
              </w:rPr>
            </w:pPr>
            <w:r w:rsidRPr="00536346">
              <w:rPr>
                <w:rFonts w:eastAsia="Arial Unicode MS"/>
                <w:b/>
                <w:sz w:val="20"/>
                <w:szCs w:val="20"/>
                <w:lang w:val="ky-KG"/>
              </w:rPr>
              <w:t xml:space="preserve">    </w:t>
            </w:r>
            <w:r w:rsidRPr="00536346">
              <w:rPr>
                <w:rFonts w:eastAsia="Arial Unicode MS"/>
                <w:b/>
                <w:sz w:val="20"/>
                <w:szCs w:val="20"/>
              </w:rPr>
              <w:t>Кум</w:t>
            </w:r>
            <w:r w:rsidRPr="00536346">
              <w:rPr>
                <w:rFonts w:eastAsia="Arial Unicode MS"/>
                <w:b/>
                <w:sz w:val="20"/>
                <w:szCs w:val="20"/>
                <w:lang w:val="ky-KG"/>
              </w:rPr>
              <w:br/>
              <w:t xml:space="preserve">  </w:t>
            </w:r>
            <w:r w:rsidRPr="00536346">
              <w:rPr>
                <w:rFonts w:eastAsia="Arial Unicode MS"/>
                <w:b/>
                <w:sz w:val="20"/>
                <w:szCs w:val="20"/>
              </w:rPr>
              <w:t>шекер</w:t>
            </w:r>
          </w:p>
        </w:tc>
        <w:tc>
          <w:tcPr>
            <w:tcW w:w="378" w:type="pct"/>
            <w:vMerge w:val="restart"/>
            <w:tcBorders>
              <w:top w:val="single" w:sz="8" w:space="0" w:color="auto"/>
              <w:left w:val="nil"/>
              <w:bottom w:val="single" w:sz="8" w:space="0" w:color="auto"/>
              <w:right w:val="nil"/>
            </w:tcBorders>
          </w:tcPr>
          <w:p w14:paraId="74E99046" w14:textId="77777777" w:rsidR="00680C53" w:rsidRPr="00536346" w:rsidRDefault="00680C53" w:rsidP="00970AE2">
            <w:pPr>
              <w:jc w:val="right"/>
              <w:rPr>
                <w:rFonts w:eastAsia="Arial Unicode MS"/>
                <w:b/>
                <w:sz w:val="20"/>
                <w:szCs w:val="20"/>
              </w:rPr>
            </w:pPr>
            <w:proofErr w:type="spellStart"/>
            <w:r w:rsidRPr="00536346">
              <w:rPr>
                <w:rFonts w:eastAsia="Arial Unicode MS"/>
                <w:b/>
                <w:bCs/>
                <w:sz w:val="20"/>
                <w:szCs w:val="20"/>
              </w:rPr>
              <w:t>Күн</w:t>
            </w:r>
            <w:proofErr w:type="spellEnd"/>
            <w:r w:rsidRPr="00536346">
              <w:rPr>
                <w:rFonts w:eastAsia="Arial Unicode MS"/>
                <w:b/>
                <w:bCs/>
                <w:sz w:val="20"/>
                <w:szCs w:val="20"/>
              </w:rPr>
              <w:br/>
            </w:r>
            <w:proofErr w:type="spellStart"/>
            <w:r w:rsidRPr="00536346">
              <w:rPr>
                <w:rFonts w:eastAsia="Arial Unicode MS"/>
                <w:b/>
                <w:bCs/>
                <w:sz w:val="20"/>
                <w:szCs w:val="20"/>
              </w:rPr>
              <w:t>карама</w:t>
            </w:r>
            <w:proofErr w:type="spellEnd"/>
            <w:r w:rsidRPr="00536346">
              <w:rPr>
                <w:rFonts w:eastAsia="Arial Unicode MS"/>
                <w:b/>
                <w:bCs/>
                <w:sz w:val="20"/>
                <w:szCs w:val="20"/>
              </w:rPr>
              <w:t xml:space="preserve"> </w:t>
            </w:r>
            <w:proofErr w:type="spellStart"/>
            <w:r w:rsidRPr="00536346">
              <w:rPr>
                <w:rFonts w:eastAsia="Arial Unicode MS"/>
                <w:b/>
                <w:bCs/>
                <w:sz w:val="20"/>
                <w:szCs w:val="20"/>
              </w:rPr>
              <w:t>майы</w:t>
            </w:r>
            <w:proofErr w:type="spellEnd"/>
            <w:r w:rsidRPr="00536346">
              <w:rPr>
                <w:rFonts w:eastAsia="Arial Unicode MS"/>
                <w:b/>
                <w:sz w:val="20"/>
                <w:szCs w:val="20"/>
              </w:rPr>
              <w:t xml:space="preserve"> </w:t>
            </w:r>
          </w:p>
        </w:tc>
      </w:tr>
      <w:tr w:rsidR="00680C53" w:rsidRPr="00536346" w14:paraId="7D3207D2" w14:textId="77777777" w:rsidTr="00970AE2">
        <w:trPr>
          <w:tblHeader/>
        </w:trPr>
        <w:tc>
          <w:tcPr>
            <w:tcW w:w="531" w:type="pct"/>
            <w:vMerge/>
            <w:tcBorders>
              <w:top w:val="single" w:sz="8" w:space="0" w:color="auto"/>
              <w:left w:val="nil"/>
              <w:bottom w:val="single" w:sz="4" w:space="0" w:color="auto"/>
              <w:right w:val="nil"/>
            </w:tcBorders>
            <w:vAlign w:val="center"/>
          </w:tcPr>
          <w:p w14:paraId="195AF81F" w14:textId="77777777" w:rsidR="00680C53" w:rsidRPr="00536346" w:rsidRDefault="00680C53" w:rsidP="00970AE2">
            <w:pPr>
              <w:rPr>
                <w:rFonts w:eastAsia="Arial Unicode MS"/>
                <w:b/>
                <w:sz w:val="20"/>
                <w:szCs w:val="20"/>
              </w:rPr>
            </w:pPr>
          </w:p>
        </w:tc>
        <w:tc>
          <w:tcPr>
            <w:tcW w:w="352" w:type="pct"/>
            <w:tcBorders>
              <w:top w:val="single" w:sz="4" w:space="0" w:color="auto"/>
              <w:left w:val="nil"/>
              <w:bottom w:val="single" w:sz="4" w:space="0" w:color="auto"/>
              <w:right w:val="nil"/>
            </w:tcBorders>
          </w:tcPr>
          <w:p w14:paraId="51ED82A5" w14:textId="77777777" w:rsidR="00680C53" w:rsidRPr="00536346" w:rsidRDefault="00680C53" w:rsidP="00970AE2">
            <w:pPr>
              <w:ind w:right="57"/>
              <w:jc w:val="right"/>
              <w:rPr>
                <w:b/>
                <w:bCs/>
                <w:sz w:val="20"/>
                <w:szCs w:val="20"/>
              </w:rPr>
            </w:pPr>
            <w:proofErr w:type="spellStart"/>
            <w:r w:rsidRPr="00536346">
              <w:rPr>
                <w:b/>
                <w:bCs/>
                <w:sz w:val="20"/>
                <w:szCs w:val="20"/>
              </w:rPr>
              <w:t>жогор</w:t>
            </w:r>
            <w:proofErr w:type="spellEnd"/>
            <w:r w:rsidRPr="00536346">
              <w:rPr>
                <w:b/>
                <w:bCs/>
                <w:sz w:val="20"/>
                <w:szCs w:val="20"/>
              </w:rPr>
              <w:t>-</w:t>
            </w:r>
            <w:r w:rsidRPr="00536346">
              <w:rPr>
                <w:b/>
                <w:bCs/>
                <w:sz w:val="20"/>
                <w:szCs w:val="20"/>
              </w:rPr>
              <w:br/>
              <w:t>ку</w:t>
            </w:r>
            <w:r w:rsidRPr="00536346">
              <w:rPr>
                <w:b/>
                <w:bCs/>
                <w:sz w:val="20"/>
                <w:szCs w:val="20"/>
              </w:rPr>
              <w:br/>
              <w:t>сорт</w:t>
            </w:r>
          </w:p>
        </w:tc>
        <w:tc>
          <w:tcPr>
            <w:tcW w:w="441" w:type="pct"/>
            <w:tcBorders>
              <w:top w:val="single" w:sz="4" w:space="0" w:color="auto"/>
              <w:left w:val="nil"/>
              <w:bottom w:val="single" w:sz="4" w:space="0" w:color="auto"/>
              <w:right w:val="nil"/>
            </w:tcBorders>
          </w:tcPr>
          <w:p w14:paraId="1FB9D56D" w14:textId="77777777" w:rsidR="00680C53" w:rsidRPr="00536346" w:rsidRDefault="00680C53" w:rsidP="00970AE2">
            <w:pPr>
              <w:ind w:right="57"/>
              <w:jc w:val="right"/>
              <w:rPr>
                <w:b/>
                <w:bCs/>
                <w:sz w:val="20"/>
                <w:szCs w:val="20"/>
              </w:rPr>
            </w:pPr>
            <w:r w:rsidRPr="00536346">
              <w:rPr>
                <w:b/>
                <w:bCs/>
                <w:sz w:val="20"/>
                <w:szCs w:val="20"/>
                <w:lang w:val="ky-KG"/>
              </w:rPr>
              <w:t xml:space="preserve">   </w:t>
            </w:r>
            <w:proofErr w:type="spellStart"/>
            <w:r w:rsidRPr="00536346">
              <w:rPr>
                <w:b/>
                <w:bCs/>
                <w:sz w:val="20"/>
                <w:szCs w:val="20"/>
              </w:rPr>
              <w:t>бирин-чи</w:t>
            </w:r>
            <w:proofErr w:type="spellEnd"/>
            <w:r w:rsidRPr="00536346">
              <w:rPr>
                <w:b/>
                <w:bCs/>
                <w:sz w:val="20"/>
                <w:szCs w:val="20"/>
              </w:rPr>
              <w:br/>
              <w:t>сорт</w:t>
            </w:r>
          </w:p>
        </w:tc>
        <w:tc>
          <w:tcPr>
            <w:tcW w:w="632" w:type="pct"/>
            <w:vMerge/>
            <w:tcBorders>
              <w:top w:val="single" w:sz="8" w:space="0" w:color="auto"/>
              <w:left w:val="nil"/>
              <w:bottom w:val="single" w:sz="4" w:space="0" w:color="auto"/>
              <w:right w:val="nil"/>
            </w:tcBorders>
            <w:vAlign w:val="center"/>
          </w:tcPr>
          <w:p w14:paraId="373D7623" w14:textId="77777777" w:rsidR="00680C53" w:rsidRPr="00536346" w:rsidRDefault="00680C53" w:rsidP="00970AE2">
            <w:pPr>
              <w:rPr>
                <w:rFonts w:eastAsia="Arial Unicode MS"/>
                <w:b/>
                <w:sz w:val="20"/>
                <w:szCs w:val="20"/>
              </w:rPr>
            </w:pPr>
          </w:p>
        </w:tc>
        <w:tc>
          <w:tcPr>
            <w:tcW w:w="499" w:type="pct"/>
            <w:vMerge/>
            <w:tcBorders>
              <w:top w:val="single" w:sz="8" w:space="0" w:color="auto"/>
              <w:left w:val="nil"/>
              <w:bottom w:val="single" w:sz="4" w:space="0" w:color="auto"/>
              <w:right w:val="nil"/>
            </w:tcBorders>
            <w:vAlign w:val="center"/>
          </w:tcPr>
          <w:p w14:paraId="4BE9F7C1" w14:textId="77777777" w:rsidR="00680C53" w:rsidRPr="00536346" w:rsidRDefault="00680C53" w:rsidP="00970AE2">
            <w:pPr>
              <w:rPr>
                <w:rFonts w:eastAsia="Arial Unicode MS"/>
                <w:b/>
                <w:sz w:val="20"/>
                <w:szCs w:val="20"/>
              </w:rPr>
            </w:pPr>
          </w:p>
        </w:tc>
        <w:tc>
          <w:tcPr>
            <w:tcW w:w="355" w:type="pct"/>
            <w:vMerge/>
            <w:tcBorders>
              <w:top w:val="single" w:sz="8" w:space="0" w:color="auto"/>
              <w:left w:val="nil"/>
              <w:bottom w:val="single" w:sz="4" w:space="0" w:color="auto"/>
              <w:right w:val="nil"/>
            </w:tcBorders>
            <w:vAlign w:val="center"/>
          </w:tcPr>
          <w:p w14:paraId="69D27530" w14:textId="77777777" w:rsidR="00680C53" w:rsidRPr="00536346" w:rsidRDefault="00680C53" w:rsidP="00970AE2">
            <w:pPr>
              <w:rPr>
                <w:rFonts w:eastAsia="Arial Unicode MS"/>
                <w:b/>
                <w:sz w:val="20"/>
                <w:szCs w:val="20"/>
              </w:rPr>
            </w:pPr>
          </w:p>
        </w:tc>
        <w:tc>
          <w:tcPr>
            <w:tcW w:w="428" w:type="pct"/>
            <w:vMerge/>
            <w:tcBorders>
              <w:top w:val="single" w:sz="4" w:space="0" w:color="auto"/>
              <w:left w:val="nil"/>
              <w:bottom w:val="single" w:sz="4" w:space="0" w:color="auto"/>
              <w:right w:val="nil"/>
            </w:tcBorders>
            <w:vAlign w:val="center"/>
          </w:tcPr>
          <w:p w14:paraId="49E6969E" w14:textId="77777777" w:rsidR="00680C53" w:rsidRPr="00536346" w:rsidRDefault="00680C53" w:rsidP="00970AE2">
            <w:pPr>
              <w:rPr>
                <w:rFonts w:eastAsia="Arial Unicode MS"/>
                <w:b/>
                <w:sz w:val="20"/>
                <w:szCs w:val="20"/>
              </w:rPr>
            </w:pPr>
          </w:p>
        </w:tc>
        <w:tc>
          <w:tcPr>
            <w:tcW w:w="474" w:type="pct"/>
            <w:vMerge/>
            <w:tcBorders>
              <w:top w:val="single" w:sz="4" w:space="0" w:color="auto"/>
              <w:left w:val="nil"/>
              <w:bottom w:val="single" w:sz="4" w:space="0" w:color="auto"/>
              <w:right w:val="nil"/>
            </w:tcBorders>
            <w:vAlign w:val="center"/>
          </w:tcPr>
          <w:p w14:paraId="2E2CFF9F" w14:textId="77777777" w:rsidR="00680C53" w:rsidRPr="00536346" w:rsidRDefault="00680C53" w:rsidP="00970AE2">
            <w:pPr>
              <w:rPr>
                <w:rFonts w:eastAsia="Arial Unicode MS"/>
                <w:b/>
                <w:sz w:val="20"/>
                <w:szCs w:val="20"/>
              </w:rPr>
            </w:pPr>
          </w:p>
        </w:tc>
        <w:tc>
          <w:tcPr>
            <w:tcW w:w="532" w:type="pct"/>
            <w:vMerge/>
            <w:tcBorders>
              <w:top w:val="single" w:sz="4" w:space="0" w:color="auto"/>
              <w:left w:val="nil"/>
              <w:bottom w:val="single" w:sz="4" w:space="0" w:color="auto"/>
              <w:right w:val="nil"/>
            </w:tcBorders>
            <w:vAlign w:val="center"/>
          </w:tcPr>
          <w:p w14:paraId="0F573089" w14:textId="77777777" w:rsidR="00680C53" w:rsidRPr="00536346" w:rsidRDefault="00680C53" w:rsidP="00970AE2">
            <w:pPr>
              <w:rPr>
                <w:rFonts w:eastAsia="Arial Unicode MS"/>
                <w:b/>
                <w:sz w:val="20"/>
                <w:szCs w:val="20"/>
              </w:rPr>
            </w:pPr>
          </w:p>
        </w:tc>
        <w:tc>
          <w:tcPr>
            <w:tcW w:w="378" w:type="pct"/>
            <w:vMerge/>
            <w:tcBorders>
              <w:top w:val="single" w:sz="4" w:space="0" w:color="auto"/>
              <w:left w:val="nil"/>
              <w:bottom w:val="single" w:sz="4" w:space="0" w:color="auto"/>
              <w:right w:val="nil"/>
            </w:tcBorders>
            <w:vAlign w:val="center"/>
          </w:tcPr>
          <w:p w14:paraId="1EEDACF9" w14:textId="77777777" w:rsidR="00680C53" w:rsidRPr="00536346" w:rsidRDefault="00680C53" w:rsidP="00970AE2">
            <w:pPr>
              <w:rPr>
                <w:rFonts w:eastAsia="Arial Unicode MS"/>
                <w:b/>
                <w:sz w:val="20"/>
                <w:szCs w:val="20"/>
              </w:rPr>
            </w:pPr>
          </w:p>
        </w:tc>
        <w:tc>
          <w:tcPr>
            <w:tcW w:w="378" w:type="pct"/>
            <w:vMerge/>
            <w:tcBorders>
              <w:top w:val="single" w:sz="4" w:space="0" w:color="auto"/>
              <w:left w:val="nil"/>
              <w:bottom w:val="single" w:sz="4" w:space="0" w:color="auto"/>
              <w:right w:val="nil"/>
            </w:tcBorders>
            <w:vAlign w:val="center"/>
          </w:tcPr>
          <w:p w14:paraId="1F117E96" w14:textId="77777777" w:rsidR="00680C53" w:rsidRPr="00536346" w:rsidRDefault="00680C53" w:rsidP="00970AE2">
            <w:pPr>
              <w:rPr>
                <w:rFonts w:eastAsia="Arial Unicode MS"/>
                <w:b/>
                <w:sz w:val="20"/>
                <w:szCs w:val="20"/>
              </w:rPr>
            </w:pPr>
          </w:p>
        </w:tc>
      </w:tr>
      <w:tr w:rsidR="00680C53" w:rsidRPr="00536346" w14:paraId="3229DFF5" w14:textId="77777777" w:rsidTr="00970AE2">
        <w:tc>
          <w:tcPr>
            <w:tcW w:w="531" w:type="pct"/>
            <w:tcBorders>
              <w:top w:val="single" w:sz="4" w:space="0" w:color="auto"/>
              <w:left w:val="nil"/>
              <w:right w:val="nil"/>
            </w:tcBorders>
            <w:vAlign w:val="bottom"/>
          </w:tcPr>
          <w:p w14:paraId="03630080" w14:textId="77777777" w:rsidR="00680C53" w:rsidRPr="00536346" w:rsidRDefault="00680C53" w:rsidP="00970AE2">
            <w:pPr>
              <w:rPr>
                <w:rFonts w:eastAsia="Arial Unicode MS"/>
                <w:sz w:val="20"/>
                <w:szCs w:val="20"/>
              </w:rPr>
            </w:pPr>
            <w:r w:rsidRPr="00536346">
              <w:rPr>
                <w:rFonts w:eastAsia="Arial Unicode MS"/>
                <w:sz w:val="20"/>
                <w:szCs w:val="20"/>
              </w:rPr>
              <w:t>Январь</w:t>
            </w:r>
          </w:p>
        </w:tc>
        <w:tc>
          <w:tcPr>
            <w:tcW w:w="352" w:type="pct"/>
            <w:tcBorders>
              <w:top w:val="single" w:sz="8" w:space="0" w:color="auto"/>
              <w:left w:val="nil"/>
              <w:right w:val="nil"/>
            </w:tcBorders>
            <w:vAlign w:val="bottom"/>
          </w:tcPr>
          <w:p w14:paraId="0816CFB2" w14:textId="77777777" w:rsidR="00680C53" w:rsidRPr="00536346" w:rsidRDefault="00680C53" w:rsidP="00970AE2">
            <w:pPr>
              <w:jc w:val="right"/>
              <w:rPr>
                <w:sz w:val="20"/>
                <w:szCs w:val="20"/>
                <w:lang w:val="ky-KG"/>
              </w:rPr>
            </w:pPr>
            <w:r w:rsidRPr="00536346">
              <w:rPr>
                <w:sz w:val="20"/>
                <w:szCs w:val="20"/>
                <w:lang w:val="ky-KG"/>
              </w:rPr>
              <w:t>100,6</w:t>
            </w:r>
          </w:p>
        </w:tc>
        <w:tc>
          <w:tcPr>
            <w:tcW w:w="441" w:type="pct"/>
            <w:tcBorders>
              <w:top w:val="single" w:sz="8" w:space="0" w:color="auto"/>
              <w:left w:val="nil"/>
              <w:right w:val="nil"/>
            </w:tcBorders>
            <w:vAlign w:val="bottom"/>
          </w:tcPr>
          <w:p w14:paraId="6E2AA50C" w14:textId="77777777" w:rsidR="00680C53" w:rsidRPr="00536346" w:rsidRDefault="00680C53" w:rsidP="00970AE2">
            <w:pPr>
              <w:jc w:val="right"/>
              <w:rPr>
                <w:sz w:val="20"/>
                <w:szCs w:val="20"/>
                <w:lang w:val="ky-KG"/>
              </w:rPr>
            </w:pPr>
            <w:r w:rsidRPr="00536346">
              <w:rPr>
                <w:sz w:val="20"/>
                <w:szCs w:val="20"/>
                <w:lang w:val="ky-KG"/>
              </w:rPr>
              <w:t>99,5</w:t>
            </w:r>
          </w:p>
        </w:tc>
        <w:tc>
          <w:tcPr>
            <w:tcW w:w="632" w:type="pct"/>
            <w:tcBorders>
              <w:top w:val="single" w:sz="8" w:space="0" w:color="auto"/>
              <w:left w:val="nil"/>
              <w:right w:val="nil"/>
            </w:tcBorders>
            <w:vAlign w:val="bottom"/>
          </w:tcPr>
          <w:p w14:paraId="750A9ED7" w14:textId="77777777" w:rsidR="00680C53" w:rsidRPr="00536346" w:rsidRDefault="00680C53" w:rsidP="00970AE2">
            <w:pPr>
              <w:jc w:val="right"/>
              <w:rPr>
                <w:sz w:val="20"/>
                <w:szCs w:val="20"/>
                <w:lang w:val="ky-KG"/>
              </w:rPr>
            </w:pPr>
            <w:r w:rsidRPr="00536346">
              <w:rPr>
                <w:sz w:val="20"/>
                <w:szCs w:val="20"/>
                <w:lang w:val="ky-KG"/>
              </w:rPr>
              <w:t>99,9</w:t>
            </w:r>
          </w:p>
        </w:tc>
        <w:tc>
          <w:tcPr>
            <w:tcW w:w="499" w:type="pct"/>
            <w:tcBorders>
              <w:top w:val="single" w:sz="8" w:space="0" w:color="auto"/>
              <w:left w:val="nil"/>
              <w:right w:val="nil"/>
            </w:tcBorders>
            <w:vAlign w:val="bottom"/>
          </w:tcPr>
          <w:p w14:paraId="337C8415" w14:textId="77777777" w:rsidR="00680C53" w:rsidRPr="00536346" w:rsidRDefault="00680C53" w:rsidP="00970AE2">
            <w:pPr>
              <w:jc w:val="right"/>
              <w:rPr>
                <w:sz w:val="20"/>
                <w:szCs w:val="20"/>
                <w:lang w:val="ky-KG"/>
              </w:rPr>
            </w:pPr>
            <w:r w:rsidRPr="00536346">
              <w:rPr>
                <w:sz w:val="20"/>
                <w:szCs w:val="20"/>
                <w:lang w:val="ky-KG"/>
              </w:rPr>
              <w:t>98,3</w:t>
            </w:r>
          </w:p>
        </w:tc>
        <w:tc>
          <w:tcPr>
            <w:tcW w:w="355" w:type="pct"/>
            <w:tcBorders>
              <w:top w:val="single" w:sz="8" w:space="0" w:color="auto"/>
              <w:left w:val="nil"/>
              <w:right w:val="nil"/>
            </w:tcBorders>
            <w:vAlign w:val="bottom"/>
          </w:tcPr>
          <w:p w14:paraId="4AE3FBB6" w14:textId="77777777" w:rsidR="00680C53" w:rsidRPr="00536346" w:rsidRDefault="00680C53" w:rsidP="00970AE2">
            <w:pPr>
              <w:jc w:val="right"/>
              <w:rPr>
                <w:sz w:val="20"/>
                <w:szCs w:val="20"/>
                <w:lang w:val="ky-KG"/>
              </w:rPr>
            </w:pPr>
            <w:r w:rsidRPr="00536346">
              <w:rPr>
                <w:sz w:val="20"/>
                <w:szCs w:val="20"/>
                <w:lang w:val="ky-KG"/>
              </w:rPr>
              <w:t>99,9</w:t>
            </w:r>
          </w:p>
        </w:tc>
        <w:tc>
          <w:tcPr>
            <w:tcW w:w="428" w:type="pct"/>
            <w:tcBorders>
              <w:top w:val="single" w:sz="8" w:space="0" w:color="auto"/>
              <w:left w:val="nil"/>
              <w:right w:val="nil"/>
            </w:tcBorders>
            <w:vAlign w:val="bottom"/>
          </w:tcPr>
          <w:p w14:paraId="273C460B" w14:textId="77777777" w:rsidR="00680C53" w:rsidRPr="00536346" w:rsidRDefault="00680C53" w:rsidP="00970AE2">
            <w:pPr>
              <w:jc w:val="right"/>
              <w:rPr>
                <w:sz w:val="20"/>
                <w:szCs w:val="20"/>
                <w:lang w:val="ky-KG"/>
              </w:rPr>
            </w:pPr>
            <w:r w:rsidRPr="00536346">
              <w:rPr>
                <w:sz w:val="20"/>
                <w:szCs w:val="20"/>
                <w:lang w:val="ky-KG"/>
              </w:rPr>
              <w:t>99,5</w:t>
            </w:r>
          </w:p>
        </w:tc>
        <w:tc>
          <w:tcPr>
            <w:tcW w:w="474" w:type="pct"/>
            <w:tcBorders>
              <w:top w:val="single" w:sz="8" w:space="0" w:color="auto"/>
              <w:left w:val="nil"/>
              <w:right w:val="nil"/>
            </w:tcBorders>
            <w:vAlign w:val="bottom"/>
          </w:tcPr>
          <w:p w14:paraId="4E57CE11" w14:textId="77777777" w:rsidR="00680C53" w:rsidRPr="00536346" w:rsidRDefault="00680C53" w:rsidP="00970AE2">
            <w:pPr>
              <w:jc w:val="right"/>
              <w:rPr>
                <w:sz w:val="20"/>
                <w:szCs w:val="20"/>
                <w:lang w:val="ky-KG"/>
              </w:rPr>
            </w:pPr>
            <w:r w:rsidRPr="00536346">
              <w:rPr>
                <w:sz w:val="20"/>
                <w:szCs w:val="20"/>
                <w:lang w:val="ky-KG"/>
              </w:rPr>
              <w:t>104,9</w:t>
            </w:r>
          </w:p>
        </w:tc>
        <w:tc>
          <w:tcPr>
            <w:tcW w:w="532" w:type="pct"/>
            <w:tcBorders>
              <w:top w:val="single" w:sz="8" w:space="0" w:color="auto"/>
              <w:left w:val="nil"/>
              <w:right w:val="nil"/>
            </w:tcBorders>
            <w:vAlign w:val="bottom"/>
          </w:tcPr>
          <w:p w14:paraId="19893340" w14:textId="77777777" w:rsidR="00680C53" w:rsidRPr="00536346" w:rsidRDefault="00680C53" w:rsidP="00970AE2">
            <w:pPr>
              <w:jc w:val="right"/>
              <w:rPr>
                <w:sz w:val="20"/>
                <w:szCs w:val="20"/>
                <w:lang w:val="ky-KG"/>
              </w:rPr>
            </w:pPr>
            <w:r w:rsidRPr="00536346">
              <w:rPr>
                <w:sz w:val="20"/>
                <w:szCs w:val="20"/>
                <w:lang w:val="ky-KG"/>
              </w:rPr>
              <w:t>103,6</w:t>
            </w:r>
          </w:p>
        </w:tc>
        <w:tc>
          <w:tcPr>
            <w:tcW w:w="378" w:type="pct"/>
            <w:tcBorders>
              <w:top w:val="single" w:sz="8" w:space="0" w:color="auto"/>
              <w:left w:val="nil"/>
              <w:right w:val="nil"/>
            </w:tcBorders>
            <w:vAlign w:val="bottom"/>
          </w:tcPr>
          <w:p w14:paraId="3F7FE642" w14:textId="77777777" w:rsidR="00680C53" w:rsidRPr="00536346" w:rsidRDefault="00680C53" w:rsidP="00970AE2">
            <w:pPr>
              <w:jc w:val="right"/>
              <w:rPr>
                <w:sz w:val="20"/>
                <w:szCs w:val="20"/>
                <w:lang w:val="ky-KG"/>
              </w:rPr>
            </w:pPr>
            <w:r w:rsidRPr="00536346">
              <w:rPr>
                <w:sz w:val="20"/>
                <w:szCs w:val="20"/>
                <w:lang w:val="ky-KG"/>
              </w:rPr>
              <w:t>98,3</w:t>
            </w:r>
          </w:p>
        </w:tc>
        <w:tc>
          <w:tcPr>
            <w:tcW w:w="378" w:type="pct"/>
            <w:tcBorders>
              <w:top w:val="single" w:sz="8" w:space="0" w:color="auto"/>
              <w:left w:val="nil"/>
              <w:right w:val="nil"/>
            </w:tcBorders>
            <w:vAlign w:val="bottom"/>
          </w:tcPr>
          <w:p w14:paraId="28B13ACF" w14:textId="77777777" w:rsidR="00680C53" w:rsidRPr="00536346" w:rsidRDefault="00680C53" w:rsidP="00970AE2">
            <w:pPr>
              <w:jc w:val="right"/>
              <w:rPr>
                <w:sz w:val="20"/>
                <w:szCs w:val="20"/>
                <w:lang w:val="ky-KG"/>
              </w:rPr>
            </w:pPr>
            <w:r w:rsidRPr="00536346">
              <w:rPr>
                <w:sz w:val="20"/>
                <w:szCs w:val="20"/>
                <w:lang w:val="ky-KG"/>
              </w:rPr>
              <w:t>100,3</w:t>
            </w:r>
          </w:p>
        </w:tc>
      </w:tr>
      <w:tr w:rsidR="00680C53" w:rsidRPr="00536346" w14:paraId="057861C7" w14:textId="77777777" w:rsidTr="00970AE2">
        <w:tc>
          <w:tcPr>
            <w:tcW w:w="531" w:type="pct"/>
            <w:tcBorders>
              <w:left w:val="nil"/>
              <w:right w:val="nil"/>
            </w:tcBorders>
            <w:vAlign w:val="bottom"/>
          </w:tcPr>
          <w:p w14:paraId="0B817BCB" w14:textId="77777777" w:rsidR="00680C53" w:rsidRPr="00536346" w:rsidRDefault="00680C53" w:rsidP="00970AE2">
            <w:pPr>
              <w:rPr>
                <w:rFonts w:eastAsia="Arial Unicode MS"/>
                <w:sz w:val="20"/>
                <w:szCs w:val="20"/>
              </w:rPr>
            </w:pPr>
            <w:r w:rsidRPr="00536346">
              <w:rPr>
                <w:rFonts w:eastAsia="Arial Unicode MS"/>
                <w:sz w:val="20"/>
                <w:szCs w:val="20"/>
              </w:rPr>
              <w:t>Февраль</w:t>
            </w:r>
          </w:p>
        </w:tc>
        <w:tc>
          <w:tcPr>
            <w:tcW w:w="352" w:type="pct"/>
            <w:tcBorders>
              <w:left w:val="nil"/>
              <w:right w:val="nil"/>
            </w:tcBorders>
            <w:vAlign w:val="bottom"/>
          </w:tcPr>
          <w:p w14:paraId="0176E0A9" w14:textId="77777777" w:rsidR="00680C53" w:rsidRPr="00536346" w:rsidRDefault="00680C53" w:rsidP="00970AE2">
            <w:pPr>
              <w:jc w:val="right"/>
              <w:rPr>
                <w:sz w:val="20"/>
                <w:szCs w:val="20"/>
                <w:lang w:val="ky-KG"/>
              </w:rPr>
            </w:pPr>
            <w:r w:rsidRPr="00536346">
              <w:rPr>
                <w:sz w:val="20"/>
                <w:szCs w:val="20"/>
                <w:lang w:val="ky-KG"/>
              </w:rPr>
              <w:t>102,0</w:t>
            </w:r>
          </w:p>
        </w:tc>
        <w:tc>
          <w:tcPr>
            <w:tcW w:w="441" w:type="pct"/>
            <w:tcBorders>
              <w:left w:val="nil"/>
              <w:right w:val="nil"/>
            </w:tcBorders>
            <w:vAlign w:val="bottom"/>
          </w:tcPr>
          <w:p w14:paraId="48955291" w14:textId="77777777" w:rsidR="00680C53" w:rsidRPr="00536346" w:rsidRDefault="00680C53" w:rsidP="00970AE2">
            <w:pPr>
              <w:jc w:val="right"/>
              <w:rPr>
                <w:sz w:val="20"/>
                <w:szCs w:val="20"/>
                <w:lang w:val="ky-KG"/>
              </w:rPr>
            </w:pPr>
            <w:r w:rsidRPr="00536346">
              <w:rPr>
                <w:sz w:val="20"/>
                <w:szCs w:val="20"/>
                <w:lang w:val="ky-KG"/>
              </w:rPr>
              <w:t>100,7</w:t>
            </w:r>
          </w:p>
        </w:tc>
        <w:tc>
          <w:tcPr>
            <w:tcW w:w="632" w:type="pct"/>
            <w:tcBorders>
              <w:left w:val="nil"/>
              <w:right w:val="nil"/>
            </w:tcBorders>
            <w:vAlign w:val="bottom"/>
          </w:tcPr>
          <w:p w14:paraId="238D4DBC" w14:textId="77777777" w:rsidR="00680C53" w:rsidRPr="00536346" w:rsidRDefault="00680C53" w:rsidP="00970AE2">
            <w:pPr>
              <w:jc w:val="right"/>
              <w:rPr>
                <w:sz w:val="20"/>
                <w:szCs w:val="20"/>
                <w:lang w:val="ky-KG"/>
              </w:rPr>
            </w:pPr>
            <w:r w:rsidRPr="00536346">
              <w:rPr>
                <w:sz w:val="20"/>
                <w:szCs w:val="20"/>
                <w:lang w:val="ky-KG"/>
              </w:rPr>
              <w:t>100,4</w:t>
            </w:r>
          </w:p>
        </w:tc>
        <w:tc>
          <w:tcPr>
            <w:tcW w:w="499" w:type="pct"/>
            <w:tcBorders>
              <w:left w:val="nil"/>
              <w:right w:val="nil"/>
            </w:tcBorders>
            <w:vAlign w:val="bottom"/>
          </w:tcPr>
          <w:p w14:paraId="7EEBE80E" w14:textId="77777777" w:rsidR="00680C53" w:rsidRPr="00536346" w:rsidRDefault="00680C53" w:rsidP="00970AE2">
            <w:pPr>
              <w:jc w:val="right"/>
              <w:rPr>
                <w:sz w:val="20"/>
                <w:szCs w:val="20"/>
                <w:lang w:val="ky-KG"/>
              </w:rPr>
            </w:pPr>
            <w:r w:rsidRPr="00536346">
              <w:rPr>
                <w:sz w:val="20"/>
                <w:szCs w:val="20"/>
                <w:lang w:val="ky-KG"/>
              </w:rPr>
              <w:t>99,7</w:t>
            </w:r>
          </w:p>
        </w:tc>
        <w:tc>
          <w:tcPr>
            <w:tcW w:w="355" w:type="pct"/>
            <w:tcBorders>
              <w:left w:val="nil"/>
              <w:right w:val="nil"/>
            </w:tcBorders>
            <w:vAlign w:val="bottom"/>
          </w:tcPr>
          <w:p w14:paraId="3B325B38" w14:textId="77777777" w:rsidR="00680C53" w:rsidRPr="00536346" w:rsidRDefault="00680C53" w:rsidP="00970AE2">
            <w:pPr>
              <w:jc w:val="right"/>
              <w:rPr>
                <w:sz w:val="20"/>
                <w:szCs w:val="20"/>
                <w:lang w:val="ky-KG"/>
              </w:rPr>
            </w:pPr>
            <w:r w:rsidRPr="00536346">
              <w:rPr>
                <w:sz w:val="20"/>
                <w:szCs w:val="20"/>
                <w:lang w:val="ky-KG"/>
              </w:rPr>
              <w:t>100,7</w:t>
            </w:r>
          </w:p>
        </w:tc>
        <w:tc>
          <w:tcPr>
            <w:tcW w:w="428" w:type="pct"/>
            <w:tcBorders>
              <w:left w:val="nil"/>
              <w:right w:val="nil"/>
            </w:tcBorders>
            <w:vAlign w:val="bottom"/>
          </w:tcPr>
          <w:p w14:paraId="15E2502F" w14:textId="77777777" w:rsidR="00680C53" w:rsidRPr="00536346" w:rsidRDefault="00680C53" w:rsidP="00970AE2">
            <w:pPr>
              <w:jc w:val="right"/>
              <w:rPr>
                <w:sz w:val="20"/>
                <w:szCs w:val="20"/>
                <w:lang w:val="ky-KG"/>
              </w:rPr>
            </w:pPr>
            <w:r w:rsidRPr="00536346">
              <w:rPr>
                <w:sz w:val="20"/>
                <w:szCs w:val="20"/>
                <w:lang w:val="ky-KG"/>
              </w:rPr>
              <w:t>100,2</w:t>
            </w:r>
          </w:p>
        </w:tc>
        <w:tc>
          <w:tcPr>
            <w:tcW w:w="474" w:type="pct"/>
            <w:tcBorders>
              <w:left w:val="nil"/>
              <w:right w:val="nil"/>
            </w:tcBorders>
            <w:vAlign w:val="bottom"/>
          </w:tcPr>
          <w:p w14:paraId="262AD093" w14:textId="77777777" w:rsidR="00680C53" w:rsidRPr="00536346" w:rsidRDefault="00680C53" w:rsidP="00970AE2">
            <w:pPr>
              <w:jc w:val="right"/>
              <w:rPr>
                <w:sz w:val="20"/>
                <w:szCs w:val="20"/>
                <w:lang w:val="ky-KG"/>
              </w:rPr>
            </w:pPr>
            <w:r w:rsidRPr="00536346">
              <w:rPr>
                <w:sz w:val="20"/>
                <w:szCs w:val="20"/>
                <w:lang w:val="ky-KG"/>
              </w:rPr>
              <w:t>99,2</w:t>
            </w:r>
          </w:p>
        </w:tc>
        <w:tc>
          <w:tcPr>
            <w:tcW w:w="532" w:type="pct"/>
            <w:tcBorders>
              <w:left w:val="nil"/>
              <w:right w:val="nil"/>
            </w:tcBorders>
            <w:vAlign w:val="bottom"/>
          </w:tcPr>
          <w:p w14:paraId="53906567" w14:textId="77777777" w:rsidR="00680C53" w:rsidRPr="00536346" w:rsidRDefault="00680C53" w:rsidP="00970AE2">
            <w:pPr>
              <w:jc w:val="right"/>
              <w:rPr>
                <w:sz w:val="20"/>
                <w:szCs w:val="20"/>
                <w:lang w:val="ky-KG"/>
              </w:rPr>
            </w:pPr>
            <w:r w:rsidRPr="00536346">
              <w:rPr>
                <w:sz w:val="20"/>
                <w:szCs w:val="20"/>
                <w:lang w:val="ky-KG"/>
              </w:rPr>
              <w:t>101,8</w:t>
            </w:r>
          </w:p>
        </w:tc>
        <w:tc>
          <w:tcPr>
            <w:tcW w:w="378" w:type="pct"/>
            <w:tcBorders>
              <w:left w:val="nil"/>
              <w:right w:val="nil"/>
            </w:tcBorders>
            <w:vAlign w:val="bottom"/>
          </w:tcPr>
          <w:p w14:paraId="658EFDA0" w14:textId="77777777" w:rsidR="00680C53" w:rsidRPr="00536346" w:rsidRDefault="00680C53" w:rsidP="00970AE2">
            <w:pPr>
              <w:jc w:val="right"/>
              <w:rPr>
                <w:sz w:val="20"/>
                <w:szCs w:val="20"/>
                <w:lang w:val="ky-KG"/>
              </w:rPr>
            </w:pPr>
            <w:r w:rsidRPr="00536346">
              <w:rPr>
                <w:sz w:val="20"/>
                <w:szCs w:val="20"/>
                <w:lang w:val="ky-KG"/>
              </w:rPr>
              <w:t>99,8</w:t>
            </w:r>
          </w:p>
        </w:tc>
        <w:tc>
          <w:tcPr>
            <w:tcW w:w="378" w:type="pct"/>
            <w:tcBorders>
              <w:left w:val="nil"/>
              <w:right w:val="nil"/>
            </w:tcBorders>
            <w:vAlign w:val="bottom"/>
          </w:tcPr>
          <w:p w14:paraId="39A4E1D4" w14:textId="77777777" w:rsidR="00680C53" w:rsidRPr="00536346" w:rsidRDefault="00680C53" w:rsidP="00970AE2">
            <w:pPr>
              <w:jc w:val="right"/>
              <w:rPr>
                <w:sz w:val="20"/>
                <w:szCs w:val="20"/>
                <w:lang w:val="ky-KG"/>
              </w:rPr>
            </w:pPr>
            <w:r w:rsidRPr="00536346">
              <w:rPr>
                <w:sz w:val="20"/>
                <w:szCs w:val="20"/>
                <w:lang w:val="ky-KG"/>
              </w:rPr>
              <w:t>99,6</w:t>
            </w:r>
          </w:p>
        </w:tc>
      </w:tr>
      <w:tr w:rsidR="00680C53" w:rsidRPr="00536346" w14:paraId="3C4D5298" w14:textId="77777777" w:rsidTr="00970AE2">
        <w:tc>
          <w:tcPr>
            <w:tcW w:w="531" w:type="pct"/>
            <w:tcBorders>
              <w:left w:val="nil"/>
              <w:right w:val="nil"/>
            </w:tcBorders>
            <w:vAlign w:val="bottom"/>
          </w:tcPr>
          <w:p w14:paraId="764BC803" w14:textId="77777777" w:rsidR="00680C53" w:rsidRPr="00536346" w:rsidRDefault="00680C53" w:rsidP="00970AE2">
            <w:pPr>
              <w:rPr>
                <w:rFonts w:eastAsia="Arial Unicode MS"/>
                <w:sz w:val="20"/>
                <w:szCs w:val="20"/>
              </w:rPr>
            </w:pPr>
            <w:r w:rsidRPr="00536346">
              <w:rPr>
                <w:rFonts w:eastAsia="Arial Unicode MS"/>
                <w:sz w:val="20"/>
                <w:szCs w:val="20"/>
              </w:rPr>
              <w:t>Март</w:t>
            </w:r>
          </w:p>
        </w:tc>
        <w:tc>
          <w:tcPr>
            <w:tcW w:w="352" w:type="pct"/>
            <w:tcBorders>
              <w:left w:val="nil"/>
              <w:right w:val="nil"/>
            </w:tcBorders>
            <w:vAlign w:val="bottom"/>
          </w:tcPr>
          <w:p w14:paraId="5445082F" w14:textId="77777777" w:rsidR="00680C53" w:rsidRPr="00536346" w:rsidRDefault="00680C53" w:rsidP="00970AE2">
            <w:pPr>
              <w:jc w:val="right"/>
              <w:rPr>
                <w:sz w:val="20"/>
                <w:szCs w:val="20"/>
                <w:lang w:val="ky-KG"/>
              </w:rPr>
            </w:pPr>
            <w:r w:rsidRPr="00536346">
              <w:rPr>
                <w:sz w:val="20"/>
                <w:szCs w:val="20"/>
                <w:lang w:val="ky-KG"/>
              </w:rPr>
              <w:t>100,5</w:t>
            </w:r>
          </w:p>
        </w:tc>
        <w:tc>
          <w:tcPr>
            <w:tcW w:w="441" w:type="pct"/>
            <w:tcBorders>
              <w:left w:val="nil"/>
              <w:right w:val="nil"/>
            </w:tcBorders>
            <w:vAlign w:val="bottom"/>
          </w:tcPr>
          <w:p w14:paraId="7757DEE5" w14:textId="77777777" w:rsidR="00680C53" w:rsidRPr="00536346" w:rsidRDefault="00680C53" w:rsidP="00970AE2">
            <w:pPr>
              <w:jc w:val="right"/>
              <w:rPr>
                <w:sz w:val="20"/>
                <w:szCs w:val="20"/>
                <w:lang w:val="ky-KG"/>
              </w:rPr>
            </w:pPr>
            <w:r w:rsidRPr="00536346">
              <w:rPr>
                <w:sz w:val="20"/>
                <w:szCs w:val="20"/>
                <w:lang w:val="ky-KG"/>
              </w:rPr>
              <w:t>99,9</w:t>
            </w:r>
          </w:p>
        </w:tc>
        <w:tc>
          <w:tcPr>
            <w:tcW w:w="632" w:type="pct"/>
            <w:tcBorders>
              <w:left w:val="nil"/>
              <w:right w:val="nil"/>
            </w:tcBorders>
            <w:vAlign w:val="bottom"/>
          </w:tcPr>
          <w:p w14:paraId="010EDFA5" w14:textId="77777777" w:rsidR="00680C53" w:rsidRPr="00536346" w:rsidRDefault="00680C53" w:rsidP="00970AE2">
            <w:pPr>
              <w:jc w:val="right"/>
              <w:rPr>
                <w:sz w:val="20"/>
                <w:szCs w:val="20"/>
                <w:lang w:val="ky-KG"/>
              </w:rPr>
            </w:pPr>
            <w:r w:rsidRPr="00536346">
              <w:rPr>
                <w:sz w:val="20"/>
                <w:szCs w:val="20"/>
                <w:lang w:val="ky-KG"/>
              </w:rPr>
              <w:t>100,6</w:t>
            </w:r>
          </w:p>
        </w:tc>
        <w:tc>
          <w:tcPr>
            <w:tcW w:w="499" w:type="pct"/>
            <w:tcBorders>
              <w:left w:val="nil"/>
              <w:right w:val="nil"/>
            </w:tcBorders>
            <w:vAlign w:val="bottom"/>
          </w:tcPr>
          <w:p w14:paraId="32A67883" w14:textId="77777777" w:rsidR="00680C53" w:rsidRPr="00536346" w:rsidRDefault="00680C53" w:rsidP="00970AE2">
            <w:pPr>
              <w:jc w:val="right"/>
              <w:rPr>
                <w:sz w:val="20"/>
                <w:szCs w:val="20"/>
                <w:lang w:val="ky-KG"/>
              </w:rPr>
            </w:pPr>
            <w:r w:rsidRPr="00536346">
              <w:rPr>
                <w:sz w:val="20"/>
                <w:szCs w:val="20"/>
                <w:lang w:val="ky-KG"/>
              </w:rPr>
              <w:t>100,9</w:t>
            </w:r>
          </w:p>
        </w:tc>
        <w:tc>
          <w:tcPr>
            <w:tcW w:w="355" w:type="pct"/>
            <w:tcBorders>
              <w:left w:val="nil"/>
              <w:right w:val="nil"/>
            </w:tcBorders>
            <w:vAlign w:val="bottom"/>
          </w:tcPr>
          <w:p w14:paraId="3769FC94" w14:textId="77777777" w:rsidR="00680C53" w:rsidRPr="00536346" w:rsidRDefault="00680C53" w:rsidP="00970AE2">
            <w:pPr>
              <w:jc w:val="right"/>
              <w:rPr>
                <w:sz w:val="20"/>
                <w:szCs w:val="20"/>
                <w:lang w:val="ky-KG"/>
              </w:rPr>
            </w:pPr>
            <w:r w:rsidRPr="00536346">
              <w:rPr>
                <w:sz w:val="20"/>
                <w:szCs w:val="20"/>
                <w:lang w:val="ky-KG"/>
              </w:rPr>
              <w:t>100,1</w:t>
            </w:r>
          </w:p>
        </w:tc>
        <w:tc>
          <w:tcPr>
            <w:tcW w:w="428" w:type="pct"/>
            <w:tcBorders>
              <w:left w:val="nil"/>
              <w:right w:val="nil"/>
            </w:tcBorders>
            <w:vAlign w:val="bottom"/>
          </w:tcPr>
          <w:p w14:paraId="780B8793" w14:textId="77777777" w:rsidR="00680C53" w:rsidRPr="00536346" w:rsidRDefault="00680C53" w:rsidP="00970AE2">
            <w:pPr>
              <w:jc w:val="right"/>
              <w:rPr>
                <w:sz w:val="20"/>
                <w:szCs w:val="20"/>
                <w:lang w:val="ky-KG"/>
              </w:rPr>
            </w:pPr>
            <w:r w:rsidRPr="00536346">
              <w:rPr>
                <w:sz w:val="20"/>
                <w:szCs w:val="20"/>
                <w:lang w:val="ky-KG"/>
              </w:rPr>
              <w:t>100,1</w:t>
            </w:r>
          </w:p>
        </w:tc>
        <w:tc>
          <w:tcPr>
            <w:tcW w:w="474" w:type="pct"/>
            <w:tcBorders>
              <w:left w:val="nil"/>
              <w:right w:val="nil"/>
            </w:tcBorders>
            <w:vAlign w:val="bottom"/>
          </w:tcPr>
          <w:p w14:paraId="6D5D17C6" w14:textId="77777777" w:rsidR="00680C53" w:rsidRPr="00536346" w:rsidRDefault="00680C53" w:rsidP="00970AE2">
            <w:pPr>
              <w:jc w:val="right"/>
              <w:rPr>
                <w:sz w:val="20"/>
                <w:szCs w:val="20"/>
                <w:lang w:val="ky-KG"/>
              </w:rPr>
            </w:pPr>
            <w:r w:rsidRPr="00536346">
              <w:rPr>
                <w:sz w:val="20"/>
                <w:szCs w:val="20"/>
                <w:lang w:val="ky-KG"/>
              </w:rPr>
              <w:t>96,7</w:t>
            </w:r>
          </w:p>
        </w:tc>
        <w:tc>
          <w:tcPr>
            <w:tcW w:w="532" w:type="pct"/>
            <w:tcBorders>
              <w:left w:val="nil"/>
              <w:right w:val="nil"/>
            </w:tcBorders>
            <w:vAlign w:val="bottom"/>
          </w:tcPr>
          <w:p w14:paraId="2765ED0F" w14:textId="77777777" w:rsidR="00680C53" w:rsidRPr="00536346" w:rsidRDefault="00680C53" w:rsidP="00970AE2">
            <w:pPr>
              <w:jc w:val="right"/>
              <w:rPr>
                <w:sz w:val="20"/>
                <w:szCs w:val="20"/>
                <w:lang w:val="ky-KG"/>
              </w:rPr>
            </w:pPr>
            <w:r w:rsidRPr="00536346">
              <w:rPr>
                <w:sz w:val="20"/>
                <w:szCs w:val="20"/>
                <w:lang w:val="ky-KG"/>
              </w:rPr>
              <w:t>99,2</w:t>
            </w:r>
          </w:p>
        </w:tc>
        <w:tc>
          <w:tcPr>
            <w:tcW w:w="378" w:type="pct"/>
            <w:tcBorders>
              <w:left w:val="nil"/>
              <w:right w:val="nil"/>
            </w:tcBorders>
            <w:vAlign w:val="bottom"/>
          </w:tcPr>
          <w:p w14:paraId="0C44221B" w14:textId="77777777" w:rsidR="00680C53" w:rsidRPr="00536346" w:rsidRDefault="00680C53" w:rsidP="00970AE2">
            <w:pPr>
              <w:jc w:val="right"/>
              <w:rPr>
                <w:sz w:val="20"/>
                <w:szCs w:val="20"/>
                <w:lang w:val="ky-KG"/>
              </w:rPr>
            </w:pPr>
            <w:r w:rsidRPr="00536346">
              <w:rPr>
                <w:sz w:val="20"/>
                <w:szCs w:val="20"/>
                <w:lang w:val="ky-KG"/>
              </w:rPr>
              <w:t>100,5</w:t>
            </w:r>
          </w:p>
        </w:tc>
        <w:tc>
          <w:tcPr>
            <w:tcW w:w="378" w:type="pct"/>
            <w:tcBorders>
              <w:left w:val="nil"/>
              <w:right w:val="nil"/>
            </w:tcBorders>
            <w:vAlign w:val="bottom"/>
          </w:tcPr>
          <w:p w14:paraId="2CDD2E7E" w14:textId="77777777" w:rsidR="00680C53" w:rsidRPr="00536346" w:rsidRDefault="00680C53" w:rsidP="00970AE2">
            <w:pPr>
              <w:jc w:val="right"/>
              <w:rPr>
                <w:sz w:val="20"/>
                <w:szCs w:val="20"/>
                <w:lang w:val="ky-KG"/>
              </w:rPr>
            </w:pPr>
            <w:r w:rsidRPr="00536346">
              <w:rPr>
                <w:sz w:val="20"/>
                <w:szCs w:val="20"/>
                <w:lang w:val="ky-KG"/>
              </w:rPr>
              <w:t>98,9</w:t>
            </w:r>
          </w:p>
        </w:tc>
      </w:tr>
      <w:tr w:rsidR="00680C53" w:rsidRPr="00536346" w14:paraId="5634800D" w14:textId="77777777" w:rsidTr="00970AE2">
        <w:tc>
          <w:tcPr>
            <w:tcW w:w="531" w:type="pct"/>
            <w:tcBorders>
              <w:left w:val="nil"/>
              <w:right w:val="nil"/>
            </w:tcBorders>
            <w:vAlign w:val="bottom"/>
          </w:tcPr>
          <w:p w14:paraId="7D665B3F" w14:textId="77777777" w:rsidR="00680C53" w:rsidRPr="00536346" w:rsidRDefault="00680C53" w:rsidP="00970AE2">
            <w:pPr>
              <w:rPr>
                <w:rFonts w:eastAsia="Arial Unicode MS"/>
                <w:sz w:val="20"/>
                <w:szCs w:val="20"/>
              </w:rPr>
            </w:pPr>
            <w:r w:rsidRPr="00536346">
              <w:rPr>
                <w:rFonts w:eastAsia="Arial Unicode MS"/>
                <w:sz w:val="20"/>
                <w:szCs w:val="20"/>
                <w:lang w:val="en-US"/>
              </w:rPr>
              <w:t xml:space="preserve">I </w:t>
            </w:r>
            <w:r w:rsidRPr="00536346">
              <w:rPr>
                <w:rFonts w:eastAsia="Arial Unicode MS"/>
                <w:sz w:val="20"/>
                <w:szCs w:val="20"/>
              </w:rPr>
              <w:t>квартал</w:t>
            </w:r>
            <w:r w:rsidRPr="00536346">
              <w:rPr>
                <w:rFonts w:eastAsia="Arial Unicode MS"/>
                <w:sz w:val="20"/>
                <w:szCs w:val="20"/>
                <w:vertAlign w:val="superscript"/>
              </w:rPr>
              <w:t>1</w:t>
            </w:r>
          </w:p>
        </w:tc>
        <w:tc>
          <w:tcPr>
            <w:tcW w:w="352" w:type="pct"/>
            <w:tcBorders>
              <w:left w:val="nil"/>
              <w:right w:val="nil"/>
            </w:tcBorders>
            <w:vAlign w:val="bottom"/>
          </w:tcPr>
          <w:p w14:paraId="5AC76B68" w14:textId="77777777" w:rsidR="00680C53" w:rsidRPr="00536346" w:rsidRDefault="00680C53" w:rsidP="00970AE2">
            <w:pPr>
              <w:jc w:val="right"/>
              <w:rPr>
                <w:sz w:val="20"/>
                <w:szCs w:val="20"/>
                <w:lang w:val="ky-KG"/>
              </w:rPr>
            </w:pPr>
            <w:r w:rsidRPr="00536346">
              <w:rPr>
                <w:sz w:val="20"/>
                <w:szCs w:val="20"/>
                <w:lang w:val="ky-KG"/>
              </w:rPr>
              <w:t>103,2</w:t>
            </w:r>
          </w:p>
        </w:tc>
        <w:tc>
          <w:tcPr>
            <w:tcW w:w="441" w:type="pct"/>
            <w:tcBorders>
              <w:left w:val="nil"/>
              <w:right w:val="nil"/>
            </w:tcBorders>
            <w:vAlign w:val="bottom"/>
          </w:tcPr>
          <w:p w14:paraId="2F7067CC" w14:textId="77777777" w:rsidR="00680C53" w:rsidRPr="00536346" w:rsidRDefault="00680C53" w:rsidP="00970AE2">
            <w:pPr>
              <w:jc w:val="right"/>
              <w:rPr>
                <w:sz w:val="20"/>
                <w:szCs w:val="20"/>
                <w:lang w:val="ky-KG"/>
              </w:rPr>
            </w:pPr>
            <w:r w:rsidRPr="00536346">
              <w:rPr>
                <w:sz w:val="20"/>
                <w:szCs w:val="20"/>
                <w:lang w:val="ky-KG"/>
              </w:rPr>
              <w:t>100,0</w:t>
            </w:r>
          </w:p>
        </w:tc>
        <w:tc>
          <w:tcPr>
            <w:tcW w:w="632" w:type="pct"/>
            <w:tcBorders>
              <w:left w:val="nil"/>
              <w:right w:val="nil"/>
            </w:tcBorders>
            <w:vAlign w:val="bottom"/>
          </w:tcPr>
          <w:p w14:paraId="064ACFFC" w14:textId="77777777" w:rsidR="00680C53" w:rsidRPr="00536346" w:rsidRDefault="00680C53" w:rsidP="00970AE2">
            <w:pPr>
              <w:jc w:val="right"/>
              <w:rPr>
                <w:sz w:val="20"/>
                <w:szCs w:val="20"/>
                <w:lang w:val="ky-KG"/>
              </w:rPr>
            </w:pPr>
            <w:r w:rsidRPr="00536346">
              <w:rPr>
                <w:sz w:val="20"/>
                <w:szCs w:val="20"/>
                <w:lang w:val="ky-KG"/>
              </w:rPr>
              <w:t>100,9</w:t>
            </w:r>
          </w:p>
        </w:tc>
        <w:tc>
          <w:tcPr>
            <w:tcW w:w="499" w:type="pct"/>
            <w:tcBorders>
              <w:left w:val="nil"/>
              <w:right w:val="nil"/>
            </w:tcBorders>
            <w:vAlign w:val="bottom"/>
          </w:tcPr>
          <w:p w14:paraId="7F19A5F9" w14:textId="77777777" w:rsidR="00680C53" w:rsidRPr="00536346" w:rsidRDefault="00680C53" w:rsidP="00970AE2">
            <w:pPr>
              <w:jc w:val="right"/>
              <w:rPr>
                <w:sz w:val="20"/>
                <w:szCs w:val="20"/>
                <w:lang w:val="ky-KG"/>
              </w:rPr>
            </w:pPr>
            <w:r w:rsidRPr="00536346">
              <w:rPr>
                <w:sz w:val="20"/>
                <w:szCs w:val="20"/>
                <w:lang w:val="ky-KG"/>
              </w:rPr>
              <w:t>98,9</w:t>
            </w:r>
          </w:p>
        </w:tc>
        <w:tc>
          <w:tcPr>
            <w:tcW w:w="355" w:type="pct"/>
            <w:tcBorders>
              <w:left w:val="nil"/>
              <w:right w:val="nil"/>
            </w:tcBorders>
            <w:vAlign w:val="bottom"/>
          </w:tcPr>
          <w:p w14:paraId="160140D7" w14:textId="77777777" w:rsidR="00680C53" w:rsidRPr="00536346" w:rsidRDefault="00680C53" w:rsidP="00970AE2">
            <w:pPr>
              <w:jc w:val="right"/>
              <w:rPr>
                <w:sz w:val="20"/>
                <w:szCs w:val="20"/>
                <w:lang w:val="ky-KG"/>
              </w:rPr>
            </w:pPr>
            <w:r w:rsidRPr="00536346">
              <w:rPr>
                <w:sz w:val="20"/>
                <w:szCs w:val="20"/>
                <w:lang w:val="ky-KG"/>
              </w:rPr>
              <w:t>100,6</w:t>
            </w:r>
          </w:p>
        </w:tc>
        <w:tc>
          <w:tcPr>
            <w:tcW w:w="428" w:type="pct"/>
            <w:tcBorders>
              <w:left w:val="nil"/>
              <w:right w:val="nil"/>
            </w:tcBorders>
            <w:vAlign w:val="bottom"/>
          </w:tcPr>
          <w:p w14:paraId="4921237D" w14:textId="77777777" w:rsidR="00680C53" w:rsidRPr="00536346" w:rsidRDefault="00680C53" w:rsidP="00970AE2">
            <w:pPr>
              <w:jc w:val="right"/>
              <w:rPr>
                <w:sz w:val="20"/>
                <w:szCs w:val="20"/>
                <w:lang w:val="ky-KG"/>
              </w:rPr>
            </w:pPr>
            <w:r w:rsidRPr="00536346">
              <w:rPr>
                <w:sz w:val="20"/>
                <w:szCs w:val="20"/>
                <w:lang w:val="ky-KG"/>
              </w:rPr>
              <w:t>99,8</w:t>
            </w:r>
          </w:p>
        </w:tc>
        <w:tc>
          <w:tcPr>
            <w:tcW w:w="474" w:type="pct"/>
            <w:tcBorders>
              <w:left w:val="nil"/>
              <w:right w:val="nil"/>
            </w:tcBorders>
            <w:vAlign w:val="bottom"/>
          </w:tcPr>
          <w:p w14:paraId="175B52C5" w14:textId="77777777" w:rsidR="00680C53" w:rsidRPr="00536346" w:rsidRDefault="00680C53" w:rsidP="00970AE2">
            <w:pPr>
              <w:jc w:val="right"/>
              <w:rPr>
                <w:sz w:val="20"/>
                <w:szCs w:val="20"/>
                <w:lang w:val="ky-KG"/>
              </w:rPr>
            </w:pPr>
            <w:r w:rsidRPr="00536346">
              <w:rPr>
                <w:sz w:val="20"/>
                <w:szCs w:val="20"/>
                <w:lang w:val="ky-KG"/>
              </w:rPr>
              <w:t>100,7</w:t>
            </w:r>
          </w:p>
        </w:tc>
        <w:tc>
          <w:tcPr>
            <w:tcW w:w="532" w:type="pct"/>
            <w:tcBorders>
              <w:left w:val="nil"/>
              <w:right w:val="nil"/>
            </w:tcBorders>
            <w:vAlign w:val="bottom"/>
          </w:tcPr>
          <w:p w14:paraId="258319AC" w14:textId="77777777" w:rsidR="00680C53" w:rsidRPr="00536346" w:rsidRDefault="00680C53" w:rsidP="00970AE2">
            <w:pPr>
              <w:jc w:val="right"/>
              <w:rPr>
                <w:sz w:val="20"/>
                <w:szCs w:val="20"/>
                <w:lang w:val="ky-KG"/>
              </w:rPr>
            </w:pPr>
            <w:r w:rsidRPr="00536346">
              <w:rPr>
                <w:sz w:val="20"/>
                <w:szCs w:val="20"/>
                <w:lang w:val="ky-KG"/>
              </w:rPr>
              <w:t>104,6</w:t>
            </w:r>
          </w:p>
        </w:tc>
        <w:tc>
          <w:tcPr>
            <w:tcW w:w="378" w:type="pct"/>
            <w:tcBorders>
              <w:left w:val="nil"/>
              <w:right w:val="nil"/>
            </w:tcBorders>
            <w:vAlign w:val="bottom"/>
          </w:tcPr>
          <w:p w14:paraId="317CA79D" w14:textId="77777777" w:rsidR="00680C53" w:rsidRPr="00536346" w:rsidRDefault="00680C53" w:rsidP="00970AE2">
            <w:pPr>
              <w:jc w:val="right"/>
              <w:rPr>
                <w:sz w:val="20"/>
                <w:szCs w:val="20"/>
                <w:lang w:val="ky-KG"/>
              </w:rPr>
            </w:pPr>
            <w:r w:rsidRPr="00536346">
              <w:rPr>
                <w:sz w:val="20"/>
                <w:szCs w:val="20"/>
                <w:lang w:val="ky-KG"/>
              </w:rPr>
              <w:t>98,6</w:t>
            </w:r>
          </w:p>
        </w:tc>
        <w:tc>
          <w:tcPr>
            <w:tcW w:w="378" w:type="pct"/>
            <w:tcBorders>
              <w:left w:val="nil"/>
              <w:right w:val="nil"/>
            </w:tcBorders>
            <w:vAlign w:val="bottom"/>
          </w:tcPr>
          <w:p w14:paraId="1636FA7E" w14:textId="77777777" w:rsidR="00680C53" w:rsidRPr="00536346" w:rsidRDefault="00680C53" w:rsidP="00970AE2">
            <w:pPr>
              <w:jc w:val="right"/>
              <w:rPr>
                <w:sz w:val="20"/>
                <w:szCs w:val="20"/>
                <w:lang w:val="ky-KG"/>
              </w:rPr>
            </w:pPr>
            <w:r w:rsidRPr="00536346">
              <w:rPr>
                <w:sz w:val="20"/>
                <w:szCs w:val="20"/>
                <w:lang w:val="ky-KG"/>
              </w:rPr>
              <w:t>98,7</w:t>
            </w:r>
          </w:p>
        </w:tc>
      </w:tr>
      <w:tr w:rsidR="00680C53" w:rsidRPr="00536346" w14:paraId="4FD91B26" w14:textId="77777777" w:rsidTr="00970AE2">
        <w:tc>
          <w:tcPr>
            <w:tcW w:w="531" w:type="pct"/>
            <w:tcBorders>
              <w:left w:val="nil"/>
              <w:right w:val="nil"/>
            </w:tcBorders>
            <w:vAlign w:val="bottom"/>
          </w:tcPr>
          <w:p w14:paraId="3721491E" w14:textId="77777777" w:rsidR="00680C53" w:rsidRPr="00536346" w:rsidRDefault="00680C53" w:rsidP="00970AE2">
            <w:pPr>
              <w:rPr>
                <w:rFonts w:eastAsia="Arial Unicode MS"/>
                <w:sz w:val="20"/>
                <w:szCs w:val="20"/>
              </w:rPr>
            </w:pPr>
            <w:r w:rsidRPr="00536346">
              <w:rPr>
                <w:rFonts w:eastAsia="Arial Unicode MS"/>
                <w:sz w:val="20"/>
                <w:szCs w:val="20"/>
              </w:rPr>
              <w:t>Апрель</w:t>
            </w:r>
          </w:p>
        </w:tc>
        <w:tc>
          <w:tcPr>
            <w:tcW w:w="352" w:type="pct"/>
            <w:tcBorders>
              <w:left w:val="nil"/>
              <w:right w:val="nil"/>
            </w:tcBorders>
            <w:vAlign w:val="bottom"/>
          </w:tcPr>
          <w:p w14:paraId="12FEC7F0" w14:textId="77777777" w:rsidR="00680C53" w:rsidRPr="00536346" w:rsidRDefault="00680C53" w:rsidP="00970AE2">
            <w:pPr>
              <w:jc w:val="right"/>
              <w:rPr>
                <w:sz w:val="20"/>
                <w:szCs w:val="20"/>
                <w:lang w:val="ky-KG"/>
              </w:rPr>
            </w:pPr>
            <w:r w:rsidRPr="00536346">
              <w:rPr>
                <w:sz w:val="20"/>
                <w:szCs w:val="20"/>
                <w:lang w:val="ky-KG"/>
              </w:rPr>
              <w:t>100,3</w:t>
            </w:r>
          </w:p>
        </w:tc>
        <w:tc>
          <w:tcPr>
            <w:tcW w:w="441" w:type="pct"/>
            <w:tcBorders>
              <w:left w:val="nil"/>
              <w:right w:val="nil"/>
            </w:tcBorders>
            <w:vAlign w:val="bottom"/>
          </w:tcPr>
          <w:p w14:paraId="5348F2F7" w14:textId="77777777" w:rsidR="00680C53" w:rsidRPr="00536346" w:rsidRDefault="00680C53" w:rsidP="00970AE2">
            <w:pPr>
              <w:jc w:val="right"/>
              <w:rPr>
                <w:sz w:val="20"/>
                <w:szCs w:val="20"/>
                <w:lang w:val="ky-KG"/>
              </w:rPr>
            </w:pPr>
            <w:r w:rsidRPr="00536346">
              <w:rPr>
                <w:sz w:val="20"/>
                <w:szCs w:val="20"/>
                <w:lang w:val="ky-KG"/>
              </w:rPr>
              <w:t>99,4</w:t>
            </w:r>
          </w:p>
        </w:tc>
        <w:tc>
          <w:tcPr>
            <w:tcW w:w="632" w:type="pct"/>
            <w:tcBorders>
              <w:left w:val="nil"/>
              <w:right w:val="nil"/>
            </w:tcBorders>
            <w:vAlign w:val="bottom"/>
          </w:tcPr>
          <w:p w14:paraId="309DD116" w14:textId="77777777" w:rsidR="00680C53" w:rsidRPr="00536346" w:rsidRDefault="00680C53" w:rsidP="00970AE2">
            <w:pPr>
              <w:jc w:val="right"/>
              <w:rPr>
                <w:sz w:val="20"/>
                <w:szCs w:val="20"/>
                <w:lang w:val="ky-KG"/>
              </w:rPr>
            </w:pPr>
            <w:r w:rsidRPr="00536346">
              <w:rPr>
                <w:sz w:val="20"/>
                <w:szCs w:val="20"/>
                <w:lang w:val="ky-KG"/>
              </w:rPr>
              <w:t>100,0</w:t>
            </w:r>
          </w:p>
        </w:tc>
        <w:tc>
          <w:tcPr>
            <w:tcW w:w="499" w:type="pct"/>
            <w:tcBorders>
              <w:left w:val="nil"/>
              <w:right w:val="nil"/>
            </w:tcBorders>
            <w:vAlign w:val="bottom"/>
          </w:tcPr>
          <w:p w14:paraId="316B0D4A" w14:textId="77777777" w:rsidR="00680C53" w:rsidRPr="00536346" w:rsidRDefault="00680C53" w:rsidP="00970AE2">
            <w:pPr>
              <w:jc w:val="right"/>
              <w:rPr>
                <w:sz w:val="20"/>
                <w:szCs w:val="20"/>
                <w:lang w:val="ky-KG"/>
              </w:rPr>
            </w:pPr>
            <w:r w:rsidRPr="00536346">
              <w:rPr>
                <w:sz w:val="20"/>
                <w:szCs w:val="20"/>
                <w:lang w:val="ky-KG"/>
              </w:rPr>
              <w:t>100,1</w:t>
            </w:r>
          </w:p>
        </w:tc>
        <w:tc>
          <w:tcPr>
            <w:tcW w:w="355" w:type="pct"/>
            <w:tcBorders>
              <w:left w:val="nil"/>
              <w:right w:val="nil"/>
            </w:tcBorders>
            <w:vAlign w:val="bottom"/>
          </w:tcPr>
          <w:p w14:paraId="72E9909E" w14:textId="77777777" w:rsidR="00680C53" w:rsidRPr="00536346" w:rsidRDefault="00680C53" w:rsidP="00970AE2">
            <w:pPr>
              <w:jc w:val="right"/>
              <w:rPr>
                <w:sz w:val="20"/>
                <w:szCs w:val="20"/>
                <w:lang w:val="ky-KG"/>
              </w:rPr>
            </w:pPr>
            <w:r w:rsidRPr="00536346">
              <w:rPr>
                <w:sz w:val="20"/>
                <w:szCs w:val="20"/>
                <w:lang w:val="ky-KG"/>
              </w:rPr>
              <w:t>100,5</w:t>
            </w:r>
          </w:p>
        </w:tc>
        <w:tc>
          <w:tcPr>
            <w:tcW w:w="428" w:type="pct"/>
            <w:tcBorders>
              <w:left w:val="nil"/>
              <w:right w:val="nil"/>
            </w:tcBorders>
            <w:vAlign w:val="bottom"/>
          </w:tcPr>
          <w:p w14:paraId="055DFB35" w14:textId="77777777" w:rsidR="00680C53" w:rsidRPr="00536346" w:rsidRDefault="00680C53" w:rsidP="00970AE2">
            <w:pPr>
              <w:jc w:val="right"/>
              <w:rPr>
                <w:sz w:val="20"/>
                <w:szCs w:val="20"/>
                <w:lang w:val="ky-KG"/>
              </w:rPr>
            </w:pPr>
            <w:r w:rsidRPr="00536346">
              <w:rPr>
                <w:sz w:val="20"/>
                <w:szCs w:val="20"/>
                <w:lang w:val="ky-KG"/>
              </w:rPr>
              <w:t>100,6</w:t>
            </w:r>
          </w:p>
        </w:tc>
        <w:tc>
          <w:tcPr>
            <w:tcW w:w="474" w:type="pct"/>
            <w:tcBorders>
              <w:left w:val="nil"/>
              <w:right w:val="nil"/>
            </w:tcBorders>
            <w:vAlign w:val="bottom"/>
          </w:tcPr>
          <w:p w14:paraId="017AD2D6" w14:textId="77777777" w:rsidR="00680C53" w:rsidRPr="00536346" w:rsidRDefault="00680C53" w:rsidP="00970AE2">
            <w:pPr>
              <w:jc w:val="right"/>
              <w:rPr>
                <w:sz w:val="20"/>
                <w:szCs w:val="20"/>
                <w:lang w:val="ky-KG"/>
              </w:rPr>
            </w:pPr>
            <w:r w:rsidRPr="00536346">
              <w:rPr>
                <w:sz w:val="20"/>
                <w:szCs w:val="20"/>
                <w:lang w:val="ky-KG"/>
              </w:rPr>
              <w:t>94,6</w:t>
            </w:r>
          </w:p>
        </w:tc>
        <w:tc>
          <w:tcPr>
            <w:tcW w:w="532" w:type="pct"/>
            <w:tcBorders>
              <w:left w:val="nil"/>
              <w:right w:val="nil"/>
            </w:tcBorders>
            <w:vAlign w:val="bottom"/>
          </w:tcPr>
          <w:p w14:paraId="5FF70028" w14:textId="77777777" w:rsidR="00680C53" w:rsidRPr="00536346" w:rsidRDefault="00680C53" w:rsidP="00970AE2">
            <w:pPr>
              <w:jc w:val="right"/>
              <w:rPr>
                <w:sz w:val="20"/>
                <w:szCs w:val="20"/>
                <w:lang w:val="ky-KG"/>
              </w:rPr>
            </w:pPr>
            <w:r w:rsidRPr="00536346">
              <w:rPr>
                <w:sz w:val="20"/>
                <w:szCs w:val="20"/>
                <w:lang w:val="ky-KG"/>
              </w:rPr>
              <w:t>99,1</w:t>
            </w:r>
          </w:p>
        </w:tc>
        <w:tc>
          <w:tcPr>
            <w:tcW w:w="378" w:type="pct"/>
            <w:tcBorders>
              <w:left w:val="nil"/>
              <w:right w:val="nil"/>
            </w:tcBorders>
            <w:vAlign w:val="bottom"/>
          </w:tcPr>
          <w:p w14:paraId="21CDE303" w14:textId="77777777" w:rsidR="00680C53" w:rsidRPr="00536346" w:rsidRDefault="00680C53" w:rsidP="00970AE2">
            <w:pPr>
              <w:jc w:val="right"/>
              <w:rPr>
                <w:sz w:val="20"/>
                <w:szCs w:val="20"/>
                <w:lang w:val="ky-KG"/>
              </w:rPr>
            </w:pPr>
            <w:r w:rsidRPr="00536346">
              <w:rPr>
                <w:sz w:val="20"/>
                <w:szCs w:val="20"/>
                <w:lang w:val="ky-KG"/>
              </w:rPr>
              <w:t>100,3</w:t>
            </w:r>
          </w:p>
        </w:tc>
        <w:tc>
          <w:tcPr>
            <w:tcW w:w="378" w:type="pct"/>
            <w:tcBorders>
              <w:left w:val="nil"/>
              <w:right w:val="nil"/>
            </w:tcBorders>
            <w:vAlign w:val="bottom"/>
          </w:tcPr>
          <w:p w14:paraId="728ABF48" w14:textId="77777777" w:rsidR="00680C53" w:rsidRPr="00536346" w:rsidRDefault="00680C53" w:rsidP="00970AE2">
            <w:pPr>
              <w:jc w:val="right"/>
              <w:rPr>
                <w:sz w:val="20"/>
                <w:szCs w:val="20"/>
                <w:lang w:val="ky-KG"/>
              </w:rPr>
            </w:pPr>
            <w:r w:rsidRPr="00536346">
              <w:rPr>
                <w:sz w:val="20"/>
                <w:szCs w:val="20"/>
                <w:lang w:val="ky-KG"/>
              </w:rPr>
              <w:t>98,8</w:t>
            </w:r>
          </w:p>
        </w:tc>
      </w:tr>
      <w:tr w:rsidR="00680C53" w:rsidRPr="00536346" w14:paraId="256A28E7" w14:textId="77777777" w:rsidTr="00970AE2">
        <w:tc>
          <w:tcPr>
            <w:tcW w:w="531" w:type="pct"/>
            <w:tcBorders>
              <w:left w:val="nil"/>
              <w:right w:val="nil"/>
            </w:tcBorders>
            <w:vAlign w:val="bottom"/>
          </w:tcPr>
          <w:p w14:paraId="56F37385" w14:textId="77777777" w:rsidR="00680C53" w:rsidRPr="00536346" w:rsidRDefault="00680C53" w:rsidP="00970AE2">
            <w:pPr>
              <w:rPr>
                <w:rFonts w:eastAsia="Arial Unicode MS"/>
                <w:sz w:val="20"/>
                <w:szCs w:val="20"/>
              </w:rPr>
            </w:pPr>
            <w:r w:rsidRPr="00536346">
              <w:rPr>
                <w:rFonts w:eastAsia="Arial Unicode MS"/>
                <w:sz w:val="20"/>
                <w:szCs w:val="20"/>
              </w:rPr>
              <w:t>Май</w:t>
            </w:r>
          </w:p>
        </w:tc>
        <w:tc>
          <w:tcPr>
            <w:tcW w:w="352" w:type="pct"/>
            <w:tcBorders>
              <w:left w:val="nil"/>
              <w:right w:val="nil"/>
            </w:tcBorders>
            <w:vAlign w:val="bottom"/>
          </w:tcPr>
          <w:p w14:paraId="54A392AD" w14:textId="77777777" w:rsidR="00680C53" w:rsidRPr="00536346" w:rsidRDefault="00680C53" w:rsidP="00970AE2">
            <w:pPr>
              <w:jc w:val="right"/>
              <w:rPr>
                <w:sz w:val="20"/>
                <w:szCs w:val="20"/>
                <w:lang w:val="ky-KG"/>
              </w:rPr>
            </w:pPr>
            <w:r w:rsidRPr="00536346">
              <w:rPr>
                <w:sz w:val="20"/>
                <w:szCs w:val="20"/>
                <w:lang w:val="ky-KG"/>
              </w:rPr>
              <w:t>100,1</w:t>
            </w:r>
          </w:p>
        </w:tc>
        <w:tc>
          <w:tcPr>
            <w:tcW w:w="441" w:type="pct"/>
            <w:tcBorders>
              <w:left w:val="nil"/>
              <w:right w:val="nil"/>
            </w:tcBorders>
            <w:vAlign w:val="bottom"/>
          </w:tcPr>
          <w:p w14:paraId="223EDD20" w14:textId="77777777" w:rsidR="00680C53" w:rsidRPr="00536346" w:rsidRDefault="00680C53" w:rsidP="00970AE2">
            <w:pPr>
              <w:jc w:val="right"/>
              <w:rPr>
                <w:sz w:val="20"/>
                <w:szCs w:val="20"/>
                <w:lang w:val="ky-KG"/>
              </w:rPr>
            </w:pPr>
            <w:r w:rsidRPr="00536346">
              <w:rPr>
                <w:sz w:val="20"/>
                <w:szCs w:val="20"/>
                <w:lang w:val="ky-KG"/>
              </w:rPr>
              <w:t>99,3</w:t>
            </w:r>
          </w:p>
        </w:tc>
        <w:tc>
          <w:tcPr>
            <w:tcW w:w="632" w:type="pct"/>
            <w:tcBorders>
              <w:left w:val="nil"/>
              <w:right w:val="nil"/>
            </w:tcBorders>
            <w:vAlign w:val="bottom"/>
          </w:tcPr>
          <w:p w14:paraId="60B5EC24" w14:textId="77777777" w:rsidR="00680C53" w:rsidRPr="00536346" w:rsidRDefault="00680C53" w:rsidP="00970AE2">
            <w:pPr>
              <w:jc w:val="right"/>
              <w:rPr>
                <w:sz w:val="20"/>
                <w:szCs w:val="20"/>
                <w:lang w:val="ky-KG"/>
              </w:rPr>
            </w:pPr>
            <w:r w:rsidRPr="00536346">
              <w:rPr>
                <w:sz w:val="20"/>
                <w:szCs w:val="20"/>
                <w:lang w:val="ky-KG"/>
              </w:rPr>
              <w:t>99,9</w:t>
            </w:r>
          </w:p>
        </w:tc>
        <w:tc>
          <w:tcPr>
            <w:tcW w:w="499" w:type="pct"/>
            <w:tcBorders>
              <w:left w:val="nil"/>
              <w:right w:val="nil"/>
            </w:tcBorders>
            <w:vAlign w:val="bottom"/>
          </w:tcPr>
          <w:p w14:paraId="3E3100E9" w14:textId="77777777" w:rsidR="00680C53" w:rsidRPr="00536346" w:rsidRDefault="00680C53" w:rsidP="00970AE2">
            <w:pPr>
              <w:jc w:val="right"/>
              <w:rPr>
                <w:sz w:val="20"/>
                <w:szCs w:val="20"/>
                <w:lang w:val="ky-KG"/>
              </w:rPr>
            </w:pPr>
            <w:r w:rsidRPr="00536346">
              <w:rPr>
                <w:sz w:val="20"/>
                <w:szCs w:val="20"/>
                <w:lang w:val="ky-KG"/>
              </w:rPr>
              <w:t>99,8</w:t>
            </w:r>
          </w:p>
        </w:tc>
        <w:tc>
          <w:tcPr>
            <w:tcW w:w="355" w:type="pct"/>
            <w:tcBorders>
              <w:left w:val="nil"/>
              <w:right w:val="nil"/>
            </w:tcBorders>
            <w:vAlign w:val="bottom"/>
          </w:tcPr>
          <w:p w14:paraId="78FCD0B2" w14:textId="77777777" w:rsidR="00680C53" w:rsidRPr="00536346" w:rsidRDefault="00680C53" w:rsidP="00970AE2">
            <w:pPr>
              <w:jc w:val="right"/>
              <w:rPr>
                <w:sz w:val="20"/>
                <w:szCs w:val="20"/>
                <w:lang w:val="ky-KG"/>
              </w:rPr>
            </w:pPr>
            <w:r w:rsidRPr="00536346">
              <w:rPr>
                <w:sz w:val="20"/>
                <w:szCs w:val="20"/>
                <w:lang w:val="ky-KG"/>
              </w:rPr>
              <w:t>100,4</w:t>
            </w:r>
          </w:p>
        </w:tc>
        <w:tc>
          <w:tcPr>
            <w:tcW w:w="428" w:type="pct"/>
            <w:tcBorders>
              <w:left w:val="nil"/>
              <w:right w:val="nil"/>
            </w:tcBorders>
            <w:vAlign w:val="bottom"/>
          </w:tcPr>
          <w:p w14:paraId="15DF25A4" w14:textId="77777777" w:rsidR="00680C53" w:rsidRPr="00536346" w:rsidRDefault="00680C53" w:rsidP="00970AE2">
            <w:pPr>
              <w:jc w:val="right"/>
              <w:rPr>
                <w:sz w:val="20"/>
                <w:szCs w:val="20"/>
                <w:lang w:val="ky-KG"/>
              </w:rPr>
            </w:pPr>
            <w:r w:rsidRPr="00536346">
              <w:rPr>
                <w:sz w:val="20"/>
                <w:szCs w:val="20"/>
                <w:lang w:val="ky-KG"/>
              </w:rPr>
              <w:t>101,0</w:t>
            </w:r>
          </w:p>
        </w:tc>
        <w:tc>
          <w:tcPr>
            <w:tcW w:w="474" w:type="pct"/>
            <w:tcBorders>
              <w:left w:val="nil"/>
              <w:right w:val="nil"/>
            </w:tcBorders>
            <w:vAlign w:val="bottom"/>
          </w:tcPr>
          <w:p w14:paraId="2CB3CA7D" w14:textId="77777777" w:rsidR="00680C53" w:rsidRPr="00536346" w:rsidRDefault="00680C53" w:rsidP="00970AE2">
            <w:pPr>
              <w:jc w:val="right"/>
              <w:rPr>
                <w:sz w:val="20"/>
                <w:szCs w:val="20"/>
                <w:lang w:val="ky-KG"/>
              </w:rPr>
            </w:pPr>
            <w:r w:rsidRPr="00536346">
              <w:rPr>
                <w:sz w:val="20"/>
                <w:szCs w:val="20"/>
                <w:lang w:val="ky-KG"/>
              </w:rPr>
              <w:t>97,6</w:t>
            </w:r>
          </w:p>
        </w:tc>
        <w:tc>
          <w:tcPr>
            <w:tcW w:w="532" w:type="pct"/>
            <w:tcBorders>
              <w:left w:val="nil"/>
              <w:right w:val="nil"/>
            </w:tcBorders>
            <w:vAlign w:val="bottom"/>
          </w:tcPr>
          <w:p w14:paraId="086BE2F3" w14:textId="77777777" w:rsidR="00680C53" w:rsidRPr="00536346" w:rsidRDefault="00680C53" w:rsidP="00970AE2">
            <w:pPr>
              <w:jc w:val="right"/>
              <w:rPr>
                <w:sz w:val="20"/>
                <w:szCs w:val="20"/>
                <w:lang w:val="ky-KG"/>
              </w:rPr>
            </w:pPr>
            <w:r w:rsidRPr="00536346">
              <w:rPr>
                <w:sz w:val="20"/>
                <w:szCs w:val="20"/>
                <w:lang w:val="ky-KG"/>
              </w:rPr>
              <w:t>96,2</w:t>
            </w:r>
          </w:p>
        </w:tc>
        <w:tc>
          <w:tcPr>
            <w:tcW w:w="378" w:type="pct"/>
            <w:tcBorders>
              <w:left w:val="nil"/>
              <w:right w:val="nil"/>
            </w:tcBorders>
            <w:vAlign w:val="bottom"/>
          </w:tcPr>
          <w:p w14:paraId="2DEE26F8" w14:textId="77777777" w:rsidR="00680C53" w:rsidRPr="00536346" w:rsidRDefault="00680C53" w:rsidP="00970AE2">
            <w:pPr>
              <w:jc w:val="right"/>
              <w:rPr>
                <w:sz w:val="20"/>
                <w:szCs w:val="20"/>
                <w:lang w:val="ky-KG"/>
              </w:rPr>
            </w:pPr>
            <w:r w:rsidRPr="00536346">
              <w:rPr>
                <w:sz w:val="20"/>
                <w:szCs w:val="20"/>
                <w:lang w:val="ky-KG"/>
              </w:rPr>
              <w:t>100,5</w:t>
            </w:r>
          </w:p>
        </w:tc>
        <w:tc>
          <w:tcPr>
            <w:tcW w:w="378" w:type="pct"/>
            <w:tcBorders>
              <w:left w:val="nil"/>
              <w:right w:val="nil"/>
            </w:tcBorders>
            <w:vAlign w:val="bottom"/>
          </w:tcPr>
          <w:p w14:paraId="2459D5C2" w14:textId="77777777" w:rsidR="00680C53" w:rsidRPr="00536346" w:rsidRDefault="00680C53" w:rsidP="00970AE2">
            <w:pPr>
              <w:jc w:val="right"/>
              <w:rPr>
                <w:sz w:val="20"/>
                <w:szCs w:val="20"/>
                <w:lang w:val="ky-KG"/>
              </w:rPr>
            </w:pPr>
            <w:r w:rsidRPr="00536346">
              <w:rPr>
                <w:sz w:val="20"/>
                <w:szCs w:val="20"/>
                <w:lang w:val="ky-KG"/>
              </w:rPr>
              <w:t>99,3</w:t>
            </w:r>
          </w:p>
        </w:tc>
      </w:tr>
      <w:tr w:rsidR="00680C53" w:rsidRPr="00536346" w14:paraId="246C623C" w14:textId="77777777" w:rsidTr="00970AE2">
        <w:tc>
          <w:tcPr>
            <w:tcW w:w="531" w:type="pct"/>
            <w:tcBorders>
              <w:left w:val="nil"/>
              <w:right w:val="nil"/>
            </w:tcBorders>
            <w:vAlign w:val="bottom"/>
          </w:tcPr>
          <w:p w14:paraId="74AFECF2" w14:textId="77777777" w:rsidR="00680C53" w:rsidRPr="00536346" w:rsidRDefault="00680C53" w:rsidP="00970AE2">
            <w:pPr>
              <w:rPr>
                <w:rFonts w:eastAsia="Arial Unicode MS"/>
                <w:sz w:val="20"/>
                <w:szCs w:val="20"/>
              </w:rPr>
            </w:pPr>
            <w:r w:rsidRPr="00536346">
              <w:rPr>
                <w:rFonts w:eastAsia="Arial Unicode MS"/>
                <w:sz w:val="20"/>
                <w:szCs w:val="20"/>
                <w:lang w:val="ky-KG"/>
              </w:rPr>
              <w:t>Июнь</w:t>
            </w:r>
          </w:p>
        </w:tc>
        <w:tc>
          <w:tcPr>
            <w:tcW w:w="352" w:type="pct"/>
            <w:tcBorders>
              <w:left w:val="nil"/>
              <w:right w:val="nil"/>
            </w:tcBorders>
            <w:vAlign w:val="bottom"/>
          </w:tcPr>
          <w:p w14:paraId="1C22079D" w14:textId="77777777" w:rsidR="00680C53" w:rsidRPr="00536346" w:rsidRDefault="00680C53" w:rsidP="00970AE2">
            <w:pPr>
              <w:jc w:val="right"/>
              <w:rPr>
                <w:sz w:val="20"/>
                <w:szCs w:val="20"/>
                <w:lang w:val="ky-KG"/>
              </w:rPr>
            </w:pPr>
            <w:r w:rsidRPr="00536346">
              <w:rPr>
                <w:sz w:val="20"/>
                <w:szCs w:val="20"/>
                <w:lang w:val="ky-KG"/>
              </w:rPr>
              <w:t>99,3</w:t>
            </w:r>
          </w:p>
        </w:tc>
        <w:tc>
          <w:tcPr>
            <w:tcW w:w="441" w:type="pct"/>
            <w:tcBorders>
              <w:left w:val="nil"/>
              <w:right w:val="nil"/>
            </w:tcBorders>
            <w:vAlign w:val="bottom"/>
          </w:tcPr>
          <w:p w14:paraId="608AC3B6" w14:textId="77777777" w:rsidR="00680C53" w:rsidRPr="00536346" w:rsidRDefault="00680C53" w:rsidP="00970AE2">
            <w:pPr>
              <w:jc w:val="right"/>
              <w:rPr>
                <w:sz w:val="20"/>
                <w:szCs w:val="20"/>
                <w:lang w:val="ky-KG"/>
              </w:rPr>
            </w:pPr>
            <w:r w:rsidRPr="00536346">
              <w:rPr>
                <w:sz w:val="20"/>
                <w:szCs w:val="20"/>
                <w:lang w:val="ky-KG"/>
              </w:rPr>
              <w:t>99,6</w:t>
            </w:r>
          </w:p>
        </w:tc>
        <w:tc>
          <w:tcPr>
            <w:tcW w:w="632" w:type="pct"/>
            <w:tcBorders>
              <w:left w:val="nil"/>
              <w:right w:val="nil"/>
            </w:tcBorders>
            <w:vAlign w:val="bottom"/>
          </w:tcPr>
          <w:p w14:paraId="4683075E" w14:textId="77777777" w:rsidR="00680C53" w:rsidRPr="00536346" w:rsidRDefault="00680C53" w:rsidP="00970AE2">
            <w:pPr>
              <w:jc w:val="right"/>
              <w:rPr>
                <w:sz w:val="20"/>
                <w:szCs w:val="20"/>
                <w:lang w:val="ky-KG"/>
              </w:rPr>
            </w:pPr>
            <w:r w:rsidRPr="00536346">
              <w:rPr>
                <w:sz w:val="20"/>
                <w:szCs w:val="20"/>
                <w:lang w:val="ky-KG"/>
              </w:rPr>
              <w:t>100,1</w:t>
            </w:r>
          </w:p>
        </w:tc>
        <w:tc>
          <w:tcPr>
            <w:tcW w:w="499" w:type="pct"/>
            <w:tcBorders>
              <w:left w:val="nil"/>
              <w:right w:val="nil"/>
            </w:tcBorders>
            <w:vAlign w:val="bottom"/>
          </w:tcPr>
          <w:p w14:paraId="2BBE6A5B" w14:textId="77777777" w:rsidR="00680C53" w:rsidRPr="00536346" w:rsidRDefault="00680C53" w:rsidP="00970AE2">
            <w:pPr>
              <w:jc w:val="right"/>
              <w:rPr>
                <w:sz w:val="20"/>
                <w:szCs w:val="20"/>
                <w:lang w:val="ky-KG"/>
              </w:rPr>
            </w:pPr>
            <w:r w:rsidRPr="00536346">
              <w:rPr>
                <w:sz w:val="20"/>
                <w:szCs w:val="20"/>
                <w:lang w:val="ky-KG"/>
              </w:rPr>
              <w:t>100,0</w:t>
            </w:r>
          </w:p>
        </w:tc>
        <w:tc>
          <w:tcPr>
            <w:tcW w:w="355" w:type="pct"/>
            <w:tcBorders>
              <w:left w:val="nil"/>
              <w:right w:val="nil"/>
            </w:tcBorders>
            <w:vAlign w:val="bottom"/>
          </w:tcPr>
          <w:p w14:paraId="4302EA4B" w14:textId="77777777" w:rsidR="00680C53" w:rsidRPr="00536346" w:rsidRDefault="00680C53" w:rsidP="00970AE2">
            <w:pPr>
              <w:jc w:val="right"/>
              <w:rPr>
                <w:sz w:val="20"/>
                <w:szCs w:val="20"/>
                <w:lang w:val="ky-KG"/>
              </w:rPr>
            </w:pPr>
            <w:r w:rsidRPr="00536346">
              <w:rPr>
                <w:sz w:val="20"/>
                <w:szCs w:val="20"/>
                <w:lang w:val="ky-KG"/>
              </w:rPr>
              <w:t>100,1</w:t>
            </w:r>
          </w:p>
        </w:tc>
        <w:tc>
          <w:tcPr>
            <w:tcW w:w="428" w:type="pct"/>
            <w:tcBorders>
              <w:left w:val="nil"/>
              <w:right w:val="nil"/>
            </w:tcBorders>
            <w:vAlign w:val="bottom"/>
          </w:tcPr>
          <w:p w14:paraId="61E312CA" w14:textId="77777777" w:rsidR="00680C53" w:rsidRPr="00536346" w:rsidRDefault="00680C53" w:rsidP="00970AE2">
            <w:pPr>
              <w:jc w:val="right"/>
              <w:rPr>
                <w:sz w:val="20"/>
                <w:szCs w:val="20"/>
                <w:lang w:val="ky-KG"/>
              </w:rPr>
            </w:pPr>
            <w:r w:rsidRPr="00536346">
              <w:rPr>
                <w:sz w:val="20"/>
                <w:szCs w:val="20"/>
                <w:lang w:val="ky-KG"/>
              </w:rPr>
              <w:t>100,9</w:t>
            </w:r>
          </w:p>
        </w:tc>
        <w:tc>
          <w:tcPr>
            <w:tcW w:w="474" w:type="pct"/>
            <w:tcBorders>
              <w:left w:val="nil"/>
              <w:right w:val="nil"/>
            </w:tcBorders>
            <w:vAlign w:val="bottom"/>
          </w:tcPr>
          <w:p w14:paraId="5F54BD87" w14:textId="77777777" w:rsidR="00680C53" w:rsidRPr="00536346" w:rsidRDefault="00680C53" w:rsidP="00970AE2">
            <w:pPr>
              <w:jc w:val="right"/>
              <w:rPr>
                <w:sz w:val="20"/>
                <w:szCs w:val="20"/>
                <w:lang w:val="ky-KG"/>
              </w:rPr>
            </w:pPr>
            <w:r w:rsidRPr="00536346">
              <w:rPr>
                <w:sz w:val="20"/>
                <w:szCs w:val="20"/>
                <w:lang w:val="ky-KG"/>
              </w:rPr>
              <w:t>97,6</w:t>
            </w:r>
          </w:p>
        </w:tc>
        <w:tc>
          <w:tcPr>
            <w:tcW w:w="532" w:type="pct"/>
            <w:tcBorders>
              <w:left w:val="nil"/>
              <w:right w:val="nil"/>
            </w:tcBorders>
            <w:vAlign w:val="bottom"/>
          </w:tcPr>
          <w:p w14:paraId="50F7BE55" w14:textId="77777777" w:rsidR="00680C53" w:rsidRPr="00536346" w:rsidRDefault="00680C53" w:rsidP="00970AE2">
            <w:pPr>
              <w:jc w:val="right"/>
              <w:rPr>
                <w:sz w:val="20"/>
                <w:szCs w:val="20"/>
                <w:lang w:val="ky-KG"/>
              </w:rPr>
            </w:pPr>
            <w:r w:rsidRPr="00536346">
              <w:rPr>
                <w:sz w:val="20"/>
                <w:szCs w:val="20"/>
                <w:lang w:val="ky-KG"/>
              </w:rPr>
              <w:t>94,1</w:t>
            </w:r>
          </w:p>
        </w:tc>
        <w:tc>
          <w:tcPr>
            <w:tcW w:w="378" w:type="pct"/>
            <w:tcBorders>
              <w:left w:val="nil"/>
              <w:right w:val="nil"/>
            </w:tcBorders>
            <w:vAlign w:val="bottom"/>
          </w:tcPr>
          <w:p w14:paraId="4B4D97FF" w14:textId="77777777" w:rsidR="00680C53" w:rsidRPr="00536346" w:rsidRDefault="00680C53" w:rsidP="00970AE2">
            <w:pPr>
              <w:jc w:val="right"/>
              <w:rPr>
                <w:sz w:val="20"/>
                <w:szCs w:val="20"/>
                <w:lang w:val="ky-KG"/>
              </w:rPr>
            </w:pPr>
            <w:r w:rsidRPr="00536346">
              <w:rPr>
                <w:sz w:val="20"/>
                <w:szCs w:val="20"/>
                <w:lang w:val="ky-KG"/>
              </w:rPr>
              <w:t>101,7</w:t>
            </w:r>
          </w:p>
        </w:tc>
        <w:tc>
          <w:tcPr>
            <w:tcW w:w="378" w:type="pct"/>
            <w:tcBorders>
              <w:left w:val="nil"/>
              <w:right w:val="nil"/>
            </w:tcBorders>
            <w:vAlign w:val="bottom"/>
          </w:tcPr>
          <w:p w14:paraId="7ACCF8A9" w14:textId="77777777" w:rsidR="00680C53" w:rsidRPr="00536346" w:rsidRDefault="00680C53" w:rsidP="00970AE2">
            <w:pPr>
              <w:jc w:val="right"/>
              <w:rPr>
                <w:sz w:val="20"/>
                <w:szCs w:val="20"/>
                <w:lang w:val="ky-KG"/>
              </w:rPr>
            </w:pPr>
            <w:r w:rsidRPr="00536346">
              <w:rPr>
                <w:sz w:val="20"/>
                <w:szCs w:val="20"/>
                <w:lang w:val="ky-KG"/>
              </w:rPr>
              <w:t>99,8</w:t>
            </w:r>
          </w:p>
        </w:tc>
      </w:tr>
      <w:tr w:rsidR="00680C53" w:rsidRPr="00536346" w14:paraId="47103215" w14:textId="77777777" w:rsidTr="00970AE2">
        <w:tc>
          <w:tcPr>
            <w:tcW w:w="531" w:type="pct"/>
            <w:tcBorders>
              <w:left w:val="nil"/>
              <w:right w:val="nil"/>
            </w:tcBorders>
            <w:vAlign w:val="bottom"/>
          </w:tcPr>
          <w:p w14:paraId="6D014E91" w14:textId="77777777" w:rsidR="00680C53" w:rsidRPr="00536346" w:rsidRDefault="00680C53" w:rsidP="00970AE2">
            <w:pPr>
              <w:rPr>
                <w:rFonts w:eastAsia="Arial Unicode MS"/>
                <w:sz w:val="20"/>
                <w:szCs w:val="20"/>
              </w:rPr>
            </w:pPr>
            <w:r w:rsidRPr="00536346">
              <w:rPr>
                <w:rFonts w:eastAsia="Arial Unicode MS"/>
                <w:sz w:val="20"/>
                <w:szCs w:val="20"/>
              </w:rPr>
              <w:t>II</w:t>
            </w:r>
            <w:r w:rsidRPr="00536346">
              <w:rPr>
                <w:rFonts w:eastAsia="Arial Unicode MS"/>
                <w:sz w:val="20"/>
                <w:szCs w:val="20"/>
                <w:lang w:val="ky-KG"/>
              </w:rPr>
              <w:t xml:space="preserve"> </w:t>
            </w:r>
            <w:r w:rsidRPr="00536346">
              <w:rPr>
                <w:rFonts w:eastAsia="Arial Unicode MS"/>
                <w:sz w:val="20"/>
                <w:szCs w:val="20"/>
              </w:rPr>
              <w:t>квартал</w:t>
            </w:r>
            <w:r w:rsidRPr="00536346">
              <w:rPr>
                <w:rFonts w:eastAsia="Arial Unicode MS"/>
                <w:sz w:val="20"/>
                <w:szCs w:val="20"/>
                <w:vertAlign w:val="superscript"/>
              </w:rPr>
              <w:t>1</w:t>
            </w:r>
          </w:p>
        </w:tc>
        <w:tc>
          <w:tcPr>
            <w:tcW w:w="352" w:type="pct"/>
            <w:tcBorders>
              <w:left w:val="nil"/>
              <w:right w:val="nil"/>
            </w:tcBorders>
            <w:vAlign w:val="bottom"/>
          </w:tcPr>
          <w:p w14:paraId="66300869" w14:textId="77777777" w:rsidR="00680C53" w:rsidRPr="00536346" w:rsidRDefault="00680C53" w:rsidP="00970AE2">
            <w:pPr>
              <w:jc w:val="right"/>
              <w:rPr>
                <w:sz w:val="20"/>
                <w:szCs w:val="20"/>
                <w:lang w:val="ky-KG"/>
              </w:rPr>
            </w:pPr>
            <w:r w:rsidRPr="00536346">
              <w:rPr>
                <w:sz w:val="20"/>
                <w:szCs w:val="20"/>
                <w:lang w:val="ky-KG"/>
              </w:rPr>
              <w:t>99,6</w:t>
            </w:r>
          </w:p>
        </w:tc>
        <w:tc>
          <w:tcPr>
            <w:tcW w:w="441" w:type="pct"/>
            <w:tcBorders>
              <w:left w:val="nil"/>
              <w:right w:val="nil"/>
            </w:tcBorders>
            <w:vAlign w:val="bottom"/>
          </w:tcPr>
          <w:p w14:paraId="5BBF882C" w14:textId="77777777" w:rsidR="00680C53" w:rsidRPr="00536346" w:rsidRDefault="00680C53" w:rsidP="00970AE2">
            <w:pPr>
              <w:jc w:val="right"/>
              <w:rPr>
                <w:sz w:val="20"/>
                <w:szCs w:val="20"/>
                <w:lang w:val="ky-KG"/>
              </w:rPr>
            </w:pPr>
            <w:r w:rsidRPr="00536346">
              <w:rPr>
                <w:sz w:val="20"/>
                <w:szCs w:val="20"/>
                <w:lang w:val="ky-KG"/>
              </w:rPr>
              <w:t>98,3</w:t>
            </w:r>
          </w:p>
        </w:tc>
        <w:tc>
          <w:tcPr>
            <w:tcW w:w="632" w:type="pct"/>
            <w:tcBorders>
              <w:left w:val="nil"/>
              <w:right w:val="nil"/>
            </w:tcBorders>
            <w:vAlign w:val="bottom"/>
          </w:tcPr>
          <w:p w14:paraId="5DD7ECA1" w14:textId="77777777" w:rsidR="00680C53" w:rsidRPr="00536346" w:rsidRDefault="00680C53" w:rsidP="00970AE2">
            <w:pPr>
              <w:jc w:val="right"/>
              <w:rPr>
                <w:sz w:val="20"/>
                <w:szCs w:val="20"/>
                <w:lang w:val="ky-KG"/>
              </w:rPr>
            </w:pPr>
            <w:r w:rsidRPr="00536346">
              <w:rPr>
                <w:sz w:val="20"/>
                <w:szCs w:val="20"/>
                <w:lang w:val="ky-KG"/>
              </w:rPr>
              <w:t>100,0</w:t>
            </w:r>
          </w:p>
        </w:tc>
        <w:tc>
          <w:tcPr>
            <w:tcW w:w="499" w:type="pct"/>
            <w:tcBorders>
              <w:left w:val="nil"/>
              <w:right w:val="nil"/>
            </w:tcBorders>
            <w:vAlign w:val="bottom"/>
          </w:tcPr>
          <w:p w14:paraId="3F9DC4DD" w14:textId="77777777" w:rsidR="00680C53" w:rsidRPr="00536346" w:rsidRDefault="00680C53" w:rsidP="00970AE2">
            <w:pPr>
              <w:jc w:val="right"/>
              <w:rPr>
                <w:sz w:val="20"/>
                <w:szCs w:val="20"/>
                <w:lang w:val="ky-KG"/>
              </w:rPr>
            </w:pPr>
            <w:r w:rsidRPr="00536346">
              <w:rPr>
                <w:sz w:val="20"/>
                <w:szCs w:val="20"/>
                <w:lang w:val="ky-KG"/>
              </w:rPr>
              <w:t>99,9</w:t>
            </w:r>
          </w:p>
        </w:tc>
        <w:tc>
          <w:tcPr>
            <w:tcW w:w="355" w:type="pct"/>
            <w:tcBorders>
              <w:left w:val="nil"/>
              <w:right w:val="nil"/>
            </w:tcBorders>
            <w:vAlign w:val="bottom"/>
          </w:tcPr>
          <w:p w14:paraId="22962D1A" w14:textId="77777777" w:rsidR="00680C53" w:rsidRPr="00536346" w:rsidRDefault="00680C53" w:rsidP="00970AE2">
            <w:pPr>
              <w:jc w:val="right"/>
              <w:rPr>
                <w:sz w:val="20"/>
                <w:szCs w:val="20"/>
                <w:lang w:val="ky-KG"/>
              </w:rPr>
            </w:pPr>
            <w:r w:rsidRPr="00536346">
              <w:rPr>
                <w:sz w:val="20"/>
                <w:szCs w:val="20"/>
                <w:lang w:val="ky-KG"/>
              </w:rPr>
              <w:t>101,0</w:t>
            </w:r>
          </w:p>
        </w:tc>
        <w:tc>
          <w:tcPr>
            <w:tcW w:w="428" w:type="pct"/>
            <w:tcBorders>
              <w:left w:val="nil"/>
              <w:right w:val="nil"/>
            </w:tcBorders>
            <w:vAlign w:val="bottom"/>
          </w:tcPr>
          <w:p w14:paraId="764CF79D" w14:textId="77777777" w:rsidR="00680C53" w:rsidRPr="00536346" w:rsidRDefault="00680C53" w:rsidP="00970AE2">
            <w:pPr>
              <w:jc w:val="right"/>
              <w:rPr>
                <w:sz w:val="20"/>
                <w:szCs w:val="20"/>
                <w:lang w:val="ky-KG"/>
              </w:rPr>
            </w:pPr>
            <w:r w:rsidRPr="00536346">
              <w:rPr>
                <w:sz w:val="20"/>
                <w:szCs w:val="20"/>
                <w:lang w:val="ky-KG"/>
              </w:rPr>
              <w:t>102,6</w:t>
            </w:r>
          </w:p>
        </w:tc>
        <w:tc>
          <w:tcPr>
            <w:tcW w:w="474" w:type="pct"/>
            <w:tcBorders>
              <w:left w:val="nil"/>
              <w:right w:val="nil"/>
            </w:tcBorders>
            <w:vAlign w:val="bottom"/>
          </w:tcPr>
          <w:p w14:paraId="01C43295" w14:textId="77777777" w:rsidR="00680C53" w:rsidRPr="00536346" w:rsidRDefault="00680C53" w:rsidP="00970AE2">
            <w:pPr>
              <w:jc w:val="right"/>
              <w:rPr>
                <w:sz w:val="20"/>
                <w:szCs w:val="20"/>
                <w:lang w:val="ky-KG"/>
              </w:rPr>
            </w:pPr>
            <w:r w:rsidRPr="00536346">
              <w:rPr>
                <w:sz w:val="20"/>
                <w:szCs w:val="20"/>
                <w:lang w:val="ky-KG"/>
              </w:rPr>
              <w:t>90,2</w:t>
            </w:r>
          </w:p>
        </w:tc>
        <w:tc>
          <w:tcPr>
            <w:tcW w:w="532" w:type="pct"/>
            <w:tcBorders>
              <w:left w:val="nil"/>
              <w:right w:val="nil"/>
            </w:tcBorders>
            <w:vAlign w:val="bottom"/>
          </w:tcPr>
          <w:p w14:paraId="5ED52B02" w14:textId="77777777" w:rsidR="00680C53" w:rsidRPr="00536346" w:rsidRDefault="00680C53" w:rsidP="00970AE2">
            <w:pPr>
              <w:jc w:val="right"/>
              <w:rPr>
                <w:sz w:val="20"/>
                <w:szCs w:val="20"/>
                <w:lang w:val="ky-KG"/>
              </w:rPr>
            </w:pPr>
            <w:r w:rsidRPr="00536346">
              <w:rPr>
                <w:sz w:val="20"/>
                <w:szCs w:val="20"/>
                <w:lang w:val="ky-KG"/>
              </w:rPr>
              <w:t>89,7</w:t>
            </w:r>
          </w:p>
        </w:tc>
        <w:tc>
          <w:tcPr>
            <w:tcW w:w="378" w:type="pct"/>
            <w:tcBorders>
              <w:left w:val="nil"/>
              <w:right w:val="nil"/>
            </w:tcBorders>
            <w:vAlign w:val="bottom"/>
          </w:tcPr>
          <w:p w14:paraId="32DFE45D" w14:textId="77777777" w:rsidR="00680C53" w:rsidRPr="00536346" w:rsidRDefault="00680C53" w:rsidP="00970AE2">
            <w:pPr>
              <w:jc w:val="right"/>
              <w:rPr>
                <w:sz w:val="20"/>
                <w:szCs w:val="20"/>
                <w:lang w:val="ky-KG"/>
              </w:rPr>
            </w:pPr>
            <w:r w:rsidRPr="00536346">
              <w:rPr>
                <w:sz w:val="20"/>
                <w:szCs w:val="20"/>
                <w:lang w:val="ky-KG"/>
              </w:rPr>
              <w:t>102,5</w:t>
            </w:r>
          </w:p>
        </w:tc>
        <w:tc>
          <w:tcPr>
            <w:tcW w:w="378" w:type="pct"/>
            <w:tcBorders>
              <w:left w:val="nil"/>
              <w:right w:val="nil"/>
            </w:tcBorders>
            <w:vAlign w:val="bottom"/>
          </w:tcPr>
          <w:p w14:paraId="52489F32" w14:textId="77777777" w:rsidR="00680C53" w:rsidRPr="00536346" w:rsidRDefault="00680C53" w:rsidP="00970AE2">
            <w:pPr>
              <w:jc w:val="right"/>
              <w:rPr>
                <w:sz w:val="20"/>
                <w:szCs w:val="20"/>
                <w:lang w:val="ky-KG"/>
              </w:rPr>
            </w:pPr>
            <w:r w:rsidRPr="00536346">
              <w:rPr>
                <w:sz w:val="20"/>
                <w:szCs w:val="20"/>
                <w:lang w:val="ky-KG"/>
              </w:rPr>
              <w:t>97,9</w:t>
            </w:r>
          </w:p>
        </w:tc>
      </w:tr>
      <w:tr w:rsidR="00680C53" w:rsidRPr="00536346" w14:paraId="1970753B" w14:textId="77777777" w:rsidTr="00970AE2">
        <w:tc>
          <w:tcPr>
            <w:tcW w:w="531" w:type="pct"/>
            <w:tcBorders>
              <w:left w:val="nil"/>
              <w:right w:val="nil"/>
            </w:tcBorders>
            <w:vAlign w:val="bottom"/>
          </w:tcPr>
          <w:p w14:paraId="535E1F34" w14:textId="77777777" w:rsidR="00680C53" w:rsidRPr="00536346" w:rsidRDefault="00680C53" w:rsidP="00970AE2">
            <w:pPr>
              <w:rPr>
                <w:rFonts w:eastAsia="Arial Unicode MS"/>
                <w:sz w:val="20"/>
                <w:szCs w:val="20"/>
                <w:lang w:val="ky-KG"/>
              </w:rPr>
            </w:pPr>
            <w:r w:rsidRPr="00536346">
              <w:rPr>
                <w:rFonts w:eastAsia="Arial Unicode MS"/>
                <w:sz w:val="20"/>
                <w:szCs w:val="20"/>
                <w:lang w:val="ky-KG"/>
              </w:rPr>
              <w:t>Июль</w:t>
            </w:r>
          </w:p>
        </w:tc>
        <w:tc>
          <w:tcPr>
            <w:tcW w:w="352" w:type="pct"/>
            <w:tcBorders>
              <w:left w:val="nil"/>
              <w:right w:val="nil"/>
            </w:tcBorders>
            <w:vAlign w:val="bottom"/>
          </w:tcPr>
          <w:p w14:paraId="5CDFE3FB" w14:textId="77777777" w:rsidR="00680C53" w:rsidRPr="00536346" w:rsidRDefault="00680C53" w:rsidP="00970AE2">
            <w:pPr>
              <w:jc w:val="right"/>
              <w:rPr>
                <w:sz w:val="20"/>
                <w:szCs w:val="20"/>
                <w:lang w:val="ky-KG"/>
              </w:rPr>
            </w:pPr>
            <w:r w:rsidRPr="00536346">
              <w:rPr>
                <w:sz w:val="20"/>
                <w:szCs w:val="20"/>
                <w:lang w:val="ky-KG"/>
              </w:rPr>
              <w:t>100,8</w:t>
            </w:r>
          </w:p>
        </w:tc>
        <w:tc>
          <w:tcPr>
            <w:tcW w:w="441" w:type="pct"/>
            <w:tcBorders>
              <w:left w:val="nil"/>
              <w:right w:val="nil"/>
            </w:tcBorders>
            <w:vAlign w:val="bottom"/>
          </w:tcPr>
          <w:p w14:paraId="143A0913" w14:textId="77777777" w:rsidR="00680C53" w:rsidRPr="00536346" w:rsidRDefault="00680C53" w:rsidP="00970AE2">
            <w:pPr>
              <w:jc w:val="right"/>
              <w:rPr>
                <w:sz w:val="20"/>
                <w:szCs w:val="20"/>
                <w:lang w:val="ky-KG"/>
              </w:rPr>
            </w:pPr>
            <w:r w:rsidRPr="00536346">
              <w:rPr>
                <w:sz w:val="20"/>
                <w:szCs w:val="20"/>
                <w:lang w:val="ky-KG"/>
              </w:rPr>
              <w:t>99,9</w:t>
            </w:r>
          </w:p>
        </w:tc>
        <w:tc>
          <w:tcPr>
            <w:tcW w:w="632" w:type="pct"/>
            <w:tcBorders>
              <w:left w:val="nil"/>
              <w:right w:val="nil"/>
            </w:tcBorders>
            <w:vAlign w:val="bottom"/>
          </w:tcPr>
          <w:p w14:paraId="117ADF2B" w14:textId="77777777" w:rsidR="00680C53" w:rsidRPr="00536346" w:rsidRDefault="00680C53" w:rsidP="00970AE2">
            <w:pPr>
              <w:jc w:val="right"/>
              <w:rPr>
                <w:sz w:val="20"/>
                <w:szCs w:val="20"/>
                <w:lang w:val="ky-KG"/>
              </w:rPr>
            </w:pPr>
            <w:r w:rsidRPr="00536346">
              <w:rPr>
                <w:sz w:val="20"/>
                <w:szCs w:val="20"/>
                <w:lang w:val="ky-KG"/>
              </w:rPr>
              <w:t>100,2</w:t>
            </w:r>
          </w:p>
        </w:tc>
        <w:tc>
          <w:tcPr>
            <w:tcW w:w="499" w:type="pct"/>
            <w:tcBorders>
              <w:left w:val="nil"/>
              <w:right w:val="nil"/>
            </w:tcBorders>
            <w:vAlign w:val="bottom"/>
          </w:tcPr>
          <w:p w14:paraId="31D0301E" w14:textId="77777777" w:rsidR="00680C53" w:rsidRPr="00536346" w:rsidRDefault="00680C53" w:rsidP="00970AE2">
            <w:pPr>
              <w:jc w:val="right"/>
              <w:rPr>
                <w:sz w:val="20"/>
                <w:szCs w:val="20"/>
                <w:lang w:val="ky-KG"/>
              </w:rPr>
            </w:pPr>
            <w:r w:rsidRPr="00536346">
              <w:rPr>
                <w:sz w:val="20"/>
                <w:szCs w:val="20"/>
                <w:lang w:val="ky-KG"/>
              </w:rPr>
              <w:t>100,1</w:t>
            </w:r>
          </w:p>
        </w:tc>
        <w:tc>
          <w:tcPr>
            <w:tcW w:w="355" w:type="pct"/>
            <w:tcBorders>
              <w:left w:val="nil"/>
              <w:right w:val="nil"/>
            </w:tcBorders>
            <w:vAlign w:val="bottom"/>
          </w:tcPr>
          <w:p w14:paraId="1AD2AAEB" w14:textId="77777777" w:rsidR="00680C53" w:rsidRPr="00536346" w:rsidRDefault="00680C53" w:rsidP="00970AE2">
            <w:pPr>
              <w:jc w:val="right"/>
              <w:rPr>
                <w:sz w:val="20"/>
                <w:szCs w:val="20"/>
                <w:lang w:val="ky-KG"/>
              </w:rPr>
            </w:pPr>
            <w:r w:rsidRPr="00536346">
              <w:rPr>
                <w:sz w:val="20"/>
                <w:szCs w:val="20"/>
                <w:lang w:val="ky-KG"/>
              </w:rPr>
              <w:t>101,3</w:t>
            </w:r>
          </w:p>
        </w:tc>
        <w:tc>
          <w:tcPr>
            <w:tcW w:w="428" w:type="pct"/>
            <w:tcBorders>
              <w:left w:val="nil"/>
              <w:right w:val="nil"/>
            </w:tcBorders>
            <w:vAlign w:val="bottom"/>
          </w:tcPr>
          <w:p w14:paraId="1EF3BFCE" w14:textId="77777777" w:rsidR="00680C53" w:rsidRPr="00536346" w:rsidRDefault="00680C53" w:rsidP="00970AE2">
            <w:pPr>
              <w:jc w:val="right"/>
              <w:rPr>
                <w:sz w:val="20"/>
                <w:szCs w:val="20"/>
                <w:lang w:val="ky-KG"/>
              </w:rPr>
            </w:pPr>
            <w:r w:rsidRPr="00536346">
              <w:rPr>
                <w:sz w:val="20"/>
                <w:szCs w:val="20"/>
                <w:lang w:val="ky-KG"/>
              </w:rPr>
              <w:t>100,8</w:t>
            </w:r>
          </w:p>
        </w:tc>
        <w:tc>
          <w:tcPr>
            <w:tcW w:w="474" w:type="pct"/>
            <w:tcBorders>
              <w:left w:val="nil"/>
              <w:right w:val="nil"/>
            </w:tcBorders>
            <w:vAlign w:val="bottom"/>
          </w:tcPr>
          <w:p w14:paraId="081211CA" w14:textId="77777777" w:rsidR="00680C53" w:rsidRPr="00536346" w:rsidRDefault="00680C53" w:rsidP="00970AE2">
            <w:pPr>
              <w:jc w:val="right"/>
              <w:rPr>
                <w:sz w:val="20"/>
                <w:szCs w:val="20"/>
                <w:lang w:val="ky-KG"/>
              </w:rPr>
            </w:pPr>
            <w:r w:rsidRPr="00536346">
              <w:rPr>
                <w:sz w:val="20"/>
                <w:szCs w:val="20"/>
                <w:lang w:val="ky-KG"/>
              </w:rPr>
              <w:t>98,3</w:t>
            </w:r>
          </w:p>
        </w:tc>
        <w:tc>
          <w:tcPr>
            <w:tcW w:w="532" w:type="pct"/>
            <w:tcBorders>
              <w:left w:val="nil"/>
              <w:right w:val="nil"/>
            </w:tcBorders>
            <w:vAlign w:val="bottom"/>
          </w:tcPr>
          <w:p w14:paraId="38411E97" w14:textId="77777777" w:rsidR="00680C53" w:rsidRPr="00536346" w:rsidRDefault="00680C53" w:rsidP="00970AE2">
            <w:pPr>
              <w:jc w:val="right"/>
              <w:rPr>
                <w:sz w:val="20"/>
                <w:szCs w:val="20"/>
                <w:lang w:val="ky-KG"/>
              </w:rPr>
            </w:pPr>
            <w:r w:rsidRPr="00536346">
              <w:rPr>
                <w:sz w:val="20"/>
                <w:szCs w:val="20"/>
                <w:lang w:val="ky-KG"/>
              </w:rPr>
              <w:t>97,5</w:t>
            </w:r>
          </w:p>
        </w:tc>
        <w:tc>
          <w:tcPr>
            <w:tcW w:w="378" w:type="pct"/>
            <w:tcBorders>
              <w:left w:val="nil"/>
              <w:right w:val="nil"/>
            </w:tcBorders>
            <w:vAlign w:val="bottom"/>
          </w:tcPr>
          <w:p w14:paraId="353F6724" w14:textId="77777777" w:rsidR="00680C53" w:rsidRPr="00536346" w:rsidRDefault="00680C53" w:rsidP="00970AE2">
            <w:pPr>
              <w:jc w:val="right"/>
              <w:rPr>
                <w:sz w:val="20"/>
                <w:szCs w:val="20"/>
                <w:lang w:val="ky-KG"/>
              </w:rPr>
            </w:pPr>
            <w:r w:rsidRPr="00536346">
              <w:rPr>
                <w:sz w:val="20"/>
                <w:szCs w:val="20"/>
                <w:lang w:val="ky-KG"/>
              </w:rPr>
              <w:t>101,5</w:t>
            </w:r>
          </w:p>
        </w:tc>
        <w:tc>
          <w:tcPr>
            <w:tcW w:w="378" w:type="pct"/>
            <w:tcBorders>
              <w:left w:val="nil"/>
              <w:right w:val="nil"/>
            </w:tcBorders>
            <w:vAlign w:val="bottom"/>
          </w:tcPr>
          <w:p w14:paraId="5C649336" w14:textId="77777777" w:rsidR="00680C53" w:rsidRPr="00536346" w:rsidRDefault="00680C53" w:rsidP="00970AE2">
            <w:pPr>
              <w:jc w:val="right"/>
              <w:rPr>
                <w:sz w:val="20"/>
                <w:szCs w:val="20"/>
                <w:lang w:val="ky-KG"/>
              </w:rPr>
            </w:pPr>
            <w:r w:rsidRPr="00536346">
              <w:rPr>
                <w:sz w:val="20"/>
                <w:szCs w:val="20"/>
                <w:lang w:val="ky-KG"/>
              </w:rPr>
              <w:t>100,3</w:t>
            </w:r>
          </w:p>
        </w:tc>
      </w:tr>
      <w:tr w:rsidR="00680C53" w:rsidRPr="00536346" w14:paraId="11FB0E34" w14:textId="77777777" w:rsidTr="00970AE2">
        <w:tc>
          <w:tcPr>
            <w:tcW w:w="531" w:type="pct"/>
            <w:tcBorders>
              <w:left w:val="nil"/>
              <w:right w:val="nil"/>
            </w:tcBorders>
            <w:vAlign w:val="bottom"/>
          </w:tcPr>
          <w:p w14:paraId="0A4E2085" w14:textId="77777777" w:rsidR="00680C53" w:rsidRPr="00536346" w:rsidRDefault="00680C53" w:rsidP="00970AE2">
            <w:pPr>
              <w:rPr>
                <w:rFonts w:eastAsia="Arial Unicode MS"/>
                <w:sz w:val="20"/>
                <w:szCs w:val="20"/>
                <w:lang w:val="ky-KG"/>
              </w:rPr>
            </w:pPr>
            <w:r w:rsidRPr="00536346">
              <w:rPr>
                <w:rFonts w:eastAsia="Arial Unicode MS"/>
                <w:sz w:val="20"/>
                <w:szCs w:val="20"/>
                <w:lang w:val="ky-KG"/>
              </w:rPr>
              <w:lastRenderedPageBreak/>
              <w:t>Август</w:t>
            </w:r>
          </w:p>
        </w:tc>
        <w:tc>
          <w:tcPr>
            <w:tcW w:w="352" w:type="pct"/>
            <w:tcBorders>
              <w:left w:val="nil"/>
              <w:right w:val="nil"/>
            </w:tcBorders>
            <w:vAlign w:val="bottom"/>
          </w:tcPr>
          <w:p w14:paraId="724237C0" w14:textId="77777777" w:rsidR="00680C53" w:rsidRPr="00536346" w:rsidRDefault="00680C53" w:rsidP="00970AE2">
            <w:pPr>
              <w:jc w:val="right"/>
              <w:rPr>
                <w:sz w:val="20"/>
                <w:szCs w:val="20"/>
                <w:lang w:val="ky-KG"/>
              </w:rPr>
            </w:pPr>
            <w:r w:rsidRPr="00536346">
              <w:rPr>
                <w:sz w:val="20"/>
                <w:szCs w:val="20"/>
                <w:lang w:val="ky-KG"/>
              </w:rPr>
              <w:t>100,3</w:t>
            </w:r>
          </w:p>
        </w:tc>
        <w:tc>
          <w:tcPr>
            <w:tcW w:w="441" w:type="pct"/>
            <w:tcBorders>
              <w:left w:val="nil"/>
              <w:right w:val="nil"/>
            </w:tcBorders>
            <w:vAlign w:val="bottom"/>
          </w:tcPr>
          <w:p w14:paraId="7161ABBF" w14:textId="77777777" w:rsidR="00680C53" w:rsidRPr="00536346" w:rsidRDefault="00680C53" w:rsidP="00970AE2">
            <w:pPr>
              <w:jc w:val="right"/>
              <w:rPr>
                <w:sz w:val="20"/>
                <w:szCs w:val="20"/>
                <w:lang w:val="ky-KG"/>
              </w:rPr>
            </w:pPr>
            <w:r w:rsidRPr="00536346">
              <w:rPr>
                <w:sz w:val="20"/>
                <w:szCs w:val="20"/>
                <w:lang w:val="ky-KG"/>
              </w:rPr>
              <w:t>99,7</w:t>
            </w:r>
          </w:p>
        </w:tc>
        <w:tc>
          <w:tcPr>
            <w:tcW w:w="632" w:type="pct"/>
            <w:tcBorders>
              <w:left w:val="nil"/>
              <w:right w:val="nil"/>
            </w:tcBorders>
            <w:vAlign w:val="bottom"/>
          </w:tcPr>
          <w:p w14:paraId="4B06A6E9" w14:textId="77777777" w:rsidR="00680C53" w:rsidRPr="00536346" w:rsidRDefault="00680C53" w:rsidP="00970AE2">
            <w:pPr>
              <w:jc w:val="right"/>
              <w:rPr>
                <w:sz w:val="20"/>
                <w:szCs w:val="20"/>
                <w:lang w:val="ky-KG"/>
              </w:rPr>
            </w:pPr>
            <w:r w:rsidRPr="00536346">
              <w:rPr>
                <w:sz w:val="20"/>
                <w:szCs w:val="20"/>
                <w:lang w:val="ky-KG"/>
              </w:rPr>
              <w:t>99,8</w:t>
            </w:r>
          </w:p>
        </w:tc>
        <w:tc>
          <w:tcPr>
            <w:tcW w:w="499" w:type="pct"/>
            <w:tcBorders>
              <w:left w:val="nil"/>
              <w:right w:val="nil"/>
            </w:tcBorders>
            <w:vAlign w:val="bottom"/>
          </w:tcPr>
          <w:p w14:paraId="593E2178" w14:textId="77777777" w:rsidR="00680C53" w:rsidRPr="00536346" w:rsidRDefault="00680C53" w:rsidP="00970AE2">
            <w:pPr>
              <w:jc w:val="right"/>
              <w:rPr>
                <w:sz w:val="20"/>
                <w:szCs w:val="20"/>
                <w:lang w:val="ky-KG"/>
              </w:rPr>
            </w:pPr>
            <w:r w:rsidRPr="00536346">
              <w:rPr>
                <w:sz w:val="20"/>
                <w:szCs w:val="20"/>
                <w:lang w:val="ky-KG"/>
              </w:rPr>
              <w:t>100,3</w:t>
            </w:r>
          </w:p>
        </w:tc>
        <w:tc>
          <w:tcPr>
            <w:tcW w:w="355" w:type="pct"/>
            <w:tcBorders>
              <w:left w:val="nil"/>
              <w:right w:val="nil"/>
            </w:tcBorders>
            <w:vAlign w:val="bottom"/>
          </w:tcPr>
          <w:p w14:paraId="3F96D6DB" w14:textId="77777777" w:rsidR="00680C53" w:rsidRPr="00536346" w:rsidRDefault="00680C53" w:rsidP="00970AE2">
            <w:pPr>
              <w:jc w:val="right"/>
              <w:rPr>
                <w:sz w:val="20"/>
                <w:szCs w:val="20"/>
                <w:lang w:val="ky-KG"/>
              </w:rPr>
            </w:pPr>
            <w:r w:rsidRPr="00536346">
              <w:rPr>
                <w:sz w:val="20"/>
                <w:szCs w:val="20"/>
                <w:lang w:val="ky-KG"/>
              </w:rPr>
              <w:t>102,0</w:t>
            </w:r>
          </w:p>
        </w:tc>
        <w:tc>
          <w:tcPr>
            <w:tcW w:w="428" w:type="pct"/>
            <w:tcBorders>
              <w:left w:val="nil"/>
              <w:right w:val="nil"/>
            </w:tcBorders>
            <w:vAlign w:val="bottom"/>
          </w:tcPr>
          <w:p w14:paraId="18BD565E" w14:textId="77777777" w:rsidR="00680C53" w:rsidRPr="00536346" w:rsidRDefault="00680C53" w:rsidP="00970AE2">
            <w:pPr>
              <w:jc w:val="right"/>
              <w:rPr>
                <w:sz w:val="20"/>
                <w:szCs w:val="20"/>
                <w:lang w:val="ky-KG"/>
              </w:rPr>
            </w:pPr>
            <w:r w:rsidRPr="00536346">
              <w:rPr>
                <w:sz w:val="20"/>
                <w:szCs w:val="20"/>
                <w:lang w:val="ky-KG"/>
              </w:rPr>
              <w:t>100,9</w:t>
            </w:r>
          </w:p>
        </w:tc>
        <w:tc>
          <w:tcPr>
            <w:tcW w:w="474" w:type="pct"/>
            <w:tcBorders>
              <w:left w:val="nil"/>
              <w:right w:val="nil"/>
            </w:tcBorders>
            <w:vAlign w:val="bottom"/>
          </w:tcPr>
          <w:p w14:paraId="32A72094" w14:textId="77777777" w:rsidR="00680C53" w:rsidRPr="00536346" w:rsidRDefault="00680C53" w:rsidP="00970AE2">
            <w:pPr>
              <w:jc w:val="right"/>
              <w:rPr>
                <w:sz w:val="20"/>
                <w:szCs w:val="20"/>
                <w:lang w:val="ky-KG"/>
              </w:rPr>
            </w:pPr>
            <w:r w:rsidRPr="00536346">
              <w:rPr>
                <w:sz w:val="20"/>
                <w:szCs w:val="20"/>
                <w:lang w:val="ky-KG"/>
              </w:rPr>
              <w:t>99,7</w:t>
            </w:r>
          </w:p>
        </w:tc>
        <w:tc>
          <w:tcPr>
            <w:tcW w:w="532" w:type="pct"/>
            <w:tcBorders>
              <w:left w:val="nil"/>
              <w:right w:val="nil"/>
            </w:tcBorders>
            <w:vAlign w:val="bottom"/>
          </w:tcPr>
          <w:p w14:paraId="50998BBB" w14:textId="77777777" w:rsidR="00680C53" w:rsidRPr="00536346" w:rsidRDefault="00680C53" w:rsidP="00970AE2">
            <w:pPr>
              <w:jc w:val="right"/>
              <w:rPr>
                <w:sz w:val="20"/>
                <w:szCs w:val="20"/>
                <w:lang w:val="ky-KG"/>
              </w:rPr>
            </w:pPr>
            <w:r w:rsidRPr="00536346">
              <w:rPr>
                <w:sz w:val="20"/>
                <w:szCs w:val="20"/>
                <w:lang w:val="ky-KG"/>
              </w:rPr>
              <w:t>99,2</w:t>
            </w:r>
          </w:p>
        </w:tc>
        <w:tc>
          <w:tcPr>
            <w:tcW w:w="378" w:type="pct"/>
            <w:tcBorders>
              <w:left w:val="nil"/>
              <w:right w:val="nil"/>
            </w:tcBorders>
            <w:vAlign w:val="bottom"/>
          </w:tcPr>
          <w:p w14:paraId="2D926717" w14:textId="77777777" w:rsidR="00680C53" w:rsidRPr="00536346" w:rsidRDefault="00680C53" w:rsidP="00970AE2">
            <w:pPr>
              <w:jc w:val="right"/>
              <w:rPr>
                <w:sz w:val="20"/>
                <w:szCs w:val="20"/>
                <w:lang w:val="ky-KG"/>
              </w:rPr>
            </w:pPr>
            <w:r w:rsidRPr="00536346">
              <w:rPr>
                <w:sz w:val="20"/>
                <w:szCs w:val="20"/>
                <w:lang w:val="ky-KG"/>
              </w:rPr>
              <w:t>100,1</w:t>
            </w:r>
          </w:p>
        </w:tc>
        <w:tc>
          <w:tcPr>
            <w:tcW w:w="378" w:type="pct"/>
            <w:tcBorders>
              <w:left w:val="nil"/>
              <w:right w:val="nil"/>
            </w:tcBorders>
            <w:vAlign w:val="bottom"/>
          </w:tcPr>
          <w:p w14:paraId="6489B53F" w14:textId="77777777" w:rsidR="00680C53" w:rsidRPr="00536346" w:rsidRDefault="00680C53" w:rsidP="00970AE2">
            <w:pPr>
              <w:jc w:val="right"/>
              <w:rPr>
                <w:sz w:val="20"/>
                <w:szCs w:val="20"/>
                <w:lang w:val="ky-KG"/>
              </w:rPr>
            </w:pPr>
            <w:r w:rsidRPr="00536346">
              <w:rPr>
                <w:sz w:val="20"/>
                <w:szCs w:val="20"/>
                <w:lang w:val="ky-KG"/>
              </w:rPr>
              <w:t>102,9</w:t>
            </w:r>
          </w:p>
        </w:tc>
      </w:tr>
      <w:tr w:rsidR="00680C53" w:rsidRPr="00536346" w14:paraId="7D1A8B8E" w14:textId="77777777" w:rsidTr="00970AE2">
        <w:tc>
          <w:tcPr>
            <w:tcW w:w="531" w:type="pct"/>
            <w:tcBorders>
              <w:left w:val="nil"/>
              <w:right w:val="nil"/>
            </w:tcBorders>
            <w:vAlign w:val="bottom"/>
          </w:tcPr>
          <w:p w14:paraId="675C8BF9" w14:textId="77777777" w:rsidR="00680C53" w:rsidRPr="00536346" w:rsidRDefault="00680C53" w:rsidP="00970AE2">
            <w:pPr>
              <w:rPr>
                <w:rFonts w:eastAsia="Arial Unicode MS"/>
                <w:sz w:val="20"/>
                <w:szCs w:val="20"/>
                <w:lang w:val="ky-KG"/>
              </w:rPr>
            </w:pPr>
            <w:r w:rsidRPr="00536346">
              <w:rPr>
                <w:rFonts w:eastAsia="Arial Unicode MS"/>
                <w:sz w:val="20"/>
                <w:szCs w:val="20"/>
                <w:lang w:val="ky-KG"/>
              </w:rPr>
              <w:t>Сентябрь</w:t>
            </w:r>
          </w:p>
        </w:tc>
        <w:tc>
          <w:tcPr>
            <w:tcW w:w="352" w:type="pct"/>
            <w:tcBorders>
              <w:left w:val="nil"/>
              <w:right w:val="nil"/>
            </w:tcBorders>
            <w:vAlign w:val="bottom"/>
          </w:tcPr>
          <w:p w14:paraId="6472BA4E" w14:textId="77777777" w:rsidR="00680C53" w:rsidRPr="00536346" w:rsidRDefault="00680C53" w:rsidP="00970AE2">
            <w:pPr>
              <w:jc w:val="right"/>
              <w:rPr>
                <w:sz w:val="20"/>
                <w:szCs w:val="20"/>
                <w:lang w:val="ky-KG"/>
              </w:rPr>
            </w:pPr>
            <w:r w:rsidRPr="00536346">
              <w:rPr>
                <w:sz w:val="20"/>
                <w:szCs w:val="20"/>
                <w:lang w:val="ky-KG"/>
              </w:rPr>
              <w:t>100,4</w:t>
            </w:r>
          </w:p>
        </w:tc>
        <w:tc>
          <w:tcPr>
            <w:tcW w:w="441" w:type="pct"/>
            <w:tcBorders>
              <w:left w:val="nil"/>
              <w:right w:val="nil"/>
            </w:tcBorders>
            <w:vAlign w:val="bottom"/>
          </w:tcPr>
          <w:p w14:paraId="20621CED" w14:textId="77777777" w:rsidR="00680C53" w:rsidRPr="00536346" w:rsidRDefault="00680C53" w:rsidP="00970AE2">
            <w:pPr>
              <w:jc w:val="right"/>
              <w:rPr>
                <w:sz w:val="20"/>
                <w:szCs w:val="20"/>
                <w:lang w:val="ky-KG"/>
              </w:rPr>
            </w:pPr>
            <w:r w:rsidRPr="00536346">
              <w:rPr>
                <w:sz w:val="20"/>
                <w:szCs w:val="20"/>
                <w:lang w:val="ky-KG"/>
              </w:rPr>
              <w:t>100,3</w:t>
            </w:r>
          </w:p>
        </w:tc>
        <w:tc>
          <w:tcPr>
            <w:tcW w:w="632" w:type="pct"/>
            <w:tcBorders>
              <w:left w:val="nil"/>
              <w:right w:val="nil"/>
            </w:tcBorders>
            <w:vAlign w:val="bottom"/>
          </w:tcPr>
          <w:p w14:paraId="6EFC7AB9" w14:textId="77777777" w:rsidR="00680C53" w:rsidRPr="00536346" w:rsidRDefault="00680C53" w:rsidP="00970AE2">
            <w:pPr>
              <w:jc w:val="right"/>
              <w:rPr>
                <w:sz w:val="20"/>
                <w:szCs w:val="20"/>
                <w:lang w:val="ky-KG"/>
              </w:rPr>
            </w:pPr>
            <w:r w:rsidRPr="00536346">
              <w:rPr>
                <w:sz w:val="20"/>
                <w:szCs w:val="20"/>
                <w:lang w:val="ky-KG"/>
              </w:rPr>
              <w:t>100,8</w:t>
            </w:r>
          </w:p>
        </w:tc>
        <w:tc>
          <w:tcPr>
            <w:tcW w:w="499" w:type="pct"/>
            <w:tcBorders>
              <w:left w:val="nil"/>
              <w:right w:val="nil"/>
            </w:tcBorders>
            <w:vAlign w:val="bottom"/>
          </w:tcPr>
          <w:p w14:paraId="66FD081C" w14:textId="77777777" w:rsidR="00680C53" w:rsidRPr="00536346" w:rsidRDefault="00680C53" w:rsidP="00970AE2">
            <w:pPr>
              <w:jc w:val="right"/>
              <w:rPr>
                <w:sz w:val="20"/>
                <w:szCs w:val="20"/>
                <w:lang w:val="ky-KG"/>
              </w:rPr>
            </w:pPr>
            <w:r w:rsidRPr="00536346">
              <w:rPr>
                <w:sz w:val="20"/>
                <w:szCs w:val="20"/>
                <w:lang w:val="ky-KG"/>
              </w:rPr>
              <w:t>101,2</w:t>
            </w:r>
          </w:p>
        </w:tc>
        <w:tc>
          <w:tcPr>
            <w:tcW w:w="355" w:type="pct"/>
            <w:tcBorders>
              <w:left w:val="nil"/>
              <w:right w:val="nil"/>
            </w:tcBorders>
            <w:vAlign w:val="bottom"/>
          </w:tcPr>
          <w:p w14:paraId="142D1296" w14:textId="77777777" w:rsidR="00680C53" w:rsidRPr="00536346" w:rsidRDefault="00680C53" w:rsidP="00970AE2">
            <w:pPr>
              <w:jc w:val="right"/>
              <w:rPr>
                <w:sz w:val="20"/>
                <w:szCs w:val="20"/>
                <w:lang w:val="ky-KG"/>
              </w:rPr>
            </w:pPr>
            <w:r w:rsidRPr="00536346">
              <w:rPr>
                <w:sz w:val="20"/>
                <w:szCs w:val="20"/>
                <w:lang w:val="ky-KG"/>
              </w:rPr>
              <w:t>106,8</w:t>
            </w:r>
          </w:p>
        </w:tc>
        <w:tc>
          <w:tcPr>
            <w:tcW w:w="428" w:type="pct"/>
            <w:tcBorders>
              <w:left w:val="nil"/>
              <w:right w:val="nil"/>
            </w:tcBorders>
            <w:vAlign w:val="bottom"/>
          </w:tcPr>
          <w:p w14:paraId="202EB400" w14:textId="77777777" w:rsidR="00680C53" w:rsidRPr="00536346" w:rsidRDefault="00680C53" w:rsidP="00970AE2">
            <w:pPr>
              <w:jc w:val="right"/>
              <w:rPr>
                <w:sz w:val="20"/>
                <w:szCs w:val="20"/>
                <w:lang w:val="ky-KG"/>
              </w:rPr>
            </w:pPr>
            <w:r w:rsidRPr="00536346">
              <w:rPr>
                <w:sz w:val="20"/>
                <w:szCs w:val="20"/>
                <w:lang w:val="ky-KG"/>
              </w:rPr>
              <w:t>101,7</w:t>
            </w:r>
          </w:p>
        </w:tc>
        <w:tc>
          <w:tcPr>
            <w:tcW w:w="474" w:type="pct"/>
            <w:tcBorders>
              <w:left w:val="nil"/>
              <w:right w:val="nil"/>
            </w:tcBorders>
            <w:vAlign w:val="bottom"/>
          </w:tcPr>
          <w:p w14:paraId="3ABC1D9F" w14:textId="77777777" w:rsidR="00680C53" w:rsidRPr="00536346" w:rsidRDefault="00680C53" w:rsidP="00970AE2">
            <w:pPr>
              <w:jc w:val="right"/>
              <w:rPr>
                <w:sz w:val="20"/>
                <w:szCs w:val="20"/>
                <w:lang w:val="ky-KG"/>
              </w:rPr>
            </w:pPr>
            <w:r w:rsidRPr="00536346">
              <w:rPr>
                <w:sz w:val="20"/>
                <w:szCs w:val="20"/>
                <w:lang w:val="ky-KG"/>
              </w:rPr>
              <w:t>101,9</w:t>
            </w:r>
          </w:p>
        </w:tc>
        <w:tc>
          <w:tcPr>
            <w:tcW w:w="532" w:type="pct"/>
            <w:tcBorders>
              <w:left w:val="nil"/>
              <w:right w:val="nil"/>
            </w:tcBorders>
            <w:vAlign w:val="bottom"/>
          </w:tcPr>
          <w:p w14:paraId="5DC92A63" w14:textId="77777777" w:rsidR="00680C53" w:rsidRPr="00536346" w:rsidRDefault="00680C53" w:rsidP="00970AE2">
            <w:pPr>
              <w:jc w:val="right"/>
              <w:rPr>
                <w:sz w:val="20"/>
                <w:szCs w:val="20"/>
                <w:lang w:val="ky-KG"/>
              </w:rPr>
            </w:pPr>
            <w:r w:rsidRPr="00536346">
              <w:rPr>
                <w:sz w:val="20"/>
                <w:szCs w:val="20"/>
                <w:lang w:val="ky-KG"/>
              </w:rPr>
              <w:t>103,5</w:t>
            </w:r>
          </w:p>
        </w:tc>
        <w:tc>
          <w:tcPr>
            <w:tcW w:w="378" w:type="pct"/>
            <w:tcBorders>
              <w:left w:val="nil"/>
              <w:right w:val="nil"/>
            </w:tcBorders>
            <w:vAlign w:val="bottom"/>
          </w:tcPr>
          <w:p w14:paraId="096BF8B3" w14:textId="77777777" w:rsidR="00680C53" w:rsidRPr="00536346" w:rsidRDefault="00680C53" w:rsidP="00970AE2">
            <w:pPr>
              <w:jc w:val="right"/>
              <w:rPr>
                <w:sz w:val="20"/>
                <w:szCs w:val="20"/>
                <w:lang w:val="ky-KG"/>
              </w:rPr>
            </w:pPr>
            <w:r w:rsidRPr="00536346">
              <w:rPr>
                <w:sz w:val="20"/>
                <w:szCs w:val="20"/>
                <w:lang w:val="ky-KG"/>
              </w:rPr>
              <w:t>98,5</w:t>
            </w:r>
          </w:p>
        </w:tc>
        <w:tc>
          <w:tcPr>
            <w:tcW w:w="378" w:type="pct"/>
            <w:tcBorders>
              <w:left w:val="nil"/>
              <w:right w:val="nil"/>
            </w:tcBorders>
            <w:vAlign w:val="bottom"/>
          </w:tcPr>
          <w:p w14:paraId="0E30B19D" w14:textId="77777777" w:rsidR="00680C53" w:rsidRPr="00536346" w:rsidRDefault="00680C53" w:rsidP="00970AE2">
            <w:pPr>
              <w:jc w:val="right"/>
              <w:rPr>
                <w:sz w:val="20"/>
                <w:szCs w:val="20"/>
                <w:lang w:val="ky-KG"/>
              </w:rPr>
            </w:pPr>
            <w:r w:rsidRPr="00536346">
              <w:rPr>
                <w:sz w:val="20"/>
                <w:szCs w:val="20"/>
                <w:lang w:val="ky-KG"/>
              </w:rPr>
              <w:t>101,7</w:t>
            </w:r>
          </w:p>
        </w:tc>
      </w:tr>
      <w:tr w:rsidR="00680C53" w:rsidRPr="00536346" w14:paraId="401B3859" w14:textId="77777777" w:rsidTr="00970AE2">
        <w:tc>
          <w:tcPr>
            <w:tcW w:w="531" w:type="pct"/>
            <w:tcBorders>
              <w:left w:val="nil"/>
              <w:right w:val="nil"/>
            </w:tcBorders>
            <w:vAlign w:val="bottom"/>
          </w:tcPr>
          <w:p w14:paraId="7E68B746" w14:textId="77777777" w:rsidR="00680C53" w:rsidRPr="00536346" w:rsidRDefault="00680C53" w:rsidP="00970AE2">
            <w:pPr>
              <w:rPr>
                <w:rFonts w:eastAsia="Arial Unicode MS"/>
                <w:sz w:val="20"/>
                <w:szCs w:val="20"/>
                <w:lang w:val="ky-KG"/>
              </w:rPr>
            </w:pPr>
            <w:r w:rsidRPr="00536346">
              <w:rPr>
                <w:rFonts w:eastAsia="Arial Unicode MS"/>
                <w:sz w:val="20"/>
                <w:szCs w:val="20"/>
              </w:rPr>
              <w:t>II</w:t>
            </w:r>
            <w:r w:rsidRPr="00536346">
              <w:rPr>
                <w:rFonts w:eastAsia="Arial Unicode MS"/>
                <w:sz w:val="20"/>
                <w:szCs w:val="20"/>
                <w:lang w:val="en-US"/>
              </w:rPr>
              <w:t>I</w:t>
            </w:r>
            <w:r w:rsidRPr="00536346">
              <w:rPr>
                <w:rFonts w:eastAsia="Arial Unicode MS"/>
                <w:sz w:val="20"/>
                <w:szCs w:val="20"/>
                <w:lang w:val="ky-KG"/>
              </w:rPr>
              <w:t xml:space="preserve"> </w:t>
            </w:r>
            <w:r w:rsidRPr="00536346">
              <w:rPr>
                <w:rFonts w:eastAsia="Arial Unicode MS"/>
                <w:sz w:val="20"/>
                <w:szCs w:val="20"/>
              </w:rPr>
              <w:t>квартал</w:t>
            </w:r>
            <w:r w:rsidRPr="00536346">
              <w:rPr>
                <w:rFonts w:eastAsia="Arial Unicode MS"/>
                <w:sz w:val="20"/>
                <w:szCs w:val="20"/>
                <w:vertAlign w:val="superscript"/>
              </w:rPr>
              <w:t>1</w:t>
            </w:r>
          </w:p>
        </w:tc>
        <w:tc>
          <w:tcPr>
            <w:tcW w:w="352" w:type="pct"/>
            <w:tcBorders>
              <w:left w:val="nil"/>
              <w:right w:val="nil"/>
            </w:tcBorders>
            <w:vAlign w:val="bottom"/>
          </w:tcPr>
          <w:p w14:paraId="124BFFD4" w14:textId="77777777" w:rsidR="00680C53" w:rsidRPr="00536346" w:rsidRDefault="00680C53" w:rsidP="00970AE2">
            <w:pPr>
              <w:jc w:val="right"/>
              <w:rPr>
                <w:sz w:val="20"/>
                <w:szCs w:val="20"/>
                <w:lang w:val="ky-KG"/>
              </w:rPr>
            </w:pPr>
            <w:r w:rsidRPr="00536346">
              <w:rPr>
                <w:sz w:val="20"/>
                <w:szCs w:val="20"/>
                <w:lang w:val="ky-KG"/>
              </w:rPr>
              <w:t>101,4</w:t>
            </w:r>
          </w:p>
        </w:tc>
        <w:tc>
          <w:tcPr>
            <w:tcW w:w="441" w:type="pct"/>
            <w:tcBorders>
              <w:left w:val="nil"/>
              <w:right w:val="nil"/>
            </w:tcBorders>
            <w:vAlign w:val="bottom"/>
          </w:tcPr>
          <w:p w14:paraId="08A22430" w14:textId="77777777" w:rsidR="00680C53" w:rsidRPr="00536346" w:rsidRDefault="00680C53" w:rsidP="00970AE2">
            <w:pPr>
              <w:jc w:val="right"/>
              <w:rPr>
                <w:sz w:val="20"/>
                <w:szCs w:val="20"/>
                <w:lang w:val="ky-KG"/>
              </w:rPr>
            </w:pPr>
            <w:r w:rsidRPr="00536346">
              <w:rPr>
                <w:sz w:val="20"/>
                <w:szCs w:val="20"/>
                <w:lang w:val="ky-KG"/>
              </w:rPr>
              <w:t>99,9</w:t>
            </w:r>
          </w:p>
        </w:tc>
        <w:tc>
          <w:tcPr>
            <w:tcW w:w="632" w:type="pct"/>
            <w:tcBorders>
              <w:left w:val="nil"/>
              <w:right w:val="nil"/>
            </w:tcBorders>
            <w:vAlign w:val="bottom"/>
          </w:tcPr>
          <w:p w14:paraId="4F52F371" w14:textId="77777777" w:rsidR="00680C53" w:rsidRPr="00536346" w:rsidRDefault="00680C53" w:rsidP="00970AE2">
            <w:pPr>
              <w:jc w:val="right"/>
              <w:rPr>
                <w:sz w:val="20"/>
                <w:szCs w:val="20"/>
                <w:lang w:val="ky-KG"/>
              </w:rPr>
            </w:pPr>
            <w:r w:rsidRPr="00536346">
              <w:rPr>
                <w:sz w:val="20"/>
                <w:szCs w:val="20"/>
                <w:lang w:val="ky-KG"/>
              </w:rPr>
              <w:t>100,8</w:t>
            </w:r>
          </w:p>
        </w:tc>
        <w:tc>
          <w:tcPr>
            <w:tcW w:w="499" w:type="pct"/>
            <w:tcBorders>
              <w:left w:val="nil"/>
              <w:right w:val="nil"/>
            </w:tcBorders>
            <w:vAlign w:val="bottom"/>
          </w:tcPr>
          <w:p w14:paraId="3C52241F" w14:textId="77777777" w:rsidR="00680C53" w:rsidRPr="00536346" w:rsidRDefault="00680C53" w:rsidP="00970AE2">
            <w:pPr>
              <w:jc w:val="right"/>
              <w:rPr>
                <w:sz w:val="20"/>
                <w:szCs w:val="20"/>
                <w:lang w:val="ky-KG"/>
              </w:rPr>
            </w:pPr>
            <w:r w:rsidRPr="00536346">
              <w:rPr>
                <w:sz w:val="20"/>
                <w:szCs w:val="20"/>
                <w:lang w:val="ky-KG"/>
              </w:rPr>
              <w:t>101,6</w:t>
            </w:r>
          </w:p>
        </w:tc>
        <w:tc>
          <w:tcPr>
            <w:tcW w:w="355" w:type="pct"/>
            <w:tcBorders>
              <w:left w:val="nil"/>
              <w:right w:val="nil"/>
            </w:tcBorders>
            <w:vAlign w:val="bottom"/>
          </w:tcPr>
          <w:p w14:paraId="36408C95" w14:textId="77777777" w:rsidR="00680C53" w:rsidRPr="00536346" w:rsidRDefault="00680C53" w:rsidP="00970AE2">
            <w:pPr>
              <w:jc w:val="right"/>
              <w:rPr>
                <w:sz w:val="20"/>
                <w:szCs w:val="20"/>
                <w:lang w:val="ky-KG"/>
              </w:rPr>
            </w:pPr>
            <w:r w:rsidRPr="00536346">
              <w:rPr>
                <w:sz w:val="20"/>
                <w:szCs w:val="20"/>
                <w:lang w:val="ky-KG"/>
              </w:rPr>
              <w:t>110,4</w:t>
            </w:r>
          </w:p>
        </w:tc>
        <w:tc>
          <w:tcPr>
            <w:tcW w:w="428" w:type="pct"/>
            <w:tcBorders>
              <w:left w:val="nil"/>
              <w:right w:val="nil"/>
            </w:tcBorders>
            <w:vAlign w:val="bottom"/>
          </w:tcPr>
          <w:p w14:paraId="655E095E" w14:textId="77777777" w:rsidR="00680C53" w:rsidRPr="00536346" w:rsidRDefault="00680C53" w:rsidP="00970AE2">
            <w:pPr>
              <w:jc w:val="right"/>
              <w:rPr>
                <w:sz w:val="20"/>
                <w:szCs w:val="20"/>
                <w:lang w:val="ky-KG"/>
              </w:rPr>
            </w:pPr>
            <w:r w:rsidRPr="00536346">
              <w:rPr>
                <w:sz w:val="20"/>
                <w:szCs w:val="20"/>
                <w:lang w:val="ky-KG"/>
              </w:rPr>
              <w:t>103,4</w:t>
            </w:r>
          </w:p>
        </w:tc>
        <w:tc>
          <w:tcPr>
            <w:tcW w:w="474" w:type="pct"/>
            <w:tcBorders>
              <w:left w:val="nil"/>
              <w:right w:val="nil"/>
            </w:tcBorders>
            <w:vAlign w:val="bottom"/>
          </w:tcPr>
          <w:p w14:paraId="639A41CC" w14:textId="77777777" w:rsidR="00680C53" w:rsidRPr="00536346" w:rsidRDefault="00680C53" w:rsidP="00970AE2">
            <w:pPr>
              <w:jc w:val="right"/>
              <w:rPr>
                <w:sz w:val="20"/>
                <w:szCs w:val="20"/>
                <w:lang w:val="ky-KG"/>
              </w:rPr>
            </w:pPr>
            <w:r w:rsidRPr="00536346">
              <w:rPr>
                <w:sz w:val="20"/>
                <w:szCs w:val="20"/>
                <w:lang w:val="ky-KG"/>
              </w:rPr>
              <w:t>99,8</w:t>
            </w:r>
          </w:p>
        </w:tc>
        <w:tc>
          <w:tcPr>
            <w:tcW w:w="532" w:type="pct"/>
            <w:tcBorders>
              <w:left w:val="nil"/>
              <w:right w:val="nil"/>
            </w:tcBorders>
            <w:vAlign w:val="bottom"/>
          </w:tcPr>
          <w:p w14:paraId="2FDB2978" w14:textId="77777777" w:rsidR="00680C53" w:rsidRPr="00536346" w:rsidRDefault="00680C53" w:rsidP="00970AE2">
            <w:pPr>
              <w:jc w:val="right"/>
              <w:rPr>
                <w:sz w:val="20"/>
                <w:szCs w:val="20"/>
                <w:lang w:val="ky-KG"/>
              </w:rPr>
            </w:pPr>
            <w:r w:rsidRPr="00536346">
              <w:rPr>
                <w:sz w:val="20"/>
                <w:szCs w:val="20"/>
                <w:lang w:val="ky-KG"/>
              </w:rPr>
              <w:t>100,1</w:t>
            </w:r>
          </w:p>
        </w:tc>
        <w:tc>
          <w:tcPr>
            <w:tcW w:w="378" w:type="pct"/>
            <w:tcBorders>
              <w:left w:val="nil"/>
              <w:right w:val="nil"/>
            </w:tcBorders>
            <w:vAlign w:val="bottom"/>
          </w:tcPr>
          <w:p w14:paraId="05D2ABD3" w14:textId="77777777" w:rsidR="00680C53" w:rsidRPr="00536346" w:rsidRDefault="00680C53" w:rsidP="00970AE2">
            <w:pPr>
              <w:jc w:val="right"/>
              <w:rPr>
                <w:sz w:val="20"/>
                <w:szCs w:val="20"/>
                <w:lang w:val="ky-KG"/>
              </w:rPr>
            </w:pPr>
            <w:r w:rsidRPr="00536346">
              <w:rPr>
                <w:sz w:val="20"/>
                <w:szCs w:val="20"/>
                <w:lang w:val="ky-KG"/>
              </w:rPr>
              <w:t>100,1</w:t>
            </w:r>
          </w:p>
        </w:tc>
        <w:tc>
          <w:tcPr>
            <w:tcW w:w="378" w:type="pct"/>
            <w:tcBorders>
              <w:left w:val="nil"/>
              <w:right w:val="nil"/>
            </w:tcBorders>
            <w:vAlign w:val="bottom"/>
          </w:tcPr>
          <w:p w14:paraId="7E167F36" w14:textId="77777777" w:rsidR="00680C53" w:rsidRPr="00536346" w:rsidRDefault="00680C53" w:rsidP="00970AE2">
            <w:pPr>
              <w:jc w:val="right"/>
              <w:rPr>
                <w:sz w:val="20"/>
                <w:szCs w:val="20"/>
                <w:lang w:val="ky-KG"/>
              </w:rPr>
            </w:pPr>
            <w:r w:rsidRPr="00536346">
              <w:rPr>
                <w:sz w:val="20"/>
                <w:szCs w:val="20"/>
                <w:lang w:val="ky-KG"/>
              </w:rPr>
              <w:t>105,0</w:t>
            </w:r>
          </w:p>
        </w:tc>
      </w:tr>
      <w:tr w:rsidR="00680C53" w:rsidRPr="00536346" w14:paraId="429495AA" w14:textId="77777777" w:rsidTr="00970AE2">
        <w:tc>
          <w:tcPr>
            <w:tcW w:w="531" w:type="pct"/>
            <w:tcBorders>
              <w:left w:val="nil"/>
              <w:right w:val="nil"/>
            </w:tcBorders>
            <w:vAlign w:val="bottom"/>
          </w:tcPr>
          <w:p w14:paraId="6F4D8060" w14:textId="77777777" w:rsidR="00680C53" w:rsidRPr="00536346" w:rsidRDefault="00680C53" w:rsidP="00970AE2">
            <w:pPr>
              <w:rPr>
                <w:rFonts w:eastAsia="Arial Unicode MS"/>
                <w:sz w:val="20"/>
                <w:szCs w:val="20"/>
              </w:rPr>
            </w:pPr>
            <w:r w:rsidRPr="00536346">
              <w:rPr>
                <w:rFonts w:eastAsia="Arial Unicode MS"/>
                <w:sz w:val="20"/>
                <w:szCs w:val="20"/>
              </w:rPr>
              <w:t>Октябрь</w:t>
            </w:r>
          </w:p>
        </w:tc>
        <w:tc>
          <w:tcPr>
            <w:tcW w:w="352" w:type="pct"/>
            <w:tcBorders>
              <w:left w:val="nil"/>
              <w:right w:val="nil"/>
            </w:tcBorders>
            <w:vAlign w:val="bottom"/>
          </w:tcPr>
          <w:p w14:paraId="0B42DF1C" w14:textId="77777777" w:rsidR="00680C53" w:rsidRPr="00536346" w:rsidRDefault="00680C53" w:rsidP="00970AE2">
            <w:pPr>
              <w:jc w:val="right"/>
              <w:rPr>
                <w:sz w:val="20"/>
                <w:szCs w:val="20"/>
                <w:lang w:val="ky-KG"/>
              </w:rPr>
            </w:pPr>
            <w:r w:rsidRPr="00536346">
              <w:rPr>
                <w:sz w:val="20"/>
                <w:szCs w:val="20"/>
                <w:lang w:val="ky-KG"/>
              </w:rPr>
              <w:t>101,0</w:t>
            </w:r>
          </w:p>
        </w:tc>
        <w:tc>
          <w:tcPr>
            <w:tcW w:w="441" w:type="pct"/>
            <w:tcBorders>
              <w:left w:val="nil"/>
              <w:right w:val="nil"/>
            </w:tcBorders>
            <w:vAlign w:val="bottom"/>
          </w:tcPr>
          <w:p w14:paraId="1F75EEF2" w14:textId="77777777" w:rsidR="00680C53" w:rsidRPr="00536346" w:rsidRDefault="00680C53" w:rsidP="00970AE2">
            <w:pPr>
              <w:jc w:val="right"/>
              <w:rPr>
                <w:sz w:val="20"/>
                <w:szCs w:val="20"/>
                <w:lang w:val="ky-KG"/>
              </w:rPr>
            </w:pPr>
            <w:r w:rsidRPr="00536346">
              <w:rPr>
                <w:sz w:val="20"/>
                <w:szCs w:val="20"/>
                <w:lang w:val="ky-KG"/>
              </w:rPr>
              <w:t>99,8</w:t>
            </w:r>
          </w:p>
        </w:tc>
        <w:tc>
          <w:tcPr>
            <w:tcW w:w="632" w:type="pct"/>
            <w:tcBorders>
              <w:left w:val="nil"/>
              <w:right w:val="nil"/>
            </w:tcBorders>
            <w:vAlign w:val="bottom"/>
          </w:tcPr>
          <w:p w14:paraId="0A5C6F1E" w14:textId="77777777" w:rsidR="00680C53" w:rsidRPr="00536346" w:rsidRDefault="00680C53" w:rsidP="00970AE2">
            <w:pPr>
              <w:jc w:val="right"/>
              <w:rPr>
                <w:sz w:val="20"/>
                <w:szCs w:val="20"/>
                <w:lang w:val="ky-KG"/>
              </w:rPr>
            </w:pPr>
            <w:r w:rsidRPr="00536346">
              <w:rPr>
                <w:sz w:val="20"/>
                <w:szCs w:val="20"/>
                <w:lang w:val="ky-KG"/>
              </w:rPr>
              <w:t>100,0</w:t>
            </w:r>
          </w:p>
        </w:tc>
        <w:tc>
          <w:tcPr>
            <w:tcW w:w="499" w:type="pct"/>
            <w:tcBorders>
              <w:left w:val="nil"/>
              <w:right w:val="nil"/>
            </w:tcBorders>
            <w:vAlign w:val="bottom"/>
          </w:tcPr>
          <w:p w14:paraId="171F8407" w14:textId="77777777" w:rsidR="00680C53" w:rsidRPr="00536346" w:rsidRDefault="00680C53" w:rsidP="00970AE2">
            <w:pPr>
              <w:jc w:val="right"/>
              <w:rPr>
                <w:sz w:val="20"/>
                <w:szCs w:val="20"/>
                <w:lang w:val="ky-KG"/>
              </w:rPr>
            </w:pPr>
            <w:r w:rsidRPr="00536346">
              <w:rPr>
                <w:sz w:val="20"/>
                <w:szCs w:val="20"/>
                <w:lang w:val="ky-KG"/>
              </w:rPr>
              <w:t>104,1</w:t>
            </w:r>
          </w:p>
        </w:tc>
        <w:tc>
          <w:tcPr>
            <w:tcW w:w="355" w:type="pct"/>
            <w:tcBorders>
              <w:left w:val="nil"/>
              <w:right w:val="nil"/>
            </w:tcBorders>
            <w:vAlign w:val="bottom"/>
          </w:tcPr>
          <w:p w14:paraId="2F18C7E0" w14:textId="77777777" w:rsidR="00680C53" w:rsidRPr="00536346" w:rsidRDefault="00680C53" w:rsidP="00970AE2">
            <w:pPr>
              <w:jc w:val="right"/>
              <w:rPr>
                <w:sz w:val="20"/>
                <w:szCs w:val="20"/>
                <w:lang w:val="ky-KG"/>
              </w:rPr>
            </w:pPr>
            <w:r w:rsidRPr="00536346">
              <w:rPr>
                <w:sz w:val="20"/>
                <w:szCs w:val="20"/>
                <w:lang w:val="ky-KG"/>
              </w:rPr>
              <w:t>101,1</w:t>
            </w:r>
          </w:p>
        </w:tc>
        <w:tc>
          <w:tcPr>
            <w:tcW w:w="428" w:type="pct"/>
            <w:tcBorders>
              <w:left w:val="nil"/>
              <w:right w:val="nil"/>
            </w:tcBorders>
            <w:vAlign w:val="bottom"/>
          </w:tcPr>
          <w:p w14:paraId="64B8B337" w14:textId="77777777" w:rsidR="00680C53" w:rsidRPr="00536346" w:rsidRDefault="00680C53" w:rsidP="00970AE2">
            <w:pPr>
              <w:jc w:val="right"/>
              <w:rPr>
                <w:sz w:val="20"/>
                <w:szCs w:val="20"/>
                <w:lang w:val="ky-KG"/>
              </w:rPr>
            </w:pPr>
            <w:r w:rsidRPr="00536346">
              <w:rPr>
                <w:sz w:val="20"/>
                <w:szCs w:val="20"/>
                <w:lang w:val="ky-KG"/>
              </w:rPr>
              <w:t>99,9</w:t>
            </w:r>
          </w:p>
        </w:tc>
        <w:tc>
          <w:tcPr>
            <w:tcW w:w="474" w:type="pct"/>
            <w:tcBorders>
              <w:left w:val="nil"/>
              <w:right w:val="nil"/>
            </w:tcBorders>
            <w:vAlign w:val="bottom"/>
          </w:tcPr>
          <w:p w14:paraId="1CC032D4" w14:textId="77777777" w:rsidR="00680C53" w:rsidRPr="00536346" w:rsidRDefault="00680C53" w:rsidP="00970AE2">
            <w:pPr>
              <w:jc w:val="right"/>
              <w:rPr>
                <w:sz w:val="20"/>
                <w:szCs w:val="20"/>
                <w:lang w:val="ky-KG"/>
              </w:rPr>
            </w:pPr>
            <w:r w:rsidRPr="00536346">
              <w:rPr>
                <w:sz w:val="20"/>
                <w:szCs w:val="20"/>
                <w:lang w:val="ky-KG"/>
              </w:rPr>
              <w:t>102,1</w:t>
            </w:r>
          </w:p>
        </w:tc>
        <w:tc>
          <w:tcPr>
            <w:tcW w:w="532" w:type="pct"/>
            <w:tcBorders>
              <w:left w:val="nil"/>
              <w:right w:val="nil"/>
            </w:tcBorders>
            <w:vAlign w:val="bottom"/>
          </w:tcPr>
          <w:p w14:paraId="146AAD6F" w14:textId="77777777" w:rsidR="00680C53" w:rsidRPr="00536346" w:rsidRDefault="00680C53" w:rsidP="00970AE2">
            <w:pPr>
              <w:jc w:val="right"/>
              <w:rPr>
                <w:sz w:val="20"/>
                <w:szCs w:val="20"/>
                <w:lang w:val="ky-KG"/>
              </w:rPr>
            </w:pPr>
            <w:r w:rsidRPr="00536346">
              <w:rPr>
                <w:sz w:val="20"/>
                <w:szCs w:val="20"/>
                <w:lang w:val="ky-KG"/>
              </w:rPr>
              <w:t>102,6</w:t>
            </w:r>
          </w:p>
        </w:tc>
        <w:tc>
          <w:tcPr>
            <w:tcW w:w="378" w:type="pct"/>
            <w:tcBorders>
              <w:left w:val="nil"/>
              <w:right w:val="nil"/>
            </w:tcBorders>
            <w:vAlign w:val="bottom"/>
          </w:tcPr>
          <w:p w14:paraId="5B8C3A90" w14:textId="77777777" w:rsidR="00680C53" w:rsidRPr="00536346" w:rsidRDefault="00680C53" w:rsidP="00970AE2">
            <w:pPr>
              <w:jc w:val="right"/>
              <w:rPr>
                <w:sz w:val="20"/>
                <w:szCs w:val="20"/>
                <w:lang w:val="ky-KG"/>
              </w:rPr>
            </w:pPr>
            <w:r w:rsidRPr="00536346">
              <w:rPr>
                <w:sz w:val="20"/>
                <w:szCs w:val="20"/>
                <w:lang w:val="ky-KG"/>
              </w:rPr>
              <w:t>98,7</w:t>
            </w:r>
          </w:p>
        </w:tc>
        <w:tc>
          <w:tcPr>
            <w:tcW w:w="378" w:type="pct"/>
            <w:tcBorders>
              <w:left w:val="nil"/>
              <w:right w:val="nil"/>
            </w:tcBorders>
            <w:vAlign w:val="bottom"/>
          </w:tcPr>
          <w:p w14:paraId="2DAF8BD7" w14:textId="77777777" w:rsidR="00680C53" w:rsidRPr="00536346" w:rsidRDefault="00680C53" w:rsidP="00970AE2">
            <w:pPr>
              <w:jc w:val="right"/>
              <w:rPr>
                <w:sz w:val="20"/>
                <w:szCs w:val="20"/>
                <w:lang w:val="ky-KG"/>
              </w:rPr>
            </w:pPr>
            <w:r w:rsidRPr="00536346">
              <w:rPr>
                <w:sz w:val="20"/>
                <w:szCs w:val="20"/>
                <w:lang w:val="ky-KG"/>
              </w:rPr>
              <w:t>100,1</w:t>
            </w:r>
          </w:p>
        </w:tc>
      </w:tr>
      <w:tr w:rsidR="00680C53" w:rsidRPr="00536346" w14:paraId="776273E6" w14:textId="77777777" w:rsidTr="00970AE2">
        <w:tc>
          <w:tcPr>
            <w:tcW w:w="531" w:type="pct"/>
            <w:tcBorders>
              <w:left w:val="nil"/>
              <w:bottom w:val="single" w:sz="8" w:space="0" w:color="auto"/>
              <w:right w:val="nil"/>
            </w:tcBorders>
            <w:vAlign w:val="bottom"/>
          </w:tcPr>
          <w:p w14:paraId="593E7D70" w14:textId="77777777" w:rsidR="00680C53" w:rsidRPr="00536346" w:rsidRDefault="00680C53" w:rsidP="00970AE2">
            <w:pPr>
              <w:rPr>
                <w:rFonts w:eastAsia="Arial Unicode MS"/>
                <w:sz w:val="20"/>
                <w:szCs w:val="20"/>
                <w:lang w:val="ky-KG"/>
              </w:rPr>
            </w:pPr>
            <w:r w:rsidRPr="00536346">
              <w:rPr>
                <w:rFonts w:eastAsia="Arial Unicode MS"/>
                <w:sz w:val="20"/>
                <w:szCs w:val="20"/>
                <w:lang w:val="ky-KG"/>
              </w:rPr>
              <w:t>Ноябрь</w:t>
            </w:r>
          </w:p>
        </w:tc>
        <w:tc>
          <w:tcPr>
            <w:tcW w:w="352" w:type="pct"/>
            <w:tcBorders>
              <w:left w:val="nil"/>
              <w:bottom w:val="single" w:sz="8" w:space="0" w:color="auto"/>
              <w:right w:val="nil"/>
            </w:tcBorders>
            <w:vAlign w:val="bottom"/>
          </w:tcPr>
          <w:p w14:paraId="4D5F13FE" w14:textId="77777777" w:rsidR="00680C53" w:rsidRPr="00536346" w:rsidRDefault="00680C53" w:rsidP="00970AE2">
            <w:pPr>
              <w:jc w:val="right"/>
              <w:rPr>
                <w:sz w:val="20"/>
                <w:szCs w:val="20"/>
                <w:lang w:val="ky-KG"/>
              </w:rPr>
            </w:pPr>
            <w:r w:rsidRPr="00536346">
              <w:rPr>
                <w:sz w:val="20"/>
                <w:szCs w:val="20"/>
                <w:lang w:val="ky-KG"/>
              </w:rPr>
              <w:t>100,4</w:t>
            </w:r>
          </w:p>
        </w:tc>
        <w:tc>
          <w:tcPr>
            <w:tcW w:w="441" w:type="pct"/>
            <w:tcBorders>
              <w:left w:val="nil"/>
              <w:bottom w:val="single" w:sz="8" w:space="0" w:color="auto"/>
              <w:right w:val="nil"/>
            </w:tcBorders>
            <w:vAlign w:val="bottom"/>
          </w:tcPr>
          <w:p w14:paraId="538EDD1A" w14:textId="77777777" w:rsidR="00680C53" w:rsidRPr="00536346" w:rsidRDefault="00680C53" w:rsidP="00970AE2">
            <w:pPr>
              <w:jc w:val="right"/>
              <w:rPr>
                <w:sz w:val="20"/>
                <w:szCs w:val="20"/>
                <w:lang w:val="ky-KG"/>
              </w:rPr>
            </w:pPr>
            <w:r w:rsidRPr="00536346">
              <w:rPr>
                <w:sz w:val="20"/>
                <w:szCs w:val="20"/>
                <w:lang w:val="ky-KG"/>
              </w:rPr>
              <w:t>99,5</w:t>
            </w:r>
          </w:p>
        </w:tc>
        <w:tc>
          <w:tcPr>
            <w:tcW w:w="632" w:type="pct"/>
            <w:tcBorders>
              <w:left w:val="nil"/>
              <w:bottom w:val="single" w:sz="8" w:space="0" w:color="auto"/>
              <w:right w:val="nil"/>
            </w:tcBorders>
            <w:vAlign w:val="bottom"/>
          </w:tcPr>
          <w:p w14:paraId="2AC50284" w14:textId="77777777" w:rsidR="00680C53" w:rsidRPr="00536346" w:rsidRDefault="00680C53" w:rsidP="00970AE2">
            <w:pPr>
              <w:jc w:val="right"/>
              <w:rPr>
                <w:sz w:val="20"/>
                <w:szCs w:val="20"/>
                <w:lang w:val="ky-KG"/>
              </w:rPr>
            </w:pPr>
            <w:r w:rsidRPr="00536346">
              <w:rPr>
                <w:sz w:val="20"/>
                <w:szCs w:val="20"/>
                <w:lang w:val="ky-KG"/>
              </w:rPr>
              <w:t>100,0</w:t>
            </w:r>
          </w:p>
        </w:tc>
        <w:tc>
          <w:tcPr>
            <w:tcW w:w="499" w:type="pct"/>
            <w:tcBorders>
              <w:left w:val="nil"/>
              <w:bottom w:val="single" w:sz="8" w:space="0" w:color="auto"/>
              <w:right w:val="nil"/>
            </w:tcBorders>
            <w:vAlign w:val="bottom"/>
          </w:tcPr>
          <w:p w14:paraId="62FE5426" w14:textId="77777777" w:rsidR="00680C53" w:rsidRPr="00536346" w:rsidRDefault="00680C53" w:rsidP="00970AE2">
            <w:pPr>
              <w:jc w:val="right"/>
              <w:rPr>
                <w:sz w:val="20"/>
                <w:szCs w:val="20"/>
                <w:lang w:val="ky-KG"/>
              </w:rPr>
            </w:pPr>
            <w:r w:rsidRPr="00536346">
              <w:rPr>
                <w:sz w:val="20"/>
                <w:szCs w:val="20"/>
                <w:lang w:val="ky-KG"/>
              </w:rPr>
              <w:t>100,5</w:t>
            </w:r>
          </w:p>
        </w:tc>
        <w:tc>
          <w:tcPr>
            <w:tcW w:w="355" w:type="pct"/>
            <w:tcBorders>
              <w:left w:val="nil"/>
              <w:bottom w:val="single" w:sz="8" w:space="0" w:color="auto"/>
              <w:right w:val="nil"/>
            </w:tcBorders>
            <w:vAlign w:val="bottom"/>
          </w:tcPr>
          <w:p w14:paraId="51EF199C" w14:textId="77777777" w:rsidR="00680C53" w:rsidRPr="00536346" w:rsidRDefault="00680C53" w:rsidP="00970AE2">
            <w:pPr>
              <w:jc w:val="right"/>
              <w:rPr>
                <w:sz w:val="20"/>
                <w:szCs w:val="20"/>
                <w:lang w:val="ky-KG"/>
              </w:rPr>
            </w:pPr>
            <w:r w:rsidRPr="00536346">
              <w:rPr>
                <w:sz w:val="20"/>
                <w:szCs w:val="20"/>
                <w:lang w:val="ky-KG"/>
              </w:rPr>
              <w:t>100,2</w:t>
            </w:r>
          </w:p>
        </w:tc>
        <w:tc>
          <w:tcPr>
            <w:tcW w:w="428" w:type="pct"/>
            <w:tcBorders>
              <w:left w:val="nil"/>
              <w:bottom w:val="single" w:sz="8" w:space="0" w:color="auto"/>
              <w:right w:val="nil"/>
            </w:tcBorders>
            <w:vAlign w:val="bottom"/>
          </w:tcPr>
          <w:p w14:paraId="5CB64D69" w14:textId="77777777" w:rsidR="00680C53" w:rsidRPr="00536346" w:rsidRDefault="00680C53" w:rsidP="00970AE2">
            <w:pPr>
              <w:jc w:val="right"/>
              <w:rPr>
                <w:sz w:val="20"/>
                <w:szCs w:val="20"/>
                <w:lang w:val="ky-KG"/>
              </w:rPr>
            </w:pPr>
            <w:r w:rsidRPr="00536346">
              <w:rPr>
                <w:sz w:val="20"/>
                <w:szCs w:val="20"/>
                <w:lang w:val="ky-KG"/>
              </w:rPr>
              <w:t>100,1</w:t>
            </w:r>
          </w:p>
        </w:tc>
        <w:tc>
          <w:tcPr>
            <w:tcW w:w="474" w:type="pct"/>
            <w:tcBorders>
              <w:left w:val="nil"/>
              <w:bottom w:val="single" w:sz="8" w:space="0" w:color="auto"/>
              <w:right w:val="nil"/>
            </w:tcBorders>
            <w:vAlign w:val="bottom"/>
          </w:tcPr>
          <w:p w14:paraId="58C4A9E2" w14:textId="77777777" w:rsidR="00680C53" w:rsidRPr="00536346" w:rsidRDefault="00680C53" w:rsidP="00970AE2">
            <w:pPr>
              <w:jc w:val="right"/>
              <w:rPr>
                <w:sz w:val="20"/>
                <w:szCs w:val="20"/>
                <w:lang w:val="ky-KG"/>
              </w:rPr>
            </w:pPr>
            <w:r w:rsidRPr="00536346">
              <w:rPr>
                <w:sz w:val="20"/>
                <w:szCs w:val="20"/>
                <w:lang w:val="ky-KG"/>
              </w:rPr>
              <w:t>102,2</w:t>
            </w:r>
          </w:p>
        </w:tc>
        <w:tc>
          <w:tcPr>
            <w:tcW w:w="532" w:type="pct"/>
            <w:tcBorders>
              <w:left w:val="nil"/>
              <w:bottom w:val="single" w:sz="8" w:space="0" w:color="auto"/>
              <w:right w:val="nil"/>
            </w:tcBorders>
            <w:vAlign w:val="bottom"/>
          </w:tcPr>
          <w:p w14:paraId="0BB61CCB" w14:textId="77777777" w:rsidR="00680C53" w:rsidRPr="00536346" w:rsidRDefault="00680C53" w:rsidP="00970AE2">
            <w:pPr>
              <w:jc w:val="right"/>
              <w:rPr>
                <w:sz w:val="20"/>
                <w:szCs w:val="20"/>
                <w:lang w:val="ky-KG"/>
              </w:rPr>
            </w:pPr>
            <w:r w:rsidRPr="00536346">
              <w:rPr>
                <w:sz w:val="20"/>
                <w:szCs w:val="20"/>
                <w:lang w:val="ky-KG"/>
              </w:rPr>
              <w:t>101,1</w:t>
            </w:r>
          </w:p>
        </w:tc>
        <w:tc>
          <w:tcPr>
            <w:tcW w:w="378" w:type="pct"/>
            <w:tcBorders>
              <w:left w:val="nil"/>
              <w:bottom w:val="single" w:sz="8" w:space="0" w:color="auto"/>
              <w:right w:val="nil"/>
            </w:tcBorders>
            <w:vAlign w:val="bottom"/>
          </w:tcPr>
          <w:p w14:paraId="647B5B7B" w14:textId="77777777" w:rsidR="00680C53" w:rsidRPr="00536346" w:rsidRDefault="00680C53" w:rsidP="00970AE2">
            <w:pPr>
              <w:jc w:val="right"/>
              <w:rPr>
                <w:sz w:val="20"/>
                <w:szCs w:val="20"/>
                <w:lang w:val="ky-KG"/>
              </w:rPr>
            </w:pPr>
            <w:r w:rsidRPr="00536346">
              <w:rPr>
                <w:sz w:val="20"/>
                <w:szCs w:val="20"/>
                <w:lang w:val="ky-KG"/>
              </w:rPr>
              <w:t>98,8</w:t>
            </w:r>
          </w:p>
        </w:tc>
        <w:tc>
          <w:tcPr>
            <w:tcW w:w="378" w:type="pct"/>
            <w:tcBorders>
              <w:left w:val="nil"/>
              <w:bottom w:val="single" w:sz="8" w:space="0" w:color="auto"/>
              <w:right w:val="nil"/>
            </w:tcBorders>
            <w:vAlign w:val="bottom"/>
          </w:tcPr>
          <w:p w14:paraId="6B715F50" w14:textId="77777777" w:rsidR="00680C53" w:rsidRPr="00536346" w:rsidRDefault="00680C53" w:rsidP="00970AE2">
            <w:pPr>
              <w:jc w:val="right"/>
              <w:rPr>
                <w:sz w:val="20"/>
                <w:szCs w:val="20"/>
                <w:lang w:val="ky-KG"/>
              </w:rPr>
            </w:pPr>
            <w:r w:rsidRPr="00536346">
              <w:rPr>
                <w:sz w:val="20"/>
                <w:szCs w:val="20"/>
                <w:lang w:val="ky-KG"/>
              </w:rPr>
              <w:t>101,2</w:t>
            </w:r>
          </w:p>
        </w:tc>
      </w:tr>
    </w:tbl>
    <w:p w14:paraId="170537DE" w14:textId="77777777" w:rsidR="00680C53" w:rsidRPr="00680C53" w:rsidRDefault="00680C53" w:rsidP="00680C53">
      <w:pPr>
        <w:spacing w:before="60" w:after="120"/>
        <w:ind w:firstLine="85"/>
        <w:jc w:val="both"/>
        <w:rPr>
          <w:lang w:val="ky-KG"/>
        </w:rPr>
      </w:pPr>
      <w:r w:rsidRPr="00680C53">
        <w:rPr>
          <w:snapToGrid w:val="0"/>
          <w:sz w:val="18"/>
          <w:szCs w:val="18"/>
          <w:vertAlign w:val="superscript"/>
        </w:rPr>
        <w:t>1</w:t>
      </w:r>
      <w:r w:rsidRPr="00680C53">
        <w:rPr>
          <w:snapToGrid w:val="0"/>
          <w:sz w:val="18"/>
          <w:szCs w:val="18"/>
        </w:rPr>
        <w:t xml:space="preserve"> </w:t>
      </w:r>
      <w:proofErr w:type="spellStart"/>
      <w:r w:rsidRPr="00680C53">
        <w:rPr>
          <w:snapToGrid w:val="0"/>
          <w:sz w:val="18"/>
          <w:szCs w:val="18"/>
        </w:rPr>
        <w:t>Кварталдын</w:t>
      </w:r>
      <w:proofErr w:type="spellEnd"/>
      <w:r w:rsidRPr="00680C53">
        <w:rPr>
          <w:snapToGrid w:val="0"/>
          <w:sz w:val="18"/>
          <w:szCs w:val="18"/>
          <w:lang w:val="ky-KG"/>
        </w:rPr>
        <w:t xml:space="preserve"> </w:t>
      </w:r>
      <w:proofErr w:type="spellStart"/>
      <w:r w:rsidRPr="00680C53">
        <w:rPr>
          <w:snapToGrid w:val="0"/>
          <w:sz w:val="18"/>
          <w:szCs w:val="18"/>
        </w:rPr>
        <w:t>үч</w:t>
      </w:r>
      <w:proofErr w:type="spellEnd"/>
      <w:r w:rsidRPr="00680C53">
        <w:rPr>
          <w:snapToGrid w:val="0"/>
          <w:sz w:val="18"/>
          <w:szCs w:val="18"/>
        </w:rPr>
        <w:t xml:space="preserve"> </w:t>
      </w:r>
      <w:proofErr w:type="spellStart"/>
      <w:r w:rsidRPr="00680C53">
        <w:rPr>
          <w:snapToGrid w:val="0"/>
          <w:sz w:val="18"/>
          <w:szCs w:val="18"/>
        </w:rPr>
        <w:t>айын</w:t>
      </w:r>
      <w:proofErr w:type="spellEnd"/>
      <w:r w:rsidRPr="00680C53">
        <w:rPr>
          <w:snapToGrid w:val="0"/>
          <w:sz w:val="18"/>
          <w:szCs w:val="18"/>
          <w:lang w:val="ky-KG"/>
        </w:rPr>
        <w:t>дагы</w:t>
      </w:r>
      <w:r w:rsidRPr="00680C53">
        <w:rPr>
          <w:snapToGrid w:val="0"/>
          <w:sz w:val="18"/>
          <w:szCs w:val="18"/>
        </w:rPr>
        <w:t xml:space="preserve"> </w:t>
      </w:r>
      <w:r w:rsidRPr="00680C53">
        <w:rPr>
          <w:snapToGrid w:val="0"/>
          <w:sz w:val="18"/>
          <w:szCs w:val="18"/>
          <w:lang w:val="ky-KG"/>
        </w:rPr>
        <w:t xml:space="preserve">өсүү </w:t>
      </w:r>
      <w:proofErr w:type="spellStart"/>
      <w:r w:rsidRPr="00680C53">
        <w:rPr>
          <w:snapToGrid w:val="0"/>
          <w:sz w:val="18"/>
          <w:szCs w:val="18"/>
        </w:rPr>
        <w:t>жыйын</w:t>
      </w:r>
      <w:proofErr w:type="spellEnd"/>
      <w:r w:rsidRPr="00680C53">
        <w:rPr>
          <w:snapToGrid w:val="0"/>
          <w:sz w:val="18"/>
          <w:szCs w:val="18"/>
          <w:lang w:val="ky-KG"/>
        </w:rPr>
        <w:t>тыгы менен</w:t>
      </w:r>
      <w:r w:rsidRPr="00680C53">
        <w:rPr>
          <w:snapToGrid w:val="0"/>
          <w:sz w:val="18"/>
          <w:szCs w:val="18"/>
        </w:rPr>
        <w:t>.</w:t>
      </w:r>
      <w:r w:rsidRPr="00680C53">
        <w:t xml:space="preserve">         </w:t>
      </w:r>
    </w:p>
    <w:p w14:paraId="3E3CF61F" w14:textId="77777777" w:rsidR="00680C53" w:rsidRPr="00680C53" w:rsidRDefault="00680C53" w:rsidP="00680C53">
      <w:pPr>
        <w:spacing w:before="60" w:after="120"/>
        <w:ind w:firstLine="708"/>
        <w:jc w:val="both"/>
        <w:rPr>
          <w:lang w:val="ky-KG"/>
        </w:rPr>
      </w:pPr>
      <w:r w:rsidRPr="00680C53">
        <w:rPr>
          <w:lang w:val="ky-KG"/>
        </w:rPr>
        <w:t xml:space="preserve">Үстүбүздөгү жылдын ноябрында </w:t>
      </w:r>
      <w:r w:rsidRPr="00680C53">
        <w:rPr>
          <w:iCs/>
          <w:lang w:val="ky-KG"/>
        </w:rPr>
        <w:t>мурунку</w:t>
      </w:r>
      <w:r w:rsidRPr="00680C53">
        <w:rPr>
          <w:snapToGrid w:val="0"/>
          <w:lang w:val="ky-KG"/>
        </w:rPr>
        <w:t xml:space="preserve"> айга салыштырмалуу жаңы бышкан жемиштердин баалары бир аз (0,1 пайызга) төмөндөдү</w:t>
      </w:r>
      <w:r w:rsidRPr="00680C53">
        <w:rPr>
          <w:bCs/>
          <w:snapToGrid w:val="0"/>
          <w:lang w:val="ky-KG"/>
        </w:rPr>
        <w:t xml:space="preserve">, ал эми </w:t>
      </w:r>
      <w:r w:rsidRPr="00680C53">
        <w:rPr>
          <w:snapToGrid w:val="0"/>
          <w:lang w:val="ky-KG"/>
        </w:rPr>
        <w:t xml:space="preserve">жаңы бышкан жашылчалардын баалары тескерисинче 12,8 пайызга, картошканын - 14,3 пайызга жогорулады. </w:t>
      </w:r>
    </w:p>
    <w:p w14:paraId="43BADF20" w14:textId="5331E868" w:rsidR="00680C53" w:rsidRPr="00680C53" w:rsidRDefault="005B7E0D" w:rsidP="00680C53">
      <w:pPr>
        <w:tabs>
          <w:tab w:val="left" w:pos="9000"/>
        </w:tabs>
        <w:spacing w:before="60" w:after="120"/>
        <w:ind w:left="1304" w:hanging="1304"/>
        <w:rPr>
          <w:i/>
          <w:iCs/>
          <w:sz w:val="18"/>
          <w:szCs w:val="18"/>
          <w:lang w:val="ky-KG"/>
        </w:rPr>
      </w:pPr>
      <w:r>
        <w:rPr>
          <w:b/>
          <w:bCs/>
          <w:lang w:val="ky-KG"/>
        </w:rPr>
        <w:t>55</w:t>
      </w:r>
      <w:r w:rsidR="00680C53" w:rsidRPr="00680C53">
        <w:rPr>
          <w:b/>
          <w:bCs/>
          <w:lang w:val="ky-KG"/>
        </w:rPr>
        <w:t>-таблица: 2024-жылдын ноябрындагы жашылча-жемиш азыктарынын айрым түрлөрүнүн керектөө бааларынын индекстери</w:t>
      </w:r>
      <w:r w:rsidR="00680C53" w:rsidRPr="00680C53">
        <w:rPr>
          <w:b/>
          <w:bCs/>
          <w:lang w:val="ky-KG"/>
        </w:rPr>
        <w:br/>
      </w:r>
      <w:r w:rsidR="00680C53" w:rsidRPr="00680C53">
        <w:rPr>
          <w:i/>
          <w:iCs/>
          <w:sz w:val="18"/>
          <w:szCs w:val="18"/>
          <w:lang w:val="ky-KG"/>
        </w:rPr>
        <w:t>(мурунку айга карата пайыз менен)</w:t>
      </w:r>
    </w:p>
    <w:tbl>
      <w:tblPr>
        <w:tblW w:w="505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0"/>
        <w:gridCol w:w="1047"/>
        <w:gridCol w:w="10"/>
        <w:gridCol w:w="1022"/>
        <w:gridCol w:w="993"/>
        <w:gridCol w:w="1133"/>
        <w:gridCol w:w="993"/>
        <w:gridCol w:w="1133"/>
        <w:gridCol w:w="993"/>
        <w:gridCol w:w="21"/>
        <w:gridCol w:w="1115"/>
      </w:tblGrid>
      <w:tr w:rsidR="00536346" w:rsidRPr="00680C53" w14:paraId="1B6F68DA" w14:textId="77777777" w:rsidTr="00536346">
        <w:trPr>
          <w:tblHeader/>
        </w:trPr>
        <w:tc>
          <w:tcPr>
            <w:tcW w:w="662" w:type="pct"/>
            <w:tcBorders>
              <w:top w:val="single" w:sz="8" w:space="0" w:color="auto"/>
              <w:left w:val="nil"/>
              <w:bottom w:val="single" w:sz="4" w:space="0" w:color="auto"/>
              <w:right w:val="nil"/>
            </w:tcBorders>
            <w:vAlign w:val="bottom"/>
          </w:tcPr>
          <w:p w14:paraId="730E9C9F" w14:textId="77777777" w:rsidR="00680C53" w:rsidRPr="00680C53" w:rsidRDefault="00680C53" w:rsidP="00680C53">
            <w:pPr>
              <w:rPr>
                <w:rFonts w:eastAsia="Arial Unicode MS"/>
                <w:sz w:val="18"/>
                <w:lang w:val="ky-KG"/>
              </w:rPr>
            </w:pPr>
          </w:p>
        </w:tc>
        <w:tc>
          <w:tcPr>
            <w:tcW w:w="537" w:type="pct"/>
            <w:tcBorders>
              <w:top w:val="single" w:sz="8" w:space="0" w:color="auto"/>
              <w:left w:val="nil"/>
              <w:bottom w:val="single" w:sz="4" w:space="0" w:color="auto"/>
              <w:right w:val="nil"/>
            </w:tcBorders>
          </w:tcPr>
          <w:p w14:paraId="129B8357" w14:textId="77777777" w:rsidR="00680C53" w:rsidRPr="00680C53" w:rsidRDefault="00680C53" w:rsidP="00680C53">
            <w:pPr>
              <w:spacing w:before="20" w:after="20"/>
              <w:jc w:val="right"/>
              <w:rPr>
                <w:rFonts w:eastAsia="Arial Unicode MS"/>
                <w:b/>
                <w:bCs/>
                <w:sz w:val="18"/>
                <w:szCs w:val="18"/>
              </w:rPr>
            </w:pPr>
            <w:proofErr w:type="spellStart"/>
            <w:r w:rsidRPr="00680C53">
              <w:rPr>
                <w:b/>
                <w:bCs/>
                <w:sz w:val="18"/>
                <w:szCs w:val="18"/>
              </w:rPr>
              <w:t>Алма</w:t>
            </w:r>
            <w:proofErr w:type="spellEnd"/>
          </w:p>
        </w:tc>
        <w:tc>
          <w:tcPr>
            <w:tcW w:w="529" w:type="pct"/>
            <w:gridSpan w:val="2"/>
            <w:tcBorders>
              <w:top w:val="single" w:sz="8" w:space="0" w:color="auto"/>
              <w:left w:val="nil"/>
              <w:bottom w:val="single" w:sz="4" w:space="0" w:color="auto"/>
              <w:right w:val="nil"/>
            </w:tcBorders>
          </w:tcPr>
          <w:p w14:paraId="730A5294" w14:textId="77777777" w:rsidR="00680C53" w:rsidRPr="00680C53" w:rsidRDefault="00680C53" w:rsidP="00680C53">
            <w:pPr>
              <w:spacing w:before="20" w:after="20"/>
              <w:jc w:val="right"/>
              <w:rPr>
                <w:rFonts w:eastAsia="Arial Unicode MS"/>
                <w:b/>
                <w:bCs/>
                <w:sz w:val="18"/>
                <w:szCs w:val="18"/>
              </w:rPr>
            </w:pPr>
            <w:r w:rsidRPr="00680C53">
              <w:rPr>
                <w:b/>
                <w:bCs/>
                <w:sz w:val="18"/>
                <w:szCs w:val="18"/>
              </w:rPr>
              <w:t>Капуста</w:t>
            </w:r>
          </w:p>
        </w:tc>
        <w:tc>
          <w:tcPr>
            <w:tcW w:w="509" w:type="pct"/>
            <w:tcBorders>
              <w:top w:val="single" w:sz="8" w:space="0" w:color="auto"/>
              <w:left w:val="nil"/>
              <w:bottom w:val="single" w:sz="4" w:space="0" w:color="auto"/>
              <w:right w:val="nil"/>
            </w:tcBorders>
          </w:tcPr>
          <w:p w14:paraId="6E0EFDE3" w14:textId="77777777" w:rsidR="00680C53" w:rsidRPr="00680C53" w:rsidRDefault="00680C53" w:rsidP="00680C53">
            <w:pPr>
              <w:spacing w:before="20" w:after="20"/>
              <w:jc w:val="right"/>
              <w:rPr>
                <w:rFonts w:eastAsia="Arial Unicode MS"/>
                <w:b/>
                <w:bCs/>
                <w:sz w:val="18"/>
                <w:szCs w:val="18"/>
              </w:rPr>
            </w:pPr>
            <w:proofErr w:type="spellStart"/>
            <w:r w:rsidRPr="00680C53">
              <w:rPr>
                <w:b/>
                <w:bCs/>
                <w:sz w:val="18"/>
                <w:szCs w:val="18"/>
              </w:rPr>
              <w:t>Пияз</w:t>
            </w:r>
            <w:proofErr w:type="spellEnd"/>
          </w:p>
        </w:tc>
        <w:tc>
          <w:tcPr>
            <w:tcW w:w="581" w:type="pct"/>
            <w:tcBorders>
              <w:top w:val="single" w:sz="8" w:space="0" w:color="auto"/>
              <w:left w:val="nil"/>
              <w:bottom w:val="single" w:sz="4" w:space="0" w:color="auto"/>
              <w:right w:val="nil"/>
            </w:tcBorders>
          </w:tcPr>
          <w:p w14:paraId="502ECCB3" w14:textId="77777777" w:rsidR="00680C53" w:rsidRPr="00680C53" w:rsidRDefault="00680C53" w:rsidP="00680C53">
            <w:pPr>
              <w:spacing w:before="20" w:after="20"/>
              <w:jc w:val="right"/>
              <w:rPr>
                <w:rFonts w:eastAsia="Arial Unicode MS"/>
                <w:b/>
                <w:bCs/>
                <w:sz w:val="18"/>
                <w:szCs w:val="18"/>
              </w:rPr>
            </w:pPr>
            <w:proofErr w:type="spellStart"/>
            <w:r w:rsidRPr="00680C53">
              <w:rPr>
                <w:b/>
                <w:bCs/>
                <w:sz w:val="18"/>
                <w:szCs w:val="18"/>
              </w:rPr>
              <w:t>Сабиз</w:t>
            </w:r>
            <w:proofErr w:type="spellEnd"/>
          </w:p>
        </w:tc>
        <w:tc>
          <w:tcPr>
            <w:tcW w:w="509" w:type="pct"/>
            <w:tcBorders>
              <w:top w:val="single" w:sz="8" w:space="0" w:color="auto"/>
              <w:left w:val="nil"/>
              <w:bottom w:val="single" w:sz="4" w:space="0" w:color="auto"/>
              <w:right w:val="nil"/>
            </w:tcBorders>
          </w:tcPr>
          <w:p w14:paraId="2E6FC3C6" w14:textId="77777777" w:rsidR="00680C53" w:rsidRPr="00680C53" w:rsidRDefault="00680C53" w:rsidP="00680C53">
            <w:pPr>
              <w:spacing w:before="20" w:after="20"/>
              <w:jc w:val="right"/>
              <w:rPr>
                <w:rFonts w:eastAsia="Arial Unicode MS"/>
                <w:b/>
                <w:bCs/>
                <w:sz w:val="18"/>
                <w:szCs w:val="18"/>
              </w:rPr>
            </w:pPr>
            <w:r w:rsidRPr="00680C53">
              <w:rPr>
                <w:b/>
                <w:bCs/>
                <w:sz w:val="18"/>
                <w:szCs w:val="18"/>
              </w:rPr>
              <w:t>Кызылча</w:t>
            </w:r>
          </w:p>
        </w:tc>
        <w:tc>
          <w:tcPr>
            <w:tcW w:w="581" w:type="pct"/>
            <w:tcBorders>
              <w:top w:val="single" w:sz="8" w:space="0" w:color="auto"/>
              <w:left w:val="nil"/>
              <w:bottom w:val="single" w:sz="4" w:space="0" w:color="auto"/>
              <w:right w:val="nil"/>
            </w:tcBorders>
          </w:tcPr>
          <w:p w14:paraId="10B6471E" w14:textId="77777777" w:rsidR="00680C53" w:rsidRPr="00680C53" w:rsidRDefault="00680C53" w:rsidP="00680C53">
            <w:pPr>
              <w:spacing w:before="20" w:after="20"/>
              <w:jc w:val="right"/>
              <w:rPr>
                <w:rFonts w:eastAsia="Arial Unicode MS"/>
                <w:b/>
                <w:bCs/>
                <w:sz w:val="18"/>
                <w:szCs w:val="18"/>
              </w:rPr>
            </w:pPr>
            <w:proofErr w:type="spellStart"/>
            <w:r w:rsidRPr="00680C53">
              <w:rPr>
                <w:b/>
                <w:bCs/>
                <w:sz w:val="18"/>
                <w:szCs w:val="18"/>
              </w:rPr>
              <w:t>Бадыраң</w:t>
            </w:r>
            <w:proofErr w:type="spellEnd"/>
          </w:p>
        </w:tc>
        <w:tc>
          <w:tcPr>
            <w:tcW w:w="520" w:type="pct"/>
            <w:gridSpan w:val="2"/>
            <w:tcBorders>
              <w:top w:val="single" w:sz="8" w:space="0" w:color="auto"/>
              <w:left w:val="nil"/>
              <w:bottom w:val="single" w:sz="4" w:space="0" w:color="auto"/>
              <w:right w:val="nil"/>
            </w:tcBorders>
          </w:tcPr>
          <w:p w14:paraId="3BD3089D" w14:textId="77777777" w:rsidR="00680C53" w:rsidRPr="00680C53" w:rsidRDefault="00680C53" w:rsidP="00680C53">
            <w:pPr>
              <w:spacing w:before="20" w:after="20"/>
              <w:jc w:val="right"/>
              <w:rPr>
                <w:b/>
                <w:bCs/>
                <w:sz w:val="18"/>
                <w:szCs w:val="18"/>
              </w:rPr>
            </w:pPr>
            <w:r w:rsidRPr="00680C53">
              <w:rPr>
                <w:b/>
                <w:bCs/>
                <w:sz w:val="18"/>
                <w:szCs w:val="18"/>
              </w:rPr>
              <w:t>Помидор</w:t>
            </w:r>
          </w:p>
        </w:tc>
        <w:tc>
          <w:tcPr>
            <w:tcW w:w="570" w:type="pct"/>
            <w:tcBorders>
              <w:top w:val="single" w:sz="8" w:space="0" w:color="auto"/>
              <w:left w:val="nil"/>
              <w:bottom w:val="single" w:sz="4" w:space="0" w:color="auto"/>
              <w:right w:val="nil"/>
            </w:tcBorders>
          </w:tcPr>
          <w:p w14:paraId="29FE4A26" w14:textId="77777777" w:rsidR="00680C53" w:rsidRPr="00680C53" w:rsidRDefault="00680C53" w:rsidP="00680C53">
            <w:pPr>
              <w:spacing w:before="20" w:after="20"/>
              <w:jc w:val="right"/>
              <w:rPr>
                <w:b/>
                <w:bCs/>
                <w:sz w:val="18"/>
                <w:szCs w:val="18"/>
              </w:rPr>
            </w:pPr>
            <w:r w:rsidRPr="00680C53">
              <w:rPr>
                <w:b/>
                <w:bCs/>
                <w:sz w:val="18"/>
                <w:szCs w:val="18"/>
              </w:rPr>
              <w:t>Картошка</w:t>
            </w:r>
          </w:p>
        </w:tc>
      </w:tr>
      <w:tr w:rsidR="00536346" w:rsidRPr="00680C53" w14:paraId="228F81FE" w14:textId="77777777" w:rsidTr="005363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662" w:type="pct"/>
            <w:tcBorders>
              <w:top w:val="single" w:sz="8" w:space="0" w:color="auto"/>
            </w:tcBorders>
          </w:tcPr>
          <w:p w14:paraId="1C162CE5" w14:textId="77777777" w:rsidR="00680C53" w:rsidRPr="00680C53" w:rsidRDefault="00680C53" w:rsidP="00680C53">
            <w:pPr>
              <w:spacing w:before="20" w:after="20"/>
              <w:rPr>
                <w:sz w:val="20"/>
                <w:szCs w:val="20"/>
              </w:rPr>
            </w:pPr>
            <w:r w:rsidRPr="00680C53">
              <w:rPr>
                <w:sz w:val="20"/>
                <w:szCs w:val="20"/>
              </w:rPr>
              <w:t xml:space="preserve">Январь </w:t>
            </w:r>
          </w:p>
        </w:tc>
        <w:tc>
          <w:tcPr>
            <w:tcW w:w="542" w:type="pct"/>
            <w:gridSpan w:val="2"/>
            <w:tcBorders>
              <w:top w:val="single" w:sz="8" w:space="0" w:color="auto"/>
            </w:tcBorders>
            <w:vAlign w:val="bottom"/>
          </w:tcPr>
          <w:p w14:paraId="19C4FB6D" w14:textId="77777777" w:rsidR="00680C53" w:rsidRPr="00680C53" w:rsidRDefault="00680C53" w:rsidP="00680C53">
            <w:pPr>
              <w:jc w:val="right"/>
              <w:rPr>
                <w:sz w:val="20"/>
                <w:szCs w:val="20"/>
                <w:lang w:val="ky-KG"/>
              </w:rPr>
            </w:pPr>
            <w:r w:rsidRPr="00680C53">
              <w:rPr>
                <w:sz w:val="20"/>
                <w:szCs w:val="20"/>
                <w:lang w:val="ky-KG"/>
              </w:rPr>
              <w:t>101,0</w:t>
            </w:r>
          </w:p>
        </w:tc>
        <w:tc>
          <w:tcPr>
            <w:tcW w:w="524" w:type="pct"/>
            <w:tcBorders>
              <w:top w:val="single" w:sz="8" w:space="0" w:color="auto"/>
            </w:tcBorders>
            <w:vAlign w:val="bottom"/>
          </w:tcPr>
          <w:p w14:paraId="34EE3AD9" w14:textId="77777777" w:rsidR="00680C53" w:rsidRPr="00680C53" w:rsidRDefault="00680C53" w:rsidP="00680C53">
            <w:pPr>
              <w:jc w:val="right"/>
              <w:rPr>
                <w:sz w:val="20"/>
                <w:szCs w:val="20"/>
                <w:lang w:val="ky-KG"/>
              </w:rPr>
            </w:pPr>
            <w:r w:rsidRPr="00680C53">
              <w:rPr>
                <w:sz w:val="20"/>
                <w:szCs w:val="20"/>
                <w:lang w:val="ky-KG"/>
              </w:rPr>
              <w:t>100,9</w:t>
            </w:r>
          </w:p>
        </w:tc>
        <w:tc>
          <w:tcPr>
            <w:tcW w:w="509" w:type="pct"/>
            <w:tcBorders>
              <w:top w:val="single" w:sz="8" w:space="0" w:color="auto"/>
            </w:tcBorders>
            <w:vAlign w:val="bottom"/>
          </w:tcPr>
          <w:p w14:paraId="32545DCA" w14:textId="77777777" w:rsidR="00680C53" w:rsidRPr="00680C53" w:rsidRDefault="00680C53" w:rsidP="00680C53">
            <w:pPr>
              <w:jc w:val="right"/>
              <w:rPr>
                <w:sz w:val="20"/>
                <w:szCs w:val="20"/>
                <w:lang w:val="ky-KG"/>
              </w:rPr>
            </w:pPr>
            <w:r w:rsidRPr="00680C53">
              <w:rPr>
                <w:sz w:val="20"/>
                <w:szCs w:val="20"/>
                <w:lang w:val="ky-KG"/>
              </w:rPr>
              <w:t>99,1</w:t>
            </w:r>
          </w:p>
        </w:tc>
        <w:tc>
          <w:tcPr>
            <w:tcW w:w="581" w:type="pct"/>
            <w:tcBorders>
              <w:top w:val="single" w:sz="8" w:space="0" w:color="auto"/>
            </w:tcBorders>
            <w:vAlign w:val="bottom"/>
          </w:tcPr>
          <w:p w14:paraId="699EE8BE" w14:textId="77777777" w:rsidR="00680C53" w:rsidRPr="00680C53" w:rsidRDefault="00680C53" w:rsidP="00680C53">
            <w:pPr>
              <w:jc w:val="right"/>
              <w:rPr>
                <w:sz w:val="20"/>
                <w:szCs w:val="20"/>
                <w:lang w:val="ky-KG"/>
              </w:rPr>
            </w:pPr>
            <w:r w:rsidRPr="00680C53">
              <w:rPr>
                <w:sz w:val="20"/>
                <w:szCs w:val="20"/>
                <w:lang w:val="ky-KG"/>
              </w:rPr>
              <w:t>100,7</w:t>
            </w:r>
          </w:p>
        </w:tc>
        <w:tc>
          <w:tcPr>
            <w:tcW w:w="509" w:type="pct"/>
            <w:tcBorders>
              <w:top w:val="single" w:sz="8" w:space="0" w:color="auto"/>
            </w:tcBorders>
            <w:vAlign w:val="bottom"/>
          </w:tcPr>
          <w:p w14:paraId="1053C37A" w14:textId="77777777" w:rsidR="00680C53" w:rsidRPr="00680C53" w:rsidRDefault="00680C53" w:rsidP="00680C53">
            <w:pPr>
              <w:jc w:val="right"/>
              <w:rPr>
                <w:sz w:val="20"/>
                <w:szCs w:val="20"/>
                <w:lang w:val="ky-KG"/>
              </w:rPr>
            </w:pPr>
            <w:r w:rsidRPr="00680C53">
              <w:rPr>
                <w:sz w:val="20"/>
                <w:szCs w:val="20"/>
                <w:lang w:val="ky-KG"/>
              </w:rPr>
              <w:t>99,9</w:t>
            </w:r>
          </w:p>
        </w:tc>
        <w:tc>
          <w:tcPr>
            <w:tcW w:w="581" w:type="pct"/>
            <w:tcBorders>
              <w:top w:val="single" w:sz="8" w:space="0" w:color="auto"/>
            </w:tcBorders>
            <w:vAlign w:val="bottom"/>
          </w:tcPr>
          <w:p w14:paraId="787EDBDC" w14:textId="77777777" w:rsidR="00680C53" w:rsidRPr="00680C53" w:rsidRDefault="00680C53" w:rsidP="00680C53">
            <w:pPr>
              <w:jc w:val="right"/>
              <w:rPr>
                <w:sz w:val="20"/>
                <w:szCs w:val="20"/>
                <w:lang w:val="ky-KG"/>
              </w:rPr>
            </w:pPr>
            <w:r w:rsidRPr="00680C53">
              <w:rPr>
                <w:sz w:val="20"/>
                <w:szCs w:val="20"/>
                <w:lang w:val="ky-KG"/>
              </w:rPr>
              <w:t>106,6</w:t>
            </w:r>
          </w:p>
        </w:tc>
        <w:tc>
          <w:tcPr>
            <w:tcW w:w="509" w:type="pct"/>
            <w:tcBorders>
              <w:top w:val="single" w:sz="8" w:space="0" w:color="auto"/>
            </w:tcBorders>
            <w:vAlign w:val="bottom"/>
          </w:tcPr>
          <w:p w14:paraId="35C57E22" w14:textId="77777777" w:rsidR="00680C53" w:rsidRPr="00680C53" w:rsidRDefault="00680C53" w:rsidP="00680C53">
            <w:pPr>
              <w:jc w:val="right"/>
              <w:rPr>
                <w:sz w:val="20"/>
                <w:szCs w:val="20"/>
                <w:lang w:val="ky-KG"/>
              </w:rPr>
            </w:pPr>
            <w:r w:rsidRPr="00680C53">
              <w:rPr>
                <w:sz w:val="20"/>
                <w:szCs w:val="20"/>
                <w:lang w:val="ky-KG"/>
              </w:rPr>
              <w:t>118,8</w:t>
            </w:r>
          </w:p>
        </w:tc>
        <w:tc>
          <w:tcPr>
            <w:tcW w:w="583" w:type="pct"/>
            <w:gridSpan w:val="2"/>
            <w:tcBorders>
              <w:top w:val="single" w:sz="8" w:space="0" w:color="auto"/>
            </w:tcBorders>
            <w:vAlign w:val="bottom"/>
          </w:tcPr>
          <w:p w14:paraId="7484B7E3" w14:textId="77777777" w:rsidR="00680C53" w:rsidRPr="00680C53" w:rsidRDefault="00680C53" w:rsidP="00680C53">
            <w:pPr>
              <w:jc w:val="right"/>
              <w:rPr>
                <w:sz w:val="20"/>
                <w:szCs w:val="20"/>
                <w:lang w:val="ky-KG"/>
              </w:rPr>
            </w:pPr>
            <w:r w:rsidRPr="00680C53">
              <w:rPr>
                <w:sz w:val="20"/>
                <w:szCs w:val="20"/>
                <w:lang w:val="ky-KG"/>
              </w:rPr>
              <w:t>101,4</w:t>
            </w:r>
          </w:p>
        </w:tc>
      </w:tr>
      <w:tr w:rsidR="00536346" w:rsidRPr="00680C53" w14:paraId="6744B309" w14:textId="77777777" w:rsidTr="005363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662" w:type="pct"/>
          </w:tcPr>
          <w:p w14:paraId="767AB0EE" w14:textId="77777777" w:rsidR="00680C53" w:rsidRPr="00680C53" w:rsidRDefault="00680C53" w:rsidP="00680C53">
            <w:pPr>
              <w:spacing w:before="20" w:after="20"/>
              <w:rPr>
                <w:sz w:val="20"/>
                <w:szCs w:val="20"/>
                <w:lang w:val="ky-KG"/>
              </w:rPr>
            </w:pPr>
            <w:r w:rsidRPr="00680C53">
              <w:rPr>
                <w:sz w:val="20"/>
                <w:szCs w:val="20"/>
                <w:lang w:val="ky-KG"/>
              </w:rPr>
              <w:t>Февраль</w:t>
            </w:r>
          </w:p>
        </w:tc>
        <w:tc>
          <w:tcPr>
            <w:tcW w:w="542" w:type="pct"/>
            <w:gridSpan w:val="2"/>
            <w:vAlign w:val="bottom"/>
          </w:tcPr>
          <w:p w14:paraId="5BE29B7C" w14:textId="77777777" w:rsidR="00680C53" w:rsidRPr="00680C53" w:rsidRDefault="00680C53" w:rsidP="00680C53">
            <w:pPr>
              <w:jc w:val="right"/>
              <w:rPr>
                <w:sz w:val="20"/>
                <w:szCs w:val="20"/>
                <w:lang w:val="ky-KG"/>
              </w:rPr>
            </w:pPr>
            <w:r w:rsidRPr="00680C53">
              <w:rPr>
                <w:sz w:val="20"/>
                <w:szCs w:val="20"/>
                <w:lang w:val="ky-KG"/>
              </w:rPr>
              <w:t>105,1</w:t>
            </w:r>
          </w:p>
        </w:tc>
        <w:tc>
          <w:tcPr>
            <w:tcW w:w="524" w:type="pct"/>
            <w:vAlign w:val="bottom"/>
          </w:tcPr>
          <w:p w14:paraId="1F73DC29" w14:textId="77777777" w:rsidR="00680C53" w:rsidRPr="00680C53" w:rsidRDefault="00680C53" w:rsidP="00680C53">
            <w:pPr>
              <w:jc w:val="right"/>
              <w:rPr>
                <w:sz w:val="20"/>
                <w:szCs w:val="20"/>
                <w:lang w:val="ky-KG"/>
              </w:rPr>
            </w:pPr>
            <w:r w:rsidRPr="00680C53">
              <w:rPr>
                <w:sz w:val="20"/>
                <w:szCs w:val="20"/>
                <w:lang w:val="ky-KG"/>
              </w:rPr>
              <w:t>100,8</w:t>
            </w:r>
          </w:p>
        </w:tc>
        <w:tc>
          <w:tcPr>
            <w:tcW w:w="509" w:type="pct"/>
            <w:vAlign w:val="bottom"/>
          </w:tcPr>
          <w:p w14:paraId="3AD1CAE4" w14:textId="77777777" w:rsidR="00680C53" w:rsidRPr="00680C53" w:rsidRDefault="00680C53" w:rsidP="00680C53">
            <w:pPr>
              <w:jc w:val="right"/>
              <w:rPr>
                <w:sz w:val="20"/>
                <w:szCs w:val="20"/>
                <w:lang w:val="ky-KG"/>
              </w:rPr>
            </w:pPr>
            <w:r w:rsidRPr="00680C53">
              <w:rPr>
                <w:sz w:val="20"/>
                <w:szCs w:val="20"/>
                <w:lang w:val="ky-KG"/>
              </w:rPr>
              <w:t>99,7</w:t>
            </w:r>
          </w:p>
        </w:tc>
        <w:tc>
          <w:tcPr>
            <w:tcW w:w="581" w:type="pct"/>
            <w:vAlign w:val="bottom"/>
          </w:tcPr>
          <w:p w14:paraId="1D6156EF" w14:textId="77777777" w:rsidR="00680C53" w:rsidRPr="00680C53" w:rsidRDefault="00680C53" w:rsidP="00680C53">
            <w:pPr>
              <w:jc w:val="right"/>
              <w:rPr>
                <w:sz w:val="20"/>
                <w:szCs w:val="20"/>
                <w:lang w:val="ky-KG"/>
              </w:rPr>
            </w:pPr>
            <w:r w:rsidRPr="00680C53">
              <w:rPr>
                <w:sz w:val="20"/>
                <w:szCs w:val="20"/>
                <w:lang w:val="ky-KG"/>
              </w:rPr>
              <w:t>101,2</w:t>
            </w:r>
          </w:p>
        </w:tc>
        <w:tc>
          <w:tcPr>
            <w:tcW w:w="509" w:type="pct"/>
            <w:vAlign w:val="bottom"/>
          </w:tcPr>
          <w:p w14:paraId="3A50DAF4" w14:textId="77777777" w:rsidR="00680C53" w:rsidRPr="00680C53" w:rsidRDefault="00680C53" w:rsidP="00680C53">
            <w:pPr>
              <w:jc w:val="right"/>
              <w:rPr>
                <w:sz w:val="20"/>
                <w:szCs w:val="20"/>
                <w:lang w:val="ky-KG"/>
              </w:rPr>
            </w:pPr>
            <w:r w:rsidRPr="00680C53">
              <w:rPr>
                <w:sz w:val="20"/>
                <w:szCs w:val="20"/>
                <w:lang w:val="ky-KG"/>
              </w:rPr>
              <w:t>102,3</w:t>
            </w:r>
          </w:p>
        </w:tc>
        <w:tc>
          <w:tcPr>
            <w:tcW w:w="581" w:type="pct"/>
            <w:vAlign w:val="bottom"/>
          </w:tcPr>
          <w:p w14:paraId="4AEC8B19" w14:textId="77777777" w:rsidR="00680C53" w:rsidRPr="00680C53" w:rsidRDefault="00680C53" w:rsidP="00680C53">
            <w:pPr>
              <w:jc w:val="right"/>
              <w:rPr>
                <w:sz w:val="20"/>
                <w:szCs w:val="20"/>
                <w:lang w:val="ky-KG"/>
              </w:rPr>
            </w:pPr>
            <w:r w:rsidRPr="00680C53">
              <w:rPr>
                <w:sz w:val="20"/>
                <w:szCs w:val="20"/>
                <w:lang w:val="ky-KG"/>
              </w:rPr>
              <w:t>112,7</w:t>
            </w:r>
          </w:p>
        </w:tc>
        <w:tc>
          <w:tcPr>
            <w:tcW w:w="509" w:type="pct"/>
            <w:vAlign w:val="bottom"/>
          </w:tcPr>
          <w:p w14:paraId="6FA10A5B" w14:textId="77777777" w:rsidR="00680C53" w:rsidRPr="00680C53" w:rsidRDefault="00680C53" w:rsidP="00680C53">
            <w:pPr>
              <w:jc w:val="right"/>
              <w:rPr>
                <w:sz w:val="20"/>
                <w:szCs w:val="20"/>
                <w:lang w:val="ky-KG"/>
              </w:rPr>
            </w:pPr>
            <w:r w:rsidRPr="00680C53">
              <w:rPr>
                <w:sz w:val="20"/>
                <w:szCs w:val="20"/>
                <w:lang w:val="ky-KG"/>
              </w:rPr>
              <w:t>104,8</w:t>
            </w:r>
          </w:p>
        </w:tc>
        <w:tc>
          <w:tcPr>
            <w:tcW w:w="583" w:type="pct"/>
            <w:gridSpan w:val="2"/>
            <w:vAlign w:val="bottom"/>
          </w:tcPr>
          <w:p w14:paraId="101741D1" w14:textId="77777777" w:rsidR="00680C53" w:rsidRPr="00680C53" w:rsidRDefault="00680C53" w:rsidP="00680C53">
            <w:pPr>
              <w:jc w:val="right"/>
              <w:rPr>
                <w:sz w:val="20"/>
                <w:szCs w:val="20"/>
                <w:lang w:val="ky-KG"/>
              </w:rPr>
            </w:pPr>
            <w:r w:rsidRPr="00680C53">
              <w:rPr>
                <w:sz w:val="20"/>
                <w:szCs w:val="20"/>
                <w:lang w:val="ky-KG"/>
              </w:rPr>
              <w:t>98,7</w:t>
            </w:r>
          </w:p>
        </w:tc>
      </w:tr>
      <w:tr w:rsidR="00536346" w:rsidRPr="00680C53" w14:paraId="6AA0DB72" w14:textId="77777777" w:rsidTr="005363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662" w:type="pct"/>
          </w:tcPr>
          <w:p w14:paraId="51953E61" w14:textId="77777777" w:rsidR="00680C53" w:rsidRPr="00680C53" w:rsidRDefault="00680C53" w:rsidP="00680C53">
            <w:pPr>
              <w:spacing w:before="20" w:after="20"/>
              <w:rPr>
                <w:sz w:val="20"/>
                <w:szCs w:val="20"/>
                <w:lang w:val="ky-KG"/>
              </w:rPr>
            </w:pPr>
            <w:r w:rsidRPr="00680C53">
              <w:rPr>
                <w:sz w:val="20"/>
                <w:szCs w:val="20"/>
                <w:lang w:val="ky-KG"/>
              </w:rPr>
              <w:t>Март</w:t>
            </w:r>
          </w:p>
        </w:tc>
        <w:tc>
          <w:tcPr>
            <w:tcW w:w="542" w:type="pct"/>
            <w:gridSpan w:val="2"/>
            <w:vAlign w:val="bottom"/>
          </w:tcPr>
          <w:p w14:paraId="6586EE78" w14:textId="77777777" w:rsidR="00680C53" w:rsidRPr="00680C53" w:rsidRDefault="00680C53" w:rsidP="00680C53">
            <w:pPr>
              <w:jc w:val="right"/>
              <w:rPr>
                <w:sz w:val="20"/>
                <w:szCs w:val="20"/>
                <w:lang w:val="ky-KG"/>
              </w:rPr>
            </w:pPr>
            <w:r w:rsidRPr="00680C53">
              <w:rPr>
                <w:sz w:val="20"/>
                <w:szCs w:val="20"/>
                <w:lang w:val="ky-KG"/>
              </w:rPr>
              <w:t>116,4</w:t>
            </w:r>
          </w:p>
        </w:tc>
        <w:tc>
          <w:tcPr>
            <w:tcW w:w="524" w:type="pct"/>
            <w:vAlign w:val="bottom"/>
          </w:tcPr>
          <w:p w14:paraId="04776CA1" w14:textId="77777777" w:rsidR="00680C53" w:rsidRPr="00680C53" w:rsidRDefault="00680C53" w:rsidP="00680C53">
            <w:pPr>
              <w:jc w:val="right"/>
              <w:rPr>
                <w:sz w:val="20"/>
                <w:szCs w:val="20"/>
                <w:lang w:val="ky-KG"/>
              </w:rPr>
            </w:pPr>
            <w:r w:rsidRPr="00680C53">
              <w:rPr>
                <w:sz w:val="20"/>
                <w:szCs w:val="20"/>
                <w:lang w:val="ky-KG"/>
              </w:rPr>
              <w:t>105,7</w:t>
            </w:r>
          </w:p>
        </w:tc>
        <w:tc>
          <w:tcPr>
            <w:tcW w:w="509" w:type="pct"/>
            <w:vAlign w:val="bottom"/>
          </w:tcPr>
          <w:p w14:paraId="748F19B4" w14:textId="77777777" w:rsidR="00680C53" w:rsidRPr="00680C53" w:rsidRDefault="00680C53" w:rsidP="00680C53">
            <w:pPr>
              <w:jc w:val="right"/>
              <w:rPr>
                <w:sz w:val="20"/>
                <w:szCs w:val="20"/>
                <w:lang w:val="ky-KG"/>
              </w:rPr>
            </w:pPr>
            <w:r w:rsidRPr="00680C53">
              <w:rPr>
                <w:sz w:val="20"/>
                <w:szCs w:val="20"/>
                <w:lang w:val="ky-KG"/>
              </w:rPr>
              <w:t>97,7</w:t>
            </w:r>
          </w:p>
        </w:tc>
        <w:tc>
          <w:tcPr>
            <w:tcW w:w="581" w:type="pct"/>
            <w:vAlign w:val="bottom"/>
          </w:tcPr>
          <w:p w14:paraId="30D9F797" w14:textId="77777777" w:rsidR="00680C53" w:rsidRPr="00680C53" w:rsidRDefault="00680C53" w:rsidP="00680C53">
            <w:pPr>
              <w:jc w:val="right"/>
              <w:rPr>
                <w:sz w:val="20"/>
                <w:szCs w:val="20"/>
                <w:lang w:val="ky-KG"/>
              </w:rPr>
            </w:pPr>
            <w:r w:rsidRPr="00680C53">
              <w:rPr>
                <w:sz w:val="20"/>
                <w:szCs w:val="20"/>
                <w:lang w:val="ky-KG"/>
              </w:rPr>
              <w:t>101,3</w:t>
            </w:r>
          </w:p>
        </w:tc>
        <w:tc>
          <w:tcPr>
            <w:tcW w:w="509" w:type="pct"/>
            <w:vAlign w:val="bottom"/>
          </w:tcPr>
          <w:p w14:paraId="34FC3698" w14:textId="77777777" w:rsidR="00680C53" w:rsidRPr="00680C53" w:rsidRDefault="00680C53" w:rsidP="00680C53">
            <w:pPr>
              <w:jc w:val="right"/>
              <w:rPr>
                <w:sz w:val="20"/>
                <w:szCs w:val="20"/>
                <w:lang w:val="ky-KG"/>
              </w:rPr>
            </w:pPr>
            <w:r w:rsidRPr="00680C53">
              <w:rPr>
                <w:sz w:val="20"/>
                <w:szCs w:val="20"/>
                <w:lang w:val="ky-KG"/>
              </w:rPr>
              <w:t>104,0</w:t>
            </w:r>
          </w:p>
        </w:tc>
        <w:tc>
          <w:tcPr>
            <w:tcW w:w="581" w:type="pct"/>
            <w:vAlign w:val="bottom"/>
          </w:tcPr>
          <w:p w14:paraId="4AC73DC9" w14:textId="77777777" w:rsidR="00680C53" w:rsidRPr="00680C53" w:rsidRDefault="00680C53" w:rsidP="00680C53">
            <w:pPr>
              <w:jc w:val="right"/>
              <w:rPr>
                <w:sz w:val="20"/>
                <w:szCs w:val="20"/>
                <w:lang w:val="ky-KG"/>
              </w:rPr>
            </w:pPr>
            <w:r w:rsidRPr="00680C53">
              <w:rPr>
                <w:sz w:val="20"/>
                <w:szCs w:val="20"/>
                <w:lang w:val="ky-KG"/>
              </w:rPr>
              <w:t>96,9</w:t>
            </w:r>
          </w:p>
        </w:tc>
        <w:tc>
          <w:tcPr>
            <w:tcW w:w="509" w:type="pct"/>
            <w:vAlign w:val="bottom"/>
          </w:tcPr>
          <w:p w14:paraId="589A1652" w14:textId="77777777" w:rsidR="00680C53" w:rsidRPr="00680C53" w:rsidRDefault="00680C53" w:rsidP="00680C53">
            <w:pPr>
              <w:jc w:val="right"/>
              <w:rPr>
                <w:sz w:val="20"/>
                <w:szCs w:val="20"/>
                <w:lang w:val="ky-KG"/>
              </w:rPr>
            </w:pPr>
            <w:r w:rsidRPr="00680C53">
              <w:rPr>
                <w:sz w:val="20"/>
                <w:szCs w:val="20"/>
                <w:lang w:val="ky-KG"/>
              </w:rPr>
              <w:t>102,8</w:t>
            </w:r>
          </w:p>
        </w:tc>
        <w:tc>
          <w:tcPr>
            <w:tcW w:w="583" w:type="pct"/>
            <w:gridSpan w:val="2"/>
            <w:vAlign w:val="bottom"/>
          </w:tcPr>
          <w:p w14:paraId="2A571A83" w14:textId="77777777" w:rsidR="00680C53" w:rsidRPr="00680C53" w:rsidRDefault="00680C53" w:rsidP="00680C53">
            <w:pPr>
              <w:jc w:val="right"/>
              <w:rPr>
                <w:sz w:val="20"/>
                <w:szCs w:val="20"/>
                <w:lang w:val="ky-KG"/>
              </w:rPr>
            </w:pPr>
            <w:r w:rsidRPr="00680C53">
              <w:rPr>
                <w:sz w:val="20"/>
                <w:szCs w:val="20"/>
                <w:lang w:val="ky-KG"/>
              </w:rPr>
              <w:t>100,7</w:t>
            </w:r>
          </w:p>
        </w:tc>
      </w:tr>
      <w:tr w:rsidR="00536346" w:rsidRPr="00680C53" w14:paraId="1EFF2800" w14:textId="77777777" w:rsidTr="005363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662" w:type="pct"/>
          </w:tcPr>
          <w:p w14:paraId="380F85AC" w14:textId="77777777" w:rsidR="00680C53" w:rsidRPr="00680C53" w:rsidRDefault="00680C53" w:rsidP="00680C53">
            <w:pPr>
              <w:spacing w:before="20" w:after="20"/>
              <w:rPr>
                <w:sz w:val="20"/>
                <w:szCs w:val="20"/>
                <w:lang w:val="ky-KG"/>
              </w:rPr>
            </w:pPr>
            <w:r w:rsidRPr="00680C53">
              <w:rPr>
                <w:sz w:val="20"/>
                <w:szCs w:val="20"/>
                <w:lang w:val="en-US"/>
              </w:rPr>
              <w:t xml:space="preserve">I </w:t>
            </w:r>
            <w:r w:rsidRPr="00680C53">
              <w:rPr>
                <w:sz w:val="20"/>
                <w:szCs w:val="20"/>
              </w:rPr>
              <w:t>квартал</w:t>
            </w:r>
            <w:r w:rsidRPr="00680C53">
              <w:rPr>
                <w:sz w:val="20"/>
                <w:szCs w:val="20"/>
                <w:vertAlign w:val="superscript"/>
              </w:rPr>
              <w:t>1</w:t>
            </w:r>
          </w:p>
        </w:tc>
        <w:tc>
          <w:tcPr>
            <w:tcW w:w="542" w:type="pct"/>
            <w:gridSpan w:val="2"/>
            <w:vAlign w:val="bottom"/>
          </w:tcPr>
          <w:p w14:paraId="4687E87B" w14:textId="77777777" w:rsidR="00680C53" w:rsidRPr="00680C53" w:rsidRDefault="00680C53" w:rsidP="00680C53">
            <w:pPr>
              <w:jc w:val="right"/>
              <w:rPr>
                <w:sz w:val="20"/>
                <w:szCs w:val="20"/>
                <w:lang w:val="ky-KG"/>
              </w:rPr>
            </w:pPr>
            <w:r w:rsidRPr="00680C53">
              <w:rPr>
                <w:sz w:val="20"/>
                <w:szCs w:val="20"/>
                <w:lang w:val="ky-KG"/>
              </w:rPr>
              <w:t>123,6</w:t>
            </w:r>
          </w:p>
        </w:tc>
        <w:tc>
          <w:tcPr>
            <w:tcW w:w="524" w:type="pct"/>
            <w:vAlign w:val="bottom"/>
          </w:tcPr>
          <w:p w14:paraId="66EE9E15" w14:textId="77777777" w:rsidR="00680C53" w:rsidRPr="00680C53" w:rsidRDefault="00680C53" w:rsidP="00680C53">
            <w:pPr>
              <w:jc w:val="right"/>
              <w:rPr>
                <w:sz w:val="20"/>
                <w:szCs w:val="20"/>
                <w:lang w:val="ky-KG"/>
              </w:rPr>
            </w:pPr>
            <w:r w:rsidRPr="00680C53">
              <w:rPr>
                <w:sz w:val="20"/>
                <w:szCs w:val="20"/>
                <w:lang w:val="ky-KG"/>
              </w:rPr>
              <w:t>107,5</w:t>
            </w:r>
          </w:p>
        </w:tc>
        <w:tc>
          <w:tcPr>
            <w:tcW w:w="509" w:type="pct"/>
            <w:vAlign w:val="bottom"/>
          </w:tcPr>
          <w:p w14:paraId="6B337EF1" w14:textId="77777777" w:rsidR="00680C53" w:rsidRPr="00680C53" w:rsidRDefault="00680C53" w:rsidP="00680C53">
            <w:pPr>
              <w:jc w:val="right"/>
              <w:rPr>
                <w:sz w:val="20"/>
                <w:szCs w:val="20"/>
                <w:lang w:val="ky-KG"/>
              </w:rPr>
            </w:pPr>
            <w:r w:rsidRPr="00680C53">
              <w:rPr>
                <w:sz w:val="20"/>
                <w:szCs w:val="20"/>
                <w:lang w:val="ky-KG"/>
              </w:rPr>
              <w:t>96,6</w:t>
            </w:r>
          </w:p>
        </w:tc>
        <w:tc>
          <w:tcPr>
            <w:tcW w:w="581" w:type="pct"/>
            <w:vAlign w:val="bottom"/>
          </w:tcPr>
          <w:p w14:paraId="3199D24C" w14:textId="77777777" w:rsidR="00680C53" w:rsidRPr="00680C53" w:rsidRDefault="00680C53" w:rsidP="00680C53">
            <w:pPr>
              <w:jc w:val="right"/>
              <w:rPr>
                <w:sz w:val="20"/>
                <w:szCs w:val="20"/>
                <w:lang w:val="ky-KG"/>
              </w:rPr>
            </w:pPr>
            <w:r w:rsidRPr="00680C53">
              <w:rPr>
                <w:sz w:val="20"/>
                <w:szCs w:val="20"/>
                <w:lang w:val="ky-KG"/>
              </w:rPr>
              <w:t>103,3</w:t>
            </w:r>
          </w:p>
        </w:tc>
        <w:tc>
          <w:tcPr>
            <w:tcW w:w="509" w:type="pct"/>
            <w:vAlign w:val="bottom"/>
          </w:tcPr>
          <w:p w14:paraId="75257311" w14:textId="77777777" w:rsidR="00680C53" w:rsidRPr="00680C53" w:rsidRDefault="00680C53" w:rsidP="00680C53">
            <w:pPr>
              <w:jc w:val="right"/>
              <w:rPr>
                <w:sz w:val="20"/>
                <w:szCs w:val="20"/>
                <w:lang w:val="ky-KG"/>
              </w:rPr>
            </w:pPr>
            <w:r w:rsidRPr="00680C53">
              <w:rPr>
                <w:sz w:val="20"/>
                <w:szCs w:val="20"/>
                <w:lang w:val="ky-KG"/>
              </w:rPr>
              <w:t>106,3</w:t>
            </w:r>
          </w:p>
        </w:tc>
        <w:tc>
          <w:tcPr>
            <w:tcW w:w="581" w:type="pct"/>
            <w:vAlign w:val="bottom"/>
          </w:tcPr>
          <w:p w14:paraId="38BC3BA0" w14:textId="77777777" w:rsidR="00680C53" w:rsidRPr="00680C53" w:rsidRDefault="00680C53" w:rsidP="00680C53">
            <w:pPr>
              <w:jc w:val="right"/>
              <w:rPr>
                <w:sz w:val="20"/>
                <w:szCs w:val="20"/>
                <w:lang w:val="ky-KG"/>
              </w:rPr>
            </w:pPr>
            <w:r w:rsidRPr="00680C53">
              <w:rPr>
                <w:sz w:val="20"/>
                <w:szCs w:val="20"/>
                <w:lang w:val="ky-KG"/>
              </w:rPr>
              <w:t>116,5</w:t>
            </w:r>
          </w:p>
        </w:tc>
        <w:tc>
          <w:tcPr>
            <w:tcW w:w="509" w:type="pct"/>
            <w:vAlign w:val="bottom"/>
          </w:tcPr>
          <w:p w14:paraId="28484B0F" w14:textId="77777777" w:rsidR="00680C53" w:rsidRPr="00680C53" w:rsidRDefault="00680C53" w:rsidP="00680C53">
            <w:pPr>
              <w:jc w:val="right"/>
              <w:rPr>
                <w:sz w:val="20"/>
                <w:szCs w:val="20"/>
                <w:lang w:val="ky-KG"/>
              </w:rPr>
            </w:pPr>
            <w:r w:rsidRPr="00680C53">
              <w:rPr>
                <w:sz w:val="20"/>
                <w:szCs w:val="20"/>
                <w:lang w:val="ky-KG"/>
              </w:rPr>
              <w:t>128,0</w:t>
            </w:r>
          </w:p>
        </w:tc>
        <w:tc>
          <w:tcPr>
            <w:tcW w:w="583" w:type="pct"/>
            <w:gridSpan w:val="2"/>
            <w:vAlign w:val="bottom"/>
          </w:tcPr>
          <w:p w14:paraId="7874416F" w14:textId="77777777" w:rsidR="00680C53" w:rsidRPr="00680C53" w:rsidRDefault="00680C53" w:rsidP="00680C53">
            <w:pPr>
              <w:jc w:val="right"/>
              <w:rPr>
                <w:sz w:val="20"/>
                <w:szCs w:val="20"/>
                <w:lang w:val="ky-KG"/>
              </w:rPr>
            </w:pPr>
            <w:r w:rsidRPr="00680C53">
              <w:rPr>
                <w:sz w:val="20"/>
                <w:szCs w:val="20"/>
                <w:lang w:val="ky-KG"/>
              </w:rPr>
              <w:t>100,8</w:t>
            </w:r>
          </w:p>
        </w:tc>
      </w:tr>
      <w:tr w:rsidR="00536346" w:rsidRPr="00680C53" w14:paraId="23BD0E76" w14:textId="77777777" w:rsidTr="005363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662" w:type="pct"/>
          </w:tcPr>
          <w:p w14:paraId="3DAE5866" w14:textId="77777777" w:rsidR="00680C53" w:rsidRPr="00680C53" w:rsidRDefault="00680C53" w:rsidP="00680C53">
            <w:pPr>
              <w:spacing w:before="20" w:after="20"/>
              <w:rPr>
                <w:sz w:val="20"/>
                <w:szCs w:val="20"/>
              </w:rPr>
            </w:pPr>
            <w:r w:rsidRPr="00680C53">
              <w:rPr>
                <w:sz w:val="20"/>
                <w:szCs w:val="20"/>
              </w:rPr>
              <w:t>Апрель</w:t>
            </w:r>
          </w:p>
        </w:tc>
        <w:tc>
          <w:tcPr>
            <w:tcW w:w="542" w:type="pct"/>
            <w:gridSpan w:val="2"/>
            <w:vAlign w:val="bottom"/>
          </w:tcPr>
          <w:p w14:paraId="64821712" w14:textId="77777777" w:rsidR="00680C53" w:rsidRPr="00680C53" w:rsidRDefault="00680C53" w:rsidP="00680C53">
            <w:pPr>
              <w:jc w:val="right"/>
              <w:rPr>
                <w:sz w:val="20"/>
                <w:szCs w:val="20"/>
                <w:lang w:val="ky-KG"/>
              </w:rPr>
            </w:pPr>
            <w:r w:rsidRPr="00680C53">
              <w:rPr>
                <w:sz w:val="20"/>
                <w:szCs w:val="20"/>
                <w:lang w:val="ky-KG"/>
              </w:rPr>
              <w:t>112,8</w:t>
            </w:r>
          </w:p>
        </w:tc>
        <w:tc>
          <w:tcPr>
            <w:tcW w:w="524" w:type="pct"/>
            <w:vAlign w:val="bottom"/>
          </w:tcPr>
          <w:p w14:paraId="6DBBFB75" w14:textId="77777777" w:rsidR="00680C53" w:rsidRPr="00680C53" w:rsidRDefault="00680C53" w:rsidP="00680C53">
            <w:pPr>
              <w:jc w:val="right"/>
              <w:rPr>
                <w:sz w:val="20"/>
                <w:szCs w:val="20"/>
                <w:lang w:val="ky-KG"/>
              </w:rPr>
            </w:pPr>
            <w:r w:rsidRPr="00680C53">
              <w:rPr>
                <w:sz w:val="20"/>
                <w:szCs w:val="20"/>
                <w:lang w:val="ky-KG"/>
              </w:rPr>
              <w:t>95,2</w:t>
            </w:r>
          </w:p>
        </w:tc>
        <w:tc>
          <w:tcPr>
            <w:tcW w:w="509" w:type="pct"/>
            <w:vAlign w:val="bottom"/>
          </w:tcPr>
          <w:p w14:paraId="5FAAA340" w14:textId="77777777" w:rsidR="00680C53" w:rsidRPr="00680C53" w:rsidRDefault="00680C53" w:rsidP="00680C53">
            <w:pPr>
              <w:jc w:val="right"/>
              <w:rPr>
                <w:sz w:val="20"/>
                <w:szCs w:val="20"/>
                <w:lang w:val="ky-KG"/>
              </w:rPr>
            </w:pPr>
            <w:r w:rsidRPr="00680C53">
              <w:rPr>
                <w:sz w:val="20"/>
                <w:szCs w:val="20"/>
                <w:lang w:val="ky-KG"/>
              </w:rPr>
              <w:t>90,7</w:t>
            </w:r>
          </w:p>
        </w:tc>
        <w:tc>
          <w:tcPr>
            <w:tcW w:w="581" w:type="pct"/>
            <w:vAlign w:val="bottom"/>
          </w:tcPr>
          <w:p w14:paraId="3045AFE2" w14:textId="77777777" w:rsidR="00680C53" w:rsidRPr="00680C53" w:rsidRDefault="00680C53" w:rsidP="00680C53">
            <w:pPr>
              <w:jc w:val="right"/>
              <w:rPr>
                <w:sz w:val="20"/>
                <w:szCs w:val="20"/>
                <w:lang w:val="ky-KG"/>
              </w:rPr>
            </w:pPr>
            <w:r w:rsidRPr="00680C53">
              <w:rPr>
                <w:sz w:val="20"/>
                <w:szCs w:val="20"/>
                <w:lang w:val="ky-KG"/>
              </w:rPr>
              <w:t>98,9</w:t>
            </w:r>
          </w:p>
        </w:tc>
        <w:tc>
          <w:tcPr>
            <w:tcW w:w="509" w:type="pct"/>
            <w:vAlign w:val="bottom"/>
          </w:tcPr>
          <w:p w14:paraId="7C793E93" w14:textId="77777777" w:rsidR="00680C53" w:rsidRPr="00680C53" w:rsidRDefault="00680C53" w:rsidP="00680C53">
            <w:pPr>
              <w:jc w:val="right"/>
              <w:rPr>
                <w:sz w:val="20"/>
                <w:szCs w:val="20"/>
                <w:lang w:val="ky-KG"/>
              </w:rPr>
            </w:pPr>
            <w:r w:rsidRPr="00680C53">
              <w:rPr>
                <w:sz w:val="20"/>
                <w:szCs w:val="20"/>
                <w:lang w:val="ky-KG"/>
              </w:rPr>
              <w:t>102,4</w:t>
            </w:r>
          </w:p>
        </w:tc>
        <w:tc>
          <w:tcPr>
            <w:tcW w:w="581" w:type="pct"/>
            <w:vAlign w:val="bottom"/>
          </w:tcPr>
          <w:p w14:paraId="52628690" w14:textId="77777777" w:rsidR="00680C53" w:rsidRPr="00680C53" w:rsidRDefault="00680C53" w:rsidP="00680C53">
            <w:pPr>
              <w:jc w:val="right"/>
              <w:rPr>
                <w:sz w:val="20"/>
                <w:szCs w:val="20"/>
                <w:lang w:val="ky-KG"/>
              </w:rPr>
            </w:pPr>
            <w:r w:rsidRPr="00680C53">
              <w:rPr>
                <w:sz w:val="20"/>
                <w:szCs w:val="20"/>
                <w:lang w:val="ky-KG"/>
              </w:rPr>
              <w:t>80,1</w:t>
            </w:r>
          </w:p>
        </w:tc>
        <w:tc>
          <w:tcPr>
            <w:tcW w:w="509" w:type="pct"/>
            <w:vAlign w:val="bottom"/>
          </w:tcPr>
          <w:p w14:paraId="28D11137" w14:textId="77777777" w:rsidR="00680C53" w:rsidRPr="00680C53" w:rsidRDefault="00680C53" w:rsidP="00680C53">
            <w:pPr>
              <w:jc w:val="right"/>
              <w:rPr>
                <w:sz w:val="20"/>
                <w:szCs w:val="20"/>
                <w:lang w:val="ky-KG"/>
              </w:rPr>
            </w:pPr>
            <w:r w:rsidRPr="00680C53">
              <w:rPr>
                <w:sz w:val="20"/>
                <w:szCs w:val="20"/>
                <w:lang w:val="ky-KG"/>
              </w:rPr>
              <w:t>98,4</w:t>
            </w:r>
          </w:p>
        </w:tc>
        <w:tc>
          <w:tcPr>
            <w:tcW w:w="583" w:type="pct"/>
            <w:gridSpan w:val="2"/>
            <w:vAlign w:val="bottom"/>
          </w:tcPr>
          <w:p w14:paraId="778E28B8" w14:textId="77777777" w:rsidR="00680C53" w:rsidRPr="00680C53" w:rsidRDefault="00680C53" w:rsidP="00680C53">
            <w:pPr>
              <w:jc w:val="right"/>
              <w:rPr>
                <w:sz w:val="20"/>
                <w:szCs w:val="20"/>
                <w:lang w:val="ky-KG"/>
              </w:rPr>
            </w:pPr>
            <w:r w:rsidRPr="00680C53">
              <w:rPr>
                <w:sz w:val="20"/>
                <w:szCs w:val="20"/>
                <w:lang w:val="ky-KG"/>
              </w:rPr>
              <w:t>101,1</w:t>
            </w:r>
          </w:p>
        </w:tc>
      </w:tr>
      <w:tr w:rsidR="00536346" w:rsidRPr="00680C53" w14:paraId="016F9419" w14:textId="77777777" w:rsidTr="005363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662" w:type="pct"/>
          </w:tcPr>
          <w:p w14:paraId="26E082D6" w14:textId="77777777" w:rsidR="00680C53" w:rsidRPr="00680C53" w:rsidRDefault="00680C53" w:rsidP="00680C53">
            <w:pPr>
              <w:spacing w:before="20" w:after="20"/>
              <w:rPr>
                <w:sz w:val="20"/>
                <w:szCs w:val="20"/>
              </w:rPr>
            </w:pPr>
            <w:r w:rsidRPr="00680C53">
              <w:rPr>
                <w:sz w:val="20"/>
                <w:szCs w:val="20"/>
              </w:rPr>
              <w:t>Май</w:t>
            </w:r>
          </w:p>
        </w:tc>
        <w:tc>
          <w:tcPr>
            <w:tcW w:w="542" w:type="pct"/>
            <w:gridSpan w:val="2"/>
            <w:vAlign w:val="bottom"/>
          </w:tcPr>
          <w:p w14:paraId="0E08078A" w14:textId="77777777" w:rsidR="00680C53" w:rsidRPr="00680C53" w:rsidRDefault="00680C53" w:rsidP="00680C53">
            <w:pPr>
              <w:jc w:val="right"/>
              <w:rPr>
                <w:sz w:val="20"/>
                <w:szCs w:val="20"/>
                <w:lang w:val="ky-KG"/>
              </w:rPr>
            </w:pPr>
            <w:r w:rsidRPr="00680C53">
              <w:rPr>
                <w:sz w:val="20"/>
                <w:szCs w:val="20"/>
                <w:lang w:val="ky-KG"/>
              </w:rPr>
              <w:t>110,6</w:t>
            </w:r>
          </w:p>
        </w:tc>
        <w:tc>
          <w:tcPr>
            <w:tcW w:w="524" w:type="pct"/>
            <w:vAlign w:val="bottom"/>
          </w:tcPr>
          <w:p w14:paraId="6515EAA9" w14:textId="77777777" w:rsidR="00680C53" w:rsidRPr="00680C53" w:rsidRDefault="00680C53" w:rsidP="00680C53">
            <w:pPr>
              <w:jc w:val="right"/>
              <w:rPr>
                <w:sz w:val="20"/>
                <w:szCs w:val="20"/>
                <w:lang w:val="ky-KG"/>
              </w:rPr>
            </w:pPr>
            <w:r w:rsidRPr="00680C53">
              <w:rPr>
                <w:sz w:val="20"/>
                <w:szCs w:val="20"/>
                <w:lang w:val="ky-KG"/>
              </w:rPr>
              <w:t>94,6</w:t>
            </w:r>
          </w:p>
        </w:tc>
        <w:tc>
          <w:tcPr>
            <w:tcW w:w="509" w:type="pct"/>
            <w:vAlign w:val="bottom"/>
          </w:tcPr>
          <w:p w14:paraId="14D831B6" w14:textId="77777777" w:rsidR="00680C53" w:rsidRPr="00680C53" w:rsidRDefault="00680C53" w:rsidP="00680C53">
            <w:pPr>
              <w:jc w:val="right"/>
              <w:rPr>
                <w:sz w:val="20"/>
                <w:szCs w:val="20"/>
                <w:lang w:val="ky-KG"/>
              </w:rPr>
            </w:pPr>
            <w:r w:rsidRPr="00680C53">
              <w:rPr>
                <w:sz w:val="20"/>
                <w:szCs w:val="20"/>
                <w:lang w:val="ky-KG"/>
              </w:rPr>
              <w:t>95,3</w:t>
            </w:r>
          </w:p>
        </w:tc>
        <w:tc>
          <w:tcPr>
            <w:tcW w:w="581" w:type="pct"/>
            <w:vAlign w:val="bottom"/>
          </w:tcPr>
          <w:p w14:paraId="44F7BE33" w14:textId="77777777" w:rsidR="00680C53" w:rsidRPr="00680C53" w:rsidRDefault="00680C53" w:rsidP="00680C53">
            <w:pPr>
              <w:jc w:val="right"/>
              <w:rPr>
                <w:sz w:val="20"/>
                <w:szCs w:val="20"/>
                <w:lang w:val="ky-KG"/>
              </w:rPr>
            </w:pPr>
            <w:r w:rsidRPr="00680C53">
              <w:rPr>
                <w:sz w:val="20"/>
                <w:szCs w:val="20"/>
                <w:lang w:val="ky-KG"/>
              </w:rPr>
              <w:t>98,0</w:t>
            </w:r>
          </w:p>
        </w:tc>
        <w:tc>
          <w:tcPr>
            <w:tcW w:w="509" w:type="pct"/>
            <w:vAlign w:val="bottom"/>
          </w:tcPr>
          <w:p w14:paraId="6F48955F" w14:textId="77777777" w:rsidR="00680C53" w:rsidRPr="00680C53" w:rsidRDefault="00680C53" w:rsidP="00680C53">
            <w:pPr>
              <w:jc w:val="right"/>
              <w:rPr>
                <w:sz w:val="20"/>
                <w:szCs w:val="20"/>
                <w:lang w:val="ky-KG"/>
              </w:rPr>
            </w:pPr>
            <w:r w:rsidRPr="00680C53">
              <w:rPr>
                <w:sz w:val="20"/>
                <w:szCs w:val="20"/>
                <w:lang w:val="ky-KG"/>
              </w:rPr>
              <w:t>101,8</w:t>
            </w:r>
          </w:p>
        </w:tc>
        <w:tc>
          <w:tcPr>
            <w:tcW w:w="581" w:type="pct"/>
            <w:vAlign w:val="bottom"/>
          </w:tcPr>
          <w:p w14:paraId="4E975E76" w14:textId="77777777" w:rsidR="00680C53" w:rsidRPr="00680C53" w:rsidRDefault="00680C53" w:rsidP="00680C53">
            <w:pPr>
              <w:jc w:val="right"/>
              <w:rPr>
                <w:sz w:val="20"/>
                <w:szCs w:val="20"/>
                <w:lang w:val="ky-KG"/>
              </w:rPr>
            </w:pPr>
            <w:r w:rsidRPr="00680C53">
              <w:rPr>
                <w:sz w:val="20"/>
                <w:szCs w:val="20"/>
                <w:lang w:val="ky-KG"/>
              </w:rPr>
              <w:t>52,9</w:t>
            </w:r>
          </w:p>
        </w:tc>
        <w:tc>
          <w:tcPr>
            <w:tcW w:w="509" w:type="pct"/>
            <w:vAlign w:val="bottom"/>
          </w:tcPr>
          <w:p w14:paraId="200FC5F0" w14:textId="77777777" w:rsidR="00680C53" w:rsidRPr="00680C53" w:rsidRDefault="00680C53" w:rsidP="00680C53">
            <w:pPr>
              <w:jc w:val="right"/>
              <w:rPr>
                <w:sz w:val="20"/>
                <w:szCs w:val="20"/>
                <w:lang w:val="ky-KG"/>
              </w:rPr>
            </w:pPr>
            <w:r w:rsidRPr="00680C53">
              <w:rPr>
                <w:sz w:val="20"/>
                <w:szCs w:val="20"/>
                <w:lang w:val="ky-KG"/>
              </w:rPr>
              <w:t>81,8</w:t>
            </w:r>
          </w:p>
        </w:tc>
        <w:tc>
          <w:tcPr>
            <w:tcW w:w="583" w:type="pct"/>
            <w:gridSpan w:val="2"/>
            <w:vAlign w:val="bottom"/>
          </w:tcPr>
          <w:p w14:paraId="18293F56" w14:textId="77777777" w:rsidR="00680C53" w:rsidRPr="00680C53" w:rsidRDefault="00680C53" w:rsidP="00680C53">
            <w:pPr>
              <w:jc w:val="right"/>
              <w:rPr>
                <w:sz w:val="20"/>
                <w:szCs w:val="20"/>
                <w:lang w:val="ky-KG"/>
              </w:rPr>
            </w:pPr>
            <w:r w:rsidRPr="00680C53">
              <w:rPr>
                <w:sz w:val="20"/>
                <w:szCs w:val="20"/>
                <w:lang w:val="ky-KG"/>
              </w:rPr>
              <w:t>106,6</w:t>
            </w:r>
          </w:p>
        </w:tc>
      </w:tr>
      <w:tr w:rsidR="00536346" w:rsidRPr="00680C53" w14:paraId="7B31E0A8" w14:textId="77777777" w:rsidTr="005363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662" w:type="pct"/>
            <w:tcBorders>
              <w:left w:val="nil"/>
              <w:right w:val="nil"/>
            </w:tcBorders>
            <w:vAlign w:val="bottom"/>
          </w:tcPr>
          <w:p w14:paraId="30912BFF" w14:textId="77777777" w:rsidR="00680C53" w:rsidRPr="00680C53" w:rsidRDefault="00680C53" w:rsidP="00680C53">
            <w:pPr>
              <w:spacing w:before="20" w:after="20"/>
              <w:rPr>
                <w:sz w:val="20"/>
                <w:szCs w:val="20"/>
              </w:rPr>
            </w:pPr>
            <w:r w:rsidRPr="00680C53">
              <w:rPr>
                <w:rFonts w:eastAsia="Arial Unicode MS"/>
                <w:sz w:val="20"/>
                <w:szCs w:val="20"/>
                <w:lang w:val="ky-KG"/>
              </w:rPr>
              <w:t>Июнь</w:t>
            </w:r>
          </w:p>
        </w:tc>
        <w:tc>
          <w:tcPr>
            <w:tcW w:w="542" w:type="pct"/>
            <w:gridSpan w:val="2"/>
            <w:vAlign w:val="bottom"/>
          </w:tcPr>
          <w:p w14:paraId="4C518FDB" w14:textId="77777777" w:rsidR="00680C53" w:rsidRPr="00680C53" w:rsidRDefault="00680C53" w:rsidP="00680C53">
            <w:pPr>
              <w:jc w:val="right"/>
              <w:rPr>
                <w:sz w:val="20"/>
                <w:szCs w:val="20"/>
                <w:lang w:val="ky-KG"/>
              </w:rPr>
            </w:pPr>
            <w:r w:rsidRPr="00680C53">
              <w:rPr>
                <w:sz w:val="20"/>
                <w:szCs w:val="20"/>
                <w:lang w:val="ky-KG"/>
              </w:rPr>
              <w:t>109,2</w:t>
            </w:r>
          </w:p>
        </w:tc>
        <w:tc>
          <w:tcPr>
            <w:tcW w:w="524" w:type="pct"/>
            <w:vAlign w:val="bottom"/>
          </w:tcPr>
          <w:p w14:paraId="7008AF11" w14:textId="77777777" w:rsidR="00680C53" w:rsidRPr="00680C53" w:rsidRDefault="00680C53" w:rsidP="00680C53">
            <w:pPr>
              <w:jc w:val="right"/>
              <w:rPr>
                <w:sz w:val="20"/>
                <w:szCs w:val="20"/>
                <w:lang w:val="ky-KG"/>
              </w:rPr>
            </w:pPr>
            <w:r w:rsidRPr="00680C53">
              <w:rPr>
                <w:sz w:val="20"/>
                <w:szCs w:val="20"/>
                <w:lang w:val="ky-KG"/>
              </w:rPr>
              <w:t>90,7</w:t>
            </w:r>
          </w:p>
        </w:tc>
        <w:tc>
          <w:tcPr>
            <w:tcW w:w="509" w:type="pct"/>
            <w:vAlign w:val="bottom"/>
          </w:tcPr>
          <w:p w14:paraId="183113EB" w14:textId="77777777" w:rsidR="00680C53" w:rsidRPr="00680C53" w:rsidRDefault="00680C53" w:rsidP="00680C53">
            <w:pPr>
              <w:jc w:val="right"/>
              <w:rPr>
                <w:sz w:val="20"/>
                <w:szCs w:val="20"/>
                <w:lang w:val="ky-KG"/>
              </w:rPr>
            </w:pPr>
            <w:r w:rsidRPr="00680C53">
              <w:rPr>
                <w:sz w:val="20"/>
                <w:szCs w:val="20"/>
                <w:lang w:val="ky-KG"/>
              </w:rPr>
              <w:t>122,1</w:t>
            </w:r>
          </w:p>
        </w:tc>
        <w:tc>
          <w:tcPr>
            <w:tcW w:w="581" w:type="pct"/>
            <w:vAlign w:val="bottom"/>
          </w:tcPr>
          <w:p w14:paraId="2DD5D1D9" w14:textId="77777777" w:rsidR="00680C53" w:rsidRPr="00680C53" w:rsidRDefault="00680C53" w:rsidP="00680C53">
            <w:pPr>
              <w:jc w:val="right"/>
              <w:rPr>
                <w:sz w:val="20"/>
                <w:szCs w:val="20"/>
                <w:lang w:val="ky-KG"/>
              </w:rPr>
            </w:pPr>
            <w:r w:rsidRPr="00680C53">
              <w:rPr>
                <w:sz w:val="20"/>
                <w:szCs w:val="20"/>
                <w:lang w:val="ky-KG"/>
              </w:rPr>
              <w:t>99,3</w:t>
            </w:r>
          </w:p>
        </w:tc>
        <w:tc>
          <w:tcPr>
            <w:tcW w:w="509" w:type="pct"/>
            <w:vAlign w:val="bottom"/>
          </w:tcPr>
          <w:p w14:paraId="7EE04380" w14:textId="77777777" w:rsidR="00680C53" w:rsidRPr="00680C53" w:rsidRDefault="00680C53" w:rsidP="00680C53">
            <w:pPr>
              <w:jc w:val="right"/>
              <w:rPr>
                <w:sz w:val="20"/>
                <w:szCs w:val="20"/>
                <w:lang w:val="ky-KG"/>
              </w:rPr>
            </w:pPr>
            <w:r w:rsidRPr="00680C53">
              <w:rPr>
                <w:sz w:val="20"/>
                <w:szCs w:val="20"/>
                <w:lang w:val="ky-KG"/>
              </w:rPr>
              <w:t>114,4</w:t>
            </w:r>
          </w:p>
        </w:tc>
        <w:tc>
          <w:tcPr>
            <w:tcW w:w="581" w:type="pct"/>
            <w:vAlign w:val="bottom"/>
          </w:tcPr>
          <w:p w14:paraId="7C8A8540" w14:textId="77777777" w:rsidR="00680C53" w:rsidRPr="00680C53" w:rsidRDefault="00680C53" w:rsidP="00680C53">
            <w:pPr>
              <w:jc w:val="right"/>
              <w:rPr>
                <w:sz w:val="20"/>
                <w:szCs w:val="20"/>
                <w:lang w:val="ky-KG"/>
              </w:rPr>
            </w:pPr>
            <w:r w:rsidRPr="00680C53">
              <w:rPr>
                <w:sz w:val="20"/>
                <w:szCs w:val="20"/>
                <w:lang w:val="ky-KG"/>
              </w:rPr>
              <w:t>62,4</w:t>
            </w:r>
          </w:p>
        </w:tc>
        <w:tc>
          <w:tcPr>
            <w:tcW w:w="509" w:type="pct"/>
            <w:vAlign w:val="bottom"/>
          </w:tcPr>
          <w:p w14:paraId="6926DCE9" w14:textId="77777777" w:rsidR="00680C53" w:rsidRPr="00680C53" w:rsidRDefault="00680C53" w:rsidP="00680C53">
            <w:pPr>
              <w:jc w:val="right"/>
              <w:rPr>
                <w:sz w:val="20"/>
                <w:szCs w:val="20"/>
                <w:lang w:val="ky-KG"/>
              </w:rPr>
            </w:pPr>
            <w:r w:rsidRPr="00680C53">
              <w:rPr>
                <w:sz w:val="20"/>
                <w:szCs w:val="20"/>
                <w:lang w:val="ky-KG"/>
              </w:rPr>
              <w:t>84,4</w:t>
            </w:r>
          </w:p>
        </w:tc>
        <w:tc>
          <w:tcPr>
            <w:tcW w:w="583" w:type="pct"/>
            <w:gridSpan w:val="2"/>
            <w:vAlign w:val="bottom"/>
          </w:tcPr>
          <w:p w14:paraId="12F5CFCF" w14:textId="77777777" w:rsidR="00680C53" w:rsidRPr="00680C53" w:rsidRDefault="00680C53" w:rsidP="00680C53">
            <w:pPr>
              <w:jc w:val="right"/>
              <w:rPr>
                <w:sz w:val="20"/>
                <w:szCs w:val="20"/>
                <w:lang w:val="ky-KG"/>
              </w:rPr>
            </w:pPr>
            <w:r w:rsidRPr="00680C53">
              <w:rPr>
                <w:sz w:val="20"/>
                <w:szCs w:val="20"/>
                <w:lang w:val="ky-KG"/>
              </w:rPr>
              <w:t>132,3</w:t>
            </w:r>
          </w:p>
        </w:tc>
      </w:tr>
      <w:tr w:rsidR="00536346" w:rsidRPr="00680C53" w14:paraId="766AF5B0" w14:textId="77777777" w:rsidTr="005363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662" w:type="pct"/>
            <w:tcBorders>
              <w:left w:val="nil"/>
              <w:right w:val="nil"/>
            </w:tcBorders>
            <w:vAlign w:val="bottom"/>
          </w:tcPr>
          <w:p w14:paraId="43849088" w14:textId="77777777" w:rsidR="00680C53" w:rsidRPr="00680C53" w:rsidRDefault="00680C53" w:rsidP="00680C53">
            <w:pPr>
              <w:spacing w:before="20" w:after="20"/>
              <w:rPr>
                <w:sz w:val="20"/>
                <w:szCs w:val="20"/>
              </w:rPr>
            </w:pPr>
            <w:r w:rsidRPr="00680C53">
              <w:rPr>
                <w:rFonts w:eastAsia="Arial Unicode MS"/>
                <w:sz w:val="20"/>
                <w:szCs w:val="20"/>
              </w:rPr>
              <w:t>II квартал</w:t>
            </w:r>
            <w:r w:rsidRPr="00680C53">
              <w:rPr>
                <w:rFonts w:eastAsia="Arial Unicode MS"/>
                <w:sz w:val="20"/>
                <w:szCs w:val="20"/>
                <w:vertAlign w:val="superscript"/>
              </w:rPr>
              <w:t>1</w:t>
            </w:r>
          </w:p>
        </w:tc>
        <w:tc>
          <w:tcPr>
            <w:tcW w:w="542" w:type="pct"/>
            <w:gridSpan w:val="2"/>
            <w:vAlign w:val="bottom"/>
          </w:tcPr>
          <w:p w14:paraId="4FA982DA" w14:textId="77777777" w:rsidR="00680C53" w:rsidRPr="00680C53" w:rsidRDefault="00680C53" w:rsidP="00680C53">
            <w:pPr>
              <w:jc w:val="right"/>
              <w:rPr>
                <w:sz w:val="20"/>
                <w:szCs w:val="20"/>
                <w:lang w:val="ky-KG"/>
              </w:rPr>
            </w:pPr>
            <w:r w:rsidRPr="00680C53">
              <w:rPr>
                <w:sz w:val="20"/>
                <w:szCs w:val="20"/>
                <w:lang w:val="ky-KG"/>
              </w:rPr>
              <w:t>136,3</w:t>
            </w:r>
          </w:p>
        </w:tc>
        <w:tc>
          <w:tcPr>
            <w:tcW w:w="524" w:type="pct"/>
            <w:vAlign w:val="bottom"/>
          </w:tcPr>
          <w:p w14:paraId="350DD00B" w14:textId="77777777" w:rsidR="00680C53" w:rsidRPr="00680C53" w:rsidRDefault="00680C53" w:rsidP="00680C53">
            <w:pPr>
              <w:jc w:val="right"/>
              <w:rPr>
                <w:sz w:val="20"/>
                <w:szCs w:val="20"/>
                <w:lang w:val="ky-KG"/>
              </w:rPr>
            </w:pPr>
            <w:r w:rsidRPr="00680C53">
              <w:rPr>
                <w:sz w:val="20"/>
                <w:szCs w:val="20"/>
                <w:lang w:val="ky-KG"/>
              </w:rPr>
              <w:t>81,7</w:t>
            </w:r>
          </w:p>
        </w:tc>
        <w:tc>
          <w:tcPr>
            <w:tcW w:w="509" w:type="pct"/>
            <w:vAlign w:val="bottom"/>
          </w:tcPr>
          <w:p w14:paraId="6DF31095" w14:textId="77777777" w:rsidR="00680C53" w:rsidRPr="00680C53" w:rsidRDefault="00680C53" w:rsidP="00680C53">
            <w:pPr>
              <w:jc w:val="right"/>
              <w:rPr>
                <w:sz w:val="20"/>
                <w:szCs w:val="20"/>
                <w:lang w:val="ky-KG"/>
              </w:rPr>
            </w:pPr>
            <w:r w:rsidRPr="00680C53">
              <w:rPr>
                <w:sz w:val="20"/>
                <w:szCs w:val="20"/>
                <w:lang w:val="ky-KG"/>
              </w:rPr>
              <w:t>105,5</w:t>
            </w:r>
          </w:p>
        </w:tc>
        <w:tc>
          <w:tcPr>
            <w:tcW w:w="581" w:type="pct"/>
            <w:vAlign w:val="bottom"/>
          </w:tcPr>
          <w:p w14:paraId="20D0151F" w14:textId="77777777" w:rsidR="00680C53" w:rsidRPr="00680C53" w:rsidRDefault="00680C53" w:rsidP="00680C53">
            <w:pPr>
              <w:jc w:val="right"/>
              <w:rPr>
                <w:sz w:val="20"/>
                <w:szCs w:val="20"/>
                <w:lang w:val="ky-KG"/>
              </w:rPr>
            </w:pPr>
            <w:r w:rsidRPr="00680C53">
              <w:rPr>
                <w:sz w:val="20"/>
                <w:szCs w:val="20"/>
                <w:lang w:val="ky-KG"/>
              </w:rPr>
              <w:t>96,2</w:t>
            </w:r>
          </w:p>
        </w:tc>
        <w:tc>
          <w:tcPr>
            <w:tcW w:w="509" w:type="pct"/>
            <w:vAlign w:val="bottom"/>
          </w:tcPr>
          <w:p w14:paraId="69C71CCD" w14:textId="77777777" w:rsidR="00680C53" w:rsidRPr="00680C53" w:rsidRDefault="00680C53" w:rsidP="00680C53">
            <w:pPr>
              <w:jc w:val="right"/>
              <w:rPr>
                <w:sz w:val="20"/>
                <w:szCs w:val="20"/>
                <w:lang w:val="ky-KG"/>
              </w:rPr>
            </w:pPr>
            <w:r w:rsidRPr="00680C53">
              <w:rPr>
                <w:sz w:val="20"/>
                <w:szCs w:val="20"/>
                <w:lang w:val="ky-KG"/>
              </w:rPr>
              <w:t>119,2</w:t>
            </w:r>
          </w:p>
        </w:tc>
        <w:tc>
          <w:tcPr>
            <w:tcW w:w="581" w:type="pct"/>
            <w:vAlign w:val="bottom"/>
          </w:tcPr>
          <w:p w14:paraId="16A8DCCF" w14:textId="77777777" w:rsidR="00680C53" w:rsidRPr="00680C53" w:rsidRDefault="00680C53" w:rsidP="00680C53">
            <w:pPr>
              <w:jc w:val="right"/>
              <w:rPr>
                <w:sz w:val="20"/>
                <w:szCs w:val="20"/>
                <w:lang w:val="ky-KG"/>
              </w:rPr>
            </w:pPr>
            <w:r w:rsidRPr="00680C53">
              <w:rPr>
                <w:sz w:val="20"/>
                <w:szCs w:val="20"/>
                <w:lang w:val="ky-KG"/>
              </w:rPr>
              <w:t>26,5</w:t>
            </w:r>
          </w:p>
        </w:tc>
        <w:tc>
          <w:tcPr>
            <w:tcW w:w="509" w:type="pct"/>
            <w:vAlign w:val="bottom"/>
          </w:tcPr>
          <w:p w14:paraId="672BC019" w14:textId="77777777" w:rsidR="00680C53" w:rsidRPr="00680C53" w:rsidRDefault="00680C53" w:rsidP="00680C53">
            <w:pPr>
              <w:jc w:val="right"/>
              <w:rPr>
                <w:sz w:val="20"/>
                <w:szCs w:val="20"/>
                <w:lang w:val="ky-KG"/>
              </w:rPr>
            </w:pPr>
            <w:r w:rsidRPr="00680C53">
              <w:rPr>
                <w:sz w:val="20"/>
                <w:szCs w:val="20"/>
                <w:lang w:val="ky-KG"/>
              </w:rPr>
              <w:t>67,9</w:t>
            </w:r>
          </w:p>
        </w:tc>
        <w:tc>
          <w:tcPr>
            <w:tcW w:w="583" w:type="pct"/>
            <w:gridSpan w:val="2"/>
            <w:vAlign w:val="bottom"/>
          </w:tcPr>
          <w:p w14:paraId="14756330" w14:textId="77777777" w:rsidR="00680C53" w:rsidRPr="00680C53" w:rsidRDefault="00680C53" w:rsidP="00680C53">
            <w:pPr>
              <w:jc w:val="right"/>
              <w:rPr>
                <w:sz w:val="20"/>
                <w:szCs w:val="20"/>
                <w:lang w:val="ky-KG"/>
              </w:rPr>
            </w:pPr>
            <w:r w:rsidRPr="00680C53">
              <w:rPr>
                <w:sz w:val="20"/>
                <w:szCs w:val="20"/>
                <w:lang w:val="ky-KG"/>
              </w:rPr>
              <w:t>142,5</w:t>
            </w:r>
          </w:p>
        </w:tc>
      </w:tr>
      <w:tr w:rsidR="00536346" w:rsidRPr="00680C53" w14:paraId="18E72E12" w14:textId="77777777" w:rsidTr="005363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662" w:type="pct"/>
            <w:tcBorders>
              <w:left w:val="nil"/>
              <w:right w:val="nil"/>
            </w:tcBorders>
            <w:vAlign w:val="bottom"/>
          </w:tcPr>
          <w:p w14:paraId="00604532" w14:textId="77777777" w:rsidR="00680C53" w:rsidRPr="00680C53" w:rsidRDefault="00680C53" w:rsidP="00680C53">
            <w:pPr>
              <w:spacing w:before="20" w:after="20"/>
              <w:rPr>
                <w:rFonts w:eastAsia="Arial Unicode MS"/>
                <w:sz w:val="20"/>
                <w:szCs w:val="20"/>
                <w:lang w:val="ky-KG"/>
              </w:rPr>
            </w:pPr>
            <w:r w:rsidRPr="00680C53">
              <w:rPr>
                <w:rFonts w:eastAsia="Arial Unicode MS"/>
                <w:sz w:val="20"/>
                <w:szCs w:val="20"/>
                <w:lang w:val="ky-KG"/>
              </w:rPr>
              <w:t>Июль</w:t>
            </w:r>
          </w:p>
        </w:tc>
        <w:tc>
          <w:tcPr>
            <w:tcW w:w="542" w:type="pct"/>
            <w:gridSpan w:val="2"/>
            <w:vAlign w:val="bottom"/>
          </w:tcPr>
          <w:p w14:paraId="084B4424" w14:textId="77777777" w:rsidR="00680C53" w:rsidRPr="00680C53" w:rsidRDefault="00680C53" w:rsidP="00680C53">
            <w:pPr>
              <w:jc w:val="right"/>
              <w:rPr>
                <w:sz w:val="20"/>
                <w:szCs w:val="20"/>
                <w:lang w:val="ky-KG"/>
              </w:rPr>
            </w:pPr>
            <w:r w:rsidRPr="00680C53">
              <w:rPr>
                <w:sz w:val="20"/>
                <w:szCs w:val="20"/>
                <w:lang w:val="ky-KG"/>
              </w:rPr>
              <w:t>85,9</w:t>
            </w:r>
          </w:p>
        </w:tc>
        <w:tc>
          <w:tcPr>
            <w:tcW w:w="524" w:type="pct"/>
            <w:vAlign w:val="bottom"/>
          </w:tcPr>
          <w:p w14:paraId="4A81DCAA" w14:textId="77777777" w:rsidR="00680C53" w:rsidRPr="00680C53" w:rsidRDefault="00680C53" w:rsidP="00680C53">
            <w:pPr>
              <w:jc w:val="right"/>
              <w:rPr>
                <w:sz w:val="20"/>
                <w:szCs w:val="20"/>
                <w:lang w:val="ky-KG"/>
              </w:rPr>
            </w:pPr>
            <w:r w:rsidRPr="00680C53">
              <w:rPr>
                <w:sz w:val="20"/>
                <w:szCs w:val="20"/>
                <w:lang w:val="ky-KG"/>
              </w:rPr>
              <w:t>85,7</w:t>
            </w:r>
          </w:p>
        </w:tc>
        <w:tc>
          <w:tcPr>
            <w:tcW w:w="509" w:type="pct"/>
            <w:vAlign w:val="bottom"/>
          </w:tcPr>
          <w:p w14:paraId="72FB47D4" w14:textId="77777777" w:rsidR="00680C53" w:rsidRPr="00680C53" w:rsidRDefault="00680C53" w:rsidP="00680C53">
            <w:pPr>
              <w:jc w:val="right"/>
              <w:rPr>
                <w:sz w:val="20"/>
                <w:szCs w:val="20"/>
                <w:lang w:val="ky-KG"/>
              </w:rPr>
            </w:pPr>
            <w:r w:rsidRPr="00680C53">
              <w:rPr>
                <w:sz w:val="20"/>
                <w:szCs w:val="20"/>
                <w:lang w:val="ky-KG"/>
              </w:rPr>
              <w:t>93,6</w:t>
            </w:r>
          </w:p>
        </w:tc>
        <w:tc>
          <w:tcPr>
            <w:tcW w:w="581" w:type="pct"/>
            <w:vAlign w:val="bottom"/>
          </w:tcPr>
          <w:p w14:paraId="2CFF7805" w14:textId="77777777" w:rsidR="00680C53" w:rsidRPr="00680C53" w:rsidRDefault="00680C53" w:rsidP="00680C53">
            <w:pPr>
              <w:jc w:val="right"/>
              <w:rPr>
                <w:sz w:val="20"/>
                <w:szCs w:val="20"/>
                <w:lang w:val="ky-KG"/>
              </w:rPr>
            </w:pPr>
            <w:r w:rsidRPr="00680C53">
              <w:rPr>
                <w:sz w:val="20"/>
                <w:szCs w:val="20"/>
                <w:lang w:val="ky-KG"/>
              </w:rPr>
              <w:t>98,9</w:t>
            </w:r>
          </w:p>
        </w:tc>
        <w:tc>
          <w:tcPr>
            <w:tcW w:w="509" w:type="pct"/>
            <w:vAlign w:val="bottom"/>
          </w:tcPr>
          <w:p w14:paraId="5FAC0FC9" w14:textId="77777777" w:rsidR="00680C53" w:rsidRPr="00680C53" w:rsidRDefault="00680C53" w:rsidP="00680C53">
            <w:pPr>
              <w:jc w:val="right"/>
              <w:rPr>
                <w:sz w:val="20"/>
                <w:szCs w:val="20"/>
                <w:lang w:val="ky-KG"/>
              </w:rPr>
            </w:pPr>
            <w:r w:rsidRPr="00680C53">
              <w:rPr>
                <w:sz w:val="20"/>
                <w:szCs w:val="20"/>
                <w:lang w:val="ky-KG"/>
              </w:rPr>
              <w:t>98,0</w:t>
            </w:r>
          </w:p>
        </w:tc>
        <w:tc>
          <w:tcPr>
            <w:tcW w:w="581" w:type="pct"/>
            <w:vAlign w:val="bottom"/>
          </w:tcPr>
          <w:p w14:paraId="66E68628" w14:textId="77777777" w:rsidR="00680C53" w:rsidRPr="00680C53" w:rsidRDefault="00680C53" w:rsidP="00680C53">
            <w:pPr>
              <w:jc w:val="right"/>
              <w:rPr>
                <w:sz w:val="20"/>
                <w:szCs w:val="20"/>
                <w:lang w:val="ky-KG"/>
              </w:rPr>
            </w:pPr>
            <w:r w:rsidRPr="00680C53">
              <w:rPr>
                <w:sz w:val="20"/>
                <w:szCs w:val="20"/>
                <w:lang w:val="ky-KG"/>
              </w:rPr>
              <w:t>87,5</w:t>
            </w:r>
          </w:p>
        </w:tc>
        <w:tc>
          <w:tcPr>
            <w:tcW w:w="509" w:type="pct"/>
            <w:vAlign w:val="bottom"/>
          </w:tcPr>
          <w:p w14:paraId="34B59B34" w14:textId="77777777" w:rsidR="00680C53" w:rsidRPr="00680C53" w:rsidRDefault="00680C53" w:rsidP="00680C53">
            <w:pPr>
              <w:jc w:val="right"/>
              <w:rPr>
                <w:sz w:val="20"/>
                <w:szCs w:val="20"/>
                <w:lang w:val="ky-KG"/>
              </w:rPr>
            </w:pPr>
            <w:r w:rsidRPr="00680C53">
              <w:rPr>
                <w:sz w:val="20"/>
                <w:szCs w:val="20"/>
                <w:lang w:val="ky-KG"/>
              </w:rPr>
              <w:t>64,9</w:t>
            </w:r>
          </w:p>
        </w:tc>
        <w:tc>
          <w:tcPr>
            <w:tcW w:w="583" w:type="pct"/>
            <w:gridSpan w:val="2"/>
            <w:vAlign w:val="bottom"/>
          </w:tcPr>
          <w:p w14:paraId="360FD83B" w14:textId="77777777" w:rsidR="00680C53" w:rsidRPr="00680C53" w:rsidRDefault="00680C53" w:rsidP="00680C53">
            <w:pPr>
              <w:jc w:val="right"/>
              <w:rPr>
                <w:sz w:val="20"/>
                <w:szCs w:val="20"/>
                <w:lang w:val="ky-KG"/>
              </w:rPr>
            </w:pPr>
            <w:r w:rsidRPr="00680C53">
              <w:rPr>
                <w:sz w:val="20"/>
                <w:szCs w:val="20"/>
                <w:lang w:val="ky-KG"/>
              </w:rPr>
              <w:t>82,8</w:t>
            </w:r>
          </w:p>
        </w:tc>
      </w:tr>
      <w:tr w:rsidR="00536346" w:rsidRPr="00680C53" w14:paraId="06444305" w14:textId="77777777" w:rsidTr="005363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662" w:type="pct"/>
            <w:tcBorders>
              <w:left w:val="nil"/>
              <w:right w:val="nil"/>
            </w:tcBorders>
            <w:vAlign w:val="bottom"/>
          </w:tcPr>
          <w:p w14:paraId="77DF2BD2" w14:textId="77777777" w:rsidR="00680C53" w:rsidRPr="00680C53" w:rsidRDefault="00680C53" w:rsidP="00680C53">
            <w:pPr>
              <w:spacing w:before="20" w:after="20"/>
              <w:rPr>
                <w:rFonts w:eastAsia="Arial Unicode MS"/>
                <w:sz w:val="20"/>
                <w:szCs w:val="20"/>
                <w:lang w:val="ky-KG"/>
              </w:rPr>
            </w:pPr>
            <w:r w:rsidRPr="00680C53">
              <w:rPr>
                <w:rFonts w:eastAsia="Arial Unicode MS"/>
                <w:sz w:val="20"/>
                <w:szCs w:val="20"/>
                <w:lang w:val="ky-KG"/>
              </w:rPr>
              <w:t>Август</w:t>
            </w:r>
          </w:p>
        </w:tc>
        <w:tc>
          <w:tcPr>
            <w:tcW w:w="542" w:type="pct"/>
            <w:gridSpan w:val="2"/>
            <w:vAlign w:val="bottom"/>
          </w:tcPr>
          <w:p w14:paraId="47A11BD6" w14:textId="77777777" w:rsidR="00680C53" w:rsidRPr="00680C53" w:rsidRDefault="00680C53" w:rsidP="00680C53">
            <w:pPr>
              <w:jc w:val="right"/>
              <w:rPr>
                <w:sz w:val="20"/>
                <w:szCs w:val="20"/>
                <w:lang w:val="ky-KG"/>
              </w:rPr>
            </w:pPr>
            <w:r w:rsidRPr="00680C53">
              <w:rPr>
                <w:sz w:val="20"/>
                <w:szCs w:val="20"/>
                <w:lang w:val="ky-KG"/>
              </w:rPr>
              <w:t>69,8</w:t>
            </w:r>
          </w:p>
        </w:tc>
        <w:tc>
          <w:tcPr>
            <w:tcW w:w="524" w:type="pct"/>
            <w:vAlign w:val="bottom"/>
          </w:tcPr>
          <w:p w14:paraId="0AB5C706" w14:textId="77777777" w:rsidR="00680C53" w:rsidRPr="00680C53" w:rsidRDefault="00680C53" w:rsidP="00680C53">
            <w:pPr>
              <w:jc w:val="right"/>
              <w:rPr>
                <w:sz w:val="20"/>
                <w:szCs w:val="20"/>
                <w:lang w:val="ky-KG"/>
              </w:rPr>
            </w:pPr>
            <w:r w:rsidRPr="00680C53">
              <w:rPr>
                <w:sz w:val="20"/>
                <w:szCs w:val="20"/>
                <w:lang w:val="ky-KG"/>
              </w:rPr>
              <w:t>93,0</w:t>
            </w:r>
          </w:p>
        </w:tc>
        <w:tc>
          <w:tcPr>
            <w:tcW w:w="509" w:type="pct"/>
            <w:vAlign w:val="bottom"/>
          </w:tcPr>
          <w:p w14:paraId="7AA0E254" w14:textId="77777777" w:rsidR="00680C53" w:rsidRPr="00680C53" w:rsidRDefault="00680C53" w:rsidP="00680C53">
            <w:pPr>
              <w:jc w:val="right"/>
              <w:rPr>
                <w:sz w:val="20"/>
                <w:szCs w:val="20"/>
                <w:lang w:val="ky-KG"/>
              </w:rPr>
            </w:pPr>
            <w:r w:rsidRPr="00680C53">
              <w:rPr>
                <w:sz w:val="20"/>
                <w:szCs w:val="20"/>
                <w:lang w:val="ky-KG"/>
              </w:rPr>
              <w:t>97,3</w:t>
            </w:r>
          </w:p>
        </w:tc>
        <w:tc>
          <w:tcPr>
            <w:tcW w:w="581" w:type="pct"/>
            <w:vAlign w:val="bottom"/>
          </w:tcPr>
          <w:p w14:paraId="0917B6B7" w14:textId="77777777" w:rsidR="00680C53" w:rsidRPr="00680C53" w:rsidRDefault="00680C53" w:rsidP="00680C53">
            <w:pPr>
              <w:jc w:val="right"/>
              <w:rPr>
                <w:sz w:val="20"/>
                <w:szCs w:val="20"/>
                <w:lang w:val="ky-KG"/>
              </w:rPr>
            </w:pPr>
            <w:r w:rsidRPr="00680C53">
              <w:rPr>
                <w:sz w:val="20"/>
                <w:szCs w:val="20"/>
                <w:lang w:val="ky-KG"/>
              </w:rPr>
              <w:t>99,8</w:t>
            </w:r>
          </w:p>
        </w:tc>
        <w:tc>
          <w:tcPr>
            <w:tcW w:w="509" w:type="pct"/>
            <w:vAlign w:val="bottom"/>
          </w:tcPr>
          <w:p w14:paraId="6DC94A3E" w14:textId="77777777" w:rsidR="00680C53" w:rsidRPr="00680C53" w:rsidRDefault="00680C53" w:rsidP="00680C53">
            <w:pPr>
              <w:jc w:val="right"/>
              <w:rPr>
                <w:sz w:val="20"/>
                <w:szCs w:val="20"/>
                <w:lang w:val="ky-KG"/>
              </w:rPr>
            </w:pPr>
            <w:r w:rsidRPr="00680C53">
              <w:rPr>
                <w:sz w:val="20"/>
                <w:szCs w:val="20"/>
                <w:lang w:val="ky-KG"/>
              </w:rPr>
              <w:t>98,6</w:t>
            </w:r>
          </w:p>
        </w:tc>
        <w:tc>
          <w:tcPr>
            <w:tcW w:w="581" w:type="pct"/>
            <w:vAlign w:val="bottom"/>
          </w:tcPr>
          <w:p w14:paraId="5E321C77" w14:textId="77777777" w:rsidR="00680C53" w:rsidRPr="00680C53" w:rsidRDefault="00680C53" w:rsidP="00680C53">
            <w:pPr>
              <w:jc w:val="right"/>
              <w:rPr>
                <w:sz w:val="20"/>
                <w:szCs w:val="20"/>
                <w:lang w:val="ky-KG"/>
              </w:rPr>
            </w:pPr>
            <w:r w:rsidRPr="00680C53">
              <w:rPr>
                <w:sz w:val="20"/>
                <w:szCs w:val="20"/>
                <w:lang w:val="ky-KG"/>
              </w:rPr>
              <w:t>94,0</w:t>
            </w:r>
          </w:p>
        </w:tc>
        <w:tc>
          <w:tcPr>
            <w:tcW w:w="509" w:type="pct"/>
            <w:vAlign w:val="bottom"/>
          </w:tcPr>
          <w:p w14:paraId="437AE975" w14:textId="77777777" w:rsidR="00680C53" w:rsidRPr="00680C53" w:rsidRDefault="00680C53" w:rsidP="00680C53">
            <w:pPr>
              <w:jc w:val="right"/>
              <w:rPr>
                <w:sz w:val="20"/>
                <w:szCs w:val="20"/>
                <w:lang w:val="ky-KG"/>
              </w:rPr>
            </w:pPr>
            <w:r w:rsidRPr="00680C53">
              <w:rPr>
                <w:sz w:val="20"/>
                <w:szCs w:val="20"/>
                <w:lang w:val="ky-KG"/>
              </w:rPr>
              <w:t>68,4</w:t>
            </w:r>
          </w:p>
        </w:tc>
        <w:tc>
          <w:tcPr>
            <w:tcW w:w="583" w:type="pct"/>
            <w:gridSpan w:val="2"/>
            <w:vAlign w:val="bottom"/>
          </w:tcPr>
          <w:p w14:paraId="5D5AFA61" w14:textId="77777777" w:rsidR="00680C53" w:rsidRPr="00680C53" w:rsidRDefault="00680C53" w:rsidP="00680C53">
            <w:pPr>
              <w:jc w:val="right"/>
              <w:rPr>
                <w:sz w:val="20"/>
                <w:szCs w:val="20"/>
                <w:lang w:val="ky-KG"/>
              </w:rPr>
            </w:pPr>
            <w:r w:rsidRPr="00680C53">
              <w:rPr>
                <w:sz w:val="20"/>
                <w:szCs w:val="20"/>
                <w:lang w:val="ky-KG"/>
              </w:rPr>
              <w:t>89,6</w:t>
            </w:r>
          </w:p>
        </w:tc>
      </w:tr>
      <w:tr w:rsidR="00536346" w:rsidRPr="00680C53" w14:paraId="782DB72E" w14:textId="77777777" w:rsidTr="005363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662" w:type="pct"/>
            <w:tcBorders>
              <w:left w:val="nil"/>
              <w:right w:val="nil"/>
            </w:tcBorders>
            <w:vAlign w:val="bottom"/>
          </w:tcPr>
          <w:p w14:paraId="03CBB9E3" w14:textId="77777777" w:rsidR="00680C53" w:rsidRPr="00680C53" w:rsidRDefault="00680C53" w:rsidP="00680C53">
            <w:pPr>
              <w:spacing w:before="20" w:after="20"/>
              <w:rPr>
                <w:rFonts w:eastAsia="Arial Unicode MS"/>
                <w:sz w:val="20"/>
                <w:szCs w:val="20"/>
                <w:lang w:val="ky-KG"/>
              </w:rPr>
            </w:pPr>
            <w:r w:rsidRPr="00680C53">
              <w:rPr>
                <w:rFonts w:eastAsia="Arial Unicode MS"/>
                <w:sz w:val="20"/>
                <w:szCs w:val="20"/>
                <w:lang w:val="ky-KG"/>
              </w:rPr>
              <w:t>Сентябрь</w:t>
            </w:r>
          </w:p>
        </w:tc>
        <w:tc>
          <w:tcPr>
            <w:tcW w:w="542" w:type="pct"/>
            <w:gridSpan w:val="2"/>
            <w:vAlign w:val="bottom"/>
          </w:tcPr>
          <w:p w14:paraId="39A6ED3E" w14:textId="77777777" w:rsidR="00680C53" w:rsidRPr="00680C53" w:rsidRDefault="00680C53" w:rsidP="00680C53">
            <w:pPr>
              <w:jc w:val="right"/>
              <w:rPr>
                <w:sz w:val="20"/>
                <w:szCs w:val="20"/>
                <w:lang w:val="ky-KG"/>
              </w:rPr>
            </w:pPr>
            <w:r w:rsidRPr="00680C53">
              <w:rPr>
                <w:sz w:val="20"/>
                <w:szCs w:val="20"/>
                <w:lang w:val="ky-KG"/>
              </w:rPr>
              <w:t>89,7</w:t>
            </w:r>
          </w:p>
        </w:tc>
        <w:tc>
          <w:tcPr>
            <w:tcW w:w="524" w:type="pct"/>
            <w:vAlign w:val="bottom"/>
          </w:tcPr>
          <w:p w14:paraId="53E82AB4" w14:textId="77777777" w:rsidR="00680C53" w:rsidRPr="00680C53" w:rsidRDefault="00680C53" w:rsidP="00680C53">
            <w:pPr>
              <w:jc w:val="right"/>
              <w:rPr>
                <w:sz w:val="20"/>
                <w:szCs w:val="20"/>
                <w:lang w:val="ky-KG"/>
              </w:rPr>
            </w:pPr>
            <w:r w:rsidRPr="00680C53">
              <w:rPr>
                <w:sz w:val="20"/>
                <w:szCs w:val="20"/>
                <w:lang w:val="ky-KG"/>
              </w:rPr>
              <w:t>103,5</w:t>
            </w:r>
          </w:p>
        </w:tc>
        <w:tc>
          <w:tcPr>
            <w:tcW w:w="509" w:type="pct"/>
            <w:vAlign w:val="bottom"/>
          </w:tcPr>
          <w:p w14:paraId="0CBB2AAA" w14:textId="77777777" w:rsidR="00680C53" w:rsidRPr="00680C53" w:rsidRDefault="00680C53" w:rsidP="00680C53">
            <w:pPr>
              <w:jc w:val="right"/>
              <w:rPr>
                <w:sz w:val="20"/>
                <w:szCs w:val="20"/>
                <w:lang w:val="ky-KG"/>
              </w:rPr>
            </w:pPr>
            <w:r w:rsidRPr="00680C53">
              <w:rPr>
                <w:sz w:val="20"/>
                <w:szCs w:val="20"/>
                <w:lang w:val="ky-KG"/>
              </w:rPr>
              <w:t>102,2</w:t>
            </w:r>
          </w:p>
        </w:tc>
        <w:tc>
          <w:tcPr>
            <w:tcW w:w="581" w:type="pct"/>
            <w:vAlign w:val="bottom"/>
          </w:tcPr>
          <w:p w14:paraId="0360651F" w14:textId="77777777" w:rsidR="00680C53" w:rsidRPr="00680C53" w:rsidRDefault="00680C53" w:rsidP="00680C53">
            <w:pPr>
              <w:jc w:val="right"/>
              <w:rPr>
                <w:sz w:val="20"/>
                <w:szCs w:val="20"/>
                <w:lang w:val="ky-KG"/>
              </w:rPr>
            </w:pPr>
            <w:r w:rsidRPr="00680C53">
              <w:rPr>
                <w:sz w:val="20"/>
                <w:szCs w:val="20"/>
                <w:lang w:val="ky-KG"/>
              </w:rPr>
              <w:t>102,8</w:t>
            </w:r>
          </w:p>
        </w:tc>
        <w:tc>
          <w:tcPr>
            <w:tcW w:w="509" w:type="pct"/>
            <w:vAlign w:val="bottom"/>
          </w:tcPr>
          <w:p w14:paraId="241413EE" w14:textId="77777777" w:rsidR="00680C53" w:rsidRPr="00680C53" w:rsidRDefault="00680C53" w:rsidP="00680C53">
            <w:pPr>
              <w:jc w:val="right"/>
              <w:rPr>
                <w:sz w:val="20"/>
                <w:szCs w:val="20"/>
                <w:lang w:val="ky-KG"/>
              </w:rPr>
            </w:pPr>
            <w:r w:rsidRPr="00680C53">
              <w:rPr>
                <w:sz w:val="20"/>
                <w:szCs w:val="20"/>
                <w:lang w:val="ky-KG"/>
              </w:rPr>
              <w:t>100,1</w:t>
            </w:r>
          </w:p>
        </w:tc>
        <w:tc>
          <w:tcPr>
            <w:tcW w:w="581" w:type="pct"/>
            <w:vAlign w:val="bottom"/>
          </w:tcPr>
          <w:p w14:paraId="314D57BF" w14:textId="77777777" w:rsidR="00680C53" w:rsidRPr="00680C53" w:rsidRDefault="00680C53" w:rsidP="00680C53">
            <w:pPr>
              <w:jc w:val="right"/>
              <w:rPr>
                <w:sz w:val="20"/>
                <w:szCs w:val="20"/>
                <w:lang w:val="ky-KG"/>
              </w:rPr>
            </w:pPr>
            <w:r w:rsidRPr="00680C53">
              <w:rPr>
                <w:sz w:val="20"/>
                <w:szCs w:val="20"/>
                <w:lang w:val="ky-KG"/>
              </w:rPr>
              <w:t>128,8</w:t>
            </w:r>
          </w:p>
        </w:tc>
        <w:tc>
          <w:tcPr>
            <w:tcW w:w="509" w:type="pct"/>
            <w:vAlign w:val="bottom"/>
          </w:tcPr>
          <w:p w14:paraId="7F2BFC65" w14:textId="77777777" w:rsidR="00680C53" w:rsidRPr="00680C53" w:rsidRDefault="00680C53" w:rsidP="00680C53">
            <w:pPr>
              <w:jc w:val="right"/>
              <w:rPr>
                <w:sz w:val="20"/>
                <w:szCs w:val="20"/>
                <w:lang w:val="ky-KG"/>
              </w:rPr>
            </w:pPr>
            <w:r w:rsidRPr="00680C53">
              <w:rPr>
                <w:sz w:val="20"/>
                <w:szCs w:val="20"/>
                <w:lang w:val="ky-KG"/>
              </w:rPr>
              <w:t>104,7</w:t>
            </w:r>
          </w:p>
        </w:tc>
        <w:tc>
          <w:tcPr>
            <w:tcW w:w="583" w:type="pct"/>
            <w:gridSpan w:val="2"/>
            <w:vAlign w:val="bottom"/>
          </w:tcPr>
          <w:p w14:paraId="557EAFDE" w14:textId="77777777" w:rsidR="00680C53" w:rsidRPr="00680C53" w:rsidRDefault="00680C53" w:rsidP="00680C53">
            <w:pPr>
              <w:jc w:val="right"/>
              <w:rPr>
                <w:sz w:val="20"/>
                <w:szCs w:val="20"/>
                <w:lang w:val="ky-KG"/>
              </w:rPr>
            </w:pPr>
            <w:r w:rsidRPr="00680C53">
              <w:rPr>
                <w:sz w:val="20"/>
                <w:szCs w:val="20"/>
                <w:lang w:val="ky-KG"/>
              </w:rPr>
              <w:t>100,9</w:t>
            </w:r>
          </w:p>
        </w:tc>
      </w:tr>
      <w:tr w:rsidR="00536346" w:rsidRPr="00680C53" w14:paraId="79368635" w14:textId="77777777" w:rsidTr="005363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662" w:type="pct"/>
            <w:tcBorders>
              <w:left w:val="nil"/>
              <w:right w:val="nil"/>
            </w:tcBorders>
            <w:vAlign w:val="bottom"/>
          </w:tcPr>
          <w:p w14:paraId="0CD95042" w14:textId="77777777" w:rsidR="00680C53" w:rsidRPr="00680C53" w:rsidRDefault="00680C53" w:rsidP="00680C53">
            <w:pPr>
              <w:spacing w:before="20" w:after="20"/>
              <w:rPr>
                <w:rFonts w:eastAsia="Arial Unicode MS"/>
                <w:sz w:val="20"/>
                <w:szCs w:val="20"/>
                <w:lang w:val="ky-KG"/>
              </w:rPr>
            </w:pPr>
            <w:r w:rsidRPr="00680C53">
              <w:rPr>
                <w:rFonts w:eastAsia="Arial Unicode MS"/>
                <w:sz w:val="20"/>
                <w:szCs w:val="20"/>
              </w:rPr>
              <w:t>II</w:t>
            </w:r>
            <w:r w:rsidRPr="00680C53">
              <w:rPr>
                <w:rFonts w:eastAsia="Arial Unicode MS"/>
                <w:sz w:val="20"/>
                <w:szCs w:val="20"/>
                <w:lang w:val="en-US"/>
              </w:rPr>
              <w:t>I</w:t>
            </w:r>
            <w:r w:rsidRPr="00680C53">
              <w:rPr>
                <w:rFonts w:eastAsia="Arial Unicode MS"/>
                <w:sz w:val="20"/>
                <w:szCs w:val="20"/>
                <w:lang w:val="ky-KG"/>
              </w:rPr>
              <w:t xml:space="preserve"> </w:t>
            </w:r>
            <w:r w:rsidRPr="00680C53">
              <w:rPr>
                <w:rFonts w:eastAsia="Arial Unicode MS"/>
                <w:sz w:val="20"/>
                <w:szCs w:val="20"/>
              </w:rPr>
              <w:t>квартал</w:t>
            </w:r>
            <w:r w:rsidRPr="00680C53">
              <w:rPr>
                <w:rFonts w:eastAsia="Arial Unicode MS"/>
                <w:sz w:val="20"/>
                <w:szCs w:val="20"/>
                <w:vertAlign w:val="superscript"/>
              </w:rPr>
              <w:t>1</w:t>
            </w:r>
          </w:p>
        </w:tc>
        <w:tc>
          <w:tcPr>
            <w:tcW w:w="542" w:type="pct"/>
            <w:gridSpan w:val="2"/>
            <w:vAlign w:val="bottom"/>
          </w:tcPr>
          <w:p w14:paraId="07E8A0DD" w14:textId="77777777" w:rsidR="00680C53" w:rsidRPr="00680C53" w:rsidRDefault="00680C53" w:rsidP="00680C53">
            <w:pPr>
              <w:jc w:val="right"/>
              <w:rPr>
                <w:sz w:val="20"/>
                <w:szCs w:val="20"/>
                <w:lang w:val="ky-KG"/>
              </w:rPr>
            </w:pPr>
            <w:r w:rsidRPr="00680C53">
              <w:rPr>
                <w:sz w:val="20"/>
                <w:szCs w:val="20"/>
                <w:lang w:val="ky-KG"/>
              </w:rPr>
              <w:t>53,8</w:t>
            </w:r>
          </w:p>
        </w:tc>
        <w:tc>
          <w:tcPr>
            <w:tcW w:w="524" w:type="pct"/>
            <w:vAlign w:val="bottom"/>
          </w:tcPr>
          <w:p w14:paraId="026FEA32" w14:textId="77777777" w:rsidR="00680C53" w:rsidRPr="00680C53" w:rsidRDefault="00680C53" w:rsidP="00680C53">
            <w:pPr>
              <w:jc w:val="right"/>
              <w:rPr>
                <w:sz w:val="20"/>
                <w:szCs w:val="20"/>
                <w:lang w:val="ky-KG"/>
              </w:rPr>
            </w:pPr>
            <w:r w:rsidRPr="00680C53">
              <w:rPr>
                <w:sz w:val="20"/>
                <w:szCs w:val="20"/>
                <w:lang w:val="ky-KG"/>
              </w:rPr>
              <w:t>82,5</w:t>
            </w:r>
          </w:p>
        </w:tc>
        <w:tc>
          <w:tcPr>
            <w:tcW w:w="509" w:type="pct"/>
            <w:vAlign w:val="bottom"/>
          </w:tcPr>
          <w:p w14:paraId="1A784494" w14:textId="77777777" w:rsidR="00680C53" w:rsidRPr="00680C53" w:rsidRDefault="00680C53" w:rsidP="00680C53">
            <w:pPr>
              <w:jc w:val="right"/>
              <w:rPr>
                <w:sz w:val="20"/>
                <w:szCs w:val="20"/>
                <w:lang w:val="ky-KG"/>
              </w:rPr>
            </w:pPr>
            <w:r w:rsidRPr="00680C53">
              <w:rPr>
                <w:sz w:val="20"/>
                <w:szCs w:val="20"/>
                <w:lang w:val="ky-KG"/>
              </w:rPr>
              <w:t>93,1</w:t>
            </w:r>
          </w:p>
        </w:tc>
        <w:tc>
          <w:tcPr>
            <w:tcW w:w="581" w:type="pct"/>
            <w:vAlign w:val="bottom"/>
          </w:tcPr>
          <w:p w14:paraId="12EB8F07" w14:textId="77777777" w:rsidR="00680C53" w:rsidRPr="00680C53" w:rsidRDefault="00680C53" w:rsidP="00680C53">
            <w:pPr>
              <w:jc w:val="right"/>
              <w:rPr>
                <w:sz w:val="20"/>
                <w:szCs w:val="20"/>
                <w:lang w:val="ky-KG"/>
              </w:rPr>
            </w:pPr>
            <w:r w:rsidRPr="00680C53">
              <w:rPr>
                <w:sz w:val="20"/>
                <w:szCs w:val="20"/>
                <w:lang w:val="ky-KG"/>
              </w:rPr>
              <w:t>101,4</w:t>
            </w:r>
          </w:p>
        </w:tc>
        <w:tc>
          <w:tcPr>
            <w:tcW w:w="509" w:type="pct"/>
            <w:vAlign w:val="bottom"/>
          </w:tcPr>
          <w:p w14:paraId="71DABEEE" w14:textId="77777777" w:rsidR="00680C53" w:rsidRPr="00680C53" w:rsidRDefault="00680C53" w:rsidP="00680C53">
            <w:pPr>
              <w:jc w:val="right"/>
              <w:rPr>
                <w:sz w:val="20"/>
                <w:szCs w:val="20"/>
                <w:lang w:val="ky-KG"/>
              </w:rPr>
            </w:pPr>
            <w:r w:rsidRPr="00680C53">
              <w:rPr>
                <w:sz w:val="20"/>
                <w:szCs w:val="20"/>
                <w:lang w:val="ky-KG"/>
              </w:rPr>
              <w:t>96,7</w:t>
            </w:r>
          </w:p>
        </w:tc>
        <w:tc>
          <w:tcPr>
            <w:tcW w:w="581" w:type="pct"/>
            <w:vAlign w:val="bottom"/>
          </w:tcPr>
          <w:p w14:paraId="6FDBA3EC" w14:textId="77777777" w:rsidR="00680C53" w:rsidRPr="00680C53" w:rsidRDefault="00680C53" w:rsidP="00680C53">
            <w:pPr>
              <w:jc w:val="right"/>
              <w:rPr>
                <w:sz w:val="20"/>
                <w:szCs w:val="20"/>
                <w:lang w:val="ky-KG"/>
              </w:rPr>
            </w:pPr>
            <w:r w:rsidRPr="00680C53">
              <w:rPr>
                <w:sz w:val="20"/>
                <w:szCs w:val="20"/>
                <w:lang w:val="ky-KG"/>
              </w:rPr>
              <w:t>106,0</w:t>
            </w:r>
          </w:p>
        </w:tc>
        <w:tc>
          <w:tcPr>
            <w:tcW w:w="509" w:type="pct"/>
            <w:vAlign w:val="bottom"/>
          </w:tcPr>
          <w:p w14:paraId="582C917D" w14:textId="77777777" w:rsidR="00680C53" w:rsidRPr="00680C53" w:rsidRDefault="00680C53" w:rsidP="00680C53">
            <w:pPr>
              <w:jc w:val="right"/>
              <w:rPr>
                <w:sz w:val="20"/>
                <w:szCs w:val="20"/>
                <w:lang w:val="ky-KG"/>
              </w:rPr>
            </w:pPr>
            <w:r w:rsidRPr="00680C53">
              <w:rPr>
                <w:sz w:val="20"/>
                <w:szCs w:val="20"/>
                <w:lang w:val="ky-KG"/>
              </w:rPr>
              <w:t>46,5</w:t>
            </w:r>
          </w:p>
        </w:tc>
        <w:tc>
          <w:tcPr>
            <w:tcW w:w="583" w:type="pct"/>
            <w:gridSpan w:val="2"/>
            <w:vAlign w:val="bottom"/>
          </w:tcPr>
          <w:p w14:paraId="40D652E2" w14:textId="77777777" w:rsidR="00680C53" w:rsidRPr="00680C53" w:rsidRDefault="00680C53" w:rsidP="00680C53">
            <w:pPr>
              <w:jc w:val="right"/>
              <w:rPr>
                <w:sz w:val="20"/>
                <w:szCs w:val="20"/>
                <w:lang w:val="ky-KG"/>
              </w:rPr>
            </w:pPr>
            <w:r w:rsidRPr="00680C53">
              <w:rPr>
                <w:sz w:val="20"/>
                <w:szCs w:val="20"/>
                <w:lang w:val="ky-KG"/>
              </w:rPr>
              <w:t>74,9</w:t>
            </w:r>
          </w:p>
        </w:tc>
      </w:tr>
      <w:tr w:rsidR="00536346" w:rsidRPr="00680C53" w14:paraId="50C9D41F" w14:textId="77777777" w:rsidTr="005363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662" w:type="pct"/>
            <w:tcBorders>
              <w:left w:val="nil"/>
              <w:right w:val="nil"/>
            </w:tcBorders>
            <w:vAlign w:val="bottom"/>
          </w:tcPr>
          <w:p w14:paraId="3BC7A4DA" w14:textId="77777777" w:rsidR="00680C53" w:rsidRPr="00680C53" w:rsidRDefault="00680C53" w:rsidP="00680C53">
            <w:pPr>
              <w:spacing w:before="20" w:after="20"/>
              <w:rPr>
                <w:rFonts w:eastAsia="Arial Unicode MS"/>
                <w:sz w:val="20"/>
                <w:szCs w:val="20"/>
              </w:rPr>
            </w:pPr>
            <w:r w:rsidRPr="00680C53">
              <w:rPr>
                <w:rFonts w:eastAsia="Arial Unicode MS"/>
                <w:sz w:val="20"/>
                <w:szCs w:val="20"/>
              </w:rPr>
              <w:t>Октябрь</w:t>
            </w:r>
          </w:p>
        </w:tc>
        <w:tc>
          <w:tcPr>
            <w:tcW w:w="542" w:type="pct"/>
            <w:gridSpan w:val="2"/>
            <w:vAlign w:val="bottom"/>
          </w:tcPr>
          <w:p w14:paraId="750C13F0" w14:textId="77777777" w:rsidR="00680C53" w:rsidRPr="00680C53" w:rsidRDefault="00680C53" w:rsidP="00680C53">
            <w:pPr>
              <w:jc w:val="right"/>
              <w:rPr>
                <w:sz w:val="20"/>
                <w:szCs w:val="20"/>
                <w:lang w:val="ky-KG"/>
              </w:rPr>
            </w:pPr>
            <w:r w:rsidRPr="00680C53">
              <w:rPr>
                <w:sz w:val="20"/>
                <w:szCs w:val="20"/>
                <w:lang w:val="ky-KG"/>
              </w:rPr>
              <w:t>94,3</w:t>
            </w:r>
          </w:p>
        </w:tc>
        <w:tc>
          <w:tcPr>
            <w:tcW w:w="524" w:type="pct"/>
            <w:vAlign w:val="bottom"/>
          </w:tcPr>
          <w:p w14:paraId="6B65C8BC" w14:textId="77777777" w:rsidR="00680C53" w:rsidRPr="00680C53" w:rsidRDefault="00680C53" w:rsidP="00680C53">
            <w:pPr>
              <w:jc w:val="right"/>
              <w:rPr>
                <w:sz w:val="20"/>
                <w:szCs w:val="20"/>
                <w:lang w:val="ky-KG"/>
              </w:rPr>
            </w:pPr>
            <w:r w:rsidRPr="00680C53">
              <w:rPr>
                <w:sz w:val="20"/>
                <w:szCs w:val="20"/>
                <w:lang w:val="ky-KG"/>
              </w:rPr>
              <w:t>104,9</w:t>
            </w:r>
          </w:p>
        </w:tc>
        <w:tc>
          <w:tcPr>
            <w:tcW w:w="509" w:type="pct"/>
            <w:vAlign w:val="bottom"/>
          </w:tcPr>
          <w:p w14:paraId="3AD2B987" w14:textId="77777777" w:rsidR="00680C53" w:rsidRPr="00680C53" w:rsidRDefault="00680C53" w:rsidP="00680C53">
            <w:pPr>
              <w:jc w:val="right"/>
              <w:rPr>
                <w:sz w:val="20"/>
                <w:szCs w:val="20"/>
                <w:lang w:val="ky-KG"/>
              </w:rPr>
            </w:pPr>
            <w:r w:rsidRPr="00680C53">
              <w:rPr>
                <w:sz w:val="20"/>
                <w:szCs w:val="20"/>
                <w:lang w:val="ky-KG"/>
              </w:rPr>
              <w:t>99,2</w:t>
            </w:r>
          </w:p>
        </w:tc>
        <w:tc>
          <w:tcPr>
            <w:tcW w:w="581" w:type="pct"/>
            <w:vAlign w:val="bottom"/>
          </w:tcPr>
          <w:p w14:paraId="412432CE" w14:textId="77777777" w:rsidR="00680C53" w:rsidRPr="00680C53" w:rsidRDefault="00680C53" w:rsidP="00680C53">
            <w:pPr>
              <w:jc w:val="right"/>
              <w:rPr>
                <w:sz w:val="20"/>
                <w:szCs w:val="20"/>
                <w:lang w:val="ky-KG"/>
              </w:rPr>
            </w:pPr>
            <w:r w:rsidRPr="00680C53">
              <w:rPr>
                <w:sz w:val="20"/>
                <w:szCs w:val="20"/>
                <w:lang w:val="ky-KG"/>
              </w:rPr>
              <w:t>99,8</w:t>
            </w:r>
          </w:p>
        </w:tc>
        <w:tc>
          <w:tcPr>
            <w:tcW w:w="509" w:type="pct"/>
            <w:vAlign w:val="bottom"/>
          </w:tcPr>
          <w:p w14:paraId="24BDDC9C" w14:textId="77777777" w:rsidR="00680C53" w:rsidRPr="00680C53" w:rsidRDefault="00680C53" w:rsidP="00680C53">
            <w:pPr>
              <w:jc w:val="right"/>
              <w:rPr>
                <w:sz w:val="20"/>
                <w:szCs w:val="20"/>
                <w:lang w:val="ky-KG"/>
              </w:rPr>
            </w:pPr>
            <w:r w:rsidRPr="00680C53">
              <w:rPr>
                <w:sz w:val="20"/>
                <w:szCs w:val="20"/>
                <w:lang w:val="ky-KG"/>
              </w:rPr>
              <w:t>87,8</w:t>
            </w:r>
          </w:p>
        </w:tc>
        <w:tc>
          <w:tcPr>
            <w:tcW w:w="581" w:type="pct"/>
            <w:vAlign w:val="bottom"/>
          </w:tcPr>
          <w:p w14:paraId="22C502FF" w14:textId="77777777" w:rsidR="00680C53" w:rsidRPr="00680C53" w:rsidRDefault="00680C53" w:rsidP="00680C53">
            <w:pPr>
              <w:jc w:val="right"/>
              <w:rPr>
                <w:sz w:val="20"/>
                <w:szCs w:val="20"/>
                <w:lang w:val="ky-KG"/>
              </w:rPr>
            </w:pPr>
            <w:r w:rsidRPr="00680C53">
              <w:rPr>
                <w:sz w:val="20"/>
                <w:szCs w:val="20"/>
                <w:lang w:val="ky-KG"/>
              </w:rPr>
              <w:t>151,1</w:t>
            </w:r>
          </w:p>
        </w:tc>
        <w:tc>
          <w:tcPr>
            <w:tcW w:w="509" w:type="pct"/>
            <w:vAlign w:val="bottom"/>
          </w:tcPr>
          <w:p w14:paraId="7B10BE8F" w14:textId="77777777" w:rsidR="00680C53" w:rsidRPr="00680C53" w:rsidRDefault="00680C53" w:rsidP="00680C53">
            <w:pPr>
              <w:jc w:val="right"/>
              <w:rPr>
                <w:sz w:val="20"/>
                <w:szCs w:val="20"/>
                <w:lang w:val="ky-KG"/>
              </w:rPr>
            </w:pPr>
            <w:r w:rsidRPr="00680C53">
              <w:rPr>
                <w:sz w:val="20"/>
                <w:szCs w:val="20"/>
                <w:lang w:val="ky-KG"/>
              </w:rPr>
              <w:t>133,6</w:t>
            </w:r>
          </w:p>
        </w:tc>
        <w:tc>
          <w:tcPr>
            <w:tcW w:w="583" w:type="pct"/>
            <w:gridSpan w:val="2"/>
            <w:vAlign w:val="bottom"/>
          </w:tcPr>
          <w:p w14:paraId="4C6B708E" w14:textId="77777777" w:rsidR="00680C53" w:rsidRPr="00680C53" w:rsidRDefault="00680C53" w:rsidP="00680C53">
            <w:pPr>
              <w:jc w:val="right"/>
              <w:rPr>
                <w:sz w:val="20"/>
                <w:szCs w:val="20"/>
                <w:lang w:val="ky-KG"/>
              </w:rPr>
            </w:pPr>
            <w:r w:rsidRPr="00680C53">
              <w:rPr>
                <w:sz w:val="20"/>
                <w:szCs w:val="20"/>
                <w:lang w:val="ky-KG"/>
              </w:rPr>
              <w:t>100,1</w:t>
            </w:r>
          </w:p>
        </w:tc>
      </w:tr>
      <w:tr w:rsidR="00536346" w:rsidRPr="00680C53" w14:paraId="5B97A423" w14:textId="77777777" w:rsidTr="005363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662" w:type="pct"/>
            <w:tcBorders>
              <w:left w:val="nil"/>
              <w:bottom w:val="single" w:sz="8" w:space="0" w:color="auto"/>
              <w:right w:val="nil"/>
            </w:tcBorders>
            <w:vAlign w:val="bottom"/>
          </w:tcPr>
          <w:p w14:paraId="69DB8F9D" w14:textId="77777777" w:rsidR="00680C53" w:rsidRPr="00680C53" w:rsidRDefault="00680C53" w:rsidP="00680C53">
            <w:pPr>
              <w:spacing w:before="20" w:after="20"/>
              <w:rPr>
                <w:rFonts w:eastAsia="Arial Unicode MS"/>
                <w:sz w:val="20"/>
                <w:szCs w:val="20"/>
                <w:lang w:val="ky-KG"/>
              </w:rPr>
            </w:pPr>
            <w:r w:rsidRPr="00680C53">
              <w:rPr>
                <w:rFonts w:eastAsia="Arial Unicode MS"/>
                <w:sz w:val="20"/>
                <w:szCs w:val="20"/>
                <w:lang w:val="ky-KG"/>
              </w:rPr>
              <w:t>Ноябрь</w:t>
            </w:r>
          </w:p>
        </w:tc>
        <w:tc>
          <w:tcPr>
            <w:tcW w:w="542" w:type="pct"/>
            <w:gridSpan w:val="2"/>
            <w:tcBorders>
              <w:bottom w:val="single" w:sz="8" w:space="0" w:color="auto"/>
            </w:tcBorders>
            <w:vAlign w:val="bottom"/>
          </w:tcPr>
          <w:p w14:paraId="27215886" w14:textId="77777777" w:rsidR="00680C53" w:rsidRPr="00680C53" w:rsidRDefault="00680C53" w:rsidP="00680C53">
            <w:pPr>
              <w:jc w:val="right"/>
              <w:rPr>
                <w:sz w:val="20"/>
                <w:szCs w:val="20"/>
                <w:lang w:val="ky-KG"/>
              </w:rPr>
            </w:pPr>
            <w:r w:rsidRPr="00680C53">
              <w:rPr>
                <w:sz w:val="20"/>
                <w:szCs w:val="20"/>
                <w:lang w:val="ky-KG"/>
              </w:rPr>
              <w:t>95,7</w:t>
            </w:r>
          </w:p>
        </w:tc>
        <w:tc>
          <w:tcPr>
            <w:tcW w:w="524" w:type="pct"/>
            <w:tcBorders>
              <w:bottom w:val="single" w:sz="8" w:space="0" w:color="auto"/>
            </w:tcBorders>
            <w:vAlign w:val="bottom"/>
          </w:tcPr>
          <w:p w14:paraId="454DC207" w14:textId="77777777" w:rsidR="00680C53" w:rsidRPr="00680C53" w:rsidRDefault="00680C53" w:rsidP="00680C53">
            <w:pPr>
              <w:jc w:val="right"/>
              <w:rPr>
                <w:sz w:val="20"/>
                <w:szCs w:val="20"/>
                <w:lang w:val="ky-KG"/>
              </w:rPr>
            </w:pPr>
            <w:r w:rsidRPr="00680C53">
              <w:rPr>
                <w:sz w:val="20"/>
                <w:szCs w:val="20"/>
                <w:lang w:val="ky-KG"/>
              </w:rPr>
              <w:t>104,9</w:t>
            </w:r>
          </w:p>
        </w:tc>
        <w:tc>
          <w:tcPr>
            <w:tcW w:w="509" w:type="pct"/>
            <w:tcBorders>
              <w:bottom w:val="single" w:sz="8" w:space="0" w:color="auto"/>
            </w:tcBorders>
            <w:vAlign w:val="bottom"/>
          </w:tcPr>
          <w:p w14:paraId="53196CF8" w14:textId="77777777" w:rsidR="00680C53" w:rsidRPr="00680C53" w:rsidRDefault="00680C53" w:rsidP="00680C53">
            <w:pPr>
              <w:jc w:val="right"/>
              <w:rPr>
                <w:sz w:val="20"/>
                <w:szCs w:val="20"/>
                <w:lang w:val="ky-KG"/>
              </w:rPr>
            </w:pPr>
            <w:r w:rsidRPr="00680C53">
              <w:rPr>
                <w:sz w:val="20"/>
                <w:szCs w:val="20"/>
                <w:lang w:val="ky-KG"/>
              </w:rPr>
              <w:t>107,1</w:t>
            </w:r>
          </w:p>
        </w:tc>
        <w:tc>
          <w:tcPr>
            <w:tcW w:w="581" w:type="pct"/>
            <w:tcBorders>
              <w:bottom w:val="single" w:sz="8" w:space="0" w:color="auto"/>
            </w:tcBorders>
            <w:vAlign w:val="bottom"/>
          </w:tcPr>
          <w:p w14:paraId="11764B8D" w14:textId="77777777" w:rsidR="00680C53" w:rsidRPr="00680C53" w:rsidRDefault="00680C53" w:rsidP="00680C53">
            <w:pPr>
              <w:jc w:val="right"/>
              <w:rPr>
                <w:sz w:val="20"/>
                <w:szCs w:val="20"/>
                <w:lang w:val="ky-KG"/>
              </w:rPr>
            </w:pPr>
            <w:r w:rsidRPr="00680C53">
              <w:rPr>
                <w:sz w:val="20"/>
                <w:szCs w:val="20"/>
                <w:lang w:val="ky-KG"/>
              </w:rPr>
              <w:t>99,8</w:t>
            </w:r>
          </w:p>
        </w:tc>
        <w:tc>
          <w:tcPr>
            <w:tcW w:w="509" w:type="pct"/>
            <w:tcBorders>
              <w:bottom w:val="single" w:sz="8" w:space="0" w:color="auto"/>
            </w:tcBorders>
            <w:vAlign w:val="bottom"/>
          </w:tcPr>
          <w:p w14:paraId="023D1174" w14:textId="77777777" w:rsidR="00680C53" w:rsidRPr="00680C53" w:rsidRDefault="00680C53" w:rsidP="00680C53">
            <w:pPr>
              <w:jc w:val="right"/>
              <w:rPr>
                <w:sz w:val="20"/>
                <w:szCs w:val="20"/>
                <w:lang w:val="ky-KG"/>
              </w:rPr>
            </w:pPr>
            <w:r w:rsidRPr="00680C53">
              <w:rPr>
                <w:sz w:val="20"/>
                <w:szCs w:val="20"/>
                <w:lang w:val="ky-KG"/>
              </w:rPr>
              <w:t>98,7</w:t>
            </w:r>
          </w:p>
        </w:tc>
        <w:tc>
          <w:tcPr>
            <w:tcW w:w="581" w:type="pct"/>
            <w:tcBorders>
              <w:bottom w:val="single" w:sz="8" w:space="0" w:color="auto"/>
            </w:tcBorders>
            <w:vAlign w:val="bottom"/>
          </w:tcPr>
          <w:p w14:paraId="7BD34F93" w14:textId="77777777" w:rsidR="00680C53" w:rsidRPr="00680C53" w:rsidRDefault="00680C53" w:rsidP="00680C53">
            <w:pPr>
              <w:jc w:val="right"/>
              <w:rPr>
                <w:sz w:val="20"/>
                <w:szCs w:val="20"/>
                <w:lang w:val="ky-KG"/>
              </w:rPr>
            </w:pPr>
            <w:r w:rsidRPr="00680C53">
              <w:rPr>
                <w:sz w:val="20"/>
                <w:szCs w:val="20"/>
                <w:lang w:val="ky-KG"/>
              </w:rPr>
              <w:t>157,2</w:t>
            </w:r>
          </w:p>
        </w:tc>
        <w:tc>
          <w:tcPr>
            <w:tcW w:w="509" w:type="pct"/>
            <w:tcBorders>
              <w:bottom w:val="single" w:sz="8" w:space="0" w:color="auto"/>
            </w:tcBorders>
            <w:vAlign w:val="bottom"/>
          </w:tcPr>
          <w:p w14:paraId="74A0C2B2" w14:textId="77777777" w:rsidR="00680C53" w:rsidRPr="00680C53" w:rsidRDefault="00680C53" w:rsidP="00680C53">
            <w:pPr>
              <w:jc w:val="right"/>
              <w:rPr>
                <w:sz w:val="20"/>
                <w:szCs w:val="20"/>
                <w:lang w:val="ky-KG"/>
              </w:rPr>
            </w:pPr>
            <w:r w:rsidRPr="00680C53">
              <w:rPr>
                <w:sz w:val="20"/>
                <w:szCs w:val="20"/>
                <w:lang w:val="ky-KG"/>
              </w:rPr>
              <w:t>152,0</w:t>
            </w:r>
          </w:p>
        </w:tc>
        <w:tc>
          <w:tcPr>
            <w:tcW w:w="583" w:type="pct"/>
            <w:gridSpan w:val="2"/>
            <w:tcBorders>
              <w:bottom w:val="single" w:sz="8" w:space="0" w:color="auto"/>
            </w:tcBorders>
            <w:vAlign w:val="bottom"/>
          </w:tcPr>
          <w:p w14:paraId="565A2704" w14:textId="77777777" w:rsidR="00680C53" w:rsidRPr="00680C53" w:rsidRDefault="00680C53" w:rsidP="00680C53">
            <w:pPr>
              <w:jc w:val="right"/>
              <w:rPr>
                <w:sz w:val="20"/>
                <w:szCs w:val="20"/>
                <w:lang w:val="ky-KG"/>
              </w:rPr>
            </w:pPr>
            <w:r w:rsidRPr="00680C53">
              <w:rPr>
                <w:sz w:val="20"/>
                <w:szCs w:val="20"/>
                <w:lang w:val="ky-KG"/>
              </w:rPr>
              <w:t>114,3</w:t>
            </w:r>
          </w:p>
        </w:tc>
      </w:tr>
    </w:tbl>
    <w:p w14:paraId="6380AAD4" w14:textId="77777777" w:rsidR="00680C53" w:rsidRPr="00680C53" w:rsidRDefault="00680C53" w:rsidP="00680C53">
      <w:pPr>
        <w:spacing w:before="60" w:after="120"/>
        <w:jc w:val="both"/>
        <w:rPr>
          <w:snapToGrid w:val="0"/>
          <w:sz w:val="18"/>
          <w:szCs w:val="18"/>
          <w:lang w:val="ky-KG"/>
        </w:rPr>
      </w:pPr>
      <w:r w:rsidRPr="00680C53">
        <w:rPr>
          <w:snapToGrid w:val="0"/>
          <w:sz w:val="18"/>
          <w:szCs w:val="18"/>
          <w:vertAlign w:val="superscript"/>
          <w:lang w:val="ky-KG"/>
        </w:rPr>
        <w:t>1</w:t>
      </w:r>
      <w:r w:rsidRPr="00680C53">
        <w:rPr>
          <w:snapToGrid w:val="0"/>
          <w:sz w:val="18"/>
          <w:szCs w:val="18"/>
          <w:lang w:val="ky-KG"/>
        </w:rPr>
        <w:t xml:space="preserve"> Кварталдын үч айындагы өсүү жыйынтыгы менен.</w:t>
      </w:r>
    </w:p>
    <w:p w14:paraId="5A26783B" w14:textId="77777777" w:rsidR="00680C53" w:rsidRPr="00680C53" w:rsidRDefault="00680C53" w:rsidP="00970AE2">
      <w:pPr>
        <w:spacing w:before="60"/>
        <w:ind w:firstLine="709"/>
        <w:jc w:val="both"/>
        <w:rPr>
          <w:lang w:val="ky-KG"/>
        </w:rPr>
      </w:pPr>
      <w:r w:rsidRPr="00680C53">
        <w:rPr>
          <w:lang w:val="ky-KG"/>
        </w:rPr>
        <w:t>Үстүбүздөгү</w:t>
      </w:r>
      <w:r w:rsidRPr="00680C53">
        <w:rPr>
          <w:snapToGrid w:val="0"/>
          <w:lang w:val="ky-KG"/>
        </w:rPr>
        <w:t xml:space="preserve"> жылдын </w:t>
      </w:r>
      <w:r w:rsidRPr="00680C53">
        <w:rPr>
          <w:lang w:val="ky-KG"/>
        </w:rPr>
        <w:t>ноябрында</w:t>
      </w:r>
      <w:r w:rsidRPr="00680C53">
        <w:rPr>
          <w:snapToGrid w:val="0"/>
          <w:lang w:val="ky-KG"/>
        </w:rPr>
        <w:t xml:space="preserve"> тамак-аш азыктарынын жана алкоголсуз суусундуктардын баалары 2023-ж. </w:t>
      </w:r>
      <w:r w:rsidRPr="00680C53">
        <w:rPr>
          <w:iCs/>
          <w:lang w:val="ky-KG"/>
        </w:rPr>
        <w:t>декабрына</w:t>
      </w:r>
      <w:r w:rsidRPr="00680C53">
        <w:rPr>
          <w:snapToGrid w:val="0"/>
          <w:lang w:val="ky-KG"/>
        </w:rPr>
        <w:t xml:space="preserve"> салыштырмалуу 3,8</w:t>
      </w:r>
      <w:r w:rsidRPr="00680C53">
        <w:rPr>
          <w:lang w:val="ky-KG"/>
        </w:rPr>
        <w:t xml:space="preserve"> пайызга </w:t>
      </w:r>
      <w:r w:rsidRPr="00680C53">
        <w:rPr>
          <w:bCs/>
          <w:snapToGrid w:val="0"/>
          <w:lang w:val="ky-KG"/>
        </w:rPr>
        <w:t>жогорулады</w:t>
      </w:r>
      <w:r w:rsidRPr="00680C53">
        <w:rPr>
          <w:snapToGrid w:val="0"/>
          <w:lang w:val="ky-KG"/>
        </w:rPr>
        <w:t xml:space="preserve">, бул негизинен картошканын (23,1 пайызга), жаңы союлган эттин (12,2 пайызга), малдын тоң майларынын (11,7 пайызга), </w:t>
      </w:r>
      <w:r w:rsidRPr="00680C53">
        <w:rPr>
          <w:color w:val="000000"/>
          <w:lang w:val="ky-KG"/>
        </w:rPr>
        <w:t xml:space="preserve">накта эригич кофенин (7,0 пайызга), колбаса азыктарынын (6,7 пайызга), балыктын (6,4 пайызга), </w:t>
      </w:r>
      <w:r w:rsidRPr="00680C53">
        <w:rPr>
          <w:snapToGrid w:val="0"/>
          <w:lang w:val="ky-KG"/>
        </w:rPr>
        <w:t xml:space="preserve">жогорку сорттогу буудай унунун (5,7 пайызга), алкоголсуз суусундуктардын (5,6 пайызга), бышырылган азыктардын (5,5 пайызга), манка акшагынын (5,3 пайызга), чайдын (5,2 пайызга), </w:t>
      </w:r>
      <w:r w:rsidRPr="00680C53">
        <w:rPr>
          <w:iCs/>
          <w:lang w:val="ky-KG"/>
        </w:rPr>
        <w:t>күрүчтүн</w:t>
      </w:r>
      <w:r w:rsidRPr="00680C53">
        <w:rPr>
          <w:lang w:val="ky-KG"/>
        </w:rPr>
        <w:t xml:space="preserve"> (3,6 пайызга) </w:t>
      </w:r>
      <w:r w:rsidRPr="00680C53">
        <w:rPr>
          <w:color w:val="000000"/>
          <w:lang w:val="ky-KG"/>
        </w:rPr>
        <w:t xml:space="preserve">жана </w:t>
      </w:r>
      <w:r w:rsidRPr="00680C53">
        <w:rPr>
          <w:snapToGrid w:val="0"/>
          <w:lang w:val="ky-KG"/>
        </w:rPr>
        <w:t>нандын (2,5 пайызга)</w:t>
      </w:r>
      <w:r w:rsidRPr="00680C53">
        <w:rPr>
          <w:color w:val="000000"/>
          <w:lang w:val="ky-KG"/>
        </w:rPr>
        <w:t xml:space="preserve"> </w:t>
      </w:r>
      <w:r w:rsidRPr="00680C53">
        <w:rPr>
          <w:snapToGrid w:val="0"/>
          <w:lang w:val="ky-KG"/>
        </w:rPr>
        <w:t xml:space="preserve">бааларынын </w:t>
      </w:r>
      <w:r w:rsidRPr="00680C53">
        <w:rPr>
          <w:bCs/>
          <w:snapToGrid w:val="0"/>
          <w:lang w:val="ky-KG"/>
        </w:rPr>
        <w:t>жогорулашы</w:t>
      </w:r>
      <w:r w:rsidRPr="00680C53">
        <w:rPr>
          <w:snapToGrid w:val="0"/>
          <w:lang w:val="ky-KG"/>
        </w:rPr>
        <w:t xml:space="preserve"> менен шартталды.</w:t>
      </w:r>
    </w:p>
    <w:p w14:paraId="10DF5AE2" w14:textId="77777777" w:rsidR="00680C53" w:rsidRPr="00680C53" w:rsidRDefault="00680C53" w:rsidP="00680C53">
      <w:pPr>
        <w:ind w:firstLine="709"/>
        <w:jc w:val="both"/>
        <w:rPr>
          <w:bCs/>
          <w:snapToGrid w:val="0"/>
          <w:lang w:val="ky-KG"/>
        </w:rPr>
      </w:pPr>
      <w:r w:rsidRPr="00680C53">
        <w:rPr>
          <w:snapToGrid w:val="0"/>
          <w:lang w:val="ky-KG"/>
        </w:rPr>
        <w:t>Ошону менен бирге ү.ж. башынан бери гречка акшагынын</w:t>
      </w:r>
      <w:r w:rsidRPr="00680C53">
        <w:rPr>
          <w:iCs/>
          <w:lang w:val="ky-KG"/>
        </w:rPr>
        <w:t xml:space="preserve"> </w:t>
      </w:r>
      <w:r w:rsidRPr="00680C53">
        <w:rPr>
          <w:lang w:val="ky-KG"/>
        </w:rPr>
        <w:t xml:space="preserve">(17,6 пайызга), </w:t>
      </w:r>
      <w:r w:rsidRPr="00680C53">
        <w:rPr>
          <w:snapToGrid w:val="0"/>
          <w:lang w:val="ky-KG"/>
        </w:rPr>
        <w:t xml:space="preserve">жаңы бышкан жемиштердин (14,9 пайызга), </w:t>
      </w:r>
      <w:r w:rsidRPr="00680C53">
        <w:rPr>
          <w:lang w:val="ky-KG"/>
        </w:rPr>
        <w:t xml:space="preserve">куюлуп сатылуучу сүттүн (5,4 пайызга), </w:t>
      </w:r>
      <w:r w:rsidRPr="00680C53">
        <w:rPr>
          <w:snapToGrid w:val="0"/>
          <w:lang w:val="ky-KG"/>
        </w:rPr>
        <w:t xml:space="preserve">жаңы бышкан жашылчалардын (4,9 пайызга), </w:t>
      </w:r>
      <w:r w:rsidRPr="00680C53">
        <w:rPr>
          <w:lang w:val="ky-KG"/>
        </w:rPr>
        <w:t>тооктун жумурткасынын (2,6 пайызга), биринчи сорттогу буудай унунун (2,4 пайызга),</w:t>
      </w:r>
      <w:r w:rsidRPr="00680C53">
        <w:rPr>
          <w:snapToGrid w:val="0"/>
          <w:lang w:val="ky-KG"/>
        </w:rPr>
        <w:t xml:space="preserve"> акшактын (1,1 пайызга) жана </w:t>
      </w:r>
      <w:r w:rsidRPr="00680C53">
        <w:rPr>
          <w:lang w:val="ky-KG"/>
        </w:rPr>
        <w:t>пахта майынын (0,5 пайызга) бааларынын төмөндөшү</w:t>
      </w:r>
      <w:r w:rsidRPr="00680C53">
        <w:rPr>
          <w:bCs/>
          <w:snapToGrid w:val="0"/>
          <w:lang w:val="ky-KG"/>
        </w:rPr>
        <w:t xml:space="preserve"> белгиленди. </w:t>
      </w:r>
    </w:p>
    <w:p w14:paraId="63AE55B5" w14:textId="7F8967F5" w:rsidR="00680C53" w:rsidRPr="00680C53" w:rsidRDefault="00680C53" w:rsidP="00680C53">
      <w:pPr>
        <w:ind w:firstLine="708"/>
        <w:jc w:val="both"/>
        <w:rPr>
          <w:lang w:val="ky-KG"/>
        </w:rPr>
      </w:pPr>
      <w:r w:rsidRPr="00680C53">
        <w:rPr>
          <w:lang w:val="ky-KG"/>
        </w:rPr>
        <w:t xml:space="preserve">Үстүбүздөгү </w:t>
      </w:r>
      <w:r w:rsidRPr="00680C53">
        <w:rPr>
          <w:iCs/>
          <w:lang w:val="ky-KG"/>
        </w:rPr>
        <w:t xml:space="preserve">жылдын </w:t>
      </w:r>
      <w:r w:rsidRPr="00680C53">
        <w:rPr>
          <w:lang w:val="ky-KG"/>
        </w:rPr>
        <w:t>ноябрында</w:t>
      </w:r>
      <w:r w:rsidRPr="00680C53">
        <w:rPr>
          <w:iCs/>
          <w:lang w:val="ky-KG"/>
        </w:rPr>
        <w:t xml:space="preserve"> алкоголдук ичимдиктердин жана </w:t>
      </w:r>
      <w:r w:rsidRPr="00680C53">
        <w:rPr>
          <w:snapToGrid w:val="0"/>
          <w:lang w:val="ky-KG"/>
        </w:rPr>
        <w:t xml:space="preserve">тамеки азыктарынын </w:t>
      </w:r>
      <w:r w:rsidRPr="00680C53">
        <w:rPr>
          <w:iCs/>
          <w:lang w:val="ky-KG"/>
        </w:rPr>
        <w:t>мурунку айга салыштырмалуу</w:t>
      </w:r>
      <w:r w:rsidRPr="00680C53">
        <w:rPr>
          <w:lang w:val="ky-KG"/>
        </w:rPr>
        <w:t xml:space="preserve"> 1,2 пайызга </w:t>
      </w:r>
      <w:r w:rsidRPr="00680C53">
        <w:rPr>
          <w:snapToGrid w:val="0"/>
          <w:lang w:val="ky-KG"/>
        </w:rPr>
        <w:t>баалары</w:t>
      </w:r>
      <w:r w:rsidRPr="00680C53">
        <w:rPr>
          <w:iCs/>
          <w:lang w:val="ky-KG"/>
        </w:rPr>
        <w:t xml:space="preserve"> өстү. Быйылкы жылдын январь-ноябрында алкоголдук ичимдиктердин баалары </w:t>
      </w:r>
      <w:r w:rsidRPr="00680C53">
        <w:rPr>
          <w:bCs/>
          <w:lang w:val="ky-KG"/>
        </w:rPr>
        <w:t xml:space="preserve">2023-ж. </w:t>
      </w:r>
      <w:r w:rsidRPr="00680C53">
        <w:rPr>
          <w:iCs/>
          <w:lang w:val="ky-KG"/>
        </w:rPr>
        <w:t>декабрына</w:t>
      </w:r>
      <w:r w:rsidRPr="00680C53">
        <w:rPr>
          <w:bCs/>
          <w:lang w:val="ky-KG"/>
        </w:rPr>
        <w:t xml:space="preserve"> салыштырмалуу </w:t>
      </w:r>
      <w:r w:rsidRPr="00680C53">
        <w:rPr>
          <w:snapToGrid w:val="0"/>
          <w:lang w:val="ky-KG"/>
        </w:rPr>
        <w:t xml:space="preserve">11,1 пайызга, тамеки азыктарынын баалары </w:t>
      </w:r>
      <w:r w:rsidRPr="00680C53">
        <w:rPr>
          <w:iCs/>
          <w:lang w:val="ky-KG"/>
        </w:rPr>
        <w:t>9,7 пайызга жогорулады</w:t>
      </w:r>
      <w:r w:rsidRPr="00680C53">
        <w:rPr>
          <w:lang w:val="ky-KG"/>
        </w:rPr>
        <w:t>.</w:t>
      </w:r>
    </w:p>
    <w:p w14:paraId="77516E51" w14:textId="77777777" w:rsidR="00970AE2" w:rsidRDefault="00970AE2" w:rsidP="00680C53">
      <w:pPr>
        <w:spacing w:before="120" w:after="120"/>
        <w:ind w:left="1418" w:hanging="1418"/>
        <w:rPr>
          <w:b/>
          <w:lang w:val="ky-KG"/>
        </w:rPr>
      </w:pPr>
    </w:p>
    <w:p w14:paraId="321AF724" w14:textId="601DEE72" w:rsidR="00680C53" w:rsidRPr="00680C53" w:rsidRDefault="005B7E0D" w:rsidP="00680C53">
      <w:pPr>
        <w:spacing w:before="120" w:after="120"/>
        <w:ind w:left="1418" w:hanging="1418"/>
        <w:rPr>
          <w:i/>
          <w:iCs/>
          <w:sz w:val="18"/>
          <w:szCs w:val="18"/>
          <w:lang w:val="ky-KG"/>
        </w:rPr>
      </w:pPr>
      <w:r>
        <w:rPr>
          <w:b/>
          <w:lang w:val="ky-KG"/>
        </w:rPr>
        <w:lastRenderedPageBreak/>
        <w:t>56</w:t>
      </w:r>
      <w:r w:rsidR="00680C53" w:rsidRPr="00680C53">
        <w:rPr>
          <w:b/>
          <w:lang w:val="ky-KG"/>
        </w:rPr>
        <w:t>-таблица: А</w:t>
      </w:r>
      <w:r w:rsidR="00680C53" w:rsidRPr="00680C53">
        <w:rPr>
          <w:b/>
          <w:bCs/>
          <w:lang w:val="ky-KG"/>
        </w:rPr>
        <w:t>зык-түлүк товарларынын айрым топторунун бааларынын индекстери</w:t>
      </w:r>
      <w:r w:rsidR="00680C53" w:rsidRPr="00680C53">
        <w:rPr>
          <w:b/>
          <w:bCs/>
          <w:sz w:val="22"/>
          <w:szCs w:val="22"/>
          <w:lang w:val="ky-KG"/>
        </w:rPr>
        <w:br/>
      </w:r>
      <w:r w:rsidR="00680C53" w:rsidRPr="00680C53">
        <w:rPr>
          <w:i/>
          <w:iCs/>
          <w:sz w:val="18"/>
          <w:szCs w:val="18"/>
          <w:lang w:val="ky-KG"/>
        </w:rPr>
        <w:t>(пайыз менен)</w:t>
      </w:r>
    </w:p>
    <w:tbl>
      <w:tblPr>
        <w:tblW w:w="5000" w:type="pct"/>
        <w:tblLook w:val="0000" w:firstRow="0" w:lastRow="0" w:firstColumn="0" w:lastColumn="0" w:noHBand="0" w:noVBand="0"/>
      </w:tblPr>
      <w:tblGrid>
        <w:gridCol w:w="3994"/>
        <w:gridCol w:w="1338"/>
        <w:gridCol w:w="1241"/>
        <w:gridCol w:w="1299"/>
        <w:gridCol w:w="1766"/>
      </w:tblGrid>
      <w:tr w:rsidR="00680C53" w:rsidRPr="00680C53" w14:paraId="12947462" w14:textId="77777777" w:rsidTr="00970AE2">
        <w:trPr>
          <w:cantSplit/>
          <w:trHeight w:val="229"/>
          <w:tblHeader/>
        </w:trPr>
        <w:tc>
          <w:tcPr>
            <w:tcW w:w="2072" w:type="pct"/>
            <w:vMerge w:val="restart"/>
            <w:tcBorders>
              <w:top w:val="single" w:sz="8" w:space="0" w:color="auto"/>
              <w:left w:val="nil"/>
              <w:bottom w:val="single" w:sz="8" w:space="0" w:color="auto"/>
              <w:right w:val="nil"/>
            </w:tcBorders>
          </w:tcPr>
          <w:p w14:paraId="4F87F99E" w14:textId="77777777" w:rsidR="00680C53" w:rsidRPr="00680C53" w:rsidRDefault="00680C53" w:rsidP="00680C53">
            <w:pPr>
              <w:rPr>
                <w:rFonts w:eastAsia="SimSun"/>
                <w:sz w:val="20"/>
                <w:szCs w:val="20"/>
                <w:lang w:val="ky-KG"/>
              </w:rPr>
            </w:pPr>
          </w:p>
        </w:tc>
        <w:tc>
          <w:tcPr>
            <w:tcW w:w="2012" w:type="pct"/>
            <w:gridSpan w:val="3"/>
            <w:tcBorders>
              <w:top w:val="single" w:sz="8" w:space="0" w:color="auto"/>
              <w:left w:val="nil"/>
              <w:bottom w:val="single" w:sz="4" w:space="0" w:color="auto"/>
              <w:right w:val="nil"/>
            </w:tcBorders>
            <w:vAlign w:val="center"/>
          </w:tcPr>
          <w:p w14:paraId="2E7FFE90" w14:textId="77777777" w:rsidR="00680C53" w:rsidRPr="00680C53" w:rsidRDefault="00680C53" w:rsidP="00680C53">
            <w:pPr>
              <w:jc w:val="center"/>
              <w:rPr>
                <w:rFonts w:eastAsia="SimSun"/>
                <w:b/>
                <w:bCs/>
                <w:sz w:val="20"/>
                <w:szCs w:val="20"/>
                <w:lang w:val="ky-KG"/>
              </w:rPr>
            </w:pPr>
            <w:r w:rsidRPr="00680C53">
              <w:rPr>
                <w:rFonts w:eastAsia="Arial Unicode MS"/>
                <w:b/>
                <w:sz w:val="20"/>
                <w:szCs w:val="20"/>
              </w:rPr>
              <w:t>202</w:t>
            </w:r>
            <w:r w:rsidRPr="00680C53">
              <w:rPr>
                <w:rFonts w:eastAsia="Arial Unicode MS"/>
                <w:b/>
                <w:sz w:val="20"/>
                <w:szCs w:val="20"/>
                <w:lang w:val="ky-KG"/>
              </w:rPr>
              <w:t>4</w:t>
            </w:r>
            <w:r w:rsidRPr="00680C53">
              <w:rPr>
                <w:rFonts w:eastAsia="Arial Unicode MS"/>
                <w:b/>
                <w:sz w:val="20"/>
                <w:szCs w:val="20"/>
              </w:rPr>
              <w:t xml:space="preserve"> </w:t>
            </w:r>
            <w:r w:rsidRPr="00680C53">
              <w:rPr>
                <w:rFonts w:eastAsia="Arial Unicode MS"/>
                <w:b/>
                <w:sz w:val="20"/>
                <w:szCs w:val="20"/>
                <w:lang w:val="ky-KG"/>
              </w:rPr>
              <w:t>но</w:t>
            </w:r>
            <w:proofErr w:type="spellStart"/>
            <w:r w:rsidRPr="00680C53">
              <w:rPr>
                <w:rFonts w:eastAsia="Arial Unicode MS"/>
                <w:b/>
                <w:sz w:val="20"/>
                <w:szCs w:val="20"/>
              </w:rPr>
              <w:t>ябрь</w:t>
            </w:r>
            <w:proofErr w:type="spellEnd"/>
          </w:p>
        </w:tc>
        <w:tc>
          <w:tcPr>
            <w:tcW w:w="916" w:type="pct"/>
            <w:tcBorders>
              <w:top w:val="single" w:sz="8" w:space="0" w:color="auto"/>
              <w:left w:val="nil"/>
              <w:bottom w:val="nil"/>
              <w:right w:val="nil"/>
            </w:tcBorders>
            <w:vAlign w:val="center"/>
          </w:tcPr>
          <w:p w14:paraId="7F559DD2" w14:textId="77777777" w:rsidR="00680C53" w:rsidRPr="00680C53" w:rsidRDefault="00680C53" w:rsidP="00680C53">
            <w:pPr>
              <w:jc w:val="right"/>
              <w:rPr>
                <w:b/>
                <w:bCs/>
                <w:sz w:val="20"/>
                <w:szCs w:val="20"/>
              </w:rPr>
            </w:pPr>
            <w:r w:rsidRPr="00680C53">
              <w:rPr>
                <w:b/>
                <w:bCs/>
                <w:sz w:val="20"/>
                <w:szCs w:val="20"/>
              </w:rPr>
              <w:t>202</w:t>
            </w:r>
            <w:r w:rsidRPr="00680C53">
              <w:rPr>
                <w:b/>
                <w:bCs/>
                <w:sz w:val="20"/>
                <w:szCs w:val="20"/>
                <w:lang w:val="ky-KG"/>
              </w:rPr>
              <w:t>4</w:t>
            </w:r>
            <w:r w:rsidRPr="00680C53">
              <w:rPr>
                <w:b/>
                <w:bCs/>
                <w:sz w:val="20"/>
                <w:szCs w:val="20"/>
              </w:rPr>
              <w:t xml:space="preserve"> январь-</w:t>
            </w:r>
            <w:r w:rsidRPr="00680C53">
              <w:rPr>
                <w:b/>
                <w:bCs/>
                <w:sz w:val="20"/>
                <w:szCs w:val="20"/>
                <w:lang w:val="ky-KG"/>
              </w:rPr>
              <w:t>но</w:t>
            </w:r>
            <w:proofErr w:type="spellStart"/>
            <w:r w:rsidRPr="00680C53">
              <w:rPr>
                <w:b/>
                <w:bCs/>
                <w:sz w:val="20"/>
                <w:szCs w:val="20"/>
              </w:rPr>
              <w:t>ябры</w:t>
            </w:r>
            <w:proofErr w:type="spellEnd"/>
            <w:r w:rsidRPr="00680C53">
              <w:rPr>
                <w:b/>
                <w:bCs/>
                <w:sz w:val="20"/>
                <w:szCs w:val="20"/>
              </w:rPr>
              <w:t xml:space="preserve"> </w:t>
            </w:r>
          </w:p>
        </w:tc>
      </w:tr>
      <w:tr w:rsidR="00680C53" w:rsidRPr="00680C53" w14:paraId="272D9801" w14:textId="77777777" w:rsidTr="00A75BDA">
        <w:trPr>
          <w:cantSplit/>
          <w:tblHeader/>
        </w:trPr>
        <w:tc>
          <w:tcPr>
            <w:tcW w:w="2072" w:type="pct"/>
            <w:vMerge/>
            <w:tcBorders>
              <w:top w:val="single" w:sz="8" w:space="0" w:color="auto"/>
              <w:left w:val="nil"/>
              <w:bottom w:val="single" w:sz="8" w:space="0" w:color="auto"/>
              <w:right w:val="nil"/>
            </w:tcBorders>
            <w:vAlign w:val="center"/>
          </w:tcPr>
          <w:p w14:paraId="64418713" w14:textId="77777777" w:rsidR="00680C53" w:rsidRPr="00680C53" w:rsidRDefault="00680C53" w:rsidP="00680C53">
            <w:pPr>
              <w:rPr>
                <w:rFonts w:eastAsia="SimSun"/>
                <w:sz w:val="20"/>
                <w:szCs w:val="20"/>
              </w:rPr>
            </w:pPr>
          </w:p>
        </w:tc>
        <w:tc>
          <w:tcPr>
            <w:tcW w:w="694" w:type="pct"/>
            <w:tcBorders>
              <w:top w:val="single" w:sz="4" w:space="0" w:color="auto"/>
              <w:left w:val="nil"/>
              <w:bottom w:val="single" w:sz="8" w:space="0" w:color="auto"/>
              <w:right w:val="nil"/>
            </w:tcBorders>
          </w:tcPr>
          <w:p w14:paraId="40E7DBF0" w14:textId="77777777" w:rsidR="00680C53" w:rsidRPr="00680C53" w:rsidRDefault="00680C53" w:rsidP="00680C53">
            <w:pPr>
              <w:jc w:val="right"/>
              <w:rPr>
                <w:rFonts w:eastAsia="SimSun"/>
                <w:b/>
                <w:bCs/>
                <w:sz w:val="20"/>
                <w:szCs w:val="20"/>
                <w:lang w:val="ky-KG"/>
              </w:rPr>
            </w:pPr>
            <w:r w:rsidRPr="00680C53">
              <w:rPr>
                <w:rFonts w:eastAsia="SimSun"/>
                <w:b/>
                <w:bCs/>
                <w:sz w:val="20"/>
                <w:szCs w:val="20"/>
              </w:rPr>
              <w:t>202</w:t>
            </w:r>
            <w:r w:rsidRPr="00680C53">
              <w:rPr>
                <w:rFonts w:eastAsia="SimSun"/>
                <w:b/>
                <w:bCs/>
                <w:sz w:val="20"/>
                <w:szCs w:val="20"/>
                <w:lang w:val="ky-KG"/>
              </w:rPr>
              <w:t>4</w:t>
            </w:r>
            <w:r w:rsidRPr="00680C53">
              <w:rPr>
                <w:rFonts w:eastAsia="SimSun"/>
                <w:b/>
                <w:bCs/>
                <w:sz w:val="20"/>
                <w:szCs w:val="20"/>
              </w:rPr>
              <w:t xml:space="preserve"> </w:t>
            </w:r>
            <w:r w:rsidRPr="00680C53">
              <w:rPr>
                <w:rFonts w:eastAsia="SimSun"/>
                <w:b/>
                <w:bCs/>
                <w:sz w:val="20"/>
                <w:szCs w:val="20"/>
                <w:lang w:val="ky-KG"/>
              </w:rPr>
              <w:t>ок</w:t>
            </w:r>
            <w:proofErr w:type="spellStart"/>
            <w:r w:rsidRPr="00680C53">
              <w:rPr>
                <w:rFonts w:eastAsia="SimSun"/>
                <w:b/>
                <w:bCs/>
                <w:sz w:val="20"/>
                <w:szCs w:val="20"/>
              </w:rPr>
              <w:t>тябрына</w:t>
            </w:r>
            <w:proofErr w:type="spellEnd"/>
          </w:p>
          <w:p w14:paraId="19ED5F94" w14:textId="77777777" w:rsidR="00680C53" w:rsidRPr="00680C53" w:rsidRDefault="00680C53" w:rsidP="00680C53">
            <w:pPr>
              <w:jc w:val="right"/>
              <w:rPr>
                <w:rFonts w:eastAsia="SimSun"/>
                <w:b/>
                <w:bCs/>
                <w:sz w:val="20"/>
                <w:szCs w:val="20"/>
              </w:rPr>
            </w:pPr>
            <w:r w:rsidRPr="00680C53">
              <w:rPr>
                <w:rFonts w:eastAsia="SimSun"/>
                <w:b/>
                <w:bCs/>
                <w:sz w:val="20"/>
                <w:szCs w:val="20"/>
              </w:rPr>
              <w:t xml:space="preserve">карата </w:t>
            </w:r>
          </w:p>
        </w:tc>
        <w:tc>
          <w:tcPr>
            <w:tcW w:w="644" w:type="pct"/>
            <w:tcBorders>
              <w:top w:val="single" w:sz="4" w:space="0" w:color="auto"/>
              <w:left w:val="nil"/>
              <w:bottom w:val="single" w:sz="8" w:space="0" w:color="auto"/>
              <w:right w:val="nil"/>
            </w:tcBorders>
          </w:tcPr>
          <w:p w14:paraId="42787EFE" w14:textId="77777777" w:rsidR="00680C53" w:rsidRPr="00680C53" w:rsidRDefault="00680C53" w:rsidP="00680C53">
            <w:pPr>
              <w:jc w:val="right"/>
              <w:rPr>
                <w:b/>
                <w:bCs/>
                <w:sz w:val="20"/>
                <w:szCs w:val="20"/>
              </w:rPr>
            </w:pPr>
            <w:r w:rsidRPr="00680C53">
              <w:rPr>
                <w:b/>
                <w:bCs/>
                <w:sz w:val="20"/>
                <w:szCs w:val="20"/>
              </w:rPr>
              <w:t>202</w:t>
            </w:r>
            <w:r w:rsidRPr="00680C53">
              <w:rPr>
                <w:b/>
                <w:bCs/>
                <w:sz w:val="20"/>
                <w:szCs w:val="20"/>
                <w:lang w:val="ky-KG"/>
              </w:rPr>
              <w:t>3</w:t>
            </w:r>
            <w:r w:rsidRPr="00680C53">
              <w:rPr>
                <w:b/>
                <w:bCs/>
                <w:sz w:val="20"/>
                <w:szCs w:val="20"/>
              </w:rPr>
              <w:t xml:space="preserve"> </w:t>
            </w:r>
            <w:proofErr w:type="spellStart"/>
            <w:r w:rsidRPr="00680C53">
              <w:rPr>
                <w:b/>
                <w:bCs/>
                <w:sz w:val="20"/>
                <w:szCs w:val="20"/>
              </w:rPr>
              <w:t>декабрына</w:t>
            </w:r>
            <w:proofErr w:type="spellEnd"/>
          </w:p>
          <w:p w14:paraId="23ACA207" w14:textId="77777777" w:rsidR="00680C53" w:rsidRPr="00680C53" w:rsidRDefault="00680C53" w:rsidP="00680C53">
            <w:pPr>
              <w:jc w:val="right"/>
              <w:rPr>
                <w:b/>
                <w:bCs/>
                <w:sz w:val="20"/>
                <w:szCs w:val="20"/>
              </w:rPr>
            </w:pPr>
            <w:r w:rsidRPr="00680C53">
              <w:rPr>
                <w:b/>
                <w:bCs/>
                <w:sz w:val="20"/>
                <w:szCs w:val="20"/>
              </w:rPr>
              <w:t>карата</w:t>
            </w:r>
          </w:p>
        </w:tc>
        <w:tc>
          <w:tcPr>
            <w:tcW w:w="674" w:type="pct"/>
            <w:tcBorders>
              <w:top w:val="single" w:sz="4" w:space="0" w:color="auto"/>
              <w:left w:val="nil"/>
              <w:bottom w:val="single" w:sz="8" w:space="0" w:color="auto"/>
              <w:right w:val="nil"/>
            </w:tcBorders>
          </w:tcPr>
          <w:p w14:paraId="30D0B286" w14:textId="77777777" w:rsidR="00680C53" w:rsidRPr="00680C53" w:rsidRDefault="00680C53" w:rsidP="00680C53">
            <w:pPr>
              <w:jc w:val="right"/>
              <w:rPr>
                <w:rFonts w:eastAsia="SimSun"/>
                <w:b/>
                <w:bCs/>
                <w:sz w:val="20"/>
                <w:szCs w:val="20"/>
              </w:rPr>
            </w:pPr>
            <w:r w:rsidRPr="00680C53">
              <w:rPr>
                <w:rFonts w:eastAsia="SimSun"/>
                <w:b/>
                <w:bCs/>
                <w:sz w:val="20"/>
                <w:szCs w:val="20"/>
              </w:rPr>
              <w:t>202</w:t>
            </w:r>
            <w:r w:rsidRPr="00680C53">
              <w:rPr>
                <w:rFonts w:eastAsia="SimSun"/>
                <w:b/>
                <w:bCs/>
                <w:sz w:val="20"/>
                <w:szCs w:val="20"/>
                <w:lang w:val="ky-KG"/>
              </w:rPr>
              <w:t>3</w:t>
            </w:r>
            <w:r w:rsidRPr="00680C53">
              <w:rPr>
                <w:rFonts w:eastAsia="SimSun"/>
                <w:b/>
                <w:bCs/>
                <w:sz w:val="20"/>
                <w:szCs w:val="20"/>
              </w:rPr>
              <w:t xml:space="preserve"> </w:t>
            </w:r>
            <w:r w:rsidRPr="00680C53">
              <w:rPr>
                <w:rFonts w:eastAsia="SimSun"/>
                <w:b/>
                <w:bCs/>
                <w:sz w:val="20"/>
                <w:szCs w:val="20"/>
                <w:lang w:val="ky-KG"/>
              </w:rPr>
              <w:t>но</w:t>
            </w:r>
            <w:proofErr w:type="spellStart"/>
            <w:r w:rsidRPr="00680C53">
              <w:rPr>
                <w:rFonts w:eastAsia="SimSun"/>
                <w:b/>
                <w:bCs/>
                <w:sz w:val="20"/>
                <w:szCs w:val="20"/>
              </w:rPr>
              <w:t>ябры</w:t>
            </w:r>
            <w:proofErr w:type="spellEnd"/>
            <w:r w:rsidRPr="00680C53">
              <w:rPr>
                <w:rFonts w:eastAsia="SimSun"/>
                <w:b/>
                <w:bCs/>
                <w:sz w:val="20"/>
                <w:szCs w:val="20"/>
                <w:lang w:val="ky-KG"/>
              </w:rPr>
              <w:t>на</w:t>
            </w:r>
            <w:r w:rsidRPr="00680C53">
              <w:rPr>
                <w:rFonts w:eastAsia="SimSun"/>
                <w:b/>
                <w:bCs/>
                <w:sz w:val="20"/>
                <w:szCs w:val="20"/>
              </w:rPr>
              <w:t xml:space="preserve"> </w:t>
            </w:r>
          </w:p>
          <w:p w14:paraId="515D7933" w14:textId="77777777" w:rsidR="00680C53" w:rsidRPr="00680C53" w:rsidRDefault="00680C53" w:rsidP="00680C53">
            <w:pPr>
              <w:jc w:val="right"/>
              <w:rPr>
                <w:rFonts w:eastAsia="SimSun"/>
                <w:b/>
                <w:bCs/>
                <w:sz w:val="20"/>
                <w:szCs w:val="20"/>
              </w:rPr>
            </w:pPr>
            <w:r w:rsidRPr="00680C53">
              <w:rPr>
                <w:rFonts w:eastAsia="SimSun"/>
                <w:b/>
                <w:bCs/>
                <w:sz w:val="20"/>
                <w:szCs w:val="20"/>
              </w:rPr>
              <w:t>карата</w:t>
            </w:r>
          </w:p>
        </w:tc>
        <w:tc>
          <w:tcPr>
            <w:tcW w:w="916" w:type="pct"/>
            <w:tcBorders>
              <w:top w:val="nil"/>
              <w:left w:val="nil"/>
              <w:bottom w:val="single" w:sz="8" w:space="0" w:color="auto"/>
              <w:right w:val="nil"/>
            </w:tcBorders>
          </w:tcPr>
          <w:p w14:paraId="09FF6E0D" w14:textId="77777777" w:rsidR="00680C53" w:rsidRPr="00680C53" w:rsidRDefault="00680C53" w:rsidP="00680C53">
            <w:pPr>
              <w:jc w:val="right"/>
              <w:rPr>
                <w:b/>
                <w:bCs/>
                <w:sz w:val="20"/>
                <w:szCs w:val="20"/>
              </w:rPr>
            </w:pPr>
            <w:r w:rsidRPr="00680C53">
              <w:rPr>
                <w:b/>
                <w:bCs/>
                <w:sz w:val="20"/>
                <w:szCs w:val="20"/>
              </w:rPr>
              <w:t>202</w:t>
            </w:r>
            <w:r w:rsidRPr="00680C53">
              <w:rPr>
                <w:b/>
                <w:bCs/>
                <w:sz w:val="20"/>
                <w:szCs w:val="20"/>
                <w:lang w:val="ky-KG"/>
              </w:rPr>
              <w:t>3</w:t>
            </w:r>
            <w:r w:rsidRPr="00680C53">
              <w:rPr>
                <w:b/>
                <w:bCs/>
                <w:sz w:val="20"/>
                <w:szCs w:val="20"/>
              </w:rPr>
              <w:t xml:space="preserve"> январь-</w:t>
            </w:r>
            <w:r w:rsidRPr="00680C53">
              <w:rPr>
                <w:b/>
                <w:bCs/>
                <w:sz w:val="20"/>
                <w:szCs w:val="20"/>
                <w:lang w:val="ky-KG"/>
              </w:rPr>
              <w:t>но</w:t>
            </w:r>
            <w:proofErr w:type="spellStart"/>
            <w:r w:rsidRPr="00680C53">
              <w:rPr>
                <w:b/>
                <w:bCs/>
                <w:sz w:val="20"/>
                <w:szCs w:val="20"/>
              </w:rPr>
              <w:t>ябры</w:t>
            </w:r>
            <w:proofErr w:type="spellEnd"/>
            <w:r w:rsidRPr="00680C53">
              <w:rPr>
                <w:b/>
                <w:bCs/>
                <w:sz w:val="20"/>
                <w:szCs w:val="20"/>
                <w:lang w:val="ky-KG"/>
              </w:rPr>
              <w:t>на</w:t>
            </w:r>
            <w:r w:rsidRPr="00680C53">
              <w:rPr>
                <w:b/>
                <w:bCs/>
                <w:sz w:val="20"/>
                <w:szCs w:val="20"/>
              </w:rPr>
              <w:t xml:space="preserve"> карата</w:t>
            </w:r>
          </w:p>
        </w:tc>
      </w:tr>
      <w:tr w:rsidR="00680C53" w:rsidRPr="00680C53" w14:paraId="6C25B0B9" w14:textId="77777777" w:rsidTr="00A75BDA">
        <w:trPr>
          <w:cantSplit/>
        </w:trPr>
        <w:tc>
          <w:tcPr>
            <w:tcW w:w="2072" w:type="pct"/>
            <w:tcBorders>
              <w:top w:val="single" w:sz="8" w:space="0" w:color="auto"/>
              <w:left w:val="nil"/>
              <w:bottom w:val="nil"/>
              <w:right w:val="nil"/>
            </w:tcBorders>
            <w:vAlign w:val="bottom"/>
          </w:tcPr>
          <w:p w14:paraId="1B2D2972" w14:textId="77777777" w:rsidR="00680C53" w:rsidRPr="00680C53" w:rsidRDefault="00680C53" w:rsidP="00680C53">
            <w:pPr>
              <w:spacing w:before="20" w:after="20"/>
              <w:ind w:left="113" w:hanging="113"/>
              <w:rPr>
                <w:rFonts w:eastAsia="SimSun"/>
                <w:sz w:val="20"/>
                <w:szCs w:val="20"/>
              </w:rPr>
            </w:pPr>
            <w:r w:rsidRPr="00680C53">
              <w:rPr>
                <w:rFonts w:eastAsia="SimSun"/>
                <w:sz w:val="20"/>
                <w:szCs w:val="20"/>
              </w:rPr>
              <w:t xml:space="preserve">Нан </w:t>
            </w:r>
            <w:proofErr w:type="spellStart"/>
            <w:r w:rsidRPr="00680C53">
              <w:rPr>
                <w:rFonts w:eastAsia="SimSun"/>
                <w:sz w:val="20"/>
                <w:szCs w:val="20"/>
              </w:rPr>
              <w:t>азыктары</w:t>
            </w:r>
            <w:proofErr w:type="spellEnd"/>
            <w:r w:rsidRPr="00680C53">
              <w:rPr>
                <w:rFonts w:eastAsia="SimSun"/>
                <w:sz w:val="20"/>
                <w:szCs w:val="20"/>
              </w:rPr>
              <w:t xml:space="preserve"> </w:t>
            </w:r>
            <w:proofErr w:type="spellStart"/>
            <w:r w:rsidRPr="00680C53">
              <w:rPr>
                <w:rFonts w:eastAsia="SimSun"/>
                <w:sz w:val="20"/>
                <w:szCs w:val="20"/>
              </w:rPr>
              <w:t>жана</w:t>
            </w:r>
            <w:proofErr w:type="spellEnd"/>
            <w:r w:rsidRPr="00680C53">
              <w:rPr>
                <w:rFonts w:eastAsia="SimSun"/>
                <w:sz w:val="20"/>
                <w:szCs w:val="20"/>
              </w:rPr>
              <w:t xml:space="preserve"> </w:t>
            </w:r>
            <w:proofErr w:type="spellStart"/>
            <w:r w:rsidRPr="00680C53">
              <w:rPr>
                <w:rFonts w:eastAsia="SimSun"/>
                <w:sz w:val="20"/>
                <w:szCs w:val="20"/>
              </w:rPr>
              <w:t>акшак</w:t>
            </w:r>
            <w:proofErr w:type="spellEnd"/>
          </w:p>
        </w:tc>
        <w:tc>
          <w:tcPr>
            <w:tcW w:w="694" w:type="pct"/>
            <w:tcBorders>
              <w:top w:val="single" w:sz="8" w:space="0" w:color="auto"/>
              <w:left w:val="nil"/>
              <w:bottom w:val="nil"/>
              <w:right w:val="nil"/>
            </w:tcBorders>
            <w:vAlign w:val="bottom"/>
          </w:tcPr>
          <w:p w14:paraId="2E9BAE0B" w14:textId="77777777" w:rsidR="00680C53" w:rsidRPr="00680C53" w:rsidRDefault="00680C53" w:rsidP="00680C53">
            <w:pPr>
              <w:jc w:val="right"/>
              <w:rPr>
                <w:sz w:val="20"/>
                <w:szCs w:val="20"/>
                <w:lang w:val="ky-KG"/>
              </w:rPr>
            </w:pPr>
            <w:r w:rsidRPr="00680C53">
              <w:rPr>
                <w:sz w:val="20"/>
                <w:szCs w:val="20"/>
                <w:lang w:val="ky-KG"/>
              </w:rPr>
              <w:t>100,2</w:t>
            </w:r>
          </w:p>
        </w:tc>
        <w:tc>
          <w:tcPr>
            <w:tcW w:w="644" w:type="pct"/>
            <w:tcBorders>
              <w:top w:val="single" w:sz="8" w:space="0" w:color="auto"/>
              <w:left w:val="nil"/>
              <w:bottom w:val="nil"/>
              <w:right w:val="nil"/>
            </w:tcBorders>
            <w:vAlign w:val="bottom"/>
          </w:tcPr>
          <w:p w14:paraId="2570953E" w14:textId="77777777" w:rsidR="00680C53" w:rsidRPr="00680C53" w:rsidRDefault="00680C53" w:rsidP="00680C53">
            <w:pPr>
              <w:jc w:val="right"/>
              <w:rPr>
                <w:sz w:val="20"/>
                <w:szCs w:val="20"/>
                <w:lang w:val="ky-KG"/>
              </w:rPr>
            </w:pPr>
            <w:r w:rsidRPr="00680C53">
              <w:rPr>
                <w:sz w:val="20"/>
                <w:szCs w:val="20"/>
                <w:lang w:val="ky-KG"/>
              </w:rPr>
              <w:t>101,6</w:t>
            </w:r>
          </w:p>
        </w:tc>
        <w:tc>
          <w:tcPr>
            <w:tcW w:w="674" w:type="pct"/>
            <w:tcBorders>
              <w:top w:val="single" w:sz="8" w:space="0" w:color="auto"/>
              <w:left w:val="nil"/>
              <w:bottom w:val="nil"/>
              <w:right w:val="nil"/>
            </w:tcBorders>
            <w:vAlign w:val="bottom"/>
          </w:tcPr>
          <w:p w14:paraId="6B1A3CAB" w14:textId="77777777" w:rsidR="00680C53" w:rsidRPr="00680C53" w:rsidRDefault="00680C53" w:rsidP="00680C53">
            <w:pPr>
              <w:jc w:val="right"/>
              <w:rPr>
                <w:sz w:val="20"/>
                <w:szCs w:val="20"/>
                <w:lang w:val="ky-KG"/>
              </w:rPr>
            </w:pPr>
            <w:r w:rsidRPr="00680C53">
              <w:rPr>
                <w:sz w:val="20"/>
                <w:szCs w:val="20"/>
                <w:lang w:val="ky-KG"/>
              </w:rPr>
              <w:t>101,5</w:t>
            </w:r>
          </w:p>
        </w:tc>
        <w:tc>
          <w:tcPr>
            <w:tcW w:w="916" w:type="pct"/>
            <w:tcBorders>
              <w:top w:val="single" w:sz="8" w:space="0" w:color="auto"/>
              <w:left w:val="nil"/>
              <w:bottom w:val="nil"/>
              <w:right w:val="nil"/>
            </w:tcBorders>
            <w:vAlign w:val="bottom"/>
          </w:tcPr>
          <w:p w14:paraId="68966175" w14:textId="77777777" w:rsidR="00680C53" w:rsidRPr="00680C53" w:rsidRDefault="00680C53" w:rsidP="00680C53">
            <w:pPr>
              <w:jc w:val="right"/>
              <w:rPr>
                <w:sz w:val="20"/>
                <w:szCs w:val="20"/>
                <w:lang w:val="ky-KG"/>
              </w:rPr>
            </w:pPr>
            <w:r w:rsidRPr="00680C53">
              <w:rPr>
                <w:sz w:val="20"/>
                <w:szCs w:val="20"/>
                <w:lang w:val="ky-KG"/>
              </w:rPr>
              <w:t>104,5</w:t>
            </w:r>
          </w:p>
        </w:tc>
      </w:tr>
      <w:tr w:rsidR="00680C53" w:rsidRPr="00680C53" w14:paraId="510B3A9D" w14:textId="77777777" w:rsidTr="00A75BDA">
        <w:trPr>
          <w:cantSplit/>
        </w:trPr>
        <w:tc>
          <w:tcPr>
            <w:tcW w:w="2072" w:type="pct"/>
            <w:vAlign w:val="bottom"/>
          </w:tcPr>
          <w:p w14:paraId="7CF9A6A2" w14:textId="77777777" w:rsidR="00680C53" w:rsidRPr="00680C53" w:rsidRDefault="00680C53" w:rsidP="00680C53">
            <w:pPr>
              <w:spacing w:before="20" w:after="20"/>
              <w:ind w:left="113" w:hanging="113"/>
              <w:rPr>
                <w:rFonts w:eastAsia="SimSun"/>
                <w:sz w:val="20"/>
                <w:szCs w:val="20"/>
              </w:rPr>
            </w:pPr>
            <w:r w:rsidRPr="00680C53">
              <w:rPr>
                <w:rFonts w:eastAsia="SimSun"/>
                <w:sz w:val="20"/>
                <w:szCs w:val="20"/>
              </w:rPr>
              <w:t>Эт</w:t>
            </w:r>
          </w:p>
        </w:tc>
        <w:tc>
          <w:tcPr>
            <w:tcW w:w="694" w:type="pct"/>
            <w:vAlign w:val="bottom"/>
          </w:tcPr>
          <w:p w14:paraId="107A97C1" w14:textId="77777777" w:rsidR="00680C53" w:rsidRPr="00680C53" w:rsidRDefault="00680C53" w:rsidP="00680C53">
            <w:pPr>
              <w:jc w:val="right"/>
              <w:rPr>
                <w:sz w:val="20"/>
                <w:szCs w:val="20"/>
                <w:lang w:val="ky-KG"/>
              </w:rPr>
            </w:pPr>
            <w:r w:rsidRPr="00680C53">
              <w:rPr>
                <w:sz w:val="20"/>
                <w:szCs w:val="20"/>
                <w:lang w:val="ky-KG"/>
              </w:rPr>
              <w:t>100,2</w:t>
            </w:r>
          </w:p>
        </w:tc>
        <w:tc>
          <w:tcPr>
            <w:tcW w:w="644" w:type="pct"/>
            <w:vAlign w:val="bottom"/>
          </w:tcPr>
          <w:p w14:paraId="4A1C872D" w14:textId="77777777" w:rsidR="00680C53" w:rsidRPr="00680C53" w:rsidRDefault="00680C53" w:rsidP="00680C53">
            <w:pPr>
              <w:jc w:val="right"/>
              <w:rPr>
                <w:sz w:val="20"/>
                <w:szCs w:val="20"/>
                <w:lang w:val="ky-KG"/>
              </w:rPr>
            </w:pPr>
            <w:r w:rsidRPr="00680C53">
              <w:rPr>
                <w:sz w:val="20"/>
                <w:szCs w:val="20"/>
                <w:lang w:val="ky-KG"/>
              </w:rPr>
              <w:t>111,1</w:t>
            </w:r>
          </w:p>
        </w:tc>
        <w:tc>
          <w:tcPr>
            <w:tcW w:w="674" w:type="pct"/>
            <w:vAlign w:val="bottom"/>
          </w:tcPr>
          <w:p w14:paraId="437AAECD" w14:textId="77777777" w:rsidR="00680C53" w:rsidRPr="00680C53" w:rsidRDefault="00680C53" w:rsidP="00680C53">
            <w:pPr>
              <w:jc w:val="right"/>
              <w:rPr>
                <w:sz w:val="20"/>
                <w:szCs w:val="20"/>
                <w:lang w:val="ky-KG"/>
              </w:rPr>
            </w:pPr>
            <w:r w:rsidRPr="00680C53">
              <w:rPr>
                <w:sz w:val="20"/>
                <w:szCs w:val="20"/>
                <w:lang w:val="ky-KG"/>
              </w:rPr>
              <w:t>110,6</w:t>
            </w:r>
          </w:p>
        </w:tc>
        <w:tc>
          <w:tcPr>
            <w:tcW w:w="916" w:type="pct"/>
            <w:vAlign w:val="bottom"/>
          </w:tcPr>
          <w:p w14:paraId="5490C610" w14:textId="77777777" w:rsidR="00680C53" w:rsidRPr="00680C53" w:rsidRDefault="00680C53" w:rsidP="00680C53">
            <w:pPr>
              <w:jc w:val="right"/>
              <w:rPr>
                <w:sz w:val="20"/>
                <w:szCs w:val="20"/>
                <w:lang w:val="ky-KG"/>
              </w:rPr>
            </w:pPr>
            <w:r w:rsidRPr="00680C53">
              <w:rPr>
                <w:sz w:val="20"/>
                <w:szCs w:val="20"/>
                <w:lang w:val="ky-KG"/>
              </w:rPr>
              <w:t>103,4</w:t>
            </w:r>
          </w:p>
        </w:tc>
      </w:tr>
      <w:tr w:rsidR="00680C53" w:rsidRPr="00680C53" w14:paraId="23CB085A" w14:textId="77777777" w:rsidTr="00A75BDA">
        <w:trPr>
          <w:cantSplit/>
        </w:trPr>
        <w:tc>
          <w:tcPr>
            <w:tcW w:w="2072" w:type="pct"/>
            <w:vAlign w:val="bottom"/>
          </w:tcPr>
          <w:p w14:paraId="36D47AF8" w14:textId="77777777" w:rsidR="00680C53" w:rsidRPr="00680C53" w:rsidRDefault="00680C53" w:rsidP="00680C53">
            <w:pPr>
              <w:spacing w:before="20" w:after="20"/>
              <w:ind w:left="113" w:hanging="113"/>
              <w:rPr>
                <w:rFonts w:eastAsia="SimSun"/>
                <w:sz w:val="20"/>
                <w:szCs w:val="20"/>
              </w:rPr>
            </w:pPr>
            <w:r w:rsidRPr="00680C53">
              <w:rPr>
                <w:rFonts w:eastAsia="SimSun"/>
                <w:sz w:val="20"/>
                <w:szCs w:val="20"/>
              </w:rPr>
              <w:t>Балык</w:t>
            </w:r>
          </w:p>
        </w:tc>
        <w:tc>
          <w:tcPr>
            <w:tcW w:w="694" w:type="pct"/>
            <w:vAlign w:val="bottom"/>
          </w:tcPr>
          <w:p w14:paraId="107E3F15" w14:textId="77777777" w:rsidR="00680C53" w:rsidRPr="00680C53" w:rsidRDefault="00680C53" w:rsidP="00680C53">
            <w:pPr>
              <w:jc w:val="right"/>
              <w:rPr>
                <w:sz w:val="20"/>
                <w:szCs w:val="20"/>
                <w:lang w:val="ky-KG"/>
              </w:rPr>
            </w:pPr>
            <w:r w:rsidRPr="00680C53">
              <w:rPr>
                <w:sz w:val="20"/>
                <w:szCs w:val="20"/>
                <w:lang w:val="ky-KG"/>
              </w:rPr>
              <w:t>100,2</w:t>
            </w:r>
          </w:p>
        </w:tc>
        <w:tc>
          <w:tcPr>
            <w:tcW w:w="644" w:type="pct"/>
            <w:vAlign w:val="bottom"/>
          </w:tcPr>
          <w:p w14:paraId="5646CAF0" w14:textId="77777777" w:rsidR="00680C53" w:rsidRPr="00680C53" w:rsidRDefault="00680C53" w:rsidP="00680C53">
            <w:pPr>
              <w:jc w:val="right"/>
              <w:rPr>
                <w:sz w:val="20"/>
                <w:szCs w:val="20"/>
                <w:lang w:val="ky-KG"/>
              </w:rPr>
            </w:pPr>
            <w:r w:rsidRPr="00680C53">
              <w:rPr>
                <w:sz w:val="20"/>
                <w:szCs w:val="20"/>
                <w:lang w:val="ky-KG"/>
              </w:rPr>
              <w:t>106,4</w:t>
            </w:r>
          </w:p>
        </w:tc>
        <w:tc>
          <w:tcPr>
            <w:tcW w:w="674" w:type="pct"/>
            <w:vAlign w:val="bottom"/>
          </w:tcPr>
          <w:p w14:paraId="74E44FDF" w14:textId="77777777" w:rsidR="00680C53" w:rsidRPr="00680C53" w:rsidRDefault="00680C53" w:rsidP="00680C53">
            <w:pPr>
              <w:jc w:val="right"/>
              <w:rPr>
                <w:sz w:val="20"/>
                <w:szCs w:val="20"/>
                <w:lang w:val="ky-KG"/>
              </w:rPr>
            </w:pPr>
            <w:r w:rsidRPr="00680C53">
              <w:rPr>
                <w:sz w:val="20"/>
                <w:szCs w:val="20"/>
                <w:lang w:val="ky-KG"/>
              </w:rPr>
              <w:t>107,3</w:t>
            </w:r>
          </w:p>
        </w:tc>
        <w:tc>
          <w:tcPr>
            <w:tcW w:w="916" w:type="pct"/>
            <w:vAlign w:val="bottom"/>
          </w:tcPr>
          <w:p w14:paraId="75D9136C" w14:textId="77777777" w:rsidR="00680C53" w:rsidRPr="00680C53" w:rsidRDefault="00680C53" w:rsidP="00680C53">
            <w:pPr>
              <w:jc w:val="right"/>
              <w:rPr>
                <w:sz w:val="20"/>
                <w:szCs w:val="20"/>
                <w:lang w:val="ky-KG"/>
              </w:rPr>
            </w:pPr>
            <w:r w:rsidRPr="00680C53">
              <w:rPr>
                <w:sz w:val="20"/>
                <w:szCs w:val="20"/>
                <w:lang w:val="ky-KG"/>
              </w:rPr>
              <w:t>105,5</w:t>
            </w:r>
          </w:p>
        </w:tc>
      </w:tr>
      <w:tr w:rsidR="00680C53" w:rsidRPr="00680C53" w14:paraId="7A3C5F0C" w14:textId="77777777" w:rsidTr="00A75BDA">
        <w:trPr>
          <w:cantSplit/>
        </w:trPr>
        <w:tc>
          <w:tcPr>
            <w:tcW w:w="2072" w:type="pct"/>
            <w:vAlign w:val="bottom"/>
          </w:tcPr>
          <w:p w14:paraId="3F0C30BF" w14:textId="77777777" w:rsidR="00680C53" w:rsidRPr="00680C53" w:rsidRDefault="00680C53" w:rsidP="00680C53">
            <w:pPr>
              <w:spacing w:before="20" w:after="20"/>
              <w:ind w:left="113" w:hanging="113"/>
              <w:rPr>
                <w:rFonts w:eastAsia="SimSun"/>
                <w:sz w:val="20"/>
                <w:szCs w:val="20"/>
              </w:rPr>
            </w:pPr>
            <w:proofErr w:type="spellStart"/>
            <w:r w:rsidRPr="00680C53">
              <w:rPr>
                <w:rFonts w:eastAsia="SimSun"/>
                <w:sz w:val="20"/>
                <w:szCs w:val="20"/>
              </w:rPr>
              <w:t>Сүт</w:t>
            </w:r>
            <w:proofErr w:type="spellEnd"/>
            <w:r w:rsidRPr="00680C53">
              <w:rPr>
                <w:rFonts w:eastAsia="SimSun"/>
                <w:sz w:val="20"/>
                <w:szCs w:val="20"/>
              </w:rPr>
              <w:t xml:space="preserve"> </w:t>
            </w:r>
            <w:proofErr w:type="spellStart"/>
            <w:r w:rsidRPr="00680C53">
              <w:rPr>
                <w:rFonts w:eastAsia="SimSun"/>
                <w:sz w:val="20"/>
                <w:szCs w:val="20"/>
              </w:rPr>
              <w:t>азыктары</w:t>
            </w:r>
            <w:proofErr w:type="spellEnd"/>
            <w:r w:rsidRPr="00680C53">
              <w:rPr>
                <w:rFonts w:eastAsia="SimSun"/>
                <w:sz w:val="20"/>
                <w:szCs w:val="20"/>
              </w:rPr>
              <w:t xml:space="preserve">, сыр </w:t>
            </w:r>
            <w:proofErr w:type="spellStart"/>
            <w:r w:rsidRPr="00680C53">
              <w:rPr>
                <w:rFonts w:eastAsia="SimSun"/>
                <w:sz w:val="20"/>
                <w:szCs w:val="20"/>
              </w:rPr>
              <w:t>жана</w:t>
            </w:r>
            <w:proofErr w:type="spellEnd"/>
            <w:r w:rsidRPr="00680C53">
              <w:rPr>
                <w:rFonts w:eastAsia="SimSun"/>
                <w:sz w:val="20"/>
                <w:szCs w:val="20"/>
              </w:rPr>
              <w:t xml:space="preserve"> </w:t>
            </w:r>
            <w:proofErr w:type="spellStart"/>
            <w:r w:rsidRPr="00680C53">
              <w:rPr>
                <w:rFonts w:eastAsia="SimSun"/>
                <w:sz w:val="20"/>
                <w:szCs w:val="20"/>
              </w:rPr>
              <w:t>жумуртка</w:t>
            </w:r>
            <w:proofErr w:type="spellEnd"/>
          </w:p>
        </w:tc>
        <w:tc>
          <w:tcPr>
            <w:tcW w:w="694" w:type="pct"/>
            <w:vAlign w:val="bottom"/>
          </w:tcPr>
          <w:p w14:paraId="51B6F73D" w14:textId="77777777" w:rsidR="00680C53" w:rsidRPr="00680C53" w:rsidRDefault="00680C53" w:rsidP="00680C53">
            <w:pPr>
              <w:jc w:val="right"/>
              <w:rPr>
                <w:sz w:val="20"/>
                <w:szCs w:val="20"/>
                <w:lang w:val="ky-KG"/>
              </w:rPr>
            </w:pPr>
            <w:r w:rsidRPr="00680C53">
              <w:rPr>
                <w:sz w:val="20"/>
                <w:szCs w:val="20"/>
                <w:lang w:val="ky-KG"/>
              </w:rPr>
              <w:t>101,1</w:t>
            </w:r>
          </w:p>
        </w:tc>
        <w:tc>
          <w:tcPr>
            <w:tcW w:w="644" w:type="pct"/>
            <w:vAlign w:val="bottom"/>
          </w:tcPr>
          <w:p w14:paraId="7337AF8E" w14:textId="77777777" w:rsidR="00680C53" w:rsidRPr="00680C53" w:rsidRDefault="00680C53" w:rsidP="00680C53">
            <w:pPr>
              <w:jc w:val="right"/>
              <w:rPr>
                <w:sz w:val="20"/>
                <w:szCs w:val="20"/>
                <w:lang w:val="ky-KG"/>
              </w:rPr>
            </w:pPr>
            <w:r w:rsidRPr="00680C53">
              <w:rPr>
                <w:sz w:val="20"/>
                <w:szCs w:val="20"/>
                <w:lang w:val="ky-KG"/>
              </w:rPr>
              <w:t>99,6</w:t>
            </w:r>
          </w:p>
        </w:tc>
        <w:tc>
          <w:tcPr>
            <w:tcW w:w="674" w:type="pct"/>
            <w:vAlign w:val="bottom"/>
          </w:tcPr>
          <w:p w14:paraId="3A56D6F8" w14:textId="77777777" w:rsidR="00680C53" w:rsidRPr="00680C53" w:rsidRDefault="00680C53" w:rsidP="00680C53">
            <w:pPr>
              <w:jc w:val="right"/>
              <w:rPr>
                <w:sz w:val="20"/>
                <w:szCs w:val="20"/>
                <w:lang w:val="ky-KG"/>
              </w:rPr>
            </w:pPr>
            <w:r w:rsidRPr="00680C53">
              <w:rPr>
                <w:sz w:val="20"/>
                <w:szCs w:val="20"/>
                <w:lang w:val="ky-KG"/>
              </w:rPr>
              <w:t>101,8</w:t>
            </w:r>
          </w:p>
        </w:tc>
        <w:tc>
          <w:tcPr>
            <w:tcW w:w="916" w:type="pct"/>
            <w:vAlign w:val="bottom"/>
          </w:tcPr>
          <w:p w14:paraId="3081AFA7" w14:textId="77777777" w:rsidR="00680C53" w:rsidRPr="00680C53" w:rsidRDefault="00680C53" w:rsidP="00680C53">
            <w:pPr>
              <w:jc w:val="right"/>
              <w:rPr>
                <w:sz w:val="20"/>
                <w:szCs w:val="20"/>
                <w:lang w:val="ky-KG"/>
              </w:rPr>
            </w:pPr>
            <w:r w:rsidRPr="00680C53">
              <w:rPr>
                <w:sz w:val="20"/>
                <w:szCs w:val="20"/>
                <w:lang w:val="ky-KG"/>
              </w:rPr>
              <w:t>104,1</w:t>
            </w:r>
          </w:p>
        </w:tc>
      </w:tr>
      <w:tr w:rsidR="00680C53" w:rsidRPr="00680C53" w14:paraId="1CEA2D6C" w14:textId="77777777" w:rsidTr="00A75BDA">
        <w:trPr>
          <w:cantSplit/>
        </w:trPr>
        <w:tc>
          <w:tcPr>
            <w:tcW w:w="2072" w:type="pct"/>
            <w:vAlign w:val="bottom"/>
          </w:tcPr>
          <w:p w14:paraId="79175734" w14:textId="77777777" w:rsidR="00680C53" w:rsidRPr="00680C53" w:rsidRDefault="00680C53" w:rsidP="00680C53">
            <w:pPr>
              <w:spacing w:before="20" w:after="20"/>
              <w:ind w:left="113" w:hanging="113"/>
              <w:rPr>
                <w:rFonts w:eastAsia="SimSun"/>
                <w:sz w:val="20"/>
                <w:szCs w:val="20"/>
              </w:rPr>
            </w:pPr>
            <w:r w:rsidRPr="00680C53">
              <w:rPr>
                <w:rFonts w:eastAsia="SimSun"/>
                <w:sz w:val="20"/>
                <w:szCs w:val="20"/>
              </w:rPr>
              <w:t xml:space="preserve">Май </w:t>
            </w:r>
            <w:proofErr w:type="spellStart"/>
            <w:r w:rsidRPr="00680C53">
              <w:rPr>
                <w:rFonts w:eastAsia="SimSun"/>
                <w:sz w:val="20"/>
                <w:szCs w:val="20"/>
              </w:rPr>
              <w:t>жана</w:t>
            </w:r>
            <w:proofErr w:type="spellEnd"/>
            <w:r w:rsidRPr="00680C53">
              <w:rPr>
                <w:rFonts w:eastAsia="SimSun"/>
                <w:sz w:val="20"/>
                <w:szCs w:val="20"/>
              </w:rPr>
              <w:t xml:space="preserve"> </w:t>
            </w:r>
            <w:proofErr w:type="spellStart"/>
            <w:r w:rsidRPr="00680C53">
              <w:rPr>
                <w:rFonts w:eastAsia="SimSun"/>
                <w:sz w:val="20"/>
                <w:szCs w:val="20"/>
              </w:rPr>
              <w:t>тоң</w:t>
            </w:r>
            <w:proofErr w:type="spellEnd"/>
            <w:r w:rsidRPr="00680C53">
              <w:rPr>
                <w:rFonts w:eastAsia="SimSun"/>
                <w:sz w:val="20"/>
                <w:szCs w:val="20"/>
              </w:rPr>
              <w:t xml:space="preserve"> май</w:t>
            </w:r>
          </w:p>
        </w:tc>
        <w:tc>
          <w:tcPr>
            <w:tcW w:w="694" w:type="pct"/>
            <w:vAlign w:val="bottom"/>
          </w:tcPr>
          <w:p w14:paraId="0F794BDF" w14:textId="77777777" w:rsidR="00680C53" w:rsidRPr="00680C53" w:rsidRDefault="00680C53" w:rsidP="00680C53">
            <w:pPr>
              <w:jc w:val="right"/>
              <w:rPr>
                <w:sz w:val="20"/>
                <w:szCs w:val="20"/>
                <w:lang w:val="ky-KG"/>
              </w:rPr>
            </w:pPr>
            <w:r w:rsidRPr="00680C53">
              <w:rPr>
                <w:sz w:val="20"/>
                <w:szCs w:val="20"/>
                <w:lang w:val="ky-KG"/>
              </w:rPr>
              <w:t>101,2</w:t>
            </w:r>
          </w:p>
        </w:tc>
        <w:tc>
          <w:tcPr>
            <w:tcW w:w="644" w:type="pct"/>
            <w:vAlign w:val="bottom"/>
          </w:tcPr>
          <w:p w14:paraId="3B6065BB" w14:textId="77777777" w:rsidR="00680C53" w:rsidRPr="00680C53" w:rsidRDefault="00680C53" w:rsidP="00680C53">
            <w:pPr>
              <w:jc w:val="right"/>
              <w:rPr>
                <w:sz w:val="20"/>
                <w:szCs w:val="20"/>
                <w:lang w:val="ky-KG"/>
              </w:rPr>
            </w:pPr>
            <w:r w:rsidRPr="00680C53">
              <w:rPr>
                <w:sz w:val="20"/>
                <w:szCs w:val="20"/>
                <w:lang w:val="ky-KG"/>
              </w:rPr>
              <w:t>102,7</w:t>
            </w:r>
          </w:p>
        </w:tc>
        <w:tc>
          <w:tcPr>
            <w:tcW w:w="674" w:type="pct"/>
            <w:vAlign w:val="bottom"/>
          </w:tcPr>
          <w:p w14:paraId="7C2B87DA" w14:textId="77777777" w:rsidR="00680C53" w:rsidRPr="00680C53" w:rsidRDefault="00680C53" w:rsidP="00680C53">
            <w:pPr>
              <w:jc w:val="right"/>
              <w:rPr>
                <w:sz w:val="20"/>
                <w:szCs w:val="20"/>
                <w:lang w:val="ky-KG"/>
              </w:rPr>
            </w:pPr>
            <w:r w:rsidRPr="00680C53">
              <w:rPr>
                <w:sz w:val="20"/>
                <w:szCs w:val="20"/>
                <w:lang w:val="ky-KG"/>
              </w:rPr>
              <w:t>101,4</w:t>
            </w:r>
          </w:p>
        </w:tc>
        <w:tc>
          <w:tcPr>
            <w:tcW w:w="916" w:type="pct"/>
            <w:vAlign w:val="bottom"/>
          </w:tcPr>
          <w:p w14:paraId="2D07BCFE" w14:textId="77777777" w:rsidR="00680C53" w:rsidRPr="00680C53" w:rsidRDefault="00680C53" w:rsidP="00680C53">
            <w:pPr>
              <w:jc w:val="right"/>
              <w:rPr>
                <w:sz w:val="20"/>
                <w:szCs w:val="20"/>
                <w:lang w:val="ky-KG"/>
              </w:rPr>
            </w:pPr>
            <w:r w:rsidRPr="00680C53">
              <w:rPr>
                <w:sz w:val="20"/>
                <w:szCs w:val="20"/>
                <w:lang w:val="ky-KG"/>
              </w:rPr>
              <w:t>94,6</w:t>
            </w:r>
          </w:p>
        </w:tc>
      </w:tr>
      <w:tr w:rsidR="00680C53" w:rsidRPr="00680C53" w14:paraId="3E53CF2A" w14:textId="77777777" w:rsidTr="00A75BDA">
        <w:trPr>
          <w:cantSplit/>
        </w:trPr>
        <w:tc>
          <w:tcPr>
            <w:tcW w:w="2072" w:type="pct"/>
            <w:vAlign w:val="bottom"/>
          </w:tcPr>
          <w:p w14:paraId="5EDD5735" w14:textId="77777777" w:rsidR="00680C53" w:rsidRPr="00680C53" w:rsidRDefault="00680C53" w:rsidP="00680C53">
            <w:pPr>
              <w:spacing w:before="20" w:after="20"/>
              <w:ind w:left="113" w:hanging="113"/>
              <w:rPr>
                <w:rFonts w:eastAsia="SimSun"/>
                <w:sz w:val="20"/>
                <w:szCs w:val="20"/>
                <w:lang w:val="ky-KG"/>
              </w:rPr>
            </w:pPr>
            <w:proofErr w:type="spellStart"/>
            <w:r w:rsidRPr="00680C53">
              <w:rPr>
                <w:rFonts w:eastAsia="SimSun"/>
                <w:sz w:val="20"/>
                <w:szCs w:val="20"/>
              </w:rPr>
              <w:t>Жемиштер</w:t>
            </w:r>
            <w:proofErr w:type="spellEnd"/>
            <w:r w:rsidRPr="00680C53">
              <w:rPr>
                <w:rFonts w:eastAsia="SimSun"/>
                <w:sz w:val="20"/>
                <w:szCs w:val="20"/>
              </w:rPr>
              <w:t xml:space="preserve"> </w:t>
            </w:r>
            <w:proofErr w:type="spellStart"/>
            <w:r w:rsidRPr="00680C53">
              <w:rPr>
                <w:rFonts w:eastAsia="SimSun"/>
                <w:sz w:val="20"/>
                <w:szCs w:val="20"/>
              </w:rPr>
              <w:t>жана</w:t>
            </w:r>
            <w:proofErr w:type="spellEnd"/>
            <w:r w:rsidRPr="00680C53">
              <w:rPr>
                <w:rFonts w:eastAsia="SimSun"/>
                <w:sz w:val="20"/>
                <w:szCs w:val="20"/>
              </w:rPr>
              <w:t xml:space="preserve"> </w:t>
            </w:r>
            <w:proofErr w:type="spellStart"/>
            <w:r w:rsidRPr="00680C53">
              <w:rPr>
                <w:rFonts w:eastAsia="SimSun"/>
                <w:sz w:val="20"/>
                <w:szCs w:val="20"/>
              </w:rPr>
              <w:t>жашылча</w:t>
            </w:r>
            <w:proofErr w:type="spellEnd"/>
            <w:r w:rsidRPr="00680C53">
              <w:rPr>
                <w:rFonts w:eastAsia="SimSun"/>
                <w:sz w:val="20"/>
                <w:szCs w:val="20"/>
                <w:lang w:val="ky-KG"/>
              </w:rPr>
              <w:t>лар</w:t>
            </w:r>
          </w:p>
        </w:tc>
        <w:tc>
          <w:tcPr>
            <w:tcW w:w="694" w:type="pct"/>
            <w:vAlign w:val="bottom"/>
          </w:tcPr>
          <w:p w14:paraId="6C677753" w14:textId="77777777" w:rsidR="00680C53" w:rsidRPr="00680C53" w:rsidRDefault="00680C53" w:rsidP="00680C53">
            <w:pPr>
              <w:jc w:val="right"/>
              <w:rPr>
                <w:sz w:val="20"/>
                <w:szCs w:val="20"/>
                <w:lang w:val="ky-KG"/>
              </w:rPr>
            </w:pPr>
            <w:r w:rsidRPr="00680C53">
              <w:rPr>
                <w:sz w:val="20"/>
                <w:szCs w:val="20"/>
                <w:lang w:val="ky-KG"/>
              </w:rPr>
              <w:t>109,3</w:t>
            </w:r>
          </w:p>
        </w:tc>
        <w:tc>
          <w:tcPr>
            <w:tcW w:w="644" w:type="pct"/>
            <w:vAlign w:val="bottom"/>
          </w:tcPr>
          <w:p w14:paraId="58599AA5" w14:textId="77777777" w:rsidR="00680C53" w:rsidRPr="00680C53" w:rsidRDefault="00680C53" w:rsidP="00680C53">
            <w:pPr>
              <w:jc w:val="right"/>
              <w:rPr>
                <w:sz w:val="20"/>
                <w:szCs w:val="20"/>
                <w:lang w:val="ky-KG"/>
              </w:rPr>
            </w:pPr>
            <w:r w:rsidRPr="00680C53">
              <w:rPr>
                <w:sz w:val="20"/>
                <w:szCs w:val="20"/>
                <w:lang w:val="ky-KG"/>
              </w:rPr>
              <w:t>98,9</w:t>
            </w:r>
          </w:p>
        </w:tc>
        <w:tc>
          <w:tcPr>
            <w:tcW w:w="674" w:type="pct"/>
            <w:vAlign w:val="bottom"/>
          </w:tcPr>
          <w:p w14:paraId="008E9093" w14:textId="77777777" w:rsidR="00680C53" w:rsidRPr="00680C53" w:rsidRDefault="00680C53" w:rsidP="00680C53">
            <w:pPr>
              <w:jc w:val="right"/>
              <w:rPr>
                <w:sz w:val="20"/>
                <w:szCs w:val="20"/>
                <w:lang w:val="ky-KG"/>
              </w:rPr>
            </w:pPr>
            <w:r w:rsidRPr="00680C53">
              <w:rPr>
                <w:sz w:val="20"/>
                <w:szCs w:val="20"/>
                <w:lang w:val="ky-KG"/>
              </w:rPr>
              <w:t>102,9</w:t>
            </w:r>
          </w:p>
        </w:tc>
        <w:tc>
          <w:tcPr>
            <w:tcW w:w="916" w:type="pct"/>
            <w:vAlign w:val="bottom"/>
          </w:tcPr>
          <w:p w14:paraId="784D08B4" w14:textId="77777777" w:rsidR="00680C53" w:rsidRPr="00680C53" w:rsidRDefault="00680C53" w:rsidP="00680C53">
            <w:pPr>
              <w:jc w:val="right"/>
              <w:rPr>
                <w:sz w:val="20"/>
                <w:szCs w:val="20"/>
                <w:lang w:val="ky-KG"/>
              </w:rPr>
            </w:pPr>
            <w:r w:rsidRPr="00680C53">
              <w:rPr>
                <w:sz w:val="20"/>
                <w:szCs w:val="20"/>
                <w:lang w:val="ky-KG"/>
              </w:rPr>
              <w:t>93,7</w:t>
            </w:r>
          </w:p>
        </w:tc>
      </w:tr>
      <w:tr w:rsidR="00680C53" w:rsidRPr="00680C53" w14:paraId="4D416C97" w14:textId="77777777" w:rsidTr="00A75BDA">
        <w:trPr>
          <w:cantSplit/>
        </w:trPr>
        <w:tc>
          <w:tcPr>
            <w:tcW w:w="2072" w:type="pct"/>
            <w:vAlign w:val="bottom"/>
          </w:tcPr>
          <w:p w14:paraId="303F4152" w14:textId="77777777" w:rsidR="00680C53" w:rsidRPr="00680C53" w:rsidRDefault="00680C53" w:rsidP="00680C53">
            <w:pPr>
              <w:spacing w:before="20" w:after="20"/>
              <w:ind w:left="113" w:hanging="113"/>
              <w:rPr>
                <w:rFonts w:eastAsia="SimSun"/>
                <w:sz w:val="20"/>
                <w:szCs w:val="20"/>
              </w:rPr>
            </w:pPr>
            <w:r w:rsidRPr="00680C53">
              <w:rPr>
                <w:rFonts w:eastAsia="SimSun"/>
                <w:sz w:val="20"/>
                <w:szCs w:val="20"/>
              </w:rPr>
              <w:t xml:space="preserve">Кант, джем, бал, шоколад </w:t>
            </w:r>
            <w:proofErr w:type="spellStart"/>
            <w:r w:rsidRPr="00680C53">
              <w:rPr>
                <w:rFonts w:eastAsia="SimSun"/>
                <w:sz w:val="20"/>
                <w:szCs w:val="20"/>
              </w:rPr>
              <w:t>жана</w:t>
            </w:r>
            <w:proofErr w:type="spellEnd"/>
            <w:r w:rsidRPr="00680C53">
              <w:rPr>
                <w:rFonts w:eastAsia="SimSun"/>
                <w:sz w:val="20"/>
                <w:szCs w:val="20"/>
              </w:rPr>
              <w:t xml:space="preserve"> </w:t>
            </w:r>
            <w:proofErr w:type="spellStart"/>
            <w:r w:rsidRPr="00680C53">
              <w:rPr>
                <w:rFonts w:eastAsia="SimSun"/>
                <w:sz w:val="20"/>
                <w:szCs w:val="20"/>
              </w:rPr>
              <w:t>момпосуйлар</w:t>
            </w:r>
            <w:proofErr w:type="spellEnd"/>
          </w:p>
        </w:tc>
        <w:tc>
          <w:tcPr>
            <w:tcW w:w="694" w:type="pct"/>
            <w:vAlign w:val="bottom"/>
          </w:tcPr>
          <w:p w14:paraId="05B9B013" w14:textId="77777777" w:rsidR="00680C53" w:rsidRPr="00680C53" w:rsidRDefault="00680C53" w:rsidP="00680C53">
            <w:pPr>
              <w:jc w:val="right"/>
              <w:rPr>
                <w:sz w:val="20"/>
                <w:szCs w:val="20"/>
                <w:lang w:val="ky-KG"/>
              </w:rPr>
            </w:pPr>
            <w:r w:rsidRPr="00680C53">
              <w:rPr>
                <w:sz w:val="20"/>
                <w:szCs w:val="20"/>
                <w:lang w:val="ky-KG"/>
              </w:rPr>
              <w:t>100,0</w:t>
            </w:r>
          </w:p>
        </w:tc>
        <w:tc>
          <w:tcPr>
            <w:tcW w:w="644" w:type="pct"/>
            <w:vAlign w:val="bottom"/>
          </w:tcPr>
          <w:p w14:paraId="3FA46EBE" w14:textId="77777777" w:rsidR="00680C53" w:rsidRPr="00680C53" w:rsidRDefault="00680C53" w:rsidP="00680C53">
            <w:pPr>
              <w:jc w:val="right"/>
              <w:rPr>
                <w:sz w:val="20"/>
                <w:szCs w:val="20"/>
                <w:lang w:val="ky-KG"/>
              </w:rPr>
            </w:pPr>
            <w:r w:rsidRPr="00680C53">
              <w:rPr>
                <w:sz w:val="20"/>
                <w:szCs w:val="20"/>
                <w:lang w:val="ky-KG"/>
              </w:rPr>
              <w:t>102,4</w:t>
            </w:r>
          </w:p>
        </w:tc>
        <w:tc>
          <w:tcPr>
            <w:tcW w:w="674" w:type="pct"/>
            <w:vAlign w:val="bottom"/>
          </w:tcPr>
          <w:p w14:paraId="22393E73" w14:textId="77777777" w:rsidR="00680C53" w:rsidRPr="00680C53" w:rsidRDefault="00680C53" w:rsidP="00680C53">
            <w:pPr>
              <w:jc w:val="right"/>
              <w:rPr>
                <w:sz w:val="20"/>
                <w:szCs w:val="20"/>
                <w:lang w:val="ky-KG"/>
              </w:rPr>
            </w:pPr>
            <w:r w:rsidRPr="00680C53">
              <w:rPr>
                <w:sz w:val="20"/>
                <w:szCs w:val="20"/>
                <w:lang w:val="ky-KG"/>
              </w:rPr>
              <w:t>100,9</w:t>
            </w:r>
          </w:p>
        </w:tc>
        <w:tc>
          <w:tcPr>
            <w:tcW w:w="916" w:type="pct"/>
            <w:vAlign w:val="bottom"/>
          </w:tcPr>
          <w:p w14:paraId="091D89F0" w14:textId="77777777" w:rsidR="00680C53" w:rsidRPr="00680C53" w:rsidRDefault="00680C53" w:rsidP="00680C53">
            <w:pPr>
              <w:jc w:val="right"/>
              <w:rPr>
                <w:sz w:val="20"/>
                <w:szCs w:val="20"/>
                <w:lang w:val="ky-KG"/>
              </w:rPr>
            </w:pPr>
            <w:r w:rsidRPr="00680C53">
              <w:rPr>
                <w:sz w:val="20"/>
                <w:szCs w:val="20"/>
                <w:lang w:val="ky-KG"/>
              </w:rPr>
              <w:t>97,5</w:t>
            </w:r>
          </w:p>
        </w:tc>
      </w:tr>
      <w:tr w:rsidR="00680C53" w:rsidRPr="00680C53" w14:paraId="26F60942" w14:textId="77777777" w:rsidTr="00A75BDA">
        <w:trPr>
          <w:cantSplit/>
        </w:trPr>
        <w:tc>
          <w:tcPr>
            <w:tcW w:w="2072" w:type="pct"/>
            <w:vAlign w:val="bottom"/>
          </w:tcPr>
          <w:p w14:paraId="61EFC3BB" w14:textId="77777777" w:rsidR="00680C53" w:rsidRPr="00680C53" w:rsidRDefault="00680C53" w:rsidP="00680C53">
            <w:pPr>
              <w:spacing w:before="20" w:after="20"/>
              <w:ind w:left="113" w:hanging="113"/>
              <w:rPr>
                <w:rFonts w:eastAsia="SimSun"/>
                <w:sz w:val="20"/>
                <w:szCs w:val="20"/>
              </w:rPr>
            </w:pPr>
            <w:proofErr w:type="spellStart"/>
            <w:r w:rsidRPr="00680C53">
              <w:rPr>
                <w:rFonts w:eastAsia="SimSun"/>
                <w:sz w:val="20"/>
                <w:szCs w:val="20"/>
              </w:rPr>
              <w:t>Алкоголсуз</w:t>
            </w:r>
            <w:proofErr w:type="spellEnd"/>
            <w:r w:rsidRPr="00680C53">
              <w:rPr>
                <w:rFonts w:eastAsia="SimSun"/>
                <w:sz w:val="20"/>
                <w:szCs w:val="20"/>
              </w:rPr>
              <w:t xml:space="preserve"> </w:t>
            </w:r>
            <w:proofErr w:type="spellStart"/>
            <w:r w:rsidRPr="00680C53">
              <w:rPr>
                <w:rFonts w:eastAsia="SimSun"/>
                <w:sz w:val="20"/>
                <w:szCs w:val="20"/>
              </w:rPr>
              <w:t>суусундуктар</w:t>
            </w:r>
            <w:proofErr w:type="spellEnd"/>
          </w:p>
        </w:tc>
        <w:tc>
          <w:tcPr>
            <w:tcW w:w="694" w:type="pct"/>
            <w:vAlign w:val="bottom"/>
          </w:tcPr>
          <w:p w14:paraId="4634C5D5" w14:textId="77777777" w:rsidR="00680C53" w:rsidRPr="00680C53" w:rsidRDefault="00680C53" w:rsidP="00680C53">
            <w:pPr>
              <w:jc w:val="right"/>
              <w:rPr>
                <w:sz w:val="20"/>
                <w:szCs w:val="20"/>
                <w:lang w:val="ky-KG"/>
              </w:rPr>
            </w:pPr>
            <w:r w:rsidRPr="00680C53">
              <w:rPr>
                <w:sz w:val="20"/>
                <w:szCs w:val="20"/>
                <w:lang w:val="ky-KG"/>
              </w:rPr>
              <w:t>100,4</w:t>
            </w:r>
          </w:p>
        </w:tc>
        <w:tc>
          <w:tcPr>
            <w:tcW w:w="644" w:type="pct"/>
            <w:vAlign w:val="bottom"/>
          </w:tcPr>
          <w:p w14:paraId="7196619B" w14:textId="77777777" w:rsidR="00680C53" w:rsidRPr="00680C53" w:rsidRDefault="00680C53" w:rsidP="00680C53">
            <w:pPr>
              <w:jc w:val="right"/>
              <w:rPr>
                <w:sz w:val="20"/>
                <w:szCs w:val="20"/>
                <w:lang w:val="ky-KG"/>
              </w:rPr>
            </w:pPr>
            <w:r w:rsidRPr="00680C53">
              <w:rPr>
                <w:sz w:val="20"/>
                <w:szCs w:val="20"/>
                <w:lang w:val="ky-KG"/>
              </w:rPr>
              <w:t>105,6</w:t>
            </w:r>
          </w:p>
        </w:tc>
        <w:tc>
          <w:tcPr>
            <w:tcW w:w="674" w:type="pct"/>
            <w:vAlign w:val="bottom"/>
          </w:tcPr>
          <w:p w14:paraId="312B605C" w14:textId="77777777" w:rsidR="00680C53" w:rsidRPr="00680C53" w:rsidRDefault="00680C53" w:rsidP="00680C53">
            <w:pPr>
              <w:jc w:val="right"/>
              <w:rPr>
                <w:sz w:val="20"/>
                <w:szCs w:val="20"/>
                <w:lang w:val="ky-KG"/>
              </w:rPr>
            </w:pPr>
            <w:r w:rsidRPr="00680C53">
              <w:rPr>
                <w:sz w:val="20"/>
                <w:szCs w:val="20"/>
                <w:lang w:val="ky-KG"/>
              </w:rPr>
              <w:t>105,7</w:t>
            </w:r>
          </w:p>
        </w:tc>
        <w:tc>
          <w:tcPr>
            <w:tcW w:w="916" w:type="pct"/>
            <w:vAlign w:val="bottom"/>
          </w:tcPr>
          <w:p w14:paraId="681C765F" w14:textId="77777777" w:rsidR="00680C53" w:rsidRPr="00680C53" w:rsidRDefault="00680C53" w:rsidP="00680C53">
            <w:pPr>
              <w:jc w:val="right"/>
              <w:rPr>
                <w:sz w:val="20"/>
                <w:szCs w:val="20"/>
                <w:lang w:val="ky-KG"/>
              </w:rPr>
            </w:pPr>
            <w:r w:rsidRPr="00680C53">
              <w:rPr>
                <w:sz w:val="20"/>
                <w:szCs w:val="20"/>
                <w:lang w:val="ky-KG"/>
              </w:rPr>
              <w:t>105,1</w:t>
            </w:r>
          </w:p>
        </w:tc>
      </w:tr>
      <w:tr w:rsidR="00680C53" w:rsidRPr="00680C53" w14:paraId="1EC62FDF" w14:textId="77777777" w:rsidTr="00A75BDA">
        <w:trPr>
          <w:cantSplit/>
        </w:trPr>
        <w:tc>
          <w:tcPr>
            <w:tcW w:w="2072" w:type="pct"/>
            <w:vAlign w:val="bottom"/>
          </w:tcPr>
          <w:p w14:paraId="47CDEE49" w14:textId="77777777" w:rsidR="00680C53" w:rsidRPr="00680C53" w:rsidRDefault="00680C53" w:rsidP="00680C53">
            <w:pPr>
              <w:spacing w:before="20" w:after="20"/>
              <w:ind w:left="113" w:hanging="113"/>
              <w:rPr>
                <w:rFonts w:eastAsia="SimSun"/>
                <w:sz w:val="20"/>
                <w:szCs w:val="20"/>
              </w:rPr>
            </w:pPr>
            <w:proofErr w:type="spellStart"/>
            <w:r w:rsidRPr="00680C53">
              <w:rPr>
                <w:rFonts w:eastAsia="SimSun"/>
                <w:sz w:val="20"/>
                <w:szCs w:val="20"/>
              </w:rPr>
              <w:t>Алкоголдук</w:t>
            </w:r>
            <w:proofErr w:type="spellEnd"/>
            <w:r w:rsidRPr="00680C53">
              <w:rPr>
                <w:rFonts w:eastAsia="SimSun"/>
                <w:sz w:val="20"/>
                <w:szCs w:val="20"/>
              </w:rPr>
              <w:t xml:space="preserve"> </w:t>
            </w:r>
            <w:proofErr w:type="spellStart"/>
            <w:r w:rsidRPr="00680C53">
              <w:rPr>
                <w:rFonts w:eastAsia="SimSun"/>
                <w:sz w:val="20"/>
                <w:szCs w:val="20"/>
              </w:rPr>
              <w:t>ичимдиктер</w:t>
            </w:r>
            <w:proofErr w:type="spellEnd"/>
          </w:p>
        </w:tc>
        <w:tc>
          <w:tcPr>
            <w:tcW w:w="694" w:type="pct"/>
            <w:vAlign w:val="bottom"/>
          </w:tcPr>
          <w:p w14:paraId="423B4108" w14:textId="77777777" w:rsidR="00680C53" w:rsidRPr="00680C53" w:rsidRDefault="00680C53" w:rsidP="00680C53">
            <w:pPr>
              <w:jc w:val="right"/>
              <w:rPr>
                <w:sz w:val="20"/>
                <w:szCs w:val="20"/>
                <w:lang w:val="ky-KG"/>
              </w:rPr>
            </w:pPr>
            <w:r w:rsidRPr="00680C53">
              <w:rPr>
                <w:sz w:val="20"/>
                <w:szCs w:val="20"/>
                <w:lang w:val="ky-KG"/>
              </w:rPr>
              <w:t>101,1</w:t>
            </w:r>
          </w:p>
        </w:tc>
        <w:tc>
          <w:tcPr>
            <w:tcW w:w="644" w:type="pct"/>
            <w:vAlign w:val="bottom"/>
          </w:tcPr>
          <w:p w14:paraId="763AB9ED" w14:textId="77777777" w:rsidR="00680C53" w:rsidRPr="00680C53" w:rsidRDefault="00680C53" w:rsidP="00680C53">
            <w:pPr>
              <w:jc w:val="right"/>
              <w:rPr>
                <w:sz w:val="20"/>
                <w:szCs w:val="20"/>
                <w:lang w:val="ky-KG"/>
              </w:rPr>
            </w:pPr>
            <w:r w:rsidRPr="00680C53">
              <w:rPr>
                <w:sz w:val="20"/>
                <w:szCs w:val="20"/>
                <w:lang w:val="ky-KG"/>
              </w:rPr>
              <w:t>111,1</w:t>
            </w:r>
          </w:p>
        </w:tc>
        <w:tc>
          <w:tcPr>
            <w:tcW w:w="674" w:type="pct"/>
            <w:vAlign w:val="bottom"/>
          </w:tcPr>
          <w:p w14:paraId="45FBBA20" w14:textId="77777777" w:rsidR="00680C53" w:rsidRPr="00680C53" w:rsidRDefault="00680C53" w:rsidP="00680C53">
            <w:pPr>
              <w:jc w:val="right"/>
              <w:rPr>
                <w:sz w:val="20"/>
                <w:szCs w:val="20"/>
                <w:lang w:val="ky-KG"/>
              </w:rPr>
            </w:pPr>
            <w:r w:rsidRPr="00680C53">
              <w:rPr>
                <w:sz w:val="20"/>
                <w:szCs w:val="20"/>
                <w:lang w:val="ky-KG"/>
              </w:rPr>
              <w:t>111,6</w:t>
            </w:r>
          </w:p>
        </w:tc>
        <w:tc>
          <w:tcPr>
            <w:tcW w:w="916" w:type="pct"/>
            <w:vAlign w:val="bottom"/>
          </w:tcPr>
          <w:p w14:paraId="65202F5F" w14:textId="77777777" w:rsidR="00680C53" w:rsidRPr="00680C53" w:rsidRDefault="00680C53" w:rsidP="00680C53">
            <w:pPr>
              <w:jc w:val="right"/>
              <w:rPr>
                <w:sz w:val="20"/>
                <w:szCs w:val="20"/>
                <w:lang w:val="ky-KG"/>
              </w:rPr>
            </w:pPr>
            <w:r w:rsidRPr="00680C53">
              <w:rPr>
                <w:sz w:val="20"/>
                <w:szCs w:val="20"/>
                <w:lang w:val="ky-KG"/>
              </w:rPr>
              <w:t>109,2</w:t>
            </w:r>
          </w:p>
        </w:tc>
      </w:tr>
      <w:tr w:rsidR="00680C53" w:rsidRPr="00680C53" w14:paraId="36957F79" w14:textId="77777777" w:rsidTr="00A75BDA">
        <w:trPr>
          <w:cantSplit/>
        </w:trPr>
        <w:tc>
          <w:tcPr>
            <w:tcW w:w="2072" w:type="pct"/>
            <w:tcBorders>
              <w:top w:val="nil"/>
              <w:left w:val="nil"/>
              <w:bottom w:val="single" w:sz="8" w:space="0" w:color="auto"/>
              <w:right w:val="nil"/>
            </w:tcBorders>
            <w:vAlign w:val="bottom"/>
          </w:tcPr>
          <w:p w14:paraId="3427481E" w14:textId="77777777" w:rsidR="00680C53" w:rsidRPr="00680C53" w:rsidRDefault="00680C53" w:rsidP="00680C53">
            <w:pPr>
              <w:spacing w:before="20" w:after="20"/>
              <w:ind w:left="113" w:hanging="113"/>
              <w:rPr>
                <w:rFonts w:eastAsia="SimSun"/>
                <w:sz w:val="20"/>
                <w:szCs w:val="20"/>
              </w:rPr>
            </w:pPr>
            <w:proofErr w:type="spellStart"/>
            <w:r w:rsidRPr="00680C53">
              <w:rPr>
                <w:rFonts w:eastAsia="SimSun"/>
                <w:sz w:val="20"/>
                <w:szCs w:val="20"/>
              </w:rPr>
              <w:t>Тамеки</w:t>
            </w:r>
            <w:proofErr w:type="spellEnd"/>
          </w:p>
        </w:tc>
        <w:tc>
          <w:tcPr>
            <w:tcW w:w="694" w:type="pct"/>
            <w:tcBorders>
              <w:top w:val="nil"/>
              <w:left w:val="nil"/>
              <w:bottom w:val="single" w:sz="8" w:space="0" w:color="auto"/>
              <w:right w:val="nil"/>
            </w:tcBorders>
            <w:vAlign w:val="bottom"/>
          </w:tcPr>
          <w:p w14:paraId="62067306" w14:textId="77777777" w:rsidR="00680C53" w:rsidRPr="00680C53" w:rsidRDefault="00680C53" w:rsidP="00680C53">
            <w:pPr>
              <w:jc w:val="right"/>
              <w:rPr>
                <w:sz w:val="20"/>
                <w:szCs w:val="20"/>
                <w:lang w:val="ky-KG"/>
              </w:rPr>
            </w:pPr>
            <w:r w:rsidRPr="00680C53">
              <w:rPr>
                <w:sz w:val="20"/>
                <w:szCs w:val="20"/>
                <w:lang w:val="ky-KG"/>
              </w:rPr>
              <w:t>101,2</w:t>
            </w:r>
          </w:p>
        </w:tc>
        <w:tc>
          <w:tcPr>
            <w:tcW w:w="644" w:type="pct"/>
            <w:tcBorders>
              <w:top w:val="nil"/>
              <w:left w:val="nil"/>
              <w:bottom w:val="single" w:sz="8" w:space="0" w:color="auto"/>
              <w:right w:val="nil"/>
            </w:tcBorders>
            <w:vAlign w:val="bottom"/>
          </w:tcPr>
          <w:p w14:paraId="2C779C00" w14:textId="77777777" w:rsidR="00680C53" w:rsidRPr="00680C53" w:rsidRDefault="00680C53" w:rsidP="00680C53">
            <w:pPr>
              <w:jc w:val="right"/>
              <w:rPr>
                <w:sz w:val="20"/>
                <w:szCs w:val="20"/>
                <w:lang w:val="ky-KG"/>
              </w:rPr>
            </w:pPr>
            <w:r w:rsidRPr="00680C53">
              <w:rPr>
                <w:sz w:val="20"/>
                <w:szCs w:val="20"/>
                <w:lang w:val="ky-KG"/>
              </w:rPr>
              <w:t>109,7</w:t>
            </w:r>
          </w:p>
        </w:tc>
        <w:tc>
          <w:tcPr>
            <w:tcW w:w="674" w:type="pct"/>
            <w:tcBorders>
              <w:top w:val="nil"/>
              <w:left w:val="nil"/>
              <w:bottom w:val="single" w:sz="8" w:space="0" w:color="auto"/>
              <w:right w:val="nil"/>
            </w:tcBorders>
            <w:vAlign w:val="bottom"/>
          </w:tcPr>
          <w:p w14:paraId="03A87848" w14:textId="77777777" w:rsidR="00680C53" w:rsidRPr="00680C53" w:rsidRDefault="00680C53" w:rsidP="00680C53">
            <w:pPr>
              <w:jc w:val="right"/>
              <w:rPr>
                <w:sz w:val="20"/>
                <w:szCs w:val="20"/>
                <w:lang w:val="ky-KG"/>
              </w:rPr>
            </w:pPr>
            <w:r w:rsidRPr="00680C53">
              <w:rPr>
                <w:sz w:val="20"/>
                <w:szCs w:val="20"/>
                <w:lang w:val="ky-KG"/>
              </w:rPr>
              <w:t>110,4</w:t>
            </w:r>
          </w:p>
        </w:tc>
        <w:tc>
          <w:tcPr>
            <w:tcW w:w="916" w:type="pct"/>
            <w:tcBorders>
              <w:top w:val="nil"/>
              <w:left w:val="nil"/>
              <w:bottom w:val="single" w:sz="8" w:space="0" w:color="auto"/>
              <w:right w:val="nil"/>
            </w:tcBorders>
            <w:vAlign w:val="bottom"/>
          </w:tcPr>
          <w:p w14:paraId="711B122F" w14:textId="77777777" w:rsidR="00680C53" w:rsidRPr="00680C53" w:rsidRDefault="00680C53" w:rsidP="00680C53">
            <w:pPr>
              <w:jc w:val="right"/>
              <w:rPr>
                <w:sz w:val="20"/>
                <w:szCs w:val="20"/>
                <w:lang w:val="ky-KG"/>
              </w:rPr>
            </w:pPr>
            <w:r w:rsidRPr="00680C53">
              <w:rPr>
                <w:sz w:val="20"/>
                <w:szCs w:val="20"/>
                <w:lang w:val="ky-KG"/>
              </w:rPr>
              <w:t>111,4</w:t>
            </w:r>
          </w:p>
        </w:tc>
      </w:tr>
    </w:tbl>
    <w:p w14:paraId="20481C1A" w14:textId="77777777" w:rsidR="00680C53" w:rsidRPr="00680C53" w:rsidRDefault="00680C53" w:rsidP="00680C53">
      <w:pPr>
        <w:spacing w:before="120" w:after="120"/>
        <w:ind w:firstLine="709"/>
        <w:jc w:val="both"/>
        <w:rPr>
          <w:snapToGrid w:val="0"/>
          <w:lang w:val="ky-KG"/>
        </w:rPr>
      </w:pPr>
      <w:r w:rsidRPr="00680C53">
        <w:rPr>
          <w:lang w:val="ky-KG"/>
        </w:rPr>
        <w:t xml:space="preserve">Үстүбүздөгү жылдын ноябрында </w:t>
      </w:r>
      <w:r w:rsidRPr="00680C53">
        <w:rPr>
          <w:iCs/>
          <w:lang w:val="ky-KG"/>
        </w:rPr>
        <w:t>мурунку</w:t>
      </w:r>
      <w:r w:rsidRPr="00680C53">
        <w:rPr>
          <w:snapToGrid w:val="0"/>
          <w:lang w:val="ky-KG"/>
        </w:rPr>
        <w:t xml:space="preserve"> айга салыштырмалуу биринчи сорттогу буудай унунун жана биринчи сорттогу ундан жасалган нандын орточо керектөө бааларынын </w:t>
      </w:r>
      <w:r w:rsidRPr="00680C53">
        <w:rPr>
          <w:lang w:val="ky-KG"/>
        </w:rPr>
        <w:t>т</w:t>
      </w:r>
      <w:r w:rsidRPr="00680C53">
        <w:rPr>
          <w:snapToGrid w:val="0"/>
          <w:lang w:val="ky-KG"/>
        </w:rPr>
        <w:t>ө</w:t>
      </w:r>
      <w:r w:rsidRPr="00680C53">
        <w:rPr>
          <w:lang w:val="ky-KG"/>
        </w:rPr>
        <w:t>м</w:t>
      </w:r>
      <w:r w:rsidRPr="00680C53">
        <w:rPr>
          <w:snapToGrid w:val="0"/>
          <w:lang w:val="ky-KG"/>
        </w:rPr>
        <w:t>ө</w:t>
      </w:r>
      <w:r w:rsidRPr="00680C53">
        <w:rPr>
          <w:lang w:val="ky-KG"/>
        </w:rPr>
        <w:t>нд</w:t>
      </w:r>
      <w:r w:rsidRPr="00680C53">
        <w:rPr>
          <w:snapToGrid w:val="0"/>
          <w:lang w:val="ky-KG"/>
        </w:rPr>
        <w:t>ө</w:t>
      </w:r>
      <w:r w:rsidRPr="00680C53">
        <w:rPr>
          <w:lang w:val="ky-KG"/>
        </w:rPr>
        <w:t>шү</w:t>
      </w:r>
      <w:r w:rsidRPr="00680C53">
        <w:rPr>
          <w:snapToGrid w:val="0"/>
          <w:lang w:val="ky-KG"/>
        </w:rPr>
        <w:t xml:space="preserve"> байкалды. </w:t>
      </w:r>
    </w:p>
    <w:p w14:paraId="096ACE71" w14:textId="1E601699" w:rsidR="00680C53" w:rsidRPr="00680C53" w:rsidRDefault="005B7E0D" w:rsidP="00680C53">
      <w:pPr>
        <w:shd w:val="clear" w:color="auto" w:fill="FFFFFF"/>
        <w:spacing w:before="120" w:after="120"/>
        <w:ind w:left="1361" w:hanging="1361"/>
        <w:rPr>
          <w:i/>
          <w:iCs/>
          <w:sz w:val="18"/>
          <w:szCs w:val="18"/>
          <w:lang w:val="ky-KG"/>
        </w:rPr>
      </w:pPr>
      <w:r>
        <w:rPr>
          <w:b/>
          <w:lang w:val="ky-KG"/>
        </w:rPr>
        <w:t>57</w:t>
      </w:r>
      <w:r w:rsidR="00680C53" w:rsidRPr="00680C53">
        <w:rPr>
          <w:b/>
          <w:lang w:val="ky-KG"/>
        </w:rPr>
        <w:t>-таблица: 2024-жылдын ноябрындагы айрым</w:t>
      </w:r>
      <w:r w:rsidR="00680C53" w:rsidRPr="00680C53">
        <w:rPr>
          <w:b/>
          <w:bCs/>
          <w:lang w:val="ky-KG"/>
        </w:rPr>
        <w:t xml:space="preserve"> өкүл товарлардын орточо керектөө баалары</w:t>
      </w:r>
      <w:r w:rsidR="00680C53" w:rsidRPr="00680C53">
        <w:rPr>
          <w:b/>
          <w:bCs/>
          <w:sz w:val="22"/>
          <w:szCs w:val="22"/>
          <w:lang w:val="ky-KG"/>
        </w:rPr>
        <w:t xml:space="preserve"> </w:t>
      </w:r>
      <w:r w:rsidR="00680C53" w:rsidRPr="00680C53">
        <w:rPr>
          <w:b/>
          <w:bCs/>
          <w:sz w:val="22"/>
          <w:szCs w:val="22"/>
          <w:lang w:val="ky-KG"/>
        </w:rPr>
        <w:br/>
      </w:r>
      <w:r w:rsidR="00680C53" w:rsidRPr="00680C53">
        <w:rPr>
          <w:i/>
          <w:iCs/>
          <w:sz w:val="18"/>
          <w:szCs w:val="18"/>
          <w:lang w:val="ky-KG"/>
        </w:rPr>
        <w:t>(бир килограмм, литр үчүн сом менен)</w:t>
      </w:r>
    </w:p>
    <w:tbl>
      <w:tblPr>
        <w:tblW w:w="5000" w:type="pct"/>
        <w:tblCellMar>
          <w:left w:w="0" w:type="dxa"/>
          <w:right w:w="0" w:type="dxa"/>
        </w:tblCellMar>
        <w:tblLook w:val="0000" w:firstRow="0" w:lastRow="0" w:firstColumn="0" w:lastColumn="0" w:noHBand="0" w:noVBand="0"/>
      </w:tblPr>
      <w:tblGrid>
        <w:gridCol w:w="1260"/>
        <w:gridCol w:w="800"/>
        <w:gridCol w:w="975"/>
        <w:gridCol w:w="1052"/>
        <w:gridCol w:w="825"/>
        <w:gridCol w:w="943"/>
        <w:gridCol w:w="939"/>
        <w:gridCol w:w="968"/>
        <w:gridCol w:w="939"/>
        <w:gridCol w:w="937"/>
      </w:tblGrid>
      <w:tr w:rsidR="00680C53" w:rsidRPr="00680C53" w14:paraId="35BFC13A" w14:textId="77777777" w:rsidTr="00A75BDA">
        <w:trPr>
          <w:tblHeader/>
        </w:trPr>
        <w:tc>
          <w:tcPr>
            <w:tcW w:w="654" w:type="pct"/>
            <w:vMerge w:val="restart"/>
            <w:tcBorders>
              <w:top w:val="single" w:sz="8" w:space="0" w:color="auto"/>
              <w:left w:val="nil"/>
              <w:bottom w:val="single" w:sz="8" w:space="0" w:color="auto"/>
              <w:right w:val="nil"/>
            </w:tcBorders>
            <w:vAlign w:val="bottom"/>
          </w:tcPr>
          <w:p w14:paraId="617E72FB" w14:textId="77777777" w:rsidR="00680C53" w:rsidRPr="00680C53" w:rsidRDefault="00680C53" w:rsidP="00680C53">
            <w:pPr>
              <w:spacing w:before="20" w:after="20"/>
              <w:rPr>
                <w:rFonts w:eastAsia="Arial Unicode MS"/>
                <w:b/>
                <w:sz w:val="20"/>
                <w:szCs w:val="20"/>
                <w:lang w:val="ky-KG"/>
              </w:rPr>
            </w:pPr>
          </w:p>
        </w:tc>
        <w:tc>
          <w:tcPr>
            <w:tcW w:w="921" w:type="pct"/>
            <w:gridSpan w:val="2"/>
            <w:tcBorders>
              <w:top w:val="single" w:sz="8" w:space="0" w:color="auto"/>
              <w:left w:val="nil"/>
              <w:bottom w:val="single" w:sz="4" w:space="0" w:color="auto"/>
              <w:right w:val="nil"/>
            </w:tcBorders>
          </w:tcPr>
          <w:p w14:paraId="4B0DEE49" w14:textId="77777777" w:rsidR="00680C53" w:rsidRPr="00680C53" w:rsidRDefault="00680C53" w:rsidP="00680C53">
            <w:pPr>
              <w:spacing w:before="20"/>
              <w:jc w:val="center"/>
              <w:rPr>
                <w:b/>
                <w:sz w:val="20"/>
                <w:szCs w:val="20"/>
              </w:rPr>
            </w:pPr>
            <w:proofErr w:type="spellStart"/>
            <w:r w:rsidRPr="00680C53">
              <w:rPr>
                <w:b/>
                <w:bCs/>
                <w:sz w:val="20"/>
                <w:szCs w:val="20"/>
              </w:rPr>
              <w:t>Буудай</w:t>
            </w:r>
            <w:proofErr w:type="spellEnd"/>
            <w:r w:rsidRPr="00680C53">
              <w:rPr>
                <w:b/>
                <w:bCs/>
                <w:sz w:val="20"/>
                <w:szCs w:val="20"/>
              </w:rPr>
              <w:t xml:space="preserve"> </w:t>
            </w:r>
            <w:proofErr w:type="spellStart"/>
            <w:r w:rsidRPr="00680C53">
              <w:rPr>
                <w:b/>
                <w:bCs/>
                <w:sz w:val="20"/>
                <w:szCs w:val="20"/>
              </w:rPr>
              <w:t>уну</w:t>
            </w:r>
            <w:proofErr w:type="spellEnd"/>
          </w:p>
        </w:tc>
        <w:tc>
          <w:tcPr>
            <w:tcW w:w="546" w:type="pct"/>
            <w:vMerge w:val="restart"/>
            <w:tcBorders>
              <w:top w:val="single" w:sz="8" w:space="0" w:color="auto"/>
              <w:left w:val="nil"/>
              <w:bottom w:val="single" w:sz="8" w:space="0" w:color="auto"/>
              <w:right w:val="nil"/>
            </w:tcBorders>
          </w:tcPr>
          <w:p w14:paraId="707B3DF5" w14:textId="77777777" w:rsidR="00680C53" w:rsidRPr="00680C53" w:rsidRDefault="00680C53" w:rsidP="00680C53">
            <w:pPr>
              <w:spacing w:before="20"/>
              <w:jc w:val="right"/>
              <w:rPr>
                <w:color w:val="FF0000"/>
                <w:sz w:val="20"/>
                <w:szCs w:val="20"/>
              </w:rPr>
            </w:pPr>
            <w:r w:rsidRPr="00680C53">
              <w:rPr>
                <w:b/>
                <w:sz w:val="20"/>
                <w:szCs w:val="20"/>
              </w:rPr>
              <w:t xml:space="preserve">1 </w:t>
            </w:r>
            <w:proofErr w:type="spellStart"/>
            <w:r w:rsidRPr="00680C53">
              <w:rPr>
                <w:b/>
                <w:sz w:val="20"/>
                <w:szCs w:val="20"/>
              </w:rPr>
              <w:t>сорттогу</w:t>
            </w:r>
            <w:proofErr w:type="spellEnd"/>
            <w:r w:rsidRPr="00680C53">
              <w:rPr>
                <w:b/>
                <w:sz w:val="20"/>
                <w:szCs w:val="20"/>
              </w:rPr>
              <w:t xml:space="preserve"> </w:t>
            </w:r>
            <w:r w:rsidRPr="00680C53">
              <w:rPr>
                <w:b/>
                <w:sz w:val="20"/>
                <w:szCs w:val="20"/>
              </w:rPr>
              <w:br/>
            </w:r>
            <w:proofErr w:type="spellStart"/>
            <w:r w:rsidRPr="00680C53">
              <w:rPr>
                <w:b/>
                <w:sz w:val="20"/>
                <w:szCs w:val="20"/>
              </w:rPr>
              <w:t>ундан</w:t>
            </w:r>
            <w:proofErr w:type="spellEnd"/>
            <w:r w:rsidRPr="00680C53">
              <w:rPr>
                <w:b/>
                <w:sz w:val="20"/>
                <w:szCs w:val="20"/>
              </w:rPr>
              <w:br/>
            </w:r>
            <w:proofErr w:type="spellStart"/>
            <w:r w:rsidRPr="00680C53">
              <w:rPr>
                <w:b/>
                <w:sz w:val="20"/>
                <w:szCs w:val="20"/>
              </w:rPr>
              <w:t>жасалган</w:t>
            </w:r>
            <w:proofErr w:type="spellEnd"/>
            <w:r w:rsidRPr="00680C53">
              <w:rPr>
                <w:b/>
                <w:sz w:val="20"/>
                <w:szCs w:val="20"/>
              </w:rPr>
              <w:t xml:space="preserve"> </w:t>
            </w:r>
            <w:proofErr w:type="spellStart"/>
            <w:r w:rsidRPr="00680C53">
              <w:rPr>
                <w:b/>
                <w:sz w:val="20"/>
                <w:szCs w:val="20"/>
              </w:rPr>
              <w:t>нан</w:t>
            </w:r>
            <w:proofErr w:type="spellEnd"/>
            <w:r w:rsidRPr="00680C53">
              <w:rPr>
                <w:b/>
                <w:sz w:val="20"/>
                <w:szCs w:val="20"/>
              </w:rPr>
              <w:br/>
            </w:r>
          </w:p>
        </w:tc>
        <w:tc>
          <w:tcPr>
            <w:tcW w:w="428" w:type="pct"/>
            <w:vMerge w:val="restart"/>
            <w:tcBorders>
              <w:top w:val="single" w:sz="8" w:space="0" w:color="auto"/>
              <w:left w:val="nil"/>
              <w:bottom w:val="single" w:sz="8" w:space="0" w:color="auto"/>
              <w:right w:val="nil"/>
            </w:tcBorders>
          </w:tcPr>
          <w:p w14:paraId="4304DF3B" w14:textId="77777777" w:rsidR="00680C53" w:rsidRPr="00680C53" w:rsidRDefault="00680C53" w:rsidP="00680C53">
            <w:pPr>
              <w:spacing w:before="20"/>
              <w:jc w:val="right"/>
              <w:rPr>
                <w:sz w:val="20"/>
                <w:szCs w:val="20"/>
              </w:rPr>
            </w:pPr>
            <w:r w:rsidRPr="00680C53">
              <w:rPr>
                <w:rFonts w:eastAsia="Arial Unicode MS"/>
                <w:b/>
                <w:sz w:val="20"/>
                <w:szCs w:val="20"/>
              </w:rPr>
              <w:t>Тандыр</w:t>
            </w:r>
            <w:r w:rsidRPr="00680C53">
              <w:rPr>
                <w:rFonts w:eastAsia="Arial Unicode MS"/>
                <w:b/>
                <w:sz w:val="20"/>
                <w:szCs w:val="20"/>
              </w:rPr>
              <w:br/>
            </w:r>
            <w:proofErr w:type="spellStart"/>
            <w:r w:rsidRPr="00680C53">
              <w:rPr>
                <w:rFonts w:eastAsia="Arial Unicode MS"/>
                <w:b/>
                <w:sz w:val="20"/>
                <w:szCs w:val="20"/>
              </w:rPr>
              <w:t>нан</w:t>
            </w:r>
            <w:proofErr w:type="spellEnd"/>
          </w:p>
        </w:tc>
        <w:tc>
          <w:tcPr>
            <w:tcW w:w="489" w:type="pct"/>
            <w:vMerge w:val="restart"/>
            <w:tcBorders>
              <w:top w:val="single" w:sz="8" w:space="0" w:color="auto"/>
              <w:left w:val="nil"/>
              <w:bottom w:val="single" w:sz="8" w:space="0" w:color="auto"/>
              <w:right w:val="nil"/>
            </w:tcBorders>
          </w:tcPr>
          <w:p w14:paraId="2CF4C4C2" w14:textId="77777777" w:rsidR="00680C53" w:rsidRPr="00680C53" w:rsidRDefault="00680C53" w:rsidP="00680C53">
            <w:pPr>
              <w:spacing w:before="20"/>
              <w:jc w:val="right"/>
              <w:rPr>
                <w:sz w:val="20"/>
                <w:szCs w:val="20"/>
              </w:rPr>
            </w:pPr>
            <w:proofErr w:type="spellStart"/>
            <w:r w:rsidRPr="00680C53">
              <w:rPr>
                <w:b/>
                <w:bCs/>
                <w:sz w:val="20"/>
                <w:szCs w:val="20"/>
              </w:rPr>
              <w:t>Койдун</w:t>
            </w:r>
            <w:proofErr w:type="spellEnd"/>
            <w:r w:rsidRPr="00680C53">
              <w:rPr>
                <w:b/>
                <w:bCs/>
                <w:sz w:val="20"/>
                <w:szCs w:val="20"/>
              </w:rPr>
              <w:br/>
              <w:t>эти</w:t>
            </w:r>
          </w:p>
        </w:tc>
        <w:tc>
          <w:tcPr>
            <w:tcW w:w="487" w:type="pct"/>
            <w:vMerge w:val="restart"/>
            <w:tcBorders>
              <w:top w:val="single" w:sz="8" w:space="0" w:color="auto"/>
              <w:left w:val="nil"/>
              <w:bottom w:val="single" w:sz="8" w:space="0" w:color="auto"/>
              <w:right w:val="nil"/>
            </w:tcBorders>
          </w:tcPr>
          <w:p w14:paraId="452D16A6" w14:textId="77777777" w:rsidR="00680C53" w:rsidRPr="00680C53" w:rsidRDefault="00680C53" w:rsidP="00680C53">
            <w:pPr>
              <w:spacing w:before="20"/>
              <w:jc w:val="right"/>
              <w:rPr>
                <w:sz w:val="20"/>
                <w:szCs w:val="20"/>
              </w:rPr>
            </w:pPr>
            <w:proofErr w:type="spellStart"/>
            <w:r w:rsidRPr="00680C53">
              <w:rPr>
                <w:b/>
                <w:bCs/>
                <w:sz w:val="20"/>
                <w:szCs w:val="20"/>
              </w:rPr>
              <w:t>Уйдун</w:t>
            </w:r>
            <w:proofErr w:type="spellEnd"/>
            <w:r w:rsidRPr="00680C53">
              <w:rPr>
                <w:b/>
                <w:bCs/>
                <w:sz w:val="20"/>
                <w:szCs w:val="20"/>
              </w:rPr>
              <w:br/>
              <w:t>эти</w:t>
            </w:r>
          </w:p>
        </w:tc>
        <w:tc>
          <w:tcPr>
            <w:tcW w:w="502" w:type="pct"/>
            <w:vMerge w:val="restart"/>
            <w:tcBorders>
              <w:top w:val="single" w:sz="8" w:space="0" w:color="auto"/>
              <w:left w:val="nil"/>
              <w:bottom w:val="single" w:sz="8" w:space="0" w:color="auto"/>
              <w:right w:val="nil"/>
            </w:tcBorders>
          </w:tcPr>
          <w:p w14:paraId="6DCAC5C7" w14:textId="77777777" w:rsidR="00680C53" w:rsidRPr="00680C53" w:rsidRDefault="00680C53" w:rsidP="00680C53">
            <w:pPr>
              <w:spacing w:before="20"/>
              <w:jc w:val="right"/>
              <w:rPr>
                <w:sz w:val="20"/>
                <w:szCs w:val="20"/>
              </w:rPr>
            </w:pPr>
            <w:r w:rsidRPr="00680C53">
              <w:rPr>
                <w:rFonts w:eastAsia="Arial Unicode MS"/>
                <w:b/>
                <w:bCs/>
                <w:sz w:val="20"/>
                <w:szCs w:val="20"/>
              </w:rPr>
              <w:t>Картошка</w:t>
            </w:r>
          </w:p>
        </w:tc>
        <w:tc>
          <w:tcPr>
            <w:tcW w:w="487" w:type="pct"/>
            <w:vMerge w:val="restart"/>
            <w:tcBorders>
              <w:top w:val="single" w:sz="8" w:space="0" w:color="auto"/>
              <w:left w:val="nil"/>
              <w:bottom w:val="single" w:sz="8" w:space="0" w:color="auto"/>
              <w:right w:val="nil"/>
            </w:tcBorders>
          </w:tcPr>
          <w:p w14:paraId="17125D94" w14:textId="77777777" w:rsidR="00680C53" w:rsidRPr="00680C53" w:rsidRDefault="00680C53" w:rsidP="00680C53">
            <w:pPr>
              <w:spacing w:before="20"/>
              <w:jc w:val="right"/>
              <w:rPr>
                <w:sz w:val="20"/>
                <w:szCs w:val="20"/>
              </w:rPr>
            </w:pPr>
            <w:r w:rsidRPr="00680C53">
              <w:rPr>
                <w:b/>
                <w:bCs/>
                <w:sz w:val="20"/>
                <w:szCs w:val="20"/>
              </w:rPr>
              <w:t>А-92-</w:t>
            </w:r>
            <w:r w:rsidRPr="00680C53">
              <w:rPr>
                <w:b/>
                <w:bCs/>
                <w:sz w:val="20"/>
                <w:szCs w:val="20"/>
              </w:rPr>
              <w:br/>
            </w:r>
            <w:proofErr w:type="spellStart"/>
            <w:r w:rsidRPr="00680C53">
              <w:rPr>
                <w:b/>
                <w:bCs/>
                <w:sz w:val="20"/>
                <w:szCs w:val="20"/>
              </w:rPr>
              <w:t>бензини</w:t>
            </w:r>
            <w:proofErr w:type="spellEnd"/>
          </w:p>
        </w:tc>
        <w:tc>
          <w:tcPr>
            <w:tcW w:w="486" w:type="pct"/>
            <w:vMerge w:val="restart"/>
            <w:tcBorders>
              <w:top w:val="single" w:sz="8" w:space="0" w:color="auto"/>
              <w:left w:val="nil"/>
              <w:bottom w:val="single" w:sz="8" w:space="0" w:color="auto"/>
              <w:right w:val="nil"/>
            </w:tcBorders>
          </w:tcPr>
          <w:p w14:paraId="369CBB07" w14:textId="77777777" w:rsidR="00680C53" w:rsidRPr="00680C53" w:rsidRDefault="00680C53" w:rsidP="00680C53">
            <w:pPr>
              <w:spacing w:before="20"/>
              <w:jc w:val="right"/>
              <w:rPr>
                <w:sz w:val="20"/>
                <w:szCs w:val="20"/>
              </w:rPr>
            </w:pPr>
            <w:r w:rsidRPr="00680C53">
              <w:rPr>
                <w:b/>
                <w:bCs/>
                <w:sz w:val="20"/>
                <w:szCs w:val="20"/>
              </w:rPr>
              <w:t>Дизель</w:t>
            </w:r>
            <w:r w:rsidRPr="00680C53">
              <w:rPr>
                <w:b/>
                <w:bCs/>
                <w:sz w:val="20"/>
                <w:szCs w:val="20"/>
              </w:rPr>
              <w:br/>
            </w:r>
            <w:proofErr w:type="spellStart"/>
            <w:r w:rsidRPr="00680C53">
              <w:rPr>
                <w:b/>
                <w:bCs/>
                <w:sz w:val="20"/>
                <w:szCs w:val="20"/>
              </w:rPr>
              <w:t>майы</w:t>
            </w:r>
            <w:proofErr w:type="spellEnd"/>
          </w:p>
        </w:tc>
      </w:tr>
      <w:tr w:rsidR="00680C53" w:rsidRPr="00680C53" w14:paraId="3593F1F4" w14:textId="77777777" w:rsidTr="00A75BDA">
        <w:trPr>
          <w:trHeight w:val="665"/>
          <w:tblHeader/>
        </w:trPr>
        <w:tc>
          <w:tcPr>
            <w:tcW w:w="654" w:type="pct"/>
            <w:vMerge/>
            <w:tcBorders>
              <w:top w:val="single" w:sz="8" w:space="0" w:color="auto"/>
              <w:left w:val="nil"/>
              <w:bottom w:val="single" w:sz="4" w:space="0" w:color="auto"/>
              <w:right w:val="nil"/>
            </w:tcBorders>
            <w:vAlign w:val="center"/>
          </w:tcPr>
          <w:p w14:paraId="1864A511" w14:textId="77777777" w:rsidR="00680C53" w:rsidRPr="00680C53" w:rsidRDefault="00680C53" w:rsidP="00680C53">
            <w:pPr>
              <w:spacing w:before="20" w:after="20"/>
              <w:rPr>
                <w:rFonts w:eastAsia="Arial Unicode MS"/>
                <w:b/>
                <w:sz w:val="20"/>
                <w:szCs w:val="20"/>
              </w:rPr>
            </w:pPr>
          </w:p>
        </w:tc>
        <w:tc>
          <w:tcPr>
            <w:tcW w:w="415" w:type="pct"/>
            <w:tcBorders>
              <w:top w:val="single" w:sz="4" w:space="0" w:color="auto"/>
              <w:left w:val="nil"/>
              <w:bottom w:val="single" w:sz="4" w:space="0" w:color="auto"/>
              <w:right w:val="nil"/>
            </w:tcBorders>
          </w:tcPr>
          <w:p w14:paraId="681D2C3B" w14:textId="77777777" w:rsidR="00680C53" w:rsidRPr="00680C53" w:rsidRDefault="00680C53" w:rsidP="00680C53">
            <w:pPr>
              <w:spacing w:before="20"/>
              <w:jc w:val="right"/>
              <w:rPr>
                <w:sz w:val="20"/>
                <w:szCs w:val="20"/>
              </w:rPr>
            </w:pPr>
            <w:proofErr w:type="spellStart"/>
            <w:r w:rsidRPr="00680C53">
              <w:rPr>
                <w:b/>
                <w:bCs/>
                <w:sz w:val="20"/>
                <w:szCs w:val="20"/>
              </w:rPr>
              <w:t>жогорку</w:t>
            </w:r>
            <w:proofErr w:type="spellEnd"/>
            <w:r w:rsidRPr="00680C53">
              <w:rPr>
                <w:b/>
                <w:bCs/>
                <w:sz w:val="20"/>
                <w:szCs w:val="20"/>
              </w:rPr>
              <w:br/>
              <w:t>сорт</w:t>
            </w:r>
          </w:p>
        </w:tc>
        <w:tc>
          <w:tcPr>
            <w:tcW w:w="506" w:type="pct"/>
            <w:tcBorders>
              <w:top w:val="single" w:sz="4" w:space="0" w:color="auto"/>
              <w:left w:val="nil"/>
              <w:bottom w:val="single" w:sz="4" w:space="0" w:color="auto"/>
              <w:right w:val="nil"/>
            </w:tcBorders>
          </w:tcPr>
          <w:p w14:paraId="4236AFF8" w14:textId="77777777" w:rsidR="00680C53" w:rsidRPr="00680C53" w:rsidRDefault="00680C53" w:rsidP="00680C53">
            <w:pPr>
              <w:spacing w:before="20"/>
              <w:jc w:val="right"/>
              <w:rPr>
                <w:sz w:val="20"/>
                <w:szCs w:val="20"/>
              </w:rPr>
            </w:pPr>
            <w:proofErr w:type="spellStart"/>
            <w:r w:rsidRPr="00680C53">
              <w:rPr>
                <w:b/>
                <w:bCs/>
                <w:sz w:val="20"/>
                <w:szCs w:val="20"/>
              </w:rPr>
              <w:t>биринчи</w:t>
            </w:r>
            <w:proofErr w:type="spellEnd"/>
            <w:r w:rsidRPr="00680C53">
              <w:rPr>
                <w:b/>
                <w:bCs/>
                <w:sz w:val="20"/>
                <w:szCs w:val="20"/>
              </w:rPr>
              <w:br/>
              <w:t>сорт</w:t>
            </w:r>
          </w:p>
        </w:tc>
        <w:tc>
          <w:tcPr>
            <w:tcW w:w="546" w:type="pct"/>
            <w:vMerge/>
            <w:tcBorders>
              <w:top w:val="single" w:sz="8" w:space="0" w:color="auto"/>
              <w:left w:val="nil"/>
              <w:bottom w:val="single" w:sz="4" w:space="0" w:color="auto"/>
              <w:right w:val="nil"/>
            </w:tcBorders>
            <w:vAlign w:val="center"/>
          </w:tcPr>
          <w:p w14:paraId="4709A372" w14:textId="77777777" w:rsidR="00680C53" w:rsidRPr="00680C53" w:rsidRDefault="00680C53" w:rsidP="00680C53">
            <w:pPr>
              <w:spacing w:before="20" w:after="20"/>
              <w:rPr>
                <w:rFonts w:eastAsia="Arial Unicode MS"/>
                <w:b/>
                <w:sz w:val="20"/>
                <w:szCs w:val="20"/>
              </w:rPr>
            </w:pPr>
          </w:p>
        </w:tc>
        <w:tc>
          <w:tcPr>
            <w:tcW w:w="428" w:type="pct"/>
            <w:vMerge/>
            <w:tcBorders>
              <w:top w:val="single" w:sz="8" w:space="0" w:color="auto"/>
              <w:left w:val="nil"/>
              <w:bottom w:val="single" w:sz="4" w:space="0" w:color="auto"/>
              <w:right w:val="nil"/>
            </w:tcBorders>
            <w:vAlign w:val="center"/>
          </w:tcPr>
          <w:p w14:paraId="57D02AE6" w14:textId="77777777" w:rsidR="00680C53" w:rsidRPr="00680C53" w:rsidRDefault="00680C53" w:rsidP="00680C53">
            <w:pPr>
              <w:spacing w:before="20" w:after="20"/>
              <w:rPr>
                <w:rFonts w:eastAsia="Arial Unicode MS"/>
                <w:b/>
                <w:sz w:val="20"/>
                <w:szCs w:val="20"/>
              </w:rPr>
            </w:pPr>
          </w:p>
        </w:tc>
        <w:tc>
          <w:tcPr>
            <w:tcW w:w="489" w:type="pct"/>
            <w:vMerge/>
            <w:tcBorders>
              <w:top w:val="single" w:sz="8" w:space="0" w:color="auto"/>
              <w:left w:val="nil"/>
              <w:bottom w:val="single" w:sz="4" w:space="0" w:color="auto"/>
              <w:right w:val="nil"/>
            </w:tcBorders>
            <w:vAlign w:val="center"/>
          </w:tcPr>
          <w:p w14:paraId="680A9544" w14:textId="77777777" w:rsidR="00680C53" w:rsidRPr="00680C53" w:rsidRDefault="00680C53" w:rsidP="00680C53">
            <w:pPr>
              <w:spacing w:before="20" w:after="20"/>
              <w:rPr>
                <w:rFonts w:eastAsia="Arial Unicode MS"/>
                <w:b/>
                <w:sz w:val="20"/>
                <w:szCs w:val="20"/>
              </w:rPr>
            </w:pPr>
          </w:p>
        </w:tc>
        <w:tc>
          <w:tcPr>
            <w:tcW w:w="487" w:type="pct"/>
            <w:vMerge/>
            <w:tcBorders>
              <w:top w:val="single" w:sz="8" w:space="0" w:color="auto"/>
              <w:left w:val="nil"/>
              <w:bottom w:val="single" w:sz="4" w:space="0" w:color="auto"/>
              <w:right w:val="nil"/>
            </w:tcBorders>
            <w:vAlign w:val="center"/>
          </w:tcPr>
          <w:p w14:paraId="790D3820" w14:textId="77777777" w:rsidR="00680C53" w:rsidRPr="00680C53" w:rsidRDefault="00680C53" w:rsidP="00680C53">
            <w:pPr>
              <w:spacing w:before="20" w:after="20"/>
              <w:rPr>
                <w:rFonts w:eastAsia="Arial Unicode MS"/>
                <w:b/>
                <w:sz w:val="20"/>
                <w:szCs w:val="20"/>
              </w:rPr>
            </w:pPr>
          </w:p>
        </w:tc>
        <w:tc>
          <w:tcPr>
            <w:tcW w:w="502" w:type="pct"/>
            <w:vMerge/>
            <w:tcBorders>
              <w:top w:val="single" w:sz="8" w:space="0" w:color="auto"/>
              <w:left w:val="nil"/>
              <w:bottom w:val="single" w:sz="4" w:space="0" w:color="auto"/>
              <w:right w:val="nil"/>
            </w:tcBorders>
            <w:vAlign w:val="center"/>
          </w:tcPr>
          <w:p w14:paraId="0B2F2F72" w14:textId="77777777" w:rsidR="00680C53" w:rsidRPr="00680C53" w:rsidRDefault="00680C53" w:rsidP="00680C53">
            <w:pPr>
              <w:spacing w:before="20" w:after="20"/>
              <w:rPr>
                <w:rFonts w:eastAsia="Arial Unicode MS"/>
                <w:b/>
                <w:sz w:val="20"/>
                <w:szCs w:val="20"/>
              </w:rPr>
            </w:pPr>
          </w:p>
        </w:tc>
        <w:tc>
          <w:tcPr>
            <w:tcW w:w="487" w:type="pct"/>
            <w:vMerge/>
            <w:tcBorders>
              <w:top w:val="single" w:sz="8" w:space="0" w:color="auto"/>
              <w:left w:val="nil"/>
              <w:bottom w:val="single" w:sz="4" w:space="0" w:color="auto"/>
              <w:right w:val="nil"/>
            </w:tcBorders>
            <w:vAlign w:val="center"/>
          </w:tcPr>
          <w:p w14:paraId="2C3BD9CB" w14:textId="77777777" w:rsidR="00680C53" w:rsidRPr="00680C53" w:rsidRDefault="00680C53" w:rsidP="00680C53">
            <w:pPr>
              <w:spacing w:before="20" w:after="20"/>
              <w:rPr>
                <w:b/>
                <w:sz w:val="20"/>
                <w:szCs w:val="20"/>
              </w:rPr>
            </w:pPr>
          </w:p>
        </w:tc>
        <w:tc>
          <w:tcPr>
            <w:tcW w:w="486" w:type="pct"/>
            <w:vMerge/>
            <w:tcBorders>
              <w:top w:val="single" w:sz="8" w:space="0" w:color="auto"/>
              <w:left w:val="nil"/>
              <w:bottom w:val="single" w:sz="4" w:space="0" w:color="auto"/>
              <w:right w:val="nil"/>
            </w:tcBorders>
            <w:vAlign w:val="center"/>
          </w:tcPr>
          <w:p w14:paraId="0F1F0F20" w14:textId="77777777" w:rsidR="00680C53" w:rsidRPr="00680C53" w:rsidRDefault="00680C53" w:rsidP="00680C53">
            <w:pPr>
              <w:spacing w:before="20" w:after="20"/>
              <w:rPr>
                <w:b/>
                <w:sz w:val="20"/>
                <w:szCs w:val="20"/>
              </w:rPr>
            </w:pPr>
          </w:p>
        </w:tc>
      </w:tr>
      <w:tr w:rsidR="00680C53" w:rsidRPr="00680C53" w14:paraId="720BFC79" w14:textId="77777777" w:rsidTr="00A75BDA">
        <w:tc>
          <w:tcPr>
            <w:tcW w:w="654" w:type="pct"/>
            <w:tcBorders>
              <w:top w:val="single" w:sz="8" w:space="0" w:color="auto"/>
            </w:tcBorders>
            <w:vAlign w:val="bottom"/>
          </w:tcPr>
          <w:p w14:paraId="07B5E161" w14:textId="77777777" w:rsidR="00680C53" w:rsidRPr="00680C53" w:rsidRDefault="00680C53" w:rsidP="00680C53">
            <w:pPr>
              <w:spacing w:before="20" w:after="20"/>
              <w:ind w:left="113"/>
              <w:rPr>
                <w:sz w:val="20"/>
                <w:szCs w:val="20"/>
              </w:rPr>
            </w:pPr>
            <w:r w:rsidRPr="00680C53">
              <w:rPr>
                <w:sz w:val="20"/>
                <w:szCs w:val="20"/>
                <w:lang w:val="ky-KG"/>
              </w:rPr>
              <w:t xml:space="preserve">Январь </w:t>
            </w:r>
          </w:p>
        </w:tc>
        <w:tc>
          <w:tcPr>
            <w:tcW w:w="415" w:type="pct"/>
            <w:tcBorders>
              <w:top w:val="single" w:sz="8" w:space="0" w:color="auto"/>
            </w:tcBorders>
            <w:vAlign w:val="bottom"/>
          </w:tcPr>
          <w:p w14:paraId="67940181" w14:textId="77777777" w:rsidR="00680C53" w:rsidRPr="00680C53" w:rsidRDefault="00680C53" w:rsidP="00680C53">
            <w:pPr>
              <w:jc w:val="right"/>
              <w:rPr>
                <w:sz w:val="20"/>
                <w:szCs w:val="20"/>
              </w:rPr>
            </w:pPr>
            <w:r w:rsidRPr="00680C53">
              <w:rPr>
                <w:sz w:val="20"/>
                <w:szCs w:val="20"/>
                <w:lang w:val="ky-KG"/>
              </w:rPr>
              <w:t>66,11</w:t>
            </w:r>
          </w:p>
        </w:tc>
        <w:tc>
          <w:tcPr>
            <w:tcW w:w="506" w:type="pct"/>
            <w:tcBorders>
              <w:top w:val="single" w:sz="8" w:space="0" w:color="auto"/>
            </w:tcBorders>
            <w:vAlign w:val="bottom"/>
          </w:tcPr>
          <w:p w14:paraId="340AA5B4" w14:textId="77777777" w:rsidR="00680C53" w:rsidRPr="00680C53" w:rsidRDefault="00680C53" w:rsidP="00680C53">
            <w:pPr>
              <w:jc w:val="right"/>
              <w:rPr>
                <w:sz w:val="20"/>
                <w:szCs w:val="20"/>
              </w:rPr>
            </w:pPr>
            <w:r w:rsidRPr="00680C53">
              <w:rPr>
                <w:sz w:val="20"/>
                <w:szCs w:val="20"/>
                <w:lang w:val="ky-KG"/>
              </w:rPr>
              <w:t>52,48</w:t>
            </w:r>
          </w:p>
        </w:tc>
        <w:tc>
          <w:tcPr>
            <w:tcW w:w="546" w:type="pct"/>
            <w:tcBorders>
              <w:top w:val="single" w:sz="8" w:space="0" w:color="auto"/>
            </w:tcBorders>
            <w:vAlign w:val="bottom"/>
          </w:tcPr>
          <w:p w14:paraId="1783BD30" w14:textId="77777777" w:rsidR="00680C53" w:rsidRPr="00680C53" w:rsidRDefault="00680C53" w:rsidP="00680C53">
            <w:pPr>
              <w:jc w:val="right"/>
              <w:rPr>
                <w:sz w:val="20"/>
                <w:szCs w:val="20"/>
              </w:rPr>
            </w:pPr>
            <w:r w:rsidRPr="00680C53">
              <w:rPr>
                <w:sz w:val="20"/>
                <w:szCs w:val="20"/>
                <w:lang w:val="ky-KG"/>
              </w:rPr>
              <w:t>65,83</w:t>
            </w:r>
          </w:p>
        </w:tc>
        <w:tc>
          <w:tcPr>
            <w:tcW w:w="428" w:type="pct"/>
            <w:tcBorders>
              <w:top w:val="single" w:sz="8" w:space="0" w:color="auto"/>
            </w:tcBorders>
            <w:vAlign w:val="bottom"/>
          </w:tcPr>
          <w:p w14:paraId="33FDA943" w14:textId="77777777" w:rsidR="00680C53" w:rsidRPr="00680C53" w:rsidRDefault="00680C53" w:rsidP="00680C53">
            <w:pPr>
              <w:jc w:val="right"/>
              <w:rPr>
                <w:sz w:val="20"/>
                <w:szCs w:val="20"/>
              </w:rPr>
            </w:pPr>
            <w:r w:rsidRPr="00680C53">
              <w:rPr>
                <w:sz w:val="20"/>
                <w:szCs w:val="20"/>
                <w:lang w:val="ky-KG"/>
              </w:rPr>
              <w:t>97,24</w:t>
            </w:r>
          </w:p>
        </w:tc>
        <w:tc>
          <w:tcPr>
            <w:tcW w:w="489" w:type="pct"/>
            <w:tcBorders>
              <w:top w:val="single" w:sz="8" w:space="0" w:color="auto"/>
            </w:tcBorders>
            <w:vAlign w:val="bottom"/>
          </w:tcPr>
          <w:p w14:paraId="25534C7A" w14:textId="77777777" w:rsidR="00680C53" w:rsidRPr="00680C53" w:rsidRDefault="00680C53" w:rsidP="00680C53">
            <w:pPr>
              <w:jc w:val="right"/>
              <w:rPr>
                <w:sz w:val="20"/>
                <w:szCs w:val="20"/>
              </w:rPr>
            </w:pPr>
            <w:r w:rsidRPr="00680C53">
              <w:rPr>
                <w:sz w:val="20"/>
                <w:szCs w:val="20"/>
                <w:lang w:val="ky-KG"/>
              </w:rPr>
              <w:t>550,86</w:t>
            </w:r>
          </w:p>
        </w:tc>
        <w:tc>
          <w:tcPr>
            <w:tcW w:w="487" w:type="pct"/>
            <w:tcBorders>
              <w:top w:val="single" w:sz="8" w:space="0" w:color="auto"/>
            </w:tcBorders>
            <w:vAlign w:val="bottom"/>
          </w:tcPr>
          <w:p w14:paraId="07A9B5B2" w14:textId="77777777" w:rsidR="00680C53" w:rsidRPr="00680C53" w:rsidRDefault="00680C53" w:rsidP="00680C53">
            <w:pPr>
              <w:jc w:val="right"/>
              <w:rPr>
                <w:sz w:val="20"/>
                <w:szCs w:val="20"/>
              </w:rPr>
            </w:pPr>
            <w:r w:rsidRPr="00680C53">
              <w:rPr>
                <w:sz w:val="20"/>
                <w:szCs w:val="20"/>
                <w:lang w:val="ky-KG"/>
              </w:rPr>
              <w:t>542,78</w:t>
            </w:r>
          </w:p>
        </w:tc>
        <w:tc>
          <w:tcPr>
            <w:tcW w:w="502" w:type="pct"/>
            <w:tcBorders>
              <w:top w:val="single" w:sz="8" w:space="0" w:color="auto"/>
            </w:tcBorders>
            <w:vAlign w:val="bottom"/>
          </w:tcPr>
          <w:p w14:paraId="14AC2B2F" w14:textId="77777777" w:rsidR="00680C53" w:rsidRPr="00680C53" w:rsidRDefault="00680C53" w:rsidP="00680C53">
            <w:pPr>
              <w:jc w:val="right"/>
              <w:rPr>
                <w:sz w:val="20"/>
                <w:szCs w:val="20"/>
              </w:rPr>
            </w:pPr>
            <w:r w:rsidRPr="00680C53">
              <w:rPr>
                <w:sz w:val="20"/>
                <w:szCs w:val="20"/>
                <w:lang w:val="ky-KG"/>
              </w:rPr>
              <w:t>31,84</w:t>
            </w:r>
          </w:p>
        </w:tc>
        <w:tc>
          <w:tcPr>
            <w:tcW w:w="487" w:type="pct"/>
            <w:tcBorders>
              <w:top w:val="single" w:sz="8" w:space="0" w:color="auto"/>
            </w:tcBorders>
            <w:vAlign w:val="bottom"/>
          </w:tcPr>
          <w:p w14:paraId="2C01626C" w14:textId="77777777" w:rsidR="00680C53" w:rsidRPr="00680C53" w:rsidRDefault="00680C53" w:rsidP="00680C53">
            <w:pPr>
              <w:jc w:val="right"/>
              <w:rPr>
                <w:sz w:val="20"/>
                <w:szCs w:val="20"/>
              </w:rPr>
            </w:pPr>
            <w:r w:rsidRPr="00680C53">
              <w:rPr>
                <w:sz w:val="20"/>
                <w:szCs w:val="20"/>
                <w:lang w:val="ky-KG"/>
              </w:rPr>
              <w:t>62,48</w:t>
            </w:r>
          </w:p>
        </w:tc>
        <w:tc>
          <w:tcPr>
            <w:tcW w:w="486" w:type="pct"/>
            <w:tcBorders>
              <w:top w:val="single" w:sz="8" w:space="0" w:color="auto"/>
            </w:tcBorders>
            <w:vAlign w:val="bottom"/>
          </w:tcPr>
          <w:p w14:paraId="4C29937D" w14:textId="77777777" w:rsidR="00680C53" w:rsidRPr="00680C53" w:rsidRDefault="00680C53" w:rsidP="00680C53">
            <w:pPr>
              <w:jc w:val="right"/>
              <w:rPr>
                <w:sz w:val="20"/>
                <w:szCs w:val="20"/>
              </w:rPr>
            </w:pPr>
            <w:r w:rsidRPr="00680C53">
              <w:rPr>
                <w:sz w:val="20"/>
                <w:szCs w:val="20"/>
                <w:lang w:val="ky-KG"/>
              </w:rPr>
              <w:t>70,89</w:t>
            </w:r>
          </w:p>
        </w:tc>
      </w:tr>
      <w:tr w:rsidR="00680C53" w:rsidRPr="00680C53" w14:paraId="2C68D2DE" w14:textId="77777777" w:rsidTr="00A75BDA">
        <w:tc>
          <w:tcPr>
            <w:tcW w:w="654" w:type="pct"/>
            <w:vAlign w:val="bottom"/>
          </w:tcPr>
          <w:p w14:paraId="50E19488" w14:textId="77777777" w:rsidR="00680C53" w:rsidRPr="00680C53" w:rsidRDefault="00680C53" w:rsidP="00680C53">
            <w:pPr>
              <w:spacing w:before="20" w:after="20"/>
              <w:ind w:left="113"/>
              <w:rPr>
                <w:sz w:val="20"/>
                <w:szCs w:val="20"/>
              </w:rPr>
            </w:pPr>
            <w:r w:rsidRPr="00680C53">
              <w:rPr>
                <w:sz w:val="20"/>
                <w:szCs w:val="20"/>
                <w:lang w:val="ky-KG"/>
              </w:rPr>
              <w:t>Февраль</w:t>
            </w:r>
          </w:p>
        </w:tc>
        <w:tc>
          <w:tcPr>
            <w:tcW w:w="415" w:type="pct"/>
            <w:vAlign w:val="bottom"/>
          </w:tcPr>
          <w:p w14:paraId="790C18DE" w14:textId="77777777" w:rsidR="00680C53" w:rsidRPr="00680C53" w:rsidRDefault="00680C53" w:rsidP="00680C53">
            <w:pPr>
              <w:jc w:val="right"/>
              <w:rPr>
                <w:sz w:val="20"/>
                <w:szCs w:val="20"/>
              </w:rPr>
            </w:pPr>
            <w:r w:rsidRPr="00680C53">
              <w:rPr>
                <w:sz w:val="20"/>
                <w:szCs w:val="20"/>
                <w:lang w:val="ky-KG"/>
              </w:rPr>
              <w:t>67,35</w:t>
            </w:r>
          </w:p>
        </w:tc>
        <w:tc>
          <w:tcPr>
            <w:tcW w:w="506" w:type="pct"/>
            <w:vAlign w:val="bottom"/>
          </w:tcPr>
          <w:p w14:paraId="6022F954" w14:textId="77777777" w:rsidR="00680C53" w:rsidRPr="00680C53" w:rsidRDefault="00680C53" w:rsidP="00680C53">
            <w:pPr>
              <w:jc w:val="right"/>
              <w:rPr>
                <w:sz w:val="20"/>
                <w:szCs w:val="20"/>
              </w:rPr>
            </w:pPr>
            <w:r w:rsidRPr="00680C53">
              <w:rPr>
                <w:sz w:val="20"/>
                <w:szCs w:val="20"/>
                <w:lang w:val="ky-KG"/>
              </w:rPr>
              <w:t>52,83</w:t>
            </w:r>
          </w:p>
        </w:tc>
        <w:tc>
          <w:tcPr>
            <w:tcW w:w="546" w:type="pct"/>
            <w:vAlign w:val="bottom"/>
          </w:tcPr>
          <w:p w14:paraId="38C3EEF2" w14:textId="77777777" w:rsidR="00680C53" w:rsidRPr="00680C53" w:rsidRDefault="00680C53" w:rsidP="00680C53">
            <w:pPr>
              <w:jc w:val="right"/>
              <w:rPr>
                <w:sz w:val="20"/>
                <w:szCs w:val="20"/>
                <w:lang w:val="ky-KG"/>
              </w:rPr>
            </w:pPr>
            <w:r w:rsidRPr="00680C53">
              <w:rPr>
                <w:sz w:val="20"/>
                <w:szCs w:val="20"/>
                <w:lang w:val="ky-KG"/>
              </w:rPr>
              <w:t>66,05</w:t>
            </w:r>
          </w:p>
        </w:tc>
        <w:tc>
          <w:tcPr>
            <w:tcW w:w="428" w:type="pct"/>
            <w:vAlign w:val="bottom"/>
          </w:tcPr>
          <w:p w14:paraId="4FB2952D" w14:textId="77777777" w:rsidR="00680C53" w:rsidRPr="00680C53" w:rsidRDefault="00680C53" w:rsidP="00680C53">
            <w:pPr>
              <w:jc w:val="right"/>
              <w:rPr>
                <w:sz w:val="20"/>
                <w:szCs w:val="20"/>
                <w:lang w:val="ky-KG"/>
              </w:rPr>
            </w:pPr>
            <w:r w:rsidRPr="00680C53">
              <w:rPr>
                <w:sz w:val="20"/>
                <w:szCs w:val="20"/>
                <w:lang w:val="ky-KG"/>
              </w:rPr>
              <w:t>96,85</w:t>
            </w:r>
          </w:p>
        </w:tc>
        <w:tc>
          <w:tcPr>
            <w:tcW w:w="489" w:type="pct"/>
            <w:vAlign w:val="bottom"/>
          </w:tcPr>
          <w:p w14:paraId="1111C255" w14:textId="77777777" w:rsidR="00680C53" w:rsidRPr="00680C53" w:rsidRDefault="00680C53" w:rsidP="00680C53">
            <w:pPr>
              <w:jc w:val="right"/>
              <w:rPr>
                <w:sz w:val="20"/>
                <w:szCs w:val="20"/>
                <w:lang w:val="ky-KG"/>
              </w:rPr>
            </w:pPr>
            <w:r w:rsidRPr="00680C53">
              <w:rPr>
                <w:sz w:val="20"/>
                <w:szCs w:val="20"/>
                <w:lang w:val="ky-KG"/>
              </w:rPr>
              <w:t>552,02</w:t>
            </w:r>
          </w:p>
        </w:tc>
        <w:tc>
          <w:tcPr>
            <w:tcW w:w="487" w:type="pct"/>
            <w:vAlign w:val="bottom"/>
          </w:tcPr>
          <w:p w14:paraId="7158E854" w14:textId="77777777" w:rsidR="00680C53" w:rsidRPr="00680C53" w:rsidRDefault="00680C53" w:rsidP="00680C53">
            <w:pPr>
              <w:jc w:val="right"/>
              <w:rPr>
                <w:sz w:val="20"/>
                <w:szCs w:val="20"/>
                <w:lang w:val="ky-KG"/>
              </w:rPr>
            </w:pPr>
            <w:r w:rsidRPr="00680C53">
              <w:rPr>
                <w:sz w:val="20"/>
                <w:szCs w:val="20"/>
                <w:lang w:val="ky-KG"/>
              </w:rPr>
              <w:t>546,54</w:t>
            </w:r>
          </w:p>
        </w:tc>
        <w:tc>
          <w:tcPr>
            <w:tcW w:w="502" w:type="pct"/>
            <w:vAlign w:val="bottom"/>
          </w:tcPr>
          <w:p w14:paraId="7AD5DA38" w14:textId="77777777" w:rsidR="00680C53" w:rsidRPr="00680C53" w:rsidRDefault="00680C53" w:rsidP="00680C53">
            <w:pPr>
              <w:jc w:val="right"/>
              <w:rPr>
                <w:sz w:val="20"/>
                <w:szCs w:val="20"/>
                <w:lang w:val="ky-KG"/>
              </w:rPr>
            </w:pPr>
            <w:r w:rsidRPr="00680C53">
              <w:rPr>
                <w:sz w:val="20"/>
                <w:szCs w:val="20"/>
                <w:lang w:val="ky-KG"/>
              </w:rPr>
              <w:t>31,41</w:t>
            </w:r>
          </w:p>
        </w:tc>
        <w:tc>
          <w:tcPr>
            <w:tcW w:w="487" w:type="pct"/>
            <w:vAlign w:val="bottom"/>
          </w:tcPr>
          <w:p w14:paraId="79219259" w14:textId="77777777" w:rsidR="00680C53" w:rsidRPr="00680C53" w:rsidRDefault="00680C53" w:rsidP="00680C53">
            <w:pPr>
              <w:jc w:val="right"/>
              <w:rPr>
                <w:sz w:val="20"/>
                <w:szCs w:val="20"/>
              </w:rPr>
            </w:pPr>
            <w:r w:rsidRPr="00680C53">
              <w:rPr>
                <w:sz w:val="20"/>
                <w:szCs w:val="20"/>
                <w:lang w:val="ky-KG"/>
              </w:rPr>
              <w:t>62,17</w:t>
            </w:r>
          </w:p>
        </w:tc>
        <w:tc>
          <w:tcPr>
            <w:tcW w:w="486" w:type="pct"/>
            <w:vAlign w:val="bottom"/>
          </w:tcPr>
          <w:p w14:paraId="17F851DA" w14:textId="77777777" w:rsidR="00680C53" w:rsidRPr="00680C53" w:rsidRDefault="00680C53" w:rsidP="00680C53">
            <w:pPr>
              <w:jc w:val="right"/>
              <w:rPr>
                <w:sz w:val="20"/>
                <w:szCs w:val="20"/>
                <w:lang w:val="ky-KG"/>
              </w:rPr>
            </w:pPr>
            <w:r w:rsidRPr="00680C53">
              <w:rPr>
                <w:sz w:val="20"/>
                <w:szCs w:val="20"/>
                <w:lang w:val="ky-KG"/>
              </w:rPr>
              <w:t>70,97</w:t>
            </w:r>
          </w:p>
        </w:tc>
      </w:tr>
      <w:tr w:rsidR="00680C53" w:rsidRPr="00680C53" w14:paraId="2E7E4B7B" w14:textId="77777777" w:rsidTr="00A75BDA">
        <w:tc>
          <w:tcPr>
            <w:tcW w:w="654" w:type="pct"/>
            <w:vAlign w:val="bottom"/>
          </w:tcPr>
          <w:p w14:paraId="4C6E4ABE" w14:textId="77777777" w:rsidR="00680C53" w:rsidRPr="00680C53" w:rsidRDefault="00680C53" w:rsidP="00680C53">
            <w:pPr>
              <w:spacing w:before="20" w:after="20"/>
              <w:ind w:left="113"/>
              <w:rPr>
                <w:sz w:val="20"/>
                <w:szCs w:val="20"/>
              </w:rPr>
            </w:pPr>
            <w:r w:rsidRPr="00680C53">
              <w:rPr>
                <w:sz w:val="20"/>
                <w:szCs w:val="20"/>
                <w:lang w:val="ky-KG"/>
              </w:rPr>
              <w:t>Март</w:t>
            </w:r>
          </w:p>
        </w:tc>
        <w:tc>
          <w:tcPr>
            <w:tcW w:w="415" w:type="pct"/>
            <w:vAlign w:val="bottom"/>
          </w:tcPr>
          <w:p w14:paraId="3E36286D" w14:textId="77777777" w:rsidR="00680C53" w:rsidRPr="00680C53" w:rsidRDefault="00680C53" w:rsidP="00680C53">
            <w:pPr>
              <w:jc w:val="right"/>
              <w:rPr>
                <w:sz w:val="20"/>
                <w:szCs w:val="20"/>
                <w:lang w:val="ky-KG"/>
              </w:rPr>
            </w:pPr>
            <w:r w:rsidRPr="00680C53">
              <w:rPr>
                <w:sz w:val="20"/>
                <w:szCs w:val="20"/>
                <w:lang w:val="ky-KG"/>
              </w:rPr>
              <w:t>67,66</w:t>
            </w:r>
          </w:p>
        </w:tc>
        <w:tc>
          <w:tcPr>
            <w:tcW w:w="506" w:type="pct"/>
            <w:vAlign w:val="bottom"/>
          </w:tcPr>
          <w:p w14:paraId="3EB9A96D" w14:textId="77777777" w:rsidR="00680C53" w:rsidRPr="00680C53" w:rsidRDefault="00680C53" w:rsidP="00680C53">
            <w:pPr>
              <w:jc w:val="right"/>
              <w:rPr>
                <w:sz w:val="20"/>
                <w:szCs w:val="20"/>
                <w:lang w:val="ky-KG"/>
              </w:rPr>
            </w:pPr>
            <w:r w:rsidRPr="00680C53">
              <w:rPr>
                <w:sz w:val="20"/>
                <w:szCs w:val="20"/>
                <w:lang w:val="ky-KG"/>
              </w:rPr>
              <w:t>52,75</w:t>
            </w:r>
          </w:p>
        </w:tc>
        <w:tc>
          <w:tcPr>
            <w:tcW w:w="546" w:type="pct"/>
            <w:vAlign w:val="bottom"/>
          </w:tcPr>
          <w:p w14:paraId="73A58D8A" w14:textId="77777777" w:rsidR="00680C53" w:rsidRPr="00680C53" w:rsidRDefault="00680C53" w:rsidP="00680C53">
            <w:pPr>
              <w:jc w:val="right"/>
              <w:rPr>
                <w:sz w:val="20"/>
                <w:szCs w:val="20"/>
                <w:lang w:val="ky-KG"/>
              </w:rPr>
            </w:pPr>
            <w:r w:rsidRPr="00680C53">
              <w:rPr>
                <w:sz w:val="20"/>
                <w:szCs w:val="20"/>
                <w:lang w:val="ky-KG"/>
              </w:rPr>
              <w:t>66,47</w:t>
            </w:r>
          </w:p>
        </w:tc>
        <w:tc>
          <w:tcPr>
            <w:tcW w:w="428" w:type="pct"/>
            <w:vAlign w:val="bottom"/>
          </w:tcPr>
          <w:p w14:paraId="3133EA42" w14:textId="77777777" w:rsidR="00680C53" w:rsidRPr="00680C53" w:rsidRDefault="00680C53" w:rsidP="00680C53">
            <w:pPr>
              <w:jc w:val="right"/>
              <w:rPr>
                <w:sz w:val="20"/>
                <w:szCs w:val="20"/>
                <w:lang w:val="ky-KG"/>
              </w:rPr>
            </w:pPr>
            <w:r w:rsidRPr="00680C53">
              <w:rPr>
                <w:sz w:val="20"/>
                <w:szCs w:val="20"/>
                <w:lang w:val="ky-KG"/>
              </w:rPr>
              <w:t>97,51</w:t>
            </w:r>
          </w:p>
        </w:tc>
        <w:tc>
          <w:tcPr>
            <w:tcW w:w="489" w:type="pct"/>
            <w:vAlign w:val="bottom"/>
          </w:tcPr>
          <w:p w14:paraId="2FAEBB06" w14:textId="77777777" w:rsidR="00680C53" w:rsidRPr="00680C53" w:rsidRDefault="00680C53" w:rsidP="00680C53">
            <w:pPr>
              <w:jc w:val="right"/>
              <w:rPr>
                <w:sz w:val="20"/>
                <w:szCs w:val="20"/>
                <w:lang w:val="ky-KG"/>
              </w:rPr>
            </w:pPr>
            <w:r w:rsidRPr="00680C53">
              <w:rPr>
                <w:sz w:val="20"/>
                <w:szCs w:val="20"/>
                <w:lang w:val="ky-KG"/>
              </w:rPr>
              <w:t>552,79</w:t>
            </w:r>
          </w:p>
        </w:tc>
        <w:tc>
          <w:tcPr>
            <w:tcW w:w="487" w:type="pct"/>
            <w:vAlign w:val="bottom"/>
          </w:tcPr>
          <w:p w14:paraId="5D498EDF" w14:textId="77777777" w:rsidR="00680C53" w:rsidRPr="00680C53" w:rsidRDefault="00680C53" w:rsidP="00680C53">
            <w:pPr>
              <w:jc w:val="right"/>
              <w:rPr>
                <w:sz w:val="20"/>
                <w:szCs w:val="20"/>
                <w:lang w:val="ky-KG"/>
              </w:rPr>
            </w:pPr>
            <w:r w:rsidRPr="00680C53">
              <w:rPr>
                <w:sz w:val="20"/>
                <w:szCs w:val="20"/>
                <w:lang w:val="ky-KG"/>
              </w:rPr>
              <w:t>546,88</w:t>
            </w:r>
          </w:p>
        </w:tc>
        <w:tc>
          <w:tcPr>
            <w:tcW w:w="502" w:type="pct"/>
            <w:vAlign w:val="bottom"/>
          </w:tcPr>
          <w:p w14:paraId="69FAFBF8" w14:textId="77777777" w:rsidR="00680C53" w:rsidRPr="00680C53" w:rsidRDefault="00680C53" w:rsidP="00680C53">
            <w:pPr>
              <w:jc w:val="right"/>
              <w:rPr>
                <w:sz w:val="20"/>
                <w:szCs w:val="20"/>
                <w:lang w:val="ky-KG"/>
              </w:rPr>
            </w:pPr>
            <w:r w:rsidRPr="00680C53">
              <w:rPr>
                <w:sz w:val="20"/>
                <w:szCs w:val="20"/>
                <w:lang w:val="ky-KG"/>
              </w:rPr>
              <w:t>31,63</w:t>
            </w:r>
          </w:p>
        </w:tc>
        <w:tc>
          <w:tcPr>
            <w:tcW w:w="487" w:type="pct"/>
            <w:vAlign w:val="bottom"/>
          </w:tcPr>
          <w:p w14:paraId="5CA135B4" w14:textId="77777777" w:rsidR="00680C53" w:rsidRPr="00680C53" w:rsidRDefault="00680C53" w:rsidP="00680C53">
            <w:pPr>
              <w:jc w:val="right"/>
              <w:rPr>
                <w:sz w:val="20"/>
                <w:szCs w:val="20"/>
                <w:lang w:val="ky-KG"/>
              </w:rPr>
            </w:pPr>
            <w:r w:rsidRPr="00680C53">
              <w:rPr>
                <w:sz w:val="20"/>
                <w:szCs w:val="20"/>
                <w:lang w:val="ky-KG"/>
              </w:rPr>
              <w:t>63,25</w:t>
            </w:r>
          </w:p>
        </w:tc>
        <w:tc>
          <w:tcPr>
            <w:tcW w:w="486" w:type="pct"/>
            <w:vAlign w:val="bottom"/>
          </w:tcPr>
          <w:p w14:paraId="2F9627B6" w14:textId="77777777" w:rsidR="00680C53" w:rsidRPr="00680C53" w:rsidRDefault="00680C53" w:rsidP="00680C53">
            <w:pPr>
              <w:jc w:val="right"/>
              <w:rPr>
                <w:sz w:val="20"/>
                <w:szCs w:val="20"/>
                <w:lang w:val="ky-KG"/>
              </w:rPr>
            </w:pPr>
            <w:r w:rsidRPr="00680C53">
              <w:rPr>
                <w:sz w:val="20"/>
                <w:szCs w:val="20"/>
                <w:lang w:val="ky-KG"/>
              </w:rPr>
              <w:t>71,52</w:t>
            </w:r>
          </w:p>
        </w:tc>
      </w:tr>
      <w:tr w:rsidR="00680C53" w:rsidRPr="00680C53" w14:paraId="790580FB" w14:textId="77777777" w:rsidTr="00A75BDA">
        <w:tc>
          <w:tcPr>
            <w:tcW w:w="654" w:type="pct"/>
            <w:vAlign w:val="bottom"/>
          </w:tcPr>
          <w:p w14:paraId="3E2289C5" w14:textId="77777777" w:rsidR="00680C53" w:rsidRPr="00680C53" w:rsidRDefault="00680C53" w:rsidP="00680C53">
            <w:pPr>
              <w:spacing w:before="20" w:after="20"/>
              <w:ind w:left="113"/>
              <w:rPr>
                <w:sz w:val="20"/>
                <w:szCs w:val="20"/>
              </w:rPr>
            </w:pPr>
            <w:r w:rsidRPr="00680C53">
              <w:rPr>
                <w:sz w:val="20"/>
                <w:szCs w:val="20"/>
                <w:lang w:val="ky-KG"/>
              </w:rPr>
              <w:t>Апрель</w:t>
            </w:r>
          </w:p>
        </w:tc>
        <w:tc>
          <w:tcPr>
            <w:tcW w:w="415" w:type="pct"/>
            <w:vAlign w:val="bottom"/>
          </w:tcPr>
          <w:p w14:paraId="4E0C2D79" w14:textId="77777777" w:rsidR="00680C53" w:rsidRPr="00680C53" w:rsidRDefault="00680C53" w:rsidP="00680C53">
            <w:pPr>
              <w:jc w:val="right"/>
              <w:rPr>
                <w:sz w:val="20"/>
                <w:szCs w:val="20"/>
                <w:lang w:val="ky-KG"/>
              </w:rPr>
            </w:pPr>
            <w:r w:rsidRPr="00680C53">
              <w:rPr>
                <w:sz w:val="20"/>
                <w:szCs w:val="20"/>
                <w:lang w:val="ky-KG"/>
              </w:rPr>
              <w:t>67,81</w:t>
            </w:r>
          </w:p>
        </w:tc>
        <w:tc>
          <w:tcPr>
            <w:tcW w:w="506" w:type="pct"/>
            <w:vAlign w:val="bottom"/>
          </w:tcPr>
          <w:p w14:paraId="44394BCE" w14:textId="77777777" w:rsidR="00680C53" w:rsidRPr="00680C53" w:rsidRDefault="00680C53" w:rsidP="00680C53">
            <w:pPr>
              <w:jc w:val="right"/>
              <w:rPr>
                <w:sz w:val="20"/>
                <w:szCs w:val="20"/>
                <w:lang w:val="ky-KG"/>
              </w:rPr>
            </w:pPr>
            <w:r w:rsidRPr="00680C53">
              <w:rPr>
                <w:sz w:val="20"/>
                <w:szCs w:val="20"/>
                <w:lang w:val="ky-KG"/>
              </w:rPr>
              <w:t>52,45</w:t>
            </w:r>
          </w:p>
        </w:tc>
        <w:tc>
          <w:tcPr>
            <w:tcW w:w="546" w:type="pct"/>
            <w:vAlign w:val="bottom"/>
          </w:tcPr>
          <w:p w14:paraId="651DF74C" w14:textId="77777777" w:rsidR="00680C53" w:rsidRPr="00680C53" w:rsidRDefault="00680C53" w:rsidP="00680C53">
            <w:pPr>
              <w:jc w:val="right"/>
              <w:rPr>
                <w:sz w:val="20"/>
                <w:szCs w:val="20"/>
                <w:lang w:val="ky-KG"/>
              </w:rPr>
            </w:pPr>
            <w:r w:rsidRPr="00680C53">
              <w:rPr>
                <w:sz w:val="20"/>
                <w:szCs w:val="20"/>
                <w:lang w:val="ky-KG"/>
              </w:rPr>
              <w:t>66,43</w:t>
            </w:r>
          </w:p>
        </w:tc>
        <w:tc>
          <w:tcPr>
            <w:tcW w:w="428" w:type="pct"/>
            <w:vAlign w:val="bottom"/>
          </w:tcPr>
          <w:p w14:paraId="49A51A2A" w14:textId="77777777" w:rsidR="00680C53" w:rsidRPr="00680C53" w:rsidRDefault="00680C53" w:rsidP="00680C53">
            <w:pPr>
              <w:jc w:val="right"/>
              <w:rPr>
                <w:sz w:val="20"/>
                <w:szCs w:val="20"/>
                <w:lang w:val="ky-KG"/>
              </w:rPr>
            </w:pPr>
            <w:r w:rsidRPr="00680C53">
              <w:rPr>
                <w:sz w:val="20"/>
                <w:szCs w:val="20"/>
                <w:lang w:val="ky-KG"/>
              </w:rPr>
              <w:t>97,48</w:t>
            </w:r>
          </w:p>
        </w:tc>
        <w:tc>
          <w:tcPr>
            <w:tcW w:w="489" w:type="pct"/>
            <w:vAlign w:val="bottom"/>
          </w:tcPr>
          <w:p w14:paraId="5DE9AB40" w14:textId="77777777" w:rsidR="00680C53" w:rsidRPr="00680C53" w:rsidRDefault="00680C53" w:rsidP="00680C53">
            <w:pPr>
              <w:jc w:val="right"/>
              <w:rPr>
                <w:sz w:val="20"/>
                <w:szCs w:val="20"/>
                <w:lang w:val="ky-KG"/>
              </w:rPr>
            </w:pPr>
            <w:r w:rsidRPr="00680C53">
              <w:rPr>
                <w:sz w:val="20"/>
                <w:szCs w:val="20"/>
                <w:lang w:val="ky-KG"/>
              </w:rPr>
              <w:t>556,31</w:t>
            </w:r>
          </w:p>
        </w:tc>
        <w:tc>
          <w:tcPr>
            <w:tcW w:w="487" w:type="pct"/>
            <w:vAlign w:val="bottom"/>
          </w:tcPr>
          <w:p w14:paraId="685BA8F7" w14:textId="77777777" w:rsidR="00680C53" w:rsidRPr="00680C53" w:rsidRDefault="00680C53" w:rsidP="00680C53">
            <w:pPr>
              <w:jc w:val="right"/>
              <w:rPr>
                <w:sz w:val="20"/>
                <w:szCs w:val="20"/>
                <w:lang w:val="ky-KG"/>
              </w:rPr>
            </w:pPr>
            <w:r w:rsidRPr="00680C53">
              <w:rPr>
                <w:sz w:val="20"/>
                <w:szCs w:val="20"/>
                <w:lang w:val="ky-KG"/>
              </w:rPr>
              <w:t>549,51</w:t>
            </w:r>
          </w:p>
        </w:tc>
        <w:tc>
          <w:tcPr>
            <w:tcW w:w="502" w:type="pct"/>
            <w:vAlign w:val="bottom"/>
          </w:tcPr>
          <w:p w14:paraId="1F6DE918" w14:textId="77777777" w:rsidR="00680C53" w:rsidRPr="00680C53" w:rsidRDefault="00680C53" w:rsidP="00680C53">
            <w:pPr>
              <w:jc w:val="right"/>
              <w:rPr>
                <w:sz w:val="20"/>
                <w:szCs w:val="20"/>
                <w:lang w:val="ky-KG"/>
              </w:rPr>
            </w:pPr>
            <w:r w:rsidRPr="00680C53">
              <w:rPr>
                <w:sz w:val="20"/>
                <w:szCs w:val="20"/>
                <w:lang w:val="ky-KG"/>
              </w:rPr>
              <w:t>32,08</w:t>
            </w:r>
          </w:p>
        </w:tc>
        <w:tc>
          <w:tcPr>
            <w:tcW w:w="487" w:type="pct"/>
            <w:vAlign w:val="bottom"/>
          </w:tcPr>
          <w:p w14:paraId="5693FDA2" w14:textId="77777777" w:rsidR="00680C53" w:rsidRPr="00680C53" w:rsidRDefault="00680C53" w:rsidP="00680C53">
            <w:pPr>
              <w:jc w:val="right"/>
              <w:rPr>
                <w:sz w:val="20"/>
                <w:szCs w:val="20"/>
                <w:lang w:val="ky-KG"/>
              </w:rPr>
            </w:pPr>
            <w:r w:rsidRPr="00680C53">
              <w:rPr>
                <w:sz w:val="20"/>
                <w:szCs w:val="20"/>
                <w:lang w:val="ky-KG"/>
              </w:rPr>
              <w:t>65,22</w:t>
            </w:r>
          </w:p>
        </w:tc>
        <w:tc>
          <w:tcPr>
            <w:tcW w:w="486" w:type="pct"/>
            <w:vAlign w:val="bottom"/>
          </w:tcPr>
          <w:p w14:paraId="0676075F" w14:textId="77777777" w:rsidR="00680C53" w:rsidRPr="00680C53" w:rsidRDefault="00680C53" w:rsidP="00680C53">
            <w:pPr>
              <w:jc w:val="right"/>
              <w:rPr>
                <w:sz w:val="20"/>
                <w:szCs w:val="20"/>
                <w:lang w:val="ky-KG"/>
              </w:rPr>
            </w:pPr>
            <w:r w:rsidRPr="00680C53">
              <w:rPr>
                <w:sz w:val="20"/>
                <w:szCs w:val="20"/>
                <w:lang w:val="ky-KG"/>
              </w:rPr>
              <w:t>73,23</w:t>
            </w:r>
          </w:p>
        </w:tc>
      </w:tr>
      <w:tr w:rsidR="00680C53" w:rsidRPr="00680C53" w14:paraId="34E76FCE" w14:textId="77777777" w:rsidTr="00A75BDA">
        <w:tc>
          <w:tcPr>
            <w:tcW w:w="654" w:type="pct"/>
            <w:vAlign w:val="bottom"/>
          </w:tcPr>
          <w:p w14:paraId="6332033C" w14:textId="77777777" w:rsidR="00680C53" w:rsidRPr="00680C53" w:rsidRDefault="00680C53" w:rsidP="00680C53">
            <w:pPr>
              <w:spacing w:before="20" w:after="20"/>
              <w:ind w:left="113"/>
              <w:rPr>
                <w:sz w:val="20"/>
                <w:szCs w:val="20"/>
              </w:rPr>
            </w:pPr>
            <w:r w:rsidRPr="00680C53">
              <w:rPr>
                <w:sz w:val="20"/>
                <w:szCs w:val="20"/>
                <w:lang w:val="ky-KG"/>
              </w:rPr>
              <w:t>Май</w:t>
            </w:r>
          </w:p>
        </w:tc>
        <w:tc>
          <w:tcPr>
            <w:tcW w:w="415" w:type="pct"/>
            <w:vAlign w:val="bottom"/>
          </w:tcPr>
          <w:p w14:paraId="10B2FDED" w14:textId="77777777" w:rsidR="00680C53" w:rsidRPr="00680C53" w:rsidRDefault="00680C53" w:rsidP="00680C53">
            <w:pPr>
              <w:jc w:val="right"/>
              <w:rPr>
                <w:sz w:val="20"/>
                <w:szCs w:val="20"/>
                <w:lang w:val="ky-KG"/>
              </w:rPr>
            </w:pPr>
            <w:r w:rsidRPr="00680C53">
              <w:rPr>
                <w:sz w:val="20"/>
                <w:szCs w:val="20"/>
                <w:lang w:val="ky-KG"/>
              </w:rPr>
              <w:t>67,89</w:t>
            </w:r>
          </w:p>
        </w:tc>
        <w:tc>
          <w:tcPr>
            <w:tcW w:w="506" w:type="pct"/>
            <w:vAlign w:val="bottom"/>
          </w:tcPr>
          <w:p w14:paraId="3DC41A81" w14:textId="77777777" w:rsidR="00680C53" w:rsidRPr="00680C53" w:rsidRDefault="00680C53" w:rsidP="00680C53">
            <w:pPr>
              <w:jc w:val="right"/>
              <w:rPr>
                <w:sz w:val="20"/>
                <w:szCs w:val="20"/>
                <w:lang w:val="ky-KG"/>
              </w:rPr>
            </w:pPr>
            <w:r w:rsidRPr="00680C53">
              <w:rPr>
                <w:sz w:val="20"/>
                <w:szCs w:val="20"/>
                <w:lang w:val="ky-KG"/>
              </w:rPr>
              <w:t>52,05</w:t>
            </w:r>
          </w:p>
        </w:tc>
        <w:tc>
          <w:tcPr>
            <w:tcW w:w="546" w:type="pct"/>
            <w:vAlign w:val="bottom"/>
          </w:tcPr>
          <w:p w14:paraId="2739A38D" w14:textId="77777777" w:rsidR="00680C53" w:rsidRPr="00680C53" w:rsidRDefault="00680C53" w:rsidP="00680C53">
            <w:pPr>
              <w:jc w:val="right"/>
              <w:rPr>
                <w:sz w:val="20"/>
                <w:szCs w:val="20"/>
                <w:lang w:val="ky-KG"/>
              </w:rPr>
            </w:pPr>
            <w:r w:rsidRPr="00680C53">
              <w:rPr>
                <w:sz w:val="20"/>
                <w:szCs w:val="20"/>
                <w:lang w:val="ky-KG"/>
              </w:rPr>
              <w:t>66,38</w:t>
            </w:r>
          </w:p>
        </w:tc>
        <w:tc>
          <w:tcPr>
            <w:tcW w:w="428" w:type="pct"/>
            <w:vAlign w:val="bottom"/>
          </w:tcPr>
          <w:p w14:paraId="69442625" w14:textId="77777777" w:rsidR="00680C53" w:rsidRPr="00680C53" w:rsidRDefault="00680C53" w:rsidP="00680C53">
            <w:pPr>
              <w:jc w:val="right"/>
              <w:rPr>
                <w:sz w:val="20"/>
                <w:szCs w:val="20"/>
                <w:lang w:val="ky-KG"/>
              </w:rPr>
            </w:pPr>
            <w:r w:rsidRPr="00680C53">
              <w:rPr>
                <w:sz w:val="20"/>
                <w:szCs w:val="20"/>
                <w:lang w:val="ky-KG"/>
              </w:rPr>
              <w:t>97,31</w:t>
            </w:r>
          </w:p>
        </w:tc>
        <w:tc>
          <w:tcPr>
            <w:tcW w:w="489" w:type="pct"/>
            <w:vAlign w:val="bottom"/>
          </w:tcPr>
          <w:p w14:paraId="7678560B" w14:textId="77777777" w:rsidR="00680C53" w:rsidRPr="00680C53" w:rsidRDefault="00680C53" w:rsidP="00680C53">
            <w:pPr>
              <w:jc w:val="right"/>
              <w:rPr>
                <w:sz w:val="20"/>
                <w:szCs w:val="20"/>
                <w:lang w:val="ky-KG"/>
              </w:rPr>
            </w:pPr>
            <w:r w:rsidRPr="00680C53">
              <w:rPr>
                <w:sz w:val="20"/>
                <w:szCs w:val="20"/>
                <w:lang w:val="ky-KG"/>
              </w:rPr>
              <w:t>561,99</w:t>
            </w:r>
          </w:p>
        </w:tc>
        <w:tc>
          <w:tcPr>
            <w:tcW w:w="487" w:type="pct"/>
            <w:vAlign w:val="bottom"/>
          </w:tcPr>
          <w:p w14:paraId="0189E6D3" w14:textId="77777777" w:rsidR="00680C53" w:rsidRPr="00680C53" w:rsidRDefault="00680C53" w:rsidP="00680C53">
            <w:pPr>
              <w:jc w:val="right"/>
              <w:rPr>
                <w:sz w:val="20"/>
                <w:szCs w:val="20"/>
                <w:lang w:val="ky-KG"/>
              </w:rPr>
            </w:pPr>
            <w:r w:rsidRPr="00680C53">
              <w:rPr>
                <w:sz w:val="20"/>
                <w:szCs w:val="20"/>
                <w:lang w:val="ky-KG"/>
              </w:rPr>
              <w:t>551,37</w:t>
            </w:r>
          </w:p>
        </w:tc>
        <w:tc>
          <w:tcPr>
            <w:tcW w:w="502" w:type="pct"/>
            <w:vAlign w:val="bottom"/>
          </w:tcPr>
          <w:p w14:paraId="2268E5D3" w14:textId="77777777" w:rsidR="00680C53" w:rsidRPr="00680C53" w:rsidRDefault="00680C53" w:rsidP="00680C53">
            <w:pPr>
              <w:jc w:val="right"/>
              <w:rPr>
                <w:sz w:val="20"/>
                <w:szCs w:val="20"/>
                <w:lang w:val="ky-KG"/>
              </w:rPr>
            </w:pPr>
            <w:r w:rsidRPr="00680C53">
              <w:rPr>
                <w:sz w:val="20"/>
                <w:szCs w:val="20"/>
                <w:lang w:val="ky-KG"/>
              </w:rPr>
              <w:t>34,15</w:t>
            </w:r>
          </w:p>
        </w:tc>
        <w:tc>
          <w:tcPr>
            <w:tcW w:w="487" w:type="pct"/>
            <w:vAlign w:val="bottom"/>
          </w:tcPr>
          <w:p w14:paraId="2D4599D6" w14:textId="77777777" w:rsidR="00680C53" w:rsidRPr="00680C53" w:rsidRDefault="00680C53" w:rsidP="00680C53">
            <w:pPr>
              <w:jc w:val="right"/>
              <w:rPr>
                <w:sz w:val="20"/>
                <w:szCs w:val="20"/>
                <w:lang w:val="ky-KG"/>
              </w:rPr>
            </w:pPr>
            <w:r w:rsidRPr="00680C53">
              <w:rPr>
                <w:sz w:val="20"/>
                <w:szCs w:val="20"/>
                <w:lang w:val="ky-KG"/>
              </w:rPr>
              <w:t>65,96</w:t>
            </w:r>
          </w:p>
        </w:tc>
        <w:tc>
          <w:tcPr>
            <w:tcW w:w="486" w:type="pct"/>
            <w:vAlign w:val="bottom"/>
          </w:tcPr>
          <w:p w14:paraId="622B5EF9" w14:textId="77777777" w:rsidR="00680C53" w:rsidRPr="00680C53" w:rsidRDefault="00680C53" w:rsidP="00680C53">
            <w:pPr>
              <w:jc w:val="right"/>
              <w:rPr>
                <w:sz w:val="20"/>
                <w:szCs w:val="20"/>
                <w:lang w:val="ky-KG"/>
              </w:rPr>
            </w:pPr>
            <w:r w:rsidRPr="00680C53">
              <w:rPr>
                <w:sz w:val="20"/>
                <w:szCs w:val="20"/>
                <w:lang w:val="ky-KG"/>
              </w:rPr>
              <w:t>73,58</w:t>
            </w:r>
          </w:p>
        </w:tc>
      </w:tr>
      <w:tr w:rsidR="00680C53" w:rsidRPr="00680C53" w14:paraId="34AAAF1D" w14:textId="77777777" w:rsidTr="00A75BDA">
        <w:tc>
          <w:tcPr>
            <w:tcW w:w="654" w:type="pct"/>
            <w:vAlign w:val="bottom"/>
          </w:tcPr>
          <w:p w14:paraId="2DB8FEDD" w14:textId="77777777" w:rsidR="00680C53" w:rsidRPr="00680C53" w:rsidRDefault="00680C53" w:rsidP="00680C53">
            <w:pPr>
              <w:spacing w:before="20" w:after="20"/>
              <w:ind w:left="113"/>
              <w:rPr>
                <w:sz w:val="20"/>
                <w:szCs w:val="20"/>
                <w:lang w:val="ky-KG"/>
              </w:rPr>
            </w:pPr>
            <w:r w:rsidRPr="00680C53">
              <w:rPr>
                <w:sz w:val="20"/>
                <w:szCs w:val="20"/>
                <w:lang w:val="ky-KG"/>
              </w:rPr>
              <w:t>Июнь</w:t>
            </w:r>
          </w:p>
        </w:tc>
        <w:tc>
          <w:tcPr>
            <w:tcW w:w="415" w:type="pct"/>
            <w:vAlign w:val="bottom"/>
          </w:tcPr>
          <w:p w14:paraId="2D1633A3" w14:textId="77777777" w:rsidR="00680C53" w:rsidRPr="00680C53" w:rsidRDefault="00680C53" w:rsidP="00680C53">
            <w:pPr>
              <w:jc w:val="right"/>
              <w:rPr>
                <w:sz w:val="20"/>
                <w:szCs w:val="20"/>
                <w:lang w:val="ky-KG"/>
              </w:rPr>
            </w:pPr>
            <w:r w:rsidRPr="00680C53">
              <w:rPr>
                <w:sz w:val="20"/>
                <w:szCs w:val="20"/>
                <w:lang w:val="ky-KG"/>
              </w:rPr>
              <w:t>67,44</w:t>
            </w:r>
          </w:p>
        </w:tc>
        <w:tc>
          <w:tcPr>
            <w:tcW w:w="506" w:type="pct"/>
            <w:vAlign w:val="bottom"/>
          </w:tcPr>
          <w:p w14:paraId="47C7B567" w14:textId="77777777" w:rsidR="00680C53" w:rsidRPr="00680C53" w:rsidRDefault="00680C53" w:rsidP="00680C53">
            <w:pPr>
              <w:jc w:val="right"/>
              <w:rPr>
                <w:sz w:val="20"/>
                <w:szCs w:val="20"/>
                <w:lang w:val="ky-KG"/>
              </w:rPr>
            </w:pPr>
            <w:r w:rsidRPr="00680C53">
              <w:rPr>
                <w:sz w:val="20"/>
                <w:szCs w:val="20"/>
                <w:lang w:val="ky-KG"/>
              </w:rPr>
              <w:t>51,85</w:t>
            </w:r>
          </w:p>
        </w:tc>
        <w:tc>
          <w:tcPr>
            <w:tcW w:w="546" w:type="pct"/>
            <w:vAlign w:val="bottom"/>
          </w:tcPr>
          <w:p w14:paraId="53870B4E" w14:textId="77777777" w:rsidR="00680C53" w:rsidRPr="00680C53" w:rsidRDefault="00680C53" w:rsidP="00680C53">
            <w:pPr>
              <w:jc w:val="right"/>
              <w:rPr>
                <w:sz w:val="20"/>
                <w:szCs w:val="20"/>
                <w:lang w:val="ky-KG"/>
              </w:rPr>
            </w:pPr>
            <w:r w:rsidRPr="00680C53">
              <w:rPr>
                <w:sz w:val="20"/>
                <w:szCs w:val="20"/>
                <w:lang w:val="ky-KG"/>
              </w:rPr>
              <w:t>66,46</w:t>
            </w:r>
          </w:p>
        </w:tc>
        <w:tc>
          <w:tcPr>
            <w:tcW w:w="428" w:type="pct"/>
            <w:vAlign w:val="bottom"/>
          </w:tcPr>
          <w:p w14:paraId="7EC995D6" w14:textId="77777777" w:rsidR="00680C53" w:rsidRPr="00680C53" w:rsidRDefault="00680C53" w:rsidP="00680C53">
            <w:pPr>
              <w:jc w:val="right"/>
              <w:rPr>
                <w:sz w:val="20"/>
                <w:szCs w:val="20"/>
                <w:lang w:val="ky-KG"/>
              </w:rPr>
            </w:pPr>
            <w:r w:rsidRPr="00680C53">
              <w:rPr>
                <w:sz w:val="20"/>
                <w:szCs w:val="20"/>
                <w:lang w:val="ky-KG"/>
              </w:rPr>
              <w:t>97,30</w:t>
            </w:r>
          </w:p>
        </w:tc>
        <w:tc>
          <w:tcPr>
            <w:tcW w:w="489" w:type="pct"/>
            <w:vAlign w:val="bottom"/>
          </w:tcPr>
          <w:p w14:paraId="16861F2B" w14:textId="77777777" w:rsidR="00680C53" w:rsidRPr="00680C53" w:rsidRDefault="00680C53" w:rsidP="00680C53">
            <w:pPr>
              <w:jc w:val="right"/>
              <w:rPr>
                <w:sz w:val="20"/>
                <w:szCs w:val="20"/>
                <w:lang w:val="ky-KG"/>
              </w:rPr>
            </w:pPr>
            <w:r w:rsidRPr="00680C53">
              <w:rPr>
                <w:sz w:val="20"/>
                <w:szCs w:val="20"/>
                <w:lang w:val="ky-KG"/>
              </w:rPr>
              <w:t>567,51</w:t>
            </w:r>
          </w:p>
        </w:tc>
        <w:tc>
          <w:tcPr>
            <w:tcW w:w="487" w:type="pct"/>
            <w:vAlign w:val="bottom"/>
          </w:tcPr>
          <w:p w14:paraId="326661CE" w14:textId="77777777" w:rsidR="00680C53" w:rsidRPr="00680C53" w:rsidRDefault="00680C53" w:rsidP="00680C53">
            <w:pPr>
              <w:jc w:val="right"/>
              <w:rPr>
                <w:sz w:val="20"/>
                <w:szCs w:val="20"/>
                <w:lang w:val="ky-KG"/>
              </w:rPr>
            </w:pPr>
            <w:r w:rsidRPr="00680C53">
              <w:rPr>
                <w:sz w:val="20"/>
                <w:szCs w:val="20"/>
                <w:lang w:val="ky-KG"/>
              </w:rPr>
              <w:t>552,15</w:t>
            </w:r>
          </w:p>
        </w:tc>
        <w:tc>
          <w:tcPr>
            <w:tcW w:w="502" w:type="pct"/>
            <w:vAlign w:val="bottom"/>
          </w:tcPr>
          <w:p w14:paraId="1CC2E39F" w14:textId="77777777" w:rsidR="00680C53" w:rsidRPr="00680C53" w:rsidRDefault="00680C53" w:rsidP="00680C53">
            <w:pPr>
              <w:jc w:val="right"/>
              <w:rPr>
                <w:sz w:val="20"/>
                <w:szCs w:val="20"/>
                <w:lang w:val="ky-KG"/>
              </w:rPr>
            </w:pPr>
            <w:r w:rsidRPr="00680C53">
              <w:rPr>
                <w:sz w:val="20"/>
                <w:szCs w:val="20"/>
                <w:lang w:val="ky-KG"/>
              </w:rPr>
              <w:t>45,17</w:t>
            </w:r>
          </w:p>
        </w:tc>
        <w:tc>
          <w:tcPr>
            <w:tcW w:w="487" w:type="pct"/>
            <w:vAlign w:val="bottom"/>
          </w:tcPr>
          <w:p w14:paraId="7BA2FEAF" w14:textId="77777777" w:rsidR="00680C53" w:rsidRPr="00680C53" w:rsidRDefault="00680C53" w:rsidP="00680C53">
            <w:pPr>
              <w:jc w:val="right"/>
              <w:rPr>
                <w:sz w:val="20"/>
                <w:szCs w:val="20"/>
                <w:lang w:val="ky-KG"/>
              </w:rPr>
            </w:pPr>
            <w:r w:rsidRPr="00680C53">
              <w:rPr>
                <w:sz w:val="20"/>
                <w:szCs w:val="20"/>
                <w:lang w:val="ky-KG"/>
              </w:rPr>
              <w:t>66,34</w:t>
            </w:r>
          </w:p>
        </w:tc>
        <w:tc>
          <w:tcPr>
            <w:tcW w:w="486" w:type="pct"/>
            <w:vAlign w:val="bottom"/>
          </w:tcPr>
          <w:p w14:paraId="37117B0F" w14:textId="77777777" w:rsidR="00680C53" w:rsidRPr="00680C53" w:rsidRDefault="00680C53" w:rsidP="00680C53">
            <w:pPr>
              <w:jc w:val="right"/>
              <w:rPr>
                <w:sz w:val="20"/>
                <w:szCs w:val="20"/>
                <w:lang w:val="ky-KG"/>
              </w:rPr>
            </w:pPr>
            <w:r w:rsidRPr="00680C53">
              <w:rPr>
                <w:sz w:val="20"/>
                <w:szCs w:val="20"/>
                <w:lang w:val="ky-KG"/>
              </w:rPr>
              <w:t>73,60</w:t>
            </w:r>
          </w:p>
        </w:tc>
      </w:tr>
      <w:tr w:rsidR="00680C53" w:rsidRPr="00680C53" w14:paraId="4BCA3CCC" w14:textId="77777777" w:rsidTr="00A75BDA">
        <w:tc>
          <w:tcPr>
            <w:tcW w:w="654" w:type="pct"/>
            <w:vAlign w:val="bottom"/>
          </w:tcPr>
          <w:p w14:paraId="130CBC03" w14:textId="77777777" w:rsidR="00680C53" w:rsidRPr="00680C53" w:rsidRDefault="00680C53" w:rsidP="00680C53">
            <w:pPr>
              <w:spacing w:before="20" w:after="20"/>
              <w:ind w:left="113"/>
              <w:rPr>
                <w:sz w:val="20"/>
                <w:szCs w:val="20"/>
                <w:lang w:val="ky-KG"/>
              </w:rPr>
            </w:pPr>
            <w:r w:rsidRPr="00680C53">
              <w:rPr>
                <w:sz w:val="20"/>
                <w:szCs w:val="20"/>
                <w:lang w:val="ky-KG"/>
              </w:rPr>
              <w:t>Июль</w:t>
            </w:r>
          </w:p>
        </w:tc>
        <w:tc>
          <w:tcPr>
            <w:tcW w:w="415" w:type="pct"/>
            <w:vAlign w:val="bottom"/>
          </w:tcPr>
          <w:p w14:paraId="6A9575B6" w14:textId="77777777" w:rsidR="00680C53" w:rsidRPr="00680C53" w:rsidRDefault="00680C53" w:rsidP="00680C53">
            <w:pPr>
              <w:jc w:val="right"/>
              <w:rPr>
                <w:sz w:val="20"/>
                <w:szCs w:val="20"/>
                <w:lang w:val="ky-KG"/>
              </w:rPr>
            </w:pPr>
            <w:r w:rsidRPr="00680C53">
              <w:rPr>
                <w:sz w:val="20"/>
                <w:szCs w:val="20"/>
                <w:lang w:val="ky-KG"/>
              </w:rPr>
              <w:t>67,92</w:t>
            </w:r>
          </w:p>
        </w:tc>
        <w:tc>
          <w:tcPr>
            <w:tcW w:w="506" w:type="pct"/>
            <w:vAlign w:val="bottom"/>
          </w:tcPr>
          <w:p w14:paraId="02D1B0EC" w14:textId="77777777" w:rsidR="00680C53" w:rsidRPr="00680C53" w:rsidRDefault="00680C53" w:rsidP="00680C53">
            <w:pPr>
              <w:jc w:val="right"/>
              <w:rPr>
                <w:sz w:val="20"/>
                <w:szCs w:val="20"/>
                <w:lang w:val="ky-KG"/>
              </w:rPr>
            </w:pPr>
            <w:r w:rsidRPr="00680C53">
              <w:rPr>
                <w:sz w:val="20"/>
                <w:szCs w:val="20"/>
                <w:lang w:val="ky-KG"/>
              </w:rPr>
              <w:t>51,79</w:t>
            </w:r>
          </w:p>
        </w:tc>
        <w:tc>
          <w:tcPr>
            <w:tcW w:w="546" w:type="pct"/>
            <w:vAlign w:val="bottom"/>
          </w:tcPr>
          <w:p w14:paraId="417CED21" w14:textId="77777777" w:rsidR="00680C53" w:rsidRPr="00680C53" w:rsidRDefault="00680C53" w:rsidP="00680C53">
            <w:pPr>
              <w:jc w:val="right"/>
              <w:rPr>
                <w:sz w:val="20"/>
                <w:szCs w:val="20"/>
                <w:lang w:val="ky-KG"/>
              </w:rPr>
            </w:pPr>
            <w:r w:rsidRPr="00680C53">
              <w:rPr>
                <w:sz w:val="20"/>
                <w:szCs w:val="20"/>
                <w:lang w:val="ky-KG"/>
              </w:rPr>
              <w:t>66,62</w:t>
            </w:r>
          </w:p>
        </w:tc>
        <w:tc>
          <w:tcPr>
            <w:tcW w:w="428" w:type="pct"/>
            <w:vAlign w:val="bottom"/>
          </w:tcPr>
          <w:p w14:paraId="70A1E8F3" w14:textId="77777777" w:rsidR="00680C53" w:rsidRPr="00680C53" w:rsidRDefault="00680C53" w:rsidP="00680C53">
            <w:pPr>
              <w:jc w:val="right"/>
              <w:rPr>
                <w:sz w:val="20"/>
                <w:szCs w:val="20"/>
                <w:lang w:val="ky-KG"/>
              </w:rPr>
            </w:pPr>
            <w:r w:rsidRPr="00680C53">
              <w:rPr>
                <w:sz w:val="20"/>
                <w:szCs w:val="20"/>
                <w:lang w:val="ky-KG"/>
              </w:rPr>
              <w:t>97,35</w:t>
            </w:r>
          </w:p>
        </w:tc>
        <w:tc>
          <w:tcPr>
            <w:tcW w:w="489" w:type="pct"/>
            <w:vAlign w:val="bottom"/>
          </w:tcPr>
          <w:p w14:paraId="0E729A95" w14:textId="77777777" w:rsidR="00680C53" w:rsidRPr="00680C53" w:rsidRDefault="00680C53" w:rsidP="00680C53">
            <w:pPr>
              <w:jc w:val="right"/>
              <w:rPr>
                <w:sz w:val="20"/>
                <w:szCs w:val="20"/>
                <w:lang w:val="ky-KG"/>
              </w:rPr>
            </w:pPr>
            <w:r w:rsidRPr="00680C53">
              <w:rPr>
                <w:sz w:val="20"/>
                <w:szCs w:val="20"/>
                <w:lang w:val="ky-KG"/>
              </w:rPr>
              <w:t>571,92</w:t>
            </w:r>
          </w:p>
        </w:tc>
        <w:tc>
          <w:tcPr>
            <w:tcW w:w="487" w:type="pct"/>
            <w:vAlign w:val="bottom"/>
          </w:tcPr>
          <w:p w14:paraId="5DA0F39C" w14:textId="77777777" w:rsidR="00680C53" w:rsidRPr="00680C53" w:rsidRDefault="00680C53" w:rsidP="00680C53">
            <w:pPr>
              <w:jc w:val="right"/>
              <w:rPr>
                <w:sz w:val="20"/>
                <w:szCs w:val="20"/>
                <w:lang w:val="ky-KG"/>
              </w:rPr>
            </w:pPr>
            <w:r w:rsidRPr="00680C53">
              <w:rPr>
                <w:sz w:val="20"/>
                <w:szCs w:val="20"/>
                <w:lang w:val="ky-KG"/>
              </w:rPr>
              <w:t>559,69</w:t>
            </w:r>
          </w:p>
        </w:tc>
        <w:tc>
          <w:tcPr>
            <w:tcW w:w="502" w:type="pct"/>
            <w:vAlign w:val="bottom"/>
          </w:tcPr>
          <w:p w14:paraId="02AE8B55" w14:textId="77777777" w:rsidR="00680C53" w:rsidRPr="00680C53" w:rsidRDefault="00680C53" w:rsidP="00680C53">
            <w:pPr>
              <w:jc w:val="right"/>
              <w:rPr>
                <w:sz w:val="20"/>
                <w:szCs w:val="20"/>
                <w:lang w:val="ky-KG"/>
              </w:rPr>
            </w:pPr>
            <w:r w:rsidRPr="00680C53">
              <w:rPr>
                <w:sz w:val="20"/>
                <w:szCs w:val="20"/>
                <w:lang w:val="ky-KG"/>
              </w:rPr>
              <w:t>37,36</w:t>
            </w:r>
          </w:p>
        </w:tc>
        <w:tc>
          <w:tcPr>
            <w:tcW w:w="487" w:type="pct"/>
            <w:vAlign w:val="bottom"/>
          </w:tcPr>
          <w:p w14:paraId="7D23DF51" w14:textId="77777777" w:rsidR="00680C53" w:rsidRPr="00680C53" w:rsidRDefault="00680C53" w:rsidP="00680C53">
            <w:pPr>
              <w:jc w:val="right"/>
              <w:rPr>
                <w:sz w:val="20"/>
                <w:szCs w:val="20"/>
                <w:lang w:val="ky-KG"/>
              </w:rPr>
            </w:pPr>
            <w:r w:rsidRPr="00680C53">
              <w:rPr>
                <w:sz w:val="20"/>
                <w:szCs w:val="20"/>
                <w:lang w:val="ky-KG"/>
              </w:rPr>
              <w:t>66,87</w:t>
            </w:r>
          </w:p>
        </w:tc>
        <w:tc>
          <w:tcPr>
            <w:tcW w:w="486" w:type="pct"/>
            <w:vAlign w:val="bottom"/>
          </w:tcPr>
          <w:p w14:paraId="643B2368" w14:textId="77777777" w:rsidR="00680C53" w:rsidRPr="00680C53" w:rsidRDefault="00680C53" w:rsidP="00680C53">
            <w:pPr>
              <w:jc w:val="right"/>
              <w:rPr>
                <w:sz w:val="20"/>
                <w:szCs w:val="20"/>
                <w:lang w:val="ky-KG"/>
              </w:rPr>
            </w:pPr>
            <w:r w:rsidRPr="00680C53">
              <w:rPr>
                <w:sz w:val="20"/>
                <w:szCs w:val="20"/>
                <w:lang w:val="ky-KG"/>
              </w:rPr>
              <w:t>74,06</w:t>
            </w:r>
          </w:p>
        </w:tc>
      </w:tr>
      <w:tr w:rsidR="00680C53" w:rsidRPr="00680C53" w14:paraId="00C99A89" w14:textId="77777777" w:rsidTr="00A75BDA">
        <w:tc>
          <w:tcPr>
            <w:tcW w:w="654" w:type="pct"/>
            <w:vAlign w:val="bottom"/>
          </w:tcPr>
          <w:p w14:paraId="288B4D28" w14:textId="77777777" w:rsidR="00680C53" w:rsidRPr="00680C53" w:rsidRDefault="00680C53" w:rsidP="00680C53">
            <w:pPr>
              <w:spacing w:before="20" w:after="20"/>
              <w:ind w:left="113"/>
              <w:rPr>
                <w:sz w:val="20"/>
                <w:szCs w:val="20"/>
                <w:lang w:val="ky-KG"/>
              </w:rPr>
            </w:pPr>
            <w:r w:rsidRPr="00680C53">
              <w:rPr>
                <w:sz w:val="20"/>
                <w:szCs w:val="20"/>
                <w:lang w:val="ky-KG"/>
              </w:rPr>
              <w:t>Август</w:t>
            </w:r>
          </w:p>
        </w:tc>
        <w:tc>
          <w:tcPr>
            <w:tcW w:w="415" w:type="pct"/>
            <w:vAlign w:val="bottom"/>
          </w:tcPr>
          <w:p w14:paraId="031BB25B" w14:textId="77777777" w:rsidR="00680C53" w:rsidRPr="00680C53" w:rsidRDefault="00680C53" w:rsidP="00680C53">
            <w:pPr>
              <w:jc w:val="right"/>
              <w:rPr>
                <w:sz w:val="20"/>
                <w:szCs w:val="20"/>
                <w:lang w:val="ky-KG"/>
              </w:rPr>
            </w:pPr>
            <w:r w:rsidRPr="00680C53">
              <w:rPr>
                <w:sz w:val="20"/>
                <w:szCs w:val="20"/>
                <w:lang w:val="ky-KG"/>
              </w:rPr>
              <w:t>68,08</w:t>
            </w:r>
          </w:p>
        </w:tc>
        <w:tc>
          <w:tcPr>
            <w:tcW w:w="506" w:type="pct"/>
            <w:vAlign w:val="bottom"/>
          </w:tcPr>
          <w:p w14:paraId="5895F0B9" w14:textId="77777777" w:rsidR="00680C53" w:rsidRPr="00680C53" w:rsidRDefault="00680C53" w:rsidP="00680C53">
            <w:pPr>
              <w:jc w:val="right"/>
              <w:rPr>
                <w:sz w:val="20"/>
                <w:szCs w:val="20"/>
                <w:lang w:val="ky-KG"/>
              </w:rPr>
            </w:pPr>
            <w:r w:rsidRPr="00680C53">
              <w:rPr>
                <w:sz w:val="20"/>
                <w:szCs w:val="20"/>
                <w:lang w:val="ky-KG"/>
              </w:rPr>
              <w:t>51,62</w:t>
            </w:r>
          </w:p>
        </w:tc>
        <w:tc>
          <w:tcPr>
            <w:tcW w:w="546" w:type="pct"/>
            <w:vAlign w:val="bottom"/>
          </w:tcPr>
          <w:p w14:paraId="0B40D4BC" w14:textId="77777777" w:rsidR="00680C53" w:rsidRPr="00680C53" w:rsidRDefault="00680C53" w:rsidP="00680C53">
            <w:pPr>
              <w:jc w:val="right"/>
              <w:rPr>
                <w:sz w:val="20"/>
                <w:szCs w:val="20"/>
                <w:lang w:val="ky-KG"/>
              </w:rPr>
            </w:pPr>
            <w:r w:rsidRPr="00680C53">
              <w:rPr>
                <w:sz w:val="20"/>
                <w:szCs w:val="20"/>
                <w:lang w:val="ky-KG"/>
              </w:rPr>
              <w:t>66,48</w:t>
            </w:r>
          </w:p>
        </w:tc>
        <w:tc>
          <w:tcPr>
            <w:tcW w:w="428" w:type="pct"/>
            <w:vAlign w:val="bottom"/>
          </w:tcPr>
          <w:p w14:paraId="512DED83" w14:textId="77777777" w:rsidR="00680C53" w:rsidRPr="00680C53" w:rsidRDefault="00680C53" w:rsidP="00680C53">
            <w:pPr>
              <w:jc w:val="right"/>
              <w:rPr>
                <w:sz w:val="20"/>
                <w:szCs w:val="20"/>
                <w:lang w:val="ky-KG"/>
              </w:rPr>
            </w:pPr>
            <w:r w:rsidRPr="00680C53">
              <w:rPr>
                <w:sz w:val="20"/>
                <w:szCs w:val="20"/>
                <w:lang w:val="ky-KG"/>
              </w:rPr>
              <w:t>97,70</w:t>
            </w:r>
          </w:p>
        </w:tc>
        <w:tc>
          <w:tcPr>
            <w:tcW w:w="489" w:type="pct"/>
            <w:vAlign w:val="bottom"/>
          </w:tcPr>
          <w:p w14:paraId="69FDA3C9" w14:textId="77777777" w:rsidR="00680C53" w:rsidRPr="00680C53" w:rsidRDefault="00680C53" w:rsidP="00680C53">
            <w:pPr>
              <w:jc w:val="right"/>
              <w:rPr>
                <w:sz w:val="20"/>
                <w:szCs w:val="20"/>
                <w:lang w:val="ky-KG"/>
              </w:rPr>
            </w:pPr>
            <w:r w:rsidRPr="00680C53">
              <w:rPr>
                <w:sz w:val="20"/>
                <w:szCs w:val="20"/>
                <w:lang w:val="ky-KG"/>
              </w:rPr>
              <w:t>576,98</w:t>
            </w:r>
          </w:p>
        </w:tc>
        <w:tc>
          <w:tcPr>
            <w:tcW w:w="487" w:type="pct"/>
            <w:vAlign w:val="bottom"/>
          </w:tcPr>
          <w:p w14:paraId="4281571F" w14:textId="77777777" w:rsidR="00680C53" w:rsidRPr="00680C53" w:rsidRDefault="00680C53" w:rsidP="00680C53">
            <w:pPr>
              <w:jc w:val="right"/>
              <w:rPr>
                <w:sz w:val="20"/>
                <w:szCs w:val="20"/>
                <w:lang w:val="ky-KG"/>
              </w:rPr>
            </w:pPr>
            <w:r w:rsidRPr="00680C53">
              <w:rPr>
                <w:sz w:val="20"/>
                <w:szCs w:val="20"/>
                <w:lang w:val="ky-KG"/>
              </w:rPr>
              <w:t>570,23</w:t>
            </w:r>
          </w:p>
        </w:tc>
        <w:tc>
          <w:tcPr>
            <w:tcW w:w="502" w:type="pct"/>
            <w:vAlign w:val="bottom"/>
          </w:tcPr>
          <w:p w14:paraId="76F818D3" w14:textId="77777777" w:rsidR="00680C53" w:rsidRPr="00680C53" w:rsidRDefault="00680C53" w:rsidP="00680C53">
            <w:pPr>
              <w:jc w:val="right"/>
              <w:rPr>
                <w:sz w:val="20"/>
                <w:szCs w:val="20"/>
                <w:lang w:val="ky-KG"/>
              </w:rPr>
            </w:pPr>
            <w:r w:rsidRPr="00680C53">
              <w:rPr>
                <w:sz w:val="20"/>
                <w:szCs w:val="20"/>
                <w:lang w:val="ky-KG"/>
              </w:rPr>
              <w:t>33,87</w:t>
            </w:r>
          </w:p>
        </w:tc>
        <w:tc>
          <w:tcPr>
            <w:tcW w:w="487" w:type="pct"/>
            <w:vAlign w:val="bottom"/>
          </w:tcPr>
          <w:p w14:paraId="26DD4B51" w14:textId="77777777" w:rsidR="00680C53" w:rsidRPr="00680C53" w:rsidRDefault="00680C53" w:rsidP="00680C53">
            <w:pPr>
              <w:jc w:val="right"/>
              <w:rPr>
                <w:sz w:val="20"/>
                <w:szCs w:val="20"/>
                <w:lang w:val="ky-KG"/>
              </w:rPr>
            </w:pPr>
            <w:r w:rsidRPr="00680C53">
              <w:rPr>
                <w:sz w:val="20"/>
                <w:szCs w:val="20"/>
                <w:lang w:val="ky-KG"/>
              </w:rPr>
              <w:t>67,15</w:t>
            </w:r>
          </w:p>
        </w:tc>
        <w:tc>
          <w:tcPr>
            <w:tcW w:w="486" w:type="pct"/>
            <w:vAlign w:val="bottom"/>
          </w:tcPr>
          <w:p w14:paraId="129F353A" w14:textId="77777777" w:rsidR="00680C53" w:rsidRPr="00680C53" w:rsidRDefault="00680C53" w:rsidP="00680C53">
            <w:pPr>
              <w:jc w:val="right"/>
              <w:rPr>
                <w:sz w:val="20"/>
                <w:szCs w:val="20"/>
                <w:lang w:val="ky-KG"/>
              </w:rPr>
            </w:pPr>
            <w:r w:rsidRPr="00680C53">
              <w:rPr>
                <w:sz w:val="20"/>
                <w:szCs w:val="20"/>
                <w:lang w:val="ky-KG"/>
              </w:rPr>
              <w:t>74,81</w:t>
            </w:r>
          </w:p>
        </w:tc>
      </w:tr>
      <w:tr w:rsidR="00680C53" w:rsidRPr="00680C53" w14:paraId="44305012" w14:textId="77777777" w:rsidTr="00A75BDA">
        <w:tc>
          <w:tcPr>
            <w:tcW w:w="654" w:type="pct"/>
            <w:vAlign w:val="bottom"/>
          </w:tcPr>
          <w:p w14:paraId="513A308B" w14:textId="77777777" w:rsidR="00680C53" w:rsidRPr="00680C53" w:rsidRDefault="00680C53" w:rsidP="00680C53">
            <w:pPr>
              <w:spacing w:before="20" w:after="20"/>
              <w:ind w:left="113"/>
              <w:rPr>
                <w:sz w:val="20"/>
                <w:szCs w:val="20"/>
                <w:lang w:val="ky-KG"/>
              </w:rPr>
            </w:pPr>
            <w:r w:rsidRPr="00680C53">
              <w:rPr>
                <w:sz w:val="20"/>
                <w:szCs w:val="20"/>
                <w:lang w:val="ky-KG"/>
              </w:rPr>
              <w:t>Сентябрь</w:t>
            </w:r>
          </w:p>
        </w:tc>
        <w:tc>
          <w:tcPr>
            <w:tcW w:w="415" w:type="pct"/>
            <w:vAlign w:val="bottom"/>
          </w:tcPr>
          <w:p w14:paraId="406515DF" w14:textId="77777777" w:rsidR="00680C53" w:rsidRPr="00680C53" w:rsidRDefault="00680C53" w:rsidP="00680C53">
            <w:pPr>
              <w:jc w:val="right"/>
              <w:rPr>
                <w:sz w:val="20"/>
                <w:szCs w:val="20"/>
                <w:lang w:val="ky-KG"/>
              </w:rPr>
            </w:pPr>
            <w:r w:rsidRPr="00680C53">
              <w:rPr>
                <w:sz w:val="20"/>
                <w:szCs w:val="20"/>
                <w:lang w:val="ky-KG"/>
              </w:rPr>
              <w:t>68,38</w:t>
            </w:r>
          </w:p>
        </w:tc>
        <w:tc>
          <w:tcPr>
            <w:tcW w:w="506" w:type="pct"/>
            <w:vAlign w:val="bottom"/>
          </w:tcPr>
          <w:p w14:paraId="0104D4FF" w14:textId="77777777" w:rsidR="00680C53" w:rsidRPr="00680C53" w:rsidRDefault="00680C53" w:rsidP="00680C53">
            <w:pPr>
              <w:jc w:val="right"/>
              <w:rPr>
                <w:sz w:val="20"/>
                <w:szCs w:val="20"/>
                <w:lang w:val="ky-KG"/>
              </w:rPr>
            </w:pPr>
            <w:r w:rsidRPr="00680C53">
              <w:rPr>
                <w:sz w:val="20"/>
                <w:szCs w:val="20"/>
                <w:lang w:val="ky-KG"/>
              </w:rPr>
              <w:t>51,87</w:t>
            </w:r>
          </w:p>
        </w:tc>
        <w:tc>
          <w:tcPr>
            <w:tcW w:w="546" w:type="pct"/>
            <w:vAlign w:val="bottom"/>
          </w:tcPr>
          <w:p w14:paraId="316BEAF7" w14:textId="77777777" w:rsidR="00680C53" w:rsidRPr="00680C53" w:rsidRDefault="00680C53" w:rsidP="00680C53">
            <w:pPr>
              <w:jc w:val="right"/>
              <w:rPr>
                <w:sz w:val="20"/>
                <w:szCs w:val="20"/>
                <w:lang w:val="ky-KG"/>
              </w:rPr>
            </w:pPr>
            <w:r w:rsidRPr="00680C53">
              <w:rPr>
                <w:sz w:val="20"/>
                <w:szCs w:val="20"/>
                <w:lang w:val="ky-KG"/>
              </w:rPr>
              <w:t>66,97</w:t>
            </w:r>
          </w:p>
        </w:tc>
        <w:tc>
          <w:tcPr>
            <w:tcW w:w="428" w:type="pct"/>
            <w:vAlign w:val="bottom"/>
          </w:tcPr>
          <w:p w14:paraId="1421E5A5" w14:textId="77777777" w:rsidR="00680C53" w:rsidRPr="00680C53" w:rsidRDefault="00680C53" w:rsidP="00680C53">
            <w:pPr>
              <w:jc w:val="right"/>
              <w:rPr>
                <w:sz w:val="20"/>
                <w:szCs w:val="20"/>
                <w:lang w:val="ky-KG"/>
              </w:rPr>
            </w:pPr>
            <w:r w:rsidRPr="00680C53">
              <w:rPr>
                <w:sz w:val="20"/>
                <w:szCs w:val="20"/>
                <w:lang w:val="ky-KG"/>
              </w:rPr>
              <w:t>98,92</w:t>
            </w:r>
          </w:p>
        </w:tc>
        <w:tc>
          <w:tcPr>
            <w:tcW w:w="489" w:type="pct"/>
            <w:vAlign w:val="bottom"/>
          </w:tcPr>
          <w:p w14:paraId="737396BC" w14:textId="77777777" w:rsidR="00680C53" w:rsidRPr="00680C53" w:rsidRDefault="00680C53" w:rsidP="00680C53">
            <w:pPr>
              <w:jc w:val="right"/>
              <w:rPr>
                <w:sz w:val="20"/>
                <w:szCs w:val="20"/>
                <w:lang w:val="ky-KG"/>
              </w:rPr>
            </w:pPr>
            <w:r w:rsidRPr="00680C53">
              <w:rPr>
                <w:sz w:val="20"/>
                <w:szCs w:val="20"/>
                <w:lang w:val="ky-KG"/>
              </w:rPr>
              <w:t>586,63</w:t>
            </w:r>
          </w:p>
        </w:tc>
        <w:tc>
          <w:tcPr>
            <w:tcW w:w="487" w:type="pct"/>
            <w:vAlign w:val="bottom"/>
          </w:tcPr>
          <w:p w14:paraId="346A9DCD" w14:textId="77777777" w:rsidR="00680C53" w:rsidRPr="00680C53" w:rsidRDefault="00680C53" w:rsidP="00680C53">
            <w:pPr>
              <w:jc w:val="right"/>
              <w:rPr>
                <w:sz w:val="20"/>
                <w:szCs w:val="20"/>
                <w:lang w:val="ky-KG"/>
              </w:rPr>
            </w:pPr>
            <w:r w:rsidRPr="00680C53">
              <w:rPr>
                <w:sz w:val="20"/>
                <w:szCs w:val="20"/>
                <w:lang w:val="ky-KG"/>
              </w:rPr>
              <w:t>610,39</w:t>
            </w:r>
          </w:p>
        </w:tc>
        <w:tc>
          <w:tcPr>
            <w:tcW w:w="502" w:type="pct"/>
            <w:vAlign w:val="bottom"/>
          </w:tcPr>
          <w:p w14:paraId="79348820" w14:textId="77777777" w:rsidR="00680C53" w:rsidRPr="00680C53" w:rsidRDefault="00680C53" w:rsidP="00680C53">
            <w:pPr>
              <w:jc w:val="right"/>
              <w:rPr>
                <w:sz w:val="20"/>
                <w:szCs w:val="20"/>
                <w:lang w:val="ky-KG"/>
              </w:rPr>
            </w:pPr>
            <w:r w:rsidRPr="00680C53">
              <w:rPr>
                <w:sz w:val="20"/>
                <w:szCs w:val="20"/>
                <w:lang w:val="ky-KG"/>
              </w:rPr>
              <w:t>34,18</w:t>
            </w:r>
          </w:p>
        </w:tc>
        <w:tc>
          <w:tcPr>
            <w:tcW w:w="487" w:type="pct"/>
            <w:vAlign w:val="bottom"/>
          </w:tcPr>
          <w:p w14:paraId="6F573ED7" w14:textId="77777777" w:rsidR="00680C53" w:rsidRPr="00680C53" w:rsidRDefault="00680C53" w:rsidP="00680C53">
            <w:pPr>
              <w:jc w:val="right"/>
              <w:rPr>
                <w:sz w:val="20"/>
                <w:szCs w:val="20"/>
                <w:lang w:val="ky-KG"/>
              </w:rPr>
            </w:pPr>
            <w:r w:rsidRPr="00680C53">
              <w:rPr>
                <w:sz w:val="20"/>
                <w:szCs w:val="20"/>
                <w:lang w:val="ky-KG"/>
              </w:rPr>
              <w:t>67,14</w:t>
            </w:r>
          </w:p>
        </w:tc>
        <w:tc>
          <w:tcPr>
            <w:tcW w:w="486" w:type="pct"/>
            <w:vAlign w:val="bottom"/>
          </w:tcPr>
          <w:p w14:paraId="0112AAD5" w14:textId="77777777" w:rsidR="00680C53" w:rsidRPr="00680C53" w:rsidRDefault="00680C53" w:rsidP="00680C53">
            <w:pPr>
              <w:jc w:val="right"/>
              <w:rPr>
                <w:sz w:val="20"/>
                <w:szCs w:val="20"/>
                <w:lang w:val="ky-KG"/>
              </w:rPr>
            </w:pPr>
            <w:r w:rsidRPr="00680C53">
              <w:rPr>
                <w:sz w:val="20"/>
                <w:szCs w:val="20"/>
                <w:lang w:val="ky-KG"/>
              </w:rPr>
              <w:t>74,89</w:t>
            </w:r>
          </w:p>
        </w:tc>
      </w:tr>
      <w:tr w:rsidR="00680C53" w:rsidRPr="00680C53" w14:paraId="690EFE57" w14:textId="77777777" w:rsidTr="00A75BDA">
        <w:tc>
          <w:tcPr>
            <w:tcW w:w="654" w:type="pct"/>
            <w:vAlign w:val="bottom"/>
          </w:tcPr>
          <w:p w14:paraId="0C7CA034" w14:textId="77777777" w:rsidR="00680C53" w:rsidRPr="00680C53" w:rsidRDefault="00680C53" w:rsidP="00680C53">
            <w:pPr>
              <w:spacing w:before="20" w:after="20"/>
              <w:ind w:left="113"/>
              <w:rPr>
                <w:sz w:val="20"/>
                <w:szCs w:val="20"/>
                <w:lang w:val="ky-KG"/>
              </w:rPr>
            </w:pPr>
            <w:r w:rsidRPr="00680C53">
              <w:rPr>
                <w:sz w:val="20"/>
                <w:szCs w:val="20"/>
                <w:lang w:val="ky-KG"/>
              </w:rPr>
              <w:t>Октябрь</w:t>
            </w:r>
          </w:p>
        </w:tc>
        <w:tc>
          <w:tcPr>
            <w:tcW w:w="415" w:type="pct"/>
            <w:vAlign w:val="bottom"/>
          </w:tcPr>
          <w:p w14:paraId="241AABC8" w14:textId="77777777" w:rsidR="00680C53" w:rsidRPr="00680C53" w:rsidRDefault="00680C53" w:rsidP="00680C53">
            <w:pPr>
              <w:jc w:val="right"/>
              <w:rPr>
                <w:sz w:val="20"/>
                <w:szCs w:val="20"/>
                <w:lang w:val="ky-KG"/>
              </w:rPr>
            </w:pPr>
            <w:r w:rsidRPr="00680C53">
              <w:rPr>
                <w:sz w:val="20"/>
                <w:szCs w:val="20"/>
                <w:lang w:val="ky-KG"/>
              </w:rPr>
              <w:t>69,05</w:t>
            </w:r>
          </w:p>
        </w:tc>
        <w:tc>
          <w:tcPr>
            <w:tcW w:w="506" w:type="pct"/>
            <w:vAlign w:val="bottom"/>
          </w:tcPr>
          <w:p w14:paraId="2E3CD6AC" w14:textId="77777777" w:rsidR="00680C53" w:rsidRPr="00680C53" w:rsidRDefault="00680C53" w:rsidP="00680C53">
            <w:pPr>
              <w:jc w:val="right"/>
              <w:rPr>
                <w:sz w:val="20"/>
                <w:szCs w:val="20"/>
                <w:lang w:val="ky-KG"/>
              </w:rPr>
            </w:pPr>
            <w:r w:rsidRPr="00680C53">
              <w:rPr>
                <w:sz w:val="20"/>
                <w:szCs w:val="20"/>
                <w:lang w:val="ky-KG"/>
              </w:rPr>
              <w:t>51,77</w:t>
            </w:r>
          </w:p>
        </w:tc>
        <w:tc>
          <w:tcPr>
            <w:tcW w:w="546" w:type="pct"/>
            <w:vAlign w:val="bottom"/>
          </w:tcPr>
          <w:p w14:paraId="6F04551B" w14:textId="77777777" w:rsidR="00680C53" w:rsidRPr="00680C53" w:rsidRDefault="00680C53" w:rsidP="00680C53">
            <w:pPr>
              <w:jc w:val="right"/>
              <w:rPr>
                <w:sz w:val="20"/>
                <w:szCs w:val="20"/>
                <w:lang w:val="ky-KG"/>
              </w:rPr>
            </w:pPr>
            <w:r w:rsidRPr="00680C53">
              <w:rPr>
                <w:sz w:val="20"/>
                <w:szCs w:val="20"/>
                <w:lang w:val="ky-KG"/>
              </w:rPr>
              <w:t>66,96</w:t>
            </w:r>
          </w:p>
        </w:tc>
        <w:tc>
          <w:tcPr>
            <w:tcW w:w="428" w:type="pct"/>
            <w:vAlign w:val="bottom"/>
          </w:tcPr>
          <w:p w14:paraId="1441D7BC" w14:textId="77777777" w:rsidR="00680C53" w:rsidRPr="00680C53" w:rsidRDefault="00680C53" w:rsidP="00680C53">
            <w:pPr>
              <w:jc w:val="right"/>
              <w:rPr>
                <w:sz w:val="20"/>
                <w:szCs w:val="20"/>
                <w:lang w:val="ky-KG"/>
              </w:rPr>
            </w:pPr>
            <w:r w:rsidRPr="00680C53">
              <w:rPr>
                <w:sz w:val="20"/>
                <w:szCs w:val="20"/>
                <w:lang w:val="ky-KG"/>
              </w:rPr>
              <w:t>102,94</w:t>
            </w:r>
          </w:p>
        </w:tc>
        <w:tc>
          <w:tcPr>
            <w:tcW w:w="489" w:type="pct"/>
            <w:vAlign w:val="bottom"/>
          </w:tcPr>
          <w:p w14:paraId="3CFE0291" w14:textId="77777777" w:rsidR="00680C53" w:rsidRPr="00680C53" w:rsidRDefault="00680C53" w:rsidP="00680C53">
            <w:pPr>
              <w:jc w:val="right"/>
              <w:rPr>
                <w:sz w:val="20"/>
                <w:szCs w:val="20"/>
                <w:lang w:val="ky-KG"/>
              </w:rPr>
            </w:pPr>
            <w:r w:rsidRPr="00680C53">
              <w:rPr>
                <w:sz w:val="20"/>
                <w:szCs w:val="20"/>
                <w:lang w:val="ky-KG"/>
              </w:rPr>
              <w:t>586,04</w:t>
            </w:r>
          </w:p>
        </w:tc>
        <w:tc>
          <w:tcPr>
            <w:tcW w:w="487" w:type="pct"/>
            <w:vAlign w:val="bottom"/>
          </w:tcPr>
          <w:p w14:paraId="77B54226" w14:textId="77777777" w:rsidR="00680C53" w:rsidRPr="00680C53" w:rsidRDefault="00680C53" w:rsidP="00680C53">
            <w:pPr>
              <w:jc w:val="right"/>
              <w:rPr>
                <w:sz w:val="20"/>
                <w:szCs w:val="20"/>
                <w:lang w:val="ky-KG"/>
              </w:rPr>
            </w:pPr>
            <w:r w:rsidRPr="00680C53">
              <w:rPr>
                <w:sz w:val="20"/>
                <w:szCs w:val="20"/>
                <w:lang w:val="ky-KG"/>
              </w:rPr>
              <w:t>617,35</w:t>
            </w:r>
          </w:p>
        </w:tc>
        <w:tc>
          <w:tcPr>
            <w:tcW w:w="502" w:type="pct"/>
            <w:vAlign w:val="bottom"/>
          </w:tcPr>
          <w:p w14:paraId="7FB7A4F6" w14:textId="77777777" w:rsidR="00680C53" w:rsidRPr="00680C53" w:rsidRDefault="00680C53" w:rsidP="00680C53">
            <w:pPr>
              <w:jc w:val="right"/>
              <w:rPr>
                <w:sz w:val="20"/>
                <w:szCs w:val="20"/>
                <w:lang w:val="ky-KG"/>
              </w:rPr>
            </w:pPr>
            <w:r w:rsidRPr="00680C53">
              <w:rPr>
                <w:sz w:val="20"/>
                <w:szCs w:val="20"/>
                <w:lang w:val="ky-KG"/>
              </w:rPr>
              <w:t>34,34</w:t>
            </w:r>
          </w:p>
        </w:tc>
        <w:tc>
          <w:tcPr>
            <w:tcW w:w="487" w:type="pct"/>
            <w:vAlign w:val="bottom"/>
          </w:tcPr>
          <w:p w14:paraId="434066A1" w14:textId="77777777" w:rsidR="00680C53" w:rsidRPr="00680C53" w:rsidRDefault="00680C53" w:rsidP="00680C53">
            <w:pPr>
              <w:jc w:val="right"/>
              <w:rPr>
                <w:sz w:val="20"/>
                <w:szCs w:val="20"/>
                <w:lang w:val="ky-KG"/>
              </w:rPr>
            </w:pPr>
            <w:r w:rsidRPr="00680C53">
              <w:rPr>
                <w:sz w:val="20"/>
                <w:szCs w:val="20"/>
                <w:lang w:val="ky-KG"/>
              </w:rPr>
              <w:t>67,17</w:t>
            </w:r>
          </w:p>
        </w:tc>
        <w:tc>
          <w:tcPr>
            <w:tcW w:w="486" w:type="pct"/>
            <w:vAlign w:val="bottom"/>
          </w:tcPr>
          <w:p w14:paraId="18AE12AC" w14:textId="77777777" w:rsidR="00680C53" w:rsidRPr="00680C53" w:rsidRDefault="00680C53" w:rsidP="00680C53">
            <w:pPr>
              <w:jc w:val="right"/>
              <w:rPr>
                <w:sz w:val="20"/>
                <w:szCs w:val="20"/>
                <w:lang w:val="ky-KG"/>
              </w:rPr>
            </w:pPr>
            <w:r w:rsidRPr="00680C53">
              <w:rPr>
                <w:sz w:val="20"/>
                <w:szCs w:val="20"/>
                <w:lang w:val="ky-KG"/>
              </w:rPr>
              <w:t>74,89</w:t>
            </w:r>
          </w:p>
        </w:tc>
      </w:tr>
      <w:tr w:rsidR="00680C53" w:rsidRPr="00680C53" w14:paraId="1FF9AFC1" w14:textId="77777777" w:rsidTr="00A75BDA">
        <w:tc>
          <w:tcPr>
            <w:tcW w:w="654" w:type="pct"/>
            <w:tcBorders>
              <w:bottom w:val="single" w:sz="8" w:space="0" w:color="auto"/>
            </w:tcBorders>
            <w:vAlign w:val="bottom"/>
          </w:tcPr>
          <w:p w14:paraId="7F402FBC" w14:textId="77777777" w:rsidR="00680C53" w:rsidRPr="00680C53" w:rsidRDefault="00680C53" w:rsidP="00680C53">
            <w:pPr>
              <w:spacing w:before="20" w:after="20"/>
              <w:ind w:left="113"/>
              <w:rPr>
                <w:sz w:val="20"/>
                <w:szCs w:val="20"/>
                <w:lang w:val="ky-KG"/>
              </w:rPr>
            </w:pPr>
            <w:r w:rsidRPr="00680C53">
              <w:rPr>
                <w:sz w:val="20"/>
                <w:szCs w:val="20"/>
                <w:lang w:val="ky-KG"/>
              </w:rPr>
              <w:t>Ноябрь</w:t>
            </w:r>
          </w:p>
        </w:tc>
        <w:tc>
          <w:tcPr>
            <w:tcW w:w="415" w:type="pct"/>
            <w:tcBorders>
              <w:bottom w:val="single" w:sz="8" w:space="0" w:color="auto"/>
            </w:tcBorders>
            <w:vAlign w:val="bottom"/>
          </w:tcPr>
          <w:p w14:paraId="5C744139" w14:textId="77777777" w:rsidR="00680C53" w:rsidRPr="00680C53" w:rsidRDefault="00680C53" w:rsidP="00680C53">
            <w:pPr>
              <w:jc w:val="right"/>
              <w:rPr>
                <w:sz w:val="20"/>
                <w:szCs w:val="20"/>
                <w:lang w:val="ky-KG"/>
              </w:rPr>
            </w:pPr>
            <w:r w:rsidRPr="00680C53">
              <w:rPr>
                <w:sz w:val="20"/>
                <w:szCs w:val="20"/>
                <w:lang w:val="ky-KG"/>
              </w:rPr>
              <w:t>69,33</w:t>
            </w:r>
          </w:p>
        </w:tc>
        <w:tc>
          <w:tcPr>
            <w:tcW w:w="506" w:type="pct"/>
            <w:tcBorders>
              <w:bottom w:val="single" w:sz="8" w:space="0" w:color="auto"/>
            </w:tcBorders>
            <w:vAlign w:val="bottom"/>
          </w:tcPr>
          <w:p w14:paraId="72F70058" w14:textId="77777777" w:rsidR="00680C53" w:rsidRPr="00680C53" w:rsidRDefault="00680C53" w:rsidP="00680C53">
            <w:pPr>
              <w:jc w:val="right"/>
              <w:rPr>
                <w:sz w:val="20"/>
                <w:szCs w:val="20"/>
                <w:lang w:val="ky-KG"/>
              </w:rPr>
            </w:pPr>
            <w:r w:rsidRPr="00680C53">
              <w:rPr>
                <w:sz w:val="20"/>
                <w:szCs w:val="20"/>
                <w:lang w:val="ky-KG"/>
              </w:rPr>
              <w:t>51,52</w:t>
            </w:r>
          </w:p>
        </w:tc>
        <w:tc>
          <w:tcPr>
            <w:tcW w:w="546" w:type="pct"/>
            <w:tcBorders>
              <w:bottom w:val="single" w:sz="8" w:space="0" w:color="auto"/>
            </w:tcBorders>
            <w:vAlign w:val="bottom"/>
          </w:tcPr>
          <w:p w14:paraId="08D52B9B" w14:textId="77777777" w:rsidR="00680C53" w:rsidRPr="00680C53" w:rsidRDefault="00680C53" w:rsidP="00680C53">
            <w:pPr>
              <w:jc w:val="right"/>
              <w:rPr>
                <w:sz w:val="20"/>
                <w:szCs w:val="20"/>
                <w:lang w:val="ky-KG"/>
              </w:rPr>
            </w:pPr>
            <w:r w:rsidRPr="00680C53">
              <w:rPr>
                <w:sz w:val="20"/>
                <w:szCs w:val="20"/>
                <w:lang w:val="ky-KG"/>
              </w:rPr>
              <w:t>66,94</w:t>
            </w:r>
          </w:p>
        </w:tc>
        <w:tc>
          <w:tcPr>
            <w:tcW w:w="428" w:type="pct"/>
            <w:tcBorders>
              <w:bottom w:val="single" w:sz="8" w:space="0" w:color="auto"/>
            </w:tcBorders>
            <w:vAlign w:val="bottom"/>
          </w:tcPr>
          <w:p w14:paraId="74F681B1" w14:textId="77777777" w:rsidR="00680C53" w:rsidRPr="00680C53" w:rsidRDefault="00680C53" w:rsidP="00680C53">
            <w:pPr>
              <w:jc w:val="right"/>
              <w:rPr>
                <w:sz w:val="20"/>
                <w:szCs w:val="20"/>
                <w:lang w:val="ky-KG"/>
              </w:rPr>
            </w:pPr>
            <w:r w:rsidRPr="00680C53">
              <w:rPr>
                <w:sz w:val="20"/>
                <w:szCs w:val="20"/>
                <w:lang w:val="ky-KG"/>
              </w:rPr>
              <w:t>103,47</w:t>
            </w:r>
          </w:p>
        </w:tc>
        <w:tc>
          <w:tcPr>
            <w:tcW w:w="489" w:type="pct"/>
            <w:tcBorders>
              <w:bottom w:val="single" w:sz="8" w:space="0" w:color="auto"/>
            </w:tcBorders>
            <w:vAlign w:val="bottom"/>
          </w:tcPr>
          <w:p w14:paraId="2FDA5FD5" w14:textId="77777777" w:rsidR="00680C53" w:rsidRPr="00680C53" w:rsidRDefault="00680C53" w:rsidP="00680C53">
            <w:pPr>
              <w:jc w:val="right"/>
              <w:rPr>
                <w:sz w:val="20"/>
                <w:szCs w:val="20"/>
                <w:lang w:val="ky-KG"/>
              </w:rPr>
            </w:pPr>
            <w:r w:rsidRPr="00680C53">
              <w:rPr>
                <w:sz w:val="20"/>
                <w:szCs w:val="20"/>
                <w:lang w:val="ky-KG"/>
              </w:rPr>
              <w:t>586,53</w:t>
            </w:r>
          </w:p>
        </w:tc>
        <w:tc>
          <w:tcPr>
            <w:tcW w:w="487" w:type="pct"/>
            <w:tcBorders>
              <w:bottom w:val="single" w:sz="8" w:space="0" w:color="auto"/>
            </w:tcBorders>
            <w:vAlign w:val="bottom"/>
          </w:tcPr>
          <w:p w14:paraId="679B4405" w14:textId="77777777" w:rsidR="00680C53" w:rsidRPr="00680C53" w:rsidRDefault="00680C53" w:rsidP="00680C53">
            <w:pPr>
              <w:jc w:val="right"/>
              <w:rPr>
                <w:sz w:val="20"/>
                <w:szCs w:val="20"/>
                <w:lang w:val="ky-KG"/>
              </w:rPr>
            </w:pPr>
            <w:r w:rsidRPr="00680C53">
              <w:rPr>
                <w:sz w:val="20"/>
                <w:szCs w:val="20"/>
                <w:lang w:val="ky-KG"/>
              </w:rPr>
              <w:t>618,55</w:t>
            </w:r>
          </w:p>
        </w:tc>
        <w:tc>
          <w:tcPr>
            <w:tcW w:w="502" w:type="pct"/>
            <w:tcBorders>
              <w:bottom w:val="single" w:sz="8" w:space="0" w:color="auto"/>
            </w:tcBorders>
            <w:vAlign w:val="bottom"/>
          </w:tcPr>
          <w:p w14:paraId="4A8D6542" w14:textId="77777777" w:rsidR="00680C53" w:rsidRPr="00680C53" w:rsidRDefault="00680C53" w:rsidP="00680C53">
            <w:pPr>
              <w:jc w:val="right"/>
              <w:rPr>
                <w:sz w:val="20"/>
                <w:szCs w:val="20"/>
                <w:lang w:val="ky-KG"/>
              </w:rPr>
            </w:pPr>
            <w:r w:rsidRPr="00680C53">
              <w:rPr>
                <w:sz w:val="20"/>
                <w:szCs w:val="20"/>
                <w:lang w:val="ky-KG"/>
              </w:rPr>
              <w:t>39,28</w:t>
            </w:r>
          </w:p>
        </w:tc>
        <w:tc>
          <w:tcPr>
            <w:tcW w:w="487" w:type="pct"/>
            <w:tcBorders>
              <w:bottom w:val="single" w:sz="8" w:space="0" w:color="auto"/>
            </w:tcBorders>
            <w:vAlign w:val="bottom"/>
          </w:tcPr>
          <w:p w14:paraId="2D726EF8" w14:textId="77777777" w:rsidR="00680C53" w:rsidRPr="00680C53" w:rsidRDefault="00680C53" w:rsidP="00680C53">
            <w:pPr>
              <w:jc w:val="right"/>
              <w:rPr>
                <w:sz w:val="20"/>
                <w:szCs w:val="20"/>
                <w:lang w:val="ky-KG"/>
              </w:rPr>
            </w:pPr>
            <w:r w:rsidRPr="00680C53">
              <w:rPr>
                <w:sz w:val="20"/>
                <w:szCs w:val="20"/>
                <w:lang w:val="ky-KG"/>
              </w:rPr>
              <w:t>67,33</w:t>
            </w:r>
          </w:p>
        </w:tc>
        <w:tc>
          <w:tcPr>
            <w:tcW w:w="486" w:type="pct"/>
            <w:tcBorders>
              <w:bottom w:val="single" w:sz="8" w:space="0" w:color="auto"/>
            </w:tcBorders>
            <w:vAlign w:val="bottom"/>
          </w:tcPr>
          <w:p w14:paraId="1A17D957" w14:textId="77777777" w:rsidR="00680C53" w:rsidRPr="00680C53" w:rsidRDefault="00680C53" w:rsidP="00680C53">
            <w:pPr>
              <w:jc w:val="right"/>
              <w:rPr>
                <w:sz w:val="20"/>
                <w:szCs w:val="20"/>
                <w:lang w:val="ky-KG"/>
              </w:rPr>
            </w:pPr>
            <w:r w:rsidRPr="00680C53">
              <w:rPr>
                <w:sz w:val="20"/>
                <w:szCs w:val="20"/>
                <w:lang w:val="ky-KG"/>
              </w:rPr>
              <w:t>75,17</w:t>
            </w:r>
          </w:p>
        </w:tc>
      </w:tr>
    </w:tbl>
    <w:p w14:paraId="48D84E16" w14:textId="77777777" w:rsidR="00680C53" w:rsidRPr="00680C53" w:rsidRDefault="00680C53" w:rsidP="00680C53">
      <w:pPr>
        <w:spacing w:before="120"/>
        <w:ind w:firstLine="709"/>
        <w:jc w:val="both"/>
        <w:rPr>
          <w:lang w:val="ky-KG"/>
        </w:rPr>
      </w:pPr>
      <w:r w:rsidRPr="00680C53">
        <w:rPr>
          <w:lang w:val="ky-KG"/>
        </w:rPr>
        <w:t>Үстүбүздөгү жылдын ноябрында мурунку айга салыштырмалуу азык-түлүк эмес товарлардын баалары 1,2 пайызга жогорулады. Мында катуу отундун (5,1 пайызга), к</w:t>
      </w:r>
      <w:r w:rsidRPr="00680C53">
        <w:rPr>
          <w:iCs/>
          <w:lang w:val="ky-KG"/>
        </w:rPr>
        <w:t>ийим тигүү үчүн материалдардын</w:t>
      </w:r>
      <w:r w:rsidRPr="00680C53">
        <w:rPr>
          <w:lang w:val="ky-KG"/>
        </w:rPr>
        <w:t xml:space="preserve"> (2,7 пайызга), жыгачтан жасалган материалдардын (2,2 пайызга), фармацевтикалык продукциялардын (1,9 пайызга), майлуу красканын (1,0 пайызга), жаратылыш газынын (0,9 пайызга), жеңил автоунаалардын (0,8 пайызга), кийим жана бут кийимдин (0,6 пайызга) жана күйүүчү-майлоочу материалдардын (0,2 пайызга) бааларынын жогорулашы байкалган. Муну менен катар кирпичтин (0,5 пайызга), цементтин (0,4 пайызга), айнек буюмдары, идиш-аяк жана тиричилик буюмдарынын (0,1 пайызга) жана суюлтулган газдын (0,1 пайызга) баалары төмөндөдү. </w:t>
      </w:r>
    </w:p>
    <w:p w14:paraId="2D388D11" w14:textId="77777777" w:rsidR="00680C53" w:rsidRPr="00680C53" w:rsidRDefault="00680C53" w:rsidP="00680C53">
      <w:pPr>
        <w:ind w:firstLine="708"/>
        <w:jc w:val="both"/>
        <w:rPr>
          <w:lang w:val="ky-KG"/>
        </w:rPr>
      </w:pPr>
      <w:r w:rsidRPr="00680C53">
        <w:rPr>
          <w:lang w:val="ky-KG"/>
        </w:rPr>
        <w:t>Быйылкы жылдын январь-ноябрында азык-түлүк эмес товарлардын бааларынын 2023-ж. декабрына салыштырмалуу</w:t>
      </w:r>
      <w:r w:rsidRPr="00680C53">
        <w:rPr>
          <w:snapToGrid w:val="0"/>
          <w:lang w:val="ky-KG"/>
        </w:rPr>
        <w:t xml:space="preserve"> 4,9</w:t>
      </w:r>
      <w:r w:rsidRPr="00680C53">
        <w:rPr>
          <w:lang w:val="ky-KG"/>
        </w:rPr>
        <w:t xml:space="preserve"> пайызга жогорулашы байкалды</w:t>
      </w:r>
      <w:r w:rsidRPr="00680C53">
        <w:rPr>
          <w:iCs/>
          <w:lang w:val="ky-KG"/>
        </w:rPr>
        <w:t xml:space="preserve">. Мында </w:t>
      </w:r>
      <w:r w:rsidRPr="00680C53">
        <w:rPr>
          <w:lang w:val="ky-KG"/>
        </w:rPr>
        <w:t xml:space="preserve">ысык суунун 41,5 пайызга, фармацевтикалык продукциялардын - 11,1 пайызга, </w:t>
      </w:r>
      <w:r w:rsidRPr="00680C53">
        <w:rPr>
          <w:bCs/>
          <w:lang w:val="ky-KG"/>
        </w:rPr>
        <w:t xml:space="preserve">турак жайларды күтүү жана </w:t>
      </w:r>
      <w:r w:rsidRPr="00680C53">
        <w:rPr>
          <w:bCs/>
          <w:lang w:val="ky-KG"/>
        </w:rPr>
        <w:lastRenderedPageBreak/>
        <w:t>оңдоо үчүн материалдардын -</w:t>
      </w:r>
      <w:r w:rsidRPr="00680C53">
        <w:rPr>
          <w:lang w:val="ky-KG"/>
        </w:rPr>
        <w:t xml:space="preserve"> 8,1 пайызга, </w:t>
      </w:r>
      <w:r w:rsidRPr="00680C53">
        <w:rPr>
          <w:iCs/>
          <w:lang w:val="ky-KG"/>
        </w:rPr>
        <w:t xml:space="preserve">жаратылыш газынын - 8,1 пайызга, </w:t>
      </w:r>
      <w:r w:rsidRPr="00680C53">
        <w:rPr>
          <w:lang w:val="ky-KG"/>
        </w:rPr>
        <w:t>к</w:t>
      </w:r>
      <w:r w:rsidRPr="00680C53">
        <w:rPr>
          <w:iCs/>
          <w:lang w:val="ky-KG"/>
        </w:rPr>
        <w:t xml:space="preserve">ийим тигүү үчүн материалдардын - 7,9 пайызга, катуу отундун - 6,8 пайызга, </w:t>
      </w:r>
      <w:r w:rsidRPr="00680C53">
        <w:rPr>
          <w:bCs/>
          <w:lang w:val="ky-KG"/>
        </w:rPr>
        <w:t xml:space="preserve">тиричилик текстиль буюмдарынын - 5,1 пайызга, </w:t>
      </w:r>
      <w:r w:rsidRPr="00680C53">
        <w:rPr>
          <w:lang w:val="ky-KG"/>
        </w:rPr>
        <w:t>кийим жана бут кийимдин - 3,9 пайызга,</w:t>
      </w:r>
      <w:r w:rsidRPr="00680C53">
        <w:rPr>
          <w:bCs/>
          <w:lang w:val="ky-KG"/>
        </w:rPr>
        <w:t xml:space="preserve"> </w:t>
      </w:r>
      <w:r w:rsidRPr="00680C53">
        <w:rPr>
          <w:lang w:val="ky-KG"/>
        </w:rPr>
        <w:t>күйүүчү-майлоочу материалдардын - 3,7 пайызга, ошондой эле</w:t>
      </w:r>
      <w:r w:rsidRPr="00680C53">
        <w:rPr>
          <w:bCs/>
          <w:lang w:val="ky-KG"/>
        </w:rPr>
        <w:t xml:space="preserve"> </w:t>
      </w:r>
      <w:r w:rsidRPr="00680C53">
        <w:rPr>
          <w:lang w:val="ky-KG"/>
        </w:rPr>
        <w:t>эмерек жана пол жабууларынын - 3,6 пайызга</w:t>
      </w:r>
      <w:r w:rsidRPr="00680C53">
        <w:rPr>
          <w:bCs/>
          <w:lang w:val="ky-KG"/>
        </w:rPr>
        <w:t xml:space="preserve"> баалары жогорулады.</w:t>
      </w:r>
      <w:r w:rsidRPr="00680C53">
        <w:rPr>
          <w:lang w:val="ky-KG"/>
        </w:rPr>
        <w:t xml:space="preserve"> Муну менен катар, кеңсе товарларынын - </w:t>
      </w:r>
      <w:r w:rsidRPr="00680C53">
        <w:rPr>
          <w:iCs/>
          <w:lang w:val="ky-KG"/>
        </w:rPr>
        <w:t xml:space="preserve">2,6 пайызга жана </w:t>
      </w:r>
      <w:r w:rsidRPr="00680C53">
        <w:rPr>
          <w:lang w:val="ky-KG"/>
        </w:rPr>
        <w:t>жеңил автоунаалардын - 1,7 пайызга</w:t>
      </w:r>
      <w:r w:rsidRPr="00680C53">
        <w:rPr>
          <w:iCs/>
          <w:lang w:val="ky-KG"/>
        </w:rPr>
        <w:t xml:space="preserve"> баалары </w:t>
      </w:r>
      <w:r w:rsidRPr="00680C53">
        <w:rPr>
          <w:lang w:val="ky-KG"/>
        </w:rPr>
        <w:t>төмөндөдү.</w:t>
      </w:r>
    </w:p>
    <w:p w14:paraId="6D888E4E" w14:textId="7BC4BF26" w:rsidR="00680C53" w:rsidRPr="00680C53" w:rsidRDefault="005B7E0D" w:rsidP="00680C53">
      <w:pPr>
        <w:spacing w:before="120" w:after="120"/>
        <w:ind w:left="1418" w:hanging="1418"/>
        <w:rPr>
          <w:b/>
          <w:bCs/>
          <w:sz w:val="18"/>
          <w:szCs w:val="18"/>
          <w:lang w:val="ky-KG"/>
        </w:rPr>
      </w:pPr>
      <w:r>
        <w:rPr>
          <w:b/>
          <w:lang w:val="ky-KG"/>
        </w:rPr>
        <w:t>58</w:t>
      </w:r>
      <w:r w:rsidR="00680C53" w:rsidRPr="00680C53">
        <w:rPr>
          <w:b/>
          <w:lang w:val="ky-KG"/>
        </w:rPr>
        <w:t>-таблица: Азык-түлүк эмес товарлардын айрым топторунун жана түрлөрүнүн</w:t>
      </w:r>
      <w:r w:rsidR="00680C53" w:rsidRPr="00680C53">
        <w:rPr>
          <w:b/>
          <w:bCs/>
          <w:lang w:val="ky-KG"/>
        </w:rPr>
        <w:t xml:space="preserve"> </w:t>
      </w:r>
      <w:r w:rsidR="00680C53" w:rsidRPr="00680C53">
        <w:rPr>
          <w:b/>
          <w:bCs/>
          <w:lang w:val="ky-KG"/>
        </w:rPr>
        <w:br/>
        <w:t>керектөө</w:t>
      </w:r>
      <w:r w:rsidR="00680C53" w:rsidRPr="00680C53">
        <w:rPr>
          <w:b/>
          <w:lang w:val="ky-KG"/>
        </w:rPr>
        <w:t xml:space="preserve"> бааларынын индекстери</w:t>
      </w:r>
      <w:r w:rsidR="00680C53" w:rsidRPr="00680C53">
        <w:rPr>
          <w:b/>
          <w:lang w:val="ky-KG"/>
        </w:rPr>
        <w:br/>
      </w:r>
      <w:r w:rsidR="00680C53" w:rsidRPr="00680C53">
        <w:rPr>
          <w:i/>
          <w:iCs/>
          <w:sz w:val="18"/>
          <w:szCs w:val="18"/>
          <w:lang w:val="ky-KG"/>
        </w:rPr>
        <w:t>(пайыз менен)</w:t>
      </w:r>
    </w:p>
    <w:tbl>
      <w:tblPr>
        <w:tblW w:w="5000" w:type="pct"/>
        <w:tblBorders>
          <w:top w:val="single" w:sz="8" w:space="0" w:color="auto"/>
          <w:bottom w:val="single" w:sz="8" w:space="0" w:color="auto"/>
        </w:tblBorders>
        <w:tblLook w:val="04A0" w:firstRow="1" w:lastRow="0" w:firstColumn="1" w:lastColumn="0" w:noHBand="0" w:noVBand="1"/>
      </w:tblPr>
      <w:tblGrid>
        <w:gridCol w:w="3809"/>
        <w:gridCol w:w="1338"/>
        <w:gridCol w:w="1241"/>
        <w:gridCol w:w="1297"/>
        <w:gridCol w:w="1953"/>
      </w:tblGrid>
      <w:tr w:rsidR="00680C53" w:rsidRPr="00680C53" w14:paraId="6F838B91" w14:textId="77777777" w:rsidTr="00A75BDA">
        <w:trPr>
          <w:cantSplit/>
          <w:tblHeader/>
        </w:trPr>
        <w:tc>
          <w:tcPr>
            <w:tcW w:w="1976" w:type="pct"/>
            <w:vMerge w:val="restart"/>
            <w:tcBorders>
              <w:top w:val="single" w:sz="8" w:space="0" w:color="auto"/>
              <w:left w:val="nil"/>
              <w:right w:val="nil"/>
            </w:tcBorders>
          </w:tcPr>
          <w:p w14:paraId="2AC82AF7" w14:textId="77777777" w:rsidR="00680C53" w:rsidRPr="00680C53" w:rsidRDefault="00680C53" w:rsidP="00680C53">
            <w:pPr>
              <w:rPr>
                <w:rFonts w:eastAsia="SimSun"/>
                <w:sz w:val="20"/>
                <w:szCs w:val="20"/>
                <w:lang w:val="ky-KG"/>
              </w:rPr>
            </w:pPr>
          </w:p>
        </w:tc>
        <w:tc>
          <w:tcPr>
            <w:tcW w:w="2011" w:type="pct"/>
            <w:gridSpan w:val="3"/>
            <w:tcBorders>
              <w:top w:val="single" w:sz="8" w:space="0" w:color="auto"/>
              <w:left w:val="nil"/>
              <w:bottom w:val="single" w:sz="4" w:space="0" w:color="auto"/>
              <w:right w:val="nil"/>
            </w:tcBorders>
            <w:vAlign w:val="center"/>
          </w:tcPr>
          <w:p w14:paraId="5C251D78" w14:textId="77777777" w:rsidR="00680C53" w:rsidRPr="00680C53" w:rsidRDefault="00680C53" w:rsidP="00680C53">
            <w:pPr>
              <w:jc w:val="center"/>
              <w:rPr>
                <w:b/>
                <w:bCs/>
                <w:sz w:val="20"/>
                <w:szCs w:val="20"/>
                <w:lang w:val="ky-KG"/>
              </w:rPr>
            </w:pPr>
            <w:r w:rsidRPr="00680C53">
              <w:rPr>
                <w:rFonts w:eastAsia="Arial Unicode MS"/>
                <w:b/>
                <w:sz w:val="20"/>
                <w:szCs w:val="20"/>
                <w:lang w:val="ky-KG"/>
              </w:rPr>
              <w:t>2024 ноябрь</w:t>
            </w:r>
          </w:p>
        </w:tc>
        <w:tc>
          <w:tcPr>
            <w:tcW w:w="1013" w:type="pct"/>
            <w:tcBorders>
              <w:top w:val="single" w:sz="8" w:space="0" w:color="auto"/>
              <w:left w:val="nil"/>
              <w:bottom w:val="nil"/>
              <w:right w:val="nil"/>
            </w:tcBorders>
            <w:vAlign w:val="center"/>
          </w:tcPr>
          <w:p w14:paraId="16E87956" w14:textId="77777777" w:rsidR="00680C53" w:rsidRPr="00680C53" w:rsidRDefault="00680C53" w:rsidP="00680C53">
            <w:pPr>
              <w:jc w:val="right"/>
              <w:rPr>
                <w:b/>
                <w:bCs/>
                <w:sz w:val="20"/>
                <w:szCs w:val="20"/>
                <w:lang w:val="ky-KG"/>
              </w:rPr>
            </w:pPr>
            <w:r w:rsidRPr="00680C53">
              <w:rPr>
                <w:b/>
                <w:bCs/>
                <w:sz w:val="20"/>
                <w:szCs w:val="20"/>
                <w:lang w:val="ky-KG"/>
              </w:rPr>
              <w:t>2024 январь-ноябры</w:t>
            </w:r>
          </w:p>
        </w:tc>
      </w:tr>
      <w:tr w:rsidR="00680C53" w:rsidRPr="00680C53" w14:paraId="4528C649" w14:textId="77777777" w:rsidTr="00A75BDA">
        <w:tblPrEx>
          <w:tblBorders>
            <w:top w:val="none" w:sz="0" w:space="0" w:color="auto"/>
            <w:bottom w:val="none" w:sz="0" w:space="0" w:color="auto"/>
          </w:tblBorders>
          <w:tblLook w:val="0000" w:firstRow="0" w:lastRow="0" w:firstColumn="0" w:lastColumn="0" w:noHBand="0" w:noVBand="0"/>
        </w:tblPrEx>
        <w:trPr>
          <w:cantSplit/>
          <w:tblHeader/>
        </w:trPr>
        <w:tc>
          <w:tcPr>
            <w:tcW w:w="1976" w:type="pct"/>
            <w:vMerge/>
            <w:tcBorders>
              <w:left w:val="nil"/>
              <w:bottom w:val="single" w:sz="8" w:space="0" w:color="auto"/>
              <w:right w:val="nil"/>
            </w:tcBorders>
            <w:vAlign w:val="center"/>
          </w:tcPr>
          <w:p w14:paraId="248E23C7" w14:textId="77777777" w:rsidR="00680C53" w:rsidRPr="00680C53" w:rsidRDefault="00680C53" w:rsidP="00680C53">
            <w:pPr>
              <w:rPr>
                <w:rFonts w:eastAsia="SimSun"/>
                <w:sz w:val="20"/>
                <w:szCs w:val="20"/>
                <w:lang w:val="ky-KG"/>
              </w:rPr>
            </w:pPr>
          </w:p>
        </w:tc>
        <w:tc>
          <w:tcPr>
            <w:tcW w:w="694" w:type="pct"/>
            <w:tcBorders>
              <w:top w:val="single" w:sz="4" w:space="0" w:color="auto"/>
              <w:left w:val="nil"/>
              <w:bottom w:val="single" w:sz="8" w:space="0" w:color="auto"/>
              <w:right w:val="nil"/>
            </w:tcBorders>
          </w:tcPr>
          <w:p w14:paraId="7BFF448F" w14:textId="77777777" w:rsidR="00680C53" w:rsidRPr="00680C53" w:rsidRDefault="00680C53" w:rsidP="00680C53">
            <w:pPr>
              <w:jc w:val="right"/>
              <w:rPr>
                <w:b/>
                <w:bCs/>
                <w:sz w:val="20"/>
                <w:szCs w:val="20"/>
                <w:lang w:val="ky-KG"/>
              </w:rPr>
            </w:pPr>
            <w:r w:rsidRPr="00680C53">
              <w:rPr>
                <w:b/>
                <w:bCs/>
                <w:sz w:val="20"/>
                <w:szCs w:val="20"/>
                <w:lang w:val="ky-KG"/>
              </w:rPr>
              <w:t>2024 октябрына карата</w:t>
            </w:r>
          </w:p>
        </w:tc>
        <w:tc>
          <w:tcPr>
            <w:tcW w:w="644" w:type="pct"/>
            <w:tcBorders>
              <w:top w:val="single" w:sz="4" w:space="0" w:color="auto"/>
              <w:left w:val="nil"/>
              <w:bottom w:val="single" w:sz="8" w:space="0" w:color="auto"/>
              <w:right w:val="nil"/>
            </w:tcBorders>
          </w:tcPr>
          <w:p w14:paraId="0AF615CB" w14:textId="77777777" w:rsidR="00680C53" w:rsidRPr="00680C53" w:rsidRDefault="00680C53" w:rsidP="00680C53">
            <w:pPr>
              <w:jc w:val="right"/>
              <w:rPr>
                <w:b/>
                <w:bCs/>
                <w:sz w:val="20"/>
                <w:szCs w:val="20"/>
                <w:lang w:val="ky-KG"/>
              </w:rPr>
            </w:pPr>
            <w:r w:rsidRPr="00680C53">
              <w:rPr>
                <w:b/>
                <w:bCs/>
                <w:sz w:val="20"/>
                <w:szCs w:val="20"/>
                <w:lang w:val="ky-KG"/>
              </w:rPr>
              <w:t>2023</w:t>
            </w:r>
            <w:r w:rsidRPr="00680C53">
              <w:rPr>
                <w:rFonts w:eastAsia="Arial Unicode MS"/>
                <w:b/>
                <w:bCs/>
                <w:sz w:val="20"/>
                <w:szCs w:val="20"/>
                <w:lang w:val="ky-KG"/>
              </w:rPr>
              <w:t xml:space="preserve"> </w:t>
            </w:r>
            <w:r w:rsidRPr="00680C53">
              <w:rPr>
                <w:b/>
                <w:bCs/>
                <w:sz w:val="20"/>
                <w:szCs w:val="20"/>
                <w:lang w:val="ky-KG"/>
              </w:rPr>
              <w:t xml:space="preserve">декабрына </w:t>
            </w:r>
          </w:p>
          <w:p w14:paraId="1DAEB955" w14:textId="77777777" w:rsidR="00680C53" w:rsidRPr="00680C53" w:rsidRDefault="00680C53" w:rsidP="00680C53">
            <w:pPr>
              <w:jc w:val="right"/>
              <w:rPr>
                <w:b/>
                <w:bCs/>
                <w:sz w:val="20"/>
                <w:szCs w:val="20"/>
                <w:lang w:val="ky-KG"/>
              </w:rPr>
            </w:pPr>
            <w:r w:rsidRPr="00680C53">
              <w:rPr>
                <w:b/>
                <w:bCs/>
                <w:sz w:val="20"/>
                <w:szCs w:val="20"/>
                <w:lang w:val="ky-KG"/>
              </w:rPr>
              <w:t>карата</w:t>
            </w:r>
          </w:p>
        </w:tc>
        <w:tc>
          <w:tcPr>
            <w:tcW w:w="673" w:type="pct"/>
            <w:tcBorders>
              <w:top w:val="single" w:sz="4" w:space="0" w:color="auto"/>
              <w:left w:val="nil"/>
              <w:bottom w:val="single" w:sz="8" w:space="0" w:color="auto"/>
              <w:right w:val="nil"/>
            </w:tcBorders>
            <w:vAlign w:val="center"/>
          </w:tcPr>
          <w:p w14:paraId="5308A847" w14:textId="77777777" w:rsidR="00680C53" w:rsidRPr="00680C53" w:rsidRDefault="00680C53" w:rsidP="00680C53">
            <w:pPr>
              <w:jc w:val="right"/>
              <w:rPr>
                <w:b/>
                <w:bCs/>
                <w:sz w:val="20"/>
                <w:szCs w:val="20"/>
                <w:lang w:val="ky-KG"/>
              </w:rPr>
            </w:pPr>
            <w:r w:rsidRPr="00680C53">
              <w:rPr>
                <w:b/>
                <w:bCs/>
                <w:sz w:val="20"/>
                <w:szCs w:val="20"/>
                <w:lang w:val="ky-KG"/>
              </w:rPr>
              <w:t xml:space="preserve">2023 ноябрына </w:t>
            </w:r>
          </w:p>
          <w:p w14:paraId="0E2C80B1" w14:textId="77777777" w:rsidR="00680C53" w:rsidRPr="00680C53" w:rsidRDefault="00680C53" w:rsidP="00680C53">
            <w:pPr>
              <w:jc w:val="right"/>
              <w:rPr>
                <w:rFonts w:eastAsia="Arial Unicode MS"/>
                <w:b/>
                <w:bCs/>
                <w:sz w:val="20"/>
                <w:szCs w:val="20"/>
                <w:lang w:val="ky-KG"/>
              </w:rPr>
            </w:pPr>
            <w:r w:rsidRPr="00680C53">
              <w:rPr>
                <w:b/>
                <w:bCs/>
                <w:sz w:val="20"/>
                <w:szCs w:val="20"/>
                <w:lang w:val="ky-KG"/>
              </w:rPr>
              <w:t>карата</w:t>
            </w:r>
          </w:p>
        </w:tc>
        <w:tc>
          <w:tcPr>
            <w:tcW w:w="1013" w:type="pct"/>
            <w:tcBorders>
              <w:top w:val="nil"/>
              <w:left w:val="nil"/>
              <w:bottom w:val="single" w:sz="8" w:space="0" w:color="auto"/>
              <w:right w:val="nil"/>
            </w:tcBorders>
          </w:tcPr>
          <w:p w14:paraId="5C51B20F" w14:textId="77777777" w:rsidR="00680C53" w:rsidRPr="00680C53" w:rsidRDefault="00680C53" w:rsidP="00680C53">
            <w:pPr>
              <w:jc w:val="right"/>
              <w:rPr>
                <w:b/>
                <w:bCs/>
                <w:sz w:val="20"/>
                <w:szCs w:val="20"/>
                <w:lang w:val="ky-KG"/>
              </w:rPr>
            </w:pPr>
            <w:r w:rsidRPr="00680C53">
              <w:rPr>
                <w:b/>
                <w:bCs/>
                <w:sz w:val="20"/>
                <w:szCs w:val="20"/>
                <w:lang w:val="ky-KG"/>
              </w:rPr>
              <w:t>2023 январь-ноябрына карата</w:t>
            </w:r>
          </w:p>
        </w:tc>
      </w:tr>
      <w:tr w:rsidR="00680C53" w:rsidRPr="00680C53" w14:paraId="342D2086" w14:textId="77777777" w:rsidTr="00A75BDA">
        <w:tblPrEx>
          <w:tblBorders>
            <w:top w:val="none" w:sz="0" w:space="0" w:color="auto"/>
            <w:bottom w:val="none" w:sz="0" w:space="0" w:color="auto"/>
          </w:tblBorders>
          <w:tblLook w:val="0000" w:firstRow="0" w:lastRow="0" w:firstColumn="0" w:lastColumn="0" w:noHBand="0" w:noVBand="0"/>
        </w:tblPrEx>
        <w:trPr>
          <w:cantSplit/>
        </w:trPr>
        <w:tc>
          <w:tcPr>
            <w:tcW w:w="1976" w:type="pct"/>
            <w:tcBorders>
              <w:top w:val="single" w:sz="8" w:space="0" w:color="auto"/>
              <w:left w:val="nil"/>
              <w:bottom w:val="nil"/>
              <w:right w:val="nil"/>
            </w:tcBorders>
          </w:tcPr>
          <w:p w14:paraId="484BBA62" w14:textId="77777777" w:rsidR="00680C53" w:rsidRPr="00680C53" w:rsidRDefault="00680C53" w:rsidP="00680C53">
            <w:pPr>
              <w:spacing w:before="40" w:after="40"/>
              <w:ind w:left="113" w:hanging="113"/>
              <w:rPr>
                <w:rFonts w:eastAsia="SimSun"/>
                <w:sz w:val="20"/>
                <w:szCs w:val="20"/>
              </w:rPr>
            </w:pPr>
            <w:r w:rsidRPr="00680C53">
              <w:rPr>
                <w:rFonts w:eastAsia="SimSun"/>
                <w:sz w:val="20"/>
                <w:szCs w:val="20"/>
                <w:lang w:val="ky-KG"/>
              </w:rPr>
              <w:t>Кийим</w:t>
            </w:r>
          </w:p>
        </w:tc>
        <w:tc>
          <w:tcPr>
            <w:tcW w:w="694" w:type="pct"/>
            <w:tcBorders>
              <w:top w:val="single" w:sz="8" w:space="0" w:color="auto"/>
              <w:left w:val="nil"/>
              <w:bottom w:val="nil"/>
              <w:right w:val="nil"/>
            </w:tcBorders>
            <w:vAlign w:val="bottom"/>
          </w:tcPr>
          <w:p w14:paraId="1C3A0F9B" w14:textId="77777777" w:rsidR="00680C53" w:rsidRPr="00680C53" w:rsidRDefault="00680C53" w:rsidP="00680C53">
            <w:pPr>
              <w:jc w:val="right"/>
              <w:rPr>
                <w:sz w:val="20"/>
                <w:szCs w:val="20"/>
                <w:lang w:val="ky-KG"/>
              </w:rPr>
            </w:pPr>
            <w:r w:rsidRPr="00680C53">
              <w:rPr>
                <w:sz w:val="20"/>
                <w:szCs w:val="20"/>
                <w:lang w:val="ky-KG"/>
              </w:rPr>
              <w:t>100,6</w:t>
            </w:r>
          </w:p>
        </w:tc>
        <w:tc>
          <w:tcPr>
            <w:tcW w:w="644" w:type="pct"/>
            <w:tcBorders>
              <w:top w:val="single" w:sz="8" w:space="0" w:color="auto"/>
              <w:left w:val="nil"/>
              <w:bottom w:val="nil"/>
              <w:right w:val="nil"/>
            </w:tcBorders>
            <w:vAlign w:val="bottom"/>
          </w:tcPr>
          <w:p w14:paraId="7A756427" w14:textId="77777777" w:rsidR="00680C53" w:rsidRPr="00680C53" w:rsidRDefault="00680C53" w:rsidP="00680C53">
            <w:pPr>
              <w:jc w:val="right"/>
              <w:rPr>
                <w:sz w:val="20"/>
                <w:szCs w:val="20"/>
                <w:lang w:val="ky-KG"/>
              </w:rPr>
            </w:pPr>
            <w:r w:rsidRPr="00680C53">
              <w:rPr>
                <w:sz w:val="20"/>
                <w:szCs w:val="20"/>
                <w:lang w:val="ky-KG"/>
              </w:rPr>
              <w:t>103,4</w:t>
            </w:r>
          </w:p>
        </w:tc>
        <w:tc>
          <w:tcPr>
            <w:tcW w:w="673" w:type="pct"/>
            <w:tcBorders>
              <w:top w:val="single" w:sz="8" w:space="0" w:color="auto"/>
              <w:left w:val="nil"/>
              <w:bottom w:val="nil"/>
              <w:right w:val="nil"/>
            </w:tcBorders>
            <w:vAlign w:val="bottom"/>
          </w:tcPr>
          <w:p w14:paraId="04902AE0" w14:textId="77777777" w:rsidR="00680C53" w:rsidRPr="00680C53" w:rsidRDefault="00680C53" w:rsidP="00680C53">
            <w:pPr>
              <w:jc w:val="right"/>
              <w:rPr>
                <w:sz w:val="20"/>
                <w:szCs w:val="20"/>
                <w:lang w:val="ky-KG"/>
              </w:rPr>
            </w:pPr>
            <w:r w:rsidRPr="00680C53">
              <w:rPr>
                <w:sz w:val="20"/>
                <w:szCs w:val="20"/>
                <w:lang w:val="ky-KG"/>
              </w:rPr>
              <w:t>103,6</w:t>
            </w:r>
          </w:p>
        </w:tc>
        <w:tc>
          <w:tcPr>
            <w:tcW w:w="1013" w:type="pct"/>
            <w:tcBorders>
              <w:top w:val="single" w:sz="8" w:space="0" w:color="auto"/>
              <w:left w:val="nil"/>
              <w:bottom w:val="nil"/>
              <w:right w:val="nil"/>
            </w:tcBorders>
            <w:vAlign w:val="bottom"/>
          </w:tcPr>
          <w:p w14:paraId="29C98CD9" w14:textId="77777777" w:rsidR="00680C53" w:rsidRPr="00680C53" w:rsidRDefault="00680C53" w:rsidP="00680C53">
            <w:pPr>
              <w:jc w:val="right"/>
              <w:rPr>
                <w:sz w:val="20"/>
                <w:szCs w:val="20"/>
                <w:lang w:val="ky-KG"/>
              </w:rPr>
            </w:pPr>
            <w:r w:rsidRPr="00680C53">
              <w:rPr>
                <w:sz w:val="20"/>
                <w:szCs w:val="20"/>
                <w:lang w:val="ky-KG"/>
              </w:rPr>
              <w:t>107,1</w:t>
            </w:r>
          </w:p>
        </w:tc>
      </w:tr>
      <w:tr w:rsidR="00680C53" w:rsidRPr="00680C53" w14:paraId="3241F707" w14:textId="77777777" w:rsidTr="00A75BDA">
        <w:tblPrEx>
          <w:tblBorders>
            <w:top w:val="none" w:sz="0" w:space="0" w:color="auto"/>
            <w:bottom w:val="none" w:sz="0" w:space="0" w:color="auto"/>
          </w:tblBorders>
          <w:tblLook w:val="0000" w:firstRow="0" w:lastRow="0" w:firstColumn="0" w:lastColumn="0" w:noHBand="0" w:noVBand="0"/>
        </w:tblPrEx>
        <w:trPr>
          <w:cantSplit/>
        </w:trPr>
        <w:tc>
          <w:tcPr>
            <w:tcW w:w="1976" w:type="pct"/>
          </w:tcPr>
          <w:p w14:paraId="4245774B" w14:textId="77777777" w:rsidR="00680C53" w:rsidRPr="00680C53" w:rsidRDefault="00680C53" w:rsidP="00680C53">
            <w:pPr>
              <w:spacing w:before="40" w:after="40"/>
              <w:rPr>
                <w:rFonts w:eastAsia="SimSun"/>
                <w:sz w:val="20"/>
                <w:szCs w:val="20"/>
              </w:rPr>
            </w:pPr>
            <w:r w:rsidRPr="00680C53">
              <w:rPr>
                <w:rFonts w:eastAsia="SimSun"/>
                <w:sz w:val="20"/>
                <w:szCs w:val="20"/>
                <w:lang w:val="ky-KG"/>
              </w:rPr>
              <w:t xml:space="preserve">  </w:t>
            </w:r>
            <w:proofErr w:type="spellStart"/>
            <w:r w:rsidRPr="00680C53">
              <w:rPr>
                <w:rFonts w:eastAsia="SimSun"/>
                <w:sz w:val="20"/>
                <w:szCs w:val="20"/>
              </w:rPr>
              <w:t>анын</w:t>
            </w:r>
            <w:proofErr w:type="spellEnd"/>
            <w:r w:rsidRPr="00680C53">
              <w:rPr>
                <w:rFonts w:eastAsia="SimSun"/>
                <w:sz w:val="20"/>
                <w:szCs w:val="20"/>
              </w:rPr>
              <w:t xml:space="preserve"> </w:t>
            </w:r>
            <w:proofErr w:type="spellStart"/>
            <w:r w:rsidRPr="00680C53">
              <w:rPr>
                <w:rFonts w:eastAsia="SimSun"/>
                <w:sz w:val="20"/>
                <w:szCs w:val="20"/>
              </w:rPr>
              <w:t>ичинен</w:t>
            </w:r>
            <w:proofErr w:type="spellEnd"/>
            <w:r w:rsidRPr="00680C53">
              <w:rPr>
                <w:rFonts w:eastAsia="SimSun"/>
                <w:sz w:val="20"/>
                <w:szCs w:val="20"/>
              </w:rPr>
              <w:t>:</w:t>
            </w:r>
          </w:p>
        </w:tc>
        <w:tc>
          <w:tcPr>
            <w:tcW w:w="694" w:type="pct"/>
            <w:vAlign w:val="bottom"/>
          </w:tcPr>
          <w:p w14:paraId="7DFE3E13" w14:textId="77777777" w:rsidR="00680C53" w:rsidRPr="00680C53" w:rsidRDefault="00680C53" w:rsidP="00680C53">
            <w:pPr>
              <w:jc w:val="right"/>
              <w:rPr>
                <w:sz w:val="20"/>
                <w:szCs w:val="20"/>
              </w:rPr>
            </w:pPr>
            <w:r w:rsidRPr="00680C53">
              <w:rPr>
                <w:sz w:val="20"/>
                <w:szCs w:val="20"/>
                <w:lang w:val="ky-KG"/>
              </w:rPr>
              <w:t> </w:t>
            </w:r>
          </w:p>
        </w:tc>
        <w:tc>
          <w:tcPr>
            <w:tcW w:w="644" w:type="pct"/>
            <w:vAlign w:val="bottom"/>
          </w:tcPr>
          <w:p w14:paraId="1DA06A32" w14:textId="77777777" w:rsidR="00680C53" w:rsidRPr="00680C53" w:rsidRDefault="00680C53" w:rsidP="00680C53">
            <w:pPr>
              <w:jc w:val="right"/>
              <w:rPr>
                <w:sz w:val="20"/>
                <w:szCs w:val="20"/>
              </w:rPr>
            </w:pPr>
            <w:r w:rsidRPr="00680C53">
              <w:rPr>
                <w:sz w:val="20"/>
                <w:szCs w:val="20"/>
                <w:lang w:val="ky-KG"/>
              </w:rPr>
              <w:t> </w:t>
            </w:r>
          </w:p>
        </w:tc>
        <w:tc>
          <w:tcPr>
            <w:tcW w:w="673" w:type="pct"/>
            <w:vAlign w:val="bottom"/>
          </w:tcPr>
          <w:p w14:paraId="2E16CD6B" w14:textId="77777777" w:rsidR="00680C53" w:rsidRPr="00680C53" w:rsidRDefault="00680C53" w:rsidP="00680C53">
            <w:pPr>
              <w:jc w:val="right"/>
              <w:rPr>
                <w:sz w:val="20"/>
                <w:szCs w:val="20"/>
              </w:rPr>
            </w:pPr>
            <w:r w:rsidRPr="00680C53">
              <w:rPr>
                <w:sz w:val="20"/>
                <w:szCs w:val="20"/>
                <w:lang w:val="ky-KG"/>
              </w:rPr>
              <w:t> </w:t>
            </w:r>
          </w:p>
        </w:tc>
        <w:tc>
          <w:tcPr>
            <w:tcW w:w="1013" w:type="pct"/>
            <w:vAlign w:val="bottom"/>
          </w:tcPr>
          <w:p w14:paraId="3BD33FC3" w14:textId="77777777" w:rsidR="00680C53" w:rsidRPr="00680C53" w:rsidRDefault="00680C53" w:rsidP="00680C53">
            <w:pPr>
              <w:jc w:val="right"/>
              <w:rPr>
                <w:sz w:val="20"/>
                <w:szCs w:val="20"/>
              </w:rPr>
            </w:pPr>
            <w:r w:rsidRPr="00680C53">
              <w:rPr>
                <w:sz w:val="20"/>
                <w:szCs w:val="20"/>
                <w:lang w:val="ky-KG"/>
              </w:rPr>
              <w:t> </w:t>
            </w:r>
          </w:p>
        </w:tc>
      </w:tr>
      <w:tr w:rsidR="00680C53" w:rsidRPr="00680C53" w14:paraId="7B49BCCC" w14:textId="77777777" w:rsidTr="00A75BDA">
        <w:tblPrEx>
          <w:tblBorders>
            <w:top w:val="none" w:sz="0" w:space="0" w:color="auto"/>
            <w:bottom w:val="none" w:sz="0" w:space="0" w:color="auto"/>
          </w:tblBorders>
          <w:tblLook w:val="0000" w:firstRow="0" w:lastRow="0" w:firstColumn="0" w:lastColumn="0" w:noHBand="0" w:noVBand="0"/>
        </w:tblPrEx>
        <w:trPr>
          <w:cantSplit/>
        </w:trPr>
        <w:tc>
          <w:tcPr>
            <w:tcW w:w="1976" w:type="pct"/>
          </w:tcPr>
          <w:p w14:paraId="27AEA38F" w14:textId="77777777" w:rsidR="00680C53" w:rsidRPr="00680C53" w:rsidRDefault="00680C53" w:rsidP="00680C53">
            <w:pPr>
              <w:spacing w:before="40" w:after="40"/>
              <w:ind w:firstLine="113"/>
              <w:rPr>
                <w:rFonts w:eastAsia="SimSun"/>
                <w:sz w:val="20"/>
                <w:szCs w:val="20"/>
              </w:rPr>
            </w:pPr>
            <w:r w:rsidRPr="00680C53">
              <w:rPr>
                <w:rFonts w:eastAsia="SimSun"/>
                <w:sz w:val="20"/>
                <w:szCs w:val="20"/>
              </w:rPr>
              <w:t>к</w:t>
            </w:r>
            <w:r w:rsidRPr="00680C53">
              <w:rPr>
                <w:rFonts w:eastAsia="SimSun"/>
                <w:sz w:val="20"/>
                <w:szCs w:val="20"/>
                <w:lang w:val="ky-KG"/>
              </w:rPr>
              <w:t>ийим тигүүчү материалдар</w:t>
            </w:r>
          </w:p>
        </w:tc>
        <w:tc>
          <w:tcPr>
            <w:tcW w:w="694" w:type="pct"/>
            <w:vAlign w:val="bottom"/>
          </w:tcPr>
          <w:p w14:paraId="71C55A85" w14:textId="77777777" w:rsidR="00680C53" w:rsidRPr="00680C53" w:rsidRDefault="00680C53" w:rsidP="00680C53">
            <w:pPr>
              <w:jc w:val="right"/>
              <w:rPr>
                <w:sz w:val="20"/>
                <w:szCs w:val="20"/>
                <w:lang w:val="ky-KG"/>
              </w:rPr>
            </w:pPr>
            <w:r w:rsidRPr="00680C53">
              <w:rPr>
                <w:sz w:val="20"/>
                <w:szCs w:val="20"/>
                <w:lang w:val="ky-KG"/>
              </w:rPr>
              <w:t>102,7</w:t>
            </w:r>
          </w:p>
        </w:tc>
        <w:tc>
          <w:tcPr>
            <w:tcW w:w="644" w:type="pct"/>
            <w:vAlign w:val="bottom"/>
          </w:tcPr>
          <w:p w14:paraId="3B2E9BA6" w14:textId="77777777" w:rsidR="00680C53" w:rsidRPr="00680C53" w:rsidRDefault="00680C53" w:rsidP="00680C53">
            <w:pPr>
              <w:jc w:val="right"/>
              <w:rPr>
                <w:sz w:val="20"/>
                <w:szCs w:val="20"/>
                <w:lang w:val="ky-KG"/>
              </w:rPr>
            </w:pPr>
            <w:r w:rsidRPr="00680C53">
              <w:rPr>
                <w:sz w:val="20"/>
                <w:szCs w:val="20"/>
                <w:lang w:val="ky-KG"/>
              </w:rPr>
              <w:t>107,9</w:t>
            </w:r>
          </w:p>
        </w:tc>
        <w:tc>
          <w:tcPr>
            <w:tcW w:w="673" w:type="pct"/>
            <w:vAlign w:val="bottom"/>
          </w:tcPr>
          <w:p w14:paraId="0616088C" w14:textId="77777777" w:rsidR="00680C53" w:rsidRPr="00680C53" w:rsidRDefault="00680C53" w:rsidP="00680C53">
            <w:pPr>
              <w:jc w:val="right"/>
              <w:rPr>
                <w:sz w:val="20"/>
                <w:szCs w:val="20"/>
                <w:lang w:val="ky-KG"/>
              </w:rPr>
            </w:pPr>
            <w:r w:rsidRPr="00680C53">
              <w:rPr>
                <w:sz w:val="20"/>
                <w:szCs w:val="20"/>
                <w:lang w:val="ky-KG"/>
              </w:rPr>
              <w:t>107,7</w:t>
            </w:r>
          </w:p>
        </w:tc>
        <w:tc>
          <w:tcPr>
            <w:tcW w:w="1013" w:type="pct"/>
            <w:vAlign w:val="bottom"/>
          </w:tcPr>
          <w:p w14:paraId="1652A327" w14:textId="77777777" w:rsidR="00680C53" w:rsidRPr="00680C53" w:rsidRDefault="00680C53" w:rsidP="00680C53">
            <w:pPr>
              <w:jc w:val="right"/>
              <w:rPr>
                <w:sz w:val="20"/>
                <w:szCs w:val="20"/>
                <w:lang w:val="ky-KG"/>
              </w:rPr>
            </w:pPr>
            <w:r w:rsidRPr="00680C53">
              <w:rPr>
                <w:sz w:val="20"/>
                <w:szCs w:val="20"/>
                <w:lang w:val="ky-KG"/>
              </w:rPr>
              <w:t>110,3</w:t>
            </w:r>
          </w:p>
        </w:tc>
      </w:tr>
      <w:tr w:rsidR="00680C53" w:rsidRPr="00680C53" w14:paraId="1C206218" w14:textId="77777777" w:rsidTr="00A75BDA">
        <w:tblPrEx>
          <w:tblBorders>
            <w:top w:val="none" w:sz="0" w:space="0" w:color="auto"/>
            <w:bottom w:val="none" w:sz="0" w:space="0" w:color="auto"/>
          </w:tblBorders>
          <w:tblLook w:val="0000" w:firstRow="0" w:lastRow="0" w:firstColumn="0" w:lastColumn="0" w:noHBand="0" w:noVBand="0"/>
        </w:tblPrEx>
        <w:trPr>
          <w:cantSplit/>
        </w:trPr>
        <w:tc>
          <w:tcPr>
            <w:tcW w:w="1976" w:type="pct"/>
          </w:tcPr>
          <w:p w14:paraId="56DCCFB3" w14:textId="77777777" w:rsidR="00680C53" w:rsidRPr="00680C53" w:rsidRDefault="00680C53" w:rsidP="00680C53">
            <w:pPr>
              <w:spacing w:before="40" w:after="40"/>
              <w:ind w:left="113" w:hanging="113"/>
              <w:rPr>
                <w:rFonts w:eastAsia="SimSun"/>
                <w:sz w:val="20"/>
                <w:szCs w:val="20"/>
              </w:rPr>
            </w:pPr>
            <w:r w:rsidRPr="00680C53">
              <w:rPr>
                <w:rFonts w:eastAsia="SimSun"/>
                <w:sz w:val="20"/>
                <w:szCs w:val="20"/>
                <w:lang w:val="ky-KG"/>
              </w:rPr>
              <w:t>Бут кийим</w:t>
            </w:r>
          </w:p>
        </w:tc>
        <w:tc>
          <w:tcPr>
            <w:tcW w:w="694" w:type="pct"/>
            <w:vAlign w:val="bottom"/>
          </w:tcPr>
          <w:p w14:paraId="7018EDF3" w14:textId="77777777" w:rsidR="00680C53" w:rsidRPr="00680C53" w:rsidRDefault="00680C53" w:rsidP="00680C53">
            <w:pPr>
              <w:jc w:val="right"/>
              <w:rPr>
                <w:sz w:val="20"/>
                <w:szCs w:val="20"/>
                <w:lang w:val="ky-KG"/>
              </w:rPr>
            </w:pPr>
            <w:r w:rsidRPr="00680C53">
              <w:rPr>
                <w:sz w:val="20"/>
                <w:szCs w:val="20"/>
                <w:lang w:val="ky-KG"/>
              </w:rPr>
              <w:t>100,5</w:t>
            </w:r>
          </w:p>
        </w:tc>
        <w:tc>
          <w:tcPr>
            <w:tcW w:w="644" w:type="pct"/>
            <w:vAlign w:val="bottom"/>
          </w:tcPr>
          <w:p w14:paraId="076D8103" w14:textId="77777777" w:rsidR="00680C53" w:rsidRPr="00680C53" w:rsidRDefault="00680C53" w:rsidP="00680C53">
            <w:pPr>
              <w:jc w:val="right"/>
              <w:rPr>
                <w:sz w:val="20"/>
                <w:szCs w:val="20"/>
                <w:lang w:val="ky-KG"/>
              </w:rPr>
            </w:pPr>
            <w:r w:rsidRPr="00680C53">
              <w:rPr>
                <w:sz w:val="20"/>
                <w:szCs w:val="20"/>
                <w:lang w:val="ky-KG"/>
              </w:rPr>
              <w:t>104,9</w:t>
            </w:r>
          </w:p>
        </w:tc>
        <w:tc>
          <w:tcPr>
            <w:tcW w:w="673" w:type="pct"/>
            <w:vAlign w:val="bottom"/>
          </w:tcPr>
          <w:p w14:paraId="0EFAFBC7" w14:textId="77777777" w:rsidR="00680C53" w:rsidRPr="00680C53" w:rsidRDefault="00680C53" w:rsidP="00680C53">
            <w:pPr>
              <w:jc w:val="right"/>
              <w:rPr>
                <w:sz w:val="20"/>
                <w:szCs w:val="20"/>
                <w:lang w:val="ky-KG"/>
              </w:rPr>
            </w:pPr>
            <w:r w:rsidRPr="00680C53">
              <w:rPr>
                <w:sz w:val="20"/>
                <w:szCs w:val="20"/>
                <w:lang w:val="ky-KG"/>
              </w:rPr>
              <w:t>105,1</w:t>
            </w:r>
          </w:p>
        </w:tc>
        <w:tc>
          <w:tcPr>
            <w:tcW w:w="1013" w:type="pct"/>
            <w:vAlign w:val="bottom"/>
          </w:tcPr>
          <w:p w14:paraId="4D99B0CC" w14:textId="77777777" w:rsidR="00680C53" w:rsidRPr="00680C53" w:rsidRDefault="00680C53" w:rsidP="00680C53">
            <w:pPr>
              <w:jc w:val="right"/>
              <w:rPr>
                <w:sz w:val="20"/>
                <w:szCs w:val="20"/>
                <w:lang w:val="ky-KG"/>
              </w:rPr>
            </w:pPr>
            <w:r w:rsidRPr="00680C53">
              <w:rPr>
                <w:sz w:val="20"/>
                <w:szCs w:val="20"/>
                <w:lang w:val="ky-KG"/>
              </w:rPr>
              <w:t>109,6</w:t>
            </w:r>
          </w:p>
        </w:tc>
      </w:tr>
      <w:tr w:rsidR="00680C53" w:rsidRPr="00680C53" w14:paraId="6822D392" w14:textId="77777777" w:rsidTr="00A75BDA">
        <w:tblPrEx>
          <w:tblBorders>
            <w:top w:val="none" w:sz="0" w:space="0" w:color="auto"/>
            <w:bottom w:val="none" w:sz="0" w:space="0" w:color="auto"/>
          </w:tblBorders>
          <w:tblLook w:val="0000" w:firstRow="0" w:lastRow="0" w:firstColumn="0" w:lastColumn="0" w:noHBand="0" w:noVBand="0"/>
        </w:tblPrEx>
        <w:trPr>
          <w:cantSplit/>
        </w:trPr>
        <w:tc>
          <w:tcPr>
            <w:tcW w:w="1976" w:type="pct"/>
          </w:tcPr>
          <w:p w14:paraId="21600059" w14:textId="77777777" w:rsidR="00680C53" w:rsidRPr="00680C53" w:rsidRDefault="00680C53" w:rsidP="00680C53">
            <w:pPr>
              <w:spacing w:before="40" w:after="40"/>
              <w:ind w:left="113" w:hanging="113"/>
              <w:rPr>
                <w:rFonts w:eastAsia="SimSun"/>
                <w:sz w:val="20"/>
                <w:szCs w:val="20"/>
              </w:rPr>
            </w:pPr>
            <w:r w:rsidRPr="00680C53">
              <w:rPr>
                <w:rFonts w:eastAsia="SimSun"/>
                <w:sz w:val="20"/>
                <w:szCs w:val="20"/>
                <w:lang w:val="ky-KG"/>
              </w:rPr>
              <w:t>Турак жайларды күтүү жана оңдоо үчүн материалдар</w:t>
            </w:r>
          </w:p>
        </w:tc>
        <w:tc>
          <w:tcPr>
            <w:tcW w:w="694" w:type="pct"/>
            <w:vAlign w:val="bottom"/>
          </w:tcPr>
          <w:p w14:paraId="7AFA10B3" w14:textId="77777777" w:rsidR="00680C53" w:rsidRPr="00680C53" w:rsidRDefault="00680C53" w:rsidP="00680C53">
            <w:pPr>
              <w:jc w:val="right"/>
              <w:rPr>
                <w:sz w:val="20"/>
                <w:szCs w:val="20"/>
                <w:lang w:val="ky-KG"/>
              </w:rPr>
            </w:pPr>
            <w:r w:rsidRPr="00680C53">
              <w:rPr>
                <w:sz w:val="20"/>
                <w:szCs w:val="20"/>
                <w:lang w:val="ky-KG"/>
              </w:rPr>
              <w:t>100,1</w:t>
            </w:r>
          </w:p>
        </w:tc>
        <w:tc>
          <w:tcPr>
            <w:tcW w:w="644" w:type="pct"/>
            <w:vAlign w:val="bottom"/>
          </w:tcPr>
          <w:p w14:paraId="665F8FF9" w14:textId="77777777" w:rsidR="00680C53" w:rsidRPr="00680C53" w:rsidRDefault="00680C53" w:rsidP="00680C53">
            <w:pPr>
              <w:jc w:val="right"/>
              <w:rPr>
                <w:sz w:val="20"/>
                <w:szCs w:val="20"/>
                <w:lang w:val="ky-KG"/>
              </w:rPr>
            </w:pPr>
            <w:r w:rsidRPr="00680C53">
              <w:rPr>
                <w:sz w:val="20"/>
                <w:szCs w:val="20"/>
                <w:lang w:val="ky-KG"/>
              </w:rPr>
              <w:t>108,1</w:t>
            </w:r>
          </w:p>
        </w:tc>
        <w:tc>
          <w:tcPr>
            <w:tcW w:w="673" w:type="pct"/>
            <w:vAlign w:val="bottom"/>
          </w:tcPr>
          <w:p w14:paraId="7B23217D" w14:textId="77777777" w:rsidR="00680C53" w:rsidRPr="00680C53" w:rsidRDefault="00680C53" w:rsidP="00680C53">
            <w:pPr>
              <w:jc w:val="right"/>
              <w:rPr>
                <w:sz w:val="20"/>
                <w:szCs w:val="20"/>
                <w:lang w:val="ky-KG"/>
              </w:rPr>
            </w:pPr>
            <w:r w:rsidRPr="00680C53">
              <w:rPr>
                <w:sz w:val="20"/>
                <w:szCs w:val="20"/>
                <w:lang w:val="ky-KG"/>
              </w:rPr>
              <w:t>108,0</w:t>
            </w:r>
          </w:p>
        </w:tc>
        <w:tc>
          <w:tcPr>
            <w:tcW w:w="1013" w:type="pct"/>
            <w:vAlign w:val="bottom"/>
          </w:tcPr>
          <w:p w14:paraId="0DC8B70B" w14:textId="77777777" w:rsidR="00680C53" w:rsidRPr="00680C53" w:rsidRDefault="00680C53" w:rsidP="00680C53">
            <w:pPr>
              <w:jc w:val="right"/>
              <w:rPr>
                <w:sz w:val="20"/>
                <w:szCs w:val="20"/>
                <w:lang w:val="ky-KG"/>
              </w:rPr>
            </w:pPr>
            <w:r w:rsidRPr="00680C53">
              <w:rPr>
                <w:sz w:val="20"/>
                <w:szCs w:val="20"/>
                <w:lang w:val="ky-KG"/>
              </w:rPr>
              <w:t>107,8</w:t>
            </w:r>
          </w:p>
        </w:tc>
      </w:tr>
      <w:tr w:rsidR="00680C53" w:rsidRPr="00680C53" w14:paraId="2DC0165C" w14:textId="77777777" w:rsidTr="00A75BDA">
        <w:tblPrEx>
          <w:tblBorders>
            <w:top w:val="none" w:sz="0" w:space="0" w:color="auto"/>
            <w:bottom w:val="none" w:sz="0" w:space="0" w:color="auto"/>
          </w:tblBorders>
          <w:tblLook w:val="0000" w:firstRow="0" w:lastRow="0" w:firstColumn="0" w:lastColumn="0" w:noHBand="0" w:noVBand="0"/>
        </w:tblPrEx>
        <w:trPr>
          <w:cantSplit/>
        </w:trPr>
        <w:tc>
          <w:tcPr>
            <w:tcW w:w="1976" w:type="pct"/>
          </w:tcPr>
          <w:p w14:paraId="1B1B792F" w14:textId="77777777" w:rsidR="00680C53" w:rsidRPr="00680C53" w:rsidRDefault="00680C53" w:rsidP="00680C53">
            <w:pPr>
              <w:spacing w:before="40" w:after="40"/>
              <w:ind w:left="113" w:hanging="113"/>
              <w:rPr>
                <w:rFonts w:eastAsia="SimSun"/>
                <w:sz w:val="20"/>
                <w:szCs w:val="20"/>
              </w:rPr>
            </w:pPr>
            <w:proofErr w:type="spellStart"/>
            <w:r w:rsidRPr="00680C53">
              <w:rPr>
                <w:rFonts w:eastAsia="SimSun"/>
                <w:sz w:val="20"/>
                <w:szCs w:val="20"/>
              </w:rPr>
              <w:t>Суу</w:t>
            </w:r>
            <w:proofErr w:type="spellEnd"/>
            <w:r w:rsidRPr="00680C53">
              <w:rPr>
                <w:rFonts w:eastAsia="SimSun"/>
                <w:sz w:val="20"/>
                <w:szCs w:val="20"/>
              </w:rPr>
              <w:t xml:space="preserve"> </w:t>
            </w:r>
            <w:proofErr w:type="spellStart"/>
            <w:r w:rsidRPr="00680C53">
              <w:rPr>
                <w:rFonts w:eastAsia="SimSun"/>
                <w:sz w:val="20"/>
                <w:szCs w:val="20"/>
              </w:rPr>
              <w:t>менен</w:t>
            </w:r>
            <w:proofErr w:type="spellEnd"/>
            <w:r w:rsidRPr="00680C53">
              <w:rPr>
                <w:rFonts w:eastAsia="SimSun"/>
                <w:sz w:val="20"/>
                <w:szCs w:val="20"/>
              </w:rPr>
              <w:t xml:space="preserve"> </w:t>
            </w:r>
            <w:proofErr w:type="spellStart"/>
            <w:r w:rsidRPr="00680C53">
              <w:rPr>
                <w:rFonts w:eastAsia="SimSun"/>
                <w:sz w:val="20"/>
                <w:szCs w:val="20"/>
              </w:rPr>
              <w:t>жабдуу</w:t>
            </w:r>
            <w:proofErr w:type="spellEnd"/>
            <w:r w:rsidRPr="00680C53">
              <w:rPr>
                <w:rFonts w:eastAsia="SimSun"/>
                <w:sz w:val="20"/>
                <w:szCs w:val="20"/>
              </w:rPr>
              <w:t xml:space="preserve"> (</w:t>
            </w:r>
            <w:proofErr w:type="spellStart"/>
            <w:r w:rsidRPr="00680C53">
              <w:rPr>
                <w:rFonts w:eastAsia="SimSun"/>
                <w:sz w:val="20"/>
                <w:szCs w:val="20"/>
              </w:rPr>
              <w:t>муздак</w:t>
            </w:r>
            <w:proofErr w:type="spellEnd"/>
            <w:r w:rsidRPr="00680C53">
              <w:rPr>
                <w:rFonts w:eastAsia="SimSun"/>
                <w:sz w:val="20"/>
                <w:szCs w:val="20"/>
              </w:rPr>
              <w:t xml:space="preserve"> </w:t>
            </w:r>
            <w:proofErr w:type="spellStart"/>
            <w:r w:rsidRPr="00680C53">
              <w:rPr>
                <w:rFonts w:eastAsia="SimSun"/>
                <w:sz w:val="20"/>
                <w:szCs w:val="20"/>
              </w:rPr>
              <w:t>суу</w:t>
            </w:r>
            <w:proofErr w:type="spellEnd"/>
            <w:r w:rsidRPr="00680C53">
              <w:rPr>
                <w:rFonts w:eastAsia="SimSun"/>
                <w:sz w:val="20"/>
                <w:szCs w:val="20"/>
              </w:rPr>
              <w:t>)</w:t>
            </w:r>
          </w:p>
        </w:tc>
        <w:tc>
          <w:tcPr>
            <w:tcW w:w="694" w:type="pct"/>
            <w:vAlign w:val="bottom"/>
          </w:tcPr>
          <w:p w14:paraId="0804BE32" w14:textId="77777777" w:rsidR="00680C53" w:rsidRPr="00680C53" w:rsidRDefault="00680C53" w:rsidP="00680C53">
            <w:pPr>
              <w:jc w:val="right"/>
              <w:rPr>
                <w:sz w:val="20"/>
                <w:szCs w:val="20"/>
                <w:lang w:val="ky-KG"/>
              </w:rPr>
            </w:pPr>
            <w:r w:rsidRPr="00680C53">
              <w:rPr>
                <w:sz w:val="20"/>
                <w:szCs w:val="20"/>
                <w:lang w:val="ky-KG"/>
              </w:rPr>
              <w:t>100,0</w:t>
            </w:r>
          </w:p>
        </w:tc>
        <w:tc>
          <w:tcPr>
            <w:tcW w:w="644" w:type="pct"/>
            <w:vAlign w:val="bottom"/>
          </w:tcPr>
          <w:p w14:paraId="39012788" w14:textId="77777777" w:rsidR="00680C53" w:rsidRPr="00680C53" w:rsidRDefault="00680C53" w:rsidP="00680C53">
            <w:pPr>
              <w:jc w:val="right"/>
              <w:rPr>
                <w:sz w:val="20"/>
                <w:szCs w:val="20"/>
                <w:lang w:val="ky-KG"/>
              </w:rPr>
            </w:pPr>
            <w:r w:rsidRPr="00680C53">
              <w:rPr>
                <w:sz w:val="20"/>
                <w:szCs w:val="20"/>
                <w:lang w:val="ky-KG"/>
              </w:rPr>
              <w:t>100,5</w:t>
            </w:r>
          </w:p>
        </w:tc>
        <w:tc>
          <w:tcPr>
            <w:tcW w:w="673" w:type="pct"/>
            <w:vAlign w:val="bottom"/>
          </w:tcPr>
          <w:p w14:paraId="7C565C0D" w14:textId="77777777" w:rsidR="00680C53" w:rsidRPr="00680C53" w:rsidRDefault="00680C53" w:rsidP="00680C53">
            <w:pPr>
              <w:jc w:val="right"/>
              <w:rPr>
                <w:sz w:val="20"/>
                <w:szCs w:val="20"/>
                <w:lang w:val="ky-KG"/>
              </w:rPr>
            </w:pPr>
            <w:r w:rsidRPr="00680C53">
              <w:rPr>
                <w:sz w:val="20"/>
                <w:szCs w:val="20"/>
                <w:lang w:val="ky-KG"/>
              </w:rPr>
              <w:t>105,8</w:t>
            </w:r>
          </w:p>
        </w:tc>
        <w:tc>
          <w:tcPr>
            <w:tcW w:w="1013" w:type="pct"/>
            <w:vAlign w:val="bottom"/>
          </w:tcPr>
          <w:p w14:paraId="18166226" w14:textId="77777777" w:rsidR="00680C53" w:rsidRPr="00680C53" w:rsidRDefault="00680C53" w:rsidP="00680C53">
            <w:pPr>
              <w:jc w:val="right"/>
              <w:rPr>
                <w:sz w:val="20"/>
                <w:szCs w:val="20"/>
                <w:lang w:val="ky-KG"/>
              </w:rPr>
            </w:pPr>
            <w:r w:rsidRPr="00680C53">
              <w:rPr>
                <w:sz w:val="20"/>
                <w:szCs w:val="20"/>
                <w:lang w:val="ky-KG"/>
              </w:rPr>
              <w:t>120,1</w:t>
            </w:r>
          </w:p>
        </w:tc>
      </w:tr>
      <w:tr w:rsidR="00680C53" w:rsidRPr="00680C53" w14:paraId="385F85B9" w14:textId="77777777" w:rsidTr="00A75BDA">
        <w:tblPrEx>
          <w:tblBorders>
            <w:top w:val="none" w:sz="0" w:space="0" w:color="auto"/>
            <w:bottom w:val="none" w:sz="0" w:space="0" w:color="auto"/>
          </w:tblBorders>
          <w:tblLook w:val="0000" w:firstRow="0" w:lastRow="0" w:firstColumn="0" w:lastColumn="0" w:noHBand="0" w:noVBand="0"/>
        </w:tblPrEx>
        <w:trPr>
          <w:cantSplit/>
        </w:trPr>
        <w:tc>
          <w:tcPr>
            <w:tcW w:w="1976" w:type="pct"/>
          </w:tcPr>
          <w:p w14:paraId="3D2696FF" w14:textId="77777777" w:rsidR="00680C53" w:rsidRPr="00680C53" w:rsidRDefault="00680C53" w:rsidP="00680C53">
            <w:pPr>
              <w:spacing w:before="40" w:after="40"/>
              <w:ind w:left="113" w:hanging="113"/>
              <w:rPr>
                <w:rFonts w:eastAsia="SimSun"/>
                <w:sz w:val="20"/>
                <w:szCs w:val="20"/>
                <w:lang w:val="ky-KG"/>
              </w:rPr>
            </w:pPr>
            <w:r w:rsidRPr="00680C53">
              <w:rPr>
                <w:rFonts w:eastAsia="SimSun"/>
                <w:sz w:val="20"/>
                <w:szCs w:val="20"/>
                <w:lang w:val="ky-KG"/>
              </w:rPr>
              <w:t>Электр энергия, негизги тариф</w:t>
            </w:r>
          </w:p>
        </w:tc>
        <w:tc>
          <w:tcPr>
            <w:tcW w:w="694" w:type="pct"/>
            <w:vAlign w:val="bottom"/>
          </w:tcPr>
          <w:p w14:paraId="0C7B8ABC" w14:textId="77777777" w:rsidR="00680C53" w:rsidRPr="00680C53" w:rsidRDefault="00680C53" w:rsidP="00680C53">
            <w:pPr>
              <w:jc w:val="right"/>
              <w:rPr>
                <w:sz w:val="20"/>
                <w:szCs w:val="20"/>
                <w:lang w:val="ky-KG"/>
              </w:rPr>
            </w:pPr>
            <w:r w:rsidRPr="00680C53">
              <w:rPr>
                <w:sz w:val="20"/>
                <w:szCs w:val="20"/>
                <w:lang w:val="ky-KG"/>
              </w:rPr>
              <w:t>100,0</w:t>
            </w:r>
          </w:p>
        </w:tc>
        <w:tc>
          <w:tcPr>
            <w:tcW w:w="644" w:type="pct"/>
            <w:vAlign w:val="bottom"/>
          </w:tcPr>
          <w:p w14:paraId="7A85F675" w14:textId="77777777" w:rsidR="00680C53" w:rsidRPr="00680C53" w:rsidRDefault="00680C53" w:rsidP="00680C53">
            <w:pPr>
              <w:jc w:val="right"/>
              <w:rPr>
                <w:sz w:val="20"/>
                <w:szCs w:val="20"/>
                <w:lang w:val="ky-KG"/>
              </w:rPr>
            </w:pPr>
            <w:r w:rsidRPr="00680C53">
              <w:rPr>
                <w:sz w:val="20"/>
                <w:szCs w:val="20"/>
                <w:lang w:val="ky-KG"/>
              </w:rPr>
              <w:t>110,8</w:t>
            </w:r>
          </w:p>
        </w:tc>
        <w:tc>
          <w:tcPr>
            <w:tcW w:w="673" w:type="pct"/>
            <w:vAlign w:val="bottom"/>
          </w:tcPr>
          <w:p w14:paraId="004CCE22" w14:textId="77777777" w:rsidR="00680C53" w:rsidRPr="00680C53" w:rsidRDefault="00680C53" w:rsidP="00680C53">
            <w:pPr>
              <w:jc w:val="right"/>
              <w:rPr>
                <w:sz w:val="20"/>
                <w:szCs w:val="20"/>
                <w:lang w:val="ky-KG"/>
              </w:rPr>
            </w:pPr>
            <w:r w:rsidRPr="00680C53">
              <w:rPr>
                <w:sz w:val="20"/>
                <w:szCs w:val="20"/>
                <w:lang w:val="ky-KG"/>
              </w:rPr>
              <w:t>110,8</w:t>
            </w:r>
          </w:p>
        </w:tc>
        <w:tc>
          <w:tcPr>
            <w:tcW w:w="1013" w:type="pct"/>
            <w:vAlign w:val="bottom"/>
          </w:tcPr>
          <w:p w14:paraId="1D8CA9EC" w14:textId="77777777" w:rsidR="00680C53" w:rsidRPr="00680C53" w:rsidRDefault="00680C53" w:rsidP="00680C53">
            <w:pPr>
              <w:jc w:val="right"/>
              <w:rPr>
                <w:sz w:val="20"/>
                <w:szCs w:val="20"/>
                <w:lang w:val="ky-KG"/>
              </w:rPr>
            </w:pPr>
            <w:r w:rsidRPr="00680C53">
              <w:rPr>
                <w:sz w:val="20"/>
                <w:szCs w:val="20"/>
                <w:lang w:val="ky-KG"/>
              </w:rPr>
              <w:t>116,6</w:t>
            </w:r>
          </w:p>
        </w:tc>
      </w:tr>
      <w:tr w:rsidR="00680C53" w:rsidRPr="00680C53" w14:paraId="0370CDBF" w14:textId="77777777" w:rsidTr="00A75BDA">
        <w:tblPrEx>
          <w:tblBorders>
            <w:top w:val="none" w:sz="0" w:space="0" w:color="auto"/>
            <w:bottom w:val="none" w:sz="0" w:space="0" w:color="auto"/>
          </w:tblBorders>
          <w:tblLook w:val="0000" w:firstRow="0" w:lastRow="0" w:firstColumn="0" w:lastColumn="0" w:noHBand="0" w:noVBand="0"/>
        </w:tblPrEx>
        <w:trPr>
          <w:cantSplit/>
        </w:trPr>
        <w:tc>
          <w:tcPr>
            <w:tcW w:w="1976" w:type="pct"/>
          </w:tcPr>
          <w:p w14:paraId="4399DAE8" w14:textId="77777777" w:rsidR="00680C53" w:rsidRPr="00680C53" w:rsidRDefault="00680C53" w:rsidP="00680C53">
            <w:pPr>
              <w:spacing w:before="40" w:after="40"/>
              <w:ind w:left="113" w:hanging="113"/>
              <w:rPr>
                <w:rFonts w:eastAsia="SimSun"/>
                <w:sz w:val="20"/>
                <w:szCs w:val="20"/>
                <w:lang w:val="ky-KG"/>
              </w:rPr>
            </w:pPr>
            <w:r w:rsidRPr="00680C53">
              <w:rPr>
                <w:rFonts w:eastAsia="SimSun"/>
                <w:sz w:val="20"/>
                <w:szCs w:val="20"/>
                <w:lang w:val="ky-KG"/>
              </w:rPr>
              <w:t>Электр энергия, 700 кВт. с жогору</w:t>
            </w:r>
          </w:p>
        </w:tc>
        <w:tc>
          <w:tcPr>
            <w:tcW w:w="694" w:type="pct"/>
            <w:vAlign w:val="bottom"/>
          </w:tcPr>
          <w:p w14:paraId="006FC1D0" w14:textId="77777777" w:rsidR="00680C53" w:rsidRPr="00680C53" w:rsidRDefault="00680C53" w:rsidP="00680C53">
            <w:pPr>
              <w:jc w:val="right"/>
              <w:rPr>
                <w:sz w:val="20"/>
                <w:szCs w:val="20"/>
                <w:lang w:val="ky-KG"/>
              </w:rPr>
            </w:pPr>
            <w:r w:rsidRPr="00680C53">
              <w:rPr>
                <w:sz w:val="20"/>
                <w:szCs w:val="20"/>
                <w:lang w:val="ky-KG"/>
              </w:rPr>
              <w:t>100,0</w:t>
            </w:r>
          </w:p>
        </w:tc>
        <w:tc>
          <w:tcPr>
            <w:tcW w:w="644" w:type="pct"/>
            <w:vAlign w:val="bottom"/>
          </w:tcPr>
          <w:p w14:paraId="5A6AFFA2" w14:textId="77777777" w:rsidR="00680C53" w:rsidRPr="00680C53" w:rsidRDefault="00680C53" w:rsidP="00680C53">
            <w:pPr>
              <w:jc w:val="right"/>
              <w:rPr>
                <w:sz w:val="20"/>
                <w:szCs w:val="20"/>
                <w:lang w:val="ky-KG"/>
              </w:rPr>
            </w:pPr>
            <w:r w:rsidRPr="00680C53">
              <w:rPr>
                <w:sz w:val="20"/>
                <w:szCs w:val="20"/>
                <w:lang w:val="ky-KG"/>
              </w:rPr>
              <w:t>110,2</w:t>
            </w:r>
          </w:p>
        </w:tc>
        <w:tc>
          <w:tcPr>
            <w:tcW w:w="673" w:type="pct"/>
            <w:vAlign w:val="bottom"/>
          </w:tcPr>
          <w:p w14:paraId="55DDD719" w14:textId="77777777" w:rsidR="00680C53" w:rsidRPr="00680C53" w:rsidRDefault="00680C53" w:rsidP="00680C53">
            <w:pPr>
              <w:jc w:val="right"/>
              <w:rPr>
                <w:sz w:val="20"/>
                <w:szCs w:val="20"/>
                <w:lang w:val="ky-KG"/>
              </w:rPr>
            </w:pPr>
            <w:r w:rsidRPr="00680C53">
              <w:rPr>
                <w:sz w:val="20"/>
                <w:szCs w:val="20"/>
                <w:lang w:val="ky-KG"/>
              </w:rPr>
              <w:t>110,2</w:t>
            </w:r>
          </w:p>
        </w:tc>
        <w:tc>
          <w:tcPr>
            <w:tcW w:w="1013" w:type="pct"/>
            <w:vAlign w:val="bottom"/>
          </w:tcPr>
          <w:p w14:paraId="3A91B8F1" w14:textId="77777777" w:rsidR="00680C53" w:rsidRPr="00680C53" w:rsidRDefault="00680C53" w:rsidP="00680C53">
            <w:pPr>
              <w:jc w:val="right"/>
              <w:rPr>
                <w:sz w:val="20"/>
                <w:szCs w:val="20"/>
                <w:lang w:val="ky-KG"/>
              </w:rPr>
            </w:pPr>
            <w:r w:rsidRPr="00680C53">
              <w:rPr>
                <w:sz w:val="20"/>
                <w:szCs w:val="20"/>
                <w:lang w:val="ky-KG"/>
              </w:rPr>
              <w:t>106,5</w:t>
            </w:r>
          </w:p>
        </w:tc>
      </w:tr>
      <w:tr w:rsidR="00680C53" w:rsidRPr="00680C53" w14:paraId="0584059E" w14:textId="77777777" w:rsidTr="00A75BDA">
        <w:tblPrEx>
          <w:tblBorders>
            <w:top w:val="none" w:sz="0" w:space="0" w:color="auto"/>
            <w:bottom w:val="none" w:sz="0" w:space="0" w:color="auto"/>
          </w:tblBorders>
          <w:tblLook w:val="0000" w:firstRow="0" w:lastRow="0" w:firstColumn="0" w:lastColumn="0" w:noHBand="0" w:noVBand="0"/>
        </w:tblPrEx>
        <w:trPr>
          <w:cantSplit/>
        </w:trPr>
        <w:tc>
          <w:tcPr>
            <w:tcW w:w="1976" w:type="pct"/>
          </w:tcPr>
          <w:p w14:paraId="1991C3D9" w14:textId="77777777" w:rsidR="00680C53" w:rsidRPr="00680C53" w:rsidRDefault="00680C53" w:rsidP="00680C53">
            <w:pPr>
              <w:spacing w:before="40" w:after="40"/>
              <w:ind w:left="113" w:hanging="113"/>
              <w:rPr>
                <w:rFonts w:eastAsia="SimSun"/>
                <w:sz w:val="20"/>
                <w:szCs w:val="20"/>
                <w:lang w:val="ky-KG"/>
              </w:rPr>
            </w:pPr>
            <w:r w:rsidRPr="00680C53">
              <w:rPr>
                <w:rFonts w:eastAsia="SimSun"/>
                <w:sz w:val="20"/>
                <w:szCs w:val="20"/>
                <w:lang w:val="ky-KG"/>
              </w:rPr>
              <w:t>Газ</w:t>
            </w:r>
          </w:p>
        </w:tc>
        <w:tc>
          <w:tcPr>
            <w:tcW w:w="694" w:type="pct"/>
            <w:vAlign w:val="bottom"/>
          </w:tcPr>
          <w:p w14:paraId="08131CCC" w14:textId="77777777" w:rsidR="00680C53" w:rsidRPr="00680C53" w:rsidRDefault="00680C53" w:rsidP="00680C53">
            <w:pPr>
              <w:jc w:val="right"/>
              <w:rPr>
                <w:sz w:val="20"/>
                <w:szCs w:val="20"/>
                <w:lang w:val="ky-KG"/>
              </w:rPr>
            </w:pPr>
            <w:r w:rsidRPr="00680C53">
              <w:rPr>
                <w:sz w:val="20"/>
                <w:szCs w:val="20"/>
                <w:lang w:val="ky-KG"/>
              </w:rPr>
              <w:t>100,9</w:t>
            </w:r>
          </w:p>
        </w:tc>
        <w:tc>
          <w:tcPr>
            <w:tcW w:w="644" w:type="pct"/>
            <w:vAlign w:val="bottom"/>
          </w:tcPr>
          <w:p w14:paraId="60448417" w14:textId="77777777" w:rsidR="00680C53" w:rsidRPr="00680C53" w:rsidRDefault="00680C53" w:rsidP="00680C53">
            <w:pPr>
              <w:jc w:val="right"/>
              <w:rPr>
                <w:sz w:val="20"/>
                <w:szCs w:val="20"/>
                <w:lang w:val="ky-KG"/>
              </w:rPr>
            </w:pPr>
            <w:r w:rsidRPr="00680C53">
              <w:rPr>
                <w:sz w:val="20"/>
                <w:szCs w:val="20"/>
                <w:lang w:val="ky-KG"/>
              </w:rPr>
              <w:t>107,4</w:t>
            </w:r>
          </w:p>
        </w:tc>
        <w:tc>
          <w:tcPr>
            <w:tcW w:w="673" w:type="pct"/>
            <w:vAlign w:val="bottom"/>
          </w:tcPr>
          <w:p w14:paraId="3F8C5939" w14:textId="77777777" w:rsidR="00680C53" w:rsidRPr="00680C53" w:rsidRDefault="00680C53" w:rsidP="00680C53">
            <w:pPr>
              <w:jc w:val="right"/>
              <w:rPr>
                <w:sz w:val="20"/>
                <w:szCs w:val="20"/>
                <w:lang w:val="ky-KG"/>
              </w:rPr>
            </w:pPr>
            <w:r w:rsidRPr="00680C53">
              <w:rPr>
                <w:sz w:val="20"/>
                <w:szCs w:val="20"/>
                <w:lang w:val="ky-KG"/>
              </w:rPr>
              <w:t>107,3</w:t>
            </w:r>
          </w:p>
        </w:tc>
        <w:tc>
          <w:tcPr>
            <w:tcW w:w="1013" w:type="pct"/>
            <w:vAlign w:val="bottom"/>
          </w:tcPr>
          <w:p w14:paraId="0647A4A5" w14:textId="77777777" w:rsidR="00680C53" w:rsidRPr="00680C53" w:rsidRDefault="00680C53" w:rsidP="00680C53">
            <w:pPr>
              <w:jc w:val="right"/>
              <w:rPr>
                <w:sz w:val="20"/>
                <w:szCs w:val="20"/>
                <w:lang w:val="ky-KG"/>
              </w:rPr>
            </w:pPr>
            <w:r w:rsidRPr="00680C53">
              <w:rPr>
                <w:sz w:val="20"/>
                <w:szCs w:val="20"/>
                <w:lang w:val="ky-KG"/>
              </w:rPr>
              <w:t>107,8</w:t>
            </w:r>
          </w:p>
        </w:tc>
      </w:tr>
      <w:tr w:rsidR="00680C53" w:rsidRPr="00680C53" w14:paraId="64020437" w14:textId="77777777" w:rsidTr="00A75BDA">
        <w:tblPrEx>
          <w:tblBorders>
            <w:top w:val="none" w:sz="0" w:space="0" w:color="auto"/>
            <w:bottom w:val="none" w:sz="0" w:space="0" w:color="auto"/>
          </w:tblBorders>
          <w:tblLook w:val="0000" w:firstRow="0" w:lastRow="0" w:firstColumn="0" w:lastColumn="0" w:noHBand="0" w:noVBand="0"/>
        </w:tblPrEx>
        <w:trPr>
          <w:cantSplit/>
        </w:trPr>
        <w:tc>
          <w:tcPr>
            <w:tcW w:w="1976" w:type="pct"/>
          </w:tcPr>
          <w:p w14:paraId="34D8304D" w14:textId="77777777" w:rsidR="00680C53" w:rsidRPr="00680C53" w:rsidRDefault="00680C53" w:rsidP="00680C53">
            <w:pPr>
              <w:keepNext/>
              <w:spacing w:before="40" w:after="40"/>
              <w:ind w:left="113" w:hanging="113"/>
              <w:rPr>
                <w:rFonts w:eastAsia="SimSun"/>
                <w:color w:val="000000"/>
                <w:sz w:val="20"/>
                <w:szCs w:val="20"/>
              </w:rPr>
            </w:pPr>
            <w:proofErr w:type="spellStart"/>
            <w:r w:rsidRPr="00680C53">
              <w:rPr>
                <w:rFonts w:eastAsia="SimSun"/>
                <w:color w:val="000000"/>
                <w:sz w:val="20"/>
                <w:szCs w:val="20"/>
              </w:rPr>
              <w:t>Жылуулук</w:t>
            </w:r>
            <w:proofErr w:type="spellEnd"/>
            <w:r w:rsidRPr="00680C53">
              <w:rPr>
                <w:rFonts w:eastAsia="SimSun"/>
                <w:color w:val="000000"/>
                <w:sz w:val="20"/>
                <w:szCs w:val="20"/>
              </w:rPr>
              <w:t xml:space="preserve"> </w:t>
            </w:r>
            <w:proofErr w:type="spellStart"/>
            <w:r w:rsidRPr="00680C53">
              <w:rPr>
                <w:rFonts w:eastAsia="SimSun"/>
                <w:color w:val="000000"/>
                <w:sz w:val="20"/>
                <w:szCs w:val="20"/>
              </w:rPr>
              <w:t>энергиясы</w:t>
            </w:r>
            <w:proofErr w:type="spellEnd"/>
          </w:p>
        </w:tc>
        <w:tc>
          <w:tcPr>
            <w:tcW w:w="694" w:type="pct"/>
            <w:vAlign w:val="bottom"/>
          </w:tcPr>
          <w:p w14:paraId="64C1D2C3" w14:textId="77777777" w:rsidR="00680C53" w:rsidRPr="00680C53" w:rsidRDefault="00680C53" w:rsidP="00680C53">
            <w:pPr>
              <w:jc w:val="right"/>
              <w:rPr>
                <w:sz w:val="20"/>
                <w:szCs w:val="20"/>
                <w:lang w:val="ky-KG"/>
              </w:rPr>
            </w:pPr>
            <w:r w:rsidRPr="00680C53">
              <w:rPr>
                <w:sz w:val="20"/>
                <w:szCs w:val="20"/>
                <w:lang w:val="ky-KG"/>
              </w:rPr>
              <w:t>115,2</w:t>
            </w:r>
          </w:p>
        </w:tc>
        <w:tc>
          <w:tcPr>
            <w:tcW w:w="644" w:type="pct"/>
            <w:vAlign w:val="bottom"/>
          </w:tcPr>
          <w:p w14:paraId="7ABF660B" w14:textId="77777777" w:rsidR="00680C53" w:rsidRPr="00680C53" w:rsidRDefault="00680C53" w:rsidP="00680C53">
            <w:pPr>
              <w:jc w:val="right"/>
              <w:rPr>
                <w:sz w:val="20"/>
                <w:szCs w:val="20"/>
                <w:lang w:val="ky-KG"/>
              </w:rPr>
            </w:pPr>
            <w:r w:rsidRPr="00680C53">
              <w:rPr>
                <w:sz w:val="20"/>
                <w:szCs w:val="20"/>
                <w:lang w:val="ky-KG"/>
              </w:rPr>
              <w:t>127,6</w:t>
            </w:r>
          </w:p>
        </w:tc>
        <w:tc>
          <w:tcPr>
            <w:tcW w:w="673" w:type="pct"/>
            <w:vAlign w:val="bottom"/>
          </w:tcPr>
          <w:p w14:paraId="1BBAA0B8" w14:textId="77777777" w:rsidR="00680C53" w:rsidRPr="00680C53" w:rsidRDefault="00680C53" w:rsidP="00680C53">
            <w:pPr>
              <w:jc w:val="right"/>
              <w:rPr>
                <w:sz w:val="20"/>
                <w:szCs w:val="20"/>
                <w:lang w:val="ky-KG"/>
              </w:rPr>
            </w:pPr>
            <w:r w:rsidRPr="00680C53">
              <w:rPr>
                <w:sz w:val="20"/>
                <w:szCs w:val="20"/>
                <w:lang w:val="ky-KG"/>
              </w:rPr>
              <w:t>135,9</w:t>
            </w:r>
          </w:p>
        </w:tc>
        <w:tc>
          <w:tcPr>
            <w:tcW w:w="1013" w:type="pct"/>
            <w:vAlign w:val="bottom"/>
          </w:tcPr>
          <w:p w14:paraId="61B47BE6" w14:textId="77777777" w:rsidR="00680C53" w:rsidRPr="00680C53" w:rsidRDefault="00680C53" w:rsidP="00680C53">
            <w:pPr>
              <w:jc w:val="right"/>
              <w:rPr>
                <w:sz w:val="20"/>
                <w:szCs w:val="20"/>
                <w:lang w:val="ky-KG"/>
              </w:rPr>
            </w:pPr>
            <w:r w:rsidRPr="00680C53">
              <w:rPr>
                <w:sz w:val="20"/>
                <w:szCs w:val="20"/>
                <w:lang w:val="ky-KG"/>
              </w:rPr>
              <w:t>114,9</w:t>
            </w:r>
          </w:p>
        </w:tc>
      </w:tr>
      <w:tr w:rsidR="00680C53" w:rsidRPr="00680C53" w14:paraId="45F269FC" w14:textId="77777777" w:rsidTr="00A75BDA">
        <w:tblPrEx>
          <w:tblBorders>
            <w:top w:val="none" w:sz="0" w:space="0" w:color="auto"/>
            <w:bottom w:val="none" w:sz="0" w:space="0" w:color="auto"/>
          </w:tblBorders>
          <w:tblLook w:val="0000" w:firstRow="0" w:lastRow="0" w:firstColumn="0" w:lastColumn="0" w:noHBand="0" w:noVBand="0"/>
        </w:tblPrEx>
        <w:trPr>
          <w:cantSplit/>
        </w:trPr>
        <w:tc>
          <w:tcPr>
            <w:tcW w:w="1976" w:type="pct"/>
          </w:tcPr>
          <w:p w14:paraId="3C688DC5" w14:textId="77777777" w:rsidR="00680C53" w:rsidRPr="00680C53" w:rsidRDefault="00680C53" w:rsidP="00680C53">
            <w:pPr>
              <w:spacing w:before="40" w:after="40"/>
              <w:ind w:left="113" w:hanging="113"/>
              <w:rPr>
                <w:rFonts w:eastAsia="SimSun"/>
                <w:sz w:val="20"/>
                <w:szCs w:val="20"/>
              </w:rPr>
            </w:pPr>
            <w:proofErr w:type="spellStart"/>
            <w:r w:rsidRPr="00680C53">
              <w:rPr>
                <w:rFonts w:eastAsia="SimSun"/>
                <w:sz w:val="20"/>
                <w:szCs w:val="20"/>
              </w:rPr>
              <w:t>Катуу</w:t>
            </w:r>
            <w:proofErr w:type="spellEnd"/>
            <w:r w:rsidRPr="00680C53">
              <w:rPr>
                <w:rFonts w:eastAsia="SimSun"/>
                <w:sz w:val="20"/>
                <w:szCs w:val="20"/>
              </w:rPr>
              <w:t xml:space="preserve"> </w:t>
            </w:r>
            <w:proofErr w:type="spellStart"/>
            <w:r w:rsidRPr="00680C53">
              <w:rPr>
                <w:rFonts w:eastAsia="SimSun"/>
                <w:sz w:val="20"/>
                <w:szCs w:val="20"/>
              </w:rPr>
              <w:t>отун</w:t>
            </w:r>
            <w:proofErr w:type="spellEnd"/>
            <w:r w:rsidRPr="00680C53">
              <w:rPr>
                <w:rFonts w:eastAsia="SimSun"/>
                <w:sz w:val="20"/>
                <w:szCs w:val="20"/>
              </w:rPr>
              <w:t xml:space="preserve"> (</w:t>
            </w:r>
            <w:proofErr w:type="spellStart"/>
            <w:r w:rsidRPr="00680C53">
              <w:rPr>
                <w:rFonts w:eastAsia="SimSun"/>
                <w:sz w:val="20"/>
                <w:szCs w:val="20"/>
              </w:rPr>
              <w:t>көмүр</w:t>
            </w:r>
            <w:proofErr w:type="spellEnd"/>
            <w:r w:rsidRPr="00680C53">
              <w:rPr>
                <w:rFonts w:eastAsia="SimSun"/>
                <w:sz w:val="20"/>
                <w:szCs w:val="20"/>
              </w:rPr>
              <w:t xml:space="preserve"> </w:t>
            </w:r>
            <w:proofErr w:type="spellStart"/>
            <w:r w:rsidRPr="00680C53">
              <w:rPr>
                <w:rFonts w:eastAsia="SimSun"/>
                <w:sz w:val="20"/>
                <w:szCs w:val="20"/>
              </w:rPr>
              <w:t>жана</w:t>
            </w:r>
            <w:proofErr w:type="spellEnd"/>
            <w:r w:rsidRPr="00680C53">
              <w:rPr>
                <w:rFonts w:eastAsia="SimSun"/>
                <w:sz w:val="20"/>
                <w:szCs w:val="20"/>
              </w:rPr>
              <w:t xml:space="preserve"> </w:t>
            </w:r>
            <w:proofErr w:type="spellStart"/>
            <w:r w:rsidRPr="00680C53">
              <w:rPr>
                <w:rFonts w:eastAsia="SimSun"/>
                <w:sz w:val="20"/>
                <w:szCs w:val="20"/>
              </w:rPr>
              <w:t>жыгач</w:t>
            </w:r>
            <w:proofErr w:type="spellEnd"/>
            <w:r w:rsidRPr="00680C53">
              <w:rPr>
                <w:rFonts w:eastAsia="SimSun"/>
                <w:sz w:val="20"/>
                <w:szCs w:val="20"/>
              </w:rPr>
              <w:t xml:space="preserve"> </w:t>
            </w:r>
            <w:proofErr w:type="spellStart"/>
            <w:r w:rsidRPr="00680C53">
              <w:rPr>
                <w:rFonts w:eastAsia="SimSun"/>
                <w:sz w:val="20"/>
                <w:szCs w:val="20"/>
              </w:rPr>
              <w:t>отундар</w:t>
            </w:r>
            <w:proofErr w:type="spellEnd"/>
            <w:r w:rsidRPr="00680C53">
              <w:rPr>
                <w:rFonts w:eastAsia="SimSun"/>
                <w:sz w:val="20"/>
                <w:szCs w:val="20"/>
              </w:rPr>
              <w:t>)</w:t>
            </w:r>
          </w:p>
        </w:tc>
        <w:tc>
          <w:tcPr>
            <w:tcW w:w="694" w:type="pct"/>
            <w:vAlign w:val="bottom"/>
          </w:tcPr>
          <w:p w14:paraId="1213859A" w14:textId="77777777" w:rsidR="00680C53" w:rsidRPr="00680C53" w:rsidRDefault="00680C53" w:rsidP="00680C53">
            <w:pPr>
              <w:jc w:val="right"/>
              <w:rPr>
                <w:sz w:val="20"/>
                <w:szCs w:val="20"/>
                <w:lang w:val="ky-KG"/>
              </w:rPr>
            </w:pPr>
            <w:r w:rsidRPr="00680C53">
              <w:rPr>
                <w:sz w:val="20"/>
                <w:szCs w:val="20"/>
                <w:lang w:val="ky-KG"/>
              </w:rPr>
              <w:t>105,1</w:t>
            </w:r>
          </w:p>
        </w:tc>
        <w:tc>
          <w:tcPr>
            <w:tcW w:w="644" w:type="pct"/>
            <w:vAlign w:val="bottom"/>
          </w:tcPr>
          <w:p w14:paraId="11F91FEB" w14:textId="77777777" w:rsidR="00680C53" w:rsidRPr="00680C53" w:rsidRDefault="00680C53" w:rsidP="00680C53">
            <w:pPr>
              <w:jc w:val="right"/>
              <w:rPr>
                <w:sz w:val="20"/>
                <w:szCs w:val="20"/>
                <w:lang w:val="ky-KG"/>
              </w:rPr>
            </w:pPr>
            <w:r w:rsidRPr="00680C53">
              <w:rPr>
                <w:sz w:val="20"/>
                <w:szCs w:val="20"/>
                <w:lang w:val="ky-KG"/>
              </w:rPr>
              <w:t>106,8</w:t>
            </w:r>
          </w:p>
        </w:tc>
        <w:tc>
          <w:tcPr>
            <w:tcW w:w="673" w:type="pct"/>
            <w:vAlign w:val="bottom"/>
          </w:tcPr>
          <w:p w14:paraId="1D4A2BFA" w14:textId="77777777" w:rsidR="00680C53" w:rsidRPr="00680C53" w:rsidRDefault="00680C53" w:rsidP="00680C53">
            <w:pPr>
              <w:jc w:val="right"/>
              <w:rPr>
                <w:sz w:val="20"/>
                <w:szCs w:val="20"/>
                <w:lang w:val="ky-KG"/>
              </w:rPr>
            </w:pPr>
            <w:r w:rsidRPr="00680C53">
              <w:rPr>
                <w:sz w:val="20"/>
                <w:szCs w:val="20"/>
                <w:lang w:val="ky-KG"/>
              </w:rPr>
              <w:t>105,4</w:t>
            </w:r>
          </w:p>
        </w:tc>
        <w:tc>
          <w:tcPr>
            <w:tcW w:w="1013" w:type="pct"/>
            <w:vAlign w:val="bottom"/>
          </w:tcPr>
          <w:p w14:paraId="4185D2BD" w14:textId="77777777" w:rsidR="00680C53" w:rsidRPr="00680C53" w:rsidRDefault="00680C53" w:rsidP="00680C53">
            <w:pPr>
              <w:jc w:val="right"/>
              <w:rPr>
                <w:sz w:val="20"/>
                <w:szCs w:val="20"/>
                <w:lang w:val="ky-KG"/>
              </w:rPr>
            </w:pPr>
            <w:r w:rsidRPr="00680C53">
              <w:rPr>
                <w:sz w:val="20"/>
                <w:szCs w:val="20"/>
                <w:lang w:val="ky-KG"/>
              </w:rPr>
              <w:t>106,0</w:t>
            </w:r>
          </w:p>
        </w:tc>
      </w:tr>
      <w:tr w:rsidR="00680C53" w:rsidRPr="00680C53" w14:paraId="4D57E15B" w14:textId="77777777" w:rsidTr="00A75BDA">
        <w:tblPrEx>
          <w:tblBorders>
            <w:top w:val="none" w:sz="0" w:space="0" w:color="auto"/>
            <w:bottom w:val="none" w:sz="0" w:space="0" w:color="auto"/>
          </w:tblBorders>
          <w:tblLook w:val="0000" w:firstRow="0" w:lastRow="0" w:firstColumn="0" w:lastColumn="0" w:noHBand="0" w:noVBand="0"/>
        </w:tblPrEx>
        <w:trPr>
          <w:cantSplit/>
        </w:trPr>
        <w:tc>
          <w:tcPr>
            <w:tcW w:w="1976" w:type="pct"/>
          </w:tcPr>
          <w:p w14:paraId="7FD8D3C4" w14:textId="77777777" w:rsidR="00680C53" w:rsidRPr="00680C53" w:rsidRDefault="00680C53" w:rsidP="00680C53">
            <w:pPr>
              <w:spacing w:before="40" w:after="40"/>
              <w:ind w:left="113" w:hanging="113"/>
              <w:rPr>
                <w:rFonts w:eastAsia="SimSun"/>
                <w:sz w:val="20"/>
                <w:szCs w:val="20"/>
              </w:rPr>
            </w:pPr>
            <w:r w:rsidRPr="00680C53">
              <w:rPr>
                <w:rFonts w:eastAsia="SimSun"/>
                <w:sz w:val="20"/>
                <w:szCs w:val="20"/>
              </w:rPr>
              <w:t>Бензин</w:t>
            </w:r>
          </w:p>
        </w:tc>
        <w:tc>
          <w:tcPr>
            <w:tcW w:w="694" w:type="pct"/>
            <w:vAlign w:val="bottom"/>
          </w:tcPr>
          <w:p w14:paraId="3C4103A2" w14:textId="77777777" w:rsidR="00680C53" w:rsidRPr="00680C53" w:rsidRDefault="00680C53" w:rsidP="00680C53">
            <w:pPr>
              <w:jc w:val="right"/>
              <w:rPr>
                <w:sz w:val="20"/>
                <w:szCs w:val="20"/>
                <w:lang w:val="ky-KG"/>
              </w:rPr>
            </w:pPr>
            <w:r w:rsidRPr="00680C53">
              <w:rPr>
                <w:sz w:val="20"/>
                <w:szCs w:val="20"/>
                <w:lang w:val="ky-KG"/>
              </w:rPr>
              <w:t>100,2</w:t>
            </w:r>
          </w:p>
        </w:tc>
        <w:tc>
          <w:tcPr>
            <w:tcW w:w="644" w:type="pct"/>
            <w:vAlign w:val="bottom"/>
          </w:tcPr>
          <w:p w14:paraId="25353A64" w14:textId="77777777" w:rsidR="00680C53" w:rsidRPr="00680C53" w:rsidRDefault="00680C53" w:rsidP="00680C53">
            <w:pPr>
              <w:jc w:val="right"/>
              <w:rPr>
                <w:sz w:val="20"/>
                <w:szCs w:val="20"/>
                <w:lang w:val="ky-KG"/>
              </w:rPr>
            </w:pPr>
            <w:r w:rsidRPr="00680C53">
              <w:rPr>
                <w:sz w:val="20"/>
                <w:szCs w:val="20"/>
                <w:lang w:val="ky-KG"/>
              </w:rPr>
              <w:t>103,5</w:t>
            </w:r>
          </w:p>
        </w:tc>
        <w:tc>
          <w:tcPr>
            <w:tcW w:w="673" w:type="pct"/>
            <w:vAlign w:val="bottom"/>
          </w:tcPr>
          <w:p w14:paraId="060DCE52" w14:textId="77777777" w:rsidR="00680C53" w:rsidRPr="00680C53" w:rsidRDefault="00680C53" w:rsidP="00680C53">
            <w:pPr>
              <w:jc w:val="right"/>
              <w:rPr>
                <w:sz w:val="20"/>
                <w:szCs w:val="20"/>
                <w:lang w:val="ky-KG"/>
              </w:rPr>
            </w:pPr>
            <w:r w:rsidRPr="00680C53">
              <w:rPr>
                <w:sz w:val="20"/>
                <w:szCs w:val="20"/>
                <w:lang w:val="ky-KG"/>
              </w:rPr>
              <w:t>103,3</w:t>
            </w:r>
          </w:p>
        </w:tc>
        <w:tc>
          <w:tcPr>
            <w:tcW w:w="1013" w:type="pct"/>
            <w:vAlign w:val="bottom"/>
          </w:tcPr>
          <w:p w14:paraId="5AB0D7E9" w14:textId="77777777" w:rsidR="00680C53" w:rsidRPr="00680C53" w:rsidRDefault="00680C53" w:rsidP="00680C53">
            <w:pPr>
              <w:jc w:val="right"/>
              <w:rPr>
                <w:sz w:val="20"/>
                <w:szCs w:val="20"/>
                <w:lang w:val="ky-KG"/>
              </w:rPr>
            </w:pPr>
            <w:r w:rsidRPr="00680C53">
              <w:rPr>
                <w:sz w:val="20"/>
                <w:szCs w:val="20"/>
                <w:lang w:val="ky-KG"/>
              </w:rPr>
              <w:t>112,5</w:t>
            </w:r>
          </w:p>
        </w:tc>
      </w:tr>
      <w:tr w:rsidR="00680C53" w:rsidRPr="00680C53" w14:paraId="0F6F5F38" w14:textId="77777777" w:rsidTr="00A75BDA">
        <w:tblPrEx>
          <w:tblBorders>
            <w:top w:val="none" w:sz="0" w:space="0" w:color="auto"/>
            <w:bottom w:val="none" w:sz="0" w:space="0" w:color="auto"/>
          </w:tblBorders>
          <w:tblLook w:val="0000" w:firstRow="0" w:lastRow="0" w:firstColumn="0" w:lastColumn="0" w:noHBand="0" w:noVBand="0"/>
        </w:tblPrEx>
        <w:trPr>
          <w:cantSplit/>
        </w:trPr>
        <w:tc>
          <w:tcPr>
            <w:tcW w:w="1976" w:type="pct"/>
            <w:vAlign w:val="bottom"/>
          </w:tcPr>
          <w:p w14:paraId="3F6D467C" w14:textId="77777777" w:rsidR="00680C53" w:rsidRPr="00680C53" w:rsidRDefault="00680C53" w:rsidP="00680C53">
            <w:pPr>
              <w:spacing w:before="40" w:after="40"/>
              <w:rPr>
                <w:rFonts w:eastAsia="SimSun"/>
                <w:sz w:val="20"/>
                <w:szCs w:val="20"/>
              </w:rPr>
            </w:pPr>
            <w:r w:rsidRPr="00680C53">
              <w:rPr>
                <w:rFonts w:eastAsia="SimSun"/>
                <w:sz w:val="20"/>
                <w:szCs w:val="20"/>
              </w:rPr>
              <w:t xml:space="preserve">Дизель </w:t>
            </w:r>
            <w:proofErr w:type="spellStart"/>
            <w:r w:rsidRPr="00680C53">
              <w:rPr>
                <w:rFonts w:eastAsia="SimSun"/>
                <w:sz w:val="20"/>
                <w:szCs w:val="20"/>
              </w:rPr>
              <w:t>майы</w:t>
            </w:r>
            <w:proofErr w:type="spellEnd"/>
          </w:p>
        </w:tc>
        <w:tc>
          <w:tcPr>
            <w:tcW w:w="694" w:type="pct"/>
            <w:vAlign w:val="bottom"/>
          </w:tcPr>
          <w:p w14:paraId="5E35E880" w14:textId="77777777" w:rsidR="00680C53" w:rsidRPr="00680C53" w:rsidRDefault="00680C53" w:rsidP="00680C53">
            <w:pPr>
              <w:jc w:val="right"/>
              <w:rPr>
                <w:sz w:val="20"/>
                <w:szCs w:val="20"/>
                <w:lang w:val="ky-KG"/>
              </w:rPr>
            </w:pPr>
            <w:r w:rsidRPr="00680C53">
              <w:rPr>
                <w:sz w:val="20"/>
                <w:szCs w:val="20"/>
                <w:lang w:val="ky-KG"/>
              </w:rPr>
              <w:t>100,4</w:t>
            </w:r>
          </w:p>
        </w:tc>
        <w:tc>
          <w:tcPr>
            <w:tcW w:w="644" w:type="pct"/>
            <w:vAlign w:val="bottom"/>
          </w:tcPr>
          <w:p w14:paraId="55254E17" w14:textId="77777777" w:rsidR="00680C53" w:rsidRPr="00680C53" w:rsidRDefault="00680C53" w:rsidP="00680C53">
            <w:pPr>
              <w:jc w:val="right"/>
              <w:rPr>
                <w:sz w:val="20"/>
                <w:szCs w:val="20"/>
              </w:rPr>
            </w:pPr>
            <w:r w:rsidRPr="00680C53">
              <w:rPr>
                <w:sz w:val="20"/>
                <w:szCs w:val="20"/>
                <w:lang w:val="ky-KG"/>
              </w:rPr>
              <w:t>105,3</w:t>
            </w:r>
          </w:p>
        </w:tc>
        <w:tc>
          <w:tcPr>
            <w:tcW w:w="673" w:type="pct"/>
            <w:vAlign w:val="bottom"/>
          </w:tcPr>
          <w:p w14:paraId="1331AF29" w14:textId="77777777" w:rsidR="00680C53" w:rsidRPr="00680C53" w:rsidRDefault="00680C53" w:rsidP="00680C53">
            <w:pPr>
              <w:jc w:val="right"/>
              <w:rPr>
                <w:sz w:val="20"/>
                <w:szCs w:val="20"/>
                <w:lang w:val="ky-KG"/>
              </w:rPr>
            </w:pPr>
            <w:r w:rsidRPr="00680C53">
              <w:rPr>
                <w:sz w:val="20"/>
                <w:szCs w:val="20"/>
                <w:lang w:val="ky-KG"/>
              </w:rPr>
              <w:t>106,3</w:t>
            </w:r>
          </w:p>
        </w:tc>
        <w:tc>
          <w:tcPr>
            <w:tcW w:w="1013" w:type="pct"/>
            <w:vAlign w:val="bottom"/>
          </w:tcPr>
          <w:p w14:paraId="74197376" w14:textId="77777777" w:rsidR="00680C53" w:rsidRPr="00680C53" w:rsidRDefault="00680C53" w:rsidP="00680C53">
            <w:pPr>
              <w:jc w:val="right"/>
              <w:rPr>
                <w:sz w:val="20"/>
                <w:szCs w:val="20"/>
                <w:lang w:val="ky-KG"/>
              </w:rPr>
            </w:pPr>
            <w:r w:rsidRPr="00680C53">
              <w:rPr>
                <w:sz w:val="20"/>
                <w:szCs w:val="20"/>
                <w:lang w:val="ky-KG"/>
              </w:rPr>
              <w:t>103,4</w:t>
            </w:r>
          </w:p>
        </w:tc>
      </w:tr>
      <w:tr w:rsidR="00680C53" w:rsidRPr="00680C53" w14:paraId="5A11C6B5" w14:textId="77777777" w:rsidTr="00A75BDA">
        <w:tblPrEx>
          <w:tblBorders>
            <w:top w:val="none" w:sz="0" w:space="0" w:color="auto"/>
            <w:bottom w:val="none" w:sz="0" w:space="0" w:color="auto"/>
          </w:tblBorders>
          <w:tblLook w:val="0000" w:firstRow="0" w:lastRow="0" w:firstColumn="0" w:lastColumn="0" w:noHBand="0" w:noVBand="0"/>
        </w:tblPrEx>
        <w:trPr>
          <w:cantSplit/>
        </w:trPr>
        <w:tc>
          <w:tcPr>
            <w:tcW w:w="1976" w:type="pct"/>
          </w:tcPr>
          <w:p w14:paraId="3EA4A9CE" w14:textId="77777777" w:rsidR="00680C53" w:rsidRPr="00680C53" w:rsidRDefault="00680C53" w:rsidP="00680C53">
            <w:pPr>
              <w:spacing w:before="40" w:after="40"/>
              <w:ind w:left="113" w:hanging="113"/>
              <w:rPr>
                <w:rFonts w:eastAsia="SimSun"/>
                <w:sz w:val="20"/>
                <w:szCs w:val="20"/>
              </w:rPr>
            </w:pPr>
            <w:proofErr w:type="spellStart"/>
            <w:r w:rsidRPr="00680C53">
              <w:rPr>
                <w:rFonts w:eastAsia="SimSun"/>
                <w:sz w:val="20"/>
                <w:szCs w:val="20"/>
              </w:rPr>
              <w:t>Үй</w:t>
            </w:r>
            <w:proofErr w:type="spellEnd"/>
            <w:r w:rsidRPr="00680C53">
              <w:rPr>
                <w:rFonts w:eastAsia="SimSun"/>
                <w:sz w:val="20"/>
                <w:szCs w:val="20"/>
              </w:rPr>
              <w:t xml:space="preserve"> </w:t>
            </w:r>
            <w:proofErr w:type="spellStart"/>
            <w:r w:rsidRPr="00680C53">
              <w:rPr>
                <w:rFonts w:eastAsia="SimSun"/>
                <w:sz w:val="20"/>
                <w:szCs w:val="20"/>
              </w:rPr>
              <w:t>тиричилик</w:t>
            </w:r>
            <w:proofErr w:type="spellEnd"/>
            <w:r w:rsidRPr="00680C53">
              <w:rPr>
                <w:rFonts w:eastAsia="SimSun"/>
                <w:sz w:val="20"/>
                <w:szCs w:val="20"/>
              </w:rPr>
              <w:t xml:space="preserve"> </w:t>
            </w:r>
            <w:proofErr w:type="spellStart"/>
            <w:r w:rsidRPr="00680C53">
              <w:rPr>
                <w:rFonts w:eastAsia="SimSun"/>
                <w:sz w:val="20"/>
                <w:szCs w:val="20"/>
              </w:rPr>
              <w:t>буюмдары</w:t>
            </w:r>
            <w:proofErr w:type="spellEnd"/>
            <w:r w:rsidRPr="00680C53">
              <w:rPr>
                <w:rFonts w:eastAsia="SimSun"/>
                <w:sz w:val="20"/>
                <w:szCs w:val="20"/>
              </w:rPr>
              <w:t xml:space="preserve">, </w:t>
            </w:r>
            <w:proofErr w:type="spellStart"/>
            <w:r w:rsidRPr="00680C53">
              <w:rPr>
                <w:rFonts w:eastAsia="SimSun"/>
                <w:sz w:val="20"/>
                <w:szCs w:val="20"/>
              </w:rPr>
              <w:t>тиричилик</w:t>
            </w:r>
            <w:proofErr w:type="spellEnd"/>
            <w:r w:rsidRPr="00680C53">
              <w:rPr>
                <w:rFonts w:eastAsia="SimSun"/>
                <w:sz w:val="20"/>
                <w:szCs w:val="20"/>
              </w:rPr>
              <w:t xml:space="preserve"> </w:t>
            </w:r>
            <w:proofErr w:type="spellStart"/>
            <w:r w:rsidRPr="00680C53">
              <w:rPr>
                <w:rFonts w:eastAsia="SimSun"/>
                <w:sz w:val="20"/>
                <w:szCs w:val="20"/>
              </w:rPr>
              <w:t>техникасы</w:t>
            </w:r>
            <w:proofErr w:type="spellEnd"/>
          </w:p>
        </w:tc>
        <w:tc>
          <w:tcPr>
            <w:tcW w:w="694" w:type="pct"/>
            <w:vAlign w:val="bottom"/>
          </w:tcPr>
          <w:p w14:paraId="4E132218" w14:textId="77777777" w:rsidR="00680C53" w:rsidRPr="00680C53" w:rsidRDefault="00680C53" w:rsidP="00680C53">
            <w:pPr>
              <w:jc w:val="right"/>
              <w:rPr>
                <w:sz w:val="20"/>
                <w:szCs w:val="20"/>
                <w:lang w:val="ky-KG"/>
              </w:rPr>
            </w:pPr>
            <w:r w:rsidRPr="00680C53">
              <w:rPr>
                <w:sz w:val="20"/>
                <w:szCs w:val="20"/>
                <w:lang w:val="ky-KG"/>
              </w:rPr>
              <w:t>100,1</w:t>
            </w:r>
          </w:p>
        </w:tc>
        <w:tc>
          <w:tcPr>
            <w:tcW w:w="644" w:type="pct"/>
            <w:vAlign w:val="bottom"/>
          </w:tcPr>
          <w:p w14:paraId="4F0FDFE4" w14:textId="77777777" w:rsidR="00680C53" w:rsidRPr="00680C53" w:rsidRDefault="00680C53" w:rsidP="00680C53">
            <w:pPr>
              <w:jc w:val="right"/>
              <w:rPr>
                <w:sz w:val="20"/>
                <w:szCs w:val="20"/>
                <w:lang w:val="ky-KG"/>
              </w:rPr>
            </w:pPr>
            <w:r w:rsidRPr="00680C53">
              <w:rPr>
                <w:sz w:val="20"/>
                <w:szCs w:val="20"/>
                <w:lang w:val="ky-KG"/>
              </w:rPr>
              <w:t>102,1</w:t>
            </w:r>
          </w:p>
        </w:tc>
        <w:tc>
          <w:tcPr>
            <w:tcW w:w="673" w:type="pct"/>
            <w:vAlign w:val="bottom"/>
          </w:tcPr>
          <w:p w14:paraId="2F0CFA42" w14:textId="77777777" w:rsidR="00680C53" w:rsidRPr="00680C53" w:rsidRDefault="00680C53" w:rsidP="00680C53">
            <w:pPr>
              <w:jc w:val="right"/>
              <w:rPr>
                <w:sz w:val="20"/>
                <w:szCs w:val="20"/>
                <w:lang w:val="ky-KG"/>
              </w:rPr>
            </w:pPr>
            <w:r w:rsidRPr="00680C53">
              <w:rPr>
                <w:sz w:val="20"/>
                <w:szCs w:val="20"/>
                <w:lang w:val="ky-KG"/>
              </w:rPr>
              <w:t>102,3</w:t>
            </w:r>
          </w:p>
        </w:tc>
        <w:tc>
          <w:tcPr>
            <w:tcW w:w="1013" w:type="pct"/>
            <w:vAlign w:val="bottom"/>
          </w:tcPr>
          <w:p w14:paraId="1FE973F2" w14:textId="77777777" w:rsidR="00680C53" w:rsidRPr="00680C53" w:rsidRDefault="00680C53" w:rsidP="00680C53">
            <w:pPr>
              <w:jc w:val="right"/>
              <w:rPr>
                <w:sz w:val="20"/>
                <w:szCs w:val="20"/>
                <w:lang w:val="ky-KG"/>
              </w:rPr>
            </w:pPr>
            <w:r w:rsidRPr="00680C53">
              <w:rPr>
                <w:sz w:val="20"/>
                <w:szCs w:val="20"/>
                <w:lang w:val="ky-KG"/>
              </w:rPr>
              <w:t>104,3</w:t>
            </w:r>
          </w:p>
        </w:tc>
      </w:tr>
      <w:tr w:rsidR="00680C53" w:rsidRPr="00680C53" w14:paraId="487C7AEB" w14:textId="77777777" w:rsidTr="00A75BDA">
        <w:tblPrEx>
          <w:tblBorders>
            <w:top w:val="none" w:sz="0" w:space="0" w:color="auto"/>
            <w:bottom w:val="none" w:sz="0" w:space="0" w:color="auto"/>
          </w:tblBorders>
          <w:tblLook w:val="0000" w:firstRow="0" w:lastRow="0" w:firstColumn="0" w:lastColumn="0" w:noHBand="0" w:noVBand="0"/>
        </w:tblPrEx>
        <w:trPr>
          <w:cantSplit/>
        </w:trPr>
        <w:tc>
          <w:tcPr>
            <w:tcW w:w="1976" w:type="pct"/>
          </w:tcPr>
          <w:p w14:paraId="7700E5A4" w14:textId="77777777" w:rsidR="00680C53" w:rsidRPr="00680C53" w:rsidRDefault="00680C53" w:rsidP="00680C53">
            <w:pPr>
              <w:spacing w:before="40" w:after="40"/>
              <w:ind w:left="113" w:hanging="113"/>
              <w:rPr>
                <w:rFonts w:eastAsia="SimSun"/>
                <w:sz w:val="20"/>
                <w:szCs w:val="20"/>
              </w:rPr>
            </w:pPr>
            <w:r w:rsidRPr="00680C53">
              <w:rPr>
                <w:rFonts w:eastAsia="SimSun"/>
                <w:sz w:val="20"/>
                <w:szCs w:val="20"/>
              </w:rPr>
              <w:t xml:space="preserve">Фармацевтика </w:t>
            </w:r>
            <w:proofErr w:type="spellStart"/>
            <w:r w:rsidRPr="00680C53">
              <w:rPr>
                <w:rFonts w:eastAsia="SimSun"/>
                <w:sz w:val="20"/>
                <w:szCs w:val="20"/>
              </w:rPr>
              <w:t>продукциясы</w:t>
            </w:r>
            <w:proofErr w:type="spellEnd"/>
          </w:p>
        </w:tc>
        <w:tc>
          <w:tcPr>
            <w:tcW w:w="694" w:type="pct"/>
            <w:vAlign w:val="bottom"/>
          </w:tcPr>
          <w:p w14:paraId="7876C740" w14:textId="77777777" w:rsidR="00680C53" w:rsidRPr="00680C53" w:rsidRDefault="00680C53" w:rsidP="00680C53">
            <w:pPr>
              <w:jc w:val="right"/>
              <w:rPr>
                <w:sz w:val="20"/>
                <w:szCs w:val="20"/>
                <w:lang w:val="ky-KG"/>
              </w:rPr>
            </w:pPr>
            <w:r w:rsidRPr="00680C53">
              <w:rPr>
                <w:sz w:val="20"/>
                <w:szCs w:val="20"/>
                <w:lang w:val="ky-KG"/>
              </w:rPr>
              <w:t>101,9</w:t>
            </w:r>
          </w:p>
        </w:tc>
        <w:tc>
          <w:tcPr>
            <w:tcW w:w="644" w:type="pct"/>
            <w:vAlign w:val="bottom"/>
          </w:tcPr>
          <w:p w14:paraId="7FC6DA0F" w14:textId="77777777" w:rsidR="00680C53" w:rsidRPr="00680C53" w:rsidRDefault="00680C53" w:rsidP="00680C53">
            <w:pPr>
              <w:jc w:val="right"/>
              <w:rPr>
                <w:sz w:val="20"/>
                <w:szCs w:val="20"/>
                <w:lang w:val="ky-KG"/>
              </w:rPr>
            </w:pPr>
            <w:r w:rsidRPr="00680C53">
              <w:rPr>
                <w:sz w:val="20"/>
                <w:szCs w:val="20"/>
                <w:lang w:val="ky-KG"/>
              </w:rPr>
              <w:t>111,1</w:t>
            </w:r>
          </w:p>
        </w:tc>
        <w:tc>
          <w:tcPr>
            <w:tcW w:w="673" w:type="pct"/>
            <w:vAlign w:val="bottom"/>
          </w:tcPr>
          <w:p w14:paraId="0AA85C60" w14:textId="77777777" w:rsidR="00680C53" w:rsidRPr="00680C53" w:rsidRDefault="00680C53" w:rsidP="00680C53">
            <w:pPr>
              <w:jc w:val="right"/>
              <w:rPr>
                <w:sz w:val="20"/>
                <w:szCs w:val="20"/>
                <w:lang w:val="ky-KG"/>
              </w:rPr>
            </w:pPr>
            <w:r w:rsidRPr="00680C53">
              <w:rPr>
                <w:sz w:val="20"/>
                <w:szCs w:val="20"/>
                <w:lang w:val="ky-KG"/>
              </w:rPr>
              <w:t>111,5</w:t>
            </w:r>
          </w:p>
        </w:tc>
        <w:tc>
          <w:tcPr>
            <w:tcW w:w="1013" w:type="pct"/>
            <w:vAlign w:val="bottom"/>
          </w:tcPr>
          <w:p w14:paraId="77EC8A24" w14:textId="77777777" w:rsidR="00680C53" w:rsidRPr="00680C53" w:rsidRDefault="00680C53" w:rsidP="00680C53">
            <w:pPr>
              <w:jc w:val="right"/>
              <w:rPr>
                <w:sz w:val="20"/>
                <w:szCs w:val="20"/>
                <w:lang w:val="ky-KG"/>
              </w:rPr>
            </w:pPr>
            <w:r w:rsidRPr="00680C53">
              <w:rPr>
                <w:sz w:val="20"/>
                <w:szCs w:val="20"/>
                <w:lang w:val="ky-KG"/>
              </w:rPr>
              <w:t>110,7</w:t>
            </w:r>
          </w:p>
        </w:tc>
      </w:tr>
      <w:tr w:rsidR="00680C53" w:rsidRPr="00680C53" w14:paraId="4101D47F" w14:textId="77777777" w:rsidTr="00A75BDA">
        <w:tblPrEx>
          <w:tblBorders>
            <w:top w:val="none" w:sz="0" w:space="0" w:color="auto"/>
            <w:bottom w:val="none" w:sz="0" w:space="0" w:color="auto"/>
          </w:tblBorders>
          <w:tblLook w:val="0000" w:firstRow="0" w:lastRow="0" w:firstColumn="0" w:lastColumn="0" w:noHBand="0" w:noVBand="0"/>
        </w:tblPrEx>
        <w:trPr>
          <w:cantSplit/>
        </w:trPr>
        <w:tc>
          <w:tcPr>
            <w:tcW w:w="1976" w:type="pct"/>
            <w:tcBorders>
              <w:top w:val="nil"/>
              <w:left w:val="nil"/>
              <w:bottom w:val="single" w:sz="8" w:space="0" w:color="auto"/>
              <w:right w:val="nil"/>
            </w:tcBorders>
          </w:tcPr>
          <w:p w14:paraId="6A845C50" w14:textId="77777777" w:rsidR="00680C53" w:rsidRPr="00680C53" w:rsidRDefault="00680C53" w:rsidP="00680C53">
            <w:pPr>
              <w:spacing w:before="40" w:after="40"/>
              <w:ind w:left="113" w:hanging="113"/>
              <w:rPr>
                <w:rFonts w:eastAsia="SimSun"/>
                <w:sz w:val="20"/>
                <w:szCs w:val="20"/>
              </w:rPr>
            </w:pPr>
            <w:proofErr w:type="spellStart"/>
            <w:r w:rsidRPr="00680C53">
              <w:rPr>
                <w:rFonts w:eastAsia="SimSun"/>
                <w:sz w:val="20"/>
                <w:szCs w:val="20"/>
              </w:rPr>
              <w:t>Гезиттер</w:t>
            </w:r>
            <w:proofErr w:type="spellEnd"/>
            <w:r w:rsidRPr="00680C53">
              <w:rPr>
                <w:rFonts w:eastAsia="SimSun"/>
                <w:sz w:val="20"/>
                <w:szCs w:val="20"/>
              </w:rPr>
              <w:t xml:space="preserve"> </w:t>
            </w:r>
            <w:proofErr w:type="spellStart"/>
            <w:r w:rsidRPr="00680C53">
              <w:rPr>
                <w:rFonts w:eastAsia="SimSun"/>
                <w:sz w:val="20"/>
                <w:szCs w:val="20"/>
              </w:rPr>
              <w:t>жана</w:t>
            </w:r>
            <w:proofErr w:type="spellEnd"/>
            <w:r w:rsidRPr="00680C53">
              <w:rPr>
                <w:rFonts w:eastAsia="SimSun"/>
                <w:sz w:val="20"/>
                <w:szCs w:val="20"/>
              </w:rPr>
              <w:t xml:space="preserve"> </w:t>
            </w:r>
            <w:proofErr w:type="spellStart"/>
            <w:r w:rsidRPr="00680C53">
              <w:rPr>
                <w:rFonts w:eastAsia="SimSun"/>
                <w:sz w:val="20"/>
                <w:szCs w:val="20"/>
              </w:rPr>
              <w:t>мезгилдүү</w:t>
            </w:r>
            <w:proofErr w:type="spellEnd"/>
            <w:r w:rsidRPr="00680C53">
              <w:rPr>
                <w:rFonts w:eastAsia="SimSun"/>
                <w:sz w:val="20"/>
                <w:szCs w:val="20"/>
              </w:rPr>
              <w:t xml:space="preserve"> </w:t>
            </w:r>
            <w:proofErr w:type="spellStart"/>
            <w:r w:rsidRPr="00680C53">
              <w:rPr>
                <w:rFonts w:eastAsia="SimSun"/>
                <w:sz w:val="20"/>
                <w:szCs w:val="20"/>
              </w:rPr>
              <w:t>басылмалар</w:t>
            </w:r>
            <w:proofErr w:type="spellEnd"/>
          </w:p>
        </w:tc>
        <w:tc>
          <w:tcPr>
            <w:tcW w:w="694" w:type="pct"/>
            <w:tcBorders>
              <w:top w:val="nil"/>
              <w:left w:val="nil"/>
              <w:bottom w:val="single" w:sz="8" w:space="0" w:color="auto"/>
              <w:right w:val="nil"/>
            </w:tcBorders>
            <w:vAlign w:val="bottom"/>
          </w:tcPr>
          <w:p w14:paraId="72D66C2F" w14:textId="77777777" w:rsidR="00680C53" w:rsidRPr="00680C53" w:rsidRDefault="00680C53" w:rsidP="00680C53">
            <w:pPr>
              <w:jc w:val="right"/>
              <w:rPr>
                <w:sz w:val="20"/>
                <w:szCs w:val="20"/>
                <w:lang w:val="ky-KG"/>
              </w:rPr>
            </w:pPr>
            <w:r w:rsidRPr="00680C53">
              <w:rPr>
                <w:sz w:val="20"/>
                <w:szCs w:val="20"/>
                <w:lang w:val="ky-KG"/>
              </w:rPr>
              <w:t>99,8</w:t>
            </w:r>
          </w:p>
        </w:tc>
        <w:tc>
          <w:tcPr>
            <w:tcW w:w="644" w:type="pct"/>
            <w:tcBorders>
              <w:top w:val="nil"/>
              <w:left w:val="nil"/>
              <w:bottom w:val="single" w:sz="8" w:space="0" w:color="auto"/>
              <w:right w:val="nil"/>
            </w:tcBorders>
            <w:vAlign w:val="bottom"/>
          </w:tcPr>
          <w:p w14:paraId="27014255" w14:textId="77777777" w:rsidR="00680C53" w:rsidRPr="00680C53" w:rsidRDefault="00680C53" w:rsidP="00680C53">
            <w:pPr>
              <w:jc w:val="right"/>
              <w:rPr>
                <w:sz w:val="20"/>
                <w:szCs w:val="20"/>
                <w:lang w:val="ky-KG"/>
              </w:rPr>
            </w:pPr>
            <w:r w:rsidRPr="00680C53">
              <w:rPr>
                <w:sz w:val="20"/>
                <w:szCs w:val="20"/>
                <w:lang w:val="ky-KG"/>
              </w:rPr>
              <w:t>105,3</w:t>
            </w:r>
          </w:p>
        </w:tc>
        <w:tc>
          <w:tcPr>
            <w:tcW w:w="673" w:type="pct"/>
            <w:tcBorders>
              <w:top w:val="nil"/>
              <w:left w:val="nil"/>
              <w:bottom w:val="single" w:sz="8" w:space="0" w:color="auto"/>
              <w:right w:val="nil"/>
            </w:tcBorders>
            <w:vAlign w:val="bottom"/>
          </w:tcPr>
          <w:p w14:paraId="765A8912" w14:textId="77777777" w:rsidR="00680C53" w:rsidRPr="00680C53" w:rsidRDefault="00680C53" w:rsidP="00680C53">
            <w:pPr>
              <w:jc w:val="right"/>
              <w:rPr>
                <w:sz w:val="20"/>
                <w:szCs w:val="20"/>
                <w:lang w:val="ky-KG"/>
              </w:rPr>
            </w:pPr>
            <w:r w:rsidRPr="00680C53">
              <w:rPr>
                <w:sz w:val="20"/>
                <w:szCs w:val="20"/>
                <w:lang w:val="ky-KG"/>
              </w:rPr>
              <w:t>106,0</w:t>
            </w:r>
          </w:p>
        </w:tc>
        <w:tc>
          <w:tcPr>
            <w:tcW w:w="1013" w:type="pct"/>
            <w:tcBorders>
              <w:top w:val="nil"/>
              <w:left w:val="nil"/>
              <w:bottom w:val="single" w:sz="8" w:space="0" w:color="auto"/>
              <w:right w:val="nil"/>
            </w:tcBorders>
            <w:vAlign w:val="bottom"/>
          </w:tcPr>
          <w:p w14:paraId="0A4981B6" w14:textId="77777777" w:rsidR="00680C53" w:rsidRPr="00680C53" w:rsidRDefault="00680C53" w:rsidP="00680C53">
            <w:pPr>
              <w:jc w:val="right"/>
              <w:rPr>
                <w:sz w:val="20"/>
                <w:szCs w:val="20"/>
                <w:lang w:val="ky-KG"/>
              </w:rPr>
            </w:pPr>
            <w:r w:rsidRPr="00680C53">
              <w:rPr>
                <w:sz w:val="20"/>
                <w:szCs w:val="20"/>
                <w:lang w:val="ky-KG"/>
              </w:rPr>
              <w:t>106,4</w:t>
            </w:r>
          </w:p>
        </w:tc>
      </w:tr>
    </w:tbl>
    <w:p w14:paraId="7E41DA82" w14:textId="4B5A5602" w:rsidR="00680C53" w:rsidRPr="00680C53" w:rsidRDefault="00680C53" w:rsidP="00680C53">
      <w:pPr>
        <w:shd w:val="clear" w:color="auto" w:fill="FFFFFF"/>
        <w:spacing w:before="120"/>
        <w:ind w:firstLine="709"/>
        <w:jc w:val="both"/>
        <w:rPr>
          <w:lang w:val="ky-KG"/>
        </w:rPr>
      </w:pPr>
      <w:r w:rsidRPr="00680C53">
        <w:rPr>
          <w:lang w:val="ky-KG"/>
        </w:rPr>
        <w:t xml:space="preserve">Үстүбүздөгү жылдын ноябрында мурунку айга салыштырмалуу калкка көрсөтүлгөн </w:t>
      </w:r>
      <w:r w:rsidRPr="00680C53">
        <w:rPr>
          <w:i/>
          <w:lang w:val="ky-KG"/>
        </w:rPr>
        <w:t xml:space="preserve">кызмат көрсөтүүлөрдүн </w:t>
      </w:r>
      <w:r w:rsidRPr="00680C53">
        <w:rPr>
          <w:lang w:val="ky-KG"/>
        </w:rPr>
        <w:t>тарифтери мурунку айга салыштырмалуу 0,4 пайызга жогорулады. Муну менен бирге тарифтердин турак жайларды күнүмдүк күтүү жана оңдоодо - 1,8 пайызга, автоунаа аркылуу жүргүнчү ташуу кызмат көрсөтүүсүндө - 0,9 пайызга, аба аркылуу жүргүнчү ташуу кызмат көрсөтүүсүндө - 0,7 пайызга, кийим тигүүдө</w:t>
      </w:r>
      <w:r w:rsidR="009A395C">
        <w:rPr>
          <w:lang w:val="ky-KG"/>
        </w:rPr>
        <w:t xml:space="preserve"> </w:t>
      </w:r>
      <w:r w:rsidRPr="00680C53">
        <w:rPr>
          <w:lang w:val="ky-KG"/>
        </w:rPr>
        <w:t xml:space="preserve">- 0,7 пайызга,  мейманкана тейлөөсүндө - 0,7 пайызга, чачтарач кызмат көрсөтүүсүндө - 0,7 пайызга, темир жол аркылуу жүргүнчүлөрдү ташуучу транспорт кызмат көрсөтүүсүндө - 0,5 пайызга, мектепке чейинки жана башталгыч били берүүдө - 0,2 пайызга жогорулады. </w:t>
      </w:r>
    </w:p>
    <w:p w14:paraId="3F68AD48" w14:textId="77777777" w:rsidR="00680C53" w:rsidRPr="00680C53" w:rsidRDefault="00680C53" w:rsidP="00970AE2">
      <w:pPr>
        <w:shd w:val="clear" w:color="auto" w:fill="FFFFFF"/>
        <w:ind w:firstLine="709"/>
        <w:jc w:val="both"/>
        <w:rPr>
          <w:lang w:val="ky-KG"/>
        </w:rPr>
      </w:pPr>
      <w:r w:rsidRPr="00680C53">
        <w:rPr>
          <w:lang w:val="ky-KG"/>
        </w:rPr>
        <w:t>Ушул жылдын башынан бери кызмат көрсөтүүлөрдүн тарифтери жалпысынан 7,9 пайызга жогорулады. Тарифтердин максималдуу өсүшү маданий иш-чараларды уюштуруу боюнча кызмат көрсөтүүлөрдө - 23,6 пайызга, билим берүүдө - 20,5 пайызга, турак жайларды күнүмдүк күтүү жана оңдоодо - 15,2 пайызга, аба аркылуу жүргүнчү ташуу кызмат көрсөтүүсүндө - 8,0 пайызга, бут кийим оңдоодо - 5,9 пайызга, коомдук</w:t>
      </w:r>
      <w:r w:rsidRPr="00680C53">
        <w:rPr>
          <w:sz w:val="22"/>
          <w:lang w:val="ky-KG"/>
        </w:rPr>
        <w:t xml:space="preserve"> </w:t>
      </w:r>
      <w:r w:rsidRPr="00680C53">
        <w:rPr>
          <w:lang w:val="ky-KG"/>
        </w:rPr>
        <w:t>тамактанууда</w:t>
      </w:r>
      <w:r w:rsidRPr="00680C53">
        <w:rPr>
          <w:sz w:val="22"/>
          <w:lang w:val="ky-KG"/>
        </w:rPr>
        <w:t xml:space="preserve"> - </w:t>
      </w:r>
      <w:r w:rsidRPr="00680C53">
        <w:rPr>
          <w:lang w:val="ky-KG"/>
        </w:rPr>
        <w:t>4,9</w:t>
      </w:r>
      <w:r w:rsidRPr="00680C53">
        <w:rPr>
          <w:sz w:val="22"/>
          <w:lang w:val="ky-KG"/>
        </w:rPr>
        <w:t xml:space="preserve"> </w:t>
      </w:r>
      <w:r w:rsidRPr="00680C53">
        <w:rPr>
          <w:lang w:val="ky-KG"/>
        </w:rPr>
        <w:t>пайызга</w:t>
      </w:r>
      <w:r w:rsidRPr="00680C53">
        <w:rPr>
          <w:sz w:val="22"/>
          <w:lang w:val="ky-KG"/>
        </w:rPr>
        <w:t xml:space="preserve">, </w:t>
      </w:r>
      <w:r w:rsidRPr="00680C53">
        <w:rPr>
          <w:lang w:val="ky-KG"/>
        </w:rPr>
        <w:t>амбулатордук кызмат көрсөтүүдө - 4,3 пайызга жана мейманкана тейлөөсүндө - 3,7 пайызга катталды, ошол эле мезгилде эл аралык каттамда автоунаа аркылуу жүргүнчү ташуу кызмат көрсөтүүсүндө 0,6 пайызга тарифтердин төмөндөшү байкалды.</w:t>
      </w:r>
    </w:p>
    <w:p w14:paraId="2DCC66F8" w14:textId="6124E0A8" w:rsidR="00680C53" w:rsidRPr="00680C53" w:rsidRDefault="005B7E0D" w:rsidP="00680C53">
      <w:pPr>
        <w:spacing w:before="120" w:after="120"/>
        <w:ind w:left="1361" w:hanging="1361"/>
        <w:outlineLvl w:val="0"/>
        <w:rPr>
          <w:i/>
          <w:iCs/>
          <w:sz w:val="18"/>
          <w:szCs w:val="18"/>
          <w:lang w:val="ky-KG"/>
        </w:rPr>
      </w:pPr>
      <w:r>
        <w:rPr>
          <w:b/>
          <w:sz w:val="22"/>
          <w:szCs w:val="22"/>
          <w:lang w:val="ky-KG"/>
        </w:rPr>
        <w:lastRenderedPageBreak/>
        <w:t>59</w:t>
      </w:r>
      <w:r w:rsidR="00680C53" w:rsidRPr="00680C53">
        <w:rPr>
          <w:b/>
          <w:sz w:val="22"/>
          <w:szCs w:val="22"/>
          <w:lang w:val="ky-KG"/>
        </w:rPr>
        <w:t>-таблица</w:t>
      </w:r>
      <w:r w:rsidR="00680C53" w:rsidRPr="00680C53">
        <w:rPr>
          <w:b/>
          <w:lang w:val="ky-KG"/>
        </w:rPr>
        <w:t xml:space="preserve">: </w:t>
      </w:r>
      <w:r w:rsidR="00680C53" w:rsidRPr="00680C53">
        <w:rPr>
          <w:b/>
          <w:bCs/>
          <w:lang w:val="ky-KG"/>
        </w:rPr>
        <w:t>Кызмат көрсөтүүлөрдүн айрым топторунун жана түрлөрүнүн керектөө тарифтеринин индекстери</w:t>
      </w:r>
      <w:r w:rsidR="00680C53" w:rsidRPr="00680C53">
        <w:rPr>
          <w:b/>
          <w:bCs/>
          <w:lang w:val="ky-KG"/>
        </w:rPr>
        <w:br/>
      </w:r>
      <w:r w:rsidR="00680C53" w:rsidRPr="00680C53">
        <w:rPr>
          <w:i/>
          <w:iCs/>
          <w:sz w:val="18"/>
          <w:szCs w:val="18"/>
          <w:lang w:val="ky-KG"/>
        </w:rPr>
        <w:t>(пайыз менен)</w:t>
      </w:r>
    </w:p>
    <w:tbl>
      <w:tblPr>
        <w:tblW w:w="5000" w:type="pct"/>
        <w:tblBorders>
          <w:top w:val="single" w:sz="8" w:space="0" w:color="auto"/>
          <w:bottom w:val="single" w:sz="8" w:space="0" w:color="auto"/>
        </w:tblBorders>
        <w:tblLook w:val="04A0" w:firstRow="1" w:lastRow="0" w:firstColumn="1" w:lastColumn="0" w:noHBand="0" w:noVBand="1"/>
      </w:tblPr>
      <w:tblGrid>
        <w:gridCol w:w="3933"/>
        <w:gridCol w:w="1338"/>
        <w:gridCol w:w="1241"/>
        <w:gridCol w:w="1299"/>
        <w:gridCol w:w="1827"/>
      </w:tblGrid>
      <w:tr w:rsidR="00680C53" w:rsidRPr="00680C53" w14:paraId="35399D66" w14:textId="77777777" w:rsidTr="00A75BDA">
        <w:trPr>
          <w:cantSplit/>
          <w:tblHeader/>
        </w:trPr>
        <w:tc>
          <w:tcPr>
            <w:tcW w:w="2040" w:type="pct"/>
            <w:vMerge w:val="restart"/>
            <w:tcBorders>
              <w:top w:val="single" w:sz="8" w:space="0" w:color="auto"/>
              <w:left w:val="nil"/>
              <w:bottom w:val="single" w:sz="8" w:space="0" w:color="auto"/>
              <w:right w:val="nil"/>
            </w:tcBorders>
          </w:tcPr>
          <w:p w14:paraId="1596FA55" w14:textId="77777777" w:rsidR="00680C53" w:rsidRPr="00680C53" w:rsidRDefault="00680C53" w:rsidP="00680C53">
            <w:pPr>
              <w:rPr>
                <w:rFonts w:eastAsia="SimSun"/>
                <w:sz w:val="20"/>
                <w:szCs w:val="20"/>
                <w:lang w:val="ky-KG"/>
              </w:rPr>
            </w:pPr>
          </w:p>
        </w:tc>
        <w:tc>
          <w:tcPr>
            <w:tcW w:w="2012" w:type="pct"/>
            <w:gridSpan w:val="3"/>
            <w:tcBorders>
              <w:top w:val="single" w:sz="8" w:space="0" w:color="auto"/>
              <w:left w:val="nil"/>
              <w:bottom w:val="single" w:sz="4" w:space="0" w:color="auto"/>
              <w:right w:val="nil"/>
            </w:tcBorders>
            <w:vAlign w:val="center"/>
          </w:tcPr>
          <w:p w14:paraId="5C0E583B" w14:textId="77777777" w:rsidR="00680C53" w:rsidRPr="00680C53" w:rsidRDefault="00680C53" w:rsidP="00680C53">
            <w:pPr>
              <w:jc w:val="center"/>
              <w:rPr>
                <w:b/>
                <w:bCs/>
                <w:sz w:val="20"/>
                <w:szCs w:val="20"/>
                <w:lang w:val="ky-KG"/>
              </w:rPr>
            </w:pPr>
            <w:r w:rsidRPr="00680C53">
              <w:rPr>
                <w:rFonts w:eastAsia="Arial Unicode MS"/>
                <w:b/>
                <w:sz w:val="20"/>
                <w:szCs w:val="20"/>
              </w:rPr>
              <w:t>202</w:t>
            </w:r>
            <w:r w:rsidRPr="00680C53">
              <w:rPr>
                <w:rFonts w:eastAsia="Arial Unicode MS"/>
                <w:b/>
                <w:sz w:val="20"/>
                <w:szCs w:val="20"/>
                <w:lang w:val="ky-KG"/>
              </w:rPr>
              <w:t>4</w:t>
            </w:r>
            <w:r w:rsidRPr="00680C53">
              <w:rPr>
                <w:rFonts w:eastAsia="Arial Unicode MS"/>
                <w:b/>
                <w:sz w:val="20"/>
                <w:szCs w:val="20"/>
              </w:rPr>
              <w:t xml:space="preserve"> </w:t>
            </w:r>
            <w:r w:rsidRPr="00680C53">
              <w:rPr>
                <w:rFonts w:eastAsia="Arial Unicode MS"/>
                <w:b/>
                <w:sz w:val="20"/>
                <w:szCs w:val="20"/>
                <w:lang w:val="ky-KG"/>
              </w:rPr>
              <w:t>но</w:t>
            </w:r>
            <w:proofErr w:type="spellStart"/>
            <w:r w:rsidRPr="00680C53">
              <w:rPr>
                <w:rFonts w:eastAsia="Arial Unicode MS"/>
                <w:b/>
                <w:sz w:val="20"/>
                <w:szCs w:val="20"/>
              </w:rPr>
              <w:t>ябрь</w:t>
            </w:r>
            <w:proofErr w:type="spellEnd"/>
          </w:p>
        </w:tc>
        <w:tc>
          <w:tcPr>
            <w:tcW w:w="948" w:type="pct"/>
            <w:tcBorders>
              <w:top w:val="single" w:sz="8" w:space="0" w:color="auto"/>
              <w:left w:val="nil"/>
              <w:bottom w:val="nil"/>
              <w:right w:val="nil"/>
            </w:tcBorders>
            <w:vAlign w:val="center"/>
          </w:tcPr>
          <w:p w14:paraId="2D5BC8F8" w14:textId="77777777" w:rsidR="00680C53" w:rsidRPr="00680C53" w:rsidRDefault="00680C53" w:rsidP="00680C53">
            <w:pPr>
              <w:jc w:val="right"/>
              <w:rPr>
                <w:b/>
                <w:bCs/>
                <w:sz w:val="20"/>
                <w:szCs w:val="20"/>
                <w:lang w:val="ky-KG"/>
              </w:rPr>
            </w:pPr>
            <w:r w:rsidRPr="00680C53">
              <w:rPr>
                <w:b/>
                <w:bCs/>
                <w:sz w:val="20"/>
                <w:szCs w:val="20"/>
              </w:rPr>
              <w:t>202</w:t>
            </w:r>
            <w:r w:rsidRPr="00680C53">
              <w:rPr>
                <w:b/>
                <w:bCs/>
                <w:sz w:val="20"/>
                <w:szCs w:val="20"/>
                <w:lang w:val="ky-KG"/>
              </w:rPr>
              <w:t>4</w:t>
            </w:r>
            <w:r w:rsidRPr="00680C53">
              <w:rPr>
                <w:b/>
                <w:bCs/>
                <w:sz w:val="20"/>
                <w:szCs w:val="20"/>
              </w:rPr>
              <w:t xml:space="preserve"> январь-</w:t>
            </w:r>
            <w:r w:rsidRPr="00680C53">
              <w:rPr>
                <w:b/>
                <w:bCs/>
                <w:sz w:val="20"/>
                <w:szCs w:val="20"/>
                <w:lang w:val="ky-KG"/>
              </w:rPr>
              <w:t>но</w:t>
            </w:r>
            <w:proofErr w:type="spellStart"/>
            <w:r w:rsidRPr="00680C53">
              <w:rPr>
                <w:b/>
                <w:bCs/>
                <w:sz w:val="20"/>
                <w:szCs w:val="20"/>
              </w:rPr>
              <w:t>ябры</w:t>
            </w:r>
            <w:proofErr w:type="spellEnd"/>
          </w:p>
        </w:tc>
      </w:tr>
      <w:tr w:rsidR="00680C53" w:rsidRPr="00680C53" w14:paraId="4565FC4D" w14:textId="77777777" w:rsidTr="00A75BDA">
        <w:tblPrEx>
          <w:tblBorders>
            <w:top w:val="none" w:sz="0" w:space="0" w:color="auto"/>
            <w:bottom w:val="none" w:sz="0" w:space="0" w:color="auto"/>
          </w:tblBorders>
          <w:tblLook w:val="0000" w:firstRow="0" w:lastRow="0" w:firstColumn="0" w:lastColumn="0" w:noHBand="0" w:noVBand="0"/>
        </w:tblPrEx>
        <w:trPr>
          <w:cantSplit/>
          <w:tblHeader/>
        </w:trPr>
        <w:tc>
          <w:tcPr>
            <w:tcW w:w="2040" w:type="pct"/>
            <w:vMerge/>
            <w:tcBorders>
              <w:top w:val="single" w:sz="8" w:space="0" w:color="auto"/>
              <w:left w:val="nil"/>
              <w:bottom w:val="single" w:sz="8" w:space="0" w:color="auto"/>
              <w:right w:val="nil"/>
            </w:tcBorders>
            <w:vAlign w:val="center"/>
          </w:tcPr>
          <w:p w14:paraId="7E581A95" w14:textId="77777777" w:rsidR="00680C53" w:rsidRPr="00680C53" w:rsidRDefault="00680C53" w:rsidP="00680C53">
            <w:pPr>
              <w:rPr>
                <w:rFonts w:eastAsia="SimSun"/>
                <w:sz w:val="20"/>
                <w:szCs w:val="20"/>
              </w:rPr>
            </w:pPr>
          </w:p>
        </w:tc>
        <w:tc>
          <w:tcPr>
            <w:tcW w:w="694" w:type="pct"/>
            <w:tcBorders>
              <w:top w:val="single" w:sz="4" w:space="0" w:color="auto"/>
              <w:left w:val="nil"/>
              <w:bottom w:val="single" w:sz="8" w:space="0" w:color="auto"/>
              <w:right w:val="nil"/>
            </w:tcBorders>
          </w:tcPr>
          <w:p w14:paraId="1500BFBE" w14:textId="77777777" w:rsidR="00680C53" w:rsidRPr="00680C53" w:rsidRDefault="00680C53" w:rsidP="00680C53">
            <w:pPr>
              <w:jc w:val="right"/>
              <w:rPr>
                <w:b/>
                <w:bCs/>
                <w:sz w:val="20"/>
                <w:szCs w:val="20"/>
              </w:rPr>
            </w:pPr>
            <w:r w:rsidRPr="00680C53">
              <w:rPr>
                <w:b/>
                <w:bCs/>
                <w:sz w:val="20"/>
                <w:szCs w:val="20"/>
              </w:rPr>
              <w:t>202</w:t>
            </w:r>
            <w:r w:rsidRPr="00680C53">
              <w:rPr>
                <w:b/>
                <w:bCs/>
                <w:sz w:val="20"/>
                <w:szCs w:val="20"/>
                <w:lang w:val="ky-KG"/>
              </w:rPr>
              <w:t>4</w:t>
            </w:r>
            <w:r w:rsidRPr="00680C53">
              <w:rPr>
                <w:b/>
                <w:bCs/>
                <w:sz w:val="20"/>
                <w:szCs w:val="20"/>
              </w:rPr>
              <w:t xml:space="preserve"> </w:t>
            </w:r>
            <w:r w:rsidRPr="00680C53">
              <w:rPr>
                <w:b/>
                <w:bCs/>
                <w:sz w:val="20"/>
                <w:szCs w:val="20"/>
                <w:lang w:val="ky-KG"/>
              </w:rPr>
              <w:t>ок</w:t>
            </w:r>
            <w:proofErr w:type="spellStart"/>
            <w:r w:rsidRPr="00680C53">
              <w:rPr>
                <w:b/>
                <w:bCs/>
                <w:sz w:val="20"/>
                <w:szCs w:val="20"/>
              </w:rPr>
              <w:t>тябрына</w:t>
            </w:r>
            <w:proofErr w:type="spellEnd"/>
            <w:r w:rsidRPr="00680C53">
              <w:rPr>
                <w:b/>
                <w:bCs/>
                <w:sz w:val="20"/>
                <w:szCs w:val="20"/>
              </w:rPr>
              <w:t xml:space="preserve"> карата</w:t>
            </w:r>
          </w:p>
        </w:tc>
        <w:tc>
          <w:tcPr>
            <w:tcW w:w="644" w:type="pct"/>
            <w:tcBorders>
              <w:top w:val="single" w:sz="4" w:space="0" w:color="auto"/>
              <w:left w:val="nil"/>
              <w:bottom w:val="single" w:sz="8" w:space="0" w:color="auto"/>
              <w:right w:val="nil"/>
            </w:tcBorders>
          </w:tcPr>
          <w:p w14:paraId="58C88801" w14:textId="77777777" w:rsidR="00680C53" w:rsidRPr="00680C53" w:rsidRDefault="00680C53" w:rsidP="00680C53">
            <w:pPr>
              <w:jc w:val="right"/>
              <w:rPr>
                <w:b/>
                <w:bCs/>
                <w:sz w:val="20"/>
                <w:szCs w:val="20"/>
              </w:rPr>
            </w:pPr>
            <w:r w:rsidRPr="00680C53">
              <w:rPr>
                <w:b/>
                <w:bCs/>
                <w:sz w:val="20"/>
                <w:szCs w:val="20"/>
              </w:rPr>
              <w:t>202</w:t>
            </w:r>
            <w:r w:rsidRPr="00680C53">
              <w:rPr>
                <w:b/>
                <w:bCs/>
                <w:sz w:val="20"/>
                <w:szCs w:val="20"/>
                <w:lang w:val="ky-KG"/>
              </w:rPr>
              <w:t>3</w:t>
            </w:r>
            <w:r w:rsidRPr="00680C53">
              <w:rPr>
                <w:rFonts w:eastAsia="Arial Unicode MS"/>
                <w:b/>
                <w:bCs/>
                <w:sz w:val="20"/>
                <w:szCs w:val="20"/>
              </w:rPr>
              <w:t xml:space="preserve"> </w:t>
            </w:r>
            <w:proofErr w:type="spellStart"/>
            <w:r w:rsidRPr="00680C53">
              <w:rPr>
                <w:b/>
                <w:bCs/>
                <w:sz w:val="20"/>
                <w:szCs w:val="20"/>
              </w:rPr>
              <w:t>декабрына</w:t>
            </w:r>
            <w:proofErr w:type="spellEnd"/>
            <w:r w:rsidRPr="00680C53">
              <w:rPr>
                <w:b/>
                <w:bCs/>
                <w:sz w:val="20"/>
                <w:szCs w:val="20"/>
              </w:rPr>
              <w:t xml:space="preserve"> </w:t>
            </w:r>
          </w:p>
          <w:p w14:paraId="2016801B" w14:textId="77777777" w:rsidR="00680C53" w:rsidRPr="00680C53" w:rsidRDefault="00680C53" w:rsidP="00680C53">
            <w:pPr>
              <w:jc w:val="right"/>
              <w:rPr>
                <w:b/>
                <w:bCs/>
                <w:sz w:val="20"/>
                <w:szCs w:val="20"/>
              </w:rPr>
            </w:pPr>
            <w:r w:rsidRPr="00680C53">
              <w:rPr>
                <w:b/>
                <w:bCs/>
                <w:sz w:val="20"/>
                <w:szCs w:val="20"/>
              </w:rPr>
              <w:t>карата</w:t>
            </w:r>
          </w:p>
        </w:tc>
        <w:tc>
          <w:tcPr>
            <w:tcW w:w="674" w:type="pct"/>
            <w:tcBorders>
              <w:top w:val="single" w:sz="4" w:space="0" w:color="auto"/>
              <w:left w:val="nil"/>
              <w:bottom w:val="single" w:sz="8" w:space="0" w:color="auto"/>
              <w:right w:val="nil"/>
            </w:tcBorders>
            <w:vAlign w:val="center"/>
          </w:tcPr>
          <w:p w14:paraId="1A3D5B4F" w14:textId="77777777" w:rsidR="00680C53" w:rsidRPr="00680C53" w:rsidRDefault="00680C53" w:rsidP="00680C53">
            <w:pPr>
              <w:jc w:val="right"/>
              <w:rPr>
                <w:b/>
                <w:bCs/>
                <w:sz w:val="20"/>
                <w:szCs w:val="20"/>
                <w:lang w:val="ky-KG"/>
              </w:rPr>
            </w:pPr>
            <w:r w:rsidRPr="00680C53">
              <w:rPr>
                <w:b/>
                <w:bCs/>
                <w:sz w:val="20"/>
                <w:szCs w:val="20"/>
              </w:rPr>
              <w:t>202</w:t>
            </w:r>
            <w:r w:rsidRPr="00680C53">
              <w:rPr>
                <w:b/>
                <w:bCs/>
                <w:sz w:val="20"/>
                <w:szCs w:val="20"/>
                <w:lang w:val="ky-KG"/>
              </w:rPr>
              <w:t>3</w:t>
            </w:r>
          </w:p>
          <w:p w14:paraId="3EE4B4D3" w14:textId="77777777" w:rsidR="00680C53" w:rsidRPr="00680C53" w:rsidRDefault="00680C53" w:rsidP="00680C53">
            <w:pPr>
              <w:jc w:val="right"/>
              <w:rPr>
                <w:b/>
                <w:bCs/>
                <w:sz w:val="20"/>
                <w:szCs w:val="20"/>
              </w:rPr>
            </w:pPr>
            <w:r w:rsidRPr="00680C53">
              <w:rPr>
                <w:b/>
                <w:bCs/>
                <w:sz w:val="20"/>
                <w:szCs w:val="20"/>
                <w:lang w:val="ky-KG"/>
              </w:rPr>
              <w:t>ноябрына</w:t>
            </w:r>
            <w:r w:rsidRPr="00680C53">
              <w:rPr>
                <w:b/>
                <w:bCs/>
                <w:sz w:val="20"/>
                <w:szCs w:val="20"/>
              </w:rPr>
              <w:t xml:space="preserve"> </w:t>
            </w:r>
          </w:p>
          <w:p w14:paraId="66F9D54C" w14:textId="77777777" w:rsidR="00680C53" w:rsidRPr="00680C53" w:rsidRDefault="00680C53" w:rsidP="00680C53">
            <w:pPr>
              <w:jc w:val="right"/>
              <w:rPr>
                <w:rFonts w:eastAsia="Arial Unicode MS"/>
                <w:b/>
                <w:bCs/>
                <w:sz w:val="20"/>
                <w:szCs w:val="20"/>
              </w:rPr>
            </w:pPr>
            <w:r w:rsidRPr="00680C53">
              <w:rPr>
                <w:b/>
                <w:bCs/>
                <w:sz w:val="20"/>
                <w:szCs w:val="20"/>
              </w:rPr>
              <w:t>карата</w:t>
            </w:r>
          </w:p>
        </w:tc>
        <w:tc>
          <w:tcPr>
            <w:tcW w:w="948" w:type="pct"/>
            <w:tcBorders>
              <w:top w:val="nil"/>
              <w:left w:val="nil"/>
              <w:bottom w:val="single" w:sz="8" w:space="0" w:color="auto"/>
              <w:right w:val="nil"/>
            </w:tcBorders>
          </w:tcPr>
          <w:p w14:paraId="1978ABDD" w14:textId="77777777" w:rsidR="00680C53" w:rsidRPr="00680C53" w:rsidRDefault="00680C53" w:rsidP="00680C53">
            <w:pPr>
              <w:jc w:val="right"/>
              <w:rPr>
                <w:b/>
                <w:bCs/>
                <w:sz w:val="20"/>
                <w:szCs w:val="20"/>
              </w:rPr>
            </w:pPr>
            <w:r w:rsidRPr="00680C53">
              <w:rPr>
                <w:b/>
                <w:bCs/>
                <w:sz w:val="20"/>
                <w:szCs w:val="20"/>
              </w:rPr>
              <w:t>202</w:t>
            </w:r>
            <w:r w:rsidRPr="00680C53">
              <w:rPr>
                <w:b/>
                <w:bCs/>
                <w:sz w:val="20"/>
                <w:szCs w:val="20"/>
                <w:lang w:val="ky-KG"/>
              </w:rPr>
              <w:t>3</w:t>
            </w:r>
            <w:r w:rsidRPr="00680C53">
              <w:rPr>
                <w:b/>
                <w:bCs/>
                <w:sz w:val="20"/>
                <w:szCs w:val="20"/>
              </w:rPr>
              <w:t xml:space="preserve"> январь-</w:t>
            </w:r>
            <w:r w:rsidRPr="00680C53">
              <w:rPr>
                <w:b/>
                <w:bCs/>
                <w:sz w:val="20"/>
                <w:szCs w:val="20"/>
                <w:lang w:val="ky-KG"/>
              </w:rPr>
              <w:t>но</w:t>
            </w:r>
            <w:proofErr w:type="spellStart"/>
            <w:r w:rsidRPr="00680C53">
              <w:rPr>
                <w:b/>
                <w:bCs/>
                <w:sz w:val="20"/>
                <w:szCs w:val="20"/>
              </w:rPr>
              <w:t>ябрына</w:t>
            </w:r>
            <w:proofErr w:type="spellEnd"/>
            <w:r w:rsidRPr="00680C53">
              <w:rPr>
                <w:b/>
                <w:bCs/>
                <w:sz w:val="20"/>
                <w:szCs w:val="20"/>
              </w:rPr>
              <w:t xml:space="preserve"> карата</w:t>
            </w:r>
          </w:p>
        </w:tc>
      </w:tr>
      <w:tr w:rsidR="00680C53" w:rsidRPr="00680C53" w14:paraId="4D7CE347" w14:textId="77777777" w:rsidTr="00A75BDA">
        <w:tblPrEx>
          <w:tblBorders>
            <w:top w:val="none" w:sz="0" w:space="0" w:color="auto"/>
            <w:bottom w:val="none" w:sz="0" w:space="0" w:color="auto"/>
          </w:tblBorders>
          <w:tblLook w:val="0000" w:firstRow="0" w:lastRow="0" w:firstColumn="0" w:lastColumn="0" w:noHBand="0" w:noVBand="0"/>
        </w:tblPrEx>
        <w:trPr>
          <w:cantSplit/>
        </w:trPr>
        <w:tc>
          <w:tcPr>
            <w:tcW w:w="2040" w:type="pct"/>
            <w:tcBorders>
              <w:top w:val="single" w:sz="8" w:space="0" w:color="auto"/>
              <w:left w:val="nil"/>
              <w:bottom w:val="nil"/>
              <w:right w:val="nil"/>
            </w:tcBorders>
          </w:tcPr>
          <w:p w14:paraId="748CE698" w14:textId="77777777" w:rsidR="00680C53" w:rsidRPr="00680C53" w:rsidRDefault="00680C53" w:rsidP="00680C53">
            <w:pPr>
              <w:spacing w:before="40" w:after="40"/>
              <w:ind w:left="113" w:hanging="113"/>
              <w:rPr>
                <w:rFonts w:eastAsia="SimSun"/>
                <w:sz w:val="20"/>
                <w:szCs w:val="20"/>
              </w:rPr>
            </w:pPr>
            <w:proofErr w:type="spellStart"/>
            <w:r w:rsidRPr="00680C53">
              <w:rPr>
                <w:rFonts w:eastAsia="SimSun"/>
                <w:sz w:val="20"/>
                <w:szCs w:val="20"/>
              </w:rPr>
              <w:t>Жүргүнчү</w:t>
            </w:r>
            <w:proofErr w:type="spellEnd"/>
            <w:r w:rsidRPr="00680C53">
              <w:rPr>
                <w:rFonts w:eastAsia="SimSun"/>
                <w:sz w:val="20"/>
                <w:szCs w:val="20"/>
              </w:rPr>
              <w:t xml:space="preserve"> </w:t>
            </w:r>
            <w:proofErr w:type="spellStart"/>
            <w:r w:rsidRPr="00680C53">
              <w:rPr>
                <w:rFonts w:eastAsia="SimSun"/>
                <w:sz w:val="20"/>
                <w:szCs w:val="20"/>
              </w:rPr>
              <w:t>транспортунун</w:t>
            </w:r>
            <w:proofErr w:type="spellEnd"/>
            <w:r w:rsidRPr="00680C53">
              <w:rPr>
                <w:rFonts w:eastAsia="SimSun"/>
                <w:sz w:val="20"/>
                <w:szCs w:val="20"/>
              </w:rPr>
              <w:t xml:space="preserve"> </w:t>
            </w:r>
            <w:proofErr w:type="spellStart"/>
            <w:r w:rsidRPr="00680C53">
              <w:rPr>
                <w:rFonts w:eastAsia="SimSun"/>
                <w:sz w:val="20"/>
                <w:szCs w:val="20"/>
              </w:rPr>
              <w:t>кызмат</w:t>
            </w:r>
            <w:proofErr w:type="spellEnd"/>
            <w:r w:rsidRPr="00680C53">
              <w:rPr>
                <w:rFonts w:eastAsia="SimSun"/>
                <w:sz w:val="20"/>
                <w:szCs w:val="20"/>
              </w:rPr>
              <w:t xml:space="preserve"> </w:t>
            </w:r>
            <w:proofErr w:type="spellStart"/>
            <w:r w:rsidRPr="00680C53">
              <w:rPr>
                <w:rFonts w:eastAsia="SimSun"/>
                <w:sz w:val="20"/>
                <w:szCs w:val="20"/>
              </w:rPr>
              <w:t>көрсөтүүлөрү</w:t>
            </w:r>
            <w:proofErr w:type="spellEnd"/>
          </w:p>
        </w:tc>
        <w:tc>
          <w:tcPr>
            <w:tcW w:w="694" w:type="pct"/>
            <w:tcBorders>
              <w:top w:val="single" w:sz="8" w:space="0" w:color="auto"/>
              <w:left w:val="nil"/>
              <w:bottom w:val="nil"/>
              <w:right w:val="nil"/>
            </w:tcBorders>
            <w:vAlign w:val="bottom"/>
          </w:tcPr>
          <w:p w14:paraId="5C774024" w14:textId="77777777" w:rsidR="00680C53" w:rsidRPr="00680C53" w:rsidRDefault="00680C53" w:rsidP="00680C53">
            <w:pPr>
              <w:jc w:val="right"/>
              <w:rPr>
                <w:sz w:val="20"/>
                <w:szCs w:val="20"/>
              </w:rPr>
            </w:pPr>
            <w:r w:rsidRPr="00680C53">
              <w:rPr>
                <w:sz w:val="20"/>
                <w:szCs w:val="20"/>
                <w:lang w:val="ky-KG"/>
              </w:rPr>
              <w:t>100,8</w:t>
            </w:r>
          </w:p>
        </w:tc>
        <w:tc>
          <w:tcPr>
            <w:tcW w:w="644" w:type="pct"/>
            <w:tcBorders>
              <w:top w:val="single" w:sz="8" w:space="0" w:color="auto"/>
              <w:left w:val="nil"/>
              <w:bottom w:val="nil"/>
              <w:right w:val="nil"/>
            </w:tcBorders>
            <w:vAlign w:val="bottom"/>
          </w:tcPr>
          <w:p w14:paraId="65E486B5" w14:textId="77777777" w:rsidR="00680C53" w:rsidRPr="00680C53" w:rsidRDefault="00680C53" w:rsidP="00680C53">
            <w:pPr>
              <w:jc w:val="right"/>
              <w:rPr>
                <w:sz w:val="20"/>
                <w:szCs w:val="20"/>
                <w:lang w:val="ky-KG"/>
              </w:rPr>
            </w:pPr>
            <w:r w:rsidRPr="00680C53">
              <w:rPr>
                <w:sz w:val="20"/>
                <w:szCs w:val="20"/>
                <w:lang w:val="ky-KG"/>
              </w:rPr>
              <w:t>113,2</w:t>
            </w:r>
          </w:p>
        </w:tc>
        <w:tc>
          <w:tcPr>
            <w:tcW w:w="674" w:type="pct"/>
            <w:tcBorders>
              <w:top w:val="single" w:sz="8" w:space="0" w:color="auto"/>
              <w:left w:val="nil"/>
              <w:bottom w:val="nil"/>
              <w:right w:val="nil"/>
            </w:tcBorders>
            <w:vAlign w:val="bottom"/>
          </w:tcPr>
          <w:p w14:paraId="0B10C199" w14:textId="77777777" w:rsidR="00680C53" w:rsidRPr="00680C53" w:rsidRDefault="00680C53" w:rsidP="00680C53">
            <w:pPr>
              <w:jc w:val="right"/>
              <w:rPr>
                <w:sz w:val="20"/>
                <w:szCs w:val="20"/>
                <w:lang w:val="ky-KG"/>
              </w:rPr>
            </w:pPr>
            <w:r w:rsidRPr="00680C53">
              <w:rPr>
                <w:sz w:val="20"/>
                <w:szCs w:val="20"/>
                <w:lang w:val="ky-KG"/>
              </w:rPr>
              <w:t>113,3</w:t>
            </w:r>
          </w:p>
        </w:tc>
        <w:tc>
          <w:tcPr>
            <w:tcW w:w="948" w:type="pct"/>
            <w:tcBorders>
              <w:top w:val="single" w:sz="8" w:space="0" w:color="auto"/>
              <w:left w:val="nil"/>
              <w:bottom w:val="nil"/>
              <w:right w:val="nil"/>
            </w:tcBorders>
            <w:vAlign w:val="bottom"/>
          </w:tcPr>
          <w:p w14:paraId="1CDFB704" w14:textId="77777777" w:rsidR="00680C53" w:rsidRPr="00680C53" w:rsidRDefault="00680C53" w:rsidP="00680C53">
            <w:pPr>
              <w:jc w:val="right"/>
              <w:rPr>
                <w:sz w:val="20"/>
                <w:szCs w:val="20"/>
                <w:lang w:val="ky-KG"/>
              </w:rPr>
            </w:pPr>
            <w:r w:rsidRPr="00680C53">
              <w:rPr>
                <w:sz w:val="20"/>
                <w:szCs w:val="20"/>
                <w:lang w:val="ky-KG"/>
              </w:rPr>
              <w:t>110,6</w:t>
            </w:r>
          </w:p>
        </w:tc>
      </w:tr>
      <w:tr w:rsidR="00680C53" w:rsidRPr="00680C53" w14:paraId="22AFE6DE" w14:textId="77777777" w:rsidTr="00A75BDA">
        <w:tblPrEx>
          <w:tblBorders>
            <w:top w:val="none" w:sz="0" w:space="0" w:color="auto"/>
            <w:bottom w:val="none" w:sz="0" w:space="0" w:color="auto"/>
          </w:tblBorders>
          <w:tblLook w:val="0000" w:firstRow="0" w:lastRow="0" w:firstColumn="0" w:lastColumn="0" w:noHBand="0" w:noVBand="0"/>
        </w:tblPrEx>
        <w:trPr>
          <w:cantSplit/>
        </w:trPr>
        <w:tc>
          <w:tcPr>
            <w:tcW w:w="2040" w:type="pct"/>
          </w:tcPr>
          <w:p w14:paraId="4B27F7EE" w14:textId="77777777" w:rsidR="00680C53" w:rsidRPr="00680C53" w:rsidRDefault="00680C53" w:rsidP="00680C53">
            <w:pPr>
              <w:spacing w:before="40" w:after="40"/>
              <w:ind w:left="113" w:hanging="113"/>
              <w:rPr>
                <w:rFonts w:eastAsia="SimSun"/>
                <w:sz w:val="20"/>
                <w:szCs w:val="20"/>
              </w:rPr>
            </w:pPr>
            <w:proofErr w:type="spellStart"/>
            <w:r w:rsidRPr="00680C53">
              <w:rPr>
                <w:rFonts w:eastAsia="SimSun"/>
                <w:sz w:val="20"/>
                <w:szCs w:val="20"/>
              </w:rPr>
              <w:t>Байланыш</w:t>
            </w:r>
            <w:proofErr w:type="spellEnd"/>
            <w:r w:rsidRPr="00680C53">
              <w:rPr>
                <w:rFonts w:eastAsia="SimSun"/>
                <w:sz w:val="20"/>
                <w:szCs w:val="20"/>
              </w:rPr>
              <w:t xml:space="preserve"> </w:t>
            </w:r>
            <w:proofErr w:type="spellStart"/>
            <w:r w:rsidRPr="00680C53">
              <w:rPr>
                <w:rFonts w:eastAsia="SimSun"/>
                <w:sz w:val="20"/>
                <w:szCs w:val="20"/>
              </w:rPr>
              <w:t>кызмат</w:t>
            </w:r>
            <w:proofErr w:type="spellEnd"/>
            <w:r w:rsidRPr="00680C53">
              <w:rPr>
                <w:rFonts w:eastAsia="SimSun"/>
                <w:sz w:val="20"/>
                <w:szCs w:val="20"/>
              </w:rPr>
              <w:t xml:space="preserve"> </w:t>
            </w:r>
            <w:proofErr w:type="spellStart"/>
            <w:r w:rsidRPr="00680C53">
              <w:rPr>
                <w:rFonts w:eastAsia="SimSun"/>
                <w:sz w:val="20"/>
                <w:szCs w:val="20"/>
              </w:rPr>
              <w:t>көрсөтүүлөрү</w:t>
            </w:r>
            <w:proofErr w:type="spellEnd"/>
          </w:p>
        </w:tc>
        <w:tc>
          <w:tcPr>
            <w:tcW w:w="694" w:type="pct"/>
            <w:vAlign w:val="bottom"/>
          </w:tcPr>
          <w:p w14:paraId="575F36D5" w14:textId="77777777" w:rsidR="00680C53" w:rsidRPr="00680C53" w:rsidRDefault="00680C53" w:rsidP="00680C53">
            <w:pPr>
              <w:jc w:val="right"/>
              <w:rPr>
                <w:sz w:val="20"/>
                <w:szCs w:val="20"/>
              </w:rPr>
            </w:pPr>
            <w:r w:rsidRPr="00680C53">
              <w:rPr>
                <w:sz w:val="20"/>
                <w:szCs w:val="20"/>
                <w:lang w:val="ky-KG"/>
              </w:rPr>
              <w:t>100,0</w:t>
            </w:r>
          </w:p>
        </w:tc>
        <w:tc>
          <w:tcPr>
            <w:tcW w:w="644" w:type="pct"/>
            <w:vAlign w:val="bottom"/>
          </w:tcPr>
          <w:p w14:paraId="7AC76D41" w14:textId="77777777" w:rsidR="00680C53" w:rsidRPr="00680C53" w:rsidRDefault="00680C53" w:rsidP="00680C53">
            <w:pPr>
              <w:jc w:val="right"/>
              <w:rPr>
                <w:sz w:val="20"/>
                <w:szCs w:val="20"/>
              </w:rPr>
            </w:pPr>
            <w:r w:rsidRPr="00680C53">
              <w:rPr>
                <w:sz w:val="20"/>
                <w:szCs w:val="20"/>
                <w:lang w:val="ky-KG"/>
              </w:rPr>
              <w:t>100,0</w:t>
            </w:r>
          </w:p>
        </w:tc>
        <w:tc>
          <w:tcPr>
            <w:tcW w:w="674" w:type="pct"/>
            <w:vAlign w:val="bottom"/>
          </w:tcPr>
          <w:p w14:paraId="4FB75BAF" w14:textId="77777777" w:rsidR="00680C53" w:rsidRPr="00680C53" w:rsidRDefault="00680C53" w:rsidP="00680C53">
            <w:pPr>
              <w:jc w:val="right"/>
              <w:rPr>
                <w:sz w:val="20"/>
                <w:szCs w:val="20"/>
                <w:lang w:val="ky-KG"/>
              </w:rPr>
            </w:pPr>
            <w:r w:rsidRPr="00680C53">
              <w:rPr>
                <w:sz w:val="20"/>
                <w:szCs w:val="20"/>
                <w:lang w:val="ky-KG"/>
              </w:rPr>
              <w:t>100,0</w:t>
            </w:r>
          </w:p>
        </w:tc>
        <w:tc>
          <w:tcPr>
            <w:tcW w:w="948" w:type="pct"/>
            <w:vAlign w:val="bottom"/>
          </w:tcPr>
          <w:p w14:paraId="48453931" w14:textId="77777777" w:rsidR="00680C53" w:rsidRPr="00680C53" w:rsidRDefault="00680C53" w:rsidP="00680C53">
            <w:pPr>
              <w:jc w:val="right"/>
              <w:rPr>
                <w:sz w:val="20"/>
                <w:szCs w:val="20"/>
                <w:lang w:val="ky-KG"/>
              </w:rPr>
            </w:pPr>
            <w:r w:rsidRPr="00680C53">
              <w:rPr>
                <w:sz w:val="20"/>
                <w:szCs w:val="20"/>
                <w:lang w:val="ky-KG"/>
              </w:rPr>
              <w:t>103,1</w:t>
            </w:r>
          </w:p>
        </w:tc>
      </w:tr>
      <w:tr w:rsidR="00680C53" w:rsidRPr="00680C53" w14:paraId="724A8705" w14:textId="77777777" w:rsidTr="00A75BDA">
        <w:tblPrEx>
          <w:tblBorders>
            <w:top w:val="none" w:sz="0" w:space="0" w:color="auto"/>
            <w:bottom w:val="none" w:sz="0" w:space="0" w:color="auto"/>
          </w:tblBorders>
          <w:tblLook w:val="0000" w:firstRow="0" w:lastRow="0" w:firstColumn="0" w:lastColumn="0" w:noHBand="0" w:noVBand="0"/>
        </w:tblPrEx>
        <w:trPr>
          <w:cantSplit/>
        </w:trPr>
        <w:tc>
          <w:tcPr>
            <w:tcW w:w="2040" w:type="pct"/>
          </w:tcPr>
          <w:p w14:paraId="513892DC" w14:textId="77777777" w:rsidR="00680C53" w:rsidRPr="00680C53" w:rsidRDefault="00680C53" w:rsidP="00680C53">
            <w:pPr>
              <w:spacing w:before="40" w:after="40"/>
              <w:ind w:left="113" w:hanging="113"/>
              <w:rPr>
                <w:rFonts w:eastAsia="SimSun"/>
                <w:sz w:val="20"/>
                <w:szCs w:val="20"/>
              </w:rPr>
            </w:pPr>
            <w:proofErr w:type="spellStart"/>
            <w:r w:rsidRPr="00680C53">
              <w:rPr>
                <w:rFonts w:eastAsia="SimSun"/>
                <w:sz w:val="20"/>
                <w:szCs w:val="20"/>
              </w:rPr>
              <w:t>Маданий</w:t>
            </w:r>
            <w:proofErr w:type="spellEnd"/>
            <w:r w:rsidRPr="00680C53">
              <w:rPr>
                <w:rFonts w:eastAsia="SimSun"/>
                <w:sz w:val="20"/>
                <w:szCs w:val="20"/>
              </w:rPr>
              <w:t xml:space="preserve"> </w:t>
            </w:r>
            <w:proofErr w:type="spellStart"/>
            <w:r w:rsidRPr="00680C53">
              <w:rPr>
                <w:rFonts w:eastAsia="SimSun"/>
                <w:sz w:val="20"/>
                <w:szCs w:val="20"/>
              </w:rPr>
              <w:t>иш-чараларды</w:t>
            </w:r>
            <w:proofErr w:type="spellEnd"/>
            <w:r w:rsidRPr="00680C53">
              <w:rPr>
                <w:rFonts w:eastAsia="SimSun"/>
                <w:sz w:val="20"/>
                <w:szCs w:val="20"/>
              </w:rPr>
              <w:t xml:space="preserve"> </w:t>
            </w:r>
            <w:proofErr w:type="spellStart"/>
            <w:r w:rsidRPr="00680C53">
              <w:rPr>
                <w:rFonts w:eastAsia="SimSun"/>
                <w:sz w:val="20"/>
                <w:szCs w:val="20"/>
              </w:rPr>
              <w:t>уюштуруу</w:t>
            </w:r>
            <w:proofErr w:type="spellEnd"/>
            <w:r w:rsidRPr="00680C53">
              <w:rPr>
                <w:rFonts w:eastAsia="SimSun"/>
                <w:sz w:val="20"/>
                <w:szCs w:val="20"/>
              </w:rPr>
              <w:t xml:space="preserve"> </w:t>
            </w:r>
            <w:proofErr w:type="spellStart"/>
            <w:r w:rsidRPr="00680C53">
              <w:rPr>
                <w:rFonts w:eastAsia="SimSun"/>
                <w:sz w:val="20"/>
                <w:szCs w:val="20"/>
              </w:rPr>
              <w:t>боюнча</w:t>
            </w:r>
            <w:proofErr w:type="spellEnd"/>
            <w:r w:rsidRPr="00680C53">
              <w:rPr>
                <w:rFonts w:eastAsia="SimSun"/>
                <w:sz w:val="20"/>
                <w:szCs w:val="20"/>
              </w:rPr>
              <w:t xml:space="preserve"> </w:t>
            </w:r>
            <w:r w:rsidRPr="00680C53">
              <w:rPr>
                <w:rFonts w:eastAsia="SimSun"/>
                <w:sz w:val="20"/>
                <w:szCs w:val="20"/>
              </w:rPr>
              <w:br/>
            </w:r>
            <w:r w:rsidRPr="00680C53">
              <w:rPr>
                <w:rFonts w:eastAsia="SimSun"/>
                <w:sz w:val="20"/>
                <w:szCs w:val="20"/>
                <w:lang w:val="ky-KG"/>
              </w:rPr>
              <w:t>кызмат көрсөтүүлөр</w:t>
            </w:r>
          </w:p>
        </w:tc>
        <w:tc>
          <w:tcPr>
            <w:tcW w:w="694" w:type="pct"/>
            <w:vAlign w:val="bottom"/>
          </w:tcPr>
          <w:p w14:paraId="0266F551" w14:textId="77777777" w:rsidR="00680C53" w:rsidRPr="00680C53" w:rsidRDefault="00680C53" w:rsidP="00680C53">
            <w:pPr>
              <w:jc w:val="right"/>
              <w:rPr>
                <w:sz w:val="20"/>
                <w:szCs w:val="20"/>
              </w:rPr>
            </w:pPr>
            <w:r w:rsidRPr="00680C53">
              <w:rPr>
                <w:sz w:val="20"/>
                <w:szCs w:val="20"/>
                <w:lang w:val="ky-KG"/>
              </w:rPr>
              <w:t>100,0</w:t>
            </w:r>
          </w:p>
        </w:tc>
        <w:tc>
          <w:tcPr>
            <w:tcW w:w="644" w:type="pct"/>
            <w:vAlign w:val="bottom"/>
          </w:tcPr>
          <w:p w14:paraId="42DDCD69" w14:textId="77777777" w:rsidR="00680C53" w:rsidRPr="00680C53" w:rsidRDefault="00680C53" w:rsidP="00680C53">
            <w:pPr>
              <w:jc w:val="right"/>
              <w:rPr>
                <w:sz w:val="20"/>
                <w:szCs w:val="20"/>
              </w:rPr>
            </w:pPr>
            <w:r w:rsidRPr="00680C53">
              <w:rPr>
                <w:sz w:val="20"/>
                <w:szCs w:val="20"/>
                <w:lang w:val="ky-KG"/>
              </w:rPr>
              <w:t>123,6</w:t>
            </w:r>
          </w:p>
        </w:tc>
        <w:tc>
          <w:tcPr>
            <w:tcW w:w="674" w:type="pct"/>
            <w:vAlign w:val="bottom"/>
          </w:tcPr>
          <w:p w14:paraId="521E1CB2" w14:textId="77777777" w:rsidR="00680C53" w:rsidRPr="00680C53" w:rsidRDefault="00680C53" w:rsidP="00680C53">
            <w:pPr>
              <w:jc w:val="right"/>
              <w:rPr>
                <w:sz w:val="20"/>
                <w:szCs w:val="20"/>
              </w:rPr>
            </w:pPr>
            <w:r w:rsidRPr="00680C53">
              <w:rPr>
                <w:sz w:val="20"/>
                <w:szCs w:val="20"/>
                <w:lang w:val="ky-KG"/>
              </w:rPr>
              <w:t>123,8</w:t>
            </w:r>
          </w:p>
        </w:tc>
        <w:tc>
          <w:tcPr>
            <w:tcW w:w="948" w:type="pct"/>
            <w:vAlign w:val="bottom"/>
          </w:tcPr>
          <w:p w14:paraId="683FCA8E" w14:textId="77777777" w:rsidR="00680C53" w:rsidRPr="00680C53" w:rsidRDefault="00680C53" w:rsidP="00680C53">
            <w:pPr>
              <w:jc w:val="right"/>
              <w:rPr>
                <w:sz w:val="20"/>
                <w:szCs w:val="20"/>
              </w:rPr>
            </w:pPr>
            <w:r w:rsidRPr="00680C53">
              <w:rPr>
                <w:sz w:val="20"/>
                <w:szCs w:val="20"/>
                <w:lang w:val="ky-KG"/>
              </w:rPr>
              <w:t>119,9</w:t>
            </w:r>
          </w:p>
        </w:tc>
      </w:tr>
      <w:tr w:rsidR="00680C53" w:rsidRPr="00680C53" w14:paraId="0135F7D4" w14:textId="77777777" w:rsidTr="00A75BDA">
        <w:tblPrEx>
          <w:tblBorders>
            <w:top w:val="none" w:sz="0" w:space="0" w:color="auto"/>
            <w:bottom w:val="none" w:sz="0" w:space="0" w:color="auto"/>
          </w:tblBorders>
          <w:tblLook w:val="0000" w:firstRow="0" w:lastRow="0" w:firstColumn="0" w:lastColumn="0" w:noHBand="0" w:noVBand="0"/>
        </w:tblPrEx>
        <w:trPr>
          <w:cantSplit/>
        </w:trPr>
        <w:tc>
          <w:tcPr>
            <w:tcW w:w="2040" w:type="pct"/>
          </w:tcPr>
          <w:p w14:paraId="302AB810" w14:textId="77777777" w:rsidR="00680C53" w:rsidRPr="00680C53" w:rsidRDefault="00680C53" w:rsidP="00680C53">
            <w:pPr>
              <w:spacing w:before="40" w:after="40"/>
              <w:ind w:left="113" w:hanging="113"/>
              <w:rPr>
                <w:rFonts w:eastAsia="SimSun"/>
                <w:sz w:val="20"/>
                <w:szCs w:val="20"/>
              </w:rPr>
            </w:pPr>
            <w:proofErr w:type="spellStart"/>
            <w:r w:rsidRPr="00680C53">
              <w:rPr>
                <w:rFonts w:eastAsia="SimSun"/>
                <w:sz w:val="20"/>
                <w:szCs w:val="20"/>
              </w:rPr>
              <w:t>Билим</w:t>
            </w:r>
            <w:proofErr w:type="spellEnd"/>
            <w:r w:rsidRPr="00680C53">
              <w:rPr>
                <w:rFonts w:eastAsia="SimSun"/>
                <w:sz w:val="20"/>
                <w:szCs w:val="20"/>
              </w:rPr>
              <w:t xml:space="preserve"> </w:t>
            </w:r>
            <w:proofErr w:type="spellStart"/>
            <w:r w:rsidRPr="00680C53">
              <w:rPr>
                <w:rFonts w:eastAsia="SimSun"/>
                <w:sz w:val="20"/>
                <w:szCs w:val="20"/>
              </w:rPr>
              <w:t>берүү</w:t>
            </w:r>
            <w:proofErr w:type="spellEnd"/>
            <w:r w:rsidRPr="00680C53">
              <w:rPr>
                <w:rFonts w:eastAsia="SimSun"/>
                <w:sz w:val="20"/>
                <w:szCs w:val="20"/>
              </w:rPr>
              <w:t xml:space="preserve"> </w:t>
            </w:r>
            <w:r w:rsidRPr="00680C53">
              <w:rPr>
                <w:rFonts w:eastAsia="SimSun"/>
                <w:sz w:val="20"/>
                <w:szCs w:val="20"/>
                <w:lang w:val="ky-KG"/>
              </w:rPr>
              <w:t>кызмат көрсөтүүлөрү</w:t>
            </w:r>
          </w:p>
        </w:tc>
        <w:tc>
          <w:tcPr>
            <w:tcW w:w="694" w:type="pct"/>
            <w:vAlign w:val="bottom"/>
          </w:tcPr>
          <w:p w14:paraId="71E4115B" w14:textId="77777777" w:rsidR="00680C53" w:rsidRPr="00680C53" w:rsidRDefault="00680C53" w:rsidP="00680C53">
            <w:pPr>
              <w:jc w:val="right"/>
              <w:rPr>
                <w:sz w:val="20"/>
                <w:szCs w:val="20"/>
              </w:rPr>
            </w:pPr>
            <w:r w:rsidRPr="00680C53">
              <w:rPr>
                <w:sz w:val="20"/>
                <w:szCs w:val="20"/>
                <w:lang w:val="ky-KG"/>
              </w:rPr>
              <w:t>100,2</w:t>
            </w:r>
          </w:p>
        </w:tc>
        <w:tc>
          <w:tcPr>
            <w:tcW w:w="644" w:type="pct"/>
            <w:vAlign w:val="bottom"/>
          </w:tcPr>
          <w:p w14:paraId="557ABE34" w14:textId="77777777" w:rsidR="00680C53" w:rsidRPr="00680C53" w:rsidRDefault="00680C53" w:rsidP="00680C53">
            <w:pPr>
              <w:jc w:val="right"/>
              <w:rPr>
                <w:sz w:val="20"/>
                <w:szCs w:val="20"/>
              </w:rPr>
            </w:pPr>
            <w:r w:rsidRPr="00680C53">
              <w:rPr>
                <w:sz w:val="20"/>
                <w:szCs w:val="20"/>
                <w:lang w:val="ky-KG"/>
              </w:rPr>
              <w:t>120,5</w:t>
            </w:r>
          </w:p>
        </w:tc>
        <w:tc>
          <w:tcPr>
            <w:tcW w:w="674" w:type="pct"/>
            <w:vAlign w:val="bottom"/>
          </w:tcPr>
          <w:p w14:paraId="60DFAB54" w14:textId="77777777" w:rsidR="00680C53" w:rsidRPr="00680C53" w:rsidRDefault="00680C53" w:rsidP="00680C53">
            <w:pPr>
              <w:jc w:val="right"/>
              <w:rPr>
                <w:sz w:val="20"/>
                <w:szCs w:val="20"/>
              </w:rPr>
            </w:pPr>
            <w:r w:rsidRPr="00680C53">
              <w:rPr>
                <w:sz w:val="20"/>
                <w:szCs w:val="20"/>
                <w:lang w:val="ky-KG"/>
              </w:rPr>
              <w:t>121,5</w:t>
            </w:r>
          </w:p>
        </w:tc>
        <w:tc>
          <w:tcPr>
            <w:tcW w:w="948" w:type="pct"/>
            <w:vAlign w:val="bottom"/>
          </w:tcPr>
          <w:p w14:paraId="7FBC9891" w14:textId="77777777" w:rsidR="00680C53" w:rsidRPr="00680C53" w:rsidRDefault="00680C53" w:rsidP="00680C53">
            <w:pPr>
              <w:jc w:val="right"/>
              <w:rPr>
                <w:sz w:val="20"/>
                <w:szCs w:val="20"/>
              </w:rPr>
            </w:pPr>
            <w:r w:rsidRPr="00680C53">
              <w:rPr>
                <w:sz w:val="20"/>
                <w:szCs w:val="20"/>
                <w:lang w:val="ky-KG"/>
              </w:rPr>
              <w:t>108,4</w:t>
            </w:r>
          </w:p>
        </w:tc>
      </w:tr>
      <w:tr w:rsidR="00680C53" w:rsidRPr="00680C53" w14:paraId="5855748E" w14:textId="77777777" w:rsidTr="00A75BDA">
        <w:tblPrEx>
          <w:tblBorders>
            <w:top w:val="none" w:sz="0" w:space="0" w:color="auto"/>
            <w:bottom w:val="none" w:sz="0" w:space="0" w:color="auto"/>
          </w:tblBorders>
          <w:tblLook w:val="0000" w:firstRow="0" w:lastRow="0" w:firstColumn="0" w:lastColumn="0" w:noHBand="0" w:noVBand="0"/>
        </w:tblPrEx>
        <w:trPr>
          <w:cantSplit/>
        </w:trPr>
        <w:tc>
          <w:tcPr>
            <w:tcW w:w="2040" w:type="pct"/>
          </w:tcPr>
          <w:p w14:paraId="0E712AF4" w14:textId="77777777" w:rsidR="00680C53" w:rsidRPr="00680C53" w:rsidRDefault="00680C53" w:rsidP="00680C53">
            <w:pPr>
              <w:spacing w:before="40" w:after="40"/>
              <w:ind w:left="113" w:hanging="113"/>
              <w:rPr>
                <w:rFonts w:eastAsia="SimSun"/>
                <w:sz w:val="20"/>
                <w:szCs w:val="20"/>
              </w:rPr>
            </w:pPr>
            <w:proofErr w:type="spellStart"/>
            <w:r w:rsidRPr="00680C53">
              <w:rPr>
                <w:rFonts w:eastAsia="SimSun"/>
                <w:sz w:val="20"/>
                <w:szCs w:val="20"/>
              </w:rPr>
              <w:t>Амбулатордук</w:t>
            </w:r>
            <w:proofErr w:type="spellEnd"/>
            <w:r w:rsidRPr="00680C53">
              <w:rPr>
                <w:rFonts w:eastAsia="SimSun"/>
                <w:sz w:val="20"/>
                <w:szCs w:val="20"/>
              </w:rPr>
              <w:t xml:space="preserve"> </w:t>
            </w:r>
            <w:r w:rsidRPr="00680C53">
              <w:rPr>
                <w:rFonts w:eastAsia="SimSun"/>
                <w:sz w:val="20"/>
                <w:szCs w:val="20"/>
                <w:lang w:val="ky-KG"/>
              </w:rPr>
              <w:t>кызмат көрсөтүүлөр</w:t>
            </w:r>
          </w:p>
        </w:tc>
        <w:tc>
          <w:tcPr>
            <w:tcW w:w="694" w:type="pct"/>
            <w:vAlign w:val="bottom"/>
          </w:tcPr>
          <w:p w14:paraId="26898931" w14:textId="77777777" w:rsidR="00680C53" w:rsidRPr="00680C53" w:rsidRDefault="00680C53" w:rsidP="00680C53">
            <w:pPr>
              <w:jc w:val="right"/>
              <w:rPr>
                <w:sz w:val="20"/>
                <w:szCs w:val="20"/>
              </w:rPr>
            </w:pPr>
            <w:r w:rsidRPr="00680C53">
              <w:rPr>
                <w:sz w:val="20"/>
                <w:szCs w:val="20"/>
                <w:lang w:val="ky-KG"/>
              </w:rPr>
              <w:t>100,1</w:t>
            </w:r>
          </w:p>
        </w:tc>
        <w:tc>
          <w:tcPr>
            <w:tcW w:w="644" w:type="pct"/>
            <w:vAlign w:val="bottom"/>
          </w:tcPr>
          <w:p w14:paraId="0560E4C6" w14:textId="77777777" w:rsidR="00680C53" w:rsidRPr="00680C53" w:rsidRDefault="00680C53" w:rsidP="00680C53">
            <w:pPr>
              <w:jc w:val="right"/>
              <w:rPr>
                <w:sz w:val="20"/>
                <w:szCs w:val="20"/>
              </w:rPr>
            </w:pPr>
            <w:r w:rsidRPr="00680C53">
              <w:rPr>
                <w:sz w:val="20"/>
                <w:szCs w:val="20"/>
                <w:lang w:val="ky-KG"/>
              </w:rPr>
              <w:t>104,3</w:t>
            </w:r>
          </w:p>
        </w:tc>
        <w:tc>
          <w:tcPr>
            <w:tcW w:w="674" w:type="pct"/>
            <w:vAlign w:val="bottom"/>
          </w:tcPr>
          <w:p w14:paraId="71353217" w14:textId="77777777" w:rsidR="00680C53" w:rsidRPr="00680C53" w:rsidRDefault="00680C53" w:rsidP="00680C53">
            <w:pPr>
              <w:jc w:val="right"/>
              <w:rPr>
                <w:sz w:val="20"/>
                <w:szCs w:val="20"/>
              </w:rPr>
            </w:pPr>
            <w:r w:rsidRPr="00680C53">
              <w:rPr>
                <w:sz w:val="20"/>
                <w:szCs w:val="20"/>
                <w:lang w:val="ky-KG"/>
              </w:rPr>
              <w:t>104,9</w:t>
            </w:r>
          </w:p>
        </w:tc>
        <w:tc>
          <w:tcPr>
            <w:tcW w:w="948" w:type="pct"/>
            <w:vAlign w:val="bottom"/>
          </w:tcPr>
          <w:p w14:paraId="20CFA0B8" w14:textId="77777777" w:rsidR="00680C53" w:rsidRPr="00680C53" w:rsidRDefault="00680C53" w:rsidP="00680C53">
            <w:pPr>
              <w:jc w:val="right"/>
              <w:rPr>
                <w:sz w:val="20"/>
                <w:szCs w:val="20"/>
              </w:rPr>
            </w:pPr>
            <w:r w:rsidRPr="00680C53">
              <w:rPr>
                <w:sz w:val="20"/>
                <w:szCs w:val="20"/>
                <w:lang w:val="ky-KG"/>
              </w:rPr>
              <w:t>107,4</w:t>
            </w:r>
          </w:p>
        </w:tc>
      </w:tr>
      <w:tr w:rsidR="00680C53" w:rsidRPr="00680C53" w14:paraId="094D439B" w14:textId="77777777" w:rsidTr="00A75BDA">
        <w:tblPrEx>
          <w:tblBorders>
            <w:top w:val="none" w:sz="0" w:space="0" w:color="auto"/>
            <w:bottom w:val="none" w:sz="0" w:space="0" w:color="auto"/>
          </w:tblBorders>
          <w:tblLook w:val="0000" w:firstRow="0" w:lastRow="0" w:firstColumn="0" w:lastColumn="0" w:noHBand="0" w:noVBand="0"/>
        </w:tblPrEx>
        <w:trPr>
          <w:cantSplit/>
        </w:trPr>
        <w:tc>
          <w:tcPr>
            <w:tcW w:w="2040" w:type="pct"/>
          </w:tcPr>
          <w:p w14:paraId="616550E3" w14:textId="77777777" w:rsidR="00680C53" w:rsidRPr="00680C53" w:rsidRDefault="00680C53" w:rsidP="00680C53">
            <w:pPr>
              <w:spacing w:before="40" w:after="40"/>
              <w:ind w:left="113" w:hanging="113"/>
              <w:rPr>
                <w:rFonts w:eastAsia="SimSun"/>
                <w:sz w:val="20"/>
                <w:szCs w:val="20"/>
              </w:rPr>
            </w:pPr>
            <w:proofErr w:type="spellStart"/>
            <w:r w:rsidRPr="00680C53">
              <w:rPr>
                <w:rFonts w:eastAsia="SimSun"/>
                <w:sz w:val="20"/>
                <w:szCs w:val="20"/>
              </w:rPr>
              <w:t>Мейманкана</w:t>
            </w:r>
            <w:proofErr w:type="spellEnd"/>
            <w:r w:rsidRPr="00680C53">
              <w:rPr>
                <w:rFonts w:eastAsia="SimSun"/>
                <w:sz w:val="20"/>
                <w:szCs w:val="20"/>
              </w:rPr>
              <w:t xml:space="preserve"> </w:t>
            </w:r>
            <w:proofErr w:type="spellStart"/>
            <w:r w:rsidRPr="00680C53">
              <w:rPr>
                <w:rFonts w:eastAsia="SimSun"/>
                <w:sz w:val="20"/>
                <w:szCs w:val="20"/>
              </w:rPr>
              <w:t>жана</w:t>
            </w:r>
            <w:proofErr w:type="spellEnd"/>
            <w:r w:rsidRPr="00680C53">
              <w:rPr>
                <w:rFonts w:eastAsia="SimSun"/>
                <w:sz w:val="20"/>
                <w:szCs w:val="20"/>
              </w:rPr>
              <w:t xml:space="preserve"> </w:t>
            </w:r>
            <w:proofErr w:type="spellStart"/>
            <w:r w:rsidRPr="00680C53">
              <w:rPr>
                <w:rFonts w:eastAsia="SimSun"/>
                <w:sz w:val="20"/>
                <w:szCs w:val="20"/>
              </w:rPr>
              <w:t>ресторандардын</w:t>
            </w:r>
            <w:proofErr w:type="spellEnd"/>
            <w:r w:rsidRPr="00680C53">
              <w:rPr>
                <w:rFonts w:eastAsia="SimSun"/>
                <w:sz w:val="20"/>
                <w:szCs w:val="20"/>
              </w:rPr>
              <w:t xml:space="preserve"> </w:t>
            </w:r>
            <w:r w:rsidRPr="00680C53">
              <w:rPr>
                <w:rFonts w:eastAsia="SimSun"/>
                <w:sz w:val="20"/>
                <w:szCs w:val="20"/>
              </w:rPr>
              <w:br/>
            </w:r>
            <w:r w:rsidRPr="00680C53">
              <w:rPr>
                <w:rFonts w:eastAsia="SimSun"/>
                <w:sz w:val="20"/>
                <w:szCs w:val="20"/>
                <w:lang w:val="ky-KG"/>
              </w:rPr>
              <w:t>кызмат көрсөтүүлөрү</w:t>
            </w:r>
          </w:p>
        </w:tc>
        <w:tc>
          <w:tcPr>
            <w:tcW w:w="694" w:type="pct"/>
            <w:vAlign w:val="bottom"/>
          </w:tcPr>
          <w:p w14:paraId="06DD047D" w14:textId="77777777" w:rsidR="00680C53" w:rsidRPr="00680C53" w:rsidRDefault="00680C53" w:rsidP="00680C53">
            <w:pPr>
              <w:jc w:val="right"/>
              <w:rPr>
                <w:sz w:val="20"/>
                <w:szCs w:val="20"/>
              </w:rPr>
            </w:pPr>
            <w:r w:rsidRPr="00680C53">
              <w:rPr>
                <w:sz w:val="20"/>
                <w:szCs w:val="20"/>
                <w:lang w:val="ky-KG"/>
              </w:rPr>
              <w:t>100,2</w:t>
            </w:r>
          </w:p>
        </w:tc>
        <w:tc>
          <w:tcPr>
            <w:tcW w:w="644" w:type="pct"/>
            <w:vAlign w:val="bottom"/>
          </w:tcPr>
          <w:p w14:paraId="6801D1BA" w14:textId="77777777" w:rsidR="00680C53" w:rsidRPr="00680C53" w:rsidRDefault="00680C53" w:rsidP="00680C53">
            <w:pPr>
              <w:jc w:val="right"/>
              <w:rPr>
                <w:sz w:val="20"/>
                <w:szCs w:val="20"/>
              </w:rPr>
            </w:pPr>
            <w:r w:rsidRPr="00680C53">
              <w:rPr>
                <w:sz w:val="20"/>
                <w:szCs w:val="20"/>
                <w:lang w:val="ky-KG"/>
              </w:rPr>
              <w:t>104,9</w:t>
            </w:r>
          </w:p>
        </w:tc>
        <w:tc>
          <w:tcPr>
            <w:tcW w:w="674" w:type="pct"/>
            <w:vAlign w:val="bottom"/>
          </w:tcPr>
          <w:p w14:paraId="28D7ADC1" w14:textId="77777777" w:rsidR="00680C53" w:rsidRPr="00680C53" w:rsidRDefault="00680C53" w:rsidP="00680C53">
            <w:pPr>
              <w:jc w:val="right"/>
              <w:rPr>
                <w:sz w:val="20"/>
                <w:szCs w:val="20"/>
              </w:rPr>
            </w:pPr>
            <w:r w:rsidRPr="00680C53">
              <w:rPr>
                <w:sz w:val="20"/>
                <w:szCs w:val="20"/>
                <w:lang w:val="ky-KG"/>
              </w:rPr>
              <w:t>105,3</w:t>
            </w:r>
          </w:p>
        </w:tc>
        <w:tc>
          <w:tcPr>
            <w:tcW w:w="948" w:type="pct"/>
            <w:vAlign w:val="bottom"/>
          </w:tcPr>
          <w:p w14:paraId="75318F24" w14:textId="77777777" w:rsidR="00680C53" w:rsidRPr="00680C53" w:rsidRDefault="00680C53" w:rsidP="00680C53">
            <w:pPr>
              <w:jc w:val="right"/>
              <w:rPr>
                <w:sz w:val="20"/>
                <w:szCs w:val="20"/>
              </w:rPr>
            </w:pPr>
            <w:r w:rsidRPr="00680C53">
              <w:rPr>
                <w:sz w:val="20"/>
                <w:szCs w:val="20"/>
                <w:lang w:val="ky-KG"/>
              </w:rPr>
              <w:t>109,1</w:t>
            </w:r>
          </w:p>
        </w:tc>
      </w:tr>
      <w:tr w:rsidR="00680C53" w:rsidRPr="00680C53" w14:paraId="46289FB3" w14:textId="77777777" w:rsidTr="00A75BDA">
        <w:tblPrEx>
          <w:tblBorders>
            <w:top w:val="none" w:sz="0" w:space="0" w:color="auto"/>
            <w:bottom w:val="none" w:sz="0" w:space="0" w:color="auto"/>
          </w:tblBorders>
          <w:tblLook w:val="0000" w:firstRow="0" w:lastRow="0" w:firstColumn="0" w:lastColumn="0" w:noHBand="0" w:noVBand="0"/>
        </w:tblPrEx>
        <w:trPr>
          <w:cantSplit/>
        </w:trPr>
        <w:tc>
          <w:tcPr>
            <w:tcW w:w="2040" w:type="pct"/>
          </w:tcPr>
          <w:p w14:paraId="74273798" w14:textId="77777777" w:rsidR="00680C53" w:rsidRPr="00680C53" w:rsidRDefault="00680C53" w:rsidP="00680C53">
            <w:pPr>
              <w:spacing w:before="40" w:after="40"/>
              <w:ind w:left="113" w:hanging="113"/>
              <w:rPr>
                <w:rFonts w:eastAsia="SimSun"/>
                <w:sz w:val="20"/>
                <w:szCs w:val="20"/>
              </w:rPr>
            </w:pPr>
            <w:proofErr w:type="spellStart"/>
            <w:r w:rsidRPr="00680C53">
              <w:rPr>
                <w:rFonts w:eastAsia="SimSun"/>
                <w:sz w:val="20"/>
                <w:szCs w:val="20"/>
              </w:rPr>
              <w:t>Чачтарач</w:t>
            </w:r>
            <w:proofErr w:type="spellEnd"/>
            <w:r w:rsidRPr="00680C53">
              <w:rPr>
                <w:rFonts w:eastAsia="SimSun"/>
                <w:sz w:val="20"/>
                <w:szCs w:val="20"/>
              </w:rPr>
              <w:t xml:space="preserve"> </w:t>
            </w:r>
            <w:r w:rsidRPr="00680C53">
              <w:rPr>
                <w:rFonts w:eastAsia="SimSun"/>
                <w:sz w:val="20"/>
                <w:szCs w:val="20"/>
                <w:lang w:val="ky-KG"/>
              </w:rPr>
              <w:t>кызмат көрсөтүүлөрү</w:t>
            </w:r>
          </w:p>
        </w:tc>
        <w:tc>
          <w:tcPr>
            <w:tcW w:w="694" w:type="pct"/>
            <w:vAlign w:val="bottom"/>
          </w:tcPr>
          <w:p w14:paraId="1F8CBB74" w14:textId="77777777" w:rsidR="00680C53" w:rsidRPr="00680C53" w:rsidRDefault="00680C53" w:rsidP="00680C53">
            <w:pPr>
              <w:jc w:val="right"/>
              <w:rPr>
                <w:sz w:val="20"/>
                <w:szCs w:val="20"/>
              </w:rPr>
            </w:pPr>
            <w:r w:rsidRPr="00680C53">
              <w:rPr>
                <w:sz w:val="20"/>
                <w:szCs w:val="20"/>
                <w:lang w:val="ky-KG"/>
              </w:rPr>
              <w:t>100,7</w:t>
            </w:r>
          </w:p>
        </w:tc>
        <w:tc>
          <w:tcPr>
            <w:tcW w:w="644" w:type="pct"/>
            <w:vAlign w:val="bottom"/>
          </w:tcPr>
          <w:p w14:paraId="75002715" w14:textId="77777777" w:rsidR="00680C53" w:rsidRPr="00680C53" w:rsidRDefault="00680C53" w:rsidP="00680C53">
            <w:pPr>
              <w:jc w:val="right"/>
              <w:rPr>
                <w:sz w:val="20"/>
                <w:szCs w:val="20"/>
              </w:rPr>
            </w:pPr>
            <w:r w:rsidRPr="00680C53">
              <w:rPr>
                <w:sz w:val="20"/>
                <w:szCs w:val="20"/>
                <w:lang w:val="ky-KG"/>
              </w:rPr>
              <w:t>100,4</w:t>
            </w:r>
          </w:p>
        </w:tc>
        <w:tc>
          <w:tcPr>
            <w:tcW w:w="674" w:type="pct"/>
            <w:vAlign w:val="bottom"/>
          </w:tcPr>
          <w:p w14:paraId="21E83795" w14:textId="77777777" w:rsidR="00680C53" w:rsidRPr="00680C53" w:rsidRDefault="00680C53" w:rsidP="00680C53">
            <w:pPr>
              <w:jc w:val="right"/>
              <w:rPr>
                <w:sz w:val="20"/>
                <w:szCs w:val="20"/>
              </w:rPr>
            </w:pPr>
            <w:r w:rsidRPr="00680C53">
              <w:rPr>
                <w:sz w:val="20"/>
                <w:szCs w:val="20"/>
                <w:lang w:val="ky-KG"/>
              </w:rPr>
              <w:t>100,4</w:t>
            </w:r>
          </w:p>
        </w:tc>
        <w:tc>
          <w:tcPr>
            <w:tcW w:w="948" w:type="pct"/>
            <w:vAlign w:val="bottom"/>
          </w:tcPr>
          <w:p w14:paraId="64A918C8" w14:textId="77777777" w:rsidR="00680C53" w:rsidRPr="00680C53" w:rsidRDefault="00680C53" w:rsidP="00680C53">
            <w:pPr>
              <w:jc w:val="right"/>
              <w:rPr>
                <w:sz w:val="20"/>
                <w:szCs w:val="20"/>
              </w:rPr>
            </w:pPr>
            <w:r w:rsidRPr="00680C53">
              <w:rPr>
                <w:sz w:val="20"/>
                <w:szCs w:val="20"/>
                <w:lang w:val="ky-KG"/>
              </w:rPr>
              <w:t>104,5</w:t>
            </w:r>
          </w:p>
        </w:tc>
      </w:tr>
      <w:tr w:rsidR="00680C53" w:rsidRPr="00680C53" w14:paraId="2E3B2A5D" w14:textId="77777777" w:rsidTr="00A75BDA">
        <w:tblPrEx>
          <w:tblBorders>
            <w:top w:val="none" w:sz="0" w:space="0" w:color="auto"/>
            <w:bottom w:val="none" w:sz="0" w:space="0" w:color="auto"/>
          </w:tblBorders>
          <w:tblLook w:val="0000" w:firstRow="0" w:lastRow="0" w:firstColumn="0" w:lastColumn="0" w:noHBand="0" w:noVBand="0"/>
        </w:tblPrEx>
        <w:trPr>
          <w:cantSplit/>
        </w:trPr>
        <w:tc>
          <w:tcPr>
            <w:tcW w:w="2040" w:type="pct"/>
            <w:tcBorders>
              <w:top w:val="nil"/>
              <w:left w:val="nil"/>
              <w:bottom w:val="single" w:sz="8" w:space="0" w:color="auto"/>
              <w:right w:val="nil"/>
            </w:tcBorders>
          </w:tcPr>
          <w:p w14:paraId="1F837736" w14:textId="77777777" w:rsidR="00680C53" w:rsidRPr="00680C53" w:rsidRDefault="00680C53" w:rsidP="00680C53">
            <w:pPr>
              <w:spacing w:before="40" w:after="40"/>
              <w:ind w:left="113" w:hanging="113"/>
              <w:rPr>
                <w:rFonts w:eastAsia="SimSun"/>
                <w:sz w:val="20"/>
                <w:szCs w:val="20"/>
              </w:rPr>
            </w:pPr>
            <w:proofErr w:type="spellStart"/>
            <w:r w:rsidRPr="00680C53">
              <w:rPr>
                <w:rFonts w:eastAsia="SimSun"/>
                <w:sz w:val="20"/>
                <w:szCs w:val="20"/>
              </w:rPr>
              <w:t>Турак</w:t>
            </w:r>
            <w:proofErr w:type="spellEnd"/>
            <w:r w:rsidRPr="00680C53">
              <w:rPr>
                <w:rFonts w:eastAsia="SimSun"/>
                <w:sz w:val="20"/>
                <w:szCs w:val="20"/>
              </w:rPr>
              <w:t xml:space="preserve"> </w:t>
            </w:r>
            <w:proofErr w:type="spellStart"/>
            <w:r w:rsidRPr="00680C53">
              <w:rPr>
                <w:rFonts w:eastAsia="SimSun"/>
                <w:sz w:val="20"/>
                <w:szCs w:val="20"/>
              </w:rPr>
              <w:t>жайларды</w:t>
            </w:r>
            <w:proofErr w:type="spellEnd"/>
            <w:r w:rsidRPr="00680C53">
              <w:rPr>
                <w:rFonts w:eastAsia="SimSun"/>
                <w:sz w:val="20"/>
                <w:szCs w:val="20"/>
              </w:rPr>
              <w:t xml:space="preserve"> </w:t>
            </w:r>
            <w:r w:rsidRPr="00680C53">
              <w:rPr>
                <w:rFonts w:eastAsia="SimSun"/>
                <w:iCs/>
                <w:sz w:val="20"/>
                <w:szCs w:val="20"/>
                <w:lang w:val="ky-KG"/>
              </w:rPr>
              <w:t xml:space="preserve">күнүмдүк күтүү жана оңдоо боюнча </w:t>
            </w:r>
            <w:r w:rsidRPr="00680C53">
              <w:rPr>
                <w:rFonts w:eastAsia="SimSun"/>
                <w:sz w:val="20"/>
                <w:szCs w:val="20"/>
                <w:lang w:val="ky-KG"/>
              </w:rPr>
              <w:t>кызмат көрсөтүүлөр</w:t>
            </w:r>
          </w:p>
        </w:tc>
        <w:tc>
          <w:tcPr>
            <w:tcW w:w="694" w:type="pct"/>
            <w:tcBorders>
              <w:top w:val="nil"/>
              <w:left w:val="nil"/>
              <w:bottom w:val="single" w:sz="8" w:space="0" w:color="auto"/>
              <w:right w:val="nil"/>
            </w:tcBorders>
            <w:vAlign w:val="bottom"/>
          </w:tcPr>
          <w:p w14:paraId="11811CA6" w14:textId="77777777" w:rsidR="00680C53" w:rsidRPr="00680C53" w:rsidRDefault="00680C53" w:rsidP="00680C53">
            <w:pPr>
              <w:jc w:val="right"/>
              <w:rPr>
                <w:sz w:val="20"/>
                <w:szCs w:val="20"/>
              </w:rPr>
            </w:pPr>
            <w:r w:rsidRPr="00680C53">
              <w:rPr>
                <w:sz w:val="20"/>
                <w:szCs w:val="20"/>
                <w:lang w:val="ky-KG"/>
              </w:rPr>
              <w:t>101,8</w:t>
            </w:r>
          </w:p>
        </w:tc>
        <w:tc>
          <w:tcPr>
            <w:tcW w:w="644" w:type="pct"/>
            <w:tcBorders>
              <w:top w:val="nil"/>
              <w:left w:val="nil"/>
              <w:bottom w:val="single" w:sz="8" w:space="0" w:color="auto"/>
              <w:right w:val="nil"/>
            </w:tcBorders>
            <w:vAlign w:val="bottom"/>
          </w:tcPr>
          <w:p w14:paraId="2134D177" w14:textId="77777777" w:rsidR="00680C53" w:rsidRPr="00680C53" w:rsidRDefault="00680C53" w:rsidP="00680C53">
            <w:pPr>
              <w:jc w:val="right"/>
              <w:rPr>
                <w:sz w:val="20"/>
                <w:szCs w:val="20"/>
              </w:rPr>
            </w:pPr>
            <w:r w:rsidRPr="00680C53">
              <w:rPr>
                <w:sz w:val="20"/>
                <w:szCs w:val="20"/>
                <w:lang w:val="ky-KG"/>
              </w:rPr>
              <w:t>115,2</w:t>
            </w:r>
          </w:p>
        </w:tc>
        <w:tc>
          <w:tcPr>
            <w:tcW w:w="674" w:type="pct"/>
            <w:tcBorders>
              <w:top w:val="nil"/>
              <w:left w:val="nil"/>
              <w:bottom w:val="single" w:sz="8" w:space="0" w:color="auto"/>
              <w:right w:val="nil"/>
            </w:tcBorders>
            <w:vAlign w:val="bottom"/>
          </w:tcPr>
          <w:p w14:paraId="02548ED0" w14:textId="77777777" w:rsidR="00680C53" w:rsidRPr="00680C53" w:rsidRDefault="00680C53" w:rsidP="00680C53">
            <w:pPr>
              <w:jc w:val="right"/>
              <w:rPr>
                <w:sz w:val="20"/>
                <w:szCs w:val="20"/>
              </w:rPr>
            </w:pPr>
            <w:r w:rsidRPr="00680C53">
              <w:rPr>
                <w:sz w:val="20"/>
                <w:szCs w:val="20"/>
                <w:lang w:val="ky-KG"/>
              </w:rPr>
              <w:t>115,2</w:t>
            </w:r>
          </w:p>
        </w:tc>
        <w:tc>
          <w:tcPr>
            <w:tcW w:w="948" w:type="pct"/>
            <w:tcBorders>
              <w:top w:val="nil"/>
              <w:left w:val="nil"/>
              <w:bottom w:val="single" w:sz="8" w:space="0" w:color="auto"/>
              <w:right w:val="nil"/>
            </w:tcBorders>
            <w:vAlign w:val="bottom"/>
          </w:tcPr>
          <w:p w14:paraId="00F7671B" w14:textId="77777777" w:rsidR="00680C53" w:rsidRPr="00680C53" w:rsidRDefault="00680C53" w:rsidP="00680C53">
            <w:pPr>
              <w:jc w:val="right"/>
              <w:rPr>
                <w:sz w:val="20"/>
                <w:szCs w:val="20"/>
              </w:rPr>
            </w:pPr>
            <w:r w:rsidRPr="00680C53">
              <w:rPr>
                <w:sz w:val="20"/>
                <w:szCs w:val="20"/>
                <w:lang w:val="ky-KG"/>
              </w:rPr>
              <w:t>109,2</w:t>
            </w:r>
          </w:p>
        </w:tc>
      </w:tr>
    </w:tbl>
    <w:p w14:paraId="2ED4FB0F" w14:textId="77777777" w:rsidR="00680C53" w:rsidRPr="00680C53" w:rsidRDefault="00680C53" w:rsidP="00680C5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rPr>
          <w:lang w:val="ky-KG"/>
        </w:rPr>
      </w:pPr>
    </w:p>
    <w:p w14:paraId="3BB04DDF" w14:textId="77777777" w:rsidR="00680C53" w:rsidRPr="00680C53" w:rsidRDefault="00680C53" w:rsidP="00680C5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jc w:val="both"/>
        <w:rPr>
          <w:lang w:val="ky-KG"/>
        </w:rPr>
      </w:pPr>
      <w:r w:rsidRPr="00680C53">
        <w:rPr>
          <w:lang w:val="ky-KG"/>
        </w:rPr>
        <w:tab/>
        <w:t xml:space="preserve">Үстүбүздөгү жылдын </w:t>
      </w:r>
      <w:r w:rsidRPr="00680C53">
        <w:rPr>
          <w:snapToGrid w:val="0"/>
          <w:lang w:val="ky-KG"/>
        </w:rPr>
        <w:t>ноябрында</w:t>
      </w:r>
      <w:r w:rsidRPr="00680C53">
        <w:rPr>
          <w:lang w:val="ky-KG"/>
        </w:rPr>
        <w:t xml:space="preserve"> мурунку айга салыштырмалуу керектөө бааларынын жана тарифтеринин жогорулашы республиканын бардык региондорунда катталды, муну менен бирге максималдуу өсүү Ысык-Көл облусунда (1,8 пайызга) байкалды. </w:t>
      </w:r>
    </w:p>
    <w:p w14:paraId="75A836EB" w14:textId="77777777" w:rsidR="00680C53" w:rsidRPr="00680C53" w:rsidRDefault="00680C53" w:rsidP="00680C5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jc w:val="both"/>
        <w:rPr>
          <w:lang w:val="ky-KG"/>
        </w:rPr>
      </w:pPr>
      <w:r w:rsidRPr="00680C53">
        <w:rPr>
          <w:lang w:val="ky-KG"/>
        </w:rPr>
        <w:tab/>
        <w:t xml:space="preserve">Үстүбүздөгү жылдын </w:t>
      </w:r>
      <w:r w:rsidRPr="00680C53">
        <w:rPr>
          <w:snapToGrid w:val="0"/>
          <w:lang w:val="ky-KG"/>
        </w:rPr>
        <w:t>ноябрында</w:t>
      </w:r>
      <w:r w:rsidRPr="00680C53">
        <w:rPr>
          <w:lang w:val="ky-KG"/>
        </w:rPr>
        <w:t xml:space="preserve"> мурунку жылдын декабрына салыштырмалуу керектөө бааларынын жана тарифтеринин жогорулашы республиканын бардык региондорунда катталды. Муну менен бирге баалардын максималдуу өсүшү (7,0 пайызга) Ысык-Көл облусунда байкалды. Тамак-аш азыктарынын жана алкоголсуз суусундуктардын (5,2 пайызга) Бишкек шаарында, ал эми алкоголдук ичимдиктердин жана тамеки азыктарынын (14,9 пайызга) - Ош шаарында бааларынын максималдуу өсүшү катталды. Азык-түлүк эмес товарлардын бааларынын (8,6 пайызга) Талас облусунда, ал эми кызмат көрсөтүүлөрдүн тарифтеринин (10,3 пайызга) Баткен жана Ысык-Көл облустарында эң жогору өсүшү байкалды.</w:t>
      </w:r>
    </w:p>
    <w:p w14:paraId="514FC1DE" w14:textId="0D2D48AB" w:rsidR="00680C53" w:rsidRPr="00680C53" w:rsidRDefault="005B7E0D" w:rsidP="005B7E0D">
      <w:pPr>
        <w:spacing w:before="120" w:after="120"/>
        <w:ind w:left="1531" w:hanging="1531"/>
        <w:rPr>
          <w:i/>
          <w:iCs/>
          <w:sz w:val="20"/>
          <w:szCs w:val="20"/>
          <w:lang w:val="ky-KG"/>
        </w:rPr>
      </w:pPr>
      <w:r w:rsidRPr="005B7E0D">
        <w:rPr>
          <w:b/>
          <w:lang w:val="ky-KG"/>
        </w:rPr>
        <w:t>60</w:t>
      </w:r>
      <w:r w:rsidR="00680C53" w:rsidRPr="00680C53">
        <w:rPr>
          <w:b/>
          <w:lang w:val="ky-KG"/>
        </w:rPr>
        <w:t>-таблица: 2024-жылдын ноябрындагы товарлардын жана кызмат көрсөтүүлөрдүн керектөө бааларынын жана тарифтеринин аймактар боюнча индекстери</w:t>
      </w:r>
      <w:r w:rsidR="00680C53" w:rsidRPr="00680C53">
        <w:rPr>
          <w:b/>
          <w:sz w:val="22"/>
          <w:szCs w:val="22"/>
          <w:lang w:val="ky-KG"/>
        </w:rPr>
        <w:br/>
      </w:r>
      <w:r w:rsidR="00680C53" w:rsidRPr="00680C53">
        <w:rPr>
          <w:i/>
          <w:iCs/>
          <w:sz w:val="20"/>
          <w:szCs w:val="20"/>
          <w:lang w:val="ky-KG"/>
        </w:rPr>
        <w:t>(мурунку жылдын декабрына карата пайыз менен)</w:t>
      </w:r>
    </w:p>
    <w:tbl>
      <w:tblPr>
        <w:tblW w:w="5000" w:type="pct"/>
        <w:tblLook w:val="0000" w:firstRow="0" w:lastRow="0" w:firstColumn="0" w:lastColumn="0" w:noHBand="0" w:noVBand="0"/>
      </w:tblPr>
      <w:tblGrid>
        <w:gridCol w:w="2567"/>
        <w:gridCol w:w="1399"/>
        <w:gridCol w:w="1480"/>
        <w:gridCol w:w="1399"/>
        <w:gridCol w:w="1399"/>
        <w:gridCol w:w="1394"/>
      </w:tblGrid>
      <w:tr w:rsidR="00680C53" w:rsidRPr="00680C53" w14:paraId="6D0C176C" w14:textId="77777777" w:rsidTr="00A33F30">
        <w:trPr>
          <w:tblHeader/>
        </w:trPr>
        <w:tc>
          <w:tcPr>
            <w:tcW w:w="1331" w:type="pct"/>
            <w:tcBorders>
              <w:top w:val="single" w:sz="8" w:space="0" w:color="auto"/>
              <w:left w:val="nil"/>
              <w:bottom w:val="single" w:sz="8" w:space="0" w:color="auto"/>
              <w:right w:val="nil"/>
            </w:tcBorders>
          </w:tcPr>
          <w:p w14:paraId="7BCD3C15" w14:textId="77777777" w:rsidR="00680C53" w:rsidRPr="00680C53" w:rsidRDefault="00680C53" w:rsidP="00680C53">
            <w:pPr>
              <w:spacing w:before="40" w:after="20"/>
              <w:ind w:left="113" w:hanging="113"/>
              <w:jc w:val="right"/>
              <w:rPr>
                <w:b/>
                <w:sz w:val="20"/>
                <w:szCs w:val="20"/>
                <w:lang w:val="ky-KG"/>
              </w:rPr>
            </w:pPr>
          </w:p>
        </w:tc>
        <w:tc>
          <w:tcPr>
            <w:tcW w:w="726" w:type="pct"/>
            <w:tcBorders>
              <w:top w:val="single" w:sz="8" w:space="0" w:color="auto"/>
              <w:left w:val="nil"/>
              <w:bottom w:val="single" w:sz="8" w:space="0" w:color="auto"/>
              <w:right w:val="nil"/>
            </w:tcBorders>
          </w:tcPr>
          <w:p w14:paraId="0B86FB0D" w14:textId="77777777" w:rsidR="00680C53" w:rsidRPr="00680C53" w:rsidRDefault="00680C53" w:rsidP="00680C53">
            <w:pPr>
              <w:spacing w:before="40" w:after="20"/>
              <w:jc w:val="right"/>
              <w:rPr>
                <w:b/>
                <w:bCs/>
                <w:sz w:val="20"/>
                <w:szCs w:val="20"/>
                <w:lang w:val="ky-KG"/>
              </w:rPr>
            </w:pPr>
            <w:r w:rsidRPr="00680C53">
              <w:rPr>
                <w:b/>
                <w:bCs/>
                <w:sz w:val="20"/>
                <w:szCs w:val="20"/>
                <w:lang w:val="ky-KG"/>
              </w:rPr>
              <w:t>Бардык</w:t>
            </w:r>
            <w:r w:rsidRPr="00680C53">
              <w:rPr>
                <w:b/>
                <w:bCs/>
                <w:sz w:val="20"/>
                <w:szCs w:val="20"/>
                <w:lang w:val="ky-KG"/>
              </w:rPr>
              <w:br/>
              <w:t>товарлар жана</w:t>
            </w:r>
            <w:r w:rsidRPr="00680C53">
              <w:rPr>
                <w:b/>
                <w:bCs/>
                <w:sz w:val="20"/>
                <w:szCs w:val="20"/>
                <w:lang w:val="ky-KG"/>
              </w:rPr>
              <w:br/>
              <w:t>кызмат көрсөтүүлөр</w:t>
            </w:r>
          </w:p>
        </w:tc>
        <w:tc>
          <w:tcPr>
            <w:tcW w:w="768" w:type="pct"/>
            <w:tcBorders>
              <w:top w:val="single" w:sz="8" w:space="0" w:color="auto"/>
              <w:left w:val="nil"/>
              <w:bottom w:val="single" w:sz="8" w:space="0" w:color="auto"/>
              <w:right w:val="nil"/>
            </w:tcBorders>
          </w:tcPr>
          <w:p w14:paraId="5459DA4B" w14:textId="77777777" w:rsidR="00680C53" w:rsidRPr="00680C53" w:rsidRDefault="00680C53" w:rsidP="00680C53">
            <w:pPr>
              <w:spacing w:before="40" w:after="20"/>
              <w:jc w:val="right"/>
              <w:rPr>
                <w:b/>
                <w:bCs/>
                <w:sz w:val="20"/>
                <w:szCs w:val="20"/>
                <w:lang w:val="ky-KG"/>
              </w:rPr>
            </w:pPr>
            <w:r w:rsidRPr="00680C53">
              <w:rPr>
                <w:b/>
                <w:bCs/>
                <w:sz w:val="20"/>
                <w:szCs w:val="20"/>
                <w:lang w:val="ky-KG"/>
              </w:rPr>
              <w:t>Тамак-аш</w:t>
            </w:r>
            <w:r w:rsidRPr="00680C53">
              <w:rPr>
                <w:b/>
                <w:bCs/>
                <w:sz w:val="20"/>
                <w:szCs w:val="20"/>
                <w:lang w:val="ky-KG"/>
              </w:rPr>
              <w:br/>
              <w:t>азыктары</w:t>
            </w:r>
            <w:r w:rsidRPr="00680C53">
              <w:rPr>
                <w:b/>
                <w:bCs/>
                <w:sz w:val="20"/>
                <w:szCs w:val="20"/>
                <w:lang w:val="ky-KG"/>
              </w:rPr>
              <w:br/>
              <w:t>жана</w:t>
            </w:r>
            <w:r w:rsidRPr="00680C53">
              <w:rPr>
                <w:b/>
                <w:bCs/>
                <w:sz w:val="20"/>
                <w:szCs w:val="20"/>
                <w:lang w:val="ky-KG"/>
              </w:rPr>
              <w:br/>
              <w:t>алкоголсуз</w:t>
            </w:r>
            <w:r w:rsidRPr="00680C53">
              <w:rPr>
                <w:b/>
                <w:bCs/>
                <w:sz w:val="20"/>
                <w:szCs w:val="20"/>
                <w:lang w:val="ky-KG"/>
              </w:rPr>
              <w:br/>
              <w:t>суусундуктар</w:t>
            </w:r>
          </w:p>
        </w:tc>
        <w:tc>
          <w:tcPr>
            <w:tcW w:w="726" w:type="pct"/>
            <w:tcBorders>
              <w:top w:val="single" w:sz="8" w:space="0" w:color="auto"/>
              <w:left w:val="nil"/>
              <w:bottom w:val="single" w:sz="8" w:space="0" w:color="auto"/>
              <w:right w:val="nil"/>
            </w:tcBorders>
          </w:tcPr>
          <w:p w14:paraId="16184E68" w14:textId="77777777" w:rsidR="00680C53" w:rsidRPr="00680C53" w:rsidRDefault="00680C53" w:rsidP="00680C53">
            <w:pPr>
              <w:spacing w:before="40" w:after="20"/>
              <w:jc w:val="right"/>
              <w:rPr>
                <w:b/>
                <w:bCs/>
                <w:sz w:val="20"/>
                <w:szCs w:val="20"/>
                <w:lang w:val="ky-KG"/>
              </w:rPr>
            </w:pPr>
            <w:r w:rsidRPr="00680C53">
              <w:rPr>
                <w:b/>
                <w:bCs/>
                <w:sz w:val="20"/>
                <w:szCs w:val="20"/>
                <w:lang w:val="ky-KG"/>
              </w:rPr>
              <w:t>Алкоголдук</w:t>
            </w:r>
            <w:r w:rsidRPr="00680C53">
              <w:rPr>
                <w:b/>
                <w:bCs/>
                <w:sz w:val="20"/>
                <w:szCs w:val="20"/>
                <w:lang w:val="ky-KG"/>
              </w:rPr>
              <w:br/>
              <w:t>ичимдиктер</w:t>
            </w:r>
            <w:r w:rsidRPr="00680C53">
              <w:rPr>
                <w:b/>
                <w:bCs/>
                <w:sz w:val="20"/>
                <w:szCs w:val="20"/>
                <w:lang w:val="ky-KG"/>
              </w:rPr>
              <w:br/>
              <w:t>жана тамеки</w:t>
            </w:r>
          </w:p>
        </w:tc>
        <w:tc>
          <w:tcPr>
            <w:tcW w:w="726" w:type="pct"/>
            <w:tcBorders>
              <w:top w:val="single" w:sz="8" w:space="0" w:color="auto"/>
              <w:left w:val="nil"/>
              <w:bottom w:val="single" w:sz="8" w:space="0" w:color="auto"/>
              <w:right w:val="nil"/>
            </w:tcBorders>
          </w:tcPr>
          <w:p w14:paraId="3D84B97B" w14:textId="77777777" w:rsidR="00680C53" w:rsidRPr="00680C53" w:rsidRDefault="00680C53" w:rsidP="00680C53">
            <w:pPr>
              <w:spacing w:before="40" w:after="20"/>
              <w:jc w:val="right"/>
              <w:rPr>
                <w:b/>
                <w:bCs/>
                <w:sz w:val="20"/>
                <w:szCs w:val="20"/>
                <w:lang w:val="ky-KG"/>
              </w:rPr>
            </w:pPr>
            <w:r w:rsidRPr="00680C53">
              <w:rPr>
                <w:b/>
                <w:bCs/>
                <w:sz w:val="20"/>
                <w:szCs w:val="20"/>
                <w:lang w:val="ky-KG"/>
              </w:rPr>
              <w:t>Азык-түлүк</w:t>
            </w:r>
            <w:r w:rsidRPr="00680C53">
              <w:rPr>
                <w:b/>
                <w:bCs/>
                <w:sz w:val="20"/>
                <w:szCs w:val="20"/>
                <w:lang w:val="ky-KG"/>
              </w:rPr>
              <w:br/>
              <w:t>эмес</w:t>
            </w:r>
            <w:r w:rsidRPr="00680C53">
              <w:rPr>
                <w:b/>
                <w:bCs/>
                <w:sz w:val="20"/>
                <w:szCs w:val="20"/>
                <w:lang w:val="ky-KG"/>
              </w:rPr>
              <w:br/>
              <w:t>товарлар</w:t>
            </w:r>
          </w:p>
        </w:tc>
        <w:tc>
          <w:tcPr>
            <w:tcW w:w="724" w:type="pct"/>
            <w:tcBorders>
              <w:top w:val="single" w:sz="8" w:space="0" w:color="auto"/>
              <w:left w:val="nil"/>
              <w:bottom w:val="single" w:sz="8" w:space="0" w:color="auto"/>
              <w:right w:val="nil"/>
            </w:tcBorders>
          </w:tcPr>
          <w:p w14:paraId="27CC8B63" w14:textId="77777777" w:rsidR="00680C53" w:rsidRPr="00680C53" w:rsidRDefault="00680C53" w:rsidP="00680C53">
            <w:pPr>
              <w:spacing w:before="40" w:after="20"/>
              <w:jc w:val="right"/>
              <w:rPr>
                <w:b/>
                <w:bCs/>
                <w:sz w:val="20"/>
                <w:szCs w:val="20"/>
                <w:lang w:val="ky-KG"/>
              </w:rPr>
            </w:pPr>
            <w:r w:rsidRPr="00680C53">
              <w:rPr>
                <w:b/>
                <w:bCs/>
                <w:sz w:val="20"/>
                <w:szCs w:val="20"/>
                <w:lang w:val="ky-KG"/>
              </w:rPr>
              <w:t>Кызмат көрсөтүүлөр</w:t>
            </w:r>
          </w:p>
        </w:tc>
      </w:tr>
      <w:tr w:rsidR="00680C53" w:rsidRPr="00680C53" w14:paraId="0FABFC85" w14:textId="77777777" w:rsidTr="00A33F30">
        <w:trPr>
          <w:tblHeader/>
        </w:trPr>
        <w:tc>
          <w:tcPr>
            <w:tcW w:w="1331" w:type="pct"/>
            <w:tcBorders>
              <w:top w:val="single" w:sz="8" w:space="0" w:color="auto"/>
              <w:left w:val="nil"/>
              <w:bottom w:val="nil"/>
              <w:right w:val="nil"/>
            </w:tcBorders>
          </w:tcPr>
          <w:p w14:paraId="03EB8EDD" w14:textId="77777777" w:rsidR="00680C53" w:rsidRPr="00680C53" w:rsidRDefault="00680C53" w:rsidP="00680C53">
            <w:pPr>
              <w:spacing w:before="40" w:after="20"/>
              <w:rPr>
                <w:b/>
                <w:sz w:val="20"/>
                <w:szCs w:val="20"/>
                <w:lang w:val="ky-KG"/>
              </w:rPr>
            </w:pPr>
            <w:r w:rsidRPr="00680C53">
              <w:rPr>
                <w:b/>
                <w:sz w:val="20"/>
                <w:szCs w:val="20"/>
                <w:lang w:val="ky-KG"/>
              </w:rPr>
              <w:t>Кыргыз Республикасы</w:t>
            </w:r>
          </w:p>
        </w:tc>
        <w:tc>
          <w:tcPr>
            <w:tcW w:w="726" w:type="pct"/>
            <w:tcBorders>
              <w:top w:val="nil"/>
              <w:left w:val="nil"/>
              <w:bottom w:val="nil"/>
              <w:right w:val="nil"/>
            </w:tcBorders>
            <w:shd w:val="clear" w:color="auto" w:fill="auto"/>
            <w:vAlign w:val="bottom"/>
          </w:tcPr>
          <w:p w14:paraId="7ED454E0" w14:textId="77777777" w:rsidR="00680C53" w:rsidRPr="00680C53" w:rsidRDefault="00680C53" w:rsidP="00680C53">
            <w:pPr>
              <w:spacing w:before="40" w:after="20"/>
              <w:jc w:val="right"/>
              <w:rPr>
                <w:b/>
                <w:bCs/>
                <w:sz w:val="20"/>
                <w:szCs w:val="20"/>
              </w:rPr>
            </w:pPr>
            <w:r w:rsidRPr="00680C53">
              <w:rPr>
                <w:b/>
                <w:sz w:val="20"/>
                <w:szCs w:val="20"/>
                <w:lang w:val="ky-KG"/>
              </w:rPr>
              <w:t>105,4</w:t>
            </w:r>
          </w:p>
        </w:tc>
        <w:tc>
          <w:tcPr>
            <w:tcW w:w="768" w:type="pct"/>
            <w:tcBorders>
              <w:top w:val="nil"/>
              <w:left w:val="nil"/>
              <w:bottom w:val="nil"/>
              <w:right w:val="nil"/>
            </w:tcBorders>
            <w:shd w:val="clear" w:color="auto" w:fill="auto"/>
            <w:vAlign w:val="bottom"/>
          </w:tcPr>
          <w:p w14:paraId="32C9161A" w14:textId="77777777" w:rsidR="00680C53" w:rsidRPr="00680C53" w:rsidRDefault="00680C53" w:rsidP="00680C53">
            <w:pPr>
              <w:spacing w:before="40" w:after="20"/>
              <w:jc w:val="right"/>
              <w:rPr>
                <w:b/>
                <w:bCs/>
                <w:sz w:val="20"/>
                <w:szCs w:val="20"/>
              </w:rPr>
            </w:pPr>
            <w:r w:rsidRPr="00680C53">
              <w:rPr>
                <w:b/>
                <w:sz w:val="20"/>
                <w:szCs w:val="20"/>
                <w:lang w:val="ky-KG"/>
              </w:rPr>
              <w:t>103,8</w:t>
            </w:r>
          </w:p>
        </w:tc>
        <w:tc>
          <w:tcPr>
            <w:tcW w:w="726" w:type="pct"/>
            <w:tcBorders>
              <w:top w:val="nil"/>
              <w:left w:val="nil"/>
              <w:bottom w:val="nil"/>
              <w:right w:val="nil"/>
            </w:tcBorders>
            <w:shd w:val="clear" w:color="auto" w:fill="auto"/>
            <w:vAlign w:val="bottom"/>
          </w:tcPr>
          <w:p w14:paraId="6761BFAE" w14:textId="77777777" w:rsidR="00680C53" w:rsidRPr="00680C53" w:rsidRDefault="00680C53" w:rsidP="00680C53">
            <w:pPr>
              <w:spacing w:before="40" w:after="20"/>
              <w:jc w:val="right"/>
              <w:rPr>
                <w:b/>
                <w:bCs/>
                <w:sz w:val="20"/>
                <w:szCs w:val="20"/>
              </w:rPr>
            </w:pPr>
            <w:r w:rsidRPr="00680C53">
              <w:rPr>
                <w:b/>
                <w:sz w:val="20"/>
                <w:szCs w:val="20"/>
                <w:lang w:val="ky-KG"/>
              </w:rPr>
              <w:t>110,6</w:t>
            </w:r>
          </w:p>
        </w:tc>
        <w:tc>
          <w:tcPr>
            <w:tcW w:w="726" w:type="pct"/>
            <w:tcBorders>
              <w:top w:val="nil"/>
              <w:left w:val="nil"/>
              <w:bottom w:val="nil"/>
              <w:right w:val="nil"/>
            </w:tcBorders>
            <w:shd w:val="clear" w:color="auto" w:fill="auto"/>
            <w:vAlign w:val="bottom"/>
          </w:tcPr>
          <w:p w14:paraId="2C03670E" w14:textId="77777777" w:rsidR="00680C53" w:rsidRPr="00680C53" w:rsidRDefault="00680C53" w:rsidP="00680C53">
            <w:pPr>
              <w:spacing w:before="40" w:after="20"/>
              <w:jc w:val="right"/>
              <w:rPr>
                <w:b/>
                <w:bCs/>
                <w:sz w:val="20"/>
                <w:szCs w:val="20"/>
              </w:rPr>
            </w:pPr>
            <w:r w:rsidRPr="00680C53">
              <w:rPr>
                <w:b/>
                <w:sz w:val="20"/>
                <w:szCs w:val="20"/>
                <w:lang w:val="ky-KG"/>
              </w:rPr>
              <w:t>104,9</w:t>
            </w:r>
          </w:p>
        </w:tc>
        <w:tc>
          <w:tcPr>
            <w:tcW w:w="724" w:type="pct"/>
            <w:tcBorders>
              <w:top w:val="nil"/>
              <w:left w:val="nil"/>
              <w:bottom w:val="nil"/>
              <w:right w:val="nil"/>
            </w:tcBorders>
            <w:shd w:val="clear" w:color="auto" w:fill="auto"/>
            <w:vAlign w:val="bottom"/>
          </w:tcPr>
          <w:p w14:paraId="19954CB2" w14:textId="77777777" w:rsidR="00680C53" w:rsidRPr="00680C53" w:rsidRDefault="00680C53" w:rsidP="00680C53">
            <w:pPr>
              <w:spacing w:before="40" w:after="20"/>
              <w:jc w:val="right"/>
              <w:rPr>
                <w:b/>
                <w:bCs/>
                <w:sz w:val="20"/>
                <w:szCs w:val="20"/>
              </w:rPr>
            </w:pPr>
            <w:r w:rsidRPr="00680C53">
              <w:rPr>
                <w:b/>
                <w:sz w:val="20"/>
                <w:szCs w:val="20"/>
                <w:lang w:val="ky-KG"/>
              </w:rPr>
              <w:t>107,9</w:t>
            </w:r>
          </w:p>
        </w:tc>
      </w:tr>
      <w:tr w:rsidR="00680C53" w:rsidRPr="00680C53" w14:paraId="032958FA" w14:textId="77777777" w:rsidTr="00A33F30">
        <w:trPr>
          <w:tblHeader/>
        </w:trPr>
        <w:tc>
          <w:tcPr>
            <w:tcW w:w="1331" w:type="pct"/>
          </w:tcPr>
          <w:p w14:paraId="5403221A" w14:textId="77777777" w:rsidR="00680C53" w:rsidRPr="00680C53" w:rsidRDefault="00680C53" w:rsidP="00680C53">
            <w:pPr>
              <w:spacing w:before="40" w:after="20"/>
              <w:ind w:left="113"/>
              <w:rPr>
                <w:sz w:val="20"/>
                <w:szCs w:val="20"/>
              </w:rPr>
            </w:pPr>
            <w:r w:rsidRPr="00680C53">
              <w:rPr>
                <w:sz w:val="20"/>
                <w:szCs w:val="20"/>
                <w:lang w:val="ky-KG"/>
              </w:rPr>
              <w:t>Батк</w:t>
            </w:r>
            <w:proofErr w:type="spellStart"/>
            <w:r w:rsidRPr="00680C53">
              <w:rPr>
                <w:sz w:val="20"/>
                <w:szCs w:val="20"/>
              </w:rPr>
              <w:t>ен</w:t>
            </w:r>
            <w:proofErr w:type="spellEnd"/>
            <w:r w:rsidRPr="00680C53">
              <w:rPr>
                <w:sz w:val="20"/>
                <w:szCs w:val="20"/>
              </w:rPr>
              <w:t xml:space="preserve"> </w:t>
            </w:r>
            <w:proofErr w:type="spellStart"/>
            <w:r w:rsidRPr="00680C53">
              <w:rPr>
                <w:sz w:val="20"/>
                <w:szCs w:val="20"/>
              </w:rPr>
              <w:t>облусу</w:t>
            </w:r>
            <w:proofErr w:type="spellEnd"/>
          </w:p>
        </w:tc>
        <w:tc>
          <w:tcPr>
            <w:tcW w:w="726" w:type="pct"/>
            <w:tcBorders>
              <w:top w:val="nil"/>
              <w:left w:val="nil"/>
              <w:bottom w:val="nil"/>
              <w:right w:val="nil"/>
            </w:tcBorders>
            <w:shd w:val="clear" w:color="auto" w:fill="auto"/>
            <w:vAlign w:val="bottom"/>
          </w:tcPr>
          <w:p w14:paraId="17402A98" w14:textId="77777777" w:rsidR="00680C53" w:rsidRPr="00680C53" w:rsidRDefault="00680C53" w:rsidP="00680C53">
            <w:pPr>
              <w:spacing w:before="40" w:after="20"/>
              <w:jc w:val="right"/>
              <w:rPr>
                <w:sz w:val="20"/>
                <w:szCs w:val="20"/>
              </w:rPr>
            </w:pPr>
            <w:r w:rsidRPr="00680C53">
              <w:rPr>
                <w:sz w:val="20"/>
                <w:szCs w:val="20"/>
                <w:lang w:val="ky-KG"/>
              </w:rPr>
              <w:t>105,3</w:t>
            </w:r>
          </w:p>
        </w:tc>
        <w:tc>
          <w:tcPr>
            <w:tcW w:w="768" w:type="pct"/>
            <w:tcBorders>
              <w:top w:val="nil"/>
              <w:left w:val="nil"/>
              <w:bottom w:val="nil"/>
              <w:right w:val="nil"/>
            </w:tcBorders>
            <w:shd w:val="clear" w:color="auto" w:fill="auto"/>
            <w:vAlign w:val="bottom"/>
          </w:tcPr>
          <w:p w14:paraId="13AED952" w14:textId="77777777" w:rsidR="00680C53" w:rsidRPr="00680C53" w:rsidRDefault="00680C53" w:rsidP="00680C53">
            <w:pPr>
              <w:spacing w:before="40" w:after="20"/>
              <w:jc w:val="right"/>
              <w:rPr>
                <w:sz w:val="20"/>
                <w:szCs w:val="20"/>
              </w:rPr>
            </w:pPr>
            <w:r w:rsidRPr="00680C53">
              <w:rPr>
                <w:sz w:val="20"/>
                <w:szCs w:val="20"/>
                <w:lang w:val="ky-KG"/>
              </w:rPr>
              <w:t>102,1</w:t>
            </w:r>
          </w:p>
        </w:tc>
        <w:tc>
          <w:tcPr>
            <w:tcW w:w="726" w:type="pct"/>
            <w:tcBorders>
              <w:top w:val="nil"/>
              <w:left w:val="nil"/>
              <w:bottom w:val="nil"/>
              <w:right w:val="nil"/>
            </w:tcBorders>
            <w:shd w:val="clear" w:color="auto" w:fill="auto"/>
            <w:vAlign w:val="bottom"/>
          </w:tcPr>
          <w:p w14:paraId="35D3D8EF" w14:textId="77777777" w:rsidR="00680C53" w:rsidRPr="00680C53" w:rsidRDefault="00680C53" w:rsidP="00680C53">
            <w:pPr>
              <w:spacing w:before="40" w:after="20"/>
              <w:jc w:val="right"/>
              <w:rPr>
                <w:sz w:val="20"/>
                <w:szCs w:val="20"/>
              </w:rPr>
            </w:pPr>
            <w:r w:rsidRPr="00680C53">
              <w:rPr>
                <w:sz w:val="20"/>
                <w:szCs w:val="20"/>
                <w:lang w:val="ky-KG"/>
              </w:rPr>
              <w:t>111,8</w:t>
            </w:r>
          </w:p>
        </w:tc>
        <w:tc>
          <w:tcPr>
            <w:tcW w:w="726" w:type="pct"/>
            <w:tcBorders>
              <w:top w:val="nil"/>
              <w:left w:val="nil"/>
              <w:bottom w:val="nil"/>
              <w:right w:val="nil"/>
            </w:tcBorders>
            <w:shd w:val="clear" w:color="auto" w:fill="auto"/>
            <w:vAlign w:val="bottom"/>
          </w:tcPr>
          <w:p w14:paraId="1B3620DE" w14:textId="77777777" w:rsidR="00680C53" w:rsidRPr="00680C53" w:rsidRDefault="00680C53" w:rsidP="00680C53">
            <w:pPr>
              <w:spacing w:before="40" w:after="20"/>
              <w:jc w:val="right"/>
              <w:rPr>
                <w:sz w:val="20"/>
                <w:szCs w:val="20"/>
              </w:rPr>
            </w:pPr>
            <w:r w:rsidRPr="00680C53">
              <w:rPr>
                <w:sz w:val="20"/>
                <w:szCs w:val="20"/>
                <w:lang w:val="ky-KG"/>
              </w:rPr>
              <w:t>105,7</w:t>
            </w:r>
          </w:p>
        </w:tc>
        <w:tc>
          <w:tcPr>
            <w:tcW w:w="724" w:type="pct"/>
            <w:tcBorders>
              <w:top w:val="nil"/>
              <w:left w:val="nil"/>
              <w:bottom w:val="nil"/>
              <w:right w:val="nil"/>
            </w:tcBorders>
            <w:shd w:val="clear" w:color="auto" w:fill="auto"/>
            <w:vAlign w:val="bottom"/>
          </w:tcPr>
          <w:p w14:paraId="0697A88A" w14:textId="77777777" w:rsidR="00680C53" w:rsidRPr="00680C53" w:rsidRDefault="00680C53" w:rsidP="00680C53">
            <w:pPr>
              <w:spacing w:before="40" w:after="20"/>
              <w:jc w:val="right"/>
              <w:rPr>
                <w:sz w:val="20"/>
                <w:szCs w:val="20"/>
              </w:rPr>
            </w:pPr>
            <w:r w:rsidRPr="00680C53">
              <w:rPr>
                <w:sz w:val="20"/>
                <w:szCs w:val="20"/>
                <w:lang w:val="ky-KG"/>
              </w:rPr>
              <w:t>110,3</w:t>
            </w:r>
          </w:p>
        </w:tc>
      </w:tr>
      <w:tr w:rsidR="00680C53" w:rsidRPr="00680C53" w14:paraId="09374C8F" w14:textId="77777777" w:rsidTr="00A33F30">
        <w:trPr>
          <w:tblHeader/>
        </w:trPr>
        <w:tc>
          <w:tcPr>
            <w:tcW w:w="1331" w:type="pct"/>
          </w:tcPr>
          <w:p w14:paraId="6447340D" w14:textId="77777777" w:rsidR="00680C53" w:rsidRPr="00680C53" w:rsidRDefault="00680C53" w:rsidP="00680C53">
            <w:pPr>
              <w:spacing w:before="40" w:after="20"/>
              <w:ind w:left="113"/>
              <w:rPr>
                <w:sz w:val="20"/>
                <w:szCs w:val="20"/>
              </w:rPr>
            </w:pPr>
            <w:proofErr w:type="spellStart"/>
            <w:r w:rsidRPr="00680C53">
              <w:rPr>
                <w:sz w:val="20"/>
                <w:szCs w:val="20"/>
              </w:rPr>
              <w:t>Жалал</w:t>
            </w:r>
            <w:proofErr w:type="spellEnd"/>
            <w:r w:rsidRPr="00680C53">
              <w:rPr>
                <w:sz w:val="20"/>
                <w:szCs w:val="20"/>
              </w:rPr>
              <w:t xml:space="preserve">-Абад </w:t>
            </w:r>
            <w:proofErr w:type="spellStart"/>
            <w:r w:rsidRPr="00680C53">
              <w:rPr>
                <w:sz w:val="20"/>
                <w:szCs w:val="20"/>
              </w:rPr>
              <w:t>облусу</w:t>
            </w:r>
            <w:proofErr w:type="spellEnd"/>
          </w:p>
        </w:tc>
        <w:tc>
          <w:tcPr>
            <w:tcW w:w="726" w:type="pct"/>
            <w:tcBorders>
              <w:top w:val="nil"/>
              <w:left w:val="nil"/>
              <w:bottom w:val="nil"/>
              <w:right w:val="nil"/>
            </w:tcBorders>
            <w:shd w:val="clear" w:color="auto" w:fill="auto"/>
            <w:vAlign w:val="bottom"/>
          </w:tcPr>
          <w:p w14:paraId="1AA4D0A3" w14:textId="77777777" w:rsidR="00680C53" w:rsidRPr="00680C53" w:rsidRDefault="00680C53" w:rsidP="00680C53">
            <w:pPr>
              <w:spacing w:before="40" w:after="20"/>
              <w:jc w:val="right"/>
              <w:rPr>
                <w:sz w:val="20"/>
                <w:szCs w:val="20"/>
              </w:rPr>
            </w:pPr>
            <w:r w:rsidRPr="00680C53">
              <w:rPr>
                <w:sz w:val="20"/>
                <w:szCs w:val="20"/>
                <w:lang w:val="ky-KG"/>
              </w:rPr>
              <w:t>102,7</w:t>
            </w:r>
          </w:p>
        </w:tc>
        <w:tc>
          <w:tcPr>
            <w:tcW w:w="768" w:type="pct"/>
            <w:tcBorders>
              <w:top w:val="nil"/>
              <w:left w:val="nil"/>
              <w:bottom w:val="nil"/>
              <w:right w:val="nil"/>
            </w:tcBorders>
            <w:shd w:val="clear" w:color="auto" w:fill="auto"/>
            <w:vAlign w:val="bottom"/>
          </w:tcPr>
          <w:p w14:paraId="3FE4B5A3" w14:textId="77777777" w:rsidR="00680C53" w:rsidRPr="00680C53" w:rsidRDefault="00680C53" w:rsidP="00680C53">
            <w:pPr>
              <w:spacing w:before="40" w:after="20"/>
              <w:jc w:val="right"/>
              <w:rPr>
                <w:sz w:val="20"/>
                <w:szCs w:val="20"/>
              </w:rPr>
            </w:pPr>
            <w:r w:rsidRPr="00680C53">
              <w:rPr>
                <w:sz w:val="20"/>
                <w:szCs w:val="20"/>
                <w:lang w:val="ky-KG"/>
              </w:rPr>
              <w:t>99,9</w:t>
            </w:r>
          </w:p>
        </w:tc>
        <w:tc>
          <w:tcPr>
            <w:tcW w:w="726" w:type="pct"/>
            <w:tcBorders>
              <w:top w:val="nil"/>
              <w:left w:val="nil"/>
              <w:bottom w:val="nil"/>
              <w:right w:val="nil"/>
            </w:tcBorders>
            <w:shd w:val="clear" w:color="auto" w:fill="auto"/>
            <w:vAlign w:val="bottom"/>
          </w:tcPr>
          <w:p w14:paraId="4418FF70" w14:textId="77777777" w:rsidR="00680C53" w:rsidRPr="00680C53" w:rsidRDefault="00680C53" w:rsidP="00680C53">
            <w:pPr>
              <w:spacing w:before="40" w:after="20"/>
              <w:jc w:val="right"/>
              <w:rPr>
                <w:sz w:val="20"/>
                <w:szCs w:val="20"/>
              </w:rPr>
            </w:pPr>
            <w:r w:rsidRPr="00680C53">
              <w:rPr>
                <w:sz w:val="20"/>
                <w:szCs w:val="20"/>
                <w:lang w:val="ky-KG"/>
              </w:rPr>
              <w:t>104,1</w:t>
            </w:r>
          </w:p>
        </w:tc>
        <w:tc>
          <w:tcPr>
            <w:tcW w:w="726" w:type="pct"/>
            <w:tcBorders>
              <w:top w:val="nil"/>
              <w:left w:val="nil"/>
              <w:bottom w:val="nil"/>
              <w:right w:val="nil"/>
            </w:tcBorders>
            <w:shd w:val="clear" w:color="auto" w:fill="auto"/>
            <w:vAlign w:val="bottom"/>
          </w:tcPr>
          <w:p w14:paraId="0E0C41A2" w14:textId="77777777" w:rsidR="00680C53" w:rsidRPr="00680C53" w:rsidRDefault="00680C53" w:rsidP="00680C53">
            <w:pPr>
              <w:spacing w:before="40" w:after="20"/>
              <w:jc w:val="right"/>
              <w:rPr>
                <w:sz w:val="20"/>
                <w:szCs w:val="20"/>
              </w:rPr>
            </w:pPr>
            <w:r w:rsidRPr="00680C53">
              <w:rPr>
                <w:sz w:val="20"/>
                <w:szCs w:val="20"/>
                <w:lang w:val="ky-KG"/>
              </w:rPr>
              <w:t>104,1</w:t>
            </w:r>
          </w:p>
        </w:tc>
        <w:tc>
          <w:tcPr>
            <w:tcW w:w="724" w:type="pct"/>
            <w:tcBorders>
              <w:top w:val="nil"/>
              <w:left w:val="nil"/>
              <w:bottom w:val="nil"/>
              <w:right w:val="nil"/>
            </w:tcBorders>
            <w:shd w:val="clear" w:color="auto" w:fill="auto"/>
            <w:vAlign w:val="bottom"/>
          </w:tcPr>
          <w:p w14:paraId="073EA472" w14:textId="77777777" w:rsidR="00680C53" w:rsidRPr="00680C53" w:rsidRDefault="00680C53" w:rsidP="00680C53">
            <w:pPr>
              <w:spacing w:before="40" w:after="20"/>
              <w:jc w:val="right"/>
              <w:rPr>
                <w:sz w:val="20"/>
                <w:szCs w:val="20"/>
              </w:rPr>
            </w:pPr>
            <w:r w:rsidRPr="00680C53">
              <w:rPr>
                <w:sz w:val="20"/>
                <w:szCs w:val="20"/>
                <w:lang w:val="ky-KG"/>
              </w:rPr>
              <w:t>107,9</w:t>
            </w:r>
          </w:p>
        </w:tc>
      </w:tr>
      <w:tr w:rsidR="00680C53" w:rsidRPr="00680C53" w14:paraId="3BCBE6F3" w14:textId="77777777" w:rsidTr="00A33F30">
        <w:trPr>
          <w:tblHeader/>
        </w:trPr>
        <w:tc>
          <w:tcPr>
            <w:tcW w:w="1331" w:type="pct"/>
          </w:tcPr>
          <w:p w14:paraId="2980C4B2" w14:textId="77777777" w:rsidR="00680C53" w:rsidRPr="00680C53" w:rsidRDefault="00680C53" w:rsidP="00680C53">
            <w:pPr>
              <w:spacing w:before="40" w:after="20"/>
              <w:ind w:left="113"/>
              <w:rPr>
                <w:sz w:val="20"/>
                <w:szCs w:val="20"/>
              </w:rPr>
            </w:pPr>
            <w:proofErr w:type="spellStart"/>
            <w:r w:rsidRPr="00680C53">
              <w:rPr>
                <w:sz w:val="20"/>
                <w:szCs w:val="20"/>
              </w:rPr>
              <w:t>Ысык-Көл</w:t>
            </w:r>
            <w:proofErr w:type="spellEnd"/>
            <w:r w:rsidRPr="00680C53">
              <w:rPr>
                <w:sz w:val="20"/>
                <w:szCs w:val="20"/>
              </w:rPr>
              <w:t xml:space="preserve"> </w:t>
            </w:r>
            <w:proofErr w:type="spellStart"/>
            <w:r w:rsidRPr="00680C53">
              <w:rPr>
                <w:sz w:val="20"/>
                <w:szCs w:val="20"/>
              </w:rPr>
              <w:t>облусу</w:t>
            </w:r>
            <w:proofErr w:type="spellEnd"/>
          </w:p>
        </w:tc>
        <w:tc>
          <w:tcPr>
            <w:tcW w:w="726" w:type="pct"/>
            <w:tcBorders>
              <w:top w:val="nil"/>
              <w:left w:val="nil"/>
              <w:bottom w:val="nil"/>
              <w:right w:val="nil"/>
            </w:tcBorders>
            <w:shd w:val="clear" w:color="auto" w:fill="auto"/>
            <w:vAlign w:val="bottom"/>
          </w:tcPr>
          <w:p w14:paraId="4C06A3B9" w14:textId="77777777" w:rsidR="00680C53" w:rsidRPr="00680C53" w:rsidRDefault="00680C53" w:rsidP="00680C53">
            <w:pPr>
              <w:spacing w:before="40" w:after="20"/>
              <w:jc w:val="right"/>
              <w:rPr>
                <w:sz w:val="20"/>
                <w:szCs w:val="20"/>
              </w:rPr>
            </w:pPr>
            <w:r w:rsidRPr="00680C53">
              <w:rPr>
                <w:sz w:val="20"/>
                <w:szCs w:val="20"/>
                <w:lang w:val="ky-KG"/>
              </w:rPr>
              <w:t>107,0</w:t>
            </w:r>
          </w:p>
        </w:tc>
        <w:tc>
          <w:tcPr>
            <w:tcW w:w="768" w:type="pct"/>
            <w:tcBorders>
              <w:top w:val="nil"/>
              <w:left w:val="nil"/>
              <w:bottom w:val="nil"/>
              <w:right w:val="nil"/>
            </w:tcBorders>
            <w:shd w:val="clear" w:color="auto" w:fill="auto"/>
            <w:vAlign w:val="bottom"/>
          </w:tcPr>
          <w:p w14:paraId="35C3DFDA" w14:textId="77777777" w:rsidR="00680C53" w:rsidRPr="00680C53" w:rsidRDefault="00680C53" w:rsidP="00680C53">
            <w:pPr>
              <w:spacing w:before="40" w:after="20"/>
              <w:jc w:val="right"/>
              <w:rPr>
                <w:sz w:val="20"/>
                <w:szCs w:val="20"/>
              </w:rPr>
            </w:pPr>
            <w:r w:rsidRPr="00680C53">
              <w:rPr>
                <w:sz w:val="20"/>
                <w:szCs w:val="20"/>
                <w:lang w:val="ky-KG"/>
              </w:rPr>
              <w:t>104,0</w:t>
            </w:r>
          </w:p>
        </w:tc>
        <w:tc>
          <w:tcPr>
            <w:tcW w:w="726" w:type="pct"/>
            <w:tcBorders>
              <w:top w:val="nil"/>
              <w:left w:val="nil"/>
              <w:bottom w:val="nil"/>
              <w:right w:val="nil"/>
            </w:tcBorders>
            <w:shd w:val="clear" w:color="auto" w:fill="auto"/>
            <w:vAlign w:val="bottom"/>
          </w:tcPr>
          <w:p w14:paraId="366F7A66" w14:textId="77777777" w:rsidR="00680C53" w:rsidRPr="00680C53" w:rsidRDefault="00680C53" w:rsidP="00680C53">
            <w:pPr>
              <w:spacing w:before="40" w:after="20"/>
              <w:jc w:val="right"/>
              <w:rPr>
                <w:sz w:val="20"/>
                <w:szCs w:val="20"/>
              </w:rPr>
            </w:pPr>
            <w:r w:rsidRPr="00680C53">
              <w:rPr>
                <w:sz w:val="20"/>
                <w:szCs w:val="20"/>
                <w:lang w:val="ky-KG"/>
              </w:rPr>
              <w:t>114,4</w:t>
            </w:r>
          </w:p>
        </w:tc>
        <w:tc>
          <w:tcPr>
            <w:tcW w:w="726" w:type="pct"/>
            <w:tcBorders>
              <w:top w:val="nil"/>
              <w:left w:val="nil"/>
              <w:bottom w:val="nil"/>
              <w:right w:val="nil"/>
            </w:tcBorders>
            <w:shd w:val="clear" w:color="auto" w:fill="auto"/>
            <w:vAlign w:val="bottom"/>
          </w:tcPr>
          <w:p w14:paraId="6DB76A7A" w14:textId="77777777" w:rsidR="00680C53" w:rsidRPr="00680C53" w:rsidRDefault="00680C53" w:rsidP="00680C53">
            <w:pPr>
              <w:spacing w:before="40" w:after="20"/>
              <w:jc w:val="right"/>
              <w:rPr>
                <w:sz w:val="20"/>
                <w:szCs w:val="20"/>
              </w:rPr>
            </w:pPr>
            <w:r w:rsidRPr="00680C53">
              <w:rPr>
                <w:sz w:val="20"/>
                <w:szCs w:val="20"/>
                <w:lang w:val="ky-KG"/>
              </w:rPr>
              <w:t>107,4</w:t>
            </w:r>
          </w:p>
        </w:tc>
        <w:tc>
          <w:tcPr>
            <w:tcW w:w="724" w:type="pct"/>
            <w:tcBorders>
              <w:top w:val="nil"/>
              <w:left w:val="nil"/>
              <w:bottom w:val="nil"/>
              <w:right w:val="nil"/>
            </w:tcBorders>
            <w:shd w:val="clear" w:color="auto" w:fill="auto"/>
            <w:vAlign w:val="bottom"/>
          </w:tcPr>
          <w:p w14:paraId="307CB8D7" w14:textId="77777777" w:rsidR="00680C53" w:rsidRPr="00680C53" w:rsidRDefault="00680C53" w:rsidP="00680C53">
            <w:pPr>
              <w:spacing w:before="40" w:after="20"/>
              <w:jc w:val="right"/>
              <w:rPr>
                <w:sz w:val="20"/>
                <w:szCs w:val="20"/>
              </w:rPr>
            </w:pPr>
            <w:r w:rsidRPr="00680C53">
              <w:rPr>
                <w:sz w:val="20"/>
                <w:szCs w:val="20"/>
                <w:lang w:val="ky-KG"/>
              </w:rPr>
              <w:t>110,3</w:t>
            </w:r>
          </w:p>
        </w:tc>
      </w:tr>
      <w:tr w:rsidR="00680C53" w:rsidRPr="00680C53" w14:paraId="1DAF713A" w14:textId="77777777" w:rsidTr="00A33F30">
        <w:trPr>
          <w:tblHeader/>
        </w:trPr>
        <w:tc>
          <w:tcPr>
            <w:tcW w:w="1331" w:type="pct"/>
          </w:tcPr>
          <w:p w14:paraId="1867BFC3" w14:textId="77777777" w:rsidR="00680C53" w:rsidRPr="00680C53" w:rsidRDefault="00680C53" w:rsidP="00680C53">
            <w:pPr>
              <w:spacing w:before="40" w:after="20"/>
              <w:ind w:left="113"/>
              <w:rPr>
                <w:sz w:val="20"/>
                <w:szCs w:val="20"/>
              </w:rPr>
            </w:pPr>
            <w:r w:rsidRPr="00680C53">
              <w:rPr>
                <w:sz w:val="20"/>
                <w:szCs w:val="20"/>
              </w:rPr>
              <w:t xml:space="preserve">Нарын </w:t>
            </w:r>
            <w:proofErr w:type="spellStart"/>
            <w:r w:rsidRPr="00680C53">
              <w:rPr>
                <w:sz w:val="20"/>
                <w:szCs w:val="20"/>
              </w:rPr>
              <w:t>облусу</w:t>
            </w:r>
            <w:proofErr w:type="spellEnd"/>
          </w:p>
        </w:tc>
        <w:tc>
          <w:tcPr>
            <w:tcW w:w="726" w:type="pct"/>
            <w:tcBorders>
              <w:top w:val="nil"/>
              <w:left w:val="nil"/>
              <w:bottom w:val="nil"/>
              <w:right w:val="nil"/>
            </w:tcBorders>
            <w:shd w:val="clear" w:color="auto" w:fill="auto"/>
            <w:vAlign w:val="bottom"/>
          </w:tcPr>
          <w:p w14:paraId="5F345A41" w14:textId="77777777" w:rsidR="00680C53" w:rsidRPr="00680C53" w:rsidRDefault="00680C53" w:rsidP="00680C53">
            <w:pPr>
              <w:spacing w:before="40" w:after="20"/>
              <w:jc w:val="right"/>
              <w:rPr>
                <w:sz w:val="20"/>
                <w:szCs w:val="20"/>
              </w:rPr>
            </w:pPr>
            <w:r w:rsidRPr="00680C53">
              <w:rPr>
                <w:sz w:val="20"/>
                <w:szCs w:val="20"/>
                <w:lang w:val="ky-KG"/>
              </w:rPr>
              <w:t>104,5</w:t>
            </w:r>
          </w:p>
        </w:tc>
        <w:tc>
          <w:tcPr>
            <w:tcW w:w="768" w:type="pct"/>
            <w:tcBorders>
              <w:top w:val="nil"/>
              <w:left w:val="nil"/>
              <w:bottom w:val="nil"/>
              <w:right w:val="nil"/>
            </w:tcBorders>
            <w:shd w:val="clear" w:color="auto" w:fill="auto"/>
            <w:vAlign w:val="bottom"/>
          </w:tcPr>
          <w:p w14:paraId="76775537" w14:textId="77777777" w:rsidR="00680C53" w:rsidRPr="00680C53" w:rsidRDefault="00680C53" w:rsidP="00680C53">
            <w:pPr>
              <w:spacing w:before="40" w:after="20"/>
              <w:jc w:val="right"/>
              <w:rPr>
                <w:sz w:val="20"/>
                <w:szCs w:val="20"/>
              </w:rPr>
            </w:pPr>
            <w:r w:rsidRPr="00680C53">
              <w:rPr>
                <w:sz w:val="20"/>
                <w:szCs w:val="20"/>
                <w:lang w:val="ky-KG"/>
              </w:rPr>
              <w:t>102,3</w:t>
            </w:r>
          </w:p>
        </w:tc>
        <w:tc>
          <w:tcPr>
            <w:tcW w:w="726" w:type="pct"/>
            <w:tcBorders>
              <w:top w:val="nil"/>
              <w:left w:val="nil"/>
              <w:bottom w:val="nil"/>
              <w:right w:val="nil"/>
            </w:tcBorders>
            <w:shd w:val="clear" w:color="auto" w:fill="auto"/>
            <w:vAlign w:val="bottom"/>
          </w:tcPr>
          <w:p w14:paraId="5B0D0482" w14:textId="77777777" w:rsidR="00680C53" w:rsidRPr="00680C53" w:rsidRDefault="00680C53" w:rsidP="00680C53">
            <w:pPr>
              <w:spacing w:before="40" w:after="20"/>
              <w:jc w:val="right"/>
              <w:rPr>
                <w:sz w:val="20"/>
                <w:szCs w:val="20"/>
              </w:rPr>
            </w:pPr>
            <w:r w:rsidRPr="00680C53">
              <w:rPr>
                <w:sz w:val="20"/>
                <w:szCs w:val="20"/>
                <w:lang w:val="ky-KG"/>
              </w:rPr>
              <w:t>107,7</w:t>
            </w:r>
          </w:p>
        </w:tc>
        <w:tc>
          <w:tcPr>
            <w:tcW w:w="726" w:type="pct"/>
            <w:tcBorders>
              <w:top w:val="nil"/>
              <w:left w:val="nil"/>
              <w:bottom w:val="nil"/>
              <w:right w:val="nil"/>
            </w:tcBorders>
            <w:shd w:val="clear" w:color="auto" w:fill="auto"/>
            <w:vAlign w:val="bottom"/>
          </w:tcPr>
          <w:p w14:paraId="1D72CDDD" w14:textId="77777777" w:rsidR="00680C53" w:rsidRPr="00680C53" w:rsidRDefault="00680C53" w:rsidP="00680C53">
            <w:pPr>
              <w:spacing w:before="40" w:after="20"/>
              <w:jc w:val="right"/>
              <w:rPr>
                <w:sz w:val="20"/>
                <w:szCs w:val="20"/>
              </w:rPr>
            </w:pPr>
            <w:r w:rsidRPr="00680C53">
              <w:rPr>
                <w:sz w:val="20"/>
                <w:szCs w:val="20"/>
                <w:lang w:val="ky-KG"/>
              </w:rPr>
              <w:t>104,2</w:t>
            </w:r>
          </w:p>
        </w:tc>
        <w:tc>
          <w:tcPr>
            <w:tcW w:w="724" w:type="pct"/>
            <w:tcBorders>
              <w:top w:val="nil"/>
              <w:left w:val="nil"/>
              <w:bottom w:val="nil"/>
              <w:right w:val="nil"/>
            </w:tcBorders>
            <w:shd w:val="clear" w:color="auto" w:fill="auto"/>
            <w:vAlign w:val="bottom"/>
          </w:tcPr>
          <w:p w14:paraId="58505A92" w14:textId="77777777" w:rsidR="00680C53" w:rsidRPr="00680C53" w:rsidRDefault="00680C53" w:rsidP="00680C53">
            <w:pPr>
              <w:spacing w:before="40" w:after="20"/>
              <w:jc w:val="right"/>
              <w:rPr>
                <w:sz w:val="20"/>
                <w:szCs w:val="20"/>
              </w:rPr>
            </w:pPr>
            <w:r w:rsidRPr="00680C53">
              <w:rPr>
                <w:sz w:val="20"/>
                <w:szCs w:val="20"/>
                <w:lang w:val="ky-KG"/>
              </w:rPr>
              <w:t>108,5</w:t>
            </w:r>
          </w:p>
        </w:tc>
      </w:tr>
      <w:tr w:rsidR="00680C53" w:rsidRPr="00680C53" w14:paraId="6FC2BEFD" w14:textId="77777777" w:rsidTr="00A33F30">
        <w:trPr>
          <w:tblHeader/>
        </w:trPr>
        <w:tc>
          <w:tcPr>
            <w:tcW w:w="1331" w:type="pct"/>
          </w:tcPr>
          <w:p w14:paraId="6E977DE8" w14:textId="77777777" w:rsidR="00680C53" w:rsidRPr="00680C53" w:rsidRDefault="00680C53" w:rsidP="00680C53">
            <w:pPr>
              <w:spacing w:before="40" w:after="20"/>
              <w:ind w:left="113"/>
              <w:rPr>
                <w:sz w:val="20"/>
                <w:szCs w:val="20"/>
              </w:rPr>
            </w:pPr>
            <w:r w:rsidRPr="00680C53">
              <w:rPr>
                <w:sz w:val="20"/>
                <w:szCs w:val="20"/>
              </w:rPr>
              <w:t xml:space="preserve">Ош </w:t>
            </w:r>
            <w:proofErr w:type="spellStart"/>
            <w:r w:rsidRPr="00680C53">
              <w:rPr>
                <w:sz w:val="20"/>
                <w:szCs w:val="20"/>
              </w:rPr>
              <w:t>облусу</w:t>
            </w:r>
            <w:proofErr w:type="spellEnd"/>
            <w:r w:rsidRPr="00680C53">
              <w:rPr>
                <w:sz w:val="20"/>
                <w:szCs w:val="20"/>
              </w:rPr>
              <w:t xml:space="preserve"> </w:t>
            </w:r>
          </w:p>
        </w:tc>
        <w:tc>
          <w:tcPr>
            <w:tcW w:w="726" w:type="pct"/>
            <w:tcBorders>
              <w:top w:val="nil"/>
              <w:left w:val="nil"/>
              <w:bottom w:val="nil"/>
              <w:right w:val="nil"/>
            </w:tcBorders>
            <w:shd w:val="clear" w:color="auto" w:fill="auto"/>
            <w:vAlign w:val="bottom"/>
          </w:tcPr>
          <w:p w14:paraId="44C62431" w14:textId="77777777" w:rsidR="00680C53" w:rsidRPr="00680C53" w:rsidRDefault="00680C53" w:rsidP="00680C53">
            <w:pPr>
              <w:spacing w:before="40" w:after="20"/>
              <w:jc w:val="right"/>
              <w:rPr>
                <w:sz w:val="20"/>
                <w:szCs w:val="20"/>
              </w:rPr>
            </w:pPr>
            <w:r w:rsidRPr="00680C53">
              <w:rPr>
                <w:sz w:val="20"/>
                <w:szCs w:val="20"/>
                <w:lang w:val="ky-KG"/>
              </w:rPr>
              <w:t>103,9</w:t>
            </w:r>
          </w:p>
        </w:tc>
        <w:tc>
          <w:tcPr>
            <w:tcW w:w="768" w:type="pct"/>
            <w:tcBorders>
              <w:top w:val="nil"/>
              <w:left w:val="nil"/>
              <w:bottom w:val="nil"/>
              <w:right w:val="nil"/>
            </w:tcBorders>
            <w:shd w:val="clear" w:color="auto" w:fill="auto"/>
            <w:vAlign w:val="bottom"/>
          </w:tcPr>
          <w:p w14:paraId="00674FD6" w14:textId="77777777" w:rsidR="00680C53" w:rsidRPr="00680C53" w:rsidRDefault="00680C53" w:rsidP="00680C53">
            <w:pPr>
              <w:spacing w:before="40" w:after="20"/>
              <w:jc w:val="right"/>
              <w:rPr>
                <w:sz w:val="20"/>
                <w:szCs w:val="20"/>
              </w:rPr>
            </w:pPr>
            <w:r w:rsidRPr="00680C53">
              <w:rPr>
                <w:sz w:val="20"/>
                <w:szCs w:val="20"/>
                <w:lang w:val="ky-KG"/>
              </w:rPr>
              <w:t>102,9</w:t>
            </w:r>
          </w:p>
        </w:tc>
        <w:tc>
          <w:tcPr>
            <w:tcW w:w="726" w:type="pct"/>
            <w:tcBorders>
              <w:top w:val="nil"/>
              <w:left w:val="nil"/>
              <w:bottom w:val="nil"/>
              <w:right w:val="nil"/>
            </w:tcBorders>
            <w:shd w:val="clear" w:color="auto" w:fill="auto"/>
            <w:vAlign w:val="bottom"/>
          </w:tcPr>
          <w:p w14:paraId="166E64AA" w14:textId="77777777" w:rsidR="00680C53" w:rsidRPr="00680C53" w:rsidRDefault="00680C53" w:rsidP="00680C53">
            <w:pPr>
              <w:spacing w:before="40" w:after="20"/>
              <w:jc w:val="right"/>
              <w:rPr>
                <w:sz w:val="20"/>
                <w:szCs w:val="20"/>
              </w:rPr>
            </w:pPr>
            <w:r w:rsidRPr="00680C53">
              <w:rPr>
                <w:sz w:val="20"/>
                <w:szCs w:val="20"/>
                <w:lang w:val="ky-KG"/>
              </w:rPr>
              <w:t>105,9</w:t>
            </w:r>
          </w:p>
        </w:tc>
        <w:tc>
          <w:tcPr>
            <w:tcW w:w="726" w:type="pct"/>
            <w:tcBorders>
              <w:top w:val="nil"/>
              <w:left w:val="nil"/>
              <w:bottom w:val="nil"/>
              <w:right w:val="nil"/>
            </w:tcBorders>
            <w:shd w:val="clear" w:color="auto" w:fill="auto"/>
            <w:vAlign w:val="bottom"/>
          </w:tcPr>
          <w:p w14:paraId="24188FC6" w14:textId="77777777" w:rsidR="00680C53" w:rsidRPr="00680C53" w:rsidRDefault="00680C53" w:rsidP="00680C53">
            <w:pPr>
              <w:spacing w:before="40" w:after="20"/>
              <w:jc w:val="right"/>
              <w:rPr>
                <w:sz w:val="20"/>
                <w:szCs w:val="20"/>
              </w:rPr>
            </w:pPr>
            <w:r w:rsidRPr="00680C53">
              <w:rPr>
                <w:sz w:val="20"/>
                <w:szCs w:val="20"/>
                <w:lang w:val="ky-KG"/>
              </w:rPr>
              <w:t>103,6</w:t>
            </w:r>
          </w:p>
        </w:tc>
        <w:tc>
          <w:tcPr>
            <w:tcW w:w="724" w:type="pct"/>
            <w:tcBorders>
              <w:top w:val="nil"/>
              <w:left w:val="nil"/>
              <w:bottom w:val="nil"/>
              <w:right w:val="nil"/>
            </w:tcBorders>
            <w:shd w:val="clear" w:color="auto" w:fill="auto"/>
            <w:vAlign w:val="bottom"/>
          </w:tcPr>
          <w:p w14:paraId="5D5061BF" w14:textId="77777777" w:rsidR="00680C53" w:rsidRPr="00680C53" w:rsidRDefault="00680C53" w:rsidP="00680C53">
            <w:pPr>
              <w:spacing w:before="40" w:after="20"/>
              <w:jc w:val="right"/>
              <w:rPr>
                <w:sz w:val="20"/>
                <w:szCs w:val="20"/>
              </w:rPr>
            </w:pPr>
            <w:r w:rsidRPr="00680C53">
              <w:rPr>
                <w:sz w:val="20"/>
                <w:szCs w:val="20"/>
                <w:lang w:val="ky-KG"/>
              </w:rPr>
              <w:t>106,4</w:t>
            </w:r>
          </w:p>
        </w:tc>
      </w:tr>
      <w:tr w:rsidR="00680C53" w:rsidRPr="00680C53" w14:paraId="18B55114" w14:textId="77777777" w:rsidTr="00A33F30">
        <w:trPr>
          <w:tblHeader/>
        </w:trPr>
        <w:tc>
          <w:tcPr>
            <w:tcW w:w="1331" w:type="pct"/>
          </w:tcPr>
          <w:p w14:paraId="1D25F19D" w14:textId="77777777" w:rsidR="00680C53" w:rsidRPr="00680C53" w:rsidRDefault="00680C53" w:rsidP="00680C53">
            <w:pPr>
              <w:spacing w:before="40" w:after="20"/>
              <w:ind w:left="113"/>
              <w:rPr>
                <w:sz w:val="20"/>
                <w:szCs w:val="20"/>
              </w:rPr>
            </w:pPr>
            <w:r w:rsidRPr="00680C53">
              <w:rPr>
                <w:sz w:val="20"/>
                <w:szCs w:val="20"/>
              </w:rPr>
              <w:t xml:space="preserve">Талас </w:t>
            </w:r>
            <w:proofErr w:type="spellStart"/>
            <w:r w:rsidRPr="00680C53">
              <w:rPr>
                <w:sz w:val="20"/>
                <w:szCs w:val="20"/>
              </w:rPr>
              <w:t>облусу</w:t>
            </w:r>
            <w:proofErr w:type="spellEnd"/>
          </w:p>
        </w:tc>
        <w:tc>
          <w:tcPr>
            <w:tcW w:w="726" w:type="pct"/>
            <w:tcBorders>
              <w:top w:val="nil"/>
              <w:left w:val="nil"/>
              <w:bottom w:val="nil"/>
              <w:right w:val="nil"/>
            </w:tcBorders>
            <w:shd w:val="clear" w:color="auto" w:fill="auto"/>
            <w:vAlign w:val="bottom"/>
          </w:tcPr>
          <w:p w14:paraId="53B2D7B2" w14:textId="77777777" w:rsidR="00680C53" w:rsidRPr="00680C53" w:rsidRDefault="00680C53" w:rsidP="00680C53">
            <w:pPr>
              <w:spacing w:before="40" w:after="20"/>
              <w:jc w:val="right"/>
              <w:rPr>
                <w:sz w:val="20"/>
                <w:szCs w:val="20"/>
              </w:rPr>
            </w:pPr>
            <w:r w:rsidRPr="00680C53">
              <w:rPr>
                <w:sz w:val="20"/>
                <w:szCs w:val="20"/>
                <w:lang w:val="ky-KG"/>
              </w:rPr>
              <w:t>103,4</w:t>
            </w:r>
          </w:p>
        </w:tc>
        <w:tc>
          <w:tcPr>
            <w:tcW w:w="768" w:type="pct"/>
            <w:tcBorders>
              <w:top w:val="nil"/>
              <w:left w:val="nil"/>
              <w:bottom w:val="nil"/>
              <w:right w:val="nil"/>
            </w:tcBorders>
            <w:shd w:val="clear" w:color="auto" w:fill="auto"/>
            <w:vAlign w:val="bottom"/>
          </w:tcPr>
          <w:p w14:paraId="0F09A255" w14:textId="77777777" w:rsidR="00680C53" w:rsidRPr="00680C53" w:rsidRDefault="00680C53" w:rsidP="00680C53">
            <w:pPr>
              <w:spacing w:before="40" w:after="20"/>
              <w:jc w:val="right"/>
              <w:rPr>
                <w:sz w:val="20"/>
                <w:szCs w:val="20"/>
              </w:rPr>
            </w:pPr>
            <w:r w:rsidRPr="00680C53">
              <w:rPr>
                <w:sz w:val="20"/>
                <w:szCs w:val="20"/>
                <w:lang w:val="ky-KG"/>
              </w:rPr>
              <w:t>98,5</w:t>
            </w:r>
          </w:p>
        </w:tc>
        <w:tc>
          <w:tcPr>
            <w:tcW w:w="726" w:type="pct"/>
            <w:tcBorders>
              <w:top w:val="nil"/>
              <w:left w:val="nil"/>
              <w:bottom w:val="nil"/>
              <w:right w:val="nil"/>
            </w:tcBorders>
            <w:shd w:val="clear" w:color="auto" w:fill="auto"/>
            <w:vAlign w:val="bottom"/>
          </w:tcPr>
          <w:p w14:paraId="7FA5421C" w14:textId="77777777" w:rsidR="00680C53" w:rsidRPr="00680C53" w:rsidRDefault="00680C53" w:rsidP="00680C53">
            <w:pPr>
              <w:spacing w:before="40" w:after="20"/>
              <w:jc w:val="right"/>
              <w:rPr>
                <w:sz w:val="20"/>
                <w:szCs w:val="20"/>
              </w:rPr>
            </w:pPr>
            <w:r w:rsidRPr="00680C53">
              <w:rPr>
                <w:sz w:val="20"/>
                <w:szCs w:val="20"/>
                <w:lang w:val="ky-KG"/>
              </w:rPr>
              <w:t>112,2</w:t>
            </w:r>
          </w:p>
        </w:tc>
        <w:tc>
          <w:tcPr>
            <w:tcW w:w="726" w:type="pct"/>
            <w:tcBorders>
              <w:top w:val="nil"/>
              <w:left w:val="nil"/>
              <w:bottom w:val="nil"/>
              <w:right w:val="nil"/>
            </w:tcBorders>
            <w:shd w:val="clear" w:color="auto" w:fill="auto"/>
            <w:vAlign w:val="bottom"/>
          </w:tcPr>
          <w:p w14:paraId="01E624F6" w14:textId="77777777" w:rsidR="00680C53" w:rsidRPr="00680C53" w:rsidRDefault="00680C53" w:rsidP="00680C53">
            <w:pPr>
              <w:spacing w:before="40" w:after="20"/>
              <w:jc w:val="right"/>
              <w:rPr>
                <w:sz w:val="20"/>
                <w:szCs w:val="20"/>
              </w:rPr>
            </w:pPr>
            <w:r w:rsidRPr="00680C53">
              <w:rPr>
                <w:sz w:val="20"/>
                <w:szCs w:val="20"/>
                <w:lang w:val="ky-KG"/>
              </w:rPr>
              <w:t>108,6</w:t>
            </w:r>
          </w:p>
        </w:tc>
        <w:tc>
          <w:tcPr>
            <w:tcW w:w="724" w:type="pct"/>
            <w:tcBorders>
              <w:top w:val="nil"/>
              <w:left w:val="nil"/>
              <w:bottom w:val="nil"/>
              <w:right w:val="nil"/>
            </w:tcBorders>
            <w:shd w:val="clear" w:color="auto" w:fill="auto"/>
            <w:vAlign w:val="bottom"/>
          </w:tcPr>
          <w:p w14:paraId="75249D59" w14:textId="77777777" w:rsidR="00680C53" w:rsidRPr="00680C53" w:rsidRDefault="00680C53" w:rsidP="00680C53">
            <w:pPr>
              <w:spacing w:before="40" w:after="20"/>
              <w:jc w:val="right"/>
              <w:rPr>
                <w:sz w:val="20"/>
                <w:szCs w:val="20"/>
              </w:rPr>
            </w:pPr>
            <w:r w:rsidRPr="00680C53">
              <w:rPr>
                <w:sz w:val="20"/>
                <w:szCs w:val="20"/>
                <w:lang w:val="ky-KG"/>
              </w:rPr>
              <w:t>105,6</w:t>
            </w:r>
          </w:p>
        </w:tc>
      </w:tr>
      <w:tr w:rsidR="00680C53" w:rsidRPr="00680C53" w14:paraId="103E6C44" w14:textId="77777777" w:rsidTr="00A33F30">
        <w:trPr>
          <w:tblHeader/>
        </w:trPr>
        <w:tc>
          <w:tcPr>
            <w:tcW w:w="1331" w:type="pct"/>
          </w:tcPr>
          <w:p w14:paraId="7EF42C7A" w14:textId="77777777" w:rsidR="00680C53" w:rsidRPr="00680C53" w:rsidRDefault="00680C53" w:rsidP="00680C53">
            <w:pPr>
              <w:spacing w:before="40" w:after="20"/>
              <w:ind w:left="113"/>
              <w:rPr>
                <w:sz w:val="20"/>
                <w:szCs w:val="20"/>
              </w:rPr>
            </w:pPr>
            <w:proofErr w:type="spellStart"/>
            <w:r w:rsidRPr="00680C53">
              <w:rPr>
                <w:sz w:val="20"/>
                <w:szCs w:val="20"/>
              </w:rPr>
              <w:t>Чүй</w:t>
            </w:r>
            <w:proofErr w:type="spellEnd"/>
            <w:r w:rsidRPr="00680C53">
              <w:rPr>
                <w:sz w:val="20"/>
                <w:szCs w:val="20"/>
              </w:rPr>
              <w:t xml:space="preserve"> </w:t>
            </w:r>
            <w:proofErr w:type="spellStart"/>
            <w:r w:rsidRPr="00680C53">
              <w:rPr>
                <w:sz w:val="20"/>
                <w:szCs w:val="20"/>
              </w:rPr>
              <w:t>облусу</w:t>
            </w:r>
            <w:proofErr w:type="spellEnd"/>
          </w:p>
        </w:tc>
        <w:tc>
          <w:tcPr>
            <w:tcW w:w="726" w:type="pct"/>
            <w:tcBorders>
              <w:top w:val="nil"/>
              <w:left w:val="nil"/>
              <w:bottom w:val="nil"/>
              <w:right w:val="nil"/>
            </w:tcBorders>
            <w:shd w:val="clear" w:color="auto" w:fill="auto"/>
            <w:vAlign w:val="bottom"/>
          </w:tcPr>
          <w:p w14:paraId="785B37B5" w14:textId="77777777" w:rsidR="00680C53" w:rsidRPr="00680C53" w:rsidRDefault="00680C53" w:rsidP="00680C53">
            <w:pPr>
              <w:spacing w:before="40" w:after="20"/>
              <w:jc w:val="right"/>
              <w:rPr>
                <w:sz w:val="20"/>
                <w:szCs w:val="20"/>
              </w:rPr>
            </w:pPr>
            <w:r w:rsidRPr="00680C53">
              <w:rPr>
                <w:sz w:val="20"/>
                <w:szCs w:val="20"/>
                <w:lang w:val="ky-KG"/>
              </w:rPr>
              <w:t>102,4</w:t>
            </w:r>
          </w:p>
        </w:tc>
        <w:tc>
          <w:tcPr>
            <w:tcW w:w="768" w:type="pct"/>
            <w:tcBorders>
              <w:top w:val="nil"/>
              <w:left w:val="nil"/>
              <w:bottom w:val="nil"/>
              <w:right w:val="nil"/>
            </w:tcBorders>
            <w:shd w:val="clear" w:color="auto" w:fill="auto"/>
            <w:vAlign w:val="bottom"/>
          </w:tcPr>
          <w:p w14:paraId="5E751077" w14:textId="77777777" w:rsidR="00680C53" w:rsidRPr="00680C53" w:rsidRDefault="00680C53" w:rsidP="00680C53">
            <w:pPr>
              <w:spacing w:before="40" w:after="20"/>
              <w:jc w:val="right"/>
              <w:rPr>
                <w:sz w:val="20"/>
                <w:szCs w:val="20"/>
              </w:rPr>
            </w:pPr>
            <w:r w:rsidRPr="00680C53">
              <w:rPr>
                <w:sz w:val="20"/>
                <w:szCs w:val="20"/>
                <w:lang w:val="ky-KG"/>
              </w:rPr>
              <w:t>101,5</w:t>
            </w:r>
          </w:p>
        </w:tc>
        <w:tc>
          <w:tcPr>
            <w:tcW w:w="726" w:type="pct"/>
            <w:tcBorders>
              <w:top w:val="nil"/>
              <w:left w:val="nil"/>
              <w:bottom w:val="nil"/>
              <w:right w:val="nil"/>
            </w:tcBorders>
            <w:shd w:val="clear" w:color="auto" w:fill="auto"/>
            <w:vAlign w:val="bottom"/>
          </w:tcPr>
          <w:p w14:paraId="4C058CDB" w14:textId="77777777" w:rsidR="00680C53" w:rsidRPr="00680C53" w:rsidRDefault="00680C53" w:rsidP="00680C53">
            <w:pPr>
              <w:spacing w:before="40" w:after="20"/>
              <w:jc w:val="right"/>
              <w:rPr>
                <w:sz w:val="20"/>
                <w:szCs w:val="20"/>
              </w:rPr>
            </w:pPr>
            <w:r w:rsidRPr="00680C53">
              <w:rPr>
                <w:sz w:val="20"/>
                <w:szCs w:val="20"/>
                <w:lang w:val="ky-KG"/>
              </w:rPr>
              <w:t>105,5</w:t>
            </w:r>
          </w:p>
        </w:tc>
        <w:tc>
          <w:tcPr>
            <w:tcW w:w="726" w:type="pct"/>
            <w:tcBorders>
              <w:top w:val="nil"/>
              <w:left w:val="nil"/>
              <w:bottom w:val="nil"/>
              <w:right w:val="nil"/>
            </w:tcBorders>
            <w:shd w:val="clear" w:color="auto" w:fill="auto"/>
            <w:vAlign w:val="bottom"/>
          </w:tcPr>
          <w:p w14:paraId="0BF98F6B" w14:textId="77777777" w:rsidR="00680C53" w:rsidRPr="00680C53" w:rsidRDefault="00680C53" w:rsidP="00680C53">
            <w:pPr>
              <w:spacing w:before="40" w:after="20"/>
              <w:jc w:val="right"/>
              <w:rPr>
                <w:sz w:val="20"/>
                <w:szCs w:val="20"/>
              </w:rPr>
            </w:pPr>
            <w:r w:rsidRPr="00680C53">
              <w:rPr>
                <w:sz w:val="20"/>
                <w:szCs w:val="20"/>
                <w:lang w:val="ky-KG"/>
              </w:rPr>
              <w:t>98,9</w:t>
            </w:r>
          </w:p>
        </w:tc>
        <w:tc>
          <w:tcPr>
            <w:tcW w:w="724" w:type="pct"/>
            <w:tcBorders>
              <w:top w:val="nil"/>
              <w:left w:val="nil"/>
              <w:bottom w:val="nil"/>
              <w:right w:val="nil"/>
            </w:tcBorders>
            <w:shd w:val="clear" w:color="auto" w:fill="auto"/>
            <w:vAlign w:val="bottom"/>
          </w:tcPr>
          <w:p w14:paraId="7FFFB7E3" w14:textId="77777777" w:rsidR="00680C53" w:rsidRPr="00680C53" w:rsidRDefault="00680C53" w:rsidP="00680C53">
            <w:pPr>
              <w:spacing w:before="40" w:after="20"/>
              <w:jc w:val="right"/>
              <w:rPr>
                <w:sz w:val="20"/>
                <w:szCs w:val="20"/>
              </w:rPr>
            </w:pPr>
            <w:r w:rsidRPr="00680C53">
              <w:rPr>
                <w:sz w:val="20"/>
                <w:szCs w:val="20"/>
                <w:lang w:val="ky-KG"/>
              </w:rPr>
              <w:t>109,3</w:t>
            </w:r>
          </w:p>
        </w:tc>
      </w:tr>
      <w:tr w:rsidR="00680C53" w:rsidRPr="00680C53" w14:paraId="401A785A" w14:textId="77777777" w:rsidTr="00A33F30">
        <w:trPr>
          <w:tblHeader/>
        </w:trPr>
        <w:tc>
          <w:tcPr>
            <w:tcW w:w="1331" w:type="pct"/>
            <w:tcBorders>
              <w:top w:val="nil"/>
              <w:left w:val="nil"/>
              <w:bottom w:val="nil"/>
              <w:right w:val="nil"/>
            </w:tcBorders>
          </w:tcPr>
          <w:p w14:paraId="45CC164A" w14:textId="77777777" w:rsidR="00680C53" w:rsidRPr="00680C53" w:rsidRDefault="00680C53" w:rsidP="00680C53">
            <w:pPr>
              <w:spacing w:before="40" w:after="20"/>
              <w:ind w:left="113"/>
              <w:rPr>
                <w:sz w:val="20"/>
                <w:szCs w:val="20"/>
              </w:rPr>
            </w:pPr>
            <w:r w:rsidRPr="00680C53">
              <w:rPr>
                <w:sz w:val="20"/>
                <w:szCs w:val="20"/>
              </w:rPr>
              <w:t>Бишкек ш.</w:t>
            </w:r>
          </w:p>
        </w:tc>
        <w:tc>
          <w:tcPr>
            <w:tcW w:w="726" w:type="pct"/>
            <w:tcBorders>
              <w:top w:val="nil"/>
              <w:left w:val="nil"/>
              <w:bottom w:val="nil"/>
              <w:right w:val="nil"/>
            </w:tcBorders>
            <w:shd w:val="clear" w:color="auto" w:fill="auto"/>
            <w:vAlign w:val="bottom"/>
          </w:tcPr>
          <w:p w14:paraId="417FE774" w14:textId="77777777" w:rsidR="00680C53" w:rsidRPr="00680C53" w:rsidRDefault="00680C53" w:rsidP="00680C53">
            <w:pPr>
              <w:spacing w:before="40" w:after="20"/>
              <w:jc w:val="right"/>
              <w:rPr>
                <w:sz w:val="20"/>
                <w:szCs w:val="20"/>
              </w:rPr>
            </w:pPr>
            <w:r w:rsidRPr="00680C53">
              <w:rPr>
                <w:sz w:val="20"/>
                <w:szCs w:val="20"/>
                <w:lang w:val="ky-KG"/>
              </w:rPr>
              <w:t>106,1</w:t>
            </w:r>
          </w:p>
        </w:tc>
        <w:tc>
          <w:tcPr>
            <w:tcW w:w="768" w:type="pct"/>
            <w:tcBorders>
              <w:top w:val="nil"/>
              <w:left w:val="nil"/>
              <w:bottom w:val="nil"/>
              <w:right w:val="nil"/>
            </w:tcBorders>
            <w:shd w:val="clear" w:color="auto" w:fill="auto"/>
            <w:vAlign w:val="bottom"/>
          </w:tcPr>
          <w:p w14:paraId="62DF2D6C" w14:textId="77777777" w:rsidR="00680C53" w:rsidRPr="00680C53" w:rsidRDefault="00680C53" w:rsidP="00680C53">
            <w:pPr>
              <w:spacing w:before="40" w:after="20"/>
              <w:jc w:val="right"/>
              <w:rPr>
                <w:sz w:val="20"/>
                <w:szCs w:val="20"/>
              </w:rPr>
            </w:pPr>
            <w:r w:rsidRPr="00680C53">
              <w:rPr>
                <w:sz w:val="20"/>
                <w:szCs w:val="20"/>
                <w:lang w:val="ky-KG"/>
              </w:rPr>
              <w:t>105,2</w:t>
            </w:r>
          </w:p>
        </w:tc>
        <w:tc>
          <w:tcPr>
            <w:tcW w:w="726" w:type="pct"/>
            <w:tcBorders>
              <w:top w:val="nil"/>
              <w:left w:val="nil"/>
              <w:bottom w:val="nil"/>
              <w:right w:val="nil"/>
            </w:tcBorders>
            <w:shd w:val="clear" w:color="auto" w:fill="auto"/>
            <w:vAlign w:val="bottom"/>
          </w:tcPr>
          <w:p w14:paraId="26DE71BC" w14:textId="77777777" w:rsidR="00680C53" w:rsidRPr="00680C53" w:rsidRDefault="00680C53" w:rsidP="00680C53">
            <w:pPr>
              <w:spacing w:before="40" w:after="20"/>
              <w:jc w:val="right"/>
              <w:rPr>
                <w:sz w:val="20"/>
                <w:szCs w:val="20"/>
              </w:rPr>
            </w:pPr>
            <w:r w:rsidRPr="00680C53">
              <w:rPr>
                <w:sz w:val="20"/>
                <w:szCs w:val="20"/>
                <w:lang w:val="ky-KG"/>
              </w:rPr>
              <w:t>111,2</w:t>
            </w:r>
          </w:p>
        </w:tc>
        <w:tc>
          <w:tcPr>
            <w:tcW w:w="726" w:type="pct"/>
            <w:tcBorders>
              <w:top w:val="nil"/>
              <w:left w:val="nil"/>
              <w:bottom w:val="nil"/>
              <w:right w:val="nil"/>
            </w:tcBorders>
            <w:shd w:val="clear" w:color="auto" w:fill="auto"/>
            <w:vAlign w:val="bottom"/>
          </w:tcPr>
          <w:p w14:paraId="3EBE098C" w14:textId="77777777" w:rsidR="00680C53" w:rsidRPr="00680C53" w:rsidRDefault="00680C53" w:rsidP="00680C53">
            <w:pPr>
              <w:spacing w:before="40" w:after="20"/>
              <w:jc w:val="right"/>
              <w:rPr>
                <w:sz w:val="20"/>
                <w:szCs w:val="20"/>
              </w:rPr>
            </w:pPr>
            <w:r w:rsidRPr="00680C53">
              <w:rPr>
                <w:sz w:val="20"/>
                <w:szCs w:val="20"/>
                <w:lang w:val="ky-KG"/>
              </w:rPr>
              <w:t>104,8</w:t>
            </w:r>
          </w:p>
        </w:tc>
        <w:tc>
          <w:tcPr>
            <w:tcW w:w="724" w:type="pct"/>
            <w:tcBorders>
              <w:top w:val="nil"/>
              <w:left w:val="nil"/>
              <w:bottom w:val="nil"/>
              <w:right w:val="nil"/>
            </w:tcBorders>
            <w:shd w:val="clear" w:color="auto" w:fill="auto"/>
            <w:vAlign w:val="bottom"/>
          </w:tcPr>
          <w:p w14:paraId="1B8107F1" w14:textId="77777777" w:rsidR="00680C53" w:rsidRPr="00680C53" w:rsidRDefault="00680C53" w:rsidP="00680C53">
            <w:pPr>
              <w:spacing w:before="40" w:after="20"/>
              <w:jc w:val="right"/>
              <w:rPr>
                <w:sz w:val="20"/>
                <w:szCs w:val="20"/>
              </w:rPr>
            </w:pPr>
            <w:r w:rsidRPr="00680C53">
              <w:rPr>
                <w:sz w:val="20"/>
                <w:szCs w:val="20"/>
                <w:lang w:val="ky-KG"/>
              </w:rPr>
              <w:t>108,1</w:t>
            </w:r>
          </w:p>
        </w:tc>
      </w:tr>
      <w:tr w:rsidR="00680C53" w:rsidRPr="00680C53" w14:paraId="362537EA" w14:textId="77777777" w:rsidTr="00A33F30">
        <w:trPr>
          <w:tblHeader/>
        </w:trPr>
        <w:tc>
          <w:tcPr>
            <w:tcW w:w="1331" w:type="pct"/>
            <w:tcBorders>
              <w:top w:val="nil"/>
              <w:left w:val="nil"/>
              <w:bottom w:val="single" w:sz="8" w:space="0" w:color="auto"/>
              <w:right w:val="nil"/>
            </w:tcBorders>
          </w:tcPr>
          <w:p w14:paraId="5287D954" w14:textId="77777777" w:rsidR="00680C53" w:rsidRPr="00680C53" w:rsidRDefault="00680C53" w:rsidP="00680C53">
            <w:pPr>
              <w:spacing w:before="40" w:after="20"/>
              <w:ind w:left="113"/>
              <w:rPr>
                <w:sz w:val="20"/>
                <w:szCs w:val="20"/>
              </w:rPr>
            </w:pPr>
            <w:r w:rsidRPr="00680C53">
              <w:rPr>
                <w:sz w:val="20"/>
                <w:szCs w:val="20"/>
              </w:rPr>
              <w:t>Ош ш.</w:t>
            </w:r>
          </w:p>
        </w:tc>
        <w:tc>
          <w:tcPr>
            <w:tcW w:w="726" w:type="pct"/>
            <w:tcBorders>
              <w:top w:val="nil"/>
              <w:left w:val="nil"/>
              <w:bottom w:val="single" w:sz="8" w:space="0" w:color="auto"/>
              <w:right w:val="nil"/>
            </w:tcBorders>
            <w:shd w:val="clear" w:color="auto" w:fill="auto"/>
            <w:vAlign w:val="bottom"/>
          </w:tcPr>
          <w:p w14:paraId="40A9540A" w14:textId="77777777" w:rsidR="00680C53" w:rsidRPr="00680C53" w:rsidRDefault="00680C53" w:rsidP="00680C53">
            <w:pPr>
              <w:spacing w:before="40" w:after="20"/>
              <w:jc w:val="right"/>
              <w:rPr>
                <w:sz w:val="20"/>
                <w:szCs w:val="20"/>
              </w:rPr>
            </w:pPr>
            <w:r w:rsidRPr="00680C53">
              <w:rPr>
                <w:sz w:val="20"/>
                <w:szCs w:val="20"/>
                <w:lang w:val="ky-KG"/>
              </w:rPr>
              <w:t>106,1</w:t>
            </w:r>
          </w:p>
        </w:tc>
        <w:tc>
          <w:tcPr>
            <w:tcW w:w="768" w:type="pct"/>
            <w:tcBorders>
              <w:top w:val="nil"/>
              <w:left w:val="nil"/>
              <w:bottom w:val="single" w:sz="8" w:space="0" w:color="auto"/>
              <w:right w:val="nil"/>
            </w:tcBorders>
            <w:shd w:val="clear" w:color="auto" w:fill="auto"/>
            <w:vAlign w:val="bottom"/>
          </w:tcPr>
          <w:p w14:paraId="3B09EC62" w14:textId="77777777" w:rsidR="00680C53" w:rsidRPr="00680C53" w:rsidRDefault="00680C53" w:rsidP="00680C53">
            <w:pPr>
              <w:spacing w:before="40" w:after="20"/>
              <w:jc w:val="right"/>
              <w:rPr>
                <w:sz w:val="20"/>
                <w:szCs w:val="20"/>
              </w:rPr>
            </w:pPr>
            <w:r w:rsidRPr="00680C53">
              <w:rPr>
                <w:sz w:val="20"/>
                <w:szCs w:val="20"/>
                <w:lang w:val="ky-KG"/>
              </w:rPr>
              <w:t>103,6</w:t>
            </w:r>
          </w:p>
        </w:tc>
        <w:tc>
          <w:tcPr>
            <w:tcW w:w="726" w:type="pct"/>
            <w:tcBorders>
              <w:top w:val="nil"/>
              <w:left w:val="nil"/>
              <w:bottom w:val="single" w:sz="8" w:space="0" w:color="auto"/>
              <w:right w:val="nil"/>
            </w:tcBorders>
            <w:shd w:val="clear" w:color="auto" w:fill="auto"/>
            <w:vAlign w:val="bottom"/>
          </w:tcPr>
          <w:p w14:paraId="06BE42E6" w14:textId="77777777" w:rsidR="00680C53" w:rsidRPr="00680C53" w:rsidRDefault="00680C53" w:rsidP="00680C53">
            <w:pPr>
              <w:spacing w:before="40" w:after="20"/>
              <w:jc w:val="right"/>
              <w:rPr>
                <w:sz w:val="20"/>
                <w:szCs w:val="20"/>
              </w:rPr>
            </w:pPr>
            <w:r w:rsidRPr="00680C53">
              <w:rPr>
                <w:sz w:val="20"/>
                <w:szCs w:val="20"/>
                <w:lang w:val="ky-KG"/>
              </w:rPr>
              <w:t>114,9</w:t>
            </w:r>
          </w:p>
        </w:tc>
        <w:tc>
          <w:tcPr>
            <w:tcW w:w="726" w:type="pct"/>
            <w:tcBorders>
              <w:top w:val="nil"/>
              <w:left w:val="nil"/>
              <w:bottom w:val="single" w:sz="8" w:space="0" w:color="auto"/>
              <w:right w:val="nil"/>
            </w:tcBorders>
            <w:shd w:val="clear" w:color="auto" w:fill="auto"/>
            <w:vAlign w:val="bottom"/>
          </w:tcPr>
          <w:p w14:paraId="4C19161F" w14:textId="77777777" w:rsidR="00680C53" w:rsidRPr="00680C53" w:rsidRDefault="00680C53" w:rsidP="00680C53">
            <w:pPr>
              <w:spacing w:before="40" w:after="20"/>
              <w:jc w:val="right"/>
              <w:rPr>
                <w:sz w:val="20"/>
                <w:szCs w:val="20"/>
              </w:rPr>
            </w:pPr>
            <w:r w:rsidRPr="00680C53">
              <w:rPr>
                <w:sz w:val="20"/>
                <w:szCs w:val="20"/>
                <w:lang w:val="ky-KG"/>
              </w:rPr>
              <w:t>107,1</w:t>
            </w:r>
          </w:p>
        </w:tc>
        <w:tc>
          <w:tcPr>
            <w:tcW w:w="724" w:type="pct"/>
            <w:tcBorders>
              <w:top w:val="nil"/>
              <w:left w:val="nil"/>
              <w:bottom w:val="single" w:sz="8" w:space="0" w:color="auto"/>
              <w:right w:val="nil"/>
            </w:tcBorders>
            <w:shd w:val="clear" w:color="auto" w:fill="auto"/>
            <w:vAlign w:val="bottom"/>
          </w:tcPr>
          <w:p w14:paraId="79726F50" w14:textId="77777777" w:rsidR="00680C53" w:rsidRPr="00680C53" w:rsidRDefault="00680C53" w:rsidP="00680C53">
            <w:pPr>
              <w:spacing w:before="40" w:after="20"/>
              <w:jc w:val="right"/>
              <w:rPr>
                <w:sz w:val="20"/>
                <w:szCs w:val="20"/>
              </w:rPr>
            </w:pPr>
            <w:r w:rsidRPr="00680C53">
              <w:rPr>
                <w:sz w:val="20"/>
                <w:szCs w:val="20"/>
                <w:lang w:val="ky-KG"/>
              </w:rPr>
              <w:t>105,3</w:t>
            </w:r>
          </w:p>
        </w:tc>
      </w:tr>
    </w:tbl>
    <w:p w14:paraId="4D9BA0B5" w14:textId="0FAD1DA8" w:rsidR="00E2709F" w:rsidRDefault="001466FB">
      <w:pPr>
        <w:spacing w:after="160" w:line="259" w:lineRule="auto"/>
        <w:rPr>
          <w:b/>
          <w:lang w:val="ky-KG"/>
        </w:rPr>
      </w:pPr>
      <w:r w:rsidRPr="001466FB">
        <w:rPr>
          <w:noProof/>
        </w:rPr>
        <w:lastRenderedPageBreak/>
        <w:drawing>
          <wp:inline distT="0" distB="0" distL="0" distR="0" wp14:anchorId="7F577D49" wp14:editId="5A6E4FC1">
            <wp:extent cx="5590476" cy="9238095"/>
            <wp:effectExtent l="0" t="0" r="0" b="127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590476" cy="9238095"/>
                    </a:xfrm>
                    <a:prstGeom prst="rect">
                      <a:avLst/>
                    </a:prstGeom>
                  </pic:spPr>
                </pic:pic>
              </a:graphicData>
            </a:graphic>
          </wp:inline>
        </w:drawing>
      </w:r>
      <w:r w:rsidR="00E2709F">
        <w:rPr>
          <w:b/>
          <w:lang w:val="ky-KG"/>
        </w:rPr>
        <w:br w:type="page"/>
      </w:r>
    </w:p>
    <w:p w14:paraId="0600360A" w14:textId="61D543EC" w:rsidR="00A33F30" w:rsidRPr="00A33F30" w:rsidRDefault="00A33F30" w:rsidP="000B53B6">
      <w:pPr>
        <w:spacing w:before="120" w:after="120"/>
        <w:ind w:firstLine="709"/>
        <w:jc w:val="both"/>
        <w:rPr>
          <w:lang w:val="ky-KG"/>
        </w:rPr>
      </w:pPr>
      <w:r w:rsidRPr="00A33F30">
        <w:rPr>
          <w:b/>
          <w:lang w:val="ky-KG"/>
        </w:rPr>
        <w:lastRenderedPageBreak/>
        <w:t xml:space="preserve">Өндүрүүчүлөрдүн бааларынын индекси. </w:t>
      </w:r>
      <w:r w:rsidRPr="00A33F30">
        <w:rPr>
          <w:lang w:val="ky-KG"/>
        </w:rPr>
        <w:t xml:space="preserve">2024-жылдын ноябрында сатып өткөрүлгөн </w:t>
      </w:r>
      <w:r w:rsidRPr="00A33F30">
        <w:rPr>
          <w:i/>
          <w:lang w:val="ky-KG"/>
        </w:rPr>
        <w:t>айыл чарба продукциясына</w:t>
      </w:r>
      <w:r w:rsidRPr="00A33F30">
        <w:rPr>
          <w:lang w:val="ky-KG"/>
        </w:rPr>
        <w:t xml:space="preserve"> өндүрүүчүлөрдүн баалары өткөн жылдын тийиштүү айына салыштырмалуу 0,4 пайызга </w:t>
      </w:r>
      <w:r w:rsidRPr="00A33F30">
        <w:rPr>
          <w:bCs/>
          <w:lang w:val="ky-KG"/>
        </w:rPr>
        <w:t>т</w:t>
      </w:r>
      <w:r w:rsidRPr="00A33F30">
        <w:rPr>
          <w:lang w:val="ky-KG"/>
        </w:rPr>
        <w:t>ө</w:t>
      </w:r>
      <w:r w:rsidRPr="00A33F30">
        <w:rPr>
          <w:bCs/>
          <w:lang w:val="ky-KG"/>
        </w:rPr>
        <w:t>м</w:t>
      </w:r>
      <w:r w:rsidRPr="00A33F30">
        <w:rPr>
          <w:lang w:val="ky-KG"/>
        </w:rPr>
        <w:t>ө</w:t>
      </w:r>
      <w:r w:rsidRPr="00A33F30">
        <w:rPr>
          <w:bCs/>
          <w:lang w:val="ky-KG"/>
        </w:rPr>
        <w:t>нд</w:t>
      </w:r>
      <w:r w:rsidRPr="00A33F30">
        <w:rPr>
          <w:lang w:val="ky-KG"/>
        </w:rPr>
        <w:t>ө</w:t>
      </w:r>
      <w:r w:rsidRPr="00A33F30">
        <w:rPr>
          <w:bCs/>
          <w:lang w:val="ky-KG"/>
        </w:rPr>
        <w:t>д</w:t>
      </w:r>
      <w:r w:rsidRPr="00A33F30">
        <w:rPr>
          <w:lang w:val="ky-KG"/>
        </w:rPr>
        <w:t>ү.</w:t>
      </w:r>
    </w:p>
    <w:p w14:paraId="3055CD8E" w14:textId="6A1FC2CD" w:rsidR="00A33F30" w:rsidRPr="00A33F30" w:rsidRDefault="00126261" w:rsidP="00A33F30">
      <w:pPr>
        <w:tabs>
          <w:tab w:val="left" w:pos="2160"/>
        </w:tabs>
        <w:ind w:left="1361" w:hanging="1361"/>
        <w:rPr>
          <w:b/>
          <w:lang w:val="ky-KG"/>
        </w:rPr>
      </w:pPr>
      <w:r>
        <w:rPr>
          <w:b/>
          <w:bCs/>
          <w:lang w:val="ky-KG"/>
        </w:rPr>
        <w:t>6</w:t>
      </w:r>
      <w:r w:rsidR="00A33F30" w:rsidRPr="00A33F30">
        <w:rPr>
          <w:b/>
          <w:bCs/>
          <w:lang w:val="ky-KG"/>
        </w:rPr>
        <w:t xml:space="preserve">1-таблица: Айыл чарба продукцияларын </w:t>
      </w:r>
      <w:r w:rsidR="00A33F30" w:rsidRPr="00A33F30">
        <w:rPr>
          <w:b/>
          <w:lang w:val="ky-KG"/>
        </w:rPr>
        <w:t>өндүрүүчүлөрдүн бааларынын индекстери</w:t>
      </w:r>
    </w:p>
    <w:p w14:paraId="66BB9421" w14:textId="77777777" w:rsidR="00A33F30" w:rsidRPr="00A33F30" w:rsidRDefault="00A33F30" w:rsidP="000B53B6">
      <w:pPr>
        <w:tabs>
          <w:tab w:val="left" w:pos="2160"/>
        </w:tabs>
        <w:spacing w:after="120"/>
        <w:ind w:left="1361" w:hanging="102"/>
        <w:rPr>
          <w:bCs/>
          <w:i/>
          <w:sz w:val="20"/>
          <w:szCs w:val="20"/>
          <w:lang w:val="ky-KG"/>
        </w:rPr>
      </w:pPr>
      <w:r w:rsidRPr="00A33F30">
        <w:rPr>
          <w:i/>
          <w:sz w:val="20"/>
          <w:szCs w:val="20"/>
          <w:lang w:val="ky-KG"/>
        </w:rPr>
        <w:t>(пайыз менен)</w:t>
      </w:r>
    </w:p>
    <w:tbl>
      <w:tblPr>
        <w:tblW w:w="5000" w:type="pct"/>
        <w:tblLayout w:type="fixed"/>
        <w:tblLook w:val="01E0" w:firstRow="1" w:lastRow="1" w:firstColumn="1" w:lastColumn="1" w:noHBand="0" w:noVBand="0"/>
      </w:tblPr>
      <w:tblGrid>
        <w:gridCol w:w="1270"/>
        <w:gridCol w:w="1396"/>
        <w:gridCol w:w="25"/>
        <w:gridCol w:w="1369"/>
        <w:gridCol w:w="50"/>
        <w:gridCol w:w="1344"/>
        <w:gridCol w:w="104"/>
        <w:gridCol w:w="1247"/>
        <w:gridCol w:w="1559"/>
        <w:gridCol w:w="1274"/>
      </w:tblGrid>
      <w:tr w:rsidR="003701E8" w:rsidRPr="00A33F30" w14:paraId="09F891B2" w14:textId="77777777" w:rsidTr="00970AE2">
        <w:tc>
          <w:tcPr>
            <w:tcW w:w="659" w:type="pct"/>
            <w:tcBorders>
              <w:top w:val="single" w:sz="4" w:space="0" w:color="auto"/>
              <w:left w:val="nil"/>
              <w:bottom w:val="nil"/>
              <w:right w:val="nil"/>
            </w:tcBorders>
          </w:tcPr>
          <w:p w14:paraId="452EA422" w14:textId="77777777" w:rsidR="00A33F30" w:rsidRPr="00A33F30" w:rsidRDefault="00A33F30" w:rsidP="00A33F30">
            <w:pPr>
              <w:rPr>
                <w:b/>
                <w:bCs/>
                <w:sz w:val="20"/>
                <w:szCs w:val="20"/>
              </w:rPr>
            </w:pPr>
          </w:p>
        </w:tc>
        <w:tc>
          <w:tcPr>
            <w:tcW w:w="1473" w:type="pct"/>
            <w:gridSpan w:val="4"/>
            <w:tcBorders>
              <w:top w:val="single" w:sz="4" w:space="0" w:color="auto"/>
              <w:left w:val="nil"/>
              <w:bottom w:val="single" w:sz="4" w:space="0" w:color="auto"/>
              <w:right w:val="nil"/>
            </w:tcBorders>
            <w:hideMark/>
          </w:tcPr>
          <w:p w14:paraId="295B86A4" w14:textId="77777777" w:rsidR="00A33F30" w:rsidRPr="00A33F30" w:rsidRDefault="00A33F30" w:rsidP="00A33F30">
            <w:pPr>
              <w:jc w:val="center"/>
              <w:rPr>
                <w:b/>
                <w:bCs/>
                <w:sz w:val="20"/>
                <w:szCs w:val="20"/>
              </w:rPr>
            </w:pPr>
            <w:proofErr w:type="spellStart"/>
            <w:r w:rsidRPr="00A33F30">
              <w:rPr>
                <w:b/>
                <w:bCs/>
                <w:sz w:val="20"/>
                <w:szCs w:val="20"/>
              </w:rPr>
              <w:t>Бардыгы</w:t>
            </w:r>
            <w:proofErr w:type="spellEnd"/>
          </w:p>
        </w:tc>
        <w:tc>
          <w:tcPr>
            <w:tcW w:w="2868" w:type="pct"/>
            <w:gridSpan w:val="5"/>
            <w:tcBorders>
              <w:top w:val="single" w:sz="4" w:space="0" w:color="auto"/>
              <w:left w:val="nil"/>
              <w:bottom w:val="single" w:sz="4" w:space="0" w:color="auto"/>
              <w:right w:val="nil"/>
            </w:tcBorders>
            <w:hideMark/>
          </w:tcPr>
          <w:p w14:paraId="374916B3" w14:textId="77777777" w:rsidR="00A33F30" w:rsidRPr="00A33F30" w:rsidRDefault="00A33F30" w:rsidP="00A33F30">
            <w:pPr>
              <w:jc w:val="center"/>
              <w:rPr>
                <w:b/>
                <w:bCs/>
                <w:sz w:val="20"/>
                <w:szCs w:val="20"/>
              </w:rPr>
            </w:pPr>
            <w:proofErr w:type="spellStart"/>
            <w:r w:rsidRPr="00A33F30">
              <w:rPr>
                <w:b/>
                <w:bCs/>
                <w:sz w:val="20"/>
                <w:szCs w:val="20"/>
              </w:rPr>
              <w:t>анын</w:t>
            </w:r>
            <w:proofErr w:type="spellEnd"/>
            <w:r w:rsidRPr="00A33F30">
              <w:rPr>
                <w:b/>
                <w:bCs/>
                <w:sz w:val="20"/>
                <w:szCs w:val="20"/>
              </w:rPr>
              <w:t xml:space="preserve"> </w:t>
            </w:r>
            <w:proofErr w:type="spellStart"/>
            <w:r w:rsidRPr="00A33F30">
              <w:rPr>
                <w:b/>
                <w:bCs/>
                <w:sz w:val="20"/>
                <w:szCs w:val="20"/>
              </w:rPr>
              <w:t>ичинде</w:t>
            </w:r>
            <w:proofErr w:type="spellEnd"/>
          </w:p>
        </w:tc>
      </w:tr>
      <w:tr w:rsidR="003701E8" w:rsidRPr="00A33F30" w14:paraId="5209E407" w14:textId="77777777" w:rsidTr="00970AE2">
        <w:trPr>
          <w:cantSplit/>
        </w:trPr>
        <w:tc>
          <w:tcPr>
            <w:tcW w:w="659" w:type="pct"/>
          </w:tcPr>
          <w:p w14:paraId="1FFA03C7" w14:textId="77777777" w:rsidR="00A33F30" w:rsidRPr="00A33F30" w:rsidRDefault="00A33F30" w:rsidP="00A33F30">
            <w:pPr>
              <w:rPr>
                <w:b/>
                <w:bCs/>
                <w:sz w:val="20"/>
                <w:szCs w:val="20"/>
              </w:rPr>
            </w:pPr>
          </w:p>
        </w:tc>
        <w:tc>
          <w:tcPr>
            <w:tcW w:w="737" w:type="pct"/>
            <w:gridSpan w:val="2"/>
            <w:vMerge w:val="restart"/>
            <w:tcBorders>
              <w:top w:val="single" w:sz="4" w:space="0" w:color="auto"/>
              <w:left w:val="nil"/>
              <w:bottom w:val="single" w:sz="4" w:space="0" w:color="auto"/>
              <w:right w:val="nil"/>
            </w:tcBorders>
            <w:hideMark/>
          </w:tcPr>
          <w:p w14:paraId="556F9FEA" w14:textId="77777777" w:rsidR="00A33F30" w:rsidRPr="00A33F30" w:rsidRDefault="00A33F30" w:rsidP="00A33F30">
            <w:pPr>
              <w:jc w:val="center"/>
              <w:rPr>
                <w:b/>
                <w:bCs/>
                <w:sz w:val="20"/>
                <w:szCs w:val="20"/>
              </w:rPr>
            </w:pPr>
            <w:proofErr w:type="spellStart"/>
            <w:r w:rsidRPr="00A33F30">
              <w:rPr>
                <w:b/>
                <w:bCs/>
                <w:sz w:val="20"/>
                <w:szCs w:val="20"/>
              </w:rPr>
              <w:t>мурунку</w:t>
            </w:r>
            <w:proofErr w:type="spellEnd"/>
            <w:r w:rsidRPr="00A33F30">
              <w:rPr>
                <w:b/>
                <w:bCs/>
                <w:sz w:val="20"/>
                <w:szCs w:val="20"/>
              </w:rPr>
              <w:t xml:space="preserve"> </w:t>
            </w:r>
            <w:proofErr w:type="spellStart"/>
            <w:r w:rsidRPr="00A33F30">
              <w:rPr>
                <w:b/>
                <w:bCs/>
                <w:sz w:val="20"/>
                <w:szCs w:val="20"/>
              </w:rPr>
              <w:t>жылдын</w:t>
            </w:r>
            <w:proofErr w:type="spellEnd"/>
            <w:r w:rsidRPr="00A33F30">
              <w:rPr>
                <w:b/>
                <w:bCs/>
                <w:sz w:val="20"/>
                <w:szCs w:val="20"/>
              </w:rPr>
              <w:br/>
              <w:t xml:space="preserve"> </w:t>
            </w:r>
            <w:proofErr w:type="spellStart"/>
            <w:r w:rsidRPr="00A33F30">
              <w:rPr>
                <w:b/>
                <w:bCs/>
                <w:sz w:val="20"/>
                <w:szCs w:val="20"/>
              </w:rPr>
              <w:t>ти</w:t>
            </w:r>
            <w:proofErr w:type="spellEnd"/>
            <w:r w:rsidRPr="00A33F30">
              <w:rPr>
                <w:b/>
                <w:bCs/>
                <w:sz w:val="20"/>
                <w:szCs w:val="20"/>
                <w:lang w:val="ky-KG"/>
              </w:rPr>
              <w:t>йи</w:t>
            </w:r>
            <w:proofErr w:type="spellStart"/>
            <w:r w:rsidRPr="00A33F30">
              <w:rPr>
                <w:b/>
                <w:bCs/>
                <w:sz w:val="20"/>
                <w:szCs w:val="20"/>
              </w:rPr>
              <w:t>штүү</w:t>
            </w:r>
            <w:proofErr w:type="spellEnd"/>
            <w:r w:rsidRPr="00A33F30">
              <w:rPr>
                <w:b/>
                <w:bCs/>
                <w:sz w:val="20"/>
                <w:szCs w:val="20"/>
              </w:rPr>
              <w:t xml:space="preserve"> </w:t>
            </w:r>
            <w:proofErr w:type="spellStart"/>
            <w:r w:rsidRPr="00A33F30">
              <w:rPr>
                <w:b/>
                <w:bCs/>
                <w:sz w:val="20"/>
                <w:szCs w:val="20"/>
              </w:rPr>
              <w:t>айына</w:t>
            </w:r>
            <w:proofErr w:type="spellEnd"/>
            <w:r w:rsidRPr="00A33F30">
              <w:rPr>
                <w:b/>
                <w:bCs/>
                <w:sz w:val="20"/>
                <w:szCs w:val="20"/>
              </w:rPr>
              <w:br/>
              <w:t>карата</w:t>
            </w:r>
          </w:p>
        </w:tc>
        <w:tc>
          <w:tcPr>
            <w:tcW w:w="736" w:type="pct"/>
            <w:gridSpan w:val="2"/>
            <w:vMerge w:val="restart"/>
            <w:tcBorders>
              <w:top w:val="single" w:sz="4" w:space="0" w:color="auto"/>
              <w:left w:val="nil"/>
              <w:bottom w:val="single" w:sz="4" w:space="0" w:color="auto"/>
              <w:right w:val="nil"/>
            </w:tcBorders>
            <w:hideMark/>
          </w:tcPr>
          <w:p w14:paraId="3656BDCF" w14:textId="77777777" w:rsidR="00A33F30" w:rsidRPr="00A33F30" w:rsidRDefault="00A33F30" w:rsidP="00A33F30">
            <w:pPr>
              <w:jc w:val="center"/>
              <w:rPr>
                <w:b/>
                <w:bCs/>
                <w:sz w:val="20"/>
                <w:szCs w:val="20"/>
              </w:rPr>
            </w:pPr>
            <w:proofErr w:type="spellStart"/>
            <w:r w:rsidRPr="00A33F30">
              <w:rPr>
                <w:b/>
                <w:bCs/>
                <w:sz w:val="20"/>
                <w:szCs w:val="20"/>
              </w:rPr>
              <w:t>өткөн</w:t>
            </w:r>
            <w:proofErr w:type="spellEnd"/>
            <w:r w:rsidRPr="00A33F30">
              <w:rPr>
                <w:b/>
                <w:bCs/>
                <w:sz w:val="20"/>
                <w:szCs w:val="20"/>
              </w:rPr>
              <w:t xml:space="preserve"> </w:t>
            </w:r>
            <w:proofErr w:type="spellStart"/>
            <w:r w:rsidRPr="00A33F30">
              <w:rPr>
                <w:b/>
                <w:bCs/>
                <w:sz w:val="20"/>
                <w:szCs w:val="20"/>
              </w:rPr>
              <w:t>жылдын</w:t>
            </w:r>
            <w:proofErr w:type="spellEnd"/>
            <w:r w:rsidRPr="00A33F30">
              <w:rPr>
                <w:b/>
                <w:bCs/>
                <w:sz w:val="20"/>
                <w:szCs w:val="20"/>
              </w:rPr>
              <w:br/>
            </w:r>
            <w:proofErr w:type="spellStart"/>
            <w:r w:rsidRPr="00A33F30">
              <w:rPr>
                <w:b/>
                <w:bCs/>
                <w:sz w:val="20"/>
                <w:szCs w:val="20"/>
              </w:rPr>
              <w:t>декабрына</w:t>
            </w:r>
            <w:proofErr w:type="spellEnd"/>
            <w:r w:rsidRPr="00A33F30">
              <w:rPr>
                <w:b/>
                <w:bCs/>
                <w:sz w:val="20"/>
                <w:szCs w:val="20"/>
              </w:rPr>
              <w:br/>
              <w:t>карата</w:t>
            </w:r>
          </w:p>
        </w:tc>
        <w:tc>
          <w:tcPr>
            <w:tcW w:w="1398" w:type="pct"/>
            <w:gridSpan w:val="3"/>
            <w:tcBorders>
              <w:top w:val="single" w:sz="4" w:space="0" w:color="auto"/>
              <w:left w:val="nil"/>
              <w:bottom w:val="single" w:sz="4" w:space="0" w:color="auto"/>
              <w:right w:val="nil"/>
            </w:tcBorders>
            <w:hideMark/>
          </w:tcPr>
          <w:p w14:paraId="38BC73F5" w14:textId="77777777" w:rsidR="00A33F30" w:rsidRPr="00A33F30" w:rsidRDefault="00A33F30" w:rsidP="00A33F30">
            <w:pPr>
              <w:jc w:val="center"/>
              <w:rPr>
                <w:b/>
                <w:bCs/>
                <w:sz w:val="20"/>
                <w:szCs w:val="20"/>
              </w:rPr>
            </w:pPr>
            <w:r w:rsidRPr="00A33F30">
              <w:rPr>
                <w:b/>
                <w:bCs/>
                <w:sz w:val="20"/>
                <w:szCs w:val="20"/>
                <w:lang w:val="ky-KG"/>
              </w:rPr>
              <w:t>ө</w:t>
            </w:r>
            <w:r w:rsidRPr="00A33F30">
              <w:rPr>
                <w:b/>
                <w:bCs/>
                <w:sz w:val="20"/>
                <w:szCs w:val="20"/>
              </w:rPr>
              <w:t>с</w:t>
            </w:r>
            <w:r w:rsidRPr="00A33F30">
              <w:rPr>
                <w:b/>
                <w:bCs/>
                <w:sz w:val="20"/>
                <w:szCs w:val="20"/>
                <w:lang w:val="ky-KG"/>
              </w:rPr>
              <w:t>ү</w:t>
            </w:r>
            <w:proofErr w:type="spellStart"/>
            <w:r w:rsidRPr="00A33F30">
              <w:rPr>
                <w:b/>
                <w:bCs/>
                <w:sz w:val="20"/>
                <w:szCs w:val="20"/>
              </w:rPr>
              <w:t>мд</w:t>
            </w:r>
            <w:proofErr w:type="spellEnd"/>
            <w:r w:rsidRPr="00A33F30">
              <w:rPr>
                <w:b/>
                <w:bCs/>
                <w:sz w:val="20"/>
                <w:szCs w:val="20"/>
                <w:lang w:val="ky-KG"/>
              </w:rPr>
              <w:t>ү</w:t>
            </w:r>
            <w:r w:rsidRPr="00A33F30">
              <w:rPr>
                <w:b/>
                <w:bCs/>
                <w:sz w:val="20"/>
                <w:szCs w:val="20"/>
              </w:rPr>
              <w:t xml:space="preserve">к </w:t>
            </w:r>
            <w:r w:rsidRPr="00A33F30">
              <w:rPr>
                <w:b/>
                <w:bCs/>
                <w:sz w:val="20"/>
                <w:szCs w:val="20"/>
                <w:lang w:val="ky-KG"/>
              </w:rPr>
              <w:t>ө</w:t>
            </w:r>
            <w:proofErr w:type="spellStart"/>
            <w:r w:rsidRPr="00A33F30">
              <w:rPr>
                <w:b/>
                <w:bCs/>
                <w:sz w:val="20"/>
                <w:szCs w:val="20"/>
              </w:rPr>
              <w:t>ст</w:t>
            </w:r>
            <w:proofErr w:type="spellEnd"/>
            <w:r w:rsidRPr="00A33F30">
              <w:rPr>
                <w:b/>
                <w:bCs/>
                <w:sz w:val="20"/>
                <w:szCs w:val="20"/>
                <w:lang w:val="ky-KG"/>
              </w:rPr>
              <w:t>ү</w:t>
            </w:r>
            <w:r w:rsidRPr="00A33F30">
              <w:rPr>
                <w:b/>
                <w:bCs/>
                <w:sz w:val="20"/>
                <w:szCs w:val="20"/>
              </w:rPr>
              <w:t>р</w:t>
            </w:r>
            <w:r w:rsidRPr="00A33F30">
              <w:rPr>
                <w:b/>
                <w:bCs/>
                <w:sz w:val="20"/>
                <w:szCs w:val="20"/>
                <w:lang w:val="ky-KG"/>
              </w:rPr>
              <w:t>үү</w:t>
            </w:r>
            <w:r w:rsidRPr="00A33F30">
              <w:rPr>
                <w:b/>
                <w:bCs/>
                <w:sz w:val="20"/>
                <w:szCs w:val="20"/>
              </w:rPr>
              <w:t>ч</w:t>
            </w:r>
            <w:r w:rsidRPr="00A33F30">
              <w:rPr>
                <w:b/>
                <w:bCs/>
                <w:sz w:val="20"/>
                <w:szCs w:val="20"/>
                <w:lang w:val="ky-KG"/>
              </w:rPr>
              <w:t>ү</w:t>
            </w:r>
            <w:r w:rsidRPr="00A33F30">
              <w:rPr>
                <w:b/>
                <w:bCs/>
                <w:sz w:val="20"/>
                <w:szCs w:val="20"/>
              </w:rPr>
              <w:t>л</w:t>
            </w:r>
            <w:r w:rsidRPr="00A33F30">
              <w:rPr>
                <w:b/>
                <w:bCs/>
                <w:sz w:val="20"/>
                <w:szCs w:val="20"/>
                <w:lang w:val="ky-KG"/>
              </w:rPr>
              <w:t>ү</w:t>
            </w:r>
            <w:r w:rsidRPr="00A33F30">
              <w:rPr>
                <w:b/>
                <w:bCs/>
                <w:sz w:val="20"/>
                <w:szCs w:val="20"/>
              </w:rPr>
              <w:t>к</w:t>
            </w:r>
            <w:r w:rsidRPr="00A33F30">
              <w:rPr>
                <w:b/>
                <w:bCs/>
                <w:sz w:val="20"/>
                <w:szCs w:val="20"/>
              </w:rPr>
              <w:br/>
            </w:r>
            <w:proofErr w:type="spellStart"/>
            <w:r w:rsidRPr="00A33F30">
              <w:rPr>
                <w:b/>
                <w:bCs/>
                <w:sz w:val="20"/>
                <w:szCs w:val="20"/>
              </w:rPr>
              <w:t>продукциясы</w:t>
            </w:r>
            <w:proofErr w:type="spellEnd"/>
          </w:p>
        </w:tc>
        <w:tc>
          <w:tcPr>
            <w:tcW w:w="1470" w:type="pct"/>
            <w:gridSpan w:val="2"/>
            <w:tcBorders>
              <w:top w:val="single" w:sz="4" w:space="0" w:color="auto"/>
              <w:left w:val="nil"/>
              <w:bottom w:val="single" w:sz="4" w:space="0" w:color="auto"/>
              <w:right w:val="nil"/>
            </w:tcBorders>
            <w:hideMark/>
          </w:tcPr>
          <w:p w14:paraId="30B95BF7" w14:textId="77777777" w:rsidR="00A33F30" w:rsidRPr="00A33F30" w:rsidRDefault="00A33F30" w:rsidP="00A33F30">
            <w:pPr>
              <w:jc w:val="center"/>
              <w:rPr>
                <w:b/>
                <w:bCs/>
                <w:sz w:val="20"/>
                <w:szCs w:val="20"/>
                <w:lang w:val="ky-KG"/>
              </w:rPr>
            </w:pPr>
            <w:r w:rsidRPr="00A33F30">
              <w:rPr>
                <w:b/>
                <w:bCs/>
                <w:sz w:val="20"/>
                <w:szCs w:val="20"/>
              </w:rPr>
              <w:t xml:space="preserve">мал </w:t>
            </w:r>
            <w:proofErr w:type="spellStart"/>
            <w:r w:rsidRPr="00A33F30">
              <w:rPr>
                <w:b/>
                <w:bCs/>
                <w:sz w:val="20"/>
                <w:szCs w:val="20"/>
              </w:rPr>
              <w:t>чарба</w:t>
            </w:r>
            <w:proofErr w:type="spellEnd"/>
            <w:r w:rsidRPr="00A33F30">
              <w:rPr>
                <w:b/>
                <w:bCs/>
                <w:sz w:val="20"/>
                <w:szCs w:val="20"/>
              </w:rPr>
              <w:t xml:space="preserve"> </w:t>
            </w:r>
            <w:proofErr w:type="spellStart"/>
            <w:r w:rsidRPr="00A33F30">
              <w:rPr>
                <w:b/>
                <w:bCs/>
                <w:sz w:val="20"/>
                <w:szCs w:val="20"/>
              </w:rPr>
              <w:t>продукциясы</w:t>
            </w:r>
            <w:proofErr w:type="spellEnd"/>
            <w:r w:rsidRPr="00A33F30">
              <w:rPr>
                <w:b/>
                <w:bCs/>
                <w:sz w:val="20"/>
                <w:szCs w:val="20"/>
                <w:lang w:val="ky-KG"/>
              </w:rPr>
              <w:t>на</w:t>
            </w:r>
          </w:p>
        </w:tc>
      </w:tr>
      <w:tr w:rsidR="003701E8" w:rsidRPr="00A33F30" w14:paraId="7947674A" w14:textId="77777777" w:rsidTr="00970AE2">
        <w:trPr>
          <w:cantSplit/>
        </w:trPr>
        <w:tc>
          <w:tcPr>
            <w:tcW w:w="659" w:type="pct"/>
            <w:tcBorders>
              <w:top w:val="nil"/>
              <w:left w:val="nil"/>
              <w:bottom w:val="single" w:sz="4" w:space="0" w:color="auto"/>
              <w:right w:val="nil"/>
            </w:tcBorders>
          </w:tcPr>
          <w:p w14:paraId="607DBD74" w14:textId="77777777" w:rsidR="00A33F30" w:rsidRPr="00A33F30" w:rsidRDefault="00A33F30" w:rsidP="00A33F30">
            <w:pPr>
              <w:rPr>
                <w:b/>
                <w:bCs/>
                <w:sz w:val="20"/>
                <w:szCs w:val="20"/>
              </w:rPr>
            </w:pPr>
          </w:p>
        </w:tc>
        <w:tc>
          <w:tcPr>
            <w:tcW w:w="737" w:type="pct"/>
            <w:gridSpan w:val="2"/>
            <w:vMerge/>
            <w:tcBorders>
              <w:top w:val="single" w:sz="4" w:space="0" w:color="auto"/>
              <w:left w:val="nil"/>
              <w:bottom w:val="single" w:sz="4" w:space="0" w:color="auto"/>
              <w:right w:val="nil"/>
            </w:tcBorders>
            <w:vAlign w:val="center"/>
            <w:hideMark/>
          </w:tcPr>
          <w:p w14:paraId="52D9EDF8" w14:textId="77777777" w:rsidR="00A33F30" w:rsidRPr="00A33F30" w:rsidRDefault="00A33F30" w:rsidP="00A33F30">
            <w:pPr>
              <w:rPr>
                <w:b/>
                <w:bCs/>
                <w:sz w:val="20"/>
                <w:szCs w:val="20"/>
              </w:rPr>
            </w:pPr>
          </w:p>
        </w:tc>
        <w:tc>
          <w:tcPr>
            <w:tcW w:w="736" w:type="pct"/>
            <w:gridSpan w:val="2"/>
            <w:vMerge/>
            <w:tcBorders>
              <w:top w:val="single" w:sz="4" w:space="0" w:color="auto"/>
              <w:left w:val="nil"/>
              <w:bottom w:val="single" w:sz="4" w:space="0" w:color="auto"/>
              <w:right w:val="nil"/>
            </w:tcBorders>
            <w:vAlign w:val="center"/>
            <w:hideMark/>
          </w:tcPr>
          <w:p w14:paraId="0D8B3357" w14:textId="77777777" w:rsidR="00A33F30" w:rsidRPr="00A33F30" w:rsidRDefault="00A33F30" w:rsidP="00A33F30">
            <w:pPr>
              <w:rPr>
                <w:b/>
                <w:bCs/>
                <w:sz w:val="20"/>
                <w:szCs w:val="20"/>
              </w:rPr>
            </w:pPr>
          </w:p>
        </w:tc>
        <w:tc>
          <w:tcPr>
            <w:tcW w:w="751" w:type="pct"/>
            <w:gridSpan w:val="2"/>
            <w:tcBorders>
              <w:top w:val="single" w:sz="4" w:space="0" w:color="auto"/>
              <w:left w:val="nil"/>
              <w:bottom w:val="single" w:sz="4" w:space="0" w:color="auto"/>
              <w:right w:val="nil"/>
            </w:tcBorders>
            <w:hideMark/>
          </w:tcPr>
          <w:p w14:paraId="303D47D4" w14:textId="77777777" w:rsidR="00A33F30" w:rsidRPr="00A33F30" w:rsidRDefault="00A33F30" w:rsidP="00A33F30">
            <w:pPr>
              <w:jc w:val="center"/>
              <w:rPr>
                <w:b/>
                <w:bCs/>
                <w:sz w:val="20"/>
                <w:szCs w:val="20"/>
              </w:rPr>
            </w:pPr>
            <w:proofErr w:type="spellStart"/>
            <w:r w:rsidRPr="00A33F30">
              <w:rPr>
                <w:b/>
                <w:bCs/>
                <w:sz w:val="20"/>
                <w:szCs w:val="20"/>
              </w:rPr>
              <w:t>мурунку</w:t>
            </w:r>
            <w:proofErr w:type="spellEnd"/>
            <w:r w:rsidRPr="00A33F30">
              <w:rPr>
                <w:b/>
                <w:bCs/>
                <w:sz w:val="20"/>
                <w:szCs w:val="20"/>
              </w:rPr>
              <w:t xml:space="preserve"> </w:t>
            </w:r>
            <w:proofErr w:type="spellStart"/>
            <w:r w:rsidRPr="00A33F30">
              <w:rPr>
                <w:b/>
                <w:bCs/>
                <w:sz w:val="20"/>
                <w:szCs w:val="20"/>
              </w:rPr>
              <w:t>жылдын</w:t>
            </w:r>
            <w:proofErr w:type="spellEnd"/>
            <w:r w:rsidRPr="00A33F30">
              <w:rPr>
                <w:b/>
                <w:bCs/>
                <w:sz w:val="20"/>
                <w:szCs w:val="20"/>
              </w:rPr>
              <w:br/>
              <w:t xml:space="preserve"> </w:t>
            </w:r>
            <w:proofErr w:type="spellStart"/>
            <w:r w:rsidRPr="00A33F30">
              <w:rPr>
                <w:b/>
                <w:bCs/>
                <w:sz w:val="20"/>
                <w:szCs w:val="20"/>
              </w:rPr>
              <w:t>тий</w:t>
            </w:r>
            <w:proofErr w:type="spellEnd"/>
            <w:r w:rsidRPr="00A33F30">
              <w:rPr>
                <w:b/>
                <w:bCs/>
                <w:sz w:val="20"/>
                <w:szCs w:val="20"/>
                <w:lang w:val="ky-KG"/>
              </w:rPr>
              <w:t>и</w:t>
            </w:r>
            <w:proofErr w:type="spellStart"/>
            <w:r w:rsidRPr="00A33F30">
              <w:rPr>
                <w:b/>
                <w:bCs/>
                <w:sz w:val="20"/>
                <w:szCs w:val="20"/>
              </w:rPr>
              <w:t>штүү</w:t>
            </w:r>
            <w:proofErr w:type="spellEnd"/>
            <w:r w:rsidRPr="00A33F30">
              <w:rPr>
                <w:b/>
                <w:bCs/>
                <w:sz w:val="20"/>
                <w:szCs w:val="20"/>
              </w:rPr>
              <w:t xml:space="preserve"> </w:t>
            </w:r>
            <w:proofErr w:type="spellStart"/>
            <w:r w:rsidRPr="00A33F30">
              <w:rPr>
                <w:b/>
                <w:bCs/>
                <w:sz w:val="20"/>
                <w:szCs w:val="20"/>
              </w:rPr>
              <w:t>айына</w:t>
            </w:r>
            <w:proofErr w:type="spellEnd"/>
            <w:r w:rsidRPr="00A33F30">
              <w:rPr>
                <w:b/>
                <w:bCs/>
                <w:sz w:val="20"/>
                <w:szCs w:val="20"/>
              </w:rPr>
              <w:br/>
              <w:t>карата</w:t>
            </w:r>
          </w:p>
        </w:tc>
        <w:tc>
          <w:tcPr>
            <w:tcW w:w="646" w:type="pct"/>
            <w:tcBorders>
              <w:top w:val="single" w:sz="4" w:space="0" w:color="auto"/>
              <w:left w:val="nil"/>
              <w:bottom w:val="single" w:sz="4" w:space="0" w:color="auto"/>
              <w:right w:val="nil"/>
            </w:tcBorders>
            <w:hideMark/>
          </w:tcPr>
          <w:p w14:paraId="39F964D6" w14:textId="77777777" w:rsidR="00A33F30" w:rsidRPr="00A33F30" w:rsidRDefault="00A33F30" w:rsidP="00A33F30">
            <w:pPr>
              <w:jc w:val="center"/>
              <w:rPr>
                <w:b/>
                <w:bCs/>
                <w:sz w:val="20"/>
                <w:szCs w:val="20"/>
              </w:rPr>
            </w:pPr>
            <w:proofErr w:type="spellStart"/>
            <w:r w:rsidRPr="00A33F30">
              <w:rPr>
                <w:b/>
                <w:bCs/>
                <w:sz w:val="20"/>
                <w:szCs w:val="20"/>
              </w:rPr>
              <w:t>өткөн</w:t>
            </w:r>
            <w:proofErr w:type="spellEnd"/>
            <w:r w:rsidRPr="00A33F30">
              <w:rPr>
                <w:b/>
                <w:bCs/>
                <w:sz w:val="20"/>
                <w:szCs w:val="20"/>
              </w:rPr>
              <w:br/>
            </w:r>
            <w:proofErr w:type="spellStart"/>
            <w:r w:rsidRPr="00A33F30">
              <w:rPr>
                <w:b/>
                <w:bCs/>
                <w:sz w:val="20"/>
                <w:szCs w:val="20"/>
              </w:rPr>
              <w:t>жылдын</w:t>
            </w:r>
            <w:proofErr w:type="spellEnd"/>
            <w:r w:rsidRPr="00A33F30">
              <w:rPr>
                <w:b/>
                <w:bCs/>
                <w:sz w:val="20"/>
                <w:szCs w:val="20"/>
              </w:rPr>
              <w:br/>
            </w:r>
            <w:proofErr w:type="spellStart"/>
            <w:r w:rsidRPr="00A33F30">
              <w:rPr>
                <w:b/>
                <w:bCs/>
                <w:sz w:val="20"/>
                <w:szCs w:val="20"/>
              </w:rPr>
              <w:t>декабрына</w:t>
            </w:r>
            <w:proofErr w:type="spellEnd"/>
            <w:r w:rsidRPr="00A33F30">
              <w:rPr>
                <w:b/>
                <w:bCs/>
                <w:sz w:val="20"/>
                <w:szCs w:val="20"/>
              </w:rPr>
              <w:br/>
              <w:t>карата</w:t>
            </w:r>
          </w:p>
        </w:tc>
        <w:tc>
          <w:tcPr>
            <w:tcW w:w="809" w:type="pct"/>
            <w:tcBorders>
              <w:top w:val="single" w:sz="4" w:space="0" w:color="auto"/>
              <w:left w:val="nil"/>
              <w:bottom w:val="single" w:sz="4" w:space="0" w:color="auto"/>
              <w:right w:val="nil"/>
            </w:tcBorders>
            <w:hideMark/>
          </w:tcPr>
          <w:p w14:paraId="2F9E30E6" w14:textId="77777777" w:rsidR="00A33F30" w:rsidRPr="00A33F30" w:rsidRDefault="00A33F30" w:rsidP="00A33F30">
            <w:pPr>
              <w:jc w:val="center"/>
              <w:rPr>
                <w:b/>
                <w:bCs/>
                <w:sz w:val="20"/>
                <w:szCs w:val="20"/>
              </w:rPr>
            </w:pPr>
            <w:proofErr w:type="spellStart"/>
            <w:r w:rsidRPr="00A33F30">
              <w:rPr>
                <w:b/>
                <w:bCs/>
                <w:sz w:val="20"/>
                <w:szCs w:val="20"/>
              </w:rPr>
              <w:t>мурунку</w:t>
            </w:r>
            <w:proofErr w:type="spellEnd"/>
            <w:r w:rsidRPr="00A33F30">
              <w:rPr>
                <w:b/>
                <w:bCs/>
                <w:sz w:val="20"/>
                <w:szCs w:val="20"/>
              </w:rPr>
              <w:t xml:space="preserve"> </w:t>
            </w:r>
            <w:proofErr w:type="spellStart"/>
            <w:r w:rsidRPr="00A33F30">
              <w:rPr>
                <w:b/>
                <w:bCs/>
                <w:sz w:val="20"/>
                <w:szCs w:val="20"/>
              </w:rPr>
              <w:t>жылдын</w:t>
            </w:r>
            <w:proofErr w:type="spellEnd"/>
            <w:r w:rsidRPr="00A33F30">
              <w:rPr>
                <w:b/>
                <w:bCs/>
                <w:sz w:val="20"/>
                <w:szCs w:val="20"/>
              </w:rPr>
              <w:br/>
              <w:t xml:space="preserve"> </w:t>
            </w:r>
            <w:proofErr w:type="spellStart"/>
            <w:r w:rsidRPr="00A33F30">
              <w:rPr>
                <w:b/>
                <w:bCs/>
                <w:sz w:val="20"/>
                <w:szCs w:val="20"/>
              </w:rPr>
              <w:t>тий</w:t>
            </w:r>
            <w:proofErr w:type="spellEnd"/>
            <w:r w:rsidRPr="00A33F30">
              <w:rPr>
                <w:b/>
                <w:bCs/>
                <w:sz w:val="20"/>
                <w:szCs w:val="20"/>
                <w:lang w:val="ky-KG"/>
              </w:rPr>
              <w:t>и</w:t>
            </w:r>
            <w:proofErr w:type="spellStart"/>
            <w:r w:rsidRPr="00A33F30">
              <w:rPr>
                <w:b/>
                <w:bCs/>
                <w:sz w:val="20"/>
                <w:szCs w:val="20"/>
              </w:rPr>
              <w:t>штүү</w:t>
            </w:r>
            <w:proofErr w:type="spellEnd"/>
            <w:r w:rsidRPr="00A33F30">
              <w:rPr>
                <w:b/>
                <w:bCs/>
                <w:sz w:val="20"/>
                <w:szCs w:val="20"/>
              </w:rPr>
              <w:t xml:space="preserve"> </w:t>
            </w:r>
            <w:proofErr w:type="spellStart"/>
            <w:r w:rsidRPr="00A33F30">
              <w:rPr>
                <w:b/>
                <w:bCs/>
                <w:sz w:val="20"/>
                <w:szCs w:val="20"/>
              </w:rPr>
              <w:t>айына</w:t>
            </w:r>
            <w:proofErr w:type="spellEnd"/>
            <w:r w:rsidRPr="00A33F30">
              <w:rPr>
                <w:b/>
                <w:bCs/>
                <w:sz w:val="20"/>
                <w:szCs w:val="20"/>
              </w:rPr>
              <w:br/>
              <w:t>карата</w:t>
            </w:r>
          </w:p>
        </w:tc>
        <w:tc>
          <w:tcPr>
            <w:tcW w:w="661" w:type="pct"/>
            <w:tcBorders>
              <w:top w:val="single" w:sz="4" w:space="0" w:color="auto"/>
              <w:left w:val="nil"/>
              <w:bottom w:val="single" w:sz="4" w:space="0" w:color="auto"/>
              <w:right w:val="nil"/>
            </w:tcBorders>
            <w:hideMark/>
          </w:tcPr>
          <w:p w14:paraId="62C6A226" w14:textId="77777777" w:rsidR="00A33F30" w:rsidRPr="00A33F30" w:rsidRDefault="00A33F30" w:rsidP="00A33F30">
            <w:pPr>
              <w:jc w:val="center"/>
              <w:rPr>
                <w:b/>
                <w:bCs/>
                <w:sz w:val="20"/>
                <w:szCs w:val="20"/>
              </w:rPr>
            </w:pPr>
            <w:proofErr w:type="spellStart"/>
            <w:r w:rsidRPr="00A33F30">
              <w:rPr>
                <w:b/>
                <w:bCs/>
                <w:sz w:val="20"/>
                <w:szCs w:val="20"/>
              </w:rPr>
              <w:t>өткөн</w:t>
            </w:r>
            <w:proofErr w:type="spellEnd"/>
            <w:r w:rsidRPr="00A33F30">
              <w:rPr>
                <w:b/>
                <w:bCs/>
                <w:sz w:val="20"/>
                <w:szCs w:val="20"/>
              </w:rPr>
              <w:br/>
            </w:r>
            <w:proofErr w:type="spellStart"/>
            <w:r w:rsidRPr="00A33F30">
              <w:rPr>
                <w:b/>
                <w:bCs/>
                <w:sz w:val="20"/>
                <w:szCs w:val="20"/>
              </w:rPr>
              <w:t>жылдын</w:t>
            </w:r>
            <w:proofErr w:type="spellEnd"/>
            <w:r w:rsidRPr="00A33F30">
              <w:rPr>
                <w:b/>
                <w:bCs/>
                <w:sz w:val="20"/>
                <w:szCs w:val="20"/>
              </w:rPr>
              <w:br/>
            </w:r>
            <w:proofErr w:type="spellStart"/>
            <w:r w:rsidRPr="00A33F30">
              <w:rPr>
                <w:b/>
                <w:bCs/>
                <w:sz w:val="20"/>
                <w:szCs w:val="20"/>
              </w:rPr>
              <w:t>декабрына</w:t>
            </w:r>
            <w:proofErr w:type="spellEnd"/>
            <w:r w:rsidRPr="00A33F30">
              <w:rPr>
                <w:b/>
                <w:bCs/>
                <w:sz w:val="20"/>
                <w:szCs w:val="20"/>
              </w:rPr>
              <w:br/>
              <w:t>карата</w:t>
            </w:r>
          </w:p>
        </w:tc>
      </w:tr>
      <w:tr w:rsidR="003701E8" w:rsidRPr="00A33F30" w14:paraId="360F80B4" w14:textId="77777777" w:rsidTr="00970AE2">
        <w:trPr>
          <w:trHeight w:val="227"/>
        </w:trPr>
        <w:tc>
          <w:tcPr>
            <w:tcW w:w="659" w:type="pct"/>
            <w:tcBorders>
              <w:top w:val="single" w:sz="8" w:space="0" w:color="auto"/>
              <w:left w:val="nil"/>
              <w:bottom w:val="nil"/>
              <w:right w:val="nil"/>
            </w:tcBorders>
            <w:vAlign w:val="center"/>
            <w:hideMark/>
          </w:tcPr>
          <w:p w14:paraId="4E164605" w14:textId="77777777" w:rsidR="00A33F30" w:rsidRPr="00A33F30" w:rsidRDefault="00A33F30" w:rsidP="00A33F30">
            <w:pPr>
              <w:rPr>
                <w:bCs/>
                <w:sz w:val="20"/>
                <w:szCs w:val="20"/>
              </w:rPr>
            </w:pPr>
            <w:r w:rsidRPr="00A33F30">
              <w:rPr>
                <w:bCs/>
                <w:sz w:val="20"/>
                <w:szCs w:val="20"/>
              </w:rPr>
              <w:t>Январь</w:t>
            </w:r>
          </w:p>
        </w:tc>
        <w:tc>
          <w:tcPr>
            <w:tcW w:w="724" w:type="pct"/>
            <w:tcBorders>
              <w:top w:val="single" w:sz="8" w:space="0" w:color="auto"/>
              <w:left w:val="nil"/>
              <w:bottom w:val="nil"/>
              <w:right w:val="nil"/>
            </w:tcBorders>
            <w:vAlign w:val="center"/>
            <w:hideMark/>
          </w:tcPr>
          <w:p w14:paraId="47890449" w14:textId="77777777" w:rsidR="00A33F30" w:rsidRPr="00A33F30" w:rsidRDefault="00A33F30" w:rsidP="003701E8">
            <w:pPr>
              <w:jc w:val="right"/>
              <w:rPr>
                <w:bCs/>
                <w:sz w:val="18"/>
                <w:szCs w:val="18"/>
              </w:rPr>
            </w:pPr>
            <w:r w:rsidRPr="00A33F30">
              <w:rPr>
                <w:bCs/>
                <w:sz w:val="18"/>
                <w:szCs w:val="18"/>
              </w:rPr>
              <w:t>100,4</w:t>
            </w:r>
          </w:p>
        </w:tc>
        <w:tc>
          <w:tcPr>
            <w:tcW w:w="723" w:type="pct"/>
            <w:gridSpan w:val="2"/>
            <w:tcBorders>
              <w:top w:val="single" w:sz="8" w:space="0" w:color="auto"/>
              <w:left w:val="nil"/>
              <w:bottom w:val="nil"/>
              <w:right w:val="nil"/>
            </w:tcBorders>
            <w:vAlign w:val="center"/>
            <w:hideMark/>
          </w:tcPr>
          <w:p w14:paraId="6E762F85" w14:textId="77777777" w:rsidR="00A33F30" w:rsidRPr="00A33F30" w:rsidRDefault="00A33F30" w:rsidP="003701E8">
            <w:pPr>
              <w:jc w:val="right"/>
              <w:rPr>
                <w:bCs/>
                <w:sz w:val="18"/>
                <w:szCs w:val="18"/>
              </w:rPr>
            </w:pPr>
            <w:r w:rsidRPr="00A33F30">
              <w:rPr>
                <w:bCs/>
                <w:sz w:val="18"/>
                <w:szCs w:val="18"/>
              </w:rPr>
              <w:t>101,6</w:t>
            </w:r>
          </w:p>
        </w:tc>
        <w:tc>
          <w:tcPr>
            <w:tcW w:w="723" w:type="pct"/>
            <w:gridSpan w:val="2"/>
            <w:tcBorders>
              <w:top w:val="single" w:sz="8" w:space="0" w:color="auto"/>
              <w:left w:val="nil"/>
              <w:bottom w:val="nil"/>
              <w:right w:val="nil"/>
            </w:tcBorders>
            <w:vAlign w:val="center"/>
            <w:hideMark/>
          </w:tcPr>
          <w:p w14:paraId="4709FAB3" w14:textId="77777777" w:rsidR="00A33F30" w:rsidRPr="00A33F30" w:rsidRDefault="00A33F30" w:rsidP="003701E8">
            <w:pPr>
              <w:jc w:val="right"/>
              <w:rPr>
                <w:bCs/>
                <w:sz w:val="18"/>
                <w:szCs w:val="18"/>
              </w:rPr>
            </w:pPr>
            <w:r w:rsidRPr="00A33F30">
              <w:rPr>
                <w:bCs/>
                <w:sz w:val="18"/>
                <w:szCs w:val="18"/>
              </w:rPr>
              <w:t>101,9</w:t>
            </w:r>
          </w:p>
        </w:tc>
        <w:tc>
          <w:tcPr>
            <w:tcW w:w="700" w:type="pct"/>
            <w:gridSpan w:val="2"/>
            <w:tcBorders>
              <w:top w:val="single" w:sz="8" w:space="0" w:color="auto"/>
              <w:left w:val="nil"/>
              <w:bottom w:val="nil"/>
              <w:right w:val="nil"/>
            </w:tcBorders>
            <w:vAlign w:val="center"/>
            <w:hideMark/>
          </w:tcPr>
          <w:p w14:paraId="64E388C1" w14:textId="77777777" w:rsidR="00A33F30" w:rsidRPr="00A33F30" w:rsidRDefault="00A33F30" w:rsidP="003701E8">
            <w:pPr>
              <w:jc w:val="right"/>
              <w:rPr>
                <w:bCs/>
                <w:sz w:val="18"/>
                <w:szCs w:val="18"/>
              </w:rPr>
            </w:pPr>
            <w:r w:rsidRPr="00A33F30">
              <w:rPr>
                <w:bCs/>
                <w:sz w:val="18"/>
                <w:szCs w:val="18"/>
              </w:rPr>
              <w:t>103,3</w:t>
            </w:r>
          </w:p>
        </w:tc>
        <w:tc>
          <w:tcPr>
            <w:tcW w:w="809" w:type="pct"/>
            <w:tcBorders>
              <w:top w:val="single" w:sz="8" w:space="0" w:color="auto"/>
              <w:left w:val="nil"/>
              <w:bottom w:val="nil"/>
              <w:right w:val="nil"/>
            </w:tcBorders>
            <w:vAlign w:val="center"/>
            <w:hideMark/>
          </w:tcPr>
          <w:p w14:paraId="08024B41" w14:textId="77777777" w:rsidR="00A33F30" w:rsidRPr="00A33F30" w:rsidRDefault="00A33F30" w:rsidP="003701E8">
            <w:pPr>
              <w:jc w:val="right"/>
              <w:rPr>
                <w:bCs/>
                <w:sz w:val="18"/>
                <w:szCs w:val="18"/>
              </w:rPr>
            </w:pPr>
            <w:r w:rsidRPr="00A33F30">
              <w:rPr>
                <w:bCs/>
                <w:sz w:val="18"/>
                <w:szCs w:val="18"/>
              </w:rPr>
              <w:t>99,0</w:t>
            </w:r>
          </w:p>
        </w:tc>
        <w:tc>
          <w:tcPr>
            <w:tcW w:w="661" w:type="pct"/>
            <w:tcBorders>
              <w:top w:val="single" w:sz="8" w:space="0" w:color="auto"/>
              <w:left w:val="nil"/>
              <w:bottom w:val="nil"/>
              <w:right w:val="nil"/>
            </w:tcBorders>
            <w:vAlign w:val="center"/>
            <w:hideMark/>
          </w:tcPr>
          <w:p w14:paraId="5B0DA8BF" w14:textId="77777777" w:rsidR="00A33F30" w:rsidRPr="00A33F30" w:rsidRDefault="00A33F30" w:rsidP="003701E8">
            <w:pPr>
              <w:jc w:val="right"/>
              <w:rPr>
                <w:bCs/>
                <w:sz w:val="18"/>
                <w:szCs w:val="18"/>
              </w:rPr>
            </w:pPr>
            <w:r w:rsidRPr="00A33F30">
              <w:rPr>
                <w:bCs/>
                <w:sz w:val="18"/>
                <w:szCs w:val="18"/>
              </w:rPr>
              <w:t>99,9</w:t>
            </w:r>
          </w:p>
        </w:tc>
      </w:tr>
      <w:tr w:rsidR="003701E8" w:rsidRPr="00A33F30" w14:paraId="4B73B151" w14:textId="77777777" w:rsidTr="00970AE2">
        <w:trPr>
          <w:trHeight w:val="227"/>
        </w:trPr>
        <w:tc>
          <w:tcPr>
            <w:tcW w:w="659" w:type="pct"/>
            <w:vAlign w:val="center"/>
            <w:hideMark/>
          </w:tcPr>
          <w:p w14:paraId="0BC940A7" w14:textId="77777777" w:rsidR="00A33F30" w:rsidRPr="00A33F30" w:rsidRDefault="00A33F30" w:rsidP="00A33F30">
            <w:pPr>
              <w:rPr>
                <w:bCs/>
                <w:sz w:val="20"/>
                <w:szCs w:val="20"/>
              </w:rPr>
            </w:pPr>
            <w:r w:rsidRPr="00A33F30">
              <w:rPr>
                <w:bCs/>
                <w:sz w:val="20"/>
                <w:szCs w:val="20"/>
              </w:rPr>
              <w:t>Февраль</w:t>
            </w:r>
          </w:p>
        </w:tc>
        <w:tc>
          <w:tcPr>
            <w:tcW w:w="724" w:type="pct"/>
            <w:vAlign w:val="center"/>
            <w:hideMark/>
          </w:tcPr>
          <w:p w14:paraId="42C1F02E" w14:textId="77777777" w:rsidR="00A33F30" w:rsidRPr="00A33F30" w:rsidRDefault="00A33F30" w:rsidP="003701E8">
            <w:pPr>
              <w:jc w:val="right"/>
              <w:rPr>
                <w:bCs/>
                <w:sz w:val="18"/>
                <w:szCs w:val="18"/>
              </w:rPr>
            </w:pPr>
            <w:r w:rsidRPr="00A33F30">
              <w:rPr>
                <w:bCs/>
                <w:sz w:val="18"/>
                <w:szCs w:val="18"/>
              </w:rPr>
              <w:t>100,5</w:t>
            </w:r>
          </w:p>
        </w:tc>
        <w:tc>
          <w:tcPr>
            <w:tcW w:w="723" w:type="pct"/>
            <w:gridSpan w:val="2"/>
            <w:vAlign w:val="center"/>
            <w:hideMark/>
          </w:tcPr>
          <w:p w14:paraId="2527E051" w14:textId="77777777" w:rsidR="00A33F30" w:rsidRPr="00A33F30" w:rsidRDefault="00A33F30" w:rsidP="003701E8">
            <w:pPr>
              <w:jc w:val="right"/>
              <w:rPr>
                <w:bCs/>
                <w:sz w:val="18"/>
                <w:szCs w:val="18"/>
              </w:rPr>
            </w:pPr>
            <w:r w:rsidRPr="00A33F30">
              <w:rPr>
                <w:bCs/>
                <w:sz w:val="18"/>
                <w:szCs w:val="18"/>
              </w:rPr>
              <w:t>102,3</w:t>
            </w:r>
          </w:p>
        </w:tc>
        <w:tc>
          <w:tcPr>
            <w:tcW w:w="723" w:type="pct"/>
            <w:gridSpan w:val="2"/>
            <w:vAlign w:val="center"/>
            <w:hideMark/>
          </w:tcPr>
          <w:p w14:paraId="05D54178" w14:textId="77777777" w:rsidR="00A33F30" w:rsidRPr="00A33F30" w:rsidRDefault="00A33F30" w:rsidP="003701E8">
            <w:pPr>
              <w:jc w:val="right"/>
              <w:rPr>
                <w:bCs/>
                <w:sz w:val="18"/>
                <w:szCs w:val="18"/>
              </w:rPr>
            </w:pPr>
            <w:r w:rsidRPr="00A33F30">
              <w:rPr>
                <w:bCs/>
                <w:sz w:val="18"/>
                <w:szCs w:val="18"/>
              </w:rPr>
              <w:t>101,8</w:t>
            </w:r>
          </w:p>
        </w:tc>
        <w:tc>
          <w:tcPr>
            <w:tcW w:w="700" w:type="pct"/>
            <w:gridSpan w:val="2"/>
            <w:vAlign w:val="center"/>
            <w:hideMark/>
          </w:tcPr>
          <w:p w14:paraId="613D5B5A" w14:textId="77777777" w:rsidR="00A33F30" w:rsidRPr="00A33F30" w:rsidRDefault="00A33F30" w:rsidP="003701E8">
            <w:pPr>
              <w:jc w:val="right"/>
              <w:rPr>
                <w:bCs/>
                <w:sz w:val="18"/>
                <w:szCs w:val="18"/>
              </w:rPr>
            </w:pPr>
            <w:r w:rsidRPr="00A33F30">
              <w:rPr>
                <w:bCs/>
                <w:sz w:val="18"/>
                <w:szCs w:val="18"/>
              </w:rPr>
              <w:t>104,7</w:t>
            </w:r>
          </w:p>
        </w:tc>
        <w:tc>
          <w:tcPr>
            <w:tcW w:w="809" w:type="pct"/>
            <w:vAlign w:val="center"/>
            <w:hideMark/>
          </w:tcPr>
          <w:p w14:paraId="09E685D5" w14:textId="77777777" w:rsidR="00A33F30" w:rsidRPr="00A33F30" w:rsidRDefault="00A33F30" w:rsidP="003701E8">
            <w:pPr>
              <w:jc w:val="right"/>
              <w:rPr>
                <w:bCs/>
                <w:sz w:val="18"/>
                <w:szCs w:val="18"/>
              </w:rPr>
            </w:pPr>
            <w:r w:rsidRPr="00A33F30">
              <w:rPr>
                <w:bCs/>
                <w:sz w:val="18"/>
                <w:szCs w:val="18"/>
              </w:rPr>
              <w:t>99,3</w:t>
            </w:r>
          </w:p>
        </w:tc>
        <w:tc>
          <w:tcPr>
            <w:tcW w:w="661" w:type="pct"/>
            <w:vAlign w:val="center"/>
            <w:hideMark/>
          </w:tcPr>
          <w:p w14:paraId="6BA8F2B3" w14:textId="77777777" w:rsidR="00A33F30" w:rsidRPr="00A33F30" w:rsidRDefault="00A33F30" w:rsidP="003701E8">
            <w:pPr>
              <w:jc w:val="right"/>
              <w:rPr>
                <w:bCs/>
                <w:sz w:val="18"/>
                <w:szCs w:val="18"/>
              </w:rPr>
            </w:pPr>
            <w:r w:rsidRPr="00A33F30">
              <w:rPr>
                <w:bCs/>
                <w:sz w:val="18"/>
                <w:szCs w:val="18"/>
              </w:rPr>
              <w:t>100,0</w:t>
            </w:r>
          </w:p>
        </w:tc>
      </w:tr>
      <w:tr w:rsidR="003701E8" w:rsidRPr="00A33F30" w14:paraId="44953EB7" w14:textId="77777777" w:rsidTr="00970AE2">
        <w:trPr>
          <w:trHeight w:val="227"/>
        </w:trPr>
        <w:tc>
          <w:tcPr>
            <w:tcW w:w="659" w:type="pct"/>
            <w:vAlign w:val="center"/>
            <w:hideMark/>
          </w:tcPr>
          <w:p w14:paraId="306646AB" w14:textId="77777777" w:rsidR="00A33F30" w:rsidRPr="00A33F30" w:rsidRDefault="00A33F30" w:rsidP="00A33F30">
            <w:pPr>
              <w:rPr>
                <w:bCs/>
                <w:sz w:val="20"/>
                <w:szCs w:val="20"/>
              </w:rPr>
            </w:pPr>
            <w:r w:rsidRPr="00A33F30">
              <w:rPr>
                <w:bCs/>
                <w:sz w:val="20"/>
                <w:szCs w:val="20"/>
              </w:rPr>
              <w:t>Март</w:t>
            </w:r>
          </w:p>
        </w:tc>
        <w:tc>
          <w:tcPr>
            <w:tcW w:w="724" w:type="pct"/>
            <w:vAlign w:val="center"/>
            <w:hideMark/>
          </w:tcPr>
          <w:p w14:paraId="5EB1EA95" w14:textId="77777777" w:rsidR="00A33F30" w:rsidRPr="00A33F30" w:rsidRDefault="00A33F30" w:rsidP="003701E8">
            <w:pPr>
              <w:jc w:val="right"/>
              <w:rPr>
                <w:bCs/>
                <w:sz w:val="18"/>
                <w:szCs w:val="18"/>
              </w:rPr>
            </w:pPr>
            <w:r w:rsidRPr="00A33F30">
              <w:rPr>
                <w:bCs/>
                <w:sz w:val="18"/>
                <w:szCs w:val="18"/>
              </w:rPr>
              <w:t>100,2</w:t>
            </w:r>
          </w:p>
        </w:tc>
        <w:tc>
          <w:tcPr>
            <w:tcW w:w="723" w:type="pct"/>
            <w:gridSpan w:val="2"/>
            <w:vAlign w:val="center"/>
            <w:hideMark/>
          </w:tcPr>
          <w:p w14:paraId="6A813583" w14:textId="77777777" w:rsidR="00A33F30" w:rsidRPr="00A33F30" w:rsidRDefault="00A33F30" w:rsidP="003701E8">
            <w:pPr>
              <w:jc w:val="right"/>
              <w:rPr>
                <w:bCs/>
                <w:sz w:val="18"/>
                <w:szCs w:val="18"/>
              </w:rPr>
            </w:pPr>
            <w:r w:rsidRPr="00A33F30">
              <w:rPr>
                <w:bCs/>
                <w:sz w:val="18"/>
                <w:szCs w:val="18"/>
              </w:rPr>
              <w:t>103,3</w:t>
            </w:r>
          </w:p>
        </w:tc>
        <w:tc>
          <w:tcPr>
            <w:tcW w:w="723" w:type="pct"/>
            <w:gridSpan w:val="2"/>
            <w:vAlign w:val="center"/>
            <w:hideMark/>
          </w:tcPr>
          <w:p w14:paraId="79EEC531" w14:textId="77777777" w:rsidR="00A33F30" w:rsidRPr="00A33F30" w:rsidRDefault="00A33F30" w:rsidP="003701E8">
            <w:pPr>
              <w:jc w:val="right"/>
              <w:rPr>
                <w:bCs/>
                <w:sz w:val="18"/>
                <w:szCs w:val="18"/>
              </w:rPr>
            </w:pPr>
            <w:r w:rsidRPr="00A33F30">
              <w:rPr>
                <w:bCs/>
                <w:sz w:val="18"/>
                <w:szCs w:val="18"/>
              </w:rPr>
              <w:t>101,2</w:t>
            </w:r>
          </w:p>
        </w:tc>
        <w:tc>
          <w:tcPr>
            <w:tcW w:w="700" w:type="pct"/>
            <w:gridSpan w:val="2"/>
            <w:vAlign w:val="center"/>
            <w:hideMark/>
          </w:tcPr>
          <w:p w14:paraId="580FEA80" w14:textId="77777777" w:rsidR="00A33F30" w:rsidRPr="00A33F30" w:rsidRDefault="00A33F30" w:rsidP="003701E8">
            <w:pPr>
              <w:jc w:val="right"/>
              <w:rPr>
                <w:bCs/>
                <w:sz w:val="18"/>
                <w:szCs w:val="18"/>
              </w:rPr>
            </w:pPr>
            <w:r w:rsidRPr="00A33F30">
              <w:rPr>
                <w:bCs/>
                <w:sz w:val="18"/>
                <w:szCs w:val="18"/>
              </w:rPr>
              <w:t>107,3</w:t>
            </w:r>
          </w:p>
        </w:tc>
        <w:tc>
          <w:tcPr>
            <w:tcW w:w="809" w:type="pct"/>
            <w:vAlign w:val="center"/>
            <w:hideMark/>
          </w:tcPr>
          <w:p w14:paraId="75A41A85" w14:textId="77777777" w:rsidR="00A33F30" w:rsidRPr="00A33F30" w:rsidRDefault="00A33F30" w:rsidP="003701E8">
            <w:pPr>
              <w:jc w:val="right"/>
              <w:rPr>
                <w:bCs/>
                <w:sz w:val="18"/>
                <w:szCs w:val="18"/>
              </w:rPr>
            </w:pPr>
            <w:r w:rsidRPr="00A33F30">
              <w:rPr>
                <w:bCs/>
                <w:sz w:val="18"/>
                <w:szCs w:val="18"/>
              </w:rPr>
              <w:t>99,2</w:t>
            </w:r>
          </w:p>
        </w:tc>
        <w:tc>
          <w:tcPr>
            <w:tcW w:w="661" w:type="pct"/>
            <w:vAlign w:val="center"/>
            <w:hideMark/>
          </w:tcPr>
          <w:p w14:paraId="339A6158" w14:textId="77777777" w:rsidR="00A33F30" w:rsidRPr="00A33F30" w:rsidRDefault="00A33F30" w:rsidP="003701E8">
            <w:pPr>
              <w:jc w:val="right"/>
              <w:rPr>
                <w:bCs/>
                <w:sz w:val="18"/>
                <w:szCs w:val="18"/>
              </w:rPr>
            </w:pPr>
            <w:r w:rsidRPr="00A33F30">
              <w:rPr>
                <w:bCs/>
                <w:sz w:val="18"/>
                <w:szCs w:val="18"/>
              </w:rPr>
              <w:t>99,6</w:t>
            </w:r>
          </w:p>
        </w:tc>
      </w:tr>
      <w:tr w:rsidR="003701E8" w:rsidRPr="00A33F30" w14:paraId="6EBD52B8" w14:textId="77777777" w:rsidTr="00970AE2">
        <w:trPr>
          <w:trHeight w:val="227"/>
        </w:trPr>
        <w:tc>
          <w:tcPr>
            <w:tcW w:w="659" w:type="pct"/>
            <w:vAlign w:val="center"/>
            <w:hideMark/>
          </w:tcPr>
          <w:p w14:paraId="2C93D2D7" w14:textId="77777777" w:rsidR="00A33F30" w:rsidRPr="00A33F30" w:rsidRDefault="00A33F30" w:rsidP="00A33F30">
            <w:pPr>
              <w:rPr>
                <w:bCs/>
                <w:sz w:val="20"/>
                <w:szCs w:val="20"/>
              </w:rPr>
            </w:pPr>
            <w:r w:rsidRPr="00A33F30">
              <w:rPr>
                <w:bCs/>
                <w:sz w:val="20"/>
                <w:szCs w:val="20"/>
              </w:rPr>
              <w:t>Апрель</w:t>
            </w:r>
          </w:p>
        </w:tc>
        <w:tc>
          <w:tcPr>
            <w:tcW w:w="724" w:type="pct"/>
            <w:vAlign w:val="center"/>
            <w:hideMark/>
          </w:tcPr>
          <w:p w14:paraId="3E0C4C36" w14:textId="77777777" w:rsidR="00A33F30" w:rsidRPr="00A33F30" w:rsidRDefault="00A33F30" w:rsidP="003701E8">
            <w:pPr>
              <w:jc w:val="right"/>
              <w:rPr>
                <w:bCs/>
                <w:sz w:val="18"/>
                <w:szCs w:val="18"/>
              </w:rPr>
            </w:pPr>
            <w:r w:rsidRPr="00A33F30">
              <w:rPr>
                <w:bCs/>
                <w:sz w:val="18"/>
                <w:szCs w:val="18"/>
              </w:rPr>
              <w:t>100,1</w:t>
            </w:r>
          </w:p>
        </w:tc>
        <w:tc>
          <w:tcPr>
            <w:tcW w:w="723" w:type="pct"/>
            <w:gridSpan w:val="2"/>
            <w:vAlign w:val="center"/>
            <w:hideMark/>
          </w:tcPr>
          <w:p w14:paraId="78D47FBE" w14:textId="77777777" w:rsidR="00A33F30" w:rsidRPr="00A33F30" w:rsidRDefault="00A33F30" w:rsidP="003701E8">
            <w:pPr>
              <w:jc w:val="right"/>
              <w:rPr>
                <w:bCs/>
                <w:sz w:val="18"/>
                <w:szCs w:val="18"/>
              </w:rPr>
            </w:pPr>
            <w:r w:rsidRPr="00A33F30">
              <w:rPr>
                <w:bCs/>
                <w:sz w:val="18"/>
                <w:szCs w:val="18"/>
              </w:rPr>
              <w:t>103,6</w:t>
            </w:r>
          </w:p>
        </w:tc>
        <w:tc>
          <w:tcPr>
            <w:tcW w:w="723" w:type="pct"/>
            <w:gridSpan w:val="2"/>
            <w:vAlign w:val="center"/>
            <w:hideMark/>
          </w:tcPr>
          <w:p w14:paraId="0B358AD9" w14:textId="77777777" w:rsidR="00A33F30" w:rsidRPr="00A33F30" w:rsidRDefault="00A33F30" w:rsidP="003701E8">
            <w:pPr>
              <w:jc w:val="right"/>
              <w:rPr>
                <w:bCs/>
                <w:sz w:val="18"/>
                <w:szCs w:val="18"/>
              </w:rPr>
            </w:pPr>
            <w:r w:rsidRPr="00A33F30">
              <w:rPr>
                <w:bCs/>
                <w:sz w:val="18"/>
                <w:szCs w:val="18"/>
              </w:rPr>
              <w:t>100,9</w:t>
            </w:r>
          </w:p>
        </w:tc>
        <w:tc>
          <w:tcPr>
            <w:tcW w:w="700" w:type="pct"/>
            <w:gridSpan w:val="2"/>
            <w:vAlign w:val="center"/>
            <w:hideMark/>
          </w:tcPr>
          <w:p w14:paraId="201C4CD3" w14:textId="77777777" w:rsidR="00A33F30" w:rsidRPr="00A33F30" w:rsidRDefault="00A33F30" w:rsidP="003701E8">
            <w:pPr>
              <w:jc w:val="right"/>
              <w:rPr>
                <w:bCs/>
                <w:sz w:val="18"/>
                <w:szCs w:val="18"/>
              </w:rPr>
            </w:pPr>
            <w:r w:rsidRPr="00A33F30">
              <w:rPr>
                <w:bCs/>
                <w:sz w:val="18"/>
                <w:szCs w:val="18"/>
              </w:rPr>
              <w:t>106,5</w:t>
            </w:r>
          </w:p>
        </w:tc>
        <w:tc>
          <w:tcPr>
            <w:tcW w:w="809" w:type="pct"/>
            <w:vAlign w:val="center"/>
            <w:hideMark/>
          </w:tcPr>
          <w:p w14:paraId="78BBF1A6" w14:textId="77777777" w:rsidR="00A33F30" w:rsidRPr="00A33F30" w:rsidRDefault="00A33F30" w:rsidP="003701E8">
            <w:pPr>
              <w:jc w:val="right"/>
              <w:rPr>
                <w:bCs/>
                <w:sz w:val="18"/>
                <w:szCs w:val="18"/>
              </w:rPr>
            </w:pPr>
            <w:r w:rsidRPr="00A33F30">
              <w:rPr>
                <w:bCs/>
                <w:sz w:val="18"/>
                <w:szCs w:val="18"/>
              </w:rPr>
              <w:t>99,3</w:t>
            </w:r>
          </w:p>
        </w:tc>
        <w:tc>
          <w:tcPr>
            <w:tcW w:w="661" w:type="pct"/>
            <w:vAlign w:val="center"/>
            <w:hideMark/>
          </w:tcPr>
          <w:p w14:paraId="5D325395" w14:textId="77777777" w:rsidR="00A33F30" w:rsidRPr="00A33F30" w:rsidRDefault="00A33F30" w:rsidP="003701E8">
            <w:pPr>
              <w:jc w:val="right"/>
              <w:rPr>
                <w:bCs/>
                <w:sz w:val="18"/>
                <w:szCs w:val="18"/>
              </w:rPr>
            </w:pPr>
            <w:r w:rsidRPr="00A33F30">
              <w:rPr>
                <w:bCs/>
                <w:sz w:val="18"/>
                <w:szCs w:val="18"/>
              </w:rPr>
              <w:t>100,9</w:t>
            </w:r>
          </w:p>
        </w:tc>
      </w:tr>
      <w:tr w:rsidR="003701E8" w:rsidRPr="00A33F30" w14:paraId="5289C95D" w14:textId="77777777" w:rsidTr="00970AE2">
        <w:trPr>
          <w:trHeight w:val="227"/>
        </w:trPr>
        <w:tc>
          <w:tcPr>
            <w:tcW w:w="659" w:type="pct"/>
            <w:vAlign w:val="center"/>
            <w:hideMark/>
          </w:tcPr>
          <w:p w14:paraId="701B43A5" w14:textId="77777777" w:rsidR="00A33F30" w:rsidRPr="00A33F30" w:rsidRDefault="00A33F30" w:rsidP="00A33F30">
            <w:pPr>
              <w:rPr>
                <w:bCs/>
                <w:sz w:val="20"/>
                <w:szCs w:val="20"/>
              </w:rPr>
            </w:pPr>
            <w:r w:rsidRPr="00A33F30">
              <w:rPr>
                <w:bCs/>
                <w:sz w:val="20"/>
                <w:szCs w:val="20"/>
              </w:rPr>
              <w:t>Май</w:t>
            </w:r>
          </w:p>
        </w:tc>
        <w:tc>
          <w:tcPr>
            <w:tcW w:w="724" w:type="pct"/>
            <w:vAlign w:val="center"/>
            <w:hideMark/>
          </w:tcPr>
          <w:p w14:paraId="60FEF2DF" w14:textId="77777777" w:rsidR="00A33F30" w:rsidRPr="00A33F30" w:rsidRDefault="00A33F30" w:rsidP="003701E8">
            <w:pPr>
              <w:jc w:val="right"/>
              <w:rPr>
                <w:bCs/>
                <w:sz w:val="18"/>
                <w:szCs w:val="18"/>
              </w:rPr>
            </w:pPr>
            <w:r w:rsidRPr="00A33F30">
              <w:rPr>
                <w:bCs/>
                <w:sz w:val="18"/>
                <w:szCs w:val="18"/>
              </w:rPr>
              <w:t>100,1</w:t>
            </w:r>
          </w:p>
        </w:tc>
        <w:tc>
          <w:tcPr>
            <w:tcW w:w="723" w:type="pct"/>
            <w:gridSpan w:val="2"/>
            <w:vAlign w:val="center"/>
            <w:hideMark/>
          </w:tcPr>
          <w:p w14:paraId="2FB83E70" w14:textId="77777777" w:rsidR="00A33F30" w:rsidRPr="00A33F30" w:rsidRDefault="00A33F30" w:rsidP="003701E8">
            <w:pPr>
              <w:jc w:val="right"/>
              <w:rPr>
                <w:bCs/>
                <w:sz w:val="18"/>
                <w:szCs w:val="18"/>
              </w:rPr>
            </w:pPr>
            <w:r w:rsidRPr="00A33F30">
              <w:rPr>
                <w:bCs/>
                <w:sz w:val="18"/>
                <w:szCs w:val="18"/>
              </w:rPr>
              <w:t>104,3</w:t>
            </w:r>
          </w:p>
        </w:tc>
        <w:tc>
          <w:tcPr>
            <w:tcW w:w="723" w:type="pct"/>
            <w:gridSpan w:val="2"/>
            <w:vAlign w:val="center"/>
            <w:hideMark/>
          </w:tcPr>
          <w:p w14:paraId="4A4017F8" w14:textId="77777777" w:rsidR="00A33F30" w:rsidRPr="00A33F30" w:rsidRDefault="00A33F30" w:rsidP="003701E8">
            <w:pPr>
              <w:jc w:val="right"/>
              <w:rPr>
                <w:bCs/>
                <w:sz w:val="18"/>
                <w:szCs w:val="18"/>
              </w:rPr>
            </w:pPr>
            <w:r w:rsidRPr="00A33F30">
              <w:rPr>
                <w:bCs/>
                <w:sz w:val="18"/>
                <w:szCs w:val="18"/>
              </w:rPr>
              <w:t>101,1</w:t>
            </w:r>
          </w:p>
        </w:tc>
        <w:tc>
          <w:tcPr>
            <w:tcW w:w="700" w:type="pct"/>
            <w:gridSpan w:val="2"/>
            <w:vAlign w:val="center"/>
            <w:hideMark/>
          </w:tcPr>
          <w:p w14:paraId="17E4514C" w14:textId="77777777" w:rsidR="00A33F30" w:rsidRPr="00A33F30" w:rsidRDefault="00A33F30" w:rsidP="003701E8">
            <w:pPr>
              <w:jc w:val="right"/>
              <w:rPr>
                <w:bCs/>
                <w:sz w:val="18"/>
                <w:szCs w:val="18"/>
              </w:rPr>
            </w:pPr>
            <w:r w:rsidRPr="00A33F30">
              <w:rPr>
                <w:bCs/>
                <w:sz w:val="18"/>
                <w:szCs w:val="18"/>
              </w:rPr>
              <w:t>110,0</w:t>
            </w:r>
          </w:p>
        </w:tc>
        <w:tc>
          <w:tcPr>
            <w:tcW w:w="809" w:type="pct"/>
            <w:vAlign w:val="center"/>
            <w:hideMark/>
          </w:tcPr>
          <w:p w14:paraId="2D0FA009" w14:textId="77777777" w:rsidR="00A33F30" w:rsidRPr="00A33F30" w:rsidRDefault="00A33F30" w:rsidP="003701E8">
            <w:pPr>
              <w:jc w:val="right"/>
              <w:rPr>
                <w:bCs/>
                <w:sz w:val="18"/>
                <w:szCs w:val="18"/>
              </w:rPr>
            </w:pPr>
            <w:r w:rsidRPr="00A33F30">
              <w:rPr>
                <w:bCs/>
                <w:sz w:val="18"/>
                <w:szCs w:val="18"/>
              </w:rPr>
              <w:t>99,2</w:t>
            </w:r>
          </w:p>
        </w:tc>
        <w:tc>
          <w:tcPr>
            <w:tcW w:w="661" w:type="pct"/>
            <w:vAlign w:val="center"/>
            <w:hideMark/>
          </w:tcPr>
          <w:p w14:paraId="4B7B416D" w14:textId="77777777" w:rsidR="00A33F30" w:rsidRPr="00A33F30" w:rsidRDefault="00A33F30" w:rsidP="003701E8">
            <w:pPr>
              <w:jc w:val="right"/>
              <w:rPr>
                <w:bCs/>
                <w:sz w:val="18"/>
                <w:szCs w:val="18"/>
                <w:lang w:val="ky-KG"/>
              </w:rPr>
            </w:pPr>
            <w:r w:rsidRPr="00A33F30">
              <w:rPr>
                <w:bCs/>
                <w:sz w:val="18"/>
                <w:szCs w:val="18"/>
              </w:rPr>
              <w:t>98,9</w:t>
            </w:r>
          </w:p>
        </w:tc>
      </w:tr>
      <w:tr w:rsidR="003701E8" w:rsidRPr="00A33F30" w14:paraId="5DE2E085" w14:textId="77777777" w:rsidTr="00970AE2">
        <w:trPr>
          <w:trHeight w:val="227"/>
        </w:trPr>
        <w:tc>
          <w:tcPr>
            <w:tcW w:w="659" w:type="pct"/>
            <w:vAlign w:val="center"/>
            <w:hideMark/>
          </w:tcPr>
          <w:p w14:paraId="0AFEDBAA" w14:textId="77777777" w:rsidR="00A33F30" w:rsidRPr="00A33F30" w:rsidRDefault="00A33F30" w:rsidP="00A33F30">
            <w:pPr>
              <w:rPr>
                <w:bCs/>
                <w:sz w:val="20"/>
                <w:szCs w:val="20"/>
                <w:lang w:val="ky-KG"/>
              </w:rPr>
            </w:pPr>
            <w:r w:rsidRPr="00A33F30">
              <w:rPr>
                <w:bCs/>
                <w:sz w:val="20"/>
                <w:szCs w:val="20"/>
                <w:lang w:val="ky-KG"/>
              </w:rPr>
              <w:t>Июнь</w:t>
            </w:r>
          </w:p>
        </w:tc>
        <w:tc>
          <w:tcPr>
            <w:tcW w:w="724" w:type="pct"/>
            <w:vAlign w:val="center"/>
            <w:hideMark/>
          </w:tcPr>
          <w:p w14:paraId="6E3DCB4B" w14:textId="77777777" w:rsidR="00A33F30" w:rsidRPr="00A33F30" w:rsidRDefault="00A33F30" w:rsidP="003701E8">
            <w:pPr>
              <w:jc w:val="right"/>
              <w:rPr>
                <w:bCs/>
                <w:sz w:val="18"/>
                <w:szCs w:val="18"/>
              </w:rPr>
            </w:pPr>
            <w:r w:rsidRPr="00A33F30">
              <w:rPr>
                <w:bCs/>
                <w:sz w:val="18"/>
                <w:szCs w:val="18"/>
              </w:rPr>
              <w:t>100,3</w:t>
            </w:r>
          </w:p>
        </w:tc>
        <w:tc>
          <w:tcPr>
            <w:tcW w:w="723" w:type="pct"/>
            <w:gridSpan w:val="2"/>
            <w:vAlign w:val="center"/>
            <w:hideMark/>
          </w:tcPr>
          <w:p w14:paraId="53ACE179" w14:textId="77777777" w:rsidR="00A33F30" w:rsidRPr="00A33F30" w:rsidRDefault="00A33F30" w:rsidP="003701E8">
            <w:pPr>
              <w:jc w:val="right"/>
              <w:rPr>
                <w:bCs/>
                <w:sz w:val="18"/>
                <w:szCs w:val="18"/>
              </w:rPr>
            </w:pPr>
            <w:r w:rsidRPr="00A33F30">
              <w:rPr>
                <w:bCs/>
                <w:sz w:val="18"/>
                <w:szCs w:val="18"/>
              </w:rPr>
              <w:t>102,9</w:t>
            </w:r>
          </w:p>
        </w:tc>
        <w:tc>
          <w:tcPr>
            <w:tcW w:w="723" w:type="pct"/>
            <w:gridSpan w:val="2"/>
            <w:vAlign w:val="center"/>
            <w:hideMark/>
          </w:tcPr>
          <w:p w14:paraId="2A52C815" w14:textId="77777777" w:rsidR="00A33F30" w:rsidRPr="00A33F30" w:rsidRDefault="00A33F30" w:rsidP="003701E8">
            <w:pPr>
              <w:jc w:val="right"/>
              <w:rPr>
                <w:bCs/>
                <w:sz w:val="18"/>
                <w:szCs w:val="18"/>
              </w:rPr>
            </w:pPr>
            <w:r w:rsidRPr="00A33F30">
              <w:rPr>
                <w:bCs/>
                <w:sz w:val="18"/>
                <w:szCs w:val="18"/>
              </w:rPr>
              <w:t>101,1</w:t>
            </w:r>
          </w:p>
        </w:tc>
        <w:tc>
          <w:tcPr>
            <w:tcW w:w="700" w:type="pct"/>
            <w:gridSpan w:val="2"/>
            <w:vAlign w:val="center"/>
            <w:hideMark/>
          </w:tcPr>
          <w:p w14:paraId="44D2A166" w14:textId="77777777" w:rsidR="00A33F30" w:rsidRPr="00A33F30" w:rsidRDefault="00A33F30" w:rsidP="003701E8">
            <w:pPr>
              <w:jc w:val="right"/>
              <w:rPr>
                <w:bCs/>
                <w:sz w:val="18"/>
                <w:szCs w:val="18"/>
              </w:rPr>
            </w:pPr>
            <w:r w:rsidRPr="00A33F30">
              <w:rPr>
                <w:bCs/>
                <w:sz w:val="18"/>
                <w:szCs w:val="18"/>
              </w:rPr>
              <w:t>105,1</w:t>
            </w:r>
          </w:p>
        </w:tc>
        <w:tc>
          <w:tcPr>
            <w:tcW w:w="809" w:type="pct"/>
            <w:vAlign w:val="center"/>
            <w:hideMark/>
          </w:tcPr>
          <w:p w14:paraId="5F86A2BD" w14:textId="77777777" w:rsidR="00A33F30" w:rsidRPr="00A33F30" w:rsidRDefault="00A33F30" w:rsidP="003701E8">
            <w:pPr>
              <w:jc w:val="right"/>
              <w:rPr>
                <w:bCs/>
                <w:sz w:val="18"/>
                <w:szCs w:val="18"/>
              </w:rPr>
            </w:pPr>
            <w:r w:rsidRPr="00A33F30">
              <w:rPr>
                <w:bCs/>
                <w:sz w:val="18"/>
                <w:szCs w:val="18"/>
              </w:rPr>
              <w:t>99,6</w:t>
            </w:r>
          </w:p>
        </w:tc>
        <w:tc>
          <w:tcPr>
            <w:tcW w:w="661" w:type="pct"/>
            <w:vAlign w:val="center"/>
            <w:hideMark/>
          </w:tcPr>
          <w:p w14:paraId="4B1E20F3" w14:textId="77777777" w:rsidR="00A33F30" w:rsidRPr="00A33F30" w:rsidRDefault="00A33F30" w:rsidP="003701E8">
            <w:pPr>
              <w:jc w:val="right"/>
              <w:rPr>
                <w:bCs/>
                <w:sz w:val="18"/>
                <w:szCs w:val="18"/>
              </w:rPr>
            </w:pPr>
            <w:r w:rsidRPr="00A33F30">
              <w:rPr>
                <w:bCs/>
                <w:sz w:val="18"/>
                <w:szCs w:val="18"/>
              </w:rPr>
              <w:t>100,7</w:t>
            </w:r>
          </w:p>
        </w:tc>
      </w:tr>
      <w:tr w:rsidR="003701E8" w:rsidRPr="00A33F30" w14:paraId="493B54DE" w14:textId="77777777" w:rsidTr="00970AE2">
        <w:trPr>
          <w:trHeight w:val="227"/>
        </w:trPr>
        <w:tc>
          <w:tcPr>
            <w:tcW w:w="659" w:type="pct"/>
            <w:vAlign w:val="center"/>
            <w:hideMark/>
          </w:tcPr>
          <w:p w14:paraId="63CC2AC7" w14:textId="77777777" w:rsidR="00A33F30" w:rsidRPr="00A33F30" w:rsidRDefault="00A33F30" w:rsidP="00A33F30">
            <w:pPr>
              <w:rPr>
                <w:bCs/>
                <w:sz w:val="20"/>
                <w:szCs w:val="20"/>
                <w:lang w:val="ky-KG"/>
              </w:rPr>
            </w:pPr>
            <w:r w:rsidRPr="00A33F30">
              <w:rPr>
                <w:bCs/>
                <w:sz w:val="20"/>
                <w:szCs w:val="20"/>
              </w:rPr>
              <w:t>Июль</w:t>
            </w:r>
          </w:p>
        </w:tc>
        <w:tc>
          <w:tcPr>
            <w:tcW w:w="724" w:type="pct"/>
            <w:vAlign w:val="center"/>
            <w:hideMark/>
          </w:tcPr>
          <w:p w14:paraId="2A91F3AE" w14:textId="77777777" w:rsidR="00A33F30" w:rsidRPr="00A33F30" w:rsidRDefault="00A33F30" w:rsidP="003701E8">
            <w:pPr>
              <w:jc w:val="right"/>
              <w:rPr>
                <w:bCs/>
                <w:sz w:val="20"/>
                <w:szCs w:val="20"/>
              </w:rPr>
            </w:pPr>
            <w:r w:rsidRPr="00A33F30">
              <w:rPr>
                <w:bCs/>
                <w:sz w:val="20"/>
                <w:szCs w:val="20"/>
              </w:rPr>
              <w:t>99,9</w:t>
            </w:r>
          </w:p>
        </w:tc>
        <w:tc>
          <w:tcPr>
            <w:tcW w:w="723" w:type="pct"/>
            <w:gridSpan w:val="2"/>
            <w:vAlign w:val="center"/>
            <w:hideMark/>
          </w:tcPr>
          <w:p w14:paraId="3C3E1674" w14:textId="77777777" w:rsidR="00A33F30" w:rsidRPr="00A33F30" w:rsidRDefault="00A33F30" w:rsidP="003701E8">
            <w:pPr>
              <w:jc w:val="right"/>
              <w:rPr>
                <w:bCs/>
                <w:sz w:val="20"/>
                <w:szCs w:val="20"/>
              </w:rPr>
            </w:pPr>
            <w:r w:rsidRPr="00A33F30">
              <w:rPr>
                <w:bCs/>
                <w:sz w:val="20"/>
                <w:szCs w:val="20"/>
              </w:rPr>
              <w:t>97,6</w:t>
            </w:r>
          </w:p>
        </w:tc>
        <w:tc>
          <w:tcPr>
            <w:tcW w:w="723" w:type="pct"/>
            <w:gridSpan w:val="2"/>
            <w:vAlign w:val="center"/>
            <w:hideMark/>
          </w:tcPr>
          <w:p w14:paraId="34F03B7B" w14:textId="77777777" w:rsidR="00A33F30" w:rsidRPr="00A33F30" w:rsidRDefault="00A33F30" w:rsidP="003701E8">
            <w:pPr>
              <w:jc w:val="right"/>
              <w:rPr>
                <w:bCs/>
                <w:sz w:val="20"/>
                <w:szCs w:val="20"/>
              </w:rPr>
            </w:pPr>
            <w:r w:rsidRPr="00A33F30">
              <w:rPr>
                <w:bCs/>
                <w:sz w:val="20"/>
                <w:szCs w:val="20"/>
              </w:rPr>
              <w:t>100,2</w:t>
            </w:r>
          </w:p>
        </w:tc>
        <w:tc>
          <w:tcPr>
            <w:tcW w:w="700" w:type="pct"/>
            <w:gridSpan w:val="2"/>
            <w:vAlign w:val="center"/>
            <w:hideMark/>
          </w:tcPr>
          <w:p w14:paraId="7F26A144" w14:textId="77777777" w:rsidR="00A33F30" w:rsidRPr="00A33F30" w:rsidRDefault="00A33F30" w:rsidP="003701E8">
            <w:pPr>
              <w:jc w:val="right"/>
              <w:rPr>
                <w:bCs/>
                <w:sz w:val="20"/>
                <w:szCs w:val="20"/>
              </w:rPr>
            </w:pPr>
            <w:r w:rsidRPr="00A33F30">
              <w:rPr>
                <w:bCs/>
                <w:sz w:val="20"/>
                <w:szCs w:val="20"/>
              </w:rPr>
              <w:t>95,0</w:t>
            </w:r>
          </w:p>
        </w:tc>
        <w:tc>
          <w:tcPr>
            <w:tcW w:w="809" w:type="pct"/>
            <w:vAlign w:val="center"/>
            <w:hideMark/>
          </w:tcPr>
          <w:p w14:paraId="0805A7C4" w14:textId="77777777" w:rsidR="00A33F30" w:rsidRPr="00A33F30" w:rsidRDefault="00A33F30" w:rsidP="003701E8">
            <w:pPr>
              <w:jc w:val="right"/>
              <w:rPr>
                <w:bCs/>
                <w:sz w:val="20"/>
                <w:szCs w:val="20"/>
              </w:rPr>
            </w:pPr>
            <w:r w:rsidRPr="00A33F30">
              <w:rPr>
                <w:bCs/>
                <w:sz w:val="20"/>
                <w:szCs w:val="20"/>
              </w:rPr>
              <w:t>99,6</w:t>
            </w:r>
          </w:p>
        </w:tc>
        <w:tc>
          <w:tcPr>
            <w:tcW w:w="661" w:type="pct"/>
            <w:vAlign w:val="center"/>
            <w:hideMark/>
          </w:tcPr>
          <w:p w14:paraId="5C01B9A2" w14:textId="77777777" w:rsidR="00A33F30" w:rsidRPr="00A33F30" w:rsidRDefault="00A33F30" w:rsidP="003701E8">
            <w:pPr>
              <w:jc w:val="right"/>
              <w:rPr>
                <w:bCs/>
                <w:sz w:val="20"/>
                <w:szCs w:val="20"/>
              </w:rPr>
            </w:pPr>
            <w:r w:rsidRPr="00A33F30">
              <w:rPr>
                <w:bCs/>
                <w:sz w:val="20"/>
                <w:szCs w:val="20"/>
              </w:rPr>
              <w:t>100,1</w:t>
            </w:r>
          </w:p>
        </w:tc>
      </w:tr>
      <w:tr w:rsidR="003701E8" w:rsidRPr="00A33F30" w14:paraId="3A3420F7" w14:textId="77777777" w:rsidTr="00970AE2">
        <w:trPr>
          <w:trHeight w:val="227"/>
        </w:trPr>
        <w:tc>
          <w:tcPr>
            <w:tcW w:w="659" w:type="pct"/>
            <w:vAlign w:val="center"/>
            <w:hideMark/>
          </w:tcPr>
          <w:p w14:paraId="04339A66" w14:textId="77777777" w:rsidR="00A33F30" w:rsidRPr="00A33F30" w:rsidRDefault="00A33F30" w:rsidP="00A33F30">
            <w:pPr>
              <w:rPr>
                <w:bCs/>
                <w:sz w:val="20"/>
                <w:szCs w:val="20"/>
              </w:rPr>
            </w:pPr>
            <w:r w:rsidRPr="00A33F30">
              <w:rPr>
                <w:bCs/>
                <w:sz w:val="20"/>
                <w:szCs w:val="20"/>
              </w:rPr>
              <w:t>Август</w:t>
            </w:r>
          </w:p>
        </w:tc>
        <w:tc>
          <w:tcPr>
            <w:tcW w:w="724" w:type="pct"/>
            <w:vAlign w:val="center"/>
            <w:hideMark/>
          </w:tcPr>
          <w:p w14:paraId="4AB6F50D" w14:textId="77777777" w:rsidR="00A33F30" w:rsidRPr="00A33F30" w:rsidRDefault="00A33F30" w:rsidP="003701E8">
            <w:pPr>
              <w:jc w:val="right"/>
              <w:rPr>
                <w:bCs/>
                <w:sz w:val="20"/>
                <w:szCs w:val="20"/>
              </w:rPr>
            </w:pPr>
            <w:r w:rsidRPr="00A33F30">
              <w:rPr>
                <w:bCs/>
                <w:sz w:val="18"/>
                <w:szCs w:val="18"/>
              </w:rPr>
              <w:t>99,4</w:t>
            </w:r>
          </w:p>
        </w:tc>
        <w:tc>
          <w:tcPr>
            <w:tcW w:w="723" w:type="pct"/>
            <w:gridSpan w:val="2"/>
            <w:vAlign w:val="center"/>
            <w:hideMark/>
          </w:tcPr>
          <w:p w14:paraId="67E3BDD3" w14:textId="77777777" w:rsidR="00A33F30" w:rsidRPr="00A33F30" w:rsidRDefault="00A33F30" w:rsidP="003701E8">
            <w:pPr>
              <w:jc w:val="right"/>
              <w:rPr>
                <w:bCs/>
                <w:sz w:val="20"/>
                <w:szCs w:val="20"/>
              </w:rPr>
            </w:pPr>
            <w:r w:rsidRPr="00A33F30">
              <w:rPr>
                <w:bCs/>
                <w:sz w:val="18"/>
                <w:szCs w:val="18"/>
              </w:rPr>
              <w:t>92,5</w:t>
            </w:r>
          </w:p>
        </w:tc>
        <w:tc>
          <w:tcPr>
            <w:tcW w:w="723" w:type="pct"/>
            <w:gridSpan w:val="2"/>
            <w:vAlign w:val="center"/>
            <w:hideMark/>
          </w:tcPr>
          <w:p w14:paraId="26F63A25" w14:textId="77777777" w:rsidR="00A33F30" w:rsidRPr="00A33F30" w:rsidRDefault="00A33F30" w:rsidP="003701E8">
            <w:pPr>
              <w:jc w:val="right"/>
              <w:rPr>
                <w:bCs/>
                <w:sz w:val="20"/>
                <w:szCs w:val="20"/>
              </w:rPr>
            </w:pPr>
            <w:r w:rsidRPr="00A33F30">
              <w:rPr>
                <w:bCs/>
                <w:sz w:val="18"/>
                <w:szCs w:val="18"/>
              </w:rPr>
              <w:t>99,1</w:t>
            </w:r>
          </w:p>
        </w:tc>
        <w:tc>
          <w:tcPr>
            <w:tcW w:w="700" w:type="pct"/>
            <w:gridSpan w:val="2"/>
            <w:vAlign w:val="center"/>
            <w:hideMark/>
          </w:tcPr>
          <w:p w14:paraId="4F2165E5" w14:textId="77777777" w:rsidR="00A33F30" w:rsidRPr="00A33F30" w:rsidRDefault="00A33F30" w:rsidP="003701E8">
            <w:pPr>
              <w:jc w:val="right"/>
              <w:rPr>
                <w:bCs/>
                <w:sz w:val="20"/>
                <w:szCs w:val="20"/>
              </w:rPr>
            </w:pPr>
            <w:r w:rsidRPr="00A33F30">
              <w:rPr>
                <w:bCs/>
                <w:sz w:val="18"/>
                <w:szCs w:val="18"/>
              </w:rPr>
              <w:t>84,2</w:t>
            </w:r>
          </w:p>
        </w:tc>
        <w:tc>
          <w:tcPr>
            <w:tcW w:w="809" w:type="pct"/>
            <w:vAlign w:val="center"/>
            <w:hideMark/>
          </w:tcPr>
          <w:p w14:paraId="4F4EF4D5" w14:textId="77777777" w:rsidR="00A33F30" w:rsidRPr="00A33F30" w:rsidRDefault="00A33F30" w:rsidP="003701E8">
            <w:pPr>
              <w:jc w:val="right"/>
              <w:rPr>
                <w:bCs/>
                <w:sz w:val="20"/>
                <w:szCs w:val="20"/>
              </w:rPr>
            </w:pPr>
            <w:r w:rsidRPr="00A33F30">
              <w:rPr>
                <w:bCs/>
                <w:sz w:val="18"/>
                <w:szCs w:val="18"/>
              </w:rPr>
              <w:t>99,8</w:t>
            </w:r>
          </w:p>
        </w:tc>
        <w:tc>
          <w:tcPr>
            <w:tcW w:w="661" w:type="pct"/>
            <w:vAlign w:val="center"/>
            <w:hideMark/>
          </w:tcPr>
          <w:p w14:paraId="231365C6" w14:textId="77777777" w:rsidR="00A33F30" w:rsidRPr="00A33F30" w:rsidRDefault="00A33F30" w:rsidP="003701E8">
            <w:pPr>
              <w:jc w:val="right"/>
              <w:rPr>
                <w:bCs/>
                <w:sz w:val="20"/>
                <w:szCs w:val="20"/>
              </w:rPr>
            </w:pPr>
            <w:r w:rsidRPr="00A33F30">
              <w:rPr>
                <w:bCs/>
                <w:sz w:val="18"/>
                <w:szCs w:val="18"/>
              </w:rPr>
              <w:t>100,4</w:t>
            </w:r>
          </w:p>
        </w:tc>
      </w:tr>
      <w:tr w:rsidR="003701E8" w:rsidRPr="00A33F30" w14:paraId="62689455" w14:textId="77777777" w:rsidTr="00970AE2">
        <w:trPr>
          <w:trHeight w:val="227"/>
        </w:trPr>
        <w:tc>
          <w:tcPr>
            <w:tcW w:w="659" w:type="pct"/>
            <w:vAlign w:val="center"/>
            <w:hideMark/>
          </w:tcPr>
          <w:p w14:paraId="7CE17ADE" w14:textId="77777777" w:rsidR="00A33F30" w:rsidRPr="00A33F30" w:rsidRDefault="00A33F30" w:rsidP="00A33F30">
            <w:pPr>
              <w:rPr>
                <w:bCs/>
                <w:sz w:val="20"/>
                <w:szCs w:val="20"/>
              </w:rPr>
            </w:pPr>
            <w:r w:rsidRPr="00A33F30">
              <w:rPr>
                <w:bCs/>
                <w:sz w:val="20"/>
                <w:szCs w:val="20"/>
              </w:rPr>
              <w:t>Сентябрь</w:t>
            </w:r>
          </w:p>
        </w:tc>
        <w:tc>
          <w:tcPr>
            <w:tcW w:w="724" w:type="pct"/>
            <w:vAlign w:val="center"/>
            <w:hideMark/>
          </w:tcPr>
          <w:p w14:paraId="7133A05D" w14:textId="77777777" w:rsidR="00A33F30" w:rsidRPr="00A33F30" w:rsidRDefault="00A33F30" w:rsidP="003701E8">
            <w:pPr>
              <w:jc w:val="right"/>
              <w:rPr>
                <w:bCs/>
                <w:sz w:val="18"/>
                <w:szCs w:val="18"/>
              </w:rPr>
            </w:pPr>
            <w:r w:rsidRPr="00A33F30">
              <w:rPr>
                <w:bCs/>
                <w:sz w:val="18"/>
                <w:szCs w:val="18"/>
              </w:rPr>
              <w:t>99,4</w:t>
            </w:r>
          </w:p>
        </w:tc>
        <w:tc>
          <w:tcPr>
            <w:tcW w:w="723" w:type="pct"/>
            <w:gridSpan w:val="2"/>
            <w:vAlign w:val="center"/>
            <w:hideMark/>
          </w:tcPr>
          <w:p w14:paraId="649C0A97" w14:textId="77777777" w:rsidR="00A33F30" w:rsidRPr="00A33F30" w:rsidRDefault="00A33F30" w:rsidP="003701E8">
            <w:pPr>
              <w:jc w:val="right"/>
              <w:rPr>
                <w:bCs/>
                <w:sz w:val="18"/>
                <w:szCs w:val="18"/>
              </w:rPr>
            </w:pPr>
            <w:r w:rsidRPr="00A33F30">
              <w:rPr>
                <w:bCs/>
                <w:sz w:val="18"/>
                <w:szCs w:val="18"/>
              </w:rPr>
              <w:t>94,8</w:t>
            </w:r>
          </w:p>
        </w:tc>
        <w:tc>
          <w:tcPr>
            <w:tcW w:w="723" w:type="pct"/>
            <w:gridSpan w:val="2"/>
            <w:vAlign w:val="center"/>
            <w:hideMark/>
          </w:tcPr>
          <w:p w14:paraId="514F37F8" w14:textId="77777777" w:rsidR="00A33F30" w:rsidRPr="00A33F30" w:rsidRDefault="00A33F30" w:rsidP="003701E8">
            <w:pPr>
              <w:jc w:val="right"/>
              <w:rPr>
                <w:bCs/>
                <w:sz w:val="18"/>
                <w:szCs w:val="18"/>
              </w:rPr>
            </w:pPr>
            <w:r w:rsidRPr="00A33F30">
              <w:rPr>
                <w:bCs/>
                <w:sz w:val="18"/>
                <w:szCs w:val="18"/>
              </w:rPr>
              <w:t>98,2</w:t>
            </w:r>
          </w:p>
        </w:tc>
        <w:tc>
          <w:tcPr>
            <w:tcW w:w="700" w:type="pct"/>
            <w:gridSpan w:val="2"/>
            <w:vAlign w:val="center"/>
            <w:hideMark/>
          </w:tcPr>
          <w:p w14:paraId="6722FB42" w14:textId="77777777" w:rsidR="00A33F30" w:rsidRPr="00A33F30" w:rsidRDefault="00A33F30" w:rsidP="003701E8">
            <w:pPr>
              <w:jc w:val="right"/>
              <w:rPr>
                <w:bCs/>
                <w:sz w:val="18"/>
                <w:szCs w:val="18"/>
              </w:rPr>
            </w:pPr>
            <w:r w:rsidRPr="00A33F30">
              <w:rPr>
                <w:bCs/>
                <w:sz w:val="18"/>
                <w:szCs w:val="18"/>
              </w:rPr>
              <w:t>85,2</w:t>
            </w:r>
          </w:p>
        </w:tc>
        <w:tc>
          <w:tcPr>
            <w:tcW w:w="809" w:type="pct"/>
            <w:vAlign w:val="center"/>
            <w:hideMark/>
          </w:tcPr>
          <w:p w14:paraId="440E0ED5" w14:textId="77777777" w:rsidR="00A33F30" w:rsidRPr="00A33F30" w:rsidRDefault="00A33F30" w:rsidP="003701E8">
            <w:pPr>
              <w:jc w:val="right"/>
              <w:rPr>
                <w:bCs/>
                <w:sz w:val="18"/>
                <w:szCs w:val="18"/>
              </w:rPr>
            </w:pPr>
            <w:r w:rsidRPr="00A33F30">
              <w:rPr>
                <w:bCs/>
                <w:sz w:val="18"/>
                <w:szCs w:val="18"/>
              </w:rPr>
              <w:t>100,4</w:t>
            </w:r>
          </w:p>
        </w:tc>
        <w:tc>
          <w:tcPr>
            <w:tcW w:w="661" w:type="pct"/>
            <w:vAlign w:val="center"/>
            <w:hideMark/>
          </w:tcPr>
          <w:p w14:paraId="6A5BE4E2" w14:textId="77777777" w:rsidR="00A33F30" w:rsidRPr="00A33F30" w:rsidRDefault="00A33F30" w:rsidP="003701E8">
            <w:pPr>
              <w:jc w:val="right"/>
              <w:rPr>
                <w:bCs/>
                <w:sz w:val="18"/>
                <w:szCs w:val="18"/>
              </w:rPr>
            </w:pPr>
            <w:r w:rsidRPr="00A33F30">
              <w:rPr>
                <w:bCs/>
                <w:sz w:val="18"/>
                <w:szCs w:val="18"/>
              </w:rPr>
              <w:t>103,9</w:t>
            </w:r>
          </w:p>
        </w:tc>
      </w:tr>
      <w:tr w:rsidR="003701E8" w:rsidRPr="00A33F30" w14:paraId="62D87C21" w14:textId="77777777" w:rsidTr="00970AE2">
        <w:trPr>
          <w:trHeight w:val="227"/>
        </w:trPr>
        <w:tc>
          <w:tcPr>
            <w:tcW w:w="659" w:type="pct"/>
            <w:vAlign w:val="center"/>
            <w:hideMark/>
          </w:tcPr>
          <w:p w14:paraId="610F5FBD" w14:textId="77777777" w:rsidR="00A33F30" w:rsidRPr="00A33F30" w:rsidRDefault="00A33F30" w:rsidP="00A33F30">
            <w:pPr>
              <w:rPr>
                <w:bCs/>
                <w:sz w:val="20"/>
                <w:szCs w:val="20"/>
              </w:rPr>
            </w:pPr>
            <w:r w:rsidRPr="00A33F30">
              <w:rPr>
                <w:bCs/>
                <w:sz w:val="20"/>
                <w:szCs w:val="20"/>
              </w:rPr>
              <w:t>Октябрь</w:t>
            </w:r>
          </w:p>
        </w:tc>
        <w:tc>
          <w:tcPr>
            <w:tcW w:w="724" w:type="pct"/>
            <w:vAlign w:val="center"/>
            <w:hideMark/>
          </w:tcPr>
          <w:p w14:paraId="25D8ADDA" w14:textId="77777777" w:rsidR="00A33F30" w:rsidRPr="00A33F30" w:rsidRDefault="00A33F30" w:rsidP="003701E8">
            <w:pPr>
              <w:jc w:val="right"/>
              <w:rPr>
                <w:bCs/>
                <w:sz w:val="18"/>
                <w:szCs w:val="18"/>
              </w:rPr>
            </w:pPr>
            <w:r w:rsidRPr="00A33F30">
              <w:rPr>
                <w:bCs/>
                <w:sz w:val="18"/>
                <w:szCs w:val="18"/>
              </w:rPr>
              <w:t>99,4</w:t>
            </w:r>
          </w:p>
        </w:tc>
        <w:tc>
          <w:tcPr>
            <w:tcW w:w="723" w:type="pct"/>
            <w:gridSpan w:val="2"/>
            <w:vAlign w:val="center"/>
            <w:hideMark/>
          </w:tcPr>
          <w:p w14:paraId="04925605" w14:textId="77777777" w:rsidR="00A33F30" w:rsidRPr="00A33F30" w:rsidRDefault="00A33F30" w:rsidP="003701E8">
            <w:pPr>
              <w:jc w:val="right"/>
              <w:rPr>
                <w:bCs/>
                <w:sz w:val="18"/>
                <w:szCs w:val="18"/>
              </w:rPr>
            </w:pPr>
            <w:r w:rsidRPr="00A33F30">
              <w:rPr>
                <w:bCs/>
                <w:sz w:val="18"/>
                <w:szCs w:val="18"/>
              </w:rPr>
              <w:t>96,0</w:t>
            </w:r>
          </w:p>
        </w:tc>
        <w:tc>
          <w:tcPr>
            <w:tcW w:w="723" w:type="pct"/>
            <w:gridSpan w:val="2"/>
            <w:vAlign w:val="center"/>
            <w:hideMark/>
          </w:tcPr>
          <w:p w14:paraId="7CFABEC7" w14:textId="77777777" w:rsidR="00A33F30" w:rsidRPr="00A33F30" w:rsidRDefault="00A33F30" w:rsidP="003701E8">
            <w:pPr>
              <w:jc w:val="right"/>
              <w:rPr>
                <w:bCs/>
                <w:sz w:val="18"/>
                <w:szCs w:val="18"/>
              </w:rPr>
            </w:pPr>
            <w:r w:rsidRPr="00A33F30">
              <w:rPr>
                <w:bCs/>
                <w:sz w:val="18"/>
                <w:szCs w:val="18"/>
              </w:rPr>
              <w:t>97,8</w:t>
            </w:r>
          </w:p>
        </w:tc>
        <w:tc>
          <w:tcPr>
            <w:tcW w:w="700" w:type="pct"/>
            <w:gridSpan w:val="2"/>
            <w:vAlign w:val="center"/>
            <w:hideMark/>
          </w:tcPr>
          <w:p w14:paraId="3A75C4A4" w14:textId="77777777" w:rsidR="00A33F30" w:rsidRPr="00A33F30" w:rsidRDefault="00A33F30" w:rsidP="003701E8">
            <w:pPr>
              <w:jc w:val="right"/>
              <w:rPr>
                <w:bCs/>
                <w:sz w:val="18"/>
                <w:szCs w:val="18"/>
              </w:rPr>
            </w:pPr>
            <w:r w:rsidRPr="00A33F30">
              <w:rPr>
                <w:bCs/>
                <w:sz w:val="18"/>
                <w:szCs w:val="18"/>
              </w:rPr>
              <w:t>87,5</w:t>
            </w:r>
          </w:p>
        </w:tc>
        <w:tc>
          <w:tcPr>
            <w:tcW w:w="809" w:type="pct"/>
            <w:vAlign w:val="center"/>
            <w:hideMark/>
          </w:tcPr>
          <w:p w14:paraId="5305943B" w14:textId="77777777" w:rsidR="00A33F30" w:rsidRPr="00A33F30" w:rsidRDefault="00A33F30" w:rsidP="003701E8">
            <w:pPr>
              <w:jc w:val="right"/>
              <w:rPr>
                <w:bCs/>
                <w:sz w:val="18"/>
                <w:szCs w:val="18"/>
              </w:rPr>
            </w:pPr>
            <w:r w:rsidRPr="00A33F30">
              <w:rPr>
                <w:bCs/>
                <w:sz w:val="18"/>
                <w:szCs w:val="18"/>
              </w:rPr>
              <w:t>100,9</w:t>
            </w:r>
          </w:p>
        </w:tc>
        <w:tc>
          <w:tcPr>
            <w:tcW w:w="661" w:type="pct"/>
            <w:vAlign w:val="center"/>
            <w:hideMark/>
          </w:tcPr>
          <w:p w14:paraId="18146E4F" w14:textId="77777777" w:rsidR="00A33F30" w:rsidRPr="00A33F30" w:rsidRDefault="00A33F30" w:rsidP="003701E8">
            <w:pPr>
              <w:jc w:val="right"/>
              <w:rPr>
                <w:bCs/>
                <w:sz w:val="18"/>
                <w:szCs w:val="18"/>
              </w:rPr>
            </w:pPr>
            <w:r w:rsidRPr="00A33F30">
              <w:rPr>
                <w:bCs/>
                <w:sz w:val="18"/>
                <w:szCs w:val="18"/>
              </w:rPr>
              <w:t>104,0</w:t>
            </w:r>
          </w:p>
        </w:tc>
      </w:tr>
      <w:tr w:rsidR="003701E8" w:rsidRPr="00A33F30" w14:paraId="26B22FD9" w14:textId="77777777" w:rsidTr="00970AE2">
        <w:trPr>
          <w:trHeight w:val="227"/>
        </w:trPr>
        <w:tc>
          <w:tcPr>
            <w:tcW w:w="659" w:type="pct"/>
            <w:tcBorders>
              <w:top w:val="nil"/>
              <w:left w:val="nil"/>
              <w:bottom w:val="single" w:sz="4" w:space="0" w:color="auto"/>
              <w:right w:val="nil"/>
            </w:tcBorders>
            <w:vAlign w:val="center"/>
            <w:hideMark/>
          </w:tcPr>
          <w:p w14:paraId="261ED701" w14:textId="77777777" w:rsidR="00A33F30" w:rsidRPr="00A33F30" w:rsidRDefault="00A33F30" w:rsidP="00A33F30">
            <w:pPr>
              <w:rPr>
                <w:bCs/>
                <w:sz w:val="20"/>
                <w:szCs w:val="20"/>
              </w:rPr>
            </w:pPr>
            <w:r w:rsidRPr="00A33F30">
              <w:rPr>
                <w:bCs/>
                <w:sz w:val="18"/>
                <w:szCs w:val="18"/>
              </w:rPr>
              <w:t>Ноябрь</w:t>
            </w:r>
          </w:p>
        </w:tc>
        <w:tc>
          <w:tcPr>
            <w:tcW w:w="724" w:type="pct"/>
            <w:tcBorders>
              <w:top w:val="nil"/>
              <w:left w:val="nil"/>
              <w:bottom w:val="single" w:sz="4" w:space="0" w:color="auto"/>
              <w:right w:val="nil"/>
            </w:tcBorders>
            <w:vAlign w:val="center"/>
            <w:hideMark/>
          </w:tcPr>
          <w:p w14:paraId="082B131D" w14:textId="77777777" w:rsidR="00A33F30" w:rsidRPr="00A33F30" w:rsidRDefault="00A33F30" w:rsidP="003701E8">
            <w:pPr>
              <w:jc w:val="right"/>
              <w:rPr>
                <w:bCs/>
                <w:sz w:val="18"/>
                <w:szCs w:val="18"/>
              </w:rPr>
            </w:pPr>
            <w:r w:rsidRPr="00A33F30">
              <w:rPr>
                <w:bCs/>
                <w:sz w:val="18"/>
                <w:szCs w:val="18"/>
              </w:rPr>
              <w:t>99,6</w:t>
            </w:r>
          </w:p>
        </w:tc>
        <w:tc>
          <w:tcPr>
            <w:tcW w:w="723" w:type="pct"/>
            <w:gridSpan w:val="2"/>
            <w:tcBorders>
              <w:top w:val="nil"/>
              <w:left w:val="nil"/>
              <w:bottom w:val="single" w:sz="4" w:space="0" w:color="auto"/>
              <w:right w:val="nil"/>
            </w:tcBorders>
            <w:vAlign w:val="center"/>
            <w:hideMark/>
          </w:tcPr>
          <w:p w14:paraId="7788F987" w14:textId="77777777" w:rsidR="00A33F30" w:rsidRPr="00A33F30" w:rsidRDefault="00A33F30" w:rsidP="003701E8">
            <w:pPr>
              <w:jc w:val="right"/>
              <w:rPr>
                <w:bCs/>
                <w:sz w:val="18"/>
                <w:szCs w:val="18"/>
              </w:rPr>
            </w:pPr>
            <w:r w:rsidRPr="00A33F30">
              <w:rPr>
                <w:bCs/>
                <w:sz w:val="18"/>
                <w:szCs w:val="18"/>
              </w:rPr>
              <w:t>101,5</w:t>
            </w:r>
          </w:p>
        </w:tc>
        <w:tc>
          <w:tcPr>
            <w:tcW w:w="723" w:type="pct"/>
            <w:gridSpan w:val="2"/>
            <w:tcBorders>
              <w:top w:val="nil"/>
              <w:left w:val="nil"/>
              <w:bottom w:val="single" w:sz="4" w:space="0" w:color="auto"/>
              <w:right w:val="nil"/>
            </w:tcBorders>
            <w:vAlign w:val="center"/>
            <w:hideMark/>
          </w:tcPr>
          <w:p w14:paraId="5CD9A082" w14:textId="77777777" w:rsidR="00A33F30" w:rsidRPr="00A33F30" w:rsidRDefault="00A33F30" w:rsidP="003701E8">
            <w:pPr>
              <w:jc w:val="right"/>
              <w:rPr>
                <w:bCs/>
                <w:sz w:val="18"/>
                <w:szCs w:val="18"/>
              </w:rPr>
            </w:pPr>
            <w:r w:rsidRPr="00A33F30">
              <w:rPr>
                <w:bCs/>
                <w:sz w:val="18"/>
                <w:szCs w:val="18"/>
              </w:rPr>
              <w:t>98,1</w:t>
            </w:r>
          </w:p>
        </w:tc>
        <w:tc>
          <w:tcPr>
            <w:tcW w:w="700" w:type="pct"/>
            <w:gridSpan w:val="2"/>
            <w:tcBorders>
              <w:top w:val="nil"/>
              <w:left w:val="nil"/>
              <w:bottom w:val="single" w:sz="4" w:space="0" w:color="auto"/>
              <w:right w:val="nil"/>
            </w:tcBorders>
            <w:vAlign w:val="center"/>
            <w:hideMark/>
          </w:tcPr>
          <w:p w14:paraId="23EF8DCB" w14:textId="77777777" w:rsidR="00A33F30" w:rsidRPr="00A33F30" w:rsidRDefault="00A33F30" w:rsidP="003701E8">
            <w:pPr>
              <w:jc w:val="right"/>
              <w:rPr>
                <w:bCs/>
                <w:sz w:val="18"/>
                <w:szCs w:val="18"/>
              </w:rPr>
            </w:pPr>
            <w:r w:rsidRPr="00A33F30">
              <w:rPr>
                <w:bCs/>
                <w:sz w:val="18"/>
                <w:szCs w:val="18"/>
              </w:rPr>
              <w:t>99,0</w:t>
            </w:r>
          </w:p>
        </w:tc>
        <w:tc>
          <w:tcPr>
            <w:tcW w:w="809" w:type="pct"/>
            <w:tcBorders>
              <w:top w:val="nil"/>
              <w:left w:val="nil"/>
              <w:bottom w:val="single" w:sz="4" w:space="0" w:color="auto"/>
              <w:right w:val="nil"/>
            </w:tcBorders>
            <w:vAlign w:val="center"/>
            <w:hideMark/>
          </w:tcPr>
          <w:p w14:paraId="381F742C" w14:textId="77777777" w:rsidR="00A33F30" w:rsidRPr="00A33F30" w:rsidRDefault="00A33F30" w:rsidP="003701E8">
            <w:pPr>
              <w:jc w:val="right"/>
              <w:rPr>
                <w:bCs/>
                <w:sz w:val="18"/>
                <w:szCs w:val="18"/>
              </w:rPr>
            </w:pPr>
            <w:r w:rsidRPr="00A33F30">
              <w:rPr>
                <w:bCs/>
                <w:sz w:val="18"/>
                <w:szCs w:val="18"/>
              </w:rPr>
              <w:t>101,1</w:t>
            </w:r>
          </w:p>
        </w:tc>
        <w:tc>
          <w:tcPr>
            <w:tcW w:w="661" w:type="pct"/>
            <w:tcBorders>
              <w:top w:val="nil"/>
              <w:left w:val="nil"/>
              <w:bottom w:val="single" w:sz="4" w:space="0" w:color="auto"/>
              <w:right w:val="nil"/>
            </w:tcBorders>
            <w:vAlign w:val="center"/>
            <w:hideMark/>
          </w:tcPr>
          <w:p w14:paraId="29B88424" w14:textId="77777777" w:rsidR="00A33F30" w:rsidRPr="00A33F30" w:rsidRDefault="00A33F30" w:rsidP="003701E8">
            <w:pPr>
              <w:jc w:val="right"/>
              <w:rPr>
                <w:bCs/>
                <w:sz w:val="18"/>
                <w:szCs w:val="18"/>
              </w:rPr>
            </w:pPr>
            <w:r w:rsidRPr="00A33F30">
              <w:rPr>
                <w:bCs/>
                <w:sz w:val="18"/>
                <w:szCs w:val="18"/>
              </w:rPr>
              <w:t>103,9</w:t>
            </w:r>
          </w:p>
        </w:tc>
      </w:tr>
    </w:tbl>
    <w:p w14:paraId="1CE25859" w14:textId="77777777" w:rsidR="00A33F30" w:rsidRPr="00A33F30" w:rsidRDefault="00A33F30" w:rsidP="00A33F30">
      <w:pPr>
        <w:rPr>
          <w:bCs/>
        </w:rPr>
      </w:pPr>
    </w:p>
    <w:p w14:paraId="43E7F9E0" w14:textId="4CD56815" w:rsidR="00A33F30" w:rsidRPr="00A33F30" w:rsidRDefault="00A33F30" w:rsidP="00770235">
      <w:pPr>
        <w:ind w:firstLine="708"/>
        <w:jc w:val="both"/>
        <w:rPr>
          <w:bCs/>
          <w:lang w:val="ky-KG"/>
        </w:rPr>
      </w:pPr>
      <w:r w:rsidRPr="00A33F30">
        <w:rPr>
          <w:bCs/>
        </w:rPr>
        <w:t xml:space="preserve">2023-жылдын </w:t>
      </w:r>
      <w:r w:rsidRPr="00A33F30">
        <w:rPr>
          <w:lang w:val="ky-KG"/>
        </w:rPr>
        <w:t xml:space="preserve">ноябрына </w:t>
      </w:r>
      <w:proofErr w:type="spellStart"/>
      <w:r w:rsidRPr="00A33F30">
        <w:rPr>
          <w:bCs/>
        </w:rPr>
        <w:t>салыштырганда</w:t>
      </w:r>
      <w:proofErr w:type="spellEnd"/>
      <w:r w:rsidRPr="00A33F30">
        <w:rPr>
          <w:bCs/>
          <w:lang w:val="ky-KG"/>
        </w:rPr>
        <w:t xml:space="preserve"> буудайдын – </w:t>
      </w:r>
      <w:r w:rsidRPr="00A33F30">
        <w:rPr>
          <w:lang w:val="ky-KG"/>
        </w:rPr>
        <w:t xml:space="preserve">8,9 </w:t>
      </w:r>
      <w:r w:rsidRPr="00A33F30">
        <w:rPr>
          <w:bCs/>
          <w:lang w:val="ky-KG"/>
        </w:rPr>
        <w:t xml:space="preserve">пайызга, картошканын – </w:t>
      </w:r>
      <w:r w:rsidRPr="00A33F30">
        <w:rPr>
          <w:lang w:val="ky-KG"/>
        </w:rPr>
        <w:t xml:space="preserve">13,8 </w:t>
      </w:r>
      <w:r w:rsidRPr="00A33F30">
        <w:rPr>
          <w:bCs/>
          <w:lang w:val="ky-KG"/>
        </w:rPr>
        <w:t>пайызга бааларынын т</w:t>
      </w:r>
      <w:r w:rsidRPr="00A33F30">
        <w:rPr>
          <w:lang w:val="ky-KG"/>
        </w:rPr>
        <w:t>ө</w:t>
      </w:r>
      <w:r w:rsidRPr="00A33F30">
        <w:rPr>
          <w:bCs/>
          <w:lang w:val="ky-KG"/>
        </w:rPr>
        <w:t>м</w:t>
      </w:r>
      <w:r w:rsidRPr="00A33F30">
        <w:rPr>
          <w:lang w:val="ky-KG"/>
        </w:rPr>
        <w:t>ө</w:t>
      </w:r>
      <w:r w:rsidRPr="00A33F30">
        <w:rPr>
          <w:bCs/>
          <w:lang w:val="ky-KG"/>
        </w:rPr>
        <w:t>нд</w:t>
      </w:r>
      <w:r w:rsidRPr="00A33F30">
        <w:rPr>
          <w:lang w:val="ky-KG"/>
        </w:rPr>
        <w:t>ө</w:t>
      </w:r>
      <w:r w:rsidRPr="00A33F30">
        <w:rPr>
          <w:bCs/>
          <w:lang w:val="ky-KG"/>
        </w:rPr>
        <w:t>ш</w:t>
      </w:r>
      <w:r w:rsidRPr="00A33F30">
        <w:rPr>
          <w:lang w:val="ky-KG"/>
        </w:rPr>
        <w:t>ү</w:t>
      </w:r>
      <w:r w:rsidRPr="00A33F30">
        <w:rPr>
          <w:bCs/>
          <w:lang w:val="ky-KG"/>
        </w:rPr>
        <w:t xml:space="preserve"> </w:t>
      </w:r>
      <w:proofErr w:type="gramStart"/>
      <w:r w:rsidRPr="00A33F30">
        <w:rPr>
          <w:bCs/>
          <w:lang w:val="ky-KG"/>
        </w:rPr>
        <w:t>белгиленди</w:t>
      </w:r>
      <w:r w:rsidRPr="00A33F30">
        <w:rPr>
          <w:lang w:val="ky-KG"/>
        </w:rPr>
        <w:t>.М</w:t>
      </w:r>
      <w:r w:rsidRPr="00A33F30">
        <w:rPr>
          <w:bCs/>
          <w:lang w:val="ky-KG"/>
        </w:rPr>
        <w:t>уну</w:t>
      </w:r>
      <w:proofErr w:type="gramEnd"/>
      <w:r w:rsidRPr="00A33F30">
        <w:rPr>
          <w:bCs/>
          <w:lang w:val="ky-KG"/>
        </w:rPr>
        <w:t xml:space="preserve"> менен катар, жашылчалардын </w:t>
      </w:r>
      <w:r w:rsidRPr="00A33F30">
        <w:rPr>
          <w:lang w:val="ky-KG"/>
        </w:rPr>
        <w:t xml:space="preserve">– </w:t>
      </w:r>
      <w:r w:rsidRPr="00A33F30">
        <w:rPr>
          <w:bCs/>
          <w:lang w:val="ky-KG"/>
        </w:rPr>
        <w:t>5,8 пайызга, эттин (тир</w:t>
      </w:r>
      <w:r w:rsidRPr="00A33F30">
        <w:rPr>
          <w:lang w:val="ky-KG"/>
        </w:rPr>
        <w:t>үү</w:t>
      </w:r>
      <w:r w:rsidRPr="00A33F30">
        <w:rPr>
          <w:bCs/>
          <w:lang w:val="ky-KG"/>
        </w:rPr>
        <w:t>л</w:t>
      </w:r>
      <w:r w:rsidRPr="00A33F30">
        <w:rPr>
          <w:lang w:val="ky-KG"/>
        </w:rPr>
        <w:t>ө</w:t>
      </w:r>
      <w:r w:rsidRPr="00A33F30">
        <w:rPr>
          <w:bCs/>
          <w:lang w:val="ky-KG"/>
        </w:rPr>
        <w:t xml:space="preserve">й салмакта) - 0,5 пайызга, </w:t>
      </w:r>
      <w:r w:rsidRPr="00A33F30">
        <w:rPr>
          <w:lang w:val="ky-KG"/>
        </w:rPr>
        <w:t xml:space="preserve">жумуртканын - 8,7 </w:t>
      </w:r>
      <w:r w:rsidRPr="00A33F30">
        <w:rPr>
          <w:bCs/>
          <w:lang w:val="ky-KG"/>
        </w:rPr>
        <w:t xml:space="preserve">пайызга жана </w:t>
      </w:r>
      <w:r w:rsidRPr="00A33F30">
        <w:rPr>
          <w:lang w:val="ky-KG"/>
        </w:rPr>
        <w:t xml:space="preserve">сүттүн – </w:t>
      </w:r>
      <w:r w:rsidRPr="00A33F30">
        <w:rPr>
          <w:bCs/>
          <w:lang w:val="ky-KG"/>
        </w:rPr>
        <w:t>1,0 пайызга баалары</w:t>
      </w:r>
      <w:r w:rsidRPr="00A33F30">
        <w:rPr>
          <w:lang w:val="ky-KG"/>
        </w:rPr>
        <w:t xml:space="preserve"> өстү. </w:t>
      </w:r>
    </w:p>
    <w:p w14:paraId="2DFA8285" w14:textId="77777777" w:rsidR="003701E8" w:rsidRDefault="003701E8" w:rsidP="00A33F30">
      <w:pPr>
        <w:tabs>
          <w:tab w:val="left" w:pos="2160"/>
        </w:tabs>
        <w:ind w:left="1361" w:hanging="1361"/>
        <w:rPr>
          <w:b/>
          <w:bCs/>
          <w:lang w:val="ky-KG"/>
        </w:rPr>
      </w:pPr>
    </w:p>
    <w:p w14:paraId="3C12F566" w14:textId="06CAD282" w:rsidR="00A33F30" w:rsidRPr="00A33F30" w:rsidRDefault="00126261" w:rsidP="00A33F30">
      <w:pPr>
        <w:tabs>
          <w:tab w:val="left" w:pos="2160"/>
        </w:tabs>
        <w:ind w:left="1361" w:hanging="1361"/>
        <w:rPr>
          <w:b/>
          <w:bCs/>
          <w:lang w:val="ky-KG"/>
        </w:rPr>
      </w:pPr>
      <w:r>
        <w:rPr>
          <w:b/>
          <w:bCs/>
          <w:lang w:val="ky-KG"/>
        </w:rPr>
        <w:t>6</w:t>
      </w:r>
      <w:r w:rsidR="00A33F30" w:rsidRPr="00A33F30">
        <w:rPr>
          <w:b/>
          <w:bCs/>
          <w:lang w:val="ky-KG"/>
        </w:rPr>
        <w:t>2-таблица: 2024-жылдагы айыл чарба продукцияларынын айрым т</w:t>
      </w:r>
      <w:r w:rsidR="00A33F30" w:rsidRPr="00A33F30">
        <w:rPr>
          <w:bCs/>
          <w:lang w:val="ky-KG"/>
        </w:rPr>
        <w:t>ү</w:t>
      </w:r>
      <w:r w:rsidR="00A33F30" w:rsidRPr="00A33F30">
        <w:rPr>
          <w:b/>
          <w:bCs/>
          <w:lang w:val="ky-KG"/>
        </w:rPr>
        <w:t xml:space="preserve">рлөрүн </w:t>
      </w:r>
      <w:r w:rsidR="00A33F30" w:rsidRPr="00A33F30">
        <w:rPr>
          <w:b/>
          <w:lang w:val="ky-KG"/>
        </w:rPr>
        <w:t>өндүрүүчүлөрдүн</w:t>
      </w:r>
      <w:r w:rsidR="00A33F30" w:rsidRPr="00A33F30">
        <w:rPr>
          <w:b/>
          <w:bCs/>
          <w:lang w:val="ky-KG"/>
        </w:rPr>
        <w:t xml:space="preserve"> бааларынын индекстери</w:t>
      </w:r>
    </w:p>
    <w:p w14:paraId="3E5D2ADD" w14:textId="77777777" w:rsidR="00A33F30" w:rsidRPr="00A33F30" w:rsidRDefault="00A33F30" w:rsidP="000B53B6">
      <w:pPr>
        <w:tabs>
          <w:tab w:val="left" w:pos="2160"/>
        </w:tabs>
        <w:spacing w:after="120"/>
        <w:ind w:left="1361" w:hanging="102"/>
        <w:rPr>
          <w:b/>
          <w:bCs/>
          <w:sz w:val="20"/>
          <w:szCs w:val="20"/>
        </w:rPr>
      </w:pPr>
      <w:r w:rsidRPr="00A33F30">
        <w:rPr>
          <w:i/>
          <w:sz w:val="20"/>
          <w:szCs w:val="20"/>
          <w:lang w:val="ky-KG"/>
        </w:rPr>
        <w:t>(пайыз менен)</w:t>
      </w:r>
    </w:p>
    <w:tbl>
      <w:tblPr>
        <w:tblW w:w="5000" w:type="pct"/>
        <w:tblLook w:val="04A0" w:firstRow="1" w:lastRow="0" w:firstColumn="1" w:lastColumn="0" w:noHBand="0" w:noVBand="1"/>
      </w:tblPr>
      <w:tblGrid>
        <w:gridCol w:w="1732"/>
        <w:gridCol w:w="1135"/>
        <w:gridCol w:w="1047"/>
        <w:gridCol w:w="1087"/>
        <w:gridCol w:w="1226"/>
        <w:gridCol w:w="1363"/>
        <w:gridCol w:w="824"/>
        <w:gridCol w:w="1224"/>
      </w:tblGrid>
      <w:tr w:rsidR="00A33F30" w:rsidRPr="00A33F30" w14:paraId="0A147CF5" w14:textId="77777777" w:rsidTr="00970AE2">
        <w:trPr>
          <w:trHeight w:val="616"/>
          <w:tblHeader/>
        </w:trPr>
        <w:tc>
          <w:tcPr>
            <w:tcW w:w="899" w:type="pct"/>
            <w:tcBorders>
              <w:top w:val="single" w:sz="4" w:space="0" w:color="auto"/>
              <w:left w:val="nil"/>
              <w:bottom w:val="single" w:sz="4" w:space="0" w:color="auto"/>
              <w:right w:val="nil"/>
            </w:tcBorders>
          </w:tcPr>
          <w:p w14:paraId="17422DD7" w14:textId="77777777" w:rsidR="00A33F30" w:rsidRPr="00A33F30" w:rsidRDefault="00A33F30" w:rsidP="00A33F30">
            <w:pPr>
              <w:rPr>
                <w:b/>
                <w:bCs/>
                <w:sz w:val="20"/>
                <w:szCs w:val="20"/>
              </w:rPr>
            </w:pPr>
          </w:p>
        </w:tc>
        <w:tc>
          <w:tcPr>
            <w:tcW w:w="589" w:type="pct"/>
            <w:tcBorders>
              <w:top w:val="single" w:sz="4" w:space="0" w:color="auto"/>
              <w:left w:val="nil"/>
              <w:bottom w:val="single" w:sz="4" w:space="0" w:color="auto"/>
              <w:right w:val="nil"/>
            </w:tcBorders>
            <w:hideMark/>
          </w:tcPr>
          <w:p w14:paraId="60E54481" w14:textId="77777777" w:rsidR="00A33F30" w:rsidRPr="00A33F30" w:rsidRDefault="00A33F30" w:rsidP="005F2BB7">
            <w:pPr>
              <w:jc w:val="right"/>
              <w:rPr>
                <w:b/>
                <w:bCs/>
                <w:sz w:val="20"/>
                <w:szCs w:val="20"/>
                <w:lang w:val="ky-KG"/>
              </w:rPr>
            </w:pPr>
            <w:r w:rsidRPr="00A33F30">
              <w:rPr>
                <w:b/>
                <w:bCs/>
                <w:sz w:val="20"/>
                <w:szCs w:val="20"/>
                <w:lang w:val="ky-KG"/>
              </w:rPr>
              <w:t>Дан</w:t>
            </w:r>
          </w:p>
          <w:p w14:paraId="5681F9EE" w14:textId="77777777" w:rsidR="00A33F30" w:rsidRPr="00A33F30" w:rsidRDefault="00A33F30" w:rsidP="005F2BB7">
            <w:pPr>
              <w:jc w:val="right"/>
              <w:rPr>
                <w:b/>
                <w:bCs/>
                <w:sz w:val="20"/>
                <w:szCs w:val="20"/>
                <w:lang w:val="ky-KG"/>
              </w:rPr>
            </w:pPr>
            <w:r w:rsidRPr="00A33F30">
              <w:rPr>
                <w:b/>
                <w:bCs/>
                <w:sz w:val="20"/>
                <w:szCs w:val="20"/>
                <w:lang w:val="ky-KG"/>
              </w:rPr>
              <w:t>бардыгы</w:t>
            </w:r>
          </w:p>
        </w:tc>
        <w:tc>
          <w:tcPr>
            <w:tcW w:w="543" w:type="pct"/>
            <w:tcBorders>
              <w:top w:val="single" w:sz="4" w:space="0" w:color="auto"/>
              <w:left w:val="nil"/>
              <w:bottom w:val="single" w:sz="4" w:space="0" w:color="auto"/>
              <w:right w:val="nil"/>
            </w:tcBorders>
            <w:hideMark/>
          </w:tcPr>
          <w:p w14:paraId="535DFCF8" w14:textId="77777777" w:rsidR="00A33F30" w:rsidRPr="00A33F30" w:rsidRDefault="00A33F30" w:rsidP="005F2BB7">
            <w:pPr>
              <w:jc w:val="right"/>
              <w:rPr>
                <w:b/>
                <w:bCs/>
                <w:sz w:val="20"/>
                <w:szCs w:val="20"/>
                <w:lang w:val="ky-KG"/>
              </w:rPr>
            </w:pPr>
            <w:r w:rsidRPr="00A33F30">
              <w:rPr>
                <w:b/>
                <w:bCs/>
                <w:sz w:val="20"/>
                <w:szCs w:val="20"/>
                <w:lang w:val="ky-KG"/>
              </w:rPr>
              <w:t>Буудай</w:t>
            </w:r>
          </w:p>
        </w:tc>
        <w:tc>
          <w:tcPr>
            <w:tcW w:w="564" w:type="pct"/>
            <w:tcBorders>
              <w:top w:val="single" w:sz="4" w:space="0" w:color="auto"/>
              <w:left w:val="nil"/>
              <w:bottom w:val="single" w:sz="4" w:space="0" w:color="auto"/>
              <w:right w:val="nil"/>
            </w:tcBorders>
            <w:hideMark/>
          </w:tcPr>
          <w:p w14:paraId="57BEAA4E" w14:textId="77777777" w:rsidR="00A33F30" w:rsidRPr="00A33F30" w:rsidRDefault="00A33F30" w:rsidP="005F2BB7">
            <w:pPr>
              <w:jc w:val="right"/>
              <w:rPr>
                <w:b/>
                <w:bCs/>
                <w:sz w:val="20"/>
                <w:szCs w:val="20"/>
                <w:lang w:val="ky-KG"/>
              </w:rPr>
            </w:pPr>
            <w:r w:rsidRPr="00A33F30">
              <w:rPr>
                <w:b/>
                <w:bCs/>
                <w:sz w:val="20"/>
                <w:szCs w:val="20"/>
                <w:lang w:val="ky-KG"/>
              </w:rPr>
              <w:t>Жашыл-</w:t>
            </w:r>
          </w:p>
          <w:p w14:paraId="489867F9" w14:textId="77777777" w:rsidR="00A33F30" w:rsidRPr="00A33F30" w:rsidRDefault="00A33F30" w:rsidP="005F2BB7">
            <w:pPr>
              <w:jc w:val="right"/>
              <w:rPr>
                <w:b/>
                <w:bCs/>
                <w:sz w:val="20"/>
                <w:szCs w:val="20"/>
                <w:lang w:val="ky-KG"/>
              </w:rPr>
            </w:pPr>
            <w:r w:rsidRPr="00A33F30">
              <w:rPr>
                <w:b/>
                <w:bCs/>
                <w:sz w:val="20"/>
                <w:szCs w:val="20"/>
                <w:lang w:val="ky-KG"/>
              </w:rPr>
              <w:t>чалар</w:t>
            </w:r>
          </w:p>
        </w:tc>
        <w:tc>
          <w:tcPr>
            <w:tcW w:w="636" w:type="pct"/>
            <w:tcBorders>
              <w:top w:val="single" w:sz="4" w:space="0" w:color="auto"/>
              <w:left w:val="nil"/>
              <w:bottom w:val="single" w:sz="4" w:space="0" w:color="auto"/>
              <w:right w:val="nil"/>
            </w:tcBorders>
            <w:hideMark/>
          </w:tcPr>
          <w:p w14:paraId="19D99C0B" w14:textId="77777777" w:rsidR="00A33F30" w:rsidRPr="00A33F30" w:rsidRDefault="00A33F30" w:rsidP="005F2BB7">
            <w:pPr>
              <w:jc w:val="right"/>
              <w:rPr>
                <w:b/>
                <w:bCs/>
                <w:sz w:val="20"/>
                <w:szCs w:val="20"/>
                <w:lang w:val="ky-KG"/>
              </w:rPr>
            </w:pPr>
            <w:r w:rsidRPr="00A33F30">
              <w:rPr>
                <w:b/>
                <w:bCs/>
                <w:sz w:val="20"/>
                <w:szCs w:val="20"/>
                <w:lang w:val="ky-KG"/>
              </w:rPr>
              <w:t>Картошка</w:t>
            </w:r>
          </w:p>
        </w:tc>
        <w:tc>
          <w:tcPr>
            <w:tcW w:w="707" w:type="pct"/>
            <w:tcBorders>
              <w:top w:val="single" w:sz="4" w:space="0" w:color="auto"/>
              <w:left w:val="nil"/>
              <w:bottom w:val="single" w:sz="4" w:space="0" w:color="auto"/>
              <w:right w:val="nil"/>
            </w:tcBorders>
            <w:hideMark/>
          </w:tcPr>
          <w:p w14:paraId="4C440AA4" w14:textId="77777777" w:rsidR="00A33F30" w:rsidRPr="00A33F30" w:rsidRDefault="00A33F30" w:rsidP="005F2BB7">
            <w:pPr>
              <w:jc w:val="right"/>
              <w:rPr>
                <w:b/>
                <w:bCs/>
                <w:sz w:val="20"/>
                <w:szCs w:val="20"/>
                <w:lang w:val="ky-KG"/>
              </w:rPr>
            </w:pPr>
            <w:r w:rsidRPr="00A33F30">
              <w:rPr>
                <w:b/>
                <w:bCs/>
                <w:sz w:val="20"/>
                <w:szCs w:val="20"/>
                <w:lang w:val="ky-KG"/>
              </w:rPr>
              <w:t xml:space="preserve">Эт </w:t>
            </w:r>
            <w:r w:rsidRPr="00A33F30">
              <w:rPr>
                <w:b/>
                <w:bCs/>
                <w:color w:val="000000"/>
                <w:sz w:val="20"/>
                <w:szCs w:val="20"/>
                <w:lang w:val="ky-KG"/>
              </w:rPr>
              <w:t>(тирүүлөй салмакта)</w:t>
            </w:r>
          </w:p>
        </w:tc>
        <w:tc>
          <w:tcPr>
            <w:tcW w:w="427" w:type="pct"/>
            <w:tcBorders>
              <w:top w:val="single" w:sz="4" w:space="0" w:color="auto"/>
              <w:left w:val="nil"/>
              <w:bottom w:val="single" w:sz="4" w:space="0" w:color="auto"/>
              <w:right w:val="nil"/>
            </w:tcBorders>
            <w:hideMark/>
          </w:tcPr>
          <w:p w14:paraId="69591BB4" w14:textId="77777777" w:rsidR="00A33F30" w:rsidRPr="00A33F30" w:rsidRDefault="00A33F30" w:rsidP="005F2BB7">
            <w:pPr>
              <w:jc w:val="right"/>
              <w:rPr>
                <w:b/>
                <w:bCs/>
                <w:sz w:val="20"/>
                <w:szCs w:val="20"/>
                <w:lang w:val="ky-KG"/>
              </w:rPr>
            </w:pPr>
            <w:r w:rsidRPr="00A33F30">
              <w:rPr>
                <w:b/>
                <w:bCs/>
                <w:sz w:val="20"/>
                <w:szCs w:val="20"/>
                <w:lang w:val="ky-KG"/>
              </w:rPr>
              <w:t>Чийки сүт</w:t>
            </w:r>
          </w:p>
        </w:tc>
        <w:tc>
          <w:tcPr>
            <w:tcW w:w="635" w:type="pct"/>
            <w:tcBorders>
              <w:top w:val="single" w:sz="4" w:space="0" w:color="auto"/>
              <w:left w:val="nil"/>
              <w:bottom w:val="single" w:sz="4" w:space="0" w:color="auto"/>
              <w:right w:val="nil"/>
            </w:tcBorders>
            <w:hideMark/>
          </w:tcPr>
          <w:p w14:paraId="1A88B856" w14:textId="77777777" w:rsidR="00A33F30" w:rsidRPr="00A33F30" w:rsidRDefault="00A33F30" w:rsidP="005F2BB7">
            <w:pPr>
              <w:keepNext/>
              <w:spacing w:line="200" w:lineRule="exact"/>
              <w:jc w:val="right"/>
              <w:outlineLvl w:val="4"/>
              <w:rPr>
                <w:b/>
                <w:sz w:val="20"/>
                <w:szCs w:val="20"/>
                <w:lang w:val="ky-KG"/>
              </w:rPr>
            </w:pPr>
            <w:r w:rsidRPr="00A33F30">
              <w:rPr>
                <w:b/>
                <w:sz w:val="20"/>
                <w:szCs w:val="20"/>
                <w:lang w:val="ky-KG"/>
              </w:rPr>
              <w:t>Жумуртка</w:t>
            </w:r>
          </w:p>
        </w:tc>
      </w:tr>
      <w:tr w:rsidR="00A33F30" w:rsidRPr="00A33F30" w14:paraId="6127EA91" w14:textId="77777777" w:rsidTr="00620BCA">
        <w:trPr>
          <w:trHeight w:val="228"/>
        </w:trPr>
        <w:tc>
          <w:tcPr>
            <w:tcW w:w="5000" w:type="pct"/>
            <w:gridSpan w:val="8"/>
            <w:tcBorders>
              <w:top w:val="single" w:sz="4" w:space="0" w:color="auto"/>
              <w:left w:val="nil"/>
              <w:bottom w:val="nil"/>
              <w:right w:val="nil"/>
            </w:tcBorders>
            <w:hideMark/>
          </w:tcPr>
          <w:p w14:paraId="4F0A81F1" w14:textId="3F359CBD" w:rsidR="00A33F30" w:rsidRPr="00A33F30" w:rsidRDefault="00A33F30" w:rsidP="003701E8">
            <w:pPr>
              <w:keepNext/>
              <w:spacing w:line="200" w:lineRule="exact"/>
              <w:jc w:val="center"/>
              <w:outlineLvl w:val="4"/>
              <w:rPr>
                <w:b/>
                <w:i/>
                <w:sz w:val="20"/>
                <w:szCs w:val="20"/>
              </w:rPr>
            </w:pPr>
            <w:r w:rsidRPr="00A33F30">
              <w:rPr>
                <w:b/>
                <w:bCs/>
                <w:i/>
                <w:sz w:val="20"/>
                <w:szCs w:val="20"/>
                <w:lang w:val="ky-KG"/>
              </w:rPr>
              <w:t>Мурунку айга карата</w:t>
            </w:r>
          </w:p>
        </w:tc>
      </w:tr>
      <w:tr w:rsidR="00A33F30" w:rsidRPr="00A33F30" w14:paraId="6A1CD639" w14:textId="77777777" w:rsidTr="00970AE2">
        <w:trPr>
          <w:cantSplit/>
        </w:trPr>
        <w:tc>
          <w:tcPr>
            <w:tcW w:w="899" w:type="pct"/>
            <w:hideMark/>
          </w:tcPr>
          <w:p w14:paraId="535EABB8" w14:textId="77777777" w:rsidR="00A33F30" w:rsidRPr="00A33F30" w:rsidRDefault="00A33F30" w:rsidP="00A33F30">
            <w:pPr>
              <w:rPr>
                <w:bCs/>
                <w:sz w:val="20"/>
                <w:szCs w:val="20"/>
              </w:rPr>
            </w:pPr>
            <w:r w:rsidRPr="00A33F30">
              <w:rPr>
                <w:bCs/>
                <w:sz w:val="20"/>
                <w:szCs w:val="20"/>
              </w:rPr>
              <w:t>Январь</w:t>
            </w:r>
          </w:p>
        </w:tc>
        <w:tc>
          <w:tcPr>
            <w:tcW w:w="589" w:type="pct"/>
            <w:hideMark/>
          </w:tcPr>
          <w:p w14:paraId="71EE9306" w14:textId="77777777" w:rsidR="00A33F30" w:rsidRPr="00A33F30" w:rsidRDefault="00A33F30" w:rsidP="00A33F30">
            <w:pPr>
              <w:jc w:val="right"/>
              <w:rPr>
                <w:bCs/>
                <w:sz w:val="20"/>
                <w:szCs w:val="20"/>
              </w:rPr>
            </w:pPr>
            <w:r w:rsidRPr="00A33F30">
              <w:rPr>
                <w:bCs/>
                <w:sz w:val="20"/>
                <w:szCs w:val="20"/>
              </w:rPr>
              <w:t>100,7</w:t>
            </w:r>
          </w:p>
        </w:tc>
        <w:tc>
          <w:tcPr>
            <w:tcW w:w="543" w:type="pct"/>
            <w:hideMark/>
          </w:tcPr>
          <w:p w14:paraId="688B3D92" w14:textId="77777777" w:rsidR="00A33F30" w:rsidRPr="00A33F30" w:rsidRDefault="00A33F30" w:rsidP="00A33F30">
            <w:pPr>
              <w:jc w:val="right"/>
              <w:rPr>
                <w:bCs/>
                <w:sz w:val="20"/>
                <w:szCs w:val="20"/>
              </w:rPr>
            </w:pPr>
            <w:r w:rsidRPr="00A33F30">
              <w:rPr>
                <w:bCs/>
                <w:sz w:val="20"/>
                <w:szCs w:val="20"/>
              </w:rPr>
              <w:t>100,7</w:t>
            </w:r>
          </w:p>
        </w:tc>
        <w:tc>
          <w:tcPr>
            <w:tcW w:w="564" w:type="pct"/>
            <w:hideMark/>
          </w:tcPr>
          <w:p w14:paraId="40C5F590" w14:textId="77777777" w:rsidR="00A33F30" w:rsidRPr="00A33F30" w:rsidRDefault="00A33F30" w:rsidP="00A33F30">
            <w:pPr>
              <w:jc w:val="right"/>
              <w:rPr>
                <w:bCs/>
                <w:sz w:val="20"/>
                <w:szCs w:val="20"/>
              </w:rPr>
            </w:pPr>
            <w:r w:rsidRPr="00A33F30">
              <w:rPr>
                <w:bCs/>
                <w:sz w:val="20"/>
                <w:szCs w:val="20"/>
              </w:rPr>
              <w:t>107,8</w:t>
            </w:r>
          </w:p>
        </w:tc>
        <w:tc>
          <w:tcPr>
            <w:tcW w:w="636" w:type="pct"/>
            <w:hideMark/>
          </w:tcPr>
          <w:p w14:paraId="056A61E5" w14:textId="77777777" w:rsidR="00A33F30" w:rsidRPr="00A33F30" w:rsidRDefault="00A33F30" w:rsidP="00A33F30">
            <w:pPr>
              <w:jc w:val="right"/>
              <w:rPr>
                <w:bCs/>
                <w:sz w:val="20"/>
                <w:szCs w:val="20"/>
              </w:rPr>
            </w:pPr>
            <w:r w:rsidRPr="00A33F30">
              <w:rPr>
                <w:bCs/>
                <w:sz w:val="20"/>
                <w:szCs w:val="20"/>
              </w:rPr>
              <w:t>101,7</w:t>
            </w:r>
          </w:p>
        </w:tc>
        <w:tc>
          <w:tcPr>
            <w:tcW w:w="707" w:type="pct"/>
            <w:hideMark/>
          </w:tcPr>
          <w:p w14:paraId="5D3A33BB" w14:textId="77777777" w:rsidR="00A33F30" w:rsidRPr="00A33F30" w:rsidRDefault="00A33F30" w:rsidP="00A33F30">
            <w:pPr>
              <w:jc w:val="right"/>
              <w:rPr>
                <w:bCs/>
                <w:sz w:val="20"/>
                <w:szCs w:val="20"/>
              </w:rPr>
            </w:pPr>
            <w:r w:rsidRPr="00A33F30">
              <w:rPr>
                <w:bCs/>
                <w:sz w:val="20"/>
                <w:szCs w:val="20"/>
              </w:rPr>
              <w:t>99,4</w:t>
            </w:r>
          </w:p>
        </w:tc>
        <w:tc>
          <w:tcPr>
            <w:tcW w:w="427" w:type="pct"/>
            <w:hideMark/>
          </w:tcPr>
          <w:p w14:paraId="1CDF66DA" w14:textId="77777777" w:rsidR="00A33F30" w:rsidRPr="00A33F30" w:rsidRDefault="00A33F30" w:rsidP="00A33F30">
            <w:pPr>
              <w:jc w:val="right"/>
              <w:rPr>
                <w:bCs/>
                <w:sz w:val="20"/>
                <w:szCs w:val="20"/>
              </w:rPr>
            </w:pPr>
            <w:r w:rsidRPr="00A33F30">
              <w:rPr>
                <w:bCs/>
                <w:sz w:val="20"/>
                <w:szCs w:val="20"/>
              </w:rPr>
              <w:t>101,2</w:t>
            </w:r>
          </w:p>
        </w:tc>
        <w:tc>
          <w:tcPr>
            <w:tcW w:w="635" w:type="pct"/>
            <w:hideMark/>
          </w:tcPr>
          <w:p w14:paraId="41796B79" w14:textId="77777777" w:rsidR="00A33F30" w:rsidRPr="00A33F30" w:rsidRDefault="00A33F30" w:rsidP="00A33F30">
            <w:pPr>
              <w:jc w:val="right"/>
              <w:rPr>
                <w:bCs/>
                <w:sz w:val="20"/>
                <w:szCs w:val="20"/>
              </w:rPr>
            </w:pPr>
            <w:r w:rsidRPr="00A33F30">
              <w:rPr>
                <w:bCs/>
                <w:sz w:val="20"/>
                <w:szCs w:val="20"/>
              </w:rPr>
              <w:t>100,8</w:t>
            </w:r>
          </w:p>
        </w:tc>
      </w:tr>
      <w:tr w:rsidR="00A33F30" w:rsidRPr="00A33F30" w14:paraId="0082914A" w14:textId="77777777" w:rsidTr="00970AE2">
        <w:trPr>
          <w:cantSplit/>
        </w:trPr>
        <w:tc>
          <w:tcPr>
            <w:tcW w:w="899" w:type="pct"/>
            <w:hideMark/>
          </w:tcPr>
          <w:p w14:paraId="6F533DAB" w14:textId="77777777" w:rsidR="00A33F30" w:rsidRPr="00A33F30" w:rsidRDefault="00A33F30" w:rsidP="00A33F30">
            <w:pPr>
              <w:rPr>
                <w:bCs/>
                <w:sz w:val="20"/>
                <w:szCs w:val="20"/>
              </w:rPr>
            </w:pPr>
            <w:r w:rsidRPr="00A33F30">
              <w:rPr>
                <w:bCs/>
                <w:sz w:val="20"/>
                <w:szCs w:val="20"/>
              </w:rPr>
              <w:t>Февраль</w:t>
            </w:r>
          </w:p>
        </w:tc>
        <w:tc>
          <w:tcPr>
            <w:tcW w:w="589" w:type="pct"/>
            <w:hideMark/>
          </w:tcPr>
          <w:p w14:paraId="6771B7B7" w14:textId="77777777" w:rsidR="00A33F30" w:rsidRPr="00A33F30" w:rsidRDefault="00A33F30" w:rsidP="00A33F30">
            <w:pPr>
              <w:jc w:val="right"/>
              <w:rPr>
                <w:bCs/>
                <w:sz w:val="20"/>
                <w:szCs w:val="20"/>
              </w:rPr>
            </w:pPr>
            <w:r w:rsidRPr="00A33F30">
              <w:rPr>
                <w:bCs/>
                <w:sz w:val="20"/>
                <w:szCs w:val="20"/>
              </w:rPr>
              <w:t>104,0</w:t>
            </w:r>
          </w:p>
        </w:tc>
        <w:tc>
          <w:tcPr>
            <w:tcW w:w="543" w:type="pct"/>
            <w:hideMark/>
          </w:tcPr>
          <w:p w14:paraId="10A1C538" w14:textId="77777777" w:rsidR="00A33F30" w:rsidRPr="00A33F30" w:rsidRDefault="00A33F30" w:rsidP="00A33F30">
            <w:pPr>
              <w:jc w:val="right"/>
              <w:rPr>
                <w:bCs/>
                <w:sz w:val="20"/>
                <w:szCs w:val="20"/>
              </w:rPr>
            </w:pPr>
            <w:r w:rsidRPr="00A33F30">
              <w:rPr>
                <w:bCs/>
                <w:sz w:val="20"/>
                <w:szCs w:val="20"/>
              </w:rPr>
              <w:t>100,9</w:t>
            </w:r>
          </w:p>
        </w:tc>
        <w:tc>
          <w:tcPr>
            <w:tcW w:w="564" w:type="pct"/>
            <w:hideMark/>
          </w:tcPr>
          <w:p w14:paraId="2917B1BD" w14:textId="77777777" w:rsidR="00A33F30" w:rsidRPr="00A33F30" w:rsidRDefault="00A33F30" w:rsidP="00A33F30">
            <w:pPr>
              <w:jc w:val="right"/>
              <w:rPr>
                <w:bCs/>
                <w:sz w:val="20"/>
                <w:szCs w:val="20"/>
              </w:rPr>
            </w:pPr>
            <w:r w:rsidRPr="00A33F30">
              <w:rPr>
                <w:bCs/>
                <w:sz w:val="20"/>
                <w:szCs w:val="20"/>
              </w:rPr>
              <w:t>99,2</w:t>
            </w:r>
          </w:p>
        </w:tc>
        <w:tc>
          <w:tcPr>
            <w:tcW w:w="636" w:type="pct"/>
            <w:hideMark/>
          </w:tcPr>
          <w:p w14:paraId="0D0A6293" w14:textId="77777777" w:rsidR="00A33F30" w:rsidRPr="00A33F30" w:rsidRDefault="00A33F30" w:rsidP="00A33F30">
            <w:pPr>
              <w:jc w:val="right"/>
              <w:rPr>
                <w:bCs/>
                <w:sz w:val="20"/>
                <w:szCs w:val="20"/>
              </w:rPr>
            </w:pPr>
            <w:r w:rsidRPr="00A33F30">
              <w:rPr>
                <w:bCs/>
                <w:sz w:val="20"/>
                <w:szCs w:val="20"/>
              </w:rPr>
              <w:t>101,8</w:t>
            </w:r>
          </w:p>
        </w:tc>
        <w:tc>
          <w:tcPr>
            <w:tcW w:w="707" w:type="pct"/>
            <w:hideMark/>
          </w:tcPr>
          <w:p w14:paraId="62745CBE" w14:textId="77777777" w:rsidR="00A33F30" w:rsidRPr="00A33F30" w:rsidRDefault="00A33F30" w:rsidP="00A33F30">
            <w:pPr>
              <w:jc w:val="right"/>
              <w:rPr>
                <w:bCs/>
                <w:sz w:val="20"/>
                <w:szCs w:val="20"/>
              </w:rPr>
            </w:pPr>
            <w:r w:rsidRPr="00A33F30">
              <w:rPr>
                <w:bCs/>
                <w:sz w:val="20"/>
                <w:szCs w:val="20"/>
              </w:rPr>
              <w:t>100,3</w:t>
            </w:r>
          </w:p>
        </w:tc>
        <w:tc>
          <w:tcPr>
            <w:tcW w:w="427" w:type="pct"/>
            <w:hideMark/>
          </w:tcPr>
          <w:p w14:paraId="2516DFD5" w14:textId="77777777" w:rsidR="00A33F30" w:rsidRPr="00A33F30" w:rsidRDefault="00A33F30" w:rsidP="00A33F30">
            <w:pPr>
              <w:jc w:val="right"/>
              <w:rPr>
                <w:bCs/>
                <w:sz w:val="20"/>
                <w:szCs w:val="20"/>
              </w:rPr>
            </w:pPr>
            <w:r w:rsidRPr="00A33F30">
              <w:rPr>
                <w:bCs/>
                <w:sz w:val="20"/>
                <w:szCs w:val="20"/>
              </w:rPr>
              <w:t>98,8</w:t>
            </w:r>
          </w:p>
        </w:tc>
        <w:tc>
          <w:tcPr>
            <w:tcW w:w="635" w:type="pct"/>
            <w:hideMark/>
          </w:tcPr>
          <w:p w14:paraId="7995BD0D" w14:textId="77777777" w:rsidR="00A33F30" w:rsidRPr="00A33F30" w:rsidRDefault="00A33F30" w:rsidP="00A33F30">
            <w:pPr>
              <w:jc w:val="right"/>
              <w:rPr>
                <w:bCs/>
                <w:sz w:val="20"/>
                <w:szCs w:val="20"/>
              </w:rPr>
            </w:pPr>
            <w:r w:rsidRPr="00A33F30">
              <w:rPr>
                <w:bCs/>
                <w:sz w:val="20"/>
                <w:szCs w:val="20"/>
              </w:rPr>
              <w:t>109,0</w:t>
            </w:r>
          </w:p>
        </w:tc>
      </w:tr>
      <w:tr w:rsidR="00A33F30" w:rsidRPr="00A33F30" w14:paraId="526445C2" w14:textId="77777777" w:rsidTr="00970AE2">
        <w:trPr>
          <w:cantSplit/>
        </w:trPr>
        <w:tc>
          <w:tcPr>
            <w:tcW w:w="899" w:type="pct"/>
            <w:hideMark/>
          </w:tcPr>
          <w:p w14:paraId="2C0C7736" w14:textId="77777777" w:rsidR="00A33F30" w:rsidRPr="00A33F30" w:rsidRDefault="00A33F30" w:rsidP="00A33F30">
            <w:pPr>
              <w:rPr>
                <w:bCs/>
                <w:sz w:val="20"/>
                <w:szCs w:val="20"/>
              </w:rPr>
            </w:pPr>
            <w:r w:rsidRPr="00A33F30">
              <w:rPr>
                <w:bCs/>
                <w:sz w:val="20"/>
                <w:szCs w:val="20"/>
              </w:rPr>
              <w:t>Март</w:t>
            </w:r>
          </w:p>
        </w:tc>
        <w:tc>
          <w:tcPr>
            <w:tcW w:w="589" w:type="pct"/>
            <w:hideMark/>
          </w:tcPr>
          <w:p w14:paraId="7546165A" w14:textId="77777777" w:rsidR="00A33F30" w:rsidRPr="00A33F30" w:rsidRDefault="00A33F30" w:rsidP="00A33F30">
            <w:pPr>
              <w:jc w:val="right"/>
              <w:rPr>
                <w:bCs/>
                <w:sz w:val="20"/>
                <w:szCs w:val="20"/>
              </w:rPr>
            </w:pPr>
            <w:r w:rsidRPr="00A33F30">
              <w:rPr>
                <w:bCs/>
                <w:sz w:val="20"/>
                <w:szCs w:val="20"/>
              </w:rPr>
              <w:t>101,7</w:t>
            </w:r>
          </w:p>
        </w:tc>
        <w:tc>
          <w:tcPr>
            <w:tcW w:w="543" w:type="pct"/>
            <w:hideMark/>
          </w:tcPr>
          <w:p w14:paraId="1CD467D5" w14:textId="77777777" w:rsidR="00A33F30" w:rsidRPr="00A33F30" w:rsidRDefault="00A33F30" w:rsidP="00A33F30">
            <w:pPr>
              <w:jc w:val="right"/>
              <w:rPr>
                <w:bCs/>
                <w:sz w:val="20"/>
                <w:szCs w:val="20"/>
              </w:rPr>
            </w:pPr>
            <w:r w:rsidRPr="00A33F30">
              <w:rPr>
                <w:bCs/>
                <w:sz w:val="20"/>
                <w:szCs w:val="20"/>
              </w:rPr>
              <w:t>103,5</w:t>
            </w:r>
          </w:p>
        </w:tc>
        <w:tc>
          <w:tcPr>
            <w:tcW w:w="564" w:type="pct"/>
            <w:hideMark/>
          </w:tcPr>
          <w:p w14:paraId="1BA00C41" w14:textId="77777777" w:rsidR="00A33F30" w:rsidRPr="00A33F30" w:rsidRDefault="00A33F30" w:rsidP="00A33F30">
            <w:pPr>
              <w:jc w:val="right"/>
              <w:rPr>
                <w:bCs/>
                <w:sz w:val="20"/>
                <w:szCs w:val="20"/>
              </w:rPr>
            </w:pPr>
            <w:r w:rsidRPr="00A33F30">
              <w:rPr>
                <w:bCs/>
                <w:sz w:val="20"/>
                <w:szCs w:val="20"/>
              </w:rPr>
              <w:t>106,8</w:t>
            </w:r>
          </w:p>
        </w:tc>
        <w:tc>
          <w:tcPr>
            <w:tcW w:w="636" w:type="pct"/>
            <w:hideMark/>
          </w:tcPr>
          <w:p w14:paraId="6602E417" w14:textId="77777777" w:rsidR="00A33F30" w:rsidRPr="00A33F30" w:rsidRDefault="00A33F30" w:rsidP="00A33F30">
            <w:pPr>
              <w:jc w:val="right"/>
              <w:rPr>
                <w:bCs/>
                <w:sz w:val="20"/>
                <w:szCs w:val="20"/>
              </w:rPr>
            </w:pPr>
            <w:r w:rsidRPr="00A33F30">
              <w:rPr>
                <w:bCs/>
                <w:sz w:val="20"/>
                <w:szCs w:val="20"/>
              </w:rPr>
              <w:t>94,2</w:t>
            </w:r>
          </w:p>
        </w:tc>
        <w:tc>
          <w:tcPr>
            <w:tcW w:w="707" w:type="pct"/>
            <w:hideMark/>
          </w:tcPr>
          <w:p w14:paraId="17F53554" w14:textId="77777777" w:rsidR="00A33F30" w:rsidRPr="00A33F30" w:rsidRDefault="00A33F30" w:rsidP="00A33F30">
            <w:pPr>
              <w:jc w:val="right"/>
              <w:rPr>
                <w:bCs/>
                <w:sz w:val="20"/>
                <w:szCs w:val="20"/>
              </w:rPr>
            </w:pPr>
            <w:r w:rsidRPr="00A33F30">
              <w:rPr>
                <w:bCs/>
                <w:sz w:val="20"/>
                <w:szCs w:val="20"/>
              </w:rPr>
              <w:t>102,0</w:t>
            </w:r>
          </w:p>
        </w:tc>
        <w:tc>
          <w:tcPr>
            <w:tcW w:w="427" w:type="pct"/>
            <w:hideMark/>
          </w:tcPr>
          <w:p w14:paraId="350B8B5E" w14:textId="77777777" w:rsidR="00A33F30" w:rsidRPr="00A33F30" w:rsidRDefault="00A33F30" w:rsidP="00A33F30">
            <w:pPr>
              <w:jc w:val="right"/>
              <w:rPr>
                <w:bCs/>
                <w:sz w:val="20"/>
                <w:szCs w:val="20"/>
              </w:rPr>
            </w:pPr>
            <w:r w:rsidRPr="00A33F30">
              <w:rPr>
                <w:bCs/>
                <w:sz w:val="20"/>
                <w:szCs w:val="20"/>
              </w:rPr>
              <w:t>94,1</w:t>
            </w:r>
          </w:p>
        </w:tc>
        <w:tc>
          <w:tcPr>
            <w:tcW w:w="635" w:type="pct"/>
            <w:hideMark/>
          </w:tcPr>
          <w:p w14:paraId="16EE634D" w14:textId="77777777" w:rsidR="00A33F30" w:rsidRPr="00A33F30" w:rsidRDefault="00A33F30" w:rsidP="00A33F30">
            <w:pPr>
              <w:jc w:val="right"/>
              <w:rPr>
                <w:bCs/>
                <w:sz w:val="20"/>
                <w:szCs w:val="20"/>
              </w:rPr>
            </w:pPr>
            <w:r w:rsidRPr="00A33F30">
              <w:rPr>
                <w:bCs/>
                <w:sz w:val="20"/>
                <w:szCs w:val="20"/>
              </w:rPr>
              <w:t>99,2</w:t>
            </w:r>
          </w:p>
        </w:tc>
      </w:tr>
      <w:tr w:rsidR="00A33F30" w:rsidRPr="00A33F30" w14:paraId="75B6BAA5" w14:textId="77777777" w:rsidTr="00970AE2">
        <w:trPr>
          <w:cantSplit/>
        </w:trPr>
        <w:tc>
          <w:tcPr>
            <w:tcW w:w="899" w:type="pct"/>
            <w:hideMark/>
          </w:tcPr>
          <w:p w14:paraId="6BD4F393" w14:textId="77777777" w:rsidR="00A33F30" w:rsidRPr="00A33F30" w:rsidRDefault="00A33F30" w:rsidP="00A33F30">
            <w:pPr>
              <w:rPr>
                <w:bCs/>
                <w:sz w:val="20"/>
                <w:szCs w:val="20"/>
              </w:rPr>
            </w:pPr>
            <w:r w:rsidRPr="00A33F30">
              <w:rPr>
                <w:bCs/>
                <w:sz w:val="20"/>
                <w:szCs w:val="20"/>
              </w:rPr>
              <w:t>Апрель</w:t>
            </w:r>
          </w:p>
        </w:tc>
        <w:tc>
          <w:tcPr>
            <w:tcW w:w="589" w:type="pct"/>
            <w:hideMark/>
          </w:tcPr>
          <w:p w14:paraId="63912EE8" w14:textId="77777777" w:rsidR="00A33F30" w:rsidRPr="00A33F30" w:rsidRDefault="00A33F30" w:rsidP="00A33F30">
            <w:pPr>
              <w:jc w:val="right"/>
              <w:rPr>
                <w:bCs/>
                <w:sz w:val="20"/>
                <w:szCs w:val="20"/>
              </w:rPr>
            </w:pPr>
            <w:r w:rsidRPr="00A33F30">
              <w:rPr>
                <w:bCs/>
                <w:sz w:val="20"/>
                <w:szCs w:val="20"/>
              </w:rPr>
              <w:t>101,2</w:t>
            </w:r>
          </w:p>
        </w:tc>
        <w:tc>
          <w:tcPr>
            <w:tcW w:w="543" w:type="pct"/>
            <w:hideMark/>
          </w:tcPr>
          <w:p w14:paraId="53C178AF" w14:textId="77777777" w:rsidR="00A33F30" w:rsidRPr="00A33F30" w:rsidRDefault="00A33F30" w:rsidP="00A33F30">
            <w:pPr>
              <w:jc w:val="right"/>
              <w:rPr>
                <w:bCs/>
                <w:sz w:val="20"/>
                <w:szCs w:val="20"/>
              </w:rPr>
            </w:pPr>
            <w:r w:rsidRPr="00A33F30">
              <w:rPr>
                <w:bCs/>
                <w:sz w:val="20"/>
                <w:szCs w:val="20"/>
              </w:rPr>
              <w:t>102,0</w:t>
            </w:r>
          </w:p>
        </w:tc>
        <w:tc>
          <w:tcPr>
            <w:tcW w:w="564" w:type="pct"/>
            <w:hideMark/>
          </w:tcPr>
          <w:p w14:paraId="403FBBD3" w14:textId="77777777" w:rsidR="00A33F30" w:rsidRPr="00A33F30" w:rsidRDefault="00A33F30" w:rsidP="00A33F30">
            <w:pPr>
              <w:jc w:val="right"/>
              <w:rPr>
                <w:bCs/>
                <w:sz w:val="20"/>
                <w:szCs w:val="20"/>
              </w:rPr>
            </w:pPr>
            <w:r w:rsidRPr="00A33F30">
              <w:rPr>
                <w:bCs/>
                <w:sz w:val="20"/>
                <w:szCs w:val="20"/>
              </w:rPr>
              <w:t>93,5</w:t>
            </w:r>
          </w:p>
        </w:tc>
        <w:tc>
          <w:tcPr>
            <w:tcW w:w="636" w:type="pct"/>
            <w:hideMark/>
          </w:tcPr>
          <w:p w14:paraId="681556DB" w14:textId="77777777" w:rsidR="00A33F30" w:rsidRPr="00A33F30" w:rsidRDefault="00A33F30" w:rsidP="00A33F30">
            <w:pPr>
              <w:jc w:val="right"/>
              <w:rPr>
                <w:bCs/>
                <w:sz w:val="20"/>
                <w:szCs w:val="20"/>
              </w:rPr>
            </w:pPr>
            <w:r w:rsidRPr="00A33F30">
              <w:rPr>
                <w:bCs/>
                <w:sz w:val="20"/>
                <w:szCs w:val="20"/>
              </w:rPr>
              <w:t>110,2</w:t>
            </w:r>
          </w:p>
        </w:tc>
        <w:tc>
          <w:tcPr>
            <w:tcW w:w="707" w:type="pct"/>
            <w:hideMark/>
          </w:tcPr>
          <w:p w14:paraId="15B1FB29" w14:textId="77777777" w:rsidR="00A33F30" w:rsidRPr="00A33F30" w:rsidRDefault="00A33F30" w:rsidP="00A33F30">
            <w:pPr>
              <w:jc w:val="right"/>
              <w:rPr>
                <w:bCs/>
                <w:sz w:val="20"/>
                <w:szCs w:val="20"/>
              </w:rPr>
            </w:pPr>
            <w:r w:rsidRPr="00A33F30">
              <w:rPr>
                <w:bCs/>
                <w:sz w:val="20"/>
                <w:szCs w:val="20"/>
              </w:rPr>
              <w:t>100,5</w:t>
            </w:r>
          </w:p>
        </w:tc>
        <w:tc>
          <w:tcPr>
            <w:tcW w:w="427" w:type="pct"/>
            <w:hideMark/>
          </w:tcPr>
          <w:p w14:paraId="67FD0113" w14:textId="77777777" w:rsidR="00A33F30" w:rsidRPr="00A33F30" w:rsidRDefault="00A33F30" w:rsidP="00A33F30">
            <w:pPr>
              <w:jc w:val="right"/>
              <w:rPr>
                <w:bCs/>
                <w:sz w:val="20"/>
                <w:szCs w:val="20"/>
              </w:rPr>
            </w:pPr>
            <w:r w:rsidRPr="00A33F30">
              <w:rPr>
                <w:bCs/>
                <w:sz w:val="20"/>
                <w:szCs w:val="20"/>
              </w:rPr>
              <w:t>103,6</w:t>
            </w:r>
          </w:p>
        </w:tc>
        <w:tc>
          <w:tcPr>
            <w:tcW w:w="635" w:type="pct"/>
            <w:hideMark/>
          </w:tcPr>
          <w:p w14:paraId="701F240B" w14:textId="77777777" w:rsidR="00A33F30" w:rsidRPr="00A33F30" w:rsidRDefault="00A33F30" w:rsidP="00A33F30">
            <w:pPr>
              <w:jc w:val="right"/>
              <w:rPr>
                <w:bCs/>
                <w:sz w:val="20"/>
                <w:szCs w:val="20"/>
              </w:rPr>
            </w:pPr>
            <w:r w:rsidRPr="00A33F30">
              <w:rPr>
                <w:bCs/>
                <w:sz w:val="20"/>
                <w:szCs w:val="20"/>
              </w:rPr>
              <w:t>102,1</w:t>
            </w:r>
          </w:p>
        </w:tc>
      </w:tr>
      <w:tr w:rsidR="00A33F30" w:rsidRPr="00A33F30" w14:paraId="7D389374" w14:textId="77777777" w:rsidTr="00970AE2">
        <w:trPr>
          <w:cantSplit/>
        </w:trPr>
        <w:tc>
          <w:tcPr>
            <w:tcW w:w="899" w:type="pct"/>
            <w:hideMark/>
          </w:tcPr>
          <w:p w14:paraId="7E23477F" w14:textId="77777777" w:rsidR="00A33F30" w:rsidRPr="00A33F30" w:rsidRDefault="00A33F30" w:rsidP="00A33F30">
            <w:pPr>
              <w:rPr>
                <w:bCs/>
                <w:sz w:val="20"/>
                <w:szCs w:val="20"/>
              </w:rPr>
            </w:pPr>
            <w:r w:rsidRPr="00A33F30">
              <w:rPr>
                <w:bCs/>
                <w:sz w:val="20"/>
                <w:szCs w:val="20"/>
              </w:rPr>
              <w:t>Май</w:t>
            </w:r>
          </w:p>
        </w:tc>
        <w:tc>
          <w:tcPr>
            <w:tcW w:w="589" w:type="pct"/>
            <w:hideMark/>
          </w:tcPr>
          <w:p w14:paraId="2A7AC135" w14:textId="77777777" w:rsidR="00A33F30" w:rsidRPr="00A33F30" w:rsidRDefault="00A33F30" w:rsidP="00A33F30">
            <w:pPr>
              <w:jc w:val="right"/>
              <w:rPr>
                <w:bCs/>
                <w:sz w:val="20"/>
                <w:szCs w:val="20"/>
              </w:rPr>
            </w:pPr>
            <w:r w:rsidRPr="00A33F30">
              <w:rPr>
                <w:bCs/>
                <w:sz w:val="20"/>
                <w:szCs w:val="20"/>
              </w:rPr>
              <w:t>99,0</w:t>
            </w:r>
          </w:p>
        </w:tc>
        <w:tc>
          <w:tcPr>
            <w:tcW w:w="543" w:type="pct"/>
            <w:hideMark/>
          </w:tcPr>
          <w:p w14:paraId="4252E1A6" w14:textId="77777777" w:rsidR="00A33F30" w:rsidRPr="00A33F30" w:rsidRDefault="00A33F30" w:rsidP="00A33F30">
            <w:pPr>
              <w:jc w:val="right"/>
              <w:rPr>
                <w:bCs/>
                <w:sz w:val="20"/>
                <w:szCs w:val="20"/>
              </w:rPr>
            </w:pPr>
            <w:r w:rsidRPr="00A33F30">
              <w:rPr>
                <w:bCs/>
                <w:sz w:val="20"/>
                <w:szCs w:val="20"/>
              </w:rPr>
              <w:t>98,5</w:t>
            </w:r>
          </w:p>
        </w:tc>
        <w:tc>
          <w:tcPr>
            <w:tcW w:w="564" w:type="pct"/>
            <w:hideMark/>
          </w:tcPr>
          <w:p w14:paraId="00A77D84" w14:textId="77777777" w:rsidR="00A33F30" w:rsidRPr="00A33F30" w:rsidRDefault="00A33F30" w:rsidP="00A33F30">
            <w:pPr>
              <w:jc w:val="right"/>
              <w:rPr>
                <w:bCs/>
                <w:sz w:val="20"/>
                <w:szCs w:val="20"/>
              </w:rPr>
            </w:pPr>
            <w:r w:rsidRPr="00A33F30">
              <w:rPr>
                <w:bCs/>
                <w:sz w:val="20"/>
                <w:szCs w:val="20"/>
              </w:rPr>
              <w:t>97,0</w:t>
            </w:r>
          </w:p>
        </w:tc>
        <w:tc>
          <w:tcPr>
            <w:tcW w:w="636" w:type="pct"/>
            <w:hideMark/>
          </w:tcPr>
          <w:p w14:paraId="3486ED1F" w14:textId="77777777" w:rsidR="00A33F30" w:rsidRPr="00A33F30" w:rsidRDefault="00A33F30" w:rsidP="00A33F30">
            <w:pPr>
              <w:jc w:val="right"/>
              <w:rPr>
                <w:bCs/>
                <w:sz w:val="20"/>
                <w:szCs w:val="20"/>
              </w:rPr>
            </w:pPr>
            <w:r w:rsidRPr="00A33F30">
              <w:rPr>
                <w:bCs/>
                <w:sz w:val="20"/>
                <w:szCs w:val="20"/>
              </w:rPr>
              <w:t>98,6</w:t>
            </w:r>
          </w:p>
        </w:tc>
        <w:tc>
          <w:tcPr>
            <w:tcW w:w="707" w:type="pct"/>
            <w:hideMark/>
          </w:tcPr>
          <w:p w14:paraId="374392A2" w14:textId="77777777" w:rsidR="00A33F30" w:rsidRPr="00A33F30" w:rsidRDefault="00A33F30" w:rsidP="00A33F30">
            <w:pPr>
              <w:jc w:val="right"/>
              <w:rPr>
                <w:bCs/>
                <w:sz w:val="20"/>
                <w:szCs w:val="20"/>
              </w:rPr>
            </w:pPr>
            <w:r w:rsidRPr="00A33F30">
              <w:rPr>
                <w:bCs/>
                <w:sz w:val="20"/>
                <w:szCs w:val="20"/>
              </w:rPr>
              <w:t>97,6</w:t>
            </w:r>
          </w:p>
        </w:tc>
        <w:tc>
          <w:tcPr>
            <w:tcW w:w="427" w:type="pct"/>
            <w:hideMark/>
          </w:tcPr>
          <w:p w14:paraId="365D240F" w14:textId="77777777" w:rsidR="00A33F30" w:rsidRPr="00A33F30" w:rsidRDefault="00A33F30" w:rsidP="00A33F30">
            <w:pPr>
              <w:jc w:val="right"/>
              <w:rPr>
                <w:bCs/>
                <w:sz w:val="20"/>
                <w:szCs w:val="20"/>
              </w:rPr>
            </w:pPr>
            <w:r w:rsidRPr="00A33F30">
              <w:rPr>
                <w:bCs/>
                <w:sz w:val="20"/>
                <w:szCs w:val="20"/>
              </w:rPr>
              <w:t>99,3</w:t>
            </w:r>
          </w:p>
        </w:tc>
        <w:tc>
          <w:tcPr>
            <w:tcW w:w="635" w:type="pct"/>
            <w:hideMark/>
          </w:tcPr>
          <w:p w14:paraId="2E3D3575" w14:textId="77777777" w:rsidR="00A33F30" w:rsidRPr="00A33F30" w:rsidRDefault="00A33F30" w:rsidP="00A33F30">
            <w:pPr>
              <w:jc w:val="right"/>
              <w:rPr>
                <w:bCs/>
                <w:sz w:val="20"/>
                <w:szCs w:val="20"/>
              </w:rPr>
            </w:pPr>
            <w:r w:rsidRPr="00A33F30">
              <w:rPr>
                <w:bCs/>
                <w:sz w:val="20"/>
                <w:szCs w:val="20"/>
              </w:rPr>
              <w:t>92,0</w:t>
            </w:r>
          </w:p>
        </w:tc>
      </w:tr>
      <w:tr w:rsidR="00A33F30" w:rsidRPr="00A33F30" w14:paraId="71B91BDB" w14:textId="77777777" w:rsidTr="00970AE2">
        <w:trPr>
          <w:cantSplit/>
        </w:trPr>
        <w:tc>
          <w:tcPr>
            <w:tcW w:w="899" w:type="pct"/>
            <w:hideMark/>
          </w:tcPr>
          <w:p w14:paraId="7E7DD40E" w14:textId="77777777" w:rsidR="00A33F30" w:rsidRPr="00A33F30" w:rsidRDefault="00A33F30" w:rsidP="00A33F30">
            <w:pPr>
              <w:rPr>
                <w:bCs/>
                <w:sz w:val="20"/>
                <w:szCs w:val="20"/>
                <w:lang w:val="ky-KG"/>
              </w:rPr>
            </w:pPr>
            <w:r w:rsidRPr="00A33F30">
              <w:rPr>
                <w:bCs/>
                <w:sz w:val="20"/>
                <w:szCs w:val="20"/>
                <w:lang w:val="ky-KG"/>
              </w:rPr>
              <w:t>Июнь</w:t>
            </w:r>
          </w:p>
        </w:tc>
        <w:tc>
          <w:tcPr>
            <w:tcW w:w="589" w:type="pct"/>
            <w:hideMark/>
          </w:tcPr>
          <w:p w14:paraId="3C3D144C" w14:textId="77777777" w:rsidR="00A33F30" w:rsidRPr="00A33F30" w:rsidRDefault="00A33F30" w:rsidP="00A33F30">
            <w:pPr>
              <w:jc w:val="right"/>
              <w:rPr>
                <w:bCs/>
                <w:sz w:val="20"/>
                <w:szCs w:val="20"/>
              </w:rPr>
            </w:pPr>
            <w:r w:rsidRPr="00A33F30">
              <w:rPr>
                <w:bCs/>
                <w:sz w:val="20"/>
                <w:szCs w:val="20"/>
              </w:rPr>
              <w:t>96,9</w:t>
            </w:r>
          </w:p>
        </w:tc>
        <w:tc>
          <w:tcPr>
            <w:tcW w:w="543" w:type="pct"/>
            <w:hideMark/>
          </w:tcPr>
          <w:p w14:paraId="0E408127" w14:textId="77777777" w:rsidR="00A33F30" w:rsidRPr="00A33F30" w:rsidRDefault="00A33F30" w:rsidP="00A33F30">
            <w:pPr>
              <w:jc w:val="right"/>
              <w:rPr>
                <w:bCs/>
                <w:sz w:val="20"/>
                <w:szCs w:val="20"/>
              </w:rPr>
            </w:pPr>
            <w:r w:rsidRPr="00A33F30">
              <w:rPr>
                <w:bCs/>
                <w:sz w:val="20"/>
                <w:szCs w:val="20"/>
              </w:rPr>
              <w:t>96,0</w:t>
            </w:r>
          </w:p>
        </w:tc>
        <w:tc>
          <w:tcPr>
            <w:tcW w:w="564" w:type="pct"/>
            <w:hideMark/>
          </w:tcPr>
          <w:p w14:paraId="5BA76AF7" w14:textId="77777777" w:rsidR="00A33F30" w:rsidRPr="00A33F30" w:rsidRDefault="00A33F30" w:rsidP="00A33F30">
            <w:pPr>
              <w:jc w:val="right"/>
              <w:rPr>
                <w:bCs/>
                <w:sz w:val="20"/>
                <w:szCs w:val="20"/>
              </w:rPr>
            </w:pPr>
            <w:r w:rsidRPr="00A33F30">
              <w:rPr>
                <w:bCs/>
                <w:sz w:val="20"/>
                <w:szCs w:val="20"/>
              </w:rPr>
              <w:t>95,5</w:t>
            </w:r>
          </w:p>
        </w:tc>
        <w:tc>
          <w:tcPr>
            <w:tcW w:w="636" w:type="pct"/>
            <w:hideMark/>
          </w:tcPr>
          <w:p w14:paraId="40BF6F9B" w14:textId="77777777" w:rsidR="00A33F30" w:rsidRPr="00A33F30" w:rsidRDefault="00A33F30" w:rsidP="00A33F30">
            <w:pPr>
              <w:jc w:val="right"/>
              <w:rPr>
                <w:bCs/>
                <w:sz w:val="20"/>
                <w:szCs w:val="20"/>
              </w:rPr>
            </w:pPr>
            <w:r w:rsidRPr="00A33F30">
              <w:rPr>
                <w:bCs/>
                <w:sz w:val="20"/>
                <w:szCs w:val="20"/>
              </w:rPr>
              <w:t>100,9</w:t>
            </w:r>
          </w:p>
        </w:tc>
        <w:tc>
          <w:tcPr>
            <w:tcW w:w="707" w:type="pct"/>
            <w:hideMark/>
          </w:tcPr>
          <w:p w14:paraId="0B295A0A" w14:textId="77777777" w:rsidR="00A33F30" w:rsidRPr="00A33F30" w:rsidRDefault="00A33F30" w:rsidP="00A33F30">
            <w:pPr>
              <w:jc w:val="right"/>
              <w:rPr>
                <w:bCs/>
                <w:sz w:val="20"/>
                <w:szCs w:val="20"/>
              </w:rPr>
            </w:pPr>
            <w:r w:rsidRPr="00A33F30">
              <w:rPr>
                <w:bCs/>
                <w:sz w:val="20"/>
                <w:szCs w:val="20"/>
              </w:rPr>
              <w:t>102,5</w:t>
            </w:r>
          </w:p>
        </w:tc>
        <w:tc>
          <w:tcPr>
            <w:tcW w:w="427" w:type="pct"/>
            <w:hideMark/>
          </w:tcPr>
          <w:p w14:paraId="4C6FE51C" w14:textId="77777777" w:rsidR="00A33F30" w:rsidRPr="00A33F30" w:rsidRDefault="00A33F30" w:rsidP="00A33F30">
            <w:pPr>
              <w:jc w:val="right"/>
              <w:rPr>
                <w:bCs/>
                <w:sz w:val="20"/>
                <w:szCs w:val="20"/>
              </w:rPr>
            </w:pPr>
            <w:r w:rsidRPr="00A33F30">
              <w:rPr>
                <w:bCs/>
                <w:sz w:val="20"/>
                <w:szCs w:val="20"/>
              </w:rPr>
              <w:t>100,9</w:t>
            </w:r>
          </w:p>
        </w:tc>
        <w:tc>
          <w:tcPr>
            <w:tcW w:w="635" w:type="pct"/>
            <w:hideMark/>
          </w:tcPr>
          <w:p w14:paraId="7BB534D7" w14:textId="77777777" w:rsidR="00A33F30" w:rsidRPr="00A33F30" w:rsidRDefault="00A33F30" w:rsidP="00A33F30">
            <w:pPr>
              <w:jc w:val="right"/>
              <w:rPr>
                <w:bCs/>
                <w:sz w:val="20"/>
                <w:szCs w:val="20"/>
              </w:rPr>
            </w:pPr>
            <w:r w:rsidRPr="00A33F30">
              <w:rPr>
                <w:bCs/>
                <w:sz w:val="20"/>
                <w:szCs w:val="20"/>
              </w:rPr>
              <w:t>103,2</w:t>
            </w:r>
          </w:p>
        </w:tc>
      </w:tr>
      <w:tr w:rsidR="00A33F30" w:rsidRPr="00A33F30" w14:paraId="343AD71F" w14:textId="77777777" w:rsidTr="00970AE2">
        <w:trPr>
          <w:cantSplit/>
        </w:trPr>
        <w:tc>
          <w:tcPr>
            <w:tcW w:w="899" w:type="pct"/>
            <w:hideMark/>
          </w:tcPr>
          <w:p w14:paraId="656E9538" w14:textId="77777777" w:rsidR="00A33F30" w:rsidRPr="00A33F30" w:rsidRDefault="00A33F30" w:rsidP="00A33F30">
            <w:pPr>
              <w:rPr>
                <w:bCs/>
                <w:sz w:val="20"/>
                <w:szCs w:val="20"/>
                <w:lang w:val="ky-KG"/>
              </w:rPr>
            </w:pPr>
            <w:r w:rsidRPr="00A33F30">
              <w:rPr>
                <w:bCs/>
                <w:sz w:val="20"/>
                <w:szCs w:val="20"/>
              </w:rPr>
              <w:t>Июль</w:t>
            </w:r>
          </w:p>
        </w:tc>
        <w:tc>
          <w:tcPr>
            <w:tcW w:w="589" w:type="pct"/>
            <w:hideMark/>
          </w:tcPr>
          <w:p w14:paraId="5E5F7E80" w14:textId="77777777" w:rsidR="00A33F30" w:rsidRPr="00A33F30" w:rsidRDefault="00A33F30" w:rsidP="00A33F30">
            <w:pPr>
              <w:jc w:val="right"/>
              <w:rPr>
                <w:bCs/>
                <w:sz w:val="20"/>
                <w:szCs w:val="20"/>
              </w:rPr>
            </w:pPr>
            <w:r w:rsidRPr="00A33F30">
              <w:rPr>
                <w:bCs/>
                <w:sz w:val="20"/>
                <w:szCs w:val="20"/>
              </w:rPr>
              <w:t>95,6</w:t>
            </w:r>
          </w:p>
        </w:tc>
        <w:tc>
          <w:tcPr>
            <w:tcW w:w="543" w:type="pct"/>
            <w:hideMark/>
          </w:tcPr>
          <w:p w14:paraId="1084E9B1" w14:textId="77777777" w:rsidR="00A33F30" w:rsidRPr="00A33F30" w:rsidRDefault="00A33F30" w:rsidP="00A33F30">
            <w:pPr>
              <w:jc w:val="right"/>
              <w:rPr>
                <w:bCs/>
                <w:sz w:val="20"/>
                <w:szCs w:val="20"/>
              </w:rPr>
            </w:pPr>
            <w:r w:rsidRPr="00A33F30">
              <w:rPr>
                <w:bCs/>
                <w:sz w:val="20"/>
                <w:szCs w:val="20"/>
              </w:rPr>
              <w:t>99,4</w:t>
            </w:r>
          </w:p>
        </w:tc>
        <w:tc>
          <w:tcPr>
            <w:tcW w:w="564" w:type="pct"/>
            <w:hideMark/>
          </w:tcPr>
          <w:p w14:paraId="5605E213" w14:textId="77777777" w:rsidR="00A33F30" w:rsidRPr="00A33F30" w:rsidRDefault="00A33F30" w:rsidP="00A33F30">
            <w:pPr>
              <w:jc w:val="right"/>
              <w:rPr>
                <w:bCs/>
                <w:sz w:val="20"/>
                <w:szCs w:val="20"/>
              </w:rPr>
            </w:pPr>
            <w:r w:rsidRPr="00A33F30">
              <w:rPr>
                <w:bCs/>
                <w:sz w:val="20"/>
                <w:szCs w:val="20"/>
              </w:rPr>
              <w:t>87,1</w:t>
            </w:r>
          </w:p>
        </w:tc>
        <w:tc>
          <w:tcPr>
            <w:tcW w:w="636" w:type="pct"/>
            <w:hideMark/>
          </w:tcPr>
          <w:p w14:paraId="3ABEC446" w14:textId="77777777" w:rsidR="00A33F30" w:rsidRPr="00A33F30" w:rsidRDefault="00A33F30" w:rsidP="00A33F30">
            <w:pPr>
              <w:jc w:val="right"/>
              <w:rPr>
                <w:bCs/>
                <w:sz w:val="20"/>
                <w:szCs w:val="20"/>
              </w:rPr>
            </w:pPr>
            <w:r w:rsidRPr="00A33F30">
              <w:rPr>
                <w:bCs/>
                <w:sz w:val="20"/>
                <w:szCs w:val="20"/>
              </w:rPr>
              <w:t>95,1</w:t>
            </w:r>
          </w:p>
        </w:tc>
        <w:tc>
          <w:tcPr>
            <w:tcW w:w="707" w:type="pct"/>
            <w:hideMark/>
          </w:tcPr>
          <w:p w14:paraId="437C954F" w14:textId="77777777" w:rsidR="00A33F30" w:rsidRPr="00A33F30" w:rsidRDefault="00A33F30" w:rsidP="00A33F30">
            <w:pPr>
              <w:jc w:val="right"/>
              <w:rPr>
                <w:bCs/>
                <w:sz w:val="20"/>
                <w:szCs w:val="20"/>
              </w:rPr>
            </w:pPr>
            <w:r w:rsidRPr="00A33F30">
              <w:rPr>
                <w:bCs/>
                <w:sz w:val="20"/>
                <w:szCs w:val="20"/>
              </w:rPr>
              <w:t>100,5</w:t>
            </w:r>
          </w:p>
        </w:tc>
        <w:tc>
          <w:tcPr>
            <w:tcW w:w="427" w:type="pct"/>
            <w:hideMark/>
          </w:tcPr>
          <w:p w14:paraId="1D78D669" w14:textId="77777777" w:rsidR="00A33F30" w:rsidRPr="00A33F30" w:rsidRDefault="00A33F30" w:rsidP="00A33F30">
            <w:pPr>
              <w:jc w:val="right"/>
              <w:rPr>
                <w:bCs/>
                <w:sz w:val="20"/>
                <w:szCs w:val="20"/>
              </w:rPr>
            </w:pPr>
            <w:r w:rsidRPr="00A33F30">
              <w:rPr>
                <w:bCs/>
                <w:sz w:val="20"/>
                <w:szCs w:val="20"/>
              </w:rPr>
              <w:t>97,2</w:t>
            </w:r>
          </w:p>
        </w:tc>
        <w:tc>
          <w:tcPr>
            <w:tcW w:w="635" w:type="pct"/>
            <w:hideMark/>
          </w:tcPr>
          <w:p w14:paraId="3FC64466" w14:textId="77777777" w:rsidR="00A33F30" w:rsidRPr="00A33F30" w:rsidRDefault="00A33F30" w:rsidP="00A33F30">
            <w:pPr>
              <w:jc w:val="right"/>
              <w:rPr>
                <w:bCs/>
                <w:sz w:val="20"/>
                <w:szCs w:val="20"/>
              </w:rPr>
            </w:pPr>
            <w:r w:rsidRPr="00A33F30">
              <w:rPr>
                <w:bCs/>
                <w:sz w:val="20"/>
                <w:szCs w:val="20"/>
              </w:rPr>
              <w:t>95,4</w:t>
            </w:r>
          </w:p>
        </w:tc>
      </w:tr>
      <w:tr w:rsidR="00A33F30" w:rsidRPr="00A33F30" w14:paraId="6E9B9FEA" w14:textId="77777777" w:rsidTr="00970AE2">
        <w:trPr>
          <w:cantSplit/>
        </w:trPr>
        <w:tc>
          <w:tcPr>
            <w:tcW w:w="899" w:type="pct"/>
            <w:hideMark/>
          </w:tcPr>
          <w:p w14:paraId="505B8079" w14:textId="77777777" w:rsidR="00A33F30" w:rsidRPr="00A33F30" w:rsidRDefault="00A33F30" w:rsidP="00A33F30">
            <w:pPr>
              <w:rPr>
                <w:bCs/>
                <w:sz w:val="20"/>
                <w:szCs w:val="20"/>
              </w:rPr>
            </w:pPr>
            <w:r w:rsidRPr="00A33F30">
              <w:rPr>
                <w:bCs/>
                <w:sz w:val="20"/>
                <w:szCs w:val="20"/>
              </w:rPr>
              <w:t>Август</w:t>
            </w:r>
          </w:p>
        </w:tc>
        <w:tc>
          <w:tcPr>
            <w:tcW w:w="589" w:type="pct"/>
            <w:hideMark/>
          </w:tcPr>
          <w:p w14:paraId="615C9558" w14:textId="77777777" w:rsidR="00A33F30" w:rsidRPr="00A33F30" w:rsidRDefault="00A33F30" w:rsidP="00A33F30">
            <w:pPr>
              <w:jc w:val="right"/>
              <w:rPr>
                <w:bCs/>
                <w:sz w:val="20"/>
                <w:szCs w:val="20"/>
              </w:rPr>
            </w:pPr>
            <w:r w:rsidRPr="00A33F30">
              <w:rPr>
                <w:bCs/>
                <w:sz w:val="20"/>
                <w:szCs w:val="20"/>
              </w:rPr>
              <w:t>90,5</w:t>
            </w:r>
          </w:p>
        </w:tc>
        <w:tc>
          <w:tcPr>
            <w:tcW w:w="543" w:type="pct"/>
            <w:hideMark/>
          </w:tcPr>
          <w:p w14:paraId="37DA46AF" w14:textId="77777777" w:rsidR="00A33F30" w:rsidRPr="00A33F30" w:rsidRDefault="00A33F30" w:rsidP="00A33F30">
            <w:pPr>
              <w:jc w:val="right"/>
              <w:rPr>
                <w:bCs/>
                <w:sz w:val="20"/>
                <w:szCs w:val="20"/>
              </w:rPr>
            </w:pPr>
            <w:r w:rsidRPr="00A33F30">
              <w:rPr>
                <w:bCs/>
                <w:sz w:val="20"/>
                <w:szCs w:val="20"/>
              </w:rPr>
              <w:t>85,2</w:t>
            </w:r>
          </w:p>
        </w:tc>
        <w:tc>
          <w:tcPr>
            <w:tcW w:w="564" w:type="pct"/>
            <w:hideMark/>
          </w:tcPr>
          <w:p w14:paraId="4BD668C3" w14:textId="77777777" w:rsidR="00A33F30" w:rsidRPr="00A33F30" w:rsidRDefault="00A33F30" w:rsidP="00A33F30">
            <w:pPr>
              <w:jc w:val="right"/>
              <w:rPr>
                <w:bCs/>
                <w:sz w:val="20"/>
                <w:szCs w:val="20"/>
              </w:rPr>
            </w:pPr>
            <w:r w:rsidRPr="00A33F30">
              <w:rPr>
                <w:bCs/>
                <w:sz w:val="20"/>
                <w:szCs w:val="20"/>
              </w:rPr>
              <w:t>75,5</w:t>
            </w:r>
          </w:p>
        </w:tc>
        <w:tc>
          <w:tcPr>
            <w:tcW w:w="636" w:type="pct"/>
            <w:hideMark/>
          </w:tcPr>
          <w:p w14:paraId="7B7DDBB9" w14:textId="77777777" w:rsidR="00A33F30" w:rsidRPr="00A33F30" w:rsidRDefault="00A33F30" w:rsidP="00A33F30">
            <w:pPr>
              <w:jc w:val="right"/>
              <w:rPr>
                <w:bCs/>
                <w:sz w:val="20"/>
                <w:szCs w:val="20"/>
              </w:rPr>
            </w:pPr>
            <w:r w:rsidRPr="00A33F30">
              <w:rPr>
                <w:bCs/>
                <w:sz w:val="20"/>
                <w:szCs w:val="20"/>
              </w:rPr>
              <w:t>105,9</w:t>
            </w:r>
          </w:p>
        </w:tc>
        <w:tc>
          <w:tcPr>
            <w:tcW w:w="707" w:type="pct"/>
            <w:hideMark/>
          </w:tcPr>
          <w:p w14:paraId="26635513" w14:textId="77777777" w:rsidR="00A33F30" w:rsidRPr="00A33F30" w:rsidRDefault="00A33F30" w:rsidP="00A33F30">
            <w:pPr>
              <w:jc w:val="right"/>
              <w:rPr>
                <w:bCs/>
                <w:sz w:val="20"/>
                <w:szCs w:val="20"/>
              </w:rPr>
            </w:pPr>
            <w:r w:rsidRPr="00A33F30">
              <w:rPr>
                <w:bCs/>
                <w:sz w:val="20"/>
                <w:szCs w:val="20"/>
              </w:rPr>
              <w:t>100,4</w:t>
            </w:r>
          </w:p>
        </w:tc>
        <w:tc>
          <w:tcPr>
            <w:tcW w:w="427" w:type="pct"/>
            <w:hideMark/>
          </w:tcPr>
          <w:p w14:paraId="4BC37FF6" w14:textId="77777777" w:rsidR="00A33F30" w:rsidRPr="00A33F30" w:rsidRDefault="00A33F30" w:rsidP="00A33F30">
            <w:pPr>
              <w:jc w:val="right"/>
              <w:rPr>
                <w:bCs/>
                <w:sz w:val="20"/>
                <w:szCs w:val="20"/>
              </w:rPr>
            </w:pPr>
            <w:r w:rsidRPr="00A33F30">
              <w:rPr>
                <w:bCs/>
                <w:sz w:val="20"/>
                <w:szCs w:val="20"/>
              </w:rPr>
              <w:t>100,1</w:t>
            </w:r>
          </w:p>
        </w:tc>
        <w:tc>
          <w:tcPr>
            <w:tcW w:w="635" w:type="pct"/>
            <w:hideMark/>
          </w:tcPr>
          <w:p w14:paraId="2610D3D7" w14:textId="77777777" w:rsidR="00A33F30" w:rsidRPr="00A33F30" w:rsidRDefault="00A33F30" w:rsidP="00A33F30">
            <w:pPr>
              <w:jc w:val="right"/>
              <w:rPr>
                <w:bCs/>
                <w:sz w:val="20"/>
                <w:szCs w:val="20"/>
              </w:rPr>
            </w:pPr>
            <w:r w:rsidRPr="00A33F30">
              <w:rPr>
                <w:bCs/>
                <w:sz w:val="20"/>
                <w:szCs w:val="20"/>
              </w:rPr>
              <w:t>97,2</w:t>
            </w:r>
          </w:p>
        </w:tc>
      </w:tr>
      <w:tr w:rsidR="00A33F30" w:rsidRPr="00A33F30" w14:paraId="77E511DD" w14:textId="77777777" w:rsidTr="00970AE2">
        <w:trPr>
          <w:cantSplit/>
        </w:trPr>
        <w:tc>
          <w:tcPr>
            <w:tcW w:w="899" w:type="pct"/>
            <w:hideMark/>
          </w:tcPr>
          <w:p w14:paraId="6352D8C7" w14:textId="77777777" w:rsidR="00A33F30" w:rsidRPr="00A33F30" w:rsidRDefault="00A33F30" w:rsidP="00A33F30">
            <w:pPr>
              <w:rPr>
                <w:bCs/>
                <w:sz w:val="20"/>
                <w:szCs w:val="20"/>
              </w:rPr>
            </w:pPr>
            <w:r w:rsidRPr="00A33F30">
              <w:rPr>
                <w:bCs/>
                <w:sz w:val="20"/>
                <w:szCs w:val="20"/>
              </w:rPr>
              <w:t>Сентябрь</w:t>
            </w:r>
          </w:p>
        </w:tc>
        <w:tc>
          <w:tcPr>
            <w:tcW w:w="589" w:type="pct"/>
            <w:hideMark/>
          </w:tcPr>
          <w:p w14:paraId="7C534566" w14:textId="77777777" w:rsidR="00A33F30" w:rsidRPr="00A33F30" w:rsidRDefault="00A33F30" w:rsidP="00A33F30">
            <w:pPr>
              <w:jc w:val="right"/>
              <w:rPr>
                <w:bCs/>
                <w:sz w:val="20"/>
                <w:szCs w:val="20"/>
              </w:rPr>
            </w:pPr>
            <w:r w:rsidRPr="00A33F30">
              <w:rPr>
                <w:bCs/>
                <w:sz w:val="20"/>
                <w:szCs w:val="20"/>
              </w:rPr>
              <w:t>99,2</w:t>
            </w:r>
          </w:p>
        </w:tc>
        <w:tc>
          <w:tcPr>
            <w:tcW w:w="543" w:type="pct"/>
            <w:hideMark/>
          </w:tcPr>
          <w:p w14:paraId="219A449B" w14:textId="77777777" w:rsidR="00A33F30" w:rsidRPr="00A33F30" w:rsidRDefault="00A33F30" w:rsidP="00A33F30">
            <w:pPr>
              <w:jc w:val="right"/>
              <w:rPr>
                <w:bCs/>
                <w:sz w:val="20"/>
                <w:szCs w:val="20"/>
              </w:rPr>
            </w:pPr>
            <w:r w:rsidRPr="00A33F30">
              <w:rPr>
                <w:bCs/>
                <w:sz w:val="20"/>
                <w:szCs w:val="20"/>
              </w:rPr>
              <w:t>93,5</w:t>
            </w:r>
          </w:p>
        </w:tc>
        <w:tc>
          <w:tcPr>
            <w:tcW w:w="564" w:type="pct"/>
            <w:hideMark/>
          </w:tcPr>
          <w:p w14:paraId="3646AD2D" w14:textId="77777777" w:rsidR="00A33F30" w:rsidRPr="00A33F30" w:rsidRDefault="00A33F30" w:rsidP="00A33F30">
            <w:pPr>
              <w:jc w:val="right"/>
              <w:rPr>
                <w:bCs/>
                <w:sz w:val="20"/>
                <w:szCs w:val="20"/>
              </w:rPr>
            </w:pPr>
            <w:r w:rsidRPr="00A33F30">
              <w:rPr>
                <w:bCs/>
                <w:sz w:val="20"/>
                <w:szCs w:val="20"/>
              </w:rPr>
              <w:t>107,1</w:t>
            </w:r>
          </w:p>
        </w:tc>
        <w:tc>
          <w:tcPr>
            <w:tcW w:w="636" w:type="pct"/>
            <w:hideMark/>
          </w:tcPr>
          <w:p w14:paraId="506E5A08" w14:textId="77777777" w:rsidR="00A33F30" w:rsidRPr="00A33F30" w:rsidRDefault="00A33F30" w:rsidP="00A33F30">
            <w:pPr>
              <w:jc w:val="right"/>
              <w:rPr>
                <w:bCs/>
                <w:sz w:val="20"/>
                <w:szCs w:val="20"/>
              </w:rPr>
            </w:pPr>
            <w:r w:rsidRPr="00A33F30">
              <w:rPr>
                <w:bCs/>
                <w:sz w:val="20"/>
                <w:szCs w:val="20"/>
              </w:rPr>
              <w:t>98,9</w:t>
            </w:r>
          </w:p>
        </w:tc>
        <w:tc>
          <w:tcPr>
            <w:tcW w:w="707" w:type="pct"/>
            <w:hideMark/>
          </w:tcPr>
          <w:p w14:paraId="3480D812" w14:textId="77777777" w:rsidR="00A33F30" w:rsidRPr="00A33F30" w:rsidRDefault="00A33F30" w:rsidP="00A33F30">
            <w:pPr>
              <w:jc w:val="right"/>
              <w:rPr>
                <w:bCs/>
                <w:sz w:val="20"/>
                <w:szCs w:val="20"/>
              </w:rPr>
            </w:pPr>
            <w:r w:rsidRPr="00A33F30">
              <w:rPr>
                <w:bCs/>
                <w:sz w:val="20"/>
                <w:szCs w:val="20"/>
              </w:rPr>
              <w:t>104,6</w:t>
            </w:r>
          </w:p>
        </w:tc>
        <w:tc>
          <w:tcPr>
            <w:tcW w:w="427" w:type="pct"/>
            <w:hideMark/>
          </w:tcPr>
          <w:p w14:paraId="4DEE0B59" w14:textId="77777777" w:rsidR="00A33F30" w:rsidRPr="00A33F30" w:rsidRDefault="00A33F30" w:rsidP="00A33F30">
            <w:pPr>
              <w:jc w:val="right"/>
              <w:rPr>
                <w:bCs/>
                <w:sz w:val="20"/>
                <w:szCs w:val="20"/>
              </w:rPr>
            </w:pPr>
            <w:r w:rsidRPr="00A33F30">
              <w:rPr>
                <w:bCs/>
                <w:sz w:val="20"/>
                <w:szCs w:val="20"/>
              </w:rPr>
              <w:t>101,4</w:t>
            </w:r>
          </w:p>
        </w:tc>
        <w:tc>
          <w:tcPr>
            <w:tcW w:w="635" w:type="pct"/>
            <w:hideMark/>
          </w:tcPr>
          <w:p w14:paraId="403622E2" w14:textId="77777777" w:rsidR="00A33F30" w:rsidRPr="00A33F30" w:rsidRDefault="00A33F30" w:rsidP="00A33F30">
            <w:pPr>
              <w:jc w:val="right"/>
              <w:rPr>
                <w:bCs/>
                <w:sz w:val="20"/>
                <w:szCs w:val="20"/>
              </w:rPr>
            </w:pPr>
            <w:r w:rsidRPr="00A33F30">
              <w:rPr>
                <w:bCs/>
                <w:sz w:val="20"/>
                <w:szCs w:val="20"/>
              </w:rPr>
              <w:t>103,0</w:t>
            </w:r>
          </w:p>
        </w:tc>
      </w:tr>
      <w:tr w:rsidR="00A33F30" w:rsidRPr="00A33F30" w14:paraId="45EE0FE0" w14:textId="77777777" w:rsidTr="00970AE2">
        <w:trPr>
          <w:cantSplit/>
        </w:trPr>
        <w:tc>
          <w:tcPr>
            <w:tcW w:w="899" w:type="pct"/>
            <w:hideMark/>
          </w:tcPr>
          <w:p w14:paraId="29EB3C5B" w14:textId="77777777" w:rsidR="00A33F30" w:rsidRPr="00A33F30" w:rsidRDefault="00A33F30" w:rsidP="00A33F30">
            <w:pPr>
              <w:rPr>
                <w:bCs/>
                <w:sz w:val="20"/>
                <w:szCs w:val="20"/>
              </w:rPr>
            </w:pPr>
            <w:r w:rsidRPr="00A33F30">
              <w:rPr>
                <w:bCs/>
                <w:sz w:val="20"/>
                <w:szCs w:val="20"/>
              </w:rPr>
              <w:t>Октябрь</w:t>
            </w:r>
          </w:p>
        </w:tc>
        <w:tc>
          <w:tcPr>
            <w:tcW w:w="589" w:type="pct"/>
            <w:hideMark/>
          </w:tcPr>
          <w:p w14:paraId="40772648" w14:textId="77777777" w:rsidR="00A33F30" w:rsidRPr="00A33F30" w:rsidRDefault="00A33F30" w:rsidP="00A33F30">
            <w:pPr>
              <w:jc w:val="right"/>
              <w:rPr>
                <w:bCs/>
                <w:sz w:val="20"/>
                <w:szCs w:val="20"/>
              </w:rPr>
            </w:pPr>
            <w:r w:rsidRPr="00A33F30">
              <w:rPr>
                <w:bCs/>
                <w:sz w:val="20"/>
                <w:szCs w:val="20"/>
              </w:rPr>
              <w:t>97,7</w:t>
            </w:r>
          </w:p>
        </w:tc>
        <w:tc>
          <w:tcPr>
            <w:tcW w:w="543" w:type="pct"/>
            <w:hideMark/>
          </w:tcPr>
          <w:p w14:paraId="36046CFA" w14:textId="77777777" w:rsidR="00A33F30" w:rsidRPr="00A33F30" w:rsidRDefault="00A33F30" w:rsidP="00A33F30">
            <w:pPr>
              <w:jc w:val="right"/>
              <w:rPr>
                <w:bCs/>
                <w:sz w:val="20"/>
                <w:szCs w:val="20"/>
              </w:rPr>
            </w:pPr>
            <w:r w:rsidRPr="00A33F30">
              <w:rPr>
                <w:bCs/>
                <w:sz w:val="20"/>
                <w:szCs w:val="20"/>
              </w:rPr>
              <w:t>104,1</w:t>
            </w:r>
          </w:p>
        </w:tc>
        <w:tc>
          <w:tcPr>
            <w:tcW w:w="564" w:type="pct"/>
            <w:hideMark/>
          </w:tcPr>
          <w:p w14:paraId="62D57DF9" w14:textId="77777777" w:rsidR="00A33F30" w:rsidRPr="00A33F30" w:rsidRDefault="00A33F30" w:rsidP="00A33F30">
            <w:pPr>
              <w:jc w:val="right"/>
              <w:rPr>
                <w:bCs/>
                <w:sz w:val="20"/>
                <w:szCs w:val="20"/>
              </w:rPr>
            </w:pPr>
            <w:r w:rsidRPr="00A33F30">
              <w:rPr>
                <w:bCs/>
                <w:sz w:val="20"/>
                <w:szCs w:val="20"/>
              </w:rPr>
              <w:t>116,2</w:t>
            </w:r>
          </w:p>
        </w:tc>
        <w:tc>
          <w:tcPr>
            <w:tcW w:w="636" w:type="pct"/>
            <w:hideMark/>
          </w:tcPr>
          <w:p w14:paraId="334E9A6A" w14:textId="77777777" w:rsidR="00A33F30" w:rsidRPr="00A33F30" w:rsidRDefault="00A33F30" w:rsidP="00A33F30">
            <w:pPr>
              <w:jc w:val="right"/>
              <w:rPr>
                <w:bCs/>
                <w:sz w:val="20"/>
                <w:szCs w:val="20"/>
              </w:rPr>
            </w:pPr>
            <w:r w:rsidRPr="00A33F30">
              <w:rPr>
                <w:bCs/>
                <w:sz w:val="20"/>
                <w:szCs w:val="20"/>
              </w:rPr>
              <w:t>92,5</w:t>
            </w:r>
          </w:p>
        </w:tc>
        <w:tc>
          <w:tcPr>
            <w:tcW w:w="707" w:type="pct"/>
            <w:hideMark/>
          </w:tcPr>
          <w:p w14:paraId="6986AFFE" w14:textId="77777777" w:rsidR="00A33F30" w:rsidRPr="00A33F30" w:rsidRDefault="00A33F30" w:rsidP="00A33F30">
            <w:pPr>
              <w:jc w:val="right"/>
              <w:rPr>
                <w:bCs/>
                <w:sz w:val="20"/>
                <w:szCs w:val="20"/>
              </w:rPr>
            </w:pPr>
            <w:r w:rsidRPr="00A33F30">
              <w:rPr>
                <w:bCs/>
                <w:sz w:val="20"/>
                <w:szCs w:val="20"/>
              </w:rPr>
              <w:t>99,7</w:t>
            </w:r>
          </w:p>
        </w:tc>
        <w:tc>
          <w:tcPr>
            <w:tcW w:w="427" w:type="pct"/>
            <w:hideMark/>
          </w:tcPr>
          <w:p w14:paraId="6F1A9B28" w14:textId="77777777" w:rsidR="00A33F30" w:rsidRPr="00A33F30" w:rsidRDefault="00A33F30" w:rsidP="00A33F30">
            <w:pPr>
              <w:jc w:val="right"/>
              <w:rPr>
                <w:bCs/>
                <w:sz w:val="20"/>
                <w:szCs w:val="20"/>
              </w:rPr>
            </w:pPr>
            <w:r w:rsidRPr="00A33F30">
              <w:rPr>
                <w:bCs/>
                <w:sz w:val="20"/>
                <w:szCs w:val="20"/>
              </w:rPr>
              <w:t>100,6</w:t>
            </w:r>
          </w:p>
        </w:tc>
        <w:tc>
          <w:tcPr>
            <w:tcW w:w="635" w:type="pct"/>
            <w:hideMark/>
          </w:tcPr>
          <w:p w14:paraId="6ABF3F58" w14:textId="77777777" w:rsidR="00A33F30" w:rsidRPr="00A33F30" w:rsidRDefault="00A33F30" w:rsidP="00A33F30">
            <w:pPr>
              <w:jc w:val="right"/>
              <w:rPr>
                <w:bCs/>
                <w:sz w:val="20"/>
                <w:szCs w:val="20"/>
              </w:rPr>
            </w:pPr>
            <w:r w:rsidRPr="00A33F30">
              <w:rPr>
                <w:bCs/>
                <w:sz w:val="20"/>
                <w:szCs w:val="20"/>
              </w:rPr>
              <w:t>101,1</w:t>
            </w:r>
          </w:p>
        </w:tc>
      </w:tr>
      <w:tr w:rsidR="00A33F30" w:rsidRPr="00A33F30" w14:paraId="0EC9D3D1" w14:textId="77777777" w:rsidTr="00970AE2">
        <w:trPr>
          <w:cantSplit/>
        </w:trPr>
        <w:tc>
          <w:tcPr>
            <w:tcW w:w="899" w:type="pct"/>
            <w:hideMark/>
          </w:tcPr>
          <w:p w14:paraId="58E3D658" w14:textId="77777777" w:rsidR="00A33F30" w:rsidRPr="00A33F30" w:rsidRDefault="00A33F30" w:rsidP="00A33F30">
            <w:pPr>
              <w:rPr>
                <w:bCs/>
                <w:sz w:val="20"/>
                <w:szCs w:val="20"/>
              </w:rPr>
            </w:pPr>
            <w:r w:rsidRPr="00A33F30">
              <w:rPr>
                <w:bCs/>
                <w:sz w:val="20"/>
                <w:szCs w:val="20"/>
              </w:rPr>
              <w:t>Ноябрь</w:t>
            </w:r>
          </w:p>
        </w:tc>
        <w:tc>
          <w:tcPr>
            <w:tcW w:w="589" w:type="pct"/>
            <w:hideMark/>
          </w:tcPr>
          <w:p w14:paraId="37A2E33B" w14:textId="77777777" w:rsidR="00A33F30" w:rsidRPr="00A33F30" w:rsidRDefault="00A33F30" w:rsidP="00A33F30">
            <w:pPr>
              <w:jc w:val="right"/>
              <w:rPr>
                <w:bCs/>
                <w:sz w:val="20"/>
                <w:szCs w:val="20"/>
              </w:rPr>
            </w:pPr>
            <w:r w:rsidRPr="00A33F30">
              <w:rPr>
                <w:bCs/>
                <w:sz w:val="20"/>
                <w:szCs w:val="20"/>
              </w:rPr>
              <w:t>101,3</w:t>
            </w:r>
          </w:p>
        </w:tc>
        <w:tc>
          <w:tcPr>
            <w:tcW w:w="543" w:type="pct"/>
            <w:hideMark/>
          </w:tcPr>
          <w:p w14:paraId="7EF43289" w14:textId="77777777" w:rsidR="00A33F30" w:rsidRPr="00A33F30" w:rsidRDefault="00A33F30" w:rsidP="00A33F30">
            <w:pPr>
              <w:jc w:val="right"/>
              <w:rPr>
                <w:bCs/>
                <w:sz w:val="20"/>
                <w:szCs w:val="20"/>
              </w:rPr>
            </w:pPr>
            <w:r w:rsidRPr="00A33F30">
              <w:rPr>
                <w:bCs/>
                <w:sz w:val="20"/>
                <w:szCs w:val="20"/>
              </w:rPr>
              <w:t>98,9</w:t>
            </w:r>
          </w:p>
        </w:tc>
        <w:tc>
          <w:tcPr>
            <w:tcW w:w="564" w:type="pct"/>
            <w:hideMark/>
          </w:tcPr>
          <w:p w14:paraId="7943A561" w14:textId="77777777" w:rsidR="00A33F30" w:rsidRPr="00A33F30" w:rsidRDefault="00A33F30" w:rsidP="00A33F30">
            <w:pPr>
              <w:jc w:val="right"/>
              <w:rPr>
                <w:bCs/>
                <w:sz w:val="20"/>
                <w:szCs w:val="20"/>
              </w:rPr>
            </w:pPr>
            <w:r w:rsidRPr="00A33F30">
              <w:rPr>
                <w:bCs/>
                <w:sz w:val="20"/>
                <w:szCs w:val="20"/>
              </w:rPr>
              <w:t>122,3</w:t>
            </w:r>
          </w:p>
        </w:tc>
        <w:tc>
          <w:tcPr>
            <w:tcW w:w="636" w:type="pct"/>
            <w:hideMark/>
          </w:tcPr>
          <w:p w14:paraId="332C84EF" w14:textId="77777777" w:rsidR="00A33F30" w:rsidRPr="00A33F30" w:rsidRDefault="00A33F30" w:rsidP="00A33F30">
            <w:pPr>
              <w:jc w:val="right"/>
              <w:rPr>
                <w:bCs/>
                <w:sz w:val="20"/>
                <w:szCs w:val="20"/>
              </w:rPr>
            </w:pPr>
            <w:r w:rsidRPr="00A33F30">
              <w:rPr>
                <w:bCs/>
                <w:sz w:val="20"/>
                <w:szCs w:val="20"/>
              </w:rPr>
              <w:t>143,1</w:t>
            </w:r>
          </w:p>
        </w:tc>
        <w:tc>
          <w:tcPr>
            <w:tcW w:w="707" w:type="pct"/>
            <w:hideMark/>
          </w:tcPr>
          <w:p w14:paraId="4DF480B1" w14:textId="77777777" w:rsidR="00A33F30" w:rsidRPr="00A33F30" w:rsidRDefault="00A33F30" w:rsidP="00A33F30">
            <w:pPr>
              <w:jc w:val="right"/>
              <w:rPr>
                <w:bCs/>
                <w:sz w:val="20"/>
                <w:szCs w:val="20"/>
              </w:rPr>
            </w:pPr>
            <w:r w:rsidRPr="00A33F30">
              <w:rPr>
                <w:bCs/>
                <w:sz w:val="20"/>
                <w:szCs w:val="20"/>
              </w:rPr>
              <w:t>99,8</w:t>
            </w:r>
          </w:p>
        </w:tc>
        <w:tc>
          <w:tcPr>
            <w:tcW w:w="427" w:type="pct"/>
            <w:hideMark/>
          </w:tcPr>
          <w:p w14:paraId="37F9E529" w14:textId="77777777" w:rsidR="00A33F30" w:rsidRPr="00A33F30" w:rsidRDefault="00A33F30" w:rsidP="00A33F30">
            <w:pPr>
              <w:jc w:val="right"/>
              <w:rPr>
                <w:bCs/>
                <w:sz w:val="20"/>
                <w:szCs w:val="20"/>
              </w:rPr>
            </w:pPr>
            <w:r w:rsidRPr="00A33F30">
              <w:rPr>
                <w:bCs/>
                <w:sz w:val="20"/>
                <w:szCs w:val="20"/>
              </w:rPr>
              <w:t>100,2</w:t>
            </w:r>
          </w:p>
        </w:tc>
        <w:tc>
          <w:tcPr>
            <w:tcW w:w="635" w:type="pct"/>
            <w:hideMark/>
          </w:tcPr>
          <w:p w14:paraId="08D92E17" w14:textId="77777777" w:rsidR="00A33F30" w:rsidRPr="00A33F30" w:rsidRDefault="00A33F30" w:rsidP="00A33F30">
            <w:pPr>
              <w:jc w:val="right"/>
              <w:rPr>
                <w:bCs/>
                <w:sz w:val="20"/>
                <w:szCs w:val="20"/>
              </w:rPr>
            </w:pPr>
            <w:r w:rsidRPr="00A33F30">
              <w:rPr>
                <w:bCs/>
                <w:sz w:val="20"/>
                <w:szCs w:val="20"/>
              </w:rPr>
              <w:t>102,7</w:t>
            </w:r>
          </w:p>
        </w:tc>
      </w:tr>
      <w:tr w:rsidR="00A33F30" w:rsidRPr="00A33F30" w14:paraId="1F866937" w14:textId="77777777" w:rsidTr="00620BCA">
        <w:trPr>
          <w:cantSplit/>
        </w:trPr>
        <w:tc>
          <w:tcPr>
            <w:tcW w:w="5000" w:type="pct"/>
            <w:gridSpan w:val="8"/>
          </w:tcPr>
          <w:p w14:paraId="0F1B25D1" w14:textId="561CAD18" w:rsidR="00A33F30" w:rsidRPr="00A33F30" w:rsidRDefault="00A33F30" w:rsidP="003701E8">
            <w:pPr>
              <w:jc w:val="center"/>
              <w:rPr>
                <w:bCs/>
                <w:sz w:val="20"/>
                <w:szCs w:val="20"/>
                <w:lang w:val="ky-KG"/>
              </w:rPr>
            </w:pPr>
            <w:r w:rsidRPr="00A33F30">
              <w:rPr>
                <w:b/>
                <w:bCs/>
                <w:i/>
                <w:sz w:val="20"/>
                <w:szCs w:val="20"/>
                <w:lang w:val="ky-KG"/>
              </w:rPr>
              <w:t xml:space="preserve">  Өткөн жылдын тийиштүү айына карата</w:t>
            </w:r>
          </w:p>
        </w:tc>
      </w:tr>
      <w:tr w:rsidR="00A33F30" w:rsidRPr="00A33F30" w14:paraId="6745F5B9" w14:textId="77777777" w:rsidTr="00970AE2">
        <w:trPr>
          <w:cantSplit/>
        </w:trPr>
        <w:tc>
          <w:tcPr>
            <w:tcW w:w="899" w:type="pct"/>
            <w:hideMark/>
          </w:tcPr>
          <w:p w14:paraId="027F35DB" w14:textId="77777777" w:rsidR="00A33F30" w:rsidRPr="00A33F30" w:rsidRDefault="00A33F30" w:rsidP="00A33F30">
            <w:pPr>
              <w:rPr>
                <w:bCs/>
                <w:sz w:val="20"/>
                <w:szCs w:val="20"/>
              </w:rPr>
            </w:pPr>
            <w:r w:rsidRPr="00A33F30">
              <w:rPr>
                <w:bCs/>
                <w:sz w:val="20"/>
                <w:szCs w:val="20"/>
              </w:rPr>
              <w:t>Январь</w:t>
            </w:r>
          </w:p>
        </w:tc>
        <w:tc>
          <w:tcPr>
            <w:tcW w:w="589" w:type="pct"/>
            <w:hideMark/>
          </w:tcPr>
          <w:p w14:paraId="6541C1FC" w14:textId="77777777" w:rsidR="00A33F30" w:rsidRPr="00A33F30" w:rsidRDefault="00A33F30" w:rsidP="00A33F30">
            <w:pPr>
              <w:jc w:val="right"/>
              <w:rPr>
                <w:bCs/>
                <w:sz w:val="20"/>
                <w:szCs w:val="20"/>
              </w:rPr>
            </w:pPr>
            <w:r w:rsidRPr="00A33F30">
              <w:rPr>
                <w:bCs/>
                <w:sz w:val="20"/>
                <w:szCs w:val="20"/>
              </w:rPr>
              <w:t>98,8</w:t>
            </w:r>
          </w:p>
        </w:tc>
        <w:tc>
          <w:tcPr>
            <w:tcW w:w="543" w:type="pct"/>
            <w:hideMark/>
          </w:tcPr>
          <w:p w14:paraId="26BBDFEE" w14:textId="77777777" w:rsidR="00A33F30" w:rsidRPr="00A33F30" w:rsidRDefault="00A33F30" w:rsidP="00A33F30">
            <w:pPr>
              <w:jc w:val="right"/>
              <w:rPr>
                <w:bCs/>
                <w:sz w:val="20"/>
                <w:szCs w:val="20"/>
              </w:rPr>
            </w:pPr>
            <w:r w:rsidRPr="00A33F30">
              <w:rPr>
                <w:bCs/>
                <w:sz w:val="20"/>
                <w:szCs w:val="20"/>
              </w:rPr>
              <w:t>92,6</w:t>
            </w:r>
          </w:p>
        </w:tc>
        <w:tc>
          <w:tcPr>
            <w:tcW w:w="564" w:type="pct"/>
            <w:hideMark/>
          </w:tcPr>
          <w:p w14:paraId="108A6FDA" w14:textId="77777777" w:rsidR="00A33F30" w:rsidRPr="00A33F30" w:rsidRDefault="00A33F30" w:rsidP="00A33F30">
            <w:pPr>
              <w:jc w:val="right"/>
              <w:rPr>
                <w:bCs/>
                <w:sz w:val="20"/>
                <w:szCs w:val="20"/>
              </w:rPr>
            </w:pPr>
            <w:r w:rsidRPr="00A33F30">
              <w:rPr>
                <w:bCs/>
                <w:sz w:val="20"/>
                <w:szCs w:val="20"/>
              </w:rPr>
              <w:t>111,4</w:t>
            </w:r>
          </w:p>
        </w:tc>
        <w:tc>
          <w:tcPr>
            <w:tcW w:w="636" w:type="pct"/>
            <w:hideMark/>
          </w:tcPr>
          <w:p w14:paraId="29F1AF20" w14:textId="77777777" w:rsidR="00A33F30" w:rsidRPr="00A33F30" w:rsidRDefault="00A33F30" w:rsidP="00A33F30">
            <w:pPr>
              <w:jc w:val="right"/>
              <w:rPr>
                <w:bCs/>
                <w:sz w:val="20"/>
                <w:szCs w:val="20"/>
              </w:rPr>
            </w:pPr>
            <w:r w:rsidRPr="00A33F30">
              <w:rPr>
                <w:bCs/>
                <w:sz w:val="20"/>
                <w:szCs w:val="20"/>
              </w:rPr>
              <w:t>88,9</w:t>
            </w:r>
          </w:p>
        </w:tc>
        <w:tc>
          <w:tcPr>
            <w:tcW w:w="707" w:type="pct"/>
            <w:hideMark/>
          </w:tcPr>
          <w:p w14:paraId="37D8298E" w14:textId="77777777" w:rsidR="00A33F30" w:rsidRPr="00A33F30" w:rsidRDefault="00A33F30" w:rsidP="00A33F30">
            <w:pPr>
              <w:jc w:val="right"/>
              <w:rPr>
                <w:bCs/>
                <w:sz w:val="20"/>
                <w:szCs w:val="20"/>
              </w:rPr>
            </w:pPr>
            <w:r w:rsidRPr="00A33F30">
              <w:rPr>
                <w:bCs/>
                <w:sz w:val="20"/>
                <w:szCs w:val="20"/>
              </w:rPr>
              <w:t>98,4</w:t>
            </w:r>
          </w:p>
        </w:tc>
        <w:tc>
          <w:tcPr>
            <w:tcW w:w="427" w:type="pct"/>
            <w:hideMark/>
          </w:tcPr>
          <w:p w14:paraId="7ABEF8A3" w14:textId="77777777" w:rsidR="00A33F30" w:rsidRPr="00A33F30" w:rsidRDefault="00A33F30" w:rsidP="00A33F30">
            <w:pPr>
              <w:jc w:val="right"/>
              <w:rPr>
                <w:bCs/>
                <w:sz w:val="20"/>
                <w:szCs w:val="20"/>
              </w:rPr>
            </w:pPr>
            <w:r w:rsidRPr="00A33F30">
              <w:rPr>
                <w:bCs/>
                <w:sz w:val="20"/>
                <w:szCs w:val="20"/>
              </w:rPr>
              <w:t>99,2</w:t>
            </w:r>
          </w:p>
        </w:tc>
        <w:tc>
          <w:tcPr>
            <w:tcW w:w="635" w:type="pct"/>
            <w:hideMark/>
          </w:tcPr>
          <w:p w14:paraId="0B556D12" w14:textId="77777777" w:rsidR="00A33F30" w:rsidRPr="00A33F30" w:rsidRDefault="00A33F30" w:rsidP="00A33F30">
            <w:pPr>
              <w:jc w:val="right"/>
              <w:rPr>
                <w:bCs/>
                <w:sz w:val="20"/>
                <w:szCs w:val="20"/>
              </w:rPr>
            </w:pPr>
            <w:r w:rsidRPr="00A33F30">
              <w:rPr>
                <w:bCs/>
                <w:sz w:val="20"/>
                <w:szCs w:val="20"/>
              </w:rPr>
              <w:t>107,4</w:t>
            </w:r>
          </w:p>
        </w:tc>
      </w:tr>
      <w:tr w:rsidR="00A33F30" w:rsidRPr="00A33F30" w14:paraId="6F8451D3" w14:textId="77777777" w:rsidTr="00970AE2">
        <w:trPr>
          <w:cantSplit/>
        </w:trPr>
        <w:tc>
          <w:tcPr>
            <w:tcW w:w="899" w:type="pct"/>
            <w:hideMark/>
          </w:tcPr>
          <w:p w14:paraId="01F09E2A" w14:textId="77777777" w:rsidR="00A33F30" w:rsidRPr="00A33F30" w:rsidRDefault="00A33F30" w:rsidP="00A33F30">
            <w:pPr>
              <w:rPr>
                <w:bCs/>
                <w:sz w:val="20"/>
                <w:szCs w:val="20"/>
              </w:rPr>
            </w:pPr>
            <w:r w:rsidRPr="00A33F30">
              <w:rPr>
                <w:bCs/>
                <w:sz w:val="20"/>
                <w:szCs w:val="20"/>
              </w:rPr>
              <w:t>Февраль</w:t>
            </w:r>
          </w:p>
        </w:tc>
        <w:tc>
          <w:tcPr>
            <w:tcW w:w="589" w:type="pct"/>
            <w:hideMark/>
          </w:tcPr>
          <w:p w14:paraId="06F07093" w14:textId="77777777" w:rsidR="00A33F30" w:rsidRPr="00A33F30" w:rsidRDefault="00A33F30" w:rsidP="00A33F30">
            <w:pPr>
              <w:jc w:val="right"/>
              <w:rPr>
                <w:bCs/>
                <w:sz w:val="20"/>
                <w:szCs w:val="20"/>
              </w:rPr>
            </w:pPr>
            <w:r w:rsidRPr="00A33F30">
              <w:rPr>
                <w:bCs/>
                <w:sz w:val="20"/>
                <w:szCs w:val="20"/>
              </w:rPr>
              <w:t>100,7</w:t>
            </w:r>
          </w:p>
        </w:tc>
        <w:tc>
          <w:tcPr>
            <w:tcW w:w="543" w:type="pct"/>
            <w:hideMark/>
          </w:tcPr>
          <w:p w14:paraId="511B7D89" w14:textId="77777777" w:rsidR="00A33F30" w:rsidRPr="00A33F30" w:rsidRDefault="00A33F30" w:rsidP="00A33F30">
            <w:pPr>
              <w:jc w:val="right"/>
              <w:rPr>
                <w:bCs/>
                <w:sz w:val="20"/>
                <w:szCs w:val="20"/>
              </w:rPr>
            </w:pPr>
            <w:r w:rsidRPr="00A33F30">
              <w:rPr>
                <w:bCs/>
                <w:sz w:val="20"/>
                <w:szCs w:val="20"/>
              </w:rPr>
              <w:t>93,9</w:t>
            </w:r>
          </w:p>
        </w:tc>
        <w:tc>
          <w:tcPr>
            <w:tcW w:w="564" w:type="pct"/>
            <w:hideMark/>
          </w:tcPr>
          <w:p w14:paraId="26ABE234" w14:textId="77777777" w:rsidR="00A33F30" w:rsidRPr="00A33F30" w:rsidRDefault="00A33F30" w:rsidP="00A33F30">
            <w:pPr>
              <w:jc w:val="right"/>
              <w:rPr>
                <w:bCs/>
                <w:sz w:val="20"/>
                <w:szCs w:val="20"/>
              </w:rPr>
            </w:pPr>
            <w:r w:rsidRPr="00A33F30">
              <w:rPr>
                <w:bCs/>
                <w:sz w:val="20"/>
                <w:szCs w:val="20"/>
              </w:rPr>
              <w:t>108,4</w:t>
            </w:r>
          </w:p>
        </w:tc>
        <w:tc>
          <w:tcPr>
            <w:tcW w:w="636" w:type="pct"/>
            <w:hideMark/>
          </w:tcPr>
          <w:p w14:paraId="2B11AF99" w14:textId="77777777" w:rsidR="00A33F30" w:rsidRPr="00A33F30" w:rsidRDefault="00A33F30" w:rsidP="00A33F30">
            <w:pPr>
              <w:jc w:val="right"/>
              <w:rPr>
                <w:bCs/>
                <w:sz w:val="20"/>
                <w:szCs w:val="20"/>
              </w:rPr>
            </w:pPr>
            <w:r w:rsidRPr="00A33F30">
              <w:rPr>
                <w:bCs/>
                <w:sz w:val="20"/>
                <w:szCs w:val="20"/>
              </w:rPr>
              <w:t>88,8</w:t>
            </w:r>
          </w:p>
        </w:tc>
        <w:tc>
          <w:tcPr>
            <w:tcW w:w="707" w:type="pct"/>
            <w:hideMark/>
          </w:tcPr>
          <w:p w14:paraId="608A37BA" w14:textId="77777777" w:rsidR="00A33F30" w:rsidRPr="00A33F30" w:rsidRDefault="00A33F30" w:rsidP="00A33F30">
            <w:pPr>
              <w:jc w:val="right"/>
              <w:rPr>
                <w:bCs/>
                <w:sz w:val="20"/>
                <w:szCs w:val="20"/>
              </w:rPr>
            </w:pPr>
            <w:r w:rsidRPr="00A33F30">
              <w:rPr>
                <w:bCs/>
                <w:sz w:val="20"/>
                <w:szCs w:val="20"/>
              </w:rPr>
              <w:t>98,8</w:t>
            </w:r>
          </w:p>
        </w:tc>
        <w:tc>
          <w:tcPr>
            <w:tcW w:w="427" w:type="pct"/>
            <w:hideMark/>
          </w:tcPr>
          <w:p w14:paraId="3188CEC9" w14:textId="77777777" w:rsidR="00A33F30" w:rsidRPr="00A33F30" w:rsidRDefault="00A33F30" w:rsidP="00A33F30">
            <w:pPr>
              <w:jc w:val="right"/>
              <w:rPr>
                <w:bCs/>
                <w:sz w:val="20"/>
                <w:szCs w:val="20"/>
              </w:rPr>
            </w:pPr>
            <w:r w:rsidRPr="00A33F30">
              <w:rPr>
                <w:bCs/>
                <w:sz w:val="20"/>
                <w:szCs w:val="20"/>
              </w:rPr>
              <w:t>99,7</w:t>
            </w:r>
          </w:p>
        </w:tc>
        <w:tc>
          <w:tcPr>
            <w:tcW w:w="635" w:type="pct"/>
            <w:hideMark/>
          </w:tcPr>
          <w:p w14:paraId="6871C44B" w14:textId="77777777" w:rsidR="00A33F30" w:rsidRPr="00A33F30" w:rsidRDefault="00A33F30" w:rsidP="00A33F30">
            <w:pPr>
              <w:jc w:val="right"/>
              <w:rPr>
                <w:bCs/>
                <w:sz w:val="20"/>
                <w:szCs w:val="20"/>
              </w:rPr>
            </w:pPr>
            <w:r w:rsidRPr="00A33F30">
              <w:rPr>
                <w:bCs/>
                <w:sz w:val="20"/>
                <w:szCs w:val="20"/>
              </w:rPr>
              <w:t>115,9</w:t>
            </w:r>
          </w:p>
        </w:tc>
      </w:tr>
      <w:tr w:rsidR="00A33F30" w:rsidRPr="00A33F30" w14:paraId="40A4C893" w14:textId="77777777" w:rsidTr="00970AE2">
        <w:trPr>
          <w:cantSplit/>
        </w:trPr>
        <w:tc>
          <w:tcPr>
            <w:tcW w:w="899" w:type="pct"/>
            <w:hideMark/>
          </w:tcPr>
          <w:p w14:paraId="42441106" w14:textId="77777777" w:rsidR="00A33F30" w:rsidRPr="00A33F30" w:rsidRDefault="00A33F30" w:rsidP="00A33F30">
            <w:pPr>
              <w:rPr>
                <w:bCs/>
                <w:sz w:val="20"/>
                <w:szCs w:val="20"/>
              </w:rPr>
            </w:pPr>
            <w:r w:rsidRPr="00A33F30">
              <w:rPr>
                <w:bCs/>
                <w:sz w:val="20"/>
                <w:szCs w:val="20"/>
              </w:rPr>
              <w:t>Январь-февраль</w:t>
            </w:r>
          </w:p>
        </w:tc>
        <w:tc>
          <w:tcPr>
            <w:tcW w:w="589" w:type="pct"/>
            <w:hideMark/>
          </w:tcPr>
          <w:p w14:paraId="484DF94F" w14:textId="77777777" w:rsidR="00A33F30" w:rsidRPr="00A33F30" w:rsidRDefault="00A33F30" w:rsidP="00A33F30">
            <w:pPr>
              <w:jc w:val="right"/>
              <w:rPr>
                <w:bCs/>
                <w:sz w:val="20"/>
                <w:szCs w:val="20"/>
              </w:rPr>
            </w:pPr>
            <w:r w:rsidRPr="00A33F30">
              <w:rPr>
                <w:bCs/>
                <w:sz w:val="20"/>
                <w:szCs w:val="20"/>
              </w:rPr>
              <w:t>99,7</w:t>
            </w:r>
          </w:p>
        </w:tc>
        <w:tc>
          <w:tcPr>
            <w:tcW w:w="543" w:type="pct"/>
            <w:hideMark/>
          </w:tcPr>
          <w:p w14:paraId="72621547" w14:textId="77777777" w:rsidR="00A33F30" w:rsidRPr="00A33F30" w:rsidRDefault="00A33F30" w:rsidP="00A33F30">
            <w:pPr>
              <w:jc w:val="right"/>
              <w:rPr>
                <w:bCs/>
                <w:sz w:val="20"/>
                <w:szCs w:val="20"/>
              </w:rPr>
            </w:pPr>
            <w:r w:rsidRPr="00A33F30">
              <w:rPr>
                <w:bCs/>
                <w:sz w:val="20"/>
                <w:szCs w:val="20"/>
              </w:rPr>
              <w:t>93,3</w:t>
            </w:r>
          </w:p>
        </w:tc>
        <w:tc>
          <w:tcPr>
            <w:tcW w:w="564" w:type="pct"/>
            <w:hideMark/>
          </w:tcPr>
          <w:p w14:paraId="37D72CDF" w14:textId="77777777" w:rsidR="00A33F30" w:rsidRPr="00A33F30" w:rsidRDefault="00A33F30" w:rsidP="00A33F30">
            <w:pPr>
              <w:jc w:val="right"/>
              <w:rPr>
                <w:bCs/>
                <w:sz w:val="20"/>
                <w:szCs w:val="20"/>
              </w:rPr>
            </w:pPr>
            <w:r w:rsidRPr="00A33F30">
              <w:rPr>
                <w:bCs/>
                <w:sz w:val="20"/>
                <w:szCs w:val="20"/>
              </w:rPr>
              <w:t>109,9</w:t>
            </w:r>
          </w:p>
        </w:tc>
        <w:tc>
          <w:tcPr>
            <w:tcW w:w="636" w:type="pct"/>
            <w:hideMark/>
          </w:tcPr>
          <w:p w14:paraId="54E12607" w14:textId="77777777" w:rsidR="00A33F30" w:rsidRPr="00A33F30" w:rsidRDefault="00A33F30" w:rsidP="00A33F30">
            <w:pPr>
              <w:jc w:val="right"/>
              <w:rPr>
                <w:bCs/>
                <w:sz w:val="20"/>
                <w:szCs w:val="20"/>
              </w:rPr>
            </w:pPr>
            <w:r w:rsidRPr="00A33F30">
              <w:rPr>
                <w:bCs/>
                <w:sz w:val="20"/>
                <w:szCs w:val="20"/>
              </w:rPr>
              <w:t>88,8</w:t>
            </w:r>
          </w:p>
        </w:tc>
        <w:tc>
          <w:tcPr>
            <w:tcW w:w="707" w:type="pct"/>
            <w:hideMark/>
          </w:tcPr>
          <w:p w14:paraId="5C7CAB2A" w14:textId="77777777" w:rsidR="00A33F30" w:rsidRPr="00A33F30" w:rsidRDefault="00A33F30" w:rsidP="00A33F30">
            <w:pPr>
              <w:jc w:val="right"/>
              <w:rPr>
                <w:bCs/>
                <w:sz w:val="20"/>
                <w:szCs w:val="20"/>
              </w:rPr>
            </w:pPr>
            <w:r w:rsidRPr="00A33F30">
              <w:rPr>
                <w:bCs/>
                <w:sz w:val="20"/>
                <w:szCs w:val="20"/>
              </w:rPr>
              <w:t>98,8</w:t>
            </w:r>
          </w:p>
        </w:tc>
        <w:tc>
          <w:tcPr>
            <w:tcW w:w="427" w:type="pct"/>
            <w:hideMark/>
          </w:tcPr>
          <w:p w14:paraId="35BF552E" w14:textId="77777777" w:rsidR="00A33F30" w:rsidRPr="00A33F30" w:rsidRDefault="00A33F30" w:rsidP="00A33F30">
            <w:pPr>
              <w:jc w:val="right"/>
              <w:rPr>
                <w:bCs/>
                <w:sz w:val="20"/>
                <w:szCs w:val="20"/>
              </w:rPr>
            </w:pPr>
            <w:r w:rsidRPr="00A33F30">
              <w:rPr>
                <w:bCs/>
                <w:sz w:val="20"/>
                <w:szCs w:val="20"/>
              </w:rPr>
              <w:t>99,4</w:t>
            </w:r>
          </w:p>
        </w:tc>
        <w:tc>
          <w:tcPr>
            <w:tcW w:w="635" w:type="pct"/>
            <w:hideMark/>
          </w:tcPr>
          <w:p w14:paraId="0833A745" w14:textId="77777777" w:rsidR="00A33F30" w:rsidRPr="00A33F30" w:rsidRDefault="00A33F30" w:rsidP="00A33F30">
            <w:pPr>
              <w:jc w:val="right"/>
              <w:rPr>
                <w:bCs/>
                <w:sz w:val="20"/>
                <w:szCs w:val="20"/>
              </w:rPr>
            </w:pPr>
            <w:r w:rsidRPr="00A33F30">
              <w:rPr>
                <w:bCs/>
                <w:sz w:val="20"/>
                <w:szCs w:val="20"/>
              </w:rPr>
              <w:t>111,6</w:t>
            </w:r>
          </w:p>
        </w:tc>
      </w:tr>
      <w:tr w:rsidR="00A33F30" w:rsidRPr="00A33F30" w14:paraId="06A3794F" w14:textId="77777777" w:rsidTr="00970AE2">
        <w:trPr>
          <w:cantSplit/>
        </w:trPr>
        <w:tc>
          <w:tcPr>
            <w:tcW w:w="899" w:type="pct"/>
            <w:hideMark/>
          </w:tcPr>
          <w:p w14:paraId="0CAF8653" w14:textId="77777777" w:rsidR="00A33F30" w:rsidRPr="00A33F30" w:rsidRDefault="00A33F30" w:rsidP="00A33F30">
            <w:pPr>
              <w:rPr>
                <w:bCs/>
                <w:sz w:val="20"/>
                <w:szCs w:val="20"/>
              </w:rPr>
            </w:pPr>
            <w:r w:rsidRPr="00A33F30">
              <w:rPr>
                <w:bCs/>
                <w:sz w:val="20"/>
                <w:szCs w:val="20"/>
              </w:rPr>
              <w:t>Март</w:t>
            </w:r>
          </w:p>
        </w:tc>
        <w:tc>
          <w:tcPr>
            <w:tcW w:w="589" w:type="pct"/>
            <w:hideMark/>
          </w:tcPr>
          <w:p w14:paraId="44C0C63D" w14:textId="77777777" w:rsidR="00A33F30" w:rsidRPr="00A33F30" w:rsidRDefault="00A33F30" w:rsidP="00A33F30">
            <w:pPr>
              <w:jc w:val="right"/>
              <w:rPr>
                <w:bCs/>
                <w:sz w:val="20"/>
                <w:szCs w:val="20"/>
              </w:rPr>
            </w:pPr>
            <w:r w:rsidRPr="00A33F30">
              <w:rPr>
                <w:bCs/>
                <w:sz w:val="20"/>
                <w:szCs w:val="20"/>
              </w:rPr>
              <w:t>96,2</w:t>
            </w:r>
          </w:p>
        </w:tc>
        <w:tc>
          <w:tcPr>
            <w:tcW w:w="543" w:type="pct"/>
            <w:hideMark/>
          </w:tcPr>
          <w:p w14:paraId="3281F2D2" w14:textId="77777777" w:rsidR="00A33F30" w:rsidRPr="00A33F30" w:rsidRDefault="00A33F30" w:rsidP="00A33F30">
            <w:pPr>
              <w:jc w:val="right"/>
              <w:rPr>
                <w:bCs/>
                <w:sz w:val="20"/>
                <w:szCs w:val="20"/>
              </w:rPr>
            </w:pPr>
            <w:r w:rsidRPr="00A33F30">
              <w:rPr>
                <w:bCs/>
                <w:sz w:val="20"/>
                <w:szCs w:val="20"/>
              </w:rPr>
              <w:t>90,8</w:t>
            </w:r>
          </w:p>
        </w:tc>
        <w:tc>
          <w:tcPr>
            <w:tcW w:w="564" w:type="pct"/>
            <w:hideMark/>
          </w:tcPr>
          <w:p w14:paraId="3E4D21E7" w14:textId="77777777" w:rsidR="00A33F30" w:rsidRPr="00A33F30" w:rsidRDefault="00A33F30" w:rsidP="00A33F30">
            <w:pPr>
              <w:jc w:val="right"/>
              <w:rPr>
                <w:bCs/>
                <w:sz w:val="20"/>
                <w:szCs w:val="20"/>
              </w:rPr>
            </w:pPr>
            <w:r w:rsidRPr="00A33F30">
              <w:rPr>
                <w:bCs/>
                <w:sz w:val="20"/>
                <w:szCs w:val="20"/>
              </w:rPr>
              <w:t>107,1</w:t>
            </w:r>
          </w:p>
        </w:tc>
        <w:tc>
          <w:tcPr>
            <w:tcW w:w="636" w:type="pct"/>
            <w:hideMark/>
          </w:tcPr>
          <w:p w14:paraId="301A7CED" w14:textId="77777777" w:rsidR="00A33F30" w:rsidRPr="00A33F30" w:rsidRDefault="00A33F30" w:rsidP="00A33F30">
            <w:pPr>
              <w:jc w:val="right"/>
              <w:rPr>
                <w:bCs/>
                <w:sz w:val="20"/>
                <w:szCs w:val="20"/>
              </w:rPr>
            </w:pPr>
            <w:r w:rsidRPr="00A33F30">
              <w:rPr>
                <w:bCs/>
                <w:sz w:val="20"/>
                <w:szCs w:val="20"/>
              </w:rPr>
              <w:t>85,5</w:t>
            </w:r>
          </w:p>
        </w:tc>
        <w:tc>
          <w:tcPr>
            <w:tcW w:w="707" w:type="pct"/>
            <w:hideMark/>
          </w:tcPr>
          <w:p w14:paraId="03375A0E" w14:textId="77777777" w:rsidR="00A33F30" w:rsidRPr="00A33F30" w:rsidRDefault="00A33F30" w:rsidP="00A33F30">
            <w:pPr>
              <w:jc w:val="right"/>
              <w:rPr>
                <w:bCs/>
                <w:sz w:val="20"/>
                <w:szCs w:val="20"/>
              </w:rPr>
            </w:pPr>
            <w:r w:rsidRPr="00A33F30">
              <w:rPr>
                <w:bCs/>
                <w:sz w:val="20"/>
                <w:szCs w:val="20"/>
              </w:rPr>
              <w:t>101,4</w:t>
            </w:r>
          </w:p>
        </w:tc>
        <w:tc>
          <w:tcPr>
            <w:tcW w:w="427" w:type="pct"/>
            <w:hideMark/>
          </w:tcPr>
          <w:p w14:paraId="7D868946" w14:textId="77777777" w:rsidR="00A33F30" w:rsidRPr="00A33F30" w:rsidRDefault="00A33F30" w:rsidP="00A33F30">
            <w:pPr>
              <w:jc w:val="right"/>
              <w:rPr>
                <w:bCs/>
                <w:sz w:val="20"/>
                <w:szCs w:val="20"/>
              </w:rPr>
            </w:pPr>
            <w:r w:rsidRPr="00A33F30">
              <w:rPr>
                <w:bCs/>
                <w:sz w:val="20"/>
                <w:szCs w:val="20"/>
              </w:rPr>
              <w:t>92,6</w:t>
            </w:r>
          </w:p>
        </w:tc>
        <w:tc>
          <w:tcPr>
            <w:tcW w:w="635" w:type="pct"/>
            <w:hideMark/>
          </w:tcPr>
          <w:p w14:paraId="2D4D397F" w14:textId="77777777" w:rsidR="00A33F30" w:rsidRPr="00A33F30" w:rsidRDefault="00A33F30" w:rsidP="00A33F30">
            <w:pPr>
              <w:jc w:val="right"/>
              <w:rPr>
                <w:bCs/>
                <w:sz w:val="20"/>
                <w:szCs w:val="20"/>
              </w:rPr>
            </w:pPr>
            <w:r w:rsidRPr="00A33F30">
              <w:rPr>
                <w:bCs/>
                <w:sz w:val="20"/>
                <w:szCs w:val="20"/>
              </w:rPr>
              <w:t>117,6</w:t>
            </w:r>
          </w:p>
        </w:tc>
      </w:tr>
      <w:tr w:rsidR="00A33F30" w:rsidRPr="00A33F30" w14:paraId="77E13EDE" w14:textId="77777777" w:rsidTr="00970AE2">
        <w:trPr>
          <w:cantSplit/>
        </w:trPr>
        <w:tc>
          <w:tcPr>
            <w:tcW w:w="899" w:type="pct"/>
            <w:hideMark/>
          </w:tcPr>
          <w:p w14:paraId="487179B4" w14:textId="77777777" w:rsidR="00A33F30" w:rsidRPr="00A33F30" w:rsidRDefault="00A33F30" w:rsidP="00A33F30">
            <w:pPr>
              <w:rPr>
                <w:bCs/>
                <w:sz w:val="20"/>
                <w:szCs w:val="20"/>
              </w:rPr>
            </w:pPr>
            <w:r w:rsidRPr="00A33F30">
              <w:rPr>
                <w:bCs/>
                <w:sz w:val="20"/>
                <w:szCs w:val="20"/>
              </w:rPr>
              <w:t>Январь-март</w:t>
            </w:r>
          </w:p>
        </w:tc>
        <w:tc>
          <w:tcPr>
            <w:tcW w:w="589" w:type="pct"/>
            <w:hideMark/>
          </w:tcPr>
          <w:p w14:paraId="4456DC76" w14:textId="77777777" w:rsidR="00A33F30" w:rsidRPr="00A33F30" w:rsidRDefault="00A33F30" w:rsidP="00A33F30">
            <w:pPr>
              <w:jc w:val="right"/>
              <w:rPr>
                <w:bCs/>
                <w:sz w:val="20"/>
                <w:szCs w:val="20"/>
              </w:rPr>
            </w:pPr>
            <w:r w:rsidRPr="00A33F30">
              <w:rPr>
                <w:bCs/>
                <w:sz w:val="20"/>
                <w:szCs w:val="20"/>
              </w:rPr>
              <w:t>98,5</w:t>
            </w:r>
          </w:p>
        </w:tc>
        <w:tc>
          <w:tcPr>
            <w:tcW w:w="543" w:type="pct"/>
            <w:hideMark/>
          </w:tcPr>
          <w:p w14:paraId="53546E30" w14:textId="77777777" w:rsidR="00A33F30" w:rsidRPr="00A33F30" w:rsidRDefault="00A33F30" w:rsidP="00A33F30">
            <w:pPr>
              <w:jc w:val="right"/>
              <w:rPr>
                <w:bCs/>
                <w:sz w:val="20"/>
                <w:szCs w:val="20"/>
              </w:rPr>
            </w:pPr>
            <w:r w:rsidRPr="00A33F30">
              <w:rPr>
                <w:bCs/>
                <w:sz w:val="20"/>
                <w:szCs w:val="20"/>
              </w:rPr>
              <w:t>92,4</w:t>
            </w:r>
          </w:p>
        </w:tc>
        <w:tc>
          <w:tcPr>
            <w:tcW w:w="564" w:type="pct"/>
            <w:hideMark/>
          </w:tcPr>
          <w:p w14:paraId="691400AD" w14:textId="77777777" w:rsidR="00A33F30" w:rsidRPr="00A33F30" w:rsidRDefault="00A33F30" w:rsidP="00A33F30">
            <w:pPr>
              <w:jc w:val="right"/>
              <w:rPr>
                <w:bCs/>
                <w:sz w:val="20"/>
                <w:szCs w:val="20"/>
              </w:rPr>
            </w:pPr>
            <w:r w:rsidRPr="00A33F30">
              <w:rPr>
                <w:bCs/>
                <w:sz w:val="20"/>
                <w:szCs w:val="20"/>
              </w:rPr>
              <w:t>108,9</w:t>
            </w:r>
          </w:p>
        </w:tc>
        <w:tc>
          <w:tcPr>
            <w:tcW w:w="636" w:type="pct"/>
            <w:hideMark/>
          </w:tcPr>
          <w:p w14:paraId="3F6AD380" w14:textId="77777777" w:rsidR="00A33F30" w:rsidRPr="00A33F30" w:rsidRDefault="00A33F30" w:rsidP="00A33F30">
            <w:pPr>
              <w:jc w:val="right"/>
              <w:rPr>
                <w:bCs/>
                <w:sz w:val="20"/>
                <w:szCs w:val="20"/>
              </w:rPr>
            </w:pPr>
            <w:r w:rsidRPr="00A33F30">
              <w:rPr>
                <w:bCs/>
                <w:sz w:val="20"/>
                <w:szCs w:val="20"/>
              </w:rPr>
              <w:t>87,7</w:t>
            </w:r>
          </w:p>
        </w:tc>
        <w:tc>
          <w:tcPr>
            <w:tcW w:w="707" w:type="pct"/>
            <w:hideMark/>
          </w:tcPr>
          <w:p w14:paraId="0040A980" w14:textId="77777777" w:rsidR="00A33F30" w:rsidRPr="00A33F30" w:rsidRDefault="00A33F30" w:rsidP="00A33F30">
            <w:pPr>
              <w:jc w:val="right"/>
              <w:rPr>
                <w:bCs/>
                <w:sz w:val="20"/>
                <w:szCs w:val="20"/>
              </w:rPr>
            </w:pPr>
            <w:r w:rsidRPr="00A33F30">
              <w:rPr>
                <w:bCs/>
                <w:sz w:val="20"/>
                <w:szCs w:val="20"/>
              </w:rPr>
              <w:t>99,6</w:t>
            </w:r>
          </w:p>
        </w:tc>
        <w:tc>
          <w:tcPr>
            <w:tcW w:w="427" w:type="pct"/>
            <w:hideMark/>
          </w:tcPr>
          <w:p w14:paraId="4BB3385D" w14:textId="77777777" w:rsidR="00A33F30" w:rsidRPr="00A33F30" w:rsidRDefault="00A33F30" w:rsidP="00A33F30">
            <w:pPr>
              <w:jc w:val="right"/>
              <w:rPr>
                <w:bCs/>
                <w:sz w:val="20"/>
                <w:szCs w:val="20"/>
              </w:rPr>
            </w:pPr>
            <w:r w:rsidRPr="00A33F30">
              <w:rPr>
                <w:bCs/>
                <w:sz w:val="20"/>
                <w:szCs w:val="20"/>
              </w:rPr>
              <w:t>97,1</w:t>
            </w:r>
          </w:p>
        </w:tc>
        <w:tc>
          <w:tcPr>
            <w:tcW w:w="635" w:type="pct"/>
            <w:hideMark/>
          </w:tcPr>
          <w:p w14:paraId="35862FB7" w14:textId="77777777" w:rsidR="00A33F30" w:rsidRPr="00A33F30" w:rsidRDefault="00A33F30" w:rsidP="00A33F30">
            <w:pPr>
              <w:jc w:val="right"/>
              <w:rPr>
                <w:bCs/>
                <w:sz w:val="20"/>
                <w:szCs w:val="20"/>
              </w:rPr>
            </w:pPr>
            <w:r w:rsidRPr="00A33F30">
              <w:rPr>
                <w:bCs/>
                <w:sz w:val="20"/>
                <w:szCs w:val="20"/>
              </w:rPr>
              <w:t>113,6</w:t>
            </w:r>
          </w:p>
        </w:tc>
      </w:tr>
      <w:tr w:rsidR="00A33F30" w:rsidRPr="00A33F30" w14:paraId="79C8FB38" w14:textId="77777777" w:rsidTr="00970AE2">
        <w:trPr>
          <w:cantSplit/>
        </w:trPr>
        <w:tc>
          <w:tcPr>
            <w:tcW w:w="899" w:type="pct"/>
            <w:hideMark/>
          </w:tcPr>
          <w:p w14:paraId="1735BE1E" w14:textId="77777777" w:rsidR="00A33F30" w:rsidRPr="00A33F30" w:rsidRDefault="00A33F30" w:rsidP="00A33F30">
            <w:pPr>
              <w:rPr>
                <w:bCs/>
                <w:sz w:val="20"/>
                <w:szCs w:val="20"/>
              </w:rPr>
            </w:pPr>
            <w:r w:rsidRPr="00A33F30">
              <w:rPr>
                <w:bCs/>
                <w:sz w:val="20"/>
                <w:szCs w:val="20"/>
              </w:rPr>
              <w:t>Апрель</w:t>
            </w:r>
          </w:p>
        </w:tc>
        <w:tc>
          <w:tcPr>
            <w:tcW w:w="589" w:type="pct"/>
            <w:hideMark/>
          </w:tcPr>
          <w:p w14:paraId="03CB34EE" w14:textId="77777777" w:rsidR="00A33F30" w:rsidRPr="00A33F30" w:rsidRDefault="00A33F30" w:rsidP="00A33F30">
            <w:pPr>
              <w:jc w:val="right"/>
              <w:rPr>
                <w:bCs/>
                <w:sz w:val="20"/>
                <w:szCs w:val="20"/>
              </w:rPr>
            </w:pPr>
            <w:r w:rsidRPr="00A33F30">
              <w:rPr>
                <w:bCs/>
                <w:sz w:val="20"/>
                <w:szCs w:val="20"/>
              </w:rPr>
              <w:t>100,3</w:t>
            </w:r>
          </w:p>
        </w:tc>
        <w:tc>
          <w:tcPr>
            <w:tcW w:w="543" w:type="pct"/>
            <w:hideMark/>
          </w:tcPr>
          <w:p w14:paraId="25BA527F" w14:textId="77777777" w:rsidR="00A33F30" w:rsidRPr="00A33F30" w:rsidRDefault="00A33F30" w:rsidP="00A33F30">
            <w:pPr>
              <w:jc w:val="right"/>
              <w:rPr>
                <w:bCs/>
                <w:sz w:val="20"/>
                <w:szCs w:val="20"/>
              </w:rPr>
            </w:pPr>
            <w:r w:rsidRPr="00A33F30">
              <w:rPr>
                <w:bCs/>
                <w:sz w:val="20"/>
                <w:szCs w:val="20"/>
              </w:rPr>
              <w:t>97,6</w:t>
            </w:r>
          </w:p>
        </w:tc>
        <w:tc>
          <w:tcPr>
            <w:tcW w:w="564" w:type="pct"/>
            <w:hideMark/>
          </w:tcPr>
          <w:p w14:paraId="77FBA946" w14:textId="77777777" w:rsidR="00A33F30" w:rsidRPr="00A33F30" w:rsidRDefault="00A33F30" w:rsidP="00A33F30">
            <w:pPr>
              <w:jc w:val="right"/>
              <w:rPr>
                <w:bCs/>
                <w:sz w:val="20"/>
                <w:szCs w:val="20"/>
              </w:rPr>
            </w:pPr>
            <w:r w:rsidRPr="00A33F30">
              <w:rPr>
                <w:bCs/>
                <w:sz w:val="20"/>
                <w:szCs w:val="20"/>
              </w:rPr>
              <w:t>102,5</w:t>
            </w:r>
          </w:p>
        </w:tc>
        <w:tc>
          <w:tcPr>
            <w:tcW w:w="636" w:type="pct"/>
            <w:hideMark/>
          </w:tcPr>
          <w:p w14:paraId="0C99EC27" w14:textId="77777777" w:rsidR="00A33F30" w:rsidRPr="00A33F30" w:rsidRDefault="00A33F30" w:rsidP="00A33F30">
            <w:pPr>
              <w:jc w:val="right"/>
              <w:rPr>
                <w:bCs/>
                <w:sz w:val="20"/>
                <w:szCs w:val="20"/>
              </w:rPr>
            </w:pPr>
            <w:r w:rsidRPr="00A33F30">
              <w:rPr>
                <w:bCs/>
                <w:sz w:val="20"/>
                <w:szCs w:val="20"/>
              </w:rPr>
              <w:t>92,1</w:t>
            </w:r>
          </w:p>
        </w:tc>
        <w:tc>
          <w:tcPr>
            <w:tcW w:w="707" w:type="pct"/>
            <w:hideMark/>
          </w:tcPr>
          <w:p w14:paraId="08054241" w14:textId="77777777" w:rsidR="00A33F30" w:rsidRPr="00A33F30" w:rsidRDefault="00A33F30" w:rsidP="00A33F30">
            <w:pPr>
              <w:jc w:val="right"/>
              <w:rPr>
                <w:bCs/>
                <w:sz w:val="20"/>
                <w:szCs w:val="20"/>
              </w:rPr>
            </w:pPr>
            <w:r w:rsidRPr="00A33F30">
              <w:rPr>
                <w:bCs/>
                <w:sz w:val="20"/>
                <w:szCs w:val="20"/>
              </w:rPr>
              <w:t>98,7</w:t>
            </w:r>
          </w:p>
        </w:tc>
        <w:tc>
          <w:tcPr>
            <w:tcW w:w="427" w:type="pct"/>
            <w:hideMark/>
          </w:tcPr>
          <w:p w14:paraId="4CCB5FED" w14:textId="77777777" w:rsidR="00A33F30" w:rsidRPr="00A33F30" w:rsidRDefault="00A33F30" w:rsidP="00A33F30">
            <w:pPr>
              <w:jc w:val="right"/>
              <w:rPr>
                <w:bCs/>
                <w:sz w:val="20"/>
                <w:szCs w:val="20"/>
              </w:rPr>
            </w:pPr>
            <w:r w:rsidRPr="00A33F30">
              <w:rPr>
                <w:bCs/>
                <w:sz w:val="20"/>
                <w:szCs w:val="20"/>
              </w:rPr>
              <w:t>99,9</w:t>
            </w:r>
          </w:p>
        </w:tc>
        <w:tc>
          <w:tcPr>
            <w:tcW w:w="635" w:type="pct"/>
            <w:hideMark/>
          </w:tcPr>
          <w:p w14:paraId="312BD64C" w14:textId="77777777" w:rsidR="00A33F30" w:rsidRPr="00A33F30" w:rsidRDefault="00A33F30" w:rsidP="00A33F30">
            <w:pPr>
              <w:jc w:val="right"/>
              <w:rPr>
                <w:bCs/>
                <w:sz w:val="20"/>
                <w:szCs w:val="20"/>
              </w:rPr>
            </w:pPr>
            <w:r w:rsidRPr="00A33F30">
              <w:rPr>
                <w:bCs/>
                <w:sz w:val="20"/>
                <w:szCs w:val="20"/>
              </w:rPr>
              <w:t>115,4</w:t>
            </w:r>
          </w:p>
        </w:tc>
      </w:tr>
      <w:tr w:rsidR="00A33F30" w:rsidRPr="00A33F30" w14:paraId="47811537" w14:textId="77777777" w:rsidTr="00970AE2">
        <w:trPr>
          <w:cantSplit/>
        </w:trPr>
        <w:tc>
          <w:tcPr>
            <w:tcW w:w="899" w:type="pct"/>
            <w:hideMark/>
          </w:tcPr>
          <w:p w14:paraId="2E5A9CD7" w14:textId="77777777" w:rsidR="00A33F30" w:rsidRPr="00A33F30" w:rsidRDefault="00A33F30" w:rsidP="00A33F30">
            <w:pPr>
              <w:rPr>
                <w:bCs/>
                <w:sz w:val="20"/>
                <w:szCs w:val="20"/>
              </w:rPr>
            </w:pPr>
            <w:r w:rsidRPr="00A33F30">
              <w:rPr>
                <w:bCs/>
                <w:sz w:val="20"/>
                <w:szCs w:val="20"/>
              </w:rPr>
              <w:t>Январь-апрель</w:t>
            </w:r>
          </w:p>
        </w:tc>
        <w:tc>
          <w:tcPr>
            <w:tcW w:w="589" w:type="pct"/>
            <w:hideMark/>
          </w:tcPr>
          <w:p w14:paraId="653FA391" w14:textId="77777777" w:rsidR="00A33F30" w:rsidRPr="00A33F30" w:rsidRDefault="00A33F30" w:rsidP="00A33F30">
            <w:pPr>
              <w:jc w:val="right"/>
              <w:rPr>
                <w:bCs/>
                <w:sz w:val="20"/>
                <w:szCs w:val="20"/>
              </w:rPr>
            </w:pPr>
            <w:r w:rsidRPr="00A33F30">
              <w:rPr>
                <w:bCs/>
                <w:sz w:val="20"/>
                <w:szCs w:val="20"/>
              </w:rPr>
              <w:t>99,0</w:t>
            </w:r>
          </w:p>
        </w:tc>
        <w:tc>
          <w:tcPr>
            <w:tcW w:w="543" w:type="pct"/>
            <w:hideMark/>
          </w:tcPr>
          <w:p w14:paraId="5572EC1C" w14:textId="77777777" w:rsidR="00A33F30" w:rsidRPr="00A33F30" w:rsidRDefault="00A33F30" w:rsidP="00A33F30">
            <w:pPr>
              <w:jc w:val="right"/>
              <w:rPr>
                <w:bCs/>
                <w:sz w:val="20"/>
                <w:szCs w:val="20"/>
              </w:rPr>
            </w:pPr>
            <w:r w:rsidRPr="00A33F30">
              <w:rPr>
                <w:bCs/>
                <w:sz w:val="20"/>
                <w:szCs w:val="20"/>
              </w:rPr>
              <w:t>93,7</w:t>
            </w:r>
          </w:p>
        </w:tc>
        <w:tc>
          <w:tcPr>
            <w:tcW w:w="564" w:type="pct"/>
            <w:hideMark/>
          </w:tcPr>
          <w:p w14:paraId="34D8C05F" w14:textId="77777777" w:rsidR="00A33F30" w:rsidRPr="00A33F30" w:rsidRDefault="00A33F30" w:rsidP="00A33F30">
            <w:pPr>
              <w:jc w:val="right"/>
              <w:rPr>
                <w:bCs/>
                <w:sz w:val="20"/>
                <w:szCs w:val="20"/>
              </w:rPr>
            </w:pPr>
            <w:r w:rsidRPr="00A33F30">
              <w:rPr>
                <w:bCs/>
                <w:sz w:val="20"/>
                <w:szCs w:val="20"/>
              </w:rPr>
              <w:t>107,3</w:t>
            </w:r>
          </w:p>
        </w:tc>
        <w:tc>
          <w:tcPr>
            <w:tcW w:w="636" w:type="pct"/>
            <w:hideMark/>
          </w:tcPr>
          <w:p w14:paraId="7A58B9F3" w14:textId="77777777" w:rsidR="00A33F30" w:rsidRPr="00A33F30" w:rsidRDefault="00A33F30" w:rsidP="00A33F30">
            <w:pPr>
              <w:jc w:val="right"/>
              <w:rPr>
                <w:bCs/>
                <w:sz w:val="20"/>
                <w:szCs w:val="20"/>
              </w:rPr>
            </w:pPr>
            <w:r w:rsidRPr="00A33F30">
              <w:rPr>
                <w:bCs/>
                <w:sz w:val="20"/>
                <w:szCs w:val="20"/>
              </w:rPr>
              <w:t>88,8</w:t>
            </w:r>
          </w:p>
        </w:tc>
        <w:tc>
          <w:tcPr>
            <w:tcW w:w="707" w:type="pct"/>
            <w:hideMark/>
          </w:tcPr>
          <w:p w14:paraId="38E29D62" w14:textId="77777777" w:rsidR="00A33F30" w:rsidRPr="00A33F30" w:rsidRDefault="00A33F30" w:rsidP="00A33F30">
            <w:pPr>
              <w:jc w:val="right"/>
              <w:rPr>
                <w:bCs/>
                <w:sz w:val="20"/>
                <w:szCs w:val="20"/>
              </w:rPr>
            </w:pPr>
            <w:r w:rsidRPr="00A33F30">
              <w:rPr>
                <w:bCs/>
                <w:sz w:val="20"/>
                <w:szCs w:val="20"/>
              </w:rPr>
              <w:t>99,3</w:t>
            </w:r>
          </w:p>
        </w:tc>
        <w:tc>
          <w:tcPr>
            <w:tcW w:w="427" w:type="pct"/>
            <w:hideMark/>
          </w:tcPr>
          <w:p w14:paraId="68BC870D" w14:textId="77777777" w:rsidR="00A33F30" w:rsidRPr="00A33F30" w:rsidRDefault="00A33F30" w:rsidP="00A33F30">
            <w:pPr>
              <w:jc w:val="right"/>
              <w:rPr>
                <w:bCs/>
                <w:sz w:val="20"/>
                <w:szCs w:val="20"/>
              </w:rPr>
            </w:pPr>
            <w:r w:rsidRPr="00A33F30">
              <w:rPr>
                <w:bCs/>
                <w:sz w:val="20"/>
                <w:szCs w:val="20"/>
              </w:rPr>
              <w:t>97,8</w:t>
            </w:r>
          </w:p>
        </w:tc>
        <w:tc>
          <w:tcPr>
            <w:tcW w:w="635" w:type="pct"/>
            <w:hideMark/>
          </w:tcPr>
          <w:p w14:paraId="2395DE62" w14:textId="77777777" w:rsidR="00A33F30" w:rsidRPr="00A33F30" w:rsidRDefault="00A33F30" w:rsidP="00A33F30">
            <w:pPr>
              <w:jc w:val="right"/>
              <w:rPr>
                <w:bCs/>
                <w:sz w:val="20"/>
                <w:szCs w:val="20"/>
              </w:rPr>
            </w:pPr>
            <w:r w:rsidRPr="00A33F30">
              <w:rPr>
                <w:bCs/>
                <w:sz w:val="20"/>
                <w:szCs w:val="20"/>
              </w:rPr>
              <w:t>114,1</w:t>
            </w:r>
          </w:p>
        </w:tc>
      </w:tr>
      <w:tr w:rsidR="00A33F30" w:rsidRPr="00A33F30" w14:paraId="0D770876" w14:textId="77777777" w:rsidTr="00970AE2">
        <w:trPr>
          <w:cantSplit/>
        </w:trPr>
        <w:tc>
          <w:tcPr>
            <w:tcW w:w="899" w:type="pct"/>
            <w:hideMark/>
          </w:tcPr>
          <w:p w14:paraId="3E17C0FD" w14:textId="77777777" w:rsidR="00A33F30" w:rsidRPr="00A33F30" w:rsidRDefault="00A33F30" w:rsidP="00A33F30">
            <w:pPr>
              <w:rPr>
                <w:bCs/>
                <w:sz w:val="20"/>
                <w:szCs w:val="20"/>
              </w:rPr>
            </w:pPr>
            <w:r w:rsidRPr="00A33F30">
              <w:rPr>
                <w:bCs/>
                <w:sz w:val="20"/>
                <w:szCs w:val="20"/>
              </w:rPr>
              <w:t>Май</w:t>
            </w:r>
          </w:p>
        </w:tc>
        <w:tc>
          <w:tcPr>
            <w:tcW w:w="589" w:type="pct"/>
            <w:hideMark/>
          </w:tcPr>
          <w:p w14:paraId="305373DE" w14:textId="77777777" w:rsidR="00A33F30" w:rsidRPr="00A33F30" w:rsidRDefault="00A33F30" w:rsidP="00A33F30">
            <w:pPr>
              <w:jc w:val="right"/>
              <w:rPr>
                <w:bCs/>
                <w:sz w:val="20"/>
                <w:szCs w:val="20"/>
              </w:rPr>
            </w:pPr>
            <w:r w:rsidRPr="00A33F30">
              <w:rPr>
                <w:bCs/>
                <w:sz w:val="20"/>
                <w:szCs w:val="20"/>
              </w:rPr>
              <w:t>97,7</w:t>
            </w:r>
          </w:p>
        </w:tc>
        <w:tc>
          <w:tcPr>
            <w:tcW w:w="543" w:type="pct"/>
            <w:hideMark/>
          </w:tcPr>
          <w:p w14:paraId="0C90C9D8" w14:textId="77777777" w:rsidR="00A33F30" w:rsidRPr="00A33F30" w:rsidRDefault="00A33F30" w:rsidP="00A33F30">
            <w:pPr>
              <w:jc w:val="right"/>
              <w:rPr>
                <w:bCs/>
                <w:sz w:val="20"/>
                <w:szCs w:val="20"/>
              </w:rPr>
            </w:pPr>
            <w:r w:rsidRPr="00A33F30">
              <w:rPr>
                <w:bCs/>
                <w:sz w:val="20"/>
                <w:szCs w:val="20"/>
              </w:rPr>
              <w:t>94,4</w:t>
            </w:r>
          </w:p>
        </w:tc>
        <w:tc>
          <w:tcPr>
            <w:tcW w:w="564" w:type="pct"/>
            <w:hideMark/>
          </w:tcPr>
          <w:p w14:paraId="299C0DCE" w14:textId="77777777" w:rsidR="00A33F30" w:rsidRPr="00A33F30" w:rsidRDefault="00A33F30" w:rsidP="00A33F30">
            <w:pPr>
              <w:jc w:val="right"/>
              <w:rPr>
                <w:bCs/>
                <w:sz w:val="20"/>
                <w:szCs w:val="20"/>
              </w:rPr>
            </w:pPr>
            <w:r w:rsidRPr="00A33F30">
              <w:rPr>
                <w:bCs/>
                <w:sz w:val="20"/>
                <w:szCs w:val="20"/>
              </w:rPr>
              <w:t>106,0</w:t>
            </w:r>
          </w:p>
        </w:tc>
        <w:tc>
          <w:tcPr>
            <w:tcW w:w="636" w:type="pct"/>
            <w:hideMark/>
          </w:tcPr>
          <w:p w14:paraId="62CA635D" w14:textId="77777777" w:rsidR="00A33F30" w:rsidRPr="00A33F30" w:rsidRDefault="00A33F30" w:rsidP="00A33F30">
            <w:pPr>
              <w:jc w:val="right"/>
              <w:rPr>
                <w:bCs/>
                <w:sz w:val="20"/>
                <w:szCs w:val="20"/>
              </w:rPr>
            </w:pPr>
            <w:r w:rsidRPr="00A33F30">
              <w:rPr>
                <w:bCs/>
                <w:sz w:val="20"/>
                <w:szCs w:val="20"/>
              </w:rPr>
              <w:t>85,8</w:t>
            </w:r>
          </w:p>
        </w:tc>
        <w:tc>
          <w:tcPr>
            <w:tcW w:w="707" w:type="pct"/>
            <w:hideMark/>
          </w:tcPr>
          <w:p w14:paraId="0952C439" w14:textId="77777777" w:rsidR="00A33F30" w:rsidRPr="00A33F30" w:rsidRDefault="00A33F30" w:rsidP="00A33F30">
            <w:pPr>
              <w:jc w:val="right"/>
              <w:rPr>
                <w:bCs/>
                <w:sz w:val="20"/>
                <w:szCs w:val="20"/>
              </w:rPr>
            </w:pPr>
            <w:r w:rsidRPr="00A33F30">
              <w:rPr>
                <w:bCs/>
                <w:sz w:val="20"/>
                <w:szCs w:val="20"/>
              </w:rPr>
              <w:t>97,0</w:t>
            </w:r>
          </w:p>
        </w:tc>
        <w:tc>
          <w:tcPr>
            <w:tcW w:w="427" w:type="pct"/>
            <w:hideMark/>
          </w:tcPr>
          <w:p w14:paraId="473E8597" w14:textId="77777777" w:rsidR="00A33F30" w:rsidRPr="00A33F30" w:rsidRDefault="00A33F30" w:rsidP="00A33F30">
            <w:pPr>
              <w:jc w:val="right"/>
              <w:rPr>
                <w:bCs/>
                <w:sz w:val="20"/>
                <w:szCs w:val="20"/>
              </w:rPr>
            </w:pPr>
            <w:r w:rsidRPr="00A33F30">
              <w:rPr>
                <w:bCs/>
                <w:sz w:val="20"/>
                <w:szCs w:val="20"/>
              </w:rPr>
              <w:t>103,3</w:t>
            </w:r>
          </w:p>
        </w:tc>
        <w:tc>
          <w:tcPr>
            <w:tcW w:w="635" w:type="pct"/>
            <w:hideMark/>
          </w:tcPr>
          <w:p w14:paraId="4497C540" w14:textId="77777777" w:rsidR="00A33F30" w:rsidRPr="00A33F30" w:rsidRDefault="00A33F30" w:rsidP="00A33F30">
            <w:pPr>
              <w:jc w:val="right"/>
              <w:rPr>
                <w:bCs/>
                <w:sz w:val="20"/>
                <w:szCs w:val="20"/>
              </w:rPr>
            </w:pPr>
            <w:r w:rsidRPr="00A33F30">
              <w:rPr>
                <w:bCs/>
                <w:sz w:val="20"/>
                <w:szCs w:val="20"/>
              </w:rPr>
              <w:t>104,5</w:t>
            </w:r>
          </w:p>
        </w:tc>
      </w:tr>
      <w:tr w:rsidR="00970AE2" w:rsidRPr="00A33F30" w14:paraId="2A3B2125" w14:textId="77777777" w:rsidTr="00970AE2">
        <w:trPr>
          <w:cantSplit/>
        </w:trPr>
        <w:tc>
          <w:tcPr>
            <w:tcW w:w="899" w:type="pct"/>
          </w:tcPr>
          <w:p w14:paraId="5E37612F" w14:textId="0AB4336C" w:rsidR="00970AE2" w:rsidRPr="00A33F30" w:rsidRDefault="00970AE2" w:rsidP="00970AE2">
            <w:pPr>
              <w:rPr>
                <w:bCs/>
                <w:sz w:val="20"/>
                <w:szCs w:val="20"/>
              </w:rPr>
            </w:pPr>
            <w:r w:rsidRPr="00A33F30">
              <w:rPr>
                <w:bCs/>
                <w:sz w:val="20"/>
                <w:szCs w:val="20"/>
              </w:rPr>
              <w:t>Январь-май</w:t>
            </w:r>
          </w:p>
        </w:tc>
        <w:tc>
          <w:tcPr>
            <w:tcW w:w="589" w:type="pct"/>
          </w:tcPr>
          <w:p w14:paraId="0D98273D" w14:textId="3E257ED7" w:rsidR="00970AE2" w:rsidRPr="00A33F30" w:rsidRDefault="00970AE2" w:rsidP="00970AE2">
            <w:pPr>
              <w:jc w:val="right"/>
              <w:rPr>
                <w:bCs/>
                <w:sz w:val="20"/>
                <w:szCs w:val="20"/>
              </w:rPr>
            </w:pPr>
            <w:r w:rsidRPr="00A33F30">
              <w:rPr>
                <w:bCs/>
                <w:sz w:val="20"/>
                <w:szCs w:val="20"/>
              </w:rPr>
              <w:t>98,7</w:t>
            </w:r>
          </w:p>
        </w:tc>
        <w:tc>
          <w:tcPr>
            <w:tcW w:w="543" w:type="pct"/>
          </w:tcPr>
          <w:p w14:paraId="2125F680" w14:textId="3F7FD852" w:rsidR="00970AE2" w:rsidRPr="00A33F30" w:rsidRDefault="00970AE2" w:rsidP="00970AE2">
            <w:pPr>
              <w:jc w:val="right"/>
              <w:rPr>
                <w:bCs/>
                <w:sz w:val="20"/>
                <w:szCs w:val="20"/>
              </w:rPr>
            </w:pPr>
            <w:r w:rsidRPr="00A33F30">
              <w:rPr>
                <w:bCs/>
                <w:sz w:val="20"/>
                <w:szCs w:val="20"/>
              </w:rPr>
              <w:t>93,8</w:t>
            </w:r>
          </w:p>
        </w:tc>
        <w:tc>
          <w:tcPr>
            <w:tcW w:w="564" w:type="pct"/>
          </w:tcPr>
          <w:p w14:paraId="486E4DD6" w14:textId="269A8FF1" w:rsidR="00970AE2" w:rsidRPr="00A33F30" w:rsidRDefault="00970AE2" w:rsidP="00970AE2">
            <w:pPr>
              <w:jc w:val="right"/>
              <w:rPr>
                <w:bCs/>
                <w:sz w:val="20"/>
                <w:szCs w:val="20"/>
              </w:rPr>
            </w:pPr>
            <w:r w:rsidRPr="00A33F30">
              <w:rPr>
                <w:bCs/>
                <w:sz w:val="20"/>
                <w:szCs w:val="20"/>
              </w:rPr>
              <w:t>107,0</w:t>
            </w:r>
          </w:p>
        </w:tc>
        <w:tc>
          <w:tcPr>
            <w:tcW w:w="636" w:type="pct"/>
          </w:tcPr>
          <w:p w14:paraId="4AACF391" w14:textId="1290D557" w:rsidR="00970AE2" w:rsidRPr="00A33F30" w:rsidRDefault="00970AE2" w:rsidP="00970AE2">
            <w:pPr>
              <w:jc w:val="right"/>
              <w:rPr>
                <w:bCs/>
                <w:sz w:val="20"/>
                <w:szCs w:val="20"/>
              </w:rPr>
            </w:pPr>
            <w:r w:rsidRPr="00A33F30">
              <w:rPr>
                <w:bCs/>
                <w:sz w:val="20"/>
                <w:szCs w:val="20"/>
              </w:rPr>
              <w:t>88,2</w:t>
            </w:r>
          </w:p>
        </w:tc>
        <w:tc>
          <w:tcPr>
            <w:tcW w:w="707" w:type="pct"/>
          </w:tcPr>
          <w:p w14:paraId="6808DFEF" w14:textId="59551457" w:rsidR="00970AE2" w:rsidRPr="00A33F30" w:rsidRDefault="00970AE2" w:rsidP="00970AE2">
            <w:pPr>
              <w:jc w:val="right"/>
              <w:rPr>
                <w:bCs/>
                <w:sz w:val="20"/>
                <w:szCs w:val="20"/>
              </w:rPr>
            </w:pPr>
            <w:r w:rsidRPr="00A33F30">
              <w:rPr>
                <w:bCs/>
                <w:sz w:val="20"/>
                <w:szCs w:val="20"/>
              </w:rPr>
              <w:t>98,9</w:t>
            </w:r>
          </w:p>
        </w:tc>
        <w:tc>
          <w:tcPr>
            <w:tcW w:w="427" w:type="pct"/>
          </w:tcPr>
          <w:p w14:paraId="3783C0FF" w14:textId="2FFA2E1D" w:rsidR="00970AE2" w:rsidRPr="00A33F30" w:rsidRDefault="00970AE2" w:rsidP="00970AE2">
            <w:pPr>
              <w:jc w:val="right"/>
              <w:rPr>
                <w:bCs/>
                <w:sz w:val="20"/>
                <w:szCs w:val="20"/>
              </w:rPr>
            </w:pPr>
            <w:r w:rsidRPr="00A33F30">
              <w:rPr>
                <w:bCs/>
                <w:sz w:val="20"/>
                <w:szCs w:val="20"/>
              </w:rPr>
              <w:t>98,9</w:t>
            </w:r>
          </w:p>
        </w:tc>
        <w:tc>
          <w:tcPr>
            <w:tcW w:w="635" w:type="pct"/>
          </w:tcPr>
          <w:p w14:paraId="548FC310" w14:textId="2BC7E694" w:rsidR="00970AE2" w:rsidRPr="00A33F30" w:rsidRDefault="00970AE2" w:rsidP="00970AE2">
            <w:pPr>
              <w:jc w:val="right"/>
              <w:rPr>
                <w:bCs/>
                <w:sz w:val="20"/>
                <w:szCs w:val="20"/>
              </w:rPr>
            </w:pPr>
            <w:r w:rsidRPr="00A33F30">
              <w:rPr>
                <w:bCs/>
                <w:sz w:val="20"/>
                <w:szCs w:val="20"/>
              </w:rPr>
              <w:t>112,1</w:t>
            </w:r>
          </w:p>
        </w:tc>
      </w:tr>
      <w:tr w:rsidR="00970AE2" w:rsidRPr="00A33F30" w14:paraId="2DEDF42E" w14:textId="77777777" w:rsidTr="00970AE2">
        <w:trPr>
          <w:cantSplit/>
        </w:trPr>
        <w:tc>
          <w:tcPr>
            <w:tcW w:w="899" w:type="pct"/>
            <w:tcBorders>
              <w:top w:val="single" w:sz="8" w:space="0" w:color="auto"/>
            </w:tcBorders>
            <w:hideMark/>
          </w:tcPr>
          <w:p w14:paraId="7A69F2AE" w14:textId="77777777" w:rsidR="00970AE2" w:rsidRPr="00A33F30" w:rsidRDefault="00970AE2" w:rsidP="00970AE2">
            <w:pPr>
              <w:rPr>
                <w:bCs/>
                <w:sz w:val="20"/>
                <w:szCs w:val="20"/>
              </w:rPr>
            </w:pPr>
            <w:r w:rsidRPr="00A33F30">
              <w:rPr>
                <w:bCs/>
                <w:sz w:val="20"/>
                <w:szCs w:val="20"/>
              </w:rPr>
              <w:lastRenderedPageBreak/>
              <w:t>Июнь</w:t>
            </w:r>
          </w:p>
        </w:tc>
        <w:tc>
          <w:tcPr>
            <w:tcW w:w="589" w:type="pct"/>
            <w:tcBorders>
              <w:top w:val="single" w:sz="8" w:space="0" w:color="auto"/>
            </w:tcBorders>
            <w:hideMark/>
          </w:tcPr>
          <w:p w14:paraId="4D8FF5D8" w14:textId="77777777" w:rsidR="00970AE2" w:rsidRPr="00A33F30" w:rsidRDefault="00970AE2" w:rsidP="00970AE2">
            <w:pPr>
              <w:jc w:val="right"/>
              <w:rPr>
                <w:bCs/>
                <w:sz w:val="20"/>
                <w:szCs w:val="20"/>
              </w:rPr>
            </w:pPr>
            <w:r w:rsidRPr="00A33F30">
              <w:rPr>
                <w:bCs/>
                <w:sz w:val="20"/>
                <w:szCs w:val="20"/>
              </w:rPr>
              <w:t>96,4</w:t>
            </w:r>
          </w:p>
        </w:tc>
        <w:tc>
          <w:tcPr>
            <w:tcW w:w="543" w:type="pct"/>
            <w:tcBorders>
              <w:top w:val="single" w:sz="8" w:space="0" w:color="auto"/>
            </w:tcBorders>
            <w:hideMark/>
          </w:tcPr>
          <w:p w14:paraId="26D74A65" w14:textId="77777777" w:rsidR="00970AE2" w:rsidRPr="00A33F30" w:rsidRDefault="00970AE2" w:rsidP="00970AE2">
            <w:pPr>
              <w:jc w:val="right"/>
              <w:rPr>
                <w:bCs/>
                <w:sz w:val="20"/>
                <w:szCs w:val="20"/>
              </w:rPr>
            </w:pPr>
            <w:r w:rsidRPr="00A33F30">
              <w:rPr>
                <w:bCs/>
                <w:sz w:val="20"/>
                <w:szCs w:val="20"/>
              </w:rPr>
              <w:t>91,9</w:t>
            </w:r>
          </w:p>
        </w:tc>
        <w:tc>
          <w:tcPr>
            <w:tcW w:w="564" w:type="pct"/>
            <w:tcBorders>
              <w:top w:val="single" w:sz="8" w:space="0" w:color="auto"/>
            </w:tcBorders>
            <w:hideMark/>
          </w:tcPr>
          <w:p w14:paraId="2C4DBFE3" w14:textId="77777777" w:rsidR="00970AE2" w:rsidRPr="00A33F30" w:rsidRDefault="00970AE2" w:rsidP="00970AE2">
            <w:pPr>
              <w:jc w:val="right"/>
              <w:rPr>
                <w:bCs/>
                <w:sz w:val="20"/>
                <w:szCs w:val="20"/>
              </w:rPr>
            </w:pPr>
            <w:r w:rsidRPr="00A33F30">
              <w:rPr>
                <w:bCs/>
                <w:sz w:val="20"/>
                <w:szCs w:val="20"/>
              </w:rPr>
              <w:t>113,2</w:t>
            </w:r>
          </w:p>
        </w:tc>
        <w:tc>
          <w:tcPr>
            <w:tcW w:w="636" w:type="pct"/>
            <w:tcBorders>
              <w:top w:val="single" w:sz="8" w:space="0" w:color="auto"/>
            </w:tcBorders>
            <w:hideMark/>
          </w:tcPr>
          <w:p w14:paraId="3DC72DF9" w14:textId="77777777" w:rsidR="00970AE2" w:rsidRPr="00A33F30" w:rsidRDefault="00970AE2" w:rsidP="00970AE2">
            <w:pPr>
              <w:jc w:val="right"/>
              <w:rPr>
                <w:bCs/>
                <w:sz w:val="20"/>
                <w:szCs w:val="20"/>
              </w:rPr>
            </w:pPr>
            <w:r w:rsidRPr="00A33F30">
              <w:rPr>
                <w:bCs/>
                <w:sz w:val="20"/>
                <w:szCs w:val="20"/>
              </w:rPr>
              <w:t>82,7</w:t>
            </w:r>
          </w:p>
        </w:tc>
        <w:tc>
          <w:tcPr>
            <w:tcW w:w="707" w:type="pct"/>
            <w:tcBorders>
              <w:top w:val="single" w:sz="8" w:space="0" w:color="auto"/>
            </w:tcBorders>
            <w:hideMark/>
          </w:tcPr>
          <w:p w14:paraId="1D3B8060" w14:textId="77777777" w:rsidR="00970AE2" w:rsidRPr="00A33F30" w:rsidRDefault="00970AE2" w:rsidP="00970AE2">
            <w:pPr>
              <w:jc w:val="right"/>
              <w:rPr>
                <w:bCs/>
                <w:sz w:val="20"/>
                <w:szCs w:val="20"/>
              </w:rPr>
            </w:pPr>
            <w:r w:rsidRPr="00A33F30">
              <w:rPr>
                <w:bCs/>
                <w:sz w:val="20"/>
                <w:szCs w:val="20"/>
              </w:rPr>
              <w:t>99,6</w:t>
            </w:r>
          </w:p>
        </w:tc>
        <w:tc>
          <w:tcPr>
            <w:tcW w:w="427" w:type="pct"/>
            <w:tcBorders>
              <w:top w:val="single" w:sz="8" w:space="0" w:color="auto"/>
            </w:tcBorders>
            <w:hideMark/>
          </w:tcPr>
          <w:p w14:paraId="0EB8B154" w14:textId="77777777" w:rsidR="00970AE2" w:rsidRPr="00A33F30" w:rsidRDefault="00970AE2" w:rsidP="00970AE2">
            <w:pPr>
              <w:jc w:val="right"/>
              <w:rPr>
                <w:bCs/>
                <w:sz w:val="20"/>
                <w:szCs w:val="20"/>
              </w:rPr>
            </w:pPr>
            <w:r w:rsidRPr="00A33F30">
              <w:rPr>
                <w:bCs/>
                <w:sz w:val="20"/>
                <w:szCs w:val="20"/>
              </w:rPr>
              <w:t>105,0</w:t>
            </w:r>
          </w:p>
        </w:tc>
        <w:tc>
          <w:tcPr>
            <w:tcW w:w="635" w:type="pct"/>
            <w:tcBorders>
              <w:top w:val="single" w:sz="8" w:space="0" w:color="auto"/>
            </w:tcBorders>
            <w:hideMark/>
          </w:tcPr>
          <w:p w14:paraId="5E779DCF" w14:textId="77777777" w:rsidR="00970AE2" w:rsidRPr="00A33F30" w:rsidRDefault="00970AE2" w:rsidP="00970AE2">
            <w:pPr>
              <w:jc w:val="right"/>
              <w:rPr>
                <w:bCs/>
                <w:sz w:val="20"/>
                <w:szCs w:val="20"/>
              </w:rPr>
            </w:pPr>
            <w:r w:rsidRPr="00A33F30">
              <w:rPr>
                <w:bCs/>
                <w:sz w:val="20"/>
                <w:szCs w:val="20"/>
              </w:rPr>
              <w:t>110,4</w:t>
            </w:r>
          </w:p>
        </w:tc>
      </w:tr>
      <w:tr w:rsidR="00970AE2" w:rsidRPr="00A33F30" w14:paraId="4813F693" w14:textId="77777777" w:rsidTr="00970AE2">
        <w:trPr>
          <w:cantSplit/>
        </w:trPr>
        <w:tc>
          <w:tcPr>
            <w:tcW w:w="899" w:type="pct"/>
            <w:hideMark/>
          </w:tcPr>
          <w:p w14:paraId="1CBD445B" w14:textId="77777777" w:rsidR="00970AE2" w:rsidRPr="00A33F30" w:rsidRDefault="00970AE2" w:rsidP="00970AE2">
            <w:pPr>
              <w:rPr>
                <w:bCs/>
                <w:sz w:val="20"/>
                <w:szCs w:val="20"/>
              </w:rPr>
            </w:pPr>
            <w:r w:rsidRPr="00A33F30">
              <w:rPr>
                <w:bCs/>
                <w:sz w:val="20"/>
                <w:szCs w:val="20"/>
              </w:rPr>
              <w:t>Январь-июнь</w:t>
            </w:r>
          </w:p>
        </w:tc>
        <w:tc>
          <w:tcPr>
            <w:tcW w:w="589" w:type="pct"/>
            <w:hideMark/>
          </w:tcPr>
          <w:p w14:paraId="23F42104" w14:textId="77777777" w:rsidR="00970AE2" w:rsidRPr="00A33F30" w:rsidRDefault="00970AE2" w:rsidP="00970AE2">
            <w:pPr>
              <w:jc w:val="right"/>
              <w:rPr>
                <w:bCs/>
                <w:sz w:val="20"/>
                <w:szCs w:val="20"/>
              </w:rPr>
            </w:pPr>
            <w:r w:rsidRPr="00A33F30">
              <w:rPr>
                <w:bCs/>
                <w:sz w:val="20"/>
                <w:szCs w:val="20"/>
              </w:rPr>
              <w:t>98,3</w:t>
            </w:r>
          </w:p>
        </w:tc>
        <w:tc>
          <w:tcPr>
            <w:tcW w:w="543" w:type="pct"/>
            <w:hideMark/>
          </w:tcPr>
          <w:p w14:paraId="67A354A4" w14:textId="77777777" w:rsidR="00970AE2" w:rsidRPr="00A33F30" w:rsidRDefault="00970AE2" w:rsidP="00970AE2">
            <w:pPr>
              <w:jc w:val="right"/>
              <w:rPr>
                <w:bCs/>
                <w:sz w:val="20"/>
                <w:szCs w:val="20"/>
              </w:rPr>
            </w:pPr>
            <w:r w:rsidRPr="00A33F30">
              <w:rPr>
                <w:bCs/>
                <w:sz w:val="20"/>
                <w:szCs w:val="20"/>
              </w:rPr>
              <w:t>93,5</w:t>
            </w:r>
          </w:p>
        </w:tc>
        <w:tc>
          <w:tcPr>
            <w:tcW w:w="564" w:type="pct"/>
            <w:hideMark/>
          </w:tcPr>
          <w:p w14:paraId="7FF30EA3" w14:textId="77777777" w:rsidR="00970AE2" w:rsidRPr="00A33F30" w:rsidRDefault="00970AE2" w:rsidP="00970AE2">
            <w:pPr>
              <w:jc w:val="right"/>
              <w:rPr>
                <w:bCs/>
                <w:sz w:val="20"/>
                <w:szCs w:val="20"/>
              </w:rPr>
            </w:pPr>
            <w:r w:rsidRPr="00A33F30">
              <w:rPr>
                <w:bCs/>
                <w:sz w:val="20"/>
                <w:szCs w:val="20"/>
              </w:rPr>
              <w:t>108,0</w:t>
            </w:r>
          </w:p>
        </w:tc>
        <w:tc>
          <w:tcPr>
            <w:tcW w:w="636" w:type="pct"/>
            <w:hideMark/>
          </w:tcPr>
          <w:p w14:paraId="2A85751C" w14:textId="77777777" w:rsidR="00970AE2" w:rsidRPr="00A33F30" w:rsidRDefault="00970AE2" w:rsidP="00970AE2">
            <w:pPr>
              <w:jc w:val="right"/>
              <w:rPr>
                <w:bCs/>
                <w:sz w:val="20"/>
                <w:szCs w:val="20"/>
              </w:rPr>
            </w:pPr>
            <w:r w:rsidRPr="00A33F30">
              <w:rPr>
                <w:bCs/>
                <w:sz w:val="20"/>
                <w:szCs w:val="20"/>
              </w:rPr>
              <w:t>87,2</w:t>
            </w:r>
          </w:p>
        </w:tc>
        <w:tc>
          <w:tcPr>
            <w:tcW w:w="707" w:type="pct"/>
            <w:hideMark/>
          </w:tcPr>
          <w:p w14:paraId="5CEA6A3E" w14:textId="77777777" w:rsidR="00970AE2" w:rsidRPr="00A33F30" w:rsidRDefault="00970AE2" w:rsidP="00970AE2">
            <w:pPr>
              <w:jc w:val="right"/>
              <w:rPr>
                <w:bCs/>
                <w:sz w:val="20"/>
                <w:szCs w:val="20"/>
              </w:rPr>
            </w:pPr>
            <w:r w:rsidRPr="00A33F30">
              <w:rPr>
                <w:bCs/>
                <w:sz w:val="20"/>
                <w:szCs w:val="20"/>
              </w:rPr>
              <w:t>99,0</w:t>
            </w:r>
          </w:p>
        </w:tc>
        <w:tc>
          <w:tcPr>
            <w:tcW w:w="427" w:type="pct"/>
            <w:hideMark/>
          </w:tcPr>
          <w:p w14:paraId="27FAB9C5" w14:textId="77777777" w:rsidR="00970AE2" w:rsidRPr="00A33F30" w:rsidRDefault="00970AE2" w:rsidP="00970AE2">
            <w:pPr>
              <w:jc w:val="right"/>
              <w:rPr>
                <w:bCs/>
                <w:sz w:val="20"/>
                <w:szCs w:val="20"/>
              </w:rPr>
            </w:pPr>
            <w:r w:rsidRPr="00A33F30">
              <w:rPr>
                <w:bCs/>
                <w:sz w:val="20"/>
                <w:szCs w:val="20"/>
              </w:rPr>
              <w:t>99,7</w:t>
            </w:r>
          </w:p>
        </w:tc>
        <w:tc>
          <w:tcPr>
            <w:tcW w:w="635" w:type="pct"/>
            <w:hideMark/>
          </w:tcPr>
          <w:p w14:paraId="58B58DF6" w14:textId="77777777" w:rsidR="00970AE2" w:rsidRPr="00A33F30" w:rsidRDefault="00970AE2" w:rsidP="00970AE2">
            <w:pPr>
              <w:jc w:val="right"/>
              <w:rPr>
                <w:bCs/>
                <w:sz w:val="20"/>
                <w:szCs w:val="20"/>
              </w:rPr>
            </w:pPr>
            <w:r w:rsidRPr="00A33F30">
              <w:rPr>
                <w:bCs/>
                <w:sz w:val="20"/>
                <w:szCs w:val="20"/>
              </w:rPr>
              <w:t>111,8</w:t>
            </w:r>
          </w:p>
        </w:tc>
      </w:tr>
      <w:tr w:rsidR="00970AE2" w:rsidRPr="00A33F30" w14:paraId="4208CEE5" w14:textId="77777777" w:rsidTr="00970AE2">
        <w:trPr>
          <w:cantSplit/>
        </w:trPr>
        <w:tc>
          <w:tcPr>
            <w:tcW w:w="899" w:type="pct"/>
            <w:hideMark/>
          </w:tcPr>
          <w:p w14:paraId="40E747EF" w14:textId="77777777" w:rsidR="00970AE2" w:rsidRPr="00A33F30" w:rsidRDefault="00970AE2" w:rsidP="00970AE2">
            <w:pPr>
              <w:rPr>
                <w:bCs/>
                <w:sz w:val="20"/>
                <w:szCs w:val="20"/>
              </w:rPr>
            </w:pPr>
            <w:r w:rsidRPr="00A33F30">
              <w:rPr>
                <w:bCs/>
                <w:sz w:val="20"/>
                <w:szCs w:val="20"/>
              </w:rPr>
              <w:t>Июль</w:t>
            </w:r>
          </w:p>
        </w:tc>
        <w:tc>
          <w:tcPr>
            <w:tcW w:w="589" w:type="pct"/>
            <w:hideMark/>
          </w:tcPr>
          <w:p w14:paraId="03BF7033" w14:textId="77777777" w:rsidR="00970AE2" w:rsidRPr="00A33F30" w:rsidRDefault="00970AE2" w:rsidP="00970AE2">
            <w:pPr>
              <w:jc w:val="right"/>
              <w:rPr>
                <w:bCs/>
                <w:sz w:val="20"/>
                <w:szCs w:val="20"/>
              </w:rPr>
            </w:pPr>
            <w:r w:rsidRPr="00A33F30">
              <w:rPr>
                <w:bCs/>
                <w:sz w:val="20"/>
                <w:szCs w:val="20"/>
              </w:rPr>
              <w:t>98,2</w:t>
            </w:r>
          </w:p>
        </w:tc>
        <w:tc>
          <w:tcPr>
            <w:tcW w:w="543" w:type="pct"/>
            <w:hideMark/>
          </w:tcPr>
          <w:p w14:paraId="623FF5DE" w14:textId="77777777" w:rsidR="00970AE2" w:rsidRPr="00A33F30" w:rsidRDefault="00970AE2" w:rsidP="00970AE2">
            <w:pPr>
              <w:jc w:val="right"/>
              <w:rPr>
                <w:bCs/>
                <w:sz w:val="20"/>
                <w:szCs w:val="20"/>
              </w:rPr>
            </w:pPr>
            <w:r w:rsidRPr="00A33F30">
              <w:rPr>
                <w:bCs/>
                <w:sz w:val="20"/>
                <w:szCs w:val="20"/>
              </w:rPr>
              <w:t>100,4</w:t>
            </w:r>
          </w:p>
        </w:tc>
        <w:tc>
          <w:tcPr>
            <w:tcW w:w="564" w:type="pct"/>
            <w:hideMark/>
          </w:tcPr>
          <w:p w14:paraId="4AC83F55" w14:textId="77777777" w:rsidR="00970AE2" w:rsidRPr="00A33F30" w:rsidRDefault="00970AE2" w:rsidP="00970AE2">
            <w:pPr>
              <w:jc w:val="right"/>
              <w:rPr>
                <w:bCs/>
                <w:sz w:val="20"/>
                <w:szCs w:val="20"/>
              </w:rPr>
            </w:pPr>
            <w:r w:rsidRPr="00A33F30">
              <w:rPr>
                <w:bCs/>
                <w:sz w:val="20"/>
                <w:szCs w:val="20"/>
              </w:rPr>
              <w:t>106,1</w:t>
            </w:r>
          </w:p>
        </w:tc>
        <w:tc>
          <w:tcPr>
            <w:tcW w:w="636" w:type="pct"/>
            <w:hideMark/>
          </w:tcPr>
          <w:p w14:paraId="7F32791D" w14:textId="77777777" w:rsidR="00970AE2" w:rsidRPr="00A33F30" w:rsidRDefault="00970AE2" w:rsidP="00970AE2">
            <w:pPr>
              <w:jc w:val="right"/>
              <w:rPr>
                <w:bCs/>
                <w:sz w:val="20"/>
                <w:szCs w:val="20"/>
              </w:rPr>
            </w:pPr>
            <w:r w:rsidRPr="00A33F30">
              <w:rPr>
                <w:bCs/>
                <w:sz w:val="20"/>
                <w:szCs w:val="20"/>
              </w:rPr>
              <w:t>77,0</w:t>
            </w:r>
          </w:p>
        </w:tc>
        <w:tc>
          <w:tcPr>
            <w:tcW w:w="707" w:type="pct"/>
            <w:hideMark/>
          </w:tcPr>
          <w:p w14:paraId="4E5D5A8D" w14:textId="77777777" w:rsidR="00970AE2" w:rsidRPr="00A33F30" w:rsidRDefault="00970AE2" w:rsidP="00970AE2">
            <w:pPr>
              <w:jc w:val="right"/>
              <w:rPr>
                <w:bCs/>
                <w:sz w:val="20"/>
                <w:szCs w:val="20"/>
              </w:rPr>
            </w:pPr>
            <w:r w:rsidRPr="00A33F30">
              <w:rPr>
                <w:bCs/>
                <w:sz w:val="20"/>
                <w:szCs w:val="20"/>
              </w:rPr>
              <w:t>97,9</w:t>
            </w:r>
          </w:p>
        </w:tc>
        <w:tc>
          <w:tcPr>
            <w:tcW w:w="427" w:type="pct"/>
            <w:hideMark/>
          </w:tcPr>
          <w:p w14:paraId="6E67A75D" w14:textId="77777777" w:rsidR="00970AE2" w:rsidRPr="00A33F30" w:rsidRDefault="00970AE2" w:rsidP="00970AE2">
            <w:pPr>
              <w:jc w:val="right"/>
              <w:rPr>
                <w:bCs/>
                <w:sz w:val="20"/>
                <w:szCs w:val="20"/>
              </w:rPr>
            </w:pPr>
            <w:r w:rsidRPr="00A33F30">
              <w:rPr>
                <w:bCs/>
                <w:sz w:val="20"/>
                <w:szCs w:val="20"/>
              </w:rPr>
              <w:t>102,1</w:t>
            </w:r>
          </w:p>
        </w:tc>
        <w:tc>
          <w:tcPr>
            <w:tcW w:w="635" w:type="pct"/>
            <w:hideMark/>
          </w:tcPr>
          <w:p w14:paraId="198C9A51" w14:textId="77777777" w:rsidR="00970AE2" w:rsidRPr="00A33F30" w:rsidRDefault="00970AE2" w:rsidP="00970AE2">
            <w:pPr>
              <w:jc w:val="right"/>
              <w:rPr>
                <w:bCs/>
                <w:sz w:val="20"/>
                <w:szCs w:val="20"/>
              </w:rPr>
            </w:pPr>
            <w:r w:rsidRPr="00A33F30">
              <w:rPr>
                <w:bCs/>
                <w:sz w:val="20"/>
                <w:szCs w:val="20"/>
              </w:rPr>
              <w:t>105,0</w:t>
            </w:r>
          </w:p>
        </w:tc>
      </w:tr>
      <w:tr w:rsidR="00970AE2" w:rsidRPr="00A33F30" w14:paraId="1D2F52E0" w14:textId="77777777" w:rsidTr="00970AE2">
        <w:trPr>
          <w:cantSplit/>
        </w:trPr>
        <w:tc>
          <w:tcPr>
            <w:tcW w:w="899" w:type="pct"/>
            <w:hideMark/>
          </w:tcPr>
          <w:p w14:paraId="66F60D3E" w14:textId="77777777" w:rsidR="00970AE2" w:rsidRPr="00A33F30" w:rsidRDefault="00970AE2" w:rsidP="00970AE2">
            <w:pPr>
              <w:rPr>
                <w:bCs/>
                <w:sz w:val="20"/>
                <w:szCs w:val="20"/>
              </w:rPr>
            </w:pPr>
            <w:r w:rsidRPr="00A33F30">
              <w:rPr>
                <w:bCs/>
                <w:sz w:val="20"/>
                <w:szCs w:val="20"/>
              </w:rPr>
              <w:t>Январь-июль</w:t>
            </w:r>
          </w:p>
        </w:tc>
        <w:tc>
          <w:tcPr>
            <w:tcW w:w="589" w:type="pct"/>
            <w:hideMark/>
          </w:tcPr>
          <w:p w14:paraId="0866EC80" w14:textId="77777777" w:rsidR="00970AE2" w:rsidRPr="00A33F30" w:rsidRDefault="00970AE2" w:rsidP="00970AE2">
            <w:pPr>
              <w:jc w:val="right"/>
              <w:rPr>
                <w:bCs/>
                <w:sz w:val="20"/>
                <w:szCs w:val="20"/>
              </w:rPr>
            </w:pPr>
            <w:r w:rsidRPr="00A33F30">
              <w:rPr>
                <w:bCs/>
                <w:sz w:val="20"/>
                <w:szCs w:val="20"/>
              </w:rPr>
              <w:t>98,3</w:t>
            </w:r>
          </w:p>
        </w:tc>
        <w:tc>
          <w:tcPr>
            <w:tcW w:w="543" w:type="pct"/>
            <w:hideMark/>
          </w:tcPr>
          <w:p w14:paraId="6F8BB055" w14:textId="77777777" w:rsidR="00970AE2" w:rsidRPr="00A33F30" w:rsidRDefault="00970AE2" w:rsidP="00970AE2">
            <w:pPr>
              <w:jc w:val="right"/>
              <w:rPr>
                <w:bCs/>
                <w:sz w:val="20"/>
                <w:szCs w:val="20"/>
              </w:rPr>
            </w:pPr>
            <w:r w:rsidRPr="00A33F30">
              <w:rPr>
                <w:bCs/>
                <w:sz w:val="20"/>
                <w:szCs w:val="20"/>
              </w:rPr>
              <w:t>94,4</w:t>
            </w:r>
          </w:p>
        </w:tc>
        <w:tc>
          <w:tcPr>
            <w:tcW w:w="564" w:type="pct"/>
            <w:hideMark/>
          </w:tcPr>
          <w:p w14:paraId="5CF891CE" w14:textId="77777777" w:rsidR="00970AE2" w:rsidRPr="00A33F30" w:rsidRDefault="00970AE2" w:rsidP="00970AE2">
            <w:pPr>
              <w:jc w:val="right"/>
              <w:rPr>
                <w:bCs/>
                <w:sz w:val="20"/>
                <w:szCs w:val="20"/>
              </w:rPr>
            </w:pPr>
            <w:r w:rsidRPr="00A33F30">
              <w:rPr>
                <w:bCs/>
                <w:sz w:val="20"/>
                <w:szCs w:val="20"/>
              </w:rPr>
              <w:t>107,7</w:t>
            </w:r>
          </w:p>
        </w:tc>
        <w:tc>
          <w:tcPr>
            <w:tcW w:w="636" w:type="pct"/>
            <w:hideMark/>
          </w:tcPr>
          <w:p w14:paraId="46FE7F73" w14:textId="77777777" w:rsidR="00970AE2" w:rsidRPr="00A33F30" w:rsidRDefault="00970AE2" w:rsidP="00970AE2">
            <w:pPr>
              <w:jc w:val="right"/>
              <w:rPr>
                <w:bCs/>
                <w:sz w:val="20"/>
                <w:szCs w:val="20"/>
              </w:rPr>
            </w:pPr>
            <w:r w:rsidRPr="00A33F30">
              <w:rPr>
                <w:bCs/>
                <w:sz w:val="20"/>
                <w:szCs w:val="20"/>
              </w:rPr>
              <w:t>85,6</w:t>
            </w:r>
          </w:p>
        </w:tc>
        <w:tc>
          <w:tcPr>
            <w:tcW w:w="707" w:type="pct"/>
            <w:hideMark/>
          </w:tcPr>
          <w:p w14:paraId="2C6C4308" w14:textId="77777777" w:rsidR="00970AE2" w:rsidRPr="00A33F30" w:rsidRDefault="00970AE2" w:rsidP="00970AE2">
            <w:pPr>
              <w:jc w:val="right"/>
              <w:rPr>
                <w:bCs/>
                <w:sz w:val="20"/>
                <w:szCs w:val="20"/>
              </w:rPr>
            </w:pPr>
            <w:r w:rsidRPr="00A33F30">
              <w:rPr>
                <w:bCs/>
                <w:sz w:val="20"/>
                <w:szCs w:val="20"/>
              </w:rPr>
              <w:t>98,8</w:t>
            </w:r>
          </w:p>
        </w:tc>
        <w:tc>
          <w:tcPr>
            <w:tcW w:w="427" w:type="pct"/>
            <w:hideMark/>
          </w:tcPr>
          <w:p w14:paraId="50546518" w14:textId="77777777" w:rsidR="00970AE2" w:rsidRPr="00A33F30" w:rsidRDefault="00970AE2" w:rsidP="00970AE2">
            <w:pPr>
              <w:jc w:val="right"/>
              <w:rPr>
                <w:bCs/>
                <w:sz w:val="20"/>
                <w:szCs w:val="20"/>
              </w:rPr>
            </w:pPr>
            <w:r w:rsidRPr="00A33F30">
              <w:rPr>
                <w:bCs/>
                <w:sz w:val="20"/>
                <w:szCs w:val="20"/>
              </w:rPr>
              <w:t>100,1</w:t>
            </w:r>
          </w:p>
        </w:tc>
        <w:tc>
          <w:tcPr>
            <w:tcW w:w="635" w:type="pct"/>
            <w:hideMark/>
          </w:tcPr>
          <w:p w14:paraId="50B725BB" w14:textId="77777777" w:rsidR="00970AE2" w:rsidRPr="00A33F30" w:rsidRDefault="00970AE2" w:rsidP="00970AE2">
            <w:pPr>
              <w:jc w:val="right"/>
              <w:rPr>
                <w:bCs/>
                <w:sz w:val="20"/>
                <w:szCs w:val="20"/>
              </w:rPr>
            </w:pPr>
            <w:r w:rsidRPr="00A33F30">
              <w:rPr>
                <w:bCs/>
                <w:sz w:val="20"/>
                <w:szCs w:val="20"/>
              </w:rPr>
              <w:t>110,8</w:t>
            </w:r>
          </w:p>
        </w:tc>
      </w:tr>
      <w:tr w:rsidR="00970AE2" w:rsidRPr="00A33F30" w14:paraId="153AB2AC" w14:textId="77777777" w:rsidTr="00970AE2">
        <w:trPr>
          <w:cantSplit/>
        </w:trPr>
        <w:tc>
          <w:tcPr>
            <w:tcW w:w="899" w:type="pct"/>
            <w:hideMark/>
          </w:tcPr>
          <w:p w14:paraId="3B8B09FB" w14:textId="77777777" w:rsidR="00970AE2" w:rsidRPr="00A33F30" w:rsidRDefault="00970AE2" w:rsidP="00970AE2">
            <w:pPr>
              <w:rPr>
                <w:bCs/>
                <w:sz w:val="20"/>
                <w:szCs w:val="20"/>
              </w:rPr>
            </w:pPr>
            <w:r w:rsidRPr="00A33F30">
              <w:rPr>
                <w:bCs/>
                <w:sz w:val="20"/>
                <w:szCs w:val="20"/>
              </w:rPr>
              <w:t>Август</w:t>
            </w:r>
          </w:p>
        </w:tc>
        <w:tc>
          <w:tcPr>
            <w:tcW w:w="589" w:type="pct"/>
            <w:hideMark/>
          </w:tcPr>
          <w:p w14:paraId="600ABB46" w14:textId="77777777" w:rsidR="00970AE2" w:rsidRPr="00A33F30" w:rsidRDefault="00970AE2" w:rsidP="00970AE2">
            <w:pPr>
              <w:jc w:val="right"/>
              <w:rPr>
                <w:bCs/>
                <w:sz w:val="20"/>
                <w:szCs w:val="20"/>
              </w:rPr>
            </w:pPr>
            <w:r w:rsidRPr="00A33F30">
              <w:rPr>
                <w:bCs/>
                <w:sz w:val="20"/>
                <w:szCs w:val="20"/>
              </w:rPr>
              <w:t>91,8</w:t>
            </w:r>
          </w:p>
        </w:tc>
        <w:tc>
          <w:tcPr>
            <w:tcW w:w="543" w:type="pct"/>
            <w:hideMark/>
          </w:tcPr>
          <w:p w14:paraId="16BF4526" w14:textId="77777777" w:rsidR="00970AE2" w:rsidRPr="00A33F30" w:rsidRDefault="00970AE2" w:rsidP="00970AE2">
            <w:pPr>
              <w:jc w:val="right"/>
              <w:rPr>
                <w:bCs/>
                <w:sz w:val="20"/>
                <w:szCs w:val="20"/>
              </w:rPr>
            </w:pPr>
            <w:r w:rsidRPr="00A33F30">
              <w:rPr>
                <w:bCs/>
                <w:sz w:val="20"/>
                <w:szCs w:val="20"/>
              </w:rPr>
              <w:t>89,7</w:t>
            </w:r>
          </w:p>
        </w:tc>
        <w:tc>
          <w:tcPr>
            <w:tcW w:w="564" w:type="pct"/>
            <w:hideMark/>
          </w:tcPr>
          <w:p w14:paraId="42CC78AE" w14:textId="77777777" w:rsidR="00970AE2" w:rsidRPr="00A33F30" w:rsidRDefault="00970AE2" w:rsidP="00970AE2">
            <w:pPr>
              <w:jc w:val="right"/>
              <w:rPr>
                <w:bCs/>
                <w:sz w:val="20"/>
                <w:szCs w:val="20"/>
              </w:rPr>
            </w:pPr>
            <w:r w:rsidRPr="00A33F30">
              <w:rPr>
                <w:bCs/>
                <w:sz w:val="20"/>
                <w:szCs w:val="20"/>
              </w:rPr>
              <w:t>98,9</w:t>
            </w:r>
          </w:p>
        </w:tc>
        <w:tc>
          <w:tcPr>
            <w:tcW w:w="636" w:type="pct"/>
            <w:hideMark/>
          </w:tcPr>
          <w:p w14:paraId="393E75B1" w14:textId="77777777" w:rsidR="00970AE2" w:rsidRPr="00A33F30" w:rsidRDefault="00970AE2" w:rsidP="00970AE2">
            <w:pPr>
              <w:jc w:val="right"/>
              <w:rPr>
                <w:bCs/>
                <w:sz w:val="20"/>
                <w:szCs w:val="20"/>
              </w:rPr>
            </w:pPr>
            <w:r w:rsidRPr="00A33F30">
              <w:rPr>
                <w:bCs/>
                <w:sz w:val="20"/>
                <w:szCs w:val="20"/>
              </w:rPr>
              <w:t>81,4</w:t>
            </w:r>
          </w:p>
        </w:tc>
        <w:tc>
          <w:tcPr>
            <w:tcW w:w="707" w:type="pct"/>
            <w:hideMark/>
          </w:tcPr>
          <w:p w14:paraId="2C35CFE8" w14:textId="77777777" w:rsidR="00970AE2" w:rsidRPr="00A33F30" w:rsidRDefault="00970AE2" w:rsidP="00970AE2">
            <w:pPr>
              <w:jc w:val="right"/>
              <w:rPr>
                <w:bCs/>
                <w:sz w:val="20"/>
                <w:szCs w:val="20"/>
              </w:rPr>
            </w:pPr>
            <w:r w:rsidRPr="00A33F30">
              <w:rPr>
                <w:bCs/>
                <w:sz w:val="20"/>
                <w:szCs w:val="20"/>
              </w:rPr>
              <w:t>100,4</w:t>
            </w:r>
          </w:p>
        </w:tc>
        <w:tc>
          <w:tcPr>
            <w:tcW w:w="427" w:type="pct"/>
            <w:hideMark/>
          </w:tcPr>
          <w:p w14:paraId="2775D17F" w14:textId="77777777" w:rsidR="00970AE2" w:rsidRPr="00A33F30" w:rsidRDefault="00970AE2" w:rsidP="00970AE2">
            <w:pPr>
              <w:jc w:val="right"/>
              <w:rPr>
                <w:bCs/>
                <w:sz w:val="20"/>
                <w:szCs w:val="20"/>
              </w:rPr>
            </w:pPr>
            <w:r w:rsidRPr="00A33F30">
              <w:rPr>
                <w:bCs/>
                <w:sz w:val="20"/>
                <w:szCs w:val="20"/>
              </w:rPr>
              <w:t>102,4</w:t>
            </w:r>
          </w:p>
        </w:tc>
        <w:tc>
          <w:tcPr>
            <w:tcW w:w="635" w:type="pct"/>
            <w:hideMark/>
          </w:tcPr>
          <w:p w14:paraId="6DF2C349" w14:textId="77777777" w:rsidR="00970AE2" w:rsidRPr="00A33F30" w:rsidRDefault="00970AE2" w:rsidP="00970AE2">
            <w:pPr>
              <w:jc w:val="right"/>
              <w:rPr>
                <w:bCs/>
                <w:sz w:val="20"/>
                <w:szCs w:val="20"/>
              </w:rPr>
            </w:pPr>
            <w:r w:rsidRPr="00A33F30">
              <w:rPr>
                <w:bCs/>
                <w:sz w:val="20"/>
                <w:szCs w:val="20"/>
              </w:rPr>
              <w:t>101,4</w:t>
            </w:r>
          </w:p>
        </w:tc>
      </w:tr>
      <w:tr w:rsidR="00970AE2" w:rsidRPr="00A33F30" w14:paraId="0E3DB8D0" w14:textId="77777777" w:rsidTr="00970AE2">
        <w:trPr>
          <w:cantSplit/>
        </w:trPr>
        <w:tc>
          <w:tcPr>
            <w:tcW w:w="899" w:type="pct"/>
            <w:hideMark/>
          </w:tcPr>
          <w:p w14:paraId="07E51A5F" w14:textId="77777777" w:rsidR="00970AE2" w:rsidRPr="00A33F30" w:rsidRDefault="00970AE2" w:rsidP="00970AE2">
            <w:pPr>
              <w:rPr>
                <w:bCs/>
                <w:sz w:val="20"/>
                <w:szCs w:val="20"/>
              </w:rPr>
            </w:pPr>
            <w:r w:rsidRPr="00A33F30">
              <w:rPr>
                <w:bCs/>
                <w:sz w:val="20"/>
                <w:szCs w:val="20"/>
              </w:rPr>
              <w:t>Январь-август</w:t>
            </w:r>
          </w:p>
        </w:tc>
        <w:tc>
          <w:tcPr>
            <w:tcW w:w="589" w:type="pct"/>
            <w:hideMark/>
          </w:tcPr>
          <w:p w14:paraId="7B317697" w14:textId="77777777" w:rsidR="00970AE2" w:rsidRPr="00A33F30" w:rsidRDefault="00970AE2" w:rsidP="00970AE2">
            <w:pPr>
              <w:jc w:val="right"/>
              <w:rPr>
                <w:bCs/>
                <w:sz w:val="20"/>
                <w:szCs w:val="20"/>
              </w:rPr>
            </w:pPr>
            <w:r w:rsidRPr="00A33F30">
              <w:rPr>
                <w:bCs/>
                <w:sz w:val="20"/>
                <w:szCs w:val="20"/>
              </w:rPr>
              <w:t>97,5</w:t>
            </w:r>
          </w:p>
        </w:tc>
        <w:tc>
          <w:tcPr>
            <w:tcW w:w="543" w:type="pct"/>
            <w:hideMark/>
          </w:tcPr>
          <w:p w14:paraId="339F7505" w14:textId="77777777" w:rsidR="00970AE2" w:rsidRPr="00A33F30" w:rsidRDefault="00970AE2" w:rsidP="00970AE2">
            <w:pPr>
              <w:jc w:val="right"/>
              <w:rPr>
                <w:bCs/>
                <w:sz w:val="20"/>
                <w:szCs w:val="20"/>
              </w:rPr>
            </w:pPr>
            <w:r w:rsidRPr="00A33F30">
              <w:rPr>
                <w:bCs/>
                <w:sz w:val="20"/>
                <w:szCs w:val="20"/>
              </w:rPr>
              <w:t>93,9</w:t>
            </w:r>
          </w:p>
        </w:tc>
        <w:tc>
          <w:tcPr>
            <w:tcW w:w="564" w:type="pct"/>
            <w:hideMark/>
          </w:tcPr>
          <w:p w14:paraId="07590588" w14:textId="77777777" w:rsidR="00970AE2" w:rsidRPr="00A33F30" w:rsidRDefault="00970AE2" w:rsidP="00970AE2">
            <w:pPr>
              <w:jc w:val="right"/>
              <w:rPr>
                <w:bCs/>
                <w:sz w:val="20"/>
                <w:szCs w:val="20"/>
              </w:rPr>
            </w:pPr>
            <w:r w:rsidRPr="00A33F30">
              <w:rPr>
                <w:bCs/>
                <w:sz w:val="20"/>
                <w:szCs w:val="20"/>
              </w:rPr>
              <w:t>106,9</w:t>
            </w:r>
          </w:p>
        </w:tc>
        <w:tc>
          <w:tcPr>
            <w:tcW w:w="636" w:type="pct"/>
            <w:hideMark/>
          </w:tcPr>
          <w:p w14:paraId="7D35D52B" w14:textId="77777777" w:rsidR="00970AE2" w:rsidRPr="00A33F30" w:rsidRDefault="00970AE2" w:rsidP="00970AE2">
            <w:pPr>
              <w:jc w:val="right"/>
              <w:rPr>
                <w:bCs/>
                <w:sz w:val="20"/>
                <w:szCs w:val="20"/>
              </w:rPr>
            </w:pPr>
            <w:r w:rsidRPr="00A33F30">
              <w:rPr>
                <w:bCs/>
                <w:sz w:val="20"/>
                <w:szCs w:val="20"/>
              </w:rPr>
              <w:t>85,0</w:t>
            </w:r>
          </w:p>
        </w:tc>
        <w:tc>
          <w:tcPr>
            <w:tcW w:w="707" w:type="pct"/>
            <w:hideMark/>
          </w:tcPr>
          <w:p w14:paraId="153FDD9E" w14:textId="77777777" w:rsidR="00970AE2" w:rsidRPr="00A33F30" w:rsidRDefault="00970AE2" w:rsidP="00970AE2">
            <w:pPr>
              <w:jc w:val="right"/>
              <w:rPr>
                <w:bCs/>
                <w:sz w:val="20"/>
                <w:szCs w:val="20"/>
              </w:rPr>
            </w:pPr>
            <w:r w:rsidRPr="00A33F30">
              <w:rPr>
                <w:bCs/>
                <w:sz w:val="20"/>
                <w:szCs w:val="20"/>
              </w:rPr>
              <w:t>99,0</w:t>
            </w:r>
          </w:p>
        </w:tc>
        <w:tc>
          <w:tcPr>
            <w:tcW w:w="427" w:type="pct"/>
            <w:hideMark/>
          </w:tcPr>
          <w:p w14:paraId="4E25A7C7" w14:textId="77777777" w:rsidR="00970AE2" w:rsidRPr="00A33F30" w:rsidRDefault="00970AE2" w:rsidP="00970AE2">
            <w:pPr>
              <w:jc w:val="right"/>
              <w:rPr>
                <w:bCs/>
                <w:sz w:val="20"/>
                <w:szCs w:val="20"/>
              </w:rPr>
            </w:pPr>
            <w:r w:rsidRPr="00A33F30">
              <w:rPr>
                <w:bCs/>
                <w:sz w:val="20"/>
                <w:szCs w:val="20"/>
              </w:rPr>
              <w:t>100,3</w:t>
            </w:r>
          </w:p>
        </w:tc>
        <w:tc>
          <w:tcPr>
            <w:tcW w:w="635" w:type="pct"/>
            <w:hideMark/>
          </w:tcPr>
          <w:p w14:paraId="15A24BAC" w14:textId="77777777" w:rsidR="00970AE2" w:rsidRPr="00A33F30" w:rsidRDefault="00970AE2" w:rsidP="00970AE2">
            <w:pPr>
              <w:jc w:val="right"/>
              <w:rPr>
                <w:bCs/>
                <w:sz w:val="20"/>
                <w:szCs w:val="20"/>
              </w:rPr>
            </w:pPr>
            <w:r w:rsidRPr="00A33F30">
              <w:rPr>
                <w:bCs/>
                <w:sz w:val="20"/>
                <w:szCs w:val="20"/>
              </w:rPr>
              <w:t>109,6</w:t>
            </w:r>
          </w:p>
        </w:tc>
      </w:tr>
      <w:tr w:rsidR="00970AE2" w:rsidRPr="00A33F30" w14:paraId="6BE9C716" w14:textId="77777777" w:rsidTr="00970AE2">
        <w:trPr>
          <w:cantSplit/>
        </w:trPr>
        <w:tc>
          <w:tcPr>
            <w:tcW w:w="899" w:type="pct"/>
            <w:hideMark/>
          </w:tcPr>
          <w:p w14:paraId="70E7C74C" w14:textId="77777777" w:rsidR="00970AE2" w:rsidRPr="00A33F30" w:rsidRDefault="00970AE2" w:rsidP="00970AE2">
            <w:pPr>
              <w:rPr>
                <w:bCs/>
                <w:sz w:val="20"/>
                <w:szCs w:val="20"/>
              </w:rPr>
            </w:pPr>
            <w:r w:rsidRPr="00A33F30">
              <w:rPr>
                <w:bCs/>
                <w:sz w:val="20"/>
                <w:szCs w:val="20"/>
              </w:rPr>
              <w:t>Сентябрь</w:t>
            </w:r>
          </w:p>
          <w:p w14:paraId="06D5903F" w14:textId="77777777" w:rsidR="00970AE2" w:rsidRPr="00A33F30" w:rsidRDefault="00970AE2" w:rsidP="00970AE2">
            <w:pPr>
              <w:rPr>
                <w:bCs/>
                <w:sz w:val="20"/>
                <w:szCs w:val="20"/>
              </w:rPr>
            </w:pPr>
            <w:r w:rsidRPr="00A33F30">
              <w:rPr>
                <w:bCs/>
                <w:sz w:val="20"/>
                <w:szCs w:val="20"/>
              </w:rPr>
              <w:t>Январь-сентябрь</w:t>
            </w:r>
          </w:p>
        </w:tc>
        <w:tc>
          <w:tcPr>
            <w:tcW w:w="589" w:type="pct"/>
            <w:hideMark/>
          </w:tcPr>
          <w:p w14:paraId="4A0B6813" w14:textId="77777777" w:rsidR="00970AE2" w:rsidRPr="00A33F30" w:rsidRDefault="00970AE2" w:rsidP="00970AE2">
            <w:pPr>
              <w:jc w:val="right"/>
              <w:rPr>
                <w:bCs/>
                <w:sz w:val="20"/>
                <w:szCs w:val="20"/>
              </w:rPr>
            </w:pPr>
            <w:r w:rsidRPr="00A33F30">
              <w:rPr>
                <w:bCs/>
                <w:sz w:val="20"/>
                <w:szCs w:val="20"/>
              </w:rPr>
              <w:t xml:space="preserve">85,9  </w:t>
            </w:r>
          </w:p>
          <w:p w14:paraId="32A47AAB" w14:textId="77777777" w:rsidR="00970AE2" w:rsidRPr="00A33F30" w:rsidRDefault="00970AE2" w:rsidP="00970AE2">
            <w:pPr>
              <w:jc w:val="right"/>
              <w:rPr>
                <w:bCs/>
                <w:sz w:val="20"/>
                <w:szCs w:val="20"/>
              </w:rPr>
            </w:pPr>
            <w:r w:rsidRPr="00A33F30">
              <w:rPr>
                <w:bCs/>
                <w:sz w:val="20"/>
                <w:szCs w:val="20"/>
              </w:rPr>
              <w:t>96,3</w:t>
            </w:r>
          </w:p>
        </w:tc>
        <w:tc>
          <w:tcPr>
            <w:tcW w:w="543" w:type="pct"/>
            <w:hideMark/>
          </w:tcPr>
          <w:p w14:paraId="6B02BCD3" w14:textId="77777777" w:rsidR="00970AE2" w:rsidRPr="00A33F30" w:rsidRDefault="00970AE2" w:rsidP="00970AE2">
            <w:pPr>
              <w:jc w:val="right"/>
              <w:rPr>
                <w:bCs/>
                <w:sz w:val="20"/>
                <w:szCs w:val="20"/>
              </w:rPr>
            </w:pPr>
            <w:r w:rsidRPr="00A33F30">
              <w:rPr>
                <w:bCs/>
                <w:sz w:val="20"/>
                <w:szCs w:val="20"/>
              </w:rPr>
              <w:t xml:space="preserve">78,6  </w:t>
            </w:r>
          </w:p>
          <w:p w14:paraId="6312C829" w14:textId="77777777" w:rsidR="00970AE2" w:rsidRPr="00A33F30" w:rsidRDefault="00970AE2" w:rsidP="00970AE2">
            <w:pPr>
              <w:jc w:val="right"/>
              <w:rPr>
                <w:bCs/>
                <w:sz w:val="20"/>
                <w:szCs w:val="20"/>
              </w:rPr>
            </w:pPr>
            <w:r w:rsidRPr="00A33F30">
              <w:rPr>
                <w:bCs/>
                <w:sz w:val="20"/>
                <w:szCs w:val="20"/>
              </w:rPr>
              <w:t>92,3</w:t>
            </w:r>
          </w:p>
        </w:tc>
        <w:tc>
          <w:tcPr>
            <w:tcW w:w="564" w:type="pct"/>
            <w:hideMark/>
          </w:tcPr>
          <w:p w14:paraId="6295C11B" w14:textId="77777777" w:rsidR="00970AE2" w:rsidRPr="00A33F30" w:rsidRDefault="00970AE2" w:rsidP="00970AE2">
            <w:pPr>
              <w:jc w:val="right"/>
              <w:rPr>
                <w:bCs/>
                <w:sz w:val="20"/>
                <w:szCs w:val="20"/>
              </w:rPr>
            </w:pPr>
            <w:r w:rsidRPr="00A33F30">
              <w:rPr>
                <w:bCs/>
                <w:sz w:val="20"/>
                <w:szCs w:val="20"/>
              </w:rPr>
              <w:t xml:space="preserve">98,5  </w:t>
            </w:r>
          </w:p>
          <w:p w14:paraId="261E1E73" w14:textId="77777777" w:rsidR="00970AE2" w:rsidRPr="00A33F30" w:rsidRDefault="00970AE2" w:rsidP="00970AE2">
            <w:pPr>
              <w:jc w:val="right"/>
              <w:rPr>
                <w:bCs/>
                <w:sz w:val="20"/>
                <w:szCs w:val="20"/>
              </w:rPr>
            </w:pPr>
            <w:r w:rsidRPr="00A33F30">
              <w:rPr>
                <w:bCs/>
                <w:sz w:val="20"/>
                <w:szCs w:val="20"/>
              </w:rPr>
              <w:t>106,2</w:t>
            </w:r>
          </w:p>
        </w:tc>
        <w:tc>
          <w:tcPr>
            <w:tcW w:w="636" w:type="pct"/>
            <w:hideMark/>
          </w:tcPr>
          <w:p w14:paraId="6C82DBFF" w14:textId="77777777" w:rsidR="00970AE2" w:rsidRPr="00A33F30" w:rsidRDefault="00970AE2" w:rsidP="00970AE2">
            <w:pPr>
              <w:jc w:val="right"/>
              <w:rPr>
                <w:bCs/>
                <w:sz w:val="20"/>
                <w:szCs w:val="20"/>
              </w:rPr>
            </w:pPr>
            <w:r w:rsidRPr="00A33F30">
              <w:rPr>
                <w:bCs/>
                <w:sz w:val="20"/>
                <w:szCs w:val="20"/>
              </w:rPr>
              <w:t xml:space="preserve">85,2  </w:t>
            </w:r>
          </w:p>
          <w:p w14:paraId="733EA4A5" w14:textId="77777777" w:rsidR="00970AE2" w:rsidRPr="00A33F30" w:rsidRDefault="00970AE2" w:rsidP="00970AE2">
            <w:pPr>
              <w:jc w:val="right"/>
              <w:rPr>
                <w:bCs/>
                <w:sz w:val="20"/>
                <w:szCs w:val="20"/>
              </w:rPr>
            </w:pPr>
            <w:r w:rsidRPr="00A33F30">
              <w:rPr>
                <w:bCs/>
                <w:sz w:val="20"/>
                <w:szCs w:val="20"/>
              </w:rPr>
              <w:t>85,0</w:t>
            </w:r>
          </w:p>
        </w:tc>
        <w:tc>
          <w:tcPr>
            <w:tcW w:w="707" w:type="pct"/>
            <w:hideMark/>
          </w:tcPr>
          <w:p w14:paraId="453F3412" w14:textId="77777777" w:rsidR="00970AE2" w:rsidRPr="00A33F30" w:rsidRDefault="00970AE2" w:rsidP="00970AE2">
            <w:pPr>
              <w:jc w:val="right"/>
              <w:rPr>
                <w:bCs/>
                <w:sz w:val="20"/>
                <w:szCs w:val="20"/>
              </w:rPr>
            </w:pPr>
            <w:r w:rsidRPr="00A33F30">
              <w:rPr>
                <w:bCs/>
                <w:sz w:val="20"/>
                <w:szCs w:val="20"/>
              </w:rPr>
              <w:t xml:space="preserve">107,1  </w:t>
            </w:r>
          </w:p>
          <w:p w14:paraId="24BD6032" w14:textId="77777777" w:rsidR="00970AE2" w:rsidRPr="00A33F30" w:rsidRDefault="00970AE2" w:rsidP="00970AE2">
            <w:pPr>
              <w:jc w:val="right"/>
              <w:rPr>
                <w:bCs/>
                <w:sz w:val="20"/>
                <w:szCs w:val="20"/>
              </w:rPr>
            </w:pPr>
            <w:r w:rsidRPr="00A33F30">
              <w:rPr>
                <w:bCs/>
                <w:sz w:val="20"/>
                <w:szCs w:val="20"/>
              </w:rPr>
              <w:t>99,9</w:t>
            </w:r>
          </w:p>
        </w:tc>
        <w:tc>
          <w:tcPr>
            <w:tcW w:w="427" w:type="pct"/>
            <w:hideMark/>
          </w:tcPr>
          <w:p w14:paraId="102026D9" w14:textId="77777777" w:rsidR="00970AE2" w:rsidRPr="00A33F30" w:rsidRDefault="00970AE2" w:rsidP="00970AE2">
            <w:pPr>
              <w:jc w:val="right"/>
              <w:rPr>
                <w:bCs/>
                <w:sz w:val="20"/>
                <w:szCs w:val="20"/>
              </w:rPr>
            </w:pPr>
            <w:r w:rsidRPr="00A33F30">
              <w:rPr>
                <w:bCs/>
                <w:sz w:val="20"/>
                <w:szCs w:val="20"/>
              </w:rPr>
              <w:t xml:space="preserve">103,9  </w:t>
            </w:r>
          </w:p>
          <w:p w14:paraId="3C7F0DA7" w14:textId="77777777" w:rsidR="00970AE2" w:rsidRPr="00A33F30" w:rsidRDefault="00970AE2" w:rsidP="00970AE2">
            <w:pPr>
              <w:jc w:val="right"/>
              <w:rPr>
                <w:bCs/>
                <w:sz w:val="20"/>
                <w:szCs w:val="20"/>
              </w:rPr>
            </w:pPr>
            <w:r w:rsidRPr="00A33F30">
              <w:rPr>
                <w:bCs/>
                <w:sz w:val="20"/>
                <w:szCs w:val="20"/>
              </w:rPr>
              <w:t>100,7</w:t>
            </w:r>
          </w:p>
        </w:tc>
        <w:tc>
          <w:tcPr>
            <w:tcW w:w="635" w:type="pct"/>
            <w:hideMark/>
          </w:tcPr>
          <w:p w14:paraId="713B89B2" w14:textId="77777777" w:rsidR="00970AE2" w:rsidRPr="00A33F30" w:rsidRDefault="00970AE2" w:rsidP="00970AE2">
            <w:pPr>
              <w:jc w:val="right"/>
              <w:rPr>
                <w:bCs/>
                <w:sz w:val="20"/>
                <w:szCs w:val="20"/>
              </w:rPr>
            </w:pPr>
            <w:r w:rsidRPr="00A33F30">
              <w:rPr>
                <w:bCs/>
                <w:sz w:val="20"/>
                <w:szCs w:val="20"/>
              </w:rPr>
              <w:t xml:space="preserve">102,8  </w:t>
            </w:r>
          </w:p>
          <w:p w14:paraId="141E5D30" w14:textId="77777777" w:rsidR="00970AE2" w:rsidRPr="00A33F30" w:rsidRDefault="00970AE2" w:rsidP="00970AE2">
            <w:pPr>
              <w:jc w:val="right"/>
              <w:rPr>
                <w:bCs/>
                <w:sz w:val="20"/>
                <w:szCs w:val="20"/>
              </w:rPr>
            </w:pPr>
            <w:r w:rsidRPr="00A33F30">
              <w:rPr>
                <w:bCs/>
                <w:sz w:val="20"/>
                <w:szCs w:val="20"/>
              </w:rPr>
              <w:t>108,9</w:t>
            </w:r>
          </w:p>
        </w:tc>
      </w:tr>
      <w:tr w:rsidR="00970AE2" w:rsidRPr="00A33F30" w14:paraId="1D937600" w14:textId="77777777" w:rsidTr="00970AE2">
        <w:trPr>
          <w:cantSplit/>
        </w:trPr>
        <w:tc>
          <w:tcPr>
            <w:tcW w:w="899" w:type="pct"/>
            <w:hideMark/>
          </w:tcPr>
          <w:p w14:paraId="0287903B" w14:textId="77777777" w:rsidR="00970AE2" w:rsidRPr="00A33F30" w:rsidRDefault="00970AE2" w:rsidP="00970AE2">
            <w:pPr>
              <w:rPr>
                <w:bCs/>
                <w:sz w:val="20"/>
                <w:szCs w:val="20"/>
              </w:rPr>
            </w:pPr>
            <w:r w:rsidRPr="00A33F30">
              <w:rPr>
                <w:bCs/>
                <w:sz w:val="20"/>
                <w:szCs w:val="20"/>
              </w:rPr>
              <w:t>Октябрь</w:t>
            </w:r>
          </w:p>
        </w:tc>
        <w:tc>
          <w:tcPr>
            <w:tcW w:w="589" w:type="pct"/>
            <w:hideMark/>
          </w:tcPr>
          <w:p w14:paraId="25B4D704" w14:textId="77777777" w:rsidR="00970AE2" w:rsidRPr="00A33F30" w:rsidRDefault="00970AE2" w:rsidP="00970AE2">
            <w:pPr>
              <w:jc w:val="right"/>
              <w:rPr>
                <w:bCs/>
                <w:sz w:val="20"/>
                <w:szCs w:val="20"/>
              </w:rPr>
            </w:pPr>
            <w:r w:rsidRPr="00A33F30">
              <w:rPr>
                <w:bCs/>
                <w:sz w:val="20"/>
                <w:szCs w:val="20"/>
              </w:rPr>
              <w:t>85,9</w:t>
            </w:r>
          </w:p>
        </w:tc>
        <w:tc>
          <w:tcPr>
            <w:tcW w:w="543" w:type="pct"/>
            <w:hideMark/>
          </w:tcPr>
          <w:p w14:paraId="25A9750C" w14:textId="77777777" w:rsidR="00970AE2" w:rsidRPr="00A33F30" w:rsidRDefault="00970AE2" w:rsidP="00970AE2">
            <w:pPr>
              <w:jc w:val="right"/>
              <w:rPr>
                <w:bCs/>
                <w:sz w:val="20"/>
                <w:szCs w:val="20"/>
              </w:rPr>
            </w:pPr>
            <w:r w:rsidRPr="00A33F30">
              <w:rPr>
                <w:bCs/>
                <w:sz w:val="20"/>
                <w:szCs w:val="20"/>
              </w:rPr>
              <w:t>80,0</w:t>
            </w:r>
          </w:p>
        </w:tc>
        <w:tc>
          <w:tcPr>
            <w:tcW w:w="564" w:type="pct"/>
            <w:hideMark/>
          </w:tcPr>
          <w:p w14:paraId="70FC0780" w14:textId="77777777" w:rsidR="00970AE2" w:rsidRPr="00A33F30" w:rsidRDefault="00970AE2" w:rsidP="00970AE2">
            <w:pPr>
              <w:jc w:val="right"/>
              <w:rPr>
                <w:bCs/>
                <w:sz w:val="20"/>
                <w:szCs w:val="20"/>
              </w:rPr>
            </w:pPr>
            <w:r w:rsidRPr="00A33F30">
              <w:rPr>
                <w:bCs/>
                <w:sz w:val="20"/>
                <w:szCs w:val="20"/>
              </w:rPr>
              <w:t>102,0</w:t>
            </w:r>
          </w:p>
        </w:tc>
        <w:tc>
          <w:tcPr>
            <w:tcW w:w="636" w:type="pct"/>
            <w:hideMark/>
          </w:tcPr>
          <w:p w14:paraId="0FB8B7E8" w14:textId="77777777" w:rsidR="00970AE2" w:rsidRPr="00A33F30" w:rsidRDefault="00970AE2" w:rsidP="00970AE2">
            <w:pPr>
              <w:jc w:val="right"/>
              <w:rPr>
                <w:bCs/>
                <w:sz w:val="20"/>
                <w:szCs w:val="20"/>
              </w:rPr>
            </w:pPr>
            <w:r w:rsidRPr="00A33F30">
              <w:rPr>
                <w:bCs/>
                <w:sz w:val="20"/>
                <w:szCs w:val="20"/>
              </w:rPr>
              <w:t>98,6</w:t>
            </w:r>
          </w:p>
        </w:tc>
        <w:tc>
          <w:tcPr>
            <w:tcW w:w="707" w:type="pct"/>
            <w:hideMark/>
          </w:tcPr>
          <w:p w14:paraId="3C74033E" w14:textId="77777777" w:rsidR="00970AE2" w:rsidRPr="00A33F30" w:rsidRDefault="00970AE2" w:rsidP="00970AE2">
            <w:pPr>
              <w:jc w:val="right"/>
              <w:rPr>
                <w:bCs/>
                <w:sz w:val="20"/>
                <w:szCs w:val="20"/>
              </w:rPr>
            </w:pPr>
            <w:r w:rsidRPr="00A33F30">
              <w:rPr>
                <w:bCs/>
                <w:sz w:val="20"/>
                <w:szCs w:val="20"/>
              </w:rPr>
              <w:t>105,9</w:t>
            </w:r>
          </w:p>
        </w:tc>
        <w:tc>
          <w:tcPr>
            <w:tcW w:w="427" w:type="pct"/>
            <w:hideMark/>
          </w:tcPr>
          <w:p w14:paraId="49AD31B2" w14:textId="77777777" w:rsidR="00970AE2" w:rsidRPr="00A33F30" w:rsidRDefault="00970AE2" w:rsidP="00970AE2">
            <w:pPr>
              <w:jc w:val="right"/>
              <w:rPr>
                <w:bCs/>
                <w:sz w:val="20"/>
                <w:szCs w:val="20"/>
              </w:rPr>
            </w:pPr>
            <w:r w:rsidRPr="00A33F30">
              <w:rPr>
                <w:bCs/>
                <w:sz w:val="20"/>
                <w:szCs w:val="20"/>
              </w:rPr>
              <w:t>103,6</w:t>
            </w:r>
          </w:p>
        </w:tc>
        <w:tc>
          <w:tcPr>
            <w:tcW w:w="635" w:type="pct"/>
            <w:hideMark/>
          </w:tcPr>
          <w:p w14:paraId="14586125" w14:textId="77777777" w:rsidR="00970AE2" w:rsidRPr="00A33F30" w:rsidRDefault="00970AE2" w:rsidP="00970AE2">
            <w:pPr>
              <w:jc w:val="right"/>
              <w:rPr>
                <w:bCs/>
                <w:sz w:val="20"/>
                <w:szCs w:val="20"/>
              </w:rPr>
            </w:pPr>
            <w:r w:rsidRPr="00A33F30">
              <w:rPr>
                <w:bCs/>
                <w:sz w:val="20"/>
                <w:szCs w:val="20"/>
              </w:rPr>
              <w:t>107,2</w:t>
            </w:r>
          </w:p>
        </w:tc>
      </w:tr>
      <w:tr w:rsidR="00970AE2" w:rsidRPr="00A33F30" w14:paraId="7EA64782" w14:textId="77777777" w:rsidTr="00970AE2">
        <w:trPr>
          <w:cantSplit/>
        </w:trPr>
        <w:tc>
          <w:tcPr>
            <w:tcW w:w="899" w:type="pct"/>
            <w:hideMark/>
          </w:tcPr>
          <w:p w14:paraId="3D22A243" w14:textId="77777777" w:rsidR="00970AE2" w:rsidRPr="00A33F30" w:rsidRDefault="00970AE2" w:rsidP="00970AE2">
            <w:pPr>
              <w:rPr>
                <w:bCs/>
                <w:sz w:val="20"/>
                <w:szCs w:val="20"/>
              </w:rPr>
            </w:pPr>
            <w:r w:rsidRPr="00A33F30">
              <w:rPr>
                <w:bCs/>
                <w:sz w:val="20"/>
                <w:szCs w:val="20"/>
              </w:rPr>
              <w:t>Январь-октябрь</w:t>
            </w:r>
          </w:p>
        </w:tc>
        <w:tc>
          <w:tcPr>
            <w:tcW w:w="589" w:type="pct"/>
            <w:hideMark/>
          </w:tcPr>
          <w:p w14:paraId="74B7AA05" w14:textId="77777777" w:rsidR="00970AE2" w:rsidRPr="00A33F30" w:rsidRDefault="00970AE2" w:rsidP="00970AE2">
            <w:pPr>
              <w:jc w:val="right"/>
              <w:rPr>
                <w:bCs/>
                <w:sz w:val="20"/>
                <w:szCs w:val="20"/>
              </w:rPr>
            </w:pPr>
            <w:r w:rsidRPr="00A33F30">
              <w:rPr>
                <w:bCs/>
                <w:sz w:val="20"/>
                <w:szCs w:val="20"/>
              </w:rPr>
              <w:t>95,3</w:t>
            </w:r>
          </w:p>
        </w:tc>
        <w:tc>
          <w:tcPr>
            <w:tcW w:w="543" w:type="pct"/>
            <w:hideMark/>
          </w:tcPr>
          <w:p w14:paraId="45027F2C" w14:textId="77777777" w:rsidR="00970AE2" w:rsidRPr="00A33F30" w:rsidRDefault="00970AE2" w:rsidP="00970AE2">
            <w:pPr>
              <w:jc w:val="right"/>
              <w:rPr>
                <w:bCs/>
                <w:sz w:val="20"/>
                <w:szCs w:val="20"/>
              </w:rPr>
            </w:pPr>
            <w:r w:rsidRPr="00A33F30">
              <w:rPr>
                <w:bCs/>
                <w:sz w:val="20"/>
                <w:szCs w:val="20"/>
              </w:rPr>
              <w:t>91,1</w:t>
            </w:r>
          </w:p>
        </w:tc>
        <w:tc>
          <w:tcPr>
            <w:tcW w:w="564" w:type="pct"/>
            <w:hideMark/>
          </w:tcPr>
          <w:p w14:paraId="0BD5907B" w14:textId="77777777" w:rsidR="00970AE2" w:rsidRPr="00A33F30" w:rsidRDefault="00970AE2" w:rsidP="00970AE2">
            <w:pPr>
              <w:jc w:val="right"/>
              <w:rPr>
                <w:bCs/>
                <w:sz w:val="20"/>
                <w:szCs w:val="20"/>
              </w:rPr>
            </w:pPr>
            <w:r w:rsidRPr="00A33F30">
              <w:rPr>
                <w:bCs/>
                <w:sz w:val="20"/>
                <w:szCs w:val="20"/>
              </w:rPr>
              <w:t>105,8</w:t>
            </w:r>
          </w:p>
        </w:tc>
        <w:tc>
          <w:tcPr>
            <w:tcW w:w="636" w:type="pct"/>
            <w:hideMark/>
          </w:tcPr>
          <w:p w14:paraId="1B147BD4" w14:textId="77777777" w:rsidR="00970AE2" w:rsidRPr="00A33F30" w:rsidRDefault="00970AE2" w:rsidP="00970AE2">
            <w:pPr>
              <w:jc w:val="right"/>
              <w:rPr>
                <w:bCs/>
                <w:sz w:val="20"/>
                <w:szCs w:val="20"/>
              </w:rPr>
            </w:pPr>
            <w:r w:rsidRPr="00A33F30">
              <w:rPr>
                <w:bCs/>
                <w:sz w:val="20"/>
                <w:szCs w:val="20"/>
              </w:rPr>
              <w:t>86,2</w:t>
            </w:r>
          </w:p>
        </w:tc>
        <w:tc>
          <w:tcPr>
            <w:tcW w:w="707" w:type="pct"/>
            <w:hideMark/>
          </w:tcPr>
          <w:p w14:paraId="7BDF2FE1" w14:textId="77777777" w:rsidR="00970AE2" w:rsidRPr="00A33F30" w:rsidRDefault="00970AE2" w:rsidP="00970AE2">
            <w:pPr>
              <w:jc w:val="right"/>
              <w:rPr>
                <w:bCs/>
                <w:sz w:val="20"/>
                <w:szCs w:val="20"/>
              </w:rPr>
            </w:pPr>
            <w:r w:rsidRPr="00A33F30">
              <w:rPr>
                <w:bCs/>
                <w:sz w:val="20"/>
                <w:szCs w:val="20"/>
              </w:rPr>
              <w:t>100,5</w:t>
            </w:r>
          </w:p>
        </w:tc>
        <w:tc>
          <w:tcPr>
            <w:tcW w:w="427" w:type="pct"/>
            <w:hideMark/>
          </w:tcPr>
          <w:p w14:paraId="3C3CCFF6" w14:textId="77777777" w:rsidR="00970AE2" w:rsidRPr="00A33F30" w:rsidRDefault="00970AE2" w:rsidP="00970AE2">
            <w:pPr>
              <w:jc w:val="right"/>
              <w:rPr>
                <w:bCs/>
                <w:sz w:val="20"/>
                <w:szCs w:val="20"/>
              </w:rPr>
            </w:pPr>
            <w:r w:rsidRPr="00A33F30">
              <w:rPr>
                <w:bCs/>
                <w:sz w:val="20"/>
                <w:szCs w:val="20"/>
              </w:rPr>
              <w:t>101,0</w:t>
            </w:r>
          </w:p>
        </w:tc>
        <w:tc>
          <w:tcPr>
            <w:tcW w:w="635" w:type="pct"/>
            <w:hideMark/>
          </w:tcPr>
          <w:p w14:paraId="0402E8B6" w14:textId="77777777" w:rsidR="00970AE2" w:rsidRPr="00A33F30" w:rsidRDefault="00970AE2" w:rsidP="00970AE2">
            <w:pPr>
              <w:jc w:val="right"/>
              <w:rPr>
                <w:bCs/>
                <w:sz w:val="20"/>
                <w:szCs w:val="20"/>
              </w:rPr>
            </w:pPr>
            <w:r w:rsidRPr="00A33F30">
              <w:rPr>
                <w:bCs/>
                <w:sz w:val="20"/>
                <w:szCs w:val="20"/>
              </w:rPr>
              <w:t>108,7</w:t>
            </w:r>
          </w:p>
        </w:tc>
      </w:tr>
      <w:tr w:rsidR="00970AE2" w:rsidRPr="00A33F30" w14:paraId="21F1C4CE" w14:textId="77777777" w:rsidTr="00970AE2">
        <w:trPr>
          <w:cantSplit/>
        </w:trPr>
        <w:tc>
          <w:tcPr>
            <w:tcW w:w="899" w:type="pct"/>
            <w:tcBorders>
              <w:top w:val="nil"/>
              <w:left w:val="nil"/>
              <w:bottom w:val="single" w:sz="4" w:space="0" w:color="auto"/>
              <w:right w:val="nil"/>
            </w:tcBorders>
            <w:hideMark/>
          </w:tcPr>
          <w:p w14:paraId="4C124BAC" w14:textId="77777777" w:rsidR="00970AE2" w:rsidRPr="00A33F30" w:rsidRDefault="00970AE2" w:rsidP="00970AE2">
            <w:pPr>
              <w:rPr>
                <w:bCs/>
                <w:sz w:val="20"/>
                <w:szCs w:val="20"/>
              </w:rPr>
            </w:pPr>
            <w:r w:rsidRPr="00A33F30">
              <w:rPr>
                <w:bCs/>
                <w:sz w:val="20"/>
                <w:szCs w:val="20"/>
              </w:rPr>
              <w:t>Ноябрь</w:t>
            </w:r>
          </w:p>
          <w:p w14:paraId="74EDF2A7" w14:textId="77777777" w:rsidR="00970AE2" w:rsidRPr="00A33F30" w:rsidRDefault="00970AE2" w:rsidP="00970AE2">
            <w:pPr>
              <w:rPr>
                <w:bCs/>
                <w:sz w:val="20"/>
                <w:szCs w:val="20"/>
              </w:rPr>
            </w:pPr>
            <w:r w:rsidRPr="00A33F30">
              <w:rPr>
                <w:bCs/>
                <w:sz w:val="20"/>
                <w:szCs w:val="20"/>
              </w:rPr>
              <w:t xml:space="preserve">Январь-ноябрь                   </w:t>
            </w:r>
          </w:p>
        </w:tc>
        <w:tc>
          <w:tcPr>
            <w:tcW w:w="589" w:type="pct"/>
            <w:tcBorders>
              <w:top w:val="nil"/>
              <w:left w:val="nil"/>
              <w:bottom w:val="single" w:sz="4" w:space="0" w:color="auto"/>
              <w:right w:val="nil"/>
            </w:tcBorders>
            <w:hideMark/>
          </w:tcPr>
          <w:p w14:paraId="6782E375" w14:textId="77777777" w:rsidR="00970AE2" w:rsidRPr="00A33F30" w:rsidRDefault="00970AE2" w:rsidP="00970AE2">
            <w:pPr>
              <w:jc w:val="right"/>
              <w:rPr>
                <w:bCs/>
                <w:sz w:val="20"/>
                <w:szCs w:val="20"/>
              </w:rPr>
            </w:pPr>
            <w:r w:rsidRPr="00A33F30">
              <w:rPr>
                <w:bCs/>
                <w:sz w:val="20"/>
                <w:szCs w:val="20"/>
              </w:rPr>
              <w:t xml:space="preserve">88,9  </w:t>
            </w:r>
          </w:p>
          <w:p w14:paraId="235CE3D6" w14:textId="77777777" w:rsidR="00970AE2" w:rsidRPr="00A33F30" w:rsidRDefault="00970AE2" w:rsidP="00970AE2">
            <w:pPr>
              <w:jc w:val="right"/>
              <w:rPr>
                <w:bCs/>
                <w:sz w:val="20"/>
                <w:szCs w:val="20"/>
              </w:rPr>
            </w:pPr>
            <w:r w:rsidRPr="00A33F30">
              <w:rPr>
                <w:bCs/>
                <w:sz w:val="20"/>
                <w:szCs w:val="20"/>
              </w:rPr>
              <w:t>94,7</w:t>
            </w:r>
          </w:p>
        </w:tc>
        <w:tc>
          <w:tcPr>
            <w:tcW w:w="543" w:type="pct"/>
            <w:tcBorders>
              <w:top w:val="nil"/>
              <w:left w:val="nil"/>
              <w:bottom w:val="single" w:sz="4" w:space="0" w:color="auto"/>
              <w:right w:val="nil"/>
            </w:tcBorders>
            <w:hideMark/>
          </w:tcPr>
          <w:p w14:paraId="3D9D4489" w14:textId="77777777" w:rsidR="00970AE2" w:rsidRPr="00A33F30" w:rsidRDefault="00970AE2" w:rsidP="00970AE2">
            <w:pPr>
              <w:jc w:val="right"/>
              <w:rPr>
                <w:bCs/>
                <w:sz w:val="20"/>
                <w:szCs w:val="20"/>
              </w:rPr>
            </w:pPr>
            <w:r w:rsidRPr="00A33F30">
              <w:rPr>
                <w:bCs/>
                <w:sz w:val="20"/>
                <w:szCs w:val="20"/>
              </w:rPr>
              <w:t xml:space="preserve">86,7   </w:t>
            </w:r>
          </w:p>
          <w:p w14:paraId="555B13A9" w14:textId="77777777" w:rsidR="00970AE2" w:rsidRPr="00A33F30" w:rsidRDefault="00970AE2" w:rsidP="00970AE2">
            <w:pPr>
              <w:jc w:val="right"/>
              <w:rPr>
                <w:bCs/>
                <w:sz w:val="20"/>
                <w:szCs w:val="20"/>
              </w:rPr>
            </w:pPr>
            <w:r w:rsidRPr="00A33F30">
              <w:rPr>
                <w:bCs/>
                <w:sz w:val="20"/>
                <w:szCs w:val="20"/>
              </w:rPr>
              <w:t>90,7</w:t>
            </w:r>
          </w:p>
        </w:tc>
        <w:tc>
          <w:tcPr>
            <w:tcW w:w="564" w:type="pct"/>
            <w:tcBorders>
              <w:top w:val="nil"/>
              <w:left w:val="nil"/>
              <w:bottom w:val="single" w:sz="4" w:space="0" w:color="auto"/>
              <w:right w:val="nil"/>
            </w:tcBorders>
            <w:hideMark/>
          </w:tcPr>
          <w:p w14:paraId="220E16B5" w14:textId="77777777" w:rsidR="00970AE2" w:rsidRPr="00A33F30" w:rsidRDefault="00970AE2" w:rsidP="00970AE2">
            <w:pPr>
              <w:jc w:val="right"/>
              <w:rPr>
                <w:bCs/>
                <w:sz w:val="20"/>
                <w:szCs w:val="20"/>
              </w:rPr>
            </w:pPr>
            <w:r w:rsidRPr="00A33F30">
              <w:rPr>
                <w:bCs/>
                <w:sz w:val="20"/>
                <w:szCs w:val="20"/>
              </w:rPr>
              <w:t xml:space="preserve">101,4  </w:t>
            </w:r>
          </w:p>
          <w:p w14:paraId="1189EF34" w14:textId="77777777" w:rsidR="00970AE2" w:rsidRPr="00A33F30" w:rsidRDefault="00970AE2" w:rsidP="00970AE2">
            <w:pPr>
              <w:jc w:val="right"/>
              <w:rPr>
                <w:bCs/>
                <w:sz w:val="20"/>
                <w:szCs w:val="20"/>
              </w:rPr>
            </w:pPr>
            <w:r w:rsidRPr="00A33F30">
              <w:rPr>
                <w:bCs/>
                <w:sz w:val="20"/>
                <w:szCs w:val="20"/>
              </w:rPr>
              <w:t>105,4</w:t>
            </w:r>
          </w:p>
        </w:tc>
        <w:tc>
          <w:tcPr>
            <w:tcW w:w="636" w:type="pct"/>
            <w:tcBorders>
              <w:top w:val="nil"/>
              <w:left w:val="nil"/>
              <w:bottom w:val="single" w:sz="4" w:space="0" w:color="auto"/>
              <w:right w:val="nil"/>
            </w:tcBorders>
            <w:hideMark/>
          </w:tcPr>
          <w:p w14:paraId="73AA625F" w14:textId="77777777" w:rsidR="00970AE2" w:rsidRPr="00A33F30" w:rsidRDefault="00970AE2" w:rsidP="00970AE2">
            <w:pPr>
              <w:jc w:val="right"/>
              <w:rPr>
                <w:bCs/>
                <w:sz w:val="20"/>
                <w:szCs w:val="20"/>
              </w:rPr>
            </w:pPr>
            <w:r w:rsidRPr="00A33F30">
              <w:rPr>
                <w:bCs/>
                <w:sz w:val="20"/>
                <w:szCs w:val="20"/>
              </w:rPr>
              <w:t xml:space="preserve">141,3  </w:t>
            </w:r>
          </w:p>
          <w:p w14:paraId="6A8CD776" w14:textId="77777777" w:rsidR="00970AE2" w:rsidRPr="00A33F30" w:rsidRDefault="00970AE2" w:rsidP="00970AE2">
            <w:pPr>
              <w:jc w:val="right"/>
              <w:rPr>
                <w:bCs/>
                <w:sz w:val="20"/>
                <w:szCs w:val="20"/>
              </w:rPr>
            </w:pPr>
            <w:r w:rsidRPr="00A33F30">
              <w:rPr>
                <w:bCs/>
                <w:sz w:val="20"/>
                <w:szCs w:val="20"/>
              </w:rPr>
              <w:t>90,4</w:t>
            </w:r>
          </w:p>
        </w:tc>
        <w:tc>
          <w:tcPr>
            <w:tcW w:w="707" w:type="pct"/>
            <w:tcBorders>
              <w:top w:val="nil"/>
              <w:left w:val="nil"/>
              <w:bottom w:val="single" w:sz="4" w:space="0" w:color="auto"/>
              <w:right w:val="nil"/>
            </w:tcBorders>
            <w:hideMark/>
          </w:tcPr>
          <w:p w14:paraId="3832BAEF" w14:textId="77777777" w:rsidR="00970AE2" w:rsidRPr="00A33F30" w:rsidRDefault="00970AE2" w:rsidP="00970AE2">
            <w:pPr>
              <w:jc w:val="right"/>
              <w:rPr>
                <w:bCs/>
                <w:sz w:val="20"/>
                <w:szCs w:val="20"/>
              </w:rPr>
            </w:pPr>
            <w:r w:rsidRPr="00A33F30">
              <w:rPr>
                <w:bCs/>
                <w:sz w:val="20"/>
                <w:szCs w:val="20"/>
              </w:rPr>
              <w:t xml:space="preserve">106,0   </w:t>
            </w:r>
          </w:p>
          <w:p w14:paraId="0D3A4057" w14:textId="77777777" w:rsidR="00970AE2" w:rsidRPr="00A33F30" w:rsidRDefault="00970AE2" w:rsidP="00970AE2">
            <w:pPr>
              <w:jc w:val="right"/>
              <w:rPr>
                <w:bCs/>
                <w:sz w:val="20"/>
                <w:szCs w:val="20"/>
              </w:rPr>
            </w:pPr>
            <w:r w:rsidRPr="00A33F30">
              <w:rPr>
                <w:bCs/>
                <w:sz w:val="20"/>
                <w:szCs w:val="20"/>
              </w:rPr>
              <w:t xml:space="preserve">101,0 </w:t>
            </w:r>
          </w:p>
        </w:tc>
        <w:tc>
          <w:tcPr>
            <w:tcW w:w="427" w:type="pct"/>
            <w:tcBorders>
              <w:top w:val="nil"/>
              <w:left w:val="nil"/>
              <w:bottom w:val="single" w:sz="4" w:space="0" w:color="auto"/>
              <w:right w:val="nil"/>
            </w:tcBorders>
            <w:hideMark/>
          </w:tcPr>
          <w:p w14:paraId="0EC2F119" w14:textId="77777777" w:rsidR="00970AE2" w:rsidRPr="00A33F30" w:rsidRDefault="00970AE2" w:rsidP="00970AE2">
            <w:pPr>
              <w:jc w:val="right"/>
              <w:rPr>
                <w:bCs/>
                <w:sz w:val="20"/>
                <w:szCs w:val="20"/>
              </w:rPr>
            </w:pPr>
            <w:r w:rsidRPr="00A33F30">
              <w:rPr>
                <w:bCs/>
                <w:sz w:val="20"/>
                <w:szCs w:val="20"/>
              </w:rPr>
              <w:t xml:space="preserve">96,0  </w:t>
            </w:r>
          </w:p>
          <w:p w14:paraId="67A7F4FE" w14:textId="77777777" w:rsidR="00970AE2" w:rsidRPr="00A33F30" w:rsidRDefault="00970AE2" w:rsidP="00970AE2">
            <w:pPr>
              <w:jc w:val="right"/>
              <w:rPr>
                <w:bCs/>
                <w:sz w:val="20"/>
                <w:szCs w:val="20"/>
              </w:rPr>
            </w:pPr>
            <w:r w:rsidRPr="00A33F30">
              <w:rPr>
                <w:bCs/>
                <w:sz w:val="20"/>
                <w:szCs w:val="20"/>
              </w:rPr>
              <w:t>100,5</w:t>
            </w:r>
          </w:p>
        </w:tc>
        <w:tc>
          <w:tcPr>
            <w:tcW w:w="635" w:type="pct"/>
            <w:tcBorders>
              <w:top w:val="nil"/>
              <w:left w:val="nil"/>
              <w:bottom w:val="single" w:sz="4" w:space="0" w:color="auto"/>
              <w:right w:val="nil"/>
            </w:tcBorders>
            <w:hideMark/>
          </w:tcPr>
          <w:p w14:paraId="316E94DB" w14:textId="77777777" w:rsidR="00970AE2" w:rsidRPr="00A33F30" w:rsidRDefault="00970AE2" w:rsidP="00970AE2">
            <w:pPr>
              <w:jc w:val="right"/>
              <w:rPr>
                <w:bCs/>
                <w:sz w:val="20"/>
                <w:szCs w:val="20"/>
              </w:rPr>
            </w:pPr>
            <w:r w:rsidRPr="00A33F30">
              <w:rPr>
                <w:bCs/>
                <w:sz w:val="20"/>
                <w:szCs w:val="20"/>
              </w:rPr>
              <w:t xml:space="preserve">102,8  </w:t>
            </w:r>
          </w:p>
          <w:p w14:paraId="7A517490" w14:textId="77777777" w:rsidR="00970AE2" w:rsidRPr="00A33F30" w:rsidRDefault="00970AE2" w:rsidP="00970AE2">
            <w:pPr>
              <w:jc w:val="right"/>
              <w:rPr>
                <w:bCs/>
                <w:sz w:val="20"/>
                <w:szCs w:val="20"/>
              </w:rPr>
            </w:pPr>
            <w:r w:rsidRPr="00A33F30">
              <w:rPr>
                <w:bCs/>
                <w:sz w:val="20"/>
                <w:szCs w:val="20"/>
              </w:rPr>
              <w:t>108,1</w:t>
            </w:r>
          </w:p>
        </w:tc>
      </w:tr>
    </w:tbl>
    <w:p w14:paraId="113E8477" w14:textId="77777777" w:rsidR="00620BCA" w:rsidRPr="00561ECA" w:rsidRDefault="00620BCA" w:rsidP="00620BCA">
      <w:pPr>
        <w:spacing w:before="120"/>
        <w:ind w:firstLine="709"/>
        <w:jc w:val="both"/>
        <w:rPr>
          <w:ins w:id="47" w:author="Элнура Кочкорова" w:date="2023-12-14T15:19:00Z"/>
          <w:rFonts w:eastAsia="SimSun"/>
          <w:lang w:val="ky-KG"/>
        </w:rPr>
      </w:pPr>
      <w:r w:rsidRPr="00561ECA">
        <w:rPr>
          <w:rFonts w:eastAsia="SimSun"/>
          <w:i/>
          <w:iCs/>
          <w:lang w:val="ky-KG"/>
        </w:rPr>
        <w:t>Ө</w:t>
      </w:r>
      <w:ins w:id="48" w:author="Элнура Кочкорова" w:date="2023-12-14T15:19:00Z">
        <w:r w:rsidRPr="00561ECA">
          <w:rPr>
            <w:rFonts w:eastAsia="SimSun"/>
            <w:i/>
            <w:iCs/>
            <w:lang w:val="ky-KG"/>
          </w:rPr>
          <w:t xml:space="preserve">нөр жай товарларын жана </w:t>
        </w:r>
        <w:r w:rsidRPr="00561ECA">
          <w:rPr>
            <w:rFonts w:eastAsia="SimSun"/>
            <w:i/>
            <w:lang w:val="ky-KG"/>
          </w:rPr>
          <w:t>кызмат көрсөтүүлөрүн</w:t>
        </w:r>
        <w:r w:rsidRPr="00561ECA">
          <w:rPr>
            <w:rFonts w:eastAsia="SimSun"/>
            <w:i/>
            <w:iCs/>
            <w:lang w:val="ky-KG"/>
          </w:rPr>
          <w:t xml:space="preserve"> өндүрүүчүлөрдүн</w:t>
        </w:r>
        <w:r w:rsidRPr="00561ECA">
          <w:rPr>
            <w:rFonts w:eastAsia="SimSun"/>
            <w:lang w:val="ky-KG"/>
          </w:rPr>
          <w:t xml:space="preserve"> бааларынын индекси </w:t>
        </w:r>
      </w:ins>
      <w:r w:rsidRPr="00561ECA">
        <w:rPr>
          <w:rFonts w:eastAsia="SimSun"/>
          <w:lang w:val="ky-KG"/>
        </w:rPr>
        <w:t xml:space="preserve">2024-ж. ноябрында өткөн айга </w:t>
      </w:r>
      <w:ins w:id="49" w:author="Элнура Кочкорова" w:date="2023-12-14T15:19:00Z">
        <w:r w:rsidRPr="00561ECA">
          <w:rPr>
            <w:rFonts w:eastAsia="SimSun"/>
            <w:lang w:val="ky-KG"/>
          </w:rPr>
          <w:t xml:space="preserve">салыштырмалуу </w:t>
        </w:r>
      </w:ins>
      <w:r w:rsidRPr="00561ECA">
        <w:rPr>
          <w:rFonts w:eastAsia="SimSun"/>
          <w:lang w:val="ky-KG"/>
        </w:rPr>
        <w:t>жалпысынан 99,9</w:t>
      </w:r>
      <w:ins w:id="50" w:author="Элнура Кочкорова" w:date="2023-12-14T15:19:00Z">
        <w:r w:rsidRPr="00561ECA">
          <w:rPr>
            <w:rFonts w:eastAsia="SimSun"/>
            <w:lang w:val="ky-KG"/>
          </w:rPr>
          <w:t xml:space="preserve"> пайызды түздү.</w:t>
        </w:r>
      </w:ins>
    </w:p>
    <w:p w14:paraId="266C8B9E" w14:textId="77777777" w:rsidR="00620BCA" w:rsidRPr="00561ECA" w:rsidRDefault="00620BCA" w:rsidP="00620BCA">
      <w:pPr>
        <w:ind w:firstLine="709"/>
        <w:jc w:val="both"/>
        <w:rPr>
          <w:ins w:id="51" w:author="Элнура Кочкорова" w:date="2023-12-14T15:19:00Z"/>
          <w:rFonts w:eastAsia="SimSun"/>
          <w:lang w:val="ky-KG"/>
        </w:rPr>
      </w:pPr>
      <w:r w:rsidRPr="00561ECA">
        <w:rPr>
          <w:rFonts w:eastAsia="SimSun"/>
          <w:lang w:val="ky-KG"/>
        </w:rPr>
        <w:t>П</w:t>
      </w:r>
      <w:ins w:id="52" w:author="Элнура Кочкорова" w:date="2023-12-14T15:19:00Z">
        <w:r w:rsidRPr="00561ECA">
          <w:rPr>
            <w:rFonts w:eastAsia="SimSun"/>
            <w:lang w:val="ky-KG"/>
          </w:rPr>
          <w:t>айдалуу кендерди казуу</w:t>
        </w:r>
      </w:ins>
      <w:r w:rsidRPr="00561ECA">
        <w:rPr>
          <w:rFonts w:eastAsia="SimSun"/>
          <w:lang w:val="ky-KG"/>
        </w:rPr>
        <w:t xml:space="preserve"> ишканаларындагы</w:t>
      </w:r>
      <w:ins w:id="53" w:author="Элнура Кочкорова" w:date="2023-12-14T15:19:00Z">
        <w:r w:rsidRPr="00561ECA">
          <w:rPr>
            <w:rFonts w:eastAsia="SimSun"/>
            <w:lang w:val="ky-KG"/>
          </w:rPr>
          <w:t xml:space="preserve"> </w:t>
        </w:r>
        <w:r w:rsidRPr="00561ECA">
          <w:rPr>
            <w:rFonts w:eastAsia="SimSun"/>
            <w:iCs/>
            <w:lang w:val="ky-KG"/>
          </w:rPr>
          <w:t>өндүрүүчүлөрдүн</w:t>
        </w:r>
        <w:r w:rsidRPr="00561ECA">
          <w:rPr>
            <w:rFonts w:eastAsia="SimSun"/>
            <w:lang w:val="ky-KG"/>
          </w:rPr>
          <w:t xml:space="preserve"> баалары</w:t>
        </w:r>
      </w:ins>
      <w:r w:rsidRPr="00561ECA">
        <w:rPr>
          <w:rFonts w:eastAsia="SimSun"/>
          <w:lang w:val="ky-KG"/>
        </w:rPr>
        <w:t xml:space="preserve"> бул мезгил ичинде 1,1 пайызга жогорулады.</w:t>
      </w:r>
    </w:p>
    <w:p w14:paraId="2D3503B1" w14:textId="5AB41335" w:rsidR="00620BCA" w:rsidRPr="00561ECA" w:rsidRDefault="00620BCA" w:rsidP="00620BCA">
      <w:pPr>
        <w:spacing w:before="20" w:after="20"/>
        <w:ind w:firstLine="709"/>
        <w:jc w:val="both"/>
        <w:rPr>
          <w:rFonts w:eastAsia="SimSun"/>
          <w:lang w:val="ky-KG"/>
        </w:rPr>
      </w:pPr>
      <w:r w:rsidRPr="00561ECA">
        <w:rPr>
          <w:rFonts w:eastAsia="SimSun"/>
          <w:lang w:val="ky-KG"/>
        </w:rPr>
        <w:t xml:space="preserve">Үстүбүздөгү </w:t>
      </w:r>
      <w:ins w:id="54" w:author="Элнура Кочкорова" w:date="2023-12-14T15:19:00Z">
        <w:del w:id="55" w:author="Сулайманов Азамат Калыбекович" w:date="2023-12-15T11:00:00Z">
          <w:r w:rsidRPr="00561ECA" w:rsidDel="00AF3E5D">
            <w:rPr>
              <w:rFonts w:eastAsia="SimSun"/>
              <w:lang w:val="ky-KG"/>
            </w:rPr>
            <w:delText xml:space="preserve">Быйылкы </w:delText>
          </w:r>
        </w:del>
        <w:r w:rsidRPr="00561ECA">
          <w:rPr>
            <w:rFonts w:eastAsia="SimSun"/>
            <w:lang w:val="ky-KG"/>
          </w:rPr>
          <w:t xml:space="preserve">жылдын </w:t>
        </w:r>
      </w:ins>
      <w:r>
        <w:rPr>
          <w:rFonts w:eastAsia="SimSun"/>
          <w:lang w:val="ky-KG"/>
        </w:rPr>
        <w:t>ноябрында</w:t>
      </w:r>
      <w:ins w:id="56" w:author="Элнура Кочкорова" w:date="2023-12-14T15:19:00Z">
        <w:r w:rsidRPr="00561ECA">
          <w:rPr>
            <w:rFonts w:eastAsia="SimSun"/>
            <w:lang w:val="ky-KG"/>
          </w:rPr>
          <w:t xml:space="preserve"> иштетүү өндүрүшүндөгү өндүрүүчүлөрдүн бааларынын индекси </w:t>
        </w:r>
      </w:ins>
      <w:r w:rsidRPr="00561ECA">
        <w:rPr>
          <w:rFonts w:eastAsia="SimSun"/>
          <w:lang w:val="ky-KG"/>
        </w:rPr>
        <w:t>99,6 пайызды түздү</w:t>
      </w:r>
      <w:ins w:id="57" w:author="Элнура Кочкорова" w:date="2023-12-14T15:19:00Z">
        <w:r w:rsidRPr="00561ECA">
          <w:rPr>
            <w:rFonts w:eastAsia="SimSun"/>
            <w:lang w:val="ky-KG"/>
          </w:rPr>
          <w:t>. Мында</w:t>
        </w:r>
      </w:ins>
      <w:r w:rsidRPr="00561ECA">
        <w:rPr>
          <w:rFonts w:eastAsia="SimSun"/>
          <w:lang w:val="ky-KG"/>
        </w:rPr>
        <w:t xml:space="preserve"> жаратылыш газын жана чийки мунайды алууда (6,2 пайызга), чай жана кофе өндүрүү</w:t>
      </w:r>
      <w:r w:rsidRPr="00561ECA">
        <w:rPr>
          <w:lang w:val="ky-KG"/>
        </w:rPr>
        <w:t>дө</w:t>
      </w:r>
      <w:r w:rsidRPr="00561ECA">
        <w:rPr>
          <w:rFonts w:eastAsia="SimSun"/>
          <w:lang w:val="ky-KG"/>
        </w:rPr>
        <w:t xml:space="preserve"> (кайра иштетүү</w:t>
      </w:r>
      <w:r w:rsidRPr="00561ECA">
        <w:rPr>
          <w:lang w:val="ky-KG"/>
        </w:rPr>
        <w:t>дө</w:t>
      </w:r>
      <w:r w:rsidRPr="00561ECA">
        <w:rPr>
          <w:rFonts w:eastAsia="SimSun"/>
          <w:lang w:val="ky-KG"/>
        </w:rPr>
        <w:t>) (2,6 пайызга), сүт азыктарын өндүрүүдө (2,3 пайызга), бетондон, гипстен жана цементтен жасалган буюмдарды чыгарууда (1,9 пайызга), суусундуктарды чыгарууда (</w:t>
      </w:r>
      <w:del w:id="58" w:author="Айнура Исакова" w:date="2024-06-11T10:21:00Z">
        <w:r w:rsidRPr="00561ECA" w:rsidDel="00606470">
          <w:rPr>
            <w:rFonts w:eastAsia="SimSun"/>
            <w:lang w:val="ky-KG"/>
          </w:rPr>
          <w:delText>21,4</w:delText>
        </w:r>
      </w:del>
      <w:r w:rsidRPr="00561ECA">
        <w:rPr>
          <w:rFonts w:eastAsia="SimSun"/>
          <w:lang w:val="ky-KG"/>
        </w:rPr>
        <w:t>1,5 пайызга),</w:t>
      </w:r>
      <w:r w:rsidRPr="00561ECA">
        <w:rPr>
          <w:lang w:val="ky-KG"/>
        </w:rPr>
        <w:t xml:space="preserve"> </w:t>
      </w:r>
      <w:r w:rsidRPr="00561ECA">
        <w:rPr>
          <w:rFonts w:eastAsia="SimSun"/>
          <w:lang w:val="ky-KG"/>
        </w:rPr>
        <w:t xml:space="preserve">газ </w:t>
      </w:r>
      <w:bookmarkStart w:id="59" w:name="_Hlk182215327"/>
      <w:r w:rsidRPr="00561ECA">
        <w:rPr>
          <w:rFonts w:eastAsia="SimSun"/>
          <w:lang w:val="ky-KG"/>
        </w:rPr>
        <w:t>өндүрүүдө,</w:t>
      </w:r>
      <w:bookmarkEnd w:id="59"/>
      <w:r w:rsidRPr="00561ECA">
        <w:rPr>
          <w:rFonts w:eastAsia="SimSun"/>
          <w:lang w:val="ky-KG"/>
        </w:rPr>
        <w:t xml:space="preserve"> газ менен жабдуу системалары аркылуу газ түрүндөгү отунду бөлүштүрүүдө (1,1 пайызга),</w:t>
      </w:r>
      <w:r w:rsidRPr="00561ECA">
        <w:rPr>
          <w:lang w:val="ky-KG"/>
        </w:rPr>
        <w:t xml:space="preserve"> </w:t>
      </w:r>
      <w:r w:rsidRPr="00561ECA">
        <w:rPr>
          <w:rFonts w:eastAsia="SimSun"/>
          <w:lang w:val="ky-KG"/>
        </w:rPr>
        <w:t>башка металл эмес минералдык продуктыларды өндүрүү</w:t>
      </w:r>
      <w:r w:rsidRPr="00561ECA">
        <w:rPr>
          <w:lang w:val="ky-KG"/>
        </w:rPr>
        <w:t>дө</w:t>
      </w:r>
      <w:r w:rsidRPr="00561ECA">
        <w:rPr>
          <w:rFonts w:eastAsia="SimSun"/>
          <w:lang w:val="ky-KG"/>
        </w:rPr>
        <w:t xml:space="preserve"> (0,8 пайызга), электр жабдууларын өндүрүү</w:t>
      </w:r>
      <w:r w:rsidRPr="00561ECA">
        <w:rPr>
          <w:lang w:val="ky-KG"/>
        </w:rPr>
        <w:t>дө</w:t>
      </w:r>
      <w:r w:rsidRPr="00561ECA">
        <w:rPr>
          <w:rFonts w:eastAsia="SimSun"/>
          <w:lang w:val="ky-KG"/>
        </w:rPr>
        <w:t xml:space="preserve"> (0,7 пайызга) жана </w:t>
      </w:r>
      <w:r w:rsidRPr="00561ECA">
        <w:rPr>
          <w:lang w:val="ky-KG"/>
        </w:rPr>
        <w:t>буу жана кондицияланган аба менен камсыз кылуу чөйрөсүндө (жеткирүү) (0,2 пайызга)</w:t>
      </w:r>
      <w:r w:rsidRPr="00561ECA">
        <w:rPr>
          <w:rFonts w:eastAsia="SimSun"/>
          <w:lang w:val="ky-KG"/>
        </w:rPr>
        <w:t xml:space="preserve"> баалардын жогорулашы байкалган.</w:t>
      </w:r>
    </w:p>
    <w:p w14:paraId="65DB683A" w14:textId="77777777" w:rsidR="00620BCA" w:rsidRPr="00561ECA" w:rsidRDefault="00620BCA" w:rsidP="00620BCA">
      <w:pPr>
        <w:spacing w:before="20" w:after="20"/>
        <w:ind w:firstLine="709"/>
        <w:jc w:val="both"/>
        <w:rPr>
          <w:lang w:val="ky-KG"/>
        </w:rPr>
      </w:pPr>
      <w:r w:rsidRPr="00561ECA">
        <w:rPr>
          <w:rFonts w:eastAsia="SimSun"/>
          <w:lang w:val="ky-KG"/>
        </w:rPr>
        <w:t xml:space="preserve">Муну менен катар, ү. ж. </w:t>
      </w:r>
      <w:del w:id="60" w:author="Айнура Исакова" w:date="2024-06-11T10:17:00Z">
        <w:r w:rsidRPr="00561ECA" w:rsidDel="00C40A74">
          <w:rPr>
            <w:rFonts w:eastAsia="SimSun"/>
            <w:lang w:val="ky-KG"/>
          </w:rPr>
          <w:delText xml:space="preserve">апрелинде </w:delText>
        </w:r>
      </w:del>
      <w:r w:rsidRPr="00561ECA">
        <w:rPr>
          <w:rFonts w:eastAsia="SimSun"/>
          <w:lang w:val="ky-KG"/>
        </w:rPr>
        <w:t>ноябрында</w:t>
      </w:r>
      <w:ins w:id="61" w:author="Айнура Исакова" w:date="2024-06-11T10:17:00Z">
        <w:r w:rsidRPr="00561ECA">
          <w:rPr>
            <w:rFonts w:eastAsia="SimSun"/>
            <w:lang w:val="ky-KG"/>
          </w:rPr>
          <w:t xml:space="preserve"> </w:t>
        </w:r>
      </w:ins>
      <w:r w:rsidRPr="00561ECA">
        <w:rPr>
          <w:rFonts w:eastAsia="SimSun"/>
          <w:lang w:val="ky-KG"/>
        </w:rPr>
        <w:t>мурунку айга салыштырмалуу</w:t>
      </w:r>
      <w:r w:rsidRPr="00561ECA">
        <w:rPr>
          <w:lang w:val="ky-KG"/>
        </w:rPr>
        <w:t xml:space="preserve"> өндүрүүчүлөрдүн коксту жана тазаланган мунайзаттарды өндүрүүдө (9,1 пайызга), текстиль өндүрүшүндө (3,1 пайызга), металл конструкцияларын жана буюмдарын чыгарууда (1,0 пайызга), отургуч эмеректерди жана анын тетиктерин чыгарууда (0,8 пайызга), ун жана акшак, крахмал жана крахмал азыктарын чыгарууда (0,1 пайызга) жана алкоголсуз суусундуктар, минералдык суулар жана башка бөтөлкөдөгү сууларды чыгарууда (0,1 пайызга) </w:t>
      </w:r>
      <w:ins w:id="62" w:author="Айнура Исакова" w:date="2024-06-11T10:20:00Z">
        <w:r w:rsidRPr="00561ECA">
          <w:rPr>
            <w:rFonts w:eastAsia="SimSun"/>
            <w:lang w:val="ky-KG"/>
          </w:rPr>
          <w:t>баалар</w:t>
        </w:r>
      </w:ins>
      <w:r w:rsidRPr="00561ECA">
        <w:rPr>
          <w:rFonts w:eastAsia="SimSun"/>
          <w:lang w:val="ky-KG"/>
        </w:rPr>
        <w:t>дын</w:t>
      </w:r>
      <w:ins w:id="63" w:author="Айнура Исакова" w:date="2024-06-11T10:20:00Z">
        <w:r w:rsidRPr="00561ECA">
          <w:rPr>
            <w:rFonts w:eastAsia="SimSun"/>
            <w:lang w:val="ky-KG"/>
          </w:rPr>
          <w:t xml:space="preserve"> </w:t>
        </w:r>
      </w:ins>
      <w:r w:rsidRPr="00561ECA">
        <w:rPr>
          <w:rFonts w:eastAsia="SimSun"/>
          <w:lang w:val="ky-KG"/>
        </w:rPr>
        <w:t xml:space="preserve">төмөндөшү байкалган. </w:t>
      </w:r>
    </w:p>
    <w:p w14:paraId="2D3A6B7D" w14:textId="307202A9" w:rsidR="00620BCA" w:rsidRPr="00E32227" w:rsidRDefault="00620BCA" w:rsidP="005F2BB7">
      <w:pPr>
        <w:spacing w:before="120" w:after="120"/>
        <w:ind w:left="1474" w:hanging="1474"/>
        <w:rPr>
          <w:ins w:id="64" w:author="Элнура Кочкорова" w:date="2023-12-14T15:19:00Z"/>
          <w:i/>
          <w:iCs/>
          <w:sz w:val="20"/>
          <w:szCs w:val="20"/>
          <w:lang w:val="ky-KG"/>
        </w:rPr>
      </w:pPr>
      <w:r w:rsidRPr="00620BCA">
        <w:rPr>
          <w:b/>
          <w:lang w:val="ky-KG"/>
        </w:rPr>
        <w:t>63</w:t>
      </w:r>
      <w:ins w:id="65" w:author="Элнура Кочкорова" w:date="2023-12-14T15:19:00Z">
        <w:r w:rsidRPr="00620BCA">
          <w:rPr>
            <w:b/>
            <w:lang w:val="ky-KG"/>
          </w:rPr>
          <w:t>-</w:t>
        </w:r>
        <w:r w:rsidRPr="00561ECA">
          <w:rPr>
            <w:b/>
            <w:lang w:val="ky-KG"/>
          </w:rPr>
          <w:t>таблица</w:t>
        </w:r>
        <w:r w:rsidRPr="00146624">
          <w:rPr>
            <w:b/>
            <w:lang w:val="ky-KG"/>
          </w:rPr>
          <w:t>: 202</w:t>
        </w:r>
      </w:ins>
      <w:r w:rsidRPr="00146624">
        <w:rPr>
          <w:b/>
          <w:lang w:val="ky-KG"/>
        </w:rPr>
        <w:t>4</w:t>
      </w:r>
      <w:ins w:id="66" w:author="Элнура Кочкорова" w:date="2023-12-14T15:19:00Z">
        <w:r w:rsidRPr="004C7FD8">
          <w:rPr>
            <w:b/>
            <w:lang w:val="ky-KG"/>
          </w:rPr>
          <w:t>-жылдагы өнөр жай товарларын жана</w:t>
        </w:r>
        <w:r w:rsidRPr="00E32227">
          <w:rPr>
            <w:b/>
            <w:lang w:val="ky-KG"/>
          </w:rPr>
          <w:t xml:space="preserve"> кызмат көрсөтүүлөрүн өндүрүүчүлөрдүн бааларынын индекстери</w:t>
        </w:r>
      </w:ins>
      <w:r w:rsidRPr="00E32227">
        <w:rPr>
          <w:b/>
          <w:lang w:val="ky-KG"/>
        </w:rPr>
        <w:br/>
      </w:r>
      <w:ins w:id="67" w:author="Элнура Кочкорова" w:date="2023-12-14T15:19:00Z">
        <w:r w:rsidRPr="00E32227">
          <w:rPr>
            <w:i/>
            <w:iCs/>
            <w:sz w:val="20"/>
            <w:szCs w:val="20"/>
            <w:lang w:val="ky-KG"/>
          </w:rPr>
          <w:t>(пайыз менен)</w:t>
        </w:r>
      </w:ins>
    </w:p>
    <w:tbl>
      <w:tblPr>
        <w:tblW w:w="5000" w:type="pct"/>
        <w:tblLook w:val="04A0" w:firstRow="1" w:lastRow="0" w:firstColumn="1" w:lastColumn="0" w:noHBand="0" w:noVBand="1"/>
      </w:tblPr>
      <w:tblGrid>
        <w:gridCol w:w="1518"/>
        <w:gridCol w:w="1644"/>
        <w:gridCol w:w="1662"/>
        <w:gridCol w:w="2406"/>
        <w:gridCol w:w="2408"/>
      </w:tblGrid>
      <w:tr w:rsidR="00620BCA" w:rsidRPr="00E32227" w14:paraId="6B85A3A9" w14:textId="77777777" w:rsidTr="005F2BB7">
        <w:trPr>
          <w:trHeight w:val="1139"/>
          <w:tblHeader/>
          <w:ins w:id="68" w:author="Элнура Кочкорова" w:date="2023-12-14T15:19:00Z"/>
        </w:trPr>
        <w:tc>
          <w:tcPr>
            <w:tcW w:w="788" w:type="pct"/>
            <w:tcBorders>
              <w:top w:val="single" w:sz="4" w:space="0" w:color="auto"/>
              <w:bottom w:val="single" w:sz="4" w:space="0" w:color="auto"/>
            </w:tcBorders>
          </w:tcPr>
          <w:p w14:paraId="353A5BE6" w14:textId="77777777" w:rsidR="00620BCA" w:rsidRPr="00E32227" w:rsidRDefault="00620BCA" w:rsidP="004D5D0A">
            <w:pPr>
              <w:rPr>
                <w:ins w:id="69" w:author="Элнура Кочкорова" w:date="2023-12-14T15:19:00Z"/>
                <w:sz w:val="20"/>
                <w:szCs w:val="20"/>
                <w:lang w:val="ky-KG"/>
              </w:rPr>
            </w:pPr>
          </w:p>
        </w:tc>
        <w:tc>
          <w:tcPr>
            <w:tcW w:w="853" w:type="pct"/>
            <w:tcBorders>
              <w:top w:val="single" w:sz="4" w:space="0" w:color="auto"/>
              <w:bottom w:val="single" w:sz="4" w:space="0" w:color="auto"/>
            </w:tcBorders>
          </w:tcPr>
          <w:p w14:paraId="1AE456F5" w14:textId="77777777" w:rsidR="00620BCA" w:rsidRPr="00E32227" w:rsidRDefault="00620BCA" w:rsidP="005F2BB7">
            <w:pPr>
              <w:jc w:val="right"/>
              <w:rPr>
                <w:ins w:id="70" w:author="Элнура Кочкорова" w:date="2023-12-14T15:19:00Z"/>
                <w:b/>
                <w:sz w:val="20"/>
                <w:szCs w:val="20"/>
              </w:rPr>
            </w:pPr>
            <w:proofErr w:type="spellStart"/>
            <w:ins w:id="71" w:author="Элнура Кочкорова" w:date="2023-12-14T15:19:00Z">
              <w:r w:rsidRPr="00E32227">
                <w:rPr>
                  <w:b/>
                  <w:sz w:val="20"/>
                  <w:szCs w:val="20"/>
                </w:rPr>
                <w:t>Пайдалуу</w:t>
              </w:r>
              <w:proofErr w:type="spellEnd"/>
              <w:r w:rsidRPr="00E32227">
                <w:rPr>
                  <w:b/>
                  <w:sz w:val="20"/>
                  <w:szCs w:val="20"/>
                </w:rPr>
                <w:t xml:space="preserve"> </w:t>
              </w:r>
              <w:proofErr w:type="spellStart"/>
              <w:r w:rsidRPr="00E32227">
                <w:rPr>
                  <w:b/>
                  <w:sz w:val="20"/>
                  <w:szCs w:val="20"/>
                </w:rPr>
                <w:t>кендерди</w:t>
              </w:r>
              <w:proofErr w:type="spellEnd"/>
              <w:r w:rsidRPr="00E32227">
                <w:rPr>
                  <w:b/>
                  <w:sz w:val="20"/>
                  <w:szCs w:val="20"/>
                </w:rPr>
                <w:t xml:space="preserve"> </w:t>
              </w:r>
              <w:proofErr w:type="spellStart"/>
              <w:r w:rsidRPr="00E32227">
                <w:rPr>
                  <w:b/>
                  <w:sz w:val="20"/>
                  <w:szCs w:val="20"/>
                </w:rPr>
                <w:t>казуу</w:t>
              </w:r>
              <w:proofErr w:type="spellEnd"/>
              <w:r w:rsidRPr="00E32227">
                <w:rPr>
                  <w:b/>
                  <w:sz w:val="20"/>
                  <w:szCs w:val="20"/>
                </w:rPr>
                <w:br/>
              </w:r>
            </w:ins>
          </w:p>
        </w:tc>
        <w:tc>
          <w:tcPr>
            <w:tcW w:w="862" w:type="pct"/>
            <w:tcBorders>
              <w:top w:val="single" w:sz="4" w:space="0" w:color="auto"/>
              <w:bottom w:val="single" w:sz="4" w:space="0" w:color="auto"/>
            </w:tcBorders>
          </w:tcPr>
          <w:p w14:paraId="44E8A4A9" w14:textId="77777777" w:rsidR="00620BCA" w:rsidRPr="00E32227" w:rsidRDefault="00620BCA" w:rsidP="005F2BB7">
            <w:pPr>
              <w:jc w:val="right"/>
              <w:rPr>
                <w:ins w:id="72" w:author="Элнура Кочкорова" w:date="2023-12-14T15:19:00Z"/>
                <w:b/>
                <w:sz w:val="20"/>
                <w:szCs w:val="20"/>
              </w:rPr>
            </w:pPr>
            <w:proofErr w:type="spellStart"/>
            <w:ins w:id="73" w:author="Элнура Кочкорова" w:date="2023-12-14T15:19:00Z">
              <w:r w:rsidRPr="00E32227">
                <w:rPr>
                  <w:b/>
                  <w:sz w:val="20"/>
                  <w:szCs w:val="20"/>
                </w:rPr>
                <w:t>Иштетүү</w:t>
              </w:r>
              <w:proofErr w:type="spellEnd"/>
              <w:r w:rsidRPr="00E32227">
                <w:rPr>
                  <w:b/>
                  <w:sz w:val="20"/>
                  <w:szCs w:val="20"/>
                </w:rPr>
                <w:br/>
              </w:r>
              <w:proofErr w:type="spellStart"/>
              <w:r w:rsidRPr="00E32227">
                <w:rPr>
                  <w:b/>
                  <w:sz w:val="20"/>
                  <w:szCs w:val="20"/>
                </w:rPr>
                <w:t>өндүрүшү</w:t>
              </w:r>
              <w:proofErr w:type="spellEnd"/>
            </w:ins>
          </w:p>
        </w:tc>
        <w:tc>
          <w:tcPr>
            <w:tcW w:w="1248" w:type="pct"/>
            <w:tcBorders>
              <w:top w:val="single" w:sz="4" w:space="0" w:color="auto"/>
              <w:bottom w:val="single" w:sz="4" w:space="0" w:color="auto"/>
            </w:tcBorders>
          </w:tcPr>
          <w:p w14:paraId="2C01AEF4" w14:textId="77777777" w:rsidR="00620BCA" w:rsidRPr="00E32227" w:rsidRDefault="00620BCA" w:rsidP="005F2BB7">
            <w:pPr>
              <w:jc w:val="right"/>
              <w:rPr>
                <w:ins w:id="74" w:author="Элнура Кочкорова" w:date="2023-12-14T15:19:00Z"/>
                <w:b/>
                <w:sz w:val="20"/>
                <w:szCs w:val="20"/>
              </w:rPr>
            </w:pPr>
            <w:ins w:id="75" w:author="Элнура Кочкорова" w:date="2023-12-14T15:19:00Z">
              <w:r w:rsidRPr="00E32227">
                <w:rPr>
                  <w:b/>
                  <w:sz w:val="20"/>
                  <w:szCs w:val="20"/>
                </w:rPr>
                <w:t xml:space="preserve">Электр энергия, газ, буу </w:t>
              </w:r>
              <w:proofErr w:type="spellStart"/>
              <w:r w:rsidRPr="00E32227">
                <w:rPr>
                  <w:b/>
                  <w:sz w:val="20"/>
                  <w:szCs w:val="20"/>
                </w:rPr>
                <w:t>жана</w:t>
              </w:r>
              <w:proofErr w:type="spellEnd"/>
              <w:r w:rsidRPr="00E32227">
                <w:rPr>
                  <w:b/>
                  <w:sz w:val="20"/>
                  <w:szCs w:val="20"/>
                </w:rPr>
                <w:t xml:space="preserve"> </w:t>
              </w:r>
              <w:proofErr w:type="spellStart"/>
              <w:r w:rsidRPr="00E32227">
                <w:rPr>
                  <w:b/>
                  <w:sz w:val="20"/>
                  <w:szCs w:val="20"/>
                </w:rPr>
                <w:t>кондицияланган</w:t>
              </w:r>
              <w:proofErr w:type="spellEnd"/>
              <w:r w:rsidRPr="00E32227">
                <w:rPr>
                  <w:b/>
                  <w:sz w:val="20"/>
                  <w:szCs w:val="20"/>
                </w:rPr>
                <w:t xml:space="preserve"> </w:t>
              </w:r>
              <w:proofErr w:type="spellStart"/>
              <w:r w:rsidRPr="00E32227">
                <w:rPr>
                  <w:b/>
                  <w:sz w:val="20"/>
                  <w:szCs w:val="20"/>
                </w:rPr>
                <w:t>аба</w:t>
              </w:r>
              <w:proofErr w:type="spellEnd"/>
              <w:r w:rsidRPr="00E32227">
                <w:rPr>
                  <w:b/>
                  <w:sz w:val="20"/>
                  <w:szCs w:val="20"/>
                </w:rPr>
                <w:t xml:space="preserve"> </w:t>
              </w:r>
              <w:proofErr w:type="spellStart"/>
              <w:r w:rsidRPr="00E32227">
                <w:rPr>
                  <w:b/>
                  <w:sz w:val="20"/>
                  <w:szCs w:val="20"/>
                </w:rPr>
                <w:t>менен</w:t>
              </w:r>
              <w:proofErr w:type="spellEnd"/>
              <w:r w:rsidRPr="00E32227">
                <w:rPr>
                  <w:b/>
                  <w:sz w:val="20"/>
                  <w:szCs w:val="20"/>
                </w:rPr>
                <w:t xml:space="preserve"> </w:t>
              </w:r>
              <w:proofErr w:type="spellStart"/>
              <w:r w:rsidRPr="00E32227">
                <w:rPr>
                  <w:b/>
                  <w:sz w:val="20"/>
                  <w:szCs w:val="20"/>
                </w:rPr>
                <w:t>камсыздоо</w:t>
              </w:r>
              <w:proofErr w:type="spellEnd"/>
              <w:r w:rsidRPr="00E32227">
                <w:rPr>
                  <w:b/>
                  <w:sz w:val="20"/>
                  <w:szCs w:val="20"/>
                </w:rPr>
                <w:t xml:space="preserve"> (</w:t>
              </w:r>
              <w:proofErr w:type="spellStart"/>
              <w:r w:rsidRPr="00E32227">
                <w:rPr>
                  <w:b/>
                  <w:sz w:val="20"/>
                  <w:szCs w:val="20"/>
                </w:rPr>
                <w:t>жабдуу</w:t>
              </w:r>
              <w:proofErr w:type="spellEnd"/>
              <w:r w:rsidRPr="00E32227">
                <w:rPr>
                  <w:b/>
                  <w:sz w:val="20"/>
                  <w:szCs w:val="20"/>
                </w:rPr>
                <w:t>)</w:t>
              </w:r>
            </w:ins>
          </w:p>
        </w:tc>
        <w:tc>
          <w:tcPr>
            <w:tcW w:w="1249" w:type="pct"/>
            <w:tcBorders>
              <w:top w:val="single" w:sz="4" w:space="0" w:color="auto"/>
              <w:bottom w:val="single" w:sz="4" w:space="0" w:color="auto"/>
            </w:tcBorders>
          </w:tcPr>
          <w:p w14:paraId="57A18C06" w14:textId="77777777" w:rsidR="00620BCA" w:rsidRPr="00E32227" w:rsidRDefault="00620BCA" w:rsidP="005F2BB7">
            <w:pPr>
              <w:jc w:val="right"/>
              <w:rPr>
                <w:ins w:id="76" w:author="Элнура Кочкорова" w:date="2023-12-14T15:19:00Z"/>
                <w:b/>
                <w:sz w:val="20"/>
                <w:szCs w:val="20"/>
              </w:rPr>
            </w:pPr>
            <w:proofErr w:type="spellStart"/>
            <w:ins w:id="77" w:author="Элнура Кочкорова" w:date="2023-12-14T15:19:00Z">
              <w:r w:rsidRPr="00E32227">
                <w:rPr>
                  <w:b/>
                  <w:sz w:val="20"/>
                  <w:szCs w:val="20"/>
                </w:rPr>
                <w:t>Суу</w:t>
              </w:r>
              <w:proofErr w:type="spellEnd"/>
              <w:r w:rsidRPr="00E32227">
                <w:rPr>
                  <w:b/>
                  <w:sz w:val="20"/>
                  <w:szCs w:val="20"/>
                </w:rPr>
                <w:t xml:space="preserve"> </w:t>
              </w:r>
              <w:proofErr w:type="spellStart"/>
              <w:r w:rsidRPr="00E32227">
                <w:rPr>
                  <w:b/>
                  <w:sz w:val="20"/>
                  <w:szCs w:val="20"/>
                </w:rPr>
                <w:t>менен</w:t>
              </w:r>
              <w:proofErr w:type="spellEnd"/>
              <w:r w:rsidRPr="00E32227">
                <w:rPr>
                  <w:b/>
                  <w:sz w:val="20"/>
                  <w:szCs w:val="20"/>
                </w:rPr>
                <w:t xml:space="preserve"> </w:t>
              </w:r>
              <w:proofErr w:type="spellStart"/>
              <w:r w:rsidRPr="00E32227">
                <w:rPr>
                  <w:b/>
                  <w:sz w:val="20"/>
                  <w:szCs w:val="20"/>
                </w:rPr>
                <w:t>жабдуу</w:t>
              </w:r>
              <w:proofErr w:type="spellEnd"/>
              <w:r w:rsidRPr="00E32227">
                <w:rPr>
                  <w:b/>
                  <w:sz w:val="20"/>
                  <w:szCs w:val="20"/>
                </w:rPr>
                <w:t xml:space="preserve">, </w:t>
              </w:r>
              <w:proofErr w:type="spellStart"/>
              <w:r w:rsidRPr="00E32227">
                <w:rPr>
                  <w:b/>
                  <w:sz w:val="20"/>
                  <w:szCs w:val="20"/>
                </w:rPr>
                <w:t>тазалоо</w:t>
              </w:r>
              <w:proofErr w:type="spellEnd"/>
              <w:r w:rsidRPr="00E32227">
                <w:rPr>
                  <w:b/>
                  <w:sz w:val="20"/>
                  <w:szCs w:val="20"/>
                </w:rPr>
                <w:t xml:space="preserve">, </w:t>
              </w:r>
              <w:proofErr w:type="spellStart"/>
              <w:r w:rsidRPr="00E32227">
                <w:rPr>
                  <w:b/>
                  <w:sz w:val="20"/>
                  <w:szCs w:val="20"/>
                </w:rPr>
                <w:t>калдыктарды</w:t>
              </w:r>
              <w:proofErr w:type="spellEnd"/>
              <w:r w:rsidRPr="00E32227">
                <w:rPr>
                  <w:b/>
                  <w:sz w:val="20"/>
                  <w:szCs w:val="20"/>
                </w:rPr>
                <w:t xml:space="preserve"> </w:t>
              </w:r>
              <w:proofErr w:type="spellStart"/>
              <w:r w:rsidRPr="00E32227">
                <w:rPr>
                  <w:b/>
                  <w:sz w:val="20"/>
                  <w:szCs w:val="20"/>
                </w:rPr>
                <w:t>иштетүү</w:t>
              </w:r>
              <w:proofErr w:type="spellEnd"/>
              <w:r w:rsidRPr="00E32227">
                <w:rPr>
                  <w:b/>
                  <w:sz w:val="20"/>
                  <w:szCs w:val="20"/>
                </w:rPr>
                <w:t xml:space="preserve"> </w:t>
              </w:r>
              <w:proofErr w:type="spellStart"/>
              <w:r w:rsidRPr="00E32227">
                <w:rPr>
                  <w:b/>
                  <w:sz w:val="20"/>
                  <w:szCs w:val="20"/>
                </w:rPr>
                <w:t>жана</w:t>
              </w:r>
              <w:proofErr w:type="spellEnd"/>
              <w:r w:rsidRPr="00E32227">
                <w:rPr>
                  <w:b/>
                  <w:sz w:val="20"/>
                  <w:szCs w:val="20"/>
                </w:rPr>
                <w:t xml:space="preserve"> кайра </w:t>
              </w:r>
              <w:proofErr w:type="spellStart"/>
              <w:r w:rsidRPr="00E32227">
                <w:rPr>
                  <w:b/>
                  <w:sz w:val="20"/>
                  <w:szCs w:val="20"/>
                </w:rPr>
                <w:t>пайдалануучу</w:t>
              </w:r>
              <w:proofErr w:type="spellEnd"/>
              <w:r w:rsidRPr="00E32227">
                <w:rPr>
                  <w:b/>
                  <w:sz w:val="20"/>
                  <w:szCs w:val="20"/>
                </w:rPr>
                <w:t xml:space="preserve"> </w:t>
              </w:r>
              <w:proofErr w:type="spellStart"/>
              <w:r w:rsidRPr="00E32227">
                <w:rPr>
                  <w:b/>
                  <w:sz w:val="20"/>
                  <w:szCs w:val="20"/>
                </w:rPr>
                <w:t>чийки</w:t>
              </w:r>
              <w:proofErr w:type="spellEnd"/>
              <w:r w:rsidRPr="00E32227">
                <w:rPr>
                  <w:b/>
                  <w:sz w:val="20"/>
                  <w:szCs w:val="20"/>
                </w:rPr>
                <w:t xml:space="preserve"> </w:t>
              </w:r>
              <w:proofErr w:type="spellStart"/>
              <w:r w:rsidRPr="00E32227">
                <w:rPr>
                  <w:b/>
                  <w:sz w:val="20"/>
                  <w:szCs w:val="20"/>
                </w:rPr>
                <w:t>затты</w:t>
              </w:r>
              <w:proofErr w:type="spellEnd"/>
              <w:r w:rsidRPr="00E32227">
                <w:rPr>
                  <w:b/>
                  <w:sz w:val="20"/>
                  <w:szCs w:val="20"/>
                </w:rPr>
                <w:t xml:space="preserve"> </w:t>
              </w:r>
              <w:proofErr w:type="spellStart"/>
              <w:r w:rsidRPr="00E32227">
                <w:rPr>
                  <w:b/>
                  <w:sz w:val="20"/>
                  <w:szCs w:val="20"/>
                </w:rPr>
                <w:t>алуу</w:t>
              </w:r>
              <w:proofErr w:type="spellEnd"/>
            </w:ins>
          </w:p>
        </w:tc>
      </w:tr>
      <w:tr w:rsidR="00970AE2" w:rsidRPr="00E32227" w14:paraId="4912E99C" w14:textId="77777777" w:rsidTr="00970AE2">
        <w:tc>
          <w:tcPr>
            <w:tcW w:w="788" w:type="pct"/>
          </w:tcPr>
          <w:p w14:paraId="0F14B5EB" w14:textId="77777777" w:rsidR="00970AE2" w:rsidRPr="00E32227" w:rsidRDefault="00970AE2" w:rsidP="004D5D0A">
            <w:pPr>
              <w:rPr>
                <w:sz w:val="20"/>
                <w:szCs w:val="20"/>
              </w:rPr>
            </w:pPr>
          </w:p>
        </w:tc>
        <w:tc>
          <w:tcPr>
            <w:tcW w:w="4212" w:type="pct"/>
            <w:gridSpan w:val="4"/>
          </w:tcPr>
          <w:p w14:paraId="7F646210" w14:textId="2211953F" w:rsidR="00970AE2" w:rsidRPr="00E32227" w:rsidRDefault="00970AE2" w:rsidP="004D5D0A">
            <w:pPr>
              <w:jc w:val="center"/>
              <w:rPr>
                <w:sz w:val="20"/>
                <w:szCs w:val="20"/>
                <w:lang w:val="ky-KG"/>
              </w:rPr>
            </w:pPr>
            <w:r>
              <w:rPr>
                <w:b/>
                <w:i/>
                <w:iCs/>
                <w:sz w:val="20"/>
                <w:szCs w:val="20"/>
                <w:lang w:val="ky-KG"/>
              </w:rPr>
              <w:t>Мурунку айга карата</w:t>
            </w:r>
          </w:p>
        </w:tc>
      </w:tr>
      <w:tr w:rsidR="00620BCA" w:rsidRPr="00E32227" w14:paraId="316E8442" w14:textId="77777777" w:rsidTr="005F2BB7">
        <w:tc>
          <w:tcPr>
            <w:tcW w:w="788" w:type="pct"/>
          </w:tcPr>
          <w:p w14:paraId="73E89F08" w14:textId="77777777" w:rsidR="00620BCA" w:rsidRPr="00E32227" w:rsidRDefault="00620BCA" w:rsidP="004D5D0A">
            <w:pPr>
              <w:rPr>
                <w:ins w:id="78" w:author="Элнура Кочкорова" w:date="2023-12-14T15:19:00Z"/>
                <w:sz w:val="20"/>
                <w:szCs w:val="20"/>
              </w:rPr>
            </w:pPr>
            <w:ins w:id="79" w:author="Элнура Кочкорова" w:date="2023-12-14T15:19:00Z">
              <w:r w:rsidRPr="00E32227">
                <w:rPr>
                  <w:sz w:val="20"/>
                  <w:szCs w:val="20"/>
                </w:rPr>
                <w:t>Январь</w:t>
              </w:r>
            </w:ins>
          </w:p>
        </w:tc>
        <w:tc>
          <w:tcPr>
            <w:tcW w:w="853" w:type="pct"/>
          </w:tcPr>
          <w:p w14:paraId="3E29DBF6" w14:textId="77777777" w:rsidR="00620BCA" w:rsidRPr="00E32227" w:rsidRDefault="00620BCA" w:rsidP="004D5D0A">
            <w:pPr>
              <w:jc w:val="center"/>
              <w:rPr>
                <w:ins w:id="80" w:author="Элнура Кочкорова" w:date="2023-12-14T15:19:00Z"/>
                <w:sz w:val="20"/>
                <w:szCs w:val="20"/>
                <w:lang w:val="ky-KG"/>
                <w:rPrChange w:id="81" w:author="Элнура Кочкорова" w:date="2023-12-15T09:46:00Z">
                  <w:rPr>
                    <w:ins w:id="82" w:author="Элнура Кочкорова" w:date="2023-12-14T15:19:00Z"/>
                    <w:sz w:val="20"/>
                    <w:szCs w:val="20"/>
                  </w:rPr>
                </w:rPrChange>
              </w:rPr>
            </w:pPr>
            <w:r w:rsidRPr="00E32227">
              <w:rPr>
                <w:sz w:val="20"/>
                <w:szCs w:val="20"/>
                <w:lang w:val="ky-KG"/>
              </w:rPr>
              <w:t>100,0</w:t>
            </w:r>
          </w:p>
        </w:tc>
        <w:tc>
          <w:tcPr>
            <w:tcW w:w="862" w:type="pct"/>
          </w:tcPr>
          <w:p w14:paraId="66E82F20" w14:textId="77777777" w:rsidR="00620BCA" w:rsidRPr="00E32227" w:rsidRDefault="00620BCA" w:rsidP="004D5D0A">
            <w:pPr>
              <w:jc w:val="right"/>
              <w:rPr>
                <w:ins w:id="83" w:author="Элнура Кочкорова" w:date="2023-12-14T15:19:00Z"/>
                <w:sz w:val="20"/>
                <w:szCs w:val="20"/>
                <w:lang w:val="ky-KG"/>
                <w:rPrChange w:id="84" w:author="Элнура Кочкорова" w:date="2023-12-15T09:46:00Z">
                  <w:rPr>
                    <w:ins w:id="85" w:author="Элнура Кочкорова" w:date="2023-12-14T15:19:00Z"/>
                    <w:sz w:val="20"/>
                    <w:szCs w:val="20"/>
                  </w:rPr>
                </w:rPrChange>
              </w:rPr>
            </w:pPr>
            <w:r w:rsidRPr="00E32227">
              <w:rPr>
                <w:sz w:val="20"/>
                <w:szCs w:val="20"/>
                <w:lang w:val="ky-KG"/>
              </w:rPr>
              <w:t>99,5</w:t>
            </w:r>
          </w:p>
        </w:tc>
        <w:tc>
          <w:tcPr>
            <w:tcW w:w="1248" w:type="pct"/>
          </w:tcPr>
          <w:p w14:paraId="7464D8C1" w14:textId="77777777" w:rsidR="00620BCA" w:rsidRPr="00E32227" w:rsidRDefault="00620BCA" w:rsidP="004D5D0A">
            <w:pPr>
              <w:jc w:val="right"/>
              <w:rPr>
                <w:ins w:id="86" w:author="Элнура Кочкорова" w:date="2023-12-14T15:19:00Z"/>
                <w:sz w:val="20"/>
                <w:szCs w:val="20"/>
                <w:lang w:val="ky-KG"/>
                <w:rPrChange w:id="87" w:author="Элнура Кочкорова" w:date="2023-12-15T09:46:00Z">
                  <w:rPr>
                    <w:ins w:id="88" w:author="Элнура Кочкорова" w:date="2023-12-14T15:19:00Z"/>
                    <w:sz w:val="20"/>
                    <w:szCs w:val="20"/>
                  </w:rPr>
                </w:rPrChange>
              </w:rPr>
            </w:pPr>
            <w:ins w:id="89" w:author="Элнура Кочкорова" w:date="2023-12-14T15:19:00Z">
              <w:r w:rsidRPr="00E32227">
                <w:rPr>
                  <w:sz w:val="20"/>
                  <w:szCs w:val="20"/>
                </w:rPr>
                <w:t>100,</w:t>
              </w:r>
            </w:ins>
            <w:r w:rsidRPr="00E32227">
              <w:rPr>
                <w:sz w:val="20"/>
                <w:szCs w:val="20"/>
                <w:lang w:val="ky-KG"/>
              </w:rPr>
              <w:t>8</w:t>
            </w:r>
          </w:p>
        </w:tc>
        <w:tc>
          <w:tcPr>
            <w:tcW w:w="1249" w:type="pct"/>
          </w:tcPr>
          <w:p w14:paraId="5BDC6729" w14:textId="77777777" w:rsidR="00620BCA" w:rsidRPr="00E32227" w:rsidRDefault="00620BCA" w:rsidP="004D5D0A">
            <w:pPr>
              <w:jc w:val="right"/>
              <w:rPr>
                <w:ins w:id="90" w:author="Элнура Кочкорова" w:date="2023-12-14T15:19:00Z"/>
                <w:sz w:val="20"/>
                <w:szCs w:val="20"/>
                <w:lang w:val="ky-KG"/>
                <w:rPrChange w:id="91" w:author="Элнура Кочкорова" w:date="2023-12-15T09:46:00Z">
                  <w:rPr>
                    <w:ins w:id="92" w:author="Элнура Кочкорова" w:date="2023-12-14T15:19:00Z"/>
                    <w:sz w:val="20"/>
                    <w:szCs w:val="20"/>
                  </w:rPr>
                </w:rPrChange>
              </w:rPr>
            </w:pPr>
            <w:r w:rsidRPr="00E32227">
              <w:rPr>
                <w:sz w:val="20"/>
                <w:szCs w:val="20"/>
                <w:lang w:val="ky-KG"/>
              </w:rPr>
              <w:t>100,0</w:t>
            </w:r>
          </w:p>
        </w:tc>
      </w:tr>
      <w:tr w:rsidR="00620BCA" w:rsidRPr="00E32227" w14:paraId="2A2E227D" w14:textId="77777777" w:rsidTr="005F2BB7">
        <w:tc>
          <w:tcPr>
            <w:tcW w:w="788" w:type="pct"/>
          </w:tcPr>
          <w:p w14:paraId="77D4B52F" w14:textId="77777777" w:rsidR="00620BCA" w:rsidRPr="00E32227" w:rsidRDefault="00620BCA" w:rsidP="004D5D0A">
            <w:pPr>
              <w:rPr>
                <w:sz w:val="20"/>
                <w:szCs w:val="20"/>
                <w:lang w:val="ky-KG"/>
              </w:rPr>
            </w:pPr>
            <w:r w:rsidRPr="00E32227">
              <w:rPr>
                <w:sz w:val="20"/>
                <w:szCs w:val="20"/>
                <w:lang w:val="ky-KG"/>
              </w:rPr>
              <w:t>Февраль</w:t>
            </w:r>
          </w:p>
        </w:tc>
        <w:tc>
          <w:tcPr>
            <w:tcW w:w="853" w:type="pct"/>
          </w:tcPr>
          <w:p w14:paraId="3637CAC7" w14:textId="77777777" w:rsidR="00620BCA" w:rsidRPr="00E32227" w:rsidRDefault="00620BCA" w:rsidP="004D5D0A">
            <w:pPr>
              <w:jc w:val="center"/>
              <w:rPr>
                <w:sz w:val="20"/>
                <w:szCs w:val="20"/>
                <w:lang w:val="ky-KG"/>
              </w:rPr>
            </w:pPr>
            <w:r w:rsidRPr="00E32227">
              <w:rPr>
                <w:sz w:val="20"/>
                <w:szCs w:val="20"/>
                <w:lang w:val="ky-KG"/>
              </w:rPr>
              <w:t>101,0</w:t>
            </w:r>
          </w:p>
        </w:tc>
        <w:tc>
          <w:tcPr>
            <w:tcW w:w="862" w:type="pct"/>
          </w:tcPr>
          <w:p w14:paraId="156B1421" w14:textId="77777777" w:rsidR="00620BCA" w:rsidRPr="00E32227" w:rsidRDefault="00620BCA" w:rsidP="004D5D0A">
            <w:pPr>
              <w:jc w:val="right"/>
              <w:rPr>
                <w:sz w:val="20"/>
                <w:szCs w:val="20"/>
                <w:lang w:val="ky-KG"/>
              </w:rPr>
            </w:pPr>
            <w:r w:rsidRPr="00E32227">
              <w:rPr>
                <w:sz w:val="20"/>
                <w:szCs w:val="20"/>
                <w:lang w:val="ky-KG"/>
              </w:rPr>
              <w:t>100,0</w:t>
            </w:r>
          </w:p>
        </w:tc>
        <w:tc>
          <w:tcPr>
            <w:tcW w:w="1248" w:type="pct"/>
          </w:tcPr>
          <w:p w14:paraId="47EFF5AD" w14:textId="77777777" w:rsidR="00620BCA" w:rsidRPr="00E32227" w:rsidRDefault="00620BCA" w:rsidP="004D5D0A">
            <w:pPr>
              <w:jc w:val="right"/>
              <w:rPr>
                <w:sz w:val="20"/>
                <w:szCs w:val="20"/>
                <w:lang w:val="ky-KG"/>
              </w:rPr>
            </w:pPr>
            <w:r w:rsidRPr="00E32227">
              <w:rPr>
                <w:sz w:val="20"/>
                <w:szCs w:val="20"/>
                <w:lang w:val="ky-KG"/>
              </w:rPr>
              <w:t>111,0</w:t>
            </w:r>
          </w:p>
        </w:tc>
        <w:tc>
          <w:tcPr>
            <w:tcW w:w="1249" w:type="pct"/>
          </w:tcPr>
          <w:p w14:paraId="5BB0D6D2" w14:textId="77777777" w:rsidR="00620BCA" w:rsidRPr="00E32227" w:rsidRDefault="00620BCA" w:rsidP="004D5D0A">
            <w:pPr>
              <w:jc w:val="right"/>
              <w:rPr>
                <w:sz w:val="20"/>
                <w:szCs w:val="20"/>
                <w:lang w:val="ky-KG"/>
              </w:rPr>
            </w:pPr>
            <w:r w:rsidRPr="00E32227">
              <w:rPr>
                <w:sz w:val="20"/>
                <w:szCs w:val="20"/>
                <w:lang w:val="ky-KG"/>
              </w:rPr>
              <w:t>99,2</w:t>
            </w:r>
          </w:p>
        </w:tc>
      </w:tr>
      <w:tr w:rsidR="00620BCA" w:rsidRPr="00E32227" w14:paraId="2F6E5150" w14:textId="77777777" w:rsidTr="005F2BB7">
        <w:tc>
          <w:tcPr>
            <w:tcW w:w="788" w:type="pct"/>
          </w:tcPr>
          <w:p w14:paraId="46EDD3FA" w14:textId="77777777" w:rsidR="00620BCA" w:rsidRPr="00E32227" w:rsidRDefault="00620BCA" w:rsidP="004D5D0A">
            <w:pPr>
              <w:rPr>
                <w:sz w:val="20"/>
                <w:szCs w:val="20"/>
                <w:lang w:val="ky-KG"/>
              </w:rPr>
            </w:pPr>
            <w:r w:rsidRPr="00746E6C">
              <w:rPr>
                <w:sz w:val="20"/>
                <w:szCs w:val="20"/>
              </w:rPr>
              <w:t>Март</w:t>
            </w:r>
          </w:p>
        </w:tc>
        <w:tc>
          <w:tcPr>
            <w:tcW w:w="853" w:type="pct"/>
          </w:tcPr>
          <w:p w14:paraId="2CE9EAFF" w14:textId="77777777" w:rsidR="00620BCA" w:rsidRPr="00E32227" w:rsidRDefault="00620BCA" w:rsidP="004D5D0A">
            <w:pPr>
              <w:jc w:val="center"/>
              <w:rPr>
                <w:sz w:val="20"/>
                <w:szCs w:val="20"/>
                <w:lang w:val="ky-KG"/>
              </w:rPr>
            </w:pPr>
            <w:r w:rsidRPr="00746E6C">
              <w:rPr>
                <w:sz w:val="20"/>
                <w:szCs w:val="20"/>
              </w:rPr>
              <w:t>101,3</w:t>
            </w:r>
          </w:p>
        </w:tc>
        <w:tc>
          <w:tcPr>
            <w:tcW w:w="862" w:type="pct"/>
          </w:tcPr>
          <w:p w14:paraId="24E915ED" w14:textId="77777777" w:rsidR="00620BCA" w:rsidRPr="00E32227" w:rsidRDefault="00620BCA" w:rsidP="004D5D0A">
            <w:pPr>
              <w:jc w:val="right"/>
              <w:rPr>
                <w:sz w:val="20"/>
                <w:szCs w:val="20"/>
                <w:lang w:val="ky-KG"/>
              </w:rPr>
            </w:pPr>
            <w:r w:rsidRPr="00746E6C">
              <w:rPr>
                <w:sz w:val="20"/>
                <w:szCs w:val="20"/>
              </w:rPr>
              <w:t>104,5</w:t>
            </w:r>
          </w:p>
        </w:tc>
        <w:tc>
          <w:tcPr>
            <w:tcW w:w="1248" w:type="pct"/>
          </w:tcPr>
          <w:p w14:paraId="1CFADE0C" w14:textId="77777777" w:rsidR="00620BCA" w:rsidRPr="00E32227" w:rsidRDefault="00620BCA" w:rsidP="004D5D0A">
            <w:pPr>
              <w:jc w:val="right"/>
              <w:rPr>
                <w:sz w:val="20"/>
                <w:szCs w:val="20"/>
                <w:lang w:val="ky-KG"/>
              </w:rPr>
            </w:pPr>
            <w:r w:rsidRPr="00746E6C">
              <w:rPr>
                <w:sz w:val="20"/>
                <w:szCs w:val="20"/>
              </w:rPr>
              <w:t>98,9</w:t>
            </w:r>
          </w:p>
        </w:tc>
        <w:tc>
          <w:tcPr>
            <w:tcW w:w="1249" w:type="pct"/>
          </w:tcPr>
          <w:p w14:paraId="5F2527A2" w14:textId="77777777" w:rsidR="00620BCA" w:rsidRPr="00E32227" w:rsidRDefault="00620BCA" w:rsidP="004D5D0A">
            <w:pPr>
              <w:jc w:val="right"/>
              <w:rPr>
                <w:sz w:val="20"/>
                <w:szCs w:val="20"/>
                <w:lang w:val="ky-KG"/>
              </w:rPr>
            </w:pPr>
            <w:r w:rsidRPr="00746E6C">
              <w:rPr>
                <w:sz w:val="20"/>
                <w:szCs w:val="20"/>
              </w:rPr>
              <w:t>100,5</w:t>
            </w:r>
          </w:p>
        </w:tc>
      </w:tr>
      <w:tr w:rsidR="00620BCA" w:rsidRPr="00C97726" w14:paraId="5921881D" w14:textId="77777777" w:rsidTr="005F2BB7">
        <w:tc>
          <w:tcPr>
            <w:tcW w:w="788" w:type="pct"/>
          </w:tcPr>
          <w:p w14:paraId="36322D46" w14:textId="77777777" w:rsidR="00620BCA" w:rsidRPr="00C97726" w:rsidRDefault="00620BCA" w:rsidP="004D5D0A">
            <w:pPr>
              <w:rPr>
                <w:sz w:val="20"/>
                <w:szCs w:val="20"/>
              </w:rPr>
            </w:pPr>
            <w:r w:rsidRPr="00C97726">
              <w:rPr>
                <w:sz w:val="20"/>
                <w:szCs w:val="20"/>
              </w:rPr>
              <w:t>Апрель</w:t>
            </w:r>
          </w:p>
        </w:tc>
        <w:tc>
          <w:tcPr>
            <w:tcW w:w="853" w:type="pct"/>
          </w:tcPr>
          <w:p w14:paraId="3DFFADA6" w14:textId="77777777" w:rsidR="00620BCA" w:rsidRPr="00C97726" w:rsidRDefault="00620BCA" w:rsidP="004D5D0A">
            <w:pPr>
              <w:jc w:val="center"/>
              <w:rPr>
                <w:sz w:val="20"/>
                <w:szCs w:val="20"/>
              </w:rPr>
            </w:pPr>
            <w:r w:rsidRPr="00C97726">
              <w:rPr>
                <w:sz w:val="20"/>
                <w:szCs w:val="20"/>
              </w:rPr>
              <w:t>108,4</w:t>
            </w:r>
          </w:p>
        </w:tc>
        <w:tc>
          <w:tcPr>
            <w:tcW w:w="862" w:type="pct"/>
          </w:tcPr>
          <w:p w14:paraId="14B57D45" w14:textId="77777777" w:rsidR="00620BCA" w:rsidRPr="00C97726" w:rsidRDefault="00620BCA" w:rsidP="004D5D0A">
            <w:pPr>
              <w:jc w:val="right"/>
              <w:rPr>
                <w:sz w:val="20"/>
                <w:szCs w:val="20"/>
              </w:rPr>
            </w:pPr>
            <w:r w:rsidRPr="00C97726">
              <w:rPr>
                <w:sz w:val="20"/>
                <w:szCs w:val="20"/>
              </w:rPr>
              <w:t>99,7</w:t>
            </w:r>
          </w:p>
        </w:tc>
        <w:tc>
          <w:tcPr>
            <w:tcW w:w="1248" w:type="pct"/>
          </w:tcPr>
          <w:p w14:paraId="119369E1" w14:textId="77777777" w:rsidR="00620BCA" w:rsidRPr="00C97726" w:rsidRDefault="00620BCA" w:rsidP="004D5D0A">
            <w:pPr>
              <w:jc w:val="right"/>
              <w:rPr>
                <w:sz w:val="20"/>
                <w:szCs w:val="20"/>
              </w:rPr>
            </w:pPr>
            <w:r w:rsidRPr="00C97726">
              <w:rPr>
                <w:sz w:val="20"/>
                <w:szCs w:val="20"/>
              </w:rPr>
              <w:t>102,1</w:t>
            </w:r>
          </w:p>
        </w:tc>
        <w:tc>
          <w:tcPr>
            <w:tcW w:w="1249" w:type="pct"/>
          </w:tcPr>
          <w:p w14:paraId="5F519DD9" w14:textId="77777777" w:rsidR="00620BCA" w:rsidRPr="00C97726" w:rsidRDefault="00620BCA" w:rsidP="004D5D0A">
            <w:pPr>
              <w:jc w:val="right"/>
              <w:rPr>
                <w:sz w:val="20"/>
                <w:szCs w:val="20"/>
              </w:rPr>
            </w:pPr>
            <w:r w:rsidRPr="00C97726">
              <w:rPr>
                <w:sz w:val="20"/>
                <w:szCs w:val="20"/>
              </w:rPr>
              <w:t>100,0</w:t>
            </w:r>
          </w:p>
        </w:tc>
      </w:tr>
      <w:tr w:rsidR="00620BCA" w:rsidRPr="006D7D73" w14:paraId="255F8B68" w14:textId="77777777" w:rsidTr="005F2BB7">
        <w:tc>
          <w:tcPr>
            <w:tcW w:w="788" w:type="pct"/>
          </w:tcPr>
          <w:p w14:paraId="766FAB28" w14:textId="77777777" w:rsidR="00620BCA" w:rsidRPr="00C97726" w:rsidRDefault="00620BCA" w:rsidP="004D5D0A">
            <w:pPr>
              <w:rPr>
                <w:sz w:val="20"/>
                <w:szCs w:val="20"/>
              </w:rPr>
            </w:pPr>
            <w:r>
              <w:rPr>
                <w:sz w:val="20"/>
                <w:szCs w:val="20"/>
              </w:rPr>
              <w:t>Май</w:t>
            </w:r>
          </w:p>
        </w:tc>
        <w:tc>
          <w:tcPr>
            <w:tcW w:w="853" w:type="pct"/>
          </w:tcPr>
          <w:p w14:paraId="35060994" w14:textId="77777777" w:rsidR="00620BCA" w:rsidRPr="006D7D73" w:rsidRDefault="00620BCA" w:rsidP="004D5D0A">
            <w:pPr>
              <w:jc w:val="center"/>
              <w:rPr>
                <w:sz w:val="20"/>
                <w:szCs w:val="20"/>
              </w:rPr>
            </w:pPr>
            <w:r w:rsidRPr="006D7D73">
              <w:rPr>
                <w:sz w:val="20"/>
                <w:szCs w:val="20"/>
                <w:rPrChange w:id="93" w:author="Айнура Исакова" w:date="2024-06-11T11:00:00Z">
                  <w:rPr>
                    <w:sz w:val="20"/>
                    <w:szCs w:val="20"/>
                    <w:highlight w:val="yellow"/>
                  </w:rPr>
                </w:rPrChange>
              </w:rPr>
              <w:t>100,3</w:t>
            </w:r>
          </w:p>
        </w:tc>
        <w:tc>
          <w:tcPr>
            <w:tcW w:w="862" w:type="pct"/>
          </w:tcPr>
          <w:p w14:paraId="43AA49E8" w14:textId="77777777" w:rsidR="00620BCA" w:rsidRPr="006D7D73" w:rsidRDefault="00620BCA" w:rsidP="004D5D0A">
            <w:pPr>
              <w:jc w:val="right"/>
              <w:rPr>
                <w:sz w:val="20"/>
                <w:szCs w:val="20"/>
              </w:rPr>
            </w:pPr>
            <w:r w:rsidRPr="006D7D73">
              <w:rPr>
                <w:sz w:val="20"/>
                <w:szCs w:val="20"/>
                <w:rPrChange w:id="94" w:author="Айнура Исакова" w:date="2024-06-11T11:00:00Z">
                  <w:rPr>
                    <w:sz w:val="20"/>
                    <w:szCs w:val="20"/>
                    <w:highlight w:val="yellow"/>
                  </w:rPr>
                </w:rPrChange>
              </w:rPr>
              <w:t>102,7</w:t>
            </w:r>
          </w:p>
        </w:tc>
        <w:tc>
          <w:tcPr>
            <w:tcW w:w="1248" w:type="pct"/>
          </w:tcPr>
          <w:p w14:paraId="76E22CA2" w14:textId="77777777" w:rsidR="00620BCA" w:rsidRPr="006D7D73" w:rsidRDefault="00620BCA" w:rsidP="004D5D0A">
            <w:pPr>
              <w:jc w:val="right"/>
              <w:rPr>
                <w:sz w:val="20"/>
                <w:szCs w:val="20"/>
              </w:rPr>
            </w:pPr>
            <w:r w:rsidRPr="006D7D73">
              <w:rPr>
                <w:sz w:val="20"/>
                <w:szCs w:val="20"/>
                <w:rPrChange w:id="95" w:author="Айнура Исакова" w:date="2024-06-11T11:00:00Z">
                  <w:rPr>
                    <w:sz w:val="20"/>
                    <w:szCs w:val="20"/>
                    <w:highlight w:val="yellow"/>
                  </w:rPr>
                </w:rPrChange>
              </w:rPr>
              <w:t>102,7</w:t>
            </w:r>
          </w:p>
        </w:tc>
        <w:tc>
          <w:tcPr>
            <w:tcW w:w="1249" w:type="pct"/>
          </w:tcPr>
          <w:p w14:paraId="5DD73D82" w14:textId="77777777" w:rsidR="00620BCA" w:rsidRPr="006D7D73" w:rsidRDefault="00620BCA" w:rsidP="004D5D0A">
            <w:pPr>
              <w:jc w:val="right"/>
              <w:rPr>
                <w:sz w:val="20"/>
                <w:szCs w:val="20"/>
              </w:rPr>
            </w:pPr>
            <w:r w:rsidRPr="006D7D73">
              <w:rPr>
                <w:sz w:val="20"/>
                <w:szCs w:val="20"/>
                <w:rPrChange w:id="96" w:author="Айнура Исакова" w:date="2024-06-11T11:00:00Z">
                  <w:rPr>
                    <w:sz w:val="20"/>
                    <w:szCs w:val="20"/>
                    <w:highlight w:val="yellow"/>
                  </w:rPr>
                </w:rPrChange>
              </w:rPr>
              <w:t>100,1</w:t>
            </w:r>
          </w:p>
        </w:tc>
      </w:tr>
      <w:tr w:rsidR="00620BCA" w:rsidRPr="008E36C7" w14:paraId="07D6C367" w14:textId="77777777" w:rsidTr="005F2BB7">
        <w:tc>
          <w:tcPr>
            <w:tcW w:w="788" w:type="pct"/>
          </w:tcPr>
          <w:p w14:paraId="5D73CCD3" w14:textId="77777777" w:rsidR="00620BCA" w:rsidRPr="008E36C7" w:rsidRDefault="00620BCA" w:rsidP="004D5D0A">
            <w:pPr>
              <w:rPr>
                <w:sz w:val="20"/>
                <w:szCs w:val="20"/>
              </w:rPr>
            </w:pPr>
            <w:r w:rsidRPr="008E36C7">
              <w:rPr>
                <w:sz w:val="20"/>
                <w:szCs w:val="20"/>
              </w:rPr>
              <w:t>Июнь</w:t>
            </w:r>
          </w:p>
        </w:tc>
        <w:tc>
          <w:tcPr>
            <w:tcW w:w="853" w:type="pct"/>
          </w:tcPr>
          <w:p w14:paraId="3E85B5C3" w14:textId="77777777" w:rsidR="00620BCA" w:rsidRPr="008E36C7" w:rsidRDefault="00620BCA" w:rsidP="004D5D0A">
            <w:pPr>
              <w:jc w:val="center"/>
              <w:rPr>
                <w:sz w:val="20"/>
                <w:szCs w:val="20"/>
              </w:rPr>
            </w:pPr>
            <w:r w:rsidRPr="008E36C7">
              <w:rPr>
                <w:sz w:val="20"/>
                <w:szCs w:val="20"/>
              </w:rPr>
              <w:t>100,9</w:t>
            </w:r>
          </w:p>
        </w:tc>
        <w:tc>
          <w:tcPr>
            <w:tcW w:w="862" w:type="pct"/>
          </w:tcPr>
          <w:p w14:paraId="2A9ABE07" w14:textId="77777777" w:rsidR="00620BCA" w:rsidRPr="008E36C7" w:rsidRDefault="00620BCA" w:rsidP="004D5D0A">
            <w:pPr>
              <w:jc w:val="right"/>
              <w:rPr>
                <w:sz w:val="20"/>
                <w:szCs w:val="20"/>
              </w:rPr>
            </w:pPr>
            <w:r w:rsidRPr="008E36C7">
              <w:rPr>
                <w:sz w:val="20"/>
                <w:szCs w:val="20"/>
              </w:rPr>
              <w:t>103,2</w:t>
            </w:r>
          </w:p>
        </w:tc>
        <w:tc>
          <w:tcPr>
            <w:tcW w:w="1248" w:type="pct"/>
          </w:tcPr>
          <w:p w14:paraId="0D78D143" w14:textId="77777777" w:rsidR="00620BCA" w:rsidRPr="008E36C7" w:rsidRDefault="00620BCA" w:rsidP="004D5D0A">
            <w:pPr>
              <w:jc w:val="right"/>
              <w:rPr>
                <w:sz w:val="20"/>
                <w:szCs w:val="20"/>
              </w:rPr>
            </w:pPr>
            <w:r w:rsidRPr="008E36C7">
              <w:rPr>
                <w:sz w:val="20"/>
                <w:szCs w:val="20"/>
              </w:rPr>
              <w:t>100,2</w:t>
            </w:r>
          </w:p>
        </w:tc>
        <w:tc>
          <w:tcPr>
            <w:tcW w:w="1249" w:type="pct"/>
          </w:tcPr>
          <w:p w14:paraId="6F00AC16" w14:textId="77777777" w:rsidR="00620BCA" w:rsidRPr="008E36C7" w:rsidRDefault="00620BCA" w:rsidP="004D5D0A">
            <w:pPr>
              <w:jc w:val="right"/>
              <w:rPr>
                <w:sz w:val="20"/>
                <w:szCs w:val="20"/>
              </w:rPr>
            </w:pPr>
            <w:r w:rsidRPr="008E36C7">
              <w:rPr>
                <w:sz w:val="20"/>
                <w:szCs w:val="20"/>
              </w:rPr>
              <w:t>100,0</w:t>
            </w:r>
          </w:p>
        </w:tc>
      </w:tr>
      <w:tr w:rsidR="00620BCA" w:rsidRPr="008E36C7" w14:paraId="4FA56E26" w14:textId="77777777" w:rsidTr="005F2BB7">
        <w:tc>
          <w:tcPr>
            <w:tcW w:w="788" w:type="pct"/>
          </w:tcPr>
          <w:p w14:paraId="55130030" w14:textId="77777777" w:rsidR="00620BCA" w:rsidRPr="008E36C7" w:rsidRDefault="00620BCA" w:rsidP="004D5D0A">
            <w:pPr>
              <w:rPr>
                <w:sz w:val="20"/>
                <w:szCs w:val="20"/>
              </w:rPr>
            </w:pPr>
            <w:r>
              <w:rPr>
                <w:sz w:val="20"/>
                <w:szCs w:val="20"/>
              </w:rPr>
              <w:t>Июль</w:t>
            </w:r>
          </w:p>
        </w:tc>
        <w:tc>
          <w:tcPr>
            <w:tcW w:w="853" w:type="pct"/>
          </w:tcPr>
          <w:p w14:paraId="54FB0D00" w14:textId="77777777" w:rsidR="00620BCA" w:rsidRPr="008E36C7" w:rsidRDefault="00620BCA" w:rsidP="004D5D0A">
            <w:pPr>
              <w:jc w:val="center"/>
              <w:rPr>
                <w:sz w:val="20"/>
                <w:szCs w:val="20"/>
              </w:rPr>
            </w:pPr>
            <w:r w:rsidRPr="00F60996">
              <w:rPr>
                <w:sz w:val="20"/>
                <w:szCs w:val="20"/>
              </w:rPr>
              <w:t>98,2</w:t>
            </w:r>
          </w:p>
        </w:tc>
        <w:tc>
          <w:tcPr>
            <w:tcW w:w="862" w:type="pct"/>
          </w:tcPr>
          <w:p w14:paraId="3E2E917E" w14:textId="77777777" w:rsidR="00620BCA" w:rsidRPr="008E36C7" w:rsidRDefault="00620BCA" w:rsidP="004D5D0A">
            <w:pPr>
              <w:jc w:val="right"/>
              <w:rPr>
                <w:sz w:val="20"/>
                <w:szCs w:val="20"/>
              </w:rPr>
            </w:pPr>
            <w:r w:rsidRPr="00F60996">
              <w:rPr>
                <w:sz w:val="20"/>
                <w:szCs w:val="20"/>
              </w:rPr>
              <w:t>95,5</w:t>
            </w:r>
          </w:p>
        </w:tc>
        <w:tc>
          <w:tcPr>
            <w:tcW w:w="1248" w:type="pct"/>
          </w:tcPr>
          <w:p w14:paraId="1B90561C" w14:textId="77777777" w:rsidR="00620BCA" w:rsidRPr="008E36C7" w:rsidRDefault="00620BCA" w:rsidP="004D5D0A">
            <w:pPr>
              <w:jc w:val="right"/>
              <w:rPr>
                <w:sz w:val="20"/>
                <w:szCs w:val="20"/>
              </w:rPr>
            </w:pPr>
            <w:r w:rsidRPr="00F60996">
              <w:rPr>
                <w:sz w:val="20"/>
                <w:szCs w:val="20"/>
              </w:rPr>
              <w:t>105,1</w:t>
            </w:r>
          </w:p>
        </w:tc>
        <w:tc>
          <w:tcPr>
            <w:tcW w:w="1249" w:type="pct"/>
          </w:tcPr>
          <w:p w14:paraId="0B4420A7" w14:textId="77777777" w:rsidR="00620BCA" w:rsidRPr="008E36C7" w:rsidRDefault="00620BCA" w:rsidP="004D5D0A">
            <w:pPr>
              <w:jc w:val="right"/>
              <w:rPr>
                <w:sz w:val="20"/>
                <w:szCs w:val="20"/>
              </w:rPr>
            </w:pPr>
            <w:r w:rsidRPr="00F60996">
              <w:rPr>
                <w:sz w:val="20"/>
                <w:szCs w:val="20"/>
              </w:rPr>
              <w:t>100,0</w:t>
            </w:r>
          </w:p>
        </w:tc>
      </w:tr>
      <w:tr w:rsidR="00620BCA" w:rsidRPr="004C7FD8" w14:paraId="6A5AB8FD" w14:textId="77777777" w:rsidTr="005F2BB7">
        <w:tc>
          <w:tcPr>
            <w:tcW w:w="788" w:type="pct"/>
            <w:tcBorders>
              <w:top w:val="nil"/>
              <w:left w:val="nil"/>
              <w:bottom w:val="nil"/>
              <w:right w:val="nil"/>
            </w:tcBorders>
          </w:tcPr>
          <w:p w14:paraId="187F8C96" w14:textId="77777777" w:rsidR="00620BCA" w:rsidRPr="004C7FD8" w:rsidRDefault="00620BCA" w:rsidP="004D5D0A">
            <w:pPr>
              <w:rPr>
                <w:sz w:val="20"/>
                <w:szCs w:val="20"/>
              </w:rPr>
            </w:pPr>
            <w:r w:rsidRPr="004C7FD8">
              <w:rPr>
                <w:sz w:val="20"/>
                <w:szCs w:val="20"/>
              </w:rPr>
              <w:t>Август</w:t>
            </w:r>
          </w:p>
        </w:tc>
        <w:tc>
          <w:tcPr>
            <w:tcW w:w="853" w:type="pct"/>
            <w:tcBorders>
              <w:top w:val="nil"/>
              <w:left w:val="nil"/>
              <w:bottom w:val="nil"/>
              <w:right w:val="nil"/>
            </w:tcBorders>
          </w:tcPr>
          <w:p w14:paraId="704115BB" w14:textId="77777777" w:rsidR="00620BCA" w:rsidRPr="004C7FD8" w:rsidRDefault="00620BCA" w:rsidP="004D5D0A">
            <w:pPr>
              <w:jc w:val="center"/>
              <w:rPr>
                <w:sz w:val="20"/>
                <w:szCs w:val="20"/>
              </w:rPr>
            </w:pPr>
            <w:r w:rsidRPr="004C7FD8">
              <w:rPr>
                <w:sz w:val="20"/>
                <w:szCs w:val="20"/>
              </w:rPr>
              <w:t>100,8</w:t>
            </w:r>
          </w:p>
        </w:tc>
        <w:tc>
          <w:tcPr>
            <w:tcW w:w="862" w:type="pct"/>
            <w:tcBorders>
              <w:top w:val="nil"/>
              <w:left w:val="nil"/>
              <w:bottom w:val="nil"/>
              <w:right w:val="nil"/>
            </w:tcBorders>
          </w:tcPr>
          <w:p w14:paraId="0BEB8C77" w14:textId="77777777" w:rsidR="00620BCA" w:rsidRPr="004C7FD8" w:rsidRDefault="00620BCA" w:rsidP="004D5D0A">
            <w:pPr>
              <w:jc w:val="right"/>
              <w:rPr>
                <w:sz w:val="20"/>
                <w:szCs w:val="20"/>
              </w:rPr>
            </w:pPr>
            <w:r w:rsidRPr="004C7FD8">
              <w:rPr>
                <w:sz w:val="20"/>
                <w:szCs w:val="20"/>
              </w:rPr>
              <w:t>102,9</w:t>
            </w:r>
          </w:p>
        </w:tc>
        <w:tc>
          <w:tcPr>
            <w:tcW w:w="1248" w:type="pct"/>
            <w:tcBorders>
              <w:top w:val="nil"/>
              <w:left w:val="nil"/>
              <w:bottom w:val="nil"/>
              <w:right w:val="nil"/>
            </w:tcBorders>
          </w:tcPr>
          <w:p w14:paraId="66786980" w14:textId="77777777" w:rsidR="00620BCA" w:rsidRPr="004C7FD8" w:rsidRDefault="00620BCA" w:rsidP="004D5D0A">
            <w:pPr>
              <w:jc w:val="right"/>
              <w:rPr>
                <w:sz w:val="20"/>
                <w:szCs w:val="20"/>
              </w:rPr>
            </w:pPr>
            <w:r w:rsidRPr="004C7FD8">
              <w:rPr>
                <w:sz w:val="20"/>
                <w:szCs w:val="20"/>
              </w:rPr>
              <w:t>99,1</w:t>
            </w:r>
          </w:p>
        </w:tc>
        <w:tc>
          <w:tcPr>
            <w:tcW w:w="1249" w:type="pct"/>
            <w:tcBorders>
              <w:top w:val="nil"/>
              <w:left w:val="nil"/>
              <w:bottom w:val="nil"/>
              <w:right w:val="nil"/>
            </w:tcBorders>
          </w:tcPr>
          <w:p w14:paraId="34743D26" w14:textId="77777777" w:rsidR="00620BCA" w:rsidRPr="004C7FD8" w:rsidRDefault="00620BCA" w:rsidP="004D5D0A">
            <w:pPr>
              <w:jc w:val="right"/>
              <w:rPr>
                <w:sz w:val="20"/>
                <w:szCs w:val="20"/>
              </w:rPr>
            </w:pPr>
            <w:r w:rsidRPr="004C7FD8">
              <w:rPr>
                <w:sz w:val="20"/>
                <w:szCs w:val="20"/>
              </w:rPr>
              <w:t>100,0</w:t>
            </w:r>
          </w:p>
        </w:tc>
      </w:tr>
      <w:tr w:rsidR="00620BCA" w:rsidRPr="004C7FD8" w14:paraId="79E14550" w14:textId="77777777" w:rsidTr="005F2BB7">
        <w:tc>
          <w:tcPr>
            <w:tcW w:w="788" w:type="pct"/>
            <w:tcBorders>
              <w:top w:val="nil"/>
              <w:left w:val="nil"/>
              <w:bottom w:val="nil"/>
              <w:right w:val="nil"/>
            </w:tcBorders>
          </w:tcPr>
          <w:p w14:paraId="3577A81D" w14:textId="77777777" w:rsidR="00620BCA" w:rsidRPr="0057467B" w:rsidRDefault="00620BCA" w:rsidP="004D5D0A">
            <w:pPr>
              <w:rPr>
                <w:sz w:val="20"/>
                <w:szCs w:val="20"/>
              </w:rPr>
            </w:pPr>
            <w:r w:rsidRPr="0057467B">
              <w:rPr>
                <w:sz w:val="20"/>
                <w:szCs w:val="20"/>
              </w:rPr>
              <w:t>Сентябрь</w:t>
            </w:r>
          </w:p>
        </w:tc>
        <w:tc>
          <w:tcPr>
            <w:tcW w:w="853" w:type="pct"/>
            <w:tcBorders>
              <w:top w:val="nil"/>
              <w:left w:val="nil"/>
              <w:bottom w:val="nil"/>
              <w:right w:val="nil"/>
            </w:tcBorders>
          </w:tcPr>
          <w:p w14:paraId="4A793115" w14:textId="77777777" w:rsidR="00620BCA" w:rsidRPr="0057467B" w:rsidRDefault="00620BCA" w:rsidP="004D5D0A">
            <w:pPr>
              <w:jc w:val="center"/>
              <w:rPr>
                <w:sz w:val="20"/>
                <w:szCs w:val="20"/>
              </w:rPr>
            </w:pPr>
            <w:r w:rsidRPr="0057467B">
              <w:rPr>
                <w:sz w:val="20"/>
                <w:szCs w:val="20"/>
              </w:rPr>
              <w:t>100,6</w:t>
            </w:r>
          </w:p>
        </w:tc>
        <w:tc>
          <w:tcPr>
            <w:tcW w:w="862" w:type="pct"/>
            <w:tcBorders>
              <w:top w:val="nil"/>
              <w:left w:val="nil"/>
              <w:bottom w:val="nil"/>
              <w:right w:val="nil"/>
            </w:tcBorders>
          </w:tcPr>
          <w:p w14:paraId="265CD696" w14:textId="77777777" w:rsidR="00620BCA" w:rsidRPr="0057467B" w:rsidRDefault="00620BCA" w:rsidP="004D5D0A">
            <w:pPr>
              <w:jc w:val="right"/>
              <w:rPr>
                <w:sz w:val="20"/>
                <w:szCs w:val="20"/>
              </w:rPr>
            </w:pPr>
            <w:r w:rsidRPr="0057467B">
              <w:rPr>
                <w:sz w:val="20"/>
                <w:szCs w:val="20"/>
              </w:rPr>
              <w:t>102,4</w:t>
            </w:r>
          </w:p>
        </w:tc>
        <w:tc>
          <w:tcPr>
            <w:tcW w:w="1248" w:type="pct"/>
            <w:tcBorders>
              <w:top w:val="nil"/>
              <w:left w:val="nil"/>
              <w:bottom w:val="nil"/>
              <w:right w:val="nil"/>
            </w:tcBorders>
          </w:tcPr>
          <w:p w14:paraId="52A0F7CE" w14:textId="77777777" w:rsidR="00620BCA" w:rsidRPr="0057467B" w:rsidRDefault="00620BCA" w:rsidP="004D5D0A">
            <w:pPr>
              <w:jc w:val="right"/>
              <w:rPr>
                <w:sz w:val="20"/>
                <w:szCs w:val="20"/>
              </w:rPr>
            </w:pPr>
            <w:r w:rsidRPr="0057467B">
              <w:rPr>
                <w:sz w:val="20"/>
                <w:szCs w:val="20"/>
              </w:rPr>
              <w:t>99,4</w:t>
            </w:r>
          </w:p>
        </w:tc>
        <w:tc>
          <w:tcPr>
            <w:tcW w:w="1249" w:type="pct"/>
            <w:tcBorders>
              <w:top w:val="nil"/>
              <w:left w:val="nil"/>
              <w:bottom w:val="nil"/>
              <w:right w:val="nil"/>
            </w:tcBorders>
          </w:tcPr>
          <w:p w14:paraId="044F8656" w14:textId="77777777" w:rsidR="00620BCA" w:rsidRPr="0057467B" w:rsidRDefault="00620BCA" w:rsidP="004D5D0A">
            <w:pPr>
              <w:jc w:val="right"/>
              <w:rPr>
                <w:sz w:val="20"/>
                <w:szCs w:val="20"/>
              </w:rPr>
            </w:pPr>
            <w:r w:rsidRPr="0057467B">
              <w:rPr>
                <w:sz w:val="20"/>
                <w:szCs w:val="20"/>
              </w:rPr>
              <w:t>100,3</w:t>
            </w:r>
          </w:p>
        </w:tc>
      </w:tr>
      <w:tr w:rsidR="00620BCA" w:rsidRPr="004C7FD8" w14:paraId="5427EE30" w14:textId="77777777" w:rsidTr="005F2BB7">
        <w:tc>
          <w:tcPr>
            <w:tcW w:w="788" w:type="pct"/>
            <w:tcBorders>
              <w:top w:val="nil"/>
              <w:left w:val="nil"/>
              <w:bottom w:val="nil"/>
              <w:right w:val="nil"/>
            </w:tcBorders>
          </w:tcPr>
          <w:p w14:paraId="522D177B" w14:textId="77777777" w:rsidR="00620BCA" w:rsidRPr="00146624" w:rsidRDefault="00620BCA" w:rsidP="004D5D0A">
            <w:pPr>
              <w:rPr>
                <w:sz w:val="20"/>
                <w:szCs w:val="20"/>
              </w:rPr>
            </w:pPr>
            <w:r w:rsidRPr="00146624">
              <w:rPr>
                <w:sz w:val="20"/>
                <w:szCs w:val="20"/>
              </w:rPr>
              <w:t>Октябрь</w:t>
            </w:r>
          </w:p>
        </w:tc>
        <w:tc>
          <w:tcPr>
            <w:tcW w:w="853" w:type="pct"/>
            <w:tcBorders>
              <w:top w:val="nil"/>
              <w:left w:val="nil"/>
              <w:bottom w:val="nil"/>
              <w:right w:val="nil"/>
            </w:tcBorders>
          </w:tcPr>
          <w:p w14:paraId="26EAA89F" w14:textId="77777777" w:rsidR="00620BCA" w:rsidRPr="00146624" w:rsidRDefault="00620BCA" w:rsidP="004D5D0A">
            <w:pPr>
              <w:jc w:val="center"/>
              <w:rPr>
                <w:sz w:val="20"/>
                <w:szCs w:val="20"/>
              </w:rPr>
            </w:pPr>
            <w:r w:rsidRPr="00146624">
              <w:rPr>
                <w:sz w:val="20"/>
                <w:szCs w:val="20"/>
              </w:rPr>
              <w:t>102,0</w:t>
            </w:r>
          </w:p>
        </w:tc>
        <w:tc>
          <w:tcPr>
            <w:tcW w:w="862" w:type="pct"/>
            <w:tcBorders>
              <w:top w:val="nil"/>
              <w:left w:val="nil"/>
              <w:bottom w:val="nil"/>
              <w:right w:val="nil"/>
            </w:tcBorders>
          </w:tcPr>
          <w:p w14:paraId="1353948F" w14:textId="77777777" w:rsidR="00620BCA" w:rsidRPr="00146624" w:rsidRDefault="00620BCA" w:rsidP="004D5D0A">
            <w:pPr>
              <w:jc w:val="right"/>
              <w:rPr>
                <w:sz w:val="20"/>
                <w:szCs w:val="20"/>
              </w:rPr>
            </w:pPr>
            <w:r w:rsidRPr="00146624">
              <w:rPr>
                <w:sz w:val="20"/>
                <w:szCs w:val="20"/>
              </w:rPr>
              <w:t>100,1</w:t>
            </w:r>
          </w:p>
        </w:tc>
        <w:tc>
          <w:tcPr>
            <w:tcW w:w="1248" w:type="pct"/>
            <w:tcBorders>
              <w:top w:val="nil"/>
              <w:left w:val="nil"/>
              <w:bottom w:val="nil"/>
              <w:right w:val="nil"/>
            </w:tcBorders>
          </w:tcPr>
          <w:p w14:paraId="0876FFA7" w14:textId="77777777" w:rsidR="00620BCA" w:rsidRPr="00146624" w:rsidRDefault="00620BCA" w:rsidP="004D5D0A">
            <w:pPr>
              <w:jc w:val="right"/>
              <w:rPr>
                <w:sz w:val="20"/>
                <w:szCs w:val="20"/>
              </w:rPr>
            </w:pPr>
            <w:r w:rsidRPr="00146624">
              <w:rPr>
                <w:sz w:val="20"/>
                <w:szCs w:val="20"/>
              </w:rPr>
              <w:t>99,9</w:t>
            </w:r>
          </w:p>
        </w:tc>
        <w:tc>
          <w:tcPr>
            <w:tcW w:w="1249" w:type="pct"/>
            <w:tcBorders>
              <w:top w:val="nil"/>
              <w:left w:val="nil"/>
              <w:bottom w:val="nil"/>
              <w:right w:val="nil"/>
            </w:tcBorders>
          </w:tcPr>
          <w:p w14:paraId="583A6B01" w14:textId="77777777" w:rsidR="00620BCA" w:rsidRPr="00146624" w:rsidRDefault="00620BCA" w:rsidP="004D5D0A">
            <w:pPr>
              <w:jc w:val="right"/>
              <w:rPr>
                <w:sz w:val="20"/>
                <w:szCs w:val="20"/>
              </w:rPr>
            </w:pPr>
            <w:r w:rsidRPr="00146624">
              <w:rPr>
                <w:sz w:val="20"/>
                <w:szCs w:val="20"/>
              </w:rPr>
              <w:t>100,0</w:t>
            </w:r>
          </w:p>
        </w:tc>
      </w:tr>
      <w:tr w:rsidR="00620BCA" w:rsidRPr="004C7FD8" w14:paraId="574C335D" w14:textId="77777777" w:rsidTr="005F2BB7">
        <w:tc>
          <w:tcPr>
            <w:tcW w:w="788" w:type="pct"/>
            <w:tcBorders>
              <w:top w:val="nil"/>
              <w:left w:val="nil"/>
              <w:bottom w:val="nil"/>
              <w:right w:val="nil"/>
            </w:tcBorders>
          </w:tcPr>
          <w:p w14:paraId="1AE985B3" w14:textId="77777777" w:rsidR="00620BCA" w:rsidRPr="00561ECA" w:rsidRDefault="00620BCA" w:rsidP="004D5D0A">
            <w:pPr>
              <w:rPr>
                <w:sz w:val="20"/>
                <w:szCs w:val="20"/>
              </w:rPr>
            </w:pPr>
            <w:r w:rsidRPr="00561ECA">
              <w:rPr>
                <w:sz w:val="20"/>
                <w:szCs w:val="20"/>
              </w:rPr>
              <w:t>Ноябрь</w:t>
            </w:r>
          </w:p>
        </w:tc>
        <w:tc>
          <w:tcPr>
            <w:tcW w:w="853" w:type="pct"/>
            <w:tcBorders>
              <w:top w:val="nil"/>
              <w:left w:val="nil"/>
              <w:bottom w:val="nil"/>
              <w:right w:val="nil"/>
            </w:tcBorders>
          </w:tcPr>
          <w:p w14:paraId="0BBAEAD7" w14:textId="77777777" w:rsidR="00620BCA" w:rsidRPr="00561ECA" w:rsidRDefault="00620BCA" w:rsidP="004D5D0A">
            <w:pPr>
              <w:jc w:val="center"/>
              <w:rPr>
                <w:sz w:val="20"/>
                <w:szCs w:val="20"/>
              </w:rPr>
            </w:pPr>
            <w:r w:rsidRPr="00561ECA">
              <w:rPr>
                <w:sz w:val="20"/>
                <w:szCs w:val="20"/>
              </w:rPr>
              <w:t>101,1</w:t>
            </w:r>
          </w:p>
        </w:tc>
        <w:tc>
          <w:tcPr>
            <w:tcW w:w="862" w:type="pct"/>
            <w:tcBorders>
              <w:top w:val="nil"/>
              <w:left w:val="nil"/>
              <w:bottom w:val="nil"/>
              <w:right w:val="nil"/>
            </w:tcBorders>
          </w:tcPr>
          <w:p w14:paraId="1CCFE02C" w14:textId="77777777" w:rsidR="00620BCA" w:rsidRPr="00561ECA" w:rsidRDefault="00620BCA" w:rsidP="004D5D0A">
            <w:pPr>
              <w:jc w:val="right"/>
              <w:rPr>
                <w:sz w:val="20"/>
                <w:szCs w:val="20"/>
              </w:rPr>
            </w:pPr>
            <w:r w:rsidRPr="00561ECA">
              <w:rPr>
                <w:sz w:val="20"/>
                <w:szCs w:val="20"/>
              </w:rPr>
              <w:t>99,6</w:t>
            </w:r>
          </w:p>
        </w:tc>
        <w:tc>
          <w:tcPr>
            <w:tcW w:w="1248" w:type="pct"/>
            <w:tcBorders>
              <w:top w:val="nil"/>
              <w:left w:val="nil"/>
              <w:bottom w:val="nil"/>
              <w:right w:val="nil"/>
            </w:tcBorders>
          </w:tcPr>
          <w:p w14:paraId="6DD7B5F3" w14:textId="77777777" w:rsidR="00620BCA" w:rsidRPr="00561ECA" w:rsidRDefault="00620BCA" w:rsidP="004D5D0A">
            <w:pPr>
              <w:jc w:val="right"/>
              <w:rPr>
                <w:sz w:val="20"/>
                <w:szCs w:val="20"/>
              </w:rPr>
            </w:pPr>
            <w:r w:rsidRPr="00561ECA">
              <w:rPr>
                <w:sz w:val="20"/>
                <w:szCs w:val="20"/>
              </w:rPr>
              <w:t>100,2</w:t>
            </w:r>
          </w:p>
        </w:tc>
        <w:tc>
          <w:tcPr>
            <w:tcW w:w="1249" w:type="pct"/>
            <w:tcBorders>
              <w:top w:val="nil"/>
              <w:left w:val="nil"/>
              <w:bottom w:val="nil"/>
              <w:right w:val="nil"/>
            </w:tcBorders>
          </w:tcPr>
          <w:p w14:paraId="076C0D70" w14:textId="77777777" w:rsidR="00620BCA" w:rsidRPr="00561ECA" w:rsidRDefault="00620BCA" w:rsidP="004D5D0A">
            <w:pPr>
              <w:jc w:val="right"/>
              <w:rPr>
                <w:sz w:val="20"/>
                <w:szCs w:val="20"/>
              </w:rPr>
            </w:pPr>
            <w:r w:rsidRPr="00561ECA">
              <w:rPr>
                <w:sz w:val="20"/>
                <w:szCs w:val="20"/>
              </w:rPr>
              <w:t>100,0</w:t>
            </w:r>
          </w:p>
        </w:tc>
      </w:tr>
      <w:tr w:rsidR="00620BCA" w:rsidRPr="004C7FD8" w14:paraId="2A5655A4" w14:textId="77777777" w:rsidTr="00620BCA">
        <w:tc>
          <w:tcPr>
            <w:tcW w:w="5000" w:type="pct"/>
            <w:gridSpan w:val="5"/>
          </w:tcPr>
          <w:p w14:paraId="215B6109" w14:textId="77777777" w:rsidR="00620BCA" w:rsidRPr="004C7FD8" w:rsidRDefault="00620BCA" w:rsidP="005F2BB7">
            <w:pPr>
              <w:pageBreakBefore/>
              <w:jc w:val="center"/>
              <w:rPr>
                <w:b/>
                <w:i/>
                <w:sz w:val="20"/>
                <w:szCs w:val="20"/>
                <w:lang w:val="ky-KG"/>
              </w:rPr>
            </w:pPr>
            <w:r w:rsidRPr="004C7FD8">
              <w:rPr>
                <w:b/>
                <w:i/>
                <w:sz w:val="20"/>
                <w:szCs w:val="20"/>
                <w:lang w:val="ky-KG"/>
              </w:rPr>
              <w:lastRenderedPageBreak/>
              <w:t>Мурунку жылдын декабрына карата</w:t>
            </w:r>
          </w:p>
        </w:tc>
      </w:tr>
      <w:tr w:rsidR="00620BCA" w:rsidRPr="004C7FD8" w14:paraId="246AAAF6" w14:textId="77777777" w:rsidTr="005F2BB7">
        <w:tc>
          <w:tcPr>
            <w:tcW w:w="788" w:type="pct"/>
          </w:tcPr>
          <w:p w14:paraId="4D2049B2" w14:textId="77777777" w:rsidR="00620BCA" w:rsidRPr="004C7FD8" w:rsidRDefault="00620BCA" w:rsidP="004D5D0A">
            <w:pPr>
              <w:spacing w:before="20" w:after="20"/>
              <w:rPr>
                <w:sz w:val="20"/>
                <w:szCs w:val="20"/>
              </w:rPr>
            </w:pPr>
            <w:r w:rsidRPr="004C7FD8">
              <w:rPr>
                <w:sz w:val="20"/>
                <w:szCs w:val="20"/>
              </w:rPr>
              <w:t xml:space="preserve">Январь </w:t>
            </w:r>
          </w:p>
        </w:tc>
        <w:tc>
          <w:tcPr>
            <w:tcW w:w="853" w:type="pct"/>
          </w:tcPr>
          <w:p w14:paraId="6AB818B0" w14:textId="77777777" w:rsidR="00620BCA" w:rsidRPr="004C7FD8" w:rsidRDefault="00620BCA" w:rsidP="004D5D0A">
            <w:pPr>
              <w:spacing w:before="20" w:after="20"/>
              <w:jc w:val="center"/>
              <w:rPr>
                <w:sz w:val="20"/>
                <w:szCs w:val="20"/>
                <w:lang w:val="ky-KG"/>
              </w:rPr>
            </w:pPr>
            <w:r w:rsidRPr="004C7FD8">
              <w:rPr>
                <w:sz w:val="20"/>
                <w:szCs w:val="20"/>
              </w:rPr>
              <w:t>100,0</w:t>
            </w:r>
          </w:p>
        </w:tc>
        <w:tc>
          <w:tcPr>
            <w:tcW w:w="862" w:type="pct"/>
          </w:tcPr>
          <w:p w14:paraId="33980EC6" w14:textId="77777777" w:rsidR="00620BCA" w:rsidRPr="004C7FD8" w:rsidRDefault="00620BCA" w:rsidP="004D5D0A">
            <w:pPr>
              <w:spacing w:before="20" w:after="20"/>
              <w:jc w:val="right"/>
              <w:rPr>
                <w:sz w:val="20"/>
                <w:szCs w:val="20"/>
                <w:lang w:val="ky-KG"/>
              </w:rPr>
            </w:pPr>
            <w:r w:rsidRPr="004C7FD8">
              <w:rPr>
                <w:sz w:val="20"/>
                <w:szCs w:val="20"/>
              </w:rPr>
              <w:t>99,5</w:t>
            </w:r>
          </w:p>
        </w:tc>
        <w:tc>
          <w:tcPr>
            <w:tcW w:w="1248" w:type="pct"/>
          </w:tcPr>
          <w:p w14:paraId="6B7B9EEA" w14:textId="77777777" w:rsidR="00620BCA" w:rsidRPr="004C7FD8" w:rsidRDefault="00620BCA" w:rsidP="004D5D0A">
            <w:pPr>
              <w:spacing w:before="20" w:after="20"/>
              <w:jc w:val="right"/>
              <w:rPr>
                <w:sz w:val="20"/>
                <w:szCs w:val="20"/>
                <w:lang w:val="en-US"/>
              </w:rPr>
            </w:pPr>
            <w:r w:rsidRPr="004C7FD8">
              <w:rPr>
                <w:sz w:val="20"/>
                <w:szCs w:val="20"/>
              </w:rPr>
              <w:t>100,6</w:t>
            </w:r>
          </w:p>
        </w:tc>
        <w:tc>
          <w:tcPr>
            <w:tcW w:w="1249" w:type="pct"/>
          </w:tcPr>
          <w:p w14:paraId="008C60D0" w14:textId="77777777" w:rsidR="00620BCA" w:rsidRPr="004C7FD8" w:rsidRDefault="00620BCA" w:rsidP="004D5D0A">
            <w:pPr>
              <w:spacing w:before="20" w:after="20"/>
              <w:jc w:val="right"/>
              <w:rPr>
                <w:sz w:val="20"/>
                <w:szCs w:val="20"/>
              </w:rPr>
            </w:pPr>
            <w:r w:rsidRPr="004C7FD8">
              <w:rPr>
                <w:sz w:val="20"/>
                <w:szCs w:val="20"/>
              </w:rPr>
              <w:t>100,0</w:t>
            </w:r>
          </w:p>
        </w:tc>
      </w:tr>
      <w:tr w:rsidR="00620BCA" w:rsidRPr="004C7FD8" w14:paraId="4D6619C6" w14:textId="77777777" w:rsidTr="005F2BB7">
        <w:tc>
          <w:tcPr>
            <w:tcW w:w="788" w:type="pct"/>
          </w:tcPr>
          <w:p w14:paraId="2B2D56F7" w14:textId="77777777" w:rsidR="00620BCA" w:rsidRPr="004C7FD8" w:rsidRDefault="00620BCA" w:rsidP="004D5D0A">
            <w:pPr>
              <w:spacing w:before="20" w:after="20"/>
              <w:rPr>
                <w:sz w:val="20"/>
                <w:szCs w:val="20"/>
              </w:rPr>
            </w:pPr>
            <w:r w:rsidRPr="004C7FD8">
              <w:rPr>
                <w:sz w:val="20"/>
                <w:szCs w:val="20"/>
              </w:rPr>
              <w:t>Февраль</w:t>
            </w:r>
          </w:p>
        </w:tc>
        <w:tc>
          <w:tcPr>
            <w:tcW w:w="853" w:type="pct"/>
          </w:tcPr>
          <w:p w14:paraId="056E1E88" w14:textId="77777777" w:rsidR="00620BCA" w:rsidRPr="004C7FD8" w:rsidRDefault="00620BCA" w:rsidP="004D5D0A">
            <w:pPr>
              <w:spacing w:before="20" w:after="20"/>
              <w:jc w:val="center"/>
              <w:rPr>
                <w:sz w:val="20"/>
                <w:szCs w:val="20"/>
              </w:rPr>
            </w:pPr>
            <w:r w:rsidRPr="004C7FD8">
              <w:rPr>
                <w:sz w:val="20"/>
                <w:szCs w:val="20"/>
              </w:rPr>
              <w:t>101,0</w:t>
            </w:r>
          </w:p>
        </w:tc>
        <w:tc>
          <w:tcPr>
            <w:tcW w:w="862" w:type="pct"/>
          </w:tcPr>
          <w:p w14:paraId="6C960C9A" w14:textId="77777777" w:rsidR="00620BCA" w:rsidRPr="004C7FD8" w:rsidRDefault="00620BCA" w:rsidP="004D5D0A">
            <w:pPr>
              <w:spacing w:before="20" w:after="20"/>
              <w:jc w:val="right"/>
              <w:rPr>
                <w:sz w:val="20"/>
                <w:szCs w:val="20"/>
              </w:rPr>
            </w:pPr>
            <w:r w:rsidRPr="004C7FD8">
              <w:rPr>
                <w:sz w:val="20"/>
                <w:szCs w:val="20"/>
              </w:rPr>
              <w:t>99,4</w:t>
            </w:r>
          </w:p>
        </w:tc>
        <w:tc>
          <w:tcPr>
            <w:tcW w:w="1248" w:type="pct"/>
          </w:tcPr>
          <w:p w14:paraId="536E5330" w14:textId="77777777" w:rsidR="00620BCA" w:rsidRPr="004C7FD8" w:rsidRDefault="00620BCA" w:rsidP="004D5D0A">
            <w:pPr>
              <w:spacing w:before="20" w:after="20"/>
              <w:jc w:val="right"/>
              <w:rPr>
                <w:sz w:val="20"/>
                <w:szCs w:val="20"/>
              </w:rPr>
            </w:pPr>
            <w:r w:rsidRPr="004C7FD8">
              <w:rPr>
                <w:sz w:val="20"/>
                <w:szCs w:val="20"/>
              </w:rPr>
              <w:t>111,6</w:t>
            </w:r>
          </w:p>
        </w:tc>
        <w:tc>
          <w:tcPr>
            <w:tcW w:w="1249" w:type="pct"/>
          </w:tcPr>
          <w:p w14:paraId="4A7A3593" w14:textId="77777777" w:rsidR="00620BCA" w:rsidRPr="004C7FD8" w:rsidRDefault="00620BCA" w:rsidP="004D5D0A">
            <w:pPr>
              <w:spacing w:before="20" w:after="20"/>
              <w:jc w:val="right"/>
              <w:rPr>
                <w:sz w:val="20"/>
                <w:szCs w:val="20"/>
              </w:rPr>
            </w:pPr>
            <w:r w:rsidRPr="004C7FD8">
              <w:rPr>
                <w:sz w:val="20"/>
                <w:szCs w:val="20"/>
              </w:rPr>
              <w:t>99,2</w:t>
            </w:r>
          </w:p>
        </w:tc>
      </w:tr>
      <w:tr w:rsidR="00620BCA" w:rsidRPr="004C7FD8" w14:paraId="14ABEED9" w14:textId="77777777" w:rsidTr="005F2BB7">
        <w:tc>
          <w:tcPr>
            <w:tcW w:w="788" w:type="pct"/>
          </w:tcPr>
          <w:p w14:paraId="60F7A4CF" w14:textId="77777777" w:rsidR="00620BCA" w:rsidRPr="004C7FD8" w:rsidRDefault="00620BCA" w:rsidP="004D5D0A">
            <w:pPr>
              <w:spacing w:before="20" w:after="20"/>
              <w:rPr>
                <w:sz w:val="20"/>
                <w:szCs w:val="20"/>
              </w:rPr>
            </w:pPr>
            <w:r w:rsidRPr="004C7FD8">
              <w:rPr>
                <w:sz w:val="20"/>
                <w:szCs w:val="20"/>
              </w:rPr>
              <w:t>Март</w:t>
            </w:r>
          </w:p>
        </w:tc>
        <w:tc>
          <w:tcPr>
            <w:tcW w:w="853" w:type="pct"/>
          </w:tcPr>
          <w:p w14:paraId="177A77E9" w14:textId="77777777" w:rsidR="00620BCA" w:rsidRPr="004C7FD8" w:rsidRDefault="00620BCA" w:rsidP="004D5D0A">
            <w:pPr>
              <w:spacing w:before="20" w:after="20"/>
              <w:jc w:val="center"/>
              <w:rPr>
                <w:sz w:val="20"/>
                <w:szCs w:val="20"/>
              </w:rPr>
            </w:pPr>
            <w:r w:rsidRPr="004C7FD8">
              <w:rPr>
                <w:sz w:val="20"/>
                <w:szCs w:val="20"/>
              </w:rPr>
              <w:t>102,3</w:t>
            </w:r>
          </w:p>
        </w:tc>
        <w:tc>
          <w:tcPr>
            <w:tcW w:w="862" w:type="pct"/>
          </w:tcPr>
          <w:p w14:paraId="5056EFE6" w14:textId="77777777" w:rsidR="00620BCA" w:rsidRPr="004C7FD8" w:rsidRDefault="00620BCA" w:rsidP="004D5D0A">
            <w:pPr>
              <w:spacing w:before="20" w:after="20"/>
              <w:jc w:val="right"/>
              <w:rPr>
                <w:sz w:val="20"/>
                <w:szCs w:val="20"/>
              </w:rPr>
            </w:pPr>
            <w:r w:rsidRPr="004C7FD8">
              <w:rPr>
                <w:sz w:val="20"/>
                <w:szCs w:val="20"/>
              </w:rPr>
              <w:t>103,9</w:t>
            </w:r>
          </w:p>
        </w:tc>
        <w:tc>
          <w:tcPr>
            <w:tcW w:w="1248" w:type="pct"/>
          </w:tcPr>
          <w:p w14:paraId="323E249F" w14:textId="77777777" w:rsidR="00620BCA" w:rsidRPr="004C7FD8" w:rsidRDefault="00620BCA" w:rsidP="004D5D0A">
            <w:pPr>
              <w:spacing w:before="20" w:after="20"/>
              <w:jc w:val="right"/>
              <w:rPr>
                <w:sz w:val="20"/>
                <w:szCs w:val="20"/>
              </w:rPr>
            </w:pPr>
            <w:r w:rsidRPr="004C7FD8">
              <w:rPr>
                <w:sz w:val="20"/>
                <w:szCs w:val="20"/>
              </w:rPr>
              <w:t>110,4</w:t>
            </w:r>
          </w:p>
        </w:tc>
        <w:tc>
          <w:tcPr>
            <w:tcW w:w="1249" w:type="pct"/>
          </w:tcPr>
          <w:p w14:paraId="150FA7FA" w14:textId="77777777" w:rsidR="00620BCA" w:rsidRPr="004C7FD8" w:rsidRDefault="00620BCA" w:rsidP="004D5D0A">
            <w:pPr>
              <w:spacing w:before="20" w:after="20"/>
              <w:jc w:val="right"/>
              <w:rPr>
                <w:sz w:val="20"/>
                <w:szCs w:val="20"/>
              </w:rPr>
            </w:pPr>
            <w:r w:rsidRPr="004C7FD8">
              <w:rPr>
                <w:sz w:val="20"/>
                <w:szCs w:val="20"/>
              </w:rPr>
              <w:t>99,7</w:t>
            </w:r>
          </w:p>
        </w:tc>
      </w:tr>
      <w:tr w:rsidR="00620BCA" w:rsidRPr="004C7FD8" w14:paraId="0F4EFB3B" w14:textId="77777777" w:rsidTr="005F2BB7">
        <w:tc>
          <w:tcPr>
            <w:tcW w:w="788" w:type="pct"/>
          </w:tcPr>
          <w:p w14:paraId="22F6CA2F" w14:textId="77777777" w:rsidR="00620BCA" w:rsidRPr="004C7FD8" w:rsidRDefault="00620BCA" w:rsidP="004D5D0A">
            <w:pPr>
              <w:spacing w:before="20" w:after="20"/>
              <w:rPr>
                <w:sz w:val="20"/>
                <w:szCs w:val="20"/>
              </w:rPr>
            </w:pPr>
            <w:r w:rsidRPr="004C7FD8">
              <w:rPr>
                <w:sz w:val="20"/>
                <w:szCs w:val="20"/>
              </w:rPr>
              <w:t>Апрель</w:t>
            </w:r>
          </w:p>
        </w:tc>
        <w:tc>
          <w:tcPr>
            <w:tcW w:w="853" w:type="pct"/>
          </w:tcPr>
          <w:p w14:paraId="70B72E42" w14:textId="77777777" w:rsidR="00620BCA" w:rsidRPr="004C7FD8" w:rsidRDefault="00620BCA" w:rsidP="004D5D0A">
            <w:pPr>
              <w:spacing w:before="20" w:after="20"/>
              <w:jc w:val="center"/>
              <w:rPr>
                <w:sz w:val="20"/>
                <w:szCs w:val="20"/>
              </w:rPr>
            </w:pPr>
            <w:r w:rsidRPr="004C7FD8">
              <w:rPr>
                <w:sz w:val="20"/>
                <w:szCs w:val="20"/>
              </w:rPr>
              <w:t>110,9</w:t>
            </w:r>
          </w:p>
        </w:tc>
        <w:tc>
          <w:tcPr>
            <w:tcW w:w="862" w:type="pct"/>
          </w:tcPr>
          <w:p w14:paraId="3E769B3A" w14:textId="77777777" w:rsidR="00620BCA" w:rsidRPr="004C7FD8" w:rsidRDefault="00620BCA" w:rsidP="004D5D0A">
            <w:pPr>
              <w:spacing w:before="20" w:after="20"/>
              <w:jc w:val="right"/>
              <w:rPr>
                <w:sz w:val="20"/>
                <w:szCs w:val="20"/>
              </w:rPr>
            </w:pPr>
            <w:r w:rsidRPr="004C7FD8">
              <w:rPr>
                <w:sz w:val="20"/>
                <w:szCs w:val="20"/>
              </w:rPr>
              <w:t>103,6</w:t>
            </w:r>
          </w:p>
        </w:tc>
        <w:tc>
          <w:tcPr>
            <w:tcW w:w="1248" w:type="pct"/>
          </w:tcPr>
          <w:p w14:paraId="672DE6A5" w14:textId="77777777" w:rsidR="00620BCA" w:rsidRPr="004C7FD8" w:rsidRDefault="00620BCA" w:rsidP="004D5D0A">
            <w:pPr>
              <w:spacing w:before="20" w:after="20"/>
              <w:jc w:val="right"/>
              <w:rPr>
                <w:sz w:val="20"/>
                <w:szCs w:val="20"/>
              </w:rPr>
            </w:pPr>
            <w:r w:rsidRPr="004C7FD8">
              <w:rPr>
                <w:sz w:val="20"/>
                <w:szCs w:val="20"/>
              </w:rPr>
              <w:t>112,7</w:t>
            </w:r>
          </w:p>
        </w:tc>
        <w:tc>
          <w:tcPr>
            <w:tcW w:w="1249" w:type="pct"/>
          </w:tcPr>
          <w:p w14:paraId="66F63B54" w14:textId="77777777" w:rsidR="00620BCA" w:rsidRPr="004C7FD8" w:rsidRDefault="00620BCA" w:rsidP="004D5D0A">
            <w:pPr>
              <w:spacing w:before="20" w:after="20"/>
              <w:jc w:val="right"/>
              <w:rPr>
                <w:sz w:val="20"/>
                <w:szCs w:val="20"/>
              </w:rPr>
            </w:pPr>
            <w:r w:rsidRPr="004C7FD8">
              <w:rPr>
                <w:sz w:val="20"/>
                <w:szCs w:val="20"/>
              </w:rPr>
              <w:t>99,7</w:t>
            </w:r>
          </w:p>
        </w:tc>
      </w:tr>
      <w:tr w:rsidR="00620BCA" w:rsidRPr="004C7FD8" w14:paraId="286F0198" w14:textId="77777777" w:rsidTr="005F2BB7">
        <w:tc>
          <w:tcPr>
            <w:tcW w:w="788" w:type="pct"/>
          </w:tcPr>
          <w:p w14:paraId="6408C79F" w14:textId="77777777" w:rsidR="00620BCA" w:rsidRPr="004C7FD8" w:rsidRDefault="00620BCA" w:rsidP="004D5D0A">
            <w:pPr>
              <w:spacing w:before="20" w:after="20"/>
              <w:rPr>
                <w:sz w:val="20"/>
                <w:szCs w:val="20"/>
              </w:rPr>
            </w:pPr>
            <w:r w:rsidRPr="004C7FD8">
              <w:rPr>
                <w:sz w:val="20"/>
                <w:szCs w:val="20"/>
              </w:rPr>
              <w:t>Май</w:t>
            </w:r>
          </w:p>
        </w:tc>
        <w:tc>
          <w:tcPr>
            <w:tcW w:w="853" w:type="pct"/>
          </w:tcPr>
          <w:p w14:paraId="3FDEF9A6" w14:textId="77777777" w:rsidR="00620BCA" w:rsidRPr="004C7FD8" w:rsidRDefault="00620BCA" w:rsidP="004D5D0A">
            <w:pPr>
              <w:spacing w:before="20" w:after="20"/>
              <w:jc w:val="center"/>
              <w:rPr>
                <w:sz w:val="20"/>
                <w:szCs w:val="20"/>
              </w:rPr>
            </w:pPr>
            <w:r w:rsidRPr="004C7FD8">
              <w:rPr>
                <w:sz w:val="20"/>
                <w:szCs w:val="20"/>
                <w:rPrChange w:id="97" w:author="Айнура Исакова" w:date="2024-06-11T11:00:00Z">
                  <w:rPr>
                    <w:sz w:val="20"/>
                    <w:szCs w:val="20"/>
                    <w:highlight w:val="yellow"/>
                  </w:rPr>
                </w:rPrChange>
              </w:rPr>
              <w:t>111,1</w:t>
            </w:r>
          </w:p>
        </w:tc>
        <w:tc>
          <w:tcPr>
            <w:tcW w:w="862" w:type="pct"/>
          </w:tcPr>
          <w:p w14:paraId="681C3BCE" w14:textId="77777777" w:rsidR="00620BCA" w:rsidRPr="004C7FD8" w:rsidRDefault="00620BCA" w:rsidP="004D5D0A">
            <w:pPr>
              <w:spacing w:before="20" w:after="20"/>
              <w:jc w:val="right"/>
              <w:rPr>
                <w:sz w:val="20"/>
                <w:szCs w:val="20"/>
              </w:rPr>
            </w:pPr>
            <w:r w:rsidRPr="004C7FD8">
              <w:rPr>
                <w:sz w:val="20"/>
                <w:szCs w:val="20"/>
                <w:rPrChange w:id="98" w:author="Айнура Исакова" w:date="2024-06-11T11:00:00Z">
                  <w:rPr>
                    <w:sz w:val="20"/>
                    <w:szCs w:val="20"/>
                    <w:highlight w:val="yellow"/>
                  </w:rPr>
                </w:rPrChange>
              </w:rPr>
              <w:t>106,3</w:t>
            </w:r>
          </w:p>
        </w:tc>
        <w:tc>
          <w:tcPr>
            <w:tcW w:w="1248" w:type="pct"/>
          </w:tcPr>
          <w:p w14:paraId="1E2F3A42" w14:textId="77777777" w:rsidR="00620BCA" w:rsidRPr="004C7FD8" w:rsidRDefault="00620BCA" w:rsidP="004D5D0A">
            <w:pPr>
              <w:spacing w:before="20" w:after="20"/>
              <w:jc w:val="right"/>
              <w:rPr>
                <w:sz w:val="20"/>
                <w:szCs w:val="20"/>
              </w:rPr>
            </w:pPr>
            <w:r w:rsidRPr="004C7FD8">
              <w:rPr>
                <w:sz w:val="20"/>
                <w:szCs w:val="20"/>
                <w:rPrChange w:id="99" w:author="Айнура Исакова" w:date="2024-06-11T11:00:00Z">
                  <w:rPr>
                    <w:sz w:val="20"/>
                    <w:szCs w:val="20"/>
                    <w:highlight w:val="yellow"/>
                  </w:rPr>
                </w:rPrChange>
              </w:rPr>
              <w:t>115,8</w:t>
            </w:r>
          </w:p>
        </w:tc>
        <w:tc>
          <w:tcPr>
            <w:tcW w:w="1249" w:type="pct"/>
          </w:tcPr>
          <w:p w14:paraId="14DAC973" w14:textId="77777777" w:rsidR="00620BCA" w:rsidRPr="004C7FD8" w:rsidRDefault="00620BCA" w:rsidP="004D5D0A">
            <w:pPr>
              <w:spacing w:before="20" w:after="20"/>
              <w:jc w:val="right"/>
              <w:rPr>
                <w:sz w:val="20"/>
                <w:szCs w:val="20"/>
                <w:lang w:val="ky-KG"/>
              </w:rPr>
            </w:pPr>
            <w:r w:rsidRPr="004C7FD8">
              <w:rPr>
                <w:sz w:val="20"/>
                <w:szCs w:val="20"/>
                <w:rPrChange w:id="100" w:author="Айнура Исакова" w:date="2024-06-11T11:00:00Z">
                  <w:rPr>
                    <w:sz w:val="20"/>
                    <w:szCs w:val="20"/>
                    <w:highlight w:val="yellow"/>
                  </w:rPr>
                </w:rPrChange>
              </w:rPr>
              <w:t>99,7</w:t>
            </w:r>
          </w:p>
        </w:tc>
      </w:tr>
      <w:tr w:rsidR="00620BCA" w:rsidRPr="004C7FD8" w14:paraId="0B532DF6" w14:textId="77777777" w:rsidTr="005F2BB7">
        <w:tc>
          <w:tcPr>
            <w:tcW w:w="788" w:type="pct"/>
          </w:tcPr>
          <w:p w14:paraId="459CDC44" w14:textId="77777777" w:rsidR="00620BCA" w:rsidRPr="004C7FD8" w:rsidRDefault="00620BCA" w:rsidP="004D5D0A">
            <w:pPr>
              <w:spacing w:before="20" w:after="20"/>
              <w:rPr>
                <w:sz w:val="20"/>
                <w:szCs w:val="20"/>
              </w:rPr>
            </w:pPr>
            <w:r w:rsidRPr="004C7FD8">
              <w:rPr>
                <w:sz w:val="20"/>
                <w:szCs w:val="20"/>
              </w:rPr>
              <w:t>Июнь</w:t>
            </w:r>
          </w:p>
        </w:tc>
        <w:tc>
          <w:tcPr>
            <w:tcW w:w="853" w:type="pct"/>
          </w:tcPr>
          <w:p w14:paraId="2DBAF173" w14:textId="77777777" w:rsidR="00620BCA" w:rsidRPr="004C7FD8" w:rsidRDefault="00620BCA" w:rsidP="004D5D0A">
            <w:pPr>
              <w:spacing w:before="20" w:after="20"/>
              <w:jc w:val="center"/>
              <w:rPr>
                <w:sz w:val="20"/>
                <w:szCs w:val="20"/>
              </w:rPr>
            </w:pPr>
            <w:r w:rsidRPr="004C7FD8">
              <w:rPr>
                <w:sz w:val="20"/>
                <w:szCs w:val="20"/>
              </w:rPr>
              <w:t>112,1</w:t>
            </w:r>
          </w:p>
        </w:tc>
        <w:tc>
          <w:tcPr>
            <w:tcW w:w="862" w:type="pct"/>
          </w:tcPr>
          <w:p w14:paraId="77CD8CF6" w14:textId="77777777" w:rsidR="00620BCA" w:rsidRPr="004C7FD8" w:rsidRDefault="00620BCA" w:rsidP="004D5D0A">
            <w:pPr>
              <w:spacing w:before="20" w:after="20"/>
              <w:jc w:val="right"/>
              <w:rPr>
                <w:sz w:val="20"/>
                <w:szCs w:val="20"/>
              </w:rPr>
            </w:pPr>
            <w:r w:rsidRPr="004C7FD8">
              <w:rPr>
                <w:sz w:val="20"/>
                <w:szCs w:val="20"/>
              </w:rPr>
              <w:t>109,7</w:t>
            </w:r>
          </w:p>
        </w:tc>
        <w:tc>
          <w:tcPr>
            <w:tcW w:w="1248" w:type="pct"/>
          </w:tcPr>
          <w:p w14:paraId="23A59E73" w14:textId="77777777" w:rsidR="00620BCA" w:rsidRPr="004C7FD8" w:rsidRDefault="00620BCA" w:rsidP="004D5D0A">
            <w:pPr>
              <w:spacing w:before="20" w:after="20"/>
              <w:jc w:val="right"/>
              <w:rPr>
                <w:sz w:val="20"/>
                <w:szCs w:val="20"/>
              </w:rPr>
            </w:pPr>
            <w:r w:rsidRPr="004C7FD8">
              <w:rPr>
                <w:sz w:val="20"/>
                <w:szCs w:val="20"/>
              </w:rPr>
              <w:t>116,0</w:t>
            </w:r>
          </w:p>
        </w:tc>
        <w:tc>
          <w:tcPr>
            <w:tcW w:w="1249" w:type="pct"/>
          </w:tcPr>
          <w:p w14:paraId="23BC569B" w14:textId="77777777" w:rsidR="00620BCA" w:rsidRPr="004C7FD8" w:rsidRDefault="00620BCA" w:rsidP="004D5D0A">
            <w:pPr>
              <w:spacing w:before="20" w:after="20"/>
              <w:jc w:val="right"/>
              <w:rPr>
                <w:sz w:val="20"/>
                <w:szCs w:val="20"/>
              </w:rPr>
            </w:pPr>
            <w:r w:rsidRPr="004C7FD8">
              <w:rPr>
                <w:sz w:val="20"/>
                <w:szCs w:val="20"/>
              </w:rPr>
              <w:t>99,7</w:t>
            </w:r>
          </w:p>
        </w:tc>
      </w:tr>
      <w:tr w:rsidR="00620BCA" w:rsidRPr="004C7FD8" w14:paraId="374C635B" w14:textId="77777777" w:rsidTr="005F2BB7">
        <w:tc>
          <w:tcPr>
            <w:tcW w:w="788" w:type="pct"/>
          </w:tcPr>
          <w:p w14:paraId="1116EBF2" w14:textId="77777777" w:rsidR="00620BCA" w:rsidRPr="004C7FD8" w:rsidRDefault="00620BCA" w:rsidP="004D5D0A">
            <w:pPr>
              <w:spacing w:before="20" w:after="20"/>
              <w:rPr>
                <w:sz w:val="20"/>
                <w:szCs w:val="20"/>
              </w:rPr>
            </w:pPr>
            <w:r w:rsidRPr="004C7FD8">
              <w:rPr>
                <w:sz w:val="20"/>
                <w:szCs w:val="20"/>
              </w:rPr>
              <w:t>Июль</w:t>
            </w:r>
          </w:p>
        </w:tc>
        <w:tc>
          <w:tcPr>
            <w:tcW w:w="853" w:type="pct"/>
          </w:tcPr>
          <w:p w14:paraId="37665185" w14:textId="77777777" w:rsidR="00620BCA" w:rsidRPr="004C7FD8" w:rsidRDefault="00620BCA" w:rsidP="004D5D0A">
            <w:pPr>
              <w:spacing w:before="20" w:after="20"/>
              <w:jc w:val="center"/>
              <w:rPr>
                <w:sz w:val="20"/>
                <w:szCs w:val="20"/>
              </w:rPr>
            </w:pPr>
            <w:r w:rsidRPr="004C7FD8">
              <w:rPr>
                <w:sz w:val="20"/>
                <w:szCs w:val="20"/>
              </w:rPr>
              <w:t>110,1</w:t>
            </w:r>
          </w:p>
        </w:tc>
        <w:tc>
          <w:tcPr>
            <w:tcW w:w="862" w:type="pct"/>
          </w:tcPr>
          <w:p w14:paraId="6B523467" w14:textId="77777777" w:rsidR="00620BCA" w:rsidRPr="004C7FD8" w:rsidRDefault="00620BCA" w:rsidP="004D5D0A">
            <w:pPr>
              <w:spacing w:before="20" w:after="20"/>
              <w:jc w:val="right"/>
              <w:rPr>
                <w:sz w:val="20"/>
                <w:szCs w:val="20"/>
              </w:rPr>
            </w:pPr>
            <w:r w:rsidRPr="004C7FD8">
              <w:rPr>
                <w:sz w:val="20"/>
                <w:szCs w:val="20"/>
              </w:rPr>
              <w:t>104,8</w:t>
            </w:r>
          </w:p>
        </w:tc>
        <w:tc>
          <w:tcPr>
            <w:tcW w:w="1248" w:type="pct"/>
            <w:shd w:val="clear" w:color="auto" w:fill="auto"/>
          </w:tcPr>
          <w:p w14:paraId="4BB1527F" w14:textId="77777777" w:rsidR="00620BCA" w:rsidRPr="004C7FD8" w:rsidRDefault="00620BCA" w:rsidP="004D5D0A">
            <w:pPr>
              <w:spacing w:before="20" w:after="20"/>
              <w:jc w:val="right"/>
              <w:rPr>
                <w:sz w:val="20"/>
                <w:szCs w:val="20"/>
              </w:rPr>
            </w:pPr>
            <w:r w:rsidRPr="004C7FD8">
              <w:rPr>
                <w:sz w:val="20"/>
                <w:szCs w:val="20"/>
              </w:rPr>
              <w:t>121,9</w:t>
            </w:r>
          </w:p>
        </w:tc>
        <w:tc>
          <w:tcPr>
            <w:tcW w:w="1249" w:type="pct"/>
          </w:tcPr>
          <w:p w14:paraId="6CB6AE5F" w14:textId="77777777" w:rsidR="00620BCA" w:rsidRPr="004C7FD8" w:rsidRDefault="00620BCA" w:rsidP="004D5D0A">
            <w:pPr>
              <w:spacing w:before="20" w:after="20"/>
              <w:jc w:val="right"/>
              <w:rPr>
                <w:sz w:val="20"/>
                <w:szCs w:val="20"/>
              </w:rPr>
            </w:pPr>
            <w:r w:rsidRPr="004C7FD8">
              <w:rPr>
                <w:sz w:val="20"/>
                <w:szCs w:val="20"/>
              </w:rPr>
              <w:t>99,7</w:t>
            </w:r>
          </w:p>
        </w:tc>
      </w:tr>
      <w:tr w:rsidR="00620BCA" w:rsidRPr="004C7FD8" w14:paraId="1DC09245" w14:textId="77777777" w:rsidTr="005F2BB7">
        <w:tc>
          <w:tcPr>
            <w:tcW w:w="788" w:type="pct"/>
            <w:tcBorders>
              <w:top w:val="nil"/>
              <w:left w:val="nil"/>
              <w:bottom w:val="nil"/>
              <w:right w:val="nil"/>
            </w:tcBorders>
          </w:tcPr>
          <w:p w14:paraId="088C62D1" w14:textId="77777777" w:rsidR="00620BCA" w:rsidRPr="004C7FD8" w:rsidRDefault="00620BCA" w:rsidP="004D5D0A">
            <w:pPr>
              <w:spacing w:before="20" w:after="20"/>
              <w:rPr>
                <w:sz w:val="20"/>
                <w:szCs w:val="20"/>
              </w:rPr>
            </w:pPr>
            <w:r w:rsidRPr="004C7FD8">
              <w:rPr>
                <w:sz w:val="20"/>
                <w:szCs w:val="20"/>
              </w:rPr>
              <w:t>Август</w:t>
            </w:r>
          </w:p>
        </w:tc>
        <w:tc>
          <w:tcPr>
            <w:tcW w:w="853" w:type="pct"/>
            <w:tcBorders>
              <w:top w:val="nil"/>
              <w:left w:val="nil"/>
              <w:bottom w:val="nil"/>
              <w:right w:val="nil"/>
            </w:tcBorders>
          </w:tcPr>
          <w:p w14:paraId="0CB7ADB7" w14:textId="77777777" w:rsidR="00620BCA" w:rsidRPr="004C7FD8" w:rsidRDefault="00620BCA" w:rsidP="004D5D0A">
            <w:pPr>
              <w:spacing w:before="20" w:after="20"/>
              <w:jc w:val="center"/>
              <w:rPr>
                <w:sz w:val="20"/>
                <w:szCs w:val="20"/>
              </w:rPr>
            </w:pPr>
            <w:r w:rsidRPr="004C7FD8">
              <w:rPr>
                <w:sz w:val="20"/>
                <w:szCs w:val="20"/>
              </w:rPr>
              <w:t>111,0</w:t>
            </w:r>
          </w:p>
        </w:tc>
        <w:tc>
          <w:tcPr>
            <w:tcW w:w="862" w:type="pct"/>
            <w:tcBorders>
              <w:top w:val="nil"/>
              <w:left w:val="nil"/>
              <w:bottom w:val="nil"/>
              <w:right w:val="nil"/>
            </w:tcBorders>
          </w:tcPr>
          <w:p w14:paraId="7D900B63" w14:textId="77777777" w:rsidR="00620BCA" w:rsidRPr="004C7FD8" w:rsidRDefault="00620BCA" w:rsidP="004D5D0A">
            <w:pPr>
              <w:spacing w:before="20" w:after="20"/>
              <w:jc w:val="right"/>
              <w:rPr>
                <w:sz w:val="20"/>
                <w:szCs w:val="20"/>
              </w:rPr>
            </w:pPr>
            <w:r w:rsidRPr="004C7FD8">
              <w:rPr>
                <w:sz w:val="20"/>
                <w:szCs w:val="20"/>
              </w:rPr>
              <w:t>107,8</w:t>
            </w:r>
          </w:p>
        </w:tc>
        <w:tc>
          <w:tcPr>
            <w:tcW w:w="1248" w:type="pct"/>
            <w:tcBorders>
              <w:top w:val="nil"/>
              <w:left w:val="nil"/>
              <w:bottom w:val="nil"/>
              <w:right w:val="nil"/>
            </w:tcBorders>
            <w:shd w:val="clear" w:color="auto" w:fill="auto"/>
          </w:tcPr>
          <w:p w14:paraId="1A11C0DD" w14:textId="77777777" w:rsidR="00620BCA" w:rsidRPr="004C7FD8" w:rsidRDefault="00620BCA" w:rsidP="004D5D0A">
            <w:pPr>
              <w:spacing w:before="20" w:after="20"/>
              <w:jc w:val="right"/>
              <w:rPr>
                <w:sz w:val="20"/>
                <w:szCs w:val="20"/>
              </w:rPr>
            </w:pPr>
            <w:r w:rsidRPr="004C7FD8">
              <w:rPr>
                <w:sz w:val="20"/>
                <w:szCs w:val="20"/>
              </w:rPr>
              <w:t>120,8</w:t>
            </w:r>
          </w:p>
        </w:tc>
        <w:tc>
          <w:tcPr>
            <w:tcW w:w="1249" w:type="pct"/>
            <w:tcBorders>
              <w:top w:val="nil"/>
              <w:left w:val="nil"/>
              <w:bottom w:val="nil"/>
              <w:right w:val="nil"/>
            </w:tcBorders>
          </w:tcPr>
          <w:p w14:paraId="3620A757" w14:textId="77777777" w:rsidR="00620BCA" w:rsidRPr="004C7FD8" w:rsidRDefault="00620BCA" w:rsidP="004D5D0A">
            <w:pPr>
              <w:spacing w:before="20" w:after="20"/>
              <w:jc w:val="right"/>
              <w:rPr>
                <w:sz w:val="20"/>
                <w:szCs w:val="20"/>
              </w:rPr>
            </w:pPr>
            <w:r w:rsidRPr="004C7FD8">
              <w:rPr>
                <w:sz w:val="20"/>
                <w:szCs w:val="20"/>
              </w:rPr>
              <w:t>99,8</w:t>
            </w:r>
          </w:p>
        </w:tc>
      </w:tr>
      <w:tr w:rsidR="00620BCA" w:rsidRPr="0057467B" w14:paraId="65B9D954" w14:textId="77777777" w:rsidTr="005F2BB7">
        <w:tc>
          <w:tcPr>
            <w:tcW w:w="788" w:type="pct"/>
            <w:tcBorders>
              <w:top w:val="nil"/>
              <w:left w:val="nil"/>
              <w:bottom w:val="nil"/>
              <w:right w:val="nil"/>
            </w:tcBorders>
          </w:tcPr>
          <w:p w14:paraId="7FB8167D" w14:textId="77777777" w:rsidR="00620BCA" w:rsidRPr="0057467B" w:rsidRDefault="00620BCA" w:rsidP="004D5D0A">
            <w:pPr>
              <w:spacing w:before="20" w:after="20"/>
              <w:rPr>
                <w:sz w:val="20"/>
                <w:szCs w:val="20"/>
              </w:rPr>
            </w:pPr>
            <w:r w:rsidRPr="0057467B">
              <w:rPr>
                <w:sz w:val="20"/>
                <w:szCs w:val="20"/>
              </w:rPr>
              <w:t>Сентябрь</w:t>
            </w:r>
          </w:p>
        </w:tc>
        <w:tc>
          <w:tcPr>
            <w:tcW w:w="853" w:type="pct"/>
            <w:tcBorders>
              <w:top w:val="nil"/>
              <w:left w:val="nil"/>
              <w:bottom w:val="nil"/>
              <w:right w:val="nil"/>
            </w:tcBorders>
          </w:tcPr>
          <w:p w14:paraId="5443A6CE" w14:textId="77777777" w:rsidR="00620BCA" w:rsidRPr="0057467B" w:rsidRDefault="00620BCA" w:rsidP="004D5D0A">
            <w:pPr>
              <w:spacing w:before="20" w:after="20"/>
              <w:jc w:val="center"/>
              <w:rPr>
                <w:sz w:val="20"/>
                <w:szCs w:val="20"/>
              </w:rPr>
            </w:pPr>
            <w:r w:rsidRPr="0057467B">
              <w:rPr>
                <w:sz w:val="20"/>
                <w:szCs w:val="20"/>
              </w:rPr>
              <w:t>111,7</w:t>
            </w:r>
          </w:p>
        </w:tc>
        <w:tc>
          <w:tcPr>
            <w:tcW w:w="862" w:type="pct"/>
            <w:tcBorders>
              <w:top w:val="nil"/>
              <w:left w:val="nil"/>
              <w:bottom w:val="nil"/>
              <w:right w:val="nil"/>
            </w:tcBorders>
          </w:tcPr>
          <w:p w14:paraId="42630E2B" w14:textId="77777777" w:rsidR="00620BCA" w:rsidRPr="0057467B" w:rsidRDefault="00620BCA" w:rsidP="004D5D0A">
            <w:pPr>
              <w:spacing w:before="20" w:after="20"/>
              <w:jc w:val="right"/>
              <w:rPr>
                <w:sz w:val="20"/>
                <w:szCs w:val="20"/>
              </w:rPr>
            </w:pPr>
            <w:r w:rsidRPr="0057467B">
              <w:rPr>
                <w:sz w:val="20"/>
                <w:szCs w:val="20"/>
              </w:rPr>
              <w:t>110,4</w:t>
            </w:r>
          </w:p>
        </w:tc>
        <w:tc>
          <w:tcPr>
            <w:tcW w:w="1248" w:type="pct"/>
            <w:tcBorders>
              <w:top w:val="nil"/>
              <w:left w:val="nil"/>
              <w:bottom w:val="nil"/>
              <w:right w:val="nil"/>
            </w:tcBorders>
            <w:shd w:val="clear" w:color="auto" w:fill="auto"/>
          </w:tcPr>
          <w:p w14:paraId="6D235F96" w14:textId="77777777" w:rsidR="00620BCA" w:rsidRPr="0057467B" w:rsidRDefault="00620BCA" w:rsidP="004D5D0A">
            <w:pPr>
              <w:spacing w:before="20" w:after="20"/>
              <w:jc w:val="right"/>
              <w:rPr>
                <w:sz w:val="20"/>
                <w:szCs w:val="20"/>
              </w:rPr>
            </w:pPr>
            <w:r w:rsidRPr="0057467B">
              <w:rPr>
                <w:sz w:val="20"/>
                <w:szCs w:val="20"/>
              </w:rPr>
              <w:t>121,9</w:t>
            </w:r>
          </w:p>
        </w:tc>
        <w:tc>
          <w:tcPr>
            <w:tcW w:w="1249" w:type="pct"/>
            <w:tcBorders>
              <w:top w:val="nil"/>
              <w:left w:val="nil"/>
              <w:bottom w:val="nil"/>
              <w:right w:val="nil"/>
            </w:tcBorders>
          </w:tcPr>
          <w:p w14:paraId="0116E0C7" w14:textId="77777777" w:rsidR="00620BCA" w:rsidRPr="0057467B" w:rsidRDefault="00620BCA" w:rsidP="004D5D0A">
            <w:pPr>
              <w:spacing w:before="20" w:after="20"/>
              <w:jc w:val="right"/>
              <w:rPr>
                <w:sz w:val="20"/>
                <w:szCs w:val="20"/>
              </w:rPr>
            </w:pPr>
            <w:r w:rsidRPr="0057467B">
              <w:rPr>
                <w:sz w:val="20"/>
                <w:szCs w:val="20"/>
              </w:rPr>
              <w:t>100,0</w:t>
            </w:r>
          </w:p>
        </w:tc>
      </w:tr>
      <w:tr w:rsidR="00620BCA" w:rsidRPr="0057467B" w14:paraId="27AFA64D" w14:textId="77777777" w:rsidTr="005F2BB7">
        <w:tc>
          <w:tcPr>
            <w:tcW w:w="788" w:type="pct"/>
            <w:tcBorders>
              <w:top w:val="nil"/>
              <w:left w:val="nil"/>
              <w:bottom w:val="nil"/>
              <w:right w:val="nil"/>
            </w:tcBorders>
          </w:tcPr>
          <w:p w14:paraId="25D35DB6" w14:textId="77777777" w:rsidR="00620BCA" w:rsidRPr="00146624" w:rsidRDefault="00620BCA" w:rsidP="004D5D0A">
            <w:pPr>
              <w:spacing w:before="20" w:after="20"/>
              <w:rPr>
                <w:sz w:val="20"/>
                <w:szCs w:val="20"/>
              </w:rPr>
            </w:pPr>
            <w:r w:rsidRPr="00146624">
              <w:rPr>
                <w:sz w:val="20"/>
                <w:szCs w:val="20"/>
              </w:rPr>
              <w:t>Октябрь</w:t>
            </w:r>
          </w:p>
        </w:tc>
        <w:tc>
          <w:tcPr>
            <w:tcW w:w="853" w:type="pct"/>
            <w:tcBorders>
              <w:top w:val="nil"/>
              <w:left w:val="nil"/>
              <w:bottom w:val="nil"/>
              <w:right w:val="nil"/>
            </w:tcBorders>
          </w:tcPr>
          <w:p w14:paraId="38BEC72A" w14:textId="77777777" w:rsidR="00620BCA" w:rsidRPr="00146624" w:rsidRDefault="00620BCA" w:rsidP="004D5D0A">
            <w:pPr>
              <w:spacing w:before="20" w:after="20"/>
              <w:jc w:val="center"/>
              <w:rPr>
                <w:sz w:val="20"/>
                <w:szCs w:val="20"/>
              </w:rPr>
            </w:pPr>
            <w:r w:rsidRPr="00146624">
              <w:rPr>
                <w:sz w:val="20"/>
                <w:szCs w:val="20"/>
              </w:rPr>
              <w:t>114,0</w:t>
            </w:r>
          </w:p>
        </w:tc>
        <w:tc>
          <w:tcPr>
            <w:tcW w:w="862" w:type="pct"/>
            <w:tcBorders>
              <w:top w:val="nil"/>
              <w:left w:val="nil"/>
              <w:bottom w:val="nil"/>
              <w:right w:val="nil"/>
            </w:tcBorders>
          </w:tcPr>
          <w:p w14:paraId="09EB6B01" w14:textId="77777777" w:rsidR="00620BCA" w:rsidRPr="00146624" w:rsidRDefault="00620BCA" w:rsidP="004D5D0A">
            <w:pPr>
              <w:spacing w:before="20" w:after="20"/>
              <w:jc w:val="right"/>
              <w:rPr>
                <w:sz w:val="20"/>
                <w:szCs w:val="20"/>
              </w:rPr>
            </w:pPr>
            <w:r w:rsidRPr="00146624">
              <w:rPr>
                <w:sz w:val="20"/>
                <w:szCs w:val="20"/>
              </w:rPr>
              <w:t>110,5</w:t>
            </w:r>
          </w:p>
        </w:tc>
        <w:tc>
          <w:tcPr>
            <w:tcW w:w="1248" w:type="pct"/>
            <w:tcBorders>
              <w:top w:val="nil"/>
              <w:left w:val="nil"/>
              <w:bottom w:val="nil"/>
              <w:right w:val="nil"/>
            </w:tcBorders>
            <w:shd w:val="clear" w:color="auto" w:fill="auto"/>
          </w:tcPr>
          <w:p w14:paraId="2774C98D" w14:textId="77777777" w:rsidR="00620BCA" w:rsidRPr="00146624" w:rsidRDefault="00620BCA" w:rsidP="004D5D0A">
            <w:pPr>
              <w:spacing w:before="20" w:after="20"/>
              <w:jc w:val="right"/>
              <w:rPr>
                <w:sz w:val="20"/>
                <w:szCs w:val="20"/>
              </w:rPr>
            </w:pPr>
            <w:r w:rsidRPr="00146624">
              <w:rPr>
                <w:sz w:val="20"/>
                <w:szCs w:val="20"/>
              </w:rPr>
              <w:t>121,9</w:t>
            </w:r>
          </w:p>
        </w:tc>
        <w:tc>
          <w:tcPr>
            <w:tcW w:w="1249" w:type="pct"/>
            <w:tcBorders>
              <w:top w:val="nil"/>
              <w:left w:val="nil"/>
              <w:bottom w:val="nil"/>
              <w:right w:val="nil"/>
            </w:tcBorders>
          </w:tcPr>
          <w:p w14:paraId="4664E4F0" w14:textId="77777777" w:rsidR="00620BCA" w:rsidRPr="00146624" w:rsidRDefault="00620BCA" w:rsidP="004D5D0A">
            <w:pPr>
              <w:spacing w:before="20" w:after="20"/>
              <w:jc w:val="right"/>
              <w:rPr>
                <w:sz w:val="20"/>
                <w:szCs w:val="20"/>
              </w:rPr>
            </w:pPr>
            <w:r w:rsidRPr="00146624">
              <w:rPr>
                <w:sz w:val="20"/>
                <w:szCs w:val="20"/>
              </w:rPr>
              <w:t>100,0</w:t>
            </w:r>
          </w:p>
        </w:tc>
      </w:tr>
      <w:tr w:rsidR="00620BCA" w:rsidRPr="0057467B" w14:paraId="3F1398A1" w14:textId="77777777" w:rsidTr="005F2BB7">
        <w:tc>
          <w:tcPr>
            <w:tcW w:w="788" w:type="pct"/>
            <w:tcBorders>
              <w:top w:val="nil"/>
              <w:left w:val="nil"/>
              <w:bottom w:val="single" w:sz="8" w:space="0" w:color="auto"/>
              <w:right w:val="nil"/>
            </w:tcBorders>
          </w:tcPr>
          <w:p w14:paraId="188BAD05" w14:textId="77777777" w:rsidR="00620BCA" w:rsidRPr="00561ECA" w:rsidRDefault="00620BCA" w:rsidP="004D5D0A">
            <w:pPr>
              <w:spacing w:before="20" w:after="20"/>
              <w:rPr>
                <w:sz w:val="20"/>
                <w:szCs w:val="20"/>
              </w:rPr>
            </w:pPr>
            <w:r w:rsidRPr="00561ECA">
              <w:rPr>
                <w:sz w:val="20"/>
                <w:szCs w:val="20"/>
              </w:rPr>
              <w:t>Ноябрь</w:t>
            </w:r>
          </w:p>
        </w:tc>
        <w:tc>
          <w:tcPr>
            <w:tcW w:w="853" w:type="pct"/>
            <w:tcBorders>
              <w:top w:val="nil"/>
              <w:left w:val="nil"/>
              <w:bottom w:val="single" w:sz="8" w:space="0" w:color="auto"/>
              <w:right w:val="nil"/>
            </w:tcBorders>
          </w:tcPr>
          <w:p w14:paraId="41795283" w14:textId="77777777" w:rsidR="00620BCA" w:rsidRPr="00561ECA" w:rsidRDefault="00620BCA" w:rsidP="004D5D0A">
            <w:pPr>
              <w:spacing w:before="20" w:after="20"/>
              <w:jc w:val="center"/>
              <w:rPr>
                <w:sz w:val="20"/>
                <w:szCs w:val="20"/>
              </w:rPr>
            </w:pPr>
            <w:r w:rsidRPr="00561ECA">
              <w:rPr>
                <w:sz w:val="20"/>
                <w:szCs w:val="20"/>
              </w:rPr>
              <w:t>115,2</w:t>
            </w:r>
          </w:p>
        </w:tc>
        <w:tc>
          <w:tcPr>
            <w:tcW w:w="862" w:type="pct"/>
            <w:tcBorders>
              <w:top w:val="nil"/>
              <w:left w:val="nil"/>
              <w:bottom w:val="single" w:sz="8" w:space="0" w:color="auto"/>
              <w:right w:val="nil"/>
            </w:tcBorders>
          </w:tcPr>
          <w:p w14:paraId="665F402F" w14:textId="77777777" w:rsidR="00620BCA" w:rsidRPr="00561ECA" w:rsidRDefault="00620BCA" w:rsidP="004D5D0A">
            <w:pPr>
              <w:spacing w:before="20" w:after="20"/>
              <w:jc w:val="right"/>
              <w:rPr>
                <w:sz w:val="20"/>
                <w:szCs w:val="20"/>
              </w:rPr>
            </w:pPr>
            <w:r w:rsidRPr="00561ECA">
              <w:rPr>
                <w:sz w:val="20"/>
                <w:szCs w:val="20"/>
              </w:rPr>
              <w:t>110,1</w:t>
            </w:r>
          </w:p>
        </w:tc>
        <w:tc>
          <w:tcPr>
            <w:tcW w:w="1248" w:type="pct"/>
            <w:tcBorders>
              <w:top w:val="nil"/>
              <w:left w:val="nil"/>
              <w:bottom w:val="single" w:sz="8" w:space="0" w:color="auto"/>
              <w:right w:val="nil"/>
            </w:tcBorders>
            <w:shd w:val="clear" w:color="auto" w:fill="auto"/>
          </w:tcPr>
          <w:p w14:paraId="6F2E27AF" w14:textId="77777777" w:rsidR="00620BCA" w:rsidRPr="00561ECA" w:rsidRDefault="00620BCA" w:rsidP="004D5D0A">
            <w:pPr>
              <w:spacing w:before="20" w:after="20"/>
              <w:jc w:val="right"/>
              <w:rPr>
                <w:sz w:val="20"/>
                <w:szCs w:val="20"/>
              </w:rPr>
            </w:pPr>
            <w:r w:rsidRPr="00561ECA">
              <w:rPr>
                <w:sz w:val="20"/>
                <w:szCs w:val="20"/>
              </w:rPr>
              <w:t>122,1</w:t>
            </w:r>
          </w:p>
        </w:tc>
        <w:tc>
          <w:tcPr>
            <w:tcW w:w="1249" w:type="pct"/>
            <w:tcBorders>
              <w:top w:val="nil"/>
              <w:left w:val="nil"/>
              <w:bottom w:val="single" w:sz="8" w:space="0" w:color="auto"/>
              <w:right w:val="nil"/>
            </w:tcBorders>
          </w:tcPr>
          <w:p w14:paraId="58B551E5" w14:textId="77777777" w:rsidR="00620BCA" w:rsidRPr="00561ECA" w:rsidRDefault="00620BCA" w:rsidP="004D5D0A">
            <w:pPr>
              <w:spacing w:before="20" w:after="20"/>
              <w:jc w:val="right"/>
              <w:rPr>
                <w:sz w:val="20"/>
                <w:szCs w:val="20"/>
              </w:rPr>
            </w:pPr>
            <w:r w:rsidRPr="00561ECA">
              <w:rPr>
                <w:sz w:val="20"/>
                <w:szCs w:val="20"/>
              </w:rPr>
              <w:t>100,0</w:t>
            </w:r>
          </w:p>
        </w:tc>
      </w:tr>
    </w:tbl>
    <w:p w14:paraId="6DD33B8A" w14:textId="77777777" w:rsidR="00620BCA" w:rsidRDefault="00620BCA" w:rsidP="00620BCA">
      <w:pPr>
        <w:pStyle w:val="af5"/>
        <w:spacing w:before="120"/>
        <w:ind w:firstLine="709"/>
        <w:jc w:val="both"/>
        <w:rPr>
          <w:rFonts w:eastAsia="SimSun"/>
          <w:szCs w:val="24"/>
          <w:lang w:val="ky-KG"/>
        </w:rPr>
      </w:pPr>
      <w:r w:rsidRPr="006E5C2C">
        <w:rPr>
          <w:rFonts w:eastAsia="SimSun"/>
          <w:szCs w:val="24"/>
          <w:lang w:val="ky-KG"/>
        </w:rPr>
        <w:t>Үстүбүздөгү жылдын январь-</w:t>
      </w:r>
      <w:r w:rsidRPr="006E5C2C">
        <w:rPr>
          <w:rFonts w:eastAsia="SimSun"/>
          <w:lang w:val="ky-KG"/>
        </w:rPr>
        <w:t>ноябрында</w:t>
      </w:r>
      <w:r w:rsidRPr="006E5C2C">
        <w:rPr>
          <w:rFonts w:eastAsia="SimSun"/>
          <w:szCs w:val="24"/>
          <w:lang w:val="ky-KG"/>
        </w:rPr>
        <w:t xml:space="preserve"> 2023-ж. тийиштүү мезгилине салыштырмалуу</w:t>
      </w:r>
      <w:ins w:id="101" w:author="Элнура Кочкорова" w:date="2023-12-14T15:19:00Z">
        <w:r w:rsidRPr="006E5C2C">
          <w:rPr>
            <w:rFonts w:eastAsia="SimSun"/>
            <w:szCs w:val="24"/>
            <w:lang w:val="ky-KG"/>
          </w:rPr>
          <w:t xml:space="preserve"> өнөр жай товарларын жана кызмат көрсөтүүлөрүн өндүрүүчүлөрдүн баалары </w:t>
        </w:r>
      </w:ins>
      <w:r w:rsidRPr="006E5C2C">
        <w:rPr>
          <w:rFonts w:eastAsia="SimSun"/>
          <w:szCs w:val="24"/>
          <w:lang w:val="ky-KG"/>
        </w:rPr>
        <w:t>12,0</w:t>
      </w:r>
      <w:ins w:id="102" w:author="Элнура Кочкорова" w:date="2023-12-14T15:19:00Z">
        <w:r w:rsidRPr="006E5C2C">
          <w:rPr>
            <w:rFonts w:eastAsia="SimSun"/>
            <w:szCs w:val="24"/>
            <w:lang w:val="ky-KG"/>
          </w:rPr>
          <w:t xml:space="preserve"> пайызга жогорулады</w:t>
        </w:r>
      </w:ins>
      <w:r w:rsidRPr="006E5C2C">
        <w:rPr>
          <w:rFonts w:eastAsia="SimSun"/>
          <w:szCs w:val="24"/>
          <w:lang w:val="ky-KG"/>
        </w:rPr>
        <w:t>. Мында алардын эң чоң өсүшү (13,9 пайызга) транспорт каражаттарын өндүрүүдө катталды.</w:t>
      </w:r>
      <w:r w:rsidRPr="008106D2">
        <w:rPr>
          <w:rFonts w:eastAsia="SimSun"/>
          <w:szCs w:val="24"/>
          <w:lang w:val="ky-KG"/>
        </w:rPr>
        <w:t xml:space="preserve"> </w:t>
      </w:r>
    </w:p>
    <w:p w14:paraId="551538A1" w14:textId="443A97B5" w:rsidR="00B96865" w:rsidRDefault="00126261" w:rsidP="00B96865">
      <w:pPr>
        <w:widowControl w:val="0"/>
        <w:spacing w:before="120"/>
        <w:rPr>
          <w:b/>
          <w:szCs w:val="20"/>
          <w:lang w:val="ky-KG"/>
        </w:rPr>
      </w:pPr>
      <w:r>
        <w:rPr>
          <w:b/>
          <w:szCs w:val="20"/>
          <w:lang w:val="ky-KG"/>
        </w:rPr>
        <w:t>6</w:t>
      </w:r>
      <w:r w:rsidR="00620BCA">
        <w:rPr>
          <w:b/>
          <w:szCs w:val="20"/>
          <w:lang w:val="ky-KG"/>
        </w:rPr>
        <w:t>4</w:t>
      </w:r>
      <w:ins w:id="103" w:author="Элнура Кочкорова" w:date="2023-12-14T15:19:00Z">
        <w:r w:rsidR="00680C53" w:rsidRPr="00680C53">
          <w:rPr>
            <w:b/>
            <w:szCs w:val="20"/>
            <w:lang w:val="ky-KG"/>
          </w:rPr>
          <w:t xml:space="preserve">-таблица: </w:t>
        </w:r>
      </w:ins>
      <w:r w:rsidR="00680C53" w:rsidRPr="00680C53">
        <w:rPr>
          <w:b/>
          <w:szCs w:val="20"/>
          <w:lang w:val="ky-KG"/>
        </w:rPr>
        <w:t>Январь-ноябрдагы</w:t>
      </w:r>
      <w:ins w:id="104" w:author="Элнура Кочкорова" w:date="2023-12-14T15:19:00Z">
        <w:r w:rsidR="00680C53" w:rsidRPr="00680C53">
          <w:rPr>
            <w:b/>
            <w:szCs w:val="20"/>
            <w:lang w:val="ky-KG"/>
          </w:rPr>
          <w:t xml:space="preserve"> өнөр жай продукцияларын өндүрүүчүлөрдүн</w:t>
        </w:r>
      </w:ins>
    </w:p>
    <w:p w14:paraId="779269A0" w14:textId="234572A8" w:rsidR="00680C53" w:rsidRDefault="00B96865" w:rsidP="00B96865">
      <w:pPr>
        <w:widowControl w:val="0"/>
        <w:ind w:left="1418"/>
        <w:rPr>
          <w:rFonts w:eastAsia="SimSun"/>
          <w:i/>
          <w:iCs/>
          <w:sz w:val="20"/>
          <w:szCs w:val="20"/>
          <w:lang w:val="ky-KG"/>
        </w:rPr>
      </w:pPr>
      <w:r>
        <w:rPr>
          <w:b/>
          <w:szCs w:val="20"/>
          <w:lang w:val="ky-KG"/>
        </w:rPr>
        <w:t>б</w:t>
      </w:r>
      <w:ins w:id="105" w:author="Элнура Кочкорова" w:date="2023-12-14T15:19:00Z">
        <w:r w:rsidR="00680C53" w:rsidRPr="00680C53">
          <w:rPr>
            <w:b/>
            <w:szCs w:val="20"/>
            <w:lang w:val="ky-KG"/>
          </w:rPr>
          <w:t>ааларынын</w:t>
        </w:r>
      </w:ins>
      <w:r w:rsidR="00A33F30">
        <w:rPr>
          <w:b/>
          <w:szCs w:val="20"/>
          <w:lang w:val="ky-KG"/>
        </w:rPr>
        <w:t xml:space="preserve"> </w:t>
      </w:r>
      <w:ins w:id="106" w:author="Элнура Кочкорова" w:date="2023-12-14T15:19:00Z">
        <w:r w:rsidR="00680C53" w:rsidRPr="00680C53">
          <w:rPr>
            <w:b/>
            <w:szCs w:val="20"/>
            <w:lang w:val="ky-KG"/>
          </w:rPr>
          <w:t>индекстери</w:t>
        </w:r>
      </w:ins>
      <w:r w:rsidR="00680C53" w:rsidRPr="00680C53">
        <w:rPr>
          <w:b/>
          <w:szCs w:val="20"/>
          <w:lang w:val="ky-KG"/>
        </w:rPr>
        <w:br/>
      </w:r>
      <w:ins w:id="107" w:author="Элнура Кочкорова" w:date="2023-12-14T15:19:00Z">
        <w:r w:rsidR="00680C53" w:rsidRPr="00680C53">
          <w:rPr>
            <w:rFonts w:eastAsia="SimSun"/>
            <w:i/>
            <w:iCs/>
            <w:sz w:val="20"/>
            <w:szCs w:val="20"/>
            <w:lang w:val="ky-KG"/>
          </w:rPr>
          <w:t>(мурунку жылдын тийиштүү мезгилине карата пайыз менен)</w:t>
        </w:r>
      </w:ins>
    </w:p>
    <w:p w14:paraId="325CB2F9" w14:textId="77777777" w:rsidR="00B96865" w:rsidRPr="00680C53" w:rsidRDefault="00B96865" w:rsidP="00B96865">
      <w:pPr>
        <w:widowControl w:val="0"/>
        <w:ind w:left="1418"/>
        <w:rPr>
          <w:ins w:id="108" w:author="Элнура Кочкорова" w:date="2023-12-14T15:19:00Z"/>
          <w:rFonts w:eastAsia="SimSun"/>
          <w:i/>
          <w:iCs/>
          <w:sz w:val="20"/>
          <w:szCs w:val="20"/>
          <w:lang w:val="ky-K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2"/>
        <w:gridCol w:w="1170"/>
        <w:gridCol w:w="1166"/>
      </w:tblGrid>
      <w:tr w:rsidR="00680C53" w:rsidRPr="00680C53" w14:paraId="610F56C6" w14:textId="77777777" w:rsidTr="003701E8">
        <w:trPr>
          <w:tblHeader/>
          <w:ins w:id="109" w:author="Элнура Кочкорова" w:date="2023-12-14T15:19:00Z"/>
        </w:trPr>
        <w:tc>
          <w:tcPr>
            <w:tcW w:w="3788" w:type="pct"/>
            <w:tcBorders>
              <w:top w:val="single" w:sz="8" w:space="0" w:color="auto"/>
              <w:left w:val="nil"/>
              <w:bottom w:val="single" w:sz="8" w:space="0" w:color="auto"/>
              <w:right w:val="nil"/>
            </w:tcBorders>
          </w:tcPr>
          <w:p w14:paraId="46EB1B22" w14:textId="77777777" w:rsidR="00680C53" w:rsidRPr="00680C53" w:rsidRDefault="00680C53" w:rsidP="00680C53">
            <w:pPr>
              <w:rPr>
                <w:ins w:id="110" w:author="Элнура Кочкорова" w:date="2023-12-14T15:19:00Z"/>
                <w:rFonts w:eastAsia="SimSun"/>
                <w:b/>
                <w:sz w:val="20"/>
                <w:szCs w:val="20"/>
                <w:lang w:val="ky-KG"/>
              </w:rPr>
            </w:pPr>
          </w:p>
        </w:tc>
        <w:tc>
          <w:tcPr>
            <w:tcW w:w="607" w:type="pct"/>
            <w:tcBorders>
              <w:top w:val="single" w:sz="8" w:space="0" w:color="auto"/>
              <w:left w:val="nil"/>
              <w:bottom w:val="single" w:sz="8" w:space="0" w:color="auto"/>
              <w:right w:val="nil"/>
            </w:tcBorders>
            <w:vAlign w:val="center"/>
          </w:tcPr>
          <w:p w14:paraId="447CB281" w14:textId="77777777" w:rsidR="00680C53" w:rsidRPr="00680C53" w:rsidRDefault="00680C53" w:rsidP="00680C53">
            <w:pPr>
              <w:jc w:val="right"/>
              <w:rPr>
                <w:ins w:id="111" w:author="Элнура Кочкорова" w:date="2023-12-14T15:19:00Z"/>
                <w:rFonts w:eastAsia="SimSun"/>
                <w:b/>
                <w:sz w:val="20"/>
                <w:szCs w:val="20"/>
                <w:lang w:val="ky-KG"/>
              </w:rPr>
            </w:pPr>
            <w:ins w:id="112" w:author="Элнура Кочкорова" w:date="2023-12-14T15:19:00Z">
              <w:r w:rsidRPr="00680C53">
                <w:rPr>
                  <w:rFonts w:eastAsia="SimSun"/>
                  <w:b/>
                  <w:sz w:val="20"/>
                  <w:szCs w:val="20"/>
                </w:rPr>
                <w:t>202</w:t>
              </w:r>
            </w:ins>
            <w:r w:rsidRPr="00680C53">
              <w:rPr>
                <w:rFonts w:eastAsia="SimSun"/>
                <w:b/>
                <w:sz w:val="20"/>
                <w:szCs w:val="20"/>
                <w:lang w:val="ky-KG"/>
              </w:rPr>
              <w:t>3</w:t>
            </w:r>
          </w:p>
        </w:tc>
        <w:tc>
          <w:tcPr>
            <w:tcW w:w="605" w:type="pct"/>
            <w:tcBorders>
              <w:top w:val="single" w:sz="8" w:space="0" w:color="auto"/>
              <w:left w:val="nil"/>
              <w:bottom w:val="single" w:sz="8" w:space="0" w:color="auto"/>
              <w:right w:val="nil"/>
            </w:tcBorders>
            <w:vAlign w:val="center"/>
          </w:tcPr>
          <w:p w14:paraId="7ED8DFD1" w14:textId="77777777" w:rsidR="00680C53" w:rsidRPr="00680C53" w:rsidRDefault="00680C53" w:rsidP="00680C53">
            <w:pPr>
              <w:jc w:val="right"/>
              <w:rPr>
                <w:ins w:id="113" w:author="Элнура Кочкорова" w:date="2023-12-14T15:19:00Z"/>
                <w:rFonts w:eastAsia="SimSun"/>
                <w:b/>
                <w:sz w:val="20"/>
                <w:szCs w:val="20"/>
                <w:lang w:val="ky-KG"/>
              </w:rPr>
            </w:pPr>
            <w:ins w:id="114" w:author="Элнура Кочкорова" w:date="2023-12-14T15:19:00Z">
              <w:r w:rsidRPr="00680C53">
                <w:rPr>
                  <w:rFonts w:eastAsia="SimSun"/>
                  <w:b/>
                  <w:sz w:val="20"/>
                  <w:szCs w:val="20"/>
                </w:rPr>
                <w:t>20</w:t>
              </w:r>
              <w:r w:rsidRPr="00680C53">
                <w:rPr>
                  <w:rFonts w:eastAsia="SimSun"/>
                  <w:b/>
                  <w:sz w:val="20"/>
                  <w:szCs w:val="20"/>
                  <w:lang w:val="ky-KG"/>
                </w:rPr>
                <w:t>2</w:t>
              </w:r>
            </w:ins>
            <w:r w:rsidRPr="00680C53">
              <w:rPr>
                <w:rFonts w:eastAsia="SimSun"/>
                <w:b/>
                <w:sz w:val="20"/>
                <w:szCs w:val="20"/>
                <w:lang w:val="ky-KG"/>
              </w:rPr>
              <w:t>4</w:t>
            </w:r>
          </w:p>
        </w:tc>
      </w:tr>
      <w:tr w:rsidR="00680C53" w:rsidRPr="00680C53" w14:paraId="6AD7E808" w14:textId="77777777" w:rsidTr="003701E8">
        <w:trPr>
          <w:ins w:id="115" w:author="Элнура Кочкорова" w:date="2023-12-14T15:19:00Z"/>
        </w:trPr>
        <w:tc>
          <w:tcPr>
            <w:tcW w:w="3788" w:type="pct"/>
            <w:tcBorders>
              <w:top w:val="single" w:sz="8" w:space="0" w:color="auto"/>
              <w:left w:val="nil"/>
              <w:bottom w:val="nil"/>
              <w:right w:val="nil"/>
            </w:tcBorders>
          </w:tcPr>
          <w:p w14:paraId="2480E1E4" w14:textId="77777777" w:rsidR="00680C53" w:rsidRPr="00680C53" w:rsidRDefault="00680C53" w:rsidP="00680C53">
            <w:pPr>
              <w:spacing w:before="20" w:after="20"/>
              <w:rPr>
                <w:ins w:id="116" w:author="Элнура Кочкорова" w:date="2023-12-14T15:19:00Z"/>
                <w:rFonts w:eastAsia="SimSun"/>
                <w:b/>
                <w:sz w:val="20"/>
                <w:szCs w:val="20"/>
              </w:rPr>
            </w:pPr>
            <w:proofErr w:type="spellStart"/>
            <w:ins w:id="117" w:author="Элнура Кочкорова" w:date="2023-12-14T15:19:00Z">
              <w:r w:rsidRPr="00680C53">
                <w:rPr>
                  <w:rFonts w:eastAsia="SimSun"/>
                  <w:b/>
                  <w:sz w:val="20"/>
                  <w:szCs w:val="20"/>
                </w:rPr>
                <w:t>Бардыгы</w:t>
              </w:r>
              <w:proofErr w:type="spellEnd"/>
            </w:ins>
          </w:p>
        </w:tc>
        <w:tc>
          <w:tcPr>
            <w:tcW w:w="607" w:type="pct"/>
            <w:tcBorders>
              <w:top w:val="single" w:sz="8" w:space="0" w:color="auto"/>
              <w:left w:val="nil"/>
              <w:bottom w:val="nil"/>
              <w:right w:val="nil"/>
            </w:tcBorders>
            <w:shd w:val="clear" w:color="auto" w:fill="auto"/>
            <w:vAlign w:val="bottom"/>
          </w:tcPr>
          <w:p w14:paraId="7F66BA3F" w14:textId="77777777" w:rsidR="00680C53" w:rsidRPr="00680C53" w:rsidRDefault="00680C53" w:rsidP="00680C53">
            <w:pPr>
              <w:spacing w:before="20" w:after="20"/>
              <w:jc w:val="right"/>
              <w:rPr>
                <w:b/>
                <w:bCs/>
                <w:sz w:val="20"/>
                <w:szCs w:val="20"/>
                <w:lang w:val="ky-KG"/>
              </w:rPr>
            </w:pPr>
            <w:r w:rsidRPr="00680C53">
              <w:rPr>
                <w:b/>
                <w:bCs/>
                <w:sz w:val="20"/>
                <w:szCs w:val="20"/>
              </w:rPr>
              <w:t>109,2</w:t>
            </w:r>
          </w:p>
        </w:tc>
        <w:tc>
          <w:tcPr>
            <w:tcW w:w="605" w:type="pct"/>
            <w:tcBorders>
              <w:top w:val="single" w:sz="8" w:space="0" w:color="auto"/>
              <w:left w:val="nil"/>
              <w:bottom w:val="nil"/>
              <w:right w:val="nil"/>
            </w:tcBorders>
            <w:shd w:val="clear" w:color="auto" w:fill="auto"/>
            <w:vAlign w:val="bottom"/>
          </w:tcPr>
          <w:p w14:paraId="2303FB99" w14:textId="77777777" w:rsidR="00680C53" w:rsidRPr="00680C53" w:rsidRDefault="00680C53" w:rsidP="00680C53">
            <w:pPr>
              <w:jc w:val="right"/>
              <w:rPr>
                <w:b/>
                <w:bCs/>
                <w:sz w:val="20"/>
                <w:szCs w:val="20"/>
                <w:lang w:val="ky-KG"/>
              </w:rPr>
            </w:pPr>
            <w:r w:rsidRPr="00680C53">
              <w:rPr>
                <w:b/>
                <w:bCs/>
                <w:sz w:val="20"/>
                <w:szCs w:val="20"/>
                <w:lang w:val="ky-KG"/>
              </w:rPr>
              <w:t>112,0</w:t>
            </w:r>
          </w:p>
        </w:tc>
      </w:tr>
      <w:tr w:rsidR="00680C53" w:rsidRPr="00680C53" w14:paraId="46381DC0" w14:textId="77777777" w:rsidTr="003701E8">
        <w:trPr>
          <w:ins w:id="118" w:author="Элнура Кочкорова" w:date="2023-12-14T15:19:00Z"/>
        </w:trPr>
        <w:tc>
          <w:tcPr>
            <w:tcW w:w="3788" w:type="pct"/>
            <w:tcBorders>
              <w:top w:val="nil"/>
              <w:left w:val="nil"/>
              <w:bottom w:val="nil"/>
              <w:right w:val="nil"/>
            </w:tcBorders>
          </w:tcPr>
          <w:p w14:paraId="77ED77BC" w14:textId="77777777" w:rsidR="00680C53" w:rsidRPr="00680C53" w:rsidRDefault="00680C53" w:rsidP="00680C53">
            <w:pPr>
              <w:spacing w:before="20" w:after="20"/>
              <w:ind w:left="57"/>
              <w:rPr>
                <w:ins w:id="119" w:author="Элнура Кочкорова" w:date="2023-12-14T15:19:00Z"/>
                <w:rFonts w:eastAsia="SimSun"/>
                <w:b/>
                <w:sz w:val="20"/>
                <w:szCs w:val="20"/>
              </w:rPr>
            </w:pPr>
            <w:proofErr w:type="spellStart"/>
            <w:ins w:id="120" w:author="Элнура Кочкорова" w:date="2023-12-14T15:19:00Z">
              <w:r w:rsidRPr="00680C53">
                <w:rPr>
                  <w:rFonts w:eastAsia="SimSun"/>
                  <w:b/>
                  <w:sz w:val="20"/>
                  <w:szCs w:val="20"/>
                </w:rPr>
                <w:t>Пайдалуу</w:t>
              </w:r>
              <w:proofErr w:type="spellEnd"/>
              <w:r w:rsidRPr="00680C53">
                <w:rPr>
                  <w:rFonts w:eastAsia="SimSun"/>
                  <w:b/>
                  <w:sz w:val="20"/>
                  <w:szCs w:val="20"/>
                </w:rPr>
                <w:t xml:space="preserve"> </w:t>
              </w:r>
              <w:proofErr w:type="spellStart"/>
              <w:r w:rsidRPr="00680C53">
                <w:rPr>
                  <w:rFonts w:eastAsia="SimSun"/>
                  <w:b/>
                  <w:sz w:val="20"/>
                  <w:szCs w:val="20"/>
                </w:rPr>
                <w:t>кендерди</w:t>
              </w:r>
              <w:proofErr w:type="spellEnd"/>
              <w:r w:rsidRPr="00680C53">
                <w:rPr>
                  <w:rFonts w:eastAsia="SimSun"/>
                  <w:b/>
                  <w:sz w:val="20"/>
                  <w:szCs w:val="20"/>
                </w:rPr>
                <w:t xml:space="preserve"> </w:t>
              </w:r>
              <w:proofErr w:type="spellStart"/>
              <w:r w:rsidRPr="00680C53">
                <w:rPr>
                  <w:rFonts w:eastAsia="SimSun"/>
                  <w:b/>
                  <w:sz w:val="20"/>
                  <w:szCs w:val="20"/>
                </w:rPr>
                <w:t>казуу</w:t>
              </w:r>
              <w:proofErr w:type="spellEnd"/>
            </w:ins>
          </w:p>
        </w:tc>
        <w:tc>
          <w:tcPr>
            <w:tcW w:w="607" w:type="pct"/>
            <w:tcBorders>
              <w:top w:val="nil"/>
              <w:left w:val="nil"/>
              <w:bottom w:val="nil"/>
              <w:right w:val="nil"/>
            </w:tcBorders>
            <w:shd w:val="clear" w:color="auto" w:fill="auto"/>
            <w:vAlign w:val="bottom"/>
          </w:tcPr>
          <w:p w14:paraId="6C1758D0" w14:textId="77777777" w:rsidR="00680C53" w:rsidRPr="00680C53" w:rsidRDefault="00680C53" w:rsidP="00680C53">
            <w:pPr>
              <w:spacing w:before="20" w:after="20"/>
              <w:jc w:val="right"/>
              <w:rPr>
                <w:b/>
                <w:bCs/>
                <w:sz w:val="20"/>
                <w:szCs w:val="20"/>
                <w:lang w:val="ky-KG"/>
              </w:rPr>
            </w:pPr>
            <w:r w:rsidRPr="00680C53">
              <w:rPr>
                <w:b/>
                <w:bCs/>
                <w:sz w:val="20"/>
                <w:szCs w:val="20"/>
              </w:rPr>
              <w:t>112,4</w:t>
            </w:r>
          </w:p>
        </w:tc>
        <w:tc>
          <w:tcPr>
            <w:tcW w:w="605" w:type="pct"/>
            <w:tcBorders>
              <w:top w:val="nil"/>
              <w:left w:val="nil"/>
              <w:bottom w:val="nil"/>
              <w:right w:val="nil"/>
            </w:tcBorders>
            <w:shd w:val="clear" w:color="auto" w:fill="auto"/>
            <w:vAlign w:val="bottom"/>
          </w:tcPr>
          <w:p w14:paraId="56B70498" w14:textId="77777777" w:rsidR="00680C53" w:rsidRPr="00680C53" w:rsidRDefault="00680C53" w:rsidP="00680C53">
            <w:pPr>
              <w:spacing w:before="20" w:after="20"/>
              <w:jc w:val="right"/>
              <w:rPr>
                <w:b/>
                <w:bCs/>
                <w:sz w:val="20"/>
                <w:szCs w:val="20"/>
                <w:lang w:val="ky-KG"/>
              </w:rPr>
            </w:pPr>
            <w:r w:rsidRPr="00680C53">
              <w:rPr>
                <w:b/>
                <w:bCs/>
                <w:sz w:val="20"/>
                <w:szCs w:val="20"/>
                <w:lang w:val="ky-KG"/>
              </w:rPr>
              <w:t>116,6</w:t>
            </w:r>
          </w:p>
        </w:tc>
      </w:tr>
      <w:tr w:rsidR="00680C53" w:rsidRPr="00680C53" w14:paraId="16DAFF9F" w14:textId="77777777" w:rsidTr="003701E8">
        <w:trPr>
          <w:ins w:id="121" w:author="Элнура Кочкорова" w:date="2023-12-14T15:19:00Z"/>
        </w:trPr>
        <w:tc>
          <w:tcPr>
            <w:tcW w:w="3788" w:type="pct"/>
            <w:tcBorders>
              <w:top w:val="nil"/>
              <w:left w:val="nil"/>
              <w:bottom w:val="nil"/>
              <w:right w:val="nil"/>
            </w:tcBorders>
          </w:tcPr>
          <w:p w14:paraId="71DA231E" w14:textId="77777777" w:rsidR="00680C53" w:rsidRPr="00680C53" w:rsidRDefault="00680C53" w:rsidP="00680C53">
            <w:pPr>
              <w:spacing w:before="20" w:after="20"/>
              <w:ind w:left="226" w:hanging="113"/>
              <w:rPr>
                <w:ins w:id="122" w:author="Элнура Кочкорова" w:date="2023-12-14T15:19:00Z"/>
                <w:rFonts w:eastAsia="SimSun"/>
                <w:sz w:val="20"/>
                <w:szCs w:val="20"/>
              </w:rPr>
            </w:pPr>
            <w:ins w:id="123" w:author="Элнура Кочкорова" w:date="2023-12-14T15:19:00Z">
              <w:r w:rsidRPr="00680C53">
                <w:rPr>
                  <w:rFonts w:eastAsia="SimSun"/>
                  <w:sz w:val="20"/>
                  <w:szCs w:val="20"/>
                </w:rPr>
                <w:t xml:space="preserve">Таш </w:t>
              </w:r>
              <w:proofErr w:type="spellStart"/>
              <w:r w:rsidRPr="00680C53">
                <w:rPr>
                  <w:rFonts w:eastAsia="SimSun"/>
                  <w:sz w:val="20"/>
                  <w:szCs w:val="20"/>
                </w:rPr>
                <w:t>көмүр</w:t>
              </w:r>
              <w:proofErr w:type="spellEnd"/>
              <w:r w:rsidRPr="00680C53">
                <w:rPr>
                  <w:rFonts w:eastAsia="SimSun"/>
                  <w:sz w:val="20"/>
                  <w:szCs w:val="20"/>
                </w:rPr>
                <w:t xml:space="preserve"> </w:t>
              </w:r>
              <w:proofErr w:type="spellStart"/>
              <w:r w:rsidRPr="00680C53">
                <w:rPr>
                  <w:rFonts w:eastAsia="SimSun"/>
                  <w:sz w:val="20"/>
                  <w:szCs w:val="20"/>
                </w:rPr>
                <w:t>жана</w:t>
              </w:r>
              <w:proofErr w:type="spellEnd"/>
              <w:r w:rsidRPr="00680C53">
                <w:rPr>
                  <w:rFonts w:eastAsia="SimSun"/>
                  <w:sz w:val="20"/>
                  <w:szCs w:val="20"/>
                </w:rPr>
                <w:t xml:space="preserve"> </w:t>
              </w:r>
              <w:proofErr w:type="spellStart"/>
              <w:r w:rsidRPr="00680C53">
                <w:rPr>
                  <w:rFonts w:eastAsia="SimSun"/>
                  <w:sz w:val="20"/>
                  <w:szCs w:val="20"/>
                </w:rPr>
                <w:t>күрөѕ</w:t>
              </w:r>
              <w:proofErr w:type="spellEnd"/>
              <w:r w:rsidRPr="00680C53">
                <w:rPr>
                  <w:rFonts w:eastAsia="SimSun"/>
                  <w:sz w:val="20"/>
                  <w:szCs w:val="20"/>
                </w:rPr>
                <w:t xml:space="preserve"> </w:t>
              </w:r>
              <w:proofErr w:type="spellStart"/>
              <w:r w:rsidRPr="00680C53">
                <w:rPr>
                  <w:rFonts w:eastAsia="SimSun"/>
                  <w:sz w:val="20"/>
                  <w:szCs w:val="20"/>
                </w:rPr>
                <w:t>көмүр</w:t>
              </w:r>
              <w:proofErr w:type="spellEnd"/>
              <w:r w:rsidRPr="00680C53">
                <w:rPr>
                  <w:rFonts w:eastAsia="SimSun"/>
                  <w:sz w:val="20"/>
                  <w:szCs w:val="20"/>
                </w:rPr>
                <w:t xml:space="preserve"> (лигнит) </w:t>
              </w:r>
              <w:proofErr w:type="spellStart"/>
              <w:r w:rsidRPr="00680C53">
                <w:rPr>
                  <w:rFonts w:eastAsia="SimSun"/>
                  <w:sz w:val="20"/>
                  <w:szCs w:val="20"/>
                </w:rPr>
                <w:t>казуу</w:t>
              </w:r>
              <w:proofErr w:type="spellEnd"/>
            </w:ins>
          </w:p>
        </w:tc>
        <w:tc>
          <w:tcPr>
            <w:tcW w:w="607" w:type="pct"/>
            <w:tcBorders>
              <w:top w:val="nil"/>
              <w:left w:val="nil"/>
              <w:bottom w:val="nil"/>
              <w:right w:val="nil"/>
            </w:tcBorders>
            <w:shd w:val="clear" w:color="auto" w:fill="auto"/>
            <w:vAlign w:val="bottom"/>
          </w:tcPr>
          <w:p w14:paraId="588223F8" w14:textId="77777777" w:rsidR="00680C53" w:rsidRPr="00680C53" w:rsidRDefault="00680C53" w:rsidP="00680C53">
            <w:pPr>
              <w:spacing w:before="20" w:after="20"/>
              <w:jc w:val="right"/>
              <w:rPr>
                <w:sz w:val="20"/>
                <w:szCs w:val="20"/>
                <w:lang w:val="ky-KG"/>
              </w:rPr>
            </w:pPr>
            <w:r w:rsidRPr="00680C53">
              <w:rPr>
                <w:sz w:val="20"/>
                <w:szCs w:val="20"/>
              </w:rPr>
              <w:t>106,2</w:t>
            </w:r>
          </w:p>
        </w:tc>
        <w:tc>
          <w:tcPr>
            <w:tcW w:w="605" w:type="pct"/>
            <w:tcBorders>
              <w:top w:val="nil"/>
              <w:left w:val="nil"/>
              <w:bottom w:val="nil"/>
              <w:right w:val="nil"/>
            </w:tcBorders>
            <w:shd w:val="clear" w:color="auto" w:fill="auto"/>
            <w:vAlign w:val="bottom"/>
          </w:tcPr>
          <w:p w14:paraId="13AAB47E" w14:textId="77777777" w:rsidR="00680C53" w:rsidRPr="00680C53" w:rsidRDefault="00680C53" w:rsidP="00680C53">
            <w:pPr>
              <w:spacing w:before="20" w:after="20"/>
              <w:jc w:val="right"/>
              <w:rPr>
                <w:sz w:val="20"/>
                <w:szCs w:val="20"/>
                <w:lang w:val="ky-KG"/>
              </w:rPr>
            </w:pPr>
            <w:r w:rsidRPr="00680C53">
              <w:rPr>
                <w:sz w:val="20"/>
                <w:szCs w:val="20"/>
                <w:lang w:val="ky-KG"/>
              </w:rPr>
              <w:t>124,2</w:t>
            </w:r>
          </w:p>
        </w:tc>
      </w:tr>
      <w:tr w:rsidR="00680C53" w:rsidRPr="00680C53" w14:paraId="5ECA0E50" w14:textId="77777777" w:rsidTr="003701E8">
        <w:trPr>
          <w:ins w:id="124" w:author="Элнура Кочкорова" w:date="2023-12-14T15:19:00Z"/>
        </w:trPr>
        <w:tc>
          <w:tcPr>
            <w:tcW w:w="3788" w:type="pct"/>
            <w:tcBorders>
              <w:top w:val="nil"/>
              <w:left w:val="nil"/>
              <w:bottom w:val="nil"/>
              <w:right w:val="nil"/>
            </w:tcBorders>
          </w:tcPr>
          <w:p w14:paraId="6A8D32ED" w14:textId="77777777" w:rsidR="00680C53" w:rsidRPr="00680C53" w:rsidRDefault="00680C53" w:rsidP="00680C53">
            <w:pPr>
              <w:spacing w:before="20" w:after="20"/>
              <w:ind w:left="226" w:hanging="113"/>
              <w:rPr>
                <w:ins w:id="125" w:author="Элнура Кочкорова" w:date="2023-12-14T15:19:00Z"/>
                <w:rFonts w:eastAsia="SimSun"/>
                <w:sz w:val="20"/>
                <w:szCs w:val="20"/>
              </w:rPr>
            </w:pPr>
            <w:proofErr w:type="spellStart"/>
            <w:ins w:id="126" w:author="Элнура Кочкорова" w:date="2023-12-14T15:19:00Z">
              <w:r w:rsidRPr="00680C53">
                <w:rPr>
                  <w:rFonts w:eastAsia="SimSun"/>
                  <w:sz w:val="20"/>
                  <w:szCs w:val="20"/>
                </w:rPr>
                <w:t>Чийки</w:t>
              </w:r>
              <w:proofErr w:type="spellEnd"/>
              <w:r w:rsidRPr="00680C53">
                <w:rPr>
                  <w:rFonts w:eastAsia="SimSun"/>
                  <w:sz w:val="20"/>
                  <w:szCs w:val="20"/>
                </w:rPr>
                <w:t xml:space="preserve"> </w:t>
              </w:r>
              <w:proofErr w:type="spellStart"/>
              <w:r w:rsidRPr="00680C53">
                <w:rPr>
                  <w:rFonts w:eastAsia="SimSun"/>
                  <w:sz w:val="20"/>
                  <w:szCs w:val="20"/>
                </w:rPr>
                <w:t>мунайзатты</w:t>
              </w:r>
              <w:proofErr w:type="spellEnd"/>
              <w:r w:rsidRPr="00680C53">
                <w:rPr>
                  <w:rFonts w:eastAsia="SimSun"/>
                  <w:sz w:val="20"/>
                  <w:szCs w:val="20"/>
                </w:rPr>
                <w:t xml:space="preserve"> </w:t>
              </w:r>
              <w:proofErr w:type="spellStart"/>
              <w:r w:rsidRPr="00680C53">
                <w:rPr>
                  <w:rFonts w:eastAsia="SimSun"/>
                  <w:sz w:val="20"/>
                  <w:szCs w:val="20"/>
                </w:rPr>
                <w:t>жана</w:t>
              </w:r>
              <w:proofErr w:type="spellEnd"/>
              <w:r w:rsidRPr="00680C53">
                <w:rPr>
                  <w:rFonts w:eastAsia="SimSun"/>
                  <w:sz w:val="20"/>
                  <w:szCs w:val="20"/>
                </w:rPr>
                <w:t xml:space="preserve"> </w:t>
              </w:r>
              <w:proofErr w:type="spellStart"/>
              <w:r w:rsidRPr="00680C53">
                <w:rPr>
                  <w:rFonts w:eastAsia="SimSun"/>
                  <w:sz w:val="20"/>
                  <w:szCs w:val="20"/>
                </w:rPr>
                <w:t>жаратылыш</w:t>
              </w:r>
              <w:proofErr w:type="spellEnd"/>
              <w:r w:rsidRPr="00680C53">
                <w:rPr>
                  <w:rFonts w:eastAsia="SimSun"/>
                  <w:sz w:val="20"/>
                  <w:szCs w:val="20"/>
                </w:rPr>
                <w:t xml:space="preserve"> </w:t>
              </w:r>
              <w:proofErr w:type="spellStart"/>
              <w:r w:rsidRPr="00680C53">
                <w:rPr>
                  <w:rFonts w:eastAsia="SimSun"/>
                  <w:sz w:val="20"/>
                  <w:szCs w:val="20"/>
                </w:rPr>
                <w:t>газын</w:t>
              </w:r>
              <w:proofErr w:type="spellEnd"/>
              <w:r w:rsidRPr="00680C53">
                <w:rPr>
                  <w:rFonts w:eastAsia="SimSun"/>
                  <w:sz w:val="20"/>
                  <w:szCs w:val="20"/>
                </w:rPr>
                <w:t xml:space="preserve"> </w:t>
              </w:r>
              <w:proofErr w:type="spellStart"/>
              <w:r w:rsidRPr="00680C53">
                <w:rPr>
                  <w:rFonts w:eastAsia="SimSun"/>
                  <w:sz w:val="20"/>
                  <w:szCs w:val="20"/>
                </w:rPr>
                <w:t>казуу</w:t>
              </w:r>
              <w:proofErr w:type="spellEnd"/>
            </w:ins>
          </w:p>
        </w:tc>
        <w:tc>
          <w:tcPr>
            <w:tcW w:w="607" w:type="pct"/>
            <w:tcBorders>
              <w:top w:val="nil"/>
              <w:left w:val="nil"/>
              <w:bottom w:val="nil"/>
              <w:right w:val="nil"/>
            </w:tcBorders>
            <w:shd w:val="clear" w:color="auto" w:fill="auto"/>
            <w:vAlign w:val="bottom"/>
          </w:tcPr>
          <w:p w14:paraId="45E7A8D5" w14:textId="77777777" w:rsidR="00680C53" w:rsidRPr="00680C53" w:rsidRDefault="00680C53" w:rsidP="00680C53">
            <w:pPr>
              <w:spacing w:before="20" w:after="20"/>
              <w:jc w:val="right"/>
              <w:rPr>
                <w:sz w:val="20"/>
                <w:szCs w:val="20"/>
              </w:rPr>
            </w:pPr>
            <w:r w:rsidRPr="00680C53">
              <w:rPr>
                <w:sz w:val="20"/>
                <w:szCs w:val="20"/>
              </w:rPr>
              <w:t>120,1</w:t>
            </w:r>
          </w:p>
        </w:tc>
        <w:tc>
          <w:tcPr>
            <w:tcW w:w="605" w:type="pct"/>
            <w:tcBorders>
              <w:top w:val="nil"/>
              <w:left w:val="nil"/>
              <w:bottom w:val="nil"/>
              <w:right w:val="nil"/>
            </w:tcBorders>
            <w:shd w:val="clear" w:color="auto" w:fill="auto"/>
            <w:vAlign w:val="bottom"/>
          </w:tcPr>
          <w:p w14:paraId="6344BB15" w14:textId="77777777" w:rsidR="00680C53" w:rsidRPr="00680C53" w:rsidRDefault="00680C53" w:rsidP="00680C53">
            <w:pPr>
              <w:spacing w:before="20" w:after="20"/>
              <w:jc w:val="right"/>
              <w:rPr>
                <w:sz w:val="20"/>
                <w:szCs w:val="20"/>
                <w:lang w:val="ky-KG"/>
              </w:rPr>
            </w:pPr>
            <w:r w:rsidRPr="00680C53">
              <w:rPr>
                <w:sz w:val="20"/>
                <w:szCs w:val="20"/>
                <w:lang w:val="ky-KG"/>
              </w:rPr>
              <w:t>113,6</w:t>
            </w:r>
          </w:p>
        </w:tc>
      </w:tr>
      <w:tr w:rsidR="00680C53" w:rsidRPr="00680C53" w14:paraId="0E27D27E" w14:textId="77777777" w:rsidTr="003701E8">
        <w:trPr>
          <w:ins w:id="127" w:author="Элнура Кочкорова" w:date="2023-12-14T15:19:00Z"/>
        </w:trPr>
        <w:tc>
          <w:tcPr>
            <w:tcW w:w="3788" w:type="pct"/>
            <w:tcBorders>
              <w:top w:val="nil"/>
              <w:left w:val="nil"/>
              <w:bottom w:val="nil"/>
              <w:right w:val="nil"/>
            </w:tcBorders>
          </w:tcPr>
          <w:p w14:paraId="0893EC4E" w14:textId="77777777" w:rsidR="00680C53" w:rsidRPr="00680C53" w:rsidRDefault="00680C53" w:rsidP="00680C53">
            <w:pPr>
              <w:spacing w:before="20" w:after="20"/>
              <w:ind w:left="226" w:hanging="113"/>
              <w:rPr>
                <w:ins w:id="128" w:author="Элнура Кочкорова" w:date="2023-12-14T15:19:00Z"/>
                <w:rFonts w:eastAsia="SimSun"/>
                <w:sz w:val="20"/>
                <w:szCs w:val="20"/>
              </w:rPr>
            </w:pPr>
            <w:ins w:id="129" w:author="Элнура Кочкорова" w:date="2023-12-14T15:19:00Z">
              <w:r w:rsidRPr="00680C53">
                <w:rPr>
                  <w:rFonts w:eastAsia="SimSun"/>
                  <w:sz w:val="20"/>
                  <w:szCs w:val="20"/>
                </w:rPr>
                <w:t xml:space="preserve">Башка </w:t>
              </w:r>
              <w:proofErr w:type="spellStart"/>
              <w:r w:rsidRPr="00680C53">
                <w:rPr>
                  <w:rFonts w:eastAsia="SimSun"/>
                  <w:sz w:val="20"/>
                  <w:szCs w:val="20"/>
                </w:rPr>
                <w:t>пайдалуу</w:t>
              </w:r>
              <w:proofErr w:type="spellEnd"/>
              <w:r w:rsidRPr="00680C53">
                <w:rPr>
                  <w:rFonts w:eastAsia="SimSun"/>
                  <w:sz w:val="20"/>
                  <w:szCs w:val="20"/>
                </w:rPr>
                <w:t xml:space="preserve"> </w:t>
              </w:r>
              <w:proofErr w:type="spellStart"/>
              <w:r w:rsidRPr="00680C53">
                <w:rPr>
                  <w:rFonts w:eastAsia="SimSun"/>
                  <w:sz w:val="20"/>
                  <w:szCs w:val="20"/>
                </w:rPr>
                <w:t>кендерди</w:t>
              </w:r>
              <w:proofErr w:type="spellEnd"/>
              <w:r w:rsidRPr="00680C53">
                <w:rPr>
                  <w:rFonts w:eastAsia="SimSun"/>
                  <w:sz w:val="20"/>
                  <w:szCs w:val="20"/>
                </w:rPr>
                <w:t xml:space="preserve"> </w:t>
              </w:r>
              <w:proofErr w:type="spellStart"/>
              <w:r w:rsidRPr="00680C53">
                <w:rPr>
                  <w:rFonts w:eastAsia="SimSun"/>
                  <w:sz w:val="20"/>
                  <w:szCs w:val="20"/>
                </w:rPr>
                <w:t>казуу</w:t>
              </w:r>
              <w:proofErr w:type="spellEnd"/>
            </w:ins>
          </w:p>
        </w:tc>
        <w:tc>
          <w:tcPr>
            <w:tcW w:w="607" w:type="pct"/>
            <w:tcBorders>
              <w:top w:val="nil"/>
              <w:left w:val="nil"/>
              <w:bottom w:val="nil"/>
              <w:right w:val="nil"/>
            </w:tcBorders>
            <w:shd w:val="clear" w:color="auto" w:fill="auto"/>
            <w:vAlign w:val="bottom"/>
          </w:tcPr>
          <w:p w14:paraId="2DDD2CA0" w14:textId="77777777" w:rsidR="00680C53" w:rsidRPr="00680C53" w:rsidRDefault="00680C53" w:rsidP="00680C53">
            <w:pPr>
              <w:spacing w:before="20" w:after="20"/>
              <w:jc w:val="right"/>
              <w:rPr>
                <w:sz w:val="20"/>
                <w:szCs w:val="20"/>
              </w:rPr>
            </w:pPr>
            <w:r w:rsidRPr="00680C53">
              <w:rPr>
                <w:sz w:val="20"/>
                <w:szCs w:val="20"/>
              </w:rPr>
              <w:t>10</w:t>
            </w:r>
            <w:r w:rsidRPr="00680C53">
              <w:rPr>
                <w:sz w:val="20"/>
                <w:szCs w:val="20"/>
                <w:lang w:val="ky-KG"/>
              </w:rPr>
              <w:t>5</w:t>
            </w:r>
            <w:r w:rsidRPr="00680C53">
              <w:rPr>
                <w:sz w:val="20"/>
                <w:szCs w:val="20"/>
              </w:rPr>
              <w:t>,</w:t>
            </w:r>
            <w:r w:rsidRPr="00680C53">
              <w:rPr>
                <w:sz w:val="20"/>
                <w:szCs w:val="20"/>
                <w:lang w:val="ky-KG"/>
              </w:rPr>
              <w:t>1</w:t>
            </w:r>
          </w:p>
        </w:tc>
        <w:tc>
          <w:tcPr>
            <w:tcW w:w="605" w:type="pct"/>
            <w:tcBorders>
              <w:top w:val="nil"/>
              <w:left w:val="nil"/>
              <w:bottom w:val="nil"/>
              <w:right w:val="nil"/>
            </w:tcBorders>
            <w:shd w:val="clear" w:color="auto" w:fill="auto"/>
            <w:vAlign w:val="bottom"/>
          </w:tcPr>
          <w:p w14:paraId="1905CA1F" w14:textId="77777777" w:rsidR="00680C53" w:rsidRPr="00680C53" w:rsidRDefault="00680C53" w:rsidP="00680C53">
            <w:pPr>
              <w:spacing w:before="20" w:after="20"/>
              <w:jc w:val="right"/>
              <w:rPr>
                <w:sz w:val="20"/>
                <w:szCs w:val="20"/>
                <w:lang w:val="ky-KG"/>
              </w:rPr>
            </w:pPr>
            <w:r w:rsidRPr="00680C53">
              <w:rPr>
                <w:sz w:val="20"/>
                <w:szCs w:val="20"/>
                <w:lang w:val="ky-KG"/>
              </w:rPr>
              <w:t>104,4</w:t>
            </w:r>
          </w:p>
        </w:tc>
      </w:tr>
      <w:tr w:rsidR="00680C53" w:rsidRPr="00680C53" w14:paraId="4E307DF8" w14:textId="77777777" w:rsidTr="003701E8">
        <w:trPr>
          <w:ins w:id="130" w:author="Элнура Кочкорова" w:date="2023-12-14T15:19:00Z"/>
        </w:trPr>
        <w:tc>
          <w:tcPr>
            <w:tcW w:w="3788" w:type="pct"/>
            <w:tcBorders>
              <w:top w:val="nil"/>
              <w:left w:val="nil"/>
              <w:bottom w:val="nil"/>
              <w:right w:val="nil"/>
            </w:tcBorders>
          </w:tcPr>
          <w:p w14:paraId="28C2ED56" w14:textId="77777777" w:rsidR="00680C53" w:rsidRPr="00680C53" w:rsidRDefault="00680C53" w:rsidP="00680C53">
            <w:pPr>
              <w:spacing w:before="20" w:after="20"/>
              <w:rPr>
                <w:ins w:id="131" w:author="Элнура Кочкорова" w:date="2023-12-14T15:19:00Z"/>
                <w:rFonts w:eastAsia="SimSun"/>
                <w:b/>
                <w:sz w:val="20"/>
                <w:szCs w:val="20"/>
              </w:rPr>
            </w:pPr>
            <w:proofErr w:type="spellStart"/>
            <w:ins w:id="132" w:author="Элнура Кочкорова" w:date="2023-12-14T15:19:00Z">
              <w:r w:rsidRPr="00680C53">
                <w:rPr>
                  <w:rFonts w:eastAsia="SimSun"/>
                  <w:b/>
                  <w:sz w:val="20"/>
                  <w:szCs w:val="20"/>
                </w:rPr>
                <w:t>Иштетүү</w:t>
              </w:r>
              <w:proofErr w:type="spellEnd"/>
              <w:r w:rsidRPr="00680C53">
                <w:rPr>
                  <w:rFonts w:eastAsia="SimSun"/>
                  <w:b/>
                  <w:sz w:val="20"/>
                  <w:szCs w:val="20"/>
                </w:rPr>
                <w:t xml:space="preserve"> </w:t>
              </w:r>
              <w:proofErr w:type="spellStart"/>
              <w:r w:rsidRPr="00680C53">
                <w:rPr>
                  <w:rFonts w:eastAsia="SimSun"/>
                  <w:b/>
                  <w:sz w:val="20"/>
                  <w:szCs w:val="20"/>
                </w:rPr>
                <w:t>өндүрүшү</w:t>
              </w:r>
              <w:proofErr w:type="spellEnd"/>
            </w:ins>
          </w:p>
        </w:tc>
        <w:tc>
          <w:tcPr>
            <w:tcW w:w="607" w:type="pct"/>
            <w:tcBorders>
              <w:top w:val="nil"/>
              <w:left w:val="nil"/>
              <w:bottom w:val="nil"/>
              <w:right w:val="nil"/>
            </w:tcBorders>
            <w:shd w:val="clear" w:color="auto" w:fill="auto"/>
            <w:vAlign w:val="bottom"/>
          </w:tcPr>
          <w:p w14:paraId="5917D39B" w14:textId="77777777" w:rsidR="00680C53" w:rsidRPr="00680C53" w:rsidRDefault="00680C53" w:rsidP="00680C53">
            <w:pPr>
              <w:spacing w:before="20" w:after="20"/>
              <w:jc w:val="right"/>
              <w:rPr>
                <w:b/>
                <w:bCs/>
                <w:sz w:val="20"/>
                <w:szCs w:val="20"/>
              </w:rPr>
            </w:pPr>
            <w:r w:rsidRPr="00680C53">
              <w:rPr>
                <w:b/>
                <w:bCs/>
                <w:sz w:val="20"/>
                <w:szCs w:val="20"/>
              </w:rPr>
              <w:t>109,0</w:t>
            </w:r>
          </w:p>
        </w:tc>
        <w:tc>
          <w:tcPr>
            <w:tcW w:w="605" w:type="pct"/>
            <w:tcBorders>
              <w:top w:val="nil"/>
              <w:left w:val="nil"/>
              <w:bottom w:val="nil"/>
              <w:right w:val="nil"/>
            </w:tcBorders>
            <w:shd w:val="clear" w:color="auto" w:fill="auto"/>
            <w:vAlign w:val="bottom"/>
          </w:tcPr>
          <w:p w14:paraId="021DD993" w14:textId="77777777" w:rsidR="00680C53" w:rsidRPr="00680C53" w:rsidRDefault="00680C53" w:rsidP="00680C53">
            <w:pPr>
              <w:spacing w:before="20" w:after="20"/>
              <w:jc w:val="right"/>
              <w:rPr>
                <w:b/>
                <w:bCs/>
                <w:sz w:val="20"/>
                <w:szCs w:val="20"/>
                <w:lang w:val="ky-KG"/>
              </w:rPr>
            </w:pPr>
            <w:r w:rsidRPr="00680C53">
              <w:rPr>
                <w:b/>
                <w:bCs/>
                <w:sz w:val="20"/>
                <w:szCs w:val="20"/>
                <w:lang w:val="ky-KG"/>
              </w:rPr>
              <w:t>110,3</w:t>
            </w:r>
          </w:p>
        </w:tc>
      </w:tr>
      <w:tr w:rsidR="00680C53" w:rsidRPr="00680C53" w14:paraId="12C537A3" w14:textId="77777777" w:rsidTr="003701E8">
        <w:trPr>
          <w:ins w:id="133" w:author="Элнура Кочкорова" w:date="2023-12-14T15:19:00Z"/>
        </w:trPr>
        <w:tc>
          <w:tcPr>
            <w:tcW w:w="3788" w:type="pct"/>
            <w:tcBorders>
              <w:top w:val="nil"/>
              <w:left w:val="nil"/>
              <w:bottom w:val="nil"/>
              <w:right w:val="nil"/>
            </w:tcBorders>
          </w:tcPr>
          <w:p w14:paraId="355D7B53" w14:textId="77777777" w:rsidR="00680C53" w:rsidRPr="00680C53" w:rsidRDefault="00680C53" w:rsidP="00680C53">
            <w:pPr>
              <w:spacing w:before="20" w:after="20"/>
              <w:ind w:left="226" w:hanging="113"/>
              <w:rPr>
                <w:ins w:id="134" w:author="Элнура Кочкорова" w:date="2023-12-14T15:19:00Z"/>
                <w:rFonts w:eastAsia="SimSun"/>
                <w:sz w:val="20"/>
                <w:szCs w:val="20"/>
              </w:rPr>
            </w:pPr>
            <w:ins w:id="135" w:author="Элнура Кочкорова" w:date="2023-12-14T15:19:00Z">
              <w:r w:rsidRPr="00680C53">
                <w:rPr>
                  <w:rFonts w:eastAsia="SimSun"/>
                  <w:sz w:val="20"/>
                  <w:szCs w:val="20"/>
                </w:rPr>
                <w:t>Тамак-</w:t>
              </w:r>
              <w:proofErr w:type="spellStart"/>
              <w:r w:rsidRPr="00680C53">
                <w:rPr>
                  <w:rFonts w:eastAsia="SimSun"/>
                  <w:sz w:val="20"/>
                  <w:szCs w:val="20"/>
                </w:rPr>
                <w:t>аш</w:t>
              </w:r>
              <w:proofErr w:type="spellEnd"/>
              <w:r w:rsidRPr="00680C53">
                <w:rPr>
                  <w:rFonts w:eastAsia="SimSun"/>
                  <w:sz w:val="20"/>
                  <w:szCs w:val="20"/>
                </w:rPr>
                <w:t xml:space="preserve"> </w:t>
              </w:r>
              <w:proofErr w:type="spellStart"/>
              <w:r w:rsidRPr="00680C53">
                <w:rPr>
                  <w:rFonts w:eastAsia="SimSun"/>
                  <w:sz w:val="20"/>
                  <w:szCs w:val="20"/>
                </w:rPr>
                <w:t>азыктарын</w:t>
              </w:r>
              <w:proofErr w:type="spellEnd"/>
              <w:r w:rsidRPr="00680C53">
                <w:rPr>
                  <w:rFonts w:eastAsia="SimSun"/>
                  <w:sz w:val="20"/>
                  <w:szCs w:val="20"/>
                </w:rPr>
                <w:t xml:space="preserve"> (</w:t>
              </w:r>
              <w:proofErr w:type="spellStart"/>
              <w:r w:rsidRPr="00680C53">
                <w:rPr>
                  <w:rFonts w:eastAsia="SimSun"/>
                  <w:sz w:val="20"/>
                  <w:szCs w:val="20"/>
                </w:rPr>
                <w:t>суусундуктарды</w:t>
              </w:r>
              <w:proofErr w:type="spellEnd"/>
              <w:r w:rsidRPr="00680C53">
                <w:rPr>
                  <w:rFonts w:eastAsia="SimSun"/>
                  <w:sz w:val="20"/>
                  <w:szCs w:val="20"/>
                </w:rPr>
                <w:t xml:space="preserve"> </w:t>
              </w:r>
              <w:proofErr w:type="spellStart"/>
              <w:r w:rsidRPr="00680C53">
                <w:rPr>
                  <w:rFonts w:eastAsia="SimSun"/>
                  <w:sz w:val="20"/>
                  <w:szCs w:val="20"/>
                </w:rPr>
                <w:t>кошкондо</w:t>
              </w:r>
              <w:proofErr w:type="spellEnd"/>
              <w:r w:rsidRPr="00680C53">
                <w:rPr>
                  <w:rFonts w:eastAsia="SimSun"/>
                  <w:sz w:val="20"/>
                  <w:szCs w:val="20"/>
                </w:rPr>
                <w:t xml:space="preserve">) </w:t>
              </w:r>
              <w:proofErr w:type="spellStart"/>
              <w:r w:rsidRPr="00680C53">
                <w:rPr>
                  <w:rFonts w:eastAsia="SimSun"/>
                  <w:sz w:val="20"/>
                  <w:szCs w:val="20"/>
                </w:rPr>
                <w:t>жана</w:t>
              </w:r>
              <w:proofErr w:type="spellEnd"/>
              <w:r w:rsidRPr="00680C53">
                <w:rPr>
                  <w:rFonts w:eastAsia="SimSun"/>
                  <w:sz w:val="20"/>
                  <w:szCs w:val="20"/>
                </w:rPr>
                <w:t xml:space="preserve"> </w:t>
              </w:r>
              <w:proofErr w:type="spellStart"/>
              <w:r w:rsidRPr="00680C53">
                <w:rPr>
                  <w:rFonts w:eastAsia="SimSun"/>
                  <w:sz w:val="20"/>
                  <w:szCs w:val="20"/>
                </w:rPr>
                <w:t>тамеки</w:t>
              </w:r>
              <w:proofErr w:type="spellEnd"/>
              <w:r w:rsidRPr="00680C53">
                <w:rPr>
                  <w:rFonts w:eastAsia="SimSun"/>
                  <w:sz w:val="20"/>
                  <w:szCs w:val="20"/>
                </w:rPr>
                <w:t xml:space="preserve"> </w:t>
              </w:r>
              <w:proofErr w:type="spellStart"/>
              <w:r w:rsidRPr="00680C53">
                <w:rPr>
                  <w:rFonts w:eastAsia="SimSun"/>
                  <w:sz w:val="20"/>
                  <w:szCs w:val="20"/>
                </w:rPr>
                <w:t>өндүрүү</w:t>
              </w:r>
              <w:proofErr w:type="spellEnd"/>
              <w:r w:rsidRPr="00680C53">
                <w:rPr>
                  <w:rFonts w:eastAsia="SimSun"/>
                  <w:sz w:val="20"/>
                  <w:szCs w:val="20"/>
                </w:rPr>
                <w:t xml:space="preserve"> </w:t>
              </w:r>
            </w:ins>
          </w:p>
        </w:tc>
        <w:tc>
          <w:tcPr>
            <w:tcW w:w="607" w:type="pct"/>
            <w:tcBorders>
              <w:top w:val="nil"/>
              <w:left w:val="nil"/>
              <w:bottom w:val="nil"/>
              <w:right w:val="nil"/>
            </w:tcBorders>
            <w:shd w:val="clear" w:color="auto" w:fill="auto"/>
            <w:vAlign w:val="bottom"/>
          </w:tcPr>
          <w:p w14:paraId="5E50DCAB" w14:textId="77777777" w:rsidR="00680C53" w:rsidRPr="00680C53" w:rsidRDefault="00680C53" w:rsidP="00680C53">
            <w:pPr>
              <w:spacing w:before="20" w:after="20"/>
              <w:jc w:val="right"/>
              <w:rPr>
                <w:sz w:val="20"/>
                <w:szCs w:val="20"/>
                <w:lang w:val="ky-KG"/>
              </w:rPr>
            </w:pPr>
            <w:r w:rsidRPr="00680C53">
              <w:rPr>
                <w:sz w:val="20"/>
                <w:szCs w:val="20"/>
              </w:rPr>
              <w:t>107,6</w:t>
            </w:r>
          </w:p>
        </w:tc>
        <w:tc>
          <w:tcPr>
            <w:tcW w:w="605" w:type="pct"/>
            <w:tcBorders>
              <w:top w:val="nil"/>
              <w:left w:val="nil"/>
              <w:bottom w:val="nil"/>
              <w:right w:val="nil"/>
            </w:tcBorders>
            <w:shd w:val="clear" w:color="auto" w:fill="auto"/>
            <w:vAlign w:val="bottom"/>
          </w:tcPr>
          <w:p w14:paraId="5F2E6AD4" w14:textId="77777777" w:rsidR="00680C53" w:rsidRPr="00680C53" w:rsidRDefault="00680C53" w:rsidP="00680C53">
            <w:pPr>
              <w:spacing w:before="20" w:after="20"/>
              <w:jc w:val="right"/>
              <w:rPr>
                <w:sz w:val="20"/>
                <w:szCs w:val="20"/>
                <w:lang w:val="ky-KG"/>
              </w:rPr>
            </w:pPr>
            <w:r w:rsidRPr="00680C53">
              <w:rPr>
                <w:sz w:val="20"/>
                <w:szCs w:val="20"/>
              </w:rPr>
              <w:t>101,3</w:t>
            </w:r>
          </w:p>
        </w:tc>
      </w:tr>
      <w:tr w:rsidR="00680C53" w:rsidRPr="00680C53" w14:paraId="335BFEAB" w14:textId="77777777" w:rsidTr="003701E8">
        <w:trPr>
          <w:ins w:id="136" w:author="Элнура Кочкорова" w:date="2023-12-14T15:19:00Z"/>
        </w:trPr>
        <w:tc>
          <w:tcPr>
            <w:tcW w:w="3788" w:type="pct"/>
            <w:tcBorders>
              <w:top w:val="nil"/>
              <w:left w:val="nil"/>
              <w:bottom w:val="nil"/>
              <w:right w:val="nil"/>
            </w:tcBorders>
          </w:tcPr>
          <w:p w14:paraId="32F41BEB" w14:textId="77777777" w:rsidR="00680C53" w:rsidRPr="00680C53" w:rsidRDefault="00680C53" w:rsidP="00680C53">
            <w:pPr>
              <w:spacing w:before="20" w:after="20"/>
              <w:ind w:left="226" w:hanging="113"/>
              <w:rPr>
                <w:ins w:id="137" w:author="Элнура Кочкорова" w:date="2023-12-14T15:19:00Z"/>
                <w:rFonts w:eastAsia="SimSun"/>
                <w:sz w:val="20"/>
                <w:szCs w:val="20"/>
              </w:rPr>
            </w:pPr>
            <w:ins w:id="138" w:author="Элнура Кочкорова" w:date="2023-12-14T15:19:00Z">
              <w:r w:rsidRPr="00680C53">
                <w:rPr>
                  <w:rFonts w:eastAsia="SimSun"/>
                  <w:sz w:val="20"/>
                  <w:szCs w:val="20"/>
                </w:rPr>
                <w:t xml:space="preserve">Текстиль </w:t>
              </w:r>
              <w:proofErr w:type="spellStart"/>
              <w:r w:rsidRPr="00680C53">
                <w:rPr>
                  <w:rFonts w:eastAsia="SimSun"/>
                  <w:sz w:val="20"/>
                  <w:szCs w:val="20"/>
                </w:rPr>
                <w:t>өндүрүшү</w:t>
              </w:r>
              <w:proofErr w:type="spellEnd"/>
              <w:r w:rsidRPr="00680C53">
                <w:rPr>
                  <w:rFonts w:eastAsia="SimSun"/>
                  <w:sz w:val="20"/>
                  <w:szCs w:val="20"/>
                </w:rPr>
                <w:t xml:space="preserve">; </w:t>
              </w:r>
              <w:proofErr w:type="spellStart"/>
              <w:r w:rsidRPr="00680C53">
                <w:rPr>
                  <w:rFonts w:eastAsia="SimSun"/>
                  <w:sz w:val="20"/>
                  <w:szCs w:val="20"/>
                </w:rPr>
                <w:t>кийим</w:t>
              </w:r>
              <w:proofErr w:type="spellEnd"/>
              <w:r w:rsidRPr="00680C53">
                <w:rPr>
                  <w:rFonts w:eastAsia="SimSun"/>
                  <w:sz w:val="20"/>
                  <w:szCs w:val="20"/>
                </w:rPr>
                <w:t xml:space="preserve"> </w:t>
              </w:r>
              <w:proofErr w:type="spellStart"/>
              <w:r w:rsidRPr="00680C53">
                <w:rPr>
                  <w:rFonts w:eastAsia="SimSun"/>
                  <w:sz w:val="20"/>
                  <w:szCs w:val="20"/>
                </w:rPr>
                <w:t>жана</w:t>
              </w:r>
              <w:proofErr w:type="spellEnd"/>
              <w:r w:rsidRPr="00680C53">
                <w:rPr>
                  <w:rFonts w:eastAsia="SimSun"/>
                  <w:sz w:val="20"/>
                  <w:szCs w:val="20"/>
                </w:rPr>
                <w:t xml:space="preserve"> бут </w:t>
              </w:r>
              <w:proofErr w:type="spellStart"/>
              <w:r w:rsidRPr="00680C53">
                <w:rPr>
                  <w:rFonts w:eastAsia="SimSun"/>
                  <w:sz w:val="20"/>
                  <w:szCs w:val="20"/>
                </w:rPr>
                <w:t>кийим</w:t>
              </w:r>
              <w:proofErr w:type="spellEnd"/>
              <w:r w:rsidRPr="00680C53">
                <w:rPr>
                  <w:rFonts w:eastAsia="SimSun"/>
                  <w:sz w:val="20"/>
                  <w:szCs w:val="20"/>
                </w:rPr>
                <w:t xml:space="preserve">, </w:t>
              </w:r>
              <w:proofErr w:type="spellStart"/>
              <w:r w:rsidRPr="00680C53">
                <w:rPr>
                  <w:rFonts w:eastAsia="SimSun"/>
                  <w:sz w:val="20"/>
                  <w:szCs w:val="20"/>
                </w:rPr>
                <w:t>булгаары</w:t>
              </w:r>
              <w:proofErr w:type="spellEnd"/>
              <w:r w:rsidRPr="00680C53">
                <w:rPr>
                  <w:rFonts w:eastAsia="SimSun"/>
                  <w:sz w:val="20"/>
                  <w:szCs w:val="20"/>
                </w:rPr>
                <w:t xml:space="preserve"> </w:t>
              </w:r>
              <w:proofErr w:type="spellStart"/>
              <w:r w:rsidRPr="00680C53">
                <w:rPr>
                  <w:rFonts w:eastAsia="SimSun"/>
                  <w:sz w:val="20"/>
                  <w:szCs w:val="20"/>
                </w:rPr>
                <w:t>жана</w:t>
              </w:r>
              <w:proofErr w:type="spellEnd"/>
              <w:r w:rsidRPr="00680C53">
                <w:rPr>
                  <w:rFonts w:eastAsia="SimSun"/>
                  <w:sz w:val="20"/>
                  <w:szCs w:val="20"/>
                </w:rPr>
                <w:t xml:space="preserve"> башка</w:t>
              </w:r>
            </w:ins>
            <w:r w:rsidRPr="00680C53">
              <w:rPr>
                <w:rFonts w:eastAsia="SimSun"/>
                <w:sz w:val="20"/>
                <w:szCs w:val="20"/>
              </w:rPr>
              <w:t xml:space="preserve"> </w:t>
            </w:r>
            <w:proofErr w:type="spellStart"/>
            <w:ins w:id="139" w:author="Элнура Кочкорова" w:date="2023-12-14T15:19:00Z">
              <w:r w:rsidRPr="00680C53">
                <w:rPr>
                  <w:rFonts w:eastAsia="SimSun"/>
                  <w:sz w:val="20"/>
                  <w:szCs w:val="20"/>
                </w:rPr>
                <w:t>булгаарыдан</w:t>
              </w:r>
              <w:proofErr w:type="spellEnd"/>
              <w:r w:rsidRPr="00680C53">
                <w:rPr>
                  <w:rFonts w:eastAsia="SimSun"/>
                  <w:sz w:val="20"/>
                  <w:szCs w:val="20"/>
                </w:rPr>
                <w:t xml:space="preserve"> </w:t>
              </w:r>
              <w:proofErr w:type="spellStart"/>
              <w:r w:rsidRPr="00680C53">
                <w:rPr>
                  <w:rFonts w:eastAsia="SimSun"/>
                  <w:sz w:val="20"/>
                  <w:szCs w:val="20"/>
                </w:rPr>
                <w:t>жасалган</w:t>
              </w:r>
              <w:proofErr w:type="spellEnd"/>
              <w:r w:rsidRPr="00680C53">
                <w:rPr>
                  <w:rFonts w:eastAsia="SimSun"/>
                  <w:sz w:val="20"/>
                  <w:szCs w:val="20"/>
                </w:rPr>
                <w:t xml:space="preserve"> </w:t>
              </w:r>
              <w:proofErr w:type="spellStart"/>
              <w:r w:rsidRPr="00680C53">
                <w:rPr>
                  <w:rFonts w:eastAsia="SimSun"/>
                  <w:sz w:val="20"/>
                  <w:szCs w:val="20"/>
                </w:rPr>
                <w:t>буюмдарды</w:t>
              </w:r>
              <w:proofErr w:type="spellEnd"/>
              <w:r w:rsidRPr="00680C53">
                <w:rPr>
                  <w:rFonts w:eastAsia="SimSun"/>
                  <w:sz w:val="20"/>
                  <w:szCs w:val="20"/>
                </w:rPr>
                <w:t xml:space="preserve"> </w:t>
              </w:r>
              <w:proofErr w:type="spellStart"/>
              <w:r w:rsidRPr="00680C53">
                <w:rPr>
                  <w:rFonts w:eastAsia="SimSun"/>
                  <w:sz w:val="20"/>
                  <w:szCs w:val="20"/>
                </w:rPr>
                <w:t>өндүрүү</w:t>
              </w:r>
              <w:proofErr w:type="spellEnd"/>
              <w:r w:rsidRPr="00680C53">
                <w:rPr>
                  <w:rFonts w:eastAsia="SimSun"/>
                  <w:sz w:val="20"/>
                  <w:szCs w:val="20"/>
                </w:rPr>
                <w:t xml:space="preserve"> </w:t>
              </w:r>
            </w:ins>
          </w:p>
        </w:tc>
        <w:tc>
          <w:tcPr>
            <w:tcW w:w="607" w:type="pct"/>
            <w:tcBorders>
              <w:top w:val="nil"/>
              <w:left w:val="nil"/>
              <w:bottom w:val="nil"/>
              <w:right w:val="nil"/>
            </w:tcBorders>
            <w:shd w:val="clear" w:color="auto" w:fill="auto"/>
            <w:vAlign w:val="bottom"/>
          </w:tcPr>
          <w:p w14:paraId="59DFC695" w14:textId="77777777" w:rsidR="00680C53" w:rsidRPr="00680C53" w:rsidRDefault="00680C53" w:rsidP="00680C53">
            <w:pPr>
              <w:spacing w:before="20" w:after="20"/>
              <w:jc w:val="right"/>
              <w:rPr>
                <w:sz w:val="20"/>
                <w:szCs w:val="20"/>
              </w:rPr>
            </w:pPr>
            <w:r w:rsidRPr="00680C53">
              <w:rPr>
                <w:sz w:val="20"/>
                <w:szCs w:val="20"/>
              </w:rPr>
              <w:t>110,8</w:t>
            </w:r>
          </w:p>
        </w:tc>
        <w:tc>
          <w:tcPr>
            <w:tcW w:w="605" w:type="pct"/>
            <w:tcBorders>
              <w:top w:val="nil"/>
              <w:left w:val="nil"/>
              <w:bottom w:val="nil"/>
              <w:right w:val="nil"/>
            </w:tcBorders>
            <w:shd w:val="clear" w:color="auto" w:fill="auto"/>
            <w:vAlign w:val="bottom"/>
          </w:tcPr>
          <w:p w14:paraId="78D23584" w14:textId="77777777" w:rsidR="00680C53" w:rsidRPr="00680C53" w:rsidRDefault="00680C53" w:rsidP="00680C53">
            <w:pPr>
              <w:spacing w:before="20" w:after="20"/>
              <w:jc w:val="right"/>
              <w:rPr>
                <w:sz w:val="20"/>
                <w:szCs w:val="20"/>
                <w:lang w:val="ky-KG"/>
              </w:rPr>
            </w:pPr>
            <w:r w:rsidRPr="00680C53">
              <w:rPr>
                <w:sz w:val="20"/>
                <w:szCs w:val="20"/>
                <w:lang w:val="ky-KG"/>
              </w:rPr>
              <w:t>87,9</w:t>
            </w:r>
          </w:p>
        </w:tc>
      </w:tr>
      <w:tr w:rsidR="00680C53" w:rsidRPr="00680C53" w14:paraId="728328A3" w14:textId="77777777" w:rsidTr="003701E8">
        <w:trPr>
          <w:ins w:id="140" w:author="Элнура Кочкорова" w:date="2023-12-14T15:19:00Z"/>
        </w:trPr>
        <w:tc>
          <w:tcPr>
            <w:tcW w:w="3788" w:type="pct"/>
            <w:tcBorders>
              <w:top w:val="nil"/>
              <w:left w:val="nil"/>
              <w:bottom w:val="nil"/>
              <w:right w:val="nil"/>
            </w:tcBorders>
          </w:tcPr>
          <w:p w14:paraId="6B45A762" w14:textId="77777777" w:rsidR="00680C53" w:rsidRPr="00680C53" w:rsidRDefault="00680C53" w:rsidP="00680C53">
            <w:pPr>
              <w:spacing w:before="20" w:after="20"/>
              <w:ind w:left="226" w:hanging="113"/>
              <w:rPr>
                <w:ins w:id="141" w:author="Элнура Кочкорова" w:date="2023-12-14T15:19:00Z"/>
                <w:rFonts w:eastAsia="SimSun"/>
                <w:sz w:val="20"/>
                <w:szCs w:val="20"/>
              </w:rPr>
            </w:pPr>
            <w:proofErr w:type="spellStart"/>
            <w:ins w:id="142" w:author="Элнура Кочкорова" w:date="2023-12-14T15:19:00Z">
              <w:r w:rsidRPr="00680C53">
                <w:rPr>
                  <w:rFonts w:eastAsia="SimSun"/>
                  <w:sz w:val="20"/>
                  <w:szCs w:val="20"/>
                </w:rPr>
                <w:t>Жыгач</w:t>
              </w:r>
              <w:proofErr w:type="spellEnd"/>
              <w:r w:rsidRPr="00680C53">
                <w:rPr>
                  <w:rFonts w:eastAsia="SimSun"/>
                  <w:sz w:val="20"/>
                  <w:szCs w:val="20"/>
                </w:rPr>
                <w:t xml:space="preserve"> </w:t>
              </w:r>
              <w:proofErr w:type="spellStart"/>
              <w:r w:rsidRPr="00680C53">
                <w:rPr>
                  <w:rFonts w:eastAsia="SimSun"/>
                  <w:sz w:val="20"/>
                  <w:szCs w:val="20"/>
                </w:rPr>
                <w:t>жана</w:t>
              </w:r>
              <w:proofErr w:type="spellEnd"/>
              <w:r w:rsidRPr="00680C53">
                <w:rPr>
                  <w:rFonts w:eastAsia="SimSun"/>
                  <w:sz w:val="20"/>
                  <w:szCs w:val="20"/>
                </w:rPr>
                <w:t xml:space="preserve"> </w:t>
              </w:r>
              <w:proofErr w:type="spellStart"/>
              <w:r w:rsidRPr="00680C53">
                <w:rPr>
                  <w:rFonts w:eastAsia="SimSun"/>
                  <w:sz w:val="20"/>
                  <w:szCs w:val="20"/>
                </w:rPr>
                <w:t>кагаз</w:t>
              </w:r>
              <w:proofErr w:type="spellEnd"/>
              <w:r w:rsidRPr="00680C53">
                <w:rPr>
                  <w:rFonts w:eastAsia="SimSun"/>
                  <w:sz w:val="20"/>
                  <w:szCs w:val="20"/>
                </w:rPr>
                <w:t xml:space="preserve"> </w:t>
              </w:r>
              <w:proofErr w:type="spellStart"/>
              <w:r w:rsidRPr="00680C53">
                <w:rPr>
                  <w:rFonts w:eastAsia="SimSun"/>
                  <w:sz w:val="20"/>
                  <w:szCs w:val="20"/>
                </w:rPr>
                <w:t>буюмдар</w:t>
              </w:r>
              <w:proofErr w:type="spellEnd"/>
              <w:r w:rsidRPr="00680C53">
                <w:rPr>
                  <w:rFonts w:eastAsia="SimSun"/>
                  <w:sz w:val="20"/>
                  <w:szCs w:val="20"/>
                </w:rPr>
                <w:t xml:space="preserve"> </w:t>
              </w:r>
              <w:proofErr w:type="spellStart"/>
              <w:r w:rsidRPr="00680C53">
                <w:rPr>
                  <w:rFonts w:eastAsia="SimSun"/>
                  <w:sz w:val="20"/>
                  <w:szCs w:val="20"/>
                </w:rPr>
                <w:t>өндүрүшү</w:t>
              </w:r>
              <w:proofErr w:type="spellEnd"/>
              <w:r w:rsidRPr="00680C53">
                <w:rPr>
                  <w:rFonts w:eastAsia="SimSun"/>
                  <w:sz w:val="20"/>
                  <w:szCs w:val="20"/>
                </w:rPr>
                <w:t xml:space="preserve">; </w:t>
              </w:r>
              <w:proofErr w:type="spellStart"/>
              <w:r w:rsidRPr="00680C53">
                <w:rPr>
                  <w:rFonts w:eastAsia="SimSun"/>
                  <w:sz w:val="20"/>
                  <w:szCs w:val="20"/>
                </w:rPr>
                <w:t>басмакана</w:t>
              </w:r>
              <w:proofErr w:type="spellEnd"/>
              <w:r w:rsidRPr="00680C53">
                <w:rPr>
                  <w:rFonts w:eastAsia="SimSun"/>
                  <w:sz w:val="20"/>
                  <w:szCs w:val="20"/>
                </w:rPr>
                <w:t xml:space="preserve"> </w:t>
              </w:r>
              <w:proofErr w:type="spellStart"/>
              <w:r w:rsidRPr="00680C53">
                <w:rPr>
                  <w:rFonts w:eastAsia="SimSun"/>
                  <w:sz w:val="20"/>
                  <w:szCs w:val="20"/>
                </w:rPr>
                <w:t>ишмердиги</w:t>
              </w:r>
              <w:proofErr w:type="spellEnd"/>
            </w:ins>
          </w:p>
        </w:tc>
        <w:tc>
          <w:tcPr>
            <w:tcW w:w="607" w:type="pct"/>
            <w:tcBorders>
              <w:top w:val="nil"/>
              <w:left w:val="nil"/>
              <w:bottom w:val="nil"/>
              <w:right w:val="nil"/>
            </w:tcBorders>
            <w:shd w:val="clear" w:color="auto" w:fill="auto"/>
            <w:vAlign w:val="bottom"/>
          </w:tcPr>
          <w:p w14:paraId="6A333C75" w14:textId="77777777" w:rsidR="00680C53" w:rsidRPr="00680C53" w:rsidRDefault="00680C53" w:rsidP="00680C53">
            <w:pPr>
              <w:spacing w:before="20" w:after="20"/>
              <w:jc w:val="right"/>
              <w:rPr>
                <w:sz w:val="20"/>
                <w:szCs w:val="20"/>
              </w:rPr>
            </w:pPr>
            <w:r w:rsidRPr="00680C53">
              <w:rPr>
                <w:sz w:val="20"/>
                <w:szCs w:val="20"/>
              </w:rPr>
              <w:t>113,5</w:t>
            </w:r>
          </w:p>
        </w:tc>
        <w:tc>
          <w:tcPr>
            <w:tcW w:w="605" w:type="pct"/>
            <w:tcBorders>
              <w:top w:val="nil"/>
              <w:left w:val="nil"/>
              <w:bottom w:val="nil"/>
              <w:right w:val="nil"/>
            </w:tcBorders>
            <w:shd w:val="clear" w:color="auto" w:fill="auto"/>
            <w:vAlign w:val="bottom"/>
          </w:tcPr>
          <w:p w14:paraId="4AA33709" w14:textId="77777777" w:rsidR="00680C53" w:rsidRPr="00680C53" w:rsidRDefault="00680C53" w:rsidP="00680C53">
            <w:pPr>
              <w:spacing w:before="20" w:after="20"/>
              <w:jc w:val="right"/>
              <w:rPr>
                <w:sz w:val="20"/>
                <w:szCs w:val="20"/>
                <w:lang w:val="ky-KG"/>
              </w:rPr>
            </w:pPr>
            <w:r w:rsidRPr="00680C53">
              <w:rPr>
                <w:sz w:val="20"/>
                <w:szCs w:val="20"/>
                <w:lang w:val="ky-KG"/>
              </w:rPr>
              <w:t>113,7</w:t>
            </w:r>
          </w:p>
        </w:tc>
      </w:tr>
      <w:tr w:rsidR="00680C53" w:rsidRPr="00680C53" w14:paraId="60E33782" w14:textId="77777777" w:rsidTr="003701E8">
        <w:trPr>
          <w:ins w:id="143" w:author="Элнура Кочкорова" w:date="2023-12-14T15:19:00Z"/>
        </w:trPr>
        <w:tc>
          <w:tcPr>
            <w:tcW w:w="3788" w:type="pct"/>
            <w:tcBorders>
              <w:top w:val="nil"/>
              <w:left w:val="nil"/>
              <w:bottom w:val="nil"/>
              <w:right w:val="nil"/>
            </w:tcBorders>
          </w:tcPr>
          <w:p w14:paraId="2CBAE349" w14:textId="77777777" w:rsidR="00680C53" w:rsidRPr="00680C53" w:rsidRDefault="00680C53" w:rsidP="00680C53">
            <w:pPr>
              <w:spacing w:before="20" w:after="20"/>
              <w:ind w:left="226" w:hanging="113"/>
              <w:rPr>
                <w:ins w:id="144" w:author="Элнура Кочкорова" w:date="2023-12-14T15:19:00Z"/>
                <w:rFonts w:eastAsia="SimSun"/>
                <w:sz w:val="20"/>
                <w:szCs w:val="20"/>
              </w:rPr>
            </w:pPr>
            <w:ins w:id="145" w:author="Элнура Кочкорова" w:date="2023-12-14T15:19:00Z">
              <w:r w:rsidRPr="00680C53">
                <w:rPr>
                  <w:rFonts w:eastAsia="SimSun"/>
                  <w:sz w:val="20"/>
                  <w:szCs w:val="20"/>
                </w:rPr>
                <w:t xml:space="preserve">Кокс </w:t>
              </w:r>
              <w:proofErr w:type="spellStart"/>
              <w:r w:rsidRPr="00680C53">
                <w:rPr>
                  <w:rFonts w:eastAsia="SimSun"/>
                  <w:sz w:val="20"/>
                  <w:szCs w:val="20"/>
                </w:rPr>
                <w:t>жана</w:t>
              </w:r>
              <w:proofErr w:type="spellEnd"/>
              <w:r w:rsidRPr="00680C53">
                <w:rPr>
                  <w:rFonts w:eastAsia="SimSun"/>
                  <w:sz w:val="20"/>
                  <w:szCs w:val="20"/>
                </w:rPr>
                <w:t xml:space="preserve"> </w:t>
              </w:r>
              <w:proofErr w:type="spellStart"/>
              <w:r w:rsidRPr="00680C53">
                <w:rPr>
                  <w:rFonts w:eastAsia="SimSun"/>
                  <w:sz w:val="20"/>
                  <w:szCs w:val="20"/>
                </w:rPr>
                <w:t>тазаланган</w:t>
              </w:r>
              <w:proofErr w:type="spellEnd"/>
              <w:r w:rsidRPr="00680C53">
                <w:rPr>
                  <w:rFonts w:eastAsia="SimSun"/>
                  <w:sz w:val="20"/>
                  <w:szCs w:val="20"/>
                </w:rPr>
                <w:t xml:space="preserve"> </w:t>
              </w:r>
              <w:proofErr w:type="spellStart"/>
              <w:r w:rsidRPr="00680C53">
                <w:rPr>
                  <w:rFonts w:eastAsia="SimSun"/>
                  <w:sz w:val="20"/>
                  <w:szCs w:val="20"/>
                </w:rPr>
                <w:t>мунайзат</w:t>
              </w:r>
              <w:proofErr w:type="spellEnd"/>
              <w:r w:rsidRPr="00680C53">
                <w:rPr>
                  <w:rFonts w:eastAsia="SimSun"/>
                  <w:sz w:val="20"/>
                  <w:szCs w:val="20"/>
                </w:rPr>
                <w:t xml:space="preserve"> </w:t>
              </w:r>
              <w:proofErr w:type="spellStart"/>
              <w:r w:rsidRPr="00680C53">
                <w:rPr>
                  <w:rFonts w:eastAsia="SimSun"/>
                  <w:sz w:val="20"/>
                  <w:szCs w:val="20"/>
                </w:rPr>
                <w:t>продуктуларын</w:t>
              </w:r>
              <w:proofErr w:type="spellEnd"/>
              <w:r w:rsidRPr="00680C53">
                <w:rPr>
                  <w:rFonts w:eastAsia="SimSun"/>
                  <w:sz w:val="20"/>
                  <w:szCs w:val="20"/>
                </w:rPr>
                <w:t xml:space="preserve"> </w:t>
              </w:r>
              <w:proofErr w:type="spellStart"/>
              <w:r w:rsidRPr="00680C53">
                <w:rPr>
                  <w:rFonts w:eastAsia="SimSun"/>
                  <w:sz w:val="20"/>
                  <w:szCs w:val="20"/>
                </w:rPr>
                <w:t>өндүрүү</w:t>
              </w:r>
              <w:proofErr w:type="spellEnd"/>
            </w:ins>
          </w:p>
        </w:tc>
        <w:tc>
          <w:tcPr>
            <w:tcW w:w="607" w:type="pct"/>
            <w:tcBorders>
              <w:top w:val="nil"/>
              <w:left w:val="nil"/>
              <w:bottom w:val="nil"/>
              <w:right w:val="nil"/>
            </w:tcBorders>
            <w:shd w:val="clear" w:color="auto" w:fill="auto"/>
            <w:vAlign w:val="bottom"/>
          </w:tcPr>
          <w:p w14:paraId="18AE3AEB" w14:textId="77777777" w:rsidR="00680C53" w:rsidRPr="00680C53" w:rsidRDefault="00680C53" w:rsidP="00680C53">
            <w:pPr>
              <w:spacing w:before="20" w:after="20"/>
              <w:jc w:val="right"/>
              <w:rPr>
                <w:sz w:val="20"/>
                <w:szCs w:val="20"/>
              </w:rPr>
            </w:pPr>
            <w:r w:rsidRPr="00680C53">
              <w:rPr>
                <w:sz w:val="20"/>
                <w:szCs w:val="20"/>
              </w:rPr>
              <w:t>115,9</w:t>
            </w:r>
          </w:p>
        </w:tc>
        <w:tc>
          <w:tcPr>
            <w:tcW w:w="605" w:type="pct"/>
            <w:tcBorders>
              <w:top w:val="nil"/>
              <w:left w:val="nil"/>
              <w:bottom w:val="nil"/>
              <w:right w:val="nil"/>
            </w:tcBorders>
            <w:shd w:val="clear" w:color="auto" w:fill="auto"/>
            <w:vAlign w:val="bottom"/>
          </w:tcPr>
          <w:p w14:paraId="6F170337" w14:textId="77777777" w:rsidR="00680C53" w:rsidRPr="00680C53" w:rsidRDefault="00680C53" w:rsidP="00680C53">
            <w:pPr>
              <w:spacing w:before="20" w:after="20"/>
              <w:jc w:val="right"/>
              <w:rPr>
                <w:sz w:val="20"/>
                <w:szCs w:val="20"/>
                <w:lang w:val="ky-KG"/>
              </w:rPr>
            </w:pPr>
            <w:r w:rsidRPr="00680C53">
              <w:rPr>
                <w:sz w:val="20"/>
                <w:szCs w:val="20"/>
                <w:lang w:val="ky-KG"/>
              </w:rPr>
              <w:t>96,4</w:t>
            </w:r>
          </w:p>
        </w:tc>
      </w:tr>
      <w:tr w:rsidR="00680C53" w:rsidRPr="00680C53" w14:paraId="1911ED27" w14:textId="77777777" w:rsidTr="003701E8">
        <w:trPr>
          <w:ins w:id="146" w:author="Элнура Кочкорова" w:date="2023-12-14T15:19:00Z"/>
        </w:trPr>
        <w:tc>
          <w:tcPr>
            <w:tcW w:w="3788" w:type="pct"/>
            <w:tcBorders>
              <w:top w:val="nil"/>
              <w:left w:val="nil"/>
              <w:bottom w:val="nil"/>
              <w:right w:val="nil"/>
            </w:tcBorders>
          </w:tcPr>
          <w:p w14:paraId="07D5710A" w14:textId="77777777" w:rsidR="00680C53" w:rsidRPr="00680C53" w:rsidRDefault="00680C53" w:rsidP="00680C53">
            <w:pPr>
              <w:spacing w:before="20" w:after="20"/>
              <w:ind w:left="226" w:hanging="113"/>
              <w:rPr>
                <w:ins w:id="147" w:author="Элнура Кочкорова" w:date="2023-12-14T15:19:00Z"/>
                <w:rFonts w:eastAsia="SimSun"/>
                <w:sz w:val="20"/>
                <w:szCs w:val="20"/>
              </w:rPr>
            </w:pPr>
            <w:proofErr w:type="spellStart"/>
            <w:ins w:id="148" w:author="Элнура Кочкорова" w:date="2023-12-14T15:19:00Z">
              <w:r w:rsidRPr="00680C53">
                <w:rPr>
                  <w:rFonts w:eastAsia="SimSun"/>
                  <w:sz w:val="20"/>
                  <w:szCs w:val="20"/>
                </w:rPr>
                <w:t>Химиялык</w:t>
              </w:r>
              <w:proofErr w:type="spellEnd"/>
              <w:r w:rsidRPr="00680C53">
                <w:rPr>
                  <w:rFonts w:eastAsia="SimSun"/>
                  <w:sz w:val="20"/>
                  <w:szCs w:val="20"/>
                </w:rPr>
                <w:t xml:space="preserve"> </w:t>
              </w:r>
              <w:proofErr w:type="spellStart"/>
              <w:r w:rsidRPr="00680C53">
                <w:rPr>
                  <w:rFonts w:eastAsia="SimSun"/>
                  <w:sz w:val="20"/>
                  <w:szCs w:val="20"/>
                </w:rPr>
                <w:t>продук</w:t>
              </w:r>
              <w:proofErr w:type="spellEnd"/>
              <w:r w:rsidRPr="00680C53">
                <w:rPr>
                  <w:rFonts w:eastAsia="SimSun"/>
                  <w:sz w:val="20"/>
                  <w:szCs w:val="20"/>
                  <w:lang w:val="ky-KG"/>
                </w:rPr>
                <w:t>ция</w:t>
              </w:r>
              <w:proofErr w:type="spellStart"/>
              <w:r w:rsidRPr="00680C53">
                <w:rPr>
                  <w:rFonts w:eastAsia="SimSun"/>
                  <w:sz w:val="20"/>
                  <w:szCs w:val="20"/>
                </w:rPr>
                <w:t>ларды</w:t>
              </w:r>
              <w:proofErr w:type="spellEnd"/>
              <w:r w:rsidRPr="00680C53">
                <w:rPr>
                  <w:rFonts w:eastAsia="SimSun"/>
                  <w:sz w:val="20"/>
                  <w:szCs w:val="20"/>
                </w:rPr>
                <w:t xml:space="preserve"> </w:t>
              </w:r>
              <w:proofErr w:type="spellStart"/>
              <w:r w:rsidRPr="00680C53">
                <w:rPr>
                  <w:rFonts w:eastAsia="SimSun"/>
                  <w:sz w:val="20"/>
                  <w:szCs w:val="20"/>
                </w:rPr>
                <w:t>өндүрүү</w:t>
              </w:r>
              <w:proofErr w:type="spellEnd"/>
            </w:ins>
          </w:p>
        </w:tc>
        <w:tc>
          <w:tcPr>
            <w:tcW w:w="607" w:type="pct"/>
            <w:tcBorders>
              <w:top w:val="nil"/>
              <w:left w:val="nil"/>
              <w:bottom w:val="nil"/>
              <w:right w:val="nil"/>
            </w:tcBorders>
            <w:shd w:val="clear" w:color="auto" w:fill="auto"/>
            <w:vAlign w:val="bottom"/>
          </w:tcPr>
          <w:p w14:paraId="225E34F2" w14:textId="77777777" w:rsidR="00680C53" w:rsidRPr="00680C53" w:rsidRDefault="00680C53" w:rsidP="00680C53">
            <w:pPr>
              <w:spacing w:before="20" w:after="20"/>
              <w:jc w:val="right"/>
              <w:rPr>
                <w:sz w:val="20"/>
                <w:szCs w:val="20"/>
              </w:rPr>
            </w:pPr>
            <w:r w:rsidRPr="00680C53">
              <w:rPr>
                <w:sz w:val="20"/>
                <w:szCs w:val="20"/>
              </w:rPr>
              <w:t>11</w:t>
            </w:r>
            <w:r w:rsidRPr="00680C53">
              <w:rPr>
                <w:sz w:val="20"/>
                <w:szCs w:val="20"/>
                <w:lang w:val="ky-KG"/>
              </w:rPr>
              <w:t>1</w:t>
            </w:r>
            <w:r w:rsidRPr="00680C53">
              <w:rPr>
                <w:sz w:val="20"/>
                <w:szCs w:val="20"/>
              </w:rPr>
              <w:t>,</w:t>
            </w:r>
            <w:r w:rsidRPr="00680C53">
              <w:rPr>
                <w:sz w:val="20"/>
                <w:szCs w:val="20"/>
                <w:lang w:val="ky-KG"/>
              </w:rPr>
              <w:t>0</w:t>
            </w:r>
          </w:p>
        </w:tc>
        <w:tc>
          <w:tcPr>
            <w:tcW w:w="605" w:type="pct"/>
            <w:tcBorders>
              <w:top w:val="nil"/>
              <w:left w:val="nil"/>
              <w:bottom w:val="nil"/>
              <w:right w:val="nil"/>
            </w:tcBorders>
            <w:shd w:val="clear" w:color="auto" w:fill="auto"/>
            <w:vAlign w:val="bottom"/>
          </w:tcPr>
          <w:p w14:paraId="1321F71E" w14:textId="77777777" w:rsidR="00680C53" w:rsidRPr="00680C53" w:rsidRDefault="00680C53" w:rsidP="00680C53">
            <w:pPr>
              <w:spacing w:before="20" w:after="20"/>
              <w:jc w:val="right"/>
              <w:rPr>
                <w:sz w:val="20"/>
                <w:szCs w:val="20"/>
                <w:lang w:val="ky-KG"/>
              </w:rPr>
            </w:pPr>
            <w:r w:rsidRPr="00680C53">
              <w:rPr>
                <w:sz w:val="20"/>
                <w:szCs w:val="20"/>
              </w:rPr>
              <w:t>98,2</w:t>
            </w:r>
          </w:p>
        </w:tc>
      </w:tr>
      <w:tr w:rsidR="00680C53" w:rsidRPr="00680C53" w14:paraId="1696340B" w14:textId="77777777" w:rsidTr="003701E8">
        <w:trPr>
          <w:ins w:id="149" w:author="Элнура Кочкорова" w:date="2023-12-14T15:19:00Z"/>
        </w:trPr>
        <w:tc>
          <w:tcPr>
            <w:tcW w:w="3788" w:type="pct"/>
            <w:tcBorders>
              <w:top w:val="nil"/>
              <w:left w:val="nil"/>
              <w:bottom w:val="nil"/>
              <w:right w:val="nil"/>
            </w:tcBorders>
          </w:tcPr>
          <w:p w14:paraId="5FC3ADEF" w14:textId="77777777" w:rsidR="00680C53" w:rsidRPr="00680C53" w:rsidRDefault="00680C53" w:rsidP="00680C53">
            <w:pPr>
              <w:spacing w:before="20" w:after="20"/>
              <w:ind w:left="226" w:hanging="113"/>
              <w:rPr>
                <w:ins w:id="150" w:author="Элнура Кочкорова" w:date="2023-12-14T15:19:00Z"/>
                <w:rFonts w:eastAsia="SimSun"/>
                <w:sz w:val="20"/>
                <w:szCs w:val="20"/>
              </w:rPr>
            </w:pPr>
            <w:proofErr w:type="spellStart"/>
            <w:ins w:id="151" w:author="Элнура Кочкорова" w:date="2023-12-14T15:19:00Z">
              <w:r w:rsidRPr="00680C53">
                <w:rPr>
                  <w:rFonts w:eastAsia="SimSun"/>
                  <w:sz w:val="20"/>
                  <w:szCs w:val="20"/>
                </w:rPr>
                <w:t>Фармацевтикалык</w:t>
              </w:r>
              <w:proofErr w:type="spellEnd"/>
              <w:r w:rsidRPr="00680C53">
                <w:rPr>
                  <w:rFonts w:eastAsia="SimSun"/>
                  <w:sz w:val="20"/>
                  <w:szCs w:val="20"/>
                </w:rPr>
                <w:t xml:space="preserve"> </w:t>
              </w:r>
              <w:proofErr w:type="spellStart"/>
              <w:r w:rsidRPr="00680C53">
                <w:rPr>
                  <w:rFonts w:eastAsia="SimSun"/>
                  <w:sz w:val="20"/>
                  <w:szCs w:val="20"/>
                </w:rPr>
                <w:t>продукцияларды</w:t>
              </w:r>
              <w:proofErr w:type="spellEnd"/>
              <w:r w:rsidRPr="00680C53">
                <w:rPr>
                  <w:rFonts w:eastAsia="SimSun"/>
                  <w:sz w:val="20"/>
                  <w:szCs w:val="20"/>
                </w:rPr>
                <w:t xml:space="preserve"> </w:t>
              </w:r>
              <w:proofErr w:type="spellStart"/>
              <w:r w:rsidRPr="00680C53">
                <w:rPr>
                  <w:rFonts w:eastAsia="SimSun"/>
                  <w:sz w:val="20"/>
                  <w:szCs w:val="20"/>
                </w:rPr>
                <w:t>өндүрүү</w:t>
              </w:r>
              <w:proofErr w:type="spellEnd"/>
            </w:ins>
          </w:p>
        </w:tc>
        <w:tc>
          <w:tcPr>
            <w:tcW w:w="607" w:type="pct"/>
            <w:tcBorders>
              <w:top w:val="nil"/>
              <w:left w:val="nil"/>
              <w:bottom w:val="nil"/>
              <w:right w:val="nil"/>
            </w:tcBorders>
            <w:shd w:val="clear" w:color="auto" w:fill="auto"/>
            <w:vAlign w:val="bottom"/>
          </w:tcPr>
          <w:p w14:paraId="70F48F93" w14:textId="77777777" w:rsidR="00680C53" w:rsidRPr="00680C53" w:rsidRDefault="00680C53" w:rsidP="00680C53">
            <w:pPr>
              <w:spacing w:before="20" w:after="20"/>
              <w:jc w:val="right"/>
              <w:rPr>
                <w:sz w:val="20"/>
                <w:szCs w:val="20"/>
              </w:rPr>
            </w:pPr>
            <w:r w:rsidRPr="00680C53">
              <w:rPr>
                <w:sz w:val="20"/>
                <w:szCs w:val="20"/>
              </w:rPr>
              <w:t>114,</w:t>
            </w:r>
            <w:r w:rsidRPr="00680C53">
              <w:rPr>
                <w:sz w:val="20"/>
                <w:szCs w:val="20"/>
                <w:lang w:val="ky-KG"/>
              </w:rPr>
              <w:t>6</w:t>
            </w:r>
          </w:p>
        </w:tc>
        <w:tc>
          <w:tcPr>
            <w:tcW w:w="605" w:type="pct"/>
            <w:tcBorders>
              <w:top w:val="nil"/>
              <w:left w:val="nil"/>
              <w:bottom w:val="nil"/>
              <w:right w:val="nil"/>
            </w:tcBorders>
            <w:shd w:val="clear" w:color="auto" w:fill="auto"/>
            <w:vAlign w:val="bottom"/>
          </w:tcPr>
          <w:p w14:paraId="7134EDDD" w14:textId="77777777" w:rsidR="00680C53" w:rsidRPr="00680C53" w:rsidRDefault="00680C53" w:rsidP="00680C53">
            <w:pPr>
              <w:spacing w:before="20" w:after="20"/>
              <w:jc w:val="right"/>
              <w:rPr>
                <w:sz w:val="20"/>
                <w:szCs w:val="20"/>
                <w:lang w:val="ky-KG"/>
              </w:rPr>
            </w:pPr>
            <w:r w:rsidRPr="00680C53">
              <w:rPr>
                <w:sz w:val="20"/>
                <w:szCs w:val="20"/>
              </w:rPr>
              <w:t>101,6</w:t>
            </w:r>
          </w:p>
        </w:tc>
      </w:tr>
      <w:tr w:rsidR="00680C53" w:rsidRPr="00680C53" w14:paraId="39D0840E" w14:textId="77777777" w:rsidTr="003701E8">
        <w:trPr>
          <w:ins w:id="152" w:author="Элнура Кочкорова" w:date="2023-12-14T15:19:00Z"/>
        </w:trPr>
        <w:tc>
          <w:tcPr>
            <w:tcW w:w="3788" w:type="pct"/>
            <w:tcBorders>
              <w:top w:val="nil"/>
              <w:left w:val="nil"/>
              <w:bottom w:val="nil"/>
              <w:right w:val="nil"/>
            </w:tcBorders>
          </w:tcPr>
          <w:p w14:paraId="1B574E1C" w14:textId="77777777" w:rsidR="00680C53" w:rsidRPr="00680C53" w:rsidRDefault="00680C53" w:rsidP="00680C53">
            <w:pPr>
              <w:spacing w:before="20" w:after="20"/>
              <w:ind w:left="226" w:hanging="113"/>
              <w:rPr>
                <w:ins w:id="153" w:author="Элнура Кочкорова" w:date="2023-12-14T15:19:00Z"/>
                <w:rFonts w:eastAsia="SimSun"/>
                <w:sz w:val="20"/>
                <w:szCs w:val="20"/>
              </w:rPr>
            </w:pPr>
            <w:ins w:id="154" w:author="Элнура Кочкорова" w:date="2023-12-14T15:19:00Z">
              <w:r w:rsidRPr="00680C53">
                <w:rPr>
                  <w:rFonts w:eastAsia="SimSun"/>
                  <w:sz w:val="20"/>
                  <w:szCs w:val="20"/>
                </w:rPr>
                <w:t xml:space="preserve">Резина </w:t>
              </w:r>
              <w:proofErr w:type="spellStart"/>
              <w:r w:rsidRPr="00680C53">
                <w:rPr>
                  <w:rFonts w:eastAsia="SimSun"/>
                  <w:sz w:val="20"/>
                  <w:szCs w:val="20"/>
                </w:rPr>
                <w:t>жана</w:t>
              </w:r>
              <w:proofErr w:type="spellEnd"/>
              <w:r w:rsidRPr="00680C53">
                <w:rPr>
                  <w:rFonts w:eastAsia="SimSun"/>
                  <w:sz w:val="20"/>
                  <w:szCs w:val="20"/>
                </w:rPr>
                <w:t xml:space="preserve"> пластмасса </w:t>
              </w:r>
              <w:proofErr w:type="spellStart"/>
              <w:r w:rsidRPr="00680C53">
                <w:rPr>
                  <w:rFonts w:eastAsia="SimSun"/>
                  <w:sz w:val="20"/>
                  <w:szCs w:val="20"/>
                </w:rPr>
                <w:t>буюмдар</w:t>
              </w:r>
              <w:proofErr w:type="spellEnd"/>
              <w:r w:rsidRPr="00680C53">
                <w:rPr>
                  <w:rFonts w:eastAsia="SimSun"/>
                  <w:sz w:val="20"/>
                  <w:szCs w:val="20"/>
                </w:rPr>
                <w:t xml:space="preserve">, башка металл </w:t>
              </w:r>
              <w:proofErr w:type="spellStart"/>
              <w:r w:rsidRPr="00680C53">
                <w:rPr>
                  <w:rFonts w:eastAsia="SimSun"/>
                  <w:sz w:val="20"/>
                  <w:szCs w:val="20"/>
                </w:rPr>
                <w:t>эмес</w:t>
              </w:r>
              <w:proofErr w:type="spellEnd"/>
              <w:r w:rsidRPr="00680C53">
                <w:rPr>
                  <w:rFonts w:eastAsia="SimSun"/>
                  <w:sz w:val="20"/>
                  <w:szCs w:val="20"/>
                </w:rPr>
                <w:t xml:space="preserve"> </w:t>
              </w:r>
              <w:proofErr w:type="spellStart"/>
              <w:r w:rsidRPr="00680C53">
                <w:rPr>
                  <w:rFonts w:eastAsia="SimSun"/>
                  <w:sz w:val="20"/>
                  <w:szCs w:val="20"/>
                </w:rPr>
                <w:t>минералдык</w:t>
              </w:r>
              <w:proofErr w:type="spellEnd"/>
              <w:r w:rsidRPr="00680C53">
                <w:rPr>
                  <w:rFonts w:eastAsia="SimSun"/>
                  <w:sz w:val="20"/>
                  <w:szCs w:val="20"/>
                </w:rPr>
                <w:t xml:space="preserve"> </w:t>
              </w:r>
              <w:proofErr w:type="spellStart"/>
              <w:r w:rsidRPr="00680C53">
                <w:rPr>
                  <w:rFonts w:eastAsia="SimSun"/>
                  <w:sz w:val="20"/>
                  <w:szCs w:val="20"/>
                </w:rPr>
                <w:t>продуктуларды</w:t>
              </w:r>
              <w:proofErr w:type="spellEnd"/>
              <w:r w:rsidRPr="00680C53">
                <w:rPr>
                  <w:rFonts w:eastAsia="SimSun"/>
                  <w:sz w:val="20"/>
                  <w:szCs w:val="20"/>
                </w:rPr>
                <w:t xml:space="preserve"> </w:t>
              </w:r>
              <w:proofErr w:type="spellStart"/>
              <w:r w:rsidRPr="00680C53">
                <w:rPr>
                  <w:rFonts w:eastAsia="SimSun"/>
                  <w:sz w:val="20"/>
                  <w:szCs w:val="20"/>
                </w:rPr>
                <w:t>өндүрүү</w:t>
              </w:r>
              <w:proofErr w:type="spellEnd"/>
            </w:ins>
          </w:p>
        </w:tc>
        <w:tc>
          <w:tcPr>
            <w:tcW w:w="607" w:type="pct"/>
            <w:tcBorders>
              <w:top w:val="nil"/>
              <w:left w:val="nil"/>
              <w:bottom w:val="nil"/>
              <w:right w:val="nil"/>
            </w:tcBorders>
            <w:shd w:val="clear" w:color="auto" w:fill="auto"/>
            <w:vAlign w:val="bottom"/>
          </w:tcPr>
          <w:p w14:paraId="7F5C3FEA" w14:textId="77777777" w:rsidR="00680C53" w:rsidRPr="00680C53" w:rsidRDefault="00680C53" w:rsidP="00680C53">
            <w:pPr>
              <w:spacing w:before="20" w:after="20"/>
              <w:jc w:val="right"/>
              <w:rPr>
                <w:sz w:val="20"/>
                <w:szCs w:val="20"/>
              </w:rPr>
            </w:pPr>
            <w:r w:rsidRPr="00680C53">
              <w:rPr>
                <w:sz w:val="20"/>
                <w:szCs w:val="20"/>
              </w:rPr>
              <w:t>100,</w:t>
            </w:r>
            <w:r w:rsidRPr="00680C53">
              <w:rPr>
                <w:sz w:val="20"/>
                <w:szCs w:val="20"/>
                <w:lang w:val="ky-KG"/>
              </w:rPr>
              <w:t>6</w:t>
            </w:r>
          </w:p>
        </w:tc>
        <w:tc>
          <w:tcPr>
            <w:tcW w:w="605" w:type="pct"/>
            <w:tcBorders>
              <w:top w:val="nil"/>
              <w:left w:val="nil"/>
              <w:bottom w:val="nil"/>
              <w:right w:val="nil"/>
            </w:tcBorders>
            <w:shd w:val="clear" w:color="auto" w:fill="auto"/>
            <w:vAlign w:val="bottom"/>
          </w:tcPr>
          <w:p w14:paraId="110CF99C" w14:textId="77777777" w:rsidR="00680C53" w:rsidRPr="00680C53" w:rsidRDefault="00680C53" w:rsidP="00680C53">
            <w:pPr>
              <w:spacing w:before="20" w:after="20"/>
              <w:jc w:val="right"/>
              <w:rPr>
                <w:sz w:val="20"/>
                <w:szCs w:val="20"/>
                <w:lang w:val="ky-KG"/>
              </w:rPr>
            </w:pPr>
            <w:r w:rsidRPr="00680C53">
              <w:rPr>
                <w:sz w:val="20"/>
                <w:szCs w:val="20"/>
                <w:lang w:val="ky-KG"/>
              </w:rPr>
              <w:t>101,0</w:t>
            </w:r>
          </w:p>
        </w:tc>
      </w:tr>
      <w:tr w:rsidR="00680C53" w:rsidRPr="00680C53" w14:paraId="3FC95BA1" w14:textId="77777777" w:rsidTr="003701E8">
        <w:trPr>
          <w:ins w:id="155" w:author="Элнура Кочкорова" w:date="2023-12-14T15:19:00Z"/>
        </w:trPr>
        <w:tc>
          <w:tcPr>
            <w:tcW w:w="3788" w:type="pct"/>
            <w:tcBorders>
              <w:top w:val="nil"/>
              <w:left w:val="nil"/>
              <w:bottom w:val="nil"/>
              <w:right w:val="nil"/>
            </w:tcBorders>
          </w:tcPr>
          <w:p w14:paraId="0F66D146" w14:textId="77777777" w:rsidR="00680C53" w:rsidRPr="00680C53" w:rsidRDefault="00680C53" w:rsidP="00680C53">
            <w:pPr>
              <w:spacing w:before="20" w:after="20"/>
              <w:ind w:left="226" w:hanging="113"/>
              <w:rPr>
                <w:ins w:id="156" w:author="Элнура Кочкорова" w:date="2023-12-14T15:19:00Z"/>
                <w:rFonts w:eastAsia="SimSun"/>
                <w:sz w:val="20"/>
                <w:szCs w:val="20"/>
              </w:rPr>
            </w:pPr>
            <w:ins w:id="157" w:author="Элнура Кочкорова" w:date="2023-12-14T15:19:00Z">
              <w:r w:rsidRPr="00680C53">
                <w:rPr>
                  <w:rFonts w:eastAsia="SimSun"/>
                  <w:sz w:val="20"/>
                  <w:szCs w:val="20"/>
                </w:rPr>
                <w:t xml:space="preserve">Машина </w:t>
              </w:r>
              <w:proofErr w:type="spellStart"/>
              <w:r w:rsidRPr="00680C53">
                <w:rPr>
                  <w:rFonts w:eastAsia="SimSun"/>
                  <w:sz w:val="20"/>
                  <w:szCs w:val="20"/>
                </w:rPr>
                <w:t>жана</w:t>
              </w:r>
              <w:proofErr w:type="spellEnd"/>
              <w:r w:rsidRPr="00680C53">
                <w:rPr>
                  <w:rFonts w:eastAsia="SimSun"/>
                  <w:sz w:val="20"/>
                  <w:szCs w:val="20"/>
                </w:rPr>
                <w:t xml:space="preserve"> </w:t>
              </w:r>
              <w:proofErr w:type="spellStart"/>
              <w:r w:rsidRPr="00680C53">
                <w:rPr>
                  <w:rFonts w:eastAsia="SimSun"/>
                  <w:sz w:val="20"/>
                  <w:szCs w:val="20"/>
                </w:rPr>
                <w:t>жабдуулардан</w:t>
              </w:r>
              <w:proofErr w:type="spellEnd"/>
              <w:r w:rsidRPr="00680C53">
                <w:rPr>
                  <w:rFonts w:eastAsia="SimSun"/>
                  <w:sz w:val="20"/>
                  <w:szCs w:val="20"/>
                </w:rPr>
                <w:t xml:space="preserve"> башка </w:t>
              </w:r>
              <w:proofErr w:type="spellStart"/>
              <w:r w:rsidRPr="00680C53">
                <w:rPr>
                  <w:rFonts w:eastAsia="SimSun"/>
                  <w:sz w:val="20"/>
                  <w:szCs w:val="20"/>
                </w:rPr>
                <w:t>негизги</w:t>
              </w:r>
              <w:proofErr w:type="spellEnd"/>
              <w:r w:rsidRPr="00680C53">
                <w:rPr>
                  <w:rFonts w:eastAsia="SimSun"/>
                  <w:sz w:val="20"/>
                  <w:szCs w:val="20"/>
                </w:rPr>
                <w:t xml:space="preserve"> </w:t>
              </w:r>
              <w:proofErr w:type="spellStart"/>
              <w:r w:rsidRPr="00680C53">
                <w:rPr>
                  <w:rFonts w:eastAsia="SimSun"/>
                  <w:sz w:val="20"/>
                  <w:szCs w:val="20"/>
                </w:rPr>
                <w:t>металлдар</w:t>
              </w:r>
              <w:proofErr w:type="spellEnd"/>
              <w:r w:rsidRPr="00680C53">
                <w:rPr>
                  <w:rFonts w:eastAsia="SimSun"/>
                  <w:sz w:val="20"/>
                  <w:szCs w:val="20"/>
                </w:rPr>
                <w:t xml:space="preserve"> </w:t>
              </w:r>
              <w:proofErr w:type="spellStart"/>
              <w:r w:rsidRPr="00680C53">
                <w:rPr>
                  <w:rFonts w:eastAsia="SimSun"/>
                  <w:sz w:val="20"/>
                  <w:szCs w:val="20"/>
                </w:rPr>
                <w:t>жана</w:t>
              </w:r>
              <w:proofErr w:type="spellEnd"/>
              <w:r w:rsidRPr="00680C53">
                <w:rPr>
                  <w:rFonts w:eastAsia="SimSun"/>
                  <w:sz w:val="20"/>
                  <w:szCs w:val="20"/>
                </w:rPr>
                <w:t xml:space="preserve"> </w:t>
              </w:r>
              <w:proofErr w:type="spellStart"/>
              <w:r w:rsidRPr="00680C53">
                <w:rPr>
                  <w:rFonts w:eastAsia="SimSun"/>
                  <w:sz w:val="20"/>
                  <w:szCs w:val="20"/>
                </w:rPr>
                <w:t>даяр</w:t>
              </w:r>
              <w:proofErr w:type="spellEnd"/>
              <w:r w:rsidRPr="00680C53">
                <w:rPr>
                  <w:rFonts w:eastAsia="SimSun"/>
                  <w:sz w:val="20"/>
                  <w:szCs w:val="20"/>
                </w:rPr>
                <w:t xml:space="preserve"> металл </w:t>
              </w:r>
              <w:proofErr w:type="spellStart"/>
              <w:r w:rsidRPr="00680C53">
                <w:rPr>
                  <w:rFonts w:eastAsia="SimSun"/>
                  <w:sz w:val="20"/>
                  <w:szCs w:val="20"/>
                </w:rPr>
                <w:t>буюмдарды</w:t>
              </w:r>
              <w:proofErr w:type="spellEnd"/>
              <w:r w:rsidRPr="00680C53">
                <w:rPr>
                  <w:rFonts w:eastAsia="SimSun"/>
                  <w:sz w:val="20"/>
                  <w:szCs w:val="20"/>
                </w:rPr>
                <w:t xml:space="preserve"> </w:t>
              </w:r>
              <w:proofErr w:type="spellStart"/>
              <w:r w:rsidRPr="00680C53">
                <w:rPr>
                  <w:rFonts w:eastAsia="SimSun"/>
                  <w:sz w:val="20"/>
                  <w:szCs w:val="20"/>
                </w:rPr>
                <w:t>өндүрүү</w:t>
              </w:r>
              <w:proofErr w:type="spellEnd"/>
            </w:ins>
          </w:p>
        </w:tc>
        <w:tc>
          <w:tcPr>
            <w:tcW w:w="607" w:type="pct"/>
            <w:tcBorders>
              <w:top w:val="nil"/>
              <w:left w:val="nil"/>
              <w:bottom w:val="nil"/>
              <w:right w:val="nil"/>
            </w:tcBorders>
            <w:shd w:val="clear" w:color="auto" w:fill="auto"/>
            <w:vAlign w:val="bottom"/>
          </w:tcPr>
          <w:p w14:paraId="76772924" w14:textId="77777777" w:rsidR="00680C53" w:rsidRPr="00680C53" w:rsidRDefault="00680C53" w:rsidP="00680C53">
            <w:pPr>
              <w:spacing w:before="20" w:after="20"/>
              <w:jc w:val="right"/>
              <w:rPr>
                <w:sz w:val="20"/>
                <w:szCs w:val="20"/>
              </w:rPr>
            </w:pPr>
            <w:r w:rsidRPr="00680C53">
              <w:rPr>
                <w:sz w:val="20"/>
                <w:szCs w:val="20"/>
              </w:rPr>
              <w:t>111,1</w:t>
            </w:r>
          </w:p>
        </w:tc>
        <w:tc>
          <w:tcPr>
            <w:tcW w:w="605" w:type="pct"/>
            <w:tcBorders>
              <w:top w:val="nil"/>
              <w:left w:val="nil"/>
              <w:bottom w:val="nil"/>
              <w:right w:val="nil"/>
            </w:tcBorders>
            <w:shd w:val="clear" w:color="auto" w:fill="auto"/>
            <w:vAlign w:val="bottom"/>
          </w:tcPr>
          <w:p w14:paraId="54724B8E" w14:textId="77777777" w:rsidR="00680C53" w:rsidRPr="00680C53" w:rsidRDefault="00680C53" w:rsidP="00680C53">
            <w:pPr>
              <w:spacing w:before="20" w:after="20"/>
              <w:jc w:val="right"/>
              <w:rPr>
                <w:sz w:val="20"/>
                <w:szCs w:val="20"/>
                <w:lang w:val="ky-KG"/>
              </w:rPr>
            </w:pPr>
            <w:r w:rsidRPr="00680C53">
              <w:rPr>
                <w:sz w:val="20"/>
                <w:szCs w:val="20"/>
                <w:lang w:val="ky-KG"/>
              </w:rPr>
              <w:t>117,6</w:t>
            </w:r>
          </w:p>
        </w:tc>
      </w:tr>
      <w:tr w:rsidR="00680C53" w:rsidRPr="00680C53" w14:paraId="0D720B13" w14:textId="77777777" w:rsidTr="003701E8">
        <w:trPr>
          <w:ins w:id="158" w:author="Элнура Кочкорова" w:date="2023-12-14T15:19:00Z"/>
        </w:trPr>
        <w:tc>
          <w:tcPr>
            <w:tcW w:w="3788" w:type="pct"/>
            <w:tcBorders>
              <w:top w:val="nil"/>
              <w:left w:val="nil"/>
              <w:bottom w:val="nil"/>
              <w:right w:val="nil"/>
            </w:tcBorders>
          </w:tcPr>
          <w:p w14:paraId="2ACD0F8C" w14:textId="77777777" w:rsidR="00680C53" w:rsidRPr="00680C53" w:rsidRDefault="00680C53" w:rsidP="00680C53">
            <w:pPr>
              <w:spacing w:before="20" w:after="20"/>
              <w:ind w:left="226" w:hanging="113"/>
              <w:rPr>
                <w:ins w:id="159" w:author="Элнура Кочкорова" w:date="2023-12-14T15:19:00Z"/>
                <w:rFonts w:eastAsia="SimSun"/>
                <w:sz w:val="20"/>
                <w:szCs w:val="20"/>
              </w:rPr>
            </w:pPr>
            <w:bookmarkStart w:id="160" w:name="_Hlk171499546"/>
            <w:ins w:id="161" w:author="Элнура Кочкорова" w:date="2023-12-14T15:19:00Z">
              <w:r w:rsidRPr="00680C53">
                <w:rPr>
                  <w:rFonts w:eastAsia="SimSun"/>
                  <w:sz w:val="20"/>
                  <w:szCs w:val="20"/>
                </w:rPr>
                <w:t xml:space="preserve">Электр </w:t>
              </w:r>
              <w:proofErr w:type="spellStart"/>
              <w:r w:rsidRPr="00680C53">
                <w:rPr>
                  <w:rFonts w:eastAsia="SimSun"/>
                  <w:sz w:val="20"/>
                  <w:szCs w:val="20"/>
                </w:rPr>
                <w:t>жабдууларын</w:t>
              </w:r>
              <w:proofErr w:type="spellEnd"/>
              <w:r w:rsidRPr="00680C53">
                <w:rPr>
                  <w:rFonts w:eastAsia="SimSun"/>
                  <w:sz w:val="20"/>
                  <w:szCs w:val="20"/>
                </w:rPr>
                <w:t xml:space="preserve"> </w:t>
              </w:r>
              <w:proofErr w:type="spellStart"/>
              <w:r w:rsidRPr="00680C53">
                <w:rPr>
                  <w:rFonts w:eastAsia="SimSun"/>
                  <w:sz w:val="20"/>
                  <w:szCs w:val="20"/>
                </w:rPr>
                <w:t>өндүрүү</w:t>
              </w:r>
              <w:bookmarkEnd w:id="160"/>
              <w:proofErr w:type="spellEnd"/>
            </w:ins>
          </w:p>
        </w:tc>
        <w:tc>
          <w:tcPr>
            <w:tcW w:w="607" w:type="pct"/>
            <w:tcBorders>
              <w:top w:val="nil"/>
              <w:left w:val="nil"/>
              <w:bottom w:val="nil"/>
              <w:right w:val="nil"/>
            </w:tcBorders>
            <w:shd w:val="clear" w:color="auto" w:fill="auto"/>
            <w:vAlign w:val="bottom"/>
          </w:tcPr>
          <w:p w14:paraId="17DA4275" w14:textId="77777777" w:rsidR="00680C53" w:rsidRPr="00680C53" w:rsidRDefault="00680C53" w:rsidP="00680C53">
            <w:pPr>
              <w:spacing w:before="20" w:after="20"/>
              <w:jc w:val="right"/>
              <w:rPr>
                <w:sz w:val="20"/>
                <w:szCs w:val="20"/>
              </w:rPr>
            </w:pPr>
            <w:r w:rsidRPr="00680C53">
              <w:rPr>
                <w:sz w:val="20"/>
                <w:szCs w:val="20"/>
              </w:rPr>
              <w:t>132,8</w:t>
            </w:r>
          </w:p>
        </w:tc>
        <w:tc>
          <w:tcPr>
            <w:tcW w:w="605" w:type="pct"/>
            <w:tcBorders>
              <w:top w:val="nil"/>
              <w:left w:val="nil"/>
              <w:bottom w:val="nil"/>
              <w:right w:val="nil"/>
            </w:tcBorders>
            <w:shd w:val="clear" w:color="auto" w:fill="auto"/>
            <w:vAlign w:val="bottom"/>
          </w:tcPr>
          <w:p w14:paraId="2B3438C1" w14:textId="77777777" w:rsidR="00680C53" w:rsidRPr="00680C53" w:rsidRDefault="00680C53" w:rsidP="00680C53">
            <w:pPr>
              <w:spacing w:before="20" w:after="20"/>
              <w:jc w:val="right"/>
              <w:rPr>
                <w:sz w:val="20"/>
                <w:szCs w:val="20"/>
                <w:lang w:val="ky-KG"/>
              </w:rPr>
            </w:pPr>
            <w:r w:rsidRPr="00680C53">
              <w:rPr>
                <w:sz w:val="20"/>
                <w:szCs w:val="20"/>
                <w:lang w:val="ky-KG"/>
              </w:rPr>
              <w:t>123,0</w:t>
            </w:r>
          </w:p>
        </w:tc>
      </w:tr>
      <w:tr w:rsidR="00680C53" w:rsidRPr="00680C53" w14:paraId="16BACDCA" w14:textId="77777777" w:rsidTr="003701E8">
        <w:trPr>
          <w:ins w:id="162" w:author="Элнура Кочкорова" w:date="2023-12-14T15:19:00Z"/>
        </w:trPr>
        <w:tc>
          <w:tcPr>
            <w:tcW w:w="3788" w:type="pct"/>
            <w:tcBorders>
              <w:top w:val="nil"/>
              <w:left w:val="nil"/>
              <w:bottom w:val="nil"/>
              <w:right w:val="nil"/>
            </w:tcBorders>
          </w:tcPr>
          <w:p w14:paraId="6B1F8BE6" w14:textId="77777777" w:rsidR="00680C53" w:rsidRPr="00680C53" w:rsidRDefault="00680C53" w:rsidP="00680C53">
            <w:pPr>
              <w:spacing w:before="20" w:after="20"/>
              <w:ind w:left="226" w:hanging="113"/>
              <w:rPr>
                <w:ins w:id="163" w:author="Элнура Кочкорова" w:date="2023-12-14T15:19:00Z"/>
                <w:rFonts w:eastAsia="SimSun"/>
                <w:sz w:val="20"/>
                <w:szCs w:val="20"/>
              </w:rPr>
            </w:pPr>
            <w:ins w:id="164" w:author="Элнура Кочкорова" w:date="2023-12-14T15:19:00Z">
              <w:r w:rsidRPr="00680C53">
                <w:rPr>
                  <w:rFonts w:eastAsia="SimSun"/>
                  <w:sz w:val="20"/>
                  <w:szCs w:val="20"/>
                </w:rPr>
                <w:t xml:space="preserve">Башка </w:t>
              </w:r>
              <w:proofErr w:type="spellStart"/>
              <w:r w:rsidRPr="00680C53">
                <w:rPr>
                  <w:rFonts w:eastAsia="SimSun"/>
                  <w:sz w:val="20"/>
                  <w:szCs w:val="20"/>
                </w:rPr>
                <w:t>топтошууларга</w:t>
              </w:r>
              <w:proofErr w:type="spellEnd"/>
              <w:r w:rsidRPr="00680C53">
                <w:rPr>
                  <w:rFonts w:eastAsia="SimSun"/>
                  <w:sz w:val="20"/>
                  <w:szCs w:val="20"/>
                </w:rPr>
                <w:t xml:space="preserve"> </w:t>
              </w:r>
              <w:proofErr w:type="spellStart"/>
              <w:r w:rsidRPr="00680C53">
                <w:rPr>
                  <w:rFonts w:eastAsia="SimSun"/>
                  <w:sz w:val="20"/>
                  <w:szCs w:val="20"/>
                </w:rPr>
                <w:t>киргизилбеген</w:t>
              </w:r>
              <w:proofErr w:type="spellEnd"/>
              <w:r w:rsidRPr="00680C53">
                <w:rPr>
                  <w:rFonts w:eastAsia="SimSun"/>
                  <w:sz w:val="20"/>
                  <w:szCs w:val="20"/>
                </w:rPr>
                <w:t xml:space="preserve"> машина </w:t>
              </w:r>
              <w:proofErr w:type="spellStart"/>
              <w:r w:rsidRPr="00680C53">
                <w:rPr>
                  <w:rFonts w:eastAsia="SimSun"/>
                  <w:sz w:val="20"/>
                  <w:szCs w:val="20"/>
                </w:rPr>
                <w:t>жана</w:t>
              </w:r>
              <w:proofErr w:type="spellEnd"/>
              <w:r w:rsidRPr="00680C53">
                <w:rPr>
                  <w:rFonts w:eastAsia="SimSun"/>
                  <w:sz w:val="20"/>
                  <w:szCs w:val="20"/>
                </w:rPr>
                <w:t xml:space="preserve"> </w:t>
              </w:r>
              <w:proofErr w:type="spellStart"/>
              <w:r w:rsidRPr="00680C53">
                <w:rPr>
                  <w:rFonts w:eastAsia="SimSun"/>
                  <w:sz w:val="20"/>
                  <w:szCs w:val="20"/>
                </w:rPr>
                <w:t>жабдууларды</w:t>
              </w:r>
              <w:proofErr w:type="spellEnd"/>
              <w:r w:rsidRPr="00680C53">
                <w:rPr>
                  <w:rFonts w:eastAsia="SimSun"/>
                  <w:sz w:val="20"/>
                  <w:szCs w:val="20"/>
                </w:rPr>
                <w:t xml:space="preserve"> </w:t>
              </w:r>
              <w:proofErr w:type="spellStart"/>
              <w:r w:rsidRPr="00680C53">
                <w:rPr>
                  <w:rFonts w:eastAsia="SimSun"/>
                  <w:sz w:val="20"/>
                  <w:szCs w:val="20"/>
                </w:rPr>
                <w:t>өндүрүү</w:t>
              </w:r>
              <w:proofErr w:type="spellEnd"/>
              <w:r w:rsidRPr="00680C53">
                <w:rPr>
                  <w:rFonts w:eastAsia="SimSun"/>
                  <w:sz w:val="20"/>
                  <w:szCs w:val="20"/>
                </w:rPr>
                <w:t xml:space="preserve">  </w:t>
              </w:r>
            </w:ins>
          </w:p>
        </w:tc>
        <w:tc>
          <w:tcPr>
            <w:tcW w:w="607" w:type="pct"/>
            <w:tcBorders>
              <w:top w:val="nil"/>
              <w:left w:val="nil"/>
              <w:bottom w:val="nil"/>
              <w:right w:val="nil"/>
            </w:tcBorders>
            <w:shd w:val="clear" w:color="auto" w:fill="auto"/>
            <w:vAlign w:val="bottom"/>
          </w:tcPr>
          <w:p w14:paraId="3446F902" w14:textId="77777777" w:rsidR="00680C53" w:rsidRPr="00680C53" w:rsidRDefault="00680C53" w:rsidP="00680C53">
            <w:pPr>
              <w:spacing w:before="20" w:after="20"/>
              <w:jc w:val="right"/>
              <w:rPr>
                <w:sz w:val="20"/>
                <w:szCs w:val="20"/>
              </w:rPr>
            </w:pPr>
            <w:r w:rsidRPr="00680C53">
              <w:rPr>
                <w:sz w:val="20"/>
                <w:szCs w:val="20"/>
              </w:rPr>
              <w:t>103,8</w:t>
            </w:r>
          </w:p>
        </w:tc>
        <w:tc>
          <w:tcPr>
            <w:tcW w:w="605" w:type="pct"/>
            <w:tcBorders>
              <w:top w:val="nil"/>
              <w:left w:val="nil"/>
              <w:bottom w:val="nil"/>
              <w:right w:val="nil"/>
            </w:tcBorders>
            <w:shd w:val="clear" w:color="auto" w:fill="auto"/>
            <w:vAlign w:val="bottom"/>
          </w:tcPr>
          <w:p w14:paraId="21CB7E59" w14:textId="77777777" w:rsidR="00680C53" w:rsidRPr="00680C53" w:rsidRDefault="00680C53" w:rsidP="00680C53">
            <w:pPr>
              <w:spacing w:before="20" w:after="20"/>
              <w:jc w:val="right"/>
              <w:rPr>
                <w:sz w:val="20"/>
                <w:szCs w:val="20"/>
                <w:lang w:val="ky-KG"/>
              </w:rPr>
            </w:pPr>
            <w:r w:rsidRPr="00680C53">
              <w:rPr>
                <w:sz w:val="20"/>
                <w:szCs w:val="20"/>
              </w:rPr>
              <w:t>99,6</w:t>
            </w:r>
          </w:p>
        </w:tc>
      </w:tr>
      <w:tr w:rsidR="00680C53" w:rsidRPr="00680C53" w14:paraId="6EDD88BA" w14:textId="77777777" w:rsidTr="003701E8">
        <w:trPr>
          <w:ins w:id="165" w:author="Элнура Кочкорова" w:date="2023-12-14T15:19:00Z"/>
        </w:trPr>
        <w:tc>
          <w:tcPr>
            <w:tcW w:w="3788" w:type="pct"/>
            <w:tcBorders>
              <w:top w:val="nil"/>
              <w:left w:val="nil"/>
              <w:bottom w:val="nil"/>
              <w:right w:val="nil"/>
            </w:tcBorders>
          </w:tcPr>
          <w:p w14:paraId="17756D5E" w14:textId="77777777" w:rsidR="00680C53" w:rsidRPr="00680C53" w:rsidRDefault="00680C53" w:rsidP="00680C53">
            <w:pPr>
              <w:spacing w:before="20" w:after="20"/>
              <w:ind w:left="226" w:hanging="113"/>
              <w:rPr>
                <w:ins w:id="166" w:author="Элнура Кочкорова" w:date="2023-12-14T15:19:00Z"/>
                <w:rFonts w:eastAsia="SimSun"/>
                <w:sz w:val="20"/>
                <w:szCs w:val="20"/>
              </w:rPr>
            </w:pPr>
            <w:ins w:id="167" w:author="Элнура Кочкорова" w:date="2023-12-14T15:19:00Z">
              <w:r w:rsidRPr="00680C53">
                <w:rPr>
                  <w:rFonts w:eastAsia="SimSun"/>
                  <w:sz w:val="20"/>
                  <w:szCs w:val="20"/>
                </w:rPr>
                <w:t xml:space="preserve">Транспорт </w:t>
              </w:r>
              <w:proofErr w:type="spellStart"/>
              <w:r w:rsidRPr="00680C53">
                <w:rPr>
                  <w:rFonts w:eastAsia="SimSun"/>
                  <w:sz w:val="20"/>
                  <w:szCs w:val="20"/>
                </w:rPr>
                <w:t>каражаттарын</w:t>
              </w:r>
              <w:proofErr w:type="spellEnd"/>
              <w:r w:rsidRPr="00680C53">
                <w:rPr>
                  <w:rFonts w:eastAsia="SimSun"/>
                  <w:sz w:val="20"/>
                  <w:szCs w:val="20"/>
                </w:rPr>
                <w:t xml:space="preserve"> </w:t>
              </w:r>
              <w:proofErr w:type="spellStart"/>
              <w:r w:rsidRPr="00680C53">
                <w:rPr>
                  <w:rFonts w:eastAsia="SimSun"/>
                  <w:sz w:val="20"/>
                  <w:szCs w:val="20"/>
                </w:rPr>
                <w:t>өндүрүү</w:t>
              </w:r>
              <w:proofErr w:type="spellEnd"/>
            </w:ins>
          </w:p>
        </w:tc>
        <w:tc>
          <w:tcPr>
            <w:tcW w:w="607" w:type="pct"/>
            <w:tcBorders>
              <w:top w:val="nil"/>
              <w:left w:val="nil"/>
              <w:bottom w:val="nil"/>
              <w:right w:val="nil"/>
            </w:tcBorders>
            <w:shd w:val="clear" w:color="auto" w:fill="auto"/>
            <w:vAlign w:val="bottom"/>
          </w:tcPr>
          <w:p w14:paraId="0EF15E5B" w14:textId="77777777" w:rsidR="00680C53" w:rsidRPr="00680C53" w:rsidRDefault="00680C53" w:rsidP="00680C53">
            <w:pPr>
              <w:spacing w:before="20" w:after="20"/>
              <w:jc w:val="right"/>
              <w:rPr>
                <w:sz w:val="20"/>
                <w:szCs w:val="20"/>
              </w:rPr>
            </w:pPr>
            <w:r w:rsidRPr="00680C53">
              <w:rPr>
                <w:sz w:val="20"/>
                <w:szCs w:val="20"/>
              </w:rPr>
              <w:t>107,6</w:t>
            </w:r>
          </w:p>
        </w:tc>
        <w:tc>
          <w:tcPr>
            <w:tcW w:w="605" w:type="pct"/>
            <w:tcBorders>
              <w:top w:val="nil"/>
              <w:left w:val="nil"/>
              <w:bottom w:val="nil"/>
              <w:right w:val="nil"/>
            </w:tcBorders>
            <w:shd w:val="clear" w:color="auto" w:fill="auto"/>
            <w:vAlign w:val="bottom"/>
          </w:tcPr>
          <w:p w14:paraId="5CBD8D2B" w14:textId="77777777" w:rsidR="00680C53" w:rsidRPr="00680C53" w:rsidRDefault="00680C53" w:rsidP="00680C53">
            <w:pPr>
              <w:spacing w:before="20" w:after="20"/>
              <w:jc w:val="right"/>
              <w:rPr>
                <w:sz w:val="20"/>
                <w:szCs w:val="20"/>
                <w:lang w:val="ky-KG"/>
              </w:rPr>
            </w:pPr>
            <w:r w:rsidRPr="00680C53">
              <w:rPr>
                <w:sz w:val="20"/>
                <w:szCs w:val="20"/>
              </w:rPr>
              <w:t>113,9</w:t>
            </w:r>
          </w:p>
        </w:tc>
      </w:tr>
      <w:tr w:rsidR="00680C53" w:rsidRPr="00680C53" w14:paraId="054F4AF6" w14:textId="77777777" w:rsidTr="003701E8">
        <w:trPr>
          <w:ins w:id="168" w:author="Элнура Кочкорова" w:date="2023-12-14T15:19:00Z"/>
        </w:trPr>
        <w:tc>
          <w:tcPr>
            <w:tcW w:w="3788" w:type="pct"/>
            <w:tcBorders>
              <w:top w:val="nil"/>
              <w:left w:val="nil"/>
              <w:bottom w:val="nil"/>
              <w:right w:val="nil"/>
            </w:tcBorders>
          </w:tcPr>
          <w:p w14:paraId="43D34D2B" w14:textId="77777777" w:rsidR="00680C53" w:rsidRPr="00680C53" w:rsidRDefault="00680C53" w:rsidP="00680C53">
            <w:pPr>
              <w:spacing w:before="20" w:after="20"/>
              <w:ind w:left="226" w:hanging="113"/>
              <w:rPr>
                <w:ins w:id="169" w:author="Элнура Кочкорова" w:date="2023-12-14T15:19:00Z"/>
                <w:rFonts w:eastAsia="SimSun"/>
                <w:sz w:val="20"/>
                <w:szCs w:val="20"/>
              </w:rPr>
            </w:pPr>
            <w:ins w:id="170" w:author="Элнура Кочкорова" w:date="2023-12-14T15:19:00Z">
              <w:r w:rsidRPr="00680C53">
                <w:rPr>
                  <w:rFonts w:eastAsia="SimSun"/>
                  <w:sz w:val="20"/>
                  <w:szCs w:val="20"/>
                </w:rPr>
                <w:t xml:space="preserve">Башка </w:t>
              </w:r>
              <w:proofErr w:type="spellStart"/>
              <w:r w:rsidRPr="00680C53">
                <w:rPr>
                  <w:rFonts w:eastAsia="SimSun"/>
                  <w:sz w:val="20"/>
                  <w:szCs w:val="20"/>
                </w:rPr>
                <w:t>өндүрүштөр</w:t>
              </w:r>
              <w:proofErr w:type="spellEnd"/>
              <w:r w:rsidRPr="00680C53">
                <w:rPr>
                  <w:rFonts w:eastAsia="SimSun"/>
                  <w:sz w:val="20"/>
                  <w:szCs w:val="20"/>
                </w:rPr>
                <w:t xml:space="preserve">, машина </w:t>
              </w:r>
              <w:proofErr w:type="spellStart"/>
              <w:r w:rsidRPr="00680C53">
                <w:rPr>
                  <w:rFonts w:eastAsia="SimSun"/>
                  <w:sz w:val="20"/>
                  <w:szCs w:val="20"/>
                </w:rPr>
                <w:t>жана</w:t>
              </w:r>
              <w:proofErr w:type="spellEnd"/>
              <w:r w:rsidRPr="00680C53">
                <w:rPr>
                  <w:rFonts w:eastAsia="SimSun"/>
                  <w:sz w:val="20"/>
                  <w:szCs w:val="20"/>
                </w:rPr>
                <w:t xml:space="preserve"> </w:t>
              </w:r>
              <w:proofErr w:type="spellStart"/>
              <w:r w:rsidRPr="00680C53">
                <w:rPr>
                  <w:rFonts w:eastAsia="SimSun"/>
                  <w:sz w:val="20"/>
                  <w:szCs w:val="20"/>
                </w:rPr>
                <w:t>жабдууларды</w:t>
              </w:r>
              <w:proofErr w:type="spellEnd"/>
              <w:r w:rsidRPr="00680C53">
                <w:rPr>
                  <w:rFonts w:eastAsia="SimSun"/>
                  <w:sz w:val="20"/>
                  <w:szCs w:val="20"/>
                </w:rPr>
                <w:t xml:space="preserve"> </w:t>
              </w:r>
              <w:proofErr w:type="spellStart"/>
              <w:r w:rsidRPr="00680C53">
                <w:rPr>
                  <w:rFonts w:eastAsia="SimSun"/>
                  <w:sz w:val="20"/>
                  <w:szCs w:val="20"/>
                </w:rPr>
                <w:t>орнотуу</w:t>
              </w:r>
              <w:proofErr w:type="spellEnd"/>
              <w:r w:rsidRPr="00680C53">
                <w:rPr>
                  <w:rFonts w:eastAsia="SimSun"/>
                  <w:sz w:val="20"/>
                  <w:szCs w:val="20"/>
                </w:rPr>
                <w:t xml:space="preserve"> </w:t>
              </w:r>
              <w:proofErr w:type="spellStart"/>
              <w:r w:rsidRPr="00680C53">
                <w:rPr>
                  <w:rFonts w:eastAsia="SimSun"/>
                  <w:sz w:val="20"/>
                  <w:szCs w:val="20"/>
                </w:rPr>
                <w:t>жана</w:t>
              </w:r>
              <w:proofErr w:type="spellEnd"/>
              <w:r w:rsidRPr="00680C53">
                <w:rPr>
                  <w:rFonts w:eastAsia="SimSun"/>
                  <w:sz w:val="20"/>
                  <w:szCs w:val="20"/>
                </w:rPr>
                <w:t xml:space="preserve"> о</w:t>
              </w:r>
            </w:ins>
            <w:r w:rsidRPr="00680C53">
              <w:rPr>
                <w:rFonts w:eastAsia="SimSun"/>
                <w:sz w:val="20"/>
                <w:szCs w:val="20"/>
                <w:lang w:val="ky-KG"/>
              </w:rPr>
              <w:t>ң</w:t>
            </w:r>
            <w:proofErr w:type="spellStart"/>
            <w:ins w:id="171" w:author="Элнура Кочкорова" w:date="2023-12-14T15:19:00Z">
              <w:r w:rsidRPr="00680C53">
                <w:rPr>
                  <w:rFonts w:eastAsia="SimSun"/>
                  <w:sz w:val="20"/>
                  <w:szCs w:val="20"/>
                </w:rPr>
                <w:t>доо</w:t>
              </w:r>
              <w:proofErr w:type="spellEnd"/>
              <w:r w:rsidRPr="00680C53">
                <w:rPr>
                  <w:rFonts w:eastAsia="SimSun"/>
                  <w:sz w:val="20"/>
                  <w:szCs w:val="20"/>
                </w:rPr>
                <w:t xml:space="preserve">, </w:t>
              </w:r>
            </w:ins>
          </w:p>
        </w:tc>
        <w:tc>
          <w:tcPr>
            <w:tcW w:w="607" w:type="pct"/>
            <w:tcBorders>
              <w:top w:val="nil"/>
              <w:left w:val="nil"/>
              <w:bottom w:val="nil"/>
              <w:right w:val="nil"/>
            </w:tcBorders>
            <w:shd w:val="clear" w:color="auto" w:fill="auto"/>
            <w:vAlign w:val="bottom"/>
          </w:tcPr>
          <w:p w14:paraId="1C443F5E" w14:textId="77777777" w:rsidR="00680C53" w:rsidRPr="00680C53" w:rsidRDefault="00680C53" w:rsidP="00680C53">
            <w:pPr>
              <w:spacing w:before="20" w:after="20"/>
              <w:jc w:val="right"/>
              <w:rPr>
                <w:sz w:val="20"/>
                <w:szCs w:val="20"/>
              </w:rPr>
            </w:pPr>
            <w:r w:rsidRPr="00680C53">
              <w:rPr>
                <w:sz w:val="20"/>
                <w:szCs w:val="20"/>
              </w:rPr>
              <w:t>96,6</w:t>
            </w:r>
          </w:p>
        </w:tc>
        <w:tc>
          <w:tcPr>
            <w:tcW w:w="605" w:type="pct"/>
            <w:tcBorders>
              <w:top w:val="nil"/>
              <w:left w:val="nil"/>
              <w:bottom w:val="nil"/>
              <w:right w:val="nil"/>
            </w:tcBorders>
            <w:shd w:val="clear" w:color="auto" w:fill="auto"/>
            <w:vAlign w:val="bottom"/>
          </w:tcPr>
          <w:p w14:paraId="013FBD56" w14:textId="77777777" w:rsidR="00680C53" w:rsidRPr="00680C53" w:rsidRDefault="00680C53" w:rsidP="00680C53">
            <w:pPr>
              <w:spacing w:before="20" w:after="20"/>
              <w:jc w:val="right"/>
              <w:rPr>
                <w:sz w:val="20"/>
                <w:szCs w:val="20"/>
                <w:lang w:val="ky-KG"/>
              </w:rPr>
            </w:pPr>
            <w:r w:rsidRPr="00680C53">
              <w:rPr>
                <w:sz w:val="20"/>
                <w:szCs w:val="20"/>
                <w:lang w:val="ky-KG"/>
              </w:rPr>
              <w:t>108,4</w:t>
            </w:r>
          </w:p>
        </w:tc>
      </w:tr>
      <w:tr w:rsidR="00680C53" w:rsidRPr="00680C53" w14:paraId="663D8AD2" w14:textId="77777777" w:rsidTr="003701E8">
        <w:trPr>
          <w:ins w:id="172" w:author="Элнура Кочкорова" w:date="2023-12-14T15:19:00Z"/>
        </w:trPr>
        <w:tc>
          <w:tcPr>
            <w:tcW w:w="3788" w:type="pct"/>
            <w:tcBorders>
              <w:top w:val="nil"/>
              <w:left w:val="nil"/>
              <w:bottom w:val="nil"/>
              <w:right w:val="nil"/>
            </w:tcBorders>
          </w:tcPr>
          <w:p w14:paraId="4DFB741E" w14:textId="77777777" w:rsidR="00680C53" w:rsidRPr="00680C53" w:rsidRDefault="00680C53" w:rsidP="00680C53">
            <w:pPr>
              <w:spacing w:before="20" w:after="20"/>
              <w:ind w:left="170" w:hanging="113"/>
              <w:rPr>
                <w:ins w:id="173" w:author="Элнура Кочкорова" w:date="2023-12-14T15:19:00Z"/>
                <w:rFonts w:eastAsia="SimSun"/>
                <w:b/>
                <w:sz w:val="20"/>
                <w:szCs w:val="20"/>
              </w:rPr>
            </w:pPr>
            <w:ins w:id="174" w:author="Элнура Кочкорова" w:date="2023-12-14T15:19:00Z">
              <w:r w:rsidRPr="00680C53">
                <w:rPr>
                  <w:rFonts w:eastAsia="SimSun"/>
                  <w:b/>
                  <w:sz w:val="20"/>
                  <w:szCs w:val="20"/>
                </w:rPr>
                <w:t xml:space="preserve">Электр энергия, газ, буу </w:t>
              </w:r>
              <w:proofErr w:type="spellStart"/>
              <w:r w:rsidRPr="00680C53">
                <w:rPr>
                  <w:rFonts w:eastAsia="SimSun"/>
                  <w:b/>
                  <w:sz w:val="20"/>
                  <w:szCs w:val="20"/>
                </w:rPr>
                <w:t>жана</w:t>
              </w:r>
              <w:proofErr w:type="spellEnd"/>
              <w:r w:rsidRPr="00680C53">
                <w:rPr>
                  <w:rFonts w:eastAsia="SimSun"/>
                  <w:b/>
                  <w:sz w:val="20"/>
                  <w:szCs w:val="20"/>
                </w:rPr>
                <w:t xml:space="preserve"> </w:t>
              </w:r>
              <w:proofErr w:type="spellStart"/>
              <w:r w:rsidRPr="00680C53">
                <w:rPr>
                  <w:rFonts w:eastAsia="SimSun"/>
                  <w:b/>
                  <w:sz w:val="20"/>
                  <w:szCs w:val="20"/>
                </w:rPr>
                <w:t>кондицияланган</w:t>
              </w:r>
              <w:proofErr w:type="spellEnd"/>
              <w:r w:rsidRPr="00680C53">
                <w:rPr>
                  <w:rFonts w:eastAsia="SimSun"/>
                  <w:b/>
                  <w:sz w:val="20"/>
                  <w:szCs w:val="20"/>
                </w:rPr>
                <w:t xml:space="preserve"> </w:t>
              </w:r>
              <w:proofErr w:type="spellStart"/>
              <w:r w:rsidRPr="00680C53">
                <w:rPr>
                  <w:rFonts w:eastAsia="SimSun"/>
                  <w:b/>
                  <w:sz w:val="20"/>
                  <w:szCs w:val="20"/>
                </w:rPr>
                <w:t>аба</w:t>
              </w:r>
              <w:proofErr w:type="spellEnd"/>
              <w:r w:rsidRPr="00680C53">
                <w:rPr>
                  <w:rFonts w:eastAsia="SimSun"/>
                  <w:b/>
                  <w:sz w:val="20"/>
                  <w:szCs w:val="20"/>
                </w:rPr>
                <w:t xml:space="preserve"> </w:t>
              </w:r>
              <w:proofErr w:type="spellStart"/>
              <w:r w:rsidRPr="00680C53">
                <w:rPr>
                  <w:rFonts w:eastAsia="SimSun"/>
                  <w:b/>
                  <w:sz w:val="20"/>
                  <w:szCs w:val="20"/>
                </w:rPr>
                <w:t>менен</w:t>
              </w:r>
              <w:proofErr w:type="spellEnd"/>
              <w:r w:rsidRPr="00680C53">
                <w:rPr>
                  <w:rFonts w:eastAsia="SimSun"/>
                  <w:b/>
                  <w:sz w:val="20"/>
                  <w:szCs w:val="20"/>
                </w:rPr>
                <w:t xml:space="preserve"> </w:t>
              </w:r>
              <w:proofErr w:type="spellStart"/>
              <w:r w:rsidRPr="00680C53">
                <w:rPr>
                  <w:rFonts w:eastAsia="SimSun"/>
                  <w:b/>
                  <w:sz w:val="20"/>
                  <w:szCs w:val="20"/>
                </w:rPr>
                <w:t>камсыздоо</w:t>
              </w:r>
              <w:proofErr w:type="spellEnd"/>
              <w:r w:rsidRPr="00680C53">
                <w:rPr>
                  <w:rFonts w:eastAsia="SimSun"/>
                  <w:b/>
                  <w:sz w:val="20"/>
                  <w:szCs w:val="20"/>
                </w:rPr>
                <w:t xml:space="preserve"> (</w:t>
              </w:r>
              <w:proofErr w:type="spellStart"/>
              <w:r w:rsidRPr="00680C53">
                <w:rPr>
                  <w:rFonts w:eastAsia="SimSun"/>
                  <w:b/>
                  <w:sz w:val="20"/>
                  <w:szCs w:val="20"/>
                </w:rPr>
                <w:t>жабдуу</w:t>
              </w:r>
              <w:proofErr w:type="spellEnd"/>
              <w:r w:rsidRPr="00680C53">
                <w:rPr>
                  <w:rFonts w:eastAsia="SimSun"/>
                  <w:b/>
                  <w:sz w:val="20"/>
                  <w:szCs w:val="20"/>
                </w:rPr>
                <w:t>)</w:t>
              </w:r>
            </w:ins>
          </w:p>
        </w:tc>
        <w:tc>
          <w:tcPr>
            <w:tcW w:w="607" w:type="pct"/>
            <w:tcBorders>
              <w:top w:val="nil"/>
              <w:left w:val="nil"/>
              <w:bottom w:val="nil"/>
              <w:right w:val="nil"/>
            </w:tcBorders>
            <w:shd w:val="clear" w:color="auto" w:fill="auto"/>
            <w:vAlign w:val="bottom"/>
          </w:tcPr>
          <w:p w14:paraId="42A28370" w14:textId="77777777" w:rsidR="00680C53" w:rsidRPr="00680C53" w:rsidRDefault="00680C53" w:rsidP="00680C53">
            <w:pPr>
              <w:spacing w:before="20" w:after="20"/>
              <w:jc w:val="right"/>
              <w:rPr>
                <w:b/>
                <w:bCs/>
                <w:sz w:val="20"/>
                <w:szCs w:val="20"/>
              </w:rPr>
            </w:pPr>
            <w:r w:rsidRPr="00680C53">
              <w:rPr>
                <w:b/>
                <w:bCs/>
                <w:sz w:val="20"/>
                <w:szCs w:val="20"/>
              </w:rPr>
              <w:t>10</w:t>
            </w:r>
            <w:r w:rsidRPr="00680C53">
              <w:rPr>
                <w:b/>
                <w:bCs/>
                <w:sz w:val="20"/>
                <w:szCs w:val="20"/>
                <w:lang w:val="ky-KG"/>
              </w:rPr>
              <w:t>7</w:t>
            </w:r>
            <w:r w:rsidRPr="00680C53">
              <w:rPr>
                <w:b/>
                <w:bCs/>
                <w:sz w:val="20"/>
                <w:szCs w:val="20"/>
              </w:rPr>
              <w:t>,</w:t>
            </w:r>
            <w:r w:rsidRPr="00680C53">
              <w:rPr>
                <w:b/>
                <w:bCs/>
                <w:sz w:val="20"/>
                <w:szCs w:val="20"/>
                <w:lang w:val="ky-KG"/>
              </w:rPr>
              <w:t>0</w:t>
            </w:r>
          </w:p>
        </w:tc>
        <w:tc>
          <w:tcPr>
            <w:tcW w:w="605" w:type="pct"/>
            <w:tcBorders>
              <w:top w:val="nil"/>
              <w:left w:val="nil"/>
              <w:bottom w:val="nil"/>
              <w:right w:val="nil"/>
            </w:tcBorders>
            <w:shd w:val="clear" w:color="auto" w:fill="auto"/>
            <w:vAlign w:val="bottom"/>
          </w:tcPr>
          <w:p w14:paraId="6F9946C9" w14:textId="77777777" w:rsidR="00680C53" w:rsidRPr="00680C53" w:rsidRDefault="00680C53" w:rsidP="00680C53">
            <w:pPr>
              <w:spacing w:before="20" w:after="20"/>
              <w:jc w:val="right"/>
              <w:rPr>
                <w:b/>
                <w:bCs/>
                <w:sz w:val="20"/>
                <w:szCs w:val="20"/>
                <w:lang w:val="ky-KG"/>
              </w:rPr>
            </w:pPr>
            <w:r w:rsidRPr="00680C53">
              <w:rPr>
                <w:b/>
                <w:bCs/>
                <w:sz w:val="20"/>
                <w:szCs w:val="20"/>
                <w:lang w:val="ky-KG"/>
              </w:rPr>
              <w:t>123,1</w:t>
            </w:r>
          </w:p>
        </w:tc>
      </w:tr>
      <w:tr w:rsidR="00680C53" w:rsidRPr="00680C53" w14:paraId="2737EDA1" w14:textId="77777777" w:rsidTr="003701E8">
        <w:trPr>
          <w:ins w:id="175" w:author="Элнура Кочкорова" w:date="2023-12-14T15:19:00Z"/>
        </w:trPr>
        <w:tc>
          <w:tcPr>
            <w:tcW w:w="3788" w:type="pct"/>
            <w:tcBorders>
              <w:top w:val="nil"/>
              <w:left w:val="nil"/>
              <w:bottom w:val="single" w:sz="8" w:space="0" w:color="auto"/>
              <w:right w:val="nil"/>
            </w:tcBorders>
          </w:tcPr>
          <w:p w14:paraId="62039997" w14:textId="77777777" w:rsidR="00680C53" w:rsidRPr="00680C53" w:rsidRDefault="00680C53" w:rsidP="00680C53">
            <w:pPr>
              <w:spacing w:before="20" w:after="20"/>
              <w:ind w:left="170" w:hanging="113"/>
              <w:rPr>
                <w:ins w:id="176" w:author="Элнура Кочкорова" w:date="2023-12-14T15:19:00Z"/>
                <w:rFonts w:eastAsia="SimSun"/>
                <w:b/>
                <w:sz w:val="20"/>
                <w:szCs w:val="20"/>
              </w:rPr>
            </w:pPr>
            <w:proofErr w:type="spellStart"/>
            <w:ins w:id="177" w:author="Элнура Кочкорова" w:date="2023-12-14T15:19:00Z">
              <w:r w:rsidRPr="00680C53">
                <w:rPr>
                  <w:rFonts w:eastAsia="SimSun"/>
                  <w:b/>
                  <w:sz w:val="20"/>
                  <w:szCs w:val="20"/>
                </w:rPr>
                <w:t>Суу</w:t>
              </w:r>
              <w:proofErr w:type="spellEnd"/>
              <w:r w:rsidRPr="00680C53">
                <w:rPr>
                  <w:rFonts w:eastAsia="SimSun"/>
                  <w:b/>
                  <w:sz w:val="20"/>
                  <w:szCs w:val="20"/>
                </w:rPr>
                <w:t xml:space="preserve"> </w:t>
              </w:r>
              <w:proofErr w:type="spellStart"/>
              <w:r w:rsidRPr="00680C53">
                <w:rPr>
                  <w:rFonts w:eastAsia="SimSun"/>
                  <w:b/>
                  <w:sz w:val="20"/>
                  <w:szCs w:val="20"/>
                </w:rPr>
                <w:t>менен</w:t>
              </w:r>
              <w:proofErr w:type="spellEnd"/>
              <w:r w:rsidRPr="00680C53">
                <w:rPr>
                  <w:rFonts w:eastAsia="SimSun"/>
                  <w:b/>
                  <w:sz w:val="20"/>
                  <w:szCs w:val="20"/>
                </w:rPr>
                <w:t xml:space="preserve"> </w:t>
              </w:r>
              <w:proofErr w:type="spellStart"/>
              <w:r w:rsidRPr="00680C53">
                <w:rPr>
                  <w:rFonts w:eastAsia="SimSun"/>
                  <w:b/>
                  <w:bCs/>
                  <w:sz w:val="20"/>
                  <w:szCs w:val="20"/>
                </w:rPr>
                <w:t>жабдуу</w:t>
              </w:r>
              <w:proofErr w:type="spellEnd"/>
              <w:r w:rsidRPr="00680C53">
                <w:rPr>
                  <w:rFonts w:eastAsia="SimSun"/>
                  <w:b/>
                  <w:bCs/>
                  <w:sz w:val="20"/>
                  <w:szCs w:val="20"/>
                </w:rPr>
                <w:t>,</w:t>
              </w:r>
              <w:r w:rsidRPr="00680C53">
                <w:rPr>
                  <w:rFonts w:eastAsia="SimSun"/>
                  <w:b/>
                  <w:sz w:val="20"/>
                  <w:szCs w:val="20"/>
                </w:rPr>
                <w:t xml:space="preserve"> </w:t>
              </w:r>
              <w:proofErr w:type="spellStart"/>
              <w:r w:rsidRPr="00680C53">
                <w:rPr>
                  <w:rFonts w:eastAsia="SimSun"/>
                  <w:b/>
                  <w:sz w:val="20"/>
                  <w:szCs w:val="20"/>
                </w:rPr>
                <w:t>тазалоо</w:t>
              </w:r>
              <w:proofErr w:type="spellEnd"/>
              <w:r w:rsidRPr="00680C53">
                <w:rPr>
                  <w:rFonts w:eastAsia="SimSun"/>
                  <w:b/>
                  <w:sz w:val="20"/>
                  <w:szCs w:val="20"/>
                </w:rPr>
                <w:t xml:space="preserve">, </w:t>
              </w:r>
              <w:proofErr w:type="spellStart"/>
              <w:r w:rsidRPr="00680C53">
                <w:rPr>
                  <w:rFonts w:eastAsia="SimSun"/>
                  <w:b/>
                  <w:sz w:val="20"/>
                  <w:szCs w:val="20"/>
                </w:rPr>
                <w:t>калдыктарды</w:t>
              </w:r>
              <w:proofErr w:type="spellEnd"/>
              <w:r w:rsidRPr="00680C53">
                <w:rPr>
                  <w:rFonts w:eastAsia="SimSun"/>
                  <w:b/>
                  <w:sz w:val="20"/>
                  <w:szCs w:val="20"/>
                </w:rPr>
                <w:t xml:space="preserve"> </w:t>
              </w:r>
              <w:proofErr w:type="spellStart"/>
              <w:r w:rsidRPr="00680C53">
                <w:rPr>
                  <w:rFonts w:eastAsia="SimSun"/>
                  <w:b/>
                  <w:sz w:val="20"/>
                  <w:szCs w:val="20"/>
                </w:rPr>
                <w:t>иштетүү</w:t>
              </w:r>
              <w:proofErr w:type="spellEnd"/>
              <w:r w:rsidRPr="00680C53">
                <w:rPr>
                  <w:rFonts w:eastAsia="SimSun"/>
                  <w:b/>
                  <w:sz w:val="20"/>
                  <w:szCs w:val="20"/>
                </w:rPr>
                <w:t xml:space="preserve"> </w:t>
              </w:r>
              <w:proofErr w:type="spellStart"/>
              <w:r w:rsidRPr="00680C53">
                <w:rPr>
                  <w:rFonts w:eastAsia="SimSun"/>
                  <w:b/>
                  <w:sz w:val="20"/>
                  <w:szCs w:val="20"/>
                </w:rPr>
                <w:t>жана</w:t>
              </w:r>
              <w:proofErr w:type="spellEnd"/>
              <w:r w:rsidRPr="00680C53">
                <w:rPr>
                  <w:rFonts w:eastAsia="SimSun"/>
                  <w:b/>
                  <w:sz w:val="20"/>
                  <w:szCs w:val="20"/>
                </w:rPr>
                <w:t xml:space="preserve"> кайра   </w:t>
              </w:r>
              <w:proofErr w:type="spellStart"/>
              <w:r w:rsidRPr="00680C53">
                <w:rPr>
                  <w:rFonts w:eastAsia="SimSun"/>
                  <w:b/>
                  <w:sz w:val="20"/>
                  <w:szCs w:val="20"/>
                </w:rPr>
                <w:t>пайдалануучу</w:t>
              </w:r>
            </w:ins>
            <w:proofErr w:type="spellEnd"/>
            <w:r w:rsidRPr="00680C53">
              <w:rPr>
                <w:rFonts w:eastAsia="SimSun"/>
                <w:b/>
                <w:sz w:val="20"/>
                <w:szCs w:val="20"/>
              </w:rPr>
              <w:t xml:space="preserve"> </w:t>
            </w:r>
            <w:proofErr w:type="spellStart"/>
            <w:ins w:id="178" w:author="Элнура Кочкорова" w:date="2023-12-14T15:19:00Z">
              <w:r w:rsidRPr="00680C53">
                <w:rPr>
                  <w:rFonts w:eastAsia="SimSun"/>
                  <w:b/>
                  <w:sz w:val="20"/>
                  <w:szCs w:val="20"/>
                </w:rPr>
                <w:t>чийки</w:t>
              </w:r>
              <w:proofErr w:type="spellEnd"/>
              <w:r w:rsidRPr="00680C53">
                <w:rPr>
                  <w:rFonts w:eastAsia="SimSun"/>
                  <w:b/>
                  <w:sz w:val="20"/>
                  <w:szCs w:val="20"/>
                </w:rPr>
                <w:t xml:space="preserve"> </w:t>
              </w:r>
              <w:proofErr w:type="spellStart"/>
              <w:r w:rsidRPr="00680C53">
                <w:rPr>
                  <w:rFonts w:eastAsia="SimSun"/>
                  <w:b/>
                  <w:sz w:val="20"/>
                  <w:szCs w:val="20"/>
                </w:rPr>
                <w:t>затты</w:t>
              </w:r>
              <w:proofErr w:type="spellEnd"/>
              <w:r w:rsidRPr="00680C53">
                <w:rPr>
                  <w:rFonts w:eastAsia="SimSun"/>
                  <w:b/>
                  <w:sz w:val="20"/>
                  <w:szCs w:val="20"/>
                </w:rPr>
                <w:t xml:space="preserve"> </w:t>
              </w:r>
              <w:proofErr w:type="spellStart"/>
              <w:r w:rsidRPr="00680C53">
                <w:rPr>
                  <w:rFonts w:eastAsia="SimSun"/>
                  <w:b/>
                  <w:sz w:val="20"/>
                  <w:szCs w:val="20"/>
                </w:rPr>
                <w:t>алуу</w:t>
              </w:r>
              <w:proofErr w:type="spellEnd"/>
            </w:ins>
          </w:p>
        </w:tc>
        <w:tc>
          <w:tcPr>
            <w:tcW w:w="607" w:type="pct"/>
            <w:tcBorders>
              <w:top w:val="nil"/>
              <w:left w:val="nil"/>
              <w:bottom w:val="single" w:sz="8" w:space="0" w:color="auto"/>
              <w:right w:val="nil"/>
            </w:tcBorders>
            <w:shd w:val="clear" w:color="auto" w:fill="auto"/>
            <w:vAlign w:val="bottom"/>
          </w:tcPr>
          <w:p w14:paraId="3F2826FF" w14:textId="77777777" w:rsidR="00680C53" w:rsidRPr="00680C53" w:rsidRDefault="00680C53" w:rsidP="00680C53">
            <w:pPr>
              <w:spacing w:before="20" w:after="20"/>
              <w:jc w:val="right"/>
              <w:rPr>
                <w:b/>
                <w:bCs/>
                <w:sz w:val="20"/>
                <w:szCs w:val="20"/>
              </w:rPr>
            </w:pPr>
            <w:r w:rsidRPr="00680C53">
              <w:rPr>
                <w:b/>
                <w:bCs/>
                <w:sz w:val="20"/>
                <w:szCs w:val="20"/>
              </w:rPr>
              <w:t>115,9</w:t>
            </w:r>
          </w:p>
        </w:tc>
        <w:tc>
          <w:tcPr>
            <w:tcW w:w="605" w:type="pct"/>
            <w:tcBorders>
              <w:top w:val="nil"/>
              <w:left w:val="nil"/>
              <w:bottom w:val="single" w:sz="8" w:space="0" w:color="auto"/>
              <w:right w:val="nil"/>
            </w:tcBorders>
            <w:shd w:val="clear" w:color="auto" w:fill="auto"/>
            <w:vAlign w:val="bottom"/>
          </w:tcPr>
          <w:p w14:paraId="026CE91F" w14:textId="77777777" w:rsidR="00680C53" w:rsidRPr="00680C53" w:rsidRDefault="00680C53" w:rsidP="00680C53">
            <w:pPr>
              <w:spacing w:before="20" w:after="20"/>
              <w:jc w:val="right"/>
              <w:rPr>
                <w:b/>
                <w:bCs/>
                <w:sz w:val="20"/>
                <w:szCs w:val="20"/>
                <w:lang w:val="ky-KG"/>
              </w:rPr>
            </w:pPr>
            <w:r w:rsidRPr="00680C53">
              <w:rPr>
                <w:b/>
                <w:bCs/>
                <w:sz w:val="20"/>
                <w:szCs w:val="20"/>
                <w:lang w:val="ky-KG"/>
              </w:rPr>
              <w:t>110,9</w:t>
            </w:r>
          </w:p>
        </w:tc>
      </w:tr>
    </w:tbl>
    <w:p w14:paraId="421E284F" w14:textId="77777777" w:rsidR="005F2BB7" w:rsidRDefault="005F2BB7" w:rsidP="007E4B67">
      <w:pPr>
        <w:spacing w:before="120"/>
        <w:ind w:firstLine="709"/>
        <w:rPr>
          <w:rFonts w:eastAsia="SimSun"/>
          <w:bCs/>
          <w:snapToGrid w:val="0"/>
          <w:lang w:val="ky-KG"/>
        </w:rPr>
      </w:pPr>
    </w:p>
    <w:p w14:paraId="5AFF77C7" w14:textId="48D58362" w:rsidR="00680C53" w:rsidRPr="00680C53" w:rsidRDefault="00680C53" w:rsidP="007E4B67">
      <w:pPr>
        <w:spacing w:before="120"/>
        <w:ind w:firstLine="709"/>
        <w:rPr>
          <w:rFonts w:eastAsia="SimSun"/>
          <w:bCs/>
          <w:snapToGrid w:val="0"/>
          <w:lang w:val="ky-KG"/>
        </w:rPr>
      </w:pPr>
      <w:r w:rsidRPr="00680C53">
        <w:rPr>
          <w:rFonts w:eastAsia="SimSun"/>
          <w:bCs/>
          <w:snapToGrid w:val="0"/>
          <w:lang w:val="ky-KG"/>
        </w:rPr>
        <w:lastRenderedPageBreak/>
        <w:t>Ушул жылдын ноябрь айында мурунку айга салыштырмалуу цементтин баасы жогорулап, ал эми нандын жана күрөң көмүрдүн (лигнит) баасы тескерисинче төмөндөгөн.</w:t>
      </w:r>
    </w:p>
    <w:p w14:paraId="279D9D1A" w14:textId="62882EFF" w:rsidR="00680C53" w:rsidRPr="00680C53" w:rsidRDefault="00126261" w:rsidP="005F2BB7">
      <w:pPr>
        <w:spacing w:before="120"/>
        <w:ind w:left="1474" w:hanging="1474"/>
        <w:rPr>
          <w:b/>
          <w:lang w:val="ky-KG"/>
        </w:rPr>
      </w:pPr>
      <w:r w:rsidRPr="00310CB2">
        <w:rPr>
          <w:b/>
          <w:lang w:val="ky-KG"/>
        </w:rPr>
        <w:t>6</w:t>
      </w:r>
      <w:r w:rsidR="00620BCA" w:rsidRPr="00310CB2">
        <w:rPr>
          <w:b/>
          <w:lang w:val="ky-KG"/>
        </w:rPr>
        <w:t>5</w:t>
      </w:r>
      <w:ins w:id="179" w:author="Элнура Кочкорова" w:date="2023-12-14T15:19:00Z">
        <w:r w:rsidR="00680C53" w:rsidRPr="00310CB2">
          <w:rPr>
            <w:b/>
            <w:lang w:val="ky-KG"/>
          </w:rPr>
          <w:t>-таблица:</w:t>
        </w:r>
      </w:ins>
      <w:r w:rsidR="007E4B67" w:rsidRPr="00310CB2">
        <w:rPr>
          <w:b/>
          <w:lang w:val="ky-KG"/>
        </w:rPr>
        <w:t xml:space="preserve"> </w:t>
      </w:r>
      <w:ins w:id="180" w:author="Элнура Кочкорова" w:date="2023-12-14T15:19:00Z">
        <w:r w:rsidR="00680C53" w:rsidRPr="00310CB2">
          <w:rPr>
            <w:b/>
            <w:lang w:val="ky-KG"/>
          </w:rPr>
          <w:t>202</w:t>
        </w:r>
      </w:ins>
      <w:r w:rsidR="00680C53" w:rsidRPr="00310CB2">
        <w:rPr>
          <w:b/>
          <w:lang w:val="ky-KG"/>
        </w:rPr>
        <w:t>4</w:t>
      </w:r>
      <w:ins w:id="181" w:author="Элнура Кочкорова" w:date="2023-12-14T15:19:00Z">
        <w:r w:rsidR="00680C53" w:rsidRPr="00310CB2">
          <w:rPr>
            <w:b/>
            <w:lang w:val="ky-KG"/>
          </w:rPr>
          <w:t>-жылдагы өнөр жай продукцияларынын айрым түрлөрүн</w:t>
        </w:r>
      </w:ins>
      <w:r w:rsidR="00680C53" w:rsidRPr="00310CB2">
        <w:rPr>
          <w:b/>
          <w:lang w:val="ky-KG"/>
        </w:rPr>
        <w:br/>
      </w:r>
      <w:ins w:id="182" w:author="Элнура Кочкорова" w:date="2023-12-14T15:19:00Z">
        <w:r w:rsidR="00680C53" w:rsidRPr="00310CB2">
          <w:rPr>
            <w:b/>
            <w:lang w:val="ky-KG"/>
          </w:rPr>
          <w:t>өндүрүүчүлөрдүн</w:t>
        </w:r>
      </w:ins>
      <w:r w:rsidR="00680C53" w:rsidRPr="00310CB2">
        <w:rPr>
          <w:b/>
          <w:lang w:val="ky-KG"/>
        </w:rPr>
        <w:t xml:space="preserve"> </w:t>
      </w:r>
      <w:ins w:id="183" w:author="Элнура Кочкорова" w:date="2023-12-14T15:19:00Z">
        <w:r w:rsidR="00680C53" w:rsidRPr="00310CB2">
          <w:rPr>
            <w:b/>
            <w:lang w:val="ky-KG"/>
          </w:rPr>
          <w:t>орточо баалары</w:t>
        </w:r>
      </w:ins>
    </w:p>
    <w:p w14:paraId="64A0A657" w14:textId="059896B5" w:rsidR="00680C53" w:rsidRPr="00680C53" w:rsidRDefault="00680C53" w:rsidP="007E4B67">
      <w:pPr>
        <w:spacing w:after="120"/>
        <w:rPr>
          <w:ins w:id="184" w:author="Элнура Кочкорова" w:date="2023-12-14T15:19:00Z"/>
          <w:rFonts w:eastAsia="SimSun"/>
          <w:i/>
          <w:iCs/>
          <w:sz w:val="20"/>
          <w:szCs w:val="20"/>
          <w:lang w:val="ky-KG"/>
        </w:rPr>
      </w:pPr>
      <w:r w:rsidRPr="00680C53">
        <w:rPr>
          <w:rFonts w:eastAsia="SimSun"/>
          <w:i/>
          <w:iCs/>
          <w:sz w:val="20"/>
          <w:szCs w:val="20"/>
          <w:lang w:val="ky-KG"/>
        </w:rPr>
        <w:t xml:space="preserve"> </w:t>
      </w:r>
      <w:r w:rsidR="007E4B67">
        <w:rPr>
          <w:rFonts w:eastAsia="SimSun"/>
          <w:i/>
          <w:iCs/>
          <w:sz w:val="20"/>
          <w:szCs w:val="20"/>
          <w:lang w:val="ky-KG"/>
        </w:rPr>
        <w:tab/>
      </w:r>
      <w:r w:rsidR="007E4B67">
        <w:rPr>
          <w:rFonts w:eastAsia="SimSun"/>
          <w:i/>
          <w:iCs/>
          <w:sz w:val="20"/>
          <w:szCs w:val="20"/>
          <w:lang w:val="ky-KG"/>
        </w:rPr>
        <w:tab/>
      </w:r>
      <w:ins w:id="185" w:author="Элнура Кочкорова" w:date="2023-12-14T15:19:00Z">
        <w:r w:rsidRPr="00680C53">
          <w:rPr>
            <w:rFonts w:eastAsia="SimSun"/>
            <w:i/>
            <w:iCs/>
            <w:sz w:val="20"/>
            <w:szCs w:val="20"/>
            <w:lang w:val="ky-KG"/>
          </w:rPr>
          <w:t>(килограмм, тонна, литр, кВт саат үчүн сом менен)</w:t>
        </w:r>
      </w:ins>
    </w:p>
    <w:tbl>
      <w:tblPr>
        <w:tblW w:w="5000" w:type="pct"/>
        <w:tblCellMar>
          <w:left w:w="0" w:type="dxa"/>
          <w:right w:w="0" w:type="dxa"/>
        </w:tblCellMar>
        <w:tblLook w:val="04A0" w:firstRow="1" w:lastRow="0" w:firstColumn="1" w:lastColumn="0" w:noHBand="0" w:noVBand="1"/>
      </w:tblPr>
      <w:tblGrid>
        <w:gridCol w:w="1346"/>
        <w:gridCol w:w="850"/>
        <w:gridCol w:w="840"/>
        <w:gridCol w:w="1076"/>
        <w:gridCol w:w="995"/>
        <w:gridCol w:w="1274"/>
        <w:gridCol w:w="1559"/>
        <w:gridCol w:w="1698"/>
      </w:tblGrid>
      <w:tr w:rsidR="00680C53" w:rsidRPr="00680C53" w14:paraId="2F06F633" w14:textId="77777777" w:rsidTr="005F2BB7">
        <w:trPr>
          <w:cantSplit/>
          <w:tblHeader/>
          <w:ins w:id="186" w:author="Элнура Кочкорова" w:date="2023-12-14T15:19:00Z"/>
        </w:trPr>
        <w:tc>
          <w:tcPr>
            <w:tcW w:w="698" w:type="pct"/>
            <w:vMerge w:val="restart"/>
            <w:tcBorders>
              <w:top w:val="single" w:sz="8" w:space="0" w:color="auto"/>
              <w:left w:val="nil"/>
              <w:bottom w:val="single" w:sz="8" w:space="0" w:color="auto"/>
              <w:right w:val="nil"/>
            </w:tcBorders>
            <w:vAlign w:val="bottom"/>
          </w:tcPr>
          <w:p w14:paraId="021A44C8" w14:textId="77777777" w:rsidR="00680C53" w:rsidRPr="00680C53" w:rsidRDefault="00680C53" w:rsidP="005F2BB7">
            <w:pPr>
              <w:rPr>
                <w:ins w:id="187" w:author="Элнура Кочкорова" w:date="2023-12-14T15:19:00Z"/>
                <w:rFonts w:eastAsia="Arial Unicode MS"/>
                <w:b/>
                <w:sz w:val="20"/>
                <w:szCs w:val="20"/>
                <w:lang w:val="ky-KG"/>
              </w:rPr>
            </w:pPr>
          </w:p>
        </w:tc>
        <w:tc>
          <w:tcPr>
            <w:tcW w:w="877" w:type="pct"/>
            <w:gridSpan w:val="2"/>
            <w:tcBorders>
              <w:top w:val="single" w:sz="8" w:space="0" w:color="auto"/>
              <w:left w:val="nil"/>
              <w:bottom w:val="single" w:sz="4" w:space="0" w:color="auto"/>
              <w:right w:val="nil"/>
            </w:tcBorders>
          </w:tcPr>
          <w:p w14:paraId="44CD52B8" w14:textId="77777777" w:rsidR="00680C53" w:rsidRPr="00680C53" w:rsidRDefault="00680C53" w:rsidP="005F2BB7">
            <w:pPr>
              <w:jc w:val="center"/>
              <w:rPr>
                <w:ins w:id="188" w:author="Элнура Кочкорова" w:date="2023-12-14T15:19:00Z"/>
                <w:rFonts w:eastAsia="Arial Unicode MS"/>
                <w:b/>
                <w:bCs/>
                <w:sz w:val="20"/>
                <w:szCs w:val="20"/>
              </w:rPr>
            </w:pPr>
            <w:proofErr w:type="spellStart"/>
            <w:ins w:id="189" w:author="Элнура Кочкорова" w:date="2023-12-14T15:19:00Z">
              <w:r w:rsidRPr="00680C53">
                <w:rPr>
                  <w:rFonts w:eastAsia="Arial Unicode MS"/>
                  <w:b/>
                  <w:sz w:val="20"/>
                  <w:szCs w:val="20"/>
                </w:rPr>
                <w:t>Буудай</w:t>
              </w:r>
              <w:proofErr w:type="spellEnd"/>
              <w:r w:rsidRPr="00680C53">
                <w:rPr>
                  <w:rFonts w:eastAsia="Arial Unicode MS"/>
                  <w:b/>
                  <w:sz w:val="20"/>
                  <w:szCs w:val="20"/>
                </w:rPr>
                <w:t xml:space="preserve"> </w:t>
              </w:r>
              <w:proofErr w:type="spellStart"/>
              <w:r w:rsidRPr="00680C53">
                <w:rPr>
                  <w:rFonts w:eastAsia="Arial Unicode MS"/>
                  <w:b/>
                  <w:sz w:val="20"/>
                  <w:szCs w:val="20"/>
                </w:rPr>
                <w:t>уну</w:t>
              </w:r>
              <w:proofErr w:type="spellEnd"/>
            </w:ins>
          </w:p>
        </w:tc>
        <w:tc>
          <w:tcPr>
            <w:tcW w:w="558" w:type="pct"/>
            <w:vMerge w:val="restart"/>
            <w:tcBorders>
              <w:top w:val="single" w:sz="8" w:space="0" w:color="auto"/>
              <w:left w:val="nil"/>
              <w:bottom w:val="single" w:sz="8" w:space="0" w:color="auto"/>
              <w:right w:val="nil"/>
            </w:tcBorders>
          </w:tcPr>
          <w:p w14:paraId="13EB412E" w14:textId="77777777" w:rsidR="00680C53" w:rsidRPr="00680C53" w:rsidRDefault="00680C53" w:rsidP="005F2BB7">
            <w:pPr>
              <w:jc w:val="right"/>
              <w:rPr>
                <w:ins w:id="190" w:author="Элнура Кочкорова" w:date="2023-12-14T15:19:00Z"/>
                <w:rFonts w:eastAsia="SimSun"/>
                <w:b/>
                <w:sz w:val="20"/>
                <w:szCs w:val="20"/>
              </w:rPr>
            </w:pPr>
            <w:ins w:id="191" w:author="Элнура Кочкорова" w:date="2023-12-14T15:19:00Z">
              <w:r w:rsidRPr="00680C53">
                <w:rPr>
                  <w:rFonts w:eastAsia="SimSun"/>
                  <w:b/>
                  <w:bCs/>
                  <w:sz w:val="20"/>
                  <w:szCs w:val="20"/>
                  <w:lang w:val="ky-KG"/>
                </w:rPr>
                <w:t xml:space="preserve"> </w:t>
              </w:r>
              <w:r w:rsidRPr="00680C53">
                <w:rPr>
                  <w:rFonts w:eastAsia="SimSun"/>
                  <w:b/>
                  <w:bCs/>
                  <w:sz w:val="20"/>
                  <w:szCs w:val="20"/>
                </w:rPr>
                <w:t>Нан</w:t>
              </w:r>
            </w:ins>
          </w:p>
        </w:tc>
        <w:tc>
          <w:tcPr>
            <w:tcW w:w="516" w:type="pct"/>
            <w:vMerge w:val="restart"/>
            <w:tcBorders>
              <w:top w:val="single" w:sz="8" w:space="0" w:color="auto"/>
              <w:left w:val="nil"/>
              <w:bottom w:val="single" w:sz="8" w:space="0" w:color="auto"/>
              <w:right w:val="nil"/>
            </w:tcBorders>
          </w:tcPr>
          <w:p w14:paraId="43302E25" w14:textId="77777777" w:rsidR="00680C53" w:rsidRPr="00680C53" w:rsidRDefault="00680C53" w:rsidP="005F2BB7">
            <w:pPr>
              <w:jc w:val="right"/>
              <w:rPr>
                <w:ins w:id="192" w:author="Элнура Кочкорова" w:date="2023-12-14T15:19:00Z"/>
                <w:rFonts w:eastAsia="SimSun"/>
                <w:bCs/>
                <w:sz w:val="20"/>
                <w:szCs w:val="20"/>
              </w:rPr>
            </w:pPr>
            <w:ins w:id="193" w:author="Элнура Кочкорова" w:date="2023-12-14T15:19:00Z">
              <w:r w:rsidRPr="00680C53">
                <w:rPr>
                  <w:rFonts w:eastAsia="SimSun"/>
                  <w:b/>
                  <w:bCs/>
                  <w:sz w:val="20"/>
                  <w:szCs w:val="20"/>
                  <w:lang w:val="ky-KG"/>
                </w:rPr>
                <w:t xml:space="preserve"> </w:t>
              </w:r>
              <w:proofErr w:type="spellStart"/>
              <w:r w:rsidRPr="00680C53">
                <w:rPr>
                  <w:rFonts w:eastAsia="SimSun"/>
                  <w:b/>
                  <w:bCs/>
                  <w:sz w:val="20"/>
                  <w:szCs w:val="20"/>
                </w:rPr>
                <w:t>Сүт</w:t>
              </w:r>
              <w:proofErr w:type="spellEnd"/>
            </w:ins>
          </w:p>
        </w:tc>
        <w:tc>
          <w:tcPr>
            <w:tcW w:w="661" w:type="pct"/>
            <w:vMerge w:val="restart"/>
            <w:tcBorders>
              <w:top w:val="single" w:sz="8" w:space="0" w:color="auto"/>
              <w:left w:val="nil"/>
              <w:bottom w:val="single" w:sz="8" w:space="0" w:color="auto"/>
              <w:right w:val="nil"/>
            </w:tcBorders>
          </w:tcPr>
          <w:p w14:paraId="2A671045" w14:textId="77777777" w:rsidR="00680C53" w:rsidRPr="00680C53" w:rsidRDefault="00680C53" w:rsidP="005F2BB7">
            <w:pPr>
              <w:jc w:val="right"/>
              <w:rPr>
                <w:ins w:id="194" w:author="Элнура Кочкорова" w:date="2023-12-14T15:19:00Z"/>
                <w:rFonts w:eastAsia="SimSun"/>
                <w:b/>
                <w:bCs/>
                <w:sz w:val="20"/>
                <w:szCs w:val="20"/>
              </w:rPr>
            </w:pPr>
            <w:ins w:id="195" w:author="Элнура Кочкорова" w:date="2023-12-14T15:19:00Z">
              <w:r w:rsidRPr="00680C53">
                <w:rPr>
                  <w:rFonts w:eastAsia="SimSun"/>
                  <w:b/>
                  <w:bCs/>
                  <w:sz w:val="20"/>
                  <w:szCs w:val="20"/>
                </w:rPr>
                <w:t>Цемент</w:t>
              </w:r>
            </w:ins>
          </w:p>
        </w:tc>
        <w:tc>
          <w:tcPr>
            <w:tcW w:w="809" w:type="pct"/>
            <w:vMerge w:val="restart"/>
            <w:tcBorders>
              <w:top w:val="single" w:sz="8" w:space="0" w:color="auto"/>
              <w:left w:val="nil"/>
              <w:bottom w:val="single" w:sz="8" w:space="0" w:color="auto"/>
              <w:right w:val="nil"/>
            </w:tcBorders>
          </w:tcPr>
          <w:p w14:paraId="4EE7DDD7" w14:textId="77777777" w:rsidR="00680C53" w:rsidRPr="00680C53" w:rsidRDefault="00680C53" w:rsidP="005F2BB7">
            <w:pPr>
              <w:jc w:val="right"/>
              <w:rPr>
                <w:ins w:id="196" w:author="Элнура Кочкорова" w:date="2023-12-14T15:19:00Z"/>
                <w:rFonts w:eastAsia="SimSun"/>
                <w:b/>
                <w:sz w:val="20"/>
                <w:szCs w:val="20"/>
              </w:rPr>
            </w:pPr>
            <w:proofErr w:type="spellStart"/>
            <w:ins w:id="197" w:author="Элнура Кочкорова" w:date="2023-12-14T15:19:00Z">
              <w:r w:rsidRPr="00680C53">
                <w:rPr>
                  <w:rFonts w:eastAsia="SimSun"/>
                  <w:b/>
                  <w:sz w:val="20"/>
                  <w:szCs w:val="20"/>
                </w:rPr>
                <w:t>Күрөң</w:t>
              </w:r>
              <w:proofErr w:type="spellEnd"/>
              <w:r w:rsidRPr="00680C53">
                <w:rPr>
                  <w:rFonts w:eastAsia="SimSun"/>
                  <w:b/>
                  <w:sz w:val="20"/>
                  <w:szCs w:val="20"/>
                </w:rPr>
                <w:t xml:space="preserve"> </w:t>
              </w:r>
              <w:proofErr w:type="spellStart"/>
              <w:r w:rsidRPr="00680C53">
                <w:rPr>
                  <w:rFonts w:eastAsia="SimSun"/>
                  <w:b/>
                  <w:sz w:val="20"/>
                  <w:szCs w:val="20"/>
                </w:rPr>
                <w:t>көмүр</w:t>
              </w:r>
              <w:proofErr w:type="spellEnd"/>
              <w:r w:rsidRPr="00680C53">
                <w:rPr>
                  <w:rFonts w:eastAsia="SimSun"/>
                  <w:b/>
                  <w:sz w:val="20"/>
                  <w:szCs w:val="20"/>
                </w:rPr>
                <w:br/>
                <w:t>(лигнит)</w:t>
              </w:r>
              <w:r w:rsidRPr="00680C53">
                <w:rPr>
                  <w:rFonts w:eastAsia="SimSun"/>
                  <w:bCs/>
                  <w:snapToGrid w:val="0"/>
                  <w:sz w:val="20"/>
                  <w:szCs w:val="20"/>
                </w:rPr>
                <w:t xml:space="preserve"> </w:t>
              </w:r>
              <w:r w:rsidRPr="00680C53">
                <w:rPr>
                  <w:rFonts w:eastAsia="SimSun"/>
                  <w:b/>
                  <w:sz w:val="20"/>
                  <w:szCs w:val="20"/>
                </w:rPr>
                <w:t xml:space="preserve"> </w:t>
              </w:r>
            </w:ins>
          </w:p>
        </w:tc>
        <w:tc>
          <w:tcPr>
            <w:tcW w:w="881" w:type="pct"/>
            <w:vMerge w:val="restart"/>
            <w:tcBorders>
              <w:top w:val="single" w:sz="8" w:space="0" w:color="auto"/>
              <w:left w:val="nil"/>
              <w:bottom w:val="single" w:sz="8" w:space="0" w:color="auto"/>
              <w:right w:val="nil"/>
            </w:tcBorders>
          </w:tcPr>
          <w:p w14:paraId="3036527B" w14:textId="77777777" w:rsidR="00680C53" w:rsidRPr="00680C53" w:rsidRDefault="00680C53" w:rsidP="005F2BB7">
            <w:pPr>
              <w:jc w:val="right"/>
              <w:rPr>
                <w:ins w:id="198" w:author="Элнура Кочкорова" w:date="2023-12-14T15:19:00Z"/>
                <w:rFonts w:eastAsia="SimSun"/>
                <w:b/>
                <w:sz w:val="20"/>
                <w:szCs w:val="20"/>
              </w:rPr>
            </w:pPr>
            <w:ins w:id="199" w:author="Элнура Кочкорова" w:date="2023-12-14T15:19:00Z">
              <w:r w:rsidRPr="00680C53">
                <w:rPr>
                  <w:rFonts w:eastAsia="SimSun"/>
                  <w:b/>
                  <w:sz w:val="20"/>
                  <w:szCs w:val="20"/>
                </w:rPr>
                <w:t>Электр</w:t>
              </w:r>
            </w:ins>
            <w:r w:rsidRPr="00680C53">
              <w:rPr>
                <w:rFonts w:eastAsia="SimSun"/>
                <w:b/>
                <w:sz w:val="20"/>
                <w:szCs w:val="20"/>
              </w:rPr>
              <w:t xml:space="preserve"> </w:t>
            </w:r>
            <w:ins w:id="200" w:author="Элнура Кочкорова" w:date="2023-12-14T15:19:00Z">
              <w:r w:rsidRPr="00680C53">
                <w:rPr>
                  <w:rFonts w:eastAsia="SimSun"/>
                  <w:b/>
                  <w:sz w:val="20"/>
                  <w:szCs w:val="20"/>
                </w:rPr>
                <w:t>энергия</w:t>
              </w:r>
            </w:ins>
          </w:p>
        </w:tc>
      </w:tr>
      <w:tr w:rsidR="00680C53" w:rsidRPr="00680C53" w14:paraId="71E8DBC4" w14:textId="77777777" w:rsidTr="005F2BB7">
        <w:trPr>
          <w:cantSplit/>
          <w:tblHeader/>
          <w:ins w:id="201" w:author="Элнура Кочкорова" w:date="2023-12-14T15:19:00Z"/>
        </w:trPr>
        <w:tc>
          <w:tcPr>
            <w:tcW w:w="698" w:type="pct"/>
            <w:vMerge/>
            <w:tcBorders>
              <w:top w:val="single" w:sz="8" w:space="0" w:color="auto"/>
              <w:left w:val="nil"/>
              <w:bottom w:val="single" w:sz="4" w:space="0" w:color="auto"/>
              <w:right w:val="nil"/>
            </w:tcBorders>
            <w:vAlign w:val="center"/>
          </w:tcPr>
          <w:p w14:paraId="391FE13D" w14:textId="77777777" w:rsidR="00680C53" w:rsidRPr="00680C53" w:rsidRDefault="00680C53" w:rsidP="005F2BB7">
            <w:pPr>
              <w:rPr>
                <w:ins w:id="202" w:author="Элнура Кочкорова" w:date="2023-12-14T15:19:00Z"/>
                <w:rFonts w:eastAsia="Arial Unicode MS"/>
                <w:b/>
                <w:sz w:val="20"/>
                <w:szCs w:val="20"/>
              </w:rPr>
            </w:pPr>
          </w:p>
        </w:tc>
        <w:tc>
          <w:tcPr>
            <w:tcW w:w="441" w:type="pct"/>
            <w:tcBorders>
              <w:top w:val="single" w:sz="4" w:space="0" w:color="auto"/>
              <w:left w:val="nil"/>
              <w:bottom w:val="single" w:sz="4" w:space="0" w:color="auto"/>
              <w:right w:val="nil"/>
            </w:tcBorders>
          </w:tcPr>
          <w:p w14:paraId="1710AB6B" w14:textId="77777777" w:rsidR="00680C53" w:rsidRPr="00680C53" w:rsidRDefault="00680C53" w:rsidP="005F2BB7">
            <w:pPr>
              <w:jc w:val="right"/>
              <w:rPr>
                <w:ins w:id="203" w:author="Элнура Кочкорова" w:date="2023-12-14T15:19:00Z"/>
                <w:rFonts w:eastAsia="SimSun"/>
                <w:sz w:val="20"/>
                <w:szCs w:val="20"/>
              </w:rPr>
            </w:pPr>
            <w:proofErr w:type="spellStart"/>
            <w:ins w:id="204" w:author="Элнура Кочкорова" w:date="2023-12-14T15:19:00Z">
              <w:r w:rsidRPr="00680C53">
                <w:rPr>
                  <w:rFonts w:eastAsia="SimSun"/>
                  <w:b/>
                  <w:bCs/>
                  <w:sz w:val="20"/>
                  <w:szCs w:val="20"/>
                </w:rPr>
                <w:t>жогорку</w:t>
              </w:r>
              <w:proofErr w:type="spellEnd"/>
              <w:r w:rsidRPr="00680C53">
                <w:rPr>
                  <w:rFonts w:eastAsia="SimSun"/>
                  <w:b/>
                  <w:bCs/>
                  <w:sz w:val="20"/>
                  <w:szCs w:val="20"/>
                </w:rPr>
                <w:t xml:space="preserve"> сорт</w:t>
              </w:r>
            </w:ins>
          </w:p>
        </w:tc>
        <w:tc>
          <w:tcPr>
            <w:tcW w:w="436" w:type="pct"/>
            <w:tcBorders>
              <w:top w:val="single" w:sz="4" w:space="0" w:color="auto"/>
              <w:left w:val="nil"/>
              <w:bottom w:val="single" w:sz="8" w:space="0" w:color="auto"/>
              <w:right w:val="nil"/>
            </w:tcBorders>
          </w:tcPr>
          <w:p w14:paraId="758CDB92" w14:textId="77777777" w:rsidR="00680C53" w:rsidRPr="00680C53" w:rsidRDefault="00680C53" w:rsidP="005F2BB7">
            <w:pPr>
              <w:jc w:val="right"/>
              <w:rPr>
                <w:ins w:id="205" w:author="Элнура Кочкорова" w:date="2023-12-14T15:19:00Z"/>
                <w:rFonts w:eastAsia="SimSun"/>
                <w:sz w:val="20"/>
                <w:szCs w:val="20"/>
              </w:rPr>
            </w:pPr>
            <w:proofErr w:type="spellStart"/>
            <w:ins w:id="206" w:author="Элнура Кочкорова" w:date="2023-12-14T15:19:00Z">
              <w:r w:rsidRPr="00680C53">
                <w:rPr>
                  <w:rFonts w:eastAsia="SimSun"/>
                  <w:b/>
                  <w:bCs/>
                  <w:sz w:val="20"/>
                  <w:szCs w:val="20"/>
                </w:rPr>
                <w:t>биринчи</w:t>
              </w:r>
              <w:proofErr w:type="spellEnd"/>
              <w:r w:rsidRPr="00680C53">
                <w:rPr>
                  <w:rFonts w:eastAsia="SimSun"/>
                  <w:b/>
                  <w:bCs/>
                  <w:sz w:val="20"/>
                  <w:szCs w:val="20"/>
                </w:rPr>
                <w:t xml:space="preserve"> сорт</w:t>
              </w:r>
            </w:ins>
          </w:p>
        </w:tc>
        <w:tc>
          <w:tcPr>
            <w:tcW w:w="558" w:type="pct"/>
            <w:vMerge/>
            <w:tcBorders>
              <w:top w:val="single" w:sz="8" w:space="0" w:color="auto"/>
              <w:left w:val="nil"/>
              <w:bottom w:val="single" w:sz="8" w:space="0" w:color="auto"/>
              <w:right w:val="nil"/>
            </w:tcBorders>
            <w:vAlign w:val="center"/>
          </w:tcPr>
          <w:p w14:paraId="37D0569E" w14:textId="77777777" w:rsidR="00680C53" w:rsidRPr="00680C53" w:rsidRDefault="00680C53" w:rsidP="005F2BB7">
            <w:pPr>
              <w:rPr>
                <w:ins w:id="207" w:author="Элнура Кочкорова" w:date="2023-12-14T15:19:00Z"/>
                <w:rFonts w:eastAsia="SimSun"/>
                <w:b/>
                <w:sz w:val="20"/>
                <w:szCs w:val="20"/>
              </w:rPr>
            </w:pPr>
          </w:p>
        </w:tc>
        <w:tc>
          <w:tcPr>
            <w:tcW w:w="516" w:type="pct"/>
            <w:vMerge/>
            <w:tcBorders>
              <w:top w:val="single" w:sz="8" w:space="0" w:color="auto"/>
              <w:left w:val="nil"/>
              <w:bottom w:val="single" w:sz="8" w:space="0" w:color="auto"/>
              <w:right w:val="nil"/>
            </w:tcBorders>
            <w:vAlign w:val="center"/>
          </w:tcPr>
          <w:p w14:paraId="4E97B880" w14:textId="77777777" w:rsidR="00680C53" w:rsidRPr="00680C53" w:rsidRDefault="00680C53" w:rsidP="005F2BB7">
            <w:pPr>
              <w:jc w:val="right"/>
              <w:rPr>
                <w:ins w:id="208" w:author="Элнура Кочкорова" w:date="2023-12-14T15:19:00Z"/>
                <w:rFonts w:eastAsia="Arial Unicode MS"/>
                <w:b/>
                <w:sz w:val="20"/>
                <w:szCs w:val="20"/>
              </w:rPr>
            </w:pPr>
          </w:p>
        </w:tc>
        <w:tc>
          <w:tcPr>
            <w:tcW w:w="661" w:type="pct"/>
            <w:vMerge/>
            <w:tcBorders>
              <w:top w:val="single" w:sz="8" w:space="0" w:color="auto"/>
              <w:left w:val="nil"/>
              <w:bottom w:val="single" w:sz="8" w:space="0" w:color="auto"/>
              <w:right w:val="nil"/>
            </w:tcBorders>
            <w:vAlign w:val="center"/>
          </w:tcPr>
          <w:p w14:paraId="2D8DDCD2" w14:textId="77777777" w:rsidR="00680C53" w:rsidRPr="00680C53" w:rsidRDefault="00680C53" w:rsidP="005F2BB7">
            <w:pPr>
              <w:rPr>
                <w:ins w:id="209" w:author="Элнура Кочкорова" w:date="2023-12-14T15:19:00Z"/>
                <w:rFonts w:eastAsia="SimSun"/>
                <w:b/>
                <w:sz w:val="20"/>
                <w:szCs w:val="20"/>
              </w:rPr>
            </w:pPr>
          </w:p>
        </w:tc>
        <w:tc>
          <w:tcPr>
            <w:tcW w:w="809" w:type="pct"/>
            <w:vMerge/>
            <w:tcBorders>
              <w:top w:val="single" w:sz="8" w:space="0" w:color="auto"/>
              <w:left w:val="nil"/>
              <w:bottom w:val="single" w:sz="8" w:space="0" w:color="auto"/>
              <w:right w:val="nil"/>
            </w:tcBorders>
            <w:vAlign w:val="center"/>
          </w:tcPr>
          <w:p w14:paraId="365D215B" w14:textId="77777777" w:rsidR="00680C53" w:rsidRPr="00680C53" w:rsidRDefault="00680C53" w:rsidP="005F2BB7">
            <w:pPr>
              <w:rPr>
                <w:ins w:id="210" w:author="Элнура Кочкорова" w:date="2023-12-14T15:19:00Z"/>
                <w:rFonts w:eastAsia="SimSun"/>
                <w:b/>
                <w:sz w:val="20"/>
                <w:szCs w:val="20"/>
              </w:rPr>
            </w:pPr>
          </w:p>
        </w:tc>
        <w:tc>
          <w:tcPr>
            <w:tcW w:w="881" w:type="pct"/>
            <w:vMerge/>
            <w:tcBorders>
              <w:top w:val="single" w:sz="8" w:space="0" w:color="auto"/>
              <w:left w:val="nil"/>
              <w:bottom w:val="single" w:sz="8" w:space="0" w:color="auto"/>
              <w:right w:val="nil"/>
            </w:tcBorders>
            <w:vAlign w:val="center"/>
          </w:tcPr>
          <w:p w14:paraId="2DD57B53" w14:textId="77777777" w:rsidR="00680C53" w:rsidRPr="00680C53" w:rsidRDefault="00680C53" w:rsidP="005F2BB7">
            <w:pPr>
              <w:jc w:val="right"/>
              <w:rPr>
                <w:ins w:id="211" w:author="Элнура Кочкорова" w:date="2023-12-14T15:19:00Z"/>
                <w:rFonts w:eastAsia="SimSun"/>
                <w:b/>
                <w:sz w:val="20"/>
                <w:szCs w:val="20"/>
              </w:rPr>
            </w:pPr>
          </w:p>
        </w:tc>
      </w:tr>
      <w:tr w:rsidR="00680C53" w:rsidRPr="00680C53" w14:paraId="72297D91" w14:textId="77777777" w:rsidTr="005F2BB7">
        <w:trPr>
          <w:ins w:id="212" w:author="Элнура Кочкорова" w:date="2023-12-14T15:19:00Z"/>
        </w:trPr>
        <w:tc>
          <w:tcPr>
            <w:tcW w:w="698" w:type="pct"/>
            <w:tcBorders>
              <w:top w:val="single" w:sz="4" w:space="0" w:color="auto"/>
              <w:left w:val="nil"/>
              <w:right w:val="nil"/>
            </w:tcBorders>
            <w:vAlign w:val="bottom"/>
          </w:tcPr>
          <w:p w14:paraId="0D43EC63" w14:textId="77777777" w:rsidR="00680C53" w:rsidRPr="00680C53" w:rsidRDefault="00680C53" w:rsidP="005F2BB7">
            <w:pPr>
              <w:ind w:left="113"/>
              <w:rPr>
                <w:ins w:id="213" w:author="Элнура Кочкорова" w:date="2023-12-14T15:19:00Z"/>
                <w:rFonts w:eastAsia="SimSun"/>
                <w:sz w:val="20"/>
                <w:szCs w:val="20"/>
              </w:rPr>
            </w:pPr>
            <w:ins w:id="214" w:author="Элнура Кочкорова" w:date="2023-12-14T15:19:00Z">
              <w:r w:rsidRPr="00680C53">
                <w:rPr>
                  <w:rFonts w:eastAsia="SimSun"/>
                  <w:sz w:val="20"/>
                  <w:szCs w:val="20"/>
                </w:rPr>
                <w:t xml:space="preserve">Январь </w:t>
              </w:r>
            </w:ins>
          </w:p>
        </w:tc>
        <w:tc>
          <w:tcPr>
            <w:tcW w:w="441" w:type="pct"/>
            <w:tcBorders>
              <w:top w:val="single" w:sz="4" w:space="0" w:color="auto"/>
              <w:left w:val="nil"/>
              <w:right w:val="nil"/>
            </w:tcBorders>
          </w:tcPr>
          <w:p w14:paraId="01D040F3" w14:textId="77777777" w:rsidR="00680C53" w:rsidRPr="00680C53" w:rsidRDefault="00680C53" w:rsidP="005F2BB7">
            <w:pPr>
              <w:ind w:right="57"/>
              <w:jc w:val="right"/>
              <w:rPr>
                <w:sz w:val="20"/>
                <w:szCs w:val="20"/>
                <w:lang w:val="ky-KG"/>
              </w:rPr>
            </w:pPr>
            <w:r w:rsidRPr="00680C53">
              <w:rPr>
                <w:sz w:val="20"/>
                <w:szCs w:val="20"/>
                <w:lang w:val="ky-KG"/>
              </w:rPr>
              <w:t>37,3</w:t>
            </w:r>
          </w:p>
        </w:tc>
        <w:tc>
          <w:tcPr>
            <w:tcW w:w="436" w:type="pct"/>
            <w:tcBorders>
              <w:left w:val="nil"/>
              <w:right w:val="nil"/>
            </w:tcBorders>
          </w:tcPr>
          <w:p w14:paraId="2D58597C" w14:textId="77777777" w:rsidR="00680C53" w:rsidRPr="00680C53" w:rsidRDefault="00680C53" w:rsidP="005F2BB7">
            <w:pPr>
              <w:ind w:right="57"/>
              <w:jc w:val="right"/>
              <w:rPr>
                <w:sz w:val="20"/>
                <w:szCs w:val="20"/>
                <w:lang w:val="ky-KG"/>
              </w:rPr>
            </w:pPr>
            <w:r w:rsidRPr="00680C53">
              <w:rPr>
                <w:sz w:val="20"/>
                <w:szCs w:val="20"/>
                <w:lang w:val="ky-KG"/>
              </w:rPr>
              <w:t>28,4</w:t>
            </w:r>
          </w:p>
        </w:tc>
        <w:tc>
          <w:tcPr>
            <w:tcW w:w="558" w:type="pct"/>
            <w:tcBorders>
              <w:left w:val="nil"/>
              <w:right w:val="nil"/>
            </w:tcBorders>
          </w:tcPr>
          <w:p w14:paraId="316DAE29" w14:textId="77777777" w:rsidR="00680C53" w:rsidRPr="00680C53" w:rsidRDefault="00680C53" w:rsidP="005F2BB7">
            <w:pPr>
              <w:ind w:right="57"/>
              <w:jc w:val="right"/>
              <w:rPr>
                <w:sz w:val="20"/>
                <w:szCs w:val="20"/>
                <w:lang w:val="ky-KG"/>
              </w:rPr>
            </w:pPr>
            <w:r w:rsidRPr="00680C53">
              <w:rPr>
                <w:sz w:val="20"/>
                <w:szCs w:val="20"/>
                <w:lang w:val="ky-KG"/>
              </w:rPr>
              <w:t>53,7</w:t>
            </w:r>
          </w:p>
        </w:tc>
        <w:tc>
          <w:tcPr>
            <w:tcW w:w="516" w:type="pct"/>
            <w:tcBorders>
              <w:left w:val="nil"/>
              <w:right w:val="nil"/>
            </w:tcBorders>
          </w:tcPr>
          <w:p w14:paraId="57BF29A5" w14:textId="77777777" w:rsidR="00680C53" w:rsidRPr="00680C53" w:rsidRDefault="00680C53" w:rsidP="005F2BB7">
            <w:pPr>
              <w:tabs>
                <w:tab w:val="right" w:pos="1025"/>
              </w:tabs>
              <w:ind w:right="57"/>
              <w:jc w:val="right"/>
              <w:rPr>
                <w:sz w:val="20"/>
                <w:szCs w:val="20"/>
              </w:rPr>
            </w:pPr>
            <w:r w:rsidRPr="00680C53">
              <w:rPr>
                <w:sz w:val="20"/>
                <w:szCs w:val="20"/>
              </w:rPr>
              <w:t>94 932,7</w:t>
            </w:r>
          </w:p>
        </w:tc>
        <w:tc>
          <w:tcPr>
            <w:tcW w:w="661" w:type="pct"/>
            <w:tcBorders>
              <w:left w:val="nil"/>
              <w:right w:val="nil"/>
            </w:tcBorders>
          </w:tcPr>
          <w:p w14:paraId="5BAD751C" w14:textId="77777777" w:rsidR="00680C53" w:rsidRPr="00680C53" w:rsidRDefault="00680C53" w:rsidP="005F2BB7">
            <w:pPr>
              <w:ind w:right="57"/>
              <w:jc w:val="right"/>
              <w:rPr>
                <w:sz w:val="20"/>
                <w:szCs w:val="20"/>
                <w:lang w:val="ky-KG"/>
              </w:rPr>
            </w:pPr>
            <w:r w:rsidRPr="00680C53">
              <w:rPr>
                <w:sz w:val="20"/>
                <w:szCs w:val="20"/>
                <w:lang w:val="ky-KG"/>
              </w:rPr>
              <w:t>5 065,1</w:t>
            </w:r>
          </w:p>
        </w:tc>
        <w:tc>
          <w:tcPr>
            <w:tcW w:w="809" w:type="pct"/>
            <w:tcBorders>
              <w:left w:val="nil"/>
              <w:right w:val="nil"/>
            </w:tcBorders>
          </w:tcPr>
          <w:p w14:paraId="287288AB" w14:textId="77777777" w:rsidR="00680C53" w:rsidRPr="00680C53" w:rsidRDefault="00680C53" w:rsidP="005F2BB7">
            <w:pPr>
              <w:ind w:right="57"/>
              <w:jc w:val="right"/>
              <w:rPr>
                <w:sz w:val="20"/>
                <w:szCs w:val="20"/>
              </w:rPr>
            </w:pPr>
            <w:r w:rsidRPr="00680C53">
              <w:rPr>
                <w:sz w:val="20"/>
                <w:szCs w:val="20"/>
              </w:rPr>
              <w:t>1 320,3</w:t>
            </w:r>
          </w:p>
        </w:tc>
        <w:tc>
          <w:tcPr>
            <w:tcW w:w="881" w:type="pct"/>
            <w:tcBorders>
              <w:left w:val="nil"/>
              <w:right w:val="nil"/>
            </w:tcBorders>
          </w:tcPr>
          <w:p w14:paraId="4CF1C543" w14:textId="77777777" w:rsidR="00680C53" w:rsidRPr="00680C53" w:rsidRDefault="00680C53" w:rsidP="005F2BB7">
            <w:pPr>
              <w:ind w:right="57"/>
              <w:jc w:val="right"/>
              <w:rPr>
                <w:sz w:val="20"/>
                <w:szCs w:val="20"/>
                <w:lang w:val="ky-KG"/>
              </w:rPr>
            </w:pPr>
            <w:r w:rsidRPr="00680C53">
              <w:rPr>
                <w:sz w:val="20"/>
                <w:szCs w:val="20"/>
                <w:lang w:val="ky-KG"/>
              </w:rPr>
              <w:t>1,96</w:t>
            </w:r>
          </w:p>
        </w:tc>
      </w:tr>
      <w:tr w:rsidR="00680C53" w:rsidRPr="00680C53" w14:paraId="79B86AF8" w14:textId="77777777" w:rsidTr="005F2BB7">
        <w:tc>
          <w:tcPr>
            <w:tcW w:w="698" w:type="pct"/>
            <w:tcBorders>
              <w:left w:val="nil"/>
              <w:right w:val="nil"/>
            </w:tcBorders>
            <w:shd w:val="clear" w:color="auto" w:fill="auto"/>
            <w:vAlign w:val="bottom"/>
          </w:tcPr>
          <w:p w14:paraId="3CC328E6" w14:textId="77777777" w:rsidR="00680C53" w:rsidRPr="00680C53" w:rsidRDefault="00680C53" w:rsidP="005F2BB7">
            <w:pPr>
              <w:ind w:left="113"/>
              <w:rPr>
                <w:sz w:val="20"/>
                <w:szCs w:val="20"/>
                <w:lang w:val="ky-KG"/>
              </w:rPr>
            </w:pPr>
            <w:r w:rsidRPr="00680C53">
              <w:rPr>
                <w:sz w:val="20"/>
                <w:szCs w:val="20"/>
                <w:lang w:val="ky-KG"/>
              </w:rPr>
              <w:t>Февраль</w:t>
            </w:r>
          </w:p>
        </w:tc>
        <w:tc>
          <w:tcPr>
            <w:tcW w:w="441" w:type="pct"/>
            <w:tcBorders>
              <w:left w:val="nil"/>
              <w:right w:val="nil"/>
            </w:tcBorders>
          </w:tcPr>
          <w:p w14:paraId="2604D7E6" w14:textId="77777777" w:rsidR="00680C53" w:rsidRPr="00680C53" w:rsidRDefault="00680C53" w:rsidP="005F2BB7">
            <w:pPr>
              <w:ind w:right="57"/>
              <w:jc w:val="right"/>
              <w:rPr>
                <w:sz w:val="20"/>
                <w:szCs w:val="20"/>
                <w:lang w:val="ky-KG"/>
              </w:rPr>
            </w:pPr>
            <w:r w:rsidRPr="00680C53">
              <w:rPr>
                <w:sz w:val="20"/>
                <w:szCs w:val="20"/>
                <w:lang w:val="ky-KG"/>
              </w:rPr>
              <w:t>38,0</w:t>
            </w:r>
          </w:p>
        </w:tc>
        <w:tc>
          <w:tcPr>
            <w:tcW w:w="436" w:type="pct"/>
            <w:tcBorders>
              <w:left w:val="nil"/>
              <w:right w:val="nil"/>
            </w:tcBorders>
          </w:tcPr>
          <w:p w14:paraId="22DB4BF4" w14:textId="77777777" w:rsidR="00680C53" w:rsidRPr="00680C53" w:rsidRDefault="00680C53" w:rsidP="005F2BB7">
            <w:pPr>
              <w:ind w:right="57"/>
              <w:jc w:val="right"/>
              <w:rPr>
                <w:sz w:val="20"/>
                <w:szCs w:val="20"/>
                <w:lang w:val="ky-KG"/>
              </w:rPr>
            </w:pPr>
            <w:r w:rsidRPr="00680C53">
              <w:rPr>
                <w:sz w:val="20"/>
                <w:szCs w:val="20"/>
                <w:lang w:val="ky-KG"/>
              </w:rPr>
              <w:t>28,1</w:t>
            </w:r>
          </w:p>
        </w:tc>
        <w:tc>
          <w:tcPr>
            <w:tcW w:w="558" w:type="pct"/>
            <w:tcBorders>
              <w:left w:val="nil"/>
              <w:right w:val="nil"/>
            </w:tcBorders>
          </w:tcPr>
          <w:p w14:paraId="51FD885C" w14:textId="77777777" w:rsidR="00680C53" w:rsidRPr="00680C53" w:rsidRDefault="00680C53" w:rsidP="005F2BB7">
            <w:pPr>
              <w:ind w:right="57"/>
              <w:jc w:val="right"/>
              <w:rPr>
                <w:sz w:val="20"/>
                <w:szCs w:val="20"/>
                <w:lang w:val="ky-KG"/>
              </w:rPr>
            </w:pPr>
            <w:r w:rsidRPr="00680C53">
              <w:rPr>
                <w:sz w:val="20"/>
                <w:szCs w:val="20"/>
                <w:lang w:val="ky-KG"/>
              </w:rPr>
              <w:t>53,7</w:t>
            </w:r>
          </w:p>
        </w:tc>
        <w:tc>
          <w:tcPr>
            <w:tcW w:w="516" w:type="pct"/>
            <w:tcBorders>
              <w:left w:val="nil"/>
              <w:right w:val="nil"/>
            </w:tcBorders>
          </w:tcPr>
          <w:p w14:paraId="06651E85" w14:textId="77777777" w:rsidR="00680C53" w:rsidRPr="00680C53" w:rsidRDefault="00680C53" w:rsidP="005F2BB7">
            <w:pPr>
              <w:tabs>
                <w:tab w:val="right" w:pos="1025"/>
              </w:tabs>
              <w:ind w:right="57"/>
              <w:jc w:val="right"/>
              <w:rPr>
                <w:sz w:val="20"/>
                <w:szCs w:val="20"/>
              </w:rPr>
            </w:pPr>
            <w:r w:rsidRPr="00680C53">
              <w:rPr>
                <w:sz w:val="20"/>
                <w:szCs w:val="20"/>
              </w:rPr>
              <w:t>94 932,7</w:t>
            </w:r>
          </w:p>
        </w:tc>
        <w:tc>
          <w:tcPr>
            <w:tcW w:w="661" w:type="pct"/>
            <w:tcBorders>
              <w:left w:val="nil"/>
              <w:right w:val="nil"/>
            </w:tcBorders>
          </w:tcPr>
          <w:p w14:paraId="705099C6" w14:textId="77777777" w:rsidR="00680C53" w:rsidRPr="00680C53" w:rsidRDefault="00680C53" w:rsidP="005F2BB7">
            <w:pPr>
              <w:ind w:right="57"/>
              <w:jc w:val="right"/>
              <w:rPr>
                <w:sz w:val="20"/>
                <w:szCs w:val="20"/>
                <w:lang w:val="ky-KG"/>
              </w:rPr>
            </w:pPr>
            <w:r w:rsidRPr="00680C53">
              <w:rPr>
                <w:sz w:val="20"/>
                <w:szCs w:val="20"/>
                <w:lang w:val="ky-KG"/>
              </w:rPr>
              <w:t>4 874,7</w:t>
            </w:r>
          </w:p>
        </w:tc>
        <w:tc>
          <w:tcPr>
            <w:tcW w:w="809" w:type="pct"/>
            <w:tcBorders>
              <w:left w:val="nil"/>
              <w:right w:val="nil"/>
            </w:tcBorders>
          </w:tcPr>
          <w:p w14:paraId="5F282961" w14:textId="77777777" w:rsidR="00680C53" w:rsidRPr="00680C53" w:rsidRDefault="00680C53" w:rsidP="005F2BB7">
            <w:pPr>
              <w:ind w:right="57"/>
              <w:jc w:val="right"/>
              <w:rPr>
                <w:sz w:val="20"/>
                <w:szCs w:val="20"/>
              </w:rPr>
            </w:pPr>
            <w:r w:rsidRPr="00680C53">
              <w:rPr>
                <w:sz w:val="20"/>
                <w:szCs w:val="20"/>
              </w:rPr>
              <w:t>1 288,7</w:t>
            </w:r>
          </w:p>
        </w:tc>
        <w:tc>
          <w:tcPr>
            <w:tcW w:w="881" w:type="pct"/>
            <w:tcBorders>
              <w:left w:val="nil"/>
              <w:right w:val="nil"/>
            </w:tcBorders>
          </w:tcPr>
          <w:p w14:paraId="22C8502C" w14:textId="77777777" w:rsidR="00680C53" w:rsidRPr="00680C53" w:rsidRDefault="00680C53" w:rsidP="005F2BB7">
            <w:pPr>
              <w:ind w:right="57"/>
              <w:jc w:val="right"/>
              <w:rPr>
                <w:sz w:val="20"/>
                <w:szCs w:val="20"/>
                <w:lang w:val="ky-KG"/>
              </w:rPr>
            </w:pPr>
            <w:r w:rsidRPr="00680C53">
              <w:rPr>
                <w:sz w:val="20"/>
                <w:szCs w:val="20"/>
                <w:lang w:val="ky-KG"/>
              </w:rPr>
              <w:t>1,96</w:t>
            </w:r>
          </w:p>
        </w:tc>
      </w:tr>
      <w:tr w:rsidR="00680C53" w:rsidRPr="00680C53" w14:paraId="29CD10A1" w14:textId="77777777" w:rsidTr="005F2BB7">
        <w:tc>
          <w:tcPr>
            <w:tcW w:w="698" w:type="pct"/>
            <w:tcBorders>
              <w:left w:val="nil"/>
              <w:right w:val="nil"/>
            </w:tcBorders>
            <w:shd w:val="clear" w:color="auto" w:fill="auto"/>
            <w:vAlign w:val="bottom"/>
          </w:tcPr>
          <w:p w14:paraId="32EC94C5" w14:textId="77777777" w:rsidR="00680C53" w:rsidRPr="00680C53" w:rsidRDefault="00680C53" w:rsidP="005F2BB7">
            <w:pPr>
              <w:ind w:left="113"/>
              <w:rPr>
                <w:sz w:val="20"/>
                <w:szCs w:val="20"/>
                <w:lang w:val="ky-KG"/>
              </w:rPr>
            </w:pPr>
            <w:r w:rsidRPr="00680C53">
              <w:rPr>
                <w:sz w:val="20"/>
                <w:szCs w:val="20"/>
                <w:lang w:val="ky-KG"/>
              </w:rPr>
              <w:t>Март</w:t>
            </w:r>
          </w:p>
        </w:tc>
        <w:tc>
          <w:tcPr>
            <w:tcW w:w="441" w:type="pct"/>
            <w:tcBorders>
              <w:left w:val="nil"/>
              <w:right w:val="nil"/>
            </w:tcBorders>
          </w:tcPr>
          <w:p w14:paraId="391419F7" w14:textId="77777777" w:rsidR="00680C53" w:rsidRPr="00680C53" w:rsidRDefault="00680C53" w:rsidP="005F2BB7">
            <w:pPr>
              <w:ind w:right="57"/>
              <w:jc w:val="right"/>
              <w:rPr>
                <w:sz w:val="20"/>
                <w:szCs w:val="20"/>
                <w:lang w:val="ky-KG"/>
              </w:rPr>
            </w:pPr>
            <w:r w:rsidRPr="00680C53">
              <w:rPr>
                <w:sz w:val="20"/>
                <w:szCs w:val="20"/>
                <w:lang w:val="ky-KG"/>
              </w:rPr>
              <w:t>38,5</w:t>
            </w:r>
          </w:p>
        </w:tc>
        <w:tc>
          <w:tcPr>
            <w:tcW w:w="436" w:type="pct"/>
            <w:tcBorders>
              <w:left w:val="nil"/>
              <w:right w:val="nil"/>
            </w:tcBorders>
          </w:tcPr>
          <w:p w14:paraId="5334EEBF" w14:textId="77777777" w:rsidR="00680C53" w:rsidRPr="00680C53" w:rsidRDefault="00680C53" w:rsidP="005F2BB7">
            <w:pPr>
              <w:ind w:right="57"/>
              <w:jc w:val="right"/>
              <w:rPr>
                <w:sz w:val="20"/>
                <w:szCs w:val="20"/>
                <w:lang w:val="ky-KG"/>
              </w:rPr>
            </w:pPr>
            <w:r w:rsidRPr="00680C53">
              <w:rPr>
                <w:sz w:val="20"/>
                <w:szCs w:val="20"/>
                <w:lang w:val="ky-KG"/>
              </w:rPr>
              <w:t>28,1</w:t>
            </w:r>
          </w:p>
        </w:tc>
        <w:tc>
          <w:tcPr>
            <w:tcW w:w="558" w:type="pct"/>
            <w:tcBorders>
              <w:left w:val="nil"/>
              <w:right w:val="nil"/>
            </w:tcBorders>
          </w:tcPr>
          <w:p w14:paraId="30B8034F" w14:textId="77777777" w:rsidR="00680C53" w:rsidRPr="00680C53" w:rsidRDefault="00680C53" w:rsidP="005F2BB7">
            <w:pPr>
              <w:ind w:right="57"/>
              <w:jc w:val="right"/>
              <w:rPr>
                <w:sz w:val="20"/>
                <w:szCs w:val="20"/>
                <w:lang w:val="ky-KG"/>
              </w:rPr>
            </w:pPr>
            <w:r w:rsidRPr="00680C53">
              <w:rPr>
                <w:sz w:val="20"/>
                <w:szCs w:val="20"/>
                <w:lang w:val="ky-KG"/>
              </w:rPr>
              <w:t>53,7</w:t>
            </w:r>
          </w:p>
        </w:tc>
        <w:tc>
          <w:tcPr>
            <w:tcW w:w="516" w:type="pct"/>
            <w:tcBorders>
              <w:left w:val="nil"/>
              <w:right w:val="nil"/>
            </w:tcBorders>
          </w:tcPr>
          <w:p w14:paraId="1E63B316" w14:textId="77777777" w:rsidR="00680C53" w:rsidRPr="00680C53" w:rsidRDefault="00680C53" w:rsidP="005F2BB7">
            <w:pPr>
              <w:tabs>
                <w:tab w:val="right" w:pos="1025"/>
              </w:tabs>
              <w:ind w:right="57"/>
              <w:jc w:val="right"/>
              <w:rPr>
                <w:sz w:val="20"/>
                <w:szCs w:val="20"/>
              </w:rPr>
            </w:pPr>
            <w:r w:rsidRPr="00680C53">
              <w:rPr>
                <w:sz w:val="20"/>
                <w:szCs w:val="20"/>
              </w:rPr>
              <w:t>94 932,7</w:t>
            </w:r>
          </w:p>
        </w:tc>
        <w:tc>
          <w:tcPr>
            <w:tcW w:w="661" w:type="pct"/>
            <w:tcBorders>
              <w:left w:val="nil"/>
              <w:right w:val="nil"/>
            </w:tcBorders>
          </w:tcPr>
          <w:p w14:paraId="71DA0E1C" w14:textId="77777777" w:rsidR="00680C53" w:rsidRPr="00680C53" w:rsidRDefault="00680C53" w:rsidP="005F2BB7">
            <w:pPr>
              <w:ind w:right="57"/>
              <w:jc w:val="right"/>
              <w:rPr>
                <w:sz w:val="20"/>
                <w:szCs w:val="20"/>
                <w:lang w:val="ky-KG"/>
              </w:rPr>
            </w:pPr>
            <w:r w:rsidRPr="00680C53">
              <w:rPr>
                <w:sz w:val="20"/>
                <w:szCs w:val="20"/>
                <w:lang w:val="ky-KG"/>
              </w:rPr>
              <w:t>5 154,1</w:t>
            </w:r>
          </w:p>
        </w:tc>
        <w:tc>
          <w:tcPr>
            <w:tcW w:w="809" w:type="pct"/>
            <w:tcBorders>
              <w:left w:val="nil"/>
              <w:right w:val="nil"/>
            </w:tcBorders>
          </w:tcPr>
          <w:p w14:paraId="555C2E13" w14:textId="77777777" w:rsidR="00680C53" w:rsidRPr="00680C53" w:rsidRDefault="00680C53" w:rsidP="005F2BB7">
            <w:pPr>
              <w:ind w:right="57"/>
              <w:jc w:val="right"/>
              <w:rPr>
                <w:sz w:val="20"/>
                <w:szCs w:val="20"/>
              </w:rPr>
            </w:pPr>
            <w:r w:rsidRPr="00680C53">
              <w:rPr>
                <w:sz w:val="20"/>
                <w:szCs w:val="20"/>
              </w:rPr>
              <w:t>1 556,1</w:t>
            </w:r>
          </w:p>
        </w:tc>
        <w:tc>
          <w:tcPr>
            <w:tcW w:w="881" w:type="pct"/>
            <w:tcBorders>
              <w:left w:val="nil"/>
              <w:right w:val="nil"/>
            </w:tcBorders>
          </w:tcPr>
          <w:p w14:paraId="4C6069F1" w14:textId="77777777" w:rsidR="00680C53" w:rsidRPr="00680C53" w:rsidRDefault="00680C53" w:rsidP="005F2BB7">
            <w:pPr>
              <w:ind w:right="57"/>
              <w:jc w:val="right"/>
              <w:rPr>
                <w:sz w:val="20"/>
                <w:szCs w:val="20"/>
                <w:lang w:val="ky-KG"/>
              </w:rPr>
            </w:pPr>
            <w:r w:rsidRPr="00680C53">
              <w:rPr>
                <w:sz w:val="20"/>
                <w:szCs w:val="20"/>
                <w:lang w:val="ky-KG"/>
              </w:rPr>
              <w:t>1,96</w:t>
            </w:r>
          </w:p>
        </w:tc>
      </w:tr>
      <w:tr w:rsidR="00680C53" w:rsidRPr="00680C53" w14:paraId="136EAD63" w14:textId="77777777" w:rsidTr="005F2BB7">
        <w:tc>
          <w:tcPr>
            <w:tcW w:w="698" w:type="pct"/>
            <w:tcBorders>
              <w:left w:val="nil"/>
              <w:right w:val="nil"/>
            </w:tcBorders>
            <w:shd w:val="clear" w:color="auto" w:fill="auto"/>
            <w:vAlign w:val="bottom"/>
          </w:tcPr>
          <w:p w14:paraId="3B03AE4E" w14:textId="77777777" w:rsidR="00680C53" w:rsidRPr="00680C53" w:rsidRDefault="00680C53" w:rsidP="005F2BB7">
            <w:pPr>
              <w:ind w:left="113"/>
              <w:rPr>
                <w:sz w:val="20"/>
                <w:szCs w:val="20"/>
                <w:lang w:val="ky-KG"/>
              </w:rPr>
            </w:pPr>
            <w:r w:rsidRPr="00680C53">
              <w:rPr>
                <w:sz w:val="20"/>
                <w:szCs w:val="20"/>
                <w:lang w:val="ky-KG"/>
              </w:rPr>
              <w:t>Апрель</w:t>
            </w:r>
          </w:p>
        </w:tc>
        <w:tc>
          <w:tcPr>
            <w:tcW w:w="441" w:type="pct"/>
            <w:tcBorders>
              <w:left w:val="nil"/>
              <w:right w:val="nil"/>
            </w:tcBorders>
          </w:tcPr>
          <w:p w14:paraId="1742BA8F" w14:textId="77777777" w:rsidR="00680C53" w:rsidRPr="00680C53" w:rsidRDefault="00680C53" w:rsidP="005F2BB7">
            <w:pPr>
              <w:ind w:right="57"/>
              <w:jc w:val="right"/>
              <w:rPr>
                <w:sz w:val="20"/>
                <w:szCs w:val="20"/>
                <w:lang w:val="ky-KG"/>
              </w:rPr>
            </w:pPr>
            <w:r w:rsidRPr="00680C53">
              <w:rPr>
                <w:sz w:val="20"/>
                <w:szCs w:val="20"/>
                <w:lang w:val="ky-KG"/>
              </w:rPr>
              <w:t>38,5</w:t>
            </w:r>
          </w:p>
        </w:tc>
        <w:tc>
          <w:tcPr>
            <w:tcW w:w="436" w:type="pct"/>
            <w:tcBorders>
              <w:left w:val="nil"/>
              <w:right w:val="nil"/>
            </w:tcBorders>
          </w:tcPr>
          <w:p w14:paraId="75FBB9B7" w14:textId="77777777" w:rsidR="00680C53" w:rsidRPr="00680C53" w:rsidRDefault="00680C53" w:rsidP="005F2BB7">
            <w:pPr>
              <w:ind w:right="57"/>
              <w:jc w:val="right"/>
              <w:rPr>
                <w:sz w:val="20"/>
                <w:szCs w:val="20"/>
                <w:lang w:val="ky-KG"/>
              </w:rPr>
            </w:pPr>
            <w:r w:rsidRPr="00680C53">
              <w:rPr>
                <w:sz w:val="20"/>
                <w:szCs w:val="20"/>
                <w:lang w:val="ky-KG"/>
              </w:rPr>
              <w:t>27,8</w:t>
            </w:r>
          </w:p>
        </w:tc>
        <w:tc>
          <w:tcPr>
            <w:tcW w:w="558" w:type="pct"/>
            <w:tcBorders>
              <w:left w:val="nil"/>
              <w:right w:val="nil"/>
            </w:tcBorders>
          </w:tcPr>
          <w:p w14:paraId="5510A368" w14:textId="77777777" w:rsidR="00680C53" w:rsidRPr="00680C53" w:rsidRDefault="00680C53" w:rsidP="005F2BB7">
            <w:pPr>
              <w:ind w:right="57"/>
              <w:jc w:val="right"/>
              <w:rPr>
                <w:sz w:val="20"/>
                <w:szCs w:val="20"/>
                <w:lang w:val="ky-KG"/>
              </w:rPr>
            </w:pPr>
            <w:r w:rsidRPr="00680C53">
              <w:rPr>
                <w:sz w:val="20"/>
                <w:szCs w:val="20"/>
                <w:lang w:val="ky-KG"/>
              </w:rPr>
              <w:t>51,1</w:t>
            </w:r>
          </w:p>
        </w:tc>
        <w:tc>
          <w:tcPr>
            <w:tcW w:w="516" w:type="pct"/>
            <w:tcBorders>
              <w:left w:val="nil"/>
              <w:right w:val="nil"/>
            </w:tcBorders>
          </w:tcPr>
          <w:p w14:paraId="7A59A56B" w14:textId="77777777" w:rsidR="00680C53" w:rsidRPr="00680C53" w:rsidRDefault="00680C53" w:rsidP="005F2BB7">
            <w:pPr>
              <w:tabs>
                <w:tab w:val="right" w:pos="1025"/>
              </w:tabs>
              <w:ind w:right="57"/>
              <w:jc w:val="right"/>
              <w:rPr>
                <w:sz w:val="20"/>
                <w:szCs w:val="20"/>
              </w:rPr>
            </w:pPr>
            <w:r w:rsidRPr="00680C53">
              <w:rPr>
                <w:sz w:val="20"/>
                <w:szCs w:val="20"/>
              </w:rPr>
              <w:t>94 932,7</w:t>
            </w:r>
          </w:p>
        </w:tc>
        <w:tc>
          <w:tcPr>
            <w:tcW w:w="661" w:type="pct"/>
            <w:tcBorders>
              <w:left w:val="nil"/>
              <w:right w:val="nil"/>
            </w:tcBorders>
          </w:tcPr>
          <w:p w14:paraId="5C2BF580" w14:textId="77777777" w:rsidR="00680C53" w:rsidRPr="00680C53" w:rsidRDefault="00680C53" w:rsidP="005F2BB7">
            <w:pPr>
              <w:ind w:right="57"/>
              <w:jc w:val="right"/>
              <w:rPr>
                <w:sz w:val="20"/>
                <w:szCs w:val="20"/>
                <w:lang w:val="ky-KG"/>
              </w:rPr>
            </w:pPr>
            <w:r w:rsidRPr="00680C53">
              <w:rPr>
                <w:sz w:val="20"/>
                <w:szCs w:val="20"/>
                <w:lang w:val="ky-KG"/>
              </w:rPr>
              <w:t>5 154,2</w:t>
            </w:r>
          </w:p>
        </w:tc>
        <w:tc>
          <w:tcPr>
            <w:tcW w:w="809" w:type="pct"/>
            <w:tcBorders>
              <w:left w:val="nil"/>
              <w:right w:val="nil"/>
            </w:tcBorders>
          </w:tcPr>
          <w:p w14:paraId="1D76249E" w14:textId="77777777" w:rsidR="00680C53" w:rsidRPr="00680C53" w:rsidRDefault="00680C53" w:rsidP="005F2BB7">
            <w:pPr>
              <w:ind w:right="57"/>
              <w:jc w:val="right"/>
              <w:rPr>
                <w:sz w:val="20"/>
                <w:szCs w:val="20"/>
              </w:rPr>
            </w:pPr>
            <w:r w:rsidRPr="00680C53">
              <w:rPr>
                <w:sz w:val="20"/>
                <w:szCs w:val="20"/>
              </w:rPr>
              <w:t>1 550,9</w:t>
            </w:r>
          </w:p>
        </w:tc>
        <w:tc>
          <w:tcPr>
            <w:tcW w:w="881" w:type="pct"/>
            <w:tcBorders>
              <w:left w:val="nil"/>
              <w:right w:val="nil"/>
            </w:tcBorders>
          </w:tcPr>
          <w:p w14:paraId="58677134" w14:textId="77777777" w:rsidR="00680C53" w:rsidRPr="00680C53" w:rsidRDefault="00680C53" w:rsidP="005F2BB7">
            <w:pPr>
              <w:ind w:right="57"/>
              <w:jc w:val="right"/>
              <w:rPr>
                <w:sz w:val="20"/>
                <w:szCs w:val="20"/>
                <w:lang w:val="ky-KG"/>
              </w:rPr>
            </w:pPr>
            <w:r w:rsidRPr="00680C53">
              <w:rPr>
                <w:sz w:val="20"/>
                <w:szCs w:val="20"/>
                <w:lang w:val="ky-KG"/>
              </w:rPr>
              <w:t>1,96</w:t>
            </w:r>
          </w:p>
        </w:tc>
      </w:tr>
      <w:tr w:rsidR="00680C53" w:rsidRPr="00680C53" w14:paraId="57349127" w14:textId="77777777" w:rsidTr="005F2BB7">
        <w:tc>
          <w:tcPr>
            <w:tcW w:w="698" w:type="pct"/>
            <w:tcBorders>
              <w:left w:val="nil"/>
              <w:right w:val="nil"/>
            </w:tcBorders>
            <w:shd w:val="clear" w:color="auto" w:fill="auto"/>
            <w:vAlign w:val="bottom"/>
          </w:tcPr>
          <w:p w14:paraId="17FE6C1C" w14:textId="77777777" w:rsidR="00680C53" w:rsidRPr="00680C53" w:rsidRDefault="00680C53" w:rsidP="005F2BB7">
            <w:pPr>
              <w:ind w:left="113"/>
              <w:rPr>
                <w:sz w:val="20"/>
                <w:szCs w:val="20"/>
                <w:lang w:val="ky-KG"/>
              </w:rPr>
            </w:pPr>
            <w:r w:rsidRPr="00680C53">
              <w:rPr>
                <w:sz w:val="20"/>
                <w:szCs w:val="20"/>
                <w:lang w:val="ky-KG"/>
                <w:rPrChange w:id="215" w:author="Айнура Исакова" w:date="2024-06-11T11:01:00Z">
                  <w:rPr>
                    <w:sz w:val="20"/>
                    <w:szCs w:val="20"/>
                    <w:highlight w:val="yellow"/>
                    <w:lang w:val="ky-KG"/>
                  </w:rPr>
                </w:rPrChange>
              </w:rPr>
              <w:t>Май</w:t>
            </w:r>
          </w:p>
        </w:tc>
        <w:tc>
          <w:tcPr>
            <w:tcW w:w="441" w:type="pct"/>
            <w:tcBorders>
              <w:left w:val="nil"/>
              <w:right w:val="nil"/>
            </w:tcBorders>
          </w:tcPr>
          <w:p w14:paraId="16862A0B" w14:textId="77777777" w:rsidR="00680C53" w:rsidRPr="00680C53" w:rsidRDefault="00680C53" w:rsidP="005F2BB7">
            <w:pPr>
              <w:ind w:right="57"/>
              <w:jc w:val="right"/>
              <w:rPr>
                <w:sz w:val="20"/>
                <w:szCs w:val="20"/>
                <w:lang w:val="ky-KG"/>
              </w:rPr>
            </w:pPr>
            <w:r w:rsidRPr="00680C53">
              <w:rPr>
                <w:sz w:val="20"/>
                <w:szCs w:val="20"/>
                <w:lang w:val="ky-KG"/>
                <w:rPrChange w:id="216" w:author="Айнура Исакова" w:date="2024-06-11T11:01:00Z">
                  <w:rPr>
                    <w:sz w:val="20"/>
                    <w:szCs w:val="20"/>
                    <w:highlight w:val="yellow"/>
                    <w:lang w:val="ky-KG"/>
                  </w:rPr>
                </w:rPrChange>
              </w:rPr>
              <w:t>40,0</w:t>
            </w:r>
          </w:p>
        </w:tc>
        <w:tc>
          <w:tcPr>
            <w:tcW w:w="436" w:type="pct"/>
            <w:tcBorders>
              <w:left w:val="nil"/>
              <w:right w:val="nil"/>
            </w:tcBorders>
          </w:tcPr>
          <w:p w14:paraId="3407A07E" w14:textId="77777777" w:rsidR="00680C53" w:rsidRPr="00680C53" w:rsidRDefault="00680C53" w:rsidP="005F2BB7">
            <w:pPr>
              <w:ind w:right="57"/>
              <w:jc w:val="right"/>
              <w:rPr>
                <w:sz w:val="20"/>
                <w:szCs w:val="20"/>
                <w:lang w:val="ky-KG"/>
              </w:rPr>
            </w:pPr>
            <w:r w:rsidRPr="00680C53">
              <w:rPr>
                <w:sz w:val="20"/>
                <w:szCs w:val="20"/>
                <w:lang w:val="ky-KG"/>
                <w:rPrChange w:id="217" w:author="Айнура Исакова" w:date="2024-06-11T11:01:00Z">
                  <w:rPr>
                    <w:sz w:val="20"/>
                    <w:szCs w:val="20"/>
                    <w:highlight w:val="yellow"/>
                    <w:lang w:val="ky-KG"/>
                  </w:rPr>
                </w:rPrChange>
              </w:rPr>
              <w:t>27,7</w:t>
            </w:r>
          </w:p>
        </w:tc>
        <w:tc>
          <w:tcPr>
            <w:tcW w:w="558" w:type="pct"/>
            <w:tcBorders>
              <w:left w:val="nil"/>
              <w:right w:val="nil"/>
            </w:tcBorders>
          </w:tcPr>
          <w:p w14:paraId="23A4D9F7" w14:textId="77777777" w:rsidR="00680C53" w:rsidRPr="00680C53" w:rsidRDefault="00680C53" w:rsidP="005F2BB7">
            <w:pPr>
              <w:ind w:right="57"/>
              <w:jc w:val="right"/>
              <w:rPr>
                <w:sz w:val="20"/>
                <w:szCs w:val="20"/>
                <w:lang w:val="ky-KG"/>
              </w:rPr>
            </w:pPr>
            <w:r w:rsidRPr="00680C53">
              <w:rPr>
                <w:sz w:val="20"/>
                <w:szCs w:val="20"/>
                <w:lang w:val="ky-KG"/>
                <w:rPrChange w:id="218" w:author="Айнура Исакова" w:date="2024-06-11T11:01:00Z">
                  <w:rPr>
                    <w:sz w:val="20"/>
                    <w:szCs w:val="20"/>
                    <w:highlight w:val="yellow"/>
                    <w:lang w:val="ky-KG"/>
                  </w:rPr>
                </w:rPrChange>
              </w:rPr>
              <w:t>51,1</w:t>
            </w:r>
          </w:p>
        </w:tc>
        <w:tc>
          <w:tcPr>
            <w:tcW w:w="516" w:type="pct"/>
            <w:tcBorders>
              <w:left w:val="nil"/>
              <w:right w:val="nil"/>
            </w:tcBorders>
          </w:tcPr>
          <w:p w14:paraId="064AAA8E" w14:textId="77777777" w:rsidR="00680C53" w:rsidRPr="00680C53" w:rsidRDefault="00680C53" w:rsidP="005F2BB7">
            <w:pPr>
              <w:tabs>
                <w:tab w:val="right" w:pos="1025"/>
              </w:tabs>
              <w:ind w:right="57"/>
              <w:jc w:val="right"/>
              <w:rPr>
                <w:sz w:val="20"/>
                <w:szCs w:val="20"/>
              </w:rPr>
            </w:pPr>
            <w:r w:rsidRPr="00680C53">
              <w:rPr>
                <w:sz w:val="20"/>
                <w:szCs w:val="20"/>
                <w:rPrChange w:id="219" w:author="Айнура Исакова" w:date="2024-06-11T11:01:00Z">
                  <w:rPr>
                    <w:sz w:val="20"/>
                    <w:szCs w:val="20"/>
                    <w:highlight w:val="yellow"/>
                  </w:rPr>
                </w:rPrChange>
              </w:rPr>
              <w:t>94 932,7</w:t>
            </w:r>
          </w:p>
        </w:tc>
        <w:tc>
          <w:tcPr>
            <w:tcW w:w="661" w:type="pct"/>
            <w:tcBorders>
              <w:left w:val="nil"/>
              <w:right w:val="nil"/>
            </w:tcBorders>
          </w:tcPr>
          <w:p w14:paraId="797DCA8C" w14:textId="77777777" w:rsidR="00680C53" w:rsidRPr="00680C53" w:rsidRDefault="00680C53" w:rsidP="005F2BB7">
            <w:pPr>
              <w:ind w:right="57"/>
              <w:jc w:val="right"/>
              <w:rPr>
                <w:sz w:val="20"/>
                <w:szCs w:val="20"/>
                <w:lang w:val="ky-KG"/>
              </w:rPr>
            </w:pPr>
            <w:r w:rsidRPr="00680C53">
              <w:rPr>
                <w:sz w:val="20"/>
                <w:szCs w:val="20"/>
                <w:lang w:val="ky-KG"/>
                <w:rPrChange w:id="220" w:author="Айнура Исакова" w:date="2024-06-11T11:01:00Z">
                  <w:rPr>
                    <w:sz w:val="20"/>
                    <w:szCs w:val="20"/>
                    <w:highlight w:val="yellow"/>
                    <w:lang w:val="ky-KG"/>
                  </w:rPr>
                </w:rPrChange>
              </w:rPr>
              <w:t>5 317,4</w:t>
            </w:r>
          </w:p>
        </w:tc>
        <w:tc>
          <w:tcPr>
            <w:tcW w:w="809" w:type="pct"/>
            <w:tcBorders>
              <w:left w:val="nil"/>
              <w:right w:val="nil"/>
            </w:tcBorders>
          </w:tcPr>
          <w:p w14:paraId="69D04934" w14:textId="77777777" w:rsidR="00680C53" w:rsidRPr="00680C53" w:rsidRDefault="00680C53" w:rsidP="005F2BB7">
            <w:pPr>
              <w:ind w:right="57"/>
              <w:jc w:val="right"/>
              <w:rPr>
                <w:sz w:val="20"/>
                <w:szCs w:val="20"/>
              </w:rPr>
            </w:pPr>
            <w:r w:rsidRPr="00680C53">
              <w:rPr>
                <w:sz w:val="20"/>
                <w:szCs w:val="20"/>
                <w:rPrChange w:id="221" w:author="Айнура Исакова" w:date="2024-06-11T11:01:00Z">
                  <w:rPr>
                    <w:sz w:val="20"/>
                    <w:szCs w:val="20"/>
                    <w:highlight w:val="yellow"/>
                  </w:rPr>
                </w:rPrChange>
              </w:rPr>
              <w:t>1 550,9</w:t>
            </w:r>
          </w:p>
        </w:tc>
        <w:tc>
          <w:tcPr>
            <w:tcW w:w="881" w:type="pct"/>
            <w:tcBorders>
              <w:left w:val="nil"/>
              <w:right w:val="nil"/>
            </w:tcBorders>
          </w:tcPr>
          <w:p w14:paraId="769542E7" w14:textId="77777777" w:rsidR="00680C53" w:rsidRPr="00680C53" w:rsidRDefault="00680C53" w:rsidP="005F2BB7">
            <w:pPr>
              <w:ind w:right="57"/>
              <w:jc w:val="right"/>
              <w:rPr>
                <w:sz w:val="20"/>
                <w:szCs w:val="20"/>
                <w:lang w:val="ky-KG"/>
              </w:rPr>
            </w:pPr>
            <w:r w:rsidRPr="00680C53">
              <w:rPr>
                <w:sz w:val="20"/>
                <w:szCs w:val="20"/>
                <w:lang w:val="ky-KG"/>
                <w:rPrChange w:id="222" w:author="Айнура Исакова" w:date="2024-06-11T11:01:00Z">
                  <w:rPr>
                    <w:sz w:val="20"/>
                    <w:szCs w:val="20"/>
                    <w:highlight w:val="yellow"/>
                    <w:lang w:val="ky-KG"/>
                  </w:rPr>
                </w:rPrChange>
              </w:rPr>
              <w:t>2,17</w:t>
            </w:r>
          </w:p>
        </w:tc>
      </w:tr>
      <w:tr w:rsidR="00680C53" w:rsidRPr="00680C53" w14:paraId="2E949E46" w14:textId="77777777" w:rsidTr="005F2BB7">
        <w:tc>
          <w:tcPr>
            <w:tcW w:w="698" w:type="pct"/>
            <w:tcBorders>
              <w:left w:val="nil"/>
              <w:right w:val="nil"/>
            </w:tcBorders>
            <w:shd w:val="clear" w:color="auto" w:fill="auto"/>
            <w:vAlign w:val="bottom"/>
          </w:tcPr>
          <w:p w14:paraId="16B15B1D" w14:textId="77777777" w:rsidR="00680C53" w:rsidRPr="00680C53" w:rsidRDefault="00680C53" w:rsidP="005F2BB7">
            <w:pPr>
              <w:ind w:left="113"/>
              <w:rPr>
                <w:sz w:val="20"/>
                <w:szCs w:val="20"/>
                <w:lang w:val="ky-KG"/>
              </w:rPr>
            </w:pPr>
            <w:r w:rsidRPr="00680C53">
              <w:rPr>
                <w:sz w:val="20"/>
                <w:szCs w:val="20"/>
                <w:lang w:val="ky-KG"/>
              </w:rPr>
              <w:t>Июнь</w:t>
            </w:r>
          </w:p>
        </w:tc>
        <w:tc>
          <w:tcPr>
            <w:tcW w:w="441" w:type="pct"/>
            <w:tcBorders>
              <w:left w:val="nil"/>
              <w:right w:val="nil"/>
            </w:tcBorders>
          </w:tcPr>
          <w:p w14:paraId="2D012820" w14:textId="77777777" w:rsidR="00680C53" w:rsidRPr="00680C53" w:rsidRDefault="00680C53" w:rsidP="005F2BB7">
            <w:pPr>
              <w:ind w:right="57"/>
              <w:jc w:val="right"/>
              <w:rPr>
                <w:sz w:val="20"/>
                <w:szCs w:val="20"/>
                <w:lang w:val="ky-KG"/>
              </w:rPr>
            </w:pPr>
            <w:r w:rsidRPr="00680C53">
              <w:rPr>
                <w:sz w:val="20"/>
                <w:szCs w:val="20"/>
                <w:lang w:val="ky-KG"/>
              </w:rPr>
              <w:t>40,0</w:t>
            </w:r>
          </w:p>
        </w:tc>
        <w:tc>
          <w:tcPr>
            <w:tcW w:w="436" w:type="pct"/>
            <w:tcBorders>
              <w:left w:val="nil"/>
              <w:right w:val="nil"/>
            </w:tcBorders>
          </w:tcPr>
          <w:p w14:paraId="206D1D22" w14:textId="77777777" w:rsidR="00680C53" w:rsidRPr="00680C53" w:rsidRDefault="00680C53" w:rsidP="005F2BB7">
            <w:pPr>
              <w:ind w:right="57"/>
              <w:jc w:val="right"/>
              <w:rPr>
                <w:sz w:val="20"/>
                <w:szCs w:val="20"/>
                <w:lang w:val="ky-KG"/>
              </w:rPr>
            </w:pPr>
            <w:r w:rsidRPr="00680C53">
              <w:rPr>
                <w:sz w:val="20"/>
                <w:szCs w:val="20"/>
                <w:lang w:val="ky-KG"/>
              </w:rPr>
              <w:t>27,7</w:t>
            </w:r>
          </w:p>
        </w:tc>
        <w:tc>
          <w:tcPr>
            <w:tcW w:w="558" w:type="pct"/>
            <w:tcBorders>
              <w:left w:val="nil"/>
              <w:right w:val="nil"/>
            </w:tcBorders>
          </w:tcPr>
          <w:p w14:paraId="15035C19" w14:textId="77777777" w:rsidR="00680C53" w:rsidRPr="00680C53" w:rsidRDefault="00680C53" w:rsidP="005F2BB7">
            <w:pPr>
              <w:ind w:right="57"/>
              <w:jc w:val="right"/>
              <w:rPr>
                <w:sz w:val="20"/>
                <w:szCs w:val="20"/>
                <w:lang w:val="ky-KG"/>
              </w:rPr>
            </w:pPr>
            <w:r w:rsidRPr="00680C53">
              <w:rPr>
                <w:sz w:val="20"/>
                <w:szCs w:val="20"/>
                <w:lang w:val="ky-KG"/>
              </w:rPr>
              <w:t>52,4</w:t>
            </w:r>
          </w:p>
        </w:tc>
        <w:tc>
          <w:tcPr>
            <w:tcW w:w="516" w:type="pct"/>
            <w:tcBorders>
              <w:left w:val="nil"/>
              <w:right w:val="nil"/>
            </w:tcBorders>
          </w:tcPr>
          <w:p w14:paraId="3CF0EE25" w14:textId="77777777" w:rsidR="00680C53" w:rsidRPr="00680C53" w:rsidRDefault="00680C53" w:rsidP="005F2BB7">
            <w:pPr>
              <w:tabs>
                <w:tab w:val="right" w:pos="1025"/>
              </w:tabs>
              <w:ind w:right="57"/>
              <w:jc w:val="right"/>
              <w:rPr>
                <w:sz w:val="20"/>
                <w:szCs w:val="20"/>
              </w:rPr>
            </w:pPr>
            <w:r w:rsidRPr="00680C53">
              <w:rPr>
                <w:sz w:val="20"/>
                <w:szCs w:val="20"/>
              </w:rPr>
              <w:t>94 932,7</w:t>
            </w:r>
          </w:p>
        </w:tc>
        <w:tc>
          <w:tcPr>
            <w:tcW w:w="661" w:type="pct"/>
            <w:tcBorders>
              <w:left w:val="nil"/>
              <w:right w:val="nil"/>
            </w:tcBorders>
          </w:tcPr>
          <w:p w14:paraId="01ECCABA" w14:textId="77777777" w:rsidR="00680C53" w:rsidRPr="00680C53" w:rsidRDefault="00680C53" w:rsidP="005F2BB7">
            <w:pPr>
              <w:ind w:right="57"/>
              <w:jc w:val="right"/>
              <w:rPr>
                <w:sz w:val="20"/>
                <w:szCs w:val="20"/>
                <w:lang w:val="ky-KG"/>
              </w:rPr>
            </w:pPr>
            <w:r w:rsidRPr="00680C53">
              <w:rPr>
                <w:sz w:val="20"/>
                <w:szCs w:val="20"/>
                <w:lang w:val="ky-KG"/>
              </w:rPr>
              <w:t>5 186,1</w:t>
            </w:r>
          </w:p>
        </w:tc>
        <w:tc>
          <w:tcPr>
            <w:tcW w:w="809" w:type="pct"/>
            <w:tcBorders>
              <w:left w:val="nil"/>
              <w:right w:val="nil"/>
            </w:tcBorders>
          </w:tcPr>
          <w:p w14:paraId="7429E768" w14:textId="77777777" w:rsidR="00680C53" w:rsidRPr="00680C53" w:rsidRDefault="00680C53" w:rsidP="005F2BB7">
            <w:pPr>
              <w:ind w:right="57"/>
              <w:jc w:val="right"/>
              <w:rPr>
                <w:sz w:val="20"/>
                <w:szCs w:val="20"/>
              </w:rPr>
            </w:pPr>
            <w:r w:rsidRPr="00680C53">
              <w:rPr>
                <w:sz w:val="20"/>
                <w:szCs w:val="20"/>
              </w:rPr>
              <w:t>1 550,9</w:t>
            </w:r>
          </w:p>
        </w:tc>
        <w:tc>
          <w:tcPr>
            <w:tcW w:w="881" w:type="pct"/>
            <w:tcBorders>
              <w:left w:val="nil"/>
              <w:right w:val="nil"/>
            </w:tcBorders>
          </w:tcPr>
          <w:p w14:paraId="069F7693" w14:textId="77777777" w:rsidR="00680C53" w:rsidRPr="00680C53" w:rsidRDefault="00680C53" w:rsidP="005F2BB7">
            <w:pPr>
              <w:ind w:right="57"/>
              <w:jc w:val="right"/>
              <w:rPr>
                <w:sz w:val="20"/>
                <w:szCs w:val="20"/>
                <w:lang w:val="ky-KG"/>
              </w:rPr>
            </w:pPr>
            <w:r w:rsidRPr="00680C53">
              <w:rPr>
                <w:sz w:val="20"/>
                <w:szCs w:val="20"/>
                <w:lang w:val="ky-KG"/>
              </w:rPr>
              <w:t>2,17</w:t>
            </w:r>
          </w:p>
        </w:tc>
      </w:tr>
      <w:tr w:rsidR="00680C53" w:rsidRPr="00680C53" w14:paraId="1747B52D" w14:textId="77777777" w:rsidTr="005F2BB7">
        <w:tc>
          <w:tcPr>
            <w:tcW w:w="698" w:type="pct"/>
            <w:tcBorders>
              <w:left w:val="nil"/>
              <w:right w:val="nil"/>
            </w:tcBorders>
            <w:shd w:val="clear" w:color="auto" w:fill="auto"/>
            <w:vAlign w:val="bottom"/>
          </w:tcPr>
          <w:p w14:paraId="1688B81A" w14:textId="77777777" w:rsidR="00680C53" w:rsidRPr="00680C53" w:rsidRDefault="00680C53" w:rsidP="005F2BB7">
            <w:pPr>
              <w:ind w:left="113"/>
              <w:rPr>
                <w:sz w:val="20"/>
                <w:szCs w:val="20"/>
                <w:lang w:val="ky-KG"/>
              </w:rPr>
            </w:pPr>
            <w:r w:rsidRPr="00680C53">
              <w:rPr>
                <w:sz w:val="20"/>
                <w:szCs w:val="20"/>
                <w:lang w:val="ky-KG"/>
              </w:rPr>
              <w:t>Июль</w:t>
            </w:r>
          </w:p>
        </w:tc>
        <w:tc>
          <w:tcPr>
            <w:tcW w:w="441" w:type="pct"/>
            <w:tcBorders>
              <w:left w:val="nil"/>
              <w:right w:val="nil"/>
            </w:tcBorders>
          </w:tcPr>
          <w:p w14:paraId="160B7AAA" w14:textId="77777777" w:rsidR="00680C53" w:rsidRPr="00680C53" w:rsidRDefault="00680C53" w:rsidP="005F2BB7">
            <w:pPr>
              <w:ind w:right="57"/>
              <w:jc w:val="right"/>
              <w:rPr>
                <w:sz w:val="20"/>
                <w:szCs w:val="20"/>
                <w:lang w:val="ky-KG"/>
              </w:rPr>
            </w:pPr>
            <w:r w:rsidRPr="00680C53">
              <w:rPr>
                <w:sz w:val="20"/>
                <w:szCs w:val="20"/>
                <w:lang w:val="ky-KG"/>
              </w:rPr>
              <w:t>40,0</w:t>
            </w:r>
          </w:p>
        </w:tc>
        <w:tc>
          <w:tcPr>
            <w:tcW w:w="436" w:type="pct"/>
            <w:tcBorders>
              <w:left w:val="nil"/>
              <w:right w:val="nil"/>
            </w:tcBorders>
          </w:tcPr>
          <w:p w14:paraId="516D8E98" w14:textId="77777777" w:rsidR="00680C53" w:rsidRPr="00680C53" w:rsidRDefault="00680C53" w:rsidP="005F2BB7">
            <w:pPr>
              <w:ind w:right="57"/>
              <w:jc w:val="right"/>
              <w:rPr>
                <w:sz w:val="20"/>
                <w:szCs w:val="20"/>
                <w:lang w:val="ky-KG"/>
              </w:rPr>
            </w:pPr>
            <w:r w:rsidRPr="00680C53">
              <w:rPr>
                <w:sz w:val="20"/>
                <w:szCs w:val="20"/>
                <w:lang w:val="ky-KG"/>
              </w:rPr>
              <w:t>27,7</w:t>
            </w:r>
          </w:p>
        </w:tc>
        <w:tc>
          <w:tcPr>
            <w:tcW w:w="558" w:type="pct"/>
            <w:tcBorders>
              <w:left w:val="nil"/>
              <w:right w:val="nil"/>
            </w:tcBorders>
          </w:tcPr>
          <w:p w14:paraId="730437F4" w14:textId="77777777" w:rsidR="00680C53" w:rsidRPr="00680C53" w:rsidRDefault="00680C53" w:rsidP="005F2BB7">
            <w:pPr>
              <w:ind w:right="57"/>
              <w:jc w:val="right"/>
              <w:rPr>
                <w:sz w:val="20"/>
                <w:szCs w:val="20"/>
                <w:lang w:val="ky-KG"/>
              </w:rPr>
            </w:pPr>
            <w:r w:rsidRPr="00680C53">
              <w:rPr>
                <w:sz w:val="20"/>
                <w:szCs w:val="20"/>
                <w:lang w:val="ky-KG"/>
              </w:rPr>
              <w:t>51,1</w:t>
            </w:r>
          </w:p>
        </w:tc>
        <w:tc>
          <w:tcPr>
            <w:tcW w:w="516" w:type="pct"/>
            <w:tcBorders>
              <w:left w:val="nil"/>
              <w:right w:val="nil"/>
            </w:tcBorders>
          </w:tcPr>
          <w:p w14:paraId="03E38A93" w14:textId="77777777" w:rsidR="00680C53" w:rsidRPr="00680C53" w:rsidRDefault="00680C53" w:rsidP="005F2BB7">
            <w:pPr>
              <w:tabs>
                <w:tab w:val="right" w:pos="1025"/>
              </w:tabs>
              <w:ind w:right="57"/>
              <w:jc w:val="right"/>
              <w:rPr>
                <w:sz w:val="20"/>
                <w:szCs w:val="20"/>
              </w:rPr>
            </w:pPr>
            <w:r w:rsidRPr="00680C53">
              <w:rPr>
                <w:sz w:val="20"/>
                <w:szCs w:val="20"/>
              </w:rPr>
              <w:t>94 932,7</w:t>
            </w:r>
          </w:p>
        </w:tc>
        <w:tc>
          <w:tcPr>
            <w:tcW w:w="661" w:type="pct"/>
            <w:tcBorders>
              <w:left w:val="nil"/>
              <w:right w:val="nil"/>
            </w:tcBorders>
          </w:tcPr>
          <w:p w14:paraId="4B47D17D" w14:textId="77777777" w:rsidR="00680C53" w:rsidRPr="00680C53" w:rsidRDefault="00680C53" w:rsidP="005F2BB7">
            <w:pPr>
              <w:ind w:right="57"/>
              <w:jc w:val="right"/>
              <w:rPr>
                <w:sz w:val="20"/>
                <w:szCs w:val="20"/>
                <w:lang w:val="ky-KG"/>
              </w:rPr>
            </w:pPr>
            <w:r w:rsidRPr="00680C53">
              <w:rPr>
                <w:sz w:val="20"/>
                <w:szCs w:val="20"/>
                <w:lang w:val="ky-KG"/>
              </w:rPr>
              <w:t>5 394,9</w:t>
            </w:r>
          </w:p>
        </w:tc>
        <w:tc>
          <w:tcPr>
            <w:tcW w:w="809" w:type="pct"/>
            <w:tcBorders>
              <w:left w:val="nil"/>
              <w:right w:val="nil"/>
            </w:tcBorders>
          </w:tcPr>
          <w:p w14:paraId="1D3C8912" w14:textId="77777777" w:rsidR="00680C53" w:rsidRPr="00680C53" w:rsidRDefault="00680C53" w:rsidP="005F2BB7">
            <w:pPr>
              <w:ind w:right="57"/>
              <w:jc w:val="right"/>
              <w:rPr>
                <w:sz w:val="20"/>
                <w:szCs w:val="20"/>
              </w:rPr>
            </w:pPr>
            <w:r w:rsidRPr="00680C53">
              <w:rPr>
                <w:sz w:val="20"/>
                <w:szCs w:val="20"/>
              </w:rPr>
              <w:t>1 550,9</w:t>
            </w:r>
          </w:p>
        </w:tc>
        <w:tc>
          <w:tcPr>
            <w:tcW w:w="881" w:type="pct"/>
            <w:tcBorders>
              <w:left w:val="nil"/>
              <w:right w:val="nil"/>
            </w:tcBorders>
          </w:tcPr>
          <w:p w14:paraId="36633727" w14:textId="77777777" w:rsidR="00680C53" w:rsidRPr="00680C53" w:rsidRDefault="00680C53" w:rsidP="005F2BB7">
            <w:pPr>
              <w:ind w:right="57"/>
              <w:jc w:val="right"/>
              <w:rPr>
                <w:sz w:val="20"/>
                <w:szCs w:val="20"/>
                <w:lang w:val="ky-KG"/>
              </w:rPr>
            </w:pPr>
            <w:r w:rsidRPr="00680C53">
              <w:rPr>
                <w:sz w:val="20"/>
                <w:szCs w:val="20"/>
                <w:lang w:val="ky-KG"/>
              </w:rPr>
              <w:t>2,17</w:t>
            </w:r>
          </w:p>
        </w:tc>
      </w:tr>
      <w:tr w:rsidR="00680C53" w:rsidRPr="00680C53" w14:paraId="5E8FE240" w14:textId="77777777" w:rsidTr="005F2BB7">
        <w:tc>
          <w:tcPr>
            <w:tcW w:w="698" w:type="pct"/>
            <w:tcBorders>
              <w:left w:val="nil"/>
              <w:right w:val="nil"/>
            </w:tcBorders>
            <w:shd w:val="clear" w:color="auto" w:fill="auto"/>
            <w:vAlign w:val="bottom"/>
          </w:tcPr>
          <w:p w14:paraId="34FE494E" w14:textId="77777777" w:rsidR="00680C53" w:rsidRPr="00680C53" w:rsidRDefault="00680C53" w:rsidP="005F2BB7">
            <w:pPr>
              <w:ind w:left="113"/>
              <w:rPr>
                <w:sz w:val="20"/>
                <w:szCs w:val="20"/>
                <w:lang w:val="ky-KG"/>
              </w:rPr>
            </w:pPr>
            <w:r w:rsidRPr="00680C53">
              <w:rPr>
                <w:sz w:val="20"/>
                <w:szCs w:val="20"/>
                <w:lang w:val="ky-KG"/>
              </w:rPr>
              <w:t>Август</w:t>
            </w:r>
          </w:p>
        </w:tc>
        <w:tc>
          <w:tcPr>
            <w:tcW w:w="441" w:type="pct"/>
            <w:tcBorders>
              <w:left w:val="nil"/>
              <w:right w:val="nil"/>
            </w:tcBorders>
          </w:tcPr>
          <w:p w14:paraId="1A4EF387" w14:textId="77777777" w:rsidR="00680C53" w:rsidRPr="00680C53" w:rsidRDefault="00680C53" w:rsidP="005F2BB7">
            <w:pPr>
              <w:ind w:right="57"/>
              <w:jc w:val="right"/>
              <w:rPr>
                <w:sz w:val="20"/>
                <w:szCs w:val="20"/>
                <w:lang w:val="ky-KG"/>
              </w:rPr>
            </w:pPr>
            <w:r w:rsidRPr="00680C53">
              <w:rPr>
                <w:sz w:val="20"/>
                <w:szCs w:val="20"/>
                <w:lang w:val="ky-KG"/>
              </w:rPr>
              <w:t>40,0</w:t>
            </w:r>
          </w:p>
        </w:tc>
        <w:tc>
          <w:tcPr>
            <w:tcW w:w="436" w:type="pct"/>
            <w:tcBorders>
              <w:left w:val="nil"/>
              <w:right w:val="nil"/>
            </w:tcBorders>
          </w:tcPr>
          <w:p w14:paraId="61E152BD" w14:textId="77777777" w:rsidR="00680C53" w:rsidRPr="00680C53" w:rsidRDefault="00680C53" w:rsidP="005F2BB7">
            <w:pPr>
              <w:ind w:right="57"/>
              <w:jc w:val="right"/>
              <w:rPr>
                <w:sz w:val="20"/>
                <w:szCs w:val="20"/>
                <w:lang w:val="ky-KG"/>
              </w:rPr>
            </w:pPr>
            <w:r w:rsidRPr="00680C53">
              <w:rPr>
                <w:sz w:val="20"/>
                <w:szCs w:val="20"/>
                <w:lang w:val="ky-KG"/>
              </w:rPr>
              <w:t>27,7</w:t>
            </w:r>
          </w:p>
        </w:tc>
        <w:tc>
          <w:tcPr>
            <w:tcW w:w="558" w:type="pct"/>
            <w:tcBorders>
              <w:left w:val="nil"/>
              <w:right w:val="nil"/>
            </w:tcBorders>
          </w:tcPr>
          <w:p w14:paraId="1C300E8E" w14:textId="77777777" w:rsidR="00680C53" w:rsidRPr="00680C53" w:rsidRDefault="00680C53" w:rsidP="005F2BB7">
            <w:pPr>
              <w:ind w:right="57"/>
              <w:jc w:val="right"/>
              <w:rPr>
                <w:sz w:val="20"/>
                <w:szCs w:val="20"/>
                <w:lang w:val="ky-KG"/>
              </w:rPr>
            </w:pPr>
            <w:r w:rsidRPr="00680C53">
              <w:rPr>
                <w:sz w:val="20"/>
                <w:szCs w:val="20"/>
                <w:lang w:val="ky-KG"/>
              </w:rPr>
              <w:t>51,1</w:t>
            </w:r>
          </w:p>
        </w:tc>
        <w:tc>
          <w:tcPr>
            <w:tcW w:w="516" w:type="pct"/>
            <w:tcBorders>
              <w:left w:val="nil"/>
              <w:right w:val="nil"/>
            </w:tcBorders>
          </w:tcPr>
          <w:p w14:paraId="7AAB14A8" w14:textId="77777777" w:rsidR="00680C53" w:rsidRPr="00680C53" w:rsidRDefault="00680C53" w:rsidP="005F2BB7">
            <w:pPr>
              <w:tabs>
                <w:tab w:val="right" w:pos="1025"/>
              </w:tabs>
              <w:ind w:right="57"/>
              <w:jc w:val="right"/>
              <w:rPr>
                <w:sz w:val="20"/>
                <w:szCs w:val="20"/>
              </w:rPr>
            </w:pPr>
            <w:r w:rsidRPr="00680C53">
              <w:rPr>
                <w:sz w:val="20"/>
                <w:szCs w:val="20"/>
              </w:rPr>
              <w:t>94 932,7</w:t>
            </w:r>
          </w:p>
        </w:tc>
        <w:tc>
          <w:tcPr>
            <w:tcW w:w="661" w:type="pct"/>
            <w:tcBorders>
              <w:left w:val="nil"/>
              <w:right w:val="nil"/>
            </w:tcBorders>
          </w:tcPr>
          <w:p w14:paraId="10445E48" w14:textId="77777777" w:rsidR="00680C53" w:rsidRPr="00680C53" w:rsidRDefault="00680C53" w:rsidP="005F2BB7">
            <w:pPr>
              <w:ind w:right="57"/>
              <w:jc w:val="right"/>
              <w:rPr>
                <w:sz w:val="20"/>
                <w:szCs w:val="20"/>
                <w:lang w:val="ky-KG"/>
              </w:rPr>
            </w:pPr>
            <w:r w:rsidRPr="00680C53">
              <w:rPr>
                <w:sz w:val="20"/>
                <w:szCs w:val="20"/>
                <w:lang w:val="ky-KG"/>
              </w:rPr>
              <w:t>5 390,3</w:t>
            </w:r>
          </w:p>
        </w:tc>
        <w:tc>
          <w:tcPr>
            <w:tcW w:w="809" w:type="pct"/>
            <w:tcBorders>
              <w:left w:val="nil"/>
              <w:right w:val="nil"/>
            </w:tcBorders>
          </w:tcPr>
          <w:p w14:paraId="29E19D57" w14:textId="77777777" w:rsidR="00680C53" w:rsidRPr="00680C53" w:rsidRDefault="00680C53" w:rsidP="005F2BB7">
            <w:pPr>
              <w:ind w:right="57"/>
              <w:jc w:val="right"/>
              <w:rPr>
                <w:sz w:val="20"/>
                <w:szCs w:val="20"/>
              </w:rPr>
            </w:pPr>
            <w:r w:rsidRPr="00680C53">
              <w:rPr>
                <w:sz w:val="20"/>
                <w:szCs w:val="20"/>
              </w:rPr>
              <w:t>1 809,5</w:t>
            </w:r>
          </w:p>
        </w:tc>
        <w:tc>
          <w:tcPr>
            <w:tcW w:w="881" w:type="pct"/>
            <w:tcBorders>
              <w:left w:val="nil"/>
              <w:right w:val="nil"/>
            </w:tcBorders>
          </w:tcPr>
          <w:p w14:paraId="4F5DDA63" w14:textId="77777777" w:rsidR="00680C53" w:rsidRPr="00680C53" w:rsidRDefault="00680C53" w:rsidP="005F2BB7">
            <w:pPr>
              <w:ind w:right="57"/>
              <w:jc w:val="right"/>
              <w:rPr>
                <w:sz w:val="20"/>
                <w:szCs w:val="20"/>
                <w:lang w:val="ky-KG"/>
              </w:rPr>
            </w:pPr>
            <w:r w:rsidRPr="00680C53">
              <w:rPr>
                <w:sz w:val="20"/>
                <w:szCs w:val="20"/>
                <w:lang w:val="ky-KG"/>
              </w:rPr>
              <w:t>2,17</w:t>
            </w:r>
          </w:p>
        </w:tc>
      </w:tr>
      <w:tr w:rsidR="00680C53" w:rsidRPr="00680C53" w14:paraId="1293887C" w14:textId="77777777" w:rsidTr="005F2BB7">
        <w:tc>
          <w:tcPr>
            <w:tcW w:w="698" w:type="pct"/>
            <w:tcBorders>
              <w:left w:val="nil"/>
              <w:right w:val="nil"/>
            </w:tcBorders>
            <w:shd w:val="clear" w:color="auto" w:fill="auto"/>
            <w:vAlign w:val="bottom"/>
          </w:tcPr>
          <w:p w14:paraId="50E7ACBB" w14:textId="77777777" w:rsidR="00680C53" w:rsidRPr="00680C53" w:rsidRDefault="00680C53" w:rsidP="005F2BB7">
            <w:pPr>
              <w:ind w:left="113"/>
              <w:rPr>
                <w:sz w:val="20"/>
                <w:szCs w:val="20"/>
                <w:lang w:val="ky-KG"/>
              </w:rPr>
            </w:pPr>
            <w:r w:rsidRPr="00680C53">
              <w:rPr>
                <w:sz w:val="20"/>
                <w:szCs w:val="20"/>
                <w:lang w:val="ky-KG"/>
              </w:rPr>
              <w:t>Сентябрь</w:t>
            </w:r>
          </w:p>
        </w:tc>
        <w:tc>
          <w:tcPr>
            <w:tcW w:w="441" w:type="pct"/>
            <w:tcBorders>
              <w:left w:val="nil"/>
              <w:right w:val="nil"/>
            </w:tcBorders>
          </w:tcPr>
          <w:p w14:paraId="62DA68F5" w14:textId="77777777" w:rsidR="00680C53" w:rsidRPr="00680C53" w:rsidRDefault="00680C53" w:rsidP="005F2BB7">
            <w:pPr>
              <w:ind w:right="57"/>
              <w:jc w:val="right"/>
              <w:rPr>
                <w:sz w:val="20"/>
                <w:szCs w:val="20"/>
                <w:lang w:val="ky-KG"/>
              </w:rPr>
            </w:pPr>
            <w:r w:rsidRPr="00680C53">
              <w:rPr>
                <w:sz w:val="20"/>
                <w:szCs w:val="20"/>
                <w:lang w:val="ky-KG"/>
              </w:rPr>
              <w:t>40,0</w:t>
            </w:r>
          </w:p>
        </w:tc>
        <w:tc>
          <w:tcPr>
            <w:tcW w:w="436" w:type="pct"/>
            <w:tcBorders>
              <w:left w:val="nil"/>
              <w:right w:val="nil"/>
            </w:tcBorders>
          </w:tcPr>
          <w:p w14:paraId="6FF975D6" w14:textId="77777777" w:rsidR="00680C53" w:rsidRPr="00680C53" w:rsidRDefault="00680C53" w:rsidP="005F2BB7">
            <w:pPr>
              <w:ind w:right="57"/>
              <w:jc w:val="right"/>
              <w:rPr>
                <w:sz w:val="20"/>
                <w:szCs w:val="20"/>
                <w:lang w:val="ky-KG"/>
              </w:rPr>
            </w:pPr>
            <w:r w:rsidRPr="00680C53">
              <w:rPr>
                <w:sz w:val="20"/>
                <w:szCs w:val="20"/>
                <w:lang w:val="ky-KG"/>
              </w:rPr>
              <w:t>27,7</w:t>
            </w:r>
          </w:p>
        </w:tc>
        <w:tc>
          <w:tcPr>
            <w:tcW w:w="558" w:type="pct"/>
            <w:tcBorders>
              <w:left w:val="nil"/>
              <w:right w:val="nil"/>
            </w:tcBorders>
          </w:tcPr>
          <w:p w14:paraId="502A9617" w14:textId="77777777" w:rsidR="00680C53" w:rsidRPr="00680C53" w:rsidRDefault="00680C53" w:rsidP="005F2BB7">
            <w:pPr>
              <w:ind w:right="57"/>
              <w:jc w:val="right"/>
              <w:rPr>
                <w:sz w:val="20"/>
                <w:szCs w:val="20"/>
                <w:lang w:val="ky-KG"/>
              </w:rPr>
            </w:pPr>
            <w:r w:rsidRPr="00680C53">
              <w:rPr>
                <w:sz w:val="20"/>
                <w:szCs w:val="20"/>
                <w:lang w:val="ky-KG"/>
              </w:rPr>
              <w:t>51,1</w:t>
            </w:r>
          </w:p>
        </w:tc>
        <w:tc>
          <w:tcPr>
            <w:tcW w:w="516" w:type="pct"/>
            <w:tcBorders>
              <w:left w:val="nil"/>
              <w:right w:val="nil"/>
            </w:tcBorders>
          </w:tcPr>
          <w:p w14:paraId="0CCCDA3C" w14:textId="77777777" w:rsidR="00680C53" w:rsidRPr="00680C53" w:rsidRDefault="00680C53" w:rsidP="005F2BB7">
            <w:pPr>
              <w:tabs>
                <w:tab w:val="right" w:pos="1025"/>
              </w:tabs>
              <w:ind w:right="57"/>
              <w:jc w:val="right"/>
              <w:rPr>
                <w:sz w:val="20"/>
                <w:szCs w:val="20"/>
              </w:rPr>
            </w:pPr>
            <w:r w:rsidRPr="00680C53">
              <w:rPr>
                <w:sz w:val="20"/>
                <w:szCs w:val="20"/>
              </w:rPr>
              <w:t>94 932,7</w:t>
            </w:r>
          </w:p>
        </w:tc>
        <w:tc>
          <w:tcPr>
            <w:tcW w:w="661" w:type="pct"/>
            <w:tcBorders>
              <w:left w:val="nil"/>
              <w:right w:val="nil"/>
            </w:tcBorders>
          </w:tcPr>
          <w:p w14:paraId="29DCD629" w14:textId="77777777" w:rsidR="00680C53" w:rsidRPr="00680C53" w:rsidRDefault="00680C53" w:rsidP="005F2BB7">
            <w:pPr>
              <w:ind w:right="57"/>
              <w:jc w:val="right"/>
              <w:rPr>
                <w:sz w:val="20"/>
                <w:szCs w:val="20"/>
                <w:lang w:val="ky-KG"/>
              </w:rPr>
            </w:pPr>
            <w:r w:rsidRPr="00680C53">
              <w:rPr>
                <w:sz w:val="20"/>
                <w:szCs w:val="20"/>
                <w:lang w:val="ky-KG"/>
              </w:rPr>
              <w:t>5 442,9</w:t>
            </w:r>
          </w:p>
        </w:tc>
        <w:tc>
          <w:tcPr>
            <w:tcW w:w="809" w:type="pct"/>
            <w:tcBorders>
              <w:left w:val="nil"/>
              <w:right w:val="nil"/>
            </w:tcBorders>
          </w:tcPr>
          <w:p w14:paraId="1810BCBC" w14:textId="77777777" w:rsidR="00680C53" w:rsidRPr="00680C53" w:rsidRDefault="00680C53" w:rsidP="005F2BB7">
            <w:pPr>
              <w:ind w:right="57"/>
              <w:jc w:val="right"/>
              <w:rPr>
                <w:sz w:val="20"/>
                <w:szCs w:val="20"/>
              </w:rPr>
            </w:pPr>
            <w:r w:rsidRPr="00680C53">
              <w:rPr>
                <w:sz w:val="20"/>
                <w:szCs w:val="20"/>
              </w:rPr>
              <w:t>1 858,7</w:t>
            </w:r>
          </w:p>
        </w:tc>
        <w:tc>
          <w:tcPr>
            <w:tcW w:w="881" w:type="pct"/>
            <w:tcBorders>
              <w:left w:val="nil"/>
              <w:right w:val="nil"/>
            </w:tcBorders>
          </w:tcPr>
          <w:p w14:paraId="552549F8" w14:textId="77777777" w:rsidR="00680C53" w:rsidRPr="00680C53" w:rsidRDefault="00680C53" w:rsidP="005F2BB7">
            <w:pPr>
              <w:ind w:right="57"/>
              <w:jc w:val="right"/>
              <w:rPr>
                <w:sz w:val="20"/>
                <w:szCs w:val="20"/>
                <w:lang w:val="ky-KG"/>
              </w:rPr>
            </w:pPr>
            <w:r w:rsidRPr="00680C53">
              <w:rPr>
                <w:sz w:val="20"/>
                <w:szCs w:val="20"/>
                <w:lang w:val="ky-KG"/>
              </w:rPr>
              <w:t>2,17</w:t>
            </w:r>
          </w:p>
        </w:tc>
      </w:tr>
      <w:tr w:rsidR="00680C53" w:rsidRPr="00680C53" w14:paraId="4707DFFC" w14:textId="77777777" w:rsidTr="005F2BB7">
        <w:tc>
          <w:tcPr>
            <w:tcW w:w="698" w:type="pct"/>
            <w:tcBorders>
              <w:left w:val="nil"/>
              <w:right w:val="nil"/>
            </w:tcBorders>
            <w:shd w:val="clear" w:color="auto" w:fill="auto"/>
            <w:vAlign w:val="bottom"/>
          </w:tcPr>
          <w:p w14:paraId="40E7CB46" w14:textId="77777777" w:rsidR="00680C53" w:rsidRPr="00680C53" w:rsidRDefault="00680C53" w:rsidP="005F2BB7">
            <w:pPr>
              <w:ind w:left="113"/>
              <w:rPr>
                <w:sz w:val="20"/>
                <w:szCs w:val="20"/>
                <w:lang w:val="ky-KG"/>
              </w:rPr>
            </w:pPr>
            <w:r w:rsidRPr="00680C53">
              <w:rPr>
                <w:sz w:val="20"/>
                <w:szCs w:val="20"/>
                <w:lang w:val="ky-KG"/>
              </w:rPr>
              <w:t>Октябрь</w:t>
            </w:r>
          </w:p>
        </w:tc>
        <w:tc>
          <w:tcPr>
            <w:tcW w:w="441" w:type="pct"/>
            <w:tcBorders>
              <w:left w:val="nil"/>
              <w:right w:val="nil"/>
            </w:tcBorders>
          </w:tcPr>
          <w:p w14:paraId="176E082F" w14:textId="77777777" w:rsidR="00680C53" w:rsidRPr="00680C53" w:rsidRDefault="00680C53" w:rsidP="005F2BB7">
            <w:pPr>
              <w:ind w:right="57"/>
              <w:jc w:val="right"/>
              <w:rPr>
                <w:sz w:val="20"/>
                <w:szCs w:val="20"/>
                <w:lang w:val="ky-KG"/>
              </w:rPr>
            </w:pPr>
            <w:r w:rsidRPr="00680C53">
              <w:rPr>
                <w:sz w:val="20"/>
                <w:szCs w:val="20"/>
                <w:lang w:val="ky-KG"/>
              </w:rPr>
              <w:t>40,0</w:t>
            </w:r>
          </w:p>
        </w:tc>
        <w:tc>
          <w:tcPr>
            <w:tcW w:w="436" w:type="pct"/>
            <w:tcBorders>
              <w:left w:val="nil"/>
              <w:right w:val="nil"/>
            </w:tcBorders>
          </w:tcPr>
          <w:p w14:paraId="733CBF0C" w14:textId="77777777" w:rsidR="00680C53" w:rsidRPr="00680C53" w:rsidRDefault="00680C53" w:rsidP="005F2BB7">
            <w:pPr>
              <w:ind w:right="57"/>
              <w:jc w:val="right"/>
              <w:rPr>
                <w:sz w:val="20"/>
                <w:szCs w:val="20"/>
                <w:lang w:val="ky-KG"/>
              </w:rPr>
            </w:pPr>
            <w:r w:rsidRPr="00680C53">
              <w:rPr>
                <w:sz w:val="20"/>
                <w:szCs w:val="20"/>
                <w:lang w:val="ky-KG"/>
              </w:rPr>
              <w:t>27,7</w:t>
            </w:r>
          </w:p>
        </w:tc>
        <w:tc>
          <w:tcPr>
            <w:tcW w:w="558" w:type="pct"/>
            <w:tcBorders>
              <w:left w:val="nil"/>
              <w:right w:val="nil"/>
            </w:tcBorders>
          </w:tcPr>
          <w:p w14:paraId="7C7A369A" w14:textId="77777777" w:rsidR="00680C53" w:rsidRPr="00680C53" w:rsidRDefault="00680C53" w:rsidP="005F2BB7">
            <w:pPr>
              <w:ind w:right="57"/>
              <w:jc w:val="right"/>
              <w:rPr>
                <w:sz w:val="20"/>
                <w:szCs w:val="20"/>
                <w:lang w:val="ky-KG"/>
              </w:rPr>
            </w:pPr>
            <w:r w:rsidRPr="00680C53">
              <w:rPr>
                <w:sz w:val="20"/>
                <w:szCs w:val="20"/>
                <w:lang w:val="ky-KG"/>
              </w:rPr>
              <w:t>51,1</w:t>
            </w:r>
          </w:p>
        </w:tc>
        <w:tc>
          <w:tcPr>
            <w:tcW w:w="516" w:type="pct"/>
            <w:tcBorders>
              <w:left w:val="nil"/>
              <w:right w:val="nil"/>
            </w:tcBorders>
          </w:tcPr>
          <w:p w14:paraId="778DACE6" w14:textId="77777777" w:rsidR="00680C53" w:rsidRPr="00680C53" w:rsidRDefault="00680C53" w:rsidP="005F2BB7">
            <w:pPr>
              <w:tabs>
                <w:tab w:val="right" w:pos="1025"/>
              </w:tabs>
              <w:ind w:right="57"/>
              <w:jc w:val="right"/>
              <w:rPr>
                <w:sz w:val="20"/>
                <w:szCs w:val="20"/>
              </w:rPr>
            </w:pPr>
            <w:r w:rsidRPr="00680C53">
              <w:rPr>
                <w:sz w:val="20"/>
                <w:szCs w:val="20"/>
              </w:rPr>
              <w:t>94 932,7</w:t>
            </w:r>
          </w:p>
        </w:tc>
        <w:tc>
          <w:tcPr>
            <w:tcW w:w="661" w:type="pct"/>
            <w:tcBorders>
              <w:left w:val="nil"/>
              <w:right w:val="nil"/>
            </w:tcBorders>
          </w:tcPr>
          <w:p w14:paraId="112EF69C" w14:textId="77777777" w:rsidR="00680C53" w:rsidRPr="00680C53" w:rsidRDefault="00680C53" w:rsidP="005F2BB7">
            <w:pPr>
              <w:ind w:right="57"/>
              <w:jc w:val="right"/>
              <w:rPr>
                <w:sz w:val="20"/>
                <w:szCs w:val="20"/>
                <w:lang w:val="ky-KG"/>
              </w:rPr>
            </w:pPr>
            <w:r w:rsidRPr="00680C53">
              <w:rPr>
                <w:sz w:val="20"/>
                <w:szCs w:val="20"/>
                <w:lang w:val="ky-KG"/>
              </w:rPr>
              <w:t>5 362,2</w:t>
            </w:r>
          </w:p>
        </w:tc>
        <w:tc>
          <w:tcPr>
            <w:tcW w:w="809" w:type="pct"/>
            <w:tcBorders>
              <w:left w:val="nil"/>
              <w:right w:val="nil"/>
            </w:tcBorders>
          </w:tcPr>
          <w:p w14:paraId="51B7664F" w14:textId="77777777" w:rsidR="00680C53" w:rsidRPr="00680C53" w:rsidRDefault="00680C53" w:rsidP="005F2BB7">
            <w:pPr>
              <w:ind w:right="57"/>
              <w:jc w:val="right"/>
              <w:rPr>
                <w:sz w:val="20"/>
                <w:szCs w:val="20"/>
              </w:rPr>
            </w:pPr>
            <w:r w:rsidRPr="00680C53">
              <w:rPr>
                <w:sz w:val="20"/>
                <w:szCs w:val="20"/>
              </w:rPr>
              <w:t>1 878,4</w:t>
            </w:r>
          </w:p>
        </w:tc>
        <w:tc>
          <w:tcPr>
            <w:tcW w:w="881" w:type="pct"/>
            <w:tcBorders>
              <w:left w:val="nil"/>
              <w:right w:val="nil"/>
            </w:tcBorders>
          </w:tcPr>
          <w:p w14:paraId="03DCC1EA" w14:textId="77777777" w:rsidR="00680C53" w:rsidRPr="00680C53" w:rsidRDefault="00680C53" w:rsidP="005F2BB7">
            <w:pPr>
              <w:ind w:right="57"/>
              <w:jc w:val="right"/>
              <w:rPr>
                <w:sz w:val="20"/>
                <w:szCs w:val="20"/>
                <w:lang w:val="ky-KG"/>
              </w:rPr>
            </w:pPr>
            <w:r w:rsidRPr="00680C53">
              <w:rPr>
                <w:sz w:val="20"/>
                <w:szCs w:val="20"/>
                <w:lang w:val="ky-KG"/>
              </w:rPr>
              <w:t>2,17</w:t>
            </w:r>
          </w:p>
        </w:tc>
      </w:tr>
      <w:tr w:rsidR="00680C53" w:rsidRPr="00680C53" w14:paraId="15477E9C" w14:textId="77777777" w:rsidTr="005F2BB7">
        <w:tc>
          <w:tcPr>
            <w:tcW w:w="698" w:type="pct"/>
            <w:tcBorders>
              <w:left w:val="nil"/>
              <w:bottom w:val="single" w:sz="4" w:space="0" w:color="auto"/>
              <w:right w:val="nil"/>
            </w:tcBorders>
            <w:shd w:val="clear" w:color="auto" w:fill="auto"/>
            <w:vAlign w:val="bottom"/>
          </w:tcPr>
          <w:p w14:paraId="1428A64F" w14:textId="77777777" w:rsidR="00680C53" w:rsidRPr="00680C53" w:rsidRDefault="00680C53" w:rsidP="005F2BB7">
            <w:pPr>
              <w:ind w:left="113"/>
              <w:rPr>
                <w:sz w:val="20"/>
                <w:szCs w:val="20"/>
                <w:lang w:val="ky-KG"/>
              </w:rPr>
            </w:pPr>
            <w:r w:rsidRPr="00680C53">
              <w:rPr>
                <w:sz w:val="20"/>
                <w:szCs w:val="20"/>
                <w:lang w:val="ky-KG"/>
              </w:rPr>
              <w:t>Ноябрь</w:t>
            </w:r>
          </w:p>
        </w:tc>
        <w:tc>
          <w:tcPr>
            <w:tcW w:w="441" w:type="pct"/>
            <w:tcBorders>
              <w:left w:val="nil"/>
              <w:bottom w:val="single" w:sz="4" w:space="0" w:color="auto"/>
              <w:right w:val="nil"/>
            </w:tcBorders>
          </w:tcPr>
          <w:p w14:paraId="7680DD6B" w14:textId="77777777" w:rsidR="00680C53" w:rsidRPr="00680C53" w:rsidRDefault="00680C53" w:rsidP="005F2BB7">
            <w:pPr>
              <w:ind w:right="57"/>
              <w:jc w:val="right"/>
              <w:rPr>
                <w:sz w:val="20"/>
                <w:szCs w:val="20"/>
                <w:lang w:val="ky-KG"/>
              </w:rPr>
            </w:pPr>
            <w:r w:rsidRPr="00680C53">
              <w:rPr>
                <w:sz w:val="20"/>
                <w:szCs w:val="20"/>
                <w:lang w:val="ky-KG"/>
              </w:rPr>
              <w:t>40,0</w:t>
            </w:r>
          </w:p>
        </w:tc>
        <w:tc>
          <w:tcPr>
            <w:tcW w:w="436" w:type="pct"/>
            <w:tcBorders>
              <w:left w:val="nil"/>
              <w:bottom w:val="single" w:sz="4" w:space="0" w:color="auto"/>
              <w:right w:val="nil"/>
            </w:tcBorders>
          </w:tcPr>
          <w:p w14:paraId="48BB3EF7" w14:textId="77777777" w:rsidR="00680C53" w:rsidRPr="00680C53" w:rsidRDefault="00680C53" w:rsidP="005F2BB7">
            <w:pPr>
              <w:ind w:right="57"/>
              <w:jc w:val="right"/>
              <w:rPr>
                <w:sz w:val="20"/>
                <w:szCs w:val="20"/>
                <w:lang w:val="ky-KG"/>
              </w:rPr>
            </w:pPr>
            <w:r w:rsidRPr="00680C53">
              <w:rPr>
                <w:sz w:val="20"/>
                <w:szCs w:val="20"/>
                <w:lang w:val="ky-KG"/>
              </w:rPr>
              <w:t>27,7</w:t>
            </w:r>
          </w:p>
        </w:tc>
        <w:tc>
          <w:tcPr>
            <w:tcW w:w="558" w:type="pct"/>
            <w:tcBorders>
              <w:left w:val="nil"/>
              <w:bottom w:val="single" w:sz="4" w:space="0" w:color="auto"/>
              <w:right w:val="nil"/>
            </w:tcBorders>
          </w:tcPr>
          <w:p w14:paraId="526B758D" w14:textId="77777777" w:rsidR="00680C53" w:rsidRPr="00680C53" w:rsidRDefault="00680C53" w:rsidP="005F2BB7">
            <w:pPr>
              <w:ind w:right="57"/>
              <w:jc w:val="right"/>
              <w:rPr>
                <w:sz w:val="20"/>
                <w:szCs w:val="20"/>
                <w:lang w:val="ky-KG"/>
              </w:rPr>
            </w:pPr>
            <w:r w:rsidRPr="00680C53">
              <w:rPr>
                <w:sz w:val="20"/>
                <w:szCs w:val="20"/>
                <w:lang w:val="ky-KG"/>
              </w:rPr>
              <w:t>50,5</w:t>
            </w:r>
          </w:p>
        </w:tc>
        <w:tc>
          <w:tcPr>
            <w:tcW w:w="516" w:type="pct"/>
            <w:tcBorders>
              <w:left w:val="nil"/>
              <w:bottom w:val="single" w:sz="4" w:space="0" w:color="auto"/>
              <w:right w:val="nil"/>
            </w:tcBorders>
          </w:tcPr>
          <w:p w14:paraId="7F898AAB" w14:textId="77777777" w:rsidR="00680C53" w:rsidRPr="00680C53" w:rsidRDefault="00680C53" w:rsidP="005F2BB7">
            <w:pPr>
              <w:tabs>
                <w:tab w:val="right" w:pos="1025"/>
              </w:tabs>
              <w:ind w:right="57"/>
              <w:jc w:val="right"/>
              <w:rPr>
                <w:sz w:val="20"/>
                <w:szCs w:val="20"/>
              </w:rPr>
            </w:pPr>
            <w:r w:rsidRPr="00680C53">
              <w:rPr>
                <w:sz w:val="20"/>
                <w:szCs w:val="20"/>
              </w:rPr>
              <w:t>94 932,7</w:t>
            </w:r>
          </w:p>
        </w:tc>
        <w:tc>
          <w:tcPr>
            <w:tcW w:w="661" w:type="pct"/>
            <w:tcBorders>
              <w:left w:val="nil"/>
              <w:bottom w:val="single" w:sz="4" w:space="0" w:color="auto"/>
              <w:right w:val="nil"/>
            </w:tcBorders>
          </w:tcPr>
          <w:p w14:paraId="5A99CA44" w14:textId="77777777" w:rsidR="00680C53" w:rsidRPr="00680C53" w:rsidRDefault="00680C53" w:rsidP="005F2BB7">
            <w:pPr>
              <w:ind w:right="57"/>
              <w:jc w:val="right"/>
              <w:rPr>
                <w:sz w:val="20"/>
                <w:szCs w:val="20"/>
                <w:lang w:val="ky-KG"/>
              </w:rPr>
            </w:pPr>
            <w:r w:rsidRPr="00680C53">
              <w:rPr>
                <w:sz w:val="20"/>
                <w:szCs w:val="20"/>
                <w:lang w:val="ky-KG"/>
              </w:rPr>
              <w:t>5 380,0</w:t>
            </w:r>
          </w:p>
        </w:tc>
        <w:tc>
          <w:tcPr>
            <w:tcW w:w="809" w:type="pct"/>
            <w:tcBorders>
              <w:left w:val="nil"/>
              <w:bottom w:val="single" w:sz="4" w:space="0" w:color="auto"/>
              <w:right w:val="nil"/>
            </w:tcBorders>
          </w:tcPr>
          <w:p w14:paraId="58F16E30" w14:textId="77777777" w:rsidR="00680C53" w:rsidRPr="00680C53" w:rsidRDefault="00680C53" w:rsidP="005F2BB7">
            <w:pPr>
              <w:ind w:right="57"/>
              <w:jc w:val="right"/>
              <w:rPr>
                <w:sz w:val="20"/>
                <w:szCs w:val="20"/>
              </w:rPr>
            </w:pPr>
            <w:r w:rsidRPr="00680C53">
              <w:rPr>
                <w:sz w:val="20"/>
                <w:szCs w:val="20"/>
              </w:rPr>
              <w:t>1 857,3</w:t>
            </w:r>
          </w:p>
        </w:tc>
        <w:tc>
          <w:tcPr>
            <w:tcW w:w="881" w:type="pct"/>
            <w:tcBorders>
              <w:left w:val="nil"/>
              <w:bottom w:val="single" w:sz="4" w:space="0" w:color="auto"/>
              <w:right w:val="nil"/>
            </w:tcBorders>
          </w:tcPr>
          <w:p w14:paraId="411D1F53" w14:textId="77777777" w:rsidR="00680C53" w:rsidRPr="00680C53" w:rsidRDefault="00680C53" w:rsidP="005F2BB7">
            <w:pPr>
              <w:ind w:right="57"/>
              <w:jc w:val="right"/>
              <w:rPr>
                <w:sz w:val="20"/>
                <w:szCs w:val="20"/>
                <w:lang w:val="ky-KG"/>
              </w:rPr>
            </w:pPr>
            <w:r w:rsidRPr="00680C53">
              <w:rPr>
                <w:sz w:val="20"/>
                <w:szCs w:val="20"/>
                <w:lang w:val="ky-KG"/>
              </w:rPr>
              <w:t>2,17</w:t>
            </w:r>
          </w:p>
        </w:tc>
      </w:tr>
    </w:tbl>
    <w:p w14:paraId="72D0D6C6" w14:textId="77777777" w:rsidR="00680C53" w:rsidRPr="00680C53" w:rsidRDefault="00680C53" w:rsidP="00680C53">
      <w:pPr>
        <w:spacing w:before="120"/>
        <w:ind w:firstLine="708"/>
        <w:jc w:val="both"/>
        <w:rPr>
          <w:rFonts w:eastAsia="SimSun"/>
          <w:lang w:val="ky-KG"/>
        </w:rPr>
      </w:pPr>
      <w:bookmarkStart w:id="223" w:name="_Toc480205092"/>
      <w:r w:rsidRPr="00680C53">
        <w:rPr>
          <w:rFonts w:eastAsia="SimSun"/>
          <w:lang w:val="ky-KG"/>
        </w:rPr>
        <w:t>Үстүбүздөгү жылдын ноябрында мурунку айга салыштырганда</w:t>
      </w:r>
      <w:r w:rsidRPr="00680C53">
        <w:rPr>
          <w:rFonts w:eastAsia="MS Mincho"/>
          <w:lang w:val="ky-KG"/>
        </w:rPr>
        <w:t xml:space="preserve"> </w:t>
      </w:r>
      <w:r w:rsidRPr="00680C53">
        <w:rPr>
          <w:rFonts w:eastAsia="SimSun"/>
          <w:lang w:val="ky-KG"/>
        </w:rPr>
        <w:t xml:space="preserve">ишканаларга, мекемелерге жана уюмдарга көрсөтүлгөн </w:t>
      </w:r>
      <w:r w:rsidRPr="00680C53">
        <w:rPr>
          <w:rFonts w:eastAsia="SimSun"/>
          <w:i/>
          <w:lang w:val="ky-KG"/>
        </w:rPr>
        <w:t xml:space="preserve">байланыш кызмат көрсөтүүлөрүнүн тарифтери </w:t>
      </w:r>
      <w:r w:rsidRPr="00680C53">
        <w:rPr>
          <w:rFonts w:eastAsia="SimSun"/>
          <w:lang w:val="ky-KG"/>
        </w:rPr>
        <w:t xml:space="preserve">мурунку айдын деңгээлинде сакталып калды. </w:t>
      </w:r>
    </w:p>
    <w:p w14:paraId="50CC5B4C" w14:textId="77777777" w:rsidR="00680C53" w:rsidRPr="00680C53" w:rsidRDefault="00680C53" w:rsidP="005F2BB7">
      <w:pPr>
        <w:ind w:firstLine="709"/>
        <w:jc w:val="both"/>
        <w:rPr>
          <w:rFonts w:eastAsia="SimSun"/>
          <w:lang w:val="ky-KG"/>
        </w:rPr>
      </w:pPr>
      <w:r w:rsidRPr="00680C53">
        <w:rPr>
          <w:rFonts w:eastAsia="SimSun"/>
          <w:lang w:val="ky-KG"/>
        </w:rPr>
        <w:t>Үстүбүздөгү жылдын январь-ноябрь айларында мурунку жылдын тиешелүү мезгилине салыштырганда почта жана электр байланыш тейлөөлөрүнүн тарифтери жалпысынан 1,5 пайызга жогорулаган. Мында почта жана курьердик кызмат көрсөтүүлөргө тарифтер 18,5 пайызга ал эми электр байланышынын тарифтери өзгөрүүсүз калган.</w:t>
      </w:r>
    </w:p>
    <w:p w14:paraId="4AD745B4" w14:textId="77777777" w:rsidR="00680C53" w:rsidRPr="00680C53" w:rsidRDefault="00680C53" w:rsidP="00680C53">
      <w:pPr>
        <w:shd w:val="clear" w:color="auto" w:fill="FFFFFF"/>
        <w:ind w:firstLine="709"/>
        <w:jc w:val="both"/>
        <w:rPr>
          <w:rFonts w:eastAsia="MS Mincho"/>
          <w:b/>
          <w:sz w:val="10"/>
          <w:szCs w:val="10"/>
          <w:lang w:val="ky-KG"/>
        </w:rPr>
      </w:pPr>
    </w:p>
    <w:p w14:paraId="3F99F517" w14:textId="1B3D9FC7" w:rsidR="00680C53" w:rsidRPr="00680C53" w:rsidRDefault="00126261" w:rsidP="005F2BB7">
      <w:pPr>
        <w:shd w:val="clear" w:color="auto" w:fill="FFFFFF"/>
        <w:ind w:left="1474" w:hanging="1474"/>
        <w:jc w:val="both"/>
        <w:rPr>
          <w:rFonts w:eastAsia="MS Mincho"/>
          <w:b/>
          <w:lang w:val="ky-KG"/>
        </w:rPr>
      </w:pPr>
      <w:r w:rsidRPr="005F2BB7">
        <w:rPr>
          <w:rFonts w:eastAsia="MS Mincho"/>
          <w:b/>
          <w:lang w:val="ky-KG"/>
        </w:rPr>
        <w:t>6</w:t>
      </w:r>
      <w:r w:rsidR="00620BCA" w:rsidRPr="005F2BB7">
        <w:rPr>
          <w:rFonts w:eastAsia="MS Mincho"/>
          <w:b/>
          <w:lang w:val="ky-KG"/>
        </w:rPr>
        <w:t>6</w:t>
      </w:r>
      <w:r w:rsidR="00680C53" w:rsidRPr="005F2BB7">
        <w:rPr>
          <w:rFonts w:eastAsia="MS Mincho"/>
          <w:b/>
          <w:lang w:val="ky-KG"/>
        </w:rPr>
        <w:t>-таблица: Январь-ноябрдагы ишканаларга, мекемелерге жана уюмдарга көрсөтүлг</w:t>
      </w:r>
      <w:r w:rsidR="00680C53" w:rsidRPr="005F2BB7">
        <w:rPr>
          <w:rFonts w:eastAsia="SimSun"/>
          <w:b/>
          <w:lang w:val="ky-KG"/>
        </w:rPr>
        <w:t>ө</w:t>
      </w:r>
      <w:r w:rsidR="00680C53" w:rsidRPr="005F2BB7">
        <w:rPr>
          <w:rFonts w:eastAsia="MS Mincho"/>
          <w:b/>
          <w:lang w:val="ky-KG"/>
        </w:rPr>
        <w:t xml:space="preserve">н </w:t>
      </w:r>
      <w:r w:rsidR="005F2BB7" w:rsidRPr="005F2BB7">
        <w:rPr>
          <w:rFonts w:eastAsia="MS Mincho"/>
          <w:b/>
          <w:lang w:val="ky-KG"/>
        </w:rPr>
        <w:br/>
      </w:r>
      <w:r w:rsidR="00680C53" w:rsidRPr="00680C53">
        <w:rPr>
          <w:rFonts w:eastAsia="MS Mincho"/>
          <w:b/>
          <w:lang w:val="ky-KG"/>
        </w:rPr>
        <w:t>байланыш кызмат көрсөт</w:t>
      </w:r>
      <w:r w:rsidR="00680C53" w:rsidRPr="00680C53">
        <w:rPr>
          <w:rFonts w:eastAsia="MS Mincho"/>
          <w:lang w:val="ky-KG"/>
        </w:rPr>
        <w:t>үү</w:t>
      </w:r>
      <w:r w:rsidR="00680C53" w:rsidRPr="00680C53">
        <w:rPr>
          <w:rFonts w:eastAsia="MS Mincho"/>
          <w:b/>
          <w:lang w:val="ky-KG"/>
        </w:rPr>
        <w:t>л</w:t>
      </w:r>
      <w:r w:rsidR="00680C53" w:rsidRPr="00680C53">
        <w:rPr>
          <w:rFonts w:eastAsia="SimSun"/>
          <w:lang w:val="ky-KG"/>
        </w:rPr>
        <w:t>ө</w:t>
      </w:r>
      <w:r w:rsidR="00680C53" w:rsidRPr="00680C53">
        <w:rPr>
          <w:rFonts w:eastAsia="MS Mincho"/>
          <w:b/>
          <w:lang w:val="ky-KG"/>
        </w:rPr>
        <w:t>р</w:t>
      </w:r>
      <w:r w:rsidR="00680C53" w:rsidRPr="00680C53">
        <w:rPr>
          <w:rFonts w:eastAsia="MS Mincho"/>
          <w:lang w:val="ky-KG"/>
        </w:rPr>
        <w:t>ү</w:t>
      </w:r>
      <w:r w:rsidR="00680C53" w:rsidRPr="00680C53">
        <w:rPr>
          <w:rFonts w:eastAsia="MS Mincho"/>
          <w:b/>
          <w:lang w:val="ky-KG"/>
        </w:rPr>
        <w:t>н</w:t>
      </w:r>
      <w:r w:rsidR="00680C53" w:rsidRPr="00680C53">
        <w:rPr>
          <w:rFonts w:eastAsia="MS Mincho"/>
          <w:lang w:val="ky-KG"/>
        </w:rPr>
        <w:t>ү</w:t>
      </w:r>
      <w:r w:rsidR="00680C53" w:rsidRPr="00680C53">
        <w:rPr>
          <w:rFonts w:eastAsia="MS Mincho"/>
          <w:b/>
          <w:lang w:val="ky-KG"/>
        </w:rPr>
        <w:t xml:space="preserve">н тарифтеринин индекстери </w:t>
      </w:r>
    </w:p>
    <w:p w14:paraId="105C4003" w14:textId="77777777" w:rsidR="00680C53" w:rsidRPr="00680C53" w:rsidRDefault="00680C53" w:rsidP="00680C53">
      <w:pPr>
        <w:spacing w:after="60"/>
        <w:ind w:left="1361"/>
        <w:rPr>
          <w:rFonts w:eastAsia="MS Mincho"/>
          <w:b/>
          <w:lang w:val="ky-KG"/>
        </w:rPr>
      </w:pPr>
      <w:r w:rsidRPr="00680C53">
        <w:rPr>
          <w:rFonts w:eastAsia="MS Mincho"/>
          <w:b/>
          <w:lang w:val="ky-KG"/>
        </w:rPr>
        <w:t>(</w:t>
      </w:r>
      <w:r w:rsidRPr="00680C53">
        <w:rPr>
          <w:rFonts w:eastAsia="MS Mincho"/>
          <w:i/>
          <w:lang w:val="ky-KG"/>
        </w:rPr>
        <w:t>мурунку жылдын тийиштүү мезгилине карата пайыз менен</w:t>
      </w:r>
      <w:r w:rsidRPr="00680C53">
        <w:rPr>
          <w:rFonts w:eastAsia="MS Mincho"/>
          <w:b/>
          <w:lang w:val="ky-KG"/>
        </w:rPr>
        <w:t xml:space="preserve">) </w:t>
      </w:r>
    </w:p>
    <w:tbl>
      <w:tblPr>
        <w:tblpPr w:leftFromText="180" w:rightFromText="180" w:vertAnchor="text" w:horzAnchor="margin" w:tblpY="27"/>
        <w:tblW w:w="5000" w:type="pct"/>
        <w:tblLook w:val="04A0" w:firstRow="1" w:lastRow="0" w:firstColumn="1" w:lastColumn="0" w:noHBand="0" w:noVBand="1"/>
      </w:tblPr>
      <w:tblGrid>
        <w:gridCol w:w="4396"/>
        <w:gridCol w:w="2782"/>
        <w:gridCol w:w="2460"/>
      </w:tblGrid>
      <w:tr w:rsidR="00680C53" w:rsidRPr="00680C53" w14:paraId="7F6A6192" w14:textId="77777777" w:rsidTr="005F2BB7">
        <w:tc>
          <w:tcPr>
            <w:tcW w:w="2281" w:type="pct"/>
            <w:tcBorders>
              <w:top w:val="single" w:sz="8" w:space="0" w:color="auto"/>
              <w:left w:val="nil"/>
              <w:bottom w:val="single" w:sz="8" w:space="0" w:color="auto"/>
              <w:right w:val="nil"/>
            </w:tcBorders>
          </w:tcPr>
          <w:p w14:paraId="3E105F99" w14:textId="77777777" w:rsidR="00680C53" w:rsidRPr="00680C53" w:rsidRDefault="00680C53" w:rsidP="005F2BB7">
            <w:pPr>
              <w:rPr>
                <w:rFonts w:eastAsia="MS Mincho"/>
                <w:color w:val="000000"/>
                <w:sz w:val="20"/>
                <w:szCs w:val="20"/>
              </w:rPr>
            </w:pPr>
          </w:p>
        </w:tc>
        <w:tc>
          <w:tcPr>
            <w:tcW w:w="1443" w:type="pct"/>
            <w:tcBorders>
              <w:top w:val="single" w:sz="8" w:space="0" w:color="auto"/>
              <w:left w:val="nil"/>
              <w:bottom w:val="single" w:sz="8" w:space="0" w:color="auto"/>
              <w:right w:val="nil"/>
            </w:tcBorders>
            <w:vAlign w:val="center"/>
            <w:hideMark/>
          </w:tcPr>
          <w:p w14:paraId="15304661" w14:textId="77777777" w:rsidR="00680C53" w:rsidRPr="00680C53" w:rsidRDefault="00680C53" w:rsidP="005F2BB7">
            <w:pPr>
              <w:jc w:val="right"/>
              <w:rPr>
                <w:b/>
                <w:bCs/>
                <w:color w:val="000000"/>
                <w:sz w:val="20"/>
                <w:szCs w:val="20"/>
              </w:rPr>
            </w:pPr>
            <w:r w:rsidRPr="00680C53">
              <w:rPr>
                <w:b/>
                <w:bCs/>
                <w:color w:val="000000"/>
                <w:sz w:val="20"/>
                <w:szCs w:val="20"/>
              </w:rPr>
              <w:t>2023</w:t>
            </w:r>
          </w:p>
        </w:tc>
        <w:tc>
          <w:tcPr>
            <w:tcW w:w="1276" w:type="pct"/>
            <w:tcBorders>
              <w:top w:val="single" w:sz="8" w:space="0" w:color="auto"/>
              <w:left w:val="nil"/>
              <w:bottom w:val="single" w:sz="8" w:space="0" w:color="auto"/>
              <w:right w:val="nil"/>
            </w:tcBorders>
            <w:vAlign w:val="center"/>
            <w:hideMark/>
          </w:tcPr>
          <w:p w14:paraId="7808A9E3" w14:textId="77777777" w:rsidR="00680C53" w:rsidRPr="00680C53" w:rsidRDefault="00680C53" w:rsidP="005F2BB7">
            <w:pPr>
              <w:jc w:val="right"/>
              <w:rPr>
                <w:rFonts w:eastAsia="MS Mincho"/>
                <w:b/>
                <w:color w:val="000000"/>
                <w:sz w:val="20"/>
                <w:szCs w:val="20"/>
              </w:rPr>
            </w:pPr>
            <w:r w:rsidRPr="00680C53">
              <w:rPr>
                <w:rFonts w:eastAsia="MS Mincho"/>
                <w:b/>
                <w:color w:val="000000"/>
                <w:sz w:val="20"/>
                <w:szCs w:val="20"/>
              </w:rPr>
              <w:t>2024</w:t>
            </w:r>
          </w:p>
        </w:tc>
      </w:tr>
      <w:tr w:rsidR="00680C53" w:rsidRPr="00680C53" w14:paraId="2F503E8C" w14:textId="77777777" w:rsidTr="005F2BB7">
        <w:tc>
          <w:tcPr>
            <w:tcW w:w="2281" w:type="pct"/>
            <w:tcBorders>
              <w:top w:val="single" w:sz="8" w:space="0" w:color="auto"/>
              <w:left w:val="nil"/>
              <w:bottom w:val="nil"/>
              <w:right w:val="nil"/>
            </w:tcBorders>
            <w:hideMark/>
          </w:tcPr>
          <w:p w14:paraId="2F2E24D6" w14:textId="77777777" w:rsidR="00680C53" w:rsidRPr="00680C53" w:rsidRDefault="00680C53" w:rsidP="005F2BB7">
            <w:pPr>
              <w:rPr>
                <w:rFonts w:eastAsia="MS Mincho"/>
                <w:b/>
                <w:color w:val="000000"/>
                <w:sz w:val="20"/>
                <w:szCs w:val="20"/>
              </w:rPr>
            </w:pPr>
            <w:proofErr w:type="spellStart"/>
            <w:r w:rsidRPr="00680C53">
              <w:rPr>
                <w:rFonts w:eastAsia="MS Mincho"/>
                <w:b/>
                <w:color w:val="000000"/>
                <w:sz w:val="20"/>
                <w:szCs w:val="20"/>
              </w:rPr>
              <w:t>Бардыгы</w:t>
            </w:r>
            <w:proofErr w:type="spellEnd"/>
          </w:p>
        </w:tc>
        <w:tc>
          <w:tcPr>
            <w:tcW w:w="1443" w:type="pct"/>
            <w:tcBorders>
              <w:top w:val="single" w:sz="8" w:space="0" w:color="auto"/>
              <w:left w:val="nil"/>
              <w:bottom w:val="nil"/>
              <w:right w:val="nil"/>
            </w:tcBorders>
            <w:vAlign w:val="center"/>
            <w:hideMark/>
          </w:tcPr>
          <w:p w14:paraId="1847F6E4" w14:textId="77777777" w:rsidR="00680C53" w:rsidRPr="00680C53" w:rsidRDefault="00680C53" w:rsidP="005F2BB7">
            <w:pPr>
              <w:jc w:val="right"/>
              <w:rPr>
                <w:rFonts w:eastAsia="MS Mincho"/>
                <w:b/>
                <w:color w:val="000000"/>
                <w:sz w:val="20"/>
                <w:szCs w:val="20"/>
                <w:lang w:val="ky-KG"/>
              </w:rPr>
            </w:pPr>
            <w:r w:rsidRPr="00680C53">
              <w:rPr>
                <w:rFonts w:eastAsia="MS Mincho"/>
                <w:b/>
                <w:color w:val="000000"/>
                <w:sz w:val="20"/>
                <w:szCs w:val="20"/>
                <w:lang w:val="ky-KG"/>
              </w:rPr>
              <w:t>102,7</w:t>
            </w:r>
          </w:p>
        </w:tc>
        <w:tc>
          <w:tcPr>
            <w:tcW w:w="1276" w:type="pct"/>
            <w:tcBorders>
              <w:top w:val="single" w:sz="8" w:space="0" w:color="auto"/>
              <w:left w:val="nil"/>
              <w:bottom w:val="nil"/>
              <w:right w:val="nil"/>
            </w:tcBorders>
            <w:vAlign w:val="center"/>
            <w:hideMark/>
          </w:tcPr>
          <w:p w14:paraId="1BD757CE" w14:textId="77777777" w:rsidR="00680C53" w:rsidRPr="00680C53" w:rsidRDefault="00680C53" w:rsidP="005F2BB7">
            <w:pPr>
              <w:jc w:val="right"/>
              <w:rPr>
                <w:rFonts w:eastAsia="MS Mincho"/>
                <w:b/>
                <w:color w:val="000000"/>
                <w:sz w:val="20"/>
                <w:szCs w:val="20"/>
                <w:lang w:val="ky-KG"/>
              </w:rPr>
            </w:pPr>
            <w:r w:rsidRPr="00680C53">
              <w:rPr>
                <w:rFonts w:eastAsia="MS Mincho"/>
                <w:b/>
                <w:color w:val="000000"/>
                <w:sz w:val="20"/>
                <w:szCs w:val="20"/>
              </w:rPr>
              <w:t>101,</w:t>
            </w:r>
            <w:r w:rsidRPr="00680C53">
              <w:rPr>
                <w:rFonts w:eastAsia="MS Mincho"/>
                <w:b/>
                <w:color w:val="000000"/>
                <w:sz w:val="20"/>
                <w:szCs w:val="20"/>
                <w:lang w:val="ky-KG"/>
              </w:rPr>
              <w:t>5</w:t>
            </w:r>
          </w:p>
        </w:tc>
      </w:tr>
      <w:tr w:rsidR="00680C53" w:rsidRPr="00680C53" w14:paraId="4985FBE1" w14:textId="77777777" w:rsidTr="005F2BB7">
        <w:tc>
          <w:tcPr>
            <w:tcW w:w="2281" w:type="pct"/>
            <w:hideMark/>
          </w:tcPr>
          <w:p w14:paraId="347C49FE" w14:textId="77777777" w:rsidR="00680C53" w:rsidRPr="00680C53" w:rsidRDefault="00680C53" w:rsidP="005F2BB7">
            <w:pPr>
              <w:ind w:left="113"/>
              <w:rPr>
                <w:rFonts w:eastAsia="MS Mincho"/>
                <w:color w:val="000000"/>
                <w:sz w:val="20"/>
                <w:szCs w:val="20"/>
              </w:rPr>
            </w:pPr>
            <w:r w:rsidRPr="00680C53">
              <w:rPr>
                <w:rFonts w:eastAsia="MS Mincho"/>
                <w:color w:val="000000"/>
                <w:sz w:val="20"/>
                <w:szCs w:val="20"/>
              </w:rPr>
              <w:t xml:space="preserve">Почта </w:t>
            </w:r>
            <w:proofErr w:type="spellStart"/>
            <w:r w:rsidRPr="00680C53">
              <w:rPr>
                <w:rFonts w:eastAsia="MS Mincho"/>
                <w:color w:val="000000"/>
                <w:sz w:val="20"/>
                <w:szCs w:val="20"/>
              </w:rPr>
              <w:t>жана</w:t>
            </w:r>
            <w:proofErr w:type="spellEnd"/>
            <w:r w:rsidRPr="00680C53">
              <w:rPr>
                <w:rFonts w:eastAsia="MS Mincho"/>
                <w:color w:val="000000"/>
                <w:sz w:val="20"/>
                <w:szCs w:val="20"/>
              </w:rPr>
              <w:t xml:space="preserve"> </w:t>
            </w:r>
            <w:proofErr w:type="spellStart"/>
            <w:r w:rsidRPr="00680C53">
              <w:rPr>
                <w:rFonts w:eastAsia="MS Mincho"/>
                <w:color w:val="000000"/>
                <w:sz w:val="20"/>
                <w:szCs w:val="20"/>
              </w:rPr>
              <w:t>чабарман</w:t>
            </w:r>
            <w:proofErr w:type="spellEnd"/>
            <w:r w:rsidRPr="00680C53">
              <w:rPr>
                <w:rFonts w:eastAsia="MS Mincho"/>
                <w:color w:val="000000"/>
                <w:sz w:val="20"/>
                <w:szCs w:val="20"/>
              </w:rPr>
              <w:t xml:space="preserve"> </w:t>
            </w:r>
            <w:proofErr w:type="spellStart"/>
            <w:r w:rsidRPr="00680C53">
              <w:rPr>
                <w:rFonts w:eastAsia="MS Mincho"/>
                <w:color w:val="000000"/>
                <w:sz w:val="20"/>
                <w:szCs w:val="20"/>
              </w:rPr>
              <w:t>кызмат</w:t>
            </w:r>
            <w:proofErr w:type="spellEnd"/>
            <w:r w:rsidRPr="00680C53">
              <w:rPr>
                <w:rFonts w:eastAsia="MS Mincho"/>
                <w:color w:val="000000"/>
                <w:sz w:val="20"/>
                <w:szCs w:val="20"/>
              </w:rPr>
              <w:t xml:space="preserve"> </w:t>
            </w:r>
            <w:proofErr w:type="spellStart"/>
            <w:r w:rsidRPr="00680C53">
              <w:rPr>
                <w:rFonts w:eastAsia="MS Mincho"/>
                <w:color w:val="000000"/>
                <w:sz w:val="20"/>
                <w:szCs w:val="20"/>
              </w:rPr>
              <w:t>көрсөтүүлөрү</w:t>
            </w:r>
            <w:proofErr w:type="spellEnd"/>
          </w:p>
        </w:tc>
        <w:tc>
          <w:tcPr>
            <w:tcW w:w="1443" w:type="pct"/>
            <w:vAlign w:val="bottom"/>
            <w:hideMark/>
          </w:tcPr>
          <w:p w14:paraId="1F2F538B" w14:textId="77777777" w:rsidR="00680C53" w:rsidRPr="00680C53" w:rsidRDefault="00680C53" w:rsidP="005F2BB7">
            <w:pPr>
              <w:jc w:val="right"/>
              <w:rPr>
                <w:rFonts w:eastAsia="MS Mincho"/>
                <w:color w:val="000000"/>
                <w:sz w:val="20"/>
                <w:szCs w:val="20"/>
                <w:lang w:val="ky-KG"/>
              </w:rPr>
            </w:pPr>
            <w:r w:rsidRPr="00680C53">
              <w:rPr>
                <w:rFonts w:eastAsia="MS Mincho"/>
                <w:color w:val="000000"/>
                <w:sz w:val="20"/>
                <w:szCs w:val="20"/>
                <w:lang w:val="ky-KG"/>
              </w:rPr>
              <w:t>165,9</w:t>
            </w:r>
          </w:p>
        </w:tc>
        <w:tc>
          <w:tcPr>
            <w:tcW w:w="1276" w:type="pct"/>
            <w:vAlign w:val="bottom"/>
            <w:hideMark/>
          </w:tcPr>
          <w:p w14:paraId="75A4ACCC" w14:textId="77777777" w:rsidR="00680C53" w:rsidRPr="00680C53" w:rsidRDefault="00680C53" w:rsidP="005F2BB7">
            <w:pPr>
              <w:jc w:val="right"/>
              <w:rPr>
                <w:rFonts w:eastAsia="MS Mincho"/>
                <w:color w:val="000000"/>
                <w:sz w:val="20"/>
                <w:szCs w:val="20"/>
                <w:lang w:val="ky-KG"/>
              </w:rPr>
            </w:pPr>
            <w:r w:rsidRPr="00680C53">
              <w:rPr>
                <w:rFonts w:eastAsia="MS Mincho"/>
                <w:color w:val="000000"/>
                <w:sz w:val="20"/>
                <w:szCs w:val="20"/>
                <w:lang w:val="ky-KG"/>
              </w:rPr>
              <w:t>118,5</w:t>
            </w:r>
          </w:p>
        </w:tc>
      </w:tr>
      <w:tr w:rsidR="00680C53" w:rsidRPr="00680C53" w14:paraId="2D458971" w14:textId="77777777" w:rsidTr="005F2BB7">
        <w:tc>
          <w:tcPr>
            <w:tcW w:w="2281" w:type="pct"/>
            <w:tcBorders>
              <w:top w:val="nil"/>
              <w:left w:val="nil"/>
              <w:bottom w:val="single" w:sz="8" w:space="0" w:color="auto"/>
              <w:right w:val="nil"/>
            </w:tcBorders>
            <w:hideMark/>
          </w:tcPr>
          <w:p w14:paraId="341CC4A0" w14:textId="77777777" w:rsidR="00680C53" w:rsidRPr="00680C53" w:rsidRDefault="00680C53" w:rsidP="005F2BB7">
            <w:pPr>
              <w:ind w:left="113"/>
              <w:rPr>
                <w:rFonts w:eastAsia="MS Mincho"/>
                <w:color w:val="000000"/>
                <w:sz w:val="20"/>
                <w:szCs w:val="20"/>
              </w:rPr>
            </w:pPr>
            <w:r w:rsidRPr="00680C53">
              <w:rPr>
                <w:rFonts w:eastAsia="MS Mincho"/>
                <w:color w:val="000000"/>
                <w:sz w:val="20"/>
                <w:szCs w:val="20"/>
              </w:rPr>
              <w:t xml:space="preserve">Электр </w:t>
            </w:r>
            <w:proofErr w:type="spellStart"/>
            <w:r w:rsidRPr="00680C53">
              <w:rPr>
                <w:rFonts w:eastAsia="MS Mincho"/>
                <w:color w:val="000000"/>
                <w:sz w:val="20"/>
                <w:szCs w:val="20"/>
              </w:rPr>
              <w:t>байланыш</w:t>
            </w:r>
            <w:proofErr w:type="spellEnd"/>
            <w:r w:rsidRPr="00680C53">
              <w:rPr>
                <w:rFonts w:eastAsia="MS Mincho"/>
                <w:color w:val="000000"/>
                <w:sz w:val="20"/>
                <w:szCs w:val="20"/>
              </w:rPr>
              <w:t xml:space="preserve"> </w:t>
            </w:r>
            <w:proofErr w:type="spellStart"/>
            <w:r w:rsidRPr="00680C53">
              <w:rPr>
                <w:rFonts w:eastAsia="MS Mincho"/>
                <w:color w:val="000000"/>
                <w:sz w:val="20"/>
                <w:szCs w:val="20"/>
              </w:rPr>
              <w:t>кызмат</w:t>
            </w:r>
            <w:proofErr w:type="spellEnd"/>
            <w:r w:rsidRPr="00680C53">
              <w:rPr>
                <w:rFonts w:eastAsia="MS Mincho"/>
                <w:color w:val="000000"/>
                <w:sz w:val="20"/>
                <w:szCs w:val="20"/>
              </w:rPr>
              <w:t xml:space="preserve"> </w:t>
            </w:r>
            <w:proofErr w:type="spellStart"/>
            <w:r w:rsidRPr="00680C53">
              <w:rPr>
                <w:rFonts w:eastAsia="MS Mincho"/>
                <w:color w:val="000000"/>
                <w:sz w:val="20"/>
                <w:szCs w:val="20"/>
              </w:rPr>
              <w:t>көрсөтүүлөрү</w:t>
            </w:r>
            <w:proofErr w:type="spellEnd"/>
          </w:p>
        </w:tc>
        <w:tc>
          <w:tcPr>
            <w:tcW w:w="1443" w:type="pct"/>
            <w:tcBorders>
              <w:top w:val="nil"/>
              <w:left w:val="nil"/>
              <w:bottom w:val="single" w:sz="8" w:space="0" w:color="auto"/>
              <w:right w:val="nil"/>
            </w:tcBorders>
            <w:hideMark/>
          </w:tcPr>
          <w:p w14:paraId="4EAFF874" w14:textId="77777777" w:rsidR="00680C53" w:rsidRPr="00680C53" w:rsidRDefault="00680C53" w:rsidP="005F2BB7">
            <w:pPr>
              <w:jc w:val="right"/>
              <w:rPr>
                <w:rFonts w:eastAsia="MS Mincho"/>
                <w:color w:val="000000"/>
                <w:sz w:val="20"/>
                <w:szCs w:val="20"/>
                <w:lang w:val="ky-KG"/>
              </w:rPr>
            </w:pPr>
            <w:r w:rsidRPr="00680C53">
              <w:rPr>
                <w:rFonts w:eastAsia="MS Mincho"/>
                <w:color w:val="000000"/>
                <w:sz w:val="20"/>
                <w:szCs w:val="20"/>
              </w:rPr>
              <w:t>99,</w:t>
            </w:r>
            <w:r w:rsidRPr="00680C53">
              <w:rPr>
                <w:rFonts w:eastAsia="MS Mincho"/>
                <w:color w:val="000000"/>
                <w:sz w:val="20"/>
                <w:szCs w:val="20"/>
                <w:lang w:val="ky-KG"/>
              </w:rPr>
              <w:t>4</w:t>
            </w:r>
          </w:p>
        </w:tc>
        <w:tc>
          <w:tcPr>
            <w:tcW w:w="1276" w:type="pct"/>
            <w:tcBorders>
              <w:top w:val="nil"/>
              <w:left w:val="nil"/>
              <w:bottom w:val="single" w:sz="8" w:space="0" w:color="auto"/>
              <w:right w:val="nil"/>
            </w:tcBorders>
            <w:hideMark/>
          </w:tcPr>
          <w:p w14:paraId="4FDB5B2C" w14:textId="77777777" w:rsidR="00680C53" w:rsidRPr="00680C53" w:rsidRDefault="00680C53" w:rsidP="005F2BB7">
            <w:pPr>
              <w:jc w:val="right"/>
              <w:rPr>
                <w:rFonts w:eastAsia="MS Mincho"/>
                <w:color w:val="000000"/>
                <w:sz w:val="20"/>
                <w:szCs w:val="20"/>
                <w:lang w:val="ky-KG"/>
              </w:rPr>
            </w:pPr>
            <w:r w:rsidRPr="00680C53">
              <w:rPr>
                <w:rFonts w:eastAsia="MS Mincho"/>
                <w:color w:val="000000"/>
                <w:sz w:val="20"/>
                <w:szCs w:val="20"/>
              </w:rPr>
              <w:t>100,0</w:t>
            </w:r>
          </w:p>
        </w:tc>
        <w:bookmarkEnd w:id="223"/>
      </w:tr>
    </w:tbl>
    <w:p w14:paraId="5FB68173" w14:textId="77777777" w:rsidR="00680C53" w:rsidRPr="00680C53" w:rsidRDefault="00680C53" w:rsidP="00680C53">
      <w:pPr>
        <w:spacing w:before="120"/>
        <w:ind w:firstLine="709"/>
        <w:jc w:val="both"/>
        <w:rPr>
          <w:ins w:id="224" w:author="Элнура Кочкорова" w:date="2023-12-14T15:19:00Z"/>
          <w:rFonts w:eastAsia="SimSun"/>
          <w:bCs/>
          <w:snapToGrid w:val="0"/>
          <w:lang w:val="ky-KG"/>
        </w:rPr>
      </w:pPr>
      <w:ins w:id="225" w:author="Элнура Кочкорова" w:date="2023-12-14T15:19:00Z">
        <w:r w:rsidRPr="00680C53">
          <w:rPr>
            <w:rFonts w:eastAsia="SimSun"/>
            <w:bCs/>
            <w:snapToGrid w:val="0"/>
            <w:lang w:val="ky-KG"/>
          </w:rPr>
          <w:t xml:space="preserve">Транспорттун негизги </w:t>
        </w:r>
        <w:r w:rsidRPr="00680C53">
          <w:rPr>
            <w:rFonts w:eastAsia="MS Mincho"/>
            <w:lang w:val="ky-KG"/>
          </w:rPr>
          <w:t>т</w:t>
        </w:r>
        <w:r w:rsidRPr="00680C53">
          <w:rPr>
            <w:rFonts w:eastAsia="SimSun"/>
            <w:lang w:val="ky-KG"/>
          </w:rPr>
          <w:t>ү</w:t>
        </w:r>
        <w:r w:rsidRPr="00680C53">
          <w:rPr>
            <w:rFonts w:eastAsia="MS Mincho"/>
            <w:lang w:val="ky-KG"/>
          </w:rPr>
          <w:t>рлөр</w:t>
        </w:r>
        <w:r w:rsidRPr="00680C53">
          <w:rPr>
            <w:rFonts w:eastAsia="SimSun"/>
            <w:lang w:val="ky-KG"/>
          </w:rPr>
          <w:t>ү</w:t>
        </w:r>
        <w:r w:rsidRPr="00680C53">
          <w:rPr>
            <w:rFonts w:eastAsia="SimSun"/>
            <w:bCs/>
            <w:snapToGrid w:val="0"/>
            <w:lang w:val="ky-KG"/>
          </w:rPr>
          <w:t xml:space="preserve"> менен </w:t>
        </w:r>
        <w:r w:rsidRPr="00680C53">
          <w:rPr>
            <w:rFonts w:eastAsia="MS Mincho"/>
            <w:lang w:val="ky-KG"/>
          </w:rPr>
          <w:t>ж</w:t>
        </w:r>
        <w:r w:rsidRPr="00680C53">
          <w:rPr>
            <w:rFonts w:eastAsia="SimSun"/>
            <w:lang w:val="ky-KG"/>
          </w:rPr>
          <w:t>ү</w:t>
        </w:r>
        <w:r w:rsidRPr="00680C53">
          <w:rPr>
            <w:rFonts w:eastAsia="MS Mincho"/>
            <w:lang w:val="ky-KG"/>
          </w:rPr>
          <w:t>к ташуу кызмат көрсөтүүлөрүнүн</w:t>
        </w:r>
        <w:r w:rsidRPr="00680C53" w:rsidDel="003D29D5">
          <w:rPr>
            <w:rFonts w:eastAsia="MS Mincho"/>
            <w:lang w:val="ky-KG"/>
          </w:rPr>
          <w:t xml:space="preserve"> </w:t>
        </w:r>
        <w:r w:rsidRPr="00680C53">
          <w:rPr>
            <w:rFonts w:eastAsia="MS Mincho"/>
            <w:lang w:val="ky-KG"/>
          </w:rPr>
          <w:t xml:space="preserve"> тарифтери </w:t>
        </w:r>
        <w:r w:rsidRPr="00680C53">
          <w:rPr>
            <w:rFonts w:eastAsia="SimSun"/>
            <w:bCs/>
            <w:snapToGrid w:val="0"/>
            <w:lang w:val="ky-KG"/>
          </w:rPr>
          <w:t xml:space="preserve">мурунку айга салыштырмалуу </w:t>
        </w:r>
      </w:ins>
      <w:r w:rsidRPr="00680C53">
        <w:rPr>
          <w:rFonts w:eastAsia="SimSun"/>
          <w:bCs/>
          <w:snapToGrid w:val="0"/>
          <w:lang w:val="ky-KG"/>
        </w:rPr>
        <w:t>1,1</w:t>
      </w:r>
      <w:ins w:id="226" w:author="Элнура Кочкорова" w:date="2023-12-14T15:19:00Z">
        <w:r w:rsidRPr="00680C53">
          <w:rPr>
            <w:rFonts w:eastAsia="SimSun"/>
            <w:bCs/>
            <w:snapToGrid w:val="0"/>
            <w:lang w:val="ky-KG"/>
          </w:rPr>
          <w:t xml:space="preserve"> пайызга </w:t>
        </w:r>
      </w:ins>
      <w:r w:rsidRPr="00680C53">
        <w:rPr>
          <w:rFonts w:eastAsia="SimSun"/>
          <w:bCs/>
          <w:snapToGrid w:val="0"/>
          <w:lang w:val="ky-KG"/>
        </w:rPr>
        <w:t>төмөндөдү</w:t>
      </w:r>
      <w:ins w:id="227" w:author="Элнура Кочкорова" w:date="2023-12-14T15:19:00Z">
        <w:r w:rsidRPr="00680C53">
          <w:rPr>
            <w:rFonts w:eastAsia="SimSun"/>
            <w:bCs/>
            <w:snapToGrid w:val="0"/>
            <w:lang w:val="ky-KG"/>
          </w:rPr>
          <w:t xml:space="preserve">, бул негизинен </w:t>
        </w:r>
      </w:ins>
      <w:r w:rsidRPr="00680C53">
        <w:rPr>
          <w:rFonts w:eastAsia="SimSun"/>
          <w:bCs/>
          <w:snapToGrid w:val="0"/>
          <w:lang w:val="ky-KG"/>
        </w:rPr>
        <w:t>темир жол</w:t>
      </w:r>
      <w:ins w:id="228" w:author="Элнура Кочкорова" w:date="2023-12-14T15:19:00Z">
        <w:r w:rsidRPr="00680C53">
          <w:rPr>
            <w:rFonts w:eastAsia="SimSun"/>
            <w:bCs/>
            <w:snapToGrid w:val="0"/>
            <w:lang w:val="ky-KG"/>
          </w:rPr>
          <w:t xml:space="preserve"> транспорт </w:t>
        </w:r>
        <w:r w:rsidRPr="00680C53">
          <w:rPr>
            <w:rFonts w:eastAsia="MS Mincho"/>
            <w:lang w:val="ky-KG"/>
          </w:rPr>
          <w:t xml:space="preserve">кызмат көрсөтүүсүнүн </w:t>
        </w:r>
      </w:ins>
      <w:r w:rsidRPr="00680C53">
        <w:rPr>
          <w:rFonts w:eastAsia="MS Mincho"/>
          <w:lang w:val="ky-KG"/>
        </w:rPr>
        <w:t xml:space="preserve">тарифтеринин 1,1 </w:t>
      </w:r>
      <w:ins w:id="229" w:author="Элнура Кочкорова" w:date="2023-12-15T09:44:00Z">
        <w:r w:rsidRPr="00680C53">
          <w:rPr>
            <w:rFonts w:eastAsia="MS Mincho"/>
            <w:lang w:val="ky-KG"/>
          </w:rPr>
          <w:t>пайызга</w:t>
        </w:r>
      </w:ins>
      <w:ins w:id="230" w:author="Элнура Кочкорова" w:date="2023-12-14T15:19:00Z">
        <w:r w:rsidRPr="00680C53">
          <w:rPr>
            <w:rFonts w:eastAsia="SimSun"/>
            <w:bCs/>
            <w:snapToGrid w:val="0"/>
            <w:lang w:val="ky-KG"/>
          </w:rPr>
          <w:t xml:space="preserve"> </w:t>
        </w:r>
      </w:ins>
      <w:r w:rsidRPr="00680C53">
        <w:rPr>
          <w:rFonts w:eastAsia="SimSun"/>
          <w:bCs/>
          <w:snapToGrid w:val="0"/>
          <w:lang w:val="ky-KG"/>
        </w:rPr>
        <w:t>төмөндөшү</w:t>
      </w:r>
      <w:ins w:id="231" w:author="Элнура Кочкорова" w:date="2023-12-14T15:19:00Z">
        <w:r w:rsidRPr="00680C53">
          <w:rPr>
            <w:rFonts w:eastAsia="SimSun"/>
            <w:bCs/>
            <w:snapToGrid w:val="0"/>
            <w:lang w:val="ky-KG"/>
          </w:rPr>
          <w:t xml:space="preserve"> </w:t>
        </w:r>
      </w:ins>
      <w:r w:rsidRPr="00680C53">
        <w:rPr>
          <w:rFonts w:eastAsia="SimSun"/>
          <w:bCs/>
          <w:snapToGrid w:val="0"/>
          <w:lang w:val="ky-KG"/>
        </w:rPr>
        <w:t xml:space="preserve">менен </w:t>
      </w:r>
      <w:ins w:id="232" w:author="Элнура Кочкорова" w:date="2023-12-14T15:19:00Z">
        <w:r w:rsidRPr="00680C53">
          <w:rPr>
            <w:rFonts w:eastAsia="SimSun"/>
            <w:bCs/>
            <w:snapToGrid w:val="0"/>
            <w:lang w:val="ky-KG"/>
          </w:rPr>
          <w:t>шартталды.</w:t>
        </w:r>
      </w:ins>
    </w:p>
    <w:p w14:paraId="77910AF7" w14:textId="77777777" w:rsidR="00680C53" w:rsidRPr="00680C53" w:rsidRDefault="00680C53" w:rsidP="00680C53">
      <w:pPr>
        <w:ind w:firstLine="709"/>
        <w:jc w:val="both"/>
        <w:rPr>
          <w:ins w:id="233" w:author="Элнура Кочкорова" w:date="2023-12-14T15:19:00Z"/>
          <w:rFonts w:eastAsia="SimSun"/>
          <w:bCs/>
          <w:snapToGrid w:val="0"/>
          <w:lang w:val="ky-KG"/>
        </w:rPr>
      </w:pPr>
      <w:r w:rsidRPr="00680C53">
        <w:rPr>
          <w:rFonts w:eastAsia="SimSun"/>
          <w:bCs/>
          <w:snapToGrid w:val="0"/>
          <w:lang w:val="ky-KG"/>
        </w:rPr>
        <w:t>2024-</w:t>
      </w:r>
      <w:ins w:id="234" w:author="Элнура Кочкорова" w:date="2023-12-14T15:19:00Z">
        <w:r w:rsidRPr="00680C53">
          <w:rPr>
            <w:rFonts w:eastAsia="SimSun"/>
            <w:bCs/>
            <w:snapToGrid w:val="0"/>
            <w:lang w:val="ky-KG"/>
          </w:rPr>
          <w:t>жылдын январ</w:t>
        </w:r>
      </w:ins>
      <w:r w:rsidRPr="00680C53">
        <w:rPr>
          <w:rFonts w:eastAsia="SimSun"/>
          <w:bCs/>
          <w:snapToGrid w:val="0"/>
          <w:lang w:val="ky-KG"/>
        </w:rPr>
        <w:t>ь-ноябрында</w:t>
      </w:r>
      <w:ins w:id="235" w:author="Элнура Кочкорова" w:date="2023-12-14T15:19:00Z">
        <w:r w:rsidRPr="00680C53">
          <w:rPr>
            <w:rFonts w:eastAsia="SimSun"/>
            <w:bCs/>
            <w:snapToGrid w:val="0"/>
            <w:lang w:val="ky-KG"/>
          </w:rPr>
          <w:t xml:space="preserve"> </w:t>
        </w:r>
      </w:ins>
      <w:r w:rsidRPr="00680C53">
        <w:rPr>
          <w:rFonts w:eastAsia="SimSun"/>
          <w:lang w:val="ky-KG"/>
        </w:rPr>
        <w:t>2023-</w:t>
      </w:r>
      <w:ins w:id="236" w:author="Элнура Кочкорова" w:date="2023-12-14T15:19:00Z">
        <w:r w:rsidRPr="00680C53">
          <w:rPr>
            <w:rFonts w:eastAsia="SimSun"/>
            <w:lang w:val="ky-KG"/>
          </w:rPr>
          <w:t>ж</w:t>
        </w:r>
      </w:ins>
      <w:r w:rsidRPr="00680C53">
        <w:rPr>
          <w:rFonts w:eastAsia="SimSun"/>
          <w:lang w:val="ky-KG"/>
        </w:rPr>
        <w:t>.</w:t>
      </w:r>
      <w:ins w:id="237" w:author="Элнура Кочкорова" w:date="2023-12-14T15:19:00Z">
        <w:r w:rsidRPr="00680C53">
          <w:rPr>
            <w:rFonts w:eastAsia="SimSun"/>
            <w:lang w:val="ky-KG"/>
          </w:rPr>
          <w:t xml:space="preserve"> тийиштүү мезгилине</w:t>
        </w:r>
        <w:r w:rsidRPr="00680C53">
          <w:rPr>
            <w:rFonts w:eastAsia="SimSun"/>
            <w:bCs/>
            <w:snapToGrid w:val="0"/>
            <w:lang w:val="ky-KG"/>
          </w:rPr>
          <w:t xml:space="preserve"> салыштырмалуу транспорттун бардык </w:t>
        </w:r>
        <w:r w:rsidRPr="00680C53">
          <w:rPr>
            <w:rFonts w:eastAsia="MS Mincho"/>
            <w:lang w:val="ky-KG"/>
          </w:rPr>
          <w:t>т</w:t>
        </w:r>
        <w:r w:rsidRPr="00680C53">
          <w:rPr>
            <w:rFonts w:eastAsia="SimSun"/>
            <w:lang w:val="ky-KG"/>
          </w:rPr>
          <w:t>ү</w:t>
        </w:r>
        <w:r w:rsidRPr="00680C53">
          <w:rPr>
            <w:rFonts w:eastAsia="MS Mincho"/>
            <w:lang w:val="ky-KG"/>
          </w:rPr>
          <w:t>р</w:t>
        </w:r>
        <w:r w:rsidRPr="00680C53">
          <w:rPr>
            <w:rFonts w:eastAsia="SimSun"/>
            <w:lang w:val="ky-KG"/>
          </w:rPr>
          <w:t>ү</w:t>
        </w:r>
        <w:r w:rsidRPr="00680C53">
          <w:rPr>
            <w:rFonts w:eastAsia="SimSun"/>
            <w:bCs/>
            <w:snapToGrid w:val="0"/>
            <w:lang w:val="ky-KG"/>
          </w:rPr>
          <w:t xml:space="preserve"> менен </w:t>
        </w:r>
        <w:r w:rsidRPr="00680C53">
          <w:rPr>
            <w:rFonts w:eastAsia="MS Mincho"/>
            <w:lang w:val="ky-KG"/>
          </w:rPr>
          <w:t>ж</w:t>
        </w:r>
        <w:r w:rsidRPr="00680C53">
          <w:rPr>
            <w:rFonts w:eastAsia="SimSun"/>
            <w:lang w:val="ky-KG"/>
          </w:rPr>
          <w:t>ү</w:t>
        </w:r>
        <w:r w:rsidRPr="00680C53">
          <w:rPr>
            <w:rFonts w:eastAsia="MS Mincho"/>
            <w:lang w:val="ky-KG"/>
          </w:rPr>
          <w:t>к ташуу кызмат көрсөтүүлөрүнүн</w:t>
        </w:r>
        <w:r w:rsidRPr="00680C53">
          <w:rPr>
            <w:rFonts w:eastAsia="SimSun"/>
            <w:bCs/>
            <w:snapToGrid w:val="0"/>
            <w:lang w:val="ky-KG"/>
          </w:rPr>
          <w:t xml:space="preserve"> тарифтери </w:t>
        </w:r>
      </w:ins>
      <w:r w:rsidRPr="00680C53">
        <w:rPr>
          <w:rFonts w:eastAsia="SimSun"/>
          <w:bCs/>
          <w:snapToGrid w:val="0"/>
          <w:lang w:val="ky-KG"/>
        </w:rPr>
        <w:t>9,1</w:t>
      </w:r>
      <w:ins w:id="238" w:author="Элнура Кочкорова" w:date="2023-12-14T15:19:00Z">
        <w:r w:rsidRPr="00680C53">
          <w:rPr>
            <w:rFonts w:eastAsia="SimSun"/>
            <w:bCs/>
            <w:snapToGrid w:val="0"/>
            <w:lang w:val="ky-KG"/>
          </w:rPr>
          <w:t xml:space="preserve"> пайызга жогорулады, бул негизинен темир жол транспортунун кызмат </w:t>
        </w:r>
        <w:r w:rsidRPr="00680C53">
          <w:rPr>
            <w:rFonts w:eastAsia="MS Mincho"/>
            <w:lang w:val="ky-KG"/>
          </w:rPr>
          <w:t>көрсөтүүлөрүнүн</w:t>
        </w:r>
        <w:r w:rsidRPr="00680C53">
          <w:rPr>
            <w:rFonts w:eastAsia="SimSun"/>
            <w:bCs/>
            <w:snapToGrid w:val="0"/>
            <w:lang w:val="ky-KG"/>
          </w:rPr>
          <w:t xml:space="preserve"> тарифтеринин </w:t>
        </w:r>
      </w:ins>
      <w:r w:rsidRPr="00680C53">
        <w:rPr>
          <w:rFonts w:eastAsia="SimSun"/>
          <w:bCs/>
          <w:snapToGrid w:val="0"/>
          <w:lang w:val="ky-KG"/>
        </w:rPr>
        <w:t>9,4</w:t>
      </w:r>
      <w:ins w:id="239" w:author="Элнура Кочкорова" w:date="2023-12-14T15:19:00Z">
        <w:r w:rsidRPr="00680C53">
          <w:rPr>
            <w:rFonts w:eastAsia="SimSun"/>
            <w:bCs/>
            <w:snapToGrid w:val="0"/>
            <w:lang w:val="ky-KG"/>
          </w:rPr>
          <w:t xml:space="preserve"> пайызга</w:t>
        </w:r>
      </w:ins>
      <w:r w:rsidRPr="00680C53">
        <w:rPr>
          <w:rFonts w:eastAsia="MS Mincho"/>
          <w:lang w:val="ky-KG"/>
        </w:rPr>
        <w:t xml:space="preserve"> </w:t>
      </w:r>
      <w:r w:rsidRPr="00680C53">
        <w:rPr>
          <w:rFonts w:eastAsia="SimSun"/>
          <w:bCs/>
          <w:snapToGrid w:val="0"/>
          <w:lang w:val="ky-KG"/>
        </w:rPr>
        <w:t>өсүшү</w:t>
      </w:r>
      <w:ins w:id="240" w:author="Элнура Кочкорова" w:date="2023-12-14T15:19:00Z">
        <w:r w:rsidRPr="00680C53">
          <w:rPr>
            <w:rFonts w:eastAsia="SimSun"/>
            <w:bCs/>
            <w:snapToGrid w:val="0"/>
            <w:lang w:val="ky-KG"/>
          </w:rPr>
          <w:t xml:space="preserve">  менен шартталды. </w:t>
        </w:r>
      </w:ins>
    </w:p>
    <w:p w14:paraId="125E9F0B" w14:textId="3975CED3" w:rsidR="00680C53" w:rsidRPr="00680C53" w:rsidRDefault="00126261" w:rsidP="00680C53">
      <w:pPr>
        <w:spacing w:before="120" w:after="120"/>
        <w:ind w:left="1247" w:hanging="1247"/>
        <w:rPr>
          <w:rFonts w:eastAsia="SimSun"/>
          <w:i/>
          <w:iCs/>
          <w:sz w:val="20"/>
          <w:szCs w:val="20"/>
          <w:lang w:val="ky-KG"/>
        </w:rPr>
      </w:pPr>
      <w:r>
        <w:rPr>
          <w:rFonts w:eastAsia="MS Mincho"/>
          <w:b/>
          <w:lang w:val="ky-KG"/>
        </w:rPr>
        <w:t>6</w:t>
      </w:r>
      <w:r w:rsidR="00620BCA">
        <w:rPr>
          <w:rFonts w:eastAsia="MS Mincho"/>
          <w:b/>
          <w:lang w:val="ky-KG"/>
        </w:rPr>
        <w:t>7</w:t>
      </w:r>
      <w:r w:rsidR="000B53B6">
        <w:rPr>
          <w:rFonts w:eastAsia="MS Mincho"/>
          <w:b/>
          <w:lang w:val="ky-KG"/>
        </w:rPr>
        <w:t>-т</w:t>
      </w:r>
      <w:ins w:id="241" w:author="Элнура Кочкорова" w:date="2023-12-14T15:19:00Z">
        <w:r w:rsidR="00680C53" w:rsidRPr="00680C53">
          <w:rPr>
            <w:rFonts w:eastAsia="MS Mincho"/>
            <w:b/>
            <w:lang w:val="ky-KG"/>
          </w:rPr>
          <w:t>аблица: Январ</w:t>
        </w:r>
      </w:ins>
      <w:r w:rsidR="00680C53" w:rsidRPr="00680C53">
        <w:rPr>
          <w:rFonts w:eastAsia="MS Mincho"/>
          <w:b/>
          <w:lang w:val="ky-KG"/>
        </w:rPr>
        <w:t>ь-ноябрындагы жүк ташуу кызмат көрсөтүүлөрүнүн тарифтеринин индекстери</w:t>
      </w:r>
      <w:r w:rsidR="00680C53" w:rsidRPr="00680C53">
        <w:rPr>
          <w:rFonts w:eastAsia="MS Mincho"/>
          <w:b/>
          <w:lang w:val="ky-KG"/>
        </w:rPr>
        <w:br/>
      </w:r>
      <w:r w:rsidR="00680C53" w:rsidRPr="00680C53">
        <w:rPr>
          <w:rFonts w:eastAsia="SimSun"/>
          <w:i/>
          <w:iCs/>
          <w:sz w:val="20"/>
          <w:szCs w:val="20"/>
          <w:lang w:val="ky-KG"/>
        </w:rPr>
        <w:t>(мурунку жылдын тийиштүү мезгилине карата пайыз менен)</w:t>
      </w:r>
    </w:p>
    <w:tbl>
      <w:tblPr>
        <w:tblW w:w="5000" w:type="pct"/>
        <w:tblCellMar>
          <w:left w:w="31" w:type="dxa"/>
          <w:right w:w="31" w:type="dxa"/>
        </w:tblCellMar>
        <w:tblLook w:val="04A0" w:firstRow="1" w:lastRow="0" w:firstColumn="1" w:lastColumn="0" w:noHBand="0" w:noVBand="1"/>
      </w:tblPr>
      <w:tblGrid>
        <w:gridCol w:w="6149"/>
        <w:gridCol w:w="1808"/>
        <w:gridCol w:w="1681"/>
      </w:tblGrid>
      <w:tr w:rsidR="00680C53" w:rsidRPr="00680C53" w14:paraId="733BDA25" w14:textId="77777777" w:rsidTr="005F2BB7">
        <w:trPr>
          <w:tblHeader/>
        </w:trPr>
        <w:tc>
          <w:tcPr>
            <w:tcW w:w="3190" w:type="pct"/>
            <w:tcBorders>
              <w:top w:val="single" w:sz="8" w:space="0" w:color="000000"/>
              <w:left w:val="nil"/>
              <w:bottom w:val="single" w:sz="8" w:space="0" w:color="000000"/>
              <w:right w:val="nil"/>
            </w:tcBorders>
          </w:tcPr>
          <w:p w14:paraId="53081F78" w14:textId="77777777" w:rsidR="00680C53" w:rsidRPr="00680C53" w:rsidRDefault="00680C53" w:rsidP="005F2BB7">
            <w:pPr>
              <w:tabs>
                <w:tab w:val="left" w:pos="708"/>
                <w:tab w:val="left" w:pos="7938"/>
              </w:tabs>
              <w:rPr>
                <w:rFonts w:eastAsia="MS Mincho"/>
                <w:color w:val="000000"/>
                <w:sz w:val="20"/>
                <w:szCs w:val="20"/>
                <w:lang w:val="ky-KG"/>
              </w:rPr>
            </w:pPr>
          </w:p>
        </w:tc>
        <w:tc>
          <w:tcPr>
            <w:tcW w:w="938" w:type="pct"/>
            <w:tcBorders>
              <w:top w:val="single" w:sz="8" w:space="0" w:color="000000"/>
              <w:left w:val="nil"/>
              <w:bottom w:val="single" w:sz="8" w:space="0" w:color="000000"/>
              <w:right w:val="nil"/>
            </w:tcBorders>
            <w:vAlign w:val="center"/>
            <w:hideMark/>
          </w:tcPr>
          <w:p w14:paraId="79AC1A74" w14:textId="77777777" w:rsidR="00680C53" w:rsidRPr="00680C53" w:rsidRDefault="00680C53" w:rsidP="005F2BB7">
            <w:pPr>
              <w:keepNext/>
              <w:widowControl w:val="0"/>
              <w:tabs>
                <w:tab w:val="left" w:pos="7938"/>
              </w:tabs>
              <w:jc w:val="right"/>
              <w:rPr>
                <w:rFonts w:eastAsia="MS Mincho"/>
                <w:b/>
                <w:color w:val="000000"/>
                <w:sz w:val="20"/>
                <w:szCs w:val="20"/>
                <w:lang w:val="ky-KG"/>
              </w:rPr>
            </w:pPr>
            <w:r w:rsidRPr="00680C53">
              <w:rPr>
                <w:rFonts w:eastAsia="MS Mincho"/>
                <w:b/>
                <w:color w:val="000000"/>
                <w:sz w:val="20"/>
                <w:szCs w:val="20"/>
              </w:rPr>
              <w:t>20</w:t>
            </w:r>
            <w:r w:rsidRPr="00680C53">
              <w:rPr>
                <w:rFonts w:eastAsia="MS Mincho"/>
                <w:b/>
                <w:color w:val="000000"/>
                <w:sz w:val="20"/>
                <w:szCs w:val="20"/>
                <w:lang w:val="ky-KG"/>
              </w:rPr>
              <w:t>23</w:t>
            </w:r>
          </w:p>
        </w:tc>
        <w:tc>
          <w:tcPr>
            <w:tcW w:w="872" w:type="pct"/>
            <w:tcBorders>
              <w:top w:val="single" w:sz="8" w:space="0" w:color="000000"/>
              <w:left w:val="nil"/>
              <w:bottom w:val="single" w:sz="8" w:space="0" w:color="000000"/>
              <w:right w:val="nil"/>
            </w:tcBorders>
            <w:vAlign w:val="center"/>
            <w:hideMark/>
          </w:tcPr>
          <w:p w14:paraId="5A7FC881" w14:textId="77777777" w:rsidR="00680C53" w:rsidRPr="00680C53" w:rsidRDefault="00680C53" w:rsidP="005F2BB7">
            <w:pPr>
              <w:tabs>
                <w:tab w:val="left" w:pos="708"/>
                <w:tab w:val="left" w:pos="7938"/>
              </w:tabs>
              <w:jc w:val="right"/>
              <w:rPr>
                <w:rFonts w:eastAsia="MS Mincho"/>
                <w:b/>
                <w:color w:val="000000"/>
                <w:sz w:val="20"/>
                <w:szCs w:val="20"/>
                <w:lang w:val="ky-KG"/>
              </w:rPr>
            </w:pPr>
            <w:r w:rsidRPr="00680C53">
              <w:rPr>
                <w:rFonts w:eastAsia="MS Mincho"/>
                <w:b/>
                <w:color w:val="000000"/>
                <w:sz w:val="20"/>
                <w:szCs w:val="20"/>
              </w:rPr>
              <w:t>20</w:t>
            </w:r>
            <w:r w:rsidRPr="00680C53">
              <w:rPr>
                <w:rFonts w:eastAsia="MS Mincho"/>
                <w:b/>
                <w:color w:val="000000"/>
                <w:sz w:val="20"/>
                <w:szCs w:val="20"/>
                <w:lang w:val="ky-KG"/>
              </w:rPr>
              <w:t>24</w:t>
            </w:r>
          </w:p>
        </w:tc>
      </w:tr>
      <w:tr w:rsidR="00680C53" w:rsidRPr="00680C53" w14:paraId="08F7B6A1" w14:textId="77777777" w:rsidTr="005F2BB7">
        <w:tc>
          <w:tcPr>
            <w:tcW w:w="3190" w:type="pct"/>
            <w:tcBorders>
              <w:top w:val="single" w:sz="8" w:space="0" w:color="000000"/>
              <w:left w:val="nil"/>
              <w:bottom w:val="nil"/>
              <w:right w:val="nil"/>
            </w:tcBorders>
            <w:hideMark/>
          </w:tcPr>
          <w:p w14:paraId="5A2CC31D" w14:textId="77777777" w:rsidR="00680C53" w:rsidRPr="00680C53" w:rsidRDefault="00680C53" w:rsidP="005F2BB7">
            <w:pPr>
              <w:rPr>
                <w:rFonts w:eastAsia="MS Mincho"/>
                <w:b/>
                <w:sz w:val="20"/>
                <w:szCs w:val="20"/>
              </w:rPr>
            </w:pPr>
            <w:r w:rsidRPr="00680C53">
              <w:rPr>
                <w:rFonts w:eastAsia="MS Mincho"/>
                <w:b/>
                <w:sz w:val="20"/>
                <w:szCs w:val="20"/>
                <w:lang w:val="ky-KG"/>
              </w:rPr>
              <w:t>Бардыгы</w:t>
            </w:r>
          </w:p>
        </w:tc>
        <w:tc>
          <w:tcPr>
            <w:tcW w:w="938" w:type="pct"/>
            <w:tcBorders>
              <w:top w:val="single" w:sz="8" w:space="0" w:color="000000"/>
            </w:tcBorders>
            <w:shd w:val="clear" w:color="auto" w:fill="auto"/>
            <w:vAlign w:val="bottom"/>
          </w:tcPr>
          <w:p w14:paraId="02460B2D" w14:textId="77777777" w:rsidR="00680C53" w:rsidRPr="00680C53" w:rsidRDefault="00680C53" w:rsidP="005F2BB7">
            <w:pPr>
              <w:jc w:val="right"/>
              <w:rPr>
                <w:rFonts w:eastAsia="MS Mincho"/>
                <w:b/>
                <w:color w:val="000000"/>
                <w:sz w:val="20"/>
                <w:szCs w:val="20"/>
              </w:rPr>
            </w:pPr>
            <w:r w:rsidRPr="00680C53">
              <w:rPr>
                <w:rFonts w:eastAsia="MS Mincho"/>
                <w:b/>
                <w:bCs/>
                <w:color w:val="000000"/>
                <w:sz w:val="20"/>
                <w:szCs w:val="20"/>
              </w:rPr>
              <w:t>115,2</w:t>
            </w:r>
          </w:p>
        </w:tc>
        <w:tc>
          <w:tcPr>
            <w:tcW w:w="872" w:type="pct"/>
            <w:tcBorders>
              <w:top w:val="single" w:sz="8" w:space="0" w:color="000000"/>
            </w:tcBorders>
            <w:shd w:val="clear" w:color="auto" w:fill="auto"/>
            <w:vAlign w:val="bottom"/>
          </w:tcPr>
          <w:p w14:paraId="54277671" w14:textId="77777777" w:rsidR="00680C53" w:rsidRPr="00680C53" w:rsidRDefault="00680C53" w:rsidP="005F2BB7">
            <w:pPr>
              <w:jc w:val="right"/>
              <w:rPr>
                <w:b/>
                <w:bCs/>
                <w:color w:val="000000"/>
                <w:sz w:val="20"/>
                <w:szCs w:val="20"/>
                <w:lang w:val="ky-KG"/>
              </w:rPr>
            </w:pPr>
            <w:r w:rsidRPr="00680C53">
              <w:rPr>
                <w:b/>
                <w:bCs/>
                <w:color w:val="000000"/>
                <w:sz w:val="20"/>
                <w:szCs w:val="20"/>
                <w:lang w:val="ky-KG"/>
              </w:rPr>
              <w:t>109,1</w:t>
            </w:r>
          </w:p>
        </w:tc>
      </w:tr>
      <w:tr w:rsidR="00680C53" w:rsidRPr="00680C53" w14:paraId="299E2494" w14:textId="77777777" w:rsidTr="005F2BB7">
        <w:tc>
          <w:tcPr>
            <w:tcW w:w="3190" w:type="pct"/>
            <w:hideMark/>
          </w:tcPr>
          <w:p w14:paraId="22260659" w14:textId="77777777" w:rsidR="00680C53" w:rsidRPr="00680C53" w:rsidRDefault="00680C53" w:rsidP="005F2BB7">
            <w:pPr>
              <w:ind w:left="113"/>
              <w:rPr>
                <w:rFonts w:eastAsia="MS Mincho"/>
                <w:sz w:val="20"/>
                <w:szCs w:val="20"/>
              </w:rPr>
            </w:pPr>
            <w:r w:rsidRPr="00680C53">
              <w:rPr>
                <w:rFonts w:eastAsia="MS Mincho"/>
                <w:sz w:val="20"/>
                <w:szCs w:val="20"/>
                <w:lang w:val="ky-KG"/>
              </w:rPr>
              <w:t>Жерде жүрүүчү транспорт</w:t>
            </w:r>
          </w:p>
        </w:tc>
        <w:tc>
          <w:tcPr>
            <w:tcW w:w="938" w:type="pct"/>
            <w:shd w:val="clear" w:color="auto" w:fill="auto"/>
            <w:vAlign w:val="bottom"/>
          </w:tcPr>
          <w:p w14:paraId="27CE3F3A" w14:textId="77777777" w:rsidR="00680C53" w:rsidRPr="00680C53" w:rsidRDefault="00680C53" w:rsidP="005F2BB7">
            <w:pPr>
              <w:jc w:val="right"/>
              <w:rPr>
                <w:rFonts w:eastAsia="MS Mincho"/>
                <w:color w:val="000000"/>
                <w:sz w:val="20"/>
                <w:szCs w:val="20"/>
              </w:rPr>
            </w:pPr>
          </w:p>
        </w:tc>
        <w:tc>
          <w:tcPr>
            <w:tcW w:w="872" w:type="pct"/>
            <w:shd w:val="clear" w:color="auto" w:fill="auto"/>
            <w:vAlign w:val="bottom"/>
          </w:tcPr>
          <w:p w14:paraId="2E5C6512" w14:textId="77777777" w:rsidR="00680C53" w:rsidRPr="00680C53" w:rsidRDefault="00680C53" w:rsidP="005F2BB7">
            <w:pPr>
              <w:jc w:val="right"/>
              <w:rPr>
                <w:b/>
                <w:bCs/>
                <w:color w:val="000000"/>
                <w:sz w:val="20"/>
                <w:szCs w:val="20"/>
              </w:rPr>
            </w:pPr>
          </w:p>
        </w:tc>
      </w:tr>
      <w:tr w:rsidR="00680C53" w:rsidRPr="00680C53" w14:paraId="27DFFAD4" w14:textId="77777777" w:rsidTr="005F2BB7">
        <w:tc>
          <w:tcPr>
            <w:tcW w:w="3190" w:type="pct"/>
            <w:hideMark/>
          </w:tcPr>
          <w:p w14:paraId="32EE0EB8" w14:textId="77777777" w:rsidR="00680C53" w:rsidRPr="00680C53" w:rsidRDefault="00680C53" w:rsidP="005F2BB7">
            <w:pPr>
              <w:rPr>
                <w:rFonts w:eastAsia="MS Mincho"/>
                <w:sz w:val="20"/>
                <w:szCs w:val="20"/>
              </w:rPr>
            </w:pPr>
            <w:r w:rsidRPr="00680C53">
              <w:rPr>
                <w:rFonts w:eastAsia="MS Mincho"/>
                <w:sz w:val="20"/>
                <w:szCs w:val="20"/>
                <w:lang w:val="ky-KG"/>
              </w:rPr>
              <w:t xml:space="preserve">  Темир жол транспорту</w:t>
            </w:r>
          </w:p>
        </w:tc>
        <w:tc>
          <w:tcPr>
            <w:tcW w:w="938" w:type="pct"/>
            <w:shd w:val="clear" w:color="auto" w:fill="auto"/>
            <w:vAlign w:val="bottom"/>
          </w:tcPr>
          <w:p w14:paraId="71B77139" w14:textId="77777777" w:rsidR="00680C53" w:rsidRPr="00680C53" w:rsidRDefault="00680C53" w:rsidP="005F2BB7">
            <w:pPr>
              <w:jc w:val="right"/>
              <w:rPr>
                <w:rFonts w:eastAsia="MS Mincho"/>
                <w:color w:val="000000"/>
                <w:sz w:val="20"/>
                <w:szCs w:val="20"/>
              </w:rPr>
            </w:pPr>
            <w:r w:rsidRPr="00680C53">
              <w:rPr>
                <w:rFonts w:eastAsia="MS Mincho"/>
                <w:bCs/>
                <w:color w:val="000000"/>
                <w:sz w:val="20"/>
                <w:szCs w:val="20"/>
              </w:rPr>
              <w:t>11</w:t>
            </w:r>
            <w:r w:rsidRPr="00680C53">
              <w:rPr>
                <w:rFonts w:eastAsia="MS Mincho"/>
                <w:bCs/>
                <w:color w:val="000000"/>
                <w:sz w:val="20"/>
                <w:szCs w:val="20"/>
                <w:lang w:val="ky-KG"/>
              </w:rPr>
              <w:t>6</w:t>
            </w:r>
            <w:r w:rsidRPr="00680C53">
              <w:rPr>
                <w:rFonts w:eastAsia="MS Mincho"/>
                <w:bCs/>
                <w:color w:val="000000"/>
                <w:sz w:val="20"/>
                <w:szCs w:val="20"/>
              </w:rPr>
              <w:t>,</w:t>
            </w:r>
            <w:r w:rsidRPr="00680C53">
              <w:rPr>
                <w:rFonts w:eastAsia="MS Mincho"/>
                <w:bCs/>
                <w:color w:val="000000"/>
                <w:sz w:val="20"/>
                <w:szCs w:val="20"/>
                <w:lang w:val="ky-KG"/>
              </w:rPr>
              <w:t>1</w:t>
            </w:r>
          </w:p>
        </w:tc>
        <w:tc>
          <w:tcPr>
            <w:tcW w:w="872" w:type="pct"/>
            <w:shd w:val="clear" w:color="auto" w:fill="auto"/>
            <w:vAlign w:val="bottom"/>
          </w:tcPr>
          <w:p w14:paraId="257F8362" w14:textId="77777777" w:rsidR="00680C53" w:rsidRPr="00680C53" w:rsidRDefault="00680C53" w:rsidP="005F2BB7">
            <w:pPr>
              <w:jc w:val="right"/>
              <w:rPr>
                <w:bCs/>
                <w:color w:val="000000"/>
                <w:sz w:val="20"/>
                <w:szCs w:val="20"/>
                <w:lang w:val="ky-KG"/>
              </w:rPr>
            </w:pPr>
            <w:r w:rsidRPr="00680C53">
              <w:rPr>
                <w:bCs/>
                <w:color w:val="000000"/>
                <w:sz w:val="20"/>
                <w:szCs w:val="20"/>
                <w:lang w:val="ky-KG"/>
              </w:rPr>
              <w:t>109,4</w:t>
            </w:r>
          </w:p>
        </w:tc>
      </w:tr>
      <w:tr w:rsidR="00680C53" w:rsidRPr="00680C53" w14:paraId="3A95EEB7" w14:textId="77777777" w:rsidTr="005F2BB7">
        <w:tc>
          <w:tcPr>
            <w:tcW w:w="3190" w:type="pct"/>
            <w:tcMar>
              <w:top w:w="0" w:type="dxa"/>
              <w:left w:w="30" w:type="dxa"/>
              <w:bottom w:w="0" w:type="dxa"/>
              <w:right w:w="30" w:type="dxa"/>
            </w:tcMar>
            <w:hideMark/>
          </w:tcPr>
          <w:p w14:paraId="56A661A5" w14:textId="77777777" w:rsidR="00680C53" w:rsidRPr="00680C53" w:rsidRDefault="00680C53" w:rsidP="005F2BB7">
            <w:pPr>
              <w:rPr>
                <w:rFonts w:eastAsia="MS Mincho"/>
                <w:sz w:val="20"/>
                <w:szCs w:val="20"/>
                <w:lang w:val="ky-KG"/>
              </w:rPr>
            </w:pPr>
            <w:r w:rsidRPr="00680C53">
              <w:rPr>
                <w:rFonts w:eastAsia="MS Mincho"/>
                <w:sz w:val="20"/>
                <w:szCs w:val="20"/>
                <w:lang w:val="ky-KG"/>
              </w:rPr>
              <w:t xml:space="preserve">  </w:t>
            </w:r>
            <w:r w:rsidRPr="00680C53">
              <w:rPr>
                <w:rFonts w:eastAsia="MS Mincho"/>
                <w:sz w:val="20"/>
                <w:szCs w:val="20"/>
              </w:rPr>
              <w:t>Автомобиль</w:t>
            </w:r>
            <w:r w:rsidRPr="00680C53">
              <w:rPr>
                <w:rFonts w:eastAsia="MS Mincho"/>
                <w:sz w:val="20"/>
                <w:szCs w:val="20"/>
                <w:lang w:val="ky-KG"/>
              </w:rPr>
              <w:t xml:space="preserve"> транспорту</w:t>
            </w:r>
          </w:p>
        </w:tc>
        <w:tc>
          <w:tcPr>
            <w:tcW w:w="938" w:type="pct"/>
            <w:shd w:val="clear" w:color="auto" w:fill="auto"/>
            <w:tcMar>
              <w:top w:w="0" w:type="dxa"/>
              <w:left w:w="30" w:type="dxa"/>
              <w:bottom w:w="0" w:type="dxa"/>
              <w:right w:w="30" w:type="dxa"/>
            </w:tcMar>
            <w:vAlign w:val="bottom"/>
          </w:tcPr>
          <w:p w14:paraId="47FCCD7C" w14:textId="77777777" w:rsidR="00680C53" w:rsidRPr="00680C53" w:rsidRDefault="00680C53" w:rsidP="005F2BB7">
            <w:pPr>
              <w:jc w:val="right"/>
              <w:rPr>
                <w:rFonts w:eastAsia="MS Mincho"/>
                <w:color w:val="000000"/>
                <w:sz w:val="20"/>
                <w:szCs w:val="20"/>
              </w:rPr>
            </w:pPr>
            <w:r w:rsidRPr="00680C53">
              <w:rPr>
                <w:rFonts w:eastAsia="MS Mincho"/>
                <w:bCs/>
                <w:color w:val="000000"/>
                <w:sz w:val="20"/>
                <w:szCs w:val="20"/>
              </w:rPr>
              <w:t>95,5</w:t>
            </w:r>
          </w:p>
        </w:tc>
        <w:tc>
          <w:tcPr>
            <w:tcW w:w="872" w:type="pct"/>
            <w:shd w:val="clear" w:color="auto" w:fill="auto"/>
            <w:tcMar>
              <w:top w:w="0" w:type="dxa"/>
              <w:left w:w="30" w:type="dxa"/>
              <w:bottom w:w="0" w:type="dxa"/>
              <w:right w:w="30" w:type="dxa"/>
            </w:tcMar>
            <w:vAlign w:val="bottom"/>
          </w:tcPr>
          <w:p w14:paraId="4863E005" w14:textId="77777777" w:rsidR="00680C53" w:rsidRPr="00680C53" w:rsidRDefault="00680C53" w:rsidP="005F2BB7">
            <w:pPr>
              <w:jc w:val="right"/>
              <w:rPr>
                <w:bCs/>
                <w:color w:val="000000"/>
                <w:sz w:val="20"/>
                <w:szCs w:val="20"/>
              </w:rPr>
            </w:pPr>
            <w:r w:rsidRPr="00680C53">
              <w:rPr>
                <w:bCs/>
                <w:color w:val="000000"/>
                <w:sz w:val="20"/>
                <w:szCs w:val="20"/>
                <w:lang w:val="ky-KG"/>
              </w:rPr>
              <w:t>99,6</w:t>
            </w:r>
          </w:p>
        </w:tc>
      </w:tr>
      <w:tr w:rsidR="00680C53" w:rsidRPr="00680C53" w14:paraId="4D7CE4FB" w14:textId="77777777" w:rsidTr="005F2BB7">
        <w:tc>
          <w:tcPr>
            <w:tcW w:w="3190" w:type="pct"/>
            <w:tcBorders>
              <w:top w:val="nil"/>
              <w:left w:val="nil"/>
              <w:bottom w:val="single" w:sz="8" w:space="0" w:color="auto"/>
              <w:right w:val="nil"/>
            </w:tcBorders>
            <w:tcMar>
              <w:top w:w="0" w:type="dxa"/>
              <w:left w:w="30" w:type="dxa"/>
              <w:bottom w:w="0" w:type="dxa"/>
              <w:right w:w="30" w:type="dxa"/>
            </w:tcMar>
            <w:hideMark/>
          </w:tcPr>
          <w:p w14:paraId="24F3C696" w14:textId="77777777" w:rsidR="00680C53" w:rsidRPr="00680C53" w:rsidRDefault="00680C53" w:rsidP="005F2BB7">
            <w:pPr>
              <w:ind w:left="113"/>
              <w:rPr>
                <w:rFonts w:eastAsia="MS Mincho"/>
                <w:sz w:val="20"/>
                <w:szCs w:val="20"/>
              </w:rPr>
            </w:pPr>
            <w:r w:rsidRPr="00680C53">
              <w:rPr>
                <w:rFonts w:eastAsia="MS Mincho"/>
                <w:sz w:val="20"/>
                <w:szCs w:val="20"/>
                <w:lang w:val="ky-KG"/>
              </w:rPr>
              <w:t>Аба транспорту</w:t>
            </w:r>
          </w:p>
        </w:tc>
        <w:tc>
          <w:tcPr>
            <w:tcW w:w="938" w:type="pct"/>
            <w:tcBorders>
              <w:bottom w:val="single" w:sz="4" w:space="0" w:color="auto"/>
            </w:tcBorders>
            <w:shd w:val="clear" w:color="auto" w:fill="auto"/>
            <w:tcMar>
              <w:top w:w="0" w:type="dxa"/>
              <w:left w:w="30" w:type="dxa"/>
              <w:bottom w:w="0" w:type="dxa"/>
              <w:right w:w="30" w:type="dxa"/>
            </w:tcMar>
            <w:vAlign w:val="bottom"/>
          </w:tcPr>
          <w:p w14:paraId="371635BE" w14:textId="77777777" w:rsidR="00680C53" w:rsidRPr="00680C53" w:rsidRDefault="00680C53" w:rsidP="005F2BB7">
            <w:pPr>
              <w:jc w:val="right"/>
              <w:rPr>
                <w:rFonts w:ascii="Kyrghyz Times" w:eastAsia="MS Mincho" w:hAnsi="Kyrghyz Times"/>
                <w:color w:val="000000"/>
                <w:sz w:val="20"/>
                <w:szCs w:val="20"/>
                <w:lang w:val="ky-KG"/>
              </w:rPr>
            </w:pPr>
            <w:r w:rsidRPr="00680C53">
              <w:rPr>
                <w:rFonts w:eastAsia="MS Mincho"/>
                <w:bCs/>
                <w:color w:val="000000"/>
                <w:sz w:val="20"/>
                <w:szCs w:val="20"/>
              </w:rPr>
              <w:t>100,0</w:t>
            </w:r>
          </w:p>
        </w:tc>
        <w:tc>
          <w:tcPr>
            <w:tcW w:w="872" w:type="pct"/>
            <w:tcBorders>
              <w:bottom w:val="single" w:sz="4" w:space="0" w:color="auto"/>
            </w:tcBorders>
            <w:shd w:val="clear" w:color="auto" w:fill="auto"/>
            <w:tcMar>
              <w:top w:w="0" w:type="dxa"/>
              <w:left w:w="30" w:type="dxa"/>
              <w:bottom w:w="0" w:type="dxa"/>
              <w:right w:w="30" w:type="dxa"/>
            </w:tcMar>
            <w:vAlign w:val="bottom"/>
          </w:tcPr>
          <w:p w14:paraId="6A189E46" w14:textId="77777777" w:rsidR="00680C53" w:rsidRPr="00680C53" w:rsidRDefault="00680C53" w:rsidP="005F2BB7">
            <w:pPr>
              <w:jc w:val="right"/>
              <w:rPr>
                <w:bCs/>
                <w:color w:val="000000"/>
                <w:sz w:val="20"/>
                <w:szCs w:val="20"/>
              </w:rPr>
            </w:pPr>
            <w:r w:rsidRPr="00680C53">
              <w:rPr>
                <w:bCs/>
                <w:color w:val="000000"/>
                <w:sz w:val="20"/>
                <w:szCs w:val="20"/>
                <w:lang w:val="ky-KG"/>
              </w:rPr>
              <w:t>100,0</w:t>
            </w:r>
          </w:p>
        </w:tc>
      </w:tr>
    </w:tbl>
    <w:p w14:paraId="4B694D32" w14:textId="77777777" w:rsidR="00680C53" w:rsidRPr="00680C53" w:rsidDel="00E341FF" w:rsidRDefault="00680C53" w:rsidP="00680C53">
      <w:pPr>
        <w:ind w:firstLine="709"/>
        <w:jc w:val="both"/>
        <w:rPr>
          <w:del w:id="242" w:author="Элнура Кочкорова" w:date="2023-12-14T15:51:00Z"/>
          <w:rFonts w:eastAsia="SimSun"/>
          <w:sz w:val="22"/>
          <w:szCs w:val="22"/>
          <w:lang w:val="ky-KG"/>
        </w:rPr>
      </w:pPr>
    </w:p>
    <w:p w14:paraId="21C3531A" w14:textId="77777777" w:rsidR="00680C53" w:rsidRPr="00680C53" w:rsidDel="00E341FF" w:rsidRDefault="00680C53" w:rsidP="00680C53">
      <w:pPr>
        <w:ind w:firstLine="709"/>
        <w:jc w:val="both"/>
        <w:rPr>
          <w:del w:id="243" w:author="Элнура Кочкорова" w:date="2023-12-14T15:51:00Z"/>
          <w:rFonts w:eastAsia="SimSun"/>
          <w:sz w:val="22"/>
          <w:szCs w:val="22"/>
          <w:lang w:val="ky-KG"/>
        </w:rPr>
      </w:pPr>
    </w:p>
    <w:p w14:paraId="5D57E16A" w14:textId="77777777" w:rsidR="00680C53" w:rsidRPr="00680C53" w:rsidDel="00E341FF" w:rsidRDefault="00680C53" w:rsidP="00680C53">
      <w:pPr>
        <w:ind w:firstLine="709"/>
        <w:jc w:val="both"/>
        <w:rPr>
          <w:del w:id="244" w:author="Элнура Кочкорова" w:date="2023-12-14T15:51:00Z"/>
          <w:rFonts w:eastAsia="MS Mincho"/>
        </w:rPr>
      </w:pPr>
    </w:p>
    <w:p w14:paraId="0F6F789A" w14:textId="77777777" w:rsidR="00680C53" w:rsidRPr="00680C53" w:rsidDel="00E341FF" w:rsidRDefault="00680C53" w:rsidP="00680C53">
      <w:pPr>
        <w:ind w:firstLine="709"/>
        <w:jc w:val="both"/>
        <w:rPr>
          <w:ins w:id="245" w:author="Ibraeva" w:date="2023-11-14T13:07:00Z"/>
          <w:del w:id="246" w:author="Элнура Кочкорова" w:date="2023-12-14T15:51:00Z"/>
          <w:rFonts w:eastAsia="SimSun"/>
          <w:sz w:val="22"/>
          <w:szCs w:val="22"/>
          <w:lang w:val="ky-KG"/>
        </w:rPr>
      </w:pPr>
    </w:p>
    <w:p w14:paraId="42725E4C" w14:textId="77777777" w:rsidR="00680C53" w:rsidRPr="00680C53" w:rsidDel="00E341FF" w:rsidRDefault="00680C53" w:rsidP="00680C53">
      <w:pPr>
        <w:ind w:firstLine="709"/>
        <w:jc w:val="both"/>
        <w:rPr>
          <w:ins w:id="247" w:author="Ibraeva" w:date="2023-11-14T13:07:00Z"/>
          <w:del w:id="248" w:author="Элнура Кочкорова" w:date="2023-12-14T15:51:00Z"/>
          <w:rFonts w:eastAsia="SimSun"/>
          <w:sz w:val="22"/>
          <w:szCs w:val="22"/>
          <w:lang w:val="ky-KG"/>
        </w:rPr>
      </w:pPr>
    </w:p>
    <w:p w14:paraId="389865D9" w14:textId="77777777" w:rsidR="00680C53" w:rsidRPr="00680C53" w:rsidDel="00E341FF" w:rsidRDefault="00680C53" w:rsidP="00680C53">
      <w:pPr>
        <w:ind w:firstLine="709"/>
        <w:jc w:val="both"/>
        <w:rPr>
          <w:ins w:id="249" w:author="Элнура Кочкорова" w:date="2023-10-16T09:26:00Z"/>
          <w:del w:id="250" w:author="Элнура Кочкорова" w:date="2023-12-14T15:51:00Z"/>
          <w:rFonts w:eastAsia="SimSun"/>
          <w:sz w:val="22"/>
          <w:szCs w:val="22"/>
          <w:lang w:val="ky-KG"/>
          <w:rPrChange w:id="251" w:author="Элнура Кочкорова" w:date="2023-12-15T09:46:00Z">
            <w:rPr>
              <w:ins w:id="252" w:author="Элнура Кочкорова" w:date="2023-10-16T09:26:00Z"/>
              <w:del w:id="253" w:author="Элнура Кочкорова" w:date="2023-12-14T15:51:00Z"/>
              <w:rFonts w:ascii="Kyrghyz Times" w:eastAsia="SimSun" w:hAnsi="Kyrghyz Times"/>
              <w:sz w:val="22"/>
              <w:szCs w:val="22"/>
              <w:lang w:val="ky-KG"/>
            </w:rPr>
          </w:rPrChange>
        </w:rPr>
      </w:pPr>
    </w:p>
    <w:p w14:paraId="4988004F" w14:textId="77777777" w:rsidR="00680C53" w:rsidRPr="00680C53" w:rsidDel="00E341FF" w:rsidRDefault="00680C53" w:rsidP="00680C53">
      <w:pPr>
        <w:ind w:firstLine="709"/>
        <w:jc w:val="both"/>
        <w:rPr>
          <w:ins w:id="254" w:author="Элнура Кочкорова" w:date="2023-10-16T09:26:00Z"/>
          <w:del w:id="255" w:author="Элнура Кочкорова" w:date="2023-12-14T15:51:00Z"/>
          <w:rFonts w:eastAsia="MS Mincho"/>
          <w:lang w:val="ky-KG"/>
        </w:rPr>
      </w:pPr>
    </w:p>
    <w:p w14:paraId="0180C5AC" w14:textId="77777777" w:rsidR="00680C53" w:rsidRPr="00680C53" w:rsidDel="00E341FF" w:rsidRDefault="00680C53" w:rsidP="00680C53">
      <w:pPr>
        <w:ind w:firstLine="709"/>
        <w:jc w:val="both"/>
        <w:rPr>
          <w:ins w:id="256" w:author="Элнура Кочкорова" w:date="2023-10-16T09:26:00Z"/>
          <w:del w:id="257" w:author="Элнура Кочкорова" w:date="2023-12-14T15:51:00Z"/>
          <w:rFonts w:eastAsia="MS Mincho"/>
          <w:lang w:val="ky-KG"/>
        </w:rPr>
      </w:pPr>
    </w:p>
    <w:p w14:paraId="442C0B56" w14:textId="77777777" w:rsidR="00680C53" w:rsidRPr="00680C53" w:rsidDel="00E341FF" w:rsidRDefault="00680C53" w:rsidP="00680C53">
      <w:pPr>
        <w:ind w:firstLine="709"/>
        <w:jc w:val="both"/>
        <w:rPr>
          <w:ins w:id="258" w:author="Элнура Кочкорова" w:date="2023-08-10T17:14:00Z"/>
          <w:del w:id="259" w:author="Элнура Кочкорова" w:date="2023-12-14T15:51:00Z"/>
          <w:rFonts w:eastAsia="SimSun"/>
          <w:lang w:val="ky-KG"/>
        </w:rPr>
      </w:pPr>
      <w:ins w:id="260" w:author="Элнура Кочкорова" w:date="2023-08-10T17:14:00Z">
        <w:del w:id="261" w:author="Элнура Кочкорова" w:date="2023-12-14T15:51:00Z">
          <w:r w:rsidRPr="00680C53" w:rsidDel="00E341FF">
            <w:rPr>
              <w:rFonts w:eastAsia="SimSun"/>
              <w:lang w:val="ky-KG"/>
            </w:rPr>
            <w:delText xml:space="preserve">Үстүбүздөгү жылдын июлунда </w:delText>
          </w:r>
          <w:r w:rsidRPr="00680C53" w:rsidDel="00E341FF">
            <w:rPr>
              <w:rFonts w:eastAsia="SimSun"/>
              <w:i/>
              <w:iCs/>
              <w:lang w:val="ky-KG"/>
            </w:rPr>
            <w:delText xml:space="preserve">өнөр жай товарларын жана </w:delText>
          </w:r>
          <w:r w:rsidRPr="00680C53" w:rsidDel="00E341FF">
            <w:rPr>
              <w:rFonts w:eastAsia="SimSun"/>
              <w:i/>
              <w:lang w:val="ky-KG"/>
            </w:rPr>
            <w:delText>кызмат көрсөтүүлөрүн</w:delText>
          </w:r>
          <w:r w:rsidRPr="00680C53" w:rsidDel="00E341FF">
            <w:rPr>
              <w:rFonts w:eastAsia="SimSun"/>
              <w:i/>
              <w:iCs/>
              <w:lang w:val="ky-KG"/>
            </w:rPr>
            <w:delText xml:space="preserve"> өндүрүүчүлөрдүн</w:delText>
          </w:r>
          <w:r w:rsidRPr="00680C53" w:rsidDel="00E341FF">
            <w:rPr>
              <w:rFonts w:eastAsia="SimSun"/>
              <w:lang w:val="ky-KG"/>
            </w:rPr>
            <w:delText xml:space="preserve"> бааларынын индекси мурунку айга салыштырмалуу 99,5 пайызды түздү.</w:delText>
          </w:r>
        </w:del>
      </w:ins>
    </w:p>
    <w:p w14:paraId="68BBB064" w14:textId="77777777" w:rsidR="00680C53" w:rsidRPr="00680C53" w:rsidDel="00E341FF" w:rsidRDefault="00680C53" w:rsidP="00680C53">
      <w:pPr>
        <w:ind w:firstLine="709"/>
        <w:jc w:val="both"/>
        <w:rPr>
          <w:ins w:id="262" w:author="Элнура Кочкорова" w:date="2023-08-10T17:14:00Z"/>
          <w:del w:id="263" w:author="Элнура Кочкорова" w:date="2023-12-14T15:51:00Z"/>
          <w:rFonts w:eastAsia="SimSun"/>
          <w:lang w:val="ky-KG"/>
        </w:rPr>
      </w:pPr>
      <w:ins w:id="264" w:author="Элнура Кочкорова" w:date="2023-08-10T17:14:00Z">
        <w:del w:id="265" w:author="Элнура Кочкорова" w:date="2023-12-14T15:51:00Z">
          <w:r w:rsidRPr="00680C53" w:rsidDel="00E341FF">
            <w:rPr>
              <w:rFonts w:eastAsia="SimSun"/>
              <w:lang w:val="ky-KG"/>
            </w:rPr>
            <w:delText xml:space="preserve">Ошону менен бирге пайдалуу кендерди казуу ишканаларында </w:delText>
          </w:r>
          <w:r w:rsidRPr="00680C53" w:rsidDel="00E341FF">
            <w:rPr>
              <w:rFonts w:eastAsia="SimSun"/>
              <w:iCs/>
              <w:lang w:val="ky-KG"/>
            </w:rPr>
            <w:delText>өндүрүүчүлөрдүн</w:delText>
          </w:r>
          <w:r w:rsidRPr="00680C53" w:rsidDel="00E341FF">
            <w:rPr>
              <w:rFonts w:eastAsia="SimSun"/>
              <w:lang w:val="ky-KG"/>
            </w:rPr>
            <w:delText xml:space="preserve"> баалары 1,9 пайызга жогорулады.</w:delText>
          </w:r>
        </w:del>
      </w:ins>
    </w:p>
    <w:p w14:paraId="036AE2F2" w14:textId="77777777" w:rsidR="00680C53" w:rsidRPr="00680C53" w:rsidDel="00E341FF" w:rsidRDefault="00680C53" w:rsidP="00680C53">
      <w:pPr>
        <w:ind w:firstLine="709"/>
        <w:jc w:val="both"/>
        <w:rPr>
          <w:ins w:id="266" w:author="Элнура Кочкорова" w:date="2023-08-10T17:14:00Z"/>
          <w:del w:id="267" w:author="Элнура Кочкорова" w:date="2023-12-14T15:51:00Z"/>
          <w:rFonts w:eastAsia="SimSun"/>
          <w:lang w:val="ky-KG"/>
          <w:rPrChange w:id="268" w:author="Элнура Кочкорова" w:date="2023-12-15T09:46:00Z">
            <w:rPr>
              <w:ins w:id="269" w:author="Элнура Кочкорова" w:date="2023-08-10T17:14:00Z"/>
              <w:del w:id="270" w:author="Элнура Кочкорова" w:date="2023-12-14T15:51:00Z"/>
              <w:rFonts w:eastAsia="SimSun"/>
              <w:highlight w:val="yellow"/>
              <w:lang w:val="ky-KG"/>
            </w:rPr>
          </w:rPrChange>
        </w:rPr>
      </w:pPr>
      <w:ins w:id="271" w:author="Элнура Кочкорова" w:date="2023-08-10T17:14:00Z">
        <w:del w:id="272" w:author="Элнура Кочкорова" w:date="2023-12-14T15:51:00Z">
          <w:r w:rsidRPr="00680C53" w:rsidDel="00E341FF">
            <w:rPr>
              <w:rFonts w:eastAsia="SimSun"/>
              <w:lang w:val="ky-KG"/>
            </w:rPr>
            <w:delText xml:space="preserve">Быйылкы жылдын июлунда </w:delText>
          </w:r>
        </w:del>
      </w:ins>
      <w:ins w:id="273" w:author="Бакирова Гульмайрам" w:date="2023-08-11T10:16:00Z">
        <w:del w:id="274" w:author="Элнура Кочкорова" w:date="2023-12-14T15:51:00Z">
          <w:r w:rsidRPr="00680C53" w:rsidDel="00E341FF">
            <w:rPr>
              <w:rFonts w:eastAsia="SimSun"/>
              <w:lang w:val="ky-KG"/>
            </w:rPr>
            <w:delText xml:space="preserve">иштетүү </w:delText>
          </w:r>
        </w:del>
      </w:ins>
      <w:ins w:id="275" w:author="Элнура Кочкорова" w:date="2023-08-10T17:14:00Z">
        <w:del w:id="276" w:author="Элнура Кочкорова" w:date="2023-12-14T15:51:00Z">
          <w:r w:rsidRPr="00680C53" w:rsidDel="00E341FF">
            <w:rPr>
              <w:rFonts w:eastAsia="SimSun"/>
              <w:lang w:val="ky-KG"/>
            </w:rPr>
            <w:delText>өндүрүш</w:delText>
          </w:r>
        </w:del>
      </w:ins>
      <w:ins w:id="277" w:author="Бакирова Гульмайрам" w:date="2023-08-11T10:16:00Z">
        <w:del w:id="278" w:author="Элнура Кочкорова" w:date="2023-12-14T15:51:00Z">
          <w:r w:rsidRPr="00680C53" w:rsidDel="00E341FF">
            <w:rPr>
              <w:rFonts w:eastAsia="SimSun"/>
              <w:lang w:val="ky-KG"/>
            </w:rPr>
            <w:delText>үнд</w:delText>
          </w:r>
        </w:del>
      </w:ins>
      <w:ins w:id="279" w:author="Элнура Кочкорова" w:date="2023-08-10T17:14:00Z">
        <w:del w:id="280" w:author="Элнура Кочкорова" w:date="2023-12-14T15:51:00Z">
          <w:r w:rsidRPr="00680C53" w:rsidDel="00E341FF">
            <w:rPr>
              <w:rFonts w:eastAsia="SimSun"/>
              <w:lang w:val="ky-KG"/>
            </w:rPr>
            <w:delText>тө өндүрүүчүлөрдүн бааларынын индекси</w:delText>
          </w:r>
        </w:del>
      </w:ins>
      <w:ins w:id="281" w:author="Бакирова Гульмайрам" w:date="2023-08-11T10:16:00Z">
        <w:del w:id="282" w:author="Элнура Кочкорова" w:date="2023-12-14T15:51:00Z">
          <w:r w:rsidRPr="00680C53" w:rsidDel="00E341FF">
            <w:rPr>
              <w:rFonts w:eastAsia="SimSun"/>
              <w:lang w:val="ky-KG"/>
            </w:rPr>
            <w:delText xml:space="preserve"> мурунку айга салыштырмалуу</w:delText>
          </w:r>
        </w:del>
      </w:ins>
      <w:ins w:id="283" w:author="Элнура Кочкорова" w:date="2023-08-10T17:14:00Z">
        <w:del w:id="284" w:author="Элнура Кочкорова" w:date="2023-12-14T15:51:00Z">
          <w:r w:rsidRPr="00680C53" w:rsidDel="00E341FF">
            <w:rPr>
              <w:rFonts w:eastAsia="SimSun"/>
              <w:lang w:val="ky-KG"/>
            </w:rPr>
            <w:delText xml:space="preserve"> 99,3 пайызды түздү. </w:delText>
          </w:r>
        </w:del>
      </w:ins>
      <w:ins w:id="285" w:author="Бакирова Гульмайрам" w:date="2023-08-11T10:17:00Z">
        <w:del w:id="286" w:author="Элнура Кочкорова" w:date="2023-12-14T15:51:00Z">
          <w:r w:rsidRPr="00680C53" w:rsidDel="00E341FF">
            <w:rPr>
              <w:rFonts w:eastAsia="SimSun"/>
              <w:lang w:val="ky-KG"/>
            </w:rPr>
            <w:delText>Өндүрүүчүлөрдүн б</w:delText>
          </w:r>
        </w:del>
      </w:ins>
      <w:ins w:id="287" w:author="Элнура Кочкорова" w:date="2023-08-10T17:14:00Z">
        <w:del w:id="288" w:author="Элнура Кочкорова" w:date="2023-12-14T15:51:00Z">
          <w:r w:rsidRPr="00680C53" w:rsidDel="00E341FF">
            <w:rPr>
              <w:rFonts w:eastAsia="SimSun"/>
              <w:lang w:val="ky-KG"/>
            </w:rPr>
            <w:delText>Баалар</w:delText>
          </w:r>
        </w:del>
      </w:ins>
      <w:ins w:id="289" w:author="Бакирова Гульмайрам" w:date="2023-08-11T10:17:00Z">
        <w:del w:id="290" w:author="Элнура Кочкорова" w:date="2023-12-14T15:51:00Z">
          <w:r w:rsidRPr="00680C53" w:rsidDel="00E341FF">
            <w:rPr>
              <w:rFonts w:eastAsia="SimSun"/>
              <w:lang w:val="ky-KG"/>
            </w:rPr>
            <w:delText>ын</w:delText>
          </w:r>
        </w:del>
      </w:ins>
      <w:ins w:id="291" w:author="Элнура Кочкорова" w:date="2023-08-10T17:14:00Z">
        <w:del w:id="292" w:author="Элнура Кочкорова" w:date="2023-12-14T15:51:00Z">
          <w:r w:rsidRPr="00680C53" w:rsidDel="00E341FF">
            <w:rPr>
              <w:rFonts w:eastAsia="SimSun"/>
              <w:lang w:val="ky-KG"/>
            </w:rPr>
            <w:delText>дын олуттуу өсүшү декоративдүү</w:delText>
          </w:r>
        </w:del>
      </w:ins>
      <w:ins w:id="293" w:author="Бакирова Гульмайрам" w:date="2023-08-11T10:17:00Z">
        <w:del w:id="294" w:author="Элнура Кочкорова" w:date="2023-12-14T15:51:00Z">
          <w:r w:rsidRPr="00680C53" w:rsidDel="00E341FF">
            <w:rPr>
              <w:rFonts w:eastAsia="SimSun"/>
              <w:lang w:val="ky-KG"/>
            </w:rPr>
            <w:delText>кооздоочу</w:delText>
          </w:r>
        </w:del>
      </w:ins>
      <w:ins w:id="295" w:author="Элнура Кочкорова" w:date="2023-08-10T17:14:00Z">
        <w:del w:id="296" w:author="Элнура Кочкорова" w:date="2023-12-14T15:51:00Z">
          <w:r w:rsidRPr="00680C53" w:rsidDel="00E341FF">
            <w:rPr>
              <w:rFonts w:eastAsia="SimSun"/>
              <w:lang w:val="ky-KG"/>
            </w:rPr>
            <w:delText xml:space="preserve"> жана курулуш ташты</w:delText>
          </w:r>
        </w:del>
      </w:ins>
      <w:ins w:id="297" w:author="Бакирова Гульмайрам" w:date="2023-08-11T10:17:00Z">
        <w:del w:id="298" w:author="Элнура Кочкорова" w:date="2023-12-14T15:51:00Z">
          <w:r w:rsidRPr="00680C53" w:rsidDel="00E341FF">
            <w:rPr>
              <w:rFonts w:eastAsia="SimSun"/>
              <w:lang w:val="ky-KG"/>
            </w:rPr>
            <w:delText>арын</w:delText>
          </w:r>
        </w:del>
      </w:ins>
      <w:ins w:id="299" w:author="Элнура Кочкорова" w:date="2023-08-10T17:14:00Z">
        <w:del w:id="300" w:author="Элнура Кочкорова" w:date="2023-12-14T15:51:00Z">
          <w:r w:rsidRPr="00680C53" w:rsidDel="00E341FF">
            <w:rPr>
              <w:rFonts w:eastAsia="SimSun"/>
              <w:lang w:val="ky-KG"/>
            </w:rPr>
            <w:delText xml:space="preserve"> кесүү, кайра иштетүү жана жасалгалоо ишканаларында (</w:delText>
          </w:r>
        </w:del>
      </w:ins>
      <w:ins w:id="301" w:author="Элнура Кочкорова" w:date="2023-08-11T11:09:00Z">
        <w:del w:id="302" w:author="Элнура Кочкорова" w:date="2023-12-14T15:51:00Z">
          <w:r w:rsidRPr="00680C53" w:rsidDel="00E341FF">
            <w:rPr>
              <w:rFonts w:eastAsia="SimSun"/>
              <w:lang w:val="ky-KG"/>
            </w:rPr>
            <w:delText xml:space="preserve">- </w:delText>
          </w:r>
        </w:del>
      </w:ins>
      <w:ins w:id="303" w:author="Элнура Кочкорова" w:date="2023-08-10T17:14:00Z">
        <w:del w:id="304" w:author="Элнура Кочкорова" w:date="2023-12-14T15:51:00Z">
          <w:r w:rsidRPr="00680C53" w:rsidDel="00E341FF">
            <w:rPr>
              <w:rFonts w:eastAsia="SimSun"/>
              <w:lang w:val="ky-KG"/>
            </w:rPr>
            <w:delText xml:space="preserve">12,4 пайызга), жашылча-жемиштерди кайра иштетүү жана консервалоо </w:delText>
          </w:r>
        </w:del>
      </w:ins>
      <w:ins w:id="305" w:author="Бакирова Гульмайрам" w:date="2023-08-11T10:19:00Z">
        <w:del w:id="306" w:author="Элнура Кочкорова" w:date="2023-12-14T15:51:00Z">
          <w:r w:rsidRPr="00680C53" w:rsidDel="00E341FF">
            <w:rPr>
              <w:rFonts w:eastAsia="SimSun"/>
              <w:lang w:val="ky-KG"/>
            </w:rPr>
            <w:delText xml:space="preserve">ишканаларында </w:delText>
          </w:r>
        </w:del>
      </w:ins>
      <w:ins w:id="307" w:author="Элнура Кочкорова" w:date="2023-08-10T17:14:00Z">
        <w:del w:id="308" w:author="Элнура Кочкорова" w:date="2023-12-14T15:51:00Z">
          <w:r w:rsidRPr="00680C53" w:rsidDel="00E341FF">
            <w:rPr>
              <w:rFonts w:eastAsia="SimSun"/>
              <w:lang w:val="ky-KG"/>
            </w:rPr>
            <w:delText>ишканаларында (</w:delText>
          </w:r>
        </w:del>
      </w:ins>
      <w:ins w:id="309" w:author="Элнура Кочкорова" w:date="2023-08-11T11:10:00Z">
        <w:del w:id="310" w:author="Элнура Кочкорова" w:date="2023-12-14T15:51:00Z">
          <w:r w:rsidRPr="00680C53" w:rsidDel="00E341FF">
            <w:rPr>
              <w:rFonts w:eastAsia="SimSun"/>
              <w:lang w:val="ky-KG"/>
            </w:rPr>
            <w:delText xml:space="preserve">- </w:delText>
          </w:r>
        </w:del>
      </w:ins>
      <w:ins w:id="311" w:author="Элнура Кочкорова" w:date="2023-08-10T17:14:00Z">
        <w:del w:id="312" w:author="Элнура Кочкорова" w:date="2023-12-14T15:51:00Z">
          <w:r w:rsidRPr="00680C53" w:rsidDel="00E341FF">
            <w:rPr>
              <w:rFonts w:eastAsia="SimSun"/>
              <w:lang w:val="ky-KG"/>
            </w:rPr>
            <w:delText>12,2 пайызга), какао, шоколад жана канттан</w:delText>
          </w:r>
        </w:del>
      </w:ins>
      <w:ins w:id="313" w:author="Бакирова Гульмайрам" w:date="2023-08-11T10:18:00Z">
        <w:del w:id="314" w:author="Элнура Кочкорова" w:date="2023-12-14T15:51:00Z">
          <w:r w:rsidRPr="00680C53" w:rsidDel="00E341FF">
            <w:rPr>
              <w:rFonts w:eastAsia="SimSun"/>
              <w:lang w:val="ky-KG"/>
            </w:rPr>
            <w:delText xml:space="preserve"> жасалган</w:delText>
          </w:r>
        </w:del>
      </w:ins>
      <w:ins w:id="315" w:author="Элнура Кочкорова" w:date="2023-08-10T17:14:00Z">
        <w:del w:id="316" w:author="Элнура Кочкорова" w:date="2023-12-14T15:51:00Z">
          <w:r w:rsidRPr="00680C53" w:rsidDel="00E341FF">
            <w:rPr>
              <w:rFonts w:eastAsia="SimSun"/>
              <w:lang w:val="ky-KG"/>
            </w:rPr>
            <w:delText xml:space="preserve"> кондитердик азыктарды өндүрүүдө (</w:delText>
          </w:r>
        </w:del>
      </w:ins>
      <w:ins w:id="317" w:author="Элнура Кочкорова" w:date="2023-08-11T11:10:00Z">
        <w:del w:id="318" w:author="Элнура Кочкорова" w:date="2023-12-14T15:51:00Z">
          <w:r w:rsidRPr="00680C53" w:rsidDel="00E341FF">
            <w:rPr>
              <w:rFonts w:eastAsia="SimSun"/>
              <w:lang w:val="ky-KG"/>
            </w:rPr>
            <w:delText xml:space="preserve">- </w:delText>
          </w:r>
        </w:del>
      </w:ins>
      <w:ins w:id="319" w:author="Элнура Кочкорова" w:date="2023-08-10T17:14:00Z">
        <w:del w:id="320" w:author="Элнура Кочкорова" w:date="2023-12-14T15:51:00Z">
          <w:r w:rsidRPr="00680C53" w:rsidDel="00E341FF">
            <w:rPr>
              <w:rFonts w:eastAsia="SimSun"/>
              <w:lang w:val="ky-KG"/>
            </w:rPr>
            <w:delText>11,8 пайызга)</w:delText>
          </w:r>
          <w:r w:rsidRPr="00680C53" w:rsidDel="00E341FF">
            <w:rPr>
              <w:rFonts w:eastAsia="MS Mincho"/>
              <w:lang w:val="ky-KG"/>
              <w:rPrChange w:id="321" w:author="Элнура Кочкорова" w:date="2023-12-15T09:46:00Z">
                <w:rPr>
                  <w:rFonts w:ascii="Kyrghyz Times" w:hAnsi="Kyrghyz Times"/>
                  <w:sz w:val="22"/>
                  <w:szCs w:val="22"/>
                  <w:lang w:val="ky-KG"/>
                </w:rPr>
              </w:rPrChange>
            </w:rPr>
            <w:delText>, автомобиль</w:delText>
          </w:r>
        </w:del>
      </w:ins>
      <w:ins w:id="322" w:author="Бакирова Гульмайрам" w:date="2023-08-11T10:18:00Z">
        <w:del w:id="323" w:author="Элнура Кочкорова" w:date="2023-12-14T15:51:00Z">
          <w:r w:rsidRPr="00680C53" w:rsidDel="00E341FF">
            <w:rPr>
              <w:rFonts w:eastAsia="MS Mincho"/>
              <w:lang w:val="ky-KG"/>
              <w:rPrChange w:id="324" w:author="Элнура Кочкорова" w:date="2023-12-15T09:46:00Z">
                <w:rPr>
                  <w:rFonts w:ascii="Kyrghyz Times" w:hAnsi="Kyrghyz Times"/>
                  <w:sz w:val="22"/>
                  <w:szCs w:val="22"/>
                  <w:lang w:val="ky-KG"/>
                </w:rPr>
              </w:rPrChange>
            </w:rPr>
            <w:delText>унаа</w:delText>
          </w:r>
        </w:del>
      </w:ins>
      <w:ins w:id="325" w:author="Элнура Кочкорова" w:date="2023-08-10T17:14:00Z">
        <w:del w:id="326" w:author="Элнура Кочкорова" w:date="2023-12-14T15:51:00Z">
          <w:r w:rsidRPr="00680C53" w:rsidDel="00E341FF">
            <w:rPr>
              <w:rFonts w:eastAsia="MS Mincho"/>
              <w:lang w:val="ky-KG"/>
              <w:rPrChange w:id="327" w:author="Элнура Кочкорова" w:date="2023-12-15T09:46:00Z">
                <w:rPr>
                  <w:rFonts w:ascii="Kyrghyz Times" w:hAnsi="Kyrghyz Times"/>
                  <w:sz w:val="22"/>
                  <w:szCs w:val="22"/>
                  <w:lang w:val="ky-KG"/>
                </w:rPr>
              </w:rPrChange>
            </w:rPr>
            <w:delText xml:space="preserve"> тетиктери</w:delText>
          </w:r>
        </w:del>
      </w:ins>
      <w:ins w:id="328" w:author="Бакирова Гульмайрам" w:date="2023-08-11T10:18:00Z">
        <w:del w:id="329" w:author="Элнура Кочкорова" w:date="2023-12-14T15:51:00Z">
          <w:r w:rsidRPr="00680C53" w:rsidDel="00E341FF">
            <w:rPr>
              <w:rFonts w:eastAsia="MS Mincho"/>
              <w:lang w:val="ky-KG"/>
              <w:rPrChange w:id="330" w:author="Элнура Кочкорова" w:date="2023-12-15T09:46:00Z">
                <w:rPr>
                  <w:rFonts w:ascii="Kyrghyz Times" w:hAnsi="Kyrghyz Times"/>
                  <w:sz w:val="22"/>
                  <w:szCs w:val="22"/>
                  <w:lang w:val="ky-KG"/>
                </w:rPr>
              </w:rPrChange>
            </w:rPr>
            <w:delText>н</w:delText>
          </w:r>
        </w:del>
      </w:ins>
      <w:ins w:id="331" w:author="Элнура Кочкорова" w:date="2023-08-10T17:14:00Z">
        <w:del w:id="332" w:author="Элнура Кочкорова" w:date="2023-12-14T15:51:00Z">
          <w:r w:rsidRPr="00680C53" w:rsidDel="00E341FF">
            <w:rPr>
              <w:rFonts w:eastAsia="MS Mincho"/>
              <w:lang w:val="ky-KG"/>
              <w:rPrChange w:id="333" w:author="Элнура Кочкорова" w:date="2023-12-15T09:46:00Z">
                <w:rPr>
                  <w:rFonts w:ascii="Kyrghyz Times" w:hAnsi="Kyrghyz Times"/>
                  <w:sz w:val="22"/>
                  <w:szCs w:val="22"/>
                  <w:lang w:val="ky-KG"/>
                </w:rPr>
              </w:rPrChange>
            </w:rPr>
            <w:delText xml:space="preserve"> жана аксессуарларын</w:delText>
          </w:r>
        </w:del>
      </w:ins>
      <w:ins w:id="334" w:author="Бакирова Гульмайрам" w:date="2023-08-11T10:18:00Z">
        <w:del w:id="335" w:author="Элнура Кочкорова" w:date="2023-12-14T15:51:00Z">
          <w:r w:rsidRPr="00680C53" w:rsidDel="00E341FF">
            <w:rPr>
              <w:rFonts w:eastAsia="MS Mincho"/>
              <w:lang w:val="ky-KG"/>
              <w:rPrChange w:id="336" w:author="Элнура Кочкорова" w:date="2023-12-15T09:46:00Z">
                <w:rPr>
                  <w:rFonts w:ascii="Kyrghyz Times" w:hAnsi="Kyrghyz Times"/>
                  <w:sz w:val="22"/>
                  <w:szCs w:val="22"/>
                  <w:lang w:val="ky-KG"/>
                </w:rPr>
              </w:rPrChange>
            </w:rPr>
            <w:delText>шаймандарын</w:delText>
          </w:r>
        </w:del>
      </w:ins>
      <w:ins w:id="337" w:author="Элнура Кочкорова" w:date="2023-08-10T17:14:00Z">
        <w:del w:id="338" w:author="Элнура Кочкорова" w:date="2023-12-14T15:51:00Z">
          <w:r w:rsidRPr="00680C53" w:rsidDel="00E341FF">
            <w:rPr>
              <w:rFonts w:eastAsia="MS Mincho"/>
              <w:lang w:val="ky-KG"/>
              <w:rPrChange w:id="339" w:author="Элнура Кочкорова" w:date="2023-12-15T09:46:00Z">
                <w:rPr>
                  <w:rFonts w:ascii="Kyrghyz Times" w:hAnsi="Kyrghyz Times"/>
                  <w:sz w:val="22"/>
                  <w:szCs w:val="22"/>
                  <w:lang w:val="ky-KG"/>
                </w:rPr>
              </w:rPrChange>
            </w:rPr>
            <w:delText xml:space="preserve"> чыгарууда </w:delText>
          </w:r>
          <w:r w:rsidRPr="00680C53" w:rsidDel="00E341FF">
            <w:rPr>
              <w:rFonts w:eastAsia="SimSun"/>
              <w:lang w:val="ky-KG"/>
            </w:rPr>
            <w:delText>(</w:delText>
          </w:r>
        </w:del>
      </w:ins>
      <w:ins w:id="340" w:author="Элнура Кочкорова" w:date="2023-08-11T11:10:00Z">
        <w:del w:id="341" w:author="Элнура Кочкорова" w:date="2023-12-14T15:51:00Z">
          <w:r w:rsidRPr="00680C53" w:rsidDel="00E341FF">
            <w:rPr>
              <w:rFonts w:eastAsia="MS Mincho"/>
              <w:lang w:val="ky-KG"/>
              <w:rPrChange w:id="342" w:author="Элнура Кочкорова" w:date="2023-12-15T09:46:00Z">
                <w:rPr>
                  <w:rFonts w:ascii="Kyrghyz Times" w:hAnsi="Kyrghyz Times"/>
                  <w:sz w:val="22"/>
                  <w:szCs w:val="22"/>
                  <w:lang w:val="ky-KG"/>
                </w:rPr>
              </w:rPrChange>
            </w:rPr>
            <w:delText xml:space="preserve">- </w:delText>
          </w:r>
        </w:del>
      </w:ins>
      <w:ins w:id="343" w:author="Элнура Кочкорова" w:date="2023-08-10T17:14:00Z">
        <w:del w:id="344" w:author="Элнура Кочкорова" w:date="2023-12-14T15:51:00Z">
          <w:r w:rsidRPr="00680C53" w:rsidDel="00E341FF">
            <w:rPr>
              <w:rFonts w:eastAsia="SimSun"/>
              <w:lang w:val="ky-KG"/>
            </w:rPr>
            <w:delText>9,1 пайызга),</w:delText>
          </w:r>
          <w:r w:rsidRPr="00680C53" w:rsidDel="00E341FF">
            <w:rPr>
              <w:rFonts w:eastAsia="MS Mincho"/>
              <w:color w:val="202124"/>
              <w:lang w:val="ky-KG"/>
              <w:rPrChange w:id="345" w:author="Элнура Кочкорова" w:date="2023-12-15T09:46:00Z">
                <w:rPr>
                  <w:rFonts w:ascii="inherit" w:hAnsi="inherit" w:cs="Courier New"/>
                  <w:color w:val="202124"/>
                  <w:sz w:val="42"/>
                  <w:szCs w:val="42"/>
                  <w:lang w:val="ky-KG"/>
                </w:rPr>
              </w:rPrChange>
            </w:rPr>
            <w:delText xml:space="preserve"> </w:delText>
          </w:r>
          <w:r w:rsidRPr="00680C53" w:rsidDel="00E341FF">
            <w:rPr>
              <w:rFonts w:eastAsia="SimSun"/>
              <w:lang w:val="ky-KG"/>
            </w:rPr>
            <w:delText>башка текстиль буюмдары</w:delText>
          </w:r>
        </w:del>
      </w:ins>
      <w:ins w:id="346" w:author="Бакирова Гульмайрам" w:date="2023-08-11T10:19:00Z">
        <w:del w:id="347" w:author="Элнура Кочкорова" w:date="2023-12-14T15:51:00Z">
          <w:r w:rsidRPr="00680C53" w:rsidDel="00E341FF">
            <w:rPr>
              <w:rFonts w:eastAsia="SimSun"/>
              <w:lang w:val="ky-KG"/>
            </w:rPr>
            <w:delText>н</w:delText>
          </w:r>
        </w:del>
      </w:ins>
      <w:ins w:id="348" w:author="Элнура Кочкорова" w:date="2023-08-10T17:14:00Z">
        <w:del w:id="349" w:author="Элнура Кочкорова" w:date="2023-12-14T15:51:00Z">
          <w:r w:rsidRPr="00680C53" w:rsidDel="00E341FF">
            <w:rPr>
              <w:rFonts w:eastAsia="SimSun"/>
              <w:lang w:val="ky-KG"/>
            </w:rPr>
            <w:delText xml:space="preserve"> (</w:delText>
          </w:r>
        </w:del>
      </w:ins>
      <w:ins w:id="350" w:author="Элнура Кочкорова" w:date="2023-08-11T11:10:00Z">
        <w:del w:id="351" w:author="Элнура Кочкорова" w:date="2023-12-14T15:51:00Z">
          <w:r w:rsidRPr="00680C53" w:rsidDel="00E341FF">
            <w:rPr>
              <w:rFonts w:eastAsia="SimSun"/>
              <w:lang w:val="ky-KG"/>
            </w:rPr>
            <w:delText xml:space="preserve">- </w:delText>
          </w:r>
        </w:del>
      </w:ins>
      <w:ins w:id="352" w:author="Элнура Кочкорова" w:date="2023-08-10T17:14:00Z">
        <w:del w:id="353" w:author="Элнура Кочкорова" w:date="2023-12-14T15:51:00Z">
          <w:r w:rsidRPr="00680C53" w:rsidDel="00E341FF">
            <w:rPr>
              <w:rFonts w:eastAsia="SimSun"/>
              <w:lang w:val="ky-KG"/>
            </w:rPr>
            <w:delText>5,1 пайызга),</w:delText>
          </w:r>
          <w:r w:rsidRPr="00680C53" w:rsidDel="00E341FF">
            <w:rPr>
              <w:rFonts w:eastAsia="MS Mincho"/>
              <w:color w:val="202124"/>
              <w:lang w:val="ky-KG"/>
              <w:rPrChange w:id="354" w:author="Элнура Кочкорова" w:date="2023-12-15T09:46:00Z">
                <w:rPr>
                  <w:rFonts w:ascii="inherit" w:hAnsi="inherit" w:cs="Courier New"/>
                  <w:color w:val="202124"/>
                  <w:sz w:val="42"/>
                  <w:szCs w:val="42"/>
                  <w:lang w:val="ky-KG"/>
                </w:rPr>
              </w:rPrChange>
            </w:rPr>
            <w:delText xml:space="preserve"> </w:delText>
          </w:r>
        </w:del>
      </w:ins>
      <w:ins w:id="355" w:author="Элнура Кочкорова" w:date="2023-08-11T11:10:00Z">
        <w:del w:id="356" w:author="Элнура Кочкорова" w:date="2023-12-14T15:51:00Z">
          <w:r w:rsidRPr="00680C53" w:rsidDel="00E341FF">
            <w:rPr>
              <w:rFonts w:eastAsia="MS Mincho"/>
              <w:color w:val="202124"/>
              <w:lang w:val="ky-KG"/>
              <w:rPrChange w:id="357" w:author="Элнура Кочкорова" w:date="2023-12-15T09:46:00Z">
                <w:rPr>
                  <w:rFonts w:ascii="inherit" w:hAnsi="inherit" w:cs="Courier New"/>
                  <w:color w:val="202124"/>
                  <w:sz w:val="42"/>
                  <w:szCs w:val="42"/>
                  <w:lang w:val="ky-KG"/>
                </w:rPr>
              </w:rPrChange>
            </w:rPr>
            <w:delText xml:space="preserve"> </w:delText>
          </w:r>
        </w:del>
      </w:ins>
      <w:ins w:id="358" w:author="Элнура Кочкорова" w:date="2023-08-10T17:14:00Z">
        <w:del w:id="359" w:author="Элнура Кочкорова" w:date="2023-12-14T15:51:00Z">
          <w:r w:rsidRPr="00680C53" w:rsidDel="00E341FF">
            <w:rPr>
              <w:rFonts w:eastAsia="SimSun"/>
              <w:lang w:val="ky-KG"/>
            </w:rPr>
            <w:delText>пиво чыгарууда</w:delText>
          </w:r>
        </w:del>
      </w:ins>
      <w:ins w:id="360" w:author="Бакирова Гульмайрам" w:date="2023-08-11T10:19:00Z">
        <w:del w:id="361" w:author="Элнура Кочкорова" w:date="2023-12-14T15:51:00Z">
          <w:r w:rsidRPr="00680C53" w:rsidDel="00E341FF">
            <w:rPr>
              <w:rFonts w:eastAsia="SimSun"/>
              <w:lang w:val="ky-KG"/>
            </w:rPr>
            <w:delText>өндүрүү</w:delText>
          </w:r>
        </w:del>
      </w:ins>
      <w:ins w:id="362" w:author="Элнура Кочкорова" w:date="2023-08-10T17:14:00Z">
        <w:del w:id="363" w:author="Элнура Кочкорова" w:date="2023-12-14T15:51:00Z">
          <w:r w:rsidRPr="00680C53" w:rsidDel="00E341FF">
            <w:rPr>
              <w:rFonts w:eastAsia="SimSun"/>
              <w:lang w:val="ky-KG"/>
            </w:rPr>
            <w:delText xml:space="preserve"> (</w:delText>
          </w:r>
        </w:del>
      </w:ins>
      <w:ins w:id="364" w:author="Элнура Кочкорова" w:date="2023-08-11T11:10:00Z">
        <w:del w:id="365" w:author="Элнура Кочкорова" w:date="2023-12-14T15:51:00Z">
          <w:r w:rsidRPr="00680C53" w:rsidDel="00E341FF">
            <w:rPr>
              <w:rFonts w:eastAsia="SimSun"/>
              <w:lang w:val="ky-KG"/>
            </w:rPr>
            <w:delText xml:space="preserve">- </w:delText>
          </w:r>
        </w:del>
      </w:ins>
      <w:ins w:id="366" w:author="Элнура Кочкорова" w:date="2023-08-10T17:14:00Z">
        <w:del w:id="367" w:author="Элнура Кочкорова" w:date="2023-12-14T15:51:00Z">
          <w:r w:rsidRPr="00680C53" w:rsidDel="00E341FF">
            <w:rPr>
              <w:rFonts w:eastAsia="SimSun"/>
              <w:lang w:val="ky-KG"/>
            </w:rPr>
            <w:delText>1,9 пайызга), зергер буюмдарды, монеталарды жана медалдарды чыгарууда</w:delText>
          </w:r>
        </w:del>
      </w:ins>
      <w:ins w:id="368" w:author="Бакирова Гульмайрам" w:date="2023-08-11T10:19:00Z">
        <w:del w:id="369" w:author="Элнура Кочкорова" w:date="2023-12-14T15:51:00Z">
          <w:r w:rsidRPr="00680C53" w:rsidDel="00E341FF">
            <w:rPr>
              <w:rFonts w:eastAsia="SimSun"/>
              <w:lang w:val="ky-KG"/>
            </w:rPr>
            <w:delText>өндүрүү</w:delText>
          </w:r>
        </w:del>
      </w:ins>
      <w:ins w:id="370" w:author="Бакирова Гульмайрам" w:date="2023-08-11T10:20:00Z">
        <w:del w:id="371" w:author="Элнура Кочкорова" w:date="2023-12-14T15:51:00Z">
          <w:r w:rsidRPr="00680C53" w:rsidDel="00E341FF">
            <w:rPr>
              <w:rFonts w:eastAsia="SimSun"/>
              <w:lang w:val="ky-KG"/>
            </w:rPr>
            <w:delText xml:space="preserve"> </w:delText>
          </w:r>
        </w:del>
      </w:ins>
      <w:ins w:id="372" w:author="Элнура Кочкорова" w:date="2023-08-10T17:14:00Z">
        <w:del w:id="373" w:author="Элнура Кочкорова" w:date="2023-12-14T15:51:00Z">
          <w:r w:rsidRPr="00680C53" w:rsidDel="00E341FF">
            <w:rPr>
              <w:rFonts w:eastAsia="SimSun"/>
              <w:lang w:val="ky-KG"/>
            </w:rPr>
            <w:delText xml:space="preserve"> (</w:delText>
          </w:r>
        </w:del>
      </w:ins>
      <w:ins w:id="374" w:author="Элнура Кочкорова" w:date="2023-08-11T11:10:00Z">
        <w:del w:id="375" w:author="Элнура Кочкорова" w:date="2023-12-14T15:51:00Z">
          <w:r w:rsidRPr="00680C53" w:rsidDel="00E341FF">
            <w:rPr>
              <w:rFonts w:eastAsia="SimSun"/>
              <w:lang w:val="ky-KG"/>
            </w:rPr>
            <w:delText xml:space="preserve">- </w:delText>
          </w:r>
        </w:del>
      </w:ins>
      <w:ins w:id="376" w:author="Элнура Кочкорова" w:date="2023-08-10T17:14:00Z">
        <w:del w:id="377" w:author="Элнура Кочкорова" w:date="2023-12-14T15:51:00Z">
          <w:r w:rsidRPr="00680C53" w:rsidDel="00E341FF">
            <w:rPr>
              <w:rFonts w:eastAsia="SimSun"/>
              <w:lang w:val="ky-KG"/>
            </w:rPr>
            <w:delText>1,6 пайызга),</w:delText>
          </w:r>
          <w:r w:rsidRPr="00680C53" w:rsidDel="00E341FF">
            <w:rPr>
              <w:rFonts w:eastAsia="MS Mincho"/>
              <w:color w:val="202124"/>
              <w:lang w:val="ky-KG"/>
              <w:rPrChange w:id="378" w:author="Элнура Кочкорова" w:date="2023-12-15T09:46:00Z">
                <w:rPr>
                  <w:rFonts w:ascii="inherit" w:hAnsi="inherit" w:cs="Courier New"/>
                  <w:color w:val="202124"/>
                  <w:sz w:val="42"/>
                  <w:szCs w:val="42"/>
                  <w:lang w:val="ky-KG"/>
                </w:rPr>
              </w:rPrChange>
            </w:rPr>
            <w:delText xml:space="preserve"> </w:delText>
          </w:r>
          <w:r w:rsidRPr="00680C53" w:rsidDel="00E341FF">
            <w:rPr>
              <w:rFonts w:eastAsia="SimSun"/>
              <w:lang w:val="ky-KG"/>
            </w:rPr>
            <w:delText>металл кендерин каз</w:delText>
          </w:r>
        </w:del>
      </w:ins>
      <w:ins w:id="379" w:author="Бакирова Гульмайрам" w:date="2023-08-11T10:20:00Z">
        <w:del w:id="380" w:author="Элнура Кочкорова" w:date="2023-12-14T15:51:00Z">
          <w:r w:rsidRPr="00680C53" w:rsidDel="00E341FF">
            <w:rPr>
              <w:rFonts w:eastAsia="SimSun"/>
              <w:lang w:val="ky-KG"/>
            </w:rPr>
            <w:delText>уу</w:delText>
          </w:r>
        </w:del>
      </w:ins>
      <w:ins w:id="381" w:author="Элнура Кочкорова" w:date="2023-08-10T17:14:00Z">
        <w:del w:id="382" w:author="Элнура Кочкорова" w:date="2023-12-14T15:51:00Z">
          <w:r w:rsidRPr="00680C53" w:rsidDel="00E341FF">
            <w:rPr>
              <w:rFonts w:eastAsia="SimSun"/>
              <w:lang w:val="ky-KG"/>
            </w:rPr>
            <w:delText xml:space="preserve">ып алууда </w:delText>
          </w:r>
        </w:del>
      </w:ins>
      <w:ins w:id="383" w:author="Бакирова Гульмайрам" w:date="2023-08-11T10:20:00Z">
        <w:del w:id="384" w:author="Элнура Кочкорова" w:date="2023-12-14T15:51:00Z">
          <w:r w:rsidRPr="00680C53" w:rsidDel="00E341FF">
            <w:rPr>
              <w:rFonts w:eastAsia="SimSun"/>
              <w:lang w:val="ky-KG"/>
            </w:rPr>
            <w:delText xml:space="preserve">ишканаларында </w:delText>
          </w:r>
        </w:del>
      </w:ins>
      <w:ins w:id="385" w:author="Элнура Кочкорова" w:date="2023-08-10T17:14:00Z">
        <w:del w:id="386" w:author="Элнура Кочкорова" w:date="2023-12-14T15:51:00Z">
          <w:r w:rsidRPr="00680C53" w:rsidDel="00E341FF">
            <w:rPr>
              <w:rFonts w:eastAsia="SimSun"/>
              <w:lang w:val="ky-KG"/>
            </w:rPr>
            <w:delText>(</w:delText>
          </w:r>
        </w:del>
      </w:ins>
      <w:ins w:id="387" w:author="Элнура Кочкорова" w:date="2023-08-11T11:10:00Z">
        <w:del w:id="388" w:author="Элнура Кочкорова" w:date="2023-12-14T15:51:00Z">
          <w:r w:rsidRPr="00680C53" w:rsidDel="00E341FF">
            <w:rPr>
              <w:rFonts w:eastAsia="SimSun"/>
              <w:lang w:val="ky-KG"/>
            </w:rPr>
            <w:delText xml:space="preserve">- </w:delText>
          </w:r>
        </w:del>
      </w:ins>
      <w:ins w:id="389" w:author="Элнура Кочкорова" w:date="2023-08-10T17:14:00Z">
        <w:del w:id="390" w:author="Элнура Кочкорова" w:date="2023-12-14T15:51:00Z">
          <w:r w:rsidRPr="00680C53" w:rsidDel="00E341FF">
            <w:rPr>
              <w:rFonts w:eastAsia="SimSun"/>
              <w:lang w:val="ky-KG"/>
            </w:rPr>
            <w:delText>0,3 пайызга) байкалган.</w:delText>
          </w:r>
          <w:r w:rsidRPr="00680C53" w:rsidDel="00E341FF">
            <w:rPr>
              <w:rFonts w:eastAsia="MS Mincho"/>
              <w:lang w:val="ky-KG"/>
            </w:rPr>
            <w:delText xml:space="preserve"> </w:delText>
          </w:r>
        </w:del>
      </w:ins>
    </w:p>
    <w:p w14:paraId="3690FFA2" w14:textId="77777777" w:rsidR="00680C53" w:rsidRPr="00680C53" w:rsidDel="00E341FF" w:rsidRDefault="00680C53" w:rsidP="00680C53">
      <w:pPr>
        <w:ind w:firstLine="709"/>
        <w:jc w:val="both"/>
        <w:rPr>
          <w:ins w:id="391" w:author="Элнура Кочкорова" w:date="2023-08-10T17:14:00Z"/>
          <w:del w:id="392" w:author="Элнура Кочкорова" w:date="2023-12-14T15:51:00Z"/>
          <w:rFonts w:eastAsia="MS Mincho"/>
          <w:lang w:val="ky-KG"/>
          <w:rPrChange w:id="393" w:author="Элнура Кочкорова" w:date="2023-12-15T09:46:00Z">
            <w:rPr>
              <w:ins w:id="394" w:author="Элнура Кочкорова" w:date="2023-08-10T17:14:00Z"/>
              <w:del w:id="395" w:author="Элнура Кочкорова" w:date="2023-12-14T15:51:00Z"/>
              <w:highlight w:val="yellow"/>
              <w:lang w:val="ky-KG"/>
            </w:rPr>
          </w:rPrChange>
        </w:rPr>
      </w:pPr>
      <w:ins w:id="396" w:author="Элнура Кочкорова" w:date="2023-08-10T17:14:00Z">
        <w:del w:id="397" w:author="Элнура Кочкорова" w:date="2023-12-14T15:51:00Z">
          <w:r w:rsidRPr="00680C53" w:rsidDel="00E341FF">
            <w:rPr>
              <w:rFonts w:eastAsia="SimSun"/>
              <w:lang w:val="ky-KG"/>
            </w:rPr>
            <w:delText>Муну менен катар, үстүбүздөгү жылдын июлунда мурунку айга салыштырмалуу</w:delText>
          </w:r>
          <w:r w:rsidRPr="00680C53" w:rsidDel="00E341FF">
            <w:rPr>
              <w:rFonts w:eastAsia="MS Mincho"/>
              <w:lang w:val="ky-KG"/>
            </w:rPr>
            <w:delText xml:space="preserve"> баалардын чийки мунайзатты жана жаратылыш газын казып алууда (7,6 пайызга), коксту жана кайра иштетилген </w:delText>
          </w:r>
        </w:del>
      </w:ins>
      <w:ins w:id="398" w:author="Бакирова Гульмайрам" w:date="2023-08-11T10:21:00Z">
        <w:del w:id="399" w:author="Элнура Кочкорова" w:date="2023-12-14T15:51:00Z">
          <w:r w:rsidRPr="00680C53" w:rsidDel="00E341FF">
            <w:rPr>
              <w:rFonts w:eastAsia="MS Mincho"/>
              <w:lang w:val="ky-KG"/>
            </w:rPr>
            <w:delText xml:space="preserve">тазаланган </w:delText>
          </w:r>
        </w:del>
      </w:ins>
      <w:ins w:id="400" w:author="Элнура Кочкорова" w:date="2023-08-10T17:14:00Z">
        <w:del w:id="401" w:author="Элнура Кочкорова" w:date="2023-12-14T15:51:00Z">
          <w:r w:rsidRPr="00680C53" w:rsidDel="00E341FF">
            <w:rPr>
              <w:rFonts w:eastAsia="MS Mincho"/>
              <w:lang w:val="ky-KG"/>
            </w:rPr>
            <w:delText>мунай</w:delText>
          </w:r>
        </w:del>
      </w:ins>
      <w:ins w:id="402" w:author="Бакирова Гульмайрам" w:date="2023-08-11T10:21:00Z">
        <w:del w:id="403" w:author="Элнура Кочкорова" w:date="2023-12-14T15:51:00Z">
          <w:r w:rsidRPr="00680C53" w:rsidDel="00E341FF">
            <w:rPr>
              <w:rFonts w:eastAsia="MS Mincho"/>
              <w:lang w:val="ky-KG"/>
            </w:rPr>
            <w:delText xml:space="preserve">зат азыктарын </w:delText>
          </w:r>
        </w:del>
      </w:ins>
      <w:ins w:id="404" w:author="Элнура Кочкорова" w:date="2023-08-10T17:14:00Z">
        <w:del w:id="405" w:author="Элнура Кочкорова" w:date="2023-12-14T15:51:00Z">
          <w:r w:rsidRPr="00680C53" w:rsidDel="00E341FF">
            <w:rPr>
              <w:rFonts w:eastAsia="MS Mincho"/>
              <w:lang w:val="ky-KG"/>
            </w:rPr>
            <w:delText xml:space="preserve"> продуктуларын өндүрүүдө (4,8 пайызга), башка тамак-аш азыктарында</w:delText>
          </w:r>
        </w:del>
      </w:ins>
      <w:ins w:id="406" w:author="Бакирова Гульмайрам" w:date="2023-08-11T10:22:00Z">
        <w:del w:id="407" w:author="Элнура Кочкорова" w:date="2023-12-14T15:51:00Z">
          <w:r w:rsidRPr="00680C53" w:rsidDel="00E341FF">
            <w:rPr>
              <w:rFonts w:eastAsia="MS Mincho"/>
              <w:lang w:val="ky-KG"/>
            </w:rPr>
            <w:delText xml:space="preserve"> өндүрүүдө</w:delText>
          </w:r>
        </w:del>
      </w:ins>
      <w:ins w:id="408" w:author="Элнура Кочкорова" w:date="2023-08-10T17:14:00Z">
        <w:del w:id="409" w:author="Элнура Кочкорова" w:date="2023-12-14T15:51:00Z">
          <w:r w:rsidRPr="00680C53" w:rsidDel="00E341FF">
            <w:rPr>
              <w:rFonts w:eastAsia="MS Mincho"/>
              <w:lang w:val="ky-KG"/>
            </w:rPr>
            <w:delText xml:space="preserve"> (3,4 пайызга), ун жана жарма</w:delText>
          </w:r>
        </w:del>
      </w:ins>
      <w:ins w:id="410" w:author="Бакирова Гульмайрам" w:date="2023-08-11T10:22:00Z">
        <w:del w:id="411" w:author="Элнура Кочкорова" w:date="2023-12-14T15:51:00Z">
          <w:r w:rsidRPr="00680C53" w:rsidDel="00E341FF">
            <w:rPr>
              <w:rFonts w:eastAsia="MS Mincho"/>
              <w:lang w:val="ky-KG"/>
            </w:rPr>
            <w:delText>акшак</w:delText>
          </w:r>
        </w:del>
      </w:ins>
      <w:ins w:id="412" w:author="Элнура Кочкорова" w:date="2023-08-10T17:14:00Z">
        <w:del w:id="413" w:author="Элнура Кочкорова" w:date="2023-12-14T15:51:00Z">
          <w:r w:rsidRPr="00680C53" w:rsidDel="00E341FF">
            <w:rPr>
              <w:rFonts w:eastAsia="MS Mincho"/>
              <w:lang w:val="ky-KG"/>
            </w:rPr>
            <w:delText xml:space="preserve"> (2,7 пайызга), цемент, акиташ жана гипсте</w:delText>
          </w:r>
        </w:del>
      </w:ins>
      <w:ins w:id="414" w:author="Бакирова Гульмайрам" w:date="2023-08-11T10:22:00Z">
        <w:del w:id="415" w:author="Элнура Кочкорова" w:date="2023-12-14T15:51:00Z">
          <w:r w:rsidRPr="00680C53" w:rsidDel="00E341FF">
            <w:rPr>
              <w:rFonts w:eastAsia="MS Mincho"/>
              <w:lang w:val="ky-KG"/>
            </w:rPr>
            <w:delText xml:space="preserve"> өндүрүүдө</w:delText>
          </w:r>
        </w:del>
      </w:ins>
      <w:ins w:id="416" w:author="Элнура Кочкорова" w:date="2023-08-10T17:14:00Z">
        <w:del w:id="417" w:author="Элнура Кочкорова" w:date="2023-12-14T15:51:00Z">
          <w:r w:rsidRPr="00680C53" w:rsidDel="00E341FF">
            <w:rPr>
              <w:rFonts w:eastAsia="MS Mincho"/>
              <w:lang w:val="ky-KG"/>
            </w:rPr>
            <w:delText xml:space="preserve"> (2,4 пайызга) </w:delText>
          </w:r>
        </w:del>
      </w:ins>
      <w:ins w:id="418" w:author="Бакирова Гульмайрам" w:date="2023-08-11T10:21:00Z">
        <w:del w:id="419" w:author="Элнура Кочкорова" w:date="2023-12-14T15:51:00Z">
          <w:r w:rsidRPr="00680C53" w:rsidDel="00E341FF">
            <w:rPr>
              <w:rFonts w:eastAsia="MS Mincho"/>
              <w:lang w:val="ky-KG"/>
            </w:rPr>
            <w:delText xml:space="preserve">баалардын </w:delText>
          </w:r>
        </w:del>
      </w:ins>
      <w:ins w:id="420" w:author="Элнура Кочкорова" w:date="2023-08-10T17:14:00Z">
        <w:del w:id="421" w:author="Элнура Кочкорова" w:date="2023-12-14T15:51:00Z">
          <w:r w:rsidRPr="00680C53" w:rsidDel="00E341FF">
            <w:rPr>
              <w:rFonts w:eastAsia="MS Mincho"/>
              <w:lang w:val="ky-KG"/>
            </w:rPr>
            <w:delText>төмөндөшү байкалган.</w:delText>
          </w:r>
        </w:del>
      </w:ins>
    </w:p>
    <w:p w14:paraId="73ABB9A6" w14:textId="77777777" w:rsidR="00680C53" w:rsidRPr="00680C53" w:rsidDel="00E341FF" w:rsidRDefault="00680C53" w:rsidP="00680C53">
      <w:pPr>
        <w:ind w:firstLine="709"/>
        <w:jc w:val="both"/>
        <w:rPr>
          <w:ins w:id="422" w:author="Элнура Кочкорова" w:date="2023-08-10T17:14:00Z"/>
          <w:del w:id="423" w:author="Элнура Кочкорова" w:date="2023-12-14T15:51:00Z"/>
          <w:rFonts w:eastAsia="SimSun"/>
          <w:lang w:val="ky-KG"/>
        </w:rPr>
      </w:pPr>
      <w:ins w:id="424" w:author="Элнура Кочкорова" w:date="2023-08-10T17:14:00Z">
        <w:del w:id="425" w:author="Элнура Кочкорова" w:date="2023-12-14T15:51:00Z">
          <w:r w:rsidRPr="00680C53" w:rsidDel="00E341FF">
            <w:rPr>
              <w:rFonts w:eastAsia="SimSun"/>
              <w:lang w:val="ky-KG"/>
            </w:rPr>
            <w:delText xml:space="preserve">Үстүбүздөгү жылдын июлунда мурунку айга салыштырмалуу электр энергиясы, газ, буу жана </w:delText>
          </w:r>
        </w:del>
      </w:ins>
      <w:ins w:id="426" w:author="Бакирова Гульмайрам" w:date="2023-08-11T10:22:00Z">
        <w:del w:id="427" w:author="Элнура Кочкорова" w:date="2023-12-14T15:51:00Z">
          <w:r w:rsidRPr="00680C53" w:rsidDel="00E341FF">
            <w:rPr>
              <w:rFonts w:eastAsia="SimSun"/>
              <w:lang w:val="ky-KG"/>
            </w:rPr>
            <w:delText xml:space="preserve">кондицияланган </w:delText>
          </w:r>
        </w:del>
      </w:ins>
      <w:ins w:id="428" w:author="Элнура Кочкорова" w:date="2023-08-10T17:14:00Z">
        <w:del w:id="429" w:author="Элнура Кочкорова" w:date="2023-12-14T15:51:00Z">
          <w:r w:rsidRPr="00680C53" w:rsidDel="00E341FF">
            <w:rPr>
              <w:rFonts w:eastAsia="SimSun"/>
              <w:lang w:val="ky-KG"/>
            </w:rPr>
            <w:delText>абаны кондициялоо менен камсыздоо (</w:delText>
          </w:r>
        </w:del>
      </w:ins>
      <w:ins w:id="430" w:author="Бакирова Гульмайрам" w:date="2023-08-11T10:23:00Z">
        <w:del w:id="431" w:author="Элнура Кочкорова" w:date="2023-12-14T15:51:00Z">
          <w:r w:rsidRPr="00680C53" w:rsidDel="00E341FF">
            <w:rPr>
              <w:rFonts w:eastAsia="SimSun"/>
              <w:lang w:val="ky-KG"/>
            </w:rPr>
            <w:delText>жабдуу</w:delText>
          </w:r>
        </w:del>
      </w:ins>
      <w:ins w:id="432" w:author="Элнура Кочкорова" w:date="2023-08-10T17:14:00Z">
        <w:del w:id="433" w:author="Элнура Кочкорова" w:date="2023-12-14T15:51:00Z">
          <w:r w:rsidRPr="00680C53" w:rsidDel="00E341FF">
            <w:rPr>
              <w:rFonts w:eastAsia="SimSun"/>
              <w:lang w:val="ky-KG"/>
            </w:rPr>
            <w:delText>берүү) чөйрөсүндө өндүрүүчү</w:delText>
          </w:r>
        </w:del>
      </w:ins>
      <w:ins w:id="434" w:author="Бакирова Гульмайрам" w:date="2023-08-11T10:23:00Z">
        <w:del w:id="435" w:author="Элнура Кочкорова" w:date="2023-12-14T15:51:00Z">
          <w:r w:rsidRPr="00680C53" w:rsidDel="00E341FF">
            <w:rPr>
              <w:rFonts w:eastAsia="SimSun"/>
              <w:lang w:val="ky-KG"/>
            </w:rPr>
            <w:delText>лөрдүн</w:delText>
          </w:r>
        </w:del>
      </w:ins>
      <w:ins w:id="436" w:author="Элнура Кочкорова" w:date="2023-08-10T17:14:00Z">
        <w:del w:id="437" w:author="Элнура Кочкорова" w:date="2023-12-14T15:51:00Z">
          <w:r w:rsidRPr="00680C53" w:rsidDel="00E341FF">
            <w:rPr>
              <w:rFonts w:eastAsia="SimSun"/>
              <w:lang w:val="ky-KG"/>
            </w:rPr>
            <w:delText xml:space="preserve"> бааларынын </w:delText>
          </w:r>
        </w:del>
      </w:ins>
      <w:ins w:id="438" w:author="Элнура Кочкорова" w:date="2023-08-11T11:10:00Z">
        <w:del w:id="439" w:author="Элнура Кочкорова" w:date="2023-12-14T15:51:00Z">
          <w:r w:rsidRPr="00680C53" w:rsidDel="00E341FF">
            <w:rPr>
              <w:rFonts w:eastAsia="SimSun"/>
              <w:lang w:val="ky-KG"/>
            </w:rPr>
            <w:delText>(</w:delText>
          </w:r>
        </w:del>
      </w:ins>
      <w:ins w:id="440" w:author="Элнура Кочкорова" w:date="2023-08-10T17:14:00Z">
        <w:del w:id="441" w:author="Элнура Кочкорова" w:date="2023-12-14T15:51:00Z">
          <w:r w:rsidRPr="00680C53" w:rsidDel="00E341FF">
            <w:rPr>
              <w:rFonts w:eastAsia="SimSun"/>
              <w:lang w:val="ky-KG"/>
            </w:rPr>
            <w:delText>3,7 пайызга</w:delText>
          </w:r>
        </w:del>
      </w:ins>
      <w:ins w:id="442" w:author="Элнура Кочкорова" w:date="2023-08-11T11:10:00Z">
        <w:del w:id="443" w:author="Элнура Кочкорова" w:date="2023-12-14T15:51:00Z">
          <w:r w:rsidRPr="00680C53" w:rsidDel="00E341FF">
            <w:rPr>
              <w:rFonts w:eastAsia="SimSun"/>
              <w:lang w:val="ky-KG"/>
            </w:rPr>
            <w:delText>)</w:delText>
          </w:r>
        </w:del>
      </w:ins>
      <w:ins w:id="444" w:author="Элнура Кочкорова" w:date="2023-08-10T17:14:00Z">
        <w:del w:id="445" w:author="Элнура Кочкорова" w:date="2023-12-14T15:51:00Z">
          <w:r w:rsidRPr="00680C53" w:rsidDel="00E341FF">
            <w:rPr>
              <w:rFonts w:eastAsia="SimSun"/>
              <w:lang w:val="ky-KG"/>
            </w:rPr>
            <w:delText xml:space="preserve"> жогорулашы белгиленген. </w:delText>
          </w:r>
        </w:del>
      </w:ins>
    </w:p>
    <w:p w14:paraId="1DFE004E" w14:textId="77777777" w:rsidR="00680C53" w:rsidRPr="00680C53" w:rsidDel="00E341FF" w:rsidRDefault="00680C53">
      <w:pPr>
        <w:ind w:firstLine="709"/>
        <w:jc w:val="both"/>
        <w:rPr>
          <w:ins w:id="446" w:author="Элнура Кочкорова" w:date="2023-08-10T17:14:00Z"/>
          <w:del w:id="447" w:author="Элнура Кочкорова" w:date="2023-12-14T15:51:00Z"/>
          <w:rFonts w:eastAsia="SimSun"/>
          <w:b/>
          <w:bCs/>
          <w:lang w:val="ky-KG"/>
        </w:rPr>
        <w:pPrChange w:id="448" w:author="Элнура Кочкорова" w:date="2023-08-16T13:06:00Z">
          <w:pPr>
            <w:spacing w:before="120" w:after="20"/>
          </w:pPr>
        </w:pPrChange>
      </w:pPr>
      <w:ins w:id="449" w:author="Элнура Кочкорова" w:date="2023-08-10T17:14:00Z">
        <w:del w:id="450" w:author="Элнура Кочкорова" w:date="2023-12-14T15:51:00Z">
          <w:r w:rsidRPr="00680C53" w:rsidDel="00E341FF">
            <w:rPr>
              <w:rFonts w:eastAsia="MS Mincho"/>
              <w:b/>
              <w:lang w:val="ky-KG"/>
              <w:rPrChange w:id="451" w:author="Элнура Кочкорова" w:date="2023-12-15T09:46:00Z">
                <w:rPr>
                  <w:rFonts w:eastAsia="SimSun"/>
                  <w:b/>
                  <w:lang w:val="ky-KG"/>
                </w:rPr>
              </w:rPrChange>
            </w:rPr>
            <w:delText>64-таблица: 2023-жылдагы өнөр жай товарларын жана кызмат көрсөтүүлөрүн өндүрүүчүлөрдүн бааларынын индекстери</w:delText>
          </w:r>
        </w:del>
      </w:ins>
    </w:p>
    <w:p w14:paraId="345E7280" w14:textId="77777777" w:rsidR="00680C53" w:rsidRPr="00680C53" w:rsidDel="00E341FF" w:rsidRDefault="00680C53" w:rsidP="00680C53">
      <w:pPr>
        <w:ind w:firstLine="709"/>
        <w:jc w:val="both"/>
        <w:rPr>
          <w:ins w:id="452" w:author="Элнура Кочкорова" w:date="2023-08-10T17:14:00Z"/>
          <w:del w:id="453" w:author="Элнура Кочкорова" w:date="2023-12-14T15:51:00Z"/>
          <w:rFonts w:eastAsia="SimSun"/>
          <w:i/>
          <w:iCs/>
          <w:sz w:val="20"/>
          <w:szCs w:val="20"/>
        </w:rPr>
      </w:pPr>
      <w:ins w:id="454" w:author="Элнура Кочкорова" w:date="2023-08-10T17:14:00Z">
        <w:del w:id="455" w:author="Элнура Кочкорова" w:date="2023-12-14T15:51:00Z">
          <w:r w:rsidRPr="00680C53" w:rsidDel="00E341FF">
            <w:rPr>
              <w:rFonts w:eastAsia="SimSun"/>
              <w:i/>
              <w:iCs/>
              <w:sz w:val="20"/>
              <w:szCs w:val="20"/>
            </w:rPr>
            <w:delText>(пайыз менен)</w:delText>
          </w:r>
        </w:del>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6"/>
        <w:gridCol w:w="1810"/>
        <w:gridCol w:w="1735"/>
        <w:gridCol w:w="1864"/>
        <w:gridCol w:w="2583"/>
      </w:tblGrid>
      <w:tr w:rsidR="00680C53" w:rsidRPr="00680C53" w:rsidDel="00E341FF" w14:paraId="5116E5D5" w14:textId="77777777" w:rsidTr="00A75BDA">
        <w:trPr>
          <w:tblHeader/>
          <w:ins w:id="456" w:author="Элнура Кочкорова" w:date="2023-08-10T17:14:00Z"/>
          <w:del w:id="457" w:author="Элнура Кочкорова" w:date="2023-12-14T15:51:00Z"/>
        </w:trPr>
        <w:tc>
          <w:tcPr>
            <w:tcW w:w="634" w:type="pct"/>
            <w:tcBorders>
              <w:top w:val="single" w:sz="8" w:space="0" w:color="auto"/>
              <w:left w:val="nil"/>
              <w:bottom w:val="single" w:sz="8" w:space="0" w:color="auto"/>
              <w:right w:val="nil"/>
            </w:tcBorders>
          </w:tcPr>
          <w:p w14:paraId="265B5AE3" w14:textId="77777777" w:rsidR="00680C53" w:rsidRPr="00680C53" w:rsidDel="00E341FF" w:rsidRDefault="00680C53" w:rsidP="00680C53">
            <w:pPr>
              <w:ind w:firstLine="709"/>
              <w:jc w:val="both"/>
              <w:rPr>
                <w:ins w:id="458" w:author="Элнура Кочкорова" w:date="2023-08-10T17:14:00Z"/>
                <w:del w:id="459" w:author="Элнура Кочкорова" w:date="2023-12-14T15:51:00Z"/>
                <w:rFonts w:eastAsia="SimSun"/>
                <w:sz w:val="20"/>
                <w:szCs w:val="20"/>
              </w:rPr>
            </w:pPr>
          </w:p>
        </w:tc>
        <w:tc>
          <w:tcPr>
            <w:tcW w:w="943" w:type="pct"/>
            <w:tcBorders>
              <w:top w:val="single" w:sz="8" w:space="0" w:color="auto"/>
              <w:left w:val="nil"/>
              <w:bottom w:val="single" w:sz="8" w:space="0" w:color="auto"/>
              <w:right w:val="nil"/>
            </w:tcBorders>
          </w:tcPr>
          <w:p w14:paraId="19BA8DC2" w14:textId="77777777" w:rsidR="00680C53" w:rsidRPr="00680C53" w:rsidDel="00E341FF" w:rsidRDefault="00680C53" w:rsidP="00680C53">
            <w:pPr>
              <w:ind w:firstLine="709"/>
              <w:jc w:val="both"/>
              <w:rPr>
                <w:ins w:id="460" w:author="Элнура Кочкорова" w:date="2023-08-10T17:14:00Z"/>
                <w:del w:id="461" w:author="Элнура Кочкорова" w:date="2023-12-14T15:51:00Z"/>
                <w:rFonts w:eastAsia="SimSun"/>
                <w:b/>
                <w:bCs/>
                <w:sz w:val="20"/>
                <w:szCs w:val="20"/>
              </w:rPr>
            </w:pPr>
            <w:ins w:id="462" w:author="Элнура Кочкорова" w:date="2023-08-10T17:14:00Z">
              <w:del w:id="463" w:author="Элнура Кочкорова" w:date="2023-12-14T15:51:00Z">
                <w:r w:rsidRPr="00680C53" w:rsidDel="00E341FF">
                  <w:rPr>
                    <w:rFonts w:eastAsia="SimSun"/>
                    <w:b/>
                    <w:bCs/>
                    <w:sz w:val="20"/>
                    <w:szCs w:val="20"/>
                  </w:rPr>
                  <w:delText>Пайдалуу кендерди казуу</w:delText>
                </w:r>
                <w:r w:rsidRPr="00680C53" w:rsidDel="00E341FF">
                  <w:rPr>
                    <w:rFonts w:eastAsia="SimSun"/>
                    <w:b/>
                    <w:bCs/>
                    <w:sz w:val="20"/>
                    <w:szCs w:val="20"/>
                  </w:rPr>
                  <w:br/>
                </w:r>
              </w:del>
            </w:ins>
          </w:p>
        </w:tc>
        <w:tc>
          <w:tcPr>
            <w:tcW w:w="942" w:type="pct"/>
            <w:tcBorders>
              <w:top w:val="single" w:sz="8" w:space="0" w:color="auto"/>
              <w:left w:val="nil"/>
              <w:bottom w:val="single" w:sz="8" w:space="0" w:color="auto"/>
              <w:right w:val="nil"/>
            </w:tcBorders>
          </w:tcPr>
          <w:p w14:paraId="24DD1668" w14:textId="77777777" w:rsidR="00680C53" w:rsidRPr="00680C53" w:rsidDel="00E341FF" w:rsidRDefault="00680C53" w:rsidP="00680C53">
            <w:pPr>
              <w:ind w:firstLine="709"/>
              <w:jc w:val="both"/>
              <w:rPr>
                <w:ins w:id="464" w:author="Элнура Кочкорова" w:date="2023-08-10T17:14:00Z"/>
                <w:del w:id="465" w:author="Элнура Кочкорова" w:date="2023-12-14T15:51:00Z"/>
                <w:rFonts w:eastAsia="SimSun"/>
                <w:b/>
                <w:bCs/>
                <w:sz w:val="20"/>
                <w:szCs w:val="20"/>
              </w:rPr>
            </w:pPr>
            <w:ins w:id="466" w:author="Элнура Кочкорова" w:date="2023-08-10T17:14:00Z">
              <w:del w:id="467" w:author="Элнура Кочкорова" w:date="2023-12-14T15:51:00Z">
                <w:r w:rsidRPr="00680C53" w:rsidDel="00E341FF">
                  <w:rPr>
                    <w:rFonts w:eastAsia="SimSun"/>
                    <w:b/>
                    <w:bCs/>
                    <w:sz w:val="20"/>
                    <w:szCs w:val="20"/>
                  </w:rPr>
                  <w:delText>Иштетүү</w:delText>
                </w:r>
                <w:r w:rsidRPr="00680C53" w:rsidDel="00E341FF">
                  <w:rPr>
                    <w:rFonts w:eastAsia="SimSun"/>
                    <w:b/>
                    <w:bCs/>
                    <w:sz w:val="20"/>
                    <w:szCs w:val="20"/>
                  </w:rPr>
                  <w:br/>
                  <w:delText>өндүрүшү</w:delText>
                </w:r>
              </w:del>
            </w:ins>
          </w:p>
        </w:tc>
        <w:tc>
          <w:tcPr>
            <w:tcW w:w="1086" w:type="pct"/>
            <w:tcBorders>
              <w:top w:val="single" w:sz="8" w:space="0" w:color="auto"/>
              <w:left w:val="nil"/>
              <w:bottom w:val="single" w:sz="8" w:space="0" w:color="auto"/>
              <w:right w:val="nil"/>
            </w:tcBorders>
          </w:tcPr>
          <w:p w14:paraId="50B15FD5" w14:textId="77777777" w:rsidR="00680C53" w:rsidRPr="00680C53" w:rsidDel="00E341FF" w:rsidRDefault="00680C53" w:rsidP="00680C53">
            <w:pPr>
              <w:ind w:firstLine="709"/>
              <w:jc w:val="both"/>
              <w:rPr>
                <w:ins w:id="468" w:author="Элнура Кочкорова" w:date="2023-08-10T17:14:00Z"/>
                <w:del w:id="469" w:author="Элнура Кочкорова" w:date="2023-12-14T15:51:00Z"/>
                <w:rFonts w:eastAsia="SimSun"/>
                <w:b/>
                <w:bCs/>
                <w:sz w:val="20"/>
                <w:szCs w:val="20"/>
              </w:rPr>
            </w:pPr>
            <w:ins w:id="470" w:author="Элнура Кочкорова" w:date="2023-08-10T17:14:00Z">
              <w:del w:id="471" w:author="Элнура Кочкорова" w:date="2023-12-14T15:51:00Z">
                <w:r w:rsidRPr="00680C53" w:rsidDel="00E341FF">
                  <w:rPr>
                    <w:rFonts w:eastAsia="SimSun"/>
                    <w:b/>
                    <w:bCs/>
                    <w:sz w:val="20"/>
                    <w:szCs w:val="20"/>
                  </w:rPr>
                  <w:delText>Электр энергия, газ, буу жана кондицияланган аба менен камсыздоо (жабдуу)</w:delText>
                </w:r>
              </w:del>
            </w:ins>
          </w:p>
        </w:tc>
        <w:tc>
          <w:tcPr>
            <w:tcW w:w="1395" w:type="pct"/>
            <w:tcBorders>
              <w:top w:val="single" w:sz="8" w:space="0" w:color="auto"/>
              <w:left w:val="nil"/>
              <w:bottom w:val="single" w:sz="8" w:space="0" w:color="auto"/>
              <w:right w:val="nil"/>
            </w:tcBorders>
          </w:tcPr>
          <w:p w14:paraId="3FB6563B" w14:textId="77777777" w:rsidR="00680C53" w:rsidRPr="00680C53" w:rsidDel="00E341FF" w:rsidRDefault="00680C53" w:rsidP="00680C53">
            <w:pPr>
              <w:ind w:firstLine="709"/>
              <w:jc w:val="both"/>
              <w:rPr>
                <w:ins w:id="472" w:author="Элнура Кочкорова" w:date="2023-08-10T17:14:00Z"/>
                <w:del w:id="473" w:author="Элнура Кочкорова" w:date="2023-12-14T15:51:00Z"/>
                <w:rFonts w:eastAsia="SimSun"/>
                <w:b/>
                <w:bCs/>
                <w:sz w:val="20"/>
                <w:szCs w:val="20"/>
              </w:rPr>
            </w:pPr>
            <w:ins w:id="474" w:author="Элнура Кочкорова" w:date="2023-08-10T17:14:00Z">
              <w:del w:id="475" w:author="Элнура Кочкорова" w:date="2023-12-14T15:51:00Z">
                <w:r w:rsidRPr="00680C53" w:rsidDel="00E341FF">
                  <w:rPr>
                    <w:rFonts w:eastAsia="SimSun"/>
                    <w:b/>
                    <w:bCs/>
                    <w:sz w:val="20"/>
                    <w:szCs w:val="20"/>
                  </w:rPr>
                  <w:delText>Суу менен жабдуу, тазалоо, калдыктарды иштетүү жана кайра пайдалануучу чийки затты алуу</w:delText>
                </w:r>
              </w:del>
            </w:ins>
          </w:p>
        </w:tc>
      </w:tr>
      <w:tr w:rsidR="00680C53" w:rsidRPr="00680C53" w:rsidDel="00E341FF" w14:paraId="7AD45C7C" w14:textId="77777777" w:rsidTr="00A75BDA">
        <w:trPr>
          <w:ins w:id="476" w:author="Элнура Кочкорова" w:date="2023-08-10T17:14:00Z"/>
          <w:del w:id="477" w:author="Элнура Кочкорова" w:date="2023-12-14T15:51:00Z"/>
        </w:trPr>
        <w:tc>
          <w:tcPr>
            <w:tcW w:w="634" w:type="pct"/>
            <w:tcBorders>
              <w:top w:val="single" w:sz="8" w:space="0" w:color="auto"/>
              <w:left w:val="nil"/>
              <w:bottom w:val="nil"/>
              <w:right w:val="nil"/>
            </w:tcBorders>
          </w:tcPr>
          <w:p w14:paraId="767BF265" w14:textId="77777777" w:rsidR="00680C53" w:rsidRPr="00680C53" w:rsidDel="00E341FF" w:rsidRDefault="00680C53" w:rsidP="00680C53">
            <w:pPr>
              <w:ind w:firstLine="709"/>
              <w:jc w:val="both"/>
              <w:rPr>
                <w:ins w:id="478" w:author="Элнура Кочкорова" w:date="2023-08-10T17:14:00Z"/>
                <w:del w:id="479" w:author="Элнура Кочкорова" w:date="2023-12-14T15:51:00Z"/>
                <w:rFonts w:eastAsia="SimSun"/>
                <w:sz w:val="20"/>
                <w:szCs w:val="20"/>
              </w:rPr>
            </w:pPr>
          </w:p>
        </w:tc>
        <w:tc>
          <w:tcPr>
            <w:tcW w:w="943" w:type="pct"/>
            <w:tcBorders>
              <w:top w:val="single" w:sz="8" w:space="0" w:color="auto"/>
              <w:left w:val="nil"/>
              <w:bottom w:val="nil"/>
              <w:right w:val="nil"/>
            </w:tcBorders>
          </w:tcPr>
          <w:p w14:paraId="0C0EFA9D" w14:textId="77777777" w:rsidR="00680C53" w:rsidRPr="00680C53" w:rsidDel="00E341FF" w:rsidRDefault="00680C53" w:rsidP="00680C53">
            <w:pPr>
              <w:ind w:firstLine="709"/>
              <w:jc w:val="both"/>
              <w:rPr>
                <w:ins w:id="480" w:author="Элнура Кочкорова" w:date="2023-08-10T17:14:00Z"/>
                <w:del w:id="481" w:author="Элнура Кочкорова" w:date="2023-12-14T15:51:00Z"/>
                <w:rFonts w:eastAsia="SimSun"/>
                <w:sz w:val="20"/>
                <w:szCs w:val="20"/>
              </w:rPr>
            </w:pPr>
          </w:p>
        </w:tc>
        <w:tc>
          <w:tcPr>
            <w:tcW w:w="2028" w:type="pct"/>
            <w:gridSpan w:val="2"/>
            <w:tcBorders>
              <w:top w:val="single" w:sz="8" w:space="0" w:color="auto"/>
              <w:left w:val="nil"/>
              <w:bottom w:val="nil"/>
              <w:right w:val="nil"/>
            </w:tcBorders>
          </w:tcPr>
          <w:p w14:paraId="35B11E7F" w14:textId="77777777" w:rsidR="00680C53" w:rsidRPr="00680C53" w:rsidDel="00E341FF" w:rsidRDefault="00680C53" w:rsidP="00680C53">
            <w:pPr>
              <w:ind w:firstLine="709"/>
              <w:jc w:val="both"/>
              <w:rPr>
                <w:ins w:id="482" w:author="Элнура Кочкорова" w:date="2023-08-10T17:14:00Z"/>
                <w:del w:id="483" w:author="Элнура Кочкорова" w:date="2023-12-14T15:51:00Z"/>
                <w:rFonts w:eastAsia="SimSun"/>
                <w:b/>
                <w:sz w:val="20"/>
                <w:szCs w:val="20"/>
              </w:rPr>
            </w:pPr>
            <w:ins w:id="484" w:author="Элнура Кочкорова" w:date="2023-08-10T17:14:00Z">
              <w:del w:id="485" w:author="Элнура Кочкорова" w:date="2023-12-14T15:51:00Z">
                <w:r w:rsidRPr="00680C53" w:rsidDel="00E341FF">
                  <w:rPr>
                    <w:rFonts w:eastAsia="SimSun"/>
                    <w:b/>
                    <w:i/>
                    <w:sz w:val="20"/>
                    <w:szCs w:val="20"/>
                    <w:lang w:val="ky-KG"/>
                  </w:rPr>
                  <w:delText>Мурунку айга карата</w:delText>
                </w:r>
              </w:del>
            </w:ins>
          </w:p>
        </w:tc>
        <w:tc>
          <w:tcPr>
            <w:tcW w:w="1395" w:type="pct"/>
            <w:tcBorders>
              <w:top w:val="single" w:sz="8" w:space="0" w:color="auto"/>
              <w:left w:val="nil"/>
              <w:bottom w:val="nil"/>
              <w:right w:val="nil"/>
            </w:tcBorders>
          </w:tcPr>
          <w:p w14:paraId="66EBB039" w14:textId="77777777" w:rsidR="00680C53" w:rsidRPr="00680C53" w:rsidDel="00E341FF" w:rsidRDefault="00680C53" w:rsidP="00680C53">
            <w:pPr>
              <w:ind w:firstLine="709"/>
              <w:jc w:val="both"/>
              <w:rPr>
                <w:ins w:id="486" w:author="Элнура Кочкорова" w:date="2023-08-10T17:14:00Z"/>
                <w:del w:id="487" w:author="Элнура Кочкорова" w:date="2023-12-14T15:51:00Z"/>
                <w:rFonts w:eastAsia="SimSun"/>
                <w:sz w:val="20"/>
                <w:szCs w:val="20"/>
              </w:rPr>
            </w:pPr>
          </w:p>
        </w:tc>
      </w:tr>
      <w:tr w:rsidR="00680C53" w:rsidRPr="00680C53" w:rsidDel="00E341FF" w14:paraId="26071297" w14:textId="77777777" w:rsidTr="00A75BDA">
        <w:trPr>
          <w:ins w:id="488" w:author="Элнура Кочкорова" w:date="2023-08-10T17:14:00Z"/>
          <w:del w:id="489" w:author="Элнура Кочкорова" w:date="2023-12-14T15:51:00Z"/>
        </w:trPr>
        <w:tc>
          <w:tcPr>
            <w:tcW w:w="634" w:type="pct"/>
            <w:tcBorders>
              <w:top w:val="nil"/>
              <w:left w:val="nil"/>
              <w:bottom w:val="nil"/>
              <w:right w:val="nil"/>
            </w:tcBorders>
          </w:tcPr>
          <w:p w14:paraId="3FED02D3" w14:textId="77777777" w:rsidR="00680C53" w:rsidRPr="00680C53" w:rsidDel="00E341FF" w:rsidRDefault="00680C53" w:rsidP="00680C53">
            <w:pPr>
              <w:ind w:firstLine="709"/>
              <w:jc w:val="both"/>
              <w:rPr>
                <w:ins w:id="490" w:author="Элнура Кочкорова" w:date="2023-08-10T17:14:00Z"/>
                <w:del w:id="491" w:author="Элнура Кочкорова" w:date="2023-12-14T15:51:00Z"/>
                <w:rFonts w:eastAsia="SimSun"/>
                <w:sz w:val="20"/>
                <w:szCs w:val="20"/>
              </w:rPr>
            </w:pPr>
            <w:ins w:id="492" w:author="Элнура Кочкорова" w:date="2023-08-10T17:14:00Z">
              <w:del w:id="493" w:author="Элнура Кочкорова" w:date="2023-12-14T15:51:00Z">
                <w:r w:rsidRPr="00680C53" w:rsidDel="00E341FF">
                  <w:rPr>
                    <w:rFonts w:eastAsia="SimSun"/>
                    <w:sz w:val="20"/>
                    <w:szCs w:val="20"/>
                  </w:rPr>
                  <w:delText>Январь</w:delText>
                </w:r>
              </w:del>
            </w:ins>
          </w:p>
        </w:tc>
        <w:tc>
          <w:tcPr>
            <w:tcW w:w="943" w:type="pct"/>
            <w:tcBorders>
              <w:top w:val="nil"/>
              <w:left w:val="nil"/>
              <w:bottom w:val="nil"/>
              <w:right w:val="nil"/>
            </w:tcBorders>
          </w:tcPr>
          <w:p w14:paraId="02922336" w14:textId="77777777" w:rsidR="00680C53" w:rsidRPr="00680C53" w:rsidDel="00E341FF" w:rsidRDefault="00680C53" w:rsidP="00680C53">
            <w:pPr>
              <w:ind w:firstLine="709"/>
              <w:jc w:val="both"/>
              <w:rPr>
                <w:ins w:id="494" w:author="Элнура Кочкорова" w:date="2023-08-10T17:14:00Z"/>
                <w:del w:id="495" w:author="Элнура Кочкорова" w:date="2023-12-14T15:51:00Z"/>
                <w:rFonts w:eastAsia="MS Mincho"/>
                <w:sz w:val="20"/>
                <w:szCs w:val="20"/>
                <w:lang w:val="ky-KG"/>
              </w:rPr>
            </w:pPr>
            <w:ins w:id="496" w:author="Элнура Кочкорова" w:date="2023-08-10T17:14:00Z">
              <w:del w:id="497" w:author="Элнура Кочкорова" w:date="2023-12-14T15:51:00Z">
                <w:r w:rsidRPr="00680C53" w:rsidDel="00E341FF">
                  <w:rPr>
                    <w:rFonts w:eastAsia="MS Mincho"/>
                    <w:sz w:val="20"/>
                    <w:szCs w:val="20"/>
                  </w:rPr>
                  <w:delText>102,9</w:delText>
                </w:r>
              </w:del>
            </w:ins>
          </w:p>
        </w:tc>
        <w:tc>
          <w:tcPr>
            <w:tcW w:w="942" w:type="pct"/>
            <w:tcBorders>
              <w:top w:val="nil"/>
              <w:left w:val="nil"/>
              <w:bottom w:val="nil"/>
              <w:right w:val="nil"/>
            </w:tcBorders>
          </w:tcPr>
          <w:p w14:paraId="3B5D77D4" w14:textId="77777777" w:rsidR="00680C53" w:rsidRPr="00680C53" w:rsidDel="00E341FF" w:rsidRDefault="00680C53" w:rsidP="00680C53">
            <w:pPr>
              <w:ind w:firstLine="709"/>
              <w:jc w:val="both"/>
              <w:rPr>
                <w:ins w:id="498" w:author="Элнура Кочкорова" w:date="2023-08-10T17:14:00Z"/>
                <w:del w:id="499" w:author="Элнура Кочкорова" w:date="2023-12-14T15:51:00Z"/>
                <w:rFonts w:eastAsia="MS Mincho"/>
                <w:sz w:val="20"/>
                <w:szCs w:val="20"/>
                <w:lang w:val="ky-KG"/>
              </w:rPr>
            </w:pPr>
            <w:ins w:id="500" w:author="Элнура Кочкорова" w:date="2023-08-10T17:14:00Z">
              <w:del w:id="501" w:author="Элнура Кочкорова" w:date="2023-12-14T15:51:00Z">
                <w:r w:rsidRPr="00680C53" w:rsidDel="00E341FF">
                  <w:rPr>
                    <w:rFonts w:eastAsia="MS Mincho"/>
                    <w:sz w:val="20"/>
                    <w:szCs w:val="20"/>
                  </w:rPr>
                  <w:delText>105,3</w:delText>
                </w:r>
              </w:del>
            </w:ins>
          </w:p>
        </w:tc>
        <w:tc>
          <w:tcPr>
            <w:tcW w:w="1086" w:type="pct"/>
            <w:tcBorders>
              <w:top w:val="nil"/>
              <w:left w:val="nil"/>
              <w:bottom w:val="nil"/>
              <w:right w:val="nil"/>
            </w:tcBorders>
          </w:tcPr>
          <w:p w14:paraId="0BCAD61D" w14:textId="77777777" w:rsidR="00680C53" w:rsidRPr="00680C53" w:rsidDel="00E341FF" w:rsidRDefault="00680C53" w:rsidP="00680C53">
            <w:pPr>
              <w:ind w:firstLine="709"/>
              <w:jc w:val="both"/>
              <w:rPr>
                <w:ins w:id="502" w:author="Элнура Кочкорова" w:date="2023-08-10T17:14:00Z"/>
                <w:del w:id="503" w:author="Элнура Кочкорова" w:date="2023-12-14T15:51:00Z"/>
                <w:rFonts w:eastAsia="MS Mincho"/>
                <w:sz w:val="20"/>
                <w:szCs w:val="20"/>
                <w:lang w:val="en-US"/>
              </w:rPr>
            </w:pPr>
            <w:ins w:id="504" w:author="Элнура Кочкорова" w:date="2023-08-10T17:14:00Z">
              <w:del w:id="505" w:author="Элнура Кочкорова" w:date="2023-12-14T15:51:00Z">
                <w:r w:rsidRPr="00680C53" w:rsidDel="00E341FF">
                  <w:rPr>
                    <w:rFonts w:eastAsia="MS Mincho"/>
                    <w:sz w:val="20"/>
                    <w:szCs w:val="20"/>
                  </w:rPr>
                  <w:delText>100,6</w:delText>
                </w:r>
              </w:del>
            </w:ins>
          </w:p>
        </w:tc>
        <w:tc>
          <w:tcPr>
            <w:tcW w:w="1395" w:type="pct"/>
            <w:tcBorders>
              <w:top w:val="nil"/>
              <w:left w:val="nil"/>
              <w:bottom w:val="nil"/>
              <w:right w:val="nil"/>
            </w:tcBorders>
          </w:tcPr>
          <w:p w14:paraId="7F84D5B2" w14:textId="77777777" w:rsidR="00680C53" w:rsidRPr="00680C53" w:rsidDel="00E341FF" w:rsidRDefault="00680C53" w:rsidP="00680C53">
            <w:pPr>
              <w:ind w:firstLine="709"/>
              <w:jc w:val="both"/>
              <w:rPr>
                <w:ins w:id="506" w:author="Элнура Кочкорова" w:date="2023-08-10T17:14:00Z"/>
                <w:del w:id="507" w:author="Элнура Кочкорова" w:date="2023-12-14T15:51:00Z"/>
                <w:rFonts w:eastAsia="MS Mincho"/>
                <w:sz w:val="20"/>
                <w:szCs w:val="20"/>
                <w:lang w:val="ky-KG"/>
              </w:rPr>
            </w:pPr>
            <w:ins w:id="508" w:author="Элнура Кочкорова" w:date="2023-08-10T17:14:00Z">
              <w:del w:id="509" w:author="Элнура Кочкорова" w:date="2023-12-14T15:51:00Z">
                <w:r w:rsidRPr="00680C53" w:rsidDel="00E341FF">
                  <w:rPr>
                    <w:rFonts w:eastAsia="MS Mincho"/>
                    <w:sz w:val="20"/>
                    <w:szCs w:val="20"/>
                    <w:lang w:val="en-US"/>
                  </w:rPr>
                  <w:delText>10</w:delText>
                </w:r>
                <w:r w:rsidRPr="00680C53" w:rsidDel="00E341FF">
                  <w:rPr>
                    <w:rFonts w:eastAsia="MS Mincho"/>
                    <w:sz w:val="20"/>
                    <w:szCs w:val="20"/>
                  </w:rPr>
                  <w:delText>2,8</w:delText>
                </w:r>
              </w:del>
            </w:ins>
          </w:p>
        </w:tc>
      </w:tr>
      <w:tr w:rsidR="00680C53" w:rsidRPr="00680C53" w:rsidDel="00E341FF" w14:paraId="1B9E32E1" w14:textId="77777777" w:rsidTr="00A75BDA">
        <w:trPr>
          <w:ins w:id="510" w:author="Элнура Кочкорова" w:date="2023-08-10T17:14:00Z"/>
          <w:del w:id="511" w:author="Элнура Кочкорова" w:date="2023-12-14T15:51:00Z"/>
        </w:trPr>
        <w:tc>
          <w:tcPr>
            <w:tcW w:w="634" w:type="pct"/>
            <w:tcBorders>
              <w:top w:val="nil"/>
              <w:left w:val="nil"/>
              <w:bottom w:val="nil"/>
              <w:right w:val="nil"/>
            </w:tcBorders>
          </w:tcPr>
          <w:p w14:paraId="7860E752" w14:textId="77777777" w:rsidR="00680C53" w:rsidRPr="00680C53" w:rsidDel="00E341FF" w:rsidRDefault="00680C53" w:rsidP="00680C53">
            <w:pPr>
              <w:ind w:firstLine="709"/>
              <w:jc w:val="both"/>
              <w:rPr>
                <w:ins w:id="512" w:author="Элнура Кочкорова" w:date="2023-08-10T17:14:00Z"/>
                <w:del w:id="513" w:author="Элнура Кочкорова" w:date="2023-12-14T15:51:00Z"/>
                <w:rFonts w:eastAsia="SimSun"/>
                <w:sz w:val="20"/>
                <w:szCs w:val="20"/>
              </w:rPr>
            </w:pPr>
            <w:ins w:id="514" w:author="Элнура Кочкорова" w:date="2023-08-10T17:14:00Z">
              <w:del w:id="515" w:author="Элнура Кочкорова" w:date="2023-12-14T15:51:00Z">
                <w:r w:rsidRPr="00680C53" w:rsidDel="00E341FF">
                  <w:rPr>
                    <w:rFonts w:eastAsia="SimSun"/>
                    <w:sz w:val="20"/>
                    <w:szCs w:val="20"/>
                  </w:rPr>
                  <w:delText>Февраль</w:delText>
                </w:r>
              </w:del>
            </w:ins>
          </w:p>
        </w:tc>
        <w:tc>
          <w:tcPr>
            <w:tcW w:w="943" w:type="pct"/>
            <w:tcBorders>
              <w:top w:val="nil"/>
              <w:left w:val="nil"/>
              <w:bottom w:val="nil"/>
              <w:right w:val="nil"/>
            </w:tcBorders>
          </w:tcPr>
          <w:p w14:paraId="38972508" w14:textId="77777777" w:rsidR="00680C53" w:rsidRPr="00680C53" w:rsidDel="00E341FF" w:rsidRDefault="00680C53" w:rsidP="00680C53">
            <w:pPr>
              <w:ind w:firstLine="709"/>
              <w:jc w:val="both"/>
              <w:rPr>
                <w:ins w:id="516" w:author="Элнура Кочкорова" w:date="2023-08-10T17:14:00Z"/>
                <w:del w:id="517" w:author="Элнура Кочкорова" w:date="2023-12-14T15:51:00Z"/>
                <w:rFonts w:eastAsia="MS Mincho"/>
                <w:sz w:val="20"/>
                <w:szCs w:val="20"/>
              </w:rPr>
            </w:pPr>
            <w:ins w:id="518" w:author="Элнура Кочкорова" w:date="2023-08-10T17:14:00Z">
              <w:del w:id="519" w:author="Элнура Кочкорова" w:date="2023-12-14T15:51:00Z">
                <w:r w:rsidRPr="00680C53" w:rsidDel="00E341FF">
                  <w:rPr>
                    <w:rFonts w:eastAsia="MS Mincho"/>
                    <w:sz w:val="20"/>
                    <w:szCs w:val="20"/>
                  </w:rPr>
                  <w:delText>102,9</w:delText>
                </w:r>
              </w:del>
            </w:ins>
          </w:p>
        </w:tc>
        <w:tc>
          <w:tcPr>
            <w:tcW w:w="942" w:type="pct"/>
            <w:tcBorders>
              <w:top w:val="nil"/>
              <w:left w:val="nil"/>
              <w:bottom w:val="nil"/>
              <w:right w:val="nil"/>
            </w:tcBorders>
          </w:tcPr>
          <w:p w14:paraId="197481A5" w14:textId="77777777" w:rsidR="00680C53" w:rsidRPr="00680C53" w:rsidDel="00E341FF" w:rsidRDefault="00680C53" w:rsidP="00680C53">
            <w:pPr>
              <w:ind w:firstLine="709"/>
              <w:jc w:val="both"/>
              <w:rPr>
                <w:ins w:id="520" w:author="Элнура Кочкорова" w:date="2023-08-10T17:14:00Z"/>
                <w:del w:id="521" w:author="Элнура Кочкорова" w:date="2023-12-14T15:51:00Z"/>
                <w:rFonts w:eastAsia="MS Mincho"/>
                <w:sz w:val="20"/>
                <w:szCs w:val="20"/>
              </w:rPr>
            </w:pPr>
            <w:ins w:id="522" w:author="Элнура Кочкорова" w:date="2023-08-10T17:14:00Z">
              <w:del w:id="523" w:author="Элнура Кочкорова" w:date="2023-12-14T15:51:00Z">
                <w:r w:rsidRPr="00680C53" w:rsidDel="00E341FF">
                  <w:rPr>
                    <w:rFonts w:eastAsia="MS Mincho"/>
                    <w:sz w:val="20"/>
                    <w:szCs w:val="20"/>
                  </w:rPr>
                  <w:delText>103,1</w:delText>
                </w:r>
              </w:del>
            </w:ins>
          </w:p>
        </w:tc>
        <w:tc>
          <w:tcPr>
            <w:tcW w:w="1086" w:type="pct"/>
            <w:tcBorders>
              <w:top w:val="nil"/>
              <w:left w:val="nil"/>
              <w:bottom w:val="nil"/>
              <w:right w:val="nil"/>
            </w:tcBorders>
          </w:tcPr>
          <w:p w14:paraId="259E5356" w14:textId="77777777" w:rsidR="00680C53" w:rsidRPr="00680C53" w:rsidDel="00E341FF" w:rsidRDefault="00680C53" w:rsidP="00680C53">
            <w:pPr>
              <w:ind w:firstLine="709"/>
              <w:jc w:val="both"/>
              <w:rPr>
                <w:ins w:id="524" w:author="Элнура Кочкорова" w:date="2023-08-10T17:14:00Z"/>
                <w:del w:id="525" w:author="Элнура Кочкорова" w:date="2023-12-14T15:51:00Z"/>
                <w:rFonts w:eastAsia="MS Mincho"/>
                <w:sz w:val="20"/>
                <w:szCs w:val="20"/>
              </w:rPr>
            </w:pPr>
            <w:ins w:id="526" w:author="Элнура Кочкорова" w:date="2023-08-10T17:14:00Z">
              <w:del w:id="527" w:author="Элнура Кочкорова" w:date="2023-12-14T15:51:00Z">
                <w:r w:rsidRPr="00680C53" w:rsidDel="00E341FF">
                  <w:rPr>
                    <w:rFonts w:eastAsia="MS Mincho"/>
                    <w:sz w:val="20"/>
                    <w:szCs w:val="20"/>
                  </w:rPr>
                  <w:delText>100,0</w:delText>
                </w:r>
              </w:del>
            </w:ins>
          </w:p>
        </w:tc>
        <w:tc>
          <w:tcPr>
            <w:tcW w:w="1395" w:type="pct"/>
            <w:tcBorders>
              <w:top w:val="nil"/>
              <w:left w:val="nil"/>
              <w:bottom w:val="nil"/>
              <w:right w:val="nil"/>
            </w:tcBorders>
          </w:tcPr>
          <w:p w14:paraId="45EFCD27" w14:textId="77777777" w:rsidR="00680C53" w:rsidRPr="00680C53" w:rsidDel="00E341FF" w:rsidRDefault="00680C53" w:rsidP="00680C53">
            <w:pPr>
              <w:ind w:firstLine="709"/>
              <w:jc w:val="both"/>
              <w:rPr>
                <w:ins w:id="528" w:author="Элнура Кочкорова" w:date="2023-08-10T17:14:00Z"/>
                <w:del w:id="529" w:author="Элнура Кочкорова" w:date="2023-12-14T15:51:00Z"/>
                <w:rFonts w:eastAsia="MS Mincho"/>
                <w:sz w:val="20"/>
                <w:szCs w:val="20"/>
              </w:rPr>
            </w:pPr>
            <w:ins w:id="530" w:author="Элнура Кочкорова" w:date="2023-08-10T17:14:00Z">
              <w:del w:id="531" w:author="Элнура Кочкорова" w:date="2023-12-14T15:51:00Z">
                <w:r w:rsidRPr="00680C53" w:rsidDel="00E341FF">
                  <w:rPr>
                    <w:rFonts w:eastAsia="MS Mincho"/>
                    <w:sz w:val="20"/>
                    <w:szCs w:val="20"/>
                  </w:rPr>
                  <w:delText>102,1</w:delText>
                </w:r>
              </w:del>
            </w:ins>
          </w:p>
        </w:tc>
      </w:tr>
      <w:tr w:rsidR="00680C53" w:rsidRPr="00680C53" w:rsidDel="00E341FF" w14:paraId="4CC3ABA9" w14:textId="77777777" w:rsidTr="00A75BDA">
        <w:trPr>
          <w:ins w:id="532" w:author="Элнура Кочкорова" w:date="2023-08-10T17:14:00Z"/>
          <w:del w:id="533" w:author="Элнура Кочкорова" w:date="2023-12-14T15:51:00Z"/>
        </w:trPr>
        <w:tc>
          <w:tcPr>
            <w:tcW w:w="634" w:type="pct"/>
            <w:tcBorders>
              <w:top w:val="nil"/>
              <w:left w:val="nil"/>
              <w:bottom w:val="nil"/>
              <w:right w:val="nil"/>
            </w:tcBorders>
          </w:tcPr>
          <w:p w14:paraId="1F128FD2" w14:textId="77777777" w:rsidR="00680C53" w:rsidRPr="00680C53" w:rsidDel="00E341FF" w:rsidRDefault="00680C53" w:rsidP="00680C53">
            <w:pPr>
              <w:ind w:firstLine="709"/>
              <w:jc w:val="both"/>
              <w:rPr>
                <w:ins w:id="534" w:author="Элнура Кочкорова" w:date="2023-08-10T17:14:00Z"/>
                <w:del w:id="535" w:author="Элнура Кочкорова" w:date="2023-12-14T15:51:00Z"/>
                <w:rFonts w:eastAsia="SimSun"/>
                <w:sz w:val="20"/>
                <w:szCs w:val="20"/>
              </w:rPr>
            </w:pPr>
            <w:ins w:id="536" w:author="Элнура Кочкорова" w:date="2023-08-10T17:14:00Z">
              <w:del w:id="537" w:author="Элнура Кочкорова" w:date="2023-12-14T15:51:00Z">
                <w:r w:rsidRPr="00680C53" w:rsidDel="00E341FF">
                  <w:rPr>
                    <w:rFonts w:eastAsia="MS Mincho"/>
                    <w:sz w:val="20"/>
                    <w:szCs w:val="20"/>
                  </w:rPr>
                  <w:delText>Март</w:delText>
                </w:r>
              </w:del>
            </w:ins>
          </w:p>
        </w:tc>
        <w:tc>
          <w:tcPr>
            <w:tcW w:w="943" w:type="pct"/>
            <w:tcBorders>
              <w:top w:val="nil"/>
              <w:left w:val="nil"/>
              <w:bottom w:val="nil"/>
              <w:right w:val="nil"/>
            </w:tcBorders>
          </w:tcPr>
          <w:p w14:paraId="262439F7" w14:textId="77777777" w:rsidR="00680C53" w:rsidRPr="00680C53" w:rsidDel="00E341FF" w:rsidRDefault="00680C53" w:rsidP="00680C53">
            <w:pPr>
              <w:ind w:firstLine="709"/>
              <w:jc w:val="both"/>
              <w:rPr>
                <w:ins w:id="538" w:author="Элнура Кочкорова" w:date="2023-08-10T17:14:00Z"/>
                <w:del w:id="539" w:author="Элнура Кочкорова" w:date="2023-12-14T15:51:00Z"/>
                <w:rFonts w:eastAsia="MS Mincho"/>
                <w:sz w:val="20"/>
                <w:szCs w:val="20"/>
              </w:rPr>
            </w:pPr>
            <w:ins w:id="540" w:author="Элнура Кочкорова" w:date="2023-08-10T17:14:00Z">
              <w:del w:id="541" w:author="Элнура Кочкорова" w:date="2023-12-14T15:51:00Z">
                <w:r w:rsidRPr="00680C53" w:rsidDel="00E341FF">
                  <w:rPr>
                    <w:rFonts w:eastAsia="MS Mincho"/>
                    <w:sz w:val="20"/>
                    <w:szCs w:val="20"/>
                  </w:rPr>
                  <w:delText>101,1</w:delText>
                </w:r>
              </w:del>
            </w:ins>
          </w:p>
        </w:tc>
        <w:tc>
          <w:tcPr>
            <w:tcW w:w="942" w:type="pct"/>
            <w:tcBorders>
              <w:top w:val="nil"/>
              <w:left w:val="nil"/>
              <w:bottom w:val="nil"/>
              <w:right w:val="nil"/>
            </w:tcBorders>
          </w:tcPr>
          <w:p w14:paraId="56D087EE" w14:textId="77777777" w:rsidR="00680C53" w:rsidRPr="00680C53" w:rsidDel="00E341FF" w:rsidRDefault="00680C53" w:rsidP="00680C53">
            <w:pPr>
              <w:ind w:firstLine="709"/>
              <w:jc w:val="both"/>
              <w:rPr>
                <w:ins w:id="542" w:author="Элнура Кочкорова" w:date="2023-08-10T17:14:00Z"/>
                <w:del w:id="543" w:author="Элнура Кочкорова" w:date="2023-12-14T15:51:00Z"/>
                <w:rFonts w:eastAsia="MS Mincho"/>
                <w:sz w:val="20"/>
                <w:szCs w:val="20"/>
              </w:rPr>
            </w:pPr>
            <w:ins w:id="544" w:author="Элнура Кочкорова" w:date="2023-08-10T17:14:00Z">
              <w:del w:id="545" w:author="Элнура Кочкорова" w:date="2023-12-14T15:51:00Z">
                <w:r w:rsidRPr="00680C53" w:rsidDel="00E341FF">
                  <w:rPr>
                    <w:rFonts w:eastAsia="MS Mincho"/>
                    <w:sz w:val="20"/>
                    <w:szCs w:val="20"/>
                  </w:rPr>
                  <w:delText>101,1</w:delText>
                </w:r>
              </w:del>
            </w:ins>
          </w:p>
        </w:tc>
        <w:tc>
          <w:tcPr>
            <w:tcW w:w="1086" w:type="pct"/>
            <w:tcBorders>
              <w:top w:val="nil"/>
              <w:left w:val="nil"/>
              <w:bottom w:val="nil"/>
              <w:right w:val="nil"/>
            </w:tcBorders>
          </w:tcPr>
          <w:p w14:paraId="18FB8F14" w14:textId="77777777" w:rsidR="00680C53" w:rsidRPr="00680C53" w:rsidDel="00E341FF" w:rsidRDefault="00680C53" w:rsidP="00680C53">
            <w:pPr>
              <w:ind w:firstLine="709"/>
              <w:jc w:val="both"/>
              <w:rPr>
                <w:ins w:id="546" w:author="Элнура Кочкорова" w:date="2023-08-10T17:14:00Z"/>
                <w:del w:id="547" w:author="Элнура Кочкорова" w:date="2023-12-14T15:51:00Z"/>
                <w:rFonts w:eastAsia="MS Mincho"/>
                <w:sz w:val="20"/>
                <w:szCs w:val="20"/>
              </w:rPr>
            </w:pPr>
            <w:ins w:id="548" w:author="Элнура Кочкорова" w:date="2023-08-10T17:14:00Z">
              <w:del w:id="549" w:author="Элнура Кочкорова" w:date="2023-12-14T15:51:00Z">
                <w:r w:rsidRPr="00680C53" w:rsidDel="00E341FF">
                  <w:rPr>
                    <w:rFonts w:eastAsia="MS Mincho"/>
                    <w:sz w:val="20"/>
                    <w:szCs w:val="20"/>
                  </w:rPr>
                  <w:delText>101,2</w:delText>
                </w:r>
              </w:del>
            </w:ins>
          </w:p>
        </w:tc>
        <w:tc>
          <w:tcPr>
            <w:tcW w:w="1395" w:type="pct"/>
            <w:tcBorders>
              <w:top w:val="nil"/>
              <w:left w:val="nil"/>
              <w:bottom w:val="nil"/>
              <w:right w:val="nil"/>
            </w:tcBorders>
          </w:tcPr>
          <w:p w14:paraId="05ACAF09" w14:textId="77777777" w:rsidR="00680C53" w:rsidRPr="00680C53" w:rsidDel="00E341FF" w:rsidRDefault="00680C53" w:rsidP="00680C53">
            <w:pPr>
              <w:ind w:firstLine="709"/>
              <w:jc w:val="both"/>
              <w:rPr>
                <w:ins w:id="550" w:author="Элнура Кочкорова" w:date="2023-08-10T17:14:00Z"/>
                <w:del w:id="551" w:author="Элнура Кочкорова" w:date="2023-12-14T15:51:00Z"/>
                <w:rFonts w:eastAsia="MS Mincho"/>
                <w:sz w:val="20"/>
                <w:szCs w:val="20"/>
              </w:rPr>
            </w:pPr>
            <w:ins w:id="552" w:author="Элнура Кочкорова" w:date="2023-08-10T17:14:00Z">
              <w:del w:id="553" w:author="Элнура Кочкорова" w:date="2023-12-14T15:51:00Z">
                <w:r w:rsidRPr="00680C53" w:rsidDel="00E341FF">
                  <w:rPr>
                    <w:rFonts w:eastAsia="MS Mincho"/>
                    <w:sz w:val="20"/>
                    <w:szCs w:val="20"/>
                  </w:rPr>
                  <w:delText>102,7</w:delText>
                </w:r>
              </w:del>
            </w:ins>
          </w:p>
        </w:tc>
      </w:tr>
      <w:tr w:rsidR="00680C53" w:rsidRPr="00680C53" w:rsidDel="00E341FF" w14:paraId="2F1D9459" w14:textId="77777777" w:rsidTr="00A75BDA">
        <w:trPr>
          <w:ins w:id="554" w:author="Элнура Кочкорова" w:date="2023-08-10T17:14:00Z"/>
          <w:del w:id="555" w:author="Элнура Кочкорова" w:date="2023-12-14T15:51:00Z"/>
        </w:trPr>
        <w:tc>
          <w:tcPr>
            <w:tcW w:w="634" w:type="pct"/>
            <w:tcBorders>
              <w:top w:val="nil"/>
              <w:left w:val="nil"/>
              <w:bottom w:val="nil"/>
              <w:right w:val="nil"/>
            </w:tcBorders>
          </w:tcPr>
          <w:p w14:paraId="099D3F80" w14:textId="77777777" w:rsidR="00680C53" w:rsidRPr="00680C53" w:rsidDel="00E341FF" w:rsidRDefault="00680C53" w:rsidP="00680C53">
            <w:pPr>
              <w:ind w:firstLine="709"/>
              <w:jc w:val="both"/>
              <w:rPr>
                <w:ins w:id="556" w:author="Элнура Кочкорова" w:date="2023-08-10T17:14:00Z"/>
                <w:del w:id="557" w:author="Элнура Кочкорова" w:date="2023-12-14T15:51:00Z"/>
                <w:rFonts w:eastAsia="MS Mincho"/>
                <w:sz w:val="20"/>
                <w:szCs w:val="20"/>
              </w:rPr>
            </w:pPr>
            <w:ins w:id="558" w:author="Элнура Кочкорова" w:date="2023-08-10T17:14:00Z">
              <w:del w:id="559" w:author="Элнура Кочкорова" w:date="2023-12-14T15:51:00Z">
                <w:r w:rsidRPr="00680C53" w:rsidDel="00E341FF">
                  <w:rPr>
                    <w:rFonts w:eastAsia="MS Mincho"/>
                    <w:sz w:val="20"/>
                    <w:szCs w:val="20"/>
                  </w:rPr>
                  <w:delText>Апрель</w:delText>
                </w:r>
              </w:del>
            </w:ins>
          </w:p>
        </w:tc>
        <w:tc>
          <w:tcPr>
            <w:tcW w:w="943" w:type="pct"/>
            <w:tcBorders>
              <w:top w:val="nil"/>
              <w:left w:val="nil"/>
              <w:bottom w:val="nil"/>
              <w:right w:val="nil"/>
            </w:tcBorders>
          </w:tcPr>
          <w:p w14:paraId="7099C174" w14:textId="77777777" w:rsidR="00680C53" w:rsidRPr="00680C53" w:rsidDel="00E341FF" w:rsidRDefault="00680C53" w:rsidP="00680C53">
            <w:pPr>
              <w:ind w:firstLine="709"/>
              <w:jc w:val="both"/>
              <w:rPr>
                <w:ins w:id="560" w:author="Элнура Кочкорова" w:date="2023-08-10T17:14:00Z"/>
                <w:del w:id="561" w:author="Элнура Кочкорова" w:date="2023-12-14T15:51:00Z"/>
                <w:rFonts w:eastAsia="MS Mincho"/>
                <w:sz w:val="20"/>
                <w:szCs w:val="20"/>
              </w:rPr>
            </w:pPr>
            <w:ins w:id="562" w:author="Элнура Кочкорова" w:date="2023-08-10T17:14:00Z">
              <w:del w:id="563" w:author="Элнура Кочкорова" w:date="2023-12-14T15:51:00Z">
                <w:r w:rsidRPr="00680C53" w:rsidDel="00E341FF">
                  <w:rPr>
                    <w:rFonts w:eastAsia="MS Mincho"/>
                    <w:sz w:val="20"/>
                    <w:szCs w:val="20"/>
                  </w:rPr>
                  <w:delText>101,1</w:delText>
                </w:r>
              </w:del>
            </w:ins>
          </w:p>
        </w:tc>
        <w:tc>
          <w:tcPr>
            <w:tcW w:w="942" w:type="pct"/>
            <w:tcBorders>
              <w:top w:val="nil"/>
              <w:left w:val="nil"/>
              <w:bottom w:val="nil"/>
              <w:right w:val="nil"/>
            </w:tcBorders>
          </w:tcPr>
          <w:p w14:paraId="559F6292" w14:textId="77777777" w:rsidR="00680C53" w:rsidRPr="00680C53" w:rsidDel="00E341FF" w:rsidRDefault="00680C53" w:rsidP="00680C53">
            <w:pPr>
              <w:ind w:firstLine="709"/>
              <w:jc w:val="both"/>
              <w:rPr>
                <w:ins w:id="564" w:author="Элнура Кочкорова" w:date="2023-08-10T17:14:00Z"/>
                <w:del w:id="565" w:author="Элнура Кочкорова" w:date="2023-12-14T15:51:00Z"/>
                <w:rFonts w:eastAsia="MS Mincho"/>
                <w:sz w:val="20"/>
                <w:szCs w:val="20"/>
              </w:rPr>
            </w:pPr>
            <w:ins w:id="566" w:author="Элнура Кочкорова" w:date="2023-08-10T17:14:00Z">
              <w:del w:id="567" w:author="Элнура Кочкорова" w:date="2023-12-14T15:51:00Z">
                <w:r w:rsidRPr="00680C53" w:rsidDel="00E341FF">
                  <w:rPr>
                    <w:rFonts w:eastAsia="MS Mincho"/>
                    <w:sz w:val="20"/>
                    <w:szCs w:val="20"/>
                  </w:rPr>
                  <w:delText>100,0</w:delText>
                </w:r>
              </w:del>
            </w:ins>
          </w:p>
        </w:tc>
        <w:tc>
          <w:tcPr>
            <w:tcW w:w="1086" w:type="pct"/>
            <w:tcBorders>
              <w:top w:val="nil"/>
              <w:left w:val="nil"/>
              <w:bottom w:val="nil"/>
              <w:right w:val="nil"/>
            </w:tcBorders>
          </w:tcPr>
          <w:p w14:paraId="5E955660" w14:textId="77777777" w:rsidR="00680C53" w:rsidRPr="00680C53" w:rsidDel="00E341FF" w:rsidRDefault="00680C53" w:rsidP="00680C53">
            <w:pPr>
              <w:ind w:firstLine="709"/>
              <w:jc w:val="both"/>
              <w:rPr>
                <w:ins w:id="568" w:author="Элнура Кочкорова" w:date="2023-08-10T17:14:00Z"/>
                <w:del w:id="569" w:author="Элнура Кочкорова" w:date="2023-12-14T15:51:00Z"/>
                <w:rFonts w:eastAsia="MS Mincho"/>
                <w:sz w:val="20"/>
                <w:szCs w:val="20"/>
              </w:rPr>
            </w:pPr>
            <w:ins w:id="570" w:author="Элнура Кочкорова" w:date="2023-08-10T17:14:00Z">
              <w:del w:id="571" w:author="Элнура Кочкорова" w:date="2023-12-14T15:51:00Z">
                <w:r w:rsidRPr="00680C53" w:rsidDel="00E341FF">
                  <w:rPr>
                    <w:rFonts w:eastAsia="MS Mincho"/>
                    <w:sz w:val="20"/>
                    <w:szCs w:val="20"/>
                  </w:rPr>
                  <w:delText>101,0</w:delText>
                </w:r>
              </w:del>
            </w:ins>
          </w:p>
        </w:tc>
        <w:tc>
          <w:tcPr>
            <w:tcW w:w="1395" w:type="pct"/>
            <w:tcBorders>
              <w:top w:val="nil"/>
              <w:left w:val="nil"/>
              <w:bottom w:val="nil"/>
              <w:right w:val="nil"/>
            </w:tcBorders>
          </w:tcPr>
          <w:p w14:paraId="221F8AD3" w14:textId="77777777" w:rsidR="00680C53" w:rsidRPr="00680C53" w:rsidDel="00E341FF" w:rsidRDefault="00680C53" w:rsidP="00680C53">
            <w:pPr>
              <w:ind w:firstLine="709"/>
              <w:jc w:val="both"/>
              <w:rPr>
                <w:ins w:id="572" w:author="Элнура Кочкорова" w:date="2023-08-10T17:14:00Z"/>
                <w:del w:id="573" w:author="Элнура Кочкорова" w:date="2023-12-14T15:51:00Z"/>
                <w:rFonts w:eastAsia="MS Mincho"/>
                <w:sz w:val="20"/>
                <w:szCs w:val="20"/>
              </w:rPr>
            </w:pPr>
            <w:ins w:id="574" w:author="Элнура Кочкорова" w:date="2023-08-10T17:14:00Z">
              <w:del w:id="575" w:author="Элнура Кочкорова" w:date="2023-12-14T15:51:00Z">
                <w:r w:rsidRPr="00680C53" w:rsidDel="00E341FF">
                  <w:rPr>
                    <w:rFonts w:eastAsia="MS Mincho"/>
                    <w:sz w:val="20"/>
                    <w:szCs w:val="20"/>
                  </w:rPr>
                  <w:delText>100,9</w:delText>
                </w:r>
              </w:del>
            </w:ins>
          </w:p>
        </w:tc>
      </w:tr>
      <w:tr w:rsidR="00680C53" w:rsidRPr="00680C53" w:rsidDel="00E341FF" w14:paraId="120DF1E3" w14:textId="77777777" w:rsidTr="00A75BDA">
        <w:trPr>
          <w:ins w:id="576" w:author="Элнура Кочкорова" w:date="2023-08-10T17:14:00Z"/>
          <w:del w:id="577" w:author="Элнура Кочкорова" w:date="2023-12-14T15:51:00Z"/>
        </w:trPr>
        <w:tc>
          <w:tcPr>
            <w:tcW w:w="634" w:type="pct"/>
            <w:tcBorders>
              <w:top w:val="nil"/>
              <w:left w:val="nil"/>
              <w:bottom w:val="nil"/>
              <w:right w:val="nil"/>
            </w:tcBorders>
          </w:tcPr>
          <w:p w14:paraId="1CD0F00D" w14:textId="77777777" w:rsidR="00680C53" w:rsidRPr="00680C53" w:rsidDel="00E341FF" w:rsidRDefault="00680C53" w:rsidP="00680C53">
            <w:pPr>
              <w:ind w:firstLine="709"/>
              <w:jc w:val="both"/>
              <w:rPr>
                <w:ins w:id="578" w:author="Элнура Кочкорова" w:date="2023-08-10T17:14:00Z"/>
                <w:del w:id="579" w:author="Элнура Кочкорова" w:date="2023-12-14T15:51:00Z"/>
                <w:rFonts w:eastAsia="MS Mincho"/>
                <w:sz w:val="20"/>
                <w:szCs w:val="20"/>
                <w:rPrChange w:id="580" w:author="Элнура Кочкорова" w:date="2023-12-15T09:46:00Z">
                  <w:rPr>
                    <w:ins w:id="581" w:author="Элнура Кочкорова" w:date="2023-08-10T17:14:00Z"/>
                    <w:del w:id="582" w:author="Элнура Кочкорова" w:date="2023-12-14T15:51:00Z"/>
                    <w:sz w:val="20"/>
                    <w:szCs w:val="20"/>
                    <w:highlight w:val="yellow"/>
                  </w:rPr>
                </w:rPrChange>
              </w:rPr>
            </w:pPr>
            <w:ins w:id="583" w:author="Элнура Кочкорова" w:date="2023-08-10T17:14:00Z">
              <w:del w:id="584" w:author="Элнура Кочкорова" w:date="2023-12-14T15:51:00Z">
                <w:r w:rsidRPr="00680C53" w:rsidDel="00E341FF">
                  <w:rPr>
                    <w:rFonts w:eastAsia="MS Mincho"/>
                    <w:sz w:val="20"/>
                    <w:szCs w:val="20"/>
                  </w:rPr>
                  <w:delText>Май</w:delText>
                </w:r>
              </w:del>
            </w:ins>
          </w:p>
        </w:tc>
        <w:tc>
          <w:tcPr>
            <w:tcW w:w="943" w:type="pct"/>
            <w:tcBorders>
              <w:top w:val="nil"/>
              <w:left w:val="nil"/>
              <w:bottom w:val="nil"/>
              <w:right w:val="nil"/>
            </w:tcBorders>
          </w:tcPr>
          <w:p w14:paraId="1695F4C6" w14:textId="77777777" w:rsidR="00680C53" w:rsidRPr="00680C53" w:rsidDel="00E341FF" w:rsidRDefault="00680C53" w:rsidP="00680C53">
            <w:pPr>
              <w:ind w:firstLine="709"/>
              <w:jc w:val="both"/>
              <w:rPr>
                <w:ins w:id="585" w:author="Элнура Кочкорова" w:date="2023-08-10T17:14:00Z"/>
                <w:del w:id="586" w:author="Элнура Кочкорова" w:date="2023-12-14T15:51:00Z"/>
                <w:rFonts w:eastAsia="MS Mincho"/>
                <w:sz w:val="20"/>
                <w:szCs w:val="20"/>
                <w:rPrChange w:id="587" w:author="Элнура Кочкорова" w:date="2023-12-15T09:46:00Z">
                  <w:rPr>
                    <w:ins w:id="588" w:author="Элнура Кочкорова" w:date="2023-08-10T17:14:00Z"/>
                    <w:del w:id="589" w:author="Элнура Кочкорова" w:date="2023-12-14T15:51:00Z"/>
                    <w:sz w:val="20"/>
                    <w:szCs w:val="20"/>
                    <w:highlight w:val="yellow"/>
                  </w:rPr>
                </w:rPrChange>
              </w:rPr>
            </w:pPr>
            <w:ins w:id="590" w:author="Элнура Кочкорова" w:date="2023-08-10T17:14:00Z">
              <w:del w:id="591" w:author="Элнура Кочкорова" w:date="2023-12-14T15:51:00Z">
                <w:r w:rsidRPr="00680C53" w:rsidDel="00E341FF">
                  <w:rPr>
                    <w:rFonts w:eastAsia="MS Mincho"/>
                    <w:sz w:val="20"/>
                    <w:szCs w:val="20"/>
                  </w:rPr>
                  <w:delText>99,0</w:delText>
                </w:r>
              </w:del>
            </w:ins>
          </w:p>
        </w:tc>
        <w:tc>
          <w:tcPr>
            <w:tcW w:w="942" w:type="pct"/>
            <w:tcBorders>
              <w:top w:val="nil"/>
              <w:left w:val="nil"/>
              <w:bottom w:val="nil"/>
              <w:right w:val="nil"/>
            </w:tcBorders>
          </w:tcPr>
          <w:p w14:paraId="11DBFF70" w14:textId="77777777" w:rsidR="00680C53" w:rsidRPr="00680C53" w:rsidDel="00E341FF" w:rsidRDefault="00680C53" w:rsidP="00680C53">
            <w:pPr>
              <w:ind w:firstLine="709"/>
              <w:jc w:val="both"/>
              <w:rPr>
                <w:ins w:id="592" w:author="Элнура Кочкорова" w:date="2023-08-10T17:14:00Z"/>
                <w:del w:id="593" w:author="Элнура Кочкорова" w:date="2023-12-14T15:51:00Z"/>
                <w:rFonts w:eastAsia="MS Mincho"/>
                <w:sz w:val="20"/>
                <w:szCs w:val="20"/>
                <w:rPrChange w:id="594" w:author="Элнура Кочкорова" w:date="2023-12-15T09:46:00Z">
                  <w:rPr>
                    <w:ins w:id="595" w:author="Элнура Кочкорова" w:date="2023-08-10T17:14:00Z"/>
                    <w:del w:id="596" w:author="Элнура Кочкорова" w:date="2023-12-14T15:51:00Z"/>
                    <w:sz w:val="20"/>
                    <w:szCs w:val="20"/>
                    <w:highlight w:val="yellow"/>
                  </w:rPr>
                </w:rPrChange>
              </w:rPr>
            </w:pPr>
            <w:ins w:id="597" w:author="Элнура Кочкорова" w:date="2023-08-10T17:14:00Z">
              <w:del w:id="598" w:author="Элнура Кочкорова" w:date="2023-12-14T15:51:00Z">
                <w:r w:rsidRPr="00680C53" w:rsidDel="00E341FF">
                  <w:rPr>
                    <w:rFonts w:eastAsia="MS Mincho"/>
                    <w:sz w:val="20"/>
                    <w:szCs w:val="20"/>
                  </w:rPr>
                  <w:delText>107,7</w:delText>
                </w:r>
              </w:del>
            </w:ins>
          </w:p>
        </w:tc>
        <w:tc>
          <w:tcPr>
            <w:tcW w:w="1086" w:type="pct"/>
            <w:tcBorders>
              <w:top w:val="nil"/>
              <w:left w:val="nil"/>
              <w:bottom w:val="nil"/>
              <w:right w:val="nil"/>
            </w:tcBorders>
          </w:tcPr>
          <w:p w14:paraId="3FE3254F" w14:textId="77777777" w:rsidR="00680C53" w:rsidRPr="00680C53" w:rsidDel="00E341FF" w:rsidRDefault="00680C53" w:rsidP="00680C53">
            <w:pPr>
              <w:ind w:firstLine="709"/>
              <w:jc w:val="both"/>
              <w:rPr>
                <w:ins w:id="599" w:author="Элнура Кочкорова" w:date="2023-08-10T17:14:00Z"/>
                <w:del w:id="600" w:author="Элнура Кочкорова" w:date="2023-12-14T15:51:00Z"/>
                <w:rFonts w:eastAsia="MS Mincho"/>
                <w:sz w:val="20"/>
                <w:szCs w:val="20"/>
                <w:rPrChange w:id="601" w:author="Элнура Кочкорова" w:date="2023-12-15T09:46:00Z">
                  <w:rPr>
                    <w:ins w:id="602" w:author="Элнура Кочкорова" w:date="2023-08-10T17:14:00Z"/>
                    <w:del w:id="603" w:author="Элнура Кочкорова" w:date="2023-12-14T15:51:00Z"/>
                    <w:sz w:val="20"/>
                    <w:szCs w:val="20"/>
                    <w:highlight w:val="yellow"/>
                  </w:rPr>
                </w:rPrChange>
              </w:rPr>
            </w:pPr>
            <w:ins w:id="604" w:author="Элнура Кочкорова" w:date="2023-08-10T17:14:00Z">
              <w:del w:id="605" w:author="Элнура Кочкорова" w:date="2023-12-14T15:51:00Z">
                <w:r w:rsidRPr="00680C53" w:rsidDel="00E341FF">
                  <w:rPr>
                    <w:rFonts w:eastAsia="MS Mincho"/>
                    <w:sz w:val="20"/>
                    <w:szCs w:val="20"/>
                  </w:rPr>
                  <w:delText>95,5</w:delText>
                </w:r>
              </w:del>
            </w:ins>
          </w:p>
        </w:tc>
        <w:tc>
          <w:tcPr>
            <w:tcW w:w="1395" w:type="pct"/>
            <w:tcBorders>
              <w:top w:val="nil"/>
              <w:left w:val="nil"/>
              <w:bottom w:val="nil"/>
              <w:right w:val="nil"/>
            </w:tcBorders>
          </w:tcPr>
          <w:p w14:paraId="081B1554" w14:textId="77777777" w:rsidR="00680C53" w:rsidRPr="00680C53" w:rsidDel="00E341FF" w:rsidRDefault="00680C53" w:rsidP="00680C53">
            <w:pPr>
              <w:ind w:firstLine="709"/>
              <w:jc w:val="both"/>
              <w:rPr>
                <w:ins w:id="606" w:author="Элнура Кочкорова" w:date="2023-08-10T17:14:00Z"/>
                <w:del w:id="607" w:author="Элнура Кочкорова" w:date="2023-12-14T15:51:00Z"/>
                <w:rFonts w:eastAsia="MS Mincho"/>
                <w:sz w:val="20"/>
                <w:szCs w:val="20"/>
                <w:rPrChange w:id="608" w:author="Элнура Кочкорова" w:date="2023-12-15T09:46:00Z">
                  <w:rPr>
                    <w:ins w:id="609" w:author="Элнура Кочкорова" w:date="2023-08-10T17:14:00Z"/>
                    <w:del w:id="610" w:author="Элнура Кочкорова" w:date="2023-12-14T15:51:00Z"/>
                    <w:sz w:val="20"/>
                    <w:szCs w:val="20"/>
                    <w:highlight w:val="yellow"/>
                  </w:rPr>
                </w:rPrChange>
              </w:rPr>
            </w:pPr>
            <w:ins w:id="611" w:author="Элнура Кочкорова" w:date="2023-08-10T17:14:00Z">
              <w:del w:id="612" w:author="Элнура Кочкорова" w:date="2023-12-14T15:51:00Z">
                <w:r w:rsidRPr="00680C53" w:rsidDel="00E341FF">
                  <w:rPr>
                    <w:rFonts w:eastAsia="MS Mincho"/>
                    <w:sz w:val="20"/>
                    <w:szCs w:val="20"/>
                  </w:rPr>
                  <w:delText>100,2</w:delText>
                </w:r>
              </w:del>
            </w:ins>
          </w:p>
        </w:tc>
      </w:tr>
      <w:tr w:rsidR="00680C53" w:rsidRPr="00680C53" w:rsidDel="00E341FF" w14:paraId="77886942" w14:textId="77777777" w:rsidTr="00A75BDA">
        <w:trPr>
          <w:ins w:id="613" w:author="Элнура Кочкорова" w:date="2023-08-10T17:14:00Z"/>
          <w:del w:id="614" w:author="Элнура Кочкорова" w:date="2023-12-14T15:51:00Z"/>
        </w:trPr>
        <w:tc>
          <w:tcPr>
            <w:tcW w:w="634" w:type="pct"/>
            <w:tcBorders>
              <w:top w:val="nil"/>
              <w:left w:val="nil"/>
              <w:bottom w:val="nil"/>
              <w:right w:val="nil"/>
            </w:tcBorders>
          </w:tcPr>
          <w:p w14:paraId="3C05580C" w14:textId="77777777" w:rsidR="00680C53" w:rsidRPr="00680C53" w:rsidDel="00E341FF" w:rsidRDefault="00680C53" w:rsidP="00680C53">
            <w:pPr>
              <w:ind w:firstLine="709"/>
              <w:jc w:val="both"/>
              <w:rPr>
                <w:ins w:id="615" w:author="Элнура Кочкорова" w:date="2023-08-10T17:14:00Z"/>
                <w:del w:id="616" w:author="Элнура Кочкорова" w:date="2023-12-14T15:51:00Z"/>
                <w:rFonts w:eastAsia="MS Mincho"/>
                <w:sz w:val="20"/>
                <w:szCs w:val="20"/>
              </w:rPr>
            </w:pPr>
            <w:ins w:id="617" w:author="Элнура Кочкорова" w:date="2023-08-10T17:14:00Z">
              <w:del w:id="618" w:author="Элнура Кочкорова" w:date="2023-12-14T15:51:00Z">
                <w:r w:rsidRPr="00680C53" w:rsidDel="00E341FF">
                  <w:rPr>
                    <w:rFonts w:eastAsia="MS Mincho"/>
                    <w:sz w:val="20"/>
                    <w:szCs w:val="20"/>
                  </w:rPr>
                  <w:delText>Июнь</w:delText>
                </w:r>
              </w:del>
            </w:ins>
          </w:p>
        </w:tc>
        <w:tc>
          <w:tcPr>
            <w:tcW w:w="943" w:type="pct"/>
            <w:tcBorders>
              <w:top w:val="nil"/>
              <w:left w:val="nil"/>
              <w:bottom w:val="nil"/>
              <w:right w:val="nil"/>
            </w:tcBorders>
          </w:tcPr>
          <w:p w14:paraId="340FA23F" w14:textId="77777777" w:rsidR="00680C53" w:rsidRPr="00680C53" w:rsidDel="00E341FF" w:rsidRDefault="00680C53" w:rsidP="00680C53">
            <w:pPr>
              <w:ind w:firstLine="709"/>
              <w:jc w:val="both"/>
              <w:rPr>
                <w:ins w:id="619" w:author="Элнура Кочкорова" w:date="2023-08-10T17:14:00Z"/>
                <w:del w:id="620" w:author="Элнура Кочкорова" w:date="2023-12-14T15:51:00Z"/>
                <w:rFonts w:eastAsia="MS Mincho"/>
                <w:sz w:val="20"/>
                <w:szCs w:val="20"/>
              </w:rPr>
            </w:pPr>
            <w:ins w:id="621" w:author="Элнура Кочкорова" w:date="2023-08-10T17:14:00Z">
              <w:del w:id="622" w:author="Элнура Кочкорова" w:date="2023-12-14T15:51:00Z">
                <w:r w:rsidRPr="00680C53" w:rsidDel="00E341FF">
                  <w:rPr>
                    <w:rFonts w:eastAsia="MS Mincho"/>
                    <w:sz w:val="20"/>
                    <w:szCs w:val="20"/>
                  </w:rPr>
                  <w:delText>100,5</w:delText>
                </w:r>
              </w:del>
            </w:ins>
          </w:p>
        </w:tc>
        <w:tc>
          <w:tcPr>
            <w:tcW w:w="942" w:type="pct"/>
            <w:tcBorders>
              <w:top w:val="nil"/>
              <w:left w:val="nil"/>
              <w:bottom w:val="nil"/>
              <w:right w:val="nil"/>
            </w:tcBorders>
          </w:tcPr>
          <w:p w14:paraId="56D01537" w14:textId="77777777" w:rsidR="00680C53" w:rsidRPr="00680C53" w:rsidDel="00E341FF" w:rsidRDefault="00680C53" w:rsidP="00680C53">
            <w:pPr>
              <w:ind w:firstLine="709"/>
              <w:jc w:val="both"/>
              <w:rPr>
                <w:ins w:id="623" w:author="Элнура Кочкорова" w:date="2023-08-10T17:14:00Z"/>
                <w:del w:id="624" w:author="Элнура Кочкорова" w:date="2023-12-14T15:51:00Z"/>
                <w:rFonts w:eastAsia="MS Mincho"/>
                <w:sz w:val="20"/>
                <w:szCs w:val="20"/>
              </w:rPr>
            </w:pPr>
            <w:ins w:id="625" w:author="Элнура Кочкорова" w:date="2023-08-10T17:14:00Z">
              <w:del w:id="626" w:author="Элнура Кочкорова" w:date="2023-12-14T15:51:00Z">
                <w:r w:rsidRPr="00680C53" w:rsidDel="00E341FF">
                  <w:rPr>
                    <w:rFonts w:eastAsia="MS Mincho"/>
                    <w:sz w:val="20"/>
                    <w:szCs w:val="20"/>
                  </w:rPr>
                  <w:delText>96,8</w:delText>
                </w:r>
              </w:del>
            </w:ins>
          </w:p>
        </w:tc>
        <w:tc>
          <w:tcPr>
            <w:tcW w:w="1086" w:type="pct"/>
            <w:tcBorders>
              <w:top w:val="nil"/>
              <w:left w:val="nil"/>
              <w:bottom w:val="nil"/>
              <w:right w:val="nil"/>
            </w:tcBorders>
          </w:tcPr>
          <w:p w14:paraId="07CAC004" w14:textId="77777777" w:rsidR="00680C53" w:rsidRPr="00680C53" w:rsidDel="00E341FF" w:rsidRDefault="00680C53" w:rsidP="00680C53">
            <w:pPr>
              <w:ind w:firstLine="709"/>
              <w:jc w:val="both"/>
              <w:rPr>
                <w:ins w:id="627" w:author="Элнура Кочкорова" w:date="2023-08-10T17:14:00Z"/>
                <w:del w:id="628" w:author="Элнура Кочкорова" w:date="2023-12-14T15:51:00Z"/>
                <w:rFonts w:eastAsia="MS Mincho"/>
                <w:sz w:val="20"/>
                <w:szCs w:val="20"/>
              </w:rPr>
            </w:pPr>
            <w:ins w:id="629" w:author="Элнура Кочкорова" w:date="2023-08-10T17:14:00Z">
              <w:del w:id="630" w:author="Элнура Кочкорова" w:date="2023-12-14T15:51:00Z">
                <w:r w:rsidRPr="00680C53" w:rsidDel="00E341FF">
                  <w:rPr>
                    <w:rFonts w:eastAsia="MS Mincho"/>
                    <w:sz w:val="20"/>
                    <w:szCs w:val="20"/>
                  </w:rPr>
                  <w:delText>101,8</w:delText>
                </w:r>
              </w:del>
            </w:ins>
          </w:p>
        </w:tc>
        <w:tc>
          <w:tcPr>
            <w:tcW w:w="1395" w:type="pct"/>
            <w:tcBorders>
              <w:top w:val="nil"/>
              <w:left w:val="nil"/>
              <w:bottom w:val="nil"/>
              <w:right w:val="nil"/>
            </w:tcBorders>
          </w:tcPr>
          <w:p w14:paraId="0835158D" w14:textId="77777777" w:rsidR="00680C53" w:rsidRPr="00680C53" w:rsidDel="00E341FF" w:rsidRDefault="00680C53" w:rsidP="00680C53">
            <w:pPr>
              <w:ind w:firstLine="709"/>
              <w:jc w:val="both"/>
              <w:rPr>
                <w:ins w:id="631" w:author="Элнура Кочкорова" w:date="2023-08-10T17:14:00Z"/>
                <w:del w:id="632" w:author="Элнура Кочкорова" w:date="2023-12-14T15:51:00Z"/>
                <w:rFonts w:eastAsia="MS Mincho"/>
                <w:sz w:val="20"/>
                <w:szCs w:val="20"/>
              </w:rPr>
            </w:pPr>
            <w:ins w:id="633" w:author="Элнура Кочкорова" w:date="2023-08-10T17:14:00Z">
              <w:del w:id="634" w:author="Элнура Кочкорова" w:date="2023-12-14T15:51:00Z">
                <w:r w:rsidRPr="00680C53" w:rsidDel="00E341FF">
                  <w:rPr>
                    <w:rFonts w:eastAsia="MS Mincho"/>
                    <w:sz w:val="20"/>
                    <w:szCs w:val="20"/>
                  </w:rPr>
                  <w:delText>113,6</w:delText>
                </w:r>
              </w:del>
            </w:ins>
          </w:p>
        </w:tc>
      </w:tr>
      <w:tr w:rsidR="00680C53" w:rsidRPr="00680C53" w:rsidDel="00E341FF" w14:paraId="32525D16" w14:textId="77777777" w:rsidTr="00A75BDA">
        <w:trPr>
          <w:ins w:id="635" w:author="Элнура Кочкорова" w:date="2023-08-10T17:14:00Z"/>
          <w:del w:id="636" w:author="Элнура Кочкорова" w:date="2023-12-14T15:51:00Z"/>
        </w:trPr>
        <w:tc>
          <w:tcPr>
            <w:tcW w:w="634" w:type="pct"/>
            <w:tcBorders>
              <w:top w:val="nil"/>
              <w:left w:val="nil"/>
              <w:bottom w:val="nil"/>
              <w:right w:val="nil"/>
            </w:tcBorders>
          </w:tcPr>
          <w:p w14:paraId="473AFB2B" w14:textId="77777777" w:rsidR="00680C53" w:rsidRPr="00680C53" w:rsidDel="00E341FF" w:rsidRDefault="00680C53" w:rsidP="00680C53">
            <w:pPr>
              <w:ind w:firstLine="709"/>
              <w:jc w:val="both"/>
              <w:rPr>
                <w:ins w:id="637" w:author="Элнура Кочкорова" w:date="2023-08-10T17:14:00Z"/>
                <w:del w:id="638" w:author="Элнура Кочкорова" w:date="2023-12-14T15:51:00Z"/>
                <w:rFonts w:eastAsia="MS Mincho"/>
                <w:sz w:val="20"/>
                <w:szCs w:val="20"/>
              </w:rPr>
            </w:pPr>
            <w:ins w:id="639" w:author="Элнура Кочкорова" w:date="2023-08-10T17:14:00Z">
              <w:del w:id="640" w:author="Элнура Кочкорова" w:date="2023-12-14T15:51:00Z">
                <w:r w:rsidRPr="00680C53" w:rsidDel="00E341FF">
                  <w:rPr>
                    <w:rFonts w:eastAsia="MS Mincho"/>
                    <w:sz w:val="20"/>
                    <w:szCs w:val="20"/>
                  </w:rPr>
                  <w:delText>Июль</w:delText>
                </w:r>
              </w:del>
            </w:ins>
          </w:p>
        </w:tc>
        <w:tc>
          <w:tcPr>
            <w:tcW w:w="943" w:type="pct"/>
            <w:tcBorders>
              <w:top w:val="nil"/>
              <w:left w:val="nil"/>
              <w:bottom w:val="nil"/>
              <w:right w:val="nil"/>
            </w:tcBorders>
          </w:tcPr>
          <w:p w14:paraId="3CC27391" w14:textId="77777777" w:rsidR="00680C53" w:rsidRPr="00680C53" w:rsidDel="00E341FF" w:rsidRDefault="00680C53" w:rsidP="00680C53">
            <w:pPr>
              <w:ind w:firstLine="709"/>
              <w:jc w:val="both"/>
              <w:rPr>
                <w:ins w:id="641" w:author="Элнура Кочкорова" w:date="2023-08-10T17:14:00Z"/>
                <w:del w:id="642" w:author="Элнура Кочкорова" w:date="2023-12-14T15:51:00Z"/>
                <w:rFonts w:eastAsia="MS Mincho"/>
                <w:sz w:val="20"/>
                <w:szCs w:val="20"/>
              </w:rPr>
            </w:pPr>
            <w:ins w:id="643" w:author="Элнура Кочкорова" w:date="2023-08-10T17:14:00Z">
              <w:del w:id="644" w:author="Элнура Кочкорова" w:date="2023-12-14T15:51:00Z">
                <w:r w:rsidRPr="00680C53" w:rsidDel="00E341FF">
                  <w:rPr>
                    <w:rFonts w:eastAsia="MS Mincho"/>
                    <w:sz w:val="20"/>
                    <w:szCs w:val="20"/>
                  </w:rPr>
                  <w:delText>98,1</w:delText>
                </w:r>
              </w:del>
            </w:ins>
          </w:p>
        </w:tc>
        <w:tc>
          <w:tcPr>
            <w:tcW w:w="942" w:type="pct"/>
            <w:tcBorders>
              <w:top w:val="nil"/>
              <w:left w:val="nil"/>
              <w:bottom w:val="nil"/>
              <w:right w:val="nil"/>
            </w:tcBorders>
          </w:tcPr>
          <w:p w14:paraId="0AD85E71" w14:textId="77777777" w:rsidR="00680C53" w:rsidRPr="00680C53" w:rsidDel="00E341FF" w:rsidRDefault="00680C53" w:rsidP="00680C53">
            <w:pPr>
              <w:ind w:firstLine="709"/>
              <w:jc w:val="both"/>
              <w:rPr>
                <w:ins w:id="645" w:author="Элнура Кочкорова" w:date="2023-08-10T17:14:00Z"/>
                <w:del w:id="646" w:author="Элнура Кочкорова" w:date="2023-12-14T15:51:00Z"/>
                <w:rFonts w:eastAsia="MS Mincho"/>
                <w:sz w:val="20"/>
                <w:szCs w:val="20"/>
              </w:rPr>
            </w:pPr>
            <w:ins w:id="647" w:author="Элнура Кочкорова" w:date="2023-08-10T17:14:00Z">
              <w:del w:id="648" w:author="Элнура Кочкорова" w:date="2023-12-14T15:51:00Z">
                <w:r w:rsidRPr="00680C53" w:rsidDel="00E341FF">
                  <w:rPr>
                    <w:rFonts w:eastAsia="MS Mincho"/>
                    <w:sz w:val="20"/>
                    <w:szCs w:val="20"/>
                  </w:rPr>
                  <w:delText>99,3</w:delText>
                </w:r>
              </w:del>
            </w:ins>
          </w:p>
        </w:tc>
        <w:tc>
          <w:tcPr>
            <w:tcW w:w="1086" w:type="pct"/>
            <w:tcBorders>
              <w:top w:val="nil"/>
              <w:left w:val="nil"/>
              <w:bottom w:val="nil"/>
              <w:right w:val="nil"/>
            </w:tcBorders>
          </w:tcPr>
          <w:p w14:paraId="29ABC395" w14:textId="77777777" w:rsidR="00680C53" w:rsidRPr="00680C53" w:rsidDel="00E341FF" w:rsidRDefault="00680C53" w:rsidP="00680C53">
            <w:pPr>
              <w:ind w:firstLine="709"/>
              <w:jc w:val="both"/>
              <w:rPr>
                <w:ins w:id="649" w:author="Элнура Кочкорова" w:date="2023-08-10T17:14:00Z"/>
                <w:del w:id="650" w:author="Элнура Кочкорова" w:date="2023-12-14T15:51:00Z"/>
                <w:rFonts w:eastAsia="MS Mincho"/>
                <w:sz w:val="20"/>
                <w:szCs w:val="20"/>
              </w:rPr>
            </w:pPr>
            <w:ins w:id="651" w:author="Элнура Кочкорова" w:date="2023-08-10T17:14:00Z">
              <w:del w:id="652" w:author="Элнура Кочкорова" w:date="2023-12-14T15:51:00Z">
                <w:r w:rsidRPr="00680C53" w:rsidDel="00E341FF">
                  <w:rPr>
                    <w:rFonts w:eastAsia="MS Mincho"/>
                    <w:sz w:val="20"/>
                    <w:szCs w:val="20"/>
                  </w:rPr>
                  <w:delText>103,7</w:delText>
                </w:r>
              </w:del>
            </w:ins>
          </w:p>
        </w:tc>
        <w:tc>
          <w:tcPr>
            <w:tcW w:w="1395" w:type="pct"/>
            <w:tcBorders>
              <w:top w:val="nil"/>
              <w:left w:val="nil"/>
              <w:bottom w:val="nil"/>
              <w:right w:val="nil"/>
            </w:tcBorders>
          </w:tcPr>
          <w:p w14:paraId="3D7AFD40" w14:textId="77777777" w:rsidR="00680C53" w:rsidRPr="00680C53" w:rsidDel="00E341FF" w:rsidRDefault="00680C53" w:rsidP="00680C53">
            <w:pPr>
              <w:ind w:firstLine="709"/>
              <w:jc w:val="both"/>
              <w:rPr>
                <w:ins w:id="653" w:author="Элнура Кочкорова" w:date="2023-08-10T17:14:00Z"/>
                <w:del w:id="654" w:author="Элнура Кочкорова" w:date="2023-12-14T15:51:00Z"/>
                <w:rFonts w:eastAsia="MS Mincho"/>
                <w:sz w:val="20"/>
                <w:szCs w:val="20"/>
              </w:rPr>
            </w:pPr>
            <w:ins w:id="655" w:author="Элнура Кочкорова" w:date="2023-08-10T17:14:00Z">
              <w:del w:id="656" w:author="Элнура Кочкорова" w:date="2023-12-14T15:51:00Z">
                <w:r w:rsidRPr="00680C53" w:rsidDel="00E341FF">
                  <w:rPr>
                    <w:rFonts w:eastAsia="MS Mincho"/>
                    <w:sz w:val="20"/>
                    <w:szCs w:val="20"/>
                  </w:rPr>
                  <w:delText>99,9</w:delText>
                </w:r>
              </w:del>
            </w:ins>
          </w:p>
        </w:tc>
      </w:tr>
      <w:tr w:rsidR="00680C53" w:rsidRPr="00680C53" w:rsidDel="00E341FF" w14:paraId="505EB48E" w14:textId="77777777" w:rsidTr="00A75BDA">
        <w:trPr>
          <w:ins w:id="657" w:author="Элнура Кочкорова" w:date="2023-08-10T17:14:00Z"/>
          <w:del w:id="658" w:author="Элнура Кочкорова" w:date="2023-12-14T15:51:00Z"/>
        </w:trPr>
        <w:tc>
          <w:tcPr>
            <w:tcW w:w="634" w:type="pct"/>
            <w:tcBorders>
              <w:top w:val="nil"/>
              <w:left w:val="nil"/>
              <w:bottom w:val="nil"/>
              <w:right w:val="nil"/>
            </w:tcBorders>
          </w:tcPr>
          <w:p w14:paraId="1CC9F0DB" w14:textId="77777777" w:rsidR="00680C53" w:rsidRPr="00680C53" w:rsidDel="00E341FF" w:rsidRDefault="00680C53" w:rsidP="00680C53">
            <w:pPr>
              <w:ind w:firstLine="709"/>
              <w:jc w:val="both"/>
              <w:rPr>
                <w:ins w:id="659" w:author="Элнура Кочкорова" w:date="2023-08-10T17:14:00Z"/>
                <w:del w:id="660" w:author="Элнура Кочкорова" w:date="2023-12-14T15:51:00Z"/>
                <w:rFonts w:eastAsia="SimSun"/>
                <w:sz w:val="20"/>
                <w:szCs w:val="20"/>
              </w:rPr>
            </w:pPr>
          </w:p>
        </w:tc>
        <w:tc>
          <w:tcPr>
            <w:tcW w:w="943" w:type="pct"/>
            <w:tcBorders>
              <w:top w:val="nil"/>
              <w:left w:val="nil"/>
              <w:bottom w:val="nil"/>
              <w:right w:val="nil"/>
            </w:tcBorders>
          </w:tcPr>
          <w:p w14:paraId="0A29CF90" w14:textId="77777777" w:rsidR="00680C53" w:rsidRPr="00680C53" w:rsidDel="00E341FF" w:rsidRDefault="00680C53" w:rsidP="00680C53">
            <w:pPr>
              <w:ind w:firstLine="709"/>
              <w:jc w:val="both"/>
              <w:rPr>
                <w:ins w:id="661" w:author="Элнура Кочкорова" w:date="2023-08-10T17:14:00Z"/>
                <w:del w:id="662" w:author="Элнура Кочкорова" w:date="2023-12-14T15:51:00Z"/>
                <w:rFonts w:eastAsia="SimSun"/>
                <w:sz w:val="20"/>
                <w:szCs w:val="20"/>
              </w:rPr>
            </w:pPr>
          </w:p>
        </w:tc>
        <w:tc>
          <w:tcPr>
            <w:tcW w:w="2028" w:type="pct"/>
            <w:gridSpan w:val="2"/>
            <w:tcBorders>
              <w:top w:val="nil"/>
              <w:left w:val="nil"/>
              <w:bottom w:val="nil"/>
              <w:right w:val="nil"/>
            </w:tcBorders>
          </w:tcPr>
          <w:p w14:paraId="010C7E2A" w14:textId="77777777" w:rsidR="00680C53" w:rsidRPr="00680C53" w:rsidDel="00E341FF" w:rsidRDefault="00680C53" w:rsidP="00680C53">
            <w:pPr>
              <w:ind w:firstLine="709"/>
              <w:jc w:val="both"/>
              <w:rPr>
                <w:ins w:id="663" w:author="Элнура Кочкорова" w:date="2023-08-10T17:14:00Z"/>
                <w:del w:id="664" w:author="Элнура Кочкорова" w:date="2023-12-14T15:51:00Z"/>
                <w:rFonts w:eastAsia="SimSun"/>
                <w:b/>
                <w:sz w:val="20"/>
                <w:szCs w:val="20"/>
              </w:rPr>
            </w:pPr>
            <w:ins w:id="665" w:author="Элнура Кочкорова" w:date="2023-08-10T17:14:00Z">
              <w:del w:id="666" w:author="Элнура Кочкорова" w:date="2023-12-14T15:51:00Z">
                <w:r w:rsidRPr="00680C53" w:rsidDel="00E341FF">
                  <w:rPr>
                    <w:rFonts w:eastAsia="SimSun"/>
                    <w:b/>
                    <w:i/>
                    <w:sz w:val="20"/>
                    <w:szCs w:val="20"/>
                    <w:lang w:val="ky-KG"/>
                  </w:rPr>
                  <w:delText>Мурунку жылдын декабрына карата</w:delText>
                </w:r>
              </w:del>
            </w:ins>
          </w:p>
        </w:tc>
        <w:tc>
          <w:tcPr>
            <w:tcW w:w="1395" w:type="pct"/>
            <w:tcBorders>
              <w:top w:val="nil"/>
              <w:left w:val="nil"/>
              <w:bottom w:val="nil"/>
              <w:right w:val="nil"/>
            </w:tcBorders>
          </w:tcPr>
          <w:p w14:paraId="5750C33C" w14:textId="77777777" w:rsidR="00680C53" w:rsidRPr="00680C53" w:rsidDel="00E341FF" w:rsidRDefault="00680C53" w:rsidP="00680C53">
            <w:pPr>
              <w:ind w:firstLine="709"/>
              <w:jc w:val="both"/>
              <w:rPr>
                <w:ins w:id="667" w:author="Элнура Кочкорова" w:date="2023-08-10T17:14:00Z"/>
                <w:del w:id="668" w:author="Элнура Кочкорова" w:date="2023-12-14T15:51:00Z"/>
                <w:rFonts w:eastAsia="SimSun"/>
                <w:sz w:val="20"/>
                <w:szCs w:val="20"/>
              </w:rPr>
            </w:pPr>
          </w:p>
        </w:tc>
      </w:tr>
      <w:tr w:rsidR="00680C53" w:rsidRPr="00680C53" w:rsidDel="00E341FF" w14:paraId="522ACF0D" w14:textId="77777777" w:rsidTr="00A75BDA">
        <w:trPr>
          <w:ins w:id="669" w:author="Элнура Кочкорова" w:date="2023-08-10T17:14:00Z"/>
          <w:del w:id="670" w:author="Элнура Кочкорова" w:date="2023-12-14T15:51:00Z"/>
        </w:trPr>
        <w:tc>
          <w:tcPr>
            <w:tcW w:w="634" w:type="pct"/>
            <w:tcBorders>
              <w:top w:val="nil"/>
              <w:left w:val="nil"/>
              <w:bottom w:val="nil"/>
              <w:right w:val="nil"/>
            </w:tcBorders>
          </w:tcPr>
          <w:p w14:paraId="5C419622" w14:textId="77777777" w:rsidR="00680C53" w:rsidRPr="00680C53" w:rsidDel="00E341FF" w:rsidRDefault="00680C53" w:rsidP="00680C53">
            <w:pPr>
              <w:ind w:firstLine="709"/>
              <w:jc w:val="both"/>
              <w:rPr>
                <w:ins w:id="671" w:author="Элнура Кочкорова" w:date="2023-08-10T17:14:00Z"/>
                <w:del w:id="672" w:author="Элнура Кочкорова" w:date="2023-12-14T15:51:00Z"/>
                <w:rFonts w:eastAsia="SimSun"/>
                <w:sz w:val="20"/>
                <w:szCs w:val="20"/>
              </w:rPr>
            </w:pPr>
            <w:ins w:id="673" w:author="Элнура Кочкорова" w:date="2023-08-10T17:14:00Z">
              <w:del w:id="674" w:author="Элнура Кочкорова" w:date="2023-12-14T15:51:00Z">
                <w:r w:rsidRPr="00680C53" w:rsidDel="00E341FF">
                  <w:rPr>
                    <w:rFonts w:eastAsia="SimSun"/>
                    <w:sz w:val="20"/>
                    <w:szCs w:val="20"/>
                  </w:rPr>
                  <w:delText xml:space="preserve">Январь </w:delText>
                </w:r>
              </w:del>
            </w:ins>
          </w:p>
        </w:tc>
        <w:tc>
          <w:tcPr>
            <w:tcW w:w="943" w:type="pct"/>
            <w:tcBorders>
              <w:top w:val="nil"/>
              <w:left w:val="nil"/>
              <w:bottom w:val="nil"/>
              <w:right w:val="nil"/>
            </w:tcBorders>
          </w:tcPr>
          <w:p w14:paraId="5B297B6E" w14:textId="77777777" w:rsidR="00680C53" w:rsidRPr="00680C53" w:rsidDel="00E341FF" w:rsidRDefault="00680C53" w:rsidP="00680C53">
            <w:pPr>
              <w:ind w:firstLine="709"/>
              <w:jc w:val="both"/>
              <w:rPr>
                <w:ins w:id="675" w:author="Элнура Кочкорова" w:date="2023-08-10T17:14:00Z"/>
                <w:del w:id="676" w:author="Элнура Кочкорова" w:date="2023-12-14T15:51:00Z"/>
                <w:rFonts w:eastAsia="MS Mincho"/>
                <w:sz w:val="20"/>
                <w:szCs w:val="20"/>
                <w:lang w:val="ky-KG"/>
              </w:rPr>
            </w:pPr>
            <w:ins w:id="677" w:author="Элнура Кочкорова" w:date="2023-08-10T17:14:00Z">
              <w:del w:id="678" w:author="Элнура Кочкорова" w:date="2023-12-14T15:51:00Z">
                <w:r w:rsidRPr="00680C53" w:rsidDel="00E341FF">
                  <w:rPr>
                    <w:rFonts w:eastAsia="MS Mincho"/>
                    <w:sz w:val="20"/>
                    <w:szCs w:val="20"/>
                  </w:rPr>
                  <w:delText>102,9</w:delText>
                </w:r>
              </w:del>
            </w:ins>
          </w:p>
        </w:tc>
        <w:tc>
          <w:tcPr>
            <w:tcW w:w="942" w:type="pct"/>
            <w:tcBorders>
              <w:top w:val="nil"/>
              <w:left w:val="nil"/>
              <w:bottom w:val="nil"/>
              <w:right w:val="nil"/>
            </w:tcBorders>
          </w:tcPr>
          <w:p w14:paraId="61710612" w14:textId="77777777" w:rsidR="00680C53" w:rsidRPr="00680C53" w:rsidDel="00E341FF" w:rsidRDefault="00680C53" w:rsidP="00680C53">
            <w:pPr>
              <w:ind w:firstLine="709"/>
              <w:jc w:val="both"/>
              <w:rPr>
                <w:ins w:id="679" w:author="Элнура Кочкорова" w:date="2023-08-10T17:14:00Z"/>
                <w:del w:id="680" w:author="Элнура Кочкорова" w:date="2023-12-14T15:51:00Z"/>
                <w:rFonts w:eastAsia="MS Mincho"/>
                <w:sz w:val="20"/>
                <w:szCs w:val="20"/>
                <w:lang w:val="ky-KG"/>
              </w:rPr>
            </w:pPr>
            <w:ins w:id="681" w:author="Элнура Кочкорова" w:date="2023-08-10T17:14:00Z">
              <w:del w:id="682" w:author="Элнура Кочкорова" w:date="2023-12-14T15:51:00Z">
                <w:r w:rsidRPr="00680C53" w:rsidDel="00E341FF">
                  <w:rPr>
                    <w:rFonts w:eastAsia="MS Mincho"/>
                    <w:sz w:val="20"/>
                    <w:szCs w:val="20"/>
                  </w:rPr>
                  <w:delText>105,3</w:delText>
                </w:r>
              </w:del>
            </w:ins>
          </w:p>
        </w:tc>
        <w:tc>
          <w:tcPr>
            <w:tcW w:w="1086" w:type="pct"/>
            <w:tcBorders>
              <w:top w:val="nil"/>
              <w:left w:val="nil"/>
              <w:bottom w:val="nil"/>
              <w:right w:val="nil"/>
            </w:tcBorders>
          </w:tcPr>
          <w:p w14:paraId="4802DBF2" w14:textId="77777777" w:rsidR="00680C53" w:rsidRPr="00680C53" w:rsidDel="00E341FF" w:rsidRDefault="00680C53" w:rsidP="00680C53">
            <w:pPr>
              <w:ind w:firstLine="709"/>
              <w:jc w:val="both"/>
              <w:rPr>
                <w:ins w:id="683" w:author="Элнура Кочкорова" w:date="2023-08-10T17:14:00Z"/>
                <w:del w:id="684" w:author="Элнура Кочкорова" w:date="2023-12-14T15:51:00Z"/>
                <w:rFonts w:eastAsia="MS Mincho"/>
                <w:sz w:val="20"/>
                <w:szCs w:val="20"/>
                <w:lang w:val="en-US"/>
              </w:rPr>
            </w:pPr>
            <w:ins w:id="685" w:author="Элнура Кочкорова" w:date="2023-08-10T17:14:00Z">
              <w:del w:id="686" w:author="Элнура Кочкорова" w:date="2023-12-14T15:51:00Z">
                <w:r w:rsidRPr="00680C53" w:rsidDel="00E341FF">
                  <w:rPr>
                    <w:rFonts w:eastAsia="MS Mincho"/>
                    <w:sz w:val="20"/>
                    <w:szCs w:val="20"/>
                  </w:rPr>
                  <w:delText>100,6</w:delText>
                </w:r>
              </w:del>
            </w:ins>
          </w:p>
        </w:tc>
        <w:tc>
          <w:tcPr>
            <w:tcW w:w="1395" w:type="pct"/>
            <w:tcBorders>
              <w:top w:val="nil"/>
              <w:left w:val="nil"/>
              <w:bottom w:val="nil"/>
              <w:right w:val="nil"/>
            </w:tcBorders>
          </w:tcPr>
          <w:p w14:paraId="30BCB2F9" w14:textId="77777777" w:rsidR="00680C53" w:rsidRPr="00680C53" w:rsidDel="00E341FF" w:rsidRDefault="00680C53" w:rsidP="00680C53">
            <w:pPr>
              <w:ind w:firstLine="709"/>
              <w:jc w:val="both"/>
              <w:rPr>
                <w:ins w:id="687" w:author="Элнура Кочкорова" w:date="2023-08-10T17:14:00Z"/>
                <w:del w:id="688" w:author="Элнура Кочкорова" w:date="2023-12-14T15:51:00Z"/>
                <w:rFonts w:eastAsia="MS Mincho"/>
                <w:sz w:val="20"/>
                <w:szCs w:val="20"/>
                <w:lang w:val="ky-KG"/>
              </w:rPr>
            </w:pPr>
            <w:ins w:id="689" w:author="Элнура Кочкорова" w:date="2023-08-10T17:14:00Z">
              <w:del w:id="690" w:author="Элнура Кочкорова" w:date="2023-12-14T15:51:00Z">
                <w:r w:rsidRPr="00680C53" w:rsidDel="00E341FF">
                  <w:rPr>
                    <w:rFonts w:eastAsia="MS Mincho"/>
                    <w:sz w:val="20"/>
                    <w:szCs w:val="20"/>
                    <w:lang w:val="en-US"/>
                  </w:rPr>
                  <w:delText>10</w:delText>
                </w:r>
                <w:r w:rsidRPr="00680C53" w:rsidDel="00E341FF">
                  <w:rPr>
                    <w:rFonts w:eastAsia="MS Mincho"/>
                    <w:sz w:val="20"/>
                    <w:szCs w:val="20"/>
                  </w:rPr>
                  <w:delText>2,8</w:delText>
                </w:r>
              </w:del>
            </w:ins>
          </w:p>
        </w:tc>
      </w:tr>
      <w:tr w:rsidR="00680C53" w:rsidRPr="00680C53" w:rsidDel="00E341FF" w14:paraId="324EF8DB" w14:textId="77777777" w:rsidTr="00A75BDA">
        <w:trPr>
          <w:ins w:id="691" w:author="Элнура Кочкорова" w:date="2023-08-10T17:14:00Z"/>
          <w:del w:id="692" w:author="Элнура Кочкорова" w:date="2023-12-14T15:51:00Z"/>
        </w:trPr>
        <w:tc>
          <w:tcPr>
            <w:tcW w:w="634" w:type="pct"/>
            <w:tcBorders>
              <w:top w:val="nil"/>
              <w:left w:val="nil"/>
              <w:bottom w:val="nil"/>
              <w:right w:val="nil"/>
            </w:tcBorders>
          </w:tcPr>
          <w:p w14:paraId="4F560255" w14:textId="77777777" w:rsidR="00680C53" w:rsidRPr="00680C53" w:rsidDel="00E341FF" w:rsidRDefault="00680C53" w:rsidP="00680C53">
            <w:pPr>
              <w:ind w:firstLine="709"/>
              <w:jc w:val="both"/>
              <w:rPr>
                <w:ins w:id="693" w:author="Элнура Кочкорова" w:date="2023-08-10T17:14:00Z"/>
                <w:del w:id="694" w:author="Элнура Кочкорова" w:date="2023-12-14T15:51:00Z"/>
                <w:rFonts w:eastAsia="SimSun"/>
                <w:sz w:val="20"/>
                <w:szCs w:val="20"/>
              </w:rPr>
            </w:pPr>
            <w:ins w:id="695" w:author="Элнура Кочкорова" w:date="2023-08-10T17:14:00Z">
              <w:del w:id="696" w:author="Элнура Кочкорова" w:date="2023-12-14T15:51:00Z">
                <w:r w:rsidRPr="00680C53" w:rsidDel="00E341FF">
                  <w:rPr>
                    <w:rFonts w:eastAsia="SimSun"/>
                    <w:sz w:val="20"/>
                    <w:szCs w:val="20"/>
                  </w:rPr>
                  <w:delText>Февраль</w:delText>
                </w:r>
              </w:del>
            </w:ins>
          </w:p>
        </w:tc>
        <w:tc>
          <w:tcPr>
            <w:tcW w:w="943" w:type="pct"/>
            <w:tcBorders>
              <w:top w:val="nil"/>
              <w:left w:val="nil"/>
              <w:bottom w:val="nil"/>
              <w:right w:val="nil"/>
            </w:tcBorders>
          </w:tcPr>
          <w:p w14:paraId="31A46433" w14:textId="77777777" w:rsidR="00680C53" w:rsidRPr="00680C53" w:rsidDel="00E341FF" w:rsidRDefault="00680C53" w:rsidP="00680C53">
            <w:pPr>
              <w:ind w:firstLine="709"/>
              <w:jc w:val="both"/>
              <w:rPr>
                <w:ins w:id="697" w:author="Элнура Кочкорова" w:date="2023-08-10T17:14:00Z"/>
                <w:del w:id="698" w:author="Элнура Кочкорова" w:date="2023-12-14T15:51:00Z"/>
                <w:rFonts w:eastAsia="MS Mincho"/>
                <w:sz w:val="20"/>
                <w:szCs w:val="20"/>
              </w:rPr>
            </w:pPr>
            <w:ins w:id="699" w:author="Элнура Кочкорова" w:date="2023-08-10T17:14:00Z">
              <w:del w:id="700" w:author="Элнура Кочкорова" w:date="2023-12-14T15:51:00Z">
                <w:r w:rsidRPr="00680C53" w:rsidDel="00E341FF">
                  <w:rPr>
                    <w:rFonts w:eastAsia="MS Mincho"/>
                    <w:sz w:val="20"/>
                    <w:szCs w:val="20"/>
                  </w:rPr>
                  <w:delText>105,8</w:delText>
                </w:r>
              </w:del>
            </w:ins>
          </w:p>
        </w:tc>
        <w:tc>
          <w:tcPr>
            <w:tcW w:w="942" w:type="pct"/>
            <w:tcBorders>
              <w:top w:val="nil"/>
              <w:left w:val="nil"/>
              <w:bottom w:val="nil"/>
              <w:right w:val="nil"/>
            </w:tcBorders>
          </w:tcPr>
          <w:p w14:paraId="0AA4D2E5" w14:textId="77777777" w:rsidR="00680C53" w:rsidRPr="00680C53" w:rsidDel="00E341FF" w:rsidRDefault="00680C53" w:rsidP="00680C53">
            <w:pPr>
              <w:ind w:firstLine="709"/>
              <w:jc w:val="both"/>
              <w:rPr>
                <w:ins w:id="701" w:author="Элнура Кочкорова" w:date="2023-08-10T17:14:00Z"/>
                <w:del w:id="702" w:author="Элнура Кочкорова" w:date="2023-12-14T15:51:00Z"/>
                <w:rFonts w:eastAsia="MS Mincho"/>
                <w:sz w:val="20"/>
                <w:szCs w:val="20"/>
              </w:rPr>
            </w:pPr>
            <w:ins w:id="703" w:author="Элнура Кочкорова" w:date="2023-08-10T17:14:00Z">
              <w:del w:id="704" w:author="Элнура Кочкорова" w:date="2023-12-14T15:51:00Z">
                <w:r w:rsidRPr="00680C53" w:rsidDel="00E341FF">
                  <w:rPr>
                    <w:rFonts w:eastAsia="MS Mincho"/>
                    <w:sz w:val="20"/>
                    <w:szCs w:val="20"/>
                  </w:rPr>
                  <w:delText>108,6</w:delText>
                </w:r>
              </w:del>
            </w:ins>
          </w:p>
        </w:tc>
        <w:tc>
          <w:tcPr>
            <w:tcW w:w="1086" w:type="pct"/>
            <w:tcBorders>
              <w:top w:val="nil"/>
              <w:left w:val="nil"/>
              <w:bottom w:val="nil"/>
              <w:right w:val="nil"/>
            </w:tcBorders>
          </w:tcPr>
          <w:p w14:paraId="703B50EA" w14:textId="77777777" w:rsidR="00680C53" w:rsidRPr="00680C53" w:rsidDel="00E341FF" w:rsidRDefault="00680C53" w:rsidP="00680C53">
            <w:pPr>
              <w:ind w:firstLine="709"/>
              <w:jc w:val="both"/>
              <w:rPr>
                <w:ins w:id="705" w:author="Элнура Кочкорова" w:date="2023-08-10T17:14:00Z"/>
                <w:del w:id="706" w:author="Элнура Кочкорова" w:date="2023-12-14T15:51:00Z"/>
                <w:rFonts w:eastAsia="MS Mincho"/>
                <w:sz w:val="20"/>
                <w:szCs w:val="20"/>
              </w:rPr>
            </w:pPr>
            <w:ins w:id="707" w:author="Элнура Кочкорова" w:date="2023-08-10T17:14:00Z">
              <w:del w:id="708" w:author="Элнура Кочкорова" w:date="2023-12-14T15:51:00Z">
                <w:r w:rsidRPr="00680C53" w:rsidDel="00E341FF">
                  <w:rPr>
                    <w:rFonts w:eastAsia="MS Mincho"/>
                    <w:sz w:val="20"/>
                    <w:szCs w:val="20"/>
                  </w:rPr>
                  <w:delText xml:space="preserve">100,6 </w:delText>
                </w:r>
              </w:del>
            </w:ins>
          </w:p>
        </w:tc>
        <w:tc>
          <w:tcPr>
            <w:tcW w:w="1395" w:type="pct"/>
            <w:tcBorders>
              <w:top w:val="nil"/>
              <w:left w:val="nil"/>
              <w:bottom w:val="nil"/>
              <w:right w:val="nil"/>
            </w:tcBorders>
          </w:tcPr>
          <w:p w14:paraId="2E9C03EA" w14:textId="77777777" w:rsidR="00680C53" w:rsidRPr="00680C53" w:rsidDel="00E341FF" w:rsidRDefault="00680C53" w:rsidP="00680C53">
            <w:pPr>
              <w:ind w:firstLine="709"/>
              <w:jc w:val="both"/>
              <w:rPr>
                <w:ins w:id="709" w:author="Элнура Кочкорова" w:date="2023-08-10T17:14:00Z"/>
                <w:del w:id="710" w:author="Элнура Кочкорова" w:date="2023-12-14T15:51:00Z"/>
                <w:rFonts w:eastAsia="MS Mincho"/>
                <w:sz w:val="20"/>
                <w:szCs w:val="20"/>
              </w:rPr>
            </w:pPr>
            <w:ins w:id="711" w:author="Элнура Кочкорова" w:date="2023-08-10T17:14:00Z">
              <w:del w:id="712" w:author="Элнура Кочкорова" w:date="2023-12-14T15:51:00Z">
                <w:r w:rsidRPr="00680C53" w:rsidDel="00E341FF">
                  <w:rPr>
                    <w:rFonts w:eastAsia="MS Mincho"/>
                    <w:sz w:val="20"/>
                    <w:szCs w:val="20"/>
                  </w:rPr>
                  <w:delText>104,9</w:delText>
                </w:r>
              </w:del>
            </w:ins>
          </w:p>
        </w:tc>
      </w:tr>
      <w:tr w:rsidR="00680C53" w:rsidRPr="00680C53" w:rsidDel="00E341FF" w14:paraId="770D73E6" w14:textId="77777777" w:rsidTr="00A75BDA">
        <w:trPr>
          <w:ins w:id="713" w:author="Элнура Кочкорова" w:date="2023-08-10T17:14:00Z"/>
          <w:del w:id="714" w:author="Элнура Кочкорова" w:date="2023-12-14T15:51:00Z"/>
        </w:trPr>
        <w:tc>
          <w:tcPr>
            <w:tcW w:w="634" w:type="pct"/>
            <w:tcBorders>
              <w:top w:val="nil"/>
              <w:left w:val="nil"/>
              <w:bottom w:val="nil"/>
              <w:right w:val="nil"/>
            </w:tcBorders>
          </w:tcPr>
          <w:p w14:paraId="1AADC307" w14:textId="77777777" w:rsidR="00680C53" w:rsidRPr="00680C53" w:rsidDel="00E341FF" w:rsidRDefault="00680C53" w:rsidP="00680C53">
            <w:pPr>
              <w:ind w:firstLine="709"/>
              <w:jc w:val="both"/>
              <w:rPr>
                <w:ins w:id="715" w:author="Элнура Кочкорова" w:date="2023-08-10T17:14:00Z"/>
                <w:del w:id="716" w:author="Элнура Кочкорова" w:date="2023-12-14T15:51:00Z"/>
                <w:rFonts w:eastAsia="SimSun"/>
                <w:sz w:val="20"/>
                <w:szCs w:val="20"/>
              </w:rPr>
            </w:pPr>
            <w:ins w:id="717" w:author="Элнура Кочкорова" w:date="2023-08-10T17:14:00Z">
              <w:del w:id="718" w:author="Элнура Кочкорова" w:date="2023-12-14T15:51:00Z">
                <w:r w:rsidRPr="00680C53" w:rsidDel="00E341FF">
                  <w:rPr>
                    <w:rFonts w:eastAsia="MS Mincho"/>
                    <w:sz w:val="20"/>
                    <w:szCs w:val="20"/>
                  </w:rPr>
                  <w:delText>Март</w:delText>
                </w:r>
              </w:del>
            </w:ins>
          </w:p>
        </w:tc>
        <w:tc>
          <w:tcPr>
            <w:tcW w:w="943" w:type="pct"/>
            <w:tcBorders>
              <w:top w:val="nil"/>
              <w:left w:val="nil"/>
              <w:bottom w:val="nil"/>
              <w:right w:val="nil"/>
            </w:tcBorders>
          </w:tcPr>
          <w:p w14:paraId="171F9260" w14:textId="77777777" w:rsidR="00680C53" w:rsidRPr="00680C53" w:rsidDel="00E341FF" w:rsidRDefault="00680C53" w:rsidP="00680C53">
            <w:pPr>
              <w:ind w:firstLine="709"/>
              <w:jc w:val="both"/>
              <w:rPr>
                <w:ins w:id="719" w:author="Элнура Кочкорова" w:date="2023-08-10T17:14:00Z"/>
                <w:del w:id="720" w:author="Элнура Кочкорова" w:date="2023-12-14T15:51:00Z"/>
                <w:rFonts w:eastAsia="MS Mincho"/>
                <w:sz w:val="20"/>
                <w:szCs w:val="20"/>
              </w:rPr>
            </w:pPr>
            <w:ins w:id="721" w:author="Элнура Кочкорова" w:date="2023-08-10T17:14:00Z">
              <w:del w:id="722" w:author="Элнура Кочкорова" w:date="2023-12-14T15:51:00Z">
                <w:r w:rsidRPr="00680C53" w:rsidDel="00E341FF">
                  <w:rPr>
                    <w:rFonts w:eastAsia="MS Mincho"/>
                    <w:sz w:val="20"/>
                    <w:szCs w:val="20"/>
                  </w:rPr>
                  <w:delText>107,0</w:delText>
                </w:r>
              </w:del>
            </w:ins>
          </w:p>
        </w:tc>
        <w:tc>
          <w:tcPr>
            <w:tcW w:w="942" w:type="pct"/>
            <w:tcBorders>
              <w:top w:val="nil"/>
              <w:left w:val="nil"/>
              <w:bottom w:val="nil"/>
              <w:right w:val="nil"/>
            </w:tcBorders>
          </w:tcPr>
          <w:p w14:paraId="313F3482" w14:textId="77777777" w:rsidR="00680C53" w:rsidRPr="00680C53" w:rsidDel="00E341FF" w:rsidRDefault="00680C53" w:rsidP="00680C53">
            <w:pPr>
              <w:ind w:firstLine="709"/>
              <w:jc w:val="both"/>
              <w:rPr>
                <w:ins w:id="723" w:author="Элнура Кочкорова" w:date="2023-08-10T17:14:00Z"/>
                <w:del w:id="724" w:author="Элнура Кочкорова" w:date="2023-12-14T15:51:00Z"/>
                <w:rFonts w:eastAsia="MS Mincho"/>
                <w:sz w:val="20"/>
                <w:szCs w:val="20"/>
              </w:rPr>
            </w:pPr>
            <w:ins w:id="725" w:author="Элнура Кочкорова" w:date="2023-08-10T17:14:00Z">
              <w:del w:id="726" w:author="Элнура Кочкорова" w:date="2023-12-14T15:51:00Z">
                <w:r w:rsidRPr="00680C53" w:rsidDel="00E341FF">
                  <w:rPr>
                    <w:rFonts w:eastAsia="MS Mincho"/>
                    <w:sz w:val="20"/>
                    <w:szCs w:val="20"/>
                  </w:rPr>
                  <w:delText>109,7</w:delText>
                </w:r>
              </w:del>
            </w:ins>
          </w:p>
        </w:tc>
        <w:tc>
          <w:tcPr>
            <w:tcW w:w="1086" w:type="pct"/>
            <w:tcBorders>
              <w:top w:val="nil"/>
              <w:left w:val="nil"/>
              <w:bottom w:val="nil"/>
              <w:right w:val="nil"/>
            </w:tcBorders>
          </w:tcPr>
          <w:p w14:paraId="60CE2B94" w14:textId="77777777" w:rsidR="00680C53" w:rsidRPr="00680C53" w:rsidDel="00E341FF" w:rsidRDefault="00680C53" w:rsidP="00680C53">
            <w:pPr>
              <w:ind w:firstLine="709"/>
              <w:jc w:val="both"/>
              <w:rPr>
                <w:ins w:id="727" w:author="Элнура Кочкорова" w:date="2023-08-10T17:14:00Z"/>
                <w:del w:id="728" w:author="Элнура Кочкорова" w:date="2023-12-14T15:51:00Z"/>
                <w:rFonts w:eastAsia="MS Mincho"/>
                <w:sz w:val="20"/>
                <w:szCs w:val="20"/>
              </w:rPr>
            </w:pPr>
            <w:ins w:id="729" w:author="Элнура Кочкорова" w:date="2023-08-10T17:14:00Z">
              <w:del w:id="730" w:author="Элнура Кочкорова" w:date="2023-12-14T15:51:00Z">
                <w:r w:rsidRPr="00680C53" w:rsidDel="00E341FF">
                  <w:rPr>
                    <w:rFonts w:eastAsia="MS Mincho"/>
                    <w:sz w:val="20"/>
                    <w:szCs w:val="20"/>
                  </w:rPr>
                  <w:delText>101,9</w:delText>
                </w:r>
              </w:del>
            </w:ins>
          </w:p>
        </w:tc>
        <w:tc>
          <w:tcPr>
            <w:tcW w:w="1395" w:type="pct"/>
            <w:tcBorders>
              <w:top w:val="nil"/>
              <w:left w:val="nil"/>
              <w:bottom w:val="nil"/>
              <w:right w:val="nil"/>
            </w:tcBorders>
          </w:tcPr>
          <w:p w14:paraId="606AAA20" w14:textId="77777777" w:rsidR="00680C53" w:rsidRPr="00680C53" w:rsidDel="00E341FF" w:rsidRDefault="00680C53" w:rsidP="00680C53">
            <w:pPr>
              <w:ind w:firstLine="709"/>
              <w:jc w:val="both"/>
              <w:rPr>
                <w:ins w:id="731" w:author="Элнура Кочкорова" w:date="2023-08-10T17:14:00Z"/>
                <w:del w:id="732" w:author="Элнура Кочкорова" w:date="2023-12-14T15:51:00Z"/>
                <w:rFonts w:eastAsia="MS Mincho"/>
                <w:sz w:val="20"/>
                <w:szCs w:val="20"/>
              </w:rPr>
            </w:pPr>
            <w:ins w:id="733" w:author="Элнура Кочкорова" w:date="2023-08-10T17:14:00Z">
              <w:del w:id="734" w:author="Элнура Кочкорова" w:date="2023-12-14T15:51:00Z">
                <w:r w:rsidRPr="00680C53" w:rsidDel="00E341FF">
                  <w:rPr>
                    <w:rFonts w:eastAsia="MS Mincho"/>
                    <w:sz w:val="20"/>
                    <w:szCs w:val="20"/>
                  </w:rPr>
                  <w:delText>107,8</w:delText>
                </w:r>
              </w:del>
            </w:ins>
          </w:p>
        </w:tc>
      </w:tr>
      <w:tr w:rsidR="00680C53" w:rsidRPr="00680C53" w:rsidDel="00E341FF" w14:paraId="147A6C82" w14:textId="77777777" w:rsidTr="00A75BDA">
        <w:trPr>
          <w:ins w:id="735" w:author="Элнура Кочкорова" w:date="2023-08-10T17:14:00Z"/>
          <w:del w:id="736" w:author="Элнура Кочкорова" w:date="2023-12-14T15:51:00Z"/>
        </w:trPr>
        <w:tc>
          <w:tcPr>
            <w:tcW w:w="634" w:type="pct"/>
            <w:tcBorders>
              <w:top w:val="nil"/>
              <w:left w:val="nil"/>
              <w:bottom w:val="nil"/>
              <w:right w:val="nil"/>
            </w:tcBorders>
          </w:tcPr>
          <w:p w14:paraId="5A243C6F" w14:textId="77777777" w:rsidR="00680C53" w:rsidRPr="00680C53" w:rsidDel="00E341FF" w:rsidRDefault="00680C53" w:rsidP="00680C53">
            <w:pPr>
              <w:ind w:firstLine="709"/>
              <w:jc w:val="both"/>
              <w:rPr>
                <w:ins w:id="737" w:author="Элнура Кочкорова" w:date="2023-08-10T17:14:00Z"/>
                <w:del w:id="738" w:author="Элнура Кочкорова" w:date="2023-12-14T15:51:00Z"/>
                <w:rFonts w:eastAsia="MS Mincho"/>
                <w:sz w:val="20"/>
                <w:szCs w:val="20"/>
              </w:rPr>
            </w:pPr>
            <w:ins w:id="739" w:author="Элнура Кочкорова" w:date="2023-08-10T17:14:00Z">
              <w:del w:id="740" w:author="Элнура Кочкорова" w:date="2023-12-14T15:51:00Z">
                <w:r w:rsidRPr="00680C53" w:rsidDel="00E341FF">
                  <w:rPr>
                    <w:rFonts w:eastAsia="MS Mincho"/>
                    <w:sz w:val="20"/>
                    <w:szCs w:val="20"/>
                  </w:rPr>
                  <w:delText>Апрель</w:delText>
                </w:r>
              </w:del>
            </w:ins>
          </w:p>
        </w:tc>
        <w:tc>
          <w:tcPr>
            <w:tcW w:w="943" w:type="pct"/>
            <w:tcBorders>
              <w:top w:val="nil"/>
              <w:left w:val="nil"/>
              <w:bottom w:val="nil"/>
              <w:right w:val="nil"/>
            </w:tcBorders>
          </w:tcPr>
          <w:p w14:paraId="3B2F4E28" w14:textId="77777777" w:rsidR="00680C53" w:rsidRPr="00680C53" w:rsidDel="00E341FF" w:rsidRDefault="00680C53" w:rsidP="00680C53">
            <w:pPr>
              <w:ind w:firstLine="709"/>
              <w:jc w:val="both"/>
              <w:rPr>
                <w:ins w:id="741" w:author="Элнура Кочкорова" w:date="2023-08-10T17:14:00Z"/>
                <w:del w:id="742" w:author="Элнура Кочкорова" w:date="2023-12-14T15:51:00Z"/>
                <w:rFonts w:eastAsia="MS Mincho"/>
                <w:sz w:val="20"/>
                <w:szCs w:val="20"/>
              </w:rPr>
            </w:pPr>
            <w:ins w:id="743" w:author="Элнура Кочкорова" w:date="2023-08-10T17:14:00Z">
              <w:del w:id="744" w:author="Элнура Кочкорова" w:date="2023-12-14T15:51:00Z">
                <w:r w:rsidRPr="00680C53" w:rsidDel="00E341FF">
                  <w:rPr>
                    <w:rFonts w:eastAsia="MS Mincho"/>
                    <w:sz w:val="20"/>
                    <w:szCs w:val="20"/>
                  </w:rPr>
                  <w:delText>107,0</w:delText>
                </w:r>
              </w:del>
            </w:ins>
          </w:p>
        </w:tc>
        <w:tc>
          <w:tcPr>
            <w:tcW w:w="942" w:type="pct"/>
            <w:tcBorders>
              <w:top w:val="nil"/>
              <w:left w:val="nil"/>
              <w:bottom w:val="nil"/>
              <w:right w:val="nil"/>
            </w:tcBorders>
          </w:tcPr>
          <w:p w14:paraId="20D63A96" w14:textId="77777777" w:rsidR="00680C53" w:rsidRPr="00680C53" w:rsidDel="00E341FF" w:rsidRDefault="00680C53" w:rsidP="00680C53">
            <w:pPr>
              <w:ind w:firstLine="709"/>
              <w:jc w:val="both"/>
              <w:rPr>
                <w:ins w:id="745" w:author="Элнура Кочкорова" w:date="2023-08-10T17:14:00Z"/>
                <w:del w:id="746" w:author="Элнура Кочкорова" w:date="2023-12-14T15:51:00Z"/>
                <w:rFonts w:eastAsia="MS Mincho"/>
                <w:sz w:val="20"/>
                <w:szCs w:val="20"/>
              </w:rPr>
            </w:pPr>
            <w:ins w:id="747" w:author="Элнура Кочкорова" w:date="2023-08-10T17:14:00Z">
              <w:del w:id="748" w:author="Элнура Кочкорова" w:date="2023-12-14T15:51:00Z">
                <w:r w:rsidRPr="00680C53" w:rsidDel="00E341FF">
                  <w:rPr>
                    <w:rFonts w:eastAsia="MS Mincho"/>
                    <w:sz w:val="20"/>
                    <w:szCs w:val="20"/>
                  </w:rPr>
                  <w:delText>109,8</w:delText>
                </w:r>
              </w:del>
            </w:ins>
          </w:p>
        </w:tc>
        <w:tc>
          <w:tcPr>
            <w:tcW w:w="1086" w:type="pct"/>
            <w:tcBorders>
              <w:top w:val="nil"/>
              <w:left w:val="nil"/>
              <w:bottom w:val="nil"/>
              <w:right w:val="nil"/>
            </w:tcBorders>
          </w:tcPr>
          <w:p w14:paraId="55924F1A" w14:textId="77777777" w:rsidR="00680C53" w:rsidRPr="00680C53" w:rsidDel="00E341FF" w:rsidRDefault="00680C53" w:rsidP="00680C53">
            <w:pPr>
              <w:ind w:firstLine="709"/>
              <w:jc w:val="both"/>
              <w:rPr>
                <w:ins w:id="749" w:author="Элнура Кочкорова" w:date="2023-08-10T17:14:00Z"/>
                <w:del w:id="750" w:author="Элнура Кочкорова" w:date="2023-12-14T15:51:00Z"/>
                <w:rFonts w:eastAsia="MS Mincho"/>
                <w:sz w:val="20"/>
                <w:szCs w:val="20"/>
              </w:rPr>
            </w:pPr>
            <w:ins w:id="751" w:author="Элнура Кочкорова" w:date="2023-08-10T17:14:00Z">
              <w:del w:id="752" w:author="Элнура Кочкорова" w:date="2023-12-14T15:51:00Z">
                <w:r w:rsidRPr="00680C53" w:rsidDel="00E341FF">
                  <w:rPr>
                    <w:rFonts w:eastAsia="MS Mincho"/>
                    <w:sz w:val="20"/>
                    <w:szCs w:val="20"/>
                  </w:rPr>
                  <w:delText>102,8</w:delText>
                </w:r>
              </w:del>
            </w:ins>
          </w:p>
        </w:tc>
        <w:tc>
          <w:tcPr>
            <w:tcW w:w="1395" w:type="pct"/>
            <w:tcBorders>
              <w:top w:val="nil"/>
              <w:left w:val="nil"/>
              <w:bottom w:val="nil"/>
              <w:right w:val="nil"/>
            </w:tcBorders>
          </w:tcPr>
          <w:p w14:paraId="68F184A4" w14:textId="77777777" w:rsidR="00680C53" w:rsidRPr="00680C53" w:rsidDel="00E341FF" w:rsidRDefault="00680C53" w:rsidP="00680C53">
            <w:pPr>
              <w:ind w:firstLine="709"/>
              <w:jc w:val="both"/>
              <w:rPr>
                <w:ins w:id="753" w:author="Элнура Кочкорова" w:date="2023-08-10T17:14:00Z"/>
                <w:del w:id="754" w:author="Элнура Кочкорова" w:date="2023-12-14T15:51:00Z"/>
                <w:rFonts w:eastAsia="MS Mincho"/>
                <w:sz w:val="20"/>
                <w:szCs w:val="20"/>
              </w:rPr>
            </w:pPr>
            <w:ins w:id="755" w:author="Элнура Кочкорова" w:date="2023-08-10T17:14:00Z">
              <w:del w:id="756" w:author="Элнура Кочкорова" w:date="2023-12-14T15:51:00Z">
                <w:r w:rsidRPr="00680C53" w:rsidDel="00E341FF">
                  <w:rPr>
                    <w:rFonts w:eastAsia="MS Mincho"/>
                    <w:sz w:val="20"/>
                    <w:szCs w:val="20"/>
                  </w:rPr>
                  <w:delText>108,7</w:delText>
                </w:r>
              </w:del>
            </w:ins>
          </w:p>
        </w:tc>
      </w:tr>
      <w:tr w:rsidR="00680C53" w:rsidRPr="00680C53" w:rsidDel="00E341FF" w14:paraId="2383928E" w14:textId="77777777" w:rsidTr="00A75BDA">
        <w:trPr>
          <w:ins w:id="757" w:author="Элнура Кочкорова" w:date="2023-08-10T17:14:00Z"/>
          <w:del w:id="758" w:author="Элнура Кочкорова" w:date="2023-12-14T15:51:00Z"/>
        </w:trPr>
        <w:tc>
          <w:tcPr>
            <w:tcW w:w="634" w:type="pct"/>
            <w:tcBorders>
              <w:top w:val="nil"/>
              <w:left w:val="nil"/>
              <w:bottom w:val="nil"/>
              <w:right w:val="nil"/>
            </w:tcBorders>
          </w:tcPr>
          <w:p w14:paraId="37A18467" w14:textId="77777777" w:rsidR="00680C53" w:rsidRPr="00680C53" w:rsidDel="00E341FF" w:rsidRDefault="00680C53" w:rsidP="00680C53">
            <w:pPr>
              <w:ind w:firstLine="709"/>
              <w:jc w:val="both"/>
              <w:rPr>
                <w:ins w:id="759" w:author="Элнура Кочкорова" w:date="2023-08-10T17:14:00Z"/>
                <w:del w:id="760" w:author="Элнура Кочкорова" w:date="2023-12-14T15:51:00Z"/>
                <w:rFonts w:eastAsia="MS Mincho"/>
                <w:sz w:val="20"/>
                <w:szCs w:val="20"/>
                <w:rPrChange w:id="761" w:author="Элнура Кочкорова" w:date="2023-12-15T09:46:00Z">
                  <w:rPr>
                    <w:ins w:id="762" w:author="Элнура Кочкорова" w:date="2023-08-10T17:14:00Z"/>
                    <w:del w:id="763" w:author="Элнура Кочкорова" w:date="2023-12-14T15:51:00Z"/>
                    <w:sz w:val="20"/>
                    <w:szCs w:val="20"/>
                    <w:highlight w:val="yellow"/>
                  </w:rPr>
                </w:rPrChange>
              </w:rPr>
            </w:pPr>
            <w:ins w:id="764" w:author="Элнура Кочкорова" w:date="2023-08-10T17:14:00Z">
              <w:del w:id="765" w:author="Элнура Кочкорова" w:date="2023-12-14T15:51:00Z">
                <w:r w:rsidRPr="00680C53" w:rsidDel="00E341FF">
                  <w:rPr>
                    <w:rFonts w:eastAsia="MS Mincho"/>
                    <w:sz w:val="20"/>
                    <w:szCs w:val="20"/>
                  </w:rPr>
                  <w:delText>Май</w:delText>
                </w:r>
              </w:del>
            </w:ins>
          </w:p>
        </w:tc>
        <w:tc>
          <w:tcPr>
            <w:tcW w:w="943" w:type="pct"/>
            <w:tcBorders>
              <w:top w:val="nil"/>
              <w:left w:val="nil"/>
              <w:bottom w:val="nil"/>
              <w:right w:val="nil"/>
            </w:tcBorders>
          </w:tcPr>
          <w:p w14:paraId="4A6140B4" w14:textId="77777777" w:rsidR="00680C53" w:rsidRPr="00680C53" w:rsidDel="00E341FF" w:rsidRDefault="00680C53" w:rsidP="00680C53">
            <w:pPr>
              <w:ind w:firstLine="709"/>
              <w:jc w:val="both"/>
              <w:rPr>
                <w:ins w:id="766" w:author="Элнура Кочкорова" w:date="2023-08-10T17:14:00Z"/>
                <w:del w:id="767" w:author="Элнура Кочкорова" w:date="2023-12-14T15:51:00Z"/>
                <w:rFonts w:eastAsia="MS Mincho"/>
                <w:sz w:val="20"/>
                <w:szCs w:val="20"/>
                <w:rPrChange w:id="768" w:author="Элнура Кочкорова" w:date="2023-12-15T09:46:00Z">
                  <w:rPr>
                    <w:ins w:id="769" w:author="Элнура Кочкорова" w:date="2023-08-10T17:14:00Z"/>
                    <w:del w:id="770" w:author="Элнура Кочкорова" w:date="2023-12-14T15:51:00Z"/>
                    <w:sz w:val="20"/>
                    <w:szCs w:val="20"/>
                    <w:highlight w:val="yellow"/>
                  </w:rPr>
                </w:rPrChange>
              </w:rPr>
            </w:pPr>
            <w:ins w:id="771" w:author="Элнура Кочкорова" w:date="2023-08-10T17:14:00Z">
              <w:del w:id="772" w:author="Элнура Кочкорова" w:date="2023-12-14T15:51:00Z">
                <w:r w:rsidRPr="00680C53" w:rsidDel="00E341FF">
                  <w:rPr>
                    <w:rFonts w:eastAsia="MS Mincho"/>
                    <w:sz w:val="20"/>
                    <w:szCs w:val="20"/>
                  </w:rPr>
                  <w:delText>106,0</w:delText>
                </w:r>
              </w:del>
            </w:ins>
          </w:p>
        </w:tc>
        <w:tc>
          <w:tcPr>
            <w:tcW w:w="942" w:type="pct"/>
            <w:tcBorders>
              <w:top w:val="nil"/>
              <w:left w:val="nil"/>
              <w:bottom w:val="nil"/>
              <w:right w:val="nil"/>
            </w:tcBorders>
          </w:tcPr>
          <w:p w14:paraId="0FFC18B4" w14:textId="77777777" w:rsidR="00680C53" w:rsidRPr="00680C53" w:rsidDel="00E341FF" w:rsidRDefault="00680C53" w:rsidP="00680C53">
            <w:pPr>
              <w:ind w:firstLine="709"/>
              <w:jc w:val="both"/>
              <w:rPr>
                <w:ins w:id="773" w:author="Элнура Кочкорова" w:date="2023-08-10T17:14:00Z"/>
                <w:del w:id="774" w:author="Элнура Кочкорова" w:date="2023-12-14T15:51:00Z"/>
                <w:rFonts w:eastAsia="MS Mincho"/>
                <w:sz w:val="20"/>
                <w:szCs w:val="20"/>
                <w:rPrChange w:id="775" w:author="Элнура Кочкорова" w:date="2023-12-15T09:46:00Z">
                  <w:rPr>
                    <w:ins w:id="776" w:author="Элнура Кочкорова" w:date="2023-08-10T17:14:00Z"/>
                    <w:del w:id="777" w:author="Элнура Кочкорова" w:date="2023-12-14T15:51:00Z"/>
                    <w:sz w:val="20"/>
                    <w:szCs w:val="20"/>
                    <w:highlight w:val="yellow"/>
                  </w:rPr>
                </w:rPrChange>
              </w:rPr>
            </w:pPr>
            <w:ins w:id="778" w:author="Элнура Кочкорова" w:date="2023-08-10T17:14:00Z">
              <w:del w:id="779" w:author="Элнура Кочкорова" w:date="2023-12-14T15:51:00Z">
                <w:r w:rsidRPr="00680C53" w:rsidDel="00E341FF">
                  <w:rPr>
                    <w:rFonts w:eastAsia="MS Mincho"/>
                    <w:sz w:val="20"/>
                    <w:szCs w:val="20"/>
                  </w:rPr>
                  <w:delText>118,2</w:delText>
                </w:r>
              </w:del>
            </w:ins>
          </w:p>
        </w:tc>
        <w:tc>
          <w:tcPr>
            <w:tcW w:w="1086" w:type="pct"/>
            <w:tcBorders>
              <w:top w:val="nil"/>
              <w:left w:val="nil"/>
              <w:bottom w:val="nil"/>
              <w:right w:val="nil"/>
            </w:tcBorders>
          </w:tcPr>
          <w:p w14:paraId="554C66AA" w14:textId="77777777" w:rsidR="00680C53" w:rsidRPr="00680C53" w:rsidDel="00E341FF" w:rsidRDefault="00680C53" w:rsidP="00680C53">
            <w:pPr>
              <w:ind w:firstLine="709"/>
              <w:jc w:val="both"/>
              <w:rPr>
                <w:ins w:id="780" w:author="Элнура Кочкорова" w:date="2023-08-10T17:14:00Z"/>
                <w:del w:id="781" w:author="Элнура Кочкорова" w:date="2023-12-14T15:51:00Z"/>
                <w:rFonts w:eastAsia="MS Mincho"/>
                <w:sz w:val="20"/>
                <w:szCs w:val="20"/>
                <w:rPrChange w:id="782" w:author="Элнура Кочкорова" w:date="2023-12-15T09:46:00Z">
                  <w:rPr>
                    <w:ins w:id="783" w:author="Элнура Кочкорова" w:date="2023-08-10T17:14:00Z"/>
                    <w:del w:id="784" w:author="Элнура Кочкорова" w:date="2023-12-14T15:51:00Z"/>
                    <w:sz w:val="20"/>
                    <w:szCs w:val="20"/>
                    <w:highlight w:val="yellow"/>
                  </w:rPr>
                </w:rPrChange>
              </w:rPr>
            </w:pPr>
            <w:ins w:id="785" w:author="Элнура Кочкорова" w:date="2023-08-10T17:14:00Z">
              <w:del w:id="786" w:author="Элнура Кочкорова" w:date="2023-12-14T15:51:00Z">
                <w:r w:rsidRPr="00680C53" w:rsidDel="00E341FF">
                  <w:rPr>
                    <w:rFonts w:eastAsia="MS Mincho"/>
                    <w:sz w:val="20"/>
                    <w:szCs w:val="20"/>
                  </w:rPr>
                  <w:delText>98,2</w:delText>
                </w:r>
              </w:del>
            </w:ins>
          </w:p>
        </w:tc>
        <w:tc>
          <w:tcPr>
            <w:tcW w:w="1395" w:type="pct"/>
            <w:tcBorders>
              <w:top w:val="nil"/>
              <w:left w:val="nil"/>
              <w:bottom w:val="nil"/>
              <w:right w:val="nil"/>
            </w:tcBorders>
          </w:tcPr>
          <w:p w14:paraId="6F0B6737" w14:textId="77777777" w:rsidR="00680C53" w:rsidRPr="00680C53" w:rsidDel="00E341FF" w:rsidRDefault="00680C53" w:rsidP="00680C53">
            <w:pPr>
              <w:ind w:firstLine="709"/>
              <w:jc w:val="both"/>
              <w:rPr>
                <w:ins w:id="787" w:author="Элнура Кочкорова" w:date="2023-08-10T17:14:00Z"/>
                <w:del w:id="788" w:author="Элнура Кочкорова" w:date="2023-12-14T15:51:00Z"/>
                <w:rFonts w:eastAsia="MS Mincho"/>
                <w:sz w:val="20"/>
                <w:szCs w:val="20"/>
                <w:rPrChange w:id="789" w:author="Элнура Кочкорова" w:date="2023-12-15T09:46:00Z">
                  <w:rPr>
                    <w:ins w:id="790" w:author="Элнура Кочкорова" w:date="2023-08-10T17:14:00Z"/>
                    <w:del w:id="791" w:author="Элнура Кочкорова" w:date="2023-12-14T15:51:00Z"/>
                    <w:sz w:val="20"/>
                    <w:szCs w:val="20"/>
                    <w:highlight w:val="yellow"/>
                  </w:rPr>
                </w:rPrChange>
              </w:rPr>
            </w:pPr>
            <w:ins w:id="792" w:author="Элнура Кочкорова" w:date="2023-08-10T17:14:00Z">
              <w:del w:id="793" w:author="Элнура Кочкорова" w:date="2023-12-14T15:51:00Z">
                <w:r w:rsidRPr="00680C53" w:rsidDel="00E341FF">
                  <w:rPr>
                    <w:rFonts w:eastAsia="MS Mincho"/>
                    <w:sz w:val="20"/>
                    <w:szCs w:val="20"/>
                  </w:rPr>
                  <w:delText>108,9</w:delText>
                </w:r>
              </w:del>
            </w:ins>
          </w:p>
        </w:tc>
      </w:tr>
      <w:tr w:rsidR="00680C53" w:rsidRPr="00680C53" w:rsidDel="00E341FF" w14:paraId="7AC1BC22" w14:textId="77777777" w:rsidTr="00A75BDA">
        <w:trPr>
          <w:ins w:id="794" w:author="Элнура Кочкорова" w:date="2023-08-10T17:14:00Z"/>
          <w:del w:id="795" w:author="Элнура Кочкорова" w:date="2023-12-14T15:51:00Z"/>
        </w:trPr>
        <w:tc>
          <w:tcPr>
            <w:tcW w:w="634" w:type="pct"/>
            <w:tcBorders>
              <w:top w:val="nil"/>
              <w:left w:val="nil"/>
              <w:bottom w:val="nil"/>
              <w:right w:val="nil"/>
            </w:tcBorders>
          </w:tcPr>
          <w:p w14:paraId="099A28E2" w14:textId="77777777" w:rsidR="00680C53" w:rsidRPr="00680C53" w:rsidDel="00E341FF" w:rsidRDefault="00680C53" w:rsidP="00680C53">
            <w:pPr>
              <w:ind w:firstLine="709"/>
              <w:jc w:val="both"/>
              <w:rPr>
                <w:ins w:id="796" w:author="Элнура Кочкорова" w:date="2023-08-10T17:14:00Z"/>
                <w:del w:id="797" w:author="Элнура Кочкорова" w:date="2023-12-14T15:51:00Z"/>
                <w:rFonts w:eastAsia="MS Mincho"/>
                <w:sz w:val="20"/>
                <w:szCs w:val="20"/>
              </w:rPr>
            </w:pPr>
            <w:ins w:id="798" w:author="Элнура Кочкорова" w:date="2023-08-10T17:14:00Z">
              <w:del w:id="799" w:author="Элнура Кочкорова" w:date="2023-12-14T15:51:00Z">
                <w:r w:rsidRPr="00680C53" w:rsidDel="00E341FF">
                  <w:rPr>
                    <w:rFonts w:eastAsia="MS Mincho"/>
                    <w:sz w:val="20"/>
                    <w:szCs w:val="20"/>
                  </w:rPr>
                  <w:delText>Июнь</w:delText>
                </w:r>
              </w:del>
            </w:ins>
          </w:p>
        </w:tc>
        <w:tc>
          <w:tcPr>
            <w:tcW w:w="943" w:type="pct"/>
            <w:tcBorders>
              <w:top w:val="nil"/>
              <w:left w:val="nil"/>
              <w:bottom w:val="nil"/>
              <w:right w:val="nil"/>
            </w:tcBorders>
          </w:tcPr>
          <w:p w14:paraId="7A1F0AAA" w14:textId="77777777" w:rsidR="00680C53" w:rsidRPr="00680C53" w:rsidDel="00E341FF" w:rsidRDefault="00680C53" w:rsidP="00680C53">
            <w:pPr>
              <w:ind w:firstLine="709"/>
              <w:jc w:val="both"/>
              <w:rPr>
                <w:ins w:id="800" w:author="Элнура Кочкорова" w:date="2023-08-10T17:14:00Z"/>
                <w:del w:id="801" w:author="Элнура Кочкорова" w:date="2023-12-14T15:51:00Z"/>
                <w:rFonts w:eastAsia="MS Mincho"/>
                <w:sz w:val="20"/>
                <w:szCs w:val="20"/>
              </w:rPr>
            </w:pPr>
            <w:ins w:id="802" w:author="Элнура Кочкорова" w:date="2023-08-10T17:14:00Z">
              <w:del w:id="803" w:author="Элнура Кочкорова" w:date="2023-12-14T15:51:00Z">
                <w:r w:rsidRPr="00680C53" w:rsidDel="00E341FF">
                  <w:rPr>
                    <w:rFonts w:eastAsia="MS Mincho"/>
                    <w:sz w:val="20"/>
                    <w:szCs w:val="20"/>
                  </w:rPr>
                  <w:delText>106,5</w:delText>
                </w:r>
              </w:del>
            </w:ins>
          </w:p>
        </w:tc>
        <w:tc>
          <w:tcPr>
            <w:tcW w:w="942" w:type="pct"/>
            <w:tcBorders>
              <w:top w:val="nil"/>
              <w:left w:val="nil"/>
              <w:bottom w:val="nil"/>
              <w:right w:val="nil"/>
            </w:tcBorders>
          </w:tcPr>
          <w:p w14:paraId="13E90E2D" w14:textId="77777777" w:rsidR="00680C53" w:rsidRPr="00680C53" w:rsidDel="00E341FF" w:rsidRDefault="00680C53" w:rsidP="00680C53">
            <w:pPr>
              <w:ind w:firstLine="709"/>
              <w:jc w:val="both"/>
              <w:rPr>
                <w:ins w:id="804" w:author="Элнура Кочкорова" w:date="2023-08-10T17:14:00Z"/>
                <w:del w:id="805" w:author="Элнура Кочкорова" w:date="2023-12-14T15:51:00Z"/>
                <w:rFonts w:eastAsia="MS Mincho"/>
                <w:sz w:val="20"/>
                <w:szCs w:val="20"/>
              </w:rPr>
            </w:pPr>
            <w:ins w:id="806" w:author="Элнура Кочкорова" w:date="2023-08-10T17:14:00Z">
              <w:del w:id="807" w:author="Элнура Кочкорова" w:date="2023-12-14T15:51:00Z">
                <w:r w:rsidRPr="00680C53" w:rsidDel="00E341FF">
                  <w:rPr>
                    <w:rFonts w:eastAsia="MS Mincho"/>
                    <w:sz w:val="20"/>
                    <w:szCs w:val="20"/>
                  </w:rPr>
                  <w:delText>114,4</w:delText>
                </w:r>
              </w:del>
            </w:ins>
          </w:p>
        </w:tc>
        <w:tc>
          <w:tcPr>
            <w:tcW w:w="1086" w:type="pct"/>
            <w:tcBorders>
              <w:top w:val="nil"/>
              <w:left w:val="nil"/>
              <w:bottom w:val="nil"/>
              <w:right w:val="nil"/>
            </w:tcBorders>
          </w:tcPr>
          <w:p w14:paraId="6ED195E8" w14:textId="77777777" w:rsidR="00680C53" w:rsidRPr="00680C53" w:rsidDel="00E341FF" w:rsidRDefault="00680C53" w:rsidP="00680C53">
            <w:pPr>
              <w:ind w:firstLine="709"/>
              <w:jc w:val="both"/>
              <w:rPr>
                <w:ins w:id="808" w:author="Элнура Кочкорова" w:date="2023-08-10T17:14:00Z"/>
                <w:del w:id="809" w:author="Элнура Кочкорова" w:date="2023-12-14T15:51:00Z"/>
                <w:rFonts w:eastAsia="MS Mincho"/>
                <w:sz w:val="20"/>
                <w:szCs w:val="20"/>
              </w:rPr>
            </w:pPr>
            <w:ins w:id="810" w:author="Элнура Кочкорова" w:date="2023-08-10T17:14:00Z">
              <w:del w:id="811" w:author="Элнура Кочкорова" w:date="2023-12-14T15:51:00Z">
                <w:r w:rsidRPr="00680C53" w:rsidDel="00E341FF">
                  <w:rPr>
                    <w:rFonts w:eastAsia="MS Mincho"/>
                    <w:sz w:val="20"/>
                    <w:szCs w:val="20"/>
                  </w:rPr>
                  <w:delText>99,9</w:delText>
                </w:r>
              </w:del>
            </w:ins>
          </w:p>
        </w:tc>
        <w:tc>
          <w:tcPr>
            <w:tcW w:w="1395" w:type="pct"/>
            <w:tcBorders>
              <w:top w:val="nil"/>
              <w:left w:val="nil"/>
              <w:bottom w:val="nil"/>
              <w:right w:val="nil"/>
            </w:tcBorders>
          </w:tcPr>
          <w:p w14:paraId="7970E302" w14:textId="77777777" w:rsidR="00680C53" w:rsidRPr="00680C53" w:rsidDel="00E341FF" w:rsidRDefault="00680C53" w:rsidP="00680C53">
            <w:pPr>
              <w:ind w:firstLine="709"/>
              <w:jc w:val="both"/>
              <w:rPr>
                <w:ins w:id="812" w:author="Элнура Кочкорова" w:date="2023-08-10T17:14:00Z"/>
                <w:del w:id="813" w:author="Элнура Кочкорова" w:date="2023-12-14T15:51:00Z"/>
                <w:rFonts w:eastAsia="MS Mincho"/>
                <w:sz w:val="20"/>
                <w:szCs w:val="20"/>
              </w:rPr>
            </w:pPr>
            <w:ins w:id="814" w:author="Элнура Кочкорова" w:date="2023-08-10T17:14:00Z">
              <w:del w:id="815" w:author="Элнура Кочкорова" w:date="2023-12-14T15:51:00Z">
                <w:r w:rsidRPr="00680C53" w:rsidDel="00E341FF">
                  <w:rPr>
                    <w:rFonts w:eastAsia="MS Mincho"/>
                    <w:sz w:val="20"/>
                    <w:szCs w:val="20"/>
                  </w:rPr>
                  <w:delText>123,7</w:delText>
                </w:r>
              </w:del>
            </w:ins>
          </w:p>
        </w:tc>
      </w:tr>
      <w:tr w:rsidR="00680C53" w:rsidRPr="00680C53" w:rsidDel="00E341FF" w14:paraId="5C7BE4E7" w14:textId="77777777" w:rsidTr="00A75BDA">
        <w:trPr>
          <w:ins w:id="816" w:author="Элнура Кочкорова" w:date="2023-08-10T17:14:00Z"/>
          <w:del w:id="817" w:author="Элнура Кочкорова" w:date="2023-12-14T15:51:00Z"/>
        </w:trPr>
        <w:tc>
          <w:tcPr>
            <w:tcW w:w="634" w:type="pct"/>
            <w:tcBorders>
              <w:top w:val="nil"/>
              <w:left w:val="nil"/>
              <w:bottom w:val="single" w:sz="8" w:space="0" w:color="auto"/>
              <w:right w:val="nil"/>
            </w:tcBorders>
          </w:tcPr>
          <w:p w14:paraId="755B60A8" w14:textId="77777777" w:rsidR="00680C53" w:rsidRPr="00680C53" w:rsidDel="00E341FF" w:rsidRDefault="00680C53" w:rsidP="00680C53">
            <w:pPr>
              <w:ind w:firstLine="709"/>
              <w:jc w:val="both"/>
              <w:rPr>
                <w:ins w:id="818" w:author="Элнура Кочкорова" w:date="2023-08-10T17:14:00Z"/>
                <w:del w:id="819" w:author="Элнура Кочкорова" w:date="2023-12-14T15:51:00Z"/>
                <w:rFonts w:eastAsia="MS Mincho"/>
                <w:sz w:val="20"/>
                <w:szCs w:val="20"/>
              </w:rPr>
            </w:pPr>
            <w:ins w:id="820" w:author="Элнура Кочкорова" w:date="2023-08-10T17:14:00Z">
              <w:del w:id="821" w:author="Элнура Кочкорова" w:date="2023-12-14T15:51:00Z">
                <w:r w:rsidRPr="00680C53" w:rsidDel="00E341FF">
                  <w:rPr>
                    <w:rFonts w:eastAsia="MS Mincho"/>
                    <w:sz w:val="20"/>
                    <w:szCs w:val="20"/>
                  </w:rPr>
                  <w:delText>Июль</w:delText>
                </w:r>
              </w:del>
            </w:ins>
          </w:p>
        </w:tc>
        <w:tc>
          <w:tcPr>
            <w:tcW w:w="943" w:type="pct"/>
            <w:tcBorders>
              <w:top w:val="nil"/>
              <w:left w:val="nil"/>
              <w:bottom w:val="single" w:sz="8" w:space="0" w:color="auto"/>
              <w:right w:val="nil"/>
            </w:tcBorders>
          </w:tcPr>
          <w:p w14:paraId="4D97F40F" w14:textId="77777777" w:rsidR="00680C53" w:rsidRPr="00680C53" w:rsidDel="00E341FF" w:rsidRDefault="00680C53" w:rsidP="00680C53">
            <w:pPr>
              <w:ind w:firstLine="709"/>
              <w:jc w:val="both"/>
              <w:rPr>
                <w:ins w:id="822" w:author="Элнура Кочкорова" w:date="2023-08-10T17:14:00Z"/>
                <w:del w:id="823" w:author="Элнура Кочкорова" w:date="2023-12-14T15:51:00Z"/>
                <w:rFonts w:eastAsia="MS Mincho"/>
                <w:sz w:val="20"/>
                <w:szCs w:val="20"/>
              </w:rPr>
            </w:pPr>
            <w:ins w:id="824" w:author="Элнура Кочкорова" w:date="2023-08-10T17:14:00Z">
              <w:del w:id="825" w:author="Элнура Кочкорова" w:date="2023-12-14T15:51:00Z">
                <w:r w:rsidRPr="00680C53" w:rsidDel="00E341FF">
                  <w:rPr>
                    <w:rFonts w:eastAsia="MS Mincho"/>
                    <w:sz w:val="20"/>
                    <w:szCs w:val="20"/>
                  </w:rPr>
                  <w:delText>104,5</w:delText>
                </w:r>
              </w:del>
            </w:ins>
          </w:p>
        </w:tc>
        <w:tc>
          <w:tcPr>
            <w:tcW w:w="942" w:type="pct"/>
            <w:tcBorders>
              <w:top w:val="nil"/>
              <w:left w:val="nil"/>
              <w:bottom w:val="single" w:sz="8" w:space="0" w:color="auto"/>
              <w:right w:val="nil"/>
            </w:tcBorders>
          </w:tcPr>
          <w:p w14:paraId="597AB3FF" w14:textId="77777777" w:rsidR="00680C53" w:rsidRPr="00680C53" w:rsidDel="00E341FF" w:rsidRDefault="00680C53" w:rsidP="00680C53">
            <w:pPr>
              <w:ind w:firstLine="709"/>
              <w:jc w:val="both"/>
              <w:rPr>
                <w:ins w:id="826" w:author="Элнура Кочкорова" w:date="2023-08-10T17:14:00Z"/>
                <w:del w:id="827" w:author="Элнура Кочкорова" w:date="2023-12-14T15:51:00Z"/>
                <w:rFonts w:eastAsia="MS Mincho"/>
                <w:sz w:val="20"/>
                <w:szCs w:val="20"/>
              </w:rPr>
            </w:pPr>
            <w:ins w:id="828" w:author="Элнура Кочкорова" w:date="2023-08-10T17:14:00Z">
              <w:del w:id="829" w:author="Элнура Кочкорова" w:date="2023-12-14T15:51:00Z">
                <w:r w:rsidRPr="00680C53" w:rsidDel="00E341FF">
                  <w:rPr>
                    <w:rFonts w:eastAsia="MS Mincho"/>
                    <w:sz w:val="20"/>
                    <w:szCs w:val="20"/>
                  </w:rPr>
                  <w:delText>113,6</w:delText>
                </w:r>
              </w:del>
            </w:ins>
          </w:p>
        </w:tc>
        <w:tc>
          <w:tcPr>
            <w:tcW w:w="1086" w:type="pct"/>
            <w:tcBorders>
              <w:top w:val="nil"/>
              <w:left w:val="nil"/>
              <w:bottom w:val="single" w:sz="8" w:space="0" w:color="auto"/>
              <w:right w:val="nil"/>
            </w:tcBorders>
          </w:tcPr>
          <w:p w14:paraId="53582197" w14:textId="77777777" w:rsidR="00680C53" w:rsidRPr="00680C53" w:rsidDel="00E341FF" w:rsidRDefault="00680C53" w:rsidP="00680C53">
            <w:pPr>
              <w:ind w:firstLine="709"/>
              <w:jc w:val="both"/>
              <w:rPr>
                <w:ins w:id="830" w:author="Элнура Кочкорова" w:date="2023-08-10T17:14:00Z"/>
                <w:del w:id="831" w:author="Элнура Кочкорова" w:date="2023-12-14T15:51:00Z"/>
                <w:rFonts w:eastAsia="MS Mincho"/>
                <w:sz w:val="20"/>
                <w:szCs w:val="20"/>
              </w:rPr>
            </w:pPr>
            <w:ins w:id="832" w:author="Элнура Кочкорова" w:date="2023-08-10T17:14:00Z">
              <w:del w:id="833" w:author="Элнура Кочкорова" w:date="2023-12-14T15:51:00Z">
                <w:r w:rsidRPr="00680C53" w:rsidDel="00E341FF">
                  <w:rPr>
                    <w:rFonts w:eastAsia="MS Mincho"/>
                    <w:sz w:val="20"/>
                    <w:szCs w:val="20"/>
                  </w:rPr>
                  <w:delText>103,6</w:delText>
                </w:r>
              </w:del>
            </w:ins>
          </w:p>
        </w:tc>
        <w:tc>
          <w:tcPr>
            <w:tcW w:w="1395" w:type="pct"/>
            <w:tcBorders>
              <w:top w:val="nil"/>
              <w:left w:val="nil"/>
              <w:bottom w:val="single" w:sz="8" w:space="0" w:color="auto"/>
              <w:right w:val="nil"/>
            </w:tcBorders>
          </w:tcPr>
          <w:p w14:paraId="770D8388" w14:textId="77777777" w:rsidR="00680C53" w:rsidRPr="00680C53" w:rsidDel="00E341FF" w:rsidRDefault="00680C53" w:rsidP="00680C53">
            <w:pPr>
              <w:ind w:firstLine="709"/>
              <w:jc w:val="both"/>
              <w:rPr>
                <w:ins w:id="834" w:author="Элнура Кочкорова" w:date="2023-08-10T17:14:00Z"/>
                <w:del w:id="835" w:author="Элнура Кочкорова" w:date="2023-12-14T15:51:00Z"/>
                <w:rFonts w:eastAsia="MS Mincho"/>
                <w:sz w:val="20"/>
                <w:szCs w:val="20"/>
              </w:rPr>
            </w:pPr>
            <w:ins w:id="836" w:author="Элнура Кочкорова" w:date="2023-08-10T17:14:00Z">
              <w:del w:id="837" w:author="Элнура Кочкорова" w:date="2023-12-14T15:51:00Z">
                <w:r w:rsidRPr="00680C53" w:rsidDel="00E341FF">
                  <w:rPr>
                    <w:rFonts w:eastAsia="MS Mincho"/>
                    <w:sz w:val="20"/>
                    <w:szCs w:val="20"/>
                  </w:rPr>
                  <w:delText>123,7</w:delText>
                </w:r>
              </w:del>
            </w:ins>
          </w:p>
        </w:tc>
      </w:tr>
    </w:tbl>
    <w:p w14:paraId="18094C5C" w14:textId="77777777" w:rsidR="00680C53" w:rsidRPr="00680C53" w:rsidDel="00E341FF" w:rsidRDefault="00680C53" w:rsidP="00680C53">
      <w:pPr>
        <w:ind w:firstLine="709"/>
        <w:jc w:val="both"/>
        <w:rPr>
          <w:ins w:id="838" w:author="Элнура Кочкорова" w:date="2023-08-10T17:14:00Z"/>
          <w:del w:id="839" w:author="Элнура Кочкорова" w:date="2023-12-14T15:51:00Z"/>
          <w:rFonts w:eastAsia="SimSun"/>
          <w:lang w:val="ky-KG"/>
        </w:rPr>
      </w:pPr>
    </w:p>
    <w:p w14:paraId="37C3221D" w14:textId="77777777" w:rsidR="00680C53" w:rsidRPr="00680C53" w:rsidDel="00E341FF" w:rsidRDefault="00680C53" w:rsidP="00680C53">
      <w:pPr>
        <w:ind w:firstLine="709"/>
        <w:jc w:val="both"/>
        <w:rPr>
          <w:ins w:id="840" w:author="Элнура Кочкорова" w:date="2023-08-10T17:14:00Z"/>
          <w:del w:id="841" w:author="Элнура Кочкорова" w:date="2023-12-14T15:51:00Z"/>
          <w:rFonts w:eastAsia="SimSun"/>
          <w:lang w:val="ky-KG"/>
        </w:rPr>
      </w:pPr>
      <w:ins w:id="842" w:author="Элнура Кочкорова" w:date="2023-08-10T17:14:00Z">
        <w:del w:id="843" w:author="Элнура Кочкорова" w:date="2023-12-14T15:51:00Z">
          <w:r w:rsidRPr="00680C53" w:rsidDel="00E341FF">
            <w:rPr>
              <w:rFonts w:eastAsia="SimSun"/>
              <w:lang w:val="ky-KG"/>
            </w:rPr>
            <w:lastRenderedPageBreak/>
            <w:delText>Үстүбүздөгү жылдын башынан бери өнөр жай товарларын жана кызмат көрсөтүүлөрүн өндүрүүчүлөрдүн баалары 2022-ж. декабрына салыштырмалуу жалпысынан 11,8 пайызга жогорулады, бул алардын кайра иштетүү өндүрүшүндөгү өсүүсү (13,6 пайызга) менен шартталды.</w:delText>
          </w:r>
          <w:r w:rsidRPr="00680C53" w:rsidDel="00E341FF">
            <w:rPr>
              <w:rFonts w:eastAsia="MS Mincho"/>
              <w:lang w:val="ky-KG"/>
            </w:rPr>
            <w:delText xml:space="preserve"> </w:delText>
          </w:r>
        </w:del>
      </w:ins>
    </w:p>
    <w:p w14:paraId="54009152" w14:textId="77777777" w:rsidR="00680C53" w:rsidRPr="00680C53" w:rsidDel="00E341FF" w:rsidRDefault="00680C53" w:rsidP="00680C53">
      <w:pPr>
        <w:ind w:firstLine="709"/>
        <w:jc w:val="both"/>
        <w:rPr>
          <w:ins w:id="844" w:author="Элнура Кочкорова" w:date="2023-08-10T17:14:00Z"/>
          <w:del w:id="845" w:author="Элнура Кочкорова" w:date="2023-12-14T15:51:00Z"/>
          <w:rFonts w:eastAsia="SimSun"/>
          <w:lang w:val="ky-KG"/>
        </w:rPr>
      </w:pPr>
      <w:ins w:id="846" w:author="Элнура Кочкорова" w:date="2023-08-10T17:14:00Z">
        <w:del w:id="847" w:author="Элнура Кочкорова" w:date="2023-12-14T15:51:00Z">
          <w:r w:rsidRPr="00680C53" w:rsidDel="00E341FF">
            <w:rPr>
              <w:rFonts w:eastAsia="SimSun"/>
              <w:lang w:val="ky-KG"/>
            </w:rPr>
            <w:delText>Быйылкы жылдын январь-июлунда өнөр жай товарларын жана кызмат көрсөтүүлөрдү</w:delText>
          </w:r>
        </w:del>
      </w:ins>
      <w:ins w:id="848" w:author="Бакирова Гульмайрам" w:date="2023-08-11T10:23:00Z">
        <w:del w:id="849" w:author="Элнура Кочкорова" w:date="2023-12-14T15:51:00Z">
          <w:r w:rsidRPr="00680C53" w:rsidDel="00E341FF">
            <w:rPr>
              <w:rFonts w:eastAsia="SimSun"/>
              <w:lang w:val="ky-KG"/>
            </w:rPr>
            <w:delText>н</w:delText>
          </w:r>
        </w:del>
      </w:ins>
      <w:ins w:id="850" w:author="Элнура Кочкорова" w:date="2023-08-10T17:14:00Z">
        <w:del w:id="851" w:author="Элнура Кочкорова" w:date="2023-12-14T15:51:00Z">
          <w:r w:rsidRPr="00680C53" w:rsidDel="00E341FF">
            <w:rPr>
              <w:rFonts w:eastAsia="SimSun"/>
              <w:lang w:val="ky-KG"/>
            </w:rPr>
            <w:delText xml:space="preserve"> өндүрүүчүлөрдүн баалары өткөн жылдын тийиштүү мезгилине салыштырганда 6,4 пайызга өстү. Мында алардын эң чоң өсүшү (39,4 пайызга) электр жабдууларын өндүрүүдө катталган.</w:delText>
          </w:r>
        </w:del>
      </w:ins>
    </w:p>
    <w:p w14:paraId="34D3C803" w14:textId="77777777" w:rsidR="00680C53" w:rsidRPr="00680C53" w:rsidDel="00E341FF" w:rsidRDefault="00680C53" w:rsidP="00680C53">
      <w:pPr>
        <w:ind w:firstLine="709"/>
        <w:jc w:val="both"/>
        <w:rPr>
          <w:ins w:id="852" w:author="Элнура Кочкорова" w:date="2023-08-10T17:14:00Z"/>
          <w:del w:id="853" w:author="Элнура Кочкорова" w:date="2023-12-14T15:51:00Z"/>
          <w:rFonts w:eastAsia="SimSun"/>
          <w:b/>
          <w:lang w:val="ky-KG"/>
        </w:rPr>
      </w:pPr>
    </w:p>
    <w:p w14:paraId="3BACF108" w14:textId="77777777" w:rsidR="00680C53" w:rsidRPr="00680C53" w:rsidDel="00E341FF" w:rsidRDefault="00680C53">
      <w:pPr>
        <w:ind w:firstLine="709"/>
        <w:jc w:val="both"/>
        <w:rPr>
          <w:ins w:id="854" w:author="Элнура Кочкорова" w:date="2023-08-10T17:14:00Z"/>
          <w:del w:id="855" w:author="Элнура Кочкорова" w:date="2023-12-14T15:51:00Z"/>
          <w:rFonts w:eastAsia="SimSun"/>
          <w:b/>
          <w:bCs/>
          <w:lang w:val="ky-KG"/>
          <w:rPrChange w:id="856" w:author="Элнура Кочкорова" w:date="2023-12-15T09:46:00Z">
            <w:rPr>
              <w:ins w:id="857" w:author="Элнура Кочкорова" w:date="2023-08-10T17:14:00Z"/>
              <w:del w:id="858" w:author="Элнура Кочкорова" w:date="2023-12-14T15:51:00Z"/>
              <w:rFonts w:eastAsia="SimSun"/>
              <w:b/>
              <w:bCs/>
              <w:lang w:val="ky-KG"/>
            </w:rPr>
          </w:rPrChange>
        </w:rPr>
        <w:pPrChange w:id="859" w:author="Элнура Кочкорова" w:date="2023-08-16T13:06:00Z">
          <w:pPr>
            <w:pStyle w:val="af5"/>
            <w:ind w:firstLine="708"/>
          </w:pPr>
        </w:pPrChange>
      </w:pPr>
      <w:ins w:id="860" w:author="Элнура Кочкорова" w:date="2023-08-10T17:14:00Z">
        <w:del w:id="861" w:author="Элнура Кочкорова" w:date="2023-12-14T15:51:00Z">
          <w:r w:rsidRPr="00680C53" w:rsidDel="00E341FF">
            <w:rPr>
              <w:rFonts w:eastAsia="MS Mincho"/>
              <w:b/>
              <w:lang w:val="ky-KG"/>
              <w:rPrChange w:id="862" w:author="Элнура Кочкорова" w:date="2023-12-15T09:46:00Z">
                <w:rPr>
                  <w:rFonts w:eastAsia="SimSun"/>
                  <w:b/>
                  <w:lang w:val="ky-KG"/>
                </w:rPr>
              </w:rPrChange>
            </w:rPr>
            <w:delText>65-таблица: Январь-июлундагы өнөр жай продукцияларын өндүрүүчүлөрдүн бааларынын индекстери</w:delText>
          </w:r>
        </w:del>
      </w:ins>
    </w:p>
    <w:p w14:paraId="74A7A6DB" w14:textId="77777777" w:rsidR="00680C53" w:rsidRPr="00680C53" w:rsidDel="00E341FF" w:rsidRDefault="00680C53" w:rsidP="00680C53">
      <w:pPr>
        <w:ind w:firstLine="709"/>
        <w:jc w:val="both"/>
        <w:rPr>
          <w:ins w:id="863" w:author="Элнура Кочкорова" w:date="2023-08-10T17:14:00Z"/>
          <w:del w:id="864" w:author="Элнура Кочкорова" w:date="2023-12-14T15:51:00Z"/>
          <w:rFonts w:eastAsia="SimSun"/>
          <w:i/>
          <w:iCs/>
          <w:sz w:val="20"/>
          <w:szCs w:val="20"/>
        </w:rPr>
      </w:pPr>
      <w:ins w:id="865" w:author="Элнура Кочкорова" w:date="2023-08-10T17:14:00Z">
        <w:del w:id="866" w:author="Элнура Кочкорова" w:date="2023-12-14T15:51:00Z">
          <w:r w:rsidRPr="00680C53" w:rsidDel="00E341FF">
            <w:rPr>
              <w:rFonts w:eastAsia="SimSun"/>
              <w:i/>
              <w:iCs/>
              <w:sz w:val="20"/>
              <w:szCs w:val="20"/>
              <w:lang w:val="ky-KG"/>
            </w:rPr>
            <w:delText>(мурунку жылдын тийиштүү мезгилине карата па</w:delText>
          </w:r>
          <w:r w:rsidRPr="00680C53" w:rsidDel="00E341FF">
            <w:rPr>
              <w:rFonts w:eastAsia="SimSun"/>
              <w:i/>
              <w:iCs/>
              <w:sz w:val="20"/>
              <w:szCs w:val="20"/>
            </w:rPr>
            <w:delText>йыз менен)</w:delText>
          </w:r>
        </w:del>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8"/>
        <w:gridCol w:w="1375"/>
        <w:gridCol w:w="1375"/>
      </w:tblGrid>
      <w:tr w:rsidR="00680C53" w:rsidRPr="00680C53" w:rsidDel="00E341FF" w14:paraId="419E5019" w14:textId="77777777" w:rsidTr="00A75BDA">
        <w:trPr>
          <w:tblHeader/>
          <w:ins w:id="867" w:author="Элнура Кочкорова" w:date="2023-08-10T17:14:00Z"/>
          <w:del w:id="868" w:author="Элнура Кочкорова" w:date="2023-12-14T15:51:00Z"/>
        </w:trPr>
        <w:tc>
          <w:tcPr>
            <w:tcW w:w="3788" w:type="pct"/>
            <w:tcBorders>
              <w:top w:val="single" w:sz="8" w:space="0" w:color="auto"/>
              <w:left w:val="nil"/>
              <w:bottom w:val="single" w:sz="8" w:space="0" w:color="auto"/>
              <w:right w:val="nil"/>
            </w:tcBorders>
          </w:tcPr>
          <w:p w14:paraId="5EB90F6D" w14:textId="77777777" w:rsidR="00680C53" w:rsidRPr="00680C53" w:rsidDel="00E341FF" w:rsidRDefault="00680C53" w:rsidP="00680C53">
            <w:pPr>
              <w:ind w:firstLine="709"/>
              <w:jc w:val="both"/>
              <w:rPr>
                <w:ins w:id="869" w:author="Элнура Кочкорова" w:date="2023-08-10T17:14:00Z"/>
                <w:del w:id="870" w:author="Элнура Кочкорова" w:date="2023-12-14T15:51:00Z"/>
                <w:rFonts w:eastAsia="SimSun"/>
                <w:b/>
                <w:sz w:val="20"/>
                <w:szCs w:val="20"/>
              </w:rPr>
            </w:pPr>
          </w:p>
        </w:tc>
        <w:tc>
          <w:tcPr>
            <w:tcW w:w="607" w:type="pct"/>
            <w:tcBorders>
              <w:top w:val="single" w:sz="8" w:space="0" w:color="auto"/>
              <w:left w:val="nil"/>
              <w:bottom w:val="single" w:sz="8" w:space="0" w:color="auto"/>
              <w:right w:val="nil"/>
            </w:tcBorders>
            <w:vAlign w:val="center"/>
          </w:tcPr>
          <w:p w14:paraId="7C91A9C7" w14:textId="77777777" w:rsidR="00680C53" w:rsidRPr="00680C53" w:rsidDel="00E341FF" w:rsidRDefault="00680C53" w:rsidP="00680C53">
            <w:pPr>
              <w:ind w:firstLine="709"/>
              <w:jc w:val="both"/>
              <w:rPr>
                <w:ins w:id="871" w:author="Элнура Кочкорова" w:date="2023-08-10T17:14:00Z"/>
                <w:del w:id="872" w:author="Элнура Кочкорова" w:date="2023-12-14T15:51:00Z"/>
                <w:rFonts w:eastAsia="SimSun"/>
                <w:b/>
                <w:sz w:val="20"/>
                <w:szCs w:val="20"/>
                <w:lang w:val="ky-KG"/>
              </w:rPr>
            </w:pPr>
            <w:ins w:id="873" w:author="Элнура Кочкорова" w:date="2023-08-10T17:14:00Z">
              <w:del w:id="874" w:author="Элнура Кочкорова" w:date="2023-12-14T15:51:00Z">
                <w:r w:rsidRPr="00680C53" w:rsidDel="00E341FF">
                  <w:rPr>
                    <w:rFonts w:eastAsia="SimSun"/>
                    <w:b/>
                    <w:sz w:val="20"/>
                    <w:szCs w:val="20"/>
                  </w:rPr>
                  <w:delText>2022</w:delText>
                </w:r>
              </w:del>
            </w:ins>
          </w:p>
        </w:tc>
        <w:tc>
          <w:tcPr>
            <w:tcW w:w="605" w:type="pct"/>
            <w:tcBorders>
              <w:top w:val="single" w:sz="8" w:space="0" w:color="auto"/>
              <w:left w:val="nil"/>
              <w:bottom w:val="single" w:sz="8" w:space="0" w:color="auto"/>
              <w:right w:val="nil"/>
            </w:tcBorders>
            <w:vAlign w:val="center"/>
          </w:tcPr>
          <w:p w14:paraId="7B2B27AF" w14:textId="77777777" w:rsidR="00680C53" w:rsidRPr="00680C53" w:rsidDel="00E341FF" w:rsidRDefault="00680C53" w:rsidP="00680C53">
            <w:pPr>
              <w:ind w:firstLine="709"/>
              <w:jc w:val="both"/>
              <w:rPr>
                <w:ins w:id="875" w:author="Элнура Кочкорова" w:date="2023-08-10T17:14:00Z"/>
                <w:del w:id="876" w:author="Элнура Кочкорова" w:date="2023-12-14T15:51:00Z"/>
                <w:rFonts w:eastAsia="SimSun"/>
                <w:b/>
                <w:sz w:val="20"/>
                <w:szCs w:val="20"/>
                <w:lang w:val="ky-KG"/>
              </w:rPr>
            </w:pPr>
            <w:ins w:id="877" w:author="Элнура Кочкорова" w:date="2023-08-10T17:14:00Z">
              <w:del w:id="878" w:author="Элнура Кочкорова" w:date="2023-12-14T15:51:00Z">
                <w:r w:rsidRPr="00680C53" w:rsidDel="00E341FF">
                  <w:rPr>
                    <w:rFonts w:eastAsia="SimSun"/>
                    <w:b/>
                    <w:sz w:val="20"/>
                    <w:szCs w:val="20"/>
                  </w:rPr>
                  <w:delText>20</w:delText>
                </w:r>
                <w:r w:rsidRPr="00680C53" w:rsidDel="00E341FF">
                  <w:rPr>
                    <w:rFonts w:eastAsia="SimSun"/>
                    <w:b/>
                    <w:sz w:val="20"/>
                    <w:szCs w:val="20"/>
                    <w:lang w:val="ky-KG"/>
                  </w:rPr>
                  <w:delText>23</w:delText>
                </w:r>
              </w:del>
            </w:ins>
          </w:p>
        </w:tc>
      </w:tr>
      <w:tr w:rsidR="00680C53" w:rsidRPr="00680C53" w:rsidDel="00E341FF" w14:paraId="6F7A8456" w14:textId="77777777" w:rsidTr="00A75BDA">
        <w:trPr>
          <w:ins w:id="879" w:author="Элнура Кочкорова" w:date="2023-08-10T17:14:00Z"/>
          <w:del w:id="880" w:author="Элнура Кочкорова" w:date="2023-12-14T15:51:00Z"/>
        </w:trPr>
        <w:tc>
          <w:tcPr>
            <w:tcW w:w="3788" w:type="pct"/>
            <w:tcBorders>
              <w:top w:val="single" w:sz="8" w:space="0" w:color="auto"/>
              <w:left w:val="nil"/>
              <w:bottom w:val="nil"/>
              <w:right w:val="nil"/>
            </w:tcBorders>
          </w:tcPr>
          <w:p w14:paraId="71739BBB" w14:textId="77777777" w:rsidR="00680C53" w:rsidRPr="00680C53" w:rsidDel="00E341FF" w:rsidRDefault="00680C53" w:rsidP="00680C53">
            <w:pPr>
              <w:ind w:firstLine="709"/>
              <w:jc w:val="both"/>
              <w:rPr>
                <w:ins w:id="881" w:author="Элнура Кочкорова" w:date="2023-08-10T17:14:00Z"/>
                <w:del w:id="882" w:author="Элнура Кочкорова" w:date="2023-12-14T15:51:00Z"/>
                <w:rFonts w:eastAsia="SimSun"/>
                <w:b/>
                <w:sz w:val="20"/>
                <w:szCs w:val="20"/>
              </w:rPr>
            </w:pPr>
            <w:ins w:id="883" w:author="Элнура Кочкорова" w:date="2023-08-10T17:14:00Z">
              <w:del w:id="884" w:author="Элнура Кочкорова" w:date="2023-12-14T15:51:00Z">
                <w:r w:rsidRPr="00680C53" w:rsidDel="00E341FF">
                  <w:rPr>
                    <w:rFonts w:eastAsia="SimSun"/>
                    <w:b/>
                    <w:sz w:val="20"/>
                    <w:szCs w:val="20"/>
                  </w:rPr>
                  <w:delText>Бардыгы</w:delText>
                </w:r>
              </w:del>
            </w:ins>
          </w:p>
        </w:tc>
        <w:tc>
          <w:tcPr>
            <w:tcW w:w="607" w:type="pct"/>
            <w:tcBorders>
              <w:top w:val="single" w:sz="8" w:space="0" w:color="auto"/>
              <w:left w:val="nil"/>
              <w:bottom w:val="nil"/>
              <w:right w:val="nil"/>
            </w:tcBorders>
          </w:tcPr>
          <w:p w14:paraId="7B2A4E2A" w14:textId="77777777" w:rsidR="00680C53" w:rsidRPr="00680C53" w:rsidDel="00E341FF" w:rsidRDefault="00680C53" w:rsidP="00680C53">
            <w:pPr>
              <w:ind w:firstLine="709"/>
              <w:jc w:val="both"/>
              <w:rPr>
                <w:ins w:id="885" w:author="Элнура Кочкорова" w:date="2023-08-10T17:14:00Z"/>
                <w:del w:id="886" w:author="Элнура Кочкорова" w:date="2023-12-14T15:51:00Z"/>
                <w:rFonts w:eastAsia="MS Mincho"/>
                <w:b/>
                <w:bCs/>
                <w:sz w:val="20"/>
                <w:szCs w:val="20"/>
                <w:lang w:val="ky-KG"/>
              </w:rPr>
            </w:pPr>
            <w:ins w:id="887" w:author="Элнура Кочкорова" w:date="2023-08-10T17:14:00Z">
              <w:del w:id="888" w:author="Элнура Кочкорова" w:date="2023-12-14T15:51:00Z">
                <w:r w:rsidRPr="00680C53" w:rsidDel="00E341FF">
                  <w:rPr>
                    <w:rFonts w:eastAsia="MS Mincho"/>
                    <w:b/>
                    <w:bCs/>
                    <w:sz w:val="20"/>
                    <w:szCs w:val="20"/>
                    <w:lang w:val="ky-KG"/>
                    <w:rPrChange w:id="889" w:author="Элнура Кочкорова" w:date="2023-12-15T09:46:00Z">
                      <w:rPr>
                        <w:rFonts w:ascii="Kyrghyz Times" w:hAnsi="Kyrghyz Times"/>
                        <w:b/>
                        <w:bCs/>
                        <w:sz w:val="18"/>
                        <w:lang w:val="ky-KG"/>
                      </w:rPr>
                    </w:rPrChange>
                  </w:rPr>
                  <w:delText>108,6</w:delText>
                </w:r>
              </w:del>
            </w:ins>
          </w:p>
        </w:tc>
        <w:tc>
          <w:tcPr>
            <w:tcW w:w="605" w:type="pct"/>
            <w:tcBorders>
              <w:top w:val="single" w:sz="8" w:space="0" w:color="auto"/>
              <w:left w:val="nil"/>
              <w:bottom w:val="nil"/>
              <w:right w:val="nil"/>
            </w:tcBorders>
            <w:shd w:val="clear" w:color="auto" w:fill="auto"/>
            <w:vAlign w:val="bottom"/>
          </w:tcPr>
          <w:p w14:paraId="21059D91" w14:textId="77777777" w:rsidR="00680C53" w:rsidRPr="00680C53" w:rsidDel="00E341FF" w:rsidRDefault="00680C53" w:rsidP="00680C53">
            <w:pPr>
              <w:ind w:firstLine="709"/>
              <w:jc w:val="both"/>
              <w:rPr>
                <w:ins w:id="890" w:author="Элнура Кочкорова" w:date="2023-08-10T17:14:00Z"/>
                <w:del w:id="891" w:author="Элнура Кочкорова" w:date="2023-12-14T15:51:00Z"/>
                <w:rFonts w:eastAsia="MS Mincho"/>
                <w:b/>
                <w:bCs/>
                <w:sz w:val="20"/>
                <w:szCs w:val="20"/>
                <w:lang w:val="ky-KG"/>
              </w:rPr>
            </w:pPr>
            <w:ins w:id="892" w:author="Элнура Кочкорова" w:date="2023-08-10T17:14:00Z">
              <w:del w:id="893" w:author="Элнура Кочкорова" w:date="2023-12-14T15:51:00Z">
                <w:r w:rsidRPr="00680C53" w:rsidDel="00E341FF">
                  <w:rPr>
                    <w:rFonts w:eastAsia="MS Mincho"/>
                    <w:b/>
                    <w:bCs/>
                    <w:sz w:val="20"/>
                    <w:szCs w:val="20"/>
                  </w:rPr>
                  <w:delText>106,4</w:delText>
                </w:r>
              </w:del>
            </w:ins>
          </w:p>
        </w:tc>
      </w:tr>
      <w:tr w:rsidR="00680C53" w:rsidRPr="00680C53" w:rsidDel="00E341FF" w14:paraId="74C12B42" w14:textId="77777777" w:rsidTr="00A75BDA">
        <w:trPr>
          <w:ins w:id="894" w:author="Элнура Кочкорова" w:date="2023-08-10T17:14:00Z"/>
          <w:del w:id="895" w:author="Элнура Кочкорова" w:date="2023-12-14T15:51:00Z"/>
        </w:trPr>
        <w:tc>
          <w:tcPr>
            <w:tcW w:w="3788" w:type="pct"/>
            <w:tcBorders>
              <w:top w:val="nil"/>
              <w:left w:val="nil"/>
              <w:bottom w:val="nil"/>
              <w:right w:val="nil"/>
            </w:tcBorders>
          </w:tcPr>
          <w:p w14:paraId="4A33CE14" w14:textId="77777777" w:rsidR="00680C53" w:rsidRPr="00680C53" w:rsidDel="00E341FF" w:rsidRDefault="00680C53" w:rsidP="00680C53">
            <w:pPr>
              <w:ind w:firstLine="709"/>
              <w:jc w:val="both"/>
              <w:rPr>
                <w:ins w:id="896" w:author="Элнура Кочкорова" w:date="2023-08-10T17:14:00Z"/>
                <w:del w:id="897" w:author="Элнура Кочкорова" w:date="2023-12-14T15:51:00Z"/>
                <w:rFonts w:eastAsia="SimSun"/>
                <w:b/>
                <w:sz w:val="20"/>
                <w:szCs w:val="20"/>
              </w:rPr>
            </w:pPr>
            <w:ins w:id="898" w:author="Элнура Кочкорова" w:date="2023-08-10T17:14:00Z">
              <w:del w:id="899" w:author="Элнура Кочкорова" w:date="2023-12-14T15:51:00Z">
                <w:r w:rsidRPr="00680C53" w:rsidDel="00E341FF">
                  <w:rPr>
                    <w:rFonts w:eastAsia="SimSun"/>
                    <w:b/>
                    <w:sz w:val="20"/>
                    <w:szCs w:val="20"/>
                  </w:rPr>
                  <w:delText>Пайдалуу кендерди казуу</w:delText>
                </w:r>
              </w:del>
            </w:ins>
          </w:p>
        </w:tc>
        <w:tc>
          <w:tcPr>
            <w:tcW w:w="607" w:type="pct"/>
            <w:tcBorders>
              <w:top w:val="nil"/>
              <w:left w:val="nil"/>
              <w:bottom w:val="nil"/>
              <w:right w:val="nil"/>
            </w:tcBorders>
          </w:tcPr>
          <w:p w14:paraId="4075B267" w14:textId="77777777" w:rsidR="00680C53" w:rsidRPr="00680C53" w:rsidDel="00E341FF" w:rsidRDefault="00680C53" w:rsidP="00680C53">
            <w:pPr>
              <w:ind w:firstLine="709"/>
              <w:jc w:val="both"/>
              <w:rPr>
                <w:ins w:id="900" w:author="Элнура Кочкорова" w:date="2023-08-10T17:14:00Z"/>
                <w:del w:id="901" w:author="Элнура Кочкорова" w:date="2023-12-14T15:51:00Z"/>
                <w:rFonts w:eastAsia="MS Mincho"/>
                <w:b/>
                <w:bCs/>
                <w:sz w:val="20"/>
                <w:szCs w:val="20"/>
                <w:lang w:val="ky-KG"/>
              </w:rPr>
            </w:pPr>
            <w:ins w:id="902" w:author="Элнура Кочкорова" w:date="2023-08-10T17:14:00Z">
              <w:del w:id="903" w:author="Элнура Кочкорова" w:date="2023-12-14T15:51:00Z">
                <w:r w:rsidRPr="00680C53" w:rsidDel="00E341FF">
                  <w:rPr>
                    <w:rFonts w:eastAsia="MS Mincho"/>
                    <w:b/>
                    <w:bCs/>
                    <w:sz w:val="20"/>
                    <w:szCs w:val="20"/>
                    <w:lang w:val="ky-KG"/>
                    <w:rPrChange w:id="904" w:author="Элнура Кочкорова" w:date="2023-12-15T09:46:00Z">
                      <w:rPr>
                        <w:rFonts w:ascii="Kyrghyz Times" w:hAnsi="Kyrghyz Times"/>
                        <w:b/>
                        <w:bCs/>
                        <w:sz w:val="18"/>
                        <w:lang w:val="ky-KG"/>
                      </w:rPr>
                    </w:rPrChange>
                  </w:rPr>
                  <w:delText>106,4</w:delText>
                </w:r>
              </w:del>
            </w:ins>
          </w:p>
        </w:tc>
        <w:tc>
          <w:tcPr>
            <w:tcW w:w="605" w:type="pct"/>
            <w:tcBorders>
              <w:top w:val="nil"/>
              <w:left w:val="nil"/>
              <w:bottom w:val="nil"/>
              <w:right w:val="nil"/>
            </w:tcBorders>
            <w:shd w:val="clear" w:color="auto" w:fill="auto"/>
            <w:vAlign w:val="bottom"/>
          </w:tcPr>
          <w:p w14:paraId="7E49EAC9" w14:textId="77777777" w:rsidR="00680C53" w:rsidRPr="00680C53" w:rsidDel="00E341FF" w:rsidRDefault="00680C53" w:rsidP="00680C53">
            <w:pPr>
              <w:ind w:firstLine="709"/>
              <w:jc w:val="both"/>
              <w:rPr>
                <w:ins w:id="905" w:author="Элнура Кочкорова" w:date="2023-08-10T17:14:00Z"/>
                <w:del w:id="906" w:author="Элнура Кочкорова" w:date="2023-12-14T15:51:00Z"/>
                <w:rFonts w:eastAsia="MS Mincho"/>
                <w:b/>
                <w:bCs/>
                <w:sz w:val="20"/>
                <w:szCs w:val="20"/>
                <w:lang w:val="ky-KG"/>
              </w:rPr>
            </w:pPr>
            <w:ins w:id="907" w:author="Элнура Кочкорова" w:date="2023-08-10T17:14:00Z">
              <w:del w:id="908" w:author="Элнура Кочкорова" w:date="2023-12-14T15:51:00Z">
                <w:r w:rsidRPr="00680C53" w:rsidDel="00E341FF">
                  <w:rPr>
                    <w:rFonts w:eastAsia="MS Mincho"/>
                    <w:b/>
                    <w:bCs/>
                    <w:sz w:val="20"/>
                    <w:szCs w:val="20"/>
                  </w:rPr>
                  <w:delText>110,1</w:delText>
                </w:r>
              </w:del>
            </w:ins>
          </w:p>
        </w:tc>
      </w:tr>
      <w:tr w:rsidR="00680C53" w:rsidRPr="00680C53" w:rsidDel="00E341FF" w14:paraId="2BC1D2C6" w14:textId="77777777" w:rsidTr="00A75BDA">
        <w:trPr>
          <w:ins w:id="909" w:author="Элнура Кочкорова" w:date="2023-08-10T17:14:00Z"/>
          <w:del w:id="910" w:author="Элнура Кочкорова" w:date="2023-12-14T15:51:00Z"/>
        </w:trPr>
        <w:tc>
          <w:tcPr>
            <w:tcW w:w="3788" w:type="pct"/>
            <w:tcBorders>
              <w:top w:val="nil"/>
              <w:left w:val="nil"/>
              <w:bottom w:val="nil"/>
              <w:right w:val="nil"/>
            </w:tcBorders>
          </w:tcPr>
          <w:p w14:paraId="31A58820" w14:textId="77777777" w:rsidR="00680C53" w:rsidRPr="00680C53" w:rsidDel="00E341FF" w:rsidRDefault="00680C53" w:rsidP="00680C53">
            <w:pPr>
              <w:ind w:firstLine="709"/>
              <w:jc w:val="both"/>
              <w:rPr>
                <w:ins w:id="911" w:author="Элнура Кочкорова" w:date="2023-08-10T17:14:00Z"/>
                <w:del w:id="912" w:author="Элнура Кочкорова" w:date="2023-12-14T15:51:00Z"/>
                <w:rFonts w:eastAsia="SimSun"/>
                <w:sz w:val="20"/>
                <w:szCs w:val="20"/>
              </w:rPr>
            </w:pPr>
            <w:ins w:id="913" w:author="Элнура Кочкорова" w:date="2023-08-10T17:14:00Z">
              <w:del w:id="914" w:author="Элнура Кочкорова" w:date="2023-12-14T15:51:00Z">
                <w:r w:rsidRPr="00680C53" w:rsidDel="00E341FF">
                  <w:rPr>
                    <w:rFonts w:eastAsia="SimSun"/>
                    <w:sz w:val="20"/>
                    <w:szCs w:val="20"/>
                  </w:rPr>
                  <w:delText>Таш көмүр жана күрөѕ көмүр (лигнит) казуу</w:delText>
                </w:r>
              </w:del>
            </w:ins>
          </w:p>
        </w:tc>
        <w:tc>
          <w:tcPr>
            <w:tcW w:w="607" w:type="pct"/>
            <w:tcBorders>
              <w:top w:val="nil"/>
              <w:left w:val="nil"/>
              <w:bottom w:val="nil"/>
              <w:right w:val="nil"/>
            </w:tcBorders>
          </w:tcPr>
          <w:p w14:paraId="366404EC" w14:textId="77777777" w:rsidR="00680C53" w:rsidRPr="00680C53" w:rsidDel="00E341FF" w:rsidRDefault="00680C53" w:rsidP="00680C53">
            <w:pPr>
              <w:ind w:firstLine="709"/>
              <w:jc w:val="both"/>
              <w:rPr>
                <w:ins w:id="915" w:author="Элнура Кочкорова" w:date="2023-08-10T17:14:00Z"/>
                <w:del w:id="916" w:author="Элнура Кочкорова" w:date="2023-12-14T15:51:00Z"/>
                <w:rFonts w:eastAsia="MS Mincho"/>
                <w:sz w:val="20"/>
                <w:szCs w:val="20"/>
                <w:lang w:val="ky-KG"/>
              </w:rPr>
            </w:pPr>
            <w:ins w:id="917" w:author="Элнура Кочкорова" w:date="2023-08-10T17:14:00Z">
              <w:del w:id="918" w:author="Элнура Кочкорова" w:date="2023-12-14T15:51:00Z">
                <w:r w:rsidRPr="00680C53" w:rsidDel="00E341FF">
                  <w:rPr>
                    <w:rFonts w:eastAsia="MS Mincho"/>
                    <w:sz w:val="20"/>
                    <w:szCs w:val="20"/>
                    <w:lang w:val="ky-KG"/>
                    <w:rPrChange w:id="919" w:author="Элнура Кочкорова" w:date="2023-12-15T09:46:00Z">
                      <w:rPr>
                        <w:rFonts w:ascii="Kyrghyz Times" w:hAnsi="Kyrghyz Times"/>
                        <w:sz w:val="18"/>
                        <w:lang w:val="ky-KG"/>
                      </w:rPr>
                    </w:rPrChange>
                  </w:rPr>
                  <w:delText>103,1</w:delText>
                </w:r>
              </w:del>
            </w:ins>
          </w:p>
        </w:tc>
        <w:tc>
          <w:tcPr>
            <w:tcW w:w="605" w:type="pct"/>
            <w:tcBorders>
              <w:top w:val="nil"/>
              <w:left w:val="nil"/>
              <w:bottom w:val="nil"/>
              <w:right w:val="nil"/>
            </w:tcBorders>
            <w:shd w:val="clear" w:color="auto" w:fill="auto"/>
            <w:vAlign w:val="bottom"/>
          </w:tcPr>
          <w:p w14:paraId="361DAEA5" w14:textId="77777777" w:rsidR="00680C53" w:rsidRPr="00680C53" w:rsidDel="00E341FF" w:rsidRDefault="00680C53" w:rsidP="00680C53">
            <w:pPr>
              <w:ind w:firstLine="709"/>
              <w:jc w:val="both"/>
              <w:rPr>
                <w:ins w:id="920" w:author="Элнура Кочкорова" w:date="2023-08-10T17:14:00Z"/>
                <w:del w:id="921" w:author="Элнура Кочкорова" w:date="2023-12-14T15:51:00Z"/>
                <w:rFonts w:eastAsia="MS Mincho"/>
                <w:sz w:val="20"/>
                <w:szCs w:val="20"/>
                <w:lang w:val="ky-KG"/>
              </w:rPr>
            </w:pPr>
            <w:ins w:id="922" w:author="Элнура Кочкорова" w:date="2023-08-10T17:14:00Z">
              <w:del w:id="923" w:author="Элнура Кочкорова" w:date="2023-12-14T15:51:00Z">
                <w:r w:rsidRPr="00680C53" w:rsidDel="00E341FF">
                  <w:rPr>
                    <w:rFonts w:eastAsia="MS Mincho"/>
                    <w:sz w:val="20"/>
                    <w:szCs w:val="20"/>
                  </w:rPr>
                  <w:delText>106,0</w:delText>
                </w:r>
              </w:del>
            </w:ins>
          </w:p>
        </w:tc>
      </w:tr>
      <w:tr w:rsidR="00680C53" w:rsidRPr="00680C53" w:rsidDel="00E341FF" w14:paraId="4A1E7742" w14:textId="77777777" w:rsidTr="00A75BDA">
        <w:trPr>
          <w:ins w:id="924" w:author="Элнура Кочкорова" w:date="2023-08-10T17:14:00Z"/>
          <w:del w:id="925" w:author="Элнура Кочкорова" w:date="2023-12-14T15:51:00Z"/>
        </w:trPr>
        <w:tc>
          <w:tcPr>
            <w:tcW w:w="3788" w:type="pct"/>
            <w:tcBorders>
              <w:top w:val="nil"/>
              <w:left w:val="nil"/>
              <w:bottom w:val="nil"/>
              <w:right w:val="nil"/>
            </w:tcBorders>
          </w:tcPr>
          <w:p w14:paraId="45BFBFCF" w14:textId="77777777" w:rsidR="00680C53" w:rsidRPr="00680C53" w:rsidDel="00E341FF" w:rsidRDefault="00680C53" w:rsidP="00680C53">
            <w:pPr>
              <w:ind w:firstLine="709"/>
              <w:jc w:val="both"/>
              <w:rPr>
                <w:ins w:id="926" w:author="Элнура Кочкорова" w:date="2023-08-10T17:14:00Z"/>
                <w:del w:id="927" w:author="Элнура Кочкорова" w:date="2023-12-14T15:51:00Z"/>
                <w:rFonts w:eastAsia="SimSun"/>
                <w:sz w:val="20"/>
                <w:szCs w:val="20"/>
              </w:rPr>
            </w:pPr>
            <w:ins w:id="928" w:author="Элнура Кочкорова" w:date="2023-08-10T17:14:00Z">
              <w:del w:id="929" w:author="Элнура Кочкорова" w:date="2023-12-14T15:51:00Z">
                <w:r w:rsidRPr="00680C53" w:rsidDel="00E341FF">
                  <w:rPr>
                    <w:rFonts w:eastAsia="SimSun"/>
                    <w:sz w:val="20"/>
                    <w:szCs w:val="20"/>
                  </w:rPr>
                  <w:delText>Чийки мунайзатты жана жаратылыш газын казуу</w:delText>
                </w:r>
              </w:del>
            </w:ins>
          </w:p>
        </w:tc>
        <w:tc>
          <w:tcPr>
            <w:tcW w:w="607" w:type="pct"/>
            <w:tcBorders>
              <w:top w:val="nil"/>
              <w:left w:val="nil"/>
              <w:bottom w:val="nil"/>
              <w:right w:val="nil"/>
            </w:tcBorders>
          </w:tcPr>
          <w:p w14:paraId="682E45C8" w14:textId="77777777" w:rsidR="00680C53" w:rsidRPr="00680C53" w:rsidDel="00E341FF" w:rsidRDefault="00680C53" w:rsidP="00680C53">
            <w:pPr>
              <w:ind w:firstLine="709"/>
              <w:jc w:val="both"/>
              <w:rPr>
                <w:ins w:id="930" w:author="Элнура Кочкорова" w:date="2023-08-10T17:14:00Z"/>
                <w:del w:id="931" w:author="Элнура Кочкорова" w:date="2023-12-14T15:51:00Z"/>
                <w:rFonts w:eastAsia="MS Mincho"/>
                <w:sz w:val="20"/>
                <w:szCs w:val="20"/>
              </w:rPr>
            </w:pPr>
            <w:ins w:id="932" w:author="Элнура Кочкорова" w:date="2023-08-10T17:14:00Z">
              <w:del w:id="933" w:author="Элнура Кочкорова" w:date="2023-12-14T15:51:00Z">
                <w:r w:rsidRPr="00680C53" w:rsidDel="00E341FF">
                  <w:rPr>
                    <w:rFonts w:eastAsia="MS Mincho"/>
                    <w:sz w:val="20"/>
                    <w:szCs w:val="20"/>
                    <w:lang w:val="ky-KG"/>
                    <w:rPrChange w:id="934" w:author="Элнура Кочкорова" w:date="2023-12-15T09:46:00Z">
                      <w:rPr>
                        <w:rFonts w:ascii="Kyrghyz Times" w:hAnsi="Kyrghyz Times"/>
                        <w:sz w:val="18"/>
                        <w:lang w:val="ky-KG"/>
                      </w:rPr>
                    </w:rPrChange>
                  </w:rPr>
                  <w:delText>111,2</w:delText>
                </w:r>
              </w:del>
            </w:ins>
          </w:p>
        </w:tc>
        <w:tc>
          <w:tcPr>
            <w:tcW w:w="605" w:type="pct"/>
            <w:tcBorders>
              <w:top w:val="nil"/>
              <w:left w:val="nil"/>
              <w:bottom w:val="nil"/>
              <w:right w:val="nil"/>
            </w:tcBorders>
            <w:shd w:val="clear" w:color="auto" w:fill="auto"/>
            <w:vAlign w:val="bottom"/>
          </w:tcPr>
          <w:p w14:paraId="523804D6" w14:textId="77777777" w:rsidR="00680C53" w:rsidRPr="00680C53" w:rsidDel="00E341FF" w:rsidRDefault="00680C53" w:rsidP="00680C53">
            <w:pPr>
              <w:ind w:firstLine="709"/>
              <w:jc w:val="both"/>
              <w:rPr>
                <w:ins w:id="935" w:author="Элнура Кочкорова" w:date="2023-08-10T17:14:00Z"/>
                <w:del w:id="936" w:author="Элнура Кочкорова" w:date="2023-12-14T15:51:00Z"/>
                <w:rFonts w:eastAsia="MS Mincho"/>
                <w:sz w:val="20"/>
                <w:szCs w:val="20"/>
              </w:rPr>
            </w:pPr>
            <w:ins w:id="937" w:author="Элнура Кочкорова" w:date="2023-08-10T17:14:00Z">
              <w:del w:id="938" w:author="Элнура Кочкорова" w:date="2023-12-14T15:51:00Z">
                <w:r w:rsidRPr="00680C53" w:rsidDel="00E341FF">
                  <w:rPr>
                    <w:rFonts w:eastAsia="MS Mincho"/>
                    <w:sz w:val="20"/>
                    <w:szCs w:val="20"/>
                  </w:rPr>
                  <w:delText>125,2</w:delText>
                </w:r>
              </w:del>
            </w:ins>
          </w:p>
        </w:tc>
      </w:tr>
      <w:tr w:rsidR="00680C53" w:rsidRPr="00680C53" w:rsidDel="00E341FF" w14:paraId="3F3F22F2" w14:textId="77777777" w:rsidTr="00A75BDA">
        <w:trPr>
          <w:ins w:id="939" w:author="Элнура Кочкорова" w:date="2023-08-10T17:14:00Z"/>
          <w:del w:id="940" w:author="Элнура Кочкорова" w:date="2023-12-14T15:51:00Z"/>
        </w:trPr>
        <w:tc>
          <w:tcPr>
            <w:tcW w:w="3788" w:type="pct"/>
            <w:tcBorders>
              <w:top w:val="nil"/>
              <w:left w:val="nil"/>
              <w:bottom w:val="nil"/>
              <w:right w:val="nil"/>
            </w:tcBorders>
          </w:tcPr>
          <w:p w14:paraId="0DD1FFF0" w14:textId="77777777" w:rsidR="00680C53" w:rsidRPr="00680C53" w:rsidDel="00E341FF" w:rsidRDefault="00680C53" w:rsidP="00680C53">
            <w:pPr>
              <w:ind w:firstLine="709"/>
              <w:jc w:val="both"/>
              <w:rPr>
                <w:ins w:id="941" w:author="Элнура Кочкорова" w:date="2023-08-10T17:14:00Z"/>
                <w:del w:id="942" w:author="Элнура Кочкорова" w:date="2023-12-14T15:51:00Z"/>
                <w:rFonts w:eastAsia="SimSun"/>
                <w:sz w:val="20"/>
                <w:szCs w:val="20"/>
              </w:rPr>
            </w:pPr>
            <w:ins w:id="943" w:author="Элнура Кочкорова" w:date="2023-08-10T17:14:00Z">
              <w:del w:id="944" w:author="Элнура Кочкорова" w:date="2023-12-14T15:51:00Z">
                <w:r w:rsidRPr="00680C53" w:rsidDel="00E341FF">
                  <w:rPr>
                    <w:rFonts w:eastAsia="SimSun"/>
                    <w:sz w:val="20"/>
                    <w:szCs w:val="20"/>
                  </w:rPr>
                  <w:delText>Башка пайдалуу кендерди казуу</w:delText>
                </w:r>
              </w:del>
            </w:ins>
          </w:p>
        </w:tc>
        <w:tc>
          <w:tcPr>
            <w:tcW w:w="607" w:type="pct"/>
            <w:tcBorders>
              <w:top w:val="nil"/>
              <w:left w:val="nil"/>
              <w:bottom w:val="nil"/>
              <w:right w:val="nil"/>
            </w:tcBorders>
          </w:tcPr>
          <w:p w14:paraId="4C544F50" w14:textId="77777777" w:rsidR="00680C53" w:rsidRPr="00680C53" w:rsidDel="00E341FF" w:rsidRDefault="00680C53" w:rsidP="00680C53">
            <w:pPr>
              <w:ind w:firstLine="709"/>
              <w:jc w:val="both"/>
              <w:rPr>
                <w:ins w:id="945" w:author="Элнура Кочкорова" w:date="2023-08-10T17:14:00Z"/>
                <w:del w:id="946" w:author="Элнура Кочкорова" w:date="2023-12-14T15:51:00Z"/>
                <w:rFonts w:eastAsia="MS Mincho"/>
                <w:sz w:val="20"/>
                <w:szCs w:val="20"/>
              </w:rPr>
            </w:pPr>
            <w:ins w:id="947" w:author="Элнура Кочкорова" w:date="2023-08-10T17:14:00Z">
              <w:del w:id="948" w:author="Элнура Кочкорова" w:date="2023-12-14T15:51:00Z">
                <w:r w:rsidRPr="00680C53" w:rsidDel="00E341FF">
                  <w:rPr>
                    <w:rFonts w:eastAsia="MS Mincho"/>
                    <w:sz w:val="20"/>
                    <w:szCs w:val="20"/>
                    <w:lang w:val="ky-KG"/>
                    <w:rPrChange w:id="949" w:author="Элнура Кочкорова" w:date="2023-12-15T09:46:00Z">
                      <w:rPr>
                        <w:rFonts w:ascii="Kyrghyz Times" w:hAnsi="Kyrghyz Times"/>
                        <w:sz w:val="18"/>
                        <w:lang w:val="ky-KG"/>
                      </w:rPr>
                    </w:rPrChange>
                  </w:rPr>
                  <w:delText>162,5</w:delText>
                </w:r>
              </w:del>
            </w:ins>
          </w:p>
        </w:tc>
        <w:tc>
          <w:tcPr>
            <w:tcW w:w="605" w:type="pct"/>
            <w:tcBorders>
              <w:top w:val="nil"/>
              <w:left w:val="nil"/>
              <w:bottom w:val="nil"/>
              <w:right w:val="nil"/>
            </w:tcBorders>
            <w:shd w:val="clear" w:color="auto" w:fill="auto"/>
            <w:vAlign w:val="bottom"/>
          </w:tcPr>
          <w:p w14:paraId="59738195" w14:textId="77777777" w:rsidR="00680C53" w:rsidRPr="00680C53" w:rsidDel="00E341FF" w:rsidRDefault="00680C53" w:rsidP="00680C53">
            <w:pPr>
              <w:ind w:firstLine="709"/>
              <w:jc w:val="both"/>
              <w:rPr>
                <w:ins w:id="950" w:author="Элнура Кочкорова" w:date="2023-08-10T17:14:00Z"/>
                <w:del w:id="951" w:author="Элнура Кочкорова" w:date="2023-12-14T15:51:00Z"/>
                <w:rFonts w:eastAsia="MS Mincho"/>
                <w:sz w:val="20"/>
                <w:szCs w:val="20"/>
              </w:rPr>
            </w:pPr>
            <w:ins w:id="952" w:author="Элнура Кочкорова" w:date="2023-08-10T17:14:00Z">
              <w:del w:id="953" w:author="Элнура Кочкорова" w:date="2023-12-14T15:51:00Z">
                <w:r w:rsidRPr="00680C53" w:rsidDel="00E341FF">
                  <w:rPr>
                    <w:rFonts w:eastAsia="MS Mincho"/>
                    <w:sz w:val="20"/>
                    <w:szCs w:val="20"/>
                  </w:rPr>
                  <w:delText>106,7</w:delText>
                </w:r>
              </w:del>
            </w:ins>
          </w:p>
        </w:tc>
      </w:tr>
      <w:tr w:rsidR="00680C53" w:rsidRPr="00680C53" w:rsidDel="00E341FF" w14:paraId="0446211F" w14:textId="77777777" w:rsidTr="00A75BDA">
        <w:trPr>
          <w:ins w:id="954" w:author="Элнура Кочкорова" w:date="2023-08-10T17:14:00Z"/>
          <w:del w:id="955" w:author="Элнура Кочкорова" w:date="2023-12-14T15:51:00Z"/>
        </w:trPr>
        <w:tc>
          <w:tcPr>
            <w:tcW w:w="3788" w:type="pct"/>
            <w:tcBorders>
              <w:top w:val="nil"/>
              <w:left w:val="nil"/>
              <w:bottom w:val="nil"/>
              <w:right w:val="nil"/>
            </w:tcBorders>
          </w:tcPr>
          <w:p w14:paraId="742C7461" w14:textId="77777777" w:rsidR="00680C53" w:rsidRPr="00680C53" w:rsidDel="00E341FF" w:rsidRDefault="00680C53" w:rsidP="00680C53">
            <w:pPr>
              <w:ind w:firstLine="709"/>
              <w:jc w:val="both"/>
              <w:rPr>
                <w:ins w:id="956" w:author="Элнура Кочкорова" w:date="2023-08-10T17:14:00Z"/>
                <w:del w:id="957" w:author="Элнура Кочкорова" w:date="2023-12-14T15:51:00Z"/>
                <w:rFonts w:eastAsia="SimSun"/>
                <w:b/>
                <w:sz w:val="20"/>
                <w:szCs w:val="20"/>
              </w:rPr>
            </w:pPr>
            <w:ins w:id="958" w:author="Элнура Кочкорова" w:date="2023-08-10T17:14:00Z">
              <w:del w:id="959" w:author="Элнура Кочкорова" w:date="2023-12-14T15:51:00Z">
                <w:r w:rsidRPr="00680C53" w:rsidDel="00E341FF">
                  <w:rPr>
                    <w:rFonts w:eastAsia="SimSun"/>
                    <w:b/>
                    <w:sz w:val="20"/>
                    <w:szCs w:val="20"/>
                  </w:rPr>
                  <w:delText>Иштетүү өндүрүшү</w:delText>
                </w:r>
              </w:del>
            </w:ins>
          </w:p>
        </w:tc>
        <w:tc>
          <w:tcPr>
            <w:tcW w:w="607" w:type="pct"/>
            <w:tcBorders>
              <w:top w:val="nil"/>
              <w:left w:val="nil"/>
              <w:bottom w:val="nil"/>
              <w:right w:val="nil"/>
            </w:tcBorders>
          </w:tcPr>
          <w:p w14:paraId="68799E9A" w14:textId="77777777" w:rsidR="00680C53" w:rsidRPr="00680C53" w:rsidDel="00E341FF" w:rsidRDefault="00680C53" w:rsidP="00680C53">
            <w:pPr>
              <w:ind w:firstLine="709"/>
              <w:jc w:val="both"/>
              <w:rPr>
                <w:ins w:id="960" w:author="Элнура Кочкорова" w:date="2023-08-10T17:14:00Z"/>
                <w:del w:id="961" w:author="Элнура Кочкорова" w:date="2023-12-14T15:51:00Z"/>
                <w:rFonts w:eastAsia="MS Mincho"/>
                <w:b/>
                <w:bCs/>
                <w:sz w:val="20"/>
                <w:szCs w:val="20"/>
              </w:rPr>
            </w:pPr>
            <w:ins w:id="962" w:author="Элнура Кочкорова" w:date="2023-08-10T17:14:00Z">
              <w:del w:id="963" w:author="Элнура Кочкорова" w:date="2023-12-14T15:51:00Z">
                <w:r w:rsidRPr="00680C53" w:rsidDel="00E341FF">
                  <w:rPr>
                    <w:rFonts w:eastAsia="MS Mincho"/>
                    <w:b/>
                    <w:bCs/>
                    <w:sz w:val="20"/>
                    <w:szCs w:val="20"/>
                    <w:lang w:val="ky-KG"/>
                    <w:rPrChange w:id="964" w:author="Элнура Кочкорова" w:date="2023-12-15T09:46:00Z">
                      <w:rPr>
                        <w:rFonts w:ascii="Kyrghyz Times" w:hAnsi="Kyrghyz Times"/>
                        <w:b/>
                        <w:bCs/>
                        <w:sz w:val="18"/>
                        <w:lang w:val="ky-KG"/>
                      </w:rPr>
                    </w:rPrChange>
                  </w:rPr>
                  <w:delText>109,6</w:delText>
                </w:r>
              </w:del>
            </w:ins>
          </w:p>
        </w:tc>
        <w:tc>
          <w:tcPr>
            <w:tcW w:w="605" w:type="pct"/>
            <w:tcBorders>
              <w:top w:val="nil"/>
              <w:left w:val="nil"/>
              <w:bottom w:val="nil"/>
              <w:right w:val="nil"/>
            </w:tcBorders>
            <w:shd w:val="clear" w:color="auto" w:fill="auto"/>
            <w:vAlign w:val="bottom"/>
          </w:tcPr>
          <w:p w14:paraId="1CC67368" w14:textId="77777777" w:rsidR="00680C53" w:rsidRPr="00680C53" w:rsidDel="00E341FF" w:rsidRDefault="00680C53" w:rsidP="00680C53">
            <w:pPr>
              <w:ind w:firstLine="709"/>
              <w:jc w:val="both"/>
              <w:rPr>
                <w:ins w:id="965" w:author="Элнура Кочкорова" w:date="2023-08-10T17:14:00Z"/>
                <w:del w:id="966" w:author="Элнура Кочкорова" w:date="2023-12-14T15:51:00Z"/>
                <w:rFonts w:eastAsia="MS Mincho"/>
                <w:b/>
                <w:bCs/>
                <w:sz w:val="20"/>
                <w:szCs w:val="20"/>
              </w:rPr>
            </w:pPr>
            <w:ins w:id="967" w:author="Элнура Кочкорова" w:date="2023-08-10T17:14:00Z">
              <w:del w:id="968" w:author="Элнура Кочкорова" w:date="2023-12-14T15:51:00Z">
                <w:r w:rsidRPr="00680C53" w:rsidDel="00E341FF">
                  <w:rPr>
                    <w:rFonts w:eastAsia="MS Mincho"/>
                    <w:b/>
                    <w:bCs/>
                    <w:sz w:val="20"/>
                    <w:szCs w:val="20"/>
                  </w:rPr>
                  <w:delText>105,8</w:delText>
                </w:r>
              </w:del>
            </w:ins>
          </w:p>
        </w:tc>
      </w:tr>
      <w:tr w:rsidR="00680C53" w:rsidRPr="00680C53" w:rsidDel="00E341FF" w14:paraId="7AAF6C9A" w14:textId="77777777" w:rsidTr="00A75BDA">
        <w:trPr>
          <w:ins w:id="969" w:author="Элнура Кочкорова" w:date="2023-08-10T17:14:00Z"/>
          <w:del w:id="970" w:author="Элнура Кочкорова" w:date="2023-12-14T15:51:00Z"/>
        </w:trPr>
        <w:tc>
          <w:tcPr>
            <w:tcW w:w="3788" w:type="pct"/>
            <w:tcBorders>
              <w:top w:val="nil"/>
              <w:left w:val="nil"/>
              <w:bottom w:val="nil"/>
              <w:right w:val="nil"/>
            </w:tcBorders>
          </w:tcPr>
          <w:p w14:paraId="1171488E" w14:textId="77777777" w:rsidR="00680C53" w:rsidRPr="00680C53" w:rsidDel="00E341FF" w:rsidRDefault="00680C53" w:rsidP="00680C53">
            <w:pPr>
              <w:ind w:firstLine="709"/>
              <w:jc w:val="both"/>
              <w:rPr>
                <w:ins w:id="971" w:author="Элнура Кочкорова" w:date="2023-08-10T17:14:00Z"/>
                <w:del w:id="972" w:author="Элнура Кочкорова" w:date="2023-12-14T15:51:00Z"/>
                <w:rFonts w:eastAsia="SimSun"/>
                <w:sz w:val="20"/>
                <w:szCs w:val="20"/>
              </w:rPr>
            </w:pPr>
            <w:ins w:id="973" w:author="Элнура Кочкорова" w:date="2023-08-10T17:14:00Z">
              <w:del w:id="974" w:author="Элнура Кочкорова" w:date="2023-12-14T15:51:00Z">
                <w:r w:rsidRPr="00680C53" w:rsidDel="00E341FF">
                  <w:rPr>
                    <w:rFonts w:eastAsia="SimSun"/>
                    <w:sz w:val="20"/>
                    <w:szCs w:val="20"/>
                  </w:rPr>
                  <w:delText xml:space="preserve">Тамак-аш азыктарын (суусундуктарды кошкондо) жана тамеки өндүрүү </w:delText>
                </w:r>
              </w:del>
            </w:ins>
          </w:p>
        </w:tc>
        <w:tc>
          <w:tcPr>
            <w:tcW w:w="607" w:type="pct"/>
            <w:tcBorders>
              <w:top w:val="nil"/>
              <w:left w:val="nil"/>
              <w:bottom w:val="nil"/>
              <w:right w:val="nil"/>
            </w:tcBorders>
          </w:tcPr>
          <w:p w14:paraId="41F91C18" w14:textId="77777777" w:rsidR="00680C53" w:rsidRPr="00680C53" w:rsidDel="00E341FF" w:rsidRDefault="00680C53" w:rsidP="00680C53">
            <w:pPr>
              <w:ind w:firstLine="709"/>
              <w:jc w:val="both"/>
              <w:rPr>
                <w:ins w:id="975" w:author="Элнура Кочкорова" w:date="2023-08-10T17:14:00Z"/>
                <w:del w:id="976" w:author="Элнура Кочкорова" w:date="2023-12-14T15:51:00Z"/>
                <w:rFonts w:eastAsia="MS Mincho"/>
                <w:sz w:val="20"/>
                <w:szCs w:val="20"/>
                <w:lang w:val="ky-KG"/>
              </w:rPr>
            </w:pPr>
            <w:ins w:id="977" w:author="Элнура Кочкорова" w:date="2023-08-10T17:14:00Z">
              <w:del w:id="978" w:author="Элнура Кочкорова" w:date="2023-12-14T15:51:00Z">
                <w:r w:rsidRPr="00680C53" w:rsidDel="00E341FF">
                  <w:rPr>
                    <w:rFonts w:eastAsia="MS Mincho"/>
                    <w:sz w:val="20"/>
                    <w:szCs w:val="20"/>
                    <w:lang w:val="ky-KG"/>
                    <w:rPrChange w:id="979" w:author="Элнура Кочкорова" w:date="2023-12-15T09:46:00Z">
                      <w:rPr>
                        <w:rFonts w:ascii="Kyrghyz Times" w:hAnsi="Kyrghyz Times"/>
                        <w:sz w:val="18"/>
                        <w:lang w:val="ky-KG"/>
                      </w:rPr>
                    </w:rPrChange>
                  </w:rPr>
                  <w:delText>125,7</w:delText>
                </w:r>
              </w:del>
            </w:ins>
          </w:p>
        </w:tc>
        <w:tc>
          <w:tcPr>
            <w:tcW w:w="605" w:type="pct"/>
            <w:tcBorders>
              <w:top w:val="nil"/>
              <w:left w:val="nil"/>
              <w:bottom w:val="nil"/>
              <w:right w:val="nil"/>
            </w:tcBorders>
            <w:shd w:val="clear" w:color="auto" w:fill="auto"/>
            <w:vAlign w:val="bottom"/>
          </w:tcPr>
          <w:p w14:paraId="0CB79A84" w14:textId="77777777" w:rsidR="00680C53" w:rsidRPr="00680C53" w:rsidDel="00E341FF" w:rsidRDefault="00680C53" w:rsidP="00680C53">
            <w:pPr>
              <w:ind w:firstLine="709"/>
              <w:jc w:val="both"/>
              <w:rPr>
                <w:ins w:id="980" w:author="Элнура Кочкорова" w:date="2023-08-10T17:14:00Z"/>
                <w:del w:id="981" w:author="Элнура Кочкорова" w:date="2023-12-14T15:51:00Z"/>
                <w:rFonts w:eastAsia="MS Mincho"/>
                <w:sz w:val="20"/>
                <w:szCs w:val="20"/>
                <w:lang w:val="ky-KG"/>
              </w:rPr>
            </w:pPr>
            <w:ins w:id="982" w:author="Элнура Кочкорова" w:date="2023-08-10T17:14:00Z">
              <w:del w:id="983" w:author="Элнура Кочкорова" w:date="2023-12-14T15:51:00Z">
                <w:r w:rsidRPr="00680C53" w:rsidDel="00E341FF">
                  <w:rPr>
                    <w:rFonts w:eastAsia="MS Mincho"/>
                    <w:sz w:val="20"/>
                    <w:szCs w:val="20"/>
                  </w:rPr>
                  <w:delText>111,5</w:delText>
                </w:r>
              </w:del>
            </w:ins>
          </w:p>
        </w:tc>
      </w:tr>
      <w:tr w:rsidR="00680C53" w:rsidRPr="00680C53" w:rsidDel="00E341FF" w14:paraId="38B11056" w14:textId="77777777" w:rsidTr="00A75BDA">
        <w:trPr>
          <w:ins w:id="984" w:author="Элнура Кочкорова" w:date="2023-08-10T17:14:00Z"/>
          <w:del w:id="985" w:author="Элнура Кочкорова" w:date="2023-12-14T15:51:00Z"/>
        </w:trPr>
        <w:tc>
          <w:tcPr>
            <w:tcW w:w="3788" w:type="pct"/>
            <w:tcBorders>
              <w:top w:val="nil"/>
              <w:left w:val="nil"/>
              <w:bottom w:val="nil"/>
              <w:right w:val="nil"/>
            </w:tcBorders>
          </w:tcPr>
          <w:p w14:paraId="36E6480E" w14:textId="77777777" w:rsidR="00680C53" w:rsidRPr="00680C53" w:rsidDel="00E341FF" w:rsidRDefault="00680C53" w:rsidP="00680C53">
            <w:pPr>
              <w:ind w:firstLine="709"/>
              <w:jc w:val="both"/>
              <w:rPr>
                <w:ins w:id="986" w:author="Элнура Кочкорова" w:date="2023-08-10T17:14:00Z"/>
                <w:del w:id="987" w:author="Элнура Кочкорова" w:date="2023-12-14T15:51:00Z"/>
                <w:rFonts w:eastAsia="SimSun"/>
                <w:sz w:val="20"/>
                <w:szCs w:val="20"/>
              </w:rPr>
            </w:pPr>
            <w:ins w:id="988" w:author="Элнура Кочкорова" w:date="2023-08-10T17:14:00Z">
              <w:del w:id="989" w:author="Элнура Кочкорова" w:date="2023-12-14T15:51:00Z">
                <w:r w:rsidRPr="00680C53" w:rsidDel="00E341FF">
                  <w:rPr>
                    <w:rFonts w:eastAsia="SimSun"/>
                    <w:sz w:val="20"/>
                    <w:szCs w:val="20"/>
                  </w:rPr>
                  <w:delText xml:space="preserve">Текстиль өндүрүшү; кийим жана бут кийим, булгаары жана башка булгаарыдан жасалган буюмдарды өндүрүү </w:delText>
                </w:r>
              </w:del>
            </w:ins>
          </w:p>
        </w:tc>
        <w:tc>
          <w:tcPr>
            <w:tcW w:w="607" w:type="pct"/>
            <w:tcBorders>
              <w:top w:val="nil"/>
              <w:left w:val="nil"/>
              <w:bottom w:val="nil"/>
              <w:right w:val="nil"/>
            </w:tcBorders>
            <w:vAlign w:val="bottom"/>
          </w:tcPr>
          <w:p w14:paraId="3B672185" w14:textId="77777777" w:rsidR="00680C53" w:rsidRPr="00680C53" w:rsidDel="00E341FF" w:rsidRDefault="00680C53" w:rsidP="00680C53">
            <w:pPr>
              <w:ind w:firstLine="709"/>
              <w:jc w:val="both"/>
              <w:rPr>
                <w:ins w:id="990" w:author="Элнура Кочкорова" w:date="2023-08-10T17:14:00Z"/>
                <w:del w:id="991" w:author="Элнура Кочкорова" w:date="2023-12-14T15:51:00Z"/>
                <w:rFonts w:eastAsia="MS Mincho"/>
                <w:sz w:val="20"/>
                <w:szCs w:val="20"/>
              </w:rPr>
            </w:pPr>
            <w:ins w:id="992" w:author="Элнура Кочкорова" w:date="2023-08-10T17:14:00Z">
              <w:del w:id="993" w:author="Элнура Кочкорова" w:date="2023-12-14T15:51:00Z">
                <w:r w:rsidRPr="00680C53" w:rsidDel="00E341FF">
                  <w:rPr>
                    <w:rFonts w:eastAsia="MS Mincho"/>
                    <w:sz w:val="20"/>
                    <w:szCs w:val="20"/>
                    <w:lang w:val="ky-KG"/>
                    <w:rPrChange w:id="994" w:author="Элнура Кочкорова" w:date="2023-12-15T09:46:00Z">
                      <w:rPr>
                        <w:rFonts w:ascii="Kyrghyz Times" w:hAnsi="Kyrghyz Times"/>
                        <w:sz w:val="18"/>
                        <w:lang w:val="ky-KG"/>
                      </w:rPr>
                    </w:rPrChange>
                  </w:rPr>
                  <w:delText>122,0</w:delText>
                </w:r>
              </w:del>
            </w:ins>
          </w:p>
        </w:tc>
        <w:tc>
          <w:tcPr>
            <w:tcW w:w="605" w:type="pct"/>
            <w:tcBorders>
              <w:top w:val="nil"/>
              <w:left w:val="nil"/>
              <w:bottom w:val="nil"/>
              <w:right w:val="nil"/>
            </w:tcBorders>
            <w:shd w:val="clear" w:color="auto" w:fill="auto"/>
            <w:vAlign w:val="bottom"/>
          </w:tcPr>
          <w:p w14:paraId="7E7DBC63" w14:textId="77777777" w:rsidR="00680C53" w:rsidRPr="00680C53" w:rsidDel="00E341FF" w:rsidRDefault="00680C53" w:rsidP="00680C53">
            <w:pPr>
              <w:ind w:firstLine="709"/>
              <w:jc w:val="both"/>
              <w:rPr>
                <w:ins w:id="995" w:author="Элнура Кочкорова" w:date="2023-08-10T17:14:00Z"/>
                <w:del w:id="996" w:author="Элнура Кочкорова" w:date="2023-12-14T15:51:00Z"/>
                <w:rFonts w:eastAsia="MS Mincho"/>
                <w:sz w:val="20"/>
                <w:szCs w:val="20"/>
              </w:rPr>
            </w:pPr>
            <w:ins w:id="997" w:author="Элнура Кочкорова" w:date="2023-08-10T17:14:00Z">
              <w:del w:id="998" w:author="Элнура Кочкорова" w:date="2023-12-14T15:51:00Z">
                <w:r w:rsidRPr="00680C53" w:rsidDel="00E341FF">
                  <w:rPr>
                    <w:rFonts w:eastAsia="MS Mincho"/>
                    <w:sz w:val="20"/>
                    <w:szCs w:val="20"/>
                  </w:rPr>
                  <w:delText>111,0</w:delText>
                </w:r>
              </w:del>
            </w:ins>
          </w:p>
        </w:tc>
      </w:tr>
      <w:tr w:rsidR="00680C53" w:rsidRPr="00680C53" w:rsidDel="00E341FF" w14:paraId="6A549742" w14:textId="77777777" w:rsidTr="00A75BDA">
        <w:trPr>
          <w:ins w:id="999" w:author="Элнура Кочкорова" w:date="2023-08-10T17:14:00Z"/>
          <w:del w:id="1000" w:author="Элнура Кочкорова" w:date="2023-12-14T15:51:00Z"/>
        </w:trPr>
        <w:tc>
          <w:tcPr>
            <w:tcW w:w="3788" w:type="pct"/>
            <w:tcBorders>
              <w:top w:val="nil"/>
              <w:left w:val="nil"/>
              <w:bottom w:val="nil"/>
              <w:right w:val="nil"/>
            </w:tcBorders>
          </w:tcPr>
          <w:p w14:paraId="7BCC7C25" w14:textId="77777777" w:rsidR="00680C53" w:rsidRPr="00680C53" w:rsidDel="00E341FF" w:rsidRDefault="00680C53" w:rsidP="00680C53">
            <w:pPr>
              <w:ind w:firstLine="709"/>
              <w:jc w:val="both"/>
              <w:rPr>
                <w:ins w:id="1001" w:author="Элнура Кочкорова" w:date="2023-08-10T17:14:00Z"/>
                <w:del w:id="1002" w:author="Элнура Кочкорова" w:date="2023-12-14T15:51:00Z"/>
                <w:rFonts w:eastAsia="SimSun"/>
                <w:sz w:val="20"/>
                <w:szCs w:val="20"/>
              </w:rPr>
            </w:pPr>
            <w:ins w:id="1003" w:author="Элнура Кочкорова" w:date="2023-08-10T17:14:00Z">
              <w:del w:id="1004" w:author="Элнура Кочкорова" w:date="2023-12-14T15:51:00Z">
                <w:r w:rsidRPr="00680C53" w:rsidDel="00E341FF">
                  <w:rPr>
                    <w:rFonts w:eastAsia="SimSun"/>
                    <w:sz w:val="20"/>
                    <w:szCs w:val="20"/>
                  </w:rPr>
                  <w:delText>Жыгач жана кагаз буюмдар өндүрүшү; басмакана ишмердиги</w:delText>
                </w:r>
              </w:del>
            </w:ins>
          </w:p>
        </w:tc>
        <w:tc>
          <w:tcPr>
            <w:tcW w:w="607" w:type="pct"/>
            <w:tcBorders>
              <w:top w:val="nil"/>
              <w:left w:val="nil"/>
              <w:bottom w:val="nil"/>
              <w:right w:val="nil"/>
            </w:tcBorders>
          </w:tcPr>
          <w:p w14:paraId="6EC38D87" w14:textId="77777777" w:rsidR="00680C53" w:rsidRPr="00680C53" w:rsidDel="00E341FF" w:rsidRDefault="00680C53" w:rsidP="00680C53">
            <w:pPr>
              <w:ind w:firstLine="709"/>
              <w:jc w:val="both"/>
              <w:rPr>
                <w:ins w:id="1005" w:author="Элнура Кочкорова" w:date="2023-08-10T17:14:00Z"/>
                <w:del w:id="1006" w:author="Элнура Кочкорова" w:date="2023-12-14T15:51:00Z"/>
                <w:rFonts w:eastAsia="MS Mincho"/>
                <w:sz w:val="20"/>
                <w:szCs w:val="20"/>
              </w:rPr>
            </w:pPr>
            <w:ins w:id="1007" w:author="Элнура Кочкорова" w:date="2023-08-10T17:14:00Z">
              <w:del w:id="1008" w:author="Элнура Кочкорова" w:date="2023-12-14T15:51:00Z">
                <w:r w:rsidRPr="00680C53" w:rsidDel="00E341FF">
                  <w:rPr>
                    <w:rFonts w:eastAsia="MS Mincho"/>
                    <w:sz w:val="20"/>
                    <w:szCs w:val="20"/>
                    <w:lang w:val="ky-KG"/>
                    <w:rPrChange w:id="1009" w:author="Элнура Кочкорова" w:date="2023-12-15T09:46:00Z">
                      <w:rPr>
                        <w:rFonts w:ascii="Kyrghyz Times" w:hAnsi="Kyrghyz Times"/>
                        <w:sz w:val="18"/>
                        <w:lang w:val="ky-KG"/>
                      </w:rPr>
                    </w:rPrChange>
                  </w:rPr>
                  <w:delText>113,2</w:delText>
                </w:r>
              </w:del>
            </w:ins>
          </w:p>
        </w:tc>
        <w:tc>
          <w:tcPr>
            <w:tcW w:w="605" w:type="pct"/>
            <w:tcBorders>
              <w:top w:val="nil"/>
              <w:left w:val="nil"/>
              <w:bottom w:val="nil"/>
              <w:right w:val="nil"/>
            </w:tcBorders>
            <w:shd w:val="clear" w:color="auto" w:fill="auto"/>
            <w:vAlign w:val="bottom"/>
          </w:tcPr>
          <w:p w14:paraId="5F195812" w14:textId="77777777" w:rsidR="00680C53" w:rsidRPr="00680C53" w:rsidDel="00E341FF" w:rsidRDefault="00680C53" w:rsidP="00680C53">
            <w:pPr>
              <w:ind w:firstLine="709"/>
              <w:jc w:val="both"/>
              <w:rPr>
                <w:ins w:id="1010" w:author="Элнура Кочкорова" w:date="2023-08-10T17:14:00Z"/>
                <w:del w:id="1011" w:author="Элнура Кочкорова" w:date="2023-12-14T15:51:00Z"/>
                <w:rFonts w:eastAsia="MS Mincho"/>
                <w:sz w:val="20"/>
                <w:szCs w:val="20"/>
              </w:rPr>
            </w:pPr>
            <w:ins w:id="1012" w:author="Элнура Кочкорова" w:date="2023-08-10T17:14:00Z">
              <w:del w:id="1013" w:author="Элнура Кочкорова" w:date="2023-12-14T15:51:00Z">
                <w:r w:rsidRPr="00680C53" w:rsidDel="00E341FF">
                  <w:rPr>
                    <w:rFonts w:eastAsia="MS Mincho"/>
                    <w:sz w:val="20"/>
                    <w:szCs w:val="20"/>
                  </w:rPr>
                  <w:delText>116,6</w:delText>
                </w:r>
              </w:del>
            </w:ins>
          </w:p>
        </w:tc>
      </w:tr>
      <w:tr w:rsidR="00680C53" w:rsidRPr="00680C53" w:rsidDel="00E341FF" w14:paraId="4B8B69E0" w14:textId="77777777" w:rsidTr="00A75BDA">
        <w:trPr>
          <w:ins w:id="1014" w:author="Элнура Кочкорова" w:date="2023-08-10T17:14:00Z"/>
          <w:del w:id="1015" w:author="Элнура Кочкорова" w:date="2023-12-14T15:51:00Z"/>
        </w:trPr>
        <w:tc>
          <w:tcPr>
            <w:tcW w:w="3788" w:type="pct"/>
            <w:tcBorders>
              <w:top w:val="nil"/>
              <w:left w:val="nil"/>
              <w:bottom w:val="nil"/>
              <w:right w:val="nil"/>
            </w:tcBorders>
          </w:tcPr>
          <w:p w14:paraId="4A3BAE52" w14:textId="77777777" w:rsidR="00680C53" w:rsidRPr="00680C53" w:rsidDel="00E341FF" w:rsidRDefault="00680C53" w:rsidP="00680C53">
            <w:pPr>
              <w:ind w:firstLine="709"/>
              <w:jc w:val="both"/>
              <w:rPr>
                <w:ins w:id="1016" w:author="Элнура Кочкорова" w:date="2023-08-10T17:14:00Z"/>
                <w:del w:id="1017" w:author="Элнура Кочкорова" w:date="2023-12-14T15:51:00Z"/>
                <w:rFonts w:eastAsia="SimSun"/>
                <w:sz w:val="20"/>
                <w:szCs w:val="20"/>
              </w:rPr>
            </w:pPr>
            <w:ins w:id="1018" w:author="Элнура Кочкорова" w:date="2023-08-10T17:14:00Z">
              <w:del w:id="1019" w:author="Элнура Кочкорова" w:date="2023-12-14T15:51:00Z">
                <w:r w:rsidRPr="00680C53" w:rsidDel="00E341FF">
                  <w:rPr>
                    <w:rFonts w:eastAsia="SimSun"/>
                    <w:sz w:val="20"/>
                    <w:szCs w:val="20"/>
                  </w:rPr>
                  <w:delText>Кокс жана тазаланган мунайзат продуктуларын өндүрүү</w:delText>
                </w:r>
              </w:del>
            </w:ins>
          </w:p>
        </w:tc>
        <w:tc>
          <w:tcPr>
            <w:tcW w:w="607" w:type="pct"/>
            <w:tcBorders>
              <w:top w:val="nil"/>
              <w:left w:val="nil"/>
              <w:bottom w:val="nil"/>
              <w:right w:val="nil"/>
            </w:tcBorders>
            <w:vAlign w:val="bottom"/>
          </w:tcPr>
          <w:p w14:paraId="6E9B567B" w14:textId="77777777" w:rsidR="00680C53" w:rsidRPr="00680C53" w:rsidDel="00E341FF" w:rsidRDefault="00680C53" w:rsidP="00680C53">
            <w:pPr>
              <w:ind w:firstLine="709"/>
              <w:jc w:val="both"/>
              <w:rPr>
                <w:ins w:id="1020" w:author="Элнура Кочкорова" w:date="2023-08-10T17:14:00Z"/>
                <w:del w:id="1021" w:author="Элнура Кочкорова" w:date="2023-12-14T15:51:00Z"/>
                <w:rFonts w:eastAsia="MS Mincho"/>
                <w:sz w:val="20"/>
                <w:szCs w:val="20"/>
              </w:rPr>
            </w:pPr>
            <w:ins w:id="1022" w:author="Элнура Кочкорова" w:date="2023-08-10T17:14:00Z">
              <w:del w:id="1023" w:author="Элнура Кочкорова" w:date="2023-12-14T15:51:00Z">
                <w:r w:rsidRPr="00680C53" w:rsidDel="00E341FF">
                  <w:rPr>
                    <w:rFonts w:eastAsia="MS Mincho"/>
                    <w:sz w:val="20"/>
                    <w:szCs w:val="20"/>
                    <w:lang w:val="ky-KG"/>
                    <w:rPrChange w:id="1024" w:author="Элнура Кочкорова" w:date="2023-12-15T09:46:00Z">
                      <w:rPr>
                        <w:rFonts w:ascii="Kyrghyz Times" w:hAnsi="Kyrghyz Times"/>
                        <w:sz w:val="18"/>
                        <w:lang w:val="ky-KG"/>
                      </w:rPr>
                    </w:rPrChange>
                  </w:rPr>
                  <w:delText>147,2</w:delText>
                </w:r>
              </w:del>
            </w:ins>
          </w:p>
        </w:tc>
        <w:tc>
          <w:tcPr>
            <w:tcW w:w="605" w:type="pct"/>
            <w:tcBorders>
              <w:top w:val="nil"/>
              <w:left w:val="nil"/>
              <w:bottom w:val="nil"/>
              <w:right w:val="nil"/>
            </w:tcBorders>
            <w:shd w:val="clear" w:color="auto" w:fill="auto"/>
            <w:vAlign w:val="bottom"/>
          </w:tcPr>
          <w:p w14:paraId="58518C97" w14:textId="77777777" w:rsidR="00680C53" w:rsidRPr="00680C53" w:rsidDel="00E341FF" w:rsidRDefault="00680C53" w:rsidP="00680C53">
            <w:pPr>
              <w:ind w:firstLine="709"/>
              <w:jc w:val="both"/>
              <w:rPr>
                <w:ins w:id="1025" w:author="Элнура Кочкорова" w:date="2023-08-10T17:14:00Z"/>
                <w:del w:id="1026" w:author="Элнура Кочкорова" w:date="2023-12-14T15:51:00Z"/>
                <w:rFonts w:eastAsia="MS Mincho"/>
                <w:sz w:val="20"/>
                <w:szCs w:val="20"/>
              </w:rPr>
            </w:pPr>
            <w:ins w:id="1027" w:author="Элнура Кочкорова" w:date="2023-08-10T17:14:00Z">
              <w:del w:id="1028" w:author="Элнура Кочкорова" w:date="2023-12-14T15:51:00Z">
                <w:r w:rsidRPr="00680C53" w:rsidDel="00E341FF">
                  <w:rPr>
                    <w:rFonts w:eastAsia="MS Mincho"/>
                    <w:sz w:val="20"/>
                    <w:szCs w:val="20"/>
                  </w:rPr>
                  <w:delText>123,6</w:delText>
                </w:r>
              </w:del>
            </w:ins>
          </w:p>
        </w:tc>
      </w:tr>
      <w:tr w:rsidR="00680C53" w:rsidRPr="00680C53" w:rsidDel="00E341FF" w14:paraId="5D0F127B" w14:textId="77777777" w:rsidTr="00A75BDA">
        <w:trPr>
          <w:ins w:id="1029" w:author="Элнура Кочкорова" w:date="2023-08-10T17:14:00Z"/>
          <w:del w:id="1030" w:author="Элнура Кочкорова" w:date="2023-12-14T15:51:00Z"/>
        </w:trPr>
        <w:tc>
          <w:tcPr>
            <w:tcW w:w="3788" w:type="pct"/>
            <w:tcBorders>
              <w:top w:val="nil"/>
              <w:left w:val="nil"/>
              <w:bottom w:val="nil"/>
              <w:right w:val="nil"/>
            </w:tcBorders>
          </w:tcPr>
          <w:p w14:paraId="3E699B3B" w14:textId="77777777" w:rsidR="00680C53" w:rsidRPr="00680C53" w:rsidDel="00E341FF" w:rsidRDefault="00680C53" w:rsidP="00680C53">
            <w:pPr>
              <w:ind w:firstLine="709"/>
              <w:jc w:val="both"/>
              <w:rPr>
                <w:ins w:id="1031" w:author="Элнура Кочкорова" w:date="2023-08-10T17:14:00Z"/>
                <w:del w:id="1032" w:author="Элнура Кочкорова" w:date="2023-12-14T15:51:00Z"/>
                <w:rFonts w:eastAsia="SimSun"/>
                <w:sz w:val="20"/>
                <w:szCs w:val="20"/>
              </w:rPr>
            </w:pPr>
            <w:ins w:id="1033" w:author="Элнура Кочкорова" w:date="2023-08-10T17:14:00Z">
              <w:del w:id="1034" w:author="Элнура Кочкорова" w:date="2023-12-14T15:51:00Z">
                <w:r w:rsidRPr="00680C53" w:rsidDel="00E341FF">
                  <w:rPr>
                    <w:rFonts w:eastAsia="SimSun"/>
                    <w:sz w:val="20"/>
                    <w:szCs w:val="20"/>
                  </w:rPr>
                  <w:delText>Химиялык продук</w:delText>
                </w:r>
                <w:r w:rsidRPr="00680C53" w:rsidDel="00E341FF">
                  <w:rPr>
                    <w:rFonts w:eastAsia="SimSun"/>
                    <w:sz w:val="20"/>
                    <w:szCs w:val="20"/>
                    <w:lang w:val="ky-KG"/>
                  </w:rPr>
                  <w:delText>ция</w:delText>
                </w:r>
                <w:r w:rsidRPr="00680C53" w:rsidDel="00E341FF">
                  <w:rPr>
                    <w:rFonts w:eastAsia="SimSun"/>
                    <w:sz w:val="20"/>
                    <w:szCs w:val="20"/>
                  </w:rPr>
                  <w:delText>ларды өндүрүү</w:delText>
                </w:r>
              </w:del>
            </w:ins>
          </w:p>
        </w:tc>
        <w:tc>
          <w:tcPr>
            <w:tcW w:w="607" w:type="pct"/>
            <w:tcBorders>
              <w:top w:val="nil"/>
              <w:left w:val="nil"/>
              <w:bottom w:val="nil"/>
              <w:right w:val="nil"/>
            </w:tcBorders>
            <w:vAlign w:val="bottom"/>
          </w:tcPr>
          <w:p w14:paraId="7474ECA3" w14:textId="77777777" w:rsidR="00680C53" w:rsidRPr="00680C53" w:rsidDel="00E341FF" w:rsidRDefault="00680C53" w:rsidP="00680C53">
            <w:pPr>
              <w:ind w:firstLine="709"/>
              <w:jc w:val="both"/>
              <w:rPr>
                <w:ins w:id="1035" w:author="Элнура Кочкорова" w:date="2023-08-10T17:14:00Z"/>
                <w:del w:id="1036" w:author="Элнура Кочкорова" w:date="2023-12-14T15:51:00Z"/>
                <w:rFonts w:eastAsia="MS Mincho"/>
                <w:sz w:val="20"/>
                <w:szCs w:val="20"/>
              </w:rPr>
            </w:pPr>
            <w:ins w:id="1037" w:author="Элнура Кочкорова" w:date="2023-08-10T17:14:00Z">
              <w:del w:id="1038" w:author="Элнура Кочкорова" w:date="2023-12-14T15:51:00Z">
                <w:r w:rsidRPr="00680C53" w:rsidDel="00E341FF">
                  <w:rPr>
                    <w:rFonts w:eastAsia="MS Mincho"/>
                    <w:sz w:val="20"/>
                    <w:szCs w:val="20"/>
                    <w:lang w:val="ky-KG"/>
                    <w:rPrChange w:id="1039" w:author="Элнура Кочкорова" w:date="2023-12-15T09:46:00Z">
                      <w:rPr>
                        <w:rFonts w:ascii="Kyrghyz Times" w:hAnsi="Kyrghyz Times"/>
                        <w:sz w:val="18"/>
                        <w:lang w:val="ky-KG"/>
                      </w:rPr>
                    </w:rPrChange>
                  </w:rPr>
                  <w:delText>137,7</w:delText>
                </w:r>
              </w:del>
            </w:ins>
          </w:p>
        </w:tc>
        <w:tc>
          <w:tcPr>
            <w:tcW w:w="605" w:type="pct"/>
            <w:tcBorders>
              <w:top w:val="nil"/>
              <w:left w:val="nil"/>
              <w:bottom w:val="nil"/>
              <w:right w:val="nil"/>
            </w:tcBorders>
            <w:shd w:val="clear" w:color="auto" w:fill="auto"/>
            <w:vAlign w:val="bottom"/>
          </w:tcPr>
          <w:p w14:paraId="44A730FC" w14:textId="77777777" w:rsidR="00680C53" w:rsidRPr="00680C53" w:rsidDel="00E341FF" w:rsidRDefault="00680C53" w:rsidP="00680C53">
            <w:pPr>
              <w:ind w:firstLine="709"/>
              <w:jc w:val="both"/>
              <w:rPr>
                <w:ins w:id="1040" w:author="Элнура Кочкорова" w:date="2023-08-10T17:14:00Z"/>
                <w:del w:id="1041" w:author="Элнура Кочкорова" w:date="2023-12-14T15:51:00Z"/>
                <w:rFonts w:eastAsia="MS Mincho"/>
                <w:sz w:val="20"/>
                <w:szCs w:val="20"/>
              </w:rPr>
            </w:pPr>
            <w:ins w:id="1042" w:author="Элнура Кочкорова" w:date="2023-08-10T17:14:00Z">
              <w:del w:id="1043" w:author="Элнура Кочкорова" w:date="2023-12-14T15:51:00Z">
                <w:r w:rsidRPr="00680C53" w:rsidDel="00E341FF">
                  <w:rPr>
                    <w:rFonts w:eastAsia="MS Mincho"/>
                    <w:sz w:val="20"/>
                    <w:szCs w:val="20"/>
                  </w:rPr>
                  <w:delText>115,1</w:delText>
                </w:r>
              </w:del>
            </w:ins>
          </w:p>
        </w:tc>
      </w:tr>
      <w:tr w:rsidR="00680C53" w:rsidRPr="00680C53" w:rsidDel="00E341FF" w14:paraId="109A469E" w14:textId="77777777" w:rsidTr="00A75BDA">
        <w:trPr>
          <w:ins w:id="1044" w:author="Элнура Кочкорова" w:date="2023-08-10T17:14:00Z"/>
          <w:del w:id="1045" w:author="Элнура Кочкорова" w:date="2023-12-14T15:51:00Z"/>
        </w:trPr>
        <w:tc>
          <w:tcPr>
            <w:tcW w:w="3788" w:type="pct"/>
            <w:tcBorders>
              <w:top w:val="nil"/>
              <w:left w:val="nil"/>
              <w:bottom w:val="nil"/>
              <w:right w:val="nil"/>
            </w:tcBorders>
          </w:tcPr>
          <w:p w14:paraId="2644D7D8" w14:textId="77777777" w:rsidR="00680C53" w:rsidRPr="00680C53" w:rsidDel="00E341FF" w:rsidRDefault="00680C53" w:rsidP="00680C53">
            <w:pPr>
              <w:ind w:firstLine="709"/>
              <w:jc w:val="both"/>
              <w:rPr>
                <w:ins w:id="1046" w:author="Элнура Кочкорова" w:date="2023-08-10T17:14:00Z"/>
                <w:del w:id="1047" w:author="Элнура Кочкорова" w:date="2023-12-14T15:51:00Z"/>
                <w:rFonts w:eastAsia="SimSun"/>
                <w:sz w:val="20"/>
                <w:szCs w:val="20"/>
              </w:rPr>
            </w:pPr>
            <w:ins w:id="1048" w:author="Элнура Кочкорова" w:date="2023-08-10T17:14:00Z">
              <w:del w:id="1049" w:author="Элнура Кочкорова" w:date="2023-12-14T15:51:00Z">
                <w:r w:rsidRPr="00680C53" w:rsidDel="00E341FF">
                  <w:rPr>
                    <w:rFonts w:eastAsia="SimSun"/>
                    <w:sz w:val="20"/>
                    <w:szCs w:val="20"/>
                  </w:rPr>
                  <w:delText>Фармацевтикалык продукцияларды өндүрүү</w:delText>
                </w:r>
              </w:del>
            </w:ins>
          </w:p>
        </w:tc>
        <w:tc>
          <w:tcPr>
            <w:tcW w:w="607" w:type="pct"/>
            <w:tcBorders>
              <w:top w:val="nil"/>
              <w:left w:val="nil"/>
              <w:bottom w:val="nil"/>
              <w:right w:val="nil"/>
            </w:tcBorders>
            <w:vAlign w:val="bottom"/>
          </w:tcPr>
          <w:p w14:paraId="3A19472C" w14:textId="77777777" w:rsidR="00680C53" w:rsidRPr="00680C53" w:rsidDel="00E341FF" w:rsidRDefault="00680C53" w:rsidP="00680C53">
            <w:pPr>
              <w:ind w:firstLine="709"/>
              <w:jc w:val="both"/>
              <w:rPr>
                <w:ins w:id="1050" w:author="Элнура Кочкорова" w:date="2023-08-10T17:14:00Z"/>
                <w:del w:id="1051" w:author="Элнура Кочкорова" w:date="2023-12-14T15:51:00Z"/>
                <w:rFonts w:eastAsia="MS Mincho"/>
                <w:sz w:val="20"/>
                <w:szCs w:val="20"/>
              </w:rPr>
            </w:pPr>
            <w:ins w:id="1052" w:author="Элнура Кочкорова" w:date="2023-08-10T17:14:00Z">
              <w:del w:id="1053" w:author="Элнура Кочкорова" w:date="2023-12-14T15:51:00Z">
                <w:r w:rsidRPr="00680C53" w:rsidDel="00E341FF">
                  <w:rPr>
                    <w:rFonts w:eastAsia="MS Mincho"/>
                    <w:sz w:val="20"/>
                    <w:szCs w:val="20"/>
                    <w:lang w:val="ky-KG"/>
                    <w:rPrChange w:id="1054" w:author="Элнура Кочкорова" w:date="2023-12-15T09:46:00Z">
                      <w:rPr>
                        <w:rFonts w:ascii="Kyrghyz Times" w:hAnsi="Kyrghyz Times"/>
                        <w:sz w:val="18"/>
                        <w:lang w:val="ky-KG"/>
                      </w:rPr>
                    </w:rPrChange>
                  </w:rPr>
                  <w:delText>102,2</w:delText>
                </w:r>
              </w:del>
            </w:ins>
          </w:p>
        </w:tc>
        <w:tc>
          <w:tcPr>
            <w:tcW w:w="605" w:type="pct"/>
            <w:tcBorders>
              <w:top w:val="nil"/>
              <w:left w:val="nil"/>
              <w:bottom w:val="nil"/>
              <w:right w:val="nil"/>
            </w:tcBorders>
            <w:shd w:val="clear" w:color="auto" w:fill="auto"/>
            <w:vAlign w:val="bottom"/>
          </w:tcPr>
          <w:p w14:paraId="76CC2452" w14:textId="77777777" w:rsidR="00680C53" w:rsidRPr="00680C53" w:rsidDel="00E341FF" w:rsidRDefault="00680C53" w:rsidP="00680C53">
            <w:pPr>
              <w:ind w:firstLine="709"/>
              <w:jc w:val="both"/>
              <w:rPr>
                <w:ins w:id="1055" w:author="Элнура Кочкорова" w:date="2023-08-10T17:14:00Z"/>
                <w:del w:id="1056" w:author="Элнура Кочкорова" w:date="2023-12-14T15:51:00Z"/>
                <w:rFonts w:eastAsia="MS Mincho"/>
                <w:sz w:val="20"/>
                <w:szCs w:val="20"/>
              </w:rPr>
            </w:pPr>
            <w:ins w:id="1057" w:author="Элнура Кочкорова" w:date="2023-08-10T17:14:00Z">
              <w:del w:id="1058" w:author="Элнура Кочкорова" w:date="2023-12-14T15:51:00Z">
                <w:r w:rsidRPr="00680C53" w:rsidDel="00E341FF">
                  <w:rPr>
                    <w:rFonts w:eastAsia="MS Mincho"/>
                    <w:sz w:val="20"/>
                    <w:szCs w:val="20"/>
                  </w:rPr>
                  <w:delText>113,1</w:delText>
                </w:r>
              </w:del>
            </w:ins>
          </w:p>
        </w:tc>
      </w:tr>
      <w:tr w:rsidR="00680C53" w:rsidRPr="00680C53" w:rsidDel="00E341FF" w14:paraId="48321224" w14:textId="77777777" w:rsidTr="00A75BDA">
        <w:trPr>
          <w:ins w:id="1059" w:author="Элнура Кочкорова" w:date="2023-08-10T17:14:00Z"/>
          <w:del w:id="1060" w:author="Элнура Кочкорова" w:date="2023-12-14T15:51:00Z"/>
        </w:trPr>
        <w:tc>
          <w:tcPr>
            <w:tcW w:w="3788" w:type="pct"/>
            <w:tcBorders>
              <w:top w:val="nil"/>
              <w:left w:val="nil"/>
              <w:bottom w:val="nil"/>
              <w:right w:val="nil"/>
            </w:tcBorders>
          </w:tcPr>
          <w:p w14:paraId="0993D360" w14:textId="77777777" w:rsidR="00680C53" w:rsidRPr="00680C53" w:rsidDel="00E341FF" w:rsidRDefault="00680C53" w:rsidP="00680C53">
            <w:pPr>
              <w:ind w:firstLine="709"/>
              <w:jc w:val="both"/>
              <w:rPr>
                <w:ins w:id="1061" w:author="Элнура Кочкорова" w:date="2023-08-10T17:14:00Z"/>
                <w:del w:id="1062" w:author="Элнура Кочкорова" w:date="2023-12-14T15:51:00Z"/>
                <w:rFonts w:eastAsia="SimSun"/>
                <w:sz w:val="20"/>
                <w:szCs w:val="20"/>
              </w:rPr>
            </w:pPr>
            <w:ins w:id="1063" w:author="Элнура Кочкорова" w:date="2023-08-10T17:14:00Z">
              <w:del w:id="1064" w:author="Элнура Кочкорова" w:date="2023-12-14T15:51:00Z">
                <w:r w:rsidRPr="00680C53" w:rsidDel="00E341FF">
                  <w:rPr>
                    <w:rFonts w:eastAsia="SimSun"/>
                    <w:sz w:val="20"/>
                    <w:szCs w:val="20"/>
                  </w:rPr>
                  <w:delText>Резина жана пластмасса буюмдар, башка металл эмес минералдык продуктуларды өндүрүү</w:delText>
                </w:r>
              </w:del>
            </w:ins>
          </w:p>
        </w:tc>
        <w:tc>
          <w:tcPr>
            <w:tcW w:w="607" w:type="pct"/>
            <w:tcBorders>
              <w:top w:val="nil"/>
              <w:left w:val="nil"/>
              <w:bottom w:val="nil"/>
              <w:right w:val="nil"/>
            </w:tcBorders>
            <w:vAlign w:val="bottom"/>
          </w:tcPr>
          <w:p w14:paraId="0720B14B" w14:textId="77777777" w:rsidR="00680C53" w:rsidRPr="00680C53" w:rsidDel="00E341FF" w:rsidRDefault="00680C53" w:rsidP="00680C53">
            <w:pPr>
              <w:ind w:firstLine="709"/>
              <w:jc w:val="both"/>
              <w:rPr>
                <w:ins w:id="1065" w:author="Элнура Кочкорова" w:date="2023-08-10T17:14:00Z"/>
                <w:del w:id="1066" w:author="Элнура Кочкорова" w:date="2023-12-14T15:51:00Z"/>
                <w:rFonts w:eastAsia="MS Mincho"/>
                <w:sz w:val="20"/>
                <w:szCs w:val="20"/>
              </w:rPr>
            </w:pPr>
            <w:ins w:id="1067" w:author="Элнура Кочкорова" w:date="2023-08-10T17:14:00Z">
              <w:del w:id="1068" w:author="Элнура Кочкорова" w:date="2023-12-14T15:51:00Z">
                <w:r w:rsidRPr="00680C53" w:rsidDel="00E341FF">
                  <w:rPr>
                    <w:rFonts w:eastAsia="MS Mincho"/>
                    <w:sz w:val="20"/>
                    <w:szCs w:val="20"/>
                    <w:lang w:val="ky-KG"/>
                    <w:rPrChange w:id="1069" w:author="Элнура Кочкорова" w:date="2023-12-15T09:46:00Z">
                      <w:rPr>
                        <w:rFonts w:ascii="Kyrghyz Times" w:hAnsi="Kyrghyz Times"/>
                        <w:sz w:val="18"/>
                        <w:lang w:val="ky-KG"/>
                      </w:rPr>
                    </w:rPrChange>
                  </w:rPr>
                  <w:delText>109,0</w:delText>
                </w:r>
              </w:del>
            </w:ins>
          </w:p>
        </w:tc>
        <w:tc>
          <w:tcPr>
            <w:tcW w:w="605" w:type="pct"/>
            <w:tcBorders>
              <w:top w:val="nil"/>
              <w:left w:val="nil"/>
              <w:bottom w:val="nil"/>
              <w:right w:val="nil"/>
            </w:tcBorders>
            <w:shd w:val="clear" w:color="auto" w:fill="auto"/>
            <w:vAlign w:val="bottom"/>
          </w:tcPr>
          <w:p w14:paraId="0C3E2C31" w14:textId="77777777" w:rsidR="00680C53" w:rsidRPr="00680C53" w:rsidDel="00E341FF" w:rsidRDefault="00680C53" w:rsidP="00680C53">
            <w:pPr>
              <w:ind w:firstLine="709"/>
              <w:jc w:val="both"/>
              <w:rPr>
                <w:ins w:id="1070" w:author="Элнура Кочкорова" w:date="2023-08-10T17:14:00Z"/>
                <w:del w:id="1071" w:author="Элнура Кочкорова" w:date="2023-12-14T15:51:00Z"/>
                <w:rFonts w:eastAsia="MS Mincho"/>
                <w:sz w:val="20"/>
                <w:szCs w:val="20"/>
              </w:rPr>
            </w:pPr>
            <w:ins w:id="1072" w:author="Элнура Кочкорова" w:date="2023-08-10T17:14:00Z">
              <w:del w:id="1073" w:author="Элнура Кочкорова" w:date="2023-12-14T15:51:00Z">
                <w:r w:rsidRPr="00680C53" w:rsidDel="00E341FF">
                  <w:rPr>
                    <w:rFonts w:eastAsia="MS Mincho"/>
                    <w:sz w:val="20"/>
                    <w:szCs w:val="20"/>
                  </w:rPr>
                  <w:delText>100,6</w:delText>
                </w:r>
              </w:del>
            </w:ins>
          </w:p>
        </w:tc>
      </w:tr>
      <w:tr w:rsidR="00680C53" w:rsidRPr="00680C53" w:rsidDel="00E341FF" w14:paraId="2793CD2B" w14:textId="77777777" w:rsidTr="00A75BDA">
        <w:trPr>
          <w:ins w:id="1074" w:author="Элнура Кочкорова" w:date="2023-08-10T17:14:00Z"/>
          <w:del w:id="1075" w:author="Элнура Кочкорова" w:date="2023-12-14T15:51:00Z"/>
        </w:trPr>
        <w:tc>
          <w:tcPr>
            <w:tcW w:w="3788" w:type="pct"/>
            <w:tcBorders>
              <w:top w:val="nil"/>
              <w:left w:val="nil"/>
              <w:bottom w:val="nil"/>
              <w:right w:val="nil"/>
            </w:tcBorders>
          </w:tcPr>
          <w:p w14:paraId="43EECDB6" w14:textId="77777777" w:rsidR="00680C53" w:rsidRPr="00680C53" w:rsidDel="00E341FF" w:rsidRDefault="00680C53" w:rsidP="00680C53">
            <w:pPr>
              <w:ind w:firstLine="709"/>
              <w:jc w:val="both"/>
              <w:rPr>
                <w:ins w:id="1076" w:author="Элнура Кочкорова" w:date="2023-08-10T17:14:00Z"/>
                <w:del w:id="1077" w:author="Элнура Кочкорова" w:date="2023-12-14T15:51:00Z"/>
                <w:rFonts w:eastAsia="SimSun"/>
                <w:sz w:val="20"/>
                <w:szCs w:val="20"/>
              </w:rPr>
            </w:pPr>
            <w:ins w:id="1078" w:author="Элнура Кочкорова" w:date="2023-08-10T17:14:00Z">
              <w:del w:id="1079" w:author="Элнура Кочкорова" w:date="2023-12-14T15:51:00Z">
                <w:r w:rsidRPr="00680C53" w:rsidDel="00E341FF">
                  <w:rPr>
                    <w:rFonts w:eastAsia="SimSun"/>
                    <w:sz w:val="20"/>
                    <w:szCs w:val="20"/>
                  </w:rPr>
                  <w:delText>Машина жана жабдуулардан башка негизги металлдар жана даяр металл буюмдарды өндүрүү</w:delText>
                </w:r>
              </w:del>
            </w:ins>
          </w:p>
        </w:tc>
        <w:tc>
          <w:tcPr>
            <w:tcW w:w="607" w:type="pct"/>
            <w:tcBorders>
              <w:top w:val="nil"/>
              <w:left w:val="nil"/>
              <w:bottom w:val="nil"/>
              <w:right w:val="nil"/>
            </w:tcBorders>
            <w:vAlign w:val="bottom"/>
          </w:tcPr>
          <w:p w14:paraId="3B56A8C4" w14:textId="77777777" w:rsidR="00680C53" w:rsidRPr="00680C53" w:rsidDel="00E341FF" w:rsidRDefault="00680C53" w:rsidP="00680C53">
            <w:pPr>
              <w:ind w:firstLine="709"/>
              <w:jc w:val="both"/>
              <w:rPr>
                <w:ins w:id="1080" w:author="Элнура Кочкорова" w:date="2023-08-10T17:14:00Z"/>
                <w:del w:id="1081" w:author="Элнура Кочкорова" w:date="2023-12-14T15:51:00Z"/>
                <w:rFonts w:eastAsia="MS Mincho"/>
                <w:sz w:val="20"/>
                <w:szCs w:val="20"/>
              </w:rPr>
            </w:pPr>
            <w:ins w:id="1082" w:author="Элнура Кочкорова" w:date="2023-08-10T17:14:00Z">
              <w:del w:id="1083" w:author="Элнура Кочкорова" w:date="2023-12-14T15:51:00Z">
                <w:r w:rsidRPr="00680C53" w:rsidDel="00E341FF">
                  <w:rPr>
                    <w:rFonts w:eastAsia="MS Mincho"/>
                    <w:sz w:val="20"/>
                    <w:szCs w:val="20"/>
                    <w:lang w:val="ky-KG"/>
                    <w:rPrChange w:id="1084" w:author="Элнура Кочкорова" w:date="2023-12-15T09:46:00Z">
                      <w:rPr>
                        <w:rFonts w:ascii="Kyrghyz Times" w:hAnsi="Kyrghyz Times"/>
                        <w:sz w:val="18"/>
                        <w:lang w:val="ky-KG"/>
                      </w:rPr>
                    </w:rPrChange>
                  </w:rPr>
                  <w:delText>105,7</w:delText>
                </w:r>
              </w:del>
            </w:ins>
          </w:p>
        </w:tc>
        <w:tc>
          <w:tcPr>
            <w:tcW w:w="605" w:type="pct"/>
            <w:tcBorders>
              <w:top w:val="nil"/>
              <w:left w:val="nil"/>
              <w:bottom w:val="nil"/>
              <w:right w:val="nil"/>
            </w:tcBorders>
            <w:shd w:val="clear" w:color="auto" w:fill="auto"/>
            <w:vAlign w:val="bottom"/>
          </w:tcPr>
          <w:p w14:paraId="06954564" w14:textId="77777777" w:rsidR="00680C53" w:rsidRPr="00680C53" w:rsidDel="00E341FF" w:rsidRDefault="00680C53" w:rsidP="00680C53">
            <w:pPr>
              <w:ind w:firstLine="709"/>
              <w:jc w:val="both"/>
              <w:rPr>
                <w:ins w:id="1085" w:author="Элнура Кочкорова" w:date="2023-08-10T17:14:00Z"/>
                <w:del w:id="1086" w:author="Элнура Кочкорова" w:date="2023-12-14T15:51:00Z"/>
                <w:rFonts w:eastAsia="MS Mincho"/>
                <w:sz w:val="20"/>
                <w:szCs w:val="20"/>
              </w:rPr>
            </w:pPr>
            <w:ins w:id="1087" w:author="Элнура Кочкорова" w:date="2023-08-10T17:14:00Z">
              <w:del w:id="1088" w:author="Элнура Кочкорова" w:date="2023-12-14T15:51:00Z">
                <w:r w:rsidRPr="00680C53" w:rsidDel="00E341FF">
                  <w:rPr>
                    <w:rFonts w:eastAsia="MS Mincho"/>
                    <w:sz w:val="20"/>
                    <w:szCs w:val="20"/>
                  </w:rPr>
                  <w:delText>105,1</w:delText>
                </w:r>
              </w:del>
            </w:ins>
          </w:p>
        </w:tc>
      </w:tr>
      <w:tr w:rsidR="00680C53" w:rsidRPr="00680C53" w:rsidDel="00E341FF" w14:paraId="78F82893" w14:textId="77777777" w:rsidTr="00A75BDA">
        <w:trPr>
          <w:ins w:id="1089" w:author="Элнура Кочкорова" w:date="2023-08-10T17:14:00Z"/>
          <w:del w:id="1090" w:author="Элнура Кочкорова" w:date="2023-12-14T15:51:00Z"/>
        </w:trPr>
        <w:tc>
          <w:tcPr>
            <w:tcW w:w="3788" w:type="pct"/>
            <w:tcBorders>
              <w:top w:val="nil"/>
              <w:left w:val="nil"/>
              <w:bottom w:val="nil"/>
              <w:right w:val="nil"/>
            </w:tcBorders>
          </w:tcPr>
          <w:p w14:paraId="6C32BB2B" w14:textId="77777777" w:rsidR="00680C53" w:rsidRPr="00680C53" w:rsidDel="00E341FF" w:rsidRDefault="00680C53" w:rsidP="00680C53">
            <w:pPr>
              <w:ind w:firstLine="709"/>
              <w:jc w:val="both"/>
              <w:rPr>
                <w:ins w:id="1091" w:author="Элнура Кочкорова" w:date="2023-08-10T17:14:00Z"/>
                <w:del w:id="1092" w:author="Элнура Кочкорова" w:date="2023-12-14T15:51:00Z"/>
                <w:rFonts w:eastAsia="SimSun"/>
                <w:sz w:val="20"/>
                <w:szCs w:val="20"/>
              </w:rPr>
            </w:pPr>
            <w:ins w:id="1093" w:author="Элнура Кочкорова" w:date="2023-08-10T17:14:00Z">
              <w:del w:id="1094" w:author="Элнура Кочкорова" w:date="2023-12-14T15:51:00Z">
                <w:r w:rsidRPr="00680C53" w:rsidDel="00E341FF">
                  <w:rPr>
                    <w:rFonts w:eastAsia="SimSun"/>
                    <w:sz w:val="20"/>
                    <w:szCs w:val="20"/>
                  </w:rPr>
                  <w:delText>Электр жабдууларын өндүрүү</w:delText>
                </w:r>
              </w:del>
            </w:ins>
          </w:p>
        </w:tc>
        <w:tc>
          <w:tcPr>
            <w:tcW w:w="607" w:type="pct"/>
            <w:tcBorders>
              <w:top w:val="nil"/>
              <w:left w:val="nil"/>
              <w:bottom w:val="nil"/>
              <w:right w:val="nil"/>
            </w:tcBorders>
          </w:tcPr>
          <w:p w14:paraId="71434493" w14:textId="77777777" w:rsidR="00680C53" w:rsidRPr="00680C53" w:rsidDel="00E341FF" w:rsidRDefault="00680C53" w:rsidP="00680C53">
            <w:pPr>
              <w:ind w:firstLine="709"/>
              <w:jc w:val="both"/>
              <w:rPr>
                <w:ins w:id="1095" w:author="Элнура Кочкорова" w:date="2023-08-10T17:14:00Z"/>
                <w:del w:id="1096" w:author="Элнура Кочкорова" w:date="2023-12-14T15:51:00Z"/>
                <w:rFonts w:eastAsia="MS Mincho"/>
                <w:sz w:val="20"/>
                <w:szCs w:val="20"/>
              </w:rPr>
            </w:pPr>
            <w:ins w:id="1097" w:author="Элнура Кочкорова" w:date="2023-08-10T17:14:00Z">
              <w:del w:id="1098" w:author="Элнура Кочкорова" w:date="2023-12-14T15:51:00Z">
                <w:r w:rsidRPr="00680C53" w:rsidDel="00E341FF">
                  <w:rPr>
                    <w:rFonts w:eastAsia="MS Mincho"/>
                    <w:sz w:val="20"/>
                    <w:szCs w:val="20"/>
                    <w:lang w:val="ky-KG"/>
                    <w:rPrChange w:id="1099" w:author="Элнура Кочкорова" w:date="2023-12-15T09:46:00Z">
                      <w:rPr>
                        <w:rFonts w:ascii="Kyrghyz Times" w:hAnsi="Kyrghyz Times"/>
                        <w:sz w:val="18"/>
                        <w:lang w:val="ky-KG"/>
                      </w:rPr>
                    </w:rPrChange>
                  </w:rPr>
                  <w:delText>120,6</w:delText>
                </w:r>
              </w:del>
            </w:ins>
          </w:p>
        </w:tc>
        <w:tc>
          <w:tcPr>
            <w:tcW w:w="605" w:type="pct"/>
            <w:tcBorders>
              <w:top w:val="nil"/>
              <w:left w:val="nil"/>
              <w:bottom w:val="nil"/>
              <w:right w:val="nil"/>
            </w:tcBorders>
            <w:shd w:val="clear" w:color="auto" w:fill="auto"/>
            <w:vAlign w:val="bottom"/>
          </w:tcPr>
          <w:p w14:paraId="3CAAA13B" w14:textId="77777777" w:rsidR="00680C53" w:rsidRPr="00680C53" w:rsidDel="00E341FF" w:rsidRDefault="00680C53" w:rsidP="00680C53">
            <w:pPr>
              <w:ind w:firstLine="709"/>
              <w:jc w:val="both"/>
              <w:rPr>
                <w:ins w:id="1100" w:author="Элнура Кочкорова" w:date="2023-08-10T17:14:00Z"/>
                <w:del w:id="1101" w:author="Элнура Кочкорова" w:date="2023-12-14T15:51:00Z"/>
                <w:rFonts w:eastAsia="MS Mincho"/>
                <w:sz w:val="20"/>
                <w:szCs w:val="20"/>
              </w:rPr>
            </w:pPr>
            <w:ins w:id="1102" w:author="Элнура Кочкорова" w:date="2023-08-10T17:14:00Z">
              <w:del w:id="1103" w:author="Элнура Кочкорова" w:date="2023-12-14T15:51:00Z">
                <w:r w:rsidRPr="00680C53" w:rsidDel="00E341FF">
                  <w:rPr>
                    <w:rFonts w:eastAsia="MS Mincho"/>
                    <w:sz w:val="20"/>
                    <w:szCs w:val="20"/>
                  </w:rPr>
                  <w:delText>139,4</w:delText>
                </w:r>
              </w:del>
            </w:ins>
          </w:p>
        </w:tc>
      </w:tr>
      <w:tr w:rsidR="00680C53" w:rsidRPr="00680C53" w:rsidDel="00E341FF" w14:paraId="1E1D2396" w14:textId="77777777" w:rsidTr="00A75BDA">
        <w:trPr>
          <w:ins w:id="1104" w:author="Элнура Кочкорова" w:date="2023-08-10T17:14:00Z"/>
          <w:del w:id="1105" w:author="Элнура Кочкорова" w:date="2023-12-14T15:51:00Z"/>
        </w:trPr>
        <w:tc>
          <w:tcPr>
            <w:tcW w:w="3788" w:type="pct"/>
            <w:tcBorders>
              <w:top w:val="nil"/>
              <w:left w:val="nil"/>
              <w:bottom w:val="nil"/>
              <w:right w:val="nil"/>
            </w:tcBorders>
          </w:tcPr>
          <w:p w14:paraId="63398EEE" w14:textId="77777777" w:rsidR="00680C53" w:rsidRPr="00680C53" w:rsidDel="00E341FF" w:rsidRDefault="00680C53" w:rsidP="00680C53">
            <w:pPr>
              <w:ind w:firstLine="709"/>
              <w:jc w:val="both"/>
              <w:rPr>
                <w:ins w:id="1106" w:author="Элнура Кочкорова" w:date="2023-08-10T17:14:00Z"/>
                <w:del w:id="1107" w:author="Элнура Кочкорова" w:date="2023-12-14T15:51:00Z"/>
                <w:rFonts w:eastAsia="SimSun"/>
                <w:sz w:val="20"/>
                <w:szCs w:val="20"/>
              </w:rPr>
            </w:pPr>
            <w:ins w:id="1108" w:author="Элнура Кочкорова" w:date="2023-08-10T17:14:00Z">
              <w:del w:id="1109" w:author="Элнура Кочкорова" w:date="2023-12-14T15:51:00Z">
                <w:r w:rsidRPr="00680C53" w:rsidDel="00E341FF">
                  <w:rPr>
                    <w:rFonts w:eastAsia="SimSun"/>
                    <w:sz w:val="20"/>
                    <w:szCs w:val="20"/>
                  </w:rPr>
                  <w:delText xml:space="preserve">Башка топтошууларга киргизилбеген машина жана жабдууларды өндүрүү  </w:delText>
                </w:r>
              </w:del>
            </w:ins>
          </w:p>
        </w:tc>
        <w:tc>
          <w:tcPr>
            <w:tcW w:w="607" w:type="pct"/>
            <w:tcBorders>
              <w:top w:val="nil"/>
              <w:left w:val="nil"/>
              <w:bottom w:val="nil"/>
              <w:right w:val="nil"/>
            </w:tcBorders>
          </w:tcPr>
          <w:p w14:paraId="322D204C" w14:textId="77777777" w:rsidR="00680C53" w:rsidRPr="00680C53" w:rsidDel="00E341FF" w:rsidRDefault="00680C53" w:rsidP="00680C53">
            <w:pPr>
              <w:ind w:firstLine="709"/>
              <w:jc w:val="both"/>
              <w:rPr>
                <w:ins w:id="1110" w:author="Элнура Кочкорова" w:date="2023-08-10T17:14:00Z"/>
                <w:del w:id="1111" w:author="Элнура Кочкорова" w:date="2023-12-14T15:51:00Z"/>
                <w:rFonts w:eastAsia="MS Mincho"/>
                <w:sz w:val="20"/>
                <w:szCs w:val="20"/>
              </w:rPr>
            </w:pPr>
            <w:ins w:id="1112" w:author="Элнура Кочкорова" w:date="2023-08-10T17:14:00Z">
              <w:del w:id="1113" w:author="Элнура Кочкорова" w:date="2023-12-14T15:51:00Z">
                <w:r w:rsidRPr="00680C53" w:rsidDel="00E341FF">
                  <w:rPr>
                    <w:rFonts w:eastAsia="MS Mincho"/>
                    <w:sz w:val="20"/>
                    <w:szCs w:val="20"/>
                    <w:lang w:val="ky-KG"/>
                    <w:rPrChange w:id="1114" w:author="Элнура Кочкорова" w:date="2023-12-15T09:46:00Z">
                      <w:rPr>
                        <w:rFonts w:ascii="Kyrghyz Times" w:hAnsi="Kyrghyz Times"/>
                        <w:sz w:val="18"/>
                        <w:lang w:val="ky-KG"/>
                      </w:rPr>
                    </w:rPrChange>
                  </w:rPr>
                  <w:delText>132,1</w:delText>
                </w:r>
              </w:del>
            </w:ins>
          </w:p>
        </w:tc>
        <w:tc>
          <w:tcPr>
            <w:tcW w:w="605" w:type="pct"/>
            <w:tcBorders>
              <w:top w:val="nil"/>
              <w:left w:val="nil"/>
              <w:bottom w:val="nil"/>
              <w:right w:val="nil"/>
            </w:tcBorders>
            <w:shd w:val="clear" w:color="auto" w:fill="auto"/>
            <w:vAlign w:val="bottom"/>
          </w:tcPr>
          <w:p w14:paraId="083CC34D" w14:textId="77777777" w:rsidR="00680C53" w:rsidRPr="00680C53" w:rsidDel="00E341FF" w:rsidRDefault="00680C53" w:rsidP="00680C53">
            <w:pPr>
              <w:ind w:firstLine="709"/>
              <w:jc w:val="both"/>
              <w:rPr>
                <w:ins w:id="1115" w:author="Элнура Кочкорова" w:date="2023-08-10T17:14:00Z"/>
                <w:del w:id="1116" w:author="Элнура Кочкорова" w:date="2023-12-14T15:51:00Z"/>
                <w:rFonts w:eastAsia="MS Mincho"/>
                <w:sz w:val="20"/>
                <w:szCs w:val="20"/>
              </w:rPr>
            </w:pPr>
            <w:ins w:id="1117" w:author="Элнура Кочкорова" w:date="2023-08-10T17:14:00Z">
              <w:del w:id="1118" w:author="Элнура Кочкорова" w:date="2023-12-14T15:51:00Z">
                <w:r w:rsidRPr="00680C53" w:rsidDel="00E341FF">
                  <w:rPr>
                    <w:rFonts w:eastAsia="MS Mincho"/>
                    <w:sz w:val="20"/>
                    <w:szCs w:val="20"/>
                  </w:rPr>
                  <w:delText>105,3</w:delText>
                </w:r>
              </w:del>
            </w:ins>
          </w:p>
        </w:tc>
      </w:tr>
      <w:tr w:rsidR="00680C53" w:rsidRPr="00680C53" w:rsidDel="00E341FF" w14:paraId="34163646" w14:textId="77777777" w:rsidTr="00A75BDA">
        <w:trPr>
          <w:ins w:id="1119" w:author="Элнура Кочкорова" w:date="2023-08-10T17:14:00Z"/>
          <w:del w:id="1120" w:author="Элнура Кочкорова" w:date="2023-12-14T15:51:00Z"/>
        </w:trPr>
        <w:tc>
          <w:tcPr>
            <w:tcW w:w="3788" w:type="pct"/>
            <w:tcBorders>
              <w:top w:val="nil"/>
              <w:left w:val="nil"/>
              <w:bottom w:val="nil"/>
              <w:right w:val="nil"/>
            </w:tcBorders>
          </w:tcPr>
          <w:p w14:paraId="5EEAF753" w14:textId="77777777" w:rsidR="00680C53" w:rsidRPr="00680C53" w:rsidDel="00E341FF" w:rsidRDefault="00680C53" w:rsidP="00680C53">
            <w:pPr>
              <w:ind w:firstLine="709"/>
              <w:jc w:val="both"/>
              <w:rPr>
                <w:ins w:id="1121" w:author="Элнура Кочкорова" w:date="2023-08-10T17:14:00Z"/>
                <w:del w:id="1122" w:author="Элнура Кочкорова" w:date="2023-12-14T15:51:00Z"/>
                <w:rFonts w:eastAsia="SimSun"/>
                <w:sz w:val="20"/>
                <w:szCs w:val="20"/>
              </w:rPr>
            </w:pPr>
            <w:ins w:id="1123" w:author="Элнура Кочкорова" w:date="2023-08-10T17:14:00Z">
              <w:del w:id="1124" w:author="Элнура Кочкорова" w:date="2023-12-14T15:51:00Z">
                <w:r w:rsidRPr="00680C53" w:rsidDel="00E341FF">
                  <w:rPr>
                    <w:rFonts w:eastAsia="SimSun"/>
                    <w:sz w:val="20"/>
                    <w:szCs w:val="20"/>
                  </w:rPr>
                  <w:delText>Транспорт каражаттарын өндүрүү</w:delText>
                </w:r>
              </w:del>
            </w:ins>
          </w:p>
        </w:tc>
        <w:tc>
          <w:tcPr>
            <w:tcW w:w="607" w:type="pct"/>
            <w:tcBorders>
              <w:top w:val="nil"/>
              <w:left w:val="nil"/>
              <w:bottom w:val="nil"/>
              <w:right w:val="nil"/>
            </w:tcBorders>
          </w:tcPr>
          <w:p w14:paraId="771F1014" w14:textId="77777777" w:rsidR="00680C53" w:rsidRPr="00680C53" w:rsidDel="00E341FF" w:rsidRDefault="00680C53" w:rsidP="00680C53">
            <w:pPr>
              <w:ind w:firstLine="709"/>
              <w:jc w:val="both"/>
              <w:rPr>
                <w:ins w:id="1125" w:author="Элнура Кочкорова" w:date="2023-08-10T17:14:00Z"/>
                <w:del w:id="1126" w:author="Элнура Кочкорова" w:date="2023-12-14T15:51:00Z"/>
                <w:rFonts w:eastAsia="MS Mincho"/>
                <w:sz w:val="20"/>
                <w:szCs w:val="20"/>
              </w:rPr>
            </w:pPr>
            <w:ins w:id="1127" w:author="Элнура Кочкорова" w:date="2023-08-10T17:14:00Z">
              <w:del w:id="1128" w:author="Элнура Кочкорова" w:date="2023-12-14T15:51:00Z">
                <w:r w:rsidRPr="00680C53" w:rsidDel="00E341FF">
                  <w:rPr>
                    <w:rFonts w:eastAsia="MS Mincho"/>
                    <w:sz w:val="20"/>
                    <w:szCs w:val="20"/>
                    <w:lang w:val="ky-KG"/>
                    <w:rPrChange w:id="1129" w:author="Элнура Кочкорова" w:date="2023-12-15T09:46:00Z">
                      <w:rPr>
                        <w:rFonts w:ascii="Kyrghyz Times" w:hAnsi="Kyrghyz Times"/>
                        <w:sz w:val="18"/>
                        <w:lang w:val="ky-KG"/>
                      </w:rPr>
                    </w:rPrChange>
                  </w:rPr>
                  <w:delText>95,8</w:delText>
                </w:r>
              </w:del>
            </w:ins>
          </w:p>
        </w:tc>
        <w:tc>
          <w:tcPr>
            <w:tcW w:w="605" w:type="pct"/>
            <w:tcBorders>
              <w:top w:val="nil"/>
              <w:left w:val="nil"/>
              <w:bottom w:val="nil"/>
              <w:right w:val="nil"/>
            </w:tcBorders>
            <w:shd w:val="clear" w:color="auto" w:fill="auto"/>
            <w:vAlign w:val="bottom"/>
          </w:tcPr>
          <w:p w14:paraId="7DB8C2CD" w14:textId="77777777" w:rsidR="00680C53" w:rsidRPr="00680C53" w:rsidDel="00E341FF" w:rsidRDefault="00680C53" w:rsidP="00680C53">
            <w:pPr>
              <w:ind w:firstLine="709"/>
              <w:jc w:val="both"/>
              <w:rPr>
                <w:ins w:id="1130" w:author="Элнура Кочкорова" w:date="2023-08-10T17:14:00Z"/>
                <w:del w:id="1131" w:author="Элнура Кочкорова" w:date="2023-12-14T15:51:00Z"/>
                <w:rFonts w:eastAsia="MS Mincho"/>
                <w:sz w:val="20"/>
                <w:szCs w:val="20"/>
              </w:rPr>
            </w:pPr>
            <w:ins w:id="1132" w:author="Элнура Кочкорова" w:date="2023-08-10T17:14:00Z">
              <w:del w:id="1133" w:author="Элнура Кочкорова" w:date="2023-12-14T15:51:00Z">
                <w:r w:rsidRPr="00680C53" w:rsidDel="00E341FF">
                  <w:rPr>
                    <w:rFonts w:eastAsia="MS Mincho"/>
                    <w:sz w:val="20"/>
                    <w:szCs w:val="20"/>
                  </w:rPr>
                  <w:delText>103,0</w:delText>
                </w:r>
              </w:del>
            </w:ins>
          </w:p>
        </w:tc>
      </w:tr>
      <w:tr w:rsidR="00680C53" w:rsidRPr="00680C53" w:rsidDel="00E341FF" w14:paraId="3A6BFAED" w14:textId="77777777" w:rsidTr="00A75BDA">
        <w:trPr>
          <w:ins w:id="1134" w:author="Элнура Кочкорова" w:date="2023-08-10T17:14:00Z"/>
          <w:del w:id="1135" w:author="Элнура Кочкорова" w:date="2023-12-14T15:51:00Z"/>
        </w:trPr>
        <w:tc>
          <w:tcPr>
            <w:tcW w:w="3788" w:type="pct"/>
            <w:tcBorders>
              <w:top w:val="nil"/>
              <w:left w:val="nil"/>
              <w:bottom w:val="nil"/>
              <w:right w:val="nil"/>
            </w:tcBorders>
          </w:tcPr>
          <w:p w14:paraId="532CE263" w14:textId="77777777" w:rsidR="00680C53" w:rsidRPr="00680C53" w:rsidDel="00E341FF" w:rsidRDefault="00680C53" w:rsidP="00680C53">
            <w:pPr>
              <w:ind w:firstLine="709"/>
              <w:jc w:val="both"/>
              <w:rPr>
                <w:ins w:id="1136" w:author="Элнура Кочкорова" w:date="2023-08-10T17:14:00Z"/>
                <w:del w:id="1137" w:author="Элнура Кочкорова" w:date="2023-12-14T15:51:00Z"/>
                <w:rFonts w:eastAsia="SimSun"/>
                <w:sz w:val="20"/>
                <w:szCs w:val="20"/>
              </w:rPr>
            </w:pPr>
            <w:ins w:id="1138" w:author="Элнура Кочкорова" w:date="2023-08-10T17:14:00Z">
              <w:del w:id="1139" w:author="Элнура Кочкорова" w:date="2023-12-14T15:51:00Z">
                <w:r w:rsidRPr="00680C53" w:rsidDel="00E341FF">
                  <w:rPr>
                    <w:rFonts w:eastAsia="SimSun"/>
                    <w:sz w:val="20"/>
                    <w:szCs w:val="20"/>
                  </w:rPr>
                  <w:delText xml:space="preserve">Башка өндүрүштөр, машина жана жабдууларды орнотуу жана оѕдоо, </w:delText>
                </w:r>
              </w:del>
            </w:ins>
          </w:p>
        </w:tc>
        <w:tc>
          <w:tcPr>
            <w:tcW w:w="607" w:type="pct"/>
            <w:tcBorders>
              <w:top w:val="nil"/>
              <w:left w:val="nil"/>
              <w:bottom w:val="nil"/>
              <w:right w:val="nil"/>
            </w:tcBorders>
          </w:tcPr>
          <w:p w14:paraId="7BF5CA53" w14:textId="77777777" w:rsidR="00680C53" w:rsidRPr="00680C53" w:rsidDel="00E341FF" w:rsidRDefault="00680C53" w:rsidP="00680C53">
            <w:pPr>
              <w:ind w:firstLine="709"/>
              <w:jc w:val="both"/>
              <w:rPr>
                <w:ins w:id="1140" w:author="Элнура Кочкорова" w:date="2023-08-10T17:14:00Z"/>
                <w:del w:id="1141" w:author="Элнура Кочкорова" w:date="2023-12-14T15:51:00Z"/>
                <w:rFonts w:eastAsia="MS Mincho"/>
                <w:sz w:val="20"/>
                <w:szCs w:val="20"/>
              </w:rPr>
            </w:pPr>
            <w:ins w:id="1142" w:author="Элнура Кочкорова" w:date="2023-08-10T17:14:00Z">
              <w:del w:id="1143" w:author="Элнура Кочкорова" w:date="2023-12-14T15:51:00Z">
                <w:r w:rsidRPr="00680C53" w:rsidDel="00E341FF">
                  <w:rPr>
                    <w:rFonts w:eastAsia="MS Mincho"/>
                    <w:sz w:val="20"/>
                    <w:szCs w:val="20"/>
                    <w:lang w:val="ky-KG"/>
                    <w:rPrChange w:id="1144" w:author="Элнура Кочкорова" w:date="2023-12-15T09:46:00Z">
                      <w:rPr>
                        <w:rFonts w:ascii="Kyrghyz Times" w:hAnsi="Kyrghyz Times"/>
                        <w:sz w:val="18"/>
                        <w:lang w:val="ky-KG"/>
                      </w:rPr>
                    </w:rPrChange>
                  </w:rPr>
                  <w:delText>103,7</w:delText>
                </w:r>
              </w:del>
            </w:ins>
          </w:p>
        </w:tc>
        <w:tc>
          <w:tcPr>
            <w:tcW w:w="605" w:type="pct"/>
            <w:tcBorders>
              <w:top w:val="nil"/>
              <w:left w:val="nil"/>
              <w:bottom w:val="nil"/>
              <w:right w:val="nil"/>
            </w:tcBorders>
            <w:shd w:val="clear" w:color="auto" w:fill="auto"/>
            <w:vAlign w:val="bottom"/>
          </w:tcPr>
          <w:p w14:paraId="1F5FD49B" w14:textId="77777777" w:rsidR="00680C53" w:rsidRPr="00680C53" w:rsidDel="00E341FF" w:rsidRDefault="00680C53" w:rsidP="00680C53">
            <w:pPr>
              <w:ind w:firstLine="709"/>
              <w:jc w:val="both"/>
              <w:rPr>
                <w:ins w:id="1145" w:author="Элнура Кочкорова" w:date="2023-08-10T17:14:00Z"/>
                <w:del w:id="1146" w:author="Элнура Кочкорова" w:date="2023-12-14T15:51:00Z"/>
                <w:rFonts w:eastAsia="MS Mincho"/>
                <w:sz w:val="20"/>
                <w:szCs w:val="20"/>
              </w:rPr>
            </w:pPr>
            <w:ins w:id="1147" w:author="Элнура Кочкорова" w:date="2023-08-10T17:14:00Z">
              <w:del w:id="1148" w:author="Элнура Кочкорова" w:date="2023-12-14T15:51:00Z">
                <w:r w:rsidRPr="00680C53" w:rsidDel="00E341FF">
                  <w:rPr>
                    <w:rFonts w:eastAsia="MS Mincho"/>
                    <w:sz w:val="20"/>
                    <w:szCs w:val="20"/>
                  </w:rPr>
                  <w:delText>100,6</w:delText>
                </w:r>
              </w:del>
            </w:ins>
          </w:p>
        </w:tc>
      </w:tr>
      <w:tr w:rsidR="00680C53" w:rsidRPr="00680C53" w:rsidDel="00E341FF" w14:paraId="5F0335D0" w14:textId="77777777" w:rsidTr="00A75BDA">
        <w:trPr>
          <w:ins w:id="1149" w:author="Элнура Кочкорова" w:date="2023-08-10T17:14:00Z"/>
          <w:del w:id="1150" w:author="Элнура Кочкорова" w:date="2023-12-14T15:51:00Z"/>
        </w:trPr>
        <w:tc>
          <w:tcPr>
            <w:tcW w:w="3788" w:type="pct"/>
            <w:tcBorders>
              <w:top w:val="nil"/>
              <w:left w:val="nil"/>
              <w:bottom w:val="nil"/>
              <w:right w:val="nil"/>
            </w:tcBorders>
          </w:tcPr>
          <w:p w14:paraId="5B862DEA" w14:textId="77777777" w:rsidR="00680C53" w:rsidRPr="00680C53" w:rsidDel="00E341FF" w:rsidRDefault="00680C53" w:rsidP="00680C53">
            <w:pPr>
              <w:ind w:firstLine="709"/>
              <w:jc w:val="both"/>
              <w:rPr>
                <w:ins w:id="1151" w:author="Элнура Кочкорова" w:date="2023-08-10T17:14:00Z"/>
                <w:del w:id="1152" w:author="Элнура Кочкорова" w:date="2023-12-14T15:51:00Z"/>
                <w:rFonts w:eastAsia="SimSun"/>
                <w:b/>
                <w:sz w:val="20"/>
                <w:szCs w:val="20"/>
              </w:rPr>
            </w:pPr>
            <w:ins w:id="1153" w:author="Элнура Кочкорова" w:date="2023-08-10T17:14:00Z">
              <w:del w:id="1154" w:author="Элнура Кочкорова" w:date="2023-12-14T15:51:00Z">
                <w:r w:rsidRPr="00680C53" w:rsidDel="00E341FF">
                  <w:rPr>
                    <w:rFonts w:eastAsia="SimSun"/>
                    <w:b/>
                    <w:sz w:val="20"/>
                    <w:szCs w:val="20"/>
                  </w:rPr>
                  <w:delText>Электр энергия, газ, буу жана кондицияланган аба менен камсыздоо (жабдуу)</w:delText>
                </w:r>
              </w:del>
            </w:ins>
          </w:p>
        </w:tc>
        <w:tc>
          <w:tcPr>
            <w:tcW w:w="607" w:type="pct"/>
            <w:tcBorders>
              <w:top w:val="nil"/>
              <w:left w:val="nil"/>
              <w:bottom w:val="nil"/>
              <w:right w:val="nil"/>
            </w:tcBorders>
            <w:vAlign w:val="bottom"/>
          </w:tcPr>
          <w:p w14:paraId="459C3F5A" w14:textId="77777777" w:rsidR="00680C53" w:rsidRPr="00680C53" w:rsidDel="00E341FF" w:rsidRDefault="00680C53" w:rsidP="00680C53">
            <w:pPr>
              <w:ind w:firstLine="709"/>
              <w:jc w:val="both"/>
              <w:rPr>
                <w:ins w:id="1155" w:author="Элнура Кочкорова" w:date="2023-08-10T17:14:00Z"/>
                <w:del w:id="1156" w:author="Элнура Кочкорова" w:date="2023-12-14T15:51:00Z"/>
                <w:rFonts w:eastAsia="MS Mincho"/>
                <w:b/>
                <w:bCs/>
                <w:sz w:val="20"/>
                <w:szCs w:val="20"/>
              </w:rPr>
            </w:pPr>
            <w:ins w:id="1157" w:author="Элнура Кочкорова" w:date="2023-08-10T17:14:00Z">
              <w:del w:id="1158" w:author="Элнура Кочкорова" w:date="2023-12-14T15:51:00Z">
                <w:r w:rsidRPr="00680C53" w:rsidDel="00E341FF">
                  <w:rPr>
                    <w:rFonts w:eastAsia="MS Mincho"/>
                    <w:b/>
                    <w:bCs/>
                    <w:sz w:val="20"/>
                    <w:szCs w:val="20"/>
                    <w:lang w:val="ky-KG"/>
                    <w:rPrChange w:id="1159" w:author="Элнура Кочкорова" w:date="2023-12-15T09:46:00Z">
                      <w:rPr>
                        <w:rFonts w:ascii="Kyrghyz Times" w:hAnsi="Kyrghyz Times"/>
                        <w:b/>
                        <w:bCs/>
                        <w:sz w:val="18"/>
                        <w:lang w:val="ky-KG"/>
                      </w:rPr>
                    </w:rPrChange>
                  </w:rPr>
                  <w:delText>102,3</w:delText>
                </w:r>
              </w:del>
            </w:ins>
          </w:p>
        </w:tc>
        <w:tc>
          <w:tcPr>
            <w:tcW w:w="605" w:type="pct"/>
            <w:tcBorders>
              <w:top w:val="nil"/>
              <w:left w:val="nil"/>
              <w:bottom w:val="nil"/>
              <w:right w:val="nil"/>
            </w:tcBorders>
            <w:shd w:val="clear" w:color="auto" w:fill="auto"/>
            <w:vAlign w:val="bottom"/>
          </w:tcPr>
          <w:p w14:paraId="16373544" w14:textId="77777777" w:rsidR="00680C53" w:rsidRPr="00680C53" w:rsidDel="00E341FF" w:rsidRDefault="00680C53" w:rsidP="00680C53">
            <w:pPr>
              <w:ind w:firstLine="709"/>
              <w:jc w:val="both"/>
              <w:rPr>
                <w:ins w:id="1160" w:author="Элнура Кочкорова" w:date="2023-08-10T17:14:00Z"/>
                <w:del w:id="1161" w:author="Элнура Кочкорова" w:date="2023-12-14T15:51:00Z"/>
                <w:rFonts w:eastAsia="MS Mincho"/>
                <w:b/>
                <w:bCs/>
                <w:sz w:val="20"/>
                <w:szCs w:val="20"/>
              </w:rPr>
            </w:pPr>
            <w:ins w:id="1162" w:author="Элнура Кочкорова" w:date="2023-08-10T17:14:00Z">
              <w:del w:id="1163" w:author="Элнура Кочкорова" w:date="2023-12-14T15:51:00Z">
                <w:r w:rsidRPr="00680C53" w:rsidDel="00E341FF">
                  <w:rPr>
                    <w:rFonts w:eastAsia="MS Mincho"/>
                    <w:b/>
                    <w:bCs/>
                    <w:sz w:val="20"/>
                    <w:szCs w:val="20"/>
                  </w:rPr>
                  <w:delText>109,2</w:delText>
                </w:r>
              </w:del>
            </w:ins>
          </w:p>
        </w:tc>
      </w:tr>
      <w:tr w:rsidR="00680C53" w:rsidRPr="00680C53" w:rsidDel="00E341FF" w14:paraId="5E852DD2" w14:textId="77777777" w:rsidTr="00A75BDA">
        <w:trPr>
          <w:ins w:id="1164" w:author="Элнура Кочкорова" w:date="2023-08-10T17:14:00Z"/>
          <w:del w:id="1165" w:author="Элнура Кочкорова" w:date="2023-12-14T15:51:00Z"/>
        </w:trPr>
        <w:tc>
          <w:tcPr>
            <w:tcW w:w="3788" w:type="pct"/>
            <w:tcBorders>
              <w:top w:val="nil"/>
              <w:left w:val="nil"/>
              <w:bottom w:val="single" w:sz="8" w:space="0" w:color="auto"/>
              <w:right w:val="nil"/>
            </w:tcBorders>
          </w:tcPr>
          <w:p w14:paraId="19344AAD" w14:textId="77777777" w:rsidR="00680C53" w:rsidRPr="00680C53" w:rsidDel="00E341FF" w:rsidRDefault="00680C53" w:rsidP="00680C53">
            <w:pPr>
              <w:ind w:firstLine="709"/>
              <w:jc w:val="both"/>
              <w:rPr>
                <w:ins w:id="1166" w:author="Элнура Кочкорова" w:date="2023-08-10T17:14:00Z"/>
                <w:del w:id="1167" w:author="Элнура Кочкорова" w:date="2023-12-14T15:51:00Z"/>
                <w:rFonts w:eastAsia="SimSun"/>
                <w:b/>
                <w:sz w:val="20"/>
                <w:szCs w:val="20"/>
              </w:rPr>
            </w:pPr>
            <w:ins w:id="1168" w:author="Элнура Кочкорова" w:date="2023-08-10T17:14:00Z">
              <w:del w:id="1169" w:author="Элнура Кочкорова" w:date="2023-12-14T15:51:00Z">
                <w:r w:rsidRPr="00680C53" w:rsidDel="00E341FF">
                  <w:rPr>
                    <w:rFonts w:eastAsia="SimSun"/>
                    <w:b/>
                    <w:sz w:val="20"/>
                    <w:szCs w:val="20"/>
                  </w:rPr>
                  <w:delText xml:space="preserve">Суу менен </w:delText>
                </w:r>
                <w:r w:rsidRPr="00680C53" w:rsidDel="00E341FF">
                  <w:rPr>
                    <w:rFonts w:eastAsia="SimSun"/>
                    <w:b/>
                    <w:bCs/>
                    <w:sz w:val="20"/>
                    <w:szCs w:val="20"/>
                  </w:rPr>
                  <w:delText>жабдуу,</w:delText>
                </w:r>
                <w:r w:rsidRPr="00680C53" w:rsidDel="00E341FF">
                  <w:rPr>
                    <w:rFonts w:eastAsia="SimSun"/>
                    <w:b/>
                    <w:sz w:val="20"/>
                    <w:szCs w:val="20"/>
                  </w:rPr>
                  <w:delText xml:space="preserve"> тазалоо, калдыктарды иштетүү жана кайра   пайдалануучу чийки затты алуу</w:delText>
                </w:r>
              </w:del>
            </w:ins>
          </w:p>
        </w:tc>
        <w:tc>
          <w:tcPr>
            <w:tcW w:w="607" w:type="pct"/>
            <w:tcBorders>
              <w:top w:val="nil"/>
              <w:left w:val="nil"/>
              <w:bottom w:val="single" w:sz="8" w:space="0" w:color="auto"/>
              <w:right w:val="nil"/>
            </w:tcBorders>
          </w:tcPr>
          <w:p w14:paraId="062187B9" w14:textId="77777777" w:rsidR="00680C53" w:rsidRPr="00680C53" w:rsidDel="00E341FF" w:rsidRDefault="00680C53" w:rsidP="00680C53">
            <w:pPr>
              <w:ind w:firstLine="709"/>
              <w:jc w:val="both"/>
              <w:rPr>
                <w:ins w:id="1170" w:author="Элнура Кочкорова" w:date="2023-08-10T17:14:00Z"/>
                <w:del w:id="1171" w:author="Элнура Кочкорова" w:date="2023-12-14T15:51:00Z"/>
                <w:rFonts w:eastAsia="MS Mincho"/>
                <w:b/>
                <w:bCs/>
                <w:sz w:val="20"/>
                <w:szCs w:val="20"/>
                <w:lang w:val="ky-KG"/>
                <w:rPrChange w:id="1172" w:author="Элнура Кочкорова" w:date="2023-12-15T09:46:00Z">
                  <w:rPr>
                    <w:ins w:id="1173" w:author="Элнура Кочкорова" w:date="2023-08-10T17:14:00Z"/>
                    <w:del w:id="1174" w:author="Элнура Кочкорова" w:date="2023-12-14T15:51:00Z"/>
                    <w:rFonts w:ascii="Kyrghyz Times" w:hAnsi="Kyrghyz Times"/>
                    <w:b/>
                    <w:bCs/>
                    <w:sz w:val="18"/>
                    <w:lang w:val="ky-KG"/>
                  </w:rPr>
                </w:rPrChange>
              </w:rPr>
            </w:pPr>
          </w:p>
          <w:p w14:paraId="4F607283" w14:textId="77777777" w:rsidR="00680C53" w:rsidRPr="00680C53" w:rsidDel="00E341FF" w:rsidRDefault="00680C53" w:rsidP="00680C53">
            <w:pPr>
              <w:ind w:firstLine="709"/>
              <w:jc w:val="both"/>
              <w:rPr>
                <w:ins w:id="1175" w:author="Элнура Кочкорова" w:date="2023-08-10T17:14:00Z"/>
                <w:del w:id="1176" w:author="Элнура Кочкорова" w:date="2023-12-14T15:51:00Z"/>
                <w:rFonts w:eastAsia="MS Mincho"/>
                <w:b/>
                <w:bCs/>
                <w:sz w:val="20"/>
                <w:szCs w:val="20"/>
              </w:rPr>
            </w:pPr>
            <w:ins w:id="1177" w:author="Элнура Кочкорова" w:date="2023-08-10T17:14:00Z">
              <w:del w:id="1178" w:author="Элнура Кочкорова" w:date="2023-12-14T15:51:00Z">
                <w:r w:rsidRPr="00680C53" w:rsidDel="00E341FF">
                  <w:rPr>
                    <w:rFonts w:eastAsia="MS Mincho"/>
                    <w:b/>
                    <w:bCs/>
                    <w:sz w:val="20"/>
                    <w:szCs w:val="20"/>
                    <w:lang w:val="ky-KG"/>
                    <w:rPrChange w:id="1179" w:author="Элнура Кочкорова" w:date="2023-12-15T09:46:00Z">
                      <w:rPr>
                        <w:rFonts w:ascii="Kyrghyz Times" w:hAnsi="Kyrghyz Times"/>
                        <w:b/>
                        <w:bCs/>
                        <w:sz w:val="18"/>
                        <w:lang w:val="ky-KG"/>
                      </w:rPr>
                    </w:rPrChange>
                  </w:rPr>
                  <w:delText>102,6</w:delText>
                </w:r>
              </w:del>
            </w:ins>
          </w:p>
        </w:tc>
        <w:tc>
          <w:tcPr>
            <w:tcW w:w="605" w:type="pct"/>
            <w:tcBorders>
              <w:top w:val="nil"/>
              <w:left w:val="nil"/>
              <w:bottom w:val="single" w:sz="8" w:space="0" w:color="auto"/>
              <w:right w:val="nil"/>
            </w:tcBorders>
            <w:shd w:val="clear" w:color="auto" w:fill="auto"/>
            <w:vAlign w:val="bottom"/>
          </w:tcPr>
          <w:p w14:paraId="4215EF2B" w14:textId="77777777" w:rsidR="00680C53" w:rsidRPr="00680C53" w:rsidDel="00E341FF" w:rsidRDefault="00680C53">
            <w:pPr>
              <w:ind w:firstLine="709"/>
              <w:jc w:val="both"/>
              <w:rPr>
                <w:ins w:id="1180" w:author="Элнура Кочкорова" w:date="2023-08-10T17:14:00Z"/>
                <w:del w:id="1181" w:author="Элнура Кочкорова" w:date="2023-12-14T15:51:00Z"/>
                <w:rFonts w:eastAsia="MS Mincho"/>
                <w:b/>
                <w:bCs/>
                <w:sz w:val="20"/>
                <w:szCs w:val="20"/>
                <w:lang w:val="ky-KG"/>
              </w:rPr>
              <w:pPrChange w:id="1182" w:author="Элнура Кочкорова" w:date="2023-08-16T13:07:00Z">
                <w:pPr>
                  <w:spacing w:before="20" w:after="20"/>
                </w:pPr>
              </w:pPrChange>
            </w:pPr>
            <w:ins w:id="1183" w:author="Элнура Кочкорова" w:date="2023-08-10T17:14:00Z">
              <w:del w:id="1184" w:author="Элнура Кочкорова" w:date="2023-12-14T15:51:00Z">
                <w:r w:rsidRPr="00680C53" w:rsidDel="00E341FF">
                  <w:rPr>
                    <w:rFonts w:eastAsia="MS Mincho"/>
                    <w:b/>
                    <w:bCs/>
                    <w:sz w:val="20"/>
                    <w:szCs w:val="20"/>
                  </w:rPr>
                  <w:delText xml:space="preserve">         110,1</w:delText>
                </w:r>
              </w:del>
            </w:ins>
          </w:p>
        </w:tc>
      </w:tr>
    </w:tbl>
    <w:p w14:paraId="363BAC07" w14:textId="77777777" w:rsidR="00680C53" w:rsidRDefault="00680C53" w:rsidP="00680C53">
      <w:pPr>
        <w:ind w:firstLine="709"/>
        <w:jc w:val="both"/>
        <w:rPr>
          <w:rFonts w:eastAsia="SimSun"/>
          <w:sz w:val="22"/>
          <w:szCs w:val="22"/>
          <w:lang w:val="ky-KG"/>
        </w:rPr>
      </w:pPr>
    </w:p>
    <w:p w14:paraId="7651C977" w14:textId="77777777" w:rsidR="005F2BB7" w:rsidRPr="00680C53" w:rsidRDefault="005F2BB7" w:rsidP="00680C53">
      <w:pPr>
        <w:ind w:firstLine="709"/>
        <w:jc w:val="both"/>
        <w:rPr>
          <w:ins w:id="1185" w:author="Элнура Кочкорова" w:date="2023-10-16T09:26:00Z"/>
          <w:rFonts w:eastAsia="SimSun"/>
          <w:sz w:val="22"/>
          <w:szCs w:val="22"/>
          <w:lang w:val="ky-KG"/>
          <w:rPrChange w:id="1186" w:author="Элнура Кочкорова" w:date="2023-12-15T09:46:00Z">
            <w:rPr>
              <w:ins w:id="1187" w:author="Элнура Кочкорова" w:date="2023-10-16T09:26:00Z"/>
              <w:rFonts w:ascii="Kyrghyz Times" w:eastAsia="SimSun" w:hAnsi="Kyrghyz Times"/>
              <w:sz w:val="22"/>
              <w:szCs w:val="22"/>
              <w:lang w:val="ky-KG"/>
            </w:rPr>
          </w:rPrChange>
        </w:rPr>
      </w:pPr>
    </w:p>
    <w:p w14:paraId="2A43611C" w14:textId="77777777" w:rsidR="00680C53" w:rsidRPr="00680C53" w:rsidDel="00BC5C69" w:rsidRDefault="00680C53" w:rsidP="00680C53">
      <w:pPr>
        <w:rPr>
          <w:ins w:id="1188" w:author="Ibraeva" w:date="2023-11-14T13:07:00Z"/>
          <w:del w:id="1189" w:author="Элнура Кочкорова" w:date="2023-12-08T10:11:00Z"/>
          <w:rFonts w:eastAsia="SimSun"/>
          <w:lang w:val="ky-KG"/>
        </w:rPr>
      </w:pPr>
      <w:ins w:id="1190" w:author="Ibraeva" w:date="2023-11-14T13:07:00Z">
        <w:del w:id="1191" w:author="Элнура Кочкорова" w:date="2023-12-08T10:11:00Z">
          <w:r w:rsidRPr="00680C53" w:rsidDel="00BC5C69">
            <w:rPr>
              <w:rFonts w:eastAsia="SimSun"/>
              <w:lang w:val="ky-KG"/>
            </w:rPr>
            <w:delText>Үстүбүздөгү жылдын ок</w:delText>
          </w:r>
          <w:r w:rsidRPr="00680C53" w:rsidDel="00BC5C69">
            <w:rPr>
              <w:rFonts w:eastAsia="SimSun"/>
              <w:lang w:val="ky-KG"/>
              <w:rPrChange w:id="1192" w:author="Элнура Кочкорова" w:date="2023-12-15T09:46:00Z">
                <w:rPr>
                  <w:rFonts w:eastAsia="SimSun"/>
                </w:rPr>
              </w:rPrChange>
            </w:rPr>
            <w:delText>тябрында</w:delText>
          </w:r>
          <w:r w:rsidRPr="00680C53" w:rsidDel="00BC5C69">
            <w:rPr>
              <w:rFonts w:eastAsia="SimSun"/>
              <w:lang w:val="ky-KG"/>
            </w:rPr>
            <w:delText xml:space="preserve"> </w:delText>
          </w:r>
          <w:r w:rsidRPr="00680C53" w:rsidDel="00BC5C69">
            <w:rPr>
              <w:rFonts w:eastAsia="SimSun"/>
              <w:i/>
              <w:iCs/>
              <w:lang w:val="ky-KG"/>
            </w:rPr>
            <w:delText xml:space="preserve">өнөр жай товарларын жана </w:delText>
          </w:r>
          <w:r w:rsidRPr="00680C53" w:rsidDel="00BC5C69">
            <w:rPr>
              <w:rFonts w:eastAsia="SimSun"/>
              <w:i/>
              <w:lang w:val="ky-KG"/>
            </w:rPr>
            <w:delText>кызмат көрсөтүүлөрүн</w:delText>
          </w:r>
          <w:r w:rsidRPr="00680C53" w:rsidDel="00BC5C69">
            <w:rPr>
              <w:rFonts w:eastAsia="SimSun"/>
              <w:i/>
              <w:iCs/>
              <w:lang w:val="ky-KG"/>
            </w:rPr>
            <w:delText xml:space="preserve"> өндүрүүчүлөрдүн</w:delText>
          </w:r>
          <w:r w:rsidRPr="00680C53" w:rsidDel="00BC5C69">
            <w:rPr>
              <w:rFonts w:eastAsia="SimSun"/>
              <w:lang w:val="ky-KG"/>
            </w:rPr>
            <w:delText xml:space="preserve"> бааларынын индекси мурунку айга салыштырмалуу жалпысынан 101,3 пайызды түздү.</w:delText>
          </w:r>
        </w:del>
      </w:ins>
    </w:p>
    <w:p w14:paraId="75F13D78" w14:textId="77777777" w:rsidR="00680C53" w:rsidRPr="00680C53" w:rsidDel="00BC5C69" w:rsidRDefault="00680C53" w:rsidP="00680C53">
      <w:pPr>
        <w:rPr>
          <w:ins w:id="1193" w:author="Ibraeva" w:date="2023-11-14T13:07:00Z"/>
          <w:del w:id="1194" w:author="Элнура Кочкорова" w:date="2023-12-08T10:11:00Z"/>
          <w:rFonts w:eastAsia="SimSun"/>
          <w:lang w:val="ky-KG"/>
        </w:rPr>
      </w:pPr>
      <w:ins w:id="1195" w:author="Ibraeva" w:date="2023-11-14T13:07:00Z">
        <w:del w:id="1196" w:author="Элнура Кочкорова" w:date="2023-12-08T10:11:00Z">
          <w:r w:rsidRPr="00680C53" w:rsidDel="00BC5C69">
            <w:rPr>
              <w:rFonts w:eastAsia="SimSun"/>
              <w:lang w:val="ky-KG"/>
            </w:rPr>
            <w:delText>Мында бул убакыт</w:delText>
          </w:r>
        </w:del>
      </w:ins>
      <w:ins w:id="1197" w:author="Бакирова Гульмайрам" w:date="2023-11-14T16:13:00Z">
        <w:del w:id="1198" w:author="Элнура Кочкорова" w:date="2023-12-08T10:11:00Z">
          <w:r w:rsidRPr="00680C53" w:rsidDel="00BC5C69">
            <w:rPr>
              <w:rFonts w:eastAsia="SimSun"/>
              <w:lang w:val="ky-KG"/>
            </w:rPr>
            <w:delText>мезгил</w:delText>
          </w:r>
        </w:del>
      </w:ins>
      <w:ins w:id="1199" w:author="Ibraeva" w:date="2023-11-14T13:07:00Z">
        <w:del w:id="1200" w:author="Элнура Кочкорова" w:date="2023-12-08T10:11:00Z">
          <w:r w:rsidRPr="00680C53" w:rsidDel="00BC5C69">
            <w:rPr>
              <w:rFonts w:eastAsia="SimSun"/>
              <w:lang w:val="ky-KG"/>
            </w:rPr>
            <w:delText xml:space="preserve"> ичинде пайдалуу кендерди казуу ишканаларында </w:delText>
          </w:r>
          <w:r w:rsidRPr="00680C53" w:rsidDel="00BC5C69">
            <w:rPr>
              <w:rFonts w:eastAsia="SimSun"/>
              <w:iCs/>
              <w:lang w:val="ky-KG"/>
            </w:rPr>
            <w:delText>өндүрүүчүлөрдүн</w:delText>
          </w:r>
          <w:r w:rsidRPr="00680C53" w:rsidDel="00BC5C69">
            <w:rPr>
              <w:rFonts w:eastAsia="SimSun"/>
              <w:lang w:val="ky-KG"/>
            </w:rPr>
            <w:delText xml:space="preserve"> баалары 4,7 пайызга </w:delText>
          </w:r>
          <w:r w:rsidRPr="00680C53" w:rsidDel="00BC5C69">
            <w:rPr>
              <w:rFonts w:eastAsia="MS Mincho"/>
              <w:lang w:val="ky-KG"/>
            </w:rPr>
            <w:delText>төмөндөдү</w:delText>
          </w:r>
        </w:del>
      </w:ins>
      <w:ins w:id="1201" w:author="Бакирова Гульмайрам" w:date="2023-11-14T16:13:00Z">
        <w:del w:id="1202" w:author="Элнура Кочкорова" w:date="2023-12-08T10:11:00Z">
          <w:r w:rsidRPr="00680C53" w:rsidDel="00BC5C69">
            <w:rPr>
              <w:rFonts w:eastAsia="MS Mincho"/>
              <w:lang w:val="ky-KG"/>
            </w:rPr>
            <w:delText>жогорулады</w:delText>
          </w:r>
        </w:del>
      </w:ins>
      <w:ins w:id="1203" w:author="Ibraeva" w:date="2023-11-14T13:07:00Z">
        <w:del w:id="1204" w:author="Элнура Кочкорова" w:date="2023-12-08T10:11:00Z">
          <w:r w:rsidRPr="00680C53" w:rsidDel="00BC5C69">
            <w:rPr>
              <w:rFonts w:eastAsia="SimSun"/>
              <w:lang w:val="ky-KG"/>
            </w:rPr>
            <w:delText>.</w:delText>
          </w:r>
        </w:del>
      </w:ins>
    </w:p>
    <w:p w14:paraId="42D01DAE" w14:textId="77777777" w:rsidR="00680C53" w:rsidRPr="00680C53" w:rsidDel="00BC5C69" w:rsidRDefault="00680C53" w:rsidP="00680C53">
      <w:pPr>
        <w:rPr>
          <w:ins w:id="1205" w:author="Ibraeva" w:date="2023-11-14T13:07:00Z"/>
          <w:del w:id="1206" w:author="Элнура Кочкорова" w:date="2023-12-08T10:11:00Z"/>
          <w:rFonts w:eastAsia="SimSun"/>
          <w:shd w:val="clear" w:color="auto" w:fill="FFFF00"/>
          <w:lang w:val="ky-KG"/>
        </w:rPr>
      </w:pPr>
      <w:ins w:id="1207" w:author="Ibraeva" w:date="2023-11-14T13:07:00Z">
        <w:del w:id="1208" w:author="Элнура Кочкорова" w:date="2023-12-08T10:11:00Z">
          <w:r w:rsidRPr="00680C53" w:rsidDel="00BC5C69">
            <w:rPr>
              <w:rFonts w:eastAsia="SimSun"/>
              <w:lang w:val="ky-KG"/>
            </w:rPr>
            <w:delText>Быйылкы жылдын октябрында иштетүү өндүрүшүндөгү өндүрүүчүлөрдүн бааларынын индекси мурунку айга салыштырмалуу 100,9 пайызды түздү. Мында чийки мунай</w:delText>
          </w:r>
        </w:del>
      </w:ins>
      <w:ins w:id="1209" w:author="Бакирова Гульмайрам" w:date="2023-11-14T16:14:00Z">
        <w:del w:id="1210" w:author="Элнура Кочкорова" w:date="2023-12-08T10:11:00Z">
          <w:r w:rsidRPr="00680C53" w:rsidDel="00BC5C69">
            <w:rPr>
              <w:rFonts w:eastAsia="SimSun"/>
              <w:lang w:val="ky-KG"/>
            </w:rPr>
            <w:delText>затты</w:delText>
          </w:r>
        </w:del>
      </w:ins>
      <w:ins w:id="1211" w:author="Ibraeva" w:date="2023-11-14T13:07:00Z">
        <w:del w:id="1212" w:author="Элнура Кочкорова" w:date="2023-12-08T10:11:00Z">
          <w:r w:rsidRPr="00680C53" w:rsidDel="00BC5C69">
            <w:rPr>
              <w:rFonts w:eastAsia="SimSun"/>
              <w:lang w:val="ky-KG"/>
            </w:rPr>
            <w:delText>ды жана жаратылыш газын казууда (10,8 пайызга), коксту жана тазаланган мунайзат продуктуларын өндүрүүдө (8,0пайызга),</w:delText>
          </w:r>
          <w:r w:rsidRPr="00680C53" w:rsidDel="00BC5C69">
            <w:rPr>
              <w:rFonts w:eastAsia="MS Mincho"/>
              <w:color w:val="202124"/>
              <w:sz w:val="42"/>
              <w:szCs w:val="42"/>
              <w:lang w:val="ky-KG"/>
              <w:rPrChange w:id="1213" w:author="Элнура Кочкорова" w:date="2023-12-15T09:46:00Z">
                <w:rPr>
                  <w:rFonts w:ascii="inherit" w:hAnsi="inherit" w:cs="Courier New"/>
                  <w:color w:val="202124"/>
                  <w:sz w:val="42"/>
                  <w:szCs w:val="42"/>
                  <w:lang w:val="ky-KG"/>
                </w:rPr>
              </w:rPrChange>
            </w:rPr>
            <w:delText xml:space="preserve"> </w:delText>
          </w:r>
          <w:r w:rsidRPr="00680C53" w:rsidDel="00BC5C69">
            <w:rPr>
              <w:rFonts w:eastAsia="SimSun"/>
              <w:lang w:val="ky-KG"/>
            </w:rPr>
            <w:delText xml:space="preserve">бетондон, гипстен жана цементтен </w:delText>
          </w:r>
        </w:del>
      </w:ins>
      <w:ins w:id="1214" w:author="Бакирова Гульмайрам" w:date="2023-11-14T16:14:00Z">
        <w:del w:id="1215" w:author="Элнура Кочкорова" w:date="2023-12-08T10:11:00Z">
          <w:r w:rsidRPr="00680C53" w:rsidDel="00BC5C69">
            <w:rPr>
              <w:rFonts w:eastAsia="SimSun"/>
              <w:lang w:val="ky-KG"/>
            </w:rPr>
            <w:delText xml:space="preserve">жасалган </w:delText>
          </w:r>
        </w:del>
      </w:ins>
      <w:ins w:id="1216" w:author="Ibraeva" w:date="2023-11-14T13:07:00Z">
        <w:del w:id="1217" w:author="Элнура Кочкорова" w:date="2023-12-08T10:11:00Z">
          <w:r w:rsidRPr="00680C53" w:rsidDel="00BC5C69">
            <w:rPr>
              <w:rFonts w:eastAsia="SimSun"/>
              <w:lang w:val="ky-KG"/>
            </w:rPr>
            <w:delText>буюмдарды жасодоо</w:delText>
          </w:r>
        </w:del>
      </w:ins>
      <w:ins w:id="1218" w:author="Бакирова Гульмайрам" w:date="2023-11-14T16:14:00Z">
        <w:del w:id="1219" w:author="Элнура Кочкорова" w:date="2023-12-08T10:11:00Z">
          <w:r w:rsidRPr="00680C53" w:rsidDel="00BC5C69">
            <w:rPr>
              <w:rFonts w:eastAsia="SimSun"/>
              <w:lang w:val="ky-KG"/>
            </w:rPr>
            <w:delText>чыгарууда</w:delText>
          </w:r>
        </w:del>
      </w:ins>
      <w:ins w:id="1220" w:author="Ibraeva" w:date="2023-11-14T13:07:00Z">
        <w:del w:id="1221" w:author="Элнура Кочкорова" w:date="2023-12-08T10:11:00Z">
          <w:r w:rsidRPr="00680C53" w:rsidDel="00BC5C69">
            <w:rPr>
              <w:rFonts w:eastAsia="SimSun"/>
              <w:lang w:val="ky-KG"/>
            </w:rPr>
            <w:delText xml:space="preserve"> (4,2 пайызга),</w:delText>
          </w:r>
          <w:r w:rsidRPr="00680C53" w:rsidDel="00BC5C69">
            <w:rPr>
              <w:rFonts w:eastAsia="MS Mincho"/>
              <w:color w:val="202124"/>
              <w:sz w:val="42"/>
              <w:szCs w:val="42"/>
              <w:lang w:val="ky-KG"/>
              <w:rPrChange w:id="1222" w:author="Элнура Кочкорова" w:date="2023-12-15T09:46:00Z">
                <w:rPr>
                  <w:rFonts w:ascii="inherit" w:hAnsi="inherit" w:cs="Courier New"/>
                  <w:color w:val="202124"/>
                  <w:sz w:val="42"/>
                  <w:szCs w:val="42"/>
                  <w:lang w:val="ky-KG"/>
                </w:rPr>
              </w:rPrChange>
            </w:rPr>
            <w:delText xml:space="preserve"> </w:delText>
          </w:r>
          <w:r w:rsidRPr="00680C53" w:rsidDel="00BC5C69">
            <w:rPr>
              <w:rFonts w:eastAsia="SimSun"/>
              <w:lang w:val="ky-KG"/>
            </w:rPr>
            <w:delText>резина жана пластмасса буюмдары</w:delText>
          </w:r>
        </w:del>
      </w:ins>
      <w:ins w:id="1223" w:author="Бакирова Гульмайрам" w:date="2023-11-14T16:15:00Z">
        <w:del w:id="1224" w:author="Элнура Кочкорова" w:date="2023-12-08T10:11:00Z">
          <w:r w:rsidRPr="00680C53" w:rsidDel="00BC5C69">
            <w:rPr>
              <w:rFonts w:eastAsia="SimSun"/>
              <w:lang w:val="ky-KG"/>
            </w:rPr>
            <w:delText>н</w:delText>
          </w:r>
        </w:del>
      </w:ins>
      <w:ins w:id="1225" w:author="Ibraeva" w:date="2023-11-14T13:07:00Z">
        <w:del w:id="1226" w:author="Элнура Кочкорова" w:date="2023-12-08T10:11:00Z">
          <w:r w:rsidRPr="00680C53" w:rsidDel="00BC5C69">
            <w:rPr>
              <w:rFonts w:eastAsia="SimSun"/>
              <w:lang w:val="ky-KG"/>
            </w:rPr>
            <w:delText>, башка металл эмес минералдык продуктылард</w:delText>
          </w:r>
        </w:del>
      </w:ins>
      <w:ins w:id="1227" w:author="Бакирова Гульмайрам" w:date="2023-11-14T16:15:00Z">
        <w:del w:id="1228" w:author="Элнура Кочкорова" w:date="2023-12-08T10:11:00Z">
          <w:r w:rsidRPr="00680C53" w:rsidDel="00BC5C69">
            <w:rPr>
              <w:rFonts w:eastAsia="SimSun"/>
              <w:lang w:val="ky-KG"/>
            </w:rPr>
            <w:delText>ы өндүрүүдө</w:delText>
          </w:r>
        </w:del>
      </w:ins>
      <w:ins w:id="1229" w:author="Ibraeva" w:date="2023-11-14T13:07:00Z">
        <w:del w:id="1230" w:author="Элнура Кочкорова" w:date="2023-12-08T10:11:00Z">
          <w:r w:rsidRPr="00680C53" w:rsidDel="00BC5C69">
            <w:rPr>
              <w:rFonts w:eastAsia="SimSun"/>
              <w:lang w:val="ky-KG"/>
            </w:rPr>
            <w:delText>а (3,9 пайызга),</w:delText>
          </w:r>
          <w:r w:rsidRPr="00680C53" w:rsidDel="00BC5C69">
            <w:rPr>
              <w:rFonts w:eastAsia="MS Mincho"/>
              <w:color w:val="202124"/>
              <w:sz w:val="42"/>
              <w:szCs w:val="42"/>
              <w:lang w:val="ky-KG"/>
              <w:rPrChange w:id="1231" w:author="Элнура Кочкорова" w:date="2023-12-15T09:46:00Z">
                <w:rPr>
                  <w:rFonts w:ascii="inherit" w:hAnsi="inherit" w:cs="Courier New"/>
                  <w:color w:val="202124"/>
                  <w:sz w:val="42"/>
                  <w:szCs w:val="42"/>
                  <w:lang w:val="ky-KG"/>
                </w:rPr>
              </w:rPrChange>
            </w:rPr>
            <w:delText xml:space="preserve"> </w:delText>
          </w:r>
          <w:r w:rsidRPr="00680C53" w:rsidDel="00BC5C69">
            <w:rPr>
              <w:rFonts w:eastAsia="SimSun"/>
              <w:lang w:val="ky-KG"/>
            </w:rPr>
            <w:delText>металл рудаларын казууда (3,3 пайызга),</w:delText>
          </w:r>
          <w:r w:rsidRPr="00680C53" w:rsidDel="00BC5C69">
            <w:rPr>
              <w:color w:val="202124"/>
              <w:sz w:val="42"/>
              <w:szCs w:val="42"/>
              <w:lang w:val="ky-KG"/>
              <w:rPrChange w:id="1232" w:author="Элнура Кочкорова" w:date="2023-12-15T09:46:00Z">
                <w:rPr>
                  <w:rFonts w:ascii="inherit" w:hAnsi="inherit" w:cs="Courier New"/>
                  <w:color w:val="202124"/>
                  <w:sz w:val="42"/>
                  <w:szCs w:val="42"/>
                  <w:lang w:val="ky-KG"/>
                </w:rPr>
              </w:rPrChange>
            </w:rPr>
            <w:delText xml:space="preserve"> </w:delText>
          </w:r>
          <w:r w:rsidRPr="00680C53" w:rsidDel="00BC5C69">
            <w:rPr>
              <w:rFonts w:eastAsia="SimSun"/>
              <w:lang w:val="ky-KG"/>
            </w:rPr>
            <w:delText>транспорт каражаттарын өндүрүүдө (3,2 пайызга),</w:delText>
          </w:r>
          <w:r w:rsidRPr="00680C53" w:rsidDel="00BC5C69">
            <w:rPr>
              <w:rFonts w:eastAsia="MS Mincho"/>
              <w:color w:val="202124"/>
              <w:sz w:val="42"/>
              <w:szCs w:val="42"/>
              <w:lang w:val="ky-KG"/>
              <w:rPrChange w:id="1233" w:author="Элнура Кочкорова" w:date="2023-12-15T09:46:00Z">
                <w:rPr>
                  <w:rFonts w:ascii="inherit" w:hAnsi="inherit" w:cs="Courier New"/>
                  <w:color w:val="202124"/>
                  <w:sz w:val="42"/>
                  <w:szCs w:val="42"/>
                  <w:lang w:val="ky-KG"/>
                </w:rPr>
              </w:rPrChange>
            </w:rPr>
            <w:delText xml:space="preserve"> </w:delText>
          </w:r>
          <w:r w:rsidRPr="00680C53" w:rsidDel="00BC5C69">
            <w:rPr>
              <w:rFonts w:eastAsia="SimSun"/>
              <w:lang w:val="ky-KG"/>
            </w:rPr>
            <w:delText xml:space="preserve">чоподон жасалган башка курулуш буюмдарында </w:delText>
          </w:r>
        </w:del>
      </w:ins>
      <w:ins w:id="1234" w:author="Бакирова Гульмайрам" w:date="2023-11-14T16:15:00Z">
        <w:del w:id="1235" w:author="Элнура Кочкорова" w:date="2023-12-08T10:11:00Z">
          <w:r w:rsidRPr="00680C53" w:rsidDel="00BC5C69">
            <w:rPr>
              <w:rFonts w:eastAsia="SimSun"/>
              <w:lang w:val="ky-KG"/>
            </w:rPr>
            <w:delText xml:space="preserve">өндүрүүдө </w:delText>
          </w:r>
        </w:del>
      </w:ins>
      <w:ins w:id="1236" w:author="Ibraeva" w:date="2023-11-14T13:07:00Z">
        <w:del w:id="1237" w:author="Элнура Кочкорова" w:date="2023-12-08T10:11:00Z">
          <w:r w:rsidRPr="00680C53" w:rsidDel="00BC5C69">
            <w:rPr>
              <w:rFonts w:eastAsia="SimSun"/>
              <w:lang w:val="ky-KG"/>
            </w:rPr>
            <w:delText>(3,1 пайызга),</w:delText>
          </w:r>
          <w:r w:rsidRPr="00680C53" w:rsidDel="00BC5C69">
            <w:rPr>
              <w:rFonts w:eastAsia="MS Mincho"/>
              <w:color w:val="202124"/>
              <w:sz w:val="42"/>
              <w:szCs w:val="42"/>
              <w:lang w:val="ky-KG"/>
              <w:rPrChange w:id="1238" w:author="Элнура Кочкорова" w:date="2023-12-15T09:46:00Z">
                <w:rPr>
                  <w:rFonts w:ascii="inherit" w:hAnsi="inherit" w:cs="Courier New"/>
                  <w:color w:val="202124"/>
                  <w:sz w:val="42"/>
                  <w:szCs w:val="42"/>
                  <w:lang w:val="ky-KG"/>
                </w:rPr>
              </w:rPrChange>
            </w:rPr>
            <w:delText xml:space="preserve"> </w:delText>
          </w:r>
          <w:r w:rsidRPr="00680C53" w:rsidDel="00BC5C69">
            <w:rPr>
              <w:rFonts w:eastAsia="SimSun"/>
              <w:lang w:val="ky-KG"/>
            </w:rPr>
            <w:delText>эмерек жасоодо (3,0 пайызга),</w:delText>
          </w:r>
          <w:r w:rsidRPr="00680C53" w:rsidDel="00BC5C69">
            <w:rPr>
              <w:rFonts w:eastAsia="MS Mincho"/>
              <w:color w:val="202124"/>
              <w:sz w:val="42"/>
              <w:szCs w:val="42"/>
              <w:lang w:val="ky-KG"/>
              <w:rPrChange w:id="1239" w:author="Элнура Кочкорова" w:date="2023-12-15T09:46:00Z">
                <w:rPr>
                  <w:rFonts w:ascii="inherit" w:hAnsi="inherit" w:cs="Courier New"/>
                  <w:color w:val="202124"/>
                  <w:sz w:val="42"/>
                  <w:szCs w:val="42"/>
                  <w:lang w:val="ky-KG"/>
                </w:rPr>
              </w:rPrChange>
            </w:rPr>
            <w:delText xml:space="preserve"> </w:delText>
          </w:r>
          <w:r w:rsidRPr="00680C53" w:rsidDel="00BC5C69">
            <w:rPr>
              <w:rFonts w:eastAsia="SimSun"/>
              <w:lang w:val="ky-KG"/>
            </w:rPr>
            <w:delText>башка тамак-аш продуктыл</w:delText>
          </w:r>
        </w:del>
      </w:ins>
      <w:ins w:id="1240" w:author="Бакирова Гульмайрам" w:date="2023-11-14T16:15:00Z">
        <w:del w:id="1241" w:author="Элнура Кочкорова" w:date="2023-12-08T10:11:00Z">
          <w:r w:rsidRPr="00680C53" w:rsidDel="00BC5C69">
            <w:rPr>
              <w:rFonts w:eastAsia="SimSun"/>
              <w:lang w:val="ky-KG"/>
            </w:rPr>
            <w:delText>азыкт</w:delText>
          </w:r>
        </w:del>
      </w:ins>
      <w:ins w:id="1242" w:author="Ibraeva" w:date="2023-11-14T13:07:00Z">
        <w:del w:id="1243" w:author="Элнура Кочкорова" w:date="2023-12-08T10:11:00Z">
          <w:r w:rsidRPr="00680C53" w:rsidDel="00BC5C69">
            <w:rPr>
              <w:rFonts w:eastAsia="SimSun"/>
              <w:lang w:val="ky-KG"/>
            </w:rPr>
            <w:delText xml:space="preserve">арын </w:delText>
          </w:r>
        </w:del>
      </w:ins>
      <w:ins w:id="1244" w:author="Бакирова Гульмайрам" w:date="2023-11-14T16:15:00Z">
        <w:del w:id="1245" w:author="Элнура Кочкорова" w:date="2023-12-08T10:11:00Z">
          <w:r w:rsidRPr="00680C53" w:rsidDel="00BC5C69">
            <w:rPr>
              <w:rFonts w:eastAsia="SimSun"/>
              <w:lang w:val="ky-KG"/>
            </w:rPr>
            <w:delText xml:space="preserve">өндүрүүдө </w:delText>
          </w:r>
        </w:del>
      </w:ins>
      <w:ins w:id="1246" w:author="Ibraeva" w:date="2023-11-14T13:07:00Z">
        <w:del w:id="1247" w:author="Элнура Кочкорова" w:date="2023-12-08T10:11:00Z">
          <w:r w:rsidRPr="00680C53" w:rsidDel="00BC5C69">
            <w:rPr>
              <w:rFonts w:eastAsia="SimSun"/>
              <w:lang w:val="ky-KG"/>
            </w:rPr>
            <w:delText>чыгарууда (2,4 пайызга), суу менен камсыз кылуу, тазалоо, калдыктарды тазалоо</w:delText>
          </w:r>
        </w:del>
      </w:ins>
      <w:ins w:id="1248" w:author="Бакирова Гульмайрам" w:date="2023-11-14T16:16:00Z">
        <w:del w:id="1249" w:author="Элнура Кочкорова" w:date="2023-12-08T10:11:00Z">
          <w:r w:rsidRPr="00680C53" w:rsidDel="00BC5C69">
            <w:rPr>
              <w:rFonts w:eastAsia="SimSun"/>
              <w:lang w:val="ky-KG"/>
            </w:rPr>
            <w:delText>иштетүү</w:delText>
          </w:r>
        </w:del>
      </w:ins>
      <w:ins w:id="1250" w:author="Ibraeva" w:date="2023-11-14T13:07:00Z">
        <w:del w:id="1251" w:author="Элнура Кочкорова" w:date="2023-12-08T10:11:00Z">
          <w:r w:rsidRPr="00680C53" w:rsidDel="00BC5C69">
            <w:rPr>
              <w:rFonts w:eastAsia="SimSun"/>
              <w:lang w:val="ky-KG"/>
            </w:rPr>
            <w:delText xml:space="preserve"> жана кайра иштетүү тармагында</w:delText>
          </w:r>
        </w:del>
      </w:ins>
      <w:ins w:id="1252" w:author="Бакирова Гульмайрам" w:date="2023-11-14T16:16:00Z">
        <w:del w:id="1253" w:author="Элнура Кочкорова" w:date="2023-12-08T10:11:00Z">
          <w:r w:rsidRPr="00680C53" w:rsidDel="00BC5C69">
            <w:rPr>
              <w:rFonts w:eastAsia="SimSun"/>
              <w:lang w:val="ky-KG"/>
            </w:rPr>
            <w:delText>пайдалануучу чийки затты алууда</w:delText>
          </w:r>
        </w:del>
      </w:ins>
      <w:ins w:id="1254" w:author="Ibraeva" w:date="2023-11-14T13:07:00Z">
        <w:del w:id="1255" w:author="Элнура Кочкорова" w:date="2023-12-08T10:11:00Z">
          <w:r w:rsidRPr="00680C53" w:rsidDel="00BC5C69">
            <w:rPr>
              <w:rFonts w:eastAsia="SimSun"/>
              <w:lang w:val="ky-KG"/>
            </w:rPr>
            <w:delText xml:space="preserve"> (1,8 пайызга), сүт азыктарын </w:delText>
          </w:r>
        </w:del>
      </w:ins>
      <w:ins w:id="1256" w:author="Бакирова Гульмайрам" w:date="2023-11-14T16:16:00Z">
        <w:del w:id="1257" w:author="Элнура Кочкорова" w:date="2023-12-08T10:11:00Z">
          <w:r w:rsidRPr="00680C53" w:rsidDel="00BC5C69">
            <w:rPr>
              <w:rFonts w:eastAsia="SimSun"/>
              <w:lang w:val="ky-KG"/>
            </w:rPr>
            <w:delText xml:space="preserve">өндүрүүдө </w:delText>
          </w:r>
        </w:del>
      </w:ins>
      <w:ins w:id="1258" w:author="Ibraeva" w:date="2023-11-14T13:07:00Z">
        <w:del w:id="1259" w:author="Элнура Кочкорова" w:date="2023-12-08T10:11:00Z">
          <w:r w:rsidRPr="00680C53" w:rsidDel="00BC5C69">
            <w:rPr>
              <w:rFonts w:eastAsia="SimSun"/>
              <w:lang w:val="ky-KG"/>
            </w:rPr>
            <w:delText xml:space="preserve">чыгарууда (1,2 пайызга), газ </w:delText>
          </w:r>
          <w:r w:rsidRPr="00680C53" w:rsidDel="00BC5C69">
            <w:rPr>
              <w:rFonts w:eastAsia="SimSun"/>
              <w:lang w:val="ky-KG"/>
            </w:rPr>
            <w:lastRenderedPageBreak/>
            <w:delText xml:space="preserve">өндүрүү; газ менен жабдуу </w:delText>
          </w:r>
        </w:del>
      </w:ins>
      <w:ins w:id="1260" w:author="Бакирова Гульмайрам" w:date="2023-11-14T16:16:00Z">
        <w:del w:id="1261" w:author="Элнура Кочкорова" w:date="2023-12-08T10:11:00Z">
          <w:r w:rsidRPr="00680C53" w:rsidDel="00BC5C69">
            <w:rPr>
              <w:rFonts w:eastAsia="SimSun"/>
              <w:lang w:val="ky-KG"/>
            </w:rPr>
            <w:delText>тутуму</w:delText>
          </w:r>
        </w:del>
      </w:ins>
      <w:ins w:id="1262" w:author="Ibraeva" w:date="2023-11-14T13:07:00Z">
        <w:del w:id="1263" w:author="Элнура Кочкорова" w:date="2023-12-08T10:11:00Z">
          <w:r w:rsidRPr="00680C53" w:rsidDel="00BC5C69">
            <w:rPr>
              <w:rFonts w:eastAsia="SimSun"/>
              <w:lang w:val="ky-KG"/>
            </w:rPr>
            <w:delText>системалары аркылуу газ түрүндөгү отунду бөлүштүрүүдө (0,8 пайызга) жана түстүү металлд</w:delText>
          </w:r>
        </w:del>
      </w:ins>
      <w:ins w:id="1264" w:author="Бакирова Гульмайрам" w:date="2023-11-14T16:16:00Z">
        <w:del w:id="1265" w:author="Элнура Кочкорова" w:date="2023-12-08T10:11:00Z">
          <w:r w:rsidRPr="00680C53" w:rsidDel="00BC5C69">
            <w:rPr>
              <w:rFonts w:eastAsia="SimSun"/>
              <w:lang w:val="ky-KG"/>
            </w:rPr>
            <w:delText>ард</w:delText>
          </w:r>
        </w:del>
      </w:ins>
      <w:ins w:id="1266" w:author="Ibraeva" w:date="2023-11-14T13:07:00Z">
        <w:del w:id="1267" w:author="Элнура Кочкорова" w:date="2023-12-08T10:11:00Z">
          <w:r w:rsidRPr="00680C53" w:rsidDel="00BC5C69">
            <w:rPr>
              <w:rFonts w:eastAsia="SimSun"/>
              <w:lang w:val="ky-KG"/>
            </w:rPr>
            <w:delText xml:space="preserve">ы </w:delText>
          </w:r>
        </w:del>
      </w:ins>
      <w:ins w:id="1268" w:author="Бакирова Гульмайрам" w:date="2023-11-14T16:17:00Z">
        <w:del w:id="1269" w:author="Элнура Кочкорова" w:date="2023-12-08T10:11:00Z">
          <w:r w:rsidRPr="00680C53" w:rsidDel="00BC5C69">
            <w:rPr>
              <w:rFonts w:eastAsia="SimSun"/>
              <w:lang w:val="ky-KG"/>
            </w:rPr>
            <w:delText>өндүрүүдө</w:delText>
          </w:r>
        </w:del>
      </w:ins>
      <w:ins w:id="1270" w:author="Ibraeva" w:date="2023-11-14T13:07:00Z">
        <w:del w:id="1271" w:author="Элнура Кочкорова" w:date="2023-12-08T10:11:00Z">
          <w:r w:rsidRPr="00680C53" w:rsidDel="00BC5C69">
            <w:rPr>
              <w:rFonts w:eastAsia="SimSun"/>
              <w:lang w:val="ky-KG"/>
            </w:rPr>
            <w:delText>чыгарууда (0,6 пайызга) баалардын жогорулашы байкал</w:delText>
          </w:r>
        </w:del>
      </w:ins>
      <w:ins w:id="1272" w:author="Бакирова Гульмайрам" w:date="2023-11-14T16:17:00Z">
        <w:del w:id="1273" w:author="Элнура Кочкорова" w:date="2023-12-08T10:11:00Z">
          <w:r w:rsidRPr="00680C53" w:rsidDel="00BC5C69">
            <w:rPr>
              <w:rFonts w:eastAsia="SimSun"/>
              <w:lang w:val="ky-KG"/>
            </w:rPr>
            <w:delText>ды</w:delText>
          </w:r>
        </w:del>
      </w:ins>
      <w:ins w:id="1274" w:author="Ibraeva" w:date="2023-11-14T13:07:00Z">
        <w:del w:id="1275" w:author="Элнура Кочкорова" w:date="2023-12-08T10:11:00Z">
          <w:r w:rsidRPr="00680C53" w:rsidDel="00BC5C69">
            <w:rPr>
              <w:rFonts w:eastAsia="SimSun"/>
              <w:lang w:val="ky-KG"/>
            </w:rPr>
            <w:delText>ган.</w:delText>
          </w:r>
        </w:del>
      </w:ins>
    </w:p>
    <w:p w14:paraId="450F6411" w14:textId="77777777" w:rsidR="00680C53" w:rsidRPr="00680C53" w:rsidDel="00BC5C69" w:rsidRDefault="00680C53" w:rsidP="00680C53">
      <w:pPr>
        <w:rPr>
          <w:ins w:id="1276" w:author="Ibraeva" w:date="2023-11-14T13:07:00Z"/>
          <w:del w:id="1277" w:author="Элнура Кочкорова" w:date="2023-12-08T10:11:00Z"/>
          <w:rFonts w:eastAsia="SimSun"/>
          <w:lang w:val="ky-KG"/>
        </w:rPr>
      </w:pPr>
      <w:ins w:id="1278" w:author="Ibraeva" w:date="2023-11-14T13:07:00Z">
        <w:del w:id="1279" w:author="Элнура Кочкорова" w:date="2023-12-08T10:11:00Z">
          <w:r w:rsidRPr="00680C53" w:rsidDel="00BC5C69">
            <w:rPr>
              <w:rFonts w:eastAsia="SimSun"/>
              <w:lang w:val="ky-KG"/>
            </w:rPr>
            <w:delText>Муну менен катар, өндүрүүчү баалардын декоративдик жана курулуш ташт</w:delText>
          </w:r>
        </w:del>
      </w:ins>
      <w:ins w:id="1280" w:author="Бакирова Гульмайрам" w:date="2023-11-14T16:18:00Z">
        <w:del w:id="1281" w:author="Элнура Кочкорова" w:date="2023-12-08T10:11:00Z">
          <w:r w:rsidRPr="00680C53" w:rsidDel="00BC5C69">
            <w:rPr>
              <w:rFonts w:eastAsia="SimSun"/>
              <w:lang w:val="ky-KG"/>
            </w:rPr>
            <w:delText>арын</w:delText>
          </w:r>
        </w:del>
      </w:ins>
      <w:ins w:id="1282" w:author="Ibraeva" w:date="2023-11-14T13:07:00Z">
        <w:del w:id="1283" w:author="Элнура Кочкорова" w:date="2023-12-08T10:11:00Z">
          <w:r w:rsidRPr="00680C53" w:rsidDel="00BC5C69">
            <w:rPr>
              <w:rFonts w:eastAsia="SimSun"/>
              <w:lang w:val="ky-KG"/>
            </w:rPr>
            <w:delText xml:space="preserve">ы кесүүдө, кайра иштетүүдө жана жасалгалоодо </w:delText>
          </w:r>
        </w:del>
      </w:ins>
      <w:ins w:id="1284" w:author="Бакирова Гульмайрам" w:date="2023-11-14T16:18:00Z">
        <w:del w:id="1285" w:author="Элнура Кочкорова" w:date="2023-12-08T10:11:00Z">
          <w:r w:rsidRPr="00680C53" w:rsidDel="00BC5C69">
            <w:rPr>
              <w:rFonts w:eastAsia="SimSun"/>
              <w:lang w:val="ky-KG"/>
            </w:rPr>
            <w:delText>(</w:delText>
          </w:r>
        </w:del>
      </w:ins>
      <w:ins w:id="1286" w:author="Ibraeva" w:date="2023-11-14T13:07:00Z">
        <w:del w:id="1287" w:author="Элнура Кочкорова" w:date="2023-12-08T10:11:00Z">
          <w:r w:rsidRPr="00680C53" w:rsidDel="00BC5C69">
            <w:rPr>
              <w:rFonts w:eastAsia="SimSun"/>
              <w:lang w:val="ky-KG"/>
            </w:rPr>
            <w:delText>– 4,5 пайызга</w:delText>
          </w:r>
        </w:del>
      </w:ins>
      <w:ins w:id="1288" w:author="Бакирова Гульмайрам" w:date="2023-11-14T16:18:00Z">
        <w:del w:id="1289" w:author="Элнура Кочкорова" w:date="2023-12-08T10:11:00Z">
          <w:r w:rsidRPr="00680C53" w:rsidDel="00BC5C69">
            <w:rPr>
              <w:rFonts w:eastAsia="SimSun"/>
              <w:lang w:val="ky-KG"/>
            </w:rPr>
            <w:delText>)</w:delText>
          </w:r>
        </w:del>
      </w:ins>
      <w:ins w:id="1290" w:author="Ibraeva" w:date="2023-11-14T13:07:00Z">
        <w:del w:id="1291" w:author="Элнура Кочкорова" w:date="2023-12-08T10:11:00Z">
          <w:r w:rsidRPr="00680C53" w:rsidDel="00BC5C69">
            <w:rPr>
              <w:rFonts w:eastAsia="SimSun"/>
              <w:lang w:val="ky-KG"/>
            </w:rPr>
            <w:delText xml:space="preserve">, нан азыктары жана </w:delText>
          </w:r>
        </w:del>
      </w:ins>
      <w:ins w:id="1292" w:author="Бакирова Гульмайрам" w:date="2023-11-14T16:18:00Z">
        <w:del w:id="1293" w:author="Элнура Кочкорова" w:date="2023-12-08T10:11:00Z">
          <w:r w:rsidRPr="00680C53" w:rsidDel="00BC5C69">
            <w:rPr>
              <w:rFonts w:eastAsia="SimSun"/>
              <w:lang w:val="ky-KG"/>
            </w:rPr>
            <w:delText xml:space="preserve">бышырылган нан </w:delText>
          </w:r>
        </w:del>
      </w:ins>
      <w:ins w:id="1294" w:author="Ibraeva" w:date="2023-11-14T13:07:00Z">
        <w:del w:id="1295" w:author="Элнура Кочкорова" w:date="2023-12-08T10:11:00Z">
          <w:r w:rsidRPr="00680C53" w:rsidDel="00BC5C69">
            <w:rPr>
              <w:rFonts w:eastAsia="SimSun"/>
              <w:lang w:val="ky-KG"/>
            </w:rPr>
            <w:delText>нан бышыруу</w:delText>
          </w:r>
        </w:del>
      </w:ins>
      <w:ins w:id="1296" w:author="Бакирова Гульмайрам" w:date="2023-11-14T16:18:00Z">
        <w:del w:id="1297" w:author="Элнура Кочкорова" w:date="2023-12-08T10:11:00Z">
          <w:r w:rsidRPr="00680C53" w:rsidDel="00BC5C69">
            <w:rPr>
              <w:rFonts w:eastAsia="SimSun"/>
              <w:lang w:val="ky-KG"/>
            </w:rPr>
            <w:delText>азыктар</w:delText>
          </w:r>
        </w:del>
      </w:ins>
      <w:ins w:id="1298" w:author="Бакирова Гульмайрам" w:date="2023-11-14T16:19:00Z">
        <w:del w:id="1299" w:author="Элнура Кочкорова" w:date="2023-12-08T10:11:00Z">
          <w:r w:rsidRPr="00680C53" w:rsidDel="00BC5C69">
            <w:rPr>
              <w:rFonts w:eastAsia="SimSun"/>
              <w:lang w:val="ky-KG"/>
            </w:rPr>
            <w:delText>ын</w:delText>
          </w:r>
        </w:del>
      </w:ins>
      <w:ins w:id="1300" w:author="Ibraeva" w:date="2023-11-14T13:07:00Z">
        <w:del w:id="1301" w:author="Элнура Кочкорова" w:date="2023-12-08T10:11:00Z">
          <w:r w:rsidRPr="00680C53" w:rsidDel="00BC5C69">
            <w:rPr>
              <w:rFonts w:eastAsia="SimSun"/>
              <w:lang w:val="ky-KG"/>
            </w:rPr>
            <w:delText xml:space="preserve"> өндүрүшүндө </w:delText>
          </w:r>
        </w:del>
      </w:ins>
      <w:ins w:id="1302" w:author="Бакирова Гульмайрам" w:date="2023-11-14T16:19:00Z">
        <w:del w:id="1303" w:author="Элнура Кочкорова" w:date="2023-12-08T10:11:00Z">
          <w:r w:rsidRPr="00680C53" w:rsidDel="00BC5C69">
            <w:rPr>
              <w:rFonts w:eastAsia="SimSun"/>
              <w:lang w:val="ky-KG"/>
            </w:rPr>
            <w:delText>(</w:delText>
          </w:r>
        </w:del>
      </w:ins>
      <w:ins w:id="1304" w:author="Ibraeva" w:date="2023-11-14T13:07:00Z">
        <w:del w:id="1305" w:author="Элнура Кочкорова" w:date="2023-12-08T10:11:00Z">
          <w:r w:rsidRPr="00680C53" w:rsidDel="00BC5C69">
            <w:rPr>
              <w:rFonts w:eastAsia="SimSun"/>
              <w:lang w:val="ky-KG"/>
            </w:rPr>
            <w:delText>– 4,4 пайызга</w:delText>
          </w:r>
        </w:del>
      </w:ins>
      <w:ins w:id="1306" w:author="Бакирова Гульмайрам" w:date="2023-11-14T16:19:00Z">
        <w:del w:id="1307" w:author="Элнура Кочкорова" w:date="2023-12-08T10:11:00Z">
          <w:r w:rsidRPr="00680C53" w:rsidDel="00BC5C69">
            <w:rPr>
              <w:rFonts w:eastAsia="SimSun"/>
              <w:lang w:val="ky-KG"/>
            </w:rPr>
            <w:delText>)</w:delText>
          </w:r>
        </w:del>
      </w:ins>
      <w:ins w:id="1308" w:author="Ibraeva" w:date="2023-11-14T13:07:00Z">
        <w:del w:id="1309" w:author="Элнура Кочкорова" w:date="2023-12-08T10:11:00Z">
          <w:r w:rsidRPr="00680C53" w:rsidDel="00BC5C69">
            <w:rPr>
              <w:rFonts w:eastAsia="SimSun"/>
              <w:lang w:val="ky-KG"/>
            </w:rPr>
            <w:delText xml:space="preserve">, ун жана акшак, крахмал жана крахмал азыктарын өндүрүүдө </w:delText>
          </w:r>
        </w:del>
      </w:ins>
      <w:ins w:id="1310" w:author="Бакирова Гульмайрам" w:date="2023-11-14T16:19:00Z">
        <w:del w:id="1311" w:author="Элнура Кочкорова" w:date="2023-12-08T10:11:00Z">
          <w:r w:rsidRPr="00680C53" w:rsidDel="00BC5C69">
            <w:rPr>
              <w:rFonts w:eastAsia="SimSun"/>
              <w:lang w:val="ky-KG"/>
            </w:rPr>
            <w:delText>(</w:delText>
          </w:r>
        </w:del>
      </w:ins>
      <w:ins w:id="1312" w:author="Ibraeva" w:date="2023-11-14T13:07:00Z">
        <w:del w:id="1313" w:author="Элнура Кочкорова" w:date="2023-12-08T10:11:00Z">
          <w:r w:rsidRPr="00680C53" w:rsidDel="00BC5C69">
            <w:rPr>
              <w:rFonts w:eastAsia="SimSun"/>
              <w:lang w:val="ky-KG"/>
            </w:rPr>
            <w:delText>– 1,9 пайызга</w:delText>
          </w:r>
        </w:del>
      </w:ins>
      <w:ins w:id="1314" w:author="Бакирова Гульмайрам" w:date="2023-11-14T16:19:00Z">
        <w:del w:id="1315" w:author="Элнура Кочкорова" w:date="2023-12-08T10:11:00Z">
          <w:r w:rsidRPr="00680C53" w:rsidDel="00BC5C69">
            <w:rPr>
              <w:rFonts w:eastAsia="SimSun"/>
              <w:lang w:val="ky-KG"/>
            </w:rPr>
            <w:delText>)</w:delText>
          </w:r>
        </w:del>
      </w:ins>
      <w:ins w:id="1316" w:author="Ibraeva" w:date="2023-11-14T13:07:00Z">
        <w:del w:id="1317" w:author="Элнура Кочкорова" w:date="2023-12-08T10:11:00Z">
          <w:r w:rsidRPr="00680C53" w:rsidDel="00BC5C69">
            <w:rPr>
              <w:rFonts w:eastAsia="SimSun"/>
              <w:lang w:val="ky-KG"/>
            </w:rPr>
            <w:delText>,</w:delText>
          </w:r>
          <w:r w:rsidRPr="00680C53" w:rsidDel="00BC5C69">
            <w:rPr>
              <w:color w:val="202124"/>
              <w:sz w:val="42"/>
              <w:szCs w:val="42"/>
              <w:lang w:val="ky-KG"/>
              <w:rPrChange w:id="1318" w:author="Элнура Кочкорова" w:date="2023-12-15T09:46:00Z">
                <w:rPr>
                  <w:rFonts w:ascii="inherit" w:hAnsi="inherit" w:cs="Courier New"/>
                  <w:color w:val="202124"/>
                  <w:sz w:val="42"/>
                  <w:szCs w:val="42"/>
                  <w:lang w:val="ky-KG"/>
                </w:rPr>
              </w:rPrChange>
            </w:rPr>
            <w:delText xml:space="preserve"> </w:delText>
          </w:r>
          <w:r w:rsidRPr="00680C53" w:rsidDel="00BC5C69">
            <w:rPr>
              <w:rFonts w:eastAsia="SimSun"/>
              <w:lang w:val="ky-KG"/>
            </w:rPr>
            <w:delText>автомобил</w:delText>
          </w:r>
        </w:del>
      </w:ins>
      <w:ins w:id="1319" w:author="Бакирова Гульмайрам" w:date="2023-11-14T16:19:00Z">
        <w:del w:id="1320" w:author="Элнура Кочкорова" w:date="2023-12-08T10:11:00Z">
          <w:r w:rsidRPr="00680C53" w:rsidDel="00BC5C69">
            <w:rPr>
              <w:rFonts w:eastAsia="SimSun"/>
              <w:lang w:val="ky-KG"/>
            </w:rPr>
            <w:delText>унаа</w:delText>
          </w:r>
        </w:del>
      </w:ins>
      <w:ins w:id="1321" w:author="Ibraeva" w:date="2023-11-14T13:07:00Z">
        <w:del w:id="1322" w:author="Элнура Кочкорова" w:date="2023-12-08T10:11:00Z">
          <w:r w:rsidRPr="00680C53" w:rsidDel="00BC5C69">
            <w:rPr>
              <w:rFonts w:eastAsia="SimSun"/>
              <w:lang w:val="ky-KG"/>
            </w:rPr>
            <w:delText>ь</w:delText>
          </w:r>
        </w:del>
      </w:ins>
      <w:ins w:id="1323" w:author="Бакирова Гульмайрам" w:date="2023-11-14T16:19:00Z">
        <w:del w:id="1324" w:author="Элнура Кочкорова" w:date="2023-12-08T10:11:00Z">
          <w:r w:rsidRPr="00680C53" w:rsidDel="00BC5C69">
            <w:rPr>
              <w:rFonts w:eastAsia="SimSun"/>
              <w:lang w:val="ky-KG"/>
            </w:rPr>
            <w:delText>лардын</w:delText>
          </w:r>
        </w:del>
      </w:ins>
      <w:ins w:id="1325" w:author="Ibraeva" w:date="2023-11-14T13:07:00Z">
        <w:del w:id="1326" w:author="Элнура Кочкорова" w:date="2023-12-08T10:11:00Z">
          <w:r w:rsidRPr="00680C53" w:rsidDel="00BC5C69">
            <w:rPr>
              <w:rFonts w:eastAsia="SimSun"/>
              <w:lang w:val="ky-KG"/>
            </w:rPr>
            <w:delText xml:space="preserve"> тетиктери</w:delText>
          </w:r>
        </w:del>
      </w:ins>
      <w:ins w:id="1327" w:author="Бакирова Гульмайрам" w:date="2023-11-14T16:19:00Z">
        <w:del w:id="1328" w:author="Элнура Кочкорова" w:date="2023-12-08T10:11:00Z">
          <w:r w:rsidRPr="00680C53" w:rsidDel="00BC5C69">
            <w:rPr>
              <w:rFonts w:eastAsia="SimSun"/>
              <w:lang w:val="ky-KG"/>
            </w:rPr>
            <w:delText>н</w:delText>
          </w:r>
        </w:del>
      </w:ins>
      <w:ins w:id="1329" w:author="Ibraeva" w:date="2023-11-14T13:07:00Z">
        <w:del w:id="1330" w:author="Элнура Кочкорова" w:date="2023-12-08T10:11:00Z">
          <w:r w:rsidRPr="00680C53" w:rsidDel="00BC5C69">
            <w:rPr>
              <w:rFonts w:eastAsia="SimSun"/>
              <w:lang w:val="ky-KG"/>
            </w:rPr>
            <w:delText xml:space="preserve"> жана аксессуарларында</w:delText>
          </w:r>
        </w:del>
      </w:ins>
      <w:ins w:id="1331" w:author="Бакирова Гульмайрам" w:date="2023-11-14T16:19:00Z">
        <w:del w:id="1332" w:author="Элнура Кочкорова" w:date="2023-12-08T10:11:00Z">
          <w:r w:rsidRPr="00680C53" w:rsidDel="00BC5C69">
            <w:rPr>
              <w:rFonts w:eastAsia="SimSun"/>
              <w:lang w:val="ky-KG"/>
            </w:rPr>
            <w:delText>буюмдарын (</w:delText>
          </w:r>
        </w:del>
      </w:ins>
      <w:ins w:id="1333" w:author="Ibraeva" w:date="2023-11-14T13:07:00Z">
        <w:del w:id="1334" w:author="Элнура Кочкорова" w:date="2023-12-08T10:11:00Z">
          <w:r w:rsidRPr="00680C53" w:rsidDel="00BC5C69">
            <w:rPr>
              <w:rFonts w:eastAsia="SimSun"/>
              <w:lang w:val="ky-KG"/>
            </w:rPr>
            <w:delText xml:space="preserve"> – 1,9 пайызга</w:delText>
          </w:r>
        </w:del>
      </w:ins>
      <w:ins w:id="1335" w:author="Бакирова Гульмайрам" w:date="2023-11-14T16:20:00Z">
        <w:del w:id="1336" w:author="Элнура Кочкорова" w:date="2023-12-08T10:11:00Z">
          <w:r w:rsidRPr="00680C53" w:rsidDel="00BC5C69">
            <w:rPr>
              <w:rFonts w:eastAsia="SimSun"/>
              <w:lang w:val="ky-KG"/>
            </w:rPr>
            <w:delText>)</w:delText>
          </w:r>
        </w:del>
      </w:ins>
      <w:ins w:id="1337" w:author="Ibraeva" w:date="2023-11-14T13:07:00Z">
        <w:del w:id="1338" w:author="Элнура Кочкорова" w:date="2023-12-08T10:11:00Z">
          <w:r w:rsidRPr="00680C53" w:rsidDel="00BC5C69">
            <w:rPr>
              <w:rFonts w:eastAsia="SimSun"/>
              <w:lang w:val="ky-KG"/>
            </w:rPr>
            <w:delText>, башка текстиль буюмдарын</w:delText>
          </w:r>
        </w:del>
      </w:ins>
      <w:ins w:id="1339" w:author="Бакирова Гульмайрам" w:date="2023-11-14T16:20:00Z">
        <w:del w:id="1340" w:author="Элнура Кочкорова" w:date="2023-12-08T10:11:00Z">
          <w:r w:rsidRPr="00680C53" w:rsidDel="00BC5C69">
            <w:rPr>
              <w:rFonts w:eastAsia="SimSun"/>
              <w:lang w:val="ky-KG"/>
            </w:rPr>
            <w:delText xml:space="preserve"> өндүрүүдө (</w:delText>
          </w:r>
        </w:del>
      </w:ins>
      <w:ins w:id="1341" w:author="Ibraeva" w:date="2023-11-14T13:07:00Z">
        <w:del w:id="1342" w:author="Элнура Кочкорова" w:date="2023-12-08T10:11:00Z">
          <w:r w:rsidRPr="00680C53" w:rsidDel="00BC5C69">
            <w:rPr>
              <w:rFonts w:eastAsia="SimSun"/>
              <w:lang w:val="ky-KG"/>
            </w:rPr>
            <w:delText>да – 1,5 пайызга</w:delText>
          </w:r>
        </w:del>
      </w:ins>
      <w:ins w:id="1343" w:author="Бакирова Гульмайрам" w:date="2023-11-14T16:20:00Z">
        <w:del w:id="1344" w:author="Элнура Кочкорова" w:date="2023-12-08T10:11:00Z">
          <w:r w:rsidRPr="00680C53" w:rsidDel="00BC5C69">
            <w:rPr>
              <w:rFonts w:eastAsia="SimSun"/>
              <w:lang w:val="ky-KG"/>
            </w:rPr>
            <w:delText>)</w:delText>
          </w:r>
        </w:del>
      </w:ins>
      <w:ins w:id="1345" w:author="Ibraeva" w:date="2023-11-14T13:07:00Z">
        <w:del w:id="1346" w:author="Элнура Кочкорова" w:date="2023-12-08T10:11:00Z">
          <w:r w:rsidRPr="00680C53" w:rsidDel="00BC5C69">
            <w:rPr>
              <w:rFonts w:eastAsia="SimSun"/>
              <w:lang w:val="ky-KG"/>
            </w:rPr>
            <w:delText xml:space="preserve">, зергер буюмдарды, тыйындарды жана медалдарды жасоодо </w:delText>
          </w:r>
        </w:del>
      </w:ins>
      <w:ins w:id="1347" w:author="Бакирова Гульмайрам" w:date="2023-11-14T16:20:00Z">
        <w:del w:id="1348" w:author="Элнура Кочкорова" w:date="2023-12-08T10:11:00Z">
          <w:r w:rsidRPr="00680C53" w:rsidDel="00BC5C69">
            <w:rPr>
              <w:rFonts w:eastAsia="SimSun"/>
              <w:lang w:val="ky-KG"/>
            </w:rPr>
            <w:delText>(</w:delText>
          </w:r>
        </w:del>
      </w:ins>
      <w:ins w:id="1349" w:author="Ibraeva" w:date="2023-11-14T13:07:00Z">
        <w:del w:id="1350" w:author="Элнура Кочкорова" w:date="2023-12-08T10:11:00Z">
          <w:r w:rsidRPr="00680C53" w:rsidDel="00BC5C69">
            <w:rPr>
              <w:rFonts w:eastAsia="SimSun"/>
              <w:lang w:val="ky-KG"/>
            </w:rPr>
            <w:delText>– 1,4 пайызга</w:delText>
          </w:r>
        </w:del>
      </w:ins>
      <w:ins w:id="1351" w:author="Бакирова Гульмайрам" w:date="2023-11-14T16:20:00Z">
        <w:del w:id="1352" w:author="Элнура Кочкорова" w:date="2023-12-08T10:11:00Z">
          <w:r w:rsidRPr="00680C53" w:rsidDel="00BC5C69">
            <w:rPr>
              <w:rFonts w:eastAsia="SimSun"/>
              <w:lang w:val="ky-KG"/>
            </w:rPr>
            <w:delText>)</w:delText>
          </w:r>
        </w:del>
      </w:ins>
      <w:ins w:id="1353" w:author="Ibraeva" w:date="2023-11-14T13:07:00Z">
        <w:del w:id="1354" w:author="Элнура Кочкорова" w:date="2023-12-08T10:11:00Z">
          <w:r w:rsidRPr="00680C53" w:rsidDel="00BC5C69">
            <w:rPr>
              <w:rFonts w:eastAsia="SimSun"/>
              <w:lang w:val="ky-KG"/>
            </w:rPr>
            <w:delText>, электр жабдыктарын</w:delText>
          </w:r>
        </w:del>
      </w:ins>
      <w:ins w:id="1355" w:author="Бакирова Гульмайрам" w:date="2023-11-14T16:23:00Z">
        <w:del w:id="1356" w:author="Элнура Кочкорова" w:date="2023-12-08T10:11:00Z">
          <w:r w:rsidRPr="00680C53" w:rsidDel="00BC5C69">
            <w:rPr>
              <w:rFonts w:eastAsia="SimSun"/>
              <w:lang w:val="ky-KG"/>
            </w:rPr>
            <w:delText xml:space="preserve"> өндүрүүдө</w:delText>
          </w:r>
        </w:del>
      </w:ins>
      <w:ins w:id="1357" w:author="Бакирова Гульмайрам" w:date="2023-11-14T16:20:00Z">
        <w:del w:id="1358" w:author="Элнура Кочкорова" w:date="2023-12-08T10:11:00Z">
          <w:r w:rsidRPr="00680C53" w:rsidDel="00BC5C69">
            <w:rPr>
              <w:rFonts w:eastAsia="SimSun"/>
              <w:lang w:val="ky-KG"/>
            </w:rPr>
            <w:delText xml:space="preserve"> (</w:delText>
          </w:r>
        </w:del>
      </w:ins>
      <w:ins w:id="1359" w:author="Ibraeva" w:date="2023-11-14T13:07:00Z">
        <w:del w:id="1360" w:author="Элнура Кочкорова" w:date="2023-12-08T10:11:00Z">
          <w:r w:rsidRPr="00680C53" w:rsidDel="00BC5C69">
            <w:rPr>
              <w:rFonts w:eastAsia="SimSun"/>
              <w:lang w:val="ky-KG"/>
            </w:rPr>
            <w:delText>да – 0,6 пайызга</w:delText>
          </w:r>
        </w:del>
      </w:ins>
      <w:ins w:id="1361" w:author="Бакирова Гульмайрам" w:date="2023-11-14T16:20:00Z">
        <w:del w:id="1362" w:author="Элнура Кочкорова" w:date="2023-12-08T10:11:00Z">
          <w:r w:rsidRPr="00680C53" w:rsidDel="00BC5C69">
            <w:rPr>
              <w:rFonts w:eastAsia="SimSun"/>
              <w:lang w:val="ky-KG"/>
            </w:rPr>
            <w:delText>)</w:delText>
          </w:r>
        </w:del>
      </w:ins>
      <w:ins w:id="1363" w:author="Ibraeva" w:date="2023-11-14T13:07:00Z">
        <w:del w:id="1364" w:author="Элнура Кочкорова" w:date="2023-12-08T10:11:00Z">
          <w:r w:rsidRPr="00680C53" w:rsidDel="00BC5C69">
            <w:rPr>
              <w:rFonts w:eastAsia="SimSun"/>
              <w:lang w:val="ky-KG"/>
            </w:rPr>
            <w:delText>, буу жана кондицияланган аба менен камсыз кылууда (берүүдө</w:delText>
          </w:r>
        </w:del>
      </w:ins>
      <w:ins w:id="1365" w:author="Бакирова Гульмайрам" w:date="2023-11-14T16:22:00Z">
        <w:del w:id="1366" w:author="Элнура Кочкорова" w:date="2023-12-08T10:11:00Z">
          <w:r w:rsidRPr="00680C53" w:rsidDel="00BC5C69">
            <w:rPr>
              <w:rFonts w:eastAsia="SimSun"/>
              <w:lang w:val="ky-KG"/>
            </w:rPr>
            <w:delText>жабдуу</w:delText>
          </w:r>
        </w:del>
      </w:ins>
      <w:ins w:id="1367" w:author="Ibraeva" w:date="2023-11-14T13:07:00Z">
        <w:del w:id="1368" w:author="Элнура Кочкорова" w:date="2023-12-08T10:11:00Z">
          <w:r w:rsidRPr="00680C53" w:rsidDel="00BC5C69">
            <w:rPr>
              <w:rFonts w:eastAsia="SimSun"/>
              <w:lang w:val="ky-KG"/>
            </w:rPr>
            <w:delText xml:space="preserve">) </w:delText>
          </w:r>
        </w:del>
      </w:ins>
      <w:ins w:id="1369" w:author="Бакирова Гульмайрам" w:date="2023-11-14T16:23:00Z">
        <w:del w:id="1370" w:author="Элнура Кочкорова" w:date="2023-12-08T10:11:00Z">
          <w:r w:rsidRPr="00680C53" w:rsidDel="00BC5C69">
            <w:rPr>
              <w:rFonts w:eastAsia="SimSun"/>
              <w:lang w:val="ky-KG"/>
            </w:rPr>
            <w:delText>чөйрөсүндө (</w:delText>
          </w:r>
        </w:del>
      </w:ins>
      <w:ins w:id="1371" w:author="Ibraeva" w:date="2023-11-14T13:07:00Z">
        <w:del w:id="1372" w:author="Элнура Кочкорова" w:date="2023-12-08T10:11:00Z">
          <w:r w:rsidRPr="00680C53" w:rsidDel="00BC5C69">
            <w:rPr>
              <w:rFonts w:eastAsia="SimSun"/>
              <w:lang w:val="ky-KG"/>
            </w:rPr>
            <w:delText>– 0,5 пайызга</w:delText>
          </w:r>
        </w:del>
      </w:ins>
      <w:ins w:id="1373" w:author="Бакирова Гульмайрам" w:date="2023-11-14T16:23:00Z">
        <w:del w:id="1374" w:author="Элнура Кочкорова" w:date="2023-12-08T10:11:00Z">
          <w:r w:rsidRPr="00680C53" w:rsidDel="00BC5C69">
            <w:rPr>
              <w:rFonts w:eastAsia="SimSun"/>
              <w:lang w:val="ky-KG"/>
            </w:rPr>
            <w:delText>)</w:delText>
          </w:r>
        </w:del>
      </w:ins>
      <w:ins w:id="1375" w:author="Ibraeva" w:date="2023-11-14T13:07:00Z">
        <w:del w:id="1376" w:author="Элнура Кочкорова" w:date="2023-12-08T10:11:00Z">
          <w:r w:rsidRPr="00680C53" w:rsidDel="00BC5C69">
            <w:rPr>
              <w:rFonts w:eastAsia="SimSun"/>
              <w:lang w:val="ky-KG"/>
            </w:rPr>
            <w:delText xml:space="preserve">, айнек жана айнек буюмдарын чыгарууда </w:delText>
          </w:r>
        </w:del>
      </w:ins>
      <w:ins w:id="1377" w:author="Бакирова Гульмайрам" w:date="2023-11-14T16:23:00Z">
        <w:del w:id="1378" w:author="Элнура Кочкорова" w:date="2023-12-08T10:11:00Z">
          <w:r w:rsidRPr="00680C53" w:rsidDel="00BC5C69">
            <w:rPr>
              <w:rFonts w:eastAsia="SimSun"/>
              <w:lang w:val="ky-KG"/>
            </w:rPr>
            <w:delText>(</w:delText>
          </w:r>
        </w:del>
      </w:ins>
      <w:ins w:id="1379" w:author="Ibraeva" w:date="2023-11-14T13:07:00Z">
        <w:del w:id="1380" w:author="Элнура Кочкорова" w:date="2023-12-08T10:11:00Z">
          <w:r w:rsidRPr="00680C53" w:rsidDel="00BC5C69">
            <w:rPr>
              <w:rFonts w:eastAsia="SimSun"/>
              <w:lang w:val="ky-KG"/>
            </w:rPr>
            <w:delText>– 0,3 пайызга</w:delText>
          </w:r>
        </w:del>
      </w:ins>
      <w:ins w:id="1381" w:author="Бакирова Гульмайрам" w:date="2023-11-14T16:23:00Z">
        <w:del w:id="1382" w:author="Элнура Кочкорова" w:date="2023-12-08T10:11:00Z">
          <w:r w:rsidRPr="00680C53" w:rsidDel="00BC5C69">
            <w:rPr>
              <w:rFonts w:eastAsia="SimSun"/>
              <w:lang w:val="ky-KG"/>
            </w:rPr>
            <w:delText>)</w:delText>
          </w:r>
        </w:del>
      </w:ins>
      <w:ins w:id="1383" w:author="Ibraeva" w:date="2023-11-14T13:07:00Z">
        <w:del w:id="1384" w:author="Элнура Кочкорова" w:date="2023-12-08T10:11:00Z">
          <w:r w:rsidRPr="00680C53" w:rsidDel="00BC5C69">
            <w:rPr>
              <w:rFonts w:eastAsia="SimSun"/>
              <w:lang w:val="ky-KG"/>
            </w:rPr>
            <w:delText xml:space="preserve">, машиналардан жана жабдуулардан башка даяр металл буюмдарын </w:delText>
          </w:r>
        </w:del>
      </w:ins>
      <w:ins w:id="1385" w:author="Бакирова Гульмайрам" w:date="2023-11-14T16:24:00Z">
        <w:del w:id="1386" w:author="Элнура Кочкорова" w:date="2023-12-08T10:11:00Z">
          <w:r w:rsidRPr="00680C53" w:rsidDel="00BC5C69">
            <w:rPr>
              <w:rFonts w:eastAsia="SimSun"/>
              <w:lang w:val="ky-KG"/>
            </w:rPr>
            <w:delText>өндүрүүдө (</w:delText>
          </w:r>
        </w:del>
      </w:ins>
      <w:ins w:id="1387" w:author="Ibraeva" w:date="2023-11-14T13:07:00Z">
        <w:del w:id="1388" w:author="Элнура Кочкорова" w:date="2023-12-08T10:11:00Z">
          <w:r w:rsidRPr="00680C53" w:rsidDel="00BC5C69">
            <w:rPr>
              <w:rFonts w:eastAsia="SimSun"/>
              <w:lang w:val="ky-KG"/>
            </w:rPr>
            <w:delText>чыгарууда – 0,2 пайызга</w:delText>
          </w:r>
        </w:del>
      </w:ins>
      <w:ins w:id="1389" w:author="Бакирова Гульмайрам" w:date="2023-11-14T16:24:00Z">
        <w:del w:id="1390" w:author="Элнура Кочкорова" w:date="2023-12-08T10:11:00Z">
          <w:r w:rsidRPr="00680C53" w:rsidDel="00BC5C69">
            <w:rPr>
              <w:rFonts w:eastAsia="SimSun"/>
              <w:lang w:val="ky-KG"/>
            </w:rPr>
            <w:delText>)</w:delText>
          </w:r>
        </w:del>
      </w:ins>
      <w:ins w:id="1391" w:author="Ibraeva" w:date="2023-11-14T13:07:00Z">
        <w:del w:id="1392" w:author="Элнура Кочкорова" w:date="2023-12-08T10:11:00Z">
          <w:r w:rsidRPr="00680C53" w:rsidDel="00BC5C69">
            <w:rPr>
              <w:rFonts w:eastAsia="SimSun"/>
              <w:lang w:val="ky-KG"/>
            </w:rPr>
            <w:delText xml:space="preserve"> </w:delText>
          </w:r>
        </w:del>
      </w:ins>
      <w:ins w:id="1393" w:author="Бакирова Гульмайрам" w:date="2023-11-14T16:18:00Z">
        <w:del w:id="1394" w:author="Элнура Кочкорова" w:date="2023-12-08T10:11:00Z">
          <w:r w:rsidRPr="00680C53" w:rsidDel="00BC5C69">
            <w:rPr>
              <w:rFonts w:eastAsia="SimSun"/>
              <w:lang w:val="ky-KG"/>
            </w:rPr>
            <w:delText xml:space="preserve">өндүрүүчүлөрдүн бааларынын </w:delText>
          </w:r>
        </w:del>
      </w:ins>
      <w:ins w:id="1395" w:author="Ibraeva" w:date="2023-11-14T13:07:00Z">
        <w:del w:id="1396" w:author="Элнура Кочкорова" w:date="2023-12-08T10:11:00Z">
          <w:r w:rsidRPr="00680C53" w:rsidDel="00BC5C69">
            <w:rPr>
              <w:rFonts w:eastAsia="SimSun"/>
              <w:lang w:val="ky-KG"/>
            </w:rPr>
            <w:delText>төмөндөшү катталган.</w:delText>
          </w:r>
        </w:del>
      </w:ins>
    </w:p>
    <w:p w14:paraId="7A7EC16E" w14:textId="77777777" w:rsidR="00680C53" w:rsidRPr="00680C53" w:rsidDel="00BC5C69" w:rsidRDefault="00680C53" w:rsidP="00680C53">
      <w:pPr>
        <w:rPr>
          <w:ins w:id="1397" w:author="Ibraeva" w:date="2023-11-14T13:07:00Z"/>
          <w:del w:id="1398" w:author="Элнура Кочкорова" w:date="2023-12-08T10:11:00Z"/>
          <w:rFonts w:eastAsia="SimSun"/>
          <w:lang w:val="ky-KG"/>
        </w:rPr>
      </w:pPr>
    </w:p>
    <w:p w14:paraId="6BCF9052" w14:textId="77777777" w:rsidR="00680C53" w:rsidRPr="00680C53" w:rsidDel="00BC5C69" w:rsidRDefault="00680C53" w:rsidP="00680C53">
      <w:pPr>
        <w:rPr>
          <w:ins w:id="1399" w:author="Ibraeva" w:date="2023-11-14T13:07:00Z"/>
          <w:del w:id="1400" w:author="Элнура Кочкорова" w:date="2023-12-08T10:11:00Z"/>
          <w:rFonts w:eastAsia="MS Mincho"/>
          <w:b/>
          <w:lang w:val="ky-KG"/>
        </w:rPr>
      </w:pPr>
      <w:ins w:id="1401" w:author="Ibraeva" w:date="2023-11-14T13:07:00Z">
        <w:del w:id="1402" w:author="Элнура Кочкорова" w:date="2023-12-08T10:11:00Z">
          <w:r w:rsidRPr="00680C53" w:rsidDel="00BC5C69">
            <w:rPr>
              <w:rFonts w:eastAsia="MS Mincho"/>
              <w:b/>
              <w:lang w:val="ky-KG"/>
            </w:rPr>
            <w:delText>64-таблица: 2023-жылдагы өнөр жай товарларын жана кызмат көрсөтүүлөрүн өндүрүүчүлөрдүн бааларынын индекстери</w:delText>
          </w:r>
        </w:del>
      </w:ins>
    </w:p>
    <w:p w14:paraId="14E08145" w14:textId="77777777" w:rsidR="00680C53" w:rsidRPr="00680C53" w:rsidDel="00BC5C69" w:rsidRDefault="00680C53" w:rsidP="00680C53">
      <w:pPr>
        <w:rPr>
          <w:ins w:id="1403" w:author="Ibraeva" w:date="2023-11-14T13:07:00Z"/>
          <w:del w:id="1404" w:author="Элнура Кочкорова" w:date="2023-12-08T10:11:00Z"/>
          <w:rFonts w:eastAsia="SimSun"/>
          <w:i/>
          <w:iCs/>
          <w:sz w:val="20"/>
          <w:szCs w:val="20"/>
        </w:rPr>
      </w:pPr>
      <w:ins w:id="1405" w:author="Ibraeva" w:date="2023-11-14T13:07:00Z">
        <w:del w:id="1406" w:author="Элнура Кочкорова" w:date="2023-12-08T10:11:00Z">
          <w:r w:rsidRPr="00680C53" w:rsidDel="00BC5C69">
            <w:rPr>
              <w:rFonts w:eastAsia="SimSun"/>
              <w:i/>
              <w:iCs/>
              <w:sz w:val="20"/>
              <w:szCs w:val="20"/>
            </w:rPr>
            <w:delText>(пайыз менен)</w:delText>
          </w:r>
        </w:del>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
        <w:gridCol w:w="1818"/>
        <w:gridCol w:w="1816"/>
        <w:gridCol w:w="2093"/>
        <w:gridCol w:w="2689"/>
      </w:tblGrid>
      <w:tr w:rsidR="00680C53" w:rsidRPr="00680C53" w:rsidDel="00BC5C69" w14:paraId="3B7D01FD" w14:textId="77777777" w:rsidTr="00A75BDA">
        <w:trPr>
          <w:tblHeader/>
          <w:ins w:id="1407" w:author="Ibraeva" w:date="2023-11-14T13:07:00Z"/>
          <w:del w:id="1408" w:author="Элнура Кочкорова" w:date="2023-12-08T10:11:00Z"/>
        </w:trPr>
        <w:tc>
          <w:tcPr>
            <w:tcW w:w="634" w:type="pct"/>
            <w:tcBorders>
              <w:top w:val="single" w:sz="8" w:space="0" w:color="auto"/>
              <w:left w:val="nil"/>
              <w:bottom w:val="single" w:sz="8" w:space="0" w:color="auto"/>
              <w:right w:val="nil"/>
            </w:tcBorders>
          </w:tcPr>
          <w:p w14:paraId="03CBE1B4" w14:textId="77777777" w:rsidR="00680C53" w:rsidRPr="00680C53" w:rsidDel="00BC5C69" w:rsidRDefault="00680C53" w:rsidP="00680C53">
            <w:pPr>
              <w:rPr>
                <w:ins w:id="1409" w:author="Ibraeva" w:date="2023-11-14T13:07:00Z"/>
                <w:del w:id="1410" w:author="Элнура Кочкорова" w:date="2023-12-08T10:11:00Z"/>
                <w:rFonts w:eastAsia="SimSun"/>
                <w:sz w:val="20"/>
                <w:szCs w:val="20"/>
              </w:rPr>
            </w:pPr>
          </w:p>
        </w:tc>
        <w:tc>
          <w:tcPr>
            <w:tcW w:w="943" w:type="pct"/>
            <w:tcBorders>
              <w:top w:val="single" w:sz="8" w:space="0" w:color="auto"/>
              <w:left w:val="nil"/>
              <w:bottom w:val="single" w:sz="8" w:space="0" w:color="auto"/>
              <w:right w:val="nil"/>
            </w:tcBorders>
          </w:tcPr>
          <w:p w14:paraId="3F9E5B41" w14:textId="77777777" w:rsidR="00680C53" w:rsidRPr="00680C53" w:rsidDel="00BC5C69" w:rsidRDefault="00680C53" w:rsidP="00680C53">
            <w:pPr>
              <w:rPr>
                <w:ins w:id="1411" w:author="Ibraeva" w:date="2023-11-14T13:07:00Z"/>
                <w:del w:id="1412" w:author="Элнура Кочкорова" w:date="2023-12-08T10:11:00Z"/>
                <w:rFonts w:eastAsia="SimSun"/>
                <w:b/>
                <w:bCs/>
                <w:sz w:val="20"/>
                <w:szCs w:val="20"/>
              </w:rPr>
            </w:pPr>
            <w:ins w:id="1413" w:author="Ibraeva" w:date="2023-11-14T13:07:00Z">
              <w:del w:id="1414" w:author="Элнура Кочкорова" w:date="2023-12-08T10:11:00Z">
                <w:r w:rsidRPr="00680C53" w:rsidDel="00BC5C69">
                  <w:rPr>
                    <w:rFonts w:eastAsia="SimSun"/>
                    <w:b/>
                    <w:bCs/>
                    <w:sz w:val="20"/>
                    <w:szCs w:val="20"/>
                  </w:rPr>
                  <w:delText>Пайдалуу кендерди казуу</w:delText>
                </w:r>
                <w:r w:rsidRPr="00680C53" w:rsidDel="00BC5C69">
                  <w:rPr>
                    <w:rFonts w:eastAsia="SimSun"/>
                    <w:b/>
                    <w:bCs/>
                    <w:sz w:val="20"/>
                    <w:szCs w:val="20"/>
                  </w:rPr>
                  <w:br/>
                </w:r>
              </w:del>
            </w:ins>
          </w:p>
        </w:tc>
        <w:tc>
          <w:tcPr>
            <w:tcW w:w="942" w:type="pct"/>
            <w:tcBorders>
              <w:top w:val="single" w:sz="8" w:space="0" w:color="auto"/>
              <w:left w:val="nil"/>
              <w:bottom w:val="single" w:sz="8" w:space="0" w:color="auto"/>
              <w:right w:val="nil"/>
            </w:tcBorders>
          </w:tcPr>
          <w:p w14:paraId="391FB48A" w14:textId="77777777" w:rsidR="00680C53" w:rsidRPr="00680C53" w:rsidDel="00BC5C69" w:rsidRDefault="00680C53" w:rsidP="00680C53">
            <w:pPr>
              <w:rPr>
                <w:ins w:id="1415" w:author="Ibraeva" w:date="2023-11-14T13:07:00Z"/>
                <w:del w:id="1416" w:author="Элнура Кочкорова" w:date="2023-12-08T10:11:00Z"/>
                <w:rFonts w:eastAsia="SimSun"/>
                <w:b/>
                <w:bCs/>
                <w:sz w:val="20"/>
                <w:szCs w:val="20"/>
              </w:rPr>
            </w:pPr>
            <w:ins w:id="1417" w:author="Ibraeva" w:date="2023-11-14T13:07:00Z">
              <w:del w:id="1418" w:author="Элнура Кочкорова" w:date="2023-12-08T10:11:00Z">
                <w:r w:rsidRPr="00680C53" w:rsidDel="00BC5C69">
                  <w:rPr>
                    <w:rFonts w:eastAsia="SimSun"/>
                    <w:b/>
                    <w:bCs/>
                    <w:sz w:val="20"/>
                    <w:szCs w:val="20"/>
                  </w:rPr>
                  <w:delText>Иштетүү</w:delText>
                </w:r>
                <w:r w:rsidRPr="00680C53" w:rsidDel="00BC5C69">
                  <w:rPr>
                    <w:rFonts w:eastAsia="SimSun"/>
                    <w:b/>
                    <w:bCs/>
                    <w:sz w:val="20"/>
                    <w:szCs w:val="20"/>
                  </w:rPr>
                  <w:br/>
                  <w:delText>өндүрүшү</w:delText>
                </w:r>
              </w:del>
            </w:ins>
          </w:p>
        </w:tc>
        <w:tc>
          <w:tcPr>
            <w:tcW w:w="1086" w:type="pct"/>
            <w:tcBorders>
              <w:top w:val="single" w:sz="8" w:space="0" w:color="auto"/>
              <w:left w:val="nil"/>
              <w:bottom w:val="single" w:sz="8" w:space="0" w:color="auto"/>
              <w:right w:val="nil"/>
            </w:tcBorders>
          </w:tcPr>
          <w:p w14:paraId="105DE981" w14:textId="77777777" w:rsidR="00680C53" w:rsidRPr="00680C53" w:rsidDel="00BC5C69" w:rsidRDefault="00680C53" w:rsidP="00680C53">
            <w:pPr>
              <w:rPr>
                <w:ins w:id="1419" w:author="Ibraeva" w:date="2023-11-14T13:07:00Z"/>
                <w:del w:id="1420" w:author="Элнура Кочкорова" w:date="2023-12-08T10:11:00Z"/>
                <w:rFonts w:eastAsia="SimSun"/>
                <w:b/>
                <w:bCs/>
                <w:sz w:val="20"/>
                <w:szCs w:val="20"/>
              </w:rPr>
            </w:pPr>
            <w:ins w:id="1421" w:author="Ibraeva" w:date="2023-11-14T13:07:00Z">
              <w:del w:id="1422" w:author="Элнура Кочкорова" w:date="2023-12-08T10:11:00Z">
                <w:r w:rsidRPr="00680C53" w:rsidDel="00BC5C69">
                  <w:rPr>
                    <w:rFonts w:eastAsia="SimSun"/>
                    <w:b/>
                    <w:bCs/>
                    <w:sz w:val="20"/>
                    <w:szCs w:val="20"/>
                  </w:rPr>
                  <w:delText>Электр энергия, газ, буу жана кондицияланган аба менен камсыздоо (жабдуу)</w:delText>
                </w:r>
              </w:del>
            </w:ins>
          </w:p>
        </w:tc>
        <w:tc>
          <w:tcPr>
            <w:tcW w:w="1395" w:type="pct"/>
            <w:tcBorders>
              <w:top w:val="single" w:sz="8" w:space="0" w:color="auto"/>
              <w:left w:val="nil"/>
              <w:bottom w:val="single" w:sz="8" w:space="0" w:color="auto"/>
              <w:right w:val="nil"/>
            </w:tcBorders>
          </w:tcPr>
          <w:p w14:paraId="7DD3A565" w14:textId="77777777" w:rsidR="00680C53" w:rsidRPr="00680C53" w:rsidDel="00BC5C69" w:rsidRDefault="00680C53" w:rsidP="00680C53">
            <w:pPr>
              <w:rPr>
                <w:ins w:id="1423" w:author="Ibraeva" w:date="2023-11-14T13:07:00Z"/>
                <w:del w:id="1424" w:author="Элнура Кочкорова" w:date="2023-12-08T10:11:00Z"/>
                <w:rFonts w:eastAsia="SimSun"/>
                <w:b/>
                <w:bCs/>
                <w:sz w:val="20"/>
                <w:szCs w:val="20"/>
              </w:rPr>
            </w:pPr>
            <w:ins w:id="1425" w:author="Ibraeva" w:date="2023-11-14T13:07:00Z">
              <w:del w:id="1426" w:author="Элнура Кочкорова" w:date="2023-12-08T10:11:00Z">
                <w:r w:rsidRPr="00680C53" w:rsidDel="00BC5C69">
                  <w:rPr>
                    <w:rFonts w:eastAsia="SimSun"/>
                    <w:b/>
                    <w:bCs/>
                    <w:sz w:val="20"/>
                    <w:szCs w:val="20"/>
                  </w:rPr>
                  <w:delText>Суу менен жабдуу, тазалоо, калдыктарды иштетүү жана кайра пайдалануучу чийки затты алуу</w:delText>
                </w:r>
              </w:del>
            </w:ins>
          </w:p>
        </w:tc>
      </w:tr>
      <w:tr w:rsidR="00680C53" w:rsidRPr="00680C53" w:rsidDel="00BC5C69" w14:paraId="5DF1155E" w14:textId="77777777" w:rsidTr="00A75BDA">
        <w:trPr>
          <w:ins w:id="1427" w:author="Ibraeva" w:date="2023-11-14T13:07:00Z"/>
          <w:del w:id="1428" w:author="Элнура Кочкорова" w:date="2023-12-08T10:11:00Z"/>
        </w:trPr>
        <w:tc>
          <w:tcPr>
            <w:tcW w:w="634" w:type="pct"/>
            <w:tcBorders>
              <w:top w:val="single" w:sz="8" w:space="0" w:color="auto"/>
              <w:left w:val="nil"/>
              <w:bottom w:val="nil"/>
              <w:right w:val="nil"/>
            </w:tcBorders>
          </w:tcPr>
          <w:p w14:paraId="45C208C6" w14:textId="77777777" w:rsidR="00680C53" w:rsidRPr="00680C53" w:rsidDel="00BC5C69" w:rsidRDefault="00680C53" w:rsidP="00680C53">
            <w:pPr>
              <w:rPr>
                <w:ins w:id="1429" w:author="Ibraeva" w:date="2023-11-14T13:07:00Z"/>
                <w:del w:id="1430" w:author="Элнура Кочкорова" w:date="2023-12-08T10:11:00Z"/>
                <w:rFonts w:eastAsia="SimSun"/>
                <w:sz w:val="20"/>
                <w:szCs w:val="20"/>
              </w:rPr>
            </w:pPr>
          </w:p>
        </w:tc>
        <w:tc>
          <w:tcPr>
            <w:tcW w:w="943" w:type="pct"/>
            <w:tcBorders>
              <w:top w:val="single" w:sz="8" w:space="0" w:color="auto"/>
              <w:left w:val="nil"/>
              <w:bottom w:val="nil"/>
              <w:right w:val="nil"/>
            </w:tcBorders>
          </w:tcPr>
          <w:p w14:paraId="3FD760CE" w14:textId="77777777" w:rsidR="00680C53" w:rsidRPr="00680C53" w:rsidDel="00BC5C69" w:rsidRDefault="00680C53" w:rsidP="00680C53">
            <w:pPr>
              <w:rPr>
                <w:ins w:id="1431" w:author="Ibraeva" w:date="2023-11-14T13:07:00Z"/>
                <w:del w:id="1432" w:author="Элнура Кочкорова" w:date="2023-12-08T10:11:00Z"/>
                <w:rFonts w:eastAsia="SimSun"/>
                <w:sz w:val="20"/>
                <w:szCs w:val="20"/>
              </w:rPr>
            </w:pPr>
          </w:p>
        </w:tc>
        <w:tc>
          <w:tcPr>
            <w:tcW w:w="2028" w:type="pct"/>
            <w:gridSpan w:val="2"/>
            <w:tcBorders>
              <w:top w:val="single" w:sz="8" w:space="0" w:color="auto"/>
              <w:left w:val="nil"/>
              <w:bottom w:val="nil"/>
              <w:right w:val="nil"/>
            </w:tcBorders>
          </w:tcPr>
          <w:p w14:paraId="44A9A69D" w14:textId="77777777" w:rsidR="00680C53" w:rsidRPr="00680C53" w:rsidDel="00BC5C69" w:rsidRDefault="00680C53" w:rsidP="00680C53">
            <w:pPr>
              <w:rPr>
                <w:ins w:id="1433" w:author="Ibraeva" w:date="2023-11-14T13:07:00Z"/>
                <w:del w:id="1434" w:author="Элнура Кочкорова" w:date="2023-12-08T10:11:00Z"/>
                <w:rFonts w:eastAsia="SimSun"/>
                <w:b/>
                <w:sz w:val="20"/>
                <w:szCs w:val="20"/>
              </w:rPr>
            </w:pPr>
            <w:ins w:id="1435" w:author="Ibraeva" w:date="2023-11-14T13:07:00Z">
              <w:del w:id="1436" w:author="Элнура Кочкорова" w:date="2023-12-08T10:11:00Z">
                <w:r w:rsidRPr="00680C53" w:rsidDel="00BC5C69">
                  <w:rPr>
                    <w:rFonts w:eastAsia="SimSun"/>
                    <w:b/>
                    <w:i/>
                    <w:sz w:val="20"/>
                    <w:szCs w:val="20"/>
                    <w:lang w:val="ky-KG"/>
                  </w:rPr>
                  <w:delText>Мурунку айга карата</w:delText>
                </w:r>
              </w:del>
            </w:ins>
          </w:p>
        </w:tc>
        <w:tc>
          <w:tcPr>
            <w:tcW w:w="1395" w:type="pct"/>
            <w:tcBorders>
              <w:top w:val="single" w:sz="8" w:space="0" w:color="auto"/>
              <w:left w:val="nil"/>
              <w:bottom w:val="nil"/>
              <w:right w:val="nil"/>
            </w:tcBorders>
          </w:tcPr>
          <w:p w14:paraId="3B699E77" w14:textId="77777777" w:rsidR="00680C53" w:rsidRPr="00680C53" w:rsidDel="00BC5C69" w:rsidRDefault="00680C53" w:rsidP="00680C53">
            <w:pPr>
              <w:rPr>
                <w:ins w:id="1437" w:author="Ibraeva" w:date="2023-11-14T13:07:00Z"/>
                <w:del w:id="1438" w:author="Элнура Кочкорова" w:date="2023-12-08T10:11:00Z"/>
                <w:rFonts w:eastAsia="SimSun"/>
                <w:sz w:val="20"/>
                <w:szCs w:val="20"/>
              </w:rPr>
            </w:pPr>
          </w:p>
        </w:tc>
      </w:tr>
      <w:tr w:rsidR="00680C53" w:rsidRPr="00680C53" w:rsidDel="00BC5C69" w14:paraId="7029B79E" w14:textId="77777777" w:rsidTr="00A75BDA">
        <w:trPr>
          <w:ins w:id="1439" w:author="Ibraeva" w:date="2023-11-14T13:07:00Z"/>
          <w:del w:id="1440" w:author="Элнура Кочкорова" w:date="2023-12-08T10:11:00Z"/>
        </w:trPr>
        <w:tc>
          <w:tcPr>
            <w:tcW w:w="634" w:type="pct"/>
            <w:tcBorders>
              <w:top w:val="nil"/>
              <w:left w:val="nil"/>
              <w:bottom w:val="nil"/>
              <w:right w:val="nil"/>
            </w:tcBorders>
          </w:tcPr>
          <w:p w14:paraId="04CDA4B3" w14:textId="77777777" w:rsidR="00680C53" w:rsidRPr="00680C53" w:rsidDel="00BC5C69" w:rsidRDefault="00680C53" w:rsidP="00680C53">
            <w:pPr>
              <w:rPr>
                <w:ins w:id="1441" w:author="Ibraeva" w:date="2023-11-14T13:07:00Z"/>
                <w:del w:id="1442" w:author="Элнура Кочкорова" w:date="2023-12-08T10:11:00Z"/>
                <w:rFonts w:eastAsia="SimSun"/>
                <w:sz w:val="20"/>
                <w:szCs w:val="20"/>
              </w:rPr>
            </w:pPr>
            <w:ins w:id="1443" w:author="Ibraeva" w:date="2023-11-14T13:07:00Z">
              <w:del w:id="1444" w:author="Элнура Кочкорова" w:date="2023-12-08T10:11:00Z">
                <w:r w:rsidRPr="00680C53" w:rsidDel="00BC5C69">
                  <w:rPr>
                    <w:rFonts w:eastAsia="SimSun"/>
                    <w:sz w:val="20"/>
                    <w:szCs w:val="20"/>
                  </w:rPr>
                  <w:delText>Январь</w:delText>
                </w:r>
              </w:del>
            </w:ins>
          </w:p>
        </w:tc>
        <w:tc>
          <w:tcPr>
            <w:tcW w:w="943" w:type="pct"/>
            <w:tcBorders>
              <w:top w:val="nil"/>
              <w:left w:val="nil"/>
              <w:bottom w:val="nil"/>
              <w:right w:val="nil"/>
            </w:tcBorders>
          </w:tcPr>
          <w:p w14:paraId="60340991" w14:textId="77777777" w:rsidR="00680C53" w:rsidRPr="00680C53" w:rsidDel="00BC5C69" w:rsidRDefault="00680C53" w:rsidP="00680C53">
            <w:pPr>
              <w:rPr>
                <w:ins w:id="1445" w:author="Ibraeva" w:date="2023-11-14T13:07:00Z"/>
                <w:del w:id="1446" w:author="Элнура Кочкорова" w:date="2023-12-08T10:11:00Z"/>
                <w:rFonts w:eastAsia="MS Mincho"/>
                <w:sz w:val="20"/>
                <w:szCs w:val="20"/>
                <w:lang w:val="ky-KG"/>
              </w:rPr>
            </w:pPr>
            <w:ins w:id="1447" w:author="Ibraeva" w:date="2023-11-14T13:07:00Z">
              <w:del w:id="1448" w:author="Элнура Кочкорова" w:date="2023-12-08T10:11:00Z">
                <w:r w:rsidRPr="00680C53" w:rsidDel="00BC5C69">
                  <w:rPr>
                    <w:rFonts w:eastAsia="MS Mincho"/>
                    <w:sz w:val="20"/>
                    <w:szCs w:val="20"/>
                  </w:rPr>
                  <w:delText>102,9</w:delText>
                </w:r>
              </w:del>
            </w:ins>
          </w:p>
        </w:tc>
        <w:tc>
          <w:tcPr>
            <w:tcW w:w="942" w:type="pct"/>
            <w:tcBorders>
              <w:top w:val="nil"/>
              <w:left w:val="nil"/>
              <w:bottom w:val="nil"/>
              <w:right w:val="nil"/>
            </w:tcBorders>
          </w:tcPr>
          <w:p w14:paraId="475FF5C3" w14:textId="77777777" w:rsidR="00680C53" w:rsidRPr="00680C53" w:rsidDel="00BC5C69" w:rsidRDefault="00680C53" w:rsidP="00680C53">
            <w:pPr>
              <w:rPr>
                <w:ins w:id="1449" w:author="Ibraeva" w:date="2023-11-14T13:07:00Z"/>
                <w:del w:id="1450" w:author="Элнура Кочкорова" w:date="2023-12-08T10:11:00Z"/>
                <w:rFonts w:eastAsia="MS Mincho"/>
                <w:sz w:val="20"/>
                <w:szCs w:val="20"/>
                <w:lang w:val="ky-KG"/>
              </w:rPr>
            </w:pPr>
            <w:ins w:id="1451" w:author="Ibraeva" w:date="2023-11-14T13:07:00Z">
              <w:del w:id="1452" w:author="Элнура Кочкорова" w:date="2023-12-08T10:11:00Z">
                <w:r w:rsidRPr="00680C53" w:rsidDel="00BC5C69">
                  <w:rPr>
                    <w:rFonts w:eastAsia="MS Mincho"/>
                    <w:sz w:val="20"/>
                    <w:szCs w:val="20"/>
                  </w:rPr>
                  <w:delText>105,3</w:delText>
                </w:r>
              </w:del>
            </w:ins>
          </w:p>
        </w:tc>
        <w:tc>
          <w:tcPr>
            <w:tcW w:w="1086" w:type="pct"/>
            <w:tcBorders>
              <w:top w:val="nil"/>
              <w:left w:val="nil"/>
              <w:bottom w:val="nil"/>
              <w:right w:val="nil"/>
            </w:tcBorders>
          </w:tcPr>
          <w:p w14:paraId="47641DDE" w14:textId="77777777" w:rsidR="00680C53" w:rsidRPr="00680C53" w:rsidDel="00BC5C69" w:rsidRDefault="00680C53" w:rsidP="00680C53">
            <w:pPr>
              <w:rPr>
                <w:ins w:id="1453" w:author="Ibraeva" w:date="2023-11-14T13:07:00Z"/>
                <w:del w:id="1454" w:author="Элнура Кочкорова" w:date="2023-12-08T10:11:00Z"/>
                <w:rFonts w:eastAsia="MS Mincho"/>
                <w:sz w:val="20"/>
                <w:szCs w:val="20"/>
                <w:lang w:val="en-US"/>
              </w:rPr>
            </w:pPr>
            <w:ins w:id="1455" w:author="Ibraeva" w:date="2023-11-14T13:07:00Z">
              <w:del w:id="1456" w:author="Элнура Кочкорова" w:date="2023-12-08T10:11:00Z">
                <w:r w:rsidRPr="00680C53" w:rsidDel="00BC5C69">
                  <w:rPr>
                    <w:rFonts w:eastAsia="MS Mincho"/>
                    <w:sz w:val="20"/>
                    <w:szCs w:val="20"/>
                  </w:rPr>
                  <w:delText>100,6</w:delText>
                </w:r>
              </w:del>
            </w:ins>
          </w:p>
        </w:tc>
        <w:tc>
          <w:tcPr>
            <w:tcW w:w="1395" w:type="pct"/>
            <w:tcBorders>
              <w:top w:val="nil"/>
              <w:left w:val="nil"/>
              <w:bottom w:val="nil"/>
              <w:right w:val="nil"/>
            </w:tcBorders>
          </w:tcPr>
          <w:p w14:paraId="66DABA4B" w14:textId="77777777" w:rsidR="00680C53" w:rsidRPr="00680C53" w:rsidDel="00BC5C69" w:rsidRDefault="00680C53" w:rsidP="00680C53">
            <w:pPr>
              <w:rPr>
                <w:ins w:id="1457" w:author="Ibraeva" w:date="2023-11-14T13:07:00Z"/>
                <w:del w:id="1458" w:author="Элнура Кочкорова" w:date="2023-12-08T10:11:00Z"/>
                <w:rFonts w:eastAsia="MS Mincho"/>
                <w:sz w:val="20"/>
                <w:szCs w:val="20"/>
                <w:lang w:val="ky-KG"/>
              </w:rPr>
            </w:pPr>
            <w:ins w:id="1459" w:author="Ibraeva" w:date="2023-11-14T13:07:00Z">
              <w:del w:id="1460" w:author="Элнура Кочкорова" w:date="2023-12-08T10:11:00Z">
                <w:r w:rsidRPr="00680C53" w:rsidDel="00BC5C69">
                  <w:rPr>
                    <w:rFonts w:eastAsia="MS Mincho"/>
                    <w:sz w:val="20"/>
                    <w:szCs w:val="20"/>
                    <w:lang w:val="en-US"/>
                  </w:rPr>
                  <w:delText>10</w:delText>
                </w:r>
                <w:r w:rsidRPr="00680C53" w:rsidDel="00BC5C69">
                  <w:rPr>
                    <w:rFonts w:eastAsia="MS Mincho"/>
                    <w:sz w:val="20"/>
                    <w:szCs w:val="20"/>
                  </w:rPr>
                  <w:delText>2,8</w:delText>
                </w:r>
              </w:del>
            </w:ins>
          </w:p>
        </w:tc>
      </w:tr>
      <w:tr w:rsidR="00680C53" w:rsidRPr="00680C53" w:rsidDel="00BC5C69" w14:paraId="1F70E93B" w14:textId="77777777" w:rsidTr="00A75BDA">
        <w:trPr>
          <w:ins w:id="1461" w:author="Ibraeva" w:date="2023-11-14T13:07:00Z"/>
          <w:del w:id="1462" w:author="Элнура Кочкорова" w:date="2023-12-08T10:11:00Z"/>
        </w:trPr>
        <w:tc>
          <w:tcPr>
            <w:tcW w:w="634" w:type="pct"/>
            <w:tcBorders>
              <w:top w:val="nil"/>
              <w:left w:val="nil"/>
              <w:bottom w:val="nil"/>
              <w:right w:val="nil"/>
            </w:tcBorders>
          </w:tcPr>
          <w:p w14:paraId="0B762994" w14:textId="77777777" w:rsidR="00680C53" w:rsidRPr="00680C53" w:rsidDel="00BC5C69" w:rsidRDefault="00680C53" w:rsidP="00680C53">
            <w:pPr>
              <w:rPr>
                <w:ins w:id="1463" w:author="Ibraeva" w:date="2023-11-14T13:07:00Z"/>
                <w:del w:id="1464" w:author="Элнура Кочкорова" w:date="2023-12-08T10:11:00Z"/>
                <w:rFonts w:eastAsia="SimSun"/>
                <w:sz w:val="20"/>
                <w:szCs w:val="20"/>
              </w:rPr>
            </w:pPr>
            <w:ins w:id="1465" w:author="Ibraeva" w:date="2023-11-14T13:07:00Z">
              <w:del w:id="1466" w:author="Элнура Кочкорова" w:date="2023-12-08T10:11:00Z">
                <w:r w:rsidRPr="00680C53" w:rsidDel="00BC5C69">
                  <w:rPr>
                    <w:rFonts w:eastAsia="SimSun"/>
                    <w:sz w:val="20"/>
                    <w:szCs w:val="20"/>
                  </w:rPr>
                  <w:delText>Февраль</w:delText>
                </w:r>
              </w:del>
            </w:ins>
          </w:p>
        </w:tc>
        <w:tc>
          <w:tcPr>
            <w:tcW w:w="943" w:type="pct"/>
            <w:tcBorders>
              <w:top w:val="nil"/>
              <w:left w:val="nil"/>
              <w:bottom w:val="nil"/>
              <w:right w:val="nil"/>
            </w:tcBorders>
          </w:tcPr>
          <w:p w14:paraId="4F25CBEF" w14:textId="77777777" w:rsidR="00680C53" w:rsidRPr="00680C53" w:rsidDel="00BC5C69" w:rsidRDefault="00680C53" w:rsidP="00680C53">
            <w:pPr>
              <w:rPr>
                <w:ins w:id="1467" w:author="Ibraeva" w:date="2023-11-14T13:07:00Z"/>
                <w:del w:id="1468" w:author="Элнура Кочкорова" w:date="2023-12-08T10:11:00Z"/>
                <w:rFonts w:eastAsia="MS Mincho"/>
                <w:sz w:val="20"/>
                <w:szCs w:val="20"/>
              </w:rPr>
            </w:pPr>
            <w:ins w:id="1469" w:author="Ibraeva" w:date="2023-11-14T13:07:00Z">
              <w:del w:id="1470" w:author="Элнура Кочкорова" w:date="2023-12-08T10:11:00Z">
                <w:r w:rsidRPr="00680C53" w:rsidDel="00BC5C69">
                  <w:rPr>
                    <w:rFonts w:eastAsia="MS Mincho"/>
                    <w:sz w:val="20"/>
                    <w:szCs w:val="20"/>
                  </w:rPr>
                  <w:delText>102,9</w:delText>
                </w:r>
              </w:del>
            </w:ins>
          </w:p>
        </w:tc>
        <w:tc>
          <w:tcPr>
            <w:tcW w:w="942" w:type="pct"/>
            <w:tcBorders>
              <w:top w:val="nil"/>
              <w:left w:val="nil"/>
              <w:bottom w:val="nil"/>
              <w:right w:val="nil"/>
            </w:tcBorders>
          </w:tcPr>
          <w:p w14:paraId="780D805D" w14:textId="77777777" w:rsidR="00680C53" w:rsidRPr="00680C53" w:rsidDel="00BC5C69" w:rsidRDefault="00680C53" w:rsidP="00680C53">
            <w:pPr>
              <w:rPr>
                <w:ins w:id="1471" w:author="Ibraeva" w:date="2023-11-14T13:07:00Z"/>
                <w:del w:id="1472" w:author="Элнура Кочкорова" w:date="2023-12-08T10:11:00Z"/>
                <w:rFonts w:eastAsia="MS Mincho"/>
                <w:sz w:val="20"/>
                <w:szCs w:val="20"/>
              </w:rPr>
            </w:pPr>
            <w:ins w:id="1473" w:author="Ibraeva" w:date="2023-11-14T13:07:00Z">
              <w:del w:id="1474" w:author="Элнура Кочкорова" w:date="2023-12-08T10:11:00Z">
                <w:r w:rsidRPr="00680C53" w:rsidDel="00BC5C69">
                  <w:rPr>
                    <w:rFonts w:eastAsia="MS Mincho"/>
                    <w:sz w:val="20"/>
                    <w:szCs w:val="20"/>
                  </w:rPr>
                  <w:delText>103,1</w:delText>
                </w:r>
              </w:del>
            </w:ins>
          </w:p>
        </w:tc>
        <w:tc>
          <w:tcPr>
            <w:tcW w:w="1086" w:type="pct"/>
            <w:tcBorders>
              <w:top w:val="nil"/>
              <w:left w:val="nil"/>
              <w:bottom w:val="nil"/>
              <w:right w:val="nil"/>
            </w:tcBorders>
          </w:tcPr>
          <w:p w14:paraId="3902693F" w14:textId="77777777" w:rsidR="00680C53" w:rsidRPr="00680C53" w:rsidDel="00BC5C69" w:rsidRDefault="00680C53" w:rsidP="00680C53">
            <w:pPr>
              <w:rPr>
                <w:ins w:id="1475" w:author="Ibraeva" w:date="2023-11-14T13:07:00Z"/>
                <w:del w:id="1476" w:author="Элнура Кочкорова" w:date="2023-12-08T10:11:00Z"/>
                <w:rFonts w:eastAsia="MS Mincho"/>
                <w:sz w:val="20"/>
                <w:szCs w:val="20"/>
              </w:rPr>
            </w:pPr>
            <w:ins w:id="1477" w:author="Ibraeva" w:date="2023-11-14T13:07:00Z">
              <w:del w:id="1478" w:author="Элнура Кочкорова" w:date="2023-12-08T10:11:00Z">
                <w:r w:rsidRPr="00680C53" w:rsidDel="00BC5C69">
                  <w:rPr>
                    <w:rFonts w:eastAsia="MS Mincho"/>
                    <w:sz w:val="20"/>
                    <w:szCs w:val="20"/>
                  </w:rPr>
                  <w:delText>100,0</w:delText>
                </w:r>
              </w:del>
            </w:ins>
          </w:p>
        </w:tc>
        <w:tc>
          <w:tcPr>
            <w:tcW w:w="1395" w:type="pct"/>
            <w:tcBorders>
              <w:top w:val="nil"/>
              <w:left w:val="nil"/>
              <w:bottom w:val="nil"/>
              <w:right w:val="nil"/>
            </w:tcBorders>
          </w:tcPr>
          <w:p w14:paraId="2C8C5A4C" w14:textId="77777777" w:rsidR="00680C53" w:rsidRPr="00680C53" w:rsidDel="00BC5C69" w:rsidRDefault="00680C53" w:rsidP="00680C53">
            <w:pPr>
              <w:rPr>
                <w:ins w:id="1479" w:author="Ibraeva" w:date="2023-11-14T13:07:00Z"/>
                <w:del w:id="1480" w:author="Элнура Кочкорова" w:date="2023-12-08T10:11:00Z"/>
                <w:rFonts w:eastAsia="MS Mincho"/>
                <w:sz w:val="20"/>
                <w:szCs w:val="20"/>
              </w:rPr>
            </w:pPr>
            <w:ins w:id="1481" w:author="Ibraeva" w:date="2023-11-14T13:07:00Z">
              <w:del w:id="1482" w:author="Элнура Кочкорова" w:date="2023-12-08T10:11:00Z">
                <w:r w:rsidRPr="00680C53" w:rsidDel="00BC5C69">
                  <w:rPr>
                    <w:rFonts w:eastAsia="MS Mincho"/>
                    <w:sz w:val="20"/>
                    <w:szCs w:val="20"/>
                  </w:rPr>
                  <w:delText>102,1</w:delText>
                </w:r>
              </w:del>
            </w:ins>
          </w:p>
        </w:tc>
      </w:tr>
      <w:tr w:rsidR="00680C53" w:rsidRPr="00680C53" w:rsidDel="00BC5C69" w14:paraId="236C8DA8" w14:textId="77777777" w:rsidTr="00A75BDA">
        <w:trPr>
          <w:ins w:id="1483" w:author="Ibraeva" w:date="2023-11-14T13:07:00Z"/>
          <w:del w:id="1484" w:author="Элнура Кочкорова" w:date="2023-12-08T10:11:00Z"/>
        </w:trPr>
        <w:tc>
          <w:tcPr>
            <w:tcW w:w="634" w:type="pct"/>
            <w:tcBorders>
              <w:top w:val="nil"/>
              <w:left w:val="nil"/>
              <w:bottom w:val="nil"/>
              <w:right w:val="nil"/>
            </w:tcBorders>
          </w:tcPr>
          <w:p w14:paraId="49B04B2F" w14:textId="77777777" w:rsidR="00680C53" w:rsidRPr="00680C53" w:rsidDel="00BC5C69" w:rsidRDefault="00680C53" w:rsidP="00680C53">
            <w:pPr>
              <w:rPr>
                <w:ins w:id="1485" w:author="Ibraeva" w:date="2023-11-14T13:07:00Z"/>
                <w:del w:id="1486" w:author="Элнура Кочкорова" w:date="2023-12-08T10:11:00Z"/>
                <w:rFonts w:eastAsia="SimSun"/>
                <w:sz w:val="20"/>
                <w:szCs w:val="20"/>
              </w:rPr>
            </w:pPr>
            <w:ins w:id="1487" w:author="Ibraeva" w:date="2023-11-14T13:07:00Z">
              <w:del w:id="1488" w:author="Элнура Кочкорова" w:date="2023-12-08T10:11:00Z">
                <w:r w:rsidRPr="00680C53" w:rsidDel="00BC5C69">
                  <w:rPr>
                    <w:rFonts w:eastAsia="MS Mincho"/>
                    <w:sz w:val="20"/>
                    <w:szCs w:val="20"/>
                  </w:rPr>
                  <w:delText>Март</w:delText>
                </w:r>
              </w:del>
            </w:ins>
          </w:p>
        </w:tc>
        <w:tc>
          <w:tcPr>
            <w:tcW w:w="943" w:type="pct"/>
            <w:tcBorders>
              <w:top w:val="nil"/>
              <w:left w:val="nil"/>
              <w:bottom w:val="nil"/>
              <w:right w:val="nil"/>
            </w:tcBorders>
          </w:tcPr>
          <w:p w14:paraId="0B41203F" w14:textId="77777777" w:rsidR="00680C53" w:rsidRPr="00680C53" w:rsidDel="00BC5C69" w:rsidRDefault="00680C53" w:rsidP="00680C53">
            <w:pPr>
              <w:rPr>
                <w:ins w:id="1489" w:author="Ibraeva" w:date="2023-11-14T13:07:00Z"/>
                <w:del w:id="1490" w:author="Элнура Кочкорова" w:date="2023-12-08T10:11:00Z"/>
                <w:rFonts w:eastAsia="MS Mincho"/>
                <w:sz w:val="20"/>
                <w:szCs w:val="20"/>
              </w:rPr>
            </w:pPr>
            <w:ins w:id="1491" w:author="Ibraeva" w:date="2023-11-14T13:07:00Z">
              <w:del w:id="1492" w:author="Элнура Кочкорова" w:date="2023-12-08T10:11:00Z">
                <w:r w:rsidRPr="00680C53" w:rsidDel="00BC5C69">
                  <w:rPr>
                    <w:rFonts w:eastAsia="MS Mincho"/>
                    <w:sz w:val="20"/>
                    <w:szCs w:val="20"/>
                  </w:rPr>
                  <w:delText>101,1</w:delText>
                </w:r>
              </w:del>
            </w:ins>
          </w:p>
        </w:tc>
        <w:tc>
          <w:tcPr>
            <w:tcW w:w="942" w:type="pct"/>
            <w:tcBorders>
              <w:top w:val="nil"/>
              <w:left w:val="nil"/>
              <w:bottom w:val="nil"/>
              <w:right w:val="nil"/>
            </w:tcBorders>
          </w:tcPr>
          <w:p w14:paraId="5C7EC004" w14:textId="77777777" w:rsidR="00680C53" w:rsidRPr="00680C53" w:rsidDel="00BC5C69" w:rsidRDefault="00680C53" w:rsidP="00680C53">
            <w:pPr>
              <w:rPr>
                <w:ins w:id="1493" w:author="Ibraeva" w:date="2023-11-14T13:07:00Z"/>
                <w:del w:id="1494" w:author="Элнура Кочкорова" w:date="2023-12-08T10:11:00Z"/>
                <w:rFonts w:eastAsia="MS Mincho"/>
                <w:sz w:val="20"/>
                <w:szCs w:val="20"/>
              </w:rPr>
            </w:pPr>
            <w:ins w:id="1495" w:author="Ibraeva" w:date="2023-11-14T13:07:00Z">
              <w:del w:id="1496" w:author="Элнура Кочкорова" w:date="2023-12-08T10:11:00Z">
                <w:r w:rsidRPr="00680C53" w:rsidDel="00BC5C69">
                  <w:rPr>
                    <w:rFonts w:eastAsia="MS Mincho"/>
                    <w:sz w:val="20"/>
                    <w:szCs w:val="20"/>
                  </w:rPr>
                  <w:delText>101,1</w:delText>
                </w:r>
              </w:del>
            </w:ins>
          </w:p>
        </w:tc>
        <w:tc>
          <w:tcPr>
            <w:tcW w:w="1086" w:type="pct"/>
            <w:tcBorders>
              <w:top w:val="nil"/>
              <w:left w:val="nil"/>
              <w:bottom w:val="nil"/>
              <w:right w:val="nil"/>
            </w:tcBorders>
          </w:tcPr>
          <w:p w14:paraId="05993CF6" w14:textId="77777777" w:rsidR="00680C53" w:rsidRPr="00680C53" w:rsidDel="00BC5C69" w:rsidRDefault="00680C53" w:rsidP="00680C53">
            <w:pPr>
              <w:rPr>
                <w:ins w:id="1497" w:author="Ibraeva" w:date="2023-11-14T13:07:00Z"/>
                <w:del w:id="1498" w:author="Элнура Кочкорова" w:date="2023-12-08T10:11:00Z"/>
                <w:rFonts w:eastAsia="MS Mincho"/>
                <w:sz w:val="20"/>
                <w:szCs w:val="20"/>
              </w:rPr>
            </w:pPr>
            <w:ins w:id="1499" w:author="Ibraeva" w:date="2023-11-14T13:07:00Z">
              <w:del w:id="1500" w:author="Элнура Кочкорова" w:date="2023-12-08T10:11:00Z">
                <w:r w:rsidRPr="00680C53" w:rsidDel="00BC5C69">
                  <w:rPr>
                    <w:rFonts w:eastAsia="MS Mincho"/>
                    <w:sz w:val="20"/>
                    <w:szCs w:val="20"/>
                  </w:rPr>
                  <w:delText>101,2</w:delText>
                </w:r>
              </w:del>
            </w:ins>
          </w:p>
        </w:tc>
        <w:tc>
          <w:tcPr>
            <w:tcW w:w="1395" w:type="pct"/>
            <w:tcBorders>
              <w:top w:val="nil"/>
              <w:left w:val="nil"/>
              <w:bottom w:val="nil"/>
              <w:right w:val="nil"/>
            </w:tcBorders>
          </w:tcPr>
          <w:p w14:paraId="62C4653C" w14:textId="77777777" w:rsidR="00680C53" w:rsidRPr="00680C53" w:rsidDel="00BC5C69" w:rsidRDefault="00680C53" w:rsidP="00680C53">
            <w:pPr>
              <w:rPr>
                <w:ins w:id="1501" w:author="Ibraeva" w:date="2023-11-14T13:07:00Z"/>
                <w:del w:id="1502" w:author="Элнура Кочкорова" w:date="2023-12-08T10:11:00Z"/>
                <w:rFonts w:eastAsia="MS Mincho"/>
                <w:sz w:val="20"/>
                <w:szCs w:val="20"/>
              </w:rPr>
            </w:pPr>
            <w:ins w:id="1503" w:author="Ibraeva" w:date="2023-11-14T13:07:00Z">
              <w:del w:id="1504" w:author="Элнура Кочкорова" w:date="2023-12-08T10:11:00Z">
                <w:r w:rsidRPr="00680C53" w:rsidDel="00BC5C69">
                  <w:rPr>
                    <w:rFonts w:eastAsia="MS Mincho"/>
                    <w:sz w:val="20"/>
                    <w:szCs w:val="20"/>
                  </w:rPr>
                  <w:delText>102,7</w:delText>
                </w:r>
              </w:del>
            </w:ins>
          </w:p>
        </w:tc>
      </w:tr>
      <w:tr w:rsidR="00680C53" w:rsidRPr="00680C53" w:rsidDel="00BC5C69" w14:paraId="6793DA40" w14:textId="77777777" w:rsidTr="00A75BDA">
        <w:trPr>
          <w:ins w:id="1505" w:author="Ibraeva" w:date="2023-11-14T13:07:00Z"/>
          <w:del w:id="1506" w:author="Элнура Кочкорова" w:date="2023-12-08T10:11:00Z"/>
        </w:trPr>
        <w:tc>
          <w:tcPr>
            <w:tcW w:w="634" w:type="pct"/>
            <w:tcBorders>
              <w:top w:val="nil"/>
              <w:left w:val="nil"/>
              <w:bottom w:val="nil"/>
              <w:right w:val="nil"/>
            </w:tcBorders>
          </w:tcPr>
          <w:p w14:paraId="16833E3A" w14:textId="77777777" w:rsidR="00680C53" w:rsidRPr="00680C53" w:rsidDel="00BC5C69" w:rsidRDefault="00680C53" w:rsidP="00680C53">
            <w:pPr>
              <w:rPr>
                <w:ins w:id="1507" w:author="Ibraeva" w:date="2023-11-14T13:07:00Z"/>
                <w:del w:id="1508" w:author="Элнура Кочкорова" w:date="2023-12-08T10:11:00Z"/>
                <w:rFonts w:eastAsia="MS Mincho"/>
                <w:sz w:val="20"/>
                <w:szCs w:val="20"/>
              </w:rPr>
            </w:pPr>
            <w:ins w:id="1509" w:author="Ibraeva" w:date="2023-11-14T13:07:00Z">
              <w:del w:id="1510" w:author="Элнура Кочкорова" w:date="2023-12-08T10:11:00Z">
                <w:r w:rsidRPr="00680C53" w:rsidDel="00BC5C69">
                  <w:rPr>
                    <w:rFonts w:eastAsia="MS Mincho"/>
                    <w:sz w:val="20"/>
                    <w:szCs w:val="20"/>
                  </w:rPr>
                  <w:delText>Апрель</w:delText>
                </w:r>
              </w:del>
            </w:ins>
          </w:p>
        </w:tc>
        <w:tc>
          <w:tcPr>
            <w:tcW w:w="943" w:type="pct"/>
            <w:tcBorders>
              <w:top w:val="nil"/>
              <w:left w:val="nil"/>
              <w:bottom w:val="nil"/>
              <w:right w:val="nil"/>
            </w:tcBorders>
          </w:tcPr>
          <w:p w14:paraId="43F6E287" w14:textId="77777777" w:rsidR="00680C53" w:rsidRPr="00680C53" w:rsidDel="00BC5C69" w:rsidRDefault="00680C53" w:rsidP="00680C53">
            <w:pPr>
              <w:rPr>
                <w:ins w:id="1511" w:author="Ibraeva" w:date="2023-11-14T13:07:00Z"/>
                <w:del w:id="1512" w:author="Элнура Кочкорова" w:date="2023-12-08T10:11:00Z"/>
                <w:rFonts w:eastAsia="MS Mincho"/>
                <w:sz w:val="20"/>
                <w:szCs w:val="20"/>
              </w:rPr>
            </w:pPr>
            <w:ins w:id="1513" w:author="Ibraeva" w:date="2023-11-14T13:07:00Z">
              <w:del w:id="1514" w:author="Элнура Кочкорова" w:date="2023-12-08T10:11:00Z">
                <w:r w:rsidRPr="00680C53" w:rsidDel="00BC5C69">
                  <w:rPr>
                    <w:rFonts w:eastAsia="MS Mincho"/>
                    <w:sz w:val="20"/>
                    <w:szCs w:val="20"/>
                  </w:rPr>
                  <w:delText>101,1</w:delText>
                </w:r>
              </w:del>
            </w:ins>
          </w:p>
        </w:tc>
        <w:tc>
          <w:tcPr>
            <w:tcW w:w="942" w:type="pct"/>
            <w:tcBorders>
              <w:top w:val="nil"/>
              <w:left w:val="nil"/>
              <w:bottom w:val="nil"/>
              <w:right w:val="nil"/>
            </w:tcBorders>
          </w:tcPr>
          <w:p w14:paraId="715D3C5E" w14:textId="77777777" w:rsidR="00680C53" w:rsidRPr="00680C53" w:rsidDel="00BC5C69" w:rsidRDefault="00680C53" w:rsidP="00680C53">
            <w:pPr>
              <w:rPr>
                <w:ins w:id="1515" w:author="Ibraeva" w:date="2023-11-14T13:07:00Z"/>
                <w:del w:id="1516" w:author="Элнура Кочкорова" w:date="2023-12-08T10:11:00Z"/>
                <w:rFonts w:eastAsia="MS Mincho"/>
                <w:sz w:val="20"/>
                <w:szCs w:val="20"/>
              </w:rPr>
            </w:pPr>
            <w:ins w:id="1517" w:author="Ibraeva" w:date="2023-11-14T13:07:00Z">
              <w:del w:id="1518" w:author="Элнура Кочкорова" w:date="2023-12-08T10:11:00Z">
                <w:r w:rsidRPr="00680C53" w:rsidDel="00BC5C69">
                  <w:rPr>
                    <w:rFonts w:eastAsia="MS Mincho"/>
                    <w:sz w:val="20"/>
                    <w:szCs w:val="20"/>
                  </w:rPr>
                  <w:delText>100,0</w:delText>
                </w:r>
              </w:del>
            </w:ins>
          </w:p>
        </w:tc>
        <w:tc>
          <w:tcPr>
            <w:tcW w:w="1086" w:type="pct"/>
            <w:tcBorders>
              <w:top w:val="nil"/>
              <w:left w:val="nil"/>
              <w:bottom w:val="nil"/>
              <w:right w:val="nil"/>
            </w:tcBorders>
          </w:tcPr>
          <w:p w14:paraId="20E1CE7F" w14:textId="77777777" w:rsidR="00680C53" w:rsidRPr="00680C53" w:rsidDel="00BC5C69" w:rsidRDefault="00680C53" w:rsidP="00680C53">
            <w:pPr>
              <w:rPr>
                <w:ins w:id="1519" w:author="Ibraeva" w:date="2023-11-14T13:07:00Z"/>
                <w:del w:id="1520" w:author="Элнура Кочкорова" w:date="2023-12-08T10:11:00Z"/>
                <w:rFonts w:eastAsia="MS Mincho"/>
                <w:sz w:val="20"/>
                <w:szCs w:val="20"/>
              </w:rPr>
            </w:pPr>
            <w:ins w:id="1521" w:author="Ibraeva" w:date="2023-11-14T13:07:00Z">
              <w:del w:id="1522" w:author="Элнура Кочкорова" w:date="2023-12-08T10:11:00Z">
                <w:r w:rsidRPr="00680C53" w:rsidDel="00BC5C69">
                  <w:rPr>
                    <w:rFonts w:eastAsia="MS Mincho"/>
                    <w:sz w:val="20"/>
                    <w:szCs w:val="20"/>
                  </w:rPr>
                  <w:delText>101,0</w:delText>
                </w:r>
              </w:del>
            </w:ins>
          </w:p>
        </w:tc>
        <w:tc>
          <w:tcPr>
            <w:tcW w:w="1395" w:type="pct"/>
            <w:tcBorders>
              <w:top w:val="nil"/>
              <w:left w:val="nil"/>
              <w:bottom w:val="nil"/>
              <w:right w:val="nil"/>
            </w:tcBorders>
          </w:tcPr>
          <w:p w14:paraId="11BBAACB" w14:textId="77777777" w:rsidR="00680C53" w:rsidRPr="00680C53" w:rsidDel="00BC5C69" w:rsidRDefault="00680C53" w:rsidP="00680C53">
            <w:pPr>
              <w:rPr>
                <w:ins w:id="1523" w:author="Ibraeva" w:date="2023-11-14T13:07:00Z"/>
                <w:del w:id="1524" w:author="Элнура Кочкорова" w:date="2023-12-08T10:11:00Z"/>
                <w:rFonts w:eastAsia="MS Mincho"/>
                <w:sz w:val="20"/>
                <w:szCs w:val="20"/>
              </w:rPr>
            </w:pPr>
            <w:ins w:id="1525" w:author="Ibraeva" w:date="2023-11-14T13:07:00Z">
              <w:del w:id="1526" w:author="Элнура Кочкорова" w:date="2023-12-08T10:11:00Z">
                <w:r w:rsidRPr="00680C53" w:rsidDel="00BC5C69">
                  <w:rPr>
                    <w:rFonts w:eastAsia="MS Mincho"/>
                    <w:sz w:val="20"/>
                    <w:szCs w:val="20"/>
                  </w:rPr>
                  <w:delText>100,9</w:delText>
                </w:r>
              </w:del>
            </w:ins>
          </w:p>
        </w:tc>
      </w:tr>
      <w:tr w:rsidR="00680C53" w:rsidRPr="00680C53" w:rsidDel="00BC5C69" w14:paraId="169ED236" w14:textId="77777777" w:rsidTr="00A75BDA">
        <w:trPr>
          <w:ins w:id="1527" w:author="Ibraeva" w:date="2023-11-14T13:07:00Z"/>
          <w:del w:id="1528" w:author="Элнура Кочкорова" w:date="2023-12-08T10:11:00Z"/>
        </w:trPr>
        <w:tc>
          <w:tcPr>
            <w:tcW w:w="634" w:type="pct"/>
            <w:tcBorders>
              <w:top w:val="nil"/>
              <w:left w:val="nil"/>
              <w:bottom w:val="nil"/>
              <w:right w:val="nil"/>
            </w:tcBorders>
          </w:tcPr>
          <w:p w14:paraId="2E28C568" w14:textId="77777777" w:rsidR="00680C53" w:rsidRPr="00680C53" w:rsidDel="00BC5C69" w:rsidRDefault="00680C53" w:rsidP="00680C53">
            <w:pPr>
              <w:rPr>
                <w:ins w:id="1529" w:author="Ibraeva" w:date="2023-11-14T13:07:00Z"/>
                <w:del w:id="1530" w:author="Элнура Кочкорова" w:date="2023-12-08T10:11:00Z"/>
                <w:rFonts w:eastAsia="MS Mincho"/>
                <w:sz w:val="20"/>
                <w:szCs w:val="20"/>
                <w:rPrChange w:id="1531" w:author="Элнура Кочкорова" w:date="2023-12-15T09:46:00Z">
                  <w:rPr>
                    <w:ins w:id="1532" w:author="Ibraeva" w:date="2023-11-14T13:07:00Z"/>
                    <w:del w:id="1533" w:author="Элнура Кочкорова" w:date="2023-12-08T10:11:00Z"/>
                    <w:sz w:val="20"/>
                    <w:szCs w:val="20"/>
                    <w:highlight w:val="yellow"/>
                  </w:rPr>
                </w:rPrChange>
              </w:rPr>
            </w:pPr>
            <w:ins w:id="1534" w:author="Ibraeva" w:date="2023-11-14T13:07:00Z">
              <w:del w:id="1535" w:author="Элнура Кочкорова" w:date="2023-12-08T10:11:00Z">
                <w:r w:rsidRPr="00680C53" w:rsidDel="00BC5C69">
                  <w:rPr>
                    <w:rFonts w:eastAsia="MS Mincho"/>
                    <w:sz w:val="20"/>
                    <w:szCs w:val="20"/>
                  </w:rPr>
                  <w:delText>Май</w:delText>
                </w:r>
              </w:del>
            </w:ins>
          </w:p>
        </w:tc>
        <w:tc>
          <w:tcPr>
            <w:tcW w:w="943" w:type="pct"/>
            <w:tcBorders>
              <w:top w:val="nil"/>
              <w:left w:val="nil"/>
              <w:bottom w:val="nil"/>
              <w:right w:val="nil"/>
            </w:tcBorders>
          </w:tcPr>
          <w:p w14:paraId="6D29FFCB" w14:textId="77777777" w:rsidR="00680C53" w:rsidRPr="00680C53" w:rsidDel="00BC5C69" w:rsidRDefault="00680C53" w:rsidP="00680C53">
            <w:pPr>
              <w:rPr>
                <w:ins w:id="1536" w:author="Ibraeva" w:date="2023-11-14T13:07:00Z"/>
                <w:del w:id="1537" w:author="Элнура Кочкорова" w:date="2023-12-08T10:11:00Z"/>
                <w:rFonts w:eastAsia="MS Mincho"/>
                <w:sz w:val="20"/>
                <w:szCs w:val="20"/>
                <w:rPrChange w:id="1538" w:author="Элнура Кочкорова" w:date="2023-12-15T09:46:00Z">
                  <w:rPr>
                    <w:ins w:id="1539" w:author="Ibraeva" w:date="2023-11-14T13:07:00Z"/>
                    <w:del w:id="1540" w:author="Элнура Кочкорова" w:date="2023-12-08T10:11:00Z"/>
                    <w:sz w:val="20"/>
                    <w:szCs w:val="20"/>
                    <w:highlight w:val="yellow"/>
                  </w:rPr>
                </w:rPrChange>
              </w:rPr>
            </w:pPr>
            <w:ins w:id="1541" w:author="Ibraeva" w:date="2023-11-14T13:07:00Z">
              <w:del w:id="1542" w:author="Элнура Кочкорова" w:date="2023-12-08T10:11:00Z">
                <w:r w:rsidRPr="00680C53" w:rsidDel="00BC5C69">
                  <w:rPr>
                    <w:rFonts w:eastAsia="MS Mincho"/>
                    <w:sz w:val="20"/>
                    <w:szCs w:val="20"/>
                  </w:rPr>
                  <w:delText>99,0</w:delText>
                </w:r>
              </w:del>
            </w:ins>
          </w:p>
        </w:tc>
        <w:tc>
          <w:tcPr>
            <w:tcW w:w="942" w:type="pct"/>
            <w:tcBorders>
              <w:top w:val="nil"/>
              <w:left w:val="nil"/>
              <w:bottom w:val="nil"/>
              <w:right w:val="nil"/>
            </w:tcBorders>
          </w:tcPr>
          <w:p w14:paraId="7F4706DA" w14:textId="77777777" w:rsidR="00680C53" w:rsidRPr="00680C53" w:rsidDel="00BC5C69" w:rsidRDefault="00680C53" w:rsidP="00680C53">
            <w:pPr>
              <w:rPr>
                <w:ins w:id="1543" w:author="Ibraeva" w:date="2023-11-14T13:07:00Z"/>
                <w:del w:id="1544" w:author="Элнура Кочкорова" w:date="2023-12-08T10:11:00Z"/>
                <w:rFonts w:eastAsia="MS Mincho"/>
                <w:sz w:val="20"/>
                <w:szCs w:val="20"/>
                <w:rPrChange w:id="1545" w:author="Элнура Кочкорова" w:date="2023-12-15T09:46:00Z">
                  <w:rPr>
                    <w:ins w:id="1546" w:author="Ibraeva" w:date="2023-11-14T13:07:00Z"/>
                    <w:del w:id="1547" w:author="Элнура Кочкорова" w:date="2023-12-08T10:11:00Z"/>
                    <w:sz w:val="20"/>
                    <w:szCs w:val="20"/>
                    <w:highlight w:val="yellow"/>
                  </w:rPr>
                </w:rPrChange>
              </w:rPr>
            </w:pPr>
            <w:ins w:id="1548" w:author="Ibraeva" w:date="2023-11-14T13:07:00Z">
              <w:del w:id="1549" w:author="Элнура Кочкорова" w:date="2023-12-08T10:11:00Z">
                <w:r w:rsidRPr="00680C53" w:rsidDel="00BC5C69">
                  <w:rPr>
                    <w:rFonts w:eastAsia="MS Mincho"/>
                    <w:sz w:val="20"/>
                    <w:szCs w:val="20"/>
                  </w:rPr>
                  <w:delText>107,7</w:delText>
                </w:r>
              </w:del>
            </w:ins>
          </w:p>
        </w:tc>
        <w:tc>
          <w:tcPr>
            <w:tcW w:w="1086" w:type="pct"/>
            <w:tcBorders>
              <w:top w:val="nil"/>
              <w:left w:val="nil"/>
              <w:bottom w:val="nil"/>
              <w:right w:val="nil"/>
            </w:tcBorders>
          </w:tcPr>
          <w:p w14:paraId="62DEDFFD" w14:textId="77777777" w:rsidR="00680C53" w:rsidRPr="00680C53" w:rsidDel="00BC5C69" w:rsidRDefault="00680C53" w:rsidP="00680C53">
            <w:pPr>
              <w:rPr>
                <w:ins w:id="1550" w:author="Ibraeva" w:date="2023-11-14T13:07:00Z"/>
                <w:del w:id="1551" w:author="Элнура Кочкорова" w:date="2023-12-08T10:11:00Z"/>
                <w:rFonts w:eastAsia="MS Mincho"/>
                <w:sz w:val="20"/>
                <w:szCs w:val="20"/>
                <w:rPrChange w:id="1552" w:author="Элнура Кочкорова" w:date="2023-12-15T09:46:00Z">
                  <w:rPr>
                    <w:ins w:id="1553" w:author="Ibraeva" w:date="2023-11-14T13:07:00Z"/>
                    <w:del w:id="1554" w:author="Элнура Кочкорова" w:date="2023-12-08T10:11:00Z"/>
                    <w:sz w:val="20"/>
                    <w:szCs w:val="20"/>
                    <w:highlight w:val="yellow"/>
                  </w:rPr>
                </w:rPrChange>
              </w:rPr>
            </w:pPr>
            <w:ins w:id="1555" w:author="Ibraeva" w:date="2023-11-14T13:07:00Z">
              <w:del w:id="1556" w:author="Элнура Кочкорова" w:date="2023-12-08T10:11:00Z">
                <w:r w:rsidRPr="00680C53" w:rsidDel="00BC5C69">
                  <w:rPr>
                    <w:rFonts w:eastAsia="MS Mincho"/>
                    <w:sz w:val="20"/>
                    <w:szCs w:val="20"/>
                  </w:rPr>
                  <w:delText>95,5</w:delText>
                </w:r>
              </w:del>
            </w:ins>
          </w:p>
        </w:tc>
        <w:tc>
          <w:tcPr>
            <w:tcW w:w="1395" w:type="pct"/>
            <w:tcBorders>
              <w:top w:val="nil"/>
              <w:left w:val="nil"/>
              <w:bottom w:val="nil"/>
              <w:right w:val="nil"/>
            </w:tcBorders>
          </w:tcPr>
          <w:p w14:paraId="1B43E46C" w14:textId="77777777" w:rsidR="00680C53" w:rsidRPr="00680C53" w:rsidDel="00BC5C69" w:rsidRDefault="00680C53" w:rsidP="00680C53">
            <w:pPr>
              <w:rPr>
                <w:ins w:id="1557" w:author="Ibraeva" w:date="2023-11-14T13:07:00Z"/>
                <w:del w:id="1558" w:author="Элнура Кочкорова" w:date="2023-12-08T10:11:00Z"/>
                <w:rFonts w:eastAsia="MS Mincho"/>
                <w:sz w:val="20"/>
                <w:szCs w:val="20"/>
                <w:rPrChange w:id="1559" w:author="Элнура Кочкорова" w:date="2023-12-15T09:46:00Z">
                  <w:rPr>
                    <w:ins w:id="1560" w:author="Ibraeva" w:date="2023-11-14T13:07:00Z"/>
                    <w:del w:id="1561" w:author="Элнура Кочкорова" w:date="2023-12-08T10:11:00Z"/>
                    <w:sz w:val="20"/>
                    <w:szCs w:val="20"/>
                    <w:highlight w:val="yellow"/>
                  </w:rPr>
                </w:rPrChange>
              </w:rPr>
            </w:pPr>
            <w:ins w:id="1562" w:author="Ibraeva" w:date="2023-11-14T13:07:00Z">
              <w:del w:id="1563" w:author="Элнура Кочкорова" w:date="2023-12-08T10:11:00Z">
                <w:r w:rsidRPr="00680C53" w:rsidDel="00BC5C69">
                  <w:rPr>
                    <w:rFonts w:eastAsia="MS Mincho"/>
                    <w:sz w:val="20"/>
                    <w:szCs w:val="20"/>
                  </w:rPr>
                  <w:delText>100,2</w:delText>
                </w:r>
              </w:del>
            </w:ins>
          </w:p>
        </w:tc>
      </w:tr>
      <w:tr w:rsidR="00680C53" w:rsidRPr="00680C53" w:rsidDel="00BC5C69" w14:paraId="3D1438B5" w14:textId="77777777" w:rsidTr="00A75BDA">
        <w:trPr>
          <w:ins w:id="1564" w:author="Ibraeva" w:date="2023-11-14T13:07:00Z"/>
          <w:del w:id="1565" w:author="Элнура Кочкорова" w:date="2023-12-08T10:11:00Z"/>
        </w:trPr>
        <w:tc>
          <w:tcPr>
            <w:tcW w:w="634" w:type="pct"/>
            <w:tcBorders>
              <w:top w:val="nil"/>
              <w:left w:val="nil"/>
              <w:bottom w:val="nil"/>
              <w:right w:val="nil"/>
            </w:tcBorders>
          </w:tcPr>
          <w:p w14:paraId="65F32653" w14:textId="77777777" w:rsidR="00680C53" w:rsidRPr="00680C53" w:rsidDel="00BC5C69" w:rsidRDefault="00680C53" w:rsidP="00680C53">
            <w:pPr>
              <w:rPr>
                <w:ins w:id="1566" w:author="Ibraeva" w:date="2023-11-14T13:07:00Z"/>
                <w:del w:id="1567" w:author="Элнура Кочкорова" w:date="2023-12-08T10:11:00Z"/>
                <w:rFonts w:eastAsia="MS Mincho"/>
                <w:sz w:val="20"/>
                <w:szCs w:val="20"/>
              </w:rPr>
            </w:pPr>
            <w:ins w:id="1568" w:author="Ibraeva" w:date="2023-11-14T13:07:00Z">
              <w:del w:id="1569" w:author="Элнура Кочкорова" w:date="2023-12-08T10:11:00Z">
                <w:r w:rsidRPr="00680C53" w:rsidDel="00BC5C69">
                  <w:rPr>
                    <w:rFonts w:eastAsia="MS Mincho"/>
                    <w:sz w:val="20"/>
                    <w:szCs w:val="20"/>
                  </w:rPr>
                  <w:delText>Июнь</w:delText>
                </w:r>
              </w:del>
            </w:ins>
          </w:p>
        </w:tc>
        <w:tc>
          <w:tcPr>
            <w:tcW w:w="943" w:type="pct"/>
            <w:tcBorders>
              <w:top w:val="nil"/>
              <w:left w:val="nil"/>
              <w:bottom w:val="nil"/>
              <w:right w:val="nil"/>
            </w:tcBorders>
          </w:tcPr>
          <w:p w14:paraId="3C122DA5" w14:textId="77777777" w:rsidR="00680C53" w:rsidRPr="00680C53" w:rsidDel="00BC5C69" w:rsidRDefault="00680C53" w:rsidP="00680C53">
            <w:pPr>
              <w:rPr>
                <w:ins w:id="1570" w:author="Ibraeva" w:date="2023-11-14T13:07:00Z"/>
                <w:del w:id="1571" w:author="Элнура Кочкорова" w:date="2023-12-08T10:11:00Z"/>
                <w:rFonts w:eastAsia="MS Mincho"/>
                <w:sz w:val="20"/>
                <w:szCs w:val="20"/>
              </w:rPr>
            </w:pPr>
            <w:ins w:id="1572" w:author="Ibraeva" w:date="2023-11-14T13:07:00Z">
              <w:del w:id="1573" w:author="Элнура Кочкорова" w:date="2023-12-08T10:11:00Z">
                <w:r w:rsidRPr="00680C53" w:rsidDel="00BC5C69">
                  <w:rPr>
                    <w:rFonts w:eastAsia="MS Mincho"/>
                    <w:sz w:val="20"/>
                    <w:szCs w:val="20"/>
                  </w:rPr>
                  <w:delText>100,5</w:delText>
                </w:r>
              </w:del>
            </w:ins>
          </w:p>
        </w:tc>
        <w:tc>
          <w:tcPr>
            <w:tcW w:w="942" w:type="pct"/>
            <w:tcBorders>
              <w:top w:val="nil"/>
              <w:left w:val="nil"/>
              <w:bottom w:val="nil"/>
              <w:right w:val="nil"/>
            </w:tcBorders>
          </w:tcPr>
          <w:p w14:paraId="206DF793" w14:textId="77777777" w:rsidR="00680C53" w:rsidRPr="00680C53" w:rsidDel="00BC5C69" w:rsidRDefault="00680C53" w:rsidP="00680C53">
            <w:pPr>
              <w:rPr>
                <w:ins w:id="1574" w:author="Ibraeva" w:date="2023-11-14T13:07:00Z"/>
                <w:del w:id="1575" w:author="Элнура Кочкорова" w:date="2023-12-08T10:11:00Z"/>
                <w:rFonts w:eastAsia="MS Mincho"/>
                <w:sz w:val="20"/>
                <w:szCs w:val="20"/>
              </w:rPr>
            </w:pPr>
            <w:ins w:id="1576" w:author="Ibraeva" w:date="2023-11-14T13:07:00Z">
              <w:del w:id="1577" w:author="Элнура Кочкорова" w:date="2023-12-08T10:11:00Z">
                <w:r w:rsidRPr="00680C53" w:rsidDel="00BC5C69">
                  <w:rPr>
                    <w:rFonts w:eastAsia="MS Mincho"/>
                    <w:sz w:val="20"/>
                    <w:szCs w:val="20"/>
                  </w:rPr>
                  <w:delText>96,8</w:delText>
                </w:r>
              </w:del>
            </w:ins>
          </w:p>
        </w:tc>
        <w:tc>
          <w:tcPr>
            <w:tcW w:w="1086" w:type="pct"/>
            <w:tcBorders>
              <w:top w:val="nil"/>
              <w:left w:val="nil"/>
              <w:bottom w:val="nil"/>
              <w:right w:val="nil"/>
            </w:tcBorders>
          </w:tcPr>
          <w:p w14:paraId="35BF73B5" w14:textId="77777777" w:rsidR="00680C53" w:rsidRPr="00680C53" w:rsidDel="00BC5C69" w:rsidRDefault="00680C53" w:rsidP="00680C53">
            <w:pPr>
              <w:rPr>
                <w:ins w:id="1578" w:author="Ibraeva" w:date="2023-11-14T13:07:00Z"/>
                <w:del w:id="1579" w:author="Элнура Кочкорова" w:date="2023-12-08T10:11:00Z"/>
                <w:rFonts w:eastAsia="MS Mincho"/>
                <w:sz w:val="20"/>
                <w:szCs w:val="20"/>
              </w:rPr>
            </w:pPr>
            <w:ins w:id="1580" w:author="Ibraeva" w:date="2023-11-14T13:07:00Z">
              <w:del w:id="1581" w:author="Элнура Кочкорова" w:date="2023-12-08T10:11:00Z">
                <w:r w:rsidRPr="00680C53" w:rsidDel="00BC5C69">
                  <w:rPr>
                    <w:rFonts w:eastAsia="MS Mincho"/>
                    <w:sz w:val="20"/>
                    <w:szCs w:val="20"/>
                  </w:rPr>
                  <w:delText>101,8</w:delText>
                </w:r>
              </w:del>
            </w:ins>
          </w:p>
        </w:tc>
        <w:tc>
          <w:tcPr>
            <w:tcW w:w="1395" w:type="pct"/>
            <w:tcBorders>
              <w:top w:val="nil"/>
              <w:left w:val="nil"/>
              <w:bottom w:val="nil"/>
              <w:right w:val="nil"/>
            </w:tcBorders>
          </w:tcPr>
          <w:p w14:paraId="0CC6AE2A" w14:textId="77777777" w:rsidR="00680C53" w:rsidRPr="00680C53" w:rsidDel="00BC5C69" w:rsidRDefault="00680C53" w:rsidP="00680C53">
            <w:pPr>
              <w:rPr>
                <w:ins w:id="1582" w:author="Ibraeva" w:date="2023-11-14T13:07:00Z"/>
                <w:del w:id="1583" w:author="Элнура Кочкорова" w:date="2023-12-08T10:11:00Z"/>
                <w:rFonts w:eastAsia="MS Mincho"/>
                <w:sz w:val="20"/>
                <w:szCs w:val="20"/>
              </w:rPr>
            </w:pPr>
            <w:ins w:id="1584" w:author="Ibraeva" w:date="2023-11-14T13:07:00Z">
              <w:del w:id="1585" w:author="Элнура Кочкорова" w:date="2023-12-08T10:11:00Z">
                <w:r w:rsidRPr="00680C53" w:rsidDel="00BC5C69">
                  <w:rPr>
                    <w:rFonts w:eastAsia="MS Mincho"/>
                    <w:sz w:val="20"/>
                    <w:szCs w:val="20"/>
                  </w:rPr>
                  <w:delText>113,6</w:delText>
                </w:r>
              </w:del>
            </w:ins>
          </w:p>
        </w:tc>
      </w:tr>
      <w:tr w:rsidR="00680C53" w:rsidRPr="00680C53" w:rsidDel="00BC5C69" w14:paraId="3E9CB6CB" w14:textId="77777777" w:rsidTr="00A75BDA">
        <w:trPr>
          <w:ins w:id="1586" w:author="Ibraeva" w:date="2023-11-14T13:07:00Z"/>
          <w:del w:id="1587" w:author="Элнура Кочкорова" w:date="2023-12-08T10:11:00Z"/>
        </w:trPr>
        <w:tc>
          <w:tcPr>
            <w:tcW w:w="634" w:type="pct"/>
            <w:tcBorders>
              <w:top w:val="nil"/>
              <w:left w:val="nil"/>
              <w:bottom w:val="nil"/>
              <w:right w:val="nil"/>
            </w:tcBorders>
          </w:tcPr>
          <w:p w14:paraId="4BD03B1D" w14:textId="77777777" w:rsidR="00680C53" w:rsidRPr="00680C53" w:rsidDel="00BC5C69" w:rsidRDefault="00680C53" w:rsidP="00680C53">
            <w:pPr>
              <w:rPr>
                <w:ins w:id="1588" w:author="Ibraeva" w:date="2023-11-14T13:07:00Z"/>
                <w:del w:id="1589" w:author="Элнура Кочкорова" w:date="2023-12-08T10:11:00Z"/>
                <w:rFonts w:eastAsia="MS Mincho"/>
                <w:sz w:val="20"/>
                <w:szCs w:val="20"/>
              </w:rPr>
            </w:pPr>
            <w:ins w:id="1590" w:author="Ibraeva" w:date="2023-11-14T13:07:00Z">
              <w:del w:id="1591" w:author="Элнура Кочкорова" w:date="2023-12-08T10:11:00Z">
                <w:r w:rsidRPr="00680C53" w:rsidDel="00BC5C69">
                  <w:rPr>
                    <w:rFonts w:eastAsia="MS Mincho"/>
                    <w:sz w:val="20"/>
                    <w:szCs w:val="20"/>
                  </w:rPr>
                  <w:delText>Июль</w:delText>
                </w:r>
              </w:del>
            </w:ins>
          </w:p>
        </w:tc>
        <w:tc>
          <w:tcPr>
            <w:tcW w:w="943" w:type="pct"/>
            <w:tcBorders>
              <w:top w:val="nil"/>
              <w:left w:val="nil"/>
              <w:bottom w:val="nil"/>
              <w:right w:val="nil"/>
            </w:tcBorders>
          </w:tcPr>
          <w:p w14:paraId="0E78ACB1" w14:textId="77777777" w:rsidR="00680C53" w:rsidRPr="00680C53" w:rsidDel="00BC5C69" w:rsidRDefault="00680C53" w:rsidP="00680C53">
            <w:pPr>
              <w:rPr>
                <w:ins w:id="1592" w:author="Ibraeva" w:date="2023-11-14T13:07:00Z"/>
                <w:del w:id="1593" w:author="Элнура Кочкорова" w:date="2023-12-08T10:11:00Z"/>
                <w:rFonts w:eastAsia="MS Mincho"/>
                <w:sz w:val="20"/>
                <w:szCs w:val="20"/>
              </w:rPr>
            </w:pPr>
            <w:ins w:id="1594" w:author="Ibraeva" w:date="2023-11-14T13:07:00Z">
              <w:del w:id="1595" w:author="Элнура Кочкорова" w:date="2023-12-08T10:11:00Z">
                <w:r w:rsidRPr="00680C53" w:rsidDel="00BC5C69">
                  <w:rPr>
                    <w:rFonts w:eastAsia="MS Mincho"/>
                    <w:sz w:val="20"/>
                    <w:szCs w:val="20"/>
                  </w:rPr>
                  <w:delText>98,1</w:delText>
                </w:r>
              </w:del>
            </w:ins>
          </w:p>
        </w:tc>
        <w:tc>
          <w:tcPr>
            <w:tcW w:w="942" w:type="pct"/>
            <w:tcBorders>
              <w:top w:val="nil"/>
              <w:left w:val="nil"/>
              <w:bottom w:val="nil"/>
              <w:right w:val="nil"/>
            </w:tcBorders>
          </w:tcPr>
          <w:p w14:paraId="4685BE05" w14:textId="77777777" w:rsidR="00680C53" w:rsidRPr="00680C53" w:rsidDel="00BC5C69" w:rsidRDefault="00680C53" w:rsidP="00680C53">
            <w:pPr>
              <w:rPr>
                <w:ins w:id="1596" w:author="Ibraeva" w:date="2023-11-14T13:07:00Z"/>
                <w:del w:id="1597" w:author="Элнура Кочкорова" w:date="2023-12-08T10:11:00Z"/>
                <w:rFonts w:eastAsia="MS Mincho"/>
                <w:sz w:val="20"/>
                <w:szCs w:val="20"/>
              </w:rPr>
            </w:pPr>
            <w:ins w:id="1598" w:author="Ibraeva" w:date="2023-11-14T13:07:00Z">
              <w:del w:id="1599" w:author="Элнура Кочкорова" w:date="2023-12-08T10:11:00Z">
                <w:r w:rsidRPr="00680C53" w:rsidDel="00BC5C69">
                  <w:rPr>
                    <w:rFonts w:eastAsia="MS Mincho"/>
                    <w:sz w:val="20"/>
                    <w:szCs w:val="20"/>
                  </w:rPr>
                  <w:delText>99,3</w:delText>
                </w:r>
              </w:del>
            </w:ins>
          </w:p>
        </w:tc>
        <w:tc>
          <w:tcPr>
            <w:tcW w:w="1086" w:type="pct"/>
            <w:tcBorders>
              <w:top w:val="nil"/>
              <w:left w:val="nil"/>
              <w:bottom w:val="nil"/>
              <w:right w:val="nil"/>
            </w:tcBorders>
          </w:tcPr>
          <w:p w14:paraId="13D796BE" w14:textId="77777777" w:rsidR="00680C53" w:rsidRPr="00680C53" w:rsidDel="00BC5C69" w:rsidRDefault="00680C53" w:rsidP="00680C53">
            <w:pPr>
              <w:rPr>
                <w:ins w:id="1600" w:author="Ibraeva" w:date="2023-11-14T13:07:00Z"/>
                <w:del w:id="1601" w:author="Элнура Кочкорова" w:date="2023-12-08T10:11:00Z"/>
                <w:rFonts w:eastAsia="MS Mincho"/>
                <w:sz w:val="20"/>
                <w:szCs w:val="20"/>
              </w:rPr>
            </w:pPr>
            <w:ins w:id="1602" w:author="Ibraeva" w:date="2023-11-14T13:07:00Z">
              <w:del w:id="1603" w:author="Элнура Кочкорова" w:date="2023-12-08T10:11:00Z">
                <w:r w:rsidRPr="00680C53" w:rsidDel="00BC5C69">
                  <w:rPr>
                    <w:rFonts w:eastAsia="MS Mincho"/>
                    <w:sz w:val="20"/>
                    <w:szCs w:val="20"/>
                  </w:rPr>
                  <w:delText>103,7</w:delText>
                </w:r>
              </w:del>
            </w:ins>
          </w:p>
        </w:tc>
        <w:tc>
          <w:tcPr>
            <w:tcW w:w="1395" w:type="pct"/>
            <w:tcBorders>
              <w:top w:val="nil"/>
              <w:left w:val="nil"/>
              <w:bottom w:val="nil"/>
              <w:right w:val="nil"/>
            </w:tcBorders>
          </w:tcPr>
          <w:p w14:paraId="50BEB118" w14:textId="77777777" w:rsidR="00680C53" w:rsidRPr="00680C53" w:rsidDel="00BC5C69" w:rsidRDefault="00680C53" w:rsidP="00680C53">
            <w:pPr>
              <w:rPr>
                <w:ins w:id="1604" w:author="Ibraeva" w:date="2023-11-14T13:07:00Z"/>
                <w:del w:id="1605" w:author="Элнура Кочкорова" w:date="2023-12-08T10:11:00Z"/>
                <w:rFonts w:eastAsia="MS Mincho"/>
                <w:sz w:val="20"/>
                <w:szCs w:val="20"/>
              </w:rPr>
            </w:pPr>
            <w:ins w:id="1606" w:author="Ibraeva" w:date="2023-11-14T13:07:00Z">
              <w:del w:id="1607" w:author="Элнура Кочкорова" w:date="2023-12-08T10:11:00Z">
                <w:r w:rsidRPr="00680C53" w:rsidDel="00BC5C69">
                  <w:rPr>
                    <w:rFonts w:eastAsia="MS Mincho"/>
                    <w:sz w:val="20"/>
                    <w:szCs w:val="20"/>
                  </w:rPr>
                  <w:delText>99,9</w:delText>
                </w:r>
              </w:del>
            </w:ins>
          </w:p>
        </w:tc>
      </w:tr>
      <w:tr w:rsidR="00680C53" w:rsidRPr="00680C53" w:rsidDel="00BC5C69" w14:paraId="5D951B23" w14:textId="77777777" w:rsidTr="00A75BDA">
        <w:trPr>
          <w:ins w:id="1608" w:author="Ibraeva" w:date="2023-11-14T13:07:00Z"/>
          <w:del w:id="1609" w:author="Элнура Кочкорова" w:date="2023-12-08T10:11:00Z"/>
        </w:trPr>
        <w:tc>
          <w:tcPr>
            <w:tcW w:w="634" w:type="pct"/>
            <w:tcBorders>
              <w:top w:val="nil"/>
              <w:left w:val="nil"/>
              <w:bottom w:val="nil"/>
              <w:right w:val="nil"/>
            </w:tcBorders>
          </w:tcPr>
          <w:p w14:paraId="1D1D51C1" w14:textId="77777777" w:rsidR="00680C53" w:rsidRPr="00680C53" w:rsidDel="00BC5C69" w:rsidRDefault="00680C53" w:rsidP="00680C53">
            <w:pPr>
              <w:rPr>
                <w:ins w:id="1610" w:author="Ibraeva" w:date="2023-11-14T13:07:00Z"/>
                <w:del w:id="1611" w:author="Элнура Кочкорова" w:date="2023-12-08T10:11:00Z"/>
                <w:rFonts w:eastAsia="MS Mincho"/>
                <w:sz w:val="20"/>
                <w:szCs w:val="20"/>
              </w:rPr>
            </w:pPr>
            <w:ins w:id="1612" w:author="Ibraeva" w:date="2023-11-14T13:07:00Z">
              <w:del w:id="1613" w:author="Элнура Кочкорова" w:date="2023-12-08T10:11:00Z">
                <w:r w:rsidRPr="00680C53" w:rsidDel="00BC5C69">
                  <w:rPr>
                    <w:rFonts w:eastAsia="MS Mincho"/>
                    <w:sz w:val="20"/>
                    <w:szCs w:val="20"/>
                  </w:rPr>
                  <w:delText>Август</w:delText>
                </w:r>
              </w:del>
            </w:ins>
          </w:p>
        </w:tc>
        <w:tc>
          <w:tcPr>
            <w:tcW w:w="943" w:type="pct"/>
            <w:tcBorders>
              <w:top w:val="nil"/>
              <w:left w:val="nil"/>
              <w:bottom w:val="nil"/>
              <w:right w:val="nil"/>
            </w:tcBorders>
          </w:tcPr>
          <w:p w14:paraId="08D621F3" w14:textId="77777777" w:rsidR="00680C53" w:rsidRPr="00680C53" w:rsidDel="00BC5C69" w:rsidRDefault="00680C53" w:rsidP="00680C53">
            <w:pPr>
              <w:rPr>
                <w:ins w:id="1614" w:author="Ibraeva" w:date="2023-11-14T13:07:00Z"/>
                <w:del w:id="1615" w:author="Элнура Кочкорова" w:date="2023-12-08T10:11:00Z"/>
                <w:rFonts w:eastAsia="MS Mincho"/>
                <w:sz w:val="20"/>
                <w:szCs w:val="20"/>
              </w:rPr>
            </w:pPr>
            <w:ins w:id="1616" w:author="Ibraeva" w:date="2023-11-14T13:07:00Z">
              <w:del w:id="1617" w:author="Элнура Кочкорова" w:date="2023-12-08T10:11:00Z">
                <w:r w:rsidRPr="00680C53" w:rsidDel="00BC5C69">
                  <w:rPr>
                    <w:rFonts w:eastAsia="MS Mincho"/>
                    <w:sz w:val="20"/>
                    <w:szCs w:val="20"/>
                  </w:rPr>
                  <w:delText>98,8</w:delText>
                </w:r>
              </w:del>
            </w:ins>
          </w:p>
        </w:tc>
        <w:tc>
          <w:tcPr>
            <w:tcW w:w="942" w:type="pct"/>
            <w:tcBorders>
              <w:top w:val="nil"/>
              <w:left w:val="nil"/>
              <w:bottom w:val="nil"/>
              <w:right w:val="nil"/>
            </w:tcBorders>
          </w:tcPr>
          <w:p w14:paraId="19E109AC" w14:textId="77777777" w:rsidR="00680C53" w:rsidRPr="00680C53" w:rsidDel="00BC5C69" w:rsidRDefault="00680C53" w:rsidP="00680C53">
            <w:pPr>
              <w:rPr>
                <w:ins w:id="1618" w:author="Ibraeva" w:date="2023-11-14T13:07:00Z"/>
                <w:del w:id="1619" w:author="Элнура Кочкорова" w:date="2023-12-08T10:11:00Z"/>
                <w:rFonts w:eastAsia="MS Mincho"/>
                <w:sz w:val="20"/>
                <w:szCs w:val="20"/>
              </w:rPr>
            </w:pPr>
            <w:ins w:id="1620" w:author="Ibraeva" w:date="2023-11-14T13:07:00Z">
              <w:del w:id="1621" w:author="Элнура Кочкорова" w:date="2023-12-08T10:11:00Z">
                <w:r w:rsidRPr="00680C53" w:rsidDel="00BC5C69">
                  <w:rPr>
                    <w:rFonts w:eastAsia="MS Mincho"/>
                    <w:sz w:val="20"/>
                    <w:szCs w:val="20"/>
                  </w:rPr>
                  <w:delText>99,5</w:delText>
                </w:r>
              </w:del>
            </w:ins>
          </w:p>
        </w:tc>
        <w:tc>
          <w:tcPr>
            <w:tcW w:w="1086" w:type="pct"/>
            <w:tcBorders>
              <w:top w:val="nil"/>
              <w:left w:val="nil"/>
              <w:bottom w:val="nil"/>
              <w:right w:val="nil"/>
            </w:tcBorders>
          </w:tcPr>
          <w:p w14:paraId="693CCD45" w14:textId="77777777" w:rsidR="00680C53" w:rsidRPr="00680C53" w:rsidDel="00BC5C69" w:rsidRDefault="00680C53" w:rsidP="00680C53">
            <w:pPr>
              <w:rPr>
                <w:ins w:id="1622" w:author="Ibraeva" w:date="2023-11-14T13:07:00Z"/>
                <w:del w:id="1623" w:author="Элнура Кочкорова" w:date="2023-12-08T10:11:00Z"/>
                <w:rFonts w:eastAsia="MS Mincho"/>
                <w:sz w:val="20"/>
                <w:szCs w:val="20"/>
              </w:rPr>
            </w:pPr>
            <w:ins w:id="1624" w:author="Ibraeva" w:date="2023-11-14T13:07:00Z">
              <w:del w:id="1625" w:author="Элнура Кочкорова" w:date="2023-12-08T10:11:00Z">
                <w:r w:rsidRPr="00680C53" w:rsidDel="00BC5C69">
                  <w:rPr>
                    <w:rFonts w:eastAsia="MS Mincho"/>
                    <w:sz w:val="20"/>
                    <w:szCs w:val="20"/>
                  </w:rPr>
                  <w:delText>98,2</w:delText>
                </w:r>
              </w:del>
            </w:ins>
          </w:p>
        </w:tc>
        <w:tc>
          <w:tcPr>
            <w:tcW w:w="1395" w:type="pct"/>
            <w:tcBorders>
              <w:top w:val="nil"/>
              <w:left w:val="nil"/>
              <w:bottom w:val="nil"/>
              <w:right w:val="nil"/>
            </w:tcBorders>
          </w:tcPr>
          <w:p w14:paraId="5C9BBC56" w14:textId="77777777" w:rsidR="00680C53" w:rsidRPr="00680C53" w:rsidDel="00BC5C69" w:rsidRDefault="00680C53" w:rsidP="00680C53">
            <w:pPr>
              <w:rPr>
                <w:ins w:id="1626" w:author="Ibraeva" w:date="2023-11-14T13:07:00Z"/>
                <w:del w:id="1627" w:author="Элнура Кочкорова" w:date="2023-12-08T10:11:00Z"/>
                <w:rFonts w:eastAsia="MS Mincho"/>
                <w:sz w:val="20"/>
                <w:szCs w:val="20"/>
              </w:rPr>
            </w:pPr>
            <w:ins w:id="1628" w:author="Ibraeva" w:date="2023-11-14T13:07:00Z">
              <w:del w:id="1629" w:author="Элнура Кочкорова" w:date="2023-12-08T10:11:00Z">
                <w:r w:rsidRPr="00680C53" w:rsidDel="00BC5C69">
                  <w:rPr>
                    <w:rFonts w:eastAsia="MS Mincho"/>
                    <w:sz w:val="20"/>
                    <w:szCs w:val="20"/>
                  </w:rPr>
                  <w:delText>100,6</w:delText>
                </w:r>
              </w:del>
            </w:ins>
          </w:p>
        </w:tc>
      </w:tr>
      <w:tr w:rsidR="00680C53" w:rsidRPr="00680C53" w:rsidDel="00BC5C69" w14:paraId="3933E085" w14:textId="77777777" w:rsidTr="00A75BDA">
        <w:trPr>
          <w:ins w:id="1630" w:author="Ibraeva" w:date="2023-11-14T13:07:00Z"/>
          <w:del w:id="1631" w:author="Элнура Кочкорова" w:date="2023-12-08T10:11:00Z"/>
        </w:trPr>
        <w:tc>
          <w:tcPr>
            <w:tcW w:w="634" w:type="pct"/>
            <w:tcBorders>
              <w:top w:val="nil"/>
              <w:left w:val="nil"/>
              <w:bottom w:val="nil"/>
              <w:right w:val="nil"/>
            </w:tcBorders>
          </w:tcPr>
          <w:p w14:paraId="3C3EFD22" w14:textId="77777777" w:rsidR="00680C53" w:rsidRPr="00680C53" w:rsidDel="00BC5C69" w:rsidRDefault="00680C53" w:rsidP="00680C53">
            <w:pPr>
              <w:rPr>
                <w:ins w:id="1632" w:author="Ibraeva" w:date="2023-11-14T13:07:00Z"/>
                <w:del w:id="1633" w:author="Элнура Кочкорова" w:date="2023-12-08T10:11:00Z"/>
                <w:rFonts w:eastAsia="MS Mincho"/>
                <w:sz w:val="20"/>
                <w:szCs w:val="20"/>
                <w:lang w:val="ky-KG"/>
              </w:rPr>
            </w:pPr>
            <w:ins w:id="1634" w:author="Ibraeva" w:date="2023-11-14T13:07:00Z">
              <w:del w:id="1635" w:author="Элнура Кочкорова" w:date="2023-12-08T10:11:00Z">
                <w:r w:rsidRPr="00680C53" w:rsidDel="00BC5C69">
                  <w:rPr>
                    <w:rFonts w:eastAsia="MS Mincho"/>
                    <w:sz w:val="20"/>
                    <w:szCs w:val="20"/>
                    <w:lang w:val="ky-KG"/>
                  </w:rPr>
                  <w:delText>Сентябрь</w:delText>
                </w:r>
              </w:del>
            </w:ins>
          </w:p>
        </w:tc>
        <w:tc>
          <w:tcPr>
            <w:tcW w:w="943" w:type="pct"/>
            <w:tcBorders>
              <w:top w:val="nil"/>
              <w:left w:val="nil"/>
              <w:bottom w:val="nil"/>
              <w:right w:val="nil"/>
            </w:tcBorders>
          </w:tcPr>
          <w:p w14:paraId="5781DF03" w14:textId="77777777" w:rsidR="00680C53" w:rsidRPr="00680C53" w:rsidDel="00BC5C69" w:rsidRDefault="00680C53" w:rsidP="00680C53">
            <w:pPr>
              <w:rPr>
                <w:ins w:id="1636" w:author="Ibraeva" w:date="2023-11-14T13:07:00Z"/>
                <w:del w:id="1637" w:author="Элнура Кочкорова" w:date="2023-12-08T10:11:00Z"/>
                <w:rFonts w:eastAsia="MS Mincho"/>
                <w:sz w:val="20"/>
                <w:szCs w:val="20"/>
              </w:rPr>
            </w:pPr>
            <w:ins w:id="1638" w:author="Ibraeva" w:date="2023-11-14T13:07:00Z">
              <w:del w:id="1639" w:author="Элнура Кочкорова" w:date="2023-12-08T10:11:00Z">
                <w:r w:rsidRPr="00680C53" w:rsidDel="00BC5C69">
                  <w:rPr>
                    <w:rFonts w:eastAsia="MS Mincho"/>
                    <w:sz w:val="20"/>
                    <w:szCs w:val="20"/>
                  </w:rPr>
                  <w:delText>102,4</w:delText>
                </w:r>
              </w:del>
            </w:ins>
          </w:p>
        </w:tc>
        <w:tc>
          <w:tcPr>
            <w:tcW w:w="942" w:type="pct"/>
            <w:tcBorders>
              <w:top w:val="nil"/>
              <w:left w:val="nil"/>
              <w:bottom w:val="nil"/>
              <w:right w:val="nil"/>
            </w:tcBorders>
          </w:tcPr>
          <w:p w14:paraId="2C5551E1" w14:textId="77777777" w:rsidR="00680C53" w:rsidRPr="00680C53" w:rsidDel="00BC5C69" w:rsidRDefault="00680C53" w:rsidP="00680C53">
            <w:pPr>
              <w:rPr>
                <w:ins w:id="1640" w:author="Ibraeva" w:date="2023-11-14T13:07:00Z"/>
                <w:del w:id="1641" w:author="Элнура Кочкорова" w:date="2023-12-08T10:11:00Z"/>
                <w:rFonts w:eastAsia="MS Mincho"/>
                <w:sz w:val="20"/>
                <w:szCs w:val="20"/>
              </w:rPr>
            </w:pPr>
            <w:ins w:id="1642" w:author="Ibraeva" w:date="2023-11-14T13:07:00Z">
              <w:del w:id="1643" w:author="Элнура Кочкорова" w:date="2023-12-08T10:11:00Z">
                <w:r w:rsidRPr="00680C53" w:rsidDel="00BC5C69">
                  <w:rPr>
                    <w:rFonts w:eastAsia="MS Mincho"/>
                    <w:sz w:val="20"/>
                    <w:szCs w:val="20"/>
                  </w:rPr>
                  <w:delText>100,6</w:delText>
                </w:r>
              </w:del>
            </w:ins>
          </w:p>
        </w:tc>
        <w:tc>
          <w:tcPr>
            <w:tcW w:w="1086" w:type="pct"/>
            <w:tcBorders>
              <w:top w:val="nil"/>
              <w:left w:val="nil"/>
              <w:bottom w:val="nil"/>
              <w:right w:val="nil"/>
            </w:tcBorders>
          </w:tcPr>
          <w:p w14:paraId="6032EBC5" w14:textId="77777777" w:rsidR="00680C53" w:rsidRPr="00680C53" w:rsidDel="00BC5C69" w:rsidRDefault="00680C53" w:rsidP="00680C53">
            <w:pPr>
              <w:rPr>
                <w:ins w:id="1644" w:author="Ibraeva" w:date="2023-11-14T13:07:00Z"/>
                <w:del w:id="1645" w:author="Элнура Кочкорова" w:date="2023-12-08T10:11:00Z"/>
                <w:rFonts w:eastAsia="MS Mincho"/>
                <w:sz w:val="20"/>
                <w:szCs w:val="20"/>
              </w:rPr>
            </w:pPr>
            <w:ins w:id="1646" w:author="Ibraeva" w:date="2023-11-14T13:07:00Z">
              <w:del w:id="1647" w:author="Элнура Кочкорова" w:date="2023-12-08T10:11:00Z">
                <w:r w:rsidRPr="00680C53" w:rsidDel="00BC5C69">
                  <w:rPr>
                    <w:rFonts w:eastAsia="MS Mincho"/>
                    <w:sz w:val="20"/>
                    <w:szCs w:val="20"/>
                  </w:rPr>
                  <w:delText>99,7</w:delText>
                </w:r>
              </w:del>
            </w:ins>
          </w:p>
        </w:tc>
        <w:tc>
          <w:tcPr>
            <w:tcW w:w="1395" w:type="pct"/>
            <w:tcBorders>
              <w:top w:val="nil"/>
              <w:left w:val="nil"/>
              <w:bottom w:val="nil"/>
              <w:right w:val="nil"/>
            </w:tcBorders>
          </w:tcPr>
          <w:p w14:paraId="1C8BC5E7" w14:textId="77777777" w:rsidR="00680C53" w:rsidRPr="00680C53" w:rsidDel="00BC5C69" w:rsidRDefault="00680C53" w:rsidP="00680C53">
            <w:pPr>
              <w:rPr>
                <w:ins w:id="1648" w:author="Ibraeva" w:date="2023-11-14T13:07:00Z"/>
                <w:del w:id="1649" w:author="Элнура Кочкорова" w:date="2023-12-08T10:11:00Z"/>
                <w:rFonts w:eastAsia="MS Mincho"/>
                <w:sz w:val="20"/>
                <w:szCs w:val="20"/>
              </w:rPr>
            </w:pPr>
            <w:ins w:id="1650" w:author="Ibraeva" w:date="2023-11-14T13:07:00Z">
              <w:del w:id="1651" w:author="Элнура Кочкорова" w:date="2023-12-08T10:11:00Z">
                <w:r w:rsidRPr="00680C53" w:rsidDel="00BC5C69">
                  <w:rPr>
                    <w:rFonts w:eastAsia="MS Mincho"/>
                    <w:sz w:val="20"/>
                    <w:szCs w:val="20"/>
                  </w:rPr>
                  <w:delText>100,3</w:delText>
                </w:r>
              </w:del>
            </w:ins>
          </w:p>
        </w:tc>
      </w:tr>
      <w:tr w:rsidR="00680C53" w:rsidRPr="00680C53" w:rsidDel="00BC5C69" w14:paraId="7F4E2FFC" w14:textId="77777777" w:rsidTr="00A75BDA">
        <w:trPr>
          <w:ins w:id="1652" w:author="Ibraeva" w:date="2023-11-14T13:07:00Z"/>
          <w:del w:id="1653" w:author="Элнура Кочкорова" w:date="2023-12-08T10:11:00Z"/>
        </w:trPr>
        <w:tc>
          <w:tcPr>
            <w:tcW w:w="634" w:type="pct"/>
            <w:tcBorders>
              <w:top w:val="nil"/>
              <w:left w:val="nil"/>
              <w:bottom w:val="nil"/>
              <w:right w:val="nil"/>
            </w:tcBorders>
          </w:tcPr>
          <w:p w14:paraId="16393199" w14:textId="77777777" w:rsidR="00680C53" w:rsidRPr="00680C53" w:rsidDel="00BC5C69" w:rsidRDefault="00680C53" w:rsidP="00680C53">
            <w:pPr>
              <w:rPr>
                <w:ins w:id="1654" w:author="Ibraeva" w:date="2023-11-14T13:07:00Z"/>
                <w:del w:id="1655" w:author="Элнура Кочкорова" w:date="2023-12-08T10:11:00Z"/>
                <w:rFonts w:eastAsia="MS Mincho"/>
                <w:sz w:val="20"/>
                <w:szCs w:val="20"/>
                <w:lang w:val="ky-KG"/>
              </w:rPr>
            </w:pPr>
            <w:ins w:id="1656" w:author="Ibraeva" w:date="2023-11-14T13:07:00Z">
              <w:del w:id="1657" w:author="Элнура Кочкорова" w:date="2023-12-08T10:11:00Z">
                <w:r w:rsidRPr="00680C53" w:rsidDel="00BC5C69">
                  <w:rPr>
                    <w:rFonts w:eastAsia="MS Mincho"/>
                    <w:sz w:val="20"/>
                    <w:szCs w:val="20"/>
                    <w:lang w:val="ky-KG"/>
                  </w:rPr>
                  <w:delText>Октябрь</w:delText>
                </w:r>
              </w:del>
            </w:ins>
          </w:p>
        </w:tc>
        <w:tc>
          <w:tcPr>
            <w:tcW w:w="943" w:type="pct"/>
            <w:tcBorders>
              <w:top w:val="nil"/>
              <w:left w:val="nil"/>
              <w:bottom w:val="nil"/>
              <w:right w:val="nil"/>
            </w:tcBorders>
          </w:tcPr>
          <w:p w14:paraId="2B3087E9" w14:textId="77777777" w:rsidR="00680C53" w:rsidRPr="00680C53" w:rsidDel="00BC5C69" w:rsidRDefault="00680C53" w:rsidP="00680C53">
            <w:pPr>
              <w:rPr>
                <w:ins w:id="1658" w:author="Ibraeva" w:date="2023-11-14T13:07:00Z"/>
                <w:del w:id="1659" w:author="Элнура Кочкорова" w:date="2023-12-08T10:11:00Z"/>
                <w:rFonts w:eastAsia="MS Mincho"/>
                <w:sz w:val="20"/>
                <w:szCs w:val="20"/>
                <w:lang w:val="ky-KG"/>
              </w:rPr>
            </w:pPr>
            <w:ins w:id="1660" w:author="Ibraeva" w:date="2023-11-14T13:07:00Z">
              <w:del w:id="1661" w:author="Элнура Кочкорова" w:date="2023-12-08T10:11:00Z">
                <w:r w:rsidRPr="00680C53" w:rsidDel="00BC5C69">
                  <w:rPr>
                    <w:rFonts w:eastAsia="MS Mincho"/>
                    <w:sz w:val="20"/>
                    <w:szCs w:val="20"/>
                    <w:lang w:val="ky-KG"/>
                  </w:rPr>
                  <w:delText>104,7</w:delText>
                </w:r>
              </w:del>
            </w:ins>
          </w:p>
        </w:tc>
        <w:tc>
          <w:tcPr>
            <w:tcW w:w="942" w:type="pct"/>
            <w:tcBorders>
              <w:top w:val="nil"/>
              <w:left w:val="nil"/>
              <w:bottom w:val="nil"/>
              <w:right w:val="nil"/>
            </w:tcBorders>
          </w:tcPr>
          <w:p w14:paraId="7FDABA80" w14:textId="77777777" w:rsidR="00680C53" w:rsidRPr="00680C53" w:rsidDel="00BC5C69" w:rsidRDefault="00680C53" w:rsidP="00680C53">
            <w:pPr>
              <w:rPr>
                <w:ins w:id="1662" w:author="Ibraeva" w:date="2023-11-14T13:07:00Z"/>
                <w:del w:id="1663" w:author="Элнура Кочкорова" w:date="2023-12-08T10:11:00Z"/>
                <w:rFonts w:eastAsia="MS Mincho"/>
                <w:sz w:val="20"/>
                <w:szCs w:val="20"/>
                <w:lang w:val="ky-KG"/>
              </w:rPr>
            </w:pPr>
            <w:ins w:id="1664" w:author="Ibraeva" w:date="2023-11-14T13:07:00Z">
              <w:del w:id="1665" w:author="Элнура Кочкорова" w:date="2023-12-08T10:11:00Z">
                <w:r w:rsidRPr="00680C53" w:rsidDel="00BC5C69">
                  <w:rPr>
                    <w:rFonts w:eastAsia="MS Mincho"/>
                    <w:sz w:val="20"/>
                    <w:szCs w:val="20"/>
                    <w:lang w:val="ky-KG"/>
                  </w:rPr>
                  <w:delText>100,9</w:delText>
                </w:r>
              </w:del>
            </w:ins>
          </w:p>
        </w:tc>
        <w:tc>
          <w:tcPr>
            <w:tcW w:w="1086" w:type="pct"/>
            <w:tcBorders>
              <w:top w:val="nil"/>
              <w:left w:val="nil"/>
              <w:bottom w:val="nil"/>
              <w:right w:val="nil"/>
            </w:tcBorders>
          </w:tcPr>
          <w:p w14:paraId="0531BDEF" w14:textId="77777777" w:rsidR="00680C53" w:rsidRPr="00680C53" w:rsidDel="00BC5C69" w:rsidRDefault="00680C53" w:rsidP="00680C53">
            <w:pPr>
              <w:rPr>
                <w:ins w:id="1666" w:author="Ibraeva" w:date="2023-11-14T13:07:00Z"/>
                <w:del w:id="1667" w:author="Элнура Кочкорова" w:date="2023-12-08T10:11:00Z"/>
                <w:rFonts w:eastAsia="MS Mincho"/>
                <w:sz w:val="20"/>
                <w:szCs w:val="20"/>
                <w:lang w:val="ky-KG"/>
              </w:rPr>
            </w:pPr>
            <w:ins w:id="1668" w:author="Ibraeva" w:date="2023-11-14T13:07:00Z">
              <w:del w:id="1669" w:author="Элнура Кочкорова" w:date="2023-12-08T10:11:00Z">
                <w:r w:rsidRPr="00680C53" w:rsidDel="00BC5C69">
                  <w:rPr>
                    <w:rFonts w:eastAsia="MS Mincho"/>
                    <w:sz w:val="20"/>
                    <w:szCs w:val="20"/>
                    <w:lang w:val="ky-KG"/>
                  </w:rPr>
                  <w:delText>100,1</w:delText>
                </w:r>
              </w:del>
            </w:ins>
          </w:p>
        </w:tc>
        <w:tc>
          <w:tcPr>
            <w:tcW w:w="1395" w:type="pct"/>
            <w:tcBorders>
              <w:top w:val="nil"/>
              <w:left w:val="nil"/>
              <w:bottom w:val="nil"/>
              <w:right w:val="nil"/>
            </w:tcBorders>
          </w:tcPr>
          <w:p w14:paraId="60502FFF" w14:textId="77777777" w:rsidR="00680C53" w:rsidRPr="00680C53" w:rsidDel="00BC5C69" w:rsidRDefault="00680C53" w:rsidP="00680C53">
            <w:pPr>
              <w:rPr>
                <w:ins w:id="1670" w:author="Ibraeva" w:date="2023-11-14T13:07:00Z"/>
                <w:del w:id="1671" w:author="Элнура Кочкорова" w:date="2023-12-08T10:11:00Z"/>
                <w:rFonts w:eastAsia="MS Mincho"/>
                <w:sz w:val="20"/>
                <w:szCs w:val="20"/>
                <w:lang w:val="ky-KG"/>
              </w:rPr>
            </w:pPr>
            <w:ins w:id="1672" w:author="Ibraeva" w:date="2023-11-14T13:07:00Z">
              <w:del w:id="1673" w:author="Элнура Кочкорова" w:date="2023-12-08T10:11:00Z">
                <w:r w:rsidRPr="00680C53" w:rsidDel="00BC5C69">
                  <w:rPr>
                    <w:rFonts w:eastAsia="MS Mincho"/>
                    <w:sz w:val="20"/>
                    <w:szCs w:val="20"/>
                    <w:lang w:val="ky-KG"/>
                  </w:rPr>
                  <w:delText>101,8</w:delText>
                </w:r>
              </w:del>
            </w:ins>
          </w:p>
        </w:tc>
      </w:tr>
      <w:tr w:rsidR="00680C53" w:rsidRPr="00680C53" w:rsidDel="00BC5C69" w14:paraId="5DF4C46B" w14:textId="77777777" w:rsidTr="00A75BDA">
        <w:trPr>
          <w:ins w:id="1674" w:author="Ibraeva" w:date="2023-11-14T13:07:00Z"/>
          <w:del w:id="1675" w:author="Элнура Кочкорова" w:date="2023-12-08T10:11:00Z"/>
        </w:trPr>
        <w:tc>
          <w:tcPr>
            <w:tcW w:w="634" w:type="pct"/>
            <w:tcBorders>
              <w:top w:val="nil"/>
              <w:left w:val="nil"/>
              <w:bottom w:val="nil"/>
              <w:right w:val="nil"/>
            </w:tcBorders>
          </w:tcPr>
          <w:p w14:paraId="7593DB64" w14:textId="77777777" w:rsidR="00680C53" w:rsidRPr="00680C53" w:rsidDel="00BC5C69" w:rsidRDefault="00680C53" w:rsidP="00680C53">
            <w:pPr>
              <w:rPr>
                <w:ins w:id="1676" w:author="Ibraeva" w:date="2023-11-14T13:07:00Z"/>
                <w:del w:id="1677" w:author="Элнура Кочкорова" w:date="2023-12-08T10:11:00Z"/>
                <w:rFonts w:eastAsia="SimSun"/>
                <w:sz w:val="20"/>
                <w:szCs w:val="20"/>
              </w:rPr>
            </w:pPr>
          </w:p>
        </w:tc>
        <w:tc>
          <w:tcPr>
            <w:tcW w:w="943" w:type="pct"/>
            <w:tcBorders>
              <w:top w:val="nil"/>
              <w:left w:val="nil"/>
              <w:bottom w:val="nil"/>
              <w:right w:val="nil"/>
            </w:tcBorders>
          </w:tcPr>
          <w:p w14:paraId="44548D7B" w14:textId="77777777" w:rsidR="00680C53" w:rsidRPr="00680C53" w:rsidDel="00BC5C69" w:rsidRDefault="00680C53" w:rsidP="00680C53">
            <w:pPr>
              <w:rPr>
                <w:ins w:id="1678" w:author="Ibraeva" w:date="2023-11-14T13:07:00Z"/>
                <w:del w:id="1679" w:author="Элнура Кочкорова" w:date="2023-12-08T10:11:00Z"/>
                <w:rFonts w:eastAsia="SimSun"/>
                <w:sz w:val="20"/>
                <w:szCs w:val="20"/>
              </w:rPr>
            </w:pPr>
          </w:p>
        </w:tc>
        <w:tc>
          <w:tcPr>
            <w:tcW w:w="2028" w:type="pct"/>
            <w:gridSpan w:val="2"/>
            <w:tcBorders>
              <w:top w:val="nil"/>
              <w:left w:val="nil"/>
              <w:bottom w:val="nil"/>
              <w:right w:val="nil"/>
            </w:tcBorders>
          </w:tcPr>
          <w:p w14:paraId="7AC46ECA" w14:textId="77777777" w:rsidR="00680C53" w:rsidRPr="00680C53" w:rsidDel="00BC5C69" w:rsidRDefault="00680C53" w:rsidP="00680C53">
            <w:pPr>
              <w:rPr>
                <w:ins w:id="1680" w:author="Ibraeva" w:date="2023-11-14T13:07:00Z"/>
                <w:del w:id="1681" w:author="Элнура Кочкорова" w:date="2023-12-08T10:11:00Z"/>
                <w:rFonts w:eastAsia="SimSun"/>
                <w:b/>
                <w:sz w:val="20"/>
                <w:szCs w:val="20"/>
              </w:rPr>
            </w:pPr>
            <w:ins w:id="1682" w:author="Ibraeva" w:date="2023-11-14T13:07:00Z">
              <w:del w:id="1683" w:author="Элнура Кочкорова" w:date="2023-12-08T10:11:00Z">
                <w:r w:rsidRPr="00680C53" w:rsidDel="00BC5C69">
                  <w:rPr>
                    <w:rFonts w:eastAsia="SimSun"/>
                    <w:b/>
                    <w:i/>
                    <w:sz w:val="20"/>
                    <w:szCs w:val="20"/>
                    <w:lang w:val="ky-KG"/>
                  </w:rPr>
                  <w:delText>Мурунку жылдын декабрына карата</w:delText>
                </w:r>
              </w:del>
            </w:ins>
          </w:p>
        </w:tc>
        <w:tc>
          <w:tcPr>
            <w:tcW w:w="1395" w:type="pct"/>
            <w:tcBorders>
              <w:top w:val="nil"/>
              <w:left w:val="nil"/>
              <w:bottom w:val="nil"/>
              <w:right w:val="nil"/>
            </w:tcBorders>
          </w:tcPr>
          <w:p w14:paraId="5CDB23AE" w14:textId="77777777" w:rsidR="00680C53" w:rsidRPr="00680C53" w:rsidDel="00BC5C69" w:rsidRDefault="00680C53" w:rsidP="00680C53">
            <w:pPr>
              <w:rPr>
                <w:ins w:id="1684" w:author="Ibraeva" w:date="2023-11-14T13:07:00Z"/>
                <w:del w:id="1685" w:author="Элнура Кочкорова" w:date="2023-12-08T10:11:00Z"/>
                <w:rFonts w:eastAsia="SimSun"/>
                <w:sz w:val="20"/>
                <w:szCs w:val="20"/>
              </w:rPr>
            </w:pPr>
          </w:p>
        </w:tc>
      </w:tr>
      <w:tr w:rsidR="00680C53" w:rsidRPr="00680C53" w:rsidDel="00BC5C69" w14:paraId="67C6E03D" w14:textId="77777777" w:rsidTr="00A75BDA">
        <w:trPr>
          <w:ins w:id="1686" w:author="Ibraeva" w:date="2023-11-14T13:07:00Z"/>
          <w:del w:id="1687" w:author="Элнура Кочкорова" w:date="2023-12-08T10:11:00Z"/>
        </w:trPr>
        <w:tc>
          <w:tcPr>
            <w:tcW w:w="634" w:type="pct"/>
            <w:tcBorders>
              <w:top w:val="nil"/>
              <w:left w:val="nil"/>
              <w:bottom w:val="nil"/>
              <w:right w:val="nil"/>
            </w:tcBorders>
          </w:tcPr>
          <w:p w14:paraId="12202087" w14:textId="77777777" w:rsidR="00680C53" w:rsidRPr="00680C53" w:rsidDel="00BC5C69" w:rsidRDefault="00680C53" w:rsidP="00680C53">
            <w:pPr>
              <w:rPr>
                <w:ins w:id="1688" w:author="Ibraeva" w:date="2023-11-14T13:07:00Z"/>
                <w:del w:id="1689" w:author="Элнура Кочкорова" w:date="2023-12-08T10:11:00Z"/>
                <w:rFonts w:eastAsia="SimSun"/>
                <w:sz w:val="20"/>
                <w:szCs w:val="20"/>
              </w:rPr>
            </w:pPr>
            <w:ins w:id="1690" w:author="Ibraeva" w:date="2023-11-14T13:07:00Z">
              <w:del w:id="1691" w:author="Элнура Кочкорова" w:date="2023-12-08T10:11:00Z">
                <w:r w:rsidRPr="00680C53" w:rsidDel="00BC5C69">
                  <w:rPr>
                    <w:rFonts w:eastAsia="SimSun"/>
                    <w:sz w:val="20"/>
                    <w:szCs w:val="20"/>
                  </w:rPr>
                  <w:delText xml:space="preserve">Январь </w:delText>
                </w:r>
              </w:del>
            </w:ins>
          </w:p>
        </w:tc>
        <w:tc>
          <w:tcPr>
            <w:tcW w:w="943" w:type="pct"/>
            <w:tcBorders>
              <w:top w:val="nil"/>
              <w:left w:val="nil"/>
              <w:bottom w:val="nil"/>
              <w:right w:val="nil"/>
            </w:tcBorders>
          </w:tcPr>
          <w:p w14:paraId="758CA4D8" w14:textId="77777777" w:rsidR="00680C53" w:rsidRPr="00680C53" w:rsidDel="00BC5C69" w:rsidRDefault="00680C53" w:rsidP="00680C53">
            <w:pPr>
              <w:rPr>
                <w:ins w:id="1692" w:author="Ibraeva" w:date="2023-11-14T13:07:00Z"/>
                <w:del w:id="1693" w:author="Элнура Кочкорова" w:date="2023-12-08T10:11:00Z"/>
                <w:rFonts w:eastAsia="MS Mincho"/>
                <w:sz w:val="20"/>
                <w:szCs w:val="20"/>
                <w:lang w:val="ky-KG"/>
              </w:rPr>
            </w:pPr>
            <w:ins w:id="1694" w:author="Ibraeva" w:date="2023-11-14T13:07:00Z">
              <w:del w:id="1695" w:author="Элнура Кочкорова" w:date="2023-12-08T10:11:00Z">
                <w:r w:rsidRPr="00680C53" w:rsidDel="00BC5C69">
                  <w:rPr>
                    <w:rFonts w:eastAsia="MS Mincho"/>
                    <w:sz w:val="20"/>
                    <w:szCs w:val="20"/>
                  </w:rPr>
                  <w:delText>102,9</w:delText>
                </w:r>
              </w:del>
            </w:ins>
          </w:p>
        </w:tc>
        <w:tc>
          <w:tcPr>
            <w:tcW w:w="942" w:type="pct"/>
            <w:tcBorders>
              <w:top w:val="nil"/>
              <w:left w:val="nil"/>
              <w:bottom w:val="nil"/>
              <w:right w:val="nil"/>
            </w:tcBorders>
          </w:tcPr>
          <w:p w14:paraId="2F9CEF73" w14:textId="77777777" w:rsidR="00680C53" w:rsidRPr="00680C53" w:rsidDel="00BC5C69" w:rsidRDefault="00680C53" w:rsidP="00680C53">
            <w:pPr>
              <w:rPr>
                <w:ins w:id="1696" w:author="Ibraeva" w:date="2023-11-14T13:07:00Z"/>
                <w:del w:id="1697" w:author="Элнура Кочкорова" w:date="2023-12-08T10:11:00Z"/>
                <w:rFonts w:eastAsia="MS Mincho"/>
                <w:sz w:val="20"/>
                <w:szCs w:val="20"/>
                <w:lang w:val="ky-KG"/>
              </w:rPr>
            </w:pPr>
            <w:ins w:id="1698" w:author="Ibraeva" w:date="2023-11-14T13:07:00Z">
              <w:del w:id="1699" w:author="Элнура Кочкорова" w:date="2023-12-08T10:11:00Z">
                <w:r w:rsidRPr="00680C53" w:rsidDel="00BC5C69">
                  <w:rPr>
                    <w:rFonts w:eastAsia="MS Mincho"/>
                    <w:sz w:val="20"/>
                    <w:szCs w:val="20"/>
                  </w:rPr>
                  <w:delText>105,3</w:delText>
                </w:r>
              </w:del>
            </w:ins>
          </w:p>
        </w:tc>
        <w:tc>
          <w:tcPr>
            <w:tcW w:w="1086" w:type="pct"/>
            <w:tcBorders>
              <w:top w:val="nil"/>
              <w:left w:val="nil"/>
              <w:bottom w:val="nil"/>
              <w:right w:val="nil"/>
            </w:tcBorders>
          </w:tcPr>
          <w:p w14:paraId="329AE7B8" w14:textId="77777777" w:rsidR="00680C53" w:rsidRPr="00680C53" w:rsidDel="00BC5C69" w:rsidRDefault="00680C53" w:rsidP="00680C53">
            <w:pPr>
              <w:rPr>
                <w:ins w:id="1700" w:author="Ibraeva" w:date="2023-11-14T13:07:00Z"/>
                <w:del w:id="1701" w:author="Элнура Кочкорова" w:date="2023-12-08T10:11:00Z"/>
                <w:rFonts w:eastAsia="MS Mincho"/>
                <w:sz w:val="20"/>
                <w:szCs w:val="20"/>
                <w:lang w:val="en-US"/>
              </w:rPr>
            </w:pPr>
            <w:ins w:id="1702" w:author="Ibraeva" w:date="2023-11-14T13:07:00Z">
              <w:del w:id="1703" w:author="Элнура Кочкорова" w:date="2023-12-08T10:11:00Z">
                <w:r w:rsidRPr="00680C53" w:rsidDel="00BC5C69">
                  <w:rPr>
                    <w:rFonts w:eastAsia="MS Mincho"/>
                    <w:sz w:val="20"/>
                    <w:szCs w:val="20"/>
                  </w:rPr>
                  <w:delText>100,6</w:delText>
                </w:r>
              </w:del>
            </w:ins>
          </w:p>
        </w:tc>
        <w:tc>
          <w:tcPr>
            <w:tcW w:w="1395" w:type="pct"/>
            <w:tcBorders>
              <w:top w:val="nil"/>
              <w:left w:val="nil"/>
              <w:bottom w:val="nil"/>
              <w:right w:val="nil"/>
            </w:tcBorders>
          </w:tcPr>
          <w:p w14:paraId="7BB8489E" w14:textId="77777777" w:rsidR="00680C53" w:rsidRPr="00680C53" w:rsidDel="00BC5C69" w:rsidRDefault="00680C53" w:rsidP="00680C53">
            <w:pPr>
              <w:rPr>
                <w:ins w:id="1704" w:author="Ibraeva" w:date="2023-11-14T13:07:00Z"/>
                <w:del w:id="1705" w:author="Элнура Кочкорова" w:date="2023-12-08T10:11:00Z"/>
                <w:rFonts w:eastAsia="MS Mincho"/>
                <w:sz w:val="20"/>
                <w:szCs w:val="20"/>
                <w:lang w:val="ky-KG"/>
              </w:rPr>
            </w:pPr>
            <w:ins w:id="1706" w:author="Ibraeva" w:date="2023-11-14T13:07:00Z">
              <w:del w:id="1707" w:author="Элнура Кочкорова" w:date="2023-12-08T10:11:00Z">
                <w:r w:rsidRPr="00680C53" w:rsidDel="00BC5C69">
                  <w:rPr>
                    <w:rFonts w:eastAsia="MS Mincho"/>
                    <w:sz w:val="20"/>
                    <w:szCs w:val="20"/>
                    <w:lang w:val="en-US"/>
                  </w:rPr>
                  <w:delText>10</w:delText>
                </w:r>
                <w:r w:rsidRPr="00680C53" w:rsidDel="00BC5C69">
                  <w:rPr>
                    <w:rFonts w:eastAsia="MS Mincho"/>
                    <w:sz w:val="20"/>
                    <w:szCs w:val="20"/>
                  </w:rPr>
                  <w:delText>2,8</w:delText>
                </w:r>
              </w:del>
            </w:ins>
          </w:p>
        </w:tc>
      </w:tr>
      <w:tr w:rsidR="00680C53" w:rsidRPr="00680C53" w:rsidDel="00BC5C69" w14:paraId="1AB5DD34" w14:textId="77777777" w:rsidTr="00A75BDA">
        <w:trPr>
          <w:ins w:id="1708" w:author="Ibraeva" w:date="2023-11-14T13:07:00Z"/>
          <w:del w:id="1709" w:author="Элнура Кочкорова" w:date="2023-12-08T10:11:00Z"/>
        </w:trPr>
        <w:tc>
          <w:tcPr>
            <w:tcW w:w="634" w:type="pct"/>
            <w:tcBorders>
              <w:top w:val="nil"/>
              <w:left w:val="nil"/>
              <w:bottom w:val="nil"/>
              <w:right w:val="nil"/>
            </w:tcBorders>
          </w:tcPr>
          <w:p w14:paraId="53957454" w14:textId="77777777" w:rsidR="00680C53" w:rsidRPr="00680C53" w:rsidDel="00BC5C69" w:rsidRDefault="00680C53" w:rsidP="00680C53">
            <w:pPr>
              <w:rPr>
                <w:ins w:id="1710" w:author="Ibraeva" w:date="2023-11-14T13:07:00Z"/>
                <w:del w:id="1711" w:author="Элнура Кочкорова" w:date="2023-12-08T10:11:00Z"/>
                <w:rFonts w:eastAsia="SimSun"/>
                <w:sz w:val="20"/>
                <w:szCs w:val="20"/>
              </w:rPr>
            </w:pPr>
            <w:ins w:id="1712" w:author="Ibraeva" w:date="2023-11-14T13:07:00Z">
              <w:del w:id="1713" w:author="Элнура Кочкорова" w:date="2023-12-08T10:11:00Z">
                <w:r w:rsidRPr="00680C53" w:rsidDel="00BC5C69">
                  <w:rPr>
                    <w:rFonts w:eastAsia="SimSun"/>
                    <w:sz w:val="20"/>
                    <w:szCs w:val="20"/>
                  </w:rPr>
                  <w:delText>Февраль</w:delText>
                </w:r>
              </w:del>
            </w:ins>
          </w:p>
        </w:tc>
        <w:tc>
          <w:tcPr>
            <w:tcW w:w="943" w:type="pct"/>
            <w:tcBorders>
              <w:top w:val="nil"/>
              <w:left w:val="nil"/>
              <w:bottom w:val="nil"/>
              <w:right w:val="nil"/>
            </w:tcBorders>
          </w:tcPr>
          <w:p w14:paraId="279C9122" w14:textId="77777777" w:rsidR="00680C53" w:rsidRPr="00680C53" w:rsidDel="00BC5C69" w:rsidRDefault="00680C53" w:rsidP="00680C53">
            <w:pPr>
              <w:rPr>
                <w:ins w:id="1714" w:author="Ibraeva" w:date="2023-11-14T13:07:00Z"/>
                <w:del w:id="1715" w:author="Элнура Кочкорова" w:date="2023-12-08T10:11:00Z"/>
                <w:rFonts w:eastAsia="MS Mincho"/>
                <w:sz w:val="20"/>
                <w:szCs w:val="20"/>
              </w:rPr>
            </w:pPr>
            <w:ins w:id="1716" w:author="Ibraeva" w:date="2023-11-14T13:07:00Z">
              <w:del w:id="1717" w:author="Элнура Кочкорова" w:date="2023-12-08T10:11:00Z">
                <w:r w:rsidRPr="00680C53" w:rsidDel="00BC5C69">
                  <w:rPr>
                    <w:rFonts w:eastAsia="MS Mincho"/>
                    <w:sz w:val="20"/>
                    <w:szCs w:val="20"/>
                  </w:rPr>
                  <w:delText>105,8</w:delText>
                </w:r>
              </w:del>
            </w:ins>
          </w:p>
        </w:tc>
        <w:tc>
          <w:tcPr>
            <w:tcW w:w="942" w:type="pct"/>
            <w:tcBorders>
              <w:top w:val="nil"/>
              <w:left w:val="nil"/>
              <w:bottom w:val="nil"/>
              <w:right w:val="nil"/>
            </w:tcBorders>
          </w:tcPr>
          <w:p w14:paraId="3C789E4B" w14:textId="77777777" w:rsidR="00680C53" w:rsidRPr="00680C53" w:rsidDel="00BC5C69" w:rsidRDefault="00680C53" w:rsidP="00680C53">
            <w:pPr>
              <w:rPr>
                <w:ins w:id="1718" w:author="Ibraeva" w:date="2023-11-14T13:07:00Z"/>
                <w:del w:id="1719" w:author="Элнура Кочкорова" w:date="2023-12-08T10:11:00Z"/>
                <w:rFonts w:eastAsia="MS Mincho"/>
                <w:sz w:val="20"/>
                <w:szCs w:val="20"/>
              </w:rPr>
            </w:pPr>
            <w:ins w:id="1720" w:author="Ibraeva" w:date="2023-11-14T13:07:00Z">
              <w:del w:id="1721" w:author="Элнура Кочкорова" w:date="2023-12-08T10:11:00Z">
                <w:r w:rsidRPr="00680C53" w:rsidDel="00BC5C69">
                  <w:rPr>
                    <w:rFonts w:eastAsia="MS Mincho"/>
                    <w:sz w:val="20"/>
                    <w:szCs w:val="20"/>
                  </w:rPr>
                  <w:delText>108,6</w:delText>
                </w:r>
              </w:del>
            </w:ins>
          </w:p>
        </w:tc>
        <w:tc>
          <w:tcPr>
            <w:tcW w:w="1086" w:type="pct"/>
            <w:tcBorders>
              <w:top w:val="nil"/>
              <w:left w:val="nil"/>
              <w:bottom w:val="nil"/>
              <w:right w:val="nil"/>
            </w:tcBorders>
          </w:tcPr>
          <w:p w14:paraId="7A5D6E05" w14:textId="77777777" w:rsidR="00680C53" w:rsidRPr="00680C53" w:rsidDel="00BC5C69" w:rsidRDefault="00680C53" w:rsidP="00680C53">
            <w:pPr>
              <w:rPr>
                <w:ins w:id="1722" w:author="Ibraeva" w:date="2023-11-14T13:07:00Z"/>
                <w:del w:id="1723" w:author="Элнура Кочкорова" w:date="2023-12-08T10:11:00Z"/>
                <w:rFonts w:eastAsia="MS Mincho"/>
                <w:sz w:val="20"/>
                <w:szCs w:val="20"/>
              </w:rPr>
            </w:pPr>
            <w:ins w:id="1724" w:author="Ibraeva" w:date="2023-11-14T13:07:00Z">
              <w:del w:id="1725" w:author="Элнура Кочкорова" w:date="2023-12-08T10:11:00Z">
                <w:r w:rsidRPr="00680C53" w:rsidDel="00BC5C69">
                  <w:rPr>
                    <w:rFonts w:eastAsia="MS Mincho"/>
                    <w:sz w:val="20"/>
                    <w:szCs w:val="20"/>
                  </w:rPr>
                  <w:delText xml:space="preserve">100,6 </w:delText>
                </w:r>
              </w:del>
            </w:ins>
          </w:p>
        </w:tc>
        <w:tc>
          <w:tcPr>
            <w:tcW w:w="1395" w:type="pct"/>
            <w:tcBorders>
              <w:top w:val="nil"/>
              <w:left w:val="nil"/>
              <w:bottom w:val="nil"/>
              <w:right w:val="nil"/>
            </w:tcBorders>
          </w:tcPr>
          <w:p w14:paraId="6D52C0A8" w14:textId="77777777" w:rsidR="00680C53" w:rsidRPr="00680C53" w:rsidDel="00BC5C69" w:rsidRDefault="00680C53" w:rsidP="00680C53">
            <w:pPr>
              <w:rPr>
                <w:ins w:id="1726" w:author="Ibraeva" w:date="2023-11-14T13:07:00Z"/>
                <w:del w:id="1727" w:author="Элнура Кочкорова" w:date="2023-12-08T10:11:00Z"/>
                <w:rFonts w:eastAsia="MS Mincho"/>
                <w:sz w:val="20"/>
                <w:szCs w:val="20"/>
              </w:rPr>
            </w:pPr>
            <w:ins w:id="1728" w:author="Ibraeva" w:date="2023-11-14T13:07:00Z">
              <w:del w:id="1729" w:author="Элнура Кочкорова" w:date="2023-12-08T10:11:00Z">
                <w:r w:rsidRPr="00680C53" w:rsidDel="00BC5C69">
                  <w:rPr>
                    <w:rFonts w:eastAsia="MS Mincho"/>
                    <w:sz w:val="20"/>
                    <w:szCs w:val="20"/>
                  </w:rPr>
                  <w:delText>104,9</w:delText>
                </w:r>
              </w:del>
            </w:ins>
          </w:p>
        </w:tc>
      </w:tr>
      <w:tr w:rsidR="00680C53" w:rsidRPr="00680C53" w:rsidDel="00BC5C69" w14:paraId="0D91ABF7" w14:textId="77777777" w:rsidTr="00A75BDA">
        <w:trPr>
          <w:ins w:id="1730" w:author="Ibraeva" w:date="2023-11-14T13:07:00Z"/>
          <w:del w:id="1731" w:author="Элнура Кочкорова" w:date="2023-12-08T10:11:00Z"/>
        </w:trPr>
        <w:tc>
          <w:tcPr>
            <w:tcW w:w="634" w:type="pct"/>
            <w:tcBorders>
              <w:top w:val="nil"/>
              <w:left w:val="nil"/>
              <w:bottom w:val="nil"/>
              <w:right w:val="nil"/>
            </w:tcBorders>
          </w:tcPr>
          <w:p w14:paraId="4DF3C438" w14:textId="77777777" w:rsidR="00680C53" w:rsidRPr="00680C53" w:rsidDel="00BC5C69" w:rsidRDefault="00680C53" w:rsidP="00680C53">
            <w:pPr>
              <w:rPr>
                <w:ins w:id="1732" w:author="Ibraeva" w:date="2023-11-14T13:07:00Z"/>
                <w:del w:id="1733" w:author="Элнура Кочкорова" w:date="2023-12-08T10:11:00Z"/>
                <w:rFonts w:eastAsia="SimSun"/>
                <w:sz w:val="20"/>
                <w:szCs w:val="20"/>
              </w:rPr>
            </w:pPr>
            <w:ins w:id="1734" w:author="Ibraeva" w:date="2023-11-14T13:07:00Z">
              <w:del w:id="1735" w:author="Элнура Кочкорова" w:date="2023-12-08T10:11:00Z">
                <w:r w:rsidRPr="00680C53" w:rsidDel="00BC5C69">
                  <w:rPr>
                    <w:rFonts w:eastAsia="MS Mincho"/>
                    <w:sz w:val="20"/>
                    <w:szCs w:val="20"/>
                  </w:rPr>
                  <w:delText>Март</w:delText>
                </w:r>
              </w:del>
            </w:ins>
          </w:p>
        </w:tc>
        <w:tc>
          <w:tcPr>
            <w:tcW w:w="943" w:type="pct"/>
            <w:tcBorders>
              <w:top w:val="nil"/>
              <w:left w:val="nil"/>
              <w:bottom w:val="nil"/>
              <w:right w:val="nil"/>
            </w:tcBorders>
          </w:tcPr>
          <w:p w14:paraId="1BBB7841" w14:textId="77777777" w:rsidR="00680C53" w:rsidRPr="00680C53" w:rsidDel="00BC5C69" w:rsidRDefault="00680C53" w:rsidP="00680C53">
            <w:pPr>
              <w:rPr>
                <w:ins w:id="1736" w:author="Ibraeva" w:date="2023-11-14T13:07:00Z"/>
                <w:del w:id="1737" w:author="Элнура Кочкорова" w:date="2023-12-08T10:11:00Z"/>
                <w:rFonts w:eastAsia="MS Mincho"/>
                <w:sz w:val="20"/>
                <w:szCs w:val="20"/>
              </w:rPr>
            </w:pPr>
            <w:ins w:id="1738" w:author="Ibraeva" w:date="2023-11-14T13:07:00Z">
              <w:del w:id="1739" w:author="Элнура Кочкорова" w:date="2023-12-08T10:11:00Z">
                <w:r w:rsidRPr="00680C53" w:rsidDel="00BC5C69">
                  <w:rPr>
                    <w:rFonts w:eastAsia="MS Mincho"/>
                    <w:sz w:val="20"/>
                    <w:szCs w:val="20"/>
                  </w:rPr>
                  <w:delText>107,0</w:delText>
                </w:r>
              </w:del>
            </w:ins>
          </w:p>
        </w:tc>
        <w:tc>
          <w:tcPr>
            <w:tcW w:w="942" w:type="pct"/>
            <w:tcBorders>
              <w:top w:val="nil"/>
              <w:left w:val="nil"/>
              <w:bottom w:val="nil"/>
              <w:right w:val="nil"/>
            </w:tcBorders>
          </w:tcPr>
          <w:p w14:paraId="02011C46" w14:textId="77777777" w:rsidR="00680C53" w:rsidRPr="00680C53" w:rsidDel="00BC5C69" w:rsidRDefault="00680C53" w:rsidP="00680C53">
            <w:pPr>
              <w:rPr>
                <w:ins w:id="1740" w:author="Ibraeva" w:date="2023-11-14T13:07:00Z"/>
                <w:del w:id="1741" w:author="Элнура Кочкорова" w:date="2023-12-08T10:11:00Z"/>
                <w:rFonts w:eastAsia="MS Mincho"/>
                <w:sz w:val="20"/>
                <w:szCs w:val="20"/>
              </w:rPr>
            </w:pPr>
            <w:ins w:id="1742" w:author="Ibraeva" w:date="2023-11-14T13:07:00Z">
              <w:del w:id="1743" w:author="Элнура Кочкорова" w:date="2023-12-08T10:11:00Z">
                <w:r w:rsidRPr="00680C53" w:rsidDel="00BC5C69">
                  <w:rPr>
                    <w:rFonts w:eastAsia="MS Mincho"/>
                    <w:sz w:val="20"/>
                    <w:szCs w:val="20"/>
                  </w:rPr>
                  <w:delText>109,7</w:delText>
                </w:r>
              </w:del>
            </w:ins>
          </w:p>
        </w:tc>
        <w:tc>
          <w:tcPr>
            <w:tcW w:w="1086" w:type="pct"/>
            <w:tcBorders>
              <w:top w:val="nil"/>
              <w:left w:val="nil"/>
              <w:bottom w:val="nil"/>
              <w:right w:val="nil"/>
            </w:tcBorders>
          </w:tcPr>
          <w:p w14:paraId="7FA667EB" w14:textId="77777777" w:rsidR="00680C53" w:rsidRPr="00680C53" w:rsidDel="00BC5C69" w:rsidRDefault="00680C53" w:rsidP="00680C53">
            <w:pPr>
              <w:rPr>
                <w:ins w:id="1744" w:author="Ibraeva" w:date="2023-11-14T13:07:00Z"/>
                <w:del w:id="1745" w:author="Элнура Кочкорова" w:date="2023-12-08T10:11:00Z"/>
                <w:rFonts w:eastAsia="MS Mincho"/>
                <w:sz w:val="20"/>
                <w:szCs w:val="20"/>
              </w:rPr>
            </w:pPr>
            <w:ins w:id="1746" w:author="Ibraeva" w:date="2023-11-14T13:07:00Z">
              <w:del w:id="1747" w:author="Элнура Кочкорова" w:date="2023-12-08T10:11:00Z">
                <w:r w:rsidRPr="00680C53" w:rsidDel="00BC5C69">
                  <w:rPr>
                    <w:rFonts w:eastAsia="MS Mincho"/>
                    <w:sz w:val="20"/>
                    <w:szCs w:val="20"/>
                  </w:rPr>
                  <w:delText>101,9</w:delText>
                </w:r>
              </w:del>
            </w:ins>
          </w:p>
        </w:tc>
        <w:tc>
          <w:tcPr>
            <w:tcW w:w="1395" w:type="pct"/>
            <w:tcBorders>
              <w:top w:val="nil"/>
              <w:left w:val="nil"/>
              <w:bottom w:val="nil"/>
              <w:right w:val="nil"/>
            </w:tcBorders>
          </w:tcPr>
          <w:p w14:paraId="2DED8EF2" w14:textId="77777777" w:rsidR="00680C53" w:rsidRPr="00680C53" w:rsidDel="00BC5C69" w:rsidRDefault="00680C53" w:rsidP="00680C53">
            <w:pPr>
              <w:rPr>
                <w:ins w:id="1748" w:author="Ibraeva" w:date="2023-11-14T13:07:00Z"/>
                <w:del w:id="1749" w:author="Элнура Кочкорова" w:date="2023-12-08T10:11:00Z"/>
                <w:rFonts w:eastAsia="MS Mincho"/>
                <w:sz w:val="20"/>
                <w:szCs w:val="20"/>
              </w:rPr>
            </w:pPr>
            <w:ins w:id="1750" w:author="Ibraeva" w:date="2023-11-14T13:07:00Z">
              <w:del w:id="1751" w:author="Элнура Кочкорова" w:date="2023-12-08T10:11:00Z">
                <w:r w:rsidRPr="00680C53" w:rsidDel="00BC5C69">
                  <w:rPr>
                    <w:rFonts w:eastAsia="MS Mincho"/>
                    <w:sz w:val="20"/>
                    <w:szCs w:val="20"/>
                  </w:rPr>
                  <w:delText>107,8</w:delText>
                </w:r>
              </w:del>
            </w:ins>
          </w:p>
        </w:tc>
      </w:tr>
      <w:tr w:rsidR="00680C53" w:rsidRPr="00680C53" w:rsidDel="00BC5C69" w14:paraId="0FF15608" w14:textId="77777777" w:rsidTr="00A75BDA">
        <w:trPr>
          <w:ins w:id="1752" w:author="Ibraeva" w:date="2023-11-14T13:07:00Z"/>
          <w:del w:id="1753" w:author="Элнура Кочкорова" w:date="2023-12-08T10:11:00Z"/>
        </w:trPr>
        <w:tc>
          <w:tcPr>
            <w:tcW w:w="634" w:type="pct"/>
            <w:tcBorders>
              <w:top w:val="nil"/>
              <w:left w:val="nil"/>
              <w:bottom w:val="nil"/>
              <w:right w:val="nil"/>
            </w:tcBorders>
          </w:tcPr>
          <w:p w14:paraId="287ED23D" w14:textId="77777777" w:rsidR="00680C53" w:rsidRPr="00680C53" w:rsidDel="00BC5C69" w:rsidRDefault="00680C53" w:rsidP="00680C53">
            <w:pPr>
              <w:rPr>
                <w:ins w:id="1754" w:author="Ibraeva" w:date="2023-11-14T13:07:00Z"/>
                <w:del w:id="1755" w:author="Элнура Кочкорова" w:date="2023-12-08T10:11:00Z"/>
                <w:rFonts w:eastAsia="MS Mincho"/>
                <w:sz w:val="20"/>
                <w:szCs w:val="20"/>
              </w:rPr>
            </w:pPr>
            <w:ins w:id="1756" w:author="Ibraeva" w:date="2023-11-14T13:07:00Z">
              <w:del w:id="1757" w:author="Элнура Кочкорова" w:date="2023-12-08T10:11:00Z">
                <w:r w:rsidRPr="00680C53" w:rsidDel="00BC5C69">
                  <w:rPr>
                    <w:rFonts w:eastAsia="MS Mincho"/>
                    <w:sz w:val="20"/>
                    <w:szCs w:val="20"/>
                  </w:rPr>
                  <w:delText>Апрель</w:delText>
                </w:r>
              </w:del>
            </w:ins>
          </w:p>
        </w:tc>
        <w:tc>
          <w:tcPr>
            <w:tcW w:w="943" w:type="pct"/>
            <w:tcBorders>
              <w:top w:val="nil"/>
              <w:left w:val="nil"/>
              <w:bottom w:val="nil"/>
              <w:right w:val="nil"/>
            </w:tcBorders>
          </w:tcPr>
          <w:p w14:paraId="245427C8" w14:textId="77777777" w:rsidR="00680C53" w:rsidRPr="00680C53" w:rsidDel="00BC5C69" w:rsidRDefault="00680C53" w:rsidP="00680C53">
            <w:pPr>
              <w:rPr>
                <w:ins w:id="1758" w:author="Ibraeva" w:date="2023-11-14T13:07:00Z"/>
                <w:del w:id="1759" w:author="Элнура Кочкорова" w:date="2023-12-08T10:11:00Z"/>
                <w:rFonts w:eastAsia="MS Mincho"/>
                <w:sz w:val="20"/>
                <w:szCs w:val="20"/>
              </w:rPr>
            </w:pPr>
            <w:ins w:id="1760" w:author="Ibraeva" w:date="2023-11-14T13:07:00Z">
              <w:del w:id="1761" w:author="Элнура Кочкорова" w:date="2023-12-08T10:11:00Z">
                <w:r w:rsidRPr="00680C53" w:rsidDel="00BC5C69">
                  <w:rPr>
                    <w:rFonts w:eastAsia="MS Mincho"/>
                    <w:sz w:val="20"/>
                    <w:szCs w:val="20"/>
                  </w:rPr>
                  <w:delText>107,0</w:delText>
                </w:r>
              </w:del>
            </w:ins>
          </w:p>
        </w:tc>
        <w:tc>
          <w:tcPr>
            <w:tcW w:w="942" w:type="pct"/>
            <w:tcBorders>
              <w:top w:val="nil"/>
              <w:left w:val="nil"/>
              <w:bottom w:val="nil"/>
              <w:right w:val="nil"/>
            </w:tcBorders>
          </w:tcPr>
          <w:p w14:paraId="4B86F148" w14:textId="77777777" w:rsidR="00680C53" w:rsidRPr="00680C53" w:rsidDel="00BC5C69" w:rsidRDefault="00680C53" w:rsidP="00680C53">
            <w:pPr>
              <w:rPr>
                <w:ins w:id="1762" w:author="Ibraeva" w:date="2023-11-14T13:07:00Z"/>
                <w:del w:id="1763" w:author="Элнура Кочкорова" w:date="2023-12-08T10:11:00Z"/>
                <w:rFonts w:eastAsia="MS Mincho"/>
                <w:sz w:val="20"/>
                <w:szCs w:val="20"/>
              </w:rPr>
            </w:pPr>
            <w:ins w:id="1764" w:author="Ibraeva" w:date="2023-11-14T13:07:00Z">
              <w:del w:id="1765" w:author="Элнура Кочкорова" w:date="2023-12-08T10:11:00Z">
                <w:r w:rsidRPr="00680C53" w:rsidDel="00BC5C69">
                  <w:rPr>
                    <w:rFonts w:eastAsia="MS Mincho"/>
                    <w:sz w:val="20"/>
                    <w:szCs w:val="20"/>
                  </w:rPr>
                  <w:delText>109,8</w:delText>
                </w:r>
              </w:del>
            </w:ins>
          </w:p>
        </w:tc>
        <w:tc>
          <w:tcPr>
            <w:tcW w:w="1086" w:type="pct"/>
            <w:tcBorders>
              <w:top w:val="nil"/>
              <w:left w:val="nil"/>
              <w:bottom w:val="nil"/>
              <w:right w:val="nil"/>
            </w:tcBorders>
          </w:tcPr>
          <w:p w14:paraId="12E337E4" w14:textId="77777777" w:rsidR="00680C53" w:rsidRPr="00680C53" w:rsidDel="00BC5C69" w:rsidRDefault="00680C53" w:rsidP="00680C53">
            <w:pPr>
              <w:rPr>
                <w:ins w:id="1766" w:author="Ibraeva" w:date="2023-11-14T13:07:00Z"/>
                <w:del w:id="1767" w:author="Элнура Кочкорова" w:date="2023-12-08T10:11:00Z"/>
                <w:rFonts w:eastAsia="MS Mincho"/>
                <w:sz w:val="20"/>
                <w:szCs w:val="20"/>
              </w:rPr>
            </w:pPr>
            <w:ins w:id="1768" w:author="Ibraeva" w:date="2023-11-14T13:07:00Z">
              <w:del w:id="1769" w:author="Элнура Кочкорова" w:date="2023-12-08T10:11:00Z">
                <w:r w:rsidRPr="00680C53" w:rsidDel="00BC5C69">
                  <w:rPr>
                    <w:rFonts w:eastAsia="MS Mincho"/>
                    <w:sz w:val="20"/>
                    <w:szCs w:val="20"/>
                  </w:rPr>
                  <w:delText>102,8</w:delText>
                </w:r>
              </w:del>
            </w:ins>
          </w:p>
        </w:tc>
        <w:tc>
          <w:tcPr>
            <w:tcW w:w="1395" w:type="pct"/>
            <w:tcBorders>
              <w:top w:val="nil"/>
              <w:left w:val="nil"/>
              <w:bottom w:val="nil"/>
              <w:right w:val="nil"/>
            </w:tcBorders>
          </w:tcPr>
          <w:p w14:paraId="31E3EC69" w14:textId="77777777" w:rsidR="00680C53" w:rsidRPr="00680C53" w:rsidDel="00BC5C69" w:rsidRDefault="00680C53" w:rsidP="00680C53">
            <w:pPr>
              <w:rPr>
                <w:ins w:id="1770" w:author="Ibraeva" w:date="2023-11-14T13:07:00Z"/>
                <w:del w:id="1771" w:author="Элнура Кочкорова" w:date="2023-12-08T10:11:00Z"/>
                <w:rFonts w:eastAsia="MS Mincho"/>
                <w:sz w:val="20"/>
                <w:szCs w:val="20"/>
              </w:rPr>
            </w:pPr>
            <w:ins w:id="1772" w:author="Ibraeva" w:date="2023-11-14T13:07:00Z">
              <w:del w:id="1773" w:author="Элнура Кочкорова" w:date="2023-12-08T10:11:00Z">
                <w:r w:rsidRPr="00680C53" w:rsidDel="00BC5C69">
                  <w:rPr>
                    <w:rFonts w:eastAsia="MS Mincho"/>
                    <w:sz w:val="20"/>
                    <w:szCs w:val="20"/>
                  </w:rPr>
                  <w:delText>108,7</w:delText>
                </w:r>
              </w:del>
            </w:ins>
          </w:p>
        </w:tc>
      </w:tr>
      <w:tr w:rsidR="00680C53" w:rsidRPr="00680C53" w:rsidDel="00BC5C69" w14:paraId="2B4D5232" w14:textId="77777777" w:rsidTr="00A75BDA">
        <w:trPr>
          <w:ins w:id="1774" w:author="Ibraeva" w:date="2023-11-14T13:07:00Z"/>
          <w:del w:id="1775" w:author="Элнура Кочкорова" w:date="2023-12-08T10:11:00Z"/>
        </w:trPr>
        <w:tc>
          <w:tcPr>
            <w:tcW w:w="634" w:type="pct"/>
            <w:tcBorders>
              <w:top w:val="nil"/>
              <w:left w:val="nil"/>
              <w:bottom w:val="nil"/>
              <w:right w:val="nil"/>
            </w:tcBorders>
          </w:tcPr>
          <w:p w14:paraId="387E3B3C" w14:textId="77777777" w:rsidR="00680C53" w:rsidRPr="00680C53" w:rsidDel="00BC5C69" w:rsidRDefault="00680C53" w:rsidP="00680C53">
            <w:pPr>
              <w:rPr>
                <w:ins w:id="1776" w:author="Ibraeva" w:date="2023-11-14T13:07:00Z"/>
                <w:del w:id="1777" w:author="Элнура Кочкорова" w:date="2023-12-08T10:11:00Z"/>
                <w:rFonts w:eastAsia="MS Mincho"/>
                <w:sz w:val="20"/>
                <w:szCs w:val="20"/>
                <w:rPrChange w:id="1778" w:author="Элнура Кочкорова" w:date="2023-12-15T09:46:00Z">
                  <w:rPr>
                    <w:ins w:id="1779" w:author="Ibraeva" w:date="2023-11-14T13:07:00Z"/>
                    <w:del w:id="1780" w:author="Элнура Кочкорова" w:date="2023-12-08T10:11:00Z"/>
                    <w:sz w:val="20"/>
                    <w:szCs w:val="20"/>
                    <w:highlight w:val="yellow"/>
                  </w:rPr>
                </w:rPrChange>
              </w:rPr>
            </w:pPr>
            <w:ins w:id="1781" w:author="Ibraeva" w:date="2023-11-14T13:07:00Z">
              <w:del w:id="1782" w:author="Элнура Кочкорова" w:date="2023-12-08T10:11:00Z">
                <w:r w:rsidRPr="00680C53" w:rsidDel="00BC5C69">
                  <w:rPr>
                    <w:rFonts w:eastAsia="MS Mincho"/>
                    <w:sz w:val="20"/>
                    <w:szCs w:val="20"/>
                  </w:rPr>
                  <w:delText>Май</w:delText>
                </w:r>
              </w:del>
            </w:ins>
          </w:p>
        </w:tc>
        <w:tc>
          <w:tcPr>
            <w:tcW w:w="943" w:type="pct"/>
            <w:tcBorders>
              <w:top w:val="nil"/>
              <w:left w:val="nil"/>
              <w:bottom w:val="nil"/>
              <w:right w:val="nil"/>
            </w:tcBorders>
          </w:tcPr>
          <w:p w14:paraId="5DB34DD4" w14:textId="77777777" w:rsidR="00680C53" w:rsidRPr="00680C53" w:rsidDel="00BC5C69" w:rsidRDefault="00680C53" w:rsidP="00680C53">
            <w:pPr>
              <w:rPr>
                <w:ins w:id="1783" w:author="Ibraeva" w:date="2023-11-14T13:07:00Z"/>
                <w:del w:id="1784" w:author="Элнура Кочкорова" w:date="2023-12-08T10:11:00Z"/>
                <w:rFonts w:eastAsia="MS Mincho"/>
                <w:sz w:val="20"/>
                <w:szCs w:val="20"/>
                <w:rPrChange w:id="1785" w:author="Элнура Кочкорова" w:date="2023-12-15T09:46:00Z">
                  <w:rPr>
                    <w:ins w:id="1786" w:author="Ibraeva" w:date="2023-11-14T13:07:00Z"/>
                    <w:del w:id="1787" w:author="Элнура Кочкорова" w:date="2023-12-08T10:11:00Z"/>
                    <w:sz w:val="20"/>
                    <w:szCs w:val="20"/>
                    <w:highlight w:val="yellow"/>
                  </w:rPr>
                </w:rPrChange>
              </w:rPr>
            </w:pPr>
            <w:ins w:id="1788" w:author="Ibraeva" w:date="2023-11-14T13:07:00Z">
              <w:del w:id="1789" w:author="Элнура Кочкорова" w:date="2023-12-08T10:11:00Z">
                <w:r w:rsidRPr="00680C53" w:rsidDel="00BC5C69">
                  <w:rPr>
                    <w:rFonts w:eastAsia="MS Mincho"/>
                    <w:sz w:val="20"/>
                    <w:szCs w:val="20"/>
                  </w:rPr>
                  <w:delText>106,0</w:delText>
                </w:r>
              </w:del>
            </w:ins>
          </w:p>
        </w:tc>
        <w:tc>
          <w:tcPr>
            <w:tcW w:w="942" w:type="pct"/>
            <w:tcBorders>
              <w:top w:val="nil"/>
              <w:left w:val="nil"/>
              <w:bottom w:val="nil"/>
              <w:right w:val="nil"/>
            </w:tcBorders>
          </w:tcPr>
          <w:p w14:paraId="42BDA079" w14:textId="77777777" w:rsidR="00680C53" w:rsidRPr="00680C53" w:rsidDel="00BC5C69" w:rsidRDefault="00680C53" w:rsidP="00680C53">
            <w:pPr>
              <w:rPr>
                <w:ins w:id="1790" w:author="Ibraeva" w:date="2023-11-14T13:07:00Z"/>
                <w:del w:id="1791" w:author="Элнура Кочкорова" w:date="2023-12-08T10:11:00Z"/>
                <w:rFonts w:eastAsia="MS Mincho"/>
                <w:sz w:val="20"/>
                <w:szCs w:val="20"/>
                <w:rPrChange w:id="1792" w:author="Элнура Кочкорова" w:date="2023-12-15T09:46:00Z">
                  <w:rPr>
                    <w:ins w:id="1793" w:author="Ibraeva" w:date="2023-11-14T13:07:00Z"/>
                    <w:del w:id="1794" w:author="Элнура Кочкорова" w:date="2023-12-08T10:11:00Z"/>
                    <w:sz w:val="20"/>
                    <w:szCs w:val="20"/>
                    <w:highlight w:val="yellow"/>
                  </w:rPr>
                </w:rPrChange>
              </w:rPr>
            </w:pPr>
            <w:ins w:id="1795" w:author="Ibraeva" w:date="2023-11-14T13:07:00Z">
              <w:del w:id="1796" w:author="Элнура Кочкорова" w:date="2023-12-08T10:11:00Z">
                <w:r w:rsidRPr="00680C53" w:rsidDel="00BC5C69">
                  <w:rPr>
                    <w:rFonts w:eastAsia="MS Mincho"/>
                    <w:sz w:val="20"/>
                    <w:szCs w:val="20"/>
                  </w:rPr>
                  <w:delText>118,2</w:delText>
                </w:r>
              </w:del>
            </w:ins>
          </w:p>
        </w:tc>
        <w:tc>
          <w:tcPr>
            <w:tcW w:w="1086" w:type="pct"/>
            <w:tcBorders>
              <w:top w:val="nil"/>
              <w:left w:val="nil"/>
              <w:bottom w:val="nil"/>
              <w:right w:val="nil"/>
            </w:tcBorders>
          </w:tcPr>
          <w:p w14:paraId="7FC20F5B" w14:textId="77777777" w:rsidR="00680C53" w:rsidRPr="00680C53" w:rsidDel="00BC5C69" w:rsidRDefault="00680C53" w:rsidP="00680C53">
            <w:pPr>
              <w:rPr>
                <w:ins w:id="1797" w:author="Ibraeva" w:date="2023-11-14T13:07:00Z"/>
                <w:del w:id="1798" w:author="Элнура Кочкорова" w:date="2023-12-08T10:11:00Z"/>
                <w:rFonts w:eastAsia="MS Mincho"/>
                <w:sz w:val="20"/>
                <w:szCs w:val="20"/>
                <w:rPrChange w:id="1799" w:author="Элнура Кочкорова" w:date="2023-12-15T09:46:00Z">
                  <w:rPr>
                    <w:ins w:id="1800" w:author="Ibraeva" w:date="2023-11-14T13:07:00Z"/>
                    <w:del w:id="1801" w:author="Элнура Кочкорова" w:date="2023-12-08T10:11:00Z"/>
                    <w:sz w:val="20"/>
                    <w:szCs w:val="20"/>
                    <w:highlight w:val="yellow"/>
                  </w:rPr>
                </w:rPrChange>
              </w:rPr>
            </w:pPr>
            <w:ins w:id="1802" w:author="Ibraeva" w:date="2023-11-14T13:07:00Z">
              <w:del w:id="1803" w:author="Элнура Кочкорова" w:date="2023-12-08T10:11:00Z">
                <w:r w:rsidRPr="00680C53" w:rsidDel="00BC5C69">
                  <w:rPr>
                    <w:rFonts w:eastAsia="MS Mincho"/>
                    <w:sz w:val="20"/>
                    <w:szCs w:val="20"/>
                  </w:rPr>
                  <w:delText>98,2</w:delText>
                </w:r>
              </w:del>
            </w:ins>
          </w:p>
        </w:tc>
        <w:tc>
          <w:tcPr>
            <w:tcW w:w="1395" w:type="pct"/>
            <w:tcBorders>
              <w:top w:val="nil"/>
              <w:left w:val="nil"/>
              <w:bottom w:val="nil"/>
              <w:right w:val="nil"/>
            </w:tcBorders>
          </w:tcPr>
          <w:p w14:paraId="52D40840" w14:textId="77777777" w:rsidR="00680C53" w:rsidRPr="00680C53" w:rsidDel="00BC5C69" w:rsidRDefault="00680C53" w:rsidP="00680C53">
            <w:pPr>
              <w:rPr>
                <w:ins w:id="1804" w:author="Ibraeva" w:date="2023-11-14T13:07:00Z"/>
                <w:del w:id="1805" w:author="Элнура Кочкорова" w:date="2023-12-08T10:11:00Z"/>
                <w:rFonts w:eastAsia="MS Mincho"/>
                <w:sz w:val="20"/>
                <w:szCs w:val="20"/>
                <w:rPrChange w:id="1806" w:author="Элнура Кочкорова" w:date="2023-12-15T09:46:00Z">
                  <w:rPr>
                    <w:ins w:id="1807" w:author="Ibraeva" w:date="2023-11-14T13:07:00Z"/>
                    <w:del w:id="1808" w:author="Элнура Кочкорова" w:date="2023-12-08T10:11:00Z"/>
                    <w:sz w:val="20"/>
                    <w:szCs w:val="20"/>
                    <w:highlight w:val="yellow"/>
                  </w:rPr>
                </w:rPrChange>
              </w:rPr>
            </w:pPr>
            <w:ins w:id="1809" w:author="Ibraeva" w:date="2023-11-14T13:07:00Z">
              <w:del w:id="1810" w:author="Элнура Кочкорова" w:date="2023-12-08T10:11:00Z">
                <w:r w:rsidRPr="00680C53" w:rsidDel="00BC5C69">
                  <w:rPr>
                    <w:rFonts w:eastAsia="MS Mincho"/>
                    <w:sz w:val="20"/>
                    <w:szCs w:val="20"/>
                  </w:rPr>
                  <w:delText>108,9</w:delText>
                </w:r>
              </w:del>
            </w:ins>
          </w:p>
        </w:tc>
      </w:tr>
      <w:tr w:rsidR="00680C53" w:rsidRPr="00680C53" w:rsidDel="00BC5C69" w14:paraId="20443D28" w14:textId="77777777" w:rsidTr="00A75BDA">
        <w:trPr>
          <w:ins w:id="1811" w:author="Ibraeva" w:date="2023-11-14T13:07:00Z"/>
          <w:del w:id="1812" w:author="Элнура Кочкорова" w:date="2023-12-08T10:11:00Z"/>
        </w:trPr>
        <w:tc>
          <w:tcPr>
            <w:tcW w:w="634" w:type="pct"/>
            <w:tcBorders>
              <w:top w:val="nil"/>
              <w:left w:val="nil"/>
              <w:bottom w:val="nil"/>
              <w:right w:val="nil"/>
            </w:tcBorders>
          </w:tcPr>
          <w:p w14:paraId="505724ED" w14:textId="77777777" w:rsidR="00680C53" w:rsidRPr="00680C53" w:rsidDel="00BC5C69" w:rsidRDefault="00680C53" w:rsidP="00680C53">
            <w:pPr>
              <w:rPr>
                <w:ins w:id="1813" w:author="Ibraeva" w:date="2023-11-14T13:07:00Z"/>
                <w:del w:id="1814" w:author="Элнура Кочкорова" w:date="2023-12-08T10:11:00Z"/>
                <w:rFonts w:eastAsia="MS Mincho"/>
                <w:sz w:val="20"/>
                <w:szCs w:val="20"/>
              </w:rPr>
            </w:pPr>
            <w:ins w:id="1815" w:author="Ibraeva" w:date="2023-11-14T13:07:00Z">
              <w:del w:id="1816" w:author="Элнура Кочкорова" w:date="2023-12-08T10:11:00Z">
                <w:r w:rsidRPr="00680C53" w:rsidDel="00BC5C69">
                  <w:rPr>
                    <w:rFonts w:eastAsia="MS Mincho"/>
                    <w:sz w:val="20"/>
                    <w:szCs w:val="20"/>
                  </w:rPr>
                  <w:delText>Июнь</w:delText>
                </w:r>
              </w:del>
            </w:ins>
          </w:p>
        </w:tc>
        <w:tc>
          <w:tcPr>
            <w:tcW w:w="943" w:type="pct"/>
            <w:tcBorders>
              <w:top w:val="nil"/>
              <w:left w:val="nil"/>
              <w:bottom w:val="nil"/>
              <w:right w:val="nil"/>
            </w:tcBorders>
          </w:tcPr>
          <w:p w14:paraId="3A306CFE" w14:textId="77777777" w:rsidR="00680C53" w:rsidRPr="00680C53" w:rsidDel="00BC5C69" w:rsidRDefault="00680C53" w:rsidP="00680C53">
            <w:pPr>
              <w:rPr>
                <w:ins w:id="1817" w:author="Ibraeva" w:date="2023-11-14T13:07:00Z"/>
                <w:del w:id="1818" w:author="Элнура Кочкорова" w:date="2023-12-08T10:11:00Z"/>
                <w:rFonts w:eastAsia="MS Mincho"/>
                <w:sz w:val="20"/>
                <w:szCs w:val="20"/>
              </w:rPr>
            </w:pPr>
            <w:ins w:id="1819" w:author="Ibraeva" w:date="2023-11-14T13:07:00Z">
              <w:del w:id="1820" w:author="Элнура Кочкорова" w:date="2023-12-08T10:11:00Z">
                <w:r w:rsidRPr="00680C53" w:rsidDel="00BC5C69">
                  <w:rPr>
                    <w:rFonts w:eastAsia="MS Mincho"/>
                    <w:sz w:val="20"/>
                    <w:szCs w:val="20"/>
                  </w:rPr>
                  <w:delText>106,5</w:delText>
                </w:r>
              </w:del>
            </w:ins>
          </w:p>
        </w:tc>
        <w:tc>
          <w:tcPr>
            <w:tcW w:w="942" w:type="pct"/>
            <w:tcBorders>
              <w:top w:val="nil"/>
              <w:left w:val="nil"/>
              <w:bottom w:val="nil"/>
              <w:right w:val="nil"/>
            </w:tcBorders>
          </w:tcPr>
          <w:p w14:paraId="6ED21E64" w14:textId="77777777" w:rsidR="00680C53" w:rsidRPr="00680C53" w:rsidDel="00BC5C69" w:rsidRDefault="00680C53" w:rsidP="00680C53">
            <w:pPr>
              <w:rPr>
                <w:ins w:id="1821" w:author="Ibraeva" w:date="2023-11-14T13:07:00Z"/>
                <w:del w:id="1822" w:author="Элнура Кочкорова" w:date="2023-12-08T10:11:00Z"/>
                <w:rFonts w:eastAsia="MS Mincho"/>
                <w:sz w:val="20"/>
                <w:szCs w:val="20"/>
              </w:rPr>
            </w:pPr>
            <w:ins w:id="1823" w:author="Ibraeva" w:date="2023-11-14T13:07:00Z">
              <w:del w:id="1824" w:author="Элнура Кочкорова" w:date="2023-12-08T10:11:00Z">
                <w:r w:rsidRPr="00680C53" w:rsidDel="00BC5C69">
                  <w:rPr>
                    <w:rFonts w:eastAsia="MS Mincho"/>
                    <w:sz w:val="20"/>
                    <w:szCs w:val="20"/>
                  </w:rPr>
                  <w:delText>114,4</w:delText>
                </w:r>
              </w:del>
            </w:ins>
          </w:p>
        </w:tc>
        <w:tc>
          <w:tcPr>
            <w:tcW w:w="1086" w:type="pct"/>
            <w:tcBorders>
              <w:top w:val="nil"/>
              <w:left w:val="nil"/>
              <w:bottom w:val="nil"/>
              <w:right w:val="nil"/>
            </w:tcBorders>
          </w:tcPr>
          <w:p w14:paraId="0DE4E588" w14:textId="77777777" w:rsidR="00680C53" w:rsidRPr="00680C53" w:rsidDel="00BC5C69" w:rsidRDefault="00680C53" w:rsidP="00680C53">
            <w:pPr>
              <w:rPr>
                <w:ins w:id="1825" w:author="Ibraeva" w:date="2023-11-14T13:07:00Z"/>
                <w:del w:id="1826" w:author="Элнура Кочкорова" w:date="2023-12-08T10:11:00Z"/>
                <w:rFonts w:eastAsia="MS Mincho"/>
                <w:sz w:val="20"/>
                <w:szCs w:val="20"/>
              </w:rPr>
            </w:pPr>
            <w:ins w:id="1827" w:author="Ibraeva" w:date="2023-11-14T13:07:00Z">
              <w:del w:id="1828" w:author="Элнура Кочкорова" w:date="2023-12-08T10:11:00Z">
                <w:r w:rsidRPr="00680C53" w:rsidDel="00BC5C69">
                  <w:rPr>
                    <w:rFonts w:eastAsia="MS Mincho"/>
                    <w:sz w:val="20"/>
                    <w:szCs w:val="20"/>
                  </w:rPr>
                  <w:delText>99,9</w:delText>
                </w:r>
              </w:del>
            </w:ins>
          </w:p>
        </w:tc>
        <w:tc>
          <w:tcPr>
            <w:tcW w:w="1395" w:type="pct"/>
            <w:tcBorders>
              <w:top w:val="nil"/>
              <w:left w:val="nil"/>
              <w:bottom w:val="nil"/>
              <w:right w:val="nil"/>
            </w:tcBorders>
          </w:tcPr>
          <w:p w14:paraId="214647FB" w14:textId="77777777" w:rsidR="00680C53" w:rsidRPr="00680C53" w:rsidDel="00BC5C69" w:rsidRDefault="00680C53" w:rsidP="00680C53">
            <w:pPr>
              <w:rPr>
                <w:ins w:id="1829" w:author="Ibraeva" w:date="2023-11-14T13:07:00Z"/>
                <w:del w:id="1830" w:author="Элнура Кочкорова" w:date="2023-12-08T10:11:00Z"/>
                <w:rFonts w:eastAsia="MS Mincho"/>
                <w:sz w:val="20"/>
                <w:szCs w:val="20"/>
              </w:rPr>
            </w:pPr>
            <w:ins w:id="1831" w:author="Ibraeva" w:date="2023-11-14T13:07:00Z">
              <w:del w:id="1832" w:author="Элнура Кочкорова" w:date="2023-12-08T10:11:00Z">
                <w:r w:rsidRPr="00680C53" w:rsidDel="00BC5C69">
                  <w:rPr>
                    <w:rFonts w:eastAsia="MS Mincho"/>
                    <w:sz w:val="20"/>
                    <w:szCs w:val="20"/>
                  </w:rPr>
                  <w:delText>123,7</w:delText>
                </w:r>
              </w:del>
            </w:ins>
          </w:p>
        </w:tc>
      </w:tr>
      <w:tr w:rsidR="00680C53" w:rsidRPr="00680C53" w:rsidDel="00BC5C69" w14:paraId="0B41FAB0" w14:textId="77777777" w:rsidTr="00A75BDA">
        <w:trPr>
          <w:ins w:id="1833" w:author="Ibraeva" w:date="2023-11-14T13:07:00Z"/>
          <w:del w:id="1834" w:author="Элнура Кочкорова" w:date="2023-12-08T10:11:00Z"/>
        </w:trPr>
        <w:tc>
          <w:tcPr>
            <w:tcW w:w="634" w:type="pct"/>
            <w:tcBorders>
              <w:top w:val="nil"/>
              <w:left w:val="nil"/>
              <w:bottom w:val="nil"/>
              <w:right w:val="nil"/>
            </w:tcBorders>
          </w:tcPr>
          <w:p w14:paraId="74EADA41" w14:textId="77777777" w:rsidR="00680C53" w:rsidRPr="00680C53" w:rsidDel="00BC5C69" w:rsidRDefault="00680C53" w:rsidP="00680C53">
            <w:pPr>
              <w:rPr>
                <w:ins w:id="1835" w:author="Ibraeva" w:date="2023-11-14T13:07:00Z"/>
                <w:del w:id="1836" w:author="Элнура Кочкорова" w:date="2023-12-08T10:11:00Z"/>
                <w:rFonts w:eastAsia="MS Mincho"/>
                <w:sz w:val="20"/>
                <w:szCs w:val="20"/>
              </w:rPr>
            </w:pPr>
            <w:ins w:id="1837" w:author="Ibraeva" w:date="2023-11-14T13:07:00Z">
              <w:del w:id="1838" w:author="Элнура Кочкорова" w:date="2023-12-08T10:11:00Z">
                <w:r w:rsidRPr="00680C53" w:rsidDel="00BC5C69">
                  <w:rPr>
                    <w:rFonts w:eastAsia="MS Mincho"/>
                    <w:sz w:val="20"/>
                    <w:szCs w:val="20"/>
                  </w:rPr>
                  <w:delText>Июль</w:delText>
                </w:r>
              </w:del>
            </w:ins>
          </w:p>
        </w:tc>
        <w:tc>
          <w:tcPr>
            <w:tcW w:w="943" w:type="pct"/>
            <w:tcBorders>
              <w:top w:val="nil"/>
              <w:left w:val="nil"/>
              <w:bottom w:val="nil"/>
              <w:right w:val="nil"/>
            </w:tcBorders>
          </w:tcPr>
          <w:p w14:paraId="70C3EEB0" w14:textId="77777777" w:rsidR="00680C53" w:rsidRPr="00680C53" w:rsidDel="00BC5C69" w:rsidRDefault="00680C53" w:rsidP="00680C53">
            <w:pPr>
              <w:rPr>
                <w:ins w:id="1839" w:author="Ibraeva" w:date="2023-11-14T13:07:00Z"/>
                <w:del w:id="1840" w:author="Элнура Кочкорова" w:date="2023-12-08T10:11:00Z"/>
                <w:rFonts w:eastAsia="MS Mincho"/>
                <w:sz w:val="20"/>
                <w:szCs w:val="20"/>
              </w:rPr>
            </w:pPr>
            <w:ins w:id="1841" w:author="Ibraeva" w:date="2023-11-14T13:07:00Z">
              <w:del w:id="1842" w:author="Элнура Кочкорова" w:date="2023-12-08T10:11:00Z">
                <w:r w:rsidRPr="00680C53" w:rsidDel="00BC5C69">
                  <w:rPr>
                    <w:rFonts w:eastAsia="MS Mincho"/>
                    <w:sz w:val="20"/>
                    <w:szCs w:val="20"/>
                  </w:rPr>
                  <w:delText>104,5</w:delText>
                </w:r>
              </w:del>
            </w:ins>
          </w:p>
        </w:tc>
        <w:tc>
          <w:tcPr>
            <w:tcW w:w="942" w:type="pct"/>
            <w:tcBorders>
              <w:top w:val="nil"/>
              <w:left w:val="nil"/>
              <w:bottom w:val="nil"/>
              <w:right w:val="nil"/>
            </w:tcBorders>
          </w:tcPr>
          <w:p w14:paraId="27A8D88A" w14:textId="77777777" w:rsidR="00680C53" w:rsidRPr="00680C53" w:rsidDel="00BC5C69" w:rsidRDefault="00680C53" w:rsidP="00680C53">
            <w:pPr>
              <w:rPr>
                <w:ins w:id="1843" w:author="Ibraeva" w:date="2023-11-14T13:07:00Z"/>
                <w:del w:id="1844" w:author="Элнура Кочкорова" w:date="2023-12-08T10:11:00Z"/>
                <w:rFonts w:eastAsia="MS Mincho"/>
                <w:sz w:val="20"/>
                <w:szCs w:val="20"/>
              </w:rPr>
            </w:pPr>
            <w:ins w:id="1845" w:author="Ibraeva" w:date="2023-11-14T13:07:00Z">
              <w:del w:id="1846" w:author="Элнура Кочкорова" w:date="2023-12-08T10:11:00Z">
                <w:r w:rsidRPr="00680C53" w:rsidDel="00BC5C69">
                  <w:rPr>
                    <w:rFonts w:eastAsia="MS Mincho"/>
                    <w:sz w:val="20"/>
                    <w:szCs w:val="20"/>
                  </w:rPr>
                  <w:delText>113,6</w:delText>
                </w:r>
              </w:del>
            </w:ins>
          </w:p>
        </w:tc>
        <w:tc>
          <w:tcPr>
            <w:tcW w:w="1086" w:type="pct"/>
            <w:tcBorders>
              <w:top w:val="nil"/>
              <w:left w:val="nil"/>
              <w:bottom w:val="nil"/>
              <w:right w:val="nil"/>
            </w:tcBorders>
          </w:tcPr>
          <w:p w14:paraId="1387F0B1" w14:textId="77777777" w:rsidR="00680C53" w:rsidRPr="00680C53" w:rsidDel="00BC5C69" w:rsidRDefault="00680C53" w:rsidP="00680C53">
            <w:pPr>
              <w:rPr>
                <w:ins w:id="1847" w:author="Ibraeva" w:date="2023-11-14T13:07:00Z"/>
                <w:del w:id="1848" w:author="Элнура Кочкорова" w:date="2023-12-08T10:11:00Z"/>
                <w:rFonts w:eastAsia="MS Mincho"/>
                <w:sz w:val="20"/>
                <w:szCs w:val="20"/>
              </w:rPr>
            </w:pPr>
            <w:ins w:id="1849" w:author="Ibraeva" w:date="2023-11-14T13:07:00Z">
              <w:del w:id="1850" w:author="Элнура Кочкорова" w:date="2023-12-08T10:11:00Z">
                <w:r w:rsidRPr="00680C53" w:rsidDel="00BC5C69">
                  <w:rPr>
                    <w:rFonts w:eastAsia="MS Mincho"/>
                    <w:sz w:val="20"/>
                    <w:szCs w:val="20"/>
                  </w:rPr>
                  <w:delText>103,6</w:delText>
                </w:r>
              </w:del>
            </w:ins>
          </w:p>
        </w:tc>
        <w:tc>
          <w:tcPr>
            <w:tcW w:w="1395" w:type="pct"/>
            <w:tcBorders>
              <w:top w:val="nil"/>
              <w:left w:val="nil"/>
              <w:bottom w:val="nil"/>
              <w:right w:val="nil"/>
            </w:tcBorders>
          </w:tcPr>
          <w:p w14:paraId="61295F82" w14:textId="77777777" w:rsidR="00680C53" w:rsidRPr="00680C53" w:rsidDel="00BC5C69" w:rsidRDefault="00680C53" w:rsidP="00680C53">
            <w:pPr>
              <w:rPr>
                <w:ins w:id="1851" w:author="Ibraeva" w:date="2023-11-14T13:07:00Z"/>
                <w:del w:id="1852" w:author="Элнура Кочкорова" w:date="2023-12-08T10:11:00Z"/>
                <w:rFonts w:eastAsia="MS Mincho"/>
                <w:sz w:val="20"/>
                <w:szCs w:val="20"/>
              </w:rPr>
            </w:pPr>
            <w:ins w:id="1853" w:author="Ibraeva" w:date="2023-11-14T13:07:00Z">
              <w:del w:id="1854" w:author="Элнура Кочкорова" w:date="2023-12-08T10:11:00Z">
                <w:r w:rsidRPr="00680C53" w:rsidDel="00BC5C69">
                  <w:rPr>
                    <w:rFonts w:eastAsia="MS Mincho"/>
                    <w:sz w:val="20"/>
                    <w:szCs w:val="20"/>
                  </w:rPr>
                  <w:delText>123,7</w:delText>
                </w:r>
              </w:del>
            </w:ins>
          </w:p>
        </w:tc>
      </w:tr>
      <w:tr w:rsidR="00680C53" w:rsidRPr="00680C53" w:rsidDel="00BC5C69" w14:paraId="34630978" w14:textId="77777777" w:rsidTr="00A75BDA">
        <w:trPr>
          <w:ins w:id="1855" w:author="Ibraeva" w:date="2023-11-14T13:07:00Z"/>
          <w:del w:id="1856" w:author="Элнура Кочкорова" w:date="2023-12-08T10:11:00Z"/>
        </w:trPr>
        <w:tc>
          <w:tcPr>
            <w:tcW w:w="634" w:type="pct"/>
            <w:tcBorders>
              <w:top w:val="nil"/>
              <w:left w:val="nil"/>
              <w:bottom w:val="nil"/>
              <w:right w:val="nil"/>
            </w:tcBorders>
          </w:tcPr>
          <w:p w14:paraId="7D3ADA18" w14:textId="77777777" w:rsidR="00680C53" w:rsidRPr="00680C53" w:rsidDel="00BC5C69" w:rsidRDefault="00680C53" w:rsidP="00680C53">
            <w:pPr>
              <w:rPr>
                <w:ins w:id="1857" w:author="Ibraeva" w:date="2023-11-14T13:07:00Z"/>
                <w:del w:id="1858" w:author="Элнура Кочкорова" w:date="2023-12-08T10:11:00Z"/>
                <w:rFonts w:eastAsia="MS Mincho"/>
                <w:sz w:val="20"/>
                <w:szCs w:val="20"/>
              </w:rPr>
            </w:pPr>
            <w:ins w:id="1859" w:author="Ibraeva" w:date="2023-11-14T13:07:00Z">
              <w:del w:id="1860" w:author="Элнура Кочкорова" w:date="2023-12-08T10:11:00Z">
                <w:r w:rsidRPr="00680C53" w:rsidDel="00BC5C69">
                  <w:rPr>
                    <w:rFonts w:eastAsia="MS Mincho"/>
                    <w:sz w:val="20"/>
                    <w:szCs w:val="20"/>
                  </w:rPr>
                  <w:delText>Август</w:delText>
                </w:r>
              </w:del>
            </w:ins>
          </w:p>
        </w:tc>
        <w:tc>
          <w:tcPr>
            <w:tcW w:w="943" w:type="pct"/>
            <w:tcBorders>
              <w:top w:val="nil"/>
              <w:left w:val="nil"/>
              <w:bottom w:val="nil"/>
              <w:right w:val="nil"/>
            </w:tcBorders>
          </w:tcPr>
          <w:p w14:paraId="55CDD8B5" w14:textId="77777777" w:rsidR="00680C53" w:rsidRPr="00680C53" w:rsidDel="00BC5C69" w:rsidRDefault="00680C53" w:rsidP="00680C53">
            <w:pPr>
              <w:rPr>
                <w:ins w:id="1861" w:author="Ibraeva" w:date="2023-11-14T13:07:00Z"/>
                <w:del w:id="1862" w:author="Элнура Кочкорова" w:date="2023-12-08T10:11:00Z"/>
                <w:rFonts w:eastAsia="MS Mincho"/>
                <w:sz w:val="20"/>
                <w:szCs w:val="20"/>
              </w:rPr>
            </w:pPr>
            <w:ins w:id="1863" w:author="Ibraeva" w:date="2023-11-14T13:07:00Z">
              <w:del w:id="1864" w:author="Элнура Кочкорова" w:date="2023-12-08T10:11:00Z">
                <w:r w:rsidRPr="00680C53" w:rsidDel="00BC5C69">
                  <w:rPr>
                    <w:rFonts w:eastAsia="MS Mincho"/>
                    <w:sz w:val="20"/>
                    <w:szCs w:val="20"/>
                  </w:rPr>
                  <w:delText>103,3</w:delText>
                </w:r>
              </w:del>
            </w:ins>
          </w:p>
        </w:tc>
        <w:tc>
          <w:tcPr>
            <w:tcW w:w="942" w:type="pct"/>
            <w:tcBorders>
              <w:top w:val="nil"/>
              <w:left w:val="nil"/>
              <w:bottom w:val="nil"/>
              <w:right w:val="nil"/>
            </w:tcBorders>
          </w:tcPr>
          <w:p w14:paraId="54FF79AF" w14:textId="77777777" w:rsidR="00680C53" w:rsidRPr="00680C53" w:rsidDel="00BC5C69" w:rsidRDefault="00680C53" w:rsidP="00680C53">
            <w:pPr>
              <w:rPr>
                <w:ins w:id="1865" w:author="Ibraeva" w:date="2023-11-14T13:07:00Z"/>
                <w:del w:id="1866" w:author="Элнура Кочкорова" w:date="2023-12-08T10:11:00Z"/>
                <w:rFonts w:eastAsia="MS Mincho"/>
                <w:sz w:val="20"/>
                <w:szCs w:val="20"/>
              </w:rPr>
            </w:pPr>
            <w:ins w:id="1867" w:author="Ibraeva" w:date="2023-11-14T13:07:00Z">
              <w:del w:id="1868" w:author="Элнура Кочкорова" w:date="2023-12-08T10:11:00Z">
                <w:r w:rsidRPr="00680C53" w:rsidDel="00BC5C69">
                  <w:rPr>
                    <w:rFonts w:eastAsia="MS Mincho"/>
                    <w:sz w:val="20"/>
                    <w:szCs w:val="20"/>
                  </w:rPr>
                  <w:delText>113,0</w:delText>
                </w:r>
              </w:del>
            </w:ins>
          </w:p>
        </w:tc>
        <w:tc>
          <w:tcPr>
            <w:tcW w:w="1086" w:type="pct"/>
            <w:tcBorders>
              <w:top w:val="nil"/>
              <w:left w:val="nil"/>
              <w:bottom w:val="nil"/>
              <w:right w:val="nil"/>
            </w:tcBorders>
          </w:tcPr>
          <w:p w14:paraId="67EC17EC" w14:textId="77777777" w:rsidR="00680C53" w:rsidRPr="00680C53" w:rsidDel="00BC5C69" w:rsidRDefault="00680C53" w:rsidP="00680C53">
            <w:pPr>
              <w:rPr>
                <w:ins w:id="1869" w:author="Ibraeva" w:date="2023-11-14T13:07:00Z"/>
                <w:del w:id="1870" w:author="Элнура Кочкорова" w:date="2023-12-08T10:11:00Z"/>
                <w:rFonts w:eastAsia="MS Mincho"/>
                <w:sz w:val="20"/>
                <w:szCs w:val="20"/>
              </w:rPr>
            </w:pPr>
            <w:ins w:id="1871" w:author="Ibraeva" w:date="2023-11-14T13:07:00Z">
              <w:del w:id="1872" w:author="Элнура Кочкорова" w:date="2023-12-08T10:11:00Z">
                <w:r w:rsidRPr="00680C53" w:rsidDel="00BC5C69">
                  <w:rPr>
                    <w:rFonts w:eastAsia="MS Mincho"/>
                    <w:sz w:val="20"/>
                    <w:szCs w:val="20"/>
                  </w:rPr>
                  <w:delText>101,7</w:delText>
                </w:r>
              </w:del>
            </w:ins>
          </w:p>
        </w:tc>
        <w:tc>
          <w:tcPr>
            <w:tcW w:w="1395" w:type="pct"/>
            <w:tcBorders>
              <w:top w:val="nil"/>
              <w:left w:val="nil"/>
              <w:bottom w:val="nil"/>
              <w:right w:val="nil"/>
            </w:tcBorders>
          </w:tcPr>
          <w:p w14:paraId="675EA168" w14:textId="77777777" w:rsidR="00680C53" w:rsidRPr="00680C53" w:rsidDel="00BC5C69" w:rsidRDefault="00680C53" w:rsidP="00680C53">
            <w:pPr>
              <w:rPr>
                <w:ins w:id="1873" w:author="Ibraeva" w:date="2023-11-14T13:07:00Z"/>
                <w:del w:id="1874" w:author="Элнура Кочкорова" w:date="2023-12-08T10:11:00Z"/>
                <w:rFonts w:eastAsia="MS Mincho"/>
                <w:sz w:val="20"/>
                <w:szCs w:val="20"/>
              </w:rPr>
            </w:pPr>
            <w:ins w:id="1875" w:author="Ibraeva" w:date="2023-11-14T13:07:00Z">
              <w:del w:id="1876" w:author="Элнура Кочкорова" w:date="2023-12-08T10:11:00Z">
                <w:r w:rsidRPr="00680C53" w:rsidDel="00BC5C69">
                  <w:rPr>
                    <w:rFonts w:eastAsia="MS Mincho"/>
                    <w:sz w:val="20"/>
                    <w:szCs w:val="20"/>
                  </w:rPr>
                  <w:delText>124,3</w:delText>
                </w:r>
              </w:del>
            </w:ins>
          </w:p>
        </w:tc>
      </w:tr>
      <w:tr w:rsidR="00680C53" w:rsidRPr="00680C53" w:rsidDel="00BC5C69" w14:paraId="54D3B921" w14:textId="77777777" w:rsidTr="00A75BDA">
        <w:trPr>
          <w:ins w:id="1877" w:author="Ibraeva" w:date="2023-11-14T13:07:00Z"/>
          <w:del w:id="1878" w:author="Элнура Кочкорова" w:date="2023-12-08T10:11:00Z"/>
        </w:trPr>
        <w:tc>
          <w:tcPr>
            <w:tcW w:w="634" w:type="pct"/>
            <w:tcBorders>
              <w:top w:val="nil"/>
              <w:left w:val="nil"/>
              <w:bottom w:val="nil"/>
              <w:right w:val="nil"/>
            </w:tcBorders>
          </w:tcPr>
          <w:p w14:paraId="566F0FA4" w14:textId="77777777" w:rsidR="00680C53" w:rsidRPr="00680C53" w:rsidDel="00BC5C69" w:rsidRDefault="00680C53" w:rsidP="00680C53">
            <w:pPr>
              <w:rPr>
                <w:ins w:id="1879" w:author="Ibraeva" w:date="2023-11-14T13:07:00Z"/>
                <w:del w:id="1880" w:author="Элнура Кочкорова" w:date="2023-12-08T10:11:00Z"/>
                <w:rFonts w:eastAsia="MS Mincho"/>
                <w:sz w:val="20"/>
                <w:szCs w:val="20"/>
                <w:lang w:val="ky-KG"/>
              </w:rPr>
            </w:pPr>
            <w:ins w:id="1881" w:author="Ibraeva" w:date="2023-11-14T13:07:00Z">
              <w:del w:id="1882" w:author="Элнура Кочкорова" w:date="2023-12-08T10:11:00Z">
                <w:r w:rsidRPr="00680C53" w:rsidDel="00BC5C69">
                  <w:rPr>
                    <w:rFonts w:eastAsia="MS Mincho"/>
                    <w:sz w:val="20"/>
                    <w:szCs w:val="20"/>
                    <w:lang w:val="ky-KG"/>
                  </w:rPr>
                  <w:delText>Сентябрь</w:delText>
                </w:r>
              </w:del>
            </w:ins>
          </w:p>
        </w:tc>
        <w:tc>
          <w:tcPr>
            <w:tcW w:w="943" w:type="pct"/>
            <w:tcBorders>
              <w:top w:val="nil"/>
              <w:left w:val="nil"/>
              <w:bottom w:val="nil"/>
              <w:right w:val="nil"/>
            </w:tcBorders>
          </w:tcPr>
          <w:p w14:paraId="7DB7F89E" w14:textId="77777777" w:rsidR="00680C53" w:rsidRPr="00680C53" w:rsidDel="00BC5C69" w:rsidRDefault="00680C53" w:rsidP="00680C53">
            <w:pPr>
              <w:rPr>
                <w:ins w:id="1883" w:author="Ibraeva" w:date="2023-11-14T13:07:00Z"/>
                <w:del w:id="1884" w:author="Элнура Кочкорова" w:date="2023-12-08T10:11:00Z"/>
                <w:rFonts w:eastAsia="MS Mincho"/>
                <w:sz w:val="20"/>
                <w:szCs w:val="20"/>
              </w:rPr>
            </w:pPr>
            <w:ins w:id="1885" w:author="Ibraeva" w:date="2023-11-14T13:07:00Z">
              <w:del w:id="1886" w:author="Элнура Кочкорова" w:date="2023-12-08T10:11:00Z">
                <w:r w:rsidRPr="00680C53" w:rsidDel="00BC5C69">
                  <w:rPr>
                    <w:rFonts w:eastAsia="MS Mincho"/>
                    <w:sz w:val="20"/>
                    <w:szCs w:val="20"/>
                  </w:rPr>
                  <w:delText>105,9</w:delText>
                </w:r>
              </w:del>
            </w:ins>
          </w:p>
        </w:tc>
        <w:tc>
          <w:tcPr>
            <w:tcW w:w="942" w:type="pct"/>
            <w:tcBorders>
              <w:top w:val="nil"/>
              <w:left w:val="nil"/>
              <w:bottom w:val="nil"/>
              <w:right w:val="nil"/>
            </w:tcBorders>
          </w:tcPr>
          <w:p w14:paraId="15C9B0C6" w14:textId="77777777" w:rsidR="00680C53" w:rsidRPr="00680C53" w:rsidDel="00BC5C69" w:rsidRDefault="00680C53" w:rsidP="00680C53">
            <w:pPr>
              <w:rPr>
                <w:ins w:id="1887" w:author="Ibraeva" w:date="2023-11-14T13:07:00Z"/>
                <w:del w:id="1888" w:author="Элнура Кочкорова" w:date="2023-12-08T10:11:00Z"/>
                <w:rFonts w:eastAsia="MS Mincho"/>
                <w:sz w:val="20"/>
                <w:szCs w:val="20"/>
              </w:rPr>
            </w:pPr>
            <w:ins w:id="1889" w:author="Ibraeva" w:date="2023-11-14T13:07:00Z">
              <w:del w:id="1890" w:author="Элнура Кочкорова" w:date="2023-12-08T10:11:00Z">
                <w:r w:rsidRPr="00680C53" w:rsidDel="00BC5C69">
                  <w:rPr>
                    <w:rFonts w:eastAsia="MS Mincho"/>
                    <w:sz w:val="20"/>
                    <w:szCs w:val="20"/>
                  </w:rPr>
                  <w:delText>113,6</w:delText>
                </w:r>
              </w:del>
            </w:ins>
          </w:p>
        </w:tc>
        <w:tc>
          <w:tcPr>
            <w:tcW w:w="1086" w:type="pct"/>
            <w:tcBorders>
              <w:top w:val="nil"/>
              <w:left w:val="nil"/>
              <w:bottom w:val="nil"/>
              <w:right w:val="nil"/>
            </w:tcBorders>
          </w:tcPr>
          <w:p w14:paraId="758F5AA4" w14:textId="77777777" w:rsidR="00680C53" w:rsidRPr="00680C53" w:rsidDel="00BC5C69" w:rsidRDefault="00680C53" w:rsidP="00680C53">
            <w:pPr>
              <w:rPr>
                <w:ins w:id="1891" w:author="Ibraeva" w:date="2023-11-14T13:07:00Z"/>
                <w:del w:id="1892" w:author="Элнура Кочкорова" w:date="2023-12-08T10:11:00Z"/>
                <w:rFonts w:eastAsia="MS Mincho"/>
                <w:sz w:val="20"/>
                <w:szCs w:val="20"/>
              </w:rPr>
            </w:pPr>
            <w:ins w:id="1893" w:author="Ibraeva" w:date="2023-11-14T13:07:00Z">
              <w:del w:id="1894" w:author="Элнура Кочкорова" w:date="2023-12-08T10:11:00Z">
                <w:r w:rsidRPr="00680C53" w:rsidDel="00BC5C69">
                  <w:rPr>
                    <w:rFonts w:eastAsia="MS Mincho"/>
                    <w:sz w:val="20"/>
                    <w:szCs w:val="20"/>
                  </w:rPr>
                  <w:delText>105,0</w:delText>
                </w:r>
              </w:del>
            </w:ins>
          </w:p>
        </w:tc>
        <w:tc>
          <w:tcPr>
            <w:tcW w:w="1395" w:type="pct"/>
            <w:tcBorders>
              <w:top w:val="nil"/>
              <w:left w:val="nil"/>
              <w:bottom w:val="nil"/>
              <w:right w:val="nil"/>
            </w:tcBorders>
          </w:tcPr>
          <w:p w14:paraId="1795470F" w14:textId="77777777" w:rsidR="00680C53" w:rsidRPr="00680C53" w:rsidDel="00BC5C69" w:rsidRDefault="00680C53" w:rsidP="00680C53">
            <w:pPr>
              <w:rPr>
                <w:ins w:id="1895" w:author="Ibraeva" w:date="2023-11-14T13:07:00Z"/>
                <w:del w:id="1896" w:author="Элнура Кочкорова" w:date="2023-12-08T10:11:00Z"/>
                <w:rFonts w:eastAsia="MS Mincho"/>
                <w:sz w:val="20"/>
                <w:szCs w:val="20"/>
              </w:rPr>
            </w:pPr>
            <w:ins w:id="1897" w:author="Ibraeva" w:date="2023-11-14T13:07:00Z">
              <w:del w:id="1898" w:author="Элнура Кочкорова" w:date="2023-12-08T10:11:00Z">
                <w:r w:rsidRPr="00680C53" w:rsidDel="00BC5C69">
                  <w:rPr>
                    <w:rFonts w:eastAsia="MS Mincho"/>
                    <w:sz w:val="20"/>
                    <w:szCs w:val="20"/>
                  </w:rPr>
                  <w:delText>123,9</w:delText>
                </w:r>
              </w:del>
            </w:ins>
          </w:p>
        </w:tc>
      </w:tr>
      <w:tr w:rsidR="00680C53" w:rsidRPr="00680C53" w:rsidDel="00BC5C69" w14:paraId="41C21A81" w14:textId="77777777" w:rsidTr="00A75BDA">
        <w:trPr>
          <w:ins w:id="1899" w:author="Ibraeva" w:date="2023-11-14T13:07:00Z"/>
          <w:del w:id="1900" w:author="Элнура Кочкорова" w:date="2023-12-08T10:11:00Z"/>
        </w:trPr>
        <w:tc>
          <w:tcPr>
            <w:tcW w:w="634" w:type="pct"/>
            <w:tcBorders>
              <w:top w:val="nil"/>
              <w:left w:val="nil"/>
              <w:bottom w:val="single" w:sz="8" w:space="0" w:color="auto"/>
              <w:right w:val="nil"/>
            </w:tcBorders>
          </w:tcPr>
          <w:p w14:paraId="5972070C" w14:textId="77777777" w:rsidR="00680C53" w:rsidRPr="00680C53" w:rsidDel="00BC5C69" w:rsidRDefault="00680C53" w:rsidP="00680C53">
            <w:pPr>
              <w:rPr>
                <w:ins w:id="1901" w:author="Ibraeva" w:date="2023-11-14T13:07:00Z"/>
                <w:del w:id="1902" w:author="Элнура Кочкорова" w:date="2023-12-08T10:11:00Z"/>
                <w:rFonts w:eastAsia="MS Mincho"/>
                <w:sz w:val="20"/>
                <w:szCs w:val="20"/>
                <w:lang w:val="ky-KG"/>
              </w:rPr>
            </w:pPr>
            <w:ins w:id="1903" w:author="Ibraeva" w:date="2023-11-14T13:07:00Z">
              <w:del w:id="1904" w:author="Элнура Кочкорова" w:date="2023-12-08T10:11:00Z">
                <w:r w:rsidRPr="00680C53" w:rsidDel="00BC5C69">
                  <w:rPr>
                    <w:rFonts w:eastAsia="MS Mincho"/>
                    <w:sz w:val="20"/>
                    <w:szCs w:val="20"/>
                    <w:lang w:val="ky-KG"/>
                  </w:rPr>
                  <w:delText>Октябрь</w:delText>
                </w:r>
              </w:del>
            </w:ins>
          </w:p>
        </w:tc>
        <w:tc>
          <w:tcPr>
            <w:tcW w:w="943" w:type="pct"/>
            <w:tcBorders>
              <w:top w:val="nil"/>
              <w:left w:val="nil"/>
              <w:bottom w:val="single" w:sz="8" w:space="0" w:color="auto"/>
              <w:right w:val="nil"/>
            </w:tcBorders>
          </w:tcPr>
          <w:p w14:paraId="06852BF5" w14:textId="77777777" w:rsidR="00680C53" w:rsidRPr="00680C53" w:rsidDel="00BC5C69" w:rsidRDefault="00680C53" w:rsidP="00680C53">
            <w:pPr>
              <w:rPr>
                <w:ins w:id="1905" w:author="Ibraeva" w:date="2023-11-14T13:07:00Z"/>
                <w:del w:id="1906" w:author="Элнура Кочкорова" w:date="2023-12-08T10:11:00Z"/>
                <w:rFonts w:eastAsia="MS Mincho"/>
                <w:sz w:val="20"/>
                <w:szCs w:val="20"/>
                <w:lang w:val="ky-KG"/>
              </w:rPr>
            </w:pPr>
            <w:ins w:id="1907" w:author="Ibraeva" w:date="2023-11-14T13:07:00Z">
              <w:del w:id="1908" w:author="Элнура Кочкорова" w:date="2023-12-08T10:11:00Z">
                <w:r w:rsidRPr="00680C53" w:rsidDel="00BC5C69">
                  <w:rPr>
                    <w:rFonts w:eastAsia="MS Mincho"/>
                    <w:sz w:val="20"/>
                    <w:szCs w:val="20"/>
                    <w:lang w:val="ky-KG"/>
                  </w:rPr>
                  <w:delText>110,8</w:delText>
                </w:r>
              </w:del>
            </w:ins>
          </w:p>
        </w:tc>
        <w:tc>
          <w:tcPr>
            <w:tcW w:w="942" w:type="pct"/>
            <w:tcBorders>
              <w:top w:val="nil"/>
              <w:left w:val="nil"/>
              <w:bottom w:val="single" w:sz="8" w:space="0" w:color="auto"/>
              <w:right w:val="nil"/>
            </w:tcBorders>
          </w:tcPr>
          <w:p w14:paraId="3DF40C41" w14:textId="77777777" w:rsidR="00680C53" w:rsidRPr="00680C53" w:rsidDel="00BC5C69" w:rsidRDefault="00680C53" w:rsidP="00680C53">
            <w:pPr>
              <w:rPr>
                <w:ins w:id="1909" w:author="Ibraeva" w:date="2023-11-14T13:07:00Z"/>
                <w:del w:id="1910" w:author="Элнура Кочкорова" w:date="2023-12-08T10:11:00Z"/>
                <w:rFonts w:eastAsia="MS Mincho"/>
                <w:sz w:val="20"/>
                <w:szCs w:val="20"/>
                <w:lang w:val="ky-KG"/>
              </w:rPr>
            </w:pPr>
            <w:ins w:id="1911" w:author="Ibraeva" w:date="2023-11-14T13:07:00Z">
              <w:del w:id="1912" w:author="Элнура Кочкорова" w:date="2023-12-08T10:11:00Z">
                <w:r w:rsidRPr="00680C53" w:rsidDel="00BC5C69">
                  <w:rPr>
                    <w:rFonts w:eastAsia="MS Mincho"/>
                    <w:sz w:val="20"/>
                    <w:szCs w:val="20"/>
                    <w:lang w:val="ky-KG"/>
                  </w:rPr>
                  <w:delText>114,8</w:delText>
                </w:r>
              </w:del>
            </w:ins>
          </w:p>
        </w:tc>
        <w:tc>
          <w:tcPr>
            <w:tcW w:w="1086" w:type="pct"/>
            <w:tcBorders>
              <w:top w:val="nil"/>
              <w:left w:val="nil"/>
              <w:bottom w:val="single" w:sz="8" w:space="0" w:color="auto"/>
              <w:right w:val="nil"/>
            </w:tcBorders>
          </w:tcPr>
          <w:p w14:paraId="5686E092" w14:textId="77777777" w:rsidR="00680C53" w:rsidRPr="00680C53" w:rsidDel="00BC5C69" w:rsidRDefault="00680C53" w:rsidP="00680C53">
            <w:pPr>
              <w:rPr>
                <w:ins w:id="1913" w:author="Ibraeva" w:date="2023-11-14T13:07:00Z"/>
                <w:del w:id="1914" w:author="Элнура Кочкорова" w:date="2023-12-08T10:11:00Z"/>
                <w:rFonts w:eastAsia="MS Mincho"/>
                <w:sz w:val="20"/>
                <w:szCs w:val="20"/>
                <w:lang w:val="ky-KG"/>
              </w:rPr>
            </w:pPr>
            <w:ins w:id="1915" w:author="Ibraeva" w:date="2023-11-14T13:07:00Z">
              <w:del w:id="1916" w:author="Элнура Кочкорова" w:date="2023-12-08T10:11:00Z">
                <w:r w:rsidRPr="00680C53" w:rsidDel="00BC5C69">
                  <w:rPr>
                    <w:rFonts w:eastAsia="MS Mincho"/>
                    <w:sz w:val="20"/>
                    <w:szCs w:val="20"/>
                    <w:lang w:val="ky-KG"/>
                  </w:rPr>
                  <w:delText>101,5</w:delText>
                </w:r>
              </w:del>
            </w:ins>
          </w:p>
        </w:tc>
        <w:tc>
          <w:tcPr>
            <w:tcW w:w="1395" w:type="pct"/>
            <w:tcBorders>
              <w:top w:val="nil"/>
              <w:left w:val="nil"/>
              <w:bottom w:val="single" w:sz="8" w:space="0" w:color="auto"/>
              <w:right w:val="nil"/>
            </w:tcBorders>
          </w:tcPr>
          <w:p w14:paraId="0F621B68" w14:textId="77777777" w:rsidR="00680C53" w:rsidRPr="00680C53" w:rsidDel="00BC5C69" w:rsidRDefault="00680C53" w:rsidP="00680C53">
            <w:pPr>
              <w:rPr>
                <w:ins w:id="1917" w:author="Ibraeva" w:date="2023-11-14T13:07:00Z"/>
                <w:del w:id="1918" w:author="Элнура Кочкорова" w:date="2023-12-08T10:11:00Z"/>
                <w:rFonts w:eastAsia="MS Mincho"/>
                <w:sz w:val="20"/>
                <w:szCs w:val="20"/>
                <w:lang w:val="ky-KG"/>
              </w:rPr>
            </w:pPr>
            <w:ins w:id="1919" w:author="Ibraeva" w:date="2023-11-14T13:07:00Z">
              <w:del w:id="1920" w:author="Элнура Кочкорова" w:date="2023-12-08T10:11:00Z">
                <w:r w:rsidRPr="00680C53" w:rsidDel="00BC5C69">
                  <w:rPr>
                    <w:rFonts w:eastAsia="MS Mincho"/>
                    <w:sz w:val="20"/>
                    <w:szCs w:val="20"/>
                    <w:lang w:val="ky-KG"/>
                  </w:rPr>
                  <w:delText>127,0</w:delText>
                </w:r>
              </w:del>
            </w:ins>
          </w:p>
        </w:tc>
      </w:tr>
    </w:tbl>
    <w:p w14:paraId="4E7FA9C5" w14:textId="77777777" w:rsidR="00680C53" w:rsidRPr="00680C53" w:rsidDel="00BC5C69" w:rsidRDefault="00680C53" w:rsidP="00680C53">
      <w:pPr>
        <w:rPr>
          <w:ins w:id="1921" w:author="Ibraeva" w:date="2023-11-14T13:07:00Z"/>
          <w:del w:id="1922" w:author="Элнура Кочкорова" w:date="2023-12-08T10:11:00Z"/>
          <w:rFonts w:eastAsia="SimSun"/>
          <w:lang w:val="ky-KG"/>
        </w:rPr>
      </w:pPr>
    </w:p>
    <w:p w14:paraId="12A0BB6B" w14:textId="77777777" w:rsidR="00680C53" w:rsidRPr="00680C53" w:rsidDel="00BC5C69" w:rsidRDefault="00680C53" w:rsidP="00680C53">
      <w:pPr>
        <w:rPr>
          <w:ins w:id="1923" w:author="Ibraeva" w:date="2023-11-14T13:07:00Z"/>
          <w:del w:id="1924" w:author="Элнура Кочкорова" w:date="2023-12-08T10:11:00Z"/>
          <w:rFonts w:eastAsia="SimSun"/>
          <w:lang w:val="ky-KG"/>
        </w:rPr>
      </w:pPr>
      <w:ins w:id="1925" w:author="Ibraeva" w:date="2023-11-14T13:07:00Z">
        <w:del w:id="1926" w:author="Элнура Кочкорова" w:date="2023-12-08T10:11:00Z">
          <w:r w:rsidRPr="00680C53" w:rsidDel="00BC5C69">
            <w:rPr>
              <w:rFonts w:eastAsia="SimSun"/>
              <w:lang w:val="ky-KG"/>
            </w:rPr>
            <w:delText>Үстүбүздөгү жылдын башынан бери өнөр жай товарларын жана кызмат көрсөтүүлөрүн өндүрүүчүлөрдүн баалары 2022-ж. декабрына салыштырмалуу жалпысынан 13,3 пайызга жогорулады, бул алардын машиналард</w:delText>
          </w:r>
        </w:del>
      </w:ins>
      <w:ins w:id="1927" w:author="Бакирова Гульмайрам" w:date="2023-11-14T16:24:00Z">
        <w:del w:id="1928" w:author="Элнура Кочкорова" w:date="2023-12-08T10:11:00Z">
          <w:r w:rsidRPr="00680C53" w:rsidDel="00BC5C69">
            <w:rPr>
              <w:rFonts w:eastAsia="SimSun"/>
              <w:lang w:val="ky-KG"/>
            </w:rPr>
            <w:delText>ан</w:delText>
          </w:r>
        </w:del>
      </w:ins>
      <w:ins w:id="1929" w:author="Ibraeva" w:date="2023-11-14T13:07:00Z">
        <w:del w:id="1930" w:author="Элнура Кочкорова" w:date="2023-12-08T10:11:00Z">
          <w:r w:rsidRPr="00680C53" w:rsidDel="00BC5C69">
            <w:rPr>
              <w:rFonts w:eastAsia="SimSun"/>
              <w:lang w:val="ky-KG"/>
            </w:rPr>
            <w:delText>ы жана жабдуулард</w:delText>
          </w:r>
        </w:del>
      </w:ins>
      <w:ins w:id="1931" w:author="Бакирова Гульмайрам" w:date="2023-11-14T16:24:00Z">
        <w:del w:id="1932" w:author="Элнура Кочкорова" w:date="2023-12-08T10:11:00Z">
          <w:r w:rsidRPr="00680C53" w:rsidDel="00BC5C69">
            <w:rPr>
              <w:rFonts w:eastAsia="SimSun"/>
              <w:lang w:val="ky-KG"/>
            </w:rPr>
            <w:delText>ан башка</w:delText>
          </w:r>
        </w:del>
      </w:ins>
      <w:ins w:id="1933" w:author="Ibraeva" w:date="2023-11-14T13:07:00Z">
        <w:del w:id="1934" w:author="Элнура Кочкорова" w:date="2023-12-08T10:11:00Z">
          <w:r w:rsidRPr="00680C53" w:rsidDel="00BC5C69">
            <w:rPr>
              <w:rFonts w:eastAsia="SimSun"/>
              <w:lang w:val="ky-KG"/>
            </w:rPr>
            <w:delText>ы кошпогондо, негизги металлдарды жана даяр металл буюмдарын чыгарууда, ишканалардагы</w:delText>
          </w:r>
        </w:del>
      </w:ins>
      <w:ins w:id="1935" w:author="Бакирова Гульмайрам" w:date="2023-11-14T16:25:00Z">
        <w:del w:id="1936" w:author="Элнура Кочкорова" w:date="2023-12-08T10:11:00Z">
          <w:r w:rsidRPr="00680C53" w:rsidDel="00BC5C69">
            <w:rPr>
              <w:rFonts w:eastAsia="SimSun"/>
              <w:lang w:val="ky-KG"/>
            </w:rPr>
            <w:delText>өндүрүүдөгү</w:delText>
          </w:r>
        </w:del>
      </w:ins>
      <w:ins w:id="1937" w:author="Ibraeva" w:date="2023-11-14T13:07:00Z">
        <w:del w:id="1938" w:author="Элнура Кочкорова" w:date="2023-12-08T10:11:00Z">
          <w:r w:rsidRPr="00680C53" w:rsidDel="00BC5C69">
            <w:rPr>
              <w:rFonts w:eastAsia="SimSun"/>
              <w:lang w:val="ky-KG"/>
            </w:rPr>
            <w:delText xml:space="preserve"> </w:delText>
          </w:r>
        </w:del>
      </w:ins>
      <w:ins w:id="1939" w:author="Бакирова Гульмайрам" w:date="2023-11-14T16:25:00Z">
        <w:del w:id="1940" w:author="Элнура Кочкорова" w:date="2023-12-08T10:11:00Z">
          <w:r w:rsidRPr="00680C53" w:rsidDel="00BC5C69">
            <w:rPr>
              <w:rFonts w:eastAsia="SimSun"/>
              <w:lang w:val="ky-KG"/>
            </w:rPr>
            <w:delText xml:space="preserve">алардын </w:delText>
          </w:r>
        </w:del>
      </w:ins>
      <w:ins w:id="1941" w:author="Ibraeva" w:date="2023-11-14T13:07:00Z">
        <w:del w:id="1942" w:author="Элнура Кочкорова" w:date="2023-12-08T10:11:00Z">
          <w:r w:rsidRPr="00680C53" w:rsidDel="00BC5C69">
            <w:rPr>
              <w:rFonts w:eastAsia="SimSun"/>
              <w:lang w:val="ky-KG"/>
            </w:rPr>
            <w:delText>өсү</w:delText>
          </w:r>
        </w:del>
      </w:ins>
      <w:ins w:id="1943" w:author="Бакирова Гульмайрам" w:date="2023-11-14T16:25:00Z">
        <w:del w:id="1944" w:author="Элнура Кочкорова" w:date="2023-12-08T10:11:00Z">
          <w:r w:rsidRPr="00680C53" w:rsidDel="00BC5C69">
            <w:rPr>
              <w:rFonts w:eastAsia="SimSun"/>
              <w:lang w:val="ky-KG"/>
            </w:rPr>
            <w:delText>ш</w:delText>
          </w:r>
        </w:del>
      </w:ins>
      <w:ins w:id="1945" w:author="Ibraeva" w:date="2023-11-14T13:07:00Z">
        <w:del w:id="1946" w:author="Элнура Кочкорова" w:date="2023-12-08T10:11:00Z">
          <w:r w:rsidRPr="00680C53" w:rsidDel="00BC5C69">
            <w:rPr>
              <w:rFonts w:eastAsia="SimSun"/>
              <w:lang w:val="ky-KG"/>
            </w:rPr>
            <w:delText>шү (23,1 пайызга) менен шартталды.</w:delText>
          </w:r>
          <w:r w:rsidRPr="00680C53" w:rsidDel="00BC5C69">
            <w:rPr>
              <w:rFonts w:eastAsia="MS Mincho"/>
              <w:lang w:val="ky-KG"/>
            </w:rPr>
            <w:delText xml:space="preserve"> </w:delText>
          </w:r>
        </w:del>
      </w:ins>
    </w:p>
    <w:p w14:paraId="3B42AAF9" w14:textId="77777777" w:rsidR="00680C53" w:rsidRPr="00680C53" w:rsidDel="00BC5C69" w:rsidRDefault="00680C53" w:rsidP="00680C53">
      <w:pPr>
        <w:rPr>
          <w:ins w:id="1947" w:author="Ibraeva" w:date="2023-11-14T13:07:00Z"/>
          <w:del w:id="1948" w:author="Элнура Кочкорова" w:date="2023-12-08T10:11:00Z"/>
          <w:rFonts w:eastAsia="SimSun"/>
          <w:lang w:val="ky-KG"/>
        </w:rPr>
      </w:pPr>
      <w:ins w:id="1949" w:author="Ibraeva" w:date="2023-11-14T13:07:00Z">
        <w:del w:id="1950" w:author="Элнура Кочкорова" w:date="2023-12-08T10:11:00Z">
          <w:r w:rsidRPr="00680C53" w:rsidDel="00BC5C69">
            <w:rPr>
              <w:rFonts w:eastAsia="SimSun"/>
              <w:lang w:val="ky-KG"/>
            </w:rPr>
            <w:delText>Быйылкы жылдын январь-октябрында өнөр жай товарларын жана кызмат көрсөтүүлөрдү өндүрүүчүлөрдүн баалары өткөн жылдын тийиштүү мезгилине салыштырганда 8,6 пайызга өстү. Мында алардын эң чоң өсүшү (17,6 пайызга) коксту жана тазаланган мунай</w:delText>
          </w:r>
        </w:del>
      </w:ins>
      <w:ins w:id="1951" w:author="Бакирова Гульмайрам" w:date="2023-11-14T16:26:00Z">
        <w:del w:id="1952" w:author="Элнура Кочкорова" w:date="2023-12-08T10:11:00Z">
          <w:r w:rsidRPr="00680C53" w:rsidDel="00BC5C69">
            <w:rPr>
              <w:rFonts w:eastAsia="SimSun"/>
              <w:lang w:val="ky-KG"/>
            </w:rPr>
            <w:delText>зат</w:delText>
          </w:r>
        </w:del>
      </w:ins>
      <w:ins w:id="1953" w:author="Ibraeva" w:date="2023-11-14T13:07:00Z">
        <w:del w:id="1954" w:author="Элнура Кочкорова" w:date="2023-12-08T10:11:00Z">
          <w:r w:rsidRPr="00680C53" w:rsidDel="00BC5C69">
            <w:rPr>
              <w:rFonts w:eastAsia="SimSun"/>
              <w:lang w:val="ky-KG"/>
            </w:rPr>
            <w:delText xml:space="preserve"> продукт</w:delText>
          </w:r>
        </w:del>
      </w:ins>
      <w:ins w:id="1955" w:author="Бакирова Гульмайрам" w:date="2023-11-14T16:26:00Z">
        <w:del w:id="1956" w:author="Элнура Кочкорова" w:date="2023-12-08T10:11:00Z">
          <w:r w:rsidRPr="00680C53" w:rsidDel="00BC5C69">
            <w:rPr>
              <w:rFonts w:eastAsia="SimSun"/>
              <w:lang w:val="ky-KG"/>
            </w:rPr>
            <w:delText>у</w:delText>
          </w:r>
        </w:del>
      </w:ins>
      <w:ins w:id="1957" w:author="Ibraeva" w:date="2023-11-14T13:07:00Z">
        <w:del w:id="1958" w:author="Элнура Кочкорова" w:date="2023-12-08T10:11:00Z">
          <w:r w:rsidRPr="00680C53" w:rsidDel="00BC5C69">
            <w:rPr>
              <w:rFonts w:eastAsia="SimSun"/>
              <w:lang w:val="ky-KG"/>
            </w:rPr>
            <w:delText>ыларын өндүрүү</w:delText>
          </w:r>
        </w:del>
      </w:ins>
      <w:ins w:id="1959" w:author="Бакирова Гульмайрам" w:date="2023-11-14T16:26:00Z">
        <w:del w:id="1960" w:author="Элнура Кочкорова" w:date="2023-12-08T10:11:00Z">
          <w:r w:rsidRPr="00680C53" w:rsidDel="00BC5C69">
            <w:rPr>
              <w:rFonts w:eastAsia="SimSun"/>
              <w:lang w:val="ky-KG"/>
            </w:rPr>
            <w:delText xml:space="preserve"> чөйрөсүн</w:delText>
          </w:r>
        </w:del>
      </w:ins>
      <w:ins w:id="1961" w:author="Ibraeva" w:date="2023-11-14T13:07:00Z">
        <w:del w:id="1962" w:author="Элнура Кочкорова" w:date="2023-12-08T10:11:00Z">
          <w:r w:rsidRPr="00680C53" w:rsidDel="00BC5C69">
            <w:rPr>
              <w:rFonts w:eastAsia="SimSun"/>
              <w:lang w:val="ky-KG"/>
            </w:rPr>
            <w:delText>дө катталган.</w:delText>
          </w:r>
        </w:del>
      </w:ins>
    </w:p>
    <w:p w14:paraId="07A5E7A7" w14:textId="77777777" w:rsidR="00680C53" w:rsidRPr="00680C53" w:rsidDel="00BC5C69" w:rsidRDefault="00680C53" w:rsidP="00680C53">
      <w:pPr>
        <w:rPr>
          <w:ins w:id="1963" w:author="Ibraeva" w:date="2023-11-14T13:07:00Z"/>
          <w:del w:id="1964" w:author="Элнура Кочкорова" w:date="2023-12-08T10:11:00Z"/>
          <w:rFonts w:eastAsia="MS Mincho"/>
          <w:b/>
          <w:lang w:val="ky-KG"/>
        </w:rPr>
      </w:pPr>
      <w:ins w:id="1965" w:author="Ibraeva" w:date="2023-11-14T13:07:00Z">
        <w:del w:id="1966" w:author="Элнура Кочкорова" w:date="2023-12-08T10:11:00Z">
          <w:r w:rsidRPr="00680C53" w:rsidDel="00BC5C69">
            <w:rPr>
              <w:rFonts w:eastAsia="MS Mincho"/>
              <w:b/>
              <w:lang w:val="ky-KG"/>
            </w:rPr>
            <w:delText>65-таблица: Январь-</w:delText>
          </w:r>
        </w:del>
      </w:ins>
      <w:ins w:id="1967" w:author="Бакирова Гульмайрам" w:date="2023-11-14T16:26:00Z">
        <w:del w:id="1968" w:author="Элнура Кочкорова" w:date="2023-12-08T10:11:00Z">
          <w:r w:rsidRPr="00680C53" w:rsidDel="00BC5C69">
            <w:rPr>
              <w:rFonts w:eastAsia="MS Mincho"/>
              <w:b/>
              <w:lang w:val="ky-KG"/>
            </w:rPr>
            <w:delText>окт</w:delText>
          </w:r>
        </w:del>
      </w:ins>
      <w:ins w:id="1969" w:author="Ibraeva" w:date="2023-11-14T13:07:00Z">
        <w:del w:id="1970" w:author="Элнура Кочкорова" w:date="2023-12-08T10:11:00Z">
          <w:r w:rsidRPr="00680C53" w:rsidDel="00BC5C69">
            <w:rPr>
              <w:rFonts w:eastAsia="MS Mincho"/>
              <w:b/>
              <w:lang w:val="ky-KG"/>
            </w:rPr>
            <w:delText>сентябрдагы өнөр жай продукцияларын өндүрүүчүлөрдүн бааларынын индекстери</w:delText>
          </w:r>
        </w:del>
      </w:ins>
    </w:p>
    <w:p w14:paraId="02B4B94E" w14:textId="77777777" w:rsidR="00680C53" w:rsidRPr="00680C53" w:rsidDel="00BC5C69" w:rsidRDefault="00680C53" w:rsidP="00680C53">
      <w:pPr>
        <w:rPr>
          <w:ins w:id="1971" w:author="Ibraeva" w:date="2023-11-14T13:07:00Z"/>
          <w:del w:id="1972" w:author="Элнура Кочкорова" w:date="2023-12-08T10:11:00Z"/>
          <w:rFonts w:eastAsia="SimSun"/>
          <w:i/>
          <w:iCs/>
          <w:sz w:val="20"/>
          <w:szCs w:val="20"/>
        </w:rPr>
      </w:pPr>
      <w:ins w:id="1973" w:author="Ibraeva" w:date="2023-11-14T13:07:00Z">
        <w:del w:id="1974" w:author="Элнура Кочкорова" w:date="2023-12-08T10:11:00Z">
          <w:r w:rsidRPr="00680C53" w:rsidDel="00BC5C69">
            <w:rPr>
              <w:rFonts w:eastAsia="SimSun"/>
              <w:i/>
              <w:iCs/>
              <w:sz w:val="20"/>
              <w:szCs w:val="20"/>
              <w:lang w:val="ky-KG"/>
            </w:rPr>
            <w:lastRenderedPageBreak/>
            <w:delText>(мурунку жылдын тийиштүү мезгилине карата па</w:delText>
          </w:r>
          <w:r w:rsidRPr="00680C53" w:rsidDel="00BC5C69">
            <w:rPr>
              <w:rFonts w:eastAsia="SimSun"/>
              <w:i/>
              <w:iCs/>
              <w:sz w:val="20"/>
              <w:szCs w:val="20"/>
            </w:rPr>
            <w:delText>йыз менен)</w:delText>
          </w:r>
        </w:del>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2"/>
        <w:gridCol w:w="1170"/>
        <w:gridCol w:w="1166"/>
      </w:tblGrid>
      <w:tr w:rsidR="00680C53" w:rsidRPr="00680C53" w:rsidDel="00BC5C69" w14:paraId="2DD5CB77" w14:textId="77777777" w:rsidTr="00A75BDA">
        <w:trPr>
          <w:tblHeader/>
          <w:ins w:id="1975" w:author="Ibraeva" w:date="2023-11-14T13:07:00Z"/>
          <w:del w:id="1976" w:author="Элнура Кочкорова" w:date="2023-12-08T10:11:00Z"/>
        </w:trPr>
        <w:tc>
          <w:tcPr>
            <w:tcW w:w="3788" w:type="pct"/>
            <w:tcBorders>
              <w:top w:val="single" w:sz="8" w:space="0" w:color="auto"/>
              <w:left w:val="nil"/>
              <w:bottom w:val="single" w:sz="8" w:space="0" w:color="auto"/>
              <w:right w:val="nil"/>
            </w:tcBorders>
          </w:tcPr>
          <w:p w14:paraId="6A358B53" w14:textId="77777777" w:rsidR="00680C53" w:rsidRPr="00680C53" w:rsidDel="00BC5C69" w:rsidRDefault="00680C53" w:rsidP="00680C53">
            <w:pPr>
              <w:rPr>
                <w:ins w:id="1977" w:author="Ibraeva" w:date="2023-11-14T13:07:00Z"/>
                <w:del w:id="1978" w:author="Элнура Кочкорова" w:date="2023-12-08T10:11:00Z"/>
                <w:rFonts w:eastAsia="SimSun"/>
                <w:b/>
                <w:sz w:val="20"/>
                <w:szCs w:val="20"/>
              </w:rPr>
            </w:pPr>
          </w:p>
        </w:tc>
        <w:tc>
          <w:tcPr>
            <w:tcW w:w="607" w:type="pct"/>
            <w:tcBorders>
              <w:top w:val="single" w:sz="8" w:space="0" w:color="auto"/>
              <w:left w:val="nil"/>
              <w:bottom w:val="single" w:sz="8" w:space="0" w:color="auto"/>
              <w:right w:val="nil"/>
            </w:tcBorders>
            <w:vAlign w:val="center"/>
          </w:tcPr>
          <w:p w14:paraId="232ECC84" w14:textId="77777777" w:rsidR="00680C53" w:rsidRPr="00680C53" w:rsidDel="00BC5C69" w:rsidRDefault="00680C53" w:rsidP="00680C53">
            <w:pPr>
              <w:rPr>
                <w:ins w:id="1979" w:author="Ibraeva" w:date="2023-11-14T13:07:00Z"/>
                <w:del w:id="1980" w:author="Элнура Кочкорова" w:date="2023-12-08T10:11:00Z"/>
                <w:rFonts w:eastAsia="SimSun"/>
                <w:b/>
                <w:sz w:val="20"/>
                <w:szCs w:val="20"/>
                <w:lang w:val="ky-KG"/>
              </w:rPr>
            </w:pPr>
            <w:ins w:id="1981" w:author="Ibraeva" w:date="2023-11-14T13:07:00Z">
              <w:del w:id="1982" w:author="Элнура Кочкорова" w:date="2023-12-08T10:11:00Z">
                <w:r w:rsidRPr="00680C53" w:rsidDel="00BC5C69">
                  <w:rPr>
                    <w:rFonts w:eastAsia="SimSun"/>
                    <w:b/>
                    <w:sz w:val="20"/>
                    <w:szCs w:val="20"/>
                  </w:rPr>
                  <w:delText>2022</w:delText>
                </w:r>
              </w:del>
            </w:ins>
          </w:p>
        </w:tc>
        <w:tc>
          <w:tcPr>
            <w:tcW w:w="605" w:type="pct"/>
            <w:tcBorders>
              <w:top w:val="single" w:sz="8" w:space="0" w:color="auto"/>
              <w:left w:val="nil"/>
              <w:bottom w:val="single" w:sz="8" w:space="0" w:color="auto"/>
              <w:right w:val="nil"/>
            </w:tcBorders>
            <w:vAlign w:val="center"/>
          </w:tcPr>
          <w:p w14:paraId="5568BADE" w14:textId="77777777" w:rsidR="00680C53" w:rsidRPr="00680C53" w:rsidDel="00BC5C69" w:rsidRDefault="00680C53" w:rsidP="00680C53">
            <w:pPr>
              <w:rPr>
                <w:ins w:id="1983" w:author="Ibraeva" w:date="2023-11-14T13:07:00Z"/>
                <w:del w:id="1984" w:author="Элнура Кочкорова" w:date="2023-12-08T10:11:00Z"/>
                <w:rFonts w:eastAsia="SimSun"/>
                <w:b/>
                <w:sz w:val="20"/>
                <w:szCs w:val="20"/>
                <w:lang w:val="ky-KG"/>
              </w:rPr>
            </w:pPr>
            <w:ins w:id="1985" w:author="Ibraeva" w:date="2023-11-14T13:07:00Z">
              <w:del w:id="1986" w:author="Элнура Кочкорова" w:date="2023-12-08T10:11:00Z">
                <w:r w:rsidRPr="00680C53" w:rsidDel="00BC5C69">
                  <w:rPr>
                    <w:rFonts w:eastAsia="SimSun"/>
                    <w:b/>
                    <w:sz w:val="20"/>
                    <w:szCs w:val="20"/>
                  </w:rPr>
                  <w:delText>20</w:delText>
                </w:r>
                <w:r w:rsidRPr="00680C53" w:rsidDel="00BC5C69">
                  <w:rPr>
                    <w:rFonts w:eastAsia="SimSun"/>
                    <w:b/>
                    <w:sz w:val="20"/>
                    <w:szCs w:val="20"/>
                    <w:lang w:val="ky-KG"/>
                  </w:rPr>
                  <w:delText>23</w:delText>
                </w:r>
              </w:del>
            </w:ins>
          </w:p>
        </w:tc>
      </w:tr>
      <w:tr w:rsidR="00680C53" w:rsidRPr="00680C53" w:rsidDel="00BC5C69" w14:paraId="5E1D6C75" w14:textId="77777777" w:rsidTr="00A75BDA">
        <w:trPr>
          <w:ins w:id="1987" w:author="Ibraeva" w:date="2023-11-14T13:07:00Z"/>
          <w:del w:id="1988" w:author="Элнура Кочкорова" w:date="2023-12-08T10:11:00Z"/>
        </w:trPr>
        <w:tc>
          <w:tcPr>
            <w:tcW w:w="3788" w:type="pct"/>
            <w:tcBorders>
              <w:top w:val="single" w:sz="8" w:space="0" w:color="auto"/>
              <w:left w:val="nil"/>
              <w:bottom w:val="nil"/>
              <w:right w:val="nil"/>
            </w:tcBorders>
          </w:tcPr>
          <w:p w14:paraId="7DEB4E85" w14:textId="77777777" w:rsidR="00680C53" w:rsidRPr="00680C53" w:rsidDel="00BC5C69" w:rsidRDefault="00680C53" w:rsidP="00680C53">
            <w:pPr>
              <w:rPr>
                <w:ins w:id="1989" w:author="Ibraeva" w:date="2023-11-14T13:07:00Z"/>
                <w:del w:id="1990" w:author="Элнура Кочкорова" w:date="2023-12-08T10:11:00Z"/>
                <w:rFonts w:eastAsia="SimSun"/>
                <w:b/>
                <w:sz w:val="20"/>
                <w:szCs w:val="20"/>
              </w:rPr>
            </w:pPr>
            <w:ins w:id="1991" w:author="Ibraeva" w:date="2023-11-14T13:07:00Z">
              <w:del w:id="1992" w:author="Элнура Кочкорова" w:date="2023-12-08T10:11:00Z">
                <w:r w:rsidRPr="00680C53" w:rsidDel="00BC5C69">
                  <w:rPr>
                    <w:rFonts w:eastAsia="SimSun"/>
                    <w:b/>
                    <w:sz w:val="20"/>
                    <w:szCs w:val="20"/>
                  </w:rPr>
                  <w:delText>Бардыгы</w:delText>
                </w:r>
              </w:del>
            </w:ins>
          </w:p>
        </w:tc>
        <w:tc>
          <w:tcPr>
            <w:tcW w:w="607" w:type="pct"/>
            <w:tcBorders>
              <w:top w:val="single" w:sz="8" w:space="0" w:color="auto"/>
              <w:left w:val="nil"/>
              <w:bottom w:val="nil"/>
              <w:right w:val="nil"/>
            </w:tcBorders>
            <w:shd w:val="clear" w:color="auto" w:fill="auto"/>
            <w:vAlign w:val="bottom"/>
          </w:tcPr>
          <w:p w14:paraId="473050A8" w14:textId="77777777" w:rsidR="00680C53" w:rsidRPr="00680C53" w:rsidDel="00BC5C69" w:rsidRDefault="00680C53" w:rsidP="00680C53">
            <w:pPr>
              <w:rPr>
                <w:ins w:id="1993" w:author="Ibraeva" w:date="2023-11-14T13:07:00Z"/>
                <w:del w:id="1994" w:author="Элнура Кочкорова" w:date="2023-12-08T10:11:00Z"/>
                <w:rFonts w:eastAsia="MS Mincho"/>
                <w:b/>
                <w:sz w:val="18"/>
                <w:rPrChange w:id="1995" w:author="Элнура Кочкорова" w:date="2023-12-15T09:46:00Z">
                  <w:rPr>
                    <w:ins w:id="1996" w:author="Ibraeva" w:date="2023-11-14T13:07:00Z"/>
                    <w:del w:id="1997" w:author="Элнура Кочкорова" w:date="2023-12-08T10:11:00Z"/>
                    <w:rFonts w:ascii="Kyrghyz Times" w:hAnsi="Kyrghyz Times"/>
                    <w:b/>
                    <w:sz w:val="18"/>
                  </w:rPr>
                </w:rPrChange>
              </w:rPr>
            </w:pPr>
            <w:ins w:id="1998" w:author="Ibraeva" w:date="2023-11-14T13:07:00Z">
              <w:del w:id="1999" w:author="Элнура Кочкорова" w:date="2023-12-08T10:11:00Z">
                <w:r w:rsidRPr="00680C53" w:rsidDel="00BC5C69">
                  <w:rPr>
                    <w:rFonts w:eastAsia="MS Mincho"/>
                    <w:b/>
                    <w:sz w:val="18"/>
                    <w:rPrChange w:id="2000" w:author="Элнура Кочкорова" w:date="2023-12-15T09:46:00Z">
                      <w:rPr>
                        <w:rFonts w:ascii="Kyrghyz Times" w:hAnsi="Kyrghyz Times"/>
                        <w:b/>
                        <w:sz w:val="18"/>
                      </w:rPr>
                    </w:rPrChange>
                  </w:rPr>
                  <w:delText>106,9</w:delText>
                </w:r>
              </w:del>
            </w:ins>
          </w:p>
        </w:tc>
        <w:tc>
          <w:tcPr>
            <w:tcW w:w="605" w:type="pct"/>
            <w:tcBorders>
              <w:top w:val="single" w:sz="8" w:space="0" w:color="auto"/>
              <w:left w:val="nil"/>
              <w:bottom w:val="nil"/>
              <w:right w:val="nil"/>
            </w:tcBorders>
            <w:shd w:val="clear" w:color="auto" w:fill="auto"/>
            <w:vAlign w:val="bottom"/>
          </w:tcPr>
          <w:p w14:paraId="23931F1D" w14:textId="77777777" w:rsidR="00680C53" w:rsidRPr="00680C53" w:rsidDel="00BC5C69" w:rsidRDefault="00680C53" w:rsidP="00680C53">
            <w:pPr>
              <w:rPr>
                <w:ins w:id="2001" w:author="Ibraeva" w:date="2023-11-14T13:07:00Z"/>
                <w:del w:id="2002" w:author="Элнура Кочкорова" w:date="2023-12-08T10:11:00Z"/>
                <w:rFonts w:eastAsia="MS Mincho"/>
                <w:b/>
                <w:bCs/>
                <w:sz w:val="20"/>
                <w:szCs w:val="20"/>
                <w:lang w:val="ky-KG"/>
              </w:rPr>
            </w:pPr>
            <w:ins w:id="2003" w:author="Ibraeva" w:date="2023-11-14T13:07:00Z">
              <w:del w:id="2004" w:author="Элнура Кочкорова" w:date="2023-12-08T10:11:00Z">
                <w:r w:rsidRPr="00680C53" w:rsidDel="00BC5C69">
                  <w:rPr>
                    <w:rFonts w:eastAsia="MS Mincho"/>
                    <w:b/>
                    <w:bCs/>
                    <w:sz w:val="20"/>
                    <w:szCs w:val="20"/>
                  </w:rPr>
                  <w:delText>108,</w:delText>
                </w:r>
                <w:r w:rsidRPr="00680C53" w:rsidDel="00BC5C69">
                  <w:rPr>
                    <w:rFonts w:eastAsia="MS Mincho"/>
                    <w:b/>
                    <w:bCs/>
                    <w:sz w:val="20"/>
                    <w:szCs w:val="20"/>
                    <w:lang w:val="ky-KG"/>
                  </w:rPr>
                  <w:delText>6</w:delText>
                </w:r>
              </w:del>
            </w:ins>
          </w:p>
        </w:tc>
      </w:tr>
      <w:tr w:rsidR="00680C53" w:rsidRPr="00680C53" w:rsidDel="00BC5C69" w14:paraId="17D6A52A" w14:textId="77777777" w:rsidTr="00A75BDA">
        <w:trPr>
          <w:ins w:id="2005" w:author="Ibraeva" w:date="2023-11-14T13:07:00Z"/>
          <w:del w:id="2006" w:author="Элнура Кочкорова" w:date="2023-12-08T10:11:00Z"/>
        </w:trPr>
        <w:tc>
          <w:tcPr>
            <w:tcW w:w="3788" w:type="pct"/>
            <w:tcBorders>
              <w:top w:val="nil"/>
              <w:left w:val="nil"/>
              <w:bottom w:val="nil"/>
              <w:right w:val="nil"/>
            </w:tcBorders>
          </w:tcPr>
          <w:p w14:paraId="29D6A4F0" w14:textId="77777777" w:rsidR="00680C53" w:rsidRPr="00680C53" w:rsidDel="00BC5C69" w:rsidRDefault="00680C53" w:rsidP="00680C53">
            <w:pPr>
              <w:rPr>
                <w:ins w:id="2007" w:author="Ibraeva" w:date="2023-11-14T13:07:00Z"/>
                <w:del w:id="2008" w:author="Элнура Кочкорова" w:date="2023-12-08T10:11:00Z"/>
                <w:rFonts w:eastAsia="SimSun"/>
                <w:b/>
                <w:sz w:val="20"/>
                <w:szCs w:val="20"/>
              </w:rPr>
            </w:pPr>
            <w:ins w:id="2009" w:author="Ibraeva" w:date="2023-11-14T13:07:00Z">
              <w:del w:id="2010" w:author="Элнура Кочкорова" w:date="2023-12-08T10:11:00Z">
                <w:r w:rsidRPr="00680C53" w:rsidDel="00BC5C69">
                  <w:rPr>
                    <w:rFonts w:eastAsia="SimSun"/>
                    <w:b/>
                    <w:sz w:val="20"/>
                    <w:szCs w:val="20"/>
                  </w:rPr>
                  <w:delText>Пайдалуу кендерди казуу</w:delText>
                </w:r>
              </w:del>
            </w:ins>
          </w:p>
        </w:tc>
        <w:tc>
          <w:tcPr>
            <w:tcW w:w="607" w:type="pct"/>
            <w:tcBorders>
              <w:top w:val="nil"/>
              <w:left w:val="nil"/>
              <w:bottom w:val="nil"/>
              <w:right w:val="nil"/>
            </w:tcBorders>
            <w:shd w:val="clear" w:color="auto" w:fill="auto"/>
            <w:vAlign w:val="bottom"/>
          </w:tcPr>
          <w:p w14:paraId="2A825C43" w14:textId="77777777" w:rsidR="00680C53" w:rsidRPr="00680C53" w:rsidDel="00BC5C69" w:rsidRDefault="00680C53" w:rsidP="00680C53">
            <w:pPr>
              <w:rPr>
                <w:ins w:id="2011" w:author="Ibraeva" w:date="2023-11-14T13:07:00Z"/>
                <w:del w:id="2012" w:author="Элнура Кочкорова" w:date="2023-12-08T10:11:00Z"/>
                <w:rFonts w:eastAsia="MS Mincho"/>
                <w:b/>
                <w:sz w:val="18"/>
                <w:rPrChange w:id="2013" w:author="Элнура Кочкорова" w:date="2023-12-15T09:46:00Z">
                  <w:rPr>
                    <w:ins w:id="2014" w:author="Ibraeva" w:date="2023-11-14T13:07:00Z"/>
                    <w:del w:id="2015" w:author="Элнура Кочкорова" w:date="2023-12-08T10:11:00Z"/>
                    <w:rFonts w:ascii="Kyrghyz Times" w:hAnsi="Kyrghyz Times"/>
                    <w:b/>
                    <w:sz w:val="18"/>
                  </w:rPr>
                </w:rPrChange>
              </w:rPr>
            </w:pPr>
            <w:ins w:id="2016" w:author="Ibraeva" w:date="2023-11-14T13:07:00Z">
              <w:del w:id="2017" w:author="Элнура Кочкорова" w:date="2023-12-08T10:11:00Z">
                <w:r w:rsidRPr="00680C53" w:rsidDel="00BC5C69">
                  <w:rPr>
                    <w:rFonts w:eastAsia="MS Mincho"/>
                    <w:b/>
                    <w:sz w:val="18"/>
                    <w:rPrChange w:id="2018" w:author="Элнура Кочкорова" w:date="2023-12-15T09:46:00Z">
                      <w:rPr>
                        <w:rFonts w:ascii="Kyrghyz Times" w:hAnsi="Kyrghyz Times"/>
                        <w:b/>
                        <w:sz w:val="18"/>
                      </w:rPr>
                    </w:rPrChange>
                  </w:rPr>
                  <w:delText>104,9</w:delText>
                </w:r>
              </w:del>
            </w:ins>
          </w:p>
        </w:tc>
        <w:tc>
          <w:tcPr>
            <w:tcW w:w="605" w:type="pct"/>
            <w:tcBorders>
              <w:top w:val="nil"/>
              <w:left w:val="nil"/>
              <w:bottom w:val="nil"/>
              <w:right w:val="nil"/>
            </w:tcBorders>
            <w:shd w:val="clear" w:color="auto" w:fill="auto"/>
            <w:vAlign w:val="bottom"/>
          </w:tcPr>
          <w:p w14:paraId="661A3E58" w14:textId="77777777" w:rsidR="00680C53" w:rsidRPr="00680C53" w:rsidDel="00BC5C69" w:rsidRDefault="00680C53" w:rsidP="00680C53">
            <w:pPr>
              <w:rPr>
                <w:ins w:id="2019" w:author="Ibraeva" w:date="2023-11-14T13:07:00Z"/>
                <w:del w:id="2020" w:author="Элнура Кочкорова" w:date="2023-12-08T10:11:00Z"/>
                <w:rFonts w:eastAsia="MS Mincho"/>
                <w:b/>
                <w:bCs/>
                <w:sz w:val="20"/>
                <w:szCs w:val="20"/>
              </w:rPr>
            </w:pPr>
            <w:ins w:id="2021" w:author="Ibraeva" w:date="2023-11-14T13:07:00Z">
              <w:del w:id="2022" w:author="Элнура Кочкорова" w:date="2023-12-08T10:11:00Z">
                <w:r w:rsidRPr="00680C53" w:rsidDel="00BC5C69">
                  <w:rPr>
                    <w:rFonts w:eastAsia="MS Mincho"/>
                    <w:b/>
                    <w:bCs/>
                    <w:sz w:val="20"/>
                    <w:szCs w:val="20"/>
                  </w:rPr>
                  <w:delText>11</w:delText>
                </w:r>
                <w:r w:rsidRPr="00680C53" w:rsidDel="00BC5C69">
                  <w:rPr>
                    <w:rFonts w:eastAsia="MS Mincho"/>
                    <w:b/>
                    <w:bCs/>
                    <w:sz w:val="20"/>
                    <w:szCs w:val="20"/>
                    <w:lang w:val="ky-KG"/>
                  </w:rPr>
                  <w:delText>1</w:delText>
                </w:r>
                <w:r w:rsidRPr="00680C53" w:rsidDel="00BC5C69">
                  <w:rPr>
                    <w:rFonts w:eastAsia="MS Mincho"/>
                    <w:b/>
                    <w:bCs/>
                    <w:sz w:val="20"/>
                    <w:szCs w:val="20"/>
                  </w:rPr>
                  <w:delText>,9</w:delText>
                </w:r>
              </w:del>
            </w:ins>
          </w:p>
        </w:tc>
      </w:tr>
      <w:tr w:rsidR="00680C53" w:rsidRPr="00680C53" w:rsidDel="00BC5C69" w14:paraId="14CBC3DC" w14:textId="77777777" w:rsidTr="00A75BDA">
        <w:trPr>
          <w:ins w:id="2023" w:author="Ibraeva" w:date="2023-11-14T13:07:00Z"/>
          <w:del w:id="2024" w:author="Элнура Кочкорова" w:date="2023-12-08T10:11:00Z"/>
        </w:trPr>
        <w:tc>
          <w:tcPr>
            <w:tcW w:w="3788" w:type="pct"/>
            <w:tcBorders>
              <w:top w:val="nil"/>
              <w:left w:val="nil"/>
              <w:bottom w:val="nil"/>
              <w:right w:val="nil"/>
            </w:tcBorders>
          </w:tcPr>
          <w:p w14:paraId="208B0504" w14:textId="77777777" w:rsidR="00680C53" w:rsidRPr="00680C53" w:rsidDel="00BC5C69" w:rsidRDefault="00680C53" w:rsidP="00680C53">
            <w:pPr>
              <w:rPr>
                <w:ins w:id="2025" w:author="Ibraeva" w:date="2023-11-14T13:07:00Z"/>
                <w:del w:id="2026" w:author="Элнура Кочкорова" w:date="2023-12-08T10:11:00Z"/>
                <w:rFonts w:eastAsia="SimSun"/>
                <w:sz w:val="20"/>
                <w:szCs w:val="20"/>
              </w:rPr>
            </w:pPr>
            <w:ins w:id="2027" w:author="Ibraeva" w:date="2023-11-14T13:07:00Z">
              <w:del w:id="2028" w:author="Элнура Кочкорова" w:date="2023-12-08T10:11:00Z">
                <w:r w:rsidRPr="00680C53" w:rsidDel="00BC5C69">
                  <w:rPr>
                    <w:rFonts w:eastAsia="SimSun"/>
                    <w:sz w:val="20"/>
                    <w:szCs w:val="20"/>
                  </w:rPr>
                  <w:delText>Таш көмүр жана күрөѕ көмүр (лигнит) казуу</w:delText>
                </w:r>
              </w:del>
            </w:ins>
          </w:p>
        </w:tc>
        <w:tc>
          <w:tcPr>
            <w:tcW w:w="607" w:type="pct"/>
            <w:tcBorders>
              <w:top w:val="nil"/>
              <w:left w:val="nil"/>
              <w:bottom w:val="nil"/>
              <w:right w:val="nil"/>
            </w:tcBorders>
            <w:shd w:val="clear" w:color="auto" w:fill="auto"/>
          </w:tcPr>
          <w:p w14:paraId="104C2C3E" w14:textId="77777777" w:rsidR="00680C53" w:rsidRPr="00680C53" w:rsidDel="00BC5C69" w:rsidRDefault="00680C53" w:rsidP="00680C53">
            <w:pPr>
              <w:rPr>
                <w:ins w:id="2029" w:author="Ibraeva" w:date="2023-11-14T13:07:00Z"/>
                <w:del w:id="2030" w:author="Элнура Кочкорова" w:date="2023-12-08T10:11:00Z"/>
                <w:rFonts w:eastAsia="MS Mincho"/>
                <w:bCs/>
                <w:sz w:val="18"/>
                <w:rPrChange w:id="2031" w:author="Элнура Кочкорова" w:date="2023-12-15T09:46:00Z">
                  <w:rPr>
                    <w:ins w:id="2032" w:author="Ibraeva" w:date="2023-11-14T13:07:00Z"/>
                    <w:del w:id="2033" w:author="Элнура Кочкорова" w:date="2023-12-08T10:11:00Z"/>
                    <w:rFonts w:ascii="Kyrghyz Times" w:hAnsi="Kyrghyz Times"/>
                    <w:bCs/>
                    <w:sz w:val="18"/>
                  </w:rPr>
                </w:rPrChange>
              </w:rPr>
            </w:pPr>
            <w:ins w:id="2034" w:author="Ibraeva" w:date="2023-11-14T13:07:00Z">
              <w:del w:id="2035" w:author="Элнура Кочкорова" w:date="2023-12-08T10:11:00Z">
                <w:r w:rsidRPr="00680C53" w:rsidDel="00BC5C69">
                  <w:rPr>
                    <w:rFonts w:eastAsia="MS Mincho"/>
                    <w:bCs/>
                    <w:sz w:val="18"/>
                    <w:rPrChange w:id="2036" w:author="Элнура Кочкорова" w:date="2023-12-15T09:46:00Z">
                      <w:rPr>
                        <w:rFonts w:ascii="Kyrghyz Times" w:hAnsi="Kyrghyz Times"/>
                        <w:bCs/>
                        <w:sz w:val="18"/>
                      </w:rPr>
                    </w:rPrChange>
                  </w:rPr>
                  <w:delText>103,7</w:delText>
                </w:r>
              </w:del>
            </w:ins>
          </w:p>
        </w:tc>
        <w:tc>
          <w:tcPr>
            <w:tcW w:w="605" w:type="pct"/>
            <w:tcBorders>
              <w:top w:val="nil"/>
              <w:left w:val="nil"/>
              <w:bottom w:val="nil"/>
              <w:right w:val="nil"/>
            </w:tcBorders>
            <w:shd w:val="clear" w:color="auto" w:fill="auto"/>
            <w:vAlign w:val="bottom"/>
          </w:tcPr>
          <w:p w14:paraId="554A0C6E" w14:textId="77777777" w:rsidR="00680C53" w:rsidRPr="00680C53" w:rsidDel="00BC5C69" w:rsidRDefault="00680C53" w:rsidP="00680C53">
            <w:pPr>
              <w:rPr>
                <w:ins w:id="2037" w:author="Ibraeva" w:date="2023-11-14T13:07:00Z"/>
                <w:del w:id="2038" w:author="Элнура Кочкорова" w:date="2023-12-08T10:11:00Z"/>
                <w:rFonts w:eastAsia="MS Mincho"/>
                <w:sz w:val="20"/>
                <w:szCs w:val="20"/>
              </w:rPr>
            </w:pPr>
            <w:ins w:id="2039" w:author="Ibraeva" w:date="2023-11-14T13:07:00Z">
              <w:del w:id="2040" w:author="Элнура Кочкорова" w:date="2023-12-08T10:11:00Z">
                <w:r w:rsidRPr="00680C53" w:rsidDel="00BC5C69">
                  <w:rPr>
                    <w:rFonts w:eastAsia="MS Mincho"/>
                    <w:sz w:val="20"/>
                    <w:szCs w:val="20"/>
                  </w:rPr>
                  <w:delText>106,3</w:delText>
                </w:r>
              </w:del>
            </w:ins>
          </w:p>
        </w:tc>
      </w:tr>
      <w:tr w:rsidR="00680C53" w:rsidRPr="00680C53" w:rsidDel="00BC5C69" w14:paraId="24B4B1FE" w14:textId="77777777" w:rsidTr="00A75BDA">
        <w:trPr>
          <w:ins w:id="2041" w:author="Ibraeva" w:date="2023-11-14T13:07:00Z"/>
          <w:del w:id="2042" w:author="Элнура Кочкорова" w:date="2023-12-08T10:11:00Z"/>
        </w:trPr>
        <w:tc>
          <w:tcPr>
            <w:tcW w:w="3788" w:type="pct"/>
            <w:tcBorders>
              <w:top w:val="nil"/>
              <w:left w:val="nil"/>
              <w:bottom w:val="nil"/>
              <w:right w:val="nil"/>
            </w:tcBorders>
          </w:tcPr>
          <w:p w14:paraId="682597FA" w14:textId="77777777" w:rsidR="00680C53" w:rsidRPr="00680C53" w:rsidDel="00BC5C69" w:rsidRDefault="00680C53" w:rsidP="00680C53">
            <w:pPr>
              <w:rPr>
                <w:ins w:id="2043" w:author="Ibraeva" w:date="2023-11-14T13:07:00Z"/>
                <w:del w:id="2044" w:author="Элнура Кочкорова" w:date="2023-12-08T10:11:00Z"/>
                <w:rFonts w:eastAsia="SimSun"/>
                <w:sz w:val="20"/>
                <w:szCs w:val="20"/>
              </w:rPr>
            </w:pPr>
            <w:ins w:id="2045" w:author="Ibraeva" w:date="2023-11-14T13:07:00Z">
              <w:del w:id="2046" w:author="Элнура Кочкорова" w:date="2023-12-08T10:11:00Z">
                <w:r w:rsidRPr="00680C53" w:rsidDel="00BC5C69">
                  <w:rPr>
                    <w:rFonts w:eastAsia="SimSun"/>
                    <w:sz w:val="20"/>
                    <w:szCs w:val="20"/>
                  </w:rPr>
                  <w:delText>Чийки мунайзатты жана жаратылыш газын казуу</w:delText>
                </w:r>
              </w:del>
            </w:ins>
          </w:p>
        </w:tc>
        <w:tc>
          <w:tcPr>
            <w:tcW w:w="607" w:type="pct"/>
            <w:tcBorders>
              <w:top w:val="nil"/>
              <w:left w:val="nil"/>
              <w:bottom w:val="nil"/>
              <w:right w:val="nil"/>
            </w:tcBorders>
            <w:shd w:val="clear" w:color="auto" w:fill="auto"/>
            <w:vAlign w:val="bottom"/>
          </w:tcPr>
          <w:p w14:paraId="05442F7C" w14:textId="77777777" w:rsidR="00680C53" w:rsidRPr="00680C53" w:rsidDel="00BC5C69" w:rsidRDefault="00680C53" w:rsidP="00680C53">
            <w:pPr>
              <w:rPr>
                <w:ins w:id="2047" w:author="Ibraeva" w:date="2023-11-14T13:07:00Z"/>
                <w:del w:id="2048" w:author="Элнура Кочкорова" w:date="2023-12-08T10:11:00Z"/>
                <w:rFonts w:eastAsia="MS Mincho"/>
                <w:sz w:val="18"/>
                <w:rPrChange w:id="2049" w:author="Элнура Кочкорова" w:date="2023-12-15T09:46:00Z">
                  <w:rPr>
                    <w:ins w:id="2050" w:author="Ibraeva" w:date="2023-11-14T13:07:00Z"/>
                    <w:del w:id="2051" w:author="Элнура Кочкорова" w:date="2023-12-08T10:11:00Z"/>
                    <w:rFonts w:ascii="Kyrghyz Times" w:hAnsi="Kyrghyz Times"/>
                    <w:sz w:val="18"/>
                  </w:rPr>
                </w:rPrChange>
              </w:rPr>
            </w:pPr>
            <w:ins w:id="2052" w:author="Ibraeva" w:date="2023-11-14T13:07:00Z">
              <w:del w:id="2053" w:author="Элнура Кочкорова" w:date="2023-12-08T10:11:00Z">
                <w:r w:rsidRPr="00680C53" w:rsidDel="00BC5C69">
                  <w:rPr>
                    <w:rFonts w:eastAsia="MS Mincho"/>
                    <w:sz w:val="18"/>
                    <w:rPrChange w:id="2054" w:author="Элнура Кочкорова" w:date="2023-12-15T09:46:00Z">
                      <w:rPr>
                        <w:rFonts w:ascii="Kyrghyz Times" w:hAnsi="Kyrghyz Times"/>
                        <w:sz w:val="18"/>
                      </w:rPr>
                    </w:rPrChange>
                  </w:rPr>
                  <w:delText>117,3</w:delText>
                </w:r>
              </w:del>
            </w:ins>
          </w:p>
        </w:tc>
        <w:tc>
          <w:tcPr>
            <w:tcW w:w="605" w:type="pct"/>
            <w:tcBorders>
              <w:top w:val="nil"/>
              <w:left w:val="nil"/>
              <w:bottom w:val="nil"/>
              <w:right w:val="nil"/>
            </w:tcBorders>
            <w:shd w:val="clear" w:color="auto" w:fill="auto"/>
            <w:vAlign w:val="bottom"/>
          </w:tcPr>
          <w:p w14:paraId="23DE5D79" w14:textId="77777777" w:rsidR="00680C53" w:rsidRPr="00680C53" w:rsidDel="00BC5C69" w:rsidRDefault="00680C53" w:rsidP="00680C53">
            <w:pPr>
              <w:rPr>
                <w:ins w:id="2055" w:author="Ibraeva" w:date="2023-11-14T13:07:00Z"/>
                <w:del w:id="2056" w:author="Элнура Кочкорова" w:date="2023-12-08T10:11:00Z"/>
                <w:rFonts w:eastAsia="MS Mincho"/>
                <w:sz w:val="20"/>
                <w:szCs w:val="20"/>
              </w:rPr>
            </w:pPr>
            <w:ins w:id="2057" w:author="Ibraeva" w:date="2023-11-14T13:07:00Z">
              <w:del w:id="2058" w:author="Элнура Кочкорова" w:date="2023-12-08T10:11:00Z">
                <w:r w:rsidRPr="00680C53" w:rsidDel="00BC5C69">
                  <w:rPr>
                    <w:rFonts w:eastAsia="MS Mincho"/>
                    <w:sz w:val="20"/>
                    <w:szCs w:val="20"/>
                  </w:rPr>
                  <w:delText>120,3</w:delText>
                </w:r>
              </w:del>
            </w:ins>
          </w:p>
        </w:tc>
      </w:tr>
      <w:tr w:rsidR="00680C53" w:rsidRPr="00680C53" w:rsidDel="00BC5C69" w14:paraId="72E3E3A0" w14:textId="77777777" w:rsidTr="00A75BDA">
        <w:trPr>
          <w:ins w:id="2059" w:author="Ibraeva" w:date="2023-11-14T13:07:00Z"/>
          <w:del w:id="2060" w:author="Элнура Кочкорова" w:date="2023-12-08T10:11:00Z"/>
        </w:trPr>
        <w:tc>
          <w:tcPr>
            <w:tcW w:w="3788" w:type="pct"/>
            <w:tcBorders>
              <w:top w:val="nil"/>
              <w:left w:val="nil"/>
              <w:bottom w:val="nil"/>
              <w:right w:val="nil"/>
            </w:tcBorders>
          </w:tcPr>
          <w:p w14:paraId="431D183E" w14:textId="77777777" w:rsidR="00680C53" w:rsidRPr="00680C53" w:rsidDel="00BC5C69" w:rsidRDefault="00680C53" w:rsidP="00680C53">
            <w:pPr>
              <w:rPr>
                <w:ins w:id="2061" w:author="Ibraeva" w:date="2023-11-14T13:07:00Z"/>
                <w:del w:id="2062" w:author="Элнура Кочкорова" w:date="2023-12-08T10:11:00Z"/>
                <w:rFonts w:eastAsia="SimSun"/>
                <w:sz w:val="20"/>
                <w:szCs w:val="20"/>
              </w:rPr>
            </w:pPr>
            <w:ins w:id="2063" w:author="Ibraeva" w:date="2023-11-14T13:07:00Z">
              <w:del w:id="2064" w:author="Элнура Кочкорова" w:date="2023-12-08T10:11:00Z">
                <w:r w:rsidRPr="00680C53" w:rsidDel="00BC5C69">
                  <w:rPr>
                    <w:rFonts w:eastAsia="SimSun"/>
                    <w:sz w:val="20"/>
                    <w:szCs w:val="20"/>
                  </w:rPr>
                  <w:delText>Башка пайдалуу кендерди казуу</w:delText>
                </w:r>
              </w:del>
            </w:ins>
          </w:p>
        </w:tc>
        <w:tc>
          <w:tcPr>
            <w:tcW w:w="607" w:type="pct"/>
            <w:tcBorders>
              <w:top w:val="nil"/>
              <w:left w:val="nil"/>
              <w:bottom w:val="nil"/>
              <w:right w:val="nil"/>
            </w:tcBorders>
            <w:shd w:val="clear" w:color="auto" w:fill="auto"/>
          </w:tcPr>
          <w:p w14:paraId="4E37DA7D" w14:textId="77777777" w:rsidR="00680C53" w:rsidRPr="00680C53" w:rsidDel="00BC5C69" w:rsidRDefault="00680C53" w:rsidP="00680C53">
            <w:pPr>
              <w:rPr>
                <w:ins w:id="2065" w:author="Ibraeva" w:date="2023-11-14T13:07:00Z"/>
                <w:del w:id="2066" w:author="Элнура Кочкорова" w:date="2023-12-08T10:11:00Z"/>
                <w:rFonts w:eastAsia="MS Mincho"/>
                <w:sz w:val="18"/>
                <w:rPrChange w:id="2067" w:author="Элнура Кочкорова" w:date="2023-12-15T09:46:00Z">
                  <w:rPr>
                    <w:ins w:id="2068" w:author="Ibraeva" w:date="2023-11-14T13:07:00Z"/>
                    <w:del w:id="2069" w:author="Элнура Кочкорова" w:date="2023-12-08T10:11:00Z"/>
                    <w:rFonts w:ascii="Kyrghyz Times" w:hAnsi="Kyrghyz Times"/>
                    <w:sz w:val="18"/>
                  </w:rPr>
                </w:rPrChange>
              </w:rPr>
            </w:pPr>
            <w:ins w:id="2070" w:author="Ibraeva" w:date="2023-11-14T13:07:00Z">
              <w:del w:id="2071" w:author="Элнура Кочкорова" w:date="2023-12-08T10:11:00Z">
                <w:r w:rsidRPr="00680C53" w:rsidDel="00BC5C69">
                  <w:rPr>
                    <w:rFonts w:eastAsia="MS Mincho"/>
                    <w:sz w:val="18"/>
                    <w:rPrChange w:id="2072" w:author="Элнура Кочкорова" w:date="2023-12-15T09:46:00Z">
                      <w:rPr>
                        <w:rFonts w:ascii="Kyrghyz Times" w:hAnsi="Kyrghyz Times"/>
                        <w:sz w:val="18"/>
                      </w:rPr>
                    </w:rPrChange>
                  </w:rPr>
                  <w:delText>164,4</w:delText>
                </w:r>
              </w:del>
            </w:ins>
          </w:p>
        </w:tc>
        <w:tc>
          <w:tcPr>
            <w:tcW w:w="605" w:type="pct"/>
            <w:tcBorders>
              <w:top w:val="nil"/>
              <w:left w:val="nil"/>
              <w:bottom w:val="nil"/>
              <w:right w:val="nil"/>
            </w:tcBorders>
            <w:shd w:val="clear" w:color="auto" w:fill="auto"/>
            <w:vAlign w:val="bottom"/>
          </w:tcPr>
          <w:p w14:paraId="4FC5D0B1" w14:textId="77777777" w:rsidR="00680C53" w:rsidRPr="00680C53" w:rsidDel="00BC5C69" w:rsidRDefault="00680C53" w:rsidP="00680C53">
            <w:pPr>
              <w:rPr>
                <w:ins w:id="2073" w:author="Ibraeva" w:date="2023-11-14T13:07:00Z"/>
                <w:del w:id="2074" w:author="Элнура Кочкорова" w:date="2023-12-08T10:11:00Z"/>
                <w:rFonts w:eastAsia="MS Mincho"/>
                <w:sz w:val="20"/>
                <w:szCs w:val="20"/>
                <w:lang w:val="ky-KG"/>
              </w:rPr>
            </w:pPr>
            <w:ins w:id="2075" w:author="Ibraeva" w:date="2023-11-14T13:07:00Z">
              <w:del w:id="2076" w:author="Элнура Кочкорова" w:date="2023-12-08T10:11:00Z">
                <w:r w:rsidRPr="00680C53" w:rsidDel="00BC5C69">
                  <w:rPr>
                    <w:rFonts w:eastAsia="MS Mincho"/>
                    <w:sz w:val="20"/>
                    <w:szCs w:val="20"/>
                  </w:rPr>
                  <w:delText>10</w:delText>
                </w:r>
                <w:r w:rsidRPr="00680C53" w:rsidDel="00BC5C69">
                  <w:rPr>
                    <w:rFonts w:eastAsia="MS Mincho"/>
                    <w:sz w:val="20"/>
                    <w:szCs w:val="20"/>
                    <w:lang w:val="ky-KG"/>
                  </w:rPr>
                  <w:delText>5</w:delText>
                </w:r>
                <w:r w:rsidRPr="00680C53" w:rsidDel="00BC5C69">
                  <w:rPr>
                    <w:rFonts w:eastAsia="MS Mincho"/>
                    <w:sz w:val="20"/>
                    <w:szCs w:val="20"/>
                  </w:rPr>
                  <w:delText>,</w:delText>
                </w:r>
                <w:r w:rsidRPr="00680C53" w:rsidDel="00BC5C69">
                  <w:rPr>
                    <w:rFonts w:eastAsia="MS Mincho"/>
                    <w:sz w:val="20"/>
                    <w:szCs w:val="20"/>
                    <w:lang w:val="ky-KG"/>
                  </w:rPr>
                  <w:delText>7</w:delText>
                </w:r>
              </w:del>
            </w:ins>
          </w:p>
        </w:tc>
      </w:tr>
      <w:tr w:rsidR="00680C53" w:rsidRPr="00680C53" w:rsidDel="00BC5C69" w14:paraId="33E3C35C" w14:textId="77777777" w:rsidTr="00A75BDA">
        <w:trPr>
          <w:ins w:id="2077" w:author="Ibraeva" w:date="2023-11-14T13:07:00Z"/>
          <w:del w:id="2078" w:author="Элнура Кочкорова" w:date="2023-12-08T10:11:00Z"/>
        </w:trPr>
        <w:tc>
          <w:tcPr>
            <w:tcW w:w="3788" w:type="pct"/>
            <w:tcBorders>
              <w:top w:val="nil"/>
              <w:left w:val="nil"/>
              <w:bottom w:val="nil"/>
              <w:right w:val="nil"/>
            </w:tcBorders>
          </w:tcPr>
          <w:p w14:paraId="2BA05C59" w14:textId="77777777" w:rsidR="00680C53" w:rsidRPr="00680C53" w:rsidDel="00BC5C69" w:rsidRDefault="00680C53" w:rsidP="00680C53">
            <w:pPr>
              <w:rPr>
                <w:ins w:id="2079" w:author="Ibraeva" w:date="2023-11-14T13:07:00Z"/>
                <w:del w:id="2080" w:author="Элнура Кочкорова" w:date="2023-12-08T10:11:00Z"/>
                <w:rFonts w:eastAsia="SimSun"/>
                <w:b/>
                <w:sz w:val="20"/>
                <w:szCs w:val="20"/>
              </w:rPr>
            </w:pPr>
            <w:ins w:id="2081" w:author="Ibraeva" w:date="2023-11-14T13:07:00Z">
              <w:del w:id="2082" w:author="Элнура Кочкорова" w:date="2023-12-08T10:11:00Z">
                <w:r w:rsidRPr="00680C53" w:rsidDel="00BC5C69">
                  <w:rPr>
                    <w:rFonts w:eastAsia="SimSun"/>
                    <w:b/>
                    <w:sz w:val="20"/>
                    <w:szCs w:val="20"/>
                  </w:rPr>
                  <w:delText>Иштетүү өндүрүшү</w:delText>
                </w:r>
              </w:del>
            </w:ins>
          </w:p>
        </w:tc>
        <w:tc>
          <w:tcPr>
            <w:tcW w:w="607" w:type="pct"/>
            <w:tcBorders>
              <w:top w:val="nil"/>
              <w:left w:val="nil"/>
              <w:bottom w:val="nil"/>
              <w:right w:val="nil"/>
            </w:tcBorders>
            <w:shd w:val="clear" w:color="auto" w:fill="auto"/>
            <w:vAlign w:val="bottom"/>
          </w:tcPr>
          <w:p w14:paraId="42039979" w14:textId="77777777" w:rsidR="00680C53" w:rsidRPr="00680C53" w:rsidDel="00BC5C69" w:rsidRDefault="00680C53" w:rsidP="00680C53">
            <w:pPr>
              <w:rPr>
                <w:ins w:id="2083" w:author="Ibraeva" w:date="2023-11-14T13:07:00Z"/>
                <w:del w:id="2084" w:author="Элнура Кочкорова" w:date="2023-12-08T10:11:00Z"/>
                <w:rFonts w:eastAsia="MS Mincho"/>
                <w:b/>
                <w:bCs/>
                <w:sz w:val="18"/>
                <w:szCs w:val="18"/>
                <w:rPrChange w:id="2085" w:author="Элнура Кочкорова" w:date="2023-12-15T09:46:00Z">
                  <w:rPr>
                    <w:ins w:id="2086" w:author="Ibraeva" w:date="2023-11-14T13:07:00Z"/>
                    <w:del w:id="2087" w:author="Элнура Кочкорова" w:date="2023-12-08T10:11:00Z"/>
                    <w:rFonts w:ascii="Times New Roman CYR" w:hAnsi="Times New Roman CYR" w:cs="Times New Roman CYR"/>
                    <w:b/>
                    <w:bCs/>
                    <w:sz w:val="18"/>
                    <w:szCs w:val="18"/>
                  </w:rPr>
                </w:rPrChange>
              </w:rPr>
            </w:pPr>
            <w:ins w:id="2088" w:author="Ibraeva" w:date="2023-11-14T13:07:00Z">
              <w:del w:id="2089" w:author="Элнура Кочкорова" w:date="2023-12-08T10:11:00Z">
                <w:r w:rsidRPr="00680C53" w:rsidDel="00BC5C69">
                  <w:rPr>
                    <w:rFonts w:eastAsia="MS Mincho"/>
                    <w:b/>
                    <w:bCs/>
                    <w:sz w:val="18"/>
                    <w:szCs w:val="18"/>
                    <w:rPrChange w:id="2090" w:author="Элнура Кочкорова" w:date="2023-12-15T09:46:00Z">
                      <w:rPr>
                        <w:rFonts w:ascii="Times New Roman CYR" w:hAnsi="Times New Roman CYR" w:cs="Times New Roman CYR"/>
                        <w:b/>
                        <w:bCs/>
                        <w:sz w:val="18"/>
                        <w:szCs w:val="18"/>
                      </w:rPr>
                    </w:rPrChange>
                  </w:rPr>
                  <w:delText>107,6</w:delText>
                </w:r>
              </w:del>
            </w:ins>
          </w:p>
        </w:tc>
        <w:tc>
          <w:tcPr>
            <w:tcW w:w="605" w:type="pct"/>
            <w:tcBorders>
              <w:top w:val="nil"/>
              <w:left w:val="nil"/>
              <w:bottom w:val="nil"/>
              <w:right w:val="nil"/>
            </w:tcBorders>
            <w:shd w:val="clear" w:color="auto" w:fill="auto"/>
            <w:vAlign w:val="bottom"/>
          </w:tcPr>
          <w:p w14:paraId="1F239A50" w14:textId="77777777" w:rsidR="00680C53" w:rsidRPr="00680C53" w:rsidDel="00BC5C69" w:rsidRDefault="00680C53" w:rsidP="00680C53">
            <w:pPr>
              <w:rPr>
                <w:ins w:id="2091" w:author="Ibraeva" w:date="2023-11-14T13:07:00Z"/>
                <w:del w:id="2092" w:author="Элнура Кочкорова" w:date="2023-12-08T10:11:00Z"/>
                <w:rFonts w:eastAsia="MS Mincho"/>
                <w:b/>
                <w:bCs/>
                <w:sz w:val="20"/>
                <w:szCs w:val="20"/>
                <w:lang w:val="ky-KG"/>
              </w:rPr>
            </w:pPr>
            <w:ins w:id="2093" w:author="Ibraeva" w:date="2023-11-14T13:07:00Z">
              <w:del w:id="2094" w:author="Элнура Кочкорова" w:date="2023-12-08T10:11:00Z">
                <w:r w:rsidRPr="00680C53" w:rsidDel="00BC5C69">
                  <w:rPr>
                    <w:rFonts w:eastAsia="MS Mincho"/>
                    <w:b/>
                    <w:bCs/>
                    <w:sz w:val="20"/>
                    <w:szCs w:val="20"/>
                  </w:rPr>
                  <w:delText>10</w:delText>
                </w:r>
                <w:r w:rsidRPr="00680C53" w:rsidDel="00BC5C69">
                  <w:rPr>
                    <w:rFonts w:eastAsia="MS Mincho"/>
                    <w:b/>
                    <w:bCs/>
                    <w:sz w:val="20"/>
                    <w:szCs w:val="20"/>
                    <w:lang w:val="ky-KG"/>
                  </w:rPr>
                  <w:delText>8</w:delText>
                </w:r>
                <w:r w:rsidRPr="00680C53" w:rsidDel="00BC5C69">
                  <w:rPr>
                    <w:rFonts w:eastAsia="MS Mincho"/>
                    <w:b/>
                    <w:bCs/>
                    <w:sz w:val="20"/>
                    <w:szCs w:val="20"/>
                  </w:rPr>
                  <w:delText>,</w:delText>
                </w:r>
                <w:r w:rsidRPr="00680C53" w:rsidDel="00BC5C69">
                  <w:rPr>
                    <w:rFonts w:eastAsia="MS Mincho"/>
                    <w:b/>
                    <w:bCs/>
                    <w:sz w:val="20"/>
                    <w:szCs w:val="20"/>
                    <w:lang w:val="ky-KG"/>
                  </w:rPr>
                  <w:delText>4</w:delText>
                </w:r>
              </w:del>
            </w:ins>
          </w:p>
        </w:tc>
      </w:tr>
      <w:tr w:rsidR="00680C53" w:rsidRPr="00680C53" w:rsidDel="00BC5C69" w14:paraId="710202FB" w14:textId="77777777" w:rsidTr="00A75BDA">
        <w:trPr>
          <w:ins w:id="2095" w:author="Ibraeva" w:date="2023-11-14T13:07:00Z"/>
          <w:del w:id="2096" w:author="Элнура Кочкорова" w:date="2023-12-08T10:11:00Z"/>
        </w:trPr>
        <w:tc>
          <w:tcPr>
            <w:tcW w:w="3788" w:type="pct"/>
            <w:tcBorders>
              <w:top w:val="nil"/>
              <w:left w:val="nil"/>
              <w:bottom w:val="nil"/>
              <w:right w:val="nil"/>
            </w:tcBorders>
          </w:tcPr>
          <w:p w14:paraId="43CA6129" w14:textId="77777777" w:rsidR="00680C53" w:rsidRPr="00680C53" w:rsidDel="00BC5C69" w:rsidRDefault="00680C53" w:rsidP="00680C53">
            <w:pPr>
              <w:rPr>
                <w:ins w:id="2097" w:author="Ibraeva" w:date="2023-11-14T13:07:00Z"/>
                <w:del w:id="2098" w:author="Элнура Кочкорова" w:date="2023-12-08T10:11:00Z"/>
                <w:rFonts w:eastAsia="SimSun"/>
                <w:sz w:val="20"/>
                <w:szCs w:val="20"/>
              </w:rPr>
            </w:pPr>
            <w:ins w:id="2099" w:author="Ibraeva" w:date="2023-11-14T13:07:00Z">
              <w:del w:id="2100" w:author="Элнура Кочкорова" w:date="2023-12-08T10:11:00Z">
                <w:r w:rsidRPr="00680C53" w:rsidDel="00BC5C69">
                  <w:rPr>
                    <w:rFonts w:eastAsia="SimSun"/>
                    <w:sz w:val="20"/>
                    <w:szCs w:val="20"/>
                  </w:rPr>
                  <w:delText xml:space="preserve">Тамак-аш азыктарын (суусундуктарды кошкондо) жана тамеки өндүрүү </w:delText>
                </w:r>
              </w:del>
            </w:ins>
          </w:p>
        </w:tc>
        <w:tc>
          <w:tcPr>
            <w:tcW w:w="607" w:type="pct"/>
            <w:tcBorders>
              <w:top w:val="nil"/>
              <w:left w:val="nil"/>
              <w:bottom w:val="nil"/>
              <w:right w:val="nil"/>
            </w:tcBorders>
            <w:shd w:val="clear" w:color="auto" w:fill="auto"/>
          </w:tcPr>
          <w:p w14:paraId="45FE3956" w14:textId="77777777" w:rsidR="00680C53" w:rsidRPr="00680C53" w:rsidDel="00BC5C69" w:rsidRDefault="00680C53" w:rsidP="00680C53">
            <w:pPr>
              <w:rPr>
                <w:ins w:id="2101" w:author="Ibraeva" w:date="2023-11-14T13:07:00Z"/>
                <w:del w:id="2102" w:author="Элнура Кочкорова" w:date="2023-12-08T10:11:00Z"/>
                <w:rFonts w:eastAsia="MS Mincho"/>
                <w:sz w:val="18"/>
                <w:rPrChange w:id="2103" w:author="Элнура Кочкорова" w:date="2023-12-15T09:46:00Z">
                  <w:rPr>
                    <w:ins w:id="2104" w:author="Ibraeva" w:date="2023-11-14T13:07:00Z"/>
                    <w:del w:id="2105" w:author="Элнура Кочкорова" w:date="2023-12-08T10:11:00Z"/>
                    <w:rFonts w:ascii="Kyrghyz Times" w:hAnsi="Kyrghyz Times"/>
                    <w:sz w:val="18"/>
                  </w:rPr>
                </w:rPrChange>
              </w:rPr>
            </w:pPr>
            <w:ins w:id="2106" w:author="Ibraeva" w:date="2023-11-14T13:07:00Z">
              <w:del w:id="2107" w:author="Элнура Кочкорова" w:date="2023-12-08T10:11:00Z">
                <w:r w:rsidRPr="00680C53" w:rsidDel="00BC5C69">
                  <w:rPr>
                    <w:rFonts w:eastAsia="MS Mincho"/>
                    <w:sz w:val="18"/>
                    <w:rPrChange w:id="2108" w:author="Элнура Кочкорова" w:date="2023-12-15T09:46:00Z">
                      <w:rPr>
                        <w:rFonts w:ascii="Kyrghyz Times" w:hAnsi="Kyrghyz Times"/>
                        <w:sz w:val="18"/>
                      </w:rPr>
                    </w:rPrChange>
                  </w:rPr>
                  <w:delText>126,5</w:delText>
                </w:r>
              </w:del>
            </w:ins>
          </w:p>
        </w:tc>
        <w:tc>
          <w:tcPr>
            <w:tcW w:w="605" w:type="pct"/>
            <w:tcBorders>
              <w:top w:val="nil"/>
              <w:left w:val="nil"/>
              <w:bottom w:val="nil"/>
              <w:right w:val="nil"/>
            </w:tcBorders>
            <w:shd w:val="clear" w:color="auto" w:fill="auto"/>
            <w:vAlign w:val="bottom"/>
          </w:tcPr>
          <w:p w14:paraId="44EA711B" w14:textId="77777777" w:rsidR="00680C53" w:rsidRPr="00680C53" w:rsidDel="00BC5C69" w:rsidRDefault="00680C53" w:rsidP="00680C53">
            <w:pPr>
              <w:rPr>
                <w:ins w:id="2109" w:author="Ibraeva" w:date="2023-11-14T13:07:00Z"/>
                <w:del w:id="2110" w:author="Элнура Кочкорова" w:date="2023-12-08T10:11:00Z"/>
                <w:rFonts w:eastAsia="MS Mincho"/>
                <w:sz w:val="20"/>
                <w:szCs w:val="20"/>
                <w:lang w:val="ky-KG"/>
              </w:rPr>
            </w:pPr>
            <w:ins w:id="2111" w:author="Ibraeva" w:date="2023-11-14T13:07:00Z">
              <w:del w:id="2112" w:author="Элнура Кочкорова" w:date="2023-12-08T10:11:00Z">
                <w:r w:rsidRPr="00680C53" w:rsidDel="00BC5C69">
                  <w:rPr>
                    <w:rFonts w:eastAsia="MS Mincho"/>
                    <w:sz w:val="20"/>
                    <w:szCs w:val="20"/>
                  </w:rPr>
                  <w:delText>10</w:delText>
                </w:r>
                <w:r w:rsidRPr="00680C53" w:rsidDel="00BC5C69">
                  <w:rPr>
                    <w:rFonts w:eastAsia="MS Mincho"/>
                    <w:sz w:val="20"/>
                    <w:szCs w:val="20"/>
                    <w:lang w:val="ky-KG"/>
                  </w:rPr>
                  <w:delText>8</w:delText>
                </w:r>
                <w:r w:rsidRPr="00680C53" w:rsidDel="00BC5C69">
                  <w:rPr>
                    <w:rFonts w:eastAsia="MS Mincho"/>
                    <w:sz w:val="20"/>
                    <w:szCs w:val="20"/>
                  </w:rPr>
                  <w:delText>,</w:delText>
                </w:r>
                <w:r w:rsidRPr="00680C53" w:rsidDel="00BC5C69">
                  <w:rPr>
                    <w:rFonts w:eastAsia="MS Mincho"/>
                    <w:sz w:val="20"/>
                    <w:szCs w:val="20"/>
                    <w:lang w:val="ky-KG"/>
                  </w:rPr>
                  <w:delText>2</w:delText>
                </w:r>
              </w:del>
            </w:ins>
          </w:p>
        </w:tc>
      </w:tr>
      <w:tr w:rsidR="00680C53" w:rsidRPr="00680C53" w:rsidDel="00BC5C69" w14:paraId="08467889" w14:textId="77777777" w:rsidTr="00A75BDA">
        <w:trPr>
          <w:ins w:id="2113" w:author="Ibraeva" w:date="2023-11-14T13:07:00Z"/>
          <w:del w:id="2114" w:author="Элнура Кочкорова" w:date="2023-12-08T10:11:00Z"/>
        </w:trPr>
        <w:tc>
          <w:tcPr>
            <w:tcW w:w="3788" w:type="pct"/>
            <w:tcBorders>
              <w:top w:val="nil"/>
              <w:left w:val="nil"/>
              <w:bottom w:val="nil"/>
              <w:right w:val="nil"/>
            </w:tcBorders>
          </w:tcPr>
          <w:p w14:paraId="75393FC8" w14:textId="77777777" w:rsidR="00680C53" w:rsidRPr="00680C53" w:rsidDel="00BC5C69" w:rsidRDefault="00680C53" w:rsidP="00680C53">
            <w:pPr>
              <w:rPr>
                <w:ins w:id="2115" w:author="Ibraeva" w:date="2023-11-14T13:07:00Z"/>
                <w:del w:id="2116" w:author="Элнура Кочкорова" w:date="2023-12-08T10:11:00Z"/>
                <w:rFonts w:eastAsia="SimSun"/>
                <w:sz w:val="20"/>
                <w:szCs w:val="20"/>
              </w:rPr>
            </w:pPr>
            <w:ins w:id="2117" w:author="Ibraeva" w:date="2023-11-14T13:07:00Z">
              <w:del w:id="2118" w:author="Элнура Кочкорова" w:date="2023-12-08T10:11:00Z">
                <w:r w:rsidRPr="00680C53" w:rsidDel="00BC5C69">
                  <w:rPr>
                    <w:rFonts w:eastAsia="SimSun"/>
                    <w:sz w:val="20"/>
                    <w:szCs w:val="20"/>
                  </w:rPr>
                  <w:delText xml:space="preserve">Текстиль өндүрүшү; кийим жана бут кийим, булгаары жана башка булгаарыдан жасалган буюмдарды өндүрүү </w:delText>
                </w:r>
              </w:del>
            </w:ins>
          </w:p>
        </w:tc>
        <w:tc>
          <w:tcPr>
            <w:tcW w:w="607" w:type="pct"/>
            <w:tcBorders>
              <w:top w:val="nil"/>
              <w:left w:val="nil"/>
              <w:bottom w:val="nil"/>
              <w:right w:val="nil"/>
            </w:tcBorders>
            <w:shd w:val="clear" w:color="auto" w:fill="auto"/>
            <w:vAlign w:val="bottom"/>
          </w:tcPr>
          <w:p w14:paraId="3050CB60" w14:textId="77777777" w:rsidR="00680C53" w:rsidRPr="00680C53" w:rsidDel="00BC5C69" w:rsidRDefault="00680C53" w:rsidP="00680C53">
            <w:pPr>
              <w:rPr>
                <w:ins w:id="2119" w:author="Ibraeva" w:date="2023-11-14T13:07:00Z"/>
                <w:del w:id="2120" w:author="Элнура Кочкорова" w:date="2023-12-08T10:11:00Z"/>
                <w:rFonts w:eastAsia="MS Mincho"/>
                <w:sz w:val="18"/>
                <w:rPrChange w:id="2121" w:author="Элнура Кочкорова" w:date="2023-12-15T09:46:00Z">
                  <w:rPr>
                    <w:ins w:id="2122" w:author="Ibraeva" w:date="2023-11-14T13:07:00Z"/>
                    <w:del w:id="2123" w:author="Элнура Кочкорова" w:date="2023-12-08T10:11:00Z"/>
                    <w:rFonts w:ascii="Kyrghyz Times" w:hAnsi="Kyrghyz Times"/>
                    <w:sz w:val="18"/>
                  </w:rPr>
                </w:rPrChange>
              </w:rPr>
            </w:pPr>
            <w:ins w:id="2124" w:author="Ibraeva" w:date="2023-11-14T13:07:00Z">
              <w:del w:id="2125" w:author="Элнура Кочкорова" w:date="2023-12-08T10:11:00Z">
                <w:r w:rsidRPr="00680C53" w:rsidDel="00BC5C69">
                  <w:rPr>
                    <w:rFonts w:eastAsia="MS Mincho"/>
                    <w:sz w:val="18"/>
                    <w:rPrChange w:id="2126" w:author="Элнура Кочкорова" w:date="2023-12-15T09:46:00Z">
                      <w:rPr>
                        <w:rFonts w:ascii="Kyrghyz Times" w:hAnsi="Kyrghyz Times"/>
                        <w:sz w:val="18"/>
                      </w:rPr>
                    </w:rPrChange>
                  </w:rPr>
                  <w:delText>119,3</w:delText>
                </w:r>
              </w:del>
            </w:ins>
          </w:p>
        </w:tc>
        <w:tc>
          <w:tcPr>
            <w:tcW w:w="605" w:type="pct"/>
            <w:tcBorders>
              <w:top w:val="nil"/>
              <w:left w:val="nil"/>
              <w:bottom w:val="nil"/>
              <w:right w:val="nil"/>
            </w:tcBorders>
            <w:shd w:val="clear" w:color="auto" w:fill="auto"/>
            <w:vAlign w:val="bottom"/>
          </w:tcPr>
          <w:p w14:paraId="2696F51F" w14:textId="77777777" w:rsidR="00680C53" w:rsidRPr="00680C53" w:rsidDel="00BC5C69" w:rsidRDefault="00680C53" w:rsidP="00680C53">
            <w:pPr>
              <w:rPr>
                <w:ins w:id="2127" w:author="Ibraeva" w:date="2023-11-14T13:07:00Z"/>
                <w:del w:id="2128" w:author="Элнура Кочкорова" w:date="2023-12-08T10:11:00Z"/>
                <w:rFonts w:eastAsia="MS Mincho"/>
                <w:sz w:val="20"/>
                <w:szCs w:val="20"/>
                <w:lang w:val="ky-KG"/>
              </w:rPr>
            </w:pPr>
            <w:ins w:id="2129" w:author="Ibraeva" w:date="2023-11-14T13:07:00Z">
              <w:del w:id="2130" w:author="Элнура Кочкорова" w:date="2023-12-08T10:11:00Z">
                <w:r w:rsidRPr="00680C53" w:rsidDel="00BC5C69">
                  <w:rPr>
                    <w:rFonts w:eastAsia="MS Mincho"/>
                    <w:sz w:val="20"/>
                    <w:szCs w:val="20"/>
                  </w:rPr>
                  <w:delText>111,</w:delText>
                </w:r>
                <w:r w:rsidRPr="00680C53" w:rsidDel="00BC5C69">
                  <w:rPr>
                    <w:rFonts w:eastAsia="MS Mincho"/>
                    <w:sz w:val="20"/>
                    <w:szCs w:val="20"/>
                    <w:lang w:val="ky-KG"/>
                  </w:rPr>
                  <w:delText>3</w:delText>
                </w:r>
              </w:del>
            </w:ins>
          </w:p>
        </w:tc>
      </w:tr>
      <w:tr w:rsidR="00680C53" w:rsidRPr="00680C53" w:rsidDel="00BC5C69" w14:paraId="223861BC" w14:textId="77777777" w:rsidTr="00A75BDA">
        <w:trPr>
          <w:ins w:id="2131" w:author="Ibraeva" w:date="2023-11-14T13:07:00Z"/>
          <w:del w:id="2132" w:author="Элнура Кочкорова" w:date="2023-12-08T10:11:00Z"/>
        </w:trPr>
        <w:tc>
          <w:tcPr>
            <w:tcW w:w="3788" w:type="pct"/>
            <w:tcBorders>
              <w:top w:val="nil"/>
              <w:left w:val="nil"/>
              <w:bottom w:val="nil"/>
              <w:right w:val="nil"/>
            </w:tcBorders>
          </w:tcPr>
          <w:p w14:paraId="128AE42F" w14:textId="77777777" w:rsidR="00680C53" w:rsidRPr="00680C53" w:rsidDel="00BC5C69" w:rsidRDefault="00680C53" w:rsidP="00680C53">
            <w:pPr>
              <w:rPr>
                <w:ins w:id="2133" w:author="Ibraeva" w:date="2023-11-14T13:07:00Z"/>
                <w:del w:id="2134" w:author="Элнура Кочкорова" w:date="2023-12-08T10:11:00Z"/>
                <w:rFonts w:eastAsia="SimSun"/>
                <w:sz w:val="20"/>
                <w:szCs w:val="20"/>
              </w:rPr>
            </w:pPr>
            <w:ins w:id="2135" w:author="Ibraeva" w:date="2023-11-14T13:07:00Z">
              <w:del w:id="2136" w:author="Элнура Кочкорова" w:date="2023-12-08T10:11:00Z">
                <w:r w:rsidRPr="00680C53" w:rsidDel="00BC5C69">
                  <w:rPr>
                    <w:rFonts w:eastAsia="SimSun"/>
                    <w:sz w:val="20"/>
                    <w:szCs w:val="20"/>
                  </w:rPr>
                  <w:delText>Жыгач жана кагаз буюмдар өндүрүшү; басмакана ишмердиги</w:delText>
                </w:r>
              </w:del>
            </w:ins>
          </w:p>
        </w:tc>
        <w:tc>
          <w:tcPr>
            <w:tcW w:w="607" w:type="pct"/>
            <w:tcBorders>
              <w:top w:val="nil"/>
              <w:left w:val="nil"/>
              <w:bottom w:val="nil"/>
              <w:right w:val="nil"/>
            </w:tcBorders>
            <w:shd w:val="clear" w:color="auto" w:fill="auto"/>
            <w:vAlign w:val="bottom"/>
          </w:tcPr>
          <w:p w14:paraId="75608C54" w14:textId="77777777" w:rsidR="00680C53" w:rsidRPr="00680C53" w:rsidDel="00BC5C69" w:rsidRDefault="00680C53" w:rsidP="00680C53">
            <w:pPr>
              <w:rPr>
                <w:ins w:id="2137" w:author="Ibraeva" w:date="2023-11-14T13:07:00Z"/>
                <w:del w:id="2138" w:author="Элнура Кочкорова" w:date="2023-12-08T10:11:00Z"/>
                <w:rFonts w:eastAsia="MS Mincho"/>
                <w:sz w:val="18"/>
                <w:rPrChange w:id="2139" w:author="Элнура Кочкорова" w:date="2023-12-15T09:46:00Z">
                  <w:rPr>
                    <w:ins w:id="2140" w:author="Ibraeva" w:date="2023-11-14T13:07:00Z"/>
                    <w:del w:id="2141" w:author="Элнура Кочкорова" w:date="2023-12-08T10:11:00Z"/>
                    <w:rFonts w:ascii="Kyrghyz Times" w:hAnsi="Kyrghyz Times"/>
                    <w:sz w:val="18"/>
                  </w:rPr>
                </w:rPrChange>
              </w:rPr>
            </w:pPr>
            <w:ins w:id="2142" w:author="Ibraeva" w:date="2023-11-14T13:07:00Z">
              <w:del w:id="2143" w:author="Элнура Кочкорова" w:date="2023-12-08T10:11:00Z">
                <w:r w:rsidRPr="00680C53" w:rsidDel="00BC5C69">
                  <w:rPr>
                    <w:rFonts w:eastAsia="MS Mincho"/>
                    <w:sz w:val="18"/>
                    <w:rPrChange w:id="2144" w:author="Элнура Кочкорова" w:date="2023-12-15T09:46:00Z">
                      <w:rPr>
                        <w:rFonts w:ascii="Kyrghyz Times" w:hAnsi="Kyrghyz Times"/>
                        <w:sz w:val="18"/>
                      </w:rPr>
                    </w:rPrChange>
                  </w:rPr>
                  <w:delText>115,1</w:delText>
                </w:r>
              </w:del>
            </w:ins>
          </w:p>
        </w:tc>
        <w:tc>
          <w:tcPr>
            <w:tcW w:w="605" w:type="pct"/>
            <w:tcBorders>
              <w:top w:val="nil"/>
              <w:left w:val="nil"/>
              <w:bottom w:val="nil"/>
              <w:right w:val="nil"/>
            </w:tcBorders>
            <w:shd w:val="clear" w:color="auto" w:fill="auto"/>
            <w:vAlign w:val="bottom"/>
          </w:tcPr>
          <w:p w14:paraId="13F467A2" w14:textId="77777777" w:rsidR="00680C53" w:rsidRPr="00680C53" w:rsidDel="00BC5C69" w:rsidRDefault="00680C53" w:rsidP="00680C53">
            <w:pPr>
              <w:rPr>
                <w:ins w:id="2145" w:author="Ibraeva" w:date="2023-11-14T13:07:00Z"/>
                <w:del w:id="2146" w:author="Элнура Кочкорова" w:date="2023-12-08T10:11:00Z"/>
                <w:rFonts w:eastAsia="MS Mincho"/>
                <w:sz w:val="20"/>
                <w:szCs w:val="20"/>
                <w:lang w:val="ky-KG"/>
              </w:rPr>
            </w:pPr>
            <w:ins w:id="2147" w:author="Ibraeva" w:date="2023-11-14T13:07:00Z">
              <w:del w:id="2148" w:author="Элнура Кочкорова" w:date="2023-12-08T10:11:00Z">
                <w:r w:rsidRPr="00680C53" w:rsidDel="00BC5C69">
                  <w:rPr>
                    <w:rFonts w:eastAsia="MS Mincho"/>
                    <w:sz w:val="20"/>
                    <w:szCs w:val="20"/>
                  </w:rPr>
                  <w:delText>11</w:delText>
                </w:r>
                <w:r w:rsidRPr="00680C53" w:rsidDel="00BC5C69">
                  <w:rPr>
                    <w:rFonts w:eastAsia="MS Mincho"/>
                    <w:sz w:val="20"/>
                    <w:szCs w:val="20"/>
                    <w:lang w:val="ky-KG"/>
                  </w:rPr>
                  <w:delText>4</w:delText>
                </w:r>
                <w:r w:rsidRPr="00680C53" w:rsidDel="00BC5C69">
                  <w:rPr>
                    <w:rFonts w:eastAsia="MS Mincho"/>
                    <w:sz w:val="20"/>
                    <w:szCs w:val="20"/>
                  </w:rPr>
                  <w:delText>,</w:delText>
                </w:r>
                <w:r w:rsidRPr="00680C53" w:rsidDel="00BC5C69">
                  <w:rPr>
                    <w:rFonts w:eastAsia="MS Mincho"/>
                    <w:sz w:val="20"/>
                    <w:szCs w:val="20"/>
                    <w:lang w:val="ky-KG"/>
                  </w:rPr>
                  <w:delText>2</w:delText>
                </w:r>
              </w:del>
            </w:ins>
          </w:p>
        </w:tc>
      </w:tr>
      <w:tr w:rsidR="00680C53" w:rsidRPr="00680C53" w:rsidDel="00BC5C69" w14:paraId="377B7291" w14:textId="77777777" w:rsidTr="00A75BDA">
        <w:trPr>
          <w:ins w:id="2149" w:author="Ibraeva" w:date="2023-11-14T13:07:00Z"/>
          <w:del w:id="2150" w:author="Элнура Кочкорова" w:date="2023-12-08T10:11:00Z"/>
        </w:trPr>
        <w:tc>
          <w:tcPr>
            <w:tcW w:w="3788" w:type="pct"/>
            <w:tcBorders>
              <w:top w:val="nil"/>
              <w:left w:val="nil"/>
              <w:bottom w:val="nil"/>
              <w:right w:val="nil"/>
            </w:tcBorders>
          </w:tcPr>
          <w:p w14:paraId="680A1F65" w14:textId="77777777" w:rsidR="00680C53" w:rsidRPr="00680C53" w:rsidDel="00BC5C69" w:rsidRDefault="00680C53" w:rsidP="00680C53">
            <w:pPr>
              <w:rPr>
                <w:ins w:id="2151" w:author="Ibraeva" w:date="2023-11-14T13:07:00Z"/>
                <w:del w:id="2152" w:author="Элнура Кочкорова" w:date="2023-12-08T10:11:00Z"/>
                <w:rFonts w:eastAsia="SimSun"/>
                <w:sz w:val="20"/>
                <w:szCs w:val="20"/>
              </w:rPr>
            </w:pPr>
            <w:ins w:id="2153" w:author="Ibraeva" w:date="2023-11-14T13:07:00Z">
              <w:del w:id="2154" w:author="Элнура Кочкорова" w:date="2023-12-08T10:11:00Z">
                <w:r w:rsidRPr="00680C53" w:rsidDel="00BC5C69">
                  <w:rPr>
                    <w:rFonts w:eastAsia="SimSun"/>
                    <w:sz w:val="20"/>
                    <w:szCs w:val="20"/>
                  </w:rPr>
                  <w:delText>Кокс жана тазаланган мунайзат продуктуларын өндүрүү</w:delText>
                </w:r>
              </w:del>
            </w:ins>
          </w:p>
        </w:tc>
        <w:tc>
          <w:tcPr>
            <w:tcW w:w="607" w:type="pct"/>
            <w:tcBorders>
              <w:top w:val="nil"/>
              <w:left w:val="nil"/>
              <w:bottom w:val="nil"/>
              <w:right w:val="nil"/>
            </w:tcBorders>
            <w:shd w:val="clear" w:color="auto" w:fill="auto"/>
            <w:vAlign w:val="bottom"/>
          </w:tcPr>
          <w:p w14:paraId="67634513" w14:textId="77777777" w:rsidR="00680C53" w:rsidRPr="00680C53" w:rsidDel="00BC5C69" w:rsidRDefault="00680C53" w:rsidP="00680C53">
            <w:pPr>
              <w:rPr>
                <w:ins w:id="2155" w:author="Ibraeva" w:date="2023-11-14T13:07:00Z"/>
                <w:del w:id="2156" w:author="Элнура Кочкорова" w:date="2023-12-08T10:11:00Z"/>
                <w:rFonts w:eastAsia="MS Mincho"/>
                <w:sz w:val="18"/>
                <w:rPrChange w:id="2157" w:author="Элнура Кочкорова" w:date="2023-12-15T09:46:00Z">
                  <w:rPr>
                    <w:ins w:id="2158" w:author="Ibraeva" w:date="2023-11-14T13:07:00Z"/>
                    <w:del w:id="2159" w:author="Элнура Кочкорова" w:date="2023-12-08T10:11:00Z"/>
                    <w:rFonts w:ascii="Kyrghyz Times" w:hAnsi="Kyrghyz Times"/>
                    <w:sz w:val="18"/>
                  </w:rPr>
                </w:rPrChange>
              </w:rPr>
            </w:pPr>
            <w:ins w:id="2160" w:author="Ibraeva" w:date="2023-11-14T13:07:00Z">
              <w:del w:id="2161" w:author="Элнура Кочкорова" w:date="2023-12-08T10:11:00Z">
                <w:r w:rsidRPr="00680C53" w:rsidDel="00BC5C69">
                  <w:rPr>
                    <w:rFonts w:eastAsia="MS Mincho"/>
                    <w:sz w:val="18"/>
                    <w:rPrChange w:id="2162" w:author="Элнура Кочкорова" w:date="2023-12-15T09:46:00Z">
                      <w:rPr>
                        <w:rFonts w:ascii="Kyrghyz Times" w:hAnsi="Kyrghyz Times"/>
                        <w:sz w:val="18"/>
                      </w:rPr>
                    </w:rPrChange>
                  </w:rPr>
                  <w:delText>141,1</w:delText>
                </w:r>
              </w:del>
            </w:ins>
          </w:p>
        </w:tc>
        <w:tc>
          <w:tcPr>
            <w:tcW w:w="605" w:type="pct"/>
            <w:tcBorders>
              <w:top w:val="nil"/>
              <w:left w:val="nil"/>
              <w:bottom w:val="nil"/>
              <w:right w:val="nil"/>
            </w:tcBorders>
            <w:shd w:val="clear" w:color="auto" w:fill="auto"/>
            <w:vAlign w:val="bottom"/>
          </w:tcPr>
          <w:p w14:paraId="665DCC82" w14:textId="77777777" w:rsidR="00680C53" w:rsidRPr="00680C53" w:rsidDel="00BC5C69" w:rsidRDefault="00680C53" w:rsidP="00680C53">
            <w:pPr>
              <w:rPr>
                <w:ins w:id="2163" w:author="Ibraeva" w:date="2023-11-14T13:07:00Z"/>
                <w:del w:id="2164" w:author="Элнура Кочкорова" w:date="2023-12-08T10:11:00Z"/>
                <w:rFonts w:eastAsia="MS Mincho"/>
                <w:sz w:val="20"/>
                <w:szCs w:val="20"/>
                <w:lang w:val="ky-KG"/>
              </w:rPr>
            </w:pPr>
            <w:ins w:id="2165" w:author="Ibraeva" w:date="2023-11-14T13:07:00Z">
              <w:del w:id="2166" w:author="Элнура Кочкорова" w:date="2023-12-08T10:11:00Z">
                <w:r w:rsidRPr="00680C53" w:rsidDel="00BC5C69">
                  <w:rPr>
                    <w:rFonts w:eastAsia="MS Mincho"/>
                    <w:sz w:val="20"/>
                    <w:szCs w:val="20"/>
                  </w:rPr>
                  <w:delText>1</w:delText>
                </w:r>
                <w:r w:rsidRPr="00680C53" w:rsidDel="00BC5C69">
                  <w:rPr>
                    <w:rFonts w:eastAsia="MS Mincho"/>
                    <w:sz w:val="20"/>
                    <w:szCs w:val="20"/>
                    <w:lang w:val="ky-KG"/>
                  </w:rPr>
                  <w:delText>17</w:delText>
                </w:r>
                <w:r w:rsidRPr="00680C53" w:rsidDel="00BC5C69">
                  <w:rPr>
                    <w:rFonts w:eastAsia="MS Mincho"/>
                    <w:sz w:val="20"/>
                    <w:szCs w:val="20"/>
                  </w:rPr>
                  <w:delText>,</w:delText>
                </w:r>
                <w:r w:rsidRPr="00680C53" w:rsidDel="00BC5C69">
                  <w:rPr>
                    <w:rFonts w:eastAsia="MS Mincho"/>
                    <w:sz w:val="20"/>
                    <w:szCs w:val="20"/>
                    <w:lang w:val="ky-KG"/>
                  </w:rPr>
                  <w:delText>6</w:delText>
                </w:r>
              </w:del>
            </w:ins>
          </w:p>
        </w:tc>
      </w:tr>
      <w:tr w:rsidR="00680C53" w:rsidRPr="00680C53" w:rsidDel="00BC5C69" w14:paraId="5DCA47F5" w14:textId="77777777" w:rsidTr="00A75BDA">
        <w:trPr>
          <w:ins w:id="2167" w:author="Ibraeva" w:date="2023-11-14T13:07:00Z"/>
          <w:del w:id="2168" w:author="Элнура Кочкорова" w:date="2023-12-08T10:11:00Z"/>
        </w:trPr>
        <w:tc>
          <w:tcPr>
            <w:tcW w:w="3788" w:type="pct"/>
            <w:tcBorders>
              <w:top w:val="nil"/>
              <w:left w:val="nil"/>
              <w:bottom w:val="nil"/>
              <w:right w:val="nil"/>
            </w:tcBorders>
          </w:tcPr>
          <w:p w14:paraId="15E6E844" w14:textId="77777777" w:rsidR="00680C53" w:rsidRPr="00680C53" w:rsidDel="00BC5C69" w:rsidRDefault="00680C53" w:rsidP="00680C53">
            <w:pPr>
              <w:rPr>
                <w:ins w:id="2169" w:author="Ibraeva" w:date="2023-11-14T13:07:00Z"/>
                <w:del w:id="2170" w:author="Элнура Кочкорова" w:date="2023-12-08T10:11:00Z"/>
                <w:rFonts w:eastAsia="SimSun"/>
                <w:sz w:val="20"/>
                <w:szCs w:val="20"/>
              </w:rPr>
            </w:pPr>
            <w:ins w:id="2171" w:author="Ibraeva" w:date="2023-11-14T13:07:00Z">
              <w:del w:id="2172" w:author="Элнура Кочкорова" w:date="2023-12-08T10:11:00Z">
                <w:r w:rsidRPr="00680C53" w:rsidDel="00BC5C69">
                  <w:rPr>
                    <w:rFonts w:eastAsia="SimSun"/>
                    <w:sz w:val="20"/>
                    <w:szCs w:val="20"/>
                  </w:rPr>
                  <w:delText>Химиялык продук</w:delText>
                </w:r>
                <w:r w:rsidRPr="00680C53" w:rsidDel="00BC5C69">
                  <w:rPr>
                    <w:rFonts w:eastAsia="SimSun"/>
                    <w:sz w:val="20"/>
                    <w:szCs w:val="20"/>
                    <w:lang w:val="ky-KG"/>
                  </w:rPr>
                  <w:delText>ция</w:delText>
                </w:r>
                <w:r w:rsidRPr="00680C53" w:rsidDel="00BC5C69">
                  <w:rPr>
                    <w:rFonts w:eastAsia="SimSun"/>
                    <w:sz w:val="20"/>
                    <w:szCs w:val="20"/>
                  </w:rPr>
                  <w:delText>ларды өндүрүү</w:delText>
                </w:r>
              </w:del>
            </w:ins>
          </w:p>
        </w:tc>
        <w:tc>
          <w:tcPr>
            <w:tcW w:w="607" w:type="pct"/>
            <w:tcBorders>
              <w:top w:val="nil"/>
              <w:left w:val="nil"/>
              <w:bottom w:val="nil"/>
              <w:right w:val="nil"/>
            </w:tcBorders>
            <w:shd w:val="clear" w:color="auto" w:fill="auto"/>
            <w:vAlign w:val="bottom"/>
          </w:tcPr>
          <w:p w14:paraId="56692609" w14:textId="77777777" w:rsidR="00680C53" w:rsidRPr="00680C53" w:rsidDel="00BC5C69" w:rsidRDefault="00680C53" w:rsidP="00680C53">
            <w:pPr>
              <w:rPr>
                <w:ins w:id="2173" w:author="Ibraeva" w:date="2023-11-14T13:07:00Z"/>
                <w:del w:id="2174" w:author="Элнура Кочкорова" w:date="2023-12-08T10:11:00Z"/>
                <w:rFonts w:eastAsia="MS Mincho"/>
                <w:sz w:val="18"/>
                <w:rPrChange w:id="2175" w:author="Элнура Кочкорова" w:date="2023-12-15T09:46:00Z">
                  <w:rPr>
                    <w:ins w:id="2176" w:author="Ibraeva" w:date="2023-11-14T13:07:00Z"/>
                    <w:del w:id="2177" w:author="Элнура Кочкорова" w:date="2023-12-08T10:11:00Z"/>
                    <w:rFonts w:ascii="Kyrghyz Times" w:hAnsi="Kyrghyz Times"/>
                    <w:sz w:val="18"/>
                  </w:rPr>
                </w:rPrChange>
              </w:rPr>
            </w:pPr>
            <w:ins w:id="2178" w:author="Ibraeva" w:date="2023-11-14T13:07:00Z">
              <w:del w:id="2179" w:author="Элнура Кочкорова" w:date="2023-12-08T10:11:00Z">
                <w:r w:rsidRPr="00680C53" w:rsidDel="00BC5C69">
                  <w:rPr>
                    <w:rFonts w:eastAsia="MS Mincho"/>
                    <w:sz w:val="18"/>
                    <w:rPrChange w:id="2180" w:author="Элнура Кочкорова" w:date="2023-12-15T09:46:00Z">
                      <w:rPr>
                        <w:rFonts w:ascii="Kyrghyz Times" w:hAnsi="Kyrghyz Times"/>
                        <w:sz w:val="18"/>
                      </w:rPr>
                    </w:rPrChange>
                  </w:rPr>
                  <w:delText>141,1</w:delText>
                </w:r>
              </w:del>
            </w:ins>
          </w:p>
        </w:tc>
        <w:tc>
          <w:tcPr>
            <w:tcW w:w="605" w:type="pct"/>
            <w:tcBorders>
              <w:top w:val="nil"/>
              <w:left w:val="nil"/>
              <w:bottom w:val="nil"/>
              <w:right w:val="nil"/>
            </w:tcBorders>
            <w:shd w:val="clear" w:color="auto" w:fill="auto"/>
            <w:vAlign w:val="bottom"/>
          </w:tcPr>
          <w:p w14:paraId="1AE4FCFD" w14:textId="77777777" w:rsidR="00680C53" w:rsidRPr="00680C53" w:rsidDel="00BC5C69" w:rsidRDefault="00680C53" w:rsidP="00680C53">
            <w:pPr>
              <w:rPr>
                <w:ins w:id="2181" w:author="Ibraeva" w:date="2023-11-14T13:07:00Z"/>
                <w:del w:id="2182" w:author="Элнура Кочкорова" w:date="2023-12-08T10:11:00Z"/>
                <w:rFonts w:eastAsia="MS Mincho"/>
                <w:sz w:val="20"/>
                <w:szCs w:val="20"/>
                <w:lang w:val="ky-KG"/>
              </w:rPr>
            </w:pPr>
            <w:ins w:id="2183" w:author="Ibraeva" w:date="2023-11-14T13:07:00Z">
              <w:del w:id="2184" w:author="Элнура Кочкорова" w:date="2023-12-08T10:11:00Z">
                <w:r w:rsidRPr="00680C53" w:rsidDel="00BC5C69">
                  <w:rPr>
                    <w:rFonts w:eastAsia="MS Mincho"/>
                    <w:sz w:val="20"/>
                    <w:szCs w:val="20"/>
                  </w:rPr>
                  <w:delText>11</w:delText>
                </w:r>
                <w:r w:rsidRPr="00680C53" w:rsidDel="00BC5C69">
                  <w:rPr>
                    <w:rFonts w:eastAsia="MS Mincho"/>
                    <w:sz w:val="20"/>
                    <w:szCs w:val="20"/>
                    <w:lang w:val="ky-KG"/>
                  </w:rPr>
                  <w:delText>1</w:delText>
                </w:r>
                <w:r w:rsidRPr="00680C53" w:rsidDel="00BC5C69">
                  <w:rPr>
                    <w:rFonts w:eastAsia="MS Mincho"/>
                    <w:sz w:val="20"/>
                    <w:szCs w:val="20"/>
                  </w:rPr>
                  <w:delText>,</w:delText>
                </w:r>
                <w:r w:rsidRPr="00680C53" w:rsidDel="00BC5C69">
                  <w:rPr>
                    <w:rFonts w:eastAsia="MS Mincho"/>
                    <w:sz w:val="20"/>
                    <w:szCs w:val="20"/>
                    <w:lang w:val="ky-KG"/>
                  </w:rPr>
                  <w:delText>7</w:delText>
                </w:r>
              </w:del>
            </w:ins>
          </w:p>
        </w:tc>
      </w:tr>
      <w:tr w:rsidR="00680C53" w:rsidRPr="00680C53" w:rsidDel="00BC5C69" w14:paraId="3F3E2C13" w14:textId="77777777" w:rsidTr="00A75BDA">
        <w:trPr>
          <w:ins w:id="2185" w:author="Ibraeva" w:date="2023-11-14T13:07:00Z"/>
          <w:del w:id="2186" w:author="Элнура Кочкорова" w:date="2023-12-08T10:11:00Z"/>
        </w:trPr>
        <w:tc>
          <w:tcPr>
            <w:tcW w:w="3788" w:type="pct"/>
            <w:tcBorders>
              <w:top w:val="nil"/>
              <w:left w:val="nil"/>
              <w:bottom w:val="nil"/>
              <w:right w:val="nil"/>
            </w:tcBorders>
          </w:tcPr>
          <w:p w14:paraId="343757DF" w14:textId="77777777" w:rsidR="00680C53" w:rsidRPr="00680C53" w:rsidDel="00BC5C69" w:rsidRDefault="00680C53" w:rsidP="00680C53">
            <w:pPr>
              <w:rPr>
                <w:ins w:id="2187" w:author="Ibraeva" w:date="2023-11-14T13:07:00Z"/>
                <w:del w:id="2188" w:author="Элнура Кочкорова" w:date="2023-12-08T10:11:00Z"/>
                <w:rFonts w:eastAsia="SimSun"/>
                <w:sz w:val="20"/>
                <w:szCs w:val="20"/>
              </w:rPr>
            </w:pPr>
            <w:ins w:id="2189" w:author="Ibraeva" w:date="2023-11-14T13:07:00Z">
              <w:del w:id="2190" w:author="Элнура Кочкорова" w:date="2023-12-08T10:11:00Z">
                <w:r w:rsidRPr="00680C53" w:rsidDel="00BC5C69">
                  <w:rPr>
                    <w:rFonts w:eastAsia="SimSun"/>
                    <w:sz w:val="20"/>
                    <w:szCs w:val="20"/>
                  </w:rPr>
                  <w:delText>Фармацевтикалык продукцияларды өндүрүү</w:delText>
                </w:r>
              </w:del>
            </w:ins>
          </w:p>
        </w:tc>
        <w:tc>
          <w:tcPr>
            <w:tcW w:w="607" w:type="pct"/>
            <w:tcBorders>
              <w:top w:val="nil"/>
              <w:left w:val="nil"/>
              <w:bottom w:val="nil"/>
              <w:right w:val="nil"/>
            </w:tcBorders>
            <w:shd w:val="clear" w:color="auto" w:fill="auto"/>
            <w:vAlign w:val="bottom"/>
          </w:tcPr>
          <w:p w14:paraId="4A32E5FF" w14:textId="77777777" w:rsidR="00680C53" w:rsidRPr="00680C53" w:rsidDel="00BC5C69" w:rsidRDefault="00680C53" w:rsidP="00680C53">
            <w:pPr>
              <w:rPr>
                <w:ins w:id="2191" w:author="Ibraeva" w:date="2023-11-14T13:07:00Z"/>
                <w:del w:id="2192" w:author="Элнура Кочкорова" w:date="2023-12-08T10:11:00Z"/>
                <w:rFonts w:eastAsia="MS Mincho"/>
                <w:sz w:val="18"/>
                <w:rPrChange w:id="2193" w:author="Элнура Кочкорова" w:date="2023-12-15T09:46:00Z">
                  <w:rPr>
                    <w:ins w:id="2194" w:author="Ibraeva" w:date="2023-11-14T13:07:00Z"/>
                    <w:del w:id="2195" w:author="Элнура Кочкорова" w:date="2023-12-08T10:11:00Z"/>
                    <w:rFonts w:ascii="Kyrghyz Times" w:hAnsi="Kyrghyz Times"/>
                    <w:sz w:val="18"/>
                  </w:rPr>
                </w:rPrChange>
              </w:rPr>
            </w:pPr>
            <w:ins w:id="2196" w:author="Ibraeva" w:date="2023-11-14T13:07:00Z">
              <w:del w:id="2197" w:author="Элнура Кочкорова" w:date="2023-12-08T10:11:00Z">
                <w:r w:rsidRPr="00680C53" w:rsidDel="00BC5C69">
                  <w:rPr>
                    <w:rFonts w:eastAsia="MS Mincho"/>
                    <w:sz w:val="18"/>
                    <w:rPrChange w:id="2198" w:author="Элнура Кочкорова" w:date="2023-12-15T09:46:00Z">
                      <w:rPr>
                        <w:rFonts w:ascii="Kyrghyz Times" w:hAnsi="Kyrghyz Times"/>
                        <w:sz w:val="18"/>
                      </w:rPr>
                    </w:rPrChange>
                  </w:rPr>
                  <w:delText>102,5</w:delText>
                </w:r>
              </w:del>
            </w:ins>
          </w:p>
        </w:tc>
        <w:tc>
          <w:tcPr>
            <w:tcW w:w="605" w:type="pct"/>
            <w:tcBorders>
              <w:top w:val="nil"/>
              <w:left w:val="nil"/>
              <w:bottom w:val="nil"/>
              <w:right w:val="nil"/>
            </w:tcBorders>
            <w:shd w:val="clear" w:color="auto" w:fill="auto"/>
            <w:vAlign w:val="bottom"/>
          </w:tcPr>
          <w:p w14:paraId="1DAE3544" w14:textId="77777777" w:rsidR="00680C53" w:rsidRPr="00680C53" w:rsidDel="00BC5C69" w:rsidRDefault="00680C53" w:rsidP="00680C53">
            <w:pPr>
              <w:rPr>
                <w:ins w:id="2199" w:author="Ibraeva" w:date="2023-11-14T13:07:00Z"/>
                <w:del w:id="2200" w:author="Элнура Кочкорова" w:date="2023-12-08T10:11:00Z"/>
                <w:rFonts w:eastAsia="MS Mincho"/>
                <w:sz w:val="20"/>
                <w:szCs w:val="20"/>
                <w:lang w:val="ky-KG"/>
              </w:rPr>
            </w:pPr>
            <w:ins w:id="2201" w:author="Ibraeva" w:date="2023-11-14T13:07:00Z">
              <w:del w:id="2202" w:author="Элнура Кочкорова" w:date="2023-12-08T10:11:00Z">
                <w:r w:rsidRPr="00680C53" w:rsidDel="00BC5C69">
                  <w:rPr>
                    <w:rFonts w:eastAsia="MS Mincho"/>
                    <w:sz w:val="20"/>
                    <w:szCs w:val="20"/>
                  </w:rPr>
                  <w:delText>114,</w:delText>
                </w:r>
                <w:r w:rsidRPr="00680C53" w:rsidDel="00BC5C69">
                  <w:rPr>
                    <w:rFonts w:eastAsia="MS Mincho"/>
                    <w:sz w:val="20"/>
                    <w:szCs w:val="20"/>
                    <w:lang w:val="ky-KG"/>
                  </w:rPr>
                  <w:delText>4</w:delText>
                </w:r>
              </w:del>
            </w:ins>
          </w:p>
        </w:tc>
      </w:tr>
      <w:tr w:rsidR="00680C53" w:rsidRPr="00680C53" w:rsidDel="00BC5C69" w14:paraId="31939134" w14:textId="77777777" w:rsidTr="00A75BDA">
        <w:trPr>
          <w:ins w:id="2203" w:author="Ibraeva" w:date="2023-11-14T13:07:00Z"/>
          <w:del w:id="2204" w:author="Элнура Кочкорова" w:date="2023-12-08T10:11:00Z"/>
        </w:trPr>
        <w:tc>
          <w:tcPr>
            <w:tcW w:w="3788" w:type="pct"/>
            <w:tcBorders>
              <w:top w:val="nil"/>
              <w:left w:val="nil"/>
              <w:bottom w:val="nil"/>
              <w:right w:val="nil"/>
            </w:tcBorders>
          </w:tcPr>
          <w:p w14:paraId="4F2D9B7C" w14:textId="77777777" w:rsidR="00680C53" w:rsidRPr="00680C53" w:rsidDel="00BC5C69" w:rsidRDefault="00680C53" w:rsidP="00680C53">
            <w:pPr>
              <w:rPr>
                <w:ins w:id="2205" w:author="Ibraeva" w:date="2023-11-14T13:07:00Z"/>
                <w:del w:id="2206" w:author="Элнура Кочкорова" w:date="2023-12-08T10:11:00Z"/>
                <w:rFonts w:eastAsia="SimSun"/>
                <w:sz w:val="20"/>
                <w:szCs w:val="20"/>
              </w:rPr>
            </w:pPr>
            <w:ins w:id="2207" w:author="Ibraeva" w:date="2023-11-14T13:07:00Z">
              <w:del w:id="2208" w:author="Элнура Кочкорова" w:date="2023-12-08T10:11:00Z">
                <w:r w:rsidRPr="00680C53" w:rsidDel="00BC5C69">
                  <w:rPr>
                    <w:rFonts w:eastAsia="SimSun"/>
                    <w:sz w:val="20"/>
                    <w:szCs w:val="20"/>
                  </w:rPr>
                  <w:delText>Резина жана пластмасса буюмдар, башка металл эмес минералдык продуктуларды өндүрүү</w:delText>
                </w:r>
              </w:del>
            </w:ins>
          </w:p>
        </w:tc>
        <w:tc>
          <w:tcPr>
            <w:tcW w:w="607" w:type="pct"/>
            <w:tcBorders>
              <w:top w:val="nil"/>
              <w:left w:val="nil"/>
              <w:bottom w:val="nil"/>
              <w:right w:val="nil"/>
            </w:tcBorders>
            <w:shd w:val="clear" w:color="auto" w:fill="auto"/>
            <w:vAlign w:val="bottom"/>
          </w:tcPr>
          <w:p w14:paraId="23B2C1EF" w14:textId="77777777" w:rsidR="00680C53" w:rsidRPr="00680C53" w:rsidDel="00BC5C69" w:rsidRDefault="00680C53" w:rsidP="00680C53">
            <w:pPr>
              <w:rPr>
                <w:ins w:id="2209" w:author="Ibraeva" w:date="2023-11-14T13:07:00Z"/>
                <w:del w:id="2210" w:author="Элнура Кочкорова" w:date="2023-12-08T10:11:00Z"/>
                <w:rFonts w:eastAsia="MS Mincho"/>
                <w:sz w:val="18"/>
                <w:rPrChange w:id="2211" w:author="Элнура Кочкорова" w:date="2023-12-15T09:46:00Z">
                  <w:rPr>
                    <w:ins w:id="2212" w:author="Ibraeva" w:date="2023-11-14T13:07:00Z"/>
                    <w:del w:id="2213" w:author="Элнура Кочкорова" w:date="2023-12-08T10:11:00Z"/>
                    <w:rFonts w:ascii="Kyrghyz Times" w:hAnsi="Kyrghyz Times"/>
                    <w:sz w:val="18"/>
                  </w:rPr>
                </w:rPrChange>
              </w:rPr>
            </w:pPr>
            <w:ins w:id="2214" w:author="Ibraeva" w:date="2023-11-14T13:07:00Z">
              <w:del w:id="2215" w:author="Элнура Кочкорова" w:date="2023-12-08T10:11:00Z">
                <w:r w:rsidRPr="00680C53" w:rsidDel="00BC5C69">
                  <w:rPr>
                    <w:rFonts w:eastAsia="MS Mincho"/>
                    <w:sz w:val="18"/>
                    <w:rPrChange w:id="2216" w:author="Элнура Кочкорова" w:date="2023-12-15T09:46:00Z">
                      <w:rPr>
                        <w:rFonts w:ascii="Kyrghyz Times" w:hAnsi="Kyrghyz Times"/>
                        <w:sz w:val="18"/>
                      </w:rPr>
                    </w:rPrChange>
                  </w:rPr>
                  <w:delText>107,4</w:delText>
                </w:r>
              </w:del>
            </w:ins>
          </w:p>
        </w:tc>
        <w:tc>
          <w:tcPr>
            <w:tcW w:w="605" w:type="pct"/>
            <w:tcBorders>
              <w:top w:val="nil"/>
              <w:left w:val="nil"/>
              <w:bottom w:val="nil"/>
              <w:right w:val="nil"/>
            </w:tcBorders>
            <w:shd w:val="clear" w:color="auto" w:fill="auto"/>
            <w:vAlign w:val="bottom"/>
          </w:tcPr>
          <w:p w14:paraId="1BC6B828" w14:textId="77777777" w:rsidR="00680C53" w:rsidRPr="00680C53" w:rsidDel="00BC5C69" w:rsidRDefault="00680C53" w:rsidP="00680C53">
            <w:pPr>
              <w:rPr>
                <w:ins w:id="2217" w:author="Ibraeva" w:date="2023-11-14T13:07:00Z"/>
                <w:del w:id="2218" w:author="Элнура Кочкорова" w:date="2023-12-08T10:11:00Z"/>
                <w:rFonts w:eastAsia="MS Mincho"/>
                <w:sz w:val="20"/>
                <w:szCs w:val="20"/>
                <w:lang w:val="ky-KG"/>
              </w:rPr>
            </w:pPr>
            <w:ins w:id="2219" w:author="Ibraeva" w:date="2023-11-14T13:07:00Z">
              <w:del w:id="2220" w:author="Элнура Кочкорова" w:date="2023-12-08T10:11:00Z">
                <w:r w:rsidRPr="00680C53" w:rsidDel="00BC5C69">
                  <w:rPr>
                    <w:rFonts w:eastAsia="MS Mincho"/>
                    <w:sz w:val="20"/>
                    <w:szCs w:val="20"/>
                  </w:rPr>
                  <w:delText>100,</w:delText>
                </w:r>
                <w:r w:rsidRPr="00680C53" w:rsidDel="00BC5C69">
                  <w:rPr>
                    <w:rFonts w:eastAsia="MS Mincho"/>
                    <w:sz w:val="20"/>
                    <w:szCs w:val="20"/>
                    <w:lang w:val="ky-KG"/>
                  </w:rPr>
                  <w:delText>4</w:delText>
                </w:r>
              </w:del>
            </w:ins>
          </w:p>
        </w:tc>
      </w:tr>
      <w:tr w:rsidR="00680C53" w:rsidRPr="00680C53" w:rsidDel="00BC5C69" w14:paraId="63DF8BC1" w14:textId="77777777" w:rsidTr="00A75BDA">
        <w:trPr>
          <w:ins w:id="2221" w:author="Ibraeva" w:date="2023-11-14T13:07:00Z"/>
          <w:del w:id="2222" w:author="Элнура Кочкорова" w:date="2023-12-08T10:11:00Z"/>
        </w:trPr>
        <w:tc>
          <w:tcPr>
            <w:tcW w:w="3788" w:type="pct"/>
            <w:tcBorders>
              <w:top w:val="nil"/>
              <w:left w:val="nil"/>
              <w:bottom w:val="nil"/>
              <w:right w:val="nil"/>
            </w:tcBorders>
          </w:tcPr>
          <w:p w14:paraId="053633FD" w14:textId="77777777" w:rsidR="00680C53" w:rsidRPr="00680C53" w:rsidDel="00BC5C69" w:rsidRDefault="00680C53" w:rsidP="00680C53">
            <w:pPr>
              <w:rPr>
                <w:ins w:id="2223" w:author="Ibraeva" w:date="2023-11-14T13:07:00Z"/>
                <w:del w:id="2224" w:author="Элнура Кочкорова" w:date="2023-12-08T10:11:00Z"/>
                <w:rFonts w:eastAsia="SimSun"/>
                <w:sz w:val="20"/>
                <w:szCs w:val="20"/>
              </w:rPr>
            </w:pPr>
            <w:ins w:id="2225" w:author="Ibraeva" w:date="2023-11-14T13:07:00Z">
              <w:del w:id="2226" w:author="Элнура Кочкорова" w:date="2023-12-08T10:11:00Z">
                <w:r w:rsidRPr="00680C53" w:rsidDel="00BC5C69">
                  <w:rPr>
                    <w:rFonts w:eastAsia="SimSun"/>
                    <w:sz w:val="20"/>
                    <w:szCs w:val="20"/>
                  </w:rPr>
                  <w:delText>Машина жана жабдуулардан башка негизги металлдар жана даяр металл буюмдарды өндүрүү</w:delText>
                </w:r>
              </w:del>
            </w:ins>
          </w:p>
        </w:tc>
        <w:tc>
          <w:tcPr>
            <w:tcW w:w="607" w:type="pct"/>
            <w:tcBorders>
              <w:top w:val="nil"/>
              <w:left w:val="nil"/>
              <w:bottom w:val="nil"/>
              <w:right w:val="nil"/>
            </w:tcBorders>
            <w:shd w:val="clear" w:color="auto" w:fill="auto"/>
            <w:vAlign w:val="bottom"/>
          </w:tcPr>
          <w:p w14:paraId="0B7517F4" w14:textId="77777777" w:rsidR="00680C53" w:rsidRPr="00680C53" w:rsidDel="00BC5C69" w:rsidRDefault="00680C53" w:rsidP="00680C53">
            <w:pPr>
              <w:rPr>
                <w:ins w:id="2227" w:author="Ibraeva" w:date="2023-11-14T13:07:00Z"/>
                <w:del w:id="2228" w:author="Элнура Кочкорова" w:date="2023-12-08T10:11:00Z"/>
                <w:rFonts w:eastAsia="MS Mincho"/>
                <w:sz w:val="18"/>
                <w:rPrChange w:id="2229" w:author="Элнура Кочкорова" w:date="2023-12-15T09:46:00Z">
                  <w:rPr>
                    <w:ins w:id="2230" w:author="Ibraeva" w:date="2023-11-14T13:07:00Z"/>
                    <w:del w:id="2231" w:author="Элнура Кочкорова" w:date="2023-12-08T10:11:00Z"/>
                    <w:rFonts w:ascii="Kyrghyz Times" w:hAnsi="Kyrghyz Times"/>
                    <w:sz w:val="18"/>
                  </w:rPr>
                </w:rPrChange>
              </w:rPr>
            </w:pPr>
            <w:ins w:id="2232" w:author="Ibraeva" w:date="2023-11-14T13:07:00Z">
              <w:del w:id="2233" w:author="Элнура Кочкорова" w:date="2023-12-08T10:11:00Z">
                <w:r w:rsidRPr="00680C53" w:rsidDel="00BC5C69">
                  <w:rPr>
                    <w:rFonts w:eastAsia="MS Mincho"/>
                    <w:sz w:val="18"/>
                    <w:rPrChange w:id="2234" w:author="Элнура Кочкорова" w:date="2023-12-15T09:46:00Z">
                      <w:rPr>
                        <w:rFonts w:ascii="Kyrghyz Times" w:hAnsi="Kyrghyz Times"/>
                        <w:sz w:val="18"/>
                      </w:rPr>
                    </w:rPrChange>
                  </w:rPr>
                  <w:delText>103,1</w:delText>
                </w:r>
              </w:del>
            </w:ins>
          </w:p>
        </w:tc>
        <w:tc>
          <w:tcPr>
            <w:tcW w:w="605" w:type="pct"/>
            <w:tcBorders>
              <w:top w:val="nil"/>
              <w:left w:val="nil"/>
              <w:bottom w:val="nil"/>
              <w:right w:val="nil"/>
            </w:tcBorders>
            <w:shd w:val="clear" w:color="auto" w:fill="auto"/>
            <w:vAlign w:val="bottom"/>
          </w:tcPr>
          <w:p w14:paraId="2624911B" w14:textId="77777777" w:rsidR="00680C53" w:rsidRPr="00680C53" w:rsidDel="00BC5C69" w:rsidRDefault="00680C53" w:rsidP="00680C53">
            <w:pPr>
              <w:rPr>
                <w:ins w:id="2235" w:author="Ibraeva" w:date="2023-11-14T13:07:00Z"/>
                <w:del w:id="2236" w:author="Элнура Кочкорова" w:date="2023-12-08T10:11:00Z"/>
                <w:rFonts w:eastAsia="MS Mincho"/>
                <w:sz w:val="20"/>
                <w:szCs w:val="20"/>
                <w:lang w:val="ky-KG"/>
              </w:rPr>
            </w:pPr>
            <w:ins w:id="2237" w:author="Ibraeva" w:date="2023-11-14T13:07:00Z">
              <w:del w:id="2238" w:author="Элнура Кочкорова" w:date="2023-12-08T10:11:00Z">
                <w:r w:rsidRPr="00680C53" w:rsidDel="00BC5C69">
                  <w:rPr>
                    <w:rFonts w:eastAsia="MS Mincho"/>
                    <w:sz w:val="20"/>
                    <w:szCs w:val="20"/>
                  </w:rPr>
                  <w:delText>10</w:delText>
                </w:r>
                <w:r w:rsidRPr="00680C53" w:rsidDel="00BC5C69">
                  <w:rPr>
                    <w:rFonts w:eastAsia="MS Mincho"/>
                    <w:sz w:val="20"/>
                    <w:szCs w:val="20"/>
                    <w:lang w:val="ky-KG"/>
                  </w:rPr>
                  <w:delText>9,9</w:delText>
                </w:r>
              </w:del>
            </w:ins>
          </w:p>
        </w:tc>
      </w:tr>
      <w:tr w:rsidR="00680C53" w:rsidRPr="00680C53" w:rsidDel="00BC5C69" w14:paraId="73CE6C45" w14:textId="77777777" w:rsidTr="00A75BDA">
        <w:trPr>
          <w:ins w:id="2239" w:author="Ibraeva" w:date="2023-11-14T13:07:00Z"/>
          <w:del w:id="2240" w:author="Элнура Кочкорова" w:date="2023-12-08T10:11:00Z"/>
        </w:trPr>
        <w:tc>
          <w:tcPr>
            <w:tcW w:w="3788" w:type="pct"/>
            <w:tcBorders>
              <w:top w:val="nil"/>
              <w:left w:val="nil"/>
              <w:bottom w:val="nil"/>
              <w:right w:val="nil"/>
            </w:tcBorders>
          </w:tcPr>
          <w:p w14:paraId="120147E1" w14:textId="77777777" w:rsidR="00680C53" w:rsidRPr="00680C53" w:rsidDel="00BC5C69" w:rsidRDefault="00680C53" w:rsidP="00680C53">
            <w:pPr>
              <w:rPr>
                <w:ins w:id="2241" w:author="Ibraeva" w:date="2023-11-14T13:07:00Z"/>
                <w:del w:id="2242" w:author="Элнура Кочкорова" w:date="2023-12-08T10:11:00Z"/>
                <w:rFonts w:eastAsia="SimSun"/>
                <w:sz w:val="20"/>
                <w:szCs w:val="20"/>
              </w:rPr>
            </w:pPr>
            <w:ins w:id="2243" w:author="Ibraeva" w:date="2023-11-14T13:07:00Z">
              <w:del w:id="2244" w:author="Элнура Кочкорова" w:date="2023-12-08T10:11:00Z">
                <w:r w:rsidRPr="00680C53" w:rsidDel="00BC5C69">
                  <w:rPr>
                    <w:rFonts w:eastAsia="SimSun"/>
                    <w:sz w:val="20"/>
                    <w:szCs w:val="20"/>
                  </w:rPr>
                  <w:delText>Электр жабдууларын өндүрүү</w:delText>
                </w:r>
              </w:del>
            </w:ins>
          </w:p>
        </w:tc>
        <w:tc>
          <w:tcPr>
            <w:tcW w:w="607" w:type="pct"/>
            <w:tcBorders>
              <w:top w:val="nil"/>
              <w:left w:val="nil"/>
              <w:bottom w:val="nil"/>
              <w:right w:val="nil"/>
            </w:tcBorders>
            <w:shd w:val="clear" w:color="auto" w:fill="auto"/>
            <w:vAlign w:val="bottom"/>
          </w:tcPr>
          <w:p w14:paraId="562F3145" w14:textId="77777777" w:rsidR="00680C53" w:rsidRPr="00680C53" w:rsidDel="00BC5C69" w:rsidRDefault="00680C53" w:rsidP="00680C53">
            <w:pPr>
              <w:rPr>
                <w:ins w:id="2245" w:author="Ibraeva" w:date="2023-11-14T13:07:00Z"/>
                <w:del w:id="2246" w:author="Элнура Кочкорова" w:date="2023-12-08T10:11:00Z"/>
                <w:rFonts w:eastAsia="MS Mincho"/>
                <w:sz w:val="18"/>
                <w:rPrChange w:id="2247" w:author="Элнура Кочкорова" w:date="2023-12-15T09:46:00Z">
                  <w:rPr>
                    <w:ins w:id="2248" w:author="Ibraeva" w:date="2023-11-14T13:07:00Z"/>
                    <w:del w:id="2249" w:author="Элнура Кочкорова" w:date="2023-12-08T10:11:00Z"/>
                    <w:rFonts w:ascii="Kyrghyz Times" w:hAnsi="Kyrghyz Times"/>
                    <w:sz w:val="18"/>
                  </w:rPr>
                </w:rPrChange>
              </w:rPr>
            </w:pPr>
            <w:ins w:id="2250" w:author="Ibraeva" w:date="2023-11-14T13:07:00Z">
              <w:del w:id="2251" w:author="Элнура Кочкорова" w:date="2023-12-08T10:11:00Z">
                <w:r w:rsidRPr="00680C53" w:rsidDel="00BC5C69">
                  <w:rPr>
                    <w:rFonts w:eastAsia="MS Mincho"/>
                    <w:sz w:val="18"/>
                    <w:rPrChange w:id="2252" w:author="Элнура Кочкорова" w:date="2023-12-15T09:46:00Z">
                      <w:rPr>
                        <w:rFonts w:ascii="Kyrghyz Times" w:hAnsi="Kyrghyz Times"/>
                        <w:sz w:val="18"/>
                      </w:rPr>
                    </w:rPrChange>
                  </w:rPr>
                  <w:delText>125,9</w:delText>
                </w:r>
              </w:del>
            </w:ins>
          </w:p>
        </w:tc>
        <w:tc>
          <w:tcPr>
            <w:tcW w:w="605" w:type="pct"/>
            <w:tcBorders>
              <w:top w:val="nil"/>
              <w:left w:val="nil"/>
              <w:bottom w:val="nil"/>
              <w:right w:val="nil"/>
            </w:tcBorders>
            <w:shd w:val="clear" w:color="auto" w:fill="auto"/>
            <w:vAlign w:val="bottom"/>
          </w:tcPr>
          <w:p w14:paraId="6B81F62F" w14:textId="77777777" w:rsidR="00680C53" w:rsidRPr="00680C53" w:rsidDel="00BC5C69" w:rsidRDefault="00680C53" w:rsidP="00680C53">
            <w:pPr>
              <w:rPr>
                <w:ins w:id="2253" w:author="Ibraeva" w:date="2023-11-14T13:07:00Z"/>
                <w:del w:id="2254" w:author="Элнура Кочкорова" w:date="2023-12-08T10:11:00Z"/>
                <w:rFonts w:eastAsia="MS Mincho"/>
                <w:sz w:val="20"/>
                <w:szCs w:val="20"/>
                <w:lang w:val="ky-KG"/>
              </w:rPr>
            </w:pPr>
            <w:ins w:id="2255" w:author="Ibraeva" w:date="2023-11-14T13:07:00Z">
              <w:del w:id="2256" w:author="Элнура Кочкорова" w:date="2023-12-08T10:11:00Z">
                <w:r w:rsidRPr="00680C53" w:rsidDel="00BC5C69">
                  <w:rPr>
                    <w:rFonts w:eastAsia="MS Mincho"/>
                    <w:sz w:val="20"/>
                    <w:szCs w:val="20"/>
                  </w:rPr>
                  <w:delText>13</w:delText>
                </w:r>
                <w:r w:rsidRPr="00680C53" w:rsidDel="00BC5C69">
                  <w:rPr>
                    <w:rFonts w:eastAsia="MS Mincho"/>
                    <w:sz w:val="20"/>
                    <w:szCs w:val="20"/>
                    <w:lang w:val="ky-KG"/>
                  </w:rPr>
                  <w:delText>4</w:delText>
                </w:r>
                <w:r w:rsidRPr="00680C53" w:rsidDel="00BC5C69">
                  <w:rPr>
                    <w:rFonts w:eastAsia="MS Mincho"/>
                    <w:sz w:val="20"/>
                    <w:szCs w:val="20"/>
                  </w:rPr>
                  <w:delText>,</w:delText>
                </w:r>
                <w:r w:rsidRPr="00680C53" w:rsidDel="00BC5C69">
                  <w:rPr>
                    <w:rFonts w:eastAsia="MS Mincho"/>
                    <w:sz w:val="20"/>
                    <w:szCs w:val="20"/>
                    <w:lang w:val="ky-KG"/>
                  </w:rPr>
                  <w:delText>1</w:delText>
                </w:r>
              </w:del>
            </w:ins>
          </w:p>
        </w:tc>
      </w:tr>
      <w:tr w:rsidR="00680C53" w:rsidRPr="00680C53" w:rsidDel="00BC5C69" w14:paraId="27483385" w14:textId="77777777" w:rsidTr="00A75BDA">
        <w:trPr>
          <w:ins w:id="2257" w:author="Ibraeva" w:date="2023-11-14T13:07:00Z"/>
          <w:del w:id="2258" w:author="Элнура Кочкорова" w:date="2023-12-08T10:11:00Z"/>
        </w:trPr>
        <w:tc>
          <w:tcPr>
            <w:tcW w:w="3788" w:type="pct"/>
            <w:tcBorders>
              <w:top w:val="nil"/>
              <w:left w:val="nil"/>
              <w:bottom w:val="nil"/>
              <w:right w:val="nil"/>
            </w:tcBorders>
          </w:tcPr>
          <w:p w14:paraId="511C955E" w14:textId="77777777" w:rsidR="00680C53" w:rsidRPr="00680C53" w:rsidDel="00BC5C69" w:rsidRDefault="00680C53" w:rsidP="00680C53">
            <w:pPr>
              <w:rPr>
                <w:ins w:id="2259" w:author="Ibraeva" w:date="2023-11-14T13:07:00Z"/>
                <w:del w:id="2260" w:author="Элнура Кочкорова" w:date="2023-12-08T10:11:00Z"/>
                <w:rFonts w:eastAsia="SimSun"/>
                <w:sz w:val="20"/>
                <w:szCs w:val="20"/>
              </w:rPr>
            </w:pPr>
            <w:ins w:id="2261" w:author="Ibraeva" w:date="2023-11-14T13:07:00Z">
              <w:del w:id="2262" w:author="Элнура Кочкорова" w:date="2023-12-08T10:11:00Z">
                <w:r w:rsidRPr="00680C53" w:rsidDel="00BC5C69">
                  <w:rPr>
                    <w:rFonts w:eastAsia="SimSun"/>
                    <w:sz w:val="20"/>
                    <w:szCs w:val="20"/>
                  </w:rPr>
                  <w:delText xml:space="preserve">Башка топтошууларга киргизилбеген машина жана жабдууларды өндүрүү  </w:delText>
                </w:r>
              </w:del>
            </w:ins>
          </w:p>
        </w:tc>
        <w:tc>
          <w:tcPr>
            <w:tcW w:w="607" w:type="pct"/>
            <w:tcBorders>
              <w:top w:val="nil"/>
              <w:left w:val="nil"/>
              <w:bottom w:val="nil"/>
              <w:right w:val="nil"/>
            </w:tcBorders>
            <w:shd w:val="clear" w:color="auto" w:fill="auto"/>
            <w:vAlign w:val="bottom"/>
          </w:tcPr>
          <w:p w14:paraId="509B0C31" w14:textId="77777777" w:rsidR="00680C53" w:rsidRPr="00680C53" w:rsidDel="00BC5C69" w:rsidRDefault="00680C53" w:rsidP="00680C53">
            <w:pPr>
              <w:rPr>
                <w:ins w:id="2263" w:author="Ibraeva" w:date="2023-11-14T13:07:00Z"/>
                <w:del w:id="2264" w:author="Элнура Кочкорова" w:date="2023-12-08T10:11:00Z"/>
                <w:rFonts w:eastAsia="MS Mincho"/>
                <w:sz w:val="18"/>
                <w:rPrChange w:id="2265" w:author="Элнура Кочкорова" w:date="2023-12-15T09:46:00Z">
                  <w:rPr>
                    <w:ins w:id="2266" w:author="Ibraeva" w:date="2023-11-14T13:07:00Z"/>
                    <w:del w:id="2267" w:author="Элнура Кочкорова" w:date="2023-12-08T10:11:00Z"/>
                    <w:rFonts w:ascii="Kyrghyz Times" w:hAnsi="Kyrghyz Times"/>
                    <w:sz w:val="18"/>
                  </w:rPr>
                </w:rPrChange>
              </w:rPr>
            </w:pPr>
            <w:ins w:id="2268" w:author="Ibraeva" w:date="2023-11-14T13:07:00Z">
              <w:del w:id="2269" w:author="Элнура Кочкорова" w:date="2023-12-08T10:11:00Z">
                <w:r w:rsidRPr="00680C53" w:rsidDel="00BC5C69">
                  <w:rPr>
                    <w:rFonts w:eastAsia="MS Mincho"/>
                    <w:sz w:val="18"/>
                    <w:rPrChange w:id="2270" w:author="Элнура Кочкорова" w:date="2023-12-15T09:46:00Z">
                      <w:rPr>
                        <w:rFonts w:ascii="Kyrghyz Times" w:hAnsi="Kyrghyz Times"/>
                        <w:sz w:val="18"/>
                      </w:rPr>
                    </w:rPrChange>
                  </w:rPr>
                  <w:delText>127,5</w:delText>
                </w:r>
              </w:del>
            </w:ins>
          </w:p>
        </w:tc>
        <w:tc>
          <w:tcPr>
            <w:tcW w:w="605" w:type="pct"/>
            <w:tcBorders>
              <w:top w:val="nil"/>
              <w:left w:val="nil"/>
              <w:bottom w:val="nil"/>
              <w:right w:val="nil"/>
            </w:tcBorders>
            <w:shd w:val="clear" w:color="auto" w:fill="auto"/>
            <w:vAlign w:val="bottom"/>
          </w:tcPr>
          <w:p w14:paraId="672F93DB" w14:textId="77777777" w:rsidR="00680C53" w:rsidRPr="00680C53" w:rsidDel="00BC5C69" w:rsidRDefault="00680C53" w:rsidP="00680C53">
            <w:pPr>
              <w:rPr>
                <w:ins w:id="2271" w:author="Ibraeva" w:date="2023-11-14T13:07:00Z"/>
                <w:del w:id="2272" w:author="Элнура Кочкорова" w:date="2023-12-08T10:11:00Z"/>
                <w:rFonts w:eastAsia="MS Mincho"/>
                <w:sz w:val="20"/>
                <w:szCs w:val="20"/>
                <w:lang w:val="ky-KG"/>
              </w:rPr>
            </w:pPr>
            <w:ins w:id="2273" w:author="Ibraeva" w:date="2023-11-14T13:07:00Z">
              <w:del w:id="2274" w:author="Элнура Кочкорова" w:date="2023-12-08T10:11:00Z">
                <w:r w:rsidRPr="00680C53" w:rsidDel="00BC5C69">
                  <w:rPr>
                    <w:rFonts w:eastAsia="MS Mincho"/>
                    <w:sz w:val="20"/>
                    <w:szCs w:val="20"/>
                  </w:rPr>
                  <w:delText>104,</w:delText>
                </w:r>
                <w:r w:rsidRPr="00680C53" w:rsidDel="00BC5C69">
                  <w:rPr>
                    <w:rFonts w:eastAsia="MS Mincho"/>
                    <w:sz w:val="20"/>
                    <w:szCs w:val="20"/>
                    <w:lang w:val="ky-KG"/>
                  </w:rPr>
                  <w:delText>2</w:delText>
                </w:r>
              </w:del>
            </w:ins>
          </w:p>
        </w:tc>
      </w:tr>
      <w:tr w:rsidR="00680C53" w:rsidRPr="00680C53" w:rsidDel="00BC5C69" w14:paraId="33063712" w14:textId="77777777" w:rsidTr="00A75BDA">
        <w:trPr>
          <w:ins w:id="2275" w:author="Ibraeva" w:date="2023-11-14T13:07:00Z"/>
          <w:del w:id="2276" w:author="Элнура Кочкорова" w:date="2023-12-08T10:11:00Z"/>
        </w:trPr>
        <w:tc>
          <w:tcPr>
            <w:tcW w:w="3788" w:type="pct"/>
            <w:tcBorders>
              <w:top w:val="nil"/>
              <w:left w:val="nil"/>
              <w:bottom w:val="nil"/>
              <w:right w:val="nil"/>
            </w:tcBorders>
          </w:tcPr>
          <w:p w14:paraId="17ED2B91" w14:textId="77777777" w:rsidR="00680C53" w:rsidRPr="00680C53" w:rsidDel="00BC5C69" w:rsidRDefault="00680C53" w:rsidP="00680C53">
            <w:pPr>
              <w:rPr>
                <w:ins w:id="2277" w:author="Ibraeva" w:date="2023-11-14T13:07:00Z"/>
                <w:del w:id="2278" w:author="Элнура Кочкорова" w:date="2023-12-08T10:11:00Z"/>
                <w:rFonts w:eastAsia="SimSun"/>
                <w:sz w:val="20"/>
                <w:szCs w:val="20"/>
              </w:rPr>
            </w:pPr>
            <w:ins w:id="2279" w:author="Ibraeva" w:date="2023-11-14T13:07:00Z">
              <w:del w:id="2280" w:author="Элнура Кочкорова" w:date="2023-12-08T10:11:00Z">
                <w:r w:rsidRPr="00680C53" w:rsidDel="00BC5C69">
                  <w:rPr>
                    <w:rFonts w:eastAsia="SimSun"/>
                    <w:sz w:val="20"/>
                    <w:szCs w:val="20"/>
                  </w:rPr>
                  <w:delText>Транспорт каражаттарын өндүрүү</w:delText>
                </w:r>
              </w:del>
            </w:ins>
          </w:p>
        </w:tc>
        <w:tc>
          <w:tcPr>
            <w:tcW w:w="607" w:type="pct"/>
            <w:tcBorders>
              <w:top w:val="nil"/>
              <w:left w:val="nil"/>
              <w:bottom w:val="nil"/>
              <w:right w:val="nil"/>
            </w:tcBorders>
            <w:shd w:val="clear" w:color="auto" w:fill="auto"/>
            <w:vAlign w:val="bottom"/>
          </w:tcPr>
          <w:p w14:paraId="00AD20A3" w14:textId="77777777" w:rsidR="00680C53" w:rsidRPr="00680C53" w:rsidDel="00BC5C69" w:rsidRDefault="00680C53" w:rsidP="00680C53">
            <w:pPr>
              <w:rPr>
                <w:ins w:id="2281" w:author="Ibraeva" w:date="2023-11-14T13:07:00Z"/>
                <w:del w:id="2282" w:author="Элнура Кочкорова" w:date="2023-12-08T10:11:00Z"/>
                <w:rFonts w:eastAsia="MS Mincho"/>
                <w:sz w:val="18"/>
                <w:rPrChange w:id="2283" w:author="Элнура Кочкорова" w:date="2023-12-15T09:46:00Z">
                  <w:rPr>
                    <w:ins w:id="2284" w:author="Ibraeva" w:date="2023-11-14T13:07:00Z"/>
                    <w:del w:id="2285" w:author="Элнура Кочкорова" w:date="2023-12-08T10:11:00Z"/>
                    <w:rFonts w:ascii="Kyrghyz Times" w:hAnsi="Kyrghyz Times"/>
                    <w:sz w:val="18"/>
                  </w:rPr>
                </w:rPrChange>
              </w:rPr>
            </w:pPr>
            <w:ins w:id="2286" w:author="Ibraeva" w:date="2023-11-14T13:07:00Z">
              <w:del w:id="2287" w:author="Элнура Кочкорова" w:date="2023-12-08T10:11:00Z">
                <w:r w:rsidRPr="00680C53" w:rsidDel="00BC5C69">
                  <w:rPr>
                    <w:rFonts w:eastAsia="MS Mincho"/>
                    <w:sz w:val="18"/>
                    <w:rPrChange w:id="2288" w:author="Элнура Кочкорова" w:date="2023-12-15T09:46:00Z">
                      <w:rPr>
                        <w:rFonts w:ascii="Kyrghyz Times" w:hAnsi="Kyrghyz Times"/>
                        <w:sz w:val="18"/>
                      </w:rPr>
                    </w:rPrChange>
                  </w:rPr>
                  <w:delText>94,0</w:delText>
                </w:r>
              </w:del>
            </w:ins>
          </w:p>
        </w:tc>
        <w:tc>
          <w:tcPr>
            <w:tcW w:w="605" w:type="pct"/>
            <w:tcBorders>
              <w:top w:val="nil"/>
              <w:left w:val="nil"/>
              <w:bottom w:val="nil"/>
              <w:right w:val="nil"/>
            </w:tcBorders>
            <w:shd w:val="clear" w:color="auto" w:fill="auto"/>
            <w:vAlign w:val="bottom"/>
          </w:tcPr>
          <w:p w14:paraId="0CC9C138" w14:textId="77777777" w:rsidR="00680C53" w:rsidRPr="00680C53" w:rsidDel="00BC5C69" w:rsidRDefault="00680C53" w:rsidP="00680C53">
            <w:pPr>
              <w:rPr>
                <w:ins w:id="2289" w:author="Ibraeva" w:date="2023-11-14T13:07:00Z"/>
                <w:del w:id="2290" w:author="Элнура Кочкорова" w:date="2023-12-08T10:11:00Z"/>
                <w:rFonts w:eastAsia="MS Mincho"/>
                <w:sz w:val="20"/>
                <w:szCs w:val="20"/>
                <w:lang w:val="ky-KG"/>
              </w:rPr>
            </w:pPr>
            <w:ins w:id="2291" w:author="Ibraeva" w:date="2023-11-14T13:07:00Z">
              <w:del w:id="2292" w:author="Элнура Кочкорова" w:date="2023-12-08T10:11:00Z">
                <w:r w:rsidRPr="00680C53" w:rsidDel="00BC5C69">
                  <w:rPr>
                    <w:rFonts w:eastAsia="MS Mincho"/>
                    <w:sz w:val="20"/>
                    <w:szCs w:val="20"/>
                  </w:rPr>
                  <w:delText>10</w:delText>
                </w:r>
                <w:r w:rsidRPr="00680C53" w:rsidDel="00BC5C69">
                  <w:rPr>
                    <w:rFonts w:eastAsia="MS Mincho"/>
                    <w:sz w:val="20"/>
                    <w:szCs w:val="20"/>
                    <w:lang w:val="ky-KG"/>
                  </w:rPr>
                  <w:delText>6</w:delText>
                </w:r>
                <w:r w:rsidRPr="00680C53" w:rsidDel="00BC5C69">
                  <w:rPr>
                    <w:rFonts w:eastAsia="MS Mincho"/>
                    <w:sz w:val="20"/>
                    <w:szCs w:val="20"/>
                  </w:rPr>
                  <w:delText>,</w:delText>
                </w:r>
                <w:r w:rsidRPr="00680C53" w:rsidDel="00BC5C69">
                  <w:rPr>
                    <w:rFonts w:eastAsia="MS Mincho"/>
                    <w:sz w:val="20"/>
                    <w:szCs w:val="20"/>
                    <w:lang w:val="ky-KG"/>
                  </w:rPr>
                  <w:delText>0</w:delText>
                </w:r>
              </w:del>
            </w:ins>
          </w:p>
        </w:tc>
      </w:tr>
      <w:tr w:rsidR="00680C53" w:rsidRPr="00680C53" w:rsidDel="00BC5C69" w14:paraId="7C01405F" w14:textId="77777777" w:rsidTr="00A75BDA">
        <w:trPr>
          <w:ins w:id="2293" w:author="Ibraeva" w:date="2023-11-14T13:07:00Z"/>
          <w:del w:id="2294" w:author="Элнура Кочкорова" w:date="2023-12-08T10:11:00Z"/>
        </w:trPr>
        <w:tc>
          <w:tcPr>
            <w:tcW w:w="3788" w:type="pct"/>
            <w:tcBorders>
              <w:top w:val="nil"/>
              <w:left w:val="nil"/>
              <w:bottom w:val="nil"/>
              <w:right w:val="nil"/>
            </w:tcBorders>
          </w:tcPr>
          <w:p w14:paraId="107B7596" w14:textId="77777777" w:rsidR="00680C53" w:rsidRPr="00680C53" w:rsidDel="00BC5C69" w:rsidRDefault="00680C53" w:rsidP="00680C53">
            <w:pPr>
              <w:rPr>
                <w:ins w:id="2295" w:author="Ibraeva" w:date="2023-11-14T13:07:00Z"/>
                <w:del w:id="2296" w:author="Элнура Кочкорова" w:date="2023-12-08T10:11:00Z"/>
                <w:rFonts w:eastAsia="SimSun"/>
                <w:sz w:val="20"/>
                <w:szCs w:val="20"/>
              </w:rPr>
            </w:pPr>
            <w:ins w:id="2297" w:author="Ibraeva" w:date="2023-11-14T13:07:00Z">
              <w:del w:id="2298" w:author="Элнура Кочкорова" w:date="2023-12-08T10:11:00Z">
                <w:r w:rsidRPr="00680C53" w:rsidDel="00BC5C69">
                  <w:rPr>
                    <w:rFonts w:eastAsia="SimSun"/>
                    <w:sz w:val="20"/>
                    <w:szCs w:val="20"/>
                  </w:rPr>
                  <w:delText xml:space="preserve">Башка өндүрүштөр, машина жана жабдууларды орнотуу жана оѕдоо, </w:delText>
                </w:r>
              </w:del>
            </w:ins>
          </w:p>
        </w:tc>
        <w:tc>
          <w:tcPr>
            <w:tcW w:w="607" w:type="pct"/>
            <w:tcBorders>
              <w:top w:val="nil"/>
              <w:left w:val="nil"/>
              <w:bottom w:val="nil"/>
              <w:right w:val="nil"/>
            </w:tcBorders>
            <w:shd w:val="clear" w:color="auto" w:fill="auto"/>
            <w:vAlign w:val="bottom"/>
          </w:tcPr>
          <w:p w14:paraId="6B5AB49F" w14:textId="77777777" w:rsidR="00680C53" w:rsidRPr="00680C53" w:rsidDel="00BC5C69" w:rsidRDefault="00680C53" w:rsidP="00680C53">
            <w:pPr>
              <w:rPr>
                <w:ins w:id="2299" w:author="Ibraeva" w:date="2023-11-14T13:07:00Z"/>
                <w:del w:id="2300" w:author="Элнура Кочкорова" w:date="2023-12-08T10:11:00Z"/>
                <w:rFonts w:eastAsia="MS Mincho"/>
                <w:sz w:val="18"/>
                <w:rPrChange w:id="2301" w:author="Элнура Кочкорова" w:date="2023-12-15T09:46:00Z">
                  <w:rPr>
                    <w:ins w:id="2302" w:author="Ibraeva" w:date="2023-11-14T13:07:00Z"/>
                    <w:del w:id="2303" w:author="Элнура Кочкорова" w:date="2023-12-08T10:11:00Z"/>
                    <w:rFonts w:ascii="Kyrghyz Times" w:hAnsi="Kyrghyz Times"/>
                    <w:sz w:val="18"/>
                  </w:rPr>
                </w:rPrChange>
              </w:rPr>
            </w:pPr>
            <w:ins w:id="2304" w:author="Ibraeva" w:date="2023-11-14T13:07:00Z">
              <w:del w:id="2305" w:author="Элнура Кочкорова" w:date="2023-12-08T10:11:00Z">
                <w:r w:rsidRPr="00680C53" w:rsidDel="00BC5C69">
                  <w:rPr>
                    <w:rFonts w:eastAsia="MS Mincho"/>
                    <w:sz w:val="18"/>
                    <w:rPrChange w:id="2306" w:author="Элнура Кочкорова" w:date="2023-12-15T09:46:00Z">
                      <w:rPr>
                        <w:rFonts w:ascii="Kyrghyz Times" w:hAnsi="Kyrghyz Times"/>
                        <w:sz w:val="18"/>
                      </w:rPr>
                    </w:rPrChange>
                  </w:rPr>
                  <w:delText>103,0</w:delText>
                </w:r>
              </w:del>
            </w:ins>
          </w:p>
        </w:tc>
        <w:tc>
          <w:tcPr>
            <w:tcW w:w="605" w:type="pct"/>
            <w:tcBorders>
              <w:top w:val="nil"/>
              <w:left w:val="nil"/>
              <w:bottom w:val="nil"/>
              <w:right w:val="nil"/>
            </w:tcBorders>
            <w:shd w:val="clear" w:color="auto" w:fill="auto"/>
            <w:vAlign w:val="bottom"/>
          </w:tcPr>
          <w:p w14:paraId="11D03801" w14:textId="77777777" w:rsidR="00680C53" w:rsidRPr="00680C53" w:rsidDel="00BC5C69" w:rsidRDefault="00680C53" w:rsidP="00680C53">
            <w:pPr>
              <w:rPr>
                <w:ins w:id="2307" w:author="Ibraeva" w:date="2023-11-14T13:07:00Z"/>
                <w:del w:id="2308" w:author="Элнура Кочкорова" w:date="2023-12-08T10:11:00Z"/>
                <w:rFonts w:eastAsia="MS Mincho"/>
                <w:sz w:val="20"/>
                <w:szCs w:val="20"/>
              </w:rPr>
            </w:pPr>
            <w:ins w:id="2309" w:author="Ibraeva" w:date="2023-11-14T13:07:00Z">
              <w:del w:id="2310" w:author="Элнура Кочкорова" w:date="2023-12-08T10:11:00Z">
                <w:r w:rsidRPr="00680C53" w:rsidDel="00BC5C69">
                  <w:rPr>
                    <w:rFonts w:eastAsia="MS Mincho"/>
                    <w:sz w:val="20"/>
                    <w:szCs w:val="20"/>
                  </w:rPr>
                  <w:delText>9</w:delText>
                </w:r>
                <w:r w:rsidRPr="00680C53" w:rsidDel="00BC5C69">
                  <w:rPr>
                    <w:rFonts w:eastAsia="MS Mincho"/>
                    <w:sz w:val="20"/>
                    <w:szCs w:val="20"/>
                    <w:lang w:val="ky-KG"/>
                  </w:rPr>
                  <w:delText>7</w:delText>
                </w:r>
                <w:r w:rsidRPr="00680C53" w:rsidDel="00BC5C69">
                  <w:rPr>
                    <w:rFonts w:eastAsia="MS Mincho"/>
                    <w:sz w:val="20"/>
                    <w:szCs w:val="20"/>
                  </w:rPr>
                  <w:delText>,4</w:delText>
                </w:r>
              </w:del>
            </w:ins>
          </w:p>
        </w:tc>
      </w:tr>
      <w:tr w:rsidR="00680C53" w:rsidRPr="00680C53" w:rsidDel="00BC5C69" w14:paraId="2C9EB5D0" w14:textId="77777777" w:rsidTr="00A75BDA">
        <w:trPr>
          <w:ins w:id="2311" w:author="Ibraeva" w:date="2023-11-14T13:07:00Z"/>
          <w:del w:id="2312" w:author="Элнура Кочкорова" w:date="2023-12-08T10:11:00Z"/>
        </w:trPr>
        <w:tc>
          <w:tcPr>
            <w:tcW w:w="3788" w:type="pct"/>
            <w:tcBorders>
              <w:top w:val="nil"/>
              <w:left w:val="nil"/>
              <w:bottom w:val="nil"/>
              <w:right w:val="nil"/>
            </w:tcBorders>
          </w:tcPr>
          <w:p w14:paraId="570F7DB0" w14:textId="77777777" w:rsidR="00680C53" w:rsidRPr="00680C53" w:rsidDel="00BC5C69" w:rsidRDefault="00680C53" w:rsidP="00680C53">
            <w:pPr>
              <w:rPr>
                <w:ins w:id="2313" w:author="Ibraeva" w:date="2023-11-14T13:07:00Z"/>
                <w:del w:id="2314" w:author="Элнура Кочкорова" w:date="2023-12-08T10:11:00Z"/>
                <w:rFonts w:eastAsia="SimSun"/>
                <w:b/>
                <w:sz w:val="20"/>
                <w:szCs w:val="20"/>
              </w:rPr>
            </w:pPr>
            <w:ins w:id="2315" w:author="Ibraeva" w:date="2023-11-14T13:07:00Z">
              <w:del w:id="2316" w:author="Элнура Кочкорова" w:date="2023-12-08T10:11:00Z">
                <w:r w:rsidRPr="00680C53" w:rsidDel="00BC5C69">
                  <w:rPr>
                    <w:rFonts w:eastAsia="SimSun"/>
                    <w:b/>
                    <w:sz w:val="20"/>
                    <w:szCs w:val="20"/>
                  </w:rPr>
                  <w:delText>Электр энергия, газ, буу жана кондицияланган аба менен камсыздоо (жабдуу)</w:delText>
                </w:r>
              </w:del>
            </w:ins>
          </w:p>
        </w:tc>
        <w:tc>
          <w:tcPr>
            <w:tcW w:w="607" w:type="pct"/>
            <w:tcBorders>
              <w:top w:val="nil"/>
              <w:left w:val="nil"/>
              <w:bottom w:val="nil"/>
              <w:right w:val="nil"/>
            </w:tcBorders>
            <w:shd w:val="clear" w:color="auto" w:fill="auto"/>
            <w:vAlign w:val="bottom"/>
          </w:tcPr>
          <w:p w14:paraId="0855A87A" w14:textId="77777777" w:rsidR="00680C53" w:rsidRPr="00680C53" w:rsidDel="00BC5C69" w:rsidRDefault="00680C53" w:rsidP="00680C53">
            <w:pPr>
              <w:rPr>
                <w:ins w:id="2317" w:author="Ibraeva" w:date="2023-11-14T13:07:00Z"/>
                <w:del w:id="2318" w:author="Элнура Кочкорова" w:date="2023-12-08T10:11:00Z"/>
                <w:rFonts w:eastAsia="MS Mincho"/>
                <w:b/>
                <w:bCs/>
                <w:sz w:val="18"/>
                <w:rPrChange w:id="2319" w:author="Элнура Кочкорова" w:date="2023-12-15T09:46:00Z">
                  <w:rPr>
                    <w:ins w:id="2320" w:author="Ibraeva" w:date="2023-11-14T13:07:00Z"/>
                    <w:del w:id="2321" w:author="Элнура Кочкорова" w:date="2023-12-08T10:11:00Z"/>
                    <w:rFonts w:ascii="Kyrghyz Times" w:hAnsi="Kyrghyz Times"/>
                    <w:b/>
                    <w:bCs/>
                    <w:sz w:val="18"/>
                  </w:rPr>
                </w:rPrChange>
              </w:rPr>
            </w:pPr>
            <w:ins w:id="2322" w:author="Ibraeva" w:date="2023-11-14T13:07:00Z">
              <w:del w:id="2323" w:author="Элнура Кочкорова" w:date="2023-12-08T10:11:00Z">
                <w:r w:rsidRPr="00680C53" w:rsidDel="00BC5C69">
                  <w:rPr>
                    <w:rFonts w:eastAsia="MS Mincho"/>
                    <w:b/>
                    <w:bCs/>
                    <w:sz w:val="18"/>
                    <w:rPrChange w:id="2324" w:author="Элнура Кочкорова" w:date="2023-12-15T09:46:00Z">
                      <w:rPr>
                        <w:rFonts w:ascii="Kyrghyz Times" w:hAnsi="Kyrghyz Times"/>
                        <w:b/>
                        <w:bCs/>
                        <w:sz w:val="18"/>
                      </w:rPr>
                    </w:rPrChange>
                  </w:rPr>
                  <w:delText>102,2</w:delText>
                </w:r>
              </w:del>
            </w:ins>
          </w:p>
        </w:tc>
        <w:tc>
          <w:tcPr>
            <w:tcW w:w="605" w:type="pct"/>
            <w:tcBorders>
              <w:top w:val="nil"/>
              <w:left w:val="nil"/>
              <w:bottom w:val="nil"/>
              <w:right w:val="nil"/>
            </w:tcBorders>
            <w:shd w:val="clear" w:color="auto" w:fill="auto"/>
            <w:vAlign w:val="bottom"/>
          </w:tcPr>
          <w:p w14:paraId="592CF423" w14:textId="77777777" w:rsidR="00680C53" w:rsidRPr="00680C53" w:rsidDel="00BC5C69" w:rsidRDefault="00680C53" w:rsidP="00680C53">
            <w:pPr>
              <w:rPr>
                <w:ins w:id="2325" w:author="Ibraeva" w:date="2023-11-14T13:07:00Z"/>
                <w:del w:id="2326" w:author="Элнура Кочкорова" w:date="2023-12-08T10:11:00Z"/>
                <w:rFonts w:eastAsia="MS Mincho"/>
                <w:b/>
                <w:bCs/>
                <w:sz w:val="20"/>
                <w:szCs w:val="20"/>
                <w:lang w:val="ky-KG"/>
              </w:rPr>
            </w:pPr>
            <w:ins w:id="2327" w:author="Ibraeva" w:date="2023-11-14T13:07:00Z">
              <w:del w:id="2328" w:author="Элнура Кочкорова" w:date="2023-12-08T10:11:00Z">
                <w:r w:rsidRPr="00680C53" w:rsidDel="00BC5C69">
                  <w:rPr>
                    <w:rFonts w:eastAsia="MS Mincho"/>
                    <w:b/>
                    <w:bCs/>
                    <w:sz w:val="20"/>
                    <w:szCs w:val="20"/>
                  </w:rPr>
                  <w:delText>10</w:delText>
                </w:r>
                <w:r w:rsidRPr="00680C53" w:rsidDel="00BC5C69">
                  <w:rPr>
                    <w:rFonts w:eastAsia="MS Mincho"/>
                    <w:b/>
                    <w:bCs/>
                    <w:sz w:val="20"/>
                    <w:szCs w:val="20"/>
                    <w:lang w:val="ky-KG"/>
                  </w:rPr>
                  <w:delText>7</w:delText>
                </w:r>
                <w:r w:rsidRPr="00680C53" w:rsidDel="00BC5C69">
                  <w:rPr>
                    <w:rFonts w:eastAsia="MS Mincho"/>
                    <w:b/>
                    <w:bCs/>
                    <w:sz w:val="20"/>
                    <w:szCs w:val="20"/>
                  </w:rPr>
                  <w:delText>,</w:delText>
                </w:r>
                <w:r w:rsidRPr="00680C53" w:rsidDel="00BC5C69">
                  <w:rPr>
                    <w:rFonts w:eastAsia="MS Mincho"/>
                    <w:b/>
                    <w:bCs/>
                    <w:sz w:val="20"/>
                    <w:szCs w:val="20"/>
                    <w:lang w:val="ky-KG"/>
                  </w:rPr>
                  <w:delText>4</w:delText>
                </w:r>
              </w:del>
            </w:ins>
          </w:p>
        </w:tc>
      </w:tr>
      <w:tr w:rsidR="00680C53" w:rsidRPr="00680C53" w:rsidDel="00BC5C69" w14:paraId="3FFDA96B" w14:textId="77777777" w:rsidTr="00A75BDA">
        <w:trPr>
          <w:ins w:id="2329" w:author="Ibraeva" w:date="2023-11-14T13:07:00Z"/>
          <w:del w:id="2330" w:author="Элнура Кочкорова" w:date="2023-12-08T10:11:00Z"/>
        </w:trPr>
        <w:tc>
          <w:tcPr>
            <w:tcW w:w="3788" w:type="pct"/>
            <w:tcBorders>
              <w:top w:val="nil"/>
              <w:left w:val="nil"/>
              <w:bottom w:val="single" w:sz="8" w:space="0" w:color="auto"/>
              <w:right w:val="nil"/>
            </w:tcBorders>
          </w:tcPr>
          <w:p w14:paraId="5FB1B0E5" w14:textId="77777777" w:rsidR="00680C53" w:rsidRPr="00680C53" w:rsidDel="00BC5C69" w:rsidRDefault="00680C53" w:rsidP="00680C53">
            <w:pPr>
              <w:rPr>
                <w:ins w:id="2331" w:author="Ibraeva" w:date="2023-11-14T13:07:00Z"/>
                <w:del w:id="2332" w:author="Элнура Кочкорова" w:date="2023-12-08T10:11:00Z"/>
                <w:rFonts w:eastAsia="SimSun"/>
                <w:b/>
                <w:sz w:val="20"/>
                <w:szCs w:val="20"/>
              </w:rPr>
            </w:pPr>
            <w:ins w:id="2333" w:author="Ibraeva" w:date="2023-11-14T13:07:00Z">
              <w:del w:id="2334" w:author="Элнура Кочкорова" w:date="2023-12-08T10:11:00Z">
                <w:r w:rsidRPr="00680C53" w:rsidDel="00BC5C69">
                  <w:rPr>
                    <w:rFonts w:eastAsia="SimSun"/>
                    <w:b/>
                    <w:sz w:val="20"/>
                    <w:szCs w:val="20"/>
                  </w:rPr>
                  <w:delText xml:space="preserve">Суу менен </w:delText>
                </w:r>
                <w:r w:rsidRPr="00680C53" w:rsidDel="00BC5C69">
                  <w:rPr>
                    <w:rFonts w:eastAsia="SimSun"/>
                    <w:b/>
                    <w:bCs/>
                    <w:sz w:val="20"/>
                    <w:szCs w:val="20"/>
                  </w:rPr>
                  <w:delText>жабдуу,</w:delText>
                </w:r>
                <w:r w:rsidRPr="00680C53" w:rsidDel="00BC5C69">
                  <w:rPr>
                    <w:rFonts w:eastAsia="SimSun"/>
                    <w:b/>
                    <w:sz w:val="20"/>
                    <w:szCs w:val="20"/>
                  </w:rPr>
                  <w:delText xml:space="preserve"> тазалоо, калдыктарды иштетүү жана кайра   пайдалануучу чийки затты алуу</w:delText>
                </w:r>
              </w:del>
            </w:ins>
          </w:p>
        </w:tc>
        <w:tc>
          <w:tcPr>
            <w:tcW w:w="607" w:type="pct"/>
            <w:tcBorders>
              <w:top w:val="nil"/>
              <w:left w:val="nil"/>
              <w:bottom w:val="single" w:sz="8" w:space="0" w:color="auto"/>
              <w:right w:val="nil"/>
            </w:tcBorders>
            <w:shd w:val="clear" w:color="auto" w:fill="auto"/>
            <w:vAlign w:val="bottom"/>
          </w:tcPr>
          <w:p w14:paraId="3EDC3435" w14:textId="77777777" w:rsidR="00680C53" w:rsidRPr="00680C53" w:rsidDel="00BC5C69" w:rsidRDefault="00680C53" w:rsidP="00680C53">
            <w:pPr>
              <w:rPr>
                <w:ins w:id="2335" w:author="Ibraeva" w:date="2023-11-14T13:07:00Z"/>
                <w:del w:id="2336" w:author="Элнура Кочкорова" w:date="2023-12-08T10:11:00Z"/>
                <w:rFonts w:eastAsia="MS Mincho"/>
                <w:b/>
                <w:bCs/>
                <w:sz w:val="18"/>
                <w:rPrChange w:id="2337" w:author="Элнура Кочкорова" w:date="2023-12-15T09:46:00Z">
                  <w:rPr>
                    <w:ins w:id="2338" w:author="Ibraeva" w:date="2023-11-14T13:07:00Z"/>
                    <w:del w:id="2339" w:author="Элнура Кочкорова" w:date="2023-12-08T10:11:00Z"/>
                    <w:rFonts w:ascii="Kyrghyz Times" w:hAnsi="Kyrghyz Times"/>
                    <w:b/>
                    <w:bCs/>
                    <w:sz w:val="18"/>
                  </w:rPr>
                </w:rPrChange>
              </w:rPr>
            </w:pPr>
            <w:ins w:id="2340" w:author="Ibraeva" w:date="2023-11-14T13:07:00Z">
              <w:del w:id="2341" w:author="Элнура Кочкорова" w:date="2023-12-08T10:11:00Z">
                <w:r w:rsidRPr="00680C53" w:rsidDel="00BC5C69">
                  <w:rPr>
                    <w:rFonts w:eastAsia="MS Mincho"/>
                    <w:b/>
                    <w:bCs/>
                    <w:sz w:val="18"/>
                    <w:rPrChange w:id="2342" w:author="Элнура Кочкорова" w:date="2023-12-15T09:46:00Z">
                      <w:rPr>
                        <w:rFonts w:ascii="Kyrghyz Times" w:hAnsi="Kyrghyz Times"/>
                        <w:b/>
                        <w:bCs/>
                        <w:sz w:val="18"/>
                      </w:rPr>
                    </w:rPrChange>
                  </w:rPr>
                  <w:delText>102,4</w:delText>
                </w:r>
              </w:del>
            </w:ins>
          </w:p>
        </w:tc>
        <w:tc>
          <w:tcPr>
            <w:tcW w:w="605" w:type="pct"/>
            <w:tcBorders>
              <w:top w:val="nil"/>
              <w:left w:val="nil"/>
              <w:bottom w:val="single" w:sz="8" w:space="0" w:color="auto"/>
              <w:right w:val="nil"/>
            </w:tcBorders>
            <w:shd w:val="clear" w:color="auto" w:fill="auto"/>
            <w:vAlign w:val="bottom"/>
          </w:tcPr>
          <w:p w14:paraId="20CBA820" w14:textId="77777777" w:rsidR="00680C53" w:rsidRPr="00680C53" w:rsidDel="00BC5C69" w:rsidRDefault="00680C53" w:rsidP="00680C53">
            <w:pPr>
              <w:rPr>
                <w:ins w:id="2343" w:author="Ibraeva" w:date="2023-11-14T13:07:00Z"/>
                <w:del w:id="2344" w:author="Элнура Кочкорова" w:date="2023-12-08T10:11:00Z"/>
                <w:rFonts w:eastAsia="MS Mincho"/>
                <w:b/>
                <w:bCs/>
                <w:sz w:val="20"/>
                <w:szCs w:val="20"/>
                <w:lang w:val="ky-KG"/>
              </w:rPr>
            </w:pPr>
            <w:ins w:id="2345" w:author="Ibraeva" w:date="2023-11-14T13:07:00Z">
              <w:del w:id="2346" w:author="Элнура Кочкорова" w:date="2023-12-08T10:11:00Z">
                <w:r w:rsidRPr="00680C53" w:rsidDel="00BC5C69">
                  <w:rPr>
                    <w:rFonts w:eastAsia="MS Mincho"/>
                    <w:b/>
                    <w:bCs/>
                    <w:sz w:val="20"/>
                    <w:szCs w:val="20"/>
                  </w:rPr>
                  <w:delText>11</w:delText>
                </w:r>
                <w:r w:rsidRPr="00680C53" w:rsidDel="00BC5C69">
                  <w:rPr>
                    <w:rFonts w:eastAsia="MS Mincho"/>
                    <w:b/>
                    <w:bCs/>
                    <w:sz w:val="20"/>
                    <w:szCs w:val="20"/>
                    <w:lang w:val="ky-KG"/>
                  </w:rPr>
                  <w:delText>4</w:delText>
                </w:r>
                <w:r w:rsidRPr="00680C53" w:rsidDel="00BC5C69">
                  <w:rPr>
                    <w:rFonts w:eastAsia="MS Mincho"/>
                    <w:b/>
                    <w:bCs/>
                    <w:sz w:val="20"/>
                    <w:szCs w:val="20"/>
                  </w:rPr>
                  <w:delText>,</w:delText>
                </w:r>
                <w:r w:rsidRPr="00680C53" w:rsidDel="00BC5C69">
                  <w:rPr>
                    <w:rFonts w:eastAsia="MS Mincho"/>
                    <w:b/>
                    <w:bCs/>
                    <w:sz w:val="20"/>
                    <w:szCs w:val="20"/>
                    <w:lang w:val="ky-KG"/>
                  </w:rPr>
                  <w:delText>4</w:delText>
                </w:r>
              </w:del>
            </w:ins>
          </w:p>
        </w:tc>
      </w:tr>
    </w:tbl>
    <w:p w14:paraId="31F3CA44" w14:textId="4D823E0E" w:rsidR="00762494" w:rsidRPr="00762494" w:rsidRDefault="00762494" w:rsidP="00762494">
      <w:pPr>
        <w:ind w:firstLine="709"/>
        <w:jc w:val="both"/>
        <w:rPr>
          <w:color w:val="000000"/>
          <w:lang w:val="ky-KG"/>
        </w:rPr>
      </w:pPr>
      <w:r w:rsidRPr="00762494">
        <w:rPr>
          <w:b/>
          <w:bCs/>
          <w:color w:val="000000"/>
          <w:lang w:val="ky-KG"/>
        </w:rPr>
        <w:t>Ишканалардын ишм</w:t>
      </w:r>
      <w:r w:rsidRPr="00680C53">
        <w:rPr>
          <w:b/>
          <w:bCs/>
          <w:color w:val="000000"/>
          <w:lang w:val="ky-KG"/>
        </w:rPr>
        <w:t>ердикте</w:t>
      </w:r>
      <w:r w:rsidRPr="00762494">
        <w:rPr>
          <w:b/>
          <w:bCs/>
          <w:color w:val="000000"/>
          <w:lang w:val="ky-KG"/>
        </w:rPr>
        <w:t>ринин финансылык көрсөткүчтөрү.</w:t>
      </w:r>
      <w:r w:rsidRPr="00762494">
        <w:rPr>
          <w:color w:val="000000"/>
          <w:lang w:val="ky-KG"/>
        </w:rPr>
        <w:t xml:space="preserve"> Үстүбүздөгү жылдын</w:t>
      </w:r>
      <w:r w:rsidRPr="00762494">
        <w:rPr>
          <w:bCs/>
          <w:color w:val="000000"/>
          <w:lang w:val="ky-KG"/>
        </w:rPr>
        <w:t xml:space="preserve"> январь-сентябрында</w:t>
      </w:r>
      <w:r w:rsidRPr="00762494">
        <w:rPr>
          <w:color w:val="000000"/>
          <w:lang w:val="ky-KG"/>
        </w:rPr>
        <w:t xml:space="preserve"> </w:t>
      </w:r>
      <w:r w:rsidRPr="00762494">
        <w:rPr>
          <w:bCs/>
          <w:color w:val="000000"/>
          <w:lang w:val="ky-KG"/>
        </w:rPr>
        <w:t>экономиканын реалдуу секторунда 30 ми</w:t>
      </w:r>
      <w:r w:rsidRPr="00762494">
        <w:rPr>
          <w:lang w:val="ky-KG"/>
        </w:rPr>
        <w:t>ңден ашык</w:t>
      </w:r>
      <w:r w:rsidRPr="00762494">
        <w:rPr>
          <w:bCs/>
          <w:color w:val="000000"/>
          <w:lang w:val="ky-KG"/>
        </w:rPr>
        <w:t xml:space="preserve"> ишкана жана уюм иш жүргүздү. </w:t>
      </w:r>
      <w:r w:rsidRPr="00762494">
        <w:rPr>
          <w:lang w:val="ky-KG"/>
        </w:rPr>
        <w:t xml:space="preserve">Үстүбүздөгү жылдын башынан бери </w:t>
      </w:r>
      <w:r w:rsidRPr="00762494">
        <w:rPr>
          <w:bCs/>
          <w:color w:val="000000"/>
          <w:lang w:val="ky-KG"/>
        </w:rPr>
        <w:t xml:space="preserve">алар тарабынан </w:t>
      </w:r>
      <w:r w:rsidRPr="00762494">
        <w:rPr>
          <w:lang w:val="ky-KG"/>
        </w:rPr>
        <w:t xml:space="preserve">797 761,3 млн. сом </w:t>
      </w:r>
      <w:r w:rsidRPr="00762494">
        <w:rPr>
          <w:color w:val="000000"/>
          <w:lang w:val="ky-KG"/>
        </w:rPr>
        <w:t xml:space="preserve">дүң киреше алынды, бул өткөн жылдын тийиштүү мезгилине караганда 26,9 пайызга же 169 254,0 млн. сомго көп. Дүң кирешенин олуттуу өсүүсү финансылык ортомчулук уюмдарында (35 374,1 млн. сомго), негизги металлдарды өндүрүү ишканаларында (24 663,0 млн.), дүң жана чекене соода (20 352,1 млн.), </w:t>
      </w:r>
      <w:r w:rsidRPr="00762494">
        <w:rPr>
          <w:lang w:val="ky-KG"/>
        </w:rPr>
        <w:t xml:space="preserve">тамак-аш азыктарын, анын ичинде суусундуктарды өндүрүү ишканаларында (15 642,3 млн.), </w:t>
      </w:r>
      <w:r w:rsidRPr="00762494">
        <w:rPr>
          <w:color w:val="000000"/>
          <w:lang w:val="ky-KG"/>
        </w:rPr>
        <w:t>курулуш</w:t>
      </w:r>
      <w:r w:rsidR="00261320">
        <w:rPr>
          <w:color w:val="000000"/>
          <w:lang w:val="ky-KG"/>
        </w:rPr>
        <w:t xml:space="preserve"> </w:t>
      </w:r>
      <w:r w:rsidRPr="00762494">
        <w:rPr>
          <w:color w:val="000000"/>
          <w:lang w:val="ky-KG"/>
        </w:rPr>
        <w:t xml:space="preserve">(13 291,8 млн.), </w:t>
      </w:r>
      <w:r w:rsidRPr="00762494">
        <w:rPr>
          <w:lang w:val="ky-KG"/>
        </w:rPr>
        <w:t xml:space="preserve">маалымат жана байланыш (10 077,3 млн.), </w:t>
      </w:r>
      <w:r w:rsidRPr="00762494">
        <w:rPr>
          <w:color w:val="000000"/>
          <w:lang w:val="ky-KG"/>
        </w:rPr>
        <w:t xml:space="preserve">электр энергиясын, газ, буу жана кондицияланган аба менен камсыздоо (жабдуу) </w:t>
      </w:r>
      <w:r w:rsidRPr="00762494">
        <w:rPr>
          <w:lang w:val="ky-KG"/>
        </w:rPr>
        <w:t xml:space="preserve">ишканаларында (9 545,1 млн. сомго) </w:t>
      </w:r>
      <w:r w:rsidRPr="00762494">
        <w:rPr>
          <w:color w:val="000000"/>
          <w:lang w:val="ky-KG"/>
        </w:rPr>
        <w:t xml:space="preserve">белгиленди. </w:t>
      </w:r>
      <w:r w:rsidRPr="00762494">
        <w:rPr>
          <w:lang w:val="ky-KG"/>
        </w:rPr>
        <w:t>Ошол эле учурда, э</w:t>
      </w:r>
      <w:r w:rsidRPr="00762494">
        <w:rPr>
          <w:bCs/>
          <w:color w:val="000000"/>
          <w:lang w:val="ky-KG"/>
        </w:rPr>
        <w:t xml:space="preserve">кономиканын реалдуу секторунун ишканаларынын </w:t>
      </w:r>
      <w:r w:rsidRPr="00762494">
        <w:rPr>
          <w:lang w:val="ky-KG"/>
        </w:rPr>
        <w:t>чыгымдары өткөн жылдын январь-сентябрына салыштырмалуу 29,3 пайызга өстү жана 662 095,7 млн. сомду түздү.</w:t>
      </w:r>
    </w:p>
    <w:p w14:paraId="70A35011" w14:textId="77777777" w:rsidR="00762494" w:rsidRPr="00762494" w:rsidRDefault="00762494" w:rsidP="00762494">
      <w:pPr>
        <w:ind w:firstLine="709"/>
        <w:jc w:val="both"/>
        <w:rPr>
          <w:lang w:val="ky-KG"/>
        </w:rPr>
      </w:pPr>
      <w:r w:rsidRPr="00762494">
        <w:rPr>
          <w:lang w:val="ky-KG"/>
        </w:rPr>
        <w:t xml:space="preserve">Үстүбүздөгү жылдын </w:t>
      </w:r>
      <w:r w:rsidRPr="00762494">
        <w:rPr>
          <w:bCs/>
          <w:color w:val="000000"/>
          <w:lang w:val="ky-KG"/>
        </w:rPr>
        <w:t>9 айынын</w:t>
      </w:r>
      <w:r w:rsidRPr="00762494">
        <w:rPr>
          <w:lang w:val="ky-KG"/>
        </w:rPr>
        <w:t xml:space="preserve"> жыйынтыгы боюнча операциялык ишмердиктин натыйжасында ишканалар тарабынан 135 665,6 млн. сом өлчөмүндө пайда алынды, бул өткөн жылдын деңгээлинен 16,3 пайызга көп. Муну менен бирге бул мезгилдин ичинде ишканалардын операциялык эмес ишмердигинен 10 349,2 млн. сом суммасында пайда алынды, ал эми өткөн жылдын январь-сентябрында чыгым белгиленген. Операциялык эмес ишмердиктен алынган пайданын негизги көлөмү </w:t>
      </w:r>
      <w:r w:rsidRPr="00762494">
        <w:rPr>
          <w:color w:val="000000"/>
          <w:lang w:val="ky-KG"/>
        </w:rPr>
        <w:t>негизги металлдарды өндүрүү</w:t>
      </w:r>
      <w:r w:rsidRPr="00762494">
        <w:rPr>
          <w:lang w:val="ky-KG"/>
        </w:rPr>
        <w:t xml:space="preserve"> (13 396,4 млн. сом) жана </w:t>
      </w:r>
      <w:r w:rsidRPr="00762494">
        <w:rPr>
          <w:color w:val="000000"/>
          <w:lang w:val="ky-KG"/>
        </w:rPr>
        <w:t>электр энергиясын, газ, буу жана кондицияланган аба менен камсыздоо (жабдуу)</w:t>
      </w:r>
      <w:r w:rsidRPr="00762494">
        <w:rPr>
          <w:lang w:val="ky-KG"/>
        </w:rPr>
        <w:t xml:space="preserve"> ишканалары тарабынан (4 272,0 млн. сом) т</w:t>
      </w:r>
      <w:r w:rsidRPr="00762494">
        <w:rPr>
          <w:color w:val="000000"/>
          <w:lang w:val="ky-KG"/>
        </w:rPr>
        <w:t>үзүлдү</w:t>
      </w:r>
      <w:r w:rsidRPr="00762494">
        <w:rPr>
          <w:lang w:val="ky-KG"/>
        </w:rPr>
        <w:t xml:space="preserve">, ал эми чыгымдар </w:t>
      </w:r>
      <w:r w:rsidRPr="00762494">
        <w:rPr>
          <w:color w:val="000000"/>
          <w:lang w:val="ky-KG"/>
        </w:rPr>
        <w:t xml:space="preserve">дүң жана чекене соода </w:t>
      </w:r>
      <w:r w:rsidRPr="00762494">
        <w:rPr>
          <w:lang w:val="ky-KG"/>
        </w:rPr>
        <w:t>уюмдары тарабынан (13 288,6 млн. сом) тартылды.</w:t>
      </w:r>
    </w:p>
    <w:p w14:paraId="44439350" w14:textId="5BF6B22B" w:rsidR="00762494" w:rsidRPr="00762494" w:rsidRDefault="00126261" w:rsidP="00762494">
      <w:pPr>
        <w:shd w:val="clear" w:color="auto" w:fill="FFFFFF"/>
        <w:spacing w:before="120"/>
        <w:ind w:left="1361" w:hanging="1361"/>
        <w:rPr>
          <w:b/>
          <w:bCs/>
          <w:lang w:val="ky-KG"/>
        </w:rPr>
      </w:pPr>
      <w:r>
        <w:rPr>
          <w:b/>
          <w:bCs/>
          <w:lang w:val="ky-KG"/>
        </w:rPr>
        <w:t>6</w:t>
      </w:r>
      <w:r w:rsidR="00620BCA">
        <w:rPr>
          <w:b/>
          <w:bCs/>
          <w:lang w:val="ky-KG"/>
        </w:rPr>
        <w:t>8</w:t>
      </w:r>
      <w:r w:rsidR="000B53B6">
        <w:rPr>
          <w:b/>
          <w:bCs/>
          <w:lang w:val="ky-KG"/>
        </w:rPr>
        <w:t>-т</w:t>
      </w:r>
      <w:r w:rsidR="00762494" w:rsidRPr="00762494">
        <w:rPr>
          <w:b/>
          <w:bCs/>
          <w:lang w:val="ky-KG"/>
        </w:rPr>
        <w:t>аблица</w:t>
      </w:r>
      <w:r w:rsidR="00762494" w:rsidRPr="00762494">
        <w:rPr>
          <w:b/>
          <w:lang w:val="ky-KG"/>
        </w:rPr>
        <w:t xml:space="preserve">: </w:t>
      </w:r>
      <w:r w:rsidR="00762494" w:rsidRPr="00762494">
        <w:rPr>
          <w:b/>
          <w:bCs/>
          <w:lang w:val="ky-KG"/>
        </w:rPr>
        <w:t>Январь-сентябрдагы экономикалык ишмердиктин түрлөрү боюнча ишканалардын ишмердигинин финансылык көрсөткүчтөрү</w:t>
      </w:r>
    </w:p>
    <w:p w14:paraId="6F7736B5" w14:textId="77777777" w:rsidR="00762494" w:rsidRPr="00762494" w:rsidRDefault="00762494" w:rsidP="00762494">
      <w:pPr>
        <w:spacing w:after="120"/>
        <w:ind w:left="1361"/>
        <w:rPr>
          <w:sz w:val="20"/>
          <w:szCs w:val="20"/>
        </w:rPr>
      </w:pPr>
      <w:r w:rsidRPr="00762494">
        <w:rPr>
          <w:i/>
          <w:sz w:val="20"/>
          <w:szCs w:val="20"/>
        </w:rPr>
        <w:t>(млн. сом)</w:t>
      </w:r>
    </w:p>
    <w:tbl>
      <w:tblPr>
        <w:tblW w:w="5000" w:type="pct"/>
        <w:tblLook w:val="04A0" w:firstRow="1" w:lastRow="0" w:firstColumn="1" w:lastColumn="0" w:noHBand="0" w:noVBand="1"/>
      </w:tblPr>
      <w:tblGrid>
        <w:gridCol w:w="2765"/>
        <w:gridCol w:w="1112"/>
        <w:gridCol w:w="1132"/>
        <w:gridCol w:w="1189"/>
        <w:gridCol w:w="1324"/>
        <w:gridCol w:w="1091"/>
        <w:gridCol w:w="1025"/>
      </w:tblGrid>
      <w:tr w:rsidR="00762494" w:rsidRPr="00762494" w14:paraId="3A77713F" w14:textId="77777777" w:rsidTr="005F2BB7">
        <w:trPr>
          <w:tblHeader/>
        </w:trPr>
        <w:tc>
          <w:tcPr>
            <w:tcW w:w="1434" w:type="pct"/>
            <w:vMerge w:val="restart"/>
            <w:tcBorders>
              <w:top w:val="single" w:sz="8" w:space="0" w:color="auto"/>
              <w:left w:val="nil"/>
              <w:bottom w:val="single" w:sz="8" w:space="0" w:color="auto"/>
              <w:right w:val="nil"/>
            </w:tcBorders>
            <w:noWrap/>
            <w:vAlign w:val="center"/>
          </w:tcPr>
          <w:p w14:paraId="4B7AA501" w14:textId="77777777" w:rsidR="00762494" w:rsidRPr="00762494" w:rsidRDefault="00762494" w:rsidP="00762494">
            <w:pPr>
              <w:spacing w:before="20" w:after="20"/>
              <w:jc w:val="right"/>
              <w:rPr>
                <w:b/>
                <w:bCs/>
                <w:color w:val="000000"/>
                <w:sz w:val="20"/>
                <w:szCs w:val="20"/>
              </w:rPr>
            </w:pPr>
          </w:p>
        </w:tc>
        <w:tc>
          <w:tcPr>
            <w:tcW w:w="1164" w:type="pct"/>
            <w:gridSpan w:val="2"/>
            <w:tcBorders>
              <w:top w:val="single" w:sz="8" w:space="0" w:color="auto"/>
              <w:left w:val="nil"/>
              <w:bottom w:val="single" w:sz="4" w:space="0" w:color="auto"/>
              <w:right w:val="nil"/>
            </w:tcBorders>
            <w:hideMark/>
          </w:tcPr>
          <w:p w14:paraId="3B18FCE4" w14:textId="3AAAC5D4" w:rsidR="00762494" w:rsidRPr="00762494" w:rsidRDefault="00762494" w:rsidP="005F2BB7">
            <w:pPr>
              <w:jc w:val="right"/>
              <w:rPr>
                <w:b/>
                <w:bCs/>
                <w:sz w:val="20"/>
                <w:szCs w:val="20"/>
              </w:rPr>
            </w:pPr>
            <w:r w:rsidRPr="00762494">
              <w:rPr>
                <w:b/>
                <w:bCs/>
                <w:sz w:val="20"/>
                <w:szCs w:val="20"/>
                <w:lang w:val="ky-KG"/>
              </w:rPr>
              <w:t xml:space="preserve">Продукцияларды, товарларды, иштерди жана кызмат көрсөтүүлөрдү сатуудан түшкөн </w:t>
            </w:r>
            <w:r w:rsidR="005F2BB7">
              <w:rPr>
                <w:b/>
                <w:bCs/>
                <w:sz w:val="20"/>
                <w:szCs w:val="20"/>
                <w:lang w:val="ky-KG"/>
              </w:rPr>
              <w:br/>
            </w:r>
            <w:r w:rsidRPr="00762494">
              <w:rPr>
                <w:b/>
                <w:bCs/>
                <w:sz w:val="20"/>
                <w:szCs w:val="20"/>
                <w:lang w:val="ky-KG"/>
              </w:rPr>
              <w:t>дүң киреше</w:t>
            </w:r>
          </w:p>
        </w:tc>
        <w:tc>
          <w:tcPr>
            <w:tcW w:w="1304" w:type="pct"/>
            <w:gridSpan w:val="2"/>
            <w:tcBorders>
              <w:top w:val="single" w:sz="8" w:space="0" w:color="auto"/>
              <w:left w:val="nil"/>
              <w:bottom w:val="single" w:sz="4" w:space="0" w:color="auto"/>
              <w:right w:val="nil"/>
            </w:tcBorders>
            <w:hideMark/>
          </w:tcPr>
          <w:p w14:paraId="48AA9563" w14:textId="77777777" w:rsidR="00762494" w:rsidRPr="00762494" w:rsidRDefault="00762494" w:rsidP="005F2BB7">
            <w:pPr>
              <w:jc w:val="right"/>
              <w:rPr>
                <w:b/>
                <w:bCs/>
                <w:sz w:val="20"/>
                <w:szCs w:val="20"/>
              </w:rPr>
            </w:pPr>
            <w:r w:rsidRPr="00762494">
              <w:rPr>
                <w:b/>
                <w:bCs/>
                <w:sz w:val="20"/>
                <w:szCs w:val="20"/>
                <w:lang w:val="ky-KG"/>
              </w:rPr>
              <w:t>Продукцияларды, товарларды, иштерди жана кызмат көрсөтүүлөрдү өндүрүүгө жана сатууга кеткен чыгашалар</w:t>
            </w:r>
          </w:p>
        </w:tc>
        <w:tc>
          <w:tcPr>
            <w:tcW w:w="1098" w:type="pct"/>
            <w:gridSpan w:val="2"/>
            <w:tcBorders>
              <w:top w:val="single" w:sz="8" w:space="0" w:color="auto"/>
              <w:left w:val="nil"/>
              <w:bottom w:val="single" w:sz="4" w:space="0" w:color="auto"/>
              <w:right w:val="nil"/>
            </w:tcBorders>
            <w:hideMark/>
          </w:tcPr>
          <w:p w14:paraId="5331D9A5" w14:textId="77777777" w:rsidR="00762494" w:rsidRPr="00762494" w:rsidRDefault="00762494" w:rsidP="005F2BB7">
            <w:pPr>
              <w:jc w:val="right"/>
              <w:rPr>
                <w:b/>
                <w:bCs/>
                <w:sz w:val="20"/>
                <w:szCs w:val="20"/>
              </w:rPr>
            </w:pPr>
            <w:r w:rsidRPr="00762494">
              <w:rPr>
                <w:b/>
                <w:bCs/>
                <w:sz w:val="20"/>
                <w:szCs w:val="20"/>
                <w:lang w:val="ky-KG"/>
              </w:rPr>
              <w:t>О</w:t>
            </w:r>
            <w:proofErr w:type="spellStart"/>
            <w:r w:rsidRPr="00762494">
              <w:rPr>
                <w:b/>
                <w:bCs/>
                <w:sz w:val="20"/>
                <w:szCs w:val="20"/>
              </w:rPr>
              <w:t>пераци</w:t>
            </w:r>
            <w:proofErr w:type="spellEnd"/>
            <w:r w:rsidRPr="00762494">
              <w:rPr>
                <w:b/>
                <w:bCs/>
                <w:sz w:val="20"/>
                <w:szCs w:val="20"/>
                <w:lang w:val="ky-KG"/>
              </w:rPr>
              <w:t>ялык эмес кирешелер жана чыгашалар</w:t>
            </w:r>
            <w:r w:rsidRPr="00762494">
              <w:rPr>
                <w:b/>
                <w:bCs/>
                <w:sz w:val="20"/>
                <w:szCs w:val="20"/>
              </w:rPr>
              <w:t xml:space="preserve"> (-)</w:t>
            </w:r>
          </w:p>
        </w:tc>
      </w:tr>
      <w:tr w:rsidR="00762494" w:rsidRPr="00762494" w14:paraId="5A15D95C" w14:textId="77777777" w:rsidTr="005F2BB7">
        <w:trPr>
          <w:tblHeader/>
        </w:trPr>
        <w:tc>
          <w:tcPr>
            <w:tcW w:w="1434" w:type="pct"/>
            <w:vMerge/>
            <w:tcBorders>
              <w:top w:val="single" w:sz="8" w:space="0" w:color="auto"/>
              <w:left w:val="nil"/>
              <w:bottom w:val="single" w:sz="8" w:space="0" w:color="auto"/>
              <w:right w:val="nil"/>
            </w:tcBorders>
            <w:vAlign w:val="center"/>
            <w:hideMark/>
          </w:tcPr>
          <w:p w14:paraId="134063B8" w14:textId="77777777" w:rsidR="00762494" w:rsidRPr="00762494" w:rsidRDefault="00762494" w:rsidP="00762494">
            <w:pPr>
              <w:rPr>
                <w:b/>
                <w:bCs/>
                <w:color w:val="000000"/>
                <w:sz w:val="20"/>
                <w:szCs w:val="20"/>
              </w:rPr>
            </w:pPr>
          </w:p>
        </w:tc>
        <w:tc>
          <w:tcPr>
            <w:tcW w:w="577" w:type="pct"/>
            <w:tcBorders>
              <w:top w:val="single" w:sz="4" w:space="0" w:color="auto"/>
              <w:left w:val="nil"/>
              <w:bottom w:val="single" w:sz="8" w:space="0" w:color="auto"/>
              <w:right w:val="nil"/>
            </w:tcBorders>
            <w:vAlign w:val="bottom"/>
            <w:hideMark/>
          </w:tcPr>
          <w:p w14:paraId="283E378D" w14:textId="77777777" w:rsidR="00762494" w:rsidRPr="00762494" w:rsidRDefault="00762494" w:rsidP="00762494">
            <w:pPr>
              <w:jc w:val="right"/>
              <w:rPr>
                <w:b/>
                <w:bCs/>
                <w:sz w:val="20"/>
                <w:szCs w:val="20"/>
              </w:rPr>
            </w:pPr>
            <w:r w:rsidRPr="00762494">
              <w:rPr>
                <w:b/>
                <w:bCs/>
                <w:sz w:val="20"/>
                <w:szCs w:val="20"/>
              </w:rPr>
              <w:t>2023</w:t>
            </w:r>
          </w:p>
        </w:tc>
        <w:tc>
          <w:tcPr>
            <w:tcW w:w="587" w:type="pct"/>
            <w:tcBorders>
              <w:top w:val="single" w:sz="4" w:space="0" w:color="auto"/>
              <w:left w:val="nil"/>
              <w:bottom w:val="single" w:sz="8" w:space="0" w:color="auto"/>
              <w:right w:val="nil"/>
            </w:tcBorders>
            <w:vAlign w:val="bottom"/>
            <w:hideMark/>
          </w:tcPr>
          <w:p w14:paraId="75E5EE6B" w14:textId="77777777" w:rsidR="00762494" w:rsidRPr="00762494" w:rsidRDefault="00762494" w:rsidP="00762494">
            <w:pPr>
              <w:jc w:val="right"/>
              <w:rPr>
                <w:b/>
                <w:bCs/>
                <w:sz w:val="20"/>
                <w:szCs w:val="20"/>
              </w:rPr>
            </w:pPr>
            <w:r w:rsidRPr="00762494">
              <w:rPr>
                <w:b/>
                <w:bCs/>
                <w:sz w:val="20"/>
                <w:szCs w:val="20"/>
              </w:rPr>
              <w:t>2024</w:t>
            </w:r>
          </w:p>
        </w:tc>
        <w:tc>
          <w:tcPr>
            <w:tcW w:w="617" w:type="pct"/>
            <w:tcBorders>
              <w:top w:val="single" w:sz="4" w:space="0" w:color="auto"/>
              <w:left w:val="nil"/>
              <w:bottom w:val="single" w:sz="8" w:space="0" w:color="auto"/>
              <w:right w:val="nil"/>
            </w:tcBorders>
            <w:vAlign w:val="bottom"/>
            <w:hideMark/>
          </w:tcPr>
          <w:p w14:paraId="10F862AE" w14:textId="77777777" w:rsidR="00762494" w:rsidRPr="00762494" w:rsidRDefault="00762494" w:rsidP="00762494">
            <w:pPr>
              <w:jc w:val="right"/>
              <w:rPr>
                <w:b/>
                <w:bCs/>
                <w:sz w:val="20"/>
                <w:szCs w:val="20"/>
              </w:rPr>
            </w:pPr>
            <w:r w:rsidRPr="00762494">
              <w:rPr>
                <w:b/>
                <w:bCs/>
                <w:sz w:val="20"/>
                <w:szCs w:val="20"/>
              </w:rPr>
              <w:t>2023</w:t>
            </w:r>
          </w:p>
        </w:tc>
        <w:tc>
          <w:tcPr>
            <w:tcW w:w="687" w:type="pct"/>
            <w:tcBorders>
              <w:top w:val="single" w:sz="4" w:space="0" w:color="auto"/>
              <w:left w:val="nil"/>
              <w:bottom w:val="single" w:sz="8" w:space="0" w:color="auto"/>
              <w:right w:val="nil"/>
            </w:tcBorders>
            <w:vAlign w:val="bottom"/>
            <w:hideMark/>
          </w:tcPr>
          <w:p w14:paraId="23EE5E97" w14:textId="77777777" w:rsidR="00762494" w:rsidRPr="00762494" w:rsidRDefault="00762494" w:rsidP="00762494">
            <w:pPr>
              <w:jc w:val="right"/>
              <w:rPr>
                <w:b/>
                <w:bCs/>
                <w:sz w:val="20"/>
                <w:szCs w:val="20"/>
              </w:rPr>
            </w:pPr>
            <w:r w:rsidRPr="00762494">
              <w:rPr>
                <w:b/>
                <w:bCs/>
                <w:sz w:val="20"/>
                <w:szCs w:val="20"/>
              </w:rPr>
              <w:t>2024</w:t>
            </w:r>
          </w:p>
        </w:tc>
        <w:tc>
          <w:tcPr>
            <w:tcW w:w="566" w:type="pct"/>
            <w:tcBorders>
              <w:top w:val="single" w:sz="4" w:space="0" w:color="auto"/>
              <w:left w:val="nil"/>
              <w:bottom w:val="single" w:sz="8" w:space="0" w:color="auto"/>
              <w:right w:val="nil"/>
            </w:tcBorders>
            <w:vAlign w:val="bottom"/>
            <w:hideMark/>
          </w:tcPr>
          <w:p w14:paraId="0AAF953C" w14:textId="77777777" w:rsidR="00762494" w:rsidRPr="00762494" w:rsidRDefault="00762494" w:rsidP="00762494">
            <w:pPr>
              <w:jc w:val="right"/>
              <w:rPr>
                <w:b/>
                <w:bCs/>
                <w:sz w:val="20"/>
                <w:szCs w:val="20"/>
              </w:rPr>
            </w:pPr>
            <w:r w:rsidRPr="00762494">
              <w:rPr>
                <w:b/>
                <w:bCs/>
                <w:sz w:val="20"/>
                <w:szCs w:val="20"/>
              </w:rPr>
              <w:t>2023</w:t>
            </w:r>
          </w:p>
        </w:tc>
        <w:tc>
          <w:tcPr>
            <w:tcW w:w="532" w:type="pct"/>
            <w:tcBorders>
              <w:top w:val="single" w:sz="4" w:space="0" w:color="auto"/>
              <w:left w:val="nil"/>
              <w:bottom w:val="single" w:sz="8" w:space="0" w:color="auto"/>
              <w:right w:val="nil"/>
            </w:tcBorders>
            <w:vAlign w:val="bottom"/>
            <w:hideMark/>
          </w:tcPr>
          <w:p w14:paraId="0CFCD220" w14:textId="77777777" w:rsidR="00762494" w:rsidRPr="00762494" w:rsidRDefault="00762494" w:rsidP="00762494">
            <w:pPr>
              <w:jc w:val="right"/>
              <w:rPr>
                <w:b/>
                <w:bCs/>
                <w:sz w:val="20"/>
                <w:szCs w:val="20"/>
                <w:lang w:val="en-US"/>
              </w:rPr>
            </w:pPr>
            <w:r w:rsidRPr="00762494">
              <w:rPr>
                <w:b/>
                <w:bCs/>
                <w:sz w:val="20"/>
                <w:szCs w:val="20"/>
              </w:rPr>
              <w:t>2024</w:t>
            </w:r>
          </w:p>
        </w:tc>
      </w:tr>
      <w:tr w:rsidR="00762494" w:rsidRPr="00762494" w14:paraId="2E3AB7A6" w14:textId="77777777" w:rsidTr="005F2BB7">
        <w:tc>
          <w:tcPr>
            <w:tcW w:w="1434" w:type="pct"/>
            <w:tcBorders>
              <w:top w:val="single" w:sz="8" w:space="0" w:color="auto"/>
              <w:left w:val="nil"/>
              <w:bottom w:val="nil"/>
              <w:right w:val="nil"/>
            </w:tcBorders>
            <w:noWrap/>
            <w:vAlign w:val="center"/>
            <w:hideMark/>
          </w:tcPr>
          <w:p w14:paraId="1340800E" w14:textId="77777777" w:rsidR="00762494" w:rsidRPr="00762494" w:rsidRDefault="00762494" w:rsidP="00762494">
            <w:pPr>
              <w:spacing w:before="20" w:after="20"/>
              <w:rPr>
                <w:b/>
                <w:bCs/>
                <w:color w:val="000000"/>
                <w:sz w:val="20"/>
                <w:szCs w:val="20"/>
              </w:rPr>
            </w:pPr>
            <w:proofErr w:type="spellStart"/>
            <w:r w:rsidRPr="00762494">
              <w:rPr>
                <w:b/>
                <w:color w:val="000000"/>
                <w:sz w:val="20"/>
                <w:szCs w:val="20"/>
              </w:rPr>
              <w:t>Бардыгы</w:t>
            </w:r>
            <w:proofErr w:type="spellEnd"/>
          </w:p>
        </w:tc>
        <w:tc>
          <w:tcPr>
            <w:tcW w:w="577" w:type="pct"/>
            <w:tcBorders>
              <w:top w:val="single" w:sz="8" w:space="0" w:color="auto"/>
              <w:left w:val="nil"/>
              <w:bottom w:val="nil"/>
              <w:right w:val="nil"/>
            </w:tcBorders>
            <w:vAlign w:val="bottom"/>
            <w:hideMark/>
          </w:tcPr>
          <w:p w14:paraId="2C7D6690" w14:textId="77777777" w:rsidR="00762494" w:rsidRPr="00762494" w:rsidRDefault="00762494" w:rsidP="00762494">
            <w:pPr>
              <w:jc w:val="right"/>
              <w:rPr>
                <w:b/>
                <w:bCs/>
                <w:sz w:val="20"/>
                <w:szCs w:val="20"/>
              </w:rPr>
            </w:pPr>
            <w:r w:rsidRPr="00762494">
              <w:rPr>
                <w:b/>
                <w:bCs/>
                <w:sz w:val="20"/>
                <w:szCs w:val="20"/>
              </w:rPr>
              <w:t>628 507,3</w:t>
            </w:r>
          </w:p>
        </w:tc>
        <w:tc>
          <w:tcPr>
            <w:tcW w:w="587" w:type="pct"/>
            <w:tcBorders>
              <w:top w:val="single" w:sz="8" w:space="0" w:color="auto"/>
              <w:left w:val="nil"/>
              <w:bottom w:val="nil"/>
              <w:right w:val="nil"/>
            </w:tcBorders>
            <w:vAlign w:val="bottom"/>
            <w:hideMark/>
          </w:tcPr>
          <w:p w14:paraId="61D4751B" w14:textId="77777777" w:rsidR="00762494" w:rsidRPr="00762494" w:rsidRDefault="00762494" w:rsidP="00762494">
            <w:pPr>
              <w:jc w:val="right"/>
              <w:rPr>
                <w:b/>
                <w:bCs/>
                <w:sz w:val="20"/>
                <w:szCs w:val="20"/>
              </w:rPr>
            </w:pPr>
            <w:r w:rsidRPr="00762494">
              <w:rPr>
                <w:b/>
                <w:bCs/>
                <w:sz w:val="20"/>
                <w:szCs w:val="20"/>
              </w:rPr>
              <w:t>797 761,3</w:t>
            </w:r>
          </w:p>
        </w:tc>
        <w:tc>
          <w:tcPr>
            <w:tcW w:w="617" w:type="pct"/>
            <w:tcBorders>
              <w:top w:val="single" w:sz="8" w:space="0" w:color="auto"/>
              <w:left w:val="nil"/>
              <w:bottom w:val="nil"/>
              <w:right w:val="nil"/>
            </w:tcBorders>
            <w:vAlign w:val="bottom"/>
            <w:hideMark/>
          </w:tcPr>
          <w:p w14:paraId="2E9D81FF" w14:textId="77777777" w:rsidR="00762494" w:rsidRPr="00762494" w:rsidRDefault="00762494" w:rsidP="00762494">
            <w:pPr>
              <w:jc w:val="right"/>
              <w:rPr>
                <w:b/>
                <w:bCs/>
                <w:sz w:val="20"/>
                <w:szCs w:val="20"/>
              </w:rPr>
            </w:pPr>
            <w:r w:rsidRPr="00762494">
              <w:rPr>
                <w:b/>
                <w:bCs/>
                <w:sz w:val="20"/>
                <w:szCs w:val="20"/>
              </w:rPr>
              <w:t>511 865,7</w:t>
            </w:r>
          </w:p>
        </w:tc>
        <w:tc>
          <w:tcPr>
            <w:tcW w:w="687" w:type="pct"/>
            <w:tcBorders>
              <w:top w:val="single" w:sz="8" w:space="0" w:color="auto"/>
              <w:left w:val="nil"/>
              <w:bottom w:val="nil"/>
              <w:right w:val="nil"/>
            </w:tcBorders>
            <w:vAlign w:val="bottom"/>
            <w:hideMark/>
          </w:tcPr>
          <w:p w14:paraId="6B90F0C5" w14:textId="77777777" w:rsidR="00762494" w:rsidRPr="00762494" w:rsidRDefault="00762494" w:rsidP="00762494">
            <w:pPr>
              <w:jc w:val="right"/>
              <w:rPr>
                <w:b/>
                <w:bCs/>
                <w:sz w:val="20"/>
                <w:szCs w:val="20"/>
              </w:rPr>
            </w:pPr>
            <w:r w:rsidRPr="00762494">
              <w:rPr>
                <w:b/>
                <w:bCs/>
                <w:sz w:val="20"/>
                <w:szCs w:val="20"/>
              </w:rPr>
              <w:t>662 095,7</w:t>
            </w:r>
          </w:p>
        </w:tc>
        <w:tc>
          <w:tcPr>
            <w:tcW w:w="566" w:type="pct"/>
            <w:tcBorders>
              <w:top w:val="single" w:sz="8" w:space="0" w:color="auto"/>
              <w:left w:val="nil"/>
              <w:bottom w:val="nil"/>
              <w:right w:val="nil"/>
            </w:tcBorders>
            <w:vAlign w:val="bottom"/>
            <w:hideMark/>
          </w:tcPr>
          <w:p w14:paraId="3271AD4E" w14:textId="77777777" w:rsidR="00762494" w:rsidRPr="00762494" w:rsidRDefault="00762494" w:rsidP="00762494">
            <w:pPr>
              <w:jc w:val="right"/>
              <w:rPr>
                <w:b/>
                <w:bCs/>
                <w:sz w:val="20"/>
                <w:szCs w:val="20"/>
              </w:rPr>
            </w:pPr>
            <w:r w:rsidRPr="00762494">
              <w:rPr>
                <w:b/>
                <w:bCs/>
                <w:sz w:val="20"/>
                <w:szCs w:val="20"/>
              </w:rPr>
              <w:t>-14 944,7</w:t>
            </w:r>
          </w:p>
        </w:tc>
        <w:tc>
          <w:tcPr>
            <w:tcW w:w="532" w:type="pct"/>
            <w:tcBorders>
              <w:top w:val="single" w:sz="8" w:space="0" w:color="auto"/>
              <w:left w:val="nil"/>
              <w:bottom w:val="nil"/>
              <w:right w:val="nil"/>
            </w:tcBorders>
            <w:vAlign w:val="bottom"/>
            <w:hideMark/>
          </w:tcPr>
          <w:p w14:paraId="4E124700" w14:textId="77777777" w:rsidR="00762494" w:rsidRPr="00762494" w:rsidRDefault="00762494" w:rsidP="00762494">
            <w:pPr>
              <w:jc w:val="right"/>
              <w:rPr>
                <w:b/>
                <w:bCs/>
                <w:sz w:val="20"/>
                <w:szCs w:val="20"/>
              </w:rPr>
            </w:pPr>
            <w:r w:rsidRPr="00762494">
              <w:rPr>
                <w:b/>
                <w:bCs/>
                <w:sz w:val="20"/>
                <w:szCs w:val="20"/>
              </w:rPr>
              <w:t>10 349,2</w:t>
            </w:r>
          </w:p>
        </w:tc>
      </w:tr>
      <w:tr w:rsidR="00762494" w:rsidRPr="00762494" w14:paraId="36D626F8" w14:textId="77777777" w:rsidTr="005F2BB7">
        <w:tc>
          <w:tcPr>
            <w:tcW w:w="1434" w:type="pct"/>
            <w:vAlign w:val="bottom"/>
            <w:hideMark/>
          </w:tcPr>
          <w:p w14:paraId="1DA41D52" w14:textId="77777777" w:rsidR="00762494" w:rsidRPr="00762494" w:rsidRDefault="00762494" w:rsidP="00762494">
            <w:pPr>
              <w:spacing w:beforeLines="10" w:before="24" w:afterLines="10" w:after="24"/>
              <w:ind w:left="170" w:hanging="113"/>
              <w:rPr>
                <w:color w:val="000000"/>
                <w:sz w:val="20"/>
                <w:szCs w:val="20"/>
                <w:lang w:val="ky-KG"/>
              </w:rPr>
            </w:pPr>
            <w:proofErr w:type="spellStart"/>
            <w:r w:rsidRPr="00762494">
              <w:rPr>
                <w:color w:val="000000"/>
                <w:sz w:val="20"/>
                <w:szCs w:val="20"/>
              </w:rPr>
              <w:t>Айыл</w:t>
            </w:r>
            <w:proofErr w:type="spellEnd"/>
            <w:r w:rsidRPr="00762494">
              <w:rPr>
                <w:color w:val="000000"/>
                <w:sz w:val="20"/>
                <w:szCs w:val="20"/>
              </w:rPr>
              <w:t xml:space="preserve"> </w:t>
            </w:r>
            <w:proofErr w:type="spellStart"/>
            <w:r w:rsidRPr="00762494">
              <w:rPr>
                <w:color w:val="000000"/>
                <w:sz w:val="20"/>
                <w:szCs w:val="20"/>
              </w:rPr>
              <w:t>чарба</w:t>
            </w:r>
            <w:proofErr w:type="spellEnd"/>
            <w:r w:rsidRPr="00762494">
              <w:rPr>
                <w:color w:val="000000"/>
                <w:sz w:val="20"/>
                <w:szCs w:val="20"/>
                <w:lang w:val="ky-KG"/>
              </w:rPr>
              <w:t>сы</w:t>
            </w:r>
            <w:r w:rsidRPr="00762494">
              <w:rPr>
                <w:color w:val="000000"/>
                <w:sz w:val="20"/>
                <w:szCs w:val="20"/>
              </w:rPr>
              <w:t xml:space="preserve">, </w:t>
            </w:r>
            <w:proofErr w:type="spellStart"/>
            <w:r w:rsidRPr="00762494">
              <w:rPr>
                <w:color w:val="000000"/>
                <w:sz w:val="20"/>
                <w:szCs w:val="20"/>
              </w:rPr>
              <w:t>токой</w:t>
            </w:r>
            <w:proofErr w:type="spellEnd"/>
            <w:r w:rsidRPr="00762494">
              <w:rPr>
                <w:color w:val="000000"/>
                <w:sz w:val="20"/>
                <w:szCs w:val="20"/>
              </w:rPr>
              <w:t xml:space="preserve"> </w:t>
            </w:r>
            <w:proofErr w:type="spellStart"/>
            <w:r w:rsidRPr="00762494">
              <w:rPr>
                <w:color w:val="000000"/>
                <w:sz w:val="20"/>
                <w:szCs w:val="20"/>
              </w:rPr>
              <w:t>чарбасы</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lang w:val="ky-KG"/>
              </w:rPr>
              <w:t xml:space="preserve"> балык уулоочулук</w:t>
            </w:r>
          </w:p>
        </w:tc>
        <w:tc>
          <w:tcPr>
            <w:tcW w:w="577" w:type="pct"/>
            <w:noWrap/>
            <w:vAlign w:val="bottom"/>
            <w:hideMark/>
          </w:tcPr>
          <w:p w14:paraId="3C05873D" w14:textId="77777777" w:rsidR="00762494" w:rsidRPr="00762494" w:rsidRDefault="00762494" w:rsidP="00762494">
            <w:pPr>
              <w:jc w:val="right"/>
              <w:rPr>
                <w:sz w:val="20"/>
                <w:szCs w:val="20"/>
              </w:rPr>
            </w:pPr>
            <w:r w:rsidRPr="00762494">
              <w:rPr>
                <w:sz w:val="20"/>
                <w:szCs w:val="20"/>
              </w:rPr>
              <w:t>6 038,8</w:t>
            </w:r>
          </w:p>
        </w:tc>
        <w:tc>
          <w:tcPr>
            <w:tcW w:w="587" w:type="pct"/>
            <w:vAlign w:val="bottom"/>
            <w:hideMark/>
          </w:tcPr>
          <w:p w14:paraId="3B220EB2" w14:textId="77777777" w:rsidR="00762494" w:rsidRPr="00762494" w:rsidRDefault="00762494" w:rsidP="00762494">
            <w:pPr>
              <w:jc w:val="right"/>
              <w:rPr>
                <w:sz w:val="20"/>
                <w:szCs w:val="20"/>
              </w:rPr>
            </w:pPr>
            <w:r w:rsidRPr="00762494">
              <w:rPr>
                <w:sz w:val="20"/>
                <w:szCs w:val="20"/>
              </w:rPr>
              <w:t>7 190,4</w:t>
            </w:r>
          </w:p>
        </w:tc>
        <w:tc>
          <w:tcPr>
            <w:tcW w:w="617" w:type="pct"/>
            <w:vAlign w:val="bottom"/>
            <w:hideMark/>
          </w:tcPr>
          <w:p w14:paraId="249A8CD8" w14:textId="77777777" w:rsidR="00762494" w:rsidRPr="00762494" w:rsidRDefault="00762494" w:rsidP="00762494">
            <w:pPr>
              <w:jc w:val="right"/>
              <w:rPr>
                <w:sz w:val="20"/>
                <w:szCs w:val="20"/>
              </w:rPr>
            </w:pPr>
            <w:r w:rsidRPr="00762494">
              <w:rPr>
                <w:sz w:val="20"/>
                <w:szCs w:val="20"/>
              </w:rPr>
              <w:t>5 097,8</w:t>
            </w:r>
          </w:p>
        </w:tc>
        <w:tc>
          <w:tcPr>
            <w:tcW w:w="687" w:type="pct"/>
            <w:noWrap/>
            <w:vAlign w:val="bottom"/>
            <w:hideMark/>
          </w:tcPr>
          <w:p w14:paraId="581A0D90" w14:textId="77777777" w:rsidR="00762494" w:rsidRPr="00762494" w:rsidRDefault="00762494" w:rsidP="00762494">
            <w:pPr>
              <w:jc w:val="right"/>
              <w:rPr>
                <w:sz w:val="20"/>
                <w:szCs w:val="20"/>
              </w:rPr>
            </w:pPr>
            <w:r w:rsidRPr="00762494">
              <w:rPr>
                <w:sz w:val="20"/>
                <w:szCs w:val="20"/>
              </w:rPr>
              <w:t>6 615,8</w:t>
            </w:r>
          </w:p>
        </w:tc>
        <w:tc>
          <w:tcPr>
            <w:tcW w:w="566" w:type="pct"/>
            <w:noWrap/>
            <w:vAlign w:val="bottom"/>
            <w:hideMark/>
          </w:tcPr>
          <w:p w14:paraId="7A873802" w14:textId="77777777" w:rsidR="00762494" w:rsidRPr="00762494" w:rsidRDefault="00762494" w:rsidP="00762494">
            <w:pPr>
              <w:jc w:val="right"/>
              <w:rPr>
                <w:sz w:val="20"/>
                <w:szCs w:val="20"/>
              </w:rPr>
            </w:pPr>
            <w:r w:rsidRPr="00762494">
              <w:rPr>
                <w:sz w:val="20"/>
                <w:szCs w:val="20"/>
              </w:rPr>
              <w:t>-40,6</w:t>
            </w:r>
          </w:p>
        </w:tc>
        <w:tc>
          <w:tcPr>
            <w:tcW w:w="532" w:type="pct"/>
            <w:noWrap/>
            <w:vAlign w:val="bottom"/>
            <w:hideMark/>
          </w:tcPr>
          <w:p w14:paraId="307C97BE" w14:textId="77777777" w:rsidR="00762494" w:rsidRPr="00762494" w:rsidRDefault="00762494" w:rsidP="00762494">
            <w:pPr>
              <w:jc w:val="right"/>
              <w:rPr>
                <w:sz w:val="20"/>
                <w:szCs w:val="20"/>
              </w:rPr>
            </w:pPr>
            <w:r w:rsidRPr="00762494">
              <w:rPr>
                <w:sz w:val="20"/>
                <w:szCs w:val="20"/>
              </w:rPr>
              <w:t>-299,9</w:t>
            </w:r>
          </w:p>
        </w:tc>
      </w:tr>
      <w:tr w:rsidR="00762494" w:rsidRPr="00762494" w14:paraId="14E27F04" w14:textId="77777777" w:rsidTr="005F2BB7">
        <w:tc>
          <w:tcPr>
            <w:tcW w:w="1434" w:type="pct"/>
            <w:vAlign w:val="bottom"/>
            <w:hideMark/>
          </w:tcPr>
          <w:p w14:paraId="50A1D4DB" w14:textId="77777777" w:rsidR="00762494" w:rsidRPr="00762494" w:rsidRDefault="00762494" w:rsidP="00762494">
            <w:pPr>
              <w:spacing w:beforeLines="10" w:before="24" w:afterLines="10" w:after="24"/>
              <w:ind w:left="170" w:hanging="113"/>
              <w:rPr>
                <w:color w:val="000000"/>
                <w:sz w:val="20"/>
                <w:szCs w:val="20"/>
              </w:rPr>
            </w:pPr>
            <w:r w:rsidRPr="00762494">
              <w:rPr>
                <w:color w:val="000000"/>
                <w:sz w:val="20"/>
                <w:szCs w:val="20"/>
                <w:lang w:val="ky-KG"/>
              </w:rPr>
              <w:t>Пайдалуу</w:t>
            </w:r>
            <w:r w:rsidRPr="00762494">
              <w:rPr>
                <w:color w:val="000000"/>
                <w:sz w:val="20"/>
                <w:szCs w:val="20"/>
              </w:rPr>
              <w:t xml:space="preserve"> кен</w:t>
            </w:r>
            <w:r w:rsidRPr="00762494">
              <w:rPr>
                <w:color w:val="000000"/>
                <w:sz w:val="20"/>
                <w:szCs w:val="20"/>
                <w:lang w:val="ky-KG"/>
              </w:rPr>
              <w:t>дерди</w:t>
            </w:r>
            <w:r w:rsidRPr="00762494">
              <w:rPr>
                <w:color w:val="000000"/>
                <w:sz w:val="20"/>
                <w:szCs w:val="20"/>
              </w:rPr>
              <w:t xml:space="preserve"> </w:t>
            </w:r>
            <w:proofErr w:type="spellStart"/>
            <w:r w:rsidRPr="00762494">
              <w:rPr>
                <w:color w:val="000000"/>
                <w:sz w:val="20"/>
                <w:szCs w:val="20"/>
              </w:rPr>
              <w:t>казуу</w:t>
            </w:r>
            <w:proofErr w:type="spellEnd"/>
            <w:r w:rsidRPr="00762494">
              <w:rPr>
                <w:color w:val="000000"/>
                <w:sz w:val="20"/>
                <w:szCs w:val="20"/>
              </w:rPr>
              <w:t xml:space="preserve"> </w:t>
            </w:r>
          </w:p>
        </w:tc>
        <w:tc>
          <w:tcPr>
            <w:tcW w:w="577" w:type="pct"/>
            <w:noWrap/>
            <w:vAlign w:val="bottom"/>
            <w:hideMark/>
          </w:tcPr>
          <w:p w14:paraId="6B6FAA73" w14:textId="77777777" w:rsidR="00762494" w:rsidRPr="00762494" w:rsidRDefault="00762494" w:rsidP="00762494">
            <w:pPr>
              <w:jc w:val="right"/>
              <w:rPr>
                <w:sz w:val="20"/>
                <w:szCs w:val="20"/>
              </w:rPr>
            </w:pPr>
            <w:r w:rsidRPr="00762494">
              <w:rPr>
                <w:sz w:val="20"/>
                <w:szCs w:val="20"/>
              </w:rPr>
              <w:t>39 285,8</w:t>
            </w:r>
          </w:p>
        </w:tc>
        <w:tc>
          <w:tcPr>
            <w:tcW w:w="587" w:type="pct"/>
            <w:vAlign w:val="bottom"/>
            <w:hideMark/>
          </w:tcPr>
          <w:p w14:paraId="35EAF643" w14:textId="77777777" w:rsidR="00762494" w:rsidRPr="00762494" w:rsidRDefault="00762494" w:rsidP="00762494">
            <w:pPr>
              <w:jc w:val="right"/>
              <w:rPr>
                <w:sz w:val="20"/>
                <w:szCs w:val="20"/>
              </w:rPr>
            </w:pPr>
            <w:r w:rsidRPr="00762494">
              <w:rPr>
                <w:sz w:val="20"/>
                <w:szCs w:val="20"/>
              </w:rPr>
              <w:t>43 749,0</w:t>
            </w:r>
          </w:p>
        </w:tc>
        <w:tc>
          <w:tcPr>
            <w:tcW w:w="617" w:type="pct"/>
            <w:vAlign w:val="bottom"/>
            <w:hideMark/>
          </w:tcPr>
          <w:p w14:paraId="11F6452E" w14:textId="77777777" w:rsidR="00762494" w:rsidRPr="00762494" w:rsidRDefault="00762494" w:rsidP="00762494">
            <w:pPr>
              <w:jc w:val="right"/>
              <w:rPr>
                <w:sz w:val="20"/>
                <w:szCs w:val="20"/>
              </w:rPr>
            </w:pPr>
            <w:r w:rsidRPr="00762494">
              <w:rPr>
                <w:sz w:val="20"/>
                <w:szCs w:val="20"/>
              </w:rPr>
              <w:t>31 726,1</w:t>
            </w:r>
          </w:p>
        </w:tc>
        <w:tc>
          <w:tcPr>
            <w:tcW w:w="687" w:type="pct"/>
            <w:noWrap/>
            <w:vAlign w:val="bottom"/>
            <w:hideMark/>
          </w:tcPr>
          <w:p w14:paraId="2FC8AB36" w14:textId="77777777" w:rsidR="00762494" w:rsidRPr="00762494" w:rsidRDefault="00762494" w:rsidP="00762494">
            <w:pPr>
              <w:jc w:val="right"/>
              <w:rPr>
                <w:sz w:val="20"/>
                <w:szCs w:val="20"/>
              </w:rPr>
            </w:pPr>
            <w:r w:rsidRPr="00762494">
              <w:rPr>
                <w:sz w:val="20"/>
                <w:szCs w:val="20"/>
              </w:rPr>
              <w:t>38 095,9</w:t>
            </w:r>
          </w:p>
        </w:tc>
        <w:tc>
          <w:tcPr>
            <w:tcW w:w="566" w:type="pct"/>
            <w:noWrap/>
            <w:vAlign w:val="bottom"/>
            <w:hideMark/>
          </w:tcPr>
          <w:p w14:paraId="405D049E" w14:textId="77777777" w:rsidR="00762494" w:rsidRPr="00762494" w:rsidRDefault="00762494" w:rsidP="00762494">
            <w:pPr>
              <w:jc w:val="right"/>
              <w:rPr>
                <w:sz w:val="20"/>
                <w:szCs w:val="20"/>
              </w:rPr>
            </w:pPr>
            <w:r w:rsidRPr="00762494">
              <w:rPr>
                <w:sz w:val="20"/>
                <w:szCs w:val="20"/>
              </w:rPr>
              <w:t>-3 129,6</w:t>
            </w:r>
          </w:p>
        </w:tc>
        <w:tc>
          <w:tcPr>
            <w:tcW w:w="532" w:type="pct"/>
            <w:noWrap/>
            <w:vAlign w:val="bottom"/>
            <w:hideMark/>
          </w:tcPr>
          <w:p w14:paraId="4B86FE9C" w14:textId="77777777" w:rsidR="00762494" w:rsidRPr="00762494" w:rsidRDefault="00762494" w:rsidP="00762494">
            <w:pPr>
              <w:jc w:val="right"/>
              <w:rPr>
                <w:sz w:val="20"/>
                <w:szCs w:val="20"/>
              </w:rPr>
            </w:pPr>
            <w:r w:rsidRPr="00762494">
              <w:rPr>
                <w:sz w:val="20"/>
                <w:szCs w:val="20"/>
              </w:rPr>
              <w:t>458,1</w:t>
            </w:r>
          </w:p>
        </w:tc>
      </w:tr>
      <w:tr w:rsidR="00762494" w:rsidRPr="00762494" w14:paraId="385033DE" w14:textId="77777777" w:rsidTr="005F2BB7">
        <w:tc>
          <w:tcPr>
            <w:tcW w:w="1434" w:type="pct"/>
            <w:vAlign w:val="bottom"/>
            <w:hideMark/>
          </w:tcPr>
          <w:p w14:paraId="502F75D9" w14:textId="77777777" w:rsidR="00762494" w:rsidRPr="00762494" w:rsidRDefault="00762494" w:rsidP="00762494">
            <w:pPr>
              <w:spacing w:beforeLines="10" w:before="24" w:afterLines="10" w:after="24"/>
              <w:ind w:left="170" w:hanging="113"/>
              <w:rPr>
                <w:color w:val="000000"/>
                <w:sz w:val="20"/>
                <w:szCs w:val="20"/>
              </w:rPr>
            </w:pPr>
            <w:proofErr w:type="spellStart"/>
            <w:r w:rsidRPr="00762494">
              <w:rPr>
                <w:color w:val="000000"/>
                <w:sz w:val="20"/>
                <w:szCs w:val="20"/>
              </w:rPr>
              <w:t>Иштетүү</w:t>
            </w:r>
            <w:proofErr w:type="spellEnd"/>
            <w:r w:rsidRPr="00762494">
              <w:rPr>
                <w:color w:val="000000"/>
                <w:sz w:val="20"/>
                <w:szCs w:val="20"/>
              </w:rPr>
              <w:t xml:space="preserve"> </w:t>
            </w:r>
            <w:proofErr w:type="spellStart"/>
            <w:r w:rsidRPr="00762494">
              <w:rPr>
                <w:color w:val="000000"/>
                <w:sz w:val="20"/>
                <w:szCs w:val="20"/>
              </w:rPr>
              <w:t>өндүрүшү</w:t>
            </w:r>
            <w:proofErr w:type="spellEnd"/>
          </w:p>
        </w:tc>
        <w:tc>
          <w:tcPr>
            <w:tcW w:w="577" w:type="pct"/>
            <w:noWrap/>
            <w:vAlign w:val="bottom"/>
            <w:hideMark/>
          </w:tcPr>
          <w:p w14:paraId="47C8E4EA" w14:textId="77777777" w:rsidR="00762494" w:rsidRPr="00762494" w:rsidRDefault="00762494" w:rsidP="00762494">
            <w:pPr>
              <w:jc w:val="right"/>
              <w:rPr>
                <w:sz w:val="20"/>
                <w:szCs w:val="20"/>
              </w:rPr>
            </w:pPr>
            <w:r w:rsidRPr="00762494">
              <w:rPr>
                <w:sz w:val="20"/>
                <w:szCs w:val="20"/>
              </w:rPr>
              <w:t>276 723,6</w:t>
            </w:r>
          </w:p>
        </w:tc>
        <w:tc>
          <w:tcPr>
            <w:tcW w:w="587" w:type="pct"/>
            <w:vAlign w:val="bottom"/>
            <w:hideMark/>
          </w:tcPr>
          <w:p w14:paraId="0102D21C" w14:textId="77777777" w:rsidR="00762494" w:rsidRPr="00762494" w:rsidRDefault="00762494" w:rsidP="00762494">
            <w:pPr>
              <w:jc w:val="right"/>
              <w:rPr>
                <w:sz w:val="20"/>
                <w:szCs w:val="20"/>
              </w:rPr>
            </w:pPr>
            <w:r w:rsidRPr="00762494">
              <w:rPr>
                <w:sz w:val="20"/>
                <w:szCs w:val="20"/>
              </w:rPr>
              <w:t>330 760,4</w:t>
            </w:r>
          </w:p>
        </w:tc>
        <w:tc>
          <w:tcPr>
            <w:tcW w:w="617" w:type="pct"/>
            <w:vAlign w:val="bottom"/>
            <w:hideMark/>
          </w:tcPr>
          <w:p w14:paraId="64431B44" w14:textId="77777777" w:rsidR="00762494" w:rsidRPr="00762494" w:rsidRDefault="00762494" w:rsidP="00762494">
            <w:pPr>
              <w:jc w:val="right"/>
              <w:rPr>
                <w:sz w:val="20"/>
                <w:szCs w:val="20"/>
              </w:rPr>
            </w:pPr>
            <w:r w:rsidRPr="00762494">
              <w:rPr>
                <w:sz w:val="20"/>
                <w:szCs w:val="20"/>
              </w:rPr>
              <w:t>233 804,7</w:t>
            </w:r>
          </w:p>
        </w:tc>
        <w:tc>
          <w:tcPr>
            <w:tcW w:w="687" w:type="pct"/>
            <w:noWrap/>
            <w:vAlign w:val="bottom"/>
            <w:hideMark/>
          </w:tcPr>
          <w:p w14:paraId="7D79E827" w14:textId="77777777" w:rsidR="00762494" w:rsidRPr="00762494" w:rsidRDefault="00762494" w:rsidP="00762494">
            <w:pPr>
              <w:jc w:val="right"/>
              <w:rPr>
                <w:sz w:val="20"/>
                <w:szCs w:val="20"/>
              </w:rPr>
            </w:pPr>
            <w:r w:rsidRPr="00762494">
              <w:rPr>
                <w:sz w:val="20"/>
                <w:szCs w:val="20"/>
              </w:rPr>
              <w:t>280 472,0</w:t>
            </w:r>
          </w:p>
        </w:tc>
        <w:tc>
          <w:tcPr>
            <w:tcW w:w="566" w:type="pct"/>
            <w:noWrap/>
            <w:vAlign w:val="bottom"/>
            <w:hideMark/>
          </w:tcPr>
          <w:p w14:paraId="48CC0D6A" w14:textId="77777777" w:rsidR="00762494" w:rsidRPr="00762494" w:rsidRDefault="00762494" w:rsidP="00762494">
            <w:pPr>
              <w:jc w:val="right"/>
              <w:rPr>
                <w:sz w:val="20"/>
                <w:szCs w:val="20"/>
              </w:rPr>
            </w:pPr>
            <w:r w:rsidRPr="00762494">
              <w:rPr>
                <w:sz w:val="20"/>
                <w:szCs w:val="20"/>
              </w:rPr>
              <w:t>-961,3</w:t>
            </w:r>
          </w:p>
        </w:tc>
        <w:tc>
          <w:tcPr>
            <w:tcW w:w="532" w:type="pct"/>
            <w:noWrap/>
            <w:vAlign w:val="bottom"/>
            <w:hideMark/>
          </w:tcPr>
          <w:p w14:paraId="572B6F0D" w14:textId="77777777" w:rsidR="00762494" w:rsidRPr="00762494" w:rsidRDefault="00762494" w:rsidP="00762494">
            <w:pPr>
              <w:jc w:val="right"/>
              <w:rPr>
                <w:sz w:val="20"/>
                <w:szCs w:val="20"/>
              </w:rPr>
            </w:pPr>
            <w:r w:rsidRPr="00762494">
              <w:rPr>
                <w:sz w:val="20"/>
                <w:szCs w:val="20"/>
              </w:rPr>
              <w:t>16 006,9</w:t>
            </w:r>
          </w:p>
        </w:tc>
      </w:tr>
      <w:tr w:rsidR="00762494" w:rsidRPr="00762494" w14:paraId="26776133" w14:textId="77777777" w:rsidTr="005F2BB7">
        <w:tc>
          <w:tcPr>
            <w:tcW w:w="1434" w:type="pct"/>
            <w:vAlign w:val="bottom"/>
            <w:hideMark/>
          </w:tcPr>
          <w:p w14:paraId="77E2A5EF" w14:textId="77777777" w:rsidR="00762494" w:rsidRPr="00762494" w:rsidRDefault="00762494" w:rsidP="00762494">
            <w:pPr>
              <w:spacing w:beforeLines="10" w:before="24" w:afterLines="10" w:after="24"/>
              <w:ind w:left="170" w:hanging="113"/>
              <w:rPr>
                <w:color w:val="000000"/>
                <w:sz w:val="20"/>
                <w:szCs w:val="20"/>
                <w:lang w:val="ky-KG"/>
              </w:rPr>
            </w:pPr>
            <w:r w:rsidRPr="00762494">
              <w:rPr>
                <w:color w:val="000000"/>
                <w:sz w:val="20"/>
                <w:szCs w:val="20"/>
              </w:rPr>
              <w:t>Электр энергия, газ</w:t>
            </w:r>
            <w:r w:rsidRPr="00762494">
              <w:rPr>
                <w:color w:val="000000"/>
                <w:sz w:val="20"/>
                <w:szCs w:val="20"/>
                <w:lang w:val="ky-KG"/>
              </w:rPr>
              <w:t>, б</w:t>
            </w:r>
            <w:proofErr w:type="spellStart"/>
            <w:r w:rsidRPr="00762494">
              <w:rPr>
                <w:color w:val="000000"/>
                <w:sz w:val="20"/>
                <w:szCs w:val="20"/>
              </w:rPr>
              <w:t>уу</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rPr>
              <w:t xml:space="preserve"> </w:t>
            </w:r>
            <w:r w:rsidRPr="00762494">
              <w:rPr>
                <w:color w:val="000000"/>
                <w:sz w:val="20"/>
                <w:szCs w:val="20"/>
                <w:lang w:val="ky-KG"/>
              </w:rPr>
              <w:t xml:space="preserve">кондицияланган аба менен камсыздоо </w:t>
            </w:r>
          </w:p>
        </w:tc>
        <w:tc>
          <w:tcPr>
            <w:tcW w:w="577" w:type="pct"/>
            <w:noWrap/>
            <w:vAlign w:val="bottom"/>
            <w:hideMark/>
          </w:tcPr>
          <w:p w14:paraId="4D04BD4E" w14:textId="77777777" w:rsidR="00762494" w:rsidRPr="00762494" w:rsidRDefault="00762494" w:rsidP="00762494">
            <w:pPr>
              <w:jc w:val="right"/>
              <w:rPr>
                <w:sz w:val="20"/>
                <w:szCs w:val="20"/>
              </w:rPr>
            </w:pPr>
            <w:r w:rsidRPr="00762494">
              <w:rPr>
                <w:sz w:val="20"/>
                <w:szCs w:val="20"/>
              </w:rPr>
              <w:t>36 465,2</w:t>
            </w:r>
          </w:p>
        </w:tc>
        <w:tc>
          <w:tcPr>
            <w:tcW w:w="587" w:type="pct"/>
            <w:vAlign w:val="bottom"/>
            <w:hideMark/>
          </w:tcPr>
          <w:p w14:paraId="49DF405D" w14:textId="77777777" w:rsidR="00762494" w:rsidRPr="00762494" w:rsidRDefault="00762494" w:rsidP="00762494">
            <w:pPr>
              <w:jc w:val="right"/>
              <w:rPr>
                <w:sz w:val="20"/>
                <w:szCs w:val="20"/>
              </w:rPr>
            </w:pPr>
            <w:r w:rsidRPr="00762494">
              <w:rPr>
                <w:sz w:val="20"/>
                <w:szCs w:val="20"/>
              </w:rPr>
              <w:t>46 010,3</w:t>
            </w:r>
          </w:p>
        </w:tc>
        <w:tc>
          <w:tcPr>
            <w:tcW w:w="617" w:type="pct"/>
            <w:vAlign w:val="bottom"/>
            <w:hideMark/>
          </w:tcPr>
          <w:p w14:paraId="14B50043" w14:textId="77777777" w:rsidR="00762494" w:rsidRPr="00762494" w:rsidRDefault="00762494" w:rsidP="00762494">
            <w:pPr>
              <w:jc w:val="right"/>
              <w:rPr>
                <w:sz w:val="20"/>
                <w:szCs w:val="20"/>
              </w:rPr>
            </w:pPr>
            <w:r w:rsidRPr="00762494">
              <w:rPr>
                <w:sz w:val="20"/>
                <w:szCs w:val="20"/>
              </w:rPr>
              <w:t>39 489,6</w:t>
            </w:r>
          </w:p>
        </w:tc>
        <w:tc>
          <w:tcPr>
            <w:tcW w:w="687" w:type="pct"/>
            <w:noWrap/>
            <w:vAlign w:val="bottom"/>
            <w:hideMark/>
          </w:tcPr>
          <w:p w14:paraId="7ED7C0F6" w14:textId="77777777" w:rsidR="00762494" w:rsidRPr="00762494" w:rsidRDefault="00762494" w:rsidP="00762494">
            <w:pPr>
              <w:jc w:val="right"/>
              <w:rPr>
                <w:sz w:val="20"/>
                <w:szCs w:val="20"/>
              </w:rPr>
            </w:pPr>
            <w:r w:rsidRPr="00762494">
              <w:rPr>
                <w:sz w:val="20"/>
                <w:szCs w:val="20"/>
              </w:rPr>
              <w:t>49 574,9</w:t>
            </w:r>
          </w:p>
        </w:tc>
        <w:tc>
          <w:tcPr>
            <w:tcW w:w="566" w:type="pct"/>
            <w:noWrap/>
            <w:vAlign w:val="bottom"/>
            <w:hideMark/>
          </w:tcPr>
          <w:p w14:paraId="3612872B" w14:textId="77777777" w:rsidR="00762494" w:rsidRPr="00762494" w:rsidRDefault="00762494" w:rsidP="00762494">
            <w:pPr>
              <w:jc w:val="right"/>
              <w:rPr>
                <w:sz w:val="20"/>
                <w:szCs w:val="20"/>
              </w:rPr>
            </w:pPr>
            <w:r w:rsidRPr="00762494">
              <w:rPr>
                <w:sz w:val="20"/>
                <w:szCs w:val="20"/>
              </w:rPr>
              <w:t>-5 220,7</w:t>
            </w:r>
          </w:p>
        </w:tc>
        <w:tc>
          <w:tcPr>
            <w:tcW w:w="532" w:type="pct"/>
            <w:noWrap/>
            <w:vAlign w:val="bottom"/>
            <w:hideMark/>
          </w:tcPr>
          <w:p w14:paraId="7FD84260" w14:textId="77777777" w:rsidR="00762494" w:rsidRPr="00762494" w:rsidRDefault="00762494" w:rsidP="00762494">
            <w:pPr>
              <w:jc w:val="right"/>
              <w:rPr>
                <w:sz w:val="20"/>
                <w:szCs w:val="20"/>
              </w:rPr>
            </w:pPr>
            <w:r w:rsidRPr="00762494">
              <w:rPr>
                <w:sz w:val="20"/>
                <w:szCs w:val="20"/>
              </w:rPr>
              <w:t>4 272,0</w:t>
            </w:r>
          </w:p>
        </w:tc>
      </w:tr>
      <w:tr w:rsidR="00762494" w:rsidRPr="00762494" w14:paraId="6FADE6BA" w14:textId="77777777" w:rsidTr="005F2BB7">
        <w:trPr>
          <w:trHeight w:val="693"/>
        </w:trPr>
        <w:tc>
          <w:tcPr>
            <w:tcW w:w="1434" w:type="pct"/>
            <w:vAlign w:val="bottom"/>
            <w:hideMark/>
          </w:tcPr>
          <w:p w14:paraId="4CD8B2F9" w14:textId="77777777" w:rsidR="00762494" w:rsidRPr="00762494" w:rsidRDefault="00762494" w:rsidP="00762494">
            <w:pPr>
              <w:spacing w:beforeLines="10" w:before="24" w:afterLines="10" w:after="24"/>
              <w:ind w:left="170" w:hanging="113"/>
              <w:rPr>
                <w:color w:val="000000"/>
                <w:sz w:val="20"/>
                <w:szCs w:val="20"/>
                <w:lang w:val="ky-KG"/>
              </w:rPr>
            </w:pPr>
            <w:proofErr w:type="spellStart"/>
            <w:r w:rsidRPr="00762494">
              <w:rPr>
                <w:color w:val="000000"/>
                <w:sz w:val="20"/>
                <w:szCs w:val="20"/>
              </w:rPr>
              <w:t>Cуу</w:t>
            </w:r>
            <w:proofErr w:type="spellEnd"/>
            <w:r w:rsidRPr="00762494">
              <w:rPr>
                <w:color w:val="000000"/>
                <w:sz w:val="20"/>
                <w:szCs w:val="20"/>
              </w:rPr>
              <w:t xml:space="preserve"> </w:t>
            </w:r>
            <w:proofErr w:type="spellStart"/>
            <w:r w:rsidRPr="00762494">
              <w:rPr>
                <w:color w:val="000000"/>
                <w:sz w:val="20"/>
                <w:szCs w:val="20"/>
              </w:rPr>
              <w:t>менен</w:t>
            </w:r>
            <w:proofErr w:type="spellEnd"/>
            <w:r w:rsidRPr="00762494">
              <w:rPr>
                <w:color w:val="000000"/>
                <w:sz w:val="20"/>
                <w:szCs w:val="20"/>
              </w:rPr>
              <w:t xml:space="preserve"> </w:t>
            </w:r>
            <w:r w:rsidRPr="00762494">
              <w:rPr>
                <w:color w:val="000000"/>
                <w:sz w:val="20"/>
                <w:szCs w:val="20"/>
                <w:lang w:val="ky-KG"/>
              </w:rPr>
              <w:t>жабд</w:t>
            </w:r>
            <w:proofErr w:type="spellStart"/>
            <w:r w:rsidRPr="00762494">
              <w:rPr>
                <w:color w:val="000000"/>
                <w:sz w:val="20"/>
                <w:szCs w:val="20"/>
              </w:rPr>
              <w:t>уу</w:t>
            </w:r>
            <w:proofErr w:type="spellEnd"/>
            <w:r w:rsidRPr="00762494">
              <w:rPr>
                <w:color w:val="000000"/>
                <w:sz w:val="20"/>
                <w:szCs w:val="20"/>
              </w:rPr>
              <w:t xml:space="preserve">, </w:t>
            </w:r>
            <w:proofErr w:type="spellStart"/>
            <w:r w:rsidRPr="00762494">
              <w:rPr>
                <w:color w:val="000000"/>
                <w:sz w:val="20"/>
                <w:szCs w:val="20"/>
              </w:rPr>
              <w:t>калдыктарды</w:t>
            </w:r>
            <w:proofErr w:type="spellEnd"/>
            <w:r w:rsidRPr="00762494">
              <w:rPr>
                <w:color w:val="000000"/>
                <w:sz w:val="20"/>
                <w:szCs w:val="20"/>
              </w:rPr>
              <w:t xml:space="preserve"> </w:t>
            </w:r>
            <w:proofErr w:type="spellStart"/>
            <w:r w:rsidRPr="00762494">
              <w:rPr>
                <w:color w:val="000000"/>
                <w:sz w:val="20"/>
                <w:szCs w:val="20"/>
              </w:rPr>
              <w:t>тазалоо</w:t>
            </w:r>
            <w:proofErr w:type="spellEnd"/>
            <w:r w:rsidRPr="00762494">
              <w:rPr>
                <w:color w:val="000000"/>
                <w:sz w:val="20"/>
                <w:szCs w:val="20"/>
                <w:lang w:val="ky-KG"/>
              </w:rPr>
              <w:t xml:space="preserve"> жана</w:t>
            </w:r>
            <w:r w:rsidRPr="00762494">
              <w:rPr>
                <w:color w:val="000000"/>
                <w:sz w:val="20"/>
                <w:szCs w:val="20"/>
              </w:rPr>
              <w:t xml:space="preserve"> </w:t>
            </w:r>
            <w:proofErr w:type="spellStart"/>
            <w:r w:rsidRPr="00762494">
              <w:rPr>
                <w:color w:val="000000"/>
                <w:sz w:val="20"/>
                <w:szCs w:val="20"/>
              </w:rPr>
              <w:t>иштетүү</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rPr>
              <w:t xml:space="preserve"> </w:t>
            </w:r>
            <w:r w:rsidRPr="00762494">
              <w:rPr>
                <w:color w:val="000000"/>
                <w:sz w:val="20"/>
                <w:szCs w:val="20"/>
                <w:lang w:val="ky-KG"/>
              </w:rPr>
              <w:t>кайра пайдаланылуучу чийки затты алуу</w:t>
            </w:r>
          </w:p>
        </w:tc>
        <w:tc>
          <w:tcPr>
            <w:tcW w:w="577" w:type="pct"/>
            <w:noWrap/>
            <w:vAlign w:val="bottom"/>
            <w:hideMark/>
          </w:tcPr>
          <w:p w14:paraId="3056E54E" w14:textId="77777777" w:rsidR="00762494" w:rsidRPr="00762494" w:rsidRDefault="00762494" w:rsidP="00762494">
            <w:pPr>
              <w:jc w:val="right"/>
              <w:rPr>
                <w:sz w:val="20"/>
                <w:szCs w:val="20"/>
              </w:rPr>
            </w:pPr>
            <w:r w:rsidRPr="00762494">
              <w:rPr>
                <w:sz w:val="20"/>
                <w:szCs w:val="20"/>
              </w:rPr>
              <w:t>4 356,3</w:t>
            </w:r>
          </w:p>
        </w:tc>
        <w:tc>
          <w:tcPr>
            <w:tcW w:w="587" w:type="pct"/>
            <w:vAlign w:val="bottom"/>
            <w:hideMark/>
          </w:tcPr>
          <w:p w14:paraId="10A7BBED" w14:textId="77777777" w:rsidR="00762494" w:rsidRPr="00762494" w:rsidRDefault="00762494" w:rsidP="00762494">
            <w:pPr>
              <w:jc w:val="right"/>
              <w:rPr>
                <w:sz w:val="20"/>
                <w:szCs w:val="20"/>
              </w:rPr>
            </w:pPr>
            <w:r w:rsidRPr="00762494">
              <w:rPr>
                <w:sz w:val="20"/>
                <w:szCs w:val="20"/>
              </w:rPr>
              <w:t>5 679,7</w:t>
            </w:r>
          </w:p>
        </w:tc>
        <w:tc>
          <w:tcPr>
            <w:tcW w:w="617" w:type="pct"/>
            <w:vAlign w:val="bottom"/>
            <w:hideMark/>
          </w:tcPr>
          <w:p w14:paraId="0DE13DBB" w14:textId="77777777" w:rsidR="00762494" w:rsidRPr="00762494" w:rsidRDefault="00762494" w:rsidP="00762494">
            <w:pPr>
              <w:jc w:val="right"/>
              <w:rPr>
                <w:sz w:val="20"/>
                <w:szCs w:val="20"/>
              </w:rPr>
            </w:pPr>
            <w:r w:rsidRPr="00762494">
              <w:rPr>
                <w:sz w:val="20"/>
                <w:szCs w:val="20"/>
              </w:rPr>
              <w:t>4 241,8</w:t>
            </w:r>
          </w:p>
        </w:tc>
        <w:tc>
          <w:tcPr>
            <w:tcW w:w="687" w:type="pct"/>
            <w:noWrap/>
            <w:vAlign w:val="bottom"/>
            <w:hideMark/>
          </w:tcPr>
          <w:p w14:paraId="1509DF1E" w14:textId="77777777" w:rsidR="00762494" w:rsidRPr="00762494" w:rsidRDefault="00762494" w:rsidP="00762494">
            <w:pPr>
              <w:jc w:val="right"/>
              <w:rPr>
                <w:sz w:val="20"/>
                <w:szCs w:val="20"/>
              </w:rPr>
            </w:pPr>
            <w:r w:rsidRPr="00762494">
              <w:rPr>
                <w:sz w:val="20"/>
                <w:szCs w:val="20"/>
              </w:rPr>
              <w:t>5 185,2</w:t>
            </w:r>
          </w:p>
        </w:tc>
        <w:tc>
          <w:tcPr>
            <w:tcW w:w="566" w:type="pct"/>
            <w:noWrap/>
            <w:vAlign w:val="bottom"/>
            <w:hideMark/>
          </w:tcPr>
          <w:p w14:paraId="36C12D82" w14:textId="77777777" w:rsidR="00762494" w:rsidRPr="00762494" w:rsidRDefault="00762494" w:rsidP="00762494">
            <w:pPr>
              <w:jc w:val="right"/>
              <w:rPr>
                <w:sz w:val="20"/>
                <w:szCs w:val="20"/>
              </w:rPr>
            </w:pPr>
            <w:r w:rsidRPr="00762494">
              <w:rPr>
                <w:sz w:val="20"/>
                <w:szCs w:val="20"/>
              </w:rPr>
              <w:t>-30,7</w:t>
            </w:r>
          </w:p>
        </w:tc>
        <w:tc>
          <w:tcPr>
            <w:tcW w:w="532" w:type="pct"/>
            <w:noWrap/>
            <w:vAlign w:val="bottom"/>
            <w:hideMark/>
          </w:tcPr>
          <w:p w14:paraId="2BFBA321" w14:textId="77777777" w:rsidR="00762494" w:rsidRPr="00762494" w:rsidRDefault="00762494" w:rsidP="00762494">
            <w:pPr>
              <w:jc w:val="right"/>
              <w:rPr>
                <w:sz w:val="20"/>
                <w:szCs w:val="20"/>
              </w:rPr>
            </w:pPr>
            <w:r w:rsidRPr="00762494">
              <w:rPr>
                <w:sz w:val="20"/>
                <w:szCs w:val="20"/>
              </w:rPr>
              <w:t>17,0</w:t>
            </w:r>
          </w:p>
        </w:tc>
      </w:tr>
      <w:tr w:rsidR="00762494" w:rsidRPr="00762494" w14:paraId="37F7D0A1" w14:textId="77777777" w:rsidTr="005F2BB7">
        <w:tc>
          <w:tcPr>
            <w:tcW w:w="1434" w:type="pct"/>
            <w:vAlign w:val="bottom"/>
            <w:hideMark/>
          </w:tcPr>
          <w:p w14:paraId="7D79612E" w14:textId="77777777" w:rsidR="00762494" w:rsidRPr="00762494" w:rsidRDefault="00762494" w:rsidP="00762494">
            <w:pPr>
              <w:spacing w:beforeLines="10" w:before="24" w:afterLines="10" w:after="24"/>
              <w:ind w:left="170" w:hanging="113"/>
              <w:rPr>
                <w:color w:val="000000"/>
                <w:sz w:val="20"/>
                <w:szCs w:val="20"/>
              </w:rPr>
            </w:pPr>
            <w:proofErr w:type="spellStart"/>
            <w:r w:rsidRPr="00762494">
              <w:rPr>
                <w:color w:val="000000"/>
                <w:sz w:val="20"/>
                <w:szCs w:val="20"/>
              </w:rPr>
              <w:t>Курулуш</w:t>
            </w:r>
            <w:proofErr w:type="spellEnd"/>
          </w:p>
        </w:tc>
        <w:tc>
          <w:tcPr>
            <w:tcW w:w="577" w:type="pct"/>
            <w:noWrap/>
            <w:vAlign w:val="bottom"/>
            <w:hideMark/>
          </w:tcPr>
          <w:p w14:paraId="34922C67" w14:textId="77777777" w:rsidR="00762494" w:rsidRPr="00762494" w:rsidRDefault="00762494" w:rsidP="00762494">
            <w:pPr>
              <w:jc w:val="right"/>
              <w:rPr>
                <w:sz w:val="20"/>
                <w:szCs w:val="20"/>
              </w:rPr>
            </w:pPr>
            <w:r w:rsidRPr="00762494">
              <w:rPr>
                <w:sz w:val="20"/>
                <w:szCs w:val="20"/>
              </w:rPr>
              <w:t>37 157,5</w:t>
            </w:r>
          </w:p>
        </w:tc>
        <w:tc>
          <w:tcPr>
            <w:tcW w:w="587" w:type="pct"/>
            <w:vAlign w:val="bottom"/>
            <w:hideMark/>
          </w:tcPr>
          <w:p w14:paraId="66BE4DA6" w14:textId="77777777" w:rsidR="00762494" w:rsidRPr="00762494" w:rsidRDefault="00762494" w:rsidP="00762494">
            <w:pPr>
              <w:jc w:val="right"/>
              <w:rPr>
                <w:sz w:val="20"/>
                <w:szCs w:val="20"/>
              </w:rPr>
            </w:pPr>
            <w:r w:rsidRPr="00762494">
              <w:rPr>
                <w:sz w:val="20"/>
                <w:szCs w:val="20"/>
              </w:rPr>
              <w:t>50 449,3</w:t>
            </w:r>
          </w:p>
        </w:tc>
        <w:tc>
          <w:tcPr>
            <w:tcW w:w="617" w:type="pct"/>
            <w:vAlign w:val="bottom"/>
            <w:hideMark/>
          </w:tcPr>
          <w:p w14:paraId="2DB5B82A" w14:textId="77777777" w:rsidR="00762494" w:rsidRPr="00762494" w:rsidRDefault="00762494" w:rsidP="00762494">
            <w:pPr>
              <w:jc w:val="right"/>
              <w:rPr>
                <w:sz w:val="20"/>
                <w:szCs w:val="20"/>
              </w:rPr>
            </w:pPr>
            <w:r w:rsidRPr="00762494">
              <w:rPr>
                <w:sz w:val="20"/>
                <w:szCs w:val="20"/>
              </w:rPr>
              <w:t>36 639,1</w:t>
            </w:r>
          </w:p>
        </w:tc>
        <w:tc>
          <w:tcPr>
            <w:tcW w:w="687" w:type="pct"/>
            <w:noWrap/>
            <w:vAlign w:val="bottom"/>
            <w:hideMark/>
          </w:tcPr>
          <w:p w14:paraId="2F66FB73" w14:textId="77777777" w:rsidR="00762494" w:rsidRPr="00762494" w:rsidRDefault="00762494" w:rsidP="00762494">
            <w:pPr>
              <w:jc w:val="right"/>
              <w:rPr>
                <w:sz w:val="20"/>
                <w:szCs w:val="20"/>
              </w:rPr>
            </w:pPr>
            <w:r w:rsidRPr="00762494">
              <w:rPr>
                <w:sz w:val="20"/>
                <w:szCs w:val="20"/>
              </w:rPr>
              <w:t>55 158,2</w:t>
            </w:r>
          </w:p>
        </w:tc>
        <w:tc>
          <w:tcPr>
            <w:tcW w:w="566" w:type="pct"/>
            <w:noWrap/>
            <w:vAlign w:val="bottom"/>
            <w:hideMark/>
          </w:tcPr>
          <w:p w14:paraId="1CC93C9A" w14:textId="77777777" w:rsidR="00762494" w:rsidRPr="00762494" w:rsidRDefault="00762494" w:rsidP="00762494">
            <w:pPr>
              <w:jc w:val="right"/>
              <w:rPr>
                <w:sz w:val="20"/>
                <w:szCs w:val="20"/>
              </w:rPr>
            </w:pPr>
            <w:r w:rsidRPr="00762494">
              <w:rPr>
                <w:sz w:val="20"/>
                <w:szCs w:val="20"/>
              </w:rPr>
              <w:t>-865,6</w:t>
            </w:r>
          </w:p>
        </w:tc>
        <w:tc>
          <w:tcPr>
            <w:tcW w:w="532" w:type="pct"/>
            <w:noWrap/>
            <w:vAlign w:val="bottom"/>
            <w:hideMark/>
          </w:tcPr>
          <w:p w14:paraId="6F26A0E8" w14:textId="77777777" w:rsidR="00762494" w:rsidRPr="00762494" w:rsidRDefault="00762494" w:rsidP="00762494">
            <w:pPr>
              <w:jc w:val="right"/>
              <w:rPr>
                <w:sz w:val="20"/>
                <w:szCs w:val="20"/>
              </w:rPr>
            </w:pPr>
            <w:r w:rsidRPr="00762494">
              <w:rPr>
                <w:sz w:val="20"/>
                <w:szCs w:val="20"/>
              </w:rPr>
              <w:t>-599,3</w:t>
            </w:r>
          </w:p>
        </w:tc>
      </w:tr>
      <w:tr w:rsidR="00762494" w:rsidRPr="00762494" w14:paraId="1ACB8FD5" w14:textId="77777777" w:rsidTr="005F2BB7">
        <w:tc>
          <w:tcPr>
            <w:tcW w:w="1434" w:type="pct"/>
            <w:vAlign w:val="bottom"/>
            <w:hideMark/>
          </w:tcPr>
          <w:p w14:paraId="390B7D24" w14:textId="77777777" w:rsidR="00762494" w:rsidRPr="00762494" w:rsidRDefault="00762494" w:rsidP="00762494">
            <w:pPr>
              <w:spacing w:beforeLines="10" w:before="24" w:afterLines="10" w:after="24"/>
              <w:ind w:left="170" w:hanging="113"/>
              <w:rPr>
                <w:color w:val="000000"/>
                <w:sz w:val="20"/>
                <w:szCs w:val="20"/>
              </w:rPr>
            </w:pPr>
            <w:r w:rsidRPr="00762494">
              <w:rPr>
                <w:color w:val="000000"/>
                <w:sz w:val="20"/>
                <w:szCs w:val="20"/>
                <w:lang w:val="ky-KG"/>
              </w:rPr>
              <w:t>Дүң жана чекене с</w:t>
            </w:r>
            <w:proofErr w:type="spellStart"/>
            <w:r w:rsidRPr="00762494">
              <w:rPr>
                <w:color w:val="000000"/>
                <w:sz w:val="20"/>
                <w:szCs w:val="20"/>
              </w:rPr>
              <w:t>оода</w:t>
            </w:r>
            <w:proofErr w:type="spellEnd"/>
            <w:r w:rsidRPr="00762494">
              <w:rPr>
                <w:color w:val="000000"/>
                <w:sz w:val="20"/>
                <w:szCs w:val="20"/>
              </w:rPr>
              <w:t xml:space="preserve">; </w:t>
            </w:r>
            <w:proofErr w:type="spellStart"/>
            <w:r w:rsidRPr="00762494">
              <w:rPr>
                <w:color w:val="000000"/>
                <w:sz w:val="20"/>
                <w:szCs w:val="20"/>
              </w:rPr>
              <w:t>автоунааларды</w:t>
            </w:r>
            <w:proofErr w:type="spellEnd"/>
            <w:r w:rsidRPr="00762494">
              <w:rPr>
                <w:color w:val="000000"/>
                <w:sz w:val="20"/>
                <w:szCs w:val="20"/>
              </w:rPr>
              <w:t xml:space="preserve"> </w:t>
            </w:r>
            <w:r w:rsidRPr="00762494">
              <w:rPr>
                <w:color w:val="000000"/>
                <w:sz w:val="20"/>
                <w:szCs w:val="20"/>
                <w:lang w:val="ky-KG"/>
              </w:rPr>
              <w:t xml:space="preserve">жана мотоциклдерди </w:t>
            </w:r>
            <w:proofErr w:type="spellStart"/>
            <w:r w:rsidRPr="00762494">
              <w:rPr>
                <w:color w:val="000000"/>
                <w:sz w:val="20"/>
                <w:szCs w:val="20"/>
              </w:rPr>
              <w:t>оңдоо</w:t>
            </w:r>
            <w:proofErr w:type="spellEnd"/>
          </w:p>
        </w:tc>
        <w:tc>
          <w:tcPr>
            <w:tcW w:w="577" w:type="pct"/>
            <w:noWrap/>
            <w:vAlign w:val="bottom"/>
            <w:hideMark/>
          </w:tcPr>
          <w:p w14:paraId="08CCA0F4" w14:textId="77777777" w:rsidR="00762494" w:rsidRPr="00762494" w:rsidRDefault="00762494" w:rsidP="00762494">
            <w:pPr>
              <w:jc w:val="right"/>
              <w:rPr>
                <w:sz w:val="20"/>
                <w:szCs w:val="20"/>
              </w:rPr>
            </w:pPr>
            <w:r w:rsidRPr="00762494">
              <w:rPr>
                <w:sz w:val="20"/>
                <w:szCs w:val="20"/>
              </w:rPr>
              <w:t>90 359,4</w:t>
            </w:r>
          </w:p>
        </w:tc>
        <w:tc>
          <w:tcPr>
            <w:tcW w:w="587" w:type="pct"/>
            <w:vAlign w:val="bottom"/>
            <w:hideMark/>
          </w:tcPr>
          <w:p w14:paraId="2D476012" w14:textId="77777777" w:rsidR="00762494" w:rsidRPr="00762494" w:rsidRDefault="00762494" w:rsidP="00762494">
            <w:pPr>
              <w:jc w:val="right"/>
              <w:rPr>
                <w:sz w:val="20"/>
                <w:szCs w:val="20"/>
              </w:rPr>
            </w:pPr>
            <w:r w:rsidRPr="00762494">
              <w:rPr>
                <w:sz w:val="20"/>
                <w:szCs w:val="20"/>
              </w:rPr>
              <w:t>110 711,5</w:t>
            </w:r>
          </w:p>
        </w:tc>
        <w:tc>
          <w:tcPr>
            <w:tcW w:w="617" w:type="pct"/>
            <w:vAlign w:val="bottom"/>
            <w:hideMark/>
          </w:tcPr>
          <w:p w14:paraId="263D6B8E" w14:textId="77777777" w:rsidR="00762494" w:rsidRPr="00762494" w:rsidRDefault="00762494" w:rsidP="00762494">
            <w:pPr>
              <w:jc w:val="right"/>
              <w:rPr>
                <w:sz w:val="20"/>
                <w:szCs w:val="20"/>
              </w:rPr>
            </w:pPr>
            <w:r w:rsidRPr="00762494">
              <w:rPr>
                <w:sz w:val="20"/>
                <w:szCs w:val="20"/>
              </w:rPr>
              <w:t>53 374,7</w:t>
            </w:r>
          </w:p>
        </w:tc>
        <w:tc>
          <w:tcPr>
            <w:tcW w:w="687" w:type="pct"/>
            <w:noWrap/>
            <w:vAlign w:val="bottom"/>
            <w:hideMark/>
          </w:tcPr>
          <w:p w14:paraId="1D53F856" w14:textId="77777777" w:rsidR="00762494" w:rsidRPr="00762494" w:rsidRDefault="00762494" w:rsidP="00762494">
            <w:pPr>
              <w:jc w:val="right"/>
              <w:rPr>
                <w:sz w:val="20"/>
                <w:szCs w:val="20"/>
              </w:rPr>
            </w:pPr>
            <w:r w:rsidRPr="00762494">
              <w:rPr>
                <w:sz w:val="20"/>
                <w:szCs w:val="20"/>
              </w:rPr>
              <w:t>62 855,9</w:t>
            </w:r>
          </w:p>
        </w:tc>
        <w:tc>
          <w:tcPr>
            <w:tcW w:w="566" w:type="pct"/>
            <w:noWrap/>
            <w:vAlign w:val="bottom"/>
            <w:hideMark/>
          </w:tcPr>
          <w:p w14:paraId="396AB53D" w14:textId="77777777" w:rsidR="00762494" w:rsidRPr="00762494" w:rsidRDefault="00762494" w:rsidP="00762494">
            <w:pPr>
              <w:jc w:val="right"/>
              <w:rPr>
                <w:sz w:val="20"/>
                <w:szCs w:val="20"/>
              </w:rPr>
            </w:pPr>
            <w:r w:rsidRPr="00762494">
              <w:rPr>
                <w:sz w:val="20"/>
                <w:szCs w:val="20"/>
              </w:rPr>
              <w:t>-6 000,0</w:t>
            </w:r>
          </w:p>
        </w:tc>
        <w:tc>
          <w:tcPr>
            <w:tcW w:w="532" w:type="pct"/>
            <w:noWrap/>
            <w:vAlign w:val="bottom"/>
            <w:hideMark/>
          </w:tcPr>
          <w:p w14:paraId="4DB7AF44" w14:textId="77777777" w:rsidR="00762494" w:rsidRPr="00762494" w:rsidRDefault="00762494" w:rsidP="00762494">
            <w:pPr>
              <w:jc w:val="right"/>
              <w:rPr>
                <w:sz w:val="20"/>
                <w:szCs w:val="20"/>
              </w:rPr>
            </w:pPr>
            <w:r w:rsidRPr="00762494">
              <w:rPr>
                <w:sz w:val="20"/>
                <w:szCs w:val="20"/>
              </w:rPr>
              <w:t>-13 288,6</w:t>
            </w:r>
          </w:p>
        </w:tc>
      </w:tr>
      <w:tr w:rsidR="00762494" w:rsidRPr="00762494" w14:paraId="44F0DBD7" w14:textId="77777777" w:rsidTr="005F2BB7">
        <w:tc>
          <w:tcPr>
            <w:tcW w:w="1434" w:type="pct"/>
            <w:vAlign w:val="bottom"/>
            <w:hideMark/>
          </w:tcPr>
          <w:p w14:paraId="0E59A6D7" w14:textId="77777777" w:rsidR="00762494" w:rsidRPr="00762494" w:rsidRDefault="00762494" w:rsidP="00762494">
            <w:pPr>
              <w:spacing w:beforeLines="10" w:before="24" w:afterLines="10" w:after="24"/>
              <w:ind w:left="170" w:hanging="113"/>
              <w:rPr>
                <w:color w:val="000000"/>
                <w:sz w:val="20"/>
                <w:szCs w:val="20"/>
              </w:rPr>
            </w:pPr>
            <w:r w:rsidRPr="00762494">
              <w:rPr>
                <w:color w:val="000000"/>
                <w:sz w:val="20"/>
                <w:szCs w:val="20"/>
              </w:rPr>
              <w:t xml:space="preserve">Транспорт </w:t>
            </w:r>
            <w:r w:rsidRPr="00762494">
              <w:rPr>
                <w:color w:val="000000"/>
                <w:sz w:val="20"/>
                <w:szCs w:val="20"/>
                <w:lang w:val="ky-KG"/>
              </w:rPr>
              <w:t xml:space="preserve">ишмердиги </w:t>
            </w:r>
            <w:proofErr w:type="spellStart"/>
            <w:r w:rsidRPr="00762494">
              <w:rPr>
                <w:color w:val="000000"/>
                <w:sz w:val="20"/>
                <w:szCs w:val="20"/>
              </w:rPr>
              <w:t>жана</w:t>
            </w:r>
            <w:proofErr w:type="spellEnd"/>
            <w:r w:rsidRPr="00762494">
              <w:rPr>
                <w:color w:val="000000"/>
                <w:sz w:val="20"/>
                <w:szCs w:val="20"/>
              </w:rPr>
              <w:t xml:space="preserve"> </w:t>
            </w:r>
            <w:proofErr w:type="spellStart"/>
            <w:r w:rsidRPr="00762494">
              <w:rPr>
                <w:color w:val="000000"/>
                <w:sz w:val="20"/>
                <w:szCs w:val="20"/>
              </w:rPr>
              <w:t>жүк</w:t>
            </w:r>
            <w:proofErr w:type="spellEnd"/>
            <w:r w:rsidRPr="00762494">
              <w:rPr>
                <w:color w:val="000000"/>
                <w:sz w:val="20"/>
                <w:szCs w:val="20"/>
                <w:lang w:val="ky-KG"/>
              </w:rPr>
              <w:t>төрдү</w:t>
            </w:r>
            <w:r w:rsidRPr="00762494">
              <w:rPr>
                <w:color w:val="000000"/>
                <w:sz w:val="20"/>
                <w:szCs w:val="20"/>
              </w:rPr>
              <w:t xml:space="preserve"> </w:t>
            </w:r>
            <w:proofErr w:type="spellStart"/>
            <w:r w:rsidRPr="00762494">
              <w:rPr>
                <w:color w:val="000000"/>
                <w:sz w:val="20"/>
                <w:szCs w:val="20"/>
              </w:rPr>
              <w:t>сактоо</w:t>
            </w:r>
            <w:proofErr w:type="spellEnd"/>
          </w:p>
        </w:tc>
        <w:tc>
          <w:tcPr>
            <w:tcW w:w="577" w:type="pct"/>
            <w:noWrap/>
            <w:vAlign w:val="bottom"/>
            <w:hideMark/>
          </w:tcPr>
          <w:p w14:paraId="20622C05" w14:textId="77777777" w:rsidR="00762494" w:rsidRPr="00762494" w:rsidRDefault="00762494" w:rsidP="00762494">
            <w:pPr>
              <w:jc w:val="right"/>
              <w:rPr>
                <w:sz w:val="20"/>
                <w:szCs w:val="20"/>
              </w:rPr>
            </w:pPr>
            <w:r w:rsidRPr="00762494">
              <w:rPr>
                <w:sz w:val="20"/>
                <w:szCs w:val="20"/>
              </w:rPr>
              <w:t>46 638,8</w:t>
            </w:r>
          </w:p>
        </w:tc>
        <w:tc>
          <w:tcPr>
            <w:tcW w:w="587" w:type="pct"/>
            <w:vAlign w:val="bottom"/>
            <w:hideMark/>
          </w:tcPr>
          <w:p w14:paraId="713F9235" w14:textId="77777777" w:rsidR="00762494" w:rsidRPr="00762494" w:rsidRDefault="00762494" w:rsidP="00762494">
            <w:pPr>
              <w:jc w:val="right"/>
              <w:rPr>
                <w:sz w:val="20"/>
                <w:szCs w:val="20"/>
              </w:rPr>
            </w:pPr>
            <w:r w:rsidRPr="00762494">
              <w:rPr>
                <w:sz w:val="20"/>
                <w:szCs w:val="20"/>
              </w:rPr>
              <w:t>52 507,7</w:t>
            </w:r>
          </w:p>
        </w:tc>
        <w:tc>
          <w:tcPr>
            <w:tcW w:w="617" w:type="pct"/>
            <w:vAlign w:val="bottom"/>
            <w:hideMark/>
          </w:tcPr>
          <w:p w14:paraId="2ED8E5A7" w14:textId="77777777" w:rsidR="00762494" w:rsidRPr="00762494" w:rsidRDefault="00762494" w:rsidP="00762494">
            <w:pPr>
              <w:jc w:val="right"/>
              <w:rPr>
                <w:sz w:val="20"/>
                <w:szCs w:val="20"/>
              </w:rPr>
            </w:pPr>
            <w:r w:rsidRPr="00762494">
              <w:rPr>
                <w:sz w:val="20"/>
                <w:szCs w:val="20"/>
              </w:rPr>
              <w:t>37 471,2</w:t>
            </w:r>
          </w:p>
        </w:tc>
        <w:tc>
          <w:tcPr>
            <w:tcW w:w="687" w:type="pct"/>
            <w:noWrap/>
            <w:vAlign w:val="bottom"/>
            <w:hideMark/>
          </w:tcPr>
          <w:p w14:paraId="51EF0ECF" w14:textId="77777777" w:rsidR="00762494" w:rsidRPr="00762494" w:rsidRDefault="00762494" w:rsidP="00762494">
            <w:pPr>
              <w:jc w:val="right"/>
              <w:rPr>
                <w:sz w:val="20"/>
                <w:szCs w:val="20"/>
              </w:rPr>
            </w:pPr>
            <w:r w:rsidRPr="00762494">
              <w:rPr>
                <w:sz w:val="20"/>
                <w:szCs w:val="20"/>
              </w:rPr>
              <w:t>43 521,8</w:t>
            </w:r>
          </w:p>
        </w:tc>
        <w:tc>
          <w:tcPr>
            <w:tcW w:w="566" w:type="pct"/>
            <w:noWrap/>
            <w:vAlign w:val="bottom"/>
            <w:hideMark/>
          </w:tcPr>
          <w:p w14:paraId="5B17FE8E" w14:textId="77777777" w:rsidR="00762494" w:rsidRPr="00762494" w:rsidRDefault="00762494" w:rsidP="00762494">
            <w:pPr>
              <w:jc w:val="right"/>
              <w:rPr>
                <w:sz w:val="20"/>
                <w:szCs w:val="20"/>
              </w:rPr>
            </w:pPr>
            <w:r w:rsidRPr="00762494">
              <w:rPr>
                <w:sz w:val="20"/>
                <w:szCs w:val="20"/>
              </w:rPr>
              <w:t>422,1</w:t>
            </w:r>
          </w:p>
        </w:tc>
        <w:tc>
          <w:tcPr>
            <w:tcW w:w="532" w:type="pct"/>
            <w:noWrap/>
            <w:vAlign w:val="bottom"/>
            <w:hideMark/>
          </w:tcPr>
          <w:p w14:paraId="428D61E1" w14:textId="77777777" w:rsidR="00762494" w:rsidRPr="00762494" w:rsidRDefault="00762494" w:rsidP="00762494">
            <w:pPr>
              <w:jc w:val="right"/>
              <w:rPr>
                <w:sz w:val="20"/>
                <w:szCs w:val="20"/>
              </w:rPr>
            </w:pPr>
            <w:r w:rsidRPr="00762494">
              <w:rPr>
                <w:sz w:val="20"/>
                <w:szCs w:val="20"/>
              </w:rPr>
              <w:t>69,7</w:t>
            </w:r>
          </w:p>
        </w:tc>
      </w:tr>
      <w:tr w:rsidR="00762494" w:rsidRPr="00762494" w14:paraId="01FC9FF9" w14:textId="77777777" w:rsidTr="005F2BB7">
        <w:tc>
          <w:tcPr>
            <w:tcW w:w="1434" w:type="pct"/>
            <w:vAlign w:val="bottom"/>
            <w:hideMark/>
          </w:tcPr>
          <w:p w14:paraId="672E9E8B" w14:textId="77777777" w:rsidR="00762494" w:rsidRPr="00762494" w:rsidRDefault="00762494" w:rsidP="00762494">
            <w:pPr>
              <w:spacing w:beforeLines="10" w:before="24" w:afterLines="10" w:after="24"/>
              <w:ind w:left="170" w:hanging="113"/>
              <w:rPr>
                <w:color w:val="000000"/>
                <w:sz w:val="20"/>
                <w:szCs w:val="20"/>
                <w:lang w:val="ky-KG"/>
              </w:rPr>
            </w:pPr>
            <w:proofErr w:type="spellStart"/>
            <w:r w:rsidRPr="00762494">
              <w:rPr>
                <w:color w:val="000000"/>
                <w:sz w:val="20"/>
                <w:szCs w:val="20"/>
              </w:rPr>
              <w:t>Мейманканалар</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rPr>
              <w:t xml:space="preserve"> </w:t>
            </w:r>
            <w:proofErr w:type="spellStart"/>
            <w:r w:rsidRPr="00762494">
              <w:rPr>
                <w:color w:val="000000"/>
                <w:sz w:val="20"/>
                <w:szCs w:val="20"/>
              </w:rPr>
              <w:t>ресторандар</w:t>
            </w:r>
            <w:proofErr w:type="spellEnd"/>
          </w:p>
        </w:tc>
        <w:tc>
          <w:tcPr>
            <w:tcW w:w="577" w:type="pct"/>
            <w:noWrap/>
            <w:vAlign w:val="bottom"/>
            <w:hideMark/>
          </w:tcPr>
          <w:p w14:paraId="028539BA" w14:textId="77777777" w:rsidR="00762494" w:rsidRPr="00762494" w:rsidRDefault="00762494" w:rsidP="00762494">
            <w:pPr>
              <w:jc w:val="right"/>
              <w:rPr>
                <w:sz w:val="20"/>
                <w:szCs w:val="20"/>
              </w:rPr>
            </w:pPr>
            <w:r w:rsidRPr="00762494">
              <w:rPr>
                <w:sz w:val="20"/>
                <w:szCs w:val="20"/>
              </w:rPr>
              <w:t>8 060,5</w:t>
            </w:r>
          </w:p>
        </w:tc>
        <w:tc>
          <w:tcPr>
            <w:tcW w:w="587" w:type="pct"/>
            <w:vAlign w:val="bottom"/>
            <w:hideMark/>
          </w:tcPr>
          <w:p w14:paraId="4C045861" w14:textId="77777777" w:rsidR="00762494" w:rsidRPr="00762494" w:rsidRDefault="00762494" w:rsidP="00762494">
            <w:pPr>
              <w:jc w:val="right"/>
              <w:rPr>
                <w:sz w:val="20"/>
                <w:szCs w:val="20"/>
              </w:rPr>
            </w:pPr>
            <w:r w:rsidRPr="00762494">
              <w:rPr>
                <w:sz w:val="20"/>
                <w:szCs w:val="20"/>
              </w:rPr>
              <w:t>12 204,6</w:t>
            </w:r>
          </w:p>
        </w:tc>
        <w:tc>
          <w:tcPr>
            <w:tcW w:w="617" w:type="pct"/>
            <w:vAlign w:val="bottom"/>
            <w:hideMark/>
          </w:tcPr>
          <w:p w14:paraId="5DBF69D7" w14:textId="77777777" w:rsidR="00762494" w:rsidRPr="00762494" w:rsidRDefault="00762494" w:rsidP="00762494">
            <w:pPr>
              <w:jc w:val="right"/>
              <w:rPr>
                <w:sz w:val="20"/>
                <w:szCs w:val="20"/>
              </w:rPr>
            </w:pPr>
            <w:r w:rsidRPr="00762494">
              <w:rPr>
                <w:sz w:val="20"/>
                <w:szCs w:val="20"/>
              </w:rPr>
              <w:t>6 960,7</w:t>
            </w:r>
          </w:p>
        </w:tc>
        <w:tc>
          <w:tcPr>
            <w:tcW w:w="687" w:type="pct"/>
            <w:noWrap/>
            <w:vAlign w:val="bottom"/>
            <w:hideMark/>
          </w:tcPr>
          <w:p w14:paraId="134C3D77" w14:textId="77777777" w:rsidR="00762494" w:rsidRPr="00762494" w:rsidRDefault="00762494" w:rsidP="00762494">
            <w:pPr>
              <w:jc w:val="right"/>
              <w:rPr>
                <w:sz w:val="20"/>
                <w:szCs w:val="20"/>
              </w:rPr>
            </w:pPr>
            <w:r w:rsidRPr="00762494">
              <w:rPr>
                <w:sz w:val="20"/>
                <w:szCs w:val="20"/>
              </w:rPr>
              <w:t>9 773,5</w:t>
            </w:r>
          </w:p>
        </w:tc>
        <w:tc>
          <w:tcPr>
            <w:tcW w:w="566" w:type="pct"/>
            <w:noWrap/>
            <w:vAlign w:val="bottom"/>
            <w:hideMark/>
          </w:tcPr>
          <w:p w14:paraId="6EDEC855" w14:textId="77777777" w:rsidR="00762494" w:rsidRPr="00762494" w:rsidRDefault="00762494" w:rsidP="00762494">
            <w:pPr>
              <w:jc w:val="right"/>
              <w:rPr>
                <w:sz w:val="20"/>
                <w:szCs w:val="20"/>
              </w:rPr>
            </w:pPr>
            <w:r w:rsidRPr="00762494">
              <w:rPr>
                <w:sz w:val="20"/>
                <w:szCs w:val="20"/>
              </w:rPr>
              <w:t>-272,0</w:t>
            </w:r>
          </w:p>
        </w:tc>
        <w:tc>
          <w:tcPr>
            <w:tcW w:w="532" w:type="pct"/>
            <w:noWrap/>
            <w:vAlign w:val="bottom"/>
            <w:hideMark/>
          </w:tcPr>
          <w:p w14:paraId="73B8575E" w14:textId="77777777" w:rsidR="00762494" w:rsidRPr="00762494" w:rsidRDefault="00762494" w:rsidP="00762494">
            <w:pPr>
              <w:jc w:val="right"/>
              <w:rPr>
                <w:sz w:val="20"/>
                <w:szCs w:val="20"/>
              </w:rPr>
            </w:pPr>
            <w:r w:rsidRPr="00762494">
              <w:rPr>
                <w:sz w:val="20"/>
                <w:szCs w:val="20"/>
              </w:rPr>
              <w:t>155,0</w:t>
            </w:r>
          </w:p>
        </w:tc>
      </w:tr>
      <w:tr w:rsidR="00762494" w:rsidRPr="00762494" w14:paraId="7B65E620" w14:textId="77777777" w:rsidTr="005F2BB7">
        <w:tc>
          <w:tcPr>
            <w:tcW w:w="1434" w:type="pct"/>
            <w:vAlign w:val="bottom"/>
            <w:hideMark/>
          </w:tcPr>
          <w:p w14:paraId="5391B972" w14:textId="77777777" w:rsidR="00762494" w:rsidRPr="00762494" w:rsidRDefault="00762494" w:rsidP="00762494">
            <w:pPr>
              <w:spacing w:beforeLines="10" w:before="24" w:afterLines="10" w:after="24"/>
              <w:ind w:left="170" w:hanging="113"/>
              <w:rPr>
                <w:color w:val="000000"/>
                <w:sz w:val="20"/>
                <w:szCs w:val="20"/>
              </w:rPr>
            </w:pPr>
            <w:proofErr w:type="spellStart"/>
            <w:r w:rsidRPr="00762494">
              <w:rPr>
                <w:color w:val="000000"/>
                <w:sz w:val="20"/>
                <w:szCs w:val="20"/>
              </w:rPr>
              <w:t>Маалымат</w:t>
            </w:r>
            <w:proofErr w:type="spellEnd"/>
          </w:p>
        </w:tc>
        <w:tc>
          <w:tcPr>
            <w:tcW w:w="577" w:type="pct"/>
            <w:noWrap/>
            <w:vAlign w:val="bottom"/>
            <w:hideMark/>
          </w:tcPr>
          <w:p w14:paraId="188427C8" w14:textId="77777777" w:rsidR="00762494" w:rsidRPr="00762494" w:rsidRDefault="00762494" w:rsidP="00762494">
            <w:pPr>
              <w:jc w:val="right"/>
              <w:rPr>
                <w:sz w:val="20"/>
                <w:szCs w:val="20"/>
              </w:rPr>
            </w:pPr>
            <w:r w:rsidRPr="00762494">
              <w:rPr>
                <w:sz w:val="20"/>
                <w:szCs w:val="20"/>
              </w:rPr>
              <w:t>9 996,4</w:t>
            </w:r>
          </w:p>
        </w:tc>
        <w:tc>
          <w:tcPr>
            <w:tcW w:w="587" w:type="pct"/>
            <w:vAlign w:val="bottom"/>
            <w:hideMark/>
          </w:tcPr>
          <w:p w14:paraId="20F6D436" w14:textId="77777777" w:rsidR="00762494" w:rsidRPr="00762494" w:rsidRDefault="00762494" w:rsidP="00762494">
            <w:pPr>
              <w:jc w:val="right"/>
              <w:rPr>
                <w:sz w:val="20"/>
                <w:szCs w:val="20"/>
              </w:rPr>
            </w:pPr>
            <w:r w:rsidRPr="00762494">
              <w:rPr>
                <w:sz w:val="20"/>
                <w:szCs w:val="20"/>
              </w:rPr>
              <w:t>16 994,9</w:t>
            </w:r>
          </w:p>
        </w:tc>
        <w:tc>
          <w:tcPr>
            <w:tcW w:w="617" w:type="pct"/>
            <w:vAlign w:val="bottom"/>
            <w:hideMark/>
          </w:tcPr>
          <w:p w14:paraId="3837EA11" w14:textId="77777777" w:rsidR="00762494" w:rsidRPr="00762494" w:rsidRDefault="00762494" w:rsidP="00762494">
            <w:pPr>
              <w:jc w:val="right"/>
              <w:rPr>
                <w:sz w:val="20"/>
                <w:szCs w:val="20"/>
              </w:rPr>
            </w:pPr>
            <w:r w:rsidRPr="00762494">
              <w:rPr>
                <w:sz w:val="20"/>
                <w:szCs w:val="20"/>
              </w:rPr>
              <w:t>7 731,7</w:t>
            </w:r>
          </w:p>
        </w:tc>
        <w:tc>
          <w:tcPr>
            <w:tcW w:w="687" w:type="pct"/>
            <w:noWrap/>
            <w:vAlign w:val="bottom"/>
            <w:hideMark/>
          </w:tcPr>
          <w:p w14:paraId="541B6ED5" w14:textId="77777777" w:rsidR="00762494" w:rsidRPr="00762494" w:rsidRDefault="00762494" w:rsidP="00762494">
            <w:pPr>
              <w:jc w:val="right"/>
              <w:rPr>
                <w:sz w:val="20"/>
                <w:szCs w:val="20"/>
              </w:rPr>
            </w:pPr>
            <w:r w:rsidRPr="00762494">
              <w:rPr>
                <w:sz w:val="20"/>
                <w:szCs w:val="20"/>
              </w:rPr>
              <w:t>13 639,4</w:t>
            </w:r>
          </w:p>
        </w:tc>
        <w:tc>
          <w:tcPr>
            <w:tcW w:w="566" w:type="pct"/>
            <w:noWrap/>
            <w:vAlign w:val="bottom"/>
            <w:hideMark/>
          </w:tcPr>
          <w:p w14:paraId="3B77C75B" w14:textId="77777777" w:rsidR="00762494" w:rsidRPr="00762494" w:rsidRDefault="00762494" w:rsidP="00762494">
            <w:pPr>
              <w:jc w:val="right"/>
              <w:rPr>
                <w:sz w:val="20"/>
                <w:szCs w:val="20"/>
              </w:rPr>
            </w:pPr>
            <w:r w:rsidRPr="00762494">
              <w:rPr>
                <w:sz w:val="20"/>
                <w:szCs w:val="20"/>
              </w:rPr>
              <w:t>9,5</w:t>
            </w:r>
          </w:p>
        </w:tc>
        <w:tc>
          <w:tcPr>
            <w:tcW w:w="532" w:type="pct"/>
            <w:noWrap/>
            <w:vAlign w:val="bottom"/>
            <w:hideMark/>
          </w:tcPr>
          <w:p w14:paraId="7D27D010" w14:textId="77777777" w:rsidR="00762494" w:rsidRPr="00762494" w:rsidRDefault="00762494" w:rsidP="00762494">
            <w:pPr>
              <w:jc w:val="right"/>
              <w:rPr>
                <w:sz w:val="20"/>
                <w:szCs w:val="20"/>
              </w:rPr>
            </w:pPr>
            <w:r w:rsidRPr="00762494">
              <w:rPr>
                <w:sz w:val="20"/>
                <w:szCs w:val="20"/>
              </w:rPr>
              <w:t>136,7</w:t>
            </w:r>
          </w:p>
        </w:tc>
      </w:tr>
      <w:tr w:rsidR="00762494" w:rsidRPr="00762494" w14:paraId="2D57FD07" w14:textId="77777777" w:rsidTr="005F2BB7">
        <w:tc>
          <w:tcPr>
            <w:tcW w:w="1434" w:type="pct"/>
            <w:vAlign w:val="bottom"/>
            <w:hideMark/>
          </w:tcPr>
          <w:p w14:paraId="0F3A649F" w14:textId="77777777" w:rsidR="00762494" w:rsidRPr="00762494" w:rsidRDefault="00762494" w:rsidP="00762494">
            <w:pPr>
              <w:spacing w:beforeLines="10" w:before="24" w:afterLines="10" w:after="24"/>
              <w:ind w:left="170" w:hanging="113"/>
              <w:rPr>
                <w:color w:val="000000"/>
                <w:sz w:val="20"/>
                <w:szCs w:val="20"/>
              </w:rPr>
            </w:pPr>
            <w:proofErr w:type="spellStart"/>
            <w:r w:rsidRPr="00762494">
              <w:rPr>
                <w:color w:val="000000"/>
                <w:sz w:val="20"/>
                <w:szCs w:val="20"/>
              </w:rPr>
              <w:t>Байланыш</w:t>
            </w:r>
            <w:proofErr w:type="spellEnd"/>
          </w:p>
        </w:tc>
        <w:tc>
          <w:tcPr>
            <w:tcW w:w="577" w:type="pct"/>
            <w:noWrap/>
            <w:vAlign w:val="bottom"/>
            <w:hideMark/>
          </w:tcPr>
          <w:p w14:paraId="4E32D924" w14:textId="77777777" w:rsidR="00762494" w:rsidRPr="00762494" w:rsidRDefault="00762494" w:rsidP="00762494">
            <w:pPr>
              <w:jc w:val="right"/>
              <w:rPr>
                <w:sz w:val="20"/>
                <w:szCs w:val="20"/>
              </w:rPr>
            </w:pPr>
            <w:r w:rsidRPr="00762494">
              <w:rPr>
                <w:sz w:val="20"/>
                <w:szCs w:val="20"/>
              </w:rPr>
              <w:t>25 268,1</w:t>
            </w:r>
          </w:p>
        </w:tc>
        <w:tc>
          <w:tcPr>
            <w:tcW w:w="587" w:type="pct"/>
            <w:vAlign w:val="bottom"/>
            <w:hideMark/>
          </w:tcPr>
          <w:p w14:paraId="0FC10875" w14:textId="77777777" w:rsidR="00762494" w:rsidRPr="00762494" w:rsidRDefault="00762494" w:rsidP="00762494">
            <w:pPr>
              <w:jc w:val="right"/>
              <w:rPr>
                <w:sz w:val="20"/>
                <w:szCs w:val="20"/>
              </w:rPr>
            </w:pPr>
            <w:r w:rsidRPr="00762494">
              <w:rPr>
                <w:sz w:val="20"/>
                <w:szCs w:val="20"/>
              </w:rPr>
              <w:t>28 346,9</w:t>
            </w:r>
          </w:p>
        </w:tc>
        <w:tc>
          <w:tcPr>
            <w:tcW w:w="617" w:type="pct"/>
            <w:vAlign w:val="bottom"/>
            <w:hideMark/>
          </w:tcPr>
          <w:p w14:paraId="7B6E23D4" w14:textId="77777777" w:rsidR="00762494" w:rsidRPr="00762494" w:rsidRDefault="00762494" w:rsidP="00762494">
            <w:pPr>
              <w:jc w:val="right"/>
              <w:rPr>
                <w:sz w:val="20"/>
                <w:szCs w:val="20"/>
              </w:rPr>
            </w:pPr>
            <w:r w:rsidRPr="00762494">
              <w:rPr>
                <w:sz w:val="20"/>
                <w:szCs w:val="20"/>
              </w:rPr>
              <w:t>17 320,3</w:t>
            </w:r>
          </w:p>
        </w:tc>
        <w:tc>
          <w:tcPr>
            <w:tcW w:w="687" w:type="pct"/>
            <w:noWrap/>
            <w:vAlign w:val="bottom"/>
            <w:hideMark/>
          </w:tcPr>
          <w:p w14:paraId="4B61661D" w14:textId="77777777" w:rsidR="00762494" w:rsidRPr="00762494" w:rsidRDefault="00762494" w:rsidP="00762494">
            <w:pPr>
              <w:jc w:val="right"/>
              <w:rPr>
                <w:sz w:val="20"/>
                <w:szCs w:val="20"/>
              </w:rPr>
            </w:pPr>
            <w:r w:rsidRPr="00762494">
              <w:rPr>
                <w:sz w:val="20"/>
                <w:szCs w:val="20"/>
              </w:rPr>
              <w:t>19 979,8</w:t>
            </w:r>
          </w:p>
        </w:tc>
        <w:tc>
          <w:tcPr>
            <w:tcW w:w="566" w:type="pct"/>
            <w:noWrap/>
            <w:vAlign w:val="bottom"/>
            <w:hideMark/>
          </w:tcPr>
          <w:p w14:paraId="7297482A" w14:textId="77777777" w:rsidR="00762494" w:rsidRPr="00762494" w:rsidRDefault="00762494" w:rsidP="00762494">
            <w:pPr>
              <w:jc w:val="right"/>
              <w:rPr>
                <w:sz w:val="20"/>
                <w:szCs w:val="20"/>
              </w:rPr>
            </w:pPr>
            <w:r w:rsidRPr="00762494">
              <w:rPr>
                <w:sz w:val="20"/>
                <w:szCs w:val="20"/>
              </w:rPr>
              <w:t>263,6</w:t>
            </w:r>
          </w:p>
        </w:tc>
        <w:tc>
          <w:tcPr>
            <w:tcW w:w="532" w:type="pct"/>
            <w:noWrap/>
            <w:vAlign w:val="bottom"/>
            <w:hideMark/>
          </w:tcPr>
          <w:p w14:paraId="30B86719" w14:textId="77777777" w:rsidR="00762494" w:rsidRPr="00762494" w:rsidRDefault="00762494" w:rsidP="00762494">
            <w:pPr>
              <w:jc w:val="right"/>
              <w:rPr>
                <w:sz w:val="20"/>
                <w:szCs w:val="20"/>
              </w:rPr>
            </w:pPr>
            <w:r w:rsidRPr="00762494">
              <w:rPr>
                <w:sz w:val="20"/>
                <w:szCs w:val="20"/>
              </w:rPr>
              <w:t>172,0</w:t>
            </w:r>
          </w:p>
        </w:tc>
      </w:tr>
      <w:tr w:rsidR="00762494" w:rsidRPr="00762494" w14:paraId="655DC672" w14:textId="77777777" w:rsidTr="005F2BB7">
        <w:tc>
          <w:tcPr>
            <w:tcW w:w="1434" w:type="pct"/>
            <w:vAlign w:val="bottom"/>
            <w:hideMark/>
          </w:tcPr>
          <w:p w14:paraId="2392D24E" w14:textId="77777777" w:rsidR="00762494" w:rsidRPr="00762494" w:rsidRDefault="00762494" w:rsidP="00762494">
            <w:pPr>
              <w:spacing w:beforeLines="10" w:before="24" w:afterLines="10" w:after="24"/>
              <w:ind w:left="170" w:hanging="113"/>
              <w:rPr>
                <w:color w:val="000000"/>
                <w:sz w:val="20"/>
                <w:szCs w:val="20"/>
              </w:rPr>
            </w:pPr>
            <w:r w:rsidRPr="00762494">
              <w:rPr>
                <w:color w:val="000000"/>
                <w:sz w:val="20"/>
                <w:szCs w:val="20"/>
              </w:rPr>
              <w:t>Финансы</w:t>
            </w:r>
            <w:r w:rsidRPr="00762494">
              <w:rPr>
                <w:color w:val="000000"/>
                <w:sz w:val="20"/>
                <w:szCs w:val="20"/>
                <w:lang w:val="ky-KG"/>
              </w:rPr>
              <w:t xml:space="preserve">лык ортомчулук </w:t>
            </w:r>
          </w:p>
        </w:tc>
        <w:tc>
          <w:tcPr>
            <w:tcW w:w="577" w:type="pct"/>
            <w:noWrap/>
            <w:vAlign w:val="bottom"/>
            <w:hideMark/>
          </w:tcPr>
          <w:p w14:paraId="529ACF3B" w14:textId="77777777" w:rsidR="00762494" w:rsidRPr="00762494" w:rsidRDefault="00762494" w:rsidP="00762494">
            <w:pPr>
              <w:jc w:val="right"/>
              <w:rPr>
                <w:sz w:val="20"/>
                <w:szCs w:val="20"/>
              </w:rPr>
            </w:pPr>
            <w:r w:rsidRPr="00762494">
              <w:rPr>
                <w:sz w:val="20"/>
                <w:szCs w:val="20"/>
              </w:rPr>
              <w:t>3 600,7</w:t>
            </w:r>
          </w:p>
        </w:tc>
        <w:tc>
          <w:tcPr>
            <w:tcW w:w="587" w:type="pct"/>
            <w:vAlign w:val="bottom"/>
            <w:hideMark/>
          </w:tcPr>
          <w:p w14:paraId="180CDC8F" w14:textId="77777777" w:rsidR="00762494" w:rsidRPr="00762494" w:rsidRDefault="00762494" w:rsidP="00762494">
            <w:pPr>
              <w:jc w:val="right"/>
              <w:rPr>
                <w:sz w:val="20"/>
                <w:szCs w:val="20"/>
              </w:rPr>
            </w:pPr>
            <w:r w:rsidRPr="00762494">
              <w:rPr>
                <w:sz w:val="20"/>
                <w:szCs w:val="20"/>
              </w:rPr>
              <w:t>38 974,8</w:t>
            </w:r>
          </w:p>
        </w:tc>
        <w:tc>
          <w:tcPr>
            <w:tcW w:w="617" w:type="pct"/>
            <w:vAlign w:val="bottom"/>
            <w:hideMark/>
          </w:tcPr>
          <w:p w14:paraId="4076106C" w14:textId="77777777" w:rsidR="00762494" w:rsidRPr="00762494" w:rsidRDefault="00762494" w:rsidP="00762494">
            <w:pPr>
              <w:jc w:val="right"/>
              <w:rPr>
                <w:sz w:val="20"/>
                <w:szCs w:val="20"/>
              </w:rPr>
            </w:pPr>
            <w:r w:rsidRPr="00762494">
              <w:rPr>
                <w:sz w:val="20"/>
                <w:szCs w:val="20"/>
              </w:rPr>
              <w:t>2 499,7</w:t>
            </w:r>
          </w:p>
        </w:tc>
        <w:tc>
          <w:tcPr>
            <w:tcW w:w="687" w:type="pct"/>
            <w:noWrap/>
            <w:vAlign w:val="bottom"/>
            <w:hideMark/>
          </w:tcPr>
          <w:p w14:paraId="0C60DB1A" w14:textId="77777777" w:rsidR="00762494" w:rsidRPr="00762494" w:rsidRDefault="00762494" w:rsidP="00762494">
            <w:pPr>
              <w:jc w:val="right"/>
              <w:rPr>
                <w:sz w:val="20"/>
                <w:szCs w:val="20"/>
              </w:rPr>
            </w:pPr>
            <w:r w:rsidRPr="00762494">
              <w:rPr>
                <w:sz w:val="20"/>
                <w:szCs w:val="20"/>
              </w:rPr>
              <w:t>37 118,0</w:t>
            </w:r>
          </w:p>
        </w:tc>
        <w:tc>
          <w:tcPr>
            <w:tcW w:w="566" w:type="pct"/>
            <w:noWrap/>
            <w:vAlign w:val="bottom"/>
            <w:hideMark/>
          </w:tcPr>
          <w:p w14:paraId="7AC21C14" w14:textId="77777777" w:rsidR="00762494" w:rsidRPr="00762494" w:rsidRDefault="00762494" w:rsidP="00762494">
            <w:pPr>
              <w:jc w:val="right"/>
              <w:rPr>
                <w:sz w:val="20"/>
                <w:szCs w:val="20"/>
              </w:rPr>
            </w:pPr>
            <w:r w:rsidRPr="00762494">
              <w:rPr>
                <w:sz w:val="20"/>
                <w:szCs w:val="20"/>
              </w:rPr>
              <w:t>463,5</w:t>
            </w:r>
          </w:p>
        </w:tc>
        <w:tc>
          <w:tcPr>
            <w:tcW w:w="532" w:type="pct"/>
            <w:noWrap/>
            <w:vAlign w:val="bottom"/>
            <w:hideMark/>
          </w:tcPr>
          <w:p w14:paraId="03BC2ED8" w14:textId="77777777" w:rsidR="00762494" w:rsidRPr="00762494" w:rsidRDefault="00762494" w:rsidP="00762494">
            <w:pPr>
              <w:jc w:val="right"/>
              <w:rPr>
                <w:sz w:val="20"/>
                <w:szCs w:val="20"/>
              </w:rPr>
            </w:pPr>
            <w:r w:rsidRPr="00762494">
              <w:rPr>
                <w:sz w:val="20"/>
                <w:szCs w:val="20"/>
              </w:rPr>
              <w:t>1 940,0</w:t>
            </w:r>
          </w:p>
        </w:tc>
      </w:tr>
      <w:tr w:rsidR="00762494" w:rsidRPr="00762494" w14:paraId="3BE60FDE" w14:textId="77777777" w:rsidTr="005F2BB7">
        <w:tc>
          <w:tcPr>
            <w:tcW w:w="1434" w:type="pct"/>
            <w:vAlign w:val="bottom"/>
            <w:hideMark/>
          </w:tcPr>
          <w:p w14:paraId="5992E32C" w14:textId="77777777" w:rsidR="00762494" w:rsidRPr="00762494" w:rsidRDefault="00762494" w:rsidP="00762494">
            <w:pPr>
              <w:spacing w:beforeLines="10" w:before="24" w:afterLines="10" w:after="24"/>
              <w:ind w:left="170" w:hanging="113"/>
              <w:rPr>
                <w:color w:val="000000"/>
                <w:sz w:val="20"/>
                <w:szCs w:val="20"/>
              </w:rPr>
            </w:pPr>
            <w:proofErr w:type="spellStart"/>
            <w:r w:rsidRPr="00762494">
              <w:rPr>
                <w:color w:val="000000"/>
                <w:sz w:val="20"/>
                <w:szCs w:val="20"/>
              </w:rPr>
              <w:t>Кыймылсыз</w:t>
            </w:r>
            <w:proofErr w:type="spellEnd"/>
            <w:r w:rsidRPr="00762494">
              <w:rPr>
                <w:color w:val="000000"/>
                <w:sz w:val="20"/>
                <w:szCs w:val="20"/>
              </w:rPr>
              <w:t xml:space="preserve"> </w:t>
            </w:r>
            <w:proofErr w:type="spellStart"/>
            <w:r w:rsidRPr="00762494">
              <w:rPr>
                <w:color w:val="000000"/>
                <w:sz w:val="20"/>
                <w:szCs w:val="20"/>
              </w:rPr>
              <w:t>мүлк</w:t>
            </w:r>
            <w:proofErr w:type="spellEnd"/>
            <w:r w:rsidRPr="00762494">
              <w:rPr>
                <w:color w:val="000000"/>
                <w:sz w:val="20"/>
                <w:szCs w:val="20"/>
              </w:rPr>
              <w:t xml:space="preserve"> </w:t>
            </w:r>
            <w:proofErr w:type="spellStart"/>
            <w:r w:rsidRPr="00762494">
              <w:rPr>
                <w:color w:val="000000"/>
                <w:sz w:val="20"/>
                <w:szCs w:val="20"/>
              </w:rPr>
              <w:t>менен</w:t>
            </w:r>
            <w:proofErr w:type="spellEnd"/>
            <w:r w:rsidRPr="00762494">
              <w:rPr>
                <w:color w:val="000000"/>
                <w:sz w:val="20"/>
                <w:szCs w:val="20"/>
              </w:rPr>
              <w:t xml:space="preserve"> </w:t>
            </w:r>
            <w:proofErr w:type="spellStart"/>
            <w:r w:rsidRPr="00762494">
              <w:rPr>
                <w:color w:val="000000"/>
                <w:sz w:val="20"/>
                <w:szCs w:val="20"/>
              </w:rPr>
              <w:t>операциялар</w:t>
            </w:r>
            <w:proofErr w:type="spellEnd"/>
            <w:r w:rsidRPr="00762494">
              <w:rPr>
                <w:color w:val="000000"/>
                <w:sz w:val="20"/>
                <w:szCs w:val="20"/>
              </w:rPr>
              <w:t xml:space="preserve"> </w:t>
            </w:r>
          </w:p>
        </w:tc>
        <w:tc>
          <w:tcPr>
            <w:tcW w:w="577" w:type="pct"/>
            <w:noWrap/>
            <w:vAlign w:val="bottom"/>
            <w:hideMark/>
          </w:tcPr>
          <w:p w14:paraId="7321EE11" w14:textId="77777777" w:rsidR="00762494" w:rsidRPr="00762494" w:rsidRDefault="00762494" w:rsidP="00762494">
            <w:pPr>
              <w:jc w:val="right"/>
              <w:rPr>
                <w:sz w:val="20"/>
                <w:szCs w:val="20"/>
              </w:rPr>
            </w:pPr>
            <w:r w:rsidRPr="00762494">
              <w:rPr>
                <w:sz w:val="20"/>
                <w:szCs w:val="20"/>
              </w:rPr>
              <w:t>11 993,5</w:t>
            </w:r>
          </w:p>
        </w:tc>
        <w:tc>
          <w:tcPr>
            <w:tcW w:w="587" w:type="pct"/>
            <w:vAlign w:val="bottom"/>
            <w:hideMark/>
          </w:tcPr>
          <w:p w14:paraId="77B6EF45" w14:textId="77777777" w:rsidR="00762494" w:rsidRPr="00762494" w:rsidRDefault="00762494" w:rsidP="00762494">
            <w:pPr>
              <w:jc w:val="right"/>
              <w:rPr>
                <w:sz w:val="20"/>
                <w:szCs w:val="20"/>
              </w:rPr>
            </w:pPr>
            <w:r w:rsidRPr="00762494">
              <w:rPr>
                <w:sz w:val="20"/>
                <w:szCs w:val="20"/>
              </w:rPr>
              <w:t>14 449,1</w:t>
            </w:r>
          </w:p>
        </w:tc>
        <w:tc>
          <w:tcPr>
            <w:tcW w:w="617" w:type="pct"/>
            <w:vAlign w:val="bottom"/>
            <w:hideMark/>
          </w:tcPr>
          <w:p w14:paraId="400615E3" w14:textId="77777777" w:rsidR="00762494" w:rsidRPr="00762494" w:rsidRDefault="00762494" w:rsidP="00762494">
            <w:pPr>
              <w:jc w:val="right"/>
              <w:rPr>
                <w:sz w:val="20"/>
                <w:szCs w:val="20"/>
              </w:rPr>
            </w:pPr>
            <w:r w:rsidRPr="00762494">
              <w:rPr>
                <w:sz w:val="20"/>
                <w:szCs w:val="20"/>
              </w:rPr>
              <w:t>7 742,5</w:t>
            </w:r>
          </w:p>
        </w:tc>
        <w:tc>
          <w:tcPr>
            <w:tcW w:w="687" w:type="pct"/>
            <w:noWrap/>
            <w:vAlign w:val="bottom"/>
            <w:hideMark/>
          </w:tcPr>
          <w:p w14:paraId="44828DFD" w14:textId="77777777" w:rsidR="00762494" w:rsidRPr="00762494" w:rsidRDefault="00762494" w:rsidP="00762494">
            <w:pPr>
              <w:jc w:val="right"/>
              <w:rPr>
                <w:sz w:val="20"/>
                <w:szCs w:val="20"/>
              </w:rPr>
            </w:pPr>
            <w:r w:rsidRPr="00762494">
              <w:rPr>
                <w:sz w:val="20"/>
                <w:szCs w:val="20"/>
              </w:rPr>
              <w:t>8 997,5</w:t>
            </w:r>
          </w:p>
        </w:tc>
        <w:tc>
          <w:tcPr>
            <w:tcW w:w="566" w:type="pct"/>
            <w:noWrap/>
            <w:vAlign w:val="bottom"/>
            <w:hideMark/>
          </w:tcPr>
          <w:p w14:paraId="5F8E0BA9" w14:textId="77777777" w:rsidR="00762494" w:rsidRPr="00762494" w:rsidRDefault="00762494" w:rsidP="00762494">
            <w:pPr>
              <w:jc w:val="right"/>
              <w:rPr>
                <w:sz w:val="20"/>
                <w:szCs w:val="20"/>
              </w:rPr>
            </w:pPr>
            <w:r w:rsidRPr="00762494">
              <w:rPr>
                <w:sz w:val="20"/>
                <w:szCs w:val="20"/>
              </w:rPr>
              <w:t>-439,3</w:t>
            </w:r>
          </w:p>
        </w:tc>
        <w:tc>
          <w:tcPr>
            <w:tcW w:w="532" w:type="pct"/>
            <w:noWrap/>
            <w:vAlign w:val="bottom"/>
            <w:hideMark/>
          </w:tcPr>
          <w:p w14:paraId="676229AF" w14:textId="77777777" w:rsidR="00762494" w:rsidRPr="00762494" w:rsidRDefault="00762494" w:rsidP="00762494">
            <w:pPr>
              <w:jc w:val="right"/>
              <w:rPr>
                <w:sz w:val="20"/>
                <w:szCs w:val="20"/>
              </w:rPr>
            </w:pPr>
            <w:r w:rsidRPr="00762494">
              <w:rPr>
                <w:sz w:val="20"/>
                <w:szCs w:val="20"/>
              </w:rPr>
              <w:t>-644,6</w:t>
            </w:r>
          </w:p>
        </w:tc>
      </w:tr>
      <w:tr w:rsidR="00762494" w:rsidRPr="00762494" w14:paraId="1FBA258D" w14:textId="77777777" w:rsidTr="005F2BB7">
        <w:tc>
          <w:tcPr>
            <w:tcW w:w="1434" w:type="pct"/>
            <w:vAlign w:val="bottom"/>
            <w:hideMark/>
          </w:tcPr>
          <w:p w14:paraId="03FB83B4" w14:textId="77777777" w:rsidR="00762494" w:rsidRPr="00762494" w:rsidRDefault="00762494" w:rsidP="00762494">
            <w:pPr>
              <w:spacing w:beforeLines="10" w:before="24" w:afterLines="10" w:after="24"/>
              <w:ind w:left="170" w:hanging="113"/>
              <w:rPr>
                <w:color w:val="000000"/>
                <w:sz w:val="20"/>
                <w:szCs w:val="20"/>
              </w:rPr>
            </w:pPr>
            <w:r w:rsidRPr="00762494">
              <w:rPr>
                <w:color w:val="000000"/>
                <w:sz w:val="20"/>
                <w:szCs w:val="20"/>
                <w:lang w:val="ky-KG"/>
              </w:rPr>
              <w:t>К</w:t>
            </w:r>
            <w:proofErr w:type="spellStart"/>
            <w:r w:rsidRPr="00762494">
              <w:rPr>
                <w:color w:val="000000"/>
                <w:sz w:val="20"/>
                <w:szCs w:val="20"/>
              </w:rPr>
              <w:t>есиптик</w:t>
            </w:r>
            <w:proofErr w:type="spellEnd"/>
            <w:r w:rsidRPr="00762494">
              <w:rPr>
                <w:color w:val="000000"/>
                <w:sz w:val="20"/>
                <w:szCs w:val="20"/>
              </w:rPr>
              <w:t xml:space="preserve">, </w:t>
            </w:r>
            <w:proofErr w:type="spellStart"/>
            <w:r w:rsidRPr="00762494">
              <w:rPr>
                <w:color w:val="000000"/>
                <w:sz w:val="20"/>
                <w:szCs w:val="20"/>
              </w:rPr>
              <w:t>илимий</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rPr>
              <w:t xml:space="preserve"> </w:t>
            </w:r>
            <w:proofErr w:type="spellStart"/>
            <w:r w:rsidRPr="00762494">
              <w:rPr>
                <w:color w:val="000000"/>
                <w:sz w:val="20"/>
                <w:szCs w:val="20"/>
              </w:rPr>
              <w:t>техникалык</w:t>
            </w:r>
            <w:proofErr w:type="spellEnd"/>
            <w:r w:rsidRPr="00762494">
              <w:rPr>
                <w:color w:val="000000"/>
                <w:sz w:val="20"/>
                <w:szCs w:val="20"/>
              </w:rPr>
              <w:t xml:space="preserve"> </w:t>
            </w:r>
            <w:proofErr w:type="spellStart"/>
            <w:r w:rsidRPr="00762494">
              <w:rPr>
                <w:color w:val="000000"/>
                <w:sz w:val="20"/>
                <w:szCs w:val="20"/>
              </w:rPr>
              <w:t>ишмердик</w:t>
            </w:r>
            <w:proofErr w:type="spellEnd"/>
          </w:p>
        </w:tc>
        <w:tc>
          <w:tcPr>
            <w:tcW w:w="577" w:type="pct"/>
            <w:noWrap/>
            <w:vAlign w:val="bottom"/>
            <w:hideMark/>
          </w:tcPr>
          <w:p w14:paraId="62F851E0" w14:textId="77777777" w:rsidR="00762494" w:rsidRPr="00762494" w:rsidRDefault="00762494" w:rsidP="00762494">
            <w:pPr>
              <w:jc w:val="right"/>
              <w:rPr>
                <w:sz w:val="20"/>
                <w:szCs w:val="20"/>
              </w:rPr>
            </w:pPr>
            <w:r w:rsidRPr="00762494">
              <w:rPr>
                <w:sz w:val="20"/>
                <w:szCs w:val="20"/>
              </w:rPr>
              <w:t>14 089,3</w:t>
            </w:r>
          </w:p>
        </w:tc>
        <w:tc>
          <w:tcPr>
            <w:tcW w:w="587" w:type="pct"/>
            <w:vAlign w:val="bottom"/>
            <w:hideMark/>
          </w:tcPr>
          <w:p w14:paraId="6B69F522" w14:textId="77777777" w:rsidR="00762494" w:rsidRPr="00762494" w:rsidRDefault="00762494" w:rsidP="00762494">
            <w:pPr>
              <w:jc w:val="right"/>
              <w:rPr>
                <w:sz w:val="20"/>
                <w:szCs w:val="20"/>
              </w:rPr>
            </w:pPr>
            <w:r w:rsidRPr="00762494">
              <w:rPr>
                <w:sz w:val="20"/>
                <w:szCs w:val="20"/>
              </w:rPr>
              <w:t>15 890,2</w:t>
            </w:r>
          </w:p>
        </w:tc>
        <w:tc>
          <w:tcPr>
            <w:tcW w:w="617" w:type="pct"/>
            <w:vAlign w:val="bottom"/>
            <w:hideMark/>
          </w:tcPr>
          <w:p w14:paraId="5AEE15BB" w14:textId="77777777" w:rsidR="00762494" w:rsidRPr="00762494" w:rsidRDefault="00762494" w:rsidP="00762494">
            <w:pPr>
              <w:jc w:val="right"/>
              <w:rPr>
                <w:sz w:val="20"/>
                <w:szCs w:val="20"/>
              </w:rPr>
            </w:pPr>
            <w:r w:rsidRPr="00762494">
              <w:rPr>
                <w:sz w:val="20"/>
                <w:szCs w:val="20"/>
              </w:rPr>
              <w:t>11 844,7</w:t>
            </w:r>
          </w:p>
        </w:tc>
        <w:tc>
          <w:tcPr>
            <w:tcW w:w="687" w:type="pct"/>
            <w:noWrap/>
            <w:vAlign w:val="bottom"/>
            <w:hideMark/>
          </w:tcPr>
          <w:p w14:paraId="7AC494DA" w14:textId="77777777" w:rsidR="00762494" w:rsidRPr="00762494" w:rsidRDefault="00762494" w:rsidP="00762494">
            <w:pPr>
              <w:jc w:val="right"/>
              <w:rPr>
                <w:sz w:val="20"/>
                <w:szCs w:val="20"/>
              </w:rPr>
            </w:pPr>
            <w:r w:rsidRPr="00762494">
              <w:rPr>
                <w:sz w:val="20"/>
                <w:szCs w:val="20"/>
              </w:rPr>
              <w:t>12 244,6</w:t>
            </w:r>
          </w:p>
        </w:tc>
        <w:tc>
          <w:tcPr>
            <w:tcW w:w="566" w:type="pct"/>
            <w:noWrap/>
            <w:vAlign w:val="bottom"/>
            <w:hideMark/>
          </w:tcPr>
          <w:p w14:paraId="628F5AF1" w14:textId="77777777" w:rsidR="00762494" w:rsidRPr="00762494" w:rsidRDefault="00762494" w:rsidP="00762494">
            <w:pPr>
              <w:jc w:val="right"/>
              <w:rPr>
                <w:sz w:val="20"/>
                <w:szCs w:val="20"/>
              </w:rPr>
            </w:pPr>
            <w:r w:rsidRPr="00762494">
              <w:rPr>
                <w:sz w:val="20"/>
                <w:szCs w:val="20"/>
              </w:rPr>
              <w:t>801,6</w:t>
            </w:r>
          </w:p>
        </w:tc>
        <w:tc>
          <w:tcPr>
            <w:tcW w:w="532" w:type="pct"/>
            <w:noWrap/>
            <w:vAlign w:val="bottom"/>
            <w:hideMark/>
          </w:tcPr>
          <w:p w14:paraId="30A0B12F" w14:textId="77777777" w:rsidR="00762494" w:rsidRPr="00762494" w:rsidRDefault="00762494" w:rsidP="00762494">
            <w:pPr>
              <w:jc w:val="right"/>
              <w:rPr>
                <w:sz w:val="20"/>
                <w:szCs w:val="20"/>
              </w:rPr>
            </w:pPr>
            <w:r w:rsidRPr="00762494">
              <w:rPr>
                <w:sz w:val="20"/>
                <w:szCs w:val="20"/>
              </w:rPr>
              <w:t>1 765,6</w:t>
            </w:r>
          </w:p>
        </w:tc>
      </w:tr>
      <w:tr w:rsidR="00762494" w:rsidRPr="00762494" w14:paraId="7F5C5350" w14:textId="77777777" w:rsidTr="005F2BB7">
        <w:tc>
          <w:tcPr>
            <w:tcW w:w="1434" w:type="pct"/>
            <w:vAlign w:val="bottom"/>
            <w:hideMark/>
          </w:tcPr>
          <w:p w14:paraId="433F6505" w14:textId="77777777" w:rsidR="00762494" w:rsidRPr="00762494" w:rsidRDefault="00762494" w:rsidP="00762494">
            <w:pPr>
              <w:spacing w:beforeLines="10" w:before="24" w:afterLines="10" w:after="24"/>
              <w:ind w:left="170" w:hanging="113"/>
              <w:rPr>
                <w:sz w:val="20"/>
                <w:szCs w:val="20"/>
                <w:lang w:val="ky-KG"/>
              </w:rPr>
            </w:pPr>
            <w:proofErr w:type="spellStart"/>
            <w:r w:rsidRPr="00762494">
              <w:rPr>
                <w:color w:val="000000"/>
                <w:sz w:val="20"/>
                <w:szCs w:val="20"/>
              </w:rPr>
              <w:t>Администра</w:t>
            </w:r>
            <w:proofErr w:type="spellEnd"/>
            <w:r w:rsidRPr="00762494">
              <w:rPr>
                <w:color w:val="000000"/>
                <w:sz w:val="20"/>
                <w:szCs w:val="20"/>
                <w:lang w:val="ky-KG"/>
              </w:rPr>
              <w:t>тивдик</w:t>
            </w:r>
            <w:r w:rsidRPr="00762494">
              <w:rPr>
                <w:sz w:val="20"/>
                <w:szCs w:val="20"/>
              </w:rPr>
              <w:t xml:space="preserve"> </w:t>
            </w:r>
            <w:proofErr w:type="spellStart"/>
            <w:r w:rsidRPr="00762494">
              <w:rPr>
                <w:sz w:val="20"/>
                <w:szCs w:val="20"/>
              </w:rPr>
              <w:t>жана</w:t>
            </w:r>
            <w:proofErr w:type="spellEnd"/>
            <w:r w:rsidRPr="00762494">
              <w:rPr>
                <w:sz w:val="20"/>
                <w:szCs w:val="20"/>
              </w:rPr>
              <w:t xml:space="preserve"> </w:t>
            </w:r>
            <w:proofErr w:type="spellStart"/>
            <w:r w:rsidRPr="00762494">
              <w:rPr>
                <w:sz w:val="20"/>
                <w:szCs w:val="20"/>
              </w:rPr>
              <w:t>көмөкчү</w:t>
            </w:r>
            <w:proofErr w:type="spellEnd"/>
            <w:r w:rsidRPr="00762494">
              <w:rPr>
                <w:sz w:val="20"/>
                <w:szCs w:val="20"/>
              </w:rPr>
              <w:t xml:space="preserve"> </w:t>
            </w:r>
            <w:proofErr w:type="spellStart"/>
            <w:r w:rsidRPr="00762494">
              <w:rPr>
                <w:sz w:val="20"/>
                <w:szCs w:val="20"/>
              </w:rPr>
              <w:t>ишмерди</w:t>
            </w:r>
            <w:proofErr w:type="spellEnd"/>
            <w:r w:rsidRPr="00762494">
              <w:rPr>
                <w:sz w:val="20"/>
                <w:szCs w:val="20"/>
                <w:lang w:val="ky-KG"/>
              </w:rPr>
              <w:t>к</w:t>
            </w:r>
          </w:p>
        </w:tc>
        <w:tc>
          <w:tcPr>
            <w:tcW w:w="577" w:type="pct"/>
            <w:noWrap/>
            <w:vAlign w:val="bottom"/>
            <w:hideMark/>
          </w:tcPr>
          <w:p w14:paraId="72133FA3" w14:textId="77777777" w:rsidR="00762494" w:rsidRPr="00762494" w:rsidRDefault="00762494" w:rsidP="00762494">
            <w:pPr>
              <w:jc w:val="right"/>
              <w:rPr>
                <w:sz w:val="20"/>
                <w:szCs w:val="20"/>
              </w:rPr>
            </w:pPr>
            <w:r w:rsidRPr="00762494">
              <w:rPr>
                <w:sz w:val="20"/>
                <w:szCs w:val="20"/>
              </w:rPr>
              <w:t>8 807,2</w:t>
            </w:r>
          </w:p>
        </w:tc>
        <w:tc>
          <w:tcPr>
            <w:tcW w:w="587" w:type="pct"/>
            <w:vAlign w:val="bottom"/>
            <w:hideMark/>
          </w:tcPr>
          <w:p w14:paraId="677D53B6" w14:textId="77777777" w:rsidR="00762494" w:rsidRPr="00762494" w:rsidRDefault="00762494" w:rsidP="00762494">
            <w:pPr>
              <w:jc w:val="right"/>
              <w:rPr>
                <w:sz w:val="20"/>
                <w:szCs w:val="20"/>
              </w:rPr>
            </w:pPr>
            <w:r w:rsidRPr="00762494">
              <w:rPr>
                <w:sz w:val="20"/>
                <w:szCs w:val="20"/>
              </w:rPr>
              <w:t>9 824,3</w:t>
            </w:r>
          </w:p>
        </w:tc>
        <w:tc>
          <w:tcPr>
            <w:tcW w:w="617" w:type="pct"/>
            <w:vAlign w:val="bottom"/>
            <w:hideMark/>
          </w:tcPr>
          <w:p w14:paraId="4E0164ED" w14:textId="77777777" w:rsidR="00762494" w:rsidRPr="00762494" w:rsidRDefault="00762494" w:rsidP="00762494">
            <w:pPr>
              <w:jc w:val="right"/>
              <w:rPr>
                <w:sz w:val="20"/>
                <w:szCs w:val="20"/>
              </w:rPr>
            </w:pPr>
            <w:r w:rsidRPr="00762494">
              <w:rPr>
                <w:sz w:val="20"/>
                <w:szCs w:val="20"/>
              </w:rPr>
              <w:t>7 473,6</w:t>
            </w:r>
          </w:p>
        </w:tc>
        <w:tc>
          <w:tcPr>
            <w:tcW w:w="687" w:type="pct"/>
            <w:noWrap/>
            <w:vAlign w:val="bottom"/>
            <w:hideMark/>
          </w:tcPr>
          <w:p w14:paraId="2689C2F3" w14:textId="77777777" w:rsidR="00762494" w:rsidRPr="00762494" w:rsidRDefault="00762494" w:rsidP="00762494">
            <w:pPr>
              <w:jc w:val="right"/>
              <w:rPr>
                <w:sz w:val="20"/>
                <w:szCs w:val="20"/>
              </w:rPr>
            </w:pPr>
            <w:r w:rsidRPr="00762494">
              <w:rPr>
                <w:sz w:val="20"/>
                <w:szCs w:val="20"/>
              </w:rPr>
              <w:t>8 417,3</w:t>
            </w:r>
          </w:p>
        </w:tc>
        <w:tc>
          <w:tcPr>
            <w:tcW w:w="566" w:type="pct"/>
            <w:noWrap/>
            <w:vAlign w:val="bottom"/>
            <w:hideMark/>
          </w:tcPr>
          <w:p w14:paraId="0E089881" w14:textId="77777777" w:rsidR="00762494" w:rsidRPr="00762494" w:rsidRDefault="00762494" w:rsidP="00762494">
            <w:pPr>
              <w:jc w:val="right"/>
              <w:rPr>
                <w:sz w:val="20"/>
                <w:szCs w:val="20"/>
              </w:rPr>
            </w:pPr>
            <w:r w:rsidRPr="00762494">
              <w:rPr>
                <w:sz w:val="20"/>
                <w:szCs w:val="20"/>
              </w:rPr>
              <w:t>59,5</w:t>
            </w:r>
          </w:p>
        </w:tc>
        <w:tc>
          <w:tcPr>
            <w:tcW w:w="532" w:type="pct"/>
            <w:noWrap/>
            <w:vAlign w:val="bottom"/>
            <w:hideMark/>
          </w:tcPr>
          <w:p w14:paraId="7ACF577D" w14:textId="77777777" w:rsidR="00762494" w:rsidRPr="00762494" w:rsidRDefault="00762494" w:rsidP="00762494">
            <w:pPr>
              <w:jc w:val="right"/>
              <w:rPr>
                <w:sz w:val="20"/>
                <w:szCs w:val="20"/>
              </w:rPr>
            </w:pPr>
            <w:r w:rsidRPr="00762494">
              <w:rPr>
                <w:sz w:val="20"/>
                <w:szCs w:val="20"/>
              </w:rPr>
              <w:t>326,8</w:t>
            </w:r>
          </w:p>
        </w:tc>
      </w:tr>
      <w:tr w:rsidR="00762494" w:rsidRPr="00762494" w14:paraId="25F3A323" w14:textId="77777777" w:rsidTr="005F2BB7">
        <w:tc>
          <w:tcPr>
            <w:tcW w:w="1434" w:type="pct"/>
            <w:vAlign w:val="bottom"/>
            <w:hideMark/>
          </w:tcPr>
          <w:p w14:paraId="13F51C7A" w14:textId="77777777" w:rsidR="00762494" w:rsidRPr="00762494" w:rsidRDefault="00762494" w:rsidP="00762494">
            <w:pPr>
              <w:spacing w:beforeLines="10" w:before="24" w:afterLines="10" w:after="24"/>
              <w:ind w:left="170" w:hanging="113"/>
              <w:rPr>
                <w:color w:val="000000"/>
                <w:sz w:val="20"/>
                <w:szCs w:val="20"/>
              </w:rPr>
            </w:pPr>
            <w:proofErr w:type="spellStart"/>
            <w:r w:rsidRPr="00762494">
              <w:rPr>
                <w:color w:val="000000"/>
                <w:sz w:val="20"/>
                <w:szCs w:val="20"/>
              </w:rPr>
              <w:t>Билим</w:t>
            </w:r>
            <w:proofErr w:type="spellEnd"/>
            <w:r w:rsidRPr="00762494">
              <w:rPr>
                <w:color w:val="000000"/>
                <w:sz w:val="20"/>
                <w:szCs w:val="20"/>
              </w:rPr>
              <w:t xml:space="preserve"> </w:t>
            </w:r>
            <w:proofErr w:type="spellStart"/>
            <w:r w:rsidRPr="00762494">
              <w:rPr>
                <w:color w:val="000000"/>
                <w:sz w:val="20"/>
                <w:szCs w:val="20"/>
              </w:rPr>
              <w:t>берүү</w:t>
            </w:r>
            <w:proofErr w:type="spellEnd"/>
          </w:p>
        </w:tc>
        <w:tc>
          <w:tcPr>
            <w:tcW w:w="577" w:type="pct"/>
            <w:noWrap/>
            <w:vAlign w:val="bottom"/>
            <w:hideMark/>
          </w:tcPr>
          <w:p w14:paraId="3D5223E6" w14:textId="77777777" w:rsidR="00762494" w:rsidRPr="00762494" w:rsidRDefault="00762494" w:rsidP="00762494">
            <w:pPr>
              <w:jc w:val="right"/>
              <w:rPr>
                <w:sz w:val="20"/>
                <w:szCs w:val="20"/>
              </w:rPr>
            </w:pPr>
            <w:r w:rsidRPr="00762494">
              <w:rPr>
                <w:sz w:val="20"/>
                <w:szCs w:val="20"/>
              </w:rPr>
              <w:t>1 390,9</w:t>
            </w:r>
          </w:p>
        </w:tc>
        <w:tc>
          <w:tcPr>
            <w:tcW w:w="587" w:type="pct"/>
            <w:vAlign w:val="bottom"/>
            <w:hideMark/>
          </w:tcPr>
          <w:p w14:paraId="13381582" w14:textId="77777777" w:rsidR="00762494" w:rsidRPr="00762494" w:rsidRDefault="00762494" w:rsidP="00762494">
            <w:pPr>
              <w:jc w:val="right"/>
              <w:rPr>
                <w:sz w:val="20"/>
                <w:szCs w:val="20"/>
              </w:rPr>
            </w:pPr>
            <w:r w:rsidRPr="00762494">
              <w:rPr>
                <w:sz w:val="20"/>
                <w:szCs w:val="20"/>
              </w:rPr>
              <w:t>2 443,6</w:t>
            </w:r>
          </w:p>
        </w:tc>
        <w:tc>
          <w:tcPr>
            <w:tcW w:w="617" w:type="pct"/>
            <w:vAlign w:val="bottom"/>
            <w:hideMark/>
          </w:tcPr>
          <w:p w14:paraId="699DE5BB" w14:textId="77777777" w:rsidR="00762494" w:rsidRPr="00762494" w:rsidRDefault="00762494" w:rsidP="00762494">
            <w:pPr>
              <w:jc w:val="right"/>
              <w:rPr>
                <w:sz w:val="20"/>
                <w:szCs w:val="20"/>
              </w:rPr>
            </w:pPr>
            <w:r w:rsidRPr="00762494">
              <w:rPr>
                <w:sz w:val="20"/>
                <w:szCs w:val="20"/>
              </w:rPr>
              <w:t>1 226,2</w:t>
            </w:r>
          </w:p>
        </w:tc>
        <w:tc>
          <w:tcPr>
            <w:tcW w:w="687" w:type="pct"/>
            <w:noWrap/>
            <w:vAlign w:val="bottom"/>
            <w:hideMark/>
          </w:tcPr>
          <w:p w14:paraId="6983180A" w14:textId="77777777" w:rsidR="00762494" w:rsidRPr="00762494" w:rsidRDefault="00762494" w:rsidP="00762494">
            <w:pPr>
              <w:jc w:val="right"/>
              <w:rPr>
                <w:sz w:val="20"/>
                <w:szCs w:val="20"/>
              </w:rPr>
            </w:pPr>
            <w:r w:rsidRPr="00762494">
              <w:rPr>
                <w:sz w:val="20"/>
                <w:szCs w:val="20"/>
              </w:rPr>
              <w:t>1 803,4</w:t>
            </w:r>
          </w:p>
        </w:tc>
        <w:tc>
          <w:tcPr>
            <w:tcW w:w="566" w:type="pct"/>
            <w:noWrap/>
            <w:vAlign w:val="bottom"/>
            <w:hideMark/>
          </w:tcPr>
          <w:p w14:paraId="653E210E" w14:textId="77777777" w:rsidR="00762494" w:rsidRPr="00762494" w:rsidRDefault="00762494" w:rsidP="00762494">
            <w:pPr>
              <w:jc w:val="right"/>
              <w:rPr>
                <w:sz w:val="20"/>
                <w:szCs w:val="20"/>
              </w:rPr>
            </w:pPr>
            <w:r w:rsidRPr="00762494">
              <w:rPr>
                <w:sz w:val="20"/>
                <w:szCs w:val="20"/>
              </w:rPr>
              <w:t>0,3</w:t>
            </w:r>
          </w:p>
        </w:tc>
        <w:tc>
          <w:tcPr>
            <w:tcW w:w="532" w:type="pct"/>
            <w:noWrap/>
            <w:vAlign w:val="bottom"/>
            <w:hideMark/>
          </w:tcPr>
          <w:p w14:paraId="1B8705BB" w14:textId="77777777" w:rsidR="00762494" w:rsidRPr="00762494" w:rsidRDefault="00762494" w:rsidP="00762494">
            <w:pPr>
              <w:jc w:val="right"/>
              <w:rPr>
                <w:sz w:val="20"/>
                <w:szCs w:val="20"/>
              </w:rPr>
            </w:pPr>
            <w:r w:rsidRPr="00762494">
              <w:rPr>
                <w:sz w:val="20"/>
                <w:szCs w:val="20"/>
              </w:rPr>
              <w:t>-7,3</w:t>
            </w:r>
          </w:p>
        </w:tc>
      </w:tr>
      <w:tr w:rsidR="00762494" w:rsidRPr="00762494" w14:paraId="063EA1E6" w14:textId="77777777" w:rsidTr="005F2BB7">
        <w:tc>
          <w:tcPr>
            <w:tcW w:w="1434" w:type="pct"/>
            <w:vAlign w:val="center"/>
            <w:hideMark/>
          </w:tcPr>
          <w:p w14:paraId="0EC64524" w14:textId="77777777" w:rsidR="00762494" w:rsidRPr="00762494" w:rsidRDefault="00762494" w:rsidP="00762494">
            <w:pPr>
              <w:spacing w:beforeLines="10" w:before="24" w:afterLines="10" w:after="24"/>
              <w:ind w:left="170" w:hanging="113"/>
              <w:rPr>
                <w:color w:val="000000"/>
                <w:sz w:val="20"/>
                <w:szCs w:val="20"/>
              </w:rPr>
            </w:pPr>
            <w:proofErr w:type="spellStart"/>
            <w:r w:rsidRPr="00762494">
              <w:rPr>
                <w:color w:val="000000"/>
                <w:sz w:val="20"/>
                <w:szCs w:val="20"/>
              </w:rPr>
              <w:t>Саламаттыкты</w:t>
            </w:r>
            <w:proofErr w:type="spellEnd"/>
            <w:r w:rsidRPr="00762494">
              <w:rPr>
                <w:color w:val="000000"/>
                <w:sz w:val="20"/>
                <w:szCs w:val="20"/>
              </w:rPr>
              <w:t xml:space="preserve"> </w:t>
            </w:r>
            <w:proofErr w:type="spellStart"/>
            <w:r w:rsidRPr="00762494">
              <w:rPr>
                <w:color w:val="000000"/>
                <w:sz w:val="20"/>
                <w:szCs w:val="20"/>
              </w:rPr>
              <w:t>сактоо</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rPr>
              <w:t xml:space="preserve"> </w:t>
            </w:r>
            <w:r w:rsidRPr="00762494">
              <w:rPr>
                <w:color w:val="000000"/>
                <w:sz w:val="20"/>
                <w:szCs w:val="20"/>
                <w:lang w:val="ky-KG"/>
              </w:rPr>
              <w:t xml:space="preserve">калкты </w:t>
            </w:r>
            <w:proofErr w:type="spellStart"/>
            <w:r w:rsidRPr="00762494">
              <w:rPr>
                <w:color w:val="000000"/>
                <w:sz w:val="20"/>
                <w:szCs w:val="20"/>
              </w:rPr>
              <w:t>социалдык</w:t>
            </w:r>
            <w:proofErr w:type="spellEnd"/>
            <w:r w:rsidRPr="00762494">
              <w:rPr>
                <w:color w:val="000000"/>
                <w:sz w:val="20"/>
                <w:szCs w:val="20"/>
              </w:rPr>
              <w:t xml:space="preserve"> </w:t>
            </w:r>
            <w:r w:rsidRPr="00762494">
              <w:rPr>
                <w:color w:val="000000"/>
                <w:sz w:val="20"/>
                <w:szCs w:val="20"/>
                <w:lang w:val="ky-KG"/>
              </w:rPr>
              <w:t xml:space="preserve">жактан </w:t>
            </w:r>
            <w:proofErr w:type="spellStart"/>
            <w:r w:rsidRPr="00762494">
              <w:rPr>
                <w:color w:val="000000"/>
                <w:sz w:val="20"/>
                <w:szCs w:val="20"/>
              </w:rPr>
              <w:t>тейлөө</w:t>
            </w:r>
            <w:proofErr w:type="spellEnd"/>
          </w:p>
        </w:tc>
        <w:tc>
          <w:tcPr>
            <w:tcW w:w="577" w:type="pct"/>
            <w:noWrap/>
            <w:vAlign w:val="bottom"/>
            <w:hideMark/>
          </w:tcPr>
          <w:p w14:paraId="67573E3B" w14:textId="77777777" w:rsidR="00762494" w:rsidRPr="00762494" w:rsidRDefault="00762494" w:rsidP="00762494">
            <w:pPr>
              <w:jc w:val="right"/>
              <w:rPr>
                <w:sz w:val="20"/>
                <w:szCs w:val="20"/>
              </w:rPr>
            </w:pPr>
            <w:r w:rsidRPr="00762494">
              <w:rPr>
                <w:sz w:val="20"/>
                <w:szCs w:val="20"/>
              </w:rPr>
              <w:t>6 149,1</w:t>
            </w:r>
          </w:p>
        </w:tc>
        <w:tc>
          <w:tcPr>
            <w:tcW w:w="587" w:type="pct"/>
            <w:vAlign w:val="bottom"/>
            <w:hideMark/>
          </w:tcPr>
          <w:p w14:paraId="18FB5A91" w14:textId="77777777" w:rsidR="00762494" w:rsidRPr="00762494" w:rsidRDefault="00762494" w:rsidP="00762494">
            <w:pPr>
              <w:jc w:val="right"/>
              <w:rPr>
                <w:sz w:val="20"/>
                <w:szCs w:val="20"/>
              </w:rPr>
            </w:pPr>
            <w:r w:rsidRPr="00762494">
              <w:rPr>
                <w:sz w:val="20"/>
                <w:szCs w:val="20"/>
              </w:rPr>
              <w:t>7 945,2</w:t>
            </w:r>
          </w:p>
        </w:tc>
        <w:tc>
          <w:tcPr>
            <w:tcW w:w="617" w:type="pct"/>
            <w:vAlign w:val="bottom"/>
            <w:hideMark/>
          </w:tcPr>
          <w:p w14:paraId="7DCE2D30" w14:textId="77777777" w:rsidR="00762494" w:rsidRPr="00762494" w:rsidRDefault="00762494" w:rsidP="00762494">
            <w:pPr>
              <w:jc w:val="right"/>
              <w:rPr>
                <w:sz w:val="20"/>
                <w:szCs w:val="20"/>
              </w:rPr>
            </w:pPr>
            <w:r w:rsidRPr="00762494">
              <w:rPr>
                <w:sz w:val="20"/>
                <w:szCs w:val="20"/>
              </w:rPr>
              <w:t>5 321,0</w:t>
            </w:r>
          </w:p>
        </w:tc>
        <w:tc>
          <w:tcPr>
            <w:tcW w:w="687" w:type="pct"/>
            <w:noWrap/>
            <w:vAlign w:val="bottom"/>
            <w:hideMark/>
          </w:tcPr>
          <w:p w14:paraId="69A87356" w14:textId="77777777" w:rsidR="00762494" w:rsidRPr="00762494" w:rsidRDefault="00762494" w:rsidP="00762494">
            <w:pPr>
              <w:jc w:val="right"/>
              <w:rPr>
                <w:sz w:val="20"/>
                <w:szCs w:val="20"/>
              </w:rPr>
            </w:pPr>
            <w:r w:rsidRPr="00762494">
              <w:rPr>
                <w:sz w:val="20"/>
                <w:szCs w:val="20"/>
              </w:rPr>
              <w:t>6 149,3</w:t>
            </w:r>
          </w:p>
        </w:tc>
        <w:tc>
          <w:tcPr>
            <w:tcW w:w="566" w:type="pct"/>
            <w:noWrap/>
            <w:vAlign w:val="bottom"/>
            <w:hideMark/>
          </w:tcPr>
          <w:p w14:paraId="7E5D8F78" w14:textId="77777777" w:rsidR="00762494" w:rsidRPr="00762494" w:rsidRDefault="00762494" w:rsidP="00762494">
            <w:pPr>
              <w:jc w:val="right"/>
              <w:rPr>
                <w:sz w:val="20"/>
                <w:szCs w:val="20"/>
              </w:rPr>
            </w:pPr>
            <w:r w:rsidRPr="00762494">
              <w:rPr>
                <w:sz w:val="20"/>
                <w:szCs w:val="20"/>
              </w:rPr>
              <w:t>-18,6</w:t>
            </w:r>
          </w:p>
        </w:tc>
        <w:tc>
          <w:tcPr>
            <w:tcW w:w="532" w:type="pct"/>
            <w:noWrap/>
            <w:vAlign w:val="bottom"/>
            <w:hideMark/>
          </w:tcPr>
          <w:p w14:paraId="6655D7A4" w14:textId="77777777" w:rsidR="00762494" w:rsidRPr="00762494" w:rsidRDefault="00762494" w:rsidP="00762494">
            <w:pPr>
              <w:jc w:val="right"/>
              <w:rPr>
                <w:sz w:val="20"/>
                <w:szCs w:val="20"/>
              </w:rPr>
            </w:pPr>
            <w:r w:rsidRPr="00762494">
              <w:rPr>
                <w:sz w:val="20"/>
                <w:szCs w:val="20"/>
              </w:rPr>
              <w:t>7,0</w:t>
            </w:r>
          </w:p>
        </w:tc>
      </w:tr>
      <w:tr w:rsidR="00762494" w:rsidRPr="00762494" w14:paraId="3899DEC3" w14:textId="77777777" w:rsidTr="005F2BB7">
        <w:tc>
          <w:tcPr>
            <w:tcW w:w="1434" w:type="pct"/>
            <w:vAlign w:val="bottom"/>
            <w:hideMark/>
          </w:tcPr>
          <w:p w14:paraId="2BD59693" w14:textId="77777777" w:rsidR="00762494" w:rsidRPr="00762494" w:rsidRDefault="00762494" w:rsidP="00762494">
            <w:pPr>
              <w:spacing w:beforeLines="10" w:before="24" w:afterLines="10" w:after="24"/>
              <w:ind w:left="170" w:hanging="113"/>
              <w:rPr>
                <w:sz w:val="20"/>
                <w:szCs w:val="20"/>
              </w:rPr>
            </w:pPr>
            <w:r w:rsidRPr="00762494">
              <w:rPr>
                <w:color w:val="000000"/>
                <w:sz w:val="20"/>
                <w:szCs w:val="20"/>
              </w:rPr>
              <w:t>Искусство</w:t>
            </w:r>
            <w:r w:rsidRPr="00762494">
              <w:rPr>
                <w:sz w:val="20"/>
                <w:szCs w:val="20"/>
              </w:rPr>
              <w:t xml:space="preserve">, </w:t>
            </w:r>
            <w:proofErr w:type="spellStart"/>
            <w:r w:rsidRPr="00762494">
              <w:rPr>
                <w:sz w:val="20"/>
                <w:szCs w:val="20"/>
              </w:rPr>
              <w:t>көңүл</w:t>
            </w:r>
            <w:proofErr w:type="spellEnd"/>
            <w:r w:rsidRPr="00762494">
              <w:rPr>
                <w:sz w:val="20"/>
                <w:szCs w:val="20"/>
              </w:rPr>
              <w:t xml:space="preserve"> </w:t>
            </w:r>
            <w:proofErr w:type="spellStart"/>
            <w:r w:rsidRPr="00762494">
              <w:rPr>
                <w:sz w:val="20"/>
                <w:szCs w:val="20"/>
              </w:rPr>
              <w:t>ачуу</w:t>
            </w:r>
            <w:proofErr w:type="spellEnd"/>
            <w:r w:rsidRPr="00762494">
              <w:rPr>
                <w:sz w:val="20"/>
                <w:szCs w:val="20"/>
              </w:rPr>
              <w:t xml:space="preserve"> </w:t>
            </w:r>
            <w:r w:rsidRPr="00762494">
              <w:rPr>
                <w:sz w:val="20"/>
                <w:szCs w:val="20"/>
              </w:rPr>
              <w:br/>
            </w:r>
            <w:proofErr w:type="spellStart"/>
            <w:r w:rsidRPr="00762494">
              <w:rPr>
                <w:sz w:val="20"/>
                <w:szCs w:val="20"/>
              </w:rPr>
              <w:t>жана</w:t>
            </w:r>
            <w:proofErr w:type="spellEnd"/>
            <w:r w:rsidRPr="00762494">
              <w:rPr>
                <w:sz w:val="20"/>
                <w:szCs w:val="20"/>
              </w:rPr>
              <w:t xml:space="preserve"> эс </w:t>
            </w:r>
            <w:proofErr w:type="spellStart"/>
            <w:r w:rsidRPr="00762494">
              <w:rPr>
                <w:sz w:val="20"/>
                <w:szCs w:val="20"/>
              </w:rPr>
              <w:t>алуу</w:t>
            </w:r>
            <w:proofErr w:type="spellEnd"/>
            <w:r w:rsidRPr="00762494">
              <w:rPr>
                <w:sz w:val="20"/>
                <w:szCs w:val="20"/>
              </w:rPr>
              <w:t xml:space="preserve"> </w:t>
            </w:r>
          </w:p>
        </w:tc>
        <w:tc>
          <w:tcPr>
            <w:tcW w:w="577" w:type="pct"/>
            <w:noWrap/>
            <w:vAlign w:val="bottom"/>
            <w:hideMark/>
          </w:tcPr>
          <w:p w14:paraId="3BFE4AB6" w14:textId="77777777" w:rsidR="00762494" w:rsidRPr="00762494" w:rsidRDefault="00762494" w:rsidP="00762494">
            <w:pPr>
              <w:jc w:val="right"/>
              <w:rPr>
                <w:sz w:val="20"/>
                <w:szCs w:val="20"/>
              </w:rPr>
            </w:pPr>
            <w:r w:rsidRPr="00762494">
              <w:rPr>
                <w:sz w:val="20"/>
                <w:szCs w:val="20"/>
              </w:rPr>
              <w:t>1 471,7</w:t>
            </w:r>
          </w:p>
        </w:tc>
        <w:tc>
          <w:tcPr>
            <w:tcW w:w="587" w:type="pct"/>
            <w:vAlign w:val="bottom"/>
            <w:hideMark/>
          </w:tcPr>
          <w:p w14:paraId="258502A2" w14:textId="77777777" w:rsidR="00762494" w:rsidRPr="00762494" w:rsidRDefault="00762494" w:rsidP="00762494">
            <w:pPr>
              <w:jc w:val="right"/>
              <w:rPr>
                <w:sz w:val="20"/>
                <w:szCs w:val="20"/>
              </w:rPr>
            </w:pPr>
            <w:r w:rsidRPr="00762494">
              <w:rPr>
                <w:sz w:val="20"/>
                <w:szCs w:val="20"/>
              </w:rPr>
              <w:t>2 489,6</w:t>
            </w:r>
          </w:p>
        </w:tc>
        <w:tc>
          <w:tcPr>
            <w:tcW w:w="617" w:type="pct"/>
            <w:vAlign w:val="bottom"/>
            <w:hideMark/>
          </w:tcPr>
          <w:p w14:paraId="7AC2C482" w14:textId="77777777" w:rsidR="00762494" w:rsidRPr="00762494" w:rsidRDefault="00762494" w:rsidP="00762494">
            <w:pPr>
              <w:jc w:val="right"/>
              <w:rPr>
                <w:sz w:val="20"/>
                <w:szCs w:val="20"/>
              </w:rPr>
            </w:pPr>
            <w:r w:rsidRPr="00762494">
              <w:rPr>
                <w:sz w:val="20"/>
                <w:szCs w:val="20"/>
              </w:rPr>
              <w:t>1 402,2</w:t>
            </w:r>
          </w:p>
        </w:tc>
        <w:tc>
          <w:tcPr>
            <w:tcW w:w="687" w:type="pct"/>
            <w:noWrap/>
            <w:vAlign w:val="bottom"/>
            <w:hideMark/>
          </w:tcPr>
          <w:p w14:paraId="1CF9B041" w14:textId="77777777" w:rsidR="00762494" w:rsidRPr="00762494" w:rsidRDefault="00762494" w:rsidP="00762494">
            <w:pPr>
              <w:jc w:val="right"/>
              <w:rPr>
                <w:sz w:val="20"/>
                <w:szCs w:val="20"/>
              </w:rPr>
            </w:pPr>
            <w:r w:rsidRPr="00762494">
              <w:rPr>
                <w:sz w:val="20"/>
                <w:szCs w:val="20"/>
              </w:rPr>
              <w:t>1 850,3</w:t>
            </w:r>
          </w:p>
        </w:tc>
        <w:tc>
          <w:tcPr>
            <w:tcW w:w="566" w:type="pct"/>
            <w:noWrap/>
            <w:vAlign w:val="bottom"/>
            <w:hideMark/>
          </w:tcPr>
          <w:p w14:paraId="31EB7F5C" w14:textId="77777777" w:rsidR="00762494" w:rsidRPr="00762494" w:rsidRDefault="00762494" w:rsidP="00762494">
            <w:pPr>
              <w:jc w:val="right"/>
              <w:rPr>
                <w:sz w:val="20"/>
                <w:szCs w:val="20"/>
              </w:rPr>
            </w:pPr>
            <w:r w:rsidRPr="00762494">
              <w:rPr>
                <w:sz w:val="20"/>
                <w:szCs w:val="20"/>
              </w:rPr>
              <w:t>15,7</w:t>
            </w:r>
          </w:p>
        </w:tc>
        <w:tc>
          <w:tcPr>
            <w:tcW w:w="532" w:type="pct"/>
            <w:noWrap/>
            <w:vAlign w:val="bottom"/>
            <w:hideMark/>
          </w:tcPr>
          <w:p w14:paraId="3281CCC8" w14:textId="77777777" w:rsidR="00762494" w:rsidRPr="00762494" w:rsidRDefault="00762494" w:rsidP="00762494">
            <w:pPr>
              <w:jc w:val="right"/>
              <w:rPr>
                <w:sz w:val="20"/>
                <w:szCs w:val="20"/>
              </w:rPr>
            </w:pPr>
            <w:r w:rsidRPr="00762494">
              <w:rPr>
                <w:sz w:val="20"/>
                <w:szCs w:val="20"/>
              </w:rPr>
              <w:t>-135,7</w:t>
            </w:r>
          </w:p>
        </w:tc>
      </w:tr>
      <w:tr w:rsidR="00762494" w:rsidRPr="00762494" w14:paraId="29E9AF09" w14:textId="77777777" w:rsidTr="005F2BB7">
        <w:tc>
          <w:tcPr>
            <w:tcW w:w="1434" w:type="pct"/>
            <w:tcBorders>
              <w:top w:val="nil"/>
              <w:left w:val="nil"/>
              <w:bottom w:val="single" w:sz="8" w:space="0" w:color="auto"/>
              <w:right w:val="nil"/>
            </w:tcBorders>
            <w:vAlign w:val="bottom"/>
            <w:hideMark/>
          </w:tcPr>
          <w:p w14:paraId="0203AAF9" w14:textId="77777777" w:rsidR="00762494" w:rsidRPr="00762494" w:rsidRDefault="00762494" w:rsidP="00762494">
            <w:pPr>
              <w:spacing w:beforeLines="10" w:before="24" w:afterLines="10" w:after="24"/>
              <w:ind w:left="170" w:hanging="113"/>
              <w:rPr>
                <w:sz w:val="20"/>
                <w:szCs w:val="20"/>
                <w:lang w:val="ky-KG"/>
              </w:rPr>
            </w:pPr>
            <w:r w:rsidRPr="00762494">
              <w:rPr>
                <w:sz w:val="20"/>
                <w:szCs w:val="20"/>
              </w:rPr>
              <w:t xml:space="preserve">Башка </w:t>
            </w:r>
            <w:proofErr w:type="spellStart"/>
            <w:r w:rsidRPr="00762494">
              <w:rPr>
                <w:sz w:val="20"/>
                <w:szCs w:val="20"/>
              </w:rPr>
              <w:t>тейлөө</w:t>
            </w:r>
            <w:proofErr w:type="spellEnd"/>
            <w:r w:rsidRPr="00762494">
              <w:rPr>
                <w:sz w:val="20"/>
                <w:szCs w:val="20"/>
              </w:rPr>
              <w:t xml:space="preserve"> </w:t>
            </w:r>
            <w:r w:rsidRPr="00762494">
              <w:rPr>
                <w:sz w:val="20"/>
                <w:szCs w:val="20"/>
                <w:lang w:val="ky-KG"/>
              </w:rPr>
              <w:t>ишмердиги</w:t>
            </w:r>
          </w:p>
        </w:tc>
        <w:tc>
          <w:tcPr>
            <w:tcW w:w="577" w:type="pct"/>
            <w:tcBorders>
              <w:top w:val="nil"/>
              <w:left w:val="nil"/>
              <w:bottom w:val="single" w:sz="8" w:space="0" w:color="auto"/>
              <w:right w:val="nil"/>
            </w:tcBorders>
            <w:noWrap/>
            <w:vAlign w:val="bottom"/>
            <w:hideMark/>
          </w:tcPr>
          <w:p w14:paraId="61C2B48C" w14:textId="77777777" w:rsidR="00762494" w:rsidRPr="00762494" w:rsidRDefault="00762494" w:rsidP="00762494">
            <w:pPr>
              <w:jc w:val="right"/>
              <w:rPr>
                <w:sz w:val="20"/>
                <w:szCs w:val="20"/>
              </w:rPr>
            </w:pPr>
            <w:r w:rsidRPr="00762494">
              <w:rPr>
                <w:sz w:val="20"/>
                <w:szCs w:val="20"/>
              </w:rPr>
              <w:t>654,5</w:t>
            </w:r>
          </w:p>
        </w:tc>
        <w:tc>
          <w:tcPr>
            <w:tcW w:w="587" w:type="pct"/>
            <w:tcBorders>
              <w:top w:val="nil"/>
              <w:left w:val="nil"/>
              <w:bottom w:val="single" w:sz="8" w:space="0" w:color="auto"/>
              <w:right w:val="nil"/>
            </w:tcBorders>
            <w:vAlign w:val="bottom"/>
            <w:hideMark/>
          </w:tcPr>
          <w:p w14:paraId="05955182" w14:textId="77777777" w:rsidR="00762494" w:rsidRPr="00762494" w:rsidRDefault="00762494" w:rsidP="00762494">
            <w:pPr>
              <w:jc w:val="right"/>
              <w:rPr>
                <w:sz w:val="20"/>
                <w:szCs w:val="20"/>
              </w:rPr>
            </w:pPr>
            <w:r w:rsidRPr="00762494">
              <w:rPr>
                <w:sz w:val="20"/>
                <w:szCs w:val="20"/>
              </w:rPr>
              <w:t>1 139,8</w:t>
            </w:r>
          </w:p>
        </w:tc>
        <w:tc>
          <w:tcPr>
            <w:tcW w:w="617" w:type="pct"/>
            <w:tcBorders>
              <w:top w:val="nil"/>
              <w:left w:val="nil"/>
              <w:bottom w:val="single" w:sz="8" w:space="0" w:color="auto"/>
              <w:right w:val="nil"/>
            </w:tcBorders>
            <w:vAlign w:val="bottom"/>
            <w:hideMark/>
          </w:tcPr>
          <w:p w14:paraId="4C6488E5" w14:textId="77777777" w:rsidR="00762494" w:rsidRPr="00762494" w:rsidRDefault="00762494" w:rsidP="00762494">
            <w:pPr>
              <w:jc w:val="right"/>
              <w:rPr>
                <w:sz w:val="20"/>
                <w:szCs w:val="20"/>
              </w:rPr>
            </w:pPr>
            <w:r w:rsidRPr="00762494">
              <w:rPr>
                <w:sz w:val="20"/>
                <w:szCs w:val="20"/>
              </w:rPr>
              <w:t>498,1</w:t>
            </w:r>
          </w:p>
        </w:tc>
        <w:tc>
          <w:tcPr>
            <w:tcW w:w="687" w:type="pct"/>
            <w:tcBorders>
              <w:top w:val="nil"/>
              <w:left w:val="nil"/>
              <w:bottom w:val="single" w:sz="8" w:space="0" w:color="auto"/>
              <w:right w:val="nil"/>
            </w:tcBorders>
            <w:noWrap/>
            <w:vAlign w:val="bottom"/>
            <w:hideMark/>
          </w:tcPr>
          <w:p w14:paraId="47E49A86" w14:textId="77777777" w:rsidR="00762494" w:rsidRPr="00762494" w:rsidRDefault="00762494" w:rsidP="00762494">
            <w:pPr>
              <w:jc w:val="right"/>
              <w:rPr>
                <w:sz w:val="20"/>
                <w:szCs w:val="20"/>
              </w:rPr>
            </w:pPr>
            <w:r w:rsidRPr="00762494">
              <w:rPr>
                <w:sz w:val="20"/>
                <w:szCs w:val="20"/>
              </w:rPr>
              <w:t>642,9</w:t>
            </w:r>
          </w:p>
        </w:tc>
        <w:tc>
          <w:tcPr>
            <w:tcW w:w="566" w:type="pct"/>
            <w:tcBorders>
              <w:top w:val="nil"/>
              <w:left w:val="nil"/>
              <w:bottom w:val="single" w:sz="8" w:space="0" w:color="auto"/>
              <w:right w:val="nil"/>
            </w:tcBorders>
            <w:noWrap/>
            <w:vAlign w:val="bottom"/>
            <w:hideMark/>
          </w:tcPr>
          <w:p w14:paraId="2808DEA6" w14:textId="77777777" w:rsidR="00762494" w:rsidRPr="00762494" w:rsidRDefault="00762494" w:rsidP="00762494">
            <w:pPr>
              <w:jc w:val="right"/>
              <w:rPr>
                <w:sz w:val="20"/>
                <w:szCs w:val="20"/>
              </w:rPr>
            </w:pPr>
            <w:r w:rsidRPr="00762494">
              <w:rPr>
                <w:sz w:val="20"/>
                <w:szCs w:val="20"/>
              </w:rPr>
              <w:t>-2,0</w:t>
            </w:r>
          </w:p>
        </w:tc>
        <w:tc>
          <w:tcPr>
            <w:tcW w:w="532" w:type="pct"/>
            <w:tcBorders>
              <w:top w:val="nil"/>
              <w:left w:val="nil"/>
              <w:bottom w:val="single" w:sz="8" w:space="0" w:color="auto"/>
              <w:right w:val="nil"/>
            </w:tcBorders>
            <w:noWrap/>
            <w:vAlign w:val="bottom"/>
            <w:hideMark/>
          </w:tcPr>
          <w:p w14:paraId="77524338" w14:textId="77777777" w:rsidR="00762494" w:rsidRPr="00762494" w:rsidRDefault="00762494" w:rsidP="00762494">
            <w:pPr>
              <w:jc w:val="right"/>
              <w:rPr>
                <w:sz w:val="20"/>
                <w:szCs w:val="20"/>
              </w:rPr>
            </w:pPr>
            <w:r w:rsidRPr="00762494">
              <w:rPr>
                <w:sz w:val="20"/>
                <w:szCs w:val="20"/>
              </w:rPr>
              <w:t>-2,2</w:t>
            </w:r>
          </w:p>
        </w:tc>
      </w:tr>
    </w:tbl>
    <w:p w14:paraId="04ECB122" w14:textId="77777777" w:rsidR="00762494" w:rsidRPr="00762494" w:rsidRDefault="00762494" w:rsidP="00762494">
      <w:pPr>
        <w:spacing w:before="120"/>
        <w:ind w:firstLine="709"/>
        <w:jc w:val="both"/>
        <w:rPr>
          <w:color w:val="000000"/>
          <w:lang w:val="ky-KG"/>
        </w:rPr>
      </w:pPr>
      <w:r w:rsidRPr="00762494">
        <w:rPr>
          <w:lang w:val="ky-KG"/>
        </w:rPr>
        <w:t>Үстүбүздөгү жылдын</w:t>
      </w:r>
      <w:r w:rsidRPr="00762494">
        <w:rPr>
          <w:color w:val="000000"/>
          <w:lang w:val="ky-KG"/>
        </w:rPr>
        <w:t xml:space="preserve"> </w:t>
      </w:r>
      <w:r w:rsidRPr="00762494">
        <w:rPr>
          <w:lang w:val="ky-KG"/>
        </w:rPr>
        <w:t xml:space="preserve">январь-сентябрында </w:t>
      </w:r>
      <w:r w:rsidRPr="00762494">
        <w:rPr>
          <w:color w:val="000000"/>
          <w:lang w:val="ky-KG"/>
        </w:rPr>
        <w:t>рентабелдүү ишканалардын үлүшү экономиканын реалдуу секторундагы ишканалардын жалпы санынын 33,6 пайызын</w:t>
      </w:r>
      <w:r w:rsidRPr="00762494">
        <w:rPr>
          <w:lang w:val="ky-KG"/>
        </w:rPr>
        <w:t xml:space="preserve"> </w:t>
      </w:r>
      <w:r w:rsidRPr="00762494">
        <w:rPr>
          <w:color w:val="000000"/>
          <w:lang w:val="ky-KG"/>
        </w:rPr>
        <w:t>(алардын суммардык пайдасы - 190 082,1 млн. сом) түздү. Ишканалардын 17,0 пайызы 44 067,3 млн. сом өлчөмүндө чыгаша алышты.</w:t>
      </w:r>
    </w:p>
    <w:p w14:paraId="0754160F" w14:textId="77777777" w:rsidR="00762494" w:rsidRPr="00762494" w:rsidRDefault="00762494" w:rsidP="00762494">
      <w:pPr>
        <w:ind w:firstLine="709"/>
        <w:jc w:val="both"/>
        <w:rPr>
          <w:lang w:val="ky-KG"/>
        </w:rPr>
      </w:pPr>
      <w:r w:rsidRPr="00762494">
        <w:rPr>
          <w:lang w:val="ky-KG"/>
        </w:rPr>
        <w:t xml:space="preserve">Үстүбүздөгү жылдын январь-сентябрында </w:t>
      </w:r>
      <w:r w:rsidRPr="00762494">
        <w:rPr>
          <w:color w:val="000000"/>
          <w:lang w:val="ky-KG"/>
        </w:rPr>
        <w:t xml:space="preserve">сальдолоштурулган финансылык жыйынтык 146 014,8 млн. сом пайда өлчөмүндө аныкталды, бул </w:t>
      </w:r>
      <w:r w:rsidRPr="00762494">
        <w:rPr>
          <w:lang w:val="ky-KG"/>
        </w:rPr>
        <w:t>2023-жылдын тийиштүү мезгилинин деңгээлинен 43,6 пайызга к</w:t>
      </w:r>
      <w:r w:rsidRPr="00762494">
        <w:rPr>
          <w:color w:val="000000"/>
          <w:lang w:val="ky-KG"/>
        </w:rPr>
        <w:t xml:space="preserve">өп. Эң чоң оң сальдолоштурулган финансылык жыйынтык негизги металлдарды өндүрүү ишканалары жана уюмдары (44 037,8 млн. сом), соода чөйрөсү (34 567,0 млн.), маалымат жана байланыш (12 031,3 млн.), транспорт </w:t>
      </w:r>
      <w:r w:rsidRPr="00762494">
        <w:rPr>
          <w:lang w:val="ky-KG"/>
        </w:rPr>
        <w:t>ишмердиги</w:t>
      </w:r>
      <w:r w:rsidRPr="00762494">
        <w:rPr>
          <w:color w:val="000000"/>
          <w:lang w:val="ky-KG"/>
        </w:rPr>
        <w:t xml:space="preserve"> жана жүктөрдү сактоо (9 055,6 млн.), </w:t>
      </w:r>
      <w:r w:rsidRPr="00762494">
        <w:rPr>
          <w:lang w:val="ky-KG"/>
        </w:rPr>
        <w:t xml:space="preserve">тамак-аш азыктарын жана суусундуктарды </w:t>
      </w:r>
      <w:r w:rsidRPr="00762494">
        <w:rPr>
          <w:color w:val="000000"/>
          <w:lang w:val="ky-KG"/>
        </w:rPr>
        <w:lastRenderedPageBreak/>
        <w:t>өндүрүү</w:t>
      </w:r>
      <w:r w:rsidRPr="00762494">
        <w:rPr>
          <w:lang w:val="ky-KG"/>
        </w:rPr>
        <w:t xml:space="preserve"> ишканалары (8 822,5 млн. сом), ошондой эле башка металл эмес минералдык продуктуларды </w:t>
      </w:r>
      <w:r w:rsidRPr="00762494">
        <w:rPr>
          <w:color w:val="000000"/>
          <w:lang w:val="ky-KG"/>
        </w:rPr>
        <w:t xml:space="preserve">өндүрүү ишканалары (7 451,4 млн. сом) </w:t>
      </w:r>
      <w:r w:rsidRPr="00762494">
        <w:rPr>
          <w:lang w:val="ky-KG"/>
        </w:rPr>
        <w:t xml:space="preserve">тарабынан алынды. Муну менен бирге курулуш ишканалары тарабынан (5 308,2 млн. сом) чыгым тартылды. </w:t>
      </w:r>
    </w:p>
    <w:p w14:paraId="3FDEF379" w14:textId="15869057" w:rsidR="00762494" w:rsidRPr="00762494" w:rsidRDefault="00126261" w:rsidP="00762494">
      <w:pPr>
        <w:spacing w:before="120"/>
        <w:ind w:left="1304" w:hanging="1304"/>
        <w:rPr>
          <w:b/>
          <w:bCs/>
          <w:color w:val="000000"/>
          <w:lang w:val="ky-KG"/>
        </w:rPr>
      </w:pPr>
      <w:r>
        <w:rPr>
          <w:b/>
          <w:bCs/>
          <w:color w:val="000000"/>
          <w:lang w:val="ky-KG"/>
        </w:rPr>
        <w:t>6</w:t>
      </w:r>
      <w:r w:rsidR="00620BCA">
        <w:rPr>
          <w:b/>
          <w:bCs/>
          <w:color w:val="000000"/>
          <w:lang w:val="ky-KG"/>
        </w:rPr>
        <w:t>9</w:t>
      </w:r>
      <w:r w:rsidR="000B53B6">
        <w:rPr>
          <w:b/>
          <w:bCs/>
          <w:color w:val="000000"/>
          <w:lang w:val="ky-KG"/>
        </w:rPr>
        <w:t>-т</w:t>
      </w:r>
      <w:r w:rsidR="00762494" w:rsidRPr="00762494">
        <w:rPr>
          <w:b/>
          <w:bCs/>
          <w:color w:val="000000"/>
          <w:lang w:val="ky-KG"/>
        </w:rPr>
        <w:t>аблица: Экономикалык ишмердиктин түрлөрү боюнча ишканалардын</w:t>
      </w:r>
      <w:r w:rsidR="00762494" w:rsidRPr="00762494">
        <w:rPr>
          <w:b/>
          <w:bCs/>
          <w:color w:val="000000"/>
          <w:lang w:val="ky-KG"/>
        </w:rPr>
        <w:br/>
        <w:t>сальдолоштурулган финансылык жыйынтыгы</w:t>
      </w:r>
    </w:p>
    <w:p w14:paraId="672F415F" w14:textId="77777777" w:rsidR="00762494" w:rsidRPr="00762494" w:rsidRDefault="00762494" w:rsidP="00762494">
      <w:pPr>
        <w:spacing w:after="120"/>
        <w:ind w:firstLine="1304"/>
        <w:rPr>
          <w:i/>
          <w:sz w:val="20"/>
          <w:szCs w:val="20"/>
          <w:lang w:val="ky-KG"/>
        </w:rPr>
      </w:pPr>
      <w:r w:rsidRPr="00762494">
        <w:rPr>
          <w:i/>
          <w:sz w:val="20"/>
          <w:szCs w:val="20"/>
          <w:lang w:val="ky-KG"/>
        </w:rPr>
        <w:t>(млн. сом)</w:t>
      </w:r>
    </w:p>
    <w:tbl>
      <w:tblPr>
        <w:tblW w:w="5000" w:type="pct"/>
        <w:tblLook w:val="04A0" w:firstRow="1" w:lastRow="0" w:firstColumn="1" w:lastColumn="0" w:noHBand="0" w:noVBand="1"/>
      </w:tblPr>
      <w:tblGrid>
        <w:gridCol w:w="4646"/>
        <w:gridCol w:w="1297"/>
        <w:gridCol w:w="1153"/>
        <w:gridCol w:w="1297"/>
        <w:gridCol w:w="1245"/>
      </w:tblGrid>
      <w:tr w:rsidR="00762494" w:rsidRPr="00762494" w14:paraId="4359EF3C" w14:textId="77777777" w:rsidTr="005F2BB7">
        <w:trPr>
          <w:trHeight w:val="252"/>
          <w:tblHeader/>
        </w:trPr>
        <w:tc>
          <w:tcPr>
            <w:tcW w:w="2410" w:type="pct"/>
            <w:vMerge w:val="restart"/>
            <w:tcBorders>
              <w:top w:val="single" w:sz="8" w:space="0" w:color="auto"/>
              <w:left w:val="nil"/>
              <w:bottom w:val="single" w:sz="8" w:space="0" w:color="auto"/>
              <w:right w:val="nil"/>
            </w:tcBorders>
            <w:noWrap/>
            <w:vAlign w:val="center"/>
          </w:tcPr>
          <w:p w14:paraId="1AEBC03E" w14:textId="77777777" w:rsidR="00762494" w:rsidRPr="00762494" w:rsidRDefault="00762494" w:rsidP="00762494">
            <w:pPr>
              <w:spacing w:before="20" w:after="20"/>
              <w:jc w:val="right"/>
              <w:rPr>
                <w:b/>
                <w:bCs/>
                <w:sz w:val="20"/>
                <w:szCs w:val="20"/>
                <w:lang w:val="ky-KG"/>
              </w:rPr>
            </w:pPr>
          </w:p>
        </w:tc>
        <w:tc>
          <w:tcPr>
            <w:tcW w:w="673" w:type="pct"/>
            <w:tcBorders>
              <w:top w:val="single" w:sz="8" w:space="0" w:color="auto"/>
              <w:left w:val="nil"/>
              <w:bottom w:val="single" w:sz="4" w:space="0" w:color="auto"/>
              <w:right w:val="nil"/>
            </w:tcBorders>
            <w:vAlign w:val="center"/>
            <w:hideMark/>
          </w:tcPr>
          <w:p w14:paraId="613ABF1F" w14:textId="77777777" w:rsidR="00762494" w:rsidRPr="00762494" w:rsidRDefault="00762494" w:rsidP="00762494">
            <w:pPr>
              <w:spacing w:before="20" w:after="20"/>
              <w:jc w:val="right"/>
              <w:rPr>
                <w:b/>
                <w:bCs/>
                <w:sz w:val="20"/>
                <w:szCs w:val="20"/>
                <w:lang w:val="en-US"/>
              </w:rPr>
            </w:pPr>
            <w:r w:rsidRPr="00762494">
              <w:rPr>
                <w:b/>
                <w:bCs/>
                <w:sz w:val="20"/>
                <w:szCs w:val="20"/>
                <w:lang w:val="ky-KG"/>
              </w:rPr>
              <w:t>202</w:t>
            </w:r>
            <w:r w:rsidRPr="00762494">
              <w:rPr>
                <w:b/>
                <w:bCs/>
                <w:sz w:val="20"/>
                <w:szCs w:val="20"/>
                <w:lang w:val="en-US"/>
              </w:rPr>
              <w:t>3</w:t>
            </w:r>
          </w:p>
        </w:tc>
        <w:tc>
          <w:tcPr>
            <w:tcW w:w="1917" w:type="pct"/>
            <w:gridSpan w:val="3"/>
            <w:tcBorders>
              <w:top w:val="single" w:sz="8" w:space="0" w:color="auto"/>
              <w:left w:val="nil"/>
              <w:bottom w:val="single" w:sz="4" w:space="0" w:color="auto"/>
              <w:right w:val="nil"/>
            </w:tcBorders>
            <w:noWrap/>
            <w:vAlign w:val="center"/>
            <w:hideMark/>
          </w:tcPr>
          <w:p w14:paraId="25C2F5BC" w14:textId="77777777" w:rsidR="00762494" w:rsidRPr="00762494" w:rsidRDefault="00762494" w:rsidP="00762494">
            <w:pPr>
              <w:spacing w:before="20" w:after="20"/>
              <w:jc w:val="center"/>
              <w:rPr>
                <w:b/>
                <w:bCs/>
                <w:sz w:val="20"/>
                <w:szCs w:val="20"/>
                <w:lang w:val="en-US"/>
              </w:rPr>
            </w:pPr>
            <w:r w:rsidRPr="00762494">
              <w:rPr>
                <w:b/>
                <w:bCs/>
                <w:sz w:val="20"/>
                <w:szCs w:val="20"/>
                <w:lang w:val="ky-KG"/>
              </w:rPr>
              <w:t>202</w:t>
            </w:r>
            <w:r w:rsidRPr="00762494">
              <w:rPr>
                <w:b/>
                <w:bCs/>
                <w:sz w:val="20"/>
                <w:szCs w:val="20"/>
                <w:lang w:val="en-US"/>
              </w:rPr>
              <w:t>4</w:t>
            </w:r>
          </w:p>
        </w:tc>
      </w:tr>
      <w:tr w:rsidR="00762494" w:rsidRPr="00762494" w14:paraId="265659CD" w14:textId="77777777" w:rsidTr="005F2BB7">
        <w:trPr>
          <w:trHeight w:val="252"/>
          <w:tblHeader/>
        </w:trPr>
        <w:tc>
          <w:tcPr>
            <w:tcW w:w="2410" w:type="pct"/>
            <w:vMerge/>
            <w:tcBorders>
              <w:top w:val="single" w:sz="8" w:space="0" w:color="auto"/>
              <w:left w:val="nil"/>
              <w:bottom w:val="single" w:sz="8" w:space="0" w:color="auto"/>
              <w:right w:val="nil"/>
            </w:tcBorders>
            <w:vAlign w:val="center"/>
            <w:hideMark/>
          </w:tcPr>
          <w:p w14:paraId="6C3BA4A4" w14:textId="77777777" w:rsidR="00762494" w:rsidRPr="00762494" w:rsidRDefault="00762494" w:rsidP="00762494">
            <w:pPr>
              <w:rPr>
                <w:b/>
                <w:bCs/>
                <w:sz w:val="20"/>
                <w:szCs w:val="20"/>
                <w:lang w:val="ky-KG"/>
              </w:rPr>
            </w:pPr>
          </w:p>
        </w:tc>
        <w:tc>
          <w:tcPr>
            <w:tcW w:w="673" w:type="pct"/>
            <w:tcBorders>
              <w:top w:val="single" w:sz="4" w:space="0" w:color="auto"/>
              <w:left w:val="nil"/>
              <w:bottom w:val="single" w:sz="8" w:space="0" w:color="auto"/>
              <w:right w:val="nil"/>
            </w:tcBorders>
            <w:vAlign w:val="center"/>
            <w:hideMark/>
          </w:tcPr>
          <w:p w14:paraId="47280B3C" w14:textId="77777777" w:rsidR="00762494" w:rsidRPr="00762494" w:rsidRDefault="00762494" w:rsidP="00762494">
            <w:pPr>
              <w:spacing w:before="20" w:after="20"/>
              <w:jc w:val="right"/>
              <w:rPr>
                <w:b/>
                <w:bCs/>
                <w:sz w:val="20"/>
                <w:szCs w:val="20"/>
                <w:lang w:val="ky-KG"/>
              </w:rPr>
            </w:pPr>
            <w:r w:rsidRPr="00762494">
              <w:rPr>
                <w:b/>
                <w:bCs/>
                <w:sz w:val="20"/>
                <w:szCs w:val="20"/>
                <w:lang w:val="ky-KG"/>
              </w:rPr>
              <w:t>янв.- сент.</w:t>
            </w:r>
          </w:p>
        </w:tc>
        <w:tc>
          <w:tcPr>
            <w:tcW w:w="598" w:type="pct"/>
            <w:tcBorders>
              <w:top w:val="single" w:sz="4" w:space="0" w:color="auto"/>
              <w:left w:val="nil"/>
              <w:bottom w:val="single" w:sz="8" w:space="0" w:color="auto"/>
              <w:right w:val="nil"/>
            </w:tcBorders>
            <w:noWrap/>
            <w:vAlign w:val="center"/>
            <w:hideMark/>
          </w:tcPr>
          <w:p w14:paraId="6643C6C0" w14:textId="77777777" w:rsidR="00762494" w:rsidRPr="00762494" w:rsidRDefault="00762494" w:rsidP="00762494">
            <w:pPr>
              <w:spacing w:before="20" w:after="20"/>
              <w:rPr>
                <w:b/>
                <w:bCs/>
                <w:sz w:val="20"/>
                <w:szCs w:val="20"/>
                <w:lang w:val="ky-KG"/>
              </w:rPr>
            </w:pPr>
            <w:r w:rsidRPr="00762494">
              <w:rPr>
                <w:b/>
                <w:bCs/>
                <w:sz w:val="20"/>
                <w:szCs w:val="20"/>
                <w:lang w:val="ky-KG"/>
              </w:rPr>
              <w:t>янв.-март</w:t>
            </w:r>
          </w:p>
        </w:tc>
        <w:tc>
          <w:tcPr>
            <w:tcW w:w="673" w:type="pct"/>
            <w:tcBorders>
              <w:top w:val="single" w:sz="4" w:space="0" w:color="auto"/>
              <w:left w:val="nil"/>
              <w:bottom w:val="single" w:sz="8" w:space="0" w:color="auto"/>
              <w:right w:val="nil"/>
            </w:tcBorders>
            <w:hideMark/>
          </w:tcPr>
          <w:p w14:paraId="512C984E" w14:textId="77777777" w:rsidR="00762494" w:rsidRPr="00762494" w:rsidRDefault="00762494" w:rsidP="00762494">
            <w:pPr>
              <w:spacing w:before="20" w:after="20"/>
              <w:rPr>
                <w:b/>
                <w:bCs/>
                <w:sz w:val="20"/>
                <w:szCs w:val="20"/>
                <w:lang w:val="ky-KG"/>
              </w:rPr>
            </w:pPr>
            <w:r w:rsidRPr="00762494">
              <w:rPr>
                <w:b/>
                <w:bCs/>
                <w:sz w:val="20"/>
                <w:szCs w:val="20"/>
                <w:lang w:val="ky-KG"/>
              </w:rPr>
              <w:t>янв.- июнь</w:t>
            </w:r>
          </w:p>
        </w:tc>
        <w:tc>
          <w:tcPr>
            <w:tcW w:w="646" w:type="pct"/>
            <w:tcBorders>
              <w:top w:val="single" w:sz="4" w:space="0" w:color="auto"/>
              <w:left w:val="nil"/>
              <w:bottom w:val="single" w:sz="8" w:space="0" w:color="auto"/>
              <w:right w:val="nil"/>
            </w:tcBorders>
            <w:hideMark/>
          </w:tcPr>
          <w:p w14:paraId="36DBB909" w14:textId="74D6E516" w:rsidR="00762494" w:rsidRPr="00762494" w:rsidRDefault="00762494" w:rsidP="00762494">
            <w:pPr>
              <w:spacing w:before="20" w:after="20"/>
              <w:rPr>
                <w:b/>
                <w:bCs/>
                <w:sz w:val="20"/>
                <w:szCs w:val="20"/>
                <w:lang w:val="ky-KG"/>
              </w:rPr>
            </w:pPr>
            <w:r w:rsidRPr="00762494">
              <w:rPr>
                <w:b/>
                <w:bCs/>
                <w:sz w:val="20"/>
                <w:szCs w:val="20"/>
                <w:lang w:val="ky-KG"/>
              </w:rPr>
              <w:t>янв.</w:t>
            </w:r>
            <w:r w:rsidR="00261320">
              <w:rPr>
                <w:b/>
                <w:bCs/>
                <w:sz w:val="20"/>
                <w:szCs w:val="20"/>
                <w:lang w:val="ky-KG"/>
              </w:rPr>
              <w:t>-</w:t>
            </w:r>
            <w:r w:rsidRPr="00762494">
              <w:rPr>
                <w:b/>
                <w:bCs/>
                <w:sz w:val="20"/>
                <w:szCs w:val="20"/>
                <w:lang w:val="ky-KG"/>
              </w:rPr>
              <w:t>сент.</w:t>
            </w:r>
          </w:p>
        </w:tc>
      </w:tr>
      <w:tr w:rsidR="00762494" w:rsidRPr="00762494" w14:paraId="30EA958E" w14:textId="77777777" w:rsidTr="005F2BB7">
        <w:trPr>
          <w:trHeight w:val="252"/>
        </w:trPr>
        <w:tc>
          <w:tcPr>
            <w:tcW w:w="2410" w:type="pct"/>
            <w:tcBorders>
              <w:top w:val="single" w:sz="8" w:space="0" w:color="auto"/>
              <w:left w:val="nil"/>
              <w:bottom w:val="nil"/>
              <w:right w:val="nil"/>
            </w:tcBorders>
            <w:hideMark/>
          </w:tcPr>
          <w:p w14:paraId="59BFC48B" w14:textId="77777777" w:rsidR="00762494" w:rsidRPr="00762494" w:rsidRDefault="00762494" w:rsidP="00762494">
            <w:pPr>
              <w:spacing w:beforeLines="20" w:before="48" w:afterLines="20" w:after="48"/>
              <w:ind w:left="170" w:hanging="113"/>
              <w:jc w:val="both"/>
              <w:rPr>
                <w:b/>
                <w:sz w:val="20"/>
                <w:szCs w:val="20"/>
                <w:lang w:val="ky-KG"/>
              </w:rPr>
            </w:pPr>
            <w:r w:rsidRPr="00762494">
              <w:rPr>
                <w:b/>
                <w:sz w:val="20"/>
                <w:szCs w:val="20"/>
                <w:lang w:val="ky-KG"/>
              </w:rPr>
              <w:t>Бардыгы</w:t>
            </w:r>
          </w:p>
        </w:tc>
        <w:tc>
          <w:tcPr>
            <w:tcW w:w="673" w:type="pct"/>
            <w:tcBorders>
              <w:top w:val="single" w:sz="8" w:space="0" w:color="auto"/>
              <w:left w:val="nil"/>
              <w:bottom w:val="nil"/>
              <w:right w:val="nil"/>
            </w:tcBorders>
            <w:noWrap/>
            <w:vAlign w:val="bottom"/>
            <w:hideMark/>
          </w:tcPr>
          <w:p w14:paraId="2CE3F5BE" w14:textId="77777777" w:rsidR="00762494" w:rsidRPr="00762494" w:rsidRDefault="00762494" w:rsidP="00762494">
            <w:pPr>
              <w:jc w:val="right"/>
              <w:rPr>
                <w:b/>
                <w:bCs/>
                <w:sz w:val="20"/>
                <w:szCs w:val="20"/>
              </w:rPr>
            </w:pPr>
            <w:r w:rsidRPr="00762494">
              <w:rPr>
                <w:b/>
                <w:bCs/>
                <w:sz w:val="20"/>
                <w:szCs w:val="20"/>
              </w:rPr>
              <w:t>101 678,6</w:t>
            </w:r>
          </w:p>
        </w:tc>
        <w:tc>
          <w:tcPr>
            <w:tcW w:w="598" w:type="pct"/>
            <w:tcBorders>
              <w:top w:val="single" w:sz="8" w:space="0" w:color="auto"/>
              <w:left w:val="nil"/>
              <w:bottom w:val="nil"/>
              <w:right w:val="nil"/>
            </w:tcBorders>
            <w:noWrap/>
            <w:vAlign w:val="bottom"/>
            <w:hideMark/>
          </w:tcPr>
          <w:p w14:paraId="40574D6B" w14:textId="77777777" w:rsidR="00762494" w:rsidRPr="00762494" w:rsidRDefault="00762494" w:rsidP="00762494">
            <w:pPr>
              <w:jc w:val="right"/>
              <w:rPr>
                <w:b/>
                <w:bCs/>
                <w:sz w:val="20"/>
                <w:szCs w:val="20"/>
              </w:rPr>
            </w:pPr>
            <w:r w:rsidRPr="00762494">
              <w:rPr>
                <w:b/>
                <w:bCs/>
                <w:sz w:val="20"/>
                <w:szCs w:val="20"/>
              </w:rPr>
              <w:t>30 184,6</w:t>
            </w:r>
          </w:p>
        </w:tc>
        <w:tc>
          <w:tcPr>
            <w:tcW w:w="673" w:type="pct"/>
            <w:tcBorders>
              <w:top w:val="single" w:sz="8" w:space="0" w:color="auto"/>
              <w:left w:val="nil"/>
              <w:bottom w:val="nil"/>
              <w:right w:val="nil"/>
            </w:tcBorders>
            <w:vAlign w:val="bottom"/>
            <w:hideMark/>
          </w:tcPr>
          <w:p w14:paraId="7041E214" w14:textId="77777777" w:rsidR="00762494" w:rsidRPr="00762494" w:rsidRDefault="00762494" w:rsidP="00762494">
            <w:pPr>
              <w:jc w:val="right"/>
              <w:rPr>
                <w:b/>
                <w:bCs/>
                <w:sz w:val="20"/>
                <w:szCs w:val="20"/>
              </w:rPr>
            </w:pPr>
            <w:r w:rsidRPr="00762494">
              <w:rPr>
                <w:b/>
                <w:bCs/>
                <w:sz w:val="20"/>
                <w:szCs w:val="20"/>
              </w:rPr>
              <w:t>87 112,2</w:t>
            </w:r>
          </w:p>
        </w:tc>
        <w:tc>
          <w:tcPr>
            <w:tcW w:w="646" w:type="pct"/>
            <w:tcBorders>
              <w:top w:val="single" w:sz="8" w:space="0" w:color="auto"/>
              <w:left w:val="nil"/>
              <w:bottom w:val="nil"/>
              <w:right w:val="nil"/>
            </w:tcBorders>
            <w:vAlign w:val="bottom"/>
            <w:hideMark/>
          </w:tcPr>
          <w:p w14:paraId="2A8AFBCC" w14:textId="77777777" w:rsidR="00762494" w:rsidRPr="00762494" w:rsidRDefault="00762494" w:rsidP="00762494">
            <w:pPr>
              <w:jc w:val="right"/>
              <w:rPr>
                <w:b/>
                <w:bCs/>
                <w:sz w:val="20"/>
                <w:szCs w:val="20"/>
              </w:rPr>
            </w:pPr>
            <w:r w:rsidRPr="00762494">
              <w:rPr>
                <w:b/>
                <w:bCs/>
                <w:sz w:val="20"/>
                <w:szCs w:val="20"/>
              </w:rPr>
              <w:t>146 014,8</w:t>
            </w:r>
          </w:p>
        </w:tc>
      </w:tr>
      <w:tr w:rsidR="00762494" w:rsidRPr="00762494" w14:paraId="170A8EDC" w14:textId="77777777" w:rsidTr="005F2BB7">
        <w:trPr>
          <w:trHeight w:val="252"/>
        </w:trPr>
        <w:tc>
          <w:tcPr>
            <w:tcW w:w="2410" w:type="pct"/>
            <w:vAlign w:val="bottom"/>
            <w:hideMark/>
          </w:tcPr>
          <w:p w14:paraId="32783743" w14:textId="77777777" w:rsidR="00762494" w:rsidRPr="00762494" w:rsidRDefault="00762494" w:rsidP="00762494">
            <w:pPr>
              <w:spacing w:beforeLines="20" w:before="48"/>
              <w:ind w:left="170" w:hanging="113"/>
              <w:rPr>
                <w:color w:val="000000"/>
                <w:sz w:val="20"/>
                <w:szCs w:val="20"/>
                <w:lang w:val="ky-KG"/>
              </w:rPr>
            </w:pPr>
            <w:r w:rsidRPr="00762494">
              <w:rPr>
                <w:color w:val="000000"/>
                <w:sz w:val="20"/>
                <w:szCs w:val="20"/>
                <w:lang w:val="ky-KG"/>
              </w:rPr>
              <w:t>Айыл чарбасы</w:t>
            </w:r>
            <w:r w:rsidRPr="00762494">
              <w:rPr>
                <w:color w:val="000000"/>
                <w:sz w:val="20"/>
                <w:szCs w:val="20"/>
              </w:rPr>
              <w:t xml:space="preserve">, </w:t>
            </w:r>
            <w:proofErr w:type="spellStart"/>
            <w:r w:rsidRPr="00762494">
              <w:rPr>
                <w:color w:val="000000"/>
                <w:sz w:val="20"/>
                <w:szCs w:val="20"/>
              </w:rPr>
              <w:t>токой</w:t>
            </w:r>
            <w:proofErr w:type="spellEnd"/>
            <w:r w:rsidRPr="00762494">
              <w:rPr>
                <w:color w:val="000000"/>
                <w:sz w:val="20"/>
                <w:szCs w:val="20"/>
              </w:rPr>
              <w:t xml:space="preserve"> </w:t>
            </w:r>
            <w:proofErr w:type="spellStart"/>
            <w:r w:rsidRPr="00762494">
              <w:rPr>
                <w:color w:val="000000"/>
                <w:sz w:val="20"/>
                <w:szCs w:val="20"/>
              </w:rPr>
              <w:t>чарбасы</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lang w:val="ky-KG"/>
              </w:rPr>
              <w:t xml:space="preserve"> балык уулоочулук</w:t>
            </w:r>
          </w:p>
        </w:tc>
        <w:tc>
          <w:tcPr>
            <w:tcW w:w="673" w:type="pct"/>
            <w:noWrap/>
            <w:vAlign w:val="bottom"/>
            <w:hideMark/>
          </w:tcPr>
          <w:p w14:paraId="48ECD48A" w14:textId="77777777" w:rsidR="00762494" w:rsidRPr="00762494" w:rsidRDefault="00762494" w:rsidP="00762494">
            <w:pPr>
              <w:jc w:val="right"/>
              <w:rPr>
                <w:sz w:val="20"/>
                <w:szCs w:val="20"/>
              </w:rPr>
            </w:pPr>
            <w:r w:rsidRPr="00762494">
              <w:rPr>
                <w:sz w:val="20"/>
                <w:szCs w:val="20"/>
              </w:rPr>
              <w:t>900,4</w:t>
            </w:r>
          </w:p>
        </w:tc>
        <w:tc>
          <w:tcPr>
            <w:tcW w:w="598" w:type="pct"/>
            <w:noWrap/>
            <w:vAlign w:val="bottom"/>
            <w:hideMark/>
          </w:tcPr>
          <w:p w14:paraId="40A28BBF" w14:textId="77777777" w:rsidR="00762494" w:rsidRPr="00762494" w:rsidRDefault="00762494" w:rsidP="00762494">
            <w:pPr>
              <w:jc w:val="right"/>
              <w:rPr>
                <w:sz w:val="20"/>
                <w:szCs w:val="20"/>
              </w:rPr>
            </w:pPr>
            <w:r w:rsidRPr="00762494">
              <w:rPr>
                <w:sz w:val="20"/>
                <w:szCs w:val="20"/>
              </w:rPr>
              <w:t>78,3</w:t>
            </w:r>
          </w:p>
        </w:tc>
        <w:tc>
          <w:tcPr>
            <w:tcW w:w="673" w:type="pct"/>
            <w:vAlign w:val="bottom"/>
            <w:hideMark/>
          </w:tcPr>
          <w:p w14:paraId="36D80185" w14:textId="77777777" w:rsidR="00762494" w:rsidRPr="00762494" w:rsidRDefault="00762494" w:rsidP="00762494">
            <w:pPr>
              <w:jc w:val="right"/>
              <w:rPr>
                <w:sz w:val="20"/>
                <w:szCs w:val="20"/>
              </w:rPr>
            </w:pPr>
            <w:r w:rsidRPr="00762494">
              <w:rPr>
                <w:sz w:val="20"/>
                <w:szCs w:val="20"/>
              </w:rPr>
              <w:t>55,7</w:t>
            </w:r>
          </w:p>
        </w:tc>
        <w:tc>
          <w:tcPr>
            <w:tcW w:w="646" w:type="pct"/>
            <w:vAlign w:val="bottom"/>
            <w:hideMark/>
          </w:tcPr>
          <w:p w14:paraId="17BF0AB5" w14:textId="77777777" w:rsidR="00762494" w:rsidRPr="00762494" w:rsidRDefault="00762494" w:rsidP="00762494">
            <w:pPr>
              <w:jc w:val="right"/>
              <w:rPr>
                <w:sz w:val="20"/>
                <w:szCs w:val="20"/>
              </w:rPr>
            </w:pPr>
            <w:r w:rsidRPr="00762494">
              <w:rPr>
                <w:sz w:val="20"/>
                <w:szCs w:val="20"/>
              </w:rPr>
              <w:t>274,7</w:t>
            </w:r>
          </w:p>
        </w:tc>
      </w:tr>
      <w:tr w:rsidR="00762494" w:rsidRPr="00762494" w14:paraId="44781FD5" w14:textId="77777777" w:rsidTr="005F2BB7">
        <w:trPr>
          <w:trHeight w:val="264"/>
        </w:trPr>
        <w:tc>
          <w:tcPr>
            <w:tcW w:w="2410" w:type="pct"/>
            <w:vAlign w:val="bottom"/>
            <w:hideMark/>
          </w:tcPr>
          <w:p w14:paraId="0B173DE1" w14:textId="77777777" w:rsidR="00762494" w:rsidRPr="00762494" w:rsidRDefault="00762494" w:rsidP="00762494">
            <w:pPr>
              <w:spacing w:beforeLines="20" w:before="48"/>
              <w:ind w:left="170" w:hanging="113"/>
              <w:rPr>
                <w:color w:val="000000"/>
                <w:sz w:val="20"/>
                <w:szCs w:val="20"/>
              </w:rPr>
            </w:pPr>
            <w:r w:rsidRPr="00762494">
              <w:rPr>
                <w:color w:val="000000"/>
                <w:sz w:val="20"/>
                <w:szCs w:val="20"/>
                <w:lang w:val="ky-KG"/>
              </w:rPr>
              <w:t>Пайдалуу к</w:t>
            </w:r>
            <w:proofErr w:type="spellStart"/>
            <w:r w:rsidRPr="00762494">
              <w:rPr>
                <w:color w:val="000000"/>
                <w:sz w:val="20"/>
                <w:szCs w:val="20"/>
              </w:rPr>
              <w:t>ен</w:t>
            </w:r>
            <w:proofErr w:type="spellEnd"/>
            <w:r w:rsidRPr="00762494">
              <w:rPr>
                <w:color w:val="000000"/>
                <w:sz w:val="20"/>
                <w:szCs w:val="20"/>
                <w:lang w:val="ky-KG"/>
              </w:rPr>
              <w:t>дерди</w:t>
            </w:r>
            <w:r w:rsidRPr="00762494">
              <w:rPr>
                <w:color w:val="000000"/>
                <w:sz w:val="20"/>
                <w:szCs w:val="20"/>
              </w:rPr>
              <w:t xml:space="preserve"> </w:t>
            </w:r>
            <w:proofErr w:type="spellStart"/>
            <w:r w:rsidRPr="00762494">
              <w:rPr>
                <w:color w:val="000000"/>
                <w:sz w:val="20"/>
                <w:szCs w:val="20"/>
              </w:rPr>
              <w:t>казуу</w:t>
            </w:r>
            <w:proofErr w:type="spellEnd"/>
            <w:r w:rsidRPr="00762494">
              <w:rPr>
                <w:color w:val="000000"/>
                <w:sz w:val="20"/>
                <w:szCs w:val="20"/>
              </w:rPr>
              <w:t xml:space="preserve"> </w:t>
            </w:r>
          </w:p>
        </w:tc>
        <w:tc>
          <w:tcPr>
            <w:tcW w:w="673" w:type="pct"/>
            <w:noWrap/>
            <w:vAlign w:val="bottom"/>
            <w:hideMark/>
          </w:tcPr>
          <w:p w14:paraId="15AD9DCF" w14:textId="77777777" w:rsidR="00762494" w:rsidRPr="00762494" w:rsidRDefault="00762494" w:rsidP="00762494">
            <w:pPr>
              <w:jc w:val="right"/>
              <w:rPr>
                <w:sz w:val="20"/>
                <w:szCs w:val="20"/>
              </w:rPr>
            </w:pPr>
            <w:r w:rsidRPr="00762494">
              <w:rPr>
                <w:sz w:val="20"/>
                <w:szCs w:val="20"/>
              </w:rPr>
              <w:t>4 430,1</w:t>
            </w:r>
          </w:p>
        </w:tc>
        <w:tc>
          <w:tcPr>
            <w:tcW w:w="598" w:type="pct"/>
            <w:noWrap/>
            <w:vAlign w:val="bottom"/>
            <w:hideMark/>
          </w:tcPr>
          <w:p w14:paraId="408BC319" w14:textId="77777777" w:rsidR="00762494" w:rsidRPr="00762494" w:rsidRDefault="00762494" w:rsidP="00762494">
            <w:pPr>
              <w:jc w:val="right"/>
              <w:rPr>
                <w:sz w:val="20"/>
                <w:szCs w:val="20"/>
              </w:rPr>
            </w:pPr>
            <w:r w:rsidRPr="00762494">
              <w:rPr>
                <w:sz w:val="20"/>
                <w:szCs w:val="20"/>
              </w:rPr>
              <w:t>443,4</w:t>
            </w:r>
          </w:p>
        </w:tc>
        <w:tc>
          <w:tcPr>
            <w:tcW w:w="673" w:type="pct"/>
            <w:vAlign w:val="bottom"/>
            <w:hideMark/>
          </w:tcPr>
          <w:p w14:paraId="4CC87910" w14:textId="77777777" w:rsidR="00762494" w:rsidRPr="00762494" w:rsidRDefault="00762494" w:rsidP="00762494">
            <w:pPr>
              <w:jc w:val="right"/>
              <w:rPr>
                <w:sz w:val="20"/>
                <w:szCs w:val="20"/>
              </w:rPr>
            </w:pPr>
            <w:r w:rsidRPr="00762494">
              <w:rPr>
                <w:sz w:val="20"/>
                <w:szCs w:val="20"/>
              </w:rPr>
              <w:t>4 383,5</w:t>
            </w:r>
          </w:p>
        </w:tc>
        <w:tc>
          <w:tcPr>
            <w:tcW w:w="646" w:type="pct"/>
            <w:vAlign w:val="bottom"/>
            <w:hideMark/>
          </w:tcPr>
          <w:p w14:paraId="41D932A1" w14:textId="77777777" w:rsidR="00762494" w:rsidRPr="00762494" w:rsidRDefault="00762494" w:rsidP="00762494">
            <w:pPr>
              <w:jc w:val="right"/>
              <w:rPr>
                <w:sz w:val="20"/>
                <w:szCs w:val="20"/>
              </w:rPr>
            </w:pPr>
            <w:r w:rsidRPr="00762494">
              <w:rPr>
                <w:sz w:val="20"/>
                <w:szCs w:val="20"/>
              </w:rPr>
              <w:t>6 111,2</w:t>
            </w:r>
          </w:p>
        </w:tc>
      </w:tr>
      <w:tr w:rsidR="00762494" w:rsidRPr="00762494" w14:paraId="6FD9CB2E" w14:textId="77777777" w:rsidTr="005F2BB7">
        <w:trPr>
          <w:trHeight w:val="252"/>
        </w:trPr>
        <w:tc>
          <w:tcPr>
            <w:tcW w:w="2410" w:type="pct"/>
            <w:vAlign w:val="bottom"/>
            <w:hideMark/>
          </w:tcPr>
          <w:p w14:paraId="4F6A03F2" w14:textId="77777777" w:rsidR="00762494" w:rsidRPr="00762494" w:rsidRDefault="00762494" w:rsidP="00762494">
            <w:pPr>
              <w:spacing w:beforeLines="20" w:before="48"/>
              <w:ind w:left="170" w:hanging="113"/>
              <w:rPr>
                <w:color w:val="000000"/>
                <w:sz w:val="20"/>
                <w:szCs w:val="20"/>
                <w:lang w:val="ky-KG"/>
              </w:rPr>
            </w:pPr>
            <w:proofErr w:type="spellStart"/>
            <w:r w:rsidRPr="00762494">
              <w:rPr>
                <w:color w:val="000000"/>
                <w:sz w:val="20"/>
                <w:szCs w:val="20"/>
              </w:rPr>
              <w:t>Иштетүү</w:t>
            </w:r>
            <w:proofErr w:type="spellEnd"/>
            <w:r w:rsidRPr="00762494">
              <w:rPr>
                <w:color w:val="000000"/>
                <w:sz w:val="20"/>
                <w:szCs w:val="20"/>
              </w:rPr>
              <w:t xml:space="preserve"> </w:t>
            </w:r>
            <w:proofErr w:type="spellStart"/>
            <w:r w:rsidRPr="00762494">
              <w:rPr>
                <w:color w:val="000000"/>
                <w:sz w:val="20"/>
                <w:szCs w:val="20"/>
              </w:rPr>
              <w:t>өн</w:t>
            </w:r>
            <w:proofErr w:type="spellEnd"/>
            <w:r w:rsidRPr="00762494">
              <w:rPr>
                <w:color w:val="000000"/>
                <w:sz w:val="20"/>
                <w:szCs w:val="20"/>
                <w:lang w:val="ky-KG"/>
              </w:rPr>
              <w:t>дүрүшү</w:t>
            </w:r>
          </w:p>
        </w:tc>
        <w:tc>
          <w:tcPr>
            <w:tcW w:w="673" w:type="pct"/>
            <w:noWrap/>
            <w:vAlign w:val="bottom"/>
            <w:hideMark/>
          </w:tcPr>
          <w:p w14:paraId="31264563" w14:textId="77777777" w:rsidR="00762494" w:rsidRPr="00762494" w:rsidRDefault="00762494" w:rsidP="00762494">
            <w:pPr>
              <w:jc w:val="right"/>
              <w:rPr>
                <w:sz w:val="20"/>
                <w:szCs w:val="20"/>
              </w:rPr>
            </w:pPr>
            <w:r w:rsidRPr="00762494">
              <w:rPr>
                <w:sz w:val="20"/>
                <w:szCs w:val="20"/>
              </w:rPr>
              <w:t>41 957,6</w:t>
            </w:r>
          </w:p>
        </w:tc>
        <w:tc>
          <w:tcPr>
            <w:tcW w:w="598" w:type="pct"/>
            <w:noWrap/>
            <w:vAlign w:val="bottom"/>
            <w:hideMark/>
          </w:tcPr>
          <w:p w14:paraId="2440C514" w14:textId="77777777" w:rsidR="00762494" w:rsidRPr="00762494" w:rsidRDefault="00762494" w:rsidP="00762494">
            <w:pPr>
              <w:jc w:val="right"/>
              <w:rPr>
                <w:sz w:val="20"/>
                <w:szCs w:val="20"/>
              </w:rPr>
            </w:pPr>
            <w:r w:rsidRPr="00762494">
              <w:rPr>
                <w:sz w:val="20"/>
                <w:szCs w:val="20"/>
              </w:rPr>
              <w:t>11 250,2</w:t>
            </w:r>
          </w:p>
        </w:tc>
        <w:tc>
          <w:tcPr>
            <w:tcW w:w="673" w:type="pct"/>
            <w:vAlign w:val="bottom"/>
            <w:hideMark/>
          </w:tcPr>
          <w:p w14:paraId="63D54922" w14:textId="77777777" w:rsidR="00762494" w:rsidRPr="00762494" w:rsidRDefault="00762494" w:rsidP="00762494">
            <w:pPr>
              <w:jc w:val="right"/>
              <w:rPr>
                <w:sz w:val="20"/>
                <w:szCs w:val="20"/>
              </w:rPr>
            </w:pPr>
            <w:r w:rsidRPr="00762494">
              <w:rPr>
                <w:sz w:val="20"/>
                <w:szCs w:val="20"/>
              </w:rPr>
              <w:t>33 339,7</w:t>
            </w:r>
          </w:p>
        </w:tc>
        <w:tc>
          <w:tcPr>
            <w:tcW w:w="646" w:type="pct"/>
            <w:vAlign w:val="bottom"/>
            <w:hideMark/>
          </w:tcPr>
          <w:p w14:paraId="08639863" w14:textId="77777777" w:rsidR="00762494" w:rsidRPr="00762494" w:rsidRDefault="00762494" w:rsidP="00762494">
            <w:pPr>
              <w:jc w:val="right"/>
              <w:rPr>
                <w:sz w:val="20"/>
                <w:szCs w:val="20"/>
              </w:rPr>
            </w:pPr>
            <w:r w:rsidRPr="00762494">
              <w:rPr>
                <w:sz w:val="20"/>
                <w:szCs w:val="20"/>
              </w:rPr>
              <w:t>66 295,3</w:t>
            </w:r>
          </w:p>
        </w:tc>
      </w:tr>
      <w:tr w:rsidR="00762494" w:rsidRPr="00762494" w14:paraId="6E0E2424" w14:textId="77777777" w:rsidTr="005F2BB7">
        <w:trPr>
          <w:trHeight w:val="252"/>
        </w:trPr>
        <w:tc>
          <w:tcPr>
            <w:tcW w:w="2410" w:type="pct"/>
            <w:vAlign w:val="bottom"/>
            <w:hideMark/>
          </w:tcPr>
          <w:p w14:paraId="11548CEA" w14:textId="77777777" w:rsidR="00762494" w:rsidRPr="00762494" w:rsidRDefault="00762494" w:rsidP="00762494">
            <w:pPr>
              <w:spacing w:beforeLines="20" w:before="48"/>
              <w:ind w:left="170" w:hanging="113"/>
              <w:rPr>
                <w:color w:val="000000"/>
                <w:sz w:val="20"/>
                <w:szCs w:val="20"/>
                <w:lang w:val="ky-KG"/>
              </w:rPr>
            </w:pPr>
            <w:r w:rsidRPr="00762494">
              <w:rPr>
                <w:color w:val="000000"/>
                <w:sz w:val="20"/>
                <w:szCs w:val="20"/>
              </w:rPr>
              <w:t>Электр энергия, газ</w:t>
            </w:r>
            <w:r w:rsidRPr="00762494">
              <w:rPr>
                <w:color w:val="000000"/>
                <w:sz w:val="20"/>
                <w:szCs w:val="20"/>
                <w:lang w:val="ky-KG"/>
              </w:rPr>
              <w:t>, б</w:t>
            </w:r>
            <w:proofErr w:type="spellStart"/>
            <w:r w:rsidRPr="00762494">
              <w:rPr>
                <w:color w:val="000000"/>
                <w:sz w:val="20"/>
                <w:szCs w:val="20"/>
              </w:rPr>
              <w:t>уу</w:t>
            </w:r>
            <w:proofErr w:type="spellEnd"/>
            <w:r w:rsidRPr="00762494">
              <w:rPr>
                <w:color w:val="000000"/>
                <w:sz w:val="20"/>
                <w:szCs w:val="20"/>
                <w:lang w:val="ky-KG"/>
              </w:rPr>
              <w:t xml:space="preserve"> жана кондицияланган аба менен камсыздоо</w:t>
            </w:r>
          </w:p>
        </w:tc>
        <w:tc>
          <w:tcPr>
            <w:tcW w:w="673" w:type="pct"/>
            <w:noWrap/>
            <w:vAlign w:val="bottom"/>
            <w:hideMark/>
          </w:tcPr>
          <w:p w14:paraId="73AEA161" w14:textId="77777777" w:rsidR="00762494" w:rsidRPr="00762494" w:rsidRDefault="00762494" w:rsidP="00762494">
            <w:pPr>
              <w:jc w:val="right"/>
              <w:rPr>
                <w:sz w:val="20"/>
                <w:szCs w:val="20"/>
              </w:rPr>
            </w:pPr>
            <w:r w:rsidRPr="00762494">
              <w:rPr>
                <w:sz w:val="20"/>
                <w:szCs w:val="20"/>
              </w:rPr>
              <w:t>-8 245,1</w:t>
            </w:r>
          </w:p>
        </w:tc>
        <w:tc>
          <w:tcPr>
            <w:tcW w:w="598" w:type="pct"/>
            <w:noWrap/>
            <w:vAlign w:val="bottom"/>
            <w:hideMark/>
          </w:tcPr>
          <w:p w14:paraId="0D72052C" w14:textId="77777777" w:rsidR="00762494" w:rsidRPr="00762494" w:rsidRDefault="00762494" w:rsidP="00762494">
            <w:pPr>
              <w:jc w:val="right"/>
              <w:rPr>
                <w:sz w:val="20"/>
                <w:szCs w:val="20"/>
              </w:rPr>
            </w:pPr>
            <w:r w:rsidRPr="00762494">
              <w:rPr>
                <w:sz w:val="20"/>
                <w:szCs w:val="20"/>
              </w:rPr>
              <w:t>-721,8</w:t>
            </w:r>
          </w:p>
        </w:tc>
        <w:tc>
          <w:tcPr>
            <w:tcW w:w="673" w:type="pct"/>
            <w:vAlign w:val="bottom"/>
            <w:hideMark/>
          </w:tcPr>
          <w:p w14:paraId="6A3D1112" w14:textId="77777777" w:rsidR="00762494" w:rsidRPr="00762494" w:rsidRDefault="00762494" w:rsidP="00762494">
            <w:pPr>
              <w:jc w:val="right"/>
              <w:rPr>
                <w:sz w:val="20"/>
                <w:szCs w:val="20"/>
              </w:rPr>
            </w:pPr>
            <w:r w:rsidRPr="00762494">
              <w:rPr>
                <w:sz w:val="20"/>
                <w:szCs w:val="20"/>
              </w:rPr>
              <w:t>-968,1</w:t>
            </w:r>
          </w:p>
        </w:tc>
        <w:tc>
          <w:tcPr>
            <w:tcW w:w="646" w:type="pct"/>
            <w:vAlign w:val="bottom"/>
            <w:hideMark/>
          </w:tcPr>
          <w:p w14:paraId="43C4C032" w14:textId="77777777" w:rsidR="00762494" w:rsidRPr="00762494" w:rsidRDefault="00762494" w:rsidP="00762494">
            <w:pPr>
              <w:jc w:val="right"/>
              <w:rPr>
                <w:sz w:val="20"/>
                <w:szCs w:val="20"/>
              </w:rPr>
            </w:pPr>
            <w:r w:rsidRPr="00762494">
              <w:rPr>
                <w:sz w:val="20"/>
                <w:szCs w:val="20"/>
              </w:rPr>
              <w:t>707,4</w:t>
            </w:r>
          </w:p>
        </w:tc>
      </w:tr>
      <w:tr w:rsidR="00762494" w:rsidRPr="00762494" w14:paraId="065AC95E" w14:textId="77777777" w:rsidTr="005F2BB7">
        <w:trPr>
          <w:trHeight w:val="252"/>
        </w:trPr>
        <w:tc>
          <w:tcPr>
            <w:tcW w:w="2410" w:type="pct"/>
            <w:vAlign w:val="bottom"/>
            <w:hideMark/>
          </w:tcPr>
          <w:p w14:paraId="2F8D5B16" w14:textId="77777777" w:rsidR="00762494" w:rsidRPr="00762494" w:rsidRDefault="00762494" w:rsidP="00762494">
            <w:pPr>
              <w:spacing w:beforeLines="20" w:before="48"/>
              <w:ind w:left="170" w:hanging="113"/>
              <w:rPr>
                <w:color w:val="000000"/>
                <w:sz w:val="20"/>
                <w:szCs w:val="20"/>
                <w:lang w:val="ky-KG"/>
              </w:rPr>
            </w:pPr>
            <w:proofErr w:type="spellStart"/>
            <w:r w:rsidRPr="00762494">
              <w:rPr>
                <w:color w:val="000000"/>
                <w:sz w:val="20"/>
                <w:szCs w:val="20"/>
              </w:rPr>
              <w:t>Cуу</w:t>
            </w:r>
            <w:proofErr w:type="spellEnd"/>
            <w:r w:rsidRPr="00762494">
              <w:rPr>
                <w:color w:val="000000"/>
                <w:sz w:val="20"/>
                <w:szCs w:val="20"/>
              </w:rPr>
              <w:t xml:space="preserve"> </w:t>
            </w:r>
            <w:proofErr w:type="spellStart"/>
            <w:r w:rsidRPr="00762494">
              <w:rPr>
                <w:color w:val="000000"/>
                <w:sz w:val="20"/>
                <w:szCs w:val="20"/>
              </w:rPr>
              <w:t>менен</w:t>
            </w:r>
            <w:proofErr w:type="spellEnd"/>
            <w:r w:rsidRPr="00762494">
              <w:rPr>
                <w:color w:val="000000"/>
                <w:sz w:val="20"/>
                <w:szCs w:val="20"/>
              </w:rPr>
              <w:t xml:space="preserve"> </w:t>
            </w:r>
            <w:r w:rsidRPr="00762494">
              <w:rPr>
                <w:color w:val="000000"/>
                <w:sz w:val="20"/>
                <w:szCs w:val="20"/>
                <w:lang w:val="ky-KG"/>
              </w:rPr>
              <w:t>жабдуу</w:t>
            </w:r>
            <w:r w:rsidRPr="00762494">
              <w:rPr>
                <w:color w:val="000000"/>
                <w:sz w:val="20"/>
                <w:szCs w:val="20"/>
              </w:rPr>
              <w:t xml:space="preserve">, </w:t>
            </w:r>
            <w:proofErr w:type="spellStart"/>
            <w:r w:rsidRPr="00762494">
              <w:rPr>
                <w:color w:val="000000"/>
                <w:sz w:val="20"/>
                <w:szCs w:val="20"/>
              </w:rPr>
              <w:t>калдыктарды</w:t>
            </w:r>
            <w:proofErr w:type="spellEnd"/>
            <w:r w:rsidRPr="00762494">
              <w:rPr>
                <w:color w:val="000000"/>
                <w:sz w:val="20"/>
                <w:szCs w:val="20"/>
                <w:lang w:val="ky-KG"/>
              </w:rPr>
              <w:t xml:space="preserve"> </w:t>
            </w:r>
            <w:proofErr w:type="spellStart"/>
            <w:r w:rsidRPr="00762494">
              <w:rPr>
                <w:color w:val="000000"/>
                <w:sz w:val="20"/>
                <w:szCs w:val="20"/>
              </w:rPr>
              <w:t>тазалоо</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lang w:val="ky-KG"/>
              </w:rPr>
              <w:t xml:space="preserve"> </w:t>
            </w:r>
            <w:proofErr w:type="spellStart"/>
            <w:r w:rsidRPr="00762494">
              <w:rPr>
                <w:color w:val="000000"/>
                <w:sz w:val="20"/>
                <w:szCs w:val="20"/>
              </w:rPr>
              <w:t>иштетүү</w:t>
            </w:r>
            <w:proofErr w:type="spellEnd"/>
            <w:r w:rsidRPr="00762494">
              <w:rPr>
                <w:color w:val="000000"/>
                <w:sz w:val="20"/>
                <w:szCs w:val="20"/>
                <w:lang w:val="ky-KG"/>
              </w:rPr>
              <w:t>, кайра пайдаланылуучу чийки затты</w:t>
            </w:r>
            <w:r w:rsidRPr="00762494">
              <w:rPr>
                <w:color w:val="000000"/>
                <w:sz w:val="20"/>
                <w:szCs w:val="20"/>
              </w:rPr>
              <w:t xml:space="preserve"> </w:t>
            </w:r>
            <w:proofErr w:type="spellStart"/>
            <w:r w:rsidRPr="00762494">
              <w:rPr>
                <w:color w:val="000000"/>
                <w:sz w:val="20"/>
                <w:szCs w:val="20"/>
              </w:rPr>
              <w:t>алуу</w:t>
            </w:r>
            <w:proofErr w:type="spellEnd"/>
          </w:p>
        </w:tc>
        <w:tc>
          <w:tcPr>
            <w:tcW w:w="673" w:type="pct"/>
            <w:noWrap/>
            <w:vAlign w:val="bottom"/>
            <w:hideMark/>
          </w:tcPr>
          <w:p w14:paraId="5CEC24F2" w14:textId="77777777" w:rsidR="00762494" w:rsidRPr="00762494" w:rsidRDefault="00762494" w:rsidP="00762494">
            <w:pPr>
              <w:jc w:val="right"/>
              <w:rPr>
                <w:sz w:val="20"/>
                <w:szCs w:val="20"/>
              </w:rPr>
            </w:pPr>
            <w:r w:rsidRPr="00762494">
              <w:rPr>
                <w:sz w:val="20"/>
                <w:szCs w:val="20"/>
              </w:rPr>
              <w:t>83,8</w:t>
            </w:r>
          </w:p>
        </w:tc>
        <w:tc>
          <w:tcPr>
            <w:tcW w:w="598" w:type="pct"/>
            <w:noWrap/>
            <w:vAlign w:val="bottom"/>
            <w:hideMark/>
          </w:tcPr>
          <w:p w14:paraId="6A523C77" w14:textId="77777777" w:rsidR="00762494" w:rsidRPr="00762494" w:rsidRDefault="00762494" w:rsidP="00762494">
            <w:pPr>
              <w:jc w:val="right"/>
              <w:rPr>
                <w:sz w:val="20"/>
                <w:szCs w:val="20"/>
              </w:rPr>
            </w:pPr>
            <w:r w:rsidRPr="00762494">
              <w:rPr>
                <w:sz w:val="20"/>
                <w:szCs w:val="20"/>
              </w:rPr>
              <w:t>97,1</w:t>
            </w:r>
          </w:p>
        </w:tc>
        <w:tc>
          <w:tcPr>
            <w:tcW w:w="673" w:type="pct"/>
            <w:vAlign w:val="bottom"/>
            <w:hideMark/>
          </w:tcPr>
          <w:p w14:paraId="6FE6984A" w14:textId="77777777" w:rsidR="00762494" w:rsidRPr="00762494" w:rsidRDefault="00762494" w:rsidP="00762494">
            <w:pPr>
              <w:jc w:val="right"/>
              <w:rPr>
                <w:sz w:val="20"/>
                <w:szCs w:val="20"/>
              </w:rPr>
            </w:pPr>
            <w:r w:rsidRPr="00762494">
              <w:rPr>
                <w:sz w:val="20"/>
                <w:szCs w:val="20"/>
              </w:rPr>
              <w:t>196,2</w:t>
            </w:r>
          </w:p>
        </w:tc>
        <w:tc>
          <w:tcPr>
            <w:tcW w:w="646" w:type="pct"/>
            <w:vAlign w:val="bottom"/>
            <w:hideMark/>
          </w:tcPr>
          <w:p w14:paraId="7C6D40C5" w14:textId="77777777" w:rsidR="00762494" w:rsidRPr="00762494" w:rsidRDefault="00762494" w:rsidP="00762494">
            <w:pPr>
              <w:jc w:val="right"/>
              <w:rPr>
                <w:sz w:val="20"/>
                <w:szCs w:val="20"/>
              </w:rPr>
            </w:pPr>
            <w:r w:rsidRPr="00762494">
              <w:rPr>
                <w:sz w:val="20"/>
                <w:szCs w:val="20"/>
              </w:rPr>
              <w:t>511,5</w:t>
            </w:r>
          </w:p>
        </w:tc>
      </w:tr>
      <w:tr w:rsidR="00762494" w:rsidRPr="00762494" w14:paraId="114A1CB3" w14:textId="77777777" w:rsidTr="005F2BB7">
        <w:trPr>
          <w:trHeight w:val="189"/>
        </w:trPr>
        <w:tc>
          <w:tcPr>
            <w:tcW w:w="2410" w:type="pct"/>
            <w:vAlign w:val="bottom"/>
            <w:hideMark/>
          </w:tcPr>
          <w:p w14:paraId="63EBE21B" w14:textId="77777777" w:rsidR="00762494" w:rsidRPr="00762494" w:rsidRDefault="00762494" w:rsidP="00762494">
            <w:pPr>
              <w:spacing w:beforeLines="20" w:before="48"/>
              <w:ind w:left="170" w:hanging="113"/>
              <w:rPr>
                <w:color w:val="000000"/>
                <w:sz w:val="20"/>
                <w:szCs w:val="20"/>
              </w:rPr>
            </w:pPr>
            <w:proofErr w:type="spellStart"/>
            <w:r w:rsidRPr="00762494">
              <w:rPr>
                <w:color w:val="000000"/>
                <w:sz w:val="20"/>
                <w:szCs w:val="20"/>
              </w:rPr>
              <w:t>Курулуш</w:t>
            </w:r>
            <w:proofErr w:type="spellEnd"/>
          </w:p>
        </w:tc>
        <w:tc>
          <w:tcPr>
            <w:tcW w:w="673" w:type="pct"/>
            <w:noWrap/>
            <w:vAlign w:val="bottom"/>
            <w:hideMark/>
          </w:tcPr>
          <w:p w14:paraId="6B4E002B" w14:textId="77777777" w:rsidR="00762494" w:rsidRPr="00762494" w:rsidRDefault="00762494" w:rsidP="00762494">
            <w:pPr>
              <w:jc w:val="right"/>
              <w:rPr>
                <w:sz w:val="20"/>
                <w:szCs w:val="20"/>
              </w:rPr>
            </w:pPr>
            <w:r w:rsidRPr="00762494">
              <w:rPr>
                <w:sz w:val="20"/>
                <w:szCs w:val="20"/>
              </w:rPr>
              <w:t>-365,6</w:t>
            </w:r>
          </w:p>
        </w:tc>
        <w:tc>
          <w:tcPr>
            <w:tcW w:w="598" w:type="pct"/>
            <w:noWrap/>
            <w:vAlign w:val="bottom"/>
            <w:hideMark/>
          </w:tcPr>
          <w:p w14:paraId="2A697413" w14:textId="77777777" w:rsidR="00762494" w:rsidRPr="00762494" w:rsidRDefault="00762494" w:rsidP="00762494">
            <w:pPr>
              <w:jc w:val="right"/>
              <w:rPr>
                <w:sz w:val="20"/>
                <w:szCs w:val="20"/>
              </w:rPr>
            </w:pPr>
            <w:r w:rsidRPr="00762494">
              <w:rPr>
                <w:sz w:val="20"/>
                <w:szCs w:val="20"/>
              </w:rPr>
              <w:t>-292,4</w:t>
            </w:r>
          </w:p>
        </w:tc>
        <w:tc>
          <w:tcPr>
            <w:tcW w:w="673" w:type="pct"/>
            <w:vAlign w:val="bottom"/>
            <w:hideMark/>
          </w:tcPr>
          <w:p w14:paraId="2A96B985" w14:textId="77777777" w:rsidR="00762494" w:rsidRPr="00762494" w:rsidRDefault="00762494" w:rsidP="00762494">
            <w:pPr>
              <w:jc w:val="right"/>
              <w:rPr>
                <w:sz w:val="20"/>
                <w:szCs w:val="20"/>
              </w:rPr>
            </w:pPr>
            <w:r w:rsidRPr="00762494">
              <w:rPr>
                <w:sz w:val="20"/>
                <w:szCs w:val="20"/>
              </w:rPr>
              <w:t>-815,2</w:t>
            </w:r>
          </w:p>
        </w:tc>
        <w:tc>
          <w:tcPr>
            <w:tcW w:w="646" w:type="pct"/>
            <w:vAlign w:val="bottom"/>
            <w:hideMark/>
          </w:tcPr>
          <w:p w14:paraId="7357FB21" w14:textId="77777777" w:rsidR="00762494" w:rsidRPr="00762494" w:rsidRDefault="00762494" w:rsidP="00762494">
            <w:pPr>
              <w:jc w:val="right"/>
              <w:rPr>
                <w:sz w:val="20"/>
                <w:szCs w:val="20"/>
              </w:rPr>
            </w:pPr>
            <w:r w:rsidRPr="00762494">
              <w:rPr>
                <w:sz w:val="20"/>
                <w:szCs w:val="20"/>
              </w:rPr>
              <w:t>-5 308,2</w:t>
            </w:r>
          </w:p>
        </w:tc>
      </w:tr>
      <w:tr w:rsidR="00762494" w:rsidRPr="00762494" w14:paraId="51064FAB" w14:textId="77777777" w:rsidTr="005F2BB7">
        <w:trPr>
          <w:trHeight w:val="252"/>
        </w:trPr>
        <w:tc>
          <w:tcPr>
            <w:tcW w:w="2410" w:type="pct"/>
            <w:vAlign w:val="bottom"/>
            <w:hideMark/>
          </w:tcPr>
          <w:p w14:paraId="633BAE4E" w14:textId="77777777" w:rsidR="00762494" w:rsidRPr="00762494" w:rsidRDefault="00762494" w:rsidP="00762494">
            <w:pPr>
              <w:spacing w:beforeLines="20" w:before="48"/>
              <w:ind w:left="170" w:hanging="113"/>
              <w:rPr>
                <w:color w:val="000000"/>
                <w:sz w:val="20"/>
                <w:szCs w:val="20"/>
              </w:rPr>
            </w:pPr>
            <w:r w:rsidRPr="00762494">
              <w:rPr>
                <w:color w:val="000000"/>
                <w:sz w:val="20"/>
                <w:szCs w:val="20"/>
                <w:lang w:val="ky-KG"/>
              </w:rPr>
              <w:t>Дүң жана чекене с</w:t>
            </w:r>
            <w:proofErr w:type="spellStart"/>
            <w:r w:rsidRPr="00762494">
              <w:rPr>
                <w:color w:val="000000"/>
                <w:sz w:val="20"/>
                <w:szCs w:val="20"/>
              </w:rPr>
              <w:t>оода</w:t>
            </w:r>
            <w:proofErr w:type="spellEnd"/>
            <w:r w:rsidRPr="00762494">
              <w:rPr>
                <w:color w:val="000000"/>
                <w:sz w:val="20"/>
                <w:szCs w:val="20"/>
              </w:rPr>
              <w:t>; авто</w:t>
            </w:r>
            <w:r w:rsidRPr="00762494">
              <w:rPr>
                <w:color w:val="000000"/>
                <w:sz w:val="20"/>
                <w:szCs w:val="20"/>
                <w:lang w:val="ky-KG"/>
              </w:rPr>
              <w:t>унааларды</w:t>
            </w:r>
            <w:r w:rsidRPr="00762494">
              <w:rPr>
                <w:color w:val="000000"/>
                <w:sz w:val="20"/>
                <w:szCs w:val="20"/>
              </w:rPr>
              <w:br/>
            </w:r>
            <w:r w:rsidRPr="00762494">
              <w:rPr>
                <w:color w:val="000000"/>
                <w:sz w:val="20"/>
                <w:szCs w:val="20"/>
                <w:lang w:val="ky-KG"/>
              </w:rPr>
              <w:t xml:space="preserve">жана мотоциклдерди </w:t>
            </w:r>
            <w:proofErr w:type="spellStart"/>
            <w:r w:rsidRPr="00762494">
              <w:rPr>
                <w:color w:val="000000"/>
                <w:sz w:val="20"/>
                <w:szCs w:val="20"/>
              </w:rPr>
              <w:t>оңдоо</w:t>
            </w:r>
            <w:proofErr w:type="spellEnd"/>
          </w:p>
        </w:tc>
        <w:tc>
          <w:tcPr>
            <w:tcW w:w="673" w:type="pct"/>
            <w:noWrap/>
            <w:vAlign w:val="bottom"/>
            <w:hideMark/>
          </w:tcPr>
          <w:p w14:paraId="039AD7C8" w14:textId="77777777" w:rsidR="00762494" w:rsidRPr="00762494" w:rsidRDefault="00762494" w:rsidP="00762494">
            <w:pPr>
              <w:jc w:val="right"/>
              <w:rPr>
                <w:sz w:val="20"/>
                <w:szCs w:val="20"/>
              </w:rPr>
            </w:pPr>
            <w:r w:rsidRPr="00762494">
              <w:rPr>
                <w:sz w:val="20"/>
                <w:szCs w:val="20"/>
              </w:rPr>
              <w:t>30 984,7</w:t>
            </w:r>
          </w:p>
        </w:tc>
        <w:tc>
          <w:tcPr>
            <w:tcW w:w="598" w:type="pct"/>
            <w:noWrap/>
            <w:vAlign w:val="bottom"/>
            <w:hideMark/>
          </w:tcPr>
          <w:p w14:paraId="6654C748" w14:textId="77777777" w:rsidR="00762494" w:rsidRPr="00762494" w:rsidRDefault="00762494" w:rsidP="00762494">
            <w:pPr>
              <w:jc w:val="right"/>
              <w:rPr>
                <w:sz w:val="20"/>
                <w:szCs w:val="20"/>
              </w:rPr>
            </w:pPr>
            <w:r w:rsidRPr="00762494">
              <w:rPr>
                <w:sz w:val="20"/>
                <w:szCs w:val="20"/>
              </w:rPr>
              <w:t>6 638,7</w:t>
            </w:r>
          </w:p>
        </w:tc>
        <w:tc>
          <w:tcPr>
            <w:tcW w:w="673" w:type="pct"/>
            <w:vAlign w:val="bottom"/>
            <w:hideMark/>
          </w:tcPr>
          <w:p w14:paraId="5D6DF4C3" w14:textId="77777777" w:rsidR="00762494" w:rsidRPr="00762494" w:rsidRDefault="00762494" w:rsidP="00762494">
            <w:pPr>
              <w:jc w:val="right"/>
              <w:rPr>
                <w:sz w:val="20"/>
                <w:szCs w:val="20"/>
              </w:rPr>
            </w:pPr>
            <w:r w:rsidRPr="00762494">
              <w:rPr>
                <w:sz w:val="20"/>
                <w:szCs w:val="20"/>
              </w:rPr>
              <w:t>23 987,6</w:t>
            </w:r>
          </w:p>
        </w:tc>
        <w:tc>
          <w:tcPr>
            <w:tcW w:w="646" w:type="pct"/>
            <w:vAlign w:val="bottom"/>
            <w:hideMark/>
          </w:tcPr>
          <w:p w14:paraId="5E53D459" w14:textId="77777777" w:rsidR="00762494" w:rsidRPr="00762494" w:rsidRDefault="00762494" w:rsidP="00762494">
            <w:pPr>
              <w:jc w:val="right"/>
              <w:rPr>
                <w:sz w:val="20"/>
                <w:szCs w:val="20"/>
              </w:rPr>
            </w:pPr>
            <w:r w:rsidRPr="00762494">
              <w:rPr>
                <w:sz w:val="20"/>
                <w:szCs w:val="20"/>
              </w:rPr>
              <w:t>34 567,0</w:t>
            </w:r>
          </w:p>
        </w:tc>
      </w:tr>
      <w:tr w:rsidR="00762494" w:rsidRPr="00762494" w14:paraId="3D6D593B" w14:textId="77777777" w:rsidTr="005F2BB7">
        <w:trPr>
          <w:trHeight w:val="252"/>
        </w:trPr>
        <w:tc>
          <w:tcPr>
            <w:tcW w:w="2410" w:type="pct"/>
            <w:vAlign w:val="bottom"/>
            <w:hideMark/>
          </w:tcPr>
          <w:p w14:paraId="7A2B3E31" w14:textId="77777777" w:rsidR="00762494" w:rsidRPr="00762494" w:rsidRDefault="00762494" w:rsidP="00762494">
            <w:pPr>
              <w:spacing w:beforeLines="20" w:before="48"/>
              <w:ind w:left="170" w:hanging="113"/>
              <w:rPr>
                <w:color w:val="000000"/>
                <w:sz w:val="20"/>
                <w:szCs w:val="20"/>
              </w:rPr>
            </w:pPr>
            <w:r w:rsidRPr="00762494">
              <w:rPr>
                <w:sz w:val="20"/>
                <w:szCs w:val="20"/>
              </w:rPr>
              <w:t xml:space="preserve">Транспорт </w:t>
            </w:r>
            <w:proofErr w:type="spellStart"/>
            <w:r w:rsidRPr="00762494">
              <w:rPr>
                <w:sz w:val="20"/>
                <w:szCs w:val="20"/>
              </w:rPr>
              <w:t>иш</w:t>
            </w:r>
            <w:proofErr w:type="spellEnd"/>
            <w:r w:rsidRPr="00762494">
              <w:rPr>
                <w:sz w:val="20"/>
                <w:szCs w:val="20"/>
                <w:lang w:val="ky-KG"/>
              </w:rPr>
              <w:t>мердиг</w:t>
            </w:r>
            <w:r w:rsidRPr="00762494">
              <w:rPr>
                <w:sz w:val="20"/>
                <w:szCs w:val="20"/>
              </w:rPr>
              <w:t xml:space="preserve">и </w:t>
            </w:r>
            <w:proofErr w:type="spellStart"/>
            <w:r w:rsidRPr="00762494">
              <w:rPr>
                <w:sz w:val="20"/>
                <w:szCs w:val="20"/>
              </w:rPr>
              <w:t>жана</w:t>
            </w:r>
            <w:proofErr w:type="spellEnd"/>
            <w:r w:rsidRPr="00762494">
              <w:rPr>
                <w:sz w:val="20"/>
                <w:szCs w:val="20"/>
              </w:rPr>
              <w:t xml:space="preserve"> </w:t>
            </w:r>
            <w:proofErr w:type="spellStart"/>
            <w:r w:rsidRPr="00762494">
              <w:rPr>
                <w:sz w:val="20"/>
                <w:szCs w:val="20"/>
              </w:rPr>
              <w:t>жүктөрдү</w:t>
            </w:r>
            <w:proofErr w:type="spellEnd"/>
            <w:r w:rsidRPr="00762494">
              <w:rPr>
                <w:sz w:val="20"/>
                <w:szCs w:val="20"/>
              </w:rPr>
              <w:t xml:space="preserve"> </w:t>
            </w:r>
            <w:proofErr w:type="spellStart"/>
            <w:r w:rsidRPr="00762494">
              <w:rPr>
                <w:sz w:val="20"/>
                <w:szCs w:val="20"/>
              </w:rPr>
              <w:t>сактоо</w:t>
            </w:r>
            <w:proofErr w:type="spellEnd"/>
          </w:p>
        </w:tc>
        <w:tc>
          <w:tcPr>
            <w:tcW w:w="673" w:type="pct"/>
            <w:noWrap/>
            <w:vAlign w:val="bottom"/>
            <w:hideMark/>
          </w:tcPr>
          <w:p w14:paraId="67FDCD4B" w14:textId="77777777" w:rsidR="00762494" w:rsidRPr="00762494" w:rsidRDefault="00762494" w:rsidP="00762494">
            <w:pPr>
              <w:jc w:val="right"/>
              <w:rPr>
                <w:sz w:val="20"/>
                <w:szCs w:val="20"/>
              </w:rPr>
            </w:pPr>
            <w:r w:rsidRPr="00762494">
              <w:rPr>
                <w:sz w:val="20"/>
                <w:szCs w:val="20"/>
              </w:rPr>
              <w:t>9 589,6</w:t>
            </w:r>
          </w:p>
        </w:tc>
        <w:tc>
          <w:tcPr>
            <w:tcW w:w="598" w:type="pct"/>
            <w:noWrap/>
            <w:vAlign w:val="bottom"/>
            <w:hideMark/>
          </w:tcPr>
          <w:p w14:paraId="0EB99AE1" w14:textId="77777777" w:rsidR="00762494" w:rsidRPr="00762494" w:rsidRDefault="00762494" w:rsidP="00762494">
            <w:pPr>
              <w:jc w:val="right"/>
              <w:rPr>
                <w:sz w:val="20"/>
                <w:szCs w:val="20"/>
              </w:rPr>
            </w:pPr>
            <w:r w:rsidRPr="00762494">
              <w:rPr>
                <w:sz w:val="20"/>
                <w:szCs w:val="20"/>
              </w:rPr>
              <w:t>3 768,2</w:t>
            </w:r>
          </w:p>
        </w:tc>
        <w:tc>
          <w:tcPr>
            <w:tcW w:w="673" w:type="pct"/>
            <w:vAlign w:val="bottom"/>
            <w:hideMark/>
          </w:tcPr>
          <w:p w14:paraId="01775B0C" w14:textId="77777777" w:rsidR="00762494" w:rsidRPr="00762494" w:rsidRDefault="00762494" w:rsidP="00762494">
            <w:pPr>
              <w:jc w:val="right"/>
              <w:rPr>
                <w:sz w:val="20"/>
                <w:szCs w:val="20"/>
              </w:rPr>
            </w:pPr>
            <w:r w:rsidRPr="00762494">
              <w:rPr>
                <w:sz w:val="20"/>
                <w:szCs w:val="20"/>
              </w:rPr>
              <w:t>6 071,8</w:t>
            </w:r>
          </w:p>
        </w:tc>
        <w:tc>
          <w:tcPr>
            <w:tcW w:w="646" w:type="pct"/>
            <w:vAlign w:val="bottom"/>
            <w:hideMark/>
          </w:tcPr>
          <w:p w14:paraId="5AEC7C67" w14:textId="77777777" w:rsidR="00762494" w:rsidRPr="00762494" w:rsidRDefault="00762494" w:rsidP="00762494">
            <w:pPr>
              <w:jc w:val="right"/>
              <w:rPr>
                <w:sz w:val="20"/>
                <w:szCs w:val="20"/>
              </w:rPr>
            </w:pPr>
            <w:r w:rsidRPr="00762494">
              <w:rPr>
                <w:sz w:val="20"/>
                <w:szCs w:val="20"/>
              </w:rPr>
              <w:t>9 055,6</w:t>
            </w:r>
          </w:p>
        </w:tc>
      </w:tr>
      <w:tr w:rsidR="00762494" w:rsidRPr="00762494" w14:paraId="2479C091" w14:textId="77777777" w:rsidTr="005F2BB7">
        <w:trPr>
          <w:trHeight w:val="252"/>
        </w:trPr>
        <w:tc>
          <w:tcPr>
            <w:tcW w:w="2410" w:type="pct"/>
            <w:vAlign w:val="bottom"/>
            <w:hideMark/>
          </w:tcPr>
          <w:p w14:paraId="2704FB43" w14:textId="77777777" w:rsidR="00762494" w:rsidRPr="00762494" w:rsidRDefault="00762494" w:rsidP="00762494">
            <w:pPr>
              <w:spacing w:beforeLines="20" w:before="48"/>
              <w:ind w:left="170" w:hanging="113"/>
              <w:rPr>
                <w:color w:val="000000"/>
                <w:sz w:val="20"/>
                <w:szCs w:val="20"/>
                <w:lang w:val="ky-KG"/>
              </w:rPr>
            </w:pPr>
            <w:proofErr w:type="spellStart"/>
            <w:r w:rsidRPr="00762494">
              <w:rPr>
                <w:color w:val="000000"/>
                <w:sz w:val="20"/>
                <w:szCs w:val="20"/>
              </w:rPr>
              <w:t>Мейманканалар</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rPr>
              <w:t xml:space="preserve"> </w:t>
            </w:r>
            <w:proofErr w:type="spellStart"/>
            <w:r w:rsidRPr="00762494">
              <w:rPr>
                <w:color w:val="000000"/>
                <w:sz w:val="20"/>
                <w:szCs w:val="20"/>
              </w:rPr>
              <w:t>ресторандар</w:t>
            </w:r>
            <w:proofErr w:type="spellEnd"/>
          </w:p>
        </w:tc>
        <w:tc>
          <w:tcPr>
            <w:tcW w:w="673" w:type="pct"/>
            <w:noWrap/>
            <w:vAlign w:val="bottom"/>
            <w:hideMark/>
          </w:tcPr>
          <w:p w14:paraId="0527F01E" w14:textId="77777777" w:rsidR="00762494" w:rsidRPr="00762494" w:rsidRDefault="00762494" w:rsidP="00762494">
            <w:pPr>
              <w:jc w:val="right"/>
              <w:rPr>
                <w:sz w:val="20"/>
                <w:szCs w:val="20"/>
              </w:rPr>
            </w:pPr>
            <w:r w:rsidRPr="00762494">
              <w:rPr>
                <w:sz w:val="20"/>
                <w:szCs w:val="20"/>
              </w:rPr>
              <w:t>827,8</w:t>
            </w:r>
          </w:p>
        </w:tc>
        <w:tc>
          <w:tcPr>
            <w:tcW w:w="598" w:type="pct"/>
            <w:noWrap/>
            <w:vAlign w:val="bottom"/>
            <w:hideMark/>
          </w:tcPr>
          <w:p w14:paraId="683359E8" w14:textId="77777777" w:rsidR="00762494" w:rsidRPr="00762494" w:rsidRDefault="00762494" w:rsidP="00762494">
            <w:pPr>
              <w:jc w:val="right"/>
              <w:rPr>
                <w:sz w:val="20"/>
                <w:szCs w:val="20"/>
              </w:rPr>
            </w:pPr>
            <w:r w:rsidRPr="00762494">
              <w:rPr>
                <w:sz w:val="20"/>
                <w:szCs w:val="20"/>
              </w:rPr>
              <w:t>571,2</w:t>
            </w:r>
          </w:p>
        </w:tc>
        <w:tc>
          <w:tcPr>
            <w:tcW w:w="673" w:type="pct"/>
            <w:vAlign w:val="bottom"/>
            <w:hideMark/>
          </w:tcPr>
          <w:p w14:paraId="150CFD2A" w14:textId="77777777" w:rsidR="00762494" w:rsidRPr="00762494" w:rsidRDefault="00762494" w:rsidP="00762494">
            <w:pPr>
              <w:jc w:val="right"/>
              <w:rPr>
                <w:sz w:val="20"/>
                <w:szCs w:val="20"/>
              </w:rPr>
            </w:pPr>
            <w:r w:rsidRPr="00762494">
              <w:rPr>
                <w:sz w:val="20"/>
                <w:szCs w:val="20"/>
              </w:rPr>
              <w:t>1 462,7</w:t>
            </w:r>
          </w:p>
        </w:tc>
        <w:tc>
          <w:tcPr>
            <w:tcW w:w="646" w:type="pct"/>
            <w:vAlign w:val="bottom"/>
            <w:hideMark/>
          </w:tcPr>
          <w:p w14:paraId="2E58EC9B" w14:textId="77777777" w:rsidR="00762494" w:rsidRPr="00762494" w:rsidRDefault="00762494" w:rsidP="00762494">
            <w:pPr>
              <w:jc w:val="right"/>
              <w:rPr>
                <w:sz w:val="20"/>
                <w:szCs w:val="20"/>
              </w:rPr>
            </w:pPr>
            <w:r w:rsidRPr="00762494">
              <w:rPr>
                <w:sz w:val="20"/>
                <w:szCs w:val="20"/>
              </w:rPr>
              <w:t>2 586,1</w:t>
            </w:r>
          </w:p>
        </w:tc>
      </w:tr>
      <w:tr w:rsidR="00762494" w:rsidRPr="00762494" w14:paraId="23056C09" w14:textId="77777777" w:rsidTr="005F2BB7">
        <w:trPr>
          <w:trHeight w:val="287"/>
        </w:trPr>
        <w:tc>
          <w:tcPr>
            <w:tcW w:w="2410" w:type="pct"/>
            <w:vAlign w:val="bottom"/>
            <w:hideMark/>
          </w:tcPr>
          <w:p w14:paraId="6DDD2E60" w14:textId="77777777" w:rsidR="00762494" w:rsidRPr="00762494" w:rsidRDefault="00762494" w:rsidP="00762494">
            <w:pPr>
              <w:spacing w:beforeLines="20" w:before="48"/>
              <w:ind w:left="170" w:hanging="113"/>
              <w:rPr>
                <w:color w:val="000000"/>
                <w:sz w:val="20"/>
                <w:szCs w:val="20"/>
              </w:rPr>
            </w:pPr>
            <w:proofErr w:type="spellStart"/>
            <w:r w:rsidRPr="00762494">
              <w:rPr>
                <w:color w:val="000000"/>
                <w:sz w:val="20"/>
                <w:szCs w:val="20"/>
              </w:rPr>
              <w:t>Маалымат</w:t>
            </w:r>
            <w:proofErr w:type="spellEnd"/>
          </w:p>
        </w:tc>
        <w:tc>
          <w:tcPr>
            <w:tcW w:w="673" w:type="pct"/>
            <w:noWrap/>
            <w:vAlign w:val="bottom"/>
            <w:hideMark/>
          </w:tcPr>
          <w:p w14:paraId="5948FF73" w14:textId="77777777" w:rsidR="00762494" w:rsidRPr="00762494" w:rsidRDefault="00762494" w:rsidP="00762494">
            <w:pPr>
              <w:jc w:val="right"/>
              <w:rPr>
                <w:sz w:val="20"/>
                <w:szCs w:val="20"/>
              </w:rPr>
            </w:pPr>
            <w:r w:rsidRPr="00762494">
              <w:rPr>
                <w:sz w:val="20"/>
                <w:szCs w:val="20"/>
              </w:rPr>
              <w:t>2 274,3</w:t>
            </w:r>
          </w:p>
        </w:tc>
        <w:tc>
          <w:tcPr>
            <w:tcW w:w="598" w:type="pct"/>
            <w:noWrap/>
            <w:vAlign w:val="bottom"/>
            <w:hideMark/>
          </w:tcPr>
          <w:p w14:paraId="607CD23D" w14:textId="77777777" w:rsidR="00762494" w:rsidRPr="00762494" w:rsidRDefault="00762494" w:rsidP="00762494">
            <w:pPr>
              <w:jc w:val="right"/>
              <w:rPr>
                <w:sz w:val="20"/>
                <w:szCs w:val="20"/>
              </w:rPr>
            </w:pPr>
            <w:r w:rsidRPr="00762494">
              <w:rPr>
                <w:sz w:val="20"/>
                <w:szCs w:val="20"/>
              </w:rPr>
              <w:t>327,4</w:t>
            </w:r>
          </w:p>
        </w:tc>
        <w:tc>
          <w:tcPr>
            <w:tcW w:w="673" w:type="pct"/>
            <w:vAlign w:val="bottom"/>
            <w:hideMark/>
          </w:tcPr>
          <w:p w14:paraId="2F9A6AD8" w14:textId="77777777" w:rsidR="00762494" w:rsidRPr="00762494" w:rsidRDefault="00762494" w:rsidP="00762494">
            <w:pPr>
              <w:jc w:val="right"/>
              <w:rPr>
                <w:sz w:val="20"/>
                <w:szCs w:val="20"/>
              </w:rPr>
            </w:pPr>
            <w:r w:rsidRPr="00762494">
              <w:rPr>
                <w:sz w:val="20"/>
                <w:szCs w:val="20"/>
              </w:rPr>
              <w:t>1 614,9</w:t>
            </w:r>
          </w:p>
        </w:tc>
        <w:tc>
          <w:tcPr>
            <w:tcW w:w="646" w:type="pct"/>
            <w:vAlign w:val="bottom"/>
            <w:hideMark/>
          </w:tcPr>
          <w:p w14:paraId="52019D89" w14:textId="77777777" w:rsidR="00762494" w:rsidRPr="00762494" w:rsidRDefault="00762494" w:rsidP="00762494">
            <w:pPr>
              <w:jc w:val="right"/>
              <w:rPr>
                <w:sz w:val="20"/>
                <w:szCs w:val="20"/>
              </w:rPr>
            </w:pPr>
            <w:r w:rsidRPr="00762494">
              <w:rPr>
                <w:sz w:val="20"/>
                <w:szCs w:val="20"/>
              </w:rPr>
              <w:t>3 492,3</w:t>
            </w:r>
          </w:p>
        </w:tc>
      </w:tr>
      <w:tr w:rsidR="00762494" w:rsidRPr="00762494" w14:paraId="538F746A" w14:textId="77777777" w:rsidTr="005F2BB7">
        <w:trPr>
          <w:trHeight w:val="264"/>
        </w:trPr>
        <w:tc>
          <w:tcPr>
            <w:tcW w:w="2410" w:type="pct"/>
            <w:vAlign w:val="bottom"/>
            <w:hideMark/>
          </w:tcPr>
          <w:p w14:paraId="220E51E4" w14:textId="77777777" w:rsidR="00762494" w:rsidRPr="00762494" w:rsidRDefault="00762494" w:rsidP="00762494">
            <w:pPr>
              <w:spacing w:beforeLines="20" w:before="48"/>
              <w:ind w:left="170" w:hanging="113"/>
              <w:rPr>
                <w:color w:val="000000"/>
                <w:sz w:val="20"/>
                <w:szCs w:val="20"/>
              </w:rPr>
            </w:pPr>
            <w:proofErr w:type="spellStart"/>
            <w:r w:rsidRPr="00762494">
              <w:rPr>
                <w:color w:val="000000"/>
                <w:sz w:val="20"/>
                <w:szCs w:val="20"/>
              </w:rPr>
              <w:t>Байланыш</w:t>
            </w:r>
            <w:proofErr w:type="spellEnd"/>
          </w:p>
        </w:tc>
        <w:tc>
          <w:tcPr>
            <w:tcW w:w="673" w:type="pct"/>
            <w:noWrap/>
            <w:vAlign w:val="bottom"/>
            <w:hideMark/>
          </w:tcPr>
          <w:p w14:paraId="1A684949" w14:textId="77777777" w:rsidR="00762494" w:rsidRPr="00762494" w:rsidRDefault="00762494" w:rsidP="00762494">
            <w:pPr>
              <w:jc w:val="right"/>
              <w:rPr>
                <w:sz w:val="20"/>
                <w:szCs w:val="20"/>
              </w:rPr>
            </w:pPr>
            <w:r w:rsidRPr="00762494">
              <w:rPr>
                <w:sz w:val="20"/>
                <w:szCs w:val="20"/>
              </w:rPr>
              <w:t>8 211,4</w:t>
            </w:r>
          </w:p>
        </w:tc>
        <w:tc>
          <w:tcPr>
            <w:tcW w:w="598" w:type="pct"/>
            <w:noWrap/>
            <w:vAlign w:val="bottom"/>
            <w:hideMark/>
          </w:tcPr>
          <w:p w14:paraId="2DD02480" w14:textId="77777777" w:rsidR="00762494" w:rsidRPr="00762494" w:rsidRDefault="00762494" w:rsidP="00762494">
            <w:pPr>
              <w:jc w:val="right"/>
              <w:rPr>
                <w:sz w:val="20"/>
                <w:szCs w:val="20"/>
              </w:rPr>
            </w:pPr>
            <w:r w:rsidRPr="00762494">
              <w:rPr>
                <w:sz w:val="20"/>
                <w:szCs w:val="20"/>
              </w:rPr>
              <w:t>2 766,1</w:t>
            </w:r>
          </w:p>
        </w:tc>
        <w:tc>
          <w:tcPr>
            <w:tcW w:w="673" w:type="pct"/>
            <w:vAlign w:val="bottom"/>
            <w:hideMark/>
          </w:tcPr>
          <w:p w14:paraId="25151812" w14:textId="77777777" w:rsidR="00762494" w:rsidRPr="00762494" w:rsidRDefault="00762494" w:rsidP="00762494">
            <w:pPr>
              <w:jc w:val="right"/>
              <w:rPr>
                <w:sz w:val="20"/>
                <w:szCs w:val="20"/>
              </w:rPr>
            </w:pPr>
            <w:r w:rsidRPr="00762494">
              <w:rPr>
                <w:sz w:val="20"/>
                <w:szCs w:val="20"/>
              </w:rPr>
              <w:t>5 385,7</w:t>
            </w:r>
          </w:p>
        </w:tc>
        <w:tc>
          <w:tcPr>
            <w:tcW w:w="646" w:type="pct"/>
            <w:vAlign w:val="bottom"/>
            <w:hideMark/>
          </w:tcPr>
          <w:p w14:paraId="35492EA6" w14:textId="77777777" w:rsidR="00762494" w:rsidRPr="00762494" w:rsidRDefault="00762494" w:rsidP="00762494">
            <w:pPr>
              <w:jc w:val="right"/>
              <w:rPr>
                <w:sz w:val="20"/>
                <w:szCs w:val="20"/>
              </w:rPr>
            </w:pPr>
            <w:r w:rsidRPr="00762494">
              <w:rPr>
                <w:sz w:val="20"/>
                <w:szCs w:val="20"/>
              </w:rPr>
              <w:t>8 539,0</w:t>
            </w:r>
          </w:p>
        </w:tc>
      </w:tr>
      <w:tr w:rsidR="00762494" w:rsidRPr="00762494" w14:paraId="06CAD4AB" w14:textId="77777777" w:rsidTr="005F2BB7">
        <w:trPr>
          <w:trHeight w:val="264"/>
        </w:trPr>
        <w:tc>
          <w:tcPr>
            <w:tcW w:w="2410" w:type="pct"/>
            <w:vAlign w:val="bottom"/>
            <w:hideMark/>
          </w:tcPr>
          <w:p w14:paraId="4171E5BE" w14:textId="77777777" w:rsidR="00762494" w:rsidRPr="00762494" w:rsidRDefault="00762494" w:rsidP="00762494">
            <w:pPr>
              <w:spacing w:beforeLines="20" w:before="48"/>
              <w:ind w:left="170" w:hanging="113"/>
              <w:rPr>
                <w:color w:val="000000"/>
                <w:sz w:val="20"/>
                <w:szCs w:val="20"/>
              </w:rPr>
            </w:pPr>
            <w:r w:rsidRPr="00762494">
              <w:rPr>
                <w:color w:val="000000"/>
                <w:sz w:val="20"/>
                <w:szCs w:val="20"/>
              </w:rPr>
              <w:t>Финансы</w:t>
            </w:r>
            <w:r w:rsidRPr="00762494">
              <w:rPr>
                <w:color w:val="000000"/>
                <w:sz w:val="20"/>
                <w:szCs w:val="20"/>
                <w:lang w:val="ky-KG"/>
              </w:rPr>
              <w:t>лык ортомчулук</w:t>
            </w:r>
          </w:p>
        </w:tc>
        <w:tc>
          <w:tcPr>
            <w:tcW w:w="673" w:type="pct"/>
            <w:noWrap/>
            <w:vAlign w:val="bottom"/>
            <w:hideMark/>
          </w:tcPr>
          <w:p w14:paraId="49877EB1" w14:textId="77777777" w:rsidR="00762494" w:rsidRPr="00762494" w:rsidRDefault="00762494" w:rsidP="00762494">
            <w:pPr>
              <w:jc w:val="right"/>
              <w:rPr>
                <w:sz w:val="20"/>
                <w:szCs w:val="20"/>
              </w:rPr>
            </w:pPr>
            <w:r w:rsidRPr="00762494">
              <w:rPr>
                <w:sz w:val="20"/>
                <w:szCs w:val="20"/>
              </w:rPr>
              <w:t>1 564,5</w:t>
            </w:r>
          </w:p>
        </w:tc>
        <w:tc>
          <w:tcPr>
            <w:tcW w:w="598" w:type="pct"/>
            <w:noWrap/>
            <w:vAlign w:val="bottom"/>
            <w:hideMark/>
          </w:tcPr>
          <w:p w14:paraId="6E142FE1" w14:textId="77777777" w:rsidR="00762494" w:rsidRPr="00762494" w:rsidRDefault="00762494" w:rsidP="00762494">
            <w:pPr>
              <w:jc w:val="right"/>
              <w:rPr>
                <w:sz w:val="20"/>
                <w:szCs w:val="20"/>
              </w:rPr>
            </w:pPr>
            <w:r w:rsidRPr="00762494">
              <w:rPr>
                <w:sz w:val="20"/>
                <w:szCs w:val="20"/>
              </w:rPr>
              <w:t>1 308,5</w:t>
            </w:r>
          </w:p>
        </w:tc>
        <w:tc>
          <w:tcPr>
            <w:tcW w:w="673" w:type="pct"/>
            <w:vAlign w:val="bottom"/>
            <w:hideMark/>
          </w:tcPr>
          <w:p w14:paraId="177DB3F1" w14:textId="77777777" w:rsidR="00762494" w:rsidRPr="00762494" w:rsidRDefault="00762494" w:rsidP="00762494">
            <w:pPr>
              <w:jc w:val="right"/>
              <w:rPr>
                <w:sz w:val="20"/>
                <w:szCs w:val="20"/>
              </w:rPr>
            </w:pPr>
            <w:r w:rsidRPr="00762494">
              <w:rPr>
                <w:sz w:val="20"/>
                <w:szCs w:val="20"/>
              </w:rPr>
              <w:t>3 057,2</w:t>
            </w:r>
          </w:p>
        </w:tc>
        <w:tc>
          <w:tcPr>
            <w:tcW w:w="646" w:type="pct"/>
            <w:vAlign w:val="bottom"/>
            <w:hideMark/>
          </w:tcPr>
          <w:p w14:paraId="4C6CD8ED" w14:textId="77777777" w:rsidR="00762494" w:rsidRPr="00762494" w:rsidRDefault="00762494" w:rsidP="00762494">
            <w:pPr>
              <w:jc w:val="right"/>
              <w:rPr>
                <w:sz w:val="20"/>
                <w:szCs w:val="20"/>
              </w:rPr>
            </w:pPr>
            <w:r w:rsidRPr="00762494">
              <w:rPr>
                <w:sz w:val="20"/>
                <w:szCs w:val="20"/>
              </w:rPr>
              <w:t>3 796,9</w:t>
            </w:r>
          </w:p>
        </w:tc>
      </w:tr>
      <w:tr w:rsidR="00762494" w:rsidRPr="00762494" w14:paraId="5CC42A0E" w14:textId="77777777" w:rsidTr="005F2BB7">
        <w:trPr>
          <w:trHeight w:val="264"/>
        </w:trPr>
        <w:tc>
          <w:tcPr>
            <w:tcW w:w="2410" w:type="pct"/>
            <w:vAlign w:val="bottom"/>
            <w:hideMark/>
          </w:tcPr>
          <w:p w14:paraId="2E4D4C0F" w14:textId="77777777" w:rsidR="00762494" w:rsidRPr="00762494" w:rsidRDefault="00762494" w:rsidP="00762494">
            <w:pPr>
              <w:spacing w:beforeLines="20" w:before="48"/>
              <w:ind w:left="170" w:hanging="113"/>
              <w:rPr>
                <w:color w:val="000000"/>
                <w:sz w:val="20"/>
                <w:szCs w:val="20"/>
              </w:rPr>
            </w:pPr>
            <w:proofErr w:type="spellStart"/>
            <w:r w:rsidRPr="00762494">
              <w:rPr>
                <w:color w:val="000000"/>
                <w:sz w:val="20"/>
                <w:szCs w:val="20"/>
              </w:rPr>
              <w:t>Кыймылсыз</w:t>
            </w:r>
            <w:proofErr w:type="spellEnd"/>
            <w:r w:rsidRPr="00762494">
              <w:rPr>
                <w:color w:val="000000"/>
                <w:sz w:val="20"/>
                <w:szCs w:val="20"/>
              </w:rPr>
              <w:t xml:space="preserve"> </w:t>
            </w:r>
            <w:proofErr w:type="spellStart"/>
            <w:r w:rsidRPr="00762494">
              <w:rPr>
                <w:color w:val="000000"/>
                <w:sz w:val="20"/>
                <w:szCs w:val="20"/>
              </w:rPr>
              <w:t>мүлк</w:t>
            </w:r>
            <w:proofErr w:type="spellEnd"/>
            <w:r w:rsidRPr="00762494">
              <w:rPr>
                <w:color w:val="000000"/>
                <w:sz w:val="20"/>
                <w:szCs w:val="20"/>
              </w:rPr>
              <w:t xml:space="preserve"> </w:t>
            </w:r>
            <w:proofErr w:type="spellStart"/>
            <w:r w:rsidRPr="00762494">
              <w:rPr>
                <w:color w:val="000000"/>
                <w:sz w:val="20"/>
                <w:szCs w:val="20"/>
              </w:rPr>
              <w:t>менен</w:t>
            </w:r>
            <w:proofErr w:type="spellEnd"/>
            <w:r w:rsidRPr="00762494">
              <w:rPr>
                <w:color w:val="000000"/>
                <w:sz w:val="20"/>
                <w:szCs w:val="20"/>
              </w:rPr>
              <w:t xml:space="preserve"> </w:t>
            </w:r>
            <w:proofErr w:type="spellStart"/>
            <w:r w:rsidRPr="00762494">
              <w:rPr>
                <w:color w:val="000000"/>
                <w:sz w:val="20"/>
                <w:szCs w:val="20"/>
              </w:rPr>
              <w:t>операциялар</w:t>
            </w:r>
            <w:proofErr w:type="spellEnd"/>
            <w:r w:rsidRPr="00762494">
              <w:rPr>
                <w:color w:val="000000"/>
                <w:sz w:val="20"/>
                <w:szCs w:val="20"/>
                <w:lang w:val="ky-KG"/>
              </w:rPr>
              <w:t xml:space="preserve"> </w:t>
            </w:r>
          </w:p>
        </w:tc>
        <w:tc>
          <w:tcPr>
            <w:tcW w:w="673" w:type="pct"/>
            <w:noWrap/>
            <w:vAlign w:val="bottom"/>
            <w:hideMark/>
          </w:tcPr>
          <w:p w14:paraId="666BAE2B" w14:textId="77777777" w:rsidR="00762494" w:rsidRPr="00762494" w:rsidRDefault="00762494" w:rsidP="00762494">
            <w:pPr>
              <w:jc w:val="right"/>
              <w:rPr>
                <w:sz w:val="20"/>
                <w:szCs w:val="20"/>
              </w:rPr>
            </w:pPr>
            <w:r w:rsidRPr="00762494">
              <w:rPr>
                <w:sz w:val="20"/>
                <w:szCs w:val="20"/>
              </w:rPr>
              <w:t>3 811,7</w:t>
            </w:r>
          </w:p>
        </w:tc>
        <w:tc>
          <w:tcPr>
            <w:tcW w:w="598" w:type="pct"/>
            <w:noWrap/>
            <w:vAlign w:val="bottom"/>
            <w:hideMark/>
          </w:tcPr>
          <w:p w14:paraId="4C0595D7" w14:textId="77777777" w:rsidR="00762494" w:rsidRPr="00762494" w:rsidRDefault="00762494" w:rsidP="00762494">
            <w:pPr>
              <w:jc w:val="right"/>
              <w:rPr>
                <w:sz w:val="20"/>
                <w:szCs w:val="20"/>
              </w:rPr>
            </w:pPr>
            <w:r w:rsidRPr="00762494">
              <w:rPr>
                <w:sz w:val="20"/>
                <w:szCs w:val="20"/>
              </w:rPr>
              <w:t>1 490,3</w:t>
            </w:r>
          </w:p>
        </w:tc>
        <w:tc>
          <w:tcPr>
            <w:tcW w:w="673" w:type="pct"/>
            <w:vAlign w:val="bottom"/>
            <w:hideMark/>
          </w:tcPr>
          <w:p w14:paraId="0D523A5E" w14:textId="77777777" w:rsidR="00762494" w:rsidRPr="00762494" w:rsidRDefault="00762494" w:rsidP="00762494">
            <w:pPr>
              <w:jc w:val="right"/>
              <w:rPr>
                <w:sz w:val="20"/>
                <w:szCs w:val="20"/>
              </w:rPr>
            </w:pPr>
            <w:r w:rsidRPr="00762494">
              <w:rPr>
                <w:sz w:val="20"/>
                <w:szCs w:val="20"/>
              </w:rPr>
              <w:t>3 056,5</w:t>
            </w:r>
          </w:p>
        </w:tc>
        <w:tc>
          <w:tcPr>
            <w:tcW w:w="646" w:type="pct"/>
            <w:vAlign w:val="bottom"/>
            <w:hideMark/>
          </w:tcPr>
          <w:p w14:paraId="2695D2C9" w14:textId="77777777" w:rsidR="00762494" w:rsidRPr="00762494" w:rsidRDefault="00762494" w:rsidP="00762494">
            <w:pPr>
              <w:jc w:val="right"/>
              <w:rPr>
                <w:sz w:val="20"/>
                <w:szCs w:val="20"/>
              </w:rPr>
            </w:pPr>
            <w:r w:rsidRPr="00762494">
              <w:rPr>
                <w:sz w:val="20"/>
                <w:szCs w:val="20"/>
              </w:rPr>
              <w:t>4 807,0</w:t>
            </w:r>
          </w:p>
        </w:tc>
      </w:tr>
      <w:tr w:rsidR="00762494" w:rsidRPr="00762494" w14:paraId="20607D03" w14:textId="77777777" w:rsidTr="005F2BB7">
        <w:trPr>
          <w:trHeight w:val="264"/>
        </w:trPr>
        <w:tc>
          <w:tcPr>
            <w:tcW w:w="2410" w:type="pct"/>
            <w:vAlign w:val="bottom"/>
            <w:hideMark/>
          </w:tcPr>
          <w:p w14:paraId="6C8E4E66" w14:textId="77777777" w:rsidR="00762494" w:rsidRPr="00762494" w:rsidRDefault="00762494" w:rsidP="00762494">
            <w:pPr>
              <w:spacing w:beforeLines="20" w:before="48"/>
              <w:ind w:left="170" w:hanging="113"/>
              <w:rPr>
                <w:color w:val="000000"/>
                <w:sz w:val="20"/>
                <w:szCs w:val="20"/>
                <w:lang w:val="ky-KG"/>
              </w:rPr>
            </w:pPr>
            <w:r w:rsidRPr="00762494">
              <w:rPr>
                <w:color w:val="000000"/>
                <w:sz w:val="20"/>
                <w:szCs w:val="20"/>
                <w:lang w:val="ky-KG"/>
              </w:rPr>
              <w:t>К</w:t>
            </w:r>
            <w:proofErr w:type="spellStart"/>
            <w:r w:rsidRPr="00762494">
              <w:rPr>
                <w:color w:val="000000"/>
                <w:sz w:val="20"/>
                <w:szCs w:val="20"/>
              </w:rPr>
              <w:t>есиптик</w:t>
            </w:r>
            <w:proofErr w:type="spellEnd"/>
            <w:r w:rsidRPr="00762494">
              <w:rPr>
                <w:color w:val="000000"/>
                <w:sz w:val="20"/>
                <w:szCs w:val="20"/>
              </w:rPr>
              <w:t xml:space="preserve">, </w:t>
            </w:r>
            <w:proofErr w:type="spellStart"/>
            <w:r w:rsidRPr="00762494">
              <w:rPr>
                <w:color w:val="000000"/>
                <w:sz w:val="20"/>
                <w:szCs w:val="20"/>
              </w:rPr>
              <w:t>илимий</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rPr>
              <w:t xml:space="preserve"> </w:t>
            </w:r>
            <w:proofErr w:type="spellStart"/>
            <w:r w:rsidRPr="00762494">
              <w:rPr>
                <w:color w:val="000000"/>
                <w:sz w:val="20"/>
                <w:szCs w:val="20"/>
              </w:rPr>
              <w:t>техникалык</w:t>
            </w:r>
            <w:proofErr w:type="spellEnd"/>
            <w:r w:rsidRPr="00762494">
              <w:rPr>
                <w:color w:val="000000"/>
                <w:sz w:val="20"/>
                <w:szCs w:val="20"/>
              </w:rPr>
              <w:t xml:space="preserve"> </w:t>
            </w:r>
            <w:proofErr w:type="spellStart"/>
            <w:r w:rsidRPr="00762494">
              <w:rPr>
                <w:color w:val="000000"/>
                <w:sz w:val="20"/>
                <w:szCs w:val="20"/>
              </w:rPr>
              <w:t>ишмердик</w:t>
            </w:r>
            <w:proofErr w:type="spellEnd"/>
          </w:p>
        </w:tc>
        <w:tc>
          <w:tcPr>
            <w:tcW w:w="673" w:type="pct"/>
            <w:noWrap/>
            <w:vAlign w:val="bottom"/>
            <w:hideMark/>
          </w:tcPr>
          <w:p w14:paraId="2A628DCD" w14:textId="77777777" w:rsidR="00762494" w:rsidRPr="00762494" w:rsidRDefault="00762494" w:rsidP="00762494">
            <w:pPr>
              <w:jc w:val="right"/>
              <w:rPr>
                <w:sz w:val="20"/>
                <w:szCs w:val="20"/>
              </w:rPr>
            </w:pPr>
            <w:r w:rsidRPr="00762494">
              <w:rPr>
                <w:sz w:val="20"/>
                <w:szCs w:val="20"/>
              </w:rPr>
              <w:t>3 046,2</w:t>
            </w:r>
          </w:p>
        </w:tc>
        <w:tc>
          <w:tcPr>
            <w:tcW w:w="598" w:type="pct"/>
            <w:noWrap/>
            <w:vAlign w:val="bottom"/>
            <w:hideMark/>
          </w:tcPr>
          <w:p w14:paraId="21E6B6EF" w14:textId="77777777" w:rsidR="00762494" w:rsidRPr="00762494" w:rsidRDefault="00762494" w:rsidP="00762494">
            <w:pPr>
              <w:jc w:val="right"/>
              <w:rPr>
                <w:sz w:val="20"/>
                <w:szCs w:val="20"/>
              </w:rPr>
            </w:pPr>
            <w:r w:rsidRPr="00762494">
              <w:rPr>
                <w:sz w:val="20"/>
                <w:szCs w:val="20"/>
              </w:rPr>
              <w:t>1 007,9</w:t>
            </w:r>
          </w:p>
        </w:tc>
        <w:tc>
          <w:tcPr>
            <w:tcW w:w="673" w:type="pct"/>
            <w:vAlign w:val="bottom"/>
            <w:hideMark/>
          </w:tcPr>
          <w:p w14:paraId="2B04B0EA" w14:textId="77777777" w:rsidR="00762494" w:rsidRPr="00762494" w:rsidRDefault="00762494" w:rsidP="00762494">
            <w:pPr>
              <w:jc w:val="right"/>
              <w:rPr>
                <w:sz w:val="20"/>
                <w:szCs w:val="20"/>
              </w:rPr>
            </w:pPr>
            <w:r w:rsidRPr="00762494">
              <w:rPr>
                <w:sz w:val="20"/>
                <w:szCs w:val="20"/>
              </w:rPr>
              <w:t>2 980,4</w:t>
            </w:r>
          </w:p>
        </w:tc>
        <w:tc>
          <w:tcPr>
            <w:tcW w:w="646" w:type="pct"/>
            <w:vAlign w:val="bottom"/>
            <w:hideMark/>
          </w:tcPr>
          <w:p w14:paraId="6E03BC6C" w14:textId="77777777" w:rsidR="00762494" w:rsidRPr="00762494" w:rsidRDefault="00762494" w:rsidP="00762494">
            <w:pPr>
              <w:jc w:val="right"/>
              <w:rPr>
                <w:sz w:val="20"/>
                <w:szCs w:val="20"/>
              </w:rPr>
            </w:pPr>
            <w:r w:rsidRPr="00762494">
              <w:rPr>
                <w:sz w:val="20"/>
                <w:szCs w:val="20"/>
              </w:rPr>
              <w:t>5 411,1</w:t>
            </w:r>
          </w:p>
        </w:tc>
      </w:tr>
      <w:tr w:rsidR="00762494" w:rsidRPr="00762494" w14:paraId="336DD96E" w14:textId="77777777" w:rsidTr="005F2BB7">
        <w:trPr>
          <w:trHeight w:val="264"/>
        </w:trPr>
        <w:tc>
          <w:tcPr>
            <w:tcW w:w="2410" w:type="pct"/>
            <w:vAlign w:val="bottom"/>
            <w:hideMark/>
          </w:tcPr>
          <w:p w14:paraId="30A8A6A5" w14:textId="77777777" w:rsidR="00762494" w:rsidRPr="00762494" w:rsidRDefault="00762494" w:rsidP="00762494">
            <w:pPr>
              <w:spacing w:beforeLines="20" w:before="48"/>
              <w:ind w:left="170" w:hanging="113"/>
              <w:rPr>
                <w:sz w:val="20"/>
                <w:szCs w:val="20"/>
              </w:rPr>
            </w:pPr>
            <w:proofErr w:type="spellStart"/>
            <w:r w:rsidRPr="00762494">
              <w:rPr>
                <w:sz w:val="20"/>
                <w:szCs w:val="20"/>
              </w:rPr>
              <w:t>Администра</w:t>
            </w:r>
            <w:proofErr w:type="spellEnd"/>
            <w:r w:rsidRPr="00762494">
              <w:rPr>
                <w:sz w:val="20"/>
                <w:szCs w:val="20"/>
                <w:lang w:val="ky-KG"/>
              </w:rPr>
              <w:t>тивди</w:t>
            </w:r>
            <w:r w:rsidRPr="00762494">
              <w:rPr>
                <w:sz w:val="20"/>
                <w:szCs w:val="20"/>
              </w:rPr>
              <w:t xml:space="preserve">к </w:t>
            </w:r>
            <w:proofErr w:type="spellStart"/>
            <w:r w:rsidRPr="00762494">
              <w:rPr>
                <w:sz w:val="20"/>
                <w:szCs w:val="20"/>
              </w:rPr>
              <w:t>жана</w:t>
            </w:r>
            <w:proofErr w:type="spellEnd"/>
            <w:r w:rsidRPr="00762494">
              <w:rPr>
                <w:sz w:val="20"/>
                <w:szCs w:val="20"/>
              </w:rPr>
              <w:t xml:space="preserve"> </w:t>
            </w:r>
            <w:proofErr w:type="spellStart"/>
            <w:r w:rsidRPr="00762494">
              <w:rPr>
                <w:sz w:val="20"/>
                <w:szCs w:val="20"/>
              </w:rPr>
              <w:t>көмөкчү</w:t>
            </w:r>
            <w:proofErr w:type="spellEnd"/>
            <w:r w:rsidRPr="00762494">
              <w:rPr>
                <w:sz w:val="20"/>
                <w:szCs w:val="20"/>
              </w:rPr>
              <w:t xml:space="preserve"> </w:t>
            </w:r>
            <w:proofErr w:type="spellStart"/>
            <w:r w:rsidRPr="00762494">
              <w:rPr>
                <w:sz w:val="20"/>
                <w:szCs w:val="20"/>
              </w:rPr>
              <w:t>ишмердик</w:t>
            </w:r>
            <w:proofErr w:type="spellEnd"/>
          </w:p>
        </w:tc>
        <w:tc>
          <w:tcPr>
            <w:tcW w:w="673" w:type="pct"/>
            <w:noWrap/>
            <w:vAlign w:val="bottom"/>
            <w:hideMark/>
          </w:tcPr>
          <w:p w14:paraId="510DD784" w14:textId="77777777" w:rsidR="00762494" w:rsidRPr="00762494" w:rsidRDefault="00762494" w:rsidP="00762494">
            <w:pPr>
              <w:jc w:val="right"/>
              <w:rPr>
                <w:sz w:val="20"/>
                <w:szCs w:val="20"/>
              </w:rPr>
            </w:pPr>
            <w:r w:rsidRPr="00762494">
              <w:rPr>
                <w:sz w:val="20"/>
                <w:szCs w:val="20"/>
              </w:rPr>
              <w:t>1 393,1</w:t>
            </w:r>
          </w:p>
        </w:tc>
        <w:tc>
          <w:tcPr>
            <w:tcW w:w="598" w:type="pct"/>
            <w:noWrap/>
            <w:vAlign w:val="bottom"/>
            <w:hideMark/>
          </w:tcPr>
          <w:p w14:paraId="1B11B90C" w14:textId="77777777" w:rsidR="00762494" w:rsidRPr="00762494" w:rsidRDefault="00762494" w:rsidP="00762494">
            <w:pPr>
              <w:jc w:val="right"/>
              <w:rPr>
                <w:sz w:val="20"/>
                <w:szCs w:val="20"/>
              </w:rPr>
            </w:pPr>
            <w:r w:rsidRPr="00762494">
              <w:rPr>
                <w:sz w:val="20"/>
                <w:szCs w:val="20"/>
              </w:rPr>
              <w:t>489,0</w:t>
            </w:r>
          </w:p>
        </w:tc>
        <w:tc>
          <w:tcPr>
            <w:tcW w:w="673" w:type="pct"/>
            <w:vAlign w:val="bottom"/>
            <w:hideMark/>
          </w:tcPr>
          <w:p w14:paraId="11F4CFE3" w14:textId="77777777" w:rsidR="00762494" w:rsidRPr="00762494" w:rsidRDefault="00762494" w:rsidP="00762494">
            <w:pPr>
              <w:jc w:val="right"/>
              <w:rPr>
                <w:sz w:val="20"/>
                <w:szCs w:val="20"/>
              </w:rPr>
            </w:pPr>
            <w:r w:rsidRPr="00762494">
              <w:rPr>
                <w:sz w:val="20"/>
                <w:szCs w:val="20"/>
              </w:rPr>
              <w:t>1 250,4</w:t>
            </w:r>
          </w:p>
        </w:tc>
        <w:tc>
          <w:tcPr>
            <w:tcW w:w="646" w:type="pct"/>
            <w:vAlign w:val="bottom"/>
            <w:hideMark/>
          </w:tcPr>
          <w:p w14:paraId="77D7F8B9" w14:textId="77777777" w:rsidR="00762494" w:rsidRPr="00762494" w:rsidRDefault="00762494" w:rsidP="00762494">
            <w:pPr>
              <w:jc w:val="right"/>
              <w:rPr>
                <w:sz w:val="20"/>
                <w:szCs w:val="20"/>
              </w:rPr>
            </w:pPr>
            <w:r w:rsidRPr="00762494">
              <w:rPr>
                <w:sz w:val="20"/>
                <w:szCs w:val="20"/>
              </w:rPr>
              <w:t>1 733,8</w:t>
            </w:r>
          </w:p>
        </w:tc>
      </w:tr>
      <w:tr w:rsidR="00762494" w:rsidRPr="00762494" w14:paraId="65B7A1D6" w14:textId="77777777" w:rsidTr="005F2BB7">
        <w:trPr>
          <w:trHeight w:val="264"/>
        </w:trPr>
        <w:tc>
          <w:tcPr>
            <w:tcW w:w="2410" w:type="pct"/>
            <w:vAlign w:val="bottom"/>
            <w:hideMark/>
          </w:tcPr>
          <w:p w14:paraId="183B0D22" w14:textId="77777777" w:rsidR="00762494" w:rsidRPr="00762494" w:rsidRDefault="00762494" w:rsidP="00762494">
            <w:pPr>
              <w:spacing w:beforeLines="20" w:before="48"/>
              <w:ind w:left="170" w:hanging="113"/>
              <w:rPr>
                <w:color w:val="000000"/>
                <w:sz w:val="20"/>
                <w:szCs w:val="20"/>
              </w:rPr>
            </w:pPr>
            <w:proofErr w:type="spellStart"/>
            <w:r w:rsidRPr="00762494">
              <w:rPr>
                <w:color w:val="000000"/>
                <w:sz w:val="20"/>
                <w:szCs w:val="20"/>
              </w:rPr>
              <w:t>Билим</w:t>
            </w:r>
            <w:proofErr w:type="spellEnd"/>
            <w:r w:rsidRPr="00762494">
              <w:rPr>
                <w:color w:val="000000"/>
                <w:sz w:val="20"/>
                <w:szCs w:val="20"/>
              </w:rPr>
              <w:t xml:space="preserve"> </w:t>
            </w:r>
            <w:proofErr w:type="spellStart"/>
            <w:r w:rsidRPr="00762494">
              <w:rPr>
                <w:color w:val="000000"/>
                <w:sz w:val="20"/>
                <w:szCs w:val="20"/>
              </w:rPr>
              <w:t>берүү</w:t>
            </w:r>
            <w:proofErr w:type="spellEnd"/>
          </w:p>
        </w:tc>
        <w:tc>
          <w:tcPr>
            <w:tcW w:w="673" w:type="pct"/>
            <w:noWrap/>
            <w:vAlign w:val="bottom"/>
            <w:hideMark/>
          </w:tcPr>
          <w:p w14:paraId="2C737F5C" w14:textId="77777777" w:rsidR="00762494" w:rsidRPr="00762494" w:rsidRDefault="00762494" w:rsidP="00762494">
            <w:pPr>
              <w:jc w:val="right"/>
              <w:rPr>
                <w:sz w:val="20"/>
                <w:szCs w:val="20"/>
              </w:rPr>
            </w:pPr>
            <w:r w:rsidRPr="00762494">
              <w:rPr>
                <w:sz w:val="20"/>
                <w:szCs w:val="20"/>
              </w:rPr>
              <w:t>165,0</w:t>
            </w:r>
          </w:p>
        </w:tc>
        <w:tc>
          <w:tcPr>
            <w:tcW w:w="598" w:type="pct"/>
            <w:noWrap/>
            <w:vAlign w:val="bottom"/>
            <w:hideMark/>
          </w:tcPr>
          <w:p w14:paraId="65E9B420" w14:textId="77777777" w:rsidR="00762494" w:rsidRPr="00762494" w:rsidRDefault="00762494" w:rsidP="00762494">
            <w:pPr>
              <w:jc w:val="right"/>
              <w:rPr>
                <w:sz w:val="20"/>
                <w:szCs w:val="20"/>
              </w:rPr>
            </w:pPr>
            <w:r w:rsidRPr="00762494">
              <w:rPr>
                <w:sz w:val="20"/>
                <w:szCs w:val="20"/>
              </w:rPr>
              <w:t>249,6</w:t>
            </w:r>
          </w:p>
        </w:tc>
        <w:tc>
          <w:tcPr>
            <w:tcW w:w="673" w:type="pct"/>
            <w:vAlign w:val="bottom"/>
            <w:hideMark/>
          </w:tcPr>
          <w:p w14:paraId="51B0294F" w14:textId="77777777" w:rsidR="00762494" w:rsidRPr="00762494" w:rsidRDefault="00762494" w:rsidP="00762494">
            <w:pPr>
              <w:jc w:val="right"/>
              <w:rPr>
                <w:sz w:val="20"/>
                <w:szCs w:val="20"/>
              </w:rPr>
            </w:pPr>
            <w:r w:rsidRPr="00762494">
              <w:rPr>
                <w:sz w:val="20"/>
                <w:szCs w:val="20"/>
              </w:rPr>
              <w:t>460,4</w:t>
            </w:r>
          </w:p>
        </w:tc>
        <w:tc>
          <w:tcPr>
            <w:tcW w:w="646" w:type="pct"/>
            <w:vAlign w:val="bottom"/>
            <w:hideMark/>
          </w:tcPr>
          <w:p w14:paraId="6E2D94F0" w14:textId="77777777" w:rsidR="00762494" w:rsidRPr="00762494" w:rsidRDefault="00762494" w:rsidP="00762494">
            <w:pPr>
              <w:jc w:val="right"/>
              <w:rPr>
                <w:sz w:val="20"/>
                <w:szCs w:val="20"/>
              </w:rPr>
            </w:pPr>
            <w:r w:rsidRPr="00762494">
              <w:rPr>
                <w:sz w:val="20"/>
                <w:szCs w:val="20"/>
              </w:rPr>
              <w:t>632,9</w:t>
            </w:r>
          </w:p>
        </w:tc>
      </w:tr>
      <w:tr w:rsidR="00762494" w:rsidRPr="00762494" w14:paraId="0C222628" w14:textId="77777777" w:rsidTr="005F2BB7">
        <w:trPr>
          <w:trHeight w:val="264"/>
        </w:trPr>
        <w:tc>
          <w:tcPr>
            <w:tcW w:w="2410" w:type="pct"/>
            <w:vAlign w:val="center"/>
            <w:hideMark/>
          </w:tcPr>
          <w:p w14:paraId="50C88940" w14:textId="77777777" w:rsidR="00762494" w:rsidRPr="00762494" w:rsidRDefault="00762494" w:rsidP="00762494">
            <w:pPr>
              <w:spacing w:beforeLines="20" w:before="48"/>
              <w:ind w:left="170" w:hanging="113"/>
              <w:rPr>
                <w:color w:val="000000"/>
                <w:sz w:val="20"/>
                <w:szCs w:val="20"/>
              </w:rPr>
            </w:pPr>
            <w:proofErr w:type="spellStart"/>
            <w:r w:rsidRPr="00762494">
              <w:rPr>
                <w:color w:val="000000"/>
                <w:sz w:val="20"/>
                <w:szCs w:val="20"/>
              </w:rPr>
              <w:t>Саламаттыкты</w:t>
            </w:r>
            <w:proofErr w:type="spellEnd"/>
            <w:r w:rsidRPr="00762494">
              <w:rPr>
                <w:color w:val="000000"/>
                <w:sz w:val="20"/>
                <w:szCs w:val="20"/>
              </w:rPr>
              <w:t xml:space="preserve"> </w:t>
            </w:r>
            <w:proofErr w:type="spellStart"/>
            <w:r w:rsidRPr="00762494">
              <w:rPr>
                <w:color w:val="000000"/>
                <w:sz w:val="20"/>
                <w:szCs w:val="20"/>
              </w:rPr>
              <w:t>сактоо</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lang w:val="ky-KG"/>
              </w:rPr>
              <w:t xml:space="preserve"> калкты</w:t>
            </w:r>
            <w:r w:rsidRPr="00762494">
              <w:rPr>
                <w:color w:val="000000"/>
                <w:sz w:val="20"/>
                <w:szCs w:val="20"/>
              </w:rPr>
              <w:t xml:space="preserve"> </w:t>
            </w:r>
            <w:proofErr w:type="spellStart"/>
            <w:r w:rsidRPr="00762494">
              <w:rPr>
                <w:color w:val="000000"/>
                <w:sz w:val="20"/>
                <w:szCs w:val="20"/>
              </w:rPr>
              <w:t>социалдык</w:t>
            </w:r>
            <w:proofErr w:type="spellEnd"/>
            <w:r w:rsidRPr="00762494">
              <w:rPr>
                <w:color w:val="000000"/>
                <w:sz w:val="20"/>
                <w:szCs w:val="20"/>
              </w:rPr>
              <w:t xml:space="preserve"> </w:t>
            </w:r>
            <w:proofErr w:type="spellStart"/>
            <w:r w:rsidRPr="00762494">
              <w:rPr>
                <w:color w:val="000000"/>
                <w:sz w:val="20"/>
                <w:szCs w:val="20"/>
              </w:rPr>
              <w:t>жактан</w:t>
            </w:r>
            <w:proofErr w:type="spellEnd"/>
            <w:r w:rsidRPr="00762494">
              <w:rPr>
                <w:color w:val="000000"/>
                <w:sz w:val="20"/>
                <w:szCs w:val="20"/>
              </w:rPr>
              <w:t xml:space="preserve"> </w:t>
            </w:r>
            <w:proofErr w:type="spellStart"/>
            <w:r w:rsidRPr="00762494">
              <w:rPr>
                <w:color w:val="000000"/>
                <w:sz w:val="20"/>
                <w:szCs w:val="20"/>
              </w:rPr>
              <w:t>тейлөө</w:t>
            </w:r>
            <w:proofErr w:type="spellEnd"/>
          </w:p>
        </w:tc>
        <w:tc>
          <w:tcPr>
            <w:tcW w:w="673" w:type="pct"/>
            <w:noWrap/>
            <w:vAlign w:val="bottom"/>
            <w:hideMark/>
          </w:tcPr>
          <w:p w14:paraId="3846356A" w14:textId="77777777" w:rsidR="00762494" w:rsidRPr="00762494" w:rsidRDefault="00762494" w:rsidP="00762494">
            <w:pPr>
              <w:jc w:val="right"/>
              <w:rPr>
                <w:sz w:val="20"/>
                <w:szCs w:val="20"/>
              </w:rPr>
            </w:pPr>
            <w:r w:rsidRPr="00762494">
              <w:rPr>
                <w:sz w:val="20"/>
                <w:szCs w:val="20"/>
              </w:rPr>
              <w:t>809,5</w:t>
            </w:r>
          </w:p>
        </w:tc>
        <w:tc>
          <w:tcPr>
            <w:tcW w:w="598" w:type="pct"/>
            <w:noWrap/>
            <w:vAlign w:val="bottom"/>
            <w:hideMark/>
          </w:tcPr>
          <w:p w14:paraId="787C0330" w14:textId="77777777" w:rsidR="00762494" w:rsidRPr="00762494" w:rsidRDefault="00762494" w:rsidP="00762494">
            <w:pPr>
              <w:jc w:val="right"/>
              <w:rPr>
                <w:sz w:val="20"/>
                <w:szCs w:val="20"/>
              </w:rPr>
            </w:pPr>
            <w:r w:rsidRPr="00762494">
              <w:rPr>
                <w:sz w:val="20"/>
                <w:szCs w:val="20"/>
              </w:rPr>
              <w:t>398,9</w:t>
            </w:r>
          </w:p>
        </w:tc>
        <w:tc>
          <w:tcPr>
            <w:tcW w:w="673" w:type="pct"/>
            <w:vAlign w:val="bottom"/>
            <w:hideMark/>
          </w:tcPr>
          <w:p w14:paraId="489346EB" w14:textId="77777777" w:rsidR="00762494" w:rsidRPr="00762494" w:rsidRDefault="00762494" w:rsidP="00762494">
            <w:pPr>
              <w:jc w:val="right"/>
              <w:rPr>
                <w:sz w:val="20"/>
                <w:szCs w:val="20"/>
              </w:rPr>
            </w:pPr>
            <w:r w:rsidRPr="00762494">
              <w:rPr>
                <w:sz w:val="20"/>
                <w:szCs w:val="20"/>
              </w:rPr>
              <w:t>830,5</w:t>
            </w:r>
          </w:p>
        </w:tc>
        <w:tc>
          <w:tcPr>
            <w:tcW w:w="646" w:type="pct"/>
            <w:vAlign w:val="bottom"/>
            <w:hideMark/>
          </w:tcPr>
          <w:p w14:paraId="55147039" w14:textId="77777777" w:rsidR="00762494" w:rsidRPr="00762494" w:rsidRDefault="00762494" w:rsidP="00762494">
            <w:pPr>
              <w:jc w:val="right"/>
              <w:rPr>
                <w:sz w:val="20"/>
                <w:szCs w:val="20"/>
              </w:rPr>
            </w:pPr>
            <w:r w:rsidRPr="00762494">
              <w:rPr>
                <w:sz w:val="20"/>
                <w:szCs w:val="20"/>
              </w:rPr>
              <w:t>1 802,9</w:t>
            </w:r>
          </w:p>
        </w:tc>
      </w:tr>
      <w:tr w:rsidR="00762494" w:rsidRPr="00762494" w14:paraId="44A12E37" w14:textId="77777777" w:rsidTr="005F2BB7">
        <w:trPr>
          <w:trHeight w:val="264"/>
        </w:trPr>
        <w:tc>
          <w:tcPr>
            <w:tcW w:w="2410" w:type="pct"/>
            <w:vAlign w:val="bottom"/>
            <w:hideMark/>
          </w:tcPr>
          <w:p w14:paraId="151E9225" w14:textId="77777777" w:rsidR="00762494" w:rsidRPr="00762494" w:rsidRDefault="00762494" w:rsidP="00762494">
            <w:pPr>
              <w:spacing w:beforeLines="20" w:before="48"/>
              <w:ind w:left="170" w:hanging="113"/>
              <w:rPr>
                <w:sz w:val="20"/>
                <w:szCs w:val="20"/>
              </w:rPr>
            </w:pPr>
            <w:r w:rsidRPr="00762494">
              <w:rPr>
                <w:sz w:val="20"/>
                <w:szCs w:val="20"/>
              </w:rPr>
              <w:t xml:space="preserve">Искусство, </w:t>
            </w:r>
            <w:proofErr w:type="spellStart"/>
            <w:r w:rsidRPr="00762494">
              <w:rPr>
                <w:sz w:val="20"/>
                <w:szCs w:val="20"/>
              </w:rPr>
              <w:t>көңүл</w:t>
            </w:r>
            <w:proofErr w:type="spellEnd"/>
            <w:r w:rsidRPr="00762494">
              <w:rPr>
                <w:sz w:val="20"/>
                <w:szCs w:val="20"/>
              </w:rPr>
              <w:t xml:space="preserve"> </w:t>
            </w:r>
            <w:proofErr w:type="spellStart"/>
            <w:r w:rsidRPr="00762494">
              <w:rPr>
                <w:sz w:val="20"/>
                <w:szCs w:val="20"/>
              </w:rPr>
              <w:t>ачуу</w:t>
            </w:r>
            <w:proofErr w:type="spellEnd"/>
            <w:r w:rsidRPr="00762494">
              <w:rPr>
                <w:sz w:val="20"/>
                <w:szCs w:val="20"/>
              </w:rPr>
              <w:t xml:space="preserve"> </w:t>
            </w:r>
            <w:proofErr w:type="spellStart"/>
            <w:r w:rsidRPr="00762494">
              <w:rPr>
                <w:sz w:val="20"/>
                <w:szCs w:val="20"/>
              </w:rPr>
              <w:t>жана</w:t>
            </w:r>
            <w:proofErr w:type="spellEnd"/>
            <w:r w:rsidRPr="00762494">
              <w:rPr>
                <w:sz w:val="20"/>
                <w:szCs w:val="20"/>
              </w:rPr>
              <w:t xml:space="preserve"> эс </w:t>
            </w:r>
            <w:proofErr w:type="spellStart"/>
            <w:r w:rsidRPr="00762494">
              <w:rPr>
                <w:sz w:val="20"/>
                <w:szCs w:val="20"/>
              </w:rPr>
              <w:t>алуу</w:t>
            </w:r>
            <w:proofErr w:type="spellEnd"/>
            <w:r w:rsidRPr="00762494">
              <w:rPr>
                <w:sz w:val="20"/>
                <w:szCs w:val="20"/>
              </w:rPr>
              <w:t xml:space="preserve"> </w:t>
            </w:r>
          </w:p>
        </w:tc>
        <w:tc>
          <w:tcPr>
            <w:tcW w:w="673" w:type="pct"/>
            <w:noWrap/>
            <w:vAlign w:val="bottom"/>
            <w:hideMark/>
          </w:tcPr>
          <w:p w14:paraId="50D93F1A" w14:textId="77777777" w:rsidR="00762494" w:rsidRPr="00762494" w:rsidRDefault="00762494" w:rsidP="00762494">
            <w:pPr>
              <w:jc w:val="right"/>
              <w:rPr>
                <w:sz w:val="20"/>
                <w:szCs w:val="20"/>
              </w:rPr>
            </w:pPr>
            <w:r w:rsidRPr="00762494">
              <w:rPr>
                <w:sz w:val="20"/>
                <w:szCs w:val="20"/>
              </w:rPr>
              <w:t>85,2</w:t>
            </w:r>
          </w:p>
        </w:tc>
        <w:tc>
          <w:tcPr>
            <w:tcW w:w="598" w:type="pct"/>
            <w:noWrap/>
            <w:vAlign w:val="bottom"/>
            <w:hideMark/>
          </w:tcPr>
          <w:p w14:paraId="3956A1FC" w14:textId="77777777" w:rsidR="00762494" w:rsidRPr="00762494" w:rsidRDefault="00762494" w:rsidP="00762494">
            <w:pPr>
              <w:jc w:val="right"/>
              <w:rPr>
                <w:sz w:val="20"/>
                <w:szCs w:val="20"/>
              </w:rPr>
            </w:pPr>
            <w:r w:rsidRPr="00762494">
              <w:rPr>
                <w:sz w:val="20"/>
                <w:szCs w:val="20"/>
              </w:rPr>
              <w:t>212,2</w:t>
            </w:r>
          </w:p>
        </w:tc>
        <w:tc>
          <w:tcPr>
            <w:tcW w:w="673" w:type="pct"/>
            <w:vAlign w:val="bottom"/>
            <w:hideMark/>
          </w:tcPr>
          <w:p w14:paraId="4B911CB5" w14:textId="77777777" w:rsidR="00762494" w:rsidRPr="00762494" w:rsidRDefault="00762494" w:rsidP="00762494">
            <w:pPr>
              <w:jc w:val="right"/>
              <w:rPr>
                <w:sz w:val="20"/>
                <w:szCs w:val="20"/>
              </w:rPr>
            </w:pPr>
            <w:r w:rsidRPr="00762494">
              <w:rPr>
                <w:sz w:val="20"/>
                <w:szCs w:val="20"/>
              </w:rPr>
              <w:t>490,7</w:t>
            </w:r>
          </w:p>
        </w:tc>
        <w:tc>
          <w:tcPr>
            <w:tcW w:w="646" w:type="pct"/>
            <w:vAlign w:val="bottom"/>
            <w:hideMark/>
          </w:tcPr>
          <w:p w14:paraId="190735A1" w14:textId="77777777" w:rsidR="00762494" w:rsidRPr="00762494" w:rsidRDefault="00762494" w:rsidP="00762494">
            <w:pPr>
              <w:jc w:val="right"/>
              <w:rPr>
                <w:sz w:val="20"/>
                <w:szCs w:val="20"/>
              </w:rPr>
            </w:pPr>
            <w:r w:rsidRPr="00762494">
              <w:rPr>
                <w:sz w:val="20"/>
                <w:szCs w:val="20"/>
              </w:rPr>
              <w:t>503,6</w:t>
            </w:r>
          </w:p>
        </w:tc>
      </w:tr>
      <w:tr w:rsidR="00762494" w:rsidRPr="00762494" w14:paraId="05D358E7" w14:textId="77777777" w:rsidTr="005F2BB7">
        <w:trPr>
          <w:trHeight w:val="264"/>
        </w:trPr>
        <w:tc>
          <w:tcPr>
            <w:tcW w:w="2410" w:type="pct"/>
            <w:tcBorders>
              <w:top w:val="nil"/>
              <w:left w:val="nil"/>
              <w:bottom w:val="single" w:sz="8" w:space="0" w:color="auto"/>
              <w:right w:val="nil"/>
            </w:tcBorders>
            <w:vAlign w:val="bottom"/>
            <w:hideMark/>
          </w:tcPr>
          <w:p w14:paraId="7676CDD1" w14:textId="77777777" w:rsidR="00762494" w:rsidRPr="00762494" w:rsidRDefault="00762494" w:rsidP="00762494">
            <w:pPr>
              <w:spacing w:beforeLines="20" w:before="48"/>
              <w:ind w:left="170" w:hanging="113"/>
              <w:rPr>
                <w:sz w:val="20"/>
                <w:szCs w:val="20"/>
                <w:lang w:val="ky-KG"/>
              </w:rPr>
            </w:pPr>
            <w:r w:rsidRPr="00762494">
              <w:rPr>
                <w:sz w:val="20"/>
                <w:szCs w:val="20"/>
              </w:rPr>
              <w:t xml:space="preserve">Башка </w:t>
            </w:r>
            <w:proofErr w:type="spellStart"/>
            <w:r w:rsidRPr="00762494">
              <w:rPr>
                <w:sz w:val="20"/>
                <w:szCs w:val="20"/>
              </w:rPr>
              <w:t>тейлөө</w:t>
            </w:r>
            <w:proofErr w:type="spellEnd"/>
            <w:r w:rsidRPr="00762494">
              <w:rPr>
                <w:sz w:val="20"/>
                <w:szCs w:val="20"/>
              </w:rPr>
              <w:t xml:space="preserve"> </w:t>
            </w:r>
            <w:r w:rsidRPr="00762494">
              <w:rPr>
                <w:sz w:val="20"/>
                <w:szCs w:val="20"/>
                <w:lang w:val="ky-KG"/>
              </w:rPr>
              <w:t>ишмердиги</w:t>
            </w:r>
          </w:p>
        </w:tc>
        <w:tc>
          <w:tcPr>
            <w:tcW w:w="673" w:type="pct"/>
            <w:tcBorders>
              <w:top w:val="nil"/>
              <w:left w:val="nil"/>
              <w:bottom w:val="single" w:sz="8" w:space="0" w:color="auto"/>
              <w:right w:val="nil"/>
            </w:tcBorders>
            <w:noWrap/>
            <w:vAlign w:val="bottom"/>
            <w:hideMark/>
          </w:tcPr>
          <w:p w14:paraId="46C2C2F6" w14:textId="77777777" w:rsidR="00762494" w:rsidRPr="00762494" w:rsidRDefault="00762494" w:rsidP="00762494">
            <w:pPr>
              <w:jc w:val="right"/>
              <w:rPr>
                <w:sz w:val="20"/>
                <w:szCs w:val="20"/>
              </w:rPr>
            </w:pPr>
            <w:r w:rsidRPr="00762494">
              <w:rPr>
                <w:sz w:val="20"/>
                <w:szCs w:val="20"/>
              </w:rPr>
              <w:t>154,4</w:t>
            </w:r>
          </w:p>
        </w:tc>
        <w:tc>
          <w:tcPr>
            <w:tcW w:w="598" w:type="pct"/>
            <w:tcBorders>
              <w:top w:val="nil"/>
              <w:left w:val="nil"/>
              <w:bottom w:val="single" w:sz="8" w:space="0" w:color="auto"/>
              <w:right w:val="nil"/>
            </w:tcBorders>
            <w:noWrap/>
            <w:vAlign w:val="bottom"/>
            <w:hideMark/>
          </w:tcPr>
          <w:p w14:paraId="38BE30E8" w14:textId="77777777" w:rsidR="00762494" w:rsidRPr="00762494" w:rsidRDefault="00762494" w:rsidP="00762494">
            <w:pPr>
              <w:jc w:val="right"/>
              <w:rPr>
                <w:sz w:val="20"/>
                <w:szCs w:val="20"/>
              </w:rPr>
            </w:pPr>
            <w:r w:rsidRPr="00762494">
              <w:rPr>
                <w:sz w:val="20"/>
                <w:szCs w:val="20"/>
              </w:rPr>
              <w:t>101,7</w:t>
            </w:r>
          </w:p>
        </w:tc>
        <w:tc>
          <w:tcPr>
            <w:tcW w:w="673" w:type="pct"/>
            <w:tcBorders>
              <w:top w:val="nil"/>
              <w:left w:val="nil"/>
              <w:bottom w:val="single" w:sz="8" w:space="0" w:color="auto"/>
              <w:right w:val="nil"/>
            </w:tcBorders>
            <w:vAlign w:val="bottom"/>
            <w:hideMark/>
          </w:tcPr>
          <w:p w14:paraId="73671071" w14:textId="77777777" w:rsidR="00762494" w:rsidRPr="00762494" w:rsidRDefault="00762494" w:rsidP="00762494">
            <w:pPr>
              <w:jc w:val="right"/>
              <w:rPr>
                <w:sz w:val="20"/>
                <w:szCs w:val="20"/>
              </w:rPr>
            </w:pPr>
            <w:r w:rsidRPr="00762494">
              <w:rPr>
                <w:sz w:val="20"/>
                <w:szCs w:val="20"/>
              </w:rPr>
              <w:t>271,6</w:t>
            </w:r>
          </w:p>
        </w:tc>
        <w:tc>
          <w:tcPr>
            <w:tcW w:w="646" w:type="pct"/>
            <w:tcBorders>
              <w:top w:val="nil"/>
              <w:left w:val="nil"/>
              <w:bottom w:val="single" w:sz="8" w:space="0" w:color="auto"/>
              <w:right w:val="nil"/>
            </w:tcBorders>
            <w:vAlign w:val="bottom"/>
            <w:hideMark/>
          </w:tcPr>
          <w:p w14:paraId="53EEA8EC" w14:textId="77777777" w:rsidR="00762494" w:rsidRPr="00762494" w:rsidRDefault="00762494" w:rsidP="00762494">
            <w:pPr>
              <w:jc w:val="right"/>
              <w:rPr>
                <w:sz w:val="20"/>
                <w:szCs w:val="20"/>
              </w:rPr>
            </w:pPr>
            <w:r w:rsidRPr="00762494">
              <w:rPr>
                <w:sz w:val="20"/>
                <w:szCs w:val="20"/>
              </w:rPr>
              <w:t>494,7</w:t>
            </w:r>
          </w:p>
        </w:tc>
      </w:tr>
    </w:tbl>
    <w:p w14:paraId="1806505D" w14:textId="77777777" w:rsidR="00762494" w:rsidRPr="00762494" w:rsidRDefault="00762494" w:rsidP="00762494">
      <w:pPr>
        <w:spacing w:before="120"/>
        <w:ind w:firstLine="709"/>
        <w:jc w:val="both"/>
        <w:rPr>
          <w:lang w:val="ky-KG"/>
        </w:rPr>
      </w:pPr>
      <w:r w:rsidRPr="00762494">
        <w:rPr>
          <w:lang w:val="ky-KG"/>
        </w:rPr>
        <w:t xml:space="preserve">Үстүбүздөгү жылдын 9 айынын жыйынтыгы боюнча сальдолоштурулган пайда </w:t>
      </w:r>
      <w:r w:rsidRPr="00762494">
        <w:t xml:space="preserve">Нарын </w:t>
      </w:r>
      <w:proofErr w:type="spellStart"/>
      <w:r w:rsidRPr="00762494">
        <w:t>жана</w:t>
      </w:r>
      <w:proofErr w:type="spellEnd"/>
      <w:r w:rsidRPr="00762494">
        <w:t xml:space="preserve"> Баткен </w:t>
      </w:r>
      <w:proofErr w:type="spellStart"/>
      <w:r w:rsidRPr="00762494">
        <w:t>облустарынан</w:t>
      </w:r>
      <w:proofErr w:type="spellEnd"/>
      <w:r w:rsidRPr="00762494">
        <w:t xml:space="preserve"> башка </w:t>
      </w:r>
      <w:r w:rsidRPr="00762494">
        <w:rPr>
          <w:lang w:val="ky-KG"/>
        </w:rPr>
        <w:t xml:space="preserve">республиканын бардык региондорундагы ишканалар тарабынан алынды. </w:t>
      </w:r>
    </w:p>
    <w:p w14:paraId="4545CD56" w14:textId="4F3D32BE" w:rsidR="00762494" w:rsidRPr="00126261" w:rsidRDefault="00620BCA" w:rsidP="00762494">
      <w:pPr>
        <w:shd w:val="clear" w:color="auto" w:fill="FFFFFF"/>
        <w:spacing w:before="120"/>
        <w:ind w:left="1304" w:hanging="1304"/>
        <w:rPr>
          <w:b/>
          <w:bCs/>
          <w:color w:val="000000"/>
          <w:lang w:val="ky-KG"/>
        </w:rPr>
      </w:pPr>
      <w:r>
        <w:rPr>
          <w:b/>
          <w:bCs/>
          <w:color w:val="000000"/>
          <w:lang w:val="ky-KG"/>
        </w:rPr>
        <w:t>70</w:t>
      </w:r>
      <w:r w:rsidR="000B53B6" w:rsidRPr="00126261">
        <w:rPr>
          <w:b/>
          <w:bCs/>
          <w:color w:val="000000"/>
          <w:lang w:val="ky-KG"/>
        </w:rPr>
        <w:t>-т</w:t>
      </w:r>
      <w:r w:rsidR="00762494" w:rsidRPr="00126261">
        <w:rPr>
          <w:b/>
          <w:bCs/>
          <w:color w:val="000000"/>
          <w:lang w:val="ky-KG"/>
        </w:rPr>
        <w:t xml:space="preserve">аблица: Аймактар боюнча ишканалардын сальдолоштурулган финансылык жыйынтыгы </w:t>
      </w:r>
    </w:p>
    <w:p w14:paraId="21E33602" w14:textId="77777777" w:rsidR="00762494" w:rsidRPr="00762494" w:rsidRDefault="00762494" w:rsidP="00762494">
      <w:pPr>
        <w:shd w:val="clear" w:color="auto" w:fill="FFFFFF"/>
        <w:spacing w:after="120"/>
        <w:ind w:left="1361"/>
        <w:rPr>
          <w:i/>
          <w:iCs/>
          <w:color w:val="000000"/>
          <w:sz w:val="20"/>
          <w:szCs w:val="20"/>
          <w:lang w:val="ky-KG"/>
        </w:rPr>
      </w:pPr>
      <w:r w:rsidRPr="00762494">
        <w:rPr>
          <w:i/>
          <w:iCs/>
          <w:color w:val="000000"/>
          <w:sz w:val="20"/>
          <w:szCs w:val="20"/>
          <w:lang w:val="ky-KG"/>
        </w:rPr>
        <w:t>(млн. сом)</w:t>
      </w:r>
    </w:p>
    <w:tbl>
      <w:tblPr>
        <w:tblW w:w="4865" w:type="pct"/>
        <w:tblInd w:w="108" w:type="dxa"/>
        <w:tblLook w:val="04A0" w:firstRow="1" w:lastRow="0" w:firstColumn="1" w:lastColumn="0" w:noHBand="0" w:noVBand="1"/>
      </w:tblPr>
      <w:tblGrid>
        <w:gridCol w:w="3606"/>
        <w:gridCol w:w="1857"/>
        <w:gridCol w:w="1360"/>
        <w:gridCol w:w="1326"/>
        <w:gridCol w:w="1229"/>
      </w:tblGrid>
      <w:tr w:rsidR="00762494" w:rsidRPr="00762494" w14:paraId="74151178" w14:textId="77777777" w:rsidTr="00762494">
        <w:trPr>
          <w:tblHeader/>
        </w:trPr>
        <w:tc>
          <w:tcPr>
            <w:tcW w:w="1922" w:type="pct"/>
            <w:vMerge w:val="restart"/>
            <w:tcBorders>
              <w:top w:val="single" w:sz="8" w:space="0" w:color="auto"/>
              <w:left w:val="nil"/>
              <w:bottom w:val="single" w:sz="8" w:space="0" w:color="auto"/>
              <w:right w:val="nil"/>
            </w:tcBorders>
            <w:noWrap/>
            <w:vAlign w:val="center"/>
          </w:tcPr>
          <w:p w14:paraId="249BB56F" w14:textId="77777777" w:rsidR="00762494" w:rsidRPr="00762494" w:rsidRDefault="00762494" w:rsidP="00762494">
            <w:pPr>
              <w:spacing w:beforeLines="20" w:before="48" w:afterLines="20" w:after="48"/>
              <w:rPr>
                <w:b/>
                <w:bCs/>
                <w:sz w:val="20"/>
                <w:szCs w:val="20"/>
                <w:lang w:val="ky-KG"/>
              </w:rPr>
            </w:pPr>
          </w:p>
        </w:tc>
        <w:tc>
          <w:tcPr>
            <w:tcW w:w="990" w:type="pct"/>
            <w:tcBorders>
              <w:top w:val="single" w:sz="8" w:space="0" w:color="auto"/>
              <w:left w:val="nil"/>
              <w:bottom w:val="single" w:sz="4" w:space="0" w:color="auto"/>
              <w:right w:val="nil"/>
            </w:tcBorders>
            <w:vAlign w:val="center"/>
            <w:hideMark/>
          </w:tcPr>
          <w:p w14:paraId="048C1A7A" w14:textId="77777777" w:rsidR="00762494" w:rsidRPr="00762494" w:rsidRDefault="00762494" w:rsidP="00762494">
            <w:pPr>
              <w:spacing w:before="20" w:after="20"/>
              <w:jc w:val="right"/>
              <w:rPr>
                <w:b/>
                <w:bCs/>
                <w:sz w:val="20"/>
                <w:szCs w:val="20"/>
                <w:lang w:val="en-US"/>
              </w:rPr>
            </w:pPr>
            <w:r w:rsidRPr="00762494">
              <w:rPr>
                <w:b/>
                <w:bCs/>
                <w:sz w:val="20"/>
                <w:szCs w:val="20"/>
                <w:lang w:val="ky-KG"/>
              </w:rPr>
              <w:t>202</w:t>
            </w:r>
            <w:r w:rsidRPr="00762494">
              <w:rPr>
                <w:b/>
                <w:bCs/>
                <w:sz w:val="20"/>
                <w:szCs w:val="20"/>
                <w:lang w:val="en-US"/>
              </w:rPr>
              <w:t>3</w:t>
            </w:r>
          </w:p>
        </w:tc>
        <w:tc>
          <w:tcPr>
            <w:tcW w:w="2087" w:type="pct"/>
            <w:gridSpan w:val="3"/>
            <w:tcBorders>
              <w:top w:val="single" w:sz="8" w:space="0" w:color="auto"/>
              <w:left w:val="nil"/>
              <w:bottom w:val="single" w:sz="4" w:space="0" w:color="auto"/>
              <w:right w:val="nil"/>
            </w:tcBorders>
            <w:noWrap/>
            <w:vAlign w:val="center"/>
            <w:hideMark/>
          </w:tcPr>
          <w:p w14:paraId="0DE061D0" w14:textId="77777777" w:rsidR="00762494" w:rsidRPr="00762494" w:rsidRDefault="00762494" w:rsidP="00762494">
            <w:pPr>
              <w:spacing w:before="20" w:after="20"/>
              <w:jc w:val="center"/>
              <w:rPr>
                <w:b/>
                <w:bCs/>
                <w:sz w:val="20"/>
                <w:szCs w:val="20"/>
                <w:lang w:val="en-US"/>
              </w:rPr>
            </w:pPr>
            <w:r w:rsidRPr="00762494">
              <w:rPr>
                <w:b/>
                <w:bCs/>
                <w:sz w:val="20"/>
                <w:szCs w:val="20"/>
                <w:lang w:val="ky-KG"/>
              </w:rPr>
              <w:t>202</w:t>
            </w:r>
            <w:r w:rsidRPr="00762494">
              <w:rPr>
                <w:b/>
                <w:bCs/>
                <w:sz w:val="20"/>
                <w:szCs w:val="20"/>
                <w:lang w:val="en-US"/>
              </w:rPr>
              <w:t>4</w:t>
            </w:r>
          </w:p>
        </w:tc>
      </w:tr>
      <w:tr w:rsidR="00762494" w:rsidRPr="00762494" w14:paraId="6E0FE6CF" w14:textId="77777777" w:rsidTr="00762494">
        <w:trPr>
          <w:tblHeader/>
        </w:trPr>
        <w:tc>
          <w:tcPr>
            <w:tcW w:w="0" w:type="auto"/>
            <w:vMerge/>
            <w:tcBorders>
              <w:top w:val="single" w:sz="8" w:space="0" w:color="auto"/>
              <w:left w:val="nil"/>
              <w:bottom w:val="single" w:sz="8" w:space="0" w:color="auto"/>
              <w:right w:val="nil"/>
            </w:tcBorders>
            <w:vAlign w:val="center"/>
            <w:hideMark/>
          </w:tcPr>
          <w:p w14:paraId="674C2F8A" w14:textId="77777777" w:rsidR="00762494" w:rsidRPr="00762494" w:rsidRDefault="00762494" w:rsidP="00762494">
            <w:pPr>
              <w:rPr>
                <w:b/>
                <w:bCs/>
                <w:sz w:val="20"/>
                <w:szCs w:val="20"/>
                <w:lang w:val="ky-KG"/>
              </w:rPr>
            </w:pPr>
          </w:p>
        </w:tc>
        <w:tc>
          <w:tcPr>
            <w:tcW w:w="990" w:type="pct"/>
            <w:tcBorders>
              <w:top w:val="single" w:sz="4" w:space="0" w:color="auto"/>
              <w:left w:val="nil"/>
              <w:bottom w:val="single" w:sz="8" w:space="0" w:color="auto"/>
              <w:right w:val="nil"/>
            </w:tcBorders>
            <w:vAlign w:val="center"/>
            <w:hideMark/>
          </w:tcPr>
          <w:p w14:paraId="70C8A037" w14:textId="77777777" w:rsidR="00762494" w:rsidRPr="00762494" w:rsidRDefault="00762494" w:rsidP="00762494">
            <w:pPr>
              <w:spacing w:beforeLines="20" w:before="48" w:afterLines="20" w:after="48"/>
              <w:jc w:val="right"/>
              <w:rPr>
                <w:sz w:val="20"/>
                <w:szCs w:val="20"/>
                <w:lang w:val="ky-KG"/>
              </w:rPr>
            </w:pPr>
            <w:r w:rsidRPr="00762494">
              <w:rPr>
                <w:b/>
                <w:bCs/>
                <w:sz w:val="20"/>
                <w:szCs w:val="20"/>
                <w:lang w:val="ky-KG"/>
              </w:rPr>
              <w:t>янв.-сент.</w:t>
            </w:r>
          </w:p>
        </w:tc>
        <w:tc>
          <w:tcPr>
            <w:tcW w:w="725" w:type="pct"/>
            <w:tcBorders>
              <w:top w:val="single" w:sz="4" w:space="0" w:color="auto"/>
              <w:left w:val="nil"/>
              <w:bottom w:val="single" w:sz="8" w:space="0" w:color="auto"/>
              <w:right w:val="nil"/>
            </w:tcBorders>
            <w:noWrap/>
            <w:vAlign w:val="center"/>
            <w:hideMark/>
          </w:tcPr>
          <w:p w14:paraId="5BB74B13" w14:textId="77777777" w:rsidR="00762494" w:rsidRPr="00762494" w:rsidRDefault="00762494" w:rsidP="00762494">
            <w:pPr>
              <w:spacing w:beforeLines="20" w:before="48" w:afterLines="20" w:after="48"/>
              <w:jc w:val="right"/>
              <w:rPr>
                <w:b/>
                <w:bCs/>
                <w:sz w:val="20"/>
                <w:szCs w:val="20"/>
                <w:lang w:val="ky-KG"/>
              </w:rPr>
            </w:pPr>
            <w:r w:rsidRPr="00762494">
              <w:rPr>
                <w:b/>
                <w:bCs/>
                <w:sz w:val="20"/>
                <w:szCs w:val="20"/>
                <w:lang w:val="ky-KG"/>
              </w:rPr>
              <w:t>янв.-март</w:t>
            </w:r>
          </w:p>
        </w:tc>
        <w:tc>
          <w:tcPr>
            <w:tcW w:w="707" w:type="pct"/>
            <w:tcBorders>
              <w:top w:val="single" w:sz="4" w:space="0" w:color="auto"/>
              <w:left w:val="nil"/>
              <w:bottom w:val="single" w:sz="8" w:space="0" w:color="auto"/>
              <w:right w:val="nil"/>
            </w:tcBorders>
            <w:hideMark/>
          </w:tcPr>
          <w:p w14:paraId="21C803BA" w14:textId="77777777" w:rsidR="00762494" w:rsidRPr="00762494" w:rsidRDefault="00762494" w:rsidP="00762494">
            <w:pPr>
              <w:spacing w:beforeLines="20" w:before="48" w:afterLines="20" w:after="48"/>
              <w:jc w:val="right"/>
              <w:rPr>
                <w:b/>
                <w:bCs/>
                <w:sz w:val="20"/>
                <w:szCs w:val="20"/>
              </w:rPr>
            </w:pPr>
            <w:r w:rsidRPr="00762494">
              <w:rPr>
                <w:b/>
                <w:bCs/>
                <w:sz w:val="20"/>
                <w:szCs w:val="20"/>
                <w:lang w:val="ky-KG"/>
              </w:rPr>
              <w:t>янв.-</w:t>
            </w:r>
            <w:r w:rsidRPr="00762494">
              <w:rPr>
                <w:b/>
                <w:bCs/>
                <w:sz w:val="20"/>
                <w:szCs w:val="20"/>
              </w:rPr>
              <w:t>июнь</w:t>
            </w:r>
          </w:p>
        </w:tc>
        <w:tc>
          <w:tcPr>
            <w:tcW w:w="655" w:type="pct"/>
            <w:tcBorders>
              <w:top w:val="single" w:sz="4" w:space="0" w:color="auto"/>
              <w:left w:val="nil"/>
              <w:bottom w:val="single" w:sz="8" w:space="0" w:color="auto"/>
              <w:right w:val="nil"/>
            </w:tcBorders>
            <w:hideMark/>
          </w:tcPr>
          <w:p w14:paraId="1143B8A9" w14:textId="77777777" w:rsidR="00762494" w:rsidRPr="00762494" w:rsidRDefault="00762494" w:rsidP="00762494">
            <w:pPr>
              <w:spacing w:beforeLines="20" w:before="48" w:afterLines="20" w:after="48"/>
              <w:jc w:val="right"/>
              <w:rPr>
                <w:b/>
                <w:bCs/>
                <w:sz w:val="20"/>
                <w:szCs w:val="20"/>
              </w:rPr>
            </w:pPr>
            <w:r w:rsidRPr="00762494">
              <w:rPr>
                <w:b/>
                <w:bCs/>
                <w:sz w:val="20"/>
                <w:szCs w:val="20"/>
              </w:rPr>
              <w:t>янв.-сент.</w:t>
            </w:r>
          </w:p>
        </w:tc>
      </w:tr>
      <w:tr w:rsidR="00762494" w:rsidRPr="00762494" w14:paraId="4833DC99" w14:textId="77777777" w:rsidTr="00762494">
        <w:tc>
          <w:tcPr>
            <w:tcW w:w="1922" w:type="pct"/>
            <w:tcBorders>
              <w:top w:val="single" w:sz="8" w:space="0" w:color="auto"/>
              <w:left w:val="nil"/>
              <w:bottom w:val="nil"/>
              <w:right w:val="nil"/>
            </w:tcBorders>
            <w:vAlign w:val="bottom"/>
            <w:hideMark/>
          </w:tcPr>
          <w:p w14:paraId="731694F9" w14:textId="77777777" w:rsidR="00762494" w:rsidRPr="00762494" w:rsidRDefault="00762494" w:rsidP="00762494">
            <w:pPr>
              <w:spacing w:beforeLines="20" w:before="48" w:afterLines="20" w:after="48"/>
              <w:rPr>
                <w:color w:val="000000"/>
                <w:sz w:val="20"/>
                <w:szCs w:val="20"/>
                <w:lang w:val="ky-KG"/>
              </w:rPr>
            </w:pPr>
            <w:r w:rsidRPr="00762494">
              <w:rPr>
                <w:b/>
                <w:sz w:val="20"/>
                <w:szCs w:val="20"/>
              </w:rPr>
              <w:t>Кыргыз</w:t>
            </w:r>
            <w:r w:rsidRPr="00762494">
              <w:rPr>
                <w:b/>
                <w:sz w:val="20"/>
                <w:szCs w:val="20"/>
                <w:lang w:val="ky-KG"/>
              </w:rPr>
              <w:t xml:space="preserve"> </w:t>
            </w:r>
            <w:r w:rsidRPr="00762494">
              <w:rPr>
                <w:b/>
                <w:sz w:val="20"/>
                <w:szCs w:val="20"/>
              </w:rPr>
              <w:t>Республика</w:t>
            </w:r>
            <w:r w:rsidRPr="00762494">
              <w:rPr>
                <w:b/>
                <w:sz w:val="20"/>
                <w:szCs w:val="20"/>
                <w:lang w:val="ky-KG"/>
              </w:rPr>
              <w:t>сы</w:t>
            </w:r>
          </w:p>
        </w:tc>
        <w:tc>
          <w:tcPr>
            <w:tcW w:w="990" w:type="pct"/>
            <w:tcBorders>
              <w:top w:val="single" w:sz="8" w:space="0" w:color="auto"/>
              <w:left w:val="nil"/>
              <w:bottom w:val="nil"/>
              <w:right w:val="nil"/>
            </w:tcBorders>
            <w:vAlign w:val="bottom"/>
            <w:hideMark/>
          </w:tcPr>
          <w:p w14:paraId="445E0560" w14:textId="77777777" w:rsidR="00762494" w:rsidRPr="00762494" w:rsidRDefault="00762494" w:rsidP="00762494">
            <w:pPr>
              <w:jc w:val="right"/>
              <w:rPr>
                <w:b/>
                <w:bCs/>
                <w:sz w:val="20"/>
                <w:szCs w:val="20"/>
              </w:rPr>
            </w:pPr>
            <w:r w:rsidRPr="00762494">
              <w:rPr>
                <w:b/>
                <w:bCs/>
                <w:sz w:val="20"/>
                <w:szCs w:val="20"/>
              </w:rPr>
              <w:t>101 678,6</w:t>
            </w:r>
          </w:p>
        </w:tc>
        <w:tc>
          <w:tcPr>
            <w:tcW w:w="725" w:type="pct"/>
            <w:tcBorders>
              <w:top w:val="single" w:sz="8" w:space="0" w:color="auto"/>
              <w:left w:val="nil"/>
              <w:bottom w:val="nil"/>
              <w:right w:val="nil"/>
            </w:tcBorders>
            <w:noWrap/>
            <w:vAlign w:val="bottom"/>
            <w:hideMark/>
          </w:tcPr>
          <w:p w14:paraId="66010386" w14:textId="77777777" w:rsidR="00762494" w:rsidRPr="00762494" w:rsidRDefault="00762494" w:rsidP="00762494">
            <w:pPr>
              <w:jc w:val="right"/>
              <w:rPr>
                <w:b/>
                <w:bCs/>
                <w:sz w:val="20"/>
                <w:szCs w:val="20"/>
              </w:rPr>
            </w:pPr>
            <w:r w:rsidRPr="00762494">
              <w:rPr>
                <w:b/>
                <w:bCs/>
                <w:sz w:val="20"/>
                <w:szCs w:val="20"/>
              </w:rPr>
              <w:t>30 184,6</w:t>
            </w:r>
          </w:p>
        </w:tc>
        <w:tc>
          <w:tcPr>
            <w:tcW w:w="707" w:type="pct"/>
            <w:tcBorders>
              <w:top w:val="single" w:sz="8" w:space="0" w:color="auto"/>
              <w:left w:val="nil"/>
              <w:bottom w:val="nil"/>
              <w:right w:val="nil"/>
            </w:tcBorders>
            <w:vAlign w:val="bottom"/>
            <w:hideMark/>
          </w:tcPr>
          <w:p w14:paraId="4FF108BD" w14:textId="77777777" w:rsidR="00762494" w:rsidRPr="00762494" w:rsidRDefault="00762494" w:rsidP="00762494">
            <w:pPr>
              <w:jc w:val="right"/>
              <w:rPr>
                <w:b/>
                <w:bCs/>
                <w:sz w:val="20"/>
                <w:szCs w:val="20"/>
              </w:rPr>
            </w:pPr>
            <w:r w:rsidRPr="00762494">
              <w:rPr>
                <w:b/>
                <w:bCs/>
                <w:sz w:val="20"/>
                <w:szCs w:val="20"/>
              </w:rPr>
              <w:t>87 112,2</w:t>
            </w:r>
          </w:p>
        </w:tc>
        <w:tc>
          <w:tcPr>
            <w:tcW w:w="655" w:type="pct"/>
            <w:tcBorders>
              <w:top w:val="single" w:sz="8" w:space="0" w:color="auto"/>
              <w:left w:val="nil"/>
              <w:bottom w:val="nil"/>
              <w:right w:val="nil"/>
            </w:tcBorders>
            <w:vAlign w:val="bottom"/>
            <w:hideMark/>
          </w:tcPr>
          <w:p w14:paraId="6CE92B6D" w14:textId="77777777" w:rsidR="00762494" w:rsidRPr="00762494" w:rsidRDefault="00762494" w:rsidP="00762494">
            <w:pPr>
              <w:jc w:val="right"/>
              <w:rPr>
                <w:b/>
                <w:bCs/>
                <w:sz w:val="20"/>
                <w:szCs w:val="20"/>
              </w:rPr>
            </w:pPr>
            <w:r w:rsidRPr="00762494">
              <w:rPr>
                <w:b/>
                <w:bCs/>
                <w:sz w:val="20"/>
                <w:szCs w:val="20"/>
              </w:rPr>
              <w:t>146 014,8</w:t>
            </w:r>
          </w:p>
        </w:tc>
      </w:tr>
      <w:tr w:rsidR="00762494" w:rsidRPr="00762494" w14:paraId="2F1F0E60" w14:textId="77777777" w:rsidTr="00762494">
        <w:tc>
          <w:tcPr>
            <w:tcW w:w="1922" w:type="pct"/>
            <w:hideMark/>
          </w:tcPr>
          <w:p w14:paraId="08A2B7EC" w14:textId="77777777" w:rsidR="00762494" w:rsidRPr="00762494" w:rsidRDefault="00762494" w:rsidP="00762494">
            <w:pPr>
              <w:spacing w:beforeLines="20" w:before="48"/>
              <w:ind w:left="113" w:right="113"/>
              <w:rPr>
                <w:color w:val="000000"/>
                <w:sz w:val="20"/>
                <w:szCs w:val="20"/>
                <w:lang w:val="ky-KG"/>
              </w:rPr>
            </w:pPr>
            <w:r w:rsidRPr="00762494">
              <w:rPr>
                <w:color w:val="000000"/>
                <w:sz w:val="20"/>
                <w:szCs w:val="20"/>
              </w:rPr>
              <w:t xml:space="preserve">Баткен </w:t>
            </w:r>
            <w:proofErr w:type="spellStart"/>
            <w:r w:rsidRPr="00762494">
              <w:rPr>
                <w:color w:val="000000"/>
                <w:sz w:val="20"/>
                <w:szCs w:val="20"/>
              </w:rPr>
              <w:t>обл</w:t>
            </w:r>
            <w:proofErr w:type="spellEnd"/>
            <w:r w:rsidRPr="00762494">
              <w:rPr>
                <w:color w:val="000000"/>
                <w:sz w:val="20"/>
                <w:szCs w:val="20"/>
                <w:lang w:val="ky-KG"/>
              </w:rPr>
              <w:t>у</w:t>
            </w:r>
            <w:r w:rsidRPr="00762494">
              <w:rPr>
                <w:color w:val="000000"/>
                <w:sz w:val="20"/>
                <w:szCs w:val="20"/>
              </w:rPr>
              <w:t>с</w:t>
            </w:r>
            <w:r w:rsidRPr="00762494">
              <w:rPr>
                <w:color w:val="000000"/>
                <w:sz w:val="20"/>
                <w:szCs w:val="20"/>
                <w:lang w:val="ky-KG"/>
              </w:rPr>
              <w:t>у</w:t>
            </w:r>
          </w:p>
        </w:tc>
        <w:tc>
          <w:tcPr>
            <w:tcW w:w="990" w:type="pct"/>
            <w:vAlign w:val="bottom"/>
            <w:hideMark/>
          </w:tcPr>
          <w:p w14:paraId="65768025" w14:textId="77777777" w:rsidR="00762494" w:rsidRPr="00762494" w:rsidRDefault="00762494" w:rsidP="00762494">
            <w:pPr>
              <w:jc w:val="right"/>
              <w:rPr>
                <w:sz w:val="20"/>
                <w:szCs w:val="20"/>
              </w:rPr>
            </w:pPr>
            <w:r w:rsidRPr="00762494">
              <w:rPr>
                <w:sz w:val="20"/>
                <w:szCs w:val="20"/>
              </w:rPr>
              <w:t>-119,0</w:t>
            </w:r>
          </w:p>
        </w:tc>
        <w:tc>
          <w:tcPr>
            <w:tcW w:w="725" w:type="pct"/>
            <w:noWrap/>
            <w:vAlign w:val="bottom"/>
            <w:hideMark/>
          </w:tcPr>
          <w:p w14:paraId="0E1EFA1D" w14:textId="77777777" w:rsidR="00762494" w:rsidRPr="00762494" w:rsidRDefault="00762494" w:rsidP="00762494">
            <w:pPr>
              <w:jc w:val="right"/>
              <w:rPr>
                <w:sz w:val="20"/>
                <w:szCs w:val="20"/>
              </w:rPr>
            </w:pPr>
            <w:r w:rsidRPr="00762494">
              <w:rPr>
                <w:sz w:val="20"/>
                <w:szCs w:val="20"/>
              </w:rPr>
              <w:t>-287,5</w:t>
            </w:r>
          </w:p>
        </w:tc>
        <w:tc>
          <w:tcPr>
            <w:tcW w:w="707" w:type="pct"/>
            <w:vAlign w:val="bottom"/>
            <w:hideMark/>
          </w:tcPr>
          <w:p w14:paraId="556DE8E0" w14:textId="77777777" w:rsidR="00762494" w:rsidRPr="00762494" w:rsidRDefault="00762494" w:rsidP="00762494">
            <w:pPr>
              <w:jc w:val="right"/>
              <w:rPr>
                <w:sz w:val="20"/>
                <w:szCs w:val="20"/>
              </w:rPr>
            </w:pPr>
            <w:r w:rsidRPr="00762494">
              <w:rPr>
                <w:sz w:val="20"/>
                <w:szCs w:val="20"/>
              </w:rPr>
              <w:t>-344,2</w:t>
            </w:r>
          </w:p>
        </w:tc>
        <w:tc>
          <w:tcPr>
            <w:tcW w:w="655" w:type="pct"/>
            <w:vAlign w:val="bottom"/>
            <w:hideMark/>
          </w:tcPr>
          <w:p w14:paraId="748BB802" w14:textId="77777777" w:rsidR="00762494" w:rsidRPr="00762494" w:rsidRDefault="00762494" w:rsidP="00762494">
            <w:pPr>
              <w:jc w:val="right"/>
              <w:rPr>
                <w:sz w:val="20"/>
                <w:szCs w:val="20"/>
              </w:rPr>
            </w:pPr>
            <w:r w:rsidRPr="00762494">
              <w:rPr>
                <w:sz w:val="20"/>
                <w:szCs w:val="20"/>
              </w:rPr>
              <w:t>-298,7</w:t>
            </w:r>
          </w:p>
        </w:tc>
      </w:tr>
      <w:tr w:rsidR="00762494" w:rsidRPr="00762494" w14:paraId="44EB9ACF" w14:textId="77777777" w:rsidTr="00762494">
        <w:tc>
          <w:tcPr>
            <w:tcW w:w="1922" w:type="pct"/>
            <w:hideMark/>
          </w:tcPr>
          <w:p w14:paraId="55775735" w14:textId="77777777" w:rsidR="00762494" w:rsidRPr="00762494" w:rsidRDefault="00762494" w:rsidP="00762494">
            <w:pPr>
              <w:spacing w:beforeLines="20" w:before="48"/>
              <w:ind w:left="113" w:right="113"/>
              <w:rPr>
                <w:color w:val="000000"/>
                <w:sz w:val="20"/>
                <w:szCs w:val="20"/>
              </w:rPr>
            </w:pPr>
            <w:proofErr w:type="spellStart"/>
            <w:r w:rsidRPr="00762494">
              <w:rPr>
                <w:color w:val="000000"/>
                <w:sz w:val="20"/>
                <w:szCs w:val="20"/>
              </w:rPr>
              <w:t>Жалал</w:t>
            </w:r>
            <w:proofErr w:type="spellEnd"/>
            <w:r w:rsidRPr="00762494">
              <w:rPr>
                <w:color w:val="000000"/>
                <w:sz w:val="20"/>
                <w:szCs w:val="20"/>
              </w:rPr>
              <w:t>-</w:t>
            </w:r>
            <w:r w:rsidRPr="00762494">
              <w:rPr>
                <w:color w:val="000000"/>
                <w:sz w:val="20"/>
                <w:szCs w:val="20"/>
                <w:lang w:val="ky-KG"/>
              </w:rPr>
              <w:t>Абад</w:t>
            </w:r>
            <w:r w:rsidRPr="00762494">
              <w:rPr>
                <w:color w:val="000000"/>
                <w:sz w:val="20"/>
                <w:szCs w:val="20"/>
              </w:rPr>
              <w:t xml:space="preserve"> </w:t>
            </w:r>
            <w:proofErr w:type="spellStart"/>
            <w:r w:rsidRPr="00762494">
              <w:rPr>
                <w:color w:val="000000"/>
                <w:sz w:val="20"/>
                <w:szCs w:val="20"/>
              </w:rPr>
              <w:t>обл</w:t>
            </w:r>
            <w:proofErr w:type="spellEnd"/>
            <w:r w:rsidRPr="00762494">
              <w:rPr>
                <w:color w:val="000000"/>
                <w:sz w:val="20"/>
                <w:szCs w:val="20"/>
                <w:lang w:val="ky-KG"/>
              </w:rPr>
              <w:t>у</w:t>
            </w:r>
            <w:r w:rsidRPr="00762494">
              <w:rPr>
                <w:color w:val="000000"/>
                <w:sz w:val="20"/>
                <w:szCs w:val="20"/>
              </w:rPr>
              <w:t>с</w:t>
            </w:r>
            <w:r w:rsidRPr="00762494">
              <w:rPr>
                <w:color w:val="000000"/>
                <w:sz w:val="20"/>
                <w:szCs w:val="20"/>
                <w:lang w:val="ky-KG"/>
              </w:rPr>
              <w:t>у</w:t>
            </w:r>
          </w:p>
        </w:tc>
        <w:tc>
          <w:tcPr>
            <w:tcW w:w="990" w:type="pct"/>
            <w:vAlign w:val="bottom"/>
            <w:hideMark/>
          </w:tcPr>
          <w:p w14:paraId="5E598064" w14:textId="77777777" w:rsidR="00762494" w:rsidRPr="00762494" w:rsidRDefault="00762494" w:rsidP="00762494">
            <w:pPr>
              <w:jc w:val="right"/>
              <w:rPr>
                <w:sz w:val="20"/>
                <w:szCs w:val="20"/>
              </w:rPr>
            </w:pPr>
            <w:r w:rsidRPr="00762494">
              <w:rPr>
                <w:sz w:val="20"/>
                <w:szCs w:val="20"/>
              </w:rPr>
              <w:t>4 667,7</w:t>
            </w:r>
          </w:p>
        </w:tc>
        <w:tc>
          <w:tcPr>
            <w:tcW w:w="725" w:type="pct"/>
            <w:noWrap/>
            <w:vAlign w:val="bottom"/>
            <w:hideMark/>
          </w:tcPr>
          <w:p w14:paraId="2A9F6B00" w14:textId="77777777" w:rsidR="00762494" w:rsidRPr="00762494" w:rsidRDefault="00762494" w:rsidP="00762494">
            <w:pPr>
              <w:jc w:val="right"/>
              <w:rPr>
                <w:sz w:val="20"/>
                <w:szCs w:val="20"/>
              </w:rPr>
            </w:pPr>
            <w:r w:rsidRPr="00762494">
              <w:rPr>
                <w:sz w:val="20"/>
                <w:szCs w:val="20"/>
              </w:rPr>
              <w:t>-832,4</w:t>
            </w:r>
          </w:p>
        </w:tc>
        <w:tc>
          <w:tcPr>
            <w:tcW w:w="707" w:type="pct"/>
            <w:vAlign w:val="bottom"/>
            <w:hideMark/>
          </w:tcPr>
          <w:p w14:paraId="40D89D57" w14:textId="77777777" w:rsidR="00762494" w:rsidRPr="00762494" w:rsidRDefault="00762494" w:rsidP="00762494">
            <w:pPr>
              <w:jc w:val="right"/>
              <w:rPr>
                <w:sz w:val="20"/>
                <w:szCs w:val="20"/>
              </w:rPr>
            </w:pPr>
            <w:r w:rsidRPr="00762494">
              <w:rPr>
                <w:sz w:val="20"/>
                <w:szCs w:val="20"/>
              </w:rPr>
              <w:t>3 211,7</w:t>
            </w:r>
          </w:p>
        </w:tc>
        <w:tc>
          <w:tcPr>
            <w:tcW w:w="655" w:type="pct"/>
            <w:vAlign w:val="bottom"/>
            <w:hideMark/>
          </w:tcPr>
          <w:p w14:paraId="5118F13D" w14:textId="77777777" w:rsidR="00762494" w:rsidRPr="00762494" w:rsidRDefault="00762494" w:rsidP="00762494">
            <w:pPr>
              <w:jc w:val="right"/>
              <w:rPr>
                <w:sz w:val="20"/>
                <w:szCs w:val="20"/>
              </w:rPr>
            </w:pPr>
            <w:r w:rsidRPr="00762494">
              <w:rPr>
                <w:sz w:val="20"/>
                <w:szCs w:val="20"/>
              </w:rPr>
              <w:t>3 095,4</w:t>
            </w:r>
          </w:p>
        </w:tc>
      </w:tr>
      <w:tr w:rsidR="00762494" w:rsidRPr="00762494" w14:paraId="5F274599" w14:textId="77777777" w:rsidTr="00762494">
        <w:tc>
          <w:tcPr>
            <w:tcW w:w="1922" w:type="pct"/>
            <w:hideMark/>
          </w:tcPr>
          <w:p w14:paraId="1D9ED563" w14:textId="77777777" w:rsidR="00762494" w:rsidRPr="00762494" w:rsidRDefault="00762494" w:rsidP="00762494">
            <w:pPr>
              <w:spacing w:beforeLines="20" w:before="48"/>
              <w:ind w:left="113" w:right="113"/>
              <w:rPr>
                <w:color w:val="000000"/>
                <w:sz w:val="20"/>
                <w:szCs w:val="20"/>
              </w:rPr>
            </w:pPr>
            <w:proofErr w:type="spellStart"/>
            <w:r w:rsidRPr="00762494">
              <w:rPr>
                <w:color w:val="000000"/>
                <w:sz w:val="20"/>
                <w:szCs w:val="20"/>
              </w:rPr>
              <w:t>Ысык-Көл</w:t>
            </w:r>
            <w:proofErr w:type="spellEnd"/>
            <w:r w:rsidRPr="00762494">
              <w:rPr>
                <w:color w:val="000000"/>
                <w:sz w:val="20"/>
                <w:szCs w:val="20"/>
              </w:rPr>
              <w:t xml:space="preserve"> </w:t>
            </w:r>
            <w:proofErr w:type="spellStart"/>
            <w:r w:rsidRPr="00762494">
              <w:rPr>
                <w:color w:val="000000"/>
                <w:sz w:val="20"/>
                <w:szCs w:val="20"/>
              </w:rPr>
              <w:t>обл</w:t>
            </w:r>
            <w:proofErr w:type="spellEnd"/>
            <w:r w:rsidRPr="00762494">
              <w:rPr>
                <w:color w:val="000000"/>
                <w:sz w:val="20"/>
                <w:szCs w:val="20"/>
                <w:lang w:val="ky-KG"/>
              </w:rPr>
              <w:t>у</w:t>
            </w:r>
            <w:r w:rsidRPr="00762494">
              <w:rPr>
                <w:color w:val="000000"/>
                <w:sz w:val="20"/>
                <w:szCs w:val="20"/>
              </w:rPr>
              <w:t>с</w:t>
            </w:r>
            <w:r w:rsidRPr="00762494">
              <w:rPr>
                <w:color w:val="000000"/>
                <w:sz w:val="20"/>
                <w:szCs w:val="20"/>
                <w:lang w:val="ky-KG"/>
              </w:rPr>
              <w:t>у</w:t>
            </w:r>
          </w:p>
        </w:tc>
        <w:tc>
          <w:tcPr>
            <w:tcW w:w="990" w:type="pct"/>
            <w:vAlign w:val="bottom"/>
            <w:hideMark/>
          </w:tcPr>
          <w:p w14:paraId="716CF6CD" w14:textId="77777777" w:rsidR="00762494" w:rsidRPr="00762494" w:rsidRDefault="00762494" w:rsidP="00762494">
            <w:pPr>
              <w:jc w:val="right"/>
              <w:rPr>
                <w:sz w:val="20"/>
                <w:szCs w:val="20"/>
              </w:rPr>
            </w:pPr>
            <w:r w:rsidRPr="00762494">
              <w:rPr>
                <w:sz w:val="20"/>
                <w:szCs w:val="20"/>
              </w:rPr>
              <w:t>15 902,6</w:t>
            </w:r>
          </w:p>
        </w:tc>
        <w:tc>
          <w:tcPr>
            <w:tcW w:w="725" w:type="pct"/>
            <w:noWrap/>
            <w:vAlign w:val="bottom"/>
            <w:hideMark/>
          </w:tcPr>
          <w:p w14:paraId="7C450D61" w14:textId="77777777" w:rsidR="00762494" w:rsidRPr="00762494" w:rsidRDefault="00762494" w:rsidP="00762494">
            <w:pPr>
              <w:jc w:val="right"/>
              <w:rPr>
                <w:sz w:val="20"/>
                <w:szCs w:val="20"/>
              </w:rPr>
            </w:pPr>
            <w:r w:rsidRPr="00762494">
              <w:rPr>
                <w:sz w:val="20"/>
                <w:szCs w:val="20"/>
              </w:rPr>
              <w:t>3 925,0</w:t>
            </w:r>
          </w:p>
        </w:tc>
        <w:tc>
          <w:tcPr>
            <w:tcW w:w="707" w:type="pct"/>
            <w:vAlign w:val="bottom"/>
            <w:hideMark/>
          </w:tcPr>
          <w:p w14:paraId="001F4CA3" w14:textId="77777777" w:rsidR="00762494" w:rsidRPr="00762494" w:rsidRDefault="00762494" w:rsidP="00762494">
            <w:pPr>
              <w:jc w:val="right"/>
              <w:rPr>
                <w:sz w:val="20"/>
                <w:szCs w:val="20"/>
              </w:rPr>
            </w:pPr>
            <w:r w:rsidRPr="00762494">
              <w:rPr>
                <w:sz w:val="20"/>
                <w:szCs w:val="20"/>
              </w:rPr>
              <w:t>9 715,3</w:t>
            </w:r>
          </w:p>
        </w:tc>
        <w:tc>
          <w:tcPr>
            <w:tcW w:w="655" w:type="pct"/>
            <w:vAlign w:val="bottom"/>
            <w:hideMark/>
          </w:tcPr>
          <w:p w14:paraId="4BCBA935" w14:textId="77777777" w:rsidR="00762494" w:rsidRPr="00762494" w:rsidRDefault="00762494" w:rsidP="00762494">
            <w:pPr>
              <w:jc w:val="right"/>
              <w:rPr>
                <w:sz w:val="20"/>
                <w:szCs w:val="20"/>
              </w:rPr>
            </w:pPr>
            <w:r w:rsidRPr="00762494">
              <w:rPr>
                <w:sz w:val="20"/>
                <w:szCs w:val="20"/>
              </w:rPr>
              <w:t>19 170,1</w:t>
            </w:r>
          </w:p>
        </w:tc>
      </w:tr>
      <w:tr w:rsidR="00762494" w:rsidRPr="00762494" w14:paraId="77CCD1E0" w14:textId="77777777" w:rsidTr="00762494">
        <w:tc>
          <w:tcPr>
            <w:tcW w:w="1922" w:type="pct"/>
            <w:hideMark/>
          </w:tcPr>
          <w:p w14:paraId="00A5E3AA" w14:textId="77777777" w:rsidR="00762494" w:rsidRPr="00762494" w:rsidRDefault="00762494" w:rsidP="00762494">
            <w:pPr>
              <w:spacing w:beforeLines="20" w:before="48"/>
              <w:ind w:left="113" w:right="113"/>
              <w:rPr>
                <w:color w:val="000000"/>
                <w:sz w:val="20"/>
                <w:szCs w:val="20"/>
              </w:rPr>
            </w:pPr>
            <w:r w:rsidRPr="00762494">
              <w:rPr>
                <w:color w:val="000000"/>
                <w:sz w:val="20"/>
                <w:szCs w:val="20"/>
              </w:rPr>
              <w:t xml:space="preserve">Нарын </w:t>
            </w:r>
            <w:proofErr w:type="spellStart"/>
            <w:r w:rsidRPr="00762494">
              <w:rPr>
                <w:color w:val="000000"/>
                <w:sz w:val="20"/>
                <w:szCs w:val="20"/>
              </w:rPr>
              <w:t>обл</w:t>
            </w:r>
            <w:proofErr w:type="spellEnd"/>
            <w:r w:rsidRPr="00762494">
              <w:rPr>
                <w:color w:val="000000"/>
                <w:sz w:val="20"/>
                <w:szCs w:val="20"/>
                <w:lang w:val="ky-KG"/>
              </w:rPr>
              <w:t>у</w:t>
            </w:r>
            <w:r w:rsidRPr="00762494">
              <w:rPr>
                <w:color w:val="000000"/>
                <w:sz w:val="20"/>
                <w:szCs w:val="20"/>
              </w:rPr>
              <w:t>с</w:t>
            </w:r>
            <w:r w:rsidRPr="00762494">
              <w:rPr>
                <w:color w:val="000000"/>
                <w:sz w:val="20"/>
                <w:szCs w:val="20"/>
                <w:lang w:val="ky-KG"/>
              </w:rPr>
              <w:t>у</w:t>
            </w:r>
          </w:p>
        </w:tc>
        <w:tc>
          <w:tcPr>
            <w:tcW w:w="990" w:type="pct"/>
            <w:vAlign w:val="bottom"/>
            <w:hideMark/>
          </w:tcPr>
          <w:p w14:paraId="771BA581" w14:textId="77777777" w:rsidR="00762494" w:rsidRPr="00762494" w:rsidRDefault="00762494" w:rsidP="00762494">
            <w:pPr>
              <w:jc w:val="right"/>
              <w:rPr>
                <w:sz w:val="20"/>
                <w:szCs w:val="20"/>
              </w:rPr>
            </w:pPr>
            <w:r w:rsidRPr="00762494">
              <w:rPr>
                <w:sz w:val="20"/>
                <w:szCs w:val="20"/>
              </w:rPr>
              <w:t>-565,4</w:t>
            </w:r>
          </w:p>
        </w:tc>
        <w:tc>
          <w:tcPr>
            <w:tcW w:w="725" w:type="pct"/>
            <w:noWrap/>
            <w:vAlign w:val="bottom"/>
            <w:hideMark/>
          </w:tcPr>
          <w:p w14:paraId="7AA94145" w14:textId="77777777" w:rsidR="00762494" w:rsidRPr="00762494" w:rsidRDefault="00762494" w:rsidP="00762494">
            <w:pPr>
              <w:jc w:val="right"/>
              <w:rPr>
                <w:sz w:val="20"/>
                <w:szCs w:val="20"/>
              </w:rPr>
            </w:pPr>
            <w:r w:rsidRPr="00762494">
              <w:rPr>
                <w:sz w:val="20"/>
                <w:szCs w:val="20"/>
              </w:rPr>
              <w:t>-22,5</w:t>
            </w:r>
          </w:p>
        </w:tc>
        <w:tc>
          <w:tcPr>
            <w:tcW w:w="707" w:type="pct"/>
            <w:vAlign w:val="bottom"/>
            <w:hideMark/>
          </w:tcPr>
          <w:p w14:paraId="4A39DFBD" w14:textId="77777777" w:rsidR="00762494" w:rsidRPr="00762494" w:rsidRDefault="00762494" w:rsidP="00762494">
            <w:pPr>
              <w:jc w:val="right"/>
              <w:rPr>
                <w:sz w:val="20"/>
                <w:szCs w:val="20"/>
              </w:rPr>
            </w:pPr>
            <w:r w:rsidRPr="00762494">
              <w:rPr>
                <w:sz w:val="20"/>
                <w:szCs w:val="20"/>
              </w:rPr>
              <w:t>-66,2</w:t>
            </w:r>
          </w:p>
        </w:tc>
        <w:tc>
          <w:tcPr>
            <w:tcW w:w="655" w:type="pct"/>
            <w:vAlign w:val="bottom"/>
            <w:hideMark/>
          </w:tcPr>
          <w:p w14:paraId="29493040" w14:textId="77777777" w:rsidR="00762494" w:rsidRPr="00762494" w:rsidRDefault="00762494" w:rsidP="00762494">
            <w:pPr>
              <w:jc w:val="right"/>
              <w:rPr>
                <w:sz w:val="20"/>
                <w:szCs w:val="20"/>
              </w:rPr>
            </w:pPr>
            <w:r w:rsidRPr="00762494">
              <w:rPr>
                <w:sz w:val="20"/>
                <w:szCs w:val="20"/>
              </w:rPr>
              <w:t>-232,1</w:t>
            </w:r>
          </w:p>
        </w:tc>
      </w:tr>
      <w:tr w:rsidR="00762494" w:rsidRPr="00762494" w14:paraId="07D72B82" w14:textId="77777777" w:rsidTr="00762494">
        <w:tc>
          <w:tcPr>
            <w:tcW w:w="1922" w:type="pct"/>
            <w:hideMark/>
          </w:tcPr>
          <w:p w14:paraId="079C7B49" w14:textId="77777777" w:rsidR="00762494" w:rsidRPr="00762494" w:rsidRDefault="00762494" w:rsidP="00762494">
            <w:pPr>
              <w:spacing w:beforeLines="20" w:before="48"/>
              <w:ind w:left="113" w:right="113"/>
              <w:rPr>
                <w:color w:val="000000"/>
                <w:sz w:val="20"/>
                <w:szCs w:val="20"/>
              </w:rPr>
            </w:pPr>
            <w:r w:rsidRPr="00762494">
              <w:rPr>
                <w:color w:val="000000"/>
                <w:sz w:val="20"/>
                <w:szCs w:val="20"/>
              </w:rPr>
              <w:t xml:space="preserve">Ош </w:t>
            </w:r>
            <w:proofErr w:type="spellStart"/>
            <w:r w:rsidRPr="00762494">
              <w:rPr>
                <w:color w:val="000000"/>
                <w:sz w:val="20"/>
                <w:szCs w:val="20"/>
              </w:rPr>
              <w:t>обл</w:t>
            </w:r>
            <w:proofErr w:type="spellEnd"/>
            <w:r w:rsidRPr="00762494">
              <w:rPr>
                <w:color w:val="000000"/>
                <w:sz w:val="20"/>
                <w:szCs w:val="20"/>
                <w:lang w:val="ky-KG"/>
              </w:rPr>
              <w:t>у</w:t>
            </w:r>
            <w:r w:rsidRPr="00762494">
              <w:rPr>
                <w:color w:val="000000"/>
                <w:sz w:val="20"/>
                <w:szCs w:val="20"/>
              </w:rPr>
              <w:t>с</w:t>
            </w:r>
            <w:r w:rsidRPr="00762494">
              <w:rPr>
                <w:color w:val="000000"/>
                <w:sz w:val="20"/>
                <w:szCs w:val="20"/>
                <w:lang w:val="ky-KG"/>
              </w:rPr>
              <w:t>у</w:t>
            </w:r>
          </w:p>
        </w:tc>
        <w:tc>
          <w:tcPr>
            <w:tcW w:w="990" w:type="pct"/>
            <w:vAlign w:val="bottom"/>
            <w:hideMark/>
          </w:tcPr>
          <w:p w14:paraId="19324B35" w14:textId="77777777" w:rsidR="00762494" w:rsidRPr="00762494" w:rsidRDefault="00762494" w:rsidP="00762494">
            <w:pPr>
              <w:jc w:val="right"/>
              <w:rPr>
                <w:sz w:val="20"/>
                <w:szCs w:val="20"/>
              </w:rPr>
            </w:pPr>
            <w:r w:rsidRPr="00762494">
              <w:rPr>
                <w:sz w:val="20"/>
                <w:szCs w:val="20"/>
              </w:rPr>
              <w:t>3 664,2</w:t>
            </w:r>
          </w:p>
        </w:tc>
        <w:tc>
          <w:tcPr>
            <w:tcW w:w="725" w:type="pct"/>
            <w:noWrap/>
            <w:vAlign w:val="bottom"/>
            <w:hideMark/>
          </w:tcPr>
          <w:p w14:paraId="397BDFC2" w14:textId="77777777" w:rsidR="00762494" w:rsidRPr="00762494" w:rsidRDefault="00762494" w:rsidP="00762494">
            <w:pPr>
              <w:jc w:val="right"/>
              <w:rPr>
                <w:sz w:val="20"/>
                <w:szCs w:val="20"/>
              </w:rPr>
            </w:pPr>
            <w:r w:rsidRPr="00762494">
              <w:rPr>
                <w:sz w:val="20"/>
                <w:szCs w:val="20"/>
              </w:rPr>
              <w:t>466,0</w:t>
            </w:r>
          </w:p>
        </w:tc>
        <w:tc>
          <w:tcPr>
            <w:tcW w:w="707" w:type="pct"/>
            <w:vAlign w:val="bottom"/>
            <w:hideMark/>
          </w:tcPr>
          <w:p w14:paraId="6043F575" w14:textId="77777777" w:rsidR="00762494" w:rsidRPr="00762494" w:rsidRDefault="00762494" w:rsidP="00762494">
            <w:pPr>
              <w:jc w:val="right"/>
              <w:rPr>
                <w:sz w:val="20"/>
                <w:szCs w:val="20"/>
              </w:rPr>
            </w:pPr>
            <w:r w:rsidRPr="00762494">
              <w:rPr>
                <w:sz w:val="20"/>
                <w:szCs w:val="20"/>
              </w:rPr>
              <w:t>1 619,3</w:t>
            </w:r>
          </w:p>
        </w:tc>
        <w:tc>
          <w:tcPr>
            <w:tcW w:w="655" w:type="pct"/>
            <w:vAlign w:val="bottom"/>
            <w:hideMark/>
          </w:tcPr>
          <w:p w14:paraId="2A2C7D7F" w14:textId="77777777" w:rsidR="00762494" w:rsidRPr="00762494" w:rsidRDefault="00762494" w:rsidP="00762494">
            <w:pPr>
              <w:jc w:val="right"/>
              <w:rPr>
                <w:sz w:val="20"/>
                <w:szCs w:val="20"/>
              </w:rPr>
            </w:pPr>
            <w:r w:rsidRPr="00762494">
              <w:rPr>
                <w:sz w:val="20"/>
                <w:szCs w:val="20"/>
              </w:rPr>
              <w:t>3 816,7</w:t>
            </w:r>
          </w:p>
        </w:tc>
      </w:tr>
      <w:tr w:rsidR="00762494" w:rsidRPr="00762494" w14:paraId="1A9B39CA" w14:textId="77777777" w:rsidTr="00762494">
        <w:tc>
          <w:tcPr>
            <w:tcW w:w="1922" w:type="pct"/>
            <w:hideMark/>
          </w:tcPr>
          <w:p w14:paraId="64ACE0CF" w14:textId="77777777" w:rsidR="00762494" w:rsidRPr="00762494" w:rsidRDefault="00762494" w:rsidP="00762494">
            <w:pPr>
              <w:spacing w:beforeLines="20" w:before="48"/>
              <w:ind w:left="113" w:right="113"/>
              <w:rPr>
                <w:color w:val="000000"/>
                <w:sz w:val="20"/>
                <w:szCs w:val="20"/>
              </w:rPr>
            </w:pPr>
            <w:r w:rsidRPr="00762494">
              <w:rPr>
                <w:color w:val="000000"/>
                <w:sz w:val="20"/>
                <w:szCs w:val="20"/>
              </w:rPr>
              <w:t xml:space="preserve">Талас </w:t>
            </w:r>
            <w:proofErr w:type="spellStart"/>
            <w:r w:rsidRPr="00762494">
              <w:rPr>
                <w:color w:val="000000"/>
                <w:sz w:val="20"/>
                <w:szCs w:val="20"/>
              </w:rPr>
              <w:t>обл</w:t>
            </w:r>
            <w:proofErr w:type="spellEnd"/>
            <w:r w:rsidRPr="00762494">
              <w:rPr>
                <w:color w:val="000000"/>
                <w:sz w:val="20"/>
                <w:szCs w:val="20"/>
                <w:lang w:val="ky-KG"/>
              </w:rPr>
              <w:t>у</w:t>
            </w:r>
            <w:r w:rsidRPr="00762494">
              <w:rPr>
                <w:color w:val="000000"/>
                <w:sz w:val="20"/>
                <w:szCs w:val="20"/>
              </w:rPr>
              <w:t>с</w:t>
            </w:r>
            <w:r w:rsidRPr="00762494">
              <w:rPr>
                <w:color w:val="000000"/>
                <w:sz w:val="20"/>
                <w:szCs w:val="20"/>
                <w:lang w:val="ky-KG"/>
              </w:rPr>
              <w:t>у</w:t>
            </w:r>
          </w:p>
        </w:tc>
        <w:tc>
          <w:tcPr>
            <w:tcW w:w="990" w:type="pct"/>
            <w:vAlign w:val="bottom"/>
            <w:hideMark/>
          </w:tcPr>
          <w:p w14:paraId="57394315" w14:textId="77777777" w:rsidR="00762494" w:rsidRPr="00762494" w:rsidRDefault="00762494" w:rsidP="00762494">
            <w:pPr>
              <w:jc w:val="right"/>
              <w:rPr>
                <w:sz w:val="20"/>
                <w:szCs w:val="20"/>
              </w:rPr>
            </w:pPr>
            <w:r w:rsidRPr="00762494">
              <w:rPr>
                <w:sz w:val="20"/>
                <w:szCs w:val="20"/>
              </w:rPr>
              <w:t>913,2</w:t>
            </w:r>
          </w:p>
        </w:tc>
        <w:tc>
          <w:tcPr>
            <w:tcW w:w="725" w:type="pct"/>
            <w:noWrap/>
            <w:vAlign w:val="bottom"/>
            <w:hideMark/>
          </w:tcPr>
          <w:p w14:paraId="4ACF6D52" w14:textId="77777777" w:rsidR="00762494" w:rsidRPr="00762494" w:rsidRDefault="00762494" w:rsidP="00762494">
            <w:pPr>
              <w:jc w:val="right"/>
              <w:rPr>
                <w:sz w:val="20"/>
                <w:szCs w:val="20"/>
              </w:rPr>
            </w:pPr>
            <w:r w:rsidRPr="00762494">
              <w:rPr>
                <w:sz w:val="20"/>
                <w:szCs w:val="20"/>
              </w:rPr>
              <w:t>942,8</w:t>
            </w:r>
          </w:p>
        </w:tc>
        <w:tc>
          <w:tcPr>
            <w:tcW w:w="707" w:type="pct"/>
            <w:vAlign w:val="bottom"/>
            <w:hideMark/>
          </w:tcPr>
          <w:p w14:paraId="12A1C3D3" w14:textId="77777777" w:rsidR="00762494" w:rsidRPr="00762494" w:rsidRDefault="00762494" w:rsidP="00762494">
            <w:pPr>
              <w:jc w:val="right"/>
              <w:rPr>
                <w:sz w:val="20"/>
                <w:szCs w:val="20"/>
              </w:rPr>
            </w:pPr>
            <w:r w:rsidRPr="00762494">
              <w:rPr>
                <w:sz w:val="20"/>
                <w:szCs w:val="20"/>
              </w:rPr>
              <w:t>4 789,5</w:t>
            </w:r>
          </w:p>
        </w:tc>
        <w:tc>
          <w:tcPr>
            <w:tcW w:w="655" w:type="pct"/>
            <w:vAlign w:val="bottom"/>
            <w:hideMark/>
          </w:tcPr>
          <w:p w14:paraId="62E231BE" w14:textId="77777777" w:rsidR="00762494" w:rsidRPr="00762494" w:rsidRDefault="00762494" w:rsidP="00762494">
            <w:pPr>
              <w:jc w:val="right"/>
              <w:rPr>
                <w:sz w:val="20"/>
                <w:szCs w:val="20"/>
              </w:rPr>
            </w:pPr>
            <w:r w:rsidRPr="00762494">
              <w:rPr>
                <w:sz w:val="20"/>
                <w:szCs w:val="20"/>
              </w:rPr>
              <w:t>6 129,1</w:t>
            </w:r>
          </w:p>
        </w:tc>
      </w:tr>
      <w:tr w:rsidR="00762494" w:rsidRPr="00762494" w14:paraId="52B96A45" w14:textId="77777777" w:rsidTr="00762494">
        <w:tc>
          <w:tcPr>
            <w:tcW w:w="1922" w:type="pct"/>
            <w:hideMark/>
          </w:tcPr>
          <w:p w14:paraId="5004C636" w14:textId="77777777" w:rsidR="00762494" w:rsidRPr="00762494" w:rsidRDefault="00762494" w:rsidP="00762494">
            <w:pPr>
              <w:spacing w:beforeLines="20" w:before="48"/>
              <w:ind w:left="113" w:right="113"/>
              <w:rPr>
                <w:color w:val="000000"/>
                <w:sz w:val="20"/>
                <w:szCs w:val="20"/>
              </w:rPr>
            </w:pPr>
            <w:proofErr w:type="spellStart"/>
            <w:r w:rsidRPr="00762494">
              <w:rPr>
                <w:color w:val="000000"/>
                <w:sz w:val="20"/>
                <w:szCs w:val="20"/>
              </w:rPr>
              <w:t>Чүй</w:t>
            </w:r>
            <w:proofErr w:type="spellEnd"/>
            <w:r w:rsidRPr="00762494">
              <w:rPr>
                <w:color w:val="000000"/>
                <w:sz w:val="20"/>
                <w:szCs w:val="20"/>
              </w:rPr>
              <w:t xml:space="preserve"> </w:t>
            </w:r>
            <w:proofErr w:type="spellStart"/>
            <w:r w:rsidRPr="00762494">
              <w:rPr>
                <w:color w:val="000000"/>
                <w:sz w:val="20"/>
                <w:szCs w:val="20"/>
              </w:rPr>
              <w:t>обл</w:t>
            </w:r>
            <w:proofErr w:type="spellEnd"/>
            <w:r w:rsidRPr="00762494">
              <w:rPr>
                <w:color w:val="000000"/>
                <w:sz w:val="20"/>
                <w:szCs w:val="20"/>
                <w:lang w:val="ky-KG"/>
              </w:rPr>
              <w:t>у</w:t>
            </w:r>
            <w:r w:rsidRPr="00762494">
              <w:rPr>
                <w:color w:val="000000"/>
                <w:sz w:val="20"/>
                <w:szCs w:val="20"/>
              </w:rPr>
              <w:t>с</w:t>
            </w:r>
            <w:r w:rsidRPr="00762494">
              <w:rPr>
                <w:color w:val="000000"/>
                <w:sz w:val="20"/>
                <w:szCs w:val="20"/>
                <w:lang w:val="ky-KG"/>
              </w:rPr>
              <w:t>у</w:t>
            </w:r>
          </w:p>
        </w:tc>
        <w:tc>
          <w:tcPr>
            <w:tcW w:w="990" w:type="pct"/>
            <w:vAlign w:val="bottom"/>
            <w:hideMark/>
          </w:tcPr>
          <w:p w14:paraId="6234D890" w14:textId="77777777" w:rsidR="00762494" w:rsidRPr="00762494" w:rsidRDefault="00762494" w:rsidP="00762494">
            <w:pPr>
              <w:jc w:val="right"/>
              <w:rPr>
                <w:sz w:val="20"/>
                <w:szCs w:val="20"/>
              </w:rPr>
            </w:pPr>
            <w:r w:rsidRPr="00762494">
              <w:rPr>
                <w:sz w:val="20"/>
                <w:szCs w:val="20"/>
              </w:rPr>
              <w:t>6 205,6</w:t>
            </w:r>
          </w:p>
        </w:tc>
        <w:tc>
          <w:tcPr>
            <w:tcW w:w="725" w:type="pct"/>
            <w:noWrap/>
            <w:vAlign w:val="bottom"/>
            <w:hideMark/>
          </w:tcPr>
          <w:p w14:paraId="2064E913" w14:textId="77777777" w:rsidR="00762494" w:rsidRPr="00762494" w:rsidRDefault="00762494" w:rsidP="00762494">
            <w:pPr>
              <w:jc w:val="right"/>
              <w:rPr>
                <w:sz w:val="20"/>
                <w:szCs w:val="20"/>
              </w:rPr>
            </w:pPr>
            <w:r w:rsidRPr="00762494">
              <w:rPr>
                <w:sz w:val="20"/>
                <w:szCs w:val="20"/>
              </w:rPr>
              <w:t>481,7</w:t>
            </w:r>
          </w:p>
        </w:tc>
        <w:tc>
          <w:tcPr>
            <w:tcW w:w="707" w:type="pct"/>
            <w:vAlign w:val="bottom"/>
            <w:hideMark/>
          </w:tcPr>
          <w:p w14:paraId="5A4E52CB" w14:textId="77777777" w:rsidR="00762494" w:rsidRPr="00762494" w:rsidRDefault="00762494" w:rsidP="00762494">
            <w:pPr>
              <w:jc w:val="right"/>
              <w:rPr>
                <w:sz w:val="20"/>
                <w:szCs w:val="20"/>
              </w:rPr>
            </w:pPr>
            <w:r w:rsidRPr="00762494">
              <w:rPr>
                <w:sz w:val="20"/>
                <w:szCs w:val="20"/>
              </w:rPr>
              <w:t>9 425,3</w:t>
            </w:r>
          </w:p>
        </w:tc>
        <w:tc>
          <w:tcPr>
            <w:tcW w:w="655" w:type="pct"/>
            <w:vAlign w:val="bottom"/>
            <w:hideMark/>
          </w:tcPr>
          <w:p w14:paraId="09CB2E3C" w14:textId="77777777" w:rsidR="00762494" w:rsidRPr="00762494" w:rsidRDefault="00762494" w:rsidP="00762494">
            <w:pPr>
              <w:jc w:val="right"/>
              <w:rPr>
                <w:sz w:val="20"/>
                <w:szCs w:val="20"/>
              </w:rPr>
            </w:pPr>
            <w:r w:rsidRPr="00762494">
              <w:rPr>
                <w:sz w:val="20"/>
                <w:szCs w:val="20"/>
              </w:rPr>
              <w:t>11 133,9</w:t>
            </w:r>
          </w:p>
        </w:tc>
      </w:tr>
      <w:tr w:rsidR="00762494" w:rsidRPr="00762494" w14:paraId="0E730443" w14:textId="77777777" w:rsidTr="00762494">
        <w:tc>
          <w:tcPr>
            <w:tcW w:w="1922" w:type="pct"/>
            <w:hideMark/>
          </w:tcPr>
          <w:p w14:paraId="2E2EB4EE" w14:textId="77777777" w:rsidR="00762494" w:rsidRPr="00762494" w:rsidRDefault="00762494" w:rsidP="00762494">
            <w:pPr>
              <w:spacing w:beforeLines="20" w:before="48"/>
              <w:ind w:left="113" w:right="113"/>
              <w:rPr>
                <w:color w:val="000000"/>
                <w:sz w:val="20"/>
                <w:szCs w:val="20"/>
              </w:rPr>
            </w:pPr>
            <w:r w:rsidRPr="00762494">
              <w:rPr>
                <w:color w:val="000000"/>
                <w:sz w:val="20"/>
                <w:szCs w:val="20"/>
              </w:rPr>
              <w:lastRenderedPageBreak/>
              <w:t>Бишкек ш.</w:t>
            </w:r>
          </w:p>
        </w:tc>
        <w:tc>
          <w:tcPr>
            <w:tcW w:w="990" w:type="pct"/>
            <w:vAlign w:val="bottom"/>
            <w:hideMark/>
          </w:tcPr>
          <w:p w14:paraId="50DFDC76" w14:textId="77777777" w:rsidR="00762494" w:rsidRPr="00762494" w:rsidRDefault="00762494" w:rsidP="00762494">
            <w:pPr>
              <w:jc w:val="right"/>
              <w:rPr>
                <w:sz w:val="20"/>
                <w:szCs w:val="20"/>
              </w:rPr>
            </w:pPr>
            <w:r w:rsidRPr="00762494">
              <w:rPr>
                <w:sz w:val="20"/>
                <w:szCs w:val="20"/>
              </w:rPr>
              <w:t>63 215,5</w:t>
            </w:r>
          </w:p>
        </w:tc>
        <w:tc>
          <w:tcPr>
            <w:tcW w:w="725" w:type="pct"/>
            <w:noWrap/>
            <w:vAlign w:val="bottom"/>
            <w:hideMark/>
          </w:tcPr>
          <w:p w14:paraId="37197814" w14:textId="77777777" w:rsidR="00762494" w:rsidRPr="00762494" w:rsidRDefault="00762494" w:rsidP="00762494">
            <w:pPr>
              <w:jc w:val="right"/>
              <w:rPr>
                <w:sz w:val="20"/>
                <w:szCs w:val="20"/>
              </w:rPr>
            </w:pPr>
            <w:r w:rsidRPr="00762494">
              <w:rPr>
                <w:sz w:val="20"/>
                <w:szCs w:val="20"/>
              </w:rPr>
              <w:t>24 601,4</w:t>
            </w:r>
          </w:p>
        </w:tc>
        <w:tc>
          <w:tcPr>
            <w:tcW w:w="707" w:type="pct"/>
            <w:vAlign w:val="bottom"/>
            <w:hideMark/>
          </w:tcPr>
          <w:p w14:paraId="67206F9B" w14:textId="77777777" w:rsidR="00762494" w:rsidRPr="00762494" w:rsidRDefault="00762494" w:rsidP="00762494">
            <w:pPr>
              <w:jc w:val="right"/>
              <w:rPr>
                <w:sz w:val="20"/>
                <w:szCs w:val="20"/>
              </w:rPr>
            </w:pPr>
            <w:r w:rsidRPr="00762494">
              <w:rPr>
                <w:sz w:val="20"/>
                <w:szCs w:val="20"/>
              </w:rPr>
              <w:t>53 804,7</w:t>
            </w:r>
          </w:p>
        </w:tc>
        <w:tc>
          <w:tcPr>
            <w:tcW w:w="655" w:type="pct"/>
            <w:vAlign w:val="bottom"/>
            <w:hideMark/>
          </w:tcPr>
          <w:p w14:paraId="62666D11" w14:textId="77777777" w:rsidR="00762494" w:rsidRPr="00762494" w:rsidRDefault="00762494" w:rsidP="00762494">
            <w:pPr>
              <w:jc w:val="right"/>
              <w:rPr>
                <w:sz w:val="20"/>
                <w:szCs w:val="20"/>
              </w:rPr>
            </w:pPr>
            <w:r w:rsidRPr="00762494">
              <w:rPr>
                <w:sz w:val="20"/>
                <w:szCs w:val="20"/>
              </w:rPr>
              <w:t>85 951,2</w:t>
            </w:r>
          </w:p>
        </w:tc>
      </w:tr>
      <w:tr w:rsidR="00762494" w:rsidRPr="00762494" w14:paraId="5C4E0AA6" w14:textId="77777777" w:rsidTr="00762494">
        <w:tc>
          <w:tcPr>
            <w:tcW w:w="1922" w:type="pct"/>
            <w:hideMark/>
          </w:tcPr>
          <w:p w14:paraId="6D774512" w14:textId="77777777" w:rsidR="00762494" w:rsidRPr="00762494" w:rsidRDefault="00762494" w:rsidP="00762494">
            <w:pPr>
              <w:spacing w:beforeLines="20" w:before="48"/>
              <w:ind w:left="113" w:right="113"/>
              <w:rPr>
                <w:color w:val="000000"/>
                <w:sz w:val="20"/>
                <w:szCs w:val="20"/>
              </w:rPr>
            </w:pPr>
            <w:r w:rsidRPr="00762494">
              <w:rPr>
                <w:color w:val="000000"/>
                <w:sz w:val="20"/>
                <w:szCs w:val="20"/>
              </w:rPr>
              <w:t>Ош ш.</w:t>
            </w:r>
          </w:p>
        </w:tc>
        <w:tc>
          <w:tcPr>
            <w:tcW w:w="990" w:type="pct"/>
            <w:vAlign w:val="bottom"/>
            <w:hideMark/>
          </w:tcPr>
          <w:p w14:paraId="13A1AF5D" w14:textId="77777777" w:rsidR="00762494" w:rsidRPr="00762494" w:rsidRDefault="00762494" w:rsidP="00762494">
            <w:pPr>
              <w:jc w:val="right"/>
              <w:rPr>
                <w:sz w:val="20"/>
                <w:szCs w:val="20"/>
              </w:rPr>
            </w:pPr>
            <w:r w:rsidRPr="00762494">
              <w:rPr>
                <w:sz w:val="20"/>
                <w:szCs w:val="20"/>
              </w:rPr>
              <w:t>3 320,2</w:t>
            </w:r>
          </w:p>
        </w:tc>
        <w:tc>
          <w:tcPr>
            <w:tcW w:w="725" w:type="pct"/>
            <w:noWrap/>
            <w:vAlign w:val="bottom"/>
            <w:hideMark/>
          </w:tcPr>
          <w:p w14:paraId="3CD144F3" w14:textId="77777777" w:rsidR="00762494" w:rsidRPr="00762494" w:rsidRDefault="00762494" w:rsidP="00762494">
            <w:pPr>
              <w:jc w:val="right"/>
              <w:rPr>
                <w:sz w:val="20"/>
                <w:szCs w:val="20"/>
              </w:rPr>
            </w:pPr>
            <w:r w:rsidRPr="00762494">
              <w:rPr>
                <w:sz w:val="20"/>
                <w:szCs w:val="20"/>
              </w:rPr>
              <w:t>1 051,5</w:t>
            </w:r>
          </w:p>
        </w:tc>
        <w:tc>
          <w:tcPr>
            <w:tcW w:w="707" w:type="pct"/>
            <w:vAlign w:val="bottom"/>
            <w:hideMark/>
          </w:tcPr>
          <w:p w14:paraId="434EE0AA" w14:textId="77777777" w:rsidR="00762494" w:rsidRPr="00762494" w:rsidRDefault="00762494" w:rsidP="00762494">
            <w:pPr>
              <w:jc w:val="right"/>
              <w:rPr>
                <w:sz w:val="20"/>
                <w:szCs w:val="20"/>
              </w:rPr>
            </w:pPr>
            <w:r w:rsidRPr="00762494">
              <w:rPr>
                <w:sz w:val="20"/>
                <w:szCs w:val="20"/>
              </w:rPr>
              <w:t>1 863,5</w:t>
            </w:r>
          </w:p>
        </w:tc>
        <w:tc>
          <w:tcPr>
            <w:tcW w:w="655" w:type="pct"/>
            <w:vAlign w:val="bottom"/>
            <w:hideMark/>
          </w:tcPr>
          <w:p w14:paraId="440DB10D" w14:textId="77777777" w:rsidR="00762494" w:rsidRPr="00762494" w:rsidRDefault="00762494" w:rsidP="00762494">
            <w:pPr>
              <w:jc w:val="right"/>
              <w:rPr>
                <w:sz w:val="20"/>
                <w:szCs w:val="20"/>
              </w:rPr>
            </w:pPr>
            <w:r w:rsidRPr="00762494">
              <w:rPr>
                <w:sz w:val="20"/>
                <w:szCs w:val="20"/>
              </w:rPr>
              <w:t>2 283,7</w:t>
            </w:r>
          </w:p>
        </w:tc>
      </w:tr>
      <w:tr w:rsidR="00762494" w:rsidRPr="00762494" w14:paraId="7EE72891" w14:textId="77777777" w:rsidTr="00762494">
        <w:tc>
          <w:tcPr>
            <w:tcW w:w="1922" w:type="pct"/>
            <w:tcBorders>
              <w:top w:val="nil"/>
              <w:left w:val="nil"/>
              <w:bottom w:val="single" w:sz="8" w:space="0" w:color="auto"/>
              <w:right w:val="nil"/>
            </w:tcBorders>
            <w:hideMark/>
          </w:tcPr>
          <w:p w14:paraId="38FB74B9" w14:textId="77777777" w:rsidR="00762494" w:rsidRPr="00762494" w:rsidRDefault="00762494" w:rsidP="00762494">
            <w:pPr>
              <w:widowControl w:val="0"/>
              <w:spacing w:beforeLines="20" w:before="48" w:afterLines="20" w:after="48"/>
              <w:ind w:left="113"/>
              <w:rPr>
                <w:sz w:val="20"/>
                <w:szCs w:val="20"/>
              </w:rPr>
            </w:pPr>
            <w:r w:rsidRPr="00762494">
              <w:rPr>
                <w:color w:val="000000"/>
                <w:sz w:val="20"/>
                <w:szCs w:val="20"/>
                <w:lang w:val="ky-KG"/>
              </w:rPr>
              <w:t>Облустарга</w:t>
            </w:r>
            <w:r w:rsidRPr="00762494">
              <w:rPr>
                <w:color w:val="000000"/>
                <w:sz w:val="20"/>
                <w:szCs w:val="20"/>
              </w:rPr>
              <w:t xml:space="preserve"> </w:t>
            </w:r>
            <w:proofErr w:type="spellStart"/>
            <w:r w:rsidRPr="00762494">
              <w:rPr>
                <w:color w:val="000000"/>
                <w:sz w:val="20"/>
                <w:szCs w:val="20"/>
              </w:rPr>
              <w:t>бөлүнбөгөн</w:t>
            </w:r>
            <w:proofErr w:type="spellEnd"/>
            <w:r w:rsidRPr="00762494">
              <w:rPr>
                <w:color w:val="000000"/>
                <w:sz w:val="20"/>
                <w:szCs w:val="20"/>
              </w:rPr>
              <w:t xml:space="preserve"> </w:t>
            </w:r>
            <w:proofErr w:type="spellStart"/>
            <w:r w:rsidRPr="00762494">
              <w:rPr>
                <w:color w:val="000000"/>
                <w:sz w:val="20"/>
                <w:szCs w:val="20"/>
              </w:rPr>
              <w:t>ишканалар</w:t>
            </w:r>
            <w:proofErr w:type="spellEnd"/>
            <w:r w:rsidRPr="00762494">
              <w:rPr>
                <w:color w:val="000000"/>
                <w:sz w:val="20"/>
                <w:szCs w:val="20"/>
              </w:rPr>
              <w:t xml:space="preserve"> (</w:t>
            </w:r>
            <w:proofErr w:type="spellStart"/>
            <w:r w:rsidRPr="00762494">
              <w:rPr>
                <w:color w:val="000000"/>
                <w:sz w:val="20"/>
                <w:szCs w:val="20"/>
              </w:rPr>
              <w:t>уюмдар</w:t>
            </w:r>
            <w:proofErr w:type="spellEnd"/>
            <w:r w:rsidRPr="00762494">
              <w:rPr>
                <w:color w:val="000000"/>
                <w:sz w:val="20"/>
                <w:szCs w:val="20"/>
              </w:rPr>
              <w:t>)</w:t>
            </w:r>
            <w:r w:rsidRPr="00762494">
              <w:rPr>
                <w:color w:val="000000"/>
                <w:sz w:val="20"/>
                <w:szCs w:val="20"/>
                <w:vertAlign w:val="superscript"/>
              </w:rPr>
              <w:t>1</w:t>
            </w:r>
          </w:p>
        </w:tc>
        <w:tc>
          <w:tcPr>
            <w:tcW w:w="990" w:type="pct"/>
            <w:tcBorders>
              <w:top w:val="nil"/>
              <w:left w:val="nil"/>
              <w:bottom w:val="single" w:sz="8" w:space="0" w:color="auto"/>
              <w:right w:val="nil"/>
            </w:tcBorders>
            <w:vAlign w:val="bottom"/>
            <w:hideMark/>
          </w:tcPr>
          <w:p w14:paraId="21B99EB2" w14:textId="77777777" w:rsidR="00762494" w:rsidRPr="00762494" w:rsidRDefault="00762494" w:rsidP="00762494">
            <w:pPr>
              <w:spacing w:after="40"/>
              <w:jc w:val="right"/>
              <w:rPr>
                <w:sz w:val="20"/>
                <w:szCs w:val="20"/>
              </w:rPr>
            </w:pPr>
            <w:r w:rsidRPr="00762494">
              <w:rPr>
                <w:sz w:val="20"/>
                <w:szCs w:val="20"/>
              </w:rPr>
              <w:t>4 473,8</w:t>
            </w:r>
          </w:p>
        </w:tc>
        <w:tc>
          <w:tcPr>
            <w:tcW w:w="725" w:type="pct"/>
            <w:tcBorders>
              <w:top w:val="nil"/>
              <w:left w:val="nil"/>
              <w:bottom w:val="single" w:sz="8" w:space="0" w:color="auto"/>
              <w:right w:val="nil"/>
            </w:tcBorders>
            <w:noWrap/>
            <w:vAlign w:val="bottom"/>
            <w:hideMark/>
          </w:tcPr>
          <w:p w14:paraId="6909E30F" w14:textId="77777777" w:rsidR="00762494" w:rsidRPr="00762494" w:rsidRDefault="00762494" w:rsidP="00762494">
            <w:pPr>
              <w:spacing w:after="40"/>
              <w:jc w:val="right"/>
              <w:rPr>
                <w:sz w:val="20"/>
                <w:szCs w:val="20"/>
              </w:rPr>
            </w:pPr>
            <w:r w:rsidRPr="00762494">
              <w:rPr>
                <w:sz w:val="20"/>
                <w:szCs w:val="20"/>
              </w:rPr>
              <w:t>-141,4</w:t>
            </w:r>
          </w:p>
        </w:tc>
        <w:tc>
          <w:tcPr>
            <w:tcW w:w="707" w:type="pct"/>
            <w:tcBorders>
              <w:top w:val="nil"/>
              <w:left w:val="nil"/>
              <w:bottom w:val="single" w:sz="8" w:space="0" w:color="auto"/>
              <w:right w:val="nil"/>
            </w:tcBorders>
            <w:vAlign w:val="bottom"/>
            <w:hideMark/>
          </w:tcPr>
          <w:p w14:paraId="3B58B2D5" w14:textId="77777777" w:rsidR="00762494" w:rsidRPr="00762494" w:rsidRDefault="00762494" w:rsidP="00762494">
            <w:pPr>
              <w:spacing w:after="40"/>
              <w:jc w:val="right"/>
              <w:rPr>
                <w:sz w:val="20"/>
                <w:szCs w:val="20"/>
              </w:rPr>
            </w:pPr>
            <w:r w:rsidRPr="00762494">
              <w:rPr>
                <w:sz w:val="20"/>
                <w:szCs w:val="20"/>
              </w:rPr>
              <w:t>3 093,3</w:t>
            </w:r>
          </w:p>
        </w:tc>
        <w:tc>
          <w:tcPr>
            <w:tcW w:w="655" w:type="pct"/>
            <w:tcBorders>
              <w:top w:val="nil"/>
              <w:left w:val="nil"/>
              <w:bottom w:val="single" w:sz="8" w:space="0" w:color="auto"/>
              <w:right w:val="nil"/>
            </w:tcBorders>
            <w:vAlign w:val="bottom"/>
            <w:hideMark/>
          </w:tcPr>
          <w:p w14:paraId="54D15CEF" w14:textId="77777777" w:rsidR="00762494" w:rsidRPr="00762494" w:rsidRDefault="00762494" w:rsidP="00762494">
            <w:pPr>
              <w:spacing w:after="40"/>
              <w:jc w:val="right"/>
              <w:rPr>
                <w:sz w:val="20"/>
                <w:szCs w:val="20"/>
              </w:rPr>
            </w:pPr>
            <w:r w:rsidRPr="00762494">
              <w:rPr>
                <w:sz w:val="20"/>
                <w:szCs w:val="20"/>
              </w:rPr>
              <w:t>14 965,6</w:t>
            </w:r>
          </w:p>
        </w:tc>
      </w:tr>
    </w:tbl>
    <w:p w14:paraId="050C4A86" w14:textId="77777777" w:rsidR="00762494" w:rsidRPr="00762494" w:rsidRDefault="00762494" w:rsidP="00762494">
      <w:pPr>
        <w:spacing w:before="40"/>
        <w:ind w:left="113" w:hanging="113"/>
        <w:jc w:val="both"/>
        <w:rPr>
          <w:sz w:val="18"/>
          <w:szCs w:val="18"/>
          <w:lang w:val="ky-KG"/>
        </w:rPr>
      </w:pPr>
      <w:r w:rsidRPr="00762494">
        <w:rPr>
          <w:sz w:val="18"/>
          <w:szCs w:val="18"/>
          <w:vertAlign w:val="superscript"/>
        </w:rPr>
        <w:t>1</w:t>
      </w:r>
      <w:r w:rsidRPr="00762494">
        <w:rPr>
          <w:sz w:val="18"/>
          <w:szCs w:val="18"/>
        </w:rPr>
        <w:t xml:space="preserve"> Электр энергетика</w:t>
      </w:r>
      <w:r w:rsidRPr="00762494">
        <w:rPr>
          <w:sz w:val="18"/>
          <w:szCs w:val="18"/>
          <w:lang w:val="ky-KG"/>
        </w:rPr>
        <w:t>, м</w:t>
      </w:r>
      <w:proofErr w:type="spellStart"/>
      <w:r w:rsidRPr="00762494">
        <w:rPr>
          <w:sz w:val="18"/>
          <w:szCs w:val="18"/>
        </w:rPr>
        <w:t>унайзат</w:t>
      </w:r>
      <w:proofErr w:type="spellEnd"/>
      <w:r w:rsidRPr="00762494">
        <w:rPr>
          <w:sz w:val="18"/>
          <w:szCs w:val="18"/>
        </w:rPr>
        <w:t xml:space="preserve"> </w:t>
      </w:r>
      <w:r w:rsidRPr="00762494">
        <w:rPr>
          <w:sz w:val="18"/>
          <w:szCs w:val="18"/>
          <w:lang w:val="ky-KG"/>
        </w:rPr>
        <w:t xml:space="preserve">азыктарын </w:t>
      </w:r>
      <w:r w:rsidRPr="00762494">
        <w:rPr>
          <w:sz w:val="18"/>
          <w:szCs w:val="18"/>
        </w:rPr>
        <w:t>ж</w:t>
      </w:r>
      <w:r w:rsidRPr="00762494">
        <w:rPr>
          <w:sz w:val="18"/>
          <w:szCs w:val="18"/>
          <w:lang w:val="ky-KG"/>
        </w:rPr>
        <w:t>еткир</w:t>
      </w:r>
      <w:proofErr w:type="spellStart"/>
      <w:r w:rsidRPr="00762494">
        <w:rPr>
          <w:sz w:val="18"/>
          <w:szCs w:val="18"/>
        </w:rPr>
        <w:t>үү</w:t>
      </w:r>
      <w:proofErr w:type="spellEnd"/>
      <w:r w:rsidRPr="00762494">
        <w:rPr>
          <w:sz w:val="18"/>
          <w:szCs w:val="18"/>
        </w:rPr>
        <w:t xml:space="preserve"> </w:t>
      </w:r>
      <w:proofErr w:type="spellStart"/>
      <w:r w:rsidRPr="00762494">
        <w:rPr>
          <w:sz w:val="18"/>
          <w:szCs w:val="18"/>
        </w:rPr>
        <w:t>жана</w:t>
      </w:r>
      <w:proofErr w:type="spellEnd"/>
      <w:r w:rsidRPr="00762494">
        <w:rPr>
          <w:sz w:val="18"/>
          <w:szCs w:val="18"/>
        </w:rPr>
        <w:t xml:space="preserve"> </w:t>
      </w:r>
      <w:proofErr w:type="spellStart"/>
      <w:r w:rsidRPr="00762494">
        <w:rPr>
          <w:sz w:val="18"/>
          <w:szCs w:val="18"/>
        </w:rPr>
        <w:t>газды</w:t>
      </w:r>
      <w:proofErr w:type="spellEnd"/>
      <w:r w:rsidRPr="00762494">
        <w:rPr>
          <w:sz w:val="18"/>
          <w:szCs w:val="18"/>
        </w:rPr>
        <w:t xml:space="preserve"> </w:t>
      </w:r>
      <w:proofErr w:type="spellStart"/>
      <w:r w:rsidRPr="00762494">
        <w:rPr>
          <w:sz w:val="18"/>
          <w:szCs w:val="18"/>
        </w:rPr>
        <w:t>бөлүштүрүү</w:t>
      </w:r>
      <w:proofErr w:type="spellEnd"/>
      <w:r w:rsidRPr="00762494">
        <w:rPr>
          <w:sz w:val="18"/>
          <w:szCs w:val="18"/>
        </w:rPr>
        <w:t xml:space="preserve">, </w:t>
      </w:r>
      <w:r w:rsidRPr="00762494">
        <w:rPr>
          <w:sz w:val="18"/>
          <w:szCs w:val="18"/>
          <w:lang w:val="ky-KG"/>
        </w:rPr>
        <w:t>почта ишмердиги</w:t>
      </w:r>
      <w:r w:rsidRPr="00762494">
        <w:rPr>
          <w:sz w:val="18"/>
          <w:szCs w:val="18"/>
        </w:rPr>
        <w:t xml:space="preserve"> </w:t>
      </w:r>
      <w:proofErr w:type="spellStart"/>
      <w:r w:rsidRPr="00762494">
        <w:rPr>
          <w:sz w:val="18"/>
          <w:szCs w:val="18"/>
        </w:rPr>
        <w:t>жана</w:t>
      </w:r>
      <w:proofErr w:type="spellEnd"/>
      <w:r w:rsidRPr="00762494">
        <w:rPr>
          <w:sz w:val="18"/>
          <w:szCs w:val="18"/>
        </w:rPr>
        <w:t xml:space="preserve"> </w:t>
      </w:r>
      <w:proofErr w:type="spellStart"/>
      <w:r w:rsidRPr="00762494">
        <w:rPr>
          <w:sz w:val="18"/>
          <w:szCs w:val="18"/>
        </w:rPr>
        <w:t>иштетүү</w:t>
      </w:r>
      <w:proofErr w:type="spellEnd"/>
      <w:r w:rsidRPr="00762494">
        <w:rPr>
          <w:sz w:val="18"/>
          <w:szCs w:val="18"/>
        </w:rPr>
        <w:t xml:space="preserve"> </w:t>
      </w:r>
      <w:proofErr w:type="spellStart"/>
      <w:r w:rsidRPr="00762494">
        <w:rPr>
          <w:sz w:val="18"/>
          <w:szCs w:val="18"/>
        </w:rPr>
        <w:t>өнөр</w:t>
      </w:r>
      <w:proofErr w:type="spellEnd"/>
      <w:r w:rsidRPr="00762494">
        <w:rPr>
          <w:sz w:val="18"/>
          <w:szCs w:val="18"/>
          <w:lang w:val="ky-KG"/>
        </w:rPr>
        <w:t xml:space="preserve"> жайы чөйрөсүндөгү ишмердикти жүзөгө ашыруучу республикалык маанидеги ишканалар.</w:t>
      </w:r>
    </w:p>
    <w:p w14:paraId="4393B64B" w14:textId="77777777" w:rsidR="00762494" w:rsidRPr="00762494" w:rsidRDefault="00762494" w:rsidP="00762494">
      <w:pPr>
        <w:spacing w:before="120"/>
        <w:ind w:firstLine="709"/>
        <w:jc w:val="both"/>
        <w:rPr>
          <w:lang w:val="ky-KG"/>
        </w:rPr>
      </w:pPr>
      <w:r w:rsidRPr="00762494">
        <w:rPr>
          <w:lang w:val="ky-KG"/>
        </w:rPr>
        <w:t>2024-жылдын 1-октябрына карата экономиканын реалдуу секторундагы ишканалардын дебитордук карызы жылдын башына салыштырганда 11,6 пайызга (</w:t>
      </w:r>
      <w:r w:rsidRPr="00762494">
        <w:rPr>
          <w:color w:val="000000"/>
          <w:lang w:val="ky-KG"/>
        </w:rPr>
        <w:t xml:space="preserve">46 820,8 </w:t>
      </w:r>
      <w:r w:rsidRPr="00762494">
        <w:rPr>
          <w:lang w:val="ky-KG"/>
        </w:rPr>
        <w:t xml:space="preserve">млн. сомго) өстү жана 448 843,3 млн. сомду түздү. Мында анын олуттуу өсүшү дүң жана чекене соода, автоунааларды жана мотоциклдерди оңдоо уюмдарында (21 521,8 млн. сомго), </w:t>
      </w:r>
      <w:r w:rsidRPr="00762494">
        <w:rPr>
          <w:color w:val="000000"/>
          <w:lang w:val="ky-KG"/>
        </w:rPr>
        <w:t xml:space="preserve">финансылык ортомчулук (18 308,1 млн.), курулуш (11 788,8 млн.) жана </w:t>
      </w:r>
      <w:r w:rsidRPr="00762494">
        <w:rPr>
          <w:lang w:val="ky-KG"/>
        </w:rPr>
        <w:t xml:space="preserve">электр энергиясын өндүрүү (иштеп чыгуу), аны берүү жана бөлүштүрүү боюнча ишканаларында (2 263,8 млн. сомго) байкалды. Муну менен бирге дебитордук карыз </w:t>
      </w:r>
      <w:r w:rsidRPr="00762494">
        <w:rPr>
          <w:color w:val="000000"/>
          <w:lang w:val="ky-KG"/>
        </w:rPr>
        <w:t>пайдалуу кендерди казуу</w:t>
      </w:r>
      <w:r w:rsidRPr="00762494">
        <w:rPr>
          <w:lang w:val="ky-KG"/>
        </w:rPr>
        <w:t xml:space="preserve"> уюмдарында (7 718,4 млн. сомго), текстиль өндүрүшү, кийим жана бут кийимдерди, булгаарыны өндүрүү ишканаларында (1 003,0 млн.), ошондой эле кыймылсыз мүлк операцияларын ишке ашырган уюмдарында (2 456,7 млн. сомго) эң көп азайды.</w:t>
      </w:r>
    </w:p>
    <w:p w14:paraId="14C53D41" w14:textId="77777777" w:rsidR="00762494" w:rsidRPr="00762494" w:rsidRDefault="00762494" w:rsidP="00762494">
      <w:pPr>
        <w:ind w:firstLine="709"/>
        <w:jc w:val="both"/>
        <w:rPr>
          <w:lang w:val="ky-KG"/>
        </w:rPr>
      </w:pPr>
      <w:r w:rsidRPr="00762494">
        <w:rPr>
          <w:lang w:val="ky-KG"/>
        </w:rPr>
        <w:t xml:space="preserve">Үстүбүздөгү жылдын 1-октябрына карата дебитордук карыздын жалпы көлөмүндө эң көп үлүшү дүң жана чекене соода, автоунааларды жана мотоциклдерди оңдоо (35,1 пайызы) жана курулуш уюмдарынын (21,3 пайызы) карыздарына туура келди. </w:t>
      </w:r>
    </w:p>
    <w:p w14:paraId="6DCBB091" w14:textId="77777777" w:rsidR="00762494" w:rsidRPr="00762494" w:rsidRDefault="00762494" w:rsidP="00762494">
      <w:pPr>
        <w:ind w:firstLine="709"/>
        <w:jc w:val="both"/>
        <w:rPr>
          <w:lang w:val="ky-KG"/>
        </w:rPr>
      </w:pPr>
      <w:r w:rsidRPr="00762494">
        <w:rPr>
          <w:lang w:val="ky-KG"/>
        </w:rPr>
        <w:t xml:space="preserve">Дебитордук карыздын жалпы көлөмүндө мөөнөтү өткөн карыздардын үлүшү ү.ж. </w:t>
      </w:r>
      <w:r w:rsidRPr="00762494">
        <w:rPr>
          <w:lang w:val="ky-KG"/>
        </w:rPr>
        <w:br/>
        <w:t>1-октябрына карата 1,9 пайызды (же 8 410,9 млн. сомду) түздү. Мында мөөнөтү өткөн карыздардын жалпы көлөмүнүн 31,3 пайызы транспорт ишмердиги жана жүктөрдү сактоо уюмдарына, 24,3 пайызы - кокс жана тазаланган мунайзат азыктарын өндүрүү, 17,7 пайызы электр энергиясын өндүрүү (иштеп чыгуу), аны берүү жана бөлүштүрүү боюнча ишканалардын карыздарына туура келди.</w:t>
      </w:r>
    </w:p>
    <w:p w14:paraId="3A418F3B" w14:textId="4F612FCD" w:rsidR="00762494" w:rsidRPr="00762494" w:rsidRDefault="00126261" w:rsidP="00762494">
      <w:pPr>
        <w:spacing w:before="120"/>
        <w:ind w:left="1361" w:hanging="1361"/>
        <w:rPr>
          <w:b/>
          <w:lang w:val="ky-KG"/>
        </w:rPr>
      </w:pPr>
      <w:r>
        <w:rPr>
          <w:b/>
          <w:bCs/>
          <w:color w:val="000000"/>
          <w:lang w:val="ky-KG"/>
        </w:rPr>
        <w:t>7</w:t>
      </w:r>
      <w:r w:rsidR="00620BCA">
        <w:rPr>
          <w:b/>
          <w:bCs/>
          <w:color w:val="000000"/>
          <w:lang w:val="ky-KG"/>
        </w:rPr>
        <w:t>1</w:t>
      </w:r>
      <w:r w:rsidR="000B53B6">
        <w:rPr>
          <w:b/>
          <w:bCs/>
          <w:color w:val="000000"/>
          <w:lang w:val="ky-KG"/>
        </w:rPr>
        <w:t>-т</w:t>
      </w:r>
      <w:r w:rsidR="00762494" w:rsidRPr="00762494">
        <w:rPr>
          <w:b/>
          <w:bCs/>
          <w:color w:val="000000"/>
          <w:lang w:val="ky-KG"/>
        </w:rPr>
        <w:t xml:space="preserve">аблица: 2024-жылдагы ишканалардын экономикалык ишмердиктин түрлөрү </w:t>
      </w:r>
      <w:r w:rsidR="00762494" w:rsidRPr="00762494">
        <w:rPr>
          <w:b/>
          <w:bCs/>
          <w:color w:val="000000"/>
          <w:lang w:val="ky-KG"/>
        </w:rPr>
        <w:br/>
        <w:t>боюнча карызы</w:t>
      </w:r>
    </w:p>
    <w:p w14:paraId="00209B49" w14:textId="77777777" w:rsidR="00762494" w:rsidRPr="00762494" w:rsidRDefault="00762494" w:rsidP="00762494">
      <w:pPr>
        <w:spacing w:after="120"/>
        <w:ind w:left="1361"/>
        <w:rPr>
          <w:i/>
          <w:iCs/>
          <w:color w:val="000000"/>
          <w:sz w:val="20"/>
          <w:szCs w:val="20"/>
          <w:lang w:val="ky-KG"/>
        </w:rPr>
      </w:pPr>
      <w:r w:rsidRPr="00762494">
        <w:rPr>
          <w:i/>
          <w:iCs/>
          <w:color w:val="000000"/>
          <w:sz w:val="20"/>
          <w:szCs w:val="20"/>
          <w:lang w:val="ky-KG"/>
        </w:rPr>
        <w:t>(млн. сом)</w:t>
      </w:r>
    </w:p>
    <w:tbl>
      <w:tblPr>
        <w:tblW w:w="5000" w:type="pct"/>
        <w:tblLook w:val="04A0" w:firstRow="1" w:lastRow="0" w:firstColumn="1" w:lastColumn="0" w:noHBand="0" w:noVBand="1"/>
      </w:tblPr>
      <w:tblGrid>
        <w:gridCol w:w="3345"/>
        <w:gridCol w:w="1037"/>
        <w:gridCol w:w="1062"/>
        <w:gridCol w:w="1037"/>
        <w:gridCol w:w="1062"/>
        <w:gridCol w:w="1037"/>
        <w:gridCol w:w="1058"/>
      </w:tblGrid>
      <w:tr w:rsidR="00762494" w:rsidRPr="00762494" w14:paraId="14F1E9F0" w14:textId="77777777" w:rsidTr="005F2BB7">
        <w:trPr>
          <w:cantSplit/>
          <w:trHeight w:val="692"/>
          <w:tblHeader/>
        </w:trPr>
        <w:tc>
          <w:tcPr>
            <w:tcW w:w="1735" w:type="pct"/>
            <w:vMerge w:val="restart"/>
            <w:tcBorders>
              <w:top w:val="single" w:sz="8" w:space="0" w:color="auto"/>
              <w:left w:val="nil"/>
              <w:bottom w:val="single" w:sz="8" w:space="0" w:color="auto"/>
              <w:right w:val="nil"/>
            </w:tcBorders>
            <w:noWrap/>
            <w:vAlign w:val="center"/>
          </w:tcPr>
          <w:p w14:paraId="7DF1F29E" w14:textId="77777777" w:rsidR="00762494" w:rsidRPr="00762494" w:rsidRDefault="00762494" w:rsidP="00762494">
            <w:pPr>
              <w:spacing w:before="20" w:after="20"/>
              <w:jc w:val="right"/>
              <w:rPr>
                <w:b/>
                <w:bCs/>
                <w:color w:val="000000"/>
                <w:sz w:val="20"/>
                <w:szCs w:val="20"/>
                <w:lang w:val="ky-KG"/>
              </w:rPr>
            </w:pPr>
          </w:p>
        </w:tc>
        <w:tc>
          <w:tcPr>
            <w:tcW w:w="1088" w:type="pct"/>
            <w:gridSpan w:val="2"/>
            <w:tcBorders>
              <w:top w:val="single" w:sz="8" w:space="0" w:color="auto"/>
              <w:left w:val="nil"/>
              <w:bottom w:val="single" w:sz="4" w:space="0" w:color="auto"/>
              <w:right w:val="nil"/>
            </w:tcBorders>
            <w:hideMark/>
          </w:tcPr>
          <w:p w14:paraId="45F592F5" w14:textId="77777777" w:rsidR="00762494" w:rsidRPr="00762494" w:rsidRDefault="00762494" w:rsidP="00762494">
            <w:pPr>
              <w:spacing w:before="20" w:after="20"/>
              <w:jc w:val="center"/>
              <w:rPr>
                <w:b/>
                <w:bCs/>
                <w:color w:val="000000"/>
                <w:sz w:val="20"/>
                <w:szCs w:val="20"/>
                <w:lang w:val="ky-KG"/>
              </w:rPr>
            </w:pPr>
            <w:r w:rsidRPr="00762494">
              <w:rPr>
                <w:b/>
                <w:bCs/>
                <w:color w:val="000000"/>
                <w:sz w:val="20"/>
                <w:szCs w:val="20"/>
                <w:lang w:val="ky-KG"/>
              </w:rPr>
              <w:t xml:space="preserve">Дебитордук </w:t>
            </w:r>
            <w:r w:rsidRPr="00762494">
              <w:rPr>
                <w:b/>
                <w:bCs/>
                <w:color w:val="000000"/>
                <w:sz w:val="20"/>
                <w:szCs w:val="20"/>
                <w:lang w:val="ky-KG"/>
              </w:rPr>
              <w:br/>
              <w:t>карыз</w:t>
            </w:r>
          </w:p>
        </w:tc>
        <w:tc>
          <w:tcPr>
            <w:tcW w:w="1088" w:type="pct"/>
            <w:gridSpan w:val="2"/>
            <w:tcBorders>
              <w:top w:val="single" w:sz="8" w:space="0" w:color="auto"/>
              <w:left w:val="nil"/>
              <w:bottom w:val="single" w:sz="4" w:space="0" w:color="auto"/>
              <w:right w:val="nil"/>
            </w:tcBorders>
            <w:hideMark/>
          </w:tcPr>
          <w:p w14:paraId="79139718" w14:textId="77777777" w:rsidR="00762494" w:rsidRPr="00762494" w:rsidRDefault="00762494" w:rsidP="00762494">
            <w:pPr>
              <w:spacing w:before="20" w:after="20"/>
              <w:jc w:val="center"/>
              <w:rPr>
                <w:b/>
                <w:bCs/>
                <w:color w:val="000000"/>
                <w:sz w:val="20"/>
                <w:szCs w:val="20"/>
                <w:lang w:val="ky-KG"/>
              </w:rPr>
            </w:pPr>
            <w:r w:rsidRPr="00762494">
              <w:rPr>
                <w:b/>
                <w:bCs/>
                <w:color w:val="000000"/>
                <w:sz w:val="20"/>
                <w:szCs w:val="20"/>
                <w:lang w:val="ky-KG"/>
              </w:rPr>
              <w:t xml:space="preserve">Кредитордук </w:t>
            </w:r>
            <w:r w:rsidRPr="00762494">
              <w:rPr>
                <w:b/>
                <w:bCs/>
                <w:color w:val="000000"/>
                <w:sz w:val="20"/>
                <w:szCs w:val="20"/>
                <w:lang w:val="ky-KG"/>
              </w:rPr>
              <w:br/>
              <w:t>карыз</w:t>
            </w:r>
          </w:p>
        </w:tc>
        <w:tc>
          <w:tcPr>
            <w:tcW w:w="1088" w:type="pct"/>
            <w:gridSpan w:val="2"/>
            <w:tcBorders>
              <w:top w:val="single" w:sz="8" w:space="0" w:color="auto"/>
              <w:left w:val="nil"/>
              <w:bottom w:val="single" w:sz="4" w:space="0" w:color="auto"/>
              <w:right w:val="nil"/>
            </w:tcBorders>
            <w:hideMark/>
          </w:tcPr>
          <w:p w14:paraId="7F98689A" w14:textId="77777777" w:rsidR="00762494" w:rsidRPr="00762494" w:rsidRDefault="00762494" w:rsidP="00762494">
            <w:pPr>
              <w:spacing w:before="20" w:after="20"/>
              <w:jc w:val="center"/>
              <w:rPr>
                <w:b/>
                <w:bCs/>
                <w:color w:val="000000"/>
                <w:sz w:val="20"/>
                <w:szCs w:val="20"/>
              </w:rPr>
            </w:pPr>
            <w:proofErr w:type="spellStart"/>
            <w:r w:rsidRPr="00762494">
              <w:rPr>
                <w:b/>
                <w:bCs/>
                <w:color w:val="000000"/>
                <w:sz w:val="20"/>
                <w:szCs w:val="20"/>
              </w:rPr>
              <w:t>Банктын</w:t>
            </w:r>
            <w:proofErr w:type="spellEnd"/>
            <w:r w:rsidRPr="00762494">
              <w:rPr>
                <w:b/>
                <w:bCs/>
                <w:color w:val="000000"/>
                <w:sz w:val="20"/>
                <w:szCs w:val="20"/>
              </w:rPr>
              <w:t xml:space="preserve"> </w:t>
            </w:r>
            <w:r w:rsidRPr="00762494">
              <w:rPr>
                <w:b/>
                <w:bCs/>
                <w:color w:val="000000"/>
                <w:sz w:val="20"/>
                <w:szCs w:val="20"/>
                <w:lang w:val="ky-KG"/>
              </w:rPr>
              <w:t>кредиттери</w:t>
            </w:r>
            <w:r w:rsidRPr="00762494">
              <w:rPr>
                <w:b/>
                <w:bCs/>
                <w:color w:val="000000"/>
                <w:sz w:val="20"/>
                <w:szCs w:val="20"/>
              </w:rPr>
              <w:t xml:space="preserve"> </w:t>
            </w:r>
            <w:proofErr w:type="spellStart"/>
            <w:r w:rsidRPr="00762494">
              <w:rPr>
                <w:b/>
                <w:bCs/>
                <w:color w:val="000000"/>
                <w:sz w:val="20"/>
                <w:szCs w:val="20"/>
              </w:rPr>
              <w:t>жана</w:t>
            </w:r>
            <w:proofErr w:type="spellEnd"/>
            <w:r w:rsidRPr="00762494">
              <w:rPr>
                <w:b/>
                <w:bCs/>
                <w:color w:val="000000"/>
                <w:sz w:val="20"/>
                <w:szCs w:val="20"/>
              </w:rPr>
              <w:t xml:space="preserve"> </w:t>
            </w:r>
            <w:r w:rsidRPr="00762494">
              <w:rPr>
                <w:b/>
                <w:bCs/>
                <w:color w:val="000000"/>
                <w:sz w:val="20"/>
                <w:szCs w:val="20"/>
                <w:lang w:val="ky-KG"/>
              </w:rPr>
              <w:t>з</w:t>
            </w:r>
            <w:r w:rsidRPr="00762494">
              <w:rPr>
                <w:b/>
                <w:bCs/>
                <w:color w:val="000000"/>
                <w:sz w:val="20"/>
                <w:szCs w:val="20"/>
              </w:rPr>
              <w:t>ай</w:t>
            </w:r>
            <w:r w:rsidRPr="00762494">
              <w:rPr>
                <w:b/>
                <w:bCs/>
                <w:color w:val="000000"/>
                <w:sz w:val="20"/>
                <w:szCs w:val="20"/>
                <w:lang w:val="ky-KG"/>
              </w:rPr>
              <w:t>ы</w:t>
            </w:r>
            <w:proofErr w:type="spellStart"/>
            <w:r w:rsidRPr="00762494">
              <w:rPr>
                <w:b/>
                <w:bCs/>
                <w:color w:val="000000"/>
                <w:sz w:val="20"/>
                <w:szCs w:val="20"/>
              </w:rPr>
              <w:t>мдар</w:t>
            </w:r>
            <w:proofErr w:type="spellEnd"/>
            <w:r w:rsidRPr="00762494">
              <w:rPr>
                <w:b/>
                <w:bCs/>
                <w:color w:val="000000"/>
                <w:sz w:val="20"/>
                <w:szCs w:val="20"/>
                <w:lang w:val="ky-KG"/>
              </w:rPr>
              <w:t>ы</w:t>
            </w:r>
            <w:r w:rsidRPr="00762494">
              <w:rPr>
                <w:b/>
                <w:bCs/>
                <w:color w:val="000000"/>
                <w:sz w:val="20"/>
                <w:szCs w:val="20"/>
              </w:rPr>
              <w:t xml:space="preserve"> </w:t>
            </w:r>
            <w:proofErr w:type="spellStart"/>
            <w:r w:rsidRPr="00762494">
              <w:rPr>
                <w:b/>
                <w:bCs/>
                <w:color w:val="000000"/>
                <w:sz w:val="20"/>
                <w:szCs w:val="20"/>
              </w:rPr>
              <w:t>боюнча</w:t>
            </w:r>
            <w:proofErr w:type="spellEnd"/>
            <w:r w:rsidRPr="00762494">
              <w:rPr>
                <w:b/>
                <w:bCs/>
                <w:color w:val="000000"/>
                <w:sz w:val="20"/>
                <w:szCs w:val="20"/>
              </w:rPr>
              <w:t xml:space="preserve"> </w:t>
            </w:r>
            <w:proofErr w:type="spellStart"/>
            <w:r w:rsidRPr="00762494">
              <w:rPr>
                <w:b/>
                <w:bCs/>
                <w:color w:val="000000"/>
                <w:sz w:val="20"/>
                <w:szCs w:val="20"/>
              </w:rPr>
              <w:t>карыз</w:t>
            </w:r>
            <w:proofErr w:type="spellEnd"/>
          </w:p>
        </w:tc>
      </w:tr>
      <w:tr w:rsidR="00762494" w:rsidRPr="00762494" w14:paraId="0B3789F1" w14:textId="77777777" w:rsidTr="005F2BB7">
        <w:trPr>
          <w:cantSplit/>
          <w:trHeight w:val="692"/>
          <w:tblHeader/>
        </w:trPr>
        <w:tc>
          <w:tcPr>
            <w:tcW w:w="1735" w:type="pct"/>
            <w:vMerge/>
            <w:tcBorders>
              <w:top w:val="single" w:sz="8" w:space="0" w:color="auto"/>
              <w:left w:val="nil"/>
              <w:bottom w:val="single" w:sz="8" w:space="0" w:color="auto"/>
              <w:right w:val="nil"/>
            </w:tcBorders>
            <w:vAlign w:val="center"/>
            <w:hideMark/>
          </w:tcPr>
          <w:p w14:paraId="1FA857C2" w14:textId="77777777" w:rsidR="00762494" w:rsidRPr="00762494" w:rsidRDefault="00762494" w:rsidP="00762494">
            <w:pPr>
              <w:rPr>
                <w:b/>
                <w:bCs/>
                <w:color w:val="000000"/>
                <w:sz w:val="20"/>
                <w:szCs w:val="20"/>
                <w:lang w:val="ky-KG"/>
              </w:rPr>
            </w:pPr>
          </w:p>
        </w:tc>
        <w:tc>
          <w:tcPr>
            <w:tcW w:w="538" w:type="pct"/>
            <w:tcBorders>
              <w:top w:val="single" w:sz="4" w:space="0" w:color="auto"/>
              <w:left w:val="nil"/>
              <w:bottom w:val="single" w:sz="8" w:space="0" w:color="auto"/>
              <w:right w:val="nil"/>
            </w:tcBorders>
            <w:hideMark/>
          </w:tcPr>
          <w:p w14:paraId="183B7077" w14:textId="77777777" w:rsidR="00762494" w:rsidRPr="00762494" w:rsidRDefault="00762494" w:rsidP="00762494">
            <w:pPr>
              <w:spacing w:before="20" w:after="20"/>
              <w:jc w:val="right"/>
              <w:rPr>
                <w:b/>
                <w:bCs/>
                <w:color w:val="000000"/>
                <w:sz w:val="20"/>
                <w:szCs w:val="20"/>
              </w:rPr>
            </w:pPr>
            <w:proofErr w:type="spellStart"/>
            <w:r w:rsidRPr="00762494">
              <w:rPr>
                <w:b/>
                <w:bCs/>
                <w:color w:val="000000"/>
                <w:sz w:val="20"/>
                <w:szCs w:val="20"/>
              </w:rPr>
              <w:t>жылдын</w:t>
            </w:r>
            <w:proofErr w:type="spellEnd"/>
            <w:r w:rsidRPr="00762494">
              <w:rPr>
                <w:b/>
                <w:bCs/>
                <w:color w:val="000000"/>
                <w:sz w:val="20"/>
                <w:szCs w:val="20"/>
              </w:rPr>
              <w:t xml:space="preserve"> </w:t>
            </w:r>
            <w:proofErr w:type="spellStart"/>
            <w:r w:rsidRPr="00762494">
              <w:rPr>
                <w:b/>
                <w:bCs/>
                <w:color w:val="000000"/>
                <w:sz w:val="20"/>
                <w:szCs w:val="20"/>
              </w:rPr>
              <w:t>башына</w:t>
            </w:r>
            <w:proofErr w:type="spellEnd"/>
            <w:r w:rsidRPr="00762494">
              <w:rPr>
                <w:b/>
                <w:bCs/>
                <w:color w:val="000000"/>
                <w:sz w:val="20"/>
                <w:szCs w:val="20"/>
              </w:rPr>
              <w:t xml:space="preserve"> карата</w:t>
            </w:r>
          </w:p>
        </w:tc>
        <w:tc>
          <w:tcPr>
            <w:tcW w:w="551" w:type="pct"/>
            <w:tcBorders>
              <w:top w:val="single" w:sz="4" w:space="0" w:color="auto"/>
              <w:left w:val="nil"/>
              <w:bottom w:val="single" w:sz="8" w:space="0" w:color="auto"/>
              <w:right w:val="nil"/>
            </w:tcBorders>
            <w:hideMark/>
          </w:tcPr>
          <w:p w14:paraId="3B56478B" w14:textId="77777777" w:rsidR="00762494" w:rsidRPr="00762494" w:rsidRDefault="00762494" w:rsidP="00762494">
            <w:pPr>
              <w:spacing w:before="20" w:after="20"/>
              <w:ind w:right="-57"/>
              <w:jc w:val="right"/>
              <w:rPr>
                <w:b/>
                <w:bCs/>
                <w:color w:val="000000"/>
                <w:sz w:val="20"/>
                <w:szCs w:val="20"/>
              </w:rPr>
            </w:pPr>
            <w:r w:rsidRPr="00762494">
              <w:rPr>
                <w:b/>
                <w:bCs/>
                <w:color w:val="000000"/>
                <w:sz w:val="20"/>
                <w:szCs w:val="20"/>
              </w:rPr>
              <w:t>1-октябрга карата</w:t>
            </w:r>
          </w:p>
        </w:tc>
        <w:tc>
          <w:tcPr>
            <w:tcW w:w="538" w:type="pct"/>
            <w:tcBorders>
              <w:top w:val="single" w:sz="4" w:space="0" w:color="auto"/>
              <w:left w:val="nil"/>
              <w:bottom w:val="single" w:sz="8" w:space="0" w:color="auto"/>
              <w:right w:val="nil"/>
            </w:tcBorders>
            <w:hideMark/>
          </w:tcPr>
          <w:p w14:paraId="78036FD1" w14:textId="77777777" w:rsidR="00762494" w:rsidRPr="00762494" w:rsidRDefault="00762494" w:rsidP="00762494">
            <w:pPr>
              <w:spacing w:before="20" w:after="20"/>
              <w:jc w:val="right"/>
              <w:rPr>
                <w:b/>
                <w:bCs/>
                <w:color w:val="000000"/>
                <w:sz w:val="20"/>
                <w:szCs w:val="20"/>
              </w:rPr>
            </w:pPr>
            <w:proofErr w:type="spellStart"/>
            <w:r w:rsidRPr="00762494">
              <w:rPr>
                <w:b/>
                <w:bCs/>
                <w:color w:val="000000"/>
                <w:sz w:val="20"/>
                <w:szCs w:val="20"/>
              </w:rPr>
              <w:t>жылдын</w:t>
            </w:r>
            <w:proofErr w:type="spellEnd"/>
            <w:r w:rsidRPr="00762494">
              <w:rPr>
                <w:b/>
                <w:bCs/>
                <w:color w:val="000000"/>
                <w:sz w:val="20"/>
                <w:szCs w:val="20"/>
              </w:rPr>
              <w:t xml:space="preserve"> </w:t>
            </w:r>
            <w:proofErr w:type="spellStart"/>
            <w:r w:rsidRPr="00762494">
              <w:rPr>
                <w:b/>
                <w:bCs/>
                <w:color w:val="000000"/>
                <w:sz w:val="20"/>
                <w:szCs w:val="20"/>
              </w:rPr>
              <w:t>башына</w:t>
            </w:r>
            <w:proofErr w:type="spellEnd"/>
            <w:r w:rsidRPr="00762494">
              <w:rPr>
                <w:b/>
                <w:bCs/>
                <w:color w:val="000000"/>
                <w:sz w:val="20"/>
                <w:szCs w:val="20"/>
              </w:rPr>
              <w:t xml:space="preserve"> карата</w:t>
            </w:r>
          </w:p>
        </w:tc>
        <w:tc>
          <w:tcPr>
            <w:tcW w:w="551" w:type="pct"/>
            <w:tcBorders>
              <w:top w:val="single" w:sz="4" w:space="0" w:color="auto"/>
              <w:left w:val="nil"/>
              <w:bottom w:val="single" w:sz="8" w:space="0" w:color="auto"/>
              <w:right w:val="nil"/>
            </w:tcBorders>
            <w:hideMark/>
          </w:tcPr>
          <w:p w14:paraId="36E59A57" w14:textId="77777777" w:rsidR="00762494" w:rsidRPr="00762494" w:rsidRDefault="00762494" w:rsidP="00762494">
            <w:pPr>
              <w:spacing w:before="20" w:after="20"/>
              <w:ind w:right="-57"/>
              <w:jc w:val="right"/>
              <w:rPr>
                <w:b/>
                <w:bCs/>
                <w:color w:val="000000"/>
                <w:sz w:val="20"/>
                <w:szCs w:val="20"/>
              </w:rPr>
            </w:pPr>
            <w:r w:rsidRPr="00762494">
              <w:rPr>
                <w:b/>
                <w:bCs/>
                <w:color w:val="000000"/>
                <w:sz w:val="20"/>
                <w:szCs w:val="20"/>
              </w:rPr>
              <w:t>1-октябрга карата</w:t>
            </w:r>
          </w:p>
        </w:tc>
        <w:tc>
          <w:tcPr>
            <w:tcW w:w="538" w:type="pct"/>
            <w:tcBorders>
              <w:top w:val="single" w:sz="4" w:space="0" w:color="auto"/>
              <w:left w:val="nil"/>
              <w:bottom w:val="single" w:sz="8" w:space="0" w:color="auto"/>
              <w:right w:val="nil"/>
            </w:tcBorders>
            <w:hideMark/>
          </w:tcPr>
          <w:p w14:paraId="215EC75C" w14:textId="77777777" w:rsidR="00762494" w:rsidRPr="00762494" w:rsidRDefault="00762494" w:rsidP="00762494">
            <w:pPr>
              <w:spacing w:before="20" w:after="20"/>
              <w:jc w:val="right"/>
              <w:rPr>
                <w:b/>
                <w:bCs/>
                <w:color w:val="000000"/>
                <w:sz w:val="20"/>
                <w:szCs w:val="20"/>
              </w:rPr>
            </w:pPr>
            <w:proofErr w:type="spellStart"/>
            <w:r w:rsidRPr="00762494">
              <w:rPr>
                <w:b/>
                <w:bCs/>
                <w:color w:val="000000"/>
                <w:sz w:val="20"/>
                <w:szCs w:val="20"/>
              </w:rPr>
              <w:t>жылдын</w:t>
            </w:r>
            <w:proofErr w:type="spellEnd"/>
            <w:r w:rsidRPr="00762494">
              <w:rPr>
                <w:b/>
                <w:bCs/>
                <w:color w:val="000000"/>
                <w:sz w:val="20"/>
                <w:szCs w:val="20"/>
              </w:rPr>
              <w:t xml:space="preserve"> </w:t>
            </w:r>
            <w:proofErr w:type="spellStart"/>
            <w:r w:rsidRPr="00762494">
              <w:rPr>
                <w:b/>
                <w:bCs/>
                <w:color w:val="000000"/>
                <w:sz w:val="20"/>
                <w:szCs w:val="20"/>
              </w:rPr>
              <w:t>башына</w:t>
            </w:r>
            <w:proofErr w:type="spellEnd"/>
            <w:r w:rsidRPr="00762494">
              <w:rPr>
                <w:b/>
                <w:bCs/>
                <w:color w:val="000000"/>
                <w:sz w:val="20"/>
                <w:szCs w:val="20"/>
              </w:rPr>
              <w:t xml:space="preserve"> карата</w:t>
            </w:r>
          </w:p>
        </w:tc>
        <w:tc>
          <w:tcPr>
            <w:tcW w:w="551" w:type="pct"/>
            <w:tcBorders>
              <w:top w:val="single" w:sz="4" w:space="0" w:color="auto"/>
              <w:left w:val="nil"/>
              <w:bottom w:val="single" w:sz="8" w:space="0" w:color="auto"/>
              <w:right w:val="nil"/>
            </w:tcBorders>
            <w:hideMark/>
          </w:tcPr>
          <w:p w14:paraId="4C12E066" w14:textId="77777777" w:rsidR="00762494" w:rsidRPr="00762494" w:rsidRDefault="00762494" w:rsidP="00762494">
            <w:pPr>
              <w:spacing w:before="20" w:after="20"/>
              <w:ind w:right="-113"/>
              <w:jc w:val="right"/>
              <w:rPr>
                <w:b/>
                <w:bCs/>
                <w:color w:val="000000"/>
                <w:sz w:val="20"/>
                <w:szCs w:val="20"/>
              </w:rPr>
            </w:pPr>
            <w:r w:rsidRPr="00762494">
              <w:rPr>
                <w:b/>
                <w:bCs/>
                <w:color w:val="000000"/>
                <w:sz w:val="20"/>
                <w:szCs w:val="20"/>
              </w:rPr>
              <w:t>1-октябрга карата</w:t>
            </w:r>
          </w:p>
        </w:tc>
      </w:tr>
      <w:tr w:rsidR="00762494" w:rsidRPr="00762494" w14:paraId="4984F259" w14:textId="77777777" w:rsidTr="005F2BB7">
        <w:trPr>
          <w:trHeight w:val="402"/>
        </w:trPr>
        <w:tc>
          <w:tcPr>
            <w:tcW w:w="1735" w:type="pct"/>
            <w:vAlign w:val="bottom"/>
            <w:hideMark/>
          </w:tcPr>
          <w:p w14:paraId="6CB390B4" w14:textId="77777777" w:rsidR="00762494" w:rsidRPr="00762494" w:rsidRDefault="00762494" w:rsidP="00762494">
            <w:pPr>
              <w:spacing w:before="20" w:after="20"/>
              <w:rPr>
                <w:b/>
                <w:color w:val="000000"/>
                <w:sz w:val="20"/>
                <w:szCs w:val="20"/>
              </w:rPr>
            </w:pPr>
            <w:proofErr w:type="spellStart"/>
            <w:r w:rsidRPr="00762494">
              <w:rPr>
                <w:b/>
                <w:color w:val="000000"/>
                <w:sz w:val="20"/>
                <w:szCs w:val="20"/>
              </w:rPr>
              <w:t>Бардыгы</w:t>
            </w:r>
            <w:proofErr w:type="spellEnd"/>
          </w:p>
        </w:tc>
        <w:tc>
          <w:tcPr>
            <w:tcW w:w="538" w:type="pct"/>
            <w:noWrap/>
            <w:vAlign w:val="bottom"/>
            <w:hideMark/>
          </w:tcPr>
          <w:p w14:paraId="3FC34566" w14:textId="77777777" w:rsidR="00762494" w:rsidRPr="00762494" w:rsidRDefault="00762494" w:rsidP="00762494">
            <w:pPr>
              <w:ind w:right="-113"/>
              <w:jc w:val="right"/>
              <w:rPr>
                <w:b/>
                <w:bCs/>
                <w:color w:val="000000"/>
                <w:sz w:val="20"/>
                <w:szCs w:val="20"/>
              </w:rPr>
            </w:pPr>
            <w:r w:rsidRPr="00762494">
              <w:rPr>
                <w:b/>
                <w:bCs/>
                <w:color w:val="000000"/>
                <w:sz w:val="20"/>
                <w:szCs w:val="20"/>
              </w:rPr>
              <w:t>402 022,5</w:t>
            </w:r>
          </w:p>
        </w:tc>
        <w:tc>
          <w:tcPr>
            <w:tcW w:w="551" w:type="pct"/>
            <w:noWrap/>
            <w:vAlign w:val="bottom"/>
            <w:hideMark/>
          </w:tcPr>
          <w:p w14:paraId="414A2535" w14:textId="77777777" w:rsidR="00762494" w:rsidRPr="00762494" w:rsidRDefault="00762494" w:rsidP="00762494">
            <w:pPr>
              <w:ind w:right="-113"/>
              <w:jc w:val="right"/>
              <w:rPr>
                <w:b/>
                <w:bCs/>
                <w:color w:val="000000"/>
                <w:sz w:val="20"/>
                <w:szCs w:val="20"/>
              </w:rPr>
            </w:pPr>
            <w:r w:rsidRPr="00762494">
              <w:rPr>
                <w:b/>
                <w:bCs/>
                <w:color w:val="000000"/>
                <w:sz w:val="20"/>
                <w:szCs w:val="20"/>
              </w:rPr>
              <w:t>448 843,3</w:t>
            </w:r>
          </w:p>
        </w:tc>
        <w:tc>
          <w:tcPr>
            <w:tcW w:w="538" w:type="pct"/>
            <w:noWrap/>
            <w:vAlign w:val="bottom"/>
            <w:hideMark/>
          </w:tcPr>
          <w:p w14:paraId="54824336" w14:textId="77777777" w:rsidR="00762494" w:rsidRPr="00762494" w:rsidRDefault="00762494" w:rsidP="00762494">
            <w:pPr>
              <w:ind w:right="-113"/>
              <w:jc w:val="right"/>
              <w:rPr>
                <w:b/>
                <w:bCs/>
                <w:color w:val="000000"/>
                <w:sz w:val="20"/>
                <w:szCs w:val="20"/>
              </w:rPr>
            </w:pPr>
            <w:r w:rsidRPr="00762494">
              <w:rPr>
                <w:b/>
                <w:bCs/>
                <w:color w:val="000000"/>
                <w:sz w:val="20"/>
                <w:szCs w:val="20"/>
              </w:rPr>
              <w:t>536 394,1</w:t>
            </w:r>
          </w:p>
        </w:tc>
        <w:tc>
          <w:tcPr>
            <w:tcW w:w="551" w:type="pct"/>
            <w:noWrap/>
            <w:vAlign w:val="bottom"/>
            <w:hideMark/>
          </w:tcPr>
          <w:p w14:paraId="24594A1B" w14:textId="77777777" w:rsidR="00762494" w:rsidRPr="00762494" w:rsidRDefault="00762494" w:rsidP="00762494">
            <w:pPr>
              <w:ind w:right="-113"/>
              <w:jc w:val="right"/>
              <w:rPr>
                <w:b/>
                <w:bCs/>
                <w:color w:val="000000"/>
                <w:sz w:val="20"/>
                <w:szCs w:val="20"/>
              </w:rPr>
            </w:pPr>
            <w:r w:rsidRPr="00762494">
              <w:rPr>
                <w:b/>
                <w:bCs/>
                <w:color w:val="000000"/>
                <w:sz w:val="20"/>
                <w:szCs w:val="20"/>
              </w:rPr>
              <w:t>562 159,4</w:t>
            </w:r>
          </w:p>
        </w:tc>
        <w:tc>
          <w:tcPr>
            <w:tcW w:w="538" w:type="pct"/>
            <w:noWrap/>
            <w:vAlign w:val="bottom"/>
            <w:hideMark/>
          </w:tcPr>
          <w:p w14:paraId="107CBF55" w14:textId="77777777" w:rsidR="00762494" w:rsidRPr="00762494" w:rsidRDefault="00762494" w:rsidP="00762494">
            <w:pPr>
              <w:ind w:right="-113"/>
              <w:jc w:val="right"/>
              <w:rPr>
                <w:b/>
                <w:bCs/>
                <w:color w:val="000000"/>
                <w:sz w:val="20"/>
                <w:szCs w:val="20"/>
              </w:rPr>
            </w:pPr>
            <w:r w:rsidRPr="00762494">
              <w:rPr>
                <w:b/>
                <w:bCs/>
                <w:color w:val="000000"/>
                <w:sz w:val="20"/>
                <w:szCs w:val="20"/>
              </w:rPr>
              <w:t>620 544,7</w:t>
            </w:r>
          </w:p>
        </w:tc>
        <w:tc>
          <w:tcPr>
            <w:tcW w:w="551" w:type="pct"/>
            <w:noWrap/>
            <w:vAlign w:val="bottom"/>
            <w:hideMark/>
          </w:tcPr>
          <w:p w14:paraId="1CC4EB56" w14:textId="77777777" w:rsidR="00762494" w:rsidRPr="00762494" w:rsidRDefault="00762494" w:rsidP="00762494">
            <w:pPr>
              <w:ind w:right="-113"/>
              <w:jc w:val="right"/>
              <w:rPr>
                <w:b/>
                <w:bCs/>
                <w:color w:val="000000"/>
                <w:sz w:val="20"/>
                <w:szCs w:val="20"/>
              </w:rPr>
            </w:pPr>
            <w:r w:rsidRPr="00762494">
              <w:rPr>
                <w:b/>
                <w:bCs/>
                <w:color w:val="000000"/>
                <w:sz w:val="20"/>
                <w:szCs w:val="20"/>
              </w:rPr>
              <w:t>582 594,6</w:t>
            </w:r>
          </w:p>
        </w:tc>
      </w:tr>
      <w:tr w:rsidR="00762494" w:rsidRPr="00762494" w14:paraId="46A0283E" w14:textId="77777777" w:rsidTr="005F2BB7">
        <w:trPr>
          <w:trHeight w:val="490"/>
        </w:trPr>
        <w:tc>
          <w:tcPr>
            <w:tcW w:w="1735" w:type="pct"/>
            <w:vAlign w:val="bottom"/>
            <w:hideMark/>
          </w:tcPr>
          <w:p w14:paraId="0C520B57" w14:textId="77777777" w:rsidR="00762494" w:rsidRPr="00762494" w:rsidRDefault="00762494" w:rsidP="00762494">
            <w:pPr>
              <w:tabs>
                <w:tab w:val="left" w:pos="3402"/>
              </w:tabs>
              <w:spacing w:beforeLines="10" w:before="24" w:afterLines="10" w:after="24"/>
              <w:ind w:left="170" w:hanging="113"/>
              <w:rPr>
                <w:color w:val="000000"/>
                <w:sz w:val="20"/>
                <w:szCs w:val="20"/>
                <w:lang w:val="ky-KG"/>
              </w:rPr>
            </w:pPr>
            <w:proofErr w:type="spellStart"/>
            <w:r w:rsidRPr="00762494">
              <w:rPr>
                <w:color w:val="000000"/>
                <w:sz w:val="20"/>
                <w:szCs w:val="20"/>
              </w:rPr>
              <w:t>Айыл</w:t>
            </w:r>
            <w:proofErr w:type="spellEnd"/>
            <w:r w:rsidRPr="00762494">
              <w:rPr>
                <w:color w:val="000000"/>
                <w:sz w:val="20"/>
                <w:szCs w:val="20"/>
              </w:rPr>
              <w:t xml:space="preserve"> </w:t>
            </w:r>
            <w:proofErr w:type="spellStart"/>
            <w:r w:rsidRPr="00762494">
              <w:rPr>
                <w:color w:val="000000"/>
                <w:sz w:val="20"/>
                <w:szCs w:val="20"/>
              </w:rPr>
              <w:t>чарба</w:t>
            </w:r>
            <w:proofErr w:type="spellEnd"/>
            <w:r w:rsidRPr="00762494">
              <w:rPr>
                <w:color w:val="000000"/>
                <w:sz w:val="20"/>
                <w:szCs w:val="20"/>
                <w:lang w:val="ky-KG"/>
              </w:rPr>
              <w:t>сы</w:t>
            </w:r>
            <w:r w:rsidRPr="00762494">
              <w:rPr>
                <w:color w:val="000000"/>
                <w:sz w:val="20"/>
                <w:szCs w:val="20"/>
              </w:rPr>
              <w:t xml:space="preserve">, </w:t>
            </w:r>
            <w:proofErr w:type="spellStart"/>
            <w:r w:rsidRPr="00762494">
              <w:rPr>
                <w:color w:val="000000"/>
                <w:sz w:val="20"/>
                <w:szCs w:val="20"/>
              </w:rPr>
              <w:t>токой</w:t>
            </w:r>
            <w:proofErr w:type="spellEnd"/>
            <w:r w:rsidRPr="00762494">
              <w:rPr>
                <w:color w:val="000000"/>
                <w:sz w:val="20"/>
                <w:szCs w:val="20"/>
              </w:rPr>
              <w:t xml:space="preserve"> </w:t>
            </w:r>
            <w:proofErr w:type="spellStart"/>
            <w:r w:rsidRPr="00762494">
              <w:rPr>
                <w:color w:val="000000"/>
                <w:sz w:val="20"/>
                <w:szCs w:val="20"/>
              </w:rPr>
              <w:t>чарбасы</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lang w:val="ky-KG"/>
              </w:rPr>
              <w:t xml:space="preserve"> балык уулоочулук</w:t>
            </w:r>
          </w:p>
        </w:tc>
        <w:tc>
          <w:tcPr>
            <w:tcW w:w="538" w:type="pct"/>
            <w:noWrap/>
            <w:vAlign w:val="bottom"/>
            <w:hideMark/>
          </w:tcPr>
          <w:p w14:paraId="4289B543" w14:textId="77777777" w:rsidR="00762494" w:rsidRPr="00762494" w:rsidRDefault="00762494" w:rsidP="00762494">
            <w:pPr>
              <w:jc w:val="right"/>
              <w:rPr>
                <w:color w:val="000000"/>
                <w:sz w:val="20"/>
                <w:szCs w:val="20"/>
              </w:rPr>
            </w:pPr>
            <w:r w:rsidRPr="00762494">
              <w:rPr>
                <w:color w:val="000000"/>
                <w:sz w:val="20"/>
                <w:szCs w:val="20"/>
              </w:rPr>
              <w:t>1 687,9</w:t>
            </w:r>
          </w:p>
        </w:tc>
        <w:tc>
          <w:tcPr>
            <w:tcW w:w="551" w:type="pct"/>
            <w:noWrap/>
            <w:vAlign w:val="bottom"/>
            <w:hideMark/>
          </w:tcPr>
          <w:p w14:paraId="37FBAF12" w14:textId="77777777" w:rsidR="00762494" w:rsidRPr="00762494" w:rsidRDefault="00762494" w:rsidP="00762494">
            <w:pPr>
              <w:jc w:val="right"/>
              <w:rPr>
                <w:color w:val="000000"/>
                <w:sz w:val="20"/>
                <w:szCs w:val="20"/>
              </w:rPr>
            </w:pPr>
            <w:r w:rsidRPr="00762494">
              <w:rPr>
                <w:color w:val="000000"/>
                <w:sz w:val="20"/>
                <w:szCs w:val="20"/>
              </w:rPr>
              <w:t>780,5</w:t>
            </w:r>
          </w:p>
        </w:tc>
        <w:tc>
          <w:tcPr>
            <w:tcW w:w="538" w:type="pct"/>
            <w:noWrap/>
            <w:vAlign w:val="bottom"/>
            <w:hideMark/>
          </w:tcPr>
          <w:p w14:paraId="4D781650" w14:textId="77777777" w:rsidR="00762494" w:rsidRPr="00762494" w:rsidRDefault="00762494" w:rsidP="00762494">
            <w:pPr>
              <w:jc w:val="right"/>
              <w:rPr>
                <w:color w:val="000000"/>
                <w:sz w:val="20"/>
                <w:szCs w:val="20"/>
              </w:rPr>
            </w:pPr>
            <w:r w:rsidRPr="00762494">
              <w:rPr>
                <w:color w:val="000000"/>
                <w:sz w:val="20"/>
                <w:szCs w:val="20"/>
              </w:rPr>
              <w:t>2 104,2</w:t>
            </w:r>
          </w:p>
        </w:tc>
        <w:tc>
          <w:tcPr>
            <w:tcW w:w="551" w:type="pct"/>
            <w:noWrap/>
            <w:vAlign w:val="bottom"/>
            <w:hideMark/>
          </w:tcPr>
          <w:p w14:paraId="12FCCD90" w14:textId="77777777" w:rsidR="00762494" w:rsidRPr="00762494" w:rsidRDefault="00762494" w:rsidP="00762494">
            <w:pPr>
              <w:jc w:val="right"/>
              <w:rPr>
                <w:color w:val="000000"/>
                <w:sz w:val="20"/>
                <w:szCs w:val="20"/>
              </w:rPr>
            </w:pPr>
            <w:r w:rsidRPr="00762494">
              <w:rPr>
                <w:color w:val="000000"/>
                <w:sz w:val="20"/>
                <w:szCs w:val="20"/>
              </w:rPr>
              <w:t>1 240,0</w:t>
            </w:r>
          </w:p>
        </w:tc>
        <w:tc>
          <w:tcPr>
            <w:tcW w:w="538" w:type="pct"/>
            <w:noWrap/>
            <w:vAlign w:val="bottom"/>
            <w:hideMark/>
          </w:tcPr>
          <w:p w14:paraId="0766C044" w14:textId="77777777" w:rsidR="00762494" w:rsidRPr="00762494" w:rsidRDefault="00762494" w:rsidP="00762494">
            <w:pPr>
              <w:jc w:val="right"/>
              <w:rPr>
                <w:color w:val="000000"/>
                <w:sz w:val="20"/>
                <w:szCs w:val="20"/>
              </w:rPr>
            </w:pPr>
            <w:r w:rsidRPr="00762494">
              <w:rPr>
                <w:color w:val="000000"/>
                <w:sz w:val="20"/>
                <w:szCs w:val="20"/>
              </w:rPr>
              <w:t>3 904,4</w:t>
            </w:r>
          </w:p>
        </w:tc>
        <w:tc>
          <w:tcPr>
            <w:tcW w:w="551" w:type="pct"/>
            <w:noWrap/>
            <w:vAlign w:val="bottom"/>
            <w:hideMark/>
          </w:tcPr>
          <w:p w14:paraId="0BEAB7F7" w14:textId="77777777" w:rsidR="00762494" w:rsidRPr="00762494" w:rsidRDefault="00762494" w:rsidP="00762494">
            <w:pPr>
              <w:jc w:val="right"/>
              <w:rPr>
                <w:color w:val="000000"/>
                <w:sz w:val="20"/>
                <w:szCs w:val="20"/>
              </w:rPr>
            </w:pPr>
            <w:r w:rsidRPr="00762494">
              <w:rPr>
                <w:color w:val="000000"/>
                <w:sz w:val="20"/>
                <w:szCs w:val="20"/>
              </w:rPr>
              <w:t>3 317,9</w:t>
            </w:r>
          </w:p>
        </w:tc>
      </w:tr>
      <w:tr w:rsidR="00762494" w:rsidRPr="00762494" w14:paraId="3A50ACA5" w14:textId="77777777" w:rsidTr="005F2BB7">
        <w:trPr>
          <w:trHeight w:val="263"/>
        </w:trPr>
        <w:tc>
          <w:tcPr>
            <w:tcW w:w="1735" w:type="pct"/>
            <w:vAlign w:val="bottom"/>
            <w:hideMark/>
          </w:tcPr>
          <w:p w14:paraId="09349E21" w14:textId="77777777" w:rsidR="00762494" w:rsidRPr="00762494" w:rsidRDefault="00762494" w:rsidP="00762494">
            <w:pPr>
              <w:spacing w:beforeLines="10" w:before="24" w:afterLines="10" w:after="24"/>
              <w:ind w:left="170" w:hanging="113"/>
              <w:rPr>
                <w:color w:val="000000"/>
                <w:sz w:val="20"/>
                <w:szCs w:val="20"/>
              </w:rPr>
            </w:pPr>
            <w:r w:rsidRPr="00762494">
              <w:rPr>
                <w:color w:val="000000"/>
                <w:sz w:val="20"/>
                <w:szCs w:val="20"/>
                <w:lang w:val="ky-KG"/>
              </w:rPr>
              <w:t>Пайдалуу</w:t>
            </w:r>
            <w:r w:rsidRPr="00762494">
              <w:rPr>
                <w:color w:val="000000"/>
                <w:sz w:val="20"/>
                <w:szCs w:val="20"/>
              </w:rPr>
              <w:t xml:space="preserve"> кен</w:t>
            </w:r>
            <w:r w:rsidRPr="00762494">
              <w:rPr>
                <w:color w:val="000000"/>
                <w:sz w:val="20"/>
                <w:szCs w:val="20"/>
                <w:lang w:val="ky-KG"/>
              </w:rPr>
              <w:t>дерди</w:t>
            </w:r>
            <w:r w:rsidRPr="00762494">
              <w:rPr>
                <w:color w:val="000000"/>
                <w:sz w:val="20"/>
                <w:szCs w:val="20"/>
              </w:rPr>
              <w:t xml:space="preserve"> </w:t>
            </w:r>
            <w:proofErr w:type="spellStart"/>
            <w:r w:rsidRPr="00762494">
              <w:rPr>
                <w:color w:val="000000"/>
                <w:sz w:val="20"/>
                <w:szCs w:val="20"/>
              </w:rPr>
              <w:t>казуу</w:t>
            </w:r>
            <w:proofErr w:type="spellEnd"/>
            <w:r w:rsidRPr="00762494">
              <w:rPr>
                <w:color w:val="000000"/>
                <w:sz w:val="20"/>
                <w:szCs w:val="20"/>
              </w:rPr>
              <w:t xml:space="preserve"> </w:t>
            </w:r>
          </w:p>
        </w:tc>
        <w:tc>
          <w:tcPr>
            <w:tcW w:w="538" w:type="pct"/>
            <w:noWrap/>
            <w:vAlign w:val="bottom"/>
            <w:hideMark/>
          </w:tcPr>
          <w:p w14:paraId="42A31607" w14:textId="77777777" w:rsidR="00762494" w:rsidRPr="00762494" w:rsidRDefault="00762494" w:rsidP="00762494">
            <w:pPr>
              <w:jc w:val="right"/>
              <w:rPr>
                <w:color w:val="000000"/>
                <w:sz w:val="20"/>
                <w:szCs w:val="20"/>
              </w:rPr>
            </w:pPr>
            <w:r w:rsidRPr="00762494">
              <w:rPr>
                <w:color w:val="000000"/>
                <w:sz w:val="20"/>
                <w:szCs w:val="20"/>
              </w:rPr>
              <w:t>28 778,0</w:t>
            </w:r>
          </w:p>
        </w:tc>
        <w:tc>
          <w:tcPr>
            <w:tcW w:w="551" w:type="pct"/>
            <w:noWrap/>
            <w:vAlign w:val="bottom"/>
            <w:hideMark/>
          </w:tcPr>
          <w:p w14:paraId="0590F3AC" w14:textId="77777777" w:rsidR="00762494" w:rsidRPr="00762494" w:rsidRDefault="00762494" w:rsidP="00762494">
            <w:pPr>
              <w:jc w:val="right"/>
              <w:rPr>
                <w:color w:val="000000"/>
                <w:sz w:val="20"/>
                <w:szCs w:val="20"/>
              </w:rPr>
            </w:pPr>
            <w:r w:rsidRPr="00762494">
              <w:rPr>
                <w:color w:val="000000"/>
                <w:sz w:val="20"/>
                <w:szCs w:val="20"/>
              </w:rPr>
              <w:t>21 059,6</w:t>
            </w:r>
          </w:p>
        </w:tc>
        <w:tc>
          <w:tcPr>
            <w:tcW w:w="538" w:type="pct"/>
            <w:noWrap/>
            <w:vAlign w:val="bottom"/>
            <w:hideMark/>
          </w:tcPr>
          <w:p w14:paraId="24E0BAE5" w14:textId="77777777" w:rsidR="00762494" w:rsidRPr="00762494" w:rsidRDefault="00762494" w:rsidP="00762494">
            <w:pPr>
              <w:jc w:val="right"/>
              <w:rPr>
                <w:color w:val="000000"/>
                <w:sz w:val="20"/>
                <w:szCs w:val="20"/>
              </w:rPr>
            </w:pPr>
            <w:r w:rsidRPr="00762494">
              <w:rPr>
                <w:color w:val="000000"/>
                <w:sz w:val="20"/>
                <w:szCs w:val="20"/>
              </w:rPr>
              <w:t>32 690,6</w:t>
            </w:r>
          </w:p>
        </w:tc>
        <w:tc>
          <w:tcPr>
            <w:tcW w:w="551" w:type="pct"/>
            <w:noWrap/>
            <w:vAlign w:val="bottom"/>
            <w:hideMark/>
          </w:tcPr>
          <w:p w14:paraId="5C6E9983" w14:textId="77777777" w:rsidR="00762494" w:rsidRPr="00762494" w:rsidRDefault="00762494" w:rsidP="00762494">
            <w:pPr>
              <w:jc w:val="right"/>
              <w:rPr>
                <w:color w:val="000000"/>
                <w:sz w:val="20"/>
                <w:szCs w:val="20"/>
              </w:rPr>
            </w:pPr>
            <w:r w:rsidRPr="00762494">
              <w:rPr>
                <w:color w:val="000000"/>
                <w:sz w:val="20"/>
                <w:szCs w:val="20"/>
              </w:rPr>
              <w:t>30 603,6</w:t>
            </w:r>
          </w:p>
        </w:tc>
        <w:tc>
          <w:tcPr>
            <w:tcW w:w="538" w:type="pct"/>
            <w:noWrap/>
            <w:vAlign w:val="bottom"/>
            <w:hideMark/>
          </w:tcPr>
          <w:p w14:paraId="1A042AE2" w14:textId="77777777" w:rsidR="00762494" w:rsidRPr="00762494" w:rsidRDefault="00762494" w:rsidP="00762494">
            <w:pPr>
              <w:jc w:val="right"/>
              <w:rPr>
                <w:color w:val="000000"/>
                <w:sz w:val="20"/>
                <w:szCs w:val="20"/>
              </w:rPr>
            </w:pPr>
            <w:r w:rsidRPr="00762494">
              <w:rPr>
                <w:color w:val="000000"/>
                <w:sz w:val="20"/>
                <w:szCs w:val="20"/>
              </w:rPr>
              <w:t>97 494,7</w:t>
            </w:r>
          </w:p>
        </w:tc>
        <w:tc>
          <w:tcPr>
            <w:tcW w:w="551" w:type="pct"/>
            <w:noWrap/>
            <w:vAlign w:val="bottom"/>
            <w:hideMark/>
          </w:tcPr>
          <w:p w14:paraId="2CEDCFFB" w14:textId="77777777" w:rsidR="00762494" w:rsidRPr="00762494" w:rsidRDefault="00762494" w:rsidP="00762494">
            <w:pPr>
              <w:jc w:val="right"/>
              <w:rPr>
                <w:color w:val="000000"/>
                <w:sz w:val="20"/>
                <w:szCs w:val="20"/>
              </w:rPr>
            </w:pPr>
            <w:r w:rsidRPr="00762494">
              <w:rPr>
                <w:color w:val="000000"/>
                <w:sz w:val="20"/>
                <w:szCs w:val="20"/>
              </w:rPr>
              <w:t>94 569,4</w:t>
            </w:r>
          </w:p>
        </w:tc>
      </w:tr>
      <w:tr w:rsidR="00762494" w:rsidRPr="00762494" w14:paraId="434A9703" w14:textId="77777777" w:rsidTr="005F2BB7">
        <w:trPr>
          <w:trHeight w:val="263"/>
        </w:trPr>
        <w:tc>
          <w:tcPr>
            <w:tcW w:w="1735" w:type="pct"/>
            <w:vAlign w:val="bottom"/>
            <w:hideMark/>
          </w:tcPr>
          <w:p w14:paraId="43FC1553" w14:textId="77777777" w:rsidR="00762494" w:rsidRPr="00762494" w:rsidRDefault="00762494" w:rsidP="00762494">
            <w:pPr>
              <w:spacing w:beforeLines="10" w:before="24" w:afterLines="10" w:after="24"/>
              <w:ind w:left="170" w:hanging="113"/>
              <w:rPr>
                <w:color w:val="000000"/>
                <w:sz w:val="20"/>
                <w:szCs w:val="20"/>
              </w:rPr>
            </w:pPr>
            <w:proofErr w:type="spellStart"/>
            <w:r w:rsidRPr="00762494">
              <w:rPr>
                <w:color w:val="000000"/>
                <w:sz w:val="20"/>
                <w:szCs w:val="20"/>
              </w:rPr>
              <w:t>Иштетүү</w:t>
            </w:r>
            <w:proofErr w:type="spellEnd"/>
            <w:r w:rsidRPr="00762494">
              <w:rPr>
                <w:color w:val="000000"/>
                <w:sz w:val="20"/>
                <w:szCs w:val="20"/>
              </w:rPr>
              <w:t xml:space="preserve"> </w:t>
            </w:r>
            <w:proofErr w:type="spellStart"/>
            <w:r w:rsidRPr="00762494">
              <w:rPr>
                <w:color w:val="000000"/>
                <w:sz w:val="20"/>
                <w:szCs w:val="20"/>
              </w:rPr>
              <w:t>өндүрүшү</w:t>
            </w:r>
            <w:proofErr w:type="spellEnd"/>
          </w:p>
        </w:tc>
        <w:tc>
          <w:tcPr>
            <w:tcW w:w="538" w:type="pct"/>
            <w:noWrap/>
            <w:vAlign w:val="bottom"/>
            <w:hideMark/>
          </w:tcPr>
          <w:p w14:paraId="38CAF3C2" w14:textId="77777777" w:rsidR="00762494" w:rsidRPr="00762494" w:rsidRDefault="00762494" w:rsidP="00762494">
            <w:pPr>
              <w:jc w:val="right"/>
              <w:rPr>
                <w:color w:val="000000"/>
                <w:sz w:val="20"/>
                <w:szCs w:val="20"/>
              </w:rPr>
            </w:pPr>
            <w:r w:rsidRPr="00762494">
              <w:rPr>
                <w:color w:val="000000"/>
                <w:sz w:val="20"/>
                <w:szCs w:val="20"/>
              </w:rPr>
              <w:t>67 353,6</w:t>
            </w:r>
          </w:p>
        </w:tc>
        <w:tc>
          <w:tcPr>
            <w:tcW w:w="551" w:type="pct"/>
            <w:noWrap/>
            <w:vAlign w:val="bottom"/>
            <w:hideMark/>
          </w:tcPr>
          <w:p w14:paraId="5CF634D0" w14:textId="77777777" w:rsidR="00762494" w:rsidRPr="00762494" w:rsidRDefault="00762494" w:rsidP="00762494">
            <w:pPr>
              <w:jc w:val="right"/>
              <w:rPr>
                <w:color w:val="000000"/>
                <w:sz w:val="20"/>
                <w:szCs w:val="20"/>
              </w:rPr>
            </w:pPr>
            <w:r w:rsidRPr="00762494">
              <w:rPr>
                <w:color w:val="000000"/>
                <w:sz w:val="20"/>
                <w:szCs w:val="20"/>
              </w:rPr>
              <w:t>70 234,6</w:t>
            </w:r>
          </w:p>
        </w:tc>
        <w:tc>
          <w:tcPr>
            <w:tcW w:w="538" w:type="pct"/>
            <w:noWrap/>
            <w:vAlign w:val="bottom"/>
            <w:hideMark/>
          </w:tcPr>
          <w:p w14:paraId="6C54F982" w14:textId="77777777" w:rsidR="00762494" w:rsidRPr="00762494" w:rsidRDefault="00762494" w:rsidP="00762494">
            <w:pPr>
              <w:jc w:val="right"/>
              <w:rPr>
                <w:color w:val="000000"/>
                <w:sz w:val="20"/>
                <w:szCs w:val="20"/>
              </w:rPr>
            </w:pPr>
            <w:r w:rsidRPr="00762494">
              <w:rPr>
                <w:color w:val="000000"/>
                <w:sz w:val="20"/>
                <w:szCs w:val="20"/>
              </w:rPr>
              <w:t>75 672,3</w:t>
            </w:r>
          </w:p>
        </w:tc>
        <w:tc>
          <w:tcPr>
            <w:tcW w:w="551" w:type="pct"/>
            <w:noWrap/>
            <w:vAlign w:val="bottom"/>
            <w:hideMark/>
          </w:tcPr>
          <w:p w14:paraId="12F4EA4A" w14:textId="77777777" w:rsidR="00762494" w:rsidRPr="00762494" w:rsidRDefault="00762494" w:rsidP="00762494">
            <w:pPr>
              <w:jc w:val="right"/>
              <w:rPr>
                <w:color w:val="000000"/>
                <w:sz w:val="20"/>
                <w:szCs w:val="20"/>
              </w:rPr>
            </w:pPr>
            <w:r w:rsidRPr="00762494">
              <w:rPr>
                <w:color w:val="000000"/>
                <w:sz w:val="20"/>
                <w:szCs w:val="20"/>
              </w:rPr>
              <w:t>94 466,9</w:t>
            </w:r>
          </w:p>
        </w:tc>
        <w:tc>
          <w:tcPr>
            <w:tcW w:w="538" w:type="pct"/>
            <w:noWrap/>
            <w:vAlign w:val="bottom"/>
            <w:hideMark/>
          </w:tcPr>
          <w:p w14:paraId="58CCC850" w14:textId="77777777" w:rsidR="00762494" w:rsidRPr="00762494" w:rsidRDefault="00762494" w:rsidP="00762494">
            <w:pPr>
              <w:ind w:right="-113"/>
              <w:jc w:val="right"/>
              <w:rPr>
                <w:color w:val="000000"/>
                <w:sz w:val="20"/>
                <w:szCs w:val="20"/>
              </w:rPr>
            </w:pPr>
            <w:r w:rsidRPr="00762494">
              <w:rPr>
                <w:color w:val="000000"/>
                <w:sz w:val="20"/>
                <w:szCs w:val="20"/>
              </w:rPr>
              <w:t>121 437,4</w:t>
            </w:r>
          </w:p>
        </w:tc>
        <w:tc>
          <w:tcPr>
            <w:tcW w:w="551" w:type="pct"/>
            <w:noWrap/>
            <w:vAlign w:val="bottom"/>
            <w:hideMark/>
          </w:tcPr>
          <w:p w14:paraId="432D7E14" w14:textId="77777777" w:rsidR="00762494" w:rsidRPr="00762494" w:rsidRDefault="00762494" w:rsidP="00762494">
            <w:pPr>
              <w:ind w:right="-113"/>
              <w:jc w:val="right"/>
              <w:rPr>
                <w:color w:val="000000"/>
                <w:sz w:val="20"/>
                <w:szCs w:val="20"/>
              </w:rPr>
            </w:pPr>
            <w:r w:rsidRPr="00762494">
              <w:rPr>
                <w:color w:val="000000"/>
                <w:sz w:val="20"/>
                <w:szCs w:val="20"/>
              </w:rPr>
              <w:t>121 558,2</w:t>
            </w:r>
          </w:p>
        </w:tc>
      </w:tr>
      <w:tr w:rsidR="00762494" w:rsidRPr="00762494" w14:paraId="07B5FA72" w14:textId="77777777" w:rsidTr="005F2BB7">
        <w:trPr>
          <w:trHeight w:val="692"/>
        </w:trPr>
        <w:tc>
          <w:tcPr>
            <w:tcW w:w="1735" w:type="pct"/>
            <w:vAlign w:val="bottom"/>
            <w:hideMark/>
          </w:tcPr>
          <w:p w14:paraId="1F902E73" w14:textId="77777777" w:rsidR="00762494" w:rsidRPr="00762494" w:rsidRDefault="00762494" w:rsidP="00762494">
            <w:pPr>
              <w:spacing w:beforeLines="10" w:before="24" w:afterLines="10" w:after="24"/>
              <w:ind w:left="170" w:hanging="113"/>
              <w:rPr>
                <w:color w:val="000000"/>
                <w:sz w:val="20"/>
                <w:szCs w:val="20"/>
                <w:lang w:val="ky-KG"/>
              </w:rPr>
            </w:pPr>
            <w:r w:rsidRPr="00762494">
              <w:rPr>
                <w:color w:val="000000"/>
                <w:sz w:val="20"/>
                <w:szCs w:val="20"/>
              </w:rPr>
              <w:t>Электр энергия, газ</w:t>
            </w:r>
            <w:r w:rsidRPr="00762494">
              <w:rPr>
                <w:color w:val="000000"/>
                <w:sz w:val="20"/>
                <w:szCs w:val="20"/>
                <w:lang w:val="ky-KG"/>
              </w:rPr>
              <w:t>, б</w:t>
            </w:r>
            <w:proofErr w:type="spellStart"/>
            <w:r w:rsidRPr="00762494">
              <w:rPr>
                <w:color w:val="000000"/>
                <w:sz w:val="20"/>
                <w:szCs w:val="20"/>
              </w:rPr>
              <w:t>уу</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rPr>
              <w:t xml:space="preserve"> </w:t>
            </w:r>
            <w:r w:rsidRPr="00762494">
              <w:rPr>
                <w:color w:val="000000"/>
                <w:sz w:val="20"/>
                <w:szCs w:val="20"/>
                <w:lang w:val="ky-KG"/>
              </w:rPr>
              <w:t xml:space="preserve">кондицияланган аба менен </w:t>
            </w:r>
            <w:r w:rsidRPr="00762494">
              <w:rPr>
                <w:color w:val="000000"/>
                <w:sz w:val="20"/>
                <w:szCs w:val="20"/>
                <w:lang w:val="ky-KG"/>
              </w:rPr>
              <w:br/>
              <w:t xml:space="preserve">камсыздоо (жабдуу) </w:t>
            </w:r>
          </w:p>
        </w:tc>
        <w:tc>
          <w:tcPr>
            <w:tcW w:w="538" w:type="pct"/>
            <w:noWrap/>
            <w:vAlign w:val="bottom"/>
            <w:hideMark/>
          </w:tcPr>
          <w:p w14:paraId="7952BBE1" w14:textId="77777777" w:rsidR="00762494" w:rsidRPr="00762494" w:rsidRDefault="00762494" w:rsidP="00762494">
            <w:pPr>
              <w:jc w:val="right"/>
              <w:rPr>
                <w:color w:val="000000"/>
                <w:sz w:val="20"/>
                <w:szCs w:val="20"/>
              </w:rPr>
            </w:pPr>
            <w:r w:rsidRPr="00762494">
              <w:rPr>
                <w:color w:val="000000"/>
                <w:sz w:val="20"/>
                <w:szCs w:val="20"/>
              </w:rPr>
              <w:t>15 108,5</w:t>
            </w:r>
          </w:p>
        </w:tc>
        <w:tc>
          <w:tcPr>
            <w:tcW w:w="551" w:type="pct"/>
            <w:noWrap/>
            <w:vAlign w:val="bottom"/>
            <w:hideMark/>
          </w:tcPr>
          <w:p w14:paraId="75FE993A" w14:textId="77777777" w:rsidR="00762494" w:rsidRPr="00762494" w:rsidRDefault="00762494" w:rsidP="00762494">
            <w:pPr>
              <w:jc w:val="right"/>
              <w:rPr>
                <w:color w:val="000000"/>
                <w:sz w:val="20"/>
                <w:szCs w:val="20"/>
              </w:rPr>
            </w:pPr>
            <w:r w:rsidRPr="00762494">
              <w:rPr>
                <w:color w:val="000000"/>
                <w:sz w:val="20"/>
                <w:szCs w:val="20"/>
              </w:rPr>
              <w:t>16 985,8</w:t>
            </w:r>
          </w:p>
        </w:tc>
        <w:tc>
          <w:tcPr>
            <w:tcW w:w="538" w:type="pct"/>
            <w:noWrap/>
            <w:vAlign w:val="bottom"/>
            <w:hideMark/>
          </w:tcPr>
          <w:p w14:paraId="434934E4" w14:textId="77777777" w:rsidR="00762494" w:rsidRPr="00762494" w:rsidRDefault="00762494" w:rsidP="00762494">
            <w:pPr>
              <w:jc w:val="right"/>
              <w:rPr>
                <w:color w:val="000000"/>
                <w:sz w:val="20"/>
                <w:szCs w:val="20"/>
              </w:rPr>
            </w:pPr>
            <w:r w:rsidRPr="00762494">
              <w:rPr>
                <w:color w:val="000000"/>
                <w:sz w:val="20"/>
                <w:szCs w:val="20"/>
              </w:rPr>
              <w:t>17 301,0</w:t>
            </w:r>
          </w:p>
        </w:tc>
        <w:tc>
          <w:tcPr>
            <w:tcW w:w="551" w:type="pct"/>
            <w:noWrap/>
            <w:vAlign w:val="bottom"/>
            <w:hideMark/>
          </w:tcPr>
          <w:p w14:paraId="6A7EDB2E" w14:textId="77777777" w:rsidR="00762494" w:rsidRPr="00762494" w:rsidRDefault="00762494" w:rsidP="00762494">
            <w:pPr>
              <w:jc w:val="right"/>
              <w:rPr>
                <w:color w:val="000000"/>
                <w:sz w:val="20"/>
                <w:szCs w:val="20"/>
              </w:rPr>
            </w:pPr>
            <w:r w:rsidRPr="00762494">
              <w:rPr>
                <w:color w:val="000000"/>
                <w:sz w:val="20"/>
                <w:szCs w:val="20"/>
              </w:rPr>
              <w:t>18 821,6</w:t>
            </w:r>
          </w:p>
        </w:tc>
        <w:tc>
          <w:tcPr>
            <w:tcW w:w="538" w:type="pct"/>
            <w:noWrap/>
            <w:vAlign w:val="bottom"/>
            <w:hideMark/>
          </w:tcPr>
          <w:p w14:paraId="1FAB5113" w14:textId="77777777" w:rsidR="00762494" w:rsidRPr="00762494" w:rsidRDefault="00762494" w:rsidP="00762494">
            <w:pPr>
              <w:ind w:right="-113"/>
              <w:jc w:val="right"/>
              <w:rPr>
                <w:color w:val="000000"/>
                <w:sz w:val="20"/>
                <w:szCs w:val="20"/>
              </w:rPr>
            </w:pPr>
            <w:r w:rsidRPr="00762494">
              <w:rPr>
                <w:color w:val="000000"/>
                <w:sz w:val="20"/>
                <w:szCs w:val="20"/>
              </w:rPr>
              <w:t>166 334,7</w:t>
            </w:r>
          </w:p>
        </w:tc>
        <w:tc>
          <w:tcPr>
            <w:tcW w:w="551" w:type="pct"/>
            <w:noWrap/>
            <w:vAlign w:val="bottom"/>
            <w:hideMark/>
          </w:tcPr>
          <w:p w14:paraId="0A5205D2" w14:textId="77777777" w:rsidR="00762494" w:rsidRPr="00762494" w:rsidRDefault="00762494" w:rsidP="00762494">
            <w:pPr>
              <w:ind w:right="-113"/>
              <w:jc w:val="right"/>
              <w:rPr>
                <w:color w:val="000000"/>
                <w:sz w:val="20"/>
                <w:szCs w:val="20"/>
              </w:rPr>
            </w:pPr>
            <w:r w:rsidRPr="00762494">
              <w:rPr>
                <w:color w:val="000000"/>
                <w:sz w:val="20"/>
                <w:szCs w:val="20"/>
              </w:rPr>
              <w:t>113 901,9</w:t>
            </w:r>
          </w:p>
        </w:tc>
      </w:tr>
      <w:tr w:rsidR="00762494" w:rsidRPr="00762494" w14:paraId="0E74CDD9" w14:textId="77777777" w:rsidTr="005F2BB7">
        <w:trPr>
          <w:trHeight w:val="704"/>
        </w:trPr>
        <w:tc>
          <w:tcPr>
            <w:tcW w:w="1735" w:type="pct"/>
            <w:vAlign w:val="bottom"/>
            <w:hideMark/>
          </w:tcPr>
          <w:p w14:paraId="6B55A0E2" w14:textId="77777777" w:rsidR="00762494" w:rsidRPr="00762494" w:rsidRDefault="00762494" w:rsidP="00762494">
            <w:pPr>
              <w:spacing w:beforeLines="10" w:before="24" w:afterLines="10" w:after="24"/>
              <w:ind w:left="170" w:hanging="113"/>
              <w:rPr>
                <w:color w:val="000000"/>
                <w:sz w:val="20"/>
                <w:szCs w:val="20"/>
                <w:lang w:val="ky-KG"/>
              </w:rPr>
            </w:pPr>
            <w:proofErr w:type="spellStart"/>
            <w:r w:rsidRPr="00762494">
              <w:rPr>
                <w:color w:val="000000"/>
                <w:sz w:val="20"/>
                <w:szCs w:val="20"/>
              </w:rPr>
              <w:t>Cуу</w:t>
            </w:r>
            <w:proofErr w:type="spellEnd"/>
            <w:r w:rsidRPr="00762494">
              <w:rPr>
                <w:color w:val="000000"/>
                <w:sz w:val="20"/>
                <w:szCs w:val="20"/>
              </w:rPr>
              <w:t xml:space="preserve"> </w:t>
            </w:r>
            <w:proofErr w:type="spellStart"/>
            <w:r w:rsidRPr="00762494">
              <w:rPr>
                <w:color w:val="000000"/>
                <w:sz w:val="20"/>
                <w:szCs w:val="20"/>
              </w:rPr>
              <w:t>менен</w:t>
            </w:r>
            <w:proofErr w:type="spellEnd"/>
            <w:r w:rsidRPr="00762494">
              <w:rPr>
                <w:color w:val="000000"/>
                <w:sz w:val="20"/>
                <w:szCs w:val="20"/>
              </w:rPr>
              <w:t xml:space="preserve"> </w:t>
            </w:r>
            <w:r w:rsidRPr="00762494">
              <w:rPr>
                <w:color w:val="000000"/>
                <w:sz w:val="20"/>
                <w:szCs w:val="20"/>
                <w:lang w:val="ky-KG"/>
              </w:rPr>
              <w:t>жабд</w:t>
            </w:r>
            <w:proofErr w:type="spellStart"/>
            <w:r w:rsidRPr="00762494">
              <w:rPr>
                <w:color w:val="000000"/>
                <w:sz w:val="20"/>
                <w:szCs w:val="20"/>
              </w:rPr>
              <w:t>уу</w:t>
            </w:r>
            <w:proofErr w:type="spellEnd"/>
            <w:r w:rsidRPr="00762494">
              <w:rPr>
                <w:color w:val="000000"/>
                <w:sz w:val="20"/>
                <w:szCs w:val="20"/>
              </w:rPr>
              <w:t xml:space="preserve">, </w:t>
            </w:r>
            <w:proofErr w:type="spellStart"/>
            <w:r w:rsidRPr="00762494">
              <w:rPr>
                <w:color w:val="000000"/>
                <w:sz w:val="20"/>
                <w:szCs w:val="20"/>
              </w:rPr>
              <w:t>калдыктарды</w:t>
            </w:r>
            <w:proofErr w:type="spellEnd"/>
            <w:r w:rsidRPr="00762494">
              <w:rPr>
                <w:color w:val="000000"/>
                <w:sz w:val="20"/>
                <w:szCs w:val="20"/>
              </w:rPr>
              <w:t xml:space="preserve"> </w:t>
            </w:r>
            <w:r w:rsidRPr="00762494">
              <w:rPr>
                <w:color w:val="000000"/>
                <w:sz w:val="20"/>
                <w:szCs w:val="20"/>
              </w:rPr>
              <w:br/>
            </w:r>
            <w:proofErr w:type="spellStart"/>
            <w:r w:rsidRPr="00762494">
              <w:rPr>
                <w:color w:val="000000"/>
                <w:sz w:val="20"/>
                <w:szCs w:val="20"/>
              </w:rPr>
              <w:t>тазалоо</w:t>
            </w:r>
            <w:proofErr w:type="spellEnd"/>
            <w:r w:rsidRPr="00762494">
              <w:rPr>
                <w:color w:val="000000"/>
                <w:sz w:val="20"/>
                <w:szCs w:val="20"/>
              </w:rPr>
              <w:t xml:space="preserve"> </w:t>
            </w:r>
            <w:r w:rsidRPr="00762494">
              <w:rPr>
                <w:color w:val="000000"/>
                <w:sz w:val="20"/>
                <w:szCs w:val="20"/>
                <w:lang w:val="ky-KG"/>
              </w:rPr>
              <w:t>жана</w:t>
            </w:r>
            <w:r w:rsidRPr="00762494">
              <w:rPr>
                <w:color w:val="000000"/>
                <w:sz w:val="20"/>
                <w:szCs w:val="20"/>
              </w:rPr>
              <w:t xml:space="preserve"> </w:t>
            </w:r>
            <w:proofErr w:type="spellStart"/>
            <w:r w:rsidRPr="00762494">
              <w:rPr>
                <w:color w:val="000000"/>
                <w:sz w:val="20"/>
                <w:szCs w:val="20"/>
              </w:rPr>
              <w:t>иштетүү</w:t>
            </w:r>
            <w:proofErr w:type="spellEnd"/>
            <w:r w:rsidRPr="00762494">
              <w:rPr>
                <w:color w:val="000000"/>
                <w:sz w:val="20"/>
                <w:szCs w:val="20"/>
                <w:lang w:val="ky-KG"/>
              </w:rPr>
              <w:t>, кайра пайдаланылуучу чийки затты алуу</w:t>
            </w:r>
          </w:p>
        </w:tc>
        <w:tc>
          <w:tcPr>
            <w:tcW w:w="538" w:type="pct"/>
            <w:noWrap/>
            <w:vAlign w:val="bottom"/>
            <w:hideMark/>
          </w:tcPr>
          <w:p w14:paraId="4F09E427" w14:textId="77777777" w:rsidR="00762494" w:rsidRPr="00762494" w:rsidRDefault="00762494" w:rsidP="00762494">
            <w:pPr>
              <w:jc w:val="right"/>
              <w:rPr>
                <w:color w:val="000000"/>
                <w:sz w:val="20"/>
                <w:szCs w:val="20"/>
              </w:rPr>
            </w:pPr>
            <w:r w:rsidRPr="00762494">
              <w:rPr>
                <w:color w:val="000000"/>
                <w:sz w:val="20"/>
                <w:szCs w:val="20"/>
              </w:rPr>
              <w:t>2 117,5</w:t>
            </w:r>
          </w:p>
        </w:tc>
        <w:tc>
          <w:tcPr>
            <w:tcW w:w="551" w:type="pct"/>
            <w:noWrap/>
            <w:vAlign w:val="bottom"/>
            <w:hideMark/>
          </w:tcPr>
          <w:p w14:paraId="4982954B" w14:textId="77777777" w:rsidR="00762494" w:rsidRPr="00762494" w:rsidRDefault="00762494" w:rsidP="00762494">
            <w:pPr>
              <w:jc w:val="right"/>
              <w:rPr>
                <w:color w:val="000000"/>
                <w:sz w:val="20"/>
                <w:szCs w:val="20"/>
              </w:rPr>
            </w:pPr>
            <w:r w:rsidRPr="00762494">
              <w:rPr>
                <w:color w:val="000000"/>
                <w:sz w:val="20"/>
                <w:szCs w:val="20"/>
              </w:rPr>
              <w:t>1 975,6</w:t>
            </w:r>
          </w:p>
        </w:tc>
        <w:tc>
          <w:tcPr>
            <w:tcW w:w="538" w:type="pct"/>
            <w:noWrap/>
            <w:vAlign w:val="bottom"/>
            <w:hideMark/>
          </w:tcPr>
          <w:p w14:paraId="31A63204" w14:textId="77777777" w:rsidR="00762494" w:rsidRPr="00762494" w:rsidRDefault="00762494" w:rsidP="00762494">
            <w:pPr>
              <w:jc w:val="right"/>
              <w:rPr>
                <w:color w:val="000000"/>
                <w:sz w:val="20"/>
                <w:szCs w:val="20"/>
              </w:rPr>
            </w:pPr>
            <w:r w:rsidRPr="00762494">
              <w:rPr>
                <w:color w:val="000000"/>
                <w:sz w:val="20"/>
                <w:szCs w:val="20"/>
              </w:rPr>
              <w:t>1 722,1</w:t>
            </w:r>
          </w:p>
        </w:tc>
        <w:tc>
          <w:tcPr>
            <w:tcW w:w="551" w:type="pct"/>
            <w:noWrap/>
            <w:vAlign w:val="bottom"/>
            <w:hideMark/>
          </w:tcPr>
          <w:p w14:paraId="4FD9A024" w14:textId="77777777" w:rsidR="00762494" w:rsidRPr="00762494" w:rsidRDefault="00762494" w:rsidP="00762494">
            <w:pPr>
              <w:jc w:val="right"/>
              <w:rPr>
                <w:color w:val="000000"/>
                <w:sz w:val="20"/>
                <w:szCs w:val="20"/>
              </w:rPr>
            </w:pPr>
            <w:r w:rsidRPr="00762494">
              <w:rPr>
                <w:color w:val="000000"/>
                <w:sz w:val="20"/>
                <w:szCs w:val="20"/>
              </w:rPr>
              <w:t>1 741,7</w:t>
            </w:r>
          </w:p>
        </w:tc>
        <w:tc>
          <w:tcPr>
            <w:tcW w:w="538" w:type="pct"/>
            <w:noWrap/>
            <w:vAlign w:val="bottom"/>
            <w:hideMark/>
          </w:tcPr>
          <w:p w14:paraId="6AE15300" w14:textId="77777777" w:rsidR="00762494" w:rsidRPr="00762494" w:rsidRDefault="00762494" w:rsidP="00762494">
            <w:pPr>
              <w:jc w:val="right"/>
              <w:rPr>
                <w:color w:val="000000"/>
                <w:sz w:val="20"/>
                <w:szCs w:val="20"/>
              </w:rPr>
            </w:pPr>
            <w:r w:rsidRPr="00762494">
              <w:rPr>
                <w:color w:val="000000"/>
                <w:sz w:val="20"/>
                <w:szCs w:val="20"/>
              </w:rPr>
              <w:t>1 378,4</w:t>
            </w:r>
          </w:p>
        </w:tc>
        <w:tc>
          <w:tcPr>
            <w:tcW w:w="551" w:type="pct"/>
            <w:noWrap/>
            <w:vAlign w:val="bottom"/>
            <w:hideMark/>
          </w:tcPr>
          <w:p w14:paraId="613A239B" w14:textId="77777777" w:rsidR="00762494" w:rsidRPr="00762494" w:rsidRDefault="00762494" w:rsidP="00762494">
            <w:pPr>
              <w:jc w:val="right"/>
              <w:rPr>
                <w:color w:val="000000"/>
                <w:sz w:val="20"/>
                <w:szCs w:val="20"/>
              </w:rPr>
            </w:pPr>
            <w:r w:rsidRPr="00762494">
              <w:rPr>
                <w:color w:val="000000"/>
                <w:sz w:val="20"/>
                <w:szCs w:val="20"/>
              </w:rPr>
              <w:t>1 165,7</w:t>
            </w:r>
          </w:p>
        </w:tc>
      </w:tr>
      <w:tr w:rsidR="00762494" w:rsidRPr="00762494" w14:paraId="382FC7EB" w14:textId="77777777" w:rsidTr="005F2BB7">
        <w:trPr>
          <w:trHeight w:val="263"/>
        </w:trPr>
        <w:tc>
          <w:tcPr>
            <w:tcW w:w="1735" w:type="pct"/>
            <w:vAlign w:val="bottom"/>
            <w:hideMark/>
          </w:tcPr>
          <w:p w14:paraId="3209BDD2" w14:textId="77777777" w:rsidR="00762494" w:rsidRPr="00762494" w:rsidRDefault="00762494" w:rsidP="00762494">
            <w:pPr>
              <w:spacing w:beforeLines="10" w:before="24" w:afterLines="10" w:after="24"/>
              <w:ind w:left="170" w:hanging="113"/>
              <w:rPr>
                <w:color w:val="000000"/>
                <w:sz w:val="20"/>
                <w:szCs w:val="20"/>
              </w:rPr>
            </w:pPr>
            <w:proofErr w:type="spellStart"/>
            <w:r w:rsidRPr="00762494">
              <w:rPr>
                <w:color w:val="000000"/>
                <w:sz w:val="20"/>
                <w:szCs w:val="20"/>
              </w:rPr>
              <w:t>Курулуш</w:t>
            </w:r>
            <w:proofErr w:type="spellEnd"/>
          </w:p>
        </w:tc>
        <w:tc>
          <w:tcPr>
            <w:tcW w:w="538" w:type="pct"/>
            <w:noWrap/>
            <w:vAlign w:val="bottom"/>
            <w:hideMark/>
          </w:tcPr>
          <w:p w14:paraId="3AC3FFC6" w14:textId="77777777" w:rsidR="00762494" w:rsidRPr="00762494" w:rsidRDefault="00762494" w:rsidP="00762494">
            <w:pPr>
              <w:jc w:val="right"/>
              <w:rPr>
                <w:color w:val="000000"/>
                <w:sz w:val="20"/>
                <w:szCs w:val="20"/>
              </w:rPr>
            </w:pPr>
            <w:r w:rsidRPr="00762494">
              <w:rPr>
                <w:color w:val="000000"/>
                <w:sz w:val="20"/>
                <w:szCs w:val="20"/>
              </w:rPr>
              <w:t>83 796,3</w:t>
            </w:r>
          </w:p>
        </w:tc>
        <w:tc>
          <w:tcPr>
            <w:tcW w:w="551" w:type="pct"/>
            <w:noWrap/>
            <w:vAlign w:val="bottom"/>
            <w:hideMark/>
          </w:tcPr>
          <w:p w14:paraId="0C382AA5" w14:textId="77777777" w:rsidR="00762494" w:rsidRPr="00762494" w:rsidRDefault="00762494" w:rsidP="00762494">
            <w:pPr>
              <w:jc w:val="right"/>
              <w:rPr>
                <w:color w:val="000000"/>
                <w:sz w:val="20"/>
                <w:szCs w:val="20"/>
              </w:rPr>
            </w:pPr>
            <w:r w:rsidRPr="00762494">
              <w:rPr>
                <w:color w:val="000000"/>
                <w:sz w:val="20"/>
                <w:szCs w:val="20"/>
              </w:rPr>
              <w:t>95 585,1</w:t>
            </w:r>
          </w:p>
        </w:tc>
        <w:tc>
          <w:tcPr>
            <w:tcW w:w="538" w:type="pct"/>
            <w:noWrap/>
            <w:vAlign w:val="bottom"/>
            <w:hideMark/>
          </w:tcPr>
          <w:p w14:paraId="61C8BC01" w14:textId="77777777" w:rsidR="00762494" w:rsidRPr="00762494" w:rsidRDefault="00762494" w:rsidP="00762494">
            <w:pPr>
              <w:ind w:right="-113"/>
              <w:jc w:val="right"/>
              <w:rPr>
                <w:color w:val="000000"/>
                <w:sz w:val="20"/>
                <w:szCs w:val="20"/>
              </w:rPr>
            </w:pPr>
            <w:r w:rsidRPr="00762494">
              <w:rPr>
                <w:color w:val="000000"/>
                <w:sz w:val="20"/>
                <w:szCs w:val="20"/>
              </w:rPr>
              <w:t>154 909,4</w:t>
            </w:r>
          </w:p>
        </w:tc>
        <w:tc>
          <w:tcPr>
            <w:tcW w:w="551" w:type="pct"/>
            <w:noWrap/>
            <w:vAlign w:val="bottom"/>
            <w:hideMark/>
          </w:tcPr>
          <w:p w14:paraId="6CE157D0" w14:textId="77777777" w:rsidR="00762494" w:rsidRPr="00762494" w:rsidRDefault="00762494" w:rsidP="00762494">
            <w:pPr>
              <w:ind w:right="-57"/>
              <w:jc w:val="right"/>
              <w:rPr>
                <w:color w:val="000000"/>
                <w:sz w:val="20"/>
                <w:szCs w:val="20"/>
              </w:rPr>
            </w:pPr>
            <w:r w:rsidRPr="00762494">
              <w:rPr>
                <w:color w:val="000000"/>
                <w:sz w:val="20"/>
                <w:szCs w:val="20"/>
              </w:rPr>
              <w:t>161 184,8</w:t>
            </w:r>
          </w:p>
        </w:tc>
        <w:tc>
          <w:tcPr>
            <w:tcW w:w="538" w:type="pct"/>
            <w:noWrap/>
            <w:vAlign w:val="bottom"/>
            <w:hideMark/>
          </w:tcPr>
          <w:p w14:paraId="1BF2C485" w14:textId="77777777" w:rsidR="00762494" w:rsidRPr="00762494" w:rsidRDefault="00762494" w:rsidP="00762494">
            <w:pPr>
              <w:jc w:val="right"/>
              <w:rPr>
                <w:color w:val="000000"/>
                <w:sz w:val="20"/>
                <w:szCs w:val="20"/>
              </w:rPr>
            </w:pPr>
            <w:r w:rsidRPr="00762494">
              <w:rPr>
                <w:color w:val="000000"/>
                <w:sz w:val="20"/>
                <w:szCs w:val="20"/>
              </w:rPr>
              <w:t>40 468,0</w:t>
            </w:r>
          </w:p>
        </w:tc>
        <w:tc>
          <w:tcPr>
            <w:tcW w:w="551" w:type="pct"/>
            <w:noWrap/>
            <w:vAlign w:val="bottom"/>
            <w:hideMark/>
          </w:tcPr>
          <w:p w14:paraId="4B69E2D4" w14:textId="77777777" w:rsidR="00762494" w:rsidRPr="00762494" w:rsidRDefault="00762494" w:rsidP="00762494">
            <w:pPr>
              <w:jc w:val="right"/>
              <w:rPr>
                <w:color w:val="000000"/>
                <w:sz w:val="20"/>
                <w:szCs w:val="20"/>
              </w:rPr>
            </w:pPr>
            <w:r w:rsidRPr="00762494">
              <w:rPr>
                <w:color w:val="000000"/>
                <w:sz w:val="20"/>
                <w:szCs w:val="20"/>
              </w:rPr>
              <w:t>41 352,2</w:t>
            </w:r>
          </w:p>
        </w:tc>
      </w:tr>
      <w:tr w:rsidR="00762494" w:rsidRPr="00762494" w14:paraId="6A4DCCFA" w14:textId="77777777" w:rsidTr="005F2BB7">
        <w:trPr>
          <w:trHeight w:val="490"/>
        </w:trPr>
        <w:tc>
          <w:tcPr>
            <w:tcW w:w="1735" w:type="pct"/>
            <w:vAlign w:val="bottom"/>
            <w:hideMark/>
          </w:tcPr>
          <w:p w14:paraId="1C15413D" w14:textId="77777777" w:rsidR="00762494" w:rsidRPr="00762494" w:rsidRDefault="00762494" w:rsidP="00762494">
            <w:pPr>
              <w:spacing w:beforeLines="10" w:before="24" w:afterLines="10" w:after="24"/>
              <w:ind w:left="170" w:hanging="113"/>
              <w:rPr>
                <w:color w:val="000000"/>
                <w:sz w:val="20"/>
                <w:szCs w:val="20"/>
              </w:rPr>
            </w:pPr>
            <w:r w:rsidRPr="00762494">
              <w:rPr>
                <w:color w:val="000000"/>
                <w:sz w:val="20"/>
                <w:szCs w:val="20"/>
                <w:lang w:val="ky-KG"/>
              </w:rPr>
              <w:t>Дүң жана чекене с</w:t>
            </w:r>
            <w:proofErr w:type="spellStart"/>
            <w:r w:rsidRPr="00762494">
              <w:rPr>
                <w:color w:val="000000"/>
                <w:sz w:val="20"/>
                <w:szCs w:val="20"/>
              </w:rPr>
              <w:t>оода</w:t>
            </w:r>
            <w:proofErr w:type="spellEnd"/>
            <w:r w:rsidRPr="00762494">
              <w:rPr>
                <w:color w:val="000000"/>
                <w:sz w:val="20"/>
                <w:szCs w:val="20"/>
              </w:rPr>
              <w:t xml:space="preserve">; </w:t>
            </w:r>
            <w:proofErr w:type="spellStart"/>
            <w:r w:rsidRPr="00762494">
              <w:rPr>
                <w:color w:val="000000"/>
                <w:sz w:val="20"/>
                <w:szCs w:val="20"/>
              </w:rPr>
              <w:t>автоунааларды</w:t>
            </w:r>
            <w:proofErr w:type="spellEnd"/>
            <w:r w:rsidRPr="00762494">
              <w:rPr>
                <w:color w:val="000000"/>
                <w:sz w:val="20"/>
                <w:szCs w:val="20"/>
              </w:rPr>
              <w:t xml:space="preserve"> </w:t>
            </w:r>
            <w:r w:rsidRPr="00762494">
              <w:rPr>
                <w:color w:val="000000"/>
                <w:sz w:val="20"/>
                <w:szCs w:val="20"/>
                <w:lang w:val="ky-KG"/>
              </w:rPr>
              <w:t xml:space="preserve">жана мотоциклдерди </w:t>
            </w:r>
            <w:proofErr w:type="spellStart"/>
            <w:r w:rsidRPr="00762494">
              <w:rPr>
                <w:color w:val="000000"/>
                <w:sz w:val="20"/>
                <w:szCs w:val="20"/>
              </w:rPr>
              <w:t>оңдоо</w:t>
            </w:r>
            <w:proofErr w:type="spellEnd"/>
          </w:p>
        </w:tc>
        <w:tc>
          <w:tcPr>
            <w:tcW w:w="538" w:type="pct"/>
            <w:noWrap/>
            <w:vAlign w:val="bottom"/>
            <w:hideMark/>
          </w:tcPr>
          <w:p w14:paraId="767483D8" w14:textId="77777777" w:rsidR="00762494" w:rsidRPr="00762494" w:rsidRDefault="00762494" w:rsidP="00762494">
            <w:pPr>
              <w:ind w:right="-113"/>
              <w:jc w:val="right"/>
              <w:rPr>
                <w:color w:val="000000"/>
                <w:sz w:val="20"/>
                <w:szCs w:val="20"/>
              </w:rPr>
            </w:pPr>
            <w:r w:rsidRPr="00762494">
              <w:rPr>
                <w:color w:val="000000"/>
                <w:sz w:val="20"/>
                <w:szCs w:val="20"/>
              </w:rPr>
              <w:t>136 155,0</w:t>
            </w:r>
          </w:p>
        </w:tc>
        <w:tc>
          <w:tcPr>
            <w:tcW w:w="551" w:type="pct"/>
            <w:noWrap/>
            <w:vAlign w:val="bottom"/>
            <w:hideMark/>
          </w:tcPr>
          <w:p w14:paraId="6EF2E8A2" w14:textId="77777777" w:rsidR="00762494" w:rsidRPr="00762494" w:rsidRDefault="00762494" w:rsidP="00762494">
            <w:pPr>
              <w:ind w:right="-57"/>
              <w:jc w:val="right"/>
              <w:rPr>
                <w:color w:val="000000"/>
                <w:sz w:val="20"/>
                <w:szCs w:val="20"/>
              </w:rPr>
            </w:pPr>
            <w:r w:rsidRPr="00762494">
              <w:rPr>
                <w:color w:val="000000"/>
                <w:sz w:val="20"/>
                <w:szCs w:val="20"/>
              </w:rPr>
              <w:t>157 676,8</w:t>
            </w:r>
          </w:p>
        </w:tc>
        <w:tc>
          <w:tcPr>
            <w:tcW w:w="538" w:type="pct"/>
            <w:noWrap/>
            <w:vAlign w:val="bottom"/>
            <w:hideMark/>
          </w:tcPr>
          <w:p w14:paraId="77D36FBB" w14:textId="77777777" w:rsidR="00762494" w:rsidRPr="00762494" w:rsidRDefault="00762494" w:rsidP="00762494">
            <w:pPr>
              <w:ind w:right="-113"/>
              <w:jc w:val="right"/>
              <w:rPr>
                <w:color w:val="000000"/>
                <w:sz w:val="20"/>
                <w:szCs w:val="20"/>
              </w:rPr>
            </w:pPr>
            <w:r w:rsidRPr="00762494">
              <w:rPr>
                <w:color w:val="000000"/>
                <w:sz w:val="20"/>
                <w:szCs w:val="20"/>
              </w:rPr>
              <w:t>152 517,8</w:t>
            </w:r>
          </w:p>
        </w:tc>
        <w:tc>
          <w:tcPr>
            <w:tcW w:w="551" w:type="pct"/>
            <w:noWrap/>
            <w:vAlign w:val="bottom"/>
            <w:hideMark/>
          </w:tcPr>
          <w:p w14:paraId="057253E5" w14:textId="77777777" w:rsidR="00762494" w:rsidRPr="00762494" w:rsidRDefault="00762494" w:rsidP="00762494">
            <w:pPr>
              <w:ind w:right="-113"/>
              <w:jc w:val="right"/>
              <w:rPr>
                <w:color w:val="000000"/>
                <w:sz w:val="20"/>
                <w:szCs w:val="20"/>
              </w:rPr>
            </w:pPr>
            <w:r w:rsidRPr="00762494">
              <w:rPr>
                <w:color w:val="000000"/>
                <w:sz w:val="20"/>
                <w:szCs w:val="20"/>
              </w:rPr>
              <w:t>157 441,2</w:t>
            </w:r>
          </w:p>
        </w:tc>
        <w:tc>
          <w:tcPr>
            <w:tcW w:w="538" w:type="pct"/>
            <w:noWrap/>
            <w:vAlign w:val="bottom"/>
            <w:hideMark/>
          </w:tcPr>
          <w:p w14:paraId="0E092E85" w14:textId="77777777" w:rsidR="00762494" w:rsidRPr="00762494" w:rsidRDefault="00762494" w:rsidP="00762494">
            <w:pPr>
              <w:ind w:right="-113"/>
              <w:jc w:val="right"/>
              <w:rPr>
                <w:color w:val="000000"/>
                <w:sz w:val="20"/>
                <w:szCs w:val="20"/>
              </w:rPr>
            </w:pPr>
            <w:r w:rsidRPr="00762494">
              <w:rPr>
                <w:color w:val="000000"/>
                <w:sz w:val="20"/>
                <w:szCs w:val="20"/>
              </w:rPr>
              <w:t>77 679,9</w:t>
            </w:r>
          </w:p>
        </w:tc>
        <w:tc>
          <w:tcPr>
            <w:tcW w:w="551" w:type="pct"/>
            <w:noWrap/>
            <w:vAlign w:val="bottom"/>
            <w:hideMark/>
          </w:tcPr>
          <w:p w14:paraId="114A4BE2" w14:textId="77777777" w:rsidR="00762494" w:rsidRPr="00762494" w:rsidRDefault="00762494" w:rsidP="00762494">
            <w:pPr>
              <w:jc w:val="right"/>
              <w:rPr>
                <w:color w:val="000000"/>
                <w:sz w:val="20"/>
                <w:szCs w:val="20"/>
              </w:rPr>
            </w:pPr>
            <w:r w:rsidRPr="00762494">
              <w:rPr>
                <w:color w:val="000000"/>
                <w:sz w:val="20"/>
                <w:szCs w:val="20"/>
              </w:rPr>
              <w:t>98 969,3</w:t>
            </w:r>
          </w:p>
        </w:tc>
      </w:tr>
      <w:tr w:rsidR="00762494" w:rsidRPr="00762494" w14:paraId="524D0B7C" w14:textId="77777777" w:rsidTr="005F2BB7">
        <w:trPr>
          <w:trHeight w:val="478"/>
        </w:trPr>
        <w:tc>
          <w:tcPr>
            <w:tcW w:w="1735" w:type="pct"/>
            <w:vAlign w:val="bottom"/>
            <w:hideMark/>
          </w:tcPr>
          <w:p w14:paraId="45BD95A5" w14:textId="77777777" w:rsidR="00762494" w:rsidRPr="00762494" w:rsidRDefault="00762494" w:rsidP="00762494">
            <w:pPr>
              <w:spacing w:beforeLines="10" w:before="24" w:afterLines="10" w:after="24"/>
              <w:ind w:left="170" w:hanging="113"/>
              <w:rPr>
                <w:color w:val="000000"/>
                <w:sz w:val="20"/>
                <w:szCs w:val="20"/>
              </w:rPr>
            </w:pPr>
            <w:r w:rsidRPr="00762494">
              <w:rPr>
                <w:color w:val="000000"/>
                <w:sz w:val="20"/>
                <w:szCs w:val="20"/>
              </w:rPr>
              <w:lastRenderedPageBreak/>
              <w:t xml:space="preserve">Транспорт </w:t>
            </w:r>
            <w:r w:rsidRPr="00762494">
              <w:rPr>
                <w:color w:val="000000"/>
                <w:sz w:val="20"/>
                <w:szCs w:val="20"/>
                <w:lang w:val="ky-KG"/>
              </w:rPr>
              <w:t xml:space="preserve">ишмердиги </w:t>
            </w:r>
            <w:proofErr w:type="spellStart"/>
            <w:r w:rsidRPr="00762494">
              <w:rPr>
                <w:color w:val="000000"/>
                <w:sz w:val="20"/>
                <w:szCs w:val="20"/>
              </w:rPr>
              <w:t>жана</w:t>
            </w:r>
            <w:proofErr w:type="spellEnd"/>
            <w:r w:rsidRPr="00762494">
              <w:rPr>
                <w:color w:val="000000"/>
                <w:sz w:val="20"/>
                <w:szCs w:val="20"/>
              </w:rPr>
              <w:t xml:space="preserve"> </w:t>
            </w:r>
            <w:proofErr w:type="spellStart"/>
            <w:r w:rsidRPr="00762494">
              <w:rPr>
                <w:color w:val="000000"/>
                <w:sz w:val="20"/>
                <w:szCs w:val="20"/>
              </w:rPr>
              <w:t>жүк</w:t>
            </w:r>
            <w:proofErr w:type="spellEnd"/>
            <w:r w:rsidRPr="00762494">
              <w:rPr>
                <w:color w:val="000000"/>
                <w:sz w:val="20"/>
                <w:szCs w:val="20"/>
                <w:lang w:val="ky-KG"/>
              </w:rPr>
              <w:t>төрдү</w:t>
            </w:r>
            <w:r w:rsidRPr="00762494">
              <w:rPr>
                <w:color w:val="000000"/>
                <w:sz w:val="20"/>
                <w:szCs w:val="20"/>
              </w:rPr>
              <w:t xml:space="preserve"> </w:t>
            </w:r>
            <w:proofErr w:type="spellStart"/>
            <w:r w:rsidRPr="00762494">
              <w:rPr>
                <w:color w:val="000000"/>
                <w:sz w:val="20"/>
                <w:szCs w:val="20"/>
              </w:rPr>
              <w:t>сактоо</w:t>
            </w:r>
            <w:proofErr w:type="spellEnd"/>
          </w:p>
        </w:tc>
        <w:tc>
          <w:tcPr>
            <w:tcW w:w="538" w:type="pct"/>
            <w:noWrap/>
            <w:vAlign w:val="bottom"/>
            <w:hideMark/>
          </w:tcPr>
          <w:p w14:paraId="1522BA54" w14:textId="77777777" w:rsidR="00762494" w:rsidRPr="00762494" w:rsidRDefault="00762494" w:rsidP="00762494">
            <w:pPr>
              <w:jc w:val="right"/>
              <w:rPr>
                <w:color w:val="000000"/>
                <w:sz w:val="20"/>
                <w:szCs w:val="20"/>
              </w:rPr>
            </w:pPr>
            <w:r w:rsidRPr="00762494">
              <w:rPr>
                <w:color w:val="000000"/>
                <w:sz w:val="20"/>
                <w:szCs w:val="20"/>
              </w:rPr>
              <w:t>18 572,3</w:t>
            </w:r>
          </w:p>
        </w:tc>
        <w:tc>
          <w:tcPr>
            <w:tcW w:w="551" w:type="pct"/>
            <w:noWrap/>
            <w:vAlign w:val="bottom"/>
            <w:hideMark/>
          </w:tcPr>
          <w:p w14:paraId="7052E4C1" w14:textId="77777777" w:rsidR="00762494" w:rsidRPr="00762494" w:rsidRDefault="00762494" w:rsidP="00762494">
            <w:pPr>
              <w:jc w:val="right"/>
              <w:rPr>
                <w:color w:val="000000"/>
                <w:sz w:val="20"/>
                <w:szCs w:val="20"/>
              </w:rPr>
            </w:pPr>
            <w:r w:rsidRPr="00762494">
              <w:rPr>
                <w:color w:val="000000"/>
                <w:sz w:val="20"/>
                <w:szCs w:val="20"/>
              </w:rPr>
              <w:t>19 150,6</w:t>
            </w:r>
          </w:p>
        </w:tc>
        <w:tc>
          <w:tcPr>
            <w:tcW w:w="538" w:type="pct"/>
            <w:noWrap/>
            <w:vAlign w:val="bottom"/>
            <w:hideMark/>
          </w:tcPr>
          <w:p w14:paraId="371EC1D1" w14:textId="77777777" w:rsidR="00762494" w:rsidRPr="00762494" w:rsidRDefault="00762494" w:rsidP="00762494">
            <w:pPr>
              <w:jc w:val="right"/>
              <w:rPr>
                <w:color w:val="000000"/>
                <w:sz w:val="20"/>
                <w:szCs w:val="20"/>
              </w:rPr>
            </w:pPr>
            <w:r w:rsidRPr="00762494">
              <w:rPr>
                <w:color w:val="000000"/>
                <w:sz w:val="20"/>
                <w:szCs w:val="20"/>
              </w:rPr>
              <w:t>16 258,8</w:t>
            </w:r>
          </w:p>
        </w:tc>
        <w:tc>
          <w:tcPr>
            <w:tcW w:w="551" w:type="pct"/>
            <w:noWrap/>
            <w:vAlign w:val="bottom"/>
            <w:hideMark/>
          </w:tcPr>
          <w:p w14:paraId="31FE3296" w14:textId="77777777" w:rsidR="00762494" w:rsidRPr="00762494" w:rsidRDefault="00762494" w:rsidP="00762494">
            <w:pPr>
              <w:jc w:val="right"/>
              <w:rPr>
                <w:color w:val="000000"/>
                <w:sz w:val="20"/>
                <w:szCs w:val="20"/>
              </w:rPr>
            </w:pPr>
            <w:r w:rsidRPr="00762494">
              <w:rPr>
                <w:color w:val="000000"/>
                <w:sz w:val="20"/>
                <w:szCs w:val="20"/>
              </w:rPr>
              <w:t>17 978,3</w:t>
            </w:r>
          </w:p>
        </w:tc>
        <w:tc>
          <w:tcPr>
            <w:tcW w:w="538" w:type="pct"/>
            <w:noWrap/>
            <w:vAlign w:val="bottom"/>
            <w:hideMark/>
          </w:tcPr>
          <w:p w14:paraId="7FE77F27" w14:textId="77777777" w:rsidR="00762494" w:rsidRPr="00762494" w:rsidRDefault="00762494" w:rsidP="00762494">
            <w:pPr>
              <w:jc w:val="right"/>
              <w:rPr>
                <w:color w:val="000000"/>
                <w:sz w:val="20"/>
                <w:szCs w:val="20"/>
              </w:rPr>
            </w:pPr>
            <w:r w:rsidRPr="00762494">
              <w:rPr>
                <w:color w:val="000000"/>
                <w:sz w:val="20"/>
                <w:szCs w:val="20"/>
              </w:rPr>
              <w:t>8 862,4</w:t>
            </w:r>
          </w:p>
        </w:tc>
        <w:tc>
          <w:tcPr>
            <w:tcW w:w="551" w:type="pct"/>
            <w:noWrap/>
            <w:vAlign w:val="bottom"/>
            <w:hideMark/>
          </w:tcPr>
          <w:p w14:paraId="6F05F320" w14:textId="77777777" w:rsidR="00762494" w:rsidRPr="00762494" w:rsidRDefault="00762494" w:rsidP="00762494">
            <w:pPr>
              <w:jc w:val="right"/>
              <w:rPr>
                <w:color w:val="000000"/>
                <w:sz w:val="20"/>
                <w:szCs w:val="20"/>
              </w:rPr>
            </w:pPr>
            <w:r w:rsidRPr="00762494">
              <w:rPr>
                <w:color w:val="000000"/>
                <w:sz w:val="20"/>
                <w:szCs w:val="20"/>
              </w:rPr>
              <w:t>8 932,0</w:t>
            </w:r>
          </w:p>
        </w:tc>
      </w:tr>
      <w:tr w:rsidR="00762494" w:rsidRPr="00762494" w14:paraId="55E09A61" w14:textId="77777777" w:rsidTr="005F2BB7">
        <w:trPr>
          <w:trHeight w:val="490"/>
        </w:trPr>
        <w:tc>
          <w:tcPr>
            <w:tcW w:w="1735" w:type="pct"/>
            <w:vAlign w:val="bottom"/>
            <w:hideMark/>
          </w:tcPr>
          <w:p w14:paraId="70BE6D6F" w14:textId="77777777" w:rsidR="00762494" w:rsidRPr="00762494" w:rsidRDefault="00762494" w:rsidP="00762494">
            <w:pPr>
              <w:spacing w:beforeLines="10" w:before="24" w:afterLines="10" w:after="24"/>
              <w:ind w:left="170" w:hanging="113"/>
              <w:rPr>
                <w:color w:val="000000"/>
                <w:sz w:val="20"/>
                <w:szCs w:val="20"/>
                <w:lang w:val="ky-KG"/>
              </w:rPr>
            </w:pPr>
            <w:proofErr w:type="spellStart"/>
            <w:r w:rsidRPr="00762494">
              <w:rPr>
                <w:color w:val="000000"/>
                <w:sz w:val="20"/>
                <w:szCs w:val="20"/>
              </w:rPr>
              <w:t>Мейманканалардын</w:t>
            </w:r>
            <w:proofErr w:type="spellEnd"/>
            <w:r w:rsidRPr="00762494">
              <w:rPr>
                <w:color w:val="000000"/>
                <w:sz w:val="20"/>
                <w:szCs w:val="20"/>
                <w:lang w:val="ky-KG"/>
              </w:rPr>
              <w:t xml:space="preserve"> жана </w:t>
            </w:r>
            <w:proofErr w:type="spellStart"/>
            <w:r w:rsidRPr="00762494">
              <w:rPr>
                <w:color w:val="000000"/>
                <w:sz w:val="20"/>
                <w:szCs w:val="20"/>
              </w:rPr>
              <w:t>ресторандардын</w:t>
            </w:r>
            <w:proofErr w:type="spellEnd"/>
            <w:r w:rsidRPr="00762494">
              <w:rPr>
                <w:color w:val="000000"/>
                <w:sz w:val="20"/>
                <w:szCs w:val="20"/>
              </w:rPr>
              <w:t xml:space="preserve"> </w:t>
            </w:r>
            <w:proofErr w:type="spellStart"/>
            <w:r w:rsidRPr="00762494">
              <w:rPr>
                <w:color w:val="000000"/>
                <w:sz w:val="20"/>
                <w:szCs w:val="20"/>
              </w:rPr>
              <w:t>ишмердиги</w:t>
            </w:r>
            <w:proofErr w:type="spellEnd"/>
          </w:p>
        </w:tc>
        <w:tc>
          <w:tcPr>
            <w:tcW w:w="538" w:type="pct"/>
            <w:noWrap/>
            <w:vAlign w:val="bottom"/>
            <w:hideMark/>
          </w:tcPr>
          <w:p w14:paraId="54792FE9" w14:textId="77777777" w:rsidR="00762494" w:rsidRPr="00762494" w:rsidRDefault="00762494" w:rsidP="00762494">
            <w:pPr>
              <w:jc w:val="right"/>
              <w:rPr>
                <w:color w:val="000000"/>
                <w:sz w:val="20"/>
                <w:szCs w:val="20"/>
              </w:rPr>
            </w:pPr>
            <w:r w:rsidRPr="00762494">
              <w:rPr>
                <w:color w:val="000000"/>
                <w:sz w:val="20"/>
                <w:szCs w:val="20"/>
              </w:rPr>
              <w:t>1 922,3</w:t>
            </w:r>
          </w:p>
        </w:tc>
        <w:tc>
          <w:tcPr>
            <w:tcW w:w="551" w:type="pct"/>
            <w:noWrap/>
            <w:vAlign w:val="bottom"/>
            <w:hideMark/>
          </w:tcPr>
          <w:p w14:paraId="482FEFC3" w14:textId="77777777" w:rsidR="00762494" w:rsidRPr="00762494" w:rsidRDefault="00762494" w:rsidP="00762494">
            <w:pPr>
              <w:jc w:val="right"/>
              <w:rPr>
                <w:color w:val="000000"/>
                <w:sz w:val="20"/>
                <w:szCs w:val="20"/>
              </w:rPr>
            </w:pPr>
            <w:r w:rsidRPr="00762494">
              <w:rPr>
                <w:color w:val="000000"/>
                <w:sz w:val="20"/>
                <w:szCs w:val="20"/>
              </w:rPr>
              <w:t>1 115,8</w:t>
            </w:r>
          </w:p>
        </w:tc>
        <w:tc>
          <w:tcPr>
            <w:tcW w:w="538" w:type="pct"/>
            <w:noWrap/>
            <w:vAlign w:val="bottom"/>
            <w:hideMark/>
          </w:tcPr>
          <w:p w14:paraId="720DD7D0" w14:textId="77777777" w:rsidR="00762494" w:rsidRPr="00762494" w:rsidRDefault="00762494" w:rsidP="00762494">
            <w:pPr>
              <w:jc w:val="right"/>
              <w:rPr>
                <w:color w:val="000000"/>
                <w:sz w:val="20"/>
                <w:szCs w:val="20"/>
              </w:rPr>
            </w:pPr>
            <w:r w:rsidRPr="00762494">
              <w:rPr>
                <w:color w:val="000000"/>
                <w:sz w:val="20"/>
                <w:szCs w:val="20"/>
              </w:rPr>
              <w:t>2 851,9</w:t>
            </w:r>
          </w:p>
        </w:tc>
        <w:tc>
          <w:tcPr>
            <w:tcW w:w="551" w:type="pct"/>
            <w:noWrap/>
            <w:vAlign w:val="bottom"/>
            <w:hideMark/>
          </w:tcPr>
          <w:p w14:paraId="181D4DD0" w14:textId="77777777" w:rsidR="00762494" w:rsidRPr="00762494" w:rsidRDefault="00762494" w:rsidP="00762494">
            <w:pPr>
              <w:jc w:val="right"/>
              <w:rPr>
                <w:color w:val="000000"/>
                <w:sz w:val="20"/>
                <w:szCs w:val="20"/>
              </w:rPr>
            </w:pPr>
            <w:r w:rsidRPr="00762494">
              <w:rPr>
                <w:color w:val="000000"/>
                <w:sz w:val="20"/>
                <w:szCs w:val="20"/>
              </w:rPr>
              <w:t>2 050,6</w:t>
            </w:r>
          </w:p>
        </w:tc>
        <w:tc>
          <w:tcPr>
            <w:tcW w:w="538" w:type="pct"/>
            <w:noWrap/>
            <w:vAlign w:val="bottom"/>
            <w:hideMark/>
          </w:tcPr>
          <w:p w14:paraId="373ED2CB" w14:textId="77777777" w:rsidR="00762494" w:rsidRPr="00762494" w:rsidRDefault="00762494" w:rsidP="00762494">
            <w:pPr>
              <w:jc w:val="right"/>
              <w:rPr>
                <w:color w:val="000000"/>
                <w:sz w:val="20"/>
                <w:szCs w:val="20"/>
              </w:rPr>
            </w:pPr>
            <w:r w:rsidRPr="00762494">
              <w:rPr>
                <w:color w:val="000000"/>
                <w:sz w:val="20"/>
                <w:szCs w:val="20"/>
              </w:rPr>
              <w:t>9 960,0</w:t>
            </w:r>
          </w:p>
        </w:tc>
        <w:tc>
          <w:tcPr>
            <w:tcW w:w="551" w:type="pct"/>
            <w:noWrap/>
            <w:vAlign w:val="bottom"/>
            <w:hideMark/>
          </w:tcPr>
          <w:p w14:paraId="0029925D" w14:textId="77777777" w:rsidR="00762494" w:rsidRPr="00762494" w:rsidRDefault="00762494" w:rsidP="00762494">
            <w:pPr>
              <w:jc w:val="right"/>
              <w:rPr>
                <w:color w:val="000000"/>
                <w:sz w:val="20"/>
                <w:szCs w:val="20"/>
              </w:rPr>
            </w:pPr>
            <w:r w:rsidRPr="00762494">
              <w:rPr>
                <w:color w:val="000000"/>
                <w:sz w:val="20"/>
                <w:szCs w:val="20"/>
              </w:rPr>
              <w:t>8 329,8</w:t>
            </w:r>
          </w:p>
        </w:tc>
      </w:tr>
      <w:tr w:rsidR="00762494" w:rsidRPr="00762494" w14:paraId="2FF12C2A" w14:textId="77777777" w:rsidTr="005F2BB7">
        <w:trPr>
          <w:trHeight w:val="263"/>
        </w:trPr>
        <w:tc>
          <w:tcPr>
            <w:tcW w:w="1735" w:type="pct"/>
            <w:vAlign w:val="bottom"/>
            <w:hideMark/>
          </w:tcPr>
          <w:p w14:paraId="248F559B" w14:textId="77777777" w:rsidR="00762494" w:rsidRPr="00762494" w:rsidRDefault="00762494" w:rsidP="00762494">
            <w:pPr>
              <w:spacing w:beforeLines="10" w:before="24" w:afterLines="10" w:after="24"/>
              <w:ind w:left="170" w:hanging="113"/>
              <w:rPr>
                <w:color w:val="000000"/>
                <w:sz w:val="20"/>
                <w:szCs w:val="20"/>
              </w:rPr>
            </w:pPr>
            <w:proofErr w:type="spellStart"/>
            <w:r w:rsidRPr="00762494">
              <w:rPr>
                <w:color w:val="000000"/>
                <w:sz w:val="20"/>
                <w:szCs w:val="20"/>
              </w:rPr>
              <w:t>Маалымат</w:t>
            </w:r>
            <w:proofErr w:type="spellEnd"/>
          </w:p>
        </w:tc>
        <w:tc>
          <w:tcPr>
            <w:tcW w:w="538" w:type="pct"/>
            <w:noWrap/>
            <w:vAlign w:val="bottom"/>
            <w:hideMark/>
          </w:tcPr>
          <w:p w14:paraId="29D3DF6C" w14:textId="77777777" w:rsidR="00762494" w:rsidRPr="00762494" w:rsidRDefault="00762494" w:rsidP="00762494">
            <w:pPr>
              <w:jc w:val="right"/>
              <w:rPr>
                <w:color w:val="000000"/>
                <w:sz w:val="20"/>
                <w:szCs w:val="20"/>
              </w:rPr>
            </w:pPr>
            <w:r w:rsidRPr="00762494">
              <w:rPr>
                <w:color w:val="000000"/>
                <w:sz w:val="20"/>
                <w:szCs w:val="20"/>
              </w:rPr>
              <w:t>3 255,8</w:t>
            </w:r>
          </w:p>
        </w:tc>
        <w:tc>
          <w:tcPr>
            <w:tcW w:w="551" w:type="pct"/>
            <w:noWrap/>
            <w:vAlign w:val="bottom"/>
            <w:hideMark/>
          </w:tcPr>
          <w:p w14:paraId="402EE9FB" w14:textId="77777777" w:rsidR="00762494" w:rsidRPr="00762494" w:rsidRDefault="00762494" w:rsidP="00762494">
            <w:pPr>
              <w:jc w:val="right"/>
              <w:rPr>
                <w:color w:val="000000"/>
                <w:sz w:val="20"/>
                <w:szCs w:val="20"/>
              </w:rPr>
            </w:pPr>
            <w:r w:rsidRPr="00762494">
              <w:rPr>
                <w:color w:val="000000"/>
                <w:sz w:val="20"/>
                <w:szCs w:val="20"/>
              </w:rPr>
              <w:t>5 115,2</w:t>
            </w:r>
          </w:p>
        </w:tc>
        <w:tc>
          <w:tcPr>
            <w:tcW w:w="538" w:type="pct"/>
            <w:noWrap/>
            <w:vAlign w:val="bottom"/>
            <w:hideMark/>
          </w:tcPr>
          <w:p w14:paraId="62D3216A" w14:textId="77777777" w:rsidR="00762494" w:rsidRPr="00762494" w:rsidRDefault="00762494" w:rsidP="00762494">
            <w:pPr>
              <w:jc w:val="right"/>
              <w:rPr>
                <w:color w:val="000000"/>
                <w:sz w:val="20"/>
                <w:szCs w:val="20"/>
              </w:rPr>
            </w:pPr>
            <w:r w:rsidRPr="00762494">
              <w:rPr>
                <w:color w:val="000000"/>
                <w:sz w:val="20"/>
                <w:szCs w:val="20"/>
              </w:rPr>
              <w:t>5 770,1</w:t>
            </w:r>
          </w:p>
        </w:tc>
        <w:tc>
          <w:tcPr>
            <w:tcW w:w="551" w:type="pct"/>
            <w:noWrap/>
            <w:vAlign w:val="bottom"/>
            <w:hideMark/>
          </w:tcPr>
          <w:p w14:paraId="58B5DA8A" w14:textId="77777777" w:rsidR="00762494" w:rsidRPr="00762494" w:rsidRDefault="00762494" w:rsidP="00762494">
            <w:pPr>
              <w:jc w:val="right"/>
              <w:rPr>
                <w:color w:val="000000"/>
                <w:sz w:val="20"/>
                <w:szCs w:val="20"/>
              </w:rPr>
            </w:pPr>
            <w:r w:rsidRPr="00762494">
              <w:rPr>
                <w:color w:val="000000"/>
                <w:sz w:val="20"/>
                <w:szCs w:val="20"/>
              </w:rPr>
              <w:t>6 484,9</w:t>
            </w:r>
          </w:p>
        </w:tc>
        <w:tc>
          <w:tcPr>
            <w:tcW w:w="538" w:type="pct"/>
            <w:noWrap/>
            <w:vAlign w:val="bottom"/>
            <w:hideMark/>
          </w:tcPr>
          <w:p w14:paraId="538DC3B6" w14:textId="77777777" w:rsidR="00762494" w:rsidRPr="00762494" w:rsidRDefault="00762494" w:rsidP="00762494">
            <w:pPr>
              <w:jc w:val="right"/>
              <w:rPr>
                <w:color w:val="000000"/>
                <w:sz w:val="20"/>
                <w:szCs w:val="20"/>
              </w:rPr>
            </w:pPr>
            <w:r w:rsidRPr="00762494">
              <w:rPr>
                <w:color w:val="000000"/>
                <w:sz w:val="20"/>
                <w:szCs w:val="20"/>
              </w:rPr>
              <w:t>1 016,0</w:t>
            </w:r>
          </w:p>
        </w:tc>
        <w:tc>
          <w:tcPr>
            <w:tcW w:w="551" w:type="pct"/>
            <w:noWrap/>
            <w:vAlign w:val="bottom"/>
            <w:hideMark/>
          </w:tcPr>
          <w:p w14:paraId="009A0652" w14:textId="77777777" w:rsidR="00762494" w:rsidRPr="00762494" w:rsidRDefault="00762494" w:rsidP="00762494">
            <w:pPr>
              <w:jc w:val="right"/>
              <w:rPr>
                <w:color w:val="000000"/>
                <w:sz w:val="20"/>
                <w:szCs w:val="20"/>
              </w:rPr>
            </w:pPr>
            <w:r w:rsidRPr="00762494">
              <w:rPr>
                <w:color w:val="000000"/>
                <w:sz w:val="20"/>
                <w:szCs w:val="20"/>
              </w:rPr>
              <w:t>1 080,1</w:t>
            </w:r>
          </w:p>
        </w:tc>
      </w:tr>
      <w:tr w:rsidR="00762494" w:rsidRPr="00762494" w14:paraId="6D5B78EC" w14:textId="77777777" w:rsidTr="005F2BB7">
        <w:trPr>
          <w:trHeight w:val="263"/>
        </w:trPr>
        <w:tc>
          <w:tcPr>
            <w:tcW w:w="1735" w:type="pct"/>
            <w:vAlign w:val="bottom"/>
            <w:hideMark/>
          </w:tcPr>
          <w:p w14:paraId="52381FD3" w14:textId="77777777" w:rsidR="00762494" w:rsidRPr="00762494" w:rsidRDefault="00762494" w:rsidP="00762494">
            <w:pPr>
              <w:spacing w:beforeLines="10" w:before="24" w:afterLines="10" w:after="24"/>
              <w:ind w:left="170" w:hanging="113"/>
              <w:rPr>
                <w:color w:val="000000"/>
                <w:sz w:val="20"/>
                <w:szCs w:val="20"/>
              </w:rPr>
            </w:pPr>
            <w:proofErr w:type="spellStart"/>
            <w:r w:rsidRPr="00762494">
              <w:rPr>
                <w:color w:val="000000"/>
                <w:sz w:val="20"/>
                <w:szCs w:val="20"/>
              </w:rPr>
              <w:t>Байланыш</w:t>
            </w:r>
            <w:proofErr w:type="spellEnd"/>
          </w:p>
        </w:tc>
        <w:tc>
          <w:tcPr>
            <w:tcW w:w="538" w:type="pct"/>
            <w:noWrap/>
            <w:vAlign w:val="bottom"/>
            <w:hideMark/>
          </w:tcPr>
          <w:p w14:paraId="4E29BB74" w14:textId="77777777" w:rsidR="00762494" w:rsidRPr="00762494" w:rsidRDefault="00762494" w:rsidP="00762494">
            <w:pPr>
              <w:jc w:val="right"/>
              <w:rPr>
                <w:color w:val="000000"/>
                <w:sz w:val="20"/>
                <w:szCs w:val="20"/>
              </w:rPr>
            </w:pPr>
            <w:r w:rsidRPr="00762494">
              <w:rPr>
                <w:color w:val="000000"/>
                <w:sz w:val="20"/>
                <w:szCs w:val="20"/>
              </w:rPr>
              <w:t>7 041,8</w:t>
            </w:r>
          </w:p>
        </w:tc>
        <w:tc>
          <w:tcPr>
            <w:tcW w:w="551" w:type="pct"/>
            <w:noWrap/>
            <w:vAlign w:val="bottom"/>
            <w:hideMark/>
          </w:tcPr>
          <w:p w14:paraId="3209328C" w14:textId="77777777" w:rsidR="00762494" w:rsidRPr="00762494" w:rsidRDefault="00762494" w:rsidP="00762494">
            <w:pPr>
              <w:jc w:val="right"/>
              <w:rPr>
                <w:color w:val="000000"/>
                <w:sz w:val="20"/>
                <w:szCs w:val="20"/>
              </w:rPr>
            </w:pPr>
            <w:r w:rsidRPr="00762494">
              <w:rPr>
                <w:color w:val="000000"/>
                <w:sz w:val="20"/>
                <w:szCs w:val="20"/>
              </w:rPr>
              <w:t>7 794,6</w:t>
            </w:r>
          </w:p>
        </w:tc>
        <w:tc>
          <w:tcPr>
            <w:tcW w:w="538" w:type="pct"/>
            <w:noWrap/>
            <w:vAlign w:val="bottom"/>
            <w:hideMark/>
          </w:tcPr>
          <w:p w14:paraId="25E503CC" w14:textId="77777777" w:rsidR="00762494" w:rsidRPr="00762494" w:rsidRDefault="00762494" w:rsidP="00762494">
            <w:pPr>
              <w:jc w:val="right"/>
              <w:rPr>
                <w:color w:val="000000"/>
                <w:sz w:val="20"/>
                <w:szCs w:val="20"/>
              </w:rPr>
            </w:pPr>
            <w:r w:rsidRPr="00762494">
              <w:rPr>
                <w:color w:val="000000"/>
                <w:sz w:val="20"/>
                <w:szCs w:val="20"/>
              </w:rPr>
              <w:t>13 628,1</w:t>
            </w:r>
          </w:p>
        </w:tc>
        <w:tc>
          <w:tcPr>
            <w:tcW w:w="551" w:type="pct"/>
            <w:noWrap/>
            <w:vAlign w:val="bottom"/>
            <w:hideMark/>
          </w:tcPr>
          <w:p w14:paraId="5DCF61E7" w14:textId="77777777" w:rsidR="00762494" w:rsidRPr="00762494" w:rsidRDefault="00762494" w:rsidP="00762494">
            <w:pPr>
              <w:jc w:val="right"/>
              <w:rPr>
                <w:color w:val="000000"/>
                <w:sz w:val="20"/>
                <w:szCs w:val="20"/>
              </w:rPr>
            </w:pPr>
            <w:r w:rsidRPr="00762494">
              <w:rPr>
                <w:color w:val="000000"/>
                <w:sz w:val="20"/>
                <w:szCs w:val="20"/>
              </w:rPr>
              <w:t>13 693,5</w:t>
            </w:r>
          </w:p>
        </w:tc>
        <w:tc>
          <w:tcPr>
            <w:tcW w:w="538" w:type="pct"/>
            <w:noWrap/>
            <w:vAlign w:val="bottom"/>
            <w:hideMark/>
          </w:tcPr>
          <w:p w14:paraId="77EBCEFB" w14:textId="77777777" w:rsidR="00762494" w:rsidRPr="00762494" w:rsidRDefault="00762494" w:rsidP="00762494">
            <w:pPr>
              <w:jc w:val="right"/>
              <w:rPr>
                <w:color w:val="000000"/>
                <w:sz w:val="20"/>
                <w:szCs w:val="20"/>
              </w:rPr>
            </w:pPr>
            <w:r w:rsidRPr="00762494">
              <w:rPr>
                <w:color w:val="000000"/>
                <w:sz w:val="20"/>
                <w:szCs w:val="20"/>
              </w:rPr>
              <w:t>3 892,9</w:t>
            </w:r>
          </w:p>
        </w:tc>
        <w:tc>
          <w:tcPr>
            <w:tcW w:w="551" w:type="pct"/>
            <w:noWrap/>
            <w:vAlign w:val="bottom"/>
            <w:hideMark/>
          </w:tcPr>
          <w:p w14:paraId="2C705AE3" w14:textId="77777777" w:rsidR="00762494" w:rsidRPr="00762494" w:rsidRDefault="00762494" w:rsidP="00762494">
            <w:pPr>
              <w:jc w:val="right"/>
              <w:rPr>
                <w:color w:val="000000"/>
                <w:sz w:val="20"/>
                <w:szCs w:val="20"/>
              </w:rPr>
            </w:pPr>
            <w:r w:rsidRPr="00762494">
              <w:rPr>
                <w:color w:val="000000"/>
                <w:sz w:val="20"/>
                <w:szCs w:val="20"/>
              </w:rPr>
              <w:t>3 638,6</w:t>
            </w:r>
          </w:p>
        </w:tc>
      </w:tr>
      <w:tr w:rsidR="00762494" w:rsidRPr="00762494" w14:paraId="5871C504" w14:textId="77777777" w:rsidTr="005F2BB7">
        <w:trPr>
          <w:trHeight w:val="263"/>
        </w:trPr>
        <w:tc>
          <w:tcPr>
            <w:tcW w:w="1735" w:type="pct"/>
            <w:vAlign w:val="bottom"/>
            <w:hideMark/>
          </w:tcPr>
          <w:p w14:paraId="693AFA5B" w14:textId="77777777" w:rsidR="00762494" w:rsidRPr="00762494" w:rsidRDefault="00762494" w:rsidP="00762494">
            <w:pPr>
              <w:spacing w:beforeLines="10" w:before="24" w:afterLines="10" w:after="24"/>
              <w:ind w:left="170" w:hanging="113"/>
              <w:rPr>
                <w:color w:val="000000"/>
                <w:sz w:val="20"/>
                <w:szCs w:val="20"/>
              </w:rPr>
            </w:pPr>
            <w:r w:rsidRPr="00762494">
              <w:rPr>
                <w:color w:val="000000"/>
                <w:sz w:val="20"/>
                <w:szCs w:val="20"/>
              </w:rPr>
              <w:t>Финансы</w:t>
            </w:r>
            <w:r w:rsidRPr="00762494">
              <w:rPr>
                <w:color w:val="000000"/>
                <w:sz w:val="20"/>
                <w:szCs w:val="20"/>
                <w:lang w:val="ky-KG"/>
              </w:rPr>
              <w:t xml:space="preserve">лык ортомчулук </w:t>
            </w:r>
          </w:p>
        </w:tc>
        <w:tc>
          <w:tcPr>
            <w:tcW w:w="538" w:type="pct"/>
            <w:noWrap/>
            <w:vAlign w:val="bottom"/>
            <w:hideMark/>
          </w:tcPr>
          <w:p w14:paraId="16A36262" w14:textId="77777777" w:rsidR="00762494" w:rsidRPr="00762494" w:rsidRDefault="00762494" w:rsidP="00762494">
            <w:pPr>
              <w:jc w:val="right"/>
              <w:rPr>
                <w:color w:val="000000"/>
                <w:sz w:val="20"/>
                <w:szCs w:val="20"/>
              </w:rPr>
            </w:pPr>
            <w:r w:rsidRPr="00762494">
              <w:rPr>
                <w:color w:val="000000"/>
                <w:sz w:val="20"/>
                <w:szCs w:val="20"/>
              </w:rPr>
              <w:t>7 357,8</w:t>
            </w:r>
          </w:p>
        </w:tc>
        <w:tc>
          <w:tcPr>
            <w:tcW w:w="551" w:type="pct"/>
            <w:noWrap/>
            <w:vAlign w:val="bottom"/>
            <w:hideMark/>
          </w:tcPr>
          <w:p w14:paraId="1501FD9B" w14:textId="77777777" w:rsidR="00762494" w:rsidRPr="00762494" w:rsidRDefault="00762494" w:rsidP="00762494">
            <w:pPr>
              <w:jc w:val="right"/>
              <w:rPr>
                <w:color w:val="000000"/>
                <w:sz w:val="20"/>
                <w:szCs w:val="20"/>
              </w:rPr>
            </w:pPr>
            <w:r w:rsidRPr="00762494">
              <w:rPr>
                <w:color w:val="000000"/>
                <w:sz w:val="20"/>
                <w:szCs w:val="20"/>
              </w:rPr>
              <w:t>25 665,9</w:t>
            </w:r>
          </w:p>
        </w:tc>
        <w:tc>
          <w:tcPr>
            <w:tcW w:w="538" w:type="pct"/>
            <w:noWrap/>
            <w:vAlign w:val="bottom"/>
            <w:hideMark/>
          </w:tcPr>
          <w:p w14:paraId="086AD909" w14:textId="77777777" w:rsidR="00762494" w:rsidRPr="00762494" w:rsidRDefault="00762494" w:rsidP="00762494">
            <w:pPr>
              <w:jc w:val="right"/>
              <w:rPr>
                <w:color w:val="000000"/>
                <w:sz w:val="20"/>
                <w:szCs w:val="20"/>
              </w:rPr>
            </w:pPr>
            <w:r w:rsidRPr="00762494">
              <w:rPr>
                <w:color w:val="000000"/>
                <w:sz w:val="20"/>
                <w:szCs w:val="20"/>
              </w:rPr>
              <w:t>32 170,4</w:t>
            </w:r>
          </w:p>
        </w:tc>
        <w:tc>
          <w:tcPr>
            <w:tcW w:w="551" w:type="pct"/>
            <w:noWrap/>
            <w:vAlign w:val="bottom"/>
            <w:hideMark/>
          </w:tcPr>
          <w:p w14:paraId="0614EAD1" w14:textId="77777777" w:rsidR="00762494" w:rsidRPr="00762494" w:rsidRDefault="00762494" w:rsidP="00762494">
            <w:pPr>
              <w:jc w:val="right"/>
              <w:rPr>
                <w:color w:val="000000"/>
                <w:sz w:val="20"/>
                <w:szCs w:val="20"/>
              </w:rPr>
            </w:pPr>
            <w:r w:rsidRPr="00762494">
              <w:rPr>
                <w:color w:val="000000"/>
                <w:sz w:val="20"/>
                <w:szCs w:val="20"/>
              </w:rPr>
              <w:t>30 968,7</w:t>
            </w:r>
          </w:p>
        </w:tc>
        <w:tc>
          <w:tcPr>
            <w:tcW w:w="538" w:type="pct"/>
            <w:noWrap/>
            <w:vAlign w:val="bottom"/>
            <w:hideMark/>
          </w:tcPr>
          <w:p w14:paraId="6B80FE68" w14:textId="77777777" w:rsidR="00762494" w:rsidRPr="00762494" w:rsidRDefault="00762494" w:rsidP="00762494">
            <w:pPr>
              <w:jc w:val="right"/>
              <w:rPr>
                <w:color w:val="000000"/>
                <w:sz w:val="20"/>
                <w:szCs w:val="20"/>
              </w:rPr>
            </w:pPr>
            <w:r w:rsidRPr="00762494">
              <w:rPr>
                <w:color w:val="000000"/>
                <w:sz w:val="20"/>
                <w:szCs w:val="20"/>
              </w:rPr>
              <w:t>1 982,5</w:t>
            </w:r>
          </w:p>
        </w:tc>
        <w:tc>
          <w:tcPr>
            <w:tcW w:w="551" w:type="pct"/>
            <w:noWrap/>
            <w:vAlign w:val="bottom"/>
            <w:hideMark/>
          </w:tcPr>
          <w:p w14:paraId="4EACDB9C" w14:textId="77777777" w:rsidR="00762494" w:rsidRPr="00762494" w:rsidRDefault="00762494" w:rsidP="00762494">
            <w:pPr>
              <w:jc w:val="right"/>
              <w:rPr>
                <w:color w:val="000000"/>
                <w:sz w:val="20"/>
                <w:szCs w:val="20"/>
              </w:rPr>
            </w:pPr>
            <w:r w:rsidRPr="00762494">
              <w:rPr>
                <w:color w:val="000000"/>
                <w:sz w:val="20"/>
                <w:szCs w:val="20"/>
              </w:rPr>
              <w:t>2 632,2</w:t>
            </w:r>
          </w:p>
        </w:tc>
      </w:tr>
      <w:tr w:rsidR="00762494" w:rsidRPr="00762494" w14:paraId="48B27C38" w14:textId="77777777" w:rsidTr="005F2BB7">
        <w:trPr>
          <w:trHeight w:val="263"/>
        </w:trPr>
        <w:tc>
          <w:tcPr>
            <w:tcW w:w="1735" w:type="pct"/>
            <w:vAlign w:val="bottom"/>
            <w:hideMark/>
          </w:tcPr>
          <w:p w14:paraId="1FA00006" w14:textId="77777777" w:rsidR="00762494" w:rsidRPr="00762494" w:rsidRDefault="00762494" w:rsidP="00762494">
            <w:pPr>
              <w:spacing w:beforeLines="10" w:before="24" w:afterLines="10" w:after="24"/>
              <w:ind w:left="170" w:hanging="113"/>
              <w:rPr>
                <w:color w:val="000000"/>
                <w:sz w:val="20"/>
                <w:szCs w:val="20"/>
              </w:rPr>
            </w:pPr>
            <w:proofErr w:type="spellStart"/>
            <w:r w:rsidRPr="00762494">
              <w:rPr>
                <w:color w:val="000000"/>
                <w:sz w:val="20"/>
                <w:szCs w:val="20"/>
              </w:rPr>
              <w:t>Кыймылсыз</w:t>
            </w:r>
            <w:proofErr w:type="spellEnd"/>
            <w:r w:rsidRPr="00762494">
              <w:rPr>
                <w:color w:val="000000"/>
                <w:sz w:val="20"/>
                <w:szCs w:val="20"/>
              </w:rPr>
              <w:t xml:space="preserve"> </w:t>
            </w:r>
            <w:proofErr w:type="spellStart"/>
            <w:r w:rsidRPr="00762494">
              <w:rPr>
                <w:color w:val="000000"/>
                <w:sz w:val="20"/>
                <w:szCs w:val="20"/>
              </w:rPr>
              <w:t>мүлк</w:t>
            </w:r>
            <w:proofErr w:type="spellEnd"/>
            <w:r w:rsidRPr="00762494">
              <w:rPr>
                <w:color w:val="000000"/>
                <w:sz w:val="20"/>
                <w:szCs w:val="20"/>
              </w:rPr>
              <w:t xml:space="preserve"> </w:t>
            </w:r>
            <w:proofErr w:type="spellStart"/>
            <w:r w:rsidRPr="00762494">
              <w:rPr>
                <w:color w:val="000000"/>
                <w:sz w:val="20"/>
                <w:szCs w:val="20"/>
              </w:rPr>
              <w:t>операциялары</w:t>
            </w:r>
            <w:proofErr w:type="spellEnd"/>
            <w:r w:rsidRPr="00762494">
              <w:rPr>
                <w:color w:val="000000"/>
                <w:sz w:val="20"/>
                <w:szCs w:val="20"/>
              </w:rPr>
              <w:t xml:space="preserve"> </w:t>
            </w:r>
          </w:p>
        </w:tc>
        <w:tc>
          <w:tcPr>
            <w:tcW w:w="538" w:type="pct"/>
            <w:noWrap/>
            <w:vAlign w:val="bottom"/>
            <w:hideMark/>
          </w:tcPr>
          <w:p w14:paraId="582DAA4A" w14:textId="77777777" w:rsidR="00762494" w:rsidRPr="00762494" w:rsidRDefault="00762494" w:rsidP="00762494">
            <w:pPr>
              <w:jc w:val="right"/>
              <w:rPr>
                <w:color w:val="000000"/>
                <w:sz w:val="20"/>
                <w:szCs w:val="20"/>
              </w:rPr>
            </w:pPr>
            <w:r w:rsidRPr="00762494">
              <w:rPr>
                <w:color w:val="000000"/>
                <w:sz w:val="20"/>
                <w:szCs w:val="20"/>
              </w:rPr>
              <w:t>9 695,6</w:t>
            </w:r>
          </w:p>
        </w:tc>
        <w:tc>
          <w:tcPr>
            <w:tcW w:w="551" w:type="pct"/>
            <w:noWrap/>
            <w:vAlign w:val="bottom"/>
            <w:hideMark/>
          </w:tcPr>
          <w:p w14:paraId="6AEAB6FE" w14:textId="77777777" w:rsidR="00762494" w:rsidRPr="00762494" w:rsidRDefault="00762494" w:rsidP="00762494">
            <w:pPr>
              <w:jc w:val="right"/>
              <w:rPr>
                <w:color w:val="000000"/>
                <w:sz w:val="20"/>
                <w:szCs w:val="20"/>
              </w:rPr>
            </w:pPr>
            <w:r w:rsidRPr="00762494">
              <w:rPr>
                <w:color w:val="000000"/>
                <w:sz w:val="20"/>
                <w:szCs w:val="20"/>
              </w:rPr>
              <w:t>7 238,9</w:t>
            </w:r>
          </w:p>
        </w:tc>
        <w:tc>
          <w:tcPr>
            <w:tcW w:w="538" w:type="pct"/>
            <w:noWrap/>
            <w:vAlign w:val="bottom"/>
            <w:hideMark/>
          </w:tcPr>
          <w:p w14:paraId="497B0D82" w14:textId="77777777" w:rsidR="00762494" w:rsidRPr="00762494" w:rsidRDefault="00762494" w:rsidP="00762494">
            <w:pPr>
              <w:jc w:val="right"/>
              <w:rPr>
                <w:color w:val="000000"/>
                <w:sz w:val="20"/>
                <w:szCs w:val="20"/>
              </w:rPr>
            </w:pPr>
            <w:r w:rsidRPr="00762494">
              <w:rPr>
                <w:color w:val="000000"/>
                <w:sz w:val="20"/>
                <w:szCs w:val="20"/>
              </w:rPr>
              <w:t>13 953,8</w:t>
            </w:r>
          </w:p>
        </w:tc>
        <w:tc>
          <w:tcPr>
            <w:tcW w:w="551" w:type="pct"/>
            <w:noWrap/>
            <w:vAlign w:val="bottom"/>
            <w:hideMark/>
          </w:tcPr>
          <w:p w14:paraId="10C208F9" w14:textId="77777777" w:rsidR="00762494" w:rsidRPr="00762494" w:rsidRDefault="00762494" w:rsidP="00762494">
            <w:pPr>
              <w:jc w:val="right"/>
              <w:rPr>
                <w:color w:val="000000"/>
                <w:sz w:val="20"/>
                <w:szCs w:val="20"/>
              </w:rPr>
            </w:pPr>
            <w:r w:rsidRPr="00762494">
              <w:rPr>
                <w:color w:val="000000"/>
                <w:sz w:val="20"/>
                <w:szCs w:val="20"/>
              </w:rPr>
              <w:t>12 472,0</w:t>
            </w:r>
          </w:p>
        </w:tc>
        <w:tc>
          <w:tcPr>
            <w:tcW w:w="538" w:type="pct"/>
            <w:noWrap/>
            <w:vAlign w:val="bottom"/>
            <w:hideMark/>
          </w:tcPr>
          <w:p w14:paraId="7EDEFCA3" w14:textId="77777777" w:rsidR="00762494" w:rsidRPr="00762494" w:rsidRDefault="00762494" w:rsidP="00762494">
            <w:pPr>
              <w:jc w:val="right"/>
              <w:rPr>
                <w:color w:val="000000"/>
                <w:sz w:val="20"/>
                <w:szCs w:val="20"/>
              </w:rPr>
            </w:pPr>
            <w:r w:rsidRPr="00762494">
              <w:rPr>
                <w:color w:val="000000"/>
                <w:sz w:val="20"/>
                <w:szCs w:val="20"/>
              </w:rPr>
              <w:t>21 364,7</w:t>
            </w:r>
          </w:p>
        </w:tc>
        <w:tc>
          <w:tcPr>
            <w:tcW w:w="551" w:type="pct"/>
            <w:noWrap/>
            <w:vAlign w:val="bottom"/>
            <w:hideMark/>
          </w:tcPr>
          <w:p w14:paraId="4B8F04A8" w14:textId="77777777" w:rsidR="00762494" w:rsidRPr="00762494" w:rsidRDefault="00762494" w:rsidP="00762494">
            <w:pPr>
              <w:jc w:val="right"/>
              <w:rPr>
                <w:color w:val="000000"/>
                <w:sz w:val="20"/>
                <w:szCs w:val="20"/>
              </w:rPr>
            </w:pPr>
            <w:r w:rsidRPr="00762494">
              <w:rPr>
                <w:color w:val="000000"/>
                <w:sz w:val="20"/>
                <w:szCs w:val="20"/>
              </w:rPr>
              <w:t>20 934,5</w:t>
            </w:r>
          </w:p>
        </w:tc>
      </w:tr>
      <w:tr w:rsidR="00762494" w:rsidRPr="00762494" w14:paraId="268B588E" w14:textId="77777777" w:rsidTr="005F2BB7">
        <w:trPr>
          <w:trHeight w:val="490"/>
        </w:trPr>
        <w:tc>
          <w:tcPr>
            <w:tcW w:w="1735" w:type="pct"/>
            <w:vAlign w:val="bottom"/>
            <w:hideMark/>
          </w:tcPr>
          <w:p w14:paraId="02544C5C" w14:textId="77777777" w:rsidR="00762494" w:rsidRPr="00762494" w:rsidRDefault="00762494" w:rsidP="00762494">
            <w:pPr>
              <w:spacing w:beforeLines="10" w:before="24" w:afterLines="10" w:after="24"/>
              <w:ind w:left="170" w:hanging="113"/>
              <w:rPr>
                <w:color w:val="000000"/>
                <w:sz w:val="20"/>
                <w:szCs w:val="20"/>
              </w:rPr>
            </w:pPr>
            <w:r w:rsidRPr="00762494">
              <w:rPr>
                <w:color w:val="000000"/>
                <w:sz w:val="20"/>
                <w:szCs w:val="20"/>
                <w:lang w:val="ky-KG"/>
              </w:rPr>
              <w:t>К</w:t>
            </w:r>
            <w:proofErr w:type="spellStart"/>
            <w:r w:rsidRPr="00762494">
              <w:rPr>
                <w:color w:val="000000"/>
                <w:sz w:val="20"/>
                <w:szCs w:val="20"/>
              </w:rPr>
              <w:t>есиптик</w:t>
            </w:r>
            <w:proofErr w:type="spellEnd"/>
            <w:r w:rsidRPr="00762494">
              <w:rPr>
                <w:color w:val="000000"/>
                <w:sz w:val="20"/>
                <w:szCs w:val="20"/>
              </w:rPr>
              <w:t xml:space="preserve">, </w:t>
            </w:r>
            <w:proofErr w:type="spellStart"/>
            <w:r w:rsidRPr="00762494">
              <w:rPr>
                <w:color w:val="000000"/>
                <w:sz w:val="20"/>
                <w:szCs w:val="20"/>
              </w:rPr>
              <w:t>илимий</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rPr>
              <w:t xml:space="preserve"> </w:t>
            </w:r>
            <w:proofErr w:type="spellStart"/>
            <w:r w:rsidRPr="00762494">
              <w:rPr>
                <w:color w:val="000000"/>
                <w:sz w:val="20"/>
                <w:szCs w:val="20"/>
              </w:rPr>
              <w:t>техникалык</w:t>
            </w:r>
            <w:proofErr w:type="spellEnd"/>
            <w:r w:rsidRPr="00762494">
              <w:rPr>
                <w:color w:val="000000"/>
                <w:sz w:val="20"/>
                <w:szCs w:val="20"/>
              </w:rPr>
              <w:t xml:space="preserve"> </w:t>
            </w:r>
            <w:proofErr w:type="spellStart"/>
            <w:r w:rsidRPr="00762494">
              <w:rPr>
                <w:color w:val="000000"/>
                <w:sz w:val="20"/>
                <w:szCs w:val="20"/>
              </w:rPr>
              <w:t>ишмердик</w:t>
            </w:r>
            <w:proofErr w:type="spellEnd"/>
          </w:p>
        </w:tc>
        <w:tc>
          <w:tcPr>
            <w:tcW w:w="538" w:type="pct"/>
            <w:noWrap/>
            <w:vAlign w:val="bottom"/>
            <w:hideMark/>
          </w:tcPr>
          <w:p w14:paraId="77021AFE" w14:textId="77777777" w:rsidR="00762494" w:rsidRPr="00762494" w:rsidRDefault="00762494" w:rsidP="00762494">
            <w:pPr>
              <w:jc w:val="right"/>
              <w:rPr>
                <w:color w:val="000000"/>
                <w:sz w:val="20"/>
                <w:szCs w:val="20"/>
              </w:rPr>
            </w:pPr>
            <w:r w:rsidRPr="00762494">
              <w:rPr>
                <w:color w:val="000000"/>
                <w:sz w:val="20"/>
                <w:szCs w:val="20"/>
              </w:rPr>
              <w:t>15 001,3</w:t>
            </w:r>
          </w:p>
        </w:tc>
        <w:tc>
          <w:tcPr>
            <w:tcW w:w="551" w:type="pct"/>
            <w:noWrap/>
            <w:vAlign w:val="bottom"/>
            <w:hideMark/>
          </w:tcPr>
          <w:p w14:paraId="26D27D9C" w14:textId="77777777" w:rsidR="00762494" w:rsidRPr="00762494" w:rsidRDefault="00762494" w:rsidP="00762494">
            <w:pPr>
              <w:jc w:val="right"/>
              <w:rPr>
                <w:color w:val="000000"/>
                <w:sz w:val="20"/>
                <w:szCs w:val="20"/>
              </w:rPr>
            </w:pPr>
            <w:r w:rsidRPr="00762494">
              <w:rPr>
                <w:color w:val="000000"/>
                <w:sz w:val="20"/>
                <w:szCs w:val="20"/>
              </w:rPr>
              <w:t>14 836,9</w:t>
            </w:r>
          </w:p>
        </w:tc>
        <w:tc>
          <w:tcPr>
            <w:tcW w:w="538" w:type="pct"/>
            <w:noWrap/>
            <w:vAlign w:val="bottom"/>
            <w:hideMark/>
          </w:tcPr>
          <w:p w14:paraId="74299379" w14:textId="77777777" w:rsidR="00762494" w:rsidRPr="00762494" w:rsidRDefault="00762494" w:rsidP="00762494">
            <w:pPr>
              <w:jc w:val="right"/>
              <w:rPr>
                <w:color w:val="000000"/>
                <w:sz w:val="20"/>
                <w:szCs w:val="20"/>
              </w:rPr>
            </w:pPr>
            <w:r w:rsidRPr="00762494">
              <w:rPr>
                <w:color w:val="000000"/>
                <w:sz w:val="20"/>
                <w:szCs w:val="20"/>
              </w:rPr>
              <w:t>9 860,6</w:t>
            </w:r>
          </w:p>
        </w:tc>
        <w:tc>
          <w:tcPr>
            <w:tcW w:w="551" w:type="pct"/>
            <w:noWrap/>
            <w:vAlign w:val="bottom"/>
            <w:hideMark/>
          </w:tcPr>
          <w:p w14:paraId="7A0B85EF" w14:textId="77777777" w:rsidR="00762494" w:rsidRPr="00762494" w:rsidRDefault="00762494" w:rsidP="00762494">
            <w:pPr>
              <w:jc w:val="right"/>
              <w:rPr>
                <w:color w:val="000000"/>
                <w:sz w:val="20"/>
                <w:szCs w:val="20"/>
              </w:rPr>
            </w:pPr>
            <w:r w:rsidRPr="00762494">
              <w:rPr>
                <w:color w:val="000000"/>
                <w:sz w:val="20"/>
                <w:szCs w:val="20"/>
              </w:rPr>
              <w:t>8 724,5</w:t>
            </w:r>
          </w:p>
        </w:tc>
        <w:tc>
          <w:tcPr>
            <w:tcW w:w="538" w:type="pct"/>
            <w:noWrap/>
            <w:vAlign w:val="bottom"/>
            <w:hideMark/>
          </w:tcPr>
          <w:p w14:paraId="271E2121" w14:textId="77777777" w:rsidR="00762494" w:rsidRPr="00762494" w:rsidRDefault="00762494" w:rsidP="00762494">
            <w:pPr>
              <w:jc w:val="right"/>
              <w:rPr>
                <w:color w:val="000000"/>
                <w:sz w:val="20"/>
                <w:szCs w:val="20"/>
              </w:rPr>
            </w:pPr>
            <w:r w:rsidRPr="00762494">
              <w:rPr>
                <w:color w:val="000000"/>
                <w:sz w:val="20"/>
                <w:szCs w:val="20"/>
              </w:rPr>
              <w:t>58 543,5</w:t>
            </w:r>
          </w:p>
        </w:tc>
        <w:tc>
          <w:tcPr>
            <w:tcW w:w="551" w:type="pct"/>
            <w:noWrap/>
            <w:vAlign w:val="bottom"/>
            <w:hideMark/>
          </w:tcPr>
          <w:p w14:paraId="49E9B9D7" w14:textId="77777777" w:rsidR="00762494" w:rsidRPr="00762494" w:rsidRDefault="00762494" w:rsidP="00762494">
            <w:pPr>
              <w:jc w:val="right"/>
              <w:rPr>
                <w:color w:val="000000"/>
                <w:sz w:val="20"/>
                <w:szCs w:val="20"/>
              </w:rPr>
            </w:pPr>
            <w:r w:rsidRPr="00762494">
              <w:rPr>
                <w:color w:val="000000"/>
                <w:sz w:val="20"/>
                <w:szCs w:val="20"/>
              </w:rPr>
              <w:t>55 530,0</w:t>
            </w:r>
          </w:p>
        </w:tc>
      </w:tr>
      <w:tr w:rsidR="00762494" w:rsidRPr="00762494" w14:paraId="04E7851D" w14:textId="77777777" w:rsidTr="005F2BB7">
        <w:trPr>
          <w:trHeight w:val="478"/>
        </w:trPr>
        <w:tc>
          <w:tcPr>
            <w:tcW w:w="1735" w:type="pct"/>
            <w:vAlign w:val="bottom"/>
            <w:hideMark/>
          </w:tcPr>
          <w:p w14:paraId="4AD10532" w14:textId="77777777" w:rsidR="00762494" w:rsidRPr="00762494" w:rsidRDefault="00762494" w:rsidP="00762494">
            <w:pPr>
              <w:spacing w:beforeLines="10" w:before="24" w:afterLines="10" w:after="24"/>
              <w:ind w:left="170" w:hanging="113"/>
              <w:rPr>
                <w:sz w:val="20"/>
                <w:szCs w:val="20"/>
                <w:lang w:val="ky-KG"/>
              </w:rPr>
            </w:pPr>
            <w:proofErr w:type="spellStart"/>
            <w:r w:rsidRPr="00762494">
              <w:rPr>
                <w:color w:val="000000"/>
                <w:sz w:val="20"/>
                <w:szCs w:val="20"/>
              </w:rPr>
              <w:t>Администра</w:t>
            </w:r>
            <w:proofErr w:type="spellEnd"/>
            <w:r w:rsidRPr="00762494">
              <w:rPr>
                <w:color w:val="000000"/>
                <w:sz w:val="20"/>
                <w:szCs w:val="20"/>
                <w:lang w:val="ky-KG"/>
              </w:rPr>
              <w:t>тивди</w:t>
            </w:r>
            <w:r w:rsidRPr="00762494">
              <w:rPr>
                <w:color w:val="000000"/>
                <w:sz w:val="20"/>
                <w:szCs w:val="20"/>
              </w:rPr>
              <w:t>к</w:t>
            </w:r>
            <w:r w:rsidRPr="00762494">
              <w:rPr>
                <w:sz w:val="20"/>
                <w:szCs w:val="20"/>
              </w:rPr>
              <w:t xml:space="preserve"> </w:t>
            </w:r>
            <w:proofErr w:type="spellStart"/>
            <w:r w:rsidRPr="00762494">
              <w:rPr>
                <w:sz w:val="20"/>
                <w:szCs w:val="20"/>
              </w:rPr>
              <w:t>жана</w:t>
            </w:r>
            <w:proofErr w:type="spellEnd"/>
            <w:r w:rsidRPr="00762494">
              <w:rPr>
                <w:sz w:val="20"/>
                <w:szCs w:val="20"/>
              </w:rPr>
              <w:t xml:space="preserve"> </w:t>
            </w:r>
            <w:r w:rsidRPr="00762494">
              <w:rPr>
                <w:sz w:val="20"/>
                <w:szCs w:val="20"/>
              </w:rPr>
              <w:br/>
            </w:r>
            <w:proofErr w:type="spellStart"/>
            <w:r w:rsidRPr="00762494">
              <w:rPr>
                <w:sz w:val="20"/>
                <w:szCs w:val="20"/>
              </w:rPr>
              <w:t>көмөкчү</w:t>
            </w:r>
            <w:proofErr w:type="spellEnd"/>
            <w:r w:rsidRPr="00762494">
              <w:rPr>
                <w:sz w:val="20"/>
                <w:szCs w:val="20"/>
              </w:rPr>
              <w:t xml:space="preserve"> </w:t>
            </w:r>
            <w:proofErr w:type="spellStart"/>
            <w:r w:rsidRPr="00762494">
              <w:rPr>
                <w:sz w:val="20"/>
                <w:szCs w:val="20"/>
              </w:rPr>
              <w:t>ишмерди</w:t>
            </w:r>
            <w:proofErr w:type="spellEnd"/>
            <w:r w:rsidRPr="00762494">
              <w:rPr>
                <w:sz w:val="20"/>
                <w:szCs w:val="20"/>
                <w:lang w:val="ky-KG"/>
              </w:rPr>
              <w:t>к</w:t>
            </w:r>
          </w:p>
        </w:tc>
        <w:tc>
          <w:tcPr>
            <w:tcW w:w="538" w:type="pct"/>
            <w:noWrap/>
            <w:vAlign w:val="bottom"/>
            <w:hideMark/>
          </w:tcPr>
          <w:p w14:paraId="4FC11F30" w14:textId="77777777" w:rsidR="00762494" w:rsidRPr="00762494" w:rsidRDefault="00762494" w:rsidP="00762494">
            <w:pPr>
              <w:jc w:val="right"/>
              <w:rPr>
                <w:color w:val="000000"/>
                <w:sz w:val="20"/>
                <w:szCs w:val="20"/>
              </w:rPr>
            </w:pPr>
            <w:r w:rsidRPr="00762494">
              <w:rPr>
                <w:color w:val="000000"/>
                <w:sz w:val="20"/>
                <w:szCs w:val="20"/>
              </w:rPr>
              <w:t>2 146,3</w:t>
            </w:r>
          </w:p>
        </w:tc>
        <w:tc>
          <w:tcPr>
            <w:tcW w:w="551" w:type="pct"/>
            <w:noWrap/>
            <w:vAlign w:val="bottom"/>
            <w:hideMark/>
          </w:tcPr>
          <w:p w14:paraId="3ED64DFA" w14:textId="77777777" w:rsidR="00762494" w:rsidRPr="00762494" w:rsidRDefault="00762494" w:rsidP="00762494">
            <w:pPr>
              <w:jc w:val="right"/>
              <w:rPr>
                <w:color w:val="000000"/>
                <w:sz w:val="20"/>
                <w:szCs w:val="20"/>
              </w:rPr>
            </w:pPr>
            <w:r w:rsidRPr="00762494">
              <w:rPr>
                <w:color w:val="000000"/>
                <w:sz w:val="20"/>
                <w:szCs w:val="20"/>
              </w:rPr>
              <w:t>1 936,8</w:t>
            </w:r>
          </w:p>
        </w:tc>
        <w:tc>
          <w:tcPr>
            <w:tcW w:w="538" w:type="pct"/>
            <w:noWrap/>
            <w:vAlign w:val="bottom"/>
            <w:hideMark/>
          </w:tcPr>
          <w:p w14:paraId="3E7A4BFC" w14:textId="77777777" w:rsidR="00762494" w:rsidRPr="00762494" w:rsidRDefault="00762494" w:rsidP="00762494">
            <w:pPr>
              <w:jc w:val="right"/>
              <w:rPr>
                <w:color w:val="000000"/>
                <w:sz w:val="20"/>
                <w:szCs w:val="20"/>
              </w:rPr>
            </w:pPr>
            <w:r w:rsidRPr="00762494">
              <w:rPr>
                <w:color w:val="000000"/>
                <w:sz w:val="20"/>
                <w:szCs w:val="20"/>
              </w:rPr>
              <w:t>2 397,1</w:t>
            </w:r>
          </w:p>
        </w:tc>
        <w:tc>
          <w:tcPr>
            <w:tcW w:w="551" w:type="pct"/>
            <w:noWrap/>
            <w:vAlign w:val="bottom"/>
            <w:hideMark/>
          </w:tcPr>
          <w:p w14:paraId="74C1C60E" w14:textId="77777777" w:rsidR="00762494" w:rsidRPr="00762494" w:rsidRDefault="00762494" w:rsidP="00762494">
            <w:pPr>
              <w:jc w:val="right"/>
              <w:rPr>
                <w:color w:val="000000"/>
                <w:sz w:val="20"/>
                <w:szCs w:val="20"/>
              </w:rPr>
            </w:pPr>
            <w:r w:rsidRPr="00762494">
              <w:rPr>
                <w:color w:val="000000"/>
                <w:sz w:val="20"/>
                <w:szCs w:val="20"/>
              </w:rPr>
              <w:t>2 151,5</w:t>
            </w:r>
          </w:p>
        </w:tc>
        <w:tc>
          <w:tcPr>
            <w:tcW w:w="538" w:type="pct"/>
            <w:noWrap/>
            <w:vAlign w:val="bottom"/>
            <w:hideMark/>
          </w:tcPr>
          <w:p w14:paraId="48D7FA2D" w14:textId="77777777" w:rsidR="00762494" w:rsidRPr="00762494" w:rsidRDefault="00762494" w:rsidP="00762494">
            <w:pPr>
              <w:jc w:val="right"/>
              <w:rPr>
                <w:color w:val="000000"/>
                <w:sz w:val="20"/>
                <w:szCs w:val="20"/>
              </w:rPr>
            </w:pPr>
            <w:r w:rsidRPr="00762494">
              <w:rPr>
                <w:color w:val="000000"/>
                <w:sz w:val="20"/>
                <w:szCs w:val="20"/>
              </w:rPr>
              <w:t>1 517,5</w:t>
            </w:r>
          </w:p>
        </w:tc>
        <w:tc>
          <w:tcPr>
            <w:tcW w:w="551" w:type="pct"/>
            <w:noWrap/>
            <w:vAlign w:val="bottom"/>
            <w:hideMark/>
          </w:tcPr>
          <w:p w14:paraId="20A56A30" w14:textId="77777777" w:rsidR="00762494" w:rsidRPr="00762494" w:rsidRDefault="00762494" w:rsidP="00762494">
            <w:pPr>
              <w:jc w:val="right"/>
              <w:rPr>
                <w:color w:val="000000"/>
                <w:sz w:val="20"/>
                <w:szCs w:val="20"/>
              </w:rPr>
            </w:pPr>
            <w:r w:rsidRPr="00762494">
              <w:rPr>
                <w:color w:val="000000"/>
                <w:sz w:val="20"/>
                <w:szCs w:val="20"/>
              </w:rPr>
              <w:t>1 420,0</w:t>
            </w:r>
          </w:p>
        </w:tc>
      </w:tr>
      <w:tr w:rsidR="00762494" w:rsidRPr="00762494" w14:paraId="1D2D5944" w14:textId="77777777" w:rsidTr="005F2BB7">
        <w:trPr>
          <w:trHeight w:val="263"/>
        </w:trPr>
        <w:tc>
          <w:tcPr>
            <w:tcW w:w="1735" w:type="pct"/>
            <w:vAlign w:val="bottom"/>
            <w:hideMark/>
          </w:tcPr>
          <w:p w14:paraId="40EA5C90" w14:textId="77777777" w:rsidR="00762494" w:rsidRPr="00762494" w:rsidRDefault="00762494" w:rsidP="00762494">
            <w:pPr>
              <w:spacing w:beforeLines="10" w:before="24" w:afterLines="10" w:after="24"/>
              <w:ind w:left="170" w:hanging="113"/>
              <w:rPr>
                <w:color w:val="000000"/>
                <w:sz w:val="20"/>
                <w:szCs w:val="20"/>
              </w:rPr>
            </w:pPr>
            <w:proofErr w:type="spellStart"/>
            <w:r w:rsidRPr="00762494">
              <w:rPr>
                <w:color w:val="000000"/>
                <w:sz w:val="20"/>
                <w:szCs w:val="20"/>
              </w:rPr>
              <w:t>Билим</w:t>
            </w:r>
            <w:proofErr w:type="spellEnd"/>
            <w:r w:rsidRPr="00762494">
              <w:rPr>
                <w:color w:val="000000"/>
                <w:sz w:val="20"/>
                <w:szCs w:val="20"/>
              </w:rPr>
              <w:t xml:space="preserve"> </w:t>
            </w:r>
            <w:proofErr w:type="spellStart"/>
            <w:r w:rsidRPr="00762494">
              <w:rPr>
                <w:color w:val="000000"/>
                <w:sz w:val="20"/>
                <w:szCs w:val="20"/>
              </w:rPr>
              <w:t>берүү</w:t>
            </w:r>
            <w:proofErr w:type="spellEnd"/>
          </w:p>
        </w:tc>
        <w:tc>
          <w:tcPr>
            <w:tcW w:w="538" w:type="pct"/>
            <w:noWrap/>
            <w:vAlign w:val="bottom"/>
            <w:hideMark/>
          </w:tcPr>
          <w:p w14:paraId="79EDCE89" w14:textId="77777777" w:rsidR="00762494" w:rsidRPr="00762494" w:rsidRDefault="00762494" w:rsidP="00762494">
            <w:pPr>
              <w:jc w:val="right"/>
              <w:rPr>
                <w:color w:val="000000"/>
                <w:sz w:val="20"/>
                <w:szCs w:val="20"/>
              </w:rPr>
            </w:pPr>
            <w:r w:rsidRPr="00762494">
              <w:rPr>
                <w:color w:val="000000"/>
                <w:sz w:val="20"/>
                <w:szCs w:val="20"/>
              </w:rPr>
              <w:t>445,7</w:t>
            </w:r>
          </w:p>
        </w:tc>
        <w:tc>
          <w:tcPr>
            <w:tcW w:w="551" w:type="pct"/>
            <w:noWrap/>
            <w:vAlign w:val="bottom"/>
            <w:hideMark/>
          </w:tcPr>
          <w:p w14:paraId="33194FE3" w14:textId="77777777" w:rsidR="00762494" w:rsidRPr="00762494" w:rsidRDefault="00762494" w:rsidP="00762494">
            <w:pPr>
              <w:jc w:val="right"/>
              <w:rPr>
                <w:color w:val="000000"/>
                <w:sz w:val="20"/>
                <w:szCs w:val="20"/>
              </w:rPr>
            </w:pPr>
            <w:r w:rsidRPr="00762494">
              <w:rPr>
                <w:color w:val="000000"/>
                <w:sz w:val="20"/>
                <w:szCs w:val="20"/>
              </w:rPr>
              <w:t>128,9</w:t>
            </w:r>
          </w:p>
        </w:tc>
        <w:tc>
          <w:tcPr>
            <w:tcW w:w="538" w:type="pct"/>
            <w:noWrap/>
            <w:vAlign w:val="bottom"/>
            <w:hideMark/>
          </w:tcPr>
          <w:p w14:paraId="6D1A8384" w14:textId="77777777" w:rsidR="00762494" w:rsidRPr="00762494" w:rsidRDefault="00762494" w:rsidP="00762494">
            <w:pPr>
              <w:jc w:val="right"/>
              <w:rPr>
                <w:color w:val="000000"/>
                <w:sz w:val="20"/>
                <w:szCs w:val="20"/>
              </w:rPr>
            </w:pPr>
            <w:r w:rsidRPr="00762494">
              <w:rPr>
                <w:color w:val="000000"/>
                <w:sz w:val="20"/>
                <w:szCs w:val="20"/>
              </w:rPr>
              <w:t>299,1</w:t>
            </w:r>
          </w:p>
        </w:tc>
        <w:tc>
          <w:tcPr>
            <w:tcW w:w="551" w:type="pct"/>
            <w:noWrap/>
            <w:vAlign w:val="bottom"/>
            <w:hideMark/>
          </w:tcPr>
          <w:p w14:paraId="2D3446CE" w14:textId="77777777" w:rsidR="00762494" w:rsidRPr="00762494" w:rsidRDefault="00762494" w:rsidP="00762494">
            <w:pPr>
              <w:jc w:val="right"/>
              <w:rPr>
                <w:color w:val="000000"/>
                <w:sz w:val="20"/>
                <w:szCs w:val="20"/>
              </w:rPr>
            </w:pPr>
            <w:r w:rsidRPr="00762494">
              <w:rPr>
                <w:color w:val="000000"/>
                <w:sz w:val="20"/>
                <w:szCs w:val="20"/>
              </w:rPr>
              <w:t>280,4</w:t>
            </w:r>
          </w:p>
        </w:tc>
        <w:tc>
          <w:tcPr>
            <w:tcW w:w="538" w:type="pct"/>
            <w:noWrap/>
            <w:vAlign w:val="bottom"/>
            <w:hideMark/>
          </w:tcPr>
          <w:p w14:paraId="498D1D62" w14:textId="77777777" w:rsidR="00762494" w:rsidRPr="00762494" w:rsidRDefault="00762494" w:rsidP="00762494">
            <w:pPr>
              <w:jc w:val="right"/>
              <w:rPr>
                <w:color w:val="000000"/>
                <w:sz w:val="20"/>
                <w:szCs w:val="20"/>
              </w:rPr>
            </w:pPr>
            <w:r w:rsidRPr="00762494">
              <w:rPr>
                <w:color w:val="000000"/>
                <w:sz w:val="20"/>
                <w:szCs w:val="20"/>
              </w:rPr>
              <w:t>970,0</w:t>
            </w:r>
          </w:p>
        </w:tc>
        <w:tc>
          <w:tcPr>
            <w:tcW w:w="551" w:type="pct"/>
            <w:noWrap/>
            <w:vAlign w:val="bottom"/>
            <w:hideMark/>
          </w:tcPr>
          <w:p w14:paraId="45AD1C8E" w14:textId="77777777" w:rsidR="00762494" w:rsidRPr="00762494" w:rsidRDefault="00762494" w:rsidP="00762494">
            <w:pPr>
              <w:jc w:val="right"/>
              <w:rPr>
                <w:color w:val="000000"/>
                <w:sz w:val="20"/>
                <w:szCs w:val="20"/>
              </w:rPr>
            </w:pPr>
            <w:r w:rsidRPr="00762494">
              <w:rPr>
                <w:color w:val="000000"/>
                <w:sz w:val="20"/>
                <w:szCs w:val="20"/>
              </w:rPr>
              <w:t>909,1</w:t>
            </w:r>
          </w:p>
        </w:tc>
      </w:tr>
      <w:tr w:rsidR="00762494" w:rsidRPr="00762494" w14:paraId="707D84F0" w14:textId="77777777" w:rsidTr="005F2BB7">
        <w:trPr>
          <w:trHeight w:val="478"/>
        </w:trPr>
        <w:tc>
          <w:tcPr>
            <w:tcW w:w="1735" w:type="pct"/>
            <w:vAlign w:val="center"/>
            <w:hideMark/>
          </w:tcPr>
          <w:p w14:paraId="6FC64BD5" w14:textId="77777777" w:rsidR="00762494" w:rsidRPr="00762494" w:rsidRDefault="00762494" w:rsidP="00762494">
            <w:pPr>
              <w:spacing w:beforeLines="10" w:before="24" w:afterLines="10" w:after="24"/>
              <w:ind w:left="170" w:hanging="113"/>
              <w:rPr>
                <w:color w:val="000000"/>
                <w:sz w:val="20"/>
                <w:szCs w:val="20"/>
              </w:rPr>
            </w:pPr>
            <w:proofErr w:type="spellStart"/>
            <w:r w:rsidRPr="00762494">
              <w:rPr>
                <w:color w:val="000000"/>
                <w:sz w:val="20"/>
                <w:szCs w:val="20"/>
              </w:rPr>
              <w:t>Саламаттыкты</w:t>
            </w:r>
            <w:proofErr w:type="spellEnd"/>
            <w:r w:rsidRPr="00762494">
              <w:rPr>
                <w:color w:val="000000"/>
                <w:sz w:val="20"/>
                <w:szCs w:val="20"/>
              </w:rPr>
              <w:t xml:space="preserve"> </w:t>
            </w:r>
            <w:proofErr w:type="spellStart"/>
            <w:r w:rsidRPr="00762494">
              <w:rPr>
                <w:color w:val="000000"/>
                <w:sz w:val="20"/>
                <w:szCs w:val="20"/>
              </w:rPr>
              <w:t>сактоо</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rPr>
              <w:t xml:space="preserve"> </w:t>
            </w:r>
            <w:r w:rsidRPr="00762494">
              <w:rPr>
                <w:color w:val="000000"/>
                <w:sz w:val="20"/>
                <w:szCs w:val="20"/>
                <w:lang w:val="ky-KG"/>
              </w:rPr>
              <w:t xml:space="preserve">калкты </w:t>
            </w:r>
            <w:proofErr w:type="spellStart"/>
            <w:r w:rsidRPr="00762494">
              <w:rPr>
                <w:color w:val="000000"/>
                <w:sz w:val="20"/>
                <w:szCs w:val="20"/>
              </w:rPr>
              <w:t>социалдык</w:t>
            </w:r>
            <w:proofErr w:type="spellEnd"/>
            <w:r w:rsidRPr="00762494">
              <w:rPr>
                <w:color w:val="000000"/>
                <w:sz w:val="20"/>
                <w:szCs w:val="20"/>
              </w:rPr>
              <w:t xml:space="preserve"> </w:t>
            </w:r>
            <w:r w:rsidRPr="00762494">
              <w:rPr>
                <w:color w:val="000000"/>
                <w:sz w:val="20"/>
                <w:szCs w:val="20"/>
                <w:lang w:val="ky-KG"/>
              </w:rPr>
              <w:t xml:space="preserve">жактан </w:t>
            </w:r>
            <w:proofErr w:type="spellStart"/>
            <w:r w:rsidRPr="00762494">
              <w:rPr>
                <w:color w:val="000000"/>
                <w:sz w:val="20"/>
                <w:szCs w:val="20"/>
              </w:rPr>
              <w:t>тейлөө</w:t>
            </w:r>
            <w:proofErr w:type="spellEnd"/>
          </w:p>
        </w:tc>
        <w:tc>
          <w:tcPr>
            <w:tcW w:w="538" w:type="pct"/>
            <w:noWrap/>
            <w:vAlign w:val="bottom"/>
            <w:hideMark/>
          </w:tcPr>
          <w:p w14:paraId="25582B2F" w14:textId="77777777" w:rsidR="00762494" w:rsidRPr="00762494" w:rsidRDefault="00762494" w:rsidP="00762494">
            <w:pPr>
              <w:jc w:val="right"/>
              <w:rPr>
                <w:color w:val="000000"/>
                <w:sz w:val="20"/>
                <w:szCs w:val="20"/>
              </w:rPr>
            </w:pPr>
            <w:r w:rsidRPr="00762494">
              <w:rPr>
                <w:color w:val="000000"/>
                <w:sz w:val="20"/>
                <w:szCs w:val="20"/>
              </w:rPr>
              <w:t>1 101,9</w:t>
            </w:r>
          </w:p>
        </w:tc>
        <w:tc>
          <w:tcPr>
            <w:tcW w:w="551" w:type="pct"/>
            <w:noWrap/>
            <w:vAlign w:val="bottom"/>
            <w:hideMark/>
          </w:tcPr>
          <w:p w14:paraId="427D66D7" w14:textId="77777777" w:rsidR="00762494" w:rsidRPr="00762494" w:rsidRDefault="00762494" w:rsidP="00762494">
            <w:pPr>
              <w:jc w:val="right"/>
              <w:rPr>
                <w:color w:val="000000"/>
                <w:sz w:val="20"/>
                <w:szCs w:val="20"/>
              </w:rPr>
            </w:pPr>
            <w:r w:rsidRPr="00762494">
              <w:rPr>
                <w:color w:val="000000"/>
                <w:sz w:val="20"/>
                <w:szCs w:val="20"/>
              </w:rPr>
              <w:t>864,6</w:t>
            </w:r>
          </w:p>
        </w:tc>
        <w:tc>
          <w:tcPr>
            <w:tcW w:w="538" w:type="pct"/>
            <w:noWrap/>
            <w:vAlign w:val="bottom"/>
            <w:hideMark/>
          </w:tcPr>
          <w:p w14:paraId="5FDF2BDB" w14:textId="77777777" w:rsidR="00762494" w:rsidRPr="00762494" w:rsidRDefault="00762494" w:rsidP="00762494">
            <w:pPr>
              <w:jc w:val="right"/>
              <w:rPr>
                <w:color w:val="000000"/>
                <w:sz w:val="20"/>
                <w:szCs w:val="20"/>
              </w:rPr>
            </w:pPr>
            <w:r w:rsidRPr="00762494">
              <w:rPr>
                <w:color w:val="000000"/>
                <w:sz w:val="20"/>
                <w:szCs w:val="20"/>
              </w:rPr>
              <w:t>1 615,8</w:t>
            </w:r>
          </w:p>
        </w:tc>
        <w:tc>
          <w:tcPr>
            <w:tcW w:w="551" w:type="pct"/>
            <w:noWrap/>
            <w:vAlign w:val="bottom"/>
            <w:hideMark/>
          </w:tcPr>
          <w:p w14:paraId="0FA26407" w14:textId="77777777" w:rsidR="00762494" w:rsidRPr="00762494" w:rsidRDefault="00762494" w:rsidP="00762494">
            <w:pPr>
              <w:jc w:val="right"/>
              <w:rPr>
                <w:color w:val="000000"/>
                <w:sz w:val="20"/>
                <w:szCs w:val="20"/>
              </w:rPr>
            </w:pPr>
            <w:r w:rsidRPr="00762494">
              <w:rPr>
                <w:color w:val="000000"/>
                <w:sz w:val="20"/>
                <w:szCs w:val="20"/>
              </w:rPr>
              <w:t>1 245,2</w:t>
            </w:r>
          </w:p>
        </w:tc>
        <w:tc>
          <w:tcPr>
            <w:tcW w:w="538" w:type="pct"/>
            <w:noWrap/>
            <w:vAlign w:val="bottom"/>
            <w:hideMark/>
          </w:tcPr>
          <w:p w14:paraId="63E4107F" w14:textId="77777777" w:rsidR="00762494" w:rsidRPr="00762494" w:rsidRDefault="00762494" w:rsidP="00762494">
            <w:pPr>
              <w:jc w:val="right"/>
              <w:rPr>
                <w:color w:val="000000"/>
                <w:sz w:val="20"/>
                <w:szCs w:val="20"/>
              </w:rPr>
            </w:pPr>
            <w:r w:rsidRPr="00762494">
              <w:rPr>
                <w:color w:val="000000"/>
                <w:sz w:val="20"/>
                <w:szCs w:val="20"/>
              </w:rPr>
              <w:t>2 354,3</w:t>
            </w:r>
          </w:p>
        </w:tc>
        <w:tc>
          <w:tcPr>
            <w:tcW w:w="551" w:type="pct"/>
            <w:noWrap/>
            <w:vAlign w:val="bottom"/>
            <w:hideMark/>
          </w:tcPr>
          <w:p w14:paraId="3F59BB91" w14:textId="77777777" w:rsidR="00762494" w:rsidRPr="00762494" w:rsidRDefault="00762494" w:rsidP="00762494">
            <w:pPr>
              <w:jc w:val="right"/>
              <w:rPr>
                <w:color w:val="000000"/>
                <w:sz w:val="20"/>
                <w:szCs w:val="20"/>
              </w:rPr>
            </w:pPr>
            <w:r w:rsidRPr="00762494">
              <w:rPr>
                <w:color w:val="000000"/>
                <w:sz w:val="20"/>
                <w:szCs w:val="20"/>
              </w:rPr>
              <w:t>2 258,0</w:t>
            </w:r>
          </w:p>
        </w:tc>
      </w:tr>
      <w:tr w:rsidR="00762494" w:rsidRPr="00762494" w14:paraId="046542B9" w14:textId="77777777" w:rsidTr="005F2BB7">
        <w:trPr>
          <w:trHeight w:val="275"/>
        </w:trPr>
        <w:tc>
          <w:tcPr>
            <w:tcW w:w="1735" w:type="pct"/>
            <w:vAlign w:val="bottom"/>
            <w:hideMark/>
          </w:tcPr>
          <w:p w14:paraId="1A61CE2C" w14:textId="77777777" w:rsidR="00762494" w:rsidRPr="00762494" w:rsidRDefault="00762494" w:rsidP="00762494">
            <w:pPr>
              <w:spacing w:beforeLines="10" w:before="24" w:afterLines="10" w:after="24"/>
              <w:ind w:left="170" w:hanging="113"/>
              <w:rPr>
                <w:sz w:val="20"/>
                <w:szCs w:val="20"/>
              </w:rPr>
            </w:pPr>
            <w:r w:rsidRPr="00762494">
              <w:rPr>
                <w:color w:val="000000"/>
                <w:sz w:val="20"/>
                <w:szCs w:val="20"/>
                <w:lang w:val="ky-KG"/>
              </w:rPr>
              <w:t>Искусство</w:t>
            </w:r>
            <w:r w:rsidRPr="00762494">
              <w:rPr>
                <w:sz w:val="20"/>
                <w:szCs w:val="20"/>
              </w:rPr>
              <w:t xml:space="preserve">, </w:t>
            </w:r>
            <w:proofErr w:type="spellStart"/>
            <w:r w:rsidRPr="00762494">
              <w:rPr>
                <w:sz w:val="20"/>
                <w:szCs w:val="20"/>
              </w:rPr>
              <w:t>көңүл</w:t>
            </w:r>
            <w:proofErr w:type="spellEnd"/>
            <w:r w:rsidRPr="00762494">
              <w:rPr>
                <w:sz w:val="20"/>
                <w:szCs w:val="20"/>
              </w:rPr>
              <w:t xml:space="preserve"> </w:t>
            </w:r>
            <w:proofErr w:type="spellStart"/>
            <w:r w:rsidRPr="00762494">
              <w:rPr>
                <w:sz w:val="20"/>
                <w:szCs w:val="20"/>
              </w:rPr>
              <w:t>ачуу</w:t>
            </w:r>
            <w:proofErr w:type="spellEnd"/>
            <w:r w:rsidRPr="00762494">
              <w:rPr>
                <w:sz w:val="20"/>
                <w:szCs w:val="20"/>
              </w:rPr>
              <w:t xml:space="preserve"> </w:t>
            </w:r>
            <w:proofErr w:type="spellStart"/>
            <w:r w:rsidRPr="00762494">
              <w:rPr>
                <w:sz w:val="20"/>
                <w:szCs w:val="20"/>
              </w:rPr>
              <w:t>жана</w:t>
            </w:r>
            <w:proofErr w:type="spellEnd"/>
            <w:r w:rsidRPr="00762494">
              <w:rPr>
                <w:sz w:val="20"/>
                <w:szCs w:val="20"/>
              </w:rPr>
              <w:t xml:space="preserve"> эс </w:t>
            </w:r>
            <w:proofErr w:type="spellStart"/>
            <w:r w:rsidRPr="00762494">
              <w:rPr>
                <w:sz w:val="20"/>
                <w:szCs w:val="20"/>
              </w:rPr>
              <w:t>алуу</w:t>
            </w:r>
            <w:proofErr w:type="spellEnd"/>
            <w:r w:rsidRPr="00762494">
              <w:rPr>
                <w:sz w:val="20"/>
                <w:szCs w:val="20"/>
              </w:rPr>
              <w:t xml:space="preserve"> </w:t>
            </w:r>
          </w:p>
        </w:tc>
        <w:tc>
          <w:tcPr>
            <w:tcW w:w="538" w:type="pct"/>
            <w:noWrap/>
            <w:vAlign w:val="bottom"/>
            <w:hideMark/>
          </w:tcPr>
          <w:p w14:paraId="352F1F83" w14:textId="77777777" w:rsidR="00762494" w:rsidRPr="00762494" w:rsidRDefault="00762494" w:rsidP="00762494">
            <w:pPr>
              <w:jc w:val="right"/>
              <w:rPr>
                <w:color w:val="000000"/>
                <w:sz w:val="20"/>
                <w:szCs w:val="20"/>
              </w:rPr>
            </w:pPr>
            <w:r w:rsidRPr="00762494">
              <w:rPr>
                <w:color w:val="000000"/>
                <w:sz w:val="20"/>
                <w:szCs w:val="20"/>
              </w:rPr>
              <w:t>375,5</w:t>
            </w:r>
          </w:p>
        </w:tc>
        <w:tc>
          <w:tcPr>
            <w:tcW w:w="551" w:type="pct"/>
            <w:noWrap/>
            <w:vAlign w:val="bottom"/>
            <w:hideMark/>
          </w:tcPr>
          <w:p w14:paraId="6BD8C0E6" w14:textId="77777777" w:rsidR="00762494" w:rsidRPr="00762494" w:rsidRDefault="00762494" w:rsidP="00762494">
            <w:pPr>
              <w:jc w:val="right"/>
              <w:rPr>
                <w:color w:val="000000"/>
                <w:sz w:val="20"/>
                <w:szCs w:val="20"/>
              </w:rPr>
            </w:pPr>
            <w:r w:rsidRPr="00762494">
              <w:rPr>
                <w:color w:val="000000"/>
                <w:sz w:val="20"/>
                <w:szCs w:val="20"/>
              </w:rPr>
              <w:t>605,1</w:t>
            </w:r>
          </w:p>
        </w:tc>
        <w:tc>
          <w:tcPr>
            <w:tcW w:w="538" w:type="pct"/>
            <w:noWrap/>
            <w:vAlign w:val="bottom"/>
            <w:hideMark/>
          </w:tcPr>
          <w:p w14:paraId="756D2F5D" w14:textId="77777777" w:rsidR="00762494" w:rsidRPr="00762494" w:rsidRDefault="00762494" w:rsidP="00762494">
            <w:pPr>
              <w:jc w:val="right"/>
              <w:rPr>
                <w:color w:val="000000"/>
                <w:sz w:val="20"/>
                <w:szCs w:val="20"/>
              </w:rPr>
            </w:pPr>
            <w:r w:rsidRPr="00762494">
              <w:rPr>
                <w:color w:val="000000"/>
                <w:sz w:val="20"/>
                <w:szCs w:val="20"/>
              </w:rPr>
              <w:t>545,8</w:t>
            </w:r>
          </w:p>
        </w:tc>
        <w:tc>
          <w:tcPr>
            <w:tcW w:w="551" w:type="pct"/>
            <w:noWrap/>
            <w:vAlign w:val="bottom"/>
            <w:hideMark/>
          </w:tcPr>
          <w:p w14:paraId="78BEEDB4" w14:textId="77777777" w:rsidR="00762494" w:rsidRPr="00762494" w:rsidRDefault="00762494" w:rsidP="00762494">
            <w:pPr>
              <w:jc w:val="right"/>
              <w:rPr>
                <w:color w:val="000000"/>
                <w:sz w:val="20"/>
                <w:szCs w:val="20"/>
              </w:rPr>
            </w:pPr>
            <w:r w:rsidRPr="00762494">
              <w:rPr>
                <w:color w:val="000000"/>
                <w:sz w:val="20"/>
                <w:szCs w:val="20"/>
              </w:rPr>
              <w:t>487,1</w:t>
            </w:r>
          </w:p>
        </w:tc>
        <w:tc>
          <w:tcPr>
            <w:tcW w:w="538" w:type="pct"/>
            <w:noWrap/>
            <w:vAlign w:val="bottom"/>
            <w:hideMark/>
          </w:tcPr>
          <w:p w14:paraId="4FB21A63" w14:textId="77777777" w:rsidR="00762494" w:rsidRPr="00762494" w:rsidRDefault="00762494" w:rsidP="00762494">
            <w:pPr>
              <w:jc w:val="right"/>
              <w:rPr>
                <w:color w:val="000000"/>
                <w:sz w:val="20"/>
                <w:szCs w:val="20"/>
              </w:rPr>
            </w:pPr>
            <w:r w:rsidRPr="00762494">
              <w:rPr>
                <w:color w:val="000000"/>
                <w:sz w:val="20"/>
                <w:szCs w:val="20"/>
              </w:rPr>
              <w:t>1 278,9</w:t>
            </w:r>
          </w:p>
        </w:tc>
        <w:tc>
          <w:tcPr>
            <w:tcW w:w="551" w:type="pct"/>
            <w:noWrap/>
            <w:vAlign w:val="bottom"/>
            <w:hideMark/>
          </w:tcPr>
          <w:p w14:paraId="7EAB1583" w14:textId="77777777" w:rsidR="00762494" w:rsidRPr="00762494" w:rsidRDefault="00762494" w:rsidP="00762494">
            <w:pPr>
              <w:jc w:val="right"/>
              <w:rPr>
                <w:color w:val="000000"/>
                <w:sz w:val="20"/>
                <w:szCs w:val="20"/>
              </w:rPr>
            </w:pPr>
            <w:r w:rsidRPr="00762494">
              <w:rPr>
                <w:color w:val="000000"/>
                <w:sz w:val="20"/>
                <w:szCs w:val="20"/>
              </w:rPr>
              <w:t>2 020,0</w:t>
            </w:r>
          </w:p>
        </w:tc>
      </w:tr>
      <w:tr w:rsidR="00762494" w:rsidRPr="00762494" w14:paraId="6D6A9924" w14:textId="77777777" w:rsidTr="005F2BB7">
        <w:trPr>
          <w:trHeight w:val="263"/>
        </w:trPr>
        <w:tc>
          <w:tcPr>
            <w:tcW w:w="1735" w:type="pct"/>
            <w:tcBorders>
              <w:top w:val="nil"/>
              <w:left w:val="nil"/>
              <w:bottom w:val="single" w:sz="8" w:space="0" w:color="auto"/>
              <w:right w:val="nil"/>
            </w:tcBorders>
            <w:vAlign w:val="bottom"/>
            <w:hideMark/>
          </w:tcPr>
          <w:p w14:paraId="3BBD57B3" w14:textId="77777777" w:rsidR="00762494" w:rsidRPr="00762494" w:rsidRDefault="00762494" w:rsidP="00762494">
            <w:pPr>
              <w:spacing w:beforeLines="10" w:before="24" w:afterLines="10" w:after="24"/>
              <w:ind w:left="170" w:hanging="113"/>
              <w:rPr>
                <w:sz w:val="20"/>
                <w:szCs w:val="20"/>
                <w:lang w:val="ky-KG"/>
              </w:rPr>
            </w:pPr>
            <w:r w:rsidRPr="00762494">
              <w:rPr>
                <w:color w:val="000000"/>
                <w:sz w:val="20"/>
                <w:szCs w:val="20"/>
                <w:lang w:val="ky-KG"/>
              </w:rPr>
              <w:t>Башка</w:t>
            </w:r>
            <w:r w:rsidRPr="00762494">
              <w:rPr>
                <w:sz w:val="20"/>
                <w:szCs w:val="20"/>
              </w:rPr>
              <w:t xml:space="preserve"> </w:t>
            </w:r>
            <w:proofErr w:type="spellStart"/>
            <w:r w:rsidRPr="00762494">
              <w:rPr>
                <w:sz w:val="20"/>
                <w:szCs w:val="20"/>
              </w:rPr>
              <w:t>тейлөө</w:t>
            </w:r>
            <w:proofErr w:type="spellEnd"/>
            <w:r w:rsidRPr="00762494">
              <w:rPr>
                <w:sz w:val="20"/>
                <w:szCs w:val="20"/>
              </w:rPr>
              <w:t xml:space="preserve"> </w:t>
            </w:r>
            <w:r w:rsidRPr="00762494">
              <w:rPr>
                <w:sz w:val="20"/>
                <w:szCs w:val="20"/>
                <w:lang w:val="ky-KG"/>
              </w:rPr>
              <w:t>ишмердиги</w:t>
            </w:r>
          </w:p>
        </w:tc>
        <w:tc>
          <w:tcPr>
            <w:tcW w:w="538" w:type="pct"/>
            <w:tcBorders>
              <w:top w:val="nil"/>
              <w:left w:val="nil"/>
              <w:bottom w:val="single" w:sz="8" w:space="0" w:color="auto"/>
              <w:right w:val="nil"/>
            </w:tcBorders>
            <w:noWrap/>
            <w:vAlign w:val="bottom"/>
            <w:hideMark/>
          </w:tcPr>
          <w:p w14:paraId="69DA331C" w14:textId="77777777" w:rsidR="00762494" w:rsidRPr="00762494" w:rsidRDefault="00762494" w:rsidP="00762494">
            <w:pPr>
              <w:jc w:val="right"/>
              <w:rPr>
                <w:color w:val="000000"/>
                <w:sz w:val="20"/>
                <w:szCs w:val="20"/>
              </w:rPr>
            </w:pPr>
            <w:r w:rsidRPr="00762494">
              <w:rPr>
                <w:color w:val="000000"/>
                <w:sz w:val="20"/>
                <w:szCs w:val="20"/>
              </w:rPr>
              <w:t>109,4</w:t>
            </w:r>
          </w:p>
        </w:tc>
        <w:tc>
          <w:tcPr>
            <w:tcW w:w="551" w:type="pct"/>
            <w:tcBorders>
              <w:top w:val="nil"/>
              <w:left w:val="nil"/>
              <w:bottom w:val="single" w:sz="8" w:space="0" w:color="auto"/>
              <w:right w:val="nil"/>
            </w:tcBorders>
            <w:noWrap/>
            <w:vAlign w:val="bottom"/>
            <w:hideMark/>
          </w:tcPr>
          <w:p w14:paraId="72E7A524" w14:textId="77777777" w:rsidR="00762494" w:rsidRPr="00762494" w:rsidRDefault="00762494" w:rsidP="00762494">
            <w:pPr>
              <w:jc w:val="right"/>
              <w:rPr>
                <w:color w:val="000000"/>
                <w:sz w:val="20"/>
                <w:szCs w:val="20"/>
              </w:rPr>
            </w:pPr>
            <w:r w:rsidRPr="00762494">
              <w:rPr>
                <w:color w:val="000000"/>
                <w:sz w:val="20"/>
                <w:szCs w:val="20"/>
              </w:rPr>
              <w:t>91,9</w:t>
            </w:r>
          </w:p>
        </w:tc>
        <w:tc>
          <w:tcPr>
            <w:tcW w:w="538" w:type="pct"/>
            <w:tcBorders>
              <w:top w:val="nil"/>
              <w:left w:val="nil"/>
              <w:bottom w:val="single" w:sz="8" w:space="0" w:color="auto"/>
              <w:right w:val="nil"/>
            </w:tcBorders>
            <w:noWrap/>
            <w:vAlign w:val="bottom"/>
            <w:hideMark/>
          </w:tcPr>
          <w:p w14:paraId="3BB74C77" w14:textId="77777777" w:rsidR="00762494" w:rsidRPr="00762494" w:rsidRDefault="00762494" w:rsidP="00762494">
            <w:pPr>
              <w:jc w:val="right"/>
              <w:rPr>
                <w:color w:val="000000"/>
                <w:sz w:val="20"/>
                <w:szCs w:val="20"/>
              </w:rPr>
            </w:pPr>
            <w:r w:rsidRPr="00762494">
              <w:rPr>
                <w:color w:val="000000"/>
                <w:sz w:val="20"/>
                <w:szCs w:val="20"/>
              </w:rPr>
              <w:t>125,2</w:t>
            </w:r>
          </w:p>
        </w:tc>
        <w:tc>
          <w:tcPr>
            <w:tcW w:w="551" w:type="pct"/>
            <w:tcBorders>
              <w:top w:val="nil"/>
              <w:left w:val="nil"/>
              <w:bottom w:val="single" w:sz="8" w:space="0" w:color="auto"/>
              <w:right w:val="nil"/>
            </w:tcBorders>
            <w:noWrap/>
            <w:vAlign w:val="bottom"/>
            <w:hideMark/>
          </w:tcPr>
          <w:p w14:paraId="01FD4AC6" w14:textId="77777777" w:rsidR="00762494" w:rsidRPr="00762494" w:rsidRDefault="00762494" w:rsidP="00762494">
            <w:pPr>
              <w:jc w:val="right"/>
              <w:rPr>
                <w:color w:val="000000"/>
                <w:sz w:val="20"/>
                <w:szCs w:val="20"/>
              </w:rPr>
            </w:pPr>
            <w:r w:rsidRPr="00762494">
              <w:rPr>
                <w:color w:val="000000"/>
                <w:sz w:val="20"/>
                <w:szCs w:val="20"/>
              </w:rPr>
              <w:t>123,1</w:t>
            </w:r>
          </w:p>
        </w:tc>
        <w:tc>
          <w:tcPr>
            <w:tcW w:w="538" w:type="pct"/>
            <w:tcBorders>
              <w:top w:val="nil"/>
              <w:left w:val="nil"/>
              <w:bottom w:val="single" w:sz="8" w:space="0" w:color="auto"/>
              <w:right w:val="nil"/>
            </w:tcBorders>
            <w:noWrap/>
            <w:vAlign w:val="bottom"/>
            <w:hideMark/>
          </w:tcPr>
          <w:p w14:paraId="6D2A43BA" w14:textId="77777777" w:rsidR="00762494" w:rsidRPr="00762494" w:rsidRDefault="00762494" w:rsidP="00762494">
            <w:pPr>
              <w:jc w:val="right"/>
              <w:rPr>
                <w:color w:val="000000"/>
                <w:sz w:val="20"/>
                <w:szCs w:val="20"/>
              </w:rPr>
            </w:pPr>
            <w:r w:rsidRPr="00762494">
              <w:rPr>
                <w:color w:val="000000"/>
                <w:sz w:val="20"/>
                <w:szCs w:val="20"/>
              </w:rPr>
              <w:t>104,5</w:t>
            </w:r>
          </w:p>
        </w:tc>
        <w:tc>
          <w:tcPr>
            <w:tcW w:w="551" w:type="pct"/>
            <w:tcBorders>
              <w:top w:val="nil"/>
              <w:left w:val="nil"/>
              <w:bottom w:val="single" w:sz="8" w:space="0" w:color="auto"/>
              <w:right w:val="nil"/>
            </w:tcBorders>
            <w:noWrap/>
            <w:vAlign w:val="bottom"/>
            <w:hideMark/>
          </w:tcPr>
          <w:p w14:paraId="09752073" w14:textId="77777777" w:rsidR="00762494" w:rsidRPr="00762494" w:rsidRDefault="00762494" w:rsidP="00762494">
            <w:pPr>
              <w:jc w:val="right"/>
              <w:rPr>
                <w:color w:val="000000"/>
                <w:sz w:val="20"/>
                <w:szCs w:val="20"/>
              </w:rPr>
            </w:pPr>
            <w:r w:rsidRPr="00762494">
              <w:rPr>
                <w:color w:val="000000"/>
                <w:sz w:val="20"/>
                <w:szCs w:val="20"/>
              </w:rPr>
              <w:t>76,0</w:t>
            </w:r>
          </w:p>
        </w:tc>
      </w:tr>
    </w:tbl>
    <w:p w14:paraId="2D81F137" w14:textId="77777777" w:rsidR="00762494" w:rsidRPr="00762494" w:rsidRDefault="00762494" w:rsidP="00762494">
      <w:pPr>
        <w:spacing w:before="120"/>
        <w:ind w:firstLine="709"/>
        <w:jc w:val="both"/>
        <w:rPr>
          <w:color w:val="000000"/>
          <w:lang w:val="ky-KG"/>
        </w:rPr>
      </w:pPr>
      <w:r w:rsidRPr="00762494">
        <w:rPr>
          <w:lang w:val="ky-KG"/>
        </w:rPr>
        <w:t xml:space="preserve">Үстүбүздөгү жылдын 1-октябрына карата кредитордук карыз жылдын башына салыштырганда 4,8 пайызга же 25 765,3 млн. сомго көбөйдү жана 562 159,4 млн. сомду түздү. Машина жана жабдуулардан башка негизги металл жана даяр металл буюмдарын өндүрүү ишканалардын карыздары (16 393,8 млн. сомго), кокс жана тазаланган мунайзат азыктарын өндүрүүнүн (3 936,6 млн.), курулуш (6 275,3 млн.), дүң жана чекене соода, автоунааларды жана мотоциклдерди оңдоо уюмдарынын (4 923,4 млн. сомго) карыздары эң көп өстү. Ушул эле учурда, анын көлөмүнүн олуттуу төмөндөшү </w:t>
      </w:r>
      <w:r w:rsidRPr="00762494">
        <w:rPr>
          <w:color w:val="000000"/>
          <w:lang w:val="ky-KG"/>
        </w:rPr>
        <w:t>пайдалуу кендерди казуу</w:t>
      </w:r>
      <w:r w:rsidRPr="00762494">
        <w:rPr>
          <w:lang w:val="ky-KG"/>
        </w:rPr>
        <w:t xml:space="preserve"> ишканаларында (2 087,0 млн. сомго), кыймылсыз мүлк операцияларын ишке ашырган уюмдарында (1 481,8 млн.), </w:t>
      </w:r>
      <w:r w:rsidRPr="00762494">
        <w:rPr>
          <w:color w:val="000000"/>
          <w:lang w:val="ky-KG"/>
        </w:rPr>
        <w:t xml:space="preserve">финансылык ортомчулук (1 201,7 млн.), </w:t>
      </w:r>
      <w:r w:rsidRPr="00762494">
        <w:rPr>
          <w:lang w:val="ky-KG"/>
        </w:rPr>
        <w:t>кесиптик, илимий жана техникалык ишмердик уюмдарында (1 136,1 млн. сомго) байкалды.</w:t>
      </w:r>
      <w:r w:rsidRPr="00762494">
        <w:rPr>
          <w:color w:val="000000"/>
          <w:lang w:val="ky-KG"/>
        </w:rPr>
        <w:t xml:space="preserve"> </w:t>
      </w:r>
    </w:p>
    <w:p w14:paraId="6D0F9DA0" w14:textId="77777777" w:rsidR="00762494" w:rsidRPr="00762494" w:rsidRDefault="00762494" w:rsidP="00762494">
      <w:pPr>
        <w:ind w:firstLine="709"/>
        <w:jc w:val="both"/>
        <w:rPr>
          <w:lang w:val="ky-KG"/>
        </w:rPr>
      </w:pPr>
      <w:r w:rsidRPr="00762494">
        <w:rPr>
          <w:color w:val="000000"/>
          <w:lang w:val="ky-KG"/>
        </w:rPr>
        <w:t xml:space="preserve">Үстүбүздөгү жылдын октябрынын башына карата абал боюнча </w:t>
      </w:r>
      <w:r w:rsidRPr="00762494">
        <w:rPr>
          <w:lang w:val="ky-KG"/>
        </w:rPr>
        <w:t>кредитордук карыздардын жалпы көлөмүндөгү мөөнөтү өтүп кеткен карыздардын салыштырма салмагы 3,2 пайызды же 17 849,8 млн. сомду түздү. Негизинен кокс жана тазаланган мунайзат азыктарын өндүрүү ишканалары тарабынан карыздарды төлөөнүн мөөнөтү өткөрүлгөн, алардын үлүшүнө мөөнөтү өтүп кеткен кредитордук карыздардын жалпы көлөмүнүн 77,4 пайызы туура келди.</w:t>
      </w:r>
    </w:p>
    <w:p w14:paraId="0B1EEA61" w14:textId="77777777" w:rsidR="00762494" w:rsidRPr="00762494" w:rsidRDefault="00762494" w:rsidP="00762494">
      <w:pPr>
        <w:ind w:firstLine="709"/>
        <w:jc w:val="both"/>
        <w:rPr>
          <w:lang w:val="ky-KG"/>
        </w:rPr>
      </w:pPr>
      <w:r w:rsidRPr="00762494">
        <w:rPr>
          <w:lang w:val="ky-KG"/>
        </w:rPr>
        <w:t>Үстүбүздөгү жылдын 1-октябрына карата банктардын кредиттери жана зайымдары боюнча экономиканын реалдуу секторундагы ишканалардын карызы жылдын башына салыштырганда 6,1 пайызга кыскарды жана 582 594,6 млн. сомду түздү. Мында карыздын олуттуу т</w:t>
      </w:r>
      <w:r w:rsidRPr="00762494">
        <w:rPr>
          <w:bCs/>
          <w:lang w:val="ky-KG"/>
        </w:rPr>
        <w:t>өмөндө</w:t>
      </w:r>
      <w:r w:rsidRPr="00762494">
        <w:rPr>
          <w:lang w:val="ky-KG"/>
        </w:rPr>
        <w:t xml:space="preserve">шү электр энергиясын өндүрүү (иштеп чыгуу), аны берүү жана бөлүштүрүү боюнча ишканаларында (54 222,1 млн. сомго), </w:t>
      </w:r>
      <w:r w:rsidRPr="00762494">
        <w:rPr>
          <w:color w:val="000000"/>
          <w:lang w:val="ky-KG"/>
        </w:rPr>
        <w:t>пайдалуу кендерди казуу</w:t>
      </w:r>
      <w:r w:rsidRPr="00762494">
        <w:rPr>
          <w:lang w:val="ky-KG"/>
        </w:rPr>
        <w:t xml:space="preserve"> (2 925,3 млн.) жана кесиптик, илимий жана техникалык ишмердик уюмдарында (3 013,5 млн. сомго) </w:t>
      </w:r>
      <w:r w:rsidRPr="00762494">
        <w:rPr>
          <w:color w:val="000000"/>
          <w:lang w:val="ky-KG"/>
        </w:rPr>
        <w:t>белгиленди</w:t>
      </w:r>
      <w:r w:rsidRPr="00762494">
        <w:rPr>
          <w:lang w:val="ky-KG"/>
        </w:rPr>
        <w:t>.</w:t>
      </w:r>
    </w:p>
    <w:p w14:paraId="3C124A67" w14:textId="77777777" w:rsidR="00762494" w:rsidRPr="00762494" w:rsidRDefault="00762494" w:rsidP="00762494">
      <w:pPr>
        <w:ind w:firstLine="709"/>
        <w:jc w:val="both"/>
        <w:rPr>
          <w:lang w:val="ky-KG"/>
        </w:rPr>
      </w:pPr>
      <w:r w:rsidRPr="00762494">
        <w:rPr>
          <w:lang w:val="ky-KG"/>
        </w:rPr>
        <w:t xml:space="preserve">Банктардын кредиттери жана зайымдар боюнча мөөнөтү өтүп кеткен карыздардын </w:t>
      </w:r>
      <w:r w:rsidRPr="00762494">
        <w:rPr>
          <w:bCs/>
          <w:lang w:val="ky-KG"/>
        </w:rPr>
        <w:t>суммасы</w:t>
      </w:r>
      <w:r w:rsidRPr="00762494">
        <w:rPr>
          <w:lang w:val="ky-KG"/>
        </w:rPr>
        <w:t xml:space="preserve"> 7 088,8 млн. сомду же алардын жалпы </w:t>
      </w:r>
      <w:r w:rsidRPr="00762494">
        <w:rPr>
          <w:bCs/>
          <w:lang w:val="ky-KG"/>
        </w:rPr>
        <w:t>көлөмүнүн</w:t>
      </w:r>
      <w:r w:rsidRPr="00762494">
        <w:rPr>
          <w:lang w:val="ky-KG"/>
        </w:rPr>
        <w:t xml:space="preserve"> 1,2 пайызын түздү. Мында мөөнөтү өтүп кеткен карыздардын жалпы көлөмүнүн 66,2 пайызы курулуш уюмдары тарабынын түзүлдү.</w:t>
      </w:r>
    </w:p>
    <w:p w14:paraId="24BD2FFB" w14:textId="14F8C6FB" w:rsidR="00762494" w:rsidRPr="00762494" w:rsidRDefault="00126261" w:rsidP="00762494">
      <w:pPr>
        <w:spacing w:before="120"/>
        <w:ind w:left="1361" w:hanging="1361"/>
        <w:rPr>
          <w:b/>
          <w:lang w:val="ky-KG"/>
        </w:rPr>
      </w:pPr>
      <w:r>
        <w:rPr>
          <w:b/>
          <w:bCs/>
          <w:color w:val="000000"/>
          <w:lang w:val="ky-KG"/>
        </w:rPr>
        <w:t>7</w:t>
      </w:r>
      <w:r w:rsidR="00620BCA">
        <w:rPr>
          <w:b/>
          <w:bCs/>
          <w:color w:val="000000"/>
          <w:lang w:val="ky-KG"/>
        </w:rPr>
        <w:t>2</w:t>
      </w:r>
      <w:r w:rsidR="00762494" w:rsidRPr="00762494">
        <w:rPr>
          <w:b/>
          <w:bCs/>
          <w:color w:val="000000"/>
          <w:lang w:val="ky-KG"/>
        </w:rPr>
        <w:t>-таблица: 202</w:t>
      </w:r>
      <w:r w:rsidR="00762494" w:rsidRPr="00762494">
        <w:rPr>
          <w:b/>
          <w:bCs/>
          <w:color w:val="000000"/>
        </w:rPr>
        <w:t>4</w:t>
      </w:r>
      <w:r w:rsidR="00762494" w:rsidRPr="00762494">
        <w:rPr>
          <w:b/>
          <w:bCs/>
          <w:color w:val="000000"/>
          <w:lang w:val="ky-KG"/>
        </w:rPr>
        <w:t>-жылдагы ишканалардын аймактар боюнча карыздары</w:t>
      </w:r>
    </w:p>
    <w:p w14:paraId="08E66C81" w14:textId="77777777" w:rsidR="00762494" w:rsidRPr="00762494" w:rsidRDefault="00762494" w:rsidP="00762494">
      <w:pPr>
        <w:spacing w:after="120"/>
        <w:ind w:firstLine="1361"/>
        <w:rPr>
          <w:i/>
          <w:iCs/>
          <w:color w:val="000000"/>
          <w:sz w:val="20"/>
          <w:szCs w:val="20"/>
          <w:lang w:val="ky-KG"/>
        </w:rPr>
      </w:pPr>
      <w:r w:rsidRPr="00762494">
        <w:rPr>
          <w:i/>
          <w:iCs/>
          <w:color w:val="000000"/>
          <w:sz w:val="20"/>
          <w:szCs w:val="20"/>
          <w:lang w:val="ky-KG"/>
        </w:rPr>
        <w:t>(млн. сом)</w:t>
      </w:r>
    </w:p>
    <w:tbl>
      <w:tblPr>
        <w:tblW w:w="5000" w:type="pct"/>
        <w:tblLook w:val="04A0" w:firstRow="1" w:lastRow="0" w:firstColumn="1" w:lastColumn="0" w:noHBand="0" w:noVBand="1"/>
      </w:tblPr>
      <w:tblGrid>
        <w:gridCol w:w="3084"/>
        <w:gridCol w:w="1037"/>
        <w:gridCol w:w="1062"/>
        <w:gridCol w:w="1105"/>
        <w:gridCol w:w="1133"/>
        <w:gridCol w:w="1114"/>
        <w:gridCol w:w="1103"/>
      </w:tblGrid>
      <w:tr w:rsidR="00762494" w:rsidRPr="00762494" w14:paraId="50D72B6C" w14:textId="77777777" w:rsidTr="005F2BB7">
        <w:trPr>
          <w:cantSplit/>
        </w:trPr>
        <w:tc>
          <w:tcPr>
            <w:tcW w:w="1600" w:type="pct"/>
            <w:vMerge w:val="restart"/>
            <w:tcBorders>
              <w:top w:val="single" w:sz="8" w:space="0" w:color="auto"/>
              <w:left w:val="nil"/>
              <w:bottom w:val="single" w:sz="8" w:space="0" w:color="auto"/>
              <w:right w:val="nil"/>
            </w:tcBorders>
            <w:noWrap/>
            <w:vAlign w:val="center"/>
          </w:tcPr>
          <w:p w14:paraId="0ADD4CCF" w14:textId="77777777" w:rsidR="00762494" w:rsidRPr="00762494" w:rsidRDefault="00762494" w:rsidP="00762494">
            <w:pPr>
              <w:spacing w:before="20" w:after="20"/>
              <w:jc w:val="right"/>
              <w:rPr>
                <w:b/>
                <w:bCs/>
                <w:color w:val="000000"/>
                <w:sz w:val="20"/>
                <w:szCs w:val="20"/>
              </w:rPr>
            </w:pPr>
          </w:p>
        </w:tc>
        <w:tc>
          <w:tcPr>
            <w:tcW w:w="1088" w:type="pct"/>
            <w:gridSpan w:val="2"/>
            <w:tcBorders>
              <w:top w:val="single" w:sz="8" w:space="0" w:color="auto"/>
              <w:left w:val="nil"/>
              <w:bottom w:val="single" w:sz="4" w:space="0" w:color="auto"/>
              <w:right w:val="nil"/>
            </w:tcBorders>
            <w:hideMark/>
          </w:tcPr>
          <w:p w14:paraId="66D860A9" w14:textId="77777777" w:rsidR="00762494" w:rsidRPr="00762494" w:rsidRDefault="00762494" w:rsidP="00762494">
            <w:pPr>
              <w:spacing w:before="20" w:after="20"/>
              <w:jc w:val="center"/>
              <w:rPr>
                <w:b/>
                <w:bCs/>
                <w:color w:val="000000"/>
                <w:sz w:val="20"/>
                <w:szCs w:val="20"/>
              </w:rPr>
            </w:pPr>
            <w:proofErr w:type="spellStart"/>
            <w:r w:rsidRPr="00762494">
              <w:rPr>
                <w:b/>
                <w:bCs/>
                <w:color w:val="000000"/>
                <w:sz w:val="20"/>
                <w:szCs w:val="20"/>
              </w:rPr>
              <w:t>Дебитордук</w:t>
            </w:r>
            <w:proofErr w:type="spellEnd"/>
            <w:r w:rsidRPr="00762494">
              <w:rPr>
                <w:b/>
                <w:bCs/>
                <w:color w:val="000000"/>
                <w:sz w:val="20"/>
                <w:szCs w:val="20"/>
              </w:rPr>
              <w:t xml:space="preserve"> </w:t>
            </w:r>
            <w:r w:rsidRPr="00762494">
              <w:rPr>
                <w:b/>
                <w:bCs/>
                <w:color w:val="000000"/>
                <w:sz w:val="20"/>
                <w:szCs w:val="20"/>
              </w:rPr>
              <w:br/>
            </w:r>
            <w:proofErr w:type="spellStart"/>
            <w:r w:rsidRPr="00762494">
              <w:rPr>
                <w:b/>
                <w:bCs/>
                <w:color w:val="000000"/>
                <w:sz w:val="20"/>
                <w:szCs w:val="20"/>
              </w:rPr>
              <w:t>карыз</w:t>
            </w:r>
            <w:proofErr w:type="spellEnd"/>
          </w:p>
        </w:tc>
        <w:tc>
          <w:tcPr>
            <w:tcW w:w="1160" w:type="pct"/>
            <w:gridSpan w:val="2"/>
            <w:tcBorders>
              <w:top w:val="single" w:sz="8" w:space="0" w:color="auto"/>
              <w:left w:val="nil"/>
              <w:bottom w:val="single" w:sz="4" w:space="0" w:color="auto"/>
              <w:right w:val="nil"/>
            </w:tcBorders>
            <w:hideMark/>
          </w:tcPr>
          <w:p w14:paraId="16012DD5" w14:textId="77777777" w:rsidR="00762494" w:rsidRPr="00762494" w:rsidRDefault="00762494" w:rsidP="00762494">
            <w:pPr>
              <w:spacing w:before="20" w:after="20"/>
              <w:jc w:val="center"/>
              <w:rPr>
                <w:b/>
                <w:bCs/>
                <w:color w:val="000000"/>
                <w:sz w:val="20"/>
                <w:szCs w:val="20"/>
              </w:rPr>
            </w:pPr>
            <w:proofErr w:type="spellStart"/>
            <w:r w:rsidRPr="00762494">
              <w:rPr>
                <w:b/>
                <w:bCs/>
                <w:color w:val="000000"/>
                <w:sz w:val="20"/>
                <w:szCs w:val="20"/>
              </w:rPr>
              <w:t>Кредитордук</w:t>
            </w:r>
            <w:proofErr w:type="spellEnd"/>
            <w:r w:rsidRPr="00762494">
              <w:rPr>
                <w:b/>
                <w:bCs/>
                <w:color w:val="000000"/>
                <w:sz w:val="20"/>
                <w:szCs w:val="20"/>
              </w:rPr>
              <w:t xml:space="preserve"> </w:t>
            </w:r>
            <w:r w:rsidRPr="00762494">
              <w:rPr>
                <w:b/>
                <w:bCs/>
                <w:color w:val="000000"/>
                <w:sz w:val="20"/>
                <w:szCs w:val="20"/>
              </w:rPr>
              <w:br/>
            </w:r>
            <w:proofErr w:type="spellStart"/>
            <w:r w:rsidRPr="00762494">
              <w:rPr>
                <w:b/>
                <w:bCs/>
                <w:color w:val="000000"/>
                <w:sz w:val="20"/>
                <w:szCs w:val="20"/>
              </w:rPr>
              <w:t>карыз</w:t>
            </w:r>
            <w:proofErr w:type="spellEnd"/>
          </w:p>
        </w:tc>
        <w:tc>
          <w:tcPr>
            <w:tcW w:w="1151" w:type="pct"/>
            <w:gridSpan w:val="2"/>
            <w:tcBorders>
              <w:top w:val="single" w:sz="8" w:space="0" w:color="auto"/>
              <w:left w:val="nil"/>
              <w:bottom w:val="single" w:sz="4" w:space="0" w:color="auto"/>
              <w:right w:val="nil"/>
            </w:tcBorders>
            <w:hideMark/>
          </w:tcPr>
          <w:p w14:paraId="4647F036" w14:textId="77777777" w:rsidR="00762494" w:rsidRPr="00762494" w:rsidRDefault="00762494" w:rsidP="00762494">
            <w:pPr>
              <w:spacing w:before="20" w:after="20"/>
              <w:jc w:val="center"/>
              <w:rPr>
                <w:b/>
                <w:bCs/>
                <w:color w:val="000000"/>
                <w:sz w:val="20"/>
                <w:szCs w:val="20"/>
              </w:rPr>
            </w:pPr>
            <w:proofErr w:type="spellStart"/>
            <w:r w:rsidRPr="00762494">
              <w:rPr>
                <w:b/>
                <w:bCs/>
                <w:color w:val="000000"/>
                <w:sz w:val="20"/>
                <w:szCs w:val="20"/>
              </w:rPr>
              <w:t>Банктардын</w:t>
            </w:r>
            <w:proofErr w:type="spellEnd"/>
            <w:r w:rsidRPr="00762494">
              <w:rPr>
                <w:b/>
                <w:bCs/>
                <w:color w:val="000000"/>
                <w:sz w:val="20"/>
                <w:szCs w:val="20"/>
              </w:rPr>
              <w:t xml:space="preserve"> </w:t>
            </w:r>
            <w:r w:rsidRPr="00762494">
              <w:rPr>
                <w:b/>
                <w:bCs/>
                <w:color w:val="000000"/>
                <w:sz w:val="20"/>
                <w:szCs w:val="20"/>
                <w:lang w:val="ky-KG"/>
              </w:rPr>
              <w:t>кредиттери</w:t>
            </w:r>
            <w:r w:rsidRPr="00762494">
              <w:rPr>
                <w:b/>
                <w:bCs/>
                <w:color w:val="000000"/>
                <w:sz w:val="20"/>
                <w:szCs w:val="20"/>
              </w:rPr>
              <w:t xml:space="preserve"> </w:t>
            </w:r>
            <w:proofErr w:type="spellStart"/>
            <w:r w:rsidRPr="00762494">
              <w:rPr>
                <w:b/>
                <w:bCs/>
                <w:color w:val="000000"/>
                <w:sz w:val="20"/>
                <w:szCs w:val="20"/>
              </w:rPr>
              <w:t>жана</w:t>
            </w:r>
            <w:proofErr w:type="spellEnd"/>
            <w:r w:rsidRPr="00762494">
              <w:rPr>
                <w:b/>
                <w:bCs/>
                <w:color w:val="000000"/>
                <w:sz w:val="20"/>
                <w:szCs w:val="20"/>
              </w:rPr>
              <w:t xml:space="preserve"> </w:t>
            </w:r>
            <w:r w:rsidRPr="00762494">
              <w:rPr>
                <w:b/>
                <w:bCs/>
                <w:color w:val="000000"/>
                <w:sz w:val="20"/>
                <w:szCs w:val="20"/>
                <w:lang w:val="ky-KG"/>
              </w:rPr>
              <w:t>з</w:t>
            </w:r>
            <w:r w:rsidRPr="00762494">
              <w:rPr>
                <w:b/>
                <w:bCs/>
                <w:color w:val="000000"/>
                <w:sz w:val="20"/>
                <w:szCs w:val="20"/>
              </w:rPr>
              <w:t>ай</w:t>
            </w:r>
            <w:r w:rsidRPr="00762494">
              <w:rPr>
                <w:b/>
                <w:bCs/>
                <w:color w:val="000000"/>
                <w:sz w:val="20"/>
                <w:szCs w:val="20"/>
                <w:lang w:val="ky-KG"/>
              </w:rPr>
              <w:t>ы</w:t>
            </w:r>
            <w:proofErr w:type="spellStart"/>
            <w:r w:rsidRPr="00762494">
              <w:rPr>
                <w:b/>
                <w:bCs/>
                <w:color w:val="000000"/>
                <w:sz w:val="20"/>
                <w:szCs w:val="20"/>
              </w:rPr>
              <w:t>мдар</w:t>
            </w:r>
            <w:proofErr w:type="spellEnd"/>
            <w:r w:rsidRPr="00762494">
              <w:rPr>
                <w:b/>
                <w:bCs/>
                <w:color w:val="000000"/>
                <w:sz w:val="20"/>
                <w:szCs w:val="20"/>
                <w:lang w:val="ky-KG"/>
              </w:rPr>
              <w:t>ы</w:t>
            </w:r>
            <w:r w:rsidRPr="00762494">
              <w:rPr>
                <w:b/>
                <w:bCs/>
                <w:color w:val="000000"/>
                <w:sz w:val="20"/>
                <w:szCs w:val="20"/>
              </w:rPr>
              <w:t xml:space="preserve"> </w:t>
            </w:r>
            <w:proofErr w:type="spellStart"/>
            <w:r w:rsidRPr="00762494">
              <w:rPr>
                <w:b/>
                <w:bCs/>
                <w:color w:val="000000"/>
                <w:sz w:val="20"/>
                <w:szCs w:val="20"/>
              </w:rPr>
              <w:t>боюнча</w:t>
            </w:r>
            <w:proofErr w:type="spellEnd"/>
            <w:r w:rsidRPr="00762494">
              <w:rPr>
                <w:b/>
                <w:bCs/>
                <w:color w:val="000000"/>
                <w:sz w:val="20"/>
                <w:szCs w:val="20"/>
              </w:rPr>
              <w:t xml:space="preserve"> </w:t>
            </w:r>
            <w:proofErr w:type="spellStart"/>
            <w:r w:rsidRPr="00762494">
              <w:rPr>
                <w:b/>
                <w:bCs/>
                <w:color w:val="000000"/>
                <w:sz w:val="20"/>
                <w:szCs w:val="20"/>
              </w:rPr>
              <w:t>карыз</w:t>
            </w:r>
            <w:proofErr w:type="spellEnd"/>
          </w:p>
        </w:tc>
      </w:tr>
      <w:tr w:rsidR="00762494" w:rsidRPr="00762494" w14:paraId="4039B67B" w14:textId="77777777" w:rsidTr="005F2BB7">
        <w:trPr>
          <w:cantSplit/>
        </w:trPr>
        <w:tc>
          <w:tcPr>
            <w:tcW w:w="1600" w:type="pct"/>
            <w:vMerge/>
            <w:tcBorders>
              <w:top w:val="single" w:sz="8" w:space="0" w:color="auto"/>
              <w:left w:val="nil"/>
              <w:bottom w:val="single" w:sz="8" w:space="0" w:color="auto"/>
              <w:right w:val="nil"/>
            </w:tcBorders>
            <w:vAlign w:val="center"/>
            <w:hideMark/>
          </w:tcPr>
          <w:p w14:paraId="69A9A5F9" w14:textId="77777777" w:rsidR="00762494" w:rsidRPr="00762494" w:rsidRDefault="00762494" w:rsidP="00762494">
            <w:pPr>
              <w:rPr>
                <w:b/>
                <w:bCs/>
                <w:color w:val="000000"/>
                <w:sz w:val="20"/>
                <w:szCs w:val="20"/>
              </w:rPr>
            </w:pPr>
          </w:p>
        </w:tc>
        <w:tc>
          <w:tcPr>
            <w:tcW w:w="538" w:type="pct"/>
            <w:tcBorders>
              <w:top w:val="single" w:sz="4" w:space="0" w:color="auto"/>
              <w:left w:val="nil"/>
              <w:bottom w:val="single" w:sz="8" w:space="0" w:color="auto"/>
              <w:right w:val="nil"/>
            </w:tcBorders>
            <w:hideMark/>
          </w:tcPr>
          <w:p w14:paraId="2C513632" w14:textId="77777777" w:rsidR="00762494" w:rsidRPr="00762494" w:rsidRDefault="00762494" w:rsidP="00762494">
            <w:pPr>
              <w:spacing w:before="20" w:after="20"/>
              <w:jc w:val="right"/>
              <w:rPr>
                <w:b/>
                <w:bCs/>
                <w:color w:val="000000"/>
                <w:sz w:val="20"/>
                <w:szCs w:val="20"/>
              </w:rPr>
            </w:pPr>
            <w:proofErr w:type="spellStart"/>
            <w:r w:rsidRPr="00762494">
              <w:rPr>
                <w:b/>
                <w:bCs/>
                <w:color w:val="000000"/>
                <w:sz w:val="20"/>
                <w:szCs w:val="20"/>
              </w:rPr>
              <w:t>жылдын</w:t>
            </w:r>
            <w:proofErr w:type="spellEnd"/>
            <w:r w:rsidRPr="00762494">
              <w:rPr>
                <w:b/>
                <w:bCs/>
                <w:color w:val="000000"/>
                <w:sz w:val="20"/>
                <w:szCs w:val="20"/>
              </w:rPr>
              <w:t xml:space="preserve"> </w:t>
            </w:r>
            <w:proofErr w:type="spellStart"/>
            <w:r w:rsidRPr="00762494">
              <w:rPr>
                <w:b/>
                <w:bCs/>
                <w:color w:val="000000"/>
                <w:sz w:val="20"/>
                <w:szCs w:val="20"/>
              </w:rPr>
              <w:t>башына</w:t>
            </w:r>
            <w:proofErr w:type="spellEnd"/>
            <w:r w:rsidRPr="00762494">
              <w:rPr>
                <w:b/>
                <w:bCs/>
                <w:color w:val="000000"/>
                <w:sz w:val="20"/>
                <w:szCs w:val="20"/>
              </w:rPr>
              <w:t xml:space="preserve"> карата</w:t>
            </w:r>
          </w:p>
        </w:tc>
        <w:tc>
          <w:tcPr>
            <w:tcW w:w="551" w:type="pct"/>
            <w:tcBorders>
              <w:top w:val="single" w:sz="4" w:space="0" w:color="auto"/>
              <w:left w:val="nil"/>
              <w:bottom w:val="single" w:sz="8" w:space="0" w:color="auto"/>
              <w:right w:val="nil"/>
            </w:tcBorders>
            <w:hideMark/>
          </w:tcPr>
          <w:p w14:paraId="4298F5DA" w14:textId="77777777" w:rsidR="00762494" w:rsidRPr="00762494" w:rsidRDefault="00762494" w:rsidP="00762494">
            <w:pPr>
              <w:spacing w:before="20" w:after="20"/>
              <w:ind w:right="-57"/>
              <w:jc w:val="right"/>
              <w:rPr>
                <w:b/>
                <w:bCs/>
                <w:color w:val="000000"/>
                <w:sz w:val="20"/>
                <w:szCs w:val="20"/>
              </w:rPr>
            </w:pPr>
            <w:r w:rsidRPr="00762494">
              <w:rPr>
                <w:b/>
                <w:bCs/>
                <w:color w:val="000000"/>
                <w:sz w:val="20"/>
                <w:szCs w:val="20"/>
              </w:rPr>
              <w:t>1-октябрга карата</w:t>
            </w:r>
          </w:p>
        </w:tc>
        <w:tc>
          <w:tcPr>
            <w:tcW w:w="573" w:type="pct"/>
            <w:tcBorders>
              <w:top w:val="single" w:sz="4" w:space="0" w:color="auto"/>
              <w:left w:val="nil"/>
              <w:bottom w:val="single" w:sz="8" w:space="0" w:color="auto"/>
              <w:right w:val="nil"/>
            </w:tcBorders>
            <w:hideMark/>
          </w:tcPr>
          <w:p w14:paraId="011C964C" w14:textId="77777777" w:rsidR="00762494" w:rsidRPr="00762494" w:rsidRDefault="00762494" w:rsidP="00762494">
            <w:pPr>
              <w:spacing w:before="20" w:after="20"/>
              <w:jc w:val="right"/>
              <w:rPr>
                <w:b/>
                <w:bCs/>
                <w:color w:val="000000"/>
                <w:sz w:val="20"/>
                <w:szCs w:val="20"/>
              </w:rPr>
            </w:pPr>
            <w:proofErr w:type="spellStart"/>
            <w:r w:rsidRPr="00762494">
              <w:rPr>
                <w:b/>
                <w:bCs/>
                <w:color w:val="000000"/>
                <w:sz w:val="20"/>
                <w:szCs w:val="20"/>
              </w:rPr>
              <w:t>жылдын</w:t>
            </w:r>
            <w:proofErr w:type="spellEnd"/>
            <w:r w:rsidRPr="00762494">
              <w:rPr>
                <w:b/>
                <w:bCs/>
                <w:color w:val="000000"/>
                <w:sz w:val="20"/>
                <w:szCs w:val="20"/>
              </w:rPr>
              <w:t xml:space="preserve"> </w:t>
            </w:r>
            <w:proofErr w:type="spellStart"/>
            <w:r w:rsidRPr="00762494">
              <w:rPr>
                <w:b/>
                <w:bCs/>
                <w:color w:val="000000"/>
                <w:sz w:val="20"/>
                <w:szCs w:val="20"/>
              </w:rPr>
              <w:t>башына</w:t>
            </w:r>
            <w:proofErr w:type="spellEnd"/>
            <w:r w:rsidRPr="00762494">
              <w:rPr>
                <w:b/>
                <w:bCs/>
                <w:color w:val="000000"/>
                <w:sz w:val="20"/>
                <w:szCs w:val="20"/>
              </w:rPr>
              <w:t xml:space="preserve"> карата</w:t>
            </w:r>
          </w:p>
        </w:tc>
        <w:tc>
          <w:tcPr>
            <w:tcW w:w="588" w:type="pct"/>
            <w:tcBorders>
              <w:top w:val="single" w:sz="4" w:space="0" w:color="auto"/>
              <w:left w:val="nil"/>
              <w:bottom w:val="single" w:sz="8" w:space="0" w:color="auto"/>
              <w:right w:val="nil"/>
            </w:tcBorders>
            <w:hideMark/>
          </w:tcPr>
          <w:p w14:paraId="40BE9CE1" w14:textId="77777777" w:rsidR="00762494" w:rsidRPr="00762494" w:rsidRDefault="00762494" w:rsidP="00762494">
            <w:pPr>
              <w:spacing w:before="20" w:after="20"/>
              <w:ind w:right="-57"/>
              <w:jc w:val="right"/>
              <w:rPr>
                <w:b/>
                <w:bCs/>
                <w:color w:val="000000"/>
                <w:sz w:val="20"/>
                <w:szCs w:val="20"/>
              </w:rPr>
            </w:pPr>
            <w:r w:rsidRPr="00762494">
              <w:rPr>
                <w:b/>
                <w:bCs/>
                <w:color w:val="000000"/>
                <w:sz w:val="20"/>
                <w:szCs w:val="20"/>
              </w:rPr>
              <w:t>1-октябрга карата</w:t>
            </w:r>
          </w:p>
        </w:tc>
        <w:tc>
          <w:tcPr>
            <w:tcW w:w="578" w:type="pct"/>
            <w:tcBorders>
              <w:top w:val="single" w:sz="4" w:space="0" w:color="auto"/>
              <w:left w:val="nil"/>
              <w:bottom w:val="single" w:sz="8" w:space="0" w:color="auto"/>
              <w:right w:val="nil"/>
            </w:tcBorders>
            <w:hideMark/>
          </w:tcPr>
          <w:p w14:paraId="6B953137" w14:textId="77777777" w:rsidR="00762494" w:rsidRPr="00762494" w:rsidRDefault="00762494" w:rsidP="00762494">
            <w:pPr>
              <w:spacing w:before="20" w:after="20"/>
              <w:jc w:val="right"/>
              <w:rPr>
                <w:b/>
                <w:bCs/>
                <w:color w:val="000000"/>
                <w:sz w:val="20"/>
                <w:szCs w:val="20"/>
              </w:rPr>
            </w:pPr>
            <w:proofErr w:type="spellStart"/>
            <w:r w:rsidRPr="00762494">
              <w:rPr>
                <w:b/>
                <w:bCs/>
                <w:color w:val="000000"/>
                <w:sz w:val="20"/>
                <w:szCs w:val="20"/>
              </w:rPr>
              <w:t>жылдын</w:t>
            </w:r>
            <w:proofErr w:type="spellEnd"/>
            <w:r w:rsidRPr="00762494">
              <w:rPr>
                <w:b/>
                <w:bCs/>
                <w:color w:val="000000"/>
                <w:sz w:val="20"/>
                <w:szCs w:val="20"/>
              </w:rPr>
              <w:t xml:space="preserve"> </w:t>
            </w:r>
            <w:proofErr w:type="spellStart"/>
            <w:r w:rsidRPr="00762494">
              <w:rPr>
                <w:b/>
                <w:bCs/>
                <w:color w:val="000000"/>
                <w:sz w:val="20"/>
                <w:szCs w:val="20"/>
              </w:rPr>
              <w:t>башына</w:t>
            </w:r>
            <w:proofErr w:type="spellEnd"/>
            <w:r w:rsidRPr="00762494">
              <w:rPr>
                <w:b/>
                <w:bCs/>
                <w:color w:val="000000"/>
                <w:sz w:val="20"/>
                <w:szCs w:val="20"/>
              </w:rPr>
              <w:t xml:space="preserve"> карата</w:t>
            </w:r>
          </w:p>
        </w:tc>
        <w:tc>
          <w:tcPr>
            <w:tcW w:w="573" w:type="pct"/>
            <w:tcBorders>
              <w:top w:val="single" w:sz="4" w:space="0" w:color="auto"/>
              <w:left w:val="nil"/>
              <w:bottom w:val="single" w:sz="8" w:space="0" w:color="auto"/>
              <w:right w:val="nil"/>
            </w:tcBorders>
            <w:hideMark/>
          </w:tcPr>
          <w:p w14:paraId="558DE93D" w14:textId="77777777" w:rsidR="00762494" w:rsidRPr="00762494" w:rsidRDefault="00762494" w:rsidP="00762494">
            <w:pPr>
              <w:spacing w:before="20" w:after="20"/>
              <w:jc w:val="right"/>
              <w:rPr>
                <w:b/>
                <w:bCs/>
                <w:color w:val="000000"/>
                <w:sz w:val="20"/>
                <w:szCs w:val="20"/>
              </w:rPr>
            </w:pPr>
            <w:r w:rsidRPr="00762494">
              <w:rPr>
                <w:b/>
                <w:bCs/>
                <w:color w:val="000000"/>
                <w:sz w:val="20"/>
                <w:szCs w:val="20"/>
              </w:rPr>
              <w:t>1-октябрга карата</w:t>
            </w:r>
          </w:p>
        </w:tc>
      </w:tr>
      <w:tr w:rsidR="00762494" w:rsidRPr="00762494" w14:paraId="59F0198E" w14:textId="77777777" w:rsidTr="005F2BB7">
        <w:tc>
          <w:tcPr>
            <w:tcW w:w="1600" w:type="pct"/>
            <w:hideMark/>
          </w:tcPr>
          <w:p w14:paraId="011A670D" w14:textId="77777777" w:rsidR="00762494" w:rsidRPr="00762494" w:rsidRDefault="00762494" w:rsidP="00762494">
            <w:pPr>
              <w:spacing w:before="20" w:after="20"/>
              <w:rPr>
                <w:color w:val="000000"/>
                <w:sz w:val="20"/>
                <w:szCs w:val="20"/>
              </w:rPr>
            </w:pPr>
            <w:r w:rsidRPr="00762494">
              <w:rPr>
                <w:b/>
                <w:bCs/>
                <w:color w:val="000000"/>
                <w:sz w:val="20"/>
                <w:szCs w:val="20"/>
              </w:rPr>
              <w:t xml:space="preserve">Кыргыз </w:t>
            </w:r>
            <w:proofErr w:type="spellStart"/>
            <w:r w:rsidRPr="00762494">
              <w:rPr>
                <w:b/>
                <w:bCs/>
                <w:color w:val="000000"/>
                <w:sz w:val="20"/>
                <w:szCs w:val="20"/>
              </w:rPr>
              <w:t>Республикасы</w:t>
            </w:r>
            <w:proofErr w:type="spellEnd"/>
            <w:r w:rsidRPr="00762494">
              <w:rPr>
                <w:color w:val="000000"/>
                <w:sz w:val="20"/>
                <w:szCs w:val="20"/>
              </w:rPr>
              <w:t xml:space="preserve"> </w:t>
            </w:r>
          </w:p>
        </w:tc>
        <w:tc>
          <w:tcPr>
            <w:tcW w:w="538" w:type="pct"/>
            <w:noWrap/>
            <w:vAlign w:val="bottom"/>
            <w:hideMark/>
          </w:tcPr>
          <w:p w14:paraId="6CF01372" w14:textId="77777777" w:rsidR="00762494" w:rsidRPr="00762494" w:rsidRDefault="00762494" w:rsidP="00762494">
            <w:pPr>
              <w:jc w:val="right"/>
              <w:rPr>
                <w:b/>
                <w:bCs/>
                <w:color w:val="000000"/>
                <w:sz w:val="20"/>
                <w:szCs w:val="20"/>
              </w:rPr>
            </w:pPr>
            <w:r w:rsidRPr="00762494">
              <w:rPr>
                <w:b/>
                <w:bCs/>
                <w:color w:val="000000"/>
                <w:sz w:val="20"/>
                <w:szCs w:val="20"/>
              </w:rPr>
              <w:t>402 022,5</w:t>
            </w:r>
          </w:p>
        </w:tc>
        <w:tc>
          <w:tcPr>
            <w:tcW w:w="551" w:type="pct"/>
            <w:noWrap/>
            <w:vAlign w:val="bottom"/>
            <w:hideMark/>
          </w:tcPr>
          <w:p w14:paraId="5126DF52" w14:textId="77777777" w:rsidR="00762494" w:rsidRPr="00762494" w:rsidRDefault="00762494" w:rsidP="00762494">
            <w:pPr>
              <w:jc w:val="right"/>
              <w:rPr>
                <w:b/>
                <w:bCs/>
                <w:color w:val="000000"/>
                <w:sz w:val="20"/>
                <w:szCs w:val="20"/>
              </w:rPr>
            </w:pPr>
            <w:r w:rsidRPr="00762494">
              <w:rPr>
                <w:b/>
                <w:bCs/>
                <w:color w:val="000000"/>
                <w:sz w:val="20"/>
                <w:szCs w:val="20"/>
              </w:rPr>
              <w:t>448 843,3</w:t>
            </w:r>
          </w:p>
        </w:tc>
        <w:tc>
          <w:tcPr>
            <w:tcW w:w="573" w:type="pct"/>
            <w:noWrap/>
            <w:vAlign w:val="bottom"/>
            <w:hideMark/>
          </w:tcPr>
          <w:p w14:paraId="5B52292D" w14:textId="77777777" w:rsidR="00762494" w:rsidRPr="00762494" w:rsidRDefault="00762494" w:rsidP="00762494">
            <w:pPr>
              <w:jc w:val="right"/>
              <w:rPr>
                <w:b/>
                <w:bCs/>
                <w:color w:val="000000"/>
                <w:sz w:val="20"/>
                <w:szCs w:val="20"/>
              </w:rPr>
            </w:pPr>
            <w:r w:rsidRPr="00762494">
              <w:rPr>
                <w:b/>
                <w:bCs/>
                <w:color w:val="000000"/>
                <w:sz w:val="20"/>
                <w:szCs w:val="20"/>
              </w:rPr>
              <w:t>536 394,1</w:t>
            </w:r>
          </w:p>
        </w:tc>
        <w:tc>
          <w:tcPr>
            <w:tcW w:w="588" w:type="pct"/>
            <w:noWrap/>
            <w:vAlign w:val="bottom"/>
            <w:hideMark/>
          </w:tcPr>
          <w:p w14:paraId="7A027BC3" w14:textId="77777777" w:rsidR="00762494" w:rsidRPr="00762494" w:rsidRDefault="00762494" w:rsidP="00762494">
            <w:pPr>
              <w:jc w:val="right"/>
              <w:rPr>
                <w:b/>
                <w:bCs/>
                <w:color w:val="000000"/>
                <w:sz w:val="20"/>
                <w:szCs w:val="20"/>
              </w:rPr>
            </w:pPr>
            <w:r w:rsidRPr="00762494">
              <w:rPr>
                <w:b/>
                <w:bCs/>
                <w:color w:val="000000"/>
                <w:sz w:val="20"/>
                <w:szCs w:val="20"/>
              </w:rPr>
              <w:t>562 159,4</w:t>
            </w:r>
          </w:p>
        </w:tc>
        <w:tc>
          <w:tcPr>
            <w:tcW w:w="578" w:type="pct"/>
            <w:noWrap/>
            <w:vAlign w:val="bottom"/>
            <w:hideMark/>
          </w:tcPr>
          <w:p w14:paraId="4C52CE91" w14:textId="77777777" w:rsidR="00762494" w:rsidRPr="00762494" w:rsidRDefault="00762494" w:rsidP="00762494">
            <w:pPr>
              <w:jc w:val="right"/>
              <w:rPr>
                <w:b/>
                <w:bCs/>
                <w:color w:val="000000"/>
                <w:sz w:val="20"/>
                <w:szCs w:val="20"/>
              </w:rPr>
            </w:pPr>
            <w:r w:rsidRPr="00762494">
              <w:rPr>
                <w:b/>
                <w:bCs/>
                <w:color w:val="000000"/>
                <w:sz w:val="20"/>
                <w:szCs w:val="20"/>
              </w:rPr>
              <w:t>620 544,7</w:t>
            </w:r>
          </w:p>
        </w:tc>
        <w:tc>
          <w:tcPr>
            <w:tcW w:w="573" w:type="pct"/>
            <w:noWrap/>
            <w:vAlign w:val="bottom"/>
            <w:hideMark/>
          </w:tcPr>
          <w:p w14:paraId="1FCB6BB7" w14:textId="77777777" w:rsidR="00762494" w:rsidRPr="00762494" w:rsidRDefault="00762494" w:rsidP="00762494">
            <w:pPr>
              <w:jc w:val="right"/>
              <w:rPr>
                <w:b/>
                <w:bCs/>
                <w:color w:val="000000"/>
                <w:sz w:val="20"/>
                <w:szCs w:val="20"/>
              </w:rPr>
            </w:pPr>
            <w:r w:rsidRPr="00762494">
              <w:rPr>
                <w:b/>
                <w:bCs/>
                <w:color w:val="000000"/>
                <w:sz w:val="20"/>
                <w:szCs w:val="20"/>
              </w:rPr>
              <w:t>582 594,6</w:t>
            </w:r>
          </w:p>
        </w:tc>
      </w:tr>
      <w:tr w:rsidR="00762494" w:rsidRPr="00762494" w14:paraId="14187EBD" w14:textId="77777777" w:rsidTr="005F2BB7">
        <w:tc>
          <w:tcPr>
            <w:tcW w:w="1600" w:type="pct"/>
            <w:vAlign w:val="bottom"/>
            <w:hideMark/>
          </w:tcPr>
          <w:p w14:paraId="6B1140C3" w14:textId="77777777" w:rsidR="00762494" w:rsidRPr="00762494" w:rsidRDefault="00762494" w:rsidP="00762494">
            <w:pPr>
              <w:spacing w:before="40" w:after="20"/>
              <w:ind w:left="170"/>
              <w:rPr>
                <w:color w:val="000000"/>
                <w:sz w:val="20"/>
                <w:szCs w:val="20"/>
              </w:rPr>
            </w:pPr>
            <w:r w:rsidRPr="00762494">
              <w:rPr>
                <w:color w:val="000000"/>
                <w:sz w:val="20"/>
                <w:szCs w:val="20"/>
              </w:rPr>
              <w:t xml:space="preserve">Баткен </w:t>
            </w:r>
            <w:proofErr w:type="spellStart"/>
            <w:r w:rsidRPr="00762494">
              <w:rPr>
                <w:color w:val="000000"/>
                <w:sz w:val="20"/>
                <w:szCs w:val="20"/>
              </w:rPr>
              <w:t>облусу</w:t>
            </w:r>
            <w:proofErr w:type="spellEnd"/>
          </w:p>
        </w:tc>
        <w:tc>
          <w:tcPr>
            <w:tcW w:w="538" w:type="pct"/>
            <w:noWrap/>
            <w:vAlign w:val="bottom"/>
            <w:hideMark/>
          </w:tcPr>
          <w:p w14:paraId="0FEE736D" w14:textId="77777777" w:rsidR="00762494" w:rsidRPr="00762494" w:rsidRDefault="00762494" w:rsidP="00762494">
            <w:pPr>
              <w:jc w:val="right"/>
              <w:rPr>
                <w:color w:val="000000"/>
                <w:sz w:val="20"/>
                <w:szCs w:val="20"/>
              </w:rPr>
            </w:pPr>
            <w:r w:rsidRPr="00762494">
              <w:rPr>
                <w:sz w:val="20"/>
                <w:szCs w:val="20"/>
              </w:rPr>
              <w:t>1 378,0</w:t>
            </w:r>
          </w:p>
        </w:tc>
        <w:tc>
          <w:tcPr>
            <w:tcW w:w="551" w:type="pct"/>
            <w:noWrap/>
            <w:vAlign w:val="bottom"/>
            <w:hideMark/>
          </w:tcPr>
          <w:p w14:paraId="49CED65E" w14:textId="77777777" w:rsidR="00762494" w:rsidRPr="00762494" w:rsidRDefault="00762494" w:rsidP="00762494">
            <w:pPr>
              <w:jc w:val="right"/>
              <w:rPr>
                <w:color w:val="000000"/>
                <w:sz w:val="20"/>
                <w:szCs w:val="20"/>
              </w:rPr>
            </w:pPr>
            <w:r w:rsidRPr="00762494">
              <w:rPr>
                <w:color w:val="000000"/>
                <w:sz w:val="20"/>
                <w:szCs w:val="20"/>
              </w:rPr>
              <w:t>2 118,4</w:t>
            </w:r>
          </w:p>
        </w:tc>
        <w:tc>
          <w:tcPr>
            <w:tcW w:w="573" w:type="pct"/>
            <w:noWrap/>
            <w:vAlign w:val="bottom"/>
            <w:hideMark/>
          </w:tcPr>
          <w:p w14:paraId="1F02AFB7" w14:textId="77777777" w:rsidR="00762494" w:rsidRPr="00762494" w:rsidRDefault="00762494" w:rsidP="00762494">
            <w:pPr>
              <w:jc w:val="right"/>
              <w:rPr>
                <w:color w:val="000000"/>
                <w:sz w:val="20"/>
                <w:szCs w:val="20"/>
              </w:rPr>
            </w:pPr>
            <w:r w:rsidRPr="00762494">
              <w:rPr>
                <w:color w:val="000000"/>
                <w:sz w:val="20"/>
                <w:szCs w:val="20"/>
              </w:rPr>
              <w:t>4 967,3</w:t>
            </w:r>
          </w:p>
        </w:tc>
        <w:tc>
          <w:tcPr>
            <w:tcW w:w="588" w:type="pct"/>
            <w:noWrap/>
            <w:vAlign w:val="bottom"/>
            <w:hideMark/>
          </w:tcPr>
          <w:p w14:paraId="451BB19C" w14:textId="77777777" w:rsidR="00762494" w:rsidRPr="00762494" w:rsidRDefault="00762494" w:rsidP="00762494">
            <w:pPr>
              <w:jc w:val="right"/>
              <w:rPr>
                <w:color w:val="000000"/>
                <w:sz w:val="20"/>
                <w:szCs w:val="20"/>
              </w:rPr>
            </w:pPr>
            <w:r w:rsidRPr="00762494">
              <w:rPr>
                <w:color w:val="000000"/>
                <w:sz w:val="20"/>
                <w:szCs w:val="20"/>
              </w:rPr>
              <w:t>5 576,1</w:t>
            </w:r>
          </w:p>
        </w:tc>
        <w:tc>
          <w:tcPr>
            <w:tcW w:w="578" w:type="pct"/>
            <w:noWrap/>
            <w:vAlign w:val="bottom"/>
            <w:hideMark/>
          </w:tcPr>
          <w:p w14:paraId="52797501" w14:textId="77777777" w:rsidR="00762494" w:rsidRPr="00762494" w:rsidRDefault="00762494" w:rsidP="00762494">
            <w:pPr>
              <w:jc w:val="right"/>
              <w:rPr>
                <w:color w:val="000000"/>
                <w:sz w:val="20"/>
                <w:szCs w:val="20"/>
              </w:rPr>
            </w:pPr>
            <w:r w:rsidRPr="00762494">
              <w:rPr>
                <w:color w:val="000000"/>
                <w:sz w:val="20"/>
                <w:szCs w:val="20"/>
              </w:rPr>
              <w:t>5 191,1</w:t>
            </w:r>
          </w:p>
        </w:tc>
        <w:tc>
          <w:tcPr>
            <w:tcW w:w="573" w:type="pct"/>
            <w:noWrap/>
            <w:vAlign w:val="bottom"/>
            <w:hideMark/>
          </w:tcPr>
          <w:p w14:paraId="188A7E35" w14:textId="77777777" w:rsidR="00762494" w:rsidRPr="00762494" w:rsidRDefault="00762494" w:rsidP="00762494">
            <w:pPr>
              <w:jc w:val="right"/>
              <w:rPr>
                <w:color w:val="000000"/>
                <w:sz w:val="20"/>
                <w:szCs w:val="20"/>
              </w:rPr>
            </w:pPr>
            <w:r w:rsidRPr="00762494">
              <w:rPr>
                <w:color w:val="000000"/>
                <w:sz w:val="20"/>
                <w:szCs w:val="20"/>
              </w:rPr>
              <w:t>5 607,5</w:t>
            </w:r>
          </w:p>
        </w:tc>
      </w:tr>
      <w:tr w:rsidR="00762494" w:rsidRPr="00762494" w14:paraId="61BCD7CA" w14:textId="77777777" w:rsidTr="005F2BB7">
        <w:tc>
          <w:tcPr>
            <w:tcW w:w="1600" w:type="pct"/>
            <w:vAlign w:val="bottom"/>
            <w:hideMark/>
          </w:tcPr>
          <w:p w14:paraId="0AC2D714" w14:textId="77777777" w:rsidR="00762494" w:rsidRPr="00762494" w:rsidRDefault="00762494" w:rsidP="00762494">
            <w:pPr>
              <w:spacing w:before="40" w:after="20"/>
              <w:ind w:left="170"/>
              <w:rPr>
                <w:color w:val="000000"/>
                <w:sz w:val="20"/>
                <w:szCs w:val="20"/>
              </w:rPr>
            </w:pPr>
            <w:proofErr w:type="spellStart"/>
            <w:r w:rsidRPr="00762494">
              <w:rPr>
                <w:color w:val="000000"/>
                <w:sz w:val="20"/>
                <w:szCs w:val="20"/>
              </w:rPr>
              <w:t>Жалал</w:t>
            </w:r>
            <w:proofErr w:type="spellEnd"/>
            <w:r w:rsidRPr="00762494">
              <w:rPr>
                <w:color w:val="000000"/>
                <w:sz w:val="20"/>
                <w:szCs w:val="20"/>
              </w:rPr>
              <w:t xml:space="preserve">-Абад </w:t>
            </w:r>
            <w:proofErr w:type="spellStart"/>
            <w:r w:rsidRPr="00762494">
              <w:rPr>
                <w:color w:val="000000"/>
                <w:sz w:val="20"/>
                <w:szCs w:val="20"/>
              </w:rPr>
              <w:t>обл</w:t>
            </w:r>
            <w:proofErr w:type="spellEnd"/>
            <w:r w:rsidRPr="00762494">
              <w:rPr>
                <w:color w:val="000000"/>
                <w:sz w:val="20"/>
                <w:szCs w:val="20"/>
                <w:lang w:val="ky-KG"/>
              </w:rPr>
              <w:t>усу</w:t>
            </w:r>
          </w:p>
        </w:tc>
        <w:tc>
          <w:tcPr>
            <w:tcW w:w="538" w:type="pct"/>
            <w:noWrap/>
            <w:vAlign w:val="bottom"/>
            <w:hideMark/>
          </w:tcPr>
          <w:p w14:paraId="6FC1D981" w14:textId="77777777" w:rsidR="00762494" w:rsidRPr="00762494" w:rsidRDefault="00762494" w:rsidP="00762494">
            <w:pPr>
              <w:jc w:val="right"/>
              <w:rPr>
                <w:color w:val="000000"/>
                <w:sz w:val="20"/>
                <w:szCs w:val="20"/>
              </w:rPr>
            </w:pPr>
            <w:r w:rsidRPr="00762494">
              <w:rPr>
                <w:sz w:val="20"/>
                <w:szCs w:val="20"/>
              </w:rPr>
              <w:t>22 780,2</w:t>
            </w:r>
          </w:p>
        </w:tc>
        <w:tc>
          <w:tcPr>
            <w:tcW w:w="551" w:type="pct"/>
            <w:noWrap/>
            <w:vAlign w:val="bottom"/>
            <w:hideMark/>
          </w:tcPr>
          <w:p w14:paraId="7AC20F63" w14:textId="77777777" w:rsidR="00762494" w:rsidRPr="00762494" w:rsidRDefault="00762494" w:rsidP="00762494">
            <w:pPr>
              <w:jc w:val="right"/>
              <w:rPr>
                <w:color w:val="000000"/>
                <w:sz w:val="20"/>
                <w:szCs w:val="20"/>
              </w:rPr>
            </w:pPr>
            <w:r w:rsidRPr="00762494">
              <w:rPr>
                <w:color w:val="000000"/>
                <w:sz w:val="20"/>
                <w:szCs w:val="20"/>
              </w:rPr>
              <w:t>17 370,4</w:t>
            </w:r>
          </w:p>
        </w:tc>
        <w:tc>
          <w:tcPr>
            <w:tcW w:w="573" w:type="pct"/>
            <w:noWrap/>
            <w:vAlign w:val="bottom"/>
            <w:hideMark/>
          </w:tcPr>
          <w:p w14:paraId="01D54DF7" w14:textId="77777777" w:rsidR="00762494" w:rsidRPr="00762494" w:rsidRDefault="00762494" w:rsidP="00762494">
            <w:pPr>
              <w:jc w:val="right"/>
              <w:rPr>
                <w:color w:val="000000"/>
                <w:sz w:val="20"/>
                <w:szCs w:val="20"/>
              </w:rPr>
            </w:pPr>
            <w:r w:rsidRPr="00762494">
              <w:rPr>
                <w:color w:val="000000"/>
                <w:sz w:val="20"/>
                <w:szCs w:val="20"/>
              </w:rPr>
              <w:t>33 480,6</w:t>
            </w:r>
          </w:p>
        </w:tc>
        <w:tc>
          <w:tcPr>
            <w:tcW w:w="588" w:type="pct"/>
            <w:noWrap/>
            <w:vAlign w:val="bottom"/>
            <w:hideMark/>
          </w:tcPr>
          <w:p w14:paraId="6F1CC017" w14:textId="77777777" w:rsidR="00762494" w:rsidRPr="00762494" w:rsidRDefault="00762494" w:rsidP="00762494">
            <w:pPr>
              <w:jc w:val="right"/>
              <w:rPr>
                <w:color w:val="000000"/>
                <w:sz w:val="20"/>
                <w:szCs w:val="20"/>
              </w:rPr>
            </w:pPr>
            <w:r w:rsidRPr="00762494">
              <w:rPr>
                <w:color w:val="000000"/>
                <w:sz w:val="20"/>
                <w:szCs w:val="20"/>
              </w:rPr>
              <w:t>31 838,3</w:t>
            </w:r>
          </w:p>
        </w:tc>
        <w:tc>
          <w:tcPr>
            <w:tcW w:w="578" w:type="pct"/>
            <w:noWrap/>
            <w:vAlign w:val="bottom"/>
            <w:hideMark/>
          </w:tcPr>
          <w:p w14:paraId="3D021783" w14:textId="77777777" w:rsidR="00762494" w:rsidRPr="00762494" w:rsidRDefault="00762494" w:rsidP="00762494">
            <w:pPr>
              <w:jc w:val="right"/>
              <w:rPr>
                <w:color w:val="000000"/>
                <w:sz w:val="20"/>
                <w:szCs w:val="20"/>
              </w:rPr>
            </w:pPr>
            <w:r w:rsidRPr="00762494">
              <w:rPr>
                <w:color w:val="000000"/>
                <w:sz w:val="20"/>
                <w:szCs w:val="20"/>
              </w:rPr>
              <w:t>92 878,2</w:t>
            </w:r>
          </w:p>
        </w:tc>
        <w:tc>
          <w:tcPr>
            <w:tcW w:w="573" w:type="pct"/>
            <w:noWrap/>
            <w:vAlign w:val="bottom"/>
            <w:hideMark/>
          </w:tcPr>
          <w:p w14:paraId="144CCF63" w14:textId="77777777" w:rsidR="00762494" w:rsidRPr="00762494" w:rsidRDefault="00762494" w:rsidP="00762494">
            <w:pPr>
              <w:jc w:val="right"/>
              <w:rPr>
                <w:color w:val="000000"/>
                <w:sz w:val="20"/>
                <w:szCs w:val="20"/>
              </w:rPr>
            </w:pPr>
            <w:r w:rsidRPr="00762494">
              <w:rPr>
                <w:color w:val="000000"/>
                <w:sz w:val="20"/>
                <w:szCs w:val="20"/>
              </w:rPr>
              <w:t>89 184,3</w:t>
            </w:r>
          </w:p>
        </w:tc>
      </w:tr>
      <w:tr w:rsidR="00762494" w:rsidRPr="00762494" w14:paraId="5890D751" w14:textId="77777777" w:rsidTr="005F2BB7">
        <w:tc>
          <w:tcPr>
            <w:tcW w:w="1600" w:type="pct"/>
            <w:vAlign w:val="bottom"/>
            <w:hideMark/>
          </w:tcPr>
          <w:p w14:paraId="24AF3D85" w14:textId="77777777" w:rsidR="00762494" w:rsidRPr="00762494" w:rsidRDefault="00762494" w:rsidP="00762494">
            <w:pPr>
              <w:spacing w:before="40" w:after="20"/>
              <w:ind w:left="170"/>
              <w:rPr>
                <w:color w:val="000000"/>
                <w:sz w:val="20"/>
                <w:szCs w:val="20"/>
              </w:rPr>
            </w:pPr>
            <w:proofErr w:type="spellStart"/>
            <w:r w:rsidRPr="00762494">
              <w:rPr>
                <w:color w:val="000000"/>
                <w:sz w:val="20"/>
                <w:szCs w:val="20"/>
              </w:rPr>
              <w:t>Ысык-Көл</w:t>
            </w:r>
            <w:proofErr w:type="spellEnd"/>
            <w:r w:rsidRPr="00762494">
              <w:rPr>
                <w:color w:val="000000"/>
                <w:sz w:val="20"/>
                <w:szCs w:val="20"/>
              </w:rPr>
              <w:t xml:space="preserve"> </w:t>
            </w:r>
            <w:proofErr w:type="spellStart"/>
            <w:r w:rsidRPr="00762494">
              <w:rPr>
                <w:color w:val="000000"/>
                <w:sz w:val="20"/>
                <w:szCs w:val="20"/>
              </w:rPr>
              <w:t>обл</w:t>
            </w:r>
            <w:proofErr w:type="spellEnd"/>
            <w:r w:rsidRPr="00762494">
              <w:rPr>
                <w:color w:val="000000"/>
                <w:sz w:val="20"/>
                <w:szCs w:val="20"/>
                <w:lang w:val="ky-KG"/>
              </w:rPr>
              <w:t>усу</w:t>
            </w:r>
          </w:p>
        </w:tc>
        <w:tc>
          <w:tcPr>
            <w:tcW w:w="538" w:type="pct"/>
            <w:noWrap/>
            <w:vAlign w:val="bottom"/>
            <w:hideMark/>
          </w:tcPr>
          <w:p w14:paraId="71D7E8B0" w14:textId="77777777" w:rsidR="00762494" w:rsidRPr="00762494" w:rsidRDefault="00762494" w:rsidP="00762494">
            <w:pPr>
              <w:jc w:val="right"/>
              <w:rPr>
                <w:color w:val="000000"/>
                <w:sz w:val="20"/>
                <w:szCs w:val="20"/>
              </w:rPr>
            </w:pPr>
            <w:r w:rsidRPr="00762494">
              <w:rPr>
                <w:sz w:val="20"/>
                <w:szCs w:val="20"/>
              </w:rPr>
              <w:t>24 200,3</w:t>
            </w:r>
          </w:p>
        </w:tc>
        <w:tc>
          <w:tcPr>
            <w:tcW w:w="551" w:type="pct"/>
            <w:noWrap/>
            <w:vAlign w:val="bottom"/>
            <w:hideMark/>
          </w:tcPr>
          <w:p w14:paraId="03068BD2" w14:textId="77777777" w:rsidR="00762494" w:rsidRPr="00762494" w:rsidRDefault="00762494" w:rsidP="00762494">
            <w:pPr>
              <w:jc w:val="right"/>
              <w:rPr>
                <w:color w:val="000000"/>
                <w:sz w:val="20"/>
                <w:szCs w:val="20"/>
              </w:rPr>
            </w:pPr>
            <w:r w:rsidRPr="00762494">
              <w:rPr>
                <w:color w:val="000000"/>
                <w:sz w:val="20"/>
                <w:szCs w:val="20"/>
              </w:rPr>
              <w:t>17 521,1</w:t>
            </w:r>
          </w:p>
        </w:tc>
        <w:tc>
          <w:tcPr>
            <w:tcW w:w="573" w:type="pct"/>
            <w:noWrap/>
            <w:vAlign w:val="bottom"/>
            <w:hideMark/>
          </w:tcPr>
          <w:p w14:paraId="2D2EAFB6" w14:textId="77777777" w:rsidR="00762494" w:rsidRPr="00762494" w:rsidRDefault="00762494" w:rsidP="00762494">
            <w:pPr>
              <w:jc w:val="right"/>
              <w:rPr>
                <w:color w:val="000000"/>
                <w:sz w:val="20"/>
                <w:szCs w:val="20"/>
              </w:rPr>
            </w:pPr>
            <w:r w:rsidRPr="00762494">
              <w:rPr>
                <w:color w:val="000000"/>
                <w:sz w:val="20"/>
                <w:szCs w:val="20"/>
              </w:rPr>
              <w:t>9 193,7</w:t>
            </w:r>
          </w:p>
        </w:tc>
        <w:tc>
          <w:tcPr>
            <w:tcW w:w="588" w:type="pct"/>
            <w:noWrap/>
            <w:vAlign w:val="bottom"/>
            <w:hideMark/>
          </w:tcPr>
          <w:p w14:paraId="7317AA57" w14:textId="77777777" w:rsidR="00762494" w:rsidRPr="00762494" w:rsidRDefault="00762494" w:rsidP="00762494">
            <w:pPr>
              <w:jc w:val="right"/>
              <w:rPr>
                <w:color w:val="000000"/>
                <w:sz w:val="20"/>
                <w:szCs w:val="20"/>
              </w:rPr>
            </w:pPr>
            <w:r w:rsidRPr="00762494">
              <w:rPr>
                <w:color w:val="000000"/>
                <w:sz w:val="20"/>
                <w:szCs w:val="20"/>
              </w:rPr>
              <w:t>10 296,1</w:t>
            </w:r>
          </w:p>
        </w:tc>
        <w:tc>
          <w:tcPr>
            <w:tcW w:w="578" w:type="pct"/>
            <w:noWrap/>
            <w:vAlign w:val="bottom"/>
            <w:hideMark/>
          </w:tcPr>
          <w:p w14:paraId="6DEEB88C" w14:textId="77777777" w:rsidR="00762494" w:rsidRPr="00762494" w:rsidRDefault="00762494" w:rsidP="00762494">
            <w:pPr>
              <w:jc w:val="right"/>
              <w:rPr>
                <w:color w:val="000000"/>
                <w:sz w:val="20"/>
                <w:szCs w:val="20"/>
              </w:rPr>
            </w:pPr>
            <w:r w:rsidRPr="00762494">
              <w:rPr>
                <w:color w:val="000000"/>
                <w:sz w:val="20"/>
                <w:szCs w:val="20"/>
              </w:rPr>
              <w:t>8 777,5</w:t>
            </w:r>
          </w:p>
        </w:tc>
        <w:tc>
          <w:tcPr>
            <w:tcW w:w="573" w:type="pct"/>
            <w:noWrap/>
            <w:vAlign w:val="bottom"/>
            <w:hideMark/>
          </w:tcPr>
          <w:p w14:paraId="7A2AD741" w14:textId="77777777" w:rsidR="00762494" w:rsidRPr="00762494" w:rsidRDefault="00762494" w:rsidP="00762494">
            <w:pPr>
              <w:jc w:val="right"/>
              <w:rPr>
                <w:color w:val="000000"/>
                <w:sz w:val="20"/>
                <w:szCs w:val="20"/>
              </w:rPr>
            </w:pPr>
            <w:r w:rsidRPr="00762494">
              <w:rPr>
                <w:color w:val="000000"/>
                <w:sz w:val="20"/>
                <w:szCs w:val="20"/>
              </w:rPr>
              <w:t>7 183,2</w:t>
            </w:r>
          </w:p>
        </w:tc>
      </w:tr>
      <w:tr w:rsidR="00762494" w:rsidRPr="00762494" w14:paraId="6B8A30D4" w14:textId="77777777" w:rsidTr="005F2BB7">
        <w:tc>
          <w:tcPr>
            <w:tcW w:w="1600" w:type="pct"/>
            <w:vAlign w:val="bottom"/>
            <w:hideMark/>
          </w:tcPr>
          <w:p w14:paraId="47A11E42" w14:textId="77777777" w:rsidR="00762494" w:rsidRPr="00762494" w:rsidRDefault="00762494" w:rsidP="00762494">
            <w:pPr>
              <w:spacing w:before="40" w:after="20"/>
              <w:ind w:left="170"/>
              <w:rPr>
                <w:color w:val="000000"/>
                <w:sz w:val="20"/>
                <w:szCs w:val="20"/>
              </w:rPr>
            </w:pPr>
            <w:r w:rsidRPr="00762494">
              <w:rPr>
                <w:color w:val="000000"/>
                <w:sz w:val="20"/>
                <w:szCs w:val="20"/>
              </w:rPr>
              <w:t xml:space="preserve">Нарын </w:t>
            </w:r>
            <w:proofErr w:type="spellStart"/>
            <w:r w:rsidRPr="00762494">
              <w:rPr>
                <w:color w:val="000000"/>
                <w:sz w:val="20"/>
                <w:szCs w:val="20"/>
              </w:rPr>
              <w:t>обл</w:t>
            </w:r>
            <w:proofErr w:type="spellEnd"/>
            <w:r w:rsidRPr="00762494">
              <w:rPr>
                <w:color w:val="000000"/>
                <w:sz w:val="20"/>
                <w:szCs w:val="20"/>
                <w:lang w:val="ky-KG"/>
              </w:rPr>
              <w:t>усу</w:t>
            </w:r>
          </w:p>
        </w:tc>
        <w:tc>
          <w:tcPr>
            <w:tcW w:w="538" w:type="pct"/>
            <w:noWrap/>
            <w:vAlign w:val="bottom"/>
            <w:hideMark/>
          </w:tcPr>
          <w:p w14:paraId="0B12B008" w14:textId="77777777" w:rsidR="00762494" w:rsidRPr="00762494" w:rsidRDefault="00762494" w:rsidP="00762494">
            <w:pPr>
              <w:jc w:val="right"/>
              <w:rPr>
                <w:color w:val="000000"/>
                <w:sz w:val="20"/>
                <w:szCs w:val="20"/>
              </w:rPr>
            </w:pPr>
            <w:r w:rsidRPr="00762494">
              <w:rPr>
                <w:sz w:val="20"/>
                <w:szCs w:val="20"/>
              </w:rPr>
              <w:t>4 116,4</w:t>
            </w:r>
          </w:p>
        </w:tc>
        <w:tc>
          <w:tcPr>
            <w:tcW w:w="551" w:type="pct"/>
            <w:noWrap/>
            <w:vAlign w:val="bottom"/>
            <w:hideMark/>
          </w:tcPr>
          <w:p w14:paraId="66F7E584" w14:textId="77777777" w:rsidR="00762494" w:rsidRPr="00762494" w:rsidRDefault="00762494" w:rsidP="00762494">
            <w:pPr>
              <w:jc w:val="right"/>
              <w:rPr>
                <w:color w:val="000000"/>
                <w:sz w:val="20"/>
                <w:szCs w:val="20"/>
              </w:rPr>
            </w:pPr>
            <w:r w:rsidRPr="00762494">
              <w:rPr>
                <w:color w:val="000000"/>
                <w:sz w:val="20"/>
                <w:szCs w:val="20"/>
              </w:rPr>
              <w:t>6 733,8</w:t>
            </w:r>
          </w:p>
        </w:tc>
        <w:tc>
          <w:tcPr>
            <w:tcW w:w="573" w:type="pct"/>
            <w:noWrap/>
            <w:vAlign w:val="bottom"/>
            <w:hideMark/>
          </w:tcPr>
          <w:p w14:paraId="4F2CE526" w14:textId="77777777" w:rsidR="00762494" w:rsidRPr="00762494" w:rsidRDefault="00762494" w:rsidP="00762494">
            <w:pPr>
              <w:jc w:val="right"/>
              <w:rPr>
                <w:color w:val="000000"/>
                <w:sz w:val="20"/>
                <w:szCs w:val="20"/>
              </w:rPr>
            </w:pPr>
            <w:r w:rsidRPr="00762494">
              <w:rPr>
                <w:color w:val="000000"/>
                <w:sz w:val="20"/>
                <w:szCs w:val="20"/>
              </w:rPr>
              <w:t>3 644,4</w:t>
            </w:r>
          </w:p>
        </w:tc>
        <w:tc>
          <w:tcPr>
            <w:tcW w:w="588" w:type="pct"/>
            <w:noWrap/>
            <w:vAlign w:val="bottom"/>
            <w:hideMark/>
          </w:tcPr>
          <w:p w14:paraId="085FC7BD" w14:textId="77777777" w:rsidR="00762494" w:rsidRPr="00762494" w:rsidRDefault="00762494" w:rsidP="00762494">
            <w:pPr>
              <w:jc w:val="right"/>
              <w:rPr>
                <w:color w:val="000000"/>
                <w:sz w:val="20"/>
                <w:szCs w:val="20"/>
              </w:rPr>
            </w:pPr>
            <w:r w:rsidRPr="00762494">
              <w:rPr>
                <w:color w:val="000000"/>
                <w:sz w:val="20"/>
                <w:szCs w:val="20"/>
              </w:rPr>
              <w:t>3 028,9</w:t>
            </w:r>
          </w:p>
        </w:tc>
        <w:tc>
          <w:tcPr>
            <w:tcW w:w="578" w:type="pct"/>
            <w:noWrap/>
            <w:vAlign w:val="bottom"/>
            <w:hideMark/>
          </w:tcPr>
          <w:p w14:paraId="5D7E4479" w14:textId="77777777" w:rsidR="00762494" w:rsidRPr="00762494" w:rsidRDefault="00762494" w:rsidP="00762494">
            <w:pPr>
              <w:jc w:val="right"/>
              <w:rPr>
                <w:color w:val="000000"/>
                <w:sz w:val="20"/>
                <w:szCs w:val="20"/>
              </w:rPr>
            </w:pPr>
            <w:r w:rsidRPr="00762494">
              <w:rPr>
                <w:color w:val="000000"/>
                <w:sz w:val="20"/>
                <w:szCs w:val="20"/>
              </w:rPr>
              <w:t>13 320,9</w:t>
            </w:r>
          </w:p>
        </w:tc>
        <w:tc>
          <w:tcPr>
            <w:tcW w:w="573" w:type="pct"/>
            <w:noWrap/>
            <w:vAlign w:val="bottom"/>
            <w:hideMark/>
          </w:tcPr>
          <w:p w14:paraId="5015B33E" w14:textId="77777777" w:rsidR="00762494" w:rsidRPr="00762494" w:rsidRDefault="00762494" w:rsidP="00762494">
            <w:pPr>
              <w:jc w:val="right"/>
              <w:rPr>
                <w:color w:val="000000"/>
                <w:sz w:val="20"/>
                <w:szCs w:val="20"/>
              </w:rPr>
            </w:pPr>
            <w:r w:rsidRPr="00762494">
              <w:rPr>
                <w:color w:val="000000"/>
                <w:sz w:val="20"/>
                <w:szCs w:val="20"/>
              </w:rPr>
              <w:t>17 863,4</w:t>
            </w:r>
          </w:p>
        </w:tc>
      </w:tr>
      <w:tr w:rsidR="00762494" w:rsidRPr="00762494" w14:paraId="6BBA1982" w14:textId="77777777" w:rsidTr="005F2BB7">
        <w:tc>
          <w:tcPr>
            <w:tcW w:w="1600" w:type="pct"/>
            <w:vAlign w:val="bottom"/>
            <w:hideMark/>
          </w:tcPr>
          <w:p w14:paraId="2F803704" w14:textId="77777777" w:rsidR="00762494" w:rsidRPr="00762494" w:rsidRDefault="00762494" w:rsidP="00762494">
            <w:pPr>
              <w:spacing w:before="40" w:after="20"/>
              <w:ind w:left="170"/>
              <w:rPr>
                <w:color w:val="000000"/>
                <w:sz w:val="20"/>
                <w:szCs w:val="20"/>
              </w:rPr>
            </w:pPr>
            <w:r w:rsidRPr="00762494">
              <w:rPr>
                <w:color w:val="000000"/>
                <w:sz w:val="20"/>
                <w:szCs w:val="20"/>
              </w:rPr>
              <w:t xml:space="preserve">Ош </w:t>
            </w:r>
            <w:proofErr w:type="spellStart"/>
            <w:r w:rsidRPr="00762494">
              <w:rPr>
                <w:color w:val="000000"/>
                <w:sz w:val="20"/>
                <w:szCs w:val="20"/>
              </w:rPr>
              <w:t>обл</w:t>
            </w:r>
            <w:proofErr w:type="spellEnd"/>
            <w:r w:rsidRPr="00762494">
              <w:rPr>
                <w:color w:val="000000"/>
                <w:sz w:val="20"/>
                <w:szCs w:val="20"/>
                <w:lang w:val="ky-KG"/>
              </w:rPr>
              <w:t>усу</w:t>
            </w:r>
          </w:p>
        </w:tc>
        <w:tc>
          <w:tcPr>
            <w:tcW w:w="538" w:type="pct"/>
            <w:noWrap/>
            <w:vAlign w:val="bottom"/>
            <w:hideMark/>
          </w:tcPr>
          <w:p w14:paraId="64CB73FC" w14:textId="77777777" w:rsidR="00762494" w:rsidRPr="00762494" w:rsidRDefault="00762494" w:rsidP="00762494">
            <w:pPr>
              <w:jc w:val="right"/>
              <w:rPr>
                <w:color w:val="000000"/>
                <w:sz w:val="20"/>
                <w:szCs w:val="20"/>
              </w:rPr>
            </w:pPr>
            <w:r w:rsidRPr="00762494">
              <w:rPr>
                <w:sz w:val="20"/>
                <w:szCs w:val="20"/>
              </w:rPr>
              <w:t>5 041,9</w:t>
            </w:r>
          </w:p>
        </w:tc>
        <w:tc>
          <w:tcPr>
            <w:tcW w:w="551" w:type="pct"/>
            <w:noWrap/>
            <w:vAlign w:val="bottom"/>
            <w:hideMark/>
          </w:tcPr>
          <w:p w14:paraId="6C2D7B16" w14:textId="77777777" w:rsidR="00762494" w:rsidRPr="00762494" w:rsidRDefault="00762494" w:rsidP="00762494">
            <w:pPr>
              <w:jc w:val="right"/>
              <w:rPr>
                <w:color w:val="000000"/>
                <w:sz w:val="20"/>
                <w:szCs w:val="20"/>
              </w:rPr>
            </w:pPr>
            <w:r w:rsidRPr="00762494">
              <w:rPr>
                <w:color w:val="000000"/>
                <w:sz w:val="20"/>
                <w:szCs w:val="20"/>
              </w:rPr>
              <w:t>4 108,4</w:t>
            </w:r>
          </w:p>
        </w:tc>
        <w:tc>
          <w:tcPr>
            <w:tcW w:w="573" w:type="pct"/>
            <w:noWrap/>
            <w:vAlign w:val="bottom"/>
            <w:hideMark/>
          </w:tcPr>
          <w:p w14:paraId="27D7F474" w14:textId="77777777" w:rsidR="00762494" w:rsidRPr="00762494" w:rsidRDefault="00762494" w:rsidP="00762494">
            <w:pPr>
              <w:jc w:val="right"/>
              <w:rPr>
                <w:color w:val="000000"/>
                <w:sz w:val="20"/>
                <w:szCs w:val="20"/>
              </w:rPr>
            </w:pPr>
            <w:r w:rsidRPr="00762494">
              <w:rPr>
                <w:color w:val="000000"/>
                <w:sz w:val="20"/>
                <w:szCs w:val="20"/>
              </w:rPr>
              <w:t>6 121,9</w:t>
            </w:r>
          </w:p>
        </w:tc>
        <w:tc>
          <w:tcPr>
            <w:tcW w:w="588" w:type="pct"/>
            <w:noWrap/>
            <w:vAlign w:val="bottom"/>
            <w:hideMark/>
          </w:tcPr>
          <w:p w14:paraId="22C9CA8D" w14:textId="77777777" w:rsidR="00762494" w:rsidRPr="00762494" w:rsidRDefault="00762494" w:rsidP="00762494">
            <w:pPr>
              <w:jc w:val="right"/>
              <w:rPr>
                <w:color w:val="000000"/>
                <w:sz w:val="20"/>
                <w:szCs w:val="20"/>
              </w:rPr>
            </w:pPr>
            <w:r w:rsidRPr="00762494">
              <w:rPr>
                <w:color w:val="000000"/>
                <w:sz w:val="20"/>
                <w:szCs w:val="20"/>
              </w:rPr>
              <w:t>5 703,7</w:t>
            </w:r>
          </w:p>
        </w:tc>
        <w:tc>
          <w:tcPr>
            <w:tcW w:w="578" w:type="pct"/>
            <w:noWrap/>
            <w:vAlign w:val="bottom"/>
            <w:hideMark/>
          </w:tcPr>
          <w:p w14:paraId="326C56D8" w14:textId="77777777" w:rsidR="00762494" w:rsidRPr="00762494" w:rsidRDefault="00762494" w:rsidP="00762494">
            <w:pPr>
              <w:jc w:val="right"/>
              <w:rPr>
                <w:color w:val="000000"/>
                <w:sz w:val="20"/>
                <w:szCs w:val="20"/>
              </w:rPr>
            </w:pPr>
            <w:r w:rsidRPr="00762494">
              <w:rPr>
                <w:color w:val="000000"/>
                <w:sz w:val="20"/>
                <w:szCs w:val="20"/>
              </w:rPr>
              <w:t>2 194,5</w:t>
            </w:r>
          </w:p>
        </w:tc>
        <w:tc>
          <w:tcPr>
            <w:tcW w:w="573" w:type="pct"/>
            <w:noWrap/>
            <w:vAlign w:val="bottom"/>
            <w:hideMark/>
          </w:tcPr>
          <w:p w14:paraId="014C6B39" w14:textId="77777777" w:rsidR="00762494" w:rsidRPr="00762494" w:rsidRDefault="00762494" w:rsidP="00762494">
            <w:pPr>
              <w:jc w:val="right"/>
              <w:rPr>
                <w:color w:val="000000"/>
                <w:sz w:val="20"/>
                <w:szCs w:val="20"/>
              </w:rPr>
            </w:pPr>
            <w:r w:rsidRPr="00762494">
              <w:rPr>
                <w:color w:val="000000"/>
                <w:sz w:val="20"/>
                <w:szCs w:val="20"/>
              </w:rPr>
              <w:t>2 072,8</w:t>
            </w:r>
          </w:p>
        </w:tc>
      </w:tr>
      <w:tr w:rsidR="00762494" w:rsidRPr="00762494" w14:paraId="6C22731B" w14:textId="77777777" w:rsidTr="005F2BB7">
        <w:tc>
          <w:tcPr>
            <w:tcW w:w="1600" w:type="pct"/>
            <w:vAlign w:val="bottom"/>
            <w:hideMark/>
          </w:tcPr>
          <w:p w14:paraId="5D718C15" w14:textId="77777777" w:rsidR="00762494" w:rsidRPr="00762494" w:rsidRDefault="00762494" w:rsidP="00762494">
            <w:pPr>
              <w:spacing w:before="40" w:after="20"/>
              <w:ind w:left="170"/>
              <w:rPr>
                <w:color w:val="000000"/>
                <w:sz w:val="20"/>
                <w:szCs w:val="20"/>
              </w:rPr>
            </w:pPr>
            <w:r w:rsidRPr="00762494">
              <w:rPr>
                <w:color w:val="000000"/>
                <w:sz w:val="20"/>
                <w:szCs w:val="20"/>
              </w:rPr>
              <w:t xml:space="preserve">Талас </w:t>
            </w:r>
            <w:proofErr w:type="spellStart"/>
            <w:r w:rsidRPr="00762494">
              <w:rPr>
                <w:color w:val="000000"/>
                <w:sz w:val="20"/>
                <w:szCs w:val="20"/>
              </w:rPr>
              <w:t>обл</w:t>
            </w:r>
            <w:proofErr w:type="spellEnd"/>
            <w:r w:rsidRPr="00762494">
              <w:rPr>
                <w:color w:val="000000"/>
                <w:sz w:val="20"/>
                <w:szCs w:val="20"/>
                <w:lang w:val="ky-KG"/>
              </w:rPr>
              <w:t>усу</w:t>
            </w:r>
          </w:p>
        </w:tc>
        <w:tc>
          <w:tcPr>
            <w:tcW w:w="538" w:type="pct"/>
            <w:noWrap/>
            <w:vAlign w:val="bottom"/>
            <w:hideMark/>
          </w:tcPr>
          <w:p w14:paraId="6817F0BF" w14:textId="77777777" w:rsidR="00762494" w:rsidRPr="00762494" w:rsidRDefault="00762494" w:rsidP="00762494">
            <w:pPr>
              <w:jc w:val="right"/>
              <w:rPr>
                <w:color w:val="000000"/>
                <w:sz w:val="20"/>
                <w:szCs w:val="20"/>
              </w:rPr>
            </w:pPr>
            <w:r w:rsidRPr="00762494">
              <w:rPr>
                <w:sz w:val="20"/>
                <w:szCs w:val="20"/>
              </w:rPr>
              <w:t>7 617,2</w:t>
            </w:r>
          </w:p>
        </w:tc>
        <w:tc>
          <w:tcPr>
            <w:tcW w:w="551" w:type="pct"/>
            <w:noWrap/>
            <w:vAlign w:val="bottom"/>
            <w:hideMark/>
          </w:tcPr>
          <w:p w14:paraId="797BB789" w14:textId="77777777" w:rsidR="00762494" w:rsidRPr="00762494" w:rsidRDefault="00762494" w:rsidP="00762494">
            <w:pPr>
              <w:jc w:val="right"/>
              <w:rPr>
                <w:color w:val="000000"/>
                <w:sz w:val="20"/>
                <w:szCs w:val="20"/>
              </w:rPr>
            </w:pPr>
            <w:r w:rsidRPr="00762494">
              <w:rPr>
                <w:color w:val="000000"/>
                <w:sz w:val="20"/>
                <w:szCs w:val="20"/>
              </w:rPr>
              <w:t>13 717,0</w:t>
            </w:r>
          </w:p>
        </w:tc>
        <w:tc>
          <w:tcPr>
            <w:tcW w:w="573" w:type="pct"/>
            <w:noWrap/>
            <w:vAlign w:val="bottom"/>
            <w:hideMark/>
          </w:tcPr>
          <w:p w14:paraId="1A3CEF0B" w14:textId="77777777" w:rsidR="00762494" w:rsidRPr="00762494" w:rsidRDefault="00762494" w:rsidP="00762494">
            <w:pPr>
              <w:jc w:val="right"/>
              <w:rPr>
                <w:color w:val="000000"/>
                <w:sz w:val="20"/>
                <w:szCs w:val="20"/>
              </w:rPr>
            </w:pPr>
            <w:r w:rsidRPr="00762494">
              <w:rPr>
                <w:color w:val="000000"/>
                <w:sz w:val="20"/>
                <w:szCs w:val="20"/>
              </w:rPr>
              <w:t>10 505,3</w:t>
            </w:r>
          </w:p>
        </w:tc>
        <w:tc>
          <w:tcPr>
            <w:tcW w:w="588" w:type="pct"/>
            <w:noWrap/>
            <w:vAlign w:val="bottom"/>
            <w:hideMark/>
          </w:tcPr>
          <w:p w14:paraId="2EAB3E9B" w14:textId="77777777" w:rsidR="00762494" w:rsidRPr="00762494" w:rsidRDefault="00762494" w:rsidP="00762494">
            <w:pPr>
              <w:jc w:val="right"/>
              <w:rPr>
                <w:color w:val="000000"/>
                <w:sz w:val="20"/>
                <w:szCs w:val="20"/>
              </w:rPr>
            </w:pPr>
            <w:r w:rsidRPr="00762494">
              <w:rPr>
                <w:color w:val="000000"/>
                <w:sz w:val="20"/>
                <w:szCs w:val="20"/>
              </w:rPr>
              <w:t>10 102,5</w:t>
            </w:r>
          </w:p>
        </w:tc>
        <w:tc>
          <w:tcPr>
            <w:tcW w:w="578" w:type="pct"/>
            <w:noWrap/>
            <w:vAlign w:val="bottom"/>
            <w:hideMark/>
          </w:tcPr>
          <w:p w14:paraId="7A8D9054" w14:textId="77777777" w:rsidR="00762494" w:rsidRPr="00762494" w:rsidRDefault="00762494" w:rsidP="00762494">
            <w:pPr>
              <w:jc w:val="right"/>
              <w:rPr>
                <w:color w:val="000000"/>
                <w:sz w:val="20"/>
                <w:szCs w:val="20"/>
              </w:rPr>
            </w:pPr>
            <w:r w:rsidRPr="00762494">
              <w:rPr>
                <w:color w:val="000000"/>
                <w:sz w:val="20"/>
                <w:szCs w:val="20"/>
              </w:rPr>
              <w:t>43 664,9</w:t>
            </w:r>
          </w:p>
        </w:tc>
        <w:tc>
          <w:tcPr>
            <w:tcW w:w="573" w:type="pct"/>
            <w:noWrap/>
            <w:vAlign w:val="bottom"/>
            <w:hideMark/>
          </w:tcPr>
          <w:p w14:paraId="23E6E66C" w14:textId="77777777" w:rsidR="00762494" w:rsidRPr="00762494" w:rsidRDefault="00762494" w:rsidP="00762494">
            <w:pPr>
              <w:jc w:val="right"/>
              <w:rPr>
                <w:color w:val="000000"/>
                <w:sz w:val="20"/>
                <w:szCs w:val="20"/>
              </w:rPr>
            </w:pPr>
            <w:r w:rsidRPr="00762494">
              <w:rPr>
                <w:color w:val="000000"/>
                <w:sz w:val="20"/>
                <w:szCs w:val="20"/>
              </w:rPr>
              <w:t>47 160,8</w:t>
            </w:r>
          </w:p>
        </w:tc>
      </w:tr>
      <w:tr w:rsidR="00762494" w:rsidRPr="00762494" w14:paraId="6A6DC8CF" w14:textId="77777777" w:rsidTr="005F2BB7">
        <w:tc>
          <w:tcPr>
            <w:tcW w:w="1600" w:type="pct"/>
            <w:vAlign w:val="bottom"/>
            <w:hideMark/>
          </w:tcPr>
          <w:p w14:paraId="00A6C3A8" w14:textId="77777777" w:rsidR="00762494" w:rsidRPr="00762494" w:rsidRDefault="00762494" w:rsidP="00762494">
            <w:pPr>
              <w:spacing w:before="40" w:after="20"/>
              <w:ind w:left="170"/>
              <w:rPr>
                <w:color w:val="000000"/>
                <w:sz w:val="20"/>
                <w:szCs w:val="20"/>
              </w:rPr>
            </w:pPr>
            <w:proofErr w:type="spellStart"/>
            <w:r w:rsidRPr="00762494">
              <w:rPr>
                <w:color w:val="000000"/>
                <w:sz w:val="20"/>
                <w:szCs w:val="20"/>
              </w:rPr>
              <w:t>Чүй</w:t>
            </w:r>
            <w:proofErr w:type="spellEnd"/>
            <w:r w:rsidRPr="00762494">
              <w:rPr>
                <w:color w:val="000000"/>
                <w:sz w:val="20"/>
                <w:szCs w:val="20"/>
              </w:rPr>
              <w:t xml:space="preserve"> </w:t>
            </w:r>
            <w:proofErr w:type="spellStart"/>
            <w:r w:rsidRPr="00762494">
              <w:rPr>
                <w:color w:val="000000"/>
                <w:sz w:val="20"/>
                <w:szCs w:val="20"/>
              </w:rPr>
              <w:t>обл</w:t>
            </w:r>
            <w:proofErr w:type="spellEnd"/>
            <w:r w:rsidRPr="00762494">
              <w:rPr>
                <w:color w:val="000000"/>
                <w:sz w:val="20"/>
                <w:szCs w:val="20"/>
                <w:lang w:val="ky-KG"/>
              </w:rPr>
              <w:t>усу</w:t>
            </w:r>
          </w:p>
        </w:tc>
        <w:tc>
          <w:tcPr>
            <w:tcW w:w="538" w:type="pct"/>
            <w:noWrap/>
            <w:vAlign w:val="bottom"/>
            <w:hideMark/>
          </w:tcPr>
          <w:p w14:paraId="18ACA66D" w14:textId="77777777" w:rsidR="00762494" w:rsidRPr="00762494" w:rsidRDefault="00762494" w:rsidP="00762494">
            <w:pPr>
              <w:jc w:val="right"/>
              <w:rPr>
                <w:color w:val="000000"/>
                <w:sz w:val="20"/>
                <w:szCs w:val="20"/>
              </w:rPr>
            </w:pPr>
            <w:r w:rsidRPr="00762494">
              <w:rPr>
                <w:sz w:val="20"/>
                <w:szCs w:val="20"/>
              </w:rPr>
              <w:t>38 106,8</w:t>
            </w:r>
          </w:p>
        </w:tc>
        <w:tc>
          <w:tcPr>
            <w:tcW w:w="551" w:type="pct"/>
            <w:noWrap/>
            <w:vAlign w:val="bottom"/>
            <w:hideMark/>
          </w:tcPr>
          <w:p w14:paraId="32796563" w14:textId="77777777" w:rsidR="00762494" w:rsidRPr="00762494" w:rsidRDefault="00762494" w:rsidP="00762494">
            <w:pPr>
              <w:jc w:val="right"/>
              <w:rPr>
                <w:color w:val="000000"/>
                <w:sz w:val="20"/>
                <w:szCs w:val="20"/>
              </w:rPr>
            </w:pPr>
            <w:r w:rsidRPr="00762494">
              <w:rPr>
                <w:color w:val="000000"/>
                <w:sz w:val="20"/>
                <w:szCs w:val="20"/>
              </w:rPr>
              <w:t>36 345,8</w:t>
            </w:r>
          </w:p>
        </w:tc>
        <w:tc>
          <w:tcPr>
            <w:tcW w:w="573" w:type="pct"/>
            <w:noWrap/>
            <w:vAlign w:val="bottom"/>
            <w:hideMark/>
          </w:tcPr>
          <w:p w14:paraId="7633585F" w14:textId="77777777" w:rsidR="00762494" w:rsidRPr="00762494" w:rsidRDefault="00762494" w:rsidP="00762494">
            <w:pPr>
              <w:jc w:val="right"/>
              <w:rPr>
                <w:color w:val="000000"/>
                <w:sz w:val="20"/>
                <w:szCs w:val="20"/>
              </w:rPr>
            </w:pPr>
            <w:r w:rsidRPr="00762494">
              <w:rPr>
                <w:color w:val="000000"/>
                <w:sz w:val="20"/>
                <w:szCs w:val="20"/>
              </w:rPr>
              <w:t>54 114,0</w:t>
            </w:r>
          </w:p>
        </w:tc>
        <w:tc>
          <w:tcPr>
            <w:tcW w:w="588" w:type="pct"/>
            <w:noWrap/>
            <w:vAlign w:val="bottom"/>
            <w:hideMark/>
          </w:tcPr>
          <w:p w14:paraId="2AD22F0F" w14:textId="77777777" w:rsidR="00762494" w:rsidRPr="00762494" w:rsidRDefault="00762494" w:rsidP="00762494">
            <w:pPr>
              <w:jc w:val="right"/>
              <w:rPr>
                <w:color w:val="000000"/>
                <w:sz w:val="20"/>
                <w:szCs w:val="20"/>
              </w:rPr>
            </w:pPr>
            <w:r w:rsidRPr="00762494">
              <w:rPr>
                <w:color w:val="000000"/>
                <w:sz w:val="20"/>
                <w:szCs w:val="20"/>
              </w:rPr>
              <w:t>56 571,1</w:t>
            </w:r>
          </w:p>
        </w:tc>
        <w:tc>
          <w:tcPr>
            <w:tcW w:w="578" w:type="pct"/>
            <w:noWrap/>
            <w:vAlign w:val="bottom"/>
            <w:hideMark/>
          </w:tcPr>
          <w:p w14:paraId="5C641BF4" w14:textId="77777777" w:rsidR="00762494" w:rsidRPr="00762494" w:rsidRDefault="00762494" w:rsidP="00762494">
            <w:pPr>
              <w:jc w:val="right"/>
              <w:rPr>
                <w:color w:val="000000"/>
                <w:sz w:val="20"/>
                <w:szCs w:val="20"/>
              </w:rPr>
            </w:pPr>
            <w:r w:rsidRPr="00762494">
              <w:rPr>
                <w:color w:val="000000"/>
                <w:sz w:val="20"/>
                <w:szCs w:val="20"/>
              </w:rPr>
              <w:t>96 605,6</w:t>
            </w:r>
          </w:p>
        </w:tc>
        <w:tc>
          <w:tcPr>
            <w:tcW w:w="573" w:type="pct"/>
            <w:noWrap/>
            <w:vAlign w:val="bottom"/>
            <w:hideMark/>
          </w:tcPr>
          <w:p w14:paraId="079140C0" w14:textId="77777777" w:rsidR="00762494" w:rsidRPr="00762494" w:rsidRDefault="00762494" w:rsidP="00762494">
            <w:pPr>
              <w:jc w:val="right"/>
              <w:rPr>
                <w:color w:val="000000"/>
                <w:sz w:val="20"/>
                <w:szCs w:val="20"/>
              </w:rPr>
            </w:pPr>
            <w:r w:rsidRPr="00762494">
              <w:rPr>
                <w:color w:val="000000"/>
                <w:sz w:val="20"/>
                <w:szCs w:val="20"/>
              </w:rPr>
              <w:t>93 126,0</w:t>
            </w:r>
          </w:p>
        </w:tc>
      </w:tr>
      <w:tr w:rsidR="00762494" w:rsidRPr="00762494" w14:paraId="27FCC7B9" w14:textId="77777777" w:rsidTr="005F2BB7">
        <w:tc>
          <w:tcPr>
            <w:tcW w:w="1600" w:type="pct"/>
            <w:vAlign w:val="bottom"/>
            <w:hideMark/>
          </w:tcPr>
          <w:p w14:paraId="10BD9CD8" w14:textId="77777777" w:rsidR="00762494" w:rsidRPr="00762494" w:rsidRDefault="00762494" w:rsidP="00762494">
            <w:pPr>
              <w:spacing w:before="40" w:after="20"/>
              <w:ind w:left="170"/>
              <w:rPr>
                <w:color w:val="000000"/>
                <w:sz w:val="20"/>
                <w:szCs w:val="20"/>
              </w:rPr>
            </w:pPr>
            <w:r w:rsidRPr="00762494">
              <w:rPr>
                <w:color w:val="000000"/>
                <w:sz w:val="20"/>
                <w:szCs w:val="20"/>
              </w:rPr>
              <w:t>Бишкек ш.</w:t>
            </w:r>
          </w:p>
        </w:tc>
        <w:tc>
          <w:tcPr>
            <w:tcW w:w="538" w:type="pct"/>
            <w:noWrap/>
            <w:vAlign w:val="bottom"/>
            <w:hideMark/>
          </w:tcPr>
          <w:p w14:paraId="5536D6AB" w14:textId="77777777" w:rsidR="00762494" w:rsidRPr="00762494" w:rsidRDefault="00762494" w:rsidP="00762494">
            <w:pPr>
              <w:jc w:val="right"/>
              <w:rPr>
                <w:color w:val="000000"/>
                <w:sz w:val="20"/>
                <w:szCs w:val="20"/>
              </w:rPr>
            </w:pPr>
            <w:r w:rsidRPr="00762494">
              <w:rPr>
                <w:sz w:val="20"/>
                <w:szCs w:val="20"/>
              </w:rPr>
              <w:t>264 893,3</w:t>
            </w:r>
          </w:p>
        </w:tc>
        <w:tc>
          <w:tcPr>
            <w:tcW w:w="551" w:type="pct"/>
            <w:noWrap/>
            <w:vAlign w:val="bottom"/>
            <w:hideMark/>
          </w:tcPr>
          <w:p w14:paraId="33D653E9" w14:textId="77777777" w:rsidR="00762494" w:rsidRPr="00762494" w:rsidRDefault="00762494" w:rsidP="00762494">
            <w:pPr>
              <w:jc w:val="right"/>
              <w:rPr>
                <w:color w:val="000000"/>
                <w:sz w:val="20"/>
                <w:szCs w:val="20"/>
              </w:rPr>
            </w:pPr>
            <w:r w:rsidRPr="00762494">
              <w:rPr>
                <w:color w:val="000000"/>
                <w:sz w:val="20"/>
                <w:szCs w:val="20"/>
              </w:rPr>
              <w:t>324 467,5</w:t>
            </w:r>
          </w:p>
        </w:tc>
        <w:tc>
          <w:tcPr>
            <w:tcW w:w="573" w:type="pct"/>
            <w:noWrap/>
            <w:vAlign w:val="bottom"/>
            <w:hideMark/>
          </w:tcPr>
          <w:p w14:paraId="405DD9CD" w14:textId="77777777" w:rsidR="00762494" w:rsidRPr="00762494" w:rsidRDefault="00762494" w:rsidP="00762494">
            <w:pPr>
              <w:jc w:val="right"/>
              <w:rPr>
                <w:color w:val="000000"/>
                <w:sz w:val="20"/>
                <w:szCs w:val="20"/>
              </w:rPr>
            </w:pPr>
            <w:r w:rsidRPr="00762494">
              <w:rPr>
                <w:color w:val="000000"/>
                <w:sz w:val="20"/>
                <w:szCs w:val="20"/>
              </w:rPr>
              <w:t>352 581,0</w:t>
            </w:r>
          </w:p>
        </w:tc>
        <w:tc>
          <w:tcPr>
            <w:tcW w:w="588" w:type="pct"/>
            <w:noWrap/>
            <w:vAlign w:val="bottom"/>
            <w:hideMark/>
          </w:tcPr>
          <w:p w14:paraId="6B79643D" w14:textId="77777777" w:rsidR="00762494" w:rsidRPr="00762494" w:rsidRDefault="00762494" w:rsidP="00762494">
            <w:pPr>
              <w:jc w:val="right"/>
              <w:rPr>
                <w:color w:val="000000"/>
                <w:sz w:val="20"/>
                <w:szCs w:val="20"/>
              </w:rPr>
            </w:pPr>
            <w:r w:rsidRPr="00762494">
              <w:rPr>
                <w:color w:val="000000"/>
                <w:sz w:val="20"/>
                <w:szCs w:val="20"/>
              </w:rPr>
              <w:t>379 947,3</w:t>
            </w:r>
          </w:p>
        </w:tc>
        <w:tc>
          <w:tcPr>
            <w:tcW w:w="578" w:type="pct"/>
            <w:noWrap/>
            <w:vAlign w:val="bottom"/>
            <w:hideMark/>
          </w:tcPr>
          <w:p w14:paraId="2B075F0A" w14:textId="77777777" w:rsidR="00762494" w:rsidRPr="00762494" w:rsidRDefault="00762494" w:rsidP="00762494">
            <w:pPr>
              <w:jc w:val="right"/>
              <w:rPr>
                <w:color w:val="000000"/>
                <w:sz w:val="20"/>
                <w:szCs w:val="20"/>
              </w:rPr>
            </w:pPr>
            <w:r w:rsidRPr="00762494">
              <w:rPr>
                <w:color w:val="000000"/>
                <w:sz w:val="20"/>
                <w:szCs w:val="20"/>
              </w:rPr>
              <w:t>185 963,9</w:t>
            </w:r>
          </w:p>
        </w:tc>
        <w:tc>
          <w:tcPr>
            <w:tcW w:w="573" w:type="pct"/>
            <w:noWrap/>
            <w:vAlign w:val="bottom"/>
            <w:hideMark/>
          </w:tcPr>
          <w:p w14:paraId="54D5C53E" w14:textId="77777777" w:rsidR="00762494" w:rsidRPr="00762494" w:rsidRDefault="00762494" w:rsidP="00762494">
            <w:pPr>
              <w:jc w:val="right"/>
              <w:rPr>
                <w:color w:val="000000"/>
                <w:sz w:val="20"/>
                <w:szCs w:val="20"/>
              </w:rPr>
            </w:pPr>
            <w:r w:rsidRPr="00762494">
              <w:rPr>
                <w:color w:val="000000"/>
                <w:sz w:val="20"/>
                <w:szCs w:val="20"/>
              </w:rPr>
              <w:t>204 756,6</w:t>
            </w:r>
          </w:p>
        </w:tc>
      </w:tr>
      <w:tr w:rsidR="00762494" w:rsidRPr="00762494" w14:paraId="74DD0FE6" w14:textId="77777777" w:rsidTr="005F2BB7">
        <w:tc>
          <w:tcPr>
            <w:tcW w:w="1600" w:type="pct"/>
            <w:vAlign w:val="bottom"/>
            <w:hideMark/>
          </w:tcPr>
          <w:p w14:paraId="2786C2C6" w14:textId="77777777" w:rsidR="00762494" w:rsidRPr="00762494" w:rsidRDefault="00762494" w:rsidP="00762494">
            <w:pPr>
              <w:spacing w:before="40" w:after="20"/>
              <w:ind w:left="170"/>
              <w:rPr>
                <w:color w:val="000000"/>
                <w:sz w:val="20"/>
                <w:szCs w:val="20"/>
              </w:rPr>
            </w:pPr>
            <w:r w:rsidRPr="00762494">
              <w:rPr>
                <w:color w:val="000000"/>
                <w:sz w:val="20"/>
                <w:szCs w:val="20"/>
              </w:rPr>
              <w:t>Ош ш.</w:t>
            </w:r>
          </w:p>
        </w:tc>
        <w:tc>
          <w:tcPr>
            <w:tcW w:w="538" w:type="pct"/>
            <w:noWrap/>
            <w:vAlign w:val="bottom"/>
            <w:hideMark/>
          </w:tcPr>
          <w:p w14:paraId="77EAF31A" w14:textId="77777777" w:rsidR="00762494" w:rsidRPr="00762494" w:rsidRDefault="00762494" w:rsidP="00762494">
            <w:pPr>
              <w:jc w:val="right"/>
              <w:rPr>
                <w:color w:val="000000"/>
                <w:sz w:val="20"/>
                <w:szCs w:val="20"/>
              </w:rPr>
            </w:pPr>
            <w:r w:rsidRPr="00762494">
              <w:rPr>
                <w:sz w:val="20"/>
                <w:szCs w:val="20"/>
              </w:rPr>
              <w:t>10 443,9</w:t>
            </w:r>
          </w:p>
        </w:tc>
        <w:tc>
          <w:tcPr>
            <w:tcW w:w="551" w:type="pct"/>
            <w:noWrap/>
            <w:vAlign w:val="bottom"/>
            <w:hideMark/>
          </w:tcPr>
          <w:p w14:paraId="0B7D3019" w14:textId="77777777" w:rsidR="00762494" w:rsidRPr="00762494" w:rsidRDefault="00762494" w:rsidP="00762494">
            <w:pPr>
              <w:jc w:val="right"/>
              <w:rPr>
                <w:color w:val="000000"/>
                <w:sz w:val="20"/>
                <w:szCs w:val="20"/>
              </w:rPr>
            </w:pPr>
            <w:r w:rsidRPr="00762494">
              <w:rPr>
                <w:color w:val="000000"/>
                <w:sz w:val="20"/>
                <w:szCs w:val="20"/>
              </w:rPr>
              <w:t>8 080,7</w:t>
            </w:r>
          </w:p>
        </w:tc>
        <w:tc>
          <w:tcPr>
            <w:tcW w:w="573" w:type="pct"/>
            <w:noWrap/>
            <w:vAlign w:val="bottom"/>
            <w:hideMark/>
          </w:tcPr>
          <w:p w14:paraId="5CAAE81A" w14:textId="77777777" w:rsidR="00762494" w:rsidRPr="00762494" w:rsidRDefault="00762494" w:rsidP="00762494">
            <w:pPr>
              <w:jc w:val="right"/>
              <w:rPr>
                <w:color w:val="000000"/>
                <w:sz w:val="20"/>
                <w:szCs w:val="20"/>
              </w:rPr>
            </w:pPr>
            <w:r w:rsidRPr="00762494">
              <w:rPr>
                <w:color w:val="000000"/>
                <w:sz w:val="20"/>
                <w:szCs w:val="20"/>
              </w:rPr>
              <w:t>33 082,7</w:t>
            </w:r>
          </w:p>
        </w:tc>
        <w:tc>
          <w:tcPr>
            <w:tcW w:w="588" w:type="pct"/>
            <w:noWrap/>
            <w:vAlign w:val="bottom"/>
            <w:hideMark/>
          </w:tcPr>
          <w:p w14:paraId="2397100E" w14:textId="77777777" w:rsidR="00762494" w:rsidRPr="00762494" w:rsidRDefault="00762494" w:rsidP="00762494">
            <w:pPr>
              <w:jc w:val="right"/>
              <w:rPr>
                <w:color w:val="000000"/>
                <w:sz w:val="20"/>
                <w:szCs w:val="20"/>
              </w:rPr>
            </w:pPr>
            <w:r w:rsidRPr="00762494">
              <w:rPr>
                <w:color w:val="000000"/>
                <w:sz w:val="20"/>
                <w:szCs w:val="20"/>
              </w:rPr>
              <w:t>23 229,0</w:t>
            </w:r>
          </w:p>
        </w:tc>
        <w:tc>
          <w:tcPr>
            <w:tcW w:w="578" w:type="pct"/>
            <w:noWrap/>
            <w:vAlign w:val="bottom"/>
            <w:hideMark/>
          </w:tcPr>
          <w:p w14:paraId="754F9E0F" w14:textId="77777777" w:rsidR="00762494" w:rsidRPr="00762494" w:rsidRDefault="00762494" w:rsidP="00762494">
            <w:pPr>
              <w:jc w:val="right"/>
              <w:rPr>
                <w:color w:val="000000"/>
                <w:sz w:val="20"/>
                <w:szCs w:val="20"/>
              </w:rPr>
            </w:pPr>
            <w:r w:rsidRPr="00762494">
              <w:rPr>
                <w:color w:val="000000"/>
                <w:sz w:val="20"/>
                <w:szCs w:val="20"/>
              </w:rPr>
              <w:t>4 639,5</w:t>
            </w:r>
          </w:p>
        </w:tc>
        <w:tc>
          <w:tcPr>
            <w:tcW w:w="573" w:type="pct"/>
            <w:noWrap/>
            <w:vAlign w:val="bottom"/>
            <w:hideMark/>
          </w:tcPr>
          <w:p w14:paraId="0A6F8F67" w14:textId="77777777" w:rsidR="00762494" w:rsidRPr="00762494" w:rsidRDefault="00762494" w:rsidP="00762494">
            <w:pPr>
              <w:jc w:val="right"/>
              <w:rPr>
                <w:color w:val="000000"/>
                <w:sz w:val="20"/>
                <w:szCs w:val="20"/>
              </w:rPr>
            </w:pPr>
            <w:r w:rsidRPr="00762494">
              <w:rPr>
                <w:color w:val="000000"/>
                <w:sz w:val="20"/>
                <w:szCs w:val="20"/>
              </w:rPr>
              <w:t>3 087,0</w:t>
            </w:r>
          </w:p>
        </w:tc>
      </w:tr>
      <w:tr w:rsidR="00762494" w:rsidRPr="00762494" w14:paraId="284D71EE" w14:textId="77777777" w:rsidTr="005F2BB7">
        <w:tc>
          <w:tcPr>
            <w:tcW w:w="1600" w:type="pct"/>
            <w:tcBorders>
              <w:top w:val="nil"/>
              <w:left w:val="nil"/>
              <w:bottom w:val="single" w:sz="8" w:space="0" w:color="auto"/>
              <w:right w:val="nil"/>
            </w:tcBorders>
            <w:vAlign w:val="bottom"/>
            <w:hideMark/>
          </w:tcPr>
          <w:p w14:paraId="5FB7CE35" w14:textId="77777777" w:rsidR="00762494" w:rsidRPr="00762494" w:rsidRDefault="00762494" w:rsidP="00762494">
            <w:pPr>
              <w:spacing w:before="40" w:after="20"/>
              <w:ind w:left="170"/>
              <w:rPr>
                <w:color w:val="000000"/>
                <w:sz w:val="20"/>
                <w:szCs w:val="20"/>
              </w:rPr>
            </w:pPr>
            <w:r w:rsidRPr="00762494">
              <w:rPr>
                <w:color w:val="000000"/>
                <w:sz w:val="20"/>
                <w:szCs w:val="20"/>
                <w:lang w:val="ky-KG"/>
              </w:rPr>
              <w:t>Облустарга</w:t>
            </w:r>
            <w:r w:rsidRPr="00762494">
              <w:rPr>
                <w:color w:val="000000"/>
                <w:sz w:val="20"/>
                <w:szCs w:val="20"/>
              </w:rPr>
              <w:t xml:space="preserve"> </w:t>
            </w:r>
            <w:proofErr w:type="spellStart"/>
            <w:r w:rsidRPr="00762494">
              <w:rPr>
                <w:color w:val="000000"/>
                <w:sz w:val="20"/>
                <w:szCs w:val="20"/>
              </w:rPr>
              <w:t>бөлүнбөгөн</w:t>
            </w:r>
            <w:proofErr w:type="spellEnd"/>
            <w:r w:rsidRPr="00762494">
              <w:rPr>
                <w:color w:val="000000"/>
                <w:sz w:val="20"/>
                <w:szCs w:val="20"/>
              </w:rPr>
              <w:t xml:space="preserve"> </w:t>
            </w:r>
            <w:proofErr w:type="spellStart"/>
            <w:r w:rsidRPr="00762494">
              <w:rPr>
                <w:color w:val="000000"/>
                <w:sz w:val="20"/>
                <w:szCs w:val="20"/>
              </w:rPr>
              <w:t>ишканалар</w:t>
            </w:r>
            <w:proofErr w:type="spellEnd"/>
            <w:r w:rsidRPr="00762494">
              <w:rPr>
                <w:color w:val="000000"/>
                <w:sz w:val="20"/>
                <w:szCs w:val="20"/>
              </w:rPr>
              <w:t xml:space="preserve"> (</w:t>
            </w:r>
            <w:proofErr w:type="spellStart"/>
            <w:r w:rsidRPr="00762494">
              <w:rPr>
                <w:color w:val="000000"/>
                <w:sz w:val="20"/>
                <w:szCs w:val="20"/>
              </w:rPr>
              <w:t>уюмдар</w:t>
            </w:r>
            <w:proofErr w:type="spellEnd"/>
            <w:r w:rsidRPr="00762494">
              <w:rPr>
                <w:color w:val="000000"/>
                <w:sz w:val="20"/>
                <w:szCs w:val="20"/>
              </w:rPr>
              <w:t>)</w:t>
            </w:r>
            <w:r w:rsidRPr="00762494">
              <w:rPr>
                <w:color w:val="000000"/>
                <w:sz w:val="20"/>
                <w:szCs w:val="20"/>
                <w:vertAlign w:val="superscript"/>
              </w:rPr>
              <w:t>1</w:t>
            </w:r>
          </w:p>
        </w:tc>
        <w:tc>
          <w:tcPr>
            <w:tcW w:w="538" w:type="pct"/>
            <w:tcBorders>
              <w:top w:val="nil"/>
              <w:left w:val="nil"/>
              <w:bottom w:val="single" w:sz="8" w:space="0" w:color="auto"/>
              <w:right w:val="nil"/>
            </w:tcBorders>
            <w:noWrap/>
            <w:vAlign w:val="bottom"/>
            <w:hideMark/>
          </w:tcPr>
          <w:p w14:paraId="296EB793" w14:textId="77777777" w:rsidR="00762494" w:rsidRPr="00762494" w:rsidRDefault="00762494" w:rsidP="00762494">
            <w:pPr>
              <w:jc w:val="right"/>
              <w:rPr>
                <w:color w:val="000000"/>
                <w:sz w:val="20"/>
                <w:szCs w:val="20"/>
              </w:rPr>
            </w:pPr>
            <w:r w:rsidRPr="00762494">
              <w:rPr>
                <w:sz w:val="20"/>
                <w:szCs w:val="20"/>
              </w:rPr>
              <w:t>23 444,6</w:t>
            </w:r>
          </w:p>
        </w:tc>
        <w:tc>
          <w:tcPr>
            <w:tcW w:w="551" w:type="pct"/>
            <w:tcBorders>
              <w:top w:val="nil"/>
              <w:left w:val="nil"/>
              <w:bottom w:val="single" w:sz="8" w:space="0" w:color="auto"/>
              <w:right w:val="nil"/>
            </w:tcBorders>
            <w:noWrap/>
            <w:vAlign w:val="bottom"/>
            <w:hideMark/>
          </w:tcPr>
          <w:p w14:paraId="17854098" w14:textId="77777777" w:rsidR="00762494" w:rsidRPr="00762494" w:rsidRDefault="00762494" w:rsidP="00762494">
            <w:pPr>
              <w:jc w:val="right"/>
              <w:rPr>
                <w:color w:val="000000"/>
                <w:sz w:val="20"/>
                <w:szCs w:val="20"/>
              </w:rPr>
            </w:pPr>
            <w:r w:rsidRPr="00762494">
              <w:rPr>
                <w:color w:val="000000"/>
                <w:sz w:val="20"/>
                <w:szCs w:val="20"/>
              </w:rPr>
              <w:t>18 380,2</w:t>
            </w:r>
          </w:p>
        </w:tc>
        <w:tc>
          <w:tcPr>
            <w:tcW w:w="573" w:type="pct"/>
            <w:tcBorders>
              <w:top w:val="nil"/>
              <w:left w:val="nil"/>
              <w:bottom w:val="single" w:sz="8" w:space="0" w:color="auto"/>
              <w:right w:val="nil"/>
            </w:tcBorders>
            <w:noWrap/>
            <w:vAlign w:val="bottom"/>
            <w:hideMark/>
          </w:tcPr>
          <w:p w14:paraId="6E0BD7EA" w14:textId="77777777" w:rsidR="00762494" w:rsidRPr="00762494" w:rsidRDefault="00762494" w:rsidP="00762494">
            <w:pPr>
              <w:jc w:val="right"/>
              <w:rPr>
                <w:color w:val="000000"/>
                <w:sz w:val="20"/>
                <w:szCs w:val="20"/>
              </w:rPr>
            </w:pPr>
            <w:r w:rsidRPr="00762494">
              <w:rPr>
                <w:color w:val="000000"/>
                <w:sz w:val="20"/>
                <w:szCs w:val="20"/>
              </w:rPr>
              <w:t>28 703,3</w:t>
            </w:r>
          </w:p>
        </w:tc>
        <w:tc>
          <w:tcPr>
            <w:tcW w:w="588" w:type="pct"/>
            <w:tcBorders>
              <w:top w:val="nil"/>
              <w:left w:val="nil"/>
              <w:bottom w:val="single" w:sz="8" w:space="0" w:color="auto"/>
              <w:right w:val="nil"/>
            </w:tcBorders>
            <w:noWrap/>
            <w:vAlign w:val="bottom"/>
            <w:hideMark/>
          </w:tcPr>
          <w:p w14:paraId="57671DE6" w14:textId="77777777" w:rsidR="00762494" w:rsidRPr="00762494" w:rsidRDefault="00762494" w:rsidP="00762494">
            <w:pPr>
              <w:jc w:val="right"/>
              <w:rPr>
                <w:color w:val="000000"/>
                <w:sz w:val="20"/>
                <w:szCs w:val="20"/>
              </w:rPr>
            </w:pPr>
            <w:r w:rsidRPr="00762494">
              <w:rPr>
                <w:color w:val="000000"/>
                <w:sz w:val="20"/>
                <w:szCs w:val="20"/>
              </w:rPr>
              <w:t>35 866,5</w:t>
            </w:r>
          </w:p>
        </w:tc>
        <w:tc>
          <w:tcPr>
            <w:tcW w:w="578" w:type="pct"/>
            <w:tcBorders>
              <w:top w:val="nil"/>
              <w:left w:val="nil"/>
              <w:bottom w:val="single" w:sz="8" w:space="0" w:color="auto"/>
              <w:right w:val="nil"/>
            </w:tcBorders>
            <w:noWrap/>
            <w:vAlign w:val="bottom"/>
            <w:hideMark/>
          </w:tcPr>
          <w:p w14:paraId="29F2DDFE" w14:textId="77777777" w:rsidR="00762494" w:rsidRPr="00762494" w:rsidRDefault="00762494" w:rsidP="00762494">
            <w:pPr>
              <w:jc w:val="right"/>
              <w:rPr>
                <w:color w:val="000000"/>
                <w:sz w:val="20"/>
                <w:szCs w:val="20"/>
              </w:rPr>
            </w:pPr>
            <w:r w:rsidRPr="00762494">
              <w:rPr>
                <w:color w:val="000000"/>
                <w:sz w:val="20"/>
                <w:szCs w:val="20"/>
              </w:rPr>
              <w:t>167 308,6</w:t>
            </w:r>
          </w:p>
        </w:tc>
        <w:tc>
          <w:tcPr>
            <w:tcW w:w="573" w:type="pct"/>
            <w:tcBorders>
              <w:top w:val="nil"/>
              <w:left w:val="nil"/>
              <w:bottom w:val="single" w:sz="8" w:space="0" w:color="auto"/>
              <w:right w:val="nil"/>
            </w:tcBorders>
            <w:noWrap/>
            <w:vAlign w:val="bottom"/>
            <w:hideMark/>
          </w:tcPr>
          <w:p w14:paraId="653B2027" w14:textId="77777777" w:rsidR="00762494" w:rsidRPr="00762494" w:rsidRDefault="00762494" w:rsidP="00762494">
            <w:pPr>
              <w:jc w:val="right"/>
              <w:rPr>
                <w:color w:val="000000"/>
                <w:sz w:val="20"/>
                <w:szCs w:val="20"/>
              </w:rPr>
            </w:pPr>
            <w:r w:rsidRPr="00762494">
              <w:rPr>
                <w:color w:val="000000"/>
                <w:sz w:val="20"/>
                <w:szCs w:val="20"/>
              </w:rPr>
              <w:t>112 552,9</w:t>
            </w:r>
          </w:p>
        </w:tc>
      </w:tr>
    </w:tbl>
    <w:p w14:paraId="3E18714E" w14:textId="77777777" w:rsidR="00762494" w:rsidRPr="00762494" w:rsidRDefault="00762494" w:rsidP="00762494">
      <w:pPr>
        <w:spacing w:before="40"/>
        <w:ind w:left="113" w:hanging="113"/>
        <w:jc w:val="both"/>
        <w:rPr>
          <w:sz w:val="18"/>
          <w:szCs w:val="18"/>
          <w:lang w:val="ky-KG"/>
        </w:rPr>
      </w:pPr>
      <w:r w:rsidRPr="00762494">
        <w:rPr>
          <w:sz w:val="18"/>
          <w:szCs w:val="18"/>
          <w:vertAlign w:val="superscript"/>
        </w:rPr>
        <w:t>1</w:t>
      </w:r>
      <w:r w:rsidRPr="00762494">
        <w:rPr>
          <w:sz w:val="18"/>
          <w:szCs w:val="18"/>
        </w:rPr>
        <w:t xml:space="preserve"> Электр энергетика</w:t>
      </w:r>
      <w:r w:rsidRPr="00762494">
        <w:rPr>
          <w:sz w:val="18"/>
          <w:szCs w:val="18"/>
          <w:lang w:val="ky-KG"/>
        </w:rPr>
        <w:t>, м</w:t>
      </w:r>
      <w:proofErr w:type="spellStart"/>
      <w:r w:rsidRPr="00762494">
        <w:rPr>
          <w:sz w:val="18"/>
          <w:szCs w:val="18"/>
        </w:rPr>
        <w:t>унайзат</w:t>
      </w:r>
      <w:proofErr w:type="spellEnd"/>
      <w:r w:rsidRPr="00762494">
        <w:rPr>
          <w:sz w:val="18"/>
          <w:szCs w:val="18"/>
        </w:rPr>
        <w:t xml:space="preserve"> </w:t>
      </w:r>
      <w:r w:rsidRPr="00762494">
        <w:rPr>
          <w:sz w:val="18"/>
          <w:szCs w:val="18"/>
          <w:lang w:val="ky-KG"/>
        </w:rPr>
        <w:t xml:space="preserve">азыктарын </w:t>
      </w:r>
      <w:r w:rsidRPr="00762494">
        <w:rPr>
          <w:sz w:val="18"/>
          <w:szCs w:val="18"/>
        </w:rPr>
        <w:t>ж</w:t>
      </w:r>
      <w:r w:rsidRPr="00762494">
        <w:rPr>
          <w:sz w:val="18"/>
          <w:szCs w:val="18"/>
          <w:lang w:val="ky-KG"/>
        </w:rPr>
        <w:t>еткир</w:t>
      </w:r>
      <w:proofErr w:type="spellStart"/>
      <w:r w:rsidRPr="00762494">
        <w:rPr>
          <w:sz w:val="18"/>
          <w:szCs w:val="18"/>
        </w:rPr>
        <w:t>үү</w:t>
      </w:r>
      <w:proofErr w:type="spellEnd"/>
      <w:r w:rsidRPr="00762494">
        <w:rPr>
          <w:sz w:val="18"/>
          <w:szCs w:val="18"/>
        </w:rPr>
        <w:t xml:space="preserve"> </w:t>
      </w:r>
      <w:proofErr w:type="spellStart"/>
      <w:r w:rsidRPr="00762494">
        <w:rPr>
          <w:sz w:val="18"/>
          <w:szCs w:val="18"/>
        </w:rPr>
        <w:t>жана</w:t>
      </w:r>
      <w:proofErr w:type="spellEnd"/>
      <w:r w:rsidRPr="00762494">
        <w:rPr>
          <w:sz w:val="18"/>
          <w:szCs w:val="18"/>
        </w:rPr>
        <w:t xml:space="preserve"> </w:t>
      </w:r>
      <w:proofErr w:type="spellStart"/>
      <w:r w:rsidRPr="00762494">
        <w:rPr>
          <w:sz w:val="18"/>
          <w:szCs w:val="18"/>
        </w:rPr>
        <w:t>газды</w:t>
      </w:r>
      <w:proofErr w:type="spellEnd"/>
      <w:r w:rsidRPr="00762494">
        <w:rPr>
          <w:sz w:val="18"/>
          <w:szCs w:val="18"/>
        </w:rPr>
        <w:t xml:space="preserve"> </w:t>
      </w:r>
      <w:proofErr w:type="spellStart"/>
      <w:r w:rsidRPr="00762494">
        <w:rPr>
          <w:sz w:val="18"/>
          <w:szCs w:val="18"/>
        </w:rPr>
        <w:t>бөлүштүрүү</w:t>
      </w:r>
      <w:proofErr w:type="spellEnd"/>
      <w:r w:rsidRPr="00762494">
        <w:rPr>
          <w:sz w:val="18"/>
          <w:szCs w:val="18"/>
        </w:rPr>
        <w:t xml:space="preserve">, </w:t>
      </w:r>
      <w:r w:rsidRPr="00762494">
        <w:rPr>
          <w:sz w:val="18"/>
          <w:szCs w:val="18"/>
          <w:lang w:val="ky-KG"/>
        </w:rPr>
        <w:t>почта ишмердиги</w:t>
      </w:r>
      <w:r w:rsidRPr="00762494">
        <w:rPr>
          <w:sz w:val="18"/>
          <w:szCs w:val="18"/>
        </w:rPr>
        <w:t xml:space="preserve"> </w:t>
      </w:r>
      <w:proofErr w:type="spellStart"/>
      <w:r w:rsidRPr="00762494">
        <w:rPr>
          <w:sz w:val="18"/>
          <w:szCs w:val="18"/>
        </w:rPr>
        <w:t>жана</w:t>
      </w:r>
      <w:proofErr w:type="spellEnd"/>
      <w:r w:rsidRPr="00762494">
        <w:rPr>
          <w:sz w:val="18"/>
          <w:szCs w:val="18"/>
        </w:rPr>
        <w:t xml:space="preserve"> </w:t>
      </w:r>
      <w:proofErr w:type="spellStart"/>
      <w:r w:rsidRPr="00762494">
        <w:rPr>
          <w:sz w:val="18"/>
          <w:szCs w:val="18"/>
        </w:rPr>
        <w:t>иштетүү</w:t>
      </w:r>
      <w:proofErr w:type="spellEnd"/>
      <w:r w:rsidRPr="00762494">
        <w:rPr>
          <w:sz w:val="18"/>
          <w:szCs w:val="18"/>
        </w:rPr>
        <w:t xml:space="preserve"> </w:t>
      </w:r>
      <w:proofErr w:type="spellStart"/>
      <w:r w:rsidRPr="00762494">
        <w:rPr>
          <w:sz w:val="18"/>
          <w:szCs w:val="18"/>
        </w:rPr>
        <w:t>өнө</w:t>
      </w:r>
      <w:proofErr w:type="spellEnd"/>
      <w:r w:rsidRPr="00762494">
        <w:rPr>
          <w:sz w:val="18"/>
          <w:szCs w:val="18"/>
          <w:lang w:val="ky-KG"/>
        </w:rPr>
        <w:t xml:space="preserve">р жайы чөйрөсүндөгү ишмердикти жүзөгө ашыруучу республикалык маанидеги ишканалар. </w:t>
      </w:r>
    </w:p>
    <w:p w14:paraId="4ABF9FDE" w14:textId="77777777" w:rsidR="00762494" w:rsidRPr="00762494" w:rsidRDefault="00762494" w:rsidP="00762494">
      <w:pPr>
        <w:spacing w:before="120"/>
        <w:ind w:firstLine="709"/>
        <w:jc w:val="both"/>
        <w:rPr>
          <w:lang w:val="ky-KG"/>
        </w:rPr>
      </w:pPr>
      <w:r w:rsidRPr="00762494">
        <w:rPr>
          <w:color w:val="000000"/>
          <w:lang w:val="ky-KG"/>
        </w:rPr>
        <w:t xml:space="preserve">Үстүбүздөгү жылдын 1-октябрына карата товардык-материалдык баалуулуктардын запастарынын көлөмү жылдын башына салыштырмалуу 2,2 пайызга же 10 888,6 млн. сомго көбөйдү. </w:t>
      </w:r>
      <w:r w:rsidRPr="00762494">
        <w:rPr>
          <w:lang w:val="ky-KG"/>
        </w:rPr>
        <w:t>Бул мезгил ичинде бүтүрүлбөгөн өндүрүш калдыктарынын</w:t>
      </w:r>
      <w:r w:rsidRPr="00762494">
        <w:rPr>
          <w:sz w:val="20"/>
          <w:szCs w:val="20"/>
          <w:lang w:val="ky-KG"/>
        </w:rPr>
        <w:t xml:space="preserve"> </w:t>
      </w:r>
      <w:r w:rsidRPr="00762494">
        <w:rPr>
          <w:lang w:val="ky-KG"/>
        </w:rPr>
        <w:t>(23 651,9 млн. сомго), өндүрүштүк запастардын (13 729,7 млн.) жана даяр продукциянын (7 989,8 млн. сомго) калдыктарынын</w:t>
      </w:r>
      <w:r w:rsidRPr="00762494">
        <w:rPr>
          <w:sz w:val="20"/>
          <w:szCs w:val="20"/>
          <w:lang w:val="ky-KG"/>
        </w:rPr>
        <w:t xml:space="preserve"> </w:t>
      </w:r>
      <w:r w:rsidRPr="00762494">
        <w:rPr>
          <w:color w:val="000000"/>
          <w:lang w:val="ky-KG"/>
        </w:rPr>
        <w:t>өсүшү</w:t>
      </w:r>
      <w:r w:rsidRPr="00762494">
        <w:rPr>
          <w:lang w:val="ky-KG"/>
        </w:rPr>
        <w:t xml:space="preserve"> байкалды. </w:t>
      </w:r>
      <w:r w:rsidRPr="00762494">
        <w:rPr>
          <w:color w:val="000000"/>
          <w:lang w:val="ky-KG"/>
        </w:rPr>
        <w:t>Муну менен бирге товарлардын запастарынын 37 389,8 млн. сомго кыскарышы байкалды.</w:t>
      </w:r>
    </w:p>
    <w:p w14:paraId="3464DC05" w14:textId="4FD46ACF" w:rsidR="00762494" w:rsidRPr="00762494" w:rsidRDefault="00126261" w:rsidP="00762494">
      <w:pPr>
        <w:spacing w:before="120" w:after="120"/>
        <w:ind w:left="1361" w:hanging="1361"/>
        <w:rPr>
          <w:b/>
          <w:bCs/>
          <w:color w:val="000000"/>
          <w:lang w:val="ky-KG"/>
        </w:rPr>
      </w:pPr>
      <w:r>
        <w:rPr>
          <w:b/>
          <w:bCs/>
          <w:color w:val="000000"/>
          <w:lang w:val="ky-KG"/>
        </w:rPr>
        <w:t>7</w:t>
      </w:r>
      <w:r w:rsidR="00620BCA">
        <w:rPr>
          <w:b/>
          <w:bCs/>
          <w:color w:val="000000"/>
          <w:lang w:val="ky-KG"/>
        </w:rPr>
        <w:t>3</w:t>
      </w:r>
      <w:r w:rsidR="00762494" w:rsidRPr="00762494">
        <w:rPr>
          <w:b/>
          <w:bCs/>
          <w:color w:val="000000"/>
          <w:lang w:val="ky-KG"/>
        </w:rPr>
        <w:t xml:space="preserve">-таблица: 2024-жылдагы ишканалардын товардык-материалдык </w:t>
      </w:r>
      <w:r w:rsidR="00762494" w:rsidRPr="00762494">
        <w:rPr>
          <w:b/>
          <w:bCs/>
          <w:color w:val="000000"/>
          <w:lang w:val="ky-KG"/>
        </w:rPr>
        <w:br/>
        <w:t xml:space="preserve">баалуулуктарынын </w:t>
      </w:r>
      <w:r w:rsidR="00762494" w:rsidRPr="00762494">
        <w:rPr>
          <w:b/>
          <w:lang w:val="ky-KG"/>
        </w:rPr>
        <w:t>запастары</w:t>
      </w:r>
    </w:p>
    <w:tbl>
      <w:tblPr>
        <w:tblW w:w="5000" w:type="pct"/>
        <w:tblLook w:val="04A0" w:firstRow="1" w:lastRow="0" w:firstColumn="1" w:lastColumn="0" w:noHBand="0" w:noVBand="1"/>
      </w:tblPr>
      <w:tblGrid>
        <w:gridCol w:w="2862"/>
        <w:gridCol w:w="1849"/>
        <w:gridCol w:w="1675"/>
        <w:gridCol w:w="1849"/>
        <w:gridCol w:w="1403"/>
      </w:tblGrid>
      <w:tr w:rsidR="00762494" w:rsidRPr="00762494" w14:paraId="3FAC46D0" w14:textId="77777777" w:rsidTr="005F2BB7">
        <w:tc>
          <w:tcPr>
            <w:tcW w:w="1485" w:type="pct"/>
            <w:vMerge w:val="restart"/>
            <w:tcBorders>
              <w:top w:val="single" w:sz="8" w:space="0" w:color="auto"/>
              <w:left w:val="nil"/>
              <w:bottom w:val="single" w:sz="8" w:space="0" w:color="auto"/>
              <w:right w:val="nil"/>
            </w:tcBorders>
            <w:noWrap/>
            <w:vAlign w:val="center"/>
          </w:tcPr>
          <w:p w14:paraId="1C597386" w14:textId="77777777" w:rsidR="00762494" w:rsidRPr="00762494" w:rsidRDefault="00762494" w:rsidP="00762494">
            <w:pPr>
              <w:spacing w:before="20" w:after="20"/>
              <w:jc w:val="right"/>
              <w:rPr>
                <w:b/>
                <w:bCs/>
                <w:sz w:val="20"/>
                <w:szCs w:val="20"/>
                <w:lang w:val="ky-KG"/>
              </w:rPr>
            </w:pPr>
          </w:p>
        </w:tc>
        <w:tc>
          <w:tcPr>
            <w:tcW w:w="1828" w:type="pct"/>
            <w:gridSpan w:val="2"/>
            <w:tcBorders>
              <w:top w:val="single" w:sz="8" w:space="0" w:color="auto"/>
              <w:left w:val="nil"/>
              <w:bottom w:val="single" w:sz="4" w:space="0" w:color="auto"/>
              <w:right w:val="nil"/>
            </w:tcBorders>
            <w:noWrap/>
            <w:vAlign w:val="center"/>
            <w:hideMark/>
          </w:tcPr>
          <w:p w14:paraId="2EB1AF00" w14:textId="77777777" w:rsidR="00762494" w:rsidRPr="00762494" w:rsidRDefault="00762494" w:rsidP="00762494">
            <w:pPr>
              <w:spacing w:before="20" w:after="20"/>
              <w:jc w:val="center"/>
              <w:rPr>
                <w:b/>
                <w:bCs/>
                <w:sz w:val="20"/>
                <w:szCs w:val="20"/>
                <w:lang w:val="ky-KG"/>
              </w:rPr>
            </w:pPr>
            <w:r w:rsidRPr="00762494">
              <w:rPr>
                <w:b/>
                <w:bCs/>
                <w:sz w:val="20"/>
                <w:szCs w:val="20"/>
                <w:lang w:val="ky-KG"/>
              </w:rPr>
              <w:t>Млн. сом</w:t>
            </w:r>
          </w:p>
        </w:tc>
        <w:tc>
          <w:tcPr>
            <w:tcW w:w="1687" w:type="pct"/>
            <w:gridSpan w:val="2"/>
            <w:tcBorders>
              <w:top w:val="single" w:sz="8" w:space="0" w:color="auto"/>
              <w:left w:val="nil"/>
              <w:bottom w:val="single" w:sz="4" w:space="0" w:color="auto"/>
              <w:right w:val="nil"/>
            </w:tcBorders>
            <w:noWrap/>
            <w:vAlign w:val="center"/>
            <w:hideMark/>
          </w:tcPr>
          <w:p w14:paraId="71936C3D" w14:textId="77777777" w:rsidR="00762494" w:rsidRPr="00762494" w:rsidRDefault="00762494" w:rsidP="00762494">
            <w:pPr>
              <w:spacing w:before="20" w:after="20"/>
              <w:jc w:val="center"/>
              <w:rPr>
                <w:b/>
                <w:bCs/>
                <w:sz w:val="20"/>
                <w:szCs w:val="20"/>
              </w:rPr>
            </w:pPr>
            <w:r w:rsidRPr="00762494">
              <w:rPr>
                <w:b/>
                <w:bCs/>
                <w:sz w:val="20"/>
                <w:szCs w:val="20"/>
                <w:lang w:val="ky-KG"/>
              </w:rPr>
              <w:t xml:space="preserve">Жыйынтыкка карата </w:t>
            </w:r>
            <w:r w:rsidRPr="00762494">
              <w:rPr>
                <w:b/>
                <w:bCs/>
                <w:sz w:val="20"/>
                <w:szCs w:val="20"/>
                <w:lang w:val="ky-KG"/>
              </w:rPr>
              <w:br/>
              <w:t>пайыз м</w:t>
            </w:r>
            <w:proofErr w:type="spellStart"/>
            <w:r w:rsidRPr="00762494">
              <w:rPr>
                <w:b/>
                <w:bCs/>
                <w:sz w:val="20"/>
                <w:szCs w:val="20"/>
              </w:rPr>
              <w:t>енен</w:t>
            </w:r>
            <w:proofErr w:type="spellEnd"/>
          </w:p>
        </w:tc>
      </w:tr>
      <w:tr w:rsidR="00762494" w:rsidRPr="00762494" w14:paraId="3C6DA0DB" w14:textId="77777777" w:rsidTr="005F2BB7">
        <w:tc>
          <w:tcPr>
            <w:tcW w:w="1485" w:type="pct"/>
            <w:vMerge/>
            <w:tcBorders>
              <w:top w:val="single" w:sz="8" w:space="0" w:color="auto"/>
              <w:left w:val="nil"/>
              <w:bottom w:val="single" w:sz="8" w:space="0" w:color="auto"/>
              <w:right w:val="nil"/>
            </w:tcBorders>
            <w:vAlign w:val="center"/>
            <w:hideMark/>
          </w:tcPr>
          <w:p w14:paraId="4F256DB5" w14:textId="77777777" w:rsidR="00762494" w:rsidRPr="00762494" w:rsidRDefault="00762494" w:rsidP="00762494">
            <w:pPr>
              <w:rPr>
                <w:b/>
                <w:bCs/>
                <w:sz w:val="20"/>
                <w:szCs w:val="20"/>
                <w:lang w:val="ky-KG"/>
              </w:rPr>
            </w:pPr>
          </w:p>
        </w:tc>
        <w:tc>
          <w:tcPr>
            <w:tcW w:w="959" w:type="pct"/>
            <w:tcBorders>
              <w:top w:val="single" w:sz="4" w:space="0" w:color="auto"/>
              <w:left w:val="nil"/>
              <w:bottom w:val="single" w:sz="8" w:space="0" w:color="auto"/>
              <w:right w:val="nil"/>
            </w:tcBorders>
            <w:noWrap/>
            <w:hideMark/>
          </w:tcPr>
          <w:p w14:paraId="69EE91EB" w14:textId="77777777" w:rsidR="00762494" w:rsidRPr="00762494" w:rsidRDefault="00762494" w:rsidP="00762494">
            <w:pPr>
              <w:spacing w:before="20" w:after="20"/>
              <w:jc w:val="right"/>
              <w:rPr>
                <w:b/>
                <w:bCs/>
                <w:color w:val="000000"/>
                <w:sz w:val="20"/>
                <w:szCs w:val="20"/>
              </w:rPr>
            </w:pPr>
            <w:proofErr w:type="spellStart"/>
            <w:r w:rsidRPr="00762494">
              <w:rPr>
                <w:b/>
                <w:bCs/>
                <w:color w:val="000000"/>
                <w:sz w:val="20"/>
                <w:szCs w:val="20"/>
              </w:rPr>
              <w:t>жылдын</w:t>
            </w:r>
            <w:proofErr w:type="spellEnd"/>
            <w:r w:rsidRPr="00762494">
              <w:rPr>
                <w:b/>
                <w:bCs/>
                <w:color w:val="000000"/>
                <w:sz w:val="20"/>
                <w:szCs w:val="20"/>
              </w:rPr>
              <w:t xml:space="preserve"> </w:t>
            </w:r>
            <w:proofErr w:type="spellStart"/>
            <w:r w:rsidRPr="00762494">
              <w:rPr>
                <w:b/>
                <w:bCs/>
                <w:color w:val="000000"/>
                <w:sz w:val="20"/>
                <w:szCs w:val="20"/>
              </w:rPr>
              <w:t>башына</w:t>
            </w:r>
            <w:proofErr w:type="spellEnd"/>
            <w:r w:rsidRPr="00762494">
              <w:rPr>
                <w:b/>
                <w:bCs/>
                <w:color w:val="000000"/>
                <w:sz w:val="20"/>
                <w:szCs w:val="20"/>
              </w:rPr>
              <w:t xml:space="preserve"> </w:t>
            </w:r>
            <w:r w:rsidRPr="00762494">
              <w:rPr>
                <w:b/>
                <w:bCs/>
                <w:color w:val="000000"/>
                <w:sz w:val="20"/>
                <w:szCs w:val="20"/>
              </w:rPr>
              <w:br/>
              <w:t>карата</w:t>
            </w:r>
          </w:p>
        </w:tc>
        <w:tc>
          <w:tcPr>
            <w:tcW w:w="869" w:type="pct"/>
            <w:tcBorders>
              <w:top w:val="single" w:sz="4" w:space="0" w:color="auto"/>
              <w:left w:val="nil"/>
              <w:bottom w:val="single" w:sz="8" w:space="0" w:color="auto"/>
              <w:right w:val="nil"/>
            </w:tcBorders>
            <w:noWrap/>
            <w:hideMark/>
          </w:tcPr>
          <w:p w14:paraId="0060C40F" w14:textId="77777777" w:rsidR="00762494" w:rsidRPr="00762494" w:rsidRDefault="00762494" w:rsidP="00762494">
            <w:pPr>
              <w:spacing w:before="20" w:after="20"/>
              <w:jc w:val="right"/>
              <w:rPr>
                <w:b/>
                <w:bCs/>
                <w:color w:val="000000"/>
                <w:sz w:val="20"/>
                <w:szCs w:val="20"/>
              </w:rPr>
            </w:pPr>
            <w:r w:rsidRPr="00762494">
              <w:rPr>
                <w:b/>
                <w:bCs/>
                <w:color w:val="000000"/>
                <w:sz w:val="20"/>
                <w:szCs w:val="20"/>
              </w:rPr>
              <w:t xml:space="preserve">1-октябрга </w:t>
            </w:r>
            <w:r w:rsidRPr="00762494">
              <w:rPr>
                <w:b/>
                <w:bCs/>
                <w:color w:val="000000"/>
                <w:sz w:val="20"/>
                <w:szCs w:val="20"/>
              </w:rPr>
              <w:br/>
              <w:t>карата</w:t>
            </w:r>
          </w:p>
        </w:tc>
        <w:tc>
          <w:tcPr>
            <w:tcW w:w="959" w:type="pct"/>
            <w:tcBorders>
              <w:top w:val="single" w:sz="4" w:space="0" w:color="auto"/>
              <w:left w:val="nil"/>
              <w:bottom w:val="single" w:sz="8" w:space="0" w:color="auto"/>
              <w:right w:val="nil"/>
            </w:tcBorders>
            <w:noWrap/>
            <w:hideMark/>
          </w:tcPr>
          <w:p w14:paraId="1B4E2534" w14:textId="77777777" w:rsidR="00762494" w:rsidRPr="00762494" w:rsidRDefault="00762494" w:rsidP="00762494">
            <w:pPr>
              <w:spacing w:before="20" w:after="20"/>
              <w:jc w:val="right"/>
              <w:rPr>
                <w:b/>
                <w:bCs/>
                <w:color w:val="000000"/>
                <w:sz w:val="20"/>
                <w:szCs w:val="20"/>
              </w:rPr>
            </w:pPr>
            <w:proofErr w:type="spellStart"/>
            <w:r w:rsidRPr="00762494">
              <w:rPr>
                <w:b/>
                <w:bCs/>
                <w:color w:val="000000"/>
                <w:sz w:val="20"/>
                <w:szCs w:val="20"/>
              </w:rPr>
              <w:t>жылдын</w:t>
            </w:r>
            <w:proofErr w:type="spellEnd"/>
            <w:r w:rsidRPr="00762494">
              <w:rPr>
                <w:b/>
                <w:bCs/>
                <w:color w:val="000000"/>
                <w:sz w:val="20"/>
                <w:szCs w:val="20"/>
              </w:rPr>
              <w:t xml:space="preserve"> </w:t>
            </w:r>
            <w:proofErr w:type="spellStart"/>
            <w:r w:rsidRPr="00762494">
              <w:rPr>
                <w:b/>
                <w:bCs/>
                <w:color w:val="000000"/>
                <w:sz w:val="20"/>
                <w:szCs w:val="20"/>
              </w:rPr>
              <w:t>башына</w:t>
            </w:r>
            <w:proofErr w:type="spellEnd"/>
            <w:r w:rsidRPr="00762494">
              <w:rPr>
                <w:b/>
                <w:bCs/>
                <w:color w:val="000000"/>
                <w:sz w:val="20"/>
                <w:szCs w:val="20"/>
              </w:rPr>
              <w:t xml:space="preserve"> </w:t>
            </w:r>
            <w:r w:rsidRPr="00762494">
              <w:rPr>
                <w:b/>
                <w:bCs/>
                <w:color w:val="000000"/>
                <w:sz w:val="20"/>
                <w:szCs w:val="20"/>
              </w:rPr>
              <w:br/>
              <w:t>карата</w:t>
            </w:r>
          </w:p>
        </w:tc>
        <w:tc>
          <w:tcPr>
            <w:tcW w:w="728" w:type="pct"/>
            <w:tcBorders>
              <w:top w:val="single" w:sz="4" w:space="0" w:color="auto"/>
              <w:left w:val="nil"/>
              <w:bottom w:val="single" w:sz="8" w:space="0" w:color="auto"/>
              <w:right w:val="nil"/>
            </w:tcBorders>
            <w:noWrap/>
            <w:hideMark/>
          </w:tcPr>
          <w:p w14:paraId="1FF606BF" w14:textId="77777777" w:rsidR="00762494" w:rsidRPr="00762494" w:rsidRDefault="00762494" w:rsidP="00762494">
            <w:pPr>
              <w:spacing w:before="20" w:after="20"/>
              <w:jc w:val="right"/>
              <w:rPr>
                <w:b/>
                <w:bCs/>
                <w:color w:val="000000"/>
                <w:sz w:val="20"/>
                <w:szCs w:val="20"/>
              </w:rPr>
            </w:pPr>
            <w:r w:rsidRPr="00762494">
              <w:rPr>
                <w:b/>
                <w:bCs/>
                <w:color w:val="000000"/>
                <w:sz w:val="20"/>
                <w:szCs w:val="20"/>
              </w:rPr>
              <w:t>1-октябрга</w:t>
            </w:r>
            <w:r w:rsidRPr="00762494">
              <w:rPr>
                <w:b/>
                <w:bCs/>
                <w:color w:val="000000"/>
                <w:sz w:val="20"/>
                <w:szCs w:val="20"/>
              </w:rPr>
              <w:br/>
              <w:t xml:space="preserve"> карата</w:t>
            </w:r>
          </w:p>
        </w:tc>
      </w:tr>
      <w:tr w:rsidR="00762494" w:rsidRPr="00762494" w14:paraId="65A5AFC7" w14:textId="77777777" w:rsidTr="005F2BB7">
        <w:tc>
          <w:tcPr>
            <w:tcW w:w="1485" w:type="pct"/>
            <w:tcBorders>
              <w:top w:val="single" w:sz="8" w:space="0" w:color="auto"/>
              <w:left w:val="nil"/>
              <w:bottom w:val="nil"/>
              <w:right w:val="nil"/>
            </w:tcBorders>
            <w:vAlign w:val="center"/>
            <w:hideMark/>
          </w:tcPr>
          <w:p w14:paraId="54C0D8BC" w14:textId="77777777" w:rsidR="00762494" w:rsidRPr="00762494" w:rsidRDefault="00762494" w:rsidP="00762494">
            <w:pPr>
              <w:spacing w:before="20" w:after="20"/>
              <w:jc w:val="both"/>
              <w:rPr>
                <w:b/>
                <w:bCs/>
                <w:sz w:val="20"/>
                <w:szCs w:val="20"/>
              </w:rPr>
            </w:pPr>
            <w:proofErr w:type="spellStart"/>
            <w:r w:rsidRPr="00762494">
              <w:rPr>
                <w:b/>
                <w:bCs/>
                <w:sz w:val="20"/>
                <w:szCs w:val="20"/>
              </w:rPr>
              <w:t>Бардыгы</w:t>
            </w:r>
            <w:proofErr w:type="spellEnd"/>
          </w:p>
        </w:tc>
        <w:tc>
          <w:tcPr>
            <w:tcW w:w="959" w:type="pct"/>
            <w:tcBorders>
              <w:top w:val="single" w:sz="8" w:space="0" w:color="auto"/>
              <w:left w:val="nil"/>
              <w:bottom w:val="nil"/>
              <w:right w:val="nil"/>
            </w:tcBorders>
            <w:noWrap/>
            <w:vAlign w:val="bottom"/>
            <w:hideMark/>
          </w:tcPr>
          <w:p w14:paraId="054782B6" w14:textId="77777777" w:rsidR="00762494" w:rsidRPr="00762494" w:rsidRDefault="00762494" w:rsidP="00762494">
            <w:pPr>
              <w:jc w:val="right"/>
              <w:rPr>
                <w:b/>
                <w:bCs/>
                <w:sz w:val="20"/>
                <w:szCs w:val="20"/>
              </w:rPr>
            </w:pPr>
            <w:r w:rsidRPr="00762494">
              <w:rPr>
                <w:b/>
                <w:bCs/>
                <w:sz w:val="20"/>
                <w:szCs w:val="20"/>
              </w:rPr>
              <w:t>505 861,4</w:t>
            </w:r>
          </w:p>
        </w:tc>
        <w:tc>
          <w:tcPr>
            <w:tcW w:w="869" w:type="pct"/>
            <w:tcBorders>
              <w:top w:val="single" w:sz="8" w:space="0" w:color="auto"/>
              <w:left w:val="nil"/>
              <w:bottom w:val="nil"/>
              <w:right w:val="nil"/>
            </w:tcBorders>
            <w:noWrap/>
            <w:vAlign w:val="bottom"/>
            <w:hideMark/>
          </w:tcPr>
          <w:p w14:paraId="236E2E80" w14:textId="77777777" w:rsidR="00762494" w:rsidRPr="00762494" w:rsidRDefault="00762494" w:rsidP="00762494">
            <w:pPr>
              <w:jc w:val="right"/>
              <w:rPr>
                <w:b/>
                <w:bCs/>
                <w:sz w:val="20"/>
                <w:szCs w:val="20"/>
              </w:rPr>
            </w:pPr>
            <w:r w:rsidRPr="00762494">
              <w:rPr>
                <w:b/>
                <w:bCs/>
                <w:sz w:val="20"/>
                <w:szCs w:val="20"/>
              </w:rPr>
              <w:t>516 750,0</w:t>
            </w:r>
          </w:p>
        </w:tc>
        <w:tc>
          <w:tcPr>
            <w:tcW w:w="959" w:type="pct"/>
            <w:tcBorders>
              <w:top w:val="single" w:sz="8" w:space="0" w:color="auto"/>
              <w:left w:val="nil"/>
              <w:bottom w:val="nil"/>
              <w:right w:val="nil"/>
            </w:tcBorders>
            <w:noWrap/>
            <w:vAlign w:val="bottom"/>
            <w:hideMark/>
          </w:tcPr>
          <w:p w14:paraId="54FAA8AF" w14:textId="77777777" w:rsidR="00762494" w:rsidRPr="00762494" w:rsidRDefault="00762494" w:rsidP="00762494">
            <w:pPr>
              <w:spacing w:before="20" w:after="20"/>
              <w:jc w:val="right"/>
              <w:rPr>
                <w:b/>
                <w:bCs/>
                <w:sz w:val="20"/>
                <w:szCs w:val="20"/>
              </w:rPr>
            </w:pPr>
            <w:r w:rsidRPr="00762494">
              <w:rPr>
                <w:b/>
                <w:bCs/>
                <w:sz w:val="20"/>
                <w:szCs w:val="20"/>
              </w:rPr>
              <w:t>100</w:t>
            </w:r>
          </w:p>
        </w:tc>
        <w:tc>
          <w:tcPr>
            <w:tcW w:w="728" w:type="pct"/>
            <w:tcBorders>
              <w:top w:val="single" w:sz="8" w:space="0" w:color="auto"/>
              <w:left w:val="nil"/>
              <w:bottom w:val="nil"/>
              <w:right w:val="nil"/>
            </w:tcBorders>
            <w:noWrap/>
            <w:vAlign w:val="bottom"/>
            <w:hideMark/>
          </w:tcPr>
          <w:p w14:paraId="2F2626A7" w14:textId="77777777" w:rsidR="00762494" w:rsidRPr="00762494" w:rsidRDefault="00762494" w:rsidP="00762494">
            <w:pPr>
              <w:spacing w:before="20" w:after="20"/>
              <w:jc w:val="right"/>
              <w:rPr>
                <w:b/>
                <w:bCs/>
                <w:sz w:val="20"/>
                <w:szCs w:val="20"/>
              </w:rPr>
            </w:pPr>
            <w:r w:rsidRPr="00762494">
              <w:rPr>
                <w:b/>
                <w:bCs/>
                <w:sz w:val="20"/>
                <w:szCs w:val="20"/>
              </w:rPr>
              <w:t>100</w:t>
            </w:r>
          </w:p>
        </w:tc>
      </w:tr>
      <w:tr w:rsidR="00762494" w:rsidRPr="00762494" w14:paraId="24B575A5" w14:textId="77777777" w:rsidTr="005F2BB7">
        <w:tc>
          <w:tcPr>
            <w:tcW w:w="1485" w:type="pct"/>
            <w:vAlign w:val="center"/>
            <w:hideMark/>
          </w:tcPr>
          <w:p w14:paraId="205560B4" w14:textId="77777777" w:rsidR="00762494" w:rsidRPr="00762494" w:rsidRDefault="00762494" w:rsidP="00762494">
            <w:pPr>
              <w:spacing w:before="20" w:after="20"/>
              <w:ind w:left="170" w:hanging="113"/>
              <w:rPr>
                <w:color w:val="000000"/>
                <w:sz w:val="20"/>
                <w:szCs w:val="20"/>
              </w:rPr>
            </w:pPr>
            <w:proofErr w:type="spellStart"/>
            <w:r w:rsidRPr="00762494">
              <w:rPr>
                <w:color w:val="000000"/>
                <w:sz w:val="20"/>
                <w:szCs w:val="20"/>
              </w:rPr>
              <w:t>Өндүрүштүк</w:t>
            </w:r>
            <w:proofErr w:type="spellEnd"/>
            <w:r w:rsidRPr="00762494">
              <w:rPr>
                <w:color w:val="000000"/>
                <w:sz w:val="20"/>
                <w:szCs w:val="20"/>
              </w:rPr>
              <w:t xml:space="preserve"> </w:t>
            </w:r>
            <w:r w:rsidRPr="00762494">
              <w:rPr>
                <w:color w:val="000000"/>
                <w:sz w:val="20"/>
                <w:szCs w:val="20"/>
                <w:lang w:val="ky-KG"/>
              </w:rPr>
              <w:t>запастар</w:t>
            </w:r>
          </w:p>
        </w:tc>
        <w:tc>
          <w:tcPr>
            <w:tcW w:w="959" w:type="pct"/>
            <w:vAlign w:val="bottom"/>
            <w:hideMark/>
          </w:tcPr>
          <w:p w14:paraId="066B9317" w14:textId="77777777" w:rsidR="00762494" w:rsidRPr="00762494" w:rsidRDefault="00762494" w:rsidP="00762494">
            <w:pPr>
              <w:jc w:val="right"/>
              <w:rPr>
                <w:sz w:val="20"/>
                <w:szCs w:val="20"/>
              </w:rPr>
            </w:pPr>
            <w:r w:rsidRPr="00762494">
              <w:rPr>
                <w:sz w:val="20"/>
                <w:szCs w:val="20"/>
              </w:rPr>
              <w:t>90 065,6</w:t>
            </w:r>
          </w:p>
        </w:tc>
        <w:tc>
          <w:tcPr>
            <w:tcW w:w="869" w:type="pct"/>
            <w:vAlign w:val="bottom"/>
            <w:hideMark/>
          </w:tcPr>
          <w:p w14:paraId="67F68796" w14:textId="77777777" w:rsidR="00762494" w:rsidRPr="00762494" w:rsidRDefault="00762494" w:rsidP="00762494">
            <w:pPr>
              <w:jc w:val="right"/>
              <w:rPr>
                <w:sz w:val="20"/>
                <w:szCs w:val="20"/>
              </w:rPr>
            </w:pPr>
            <w:r w:rsidRPr="00762494">
              <w:rPr>
                <w:sz w:val="20"/>
                <w:szCs w:val="20"/>
              </w:rPr>
              <w:t>103 795,3</w:t>
            </w:r>
          </w:p>
        </w:tc>
        <w:tc>
          <w:tcPr>
            <w:tcW w:w="959" w:type="pct"/>
            <w:vAlign w:val="bottom"/>
            <w:hideMark/>
          </w:tcPr>
          <w:p w14:paraId="77BC621A" w14:textId="77777777" w:rsidR="00762494" w:rsidRPr="00762494" w:rsidRDefault="00762494" w:rsidP="00762494">
            <w:pPr>
              <w:jc w:val="right"/>
              <w:rPr>
                <w:sz w:val="20"/>
                <w:szCs w:val="20"/>
              </w:rPr>
            </w:pPr>
            <w:r w:rsidRPr="00762494">
              <w:rPr>
                <w:sz w:val="20"/>
                <w:szCs w:val="20"/>
              </w:rPr>
              <w:t>17,8</w:t>
            </w:r>
          </w:p>
        </w:tc>
        <w:tc>
          <w:tcPr>
            <w:tcW w:w="728" w:type="pct"/>
            <w:vAlign w:val="bottom"/>
            <w:hideMark/>
          </w:tcPr>
          <w:p w14:paraId="110C6CC5" w14:textId="77777777" w:rsidR="00762494" w:rsidRPr="00762494" w:rsidRDefault="00762494" w:rsidP="00762494">
            <w:pPr>
              <w:jc w:val="right"/>
              <w:rPr>
                <w:sz w:val="20"/>
                <w:szCs w:val="20"/>
              </w:rPr>
            </w:pPr>
            <w:r w:rsidRPr="00762494">
              <w:rPr>
                <w:sz w:val="20"/>
                <w:szCs w:val="20"/>
              </w:rPr>
              <w:t>20,1</w:t>
            </w:r>
          </w:p>
        </w:tc>
      </w:tr>
      <w:tr w:rsidR="00762494" w:rsidRPr="00762494" w14:paraId="1C0167B5" w14:textId="77777777" w:rsidTr="005F2BB7">
        <w:tc>
          <w:tcPr>
            <w:tcW w:w="1485" w:type="pct"/>
            <w:vAlign w:val="center"/>
            <w:hideMark/>
          </w:tcPr>
          <w:p w14:paraId="606EF7A2" w14:textId="77777777" w:rsidR="00762494" w:rsidRPr="00762494" w:rsidRDefault="00762494" w:rsidP="00762494">
            <w:pPr>
              <w:spacing w:before="20" w:after="20"/>
              <w:ind w:left="170" w:hanging="113"/>
              <w:rPr>
                <w:color w:val="000000"/>
                <w:sz w:val="20"/>
                <w:szCs w:val="20"/>
              </w:rPr>
            </w:pPr>
            <w:proofErr w:type="spellStart"/>
            <w:r w:rsidRPr="00762494">
              <w:rPr>
                <w:color w:val="000000"/>
                <w:sz w:val="20"/>
                <w:szCs w:val="20"/>
              </w:rPr>
              <w:t>Бүтпөгөн</w:t>
            </w:r>
            <w:proofErr w:type="spellEnd"/>
            <w:r w:rsidRPr="00762494">
              <w:rPr>
                <w:color w:val="000000"/>
                <w:sz w:val="20"/>
                <w:szCs w:val="20"/>
              </w:rPr>
              <w:t xml:space="preserve"> </w:t>
            </w:r>
            <w:proofErr w:type="spellStart"/>
            <w:r w:rsidRPr="00762494">
              <w:rPr>
                <w:color w:val="000000"/>
                <w:sz w:val="20"/>
                <w:szCs w:val="20"/>
              </w:rPr>
              <w:t>өндүрүш</w:t>
            </w:r>
            <w:proofErr w:type="spellEnd"/>
          </w:p>
        </w:tc>
        <w:tc>
          <w:tcPr>
            <w:tcW w:w="959" w:type="pct"/>
            <w:vAlign w:val="bottom"/>
            <w:hideMark/>
          </w:tcPr>
          <w:p w14:paraId="1C1EE0A3" w14:textId="77777777" w:rsidR="00762494" w:rsidRPr="00762494" w:rsidRDefault="00762494" w:rsidP="00762494">
            <w:pPr>
              <w:jc w:val="right"/>
              <w:rPr>
                <w:sz w:val="20"/>
                <w:szCs w:val="20"/>
              </w:rPr>
            </w:pPr>
            <w:r w:rsidRPr="00762494">
              <w:rPr>
                <w:sz w:val="20"/>
                <w:szCs w:val="20"/>
              </w:rPr>
              <w:t>112 518,6</w:t>
            </w:r>
          </w:p>
        </w:tc>
        <w:tc>
          <w:tcPr>
            <w:tcW w:w="869" w:type="pct"/>
            <w:vAlign w:val="bottom"/>
            <w:hideMark/>
          </w:tcPr>
          <w:p w14:paraId="679C9E6F" w14:textId="77777777" w:rsidR="00762494" w:rsidRPr="00762494" w:rsidRDefault="00762494" w:rsidP="00762494">
            <w:pPr>
              <w:jc w:val="right"/>
              <w:rPr>
                <w:sz w:val="20"/>
                <w:szCs w:val="20"/>
              </w:rPr>
            </w:pPr>
            <w:r w:rsidRPr="00762494">
              <w:rPr>
                <w:sz w:val="20"/>
                <w:szCs w:val="20"/>
              </w:rPr>
              <w:t>136 170,5</w:t>
            </w:r>
          </w:p>
        </w:tc>
        <w:tc>
          <w:tcPr>
            <w:tcW w:w="959" w:type="pct"/>
            <w:vAlign w:val="bottom"/>
            <w:hideMark/>
          </w:tcPr>
          <w:p w14:paraId="7E7704A0" w14:textId="77777777" w:rsidR="00762494" w:rsidRPr="00762494" w:rsidRDefault="00762494" w:rsidP="00762494">
            <w:pPr>
              <w:jc w:val="right"/>
              <w:rPr>
                <w:sz w:val="20"/>
                <w:szCs w:val="20"/>
              </w:rPr>
            </w:pPr>
            <w:r w:rsidRPr="00762494">
              <w:rPr>
                <w:sz w:val="20"/>
                <w:szCs w:val="20"/>
              </w:rPr>
              <w:t>22,2</w:t>
            </w:r>
          </w:p>
        </w:tc>
        <w:tc>
          <w:tcPr>
            <w:tcW w:w="728" w:type="pct"/>
            <w:vAlign w:val="bottom"/>
            <w:hideMark/>
          </w:tcPr>
          <w:p w14:paraId="36F97B71" w14:textId="77777777" w:rsidR="00762494" w:rsidRPr="00762494" w:rsidRDefault="00762494" w:rsidP="00762494">
            <w:pPr>
              <w:jc w:val="right"/>
              <w:rPr>
                <w:sz w:val="20"/>
                <w:szCs w:val="20"/>
              </w:rPr>
            </w:pPr>
            <w:r w:rsidRPr="00762494">
              <w:rPr>
                <w:sz w:val="20"/>
                <w:szCs w:val="20"/>
              </w:rPr>
              <w:t>26,3</w:t>
            </w:r>
          </w:p>
        </w:tc>
      </w:tr>
      <w:tr w:rsidR="00762494" w:rsidRPr="00762494" w14:paraId="3C9F2C5A" w14:textId="77777777" w:rsidTr="005F2BB7">
        <w:tc>
          <w:tcPr>
            <w:tcW w:w="1485" w:type="pct"/>
            <w:vAlign w:val="center"/>
            <w:hideMark/>
          </w:tcPr>
          <w:p w14:paraId="7CF4536E" w14:textId="77777777" w:rsidR="00762494" w:rsidRPr="00762494" w:rsidRDefault="00762494" w:rsidP="00762494">
            <w:pPr>
              <w:spacing w:before="20" w:after="20"/>
              <w:ind w:left="170" w:hanging="113"/>
              <w:rPr>
                <w:color w:val="000000"/>
                <w:sz w:val="20"/>
                <w:szCs w:val="20"/>
              </w:rPr>
            </w:pPr>
            <w:proofErr w:type="spellStart"/>
            <w:r w:rsidRPr="00762494">
              <w:rPr>
                <w:color w:val="000000"/>
                <w:sz w:val="20"/>
                <w:szCs w:val="20"/>
              </w:rPr>
              <w:t>Даяр</w:t>
            </w:r>
            <w:proofErr w:type="spellEnd"/>
            <w:r w:rsidRPr="00762494">
              <w:rPr>
                <w:color w:val="000000"/>
                <w:sz w:val="20"/>
                <w:szCs w:val="20"/>
              </w:rPr>
              <w:t xml:space="preserve"> продукция</w:t>
            </w:r>
          </w:p>
        </w:tc>
        <w:tc>
          <w:tcPr>
            <w:tcW w:w="959" w:type="pct"/>
            <w:vAlign w:val="bottom"/>
            <w:hideMark/>
          </w:tcPr>
          <w:p w14:paraId="4431AA82" w14:textId="77777777" w:rsidR="00762494" w:rsidRPr="00762494" w:rsidRDefault="00762494" w:rsidP="00762494">
            <w:pPr>
              <w:jc w:val="right"/>
              <w:rPr>
                <w:sz w:val="20"/>
                <w:szCs w:val="20"/>
              </w:rPr>
            </w:pPr>
            <w:r w:rsidRPr="00762494">
              <w:rPr>
                <w:sz w:val="20"/>
                <w:szCs w:val="20"/>
              </w:rPr>
              <w:t>28 742,6</w:t>
            </w:r>
          </w:p>
        </w:tc>
        <w:tc>
          <w:tcPr>
            <w:tcW w:w="869" w:type="pct"/>
            <w:vAlign w:val="bottom"/>
            <w:hideMark/>
          </w:tcPr>
          <w:p w14:paraId="40670755" w14:textId="77777777" w:rsidR="00762494" w:rsidRPr="00762494" w:rsidRDefault="00762494" w:rsidP="00762494">
            <w:pPr>
              <w:jc w:val="right"/>
              <w:rPr>
                <w:sz w:val="20"/>
                <w:szCs w:val="20"/>
              </w:rPr>
            </w:pPr>
            <w:r w:rsidRPr="00762494">
              <w:rPr>
                <w:sz w:val="20"/>
                <w:szCs w:val="20"/>
              </w:rPr>
              <w:t>36 732,4</w:t>
            </w:r>
          </w:p>
        </w:tc>
        <w:tc>
          <w:tcPr>
            <w:tcW w:w="959" w:type="pct"/>
            <w:vAlign w:val="bottom"/>
            <w:hideMark/>
          </w:tcPr>
          <w:p w14:paraId="4B911401" w14:textId="77777777" w:rsidR="00762494" w:rsidRPr="00762494" w:rsidRDefault="00762494" w:rsidP="00762494">
            <w:pPr>
              <w:jc w:val="right"/>
              <w:rPr>
                <w:sz w:val="20"/>
                <w:szCs w:val="20"/>
              </w:rPr>
            </w:pPr>
            <w:r w:rsidRPr="00762494">
              <w:rPr>
                <w:sz w:val="20"/>
                <w:szCs w:val="20"/>
              </w:rPr>
              <w:t>5,7</w:t>
            </w:r>
          </w:p>
        </w:tc>
        <w:tc>
          <w:tcPr>
            <w:tcW w:w="728" w:type="pct"/>
            <w:vAlign w:val="bottom"/>
            <w:hideMark/>
          </w:tcPr>
          <w:p w14:paraId="17B9592F" w14:textId="77777777" w:rsidR="00762494" w:rsidRPr="00762494" w:rsidRDefault="00762494" w:rsidP="00762494">
            <w:pPr>
              <w:jc w:val="right"/>
              <w:rPr>
                <w:sz w:val="20"/>
                <w:szCs w:val="20"/>
              </w:rPr>
            </w:pPr>
            <w:r w:rsidRPr="00762494">
              <w:rPr>
                <w:sz w:val="20"/>
                <w:szCs w:val="20"/>
              </w:rPr>
              <w:t>7,1</w:t>
            </w:r>
          </w:p>
        </w:tc>
      </w:tr>
      <w:tr w:rsidR="00762494" w:rsidRPr="00762494" w14:paraId="7F53F423" w14:textId="77777777" w:rsidTr="005F2BB7">
        <w:tc>
          <w:tcPr>
            <w:tcW w:w="1485" w:type="pct"/>
            <w:vAlign w:val="center"/>
            <w:hideMark/>
          </w:tcPr>
          <w:p w14:paraId="41754F16" w14:textId="77777777" w:rsidR="00762494" w:rsidRPr="00762494" w:rsidRDefault="00762494" w:rsidP="00762494">
            <w:pPr>
              <w:spacing w:before="20" w:after="20"/>
              <w:ind w:left="170" w:hanging="113"/>
              <w:rPr>
                <w:color w:val="000000"/>
                <w:sz w:val="20"/>
                <w:szCs w:val="20"/>
              </w:rPr>
            </w:pPr>
            <w:proofErr w:type="spellStart"/>
            <w:r w:rsidRPr="00762494">
              <w:rPr>
                <w:color w:val="000000"/>
                <w:sz w:val="20"/>
                <w:szCs w:val="20"/>
              </w:rPr>
              <w:t>Товарлар</w:t>
            </w:r>
            <w:proofErr w:type="spellEnd"/>
          </w:p>
        </w:tc>
        <w:tc>
          <w:tcPr>
            <w:tcW w:w="959" w:type="pct"/>
            <w:vAlign w:val="bottom"/>
            <w:hideMark/>
          </w:tcPr>
          <w:p w14:paraId="4C67E964" w14:textId="77777777" w:rsidR="00762494" w:rsidRPr="00762494" w:rsidRDefault="00762494" w:rsidP="00762494">
            <w:pPr>
              <w:jc w:val="right"/>
              <w:rPr>
                <w:sz w:val="20"/>
                <w:szCs w:val="20"/>
              </w:rPr>
            </w:pPr>
            <w:r w:rsidRPr="00762494">
              <w:rPr>
                <w:sz w:val="20"/>
                <w:szCs w:val="20"/>
              </w:rPr>
              <w:t>242 338,7</w:t>
            </w:r>
          </w:p>
        </w:tc>
        <w:tc>
          <w:tcPr>
            <w:tcW w:w="869" w:type="pct"/>
            <w:vAlign w:val="bottom"/>
            <w:hideMark/>
          </w:tcPr>
          <w:p w14:paraId="49717878" w14:textId="77777777" w:rsidR="00762494" w:rsidRPr="00762494" w:rsidRDefault="00762494" w:rsidP="00762494">
            <w:pPr>
              <w:jc w:val="right"/>
              <w:rPr>
                <w:sz w:val="20"/>
                <w:szCs w:val="20"/>
              </w:rPr>
            </w:pPr>
            <w:r w:rsidRPr="00762494">
              <w:rPr>
                <w:sz w:val="20"/>
                <w:szCs w:val="20"/>
              </w:rPr>
              <w:t>204 948,9</w:t>
            </w:r>
          </w:p>
        </w:tc>
        <w:tc>
          <w:tcPr>
            <w:tcW w:w="959" w:type="pct"/>
            <w:vAlign w:val="bottom"/>
            <w:hideMark/>
          </w:tcPr>
          <w:p w14:paraId="212776F3" w14:textId="77777777" w:rsidR="00762494" w:rsidRPr="00762494" w:rsidRDefault="00762494" w:rsidP="00762494">
            <w:pPr>
              <w:jc w:val="right"/>
              <w:rPr>
                <w:sz w:val="20"/>
                <w:szCs w:val="20"/>
              </w:rPr>
            </w:pPr>
            <w:r w:rsidRPr="00762494">
              <w:rPr>
                <w:sz w:val="20"/>
                <w:szCs w:val="20"/>
              </w:rPr>
              <w:t>47,9</w:t>
            </w:r>
          </w:p>
        </w:tc>
        <w:tc>
          <w:tcPr>
            <w:tcW w:w="728" w:type="pct"/>
            <w:vAlign w:val="bottom"/>
            <w:hideMark/>
          </w:tcPr>
          <w:p w14:paraId="020B1C93" w14:textId="77777777" w:rsidR="00762494" w:rsidRPr="00762494" w:rsidRDefault="00762494" w:rsidP="00762494">
            <w:pPr>
              <w:jc w:val="right"/>
              <w:rPr>
                <w:sz w:val="20"/>
                <w:szCs w:val="20"/>
              </w:rPr>
            </w:pPr>
            <w:r w:rsidRPr="00762494">
              <w:rPr>
                <w:sz w:val="20"/>
                <w:szCs w:val="20"/>
              </w:rPr>
              <w:t>39,7</w:t>
            </w:r>
          </w:p>
        </w:tc>
      </w:tr>
      <w:tr w:rsidR="00762494" w:rsidRPr="00762494" w14:paraId="11BB9CD8" w14:textId="77777777" w:rsidTr="005F2BB7">
        <w:tc>
          <w:tcPr>
            <w:tcW w:w="1485" w:type="pct"/>
            <w:tcBorders>
              <w:top w:val="nil"/>
              <w:left w:val="nil"/>
              <w:bottom w:val="single" w:sz="8" w:space="0" w:color="auto"/>
              <w:right w:val="nil"/>
            </w:tcBorders>
            <w:vAlign w:val="center"/>
            <w:hideMark/>
          </w:tcPr>
          <w:p w14:paraId="52C9E085" w14:textId="77777777" w:rsidR="00762494" w:rsidRPr="00762494" w:rsidRDefault="00762494" w:rsidP="00762494">
            <w:pPr>
              <w:spacing w:before="20" w:after="20"/>
              <w:ind w:left="114" w:hanging="57"/>
              <w:rPr>
                <w:color w:val="000000"/>
                <w:sz w:val="20"/>
                <w:szCs w:val="20"/>
              </w:rPr>
            </w:pPr>
            <w:proofErr w:type="spellStart"/>
            <w:r w:rsidRPr="00762494">
              <w:rPr>
                <w:color w:val="000000"/>
                <w:sz w:val="20"/>
                <w:szCs w:val="20"/>
              </w:rPr>
              <w:t>Көмөкчү</w:t>
            </w:r>
            <w:proofErr w:type="spellEnd"/>
            <w:r w:rsidRPr="00762494">
              <w:rPr>
                <w:color w:val="000000"/>
                <w:sz w:val="20"/>
                <w:szCs w:val="20"/>
              </w:rPr>
              <w:t xml:space="preserve"> </w:t>
            </w:r>
            <w:proofErr w:type="spellStart"/>
            <w:r w:rsidRPr="00762494">
              <w:rPr>
                <w:color w:val="000000"/>
                <w:sz w:val="20"/>
                <w:szCs w:val="20"/>
              </w:rPr>
              <w:t>материалдардын</w:t>
            </w:r>
            <w:proofErr w:type="spellEnd"/>
            <w:r w:rsidRPr="00762494">
              <w:rPr>
                <w:color w:val="000000"/>
                <w:sz w:val="20"/>
                <w:szCs w:val="20"/>
              </w:rPr>
              <w:br/>
            </w:r>
            <w:r w:rsidRPr="00762494">
              <w:rPr>
                <w:color w:val="000000"/>
                <w:sz w:val="20"/>
                <w:szCs w:val="20"/>
                <w:lang w:val="ky-KG"/>
              </w:rPr>
              <w:t>запастары</w:t>
            </w:r>
          </w:p>
        </w:tc>
        <w:tc>
          <w:tcPr>
            <w:tcW w:w="959" w:type="pct"/>
            <w:tcBorders>
              <w:top w:val="nil"/>
              <w:left w:val="nil"/>
              <w:bottom w:val="single" w:sz="8" w:space="0" w:color="auto"/>
              <w:right w:val="nil"/>
            </w:tcBorders>
            <w:vAlign w:val="bottom"/>
            <w:hideMark/>
          </w:tcPr>
          <w:p w14:paraId="25B73E30" w14:textId="77777777" w:rsidR="00762494" w:rsidRPr="00762494" w:rsidRDefault="00762494" w:rsidP="00762494">
            <w:pPr>
              <w:jc w:val="right"/>
              <w:rPr>
                <w:sz w:val="20"/>
                <w:szCs w:val="20"/>
              </w:rPr>
            </w:pPr>
            <w:r w:rsidRPr="00762494">
              <w:rPr>
                <w:sz w:val="20"/>
                <w:szCs w:val="20"/>
              </w:rPr>
              <w:t>32 195,9</w:t>
            </w:r>
          </w:p>
        </w:tc>
        <w:tc>
          <w:tcPr>
            <w:tcW w:w="869" w:type="pct"/>
            <w:tcBorders>
              <w:top w:val="nil"/>
              <w:left w:val="nil"/>
              <w:bottom w:val="single" w:sz="8" w:space="0" w:color="auto"/>
              <w:right w:val="nil"/>
            </w:tcBorders>
            <w:vAlign w:val="bottom"/>
            <w:hideMark/>
          </w:tcPr>
          <w:p w14:paraId="01D9722F" w14:textId="77777777" w:rsidR="00762494" w:rsidRPr="00762494" w:rsidRDefault="00762494" w:rsidP="00762494">
            <w:pPr>
              <w:jc w:val="right"/>
              <w:rPr>
                <w:sz w:val="20"/>
                <w:szCs w:val="20"/>
              </w:rPr>
            </w:pPr>
            <w:r w:rsidRPr="00762494">
              <w:rPr>
                <w:sz w:val="20"/>
                <w:szCs w:val="20"/>
              </w:rPr>
              <w:t>35 102,8</w:t>
            </w:r>
          </w:p>
        </w:tc>
        <w:tc>
          <w:tcPr>
            <w:tcW w:w="959" w:type="pct"/>
            <w:tcBorders>
              <w:top w:val="nil"/>
              <w:left w:val="nil"/>
              <w:bottom w:val="single" w:sz="8" w:space="0" w:color="auto"/>
              <w:right w:val="nil"/>
            </w:tcBorders>
            <w:vAlign w:val="bottom"/>
            <w:hideMark/>
          </w:tcPr>
          <w:p w14:paraId="0DFE3823" w14:textId="77777777" w:rsidR="00762494" w:rsidRPr="00762494" w:rsidRDefault="00762494" w:rsidP="00762494">
            <w:pPr>
              <w:jc w:val="right"/>
              <w:rPr>
                <w:sz w:val="20"/>
                <w:szCs w:val="20"/>
              </w:rPr>
            </w:pPr>
            <w:r w:rsidRPr="00762494">
              <w:rPr>
                <w:sz w:val="20"/>
                <w:szCs w:val="20"/>
              </w:rPr>
              <w:t>6,4</w:t>
            </w:r>
          </w:p>
        </w:tc>
        <w:tc>
          <w:tcPr>
            <w:tcW w:w="728" w:type="pct"/>
            <w:tcBorders>
              <w:top w:val="nil"/>
              <w:left w:val="nil"/>
              <w:bottom w:val="single" w:sz="8" w:space="0" w:color="auto"/>
              <w:right w:val="nil"/>
            </w:tcBorders>
            <w:vAlign w:val="bottom"/>
            <w:hideMark/>
          </w:tcPr>
          <w:p w14:paraId="6CBC5FFF" w14:textId="77777777" w:rsidR="00762494" w:rsidRPr="00762494" w:rsidRDefault="00762494" w:rsidP="00762494">
            <w:pPr>
              <w:jc w:val="right"/>
              <w:rPr>
                <w:sz w:val="20"/>
                <w:szCs w:val="20"/>
              </w:rPr>
            </w:pPr>
            <w:r w:rsidRPr="00762494">
              <w:rPr>
                <w:sz w:val="20"/>
                <w:szCs w:val="20"/>
              </w:rPr>
              <w:t>6,8</w:t>
            </w:r>
          </w:p>
        </w:tc>
      </w:tr>
    </w:tbl>
    <w:p w14:paraId="657CD0D3" w14:textId="77777777" w:rsidR="00762494" w:rsidRPr="00762494" w:rsidRDefault="00762494" w:rsidP="00762494">
      <w:pPr>
        <w:spacing w:before="120"/>
        <w:ind w:firstLine="709"/>
        <w:jc w:val="both"/>
        <w:rPr>
          <w:color w:val="000000"/>
          <w:lang w:val="ky-KG"/>
        </w:rPr>
      </w:pPr>
      <w:r w:rsidRPr="00762494">
        <w:rPr>
          <w:lang w:val="ky-KG"/>
        </w:rPr>
        <w:t xml:space="preserve">Запастардын олуттуу </w:t>
      </w:r>
      <w:r w:rsidRPr="00762494">
        <w:rPr>
          <w:color w:val="000000"/>
          <w:lang w:val="ky-KG"/>
        </w:rPr>
        <w:t>өсүүсү курулуш ишканаларында (31 868,0 млн. сомго)</w:t>
      </w:r>
      <w:r w:rsidRPr="00762494">
        <w:rPr>
          <w:lang w:val="ky-KG"/>
        </w:rPr>
        <w:t xml:space="preserve"> жана негизги металл </w:t>
      </w:r>
      <w:r w:rsidRPr="00762494">
        <w:rPr>
          <w:color w:val="000000"/>
          <w:lang w:val="ky-KG"/>
        </w:rPr>
        <w:t>өндүрүү боюнча ишканаларында (6 665,2 млн. сомго), ал эми алардын төмөндөшү соода уюмдарында (38 030,5 млн. сомго) белгиленди.</w:t>
      </w:r>
    </w:p>
    <w:p w14:paraId="00641E00" w14:textId="77777777" w:rsidR="00762494" w:rsidRPr="00762494" w:rsidRDefault="00762494" w:rsidP="00762494">
      <w:pPr>
        <w:ind w:firstLine="709"/>
        <w:jc w:val="both"/>
        <w:rPr>
          <w:color w:val="000000"/>
          <w:lang w:val="ky-KG"/>
        </w:rPr>
      </w:pPr>
      <w:r w:rsidRPr="00762494">
        <w:rPr>
          <w:color w:val="000000"/>
          <w:lang w:val="ky-KG"/>
        </w:rPr>
        <w:t xml:space="preserve">Үстүбүздөгү жылдын 1-октябрына карата </w:t>
      </w:r>
      <w:r w:rsidRPr="00762494">
        <w:rPr>
          <w:lang w:val="ky-KG"/>
        </w:rPr>
        <w:t>запастардын</w:t>
      </w:r>
      <w:r w:rsidRPr="00762494">
        <w:rPr>
          <w:color w:val="000000"/>
          <w:lang w:val="ky-KG"/>
        </w:rPr>
        <w:t xml:space="preserve"> эң көп салыштырма салмагы соода чөйрөсүндөгү уюмдарга (38,8 пайыз), курулуш (25,5 пайыз) жана иштетүү өнөр жайы ишканаларына (24,3 пайыз) туура келди.</w:t>
      </w:r>
    </w:p>
    <w:p w14:paraId="1BDF9655" w14:textId="11D41D4F" w:rsidR="00762494" w:rsidRPr="00762494" w:rsidRDefault="00126261" w:rsidP="00762494">
      <w:pPr>
        <w:spacing w:before="120" w:after="120"/>
        <w:ind w:left="1361" w:hanging="1361"/>
        <w:rPr>
          <w:b/>
          <w:lang w:val="ky-KG"/>
        </w:rPr>
      </w:pPr>
      <w:r>
        <w:rPr>
          <w:b/>
          <w:bCs/>
          <w:color w:val="000000"/>
          <w:lang w:val="ky-KG"/>
        </w:rPr>
        <w:t>7</w:t>
      </w:r>
      <w:r w:rsidR="00620BCA">
        <w:rPr>
          <w:b/>
          <w:bCs/>
          <w:color w:val="000000"/>
          <w:lang w:val="ky-KG"/>
        </w:rPr>
        <w:t>4</w:t>
      </w:r>
      <w:r w:rsidR="00762494" w:rsidRPr="00762494">
        <w:rPr>
          <w:b/>
          <w:bCs/>
          <w:color w:val="000000"/>
          <w:lang w:val="ky-KG"/>
        </w:rPr>
        <w:t xml:space="preserve">-таблица: 2024-жылдагы ишканалардын товардык-материалдык баалуулуктарынын </w:t>
      </w:r>
      <w:r w:rsidR="00762494" w:rsidRPr="00762494">
        <w:rPr>
          <w:b/>
          <w:bCs/>
          <w:color w:val="000000"/>
          <w:lang w:val="ky-KG"/>
        </w:rPr>
        <w:br/>
        <w:t xml:space="preserve">экономикалык ишмердиктин түрлөрү боюнча </w:t>
      </w:r>
      <w:r w:rsidR="00762494" w:rsidRPr="00762494">
        <w:rPr>
          <w:b/>
          <w:lang w:val="ky-KG"/>
        </w:rPr>
        <w:t>запастары</w:t>
      </w:r>
    </w:p>
    <w:tbl>
      <w:tblPr>
        <w:tblW w:w="5000" w:type="pct"/>
        <w:tblLook w:val="04A0" w:firstRow="1" w:lastRow="0" w:firstColumn="1" w:lastColumn="0" w:noHBand="0" w:noVBand="1"/>
      </w:tblPr>
      <w:tblGrid>
        <w:gridCol w:w="4080"/>
        <w:gridCol w:w="1390"/>
        <w:gridCol w:w="1477"/>
        <w:gridCol w:w="1303"/>
        <w:gridCol w:w="1388"/>
      </w:tblGrid>
      <w:tr w:rsidR="00762494" w:rsidRPr="00762494" w14:paraId="534FA6AE" w14:textId="77777777" w:rsidTr="00261320">
        <w:trPr>
          <w:tblHeader/>
        </w:trPr>
        <w:tc>
          <w:tcPr>
            <w:tcW w:w="2117" w:type="pct"/>
            <w:vMerge w:val="restart"/>
            <w:tcBorders>
              <w:top w:val="single" w:sz="8" w:space="0" w:color="auto"/>
              <w:left w:val="nil"/>
              <w:bottom w:val="nil"/>
              <w:right w:val="nil"/>
            </w:tcBorders>
            <w:noWrap/>
            <w:vAlign w:val="center"/>
          </w:tcPr>
          <w:p w14:paraId="6B96F46C" w14:textId="77777777" w:rsidR="00762494" w:rsidRPr="00762494" w:rsidRDefault="00762494" w:rsidP="00762494">
            <w:pPr>
              <w:spacing w:before="20" w:after="20"/>
              <w:jc w:val="right"/>
              <w:rPr>
                <w:b/>
                <w:bCs/>
                <w:sz w:val="20"/>
                <w:szCs w:val="20"/>
                <w:lang w:val="ky-KG"/>
              </w:rPr>
            </w:pPr>
            <w:bookmarkStart w:id="2347" w:name="_Toc438040278"/>
          </w:p>
        </w:tc>
        <w:tc>
          <w:tcPr>
            <w:tcW w:w="1487" w:type="pct"/>
            <w:gridSpan w:val="2"/>
            <w:tcBorders>
              <w:top w:val="single" w:sz="8" w:space="0" w:color="auto"/>
              <w:left w:val="nil"/>
              <w:bottom w:val="single" w:sz="4" w:space="0" w:color="auto"/>
              <w:right w:val="nil"/>
            </w:tcBorders>
            <w:noWrap/>
            <w:vAlign w:val="center"/>
            <w:hideMark/>
          </w:tcPr>
          <w:p w14:paraId="192BCEA5" w14:textId="77777777" w:rsidR="00762494" w:rsidRPr="00762494" w:rsidRDefault="00762494" w:rsidP="00762494">
            <w:pPr>
              <w:spacing w:before="20" w:after="20"/>
              <w:jc w:val="center"/>
              <w:rPr>
                <w:b/>
                <w:bCs/>
                <w:sz w:val="20"/>
                <w:szCs w:val="20"/>
              </w:rPr>
            </w:pPr>
            <w:r w:rsidRPr="00762494">
              <w:rPr>
                <w:b/>
                <w:bCs/>
                <w:sz w:val="20"/>
                <w:szCs w:val="20"/>
              </w:rPr>
              <w:t>Млн. сом</w:t>
            </w:r>
          </w:p>
        </w:tc>
        <w:tc>
          <w:tcPr>
            <w:tcW w:w="1396" w:type="pct"/>
            <w:gridSpan w:val="2"/>
            <w:tcBorders>
              <w:top w:val="single" w:sz="8" w:space="0" w:color="auto"/>
              <w:left w:val="nil"/>
              <w:bottom w:val="single" w:sz="4" w:space="0" w:color="auto"/>
              <w:right w:val="nil"/>
            </w:tcBorders>
            <w:vAlign w:val="center"/>
            <w:hideMark/>
          </w:tcPr>
          <w:p w14:paraId="40A349B6" w14:textId="77777777" w:rsidR="00762494" w:rsidRPr="00762494" w:rsidRDefault="00762494" w:rsidP="00762494">
            <w:pPr>
              <w:spacing w:before="20" w:after="20"/>
              <w:jc w:val="center"/>
              <w:rPr>
                <w:b/>
                <w:bCs/>
                <w:sz w:val="20"/>
                <w:szCs w:val="20"/>
              </w:rPr>
            </w:pPr>
            <w:proofErr w:type="spellStart"/>
            <w:r w:rsidRPr="00762494">
              <w:rPr>
                <w:b/>
                <w:bCs/>
                <w:sz w:val="20"/>
                <w:szCs w:val="20"/>
              </w:rPr>
              <w:t>Жыйынтыкка</w:t>
            </w:r>
            <w:proofErr w:type="spellEnd"/>
            <w:r w:rsidRPr="00762494">
              <w:rPr>
                <w:b/>
                <w:bCs/>
                <w:sz w:val="20"/>
                <w:szCs w:val="20"/>
              </w:rPr>
              <w:t xml:space="preserve"> карата </w:t>
            </w:r>
            <w:proofErr w:type="spellStart"/>
            <w:r w:rsidRPr="00762494">
              <w:rPr>
                <w:b/>
                <w:bCs/>
                <w:sz w:val="20"/>
                <w:szCs w:val="20"/>
              </w:rPr>
              <w:t>пайыз</w:t>
            </w:r>
            <w:proofErr w:type="spellEnd"/>
            <w:r w:rsidRPr="00762494">
              <w:rPr>
                <w:b/>
                <w:bCs/>
                <w:sz w:val="20"/>
                <w:szCs w:val="20"/>
              </w:rPr>
              <w:t xml:space="preserve"> </w:t>
            </w:r>
            <w:proofErr w:type="spellStart"/>
            <w:r w:rsidRPr="00762494">
              <w:rPr>
                <w:b/>
                <w:bCs/>
                <w:sz w:val="20"/>
                <w:szCs w:val="20"/>
              </w:rPr>
              <w:t>менен</w:t>
            </w:r>
            <w:proofErr w:type="spellEnd"/>
          </w:p>
        </w:tc>
      </w:tr>
      <w:tr w:rsidR="00762494" w:rsidRPr="00762494" w14:paraId="02CD3778" w14:textId="77777777" w:rsidTr="005F2BB7">
        <w:trPr>
          <w:tblHeader/>
        </w:trPr>
        <w:tc>
          <w:tcPr>
            <w:tcW w:w="0" w:type="auto"/>
            <w:vMerge/>
            <w:tcBorders>
              <w:top w:val="single" w:sz="8" w:space="0" w:color="auto"/>
              <w:left w:val="nil"/>
              <w:bottom w:val="single" w:sz="8" w:space="0" w:color="auto"/>
              <w:right w:val="nil"/>
            </w:tcBorders>
            <w:vAlign w:val="center"/>
            <w:hideMark/>
          </w:tcPr>
          <w:p w14:paraId="31BA39B4" w14:textId="77777777" w:rsidR="00762494" w:rsidRPr="00762494" w:rsidRDefault="00762494" w:rsidP="00762494">
            <w:pPr>
              <w:rPr>
                <w:b/>
                <w:bCs/>
                <w:sz w:val="20"/>
                <w:szCs w:val="20"/>
                <w:lang w:val="ky-KG"/>
              </w:rPr>
            </w:pPr>
          </w:p>
        </w:tc>
        <w:tc>
          <w:tcPr>
            <w:tcW w:w="721" w:type="pct"/>
            <w:tcBorders>
              <w:top w:val="single" w:sz="8" w:space="0" w:color="auto"/>
              <w:left w:val="nil"/>
              <w:bottom w:val="single" w:sz="8" w:space="0" w:color="auto"/>
              <w:right w:val="nil"/>
            </w:tcBorders>
            <w:noWrap/>
            <w:vAlign w:val="center"/>
            <w:hideMark/>
          </w:tcPr>
          <w:p w14:paraId="504475B9" w14:textId="68DCC193" w:rsidR="00762494" w:rsidRPr="00762494" w:rsidRDefault="00762494" w:rsidP="00762494">
            <w:pPr>
              <w:spacing w:before="20" w:after="20"/>
              <w:jc w:val="right"/>
              <w:rPr>
                <w:b/>
                <w:bCs/>
                <w:color w:val="000000"/>
                <w:sz w:val="20"/>
                <w:szCs w:val="20"/>
              </w:rPr>
            </w:pPr>
            <w:proofErr w:type="spellStart"/>
            <w:r w:rsidRPr="00762494">
              <w:rPr>
                <w:b/>
                <w:bCs/>
                <w:color w:val="000000"/>
                <w:sz w:val="20"/>
                <w:szCs w:val="20"/>
              </w:rPr>
              <w:t>жылдын</w:t>
            </w:r>
            <w:proofErr w:type="spellEnd"/>
            <w:r w:rsidRPr="00762494">
              <w:rPr>
                <w:b/>
                <w:bCs/>
                <w:color w:val="000000"/>
                <w:sz w:val="20"/>
                <w:szCs w:val="20"/>
              </w:rPr>
              <w:t xml:space="preserve"> </w:t>
            </w:r>
            <w:r w:rsidR="00261320">
              <w:rPr>
                <w:b/>
                <w:bCs/>
                <w:color w:val="000000"/>
                <w:sz w:val="20"/>
                <w:szCs w:val="20"/>
              </w:rPr>
              <w:br/>
            </w:r>
            <w:proofErr w:type="spellStart"/>
            <w:r w:rsidRPr="00762494">
              <w:rPr>
                <w:b/>
                <w:bCs/>
                <w:color w:val="000000"/>
                <w:sz w:val="20"/>
                <w:szCs w:val="20"/>
              </w:rPr>
              <w:t>башына</w:t>
            </w:r>
            <w:proofErr w:type="spellEnd"/>
            <w:r w:rsidRPr="00762494">
              <w:rPr>
                <w:b/>
                <w:bCs/>
                <w:color w:val="000000"/>
                <w:sz w:val="20"/>
                <w:szCs w:val="20"/>
              </w:rPr>
              <w:t xml:space="preserve"> </w:t>
            </w:r>
            <w:r w:rsidRPr="00762494">
              <w:rPr>
                <w:b/>
                <w:bCs/>
                <w:color w:val="000000"/>
                <w:sz w:val="20"/>
                <w:szCs w:val="20"/>
              </w:rPr>
              <w:br/>
              <w:t>карата</w:t>
            </w:r>
          </w:p>
        </w:tc>
        <w:tc>
          <w:tcPr>
            <w:tcW w:w="766" w:type="pct"/>
            <w:tcBorders>
              <w:top w:val="single" w:sz="8" w:space="0" w:color="auto"/>
              <w:left w:val="nil"/>
              <w:bottom w:val="single" w:sz="8" w:space="0" w:color="auto"/>
              <w:right w:val="nil"/>
            </w:tcBorders>
            <w:hideMark/>
          </w:tcPr>
          <w:p w14:paraId="6D65110C" w14:textId="77777777" w:rsidR="00762494" w:rsidRPr="00762494" w:rsidRDefault="00762494" w:rsidP="00762494">
            <w:pPr>
              <w:spacing w:before="20" w:after="20"/>
              <w:jc w:val="right"/>
              <w:rPr>
                <w:b/>
                <w:bCs/>
                <w:color w:val="000000"/>
                <w:sz w:val="20"/>
                <w:szCs w:val="20"/>
              </w:rPr>
            </w:pPr>
            <w:r w:rsidRPr="00762494">
              <w:rPr>
                <w:b/>
                <w:bCs/>
                <w:color w:val="000000"/>
                <w:sz w:val="20"/>
                <w:szCs w:val="20"/>
              </w:rPr>
              <w:t>1-октябрга</w:t>
            </w:r>
            <w:r w:rsidRPr="00762494">
              <w:rPr>
                <w:b/>
                <w:bCs/>
                <w:color w:val="000000"/>
                <w:sz w:val="20"/>
                <w:szCs w:val="20"/>
              </w:rPr>
              <w:br/>
              <w:t>карата</w:t>
            </w:r>
          </w:p>
        </w:tc>
        <w:tc>
          <w:tcPr>
            <w:tcW w:w="676" w:type="pct"/>
            <w:tcBorders>
              <w:top w:val="single" w:sz="8" w:space="0" w:color="auto"/>
              <w:left w:val="nil"/>
              <w:bottom w:val="single" w:sz="8" w:space="0" w:color="auto"/>
              <w:right w:val="nil"/>
            </w:tcBorders>
            <w:vAlign w:val="center"/>
            <w:hideMark/>
          </w:tcPr>
          <w:p w14:paraId="594BE734" w14:textId="77777777" w:rsidR="00762494" w:rsidRPr="00762494" w:rsidRDefault="00762494" w:rsidP="00762494">
            <w:pPr>
              <w:spacing w:before="20" w:after="20"/>
              <w:jc w:val="right"/>
              <w:rPr>
                <w:b/>
                <w:bCs/>
                <w:color w:val="000000"/>
                <w:sz w:val="20"/>
                <w:szCs w:val="20"/>
              </w:rPr>
            </w:pPr>
            <w:proofErr w:type="spellStart"/>
            <w:r w:rsidRPr="00762494">
              <w:rPr>
                <w:b/>
                <w:bCs/>
                <w:color w:val="000000"/>
                <w:sz w:val="20"/>
                <w:szCs w:val="20"/>
              </w:rPr>
              <w:t>жылдын</w:t>
            </w:r>
            <w:proofErr w:type="spellEnd"/>
            <w:r w:rsidRPr="00762494">
              <w:rPr>
                <w:b/>
                <w:bCs/>
                <w:color w:val="000000"/>
                <w:sz w:val="20"/>
                <w:szCs w:val="20"/>
              </w:rPr>
              <w:t xml:space="preserve"> </w:t>
            </w:r>
            <w:proofErr w:type="spellStart"/>
            <w:r w:rsidRPr="00762494">
              <w:rPr>
                <w:b/>
                <w:bCs/>
                <w:color w:val="000000"/>
                <w:sz w:val="20"/>
                <w:szCs w:val="20"/>
              </w:rPr>
              <w:t>башына</w:t>
            </w:r>
            <w:proofErr w:type="spellEnd"/>
            <w:r w:rsidRPr="00762494">
              <w:rPr>
                <w:b/>
                <w:bCs/>
                <w:color w:val="000000"/>
                <w:sz w:val="20"/>
                <w:szCs w:val="20"/>
              </w:rPr>
              <w:t xml:space="preserve"> карата</w:t>
            </w:r>
          </w:p>
        </w:tc>
        <w:tc>
          <w:tcPr>
            <w:tcW w:w="720" w:type="pct"/>
            <w:tcBorders>
              <w:top w:val="single" w:sz="8" w:space="0" w:color="auto"/>
              <w:left w:val="nil"/>
              <w:bottom w:val="single" w:sz="8" w:space="0" w:color="auto"/>
              <w:right w:val="nil"/>
            </w:tcBorders>
            <w:hideMark/>
          </w:tcPr>
          <w:p w14:paraId="4FF19AD2" w14:textId="77777777" w:rsidR="00762494" w:rsidRPr="00762494" w:rsidRDefault="00762494" w:rsidP="00762494">
            <w:pPr>
              <w:spacing w:before="20" w:after="20"/>
              <w:jc w:val="right"/>
              <w:rPr>
                <w:b/>
                <w:bCs/>
                <w:color w:val="000000"/>
                <w:sz w:val="20"/>
                <w:szCs w:val="20"/>
              </w:rPr>
            </w:pPr>
            <w:r w:rsidRPr="00762494">
              <w:rPr>
                <w:b/>
                <w:bCs/>
                <w:color w:val="000000"/>
                <w:sz w:val="20"/>
                <w:szCs w:val="20"/>
              </w:rPr>
              <w:t>1-октябрга</w:t>
            </w:r>
            <w:r w:rsidRPr="00762494">
              <w:rPr>
                <w:b/>
                <w:bCs/>
                <w:color w:val="000000"/>
                <w:sz w:val="20"/>
                <w:szCs w:val="20"/>
              </w:rPr>
              <w:br/>
              <w:t>карата</w:t>
            </w:r>
          </w:p>
        </w:tc>
      </w:tr>
      <w:tr w:rsidR="00762494" w:rsidRPr="00762494" w14:paraId="1E2FD39E" w14:textId="77777777" w:rsidTr="005F2BB7">
        <w:trPr>
          <w:trHeight w:val="67"/>
        </w:trPr>
        <w:tc>
          <w:tcPr>
            <w:tcW w:w="2117" w:type="pct"/>
            <w:tcBorders>
              <w:top w:val="single" w:sz="8" w:space="0" w:color="auto"/>
              <w:left w:val="nil"/>
              <w:bottom w:val="nil"/>
              <w:right w:val="nil"/>
            </w:tcBorders>
            <w:hideMark/>
          </w:tcPr>
          <w:p w14:paraId="15D5AD85" w14:textId="77777777" w:rsidR="00762494" w:rsidRPr="00762494" w:rsidRDefault="00762494" w:rsidP="00762494">
            <w:pPr>
              <w:spacing w:before="20" w:after="20"/>
              <w:rPr>
                <w:b/>
                <w:color w:val="000000"/>
                <w:sz w:val="20"/>
                <w:szCs w:val="20"/>
              </w:rPr>
            </w:pPr>
            <w:proofErr w:type="spellStart"/>
            <w:r w:rsidRPr="00762494">
              <w:rPr>
                <w:b/>
                <w:color w:val="000000"/>
                <w:sz w:val="20"/>
                <w:szCs w:val="20"/>
              </w:rPr>
              <w:t>Бардыгы</w:t>
            </w:r>
            <w:proofErr w:type="spellEnd"/>
          </w:p>
        </w:tc>
        <w:tc>
          <w:tcPr>
            <w:tcW w:w="721" w:type="pct"/>
            <w:tcBorders>
              <w:top w:val="single" w:sz="8" w:space="0" w:color="auto"/>
              <w:left w:val="nil"/>
              <w:bottom w:val="nil"/>
              <w:right w:val="nil"/>
            </w:tcBorders>
            <w:noWrap/>
            <w:vAlign w:val="bottom"/>
            <w:hideMark/>
          </w:tcPr>
          <w:p w14:paraId="416E8044" w14:textId="77777777" w:rsidR="00762494" w:rsidRPr="00762494" w:rsidRDefault="00762494" w:rsidP="00762494">
            <w:pPr>
              <w:jc w:val="right"/>
              <w:rPr>
                <w:b/>
                <w:bCs/>
                <w:sz w:val="20"/>
                <w:szCs w:val="20"/>
              </w:rPr>
            </w:pPr>
            <w:r w:rsidRPr="00762494">
              <w:rPr>
                <w:b/>
                <w:bCs/>
                <w:sz w:val="20"/>
                <w:szCs w:val="20"/>
              </w:rPr>
              <w:t>505 861,4</w:t>
            </w:r>
          </w:p>
        </w:tc>
        <w:tc>
          <w:tcPr>
            <w:tcW w:w="766" w:type="pct"/>
            <w:tcBorders>
              <w:top w:val="single" w:sz="8" w:space="0" w:color="auto"/>
              <w:left w:val="nil"/>
              <w:bottom w:val="nil"/>
              <w:right w:val="nil"/>
            </w:tcBorders>
            <w:vAlign w:val="bottom"/>
            <w:hideMark/>
          </w:tcPr>
          <w:p w14:paraId="473B7CFB" w14:textId="77777777" w:rsidR="00762494" w:rsidRPr="00762494" w:rsidRDefault="00762494" w:rsidP="00762494">
            <w:pPr>
              <w:jc w:val="right"/>
              <w:rPr>
                <w:b/>
                <w:bCs/>
                <w:sz w:val="20"/>
                <w:szCs w:val="20"/>
              </w:rPr>
            </w:pPr>
            <w:r w:rsidRPr="00762494">
              <w:rPr>
                <w:b/>
                <w:bCs/>
                <w:sz w:val="20"/>
                <w:szCs w:val="20"/>
              </w:rPr>
              <w:t>516 750,0</w:t>
            </w:r>
          </w:p>
        </w:tc>
        <w:tc>
          <w:tcPr>
            <w:tcW w:w="676" w:type="pct"/>
            <w:tcBorders>
              <w:top w:val="single" w:sz="8" w:space="0" w:color="auto"/>
              <w:left w:val="nil"/>
              <w:bottom w:val="nil"/>
              <w:right w:val="nil"/>
            </w:tcBorders>
            <w:vAlign w:val="bottom"/>
            <w:hideMark/>
          </w:tcPr>
          <w:p w14:paraId="50367F93" w14:textId="77777777" w:rsidR="00762494" w:rsidRPr="00762494" w:rsidRDefault="00762494" w:rsidP="00762494">
            <w:pPr>
              <w:jc w:val="right"/>
              <w:rPr>
                <w:b/>
                <w:sz w:val="20"/>
                <w:szCs w:val="20"/>
              </w:rPr>
            </w:pPr>
            <w:r w:rsidRPr="00762494">
              <w:rPr>
                <w:b/>
                <w:sz w:val="20"/>
                <w:szCs w:val="20"/>
              </w:rPr>
              <w:t>100</w:t>
            </w:r>
          </w:p>
        </w:tc>
        <w:tc>
          <w:tcPr>
            <w:tcW w:w="720" w:type="pct"/>
            <w:tcBorders>
              <w:top w:val="single" w:sz="8" w:space="0" w:color="auto"/>
              <w:left w:val="nil"/>
              <w:bottom w:val="nil"/>
              <w:right w:val="nil"/>
            </w:tcBorders>
            <w:noWrap/>
            <w:vAlign w:val="bottom"/>
            <w:hideMark/>
          </w:tcPr>
          <w:p w14:paraId="55C914CD" w14:textId="77777777" w:rsidR="00762494" w:rsidRPr="00762494" w:rsidRDefault="00762494" w:rsidP="00762494">
            <w:pPr>
              <w:jc w:val="right"/>
              <w:rPr>
                <w:b/>
                <w:bCs/>
                <w:sz w:val="20"/>
                <w:szCs w:val="20"/>
              </w:rPr>
            </w:pPr>
            <w:r w:rsidRPr="00762494">
              <w:rPr>
                <w:b/>
                <w:bCs/>
                <w:sz w:val="20"/>
                <w:szCs w:val="20"/>
              </w:rPr>
              <w:t>100</w:t>
            </w:r>
          </w:p>
        </w:tc>
      </w:tr>
      <w:tr w:rsidR="00762494" w:rsidRPr="00762494" w14:paraId="4544F07F" w14:textId="77777777" w:rsidTr="00261320">
        <w:tc>
          <w:tcPr>
            <w:tcW w:w="2117" w:type="pct"/>
            <w:vAlign w:val="bottom"/>
            <w:hideMark/>
          </w:tcPr>
          <w:p w14:paraId="2BD61164" w14:textId="77777777" w:rsidR="00762494" w:rsidRPr="00762494" w:rsidRDefault="00762494" w:rsidP="00762494">
            <w:pPr>
              <w:spacing w:beforeLines="10" w:before="24" w:afterLines="10" w:after="24"/>
              <w:ind w:left="170" w:hanging="113"/>
              <w:rPr>
                <w:color w:val="000000"/>
                <w:sz w:val="20"/>
                <w:szCs w:val="20"/>
                <w:lang w:val="ky-KG"/>
              </w:rPr>
            </w:pPr>
            <w:proofErr w:type="spellStart"/>
            <w:r w:rsidRPr="00762494">
              <w:rPr>
                <w:color w:val="000000"/>
                <w:sz w:val="20"/>
                <w:szCs w:val="20"/>
              </w:rPr>
              <w:t>Айыл</w:t>
            </w:r>
            <w:proofErr w:type="spellEnd"/>
            <w:r w:rsidRPr="00762494">
              <w:rPr>
                <w:color w:val="000000"/>
                <w:sz w:val="20"/>
                <w:szCs w:val="20"/>
              </w:rPr>
              <w:t xml:space="preserve"> </w:t>
            </w:r>
            <w:proofErr w:type="spellStart"/>
            <w:r w:rsidRPr="00762494">
              <w:rPr>
                <w:color w:val="000000"/>
                <w:sz w:val="20"/>
                <w:szCs w:val="20"/>
              </w:rPr>
              <w:t>чарба</w:t>
            </w:r>
            <w:proofErr w:type="spellEnd"/>
            <w:r w:rsidRPr="00762494">
              <w:rPr>
                <w:color w:val="000000"/>
                <w:sz w:val="20"/>
                <w:szCs w:val="20"/>
                <w:lang w:val="ky-KG"/>
              </w:rPr>
              <w:t>сы</w:t>
            </w:r>
            <w:r w:rsidRPr="00762494">
              <w:rPr>
                <w:color w:val="000000"/>
                <w:sz w:val="20"/>
                <w:szCs w:val="20"/>
              </w:rPr>
              <w:t xml:space="preserve">, </w:t>
            </w:r>
            <w:proofErr w:type="spellStart"/>
            <w:r w:rsidRPr="00762494">
              <w:rPr>
                <w:color w:val="000000"/>
                <w:sz w:val="20"/>
                <w:szCs w:val="20"/>
              </w:rPr>
              <w:t>токой</w:t>
            </w:r>
            <w:proofErr w:type="spellEnd"/>
            <w:r w:rsidRPr="00762494">
              <w:rPr>
                <w:color w:val="000000"/>
                <w:sz w:val="20"/>
                <w:szCs w:val="20"/>
              </w:rPr>
              <w:t xml:space="preserve"> </w:t>
            </w:r>
            <w:proofErr w:type="spellStart"/>
            <w:r w:rsidRPr="00762494">
              <w:rPr>
                <w:color w:val="000000"/>
                <w:sz w:val="20"/>
                <w:szCs w:val="20"/>
              </w:rPr>
              <w:t>чарбасы</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lang w:val="ky-KG"/>
              </w:rPr>
              <w:t xml:space="preserve"> балык уулоочулук</w:t>
            </w:r>
          </w:p>
        </w:tc>
        <w:tc>
          <w:tcPr>
            <w:tcW w:w="721" w:type="pct"/>
            <w:noWrap/>
            <w:vAlign w:val="bottom"/>
            <w:hideMark/>
          </w:tcPr>
          <w:p w14:paraId="4E65FD9F" w14:textId="77777777" w:rsidR="00762494" w:rsidRPr="00762494" w:rsidRDefault="00762494" w:rsidP="00762494">
            <w:pPr>
              <w:jc w:val="right"/>
              <w:rPr>
                <w:sz w:val="20"/>
                <w:szCs w:val="20"/>
              </w:rPr>
            </w:pPr>
            <w:r w:rsidRPr="00762494">
              <w:rPr>
                <w:sz w:val="20"/>
                <w:szCs w:val="20"/>
              </w:rPr>
              <w:t>3 896,7</w:t>
            </w:r>
          </w:p>
        </w:tc>
        <w:tc>
          <w:tcPr>
            <w:tcW w:w="766" w:type="pct"/>
            <w:vAlign w:val="bottom"/>
            <w:hideMark/>
          </w:tcPr>
          <w:p w14:paraId="39BFA3DD" w14:textId="77777777" w:rsidR="00762494" w:rsidRPr="00762494" w:rsidRDefault="00762494" w:rsidP="00762494">
            <w:pPr>
              <w:jc w:val="right"/>
              <w:rPr>
                <w:sz w:val="20"/>
                <w:szCs w:val="20"/>
              </w:rPr>
            </w:pPr>
            <w:r w:rsidRPr="00762494">
              <w:rPr>
                <w:sz w:val="20"/>
                <w:szCs w:val="20"/>
              </w:rPr>
              <w:t>4 057,4</w:t>
            </w:r>
          </w:p>
        </w:tc>
        <w:tc>
          <w:tcPr>
            <w:tcW w:w="676" w:type="pct"/>
            <w:vAlign w:val="bottom"/>
            <w:hideMark/>
          </w:tcPr>
          <w:p w14:paraId="07FE2CBB" w14:textId="77777777" w:rsidR="00762494" w:rsidRPr="00762494" w:rsidRDefault="00762494" w:rsidP="00762494">
            <w:pPr>
              <w:jc w:val="right"/>
              <w:rPr>
                <w:sz w:val="20"/>
                <w:szCs w:val="20"/>
              </w:rPr>
            </w:pPr>
            <w:r w:rsidRPr="00762494">
              <w:rPr>
                <w:sz w:val="20"/>
                <w:szCs w:val="20"/>
              </w:rPr>
              <w:t>0,8</w:t>
            </w:r>
          </w:p>
        </w:tc>
        <w:tc>
          <w:tcPr>
            <w:tcW w:w="720" w:type="pct"/>
            <w:noWrap/>
            <w:vAlign w:val="bottom"/>
            <w:hideMark/>
          </w:tcPr>
          <w:p w14:paraId="3D06B470" w14:textId="77777777" w:rsidR="00762494" w:rsidRPr="00762494" w:rsidRDefault="00762494" w:rsidP="00762494">
            <w:pPr>
              <w:jc w:val="right"/>
              <w:rPr>
                <w:sz w:val="20"/>
                <w:szCs w:val="20"/>
              </w:rPr>
            </w:pPr>
            <w:r w:rsidRPr="00762494">
              <w:rPr>
                <w:sz w:val="20"/>
                <w:szCs w:val="20"/>
              </w:rPr>
              <w:t>0,8</w:t>
            </w:r>
          </w:p>
        </w:tc>
      </w:tr>
      <w:tr w:rsidR="00762494" w:rsidRPr="00762494" w14:paraId="42652C3C" w14:textId="77777777" w:rsidTr="00261320">
        <w:tc>
          <w:tcPr>
            <w:tcW w:w="2117" w:type="pct"/>
            <w:vAlign w:val="bottom"/>
            <w:hideMark/>
          </w:tcPr>
          <w:p w14:paraId="00CB20BE" w14:textId="77777777" w:rsidR="00762494" w:rsidRPr="00762494" w:rsidRDefault="00762494" w:rsidP="00762494">
            <w:pPr>
              <w:spacing w:beforeLines="10" w:before="24" w:afterLines="10" w:after="24"/>
              <w:ind w:left="170" w:hanging="113"/>
              <w:rPr>
                <w:color w:val="000000"/>
                <w:sz w:val="20"/>
                <w:szCs w:val="20"/>
              </w:rPr>
            </w:pPr>
            <w:r w:rsidRPr="00762494">
              <w:rPr>
                <w:color w:val="000000"/>
                <w:sz w:val="20"/>
                <w:szCs w:val="20"/>
                <w:lang w:val="ky-KG"/>
              </w:rPr>
              <w:t>Пайдалуу</w:t>
            </w:r>
            <w:r w:rsidRPr="00762494">
              <w:rPr>
                <w:color w:val="000000"/>
                <w:sz w:val="20"/>
                <w:szCs w:val="20"/>
              </w:rPr>
              <w:t xml:space="preserve"> кен</w:t>
            </w:r>
            <w:r w:rsidRPr="00762494">
              <w:rPr>
                <w:color w:val="000000"/>
                <w:sz w:val="20"/>
                <w:szCs w:val="20"/>
                <w:lang w:val="ky-KG"/>
              </w:rPr>
              <w:t>дерди</w:t>
            </w:r>
            <w:r w:rsidRPr="00762494">
              <w:rPr>
                <w:color w:val="000000"/>
                <w:sz w:val="20"/>
                <w:szCs w:val="20"/>
              </w:rPr>
              <w:t xml:space="preserve"> </w:t>
            </w:r>
            <w:proofErr w:type="spellStart"/>
            <w:r w:rsidRPr="00762494">
              <w:rPr>
                <w:color w:val="000000"/>
                <w:sz w:val="20"/>
                <w:szCs w:val="20"/>
              </w:rPr>
              <w:t>казуу</w:t>
            </w:r>
            <w:proofErr w:type="spellEnd"/>
            <w:r w:rsidRPr="00762494">
              <w:rPr>
                <w:color w:val="000000"/>
                <w:sz w:val="20"/>
                <w:szCs w:val="20"/>
              </w:rPr>
              <w:t xml:space="preserve"> </w:t>
            </w:r>
          </w:p>
        </w:tc>
        <w:tc>
          <w:tcPr>
            <w:tcW w:w="721" w:type="pct"/>
            <w:noWrap/>
            <w:vAlign w:val="bottom"/>
            <w:hideMark/>
          </w:tcPr>
          <w:p w14:paraId="0BB3BC05" w14:textId="77777777" w:rsidR="00762494" w:rsidRPr="00762494" w:rsidRDefault="00762494" w:rsidP="00762494">
            <w:pPr>
              <w:jc w:val="right"/>
              <w:rPr>
                <w:sz w:val="20"/>
                <w:szCs w:val="20"/>
              </w:rPr>
            </w:pPr>
            <w:r w:rsidRPr="00762494">
              <w:rPr>
                <w:sz w:val="20"/>
                <w:szCs w:val="20"/>
              </w:rPr>
              <w:t>21 684,1</w:t>
            </w:r>
          </w:p>
        </w:tc>
        <w:tc>
          <w:tcPr>
            <w:tcW w:w="766" w:type="pct"/>
            <w:vAlign w:val="bottom"/>
            <w:hideMark/>
          </w:tcPr>
          <w:p w14:paraId="0940B8A1" w14:textId="77777777" w:rsidR="00762494" w:rsidRPr="00762494" w:rsidRDefault="00762494" w:rsidP="00762494">
            <w:pPr>
              <w:jc w:val="right"/>
              <w:rPr>
                <w:sz w:val="20"/>
                <w:szCs w:val="20"/>
              </w:rPr>
            </w:pPr>
            <w:r w:rsidRPr="00762494">
              <w:rPr>
                <w:sz w:val="20"/>
                <w:szCs w:val="20"/>
              </w:rPr>
              <w:t>22 497,9</w:t>
            </w:r>
          </w:p>
        </w:tc>
        <w:tc>
          <w:tcPr>
            <w:tcW w:w="676" w:type="pct"/>
            <w:vAlign w:val="bottom"/>
            <w:hideMark/>
          </w:tcPr>
          <w:p w14:paraId="12F7A8EF" w14:textId="77777777" w:rsidR="00762494" w:rsidRPr="00762494" w:rsidRDefault="00762494" w:rsidP="00762494">
            <w:pPr>
              <w:jc w:val="right"/>
              <w:rPr>
                <w:sz w:val="20"/>
                <w:szCs w:val="20"/>
              </w:rPr>
            </w:pPr>
            <w:r w:rsidRPr="00762494">
              <w:rPr>
                <w:sz w:val="20"/>
                <w:szCs w:val="20"/>
              </w:rPr>
              <w:t>4,3</w:t>
            </w:r>
          </w:p>
        </w:tc>
        <w:tc>
          <w:tcPr>
            <w:tcW w:w="720" w:type="pct"/>
            <w:noWrap/>
            <w:vAlign w:val="bottom"/>
            <w:hideMark/>
          </w:tcPr>
          <w:p w14:paraId="421889A4" w14:textId="77777777" w:rsidR="00762494" w:rsidRPr="00762494" w:rsidRDefault="00762494" w:rsidP="00762494">
            <w:pPr>
              <w:jc w:val="right"/>
              <w:rPr>
                <w:sz w:val="20"/>
                <w:szCs w:val="20"/>
              </w:rPr>
            </w:pPr>
            <w:r w:rsidRPr="00762494">
              <w:rPr>
                <w:sz w:val="20"/>
                <w:szCs w:val="20"/>
              </w:rPr>
              <w:t>4,4</w:t>
            </w:r>
          </w:p>
        </w:tc>
      </w:tr>
      <w:tr w:rsidR="00762494" w:rsidRPr="00762494" w14:paraId="50461968" w14:textId="77777777" w:rsidTr="00261320">
        <w:tc>
          <w:tcPr>
            <w:tcW w:w="2117" w:type="pct"/>
            <w:vAlign w:val="bottom"/>
            <w:hideMark/>
          </w:tcPr>
          <w:p w14:paraId="3E5EDF40" w14:textId="77777777" w:rsidR="00762494" w:rsidRPr="00762494" w:rsidRDefault="00762494" w:rsidP="00762494">
            <w:pPr>
              <w:spacing w:beforeLines="10" w:before="24" w:afterLines="10" w:after="24"/>
              <w:ind w:left="170" w:hanging="113"/>
              <w:rPr>
                <w:color w:val="000000"/>
                <w:sz w:val="20"/>
                <w:szCs w:val="20"/>
              </w:rPr>
            </w:pPr>
            <w:proofErr w:type="spellStart"/>
            <w:r w:rsidRPr="00762494">
              <w:rPr>
                <w:color w:val="000000"/>
                <w:sz w:val="20"/>
                <w:szCs w:val="20"/>
              </w:rPr>
              <w:t>Иштетүү</w:t>
            </w:r>
            <w:proofErr w:type="spellEnd"/>
            <w:r w:rsidRPr="00762494">
              <w:rPr>
                <w:color w:val="000000"/>
                <w:sz w:val="20"/>
                <w:szCs w:val="20"/>
              </w:rPr>
              <w:t xml:space="preserve"> </w:t>
            </w:r>
            <w:proofErr w:type="spellStart"/>
            <w:r w:rsidRPr="00762494">
              <w:rPr>
                <w:color w:val="000000"/>
                <w:sz w:val="20"/>
                <w:szCs w:val="20"/>
              </w:rPr>
              <w:t>өндүрүшү</w:t>
            </w:r>
            <w:proofErr w:type="spellEnd"/>
          </w:p>
        </w:tc>
        <w:tc>
          <w:tcPr>
            <w:tcW w:w="721" w:type="pct"/>
            <w:noWrap/>
            <w:vAlign w:val="bottom"/>
            <w:hideMark/>
          </w:tcPr>
          <w:p w14:paraId="58A771D7" w14:textId="77777777" w:rsidR="00762494" w:rsidRPr="00762494" w:rsidRDefault="00762494" w:rsidP="00762494">
            <w:pPr>
              <w:jc w:val="right"/>
              <w:rPr>
                <w:sz w:val="20"/>
                <w:szCs w:val="20"/>
              </w:rPr>
            </w:pPr>
            <w:r w:rsidRPr="00762494">
              <w:rPr>
                <w:sz w:val="20"/>
                <w:szCs w:val="20"/>
              </w:rPr>
              <w:t>112 613,6</w:t>
            </w:r>
          </w:p>
        </w:tc>
        <w:tc>
          <w:tcPr>
            <w:tcW w:w="766" w:type="pct"/>
            <w:vAlign w:val="bottom"/>
            <w:hideMark/>
          </w:tcPr>
          <w:p w14:paraId="2AC72BE9" w14:textId="77777777" w:rsidR="00762494" w:rsidRPr="00762494" w:rsidRDefault="00762494" w:rsidP="00762494">
            <w:pPr>
              <w:jc w:val="right"/>
              <w:rPr>
                <w:sz w:val="20"/>
                <w:szCs w:val="20"/>
              </w:rPr>
            </w:pPr>
            <w:r w:rsidRPr="00762494">
              <w:rPr>
                <w:sz w:val="20"/>
                <w:szCs w:val="20"/>
              </w:rPr>
              <w:t>125 781,4</w:t>
            </w:r>
          </w:p>
        </w:tc>
        <w:tc>
          <w:tcPr>
            <w:tcW w:w="676" w:type="pct"/>
            <w:vAlign w:val="bottom"/>
            <w:hideMark/>
          </w:tcPr>
          <w:p w14:paraId="35EC4537" w14:textId="77777777" w:rsidR="00762494" w:rsidRPr="00762494" w:rsidRDefault="00762494" w:rsidP="00762494">
            <w:pPr>
              <w:jc w:val="right"/>
              <w:rPr>
                <w:sz w:val="20"/>
                <w:szCs w:val="20"/>
              </w:rPr>
            </w:pPr>
            <w:r w:rsidRPr="00762494">
              <w:rPr>
                <w:sz w:val="20"/>
                <w:szCs w:val="20"/>
              </w:rPr>
              <w:t>22,3</w:t>
            </w:r>
          </w:p>
        </w:tc>
        <w:tc>
          <w:tcPr>
            <w:tcW w:w="720" w:type="pct"/>
            <w:noWrap/>
            <w:vAlign w:val="bottom"/>
            <w:hideMark/>
          </w:tcPr>
          <w:p w14:paraId="442811F7" w14:textId="77777777" w:rsidR="00762494" w:rsidRPr="00762494" w:rsidRDefault="00762494" w:rsidP="00762494">
            <w:pPr>
              <w:jc w:val="right"/>
              <w:rPr>
                <w:sz w:val="20"/>
                <w:szCs w:val="20"/>
              </w:rPr>
            </w:pPr>
            <w:r w:rsidRPr="00762494">
              <w:rPr>
                <w:sz w:val="20"/>
                <w:szCs w:val="20"/>
              </w:rPr>
              <w:t>24,3</w:t>
            </w:r>
          </w:p>
        </w:tc>
      </w:tr>
      <w:tr w:rsidR="00762494" w:rsidRPr="00762494" w14:paraId="73274F15" w14:textId="77777777" w:rsidTr="00261320">
        <w:tc>
          <w:tcPr>
            <w:tcW w:w="2117" w:type="pct"/>
            <w:vAlign w:val="bottom"/>
            <w:hideMark/>
          </w:tcPr>
          <w:p w14:paraId="2C497B1B" w14:textId="77777777" w:rsidR="00762494" w:rsidRPr="00762494" w:rsidRDefault="00762494" w:rsidP="00762494">
            <w:pPr>
              <w:spacing w:beforeLines="10" w:before="24" w:afterLines="10" w:after="24"/>
              <w:ind w:left="170" w:hanging="113"/>
              <w:rPr>
                <w:color w:val="000000"/>
                <w:sz w:val="20"/>
                <w:szCs w:val="20"/>
                <w:lang w:val="ky-KG"/>
              </w:rPr>
            </w:pPr>
            <w:r w:rsidRPr="00762494">
              <w:rPr>
                <w:color w:val="000000"/>
                <w:sz w:val="20"/>
                <w:szCs w:val="20"/>
              </w:rPr>
              <w:t>Электр энергия, газ</w:t>
            </w:r>
            <w:r w:rsidRPr="00762494">
              <w:rPr>
                <w:color w:val="000000"/>
                <w:sz w:val="20"/>
                <w:szCs w:val="20"/>
                <w:lang w:val="ky-KG"/>
              </w:rPr>
              <w:t>, б</w:t>
            </w:r>
            <w:proofErr w:type="spellStart"/>
            <w:r w:rsidRPr="00762494">
              <w:rPr>
                <w:color w:val="000000"/>
                <w:sz w:val="20"/>
                <w:szCs w:val="20"/>
              </w:rPr>
              <w:t>уу</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rPr>
              <w:t xml:space="preserve"> </w:t>
            </w:r>
            <w:r w:rsidRPr="00762494">
              <w:rPr>
                <w:color w:val="000000"/>
                <w:sz w:val="20"/>
                <w:szCs w:val="20"/>
                <w:lang w:val="ky-KG"/>
              </w:rPr>
              <w:t xml:space="preserve">кондицияланган аба менен камсыздоо </w:t>
            </w:r>
          </w:p>
        </w:tc>
        <w:tc>
          <w:tcPr>
            <w:tcW w:w="721" w:type="pct"/>
            <w:noWrap/>
            <w:vAlign w:val="bottom"/>
            <w:hideMark/>
          </w:tcPr>
          <w:p w14:paraId="1A0489DC" w14:textId="77777777" w:rsidR="00762494" w:rsidRPr="00762494" w:rsidRDefault="00762494" w:rsidP="00762494">
            <w:pPr>
              <w:jc w:val="right"/>
              <w:rPr>
                <w:sz w:val="20"/>
                <w:szCs w:val="20"/>
              </w:rPr>
            </w:pPr>
            <w:r w:rsidRPr="00762494">
              <w:rPr>
                <w:sz w:val="20"/>
                <w:szCs w:val="20"/>
              </w:rPr>
              <w:t>9 402,0</w:t>
            </w:r>
          </w:p>
        </w:tc>
        <w:tc>
          <w:tcPr>
            <w:tcW w:w="766" w:type="pct"/>
            <w:vAlign w:val="bottom"/>
            <w:hideMark/>
          </w:tcPr>
          <w:p w14:paraId="3B29889A" w14:textId="77777777" w:rsidR="00762494" w:rsidRPr="00762494" w:rsidRDefault="00762494" w:rsidP="00762494">
            <w:pPr>
              <w:jc w:val="right"/>
              <w:rPr>
                <w:sz w:val="20"/>
                <w:szCs w:val="20"/>
              </w:rPr>
            </w:pPr>
            <w:r w:rsidRPr="00762494">
              <w:rPr>
                <w:sz w:val="20"/>
                <w:szCs w:val="20"/>
              </w:rPr>
              <w:t>9 408,0</w:t>
            </w:r>
          </w:p>
        </w:tc>
        <w:tc>
          <w:tcPr>
            <w:tcW w:w="676" w:type="pct"/>
            <w:vAlign w:val="bottom"/>
            <w:hideMark/>
          </w:tcPr>
          <w:p w14:paraId="436A40F4" w14:textId="77777777" w:rsidR="00762494" w:rsidRPr="00762494" w:rsidRDefault="00762494" w:rsidP="00762494">
            <w:pPr>
              <w:jc w:val="right"/>
              <w:rPr>
                <w:sz w:val="20"/>
                <w:szCs w:val="20"/>
              </w:rPr>
            </w:pPr>
            <w:r w:rsidRPr="00762494">
              <w:rPr>
                <w:sz w:val="20"/>
                <w:szCs w:val="20"/>
              </w:rPr>
              <w:t>1,9</w:t>
            </w:r>
          </w:p>
        </w:tc>
        <w:tc>
          <w:tcPr>
            <w:tcW w:w="720" w:type="pct"/>
            <w:noWrap/>
            <w:vAlign w:val="bottom"/>
            <w:hideMark/>
          </w:tcPr>
          <w:p w14:paraId="5E4AB5A4" w14:textId="77777777" w:rsidR="00762494" w:rsidRPr="00762494" w:rsidRDefault="00762494" w:rsidP="00762494">
            <w:pPr>
              <w:jc w:val="right"/>
              <w:rPr>
                <w:sz w:val="20"/>
                <w:szCs w:val="20"/>
              </w:rPr>
            </w:pPr>
            <w:r w:rsidRPr="00762494">
              <w:rPr>
                <w:sz w:val="20"/>
                <w:szCs w:val="20"/>
              </w:rPr>
              <w:t>1,8</w:t>
            </w:r>
          </w:p>
        </w:tc>
      </w:tr>
      <w:tr w:rsidR="00762494" w:rsidRPr="00762494" w14:paraId="4E8D72C7" w14:textId="77777777" w:rsidTr="00261320">
        <w:tc>
          <w:tcPr>
            <w:tcW w:w="2117" w:type="pct"/>
            <w:vAlign w:val="bottom"/>
            <w:hideMark/>
          </w:tcPr>
          <w:p w14:paraId="4611D828" w14:textId="77777777" w:rsidR="00762494" w:rsidRPr="00762494" w:rsidRDefault="00762494" w:rsidP="00762494">
            <w:pPr>
              <w:spacing w:beforeLines="10" w:before="24" w:afterLines="10" w:after="24"/>
              <w:ind w:left="170" w:hanging="113"/>
              <w:rPr>
                <w:color w:val="000000"/>
                <w:sz w:val="20"/>
                <w:szCs w:val="20"/>
                <w:lang w:val="ky-KG"/>
              </w:rPr>
            </w:pPr>
            <w:proofErr w:type="spellStart"/>
            <w:r w:rsidRPr="00762494">
              <w:rPr>
                <w:color w:val="000000"/>
                <w:sz w:val="20"/>
                <w:szCs w:val="20"/>
              </w:rPr>
              <w:t>Cуу</w:t>
            </w:r>
            <w:proofErr w:type="spellEnd"/>
            <w:r w:rsidRPr="00762494">
              <w:rPr>
                <w:color w:val="000000"/>
                <w:sz w:val="20"/>
                <w:szCs w:val="20"/>
              </w:rPr>
              <w:t xml:space="preserve"> </w:t>
            </w:r>
            <w:proofErr w:type="spellStart"/>
            <w:r w:rsidRPr="00762494">
              <w:rPr>
                <w:color w:val="000000"/>
                <w:sz w:val="20"/>
                <w:szCs w:val="20"/>
              </w:rPr>
              <w:t>менен</w:t>
            </w:r>
            <w:proofErr w:type="spellEnd"/>
            <w:r w:rsidRPr="00762494">
              <w:rPr>
                <w:color w:val="000000"/>
                <w:sz w:val="20"/>
                <w:szCs w:val="20"/>
              </w:rPr>
              <w:t xml:space="preserve"> </w:t>
            </w:r>
            <w:r w:rsidRPr="00762494">
              <w:rPr>
                <w:color w:val="000000"/>
                <w:sz w:val="20"/>
                <w:szCs w:val="20"/>
                <w:lang w:val="ky-KG"/>
              </w:rPr>
              <w:t>жабд</w:t>
            </w:r>
            <w:proofErr w:type="spellStart"/>
            <w:r w:rsidRPr="00762494">
              <w:rPr>
                <w:color w:val="000000"/>
                <w:sz w:val="20"/>
                <w:szCs w:val="20"/>
              </w:rPr>
              <w:t>уу</w:t>
            </w:r>
            <w:proofErr w:type="spellEnd"/>
            <w:r w:rsidRPr="00762494">
              <w:rPr>
                <w:color w:val="000000"/>
                <w:sz w:val="20"/>
                <w:szCs w:val="20"/>
              </w:rPr>
              <w:t xml:space="preserve">, </w:t>
            </w:r>
            <w:proofErr w:type="spellStart"/>
            <w:r w:rsidRPr="00762494">
              <w:rPr>
                <w:color w:val="000000"/>
                <w:sz w:val="20"/>
                <w:szCs w:val="20"/>
              </w:rPr>
              <w:t>тазалоо</w:t>
            </w:r>
            <w:proofErr w:type="spellEnd"/>
            <w:r w:rsidRPr="00762494">
              <w:rPr>
                <w:color w:val="000000"/>
                <w:sz w:val="20"/>
                <w:szCs w:val="20"/>
              </w:rPr>
              <w:t xml:space="preserve">, </w:t>
            </w:r>
            <w:proofErr w:type="spellStart"/>
            <w:r w:rsidRPr="00762494">
              <w:rPr>
                <w:color w:val="000000"/>
                <w:sz w:val="20"/>
                <w:szCs w:val="20"/>
              </w:rPr>
              <w:t>калдыктарды</w:t>
            </w:r>
            <w:proofErr w:type="spellEnd"/>
            <w:r w:rsidRPr="00762494">
              <w:rPr>
                <w:color w:val="000000"/>
                <w:sz w:val="20"/>
                <w:szCs w:val="20"/>
              </w:rPr>
              <w:t xml:space="preserve"> </w:t>
            </w:r>
            <w:proofErr w:type="spellStart"/>
            <w:r w:rsidRPr="00762494">
              <w:rPr>
                <w:color w:val="000000"/>
                <w:sz w:val="20"/>
                <w:szCs w:val="20"/>
              </w:rPr>
              <w:t>иштетүү</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rPr>
              <w:t xml:space="preserve"> </w:t>
            </w:r>
            <w:r w:rsidRPr="00762494">
              <w:rPr>
                <w:color w:val="000000"/>
                <w:sz w:val="20"/>
                <w:szCs w:val="20"/>
                <w:lang w:val="ky-KG"/>
              </w:rPr>
              <w:t>кайра пайдалануучу чийки затты алуу</w:t>
            </w:r>
          </w:p>
        </w:tc>
        <w:tc>
          <w:tcPr>
            <w:tcW w:w="721" w:type="pct"/>
            <w:noWrap/>
            <w:vAlign w:val="bottom"/>
            <w:hideMark/>
          </w:tcPr>
          <w:p w14:paraId="359E565E" w14:textId="77777777" w:rsidR="00762494" w:rsidRPr="00762494" w:rsidRDefault="00762494" w:rsidP="00762494">
            <w:pPr>
              <w:jc w:val="right"/>
              <w:rPr>
                <w:sz w:val="20"/>
                <w:szCs w:val="20"/>
              </w:rPr>
            </w:pPr>
            <w:r w:rsidRPr="00762494">
              <w:rPr>
                <w:sz w:val="20"/>
                <w:szCs w:val="20"/>
              </w:rPr>
              <w:t>445,8</w:t>
            </w:r>
          </w:p>
        </w:tc>
        <w:tc>
          <w:tcPr>
            <w:tcW w:w="766" w:type="pct"/>
            <w:vAlign w:val="bottom"/>
            <w:hideMark/>
          </w:tcPr>
          <w:p w14:paraId="166413D7" w14:textId="77777777" w:rsidR="00762494" w:rsidRPr="00762494" w:rsidRDefault="00762494" w:rsidP="00762494">
            <w:pPr>
              <w:jc w:val="right"/>
              <w:rPr>
                <w:sz w:val="20"/>
                <w:szCs w:val="20"/>
              </w:rPr>
            </w:pPr>
            <w:r w:rsidRPr="00762494">
              <w:rPr>
                <w:sz w:val="20"/>
                <w:szCs w:val="20"/>
              </w:rPr>
              <w:t>454,6</w:t>
            </w:r>
          </w:p>
        </w:tc>
        <w:tc>
          <w:tcPr>
            <w:tcW w:w="676" w:type="pct"/>
            <w:vAlign w:val="bottom"/>
            <w:hideMark/>
          </w:tcPr>
          <w:p w14:paraId="1859E1B8" w14:textId="77777777" w:rsidR="00762494" w:rsidRPr="00762494" w:rsidRDefault="00762494" w:rsidP="00762494">
            <w:pPr>
              <w:jc w:val="right"/>
              <w:rPr>
                <w:sz w:val="20"/>
                <w:szCs w:val="20"/>
              </w:rPr>
            </w:pPr>
            <w:r w:rsidRPr="00762494">
              <w:rPr>
                <w:sz w:val="20"/>
                <w:szCs w:val="20"/>
              </w:rPr>
              <w:t>0,1</w:t>
            </w:r>
          </w:p>
        </w:tc>
        <w:tc>
          <w:tcPr>
            <w:tcW w:w="720" w:type="pct"/>
            <w:noWrap/>
            <w:vAlign w:val="bottom"/>
            <w:hideMark/>
          </w:tcPr>
          <w:p w14:paraId="4B3515AD" w14:textId="77777777" w:rsidR="00762494" w:rsidRPr="00762494" w:rsidRDefault="00762494" w:rsidP="00762494">
            <w:pPr>
              <w:jc w:val="right"/>
              <w:rPr>
                <w:sz w:val="20"/>
                <w:szCs w:val="20"/>
              </w:rPr>
            </w:pPr>
            <w:r w:rsidRPr="00762494">
              <w:rPr>
                <w:sz w:val="20"/>
                <w:szCs w:val="20"/>
              </w:rPr>
              <w:t>0,1</w:t>
            </w:r>
          </w:p>
        </w:tc>
      </w:tr>
      <w:tr w:rsidR="00762494" w:rsidRPr="00762494" w14:paraId="02531F2B" w14:textId="77777777" w:rsidTr="00261320">
        <w:tc>
          <w:tcPr>
            <w:tcW w:w="2117" w:type="pct"/>
            <w:vAlign w:val="bottom"/>
            <w:hideMark/>
          </w:tcPr>
          <w:p w14:paraId="23790979" w14:textId="77777777" w:rsidR="00762494" w:rsidRPr="00762494" w:rsidRDefault="00762494" w:rsidP="00762494">
            <w:pPr>
              <w:spacing w:beforeLines="10" w:before="24" w:afterLines="10" w:after="24"/>
              <w:ind w:left="170" w:hanging="113"/>
              <w:rPr>
                <w:color w:val="000000"/>
                <w:sz w:val="20"/>
                <w:szCs w:val="20"/>
              </w:rPr>
            </w:pPr>
            <w:proofErr w:type="spellStart"/>
            <w:r w:rsidRPr="00762494">
              <w:rPr>
                <w:color w:val="000000"/>
                <w:sz w:val="20"/>
                <w:szCs w:val="20"/>
              </w:rPr>
              <w:t>Курулуш</w:t>
            </w:r>
            <w:proofErr w:type="spellEnd"/>
          </w:p>
        </w:tc>
        <w:tc>
          <w:tcPr>
            <w:tcW w:w="721" w:type="pct"/>
            <w:noWrap/>
            <w:vAlign w:val="bottom"/>
            <w:hideMark/>
          </w:tcPr>
          <w:p w14:paraId="756D1DE0" w14:textId="77777777" w:rsidR="00762494" w:rsidRPr="00762494" w:rsidRDefault="00762494" w:rsidP="00762494">
            <w:pPr>
              <w:jc w:val="right"/>
              <w:rPr>
                <w:sz w:val="20"/>
                <w:szCs w:val="20"/>
              </w:rPr>
            </w:pPr>
            <w:r w:rsidRPr="00762494">
              <w:rPr>
                <w:sz w:val="20"/>
                <w:szCs w:val="20"/>
              </w:rPr>
              <w:t>99 821,9</w:t>
            </w:r>
          </w:p>
        </w:tc>
        <w:tc>
          <w:tcPr>
            <w:tcW w:w="766" w:type="pct"/>
            <w:vAlign w:val="bottom"/>
            <w:hideMark/>
          </w:tcPr>
          <w:p w14:paraId="7620200B" w14:textId="77777777" w:rsidR="00762494" w:rsidRPr="00762494" w:rsidRDefault="00762494" w:rsidP="00762494">
            <w:pPr>
              <w:jc w:val="right"/>
              <w:rPr>
                <w:sz w:val="20"/>
                <w:szCs w:val="20"/>
              </w:rPr>
            </w:pPr>
            <w:r w:rsidRPr="00762494">
              <w:rPr>
                <w:sz w:val="20"/>
                <w:szCs w:val="20"/>
              </w:rPr>
              <w:t>131 690,0</w:t>
            </w:r>
          </w:p>
        </w:tc>
        <w:tc>
          <w:tcPr>
            <w:tcW w:w="676" w:type="pct"/>
            <w:vAlign w:val="bottom"/>
            <w:hideMark/>
          </w:tcPr>
          <w:p w14:paraId="497A47FF" w14:textId="77777777" w:rsidR="00762494" w:rsidRPr="00762494" w:rsidRDefault="00762494" w:rsidP="00762494">
            <w:pPr>
              <w:jc w:val="right"/>
              <w:rPr>
                <w:sz w:val="20"/>
                <w:szCs w:val="20"/>
              </w:rPr>
            </w:pPr>
            <w:r w:rsidRPr="00762494">
              <w:rPr>
                <w:sz w:val="20"/>
                <w:szCs w:val="20"/>
              </w:rPr>
              <w:t>19,7</w:t>
            </w:r>
          </w:p>
        </w:tc>
        <w:tc>
          <w:tcPr>
            <w:tcW w:w="720" w:type="pct"/>
            <w:noWrap/>
            <w:vAlign w:val="bottom"/>
            <w:hideMark/>
          </w:tcPr>
          <w:p w14:paraId="7328E12B" w14:textId="77777777" w:rsidR="00762494" w:rsidRPr="00762494" w:rsidRDefault="00762494" w:rsidP="00762494">
            <w:pPr>
              <w:jc w:val="right"/>
              <w:rPr>
                <w:sz w:val="20"/>
                <w:szCs w:val="20"/>
              </w:rPr>
            </w:pPr>
            <w:r w:rsidRPr="00762494">
              <w:rPr>
                <w:sz w:val="20"/>
                <w:szCs w:val="20"/>
              </w:rPr>
              <w:t>25,5</w:t>
            </w:r>
          </w:p>
        </w:tc>
      </w:tr>
      <w:tr w:rsidR="00762494" w:rsidRPr="00762494" w14:paraId="7CFCDEA1" w14:textId="77777777" w:rsidTr="00261320">
        <w:tc>
          <w:tcPr>
            <w:tcW w:w="2117" w:type="pct"/>
            <w:vAlign w:val="bottom"/>
            <w:hideMark/>
          </w:tcPr>
          <w:p w14:paraId="49DF6181" w14:textId="77777777" w:rsidR="00762494" w:rsidRPr="00762494" w:rsidRDefault="00762494" w:rsidP="00762494">
            <w:pPr>
              <w:spacing w:beforeLines="10" w:before="24" w:afterLines="10" w:after="24"/>
              <w:ind w:left="170" w:hanging="113"/>
              <w:rPr>
                <w:color w:val="000000"/>
                <w:sz w:val="20"/>
                <w:szCs w:val="20"/>
              </w:rPr>
            </w:pPr>
            <w:r w:rsidRPr="00762494">
              <w:rPr>
                <w:color w:val="000000"/>
                <w:sz w:val="20"/>
                <w:szCs w:val="20"/>
                <w:lang w:val="ky-KG"/>
              </w:rPr>
              <w:t>Дүң жана чекене с</w:t>
            </w:r>
            <w:proofErr w:type="spellStart"/>
            <w:r w:rsidRPr="00762494">
              <w:rPr>
                <w:color w:val="000000"/>
                <w:sz w:val="20"/>
                <w:szCs w:val="20"/>
              </w:rPr>
              <w:t>оода</w:t>
            </w:r>
            <w:proofErr w:type="spellEnd"/>
            <w:r w:rsidRPr="00762494">
              <w:rPr>
                <w:color w:val="000000"/>
                <w:sz w:val="20"/>
                <w:szCs w:val="20"/>
              </w:rPr>
              <w:t xml:space="preserve">; </w:t>
            </w:r>
            <w:proofErr w:type="spellStart"/>
            <w:r w:rsidRPr="00762494">
              <w:rPr>
                <w:color w:val="000000"/>
                <w:sz w:val="20"/>
                <w:szCs w:val="20"/>
              </w:rPr>
              <w:t>автоунааларды</w:t>
            </w:r>
            <w:proofErr w:type="spellEnd"/>
            <w:r w:rsidRPr="00762494">
              <w:rPr>
                <w:color w:val="000000"/>
                <w:sz w:val="20"/>
                <w:szCs w:val="20"/>
              </w:rPr>
              <w:t xml:space="preserve"> </w:t>
            </w:r>
            <w:r w:rsidRPr="00762494">
              <w:rPr>
                <w:color w:val="000000"/>
                <w:sz w:val="20"/>
                <w:szCs w:val="20"/>
                <w:lang w:val="ky-KG"/>
              </w:rPr>
              <w:t xml:space="preserve">жана мотоциклдерди </w:t>
            </w:r>
            <w:proofErr w:type="spellStart"/>
            <w:r w:rsidRPr="00762494">
              <w:rPr>
                <w:color w:val="000000"/>
                <w:sz w:val="20"/>
                <w:szCs w:val="20"/>
              </w:rPr>
              <w:t>оңдоо</w:t>
            </w:r>
            <w:proofErr w:type="spellEnd"/>
          </w:p>
        </w:tc>
        <w:tc>
          <w:tcPr>
            <w:tcW w:w="721" w:type="pct"/>
            <w:noWrap/>
            <w:vAlign w:val="bottom"/>
            <w:hideMark/>
          </w:tcPr>
          <w:p w14:paraId="19AC6424" w14:textId="77777777" w:rsidR="00762494" w:rsidRPr="00762494" w:rsidRDefault="00762494" w:rsidP="00762494">
            <w:pPr>
              <w:jc w:val="right"/>
              <w:rPr>
                <w:sz w:val="20"/>
                <w:szCs w:val="20"/>
              </w:rPr>
            </w:pPr>
            <w:r w:rsidRPr="00762494">
              <w:rPr>
                <w:sz w:val="20"/>
                <w:szCs w:val="20"/>
              </w:rPr>
              <w:t>238 290,3</w:t>
            </w:r>
          </w:p>
        </w:tc>
        <w:tc>
          <w:tcPr>
            <w:tcW w:w="766" w:type="pct"/>
            <w:vAlign w:val="bottom"/>
            <w:hideMark/>
          </w:tcPr>
          <w:p w14:paraId="058A6E22" w14:textId="77777777" w:rsidR="00762494" w:rsidRPr="00762494" w:rsidRDefault="00762494" w:rsidP="00762494">
            <w:pPr>
              <w:jc w:val="right"/>
              <w:rPr>
                <w:sz w:val="20"/>
                <w:szCs w:val="20"/>
              </w:rPr>
            </w:pPr>
            <w:r w:rsidRPr="00762494">
              <w:rPr>
                <w:sz w:val="20"/>
                <w:szCs w:val="20"/>
              </w:rPr>
              <w:t>200 259,8</w:t>
            </w:r>
          </w:p>
        </w:tc>
        <w:tc>
          <w:tcPr>
            <w:tcW w:w="676" w:type="pct"/>
            <w:vAlign w:val="bottom"/>
            <w:hideMark/>
          </w:tcPr>
          <w:p w14:paraId="2AAFB28B" w14:textId="77777777" w:rsidR="00762494" w:rsidRPr="00762494" w:rsidRDefault="00762494" w:rsidP="00762494">
            <w:pPr>
              <w:jc w:val="right"/>
              <w:rPr>
                <w:sz w:val="20"/>
                <w:szCs w:val="20"/>
              </w:rPr>
            </w:pPr>
            <w:r w:rsidRPr="00762494">
              <w:rPr>
                <w:sz w:val="20"/>
                <w:szCs w:val="20"/>
              </w:rPr>
              <w:t>47,1</w:t>
            </w:r>
          </w:p>
        </w:tc>
        <w:tc>
          <w:tcPr>
            <w:tcW w:w="720" w:type="pct"/>
            <w:noWrap/>
            <w:vAlign w:val="bottom"/>
            <w:hideMark/>
          </w:tcPr>
          <w:p w14:paraId="31614E12" w14:textId="77777777" w:rsidR="00762494" w:rsidRPr="00762494" w:rsidRDefault="00762494" w:rsidP="00762494">
            <w:pPr>
              <w:jc w:val="right"/>
              <w:rPr>
                <w:sz w:val="20"/>
                <w:szCs w:val="20"/>
              </w:rPr>
            </w:pPr>
            <w:r w:rsidRPr="00762494">
              <w:rPr>
                <w:sz w:val="20"/>
                <w:szCs w:val="20"/>
              </w:rPr>
              <w:t>38,8</w:t>
            </w:r>
          </w:p>
        </w:tc>
      </w:tr>
      <w:tr w:rsidR="00762494" w:rsidRPr="00762494" w14:paraId="13583FC8" w14:textId="77777777" w:rsidTr="00261320">
        <w:tc>
          <w:tcPr>
            <w:tcW w:w="2117" w:type="pct"/>
            <w:vAlign w:val="bottom"/>
            <w:hideMark/>
          </w:tcPr>
          <w:p w14:paraId="0BF5BB61" w14:textId="77777777" w:rsidR="00762494" w:rsidRPr="00762494" w:rsidRDefault="00762494" w:rsidP="00762494">
            <w:pPr>
              <w:spacing w:beforeLines="10" w:before="24" w:afterLines="10" w:after="24"/>
              <w:ind w:left="170" w:hanging="113"/>
              <w:rPr>
                <w:color w:val="000000"/>
                <w:sz w:val="20"/>
                <w:szCs w:val="20"/>
              </w:rPr>
            </w:pPr>
            <w:r w:rsidRPr="00762494">
              <w:rPr>
                <w:color w:val="000000"/>
                <w:sz w:val="20"/>
                <w:szCs w:val="20"/>
              </w:rPr>
              <w:t xml:space="preserve">Транспорт </w:t>
            </w:r>
            <w:r w:rsidRPr="00762494">
              <w:rPr>
                <w:color w:val="000000"/>
                <w:sz w:val="20"/>
                <w:szCs w:val="20"/>
                <w:lang w:val="ky-KG"/>
              </w:rPr>
              <w:t xml:space="preserve">ишмердиги </w:t>
            </w:r>
            <w:proofErr w:type="spellStart"/>
            <w:r w:rsidRPr="00762494">
              <w:rPr>
                <w:color w:val="000000"/>
                <w:sz w:val="20"/>
                <w:szCs w:val="20"/>
              </w:rPr>
              <w:t>жана</w:t>
            </w:r>
            <w:proofErr w:type="spellEnd"/>
            <w:r w:rsidRPr="00762494">
              <w:rPr>
                <w:color w:val="000000"/>
                <w:sz w:val="20"/>
                <w:szCs w:val="20"/>
              </w:rPr>
              <w:t xml:space="preserve"> </w:t>
            </w:r>
            <w:proofErr w:type="spellStart"/>
            <w:r w:rsidRPr="00762494">
              <w:rPr>
                <w:color w:val="000000"/>
                <w:sz w:val="20"/>
                <w:szCs w:val="20"/>
              </w:rPr>
              <w:t>жүк</w:t>
            </w:r>
            <w:proofErr w:type="spellEnd"/>
            <w:r w:rsidRPr="00762494">
              <w:rPr>
                <w:color w:val="000000"/>
                <w:sz w:val="20"/>
                <w:szCs w:val="20"/>
                <w:lang w:val="ky-KG"/>
              </w:rPr>
              <w:t>төрдү</w:t>
            </w:r>
            <w:r w:rsidRPr="00762494">
              <w:rPr>
                <w:color w:val="000000"/>
                <w:sz w:val="20"/>
                <w:szCs w:val="20"/>
              </w:rPr>
              <w:t xml:space="preserve"> </w:t>
            </w:r>
            <w:proofErr w:type="spellStart"/>
            <w:r w:rsidRPr="00762494">
              <w:rPr>
                <w:color w:val="000000"/>
                <w:sz w:val="20"/>
                <w:szCs w:val="20"/>
              </w:rPr>
              <w:t>сактоо</w:t>
            </w:r>
            <w:proofErr w:type="spellEnd"/>
          </w:p>
        </w:tc>
        <w:tc>
          <w:tcPr>
            <w:tcW w:w="721" w:type="pct"/>
            <w:noWrap/>
            <w:vAlign w:val="bottom"/>
            <w:hideMark/>
          </w:tcPr>
          <w:p w14:paraId="6D223980" w14:textId="77777777" w:rsidR="00762494" w:rsidRPr="00762494" w:rsidRDefault="00762494" w:rsidP="00762494">
            <w:pPr>
              <w:jc w:val="right"/>
              <w:rPr>
                <w:sz w:val="20"/>
                <w:szCs w:val="20"/>
              </w:rPr>
            </w:pPr>
            <w:r w:rsidRPr="00762494">
              <w:rPr>
                <w:sz w:val="20"/>
                <w:szCs w:val="20"/>
              </w:rPr>
              <w:t>5 315,2</w:t>
            </w:r>
          </w:p>
        </w:tc>
        <w:tc>
          <w:tcPr>
            <w:tcW w:w="766" w:type="pct"/>
            <w:vAlign w:val="bottom"/>
            <w:hideMark/>
          </w:tcPr>
          <w:p w14:paraId="5504C55B" w14:textId="77777777" w:rsidR="00762494" w:rsidRPr="00762494" w:rsidRDefault="00762494" w:rsidP="00762494">
            <w:pPr>
              <w:jc w:val="right"/>
              <w:rPr>
                <w:sz w:val="20"/>
                <w:szCs w:val="20"/>
              </w:rPr>
            </w:pPr>
            <w:r w:rsidRPr="00762494">
              <w:rPr>
                <w:sz w:val="20"/>
                <w:szCs w:val="20"/>
              </w:rPr>
              <w:t>6 435,8</w:t>
            </w:r>
          </w:p>
        </w:tc>
        <w:tc>
          <w:tcPr>
            <w:tcW w:w="676" w:type="pct"/>
            <w:vAlign w:val="bottom"/>
            <w:hideMark/>
          </w:tcPr>
          <w:p w14:paraId="33141697" w14:textId="77777777" w:rsidR="00762494" w:rsidRPr="00762494" w:rsidRDefault="00762494" w:rsidP="00762494">
            <w:pPr>
              <w:jc w:val="right"/>
              <w:rPr>
                <w:sz w:val="20"/>
                <w:szCs w:val="20"/>
              </w:rPr>
            </w:pPr>
            <w:r w:rsidRPr="00762494">
              <w:rPr>
                <w:sz w:val="20"/>
                <w:szCs w:val="20"/>
              </w:rPr>
              <w:t>1,1</w:t>
            </w:r>
          </w:p>
        </w:tc>
        <w:tc>
          <w:tcPr>
            <w:tcW w:w="720" w:type="pct"/>
            <w:noWrap/>
            <w:vAlign w:val="bottom"/>
            <w:hideMark/>
          </w:tcPr>
          <w:p w14:paraId="24B3733A" w14:textId="77777777" w:rsidR="00762494" w:rsidRPr="00762494" w:rsidRDefault="00762494" w:rsidP="00762494">
            <w:pPr>
              <w:jc w:val="right"/>
              <w:rPr>
                <w:sz w:val="20"/>
                <w:szCs w:val="20"/>
              </w:rPr>
            </w:pPr>
            <w:r w:rsidRPr="00762494">
              <w:rPr>
                <w:sz w:val="20"/>
                <w:szCs w:val="20"/>
              </w:rPr>
              <w:t>1,2</w:t>
            </w:r>
          </w:p>
        </w:tc>
      </w:tr>
      <w:tr w:rsidR="00762494" w:rsidRPr="00762494" w14:paraId="326FB29F" w14:textId="77777777" w:rsidTr="00261320">
        <w:tc>
          <w:tcPr>
            <w:tcW w:w="2117" w:type="pct"/>
            <w:vAlign w:val="bottom"/>
            <w:hideMark/>
          </w:tcPr>
          <w:p w14:paraId="3B93889D" w14:textId="77777777" w:rsidR="00762494" w:rsidRPr="00762494" w:rsidRDefault="00762494" w:rsidP="00762494">
            <w:pPr>
              <w:spacing w:beforeLines="10" w:before="24" w:afterLines="10" w:after="24"/>
              <w:ind w:left="170" w:hanging="113"/>
              <w:rPr>
                <w:color w:val="000000"/>
                <w:sz w:val="20"/>
                <w:szCs w:val="20"/>
                <w:lang w:val="ky-KG"/>
              </w:rPr>
            </w:pPr>
            <w:proofErr w:type="spellStart"/>
            <w:r w:rsidRPr="00762494">
              <w:rPr>
                <w:color w:val="000000"/>
                <w:sz w:val="20"/>
                <w:szCs w:val="20"/>
              </w:rPr>
              <w:t>Мейманканалардын</w:t>
            </w:r>
            <w:proofErr w:type="spellEnd"/>
            <w:r w:rsidRPr="00762494">
              <w:rPr>
                <w:color w:val="000000"/>
                <w:sz w:val="20"/>
                <w:szCs w:val="20"/>
                <w:lang w:val="ky-KG"/>
              </w:rPr>
              <w:t xml:space="preserve"> жана </w:t>
            </w:r>
            <w:proofErr w:type="spellStart"/>
            <w:r w:rsidRPr="00762494">
              <w:rPr>
                <w:color w:val="000000"/>
                <w:sz w:val="20"/>
                <w:szCs w:val="20"/>
              </w:rPr>
              <w:t>ресторандардын</w:t>
            </w:r>
            <w:proofErr w:type="spellEnd"/>
            <w:r w:rsidRPr="00762494">
              <w:rPr>
                <w:color w:val="000000"/>
                <w:sz w:val="20"/>
                <w:szCs w:val="20"/>
              </w:rPr>
              <w:t xml:space="preserve"> </w:t>
            </w:r>
            <w:proofErr w:type="spellStart"/>
            <w:r w:rsidRPr="00762494">
              <w:rPr>
                <w:color w:val="000000"/>
                <w:sz w:val="20"/>
                <w:szCs w:val="20"/>
              </w:rPr>
              <w:t>ишмердиги</w:t>
            </w:r>
            <w:proofErr w:type="spellEnd"/>
          </w:p>
        </w:tc>
        <w:tc>
          <w:tcPr>
            <w:tcW w:w="721" w:type="pct"/>
            <w:noWrap/>
            <w:vAlign w:val="bottom"/>
            <w:hideMark/>
          </w:tcPr>
          <w:p w14:paraId="25ECC847" w14:textId="77777777" w:rsidR="00762494" w:rsidRPr="00762494" w:rsidRDefault="00762494" w:rsidP="00762494">
            <w:pPr>
              <w:jc w:val="right"/>
              <w:rPr>
                <w:sz w:val="20"/>
                <w:szCs w:val="20"/>
              </w:rPr>
            </w:pPr>
            <w:r w:rsidRPr="00762494">
              <w:rPr>
                <w:sz w:val="20"/>
                <w:szCs w:val="20"/>
              </w:rPr>
              <w:t>1 270,7</w:t>
            </w:r>
          </w:p>
        </w:tc>
        <w:tc>
          <w:tcPr>
            <w:tcW w:w="766" w:type="pct"/>
            <w:vAlign w:val="bottom"/>
            <w:hideMark/>
          </w:tcPr>
          <w:p w14:paraId="07CC0C16" w14:textId="77777777" w:rsidR="00762494" w:rsidRPr="00762494" w:rsidRDefault="00762494" w:rsidP="00762494">
            <w:pPr>
              <w:jc w:val="right"/>
              <w:rPr>
                <w:sz w:val="20"/>
                <w:szCs w:val="20"/>
              </w:rPr>
            </w:pPr>
            <w:r w:rsidRPr="00762494">
              <w:rPr>
                <w:sz w:val="20"/>
                <w:szCs w:val="20"/>
              </w:rPr>
              <w:t>1 266,2</w:t>
            </w:r>
          </w:p>
        </w:tc>
        <w:tc>
          <w:tcPr>
            <w:tcW w:w="676" w:type="pct"/>
            <w:vAlign w:val="bottom"/>
            <w:hideMark/>
          </w:tcPr>
          <w:p w14:paraId="39F855A0" w14:textId="77777777" w:rsidR="00762494" w:rsidRPr="00762494" w:rsidRDefault="00762494" w:rsidP="00762494">
            <w:pPr>
              <w:jc w:val="right"/>
              <w:rPr>
                <w:sz w:val="20"/>
                <w:szCs w:val="20"/>
              </w:rPr>
            </w:pPr>
            <w:r w:rsidRPr="00762494">
              <w:rPr>
                <w:sz w:val="20"/>
                <w:szCs w:val="20"/>
              </w:rPr>
              <w:t>0,3</w:t>
            </w:r>
          </w:p>
        </w:tc>
        <w:tc>
          <w:tcPr>
            <w:tcW w:w="720" w:type="pct"/>
            <w:noWrap/>
            <w:vAlign w:val="bottom"/>
            <w:hideMark/>
          </w:tcPr>
          <w:p w14:paraId="06F9A65B" w14:textId="77777777" w:rsidR="00762494" w:rsidRPr="00762494" w:rsidRDefault="00762494" w:rsidP="00762494">
            <w:pPr>
              <w:jc w:val="right"/>
              <w:rPr>
                <w:sz w:val="20"/>
                <w:szCs w:val="20"/>
              </w:rPr>
            </w:pPr>
            <w:r w:rsidRPr="00762494">
              <w:rPr>
                <w:sz w:val="20"/>
                <w:szCs w:val="20"/>
              </w:rPr>
              <w:t>0,2</w:t>
            </w:r>
          </w:p>
        </w:tc>
      </w:tr>
      <w:tr w:rsidR="00762494" w:rsidRPr="00762494" w14:paraId="174A42D7" w14:textId="77777777" w:rsidTr="00261320">
        <w:tc>
          <w:tcPr>
            <w:tcW w:w="2117" w:type="pct"/>
            <w:vAlign w:val="bottom"/>
            <w:hideMark/>
          </w:tcPr>
          <w:p w14:paraId="02245522" w14:textId="77777777" w:rsidR="00762494" w:rsidRPr="00762494" w:rsidRDefault="00762494" w:rsidP="00762494">
            <w:pPr>
              <w:spacing w:beforeLines="10" w:before="24" w:afterLines="10" w:after="24"/>
              <w:ind w:left="170" w:hanging="113"/>
              <w:rPr>
                <w:color w:val="000000"/>
                <w:sz w:val="20"/>
                <w:szCs w:val="20"/>
              </w:rPr>
            </w:pPr>
            <w:proofErr w:type="spellStart"/>
            <w:r w:rsidRPr="00762494">
              <w:rPr>
                <w:color w:val="000000"/>
                <w:sz w:val="20"/>
                <w:szCs w:val="20"/>
              </w:rPr>
              <w:t>Маалымат</w:t>
            </w:r>
            <w:proofErr w:type="spellEnd"/>
          </w:p>
        </w:tc>
        <w:tc>
          <w:tcPr>
            <w:tcW w:w="721" w:type="pct"/>
            <w:noWrap/>
            <w:vAlign w:val="bottom"/>
            <w:hideMark/>
          </w:tcPr>
          <w:p w14:paraId="46E2A4E3" w14:textId="77777777" w:rsidR="00762494" w:rsidRPr="00762494" w:rsidRDefault="00762494" w:rsidP="00762494">
            <w:pPr>
              <w:jc w:val="right"/>
              <w:rPr>
                <w:sz w:val="20"/>
                <w:szCs w:val="20"/>
              </w:rPr>
            </w:pPr>
            <w:r w:rsidRPr="00762494">
              <w:rPr>
                <w:sz w:val="20"/>
                <w:szCs w:val="20"/>
              </w:rPr>
              <w:t>522,8</w:t>
            </w:r>
          </w:p>
        </w:tc>
        <w:tc>
          <w:tcPr>
            <w:tcW w:w="766" w:type="pct"/>
            <w:vAlign w:val="bottom"/>
            <w:hideMark/>
          </w:tcPr>
          <w:p w14:paraId="7FDC6065" w14:textId="77777777" w:rsidR="00762494" w:rsidRPr="00762494" w:rsidRDefault="00762494" w:rsidP="00762494">
            <w:pPr>
              <w:jc w:val="right"/>
              <w:rPr>
                <w:sz w:val="20"/>
                <w:szCs w:val="20"/>
              </w:rPr>
            </w:pPr>
            <w:r w:rsidRPr="00762494">
              <w:rPr>
                <w:sz w:val="20"/>
                <w:szCs w:val="20"/>
              </w:rPr>
              <w:t>588,1</w:t>
            </w:r>
          </w:p>
        </w:tc>
        <w:tc>
          <w:tcPr>
            <w:tcW w:w="676" w:type="pct"/>
            <w:vAlign w:val="bottom"/>
            <w:hideMark/>
          </w:tcPr>
          <w:p w14:paraId="446B01EB" w14:textId="77777777" w:rsidR="00762494" w:rsidRPr="00762494" w:rsidRDefault="00762494" w:rsidP="00762494">
            <w:pPr>
              <w:jc w:val="right"/>
              <w:rPr>
                <w:sz w:val="20"/>
                <w:szCs w:val="20"/>
              </w:rPr>
            </w:pPr>
            <w:r w:rsidRPr="00762494">
              <w:rPr>
                <w:sz w:val="20"/>
                <w:szCs w:val="20"/>
              </w:rPr>
              <w:t>0,1</w:t>
            </w:r>
          </w:p>
        </w:tc>
        <w:tc>
          <w:tcPr>
            <w:tcW w:w="720" w:type="pct"/>
            <w:noWrap/>
            <w:vAlign w:val="bottom"/>
            <w:hideMark/>
          </w:tcPr>
          <w:p w14:paraId="58357EB1" w14:textId="77777777" w:rsidR="00762494" w:rsidRPr="00762494" w:rsidRDefault="00762494" w:rsidP="00762494">
            <w:pPr>
              <w:jc w:val="right"/>
              <w:rPr>
                <w:sz w:val="20"/>
                <w:szCs w:val="20"/>
              </w:rPr>
            </w:pPr>
            <w:r w:rsidRPr="00762494">
              <w:rPr>
                <w:sz w:val="20"/>
                <w:szCs w:val="20"/>
              </w:rPr>
              <w:t>0,1</w:t>
            </w:r>
          </w:p>
        </w:tc>
      </w:tr>
      <w:tr w:rsidR="00762494" w:rsidRPr="00762494" w14:paraId="57854921" w14:textId="77777777" w:rsidTr="00261320">
        <w:tc>
          <w:tcPr>
            <w:tcW w:w="2117" w:type="pct"/>
            <w:vAlign w:val="bottom"/>
            <w:hideMark/>
          </w:tcPr>
          <w:p w14:paraId="16F2F339" w14:textId="77777777" w:rsidR="00762494" w:rsidRPr="00762494" w:rsidRDefault="00762494" w:rsidP="00762494">
            <w:pPr>
              <w:spacing w:beforeLines="10" w:before="24" w:afterLines="10" w:after="24"/>
              <w:ind w:left="170" w:hanging="113"/>
              <w:rPr>
                <w:color w:val="000000"/>
                <w:sz w:val="20"/>
                <w:szCs w:val="20"/>
              </w:rPr>
            </w:pPr>
            <w:proofErr w:type="spellStart"/>
            <w:r w:rsidRPr="00762494">
              <w:rPr>
                <w:color w:val="000000"/>
                <w:sz w:val="20"/>
                <w:szCs w:val="20"/>
              </w:rPr>
              <w:t>Байланыш</w:t>
            </w:r>
            <w:proofErr w:type="spellEnd"/>
          </w:p>
        </w:tc>
        <w:tc>
          <w:tcPr>
            <w:tcW w:w="721" w:type="pct"/>
            <w:noWrap/>
            <w:vAlign w:val="bottom"/>
            <w:hideMark/>
          </w:tcPr>
          <w:p w14:paraId="01697F45" w14:textId="77777777" w:rsidR="00762494" w:rsidRPr="00762494" w:rsidRDefault="00762494" w:rsidP="00762494">
            <w:pPr>
              <w:jc w:val="right"/>
              <w:rPr>
                <w:sz w:val="20"/>
                <w:szCs w:val="20"/>
              </w:rPr>
            </w:pPr>
            <w:r w:rsidRPr="00762494">
              <w:rPr>
                <w:sz w:val="20"/>
                <w:szCs w:val="20"/>
              </w:rPr>
              <w:t>3 109,1</w:t>
            </w:r>
          </w:p>
        </w:tc>
        <w:tc>
          <w:tcPr>
            <w:tcW w:w="766" w:type="pct"/>
            <w:vAlign w:val="bottom"/>
            <w:hideMark/>
          </w:tcPr>
          <w:p w14:paraId="474417F6" w14:textId="77777777" w:rsidR="00762494" w:rsidRPr="00762494" w:rsidRDefault="00762494" w:rsidP="00762494">
            <w:pPr>
              <w:jc w:val="right"/>
              <w:rPr>
                <w:sz w:val="20"/>
                <w:szCs w:val="20"/>
              </w:rPr>
            </w:pPr>
            <w:r w:rsidRPr="00762494">
              <w:rPr>
                <w:sz w:val="20"/>
                <w:szCs w:val="20"/>
              </w:rPr>
              <w:t>4 833,6</w:t>
            </w:r>
          </w:p>
        </w:tc>
        <w:tc>
          <w:tcPr>
            <w:tcW w:w="676" w:type="pct"/>
            <w:vAlign w:val="bottom"/>
            <w:hideMark/>
          </w:tcPr>
          <w:p w14:paraId="1A58246B" w14:textId="77777777" w:rsidR="00762494" w:rsidRPr="00762494" w:rsidRDefault="00762494" w:rsidP="00762494">
            <w:pPr>
              <w:jc w:val="right"/>
              <w:rPr>
                <w:sz w:val="20"/>
                <w:szCs w:val="20"/>
              </w:rPr>
            </w:pPr>
            <w:r w:rsidRPr="00762494">
              <w:rPr>
                <w:sz w:val="20"/>
                <w:szCs w:val="20"/>
              </w:rPr>
              <w:t>0,6</w:t>
            </w:r>
          </w:p>
        </w:tc>
        <w:tc>
          <w:tcPr>
            <w:tcW w:w="720" w:type="pct"/>
            <w:noWrap/>
            <w:vAlign w:val="bottom"/>
            <w:hideMark/>
          </w:tcPr>
          <w:p w14:paraId="4279D8F7" w14:textId="77777777" w:rsidR="00762494" w:rsidRPr="00762494" w:rsidRDefault="00762494" w:rsidP="00762494">
            <w:pPr>
              <w:jc w:val="right"/>
              <w:rPr>
                <w:sz w:val="20"/>
                <w:szCs w:val="20"/>
              </w:rPr>
            </w:pPr>
            <w:r w:rsidRPr="00762494">
              <w:rPr>
                <w:sz w:val="20"/>
                <w:szCs w:val="20"/>
              </w:rPr>
              <w:t>0,9</w:t>
            </w:r>
          </w:p>
        </w:tc>
      </w:tr>
      <w:tr w:rsidR="00762494" w:rsidRPr="00762494" w14:paraId="0AC749BD" w14:textId="77777777" w:rsidTr="00261320">
        <w:tc>
          <w:tcPr>
            <w:tcW w:w="2117" w:type="pct"/>
            <w:vAlign w:val="bottom"/>
            <w:hideMark/>
          </w:tcPr>
          <w:p w14:paraId="2F53692E" w14:textId="77777777" w:rsidR="00762494" w:rsidRPr="00762494" w:rsidRDefault="00762494" w:rsidP="00762494">
            <w:pPr>
              <w:spacing w:beforeLines="10" w:before="24" w:afterLines="10" w:after="24"/>
              <w:ind w:left="170" w:hanging="113"/>
              <w:rPr>
                <w:color w:val="000000"/>
                <w:sz w:val="20"/>
                <w:szCs w:val="20"/>
              </w:rPr>
            </w:pPr>
            <w:r w:rsidRPr="00762494">
              <w:rPr>
                <w:color w:val="000000"/>
                <w:sz w:val="20"/>
                <w:szCs w:val="20"/>
              </w:rPr>
              <w:t>Финансы</w:t>
            </w:r>
            <w:r w:rsidRPr="00762494">
              <w:rPr>
                <w:color w:val="000000"/>
                <w:sz w:val="20"/>
                <w:szCs w:val="20"/>
                <w:lang w:val="ky-KG"/>
              </w:rPr>
              <w:t xml:space="preserve">лык ортомчулук </w:t>
            </w:r>
          </w:p>
        </w:tc>
        <w:tc>
          <w:tcPr>
            <w:tcW w:w="721" w:type="pct"/>
            <w:noWrap/>
            <w:vAlign w:val="bottom"/>
            <w:hideMark/>
          </w:tcPr>
          <w:p w14:paraId="2DF6DCA8" w14:textId="77777777" w:rsidR="00762494" w:rsidRPr="00762494" w:rsidRDefault="00762494" w:rsidP="00762494">
            <w:pPr>
              <w:jc w:val="right"/>
              <w:rPr>
                <w:sz w:val="20"/>
                <w:szCs w:val="20"/>
              </w:rPr>
            </w:pPr>
            <w:r w:rsidRPr="00762494">
              <w:rPr>
                <w:sz w:val="20"/>
                <w:szCs w:val="20"/>
              </w:rPr>
              <w:t>396,7</w:t>
            </w:r>
          </w:p>
        </w:tc>
        <w:tc>
          <w:tcPr>
            <w:tcW w:w="766" w:type="pct"/>
            <w:vAlign w:val="bottom"/>
            <w:hideMark/>
          </w:tcPr>
          <w:p w14:paraId="727BF5CA" w14:textId="77777777" w:rsidR="00762494" w:rsidRPr="00762494" w:rsidRDefault="00762494" w:rsidP="00762494">
            <w:pPr>
              <w:jc w:val="right"/>
              <w:rPr>
                <w:sz w:val="20"/>
                <w:szCs w:val="20"/>
              </w:rPr>
            </w:pPr>
            <w:r w:rsidRPr="00762494">
              <w:rPr>
                <w:sz w:val="20"/>
                <w:szCs w:val="20"/>
              </w:rPr>
              <w:t>310,7</w:t>
            </w:r>
          </w:p>
        </w:tc>
        <w:tc>
          <w:tcPr>
            <w:tcW w:w="676" w:type="pct"/>
            <w:vAlign w:val="bottom"/>
            <w:hideMark/>
          </w:tcPr>
          <w:p w14:paraId="189141A5" w14:textId="77777777" w:rsidR="00762494" w:rsidRPr="00762494" w:rsidRDefault="00762494" w:rsidP="00762494">
            <w:pPr>
              <w:jc w:val="right"/>
              <w:rPr>
                <w:sz w:val="20"/>
                <w:szCs w:val="20"/>
              </w:rPr>
            </w:pPr>
            <w:r w:rsidRPr="00762494">
              <w:rPr>
                <w:sz w:val="20"/>
                <w:szCs w:val="20"/>
              </w:rPr>
              <w:t>0,1</w:t>
            </w:r>
          </w:p>
        </w:tc>
        <w:tc>
          <w:tcPr>
            <w:tcW w:w="720" w:type="pct"/>
            <w:noWrap/>
            <w:vAlign w:val="bottom"/>
            <w:hideMark/>
          </w:tcPr>
          <w:p w14:paraId="179002C7" w14:textId="77777777" w:rsidR="00762494" w:rsidRPr="00762494" w:rsidRDefault="00762494" w:rsidP="00762494">
            <w:pPr>
              <w:jc w:val="right"/>
              <w:rPr>
                <w:sz w:val="20"/>
                <w:szCs w:val="20"/>
              </w:rPr>
            </w:pPr>
            <w:r w:rsidRPr="00762494">
              <w:rPr>
                <w:sz w:val="20"/>
                <w:szCs w:val="20"/>
              </w:rPr>
              <w:t>0,1</w:t>
            </w:r>
          </w:p>
        </w:tc>
      </w:tr>
      <w:tr w:rsidR="00762494" w:rsidRPr="00762494" w14:paraId="2C392707" w14:textId="77777777" w:rsidTr="00261320">
        <w:tc>
          <w:tcPr>
            <w:tcW w:w="2117" w:type="pct"/>
            <w:vAlign w:val="bottom"/>
            <w:hideMark/>
          </w:tcPr>
          <w:p w14:paraId="1A64890A" w14:textId="77777777" w:rsidR="00762494" w:rsidRPr="00762494" w:rsidRDefault="00762494" w:rsidP="00762494">
            <w:pPr>
              <w:spacing w:beforeLines="10" w:before="24" w:afterLines="10" w:after="24"/>
              <w:ind w:left="170" w:hanging="113"/>
              <w:rPr>
                <w:color w:val="000000"/>
                <w:sz w:val="20"/>
                <w:szCs w:val="20"/>
              </w:rPr>
            </w:pPr>
            <w:proofErr w:type="spellStart"/>
            <w:r w:rsidRPr="00762494">
              <w:rPr>
                <w:color w:val="000000"/>
                <w:sz w:val="20"/>
                <w:szCs w:val="20"/>
              </w:rPr>
              <w:t>Кыймылсыз</w:t>
            </w:r>
            <w:proofErr w:type="spellEnd"/>
            <w:r w:rsidRPr="00762494">
              <w:rPr>
                <w:color w:val="000000"/>
                <w:sz w:val="20"/>
                <w:szCs w:val="20"/>
              </w:rPr>
              <w:t xml:space="preserve"> </w:t>
            </w:r>
            <w:proofErr w:type="spellStart"/>
            <w:r w:rsidRPr="00762494">
              <w:rPr>
                <w:color w:val="000000"/>
                <w:sz w:val="20"/>
                <w:szCs w:val="20"/>
              </w:rPr>
              <w:t>мүлк</w:t>
            </w:r>
            <w:proofErr w:type="spellEnd"/>
            <w:r w:rsidRPr="00762494">
              <w:rPr>
                <w:color w:val="000000"/>
                <w:sz w:val="20"/>
                <w:szCs w:val="20"/>
              </w:rPr>
              <w:t xml:space="preserve"> </w:t>
            </w:r>
            <w:proofErr w:type="spellStart"/>
            <w:r w:rsidRPr="00762494">
              <w:rPr>
                <w:color w:val="000000"/>
                <w:sz w:val="20"/>
                <w:szCs w:val="20"/>
              </w:rPr>
              <w:t>менен</w:t>
            </w:r>
            <w:proofErr w:type="spellEnd"/>
            <w:r w:rsidRPr="00762494">
              <w:rPr>
                <w:color w:val="000000"/>
                <w:sz w:val="20"/>
                <w:szCs w:val="20"/>
              </w:rPr>
              <w:t xml:space="preserve"> </w:t>
            </w:r>
            <w:proofErr w:type="spellStart"/>
            <w:r w:rsidRPr="00762494">
              <w:rPr>
                <w:color w:val="000000"/>
                <w:sz w:val="20"/>
                <w:szCs w:val="20"/>
              </w:rPr>
              <w:t>операциялар</w:t>
            </w:r>
            <w:proofErr w:type="spellEnd"/>
            <w:r w:rsidRPr="00762494">
              <w:rPr>
                <w:color w:val="000000"/>
                <w:sz w:val="20"/>
                <w:szCs w:val="20"/>
              </w:rPr>
              <w:t xml:space="preserve"> </w:t>
            </w:r>
          </w:p>
        </w:tc>
        <w:tc>
          <w:tcPr>
            <w:tcW w:w="721" w:type="pct"/>
            <w:noWrap/>
            <w:vAlign w:val="bottom"/>
            <w:hideMark/>
          </w:tcPr>
          <w:p w14:paraId="1DEA1303" w14:textId="77777777" w:rsidR="00762494" w:rsidRPr="00762494" w:rsidRDefault="00762494" w:rsidP="00762494">
            <w:pPr>
              <w:jc w:val="right"/>
              <w:rPr>
                <w:sz w:val="20"/>
                <w:szCs w:val="20"/>
              </w:rPr>
            </w:pPr>
            <w:r w:rsidRPr="00762494">
              <w:rPr>
                <w:sz w:val="20"/>
                <w:szCs w:val="20"/>
              </w:rPr>
              <w:t>4 188,5</w:t>
            </w:r>
          </w:p>
        </w:tc>
        <w:tc>
          <w:tcPr>
            <w:tcW w:w="766" w:type="pct"/>
            <w:vAlign w:val="bottom"/>
            <w:hideMark/>
          </w:tcPr>
          <w:p w14:paraId="37E80D6B" w14:textId="77777777" w:rsidR="00762494" w:rsidRPr="00762494" w:rsidRDefault="00762494" w:rsidP="00762494">
            <w:pPr>
              <w:jc w:val="right"/>
              <w:rPr>
                <w:sz w:val="20"/>
                <w:szCs w:val="20"/>
              </w:rPr>
            </w:pPr>
            <w:r w:rsidRPr="00762494">
              <w:rPr>
                <w:sz w:val="20"/>
                <w:szCs w:val="20"/>
              </w:rPr>
              <w:t>3 754,0</w:t>
            </w:r>
          </w:p>
        </w:tc>
        <w:tc>
          <w:tcPr>
            <w:tcW w:w="676" w:type="pct"/>
            <w:vAlign w:val="bottom"/>
            <w:hideMark/>
          </w:tcPr>
          <w:p w14:paraId="5C57859B" w14:textId="77777777" w:rsidR="00762494" w:rsidRPr="00762494" w:rsidRDefault="00762494" w:rsidP="00762494">
            <w:pPr>
              <w:jc w:val="right"/>
              <w:rPr>
                <w:sz w:val="20"/>
                <w:szCs w:val="20"/>
              </w:rPr>
            </w:pPr>
            <w:r w:rsidRPr="00762494">
              <w:rPr>
                <w:sz w:val="20"/>
                <w:szCs w:val="20"/>
              </w:rPr>
              <w:t>0,8</w:t>
            </w:r>
          </w:p>
        </w:tc>
        <w:tc>
          <w:tcPr>
            <w:tcW w:w="720" w:type="pct"/>
            <w:noWrap/>
            <w:vAlign w:val="bottom"/>
            <w:hideMark/>
          </w:tcPr>
          <w:p w14:paraId="24AD6CF1" w14:textId="77777777" w:rsidR="00762494" w:rsidRPr="00762494" w:rsidRDefault="00762494" w:rsidP="00762494">
            <w:pPr>
              <w:jc w:val="right"/>
              <w:rPr>
                <w:sz w:val="20"/>
                <w:szCs w:val="20"/>
              </w:rPr>
            </w:pPr>
            <w:r w:rsidRPr="00762494">
              <w:rPr>
                <w:sz w:val="20"/>
                <w:szCs w:val="20"/>
              </w:rPr>
              <w:t>0,7</w:t>
            </w:r>
          </w:p>
        </w:tc>
      </w:tr>
      <w:tr w:rsidR="00762494" w:rsidRPr="00762494" w14:paraId="0930EBD4" w14:textId="77777777" w:rsidTr="00261320">
        <w:tc>
          <w:tcPr>
            <w:tcW w:w="2117" w:type="pct"/>
            <w:vAlign w:val="bottom"/>
            <w:hideMark/>
          </w:tcPr>
          <w:p w14:paraId="279B0A57" w14:textId="77777777" w:rsidR="00762494" w:rsidRPr="00762494" w:rsidRDefault="00762494" w:rsidP="00762494">
            <w:pPr>
              <w:spacing w:beforeLines="10" w:before="24" w:afterLines="10" w:after="24"/>
              <w:ind w:left="170" w:hanging="113"/>
              <w:rPr>
                <w:color w:val="000000"/>
                <w:sz w:val="20"/>
                <w:szCs w:val="20"/>
              </w:rPr>
            </w:pPr>
            <w:r w:rsidRPr="00762494">
              <w:rPr>
                <w:color w:val="000000"/>
                <w:sz w:val="20"/>
                <w:szCs w:val="20"/>
                <w:lang w:val="ky-KG"/>
              </w:rPr>
              <w:t>К</w:t>
            </w:r>
            <w:proofErr w:type="spellStart"/>
            <w:r w:rsidRPr="00762494">
              <w:rPr>
                <w:color w:val="000000"/>
                <w:sz w:val="20"/>
                <w:szCs w:val="20"/>
              </w:rPr>
              <w:t>есиптик</w:t>
            </w:r>
            <w:proofErr w:type="spellEnd"/>
            <w:r w:rsidRPr="00762494">
              <w:rPr>
                <w:color w:val="000000"/>
                <w:sz w:val="20"/>
                <w:szCs w:val="20"/>
              </w:rPr>
              <w:t xml:space="preserve">, </w:t>
            </w:r>
            <w:proofErr w:type="spellStart"/>
            <w:r w:rsidRPr="00762494">
              <w:rPr>
                <w:color w:val="000000"/>
                <w:sz w:val="20"/>
                <w:szCs w:val="20"/>
              </w:rPr>
              <w:t>илимий</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rPr>
              <w:t xml:space="preserve"> </w:t>
            </w:r>
            <w:proofErr w:type="spellStart"/>
            <w:r w:rsidRPr="00762494">
              <w:rPr>
                <w:color w:val="000000"/>
                <w:sz w:val="20"/>
                <w:szCs w:val="20"/>
              </w:rPr>
              <w:t>техникалык</w:t>
            </w:r>
            <w:proofErr w:type="spellEnd"/>
            <w:r w:rsidRPr="00762494">
              <w:rPr>
                <w:color w:val="000000"/>
                <w:sz w:val="20"/>
                <w:szCs w:val="20"/>
              </w:rPr>
              <w:t xml:space="preserve"> </w:t>
            </w:r>
            <w:proofErr w:type="spellStart"/>
            <w:r w:rsidRPr="00762494">
              <w:rPr>
                <w:color w:val="000000"/>
                <w:sz w:val="20"/>
                <w:szCs w:val="20"/>
              </w:rPr>
              <w:t>ишмердик</w:t>
            </w:r>
            <w:proofErr w:type="spellEnd"/>
          </w:p>
        </w:tc>
        <w:tc>
          <w:tcPr>
            <w:tcW w:w="721" w:type="pct"/>
            <w:noWrap/>
            <w:vAlign w:val="bottom"/>
            <w:hideMark/>
          </w:tcPr>
          <w:p w14:paraId="01E87A6F" w14:textId="77777777" w:rsidR="00762494" w:rsidRPr="00762494" w:rsidRDefault="00762494" w:rsidP="00762494">
            <w:pPr>
              <w:jc w:val="right"/>
              <w:rPr>
                <w:sz w:val="20"/>
                <w:szCs w:val="20"/>
              </w:rPr>
            </w:pPr>
            <w:r w:rsidRPr="00762494">
              <w:rPr>
                <w:sz w:val="20"/>
                <w:szCs w:val="20"/>
              </w:rPr>
              <w:t>2 634,3</w:t>
            </w:r>
          </w:p>
        </w:tc>
        <w:tc>
          <w:tcPr>
            <w:tcW w:w="766" w:type="pct"/>
            <w:vAlign w:val="bottom"/>
            <w:hideMark/>
          </w:tcPr>
          <w:p w14:paraId="4EADAB19" w14:textId="77777777" w:rsidR="00762494" w:rsidRPr="00762494" w:rsidRDefault="00762494" w:rsidP="00762494">
            <w:pPr>
              <w:jc w:val="right"/>
              <w:rPr>
                <w:sz w:val="20"/>
                <w:szCs w:val="20"/>
              </w:rPr>
            </w:pPr>
            <w:r w:rsidRPr="00762494">
              <w:rPr>
                <w:sz w:val="20"/>
                <w:szCs w:val="20"/>
              </w:rPr>
              <w:t>2 837,2</w:t>
            </w:r>
          </w:p>
        </w:tc>
        <w:tc>
          <w:tcPr>
            <w:tcW w:w="676" w:type="pct"/>
            <w:vAlign w:val="bottom"/>
            <w:hideMark/>
          </w:tcPr>
          <w:p w14:paraId="7789AF74" w14:textId="77777777" w:rsidR="00762494" w:rsidRPr="00762494" w:rsidRDefault="00762494" w:rsidP="00762494">
            <w:pPr>
              <w:jc w:val="right"/>
              <w:rPr>
                <w:sz w:val="20"/>
                <w:szCs w:val="20"/>
              </w:rPr>
            </w:pPr>
            <w:r w:rsidRPr="00762494">
              <w:rPr>
                <w:sz w:val="20"/>
                <w:szCs w:val="20"/>
              </w:rPr>
              <w:t>0,5</w:t>
            </w:r>
          </w:p>
        </w:tc>
        <w:tc>
          <w:tcPr>
            <w:tcW w:w="720" w:type="pct"/>
            <w:noWrap/>
            <w:vAlign w:val="bottom"/>
            <w:hideMark/>
          </w:tcPr>
          <w:p w14:paraId="781CF005" w14:textId="77777777" w:rsidR="00762494" w:rsidRPr="00762494" w:rsidRDefault="00762494" w:rsidP="00762494">
            <w:pPr>
              <w:jc w:val="right"/>
              <w:rPr>
                <w:sz w:val="20"/>
                <w:szCs w:val="20"/>
              </w:rPr>
            </w:pPr>
            <w:r w:rsidRPr="00762494">
              <w:rPr>
                <w:sz w:val="20"/>
                <w:szCs w:val="20"/>
              </w:rPr>
              <w:t>0,5</w:t>
            </w:r>
          </w:p>
        </w:tc>
      </w:tr>
      <w:tr w:rsidR="00762494" w:rsidRPr="00762494" w14:paraId="5F13C2FD" w14:textId="77777777" w:rsidTr="00261320">
        <w:tc>
          <w:tcPr>
            <w:tcW w:w="2117" w:type="pct"/>
            <w:vAlign w:val="bottom"/>
            <w:hideMark/>
          </w:tcPr>
          <w:p w14:paraId="34D3C8CE" w14:textId="77777777" w:rsidR="00762494" w:rsidRPr="00762494" w:rsidRDefault="00762494" w:rsidP="00762494">
            <w:pPr>
              <w:spacing w:beforeLines="10" w:before="24" w:afterLines="10" w:after="24"/>
              <w:ind w:left="170" w:hanging="113"/>
              <w:rPr>
                <w:sz w:val="20"/>
                <w:szCs w:val="20"/>
                <w:lang w:val="ky-KG"/>
              </w:rPr>
            </w:pPr>
            <w:proofErr w:type="spellStart"/>
            <w:r w:rsidRPr="00762494">
              <w:rPr>
                <w:color w:val="000000"/>
                <w:sz w:val="20"/>
                <w:szCs w:val="20"/>
              </w:rPr>
              <w:t>Администра</w:t>
            </w:r>
            <w:proofErr w:type="spellEnd"/>
            <w:r w:rsidRPr="00762494">
              <w:rPr>
                <w:color w:val="000000"/>
                <w:sz w:val="20"/>
                <w:szCs w:val="20"/>
                <w:lang w:val="ky-KG"/>
              </w:rPr>
              <w:t>тивди</w:t>
            </w:r>
            <w:r w:rsidRPr="00762494">
              <w:rPr>
                <w:color w:val="000000"/>
                <w:sz w:val="20"/>
                <w:szCs w:val="20"/>
              </w:rPr>
              <w:t>к</w:t>
            </w:r>
            <w:r w:rsidRPr="00762494">
              <w:rPr>
                <w:sz w:val="20"/>
                <w:szCs w:val="20"/>
              </w:rPr>
              <w:t xml:space="preserve"> </w:t>
            </w:r>
            <w:proofErr w:type="spellStart"/>
            <w:r w:rsidRPr="00762494">
              <w:rPr>
                <w:sz w:val="20"/>
                <w:szCs w:val="20"/>
              </w:rPr>
              <w:t>жана</w:t>
            </w:r>
            <w:proofErr w:type="spellEnd"/>
            <w:r w:rsidRPr="00762494">
              <w:rPr>
                <w:sz w:val="20"/>
                <w:szCs w:val="20"/>
              </w:rPr>
              <w:t xml:space="preserve"> </w:t>
            </w:r>
            <w:proofErr w:type="spellStart"/>
            <w:r w:rsidRPr="00762494">
              <w:rPr>
                <w:sz w:val="20"/>
                <w:szCs w:val="20"/>
              </w:rPr>
              <w:t>көмөкчү</w:t>
            </w:r>
            <w:proofErr w:type="spellEnd"/>
            <w:r w:rsidRPr="00762494">
              <w:rPr>
                <w:sz w:val="20"/>
                <w:szCs w:val="20"/>
              </w:rPr>
              <w:t xml:space="preserve"> </w:t>
            </w:r>
            <w:proofErr w:type="spellStart"/>
            <w:r w:rsidRPr="00762494">
              <w:rPr>
                <w:sz w:val="20"/>
                <w:szCs w:val="20"/>
              </w:rPr>
              <w:t>ишмерди</w:t>
            </w:r>
            <w:proofErr w:type="spellEnd"/>
            <w:r w:rsidRPr="00762494">
              <w:rPr>
                <w:sz w:val="20"/>
                <w:szCs w:val="20"/>
                <w:lang w:val="ky-KG"/>
              </w:rPr>
              <w:t>к</w:t>
            </w:r>
          </w:p>
        </w:tc>
        <w:tc>
          <w:tcPr>
            <w:tcW w:w="721" w:type="pct"/>
            <w:noWrap/>
            <w:vAlign w:val="bottom"/>
            <w:hideMark/>
          </w:tcPr>
          <w:p w14:paraId="3BCB67CB" w14:textId="77777777" w:rsidR="00762494" w:rsidRPr="00762494" w:rsidRDefault="00762494" w:rsidP="00762494">
            <w:pPr>
              <w:jc w:val="right"/>
              <w:rPr>
                <w:sz w:val="20"/>
                <w:szCs w:val="20"/>
              </w:rPr>
            </w:pPr>
            <w:r w:rsidRPr="00762494">
              <w:rPr>
                <w:sz w:val="20"/>
                <w:szCs w:val="20"/>
              </w:rPr>
              <w:t>809,2</w:t>
            </w:r>
          </w:p>
        </w:tc>
        <w:tc>
          <w:tcPr>
            <w:tcW w:w="766" w:type="pct"/>
            <w:vAlign w:val="bottom"/>
            <w:hideMark/>
          </w:tcPr>
          <w:p w14:paraId="0559B23D" w14:textId="77777777" w:rsidR="00762494" w:rsidRPr="00762494" w:rsidRDefault="00762494" w:rsidP="00762494">
            <w:pPr>
              <w:jc w:val="right"/>
              <w:rPr>
                <w:sz w:val="20"/>
                <w:szCs w:val="20"/>
              </w:rPr>
            </w:pPr>
            <w:r w:rsidRPr="00762494">
              <w:rPr>
                <w:sz w:val="20"/>
                <w:szCs w:val="20"/>
              </w:rPr>
              <w:t>1 044,6</w:t>
            </w:r>
          </w:p>
        </w:tc>
        <w:tc>
          <w:tcPr>
            <w:tcW w:w="676" w:type="pct"/>
            <w:vAlign w:val="bottom"/>
            <w:hideMark/>
          </w:tcPr>
          <w:p w14:paraId="5D177951" w14:textId="77777777" w:rsidR="00762494" w:rsidRPr="00762494" w:rsidRDefault="00762494" w:rsidP="00762494">
            <w:pPr>
              <w:jc w:val="right"/>
              <w:rPr>
                <w:sz w:val="20"/>
                <w:szCs w:val="20"/>
              </w:rPr>
            </w:pPr>
            <w:r w:rsidRPr="00762494">
              <w:rPr>
                <w:sz w:val="20"/>
                <w:szCs w:val="20"/>
              </w:rPr>
              <w:t>0,2</w:t>
            </w:r>
          </w:p>
        </w:tc>
        <w:tc>
          <w:tcPr>
            <w:tcW w:w="720" w:type="pct"/>
            <w:noWrap/>
            <w:vAlign w:val="bottom"/>
            <w:hideMark/>
          </w:tcPr>
          <w:p w14:paraId="68960A3D" w14:textId="77777777" w:rsidR="00762494" w:rsidRPr="00762494" w:rsidRDefault="00762494" w:rsidP="00762494">
            <w:pPr>
              <w:jc w:val="right"/>
              <w:rPr>
                <w:sz w:val="20"/>
                <w:szCs w:val="20"/>
              </w:rPr>
            </w:pPr>
            <w:r w:rsidRPr="00762494">
              <w:rPr>
                <w:sz w:val="20"/>
                <w:szCs w:val="20"/>
              </w:rPr>
              <w:t>0,2</w:t>
            </w:r>
          </w:p>
        </w:tc>
      </w:tr>
      <w:tr w:rsidR="00762494" w:rsidRPr="00762494" w14:paraId="0D9DF01F" w14:textId="77777777" w:rsidTr="00261320">
        <w:tc>
          <w:tcPr>
            <w:tcW w:w="2117" w:type="pct"/>
            <w:vAlign w:val="bottom"/>
            <w:hideMark/>
          </w:tcPr>
          <w:p w14:paraId="142C5548" w14:textId="77777777" w:rsidR="00762494" w:rsidRPr="00762494" w:rsidRDefault="00762494" w:rsidP="005F2BB7">
            <w:pPr>
              <w:pageBreakBefore/>
              <w:spacing w:beforeLines="10" w:before="24" w:afterLines="10" w:after="24"/>
              <w:ind w:left="170" w:hanging="113"/>
              <w:rPr>
                <w:color w:val="000000"/>
                <w:sz w:val="20"/>
                <w:szCs w:val="20"/>
              </w:rPr>
            </w:pPr>
            <w:proofErr w:type="spellStart"/>
            <w:r w:rsidRPr="00762494">
              <w:rPr>
                <w:color w:val="000000"/>
                <w:sz w:val="20"/>
                <w:szCs w:val="20"/>
              </w:rPr>
              <w:lastRenderedPageBreak/>
              <w:t>Билим</w:t>
            </w:r>
            <w:proofErr w:type="spellEnd"/>
            <w:r w:rsidRPr="00762494">
              <w:rPr>
                <w:color w:val="000000"/>
                <w:sz w:val="20"/>
                <w:szCs w:val="20"/>
              </w:rPr>
              <w:t xml:space="preserve"> </w:t>
            </w:r>
            <w:proofErr w:type="spellStart"/>
            <w:r w:rsidRPr="00762494">
              <w:rPr>
                <w:color w:val="000000"/>
                <w:sz w:val="20"/>
                <w:szCs w:val="20"/>
              </w:rPr>
              <w:t>берүү</w:t>
            </w:r>
            <w:proofErr w:type="spellEnd"/>
          </w:p>
        </w:tc>
        <w:tc>
          <w:tcPr>
            <w:tcW w:w="721" w:type="pct"/>
            <w:noWrap/>
            <w:vAlign w:val="bottom"/>
            <w:hideMark/>
          </w:tcPr>
          <w:p w14:paraId="03D057D1" w14:textId="77777777" w:rsidR="00762494" w:rsidRPr="00762494" w:rsidRDefault="00762494" w:rsidP="00762494">
            <w:pPr>
              <w:jc w:val="right"/>
              <w:rPr>
                <w:sz w:val="20"/>
                <w:szCs w:val="20"/>
              </w:rPr>
            </w:pPr>
            <w:r w:rsidRPr="00762494">
              <w:rPr>
                <w:sz w:val="20"/>
                <w:szCs w:val="20"/>
              </w:rPr>
              <w:t>82,1</w:t>
            </w:r>
          </w:p>
        </w:tc>
        <w:tc>
          <w:tcPr>
            <w:tcW w:w="766" w:type="pct"/>
            <w:vAlign w:val="bottom"/>
            <w:hideMark/>
          </w:tcPr>
          <w:p w14:paraId="6AC5AA4A" w14:textId="77777777" w:rsidR="00762494" w:rsidRPr="00762494" w:rsidRDefault="00762494" w:rsidP="00762494">
            <w:pPr>
              <w:jc w:val="right"/>
              <w:rPr>
                <w:sz w:val="20"/>
                <w:szCs w:val="20"/>
              </w:rPr>
            </w:pPr>
            <w:r w:rsidRPr="00762494">
              <w:rPr>
                <w:sz w:val="20"/>
                <w:szCs w:val="20"/>
              </w:rPr>
              <w:t>74,6</w:t>
            </w:r>
          </w:p>
        </w:tc>
        <w:tc>
          <w:tcPr>
            <w:tcW w:w="676" w:type="pct"/>
            <w:vAlign w:val="bottom"/>
            <w:hideMark/>
          </w:tcPr>
          <w:p w14:paraId="3C22D005" w14:textId="77777777" w:rsidR="00762494" w:rsidRPr="00762494" w:rsidRDefault="00762494" w:rsidP="00762494">
            <w:pPr>
              <w:jc w:val="right"/>
              <w:rPr>
                <w:sz w:val="20"/>
                <w:szCs w:val="20"/>
              </w:rPr>
            </w:pPr>
            <w:r w:rsidRPr="00762494">
              <w:rPr>
                <w:sz w:val="20"/>
                <w:szCs w:val="20"/>
              </w:rPr>
              <w:t>0,0</w:t>
            </w:r>
          </w:p>
        </w:tc>
        <w:tc>
          <w:tcPr>
            <w:tcW w:w="720" w:type="pct"/>
            <w:noWrap/>
            <w:vAlign w:val="bottom"/>
            <w:hideMark/>
          </w:tcPr>
          <w:p w14:paraId="1E932277" w14:textId="77777777" w:rsidR="00762494" w:rsidRPr="00762494" w:rsidRDefault="00762494" w:rsidP="00762494">
            <w:pPr>
              <w:jc w:val="right"/>
              <w:rPr>
                <w:sz w:val="20"/>
                <w:szCs w:val="20"/>
              </w:rPr>
            </w:pPr>
            <w:r w:rsidRPr="00762494">
              <w:rPr>
                <w:sz w:val="20"/>
                <w:szCs w:val="20"/>
              </w:rPr>
              <w:t>0,0</w:t>
            </w:r>
          </w:p>
        </w:tc>
      </w:tr>
      <w:tr w:rsidR="00762494" w:rsidRPr="00762494" w14:paraId="5BFC9791" w14:textId="77777777" w:rsidTr="00261320">
        <w:tc>
          <w:tcPr>
            <w:tcW w:w="2117" w:type="pct"/>
            <w:vAlign w:val="center"/>
            <w:hideMark/>
          </w:tcPr>
          <w:p w14:paraId="7F119446" w14:textId="77777777" w:rsidR="00762494" w:rsidRPr="00762494" w:rsidRDefault="00762494" w:rsidP="00762494">
            <w:pPr>
              <w:spacing w:beforeLines="10" w:before="24" w:afterLines="10" w:after="24"/>
              <w:ind w:left="170" w:hanging="113"/>
              <w:rPr>
                <w:color w:val="000000"/>
                <w:sz w:val="20"/>
                <w:szCs w:val="20"/>
              </w:rPr>
            </w:pPr>
            <w:proofErr w:type="spellStart"/>
            <w:r w:rsidRPr="00762494">
              <w:rPr>
                <w:color w:val="000000"/>
                <w:sz w:val="20"/>
                <w:szCs w:val="20"/>
              </w:rPr>
              <w:t>Саламаттыкты</w:t>
            </w:r>
            <w:proofErr w:type="spellEnd"/>
            <w:r w:rsidRPr="00762494">
              <w:rPr>
                <w:color w:val="000000"/>
                <w:sz w:val="20"/>
                <w:szCs w:val="20"/>
              </w:rPr>
              <w:t xml:space="preserve"> </w:t>
            </w:r>
            <w:proofErr w:type="spellStart"/>
            <w:r w:rsidRPr="00762494">
              <w:rPr>
                <w:color w:val="000000"/>
                <w:sz w:val="20"/>
                <w:szCs w:val="20"/>
              </w:rPr>
              <w:t>сактоо</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rPr>
              <w:t xml:space="preserve"> </w:t>
            </w:r>
            <w:r w:rsidRPr="00762494">
              <w:rPr>
                <w:color w:val="000000"/>
                <w:sz w:val="20"/>
                <w:szCs w:val="20"/>
                <w:lang w:val="ky-KG"/>
              </w:rPr>
              <w:t xml:space="preserve">калкты </w:t>
            </w:r>
            <w:proofErr w:type="spellStart"/>
            <w:r w:rsidRPr="00762494">
              <w:rPr>
                <w:color w:val="000000"/>
                <w:sz w:val="20"/>
                <w:szCs w:val="20"/>
              </w:rPr>
              <w:t>социалдык</w:t>
            </w:r>
            <w:proofErr w:type="spellEnd"/>
            <w:r w:rsidRPr="00762494">
              <w:rPr>
                <w:color w:val="000000"/>
                <w:sz w:val="20"/>
                <w:szCs w:val="20"/>
              </w:rPr>
              <w:t xml:space="preserve"> </w:t>
            </w:r>
            <w:r w:rsidRPr="00762494">
              <w:rPr>
                <w:color w:val="000000"/>
                <w:sz w:val="20"/>
                <w:szCs w:val="20"/>
                <w:lang w:val="ky-KG"/>
              </w:rPr>
              <w:t xml:space="preserve">жактан </w:t>
            </w:r>
            <w:proofErr w:type="spellStart"/>
            <w:r w:rsidRPr="00762494">
              <w:rPr>
                <w:color w:val="000000"/>
                <w:sz w:val="20"/>
                <w:szCs w:val="20"/>
              </w:rPr>
              <w:t>тейлөө</w:t>
            </w:r>
            <w:proofErr w:type="spellEnd"/>
          </w:p>
        </w:tc>
        <w:tc>
          <w:tcPr>
            <w:tcW w:w="721" w:type="pct"/>
            <w:noWrap/>
            <w:vAlign w:val="bottom"/>
            <w:hideMark/>
          </w:tcPr>
          <w:p w14:paraId="6072386A" w14:textId="77777777" w:rsidR="00762494" w:rsidRPr="00762494" w:rsidRDefault="00762494" w:rsidP="00762494">
            <w:pPr>
              <w:jc w:val="right"/>
              <w:rPr>
                <w:sz w:val="20"/>
                <w:szCs w:val="20"/>
              </w:rPr>
            </w:pPr>
            <w:r w:rsidRPr="00762494">
              <w:rPr>
                <w:sz w:val="20"/>
                <w:szCs w:val="20"/>
              </w:rPr>
              <w:t>1 079,6</w:t>
            </w:r>
          </w:p>
        </w:tc>
        <w:tc>
          <w:tcPr>
            <w:tcW w:w="766" w:type="pct"/>
            <w:vAlign w:val="bottom"/>
            <w:hideMark/>
          </w:tcPr>
          <w:p w14:paraId="18EB256F" w14:textId="77777777" w:rsidR="00762494" w:rsidRPr="00762494" w:rsidRDefault="00762494" w:rsidP="00762494">
            <w:pPr>
              <w:jc w:val="right"/>
              <w:rPr>
                <w:sz w:val="20"/>
                <w:szCs w:val="20"/>
              </w:rPr>
            </w:pPr>
            <w:r w:rsidRPr="00762494">
              <w:rPr>
                <w:sz w:val="20"/>
                <w:szCs w:val="20"/>
              </w:rPr>
              <w:t>1 167,7</w:t>
            </w:r>
          </w:p>
        </w:tc>
        <w:tc>
          <w:tcPr>
            <w:tcW w:w="676" w:type="pct"/>
            <w:vAlign w:val="bottom"/>
            <w:hideMark/>
          </w:tcPr>
          <w:p w14:paraId="1007CE85" w14:textId="77777777" w:rsidR="00762494" w:rsidRPr="00762494" w:rsidRDefault="00762494" w:rsidP="00762494">
            <w:pPr>
              <w:jc w:val="right"/>
              <w:rPr>
                <w:sz w:val="20"/>
                <w:szCs w:val="20"/>
              </w:rPr>
            </w:pPr>
            <w:r w:rsidRPr="00762494">
              <w:rPr>
                <w:sz w:val="20"/>
                <w:szCs w:val="20"/>
              </w:rPr>
              <w:t>0,2</w:t>
            </w:r>
          </w:p>
        </w:tc>
        <w:tc>
          <w:tcPr>
            <w:tcW w:w="720" w:type="pct"/>
            <w:noWrap/>
            <w:vAlign w:val="bottom"/>
            <w:hideMark/>
          </w:tcPr>
          <w:p w14:paraId="168A8AD4" w14:textId="77777777" w:rsidR="00762494" w:rsidRPr="00762494" w:rsidRDefault="00762494" w:rsidP="00762494">
            <w:pPr>
              <w:jc w:val="right"/>
              <w:rPr>
                <w:sz w:val="20"/>
                <w:szCs w:val="20"/>
              </w:rPr>
            </w:pPr>
            <w:r w:rsidRPr="00762494">
              <w:rPr>
                <w:sz w:val="20"/>
                <w:szCs w:val="20"/>
              </w:rPr>
              <w:t>0,2</w:t>
            </w:r>
          </w:p>
        </w:tc>
      </w:tr>
      <w:tr w:rsidR="00762494" w:rsidRPr="00762494" w14:paraId="3E97A26B" w14:textId="77777777" w:rsidTr="00261320">
        <w:tc>
          <w:tcPr>
            <w:tcW w:w="2117" w:type="pct"/>
            <w:vAlign w:val="bottom"/>
            <w:hideMark/>
          </w:tcPr>
          <w:p w14:paraId="044F8A7E" w14:textId="77777777" w:rsidR="00762494" w:rsidRPr="00762494" w:rsidRDefault="00762494" w:rsidP="00762494">
            <w:pPr>
              <w:spacing w:beforeLines="10" w:before="24" w:afterLines="10" w:after="24"/>
              <w:ind w:left="170" w:hanging="113"/>
              <w:rPr>
                <w:sz w:val="20"/>
                <w:szCs w:val="20"/>
              </w:rPr>
            </w:pPr>
            <w:r w:rsidRPr="00762494">
              <w:rPr>
                <w:color w:val="000000"/>
                <w:sz w:val="20"/>
                <w:szCs w:val="20"/>
              </w:rPr>
              <w:t>Искусство</w:t>
            </w:r>
            <w:r w:rsidRPr="00762494">
              <w:rPr>
                <w:sz w:val="20"/>
                <w:szCs w:val="20"/>
              </w:rPr>
              <w:t xml:space="preserve">, </w:t>
            </w:r>
            <w:proofErr w:type="spellStart"/>
            <w:r w:rsidRPr="00762494">
              <w:rPr>
                <w:sz w:val="20"/>
                <w:szCs w:val="20"/>
              </w:rPr>
              <w:t>көңүл</w:t>
            </w:r>
            <w:proofErr w:type="spellEnd"/>
            <w:r w:rsidRPr="00762494">
              <w:rPr>
                <w:sz w:val="20"/>
                <w:szCs w:val="20"/>
              </w:rPr>
              <w:t xml:space="preserve"> </w:t>
            </w:r>
            <w:proofErr w:type="spellStart"/>
            <w:r w:rsidRPr="00762494">
              <w:rPr>
                <w:sz w:val="20"/>
                <w:szCs w:val="20"/>
              </w:rPr>
              <w:t>ачуу</w:t>
            </w:r>
            <w:proofErr w:type="spellEnd"/>
            <w:r w:rsidRPr="00762494">
              <w:rPr>
                <w:sz w:val="20"/>
                <w:szCs w:val="20"/>
              </w:rPr>
              <w:t xml:space="preserve"> </w:t>
            </w:r>
            <w:proofErr w:type="spellStart"/>
            <w:r w:rsidRPr="00762494">
              <w:rPr>
                <w:sz w:val="20"/>
                <w:szCs w:val="20"/>
              </w:rPr>
              <w:t>жана</w:t>
            </w:r>
            <w:proofErr w:type="spellEnd"/>
            <w:r w:rsidRPr="00762494">
              <w:rPr>
                <w:sz w:val="20"/>
                <w:szCs w:val="20"/>
              </w:rPr>
              <w:t xml:space="preserve"> эс </w:t>
            </w:r>
            <w:proofErr w:type="spellStart"/>
            <w:r w:rsidRPr="00762494">
              <w:rPr>
                <w:sz w:val="20"/>
                <w:szCs w:val="20"/>
              </w:rPr>
              <w:t>алуу</w:t>
            </w:r>
            <w:proofErr w:type="spellEnd"/>
            <w:r w:rsidRPr="00762494">
              <w:rPr>
                <w:sz w:val="20"/>
                <w:szCs w:val="20"/>
              </w:rPr>
              <w:t xml:space="preserve"> </w:t>
            </w:r>
          </w:p>
        </w:tc>
        <w:tc>
          <w:tcPr>
            <w:tcW w:w="721" w:type="pct"/>
            <w:noWrap/>
            <w:vAlign w:val="bottom"/>
            <w:hideMark/>
          </w:tcPr>
          <w:p w14:paraId="7A80BE10" w14:textId="77777777" w:rsidR="00762494" w:rsidRPr="00762494" w:rsidRDefault="00762494" w:rsidP="00762494">
            <w:pPr>
              <w:jc w:val="right"/>
              <w:rPr>
                <w:sz w:val="20"/>
                <w:szCs w:val="20"/>
              </w:rPr>
            </w:pPr>
            <w:r w:rsidRPr="00762494">
              <w:rPr>
                <w:sz w:val="20"/>
                <w:szCs w:val="20"/>
              </w:rPr>
              <w:t>221,2</w:t>
            </w:r>
          </w:p>
        </w:tc>
        <w:tc>
          <w:tcPr>
            <w:tcW w:w="766" w:type="pct"/>
            <w:vAlign w:val="bottom"/>
            <w:hideMark/>
          </w:tcPr>
          <w:p w14:paraId="38087827" w14:textId="77777777" w:rsidR="00762494" w:rsidRPr="00762494" w:rsidRDefault="00762494" w:rsidP="00762494">
            <w:pPr>
              <w:jc w:val="right"/>
              <w:rPr>
                <w:sz w:val="20"/>
                <w:szCs w:val="20"/>
              </w:rPr>
            </w:pPr>
            <w:r w:rsidRPr="00762494">
              <w:rPr>
                <w:sz w:val="20"/>
                <w:szCs w:val="20"/>
              </w:rPr>
              <w:t>201,3</w:t>
            </w:r>
          </w:p>
        </w:tc>
        <w:tc>
          <w:tcPr>
            <w:tcW w:w="676" w:type="pct"/>
            <w:vAlign w:val="bottom"/>
            <w:hideMark/>
          </w:tcPr>
          <w:p w14:paraId="37F65240" w14:textId="77777777" w:rsidR="00762494" w:rsidRPr="00762494" w:rsidRDefault="00762494" w:rsidP="00762494">
            <w:pPr>
              <w:jc w:val="right"/>
              <w:rPr>
                <w:sz w:val="20"/>
                <w:szCs w:val="20"/>
              </w:rPr>
            </w:pPr>
            <w:r w:rsidRPr="00762494">
              <w:rPr>
                <w:sz w:val="20"/>
                <w:szCs w:val="20"/>
              </w:rPr>
              <w:t>0,0</w:t>
            </w:r>
          </w:p>
        </w:tc>
        <w:tc>
          <w:tcPr>
            <w:tcW w:w="720" w:type="pct"/>
            <w:noWrap/>
            <w:vAlign w:val="bottom"/>
            <w:hideMark/>
          </w:tcPr>
          <w:p w14:paraId="7FBE322B" w14:textId="77777777" w:rsidR="00762494" w:rsidRPr="00762494" w:rsidRDefault="00762494" w:rsidP="00762494">
            <w:pPr>
              <w:jc w:val="right"/>
              <w:rPr>
                <w:sz w:val="20"/>
                <w:szCs w:val="20"/>
              </w:rPr>
            </w:pPr>
            <w:r w:rsidRPr="00762494">
              <w:rPr>
                <w:sz w:val="20"/>
                <w:szCs w:val="20"/>
              </w:rPr>
              <w:t>0,0</w:t>
            </w:r>
          </w:p>
        </w:tc>
      </w:tr>
      <w:tr w:rsidR="00762494" w:rsidRPr="00762494" w14:paraId="2764005A" w14:textId="77777777" w:rsidTr="00261320">
        <w:tc>
          <w:tcPr>
            <w:tcW w:w="2117" w:type="pct"/>
            <w:tcBorders>
              <w:top w:val="nil"/>
              <w:left w:val="nil"/>
              <w:bottom w:val="single" w:sz="4" w:space="0" w:color="auto"/>
              <w:right w:val="nil"/>
            </w:tcBorders>
            <w:vAlign w:val="bottom"/>
            <w:hideMark/>
          </w:tcPr>
          <w:p w14:paraId="5A3EB404" w14:textId="77777777" w:rsidR="00762494" w:rsidRPr="00762494" w:rsidRDefault="00762494" w:rsidP="00762494">
            <w:pPr>
              <w:rPr>
                <w:sz w:val="20"/>
                <w:szCs w:val="20"/>
                <w:lang w:val="ky-KG"/>
              </w:rPr>
            </w:pPr>
            <w:r w:rsidRPr="00762494">
              <w:rPr>
                <w:sz w:val="20"/>
                <w:szCs w:val="20"/>
              </w:rPr>
              <w:t xml:space="preserve"> Башка </w:t>
            </w:r>
            <w:proofErr w:type="spellStart"/>
            <w:r w:rsidRPr="00762494">
              <w:rPr>
                <w:sz w:val="20"/>
                <w:szCs w:val="20"/>
              </w:rPr>
              <w:t>тейлөө</w:t>
            </w:r>
            <w:proofErr w:type="spellEnd"/>
            <w:r w:rsidRPr="00762494">
              <w:rPr>
                <w:sz w:val="20"/>
                <w:szCs w:val="20"/>
              </w:rPr>
              <w:t xml:space="preserve"> </w:t>
            </w:r>
            <w:r w:rsidRPr="00762494">
              <w:rPr>
                <w:sz w:val="20"/>
                <w:szCs w:val="20"/>
                <w:lang w:val="ky-KG"/>
              </w:rPr>
              <w:t>ишмердиги</w:t>
            </w:r>
          </w:p>
        </w:tc>
        <w:tc>
          <w:tcPr>
            <w:tcW w:w="721" w:type="pct"/>
            <w:tcBorders>
              <w:top w:val="nil"/>
              <w:left w:val="nil"/>
              <w:bottom w:val="single" w:sz="4" w:space="0" w:color="auto"/>
              <w:right w:val="nil"/>
            </w:tcBorders>
            <w:noWrap/>
            <w:vAlign w:val="bottom"/>
            <w:hideMark/>
          </w:tcPr>
          <w:p w14:paraId="328CF2CB" w14:textId="77777777" w:rsidR="00762494" w:rsidRPr="00762494" w:rsidRDefault="00762494" w:rsidP="00762494">
            <w:pPr>
              <w:jc w:val="right"/>
              <w:rPr>
                <w:sz w:val="20"/>
                <w:szCs w:val="20"/>
              </w:rPr>
            </w:pPr>
            <w:r w:rsidRPr="00762494">
              <w:rPr>
                <w:sz w:val="20"/>
                <w:szCs w:val="20"/>
              </w:rPr>
              <w:t>77,6</w:t>
            </w:r>
          </w:p>
        </w:tc>
        <w:tc>
          <w:tcPr>
            <w:tcW w:w="766" w:type="pct"/>
            <w:tcBorders>
              <w:top w:val="nil"/>
              <w:left w:val="nil"/>
              <w:bottom w:val="single" w:sz="4" w:space="0" w:color="auto"/>
              <w:right w:val="nil"/>
            </w:tcBorders>
            <w:vAlign w:val="bottom"/>
            <w:hideMark/>
          </w:tcPr>
          <w:p w14:paraId="644B1A74" w14:textId="77777777" w:rsidR="00762494" w:rsidRPr="00762494" w:rsidRDefault="00762494" w:rsidP="00762494">
            <w:pPr>
              <w:jc w:val="right"/>
              <w:rPr>
                <w:sz w:val="20"/>
                <w:szCs w:val="20"/>
              </w:rPr>
            </w:pPr>
            <w:r w:rsidRPr="00762494">
              <w:rPr>
                <w:sz w:val="20"/>
                <w:szCs w:val="20"/>
              </w:rPr>
              <w:t>87,1</w:t>
            </w:r>
          </w:p>
        </w:tc>
        <w:tc>
          <w:tcPr>
            <w:tcW w:w="676" w:type="pct"/>
            <w:tcBorders>
              <w:top w:val="nil"/>
              <w:left w:val="nil"/>
              <w:bottom w:val="single" w:sz="4" w:space="0" w:color="auto"/>
              <w:right w:val="nil"/>
            </w:tcBorders>
            <w:vAlign w:val="bottom"/>
            <w:hideMark/>
          </w:tcPr>
          <w:p w14:paraId="3042C3A3" w14:textId="77777777" w:rsidR="00762494" w:rsidRPr="00762494" w:rsidRDefault="00762494" w:rsidP="00762494">
            <w:pPr>
              <w:jc w:val="right"/>
              <w:rPr>
                <w:sz w:val="20"/>
                <w:szCs w:val="20"/>
              </w:rPr>
            </w:pPr>
            <w:r w:rsidRPr="00762494">
              <w:rPr>
                <w:sz w:val="20"/>
                <w:szCs w:val="20"/>
              </w:rPr>
              <w:t>0,0</w:t>
            </w:r>
          </w:p>
        </w:tc>
        <w:tc>
          <w:tcPr>
            <w:tcW w:w="720" w:type="pct"/>
            <w:tcBorders>
              <w:top w:val="nil"/>
              <w:left w:val="nil"/>
              <w:bottom w:val="single" w:sz="4" w:space="0" w:color="auto"/>
              <w:right w:val="nil"/>
            </w:tcBorders>
            <w:noWrap/>
            <w:vAlign w:val="bottom"/>
            <w:hideMark/>
          </w:tcPr>
          <w:p w14:paraId="0C58027C" w14:textId="77777777" w:rsidR="00762494" w:rsidRPr="00762494" w:rsidRDefault="00762494" w:rsidP="00762494">
            <w:pPr>
              <w:jc w:val="right"/>
              <w:rPr>
                <w:sz w:val="20"/>
                <w:szCs w:val="20"/>
              </w:rPr>
            </w:pPr>
            <w:r w:rsidRPr="00762494">
              <w:rPr>
                <w:sz w:val="20"/>
                <w:szCs w:val="20"/>
              </w:rPr>
              <w:t>0,0</w:t>
            </w:r>
          </w:p>
        </w:tc>
      </w:tr>
    </w:tbl>
    <w:bookmarkEnd w:id="2347"/>
    <w:p w14:paraId="426E441A" w14:textId="77777777" w:rsidR="00762494" w:rsidRPr="00762494" w:rsidRDefault="00762494" w:rsidP="005F2BB7">
      <w:pPr>
        <w:spacing w:before="600" w:after="120"/>
        <w:ind w:firstLine="709"/>
        <w:outlineLvl w:val="2"/>
        <w:rPr>
          <w:b/>
          <w:color w:val="000000"/>
        </w:rPr>
      </w:pPr>
      <w:proofErr w:type="spellStart"/>
      <w:r w:rsidRPr="00762494">
        <w:rPr>
          <w:b/>
          <w:color w:val="000000"/>
        </w:rPr>
        <w:t>Мамлекеттик</w:t>
      </w:r>
      <w:proofErr w:type="spellEnd"/>
      <w:r w:rsidRPr="00762494">
        <w:rPr>
          <w:b/>
          <w:color w:val="000000"/>
        </w:rPr>
        <w:t xml:space="preserve"> сектор</w:t>
      </w:r>
    </w:p>
    <w:p w14:paraId="1B377742" w14:textId="77777777" w:rsidR="00762494" w:rsidRPr="00762494" w:rsidRDefault="00762494" w:rsidP="00762494">
      <w:pPr>
        <w:spacing w:after="120"/>
        <w:ind w:firstLine="709"/>
        <w:rPr>
          <w:b/>
          <w:bCs/>
        </w:rPr>
      </w:pPr>
      <w:proofErr w:type="spellStart"/>
      <w:r w:rsidRPr="00762494">
        <w:rPr>
          <w:b/>
          <w:bCs/>
        </w:rPr>
        <w:t>Мамлекеттик</w:t>
      </w:r>
      <w:proofErr w:type="spellEnd"/>
      <w:r w:rsidRPr="00762494">
        <w:rPr>
          <w:b/>
          <w:bCs/>
        </w:rPr>
        <w:t xml:space="preserve"> </w:t>
      </w:r>
      <w:proofErr w:type="spellStart"/>
      <w:r w:rsidRPr="00762494">
        <w:rPr>
          <w:b/>
          <w:bCs/>
        </w:rPr>
        <w:t>бюджеттин</w:t>
      </w:r>
      <w:proofErr w:type="spellEnd"/>
      <w:r w:rsidRPr="00762494">
        <w:rPr>
          <w:b/>
          <w:bCs/>
        </w:rPr>
        <w:t xml:space="preserve"> </w:t>
      </w:r>
      <w:proofErr w:type="spellStart"/>
      <w:r w:rsidRPr="00762494">
        <w:rPr>
          <w:b/>
          <w:bCs/>
        </w:rPr>
        <w:t>аткарылышы</w:t>
      </w:r>
      <w:proofErr w:type="spellEnd"/>
    </w:p>
    <w:p w14:paraId="39E6E256" w14:textId="77777777" w:rsidR="00762494" w:rsidRPr="00762494" w:rsidRDefault="00762494" w:rsidP="00762494">
      <w:pPr>
        <w:ind w:firstLine="709"/>
        <w:jc w:val="both"/>
        <w:rPr>
          <w:lang w:val="ky-KG"/>
        </w:rPr>
      </w:pPr>
      <w:r w:rsidRPr="00762494">
        <w:rPr>
          <w:lang w:val="ky-KG"/>
        </w:rPr>
        <w:t xml:space="preserve">Үстүбүздөгү жылдын январь-октябрында </w:t>
      </w:r>
      <w:r w:rsidRPr="00762494">
        <w:rPr>
          <w:color w:val="000000"/>
          <w:lang w:val="ky-KG"/>
        </w:rPr>
        <w:t>Кыргыз Республикасынын Финансы министрлигинин Борбордук казыналыгынын маалыматтары боюнча</w:t>
      </w:r>
      <w:r w:rsidRPr="00762494">
        <w:rPr>
          <w:bCs/>
          <w:i/>
          <w:iCs/>
          <w:color w:val="000000"/>
          <w:lang w:val="ky-KG"/>
        </w:rPr>
        <w:t xml:space="preserve"> мамлекеттик бюджеттин </w:t>
      </w:r>
      <w:r w:rsidRPr="00762494">
        <w:rPr>
          <w:i/>
          <w:lang w:val="ky-KG"/>
        </w:rPr>
        <w:t>кирешеси</w:t>
      </w:r>
      <w:r w:rsidRPr="00762494">
        <w:rPr>
          <w:lang w:val="ky-KG"/>
        </w:rPr>
        <w:t xml:space="preserve"> (</w:t>
      </w:r>
      <w:r w:rsidRPr="00762494">
        <w:rPr>
          <w:color w:val="000000"/>
          <w:lang w:val="ky-KG"/>
        </w:rPr>
        <w:t xml:space="preserve">финансылык эмес активдерди сатуудан алынган каражаттарды кошкондо) өткөн жылдын </w:t>
      </w:r>
      <w:r w:rsidRPr="00762494">
        <w:rPr>
          <w:lang w:val="ky-KG"/>
        </w:rPr>
        <w:t>тиешелүү мезгилине салыштырмалуу 55 180,4 млн. сомго же 17,4 пайызга өстү</w:t>
      </w:r>
      <w:r w:rsidRPr="00762494">
        <w:rPr>
          <w:color w:val="000000"/>
          <w:lang w:val="ky-KG"/>
        </w:rPr>
        <w:t xml:space="preserve"> жана </w:t>
      </w:r>
      <w:r w:rsidRPr="00762494">
        <w:rPr>
          <w:color w:val="000000"/>
        </w:rPr>
        <w:t>373 015,8</w:t>
      </w:r>
      <w:r w:rsidRPr="00762494">
        <w:rPr>
          <w:color w:val="000000"/>
          <w:lang w:val="ky-KG"/>
        </w:rPr>
        <w:t xml:space="preserve"> млн. сом к</w:t>
      </w:r>
      <w:r w:rsidRPr="00762494">
        <w:rPr>
          <w:lang w:val="ky-KG"/>
        </w:rPr>
        <w:t>өлөмүндө</w:t>
      </w:r>
      <w:r w:rsidRPr="00762494">
        <w:rPr>
          <w:color w:val="000000"/>
          <w:lang w:val="ky-KG"/>
        </w:rPr>
        <w:t xml:space="preserve"> </w:t>
      </w:r>
      <w:r w:rsidRPr="00762494">
        <w:rPr>
          <w:color w:val="000000"/>
        </w:rPr>
        <w:t>(</w:t>
      </w:r>
      <w:r w:rsidRPr="00762494">
        <w:rPr>
          <w:lang w:val="ky-KG"/>
        </w:rPr>
        <w:t>ИДПга карата 34,5 пайызда) аныкталды</w:t>
      </w:r>
      <w:r w:rsidRPr="00762494">
        <w:rPr>
          <w:sz w:val="20"/>
          <w:szCs w:val="20"/>
          <w:vertAlign w:val="superscript"/>
          <w:lang w:val="ky-KG"/>
        </w:rPr>
        <w:footnoteReference w:customMarkFollows="1" w:id="1"/>
        <w:t>1</w:t>
      </w:r>
      <w:r w:rsidRPr="00762494">
        <w:rPr>
          <w:lang w:val="ky-KG"/>
        </w:rPr>
        <w:t xml:space="preserve">. </w:t>
      </w:r>
      <w:r w:rsidRPr="00762494">
        <w:rPr>
          <w:i/>
          <w:lang w:val="ky-KG"/>
        </w:rPr>
        <w:t>М</w:t>
      </w:r>
      <w:r w:rsidRPr="00762494">
        <w:rPr>
          <w:i/>
          <w:color w:val="000000"/>
          <w:lang w:val="ky-KG"/>
        </w:rPr>
        <w:t>амлекеттик</w:t>
      </w:r>
      <w:r w:rsidRPr="00762494">
        <w:rPr>
          <w:i/>
          <w:lang w:val="ky-KG"/>
        </w:rPr>
        <w:t xml:space="preserve"> бюджеттин чыгымдары </w:t>
      </w:r>
      <w:r w:rsidRPr="00762494">
        <w:rPr>
          <w:iCs/>
          <w:lang w:val="ky-KG"/>
        </w:rPr>
        <w:t>(</w:t>
      </w:r>
      <w:r w:rsidRPr="00762494">
        <w:rPr>
          <w:color w:val="000000"/>
          <w:lang w:val="ky-KG"/>
        </w:rPr>
        <w:t>финансылык эмес активдерди сатып алууга кеткен чыгымдарды кошкондо) 34</w:t>
      </w:r>
      <w:r w:rsidRPr="00762494">
        <w:rPr>
          <w:bCs/>
          <w:color w:val="000000"/>
          <w:lang w:val="ky-KG"/>
        </w:rPr>
        <w:t xml:space="preserve"> 042,9 млн. сомго же 11,6 пайызга </w:t>
      </w:r>
      <w:r w:rsidRPr="00762494">
        <w:rPr>
          <w:color w:val="000000"/>
          <w:lang w:val="ky-KG"/>
        </w:rPr>
        <w:t>көбөйдү</w:t>
      </w:r>
      <w:r w:rsidRPr="00762494">
        <w:rPr>
          <w:bCs/>
          <w:color w:val="000000"/>
          <w:lang w:val="ky-KG"/>
        </w:rPr>
        <w:t xml:space="preserve"> жана 327</w:t>
      </w:r>
      <w:r w:rsidRPr="00762494">
        <w:rPr>
          <w:lang w:val="ky-KG"/>
        </w:rPr>
        <w:t> 527,1 млн. сомду (ИДПга карата 30,3 пайызды) түздү. Ошентип, ү.ж. январь-октябрында мамлекеттик бюджет</w:t>
      </w:r>
      <w:r w:rsidRPr="00762494">
        <w:rPr>
          <w:i/>
          <w:lang w:val="ky-KG"/>
        </w:rPr>
        <w:t xml:space="preserve"> </w:t>
      </w:r>
      <w:r w:rsidRPr="00762494">
        <w:rPr>
          <w:lang w:val="ky-KG"/>
        </w:rPr>
        <w:t>45 488,7 млн. сом же ИДПга карата 4,2 пайыз өлчөмүндөгү</w:t>
      </w:r>
      <w:r w:rsidRPr="00762494">
        <w:rPr>
          <w:i/>
          <w:lang w:val="ky-KG"/>
        </w:rPr>
        <w:t xml:space="preserve"> акча каражаттарынын профицити</w:t>
      </w:r>
      <w:r w:rsidRPr="00762494">
        <w:rPr>
          <w:lang w:val="ky-KG"/>
        </w:rPr>
        <w:t xml:space="preserve"> менен аткарылды.</w:t>
      </w:r>
    </w:p>
    <w:p w14:paraId="6985E265" w14:textId="56029946" w:rsidR="00762494" w:rsidRPr="00762494" w:rsidRDefault="00126261" w:rsidP="00762494">
      <w:pPr>
        <w:spacing w:before="120"/>
        <w:jc w:val="both"/>
        <w:rPr>
          <w:b/>
          <w:bCs/>
          <w:lang w:val="ky-KG"/>
        </w:rPr>
      </w:pPr>
      <w:r>
        <w:rPr>
          <w:b/>
          <w:bCs/>
          <w:color w:val="000000"/>
          <w:lang w:val="ky-KG"/>
        </w:rPr>
        <w:t>7</w:t>
      </w:r>
      <w:r w:rsidR="00620BCA">
        <w:rPr>
          <w:b/>
          <w:bCs/>
          <w:color w:val="000000"/>
          <w:lang w:val="ky-KG"/>
        </w:rPr>
        <w:t>5</w:t>
      </w:r>
      <w:r w:rsidR="00762494" w:rsidRPr="00762494">
        <w:rPr>
          <w:b/>
          <w:bCs/>
          <w:color w:val="000000"/>
          <w:lang w:val="ky-KG"/>
        </w:rPr>
        <w:t xml:space="preserve">-таблица: </w:t>
      </w:r>
      <w:r w:rsidR="00762494" w:rsidRPr="00762494">
        <w:rPr>
          <w:b/>
          <w:bCs/>
          <w:lang w:val="ky-KG"/>
        </w:rPr>
        <w:t>Мамлекеттик бюджеттин аткарылышы</w:t>
      </w:r>
    </w:p>
    <w:p w14:paraId="504B1EC6" w14:textId="77777777" w:rsidR="00762494" w:rsidRPr="00762494" w:rsidRDefault="00762494" w:rsidP="00762494">
      <w:pPr>
        <w:spacing w:after="120"/>
        <w:ind w:firstLine="1361"/>
        <w:rPr>
          <w:i/>
          <w:iCs/>
          <w:sz w:val="20"/>
          <w:szCs w:val="20"/>
        </w:rPr>
      </w:pPr>
      <w:r w:rsidRPr="00762494">
        <w:rPr>
          <w:i/>
          <w:iCs/>
          <w:sz w:val="20"/>
          <w:szCs w:val="20"/>
        </w:rPr>
        <w:t>(млн. сом)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1268"/>
        <w:gridCol w:w="1265"/>
        <w:gridCol w:w="1211"/>
        <w:gridCol w:w="1238"/>
        <w:gridCol w:w="1301"/>
        <w:gridCol w:w="1222"/>
      </w:tblGrid>
      <w:tr w:rsidR="00762494" w:rsidRPr="005F2BB7" w14:paraId="3A12DAA9" w14:textId="77777777" w:rsidTr="005F2BB7">
        <w:trPr>
          <w:tblHeader/>
        </w:trPr>
        <w:tc>
          <w:tcPr>
            <w:tcW w:w="1107" w:type="pct"/>
            <w:vMerge w:val="restart"/>
            <w:tcBorders>
              <w:top w:val="single" w:sz="8" w:space="0" w:color="auto"/>
              <w:left w:val="nil"/>
              <w:bottom w:val="single" w:sz="8" w:space="0" w:color="auto"/>
              <w:right w:val="nil"/>
            </w:tcBorders>
          </w:tcPr>
          <w:p w14:paraId="6CE862DA" w14:textId="77777777" w:rsidR="00762494" w:rsidRPr="005F2BB7" w:rsidRDefault="00762494" w:rsidP="00762494">
            <w:pPr>
              <w:spacing w:beforeLines="20" w:before="48" w:afterLines="20" w:after="48"/>
              <w:rPr>
                <w:b/>
                <w:sz w:val="20"/>
                <w:szCs w:val="20"/>
              </w:rPr>
            </w:pPr>
          </w:p>
        </w:tc>
        <w:tc>
          <w:tcPr>
            <w:tcW w:w="1314" w:type="pct"/>
            <w:gridSpan w:val="2"/>
            <w:tcBorders>
              <w:top w:val="single" w:sz="8" w:space="0" w:color="auto"/>
              <w:left w:val="nil"/>
              <w:bottom w:val="nil"/>
              <w:right w:val="nil"/>
            </w:tcBorders>
            <w:hideMark/>
          </w:tcPr>
          <w:p w14:paraId="2A2525A1" w14:textId="77777777" w:rsidR="00762494" w:rsidRPr="005F2BB7" w:rsidRDefault="00762494" w:rsidP="00762494">
            <w:pPr>
              <w:spacing w:beforeLines="20" w:before="48" w:afterLines="20" w:after="48"/>
              <w:jc w:val="center"/>
              <w:rPr>
                <w:b/>
                <w:sz w:val="20"/>
                <w:szCs w:val="20"/>
              </w:rPr>
            </w:pPr>
            <w:proofErr w:type="spellStart"/>
            <w:r w:rsidRPr="005F2BB7">
              <w:rPr>
                <w:b/>
                <w:sz w:val="20"/>
                <w:szCs w:val="20"/>
              </w:rPr>
              <w:t>Кирешелер</w:t>
            </w:r>
            <w:proofErr w:type="spellEnd"/>
          </w:p>
        </w:tc>
        <w:tc>
          <w:tcPr>
            <w:tcW w:w="1270" w:type="pct"/>
            <w:gridSpan w:val="2"/>
            <w:tcBorders>
              <w:top w:val="single" w:sz="8" w:space="0" w:color="auto"/>
              <w:left w:val="nil"/>
              <w:bottom w:val="nil"/>
              <w:right w:val="nil"/>
            </w:tcBorders>
            <w:hideMark/>
          </w:tcPr>
          <w:p w14:paraId="6E2162A2" w14:textId="77777777" w:rsidR="00762494" w:rsidRPr="005F2BB7" w:rsidRDefault="00762494" w:rsidP="00762494">
            <w:pPr>
              <w:spacing w:beforeLines="20" w:before="48" w:afterLines="20" w:after="48"/>
              <w:jc w:val="center"/>
              <w:rPr>
                <w:b/>
                <w:sz w:val="20"/>
                <w:szCs w:val="20"/>
                <w:lang w:val="ky-KG"/>
              </w:rPr>
            </w:pPr>
            <w:proofErr w:type="spellStart"/>
            <w:r w:rsidRPr="005F2BB7">
              <w:rPr>
                <w:b/>
                <w:sz w:val="20"/>
                <w:szCs w:val="20"/>
              </w:rPr>
              <w:t>Чыгымдар</w:t>
            </w:r>
            <w:proofErr w:type="spellEnd"/>
          </w:p>
        </w:tc>
        <w:tc>
          <w:tcPr>
            <w:tcW w:w="1309" w:type="pct"/>
            <w:gridSpan w:val="2"/>
            <w:tcBorders>
              <w:top w:val="single" w:sz="8" w:space="0" w:color="auto"/>
              <w:left w:val="nil"/>
              <w:bottom w:val="single" w:sz="4" w:space="0" w:color="auto"/>
              <w:right w:val="nil"/>
            </w:tcBorders>
            <w:hideMark/>
          </w:tcPr>
          <w:p w14:paraId="11D1D631" w14:textId="77777777" w:rsidR="00762494" w:rsidRPr="005F2BB7" w:rsidRDefault="00762494" w:rsidP="00762494">
            <w:pPr>
              <w:spacing w:beforeLines="20" w:before="48" w:afterLines="20" w:after="48"/>
              <w:jc w:val="center"/>
              <w:rPr>
                <w:b/>
                <w:sz w:val="20"/>
                <w:szCs w:val="20"/>
              </w:rPr>
            </w:pPr>
            <w:proofErr w:type="spellStart"/>
            <w:r w:rsidRPr="005F2BB7">
              <w:rPr>
                <w:b/>
                <w:sz w:val="20"/>
                <w:szCs w:val="20"/>
              </w:rPr>
              <w:t>Акча</w:t>
            </w:r>
            <w:proofErr w:type="spellEnd"/>
            <w:r w:rsidRPr="005F2BB7">
              <w:rPr>
                <w:b/>
                <w:sz w:val="20"/>
                <w:szCs w:val="20"/>
              </w:rPr>
              <w:t xml:space="preserve"> </w:t>
            </w:r>
            <w:proofErr w:type="spellStart"/>
            <w:r w:rsidRPr="005F2BB7">
              <w:rPr>
                <w:b/>
                <w:sz w:val="20"/>
                <w:szCs w:val="20"/>
              </w:rPr>
              <w:t>каражаттарынын</w:t>
            </w:r>
            <w:proofErr w:type="spellEnd"/>
            <w:r w:rsidRPr="005F2BB7">
              <w:rPr>
                <w:b/>
                <w:sz w:val="20"/>
                <w:szCs w:val="20"/>
              </w:rPr>
              <w:t xml:space="preserve"> </w:t>
            </w:r>
            <w:r w:rsidRPr="005F2BB7">
              <w:rPr>
                <w:b/>
                <w:sz w:val="20"/>
                <w:szCs w:val="20"/>
              </w:rPr>
              <w:br/>
            </w:r>
            <w:proofErr w:type="spellStart"/>
            <w:r w:rsidRPr="005F2BB7">
              <w:rPr>
                <w:b/>
                <w:sz w:val="20"/>
                <w:szCs w:val="20"/>
              </w:rPr>
              <w:t>тартыштыгы</w:t>
            </w:r>
            <w:proofErr w:type="spellEnd"/>
            <w:r w:rsidRPr="005F2BB7">
              <w:rPr>
                <w:b/>
                <w:sz w:val="20"/>
                <w:szCs w:val="20"/>
              </w:rPr>
              <w:t xml:space="preserve"> (-), </w:t>
            </w:r>
            <w:proofErr w:type="spellStart"/>
            <w:r w:rsidRPr="005F2BB7">
              <w:rPr>
                <w:b/>
                <w:sz w:val="20"/>
                <w:szCs w:val="20"/>
              </w:rPr>
              <w:t>профицити</w:t>
            </w:r>
            <w:proofErr w:type="spellEnd"/>
          </w:p>
        </w:tc>
      </w:tr>
      <w:tr w:rsidR="00762494" w:rsidRPr="005F2BB7" w14:paraId="6D300A05" w14:textId="77777777" w:rsidTr="005F2BB7">
        <w:trPr>
          <w:tblHeader/>
        </w:trPr>
        <w:tc>
          <w:tcPr>
            <w:tcW w:w="1107" w:type="pct"/>
            <w:vMerge/>
            <w:tcBorders>
              <w:top w:val="single" w:sz="8" w:space="0" w:color="auto"/>
              <w:left w:val="nil"/>
              <w:bottom w:val="single" w:sz="8" w:space="0" w:color="auto"/>
              <w:right w:val="nil"/>
            </w:tcBorders>
            <w:vAlign w:val="center"/>
            <w:hideMark/>
          </w:tcPr>
          <w:p w14:paraId="005B5C77" w14:textId="77777777" w:rsidR="00762494" w:rsidRPr="005F2BB7" w:rsidRDefault="00762494" w:rsidP="00762494">
            <w:pPr>
              <w:rPr>
                <w:b/>
                <w:sz w:val="20"/>
                <w:szCs w:val="20"/>
              </w:rPr>
            </w:pPr>
          </w:p>
        </w:tc>
        <w:tc>
          <w:tcPr>
            <w:tcW w:w="658" w:type="pct"/>
            <w:tcBorders>
              <w:top w:val="single" w:sz="4" w:space="0" w:color="auto"/>
              <w:left w:val="nil"/>
              <w:bottom w:val="single" w:sz="8" w:space="0" w:color="auto"/>
              <w:right w:val="nil"/>
            </w:tcBorders>
            <w:hideMark/>
          </w:tcPr>
          <w:p w14:paraId="4BF6F741" w14:textId="77777777" w:rsidR="00762494" w:rsidRPr="005F2BB7" w:rsidRDefault="00762494" w:rsidP="00762494">
            <w:pPr>
              <w:jc w:val="right"/>
              <w:rPr>
                <w:b/>
                <w:sz w:val="20"/>
                <w:szCs w:val="20"/>
              </w:rPr>
            </w:pPr>
            <w:r w:rsidRPr="005F2BB7">
              <w:rPr>
                <w:b/>
                <w:sz w:val="20"/>
                <w:szCs w:val="20"/>
              </w:rPr>
              <w:t>2023</w:t>
            </w:r>
          </w:p>
        </w:tc>
        <w:tc>
          <w:tcPr>
            <w:tcW w:w="656" w:type="pct"/>
            <w:tcBorders>
              <w:top w:val="single" w:sz="4" w:space="0" w:color="auto"/>
              <w:left w:val="nil"/>
              <w:bottom w:val="single" w:sz="8" w:space="0" w:color="auto"/>
              <w:right w:val="nil"/>
            </w:tcBorders>
            <w:hideMark/>
          </w:tcPr>
          <w:p w14:paraId="5C785107" w14:textId="77777777" w:rsidR="00762494" w:rsidRPr="005F2BB7" w:rsidRDefault="00762494" w:rsidP="00762494">
            <w:pPr>
              <w:jc w:val="right"/>
              <w:rPr>
                <w:b/>
                <w:sz w:val="20"/>
                <w:szCs w:val="20"/>
              </w:rPr>
            </w:pPr>
            <w:r w:rsidRPr="005F2BB7">
              <w:rPr>
                <w:b/>
                <w:sz w:val="20"/>
                <w:szCs w:val="20"/>
              </w:rPr>
              <w:t>2024</w:t>
            </w:r>
          </w:p>
        </w:tc>
        <w:tc>
          <w:tcPr>
            <w:tcW w:w="628" w:type="pct"/>
            <w:tcBorders>
              <w:top w:val="single" w:sz="4" w:space="0" w:color="auto"/>
              <w:left w:val="nil"/>
              <w:bottom w:val="single" w:sz="8" w:space="0" w:color="auto"/>
              <w:right w:val="nil"/>
            </w:tcBorders>
            <w:hideMark/>
          </w:tcPr>
          <w:p w14:paraId="0EC96EA9" w14:textId="77777777" w:rsidR="00762494" w:rsidRPr="005F2BB7" w:rsidRDefault="00762494" w:rsidP="00762494">
            <w:pPr>
              <w:jc w:val="right"/>
              <w:rPr>
                <w:b/>
                <w:sz w:val="20"/>
                <w:szCs w:val="20"/>
              </w:rPr>
            </w:pPr>
            <w:r w:rsidRPr="005F2BB7">
              <w:rPr>
                <w:b/>
                <w:sz w:val="20"/>
                <w:szCs w:val="20"/>
              </w:rPr>
              <w:t>2023</w:t>
            </w:r>
          </w:p>
        </w:tc>
        <w:tc>
          <w:tcPr>
            <w:tcW w:w="642" w:type="pct"/>
            <w:tcBorders>
              <w:top w:val="single" w:sz="4" w:space="0" w:color="auto"/>
              <w:left w:val="nil"/>
              <w:bottom w:val="single" w:sz="8" w:space="0" w:color="auto"/>
              <w:right w:val="nil"/>
            </w:tcBorders>
            <w:hideMark/>
          </w:tcPr>
          <w:p w14:paraId="60A6F932" w14:textId="77777777" w:rsidR="00762494" w:rsidRPr="005F2BB7" w:rsidRDefault="00762494" w:rsidP="00762494">
            <w:pPr>
              <w:jc w:val="right"/>
              <w:rPr>
                <w:b/>
                <w:sz w:val="20"/>
                <w:szCs w:val="20"/>
              </w:rPr>
            </w:pPr>
            <w:r w:rsidRPr="005F2BB7">
              <w:rPr>
                <w:b/>
                <w:sz w:val="20"/>
                <w:szCs w:val="20"/>
              </w:rPr>
              <w:t>2024</w:t>
            </w:r>
          </w:p>
        </w:tc>
        <w:tc>
          <w:tcPr>
            <w:tcW w:w="675" w:type="pct"/>
            <w:tcBorders>
              <w:top w:val="single" w:sz="4" w:space="0" w:color="auto"/>
              <w:left w:val="nil"/>
              <w:bottom w:val="single" w:sz="8" w:space="0" w:color="auto"/>
              <w:right w:val="nil"/>
            </w:tcBorders>
            <w:hideMark/>
          </w:tcPr>
          <w:p w14:paraId="00B2EF06" w14:textId="77777777" w:rsidR="00762494" w:rsidRPr="005F2BB7" w:rsidRDefault="00762494" w:rsidP="00762494">
            <w:pPr>
              <w:jc w:val="right"/>
              <w:rPr>
                <w:b/>
                <w:sz w:val="20"/>
                <w:szCs w:val="20"/>
              </w:rPr>
            </w:pPr>
            <w:r w:rsidRPr="005F2BB7">
              <w:rPr>
                <w:b/>
                <w:sz w:val="20"/>
                <w:szCs w:val="20"/>
              </w:rPr>
              <w:t>2023</w:t>
            </w:r>
          </w:p>
        </w:tc>
        <w:tc>
          <w:tcPr>
            <w:tcW w:w="634" w:type="pct"/>
            <w:tcBorders>
              <w:top w:val="single" w:sz="4" w:space="0" w:color="auto"/>
              <w:left w:val="nil"/>
              <w:bottom w:val="single" w:sz="8" w:space="0" w:color="auto"/>
              <w:right w:val="nil"/>
            </w:tcBorders>
            <w:hideMark/>
          </w:tcPr>
          <w:p w14:paraId="6B887652" w14:textId="77777777" w:rsidR="00762494" w:rsidRPr="005F2BB7" w:rsidRDefault="00762494" w:rsidP="00762494">
            <w:pPr>
              <w:jc w:val="right"/>
              <w:rPr>
                <w:b/>
                <w:sz w:val="20"/>
                <w:szCs w:val="20"/>
              </w:rPr>
            </w:pPr>
            <w:r w:rsidRPr="005F2BB7">
              <w:rPr>
                <w:b/>
                <w:sz w:val="20"/>
                <w:szCs w:val="20"/>
              </w:rPr>
              <w:t>2024</w:t>
            </w:r>
          </w:p>
        </w:tc>
      </w:tr>
      <w:tr w:rsidR="00762494" w:rsidRPr="005F2BB7" w14:paraId="40CB9F45" w14:textId="77777777" w:rsidTr="005F2BB7">
        <w:tc>
          <w:tcPr>
            <w:tcW w:w="1107" w:type="pct"/>
            <w:tcBorders>
              <w:top w:val="single" w:sz="8" w:space="0" w:color="auto"/>
              <w:left w:val="nil"/>
              <w:bottom w:val="nil"/>
              <w:right w:val="nil"/>
            </w:tcBorders>
            <w:hideMark/>
          </w:tcPr>
          <w:p w14:paraId="66FD4C4A" w14:textId="77777777" w:rsidR="00762494" w:rsidRPr="005F2BB7" w:rsidRDefault="00762494" w:rsidP="00762494">
            <w:pPr>
              <w:spacing w:beforeLines="20" w:before="48"/>
              <w:rPr>
                <w:sz w:val="20"/>
                <w:szCs w:val="20"/>
              </w:rPr>
            </w:pPr>
            <w:r w:rsidRPr="005F2BB7">
              <w:rPr>
                <w:sz w:val="20"/>
                <w:szCs w:val="20"/>
              </w:rPr>
              <w:t>Январь</w:t>
            </w:r>
          </w:p>
        </w:tc>
        <w:tc>
          <w:tcPr>
            <w:tcW w:w="658" w:type="pct"/>
            <w:tcBorders>
              <w:top w:val="single" w:sz="8" w:space="0" w:color="auto"/>
              <w:left w:val="nil"/>
              <w:bottom w:val="nil"/>
              <w:right w:val="nil"/>
            </w:tcBorders>
            <w:vAlign w:val="bottom"/>
            <w:hideMark/>
          </w:tcPr>
          <w:p w14:paraId="1E649112" w14:textId="77777777" w:rsidR="00762494" w:rsidRPr="005F2BB7" w:rsidRDefault="00762494" w:rsidP="00762494">
            <w:pPr>
              <w:jc w:val="right"/>
              <w:rPr>
                <w:sz w:val="20"/>
                <w:szCs w:val="20"/>
              </w:rPr>
            </w:pPr>
            <w:r w:rsidRPr="005F2BB7">
              <w:rPr>
                <w:sz w:val="20"/>
                <w:szCs w:val="20"/>
              </w:rPr>
              <w:t>22 882,0</w:t>
            </w:r>
          </w:p>
        </w:tc>
        <w:tc>
          <w:tcPr>
            <w:tcW w:w="656" w:type="pct"/>
            <w:tcBorders>
              <w:top w:val="nil"/>
              <w:left w:val="nil"/>
              <w:bottom w:val="nil"/>
              <w:right w:val="nil"/>
            </w:tcBorders>
            <w:vAlign w:val="bottom"/>
            <w:hideMark/>
          </w:tcPr>
          <w:p w14:paraId="131E1F62" w14:textId="77777777" w:rsidR="00762494" w:rsidRPr="005F2BB7" w:rsidRDefault="00762494" w:rsidP="00762494">
            <w:pPr>
              <w:jc w:val="right"/>
              <w:rPr>
                <w:sz w:val="20"/>
                <w:szCs w:val="20"/>
              </w:rPr>
            </w:pPr>
            <w:r w:rsidRPr="005F2BB7">
              <w:rPr>
                <w:sz w:val="20"/>
                <w:szCs w:val="20"/>
              </w:rPr>
              <w:t>28 799,7</w:t>
            </w:r>
          </w:p>
        </w:tc>
        <w:tc>
          <w:tcPr>
            <w:tcW w:w="628" w:type="pct"/>
            <w:tcBorders>
              <w:top w:val="single" w:sz="8" w:space="0" w:color="auto"/>
              <w:left w:val="nil"/>
              <w:bottom w:val="nil"/>
              <w:right w:val="nil"/>
            </w:tcBorders>
            <w:vAlign w:val="bottom"/>
            <w:hideMark/>
          </w:tcPr>
          <w:p w14:paraId="05A69CCA" w14:textId="77777777" w:rsidR="00762494" w:rsidRPr="005F2BB7" w:rsidRDefault="00762494" w:rsidP="00762494">
            <w:pPr>
              <w:jc w:val="right"/>
              <w:rPr>
                <w:sz w:val="20"/>
                <w:szCs w:val="20"/>
              </w:rPr>
            </w:pPr>
            <w:r w:rsidRPr="005F2BB7">
              <w:rPr>
                <w:sz w:val="20"/>
                <w:szCs w:val="20"/>
              </w:rPr>
              <w:t>17 624,0</w:t>
            </w:r>
          </w:p>
        </w:tc>
        <w:tc>
          <w:tcPr>
            <w:tcW w:w="642" w:type="pct"/>
            <w:tcBorders>
              <w:top w:val="nil"/>
              <w:left w:val="nil"/>
              <w:bottom w:val="nil"/>
              <w:right w:val="nil"/>
            </w:tcBorders>
            <w:vAlign w:val="center"/>
            <w:hideMark/>
          </w:tcPr>
          <w:p w14:paraId="63D9AEF9" w14:textId="77777777" w:rsidR="00762494" w:rsidRPr="005F2BB7" w:rsidRDefault="00762494" w:rsidP="00762494">
            <w:pPr>
              <w:jc w:val="right"/>
              <w:rPr>
                <w:sz w:val="20"/>
                <w:szCs w:val="20"/>
              </w:rPr>
            </w:pPr>
            <w:r w:rsidRPr="005F2BB7">
              <w:rPr>
                <w:sz w:val="20"/>
                <w:szCs w:val="20"/>
              </w:rPr>
              <w:t>19 855,1</w:t>
            </w:r>
          </w:p>
        </w:tc>
        <w:tc>
          <w:tcPr>
            <w:tcW w:w="675" w:type="pct"/>
            <w:tcBorders>
              <w:top w:val="single" w:sz="8" w:space="0" w:color="auto"/>
              <w:left w:val="nil"/>
              <w:bottom w:val="nil"/>
              <w:right w:val="nil"/>
            </w:tcBorders>
            <w:vAlign w:val="bottom"/>
            <w:hideMark/>
          </w:tcPr>
          <w:p w14:paraId="311A6C23" w14:textId="77777777" w:rsidR="00762494" w:rsidRPr="005F2BB7" w:rsidRDefault="00762494" w:rsidP="00762494">
            <w:pPr>
              <w:jc w:val="right"/>
              <w:rPr>
                <w:sz w:val="20"/>
                <w:szCs w:val="20"/>
              </w:rPr>
            </w:pPr>
            <w:r w:rsidRPr="005F2BB7">
              <w:rPr>
                <w:sz w:val="20"/>
                <w:szCs w:val="20"/>
              </w:rPr>
              <w:t>5 258,0</w:t>
            </w:r>
          </w:p>
        </w:tc>
        <w:tc>
          <w:tcPr>
            <w:tcW w:w="634" w:type="pct"/>
            <w:tcBorders>
              <w:top w:val="nil"/>
              <w:left w:val="nil"/>
              <w:bottom w:val="nil"/>
              <w:right w:val="nil"/>
            </w:tcBorders>
            <w:vAlign w:val="bottom"/>
            <w:hideMark/>
          </w:tcPr>
          <w:p w14:paraId="5DB340D9" w14:textId="77777777" w:rsidR="00762494" w:rsidRPr="005F2BB7" w:rsidRDefault="00762494" w:rsidP="00762494">
            <w:pPr>
              <w:jc w:val="right"/>
              <w:rPr>
                <w:sz w:val="20"/>
                <w:szCs w:val="20"/>
              </w:rPr>
            </w:pPr>
            <w:r w:rsidRPr="005F2BB7">
              <w:rPr>
                <w:sz w:val="20"/>
                <w:szCs w:val="20"/>
              </w:rPr>
              <w:t>8 944,6</w:t>
            </w:r>
          </w:p>
        </w:tc>
      </w:tr>
      <w:tr w:rsidR="00762494" w:rsidRPr="005F2BB7" w14:paraId="193AB0C3" w14:textId="77777777" w:rsidTr="005F2BB7">
        <w:tc>
          <w:tcPr>
            <w:tcW w:w="1107" w:type="pct"/>
            <w:tcBorders>
              <w:top w:val="nil"/>
              <w:left w:val="nil"/>
              <w:bottom w:val="nil"/>
              <w:right w:val="nil"/>
            </w:tcBorders>
            <w:hideMark/>
          </w:tcPr>
          <w:p w14:paraId="5EA9FD1F" w14:textId="77777777" w:rsidR="00762494" w:rsidRPr="005F2BB7" w:rsidRDefault="00762494" w:rsidP="00762494">
            <w:pPr>
              <w:spacing w:beforeLines="20" w:before="48"/>
              <w:rPr>
                <w:sz w:val="20"/>
                <w:szCs w:val="20"/>
              </w:rPr>
            </w:pPr>
            <w:r w:rsidRPr="005F2BB7">
              <w:rPr>
                <w:sz w:val="20"/>
                <w:szCs w:val="20"/>
              </w:rPr>
              <w:t>Январь-февраль</w:t>
            </w:r>
          </w:p>
        </w:tc>
        <w:tc>
          <w:tcPr>
            <w:tcW w:w="658" w:type="pct"/>
            <w:tcBorders>
              <w:top w:val="nil"/>
              <w:left w:val="nil"/>
              <w:bottom w:val="nil"/>
              <w:right w:val="nil"/>
            </w:tcBorders>
            <w:vAlign w:val="bottom"/>
            <w:hideMark/>
          </w:tcPr>
          <w:p w14:paraId="3A606D0C" w14:textId="77777777" w:rsidR="00762494" w:rsidRPr="005F2BB7" w:rsidRDefault="00762494" w:rsidP="00762494">
            <w:pPr>
              <w:jc w:val="right"/>
              <w:rPr>
                <w:sz w:val="20"/>
                <w:szCs w:val="20"/>
              </w:rPr>
            </w:pPr>
            <w:r w:rsidRPr="005F2BB7">
              <w:rPr>
                <w:sz w:val="20"/>
                <w:szCs w:val="20"/>
              </w:rPr>
              <w:t>46 959,7</w:t>
            </w:r>
          </w:p>
        </w:tc>
        <w:tc>
          <w:tcPr>
            <w:tcW w:w="656" w:type="pct"/>
            <w:tcBorders>
              <w:top w:val="nil"/>
              <w:left w:val="nil"/>
              <w:bottom w:val="nil"/>
              <w:right w:val="nil"/>
            </w:tcBorders>
            <w:vAlign w:val="bottom"/>
            <w:hideMark/>
          </w:tcPr>
          <w:p w14:paraId="20443695" w14:textId="77777777" w:rsidR="00762494" w:rsidRPr="005F2BB7" w:rsidRDefault="00762494" w:rsidP="00762494">
            <w:pPr>
              <w:jc w:val="right"/>
              <w:rPr>
                <w:sz w:val="20"/>
                <w:szCs w:val="20"/>
              </w:rPr>
            </w:pPr>
            <w:r w:rsidRPr="005F2BB7">
              <w:rPr>
                <w:sz w:val="20"/>
                <w:szCs w:val="20"/>
              </w:rPr>
              <w:t>55 976,6</w:t>
            </w:r>
          </w:p>
        </w:tc>
        <w:tc>
          <w:tcPr>
            <w:tcW w:w="628" w:type="pct"/>
            <w:tcBorders>
              <w:top w:val="nil"/>
              <w:left w:val="nil"/>
              <w:bottom w:val="nil"/>
              <w:right w:val="nil"/>
            </w:tcBorders>
            <w:vAlign w:val="bottom"/>
            <w:hideMark/>
          </w:tcPr>
          <w:p w14:paraId="73EEC812" w14:textId="77777777" w:rsidR="00762494" w:rsidRPr="005F2BB7" w:rsidRDefault="00762494" w:rsidP="00762494">
            <w:pPr>
              <w:jc w:val="right"/>
              <w:rPr>
                <w:sz w:val="20"/>
                <w:szCs w:val="20"/>
              </w:rPr>
            </w:pPr>
            <w:r w:rsidRPr="005F2BB7">
              <w:rPr>
                <w:sz w:val="20"/>
                <w:szCs w:val="20"/>
              </w:rPr>
              <w:t>42 084,2</w:t>
            </w:r>
          </w:p>
        </w:tc>
        <w:tc>
          <w:tcPr>
            <w:tcW w:w="642" w:type="pct"/>
            <w:tcBorders>
              <w:top w:val="nil"/>
              <w:left w:val="nil"/>
              <w:bottom w:val="nil"/>
              <w:right w:val="nil"/>
            </w:tcBorders>
            <w:vAlign w:val="center"/>
            <w:hideMark/>
          </w:tcPr>
          <w:p w14:paraId="2A7E417E" w14:textId="77777777" w:rsidR="00762494" w:rsidRPr="005F2BB7" w:rsidRDefault="00762494" w:rsidP="00762494">
            <w:pPr>
              <w:jc w:val="right"/>
              <w:rPr>
                <w:sz w:val="20"/>
                <w:szCs w:val="20"/>
              </w:rPr>
            </w:pPr>
            <w:r w:rsidRPr="005F2BB7">
              <w:rPr>
                <w:sz w:val="20"/>
                <w:szCs w:val="20"/>
              </w:rPr>
              <w:t>46 320,7</w:t>
            </w:r>
          </w:p>
        </w:tc>
        <w:tc>
          <w:tcPr>
            <w:tcW w:w="675" w:type="pct"/>
            <w:tcBorders>
              <w:top w:val="nil"/>
              <w:left w:val="nil"/>
              <w:bottom w:val="nil"/>
              <w:right w:val="nil"/>
            </w:tcBorders>
            <w:vAlign w:val="bottom"/>
            <w:hideMark/>
          </w:tcPr>
          <w:p w14:paraId="48A3486E" w14:textId="77777777" w:rsidR="00762494" w:rsidRPr="005F2BB7" w:rsidRDefault="00762494" w:rsidP="00762494">
            <w:pPr>
              <w:jc w:val="right"/>
              <w:rPr>
                <w:sz w:val="20"/>
                <w:szCs w:val="20"/>
              </w:rPr>
            </w:pPr>
            <w:r w:rsidRPr="005F2BB7">
              <w:rPr>
                <w:sz w:val="20"/>
                <w:szCs w:val="20"/>
              </w:rPr>
              <w:t>4 875,5</w:t>
            </w:r>
          </w:p>
        </w:tc>
        <w:tc>
          <w:tcPr>
            <w:tcW w:w="634" w:type="pct"/>
            <w:tcBorders>
              <w:top w:val="nil"/>
              <w:left w:val="nil"/>
              <w:bottom w:val="nil"/>
              <w:right w:val="nil"/>
            </w:tcBorders>
            <w:vAlign w:val="bottom"/>
            <w:hideMark/>
          </w:tcPr>
          <w:p w14:paraId="3B1E6CA4" w14:textId="77777777" w:rsidR="00762494" w:rsidRPr="005F2BB7" w:rsidRDefault="00762494" w:rsidP="00762494">
            <w:pPr>
              <w:jc w:val="right"/>
              <w:rPr>
                <w:sz w:val="20"/>
                <w:szCs w:val="20"/>
              </w:rPr>
            </w:pPr>
            <w:r w:rsidRPr="005F2BB7">
              <w:rPr>
                <w:sz w:val="20"/>
                <w:szCs w:val="20"/>
              </w:rPr>
              <w:t>9 655,9</w:t>
            </w:r>
          </w:p>
        </w:tc>
      </w:tr>
      <w:tr w:rsidR="00762494" w:rsidRPr="005F2BB7" w14:paraId="420AD3D0" w14:textId="77777777" w:rsidTr="005F2BB7">
        <w:tc>
          <w:tcPr>
            <w:tcW w:w="1107" w:type="pct"/>
            <w:tcBorders>
              <w:top w:val="nil"/>
              <w:left w:val="nil"/>
              <w:bottom w:val="nil"/>
              <w:right w:val="nil"/>
            </w:tcBorders>
            <w:hideMark/>
          </w:tcPr>
          <w:p w14:paraId="7B9BF2DE" w14:textId="77777777" w:rsidR="00762494" w:rsidRPr="005F2BB7" w:rsidRDefault="00762494" w:rsidP="00762494">
            <w:pPr>
              <w:spacing w:beforeLines="20" w:before="48"/>
              <w:rPr>
                <w:bCs/>
                <w:sz w:val="20"/>
                <w:szCs w:val="20"/>
              </w:rPr>
            </w:pPr>
            <w:r w:rsidRPr="005F2BB7">
              <w:rPr>
                <w:bCs/>
                <w:sz w:val="20"/>
                <w:szCs w:val="20"/>
              </w:rPr>
              <w:t>Январь-март</w:t>
            </w:r>
          </w:p>
        </w:tc>
        <w:tc>
          <w:tcPr>
            <w:tcW w:w="658" w:type="pct"/>
            <w:tcBorders>
              <w:top w:val="nil"/>
              <w:left w:val="nil"/>
              <w:bottom w:val="nil"/>
              <w:right w:val="nil"/>
            </w:tcBorders>
            <w:vAlign w:val="bottom"/>
            <w:hideMark/>
          </w:tcPr>
          <w:p w14:paraId="28C11A2C" w14:textId="77777777" w:rsidR="00762494" w:rsidRPr="005F2BB7" w:rsidRDefault="00762494" w:rsidP="00762494">
            <w:pPr>
              <w:jc w:val="right"/>
              <w:rPr>
                <w:sz w:val="20"/>
                <w:szCs w:val="20"/>
              </w:rPr>
            </w:pPr>
            <w:r w:rsidRPr="005F2BB7">
              <w:rPr>
                <w:sz w:val="20"/>
                <w:szCs w:val="20"/>
              </w:rPr>
              <w:t>74 401,6</w:t>
            </w:r>
          </w:p>
        </w:tc>
        <w:tc>
          <w:tcPr>
            <w:tcW w:w="656" w:type="pct"/>
            <w:tcBorders>
              <w:top w:val="nil"/>
              <w:left w:val="nil"/>
              <w:bottom w:val="nil"/>
              <w:right w:val="nil"/>
            </w:tcBorders>
            <w:vAlign w:val="bottom"/>
            <w:hideMark/>
          </w:tcPr>
          <w:p w14:paraId="1315D6A4" w14:textId="77777777" w:rsidR="00762494" w:rsidRPr="005F2BB7" w:rsidRDefault="00762494" w:rsidP="00762494">
            <w:pPr>
              <w:jc w:val="right"/>
              <w:rPr>
                <w:sz w:val="20"/>
                <w:szCs w:val="20"/>
              </w:rPr>
            </w:pPr>
            <w:r w:rsidRPr="005F2BB7">
              <w:rPr>
                <w:sz w:val="20"/>
                <w:szCs w:val="20"/>
              </w:rPr>
              <w:t>89 138,1</w:t>
            </w:r>
          </w:p>
        </w:tc>
        <w:tc>
          <w:tcPr>
            <w:tcW w:w="628" w:type="pct"/>
            <w:tcBorders>
              <w:top w:val="nil"/>
              <w:left w:val="nil"/>
              <w:bottom w:val="nil"/>
              <w:right w:val="nil"/>
            </w:tcBorders>
            <w:vAlign w:val="bottom"/>
            <w:hideMark/>
          </w:tcPr>
          <w:p w14:paraId="47D7FE16" w14:textId="77777777" w:rsidR="00762494" w:rsidRPr="005F2BB7" w:rsidRDefault="00762494" w:rsidP="00762494">
            <w:pPr>
              <w:jc w:val="right"/>
              <w:rPr>
                <w:sz w:val="20"/>
                <w:szCs w:val="20"/>
              </w:rPr>
            </w:pPr>
            <w:r w:rsidRPr="005F2BB7">
              <w:rPr>
                <w:sz w:val="20"/>
                <w:szCs w:val="20"/>
              </w:rPr>
              <w:t>74 284,2</w:t>
            </w:r>
          </w:p>
        </w:tc>
        <w:tc>
          <w:tcPr>
            <w:tcW w:w="642" w:type="pct"/>
            <w:tcBorders>
              <w:top w:val="nil"/>
              <w:left w:val="nil"/>
              <w:bottom w:val="nil"/>
              <w:right w:val="nil"/>
            </w:tcBorders>
            <w:vAlign w:val="center"/>
            <w:hideMark/>
          </w:tcPr>
          <w:p w14:paraId="443B67C9" w14:textId="77777777" w:rsidR="00762494" w:rsidRPr="005F2BB7" w:rsidRDefault="00762494" w:rsidP="00762494">
            <w:pPr>
              <w:jc w:val="right"/>
              <w:rPr>
                <w:sz w:val="20"/>
                <w:szCs w:val="20"/>
              </w:rPr>
            </w:pPr>
            <w:r w:rsidRPr="005F2BB7">
              <w:rPr>
                <w:sz w:val="20"/>
                <w:szCs w:val="20"/>
              </w:rPr>
              <w:t>79 968,7</w:t>
            </w:r>
          </w:p>
        </w:tc>
        <w:tc>
          <w:tcPr>
            <w:tcW w:w="675" w:type="pct"/>
            <w:tcBorders>
              <w:top w:val="nil"/>
              <w:left w:val="nil"/>
              <w:bottom w:val="nil"/>
              <w:right w:val="nil"/>
            </w:tcBorders>
            <w:vAlign w:val="bottom"/>
            <w:hideMark/>
          </w:tcPr>
          <w:p w14:paraId="36096309" w14:textId="77777777" w:rsidR="00762494" w:rsidRPr="005F2BB7" w:rsidRDefault="00762494" w:rsidP="00762494">
            <w:pPr>
              <w:jc w:val="right"/>
              <w:rPr>
                <w:sz w:val="20"/>
                <w:szCs w:val="20"/>
              </w:rPr>
            </w:pPr>
            <w:r w:rsidRPr="005F2BB7">
              <w:rPr>
                <w:sz w:val="20"/>
                <w:szCs w:val="20"/>
              </w:rPr>
              <w:t>117,4</w:t>
            </w:r>
          </w:p>
        </w:tc>
        <w:tc>
          <w:tcPr>
            <w:tcW w:w="634" w:type="pct"/>
            <w:tcBorders>
              <w:top w:val="nil"/>
              <w:left w:val="nil"/>
              <w:bottom w:val="nil"/>
              <w:right w:val="nil"/>
            </w:tcBorders>
            <w:vAlign w:val="bottom"/>
            <w:hideMark/>
          </w:tcPr>
          <w:p w14:paraId="21292205" w14:textId="77777777" w:rsidR="00762494" w:rsidRPr="005F2BB7" w:rsidRDefault="00762494" w:rsidP="00762494">
            <w:pPr>
              <w:jc w:val="right"/>
              <w:rPr>
                <w:sz w:val="20"/>
                <w:szCs w:val="20"/>
              </w:rPr>
            </w:pPr>
            <w:r w:rsidRPr="005F2BB7">
              <w:rPr>
                <w:sz w:val="20"/>
                <w:szCs w:val="20"/>
              </w:rPr>
              <w:t>9 169,5</w:t>
            </w:r>
          </w:p>
        </w:tc>
      </w:tr>
      <w:tr w:rsidR="00762494" w:rsidRPr="005F2BB7" w14:paraId="3DF8AAE5" w14:textId="77777777" w:rsidTr="005F2BB7">
        <w:trPr>
          <w:trHeight w:val="229"/>
        </w:trPr>
        <w:tc>
          <w:tcPr>
            <w:tcW w:w="1107" w:type="pct"/>
            <w:tcBorders>
              <w:top w:val="nil"/>
              <w:left w:val="nil"/>
              <w:bottom w:val="nil"/>
              <w:right w:val="nil"/>
            </w:tcBorders>
            <w:hideMark/>
          </w:tcPr>
          <w:p w14:paraId="346C9CAB" w14:textId="77777777" w:rsidR="00762494" w:rsidRPr="005F2BB7" w:rsidRDefault="00762494" w:rsidP="00762494">
            <w:pPr>
              <w:spacing w:beforeLines="20" w:before="48"/>
              <w:rPr>
                <w:bCs/>
                <w:sz w:val="20"/>
                <w:szCs w:val="20"/>
              </w:rPr>
            </w:pPr>
            <w:r w:rsidRPr="005F2BB7">
              <w:rPr>
                <w:bCs/>
                <w:sz w:val="20"/>
                <w:szCs w:val="20"/>
              </w:rPr>
              <w:t>Январь-апрель</w:t>
            </w:r>
          </w:p>
        </w:tc>
        <w:tc>
          <w:tcPr>
            <w:tcW w:w="658" w:type="pct"/>
            <w:tcBorders>
              <w:top w:val="nil"/>
              <w:left w:val="nil"/>
              <w:bottom w:val="nil"/>
              <w:right w:val="nil"/>
            </w:tcBorders>
            <w:vAlign w:val="bottom"/>
            <w:hideMark/>
          </w:tcPr>
          <w:p w14:paraId="45C31840" w14:textId="77777777" w:rsidR="00762494" w:rsidRPr="005F2BB7" w:rsidRDefault="00762494" w:rsidP="00762494">
            <w:pPr>
              <w:jc w:val="right"/>
              <w:rPr>
                <w:sz w:val="20"/>
                <w:szCs w:val="20"/>
              </w:rPr>
            </w:pPr>
            <w:r w:rsidRPr="005F2BB7">
              <w:rPr>
                <w:sz w:val="20"/>
                <w:szCs w:val="20"/>
              </w:rPr>
              <w:t>103 868,2</w:t>
            </w:r>
          </w:p>
        </w:tc>
        <w:tc>
          <w:tcPr>
            <w:tcW w:w="656" w:type="pct"/>
            <w:tcBorders>
              <w:top w:val="nil"/>
              <w:left w:val="nil"/>
              <w:bottom w:val="nil"/>
              <w:right w:val="nil"/>
            </w:tcBorders>
            <w:vAlign w:val="bottom"/>
            <w:hideMark/>
          </w:tcPr>
          <w:p w14:paraId="688617B4" w14:textId="77777777" w:rsidR="00762494" w:rsidRPr="005F2BB7" w:rsidRDefault="00762494" w:rsidP="00762494">
            <w:pPr>
              <w:jc w:val="right"/>
              <w:rPr>
                <w:sz w:val="20"/>
                <w:szCs w:val="20"/>
              </w:rPr>
            </w:pPr>
            <w:r w:rsidRPr="005F2BB7">
              <w:rPr>
                <w:sz w:val="20"/>
                <w:szCs w:val="20"/>
              </w:rPr>
              <w:t>126 432,9</w:t>
            </w:r>
          </w:p>
        </w:tc>
        <w:tc>
          <w:tcPr>
            <w:tcW w:w="628" w:type="pct"/>
            <w:tcBorders>
              <w:top w:val="nil"/>
              <w:left w:val="nil"/>
              <w:bottom w:val="nil"/>
              <w:right w:val="nil"/>
            </w:tcBorders>
            <w:vAlign w:val="bottom"/>
            <w:hideMark/>
          </w:tcPr>
          <w:p w14:paraId="7B484707" w14:textId="77777777" w:rsidR="00762494" w:rsidRPr="005F2BB7" w:rsidRDefault="00762494" w:rsidP="00762494">
            <w:pPr>
              <w:jc w:val="right"/>
              <w:rPr>
                <w:sz w:val="20"/>
                <w:szCs w:val="20"/>
              </w:rPr>
            </w:pPr>
            <w:r w:rsidRPr="005F2BB7">
              <w:rPr>
                <w:sz w:val="20"/>
                <w:szCs w:val="20"/>
              </w:rPr>
              <w:t>105 005,9</w:t>
            </w:r>
          </w:p>
        </w:tc>
        <w:tc>
          <w:tcPr>
            <w:tcW w:w="642" w:type="pct"/>
            <w:tcBorders>
              <w:top w:val="nil"/>
              <w:left w:val="nil"/>
              <w:bottom w:val="nil"/>
              <w:right w:val="nil"/>
            </w:tcBorders>
            <w:vAlign w:val="center"/>
            <w:hideMark/>
          </w:tcPr>
          <w:p w14:paraId="1ED9D44D" w14:textId="77777777" w:rsidR="00762494" w:rsidRPr="005F2BB7" w:rsidRDefault="00762494" w:rsidP="00762494">
            <w:pPr>
              <w:jc w:val="right"/>
              <w:rPr>
                <w:sz w:val="20"/>
                <w:szCs w:val="20"/>
              </w:rPr>
            </w:pPr>
            <w:r w:rsidRPr="005F2BB7">
              <w:rPr>
                <w:sz w:val="20"/>
                <w:szCs w:val="20"/>
              </w:rPr>
              <w:t>113 455,2</w:t>
            </w:r>
          </w:p>
        </w:tc>
        <w:tc>
          <w:tcPr>
            <w:tcW w:w="675" w:type="pct"/>
            <w:tcBorders>
              <w:top w:val="nil"/>
              <w:left w:val="nil"/>
              <w:bottom w:val="nil"/>
              <w:right w:val="nil"/>
            </w:tcBorders>
            <w:vAlign w:val="bottom"/>
            <w:hideMark/>
          </w:tcPr>
          <w:p w14:paraId="25B25216" w14:textId="77777777" w:rsidR="00762494" w:rsidRPr="005F2BB7" w:rsidRDefault="00762494" w:rsidP="00762494">
            <w:pPr>
              <w:jc w:val="right"/>
              <w:rPr>
                <w:sz w:val="20"/>
                <w:szCs w:val="20"/>
              </w:rPr>
            </w:pPr>
            <w:r w:rsidRPr="005F2BB7">
              <w:rPr>
                <w:sz w:val="20"/>
                <w:szCs w:val="20"/>
              </w:rPr>
              <w:t>-1 137,8</w:t>
            </w:r>
          </w:p>
        </w:tc>
        <w:tc>
          <w:tcPr>
            <w:tcW w:w="634" w:type="pct"/>
            <w:tcBorders>
              <w:top w:val="nil"/>
              <w:left w:val="nil"/>
              <w:bottom w:val="nil"/>
              <w:right w:val="nil"/>
            </w:tcBorders>
            <w:vAlign w:val="bottom"/>
            <w:hideMark/>
          </w:tcPr>
          <w:p w14:paraId="4503CDBD" w14:textId="77777777" w:rsidR="00762494" w:rsidRPr="005F2BB7" w:rsidRDefault="00762494" w:rsidP="00762494">
            <w:pPr>
              <w:jc w:val="right"/>
              <w:rPr>
                <w:sz w:val="20"/>
                <w:szCs w:val="20"/>
              </w:rPr>
            </w:pPr>
            <w:r w:rsidRPr="005F2BB7">
              <w:rPr>
                <w:sz w:val="20"/>
                <w:szCs w:val="20"/>
              </w:rPr>
              <w:t>12 977,7</w:t>
            </w:r>
          </w:p>
        </w:tc>
      </w:tr>
      <w:tr w:rsidR="00762494" w:rsidRPr="005F2BB7" w14:paraId="16AF7B5F" w14:textId="77777777" w:rsidTr="005F2BB7">
        <w:tc>
          <w:tcPr>
            <w:tcW w:w="1107" w:type="pct"/>
            <w:tcBorders>
              <w:top w:val="nil"/>
              <w:left w:val="nil"/>
              <w:bottom w:val="nil"/>
              <w:right w:val="nil"/>
            </w:tcBorders>
            <w:hideMark/>
          </w:tcPr>
          <w:p w14:paraId="07C0E7DD" w14:textId="77777777" w:rsidR="00762494" w:rsidRPr="005F2BB7" w:rsidRDefault="00762494" w:rsidP="00762494">
            <w:pPr>
              <w:spacing w:beforeLines="20" w:before="48"/>
              <w:rPr>
                <w:bCs/>
                <w:sz w:val="20"/>
                <w:szCs w:val="20"/>
              </w:rPr>
            </w:pPr>
            <w:r w:rsidRPr="005F2BB7">
              <w:rPr>
                <w:bCs/>
                <w:sz w:val="20"/>
                <w:szCs w:val="20"/>
              </w:rPr>
              <w:t>Январь-май</w:t>
            </w:r>
          </w:p>
        </w:tc>
        <w:tc>
          <w:tcPr>
            <w:tcW w:w="658" w:type="pct"/>
            <w:tcBorders>
              <w:top w:val="nil"/>
              <w:left w:val="nil"/>
              <w:bottom w:val="nil"/>
              <w:right w:val="nil"/>
            </w:tcBorders>
            <w:vAlign w:val="bottom"/>
            <w:hideMark/>
          </w:tcPr>
          <w:p w14:paraId="0E8BC681" w14:textId="77777777" w:rsidR="00762494" w:rsidRPr="005F2BB7" w:rsidRDefault="00762494" w:rsidP="00762494">
            <w:pPr>
              <w:jc w:val="right"/>
              <w:rPr>
                <w:sz w:val="20"/>
                <w:szCs w:val="20"/>
              </w:rPr>
            </w:pPr>
            <w:r w:rsidRPr="005F2BB7">
              <w:rPr>
                <w:sz w:val="20"/>
                <w:szCs w:val="20"/>
              </w:rPr>
              <w:t>142 968,4</w:t>
            </w:r>
          </w:p>
        </w:tc>
        <w:tc>
          <w:tcPr>
            <w:tcW w:w="656" w:type="pct"/>
            <w:tcBorders>
              <w:top w:val="nil"/>
              <w:left w:val="nil"/>
              <w:bottom w:val="nil"/>
              <w:right w:val="nil"/>
            </w:tcBorders>
            <w:vAlign w:val="bottom"/>
            <w:hideMark/>
          </w:tcPr>
          <w:p w14:paraId="234B05B4" w14:textId="77777777" w:rsidR="00762494" w:rsidRPr="005F2BB7" w:rsidRDefault="00762494" w:rsidP="00762494">
            <w:pPr>
              <w:jc w:val="right"/>
              <w:rPr>
                <w:sz w:val="20"/>
                <w:szCs w:val="20"/>
              </w:rPr>
            </w:pPr>
            <w:r w:rsidRPr="005F2BB7">
              <w:rPr>
                <w:sz w:val="20"/>
                <w:szCs w:val="20"/>
              </w:rPr>
              <w:t>170 183,4</w:t>
            </w:r>
          </w:p>
        </w:tc>
        <w:tc>
          <w:tcPr>
            <w:tcW w:w="628" w:type="pct"/>
            <w:tcBorders>
              <w:top w:val="nil"/>
              <w:left w:val="nil"/>
              <w:bottom w:val="nil"/>
              <w:right w:val="nil"/>
            </w:tcBorders>
            <w:vAlign w:val="bottom"/>
            <w:hideMark/>
          </w:tcPr>
          <w:p w14:paraId="10267EC5" w14:textId="77777777" w:rsidR="00762494" w:rsidRPr="005F2BB7" w:rsidRDefault="00762494" w:rsidP="00762494">
            <w:pPr>
              <w:jc w:val="right"/>
              <w:rPr>
                <w:sz w:val="20"/>
                <w:szCs w:val="20"/>
              </w:rPr>
            </w:pPr>
            <w:r w:rsidRPr="005F2BB7">
              <w:rPr>
                <w:sz w:val="20"/>
                <w:szCs w:val="20"/>
              </w:rPr>
              <w:t>136 217,9</w:t>
            </w:r>
          </w:p>
        </w:tc>
        <w:tc>
          <w:tcPr>
            <w:tcW w:w="642" w:type="pct"/>
            <w:tcBorders>
              <w:top w:val="nil"/>
              <w:left w:val="nil"/>
              <w:bottom w:val="nil"/>
              <w:right w:val="nil"/>
            </w:tcBorders>
            <w:vAlign w:val="center"/>
            <w:hideMark/>
          </w:tcPr>
          <w:p w14:paraId="2FD9FDC5" w14:textId="77777777" w:rsidR="00762494" w:rsidRPr="005F2BB7" w:rsidRDefault="00762494" w:rsidP="00762494">
            <w:pPr>
              <w:jc w:val="right"/>
              <w:rPr>
                <w:sz w:val="20"/>
                <w:szCs w:val="20"/>
              </w:rPr>
            </w:pPr>
            <w:r w:rsidRPr="005F2BB7">
              <w:rPr>
                <w:sz w:val="20"/>
                <w:szCs w:val="20"/>
              </w:rPr>
              <w:t>145 258,4</w:t>
            </w:r>
          </w:p>
        </w:tc>
        <w:tc>
          <w:tcPr>
            <w:tcW w:w="675" w:type="pct"/>
            <w:tcBorders>
              <w:top w:val="nil"/>
              <w:left w:val="nil"/>
              <w:bottom w:val="nil"/>
              <w:right w:val="nil"/>
            </w:tcBorders>
            <w:vAlign w:val="bottom"/>
            <w:hideMark/>
          </w:tcPr>
          <w:p w14:paraId="58E93CDE" w14:textId="77777777" w:rsidR="00762494" w:rsidRPr="005F2BB7" w:rsidRDefault="00762494" w:rsidP="00762494">
            <w:pPr>
              <w:jc w:val="right"/>
              <w:rPr>
                <w:sz w:val="20"/>
                <w:szCs w:val="20"/>
              </w:rPr>
            </w:pPr>
            <w:r w:rsidRPr="005F2BB7">
              <w:rPr>
                <w:sz w:val="20"/>
                <w:szCs w:val="20"/>
              </w:rPr>
              <w:t>6 750,5</w:t>
            </w:r>
          </w:p>
        </w:tc>
        <w:tc>
          <w:tcPr>
            <w:tcW w:w="634" w:type="pct"/>
            <w:tcBorders>
              <w:top w:val="nil"/>
              <w:left w:val="nil"/>
              <w:bottom w:val="nil"/>
              <w:right w:val="nil"/>
            </w:tcBorders>
            <w:vAlign w:val="bottom"/>
            <w:hideMark/>
          </w:tcPr>
          <w:p w14:paraId="06D0E360" w14:textId="77777777" w:rsidR="00762494" w:rsidRPr="005F2BB7" w:rsidRDefault="00762494" w:rsidP="00762494">
            <w:pPr>
              <w:jc w:val="right"/>
              <w:rPr>
                <w:sz w:val="20"/>
                <w:szCs w:val="20"/>
              </w:rPr>
            </w:pPr>
            <w:r w:rsidRPr="005F2BB7">
              <w:rPr>
                <w:sz w:val="20"/>
                <w:szCs w:val="20"/>
              </w:rPr>
              <w:t>24 925,0</w:t>
            </w:r>
          </w:p>
        </w:tc>
      </w:tr>
      <w:tr w:rsidR="00762494" w:rsidRPr="005F2BB7" w14:paraId="04E92A8D" w14:textId="77777777" w:rsidTr="005F2BB7">
        <w:tc>
          <w:tcPr>
            <w:tcW w:w="1107" w:type="pct"/>
            <w:tcBorders>
              <w:top w:val="nil"/>
              <w:left w:val="nil"/>
              <w:bottom w:val="nil"/>
              <w:right w:val="nil"/>
            </w:tcBorders>
            <w:hideMark/>
          </w:tcPr>
          <w:p w14:paraId="651CA667" w14:textId="77777777" w:rsidR="00762494" w:rsidRPr="005F2BB7" w:rsidRDefault="00762494" w:rsidP="00762494">
            <w:pPr>
              <w:spacing w:beforeLines="20" w:before="48"/>
              <w:rPr>
                <w:bCs/>
                <w:sz w:val="20"/>
                <w:szCs w:val="20"/>
              </w:rPr>
            </w:pPr>
            <w:r w:rsidRPr="005F2BB7">
              <w:rPr>
                <w:bCs/>
                <w:sz w:val="20"/>
                <w:szCs w:val="20"/>
              </w:rPr>
              <w:t>Январь-июнь</w:t>
            </w:r>
          </w:p>
        </w:tc>
        <w:tc>
          <w:tcPr>
            <w:tcW w:w="658" w:type="pct"/>
            <w:tcBorders>
              <w:top w:val="nil"/>
              <w:left w:val="nil"/>
              <w:bottom w:val="nil"/>
              <w:right w:val="nil"/>
            </w:tcBorders>
            <w:vAlign w:val="bottom"/>
            <w:hideMark/>
          </w:tcPr>
          <w:p w14:paraId="1728B4C8" w14:textId="77777777" w:rsidR="00762494" w:rsidRPr="005F2BB7" w:rsidRDefault="00762494" w:rsidP="00762494">
            <w:pPr>
              <w:jc w:val="right"/>
              <w:rPr>
                <w:sz w:val="20"/>
                <w:szCs w:val="20"/>
              </w:rPr>
            </w:pPr>
            <w:r w:rsidRPr="005F2BB7">
              <w:rPr>
                <w:sz w:val="20"/>
                <w:szCs w:val="20"/>
              </w:rPr>
              <w:t>177 132,2</w:t>
            </w:r>
          </w:p>
        </w:tc>
        <w:tc>
          <w:tcPr>
            <w:tcW w:w="656" w:type="pct"/>
            <w:tcBorders>
              <w:top w:val="nil"/>
              <w:left w:val="nil"/>
              <w:bottom w:val="nil"/>
              <w:right w:val="nil"/>
            </w:tcBorders>
            <w:vAlign w:val="bottom"/>
            <w:hideMark/>
          </w:tcPr>
          <w:p w14:paraId="0FAC1DB3" w14:textId="77777777" w:rsidR="00762494" w:rsidRPr="005F2BB7" w:rsidRDefault="00762494" w:rsidP="00762494">
            <w:pPr>
              <w:jc w:val="right"/>
              <w:rPr>
                <w:sz w:val="20"/>
                <w:szCs w:val="20"/>
              </w:rPr>
            </w:pPr>
            <w:r w:rsidRPr="005F2BB7">
              <w:rPr>
                <w:sz w:val="20"/>
                <w:szCs w:val="20"/>
              </w:rPr>
              <w:t>220 798,3</w:t>
            </w:r>
          </w:p>
        </w:tc>
        <w:tc>
          <w:tcPr>
            <w:tcW w:w="628" w:type="pct"/>
            <w:tcBorders>
              <w:top w:val="nil"/>
              <w:left w:val="nil"/>
              <w:bottom w:val="nil"/>
              <w:right w:val="nil"/>
            </w:tcBorders>
            <w:vAlign w:val="bottom"/>
            <w:hideMark/>
          </w:tcPr>
          <w:p w14:paraId="58FC029D" w14:textId="77777777" w:rsidR="00762494" w:rsidRPr="005F2BB7" w:rsidRDefault="00762494" w:rsidP="00762494">
            <w:pPr>
              <w:jc w:val="right"/>
              <w:rPr>
                <w:sz w:val="20"/>
                <w:szCs w:val="20"/>
              </w:rPr>
            </w:pPr>
            <w:r w:rsidRPr="005F2BB7">
              <w:rPr>
                <w:sz w:val="20"/>
                <w:szCs w:val="20"/>
              </w:rPr>
              <w:t>171 742,0</w:t>
            </w:r>
          </w:p>
        </w:tc>
        <w:tc>
          <w:tcPr>
            <w:tcW w:w="642" w:type="pct"/>
            <w:tcBorders>
              <w:top w:val="nil"/>
              <w:left w:val="nil"/>
              <w:bottom w:val="nil"/>
              <w:right w:val="nil"/>
            </w:tcBorders>
            <w:vAlign w:val="center"/>
            <w:hideMark/>
          </w:tcPr>
          <w:p w14:paraId="56FD2FC7" w14:textId="77777777" w:rsidR="00762494" w:rsidRPr="005F2BB7" w:rsidRDefault="00762494" w:rsidP="00762494">
            <w:pPr>
              <w:jc w:val="right"/>
              <w:rPr>
                <w:sz w:val="20"/>
                <w:szCs w:val="20"/>
              </w:rPr>
            </w:pPr>
            <w:r w:rsidRPr="005F2BB7">
              <w:rPr>
                <w:sz w:val="20"/>
                <w:szCs w:val="20"/>
              </w:rPr>
              <w:t>181 926,9</w:t>
            </w:r>
          </w:p>
        </w:tc>
        <w:tc>
          <w:tcPr>
            <w:tcW w:w="675" w:type="pct"/>
            <w:tcBorders>
              <w:top w:val="nil"/>
              <w:left w:val="nil"/>
              <w:bottom w:val="nil"/>
              <w:right w:val="nil"/>
            </w:tcBorders>
            <w:vAlign w:val="bottom"/>
            <w:hideMark/>
          </w:tcPr>
          <w:p w14:paraId="4A1ED0F7" w14:textId="77777777" w:rsidR="00762494" w:rsidRPr="005F2BB7" w:rsidRDefault="00762494" w:rsidP="00762494">
            <w:pPr>
              <w:jc w:val="right"/>
              <w:rPr>
                <w:sz w:val="20"/>
                <w:szCs w:val="20"/>
              </w:rPr>
            </w:pPr>
            <w:r w:rsidRPr="005F2BB7">
              <w:rPr>
                <w:sz w:val="20"/>
                <w:szCs w:val="20"/>
              </w:rPr>
              <w:t>5 390,2</w:t>
            </w:r>
          </w:p>
        </w:tc>
        <w:tc>
          <w:tcPr>
            <w:tcW w:w="634" w:type="pct"/>
            <w:tcBorders>
              <w:top w:val="nil"/>
              <w:left w:val="nil"/>
              <w:bottom w:val="nil"/>
              <w:right w:val="nil"/>
            </w:tcBorders>
            <w:vAlign w:val="bottom"/>
            <w:hideMark/>
          </w:tcPr>
          <w:p w14:paraId="1B436E3F" w14:textId="77777777" w:rsidR="00762494" w:rsidRPr="005F2BB7" w:rsidRDefault="00762494" w:rsidP="00762494">
            <w:pPr>
              <w:jc w:val="right"/>
              <w:rPr>
                <w:sz w:val="20"/>
                <w:szCs w:val="20"/>
              </w:rPr>
            </w:pPr>
            <w:r w:rsidRPr="005F2BB7">
              <w:rPr>
                <w:sz w:val="20"/>
                <w:szCs w:val="20"/>
              </w:rPr>
              <w:t>38 871,4</w:t>
            </w:r>
          </w:p>
        </w:tc>
      </w:tr>
      <w:tr w:rsidR="00762494" w:rsidRPr="005F2BB7" w14:paraId="64F2D266" w14:textId="77777777" w:rsidTr="005F2BB7">
        <w:tc>
          <w:tcPr>
            <w:tcW w:w="1107" w:type="pct"/>
            <w:tcBorders>
              <w:top w:val="nil"/>
              <w:left w:val="nil"/>
              <w:bottom w:val="nil"/>
              <w:right w:val="nil"/>
            </w:tcBorders>
            <w:hideMark/>
          </w:tcPr>
          <w:p w14:paraId="00121787" w14:textId="77777777" w:rsidR="00762494" w:rsidRPr="005F2BB7" w:rsidRDefault="00762494" w:rsidP="00762494">
            <w:pPr>
              <w:spacing w:beforeLines="20" w:before="48"/>
              <w:rPr>
                <w:bCs/>
                <w:sz w:val="20"/>
                <w:szCs w:val="20"/>
              </w:rPr>
            </w:pPr>
            <w:r w:rsidRPr="005F2BB7">
              <w:rPr>
                <w:bCs/>
                <w:sz w:val="20"/>
                <w:szCs w:val="20"/>
              </w:rPr>
              <w:t>Январь-июль</w:t>
            </w:r>
          </w:p>
        </w:tc>
        <w:tc>
          <w:tcPr>
            <w:tcW w:w="658" w:type="pct"/>
            <w:tcBorders>
              <w:top w:val="nil"/>
              <w:left w:val="nil"/>
              <w:bottom w:val="nil"/>
              <w:right w:val="nil"/>
            </w:tcBorders>
            <w:vAlign w:val="bottom"/>
            <w:hideMark/>
          </w:tcPr>
          <w:p w14:paraId="511D4147" w14:textId="77777777" w:rsidR="00762494" w:rsidRPr="005F2BB7" w:rsidRDefault="00762494" w:rsidP="00762494">
            <w:pPr>
              <w:jc w:val="right"/>
              <w:rPr>
                <w:sz w:val="20"/>
                <w:szCs w:val="20"/>
              </w:rPr>
            </w:pPr>
            <w:r w:rsidRPr="005F2BB7">
              <w:rPr>
                <w:sz w:val="20"/>
                <w:szCs w:val="20"/>
              </w:rPr>
              <w:t>209 363,7</w:t>
            </w:r>
          </w:p>
        </w:tc>
        <w:tc>
          <w:tcPr>
            <w:tcW w:w="656" w:type="pct"/>
            <w:tcBorders>
              <w:top w:val="nil"/>
              <w:left w:val="nil"/>
              <w:bottom w:val="nil"/>
              <w:right w:val="nil"/>
            </w:tcBorders>
            <w:vAlign w:val="bottom"/>
            <w:hideMark/>
          </w:tcPr>
          <w:p w14:paraId="6A5E1337" w14:textId="77777777" w:rsidR="00762494" w:rsidRPr="005F2BB7" w:rsidRDefault="00762494" w:rsidP="00762494">
            <w:pPr>
              <w:jc w:val="right"/>
              <w:rPr>
                <w:sz w:val="20"/>
                <w:szCs w:val="20"/>
              </w:rPr>
            </w:pPr>
            <w:r w:rsidRPr="005F2BB7">
              <w:rPr>
                <w:sz w:val="20"/>
                <w:szCs w:val="20"/>
              </w:rPr>
              <w:t>253 494,5</w:t>
            </w:r>
          </w:p>
        </w:tc>
        <w:tc>
          <w:tcPr>
            <w:tcW w:w="628" w:type="pct"/>
            <w:tcBorders>
              <w:top w:val="nil"/>
              <w:left w:val="nil"/>
              <w:bottom w:val="nil"/>
              <w:right w:val="nil"/>
            </w:tcBorders>
            <w:vAlign w:val="bottom"/>
            <w:hideMark/>
          </w:tcPr>
          <w:p w14:paraId="361404F7" w14:textId="77777777" w:rsidR="00762494" w:rsidRPr="005F2BB7" w:rsidRDefault="00762494" w:rsidP="00762494">
            <w:pPr>
              <w:jc w:val="right"/>
              <w:rPr>
                <w:sz w:val="20"/>
                <w:szCs w:val="20"/>
              </w:rPr>
            </w:pPr>
            <w:r w:rsidRPr="005F2BB7">
              <w:rPr>
                <w:sz w:val="20"/>
                <w:szCs w:val="20"/>
              </w:rPr>
              <w:t>202 475,4</w:t>
            </w:r>
          </w:p>
        </w:tc>
        <w:tc>
          <w:tcPr>
            <w:tcW w:w="642" w:type="pct"/>
            <w:tcBorders>
              <w:top w:val="nil"/>
              <w:left w:val="nil"/>
              <w:bottom w:val="nil"/>
              <w:right w:val="nil"/>
            </w:tcBorders>
            <w:vAlign w:val="center"/>
            <w:hideMark/>
          </w:tcPr>
          <w:p w14:paraId="390F455B" w14:textId="77777777" w:rsidR="00762494" w:rsidRPr="005F2BB7" w:rsidRDefault="00762494" w:rsidP="00762494">
            <w:pPr>
              <w:jc w:val="right"/>
              <w:rPr>
                <w:sz w:val="20"/>
                <w:szCs w:val="20"/>
              </w:rPr>
            </w:pPr>
            <w:r w:rsidRPr="005F2BB7">
              <w:rPr>
                <w:sz w:val="20"/>
                <w:szCs w:val="20"/>
              </w:rPr>
              <w:t>216 172,8</w:t>
            </w:r>
          </w:p>
        </w:tc>
        <w:tc>
          <w:tcPr>
            <w:tcW w:w="675" w:type="pct"/>
            <w:tcBorders>
              <w:top w:val="nil"/>
              <w:left w:val="nil"/>
              <w:bottom w:val="nil"/>
              <w:right w:val="nil"/>
            </w:tcBorders>
            <w:vAlign w:val="bottom"/>
            <w:hideMark/>
          </w:tcPr>
          <w:p w14:paraId="19E494CB" w14:textId="77777777" w:rsidR="00762494" w:rsidRPr="005F2BB7" w:rsidRDefault="00762494" w:rsidP="00762494">
            <w:pPr>
              <w:jc w:val="right"/>
              <w:rPr>
                <w:sz w:val="20"/>
                <w:szCs w:val="20"/>
              </w:rPr>
            </w:pPr>
            <w:r w:rsidRPr="005F2BB7">
              <w:rPr>
                <w:sz w:val="20"/>
                <w:szCs w:val="20"/>
              </w:rPr>
              <w:t>6 888,3</w:t>
            </w:r>
          </w:p>
        </w:tc>
        <w:tc>
          <w:tcPr>
            <w:tcW w:w="634" w:type="pct"/>
            <w:tcBorders>
              <w:top w:val="nil"/>
              <w:left w:val="nil"/>
              <w:bottom w:val="nil"/>
              <w:right w:val="nil"/>
            </w:tcBorders>
            <w:vAlign w:val="bottom"/>
            <w:hideMark/>
          </w:tcPr>
          <w:p w14:paraId="712CF653" w14:textId="77777777" w:rsidR="00762494" w:rsidRPr="005F2BB7" w:rsidRDefault="00762494" w:rsidP="00762494">
            <w:pPr>
              <w:jc w:val="right"/>
              <w:rPr>
                <w:sz w:val="20"/>
                <w:szCs w:val="20"/>
              </w:rPr>
            </w:pPr>
            <w:r w:rsidRPr="005F2BB7">
              <w:rPr>
                <w:sz w:val="20"/>
                <w:szCs w:val="20"/>
              </w:rPr>
              <w:t>37 321,7</w:t>
            </w:r>
          </w:p>
        </w:tc>
      </w:tr>
      <w:tr w:rsidR="00762494" w:rsidRPr="005F2BB7" w14:paraId="00BF1A12" w14:textId="77777777" w:rsidTr="005F2BB7">
        <w:tc>
          <w:tcPr>
            <w:tcW w:w="1107" w:type="pct"/>
            <w:tcBorders>
              <w:top w:val="nil"/>
              <w:left w:val="nil"/>
              <w:bottom w:val="nil"/>
              <w:right w:val="nil"/>
            </w:tcBorders>
            <w:hideMark/>
          </w:tcPr>
          <w:p w14:paraId="527E83D2" w14:textId="77777777" w:rsidR="00762494" w:rsidRPr="005F2BB7" w:rsidRDefault="00762494" w:rsidP="00762494">
            <w:pPr>
              <w:spacing w:beforeLines="20" w:before="48"/>
              <w:rPr>
                <w:bCs/>
                <w:sz w:val="20"/>
                <w:szCs w:val="20"/>
              </w:rPr>
            </w:pPr>
            <w:r w:rsidRPr="005F2BB7">
              <w:rPr>
                <w:bCs/>
                <w:sz w:val="20"/>
                <w:szCs w:val="20"/>
              </w:rPr>
              <w:t>Январь-август</w:t>
            </w:r>
          </w:p>
        </w:tc>
        <w:tc>
          <w:tcPr>
            <w:tcW w:w="658" w:type="pct"/>
            <w:tcBorders>
              <w:top w:val="nil"/>
              <w:left w:val="nil"/>
              <w:bottom w:val="nil"/>
              <w:right w:val="nil"/>
            </w:tcBorders>
            <w:vAlign w:val="bottom"/>
            <w:hideMark/>
          </w:tcPr>
          <w:p w14:paraId="5A93F74A" w14:textId="77777777" w:rsidR="00762494" w:rsidRPr="005F2BB7" w:rsidRDefault="00762494" w:rsidP="00762494">
            <w:pPr>
              <w:jc w:val="right"/>
              <w:rPr>
                <w:sz w:val="20"/>
                <w:szCs w:val="20"/>
              </w:rPr>
            </w:pPr>
            <w:r w:rsidRPr="005F2BB7">
              <w:rPr>
                <w:sz w:val="20"/>
                <w:szCs w:val="20"/>
              </w:rPr>
              <w:t>253 325,7</w:t>
            </w:r>
          </w:p>
        </w:tc>
        <w:tc>
          <w:tcPr>
            <w:tcW w:w="656" w:type="pct"/>
            <w:tcBorders>
              <w:top w:val="nil"/>
              <w:left w:val="nil"/>
              <w:bottom w:val="nil"/>
              <w:right w:val="nil"/>
            </w:tcBorders>
            <w:vAlign w:val="bottom"/>
            <w:hideMark/>
          </w:tcPr>
          <w:p w14:paraId="7982B037" w14:textId="77777777" w:rsidR="00762494" w:rsidRPr="005F2BB7" w:rsidRDefault="00762494" w:rsidP="00762494">
            <w:pPr>
              <w:jc w:val="right"/>
              <w:rPr>
                <w:sz w:val="20"/>
                <w:szCs w:val="20"/>
              </w:rPr>
            </w:pPr>
            <w:r w:rsidRPr="005F2BB7">
              <w:rPr>
                <w:sz w:val="20"/>
                <w:szCs w:val="20"/>
              </w:rPr>
              <w:t>298 990,7</w:t>
            </w:r>
          </w:p>
        </w:tc>
        <w:tc>
          <w:tcPr>
            <w:tcW w:w="628" w:type="pct"/>
            <w:tcBorders>
              <w:top w:val="nil"/>
              <w:left w:val="nil"/>
              <w:bottom w:val="nil"/>
              <w:right w:val="nil"/>
            </w:tcBorders>
            <w:vAlign w:val="bottom"/>
            <w:hideMark/>
          </w:tcPr>
          <w:p w14:paraId="25AF221F" w14:textId="77777777" w:rsidR="00762494" w:rsidRPr="005F2BB7" w:rsidRDefault="00762494" w:rsidP="00762494">
            <w:pPr>
              <w:jc w:val="right"/>
              <w:rPr>
                <w:sz w:val="20"/>
                <w:szCs w:val="20"/>
              </w:rPr>
            </w:pPr>
            <w:r w:rsidRPr="005F2BB7">
              <w:rPr>
                <w:sz w:val="20"/>
                <w:szCs w:val="20"/>
              </w:rPr>
              <w:t>230 929,0</w:t>
            </w:r>
          </w:p>
        </w:tc>
        <w:tc>
          <w:tcPr>
            <w:tcW w:w="642" w:type="pct"/>
            <w:tcBorders>
              <w:top w:val="nil"/>
              <w:left w:val="nil"/>
              <w:bottom w:val="nil"/>
              <w:right w:val="nil"/>
            </w:tcBorders>
            <w:vAlign w:val="center"/>
            <w:hideMark/>
          </w:tcPr>
          <w:p w14:paraId="4ABCC7B8" w14:textId="77777777" w:rsidR="00762494" w:rsidRPr="005F2BB7" w:rsidRDefault="00762494" w:rsidP="00762494">
            <w:pPr>
              <w:jc w:val="right"/>
              <w:rPr>
                <w:sz w:val="20"/>
                <w:szCs w:val="20"/>
              </w:rPr>
            </w:pPr>
            <w:r w:rsidRPr="005F2BB7">
              <w:rPr>
                <w:sz w:val="20"/>
                <w:szCs w:val="20"/>
              </w:rPr>
              <w:t>249 679,2</w:t>
            </w:r>
          </w:p>
        </w:tc>
        <w:tc>
          <w:tcPr>
            <w:tcW w:w="675" w:type="pct"/>
            <w:tcBorders>
              <w:top w:val="nil"/>
              <w:left w:val="nil"/>
              <w:bottom w:val="nil"/>
              <w:right w:val="nil"/>
            </w:tcBorders>
            <w:vAlign w:val="bottom"/>
            <w:hideMark/>
          </w:tcPr>
          <w:p w14:paraId="4746AA1F" w14:textId="77777777" w:rsidR="00762494" w:rsidRPr="005F2BB7" w:rsidRDefault="00762494" w:rsidP="00762494">
            <w:pPr>
              <w:jc w:val="right"/>
              <w:rPr>
                <w:sz w:val="20"/>
                <w:szCs w:val="20"/>
              </w:rPr>
            </w:pPr>
            <w:r w:rsidRPr="005F2BB7">
              <w:rPr>
                <w:sz w:val="20"/>
                <w:szCs w:val="20"/>
              </w:rPr>
              <w:t>22 396,7</w:t>
            </w:r>
          </w:p>
        </w:tc>
        <w:tc>
          <w:tcPr>
            <w:tcW w:w="634" w:type="pct"/>
            <w:tcBorders>
              <w:top w:val="nil"/>
              <w:left w:val="nil"/>
              <w:bottom w:val="nil"/>
              <w:right w:val="nil"/>
            </w:tcBorders>
            <w:vAlign w:val="bottom"/>
            <w:hideMark/>
          </w:tcPr>
          <w:p w14:paraId="7CF93DA7" w14:textId="77777777" w:rsidR="00762494" w:rsidRPr="005F2BB7" w:rsidRDefault="00762494" w:rsidP="00762494">
            <w:pPr>
              <w:jc w:val="right"/>
              <w:rPr>
                <w:sz w:val="20"/>
                <w:szCs w:val="20"/>
              </w:rPr>
            </w:pPr>
            <w:r w:rsidRPr="005F2BB7">
              <w:rPr>
                <w:sz w:val="20"/>
                <w:szCs w:val="20"/>
              </w:rPr>
              <w:t>49 311,5</w:t>
            </w:r>
          </w:p>
        </w:tc>
      </w:tr>
      <w:tr w:rsidR="00762494" w:rsidRPr="005F2BB7" w14:paraId="6FB7CD2F" w14:textId="77777777" w:rsidTr="005F2BB7">
        <w:tc>
          <w:tcPr>
            <w:tcW w:w="1107" w:type="pct"/>
            <w:tcBorders>
              <w:top w:val="nil"/>
              <w:left w:val="nil"/>
              <w:bottom w:val="nil"/>
              <w:right w:val="nil"/>
            </w:tcBorders>
            <w:hideMark/>
          </w:tcPr>
          <w:p w14:paraId="3E57D551" w14:textId="77777777" w:rsidR="00762494" w:rsidRPr="005F2BB7" w:rsidRDefault="00762494" w:rsidP="00762494">
            <w:pPr>
              <w:spacing w:beforeLines="20" w:before="48"/>
              <w:rPr>
                <w:bCs/>
                <w:sz w:val="20"/>
                <w:szCs w:val="20"/>
              </w:rPr>
            </w:pPr>
            <w:r w:rsidRPr="005F2BB7">
              <w:rPr>
                <w:bCs/>
                <w:sz w:val="20"/>
                <w:szCs w:val="20"/>
              </w:rPr>
              <w:t>Январь-сентябрь</w:t>
            </w:r>
          </w:p>
        </w:tc>
        <w:tc>
          <w:tcPr>
            <w:tcW w:w="658" w:type="pct"/>
            <w:tcBorders>
              <w:top w:val="nil"/>
              <w:left w:val="nil"/>
              <w:bottom w:val="nil"/>
              <w:right w:val="nil"/>
            </w:tcBorders>
            <w:vAlign w:val="bottom"/>
            <w:hideMark/>
          </w:tcPr>
          <w:p w14:paraId="4A9F67C8" w14:textId="77777777" w:rsidR="00762494" w:rsidRPr="005F2BB7" w:rsidRDefault="00762494" w:rsidP="00762494">
            <w:pPr>
              <w:jc w:val="right"/>
              <w:rPr>
                <w:sz w:val="20"/>
                <w:szCs w:val="20"/>
              </w:rPr>
            </w:pPr>
            <w:r w:rsidRPr="005F2BB7">
              <w:rPr>
                <w:sz w:val="20"/>
                <w:szCs w:val="20"/>
              </w:rPr>
              <w:t>284 612,7</w:t>
            </w:r>
          </w:p>
        </w:tc>
        <w:tc>
          <w:tcPr>
            <w:tcW w:w="656" w:type="pct"/>
            <w:tcBorders>
              <w:top w:val="nil"/>
              <w:left w:val="nil"/>
              <w:bottom w:val="nil"/>
              <w:right w:val="nil"/>
            </w:tcBorders>
            <w:vAlign w:val="bottom"/>
            <w:hideMark/>
          </w:tcPr>
          <w:p w14:paraId="605D436A" w14:textId="77777777" w:rsidR="00762494" w:rsidRPr="005F2BB7" w:rsidRDefault="00762494" w:rsidP="00762494">
            <w:pPr>
              <w:jc w:val="right"/>
              <w:rPr>
                <w:sz w:val="20"/>
                <w:szCs w:val="20"/>
              </w:rPr>
            </w:pPr>
            <w:r w:rsidRPr="005F2BB7">
              <w:rPr>
                <w:sz w:val="20"/>
                <w:szCs w:val="20"/>
              </w:rPr>
              <w:t>333 992,9</w:t>
            </w:r>
          </w:p>
        </w:tc>
        <w:tc>
          <w:tcPr>
            <w:tcW w:w="628" w:type="pct"/>
            <w:tcBorders>
              <w:top w:val="nil"/>
              <w:left w:val="nil"/>
              <w:bottom w:val="nil"/>
              <w:right w:val="nil"/>
            </w:tcBorders>
            <w:vAlign w:val="bottom"/>
            <w:hideMark/>
          </w:tcPr>
          <w:p w14:paraId="74F01897" w14:textId="77777777" w:rsidR="00762494" w:rsidRPr="005F2BB7" w:rsidRDefault="00762494" w:rsidP="00762494">
            <w:pPr>
              <w:jc w:val="right"/>
              <w:rPr>
                <w:sz w:val="20"/>
                <w:szCs w:val="20"/>
              </w:rPr>
            </w:pPr>
            <w:r w:rsidRPr="005F2BB7">
              <w:rPr>
                <w:sz w:val="20"/>
                <w:szCs w:val="20"/>
              </w:rPr>
              <w:t>261 545,6</w:t>
            </w:r>
          </w:p>
        </w:tc>
        <w:tc>
          <w:tcPr>
            <w:tcW w:w="642" w:type="pct"/>
            <w:tcBorders>
              <w:top w:val="nil"/>
              <w:left w:val="nil"/>
              <w:bottom w:val="nil"/>
              <w:right w:val="nil"/>
            </w:tcBorders>
            <w:vAlign w:val="center"/>
            <w:hideMark/>
          </w:tcPr>
          <w:p w14:paraId="39EC45F4" w14:textId="77777777" w:rsidR="00762494" w:rsidRPr="005F2BB7" w:rsidRDefault="00762494" w:rsidP="00762494">
            <w:pPr>
              <w:jc w:val="right"/>
              <w:rPr>
                <w:sz w:val="20"/>
                <w:szCs w:val="20"/>
              </w:rPr>
            </w:pPr>
            <w:r w:rsidRPr="005F2BB7">
              <w:rPr>
                <w:sz w:val="20"/>
                <w:szCs w:val="20"/>
              </w:rPr>
              <w:t>286 167,0</w:t>
            </w:r>
          </w:p>
        </w:tc>
        <w:tc>
          <w:tcPr>
            <w:tcW w:w="675" w:type="pct"/>
            <w:tcBorders>
              <w:top w:val="nil"/>
              <w:left w:val="nil"/>
              <w:bottom w:val="nil"/>
              <w:right w:val="nil"/>
            </w:tcBorders>
            <w:vAlign w:val="bottom"/>
            <w:hideMark/>
          </w:tcPr>
          <w:p w14:paraId="3844671A" w14:textId="77777777" w:rsidR="00762494" w:rsidRPr="005F2BB7" w:rsidRDefault="00762494" w:rsidP="00762494">
            <w:pPr>
              <w:jc w:val="right"/>
              <w:rPr>
                <w:sz w:val="20"/>
                <w:szCs w:val="20"/>
              </w:rPr>
            </w:pPr>
            <w:r w:rsidRPr="005F2BB7">
              <w:rPr>
                <w:sz w:val="20"/>
                <w:szCs w:val="20"/>
              </w:rPr>
              <w:t>23 067,1</w:t>
            </w:r>
          </w:p>
        </w:tc>
        <w:tc>
          <w:tcPr>
            <w:tcW w:w="634" w:type="pct"/>
            <w:tcBorders>
              <w:top w:val="nil"/>
              <w:left w:val="nil"/>
              <w:bottom w:val="nil"/>
              <w:right w:val="nil"/>
            </w:tcBorders>
            <w:vAlign w:val="bottom"/>
            <w:hideMark/>
          </w:tcPr>
          <w:p w14:paraId="33341288" w14:textId="77777777" w:rsidR="00762494" w:rsidRPr="005F2BB7" w:rsidRDefault="00762494" w:rsidP="00762494">
            <w:pPr>
              <w:jc w:val="right"/>
              <w:rPr>
                <w:sz w:val="20"/>
                <w:szCs w:val="20"/>
              </w:rPr>
            </w:pPr>
            <w:r w:rsidRPr="005F2BB7">
              <w:rPr>
                <w:sz w:val="20"/>
                <w:szCs w:val="20"/>
              </w:rPr>
              <w:t>47 825,9</w:t>
            </w:r>
          </w:p>
        </w:tc>
      </w:tr>
      <w:tr w:rsidR="00762494" w:rsidRPr="005F2BB7" w14:paraId="586802ED" w14:textId="77777777" w:rsidTr="005F2BB7">
        <w:tc>
          <w:tcPr>
            <w:tcW w:w="1107" w:type="pct"/>
            <w:tcBorders>
              <w:top w:val="nil"/>
              <w:left w:val="nil"/>
              <w:bottom w:val="single" w:sz="8" w:space="0" w:color="auto"/>
              <w:right w:val="nil"/>
            </w:tcBorders>
            <w:hideMark/>
          </w:tcPr>
          <w:p w14:paraId="794785D9" w14:textId="77777777" w:rsidR="00762494" w:rsidRPr="005F2BB7" w:rsidRDefault="00762494" w:rsidP="00762494">
            <w:pPr>
              <w:spacing w:beforeLines="20" w:before="48"/>
              <w:rPr>
                <w:bCs/>
                <w:sz w:val="20"/>
                <w:szCs w:val="20"/>
              </w:rPr>
            </w:pPr>
            <w:r w:rsidRPr="005F2BB7">
              <w:rPr>
                <w:bCs/>
                <w:sz w:val="20"/>
                <w:szCs w:val="20"/>
              </w:rPr>
              <w:t>Январь-октябрь</w:t>
            </w:r>
          </w:p>
        </w:tc>
        <w:tc>
          <w:tcPr>
            <w:tcW w:w="658" w:type="pct"/>
            <w:tcBorders>
              <w:top w:val="nil"/>
              <w:left w:val="nil"/>
              <w:bottom w:val="single" w:sz="8" w:space="0" w:color="auto"/>
              <w:right w:val="nil"/>
            </w:tcBorders>
            <w:vAlign w:val="bottom"/>
            <w:hideMark/>
          </w:tcPr>
          <w:p w14:paraId="47E6C6C0" w14:textId="77777777" w:rsidR="00762494" w:rsidRPr="005F2BB7" w:rsidRDefault="00762494" w:rsidP="00762494">
            <w:pPr>
              <w:jc w:val="right"/>
              <w:rPr>
                <w:sz w:val="20"/>
                <w:szCs w:val="20"/>
              </w:rPr>
            </w:pPr>
            <w:r w:rsidRPr="005F2BB7">
              <w:rPr>
                <w:sz w:val="20"/>
                <w:szCs w:val="20"/>
              </w:rPr>
              <w:t>317 835,4</w:t>
            </w:r>
          </w:p>
        </w:tc>
        <w:tc>
          <w:tcPr>
            <w:tcW w:w="656" w:type="pct"/>
            <w:tcBorders>
              <w:top w:val="nil"/>
              <w:left w:val="nil"/>
              <w:bottom w:val="single" w:sz="8" w:space="0" w:color="auto"/>
              <w:right w:val="nil"/>
            </w:tcBorders>
            <w:vAlign w:val="bottom"/>
            <w:hideMark/>
          </w:tcPr>
          <w:p w14:paraId="7B638365" w14:textId="77777777" w:rsidR="00762494" w:rsidRPr="005F2BB7" w:rsidRDefault="00762494" w:rsidP="00762494">
            <w:pPr>
              <w:jc w:val="right"/>
              <w:rPr>
                <w:sz w:val="20"/>
                <w:szCs w:val="20"/>
              </w:rPr>
            </w:pPr>
            <w:r w:rsidRPr="005F2BB7">
              <w:rPr>
                <w:sz w:val="20"/>
                <w:szCs w:val="20"/>
              </w:rPr>
              <w:t>373 015,8</w:t>
            </w:r>
          </w:p>
        </w:tc>
        <w:tc>
          <w:tcPr>
            <w:tcW w:w="628" w:type="pct"/>
            <w:tcBorders>
              <w:top w:val="nil"/>
              <w:left w:val="nil"/>
              <w:bottom w:val="single" w:sz="8" w:space="0" w:color="auto"/>
              <w:right w:val="nil"/>
            </w:tcBorders>
            <w:vAlign w:val="bottom"/>
            <w:hideMark/>
          </w:tcPr>
          <w:p w14:paraId="33B4BD1E" w14:textId="77777777" w:rsidR="00762494" w:rsidRPr="005F2BB7" w:rsidRDefault="00762494" w:rsidP="00762494">
            <w:pPr>
              <w:jc w:val="right"/>
              <w:rPr>
                <w:sz w:val="20"/>
                <w:szCs w:val="20"/>
              </w:rPr>
            </w:pPr>
            <w:r w:rsidRPr="005F2BB7">
              <w:rPr>
                <w:sz w:val="20"/>
                <w:szCs w:val="20"/>
              </w:rPr>
              <w:t>293 484,2</w:t>
            </w:r>
          </w:p>
        </w:tc>
        <w:tc>
          <w:tcPr>
            <w:tcW w:w="642" w:type="pct"/>
            <w:tcBorders>
              <w:top w:val="nil"/>
              <w:left w:val="nil"/>
              <w:bottom w:val="single" w:sz="8" w:space="0" w:color="auto"/>
              <w:right w:val="nil"/>
            </w:tcBorders>
            <w:vAlign w:val="bottom"/>
            <w:hideMark/>
          </w:tcPr>
          <w:p w14:paraId="37C7F274" w14:textId="77777777" w:rsidR="00762494" w:rsidRPr="005F2BB7" w:rsidRDefault="00762494" w:rsidP="00762494">
            <w:pPr>
              <w:jc w:val="right"/>
              <w:rPr>
                <w:sz w:val="20"/>
                <w:szCs w:val="20"/>
              </w:rPr>
            </w:pPr>
            <w:r w:rsidRPr="005F2BB7">
              <w:rPr>
                <w:sz w:val="20"/>
                <w:szCs w:val="20"/>
              </w:rPr>
              <w:t>327 527,1</w:t>
            </w:r>
          </w:p>
        </w:tc>
        <w:tc>
          <w:tcPr>
            <w:tcW w:w="675" w:type="pct"/>
            <w:tcBorders>
              <w:top w:val="nil"/>
              <w:left w:val="nil"/>
              <w:bottom w:val="single" w:sz="8" w:space="0" w:color="auto"/>
              <w:right w:val="nil"/>
            </w:tcBorders>
            <w:vAlign w:val="bottom"/>
            <w:hideMark/>
          </w:tcPr>
          <w:p w14:paraId="0CAD1BB8" w14:textId="77777777" w:rsidR="00762494" w:rsidRPr="005F2BB7" w:rsidRDefault="00762494" w:rsidP="00762494">
            <w:pPr>
              <w:jc w:val="right"/>
              <w:rPr>
                <w:sz w:val="20"/>
                <w:szCs w:val="20"/>
              </w:rPr>
            </w:pPr>
            <w:r w:rsidRPr="005F2BB7">
              <w:rPr>
                <w:sz w:val="20"/>
                <w:szCs w:val="20"/>
              </w:rPr>
              <w:t>24 351,3</w:t>
            </w:r>
          </w:p>
        </w:tc>
        <w:tc>
          <w:tcPr>
            <w:tcW w:w="634" w:type="pct"/>
            <w:tcBorders>
              <w:top w:val="nil"/>
              <w:left w:val="nil"/>
              <w:bottom w:val="single" w:sz="8" w:space="0" w:color="auto"/>
              <w:right w:val="nil"/>
            </w:tcBorders>
            <w:vAlign w:val="bottom"/>
            <w:hideMark/>
          </w:tcPr>
          <w:p w14:paraId="680D1192" w14:textId="77777777" w:rsidR="00762494" w:rsidRPr="005F2BB7" w:rsidRDefault="00762494" w:rsidP="00762494">
            <w:pPr>
              <w:jc w:val="right"/>
              <w:rPr>
                <w:sz w:val="20"/>
                <w:szCs w:val="20"/>
              </w:rPr>
            </w:pPr>
            <w:r w:rsidRPr="005F2BB7">
              <w:rPr>
                <w:sz w:val="20"/>
                <w:szCs w:val="20"/>
              </w:rPr>
              <w:t>45 488,7</w:t>
            </w:r>
          </w:p>
        </w:tc>
      </w:tr>
    </w:tbl>
    <w:p w14:paraId="294525BA" w14:textId="77777777" w:rsidR="00762494" w:rsidRPr="00762494" w:rsidRDefault="00762494" w:rsidP="00762494">
      <w:pPr>
        <w:spacing w:before="120"/>
        <w:ind w:firstLine="709"/>
        <w:jc w:val="both"/>
        <w:rPr>
          <w:lang w:val="ky-KG"/>
        </w:rPr>
      </w:pPr>
      <w:r w:rsidRPr="00762494">
        <w:rPr>
          <w:lang w:val="ky-KG"/>
        </w:rPr>
        <w:t xml:space="preserve">Түшкөн салыктык </w:t>
      </w:r>
      <w:r w:rsidRPr="00762494">
        <w:rPr>
          <w:color w:val="000000"/>
          <w:lang w:val="ky-KG"/>
        </w:rPr>
        <w:t xml:space="preserve">кирешелердин </w:t>
      </w:r>
      <w:r w:rsidRPr="00762494">
        <w:rPr>
          <w:lang w:val="ky-KG"/>
        </w:rPr>
        <w:t>үлүшү</w:t>
      </w:r>
      <w:r w:rsidRPr="00762494">
        <w:rPr>
          <w:color w:val="000000"/>
          <w:lang w:val="ky-KG"/>
        </w:rPr>
        <w:t xml:space="preserve"> 0,3</w:t>
      </w:r>
      <w:r w:rsidRPr="00762494">
        <w:rPr>
          <w:lang w:val="ky-KG"/>
        </w:rPr>
        <w:t xml:space="preserve"> пайыздык пунктка</w:t>
      </w:r>
      <w:r w:rsidRPr="00762494">
        <w:rPr>
          <w:color w:val="000000"/>
          <w:lang w:val="ky-KG"/>
        </w:rPr>
        <w:t xml:space="preserve"> көбөйду жана</w:t>
      </w:r>
      <w:r w:rsidRPr="00762494">
        <w:rPr>
          <w:lang w:val="ky-KG"/>
        </w:rPr>
        <w:t xml:space="preserve"> 74,5</w:t>
      </w:r>
      <w:r w:rsidRPr="00762494">
        <w:rPr>
          <w:color w:val="000000"/>
          <w:lang w:val="ky-KG"/>
        </w:rPr>
        <w:t xml:space="preserve"> пайызды </w:t>
      </w:r>
      <w:r w:rsidRPr="00762494">
        <w:rPr>
          <w:lang w:val="ky-KG"/>
        </w:rPr>
        <w:t xml:space="preserve">түздү, </w:t>
      </w:r>
      <w:proofErr w:type="spellStart"/>
      <w:r w:rsidRPr="00762494">
        <w:t>мында</w:t>
      </w:r>
      <w:proofErr w:type="spellEnd"/>
      <w:r w:rsidRPr="00762494">
        <w:t xml:space="preserve"> </w:t>
      </w:r>
      <w:r w:rsidRPr="00762494">
        <w:rPr>
          <w:lang w:val="ky-KG"/>
        </w:rPr>
        <w:t xml:space="preserve">алар 277 852,8 млн. сом суммасында алынды, бул </w:t>
      </w:r>
      <w:r w:rsidRPr="00762494">
        <w:rPr>
          <w:color w:val="000000"/>
          <w:lang w:val="ky-KG"/>
        </w:rPr>
        <w:t>өткөн жылдын январь-октябрына караганда 41 877,6 млн. сомго же 17</w:t>
      </w:r>
      <w:r w:rsidRPr="00762494">
        <w:rPr>
          <w:lang w:val="ky-KG"/>
        </w:rPr>
        <w:t xml:space="preserve">,7 пайызга көп. </w:t>
      </w:r>
      <w:r w:rsidRPr="00762494">
        <w:rPr>
          <w:color w:val="000000"/>
          <w:lang w:val="ky-KG"/>
        </w:rPr>
        <w:t>Салыктык кирешелерде ички салыктардын келип түшүүсү 174 956,9</w:t>
      </w:r>
      <w:r w:rsidRPr="00762494">
        <w:rPr>
          <w:lang w:val="ky-KG"/>
        </w:rPr>
        <w:t xml:space="preserve"> млн. сомду (63,0 пайызды), тышкы экономикалык ишмердиктен алынган </w:t>
      </w:r>
      <w:r w:rsidRPr="00762494">
        <w:rPr>
          <w:color w:val="000000"/>
          <w:lang w:val="ky-KG"/>
        </w:rPr>
        <w:t>салыктардын келип түшүүсү</w:t>
      </w:r>
      <w:r w:rsidRPr="00762494">
        <w:rPr>
          <w:lang w:val="ky-KG"/>
        </w:rPr>
        <w:t xml:space="preserve"> 102 895,9 </w:t>
      </w:r>
      <w:r w:rsidRPr="00762494">
        <w:rPr>
          <w:color w:val="000000"/>
          <w:lang w:val="ky-KG"/>
        </w:rPr>
        <w:t>млн</w:t>
      </w:r>
      <w:r w:rsidRPr="00762494">
        <w:rPr>
          <w:lang w:val="ky-KG"/>
        </w:rPr>
        <w:t>. сомду (</w:t>
      </w:r>
      <w:r w:rsidRPr="00762494">
        <w:rPr>
          <w:color w:val="000000"/>
          <w:lang w:val="ky-KG"/>
        </w:rPr>
        <w:t>37,0 пайызды)</w:t>
      </w:r>
      <w:r w:rsidRPr="00762494">
        <w:rPr>
          <w:lang w:val="ky-KG"/>
        </w:rPr>
        <w:t xml:space="preserve"> түздү</w:t>
      </w:r>
      <w:r w:rsidRPr="00762494">
        <w:rPr>
          <w:color w:val="000000"/>
          <w:lang w:val="ky-KG"/>
        </w:rPr>
        <w:t>. Келип т</w:t>
      </w:r>
      <w:r w:rsidRPr="00762494">
        <w:rPr>
          <w:lang w:val="ky-KG"/>
        </w:rPr>
        <w:t xml:space="preserve">үшкөн салыктардын көлөмү негизинен кошумча нарк салыгынын (122 992,4 млн. сом же салыктык кирешелердин жалпы суммасынын 44,3 пайызы), </w:t>
      </w:r>
      <w:r w:rsidRPr="00762494">
        <w:rPr>
          <w:color w:val="000000"/>
          <w:lang w:val="ky-KG"/>
        </w:rPr>
        <w:t xml:space="preserve">эл аралык соода жана </w:t>
      </w:r>
      <w:r w:rsidRPr="00762494">
        <w:rPr>
          <w:color w:val="000000"/>
          <w:lang w:val="ky-KG"/>
        </w:rPr>
        <w:lastRenderedPageBreak/>
        <w:t>операциялардан алынган салыктардын (33 455,6 млн. же 12,0 пайызы) жана пайда салыгынын (27 798,8 млн. сом же 10,0 пайызы)</w:t>
      </w:r>
      <w:r w:rsidRPr="00762494">
        <w:rPr>
          <w:lang w:val="ky-KG"/>
        </w:rPr>
        <w:t xml:space="preserve"> эсебинен түзүлдү. </w:t>
      </w:r>
    </w:p>
    <w:p w14:paraId="5CC50C10" w14:textId="77777777" w:rsidR="00762494" w:rsidRPr="00762494" w:rsidRDefault="00762494" w:rsidP="00762494">
      <w:pPr>
        <w:ind w:firstLine="709"/>
        <w:jc w:val="both"/>
        <w:rPr>
          <w:color w:val="000000"/>
          <w:lang w:val="ky-KG"/>
        </w:rPr>
      </w:pPr>
      <w:r w:rsidRPr="00762494">
        <w:rPr>
          <w:lang w:val="ky-KG"/>
        </w:rPr>
        <w:t>Үстүбүздөгү жылдын январь-октябрында</w:t>
      </w:r>
      <w:r w:rsidRPr="00762494">
        <w:rPr>
          <w:color w:val="000000"/>
          <w:lang w:val="ky-KG"/>
        </w:rPr>
        <w:t xml:space="preserve"> 84 427,2 млн. сом суммасында салыктык эмес төлөмдөр алынды, бул өткөн жылдын </w:t>
      </w:r>
      <w:r w:rsidRPr="00762494">
        <w:rPr>
          <w:lang w:val="ky-KG"/>
        </w:rPr>
        <w:t>тиешелүү мезгилине салыштырмалуу</w:t>
      </w:r>
      <w:r w:rsidRPr="00762494">
        <w:rPr>
          <w:color w:val="000000"/>
          <w:lang w:val="ky-KG"/>
        </w:rPr>
        <w:t xml:space="preserve"> 15 148,9 млн. сомго же 21,9 пайызга көп.</w:t>
      </w:r>
      <w:r w:rsidRPr="00762494">
        <w:rPr>
          <w:lang w:val="ky-KG"/>
        </w:rPr>
        <w:t xml:space="preserve"> Салыктык эмес төлөмдөрдүн негизги көлөмү </w:t>
      </w:r>
      <w:r w:rsidRPr="00762494">
        <w:rPr>
          <w:color w:val="000000"/>
          <w:lang w:val="ky-KG"/>
        </w:rPr>
        <w:t>менчиктен жана пайыздардан</w:t>
      </w:r>
      <w:r w:rsidRPr="00762494">
        <w:rPr>
          <w:lang w:val="ky-KG"/>
        </w:rPr>
        <w:t xml:space="preserve"> </w:t>
      </w:r>
      <w:r w:rsidRPr="00762494">
        <w:rPr>
          <w:color w:val="000000"/>
          <w:lang w:val="ky-KG"/>
        </w:rPr>
        <w:t>түшк</w:t>
      </w:r>
      <w:r w:rsidRPr="00762494">
        <w:rPr>
          <w:iCs/>
          <w:color w:val="000000"/>
          <w:lang w:val="ky-KG"/>
        </w:rPr>
        <w:t>өн</w:t>
      </w:r>
      <w:r w:rsidRPr="00762494">
        <w:rPr>
          <w:color w:val="000000"/>
          <w:lang w:val="ky-KG"/>
        </w:rPr>
        <w:t xml:space="preserve"> кирешелерден</w:t>
      </w:r>
      <w:r w:rsidRPr="00762494">
        <w:rPr>
          <w:lang w:val="ky-KG"/>
        </w:rPr>
        <w:t xml:space="preserve"> (42 266,7 млн. сому же 50,1 пайызы) жана</w:t>
      </w:r>
      <w:r w:rsidRPr="00762494">
        <w:rPr>
          <w:sz w:val="20"/>
          <w:szCs w:val="20"/>
          <w:lang w:val="ky-KG"/>
        </w:rPr>
        <w:t xml:space="preserve"> </w:t>
      </w:r>
      <w:r w:rsidRPr="00762494">
        <w:rPr>
          <w:color w:val="000000"/>
          <w:lang w:val="ky-KG"/>
        </w:rPr>
        <w:t xml:space="preserve">товарларды сатуудан жана кызмат көрсөтүүлөрдөн </w:t>
      </w:r>
      <w:r w:rsidRPr="00762494">
        <w:rPr>
          <w:lang w:val="ky-KG"/>
        </w:rPr>
        <w:t xml:space="preserve">(23 578,9 млн. сому же 27,9 пайызы) </w:t>
      </w:r>
      <w:r w:rsidRPr="00762494">
        <w:rPr>
          <w:bCs/>
          <w:lang w:val="ky-KG"/>
        </w:rPr>
        <w:t>түзүлдү. Мында м</w:t>
      </w:r>
      <w:r w:rsidRPr="00762494">
        <w:rPr>
          <w:color w:val="000000"/>
          <w:lang w:val="ky-KG"/>
        </w:rPr>
        <w:t>енчиктен жана пайыздардан</w:t>
      </w:r>
      <w:r w:rsidRPr="00762494">
        <w:rPr>
          <w:lang w:val="ky-KG"/>
        </w:rPr>
        <w:t xml:space="preserve"> </w:t>
      </w:r>
      <w:r w:rsidRPr="00762494">
        <w:rPr>
          <w:color w:val="000000"/>
          <w:lang w:val="ky-KG"/>
        </w:rPr>
        <w:t>түшк</w:t>
      </w:r>
      <w:r w:rsidRPr="00762494">
        <w:rPr>
          <w:iCs/>
          <w:color w:val="000000"/>
          <w:lang w:val="ky-KG"/>
        </w:rPr>
        <w:t>өн</w:t>
      </w:r>
      <w:r w:rsidRPr="00762494">
        <w:rPr>
          <w:color w:val="000000"/>
          <w:lang w:val="ky-KG"/>
        </w:rPr>
        <w:t xml:space="preserve"> кирешелерде дивиденддерден жана пайдадан келип түшүүл</w:t>
      </w:r>
      <w:r w:rsidRPr="00762494">
        <w:rPr>
          <w:iCs/>
          <w:color w:val="000000"/>
          <w:lang w:val="ky-KG"/>
        </w:rPr>
        <w:t>өр</w:t>
      </w:r>
      <w:r w:rsidRPr="00762494">
        <w:rPr>
          <w:color w:val="000000"/>
          <w:lang w:val="ky-KG"/>
        </w:rPr>
        <w:t xml:space="preserve"> - 34 033,1 млн. сом (80,5 пайыз), ал эми товарларды сатуудан жана кызмат көрсөтүүлөрд</w:t>
      </w:r>
      <w:r w:rsidRPr="00762494">
        <w:rPr>
          <w:bCs/>
          <w:lang w:val="ky-KG"/>
        </w:rPr>
        <w:t>үн</w:t>
      </w:r>
      <w:r w:rsidRPr="00762494">
        <w:rPr>
          <w:color w:val="000000"/>
          <w:lang w:val="ky-KG"/>
        </w:rPr>
        <w:t xml:space="preserve"> кирешелеринде</w:t>
      </w:r>
      <w:r w:rsidRPr="00762494">
        <w:rPr>
          <w:bCs/>
          <w:lang w:val="ky-KG"/>
        </w:rPr>
        <w:t xml:space="preserve"> - </w:t>
      </w:r>
      <w:r w:rsidRPr="00762494">
        <w:rPr>
          <w:color w:val="000000"/>
          <w:lang w:val="ky-KG"/>
        </w:rPr>
        <w:t>билим берүү жана маданий кызмат көрсөтүүлөрдөн келип түшүүл</w:t>
      </w:r>
      <w:r w:rsidRPr="00762494">
        <w:rPr>
          <w:iCs/>
          <w:color w:val="000000"/>
          <w:lang w:val="ky-KG"/>
        </w:rPr>
        <w:t>өр</w:t>
      </w:r>
      <w:r w:rsidRPr="00762494">
        <w:rPr>
          <w:color w:val="000000"/>
          <w:lang w:val="ky-KG"/>
        </w:rPr>
        <w:t xml:space="preserve"> 3 792,6 млн. сом (16,1 пайыз) өлчөмүндө басымдуулук кылды.</w:t>
      </w:r>
    </w:p>
    <w:p w14:paraId="0E6CA432" w14:textId="77777777" w:rsidR="00762494" w:rsidRPr="00762494" w:rsidRDefault="00762494" w:rsidP="00762494">
      <w:pPr>
        <w:ind w:firstLine="709"/>
        <w:jc w:val="both"/>
        <w:rPr>
          <w:color w:val="000000"/>
          <w:lang w:val="ky-KG"/>
        </w:rPr>
      </w:pPr>
      <w:r w:rsidRPr="00762494">
        <w:rPr>
          <w:bCs/>
          <w:lang w:val="ky-KG"/>
        </w:rPr>
        <w:t>Үстүбүздөгү жылдын башынан бери алынган трансферттердин жалпы суммасы 10 061,7 млн. сомду түздү, бул</w:t>
      </w:r>
      <w:r w:rsidRPr="00762494">
        <w:rPr>
          <w:color w:val="000000"/>
          <w:lang w:val="ky-KG"/>
        </w:rPr>
        <w:t xml:space="preserve"> өткөн жылдын январь-октябрына караганда 2 406,0 млн. сомго же 19,3 пайызга аз, ал эми жалпы кирешелердеги алардын үлүшү 1,2 пайыздык пунктка кыскарып</w:t>
      </w:r>
      <w:r w:rsidRPr="00762494">
        <w:rPr>
          <w:bCs/>
          <w:lang w:val="ky-KG"/>
        </w:rPr>
        <w:t>,</w:t>
      </w:r>
      <w:r w:rsidRPr="00762494">
        <w:rPr>
          <w:color w:val="000000"/>
          <w:lang w:val="ky-KG"/>
        </w:rPr>
        <w:t xml:space="preserve"> 2,7 пайызды </w:t>
      </w:r>
      <w:r w:rsidRPr="00762494">
        <w:rPr>
          <w:lang w:val="ky-KG"/>
        </w:rPr>
        <w:t>түздү</w:t>
      </w:r>
      <w:r w:rsidRPr="00762494">
        <w:rPr>
          <w:bCs/>
          <w:lang w:val="ky-KG"/>
        </w:rPr>
        <w:t>.</w:t>
      </w:r>
      <w:r w:rsidRPr="00762494">
        <w:rPr>
          <w:color w:val="000000"/>
          <w:lang w:val="ky-KG"/>
        </w:rPr>
        <w:t xml:space="preserve"> Расмий </w:t>
      </w:r>
      <w:r w:rsidRPr="00762494">
        <w:rPr>
          <w:bCs/>
          <w:lang w:val="ky-KG"/>
        </w:rPr>
        <w:t xml:space="preserve">трансферттердин 93 пайыздан ашыгы </w:t>
      </w:r>
      <w:r w:rsidRPr="00762494">
        <w:rPr>
          <w:color w:val="000000"/>
          <w:lang w:val="ky-KG"/>
        </w:rPr>
        <w:t xml:space="preserve">(9 386,0 млн. сом) </w:t>
      </w:r>
      <w:r w:rsidRPr="00762494">
        <w:rPr>
          <w:bCs/>
          <w:lang w:val="ky-KG"/>
        </w:rPr>
        <w:t>э</w:t>
      </w:r>
      <w:r w:rsidRPr="00762494">
        <w:rPr>
          <w:color w:val="000000"/>
          <w:lang w:val="ky-KG"/>
        </w:rPr>
        <w:t>л аралык уюмдардан алынды</w:t>
      </w:r>
      <w:r w:rsidRPr="00762494">
        <w:rPr>
          <w:bCs/>
          <w:lang w:val="ky-KG"/>
        </w:rPr>
        <w:t>.</w:t>
      </w:r>
    </w:p>
    <w:p w14:paraId="78E3D898" w14:textId="77777777" w:rsidR="00762494" w:rsidRPr="00762494" w:rsidRDefault="00762494" w:rsidP="00762494">
      <w:pPr>
        <w:ind w:firstLine="709"/>
        <w:jc w:val="both"/>
        <w:rPr>
          <w:color w:val="000000"/>
          <w:lang w:val="ky-KG"/>
        </w:rPr>
      </w:pPr>
      <w:r w:rsidRPr="00762494">
        <w:rPr>
          <w:color w:val="000000"/>
          <w:lang w:val="ky-KG"/>
        </w:rPr>
        <w:t>Үстүбүздөгү жылдын башынан бери финансылык эмес активдерди сатуудан 674,2 млн. сом келип түштү, бул 2023-жылдын январь-октябрына караганда 5,9 эсеге (же 560,0 млн. сомго) көп</w:t>
      </w:r>
      <w:r w:rsidRPr="00762494">
        <w:rPr>
          <w:lang w:val="ky-KG"/>
        </w:rPr>
        <w:t>.</w:t>
      </w:r>
    </w:p>
    <w:p w14:paraId="57F93588" w14:textId="0518D21F" w:rsidR="00762494" w:rsidRPr="00762494" w:rsidRDefault="00126261" w:rsidP="00762494">
      <w:pPr>
        <w:spacing w:before="120" w:after="120"/>
        <w:jc w:val="both"/>
        <w:rPr>
          <w:b/>
          <w:bCs/>
        </w:rPr>
      </w:pPr>
      <w:r>
        <w:rPr>
          <w:b/>
          <w:bCs/>
          <w:color w:val="000000"/>
          <w:lang w:val="ky-KG"/>
        </w:rPr>
        <w:t>7</w:t>
      </w:r>
      <w:r w:rsidR="00620BCA">
        <w:rPr>
          <w:b/>
          <w:bCs/>
          <w:color w:val="000000"/>
          <w:lang w:val="ky-KG"/>
        </w:rPr>
        <w:t>6</w:t>
      </w:r>
      <w:r w:rsidR="00762494" w:rsidRPr="00762494">
        <w:rPr>
          <w:b/>
          <w:bCs/>
          <w:color w:val="000000"/>
          <w:lang w:val="ky-KG"/>
        </w:rPr>
        <w:t xml:space="preserve">-таблица: </w:t>
      </w:r>
      <w:r w:rsidR="00762494" w:rsidRPr="00762494">
        <w:rPr>
          <w:b/>
          <w:bCs/>
          <w:snapToGrid w:val="0"/>
          <w:lang w:val="ky-KG"/>
        </w:rPr>
        <w:t>Январь-октябрда мамлекеттик бюджеттин кирешелеринин түзүмү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1145"/>
        <w:gridCol w:w="1149"/>
        <w:gridCol w:w="879"/>
        <w:gridCol w:w="1047"/>
        <w:gridCol w:w="977"/>
        <w:gridCol w:w="12"/>
        <w:gridCol w:w="993"/>
      </w:tblGrid>
      <w:tr w:rsidR="00762494" w:rsidRPr="00762494" w14:paraId="13003395" w14:textId="77777777" w:rsidTr="005F2BB7">
        <w:trPr>
          <w:tblHeader/>
        </w:trPr>
        <w:tc>
          <w:tcPr>
            <w:tcW w:w="1783" w:type="pct"/>
            <w:vMerge w:val="restart"/>
            <w:tcBorders>
              <w:top w:val="single" w:sz="8" w:space="0" w:color="auto"/>
              <w:left w:val="nil"/>
              <w:bottom w:val="single" w:sz="8" w:space="0" w:color="auto"/>
              <w:right w:val="nil"/>
            </w:tcBorders>
            <w:vAlign w:val="bottom"/>
          </w:tcPr>
          <w:p w14:paraId="0E87750E" w14:textId="77777777" w:rsidR="00762494" w:rsidRPr="00762494" w:rsidRDefault="00762494" w:rsidP="00762494">
            <w:pPr>
              <w:ind w:left="114" w:hanging="57"/>
              <w:rPr>
                <w:b/>
                <w:bCs/>
                <w:sz w:val="20"/>
                <w:szCs w:val="20"/>
                <w:lang w:val="ky-KG"/>
              </w:rPr>
            </w:pPr>
          </w:p>
        </w:tc>
        <w:tc>
          <w:tcPr>
            <w:tcW w:w="1190" w:type="pct"/>
            <w:gridSpan w:val="2"/>
            <w:vMerge w:val="restart"/>
            <w:tcBorders>
              <w:top w:val="single" w:sz="8" w:space="0" w:color="auto"/>
              <w:left w:val="nil"/>
              <w:bottom w:val="single" w:sz="4" w:space="0" w:color="auto"/>
              <w:right w:val="nil"/>
            </w:tcBorders>
            <w:vAlign w:val="center"/>
            <w:hideMark/>
          </w:tcPr>
          <w:p w14:paraId="7DA25AF8" w14:textId="77777777" w:rsidR="00762494" w:rsidRPr="00762494" w:rsidRDefault="00762494" w:rsidP="00762494">
            <w:pPr>
              <w:jc w:val="center"/>
              <w:rPr>
                <w:rFonts w:eastAsia="Arial Unicode MS"/>
                <w:b/>
                <w:sz w:val="20"/>
                <w:szCs w:val="20"/>
              </w:rPr>
            </w:pPr>
            <w:r w:rsidRPr="00762494">
              <w:rPr>
                <w:rFonts w:eastAsia="Arial Unicode MS"/>
                <w:b/>
                <w:sz w:val="20"/>
                <w:szCs w:val="20"/>
              </w:rPr>
              <w:t>Млн. сом</w:t>
            </w:r>
          </w:p>
        </w:tc>
        <w:tc>
          <w:tcPr>
            <w:tcW w:w="999" w:type="pct"/>
            <w:gridSpan w:val="2"/>
            <w:tcBorders>
              <w:top w:val="single" w:sz="8" w:space="0" w:color="auto"/>
              <w:left w:val="nil"/>
              <w:bottom w:val="single" w:sz="4" w:space="0" w:color="auto"/>
              <w:right w:val="nil"/>
            </w:tcBorders>
            <w:vAlign w:val="bottom"/>
            <w:hideMark/>
          </w:tcPr>
          <w:p w14:paraId="5888E7D5" w14:textId="77777777" w:rsidR="00762494" w:rsidRPr="00762494" w:rsidRDefault="00762494" w:rsidP="00762494">
            <w:pPr>
              <w:jc w:val="center"/>
              <w:rPr>
                <w:b/>
                <w:sz w:val="20"/>
                <w:szCs w:val="20"/>
              </w:rPr>
            </w:pPr>
            <w:proofErr w:type="spellStart"/>
            <w:r w:rsidRPr="00762494">
              <w:rPr>
                <w:b/>
                <w:sz w:val="20"/>
                <w:szCs w:val="20"/>
              </w:rPr>
              <w:t>Жыйынтыкка</w:t>
            </w:r>
            <w:proofErr w:type="spellEnd"/>
            <w:r w:rsidRPr="00762494">
              <w:rPr>
                <w:b/>
                <w:sz w:val="20"/>
                <w:szCs w:val="20"/>
              </w:rPr>
              <w:t xml:space="preserve"> карата</w:t>
            </w:r>
          </w:p>
        </w:tc>
        <w:tc>
          <w:tcPr>
            <w:tcW w:w="1028" w:type="pct"/>
            <w:gridSpan w:val="3"/>
            <w:tcBorders>
              <w:top w:val="single" w:sz="8" w:space="0" w:color="auto"/>
              <w:left w:val="nil"/>
              <w:bottom w:val="single" w:sz="4" w:space="0" w:color="auto"/>
              <w:right w:val="nil"/>
            </w:tcBorders>
            <w:hideMark/>
          </w:tcPr>
          <w:p w14:paraId="1732CD71" w14:textId="77777777" w:rsidR="00762494" w:rsidRPr="00762494" w:rsidRDefault="00762494" w:rsidP="00762494">
            <w:pPr>
              <w:jc w:val="center"/>
              <w:rPr>
                <w:b/>
                <w:sz w:val="20"/>
                <w:szCs w:val="20"/>
              </w:rPr>
            </w:pPr>
            <w:proofErr w:type="spellStart"/>
            <w:r w:rsidRPr="00762494">
              <w:rPr>
                <w:b/>
                <w:sz w:val="20"/>
                <w:szCs w:val="20"/>
              </w:rPr>
              <w:t>ИДПга</w:t>
            </w:r>
            <w:proofErr w:type="spellEnd"/>
            <w:r w:rsidRPr="00762494">
              <w:rPr>
                <w:b/>
                <w:sz w:val="20"/>
                <w:szCs w:val="20"/>
              </w:rPr>
              <w:t xml:space="preserve"> карата</w:t>
            </w:r>
          </w:p>
        </w:tc>
      </w:tr>
      <w:tr w:rsidR="00762494" w:rsidRPr="00762494" w14:paraId="5A8C265C" w14:textId="77777777" w:rsidTr="00ED5F92">
        <w:trPr>
          <w:tblHeader/>
        </w:trPr>
        <w:tc>
          <w:tcPr>
            <w:tcW w:w="1783" w:type="pct"/>
            <w:vMerge/>
            <w:tcBorders>
              <w:top w:val="single" w:sz="8" w:space="0" w:color="auto"/>
              <w:left w:val="nil"/>
              <w:bottom w:val="single" w:sz="8" w:space="0" w:color="auto"/>
              <w:right w:val="nil"/>
            </w:tcBorders>
            <w:vAlign w:val="center"/>
            <w:hideMark/>
          </w:tcPr>
          <w:p w14:paraId="09C79234" w14:textId="77777777" w:rsidR="00762494" w:rsidRPr="00762494" w:rsidRDefault="00762494" w:rsidP="00762494">
            <w:pPr>
              <w:rPr>
                <w:b/>
                <w:bCs/>
                <w:sz w:val="20"/>
                <w:szCs w:val="20"/>
                <w:lang w:val="ky-KG"/>
              </w:rPr>
            </w:pPr>
          </w:p>
        </w:tc>
        <w:tc>
          <w:tcPr>
            <w:tcW w:w="1190" w:type="pct"/>
            <w:gridSpan w:val="2"/>
            <w:vMerge/>
            <w:tcBorders>
              <w:top w:val="single" w:sz="8" w:space="0" w:color="auto"/>
              <w:left w:val="nil"/>
              <w:bottom w:val="single" w:sz="4" w:space="0" w:color="auto"/>
              <w:right w:val="nil"/>
            </w:tcBorders>
            <w:vAlign w:val="center"/>
            <w:hideMark/>
          </w:tcPr>
          <w:p w14:paraId="48409BC6" w14:textId="77777777" w:rsidR="00762494" w:rsidRPr="00762494" w:rsidRDefault="00762494" w:rsidP="00762494">
            <w:pPr>
              <w:rPr>
                <w:rFonts w:eastAsia="Arial Unicode MS"/>
                <w:b/>
                <w:sz w:val="20"/>
                <w:szCs w:val="20"/>
              </w:rPr>
            </w:pPr>
          </w:p>
        </w:tc>
        <w:tc>
          <w:tcPr>
            <w:tcW w:w="2027" w:type="pct"/>
            <w:gridSpan w:val="5"/>
            <w:tcBorders>
              <w:top w:val="single" w:sz="4" w:space="0" w:color="auto"/>
              <w:left w:val="nil"/>
              <w:bottom w:val="single" w:sz="4" w:space="0" w:color="auto"/>
              <w:right w:val="nil"/>
            </w:tcBorders>
            <w:vAlign w:val="bottom"/>
            <w:hideMark/>
          </w:tcPr>
          <w:p w14:paraId="71A4CE52" w14:textId="77777777" w:rsidR="00762494" w:rsidRPr="00762494" w:rsidRDefault="00762494" w:rsidP="00762494">
            <w:pPr>
              <w:jc w:val="center"/>
              <w:rPr>
                <w:b/>
                <w:sz w:val="20"/>
                <w:szCs w:val="20"/>
              </w:rPr>
            </w:pPr>
            <w:proofErr w:type="spellStart"/>
            <w:r w:rsidRPr="00762494">
              <w:rPr>
                <w:b/>
                <w:sz w:val="20"/>
                <w:szCs w:val="20"/>
              </w:rPr>
              <w:t>пайыз</w:t>
            </w:r>
            <w:proofErr w:type="spellEnd"/>
            <w:r w:rsidRPr="00762494">
              <w:rPr>
                <w:b/>
                <w:sz w:val="20"/>
                <w:szCs w:val="20"/>
              </w:rPr>
              <w:t xml:space="preserve"> </w:t>
            </w:r>
            <w:proofErr w:type="spellStart"/>
            <w:r w:rsidRPr="00762494">
              <w:rPr>
                <w:b/>
                <w:sz w:val="20"/>
                <w:szCs w:val="20"/>
              </w:rPr>
              <w:t>менен</w:t>
            </w:r>
            <w:proofErr w:type="spellEnd"/>
          </w:p>
        </w:tc>
      </w:tr>
      <w:tr w:rsidR="00762494" w:rsidRPr="00762494" w14:paraId="0195E9E0" w14:textId="77777777" w:rsidTr="00ED5F92">
        <w:trPr>
          <w:tblHeader/>
        </w:trPr>
        <w:tc>
          <w:tcPr>
            <w:tcW w:w="1783" w:type="pct"/>
            <w:vMerge/>
            <w:tcBorders>
              <w:top w:val="single" w:sz="8" w:space="0" w:color="auto"/>
              <w:left w:val="nil"/>
              <w:bottom w:val="single" w:sz="8" w:space="0" w:color="auto"/>
              <w:right w:val="nil"/>
            </w:tcBorders>
            <w:vAlign w:val="center"/>
            <w:hideMark/>
          </w:tcPr>
          <w:p w14:paraId="4DA879F4" w14:textId="77777777" w:rsidR="00762494" w:rsidRPr="00762494" w:rsidRDefault="00762494" w:rsidP="00762494">
            <w:pPr>
              <w:rPr>
                <w:b/>
                <w:bCs/>
                <w:sz w:val="20"/>
                <w:szCs w:val="20"/>
                <w:lang w:val="ky-KG"/>
              </w:rPr>
            </w:pPr>
          </w:p>
        </w:tc>
        <w:tc>
          <w:tcPr>
            <w:tcW w:w="594" w:type="pct"/>
            <w:tcBorders>
              <w:top w:val="single" w:sz="4" w:space="0" w:color="auto"/>
              <w:left w:val="nil"/>
              <w:bottom w:val="single" w:sz="8" w:space="0" w:color="auto"/>
              <w:right w:val="nil"/>
            </w:tcBorders>
            <w:vAlign w:val="bottom"/>
            <w:hideMark/>
          </w:tcPr>
          <w:p w14:paraId="535B5A02" w14:textId="77777777" w:rsidR="00762494" w:rsidRPr="00762494" w:rsidRDefault="00762494" w:rsidP="00762494">
            <w:pPr>
              <w:spacing w:before="20"/>
              <w:jc w:val="right"/>
              <w:rPr>
                <w:b/>
                <w:sz w:val="20"/>
                <w:szCs w:val="20"/>
              </w:rPr>
            </w:pPr>
            <w:r w:rsidRPr="00762494">
              <w:rPr>
                <w:b/>
                <w:sz w:val="20"/>
                <w:szCs w:val="20"/>
              </w:rPr>
              <w:t>2023</w:t>
            </w:r>
          </w:p>
        </w:tc>
        <w:tc>
          <w:tcPr>
            <w:tcW w:w="596" w:type="pct"/>
            <w:tcBorders>
              <w:top w:val="single" w:sz="4" w:space="0" w:color="auto"/>
              <w:left w:val="nil"/>
              <w:bottom w:val="single" w:sz="8" w:space="0" w:color="auto"/>
              <w:right w:val="nil"/>
            </w:tcBorders>
            <w:vAlign w:val="bottom"/>
            <w:hideMark/>
          </w:tcPr>
          <w:p w14:paraId="7298ECCB" w14:textId="77777777" w:rsidR="00762494" w:rsidRPr="00762494" w:rsidRDefault="00762494" w:rsidP="00762494">
            <w:pPr>
              <w:spacing w:before="20"/>
              <w:jc w:val="right"/>
              <w:rPr>
                <w:rFonts w:eastAsia="Arial Unicode MS"/>
                <w:b/>
                <w:sz w:val="20"/>
                <w:szCs w:val="20"/>
              </w:rPr>
            </w:pPr>
            <w:r w:rsidRPr="00762494">
              <w:rPr>
                <w:b/>
                <w:sz w:val="20"/>
                <w:szCs w:val="20"/>
              </w:rPr>
              <w:t>2024</w:t>
            </w:r>
          </w:p>
        </w:tc>
        <w:tc>
          <w:tcPr>
            <w:tcW w:w="456" w:type="pct"/>
            <w:tcBorders>
              <w:top w:val="single" w:sz="4" w:space="0" w:color="auto"/>
              <w:left w:val="nil"/>
              <w:bottom w:val="single" w:sz="8" w:space="0" w:color="auto"/>
              <w:right w:val="nil"/>
            </w:tcBorders>
            <w:vAlign w:val="bottom"/>
            <w:hideMark/>
          </w:tcPr>
          <w:p w14:paraId="6FC1216D" w14:textId="77777777" w:rsidR="00762494" w:rsidRPr="00762494" w:rsidRDefault="00762494" w:rsidP="00762494">
            <w:pPr>
              <w:spacing w:before="20"/>
              <w:jc w:val="right"/>
              <w:rPr>
                <w:b/>
                <w:sz w:val="20"/>
                <w:szCs w:val="20"/>
              </w:rPr>
            </w:pPr>
            <w:r w:rsidRPr="00762494">
              <w:rPr>
                <w:b/>
                <w:sz w:val="20"/>
                <w:szCs w:val="20"/>
              </w:rPr>
              <w:t>2023</w:t>
            </w:r>
          </w:p>
        </w:tc>
        <w:tc>
          <w:tcPr>
            <w:tcW w:w="543" w:type="pct"/>
            <w:tcBorders>
              <w:top w:val="single" w:sz="4" w:space="0" w:color="auto"/>
              <w:left w:val="nil"/>
              <w:bottom w:val="single" w:sz="8" w:space="0" w:color="auto"/>
              <w:right w:val="nil"/>
            </w:tcBorders>
            <w:vAlign w:val="bottom"/>
            <w:hideMark/>
          </w:tcPr>
          <w:p w14:paraId="5F2C5233" w14:textId="77777777" w:rsidR="00762494" w:rsidRPr="00762494" w:rsidRDefault="00762494" w:rsidP="00762494">
            <w:pPr>
              <w:spacing w:before="20"/>
              <w:jc w:val="right"/>
              <w:rPr>
                <w:rFonts w:eastAsia="Arial Unicode MS"/>
                <w:b/>
                <w:sz w:val="20"/>
                <w:szCs w:val="20"/>
              </w:rPr>
            </w:pPr>
            <w:r w:rsidRPr="00762494">
              <w:rPr>
                <w:b/>
                <w:sz w:val="20"/>
                <w:szCs w:val="20"/>
              </w:rPr>
              <w:t>2024</w:t>
            </w:r>
          </w:p>
        </w:tc>
        <w:tc>
          <w:tcPr>
            <w:tcW w:w="507" w:type="pct"/>
            <w:tcBorders>
              <w:top w:val="single" w:sz="4" w:space="0" w:color="auto"/>
              <w:left w:val="nil"/>
              <w:bottom w:val="single" w:sz="8" w:space="0" w:color="auto"/>
              <w:right w:val="nil"/>
            </w:tcBorders>
            <w:vAlign w:val="bottom"/>
            <w:hideMark/>
          </w:tcPr>
          <w:p w14:paraId="425A5541" w14:textId="77777777" w:rsidR="00762494" w:rsidRPr="00762494" w:rsidRDefault="00762494" w:rsidP="00762494">
            <w:pPr>
              <w:spacing w:before="20"/>
              <w:jc w:val="right"/>
              <w:rPr>
                <w:b/>
                <w:sz w:val="20"/>
                <w:szCs w:val="20"/>
              </w:rPr>
            </w:pPr>
            <w:r w:rsidRPr="00762494">
              <w:rPr>
                <w:b/>
                <w:sz w:val="20"/>
                <w:szCs w:val="20"/>
              </w:rPr>
              <w:t>2023</w:t>
            </w:r>
          </w:p>
        </w:tc>
        <w:tc>
          <w:tcPr>
            <w:tcW w:w="521" w:type="pct"/>
            <w:gridSpan w:val="2"/>
            <w:tcBorders>
              <w:top w:val="single" w:sz="4" w:space="0" w:color="auto"/>
              <w:left w:val="nil"/>
              <w:bottom w:val="single" w:sz="8" w:space="0" w:color="auto"/>
              <w:right w:val="nil"/>
            </w:tcBorders>
            <w:vAlign w:val="bottom"/>
            <w:hideMark/>
          </w:tcPr>
          <w:p w14:paraId="1E857994" w14:textId="77777777" w:rsidR="00762494" w:rsidRPr="00762494" w:rsidRDefault="00762494" w:rsidP="00762494">
            <w:pPr>
              <w:spacing w:before="20"/>
              <w:jc w:val="right"/>
              <w:rPr>
                <w:rFonts w:eastAsia="Arial Unicode MS"/>
                <w:b/>
                <w:sz w:val="20"/>
                <w:szCs w:val="20"/>
              </w:rPr>
            </w:pPr>
            <w:r w:rsidRPr="00762494">
              <w:rPr>
                <w:b/>
                <w:sz w:val="20"/>
                <w:szCs w:val="20"/>
              </w:rPr>
              <w:t>2024</w:t>
            </w:r>
          </w:p>
        </w:tc>
      </w:tr>
      <w:tr w:rsidR="00762494" w:rsidRPr="00762494" w14:paraId="1C9682F3" w14:textId="77777777" w:rsidTr="00ED5F92">
        <w:tc>
          <w:tcPr>
            <w:tcW w:w="1783" w:type="pct"/>
            <w:tcBorders>
              <w:top w:val="single" w:sz="8" w:space="0" w:color="auto"/>
              <w:left w:val="nil"/>
              <w:bottom w:val="nil"/>
              <w:right w:val="nil"/>
            </w:tcBorders>
            <w:vAlign w:val="bottom"/>
            <w:hideMark/>
          </w:tcPr>
          <w:p w14:paraId="6F39F84F" w14:textId="77777777" w:rsidR="00762494" w:rsidRPr="00762494" w:rsidRDefault="00762494" w:rsidP="00762494">
            <w:pPr>
              <w:spacing w:before="40"/>
              <w:rPr>
                <w:b/>
                <w:sz w:val="20"/>
                <w:szCs w:val="20"/>
              </w:rPr>
            </w:pPr>
            <w:proofErr w:type="spellStart"/>
            <w:r w:rsidRPr="00762494">
              <w:rPr>
                <w:b/>
                <w:sz w:val="20"/>
                <w:szCs w:val="20"/>
              </w:rPr>
              <w:t>Киреше</w:t>
            </w:r>
            <w:proofErr w:type="spellEnd"/>
            <w:r w:rsidRPr="00762494">
              <w:rPr>
                <w:b/>
                <w:sz w:val="20"/>
                <w:szCs w:val="20"/>
                <w:lang w:val="ky-KG"/>
              </w:rPr>
              <w:t>лер</w:t>
            </w:r>
            <w:r w:rsidRPr="00762494">
              <w:rPr>
                <w:b/>
                <w:sz w:val="20"/>
                <w:szCs w:val="20"/>
              </w:rPr>
              <w:t xml:space="preserve"> </w:t>
            </w:r>
          </w:p>
        </w:tc>
        <w:tc>
          <w:tcPr>
            <w:tcW w:w="594" w:type="pct"/>
            <w:tcBorders>
              <w:top w:val="single" w:sz="8" w:space="0" w:color="auto"/>
              <w:left w:val="nil"/>
              <w:bottom w:val="nil"/>
              <w:right w:val="nil"/>
            </w:tcBorders>
            <w:vAlign w:val="bottom"/>
            <w:hideMark/>
          </w:tcPr>
          <w:p w14:paraId="1DF7E8E9" w14:textId="77777777" w:rsidR="00762494" w:rsidRPr="00762494" w:rsidRDefault="00762494" w:rsidP="00762494">
            <w:pPr>
              <w:jc w:val="right"/>
              <w:rPr>
                <w:b/>
                <w:bCs/>
                <w:sz w:val="20"/>
                <w:szCs w:val="20"/>
              </w:rPr>
            </w:pPr>
            <w:r w:rsidRPr="00762494">
              <w:rPr>
                <w:b/>
                <w:bCs/>
                <w:sz w:val="20"/>
                <w:szCs w:val="20"/>
              </w:rPr>
              <w:t>317 835,4</w:t>
            </w:r>
          </w:p>
        </w:tc>
        <w:tc>
          <w:tcPr>
            <w:tcW w:w="596" w:type="pct"/>
            <w:tcBorders>
              <w:top w:val="nil"/>
              <w:left w:val="nil"/>
              <w:bottom w:val="nil"/>
              <w:right w:val="nil"/>
            </w:tcBorders>
            <w:vAlign w:val="bottom"/>
            <w:hideMark/>
          </w:tcPr>
          <w:p w14:paraId="4AAEFB8D" w14:textId="77777777" w:rsidR="00762494" w:rsidRPr="00762494" w:rsidRDefault="00762494" w:rsidP="00762494">
            <w:pPr>
              <w:jc w:val="right"/>
              <w:rPr>
                <w:b/>
                <w:bCs/>
                <w:sz w:val="20"/>
                <w:szCs w:val="20"/>
              </w:rPr>
            </w:pPr>
            <w:r w:rsidRPr="00762494">
              <w:rPr>
                <w:b/>
                <w:bCs/>
                <w:sz w:val="20"/>
                <w:szCs w:val="20"/>
              </w:rPr>
              <w:t>373 015,8</w:t>
            </w:r>
          </w:p>
        </w:tc>
        <w:tc>
          <w:tcPr>
            <w:tcW w:w="456" w:type="pct"/>
            <w:tcBorders>
              <w:top w:val="single" w:sz="8" w:space="0" w:color="auto"/>
              <w:left w:val="nil"/>
              <w:bottom w:val="nil"/>
              <w:right w:val="nil"/>
            </w:tcBorders>
            <w:vAlign w:val="bottom"/>
            <w:hideMark/>
          </w:tcPr>
          <w:p w14:paraId="35F51FF3" w14:textId="77777777" w:rsidR="00762494" w:rsidRPr="00762494" w:rsidRDefault="00762494" w:rsidP="00762494">
            <w:pPr>
              <w:jc w:val="right"/>
              <w:rPr>
                <w:b/>
                <w:bCs/>
                <w:sz w:val="20"/>
                <w:szCs w:val="20"/>
              </w:rPr>
            </w:pPr>
            <w:r w:rsidRPr="00762494">
              <w:rPr>
                <w:b/>
                <w:bCs/>
                <w:sz w:val="20"/>
                <w:szCs w:val="20"/>
              </w:rPr>
              <w:t>100,0</w:t>
            </w:r>
          </w:p>
        </w:tc>
        <w:tc>
          <w:tcPr>
            <w:tcW w:w="543" w:type="pct"/>
            <w:tcBorders>
              <w:top w:val="single" w:sz="8" w:space="0" w:color="auto"/>
              <w:left w:val="nil"/>
              <w:bottom w:val="nil"/>
              <w:right w:val="nil"/>
            </w:tcBorders>
            <w:vAlign w:val="bottom"/>
            <w:hideMark/>
          </w:tcPr>
          <w:p w14:paraId="17D76AF2" w14:textId="77777777" w:rsidR="00762494" w:rsidRPr="00762494" w:rsidRDefault="00762494" w:rsidP="00762494">
            <w:pPr>
              <w:jc w:val="right"/>
              <w:rPr>
                <w:b/>
                <w:bCs/>
                <w:sz w:val="20"/>
                <w:szCs w:val="20"/>
              </w:rPr>
            </w:pPr>
            <w:r w:rsidRPr="00762494">
              <w:rPr>
                <w:b/>
                <w:bCs/>
                <w:sz w:val="20"/>
                <w:szCs w:val="20"/>
              </w:rPr>
              <w:t>100,0</w:t>
            </w:r>
          </w:p>
        </w:tc>
        <w:tc>
          <w:tcPr>
            <w:tcW w:w="513" w:type="pct"/>
            <w:gridSpan w:val="2"/>
            <w:tcBorders>
              <w:top w:val="nil"/>
              <w:left w:val="nil"/>
              <w:bottom w:val="nil"/>
              <w:right w:val="nil"/>
            </w:tcBorders>
            <w:vAlign w:val="bottom"/>
            <w:hideMark/>
          </w:tcPr>
          <w:p w14:paraId="3E2E8C32" w14:textId="77777777" w:rsidR="00762494" w:rsidRPr="00762494" w:rsidRDefault="00762494" w:rsidP="00762494">
            <w:pPr>
              <w:jc w:val="right"/>
              <w:rPr>
                <w:b/>
                <w:bCs/>
                <w:sz w:val="20"/>
                <w:szCs w:val="20"/>
              </w:rPr>
            </w:pPr>
            <w:r w:rsidRPr="00762494">
              <w:rPr>
                <w:b/>
                <w:bCs/>
                <w:sz w:val="20"/>
                <w:szCs w:val="20"/>
              </w:rPr>
              <w:t>33,3</w:t>
            </w:r>
          </w:p>
        </w:tc>
        <w:tc>
          <w:tcPr>
            <w:tcW w:w="515" w:type="pct"/>
            <w:tcBorders>
              <w:top w:val="nil"/>
              <w:left w:val="nil"/>
              <w:bottom w:val="nil"/>
              <w:right w:val="nil"/>
            </w:tcBorders>
            <w:vAlign w:val="bottom"/>
            <w:hideMark/>
          </w:tcPr>
          <w:p w14:paraId="1AC5428B" w14:textId="77777777" w:rsidR="00762494" w:rsidRPr="00762494" w:rsidRDefault="00762494" w:rsidP="00762494">
            <w:pPr>
              <w:jc w:val="right"/>
              <w:rPr>
                <w:b/>
                <w:bCs/>
                <w:sz w:val="20"/>
                <w:szCs w:val="20"/>
              </w:rPr>
            </w:pPr>
            <w:r w:rsidRPr="00762494">
              <w:rPr>
                <w:b/>
                <w:bCs/>
                <w:sz w:val="20"/>
                <w:szCs w:val="20"/>
              </w:rPr>
              <w:t>34,5</w:t>
            </w:r>
          </w:p>
        </w:tc>
      </w:tr>
      <w:tr w:rsidR="00762494" w:rsidRPr="00762494" w14:paraId="67EBAF6F" w14:textId="77777777" w:rsidTr="00ED5F92">
        <w:tc>
          <w:tcPr>
            <w:tcW w:w="1783" w:type="pct"/>
            <w:tcBorders>
              <w:top w:val="nil"/>
              <w:left w:val="nil"/>
              <w:bottom w:val="nil"/>
              <w:right w:val="nil"/>
            </w:tcBorders>
            <w:vAlign w:val="bottom"/>
            <w:hideMark/>
          </w:tcPr>
          <w:p w14:paraId="552A5D72" w14:textId="77777777" w:rsidR="00762494" w:rsidRPr="00762494" w:rsidRDefault="00762494" w:rsidP="00762494">
            <w:pPr>
              <w:spacing w:before="40"/>
              <w:ind w:left="114" w:hanging="57"/>
              <w:rPr>
                <w:b/>
                <w:sz w:val="20"/>
                <w:szCs w:val="20"/>
              </w:rPr>
            </w:pPr>
            <w:proofErr w:type="spellStart"/>
            <w:r w:rsidRPr="00762494">
              <w:rPr>
                <w:b/>
                <w:bCs/>
                <w:sz w:val="20"/>
                <w:szCs w:val="20"/>
              </w:rPr>
              <w:t>Операциялык</w:t>
            </w:r>
            <w:proofErr w:type="spellEnd"/>
            <w:r w:rsidRPr="00762494">
              <w:rPr>
                <w:b/>
                <w:bCs/>
                <w:sz w:val="20"/>
                <w:szCs w:val="20"/>
              </w:rPr>
              <w:t xml:space="preserve"> </w:t>
            </w:r>
            <w:proofErr w:type="spellStart"/>
            <w:r w:rsidRPr="00762494">
              <w:rPr>
                <w:b/>
                <w:bCs/>
                <w:sz w:val="20"/>
                <w:szCs w:val="20"/>
              </w:rPr>
              <w:t>ишмердиктен</w:t>
            </w:r>
            <w:proofErr w:type="spellEnd"/>
            <w:r w:rsidRPr="00762494">
              <w:rPr>
                <w:b/>
                <w:bCs/>
                <w:sz w:val="20"/>
                <w:szCs w:val="20"/>
              </w:rPr>
              <w:t xml:space="preserve"> </w:t>
            </w:r>
            <w:proofErr w:type="spellStart"/>
            <w:r w:rsidRPr="00762494">
              <w:rPr>
                <w:b/>
                <w:bCs/>
                <w:sz w:val="20"/>
                <w:szCs w:val="20"/>
              </w:rPr>
              <w:t>түшкөн</w:t>
            </w:r>
            <w:proofErr w:type="spellEnd"/>
            <w:r w:rsidRPr="00762494">
              <w:rPr>
                <w:b/>
                <w:bCs/>
                <w:sz w:val="20"/>
                <w:szCs w:val="20"/>
              </w:rPr>
              <w:t xml:space="preserve"> </w:t>
            </w:r>
            <w:proofErr w:type="spellStart"/>
            <w:r w:rsidRPr="00762494">
              <w:rPr>
                <w:b/>
                <w:bCs/>
                <w:sz w:val="20"/>
                <w:szCs w:val="20"/>
              </w:rPr>
              <w:t>кирешелер</w:t>
            </w:r>
            <w:proofErr w:type="spellEnd"/>
          </w:p>
        </w:tc>
        <w:tc>
          <w:tcPr>
            <w:tcW w:w="594" w:type="pct"/>
            <w:tcBorders>
              <w:top w:val="nil"/>
              <w:left w:val="nil"/>
              <w:bottom w:val="nil"/>
              <w:right w:val="nil"/>
            </w:tcBorders>
            <w:vAlign w:val="bottom"/>
            <w:hideMark/>
          </w:tcPr>
          <w:p w14:paraId="554FCEF5" w14:textId="77777777" w:rsidR="00762494" w:rsidRPr="00762494" w:rsidRDefault="00762494" w:rsidP="00762494">
            <w:pPr>
              <w:jc w:val="right"/>
              <w:rPr>
                <w:b/>
                <w:bCs/>
                <w:sz w:val="20"/>
                <w:szCs w:val="20"/>
              </w:rPr>
            </w:pPr>
            <w:r w:rsidRPr="00762494">
              <w:rPr>
                <w:b/>
                <w:bCs/>
                <w:sz w:val="20"/>
                <w:szCs w:val="20"/>
              </w:rPr>
              <w:t>317 721,3</w:t>
            </w:r>
          </w:p>
        </w:tc>
        <w:tc>
          <w:tcPr>
            <w:tcW w:w="596" w:type="pct"/>
            <w:tcBorders>
              <w:top w:val="nil"/>
              <w:left w:val="nil"/>
              <w:bottom w:val="nil"/>
              <w:right w:val="nil"/>
            </w:tcBorders>
            <w:vAlign w:val="bottom"/>
            <w:hideMark/>
          </w:tcPr>
          <w:p w14:paraId="71C36019" w14:textId="77777777" w:rsidR="00762494" w:rsidRPr="00762494" w:rsidRDefault="00762494" w:rsidP="00762494">
            <w:pPr>
              <w:jc w:val="right"/>
              <w:rPr>
                <w:b/>
                <w:bCs/>
                <w:sz w:val="20"/>
                <w:szCs w:val="20"/>
              </w:rPr>
            </w:pPr>
            <w:r w:rsidRPr="00762494">
              <w:rPr>
                <w:b/>
                <w:bCs/>
                <w:sz w:val="20"/>
                <w:szCs w:val="20"/>
              </w:rPr>
              <w:t>372 341,6</w:t>
            </w:r>
          </w:p>
        </w:tc>
        <w:tc>
          <w:tcPr>
            <w:tcW w:w="456" w:type="pct"/>
            <w:tcBorders>
              <w:top w:val="nil"/>
              <w:left w:val="nil"/>
              <w:bottom w:val="nil"/>
              <w:right w:val="nil"/>
            </w:tcBorders>
            <w:vAlign w:val="bottom"/>
            <w:hideMark/>
          </w:tcPr>
          <w:p w14:paraId="6F4A89C7" w14:textId="77777777" w:rsidR="00762494" w:rsidRPr="00762494" w:rsidRDefault="00762494" w:rsidP="00762494">
            <w:pPr>
              <w:jc w:val="right"/>
              <w:rPr>
                <w:b/>
                <w:bCs/>
                <w:sz w:val="20"/>
                <w:szCs w:val="20"/>
              </w:rPr>
            </w:pPr>
            <w:r w:rsidRPr="00762494">
              <w:rPr>
                <w:b/>
                <w:bCs/>
                <w:sz w:val="20"/>
                <w:szCs w:val="20"/>
              </w:rPr>
              <w:t>100,0</w:t>
            </w:r>
          </w:p>
        </w:tc>
        <w:tc>
          <w:tcPr>
            <w:tcW w:w="543" w:type="pct"/>
            <w:tcBorders>
              <w:top w:val="nil"/>
              <w:left w:val="nil"/>
              <w:bottom w:val="nil"/>
              <w:right w:val="nil"/>
            </w:tcBorders>
            <w:vAlign w:val="bottom"/>
            <w:hideMark/>
          </w:tcPr>
          <w:p w14:paraId="19948A50" w14:textId="77777777" w:rsidR="00762494" w:rsidRPr="00762494" w:rsidRDefault="00762494" w:rsidP="00762494">
            <w:pPr>
              <w:jc w:val="right"/>
              <w:rPr>
                <w:b/>
                <w:bCs/>
                <w:sz w:val="20"/>
                <w:szCs w:val="20"/>
              </w:rPr>
            </w:pPr>
            <w:r w:rsidRPr="00762494">
              <w:rPr>
                <w:b/>
                <w:bCs/>
                <w:sz w:val="20"/>
                <w:szCs w:val="20"/>
              </w:rPr>
              <w:t>99,8</w:t>
            </w:r>
          </w:p>
        </w:tc>
        <w:tc>
          <w:tcPr>
            <w:tcW w:w="513" w:type="pct"/>
            <w:gridSpan w:val="2"/>
            <w:tcBorders>
              <w:top w:val="nil"/>
              <w:left w:val="nil"/>
              <w:bottom w:val="nil"/>
              <w:right w:val="nil"/>
            </w:tcBorders>
            <w:vAlign w:val="bottom"/>
            <w:hideMark/>
          </w:tcPr>
          <w:p w14:paraId="728ACBA4" w14:textId="77777777" w:rsidR="00762494" w:rsidRPr="00762494" w:rsidRDefault="00762494" w:rsidP="00762494">
            <w:pPr>
              <w:jc w:val="right"/>
              <w:rPr>
                <w:b/>
                <w:bCs/>
                <w:sz w:val="20"/>
                <w:szCs w:val="20"/>
              </w:rPr>
            </w:pPr>
            <w:r w:rsidRPr="00762494">
              <w:rPr>
                <w:b/>
                <w:bCs/>
                <w:sz w:val="20"/>
                <w:szCs w:val="20"/>
              </w:rPr>
              <w:t>33,3</w:t>
            </w:r>
          </w:p>
        </w:tc>
        <w:tc>
          <w:tcPr>
            <w:tcW w:w="515" w:type="pct"/>
            <w:tcBorders>
              <w:top w:val="nil"/>
              <w:left w:val="nil"/>
              <w:bottom w:val="nil"/>
              <w:right w:val="nil"/>
            </w:tcBorders>
            <w:vAlign w:val="bottom"/>
            <w:hideMark/>
          </w:tcPr>
          <w:p w14:paraId="51B355B4" w14:textId="77777777" w:rsidR="00762494" w:rsidRPr="00762494" w:rsidRDefault="00762494" w:rsidP="00762494">
            <w:pPr>
              <w:jc w:val="right"/>
              <w:rPr>
                <w:b/>
                <w:bCs/>
                <w:sz w:val="20"/>
                <w:szCs w:val="20"/>
              </w:rPr>
            </w:pPr>
            <w:r w:rsidRPr="00762494">
              <w:rPr>
                <w:b/>
                <w:bCs/>
                <w:sz w:val="20"/>
                <w:szCs w:val="20"/>
              </w:rPr>
              <w:t>34,4</w:t>
            </w:r>
          </w:p>
        </w:tc>
      </w:tr>
      <w:tr w:rsidR="00762494" w:rsidRPr="00762494" w14:paraId="1471DD7B" w14:textId="77777777" w:rsidTr="00ED5F92">
        <w:tc>
          <w:tcPr>
            <w:tcW w:w="1783" w:type="pct"/>
            <w:tcBorders>
              <w:top w:val="nil"/>
              <w:left w:val="nil"/>
              <w:bottom w:val="nil"/>
              <w:right w:val="nil"/>
            </w:tcBorders>
            <w:vAlign w:val="bottom"/>
            <w:hideMark/>
          </w:tcPr>
          <w:p w14:paraId="57B61562" w14:textId="77777777" w:rsidR="00762494" w:rsidRPr="00762494" w:rsidRDefault="00762494" w:rsidP="00762494">
            <w:pPr>
              <w:spacing w:before="40"/>
              <w:ind w:left="170" w:hanging="57"/>
              <w:rPr>
                <w:b/>
                <w:sz w:val="20"/>
                <w:szCs w:val="20"/>
              </w:rPr>
            </w:pPr>
            <w:proofErr w:type="spellStart"/>
            <w:r w:rsidRPr="00762494">
              <w:rPr>
                <w:b/>
                <w:sz w:val="20"/>
                <w:szCs w:val="20"/>
              </w:rPr>
              <w:t>Салыктык</w:t>
            </w:r>
            <w:proofErr w:type="spellEnd"/>
            <w:r w:rsidRPr="00762494">
              <w:rPr>
                <w:b/>
                <w:sz w:val="20"/>
                <w:szCs w:val="20"/>
              </w:rPr>
              <w:t xml:space="preserve"> </w:t>
            </w:r>
            <w:proofErr w:type="spellStart"/>
            <w:r w:rsidRPr="00762494">
              <w:rPr>
                <w:b/>
                <w:sz w:val="20"/>
                <w:szCs w:val="20"/>
              </w:rPr>
              <w:t>кирешелер</w:t>
            </w:r>
            <w:proofErr w:type="spellEnd"/>
          </w:p>
        </w:tc>
        <w:tc>
          <w:tcPr>
            <w:tcW w:w="594" w:type="pct"/>
            <w:tcBorders>
              <w:top w:val="nil"/>
              <w:left w:val="nil"/>
              <w:bottom w:val="nil"/>
              <w:right w:val="nil"/>
            </w:tcBorders>
            <w:vAlign w:val="bottom"/>
            <w:hideMark/>
          </w:tcPr>
          <w:p w14:paraId="7F5F2531" w14:textId="77777777" w:rsidR="00762494" w:rsidRPr="00762494" w:rsidRDefault="00762494" w:rsidP="00762494">
            <w:pPr>
              <w:jc w:val="right"/>
              <w:rPr>
                <w:b/>
                <w:bCs/>
                <w:sz w:val="20"/>
                <w:szCs w:val="20"/>
              </w:rPr>
            </w:pPr>
            <w:r w:rsidRPr="00762494">
              <w:rPr>
                <w:b/>
                <w:bCs/>
                <w:sz w:val="20"/>
                <w:szCs w:val="20"/>
              </w:rPr>
              <w:t>235 975,2</w:t>
            </w:r>
          </w:p>
        </w:tc>
        <w:tc>
          <w:tcPr>
            <w:tcW w:w="596" w:type="pct"/>
            <w:tcBorders>
              <w:top w:val="nil"/>
              <w:left w:val="nil"/>
              <w:bottom w:val="nil"/>
              <w:right w:val="nil"/>
            </w:tcBorders>
            <w:vAlign w:val="bottom"/>
            <w:hideMark/>
          </w:tcPr>
          <w:p w14:paraId="0022CBC8" w14:textId="77777777" w:rsidR="00762494" w:rsidRPr="00762494" w:rsidRDefault="00762494" w:rsidP="00762494">
            <w:pPr>
              <w:jc w:val="right"/>
              <w:rPr>
                <w:b/>
                <w:bCs/>
                <w:sz w:val="20"/>
                <w:szCs w:val="20"/>
              </w:rPr>
            </w:pPr>
            <w:r w:rsidRPr="00762494">
              <w:rPr>
                <w:b/>
                <w:bCs/>
                <w:sz w:val="20"/>
                <w:szCs w:val="20"/>
              </w:rPr>
              <w:t>277 852,8</w:t>
            </w:r>
          </w:p>
        </w:tc>
        <w:tc>
          <w:tcPr>
            <w:tcW w:w="456" w:type="pct"/>
            <w:tcBorders>
              <w:top w:val="nil"/>
              <w:left w:val="nil"/>
              <w:bottom w:val="nil"/>
              <w:right w:val="nil"/>
            </w:tcBorders>
            <w:vAlign w:val="bottom"/>
            <w:hideMark/>
          </w:tcPr>
          <w:p w14:paraId="51F05840" w14:textId="77777777" w:rsidR="00762494" w:rsidRPr="00762494" w:rsidRDefault="00762494" w:rsidP="00762494">
            <w:pPr>
              <w:jc w:val="right"/>
              <w:rPr>
                <w:b/>
                <w:bCs/>
                <w:sz w:val="20"/>
                <w:szCs w:val="20"/>
              </w:rPr>
            </w:pPr>
            <w:r w:rsidRPr="00762494">
              <w:rPr>
                <w:b/>
                <w:bCs/>
                <w:sz w:val="20"/>
                <w:szCs w:val="20"/>
              </w:rPr>
              <w:t>74,2</w:t>
            </w:r>
          </w:p>
        </w:tc>
        <w:tc>
          <w:tcPr>
            <w:tcW w:w="543" w:type="pct"/>
            <w:tcBorders>
              <w:top w:val="nil"/>
              <w:left w:val="nil"/>
              <w:bottom w:val="nil"/>
              <w:right w:val="nil"/>
            </w:tcBorders>
            <w:vAlign w:val="bottom"/>
            <w:hideMark/>
          </w:tcPr>
          <w:p w14:paraId="0C76699E" w14:textId="77777777" w:rsidR="00762494" w:rsidRPr="00762494" w:rsidRDefault="00762494" w:rsidP="00762494">
            <w:pPr>
              <w:jc w:val="right"/>
              <w:rPr>
                <w:b/>
                <w:bCs/>
                <w:sz w:val="20"/>
                <w:szCs w:val="20"/>
              </w:rPr>
            </w:pPr>
            <w:r w:rsidRPr="00762494">
              <w:rPr>
                <w:b/>
                <w:bCs/>
                <w:sz w:val="20"/>
                <w:szCs w:val="20"/>
              </w:rPr>
              <w:t>74,5</w:t>
            </w:r>
          </w:p>
        </w:tc>
        <w:tc>
          <w:tcPr>
            <w:tcW w:w="513" w:type="pct"/>
            <w:gridSpan w:val="2"/>
            <w:tcBorders>
              <w:top w:val="nil"/>
              <w:left w:val="nil"/>
              <w:bottom w:val="nil"/>
              <w:right w:val="nil"/>
            </w:tcBorders>
            <w:vAlign w:val="bottom"/>
            <w:hideMark/>
          </w:tcPr>
          <w:p w14:paraId="35BE9682" w14:textId="77777777" w:rsidR="00762494" w:rsidRPr="00762494" w:rsidRDefault="00762494" w:rsidP="00762494">
            <w:pPr>
              <w:jc w:val="right"/>
              <w:rPr>
                <w:b/>
                <w:bCs/>
                <w:sz w:val="20"/>
                <w:szCs w:val="20"/>
              </w:rPr>
            </w:pPr>
            <w:r w:rsidRPr="00762494">
              <w:rPr>
                <w:b/>
                <w:bCs/>
                <w:sz w:val="20"/>
                <w:szCs w:val="20"/>
              </w:rPr>
              <w:t>24,7</w:t>
            </w:r>
          </w:p>
        </w:tc>
        <w:tc>
          <w:tcPr>
            <w:tcW w:w="515" w:type="pct"/>
            <w:tcBorders>
              <w:top w:val="nil"/>
              <w:left w:val="nil"/>
              <w:bottom w:val="nil"/>
              <w:right w:val="nil"/>
            </w:tcBorders>
            <w:vAlign w:val="bottom"/>
            <w:hideMark/>
          </w:tcPr>
          <w:p w14:paraId="6BA0D756" w14:textId="77777777" w:rsidR="00762494" w:rsidRPr="00762494" w:rsidRDefault="00762494" w:rsidP="00762494">
            <w:pPr>
              <w:jc w:val="right"/>
              <w:rPr>
                <w:b/>
                <w:bCs/>
                <w:sz w:val="20"/>
                <w:szCs w:val="20"/>
              </w:rPr>
            </w:pPr>
            <w:r w:rsidRPr="00762494">
              <w:rPr>
                <w:b/>
                <w:bCs/>
                <w:sz w:val="20"/>
                <w:szCs w:val="20"/>
              </w:rPr>
              <w:t>25,7</w:t>
            </w:r>
          </w:p>
        </w:tc>
      </w:tr>
      <w:tr w:rsidR="00762494" w:rsidRPr="00762494" w14:paraId="383F35D0" w14:textId="77777777" w:rsidTr="00ED5F92">
        <w:tc>
          <w:tcPr>
            <w:tcW w:w="1783" w:type="pct"/>
            <w:tcBorders>
              <w:top w:val="nil"/>
              <w:left w:val="nil"/>
              <w:bottom w:val="nil"/>
              <w:right w:val="nil"/>
            </w:tcBorders>
            <w:vAlign w:val="bottom"/>
            <w:hideMark/>
          </w:tcPr>
          <w:p w14:paraId="6F4A6610" w14:textId="77777777" w:rsidR="00762494" w:rsidRPr="00762494" w:rsidRDefault="00762494" w:rsidP="00762494">
            <w:pPr>
              <w:spacing w:before="40"/>
              <w:ind w:left="227" w:hanging="57"/>
              <w:rPr>
                <w:sz w:val="20"/>
                <w:szCs w:val="20"/>
              </w:rPr>
            </w:pPr>
            <w:proofErr w:type="spellStart"/>
            <w:r w:rsidRPr="00762494">
              <w:rPr>
                <w:sz w:val="20"/>
                <w:szCs w:val="20"/>
              </w:rPr>
              <w:t>Киреше</w:t>
            </w:r>
            <w:proofErr w:type="spellEnd"/>
            <w:r w:rsidRPr="00762494">
              <w:rPr>
                <w:sz w:val="20"/>
                <w:szCs w:val="20"/>
              </w:rPr>
              <w:t xml:space="preserve"> </w:t>
            </w:r>
            <w:proofErr w:type="spellStart"/>
            <w:r w:rsidRPr="00762494">
              <w:rPr>
                <w:sz w:val="20"/>
                <w:szCs w:val="20"/>
              </w:rPr>
              <w:t>жана</w:t>
            </w:r>
            <w:proofErr w:type="spellEnd"/>
            <w:r w:rsidRPr="00762494">
              <w:rPr>
                <w:sz w:val="20"/>
                <w:szCs w:val="20"/>
              </w:rPr>
              <w:t xml:space="preserve"> </w:t>
            </w:r>
            <w:proofErr w:type="spellStart"/>
            <w:r w:rsidRPr="00762494">
              <w:rPr>
                <w:sz w:val="20"/>
                <w:szCs w:val="20"/>
              </w:rPr>
              <w:t>пайда</w:t>
            </w:r>
            <w:proofErr w:type="spellEnd"/>
            <w:r w:rsidRPr="00762494">
              <w:rPr>
                <w:sz w:val="20"/>
                <w:szCs w:val="20"/>
              </w:rPr>
              <w:t xml:space="preserve"> </w:t>
            </w:r>
            <w:proofErr w:type="spellStart"/>
            <w:r w:rsidRPr="00762494">
              <w:rPr>
                <w:sz w:val="20"/>
                <w:szCs w:val="20"/>
              </w:rPr>
              <w:t>салыгы</w:t>
            </w:r>
            <w:proofErr w:type="spellEnd"/>
          </w:p>
        </w:tc>
        <w:tc>
          <w:tcPr>
            <w:tcW w:w="594" w:type="pct"/>
            <w:tcBorders>
              <w:top w:val="nil"/>
              <w:left w:val="nil"/>
              <w:bottom w:val="nil"/>
              <w:right w:val="nil"/>
            </w:tcBorders>
            <w:vAlign w:val="bottom"/>
            <w:hideMark/>
          </w:tcPr>
          <w:p w14:paraId="143A5E5D" w14:textId="77777777" w:rsidR="00762494" w:rsidRPr="00762494" w:rsidRDefault="00762494" w:rsidP="00762494">
            <w:pPr>
              <w:jc w:val="right"/>
              <w:rPr>
                <w:sz w:val="20"/>
                <w:szCs w:val="20"/>
              </w:rPr>
            </w:pPr>
            <w:r w:rsidRPr="00762494">
              <w:rPr>
                <w:sz w:val="20"/>
                <w:szCs w:val="20"/>
              </w:rPr>
              <w:t>59 265,4</w:t>
            </w:r>
          </w:p>
        </w:tc>
        <w:tc>
          <w:tcPr>
            <w:tcW w:w="596" w:type="pct"/>
            <w:tcBorders>
              <w:top w:val="nil"/>
              <w:left w:val="nil"/>
              <w:bottom w:val="nil"/>
              <w:right w:val="nil"/>
            </w:tcBorders>
            <w:vAlign w:val="bottom"/>
            <w:hideMark/>
          </w:tcPr>
          <w:p w14:paraId="1E42D4A7" w14:textId="77777777" w:rsidR="00762494" w:rsidRPr="00762494" w:rsidRDefault="00762494" w:rsidP="00762494">
            <w:pPr>
              <w:jc w:val="right"/>
              <w:rPr>
                <w:sz w:val="20"/>
                <w:szCs w:val="20"/>
              </w:rPr>
            </w:pPr>
            <w:r w:rsidRPr="00762494">
              <w:rPr>
                <w:sz w:val="20"/>
                <w:szCs w:val="20"/>
              </w:rPr>
              <w:t>77 318,4</w:t>
            </w:r>
          </w:p>
        </w:tc>
        <w:tc>
          <w:tcPr>
            <w:tcW w:w="456" w:type="pct"/>
            <w:tcBorders>
              <w:top w:val="nil"/>
              <w:left w:val="nil"/>
              <w:bottom w:val="nil"/>
              <w:right w:val="nil"/>
            </w:tcBorders>
            <w:vAlign w:val="bottom"/>
            <w:hideMark/>
          </w:tcPr>
          <w:p w14:paraId="04E4CD5C" w14:textId="77777777" w:rsidR="00762494" w:rsidRPr="00762494" w:rsidRDefault="00762494" w:rsidP="00762494">
            <w:pPr>
              <w:jc w:val="right"/>
              <w:rPr>
                <w:sz w:val="20"/>
                <w:szCs w:val="20"/>
              </w:rPr>
            </w:pPr>
            <w:r w:rsidRPr="00762494">
              <w:rPr>
                <w:sz w:val="20"/>
                <w:szCs w:val="20"/>
              </w:rPr>
              <w:t>18,6</w:t>
            </w:r>
          </w:p>
        </w:tc>
        <w:tc>
          <w:tcPr>
            <w:tcW w:w="543" w:type="pct"/>
            <w:tcBorders>
              <w:top w:val="nil"/>
              <w:left w:val="nil"/>
              <w:bottom w:val="nil"/>
              <w:right w:val="nil"/>
            </w:tcBorders>
            <w:vAlign w:val="bottom"/>
            <w:hideMark/>
          </w:tcPr>
          <w:p w14:paraId="58A6E8DC" w14:textId="77777777" w:rsidR="00762494" w:rsidRPr="00762494" w:rsidRDefault="00762494" w:rsidP="00762494">
            <w:pPr>
              <w:jc w:val="right"/>
              <w:rPr>
                <w:sz w:val="20"/>
                <w:szCs w:val="20"/>
              </w:rPr>
            </w:pPr>
            <w:r w:rsidRPr="00762494">
              <w:rPr>
                <w:sz w:val="20"/>
                <w:szCs w:val="20"/>
              </w:rPr>
              <w:t>20,7</w:t>
            </w:r>
          </w:p>
        </w:tc>
        <w:tc>
          <w:tcPr>
            <w:tcW w:w="507" w:type="pct"/>
            <w:tcBorders>
              <w:top w:val="nil"/>
              <w:left w:val="nil"/>
              <w:bottom w:val="nil"/>
              <w:right w:val="nil"/>
            </w:tcBorders>
            <w:vAlign w:val="bottom"/>
            <w:hideMark/>
          </w:tcPr>
          <w:p w14:paraId="164020BB" w14:textId="77777777" w:rsidR="00762494" w:rsidRPr="00762494" w:rsidRDefault="00762494" w:rsidP="00762494">
            <w:pPr>
              <w:jc w:val="right"/>
              <w:rPr>
                <w:sz w:val="20"/>
                <w:szCs w:val="20"/>
              </w:rPr>
            </w:pPr>
            <w:r w:rsidRPr="00762494">
              <w:rPr>
                <w:sz w:val="20"/>
                <w:szCs w:val="20"/>
              </w:rPr>
              <w:t>6,2</w:t>
            </w:r>
          </w:p>
        </w:tc>
        <w:tc>
          <w:tcPr>
            <w:tcW w:w="521" w:type="pct"/>
            <w:gridSpan w:val="2"/>
            <w:tcBorders>
              <w:top w:val="nil"/>
              <w:left w:val="nil"/>
              <w:bottom w:val="nil"/>
              <w:right w:val="nil"/>
            </w:tcBorders>
            <w:vAlign w:val="bottom"/>
            <w:hideMark/>
          </w:tcPr>
          <w:p w14:paraId="3534737C" w14:textId="77777777" w:rsidR="00762494" w:rsidRPr="00762494" w:rsidRDefault="00762494" w:rsidP="00762494">
            <w:pPr>
              <w:jc w:val="right"/>
              <w:rPr>
                <w:sz w:val="20"/>
                <w:szCs w:val="20"/>
              </w:rPr>
            </w:pPr>
            <w:r w:rsidRPr="00762494">
              <w:rPr>
                <w:sz w:val="20"/>
                <w:szCs w:val="20"/>
              </w:rPr>
              <w:t>7,2</w:t>
            </w:r>
          </w:p>
        </w:tc>
      </w:tr>
      <w:tr w:rsidR="00762494" w:rsidRPr="00762494" w14:paraId="43D14A77" w14:textId="77777777" w:rsidTr="00ED5F92">
        <w:tc>
          <w:tcPr>
            <w:tcW w:w="1783" w:type="pct"/>
            <w:tcBorders>
              <w:top w:val="nil"/>
              <w:left w:val="nil"/>
              <w:bottom w:val="nil"/>
              <w:right w:val="nil"/>
            </w:tcBorders>
            <w:vAlign w:val="bottom"/>
            <w:hideMark/>
          </w:tcPr>
          <w:p w14:paraId="6C003743" w14:textId="77777777" w:rsidR="00762494" w:rsidRPr="00762494" w:rsidRDefault="00762494" w:rsidP="00762494">
            <w:pPr>
              <w:spacing w:before="40"/>
              <w:ind w:left="284" w:hanging="57"/>
              <w:rPr>
                <w:sz w:val="20"/>
                <w:szCs w:val="20"/>
              </w:rPr>
            </w:pPr>
            <w:r w:rsidRPr="00762494">
              <w:rPr>
                <w:sz w:val="20"/>
                <w:szCs w:val="20"/>
              </w:rPr>
              <w:t xml:space="preserve">Кыргыз </w:t>
            </w:r>
            <w:proofErr w:type="spellStart"/>
            <w:r w:rsidRPr="00762494">
              <w:rPr>
                <w:sz w:val="20"/>
                <w:szCs w:val="20"/>
              </w:rPr>
              <w:t>Республикасынын</w:t>
            </w:r>
            <w:proofErr w:type="spellEnd"/>
            <w:r w:rsidRPr="00762494">
              <w:rPr>
                <w:sz w:val="20"/>
                <w:szCs w:val="20"/>
              </w:rPr>
              <w:t xml:space="preserve"> </w:t>
            </w:r>
            <w:proofErr w:type="spellStart"/>
            <w:r w:rsidRPr="00762494">
              <w:rPr>
                <w:sz w:val="20"/>
                <w:szCs w:val="20"/>
              </w:rPr>
              <w:t>жеке</w:t>
            </w:r>
            <w:proofErr w:type="spellEnd"/>
            <w:r w:rsidRPr="00762494">
              <w:rPr>
                <w:sz w:val="20"/>
                <w:szCs w:val="20"/>
              </w:rPr>
              <w:t xml:space="preserve"> </w:t>
            </w:r>
            <w:proofErr w:type="spellStart"/>
            <w:r w:rsidRPr="00762494">
              <w:rPr>
                <w:sz w:val="20"/>
                <w:szCs w:val="20"/>
              </w:rPr>
              <w:t>адамдар</w:t>
            </w:r>
            <w:proofErr w:type="spellEnd"/>
            <w:r w:rsidRPr="00762494">
              <w:rPr>
                <w:sz w:val="20"/>
                <w:szCs w:val="20"/>
                <w:lang w:val="ky-KG"/>
              </w:rPr>
              <w:t>ы</w:t>
            </w:r>
            <w:r w:rsidRPr="00762494">
              <w:rPr>
                <w:sz w:val="20"/>
                <w:szCs w:val="20"/>
              </w:rPr>
              <w:t>-</w:t>
            </w:r>
            <w:proofErr w:type="spellStart"/>
            <w:r w:rsidRPr="00762494">
              <w:rPr>
                <w:sz w:val="20"/>
                <w:szCs w:val="20"/>
              </w:rPr>
              <w:t>резиденттери</w:t>
            </w:r>
            <w:proofErr w:type="spellEnd"/>
            <w:r w:rsidRPr="00762494">
              <w:rPr>
                <w:sz w:val="20"/>
                <w:szCs w:val="20"/>
              </w:rPr>
              <w:br/>
            </w:r>
            <w:proofErr w:type="spellStart"/>
            <w:r w:rsidRPr="00762494">
              <w:rPr>
                <w:sz w:val="20"/>
                <w:szCs w:val="20"/>
              </w:rPr>
              <w:t>төлөгөн</w:t>
            </w:r>
            <w:proofErr w:type="spellEnd"/>
            <w:r w:rsidRPr="00762494">
              <w:rPr>
                <w:sz w:val="20"/>
                <w:szCs w:val="20"/>
              </w:rPr>
              <w:t xml:space="preserve"> </w:t>
            </w:r>
            <w:proofErr w:type="spellStart"/>
            <w:r w:rsidRPr="00762494">
              <w:rPr>
                <w:sz w:val="20"/>
                <w:szCs w:val="20"/>
              </w:rPr>
              <w:t>киреше</w:t>
            </w:r>
            <w:proofErr w:type="spellEnd"/>
            <w:r w:rsidRPr="00762494">
              <w:rPr>
                <w:sz w:val="20"/>
                <w:szCs w:val="20"/>
              </w:rPr>
              <w:t xml:space="preserve"> </w:t>
            </w:r>
            <w:proofErr w:type="spellStart"/>
            <w:r w:rsidRPr="00762494">
              <w:rPr>
                <w:sz w:val="20"/>
                <w:szCs w:val="20"/>
              </w:rPr>
              <w:t>салыгы</w:t>
            </w:r>
            <w:proofErr w:type="spellEnd"/>
          </w:p>
        </w:tc>
        <w:tc>
          <w:tcPr>
            <w:tcW w:w="594" w:type="pct"/>
            <w:tcBorders>
              <w:top w:val="nil"/>
              <w:left w:val="nil"/>
              <w:bottom w:val="nil"/>
              <w:right w:val="nil"/>
            </w:tcBorders>
            <w:vAlign w:val="bottom"/>
            <w:hideMark/>
          </w:tcPr>
          <w:p w14:paraId="5F550936" w14:textId="77777777" w:rsidR="00762494" w:rsidRPr="00762494" w:rsidRDefault="00762494" w:rsidP="00762494">
            <w:pPr>
              <w:jc w:val="right"/>
              <w:rPr>
                <w:sz w:val="20"/>
                <w:szCs w:val="20"/>
              </w:rPr>
            </w:pPr>
            <w:r w:rsidRPr="00762494">
              <w:rPr>
                <w:sz w:val="20"/>
                <w:szCs w:val="20"/>
              </w:rPr>
              <w:t>17 434,4</w:t>
            </w:r>
          </w:p>
        </w:tc>
        <w:tc>
          <w:tcPr>
            <w:tcW w:w="596" w:type="pct"/>
            <w:tcBorders>
              <w:top w:val="nil"/>
              <w:left w:val="nil"/>
              <w:bottom w:val="nil"/>
              <w:right w:val="nil"/>
            </w:tcBorders>
            <w:vAlign w:val="bottom"/>
            <w:hideMark/>
          </w:tcPr>
          <w:p w14:paraId="5C4F50D4" w14:textId="77777777" w:rsidR="00762494" w:rsidRPr="00762494" w:rsidRDefault="00762494" w:rsidP="00762494">
            <w:pPr>
              <w:jc w:val="right"/>
              <w:rPr>
                <w:sz w:val="20"/>
                <w:szCs w:val="20"/>
              </w:rPr>
            </w:pPr>
            <w:r w:rsidRPr="00762494">
              <w:rPr>
                <w:sz w:val="20"/>
                <w:szCs w:val="20"/>
              </w:rPr>
              <w:t>20 866,4</w:t>
            </w:r>
          </w:p>
        </w:tc>
        <w:tc>
          <w:tcPr>
            <w:tcW w:w="456" w:type="pct"/>
            <w:tcBorders>
              <w:top w:val="nil"/>
              <w:left w:val="nil"/>
              <w:bottom w:val="nil"/>
              <w:right w:val="nil"/>
            </w:tcBorders>
            <w:vAlign w:val="bottom"/>
            <w:hideMark/>
          </w:tcPr>
          <w:p w14:paraId="69DCCAA7" w14:textId="77777777" w:rsidR="00762494" w:rsidRPr="00762494" w:rsidRDefault="00762494" w:rsidP="00762494">
            <w:pPr>
              <w:jc w:val="right"/>
              <w:rPr>
                <w:sz w:val="20"/>
                <w:szCs w:val="20"/>
              </w:rPr>
            </w:pPr>
            <w:r w:rsidRPr="00762494">
              <w:rPr>
                <w:sz w:val="20"/>
                <w:szCs w:val="20"/>
              </w:rPr>
              <w:t>5,5</w:t>
            </w:r>
          </w:p>
        </w:tc>
        <w:tc>
          <w:tcPr>
            <w:tcW w:w="543" w:type="pct"/>
            <w:tcBorders>
              <w:top w:val="nil"/>
              <w:left w:val="nil"/>
              <w:bottom w:val="nil"/>
              <w:right w:val="nil"/>
            </w:tcBorders>
            <w:vAlign w:val="bottom"/>
            <w:hideMark/>
          </w:tcPr>
          <w:p w14:paraId="56574940" w14:textId="77777777" w:rsidR="00762494" w:rsidRPr="00762494" w:rsidRDefault="00762494" w:rsidP="00762494">
            <w:pPr>
              <w:jc w:val="right"/>
              <w:rPr>
                <w:sz w:val="20"/>
                <w:szCs w:val="20"/>
              </w:rPr>
            </w:pPr>
            <w:r w:rsidRPr="00762494">
              <w:rPr>
                <w:sz w:val="20"/>
                <w:szCs w:val="20"/>
              </w:rPr>
              <w:t>5,6</w:t>
            </w:r>
          </w:p>
        </w:tc>
        <w:tc>
          <w:tcPr>
            <w:tcW w:w="507" w:type="pct"/>
            <w:tcBorders>
              <w:top w:val="nil"/>
              <w:left w:val="nil"/>
              <w:bottom w:val="nil"/>
              <w:right w:val="nil"/>
            </w:tcBorders>
            <w:vAlign w:val="bottom"/>
            <w:hideMark/>
          </w:tcPr>
          <w:p w14:paraId="6DA1FB42" w14:textId="77777777" w:rsidR="00762494" w:rsidRPr="00762494" w:rsidRDefault="00762494" w:rsidP="00762494">
            <w:pPr>
              <w:jc w:val="right"/>
              <w:rPr>
                <w:sz w:val="20"/>
                <w:szCs w:val="20"/>
              </w:rPr>
            </w:pPr>
            <w:r w:rsidRPr="00762494">
              <w:rPr>
                <w:sz w:val="20"/>
                <w:szCs w:val="20"/>
              </w:rPr>
              <w:t>1,8</w:t>
            </w:r>
          </w:p>
        </w:tc>
        <w:tc>
          <w:tcPr>
            <w:tcW w:w="521" w:type="pct"/>
            <w:gridSpan w:val="2"/>
            <w:tcBorders>
              <w:top w:val="nil"/>
              <w:left w:val="nil"/>
              <w:bottom w:val="nil"/>
              <w:right w:val="nil"/>
            </w:tcBorders>
            <w:vAlign w:val="bottom"/>
            <w:hideMark/>
          </w:tcPr>
          <w:p w14:paraId="7A30F91A" w14:textId="77777777" w:rsidR="00762494" w:rsidRPr="00762494" w:rsidRDefault="00762494" w:rsidP="00762494">
            <w:pPr>
              <w:jc w:val="right"/>
              <w:rPr>
                <w:sz w:val="20"/>
                <w:szCs w:val="20"/>
              </w:rPr>
            </w:pPr>
            <w:r w:rsidRPr="00762494">
              <w:rPr>
                <w:sz w:val="20"/>
                <w:szCs w:val="20"/>
              </w:rPr>
              <w:t>1,9</w:t>
            </w:r>
          </w:p>
        </w:tc>
      </w:tr>
      <w:tr w:rsidR="00762494" w:rsidRPr="00762494" w14:paraId="1A3576C9" w14:textId="77777777" w:rsidTr="00ED5F92">
        <w:tc>
          <w:tcPr>
            <w:tcW w:w="1783" w:type="pct"/>
            <w:tcBorders>
              <w:top w:val="nil"/>
              <w:left w:val="nil"/>
              <w:bottom w:val="nil"/>
              <w:right w:val="nil"/>
            </w:tcBorders>
            <w:vAlign w:val="bottom"/>
            <w:hideMark/>
          </w:tcPr>
          <w:p w14:paraId="4F227FFC" w14:textId="77777777" w:rsidR="00762494" w:rsidRPr="00762494" w:rsidRDefault="00762494" w:rsidP="00762494">
            <w:pPr>
              <w:spacing w:before="20"/>
              <w:ind w:left="284" w:hanging="57"/>
              <w:rPr>
                <w:color w:val="000000"/>
                <w:sz w:val="20"/>
                <w:szCs w:val="20"/>
              </w:rPr>
            </w:pPr>
            <w:r w:rsidRPr="00762494">
              <w:rPr>
                <w:color w:val="000000"/>
                <w:sz w:val="20"/>
                <w:szCs w:val="20"/>
              </w:rPr>
              <w:t xml:space="preserve">Кыргыз </w:t>
            </w:r>
            <w:proofErr w:type="spellStart"/>
            <w:r w:rsidRPr="00762494">
              <w:rPr>
                <w:color w:val="000000"/>
                <w:sz w:val="20"/>
                <w:szCs w:val="20"/>
              </w:rPr>
              <w:t>Республикасынын</w:t>
            </w:r>
            <w:proofErr w:type="spellEnd"/>
            <w:r w:rsidRPr="00762494">
              <w:rPr>
                <w:color w:val="000000"/>
                <w:sz w:val="20"/>
                <w:szCs w:val="20"/>
              </w:rPr>
              <w:t xml:space="preserve"> </w:t>
            </w:r>
            <w:proofErr w:type="spellStart"/>
            <w:r w:rsidRPr="00762494">
              <w:rPr>
                <w:color w:val="000000"/>
                <w:sz w:val="20"/>
                <w:szCs w:val="20"/>
              </w:rPr>
              <w:t>резиденттери</w:t>
            </w:r>
            <w:proofErr w:type="spellEnd"/>
            <w:r w:rsidRPr="00762494">
              <w:rPr>
                <w:color w:val="000000"/>
                <w:sz w:val="20"/>
                <w:szCs w:val="20"/>
              </w:rPr>
              <w:t xml:space="preserve"> </w:t>
            </w:r>
            <w:proofErr w:type="spellStart"/>
            <w:r w:rsidRPr="00762494">
              <w:rPr>
                <w:color w:val="000000"/>
                <w:sz w:val="20"/>
                <w:szCs w:val="20"/>
              </w:rPr>
              <w:t>эмес</w:t>
            </w:r>
            <w:proofErr w:type="spellEnd"/>
            <w:r w:rsidRPr="00762494">
              <w:rPr>
                <w:color w:val="000000"/>
                <w:sz w:val="20"/>
                <w:szCs w:val="20"/>
              </w:rPr>
              <w:t xml:space="preserve"> </w:t>
            </w:r>
            <w:proofErr w:type="spellStart"/>
            <w:r w:rsidRPr="00762494">
              <w:rPr>
                <w:color w:val="000000"/>
                <w:sz w:val="20"/>
                <w:szCs w:val="20"/>
              </w:rPr>
              <w:t>адамдардын</w:t>
            </w:r>
            <w:proofErr w:type="spellEnd"/>
            <w:r w:rsidRPr="00762494">
              <w:rPr>
                <w:color w:val="000000"/>
                <w:sz w:val="20"/>
                <w:szCs w:val="20"/>
              </w:rPr>
              <w:br/>
            </w:r>
            <w:proofErr w:type="spellStart"/>
            <w:r w:rsidRPr="00762494">
              <w:rPr>
                <w:color w:val="000000"/>
                <w:sz w:val="20"/>
                <w:szCs w:val="20"/>
              </w:rPr>
              <w:t>киреше</w:t>
            </w:r>
            <w:proofErr w:type="spellEnd"/>
            <w:r w:rsidRPr="00762494">
              <w:rPr>
                <w:color w:val="000000"/>
                <w:sz w:val="20"/>
                <w:szCs w:val="20"/>
              </w:rPr>
              <w:t xml:space="preserve"> </w:t>
            </w:r>
            <w:proofErr w:type="spellStart"/>
            <w:r w:rsidRPr="00762494">
              <w:rPr>
                <w:color w:val="000000"/>
                <w:sz w:val="20"/>
                <w:szCs w:val="20"/>
              </w:rPr>
              <w:t>салыгы</w:t>
            </w:r>
            <w:proofErr w:type="spellEnd"/>
          </w:p>
        </w:tc>
        <w:tc>
          <w:tcPr>
            <w:tcW w:w="594" w:type="pct"/>
            <w:tcBorders>
              <w:top w:val="nil"/>
              <w:left w:val="nil"/>
              <w:bottom w:val="nil"/>
              <w:right w:val="nil"/>
            </w:tcBorders>
            <w:vAlign w:val="bottom"/>
            <w:hideMark/>
          </w:tcPr>
          <w:p w14:paraId="7994CEB2" w14:textId="77777777" w:rsidR="00762494" w:rsidRPr="00762494" w:rsidRDefault="00762494" w:rsidP="00762494">
            <w:pPr>
              <w:jc w:val="right"/>
              <w:rPr>
                <w:sz w:val="20"/>
                <w:szCs w:val="20"/>
              </w:rPr>
            </w:pPr>
            <w:r w:rsidRPr="00762494">
              <w:rPr>
                <w:sz w:val="20"/>
                <w:szCs w:val="20"/>
              </w:rPr>
              <w:t>2 771,2</w:t>
            </w:r>
          </w:p>
        </w:tc>
        <w:tc>
          <w:tcPr>
            <w:tcW w:w="596" w:type="pct"/>
            <w:tcBorders>
              <w:top w:val="nil"/>
              <w:left w:val="nil"/>
              <w:bottom w:val="nil"/>
              <w:right w:val="nil"/>
            </w:tcBorders>
            <w:vAlign w:val="bottom"/>
            <w:hideMark/>
          </w:tcPr>
          <w:p w14:paraId="5CCA6EEF" w14:textId="77777777" w:rsidR="00762494" w:rsidRPr="00762494" w:rsidRDefault="00762494" w:rsidP="00762494">
            <w:pPr>
              <w:jc w:val="right"/>
              <w:rPr>
                <w:sz w:val="20"/>
                <w:szCs w:val="20"/>
              </w:rPr>
            </w:pPr>
            <w:r w:rsidRPr="00762494">
              <w:rPr>
                <w:sz w:val="20"/>
                <w:szCs w:val="20"/>
              </w:rPr>
              <w:t>3 065,3</w:t>
            </w:r>
          </w:p>
        </w:tc>
        <w:tc>
          <w:tcPr>
            <w:tcW w:w="456" w:type="pct"/>
            <w:tcBorders>
              <w:top w:val="nil"/>
              <w:left w:val="nil"/>
              <w:bottom w:val="nil"/>
              <w:right w:val="nil"/>
            </w:tcBorders>
            <w:vAlign w:val="bottom"/>
            <w:hideMark/>
          </w:tcPr>
          <w:p w14:paraId="5D0EB2CB" w14:textId="77777777" w:rsidR="00762494" w:rsidRPr="00762494" w:rsidRDefault="00762494" w:rsidP="00762494">
            <w:pPr>
              <w:jc w:val="right"/>
              <w:rPr>
                <w:sz w:val="20"/>
                <w:szCs w:val="20"/>
              </w:rPr>
            </w:pPr>
            <w:r w:rsidRPr="00762494">
              <w:rPr>
                <w:sz w:val="20"/>
                <w:szCs w:val="20"/>
              </w:rPr>
              <w:t>0,9</w:t>
            </w:r>
          </w:p>
        </w:tc>
        <w:tc>
          <w:tcPr>
            <w:tcW w:w="543" w:type="pct"/>
            <w:tcBorders>
              <w:top w:val="nil"/>
              <w:left w:val="nil"/>
              <w:bottom w:val="nil"/>
              <w:right w:val="nil"/>
            </w:tcBorders>
            <w:vAlign w:val="bottom"/>
            <w:hideMark/>
          </w:tcPr>
          <w:p w14:paraId="17EE0C23" w14:textId="77777777" w:rsidR="00762494" w:rsidRPr="00762494" w:rsidRDefault="00762494" w:rsidP="00762494">
            <w:pPr>
              <w:jc w:val="right"/>
              <w:rPr>
                <w:sz w:val="20"/>
                <w:szCs w:val="20"/>
              </w:rPr>
            </w:pPr>
            <w:r w:rsidRPr="00762494">
              <w:rPr>
                <w:sz w:val="20"/>
                <w:szCs w:val="20"/>
              </w:rPr>
              <w:t>0,8</w:t>
            </w:r>
          </w:p>
        </w:tc>
        <w:tc>
          <w:tcPr>
            <w:tcW w:w="507" w:type="pct"/>
            <w:tcBorders>
              <w:top w:val="nil"/>
              <w:left w:val="nil"/>
              <w:bottom w:val="nil"/>
              <w:right w:val="nil"/>
            </w:tcBorders>
            <w:vAlign w:val="bottom"/>
            <w:hideMark/>
          </w:tcPr>
          <w:p w14:paraId="22544DE5" w14:textId="77777777" w:rsidR="00762494" w:rsidRPr="00762494" w:rsidRDefault="00762494" w:rsidP="00762494">
            <w:pPr>
              <w:jc w:val="right"/>
              <w:rPr>
                <w:sz w:val="20"/>
                <w:szCs w:val="20"/>
              </w:rPr>
            </w:pPr>
            <w:r w:rsidRPr="00762494">
              <w:rPr>
                <w:sz w:val="20"/>
                <w:szCs w:val="20"/>
              </w:rPr>
              <w:t>0,3</w:t>
            </w:r>
          </w:p>
        </w:tc>
        <w:tc>
          <w:tcPr>
            <w:tcW w:w="521" w:type="pct"/>
            <w:gridSpan w:val="2"/>
            <w:tcBorders>
              <w:top w:val="nil"/>
              <w:left w:val="nil"/>
              <w:bottom w:val="nil"/>
              <w:right w:val="nil"/>
            </w:tcBorders>
            <w:vAlign w:val="bottom"/>
            <w:hideMark/>
          </w:tcPr>
          <w:p w14:paraId="173CFFFE" w14:textId="77777777" w:rsidR="00762494" w:rsidRPr="00762494" w:rsidRDefault="00762494" w:rsidP="00762494">
            <w:pPr>
              <w:jc w:val="right"/>
              <w:rPr>
                <w:sz w:val="20"/>
                <w:szCs w:val="20"/>
              </w:rPr>
            </w:pPr>
            <w:r w:rsidRPr="00762494">
              <w:rPr>
                <w:sz w:val="20"/>
                <w:szCs w:val="20"/>
              </w:rPr>
              <w:t>0,3</w:t>
            </w:r>
          </w:p>
        </w:tc>
      </w:tr>
      <w:tr w:rsidR="00762494" w:rsidRPr="00762494" w14:paraId="5BFF0A84" w14:textId="77777777" w:rsidTr="00ED5F92">
        <w:tc>
          <w:tcPr>
            <w:tcW w:w="1783" w:type="pct"/>
            <w:tcBorders>
              <w:top w:val="nil"/>
              <w:left w:val="nil"/>
              <w:bottom w:val="nil"/>
              <w:right w:val="nil"/>
            </w:tcBorders>
            <w:vAlign w:val="bottom"/>
            <w:hideMark/>
          </w:tcPr>
          <w:p w14:paraId="101AC9C0" w14:textId="77777777" w:rsidR="00762494" w:rsidRPr="00762494" w:rsidRDefault="00762494" w:rsidP="00762494">
            <w:pPr>
              <w:spacing w:before="40"/>
              <w:ind w:left="284" w:hanging="57"/>
              <w:rPr>
                <w:sz w:val="20"/>
                <w:szCs w:val="20"/>
              </w:rPr>
            </w:pPr>
            <w:proofErr w:type="spellStart"/>
            <w:r w:rsidRPr="00762494">
              <w:rPr>
                <w:sz w:val="20"/>
                <w:szCs w:val="20"/>
              </w:rPr>
              <w:t>пайда</w:t>
            </w:r>
            <w:proofErr w:type="spellEnd"/>
            <w:r w:rsidRPr="00762494">
              <w:rPr>
                <w:sz w:val="20"/>
                <w:szCs w:val="20"/>
              </w:rPr>
              <w:t xml:space="preserve"> </w:t>
            </w:r>
            <w:proofErr w:type="spellStart"/>
            <w:r w:rsidRPr="00762494">
              <w:rPr>
                <w:sz w:val="20"/>
                <w:szCs w:val="20"/>
              </w:rPr>
              <w:t>салыгы</w:t>
            </w:r>
            <w:proofErr w:type="spellEnd"/>
          </w:p>
        </w:tc>
        <w:tc>
          <w:tcPr>
            <w:tcW w:w="594" w:type="pct"/>
            <w:tcBorders>
              <w:top w:val="nil"/>
              <w:left w:val="nil"/>
              <w:bottom w:val="nil"/>
              <w:right w:val="nil"/>
            </w:tcBorders>
            <w:vAlign w:val="bottom"/>
            <w:hideMark/>
          </w:tcPr>
          <w:p w14:paraId="6EBA7E39" w14:textId="77777777" w:rsidR="00762494" w:rsidRPr="00762494" w:rsidRDefault="00762494" w:rsidP="00762494">
            <w:pPr>
              <w:jc w:val="right"/>
              <w:rPr>
                <w:sz w:val="20"/>
                <w:szCs w:val="20"/>
              </w:rPr>
            </w:pPr>
            <w:r w:rsidRPr="00762494">
              <w:rPr>
                <w:sz w:val="20"/>
                <w:szCs w:val="20"/>
              </w:rPr>
              <w:t>22 321,1</w:t>
            </w:r>
          </w:p>
        </w:tc>
        <w:tc>
          <w:tcPr>
            <w:tcW w:w="596" w:type="pct"/>
            <w:tcBorders>
              <w:top w:val="nil"/>
              <w:left w:val="nil"/>
              <w:bottom w:val="nil"/>
              <w:right w:val="nil"/>
            </w:tcBorders>
            <w:vAlign w:val="bottom"/>
            <w:hideMark/>
          </w:tcPr>
          <w:p w14:paraId="038948BF" w14:textId="77777777" w:rsidR="00762494" w:rsidRPr="00762494" w:rsidRDefault="00762494" w:rsidP="00762494">
            <w:pPr>
              <w:jc w:val="right"/>
              <w:rPr>
                <w:sz w:val="20"/>
                <w:szCs w:val="20"/>
              </w:rPr>
            </w:pPr>
            <w:r w:rsidRPr="00762494">
              <w:rPr>
                <w:sz w:val="20"/>
                <w:szCs w:val="20"/>
              </w:rPr>
              <w:t>27 798,8</w:t>
            </w:r>
          </w:p>
        </w:tc>
        <w:tc>
          <w:tcPr>
            <w:tcW w:w="456" w:type="pct"/>
            <w:tcBorders>
              <w:top w:val="nil"/>
              <w:left w:val="nil"/>
              <w:bottom w:val="nil"/>
              <w:right w:val="nil"/>
            </w:tcBorders>
            <w:vAlign w:val="bottom"/>
            <w:hideMark/>
          </w:tcPr>
          <w:p w14:paraId="44B87A90" w14:textId="77777777" w:rsidR="00762494" w:rsidRPr="00762494" w:rsidRDefault="00762494" w:rsidP="00762494">
            <w:pPr>
              <w:jc w:val="right"/>
              <w:rPr>
                <w:sz w:val="20"/>
                <w:szCs w:val="20"/>
              </w:rPr>
            </w:pPr>
            <w:r w:rsidRPr="00762494">
              <w:rPr>
                <w:sz w:val="20"/>
                <w:szCs w:val="20"/>
              </w:rPr>
              <w:t>7,0</w:t>
            </w:r>
          </w:p>
        </w:tc>
        <w:tc>
          <w:tcPr>
            <w:tcW w:w="543" w:type="pct"/>
            <w:tcBorders>
              <w:top w:val="nil"/>
              <w:left w:val="nil"/>
              <w:bottom w:val="nil"/>
              <w:right w:val="nil"/>
            </w:tcBorders>
            <w:vAlign w:val="bottom"/>
            <w:hideMark/>
          </w:tcPr>
          <w:p w14:paraId="7442C279" w14:textId="77777777" w:rsidR="00762494" w:rsidRPr="00762494" w:rsidRDefault="00762494" w:rsidP="00762494">
            <w:pPr>
              <w:jc w:val="right"/>
              <w:rPr>
                <w:sz w:val="20"/>
                <w:szCs w:val="20"/>
              </w:rPr>
            </w:pPr>
            <w:r w:rsidRPr="00762494">
              <w:rPr>
                <w:sz w:val="20"/>
                <w:szCs w:val="20"/>
              </w:rPr>
              <w:t>7,5</w:t>
            </w:r>
          </w:p>
        </w:tc>
        <w:tc>
          <w:tcPr>
            <w:tcW w:w="507" w:type="pct"/>
            <w:tcBorders>
              <w:top w:val="nil"/>
              <w:left w:val="nil"/>
              <w:bottom w:val="nil"/>
              <w:right w:val="nil"/>
            </w:tcBorders>
            <w:vAlign w:val="bottom"/>
            <w:hideMark/>
          </w:tcPr>
          <w:p w14:paraId="402B85D5" w14:textId="77777777" w:rsidR="00762494" w:rsidRPr="00762494" w:rsidRDefault="00762494" w:rsidP="00762494">
            <w:pPr>
              <w:jc w:val="right"/>
              <w:rPr>
                <w:sz w:val="20"/>
                <w:szCs w:val="20"/>
              </w:rPr>
            </w:pPr>
            <w:r w:rsidRPr="00762494">
              <w:rPr>
                <w:sz w:val="20"/>
                <w:szCs w:val="20"/>
              </w:rPr>
              <w:t>2,3</w:t>
            </w:r>
          </w:p>
        </w:tc>
        <w:tc>
          <w:tcPr>
            <w:tcW w:w="521" w:type="pct"/>
            <w:gridSpan w:val="2"/>
            <w:tcBorders>
              <w:top w:val="nil"/>
              <w:left w:val="nil"/>
              <w:bottom w:val="nil"/>
              <w:right w:val="nil"/>
            </w:tcBorders>
            <w:vAlign w:val="bottom"/>
            <w:hideMark/>
          </w:tcPr>
          <w:p w14:paraId="60BA092E" w14:textId="77777777" w:rsidR="00762494" w:rsidRPr="00762494" w:rsidRDefault="00762494" w:rsidP="00762494">
            <w:pPr>
              <w:jc w:val="right"/>
              <w:rPr>
                <w:sz w:val="20"/>
                <w:szCs w:val="20"/>
              </w:rPr>
            </w:pPr>
            <w:r w:rsidRPr="00762494">
              <w:rPr>
                <w:sz w:val="20"/>
                <w:szCs w:val="20"/>
              </w:rPr>
              <w:t>2,6</w:t>
            </w:r>
          </w:p>
        </w:tc>
      </w:tr>
      <w:tr w:rsidR="00762494" w:rsidRPr="00762494" w14:paraId="1D2F734D" w14:textId="77777777" w:rsidTr="00ED5F92">
        <w:tc>
          <w:tcPr>
            <w:tcW w:w="1783" w:type="pct"/>
            <w:tcBorders>
              <w:top w:val="nil"/>
              <w:left w:val="nil"/>
              <w:bottom w:val="nil"/>
              <w:right w:val="nil"/>
            </w:tcBorders>
            <w:vAlign w:val="bottom"/>
            <w:hideMark/>
          </w:tcPr>
          <w:p w14:paraId="62435DDE" w14:textId="77777777" w:rsidR="00762494" w:rsidRPr="00762494" w:rsidRDefault="00762494" w:rsidP="00762494">
            <w:pPr>
              <w:spacing w:before="20"/>
              <w:ind w:left="284" w:hanging="57"/>
              <w:rPr>
                <w:sz w:val="20"/>
                <w:szCs w:val="20"/>
              </w:rPr>
            </w:pPr>
            <w:proofErr w:type="spellStart"/>
            <w:r w:rsidRPr="00762494">
              <w:rPr>
                <w:sz w:val="20"/>
                <w:szCs w:val="20"/>
              </w:rPr>
              <w:t>бирдиктүү</w:t>
            </w:r>
            <w:proofErr w:type="spellEnd"/>
            <w:r w:rsidRPr="00762494">
              <w:rPr>
                <w:sz w:val="20"/>
                <w:szCs w:val="20"/>
              </w:rPr>
              <w:t xml:space="preserve"> </w:t>
            </w:r>
            <w:proofErr w:type="spellStart"/>
            <w:r w:rsidRPr="00762494">
              <w:rPr>
                <w:sz w:val="20"/>
                <w:szCs w:val="20"/>
              </w:rPr>
              <w:t>салык</w:t>
            </w:r>
            <w:proofErr w:type="spellEnd"/>
            <w:r w:rsidRPr="00762494">
              <w:rPr>
                <w:sz w:val="20"/>
                <w:szCs w:val="20"/>
              </w:rPr>
              <w:t xml:space="preserve"> </w:t>
            </w:r>
            <w:proofErr w:type="spellStart"/>
            <w:r w:rsidRPr="00762494">
              <w:rPr>
                <w:sz w:val="20"/>
                <w:szCs w:val="20"/>
              </w:rPr>
              <w:t>боюнча</w:t>
            </w:r>
            <w:proofErr w:type="spellEnd"/>
            <w:r w:rsidRPr="00762494">
              <w:rPr>
                <w:sz w:val="20"/>
                <w:szCs w:val="20"/>
              </w:rPr>
              <w:t xml:space="preserve"> </w:t>
            </w:r>
            <w:r w:rsidRPr="00762494">
              <w:rPr>
                <w:sz w:val="20"/>
                <w:szCs w:val="20"/>
              </w:rPr>
              <w:br/>
            </w:r>
            <w:proofErr w:type="spellStart"/>
            <w:r w:rsidRPr="00762494">
              <w:rPr>
                <w:sz w:val="20"/>
                <w:szCs w:val="20"/>
              </w:rPr>
              <w:t>түшүүлөр</w:t>
            </w:r>
            <w:proofErr w:type="spellEnd"/>
          </w:p>
        </w:tc>
        <w:tc>
          <w:tcPr>
            <w:tcW w:w="594" w:type="pct"/>
            <w:tcBorders>
              <w:top w:val="nil"/>
              <w:left w:val="nil"/>
              <w:bottom w:val="nil"/>
              <w:right w:val="nil"/>
            </w:tcBorders>
            <w:vAlign w:val="bottom"/>
            <w:hideMark/>
          </w:tcPr>
          <w:p w14:paraId="4D74E769" w14:textId="77777777" w:rsidR="00762494" w:rsidRPr="00762494" w:rsidRDefault="00762494" w:rsidP="00762494">
            <w:pPr>
              <w:jc w:val="right"/>
              <w:rPr>
                <w:sz w:val="20"/>
                <w:szCs w:val="20"/>
              </w:rPr>
            </w:pPr>
            <w:r w:rsidRPr="00762494">
              <w:rPr>
                <w:sz w:val="20"/>
                <w:szCs w:val="20"/>
              </w:rPr>
              <w:t>5 713,3</w:t>
            </w:r>
          </w:p>
        </w:tc>
        <w:tc>
          <w:tcPr>
            <w:tcW w:w="596" w:type="pct"/>
            <w:tcBorders>
              <w:top w:val="nil"/>
              <w:left w:val="nil"/>
              <w:bottom w:val="nil"/>
              <w:right w:val="nil"/>
            </w:tcBorders>
            <w:vAlign w:val="bottom"/>
            <w:hideMark/>
          </w:tcPr>
          <w:p w14:paraId="18DE9837" w14:textId="77777777" w:rsidR="00762494" w:rsidRPr="00762494" w:rsidRDefault="00762494" w:rsidP="00762494">
            <w:pPr>
              <w:jc w:val="right"/>
              <w:rPr>
                <w:sz w:val="20"/>
                <w:szCs w:val="20"/>
              </w:rPr>
            </w:pPr>
            <w:r w:rsidRPr="00762494">
              <w:rPr>
                <w:sz w:val="20"/>
                <w:szCs w:val="20"/>
              </w:rPr>
              <w:t>16 995,9</w:t>
            </w:r>
          </w:p>
        </w:tc>
        <w:tc>
          <w:tcPr>
            <w:tcW w:w="456" w:type="pct"/>
            <w:tcBorders>
              <w:top w:val="nil"/>
              <w:left w:val="nil"/>
              <w:bottom w:val="nil"/>
              <w:right w:val="nil"/>
            </w:tcBorders>
            <w:vAlign w:val="bottom"/>
            <w:hideMark/>
          </w:tcPr>
          <w:p w14:paraId="2E822D21" w14:textId="77777777" w:rsidR="00762494" w:rsidRPr="00762494" w:rsidRDefault="00762494" w:rsidP="00762494">
            <w:pPr>
              <w:jc w:val="right"/>
              <w:rPr>
                <w:sz w:val="20"/>
                <w:szCs w:val="20"/>
              </w:rPr>
            </w:pPr>
            <w:r w:rsidRPr="00762494">
              <w:rPr>
                <w:sz w:val="20"/>
                <w:szCs w:val="20"/>
              </w:rPr>
              <w:t>1,8</w:t>
            </w:r>
          </w:p>
        </w:tc>
        <w:tc>
          <w:tcPr>
            <w:tcW w:w="543" w:type="pct"/>
            <w:tcBorders>
              <w:top w:val="nil"/>
              <w:left w:val="nil"/>
              <w:bottom w:val="nil"/>
              <w:right w:val="nil"/>
            </w:tcBorders>
            <w:vAlign w:val="bottom"/>
            <w:hideMark/>
          </w:tcPr>
          <w:p w14:paraId="530A18D7" w14:textId="77777777" w:rsidR="00762494" w:rsidRPr="00762494" w:rsidRDefault="00762494" w:rsidP="00762494">
            <w:pPr>
              <w:jc w:val="right"/>
              <w:rPr>
                <w:sz w:val="20"/>
                <w:szCs w:val="20"/>
              </w:rPr>
            </w:pPr>
            <w:r w:rsidRPr="00762494">
              <w:rPr>
                <w:sz w:val="20"/>
                <w:szCs w:val="20"/>
              </w:rPr>
              <w:t>4,6</w:t>
            </w:r>
          </w:p>
        </w:tc>
        <w:tc>
          <w:tcPr>
            <w:tcW w:w="507" w:type="pct"/>
            <w:tcBorders>
              <w:top w:val="nil"/>
              <w:left w:val="nil"/>
              <w:bottom w:val="nil"/>
              <w:right w:val="nil"/>
            </w:tcBorders>
            <w:vAlign w:val="bottom"/>
            <w:hideMark/>
          </w:tcPr>
          <w:p w14:paraId="4567BF61" w14:textId="77777777" w:rsidR="00762494" w:rsidRPr="00762494" w:rsidRDefault="00762494" w:rsidP="00762494">
            <w:pPr>
              <w:jc w:val="right"/>
              <w:rPr>
                <w:sz w:val="20"/>
                <w:szCs w:val="20"/>
              </w:rPr>
            </w:pPr>
            <w:r w:rsidRPr="00762494">
              <w:rPr>
                <w:sz w:val="20"/>
                <w:szCs w:val="20"/>
              </w:rPr>
              <w:t>0,6</w:t>
            </w:r>
          </w:p>
        </w:tc>
        <w:tc>
          <w:tcPr>
            <w:tcW w:w="521" w:type="pct"/>
            <w:gridSpan w:val="2"/>
            <w:tcBorders>
              <w:top w:val="nil"/>
              <w:left w:val="nil"/>
              <w:bottom w:val="nil"/>
              <w:right w:val="nil"/>
            </w:tcBorders>
            <w:vAlign w:val="bottom"/>
            <w:hideMark/>
          </w:tcPr>
          <w:p w14:paraId="3825CCD2" w14:textId="77777777" w:rsidR="00762494" w:rsidRPr="00762494" w:rsidRDefault="00762494" w:rsidP="00762494">
            <w:pPr>
              <w:jc w:val="right"/>
              <w:rPr>
                <w:sz w:val="20"/>
                <w:szCs w:val="20"/>
              </w:rPr>
            </w:pPr>
            <w:r w:rsidRPr="00762494">
              <w:rPr>
                <w:sz w:val="20"/>
                <w:szCs w:val="20"/>
              </w:rPr>
              <w:t>1,6</w:t>
            </w:r>
          </w:p>
        </w:tc>
      </w:tr>
      <w:tr w:rsidR="00762494" w:rsidRPr="00762494" w14:paraId="27538EF9" w14:textId="77777777" w:rsidTr="00ED5F92">
        <w:tc>
          <w:tcPr>
            <w:tcW w:w="1783" w:type="pct"/>
            <w:tcBorders>
              <w:top w:val="nil"/>
              <w:left w:val="nil"/>
              <w:bottom w:val="nil"/>
              <w:right w:val="nil"/>
            </w:tcBorders>
            <w:vAlign w:val="bottom"/>
            <w:hideMark/>
          </w:tcPr>
          <w:p w14:paraId="406710BD" w14:textId="77777777" w:rsidR="00762494" w:rsidRPr="00762494" w:rsidRDefault="00762494" w:rsidP="00762494">
            <w:pPr>
              <w:spacing w:before="20"/>
              <w:ind w:left="284" w:hanging="57"/>
              <w:rPr>
                <w:sz w:val="20"/>
                <w:szCs w:val="20"/>
              </w:rPr>
            </w:pPr>
            <w:proofErr w:type="spellStart"/>
            <w:r w:rsidRPr="00762494">
              <w:rPr>
                <w:sz w:val="20"/>
                <w:szCs w:val="20"/>
              </w:rPr>
              <w:t>патентти</w:t>
            </w:r>
            <w:proofErr w:type="spellEnd"/>
            <w:r w:rsidRPr="00762494">
              <w:rPr>
                <w:sz w:val="20"/>
                <w:szCs w:val="20"/>
                <w:lang w:val="ky-KG"/>
              </w:rPr>
              <w:t>к</w:t>
            </w:r>
            <w:r w:rsidRPr="00762494">
              <w:rPr>
                <w:sz w:val="20"/>
                <w:szCs w:val="20"/>
              </w:rPr>
              <w:t xml:space="preserve"> </w:t>
            </w:r>
            <w:proofErr w:type="spellStart"/>
            <w:r w:rsidRPr="00762494">
              <w:rPr>
                <w:sz w:val="20"/>
                <w:szCs w:val="20"/>
              </w:rPr>
              <w:t>негиздеги</w:t>
            </w:r>
            <w:proofErr w:type="spellEnd"/>
            <w:r w:rsidRPr="00762494">
              <w:rPr>
                <w:sz w:val="20"/>
                <w:szCs w:val="20"/>
              </w:rPr>
              <w:t xml:space="preserve"> </w:t>
            </w:r>
            <w:proofErr w:type="spellStart"/>
            <w:r w:rsidRPr="00762494">
              <w:rPr>
                <w:sz w:val="20"/>
                <w:szCs w:val="20"/>
              </w:rPr>
              <w:t>салык</w:t>
            </w:r>
            <w:proofErr w:type="spellEnd"/>
          </w:p>
        </w:tc>
        <w:tc>
          <w:tcPr>
            <w:tcW w:w="594" w:type="pct"/>
            <w:tcBorders>
              <w:top w:val="nil"/>
              <w:left w:val="nil"/>
              <w:bottom w:val="nil"/>
              <w:right w:val="nil"/>
            </w:tcBorders>
            <w:vAlign w:val="bottom"/>
            <w:hideMark/>
          </w:tcPr>
          <w:p w14:paraId="4CF9EC3D" w14:textId="77777777" w:rsidR="00762494" w:rsidRPr="00762494" w:rsidRDefault="00762494" w:rsidP="00762494">
            <w:pPr>
              <w:jc w:val="right"/>
              <w:rPr>
                <w:sz w:val="20"/>
                <w:szCs w:val="20"/>
              </w:rPr>
            </w:pPr>
            <w:r w:rsidRPr="00762494">
              <w:rPr>
                <w:sz w:val="20"/>
                <w:szCs w:val="20"/>
              </w:rPr>
              <w:t>2 038,9</w:t>
            </w:r>
          </w:p>
        </w:tc>
        <w:tc>
          <w:tcPr>
            <w:tcW w:w="596" w:type="pct"/>
            <w:tcBorders>
              <w:top w:val="nil"/>
              <w:left w:val="nil"/>
              <w:bottom w:val="nil"/>
              <w:right w:val="nil"/>
            </w:tcBorders>
            <w:vAlign w:val="bottom"/>
            <w:hideMark/>
          </w:tcPr>
          <w:p w14:paraId="2AE8C83D" w14:textId="77777777" w:rsidR="00762494" w:rsidRPr="00762494" w:rsidRDefault="00762494" w:rsidP="00762494">
            <w:pPr>
              <w:jc w:val="right"/>
              <w:rPr>
                <w:sz w:val="20"/>
                <w:szCs w:val="20"/>
              </w:rPr>
            </w:pPr>
            <w:r w:rsidRPr="00762494">
              <w:rPr>
                <w:sz w:val="20"/>
                <w:szCs w:val="20"/>
              </w:rPr>
              <w:t>1 174,5</w:t>
            </w:r>
          </w:p>
        </w:tc>
        <w:tc>
          <w:tcPr>
            <w:tcW w:w="456" w:type="pct"/>
            <w:tcBorders>
              <w:top w:val="nil"/>
              <w:left w:val="nil"/>
              <w:bottom w:val="nil"/>
              <w:right w:val="nil"/>
            </w:tcBorders>
            <w:vAlign w:val="bottom"/>
            <w:hideMark/>
          </w:tcPr>
          <w:p w14:paraId="3F568B1A" w14:textId="77777777" w:rsidR="00762494" w:rsidRPr="00762494" w:rsidRDefault="00762494" w:rsidP="00762494">
            <w:pPr>
              <w:jc w:val="right"/>
              <w:rPr>
                <w:sz w:val="20"/>
                <w:szCs w:val="20"/>
              </w:rPr>
            </w:pPr>
            <w:r w:rsidRPr="00762494">
              <w:rPr>
                <w:sz w:val="20"/>
                <w:szCs w:val="20"/>
              </w:rPr>
              <w:t>0,6</w:t>
            </w:r>
          </w:p>
        </w:tc>
        <w:tc>
          <w:tcPr>
            <w:tcW w:w="543" w:type="pct"/>
            <w:tcBorders>
              <w:top w:val="nil"/>
              <w:left w:val="nil"/>
              <w:bottom w:val="nil"/>
              <w:right w:val="nil"/>
            </w:tcBorders>
            <w:vAlign w:val="bottom"/>
            <w:hideMark/>
          </w:tcPr>
          <w:p w14:paraId="76232E19" w14:textId="77777777" w:rsidR="00762494" w:rsidRPr="00762494" w:rsidRDefault="00762494" w:rsidP="00762494">
            <w:pPr>
              <w:jc w:val="right"/>
              <w:rPr>
                <w:sz w:val="20"/>
                <w:szCs w:val="20"/>
              </w:rPr>
            </w:pPr>
            <w:r w:rsidRPr="00762494">
              <w:rPr>
                <w:sz w:val="20"/>
                <w:szCs w:val="20"/>
              </w:rPr>
              <w:t>0,3</w:t>
            </w:r>
          </w:p>
        </w:tc>
        <w:tc>
          <w:tcPr>
            <w:tcW w:w="507" w:type="pct"/>
            <w:tcBorders>
              <w:top w:val="nil"/>
              <w:left w:val="nil"/>
              <w:bottom w:val="nil"/>
              <w:right w:val="nil"/>
            </w:tcBorders>
            <w:vAlign w:val="bottom"/>
            <w:hideMark/>
          </w:tcPr>
          <w:p w14:paraId="3EAC6420" w14:textId="77777777" w:rsidR="00762494" w:rsidRPr="00762494" w:rsidRDefault="00762494" w:rsidP="00762494">
            <w:pPr>
              <w:jc w:val="right"/>
              <w:rPr>
                <w:sz w:val="20"/>
                <w:szCs w:val="20"/>
              </w:rPr>
            </w:pPr>
            <w:r w:rsidRPr="00762494">
              <w:rPr>
                <w:sz w:val="20"/>
                <w:szCs w:val="20"/>
              </w:rPr>
              <w:t>0,2</w:t>
            </w:r>
          </w:p>
        </w:tc>
        <w:tc>
          <w:tcPr>
            <w:tcW w:w="521" w:type="pct"/>
            <w:gridSpan w:val="2"/>
            <w:tcBorders>
              <w:top w:val="nil"/>
              <w:left w:val="nil"/>
              <w:bottom w:val="nil"/>
              <w:right w:val="nil"/>
            </w:tcBorders>
            <w:vAlign w:val="bottom"/>
            <w:hideMark/>
          </w:tcPr>
          <w:p w14:paraId="768A00F4" w14:textId="77777777" w:rsidR="00762494" w:rsidRPr="00762494" w:rsidRDefault="00762494" w:rsidP="00762494">
            <w:pPr>
              <w:jc w:val="right"/>
              <w:rPr>
                <w:sz w:val="20"/>
                <w:szCs w:val="20"/>
              </w:rPr>
            </w:pPr>
            <w:r w:rsidRPr="00762494">
              <w:rPr>
                <w:sz w:val="20"/>
                <w:szCs w:val="20"/>
              </w:rPr>
              <w:t>0,1</w:t>
            </w:r>
          </w:p>
        </w:tc>
      </w:tr>
      <w:tr w:rsidR="00762494" w:rsidRPr="00762494" w14:paraId="7153A509" w14:textId="77777777" w:rsidTr="00ED5F92">
        <w:tc>
          <w:tcPr>
            <w:tcW w:w="1783" w:type="pct"/>
            <w:tcBorders>
              <w:top w:val="nil"/>
              <w:left w:val="nil"/>
              <w:bottom w:val="nil"/>
              <w:right w:val="nil"/>
            </w:tcBorders>
            <w:vAlign w:val="bottom"/>
            <w:hideMark/>
          </w:tcPr>
          <w:p w14:paraId="4BA0A386" w14:textId="77777777" w:rsidR="00762494" w:rsidRPr="00762494" w:rsidRDefault="00762494" w:rsidP="00762494">
            <w:pPr>
              <w:spacing w:before="20" w:after="20"/>
              <w:ind w:left="284" w:hanging="57"/>
              <w:rPr>
                <w:sz w:val="20"/>
                <w:szCs w:val="20"/>
              </w:rPr>
            </w:pPr>
            <w:r w:rsidRPr="00762494">
              <w:rPr>
                <w:sz w:val="20"/>
                <w:szCs w:val="20"/>
              </w:rPr>
              <w:t>«</w:t>
            </w:r>
            <w:proofErr w:type="spellStart"/>
            <w:r w:rsidRPr="00762494">
              <w:rPr>
                <w:sz w:val="20"/>
                <w:szCs w:val="20"/>
              </w:rPr>
              <w:t>Кумтөр</w:t>
            </w:r>
            <w:proofErr w:type="spellEnd"/>
            <w:r w:rsidRPr="00762494">
              <w:rPr>
                <w:sz w:val="20"/>
                <w:szCs w:val="20"/>
              </w:rPr>
              <w:t xml:space="preserve">» кен </w:t>
            </w:r>
            <w:proofErr w:type="spellStart"/>
            <w:r w:rsidRPr="00762494">
              <w:rPr>
                <w:sz w:val="20"/>
                <w:szCs w:val="20"/>
              </w:rPr>
              <w:t>казуу</w:t>
            </w:r>
            <w:proofErr w:type="spellEnd"/>
            <w:r w:rsidRPr="00762494">
              <w:rPr>
                <w:sz w:val="20"/>
                <w:szCs w:val="20"/>
              </w:rPr>
              <w:t xml:space="preserve"> </w:t>
            </w:r>
            <w:proofErr w:type="spellStart"/>
            <w:r w:rsidRPr="00762494">
              <w:rPr>
                <w:sz w:val="20"/>
                <w:szCs w:val="20"/>
              </w:rPr>
              <w:t>ишканалардын</w:t>
            </w:r>
            <w:proofErr w:type="spellEnd"/>
            <w:r w:rsidRPr="00762494">
              <w:rPr>
                <w:sz w:val="20"/>
                <w:szCs w:val="20"/>
              </w:rPr>
              <w:t xml:space="preserve"> </w:t>
            </w:r>
            <w:proofErr w:type="spellStart"/>
            <w:r w:rsidRPr="00762494">
              <w:rPr>
                <w:sz w:val="20"/>
                <w:szCs w:val="20"/>
              </w:rPr>
              <w:t>дүң</w:t>
            </w:r>
            <w:proofErr w:type="spellEnd"/>
            <w:r w:rsidRPr="00762494">
              <w:rPr>
                <w:sz w:val="20"/>
                <w:szCs w:val="20"/>
              </w:rPr>
              <w:t xml:space="preserve"> </w:t>
            </w:r>
            <w:proofErr w:type="spellStart"/>
            <w:r w:rsidRPr="00762494">
              <w:rPr>
                <w:sz w:val="20"/>
                <w:szCs w:val="20"/>
              </w:rPr>
              <w:t>кирешесинин</w:t>
            </w:r>
            <w:proofErr w:type="spellEnd"/>
            <w:r w:rsidRPr="00762494">
              <w:rPr>
                <w:sz w:val="20"/>
                <w:szCs w:val="20"/>
              </w:rPr>
              <w:t xml:space="preserve"> </w:t>
            </w:r>
            <w:proofErr w:type="spellStart"/>
            <w:r w:rsidRPr="00762494">
              <w:rPr>
                <w:sz w:val="20"/>
                <w:szCs w:val="20"/>
              </w:rPr>
              <w:t>салыгы</w:t>
            </w:r>
            <w:proofErr w:type="spellEnd"/>
          </w:p>
        </w:tc>
        <w:tc>
          <w:tcPr>
            <w:tcW w:w="594" w:type="pct"/>
            <w:tcBorders>
              <w:top w:val="nil"/>
              <w:left w:val="nil"/>
              <w:bottom w:val="nil"/>
              <w:right w:val="nil"/>
            </w:tcBorders>
            <w:vAlign w:val="bottom"/>
            <w:hideMark/>
          </w:tcPr>
          <w:p w14:paraId="6CAE26F1" w14:textId="77777777" w:rsidR="00762494" w:rsidRPr="00762494" w:rsidRDefault="00762494" w:rsidP="00762494">
            <w:pPr>
              <w:jc w:val="right"/>
              <w:rPr>
                <w:sz w:val="20"/>
                <w:szCs w:val="20"/>
              </w:rPr>
            </w:pPr>
            <w:r w:rsidRPr="00762494">
              <w:rPr>
                <w:sz w:val="20"/>
                <w:szCs w:val="20"/>
              </w:rPr>
              <w:t>8 706,3</w:t>
            </w:r>
          </w:p>
        </w:tc>
        <w:tc>
          <w:tcPr>
            <w:tcW w:w="596" w:type="pct"/>
            <w:tcBorders>
              <w:top w:val="nil"/>
              <w:left w:val="nil"/>
              <w:bottom w:val="nil"/>
              <w:right w:val="nil"/>
            </w:tcBorders>
            <w:vAlign w:val="bottom"/>
            <w:hideMark/>
          </w:tcPr>
          <w:p w14:paraId="7018CE87" w14:textId="77777777" w:rsidR="00762494" w:rsidRPr="00762494" w:rsidRDefault="00762494" w:rsidP="00762494">
            <w:pPr>
              <w:jc w:val="right"/>
              <w:rPr>
                <w:sz w:val="20"/>
                <w:szCs w:val="20"/>
              </w:rPr>
            </w:pPr>
            <w:r w:rsidRPr="00762494">
              <w:rPr>
                <w:sz w:val="20"/>
                <w:szCs w:val="20"/>
              </w:rPr>
              <w:t>6 425,0</w:t>
            </w:r>
          </w:p>
        </w:tc>
        <w:tc>
          <w:tcPr>
            <w:tcW w:w="456" w:type="pct"/>
            <w:tcBorders>
              <w:top w:val="nil"/>
              <w:left w:val="nil"/>
              <w:bottom w:val="nil"/>
              <w:right w:val="nil"/>
            </w:tcBorders>
            <w:vAlign w:val="bottom"/>
            <w:hideMark/>
          </w:tcPr>
          <w:p w14:paraId="02B80F4D" w14:textId="77777777" w:rsidR="00762494" w:rsidRPr="00762494" w:rsidRDefault="00762494" w:rsidP="00762494">
            <w:pPr>
              <w:jc w:val="right"/>
              <w:rPr>
                <w:sz w:val="20"/>
                <w:szCs w:val="20"/>
              </w:rPr>
            </w:pPr>
            <w:r w:rsidRPr="00762494">
              <w:rPr>
                <w:sz w:val="20"/>
                <w:szCs w:val="20"/>
              </w:rPr>
              <w:t>2,7</w:t>
            </w:r>
          </w:p>
        </w:tc>
        <w:tc>
          <w:tcPr>
            <w:tcW w:w="543" w:type="pct"/>
            <w:tcBorders>
              <w:top w:val="nil"/>
              <w:left w:val="nil"/>
              <w:bottom w:val="nil"/>
              <w:right w:val="nil"/>
            </w:tcBorders>
            <w:vAlign w:val="bottom"/>
            <w:hideMark/>
          </w:tcPr>
          <w:p w14:paraId="6A2FB2FE" w14:textId="77777777" w:rsidR="00762494" w:rsidRPr="00762494" w:rsidRDefault="00762494" w:rsidP="00762494">
            <w:pPr>
              <w:jc w:val="right"/>
              <w:rPr>
                <w:sz w:val="20"/>
                <w:szCs w:val="20"/>
              </w:rPr>
            </w:pPr>
            <w:r w:rsidRPr="00762494">
              <w:rPr>
                <w:sz w:val="20"/>
                <w:szCs w:val="20"/>
              </w:rPr>
              <w:t>1,7</w:t>
            </w:r>
          </w:p>
        </w:tc>
        <w:tc>
          <w:tcPr>
            <w:tcW w:w="507" w:type="pct"/>
            <w:tcBorders>
              <w:top w:val="nil"/>
              <w:left w:val="nil"/>
              <w:bottom w:val="nil"/>
              <w:right w:val="nil"/>
            </w:tcBorders>
            <w:vAlign w:val="bottom"/>
            <w:hideMark/>
          </w:tcPr>
          <w:p w14:paraId="42F2B90E" w14:textId="77777777" w:rsidR="00762494" w:rsidRPr="00762494" w:rsidRDefault="00762494" w:rsidP="00762494">
            <w:pPr>
              <w:jc w:val="right"/>
              <w:rPr>
                <w:sz w:val="20"/>
                <w:szCs w:val="20"/>
              </w:rPr>
            </w:pPr>
            <w:r w:rsidRPr="00762494">
              <w:rPr>
                <w:sz w:val="20"/>
                <w:szCs w:val="20"/>
              </w:rPr>
              <w:t>0,9</w:t>
            </w:r>
          </w:p>
        </w:tc>
        <w:tc>
          <w:tcPr>
            <w:tcW w:w="521" w:type="pct"/>
            <w:gridSpan w:val="2"/>
            <w:tcBorders>
              <w:top w:val="nil"/>
              <w:left w:val="nil"/>
              <w:bottom w:val="nil"/>
              <w:right w:val="nil"/>
            </w:tcBorders>
            <w:vAlign w:val="bottom"/>
            <w:hideMark/>
          </w:tcPr>
          <w:p w14:paraId="74B22573" w14:textId="77777777" w:rsidR="00762494" w:rsidRPr="00762494" w:rsidRDefault="00762494" w:rsidP="00762494">
            <w:pPr>
              <w:jc w:val="right"/>
              <w:rPr>
                <w:sz w:val="20"/>
                <w:szCs w:val="20"/>
              </w:rPr>
            </w:pPr>
            <w:r w:rsidRPr="00762494">
              <w:rPr>
                <w:sz w:val="20"/>
                <w:szCs w:val="20"/>
              </w:rPr>
              <w:t>0,6</w:t>
            </w:r>
          </w:p>
        </w:tc>
      </w:tr>
      <w:tr w:rsidR="00762494" w:rsidRPr="00762494" w14:paraId="058E9CCB" w14:textId="77777777" w:rsidTr="00ED5F92">
        <w:tc>
          <w:tcPr>
            <w:tcW w:w="1783" w:type="pct"/>
            <w:tcBorders>
              <w:top w:val="nil"/>
              <w:left w:val="nil"/>
              <w:bottom w:val="nil"/>
              <w:right w:val="nil"/>
            </w:tcBorders>
            <w:vAlign w:val="bottom"/>
            <w:hideMark/>
          </w:tcPr>
          <w:p w14:paraId="30EF38A4" w14:textId="77777777" w:rsidR="00762494" w:rsidRPr="00762494" w:rsidRDefault="00762494" w:rsidP="00762494">
            <w:pPr>
              <w:spacing w:before="20" w:after="20"/>
              <w:ind w:left="284" w:hanging="57"/>
              <w:rPr>
                <w:sz w:val="20"/>
                <w:szCs w:val="20"/>
              </w:rPr>
            </w:pPr>
            <w:r w:rsidRPr="00762494">
              <w:rPr>
                <w:sz w:val="20"/>
                <w:szCs w:val="20"/>
              </w:rPr>
              <w:t>«</w:t>
            </w:r>
            <w:proofErr w:type="spellStart"/>
            <w:r w:rsidRPr="00762494">
              <w:rPr>
                <w:color w:val="000000"/>
                <w:sz w:val="20"/>
                <w:szCs w:val="20"/>
              </w:rPr>
              <w:t>Кумтөр</w:t>
            </w:r>
            <w:proofErr w:type="spellEnd"/>
            <w:r w:rsidRPr="00762494">
              <w:rPr>
                <w:sz w:val="20"/>
                <w:szCs w:val="20"/>
              </w:rPr>
              <w:t xml:space="preserve">» кен </w:t>
            </w:r>
            <w:proofErr w:type="spellStart"/>
            <w:r w:rsidRPr="00762494">
              <w:rPr>
                <w:sz w:val="20"/>
                <w:szCs w:val="20"/>
              </w:rPr>
              <w:t>казуу</w:t>
            </w:r>
            <w:proofErr w:type="spellEnd"/>
            <w:r w:rsidRPr="00762494">
              <w:rPr>
                <w:sz w:val="20"/>
                <w:szCs w:val="20"/>
              </w:rPr>
              <w:t xml:space="preserve"> </w:t>
            </w:r>
            <w:proofErr w:type="spellStart"/>
            <w:r w:rsidRPr="00762494">
              <w:rPr>
                <w:color w:val="000000"/>
                <w:sz w:val="20"/>
                <w:szCs w:val="20"/>
              </w:rPr>
              <w:t>ишканаларынын</w:t>
            </w:r>
            <w:proofErr w:type="spellEnd"/>
            <w:r w:rsidRPr="00762494">
              <w:rPr>
                <w:sz w:val="20"/>
                <w:szCs w:val="20"/>
              </w:rPr>
              <w:t xml:space="preserve"> </w:t>
            </w:r>
            <w:r w:rsidRPr="00762494">
              <w:rPr>
                <w:color w:val="000000"/>
                <w:sz w:val="20"/>
                <w:szCs w:val="20"/>
              </w:rPr>
              <w:t xml:space="preserve">Кыргыз </w:t>
            </w:r>
            <w:proofErr w:type="spellStart"/>
            <w:r w:rsidRPr="00762494">
              <w:rPr>
                <w:color w:val="000000"/>
                <w:sz w:val="20"/>
                <w:szCs w:val="20"/>
              </w:rPr>
              <w:t>Республикасынын</w:t>
            </w:r>
            <w:proofErr w:type="spellEnd"/>
            <w:r w:rsidRPr="00762494">
              <w:rPr>
                <w:color w:val="000000"/>
                <w:sz w:val="20"/>
                <w:szCs w:val="20"/>
              </w:rPr>
              <w:t xml:space="preserve"> </w:t>
            </w:r>
            <w:proofErr w:type="spellStart"/>
            <w:r w:rsidRPr="00762494">
              <w:rPr>
                <w:color w:val="000000"/>
                <w:sz w:val="20"/>
                <w:szCs w:val="20"/>
              </w:rPr>
              <w:t>минералдык</w:t>
            </w:r>
            <w:proofErr w:type="spellEnd"/>
            <w:r w:rsidRPr="00762494">
              <w:rPr>
                <w:color w:val="000000"/>
                <w:sz w:val="20"/>
                <w:szCs w:val="20"/>
              </w:rPr>
              <w:t xml:space="preserve">- </w:t>
            </w:r>
            <w:proofErr w:type="spellStart"/>
            <w:r w:rsidRPr="00762494">
              <w:rPr>
                <w:color w:val="000000"/>
                <w:sz w:val="20"/>
                <w:szCs w:val="20"/>
              </w:rPr>
              <w:t>чийки</w:t>
            </w:r>
            <w:proofErr w:type="spellEnd"/>
            <w:r w:rsidRPr="00762494">
              <w:rPr>
                <w:color w:val="000000"/>
                <w:sz w:val="20"/>
                <w:szCs w:val="20"/>
              </w:rPr>
              <w:t xml:space="preserve"> </w:t>
            </w:r>
            <w:proofErr w:type="spellStart"/>
            <w:r w:rsidRPr="00762494">
              <w:rPr>
                <w:color w:val="000000"/>
                <w:sz w:val="20"/>
                <w:szCs w:val="20"/>
              </w:rPr>
              <w:t>зат</w:t>
            </w:r>
            <w:proofErr w:type="spellEnd"/>
            <w:r w:rsidRPr="00762494">
              <w:rPr>
                <w:color w:val="000000"/>
                <w:sz w:val="20"/>
                <w:szCs w:val="20"/>
              </w:rPr>
              <w:t xml:space="preserve"> </w:t>
            </w:r>
            <w:proofErr w:type="spellStart"/>
            <w:r w:rsidRPr="00762494">
              <w:rPr>
                <w:color w:val="000000"/>
                <w:sz w:val="20"/>
                <w:szCs w:val="20"/>
              </w:rPr>
              <w:t>базасын</w:t>
            </w:r>
            <w:proofErr w:type="spellEnd"/>
            <w:r w:rsidRPr="00762494">
              <w:rPr>
                <w:color w:val="000000"/>
                <w:sz w:val="20"/>
                <w:szCs w:val="20"/>
              </w:rPr>
              <w:t xml:space="preserve"> </w:t>
            </w:r>
            <w:proofErr w:type="spellStart"/>
            <w:r w:rsidRPr="00762494">
              <w:rPr>
                <w:color w:val="000000"/>
                <w:sz w:val="20"/>
                <w:szCs w:val="20"/>
              </w:rPr>
              <w:t>өн</w:t>
            </w:r>
            <w:proofErr w:type="spellEnd"/>
            <w:r w:rsidRPr="00762494">
              <w:rPr>
                <w:color w:val="000000"/>
                <w:sz w:val="20"/>
                <w:szCs w:val="20"/>
                <w:lang w:val="ky-KG"/>
              </w:rPr>
              <w:t>үктүрүүг</w:t>
            </w:r>
            <w:r w:rsidRPr="00762494">
              <w:rPr>
                <w:color w:val="000000"/>
                <w:sz w:val="20"/>
                <w:szCs w:val="20"/>
              </w:rPr>
              <w:t xml:space="preserve">ө </w:t>
            </w:r>
            <w:proofErr w:type="spellStart"/>
            <w:r w:rsidRPr="00762494">
              <w:rPr>
                <w:color w:val="000000"/>
                <w:sz w:val="20"/>
                <w:szCs w:val="20"/>
              </w:rPr>
              <w:t>жылдык</w:t>
            </w:r>
            <w:proofErr w:type="spellEnd"/>
            <w:r w:rsidRPr="00762494">
              <w:rPr>
                <w:color w:val="000000"/>
                <w:sz w:val="20"/>
                <w:szCs w:val="20"/>
              </w:rPr>
              <w:t xml:space="preserve"> сумма</w:t>
            </w:r>
          </w:p>
        </w:tc>
        <w:tc>
          <w:tcPr>
            <w:tcW w:w="594" w:type="pct"/>
            <w:tcBorders>
              <w:top w:val="nil"/>
              <w:left w:val="nil"/>
              <w:bottom w:val="nil"/>
              <w:right w:val="nil"/>
            </w:tcBorders>
            <w:vAlign w:val="bottom"/>
            <w:hideMark/>
          </w:tcPr>
          <w:p w14:paraId="645CB47B" w14:textId="77777777" w:rsidR="00762494" w:rsidRPr="00762494" w:rsidRDefault="00762494" w:rsidP="00762494">
            <w:pPr>
              <w:jc w:val="right"/>
              <w:rPr>
                <w:sz w:val="20"/>
                <w:szCs w:val="20"/>
              </w:rPr>
            </w:pPr>
            <w:r w:rsidRPr="00762494">
              <w:rPr>
                <w:sz w:val="20"/>
                <w:szCs w:val="20"/>
              </w:rPr>
              <w:t>132,3</w:t>
            </w:r>
          </w:p>
        </w:tc>
        <w:tc>
          <w:tcPr>
            <w:tcW w:w="596" w:type="pct"/>
            <w:tcBorders>
              <w:top w:val="nil"/>
              <w:left w:val="nil"/>
              <w:bottom w:val="nil"/>
              <w:right w:val="nil"/>
            </w:tcBorders>
            <w:vAlign w:val="bottom"/>
            <w:hideMark/>
          </w:tcPr>
          <w:p w14:paraId="5384C8C5" w14:textId="77777777" w:rsidR="00762494" w:rsidRPr="00762494" w:rsidRDefault="00762494" w:rsidP="00762494">
            <w:pPr>
              <w:jc w:val="right"/>
              <w:rPr>
                <w:sz w:val="20"/>
                <w:szCs w:val="20"/>
              </w:rPr>
            </w:pPr>
            <w:r w:rsidRPr="00762494">
              <w:rPr>
                <w:sz w:val="20"/>
                <w:szCs w:val="20"/>
              </w:rPr>
              <w:t>317,7</w:t>
            </w:r>
          </w:p>
        </w:tc>
        <w:tc>
          <w:tcPr>
            <w:tcW w:w="456" w:type="pct"/>
            <w:tcBorders>
              <w:top w:val="nil"/>
              <w:left w:val="nil"/>
              <w:bottom w:val="nil"/>
              <w:right w:val="nil"/>
            </w:tcBorders>
            <w:vAlign w:val="bottom"/>
            <w:hideMark/>
          </w:tcPr>
          <w:p w14:paraId="28171199" w14:textId="77777777" w:rsidR="00762494" w:rsidRPr="00762494" w:rsidRDefault="00762494" w:rsidP="00762494">
            <w:pPr>
              <w:jc w:val="right"/>
              <w:rPr>
                <w:sz w:val="20"/>
                <w:szCs w:val="20"/>
              </w:rPr>
            </w:pPr>
            <w:r w:rsidRPr="00762494">
              <w:rPr>
                <w:sz w:val="20"/>
                <w:szCs w:val="20"/>
              </w:rPr>
              <w:t>0,0</w:t>
            </w:r>
          </w:p>
        </w:tc>
        <w:tc>
          <w:tcPr>
            <w:tcW w:w="543" w:type="pct"/>
            <w:tcBorders>
              <w:top w:val="nil"/>
              <w:left w:val="nil"/>
              <w:bottom w:val="nil"/>
              <w:right w:val="nil"/>
            </w:tcBorders>
            <w:vAlign w:val="bottom"/>
            <w:hideMark/>
          </w:tcPr>
          <w:p w14:paraId="180AE0DE" w14:textId="77777777" w:rsidR="00762494" w:rsidRPr="00762494" w:rsidRDefault="00762494" w:rsidP="00762494">
            <w:pPr>
              <w:jc w:val="right"/>
              <w:rPr>
                <w:sz w:val="20"/>
                <w:szCs w:val="20"/>
              </w:rPr>
            </w:pPr>
            <w:r w:rsidRPr="00762494">
              <w:rPr>
                <w:sz w:val="20"/>
                <w:szCs w:val="20"/>
              </w:rPr>
              <w:t>0,1</w:t>
            </w:r>
          </w:p>
        </w:tc>
        <w:tc>
          <w:tcPr>
            <w:tcW w:w="507" w:type="pct"/>
            <w:tcBorders>
              <w:top w:val="nil"/>
              <w:left w:val="nil"/>
              <w:bottom w:val="nil"/>
              <w:right w:val="nil"/>
            </w:tcBorders>
            <w:vAlign w:val="bottom"/>
            <w:hideMark/>
          </w:tcPr>
          <w:p w14:paraId="746166A8" w14:textId="77777777" w:rsidR="00762494" w:rsidRPr="00762494" w:rsidRDefault="00762494" w:rsidP="00762494">
            <w:pPr>
              <w:jc w:val="right"/>
              <w:rPr>
                <w:sz w:val="20"/>
                <w:szCs w:val="20"/>
              </w:rPr>
            </w:pPr>
            <w:r w:rsidRPr="00762494">
              <w:rPr>
                <w:sz w:val="20"/>
                <w:szCs w:val="20"/>
              </w:rPr>
              <w:t>0,0</w:t>
            </w:r>
          </w:p>
        </w:tc>
        <w:tc>
          <w:tcPr>
            <w:tcW w:w="521" w:type="pct"/>
            <w:gridSpan w:val="2"/>
            <w:tcBorders>
              <w:top w:val="nil"/>
              <w:left w:val="nil"/>
              <w:bottom w:val="nil"/>
              <w:right w:val="nil"/>
            </w:tcBorders>
            <w:vAlign w:val="bottom"/>
            <w:hideMark/>
          </w:tcPr>
          <w:p w14:paraId="57AC3C35" w14:textId="77777777" w:rsidR="00762494" w:rsidRPr="00762494" w:rsidRDefault="00762494" w:rsidP="00762494">
            <w:pPr>
              <w:jc w:val="right"/>
              <w:rPr>
                <w:sz w:val="20"/>
                <w:szCs w:val="20"/>
              </w:rPr>
            </w:pPr>
            <w:r w:rsidRPr="00762494">
              <w:rPr>
                <w:sz w:val="20"/>
                <w:szCs w:val="20"/>
              </w:rPr>
              <w:t>0,0</w:t>
            </w:r>
          </w:p>
        </w:tc>
      </w:tr>
      <w:tr w:rsidR="00762494" w:rsidRPr="00762494" w14:paraId="6A6CAA5B" w14:textId="77777777" w:rsidTr="00ED5F92">
        <w:tc>
          <w:tcPr>
            <w:tcW w:w="1783" w:type="pct"/>
            <w:tcBorders>
              <w:top w:val="nil"/>
              <w:left w:val="nil"/>
              <w:bottom w:val="nil"/>
              <w:right w:val="nil"/>
            </w:tcBorders>
            <w:vAlign w:val="bottom"/>
            <w:hideMark/>
          </w:tcPr>
          <w:p w14:paraId="4B21BB90" w14:textId="77777777" w:rsidR="00762494" w:rsidRPr="00762494" w:rsidRDefault="00762494" w:rsidP="00762494">
            <w:pPr>
              <w:spacing w:before="20" w:after="20"/>
              <w:ind w:left="227" w:hanging="57"/>
              <w:rPr>
                <w:sz w:val="20"/>
                <w:szCs w:val="20"/>
              </w:rPr>
            </w:pPr>
            <w:proofErr w:type="spellStart"/>
            <w:r w:rsidRPr="00762494">
              <w:rPr>
                <w:sz w:val="20"/>
                <w:szCs w:val="20"/>
              </w:rPr>
              <w:t>Менчиктен</w:t>
            </w:r>
            <w:proofErr w:type="spellEnd"/>
            <w:r w:rsidRPr="00762494">
              <w:rPr>
                <w:sz w:val="20"/>
                <w:szCs w:val="20"/>
              </w:rPr>
              <w:t xml:space="preserve"> </w:t>
            </w:r>
            <w:proofErr w:type="spellStart"/>
            <w:r w:rsidRPr="00762494">
              <w:rPr>
                <w:sz w:val="20"/>
                <w:szCs w:val="20"/>
              </w:rPr>
              <w:t>түшкөн</w:t>
            </w:r>
            <w:proofErr w:type="spellEnd"/>
            <w:r w:rsidRPr="00762494">
              <w:rPr>
                <w:sz w:val="20"/>
                <w:szCs w:val="20"/>
              </w:rPr>
              <w:t xml:space="preserve"> </w:t>
            </w:r>
            <w:proofErr w:type="spellStart"/>
            <w:r w:rsidRPr="00762494">
              <w:rPr>
                <w:sz w:val="20"/>
                <w:szCs w:val="20"/>
              </w:rPr>
              <w:t>салык</w:t>
            </w:r>
            <w:proofErr w:type="spellEnd"/>
          </w:p>
        </w:tc>
        <w:tc>
          <w:tcPr>
            <w:tcW w:w="594" w:type="pct"/>
            <w:tcBorders>
              <w:top w:val="nil"/>
              <w:left w:val="nil"/>
              <w:bottom w:val="nil"/>
              <w:right w:val="nil"/>
            </w:tcBorders>
            <w:vAlign w:val="bottom"/>
            <w:hideMark/>
          </w:tcPr>
          <w:p w14:paraId="68255668" w14:textId="77777777" w:rsidR="00762494" w:rsidRPr="00762494" w:rsidRDefault="00762494" w:rsidP="00762494">
            <w:pPr>
              <w:jc w:val="right"/>
              <w:rPr>
                <w:sz w:val="20"/>
                <w:szCs w:val="20"/>
              </w:rPr>
            </w:pPr>
            <w:r w:rsidRPr="00762494">
              <w:rPr>
                <w:sz w:val="20"/>
                <w:szCs w:val="20"/>
              </w:rPr>
              <w:t>3 514,8</w:t>
            </w:r>
          </w:p>
        </w:tc>
        <w:tc>
          <w:tcPr>
            <w:tcW w:w="596" w:type="pct"/>
            <w:tcBorders>
              <w:top w:val="nil"/>
              <w:left w:val="nil"/>
              <w:bottom w:val="nil"/>
              <w:right w:val="nil"/>
            </w:tcBorders>
            <w:vAlign w:val="bottom"/>
            <w:hideMark/>
          </w:tcPr>
          <w:p w14:paraId="7B70BE7A" w14:textId="77777777" w:rsidR="00762494" w:rsidRPr="00762494" w:rsidRDefault="00762494" w:rsidP="00762494">
            <w:pPr>
              <w:jc w:val="right"/>
              <w:rPr>
                <w:sz w:val="20"/>
                <w:szCs w:val="20"/>
              </w:rPr>
            </w:pPr>
            <w:r w:rsidRPr="00762494">
              <w:rPr>
                <w:sz w:val="20"/>
                <w:szCs w:val="20"/>
              </w:rPr>
              <w:t>4 051,5</w:t>
            </w:r>
          </w:p>
        </w:tc>
        <w:tc>
          <w:tcPr>
            <w:tcW w:w="456" w:type="pct"/>
            <w:tcBorders>
              <w:top w:val="nil"/>
              <w:left w:val="nil"/>
              <w:bottom w:val="nil"/>
              <w:right w:val="nil"/>
            </w:tcBorders>
            <w:vAlign w:val="bottom"/>
            <w:hideMark/>
          </w:tcPr>
          <w:p w14:paraId="2F484156" w14:textId="77777777" w:rsidR="00762494" w:rsidRPr="00762494" w:rsidRDefault="00762494" w:rsidP="00762494">
            <w:pPr>
              <w:jc w:val="right"/>
              <w:rPr>
                <w:sz w:val="20"/>
                <w:szCs w:val="20"/>
              </w:rPr>
            </w:pPr>
            <w:r w:rsidRPr="00762494">
              <w:rPr>
                <w:sz w:val="20"/>
                <w:szCs w:val="20"/>
              </w:rPr>
              <w:t>1,1</w:t>
            </w:r>
          </w:p>
        </w:tc>
        <w:tc>
          <w:tcPr>
            <w:tcW w:w="543" w:type="pct"/>
            <w:tcBorders>
              <w:top w:val="nil"/>
              <w:left w:val="nil"/>
              <w:bottom w:val="nil"/>
              <w:right w:val="nil"/>
            </w:tcBorders>
            <w:vAlign w:val="bottom"/>
            <w:hideMark/>
          </w:tcPr>
          <w:p w14:paraId="01FF5331" w14:textId="77777777" w:rsidR="00762494" w:rsidRPr="00762494" w:rsidRDefault="00762494" w:rsidP="00762494">
            <w:pPr>
              <w:jc w:val="right"/>
              <w:rPr>
                <w:sz w:val="20"/>
                <w:szCs w:val="20"/>
              </w:rPr>
            </w:pPr>
            <w:r w:rsidRPr="00762494">
              <w:rPr>
                <w:sz w:val="20"/>
                <w:szCs w:val="20"/>
              </w:rPr>
              <w:t>1,1</w:t>
            </w:r>
          </w:p>
        </w:tc>
        <w:tc>
          <w:tcPr>
            <w:tcW w:w="513" w:type="pct"/>
            <w:gridSpan w:val="2"/>
            <w:tcBorders>
              <w:top w:val="nil"/>
              <w:left w:val="nil"/>
              <w:bottom w:val="nil"/>
              <w:right w:val="nil"/>
            </w:tcBorders>
            <w:vAlign w:val="bottom"/>
            <w:hideMark/>
          </w:tcPr>
          <w:p w14:paraId="3B273533" w14:textId="77777777" w:rsidR="00762494" w:rsidRPr="00762494" w:rsidRDefault="00762494" w:rsidP="00762494">
            <w:pPr>
              <w:jc w:val="right"/>
              <w:rPr>
                <w:sz w:val="20"/>
                <w:szCs w:val="20"/>
              </w:rPr>
            </w:pPr>
            <w:r w:rsidRPr="00762494">
              <w:rPr>
                <w:sz w:val="20"/>
                <w:szCs w:val="20"/>
              </w:rPr>
              <w:t>0,4</w:t>
            </w:r>
          </w:p>
        </w:tc>
        <w:tc>
          <w:tcPr>
            <w:tcW w:w="515" w:type="pct"/>
            <w:tcBorders>
              <w:top w:val="nil"/>
              <w:left w:val="nil"/>
              <w:bottom w:val="nil"/>
              <w:right w:val="nil"/>
            </w:tcBorders>
            <w:vAlign w:val="bottom"/>
            <w:hideMark/>
          </w:tcPr>
          <w:p w14:paraId="6A30BA6C" w14:textId="77777777" w:rsidR="00762494" w:rsidRPr="00762494" w:rsidRDefault="00762494" w:rsidP="00762494">
            <w:pPr>
              <w:jc w:val="right"/>
              <w:rPr>
                <w:sz w:val="20"/>
                <w:szCs w:val="20"/>
              </w:rPr>
            </w:pPr>
            <w:r w:rsidRPr="00762494">
              <w:rPr>
                <w:sz w:val="20"/>
                <w:szCs w:val="20"/>
              </w:rPr>
              <w:t>0,4</w:t>
            </w:r>
          </w:p>
        </w:tc>
      </w:tr>
      <w:tr w:rsidR="00762494" w:rsidRPr="00762494" w14:paraId="1FD27222" w14:textId="77777777" w:rsidTr="00ED5F92">
        <w:tc>
          <w:tcPr>
            <w:tcW w:w="1783" w:type="pct"/>
            <w:tcBorders>
              <w:top w:val="nil"/>
              <w:left w:val="nil"/>
              <w:bottom w:val="nil"/>
              <w:right w:val="nil"/>
            </w:tcBorders>
            <w:vAlign w:val="bottom"/>
            <w:hideMark/>
          </w:tcPr>
          <w:p w14:paraId="65D05F31" w14:textId="77777777" w:rsidR="00762494" w:rsidRPr="00762494" w:rsidRDefault="00762494" w:rsidP="00762494">
            <w:pPr>
              <w:spacing w:before="20" w:after="20"/>
              <w:ind w:left="284" w:hanging="57"/>
              <w:rPr>
                <w:sz w:val="20"/>
                <w:szCs w:val="20"/>
              </w:rPr>
            </w:pPr>
            <w:r w:rsidRPr="00762494">
              <w:rPr>
                <w:sz w:val="20"/>
                <w:szCs w:val="20"/>
              </w:rPr>
              <w:t xml:space="preserve"> </w:t>
            </w:r>
            <w:proofErr w:type="spellStart"/>
            <w:r w:rsidRPr="00762494">
              <w:rPr>
                <w:sz w:val="20"/>
                <w:szCs w:val="20"/>
              </w:rPr>
              <w:t>мүлккө</w:t>
            </w:r>
            <w:proofErr w:type="spellEnd"/>
            <w:r w:rsidRPr="00762494">
              <w:rPr>
                <w:sz w:val="20"/>
                <w:szCs w:val="20"/>
              </w:rPr>
              <w:t xml:space="preserve"> </w:t>
            </w:r>
            <w:proofErr w:type="spellStart"/>
            <w:r w:rsidRPr="00762494">
              <w:rPr>
                <w:sz w:val="20"/>
                <w:szCs w:val="20"/>
              </w:rPr>
              <w:t>салык</w:t>
            </w:r>
            <w:proofErr w:type="spellEnd"/>
          </w:p>
        </w:tc>
        <w:tc>
          <w:tcPr>
            <w:tcW w:w="594" w:type="pct"/>
            <w:tcBorders>
              <w:top w:val="nil"/>
              <w:left w:val="nil"/>
              <w:bottom w:val="nil"/>
              <w:right w:val="nil"/>
            </w:tcBorders>
            <w:vAlign w:val="bottom"/>
            <w:hideMark/>
          </w:tcPr>
          <w:p w14:paraId="05E0B77E" w14:textId="77777777" w:rsidR="00762494" w:rsidRPr="00762494" w:rsidRDefault="00762494" w:rsidP="00762494">
            <w:pPr>
              <w:jc w:val="right"/>
              <w:rPr>
                <w:sz w:val="20"/>
                <w:szCs w:val="20"/>
              </w:rPr>
            </w:pPr>
            <w:r w:rsidRPr="00762494">
              <w:rPr>
                <w:sz w:val="20"/>
                <w:szCs w:val="20"/>
              </w:rPr>
              <w:t>2 371,1</w:t>
            </w:r>
          </w:p>
        </w:tc>
        <w:tc>
          <w:tcPr>
            <w:tcW w:w="596" w:type="pct"/>
            <w:tcBorders>
              <w:top w:val="nil"/>
              <w:left w:val="nil"/>
              <w:bottom w:val="nil"/>
              <w:right w:val="nil"/>
            </w:tcBorders>
            <w:vAlign w:val="bottom"/>
            <w:hideMark/>
          </w:tcPr>
          <w:p w14:paraId="18EC0457" w14:textId="77777777" w:rsidR="00762494" w:rsidRPr="00762494" w:rsidRDefault="00762494" w:rsidP="00762494">
            <w:pPr>
              <w:jc w:val="right"/>
              <w:rPr>
                <w:sz w:val="20"/>
                <w:szCs w:val="20"/>
              </w:rPr>
            </w:pPr>
            <w:r w:rsidRPr="00762494">
              <w:rPr>
                <w:sz w:val="20"/>
                <w:szCs w:val="20"/>
              </w:rPr>
              <w:t>2 704,3</w:t>
            </w:r>
          </w:p>
        </w:tc>
        <w:tc>
          <w:tcPr>
            <w:tcW w:w="456" w:type="pct"/>
            <w:tcBorders>
              <w:top w:val="nil"/>
              <w:left w:val="nil"/>
              <w:bottom w:val="nil"/>
              <w:right w:val="nil"/>
            </w:tcBorders>
            <w:vAlign w:val="bottom"/>
            <w:hideMark/>
          </w:tcPr>
          <w:p w14:paraId="316F2D7C" w14:textId="77777777" w:rsidR="00762494" w:rsidRPr="00762494" w:rsidRDefault="00762494" w:rsidP="00762494">
            <w:pPr>
              <w:jc w:val="right"/>
              <w:rPr>
                <w:sz w:val="20"/>
                <w:szCs w:val="20"/>
              </w:rPr>
            </w:pPr>
            <w:r w:rsidRPr="00762494">
              <w:rPr>
                <w:sz w:val="20"/>
                <w:szCs w:val="20"/>
              </w:rPr>
              <w:t>0,7</w:t>
            </w:r>
          </w:p>
        </w:tc>
        <w:tc>
          <w:tcPr>
            <w:tcW w:w="543" w:type="pct"/>
            <w:tcBorders>
              <w:top w:val="nil"/>
              <w:left w:val="nil"/>
              <w:bottom w:val="nil"/>
              <w:right w:val="nil"/>
            </w:tcBorders>
            <w:vAlign w:val="bottom"/>
            <w:hideMark/>
          </w:tcPr>
          <w:p w14:paraId="1130CA83" w14:textId="77777777" w:rsidR="00762494" w:rsidRPr="00762494" w:rsidRDefault="00762494" w:rsidP="00762494">
            <w:pPr>
              <w:jc w:val="right"/>
              <w:rPr>
                <w:sz w:val="20"/>
                <w:szCs w:val="20"/>
              </w:rPr>
            </w:pPr>
            <w:r w:rsidRPr="00762494">
              <w:rPr>
                <w:sz w:val="20"/>
                <w:szCs w:val="20"/>
              </w:rPr>
              <w:t>0,7</w:t>
            </w:r>
          </w:p>
        </w:tc>
        <w:tc>
          <w:tcPr>
            <w:tcW w:w="513" w:type="pct"/>
            <w:gridSpan w:val="2"/>
            <w:tcBorders>
              <w:top w:val="nil"/>
              <w:left w:val="nil"/>
              <w:bottom w:val="nil"/>
              <w:right w:val="nil"/>
            </w:tcBorders>
            <w:vAlign w:val="bottom"/>
            <w:hideMark/>
          </w:tcPr>
          <w:p w14:paraId="17D5BC9D" w14:textId="77777777" w:rsidR="00762494" w:rsidRPr="00762494" w:rsidRDefault="00762494" w:rsidP="00762494">
            <w:pPr>
              <w:jc w:val="right"/>
              <w:rPr>
                <w:sz w:val="20"/>
                <w:szCs w:val="20"/>
              </w:rPr>
            </w:pPr>
            <w:r w:rsidRPr="00762494">
              <w:rPr>
                <w:sz w:val="20"/>
                <w:szCs w:val="20"/>
              </w:rPr>
              <w:t>0,2</w:t>
            </w:r>
          </w:p>
        </w:tc>
        <w:tc>
          <w:tcPr>
            <w:tcW w:w="515" w:type="pct"/>
            <w:tcBorders>
              <w:top w:val="nil"/>
              <w:left w:val="nil"/>
              <w:bottom w:val="nil"/>
              <w:right w:val="nil"/>
            </w:tcBorders>
            <w:vAlign w:val="bottom"/>
            <w:hideMark/>
          </w:tcPr>
          <w:p w14:paraId="7DB18F46" w14:textId="77777777" w:rsidR="00762494" w:rsidRPr="00762494" w:rsidRDefault="00762494" w:rsidP="00762494">
            <w:pPr>
              <w:jc w:val="right"/>
              <w:rPr>
                <w:sz w:val="20"/>
                <w:szCs w:val="20"/>
              </w:rPr>
            </w:pPr>
            <w:r w:rsidRPr="00762494">
              <w:rPr>
                <w:sz w:val="20"/>
                <w:szCs w:val="20"/>
              </w:rPr>
              <w:t>0,3</w:t>
            </w:r>
          </w:p>
        </w:tc>
      </w:tr>
      <w:tr w:rsidR="00762494" w:rsidRPr="00762494" w14:paraId="02FD12C3" w14:textId="77777777" w:rsidTr="00ED5F92">
        <w:tc>
          <w:tcPr>
            <w:tcW w:w="1783" w:type="pct"/>
            <w:tcBorders>
              <w:top w:val="nil"/>
              <w:left w:val="nil"/>
              <w:bottom w:val="nil"/>
              <w:right w:val="nil"/>
            </w:tcBorders>
            <w:vAlign w:val="bottom"/>
            <w:hideMark/>
          </w:tcPr>
          <w:p w14:paraId="67714602" w14:textId="77777777" w:rsidR="00762494" w:rsidRPr="00762494" w:rsidRDefault="00762494" w:rsidP="00762494">
            <w:pPr>
              <w:spacing w:before="20" w:after="20"/>
              <w:ind w:left="284" w:hanging="57"/>
              <w:rPr>
                <w:sz w:val="20"/>
                <w:szCs w:val="20"/>
              </w:rPr>
            </w:pPr>
            <w:r w:rsidRPr="00762494">
              <w:rPr>
                <w:sz w:val="20"/>
                <w:szCs w:val="20"/>
              </w:rPr>
              <w:t xml:space="preserve"> </w:t>
            </w:r>
            <w:proofErr w:type="spellStart"/>
            <w:r w:rsidRPr="00762494">
              <w:rPr>
                <w:sz w:val="20"/>
                <w:szCs w:val="20"/>
              </w:rPr>
              <w:t>жер</w:t>
            </w:r>
            <w:proofErr w:type="spellEnd"/>
            <w:r w:rsidRPr="00762494">
              <w:rPr>
                <w:sz w:val="20"/>
                <w:szCs w:val="20"/>
              </w:rPr>
              <w:t xml:space="preserve"> </w:t>
            </w:r>
            <w:proofErr w:type="spellStart"/>
            <w:r w:rsidRPr="00762494">
              <w:rPr>
                <w:sz w:val="20"/>
                <w:szCs w:val="20"/>
              </w:rPr>
              <w:t>салыгы</w:t>
            </w:r>
            <w:proofErr w:type="spellEnd"/>
          </w:p>
        </w:tc>
        <w:tc>
          <w:tcPr>
            <w:tcW w:w="594" w:type="pct"/>
            <w:tcBorders>
              <w:top w:val="nil"/>
              <w:left w:val="nil"/>
              <w:bottom w:val="nil"/>
              <w:right w:val="nil"/>
            </w:tcBorders>
            <w:vAlign w:val="bottom"/>
            <w:hideMark/>
          </w:tcPr>
          <w:p w14:paraId="7F97BBC0" w14:textId="77777777" w:rsidR="00762494" w:rsidRPr="00762494" w:rsidRDefault="00762494" w:rsidP="00762494">
            <w:pPr>
              <w:jc w:val="right"/>
              <w:rPr>
                <w:sz w:val="20"/>
                <w:szCs w:val="20"/>
              </w:rPr>
            </w:pPr>
            <w:r w:rsidRPr="00762494">
              <w:rPr>
                <w:sz w:val="20"/>
                <w:szCs w:val="20"/>
              </w:rPr>
              <w:t>1 143,7</w:t>
            </w:r>
          </w:p>
        </w:tc>
        <w:tc>
          <w:tcPr>
            <w:tcW w:w="596" w:type="pct"/>
            <w:tcBorders>
              <w:top w:val="nil"/>
              <w:left w:val="nil"/>
              <w:bottom w:val="nil"/>
              <w:right w:val="nil"/>
            </w:tcBorders>
            <w:vAlign w:val="bottom"/>
            <w:hideMark/>
          </w:tcPr>
          <w:p w14:paraId="7B0AACB5" w14:textId="77777777" w:rsidR="00762494" w:rsidRPr="00762494" w:rsidRDefault="00762494" w:rsidP="00762494">
            <w:pPr>
              <w:jc w:val="right"/>
              <w:rPr>
                <w:sz w:val="20"/>
                <w:szCs w:val="20"/>
              </w:rPr>
            </w:pPr>
            <w:r w:rsidRPr="00762494">
              <w:rPr>
                <w:sz w:val="20"/>
                <w:szCs w:val="20"/>
              </w:rPr>
              <w:t>1 347,2</w:t>
            </w:r>
          </w:p>
        </w:tc>
        <w:tc>
          <w:tcPr>
            <w:tcW w:w="456" w:type="pct"/>
            <w:tcBorders>
              <w:top w:val="nil"/>
              <w:left w:val="nil"/>
              <w:bottom w:val="nil"/>
              <w:right w:val="nil"/>
            </w:tcBorders>
            <w:vAlign w:val="bottom"/>
            <w:hideMark/>
          </w:tcPr>
          <w:p w14:paraId="6390949D" w14:textId="77777777" w:rsidR="00762494" w:rsidRPr="00762494" w:rsidRDefault="00762494" w:rsidP="00762494">
            <w:pPr>
              <w:jc w:val="right"/>
              <w:rPr>
                <w:sz w:val="20"/>
                <w:szCs w:val="20"/>
              </w:rPr>
            </w:pPr>
            <w:r w:rsidRPr="00762494">
              <w:rPr>
                <w:sz w:val="20"/>
                <w:szCs w:val="20"/>
              </w:rPr>
              <w:t>0,4</w:t>
            </w:r>
          </w:p>
        </w:tc>
        <w:tc>
          <w:tcPr>
            <w:tcW w:w="543" w:type="pct"/>
            <w:tcBorders>
              <w:top w:val="nil"/>
              <w:left w:val="nil"/>
              <w:bottom w:val="nil"/>
              <w:right w:val="nil"/>
            </w:tcBorders>
            <w:vAlign w:val="bottom"/>
            <w:hideMark/>
          </w:tcPr>
          <w:p w14:paraId="3CA2246D" w14:textId="77777777" w:rsidR="00762494" w:rsidRPr="00762494" w:rsidRDefault="00762494" w:rsidP="00762494">
            <w:pPr>
              <w:jc w:val="right"/>
              <w:rPr>
                <w:sz w:val="20"/>
                <w:szCs w:val="20"/>
              </w:rPr>
            </w:pPr>
            <w:r w:rsidRPr="00762494">
              <w:rPr>
                <w:sz w:val="20"/>
                <w:szCs w:val="20"/>
              </w:rPr>
              <w:t>0,4</w:t>
            </w:r>
          </w:p>
        </w:tc>
        <w:tc>
          <w:tcPr>
            <w:tcW w:w="513" w:type="pct"/>
            <w:gridSpan w:val="2"/>
            <w:tcBorders>
              <w:top w:val="nil"/>
              <w:left w:val="nil"/>
              <w:bottom w:val="nil"/>
              <w:right w:val="nil"/>
            </w:tcBorders>
            <w:vAlign w:val="bottom"/>
            <w:hideMark/>
          </w:tcPr>
          <w:p w14:paraId="335C37D3" w14:textId="77777777" w:rsidR="00762494" w:rsidRPr="00762494" w:rsidRDefault="00762494" w:rsidP="00762494">
            <w:pPr>
              <w:jc w:val="right"/>
              <w:rPr>
                <w:sz w:val="20"/>
                <w:szCs w:val="20"/>
              </w:rPr>
            </w:pPr>
            <w:r w:rsidRPr="00762494">
              <w:rPr>
                <w:sz w:val="20"/>
                <w:szCs w:val="20"/>
              </w:rPr>
              <w:t>0,1</w:t>
            </w:r>
          </w:p>
        </w:tc>
        <w:tc>
          <w:tcPr>
            <w:tcW w:w="515" w:type="pct"/>
            <w:tcBorders>
              <w:top w:val="nil"/>
              <w:left w:val="nil"/>
              <w:bottom w:val="nil"/>
              <w:right w:val="nil"/>
            </w:tcBorders>
            <w:vAlign w:val="bottom"/>
            <w:hideMark/>
          </w:tcPr>
          <w:p w14:paraId="73D66567" w14:textId="77777777" w:rsidR="00762494" w:rsidRPr="00762494" w:rsidRDefault="00762494" w:rsidP="00762494">
            <w:pPr>
              <w:jc w:val="right"/>
              <w:rPr>
                <w:sz w:val="20"/>
                <w:szCs w:val="20"/>
              </w:rPr>
            </w:pPr>
            <w:r w:rsidRPr="00762494">
              <w:rPr>
                <w:sz w:val="20"/>
                <w:szCs w:val="20"/>
              </w:rPr>
              <w:t>0,1</w:t>
            </w:r>
          </w:p>
        </w:tc>
      </w:tr>
      <w:tr w:rsidR="00762494" w:rsidRPr="00762494" w14:paraId="3A3BB00A" w14:textId="77777777" w:rsidTr="00ED5F92">
        <w:tc>
          <w:tcPr>
            <w:tcW w:w="1783" w:type="pct"/>
            <w:tcBorders>
              <w:top w:val="nil"/>
              <w:left w:val="nil"/>
              <w:bottom w:val="nil"/>
              <w:right w:val="nil"/>
            </w:tcBorders>
            <w:vAlign w:val="bottom"/>
            <w:hideMark/>
          </w:tcPr>
          <w:p w14:paraId="41C57D82" w14:textId="77777777" w:rsidR="00762494" w:rsidRPr="00762494" w:rsidRDefault="00762494" w:rsidP="00762494">
            <w:pPr>
              <w:spacing w:before="20" w:after="20"/>
              <w:ind w:left="227" w:hanging="57"/>
              <w:rPr>
                <w:sz w:val="20"/>
                <w:szCs w:val="20"/>
              </w:rPr>
            </w:pPr>
            <w:proofErr w:type="spellStart"/>
            <w:r w:rsidRPr="00762494">
              <w:rPr>
                <w:sz w:val="20"/>
                <w:szCs w:val="20"/>
              </w:rPr>
              <w:t>Товарлардын</w:t>
            </w:r>
            <w:proofErr w:type="spellEnd"/>
            <w:r w:rsidRPr="00762494">
              <w:rPr>
                <w:sz w:val="20"/>
                <w:szCs w:val="20"/>
              </w:rPr>
              <w:t xml:space="preserve"> </w:t>
            </w:r>
            <w:proofErr w:type="spellStart"/>
            <w:r w:rsidRPr="00762494">
              <w:rPr>
                <w:sz w:val="20"/>
                <w:szCs w:val="20"/>
              </w:rPr>
              <w:t>жана</w:t>
            </w:r>
            <w:proofErr w:type="spellEnd"/>
            <w:r w:rsidRPr="00762494">
              <w:rPr>
                <w:sz w:val="20"/>
                <w:szCs w:val="20"/>
              </w:rPr>
              <w:t xml:space="preserve"> </w:t>
            </w:r>
            <w:proofErr w:type="spellStart"/>
            <w:r w:rsidRPr="00762494">
              <w:rPr>
                <w:sz w:val="20"/>
                <w:szCs w:val="20"/>
              </w:rPr>
              <w:t>кызмат</w:t>
            </w:r>
            <w:proofErr w:type="spellEnd"/>
            <w:r w:rsidRPr="00762494">
              <w:rPr>
                <w:sz w:val="20"/>
                <w:szCs w:val="20"/>
              </w:rPr>
              <w:t xml:space="preserve"> </w:t>
            </w:r>
            <w:proofErr w:type="spellStart"/>
            <w:r w:rsidRPr="00762494">
              <w:rPr>
                <w:sz w:val="20"/>
                <w:szCs w:val="20"/>
              </w:rPr>
              <w:t>көрсөтүүлөрдүн</w:t>
            </w:r>
            <w:proofErr w:type="spellEnd"/>
            <w:r w:rsidRPr="00762494">
              <w:rPr>
                <w:sz w:val="20"/>
                <w:szCs w:val="20"/>
              </w:rPr>
              <w:t xml:space="preserve"> </w:t>
            </w:r>
            <w:proofErr w:type="spellStart"/>
            <w:r w:rsidRPr="00762494">
              <w:rPr>
                <w:sz w:val="20"/>
                <w:szCs w:val="20"/>
              </w:rPr>
              <w:t>салыгы</w:t>
            </w:r>
            <w:proofErr w:type="spellEnd"/>
          </w:p>
        </w:tc>
        <w:tc>
          <w:tcPr>
            <w:tcW w:w="594" w:type="pct"/>
            <w:tcBorders>
              <w:top w:val="nil"/>
              <w:left w:val="nil"/>
              <w:bottom w:val="nil"/>
              <w:right w:val="nil"/>
            </w:tcBorders>
            <w:vAlign w:val="bottom"/>
            <w:hideMark/>
          </w:tcPr>
          <w:p w14:paraId="506CC6AF" w14:textId="77777777" w:rsidR="00762494" w:rsidRPr="00762494" w:rsidRDefault="00762494" w:rsidP="00762494">
            <w:pPr>
              <w:jc w:val="right"/>
              <w:rPr>
                <w:sz w:val="20"/>
                <w:szCs w:val="20"/>
              </w:rPr>
            </w:pPr>
            <w:r w:rsidRPr="00762494">
              <w:rPr>
                <w:sz w:val="20"/>
                <w:szCs w:val="20"/>
              </w:rPr>
              <w:t>150 224,4</w:t>
            </w:r>
          </w:p>
        </w:tc>
        <w:tc>
          <w:tcPr>
            <w:tcW w:w="596" w:type="pct"/>
            <w:tcBorders>
              <w:top w:val="nil"/>
              <w:left w:val="nil"/>
              <w:bottom w:val="nil"/>
              <w:right w:val="nil"/>
            </w:tcBorders>
            <w:vAlign w:val="bottom"/>
            <w:hideMark/>
          </w:tcPr>
          <w:p w14:paraId="780F0BFA" w14:textId="77777777" w:rsidR="00762494" w:rsidRPr="00762494" w:rsidRDefault="00762494" w:rsidP="00762494">
            <w:pPr>
              <w:jc w:val="right"/>
              <w:rPr>
                <w:sz w:val="20"/>
                <w:szCs w:val="20"/>
              </w:rPr>
            </w:pPr>
            <w:r w:rsidRPr="00762494">
              <w:rPr>
                <w:sz w:val="20"/>
                <w:szCs w:val="20"/>
              </w:rPr>
              <w:t>163 019,2</w:t>
            </w:r>
          </w:p>
        </w:tc>
        <w:tc>
          <w:tcPr>
            <w:tcW w:w="456" w:type="pct"/>
            <w:tcBorders>
              <w:top w:val="nil"/>
              <w:left w:val="nil"/>
              <w:bottom w:val="nil"/>
              <w:right w:val="nil"/>
            </w:tcBorders>
            <w:vAlign w:val="bottom"/>
            <w:hideMark/>
          </w:tcPr>
          <w:p w14:paraId="744B5EF1" w14:textId="77777777" w:rsidR="00762494" w:rsidRPr="00762494" w:rsidRDefault="00762494" w:rsidP="00762494">
            <w:pPr>
              <w:jc w:val="right"/>
              <w:rPr>
                <w:sz w:val="20"/>
                <w:szCs w:val="20"/>
              </w:rPr>
            </w:pPr>
            <w:r w:rsidRPr="00762494">
              <w:rPr>
                <w:sz w:val="20"/>
                <w:szCs w:val="20"/>
              </w:rPr>
              <w:t>47,3</w:t>
            </w:r>
          </w:p>
        </w:tc>
        <w:tc>
          <w:tcPr>
            <w:tcW w:w="543" w:type="pct"/>
            <w:tcBorders>
              <w:top w:val="nil"/>
              <w:left w:val="nil"/>
              <w:bottom w:val="nil"/>
              <w:right w:val="nil"/>
            </w:tcBorders>
            <w:vAlign w:val="bottom"/>
            <w:hideMark/>
          </w:tcPr>
          <w:p w14:paraId="0A863DC3" w14:textId="77777777" w:rsidR="00762494" w:rsidRPr="00762494" w:rsidRDefault="00762494" w:rsidP="00762494">
            <w:pPr>
              <w:jc w:val="right"/>
              <w:rPr>
                <w:sz w:val="20"/>
                <w:szCs w:val="20"/>
              </w:rPr>
            </w:pPr>
            <w:r w:rsidRPr="00762494">
              <w:rPr>
                <w:sz w:val="20"/>
                <w:szCs w:val="20"/>
              </w:rPr>
              <w:t>43,7</w:t>
            </w:r>
          </w:p>
        </w:tc>
        <w:tc>
          <w:tcPr>
            <w:tcW w:w="513" w:type="pct"/>
            <w:gridSpan w:val="2"/>
            <w:tcBorders>
              <w:top w:val="nil"/>
              <w:left w:val="nil"/>
              <w:bottom w:val="nil"/>
              <w:right w:val="nil"/>
            </w:tcBorders>
            <w:vAlign w:val="bottom"/>
            <w:hideMark/>
          </w:tcPr>
          <w:p w14:paraId="5AFC1F34" w14:textId="77777777" w:rsidR="00762494" w:rsidRPr="00762494" w:rsidRDefault="00762494" w:rsidP="00762494">
            <w:pPr>
              <w:jc w:val="right"/>
              <w:rPr>
                <w:sz w:val="20"/>
                <w:szCs w:val="20"/>
              </w:rPr>
            </w:pPr>
            <w:r w:rsidRPr="00762494">
              <w:rPr>
                <w:sz w:val="20"/>
                <w:szCs w:val="20"/>
              </w:rPr>
              <w:t>15,7</w:t>
            </w:r>
          </w:p>
        </w:tc>
        <w:tc>
          <w:tcPr>
            <w:tcW w:w="515" w:type="pct"/>
            <w:tcBorders>
              <w:top w:val="nil"/>
              <w:left w:val="nil"/>
              <w:bottom w:val="nil"/>
              <w:right w:val="nil"/>
            </w:tcBorders>
            <w:vAlign w:val="bottom"/>
            <w:hideMark/>
          </w:tcPr>
          <w:p w14:paraId="15460508" w14:textId="77777777" w:rsidR="00762494" w:rsidRPr="00762494" w:rsidRDefault="00762494" w:rsidP="00762494">
            <w:pPr>
              <w:jc w:val="right"/>
              <w:rPr>
                <w:sz w:val="20"/>
                <w:szCs w:val="20"/>
              </w:rPr>
            </w:pPr>
            <w:r w:rsidRPr="00762494">
              <w:rPr>
                <w:sz w:val="20"/>
                <w:szCs w:val="20"/>
              </w:rPr>
              <w:t>15,1</w:t>
            </w:r>
          </w:p>
        </w:tc>
      </w:tr>
      <w:tr w:rsidR="00762494" w:rsidRPr="00762494" w14:paraId="3BD8B0BE" w14:textId="77777777" w:rsidTr="00ED5F92">
        <w:tc>
          <w:tcPr>
            <w:tcW w:w="1783" w:type="pct"/>
            <w:tcBorders>
              <w:top w:val="nil"/>
              <w:left w:val="nil"/>
              <w:bottom w:val="nil"/>
              <w:right w:val="nil"/>
            </w:tcBorders>
            <w:vAlign w:val="bottom"/>
            <w:hideMark/>
          </w:tcPr>
          <w:p w14:paraId="1EDD48F3" w14:textId="77777777" w:rsidR="00762494" w:rsidRPr="00762494" w:rsidRDefault="00762494" w:rsidP="00762494">
            <w:pPr>
              <w:spacing w:before="20" w:after="20"/>
              <w:ind w:left="284" w:hanging="57"/>
              <w:rPr>
                <w:sz w:val="20"/>
                <w:szCs w:val="20"/>
              </w:rPr>
            </w:pPr>
            <w:proofErr w:type="spellStart"/>
            <w:r w:rsidRPr="00762494">
              <w:rPr>
                <w:sz w:val="20"/>
                <w:szCs w:val="20"/>
              </w:rPr>
              <w:t>кошумча</w:t>
            </w:r>
            <w:proofErr w:type="spellEnd"/>
            <w:r w:rsidRPr="00762494">
              <w:rPr>
                <w:sz w:val="20"/>
                <w:szCs w:val="20"/>
              </w:rPr>
              <w:t xml:space="preserve"> нарк </w:t>
            </w:r>
            <w:proofErr w:type="spellStart"/>
            <w:r w:rsidRPr="00762494">
              <w:rPr>
                <w:sz w:val="20"/>
                <w:szCs w:val="20"/>
              </w:rPr>
              <w:t>салыгы</w:t>
            </w:r>
            <w:proofErr w:type="spellEnd"/>
          </w:p>
        </w:tc>
        <w:tc>
          <w:tcPr>
            <w:tcW w:w="594" w:type="pct"/>
            <w:tcBorders>
              <w:top w:val="nil"/>
              <w:left w:val="nil"/>
              <w:bottom w:val="nil"/>
              <w:right w:val="nil"/>
            </w:tcBorders>
            <w:vAlign w:val="bottom"/>
            <w:hideMark/>
          </w:tcPr>
          <w:p w14:paraId="2A445989" w14:textId="77777777" w:rsidR="00762494" w:rsidRPr="00762494" w:rsidRDefault="00762494" w:rsidP="00762494">
            <w:pPr>
              <w:jc w:val="right"/>
              <w:rPr>
                <w:sz w:val="20"/>
                <w:szCs w:val="20"/>
              </w:rPr>
            </w:pPr>
            <w:r w:rsidRPr="00762494">
              <w:rPr>
                <w:sz w:val="20"/>
                <w:szCs w:val="20"/>
              </w:rPr>
              <w:t>116 982,1</w:t>
            </w:r>
          </w:p>
        </w:tc>
        <w:tc>
          <w:tcPr>
            <w:tcW w:w="596" w:type="pct"/>
            <w:tcBorders>
              <w:top w:val="nil"/>
              <w:left w:val="nil"/>
              <w:bottom w:val="nil"/>
              <w:right w:val="nil"/>
            </w:tcBorders>
            <w:vAlign w:val="bottom"/>
            <w:hideMark/>
          </w:tcPr>
          <w:p w14:paraId="1B2BACA5" w14:textId="77777777" w:rsidR="00762494" w:rsidRPr="00762494" w:rsidRDefault="00762494" w:rsidP="00762494">
            <w:pPr>
              <w:jc w:val="right"/>
              <w:rPr>
                <w:sz w:val="20"/>
                <w:szCs w:val="20"/>
              </w:rPr>
            </w:pPr>
            <w:r w:rsidRPr="00762494">
              <w:rPr>
                <w:sz w:val="20"/>
                <w:szCs w:val="20"/>
              </w:rPr>
              <w:t>122 992,4</w:t>
            </w:r>
          </w:p>
        </w:tc>
        <w:tc>
          <w:tcPr>
            <w:tcW w:w="456" w:type="pct"/>
            <w:tcBorders>
              <w:top w:val="nil"/>
              <w:left w:val="nil"/>
              <w:bottom w:val="nil"/>
              <w:right w:val="nil"/>
            </w:tcBorders>
            <w:vAlign w:val="bottom"/>
            <w:hideMark/>
          </w:tcPr>
          <w:p w14:paraId="758B018B" w14:textId="77777777" w:rsidR="00762494" w:rsidRPr="00762494" w:rsidRDefault="00762494" w:rsidP="00762494">
            <w:pPr>
              <w:jc w:val="right"/>
              <w:rPr>
                <w:sz w:val="20"/>
                <w:szCs w:val="20"/>
              </w:rPr>
            </w:pPr>
            <w:r w:rsidRPr="00762494">
              <w:rPr>
                <w:sz w:val="20"/>
                <w:szCs w:val="20"/>
              </w:rPr>
              <w:t>36,8</w:t>
            </w:r>
          </w:p>
        </w:tc>
        <w:tc>
          <w:tcPr>
            <w:tcW w:w="543" w:type="pct"/>
            <w:tcBorders>
              <w:top w:val="nil"/>
              <w:left w:val="nil"/>
              <w:bottom w:val="nil"/>
              <w:right w:val="nil"/>
            </w:tcBorders>
            <w:vAlign w:val="bottom"/>
            <w:hideMark/>
          </w:tcPr>
          <w:p w14:paraId="70C715E6" w14:textId="77777777" w:rsidR="00762494" w:rsidRPr="00762494" w:rsidRDefault="00762494" w:rsidP="00762494">
            <w:pPr>
              <w:jc w:val="right"/>
              <w:rPr>
                <w:sz w:val="20"/>
                <w:szCs w:val="20"/>
              </w:rPr>
            </w:pPr>
            <w:r w:rsidRPr="00762494">
              <w:rPr>
                <w:sz w:val="20"/>
                <w:szCs w:val="20"/>
              </w:rPr>
              <w:t>33,0</w:t>
            </w:r>
          </w:p>
        </w:tc>
        <w:tc>
          <w:tcPr>
            <w:tcW w:w="513" w:type="pct"/>
            <w:gridSpan w:val="2"/>
            <w:tcBorders>
              <w:top w:val="nil"/>
              <w:left w:val="nil"/>
              <w:bottom w:val="nil"/>
              <w:right w:val="nil"/>
            </w:tcBorders>
            <w:vAlign w:val="bottom"/>
            <w:hideMark/>
          </w:tcPr>
          <w:p w14:paraId="20A001AE" w14:textId="77777777" w:rsidR="00762494" w:rsidRPr="00762494" w:rsidRDefault="00762494" w:rsidP="00762494">
            <w:pPr>
              <w:jc w:val="right"/>
              <w:rPr>
                <w:sz w:val="20"/>
                <w:szCs w:val="20"/>
              </w:rPr>
            </w:pPr>
            <w:r w:rsidRPr="00762494">
              <w:rPr>
                <w:sz w:val="20"/>
                <w:szCs w:val="20"/>
              </w:rPr>
              <w:t>12,2</w:t>
            </w:r>
          </w:p>
        </w:tc>
        <w:tc>
          <w:tcPr>
            <w:tcW w:w="515" w:type="pct"/>
            <w:tcBorders>
              <w:top w:val="nil"/>
              <w:left w:val="nil"/>
              <w:bottom w:val="nil"/>
              <w:right w:val="nil"/>
            </w:tcBorders>
            <w:vAlign w:val="bottom"/>
            <w:hideMark/>
          </w:tcPr>
          <w:p w14:paraId="356D440F" w14:textId="77777777" w:rsidR="00762494" w:rsidRPr="00762494" w:rsidRDefault="00762494" w:rsidP="00762494">
            <w:pPr>
              <w:jc w:val="right"/>
              <w:rPr>
                <w:sz w:val="20"/>
                <w:szCs w:val="20"/>
              </w:rPr>
            </w:pPr>
            <w:r w:rsidRPr="00762494">
              <w:rPr>
                <w:sz w:val="20"/>
                <w:szCs w:val="20"/>
              </w:rPr>
              <w:t>11,4</w:t>
            </w:r>
          </w:p>
        </w:tc>
      </w:tr>
      <w:tr w:rsidR="00762494" w:rsidRPr="00762494" w14:paraId="03F49547" w14:textId="77777777" w:rsidTr="00ED5F92">
        <w:tc>
          <w:tcPr>
            <w:tcW w:w="1783" w:type="pct"/>
            <w:tcBorders>
              <w:top w:val="nil"/>
              <w:left w:val="nil"/>
              <w:bottom w:val="nil"/>
              <w:right w:val="nil"/>
            </w:tcBorders>
            <w:vAlign w:val="bottom"/>
            <w:hideMark/>
          </w:tcPr>
          <w:p w14:paraId="030132D5" w14:textId="77777777" w:rsidR="00762494" w:rsidRPr="00762494" w:rsidRDefault="00762494" w:rsidP="00762494">
            <w:pPr>
              <w:spacing w:before="20" w:after="20"/>
              <w:ind w:left="341" w:hanging="57"/>
              <w:rPr>
                <w:sz w:val="20"/>
                <w:szCs w:val="20"/>
              </w:rPr>
            </w:pPr>
            <w:r w:rsidRPr="00762494">
              <w:rPr>
                <w:sz w:val="20"/>
                <w:szCs w:val="20"/>
              </w:rPr>
              <w:lastRenderedPageBreak/>
              <w:t xml:space="preserve">Кыргыз </w:t>
            </w:r>
            <w:proofErr w:type="spellStart"/>
            <w:r w:rsidRPr="00762494">
              <w:rPr>
                <w:sz w:val="20"/>
                <w:szCs w:val="20"/>
              </w:rPr>
              <w:t>Республикасынын</w:t>
            </w:r>
            <w:proofErr w:type="spellEnd"/>
            <w:r w:rsidRPr="00762494">
              <w:rPr>
                <w:sz w:val="20"/>
                <w:szCs w:val="20"/>
              </w:rPr>
              <w:t xml:space="preserve"> </w:t>
            </w:r>
            <w:proofErr w:type="spellStart"/>
            <w:r w:rsidRPr="00762494">
              <w:rPr>
                <w:sz w:val="20"/>
                <w:szCs w:val="20"/>
              </w:rPr>
              <w:t>аймагында</w:t>
            </w:r>
            <w:proofErr w:type="spellEnd"/>
            <w:r w:rsidRPr="00762494">
              <w:rPr>
                <w:sz w:val="20"/>
                <w:szCs w:val="20"/>
              </w:rPr>
              <w:t xml:space="preserve"> </w:t>
            </w:r>
            <w:proofErr w:type="spellStart"/>
            <w:r w:rsidRPr="00762494">
              <w:rPr>
                <w:sz w:val="20"/>
                <w:szCs w:val="20"/>
              </w:rPr>
              <w:t>өндүрүлгөн</w:t>
            </w:r>
            <w:proofErr w:type="spellEnd"/>
            <w:r w:rsidRPr="00762494">
              <w:rPr>
                <w:sz w:val="20"/>
                <w:szCs w:val="20"/>
              </w:rPr>
              <w:t xml:space="preserve"> </w:t>
            </w:r>
            <w:proofErr w:type="spellStart"/>
            <w:r w:rsidRPr="00762494">
              <w:rPr>
                <w:sz w:val="20"/>
                <w:szCs w:val="20"/>
              </w:rPr>
              <w:t>товарлар</w:t>
            </w:r>
            <w:proofErr w:type="spellEnd"/>
            <w:r w:rsidRPr="00762494">
              <w:rPr>
                <w:sz w:val="20"/>
                <w:szCs w:val="20"/>
              </w:rPr>
              <w:t xml:space="preserve"> </w:t>
            </w:r>
            <w:proofErr w:type="spellStart"/>
            <w:r w:rsidRPr="00762494">
              <w:rPr>
                <w:sz w:val="20"/>
                <w:szCs w:val="20"/>
              </w:rPr>
              <w:t>менен</w:t>
            </w:r>
            <w:proofErr w:type="spellEnd"/>
            <w:r w:rsidRPr="00762494">
              <w:rPr>
                <w:sz w:val="20"/>
                <w:szCs w:val="20"/>
              </w:rPr>
              <w:t xml:space="preserve"> </w:t>
            </w:r>
            <w:r w:rsidRPr="00762494">
              <w:rPr>
                <w:sz w:val="20"/>
                <w:szCs w:val="20"/>
                <w:lang w:val="ky-KG"/>
              </w:rPr>
              <w:t>кызмат көрсөтүү</w:t>
            </w:r>
            <w:proofErr w:type="spellStart"/>
            <w:r w:rsidRPr="00762494">
              <w:rPr>
                <w:sz w:val="20"/>
                <w:szCs w:val="20"/>
              </w:rPr>
              <w:t>лөрдүн</w:t>
            </w:r>
            <w:proofErr w:type="spellEnd"/>
            <w:r w:rsidRPr="00762494">
              <w:rPr>
                <w:sz w:val="20"/>
                <w:szCs w:val="20"/>
              </w:rPr>
              <w:t xml:space="preserve"> КНС</w:t>
            </w:r>
          </w:p>
        </w:tc>
        <w:tc>
          <w:tcPr>
            <w:tcW w:w="594" w:type="pct"/>
            <w:tcBorders>
              <w:top w:val="nil"/>
              <w:left w:val="nil"/>
              <w:bottom w:val="nil"/>
              <w:right w:val="nil"/>
            </w:tcBorders>
            <w:vAlign w:val="bottom"/>
            <w:hideMark/>
          </w:tcPr>
          <w:p w14:paraId="6007C5A2" w14:textId="77777777" w:rsidR="00762494" w:rsidRPr="00762494" w:rsidRDefault="00762494" w:rsidP="00762494">
            <w:pPr>
              <w:jc w:val="right"/>
              <w:rPr>
                <w:sz w:val="20"/>
                <w:szCs w:val="20"/>
              </w:rPr>
            </w:pPr>
            <w:r w:rsidRPr="00762494">
              <w:rPr>
                <w:sz w:val="20"/>
                <w:szCs w:val="20"/>
              </w:rPr>
              <w:t>22 567,2</w:t>
            </w:r>
          </w:p>
        </w:tc>
        <w:tc>
          <w:tcPr>
            <w:tcW w:w="596" w:type="pct"/>
            <w:tcBorders>
              <w:top w:val="nil"/>
              <w:left w:val="nil"/>
              <w:bottom w:val="nil"/>
              <w:right w:val="nil"/>
            </w:tcBorders>
            <w:vAlign w:val="bottom"/>
            <w:hideMark/>
          </w:tcPr>
          <w:p w14:paraId="2535B0CC" w14:textId="77777777" w:rsidR="00762494" w:rsidRPr="00762494" w:rsidRDefault="00762494" w:rsidP="00762494">
            <w:pPr>
              <w:jc w:val="right"/>
              <w:rPr>
                <w:sz w:val="20"/>
                <w:szCs w:val="20"/>
              </w:rPr>
            </w:pPr>
            <w:r w:rsidRPr="00762494">
              <w:rPr>
                <w:sz w:val="20"/>
                <w:szCs w:val="20"/>
              </w:rPr>
              <w:t>26 292,9</w:t>
            </w:r>
          </w:p>
        </w:tc>
        <w:tc>
          <w:tcPr>
            <w:tcW w:w="456" w:type="pct"/>
            <w:tcBorders>
              <w:top w:val="nil"/>
              <w:left w:val="nil"/>
              <w:bottom w:val="nil"/>
              <w:right w:val="nil"/>
            </w:tcBorders>
            <w:vAlign w:val="bottom"/>
            <w:hideMark/>
          </w:tcPr>
          <w:p w14:paraId="17CC3D88" w14:textId="77777777" w:rsidR="00762494" w:rsidRPr="00762494" w:rsidRDefault="00762494" w:rsidP="00762494">
            <w:pPr>
              <w:jc w:val="right"/>
              <w:rPr>
                <w:sz w:val="20"/>
                <w:szCs w:val="20"/>
              </w:rPr>
            </w:pPr>
            <w:r w:rsidRPr="00762494">
              <w:rPr>
                <w:sz w:val="20"/>
                <w:szCs w:val="20"/>
              </w:rPr>
              <w:t>7,1</w:t>
            </w:r>
          </w:p>
        </w:tc>
        <w:tc>
          <w:tcPr>
            <w:tcW w:w="543" w:type="pct"/>
            <w:tcBorders>
              <w:top w:val="nil"/>
              <w:left w:val="nil"/>
              <w:bottom w:val="nil"/>
              <w:right w:val="nil"/>
            </w:tcBorders>
            <w:vAlign w:val="bottom"/>
            <w:hideMark/>
          </w:tcPr>
          <w:p w14:paraId="11613F75" w14:textId="77777777" w:rsidR="00762494" w:rsidRPr="00762494" w:rsidRDefault="00762494" w:rsidP="00762494">
            <w:pPr>
              <w:jc w:val="right"/>
              <w:rPr>
                <w:sz w:val="20"/>
                <w:szCs w:val="20"/>
              </w:rPr>
            </w:pPr>
            <w:r w:rsidRPr="00762494">
              <w:rPr>
                <w:sz w:val="20"/>
                <w:szCs w:val="20"/>
              </w:rPr>
              <w:t>7,0</w:t>
            </w:r>
          </w:p>
        </w:tc>
        <w:tc>
          <w:tcPr>
            <w:tcW w:w="513" w:type="pct"/>
            <w:gridSpan w:val="2"/>
            <w:tcBorders>
              <w:top w:val="nil"/>
              <w:left w:val="nil"/>
              <w:bottom w:val="nil"/>
              <w:right w:val="nil"/>
            </w:tcBorders>
            <w:vAlign w:val="bottom"/>
            <w:hideMark/>
          </w:tcPr>
          <w:p w14:paraId="5ACC360E" w14:textId="77777777" w:rsidR="00762494" w:rsidRPr="00762494" w:rsidRDefault="00762494" w:rsidP="00762494">
            <w:pPr>
              <w:jc w:val="right"/>
              <w:rPr>
                <w:sz w:val="20"/>
                <w:szCs w:val="20"/>
              </w:rPr>
            </w:pPr>
            <w:r w:rsidRPr="00762494">
              <w:rPr>
                <w:sz w:val="20"/>
                <w:szCs w:val="20"/>
              </w:rPr>
              <w:t>2,4</w:t>
            </w:r>
          </w:p>
        </w:tc>
        <w:tc>
          <w:tcPr>
            <w:tcW w:w="515" w:type="pct"/>
            <w:tcBorders>
              <w:top w:val="nil"/>
              <w:left w:val="nil"/>
              <w:bottom w:val="nil"/>
              <w:right w:val="nil"/>
            </w:tcBorders>
            <w:vAlign w:val="bottom"/>
            <w:hideMark/>
          </w:tcPr>
          <w:p w14:paraId="6742AD05" w14:textId="77777777" w:rsidR="00762494" w:rsidRPr="00762494" w:rsidRDefault="00762494" w:rsidP="00762494">
            <w:pPr>
              <w:jc w:val="right"/>
              <w:rPr>
                <w:sz w:val="20"/>
                <w:szCs w:val="20"/>
              </w:rPr>
            </w:pPr>
            <w:r w:rsidRPr="00762494">
              <w:rPr>
                <w:sz w:val="20"/>
                <w:szCs w:val="20"/>
              </w:rPr>
              <w:t>2,4</w:t>
            </w:r>
          </w:p>
        </w:tc>
      </w:tr>
      <w:tr w:rsidR="00762494" w:rsidRPr="00762494" w14:paraId="579356AD" w14:textId="77777777" w:rsidTr="00ED5F92">
        <w:tc>
          <w:tcPr>
            <w:tcW w:w="1783" w:type="pct"/>
            <w:tcBorders>
              <w:top w:val="nil"/>
              <w:left w:val="nil"/>
              <w:bottom w:val="nil"/>
              <w:right w:val="nil"/>
            </w:tcBorders>
            <w:vAlign w:val="bottom"/>
            <w:hideMark/>
          </w:tcPr>
          <w:p w14:paraId="590F6CF4" w14:textId="77777777" w:rsidR="00762494" w:rsidRPr="00762494" w:rsidRDefault="00762494" w:rsidP="00762494">
            <w:pPr>
              <w:spacing w:before="20" w:after="20"/>
              <w:ind w:left="341" w:hanging="57"/>
              <w:rPr>
                <w:sz w:val="20"/>
                <w:szCs w:val="20"/>
              </w:rPr>
            </w:pPr>
            <w:r w:rsidRPr="00762494">
              <w:rPr>
                <w:sz w:val="20"/>
                <w:szCs w:val="20"/>
              </w:rPr>
              <w:t xml:space="preserve">Кыргыз </w:t>
            </w:r>
            <w:proofErr w:type="spellStart"/>
            <w:r w:rsidRPr="00762494">
              <w:rPr>
                <w:sz w:val="20"/>
                <w:szCs w:val="20"/>
              </w:rPr>
              <w:t>Республикасынын</w:t>
            </w:r>
            <w:proofErr w:type="spellEnd"/>
            <w:r w:rsidRPr="00762494">
              <w:rPr>
                <w:sz w:val="20"/>
                <w:szCs w:val="20"/>
              </w:rPr>
              <w:t xml:space="preserve"> </w:t>
            </w:r>
            <w:proofErr w:type="spellStart"/>
            <w:r w:rsidRPr="00762494">
              <w:rPr>
                <w:sz w:val="20"/>
                <w:szCs w:val="20"/>
              </w:rPr>
              <w:t>аймагына</w:t>
            </w:r>
            <w:proofErr w:type="spellEnd"/>
            <w:r w:rsidRPr="00762494">
              <w:rPr>
                <w:sz w:val="20"/>
                <w:szCs w:val="20"/>
              </w:rPr>
              <w:t xml:space="preserve"> </w:t>
            </w:r>
            <w:proofErr w:type="spellStart"/>
            <w:r w:rsidRPr="00762494">
              <w:rPr>
                <w:sz w:val="20"/>
                <w:szCs w:val="20"/>
              </w:rPr>
              <w:t>алынып</w:t>
            </w:r>
            <w:proofErr w:type="spellEnd"/>
            <w:r w:rsidRPr="00762494">
              <w:rPr>
                <w:sz w:val="20"/>
                <w:szCs w:val="20"/>
              </w:rPr>
              <w:t xml:space="preserve"> </w:t>
            </w:r>
            <w:proofErr w:type="spellStart"/>
            <w:r w:rsidRPr="00762494">
              <w:rPr>
                <w:sz w:val="20"/>
                <w:szCs w:val="20"/>
              </w:rPr>
              <w:t>келинген</w:t>
            </w:r>
            <w:proofErr w:type="spellEnd"/>
            <w:r w:rsidRPr="00762494">
              <w:rPr>
                <w:sz w:val="20"/>
                <w:szCs w:val="20"/>
              </w:rPr>
              <w:t xml:space="preserve"> </w:t>
            </w:r>
            <w:proofErr w:type="spellStart"/>
            <w:r w:rsidRPr="00762494">
              <w:rPr>
                <w:sz w:val="20"/>
                <w:szCs w:val="20"/>
              </w:rPr>
              <w:t>товарлардын</w:t>
            </w:r>
            <w:proofErr w:type="spellEnd"/>
            <w:r w:rsidRPr="00762494">
              <w:rPr>
                <w:sz w:val="20"/>
                <w:szCs w:val="20"/>
              </w:rPr>
              <w:t xml:space="preserve"> КНС</w:t>
            </w:r>
          </w:p>
        </w:tc>
        <w:tc>
          <w:tcPr>
            <w:tcW w:w="594" w:type="pct"/>
            <w:tcBorders>
              <w:top w:val="nil"/>
              <w:left w:val="nil"/>
              <w:bottom w:val="nil"/>
              <w:right w:val="nil"/>
            </w:tcBorders>
            <w:vAlign w:val="bottom"/>
            <w:hideMark/>
          </w:tcPr>
          <w:p w14:paraId="3FD3B444" w14:textId="77777777" w:rsidR="00762494" w:rsidRPr="00762494" w:rsidRDefault="00762494" w:rsidP="00762494">
            <w:pPr>
              <w:jc w:val="right"/>
              <w:rPr>
                <w:sz w:val="20"/>
                <w:szCs w:val="20"/>
              </w:rPr>
            </w:pPr>
            <w:r w:rsidRPr="00762494">
              <w:rPr>
                <w:sz w:val="20"/>
                <w:szCs w:val="20"/>
              </w:rPr>
              <w:t>94 414,9</w:t>
            </w:r>
          </w:p>
        </w:tc>
        <w:tc>
          <w:tcPr>
            <w:tcW w:w="596" w:type="pct"/>
            <w:tcBorders>
              <w:top w:val="nil"/>
              <w:left w:val="nil"/>
              <w:bottom w:val="nil"/>
              <w:right w:val="nil"/>
            </w:tcBorders>
            <w:vAlign w:val="bottom"/>
            <w:hideMark/>
          </w:tcPr>
          <w:p w14:paraId="37B7768F" w14:textId="77777777" w:rsidR="00762494" w:rsidRPr="00762494" w:rsidRDefault="00762494" w:rsidP="00762494">
            <w:pPr>
              <w:jc w:val="right"/>
              <w:rPr>
                <w:sz w:val="20"/>
                <w:szCs w:val="20"/>
              </w:rPr>
            </w:pPr>
            <w:r w:rsidRPr="00762494">
              <w:rPr>
                <w:sz w:val="20"/>
                <w:szCs w:val="20"/>
              </w:rPr>
              <w:t>96 699,4</w:t>
            </w:r>
          </w:p>
        </w:tc>
        <w:tc>
          <w:tcPr>
            <w:tcW w:w="456" w:type="pct"/>
            <w:tcBorders>
              <w:top w:val="nil"/>
              <w:left w:val="nil"/>
              <w:bottom w:val="nil"/>
              <w:right w:val="nil"/>
            </w:tcBorders>
            <w:vAlign w:val="bottom"/>
            <w:hideMark/>
          </w:tcPr>
          <w:p w14:paraId="144C2E55" w14:textId="77777777" w:rsidR="00762494" w:rsidRPr="00762494" w:rsidRDefault="00762494" w:rsidP="00762494">
            <w:pPr>
              <w:jc w:val="right"/>
              <w:rPr>
                <w:sz w:val="20"/>
                <w:szCs w:val="20"/>
              </w:rPr>
            </w:pPr>
            <w:r w:rsidRPr="00762494">
              <w:rPr>
                <w:sz w:val="20"/>
                <w:szCs w:val="20"/>
              </w:rPr>
              <w:t>29,7</w:t>
            </w:r>
          </w:p>
        </w:tc>
        <w:tc>
          <w:tcPr>
            <w:tcW w:w="543" w:type="pct"/>
            <w:tcBorders>
              <w:top w:val="nil"/>
              <w:left w:val="nil"/>
              <w:bottom w:val="nil"/>
              <w:right w:val="nil"/>
            </w:tcBorders>
            <w:vAlign w:val="bottom"/>
            <w:hideMark/>
          </w:tcPr>
          <w:p w14:paraId="499A3950" w14:textId="77777777" w:rsidR="00762494" w:rsidRPr="00762494" w:rsidRDefault="00762494" w:rsidP="00762494">
            <w:pPr>
              <w:jc w:val="right"/>
              <w:rPr>
                <w:sz w:val="20"/>
                <w:szCs w:val="20"/>
              </w:rPr>
            </w:pPr>
            <w:r w:rsidRPr="00762494">
              <w:rPr>
                <w:sz w:val="20"/>
                <w:szCs w:val="20"/>
              </w:rPr>
              <w:t>25,9</w:t>
            </w:r>
          </w:p>
        </w:tc>
        <w:tc>
          <w:tcPr>
            <w:tcW w:w="513" w:type="pct"/>
            <w:gridSpan w:val="2"/>
            <w:tcBorders>
              <w:top w:val="nil"/>
              <w:left w:val="nil"/>
              <w:bottom w:val="nil"/>
              <w:right w:val="nil"/>
            </w:tcBorders>
            <w:vAlign w:val="bottom"/>
            <w:hideMark/>
          </w:tcPr>
          <w:p w14:paraId="3C958203" w14:textId="77777777" w:rsidR="00762494" w:rsidRPr="00762494" w:rsidRDefault="00762494" w:rsidP="00762494">
            <w:pPr>
              <w:jc w:val="right"/>
              <w:rPr>
                <w:sz w:val="20"/>
                <w:szCs w:val="20"/>
              </w:rPr>
            </w:pPr>
            <w:r w:rsidRPr="00762494">
              <w:rPr>
                <w:sz w:val="20"/>
                <w:szCs w:val="20"/>
              </w:rPr>
              <w:t>9,9</w:t>
            </w:r>
          </w:p>
        </w:tc>
        <w:tc>
          <w:tcPr>
            <w:tcW w:w="515" w:type="pct"/>
            <w:tcBorders>
              <w:top w:val="nil"/>
              <w:left w:val="nil"/>
              <w:bottom w:val="nil"/>
              <w:right w:val="nil"/>
            </w:tcBorders>
            <w:vAlign w:val="bottom"/>
            <w:hideMark/>
          </w:tcPr>
          <w:p w14:paraId="4EA97FA9" w14:textId="77777777" w:rsidR="00762494" w:rsidRPr="00762494" w:rsidRDefault="00762494" w:rsidP="00762494">
            <w:pPr>
              <w:jc w:val="right"/>
              <w:rPr>
                <w:sz w:val="20"/>
                <w:szCs w:val="20"/>
              </w:rPr>
            </w:pPr>
            <w:r w:rsidRPr="00762494">
              <w:rPr>
                <w:sz w:val="20"/>
                <w:szCs w:val="20"/>
              </w:rPr>
              <w:t>8,9</w:t>
            </w:r>
          </w:p>
        </w:tc>
      </w:tr>
      <w:tr w:rsidR="00762494" w:rsidRPr="00762494" w14:paraId="32B5BB83" w14:textId="77777777" w:rsidTr="00ED5F92">
        <w:tc>
          <w:tcPr>
            <w:tcW w:w="1783" w:type="pct"/>
            <w:tcBorders>
              <w:top w:val="nil"/>
              <w:left w:val="nil"/>
              <w:bottom w:val="nil"/>
              <w:right w:val="nil"/>
            </w:tcBorders>
            <w:vAlign w:val="bottom"/>
            <w:hideMark/>
          </w:tcPr>
          <w:p w14:paraId="4A711459" w14:textId="77777777" w:rsidR="00762494" w:rsidRPr="00762494" w:rsidRDefault="00762494" w:rsidP="00762494">
            <w:pPr>
              <w:spacing w:before="20" w:after="20"/>
              <w:ind w:left="284" w:hanging="57"/>
              <w:rPr>
                <w:sz w:val="20"/>
                <w:szCs w:val="20"/>
              </w:rPr>
            </w:pPr>
            <w:proofErr w:type="spellStart"/>
            <w:r w:rsidRPr="00762494">
              <w:rPr>
                <w:sz w:val="20"/>
                <w:szCs w:val="20"/>
              </w:rPr>
              <w:t>сатуудан</w:t>
            </w:r>
            <w:proofErr w:type="spellEnd"/>
            <w:r w:rsidRPr="00762494">
              <w:rPr>
                <w:sz w:val="20"/>
                <w:szCs w:val="20"/>
              </w:rPr>
              <w:t xml:space="preserve"> </w:t>
            </w:r>
            <w:r w:rsidRPr="00762494">
              <w:rPr>
                <w:sz w:val="20"/>
                <w:szCs w:val="20"/>
                <w:lang w:val="ky-KG"/>
              </w:rPr>
              <w:t xml:space="preserve">түшкөн </w:t>
            </w:r>
            <w:proofErr w:type="spellStart"/>
            <w:r w:rsidRPr="00762494">
              <w:rPr>
                <w:sz w:val="20"/>
                <w:szCs w:val="20"/>
              </w:rPr>
              <w:t>салык</w:t>
            </w:r>
            <w:proofErr w:type="spellEnd"/>
          </w:p>
        </w:tc>
        <w:tc>
          <w:tcPr>
            <w:tcW w:w="594" w:type="pct"/>
            <w:tcBorders>
              <w:top w:val="nil"/>
              <w:left w:val="nil"/>
              <w:bottom w:val="nil"/>
              <w:right w:val="nil"/>
            </w:tcBorders>
            <w:vAlign w:val="bottom"/>
            <w:hideMark/>
          </w:tcPr>
          <w:p w14:paraId="6F266A94" w14:textId="77777777" w:rsidR="00762494" w:rsidRPr="00762494" w:rsidRDefault="00762494" w:rsidP="00762494">
            <w:pPr>
              <w:jc w:val="right"/>
              <w:rPr>
                <w:sz w:val="20"/>
                <w:szCs w:val="20"/>
              </w:rPr>
            </w:pPr>
            <w:r w:rsidRPr="00762494">
              <w:rPr>
                <w:sz w:val="20"/>
                <w:szCs w:val="20"/>
              </w:rPr>
              <w:t>15 226,4</w:t>
            </w:r>
          </w:p>
        </w:tc>
        <w:tc>
          <w:tcPr>
            <w:tcW w:w="596" w:type="pct"/>
            <w:tcBorders>
              <w:top w:val="nil"/>
              <w:left w:val="nil"/>
              <w:bottom w:val="nil"/>
              <w:right w:val="nil"/>
            </w:tcBorders>
            <w:vAlign w:val="bottom"/>
            <w:hideMark/>
          </w:tcPr>
          <w:p w14:paraId="2FD39E36" w14:textId="77777777" w:rsidR="00762494" w:rsidRPr="00762494" w:rsidRDefault="00762494" w:rsidP="00762494">
            <w:pPr>
              <w:jc w:val="right"/>
              <w:rPr>
                <w:sz w:val="20"/>
                <w:szCs w:val="20"/>
              </w:rPr>
            </w:pPr>
            <w:r w:rsidRPr="00762494">
              <w:rPr>
                <w:sz w:val="20"/>
                <w:szCs w:val="20"/>
              </w:rPr>
              <w:t>19 849,7</w:t>
            </w:r>
          </w:p>
        </w:tc>
        <w:tc>
          <w:tcPr>
            <w:tcW w:w="456" w:type="pct"/>
            <w:tcBorders>
              <w:top w:val="nil"/>
              <w:left w:val="nil"/>
              <w:bottom w:val="nil"/>
              <w:right w:val="nil"/>
            </w:tcBorders>
            <w:vAlign w:val="bottom"/>
            <w:hideMark/>
          </w:tcPr>
          <w:p w14:paraId="64694D90" w14:textId="77777777" w:rsidR="00762494" w:rsidRPr="00762494" w:rsidRDefault="00762494" w:rsidP="00762494">
            <w:pPr>
              <w:jc w:val="right"/>
              <w:rPr>
                <w:sz w:val="20"/>
                <w:szCs w:val="20"/>
              </w:rPr>
            </w:pPr>
            <w:r w:rsidRPr="00762494">
              <w:rPr>
                <w:sz w:val="20"/>
                <w:szCs w:val="20"/>
              </w:rPr>
              <w:t>4,8</w:t>
            </w:r>
          </w:p>
        </w:tc>
        <w:tc>
          <w:tcPr>
            <w:tcW w:w="543" w:type="pct"/>
            <w:tcBorders>
              <w:top w:val="nil"/>
              <w:left w:val="nil"/>
              <w:bottom w:val="nil"/>
              <w:right w:val="nil"/>
            </w:tcBorders>
            <w:vAlign w:val="bottom"/>
            <w:hideMark/>
          </w:tcPr>
          <w:p w14:paraId="36D1863F" w14:textId="77777777" w:rsidR="00762494" w:rsidRPr="00762494" w:rsidRDefault="00762494" w:rsidP="00762494">
            <w:pPr>
              <w:jc w:val="right"/>
              <w:rPr>
                <w:sz w:val="20"/>
                <w:szCs w:val="20"/>
              </w:rPr>
            </w:pPr>
            <w:r w:rsidRPr="00762494">
              <w:rPr>
                <w:sz w:val="20"/>
                <w:szCs w:val="20"/>
              </w:rPr>
              <w:t>5,3</w:t>
            </w:r>
          </w:p>
        </w:tc>
        <w:tc>
          <w:tcPr>
            <w:tcW w:w="513" w:type="pct"/>
            <w:gridSpan w:val="2"/>
            <w:tcBorders>
              <w:top w:val="nil"/>
              <w:left w:val="nil"/>
              <w:bottom w:val="nil"/>
              <w:right w:val="nil"/>
            </w:tcBorders>
            <w:vAlign w:val="bottom"/>
            <w:hideMark/>
          </w:tcPr>
          <w:p w14:paraId="1F17FF2C" w14:textId="77777777" w:rsidR="00762494" w:rsidRPr="00762494" w:rsidRDefault="00762494" w:rsidP="00762494">
            <w:pPr>
              <w:jc w:val="right"/>
              <w:rPr>
                <w:sz w:val="20"/>
                <w:szCs w:val="20"/>
              </w:rPr>
            </w:pPr>
            <w:r w:rsidRPr="00762494">
              <w:rPr>
                <w:sz w:val="20"/>
                <w:szCs w:val="20"/>
              </w:rPr>
              <w:t>1,6</w:t>
            </w:r>
          </w:p>
        </w:tc>
        <w:tc>
          <w:tcPr>
            <w:tcW w:w="515" w:type="pct"/>
            <w:tcBorders>
              <w:top w:val="nil"/>
              <w:left w:val="nil"/>
              <w:bottom w:val="nil"/>
              <w:right w:val="nil"/>
            </w:tcBorders>
            <w:vAlign w:val="bottom"/>
            <w:hideMark/>
          </w:tcPr>
          <w:p w14:paraId="76A4FE1E" w14:textId="77777777" w:rsidR="00762494" w:rsidRPr="00762494" w:rsidRDefault="00762494" w:rsidP="00762494">
            <w:pPr>
              <w:jc w:val="right"/>
              <w:rPr>
                <w:sz w:val="20"/>
                <w:szCs w:val="20"/>
              </w:rPr>
            </w:pPr>
            <w:r w:rsidRPr="00762494">
              <w:rPr>
                <w:sz w:val="20"/>
                <w:szCs w:val="20"/>
              </w:rPr>
              <w:t>1,8</w:t>
            </w:r>
          </w:p>
        </w:tc>
      </w:tr>
      <w:tr w:rsidR="00762494" w:rsidRPr="00762494" w14:paraId="6F712808" w14:textId="77777777" w:rsidTr="00ED5F92">
        <w:tc>
          <w:tcPr>
            <w:tcW w:w="1783" w:type="pct"/>
            <w:tcBorders>
              <w:top w:val="nil"/>
              <w:left w:val="nil"/>
              <w:bottom w:val="nil"/>
              <w:right w:val="nil"/>
            </w:tcBorders>
            <w:vAlign w:val="bottom"/>
            <w:hideMark/>
          </w:tcPr>
          <w:p w14:paraId="00E758C0" w14:textId="77777777" w:rsidR="00762494" w:rsidRPr="00762494" w:rsidRDefault="00762494" w:rsidP="00762494">
            <w:pPr>
              <w:spacing w:before="20" w:after="20"/>
              <w:ind w:left="284" w:hanging="57"/>
              <w:rPr>
                <w:sz w:val="20"/>
                <w:szCs w:val="20"/>
              </w:rPr>
            </w:pPr>
            <w:proofErr w:type="spellStart"/>
            <w:r w:rsidRPr="00762494">
              <w:rPr>
                <w:sz w:val="20"/>
                <w:szCs w:val="20"/>
              </w:rPr>
              <w:t>акциздик</w:t>
            </w:r>
            <w:proofErr w:type="spellEnd"/>
            <w:r w:rsidRPr="00762494">
              <w:rPr>
                <w:sz w:val="20"/>
                <w:szCs w:val="20"/>
              </w:rPr>
              <w:t xml:space="preserve"> </w:t>
            </w:r>
            <w:proofErr w:type="spellStart"/>
            <w:r w:rsidRPr="00762494">
              <w:rPr>
                <w:sz w:val="20"/>
                <w:szCs w:val="20"/>
              </w:rPr>
              <w:t>салык</w:t>
            </w:r>
            <w:proofErr w:type="spellEnd"/>
          </w:p>
        </w:tc>
        <w:tc>
          <w:tcPr>
            <w:tcW w:w="594" w:type="pct"/>
            <w:tcBorders>
              <w:top w:val="nil"/>
              <w:left w:val="nil"/>
              <w:bottom w:val="nil"/>
              <w:right w:val="nil"/>
            </w:tcBorders>
            <w:vAlign w:val="bottom"/>
            <w:hideMark/>
          </w:tcPr>
          <w:p w14:paraId="46446E27" w14:textId="77777777" w:rsidR="00762494" w:rsidRPr="00762494" w:rsidRDefault="00762494" w:rsidP="00762494">
            <w:pPr>
              <w:jc w:val="right"/>
              <w:rPr>
                <w:sz w:val="20"/>
                <w:szCs w:val="20"/>
              </w:rPr>
            </w:pPr>
            <w:r w:rsidRPr="00762494">
              <w:rPr>
                <w:sz w:val="20"/>
                <w:szCs w:val="20"/>
              </w:rPr>
              <w:t>14 098,8</w:t>
            </w:r>
          </w:p>
        </w:tc>
        <w:tc>
          <w:tcPr>
            <w:tcW w:w="596" w:type="pct"/>
            <w:tcBorders>
              <w:top w:val="nil"/>
              <w:left w:val="nil"/>
              <w:bottom w:val="nil"/>
              <w:right w:val="nil"/>
            </w:tcBorders>
            <w:vAlign w:val="bottom"/>
            <w:hideMark/>
          </w:tcPr>
          <w:p w14:paraId="4A42B50C" w14:textId="77777777" w:rsidR="00762494" w:rsidRPr="00762494" w:rsidRDefault="00762494" w:rsidP="00762494">
            <w:pPr>
              <w:jc w:val="right"/>
              <w:rPr>
                <w:sz w:val="20"/>
                <w:szCs w:val="20"/>
              </w:rPr>
            </w:pPr>
            <w:r w:rsidRPr="00762494">
              <w:rPr>
                <w:sz w:val="20"/>
                <w:szCs w:val="20"/>
              </w:rPr>
              <w:t>15 539,8</w:t>
            </w:r>
          </w:p>
        </w:tc>
        <w:tc>
          <w:tcPr>
            <w:tcW w:w="456" w:type="pct"/>
            <w:tcBorders>
              <w:top w:val="nil"/>
              <w:left w:val="nil"/>
              <w:bottom w:val="nil"/>
              <w:right w:val="nil"/>
            </w:tcBorders>
            <w:vAlign w:val="bottom"/>
            <w:hideMark/>
          </w:tcPr>
          <w:p w14:paraId="7C285B5B" w14:textId="77777777" w:rsidR="00762494" w:rsidRPr="00762494" w:rsidRDefault="00762494" w:rsidP="00762494">
            <w:pPr>
              <w:jc w:val="right"/>
              <w:rPr>
                <w:sz w:val="20"/>
                <w:szCs w:val="20"/>
              </w:rPr>
            </w:pPr>
            <w:r w:rsidRPr="00762494">
              <w:rPr>
                <w:sz w:val="20"/>
                <w:szCs w:val="20"/>
              </w:rPr>
              <w:t>4,4</w:t>
            </w:r>
          </w:p>
        </w:tc>
        <w:tc>
          <w:tcPr>
            <w:tcW w:w="543" w:type="pct"/>
            <w:tcBorders>
              <w:top w:val="nil"/>
              <w:left w:val="nil"/>
              <w:bottom w:val="nil"/>
              <w:right w:val="nil"/>
            </w:tcBorders>
            <w:vAlign w:val="bottom"/>
            <w:hideMark/>
          </w:tcPr>
          <w:p w14:paraId="3345B5A2" w14:textId="77777777" w:rsidR="00762494" w:rsidRPr="00762494" w:rsidRDefault="00762494" w:rsidP="00762494">
            <w:pPr>
              <w:jc w:val="right"/>
              <w:rPr>
                <w:sz w:val="20"/>
                <w:szCs w:val="20"/>
              </w:rPr>
            </w:pPr>
            <w:r w:rsidRPr="00762494">
              <w:rPr>
                <w:sz w:val="20"/>
                <w:szCs w:val="20"/>
              </w:rPr>
              <w:t>4,2</w:t>
            </w:r>
          </w:p>
        </w:tc>
        <w:tc>
          <w:tcPr>
            <w:tcW w:w="513" w:type="pct"/>
            <w:gridSpan w:val="2"/>
            <w:tcBorders>
              <w:top w:val="nil"/>
              <w:left w:val="nil"/>
              <w:bottom w:val="nil"/>
              <w:right w:val="nil"/>
            </w:tcBorders>
            <w:vAlign w:val="bottom"/>
            <w:hideMark/>
          </w:tcPr>
          <w:p w14:paraId="1455E032" w14:textId="77777777" w:rsidR="00762494" w:rsidRPr="00762494" w:rsidRDefault="00762494" w:rsidP="00762494">
            <w:pPr>
              <w:jc w:val="right"/>
              <w:rPr>
                <w:sz w:val="20"/>
                <w:szCs w:val="20"/>
              </w:rPr>
            </w:pPr>
            <w:r w:rsidRPr="00762494">
              <w:rPr>
                <w:sz w:val="20"/>
                <w:szCs w:val="20"/>
              </w:rPr>
              <w:t>1,5</w:t>
            </w:r>
          </w:p>
        </w:tc>
        <w:tc>
          <w:tcPr>
            <w:tcW w:w="515" w:type="pct"/>
            <w:tcBorders>
              <w:top w:val="nil"/>
              <w:left w:val="nil"/>
              <w:bottom w:val="nil"/>
              <w:right w:val="nil"/>
            </w:tcBorders>
            <w:vAlign w:val="bottom"/>
            <w:hideMark/>
          </w:tcPr>
          <w:p w14:paraId="3D86978F" w14:textId="77777777" w:rsidR="00762494" w:rsidRPr="00762494" w:rsidRDefault="00762494" w:rsidP="00762494">
            <w:pPr>
              <w:jc w:val="right"/>
              <w:rPr>
                <w:sz w:val="20"/>
                <w:szCs w:val="20"/>
              </w:rPr>
            </w:pPr>
            <w:r w:rsidRPr="00762494">
              <w:rPr>
                <w:sz w:val="20"/>
                <w:szCs w:val="20"/>
              </w:rPr>
              <w:t>1,4</w:t>
            </w:r>
          </w:p>
        </w:tc>
      </w:tr>
      <w:tr w:rsidR="00762494" w:rsidRPr="00762494" w14:paraId="34793B84" w14:textId="77777777" w:rsidTr="00ED5F92">
        <w:tc>
          <w:tcPr>
            <w:tcW w:w="1783" w:type="pct"/>
            <w:tcBorders>
              <w:top w:val="nil"/>
              <w:left w:val="nil"/>
              <w:bottom w:val="nil"/>
              <w:right w:val="nil"/>
            </w:tcBorders>
            <w:vAlign w:val="bottom"/>
            <w:hideMark/>
          </w:tcPr>
          <w:p w14:paraId="6319A800" w14:textId="77777777" w:rsidR="00762494" w:rsidRPr="00762494" w:rsidRDefault="00762494" w:rsidP="00762494">
            <w:pPr>
              <w:spacing w:before="20" w:after="20"/>
              <w:ind w:left="341" w:hanging="57"/>
              <w:rPr>
                <w:sz w:val="20"/>
                <w:szCs w:val="20"/>
              </w:rPr>
            </w:pPr>
            <w:r w:rsidRPr="00762494">
              <w:rPr>
                <w:sz w:val="20"/>
                <w:szCs w:val="20"/>
              </w:rPr>
              <w:t xml:space="preserve">Кыргыз </w:t>
            </w:r>
            <w:proofErr w:type="spellStart"/>
            <w:r w:rsidRPr="00762494">
              <w:rPr>
                <w:sz w:val="20"/>
                <w:szCs w:val="20"/>
              </w:rPr>
              <w:t>Республикасынын</w:t>
            </w:r>
            <w:proofErr w:type="spellEnd"/>
            <w:r w:rsidRPr="00762494">
              <w:rPr>
                <w:sz w:val="20"/>
                <w:szCs w:val="20"/>
              </w:rPr>
              <w:t xml:space="preserve"> </w:t>
            </w:r>
            <w:proofErr w:type="spellStart"/>
            <w:r w:rsidRPr="00762494">
              <w:rPr>
                <w:sz w:val="20"/>
                <w:szCs w:val="20"/>
              </w:rPr>
              <w:t>аймагында</w:t>
            </w:r>
            <w:proofErr w:type="spellEnd"/>
            <w:r w:rsidRPr="00762494">
              <w:rPr>
                <w:sz w:val="20"/>
                <w:szCs w:val="20"/>
              </w:rPr>
              <w:t xml:space="preserve"> </w:t>
            </w:r>
            <w:proofErr w:type="spellStart"/>
            <w:r w:rsidRPr="00762494">
              <w:rPr>
                <w:sz w:val="20"/>
                <w:szCs w:val="20"/>
              </w:rPr>
              <w:t>өндүрүлгөн</w:t>
            </w:r>
            <w:proofErr w:type="spellEnd"/>
            <w:r w:rsidRPr="00762494">
              <w:rPr>
                <w:sz w:val="20"/>
                <w:szCs w:val="20"/>
              </w:rPr>
              <w:t xml:space="preserve"> </w:t>
            </w:r>
            <w:r w:rsidRPr="00762494">
              <w:rPr>
                <w:sz w:val="20"/>
                <w:szCs w:val="20"/>
                <w:lang w:val="ky-KG"/>
              </w:rPr>
              <w:t xml:space="preserve">же сатылган </w:t>
            </w:r>
            <w:proofErr w:type="spellStart"/>
            <w:r w:rsidRPr="00762494">
              <w:rPr>
                <w:sz w:val="20"/>
                <w:szCs w:val="20"/>
              </w:rPr>
              <w:t>товарлардын</w:t>
            </w:r>
            <w:proofErr w:type="spellEnd"/>
            <w:r w:rsidRPr="00762494">
              <w:rPr>
                <w:sz w:val="20"/>
                <w:szCs w:val="20"/>
              </w:rPr>
              <w:t xml:space="preserve"> </w:t>
            </w:r>
            <w:proofErr w:type="spellStart"/>
            <w:r w:rsidRPr="00762494">
              <w:rPr>
                <w:sz w:val="20"/>
                <w:szCs w:val="20"/>
              </w:rPr>
              <w:t>акциздик</w:t>
            </w:r>
            <w:proofErr w:type="spellEnd"/>
            <w:r w:rsidRPr="00762494">
              <w:rPr>
                <w:sz w:val="20"/>
                <w:szCs w:val="20"/>
              </w:rPr>
              <w:t xml:space="preserve"> </w:t>
            </w:r>
            <w:proofErr w:type="spellStart"/>
            <w:r w:rsidRPr="00762494">
              <w:rPr>
                <w:sz w:val="20"/>
                <w:szCs w:val="20"/>
              </w:rPr>
              <w:t>салыгы</w:t>
            </w:r>
            <w:proofErr w:type="spellEnd"/>
          </w:p>
        </w:tc>
        <w:tc>
          <w:tcPr>
            <w:tcW w:w="594" w:type="pct"/>
            <w:tcBorders>
              <w:top w:val="nil"/>
              <w:left w:val="nil"/>
              <w:bottom w:val="nil"/>
              <w:right w:val="nil"/>
            </w:tcBorders>
            <w:vAlign w:val="bottom"/>
            <w:hideMark/>
          </w:tcPr>
          <w:p w14:paraId="6A4EF3D2" w14:textId="77777777" w:rsidR="00762494" w:rsidRPr="00762494" w:rsidRDefault="00762494" w:rsidP="00762494">
            <w:pPr>
              <w:jc w:val="right"/>
              <w:rPr>
                <w:sz w:val="20"/>
                <w:szCs w:val="20"/>
              </w:rPr>
            </w:pPr>
            <w:r w:rsidRPr="00762494">
              <w:rPr>
                <w:sz w:val="20"/>
                <w:szCs w:val="20"/>
              </w:rPr>
              <w:t>3 283,4</w:t>
            </w:r>
          </w:p>
        </w:tc>
        <w:tc>
          <w:tcPr>
            <w:tcW w:w="596" w:type="pct"/>
            <w:tcBorders>
              <w:top w:val="nil"/>
              <w:left w:val="nil"/>
              <w:bottom w:val="nil"/>
              <w:right w:val="nil"/>
            </w:tcBorders>
            <w:vAlign w:val="bottom"/>
            <w:hideMark/>
          </w:tcPr>
          <w:p w14:paraId="71ECA7BD" w14:textId="77777777" w:rsidR="00762494" w:rsidRPr="00762494" w:rsidRDefault="00762494" w:rsidP="00762494">
            <w:pPr>
              <w:jc w:val="right"/>
              <w:rPr>
                <w:sz w:val="20"/>
                <w:szCs w:val="20"/>
              </w:rPr>
            </w:pPr>
            <w:r w:rsidRPr="00762494">
              <w:rPr>
                <w:sz w:val="20"/>
                <w:szCs w:val="20"/>
              </w:rPr>
              <w:t>4 046,5</w:t>
            </w:r>
          </w:p>
        </w:tc>
        <w:tc>
          <w:tcPr>
            <w:tcW w:w="456" w:type="pct"/>
            <w:tcBorders>
              <w:top w:val="nil"/>
              <w:left w:val="nil"/>
              <w:bottom w:val="nil"/>
              <w:right w:val="nil"/>
            </w:tcBorders>
            <w:vAlign w:val="bottom"/>
            <w:hideMark/>
          </w:tcPr>
          <w:p w14:paraId="1EEBDF72" w14:textId="77777777" w:rsidR="00762494" w:rsidRPr="00762494" w:rsidRDefault="00762494" w:rsidP="00762494">
            <w:pPr>
              <w:jc w:val="right"/>
              <w:rPr>
                <w:sz w:val="20"/>
                <w:szCs w:val="20"/>
              </w:rPr>
            </w:pPr>
            <w:r w:rsidRPr="00762494">
              <w:rPr>
                <w:sz w:val="20"/>
                <w:szCs w:val="20"/>
              </w:rPr>
              <w:t>1,0</w:t>
            </w:r>
          </w:p>
        </w:tc>
        <w:tc>
          <w:tcPr>
            <w:tcW w:w="543" w:type="pct"/>
            <w:tcBorders>
              <w:top w:val="nil"/>
              <w:left w:val="nil"/>
              <w:bottom w:val="nil"/>
              <w:right w:val="nil"/>
            </w:tcBorders>
            <w:vAlign w:val="bottom"/>
            <w:hideMark/>
          </w:tcPr>
          <w:p w14:paraId="59E7CD89" w14:textId="77777777" w:rsidR="00762494" w:rsidRPr="00762494" w:rsidRDefault="00762494" w:rsidP="00762494">
            <w:pPr>
              <w:jc w:val="right"/>
              <w:rPr>
                <w:sz w:val="20"/>
                <w:szCs w:val="20"/>
              </w:rPr>
            </w:pPr>
            <w:r w:rsidRPr="00762494">
              <w:rPr>
                <w:sz w:val="20"/>
                <w:szCs w:val="20"/>
              </w:rPr>
              <w:t>1,1</w:t>
            </w:r>
          </w:p>
        </w:tc>
        <w:tc>
          <w:tcPr>
            <w:tcW w:w="513" w:type="pct"/>
            <w:gridSpan w:val="2"/>
            <w:tcBorders>
              <w:top w:val="nil"/>
              <w:left w:val="nil"/>
              <w:bottom w:val="nil"/>
              <w:right w:val="nil"/>
            </w:tcBorders>
            <w:vAlign w:val="bottom"/>
            <w:hideMark/>
          </w:tcPr>
          <w:p w14:paraId="2CC4F8A8" w14:textId="77777777" w:rsidR="00762494" w:rsidRPr="00762494" w:rsidRDefault="00762494" w:rsidP="00762494">
            <w:pPr>
              <w:jc w:val="right"/>
              <w:rPr>
                <w:sz w:val="20"/>
                <w:szCs w:val="20"/>
              </w:rPr>
            </w:pPr>
            <w:r w:rsidRPr="00762494">
              <w:rPr>
                <w:sz w:val="20"/>
                <w:szCs w:val="20"/>
              </w:rPr>
              <w:t>0,3</w:t>
            </w:r>
          </w:p>
        </w:tc>
        <w:tc>
          <w:tcPr>
            <w:tcW w:w="515" w:type="pct"/>
            <w:tcBorders>
              <w:top w:val="nil"/>
              <w:left w:val="nil"/>
              <w:bottom w:val="nil"/>
              <w:right w:val="nil"/>
            </w:tcBorders>
            <w:vAlign w:val="bottom"/>
            <w:hideMark/>
          </w:tcPr>
          <w:p w14:paraId="1B84107D" w14:textId="77777777" w:rsidR="00762494" w:rsidRPr="00762494" w:rsidRDefault="00762494" w:rsidP="00762494">
            <w:pPr>
              <w:jc w:val="right"/>
              <w:rPr>
                <w:sz w:val="20"/>
                <w:szCs w:val="20"/>
              </w:rPr>
            </w:pPr>
            <w:r w:rsidRPr="00762494">
              <w:rPr>
                <w:sz w:val="20"/>
                <w:szCs w:val="20"/>
              </w:rPr>
              <w:t>0,4</w:t>
            </w:r>
          </w:p>
        </w:tc>
      </w:tr>
      <w:tr w:rsidR="00762494" w:rsidRPr="00762494" w14:paraId="538A14B0" w14:textId="77777777" w:rsidTr="00ED5F92">
        <w:tc>
          <w:tcPr>
            <w:tcW w:w="1783" w:type="pct"/>
            <w:tcBorders>
              <w:top w:val="nil"/>
              <w:left w:val="nil"/>
              <w:bottom w:val="nil"/>
              <w:right w:val="nil"/>
            </w:tcBorders>
            <w:vAlign w:val="bottom"/>
            <w:hideMark/>
          </w:tcPr>
          <w:p w14:paraId="29ED01F5" w14:textId="77777777" w:rsidR="00762494" w:rsidRPr="00762494" w:rsidRDefault="00762494" w:rsidP="00762494">
            <w:pPr>
              <w:spacing w:before="20" w:after="20"/>
              <w:ind w:left="341" w:hanging="57"/>
              <w:rPr>
                <w:sz w:val="20"/>
                <w:szCs w:val="20"/>
              </w:rPr>
            </w:pPr>
            <w:r w:rsidRPr="00762494">
              <w:rPr>
                <w:sz w:val="20"/>
                <w:szCs w:val="20"/>
              </w:rPr>
              <w:t xml:space="preserve">Кыргыз </w:t>
            </w:r>
            <w:proofErr w:type="spellStart"/>
            <w:r w:rsidRPr="00762494">
              <w:rPr>
                <w:sz w:val="20"/>
                <w:szCs w:val="20"/>
              </w:rPr>
              <w:t>Республикасынын</w:t>
            </w:r>
            <w:proofErr w:type="spellEnd"/>
            <w:r w:rsidRPr="00762494">
              <w:rPr>
                <w:sz w:val="20"/>
                <w:szCs w:val="20"/>
              </w:rPr>
              <w:t xml:space="preserve"> </w:t>
            </w:r>
            <w:proofErr w:type="spellStart"/>
            <w:r w:rsidRPr="00762494">
              <w:rPr>
                <w:sz w:val="20"/>
                <w:szCs w:val="20"/>
              </w:rPr>
              <w:t>аймагына</w:t>
            </w:r>
            <w:proofErr w:type="spellEnd"/>
            <w:r w:rsidRPr="00762494">
              <w:rPr>
                <w:sz w:val="20"/>
                <w:szCs w:val="20"/>
              </w:rPr>
              <w:t xml:space="preserve"> </w:t>
            </w:r>
            <w:proofErr w:type="spellStart"/>
            <w:r w:rsidRPr="00762494">
              <w:rPr>
                <w:sz w:val="20"/>
                <w:szCs w:val="20"/>
              </w:rPr>
              <w:t>алынып</w:t>
            </w:r>
            <w:proofErr w:type="spellEnd"/>
            <w:r w:rsidRPr="00762494">
              <w:rPr>
                <w:sz w:val="20"/>
                <w:szCs w:val="20"/>
              </w:rPr>
              <w:t xml:space="preserve"> </w:t>
            </w:r>
            <w:proofErr w:type="spellStart"/>
            <w:r w:rsidRPr="00762494">
              <w:rPr>
                <w:sz w:val="20"/>
                <w:szCs w:val="20"/>
              </w:rPr>
              <w:t>келинген</w:t>
            </w:r>
            <w:proofErr w:type="spellEnd"/>
            <w:r w:rsidRPr="00762494">
              <w:rPr>
                <w:sz w:val="20"/>
                <w:szCs w:val="20"/>
              </w:rPr>
              <w:t xml:space="preserve"> </w:t>
            </w:r>
            <w:proofErr w:type="spellStart"/>
            <w:r w:rsidRPr="00762494">
              <w:rPr>
                <w:sz w:val="20"/>
                <w:szCs w:val="20"/>
              </w:rPr>
              <w:t>товарлардын</w:t>
            </w:r>
            <w:proofErr w:type="spellEnd"/>
            <w:r w:rsidRPr="00762494">
              <w:rPr>
                <w:sz w:val="20"/>
                <w:szCs w:val="20"/>
              </w:rPr>
              <w:t xml:space="preserve"> </w:t>
            </w:r>
            <w:proofErr w:type="spellStart"/>
            <w:r w:rsidRPr="00762494">
              <w:rPr>
                <w:sz w:val="20"/>
                <w:szCs w:val="20"/>
              </w:rPr>
              <w:t>акциздик</w:t>
            </w:r>
            <w:proofErr w:type="spellEnd"/>
            <w:r w:rsidRPr="00762494">
              <w:rPr>
                <w:sz w:val="20"/>
                <w:szCs w:val="20"/>
              </w:rPr>
              <w:t xml:space="preserve"> </w:t>
            </w:r>
            <w:proofErr w:type="spellStart"/>
            <w:r w:rsidRPr="00762494">
              <w:rPr>
                <w:sz w:val="20"/>
                <w:szCs w:val="20"/>
              </w:rPr>
              <w:t>салыгы</w:t>
            </w:r>
            <w:proofErr w:type="spellEnd"/>
          </w:p>
        </w:tc>
        <w:tc>
          <w:tcPr>
            <w:tcW w:w="594" w:type="pct"/>
            <w:tcBorders>
              <w:top w:val="nil"/>
              <w:left w:val="nil"/>
              <w:bottom w:val="nil"/>
              <w:right w:val="nil"/>
            </w:tcBorders>
            <w:vAlign w:val="bottom"/>
            <w:hideMark/>
          </w:tcPr>
          <w:p w14:paraId="0470E707" w14:textId="77777777" w:rsidR="00762494" w:rsidRPr="00762494" w:rsidRDefault="00762494" w:rsidP="00762494">
            <w:pPr>
              <w:jc w:val="right"/>
              <w:rPr>
                <w:sz w:val="20"/>
                <w:szCs w:val="20"/>
              </w:rPr>
            </w:pPr>
            <w:r w:rsidRPr="00762494">
              <w:rPr>
                <w:sz w:val="20"/>
                <w:szCs w:val="20"/>
              </w:rPr>
              <w:t>10 815,4</w:t>
            </w:r>
          </w:p>
        </w:tc>
        <w:tc>
          <w:tcPr>
            <w:tcW w:w="596" w:type="pct"/>
            <w:tcBorders>
              <w:top w:val="nil"/>
              <w:left w:val="nil"/>
              <w:bottom w:val="nil"/>
              <w:right w:val="nil"/>
            </w:tcBorders>
            <w:vAlign w:val="bottom"/>
            <w:hideMark/>
          </w:tcPr>
          <w:p w14:paraId="7A5BB4E8" w14:textId="77777777" w:rsidR="00762494" w:rsidRPr="00762494" w:rsidRDefault="00762494" w:rsidP="00762494">
            <w:pPr>
              <w:jc w:val="right"/>
              <w:rPr>
                <w:sz w:val="20"/>
                <w:szCs w:val="20"/>
              </w:rPr>
            </w:pPr>
            <w:r w:rsidRPr="00762494">
              <w:rPr>
                <w:sz w:val="20"/>
                <w:szCs w:val="20"/>
              </w:rPr>
              <w:t>11 493,4</w:t>
            </w:r>
          </w:p>
        </w:tc>
        <w:tc>
          <w:tcPr>
            <w:tcW w:w="456" w:type="pct"/>
            <w:tcBorders>
              <w:top w:val="nil"/>
              <w:left w:val="nil"/>
              <w:bottom w:val="nil"/>
              <w:right w:val="nil"/>
            </w:tcBorders>
            <w:vAlign w:val="bottom"/>
            <w:hideMark/>
          </w:tcPr>
          <w:p w14:paraId="2B381F6B" w14:textId="77777777" w:rsidR="00762494" w:rsidRPr="00762494" w:rsidRDefault="00762494" w:rsidP="00762494">
            <w:pPr>
              <w:jc w:val="right"/>
              <w:rPr>
                <w:sz w:val="20"/>
                <w:szCs w:val="20"/>
              </w:rPr>
            </w:pPr>
            <w:r w:rsidRPr="00762494">
              <w:rPr>
                <w:sz w:val="20"/>
                <w:szCs w:val="20"/>
              </w:rPr>
              <w:t>3,4</w:t>
            </w:r>
          </w:p>
        </w:tc>
        <w:tc>
          <w:tcPr>
            <w:tcW w:w="543" w:type="pct"/>
            <w:tcBorders>
              <w:top w:val="nil"/>
              <w:left w:val="nil"/>
              <w:bottom w:val="nil"/>
              <w:right w:val="nil"/>
            </w:tcBorders>
            <w:vAlign w:val="bottom"/>
            <w:hideMark/>
          </w:tcPr>
          <w:p w14:paraId="231A1E85" w14:textId="77777777" w:rsidR="00762494" w:rsidRPr="00762494" w:rsidRDefault="00762494" w:rsidP="00762494">
            <w:pPr>
              <w:jc w:val="right"/>
              <w:rPr>
                <w:sz w:val="20"/>
                <w:szCs w:val="20"/>
              </w:rPr>
            </w:pPr>
            <w:r w:rsidRPr="00762494">
              <w:rPr>
                <w:sz w:val="20"/>
                <w:szCs w:val="20"/>
              </w:rPr>
              <w:t>3,1</w:t>
            </w:r>
          </w:p>
        </w:tc>
        <w:tc>
          <w:tcPr>
            <w:tcW w:w="513" w:type="pct"/>
            <w:gridSpan w:val="2"/>
            <w:tcBorders>
              <w:top w:val="nil"/>
              <w:left w:val="nil"/>
              <w:bottom w:val="nil"/>
              <w:right w:val="nil"/>
            </w:tcBorders>
            <w:vAlign w:val="bottom"/>
            <w:hideMark/>
          </w:tcPr>
          <w:p w14:paraId="3C119534" w14:textId="77777777" w:rsidR="00762494" w:rsidRPr="00762494" w:rsidRDefault="00762494" w:rsidP="00762494">
            <w:pPr>
              <w:jc w:val="right"/>
              <w:rPr>
                <w:sz w:val="20"/>
                <w:szCs w:val="20"/>
              </w:rPr>
            </w:pPr>
            <w:r w:rsidRPr="00762494">
              <w:rPr>
                <w:sz w:val="20"/>
                <w:szCs w:val="20"/>
              </w:rPr>
              <w:t>1,1</w:t>
            </w:r>
          </w:p>
        </w:tc>
        <w:tc>
          <w:tcPr>
            <w:tcW w:w="515" w:type="pct"/>
            <w:tcBorders>
              <w:top w:val="nil"/>
              <w:left w:val="nil"/>
              <w:bottom w:val="nil"/>
              <w:right w:val="nil"/>
            </w:tcBorders>
            <w:vAlign w:val="bottom"/>
            <w:hideMark/>
          </w:tcPr>
          <w:p w14:paraId="0995D146" w14:textId="77777777" w:rsidR="00762494" w:rsidRPr="00762494" w:rsidRDefault="00762494" w:rsidP="00762494">
            <w:pPr>
              <w:jc w:val="right"/>
              <w:rPr>
                <w:sz w:val="20"/>
                <w:szCs w:val="20"/>
              </w:rPr>
            </w:pPr>
            <w:r w:rsidRPr="00762494">
              <w:rPr>
                <w:sz w:val="20"/>
                <w:szCs w:val="20"/>
              </w:rPr>
              <w:t>1,1</w:t>
            </w:r>
          </w:p>
        </w:tc>
      </w:tr>
      <w:tr w:rsidR="00762494" w:rsidRPr="00762494" w14:paraId="5AF57002" w14:textId="77777777" w:rsidTr="00ED5F92">
        <w:tc>
          <w:tcPr>
            <w:tcW w:w="1783" w:type="pct"/>
            <w:tcBorders>
              <w:top w:val="nil"/>
              <w:left w:val="nil"/>
              <w:bottom w:val="nil"/>
              <w:right w:val="nil"/>
            </w:tcBorders>
            <w:vAlign w:val="bottom"/>
            <w:hideMark/>
          </w:tcPr>
          <w:p w14:paraId="73488EDB" w14:textId="77777777" w:rsidR="00762494" w:rsidRPr="00762494" w:rsidRDefault="00762494" w:rsidP="00762494">
            <w:pPr>
              <w:spacing w:before="20" w:after="20"/>
              <w:ind w:left="284" w:hanging="57"/>
              <w:rPr>
                <w:sz w:val="20"/>
                <w:szCs w:val="20"/>
              </w:rPr>
            </w:pPr>
            <w:proofErr w:type="spellStart"/>
            <w:r w:rsidRPr="00762494">
              <w:rPr>
                <w:color w:val="000000"/>
                <w:sz w:val="20"/>
                <w:szCs w:val="20"/>
              </w:rPr>
              <w:t>жер</w:t>
            </w:r>
            <w:proofErr w:type="spellEnd"/>
            <w:r w:rsidRPr="00762494">
              <w:rPr>
                <w:color w:val="000000"/>
                <w:sz w:val="20"/>
                <w:szCs w:val="20"/>
              </w:rPr>
              <w:t xml:space="preserve"> </w:t>
            </w:r>
            <w:proofErr w:type="spellStart"/>
            <w:r w:rsidRPr="00762494">
              <w:rPr>
                <w:color w:val="000000"/>
                <w:sz w:val="20"/>
                <w:szCs w:val="20"/>
              </w:rPr>
              <w:t>астындагы</w:t>
            </w:r>
            <w:proofErr w:type="spellEnd"/>
            <w:r w:rsidRPr="00762494">
              <w:rPr>
                <w:color w:val="000000"/>
                <w:sz w:val="20"/>
                <w:szCs w:val="20"/>
              </w:rPr>
              <w:t xml:space="preserve"> </w:t>
            </w:r>
            <w:proofErr w:type="spellStart"/>
            <w:r w:rsidRPr="00762494">
              <w:rPr>
                <w:color w:val="000000"/>
                <w:sz w:val="20"/>
                <w:szCs w:val="20"/>
              </w:rPr>
              <w:t>кендерди</w:t>
            </w:r>
            <w:proofErr w:type="spellEnd"/>
            <w:r w:rsidRPr="00762494">
              <w:rPr>
                <w:color w:val="000000"/>
                <w:sz w:val="20"/>
                <w:szCs w:val="20"/>
              </w:rPr>
              <w:t xml:space="preserve"> </w:t>
            </w:r>
            <w:proofErr w:type="spellStart"/>
            <w:r w:rsidRPr="00762494">
              <w:rPr>
                <w:color w:val="000000"/>
                <w:sz w:val="20"/>
                <w:szCs w:val="20"/>
              </w:rPr>
              <w:t>пайдалануудан</w:t>
            </w:r>
            <w:proofErr w:type="spellEnd"/>
            <w:r w:rsidRPr="00762494">
              <w:rPr>
                <w:color w:val="000000"/>
                <w:sz w:val="20"/>
                <w:szCs w:val="20"/>
              </w:rPr>
              <w:t xml:space="preserve"> </w:t>
            </w:r>
            <w:proofErr w:type="spellStart"/>
            <w:r w:rsidRPr="00762494">
              <w:rPr>
                <w:color w:val="000000"/>
                <w:sz w:val="20"/>
                <w:szCs w:val="20"/>
              </w:rPr>
              <w:t>түшкөн</w:t>
            </w:r>
            <w:proofErr w:type="spellEnd"/>
            <w:r w:rsidRPr="00762494">
              <w:rPr>
                <w:color w:val="000000"/>
                <w:sz w:val="20"/>
                <w:szCs w:val="20"/>
              </w:rPr>
              <w:t xml:space="preserve"> </w:t>
            </w:r>
            <w:proofErr w:type="spellStart"/>
            <w:r w:rsidRPr="00762494">
              <w:rPr>
                <w:color w:val="000000"/>
                <w:sz w:val="20"/>
                <w:szCs w:val="20"/>
              </w:rPr>
              <w:t>салык</w:t>
            </w:r>
            <w:proofErr w:type="spellEnd"/>
          </w:p>
        </w:tc>
        <w:tc>
          <w:tcPr>
            <w:tcW w:w="594" w:type="pct"/>
            <w:tcBorders>
              <w:top w:val="nil"/>
              <w:left w:val="nil"/>
              <w:bottom w:val="nil"/>
              <w:right w:val="nil"/>
            </w:tcBorders>
            <w:vAlign w:val="bottom"/>
            <w:hideMark/>
          </w:tcPr>
          <w:p w14:paraId="419D6F7B" w14:textId="77777777" w:rsidR="00762494" w:rsidRPr="00762494" w:rsidRDefault="00762494" w:rsidP="00762494">
            <w:pPr>
              <w:jc w:val="right"/>
              <w:rPr>
                <w:sz w:val="20"/>
                <w:szCs w:val="20"/>
              </w:rPr>
            </w:pPr>
            <w:r w:rsidRPr="00762494">
              <w:rPr>
                <w:sz w:val="20"/>
                <w:szCs w:val="20"/>
              </w:rPr>
              <w:t>3 917,0</w:t>
            </w:r>
          </w:p>
        </w:tc>
        <w:tc>
          <w:tcPr>
            <w:tcW w:w="596" w:type="pct"/>
            <w:tcBorders>
              <w:top w:val="nil"/>
              <w:left w:val="nil"/>
              <w:bottom w:val="nil"/>
              <w:right w:val="nil"/>
            </w:tcBorders>
            <w:vAlign w:val="bottom"/>
            <w:hideMark/>
          </w:tcPr>
          <w:p w14:paraId="4FCA8857" w14:textId="77777777" w:rsidR="00762494" w:rsidRPr="00762494" w:rsidRDefault="00762494" w:rsidP="00762494">
            <w:pPr>
              <w:jc w:val="right"/>
              <w:rPr>
                <w:sz w:val="20"/>
                <w:szCs w:val="20"/>
              </w:rPr>
            </w:pPr>
            <w:r w:rsidRPr="00762494">
              <w:rPr>
                <w:sz w:val="20"/>
                <w:szCs w:val="20"/>
              </w:rPr>
              <w:t>4 637,2</w:t>
            </w:r>
          </w:p>
        </w:tc>
        <w:tc>
          <w:tcPr>
            <w:tcW w:w="456" w:type="pct"/>
            <w:tcBorders>
              <w:top w:val="nil"/>
              <w:left w:val="nil"/>
              <w:bottom w:val="nil"/>
              <w:right w:val="nil"/>
            </w:tcBorders>
            <w:vAlign w:val="bottom"/>
            <w:hideMark/>
          </w:tcPr>
          <w:p w14:paraId="27DD5676" w14:textId="77777777" w:rsidR="00762494" w:rsidRPr="00762494" w:rsidRDefault="00762494" w:rsidP="00762494">
            <w:pPr>
              <w:jc w:val="right"/>
              <w:rPr>
                <w:sz w:val="20"/>
                <w:szCs w:val="20"/>
              </w:rPr>
            </w:pPr>
            <w:r w:rsidRPr="00762494">
              <w:rPr>
                <w:sz w:val="20"/>
                <w:szCs w:val="20"/>
              </w:rPr>
              <w:t>1,2</w:t>
            </w:r>
          </w:p>
        </w:tc>
        <w:tc>
          <w:tcPr>
            <w:tcW w:w="543" w:type="pct"/>
            <w:tcBorders>
              <w:top w:val="nil"/>
              <w:left w:val="nil"/>
              <w:bottom w:val="nil"/>
              <w:right w:val="nil"/>
            </w:tcBorders>
            <w:vAlign w:val="bottom"/>
            <w:hideMark/>
          </w:tcPr>
          <w:p w14:paraId="714AB313" w14:textId="77777777" w:rsidR="00762494" w:rsidRPr="00762494" w:rsidRDefault="00762494" w:rsidP="00762494">
            <w:pPr>
              <w:jc w:val="right"/>
              <w:rPr>
                <w:sz w:val="20"/>
                <w:szCs w:val="20"/>
              </w:rPr>
            </w:pPr>
            <w:r w:rsidRPr="00762494">
              <w:rPr>
                <w:sz w:val="20"/>
                <w:szCs w:val="20"/>
              </w:rPr>
              <w:t>1,2</w:t>
            </w:r>
          </w:p>
        </w:tc>
        <w:tc>
          <w:tcPr>
            <w:tcW w:w="513" w:type="pct"/>
            <w:gridSpan w:val="2"/>
            <w:tcBorders>
              <w:top w:val="nil"/>
              <w:left w:val="nil"/>
              <w:bottom w:val="nil"/>
              <w:right w:val="nil"/>
            </w:tcBorders>
            <w:vAlign w:val="bottom"/>
            <w:hideMark/>
          </w:tcPr>
          <w:p w14:paraId="59C4C14F" w14:textId="77777777" w:rsidR="00762494" w:rsidRPr="00762494" w:rsidRDefault="00762494" w:rsidP="00762494">
            <w:pPr>
              <w:jc w:val="right"/>
              <w:rPr>
                <w:sz w:val="20"/>
                <w:szCs w:val="20"/>
              </w:rPr>
            </w:pPr>
            <w:r w:rsidRPr="00762494">
              <w:rPr>
                <w:sz w:val="20"/>
                <w:szCs w:val="20"/>
              </w:rPr>
              <w:t>0,4</w:t>
            </w:r>
          </w:p>
        </w:tc>
        <w:tc>
          <w:tcPr>
            <w:tcW w:w="515" w:type="pct"/>
            <w:tcBorders>
              <w:top w:val="nil"/>
              <w:left w:val="nil"/>
              <w:bottom w:val="nil"/>
              <w:right w:val="nil"/>
            </w:tcBorders>
            <w:vAlign w:val="bottom"/>
            <w:hideMark/>
          </w:tcPr>
          <w:p w14:paraId="6C38D2A2" w14:textId="77777777" w:rsidR="00762494" w:rsidRPr="00762494" w:rsidRDefault="00762494" w:rsidP="00762494">
            <w:pPr>
              <w:jc w:val="right"/>
              <w:rPr>
                <w:sz w:val="20"/>
                <w:szCs w:val="20"/>
              </w:rPr>
            </w:pPr>
            <w:r w:rsidRPr="00762494">
              <w:rPr>
                <w:sz w:val="20"/>
                <w:szCs w:val="20"/>
              </w:rPr>
              <w:t>0,4</w:t>
            </w:r>
          </w:p>
        </w:tc>
      </w:tr>
      <w:tr w:rsidR="00762494" w:rsidRPr="00762494" w14:paraId="12D44B3C" w14:textId="77777777" w:rsidTr="00ED5F92">
        <w:tc>
          <w:tcPr>
            <w:tcW w:w="1783" w:type="pct"/>
            <w:tcBorders>
              <w:top w:val="nil"/>
              <w:left w:val="nil"/>
              <w:bottom w:val="nil"/>
              <w:right w:val="nil"/>
            </w:tcBorders>
            <w:vAlign w:val="bottom"/>
            <w:hideMark/>
          </w:tcPr>
          <w:p w14:paraId="14D6F0F1" w14:textId="77777777" w:rsidR="00762494" w:rsidRPr="00762494" w:rsidRDefault="00762494" w:rsidP="00762494">
            <w:pPr>
              <w:spacing w:before="20" w:after="20"/>
              <w:ind w:left="227" w:hanging="57"/>
              <w:rPr>
                <w:sz w:val="20"/>
                <w:szCs w:val="20"/>
              </w:rPr>
            </w:pPr>
            <w:r w:rsidRPr="00762494">
              <w:rPr>
                <w:sz w:val="20"/>
                <w:szCs w:val="20"/>
              </w:rPr>
              <w:t xml:space="preserve">Эл </w:t>
            </w:r>
            <w:proofErr w:type="spellStart"/>
            <w:r w:rsidRPr="00762494">
              <w:rPr>
                <w:sz w:val="20"/>
                <w:szCs w:val="20"/>
              </w:rPr>
              <w:t>аралык</w:t>
            </w:r>
            <w:proofErr w:type="spellEnd"/>
            <w:r w:rsidRPr="00762494">
              <w:rPr>
                <w:sz w:val="20"/>
                <w:szCs w:val="20"/>
              </w:rPr>
              <w:t xml:space="preserve"> </w:t>
            </w:r>
            <w:proofErr w:type="spellStart"/>
            <w:r w:rsidRPr="00762494">
              <w:rPr>
                <w:sz w:val="20"/>
                <w:szCs w:val="20"/>
              </w:rPr>
              <w:t>соодадан</w:t>
            </w:r>
            <w:proofErr w:type="spellEnd"/>
            <w:r w:rsidRPr="00762494">
              <w:rPr>
                <w:sz w:val="20"/>
                <w:szCs w:val="20"/>
              </w:rPr>
              <w:t xml:space="preserve"> </w:t>
            </w:r>
            <w:proofErr w:type="spellStart"/>
            <w:r w:rsidRPr="00762494">
              <w:rPr>
                <w:sz w:val="20"/>
                <w:szCs w:val="20"/>
              </w:rPr>
              <w:t>жана</w:t>
            </w:r>
            <w:proofErr w:type="spellEnd"/>
            <w:r w:rsidRPr="00762494">
              <w:rPr>
                <w:sz w:val="20"/>
                <w:szCs w:val="20"/>
              </w:rPr>
              <w:t xml:space="preserve"> </w:t>
            </w:r>
            <w:proofErr w:type="spellStart"/>
            <w:r w:rsidRPr="00762494">
              <w:rPr>
                <w:sz w:val="20"/>
                <w:szCs w:val="20"/>
              </w:rPr>
              <w:t>операциялардан</w:t>
            </w:r>
            <w:proofErr w:type="spellEnd"/>
            <w:r w:rsidRPr="00762494">
              <w:rPr>
                <w:sz w:val="20"/>
                <w:szCs w:val="20"/>
              </w:rPr>
              <w:t xml:space="preserve"> </w:t>
            </w:r>
            <w:proofErr w:type="spellStart"/>
            <w:r w:rsidRPr="00762494">
              <w:rPr>
                <w:sz w:val="20"/>
                <w:szCs w:val="20"/>
              </w:rPr>
              <w:t>түшкөн</w:t>
            </w:r>
            <w:proofErr w:type="spellEnd"/>
            <w:r w:rsidRPr="00762494">
              <w:rPr>
                <w:sz w:val="20"/>
                <w:szCs w:val="20"/>
              </w:rPr>
              <w:t xml:space="preserve"> </w:t>
            </w:r>
            <w:proofErr w:type="spellStart"/>
            <w:r w:rsidRPr="00762494">
              <w:rPr>
                <w:sz w:val="20"/>
                <w:szCs w:val="20"/>
              </w:rPr>
              <w:t>салык</w:t>
            </w:r>
            <w:proofErr w:type="spellEnd"/>
          </w:p>
        </w:tc>
        <w:tc>
          <w:tcPr>
            <w:tcW w:w="594" w:type="pct"/>
            <w:tcBorders>
              <w:top w:val="nil"/>
              <w:left w:val="nil"/>
              <w:bottom w:val="nil"/>
              <w:right w:val="nil"/>
            </w:tcBorders>
            <w:vAlign w:val="bottom"/>
            <w:hideMark/>
          </w:tcPr>
          <w:p w14:paraId="14E61CD4" w14:textId="77777777" w:rsidR="00762494" w:rsidRPr="00762494" w:rsidRDefault="00762494" w:rsidP="00762494">
            <w:pPr>
              <w:jc w:val="right"/>
              <w:rPr>
                <w:sz w:val="20"/>
                <w:szCs w:val="20"/>
              </w:rPr>
            </w:pPr>
            <w:r w:rsidRPr="00762494">
              <w:rPr>
                <w:sz w:val="20"/>
                <w:szCs w:val="20"/>
              </w:rPr>
              <w:t>22 969,2</w:t>
            </w:r>
          </w:p>
        </w:tc>
        <w:tc>
          <w:tcPr>
            <w:tcW w:w="596" w:type="pct"/>
            <w:tcBorders>
              <w:top w:val="nil"/>
              <w:left w:val="nil"/>
              <w:bottom w:val="nil"/>
              <w:right w:val="nil"/>
            </w:tcBorders>
            <w:vAlign w:val="bottom"/>
            <w:hideMark/>
          </w:tcPr>
          <w:p w14:paraId="5AECAB3C" w14:textId="77777777" w:rsidR="00762494" w:rsidRPr="00762494" w:rsidRDefault="00762494" w:rsidP="00762494">
            <w:pPr>
              <w:jc w:val="right"/>
              <w:rPr>
                <w:sz w:val="20"/>
                <w:szCs w:val="20"/>
              </w:rPr>
            </w:pPr>
            <w:r w:rsidRPr="00762494">
              <w:rPr>
                <w:sz w:val="20"/>
                <w:szCs w:val="20"/>
              </w:rPr>
              <w:t>33 455,6</w:t>
            </w:r>
          </w:p>
        </w:tc>
        <w:tc>
          <w:tcPr>
            <w:tcW w:w="456" w:type="pct"/>
            <w:tcBorders>
              <w:top w:val="nil"/>
              <w:left w:val="nil"/>
              <w:bottom w:val="nil"/>
              <w:right w:val="nil"/>
            </w:tcBorders>
            <w:vAlign w:val="bottom"/>
            <w:hideMark/>
          </w:tcPr>
          <w:p w14:paraId="4471FBCE" w14:textId="77777777" w:rsidR="00762494" w:rsidRPr="00762494" w:rsidRDefault="00762494" w:rsidP="00762494">
            <w:pPr>
              <w:jc w:val="right"/>
              <w:rPr>
                <w:sz w:val="20"/>
                <w:szCs w:val="20"/>
              </w:rPr>
            </w:pPr>
            <w:r w:rsidRPr="00762494">
              <w:rPr>
                <w:sz w:val="20"/>
                <w:szCs w:val="20"/>
              </w:rPr>
              <w:t>7,2</w:t>
            </w:r>
          </w:p>
        </w:tc>
        <w:tc>
          <w:tcPr>
            <w:tcW w:w="543" w:type="pct"/>
            <w:tcBorders>
              <w:top w:val="nil"/>
              <w:left w:val="nil"/>
              <w:bottom w:val="nil"/>
              <w:right w:val="nil"/>
            </w:tcBorders>
            <w:vAlign w:val="bottom"/>
            <w:hideMark/>
          </w:tcPr>
          <w:p w14:paraId="63D5F3F6" w14:textId="77777777" w:rsidR="00762494" w:rsidRPr="00762494" w:rsidRDefault="00762494" w:rsidP="00762494">
            <w:pPr>
              <w:jc w:val="right"/>
              <w:rPr>
                <w:sz w:val="20"/>
                <w:szCs w:val="20"/>
              </w:rPr>
            </w:pPr>
            <w:r w:rsidRPr="00762494">
              <w:rPr>
                <w:sz w:val="20"/>
                <w:szCs w:val="20"/>
              </w:rPr>
              <w:t>9,0</w:t>
            </w:r>
          </w:p>
        </w:tc>
        <w:tc>
          <w:tcPr>
            <w:tcW w:w="513" w:type="pct"/>
            <w:gridSpan w:val="2"/>
            <w:tcBorders>
              <w:top w:val="nil"/>
              <w:left w:val="nil"/>
              <w:bottom w:val="nil"/>
              <w:right w:val="nil"/>
            </w:tcBorders>
            <w:vAlign w:val="bottom"/>
            <w:hideMark/>
          </w:tcPr>
          <w:p w14:paraId="21FD1450" w14:textId="77777777" w:rsidR="00762494" w:rsidRPr="00762494" w:rsidRDefault="00762494" w:rsidP="00762494">
            <w:pPr>
              <w:jc w:val="right"/>
              <w:rPr>
                <w:sz w:val="20"/>
                <w:szCs w:val="20"/>
              </w:rPr>
            </w:pPr>
            <w:r w:rsidRPr="00762494">
              <w:rPr>
                <w:sz w:val="20"/>
                <w:szCs w:val="20"/>
              </w:rPr>
              <w:t>2,4</w:t>
            </w:r>
          </w:p>
        </w:tc>
        <w:tc>
          <w:tcPr>
            <w:tcW w:w="515" w:type="pct"/>
            <w:tcBorders>
              <w:top w:val="nil"/>
              <w:left w:val="nil"/>
              <w:bottom w:val="nil"/>
              <w:right w:val="nil"/>
            </w:tcBorders>
            <w:vAlign w:val="bottom"/>
            <w:hideMark/>
          </w:tcPr>
          <w:p w14:paraId="050102C7" w14:textId="77777777" w:rsidR="00762494" w:rsidRPr="00762494" w:rsidRDefault="00762494" w:rsidP="00762494">
            <w:pPr>
              <w:jc w:val="right"/>
              <w:rPr>
                <w:sz w:val="20"/>
                <w:szCs w:val="20"/>
              </w:rPr>
            </w:pPr>
            <w:r w:rsidRPr="00762494">
              <w:rPr>
                <w:sz w:val="20"/>
                <w:szCs w:val="20"/>
              </w:rPr>
              <w:t>3,1</w:t>
            </w:r>
          </w:p>
        </w:tc>
      </w:tr>
      <w:tr w:rsidR="00762494" w:rsidRPr="00762494" w14:paraId="0223F434" w14:textId="77777777" w:rsidTr="00ED5F92">
        <w:tc>
          <w:tcPr>
            <w:tcW w:w="1783" w:type="pct"/>
            <w:tcBorders>
              <w:top w:val="nil"/>
              <w:left w:val="nil"/>
              <w:bottom w:val="nil"/>
              <w:right w:val="nil"/>
            </w:tcBorders>
            <w:vAlign w:val="bottom"/>
            <w:hideMark/>
          </w:tcPr>
          <w:p w14:paraId="75570673" w14:textId="77777777" w:rsidR="00762494" w:rsidRPr="00762494" w:rsidRDefault="00762494" w:rsidP="00762494">
            <w:pPr>
              <w:spacing w:before="20" w:after="20"/>
              <w:ind w:left="227" w:hanging="57"/>
              <w:rPr>
                <w:sz w:val="20"/>
                <w:szCs w:val="20"/>
              </w:rPr>
            </w:pPr>
            <w:r w:rsidRPr="00762494">
              <w:rPr>
                <w:sz w:val="20"/>
                <w:szCs w:val="20"/>
              </w:rPr>
              <w:t xml:space="preserve">Башка </w:t>
            </w:r>
            <w:proofErr w:type="spellStart"/>
            <w:r w:rsidRPr="00762494">
              <w:rPr>
                <w:sz w:val="20"/>
                <w:szCs w:val="20"/>
              </w:rPr>
              <w:t>салыктар</w:t>
            </w:r>
            <w:proofErr w:type="spellEnd"/>
            <w:r w:rsidRPr="00762494">
              <w:rPr>
                <w:sz w:val="20"/>
                <w:szCs w:val="20"/>
              </w:rPr>
              <w:t xml:space="preserve"> </w:t>
            </w:r>
            <w:proofErr w:type="spellStart"/>
            <w:r w:rsidRPr="00762494">
              <w:rPr>
                <w:sz w:val="20"/>
                <w:szCs w:val="20"/>
              </w:rPr>
              <w:t>жана</w:t>
            </w:r>
            <w:proofErr w:type="spellEnd"/>
            <w:r w:rsidRPr="00762494">
              <w:rPr>
                <w:sz w:val="20"/>
                <w:szCs w:val="20"/>
              </w:rPr>
              <w:t xml:space="preserve"> </w:t>
            </w:r>
            <w:proofErr w:type="spellStart"/>
            <w:r w:rsidRPr="00762494">
              <w:rPr>
                <w:sz w:val="20"/>
                <w:szCs w:val="20"/>
              </w:rPr>
              <w:t>жыйымдар</w:t>
            </w:r>
            <w:proofErr w:type="spellEnd"/>
          </w:p>
        </w:tc>
        <w:tc>
          <w:tcPr>
            <w:tcW w:w="594" w:type="pct"/>
            <w:tcBorders>
              <w:top w:val="nil"/>
              <w:left w:val="nil"/>
              <w:bottom w:val="nil"/>
              <w:right w:val="nil"/>
            </w:tcBorders>
            <w:vAlign w:val="bottom"/>
            <w:hideMark/>
          </w:tcPr>
          <w:p w14:paraId="269F58D3" w14:textId="77777777" w:rsidR="00762494" w:rsidRPr="00762494" w:rsidRDefault="00762494" w:rsidP="00762494">
            <w:pPr>
              <w:jc w:val="right"/>
              <w:rPr>
                <w:sz w:val="20"/>
                <w:szCs w:val="20"/>
              </w:rPr>
            </w:pPr>
            <w:r w:rsidRPr="00762494">
              <w:rPr>
                <w:sz w:val="20"/>
                <w:szCs w:val="20"/>
              </w:rPr>
              <w:t>1,5</w:t>
            </w:r>
          </w:p>
        </w:tc>
        <w:tc>
          <w:tcPr>
            <w:tcW w:w="596" w:type="pct"/>
            <w:tcBorders>
              <w:top w:val="nil"/>
              <w:left w:val="nil"/>
              <w:bottom w:val="nil"/>
              <w:right w:val="nil"/>
            </w:tcBorders>
            <w:vAlign w:val="bottom"/>
            <w:hideMark/>
          </w:tcPr>
          <w:p w14:paraId="4A1F519F" w14:textId="77777777" w:rsidR="00762494" w:rsidRPr="00762494" w:rsidRDefault="00762494" w:rsidP="00762494">
            <w:pPr>
              <w:jc w:val="right"/>
              <w:rPr>
                <w:sz w:val="20"/>
                <w:szCs w:val="20"/>
              </w:rPr>
            </w:pPr>
            <w:r w:rsidRPr="00762494">
              <w:rPr>
                <w:sz w:val="20"/>
                <w:szCs w:val="20"/>
              </w:rPr>
              <w:t>8,2</w:t>
            </w:r>
          </w:p>
        </w:tc>
        <w:tc>
          <w:tcPr>
            <w:tcW w:w="456" w:type="pct"/>
            <w:tcBorders>
              <w:top w:val="nil"/>
              <w:left w:val="nil"/>
              <w:bottom w:val="nil"/>
              <w:right w:val="nil"/>
            </w:tcBorders>
            <w:vAlign w:val="bottom"/>
            <w:hideMark/>
          </w:tcPr>
          <w:p w14:paraId="2E8B18BB" w14:textId="77777777" w:rsidR="00762494" w:rsidRPr="00762494" w:rsidRDefault="00762494" w:rsidP="00762494">
            <w:pPr>
              <w:jc w:val="right"/>
              <w:rPr>
                <w:sz w:val="20"/>
                <w:szCs w:val="20"/>
              </w:rPr>
            </w:pPr>
            <w:r w:rsidRPr="00762494">
              <w:rPr>
                <w:sz w:val="20"/>
                <w:szCs w:val="20"/>
              </w:rPr>
              <w:t>0,0</w:t>
            </w:r>
          </w:p>
        </w:tc>
        <w:tc>
          <w:tcPr>
            <w:tcW w:w="543" w:type="pct"/>
            <w:tcBorders>
              <w:top w:val="nil"/>
              <w:left w:val="nil"/>
              <w:bottom w:val="nil"/>
              <w:right w:val="nil"/>
            </w:tcBorders>
            <w:vAlign w:val="bottom"/>
            <w:hideMark/>
          </w:tcPr>
          <w:p w14:paraId="29407ADA" w14:textId="77777777" w:rsidR="00762494" w:rsidRPr="00762494" w:rsidRDefault="00762494" w:rsidP="00762494">
            <w:pPr>
              <w:jc w:val="right"/>
              <w:rPr>
                <w:sz w:val="20"/>
                <w:szCs w:val="20"/>
              </w:rPr>
            </w:pPr>
            <w:r w:rsidRPr="00762494">
              <w:rPr>
                <w:sz w:val="20"/>
                <w:szCs w:val="20"/>
              </w:rPr>
              <w:t>0,0</w:t>
            </w:r>
          </w:p>
        </w:tc>
        <w:tc>
          <w:tcPr>
            <w:tcW w:w="513" w:type="pct"/>
            <w:gridSpan w:val="2"/>
            <w:tcBorders>
              <w:top w:val="nil"/>
              <w:left w:val="nil"/>
              <w:bottom w:val="nil"/>
              <w:right w:val="nil"/>
            </w:tcBorders>
            <w:vAlign w:val="bottom"/>
            <w:hideMark/>
          </w:tcPr>
          <w:p w14:paraId="29B5CA86" w14:textId="77777777" w:rsidR="00762494" w:rsidRPr="00762494" w:rsidRDefault="00762494" w:rsidP="00762494">
            <w:pPr>
              <w:jc w:val="right"/>
              <w:rPr>
                <w:sz w:val="20"/>
                <w:szCs w:val="20"/>
              </w:rPr>
            </w:pPr>
            <w:r w:rsidRPr="00762494">
              <w:rPr>
                <w:sz w:val="20"/>
                <w:szCs w:val="20"/>
              </w:rPr>
              <w:t>0,0</w:t>
            </w:r>
          </w:p>
        </w:tc>
        <w:tc>
          <w:tcPr>
            <w:tcW w:w="515" w:type="pct"/>
            <w:tcBorders>
              <w:top w:val="nil"/>
              <w:left w:val="nil"/>
              <w:bottom w:val="nil"/>
              <w:right w:val="nil"/>
            </w:tcBorders>
            <w:vAlign w:val="bottom"/>
            <w:hideMark/>
          </w:tcPr>
          <w:p w14:paraId="3E273B8A" w14:textId="77777777" w:rsidR="00762494" w:rsidRPr="00762494" w:rsidRDefault="00762494" w:rsidP="00762494">
            <w:pPr>
              <w:jc w:val="right"/>
              <w:rPr>
                <w:sz w:val="20"/>
                <w:szCs w:val="20"/>
              </w:rPr>
            </w:pPr>
            <w:r w:rsidRPr="00762494">
              <w:rPr>
                <w:sz w:val="20"/>
                <w:szCs w:val="20"/>
              </w:rPr>
              <w:t>0,0</w:t>
            </w:r>
          </w:p>
        </w:tc>
      </w:tr>
      <w:tr w:rsidR="00762494" w:rsidRPr="00762494" w14:paraId="6FD134ED" w14:textId="77777777" w:rsidTr="00ED5F92">
        <w:tc>
          <w:tcPr>
            <w:tcW w:w="1783" w:type="pct"/>
            <w:tcBorders>
              <w:top w:val="nil"/>
              <w:left w:val="nil"/>
              <w:bottom w:val="nil"/>
              <w:right w:val="nil"/>
            </w:tcBorders>
            <w:vAlign w:val="bottom"/>
            <w:hideMark/>
          </w:tcPr>
          <w:p w14:paraId="385C24EA" w14:textId="77777777" w:rsidR="00762494" w:rsidRPr="00762494" w:rsidRDefault="00762494" w:rsidP="00762494">
            <w:pPr>
              <w:spacing w:before="40"/>
              <w:ind w:left="170" w:hanging="57"/>
              <w:rPr>
                <w:sz w:val="20"/>
                <w:szCs w:val="20"/>
              </w:rPr>
            </w:pPr>
            <w:proofErr w:type="spellStart"/>
            <w:r w:rsidRPr="00762494">
              <w:rPr>
                <w:b/>
                <w:sz w:val="20"/>
                <w:szCs w:val="20"/>
              </w:rPr>
              <w:t>Алынган</w:t>
            </w:r>
            <w:proofErr w:type="spellEnd"/>
            <w:r w:rsidRPr="00762494">
              <w:rPr>
                <w:b/>
                <w:color w:val="000000"/>
                <w:sz w:val="20"/>
                <w:szCs w:val="20"/>
              </w:rPr>
              <w:t xml:space="preserve"> </w:t>
            </w:r>
            <w:proofErr w:type="spellStart"/>
            <w:r w:rsidRPr="00762494">
              <w:rPr>
                <w:b/>
                <w:color w:val="000000"/>
                <w:sz w:val="20"/>
                <w:szCs w:val="20"/>
              </w:rPr>
              <w:t>расмий</w:t>
            </w:r>
            <w:proofErr w:type="spellEnd"/>
            <w:r w:rsidRPr="00762494">
              <w:rPr>
                <w:b/>
                <w:color w:val="000000"/>
                <w:sz w:val="20"/>
                <w:szCs w:val="20"/>
              </w:rPr>
              <w:t xml:space="preserve"> </w:t>
            </w:r>
            <w:proofErr w:type="spellStart"/>
            <w:r w:rsidRPr="00762494">
              <w:rPr>
                <w:b/>
                <w:color w:val="000000"/>
                <w:sz w:val="20"/>
                <w:szCs w:val="20"/>
              </w:rPr>
              <w:t>трансферттер</w:t>
            </w:r>
            <w:proofErr w:type="spellEnd"/>
          </w:p>
        </w:tc>
        <w:tc>
          <w:tcPr>
            <w:tcW w:w="594" w:type="pct"/>
            <w:tcBorders>
              <w:top w:val="nil"/>
              <w:left w:val="nil"/>
              <w:bottom w:val="nil"/>
              <w:right w:val="nil"/>
            </w:tcBorders>
            <w:vAlign w:val="bottom"/>
            <w:hideMark/>
          </w:tcPr>
          <w:p w14:paraId="4200FD6D" w14:textId="77777777" w:rsidR="00762494" w:rsidRPr="00762494" w:rsidRDefault="00762494" w:rsidP="00762494">
            <w:pPr>
              <w:jc w:val="right"/>
              <w:rPr>
                <w:b/>
                <w:bCs/>
                <w:sz w:val="20"/>
                <w:szCs w:val="20"/>
              </w:rPr>
            </w:pPr>
            <w:r w:rsidRPr="00762494">
              <w:rPr>
                <w:b/>
                <w:bCs/>
                <w:sz w:val="20"/>
                <w:szCs w:val="20"/>
              </w:rPr>
              <w:t>12 467,7</w:t>
            </w:r>
          </w:p>
        </w:tc>
        <w:tc>
          <w:tcPr>
            <w:tcW w:w="596" w:type="pct"/>
            <w:tcBorders>
              <w:top w:val="nil"/>
              <w:left w:val="nil"/>
              <w:bottom w:val="nil"/>
              <w:right w:val="nil"/>
            </w:tcBorders>
            <w:vAlign w:val="bottom"/>
            <w:hideMark/>
          </w:tcPr>
          <w:p w14:paraId="3B0715F7" w14:textId="77777777" w:rsidR="00762494" w:rsidRPr="00762494" w:rsidRDefault="00762494" w:rsidP="00762494">
            <w:pPr>
              <w:jc w:val="right"/>
              <w:rPr>
                <w:b/>
                <w:bCs/>
                <w:sz w:val="20"/>
                <w:szCs w:val="20"/>
              </w:rPr>
            </w:pPr>
            <w:r w:rsidRPr="00762494">
              <w:rPr>
                <w:b/>
                <w:bCs/>
                <w:sz w:val="20"/>
                <w:szCs w:val="20"/>
              </w:rPr>
              <w:t>10 061,7</w:t>
            </w:r>
          </w:p>
        </w:tc>
        <w:tc>
          <w:tcPr>
            <w:tcW w:w="456" w:type="pct"/>
            <w:tcBorders>
              <w:top w:val="nil"/>
              <w:left w:val="nil"/>
              <w:bottom w:val="nil"/>
              <w:right w:val="nil"/>
            </w:tcBorders>
            <w:vAlign w:val="bottom"/>
            <w:hideMark/>
          </w:tcPr>
          <w:p w14:paraId="19E276A1" w14:textId="77777777" w:rsidR="00762494" w:rsidRPr="00762494" w:rsidRDefault="00762494" w:rsidP="00762494">
            <w:pPr>
              <w:jc w:val="right"/>
              <w:rPr>
                <w:b/>
                <w:bCs/>
                <w:sz w:val="20"/>
                <w:szCs w:val="20"/>
              </w:rPr>
            </w:pPr>
            <w:r w:rsidRPr="00762494">
              <w:rPr>
                <w:b/>
                <w:bCs/>
                <w:sz w:val="20"/>
                <w:szCs w:val="20"/>
              </w:rPr>
              <w:t>3,9</w:t>
            </w:r>
          </w:p>
        </w:tc>
        <w:tc>
          <w:tcPr>
            <w:tcW w:w="543" w:type="pct"/>
            <w:tcBorders>
              <w:top w:val="nil"/>
              <w:left w:val="nil"/>
              <w:bottom w:val="nil"/>
              <w:right w:val="nil"/>
            </w:tcBorders>
            <w:vAlign w:val="bottom"/>
            <w:hideMark/>
          </w:tcPr>
          <w:p w14:paraId="1FEDC66C" w14:textId="77777777" w:rsidR="00762494" w:rsidRPr="00762494" w:rsidRDefault="00762494" w:rsidP="00762494">
            <w:pPr>
              <w:jc w:val="right"/>
              <w:rPr>
                <w:b/>
                <w:bCs/>
                <w:sz w:val="20"/>
                <w:szCs w:val="20"/>
              </w:rPr>
            </w:pPr>
            <w:r w:rsidRPr="00762494">
              <w:rPr>
                <w:b/>
                <w:bCs/>
                <w:sz w:val="20"/>
                <w:szCs w:val="20"/>
              </w:rPr>
              <w:t>2,7</w:t>
            </w:r>
          </w:p>
        </w:tc>
        <w:tc>
          <w:tcPr>
            <w:tcW w:w="513" w:type="pct"/>
            <w:gridSpan w:val="2"/>
            <w:tcBorders>
              <w:top w:val="nil"/>
              <w:left w:val="nil"/>
              <w:bottom w:val="nil"/>
              <w:right w:val="nil"/>
            </w:tcBorders>
            <w:vAlign w:val="bottom"/>
            <w:hideMark/>
          </w:tcPr>
          <w:p w14:paraId="7FE1DF18" w14:textId="77777777" w:rsidR="00762494" w:rsidRPr="00762494" w:rsidRDefault="00762494" w:rsidP="00762494">
            <w:pPr>
              <w:jc w:val="right"/>
              <w:rPr>
                <w:b/>
                <w:bCs/>
                <w:sz w:val="20"/>
                <w:szCs w:val="20"/>
              </w:rPr>
            </w:pPr>
            <w:r w:rsidRPr="00762494">
              <w:rPr>
                <w:b/>
                <w:bCs/>
                <w:sz w:val="20"/>
                <w:szCs w:val="20"/>
              </w:rPr>
              <w:t>1,3</w:t>
            </w:r>
          </w:p>
        </w:tc>
        <w:tc>
          <w:tcPr>
            <w:tcW w:w="515" w:type="pct"/>
            <w:tcBorders>
              <w:top w:val="nil"/>
              <w:left w:val="nil"/>
              <w:bottom w:val="nil"/>
              <w:right w:val="nil"/>
            </w:tcBorders>
            <w:vAlign w:val="bottom"/>
            <w:hideMark/>
          </w:tcPr>
          <w:p w14:paraId="17388EF6" w14:textId="77777777" w:rsidR="00762494" w:rsidRPr="00762494" w:rsidRDefault="00762494" w:rsidP="00762494">
            <w:pPr>
              <w:jc w:val="right"/>
              <w:rPr>
                <w:b/>
                <w:bCs/>
                <w:sz w:val="20"/>
                <w:szCs w:val="20"/>
              </w:rPr>
            </w:pPr>
            <w:r w:rsidRPr="00762494">
              <w:rPr>
                <w:b/>
                <w:bCs/>
                <w:sz w:val="20"/>
                <w:szCs w:val="20"/>
              </w:rPr>
              <w:t>0,9</w:t>
            </w:r>
          </w:p>
        </w:tc>
      </w:tr>
      <w:tr w:rsidR="00762494" w:rsidRPr="00762494" w14:paraId="402104C6" w14:textId="77777777" w:rsidTr="00ED5F92">
        <w:tc>
          <w:tcPr>
            <w:tcW w:w="1783" w:type="pct"/>
            <w:tcBorders>
              <w:top w:val="nil"/>
              <w:left w:val="nil"/>
              <w:bottom w:val="nil"/>
              <w:right w:val="nil"/>
            </w:tcBorders>
            <w:vAlign w:val="bottom"/>
            <w:hideMark/>
          </w:tcPr>
          <w:p w14:paraId="47E865D4" w14:textId="77777777" w:rsidR="00762494" w:rsidRPr="00762494" w:rsidRDefault="00762494" w:rsidP="00762494">
            <w:pPr>
              <w:spacing w:before="40"/>
              <w:ind w:left="170" w:hanging="57"/>
              <w:rPr>
                <w:sz w:val="20"/>
                <w:szCs w:val="20"/>
                <w:lang w:val="ky-KG"/>
              </w:rPr>
            </w:pPr>
            <w:proofErr w:type="spellStart"/>
            <w:r w:rsidRPr="00762494">
              <w:rPr>
                <w:b/>
                <w:sz w:val="20"/>
                <w:szCs w:val="20"/>
              </w:rPr>
              <w:t>Салыкт</w:t>
            </w:r>
            <w:proofErr w:type="spellEnd"/>
            <w:r w:rsidRPr="00762494">
              <w:rPr>
                <w:b/>
                <w:sz w:val="20"/>
                <w:szCs w:val="20"/>
                <w:lang w:val="ky-KG"/>
              </w:rPr>
              <w:t>ык</w:t>
            </w:r>
            <w:r w:rsidRPr="00762494">
              <w:rPr>
                <w:b/>
                <w:bCs/>
                <w:color w:val="000000"/>
                <w:sz w:val="20"/>
                <w:szCs w:val="20"/>
                <w:lang w:val="ky-KG"/>
              </w:rPr>
              <w:t xml:space="preserve"> эмес</w:t>
            </w:r>
            <w:r w:rsidRPr="00762494">
              <w:rPr>
                <w:b/>
                <w:bCs/>
                <w:color w:val="000000"/>
                <w:sz w:val="20"/>
                <w:szCs w:val="20"/>
              </w:rPr>
              <w:t xml:space="preserve"> </w:t>
            </w:r>
            <w:proofErr w:type="spellStart"/>
            <w:r w:rsidRPr="00762494">
              <w:rPr>
                <w:b/>
                <w:bCs/>
                <w:color w:val="000000"/>
                <w:sz w:val="20"/>
                <w:szCs w:val="20"/>
              </w:rPr>
              <w:t>киреше</w:t>
            </w:r>
            <w:proofErr w:type="spellEnd"/>
            <w:r w:rsidRPr="00762494">
              <w:rPr>
                <w:b/>
                <w:bCs/>
                <w:color w:val="000000"/>
                <w:sz w:val="20"/>
                <w:szCs w:val="20"/>
                <w:lang w:val="ky-KG"/>
              </w:rPr>
              <w:t>лер</w:t>
            </w:r>
          </w:p>
        </w:tc>
        <w:tc>
          <w:tcPr>
            <w:tcW w:w="594" w:type="pct"/>
            <w:tcBorders>
              <w:top w:val="nil"/>
              <w:left w:val="nil"/>
              <w:bottom w:val="nil"/>
              <w:right w:val="nil"/>
            </w:tcBorders>
            <w:vAlign w:val="bottom"/>
            <w:hideMark/>
          </w:tcPr>
          <w:p w14:paraId="39974810" w14:textId="77777777" w:rsidR="00762494" w:rsidRPr="00762494" w:rsidRDefault="00762494" w:rsidP="00762494">
            <w:pPr>
              <w:jc w:val="right"/>
              <w:rPr>
                <w:b/>
                <w:bCs/>
                <w:sz w:val="20"/>
                <w:szCs w:val="20"/>
              </w:rPr>
            </w:pPr>
            <w:r w:rsidRPr="00762494">
              <w:rPr>
                <w:b/>
                <w:bCs/>
                <w:sz w:val="20"/>
                <w:szCs w:val="20"/>
              </w:rPr>
              <w:t>69 278,3</w:t>
            </w:r>
          </w:p>
        </w:tc>
        <w:tc>
          <w:tcPr>
            <w:tcW w:w="596" w:type="pct"/>
            <w:tcBorders>
              <w:top w:val="nil"/>
              <w:left w:val="nil"/>
              <w:bottom w:val="nil"/>
              <w:right w:val="nil"/>
            </w:tcBorders>
            <w:vAlign w:val="bottom"/>
            <w:hideMark/>
          </w:tcPr>
          <w:p w14:paraId="7BB463AD" w14:textId="77777777" w:rsidR="00762494" w:rsidRPr="00762494" w:rsidRDefault="00762494" w:rsidP="00762494">
            <w:pPr>
              <w:jc w:val="right"/>
              <w:rPr>
                <w:b/>
                <w:bCs/>
                <w:sz w:val="20"/>
                <w:szCs w:val="20"/>
              </w:rPr>
            </w:pPr>
            <w:r w:rsidRPr="00762494">
              <w:rPr>
                <w:b/>
                <w:bCs/>
                <w:sz w:val="20"/>
                <w:szCs w:val="20"/>
              </w:rPr>
              <w:t>84 427,2</w:t>
            </w:r>
          </w:p>
        </w:tc>
        <w:tc>
          <w:tcPr>
            <w:tcW w:w="456" w:type="pct"/>
            <w:tcBorders>
              <w:top w:val="nil"/>
              <w:left w:val="nil"/>
              <w:bottom w:val="nil"/>
              <w:right w:val="nil"/>
            </w:tcBorders>
            <w:vAlign w:val="bottom"/>
            <w:hideMark/>
          </w:tcPr>
          <w:p w14:paraId="5260EA31" w14:textId="77777777" w:rsidR="00762494" w:rsidRPr="00762494" w:rsidRDefault="00762494" w:rsidP="00762494">
            <w:pPr>
              <w:jc w:val="right"/>
              <w:rPr>
                <w:b/>
                <w:bCs/>
                <w:sz w:val="20"/>
                <w:szCs w:val="20"/>
              </w:rPr>
            </w:pPr>
            <w:r w:rsidRPr="00762494">
              <w:rPr>
                <w:b/>
                <w:bCs/>
                <w:sz w:val="20"/>
                <w:szCs w:val="20"/>
              </w:rPr>
              <w:t>21,8</w:t>
            </w:r>
          </w:p>
        </w:tc>
        <w:tc>
          <w:tcPr>
            <w:tcW w:w="543" w:type="pct"/>
            <w:tcBorders>
              <w:top w:val="nil"/>
              <w:left w:val="nil"/>
              <w:bottom w:val="nil"/>
              <w:right w:val="nil"/>
            </w:tcBorders>
            <w:vAlign w:val="bottom"/>
            <w:hideMark/>
          </w:tcPr>
          <w:p w14:paraId="6B054DDD" w14:textId="77777777" w:rsidR="00762494" w:rsidRPr="00762494" w:rsidRDefault="00762494" w:rsidP="00762494">
            <w:pPr>
              <w:jc w:val="right"/>
              <w:rPr>
                <w:b/>
                <w:bCs/>
                <w:sz w:val="20"/>
                <w:szCs w:val="20"/>
              </w:rPr>
            </w:pPr>
            <w:r w:rsidRPr="00762494">
              <w:rPr>
                <w:b/>
                <w:bCs/>
                <w:sz w:val="20"/>
                <w:szCs w:val="20"/>
              </w:rPr>
              <w:t>22,6</w:t>
            </w:r>
          </w:p>
        </w:tc>
        <w:tc>
          <w:tcPr>
            <w:tcW w:w="513" w:type="pct"/>
            <w:gridSpan w:val="2"/>
            <w:tcBorders>
              <w:top w:val="nil"/>
              <w:left w:val="nil"/>
              <w:bottom w:val="nil"/>
              <w:right w:val="nil"/>
            </w:tcBorders>
            <w:vAlign w:val="bottom"/>
            <w:hideMark/>
          </w:tcPr>
          <w:p w14:paraId="4588FEFC" w14:textId="77777777" w:rsidR="00762494" w:rsidRPr="00762494" w:rsidRDefault="00762494" w:rsidP="00762494">
            <w:pPr>
              <w:jc w:val="right"/>
              <w:rPr>
                <w:b/>
                <w:bCs/>
                <w:sz w:val="20"/>
                <w:szCs w:val="20"/>
              </w:rPr>
            </w:pPr>
            <w:r w:rsidRPr="00762494">
              <w:rPr>
                <w:b/>
                <w:bCs/>
                <w:sz w:val="20"/>
                <w:szCs w:val="20"/>
              </w:rPr>
              <w:t>7,3</w:t>
            </w:r>
          </w:p>
        </w:tc>
        <w:tc>
          <w:tcPr>
            <w:tcW w:w="515" w:type="pct"/>
            <w:tcBorders>
              <w:top w:val="nil"/>
              <w:left w:val="nil"/>
              <w:bottom w:val="nil"/>
              <w:right w:val="nil"/>
            </w:tcBorders>
            <w:vAlign w:val="bottom"/>
            <w:hideMark/>
          </w:tcPr>
          <w:p w14:paraId="33AAF25F" w14:textId="77777777" w:rsidR="00762494" w:rsidRPr="00762494" w:rsidRDefault="00762494" w:rsidP="00762494">
            <w:pPr>
              <w:jc w:val="right"/>
              <w:rPr>
                <w:b/>
                <w:bCs/>
                <w:sz w:val="20"/>
                <w:szCs w:val="20"/>
              </w:rPr>
            </w:pPr>
            <w:r w:rsidRPr="00762494">
              <w:rPr>
                <w:b/>
                <w:bCs/>
                <w:sz w:val="20"/>
                <w:szCs w:val="20"/>
              </w:rPr>
              <w:t>7,8</w:t>
            </w:r>
          </w:p>
        </w:tc>
      </w:tr>
      <w:tr w:rsidR="00762494" w:rsidRPr="00762494" w14:paraId="20F88E66" w14:textId="77777777" w:rsidTr="00ED5F92">
        <w:tc>
          <w:tcPr>
            <w:tcW w:w="1783" w:type="pct"/>
            <w:tcBorders>
              <w:top w:val="nil"/>
              <w:left w:val="nil"/>
              <w:bottom w:val="nil"/>
              <w:right w:val="nil"/>
            </w:tcBorders>
            <w:vAlign w:val="bottom"/>
            <w:hideMark/>
          </w:tcPr>
          <w:p w14:paraId="4DC0E6BD" w14:textId="77777777" w:rsidR="00762494" w:rsidRPr="00762494" w:rsidRDefault="00762494" w:rsidP="00762494">
            <w:pPr>
              <w:spacing w:before="20" w:after="20"/>
              <w:ind w:left="341" w:hanging="57"/>
              <w:rPr>
                <w:sz w:val="20"/>
                <w:szCs w:val="20"/>
              </w:rPr>
            </w:pPr>
            <w:r w:rsidRPr="00762494">
              <w:rPr>
                <w:sz w:val="20"/>
                <w:szCs w:val="20"/>
                <w:lang w:val="ky-KG"/>
              </w:rPr>
              <w:t>Менчиктен</w:t>
            </w:r>
            <w:r w:rsidRPr="00762494">
              <w:rPr>
                <w:sz w:val="20"/>
                <w:szCs w:val="20"/>
              </w:rPr>
              <w:t xml:space="preserve"> </w:t>
            </w:r>
            <w:proofErr w:type="spellStart"/>
            <w:r w:rsidRPr="00762494">
              <w:rPr>
                <w:sz w:val="20"/>
                <w:szCs w:val="20"/>
              </w:rPr>
              <w:t>түшкөн</w:t>
            </w:r>
            <w:proofErr w:type="spellEnd"/>
            <w:r w:rsidRPr="00762494">
              <w:rPr>
                <w:sz w:val="20"/>
                <w:szCs w:val="20"/>
              </w:rPr>
              <w:t xml:space="preserve"> </w:t>
            </w:r>
            <w:proofErr w:type="spellStart"/>
            <w:r w:rsidRPr="00762494">
              <w:rPr>
                <w:sz w:val="20"/>
                <w:szCs w:val="20"/>
              </w:rPr>
              <w:t>киреше</w:t>
            </w:r>
            <w:proofErr w:type="spellEnd"/>
            <w:r w:rsidRPr="00762494">
              <w:rPr>
                <w:sz w:val="20"/>
                <w:szCs w:val="20"/>
              </w:rPr>
              <w:br/>
            </w:r>
            <w:proofErr w:type="spellStart"/>
            <w:r w:rsidRPr="00762494">
              <w:rPr>
                <w:sz w:val="20"/>
                <w:szCs w:val="20"/>
              </w:rPr>
              <w:t>жана</w:t>
            </w:r>
            <w:proofErr w:type="spellEnd"/>
            <w:r w:rsidRPr="00762494">
              <w:rPr>
                <w:sz w:val="20"/>
                <w:szCs w:val="20"/>
              </w:rPr>
              <w:t xml:space="preserve"> </w:t>
            </w:r>
            <w:proofErr w:type="spellStart"/>
            <w:r w:rsidRPr="00762494">
              <w:rPr>
                <w:sz w:val="20"/>
                <w:szCs w:val="20"/>
              </w:rPr>
              <w:t>пайыздар</w:t>
            </w:r>
            <w:proofErr w:type="spellEnd"/>
          </w:p>
        </w:tc>
        <w:tc>
          <w:tcPr>
            <w:tcW w:w="594" w:type="pct"/>
            <w:tcBorders>
              <w:top w:val="nil"/>
              <w:left w:val="nil"/>
              <w:bottom w:val="nil"/>
              <w:right w:val="nil"/>
            </w:tcBorders>
            <w:vAlign w:val="bottom"/>
            <w:hideMark/>
          </w:tcPr>
          <w:p w14:paraId="7C60AD15" w14:textId="77777777" w:rsidR="00762494" w:rsidRPr="00762494" w:rsidRDefault="00762494" w:rsidP="00762494">
            <w:pPr>
              <w:jc w:val="right"/>
              <w:rPr>
                <w:sz w:val="20"/>
                <w:szCs w:val="20"/>
              </w:rPr>
            </w:pPr>
            <w:r w:rsidRPr="00762494">
              <w:rPr>
                <w:sz w:val="20"/>
                <w:szCs w:val="20"/>
              </w:rPr>
              <w:t>31 886,0</w:t>
            </w:r>
          </w:p>
        </w:tc>
        <w:tc>
          <w:tcPr>
            <w:tcW w:w="596" w:type="pct"/>
            <w:tcBorders>
              <w:top w:val="nil"/>
              <w:left w:val="nil"/>
              <w:bottom w:val="nil"/>
              <w:right w:val="nil"/>
            </w:tcBorders>
            <w:vAlign w:val="bottom"/>
            <w:hideMark/>
          </w:tcPr>
          <w:p w14:paraId="23DD0953" w14:textId="77777777" w:rsidR="00762494" w:rsidRPr="00762494" w:rsidRDefault="00762494" w:rsidP="00762494">
            <w:pPr>
              <w:jc w:val="right"/>
              <w:rPr>
                <w:sz w:val="20"/>
                <w:szCs w:val="20"/>
              </w:rPr>
            </w:pPr>
            <w:r w:rsidRPr="00762494">
              <w:rPr>
                <w:sz w:val="20"/>
                <w:szCs w:val="20"/>
              </w:rPr>
              <w:t>42 266,7</w:t>
            </w:r>
          </w:p>
        </w:tc>
        <w:tc>
          <w:tcPr>
            <w:tcW w:w="456" w:type="pct"/>
            <w:tcBorders>
              <w:top w:val="nil"/>
              <w:left w:val="nil"/>
              <w:bottom w:val="nil"/>
              <w:right w:val="nil"/>
            </w:tcBorders>
            <w:vAlign w:val="bottom"/>
            <w:hideMark/>
          </w:tcPr>
          <w:p w14:paraId="71BB7104" w14:textId="77777777" w:rsidR="00762494" w:rsidRPr="00762494" w:rsidRDefault="00762494" w:rsidP="00762494">
            <w:pPr>
              <w:jc w:val="right"/>
              <w:rPr>
                <w:sz w:val="20"/>
                <w:szCs w:val="20"/>
              </w:rPr>
            </w:pPr>
            <w:r w:rsidRPr="00762494">
              <w:rPr>
                <w:sz w:val="20"/>
                <w:szCs w:val="20"/>
              </w:rPr>
              <w:t>10,0</w:t>
            </w:r>
          </w:p>
        </w:tc>
        <w:tc>
          <w:tcPr>
            <w:tcW w:w="543" w:type="pct"/>
            <w:tcBorders>
              <w:top w:val="nil"/>
              <w:left w:val="nil"/>
              <w:bottom w:val="nil"/>
              <w:right w:val="nil"/>
            </w:tcBorders>
            <w:vAlign w:val="bottom"/>
            <w:hideMark/>
          </w:tcPr>
          <w:p w14:paraId="3EEBABAD" w14:textId="77777777" w:rsidR="00762494" w:rsidRPr="00762494" w:rsidRDefault="00762494" w:rsidP="00762494">
            <w:pPr>
              <w:jc w:val="right"/>
              <w:rPr>
                <w:sz w:val="20"/>
                <w:szCs w:val="20"/>
              </w:rPr>
            </w:pPr>
            <w:r w:rsidRPr="00762494">
              <w:rPr>
                <w:sz w:val="20"/>
                <w:szCs w:val="20"/>
              </w:rPr>
              <w:t>11,3</w:t>
            </w:r>
          </w:p>
        </w:tc>
        <w:tc>
          <w:tcPr>
            <w:tcW w:w="513" w:type="pct"/>
            <w:gridSpan w:val="2"/>
            <w:tcBorders>
              <w:top w:val="nil"/>
              <w:left w:val="nil"/>
              <w:bottom w:val="nil"/>
              <w:right w:val="nil"/>
            </w:tcBorders>
            <w:vAlign w:val="bottom"/>
            <w:hideMark/>
          </w:tcPr>
          <w:p w14:paraId="7225E42F" w14:textId="77777777" w:rsidR="00762494" w:rsidRPr="00762494" w:rsidRDefault="00762494" w:rsidP="00762494">
            <w:pPr>
              <w:jc w:val="right"/>
              <w:rPr>
                <w:sz w:val="20"/>
                <w:szCs w:val="20"/>
              </w:rPr>
            </w:pPr>
            <w:r w:rsidRPr="00762494">
              <w:rPr>
                <w:sz w:val="20"/>
                <w:szCs w:val="20"/>
              </w:rPr>
              <w:t>3,3</w:t>
            </w:r>
          </w:p>
        </w:tc>
        <w:tc>
          <w:tcPr>
            <w:tcW w:w="515" w:type="pct"/>
            <w:tcBorders>
              <w:top w:val="nil"/>
              <w:left w:val="nil"/>
              <w:bottom w:val="nil"/>
              <w:right w:val="nil"/>
            </w:tcBorders>
            <w:vAlign w:val="bottom"/>
            <w:hideMark/>
          </w:tcPr>
          <w:p w14:paraId="32AFE532" w14:textId="77777777" w:rsidR="00762494" w:rsidRPr="00762494" w:rsidRDefault="00762494" w:rsidP="00762494">
            <w:pPr>
              <w:jc w:val="right"/>
              <w:rPr>
                <w:sz w:val="20"/>
                <w:szCs w:val="20"/>
              </w:rPr>
            </w:pPr>
            <w:r w:rsidRPr="00762494">
              <w:rPr>
                <w:sz w:val="20"/>
                <w:szCs w:val="20"/>
              </w:rPr>
              <w:t>3,9</w:t>
            </w:r>
          </w:p>
        </w:tc>
      </w:tr>
      <w:tr w:rsidR="00762494" w:rsidRPr="00762494" w14:paraId="477281C6" w14:textId="77777777" w:rsidTr="00ED5F92">
        <w:tc>
          <w:tcPr>
            <w:tcW w:w="1783" w:type="pct"/>
            <w:tcBorders>
              <w:top w:val="nil"/>
              <w:left w:val="nil"/>
              <w:bottom w:val="nil"/>
              <w:right w:val="nil"/>
            </w:tcBorders>
            <w:vAlign w:val="bottom"/>
            <w:hideMark/>
          </w:tcPr>
          <w:p w14:paraId="7A7BB3B8" w14:textId="77777777" w:rsidR="00762494" w:rsidRPr="00762494" w:rsidRDefault="00762494" w:rsidP="00762494">
            <w:pPr>
              <w:spacing w:before="20" w:after="20"/>
              <w:ind w:left="341" w:hanging="57"/>
              <w:rPr>
                <w:color w:val="000000"/>
                <w:sz w:val="20"/>
                <w:szCs w:val="20"/>
              </w:rPr>
            </w:pPr>
            <w:r w:rsidRPr="00762494">
              <w:rPr>
                <w:sz w:val="20"/>
                <w:szCs w:val="20"/>
                <w:lang w:val="ky-KG"/>
              </w:rPr>
              <w:t xml:space="preserve">Товарларды сатуудан </w:t>
            </w:r>
            <w:proofErr w:type="spellStart"/>
            <w:r w:rsidRPr="00762494">
              <w:rPr>
                <w:sz w:val="20"/>
                <w:szCs w:val="20"/>
              </w:rPr>
              <w:t>жана</w:t>
            </w:r>
            <w:proofErr w:type="spellEnd"/>
            <w:r w:rsidRPr="00762494">
              <w:rPr>
                <w:sz w:val="20"/>
                <w:szCs w:val="20"/>
              </w:rPr>
              <w:br/>
            </w:r>
            <w:r w:rsidRPr="00762494">
              <w:rPr>
                <w:sz w:val="20"/>
                <w:szCs w:val="20"/>
                <w:lang w:val="ky-KG"/>
              </w:rPr>
              <w:t>кызмат көрсөтүүдөн кирешелер</w:t>
            </w:r>
          </w:p>
        </w:tc>
        <w:tc>
          <w:tcPr>
            <w:tcW w:w="594" w:type="pct"/>
            <w:tcBorders>
              <w:top w:val="nil"/>
              <w:left w:val="nil"/>
              <w:bottom w:val="nil"/>
              <w:right w:val="nil"/>
            </w:tcBorders>
            <w:vAlign w:val="bottom"/>
            <w:hideMark/>
          </w:tcPr>
          <w:p w14:paraId="76AAA3C9" w14:textId="77777777" w:rsidR="00762494" w:rsidRPr="00762494" w:rsidRDefault="00762494" w:rsidP="00762494">
            <w:pPr>
              <w:jc w:val="right"/>
              <w:rPr>
                <w:sz w:val="20"/>
                <w:szCs w:val="20"/>
              </w:rPr>
            </w:pPr>
            <w:r w:rsidRPr="00762494">
              <w:rPr>
                <w:sz w:val="20"/>
                <w:szCs w:val="20"/>
              </w:rPr>
              <w:t>26 311,2</w:t>
            </w:r>
          </w:p>
        </w:tc>
        <w:tc>
          <w:tcPr>
            <w:tcW w:w="596" w:type="pct"/>
            <w:tcBorders>
              <w:top w:val="nil"/>
              <w:left w:val="nil"/>
              <w:bottom w:val="nil"/>
              <w:right w:val="nil"/>
            </w:tcBorders>
            <w:vAlign w:val="bottom"/>
            <w:hideMark/>
          </w:tcPr>
          <w:p w14:paraId="0B5A3F4C" w14:textId="77777777" w:rsidR="00762494" w:rsidRPr="00762494" w:rsidRDefault="00762494" w:rsidP="00762494">
            <w:pPr>
              <w:jc w:val="right"/>
              <w:rPr>
                <w:sz w:val="20"/>
                <w:szCs w:val="20"/>
              </w:rPr>
            </w:pPr>
            <w:r w:rsidRPr="00762494">
              <w:rPr>
                <w:sz w:val="20"/>
                <w:szCs w:val="20"/>
              </w:rPr>
              <w:t>23 578,9</w:t>
            </w:r>
          </w:p>
        </w:tc>
        <w:tc>
          <w:tcPr>
            <w:tcW w:w="456" w:type="pct"/>
            <w:tcBorders>
              <w:top w:val="nil"/>
              <w:left w:val="nil"/>
              <w:bottom w:val="nil"/>
              <w:right w:val="nil"/>
            </w:tcBorders>
            <w:vAlign w:val="bottom"/>
            <w:hideMark/>
          </w:tcPr>
          <w:p w14:paraId="203B0208" w14:textId="77777777" w:rsidR="00762494" w:rsidRPr="00762494" w:rsidRDefault="00762494" w:rsidP="00762494">
            <w:pPr>
              <w:jc w:val="right"/>
              <w:rPr>
                <w:sz w:val="20"/>
                <w:szCs w:val="20"/>
              </w:rPr>
            </w:pPr>
            <w:r w:rsidRPr="00762494">
              <w:rPr>
                <w:sz w:val="20"/>
                <w:szCs w:val="20"/>
              </w:rPr>
              <w:t>8,3</w:t>
            </w:r>
          </w:p>
        </w:tc>
        <w:tc>
          <w:tcPr>
            <w:tcW w:w="543" w:type="pct"/>
            <w:tcBorders>
              <w:top w:val="nil"/>
              <w:left w:val="nil"/>
              <w:bottom w:val="nil"/>
              <w:right w:val="nil"/>
            </w:tcBorders>
            <w:vAlign w:val="bottom"/>
            <w:hideMark/>
          </w:tcPr>
          <w:p w14:paraId="12C9A1F5" w14:textId="77777777" w:rsidR="00762494" w:rsidRPr="00762494" w:rsidRDefault="00762494" w:rsidP="00762494">
            <w:pPr>
              <w:jc w:val="right"/>
              <w:rPr>
                <w:sz w:val="20"/>
                <w:szCs w:val="20"/>
              </w:rPr>
            </w:pPr>
            <w:r w:rsidRPr="00762494">
              <w:rPr>
                <w:sz w:val="20"/>
                <w:szCs w:val="20"/>
              </w:rPr>
              <w:t>6,3</w:t>
            </w:r>
          </w:p>
        </w:tc>
        <w:tc>
          <w:tcPr>
            <w:tcW w:w="513" w:type="pct"/>
            <w:gridSpan w:val="2"/>
            <w:tcBorders>
              <w:top w:val="nil"/>
              <w:left w:val="nil"/>
              <w:bottom w:val="nil"/>
              <w:right w:val="nil"/>
            </w:tcBorders>
            <w:vAlign w:val="bottom"/>
            <w:hideMark/>
          </w:tcPr>
          <w:p w14:paraId="5C56FE8E" w14:textId="77777777" w:rsidR="00762494" w:rsidRPr="00762494" w:rsidRDefault="00762494" w:rsidP="00762494">
            <w:pPr>
              <w:jc w:val="right"/>
              <w:rPr>
                <w:sz w:val="20"/>
                <w:szCs w:val="20"/>
              </w:rPr>
            </w:pPr>
            <w:r w:rsidRPr="00762494">
              <w:rPr>
                <w:sz w:val="20"/>
                <w:szCs w:val="20"/>
              </w:rPr>
              <w:t>2,8</w:t>
            </w:r>
          </w:p>
        </w:tc>
        <w:tc>
          <w:tcPr>
            <w:tcW w:w="515" w:type="pct"/>
            <w:tcBorders>
              <w:top w:val="nil"/>
              <w:left w:val="nil"/>
              <w:bottom w:val="nil"/>
              <w:right w:val="nil"/>
            </w:tcBorders>
            <w:vAlign w:val="bottom"/>
            <w:hideMark/>
          </w:tcPr>
          <w:p w14:paraId="10708387" w14:textId="77777777" w:rsidR="00762494" w:rsidRPr="00762494" w:rsidRDefault="00762494" w:rsidP="00762494">
            <w:pPr>
              <w:jc w:val="right"/>
              <w:rPr>
                <w:sz w:val="20"/>
                <w:szCs w:val="20"/>
              </w:rPr>
            </w:pPr>
            <w:r w:rsidRPr="00762494">
              <w:rPr>
                <w:sz w:val="20"/>
                <w:szCs w:val="20"/>
              </w:rPr>
              <w:t>2,2</w:t>
            </w:r>
          </w:p>
        </w:tc>
      </w:tr>
      <w:tr w:rsidR="00762494" w:rsidRPr="00762494" w14:paraId="41D3F30D" w14:textId="77777777" w:rsidTr="00ED5F92">
        <w:tc>
          <w:tcPr>
            <w:tcW w:w="1783" w:type="pct"/>
            <w:tcBorders>
              <w:top w:val="nil"/>
              <w:left w:val="nil"/>
              <w:bottom w:val="nil"/>
              <w:right w:val="nil"/>
            </w:tcBorders>
            <w:vAlign w:val="bottom"/>
            <w:hideMark/>
          </w:tcPr>
          <w:p w14:paraId="0EE95775" w14:textId="77777777" w:rsidR="00762494" w:rsidRPr="00762494" w:rsidRDefault="00762494" w:rsidP="00762494">
            <w:pPr>
              <w:spacing w:before="20" w:after="20"/>
              <w:ind w:left="454" w:hanging="57"/>
              <w:rPr>
                <w:color w:val="000000"/>
                <w:sz w:val="20"/>
                <w:szCs w:val="20"/>
                <w:lang w:val="ky-KG"/>
              </w:rPr>
            </w:pPr>
            <w:proofErr w:type="spellStart"/>
            <w:r w:rsidRPr="00762494">
              <w:rPr>
                <w:color w:val="000000"/>
                <w:sz w:val="20"/>
                <w:szCs w:val="20"/>
              </w:rPr>
              <w:t>ижара</w:t>
            </w:r>
            <w:proofErr w:type="spellEnd"/>
            <w:r w:rsidRPr="00762494">
              <w:rPr>
                <w:sz w:val="20"/>
                <w:szCs w:val="20"/>
              </w:rPr>
              <w:t xml:space="preserve"> </w:t>
            </w:r>
            <w:proofErr w:type="spellStart"/>
            <w:r w:rsidRPr="00762494">
              <w:rPr>
                <w:sz w:val="20"/>
                <w:szCs w:val="20"/>
              </w:rPr>
              <w:t>акы</w:t>
            </w:r>
            <w:proofErr w:type="spellEnd"/>
            <w:r w:rsidRPr="00762494">
              <w:rPr>
                <w:sz w:val="20"/>
                <w:szCs w:val="20"/>
                <w:lang w:val="ky-KG"/>
              </w:rPr>
              <w:t>сы</w:t>
            </w:r>
          </w:p>
        </w:tc>
        <w:tc>
          <w:tcPr>
            <w:tcW w:w="594" w:type="pct"/>
            <w:tcBorders>
              <w:top w:val="nil"/>
              <w:left w:val="nil"/>
              <w:bottom w:val="nil"/>
              <w:right w:val="nil"/>
            </w:tcBorders>
            <w:vAlign w:val="bottom"/>
            <w:hideMark/>
          </w:tcPr>
          <w:p w14:paraId="28CCE4C5" w14:textId="77777777" w:rsidR="00762494" w:rsidRPr="00762494" w:rsidRDefault="00762494" w:rsidP="00762494">
            <w:pPr>
              <w:jc w:val="right"/>
              <w:rPr>
                <w:sz w:val="20"/>
                <w:szCs w:val="20"/>
              </w:rPr>
            </w:pPr>
            <w:r w:rsidRPr="00762494">
              <w:rPr>
                <w:sz w:val="20"/>
                <w:szCs w:val="20"/>
              </w:rPr>
              <w:t>853,9</w:t>
            </w:r>
          </w:p>
        </w:tc>
        <w:tc>
          <w:tcPr>
            <w:tcW w:w="596" w:type="pct"/>
            <w:tcBorders>
              <w:top w:val="nil"/>
              <w:left w:val="nil"/>
              <w:bottom w:val="nil"/>
              <w:right w:val="nil"/>
            </w:tcBorders>
            <w:vAlign w:val="bottom"/>
            <w:hideMark/>
          </w:tcPr>
          <w:p w14:paraId="5771150F" w14:textId="77777777" w:rsidR="00762494" w:rsidRPr="00762494" w:rsidRDefault="00762494" w:rsidP="00762494">
            <w:pPr>
              <w:jc w:val="right"/>
              <w:rPr>
                <w:sz w:val="20"/>
                <w:szCs w:val="20"/>
              </w:rPr>
            </w:pPr>
            <w:r w:rsidRPr="00762494">
              <w:rPr>
                <w:sz w:val="20"/>
                <w:szCs w:val="20"/>
              </w:rPr>
              <w:t>1 388,4</w:t>
            </w:r>
          </w:p>
        </w:tc>
        <w:tc>
          <w:tcPr>
            <w:tcW w:w="456" w:type="pct"/>
            <w:tcBorders>
              <w:top w:val="nil"/>
              <w:left w:val="nil"/>
              <w:bottom w:val="nil"/>
              <w:right w:val="nil"/>
            </w:tcBorders>
            <w:vAlign w:val="bottom"/>
            <w:hideMark/>
          </w:tcPr>
          <w:p w14:paraId="2841C2D5" w14:textId="77777777" w:rsidR="00762494" w:rsidRPr="00762494" w:rsidRDefault="00762494" w:rsidP="00762494">
            <w:pPr>
              <w:jc w:val="right"/>
              <w:rPr>
                <w:sz w:val="20"/>
                <w:szCs w:val="20"/>
              </w:rPr>
            </w:pPr>
            <w:r w:rsidRPr="00762494">
              <w:rPr>
                <w:sz w:val="20"/>
                <w:szCs w:val="20"/>
              </w:rPr>
              <w:t>0,3</w:t>
            </w:r>
          </w:p>
        </w:tc>
        <w:tc>
          <w:tcPr>
            <w:tcW w:w="543" w:type="pct"/>
            <w:tcBorders>
              <w:top w:val="nil"/>
              <w:left w:val="nil"/>
              <w:bottom w:val="nil"/>
              <w:right w:val="nil"/>
            </w:tcBorders>
            <w:vAlign w:val="bottom"/>
            <w:hideMark/>
          </w:tcPr>
          <w:p w14:paraId="7DDC2BCF" w14:textId="77777777" w:rsidR="00762494" w:rsidRPr="00762494" w:rsidRDefault="00762494" w:rsidP="00762494">
            <w:pPr>
              <w:jc w:val="right"/>
              <w:rPr>
                <w:sz w:val="20"/>
                <w:szCs w:val="20"/>
              </w:rPr>
            </w:pPr>
            <w:r w:rsidRPr="00762494">
              <w:rPr>
                <w:sz w:val="20"/>
                <w:szCs w:val="20"/>
              </w:rPr>
              <w:t>0,4</w:t>
            </w:r>
          </w:p>
        </w:tc>
        <w:tc>
          <w:tcPr>
            <w:tcW w:w="513" w:type="pct"/>
            <w:gridSpan w:val="2"/>
            <w:tcBorders>
              <w:top w:val="nil"/>
              <w:left w:val="nil"/>
              <w:bottom w:val="nil"/>
              <w:right w:val="nil"/>
            </w:tcBorders>
            <w:vAlign w:val="bottom"/>
            <w:hideMark/>
          </w:tcPr>
          <w:p w14:paraId="02899A84" w14:textId="77777777" w:rsidR="00762494" w:rsidRPr="00762494" w:rsidRDefault="00762494" w:rsidP="00762494">
            <w:pPr>
              <w:jc w:val="right"/>
              <w:rPr>
                <w:sz w:val="20"/>
                <w:szCs w:val="20"/>
              </w:rPr>
            </w:pPr>
            <w:r w:rsidRPr="00762494">
              <w:rPr>
                <w:sz w:val="20"/>
                <w:szCs w:val="20"/>
              </w:rPr>
              <w:t>0,1</w:t>
            </w:r>
          </w:p>
        </w:tc>
        <w:tc>
          <w:tcPr>
            <w:tcW w:w="515" w:type="pct"/>
            <w:tcBorders>
              <w:top w:val="nil"/>
              <w:left w:val="nil"/>
              <w:bottom w:val="nil"/>
              <w:right w:val="nil"/>
            </w:tcBorders>
            <w:vAlign w:val="bottom"/>
            <w:hideMark/>
          </w:tcPr>
          <w:p w14:paraId="73F9663C" w14:textId="77777777" w:rsidR="00762494" w:rsidRPr="00762494" w:rsidRDefault="00762494" w:rsidP="00762494">
            <w:pPr>
              <w:jc w:val="right"/>
              <w:rPr>
                <w:sz w:val="20"/>
                <w:szCs w:val="20"/>
              </w:rPr>
            </w:pPr>
            <w:r w:rsidRPr="00762494">
              <w:rPr>
                <w:sz w:val="20"/>
                <w:szCs w:val="20"/>
              </w:rPr>
              <w:t>0,1</w:t>
            </w:r>
          </w:p>
        </w:tc>
      </w:tr>
      <w:tr w:rsidR="00762494" w:rsidRPr="00762494" w14:paraId="088B7211" w14:textId="77777777" w:rsidTr="00ED5F92">
        <w:tc>
          <w:tcPr>
            <w:tcW w:w="1783" w:type="pct"/>
            <w:tcBorders>
              <w:top w:val="nil"/>
              <w:left w:val="nil"/>
              <w:bottom w:val="nil"/>
              <w:right w:val="nil"/>
            </w:tcBorders>
            <w:vAlign w:val="bottom"/>
            <w:hideMark/>
          </w:tcPr>
          <w:p w14:paraId="7B200FD0" w14:textId="77777777" w:rsidR="00762494" w:rsidRPr="00762494" w:rsidRDefault="00762494" w:rsidP="00762494">
            <w:pPr>
              <w:spacing w:before="20" w:after="20"/>
              <w:ind w:left="454" w:hanging="57"/>
              <w:rPr>
                <w:color w:val="000000"/>
                <w:sz w:val="20"/>
                <w:szCs w:val="20"/>
              </w:rPr>
            </w:pPr>
            <w:proofErr w:type="spellStart"/>
            <w:r w:rsidRPr="00762494">
              <w:rPr>
                <w:sz w:val="20"/>
                <w:szCs w:val="20"/>
              </w:rPr>
              <w:t>жыйымдар</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rPr>
              <w:t xml:space="preserve"> </w:t>
            </w:r>
            <w:proofErr w:type="spellStart"/>
            <w:r w:rsidRPr="00762494">
              <w:rPr>
                <w:color w:val="000000"/>
                <w:sz w:val="20"/>
                <w:szCs w:val="20"/>
              </w:rPr>
              <w:t>төлөөлөр</w:t>
            </w:r>
            <w:proofErr w:type="spellEnd"/>
          </w:p>
        </w:tc>
        <w:tc>
          <w:tcPr>
            <w:tcW w:w="594" w:type="pct"/>
            <w:tcBorders>
              <w:top w:val="nil"/>
              <w:left w:val="nil"/>
              <w:bottom w:val="nil"/>
              <w:right w:val="nil"/>
            </w:tcBorders>
            <w:vAlign w:val="bottom"/>
            <w:hideMark/>
          </w:tcPr>
          <w:p w14:paraId="180B9374" w14:textId="77777777" w:rsidR="00762494" w:rsidRPr="00762494" w:rsidRDefault="00762494" w:rsidP="00762494">
            <w:pPr>
              <w:jc w:val="right"/>
              <w:rPr>
                <w:sz w:val="20"/>
                <w:szCs w:val="20"/>
              </w:rPr>
            </w:pPr>
            <w:r w:rsidRPr="00762494">
              <w:rPr>
                <w:sz w:val="20"/>
                <w:szCs w:val="20"/>
              </w:rPr>
              <w:t>5 839,4</w:t>
            </w:r>
          </w:p>
        </w:tc>
        <w:tc>
          <w:tcPr>
            <w:tcW w:w="596" w:type="pct"/>
            <w:tcBorders>
              <w:top w:val="nil"/>
              <w:left w:val="nil"/>
              <w:bottom w:val="nil"/>
              <w:right w:val="nil"/>
            </w:tcBorders>
            <w:vAlign w:val="bottom"/>
            <w:hideMark/>
          </w:tcPr>
          <w:p w14:paraId="0F248A68" w14:textId="77777777" w:rsidR="00762494" w:rsidRPr="00762494" w:rsidRDefault="00762494" w:rsidP="00762494">
            <w:pPr>
              <w:jc w:val="right"/>
              <w:rPr>
                <w:sz w:val="20"/>
                <w:szCs w:val="20"/>
              </w:rPr>
            </w:pPr>
            <w:r w:rsidRPr="00762494">
              <w:rPr>
                <w:sz w:val="20"/>
                <w:szCs w:val="20"/>
              </w:rPr>
              <w:t>6 920,7</w:t>
            </w:r>
          </w:p>
        </w:tc>
        <w:tc>
          <w:tcPr>
            <w:tcW w:w="456" w:type="pct"/>
            <w:tcBorders>
              <w:top w:val="nil"/>
              <w:left w:val="nil"/>
              <w:bottom w:val="nil"/>
              <w:right w:val="nil"/>
            </w:tcBorders>
            <w:vAlign w:val="bottom"/>
            <w:hideMark/>
          </w:tcPr>
          <w:p w14:paraId="07DE7347" w14:textId="77777777" w:rsidR="00762494" w:rsidRPr="00762494" w:rsidRDefault="00762494" w:rsidP="00762494">
            <w:pPr>
              <w:jc w:val="right"/>
              <w:rPr>
                <w:sz w:val="20"/>
                <w:szCs w:val="20"/>
              </w:rPr>
            </w:pPr>
            <w:r w:rsidRPr="00762494">
              <w:rPr>
                <w:sz w:val="20"/>
                <w:szCs w:val="20"/>
              </w:rPr>
              <w:t>1,8</w:t>
            </w:r>
          </w:p>
        </w:tc>
        <w:tc>
          <w:tcPr>
            <w:tcW w:w="543" w:type="pct"/>
            <w:tcBorders>
              <w:top w:val="nil"/>
              <w:left w:val="nil"/>
              <w:bottom w:val="nil"/>
              <w:right w:val="nil"/>
            </w:tcBorders>
            <w:vAlign w:val="bottom"/>
            <w:hideMark/>
          </w:tcPr>
          <w:p w14:paraId="7BF926CF" w14:textId="77777777" w:rsidR="00762494" w:rsidRPr="00762494" w:rsidRDefault="00762494" w:rsidP="00762494">
            <w:pPr>
              <w:jc w:val="right"/>
              <w:rPr>
                <w:sz w:val="20"/>
                <w:szCs w:val="20"/>
              </w:rPr>
            </w:pPr>
            <w:r w:rsidRPr="00762494">
              <w:rPr>
                <w:sz w:val="20"/>
                <w:szCs w:val="20"/>
              </w:rPr>
              <w:t>1,9</w:t>
            </w:r>
          </w:p>
        </w:tc>
        <w:tc>
          <w:tcPr>
            <w:tcW w:w="513" w:type="pct"/>
            <w:gridSpan w:val="2"/>
            <w:tcBorders>
              <w:top w:val="nil"/>
              <w:left w:val="nil"/>
              <w:bottom w:val="nil"/>
              <w:right w:val="nil"/>
            </w:tcBorders>
            <w:vAlign w:val="bottom"/>
            <w:hideMark/>
          </w:tcPr>
          <w:p w14:paraId="2052BFFF" w14:textId="77777777" w:rsidR="00762494" w:rsidRPr="00762494" w:rsidRDefault="00762494" w:rsidP="00762494">
            <w:pPr>
              <w:jc w:val="right"/>
              <w:rPr>
                <w:sz w:val="20"/>
                <w:szCs w:val="20"/>
              </w:rPr>
            </w:pPr>
            <w:r w:rsidRPr="00762494">
              <w:rPr>
                <w:sz w:val="20"/>
                <w:szCs w:val="20"/>
              </w:rPr>
              <w:t>0,6</w:t>
            </w:r>
          </w:p>
        </w:tc>
        <w:tc>
          <w:tcPr>
            <w:tcW w:w="515" w:type="pct"/>
            <w:tcBorders>
              <w:top w:val="nil"/>
              <w:left w:val="nil"/>
              <w:bottom w:val="nil"/>
              <w:right w:val="nil"/>
            </w:tcBorders>
            <w:vAlign w:val="bottom"/>
            <w:hideMark/>
          </w:tcPr>
          <w:p w14:paraId="219C6996" w14:textId="77777777" w:rsidR="00762494" w:rsidRPr="00762494" w:rsidRDefault="00762494" w:rsidP="00762494">
            <w:pPr>
              <w:jc w:val="right"/>
              <w:rPr>
                <w:sz w:val="20"/>
                <w:szCs w:val="20"/>
              </w:rPr>
            </w:pPr>
            <w:r w:rsidRPr="00762494">
              <w:rPr>
                <w:sz w:val="20"/>
                <w:szCs w:val="20"/>
              </w:rPr>
              <w:t>0,6</w:t>
            </w:r>
          </w:p>
        </w:tc>
      </w:tr>
      <w:tr w:rsidR="00762494" w:rsidRPr="00762494" w14:paraId="3DEE30F0" w14:textId="77777777" w:rsidTr="00ED5F92">
        <w:tc>
          <w:tcPr>
            <w:tcW w:w="1783" w:type="pct"/>
            <w:tcBorders>
              <w:top w:val="nil"/>
              <w:left w:val="nil"/>
              <w:bottom w:val="nil"/>
              <w:right w:val="nil"/>
            </w:tcBorders>
            <w:vAlign w:val="bottom"/>
            <w:hideMark/>
          </w:tcPr>
          <w:p w14:paraId="68A3B018" w14:textId="77777777" w:rsidR="00762494" w:rsidRPr="00762494" w:rsidRDefault="00762494" w:rsidP="00762494">
            <w:pPr>
              <w:spacing w:before="20" w:after="20"/>
              <w:ind w:left="454" w:hanging="57"/>
              <w:rPr>
                <w:sz w:val="20"/>
                <w:szCs w:val="20"/>
              </w:rPr>
            </w:pPr>
            <w:proofErr w:type="spellStart"/>
            <w:r w:rsidRPr="00762494">
              <w:rPr>
                <w:color w:val="000000"/>
                <w:sz w:val="20"/>
                <w:szCs w:val="20"/>
              </w:rPr>
              <w:t>акылуу</w:t>
            </w:r>
            <w:proofErr w:type="spellEnd"/>
            <w:r w:rsidRPr="00762494">
              <w:rPr>
                <w:sz w:val="20"/>
                <w:szCs w:val="20"/>
              </w:rPr>
              <w:t xml:space="preserve"> </w:t>
            </w:r>
            <w:proofErr w:type="spellStart"/>
            <w:r w:rsidRPr="00762494">
              <w:rPr>
                <w:sz w:val="20"/>
                <w:szCs w:val="20"/>
              </w:rPr>
              <w:t>кызматтарды</w:t>
            </w:r>
            <w:proofErr w:type="spellEnd"/>
            <w:r w:rsidRPr="00762494">
              <w:rPr>
                <w:sz w:val="20"/>
                <w:szCs w:val="20"/>
                <w:lang w:val="ky-KG"/>
              </w:rPr>
              <w:t xml:space="preserve"> </w:t>
            </w:r>
            <w:r w:rsidRPr="00762494">
              <w:rPr>
                <w:sz w:val="20"/>
                <w:szCs w:val="20"/>
                <w:lang w:val="ky-KG"/>
              </w:rPr>
              <w:br/>
              <w:t>көрсөтүү</w:t>
            </w:r>
            <w:proofErr w:type="spellStart"/>
            <w:r w:rsidRPr="00762494">
              <w:rPr>
                <w:sz w:val="20"/>
                <w:szCs w:val="20"/>
              </w:rPr>
              <w:t>дөн</w:t>
            </w:r>
            <w:proofErr w:type="spellEnd"/>
            <w:r w:rsidRPr="00762494">
              <w:rPr>
                <w:sz w:val="20"/>
                <w:szCs w:val="20"/>
              </w:rPr>
              <w:t xml:space="preserve"> </w:t>
            </w:r>
            <w:r w:rsidRPr="00762494">
              <w:rPr>
                <w:sz w:val="20"/>
                <w:szCs w:val="20"/>
                <w:lang w:val="ky-KG"/>
              </w:rPr>
              <w:t>т</w:t>
            </w:r>
            <w:r w:rsidRPr="00762494">
              <w:rPr>
                <w:sz w:val="20"/>
                <w:szCs w:val="20"/>
              </w:rPr>
              <w:t>ү</w:t>
            </w:r>
            <w:r w:rsidRPr="00762494">
              <w:rPr>
                <w:sz w:val="20"/>
                <w:szCs w:val="20"/>
                <w:lang w:val="ky-KG"/>
              </w:rPr>
              <w:t>шк</w:t>
            </w:r>
            <w:r w:rsidRPr="00762494">
              <w:rPr>
                <w:sz w:val="20"/>
                <w:szCs w:val="20"/>
              </w:rPr>
              <w:t>ө</w:t>
            </w:r>
            <w:r w:rsidRPr="00762494">
              <w:rPr>
                <w:sz w:val="20"/>
                <w:szCs w:val="20"/>
                <w:lang w:val="ky-KG"/>
              </w:rPr>
              <w:t xml:space="preserve">н </w:t>
            </w:r>
            <w:proofErr w:type="spellStart"/>
            <w:r w:rsidRPr="00762494">
              <w:rPr>
                <w:sz w:val="20"/>
                <w:szCs w:val="20"/>
              </w:rPr>
              <w:t>түшүүлөр</w:t>
            </w:r>
            <w:proofErr w:type="spellEnd"/>
          </w:p>
        </w:tc>
        <w:tc>
          <w:tcPr>
            <w:tcW w:w="594" w:type="pct"/>
            <w:tcBorders>
              <w:top w:val="nil"/>
              <w:left w:val="nil"/>
              <w:bottom w:val="nil"/>
              <w:right w:val="nil"/>
            </w:tcBorders>
            <w:vAlign w:val="bottom"/>
            <w:hideMark/>
          </w:tcPr>
          <w:p w14:paraId="6AA77237" w14:textId="77777777" w:rsidR="00762494" w:rsidRPr="00762494" w:rsidRDefault="00762494" w:rsidP="00762494">
            <w:pPr>
              <w:jc w:val="right"/>
              <w:rPr>
                <w:sz w:val="20"/>
                <w:szCs w:val="20"/>
              </w:rPr>
            </w:pPr>
            <w:r w:rsidRPr="00762494">
              <w:rPr>
                <w:sz w:val="20"/>
                <w:szCs w:val="20"/>
              </w:rPr>
              <w:t>19 617,9</w:t>
            </w:r>
          </w:p>
        </w:tc>
        <w:tc>
          <w:tcPr>
            <w:tcW w:w="596" w:type="pct"/>
            <w:tcBorders>
              <w:top w:val="nil"/>
              <w:left w:val="nil"/>
              <w:bottom w:val="nil"/>
              <w:right w:val="nil"/>
            </w:tcBorders>
            <w:vAlign w:val="bottom"/>
            <w:hideMark/>
          </w:tcPr>
          <w:p w14:paraId="34D59E98" w14:textId="77777777" w:rsidR="00762494" w:rsidRPr="00762494" w:rsidRDefault="00762494" w:rsidP="00762494">
            <w:pPr>
              <w:jc w:val="right"/>
              <w:rPr>
                <w:sz w:val="20"/>
                <w:szCs w:val="20"/>
              </w:rPr>
            </w:pPr>
            <w:r w:rsidRPr="00762494">
              <w:rPr>
                <w:sz w:val="20"/>
                <w:szCs w:val="20"/>
              </w:rPr>
              <w:t>15 269,9</w:t>
            </w:r>
          </w:p>
        </w:tc>
        <w:tc>
          <w:tcPr>
            <w:tcW w:w="456" w:type="pct"/>
            <w:tcBorders>
              <w:top w:val="nil"/>
              <w:left w:val="nil"/>
              <w:bottom w:val="nil"/>
              <w:right w:val="nil"/>
            </w:tcBorders>
            <w:vAlign w:val="bottom"/>
            <w:hideMark/>
          </w:tcPr>
          <w:p w14:paraId="0231F54E" w14:textId="77777777" w:rsidR="00762494" w:rsidRPr="00762494" w:rsidRDefault="00762494" w:rsidP="00762494">
            <w:pPr>
              <w:jc w:val="right"/>
              <w:rPr>
                <w:sz w:val="20"/>
                <w:szCs w:val="20"/>
              </w:rPr>
            </w:pPr>
            <w:r w:rsidRPr="00762494">
              <w:rPr>
                <w:sz w:val="20"/>
                <w:szCs w:val="20"/>
              </w:rPr>
              <w:t>6,2</w:t>
            </w:r>
          </w:p>
        </w:tc>
        <w:tc>
          <w:tcPr>
            <w:tcW w:w="543" w:type="pct"/>
            <w:tcBorders>
              <w:top w:val="nil"/>
              <w:left w:val="nil"/>
              <w:bottom w:val="nil"/>
              <w:right w:val="nil"/>
            </w:tcBorders>
            <w:vAlign w:val="bottom"/>
            <w:hideMark/>
          </w:tcPr>
          <w:p w14:paraId="519C5AC5" w14:textId="77777777" w:rsidR="00762494" w:rsidRPr="00762494" w:rsidRDefault="00762494" w:rsidP="00762494">
            <w:pPr>
              <w:jc w:val="right"/>
              <w:rPr>
                <w:sz w:val="20"/>
                <w:szCs w:val="20"/>
              </w:rPr>
            </w:pPr>
            <w:r w:rsidRPr="00762494">
              <w:rPr>
                <w:sz w:val="20"/>
                <w:szCs w:val="20"/>
              </w:rPr>
              <w:t>4,1</w:t>
            </w:r>
          </w:p>
        </w:tc>
        <w:tc>
          <w:tcPr>
            <w:tcW w:w="513" w:type="pct"/>
            <w:gridSpan w:val="2"/>
            <w:tcBorders>
              <w:top w:val="nil"/>
              <w:left w:val="nil"/>
              <w:bottom w:val="nil"/>
              <w:right w:val="nil"/>
            </w:tcBorders>
            <w:vAlign w:val="bottom"/>
            <w:hideMark/>
          </w:tcPr>
          <w:p w14:paraId="76532290" w14:textId="77777777" w:rsidR="00762494" w:rsidRPr="00762494" w:rsidRDefault="00762494" w:rsidP="00762494">
            <w:pPr>
              <w:jc w:val="right"/>
              <w:rPr>
                <w:sz w:val="20"/>
                <w:szCs w:val="20"/>
              </w:rPr>
            </w:pPr>
            <w:r w:rsidRPr="00762494">
              <w:rPr>
                <w:sz w:val="20"/>
                <w:szCs w:val="20"/>
              </w:rPr>
              <w:t>2,1</w:t>
            </w:r>
          </w:p>
        </w:tc>
        <w:tc>
          <w:tcPr>
            <w:tcW w:w="515" w:type="pct"/>
            <w:tcBorders>
              <w:top w:val="nil"/>
              <w:left w:val="nil"/>
              <w:bottom w:val="nil"/>
              <w:right w:val="nil"/>
            </w:tcBorders>
            <w:vAlign w:val="bottom"/>
            <w:hideMark/>
          </w:tcPr>
          <w:p w14:paraId="6E61EDD7" w14:textId="77777777" w:rsidR="00762494" w:rsidRPr="00762494" w:rsidRDefault="00762494" w:rsidP="00762494">
            <w:pPr>
              <w:jc w:val="right"/>
              <w:rPr>
                <w:sz w:val="20"/>
                <w:szCs w:val="20"/>
              </w:rPr>
            </w:pPr>
            <w:r w:rsidRPr="00762494">
              <w:rPr>
                <w:sz w:val="20"/>
                <w:szCs w:val="20"/>
              </w:rPr>
              <w:t>1,4</w:t>
            </w:r>
          </w:p>
        </w:tc>
      </w:tr>
      <w:tr w:rsidR="00762494" w:rsidRPr="00762494" w14:paraId="0A15F92F" w14:textId="77777777" w:rsidTr="00ED5F92">
        <w:tc>
          <w:tcPr>
            <w:tcW w:w="1783" w:type="pct"/>
            <w:tcBorders>
              <w:top w:val="nil"/>
              <w:left w:val="nil"/>
              <w:bottom w:val="nil"/>
              <w:right w:val="nil"/>
            </w:tcBorders>
            <w:vAlign w:val="bottom"/>
            <w:hideMark/>
          </w:tcPr>
          <w:p w14:paraId="75D84D50" w14:textId="77777777" w:rsidR="00762494" w:rsidRPr="00762494" w:rsidRDefault="00762494" w:rsidP="00762494">
            <w:pPr>
              <w:spacing w:before="20" w:after="20"/>
              <w:ind w:left="341" w:hanging="57"/>
              <w:rPr>
                <w:sz w:val="20"/>
                <w:szCs w:val="20"/>
              </w:rPr>
            </w:pPr>
            <w:r w:rsidRPr="00762494">
              <w:rPr>
                <w:sz w:val="20"/>
                <w:szCs w:val="20"/>
                <w:lang w:val="ky-KG"/>
              </w:rPr>
              <w:t>Айыптар</w:t>
            </w:r>
            <w:r w:rsidRPr="00762494">
              <w:rPr>
                <w:sz w:val="20"/>
                <w:szCs w:val="20"/>
              </w:rPr>
              <w:t xml:space="preserve">, </w:t>
            </w:r>
            <w:proofErr w:type="spellStart"/>
            <w:r w:rsidRPr="00762494">
              <w:rPr>
                <w:sz w:val="20"/>
                <w:szCs w:val="20"/>
              </w:rPr>
              <w:t>туумдар</w:t>
            </w:r>
            <w:proofErr w:type="spellEnd"/>
            <w:r w:rsidRPr="00762494">
              <w:rPr>
                <w:sz w:val="20"/>
                <w:szCs w:val="20"/>
              </w:rPr>
              <w:t xml:space="preserve">, </w:t>
            </w:r>
            <w:proofErr w:type="spellStart"/>
            <w:r w:rsidRPr="00762494">
              <w:rPr>
                <w:sz w:val="20"/>
                <w:szCs w:val="20"/>
              </w:rPr>
              <w:t>санкциялар</w:t>
            </w:r>
            <w:proofErr w:type="spellEnd"/>
            <w:r w:rsidRPr="00762494">
              <w:rPr>
                <w:sz w:val="20"/>
                <w:szCs w:val="20"/>
              </w:rPr>
              <w:t xml:space="preserve">, </w:t>
            </w:r>
            <w:proofErr w:type="spellStart"/>
            <w:r w:rsidRPr="00762494">
              <w:rPr>
                <w:sz w:val="20"/>
                <w:szCs w:val="20"/>
              </w:rPr>
              <w:t>конфискациялар</w:t>
            </w:r>
            <w:proofErr w:type="spellEnd"/>
          </w:p>
        </w:tc>
        <w:tc>
          <w:tcPr>
            <w:tcW w:w="594" w:type="pct"/>
            <w:tcBorders>
              <w:top w:val="nil"/>
              <w:left w:val="nil"/>
              <w:bottom w:val="nil"/>
              <w:right w:val="nil"/>
            </w:tcBorders>
            <w:vAlign w:val="bottom"/>
            <w:hideMark/>
          </w:tcPr>
          <w:p w14:paraId="061AE602" w14:textId="77777777" w:rsidR="00762494" w:rsidRPr="00762494" w:rsidRDefault="00762494" w:rsidP="00762494">
            <w:pPr>
              <w:jc w:val="right"/>
              <w:rPr>
                <w:sz w:val="20"/>
                <w:szCs w:val="20"/>
              </w:rPr>
            </w:pPr>
            <w:r w:rsidRPr="00762494">
              <w:rPr>
                <w:sz w:val="20"/>
                <w:szCs w:val="20"/>
              </w:rPr>
              <w:t>2 935,0</w:t>
            </w:r>
          </w:p>
        </w:tc>
        <w:tc>
          <w:tcPr>
            <w:tcW w:w="596" w:type="pct"/>
            <w:tcBorders>
              <w:top w:val="nil"/>
              <w:left w:val="nil"/>
              <w:bottom w:val="nil"/>
              <w:right w:val="nil"/>
            </w:tcBorders>
            <w:vAlign w:val="bottom"/>
            <w:hideMark/>
          </w:tcPr>
          <w:p w14:paraId="50F69C96" w14:textId="77777777" w:rsidR="00762494" w:rsidRPr="00762494" w:rsidRDefault="00762494" w:rsidP="00762494">
            <w:pPr>
              <w:jc w:val="right"/>
              <w:rPr>
                <w:sz w:val="20"/>
                <w:szCs w:val="20"/>
              </w:rPr>
            </w:pPr>
            <w:r w:rsidRPr="00762494">
              <w:rPr>
                <w:sz w:val="20"/>
                <w:szCs w:val="20"/>
              </w:rPr>
              <w:t>3 231,2</w:t>
            </w:r>
          </w:p>
        </w:tc>
        <w:tc>
          <w:tcPr>
            <w:tcW w:w="456" w:type="pct"/>
            <w:tcBorders>
              <w:top w:val="nil"/>
              <w:left w:val="nil"/>
              <w:bottom w:val="nil"/>
              <w:right w:val="nil"/>
            </w:tcBorders>
            <w:vAlign w:val="bottom"/>
            <w:hideMark/>
          </w:tcPr>
          <w:p w14:paraId="1FE219BC" w14:textId="77777777" w:rsidR="00762494" w:rsidRPr="00762494" w:rsidRDefault="00762494" w:rsidP="00762494">
            <w:pPr>
              <w:jc w:val="right"/>
              <w:rPr>
                <w:sz w:val="20"/>
                <w:szCs w:val="20"/>
              </w:rPr>
            </w:pPr>
            <w:r w:rsidRPr="00762494">
              <w:rPr>
                <w:sz w:val="20"/>
                <w:szCs w:val="20"/>
              </w:rPr>
              <w:t>0,9</w:t>
            </w:r>
          </w:p>
        </w:tc>
        <w:tc>
          <w:tcPr>
            <w:tcW w:w="543" w:type="pct"/>
            <w:tcBorders>
              <w:top w:val="nil"/>
              <w:left w:val="nil"/>
              <w:bottom w:val="nil"/>
              <w:right w:val="nil"/>
            </w:tcBorders>
            <w:vAlign w:val="bottom"/>
            <w:hideMark/>
          </w:tcPr>
          <w:p w14:paraId="400202B6" w14:textId="77777777" w:rsidR="00762494" w:rsidRPr="00762494" w:rsidRDefault="00762494" w:rsidP="00762494">
            <w:pPr>
              <w:jc w:val="right"/>
              <w:rPr>
                <w:sz w:val="20"/>
                <w:szCs w:val="20"/>
              </w:rPr>
            </w:pPr>
            <w:r w:rsidRPr="00762494">
              <w:rPr>
                <w:sz w:val="20"/>
                <w:szCs w:val="20"/>
              </w:rPr>
              <w:t>0,9</w:t>
            </w:r>
          </w:p>
        </w:tc>
        <w:tc>
          <w:tcPr>
            <w:tcW w:w="513" w:type="pct"/>
            <w:gridSpan w:val="2"/>
            <w:tcBorders>
              <w:top w:val="nil"/>
              <w:left w:val="nil"/>
              <w:bottom w:val="nil"/>
              <w:right w:val="nil"/>
            </w:tcBorders>
            <w:vAlign w:val="bottom"/>
            <w:hideMark/>
          </w:tcPr>
          <w:p w14:paraId="282EC98C" w14:textId="77777777" w:rsidR="00762494" w:rsidRPr="00762494" w:rsidRDefault="00762494" w:rsidP="00762494">
            <w:pPr>
              <w:jc w:val="right"/>
              <w:rPr>
                <w:sz w:val="20"/>
                <w:szCs w:val="20"/>
              </w:rPr>
            </w:pPr>
            <w:r w:rsidRPr="00762494">
              <w:rPr>
                <w:sz w:val="20"/>
                <w:szCs w:val="20"/>
              </w:rPr>
              <w:t>0,3</w:t>
            </w:r>
          </w:p>
        </w:tc>
        <w:tc>
          <w:tcPr>
            <w:tcW w:w="515" w:type="pct"/>
            <w:tcBorders>
              <w:top w:val="nil"/>
              <w:left w:val="nil"/>
              <w:bottom w:val="nil"/>
              <w:right w:val="nil"/>
            </w:tcBorders>
            <w:vAlign w:val="bottom"/>
            <w:hideMark/>
          </w:tcPr>
          <w:p w14:paraId="25F6DA00" w14:textId="77777777" w:rsidR="00762494" w:rsidRPr="00762494" w:rsidRDefault="00762494" w:rsidP="00762494">
            <w:pPr>
              <w:jc w:val="right"/>
              <w:rPr>
                <w:sz w:val="20"/>
                <w:szCs w:val="20"/>
              </w:rPr>
            </w:pPr>
            <w:r w:rsidRPr="00762494">
              <w:rPr>
                <w:sz w:val="20"/>
                <w:szCs w:val="20"/>
              </w:rPr>
              <w:t>0,3</w:t>
            </w:r>
          </w:p>
        </w:tc>
      </w:tr>
      <w:tr w:rsidR="00762494" w:rsidRPr="00762494" w14:paraId="54491AFB" w14:textId="77777777" w:rsidTr="00ED5F92">
        <w:tc>
          <w:tcPr>
            <w:tcW w:w="1783" w:type="pct"/>
            <w:tcBorders>
              <w:top w:val="nil"/>
              <w:left w:val="nil"/>
              <w:bottom w:val="nil"/>
              <w:right w:val="nil"/>
            </w:tcBorders>
            <w:vAlign w:val="bottom"/>
            <w:hideMark/>
          </w:tcPr>
          <w:p w14:paraId="080548FC" w14:textId="77777777" w:rsidR="00762494" w:rsidRPr="00762494" w:rsidRDefault="00762494" w:rsidP="00762494">
            <w:pPr>
              <w:spacing w:before="20" w:after="20"/>
              <w:ind w:left="341" w:hanging="57"/>
              <w:rPr>
                <w:sz w:val="20"/>
                <w:szCs w:val="20"/>
              </w:rPr>
            </w:pPr>
            <w:proofErr w:type="spellStart"/>
            <w:r w:rsidRPr="00762494">
              <w:rPr>
                <w:sz w:val="20"/>
                <w:szCs w:val="20"/>
              </w:rPr>
              <w:t>Мамлекеттик</w:t>
            </w:r>
            <w:proofErr w:type="spellEnd"/>
            <w:r w:rsidRPr="00762494">
              <w:rPr>
                <w:sz w:val="20"/>
                <w:szCs w:val="20"/>
              </w:rPr>
              <w:t xml:space="preserve"> </w:t>
            </w:r>
            <w:proofErr w:type="spellStart"/>
            <w:r w:rsidRPr="00762494">
              <w:rPr>
                <w:sz w:val="20"/>
                <w:szCs w:val="20"/>
              </w:rPr>
              <w:t>сектордун</w:t>
            </w:r>
            <w:proofErr w:type="spellEnd"/>
            <w:r w:rsidRPr="00762494">
              <w:rPr>
                <w:sz w:val="20"/>
                <w:szCs w:val="20"/>
              </w:rPr>
              <w:t xml:space="preserve"> </w:t>
            </w:r>
            <w:proofErr w:type="spellStart"/>
            <w:r w:rsidRPr="00762494">
              <w:rPr>
                <w:sz w:val="20"/>
                <w:szCs w:val="20"/>
              </w:rPr>
              <w:t>бирдиктерине</w:t>
            </w:r>
            <w:proofErr w:type="spellEnd"/>
            <w:r w:rsidRPr="00762494">
              <w:rPr>
                <w:sz w:val="20"/>
                <w:szCs w:val="20"/>
              </w:rPr>
              <w:t xml:space="preserve"> </w:t>
            </w:r>
            <w:proofErr w:type="spellStart"/>
            <w:r w:rsidRPr="00762494">
              <w:rPr>
                <w:sz w:val="20"/>
                <w:szCs w:val="20"/>
              </w:rPr>
              <w:t>ыктыярдуу</w:t>
            </w:r>
            <w:proofErr w:type="spellEnd"/>
            <w:r w:rsidRPr="00762494">
              <w:rPr>
                <w:sz w:val="20"/>
                <w:szCs w:val="20"/>
              </w:rPr>
              <w:t xml:space="preserve"> </w:t>
            </w:r>
            <w:proofErr w:type="spellStart"/>
            <w:r w:rsidRPr="00762494">
              <w:rPr>
                <w:sz w:val="20"/>
                <w:szCs w:val="20"/>
              </w:rPr>
              <w:t>трансферттер</w:t>
            </w:r>
            <w:proofErr w:type="spellEnd"/>
            <w:r w:rsidRPr="00762494">
              <w:rPr>
                <w:sz w:val="20"/>
                <w:szCs w:val="20"/>
              </w:rPr>
              <w:t xml:space="preserve"> </w:t>
            </w:r>
            <w:proofErr w:type="spellStart"/>
            <w:r w:rsidRPr="00762494">
              <w:rPr>
                <w:sz w:val="20"/>
                <w:szCs w:val="20"/>
              </w:rPr>
              <w:t>жана</w:t>
            </w:r>
            <w:proofErr w:type="spellEnd"/>
            <w:r w:rsidRPr="00762494">
              <w:rPr>
                <w:sz w:val="20"/>
                <w:szCs w:val="20"/>
              </w:rPr>
              <w:t xml:space="preserve"> </w:t>
            </w:r>
            <w:proofErr w:type="spellStart"/>
            <w:r w:rsidRPr="00762494">
              <w:rPr>
                <w:sz w:val="20"/>
                <w:szCs w:val="20"/>
              </w:rPr>
              <w:t>гранттар</w:t>
            </w:r>
            <w:proofErr w:type="spellEnd"/>
          </w:p>
        </w:tc>
        <w:tc>
          <w:tcPr>
            <w:tcW w:w="594" w:type="pct"/>
            <w:tcBorders>
              <w:top w:val="nil"/>
              <w:left w:val="nil"/>
              <w:bottom w:val="nil"/>
              <w:right w:val="nil"/>
            </w:tcBorders>
            <w:vAlign w:val="bottom"/>
            <w:hideMark/>
          </w:tcPr>
          <w:p w14:paraId="4DCD94E8" w14:textId="77777777" w:rsidR="00762494" w:rsidRPr="00762494" w:rsidRDefault="00762494" w:rsidP="00762494">
            <w:pPr>
              <w:jc w:val="right"/>
              <w:rPr>
                <w:sz w:val="20"/>
                <w:szCs w:val="20"/>
              </w:rPr>
            </w:pPr>
            <w:r w:rsidRPr="00762494">
              <w:rPr>
                <w:sz w:val="20"/>
                <w:szCs w:val="20"/>
              </w:rPr>
              <w:t>1 796,5</w:t>
            </w:r>
          </w:p>
        </w:tc>
        <w:tc>
          <w:tcPr>
            <w:tcW w:w="596" w:type="pct"/>
            <w:tcBorders>
              <w:top w:val="nil"/>
              <w:left w:val="nil"/>
              <w:bottom w:val="nil"/>
              <w:right w:val="nil"/>
            </w:tcBorders>
            <w:vAlign w:val="bottom"/>
            <w:hideMark/>
          </w:tcPr>
          <w:p w14:paraId="62D66C4F" w14:textId="77777777" w:rsidR="00762494" w:rsidRPr="00762494" w:rsidRDefault="00762494" w:rsidP="00762494">
            <w:pPr>
              <w:jc w:val="right"/>
              <w:rPr>
                <w:sz w:val="20"/>
                <w:szCs w:val="20"/>
              </w:rPr>
            </w:pPr>
            <w:r w:rsidRPr="00762494">
              <w:rPr>
                <w:sz w:val="20"/>
                <w:szCs w:val="20"/>
              </w:rPr>
              <w:t>3 385,6</w:t>
            </w:r>
          </w:p>
        </w:tc>
        <w:tc>
          <w:tcPr>
            <w:tcW w:w="456" w:type="pct"/>
            <w:tcBorders>
              <w:top w:val="nil"/>
              <w:left w:val="nil"/>
              <w:bottom w:val="nil"/>
              <w:right w:val="nil"/>
            </w:tcBorders>
            <w:vAlign w:val="bottom"/>
            <w:hideMark/>
          </w:tcPr>
          <w:p w14:paraId="5705FF58" w14:textId="77777777" w:rsidR="00762494" w:rsidRPr="00762494" w:rsidRDefault="00762494" w:rsidP="00762494">
            <w:pPr>
              <w:jc w:val="right"/>
              <w:rPr>
                <w:sz w:val="20"/>
                <w:szCs w:val="20"/>
              </w:rPr>
            </w:pPr>
            <w:r w:rsidRPr="00762494">
              <w:rPr>
                <w:sz w:val="20"/>
                <w:szCs w:val="20"/>
              </w:rPr>
              <w:t>0,6</w:t>
            </w:r>
          </w:p>
        </w:tc>
        <w:tc>
          <w:tcPr>
            <w:tcW w:w="543" w:type="pct"/>
            <w:tcBorders>
              <w:top w:val="nil"/>
              <w:left w:val="nil"/>
              <w:bottom w:val="nil"/>
              <w:right w:val="nil"/>
            </w:tcBorders>
            <w:vAlign w:val="bottom"/>
            <w:hideMark/>
          </w:tcPr>
          <w:p w14:paraId="1C21BB59" w14:textId="77777777" w:rsidR="00762494" w:rsidRPr="00762494" w:rsidRDefault="00762494" w:rsidP="00762494">
            <w:pPr>
              <w:jc w:val="right"/>
              <w:rPr>
                <w:sz w:val="20"/>
                <w:szCs w:val="20"/>
              </w:rPr>
            </w:pPr>
            <w:r w:rsidRPr="00762494">
              <w:rPr>
                <w:sz w:val="20"/>
                <w:szCs w:val="20"/>
              </w:rPr>
              <w:t>0,9</w:t>
            </w:r>
          </w:p>
        </w:tc>
        <w:tc>
          <w:tcPr>
            <w:tcW w:w="513" w:type="pct"/>
            <w:gridSpan w:val="2"/>
            <w:tcBorders>
              <w:top w:val="nil"/>
              <w:left w:val="nil"/>
              <w:bottom w:val="nil"/>
              <w:right w:val="nil"/>
            </w:tcBorders>
            <w:vAlign w:val="bottom"/>
            <w:hideMark/>
          </w:tcPr>
          <w:p w14:paraId="551CF9C8" w14:textId="77777777" w:rsidR="00762494" w:rsidRPr="00762494" w:rsidRDefault="00762494" w:rsidP="00762494">
            <w:pPr>
              <w:jc w:val="right"/>
              <w:rPr>
                <w:sz w:val="20"/>
                <w:szCs w:val="20"/>
              </w:rPr>
            </w:pPr>
            <w:r w:rsidRPr="00762494">
              <w:rPr>
                <w:sz w:val="20"/>
                <w:szCs w:val="20"/>
              </w:rPr>
              <w:t>0,2</w:t>
            </w:r>
          </w:p>
        </w:tc>
        <w:tc>
          <w:tcPr>
            <w:tcW w:w="515" w:type="pct"/>
            <w:tcBorders>
              <w:top w:val="nil"/>
              <w:left w:val="nil"/>
              <w:bottom w:val="nil"/>
              <w:right w:val="nil"/>
            </w:tcBorders>
            <w:vAlign w:val="bottom"/>
            <w:hideMark/>
          </w:tcPr>
          <w:p w14:paraId="53A74D30" w14:textId="77777777" w:rsidR="00762494" w:rsidRPr="00762494" w:rsidRDefault="00762494" w:rsidP="00762494">
            <w:pPr>
              <w:jc w:val="right"/>
              <w:rPr>
                <w:sz w:val="20"/>
                <w:szCs w:val="20"/>
              </w:rPr>
            </w:pPr>
            <w:r w:rsidRPr="00762494">
              <w:rPr>
                <w:sz w:val="20"/>
                <w:szCs w:val="20"/>
              </w:rPr>
              <w:t>0,3</w:t>
            </w:r>
          </w:p>
        </w:tc>
      </w:tr>
      <w:tr w:rsidR="00762494" w:rsidRPr="00762494" w14:paraId="657BC3B5" w14:textId="77777777" w:rsidTr="00ED5F92">
        <w:tc>
          <w:tcPr>
            <w:tcW w:w="1783" w:type="pct"/>
            <w:tcBorders>
              <w:top w:val="nil"/>
              <w:left w:val="nil"/>
              <w:bottom w:val="nil"/>
              <w:right w:val="nil"/>
            </w:tcBorders>
            <w:vAlign w:val="bottom"/>
            <w:hideMark/>
          </w:tcPr>
          <w:p w14:paraId="139CE248" w14:textId="77777777" w:rsidR="00762494" w:rsidRPr="00762494" w:rsidRDefault="00762494" w:rsidP="00762494">
            <w:pPr>
              <w:spacing w:before="20" w:after="20"/>
              <w:ind w:left="341" w:hanging="57"/>
              <w:rPr>
                <w:sz w:val="20"/>
                <w:szCs w:val="20"/>
              </w:rPr>
            </w:pPr>
            <w:r w:rsidRPr="00762494">
              <w:rPr>
                <w:sz w:val="20"/>
                <w:szCs w:val="20"/>
              </w:rPr>
              <w:t xml:space="preserve">Башка </w:t>
            </w:r>
            <w:proofErr w:type="spellStart"/>
            <w:r w:rsidRPr="00762494">
              <w:rPr>
                <w:sz w:val="20"/>
                <w:szCs w:val="20"/>
              </w:rPr>
              <w:t>салыктык</w:t>
            </w:r>
            <w:proofErr w:type="spellEnd"/>
            <w:r w:rsidRPr="00762494">
              <w:rPr>
                <w:sz w:val="20"/>
                <w:szCs w:val="20"/>
              </w:rPr>
              <w:t xml:space="preserve"> </w:t>
            </w:r>
            <w:proofErr w:type="spellStart"/>
            <w:r w:rsidRPr="00762494">
              <w:rPr>
                <w:sz w:val="20"/>
                <w:szCs w:val="20"/>
              </w:rPr>
              <w:t>эмес</w:t>
            </w:r>
            <w:proofErr w:type="spellEnd"/>
            <w:r w:rsidRPr="00762494">
              <w:rPr>
                <w:sz w:val="20"/>
                <w:szCs w:val="20"/>
              </w:rPr>
              <w:t xml:space="preserve"> </w:t>
            </w:r>
            <w:proofErr w:type="spellStart"/>
            <w:r w:rsidRPr="00762494">
              <w:rPr>
                <w:sz w:val="20"/>
                <w:szCs w:val="20"/>
              </w:rPr>
              <w:t>кирешелер</w:t>
            </w:r>
            <w:proofErr w:type="spellEnd"/>
          </w:p>
        </w:tc>
        <w:tc>
          <w:tcPr>
            <w:tcW w:w="594" w:type="pct"/>
            <w:tcBorders>
              <w:top w:val="nil"/>
              <w:left w:val="nil"/>
              <w:bottom w:val="nil"/>
              <w:right w:val="nil"/>
            </w:tcBorders>
            <w:vAlign w:val="bottom"/>
            <w:hideMark/>
          </w:tcPr>
          <w:p w14:paraId="04A1A87F" w14:textId="77777777" w:rsidR="00762494" w:rsidRPr="00762494" w:rsidRDefault="00762494" w:rsidP="00762494">
            <w:pPr>
              <w:jc w:val="right"/>
              <w:rPr>
                <w:sz w:val="20"/>
                <w:szCs w:val="20"/>
              </w:rPr>
            </w:pPr>
            <w:r w:rsidRPr="00762494">
              <w:rPr>
                <w:sz w:val="20"/>
                <w:szCs w:val="20"/>
              </w:rPr>
              <w:t>6 349,6</w:t>
            </w:r>
          </w:p>
        </w:tc>
        <w:tc>
          <w:tcPr>
            <w:tcW w:w="596" w:type="pct"/>
            <w:tcBorders>
              <w:top w:val="nil"/>
              <w:left w:val="nil"/>
              <w:bottom w:val="nil"/>
              <w:right w:val="nil"/>
            </w:tcBorders>
            <w:vAlign w:val="bottom"/>
            <w:hideMark/>
          </w:tcPr>
          <w:p w14:paraId="48C9B66D" w14:textId="77777777" w:rsidR="00762494" w:rsidRPr="00762494" w:rsidRDefault="00762494" w:rsidP="00762494">
            <w:pPr>
              <w:jc w:val="right"/>
              <w:rPr>
                <w:sz w:val="20"/>
                <w:szCs w:val="20"/>
              </w:rPr>
            </w:pPr>
            <w:r w:rsidRPr="00762494">
              <w:rPr>
                <w:sz w:val="20"/>
                <w:szCs w:val="20"/>
              </w:rPr>
              <w:t>11 964,7</w:t>
            </w:r>
          </w:p>
        </w:tc>
        <w:tc>
          <w:tcPr>
            <w:tcW w:w="456" w:type="pct"/>
            <w:tcBorders>
              <w:top w:val="nil"/>
              <w:left w:val="nil"/>
              <w:bottom w:val="nil"/>
              <w:right w:val="nil"/>
            </w:tcBorders>
            <w:vAlign w:val="bottom"/>
            <w:hideMark/>
          </w:tcPr>
          <w:p w14:paraId="7D684677" w14:textId="77777777" w:rsidR="00762494" w:rsidRPr="00762494" w:rsidRDefault="00762494" w:rsidP="00762494">
            <w:pPr>
              <w:jc w:val="right"/>
              <w:rPr>
                <w:sz w:val="20"/>
                <w:szCs w:val="20"/>
              </w:rPr>
            </w:pPr>
            <w:r w:rsidRPr="00762494">
              <w:rPr>
                <w:sz w:val="20"/>
                <w:szCs w:val="20"/>
              </w:rPr>
              <w:t>2,0</w:t>
            </w:r>
          </w:p>
        </w:tc>
        <w:tc>
          <w:tcPr>
            <w:tcW w:w="543" w:type="pct"/>
            <w:tcBorders>
              <w:top w:val="nil"/>
              <w:left w:val="nil"/>
              <w:bottom w:val="nil"/>
              <w:right w:val="nil"/>
            </w:tcBorders>
            <w:vAlign w:val="bottom"/>
            <w:hideMark/>
          </w:tcPr>
          <w:p w14:paraId="24643F63" w14:textId="77777777" w:rsidR="00762494" w:rsidRPr="00762494" w:rsidRDefault="00762494" w:rsidP="00762494">
            <w:pPr>
              <w:jc w:val="right"/>
              <w:rPr>
                <w:sz w:val="20"/>
                <w:szCs w:val="20"/>
              </w:rPr>
            </w:pPr>
            <w:r w:rsidRPr="00762494">
              <w:rPr>
                <w:sz w:val="20"/>
                <w:szCs w:val="20"/>
              </w:rPr>
              <w:t>3,2</w:t>
            </w:r>
          </w:p>
        </w:tc>
        <w:tc>
          <w:tcPr>
            <w:tcW w:w="513" w:type="pct"/>
            <w:gridSpan w:val="2"/>
            <w:tcBorders>
              <w:top w:val="nil"/>
              <w:left w:val="nil"/>
              <w:bottom w:val="nil"/>
              <w:right w:val="nil"/>
            </w:tcBorders>
            <w:vAlign w:val="bottom"/>
            <w:hideMark/>
          </w:tcPr>
          <w:p w14:paraId="34E0920E" w14:textId="77777777" w:rsidR="00762494" w:rsidRPr="00762494" w:rsidRDefault="00762494" w:rsidP="00762494">
            <w:pPr>
              <w:jc w:val="right"/>
              <w:rPr>
                <w:sz w:val="20"/>
                <w:szCs w:val="20"/>
              </w:rPr>
            </w:pPr>
            <w:r w:rsidRPr="00762494">
              <w:rPr>
                <w:sz w:val="20"/>
                <w:szCs w:val="20"/>
              </w:rPr>
              <w:t>0,7</w:t>
            </w:r>
          </w:p>
        </w:tc>
        <w:tc>
          <w:tcPr>
            <w:tcW w:w="515" w:type="pct"/>
            <w:tcBorders>
              <w:top w:val="nil"/>
              <w:left w:val="nil"/>
              <w:bottom w:val="nil"/>
              <w:right w:val="nil"/>
            </w:tcBorders>
            <w:vAlign w:val="bottom"/>
            <w:hideMark/>
          </w:tcPr>
          <w:p w14:paraId="264FFBCE" w14:textId="77777777" w:rsidR="00762494" w:rsidRPr="00762494" w:rsidRDefault="00762494" w:rsidP="00762494">
            <w:pPr>
              <w:jc w:val="right"/>
              <w:rPr>
                <w:sz w:val="20"/>
                <w:szCs w:val="20"/>
              </w:rPr>
            </w:pPr>
            <w:r w:rsidRPr="00762494">
              <w:rPr>
                <w:sz w:val="20"/>
                <w:szCs w:val="20"/>
              </w:rPr>
              <w:t>1,1</w:t>
            </w:r>
          </w:p>
        </w:tc>
      </w:tr>
      <w:tr w:rsidR="00762494" w:rsidRPr="00762494" w14:paraId="0DFD2B3C" w14:textId="77777777" w:rsidTr="00ED5F92">
        <w:tc>
          <w:tcPr>
            <w:tcW w:w="1783" w:type="pct"/>
            <w:tcBorders>
              <w:top w:val="nil"/>
              <w:left w:val="nil"/>
              <w:bottom w:val="single" w:sz="4" w:space="0" w:color="auto"/>
              <w:right w:val="nil"/>
            </w:tcBorders>
            <w:vAlign w:val="bottom"/>
            <w:hideMark/>
          </w:tcPr>
          <w:p w14:paraId="580FE798" w14:textId="77777777" w:rsidR="00762494" w:rsidRPr="00762494" w:rsidRDefault="00762494" w:rsidP="00762494">
            <w:pPr>
              <w:spacing w:before="20" w:after="20"/>
              <w:ind w:left="226" w:hanging="113"/>
              <w:rPr>
                <w:sz w:val="20"/>
                <w:szCs w:val="20"/>
                <w:lang w:val="ky-KG"/>
              </w:rPr>
            </w:pPr>
            <w:proofErr w:type="spellStart"/>
            <w:r w:rsidRPr="00762494">
              <w:rPr>
                <w:b/>
                <w:bCs/>
                <w:color w:val="000000"/>
                <w:sz w:val="20"/>
                <w:szCs w:val="20"/>
              </w:rPr>
              <w:t>Финансылык</w:t>
            </w:r>
            <w:proofErr w:type="spellEnd"/>
            <w:r w:rsidRPr="00762494">
              <w:rPr>
                <w:b/>
                <w:bCs/>
                <w:color w:val="000000"/>
                <w:sz w:val="20"/>
                <w:szCs w:val="20"/>
              </w:rPr>
              <w:t xml:space="preserve"> </w:t>
            </w:r>
            <w:proofErr w:type="spellStart"/>
            <w:r w:rsidRPr="00762494">
              <w:rPr>
                <w:b/>
                <w:bCs/>
                <w:color w:val="000000"/>
                <w:sz w:val="20"/>
                <w:szCs w:val="20"/>
              </w:rPr>
              <w:t>эмес</w:t>
            </w:r>
            <w:proofErr w:type="spellEnd"/>
            <w:r w:rsidRPr="00762494">
              <w:rPr>
                <w:b/>
                <w:bCs/>
                <w:color w:val="000000"/>
                <w:sz w:val="20"/>
                <w:szCs w:val="20"/>
              </w:rPr>
              <w:t xml:space="preserve"> </w:t>
            </w:r>
            <w:proofErr w:type="spellStart"/>
            <w:r w:rsidRPr="00762494">
              <w:rPr>
                <w:b/>
                <w:bCs/>
                <w:color w:val="000000"/>
                <w:sz w:val="20"/>
                <w:szCs w:val="20"/>
              </w:rPr>
              <w:t>активдерди</w:t>
            </w:r>
            <w:proofErr w:type="spellEnd"/>
            <w:r w:rsidRPr="00762494">
              <w:rPr>
                <w:b/>
                <w:bCs/>
                <w:color w:val="000000"/>
                <w:sz w:val="20"/>
                <w:szCs w:val="20"/>
              </w:rPr>
              <w:br/>
            </w:r>
            <w:proofErr w:type="spellStart"/>
            <w:r w:rsidRPr="00762494">
              <w:rPr>
                <w:b/>
                <w:bCs/>
                <w:color w:val="000000"/>
                <w:sz w:val="20"/>
                <w:szCs w:val="20"/>
              </w:rPr>
              <w:t>сатуудан</w:t>
            </w:r>
            <w:proofErr w:type="spellEnd"/>
            <w:r w:rsidRPr="00762494">
              <w:rPr>
                <w:b/>
                <w:bCs/>
                <w:color w:val="000000"/>
                <w:sz w:val="20"/>
                <w:szCs w:val="20"/>
              </w:rPr>
              <w:t xml:space="preserve"> </w:t>
            </w:r>
            <w:proofErr w:type="spellStart"/>
            <w:r w:rsidRPr="00762494">
              <w:rPr>
                <w:b/>
                <w:bCs/>
                <w:color w:val="000000"/>
                <w:sz w:val="20"/>
                <w:szCs w:val="20"/>
              </w:rPr>
              <w:t>түшкөн</w:t>
            </w:r>
            <w:proofErr w:type="spellEnd"/>
            <w:r w:rsidRPr="00762494">
              <w:rPr>
                <w:b/>
                <w:bCs/>
                <w:color w:val="000000"/>
                <w:sz w:val="20"/>
                <w:szCs w:val="20"/>
              </w:rPr>
              <w:t xml:space="preserve"> </w:t>
            </w:r>
            <w:proofErr w:type="spellStart"/>
            <w:r w:rsidRPr="00762494">
              <w:rPr>
                <w:b/>
                <w:bCs/>
                <w:color w:val="000000"/>
                <w:sz w:val="20"/>
                <w:szCs w:val="20"/>
              </w:rPr>
              <w:t>киреше</w:t>
            </w:r>
            <w:proofErr w:type="spellEnd"/>
            <w:r w:rsidRPr="00762494">
              <w:rPr>
                <w:b/>
                <w:bCs/>
                <w:color w:val="000000"/>
                <w:sz w:val="20"/>
                <w:szCs w:val="20"/>
                <w:lang w:val="ky-KG"/>
              </w:rPr>
              <w:t>лер</w:t>
            </w:r>
          </w:p>
        </w:tc>
        <w:tc>
          <w:tcPr>
            <w:tcW w:w="594" w:type="pct"/>
            <w:tcBorders>
              <w:top w:val="nil"/>
              <w:left w:val="nil"/>
              <w:bottom w:val="single" w:sz="4" w:space="0" w:color="auto"/>
              <w:right w:val="nil"/>
            </w:tcBorders>
            <w:vAlign w:val="bottom"/>
            <w:hideMark/>
          </w:tcPr>
          <w:p w14:paraId="7534A12F" w14:textId="77777777" w:rsidR="00762494" w:rsidRPr="00762494" w:rsidRDefault="00762494" w:rsidP="00762494">
            <w:pPr>
              <w:jc w:val="right"/>
              <w:rPr>
                <w:b/>
                <w:bCs/>
                <w:sz w:val="20"/>
                <w:szCs w:val="20"/>
              </w:rPr>
            </w:pPr>
            <w:r w:rsidRPr="00762494">
              <w:rPr>
                <w:b/>
                <w:bCs/>
                <w:sz w:val="20"/>
                <w:szCs w:val="20"/>
              </w:rPr>
              <w:t>114,2</w:t>
            </w:r>
          </w:p>
        </w:tc>
        <w:tc>
          <w:tcPr>
            <w:tcW w:w="596" w:type="pct"/>
            <w:tcBorders>
              <w:top w:val="nil"/>
              <w:left w:val="nil"/>
              <w:bottom w:val="single" w:sz="4" w:space="0" w:color="auto"/>
              <w:right w:val="nil"/>
            </w:tcBorders>
            <w:vAlign w:val="bottom"/>
            <w:hideMark/>
          </w:tcPr>
          <w:p w14:paraId="7F1888A6" w14:textId="77777777" w:rsidR="00762494" w:rsidRPr="00762494" w:rsidRDefault="00762494" w:rsidP="00762494">
            <w:pPr>
              <w:jc w:val="right"/>
              <w:rPr>
                <w:b/>
                <w:bCs/>
                <w:sz w:val="20"/>
                <w:szCs w:val="20"/>
              </w:rPr>
            </w:pPr>
            <w:r w:rsidRPr="00762494">
              <w:rPr>
                <w:b/>
                <w:bCs/>
                <w:sz w:val="20"/>
                <w:szCs w:val="20"/>
              </w:rPr>
              <w:t>674,2</w:t>
            </w:r>
          </w:p>
        </w:tc>
        <w:tc>
          <w:tcPr>
            <w:tcW w:w="456" w:type="pct"/>
            <w:tcBorders>
              <w:top w:val="nil"/>
              <w:left w:val="nil"/>
              <w:bottom w:val="single" w:sz="4" w:space="0" w:color="auto"/>
              <w:right w:val="nil"/>
            </w:tcBorders>
            <w:vAlign w:val="bottom"/>
            <w:hideMark/>
          </w:tcPr>
          <w:p w14:paraId="6B3F3CD1" w14:textId="77777777" w:rsidR="00762494" w:rsidRPr="00762494" w:rsidRDefault="00762494" w:rsidP="00762494">
            <w:pPr>
              <w:jc w:val="right"/>
              <w:rPr>
                <w:b/>
                <w:bCs/>
                <w:sz w:val="20"/>
                <w:szCs w:val="20"/>
              </w:rPr>
            </w:pPr>
            <w:r w:rsidRPr="00762494">
              <w:rPr>
                <w:b/>
                <w:bCs/>
                <w:sz w:val="20"/>
                <w:szCs w:val="20"/>
              </w:rPr>
              <w:t>0,0</w:t>
            </w:r>
          </w:p>
        </w:tc>
        <w:tc>
          <w:tcPr>
            <w:tcW w:w="543" w:type="pct"/>
            <w:tcBorders>
              <w:top w:val="nil"/>
              <w:left w:val="nil"/>
              <w:bottom w:val="single" w:sz="4" w:space="0" w:color="auto"/>
              <w:right w:val="nil"/>
            </w:tcBorders>
            <w:vAlign w:val="bottom"/>
            <w:hideMark/>
          </w:tcPr>
          <w:p w14:paraId="740D0925" w14:textId="77777777" w:rsidR="00762494" w:rsidRPr="00762494" w:rsidRDefault="00762494" w:rsidP="00762494">
            <w:pPr>
              <w:jc w:val="right"/>
              <w:rPr>
                <w:b/>
                <w:bCs/>
                <w:sz w:val="20"/>
                <w:szCs w:val="20"/>
              </w:rPr>
            </w:pPr>
            <w:r w:rsidRPr="00762494">
              <w:rPr>
                <w:b/>
                <w:bCs/>
                <w:sz w:val="20"/>
                <w:szCs w:val="20"/>
              </w:rPr>
              <w:t>0,2</w:t>
            </w:r>
          </w:p>
        </w:tc>
        <w:tc>
          <w:tcPr>
            <w:tcW w:w="513" w:type="pct"/>
            <w:gridSpan w:val="2"/>
            <w:tcBorders>
              <w:top w:val="nil"/>
              <w:left w:val="nil"/>
              <w:bottom w:val="single" w:sz="4" w:space="0" w:color="auto"/>
              <w:right w:val="nil"/>
            </w:tcBorders>
            <w:vAlign w:val="bottom"/>
            <w:hideMark/>
          </w:tcPr>
          <w:p w14:paraId="3324CDF3" w14:textId="77777777" w:rsidR="00762494" w:rsidRPr="00762494" w:rsidRDefault="00762494" w:rsidP="00762494">
            <w:pPr>
              <w:jc w:val="right"/>
              <w:rPr>
                <w:b/>
                <w:bCs/>
                <w:sz w:val="20"/>
                <w:szCs w:val="20"/>
              </w:rPr>
            </w:pPr>
            <w:r w:rsidRPr="00762494">
              <w:rPr>
                <w:b/>
                <w:bCs/>
                <w:sz w:val="20"/>
                <w:szCs w:val="20"/>
              </w:rPr>
              <w:t>0,0</w:t>
            </w:r>
          </w:p>
        </w:tc>
        <w:tc>
          <w:tcPr>
            <w:tcW w:w="515" w:type="pct"/>
            <w:tcBorders>
              <w:top w:val="nil"/>
              <w:left w:val="nil"/>
              <w:bottom w:val="single" w:sz="4" w:space="0" w:color="auto"/>
              <w:right w:val="nil"/>
            </w:tcBorders>
            <w:vAlign w:val="bottom"/>
            <w:hideMark/>
          </w:tcPr>
          <w:p w14:paraId="25FDA059" w14:textId="77777777" w:rsidR="00762494" w:rsidRPr="00762494" w:rsidRDefault="00762494" w:rsidP="00762494">
            <w:pPr>
              <w:jc w:val="right"/>
              <w:rPr>
                <w:b/>
                <w:bCs/>
                <w:sz w:val="20"/>
                <w:szCs w:val="20"/>
              </w:rPr>
            </w:pPr>
            <w:r w:rsidRPr="00762494">
              <w:rPr>
                <w:b/>
                <w:bCs/>
                <w:sz w:val="20"/>
                <w:szCs w:val="20"/>
              </w:rPr>
              <w:t>0,1</w:t>
            </w:r>
          </w:p>
        </w:tc>
      </w:tr>
    </w:tbl>
    <w:p w14:paraId="4470596A" w14:textId="77777777" w:rsidR="00762494" w:rsidRPr="00762494" w:rsidRDefault="00762494" w:rsidP="00762494">
      <w:pPr>
        <w:spacing w:before="120"/>
        <w:ind w:firstLine="709"/>
        <w:jc w:val="both"/>
        <w:rPr>
          <w:lang w:val="ky-KG"/>
        </w:rPr>
      </w:pPr>
      <w:r w:rsidRPr="00762494">
        <w:rPr>
          <w:lang w:val="ky-KG"/>
        </w:rPr>
        <w:t>Мамлекеттик бюджеттин чыгымдарынын</w:t>
      </w:r>
      <w:r w:rsidRPr="00762494">
        <w:rPr>
          <w:color w:val="000000"/>
          <w:lang w:val="ky-KG"/>
        </w:rPr>
        <w:t xml:space="preserve"> </w:t>
      </w:r>
      <w:r w:rsidRPr="00762494">
        <w:rPr>
          <w:lang w:val="ky-KG"/>
        </w:rPr>
        <w:t xml:space="preserve">негизги </w:t>
      </w:r>
      <w:r w:rsidRPr="00762494">
        <w:rPr>
          <w:color w:val="000000"/>
          <w:lang w:val="ky-KG"/>
        </w:rPr>
        <w:t xml:space="preserve">үлүшүн </w:t>
      </w:r>
      <w:r w:rsidRPr="00762494">
        <w:rPr>
          <w:bCs/>
          <w:lang w:val="ky-KG"/>
        </w:rPr>
        <w:t xml:space="preserve">социалдык-маданий чөйрө (59,9 пайыз же 152 299,4 млн. сом) </w:t>
      </w:r>
      <w:r w:rsidRPr="00762494">
        <w:rPr>
          <w:iCs/>
          <w:lang w:val="ky-KG"/>
        </w:rPr>
        <w:t>ээледи. Ошол эле учурда ж</w:t>
      </w:r>
      <w:r w:rsidRPr="00762494">
        <w:rPr>
          <w:bCs/>
          <w:lang w:val="ky-KG"/>
        </w:rPr>
        <w:t xml:space="preserve">алпы багыттагы мамлекеттик кызматтар, коргоо, коомдук тартип жана коопсуздукка 71 940,1 млн. сом (28,3 пайыз), </w:t>
      </w:r>
      <w:r w:rsidRPr="00762494">
        <w:rPr>
          <w:color w:val="000000"/>
          <w:lang w:val="ky-KG"/>
        </w:rPr>
        <w:t>экономикалык ишмердик менен байланышкан мамлекеттик кызмат көрсөтүүлөргө - 28 127,8 млн. (11,1 пайыз) жана айлана-чөйрөнү коргоого 2 098,3 млн. сом (0,8 пайыз) багытталды</w:t>
      </w:r>
      <w:r w:rsidRPr="00762494">
        <w:rPr>
          <w:bCs/>
          <w:lang w:val="ky-KG"/>
        </w:rPr>
        <w:t>.</w:t>
      </w:r>
    </w:p>
    <w:p w14:paraId="25230F53" w14:textId="77777777" w:rsidR="00762494" w:rsidRPr="00762494" w:rsidRDefault="00762494" w:rsidP="00762494">
      <w:pPr>
        <w:ind w:firstLine="709"/>
        <w:jc w:val="both"/>
        <w:rPr>
          <w:bCs/>
          <w:color w:val="000000"/>
          <w:lang w:val="ky-KG"/>
        </w:rPr>
      </w:pPr>
      <w:r w:rsidRPr="00762494">
        <w:rPr>
          <w:bCs/>
          <w:color w:val="000000"/>
          <w:lang w:val="ky-KG"/>
        </w:rPr>
        <w:t>М</w:t>
      </w:r>
      <w:r w:rsidRPr="00762494">
        <w:rPr>
          <w:color w:val="000000"/>
          <w:lang w:val="ky-KG"/>
        </w:rPr>
        <w:t xml:space="preserve">амлекеттик бюджеттин каражаттарынын ичинен </w:t>
      </w:r>
      <w:r w:rsidRPr="00762494">
        <w:rPr>
          <w:bCs/>
          <w:color w:val="000000"/>
          <w:lang w:val="ky-KG"/>
        </w:rPr>
        <w:t>эмгек акыны төлөөгө 110 021,5 млн. сом же жалпы чыгымдардын 33,6</w:t>
      </w:r>
      <w:r w:rsidRPr="00762494">
        <w:rPr>
          <w:lang w:val="ky-KG"/>
        </w:rPr>
        <w:t xml:space="preserve"> </w:t>
      </w:r>
      <w:r w:rsidRPr="00762494">
        <w:rPr>
          <w:bCs/>
          <w:color w:val="000000"/>
          <w:lang w:val="ky-KG"/>
        </w:rPr>
        <w:t>пайызы, финансылык эмес активдерди сатып алууга - 73 061,7 млн. (22,3 пайыз), социалдык жөлөкпулдарды төлөөгө - 50 600,4</w:t>
      </w:r>
      <w:r w:rsidRPr="00762494">
        <w:rPr>
          <w:lang w:val="ky-KG"/>
        </w:rPr>
        <w:t xml:space="preserve"> </w:t>
      </w:r>
      <w:r w:rsidRPr="00762494">
        <w:rPr>
          <w:bCs/>
          <w:color w:val="000000"/>
          <w:lang w:val="ky-KG"/>
        </w:rPr>
        <w:t>млн. (15,4 пайыз), товарларды жана кызмат көрсөтүүлөрдү сатып алууга жана пайдаланууга - 3</w:t>
      </w:r>
      <w:r w:rsidRPr="00762494">
        <w:rPr>
          <w:lang w:val="ky-KG"/>
        </w:rPr>
        <w:t xml:space="preserve">9 418,9 </w:t>
      </w:r>
      <w:r w:rsidRPr="00762494">
        <w:rPr>
          <w:bCs/>
          <w:color w:val="000000"/>
          <w:lang w:val="ky-KG"/>
        </w:rPr>
        <w:t>млн. (12,0 пайыз), гранттарга - 12 852,9 млн. (3,9 пайыз), пайыздарды төлөөгө - 14 615,0 млн. (4,5 пайыз), субсидияларды берүүгө - 7 805,9 млн. (2,4 пайыз) жана башка чыгымдарга 19 150,8 млн. сом (5,8</w:t>
      </w:r>
      <w:r w:rsidRPr="00762494">
        <w:rPr>
          <w:lang w:val="ky-KG"/>
        </w:rPr>
        <w:t xml:space="preserve"> </w:t>
      </w:r>
      <w:r w:rsidRPr="00762494">
        <w:rPr>
          <w:bCs/>
          <w:color w:val="000000"/>
          <w:lang w:val="ky-KG"/>
        </w:rPr>
        <w:t>пайыз) пайдаланылды</w:t>
      </w:r>
      <w:r w:rsidRPr="00762494">
        <w:rPr>
          <w:lang w:val="ky-KG"/>
        </w:rPr>
        <w:t>.</w:t>
      </w:r>
      <w:r w:rsidRPr="00762494">
        <w:rPr>
          <w:bCs/>
          <w:color w:val="000000"/>
          <w:lang w:val="ky-KG"/>
        </w:rPr>
        <w:t xml:space="preserve"> Мында б</w:t>
      </w:r>
      <w:r w:rsidRPr="00762494">
        <w:rPr>
          <w:color w:val="000000"/>
          <w:lang w:val="ky-KG"/>
        </w:rPr>
        <w:t xml:space="preserve">юджеттик каражаттардан </w:t>
      </w:r>
      <w:r w:rsidRPr="00762494">
        <w:rPr>
          <w:bCs/>
          <w:color w:val="000000"/>
          <w:lang w:val="ky-KG"/>
        </w:rPr>
        <w:t>м</w:t>
      </w:r>
      <w:r w:rsidRPr="00762494">
        <w:rPr>
          <w:color w:val="000000"/>
          <w:lang w:val="ky-KG"/>
        </w:rPr>
        <w:t xml:space="preserve">амлекеттик бюджеттин бардык </w:t>
      </w:r>
      <w:r w:rsidRPr="00762494">
        <w:rPr>
          <w:color w:val="000000"/>
          <w:lang w:val="ky-KG"/>
        </w:rPr>
        <w:lastRenderedPageBreak/>
        <w:t xml:space="preserve">каражаттарынын </w:t>
      </w:r>
      <w:r w:rsidRPr="00762494">
        <w:rPr>
          <w:lang w:val="ky-KG"/>
        </w:rPr>
        <w:t xml:space="preserve">95,1 </w:t>
      </w:r>
      <w:r w:rsidRPr="00762494">
        <w:rPr>
          <w:bCs/>
          <w:color w:val="000000"/>
          <w:lang w:val="ky-KG"/>
        </w:rPr>
        <w:t>пайызы</w:t>
      </w:r>
      <w:r w:rsidRPr="00762494">
        <w:rPr>
          <w:lang w:val="ky-KG"/>
        </w:rPr>
        <w:t xml:space="preserve"> </w:t>
      </w:r>
      <w:r w:rsidRPr="00762494">
        <w:rPr>
          <w:bCs/>
          <w:color w:val="000000"/>
          <w:lang w:val="ky-KG"/>
        </w:rPr>
        <w:t>же</w:t>
      </w:r>
      <w:r w:rsidRPr="00762494">
        <w:rPr>
          <w:lang w:val="ky-KG"/>
        </w:rPr>
        <w:t xml:space="preserve"> 311 533,1 </w:t>
      </w:r>
      <w:r w:rsidRPr="00762494">
        <w:rPr>
          <w:bCs/>
          <w:color w:val="000000"/>
          <w:lang w:val="ky-KG"/>
        </w:rPr>
        <w:t>млн. сому, атайын каражаттардын 15 994,0 млн. сому (4,9</w:t>
      </w:r>
      <w:r w:rsidRPr="00762494">
        <w:rPr>
          <w:lang w:val="ky-KG"/>
        </w:rPr>
        <w:t xml:space="preserve"> </w:t>
      </w:r>
      <w:r w:rsidRPr="00762494">
        <w:rPr>
          <w:bCs/>
          <w:color w:val="000000"/>
          <w:lang w:val="ky-KG"/>
        </w:rPr>
        <w:t>пайызы) пайдаланылды.</w:t>
      </w:r>
    </w:p>
    <w:p w14:paraId="4D0FB87F" w14:textId="0249DE26" w:rsidR="00762494" w:rsidRPr="00762494" w:rsidRDefault="00126261" w:rsidP="00762494">
      <w:pPr>
        <w:spacing w:before="120" w:after="120"/>
        <w:ind w:left="1361" w:hanging="1361"/>
        <w:rPr>
          <w:b/>
          <w:bCs/>
          <w:color w:val="000000"/>
          <w:lang w:val="ky-KG"/>
        </w:rPr>
      </w:pPr>
      <w:r>
        <w:rPr>
          <w:b/>
          <w:bCs/>
          <w:color w:val="000000"/>
          <w:lang w:val="ky-KG"/>
        </w:rPr>
        <w:t>7</w:t>
      </w:r>
      <w:r w:rsidR="00620BCA">
        <w:rPr>
          <w:b/>
          <w:bCs/>
          <w:color w:val="000000"/>
          <w:lang w:val="ky-KG"/>
        </w:rPr>
        <w:t>7</w:t>
      </w:r>
      <w:r w:rsidR="00762494" w:rsidRPr="00762494">
        <w:rPr>
          <w:b/>
          <w:bCs/>
          <w:color w:val="000000"/>
          <w:lang w:val="ky-KG"/>
        </w:rPr>
        <w:t>-таблица: Январь-октябрдагы мамлекеттик бюджеттин чыгымдарынын түзүмү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9"/>
        <w:gridCol w:w="1039"/>
        <w:gridCol w:w="1170"/>
        <w:gridCol w:w="956"/>
        <w:gridCol w:w="1047"/>
        <w:gridCol w:w="426"/>
        <w:gridCol w:w="572"/>
        <w:gridCol w:w="1039"/>
      </w:tblGrid>
      <w:tr w:rsidR="00762494" w:rsidRPr="00762494" w14:paraId="2CAB2FA9" w14:textId="77777777" w:rsidTr="00ED5F92">
        <w:trPr>
          <w:cantSplit/>
          <w:tblHeader/>
        </w:trPr>
        <w:tc>
          <w:tcPr>
            <w:tcW w:w="1758" w:type="pct"/>
            <w:vMerge w:val="restart"/>
            <w:tcBorders>
              <w:top w:val="single" w:sz="4" w:space="0" w:color="auto"/>
              <w:left w:val="nil"/>
              <w:bottom w:val="single" w:sz="8" w:space="0" w:color="auto"/>
              <w:right w:val="nil"/>
            </w:tcBorders>
          </w:tcPr>
          <w:p w14:paraId="6F25B5B4" w14:textId="77777777" w:rsidR="00762494" w:rsidRPr="00762494" w:rsidRDefault="00762494" w:rsidP="00762494">
            <w:pPr>
              <w:spacing w:before="20"/>
              <w:ind w:left="142" w:hanging="142"/>
              <w:rPr>
                <w:b/>
                <w:sz w:val="20"/>
                <w:szCs w:val="20"/>
                <w:lang w:val="ky-KG"/>
              </w:rPr>
            </w:pPr>
          </w:p>
        </w:tc>
        <w:tc>
          <w:tcPr>
            <w:tcW w:w="1146" w:type="pct"/>
            <w:gridSpan w:val="2"/>
            <w:vMerge w:val="restart"/>
            <w:tcBorders>
              <w:top w:val="single" w:sz="4" w:space="0" w:color="auto"/>
              <w:left w:val="nil"/>
              <w:bottom w:val="single" w:sz="8" w:space="0" w:color="auto"/>
              <w:right w:val="nil"/>
            </w:tcBorders>
            <w:vAlign w:val="center"/>
            <w:hideMark/>
          </w:tcPr>
          <w:p w14:paraId="14B8A4DE" w14:textId="77777777" w:rsidR="00762494" w:rsidRPr="00762494" w:rsidRDefault="00762494" w:rsidP="00762494">
            <w:pPr>
              <w:jc w:val="center"/>
              <w:rPr>
                <w:rFonts w:eastAsia="Arial Unicode MS"/>
                <w:b/>
                <w:sz w:val="20"/>
                <w:szCs w:val="20"/>
                <w:lang w:val="ky-KG"/>
              </w:rPr>
            </w:pPr>
            <w:r w:rsidRPr="00762494">
              <w:rPr>
                <w:rFonts w:eastAsia="Arial Unicode MS"/>
                <w:b/>
                <w:sz w:val="20"/>
                <w:szCs w:val="20"/>
                <w:lang w:val="ky-KG"/>
              </w:rPr>
              <w:t>Млн. сом</w:t>
            </w:r>
          </w:p>
        </w:tc>
        <w:tc>
          <w:tcPr>
            <w:tcW w:w="1260" w:type="pct"/>
            <w:gridSpan w:val="3"/>
            <w:tcBorders>
              <w:top w:val="single" w:sz="4" w:space="0" w:color="auto"/>
              <w:left w:val="nil"/>
              <w:bottom w:val="single" w:sz="4" w:space="0" w:color="auto"/>
              <w:right w:val="nil"/>
            </w:tcBorders>
            <w:vAlign w:val="bottom"/>
            <w:hideMark/>
          </w:tcPr>
          <w:p w14:paraId="0A999079" w14:textId="77777777" w:rsidR="00762494" w:rsidRPr="00762494" w:rsidRDefault="00762494" w:rsidP="00762494">
            <w:pPr>
              <w:jc w:val="center"/>
              <w:rPr>
                <w:rFonts w:eastAsia="Arial Unicode MS"/>
                <w:b/>
                <w:sz w:val="20"/>
                <w:szCs w:val="20"/>
                <w:lang w:val="ky-KG"/>
              </w:rPr>
            </w:pPr>
            <w:r w:rsidRPr="00762494">
              <w:rPr>
                <w:rFonts w:eastAsia="Arial Unicode MS"/>
                <w:b/>
                <w:sz w:val="20"/>
                <w:szCs w:val="20"/>
                <w:lang w:val="ky-KG"/>
              </w:rPr>
              <w:t>Жыйынтыкка карата</w:t>
            </w:r>
          </w:p>
        </w:tc>
        <w:tc>
          <w:tcPr>
            <w:tcW w:w="836" w:type="pct"/>
            <w:gridSpan w:val="2"/>
            <w:tcBorders>
              <w:top w:val="single" w:sz="4" w:space="0" w:color="auto"/>
              <w:left w:val="nil"/>
              <w:bottom w:val="single" w:sz="4" w:space="0" w:color="auto"/>
              <w:right w:val="nil"/>
            </w:tcBorders>
            <w:vAlign w:val="bottom"/>
            <w:hideMark/>
          </w:tcPr>
          <w:p w14:paraId="404831CC" w14:textId="77777777" w:rsidR="00762494" w:rsidRPr="00762494" w:rsidRDefault="00762494" w:rsidP="00762494">
            <w:pPr>
              <w:jc w:val="center"/>
              <w:rPr>
                <w:rFonts w:eastAsia="Arial Unicode MS"/>
                <w:b/>
                <w:sz w:val="20"/>
                <w:szCs w:val="20"/>
                <w:lang w:val="ky-KG"/>
              </w:rPr>
            </w:pPr>
            <w:r w:rsidRPr="00762494">
              <w:rPr>
                <w:rFonts w:eastAsia="Arial Unicode MS"/>
                <w:b/>
                <w:sz w:val="20"/>
                <w:szCs w:val="20"/>
                <w:lang w:val="ky-KG"/>
              </w:rPr>
              <w:t>ИДПга карата</w:t>
            </w:r>
          </w:p>
        </w:tc>
      </w:tr>
      <w:tr w:rsidR="00762494" w:rsidRPr="00762494" w14:paraId="25FF4055" w14:textId="77777777" w:rsidTr="00ED5F92">
        <w:trPr>
          <w:cantSplit/>
          <w:tblHeader/>
        </w:trPr>
        <w:tc>
          <w:tcPr>
            <w:tcW w:w="1758" w:type="pct"/>
            <w:vMerge/>
            <w:tcBorders>
              <w:top w:val="single" w:sz="4" w:space="0" w:color="auto"/>
              <w:left w:val="nil"/>
              <w:bottom w:val="single" w:sz="8" w:space="0" w:color="auto"/>
              <w:right w:val="nil"/>
            </w:tcBorders>
            <w:vAlign w:val="center"/>
            <w:hideMark/>
          </w:tcPr>
          <w:p w14:paraId="3E5023FC" w14:textId="77777777" w:rsidR="00762494" w:rsidRPr="00762494" w:rsidRDefault="00762494" w:rsidP="00762494">
            <w:pPr>
              <w:rPr>
                <w:b/>
                <w:sz w:val="20"/>
                <w:szCs w:val="20"/>
                <w:lang w:val="ky-KG"/>
              </w:rPr>
            </w:pPr>
          </w:p>
        </w:tc>
        <w:tc>
          <w:tcPr>
            <w:tcW w:w="1146" w:type="pct"/>
            <w:gridSpan w:val="2"/>
            <w:vMerge/>
            <w:tcBorders>
              <w:top w:val="single" w:sz="4" w:space="0" w:color="auto"/>
              <w:left w:val="nil"/>
              <w:bottom w:val="single" w:sz="8" w:space="0" w:color="auto"/>
              <w:right w:val="nil"/>
            </w:tcBorders>
            <w:vAlign w:val="center"/>
            <w:hideMark/>
          </w:tcPr>
          <w:p w14:paraId="2381603A" w14:textId="77777777" w:rsidR="00762494" w:rsidRPr="00762494" w:rsidRDefault="00762494" w:rsidP="00762494">
            <w:pPr>
              <w:rPr>
                <w:rFonts w:eastAsia="Arial Unicode MS"/>
                <w:b/>
                <w:sz w:val="20"/>
                <w:szCs w:val="20"/>
                <w:lang w:val="ky-KG"/>
              </w:rPr>
            </w:pPr>
          </w:p>
        </w:tc>
        <w:tc>
          <w:tcPr>
            <w:tcW w:w="2096" w:type="pct"/>
            <w:gridSpan w:val="5"/>
            <w:tcBorders>
              <w:top w:val="single" w:sz="4" w:space="0" w:color="auto"/>
              <w:left w:val="nil"/>
              <w:bottom w:val="single" w:sz="8" w:space="0" w:color="auto"/>
              <w:right w:val="nil"/>
            </w:tcBorders>
            <w:vAlign w:val="bottom"/>
            <w:hideMark/>
          </w:tcPr>
          <w:p w14:paraId="35555734" w14:textId="77777777" w:rsidR="00762494" w:rsidRPr="00762494" w:rsidRDefault="00762494" w:rsidP="00762494">
            <w:pPr>
              <w:spacing w:before="20"/>
              <w:jc w:val="center"/>
              <w:rPr>
                <w:b/>
                <w:sz w:val="20"/>
                <w:szCs w:val="20"/>
                <w:lang w:val="ky-KG"/>
              </w:rPr>
            </w:pPr>
            <w:r w:rsidRPr="00762494">
              <w:rPr>
                <w:b/>
                <w:bCs/>
                <w:sz w:val="20"/>
                <w:szCs w:val="20"/>
                <w:lang w:val="ky-KG"/>
              </w:rPr>
              <w:t>пайыз менен</w:t>
            </w:r>
          </w:p>
        </w:tc>
      </w:tr>
      <w:tr w:rsidR="00762494" w:rsidRPr="00762494" w14:paraId="4141CF6A" w14:textId="77777777" w:rsidTr="00ED5F92">
        <w:trPr>
          <w:cantSplit/>
          <w:tblHeader/>
        </w:trPr>
        <w:tc>
          <w:tcPr>
            <w:tcW w:w="1758" w:type="pct"/>
            <w:vMerge/>
            <w:tcBorders>
              <w:top w:val="single" w:sz="4" w:space="0" w:color="auto"/>
              <w:left w:val="nil"/>
              <w:bottom w:val="single" w:sz="8" w:space="0" w:color="auto"/>
              <w:right w:val="nil"/>
            </w:tcBorders>
            <w:vAlign w:val="center"/>
            <w:hideMark/>
          </w:tcPr>
          <w:p w14:paraId="4C53B992" w14:textId="77777777" w:rsidR="00762494" w:rsidRPr="00762494" w:rsidRDefault="00762494" w:rsidP="00762494">
            <w:pPr>
              <w:rPr>
                <w:b/>
                <w:sz w:val="20"/>
                <w:szCs w:val="20"/>
                <w:lang w:val="ky-KG"/>
              </w:rPr>
            </w:pPr>
          </w:p>
        </w:tc>
        <w:tc>
          <w:tcPr>
            <w:tcW w:w="539" w:type="pct"/>
            <w:tcBorders>
              <w:top w:val="single" w:sz="4" w:space="0" w:color="auto"/>
              <w:left w:val="nil"/>
              <w:bottom w:val="single" w:sz="8" w:space="0" w:color="auto"/>
              <w:right w:val="nil"/>
            </w:tcBorders>
            <w:vAlign w:val="bottom"/>
            <w:hideMark/>
          </w:tcPr>
          <w:p w14:paraId="4302F4D3" w14:textId="77777777" w:rsidR="00762494" w:rsidRPr="00762494" w:rsidRDefault="00762494" w:rsidP="00762494">
            <w:pPr>
              <w:spacing w:before="20"/>
              <w:jc w:val="right"/>
              <w:rPr>
                <w:b/>
                <w:sz w:val="20"/>
                <w:szCs w:val="20"/>
              </w:rPr>
            </w:pPr>
            <w:r w:rsidRPr="00762494">
              <w:rPr>
                <w:b/>
                <w:sz w:val="20"/>
                <w:szCs w:val="20"/>
              </w:rPr>
              <w:t>2023</w:t>
            </w:r>
          </w:p>
        </w:tc>
        <w:tc>
          <w:tcPr>
            <w:tcW w:w="607" w:type="pct"/>
            <w:tcBorders>
              <w:top w:val="single" w:sz="4" w:space="0" w:color="auto"/>
              <w:left w:val="nil"/>
              <w:bottom w:val="single" w:sz="8" w:space="0" w:color="auto"/>
              <w:right w:val="nil"/>
            </w:tcBorders>
            <w:vAlign w:val="bottom"/>
            <w:hideMark/>
          </w:tcPr>
          <w:p w14:paraId="637713DF" w14:textId="77777777" w:rsidR="00762494" w:rsidRPr="00762494" w:rsidRDefault="00762494" w:rsidP="00762494">
            <w:pPr>
              <w:spacing w:before="20"/>
              <w:jc w:val="right"/>
              <w:rPr>
                <w:rFonts w:eastAsia="Arial Unicode MS"/>
                <w:b/>
                <w:sz w:val="20"/>
                <w:szCs w:val="20"/>
              </w:rPr>
            </w:pPr>
            <w:r w:rsidRPr="00762494">
              <w:rPr>
                <w:b/>
                <w:sz w:val="20"/>
                <w:szCs w:val="20"/>
              </w:rPr>
              <w:t>2024</w:t>
            </w:r>
          </w:p>
        </w:tc>
        <w:tc>
          <w:tcPr>
            <w:tcW w:w="496" w:type="pct"/>
            <w:tcBorders>
              <w:top w:val="single" w:sz="4" w:space="0" w:color="auto"/>
              <w:left w:val="nil"/>
              <w:bottom w:val="single" w:sz="8" w:space="0" w:color="auto"/>
              <w:right w:val="nil"/>
            </w:tcBorders>
            <w:vAlign w:val="bottom"/>
            <w:hideMark/>
          </w:tcPr>
          <w:p w14:paraId="6A424E51" w14:textId="77777777" w:rsidR="00762494" w:rsidRPr="00762494" w:rsidRDefault="00762494" w:rsidP="00762494">
            <w:pPr>
              <w:spacing w:before="20"/>
              <w:jc w:val="right"/>
              <w:rPr>
                <w:b/>
                <w:sz w:val="20"/>
                <w:szCs w:val="20"/>
              </w:rPr>
            </w:pPr>
            <w:r w:rsidRPr="00762494">
              <w:rPr>
                <w:b/>
                <w:sz w:val="20"/>
                <w:szCs w:val="20"/>
              </w:rPr>
              <w:t>2023</w:t>
            </w:r>
          </w:p>
        </w:tc>
        <w:tc>
          <w:tcPr>
            <w:tcW w:w="543" w:type="pct"/>
            <w:tcBorders>
              <w:top w:val="single" w:sz="4" w:space="0" w:color="auto"/>
              <w:left w:val="nil"/>
              <w:bottom w:val="single" w:sz="8" w:space="0" w:color="auto"/>
              <w:right w:val="nil"/>
            </w:tcBorders>
            <w:vAlign w:val="bottom"/>
            <w:hideMark/>
          </w:tcPr>
          <w:p w14:paraId="0CC36061" w14:textId="77777777" w:rsidR="00762494" w:rsidRPr="00762494" w:rsidRDefault="00762494" w:rsidP="00762494">
            <w:pPr>
              <w:spacing w:before="20"/>
              <w:jc w:val="right"/>
              <w:rPr>
                <w:rFonts w:eastAsia="Arial Unicode MS"/>
                <w:b/>
                <w:sz w:val="20"/>
                <w:szCs w:val="20"/>
              </w:rPr>
            </w:pPr>
            <w:r w:rsidRPr="00762494">
              <w:rPr>
                <w:b/>
                <w:sz w:val="20"/>
                <w:szCs w:val="20"/>
              </w:rPr>
              <w:t>2024</w:t>
            </w:r>
          </w:p>
        </w:tc>
        <w:tc>
          <w:tcPr>
            <w:tcW w:w="518" w:type="pct"/>
            <w:gridSpan w:val="2"/>
            <w:tcBorders>
              <w:top w:val="single" w:sz="4" w:space="0" w:color="auto"/>
              <w:left w:val="nil"/>
              <w:bottom w:val="single" w:sz="8" w:space="0" w:color="auto"/>
              <w:right w:val="nil"/>
            </w:tcBorders>
            <w:vAlign w:val="bottom"/>
            <w:hideMark/>
          </w:tcPr>
          <w:p w14:paraId="3E5532BE" w14:textId="77777777" w:rsidR="00762494" w:rsidRPr="00762494" w:rsidRDefault="00762494" w:rsidP="00762494">
            <w:pPr>
              <w:spacing w:before="20"/>
              <w:jc w:val="right"/>
              <w:rPr>
                <w:b/>
                <w:sz w:val="20"/>
                <w:szCs w:val="20"/>
              </w:rPr>
            </w:pPr>
            <w:r w:rsidRPr="00762494">
              <w:rPr>
                <w:b/>
                <w:sz w:val="20"/>
                <w:szCs w:val="20"/>
              </w:rPr>
              <w:t>2023</w:t>
            </w:r>
          </w:p>
        </w:tc>
        <w:tc>
          <w:tcPr>
            <w:tcW w:w="539" w:type="pct"/>
            <w:tcBorders>
              <w:top w:val="single" w:sz="4" w:space="0" w:color="auto"/>
              <w:left w:val="nil"/>
              <w:bottom w:val="single" w:sz="8" w:space="0" w:color="auto"/>
              <w:right w:val="nil"/>
            </w:tcBorders>
            <w:vAlign w:val="bottom"/>
            <w:hideMark/>
          </w:tcPr>
          <w:p w14:paraId="65888421" w14:textId="77777777" w:rsidR="00762494" w:rsidRPr="00762494" w:rsidRDefault="00762494" w:rsidP="00762494">
            <w:pPr>
              <w:spacing w:before="20"/>
              <w:jc w:val="right"/>
              <w:rPr>
                <w:rFonts w:eastAsia="Arial Unicode MS"/>
                <w:b/>
                <w:sz w:val="20"/>
                <w:szCs w:val="20"/>
              </w:rPr>
            </w:pPr>
            <w:r w:rsidRPr="00762494">
              <w:rPr>
                <w:b/>
                <w:sz w:val="20"/>
                <w:szCs w:val="20"/>
              </w:rPr>
              <w:t>2024</w:t>
            </w:r>
          </w:p>
        </w:tc>
      </w:tr>
      <w:tr w:rsidR="00762494" w:rsidRPr="00762494" w14:paraId="1DE07700" w14:textId="77777777" w:rsidTr="00ED5F92">
        <w:tc>
          <w:tcPr>
            <w:tcW w:w="1758" w:type="pct"/>
            <w:tcBorders>
              <w:top w:val="single" w:sz="8" w:space="0" w:color="auto"/>
              <w:left w:val="nil"/>
              <w:bottom w:val="nil"/>
              <w:right w:val="nil"/>
            </w:tcBorders>
            <w:vAlign w:val="bottom"/>
            <w:hideMark/>
          </w:tcPr>
          <w:p w14:paraId="14BEDECA" w14:textId="77777777" w:rsidR="00762494" w:rsidRPr="00762494" w:rsidRDefault="00762494" w:rsidP="00762494">
            <w:pPr>
              <w:spacing w:before="20" w:after="20"/>
              <w:ind w:left="57" w:hanging="57"/>
              <w:rPr>
                <w:b/>
                <w:bCs/>
                <w:sz w:val="20"/>
                <w:szCs w:val="20"/>
              </w:rPr>
            </w:pPr>
            <w:proofErr w:type="spellStart"/>
            <w:r w:rsidRPr="00762494">
              <w:rPr>
                <w:b/>
                <w:bCs/>
                <w:sz w:val="20"/>
                <w:szCs w:val="20"/>
              </w:rPr>
              <w:t>Чыгымдар</w:t>
            </w:r>
            <w:proofErr w:type="spellEnd"/>
          </w:p>
        </w:tc>
        <w:tc>
          <w:tcPr>
            <w:tcW w:w="539" w:type="pct"/>
            <w:tcBorders>
              <w:top w:val="single" w:sz="8" w:space="0" w:color="auto"/>
              <w:left w:val="nil"/>
              <w:bottom w:val="nil"/>
              <w:right w:val="nil"/>
            </w:tcBorders>
            <w:vAlign w:val="bottom"/>
            <w:hideMark/>
          </w:tcPr>
          <w:p w14:paraId="7975B795" w14:textId="77777777" w:rsidR="00762494" w:rsidRPr="00762494" w:rsidRDefault="00762494" w:rsidP="00762494">
            <w:pPr>
              <w:ind w:right="-57"/>
              <w:jc w:val="right"/>
              <w:rPr>
                <w:b/>
                <w:bCs/>
                <w:sz w:val="20"/>
                <w:szCs w:val="20"/>
              </w:rPr>
            </w:pPr>
            <w:r w:rsidRPr="00762494">
              <w:rPr>
                <w:b/>
                <w:bCs/>
                <w:sz w:val="20"/>
                <w:szCs w:val="20"/>
              </w:rPr>
              <w:t>293 484,2</w:t>
            </w:r>
          </w:p>
        </w:tc>
        <w:tc>
          <w:tcPr>
            <w:tcW w:w="607" w:type="pct"/>
            <w:tcBorders>
              <w:top w:val="nil"/>
              <w:left w:val="nil"/>
              <w:bottom w:val="nil"/>
              <w:right w:val="nil"/>
            </w:tcBorders>
            <w:vAlign w:val="bottom"/>
            <w:hideMark/>
          </w:tcPr>
          <w:p w14:paraId="3410C4EB" w14:textId="77777777" w:rsidR="00762494" w:rsidRPr="00762494" w:rsidRDefault="00762494" w:rsidP="00762494">
            <w:pPr>
              <w:jc w:val="right"/>
              <w:rPr>
                <w:b/>
                <w:bCs/>
                <w:sz w:val="20"/>
                <w:szCs w:val="20"/>
              </w:rPr>
            </w:pPr>
            <w:r w:rsidRPr="00762494">
              <w:rPr>
                <w:b/>
                <w:bCs/>
                <w:sz w:val="20"/>
                <w:szCs w:val="20"/>
              </w:rPr>
              <w:t>327 527,1</w:t>
            </w:r>
          </w:p>
        </w:tc>
        <w:tc>
          <w:tcPr>
            <w:tcW w:w="496" w:type="pct"/>
            <w:tcBorders>
              <w:top w:val="single" w:sz="8" w:space="0" w:color="auto"/>
              <w:left w:val="nil"/>
              <w:bottom w:val="nil"/>
              <w:right w:val="nil"/>
            </w:tcBorders>
            <w:vAlign w:val="bottom"/>
            <w:hideMark/>
          </w:tcPr>
          <w:p w14:paraId="025F3388" w14:textId="77777777" w:rsidR="00762494" w:rsidRPr="00762494" w:rsidRDefault="00762494" w:rsidP="00762494">
            <w:pPr>
              <w:jc w:val="right"/>
              <w:rPr>
                <w:b/>
                <w:bCs/>
                <w:sz w:val="20"/>
                <w:szCs w:val="20"/>
              </w:rPr>
            </w:pPr>
            <w:r w:rsidRPr="00762494">
              <w:rPr>
                <w:b/>
                <w:bCs/>
                <w:sz w:val="20"/>
                <w:szCs w:val="20"/>
              </w:rPr>
              <w:t>100,0</w:t>
            </w:r>
          </w:p>
        </w:tc>
        <w:tc>
          <w:tcPr>
            <w:tcW w:w="543" w:type="pct"/>
            <w:tcBorders>
              <w:top w:val="single" w:sz="8" w:space="0" w:color="auto"/>
              <w:left w:val="nil"/>
              <w:bottom w:val="nil"/>
              <w:right w:val="nil"/>
            </w:tcBorders>
            <w:vAlign w:val="bottom"/>
            <w:hideMark/>
          </w:tcPr>
          <w:p w14:paraId="194898D0" w14:textId="77777777" w:rsidR="00762494" w:rsidRPr="00762494" w:rsidRDefault="00762494" w:rsidP="00762494">
            <w:pPr>
              <w:jc w:val="right"/>
              <w:rPr>
                <w:b/>
                <w:bCs/>
                <w:sz w:val="20"/>
                <w:szCs w:val="20"/>
              </w:rPr>
            </w:pPr>
            <w:r w:rsidRPr="00762494">
              <w:rPr>
                <w:b/>
                <w:bCs/>
                <w:sz w:val="20"/>
                <w:szCs w:val="20"/>
              </w:rPr>
              <w:t>100,0</w:t>
            </w:r>
          </w:p>
        </w:tc>
        <w:tc>
          <w:tcPr>
            <w:tcW w:w="518" w:type="pct"/>
            <w:gridSpan w:val="2"/>
            <w:tcBorders>
              <w:top w:val="nil"/>
              <w:left w:val="nil"/>
              <w:bottom w:val="nil"/>
              <w:right w:val="nil"/>
            </w:tcBorders>
            <w:vAlign w:val="bottom"/>
            <w:hideMark/>
          </w:tcPr>
          <w:p w14:paraId="111B2415" w14:textId="77777777" w:rsidR="00762494" w:rsidRPr="00762494" w:rsidRDefault="00762494" w:rsidP="00762494">
            <w:pPr>
              <w:jc w:val="right"/>
              <w:rPr>
                <w:b/>
                <w:bCs/>
                <w:sz w:val="20"/>
                <w:szCs w:val="20"/>
              </w:rPr>
            </w:pPr>
            <w:r w:rsidRPr="00762494">
              <w:rPr>
                <w:b/>
                <w:bCs/>
                <w:sz w:val="20"/>
                <w:szCs w:val="20"/>
              </w:rPr>
              <w:t>30,7</w:t>
            </w:r>
          </w:p>
        </w:tc>
        <w:tc>
          <w:tcPr>
            <w:tcW w:w="539" w:type="pct"/>
            <w:tcBorders>
              <w:top w:val="nil"/>
              <w:left w:val="nil"/>
              <w:bottom w:val="nil"/>
              <w:right w:val="nil"/>
            </w:tcBorders>
            <w:vAlign w:val="bottom"/>
            <w:hideMark/>
          </w:tcPr>
          <w:p w14:paraId="5943ECCE" w14:textId="77777777" w:rsidR="00762494" w:rsidRPr="00762494" w:rsidRDefault="00762494" w:rsidP="00762494">
            <w:pPr>
              <w:jc w:val="right"/>
              <w:rPr>
                <w:b/>
                <w:bCs/>
                <w:sz w:val="20"/>
                <w:szCs w:val="20"/>
              </w:rPr>
            </w:pPr>
            <w:r w:rsidRPr="00762494">
              <w:rPr>
                <w:b/>
                <w:bCs/>
                <w:sz w:val="20"/>
                <w:szCs w:val="20"/>
              </w:rPr>
              <w:t>30,3</w:t>
            </w:r>
          </w:p>
        </w:tc>
      </w:tr>
      <w:tr w:rsidR="00762494" w:rsidRPr="00762494" w14:paraId="17A3915E" w14:textId="77777777" w:rsidTr="00ED5F92">
        <w:tc>
          <w:tcPr>
            <w:tcW w:w="1758" w:type="pct"/>
            <w:tcBorders>
              <w:top w:val="nil"/>
              <w:left w:val="nil"/>
              <w:bottom w:val="nil"/>
              <w:right w:val="nil"/>
            </w:tcBorders>
            <w:vAlign w:val="bottom"/>
            <w:hideMark/>
          </w:tcPr>
          <w:p w14:paraId="4741FE83" w14:textId="77777777" w:rsidR="00762494" w:rsidRPr="00762494" w:rsidRDefault="00762494" w:rsidP="00762494">
            <w:pPr>
              <w:ind w:left="114" w:hanging="57"/>
              <w:rPr>
                <w:b/>
                <w:bCs/>
                <w:sz w:val="20"/>
                <w:szCs w:val="20"/>
              </w:rPr>
            </w:pPr>
            <w:proofErr w:type="spellStart"/>
            <w:r w:rsidRPr="00762494">
              <w:rPr>
                <w:b/>
                <w:bCs/>
                <w:sz w:val="20"/>
                <w:szCs w:val="20"/>
              </w:rPr>
              <w:t>Операциялык</w:t>
            </w:r>
            <w:proofErr w:type="spellEnd"/>
            <w:r w:rsidRPr="00762494">
              <w:rPr>
                <w:b/>
                <w:bCs/>
                <w:sz w:val="20"/>
                <w:szCs w:val="20"/>
              </w:rPr>
              <w:t xml:space="preserve"> </w:t>
            </w:r>
            <w:proofErr w:type="spellStart"/>
            <w:r w:rsidRPr="00762494">
              <w:rPr>
                <w:b/>
                <w:bCs/>
                <w:sz w:val="20"/>
                <w:szCs w:val="20"/>
              </w:rPr>
              <w:t>ишмердикти</w:t>
            </w:r>
            <w:proofErr w:type="spellEnd"/>
            <w:r w:rsidRPr="00762494">
              <w:rPr>
                <w:b/>
                <w:bCs/>
                <w:sz w:val="20"/>
                <w:szCs w:val="20"/>
              </w:rPr>
              <w:t xml:space="preserve"> </w:t>
            </w:r>
            <w:r w:rsidRPr="00762494">
              <w:rPr>
                <w:b/>
                <w:bCs/>
                <w:sz w:val="20"/>
                <w:szCs w:val="20"/>
              </w:rPr>
              <w:br/>
            </w:r>
            <w:r w:rsidRPr="00762494">
              <w:rPr>
                <w:b/>
                <w:bCs/>
                <w:sz w:val="20"/>
                <w:szCs w:val="20"/>
                <w:lang w:val="ky-KG"/>
              </w:rPr>
              <w:t>жүргүзүүгө</w:t>
            </w:r>
            <w:r w:rsidRPr="00762494">
              <w:rPr>
                <w:b/>
                <w:bCs/>
                <w:sz w:val="20"/>
                <w:szCs w:val="20"/>
              </w:rPr>
              <w:t xml:space="preserve"> </w:t>
            </w:r>
            <w:proofErr w:type="spellStart"/>
            <w:r w:rsidRPr="00762494">
              <w:rPr>
                <w:b/>
                <w:bCs/>
                <w:sz w:val="20"/>
                <w:szCs w:val="20"/>
              </w:rPr>
              <w:t>кеткен</w:t>
            </w:r>
            <w:proofErr w:type="spellEnd"/>
            <w:r w:rsidRPr="00762494">
              <w:rPr>
                <w:b/>
                <w:bCs/>
                <w:sz w:val="20"/>
                <w:szCs w:val="20"/>
              </w:rPr>
              <w:t xml:space="preserve"> </w:t>
            </w:r>
            <w:proofErr w:type="spellStart"/>
            <w:r w:rsidRPr="00762494">
              <w:rPr>
                <w:b/>
                <w:bCs/>
                <w:sz w:val="20"/>
                <w:szCs w:val="20"/>
              </w:rPr>
              <w:t>чыгымдар</w:t>
            </w:r>
            <w:proofErr w:type="spellEnd"/>
          </w:p>
        </w:tc>
        <w:tc>
          <w:tcPr>
            <w:tcW w:w="539" w:type="pct"/>
            <w:tcBorders>
              <w:top w:val="nil"/>
              <w:left w:val="nil"/>
              <w:bottom w:val="nil"/>
              <w:right w:val="nil"/>
            </w:tcBorders>
            <w:vAlign w:val="bottom"/>
            <w:hideMark/>
          </w:tcPr>
          <w:p w14:paraId="49CDB451" w14:textId="77777777" w:rsidR="00762494" w:rsidRPr="00762494" w:rsidRDefault="00762494" w:rsidP="00762494">
            <w:pPr>
              <w:ind w:right="-57"/>
              <w:jc w:val="right"/>
              <w:rPr>
                <w:b/>
                <w:bCs/>
                <w:sz w:val="20"/>
                <w:szCs w:val="20"/>
              </w:rPr>
            </w:pPr>
            <w:r w:rsidRPr="00762494">
              <w:rPr>
                <w:b/>
                <w:bCs/>
                <w:sz w:val="20"/>
                <w:szCs w:val="20"/>
              </w:rPr>
              <w:t>225 854,5</w:t>
            </w:r>
          </w:p>
        </w:tc>
        <w:tc>
          <w:tcPr>
            <w:tcW w:w="607" w:type="pct"/>
            <w:tcBorders>
              <w:top w:val="nil"/>
              <w:left w:val="nil"/>
              <w:bottom w:val="nil"/>
              <w:right w:val="nil"/>
            </w:tcBorders>
            <w:vAlign w:val="bottom"/>
            <w:hideMark/>
          </w:tcPr>
          <w:p w14:paraId="738B6143" w14:textId="77777777" w:rsidR="00762494" w:rsidRPr="00762494" w:rsidRDefault="00762494" w:rsidP="00762494">
            <w:pPr>
              <w:jc w:val="right"/>
              <w:rPr>
                <w:b/>
                <w:bCs/>
                <w:sz w:val="20"/>
                <w:szCs w:val="20"/>
              </w:rPr>
            </w:pPr>
            <w:r w:rsidRPr="00762494">
              <w:rPr>
                <w:b/>
                <w:bCs/>
                <w:sz w:val="20"/>
                <w:szCs w:val="20"/>
              </w:rPr>
              <w:t>254 465,4</w:t>
            </w:r>
          </w:p>
        </w:tc>
        <w:tc>
          <w:tcPr>
            <w:tcW w:w="496" w:type="pct"/>
            <w:tcBorders>
              <w:top w:val="nil"/>
              <w:left w:val="nil"/>
              <w:bottom w:val="nil"/>
              <w:right w:val="nil"/>
            </w:tcBorders>
            <w:vAlign w:val="bottom"/>
            <w:hideMark/>
          </w:tcPr>
          <w:p w14:paraId="451F3F60" w14:textId="77777777" w:rsidR="00762494" w:rsidRPr="00762494" w:rsidRDefault="00762494" w:rsidP="00762494">
            <w:pPr>
              <w:jc w:val="right"/>
              <w:rPr>
                <w:b/>
                <w:bCs/>
                <w:sz w:val="20"/>
                <w:szCs w:val="20"/>
              </w:rPr>
            </w:pPr>
            <w:r w:rsidRPr="00762494">
              <w:rPr>
                <w:b/>
                <w:bCs/>
                <w:sz w:val="20"/>
                <w:szCs w:val="20"/>
              </w:rPr>
              <w:t>77,0</w:t>
            </w:r>
          </w:p>
        </w:tc>
        <w:tc>
          <w:tcPr>
            <w:tcW w:w="543" w:type="pct"/>
            <w:tcBorders>
              <w:top w:val="nil"/>
              <w:left w:val="nil"/>
              <w:bottom w:val="nil"/>
              <w:right w:val="nil"/>
            </w:tcBorders>
            <w:vAlign w:val="bottom"/>
            <w:hideMark/>
          </w:tcPr>
          <w:p w14:paraId="5ACF1F6A" w14:textId="77777777" w:rsidR="00762494" w:rsidRPr="00762494" w:rsidRDefault="00762494" w:rsidP="00762494">
            <w:pPr>
              <w:jc w:val="right"/>
              <w:rPr>
                <w:b/>
                <w:bCs/>
                <w:sz w:val="20"/>
                <w:szCs w:val="20"/>
              </w:rPr>
            </w:pPr>
            <w:r w:rsidRPr="00762494">
              <w:rPr>
                <w:b/>
                <w:bCs/>
                <w:sz w:val="20"/>
                <w:szCs w:val="20"/>
              </w:rPr>
              <w:t>77,7</w:t>
            </w:r>
          </w:p>
        </w:tc>
        <w:tc>
          <w:tcPr>
            <w:tcW w:w="518" w:type="pct"/>
            <w:gridSpan w:val="2"/>
            <w:tcBorders>
              <w:top w:val="nil"/>
              <w:left w:val="nil"/>
              <w:bottom w:val="nil"/>
              <w:right w:val="nil"/>
            </w:tcBorders>
            <w:vAlign w:val="bottom"/>
            <w:hideMark/>
          </w:tcPr>
          <w:p w14:paraId="56F501AB" w14:textId="77777777" w:rsidR="00762494" w:rsidRPr="00762494" w:rsidRDefault="00762494" w:rsidP="00762494">
            <w:pPr>
              <w:jc w:val="right"/>
              <w:rPr>
                <w:b/>
                <w:bCs/>
                <w:sz w:val="20"/>
                <w:szCs w:val="20"/>
              </w:rPr>
            </w:pPr>
            <w:r w:rsidRPr="00762494">
              <w:rPr>
                <w:b/>
                <w:bCs/>
                <w:sz w:val="20"/>
                <w:szCs w:val="20"/>
              </w:rPr>
              <w:t>23,6</w:t>
            </w:r>
          </w:p>
        </w:tc>
        <w:tc>
          <w:tcPr>
            <w:tcW w:w="539" w:type="pct"/>
            <w:tcBorders>
              <w:top w:val="nil"/>
              <w:left w:val="nil"/>
              <w:bottom w:val="nil"/>
              <w:right w:val="nil"/>
            </w:tcBorders>
            <w:vAlign w:val="bottom"/>
            <w:hideMark/>
          </w:tcPr>
          <w:p w14:paraId="104DE6FF" w14:textId="77777777" w:rsidR="00762494" w:rsidRPr="00762494" w:rsidRDefault="00762494" w:rsidP="00762494">
            <w:pPr>
              <w:jc w:val="right"/>
              <w:rPr>
                <w:b/>
                <w:bCs/>
                <w:sz w:val="20"/>
                <w:szCs w:val="20"/>
              </w:rPr>
            </w:pPr>
            <w:r w:rsidRPr="00762494">
              <w:rPr>
                <w:b/>
                <w:bCs/>
                <w:sz w:val="20"/>
                <w:szCs w:val="20"/>
              </w:rPr>
              <w:t>23,5</w:t>
            </w:r>
          </w:p>
        </w:tc>
      </w:tr>
      <w:tr w:rsidR="00762494" w:rsidRPr="00762494" w14:paraId="28018596" w14:textId="77777777" w:rsidTr="00ED5F92">
        <w:tc>
          <w:tcPr>
            <w:tcW w:w="1758" w:type="pct"/>
            <w:tcBorders>
              <w:top w:val="nil"/>
              <w:left w:val="nil"/>
              <w:bottom w:val="nil"/>
              <w:right w:val="nil"/>
            </w:tcBorders>
            <w:vAlign w:val="bottom"/>
            <w:hideMark/>
          </w:tcPr>
          <w:p w14:paraId="790C769F" w14:textId="77777777" w:rsidR="00762494" w:rsidRPr="00762494" w:rsidRDefault="00762494" w:rsidP="00762494">
            <w:pPr>
              <w:ind w:left="170" w:hanging="57"/>
              <w:rPr>
                <w:sz w:val="20"/>
                <w:szCs w:val="20"/>
              </w:rPr>
            </w:pPr>
            <w:proofErr w:type="spellStart"/>
            <w:r w:rsidRPr="00762494">
              <w:rPr>
                <w:sz w:val="20"/>
                <w:szCs w:val="20"/>
              </w:rPr>
              <w:t>Жалпы</w:t>
            </w:r>
            <w:proofErr w:type="spellEnd"/>
            <w:r w:rsidRPr="00762494">
              <w:rPr>
                <w:sz w:val="20"/>
                <w:szCs w:val="20"/>
              </w:rPr>
              <w:t xml:space="preserve"> </w:t>
            </w:r>
            <w:proofErr w:type="spellStart"/>
            <w:r w:rsidRPr="00762494">
              <w:rPr>
                <w:sz w:val="20"/>
                <w:szCs w:val="20"/>
              </w:rPr>
              <w:t>багыттагы</w:t>
            </w:r>
            <w:proofErr w:type="spellEnd"/>
            <w:r w:rsidRPr="00762494">
              <w:rPr>
                <w:sz w:val="20"/>
                <w:szCs w:val="20"/>
              </w:rPr>
              <w:t xml:space="preserve"> </w:t>
            </w:r>
            <w:proofErr w:type="spellStart"/>
            <w:r w:rsidRPr="00762494">
              <w:rPr>
                <w:sz w:val="20"/>
                <w:szCs w:val="20"/>
              </w:rPr>
              <w:t>мамлекеттик</w:t>
            </w:r>
            <w:proofErr w:type="spellEnd"/>
            <w:r w:rsidRPr="00762494">
              <w:rPr>
                <w:sz w:val="20"/>
                <w:szCs w:val="20"/>
              </w:rPr>
              <w:t xml:space="preserve"> </w:t>
            </w:r>
            <w:proofErr w:type="spellStart"/>
            <w:r w:rsidRPr="00762494">
              <w:rPr>
                <w:sz w:val="20"/>
                <w:szCs w:val="20"/>
              </w:rPr>
              <w:t>кызматтар</w:t>
            </w:r>
            <w:proofErr w:type="spellEnd"/>
          </w:p>
        </w:tc>
        <w:tc>
          <w:tcPr>
            <w:tcW w:w="539" w:type="pct"/>
            <w:tcBorders>
              <w:top w:val="nil"/>
              <w:left w:val="nil"/>
              <w:bottom w:val="nil"/>
              <w:right w:val="nil"/>
            </w:tcBorders>
            <w:vAlign w:val="bottom"/>
            <w:hideMark/>
          </w:tcPr>
          <w:p w14:paraId="6E2FA9CB" w14:textId="77777777" w:rsidR="00762494" w:rsidRPr="00762494" w:rsidRDefault="00762494" w:rsidP="00762494">
            <w:pPr>
              <w:jc w:val="right"/>
              <w:rPr>
                <w:sz w:val="20"/>
                <w:szCs w:val="20"/>
              </w:rPr>
            </w:pPr>
            <w:r w:rsidRPr="00762494">
              <w:rPr>
                <w:sz w:val="20"/>
                <w:szCs w:val="20"/>
              </w:rPr>
              <w:t>31 321,7</w:t>
            </w:r>
          </w:p>
        </w:tc>
        <w:tc>
          <w:tcPr>
            <w:tcW w:w="607" w:type="pct"/>
            <w:tcBorders>
              <w:top w:val="nil"/>
              <w:left w:val="nil"/>
              <w:bottom w:val="nil"/>
              <w:right w:val="nil"/>
            </w:tcBorders>
            <w:vAlign w:val="bottom"/>
            <w:hideMark/>
          </w:tcPr>
          <w:p w14:paraId="3591D0A6" w14:textId="77777777" w:rsidR="00762494" w:rsidRPr="00762494" w:rsidRDefault="00762494" w:rsidP="00762494">
            <w:pPr>
              <w:jc w:val="right"/>
              <w:rPr>
                <w:sz w:val="20"/>
                <w:szCs w:val="20"/>
              </w:rPr>
            </w:pPr>
            <w:r w:rsidRPr="00762494">
              <w:rPr>
                <w:sz w:val="20"/>
                <w:szCs w:val="20"/>
              </w:rPr>
              <w:t>36 908,9</w:t>
            </w:r>
          </w:p>
        </w:tc>
        <w:tc>
          <w:tcPr>
            <w:tcW w:w="496" w:type="pct"/>
            <w:tcBorders>
              <w:top w:val="nil"/>
              <w:left w:val="nil"/>
              <w:bottom w:val="nil"/>
              <w:right w:val="nil"/>
            </w:tcBorders>
            <w:vAlign w:val="bottom"/>
            <w:hideMark/>
          </w:tcPr>
          <w:p w14:paraId="35FE4C8B" w14:textId="77777777" w:rsidR="00762494" w:rsidRPr="00762494" w:rsidRDefault="00762494" w:rsidP="00762494">
            <w:pPr>
              <w:jc w:val="right"/>
              <w:rPr>
                <w:sz w:val="20"/>
                <w:szCs w:val="20"/>
              </w:rPr>
            </w:pPr>
            <w:r w:rsidRPr="00762494">
              <w:rPr>
                <w:sz w:val="20"/>
                <w:szCs w:val="20"/>
              </w:rPr>
              <w:t>10,7</w:t>
            </w:r>
          </w:p>
        </w:tc>
        <w:tc>
          <w:tcPr>
            <w:tcW w:w="543" w:type="pct"/>
            <w:tcBorders>
              <w:top w:val="nil"/>
              <w:left w:val="nil"/>
              <w:bottom w:val="nil"/>
              <w:right w:val="nil"/>
            </w:tcBorders>
            <w:vAlign w:val="bottom"/>
            <w:hideMark/>
          </w:tcPr>
          <w:p w14:paraId="77CB3AF9" w14:textId="77777777" w:rsidR="00762494" w:rsidRPr="00762494" w:rsidRDefault="00762494" w:rsidP="00762494">
            <w:pPr>
              <w:jc w:val="right"/>
              <w:rPr>
                <w:sz w:val="20"/>
                <w:szCs w:val="20"/>
              </w:rPr>
            </w:pPr>
            <w:r w:rsidRPr="00762494">
              <w:rPr>
                <w:sz w:val="20"/>
                <w:szCs w:val="20"/>
              </w:rPr>
              <w:t>11,3</w:t>
            </w:r>
          </w:p>
        </w:tc>
        <w:tc>
          <w:tcPr>
            <w:tcW w:w="518" w:type="pct"/>
            <w:gridSpan w:val="2"/>
            <w:tcBorders>
              <w:top w:val="nil"/>
              <w:left w:val="nil"/>
              <w:bottom w:val="nil"/>
              <w:right w:val="nil"/>
            </w:tcBorders>
            <w:vAlign w:val="bottom"/>
            <w:hideMark/>
          </w:tcPr>
          <w:p w14:paraId="4AA2516D" w14:textId="77777777" w:rsidR="00762494" w:rsidRPr="00762494" w:rsidRDefault="00762494" w:rsidP="00762494">
            <w:pPr>
              <w:jc w:val="right"/>
              <w:rPr>
                <w:sz w:val="20"/>
                <w:szCs w:val="20"/>
              </w:rPr>
            </w:pPr>
            <w:r w:rsidRPr="00762494">
              <w:rPr>
                <w:sz w:val="20"/>
                <w:szCs w:val="20"/>
              </w:rPr>
              <w:t>3,3</w:t>
            </w:r>
          </w:p>
        </w:tc>
        <w:tc>
          <w:tcPr>
            <w:tcW w:w="539" w:type="pct"/>
            <w:tcBorders>
              <w:top w:val="nil"/>
              <w:left w:val="nil"/>
              <w:bottom w:val="nil"/>
              <w:right w:val="nil"/>
            </w:tcBorders>
            <w:vAlign w:val="bottom"/>
            <w:hideMark/>
          </w:tcPr>
          <w:p w14:paraId="501A9CE3" w14:textId="77777777" w:rsidR="00762494" w:rsidRPr="00762494" w:rsidRDefault="00762494" w:rsidP="00762494">
            <w:pPr>
              <w:jc w:val="right"/>
              <w:rPr>
                <w:sz w:val="20"/>
                <w:szCs w:val="20"/>
              </w:rPr>
            </w:pPr>
            <w:r w:rsidRPr="00762494">
              <w:rPr>
                <w:sz w:val="20"/>
                <w:szCs w:val="20"/>
              </w:rPr>
              <w:t>3,4</w:t>
            </w:r>
          </w:p>
        </w:tc>
      </w:tr>
      <w:tr w:rsidR="00762494" w:rsidRPr="00762494" w14:paraId="7296D9BB" w14:textId="77777777" w:rsidTr="00ED5F92">
        <w:tc>
          <w:tcPr>
            <w:tcW w:w="1758" w:type="pct"/>
            <w:tcBorders>
              <w:top w:val="nil"/>
              <w:left w:val="nil"/>
              <w:bottom w:val="nil"/>
              <w:right w:val="nil"/>
            </w:tcBorders>
            <w:vAlign w:val="bottom"/>
            <w:hideMark/>
          </w:tcPr>
          <w:p w14:paraId="5D6E8C27" w14:textId="77777777" w:rsidR="00762494" w:rsidRPr="00762494" w:rsidRDefault="00762494" w:rsidP="00762494">
            <w:pPr>
              <w:spacing w:before="20" w:after="20"/>
              <w:ind w:left="170" w:hanging="57"/>
              <w:rPr>
                <w:sz w:val="20"/>
                <w:szCs w:val="20"/>
              </w:rPr>
            </w:pPr>
            <w:proofErr w:type="spellStart"/>
            <w:r w:rsidRPr="00762494">
              <w:rPr>
                <w:sz w:val="20"/>
                <w:szCs w:val="20"/>
              </w:rPr>
              <w:t>Коргоо</w:t>
            </w:r>
            <w:proofErr w:type="spellEnd"/>
            <w:r w:rsidRPr="00762494">
              <w:rPr>
                <w:sz w:val="20"/>
                <w:szCs w:val="20"/>
              </w:rPr>
              <w:t xml:space="preserve">, </w:t>
            </w:r>
            <w:proofErr w:type="spellStart"/>
            <w:r w:rsidRPr="00762494">
              <w:rPr>
                <w:sz w:val="20"/>
                <w:szCs w:val="20"/>
              </w:rPr>
              <w:t>коомдук</w:t>
            </w:r>
            <w:proofErr w:type="spellEnd"/>
            <w:r w:rsidRPr="00762494">
              <w:rPr>
                <w:sz w:val="20"/>
                <w:szCs w:val="20"/>
              </w:rPr>
              <w:t xml:space="preserve"> </w:t>
            </w:r>
            <w:proofErr w:type="spellStart"/>
            <w:r w:rsidRPr="00762494">
              <w:rPr>
                <w:sz w:val="20"/>
                <w:szCs w:val="20"/>
              </w:rPr>
              <w:t>тартип</w:t>
            </w:r>
            <w:proofErr w:type="spellEnd"/>
            <w:r w:rsidRPr="00762494">
              <w:rPr>
                <w:sz w:val="20"/>
                <w:szCs w:val="20"/>
              </w:rPr>
              <w:t xml:space="preserve"> </w:t>
            </w:r>
            <w:proofErr w:type="spellStart"/>
            <w:r w:rsidRPr="00762494">
              <w:rPr>
                <w:sz w:val="20"/>
                <w:szCs w:val="20"/>
              </w:rPr>
              <w:t>жана</w:t>
            </w:r>
            <w:proofErr w:type="spellEnd"/>
            <w:r w:rsidRPr="00762494">
              <w:rPr>
                <w:sz w:val="20"/>
                <w:szCs w:val="20"/>
              </w:rPr>
              <w:t xml:space="preserve"> </w:t>
            </w:r>
            <w:proofErr w:type="spellStart"/>
            <w:r w:rsidRPr="00762494">
              <w:rPr>
                <w:sz w:val="20"/>
                <w:szCs w:val="20"/>
              </w:rPr>
              <w:t>коопсуздук</w:t>
            </w:r>
            <w:proofErr w:type="spellEnd"/>
          </w:p>
        </w:tc>
        <w:tc>
          <w:tcPr>
            <w:tcW w:w="539" w:type="pct"/>
            <w:tcBorders>
              <w:top w:val="nil"/>
              <w:left w:val="nil"/>
              <w:bottom w:val="nil"/>
              <w:right w:val="nil"/>
            </w:tcBorders>
            <w:vAlign w:val="bottom"/>
            <w:hideMark/>
          </w:tcPr>
          <w:p w14:paraId="7503AB00" w14:textId="77777777" w:rsidR="00762494" w:rsidRPr="00762494" w:rsidRDefault="00762494" w:rsidP="00762494">
            <w:pPr>
              <w:jc w:val="right"/>
              <w:rPr>
                <w:sz w:val="20"/>
                <w:szCs w:val="20"/>
              </w:rPr>
            </w:pPr>
            <w:r w:rsidRPr="00762494">
              <w:rPr>
                <w:sz w:val="20"/>
                <w:szCs w:val="20"/>
              </w:rPr>
              <w:t>33 761,0</w:t>
            </w:r>
          </w:p>
        </w:tc>
        <w:tc>
          <w:tcPr>
            <w:tcW w:w="607" w:type="pct"/>
            <w:tcBorders>
              <w:top w:val="nil"/>
              <w:left w:val="nil"/>
              <w:bottom w:val="nil"/>
              <w:right w:val="nil"/>
            </w:tcBorders>
            <w:vAlign w:val="bottom"/>
            <w:hideMark/>
          </w:tcPr>
          <w:p w14:paraId="28C4225A" w14:textId="77777777" w:rsidR="00762494" w:rsidRPr="00762494" w:rsidRDefault="00762494" w:rsidP="00762494">
            <w:pPr>
              <w:jc w:val="right"/>
              <w:rPr>
                <w:sz w:val="20"/>
                <w:szCs w:val="20"/>
              </w:rPr>
            </w:pPr>
            <w:r w:rsidRPr="00762494">
              <w:rPr>
                <w:sz w:val="20"/>
                <w:szCs w:val="20"/>
              </w:rPr>
              <w:t>35 031,2</w:t>
            </w:r>
          </w:p>
        </w:tc>
        <w:tc>
          <w:tcPr>
            <w:tcW w:w="496" w:type="pct"/>
            <w:tcBorders>
              <w:top w:val="nil"/>
              <w:left w:val="nil"/>
              <w:bottom w:val="nil"/>
              <w:right w:val="nil"/>
            </w:tcBorders>
            <w:vAlign w:val="bottom"/>
            <w:hideMark/>
          </w:tcPr>
          <w:p w14:paraId="07669A36" w14:textId="77777777" w:rsidR="00762494" w:rsidRPr="00762494" w:rsidRDefault="00762494" w:rsidP="00762494">
            <w:pPr>
              <w:jc w:val="right"/>
              <w:rPr>
                <w:sz w:val="20"/>
                <w:szCs w:val="20"/>
              </w:rPr>
            </w:pPr>
            <w:r w:rsidRPr="00762494">
              <w:rPr>
                <w:sz w:val="20"/>
                <w:szCs w:val="20"/>
              </w:rPr>
              <w:t>11,5</w:t>
            </w:r>
          </w:p>
        </w:tc>
        <w:tc>
          <w:tcPr>
            <w:tcW w:w="543" w:type="pct"/>
            <w:tcBorders>
              <w:top w:val="nil"/>
              <w:left w:val="nil"/>
              <w:bottom w:val="nil"/>
              <w:right w:val="nil"/>
            </w:tcBorders>
            <w:vAlign w:val="bottom"/>
            <w:hideMark/>
          </w:tcPr>
          <w:p w14:paraId="0636AFFC" w14:textId="77777777" w:rsidR="00762494" w:rsidRPr="00762494" w:rsidRDefault="00762494" w:rsidP="00762494">
            <w:pPr>
              <w:jc w:val="right"/>
              <w:rPr>
                <w:sz w:val="20"/>
                <w:szCs w:val="20"/>
              </w:rPr>
            </w:pPr>
            <w:r w:rsidRPr="00762494">
              <w:rPr>
                <w:sz w:val="20"/>
                <w:szCs w:val="20"/>
              </w:rPr>
              <w:t>10,7</w:t>
            </w:r>
          </w:p>
        </w:tc>
        <w:tc>
          <w:tcPr>
            <w:tcW w:w="518" w:type="pct"/>
            <w:gridSpan w:val="2"/>
            <w:tcBorders>
              <w:top w:val="nil"/>
              <w:left w:val="nil"/>
              <w:bottom w:val="nil"/>
              <w:right w:val="nil"/>
            </w:tcBorders>
            <w:vAlign w:val="bottom"/>
            <w:hideMark/>
          </w:tcPr>
          <w:p w14:paraId="7B0A0A05" w14:textId="77777777" w:rsidR="00762494" w:rsidRPr="00762494" w:rsidRDefault="00762494" w:rsidP="00762494">
            <w:pPr>
              <w:jc w:val="right"/>
              <w:rPr>
                <w:sz w:val="20"/>
                <w:szCs w:val="20"/>
              </w:rPr>
            </w:pPr>
            <w:r w:rsidRPr="00762494">
              <w:rPr>
                <w:sz w:val="20"/>
                <w:szCs w:val="20"/>
              </w:rPr>
              <w:t>3,5</w:t>
            </w:r>
          </w:p>
        </w:tc>
        <w:tc>
          <w:tcPr>
            <w:tcW w:w="539" w:type="pct"/>
            <w:tcBorders>
              <w:top w:val="nil"/>
              <w:left w:val="nil"/>
              <w:bottom w:val="nil"/>
              <w:right w:val="nil"/>
            </w:tcBorders>
            <w:vAlign w:val="bottom"/>
            <w:hideMark/>
          </w:tcPr>
          <w:p w14:paraId="4B2F59DA" w14:textId="77777777" w:rsidR="00762494" w:rsidRPr="00762494" w:rsidRDefault="00762494" w:rsidP="00762494">
            <w:pPr>
              <w:jc w:val="right"/>
              <w:rPr>
                <w:sz w:val="20"/>
                <w:szCs w:val="20"/>
              </w:rPr>
            </w:pPr>
            <w:r w:rsidRPr="00762494">
              <w:rPr>
                <w:sz w:val="20"/>
                <w:szCs w:val="20"/>
              </w:rPr>
              <w:t>3,2</w:t>
            </w:r>
          </w:p>
        </w:tc>
      </w:tr>
      <w:tr w:rsidR="00762494" w:rsidRPr="00762494" w14:paraId="7E2961A2" w14:textId="77777777" w:rsidTr="00ED5F92">
        <w:tc>
          <w:tcPr>
            <w:tcW w:w="1758" w:type="pct"/>
            <w:tcBorders>
              <w:top w:val="nil"/>
              <w:left w:val="nil"/>
              <w:bottom w:val="nil"/>
              <w:right w:val="nil"/>
            </w:tcBorders>
            <w:vAlign w:val="bottom"/>
            <w:hideMark/>
          </w:tcPr>
          <w:p w14:paraId="202BDD76" w14:textId="77777777" w:rsidR="00762494" w:rsidRPr="00762494" w:rsidRDefault="00762494" w:rsidP="00762494">
            <w:pPr>
              <w:spacing w:before="20" w:after="20"/>
              <w:ind w:left="170" w:hanging="57"/>
              <w:rPr>
                <w:sz w:val="20"/>
                <w:szCs w:val="20"/>
              </w:rPr>
            </w:pPr>
            <w:proofErr w:type="spellStart"/>
            <w:r w:rsidRPr="00762494">
              <w:rPr>
                <w:sz w:val="20"/>
                <w:szCs w:val="20"/>
              </w:rPr>
              <w:t>Экономикалык</w:t>
            </w:r>
            <w:proofErr w:type="spellEnd"/>
            <w:r w:rsidRPr="00762494">
              <w:rPr>
                <w:sz w:val="20"/>
                <w:szCs w:val="20"/>
              </w:rPr>
              <w:t xml:space="preserve"> </w:t>
            </w:r>
            <w:proofErr w:type="spellStart"/>
            <w:r w:rsidRPr="00762494">
              <w:rPr>
                <w:sz w:val="20"/>
                <w:szCs w:val="20"/>
              </w:rPr>
              <w:t>ишмердик</w:t>
            </w:r>
            <w:proofErr w:type="spellEnd"/>
            <w:r w:rsidRPr="00762494">
              <w:rPr>
                <w:sz w:val="20"/>
                <w:szCs w:val="20"/>
                <w:lang w:val="ky-KG"/>
              </w:rPr>
              <w:t xml:space="preserve"> менен </w:t>
            </w:r>
            <w:proofErr w:type="spellStart"/>
            <w:r w:rsidRPr="00762494">
              <w:rPr>
                <w:sz w:val="20"/>
                <w:szCs w:val="20"/>
              </w:rPr>
              <w:t>байланыш</w:t>
            </w:r>
            <w:proofErr w:type="spellEnd"/>
            <w:r w:rsidRPr="00762494">
              <w:rPr>
                <w:sz w:val="20"/>
                <w:szCs w:val="20"/>
                <w:lang w:val="ky-KG"/>
              </w:rPr>
              <w:t>кан</w:t>
            </w:r>
            <w:r w:rsidRPr="00762494">
              <w:rPr>
                <w:sz w:val="20"/>
                <w:szCs w:val="20"/>
              </w:rPr>
              <w:t xml:space="preserve"> </w:t>
            </w:r>
            <w:proofErr w:type="spellStart"/>
            <w:r w:rsidRPr="00762494">
              <w:rPr>
                <w:sz w:val="20"/>
                <w:szCs w:val="20"/>
              </w:rPr>
              <w:t>мамлекеттик</w:t>
            </w:r>
            <w:proofErr w:type="spellEnd"/>
            <w:r w:rsidRPr="00762494">
              <w:rPr>
                <w:sz w:val="20"/>
                <w:szCs w:val="20"/>
              </w:rPr>
              <w:t xml:space="preserve"> </w:t>
            </w:r>
            <w:r w:rsidRPr="00762494">
              <w:rPr>
                <w:sz w:val="20"/>
                <w:szCs w:val="20"/>
                <w:lang w:val="ky-KG"/>
              </w:rPr>
              <w:t>кызмат көрсөтүү</w:t>
            </w:r>
            <w:proofErr w:type="spellStart"/>
            <w:r w:rsidRPr="00762494">
              <w:rPr>
                <w:sz w:val="20"/>
                <w:szCs w:val="20"/>
              </w:rPr>
              <w:t>лөр</w:t>
            </w:r>
            <w:proofErr w:type="spellEnd"/>
          </w:p>
        </w:tc>
        <w:tc>
          <w:tcPr>
            <w:tcW w:w="539" w:type="pct"/>
            <w:tcBorders>
              <w:top w:val="nil"/>
              <w:left w:val="nil"/>
              <w:bottom w:val="nil"/>
              <w:right w:val="nil"/>
            </w:tcBorders>
            <w:vAlign w:val="bottom"/>
            <w:hideMark/>
          </w:tcPr>
          <w:p w14:paraId="4DDBBB87" w14:textId="77777777" w:rsidR="00762494" w:rsidRPr="00762494" w:rsidRDefault="00762494" w:rsidP="00762494">
            <w:pPr>
              <w:jc w:val="right"/>
              <w:rPr>
                <w:sz w:val="20"/>
                <w:szCs w:val="20"/>
              </w:rPr>
            </w:pPr>
            <w:r w:rsidRPr="00762494">
              <w:rPr>
                <w:sz w:val="20"/>
                <w:szCs w:val="20"/>
              </w:rPr>
              <w:t>10 699,4</w:t>
            </w:r>
          </w:p>
        </w:tc>
        <w:tc>
          <w:tcPr>
            <w:tcW w:w="607" w:type="pct"/>
            <w:tcBorders>
              <w:top w:val="nil"/>
              <w:left w:val="nil"/>
              <w:bottom w:val="nil"/>
              <w:right w:val="nil"/>
            </w:tcBorders>
            <w:vAlign w:val="bottom"/>
            <w:hideMark/>
          </w:tcPr>
          <w:p w14:paraId="01B604B6" w14:textId="77777777" w:rsidR="00762494" w:rsidRPr="00762494" w:rsidRDefault="00762494" w:rsidP="00762494">
            <w:pPr>
              <w:jc w:val="right"/>
              <w:rPr>
                <w:sz w:val="20"/>
                <w:szCs w:val="20"/>
              </w:rPr>
            </w:pPr>
            <w:r w:rsidRPr="00762494">
              <w:rPr>
                <w:sz w:val="20"/>
                <w:szCs w:val="20"/>
              </w:rPr>
              <w:t>28 127,6</w:t>
            </w:r>
          </w:p>
        </w:tc>
        <w:tc>
          <w:tcPr>
            <w:tcW w:w="496" w:type="pct"/>
            <w:tcBorders>
              <w:top w:val="nil"/>
              <w:left w:val="nil"/>
              <w:bottom w:val="nil"/>
              <w:right w:val="nil"/>
            </w:tcBorders>
            <w:vAlign w:val="bottom"/>
            <w:hideMark/>
          </w:tcPr>
          <w:p w14:paraId="3EDF655A" w14:textId="77777777" w:rsidR="00762494" w:rsidRPr="00762494" w:rsidRDefault="00762494" w:rsidP="00762494">
            <w:pPr>
              <w:jc w:val="right"/>
              <w:rPr>
                <w:sz w:val="20"/>
                <w:szCs w:val="20"/>
              </w:rPr>
            </w:pPr>
            <w:r w:rsidRPr="00762494">
              <w:rPr>
                <w:sz w:val="20"/>
                <w:szCs w:val="20"/>
              </w:rPr>
              <w:t>3,6</w:t>
            </w:r>
          </w:p>
        </w:tc>
        <w:tc>
          <w:tcPr>
            <w:tcW w:w="543" w:type="pct"/>
            <w:tcBorders>
              <w:top w:val="nil"/>
              <w:left w:val="nil"/>
              <w:bottom w:val="nil"/>
              <w:right w:val="nil"/>
            </w:tcBorders>
            <w:vAlign w:val="bottom"/>
            <w:hideMark/>
          </w:tcPr>
          <w:p w14:paraId="1B40001F" w14:textId="77777777" w:rsidR="00762494" w:rsidRPr="00762494" w:rsidRDefault="00762494" w:rsidP="00762494">
            <w:pPr>
              <w:jc w:val="right"/>
              <w:rPr>
                <w:sz w:val="20"/>
                <w:szCs w:val="20"/>
              </w:rPr>
            </w:pPr>
            <w:r w:rsidRPr="00762494">
              <w:rPr>
                <w:sz w:val="20"/>
                <w:szCs w:val="20"/>
              </w:rPr>
              <w:t>8,6</w:t>
            </w:r>
          </w:p>
        </w:tc>
        <w:tc>
          <w:tcPr>
            <w:tcW w:w="518" w:type="pct"/>
            <w:gridSpan w:val="2"/>
            <w:tcBorders>
              <w:top w:val="nil"/>
              <w:left w:val="nil"/>
              <w:bottom w:val="nil"/>
              <w:right w:val="nil"/>
            </w:tcBorders>
            <w:vAlign w:val="bottom"/>
            <w:hideMark/>
          </w:tcPr>
          <w:p w14:paraId="01516840" w14:textId="77777777" w:rsidR="00762494" w:rsidRPr="00762494" w:rsidRDefault="00762494" w:rsidP="00762494">
            <w:pPr>
              <w:jc w:val="right"/>
              <w:rPr>
                <w:sz w:val="20"/>
                <w:szCs w:val="20"/>
              </w:rPr>
            </w:pPr>
            <w:r w:rsidRPr="00762494">
              <w:rPr>
                <w:sz w:val="20"/>
                <w:szCs w:val="20"/>
              </w:rPr>
              <w:t>1,1</w:t>
            </w:r>
          </w:p>
        </w:tc>
        <w:tc>
          <w:tcPr>
            <w:tcW w:w="539" w:type="pct"/>
            <w:tcBorders>
              <w:top w:val="nil"/>
              <w:left w:val="nil"/>
              <w:bottom w:val="nil"/>
              <w:right w:val="nil"/>
            </w:tcBorders>
            <w:vAlign w:val="bottom"/>
            <w:hideMark/>
          </w:tcPr>
          <w:p w14:paraId="2B192190" w14:textId="77777777" w:rsidR="00762494" w:rsidRPr="00762494" w:rsidRDefault="00762494" w:rsidP="00762494">
            <w:pPr>
              <w:jc w:val="right"/>
              <w:rPr>
                <w:sz w:val="20"/>
                <w:szCs w:val="20"/>
              </w:rPr>
            </w:pPr>
            <w:r w:rsidRPr="00762494">
              <w:rPr>
                <w:sz w:val="20"/>
                <w:szCs w:val="20"/>
              </w:rPr>
              <w:t>2,6</w:t>
            </w:r>
          </w:p>
        </w:tc>
      </w:tr>
      <w:tr w:rsidR="00762494" w:rsidRPr="00762494" w14:paraId="25794A72" w14:textId="77777777" w:rsidTr="00ED5F92">
        <w:tc>
          <w:tcPr>
            <w:tcW w:w="1758" w:type="pct"/>
            <w:tcBorders>
              <w:top w:val="nil"/>
              <w:left w:val="nil"/>
              <w:bottom w:val="nil"/>
              <w:right w:val="nil"/>
            </w:tcBorders>
            <w:vAlign w:val="bottom"/>
            <w:hideMark/>
          </w:tcPr>
          <w:p w14:paraId="149384C5" w14:textId="77777777" w:rsidR="00762494" w:rsidRPr="00762494" w:rsidRDefault="00762494" w:rsidP="00762494">
            <w:pPr>
              <w:spacing w:before="20" w:after="20"/>
              <w:ind w:left="170" w:hanging="57"/>
              <w:rPr>
                <w:sz w:val="20"/>
                <w:szCs w:val="20"/>
              </w:rPr>
            </w:pPr>
            <w:proofErr w:type="spellStart"/>
            <w:r w:rsidRPr="00762494">
              <w:rPr>
                <w:sz w:val="20"/>
                <w:szCs w:val="20"/>
              </w:rPr>
              <w:t>Айлана</w:t>
            </w:r>
            <w:proofErr w:type="spellEnd"/>
            <w:r w:rsidRPr="00762494">
              <w:rPr>
                <w:sz w:val="20"/>
                <w:szCs w:val="20"/>
                <w:lang w:val="ky-KG"/>
              </w:rPr>
              <w:t>-</w:t>
            </w:r>
            <w:proofErr w:type="spellStart"/>
            <w:r w:rsidRPr="00762494">
              <w:rPr>
                <w:sz w:val="20"/>
                <w:szCs w:val="20"/>
              </w:rPr>
              <w:t>чөйрөнү</w:t>
            </w:r>
            <w:proofErr w:type="spellEnd"/>
            <w:r w:rsidRPr="00762494">
              <w:rPr>
                <w:sz w:val="20"/>
                <w:szCs w:val="20"/>
              </w:rPr>
              <w:t xml:space="preserve"> </w:t>
            </w:r>
            <w:proofErr w:type="spellStart"/>
            <w:r w:rsidRPr="00762494">
              <w:rPr>
                <w:sz w:val="20"/>
                <w:szCs w:val="20"/>
              </w:rPr>
              <w:t>коргоо</w:t>
            </w:r>
            <w:proofErr w:type="spellEnd"/>
          </w:p>
        </w:tc>
        <w:tc>
          <w:tcPr>
            <w:tcW w:w="539" w:type="pct"/>
            <w:tcBorders>
              <w:top w:val="nil"/>
              <w:left w:val="nil"/>
              <w:bottom w:val="nil"/>
              <w:right w:val="nil"/>
            </w:tcBorders>
            <w:vAlign w:val="bottom"/>
            <w:hideMark/>
          </w:tcPr>
          <w:p w14:paraId="7A592DA3" w14:textId="77777777" w:rsidR="00762494" w:rsidRPr="00762494" w:rsidRDefault="00762494" w:rsidP="00762494">
            <w:pPr>
              <w:jc w:val="right"/>
              <w:rPr>
                <w:sz w:val="20"/>
                <w:szCs w:val="20"/>
              </w:rPr>
            </w:pPr>
            <w:r w:rsidRPr="00762494">
              <w:rPr>
                <w:sz w:val="20"/>
                <w:szCs w:val="20"/>
              </w:rPr>
              <w:t>1 178,6</w:t>
            </w:r>
          </w:p>
        </w:tc>
        <w:tc>
          <w:tcPr>
            <w:tcW w:w="607" w:type="pct"/>
            <w:tcBorders>
              <w:top w:val="nil"/>
              <w:left w:val="nil"/>
              <w:bottom w:val="nil"/>
              <w:right w:val="nil"/>
            </w:tcBorders>
            <w:vAlign w:val="bottom"/>
            <w:hideMark/>
          </w:tcPr>
          <w:p w14:paraId="4A38CFA2" w14:textId="77777777" w:rsidR="00762494" w:rsidRPr="00762494" w:rsidRDefault="00762494" w:rsidP="00762494">
            <w:pPr>
              <w:jc w:val="right"/>
              <w:rPr>
                <w:sz w:val="20"/>
                <w:szCs w:val="20"/>
              </w:rPr>
            </w:pPr>
            <w:r w:rsidRPr="00762494">
              <w:rPr>
                <w:sz w:val="20"/>
                <w:szCs w:val="20"/>
              </w:rPr>
              <w:t>2 098,3</w:t>
            </w:r>
          </w:p>
        </w:tc>
        <w:tc>
          <w:tcPr>
            <w:tcW w:w="496" w:type="pct"/>
            <w:tcBorders>
              <w:top w:val="nil"/>
              <w:left w:val="nil"/>
              <w:bottom w:val="nil"/>
              <w:right w:val="nil"/>
            </w:tcBorders>
            <w:vAlign w:val="bottom"/>
            <w:hideMark/>
          </w:tcPr>
          <w:p w14:paraId="008258CA" w14:textId="77777777" w:rsidR="00762494" w:rsidRPr="00762494" w:rsidRDefault="00762494" w:rsidP="00762494">
            <w:pPr>
              <w:jc w:val="right"/>
              <w:rPr>
                <w:sz w:val="20"/>
                <w:szCs w:val="20"/>
              </w:rPr>
            </w:pPr>
            <w:r w:rsidRPr="00762494">
              <w:rPr>
                <w:sz w:val="20"/>
                <w:szCs w:val="20"/>
              </w:rPr>
              <w:t>0,4</w:t>
            </w:r>
          </w:p>
        </w:tc>
        <w:tc>
          <w:tcPr>
            <w:tcW w:w="543" w:type="pct"/>
            <w:tcBorders>
              <w:top w:val="nil"/>
              <w:left w:val="nil"/>
              <w:bottom w:val="nil"/>
              <w:right w:val="nil"/>
            </w:tcBorders>
            <w:vAlign w:val="bottom"/>
            <w:hideMark/>
          </w:tcPr>
          <w:p w14:paraId="2394F62E" w14:textId="77777777" w:rsidR="00762494" w:rsidRPr="00762494" w:rsidRDefault="00762494" w:rsidP="00762494">
            <w:pPr>
              <w:jc w:val="right"/>
              <w:rPr>
                <w:sz w:val="20"/>
                <w:szCs w:val="20"/>
              </w:rPr>
            </w:pPr>
            <w:r w:rsidRPr="00762494">
              <w:rPr>
                <w:sz w:val="20"/>
                <w:szCs w:val="20"/>
              </w:rPr>
              <w:t>0,6</w:t>
            </w:r>
          </w:p>
        </w:tc>
        <w:tc>
          <w:tcPr>
            <w:tcW w:w="518" w:type="pct"/>
            <w:gridSpan w:val="2"/>
            <w:tcBorders>
              <w:top w:val="nil"/>
              <w:left w:val="nil"/>
              <w:bottom w:val="nil"/>
              <w:right w:val="nil"/>
            </w:tcBorders>
            <w:vAlign w:val="bottom"/>
            <w:hideMark/>
          </w:tcPr>
          <w:p w14:paraId="24B5106A" w14:textId="77777777" w:rsidR="00762494" w:rsidRPr="00762494" w:rsidRDefault="00762494" w:rsidP="00762494">
            <w:pPr>
              <w:jc w:val="right"/>
              <w:rPr>
                <w:sz w:val="20"/>
                <w:szCs w:val="20"/>
              </w:rPr>
            </w:pPr>
            <w:r w:rsidRPr="00762494">
              <w:rPr>
                <w:sz w:val="20"/>
                <w:szCs w:val="20"/>
              </w:rPr>
              <w:t>0,1</w:t>
            </w:r>
          </w:p>
        </w:tc>
        <w:tc>
          <w:tcPr>
            <w:tcW w:w="539" w:type="pct"/>
            <w:tcBorders>
              <w:top w:val="nil"/>
              <w:left w:val="nil"/>
              <w:bottom w:val="nil"/>
              <w:right w:val="nil"/>
            </w:tcBorders>
            <w:vAlign w:val="bottom"/>
            <w:hideMark/>
          </w:tcPr>
          <w:p w14:paraId="51437F59" w14:textId="77777777" w:rsidR="00762494" w:rsidRPr="00762494" w:rsidRDefault="00762494" w:rsidP="00762494">
            <w:pPr>
              <w:jc w:val="right"/>
              <w:rPr>
                <w:sz w:val="20"/>
                <w:szCs w:val="20"/>
              </w:rPr>
            </w:pPr>
            <w:r w:rsidRPr="00762494">
              <w:rPr>
                <w:sz w:val="20"/>
                <w:szCs w:val="20"/>
              </w:rPr>
              <w:t>0,2</w:t>
            </w:r>
          </w:p>
        </w:tc>
      </w:tr>
      <w:tr w:rsidR="00762494" w:rsidRPr="00762494" w14:paraId="6E5EC650" w14:textId="77777777" w:rsidTr="00ED5F92">
        <w:tc>
          <w:tcPr>
            <w:tcW w:w="1758" w:type="pct"/>
            <w:tcBorders>
              <w:top w:val="nil"/>
              <w:left w:val="nil"/>
              <w:bottom w:val="nil"/>
              <w:right w:val="nil"/>
            </w:tcBorders>
            <w:vAlign w:val="bottom"/>
            <w:hideMark/>
          </w:tcPr>
          <w:p w14:paraId="3929AFC3" w14:textId="77777777" w:rsidR="00762494" w:rsidRPr="00762494" w:rsidRDefault="00762494" w:rsidP="00762494">
            <w:pPr>
              <w:spacing w:before="20" w:after="20"/>
              <w:ind w:left="170" w:hanging="57"/>
              <w:rPr>
                <w:sz w:val="20"/>
                <w:szCs w:val="20"/>
              </w:rPr>
            </w:pPr>
            <w:proofErr w:type="spellStart"/>
            <w:r w:rsidRPr="00762494">
              <w:rPr>
                <w:sz w:val="20"/>
                <w:szCs w:val="20"/>
              </w:rPr>
              <w:t>Турак</w:t>
            </w:r>
            <w:proofErr w:type="spellEnd"/>
            <w:r w:rsidRPr="00762494">
              <w:rPr>
                <w:sz w:val="20"/>
                <w:szCs w:val="20"/>
              </w:rPr>
              <w:t xml:space="preserve"> </w:t>
            </w:r>
            <w:proofErr w:type="spellStart"/>
            <w:r w:rsidRPr="00762494">
              <w:rPr>
                <w:sz w:val="20"/>
                <w:szCs w:val="20"/>
              </w:rPr>
              <w:t>жай</w:t>
            </w:r>
            <w:proofErr w:type="spellEnd"/>
            <w:r w:rsidRPr="00762494">
              <w:rPr>
                <w:sz w:val="20"/>
                <w:szCs w:val="20"/>
              </w:rPr>
              <w:t xml:space="preserve"> </w:t>
            </w:r>
            <w:proofErr w:type="spellStart"/>
            <w:r w:rsidRPr="00762494">
              <w:rPr>
                <w:sz w:val="20"/>
                <w:szCs w:val="20"/>
              </w:rPr>
              <w:t>жана</w:t>
            </w:r>
            <w:proofErr w:type="spellEnd"/>
            <w:r w:rsidRPr="00762494">
              <w:rPr>
                <w:sz w:val="20"/>
                <w:szCs w:val="20"/>
              </w:rPr>
              <w:t xml:space="preserve"> </w:t>
            </w:r>
            <w:proofErr w:type="spellStart"/>
            <w:r w:rsidRPr="00762494">
              <w:rPr>
                <w:sz w:val="20"/>
                <w:szCs w:val="20"/>
              </w:rPr>
              <w:t>коммуналдык</w:t>
            </w:r>
            <w:proofErr w:type="spellEnd"/>
            <w:r w:rsidRPr="00762494">
              <w:rPr>
                <w:sz w:val="20"/>
                <w:szCs w:val="20"/>
              </w:rPr>
              <w:t xml:space="preserve"> </w:t>
            </w:r>
            <w:r w:rsidRPr="00762494">
              <w:rPr>
                <w:sz w:val="20"/>
                <w:szCs w:val="20"/>
                <w:lang w:val="ky-KG"/>
              </w:rPr>
              <w:t>кызмат көрсөтүү</w:t>
            </w:r>
            <w:proofErr w:type="spellStart"/>
            <w:r w:rsidRPr="00762494">
              <w:rPr>
                <w:sz w:val="20"/>
                <w:szCs w:val="20"/>
              </w:rPr>
              <w:t>лөр</w:t>
            </w:r>
            <w:proofErr w:type="spellEnd"/>
          </w:p>
        </w:tc>
        <w:tc>
          <w:tcPr>
            <w:tcW w:w="539" w:type="pct"/>
            <w:tcBorders>
              <w:top w:val="nil"/>
              <w:left w:val="nil"/>
              <w:bottom w:val="nil"/>
              <w:right w:val="nil"/>
            </w:tcBorders>
            <w:vAlign w:val="bottom"/>
            <w:hideMark/>
          </w:tcPr>
          <w:p w14:paraId="0F489619" w14:textId="77777777" w:rsidR="00762494" w:rsidRPr="00762494" w:rsidRDefault="00762494" w:rsidP="00762494">
            <w:pPr>
              <w:jc w:val="right"/>
              <w:rPr>
                <w:sz w:val="20"/>
                <w:szCs w:val="20"/>
              </w:rPr>
            </w:pPr>
            <w:r w:rsidRPr="00762494">
              <w:rPr>
                <w:sz w:val="20"/>
                <w:szCs w:val="20"/>
              </w:rPr>
              <w:t>7 501,3</w:t>
            </w:r>
          </w:p>
        </w:tc>
        <w:tc>
          <w:tcPr>
            <w:tcW w:w="607" w:type="pct"/>
            <w:tcBorders>
              <w:top w:val="nil"/>
              <w:left w:val="nil"/>
              <w:bottom w:val="nil"/>
              <w:right w:val="nil"/>
            </w:tcBorders>
            <w:vAlign w:val="bottom"/>
            <w:hideMark/>
          </w:tcPr>
          <w:p w14:paraId="6EB2F0C8" w14:textId="77777777" w:rsidR="00762494" w:rsidRPr="00762494" w:rsidRDefault="00762494" w:rsidP="00762494">
            <w:pPr>
              <w:jc w:val="right"/>
              <w:rPr>
                <w:sz w:val="20"/>
                <w:szCs w:val="20"/>
              </w:rPr>
            </w:pPr>
            <w:r w:rsidRPr="00762494">
              <w:rPr>
                <w:sz w:val="20"/>
                <w:szCs w:val="20"/>
              </w:rPr>
              <w:t>9 795,8</w:t>
            </w:r>
          </w:p>
        </w:tc>
        <w:tc>
          <w:tcPr>
            <w:tcW w:w="496" w:type="pct"/>
            <w:tcBorders>
              <w:top w:val="nil"/>
              <w:left w:val="nil"/>
              <w:bottom w:val="nil"/>
              <w:right w:val="nil"/>
            </w:tcBorders>
            <w:vAlign w:val="bottom"/>
            <w:hideMark/>
          </w:tcPr>
          <w:p w14:paraId="61CC0F3B" w14:textId="77777777" w:rsidR="00762494" w:rsidRPr="00762494" w:rsidRDefault="00762494" w:rsidP="00762494">
            <w:pPr>
              <w:jc w:val="right"/>
              <w:rPr>
                <w:sz w:val="20"/>
                <w:szCs w:val="20"/>
              </w:rPr>
            </w:pPr>
            <w:r w:rsidRPr="00762494">
              <w:rPr>
                <w:sz w:val="20"/>
                <w:szCs w:val="20"/>
              </w:rPr>
              <w:t>2,6</w:t>
            </w:r>
          </w:p>
        </w:tc>
        <w:tc>
          <w:tcPr>
            <w:tcW w:w="543" w:type="pct"/>
            <w:tcBorders>
              <w:top w:val="nil"/>
              <w:left w:val="nil"/>
              <w:bottom w:val="nil"/>
              <w:right w:val="nil"/>
            </w:tcBorders>
            <w:vAlign w:val="bottom"/>
            <w:hideMark/>
          </w:tcPr>
          <w:p w14:paraId="6C713DE5" w14:textId="77777777" w:rsidR="00762494" w:rsidRPr="00762494" w:rsidRDefault="00762494" w:rsidP="00762494">
            <w:pPr>
              <w:jc w:val="right"/>
              <w:rPr>
                <w:sz w:val="20"/>
                <w:szCs w:val="20"/>
              </w:rPr>
            </w:pPr>
            <w:r w:rsidRPr="00762494">
              <w:rPr>
                <w:sz w:val="20"/>
                <w:szCs w:val="20"/>
              </w:rPr>
              <w:t>3,0</w:t>
            </w:r>
          </w:p>
        </w:tc>
        <w:tc>
          <w:tcPr>
            <w:tcW w:w="518" w:type="pct"/>
            <w:gridSpan w:val="2"/>
            <w:tcBorders>
              <w:top w:val="nil"/>
              <w:left w:val="nil"/>
              <w:bottom w:val="nil"/>
              <w:right w:val="nil"/>
            </w:tcBorders>
            <w:vAlign w:val="bottom"/>
            <w:hideMark/>
          </w:tcPr>
          <w:p w14:paraId="4F6076DF" w14:textId="77777777" w:rsidR="00762494" w:rsidRPr="00762494" w:rsidRDefault="00762494" w:rsidP="00762494">
            <w:pPr>
              <w:jc w:val="right"/>
              <w:rPr>
                <w:sz w:val="20"/>
                <w:szCs w:val="20"/>
              </w:rPr>
            </w:pPr>
            <w:r w:rsidRPr="00762494">
              <w:rPr>
                <w:sz w:val="20"/>
                <w:szCs w:val="20"/>
              </w:rPr>
              <w:t>0,8</w:t>
            </w:r>
          </w:p>
        </w:tc>
        <w:tc>
          <w:tcPr>
            <w:tcW w:w="539" w:type="pct"/>
            <w:tcBorders>
              <w:top w:val="nil"/>
              <w:left w:val="nil"/>
              <w:bottom w:val="nil"/>
              <w:right w:val="nil"/>
            </w:tcBorders>
            <w:vAlign w:val="bottom"/>
            <w:hideMark/>
          </w:tcPr>
          <w:p w14:paraId="42BD2C71" w14:textId="77777777" w:rsidR="00762494" w:rsidRPr="00762494" w:rsidRDefault="00762494" w:rsidP="00762494">
            <w:pPr>
              <w:jc w:val="right"/>
              <w:rPr>
                <w:sz w:val="20"/>
                <w:szCs w:val="20"/>
              </w:rPr>
            </w:pPr>
            <w:r w:rsidRPr="00762494">
              <w:rPr>
                <w:sz w:val="20"/>
                <w:szCs w:val="20"/>
              </w:rPr>
              <w:t>0,9</w:t>
            </w:r>
          </w:p>
        </w:tc>
      </w:tr>
      <w:tr w:rsidR="00762494" w:rsidRPr="00762494" w14:paraId="2702C621" w14:textId="77777777" w:rsidTr="00ED5F92">
        <w:tc>
          <w:tcPr>
            <w:tcW w:w="1758" w:type="pct"/>
            <w:tcBorders>
              <w:top w:val="nil"/>
              <w:left w:val="nil"/>
              <w:bottom w:val="nil"/>
              <w:right w:val="nil"/>
            </w:tcBorders>
            <w:vAlign w:val="bottom"/>
            <w:hideMark/>
          </w:tcPr>
          <w:p w14:paraId="44EACE0B" w14:textId="77777777" w:rsidR="00762494" w:rsidRPr="00762494" w:rsidRDefault="00762494" w:rsidP="00762494">
            <w:pPr>
              <w:spacing w:before="20" w:after="20"/>
              <w:ind w:left="170" w:hanging="57"/>
              <w:rPr>
                <w:sz w:val="20"/>
                <w:szCs w:val="20"/>
              </w:rPr>
            </w:pPr>
            <w:proofErr w:type="spellStart"/>
            <w:r w:rsidRPr="00762494">
              <w:rPr>
                <w:sz w:val="20"/>
                <w:szCs w:val="20"/>
              </w:rPr>
              <w:t>Саламаттыкты</w:t>
            </w:r>
            <w:proofErr w:type="spellEnd"/>
            <w:r w:rsidRPr="00762494">
              <w:rPr>
                <w:sz w:val="20"/>
                <w:szCs w:val="20"/>
              </w:rPr>
              <w:t xml:space="preserve"> </w:t>
            </w:r>
            <w:proofErr w:type="spellStart"/>
            <w:r w:rsidRPr="00762494">
              <w:rPr>
                <w:sz w:val="20"/>
                <w:szCs w:val="20"/>
              </w:rPr>
              <w:t>сактоо</w:t>
            </w:r>
            <w:proofErr w:type="spellEnd"/>
          </w:p>
        </w:tc>
        <w:tc>
          <w:tcPr>
            <w:tcW w:w="539" w:type="pct"/>
            <w:tcBorders>
              <w:top w:val="nil"/>
              <w:left w:val="nil"/>
              <w:bottom w:val="nil"/>
              <w:right w:val="nil"/>
            </w:tcBorders>
            <w:vAlign w:val="bottom"/>
            <w:hideMark/>
          </w:tcPr>
          <w:p w14:paraId="7EEF53E2" w14:textId="77777777" w:rsidR="00762494" w:rsidRPr="00762494" w:rsidRDefault="00762494" w:rsidP="00762494">
            <w:pPr>
              <w:jc w:val="right"/>
              <w:rPr>
                <w:sz w:val="20"/>
                <w:szCs w:val="20"/>
              </w:rPr>
            </w:pPr>
            <w:r w:rsidRPr="00762494">
              <w:rPr>
                <w:sz w:val="20"/>
                <w:szCs w:val="20"/>
              </w:rPr>
              <w:t>24 441,0</w:t>
            </w:r>
          </w:p>
        </w:tc>
        <w:tc>
          <w:tcPr>
            <w:tcW w:w="607" w:type="pct"/>
            <w:tcBorders>
              <w:top w:val="nil"/>
              <w:left w:val="nil"/>
              <w:bottom w:val="nil"/>
              <w:right w:val="nil"/>
            </w:tcBorders>
            <w:vAlign w:val="bottom"/>
            <w:hideMark/>
          </w:tcPr>
          <w:p w14:paraId="3E7207C7" w14:textId="77777777" w:rsidR="00762494" w:rsidRPr="00762494" w:rsidRDefault="00762494" w:rsidP="00762494">
            <w:pPr>
              <w:jc w:val="right"/>
              <w:rPr>
                <w:sz w:val="20"/>
                <w:szCs w:val="20"/>
              </w:rPr>
            </w:pPr>
            <w:r w:rsidRPr="00762494">
              <w:rPr>
                <w:sz w:val="20"/>
                <w:szCs w:val="20"/>
              </w:rPr>
              <w:t>24 820,7</w:t>
            </w:r>
          </w:p>
        </w:tc>
        <w:tc>
          <w:tcPr>
            <w:tcW w:w="496" w:type="pct"/>
            <w:tcBorders>
              <w:top w:val="nil"/>
              <w:left w:val="nil"/>
              <w:bottom w:val="nil"/>
              <w:right w:val="nil"/>
            </w:tcBorders>
            <w:vAlign w:val="bottom"/>
            <w:hideMark/>
          </w:tcPr>
          <w:p w14:paraId="37A12EBE" w14:textId="77777777" w:rsidR="00762494" w:rsidRPr="00762494" w:rsidRDefault="00762494" w:rsidP="00762494">
            <w:pPr>
              <w:jc w:val="right"/>
              <w:rPr>
                <w:sz w:val="20"/>
                <w:szCs w:val="20"/>
              </w:rPr>
            </w:pPr>
            <w:r w:rsidRPr="00762494">
              <w:rPr>
                <w:sz w:val="20"/>
                <w:szCs w:val="20"/>
              </w:rPr>
              <w:t>8,3</w:t>
            </w:r>
          </w:p>
        </w:tc>
        <w:tc>
          <w:tcPr>
            <w:tcW w:w="543" w:type="pct"/>
            <w:tcBorders>
              <w:top w:val="nil"/>
              <w:left w:val="nil"/>
              <w:bottom w:val="nil"/>
              <w:right w:val="nil"/>
            </w:tcBorders>
            <w:vAlign w:val="bottom"/>
            <w:hideMark/>
          </w:tcPr>
          <w:p w14:paraId="3D8AF382" w14:textId="77777777" w:rsidR="00762494" w:rsidRPr="00762494" w:rsidRDefault="00762494" w:rsidP="00762494">
            <w:pPr>
              <w:jc w:val="right"/>
              <w:rPr>
                <w:sz w:val="20"/>
                <w:szCs w:val="20"/>
              </w:rPr>
            </w:pPr>
            <w:r w:rsidRPr="00762494">
              <w:rPr>
                <w:sz w:val="20"/>
                <w:szCs w:val="20"/>
              </w:rPr>
              <w:t>7,6</w:t>
            </w:r>
          </w:p>
        </w:tc>
        <w:tc>
          <w:tcPr>
            <w:tcW w:w="518" w:type="pct"/>
            <w:gridSpan w:val="2"/>
            <w:tcBorders>
              <w:top w:val="nil"/>
              <w:left w:val="nil"/>
              <w:bottom w:val="nil"/>
              <w:right w:val="nil"/>
            </w:tcBorders>
            <w:vAlign w:val="bottom"/>
            <w:hideMark/>
          </w:tcPr>
          <w:p w14:paraId="16AC9CD1" w14:textId="77777777" w:rsidR="00762494" w:rsidRPr="00762494" w:rsidRDefault="00762494" w:rsidP="00762494">
            <w:pPr>
              <w:jc w:val="right"/>
              <w:rPr>
                <w:sz w:val="20"/>
                <w:szCs w:val="20"/>
              </w:rPr>
            </w:pPr>
            <w:r w:rsidRPr="00762494">
              <w:rPr>
                <w:sz w:val="20"/>
                <w:szCs w:val="20"/>
              </w:rPr>
              <w:t>2,6</w:t>
            </w:r>
          </w:p>
        </w:tc>
        <w:tc>
          <w:tcPr>
            <w:tcW w:w="539" w:type="pct"/>
            <w:tcBorders>
              <w:top w:val="nil"/>
              <w:left w:val="nil"/>
              <w:bottom w:val="nil"/>
              <w:right w:val="nil"/>
            </w:tcBorders>
            <w:vAlign w:val="bottom"/>
            <w:hideMark/>
          </w:tcPr>
          <w:p w14:paraId="7708C88D" w14:textId="77777777" w:rsidR="00762494" w:rsidRPr="00762494" w:rsidRDefault="00762494" w:rsidP="00762494">
            <w:pPr>
              <w:jc w:val="right"/>
              <w:rPr>
                <w:sz w:val="20"/>
                <w:szCs w:val="20"/>
              </w:rPr>
            </w:pPr>
            <w:r w:rsidRPr="00762494">
              <w:rPr>
                <w:sz w:val="20"/>
                <w:szCs w:val="20"/>
              </w:rPr>
              <w:t>2,3</w:t>
            </w:r>
          </w:p>
        </w:tc>
      </w:tr>
      <w:tr w:rsidR="00762494" w:rsidRPr="00762494" w14:paraId="2C5D6F2A" w14:textId="77777777" w:rsidTr="00ED5F92">
        <w:tc>
          <w:tcPr>
            <w:tcW w:w="1758" w:type="pct"/>
            <w:tcBorders>
              <w:top w:val="nil"/>
              <w:left w:val="nil"/>
              <w:bottom w:val="nil"/>
              <w:right w:val="nil"/>
            </w:tcBorders>
            <w:vAlign w:val="bottom"/>
            <w:hideMark/>
          </w:tcPr>
          <w:p w14:paraId="3077B209" w14:textId="77777777" w:rsidR="00762494" w:rsidRPr="00762494" w:rsidRDefault="00762494" w:rsidP="00762494">
            <w:pPr>
              <w:spacing w:before="20" w:after="20"/>
              <w:ind w:left="170" w:hanging="57"/>
              <w:rPr>
                <w:sz w:val="20"/>
                <w:szCs w:val="20"/>
              </w:rPr>
            </w:pPr>
            <w:r w:rsidRPr="00762494">
              <w:rPr>
                <w:sz w:val="20"/>
                <w:szCs w:val="20"/>
              </w:rPr>
              <w:t xml:space="preserve">Эс </w:t>
            </w:r>
            <w:proofErr w:type="spellStart"/>
            <w:r w:rsidRPr="00762494">
              <w:rPr>
                <w:sz w:val="20"/>
                <w:szCs w:val="20"/>
              </w:rPr>
              <w:t>алуу</w:t>
            </w:r>
            <w:proofErr w:type="spellEnd"/>
            <w:r w:rsidRPr="00762494">
              <w:rPr>
                <w:sz w:val="20"/>
                <w:szCs w:val="20"/>
              </w:rPr>
              <w:t xml:space="preserve">, </w:t>
            </w:r>
            <w:proofErr w:type="spellStart"/>
            <w:r w:rsidRPr="00762494">
              <w:rPr>
                <w:sz w:val="20"/>
                <w:szCs w:val="20"/>
              </w:rPr>
              <w:t>маданият</w:t>
            </w:r>
            <w:proofErr w:type="spellEnd"/>
            <w:r w:rsidRPr="00762494">
              <w:rPr>
                <w:sz w:val="20"/>
                <w:szCs w:val="20"/>
              </w:rPr>
              <w:t xml:space="preserve"> </w:t>
            </w:r>
            <w:proofErr w:type="spellStart"/>
            <w:r w:rsidRPr="00762494">
              <w:rPr>
                <w:sz w:val="20"/>
                <w:szCs w:val="20"/>
              </w:rPr>
              <w:t>жана</w:t>
            </w:r>
            <w:proofErr w:type="spellEnd"/>
            <w:r w:rsidRPr="00762494">
              <w:rPr>
                <w:sz w:val="20"/>
                <w:szCs w:val="20"/>
              </w:rPr>
              <w:t xml:space="preserve"> дин</w:t>
            </w:r>
          </w:p>
        </w:tc>
        <w:tc>
          <w:tcPr>
            <w:tcW w:w="539" w:type="pct"/>
            <w:tcBorders>
              <w:top w:val="nil"/>
              <w:left w:val="nil"/>
              <w:bottom w:val="nil"/>
              <w:right w:val="nil"/>
            </w:tcBorders>
            <w:vAlign w:val="bottom"/>
            <w:hideMark/>
          </w:tcPr>
          <w:p w14:paraId="7AF5D922" w14:textId="77777777" w:rsidR="00762494" w:rsidRPr="00762494" w:rsidRDefault="00762494" w:rsidP="00762494">
            <w:pPr>
              <w:jc w:val="right"/>
              <w:rPr>
                <w:sz w:val="20"/>
                <w:szCs w:val="20"/>
              </w:rPr>
            </w:pPr>
            <w:r w:rsidRPr="00762494">
              <w:rPr>
                <w:sz w:val="20"/>
                <w:szCs w:val="20"/>
              </w:rPr>
              <w:t>6 641,9</w:t>
            </w:r>
          </w:p>
        </w:tc>
        <w:tc>
          <w:tcPr>
            <w:tcW w:w="607" w:type="pct"/>
            <w:tcBorders>
              <w:top w:val="nil"/>
              <w:left w:val="nil"/>
              <w:bottom w:val="nil"/>
              <w:right w:val="nil"/>
            </w:tcBorders>
            <w:vAlign w:val="bottom"/>
            <w:hideMark/>
          </w:tcPr>
          <w:p w14:paraId="4497F3B3" w14:textId="77777777" w:rsidR="00762494" w:rsidRPr="00762494" w:rsidRDefault="00762494" w:rsidP="00762494">
            <w:pPr>
              <w:jc w:val="right"/>
              <w:rPr>
                <w:sz w:val="20"/>
                <w:szCs w:val="20"/>
              </w:rPr>
            </w:pPr>
            <w:r w:rsidRPr="00762494">
              <w:rPr>
                <w:sz w:val="20"/>
                <w:szCs w:val="20"/>
              </w:rPr>
              <w:t>7 157,3</w:t>
            </w:r>
          </w:p>
        </w:tc>
        <w:tc>
          <w:tcPr>
            <w:tcW w:w="496" w:type="pct"/>
            <w:tcBorders>
              <w:top w:val="nil"/>
              <w:left w:val="nil"/>
              <w:bottom w:val="nil"/>
              <w:right w:val="nil"/>
            </w:tcBorders>
            <w:vAlign w:val="bottom"/>
            <w:hideMark/>
          </w:tcPr>
          <w:p w14:paraId="146CE7BB" w14:textId="77777777" w:rsidR="00762494" w:rsidRPr="00762494" w:rsidRDefault="00762494" w:rsidP="00762494">
            <w:pPr>
              <w:jc w:val="right"/>
              <w:rPr>
                <w:sz w:val="20"/>
                <w:szCs w:val="20"/>
              </w:rPr>
            </w:pPr>
            <w:r w:rsidRPr="00762494">
              <w:rPr>
                <w:sz w:val="20"/>
                <w:szCs w:val="20"/>
              </w:rPr>
              <w:t>2,3</w:t>
            </w:r>
          </w:p>
        </w:tc>
        <w:tc>
          <w:tcPr>
            <w:tcW w:w="543" w:type="pct"/>
            <w:tcBorders>
              <w:top w:val="nil"/>
              <w:left w:val="nil"/>
              <w:bottom w:val="nil"/>
              <w:right w:val="nil"/>
            </w:tcBorders>
            <w:vAlign w:val="bottom"/>
            <w:hideMark/>
          </w:tcPr>
          <w:p w14:paraId="3102B246" w14:textId="77777777" w:rsidR="00762494" w:rsidRPr="00762494" w:rsidRDefault="00762494" w:rsidP="00762494">
            <w:pPr>
              <w:jc w:val="right"/>
              <w:rPr>
                <w:sz w:val="20"/>
                <w:szCs w:val="20"/>
              </w:rPr>
            </w:pPr>
            <w:r w:rsidRPr="00762494">
              <w:rPr>
                <w:sz w:val="20"/>
                <w:szCs w:val="20"/>
              </w:rPr>
              <w:t>2,2</w:t>
            </w:r>
          </w:p>
        </w:tc>
        <w:tc>
          <w:tcPr>
            <w:tcW w:w="518" w:type="pct"/>
            <w:gridSpan w:val="2"/>
            <w:tcBorders>
              <w:top w:val="nil"/>
              <w:left w:val="nil"/>
              <w:bottom w:val="nil"/>
              <w:right w:val="nil"/>
            </w:tcBorders>
            <w:vAlign w:val="bottom"/>
            <w:hideMark/>
          </w:tcPr>
          <w:p w14:paraId="4F7DE9E4" w14:textId="77777777" w:rsidR="00762494" w:rsidRPr="00762494" w:rsidRDefault="00762494" w:rsidP="00762494">
            <w:pPr>
              <w:jc w:val="right"/>
              <w:rPr>
                <w:sz w:val="20"/>
                <w:szCs w:val="20"/>
              </w:rPr>
            </w:pPr>
            <w:r w:rsidRPr="00762494">
              <w:rPr>
                <w:sz w:val="20"/>
                <w:szCs w:val="20"/>
              </w:rPr>
              <w:t>0,7</w:t>
            </w:r>
          </w:p>
        </w:tc>
        <w:tc>
          <w:tcPr>
            <w:tcW w:w="539" w:type="pct"/>
            <w:tcBorders>
              <w:top w:val="nil"/>
              <w:left w:val="nil"/>
              <w:bottom w:val="nil"/>
              <w:right w:val="nil"/>
            </w:tcBorders>
            <w:vAlign w:val="bottom"/>
            <w:hideMark/>
          </w:tcPr>
          <w:p w14:paraId="2C82AE17" w14:textId="77777777" w:rsidR="00762494" w:rsidRPr="00762494" w:rsidRDefault="00762494" w:rsidP="00762494">
            <w:pPr>
              <w:jc w:val="right"/>
              <w:rPr>
                <w:sz w:val="20"/>
                <w:szCs w:val="20"/>
              </w:rPr>
            </w:pPr>
            <w:r w:rsidRPr="00762494">
              <w:rPr>
                <w:sz w:val="20"/>
                <w:szCs w:val="20"/>
              </w:rPr>
              <w:t>0,7</w:t>
            </w:r>
          </w:p>
        </w:tc>
      </w:tr>
      <w:tr w:rsidR="00762494" w:rsidRPr="00762494" w14:paraId="5FECB517" w14:textId="77777777" w:rsidTr="00ED5F92">
        <w:tc>
          <w:tcPr>
            <w:tcW w:w="1758" w:type="pct"/>
            <w:tcBorders>
              <w:top w:val="nil"/>
              <w:left w:val="nil"/>
              <w:bottom w:val="nil"/>
              <w:right w:val="nil"/>
            </w:tcBorders>
            <w:vAlign w:val="bottom"/>
            <w:hideMark/>
          </w:tcPr>
          <w:p w14:paraId="177E6AB0" w14:textId="77777777" w:rsidR="00762494" w:rsidRPr="00762494" w:rsidRDefault="00762494" w:rsidP="00762494">
            <w:pPr>
              <w:spacing w:before="20" w:after="20"/>
              <w:ind w:left="170" w:hanging="57"/>
              <w:rPr>
                <w:sz w:val="20"/>
                <w:szCs w:val="20"/>
              </w:rPr>
            </w:pPr>
            <w:proofErr w:type="spellStart"/>
            <w:r w:rsidRPr="00762494">
              <w:rPr>
                <w:sz w:val="20"/>
                <w:szCs w:val="20"/>
              </w:rPr>
              <w:t>Билим</w:t>
            </w:r>
            <w:proofErr w:type="spellEnd"/>
            <w:r w:rsidRPr="00762494">
              <w:rPr>
                <w:sz w:val="20"/>
                <w:szCs w:val="20"/>
              </w:rPr>
              <w:t xml:space="preserve"> </w:t>
            </w:r>
            <w:proofErr w:type="spellStart"/>
            <w:r w:rsidRPr="00762494">
              <w:rPr>
                <w:sz w:val="20"/>
                <w:szCs w:val="20"/>
              </w:rPr>
              <w:t>берүү</w:t>
            </w:r>
            <w:proofErr w:type="spellEnd"/>
          </w:p>
        </w:tc>
        <w:tc>
          <w:tcPr>
            <w:tcW w:w="539" w:type="pct"/>
            <w:tcBorders>
              <w:top w:val="nil"/>
              <w:left w:val="nil"/>
              <w:bottom w:val="nil"/>
              <w:right w:val="nil"/>
            </w:tcBorders>
            <w:vAlign w:val="bottom"/>
            <w:hideMark/>
          </w:tcPr>
          <w:p w14:paraId="67CF9FE7" w14:textId="77777777" w:rsidR="00762494" w:rsidRPr="00762494" w:rsidRDefault="00762494" w:rsidP="00762494">
            <w:pPr>
              <w:jc w:val="right"/>
              <w:rPr>
                <w:sz w:val="20"/>
                <w:szCs w:val="20"/>
              </w:rPr>
            </w:pPr>
            <w:r w:rsidRPr="00762494">
              <w:rPr>
                <w:sz w:val="20"/>
                <w:szCs w:val="20"/>
              </w:rPr>
              <w:t>59 070,5</w:t>
            </w:r>
          </w:p>
        </w:tc>
        <w:tc>
          <w:tcPr>
            <w:tcW w:w="607" w:type="pct"/>
            <w:tcBorders>
              <w:top w:val="nil"/>
              <w:left w:val="nil"/>
              <w:bottom w:val="nil"/>
              <w:right w:val="nil"/>
            </w:tcBorders>
            <w:vAlign w:val="bottom"/>
            <w:hideMark/>
          </w:tcPr>
          <w:p w14:paraId="23364313" w14:textId="77777777" w:rsidR="00762494" w:rsidRPr="00762494" w:rsidRDefault="00762494" w:rsidP="00762494">
            <w:pPr>
              <w:jc w:val="right"/>
              <w:rPr>
                <w:sz w:val="20"/>
                <w:szCs w:val="20"/>
              </w:rPr>
            </w:pPr>
            <w:r w:rsidRPr="00762494">
              <w:rPr>
                <w:sz w:val="20"/>
                <w:szCs w:val="20"/>
              </w:rPr>
              <w:t>58 436,8</w:t>
            </w:r>
          </w:p>
        </w:tc>
        <w:tc>
          <w:tcPr>
            <w:tcW w:w="496" w:type="pct"/>
            <w:tcBorders>
              <w:top w:val="nil"/>
              <w:left w:val="nil"/>
              <w:bottom w:val="nil"/>
              <w:right w:val="nil"/>
            </w:tcBorders>
            <w:vAlign w:val="bottom"/>
            <w:hideMark/>
          </w:tcPr>
          <w:p w14:paraId="73B807CA" w14:textId="77777777" w:rsidR="00762494" w:rsidRPr="00762494" w:rsidRDefault="00762494" w:rsidP="00762494">
            <w:pPr>
              <w:jc w:val="right"/>
              <w:rPr>
                <w:sz w:val="20"/>
                <w:szCs w:val="20"/>
              </w:rPr>
            </w:pPr>
            <w:r w:rsidRPr="00762494">
              <w:rPr>
                <w:sz w:val="20"/>
                <w:szCs w:val="20"/>
              </w:rPr>
              <w:t>20,1</w:t>
            </w:r>
          </w:p>
        </w:tc>
        <w:tc>
          <w:tcPr>
            <w:tcW w:w="543" w:type="pct"/>
            <w:tcBorders>
              <w:top w:val="nil"/>
              <w:left w:val="nil"/>
              <w:bottom w:val="nil"/>
              <w:right w:val="nil"/>
            </w:tcBorders>
            <w:vAlign w:val="bottom"/>
            <w:hideMark/>
          </w:tcPr>
          <w:p w14:paraId="760FD30E" w14:textId="77777777" w:rsidR="00762494" w:rsidRPr="00762494" w:rsidRDefault="00762494" w:rsidP="00762494">
            <w:pPr>
              <w:jc w:val="right"/>
              <w:rPr>
                <w:sz w:val="20"/>
                <w:szCs w:val="20"/>
              </w:rPr>
            </w:pPr>
            <w:r w:rsidRPr="00762494">
              <w:rPr>
                <w:sz w:val="20"/>
                <w:szCs w:val="20"/>
              </w:rPr>
              <w:t>17,8</w:t>
            </w:r>
          </w:p>
        </w:tc>
        <w:tc>
          <w:tcPr>
            <w:tcW w:w="518" w:type="pct"/>
            <w:gridSpan w:val="2"/>
            <w:tcBorders>
              <w:top w:val="nil"/>
              <w:left w:val="nil"/>
              <w:bottom w:val="nil"/>
              <w:right w:val="nil"/>
            </w:tcBorders>
            <w:vAlign w:val="bottom"/>
            <w:hideMark/>
          </w:tcPr>
          <w:p w14:paraId="5820B7E5" w14:textId="77777777" w:rsidR="00762494" w:rsidRPr="00762494" w:rsidRDefault="00762494" w:rsidP="00762494">
            <w:pPr>
              <w:jc w:val="right"/>
              <w:rPr>
                <w:sz w:val="20"/>
                <w:szCs w:val="20"/>
              </w:rPr>
            </w:pPr>
            <w:r w:rsidRPr="00762494">
              <w:rPr>
                <w:sz w:val="20"/>
                <w:szCs w:val="20"/>
              </w:rPr>
              <w:t>6,2</w:t>
            </w:r>
          </w:p>
        </w:tc>
        <w:tc>
          <w:tcPr>
            <w:tcW w:w="539" w:type="pct"/>
            <w:tcBorders>
              <w:top w:val="nil"/>
              <w:left w:val="nil"/>
              <w:bottom w:val="nil"/>
              <w:right w:val="nil"/>
            </w:tcBorders>
            <w:vAlign w:val="bottom"/>
            <w:hideMark/>
          </w:tcPr>
          <w:p w14:paraId="7A3BB71C" w14:textId="77777777" w:rsidR="00762494" w:rsidRPr="00762494" w:rsidRDefault="00762494" w:rsidP="00762494">
            <w:pPr>
              <w:jc w:val="right"/>
              <w:rPr>
                <w:sz w:val="20"/>
                <w:szCs w:val="20"/>
              </w:rPr>
            </w:pPr>
            <w:r w:rsidRPr="00762494">
              <w:rPr>
                <w:sz w:val="20"/>
                <w:szCs w:val="20"/>
              </w:rPr>
              <w:t>5,4</w:t>
            </w:r>
          </w:p>
        </w:tc>
      </w:tr>
      <w:tr w:rsidR="00762494" w:rsidRPr="00762494" w14:paraId="44AD7457" w14:textId="77777777" w:rsidTr="00ED5F92">
        <w:tc>
          <w:tcPr>
            <w:tcW w:w="1758" w:type="pct"/>
            <w:tcBorders>
              <w:top w:val="nil"/>
              <w:left w:val="nil"/>
              <w:bottom w:val="nil"/>
              <w:right w:val="nil"/>
            </w:tcBorders>
            <w:vAlign w:val="bottom"/>
            <w:hideMark/>
          </w:tcPr>
          <w:p w14:paraId="16EC2061" w14:textId="77777777" w:rsidR="00762494" w:rsidRPr="00762494" w:rsidRDefault="00762494" w:rsidP="00762494">
            <w:pPr>
              <w:spacing w:before="20" w:after="20"/>
              <w:ind w:left="170" w:hanging="57"/>
              <w:rPr>
                <w:sz w:val="20"/>
                <w:szCs w:val="20"/>
              </w:rPr>
            </w:pPr>
            <w:proofErr w:type="spellStart"/>
            <w:r w:rsidRPr="00762494">
              <w:rPr>
                <w:sz w:val="20"/>
                <w:szCs w:val="20"/>
              </w:rPr>
              <w:t>Социалдык</w:t>
            </w:r>
            <w:proofErr w:type="spellEnd"/>
            <w:r w:rsidRPr="00762494">
              <w:rPr>
                <w:sz w:val="20"/>
                <w:szCs w:val="20"/>
              </w:rPr>
              <w:t xml:space="preserve"> </w:t>
            </w:r>
            <w:proofErr w:type="spellStart"/>
            <w:r w:rsidRPr="00762494">
              <w:rPr>
                <w:sz w:val="20"/>
                <w:szCs w:val="20"/>
              </w:rPr>
              <w:t>коргоо</w:t>
            </w:r>
            <w:proofErr w:type="spellEnd"/>
          </w:p>
        </w:tc>
        <w:tc>
          <w:tcPr>
            <w:tcW w:w="539" w:type="pct"/>
            <w:tcBorders>
              <w:top w:val="nil"/>
              <w:left w:val="nil"/>
              <w:bottom w:val="nil"/>
              <w:right w:val="nil"/>
            </w:tcBorders>
            <w:vAlign w:val="bottom"/>
            <w:hideMark/>
          </w:tcPr>
          <w:p w14:paraId="7BA2E7BA" w14:textId="77777777" w:rsidR="00762494" w:rsidRPr="00762494" w:rsidRDefault="00762494" w:rsidP="00762494">
            <w:pPr>
              <w:jc w:val="right"/>
              <w:rPr>
                <w:sz w:val="20"/>
                <w:szCs w:val="20"/>
              </w:rPr>
            </w:pPr>
            <w:r w:rsidRPr="00762494">
              <w:rPr>
                <w:sz w:val="20"/>
                <w:szCs w:val="20"/>
              </w:rPr>
              <w:t>51 239,0</w:t>
            </w:r>
          </w:p>
        </w:tc>
        <w:tc>
          <w:tcPr>
            <w:tcW w:w="607" w:type="pct"/>
            <w:tcBorders>
              <w:top w:val="nil"/>
              <w:left w:val="nil"/>
              <w:bottom w:val="nil"/>
              <w:right w:val="nil"/>
            </w:tcBorders>
            <w:vAlign w:val="bottom"/>
            <w:hideMark/>
          </w:tcPr>
          <w:p w14:paraId="33A0B724" w14:textId="77777777" w:rsidR="00762494" w:rsidRPr="00762494" w:rsidRDefault="00762494" w:rsidP="00762494">
            <w:pPr>
              <w:jc w:val="right"/>
              <w:rPr>
                <w:sz w:val="20"/>
                <w:szCs w:val="20"/>
              </w:rPr>
            </w:pPr>
            <w:r w:rsidRPr="00762494">
              <w:rPr>
                <w:sz w:val="20"/>
                <w:szCs w:val="20"/>
              </w:rPr>
              <w:t>52 088,9</w:t>
            </w:r>
          </w:p>
        </w:tc>
        <w:tc>
          <w:tcPr>
            <w:tcW w:w="496" w:type="pct"/>
            <w:tcBorders>
              <w:top w:val="nil"/>
              <w:left w:val="nil"/>
              <w:bottom w:val="nil"/>
              <w:right w:val="nil"/>
            </w:tcBorders>
            <w:vAlign w:val="bottom"/>
            <w:hideMark/>
          </w:tcPr>
          <w:p w14:paraId="379EC190" w14:textId="77777777" w:rsidR="00762494" w:rsidRPr="00762494" w:rsidRDefault="00762494" w:rsidP="00762494">
            <w:pPr>
              <w:jc w:val="right"/>
              <w:rPr>
                <w:sz w:val="20"/>
                <w:szCs w:val="20"/>
              </w:rPr>
            </w:pPr>
            <w:r w:rsidRPr="00762494">
              <w:rPr>
                <w:sz w:val="20"/>
                <w:szCs w:val="20"/>
              </w:rPr>
              <w:t>17,5</w:t>
            </w:r>
          </w:p>
        </w:tc>
        <w:tc>
          <w:tcPr>
            <w:tcW w:w="543" w:type="pct"/>
            <w:tcBorders>
              <w:top w:val="nil"/>
              <w:left w:val="nil"/>
              <w:bottom w:val="nil"/>
              <w:right w:val="nil"/>
            </w:tcBorders>
            <w:vAlign w:val="bottom"/>
            <w:hideMark/>
          </w:tcPr>
          <w:p w14:paraId="607470DA" w14:textId="77777777" w:rsidR="00762494" w:rsidRPr="00762494" w:rsidRDefault="00762494" w:rsidP="00762494">
            <w:pPr>
              <w:jc w:val="right"/>
              <w:rPr>
                <w:sz w:val="20"/>
                <w:szCs w:val="20"/>
              </w:rPr>
            </w:pPr>
            <w:r w:rsidRPr="00762494">
              <w:rPr>
                <w:sz w:val="20"/>
                <w:szCs w:val="20"/>
              </w:rPr>
              <w:t>15,9</w:t>
            </w:r>
          </w:p>
        </w:tc>
        <w:tc>
          <w:tcPr>
            <w:tcW w:w="518" w:type="pct"/>
            <w:gridSpan w:val="2"/>
            <w:tcBorders>
              <w:top w:val="nil"/>
              <w:left w:val="nil"/>
              <w:bottom w:val="nil"/>
              <w:right w:val="nil"/>
            </w:tcBorders>
            <w:vAlign w:val="bottom"/>
            <w:hideMark/>
          </w:tcPr>
          <w:p w14:paraId="6E1A363B" w14:textId="77777777" w:rsidR="00762494" w:rsidRPr="00762494" w:rsidRDefault="00762494" w:rsidP="00762494">
            <w:pPr>
              <w:jc w:val="right"/>
              <w:rPr>
                <w:sz w:val="20"/>
                <w:szCs w:val="20"/>
              </w:rPr>
            </w:pPr>
            <w:r w:rsidRPr="00762494">
              <w:rPr>
                <w:sz w:val="20"/>
                <w:szCs w:val="20"/>
              </w:rPr>
              <w:t>5,4</w:t>
            </w:r>
          </w:p>
        </w:tc>
        <w:tc>
          <w:tcPr>
            <w:tcW w:w="539" w:type="pct"/>
            <w:tcBorders>
              <w:top w:val="nil"/>
              <w:left w:val="nil"/>
              <w:bottom w:val="nil"/>
              <w:right w:val="nil"/>
            </w:tcBorders>
            <w:vAlign w:val="bottom"/>
            <w:hideMark/>
          </w:tcPr>
          <w:p w14:paraId="7E9F69DE" w14:textId="77777777" w:rsidR="00762494" w:rsidRPr="00762494" w:rsidRDefault="00762494" w:rsidP="00762494">
            <w:pPr>
              <w:jc w:val="right"/>
              <w:rPr>
                <w:sz w:val="20"/>
                <w:szCs w:val="20"/>
              </w:rPr>
            </w:pPr>
            <w:r w:rsidRPr="00762494">
              <w:rPr>
                <w:sz w:val="20"/>
                <w:szCs w:val="20"/>
              </w:rPr>
              <w:t>4,8</w:t>
            </w:r>
          </w:p>
        </w:tc>
      </w:tr>
      <w:tr w:rsidR="00762494" w:rsidRPr="00762494" w14:paraId="41119F25" w14:textId="77777777" w:rsidTr="00ED5F92">
        <w:tc>
          <w:tcPr>
            <w:tcW w:w="1758" w:type="pct"/>
            <w:tcBorders>
              <w:top w:val="nil"/>
              <w:left w:val="nil"/>
              <w:bottom w:val="nil"/>
              <w:right w:val="nil"/>
            </w:tcBorders>
            <w:vAlign w:val="bottom"/>
            <w:hideMark/>
          </w:tcPr>
          <w:p w14:paraId="4D550FD6" w14:textId="77777777" w:rsidR="00762494" w:rsidRPr="00762494" w:rsidRDefault="00762494" w:rsidP="00762494">
            <w:pPr>
              <w:spacing w:before="20" w:after="20"/>
              <w:ind w:left="57" w:hanging="57"/>
              <w:rPr>
                <w:b/>
                <w:bCs/>
                <w:sz w:val="20"/>
                <w:szCs w:val="20"/>
              </w:rPr>
            </w:pPr>
            <w:proofErr w:type="spellStart"/>
            <w:r w:rsidRPr="00762494">
              <w:rPr>
                <w:b/>
                <w:bCs/>
                <w:sz w:val="20"/>
                <w:szCs w:val="20"/>
              </w:rPr>
              <w:t>Финансылык</w:t>
            </w:r>
            <w:proofErr w:type="spellEnd"/>
            <w:r w:rsidRPr="00762494">
              <w:rPr>
                <w:b/>
                <w:bCs/>
                <w:sz w:val="20"/>
                <w:szCs w:val="20"/>
              </w:rPr>
              <w:t xml:space="preserve"> </w:t>
            </w:r>
            <w:proofErr w:type="spellStart"/>
            <w:r w:rsidRPr="00762494">
              <w:rPr>
                <w:b/>
                <w:bCs/>
                <w:sz w:val="20"/>
                <w:szCs w:val="20"/>
              </w:rPr>
              <w:t>эмес</w:t>
            </w:r>
            <w:proofErr w:type="spellEnd"/>
            <w:r w:rsidRPr="00762494">
              <w:rPr>
                <w:b/>
                <w:bCs/>
                <w:sz w:val="20"/>
                <w:szCs w:val="20"/>
              </w:rPr>
              <w:t xml:space="preserve"> </w:t>
            </w:r>
            <w:proofErr w:type="spellStart"/>
            <w:r w:rsidRPr="00762494">
              <w:rPr>
                <w:b/>
                <w:bCs/>
                <w:sz w:val="20"/>
                <w:szCs w:val="20"/>
              </w:rPr>
              <w:t>активдерди</w:t>
            </w:r>
            <w:proofErr w:type="spellEnd"/>
            <w:r w:rsidRPr="00762494">
              <w:rPr>
                <w:b/>
                <w:bCs/>
                <w:sz w:val="20"/>
                <w:szCs w:val="20"/>
              </w:rPr>
              <w:t xml:space="preserve"> </w:t>
            </w:r>
            <w:proofErr w:type="spellStart"/>
            <w:r w:rsidRPr="00762494">
              <w:rPr>
                <w:b/>
                <w:bCs/>
                <w:sz w:val="20"/>
                <w:szCs w:val="20"/>
              </w:rPr>
              <w:t>сатып</w:t>
            </w:r>
            <w:proofErr w:type="spellEnd"/>
            <w:r w:rsidRPr="00762494">
              <w:rPr>
                <w:b/>
                <w:bCs/>
                <w:sz w:val="20"/>
                <w:szCs w:val="20"/>
              </w:rPr>
              <w:t xml:space="preserve"> </w:t>
            </w:r>
            <w:proofErr w:type="spellStart"/>
            <w:r w:rsidRPr="00762494">
              <w:rPr>
                <w:b/>
                <w:bCs/>
                <w:sz w:val="20"/>
                <w:szCs w:val="20"/>
              </w:rPr>
              <w:t>алууга</w:t>
            </w:r>
            <w:proofErr w:type="spellEnd"/>
            <w:r w:rsidRPr="00762494">
              <w:rPr>
                <w:b/>
                <w:bCs/>
                <w:sz w:val="20"/>
                <w:szCs w:val="20"/>
              </w:rPr>
              <w:t xml:space="preserve"> </w:t>
            </w:r>
            <w:proofErr w:type="spellStart"/>
            <w:r w:rsidRPr="00762494">
              <w:rPr>
                <w:b/>
                <w:bCs/>
                <w:sz w:val="20"/>
                <w:szCs w:val="20"/>
              </w:rPr>
              <w:t>кеткен</w:t>
            </w:r>
            <w:proofErr w:type="spellEnd"/>
            <w:r w:rsidRPr="00762494">
              <w:rPr>
                <w:b/>
                <w:bCs/>
                <w:sz w:val="20"/>
                <w:szCs w:val="20"/>
              </w:rPr>
              <w:t xml:space="preserve"> </w:t>
            </w:r>
            <w:proofErr w:type="spellStart"/>
            <w:r w:rsidRPr="00762494">
              <w:rPr>
                <w:b/>
                <w:bCs/>
                <w:sz w:val="20"/>
                <w:szCs w:val="20"/>
              </w:rPr>
              <w:t>чыгымдар</w:t>
            </w:r>
            <w:proofErr w:type="spellEnd"/>
          </w:p>
        </w:tc>
        <w:tc>
          <w:tcPr>
            <w:tcW w:w="539" w:type="pct"/>
            <w:tcBorders>
              <w:top w:val="nil"/>
              <w:left w:val="nil"/>
              <w:bottom w:val="nil"/>
              <w:right w:val="nil"/>
            </w:tcBorders>
            <w:vAlign w:val="bottom"/>
            <w:hideMark/>
          </w:tcPr>
          <w:p w14:paraId="534D639A" w14:textId="77777777" w:rsidR="00762494" w:rsidRPr="00762494" w:rsidRDefault="00762494" w:rsidP="00762494">
            <w:pPr>
              <w:jc w:val="right"/>
              <w:rPr>
                <w:b/>
                <w:bCs/>
                <w:sz w:val="20"/>
                <w:szCs w:val="20"/>
              </w:rPr>
            </w:pPr>
            <w:r w:rsidRPr="00762494">
              <w:rPr>
                <w:b/>
                <w:bCs/>
                <w:sz w:val="20"/>
                <w:szCs w:val="20"/>
              </w:rPr>
              <w:t>67 629,7</w:t>
            </w:r>
          </w:p>
        </w:tc>
        <w:tc>
          <w:tcPr>
            <w:tcW w:w="607" w:type="pct"/>
            <w:tcBorders>
              <w:top w:val="nil"/>
              <w:left w:val="nil"/>
              <w:bottom w:val="nil"/>
              <w:right w:val="nil"/>
            </w:tcBorders>
            <w:vAlign w:val="bottom"/>
            <w:hideMark/>
          </w:tcPr>
          <w:p w14:paraId="5AF2E322" w14:textId="77777777" w:rsidR="00762494" w:rsidRPr="00762494" w:rsidRDefault="00762494" w:rsidP="00762494">
            <w:pPr>
              <w:jc w:val="right"/>
              <w:rPr>
                <w:b/>
                <w:bCs/>
                <w:sz w:val="20"/>
                <w:szCs w:val="20"/>
              </w:rPr>
            </w:pPr>
            <w:r w:rsidRPr="00762494">
              <w:rPr>
                <w:b/>
                <w:bCs/>
                <w:sz w:val="20"/>
                <w:szCs w:val="20"/>
              </w:rPr>
              <w:t>73 061,7</w:t>
            </w:r>
          </w:p>
        </w:tc>
        <w:tc>
          <w:tcPr>
            <w:tcW w:w="496" w:type="pct"/>
            <w:tcBorders>
              <w:top w:val="nil"/>
              <w:left w:val="nil"/>
              <w:bottom w:val="nil"/>
              <w:right w:val="nil"/>
            </w:tcBorders>
            <w:vAlign w:val="bottom"/>
            <w:hideMark/>
          </w:tcPr>
          <w:p w14:paraId="3300878A" w14:textId="77777777" w:rsidR="00762494" w:rsidRPr="00762494" w:rsidRDefault="00762494" w:rsidP="00762494">
            <w:pPr>
              <w:jc w:val="right"/>
              <w:rPr>
                <w:b/>
                <w:bCs/>
                <w:sz w:val="20"/>
                <w:szCs w:val="20"/>
              </w:rPr>
            </w:pPr>
            <w:r w:rsidRPr="00762494">
              <w:rPr>
                <w:b/>
                <w:bCs/>
                <w:sz w:val="20"/>
                <w:szCs w:val="20"/>
              </w:rPr>
              <w:t>23,0</w:t>
            </w:r>
          </w:p>
        </w:tc>
        <w:tc>
          <w:tcPr>
            <w:tcW w:w="543" w:type="pct"/>
            <w:tcBorders>
              <w:top w:val="nil"/>
              <w:left w:val="nil"/>
              <w:bottom w:val="nil"/>
              <w:right w:val="nil"/>
            </w:tcBorders>
            <w:vAlign w:val="bottom"/>
            <w:hideMark/>
          </w:tcPr>
          <w:p w14:paraId="365C7A19" w14:textId="77777777" w:rsidR="00762494" w:rsidRPr="00762494" w:rsidRDefault="00762494" w:rsidP="00762494">
            <w:pPr>
              <w:jc w:val="right"/>
              <w:rPr>
                <w:b/>
                <w:bCs/>
                <w:sz w:val="20"/>
                <w:szCs w:val="20"/>
              </w:rPr>
            </w:pPr>
            <w:r w:rsidRPr="00762494">
              <w:rPr>
                <w:b/>
                <w:bCs/>
                <w:sz w:val="20"/>
                <w:szCs w:val="20"/>
              </w:rPr>
              <w:t>22,3</w:t>
            </w:r>
          </w:p>
        </w:tc>
        <w:tc>
          <w:tcPr>
            <w:tcW w:w="518" w:type="pct"/>
            <w:gridSpan w:val="2"/>
            <w:tcBorders>
              <w:top w:val="nil"/>
              <w:left w:val="nil"/>
              <w:bottom w:val="nil"/>
              <w:right w:val="nil"/>
            </w:tcBorders>
            <w:vAlign w:val="bottom"/>
            <w:hideMark/>
          </w:tcPr>
          <w:p w14:paraId="14C4D711" w14:textId="77777777" w:rsidR="00762494" w:rsidRPr="00762494" w:rsidRDefault="00762494" w:rsidP="00762494">
            <w:pPr>
              <w:jc w:val="right"/>
              <w:rPr>
                <w:b/>
                <w:bCs/>
                <w:sz w:val="20"/>
                <w:szCs w:val="20"/>
              </w:rPr>
            </w:pPr>
            <w:r w:rsidRPr="00762494">
              <w:rPr>
                <w:b/>
                <w:bCs/>
                <w:sz w:val="20"/>
                <w:szCs w:val="20"/>
              </w:rPr>
              <w:t>7,1</w:t>
            </w:r>
          </w:p>
        </w:tc>
        <w:tc>
          <w:tcPr>
            <w:tcW w:w="539" w:type="pct"/>
            <w:tcBorders>
              <w:top w:val="nil"/>
              <w:left w:val="nil"/>
              <w:bottom w:val="nil"/>
              <w:right w:val="nil"/>
            </w:tcBorders>
            <w:vAlign w:val="bottom"/>
            <w:hideMark/>
          </w:tcPr>
          <w:p w14:paraId="5E7B73AD" w14:textId="77777777" w:rsidR="00762494" w:rsidRPr="00762494" w:rsidRDefault="00762494" w:rsidP="00762494">
            <w:pPr>
              <w:jc w:val="right"/>
              <w:rPr>
                <w:b/>
                <w:bCs/>
                <w:sz w:val="20"/>
                <w:szCs w:val="20"/>
              </w:rPr>
            </w:pPr>
            <w:r w:rsidRPr="00762494">
              <w:rPr>
                <w:b/>
                <w:bCs/>
                <w:sz w:val="20"/>
                <w:szCs w:val="20"/>
              </w:rPr>
              <w:t>6,8</w:t>
            </w:r>
          </w:p>
        </w:tc>
      </w:tr>
      <w:tr w:rsidR="00762494" w:rsidRPr="00762494" w14:paraId="685E8701" w14:textId="77777777" w:rsidTr="00ED5F92">
        <w:tc>
          <w:tcPr>
            <w:tcW w:w="1758" w:type="pct"/>
            <w:tcBorders>
              <w:top w:val="nil"/>
              <w:left w:val="nil"/>
              <w:bottom w:val="nil"/>
              <w:right w:val="nil"/>
            </w:tcBorders>
            <w:vAlign w:val="bottom"/>
          </w:tcPr>
          <w:p w14:paraId="5C132C7A" w14:textId="77777777" w:rsidR="00762494" w:rsidRPr="00762494" w:rsidRDefault="00762494" w:rsidP="00762494">
            <w:pPr>
              <w:ind w:left="57" w:hanging="57"/>
              <w:rPr>
                <w:bCs/>
                <w:sz w:val="16"/>
                <w:szCs w:val="16"/>
              </w:rPr>
            </w:pPr>
          </w:p>
        </w:tc>
        <w:tc>
          <w:tcPr>
            <w:tcW w:w="539" w:type="pct"/>
            <w:tcBorders>
              <w:top w:val="nil"/>
              <w:left w:val="nil"/>
              <w:bottom w:val="nil"/>
              <w:right w:val="nil"/>
            </w:tcBorders>
            <w:vAlign w:val="bottom"/>
          </w:tcPr>
          <w:p w14:paraId="669E1C95" w14:textId="77777777" w:rsidR="00762494" w:rsidRPr="00762494" w:rsidRDefault="00762494" w:rsidP="00762494">
            <w:pPr>
              <w:jc w:val="right"/>
              <w:rPr>
                <w:sz w:val="16"/>
                <w:szCs w:val="16"/>
              </w:rPr>
            </w:pPr>
          </w:p>
        </w:tc>
        <w:tc>
          <w:tcPr>
            <w:tcW w:w="607" w:type="pct"/>
            <w:tcBorders>
              <w:top w:val="nil"/>
              <w:left w:val="nil"/>
              <w:bottom w:val="nil"/>
              <w:right w:val="nil"/>
            </w:tcBorders>
            <w:vAlign w:val="bottom"/>
          </w:tcPr>
          <w:p w14:paraId="5ABB7F48" w14:textId="77777777" w:rsidR="00762494" w:rsidRPr="00762494" w:rsidRDefault="00762494" w:rsidP="00762494">
            <w:pPr>
              <w:jc w:val="right"/>
              <w:rPr>
                <w:b/>
                <w:bCs/>
                <w:sz w:val="16"/>
                <w:szCs w:val="16"/>
              </w:rPr>
            </w:pPr>
          </w:p>
        </w:tc>
        <w:tc>
          <w:tcPr>
            <w:tcW w:w="496" w:type="pct"/>
            <w:tcBorders>
              <w:top w:val="nil"/>
              <w:left w:val="nil"/>
              <w:bottom w:val="nil"/>
              <w:right w:val="nil"/>
            </w:tcBorders>
            <w:vAlign w:val="bottom"/>
          </w:tcPr>
          <w:p w14:paraId="660ED05C" w14:textId="77777777" w:rsidR="00762494" w:rsidRPr="00762494" w:rsidRDefault="00762494" w:rsidP="00762494">
            <w:pPr>
              <w:jc w:val="right"/>
              <w:rPr>
                <w:b/>
                <w:bCs/>
                <w:sz w:val="16"/>
                <w:szCs w:val="16"/>
              </w:rPr>
            </w:pPr>
          </w:p>
        </w:tc>
        <w:tc>
          <w:tcPr>
            <w:tcW w:w="543" w:type="pct"/>
            <w:tcBorders>
              <w:top w:val="nil"/>
              <w:left w:val="nil"/>
              <w:bottom w:val="nil"/>
              <w:right w:val="nil"/>
            </w:tcBorders>
            <w:vAlign w:val="bottom"/>
          </w:tcPr>
          <w:p w14:paraId="615C4624" w14:textId="77777777" w:rsidR="00762494" w:rsidRPr="00762494" w:rsidRDefault="00762494" w:rsidP="00762494">
            <w:pPr>
              <w:jc w:val="right"/>
              <w:rPr>
                <w:sz w:val="16"/>
                <w:szCs w:val="16"/>
              </w:rPr>
            </w:pPr>
          </w:p>
        </w:tc>
        <w:tc>
          <w:tcPr>
            <w:tcW w:w="518" w:type="pct"/>
            <w:gridSpan w:val="2"/>
            <w:tcBorders>
              <w:top w:val="nil"/>
              <w:left w:val="nil"/>
              <w:bottom w:val="nil"/>
              <w:right w:val="nil"/>
            </w:tcBorders>
            <w:vAlign w:val="bottom"/>
          </w:tcPr>
          <w:p w14:paraId="2BFBC26C" w14:textId="77777777" w:rsidR="00762494" w:rsidRPr="00762494" w:rsidRDefault="00762494" w:rsidP="00762494">
            <w:pPr>
              <w:jc w:val="right"/>
              <w:rPr>
                <w:sz w:val="16"/>
                <w:szCs w:val="16"/>
              </w:rPr>
            </w:pPr>
          </w:p>
        </w:tc>
        <w:tc>
          <w:tcPr>
            <w:tcW w:w="539" w:type="pct"/>
            <w:tcBorders>
              <w:top w:val="nil"/>
              <w:left w:val="nil"/>
              <w:bottom w:val="nil"/>
              <w:right w:val="nil"/>
            </w:tcBorders>
            <w:vAlign w:val="bottom"/>
          </w:tcPr>
          <w:p w14:paraId="745E7FEC" w14:textId="77777777" w:rsidR="00762494" w:rsidRPr="00762494" w:rsidRDefault="00762494" w:rsidP="00762494">
            <w:pPr>
              <w:jc w:val="right"/>
              <w:rPr>
                <w:sz w:val="16"/>
                <w:szCs w:val="16"/>
              </w:rPr>
            </w:pPr>
          </w:p>
        </w:tc>
      </w:tr>
      <w:tr w:rsidR="00762494" w:rsidRPr="00762494" w14:paraId="671910FC" w14:textId="77777777" w:rsidTr="00ED5F92">
        <w:tc>
          <w:tcPr>
            <w:tcW w:w="1758" w:type="pct"/>
            <w:tcBorders>
              <w:top w:val="nil"/>
              <w:left w:val="nil"/>
              <w:bottom w:val="nil"/>
              <w:right w:val="nil"/>
            </w:tcBorders>
            <w:vAlign w:val="bottom"/>
            <w:hideMark/>
          </w:tcPr>
          <w:p w14:paraId="0D6E1E63" w14:textId="77777777" w:rsidR="00762494" w:rsidRPr="00762494" w:rsidRDefault="00762494" w:rsidP="00762494">
            <w:pPr>
              <w:spacing w:before="20" w:after="20"/>
              <w:ind w:left="57" w:hanging="57"/>
              <w:rPr>
                <w:b/>
                <w:bCs/>
                <w:sz w:val="20"/>
                <w:szCs w:val="20"/>
              </w:rPr>
            </w:pPr>
            <w:proofErr w:type="spellStart"/>
            <w:r w:rsidRPr="00762494">
              <w:rPr>
                <w:b/>
                <w:bCs/>
                <w:sz w:val="20"/>
                <w:szCs w:val="20"/>
              </w:rPr>
              <w:t>Операциялык</w:t>
            </w:r>
            <w:proofErr w:type="spellEnd"/>
            <w:r w:rsidRPr="00762494">
              <w:rPr>
                <w:b/>
                <w:bCs/>
                <w:sz w:val="20"/>
                <w:szCs w:val="20"/>
              </w:rPr>
              <w:t xml:space="preserve"> </w:t>
            </w:r>
            <w:proofErr w:type="spellStart"/>
            <w:r w:rsidRPr="00762494">
              <w:rPr>
                <w:b/>
                <w:bCs/>
                <w:sz w:val="20"/>
                <w:szCs w:val="20"/>
              </w:rPr>
              <w:t>ишмердиктен</w:t>
            </w:r>
            <w:proofErr w:type="spellEnd"/>
            <w:r w:rsidRPr="00762494">
              <w:rPr>
                <w:b/>
                <w:bCs/>
                <w:sz w:val="20"/>
                <w:szCs w:val="20"/>
              </w:rPr>
              <w:t xml:space="preserve"> </w:t>
            </w:r>
            <w:proofErr w:type="spellStart"/>
            <w:r w:rsidRPr="00762494">
              <w:rPr>
                <w:b/>
                <w:bCs/>
                <w:sz w:val="20"/>
                <w:szCs w:val="20"/>
              </w:rPr>
              <w:t>алынган</w:t>
            </w:r>
            <w:proofErr w:type="spellEnd"/>
            <w:r w:rsidRPr="00762494">
              <w:rPr>
                <w:b/>
                <w:bCs/>
                <w:sz w:val="20"/>
                <w:szCs w:val="20"/>
              </w:rPr>
              <w:t xml:space="preserve"> </w:t>
            </w:r>
            <w:proofErr w:type="spellStart"/>
            <w:r w:rsidRPr="00762494">
              <w:rPr>
                <w:b/>
                <w:bCs/>
                <w:sz w:val="20"/>
                <w:szCs w:val="20"/>
              </w:rPr>
              <w:t>акча</w:t>
            </w:r>
            <w:proofErr w:type="spellEnd"/>
            <w:r w:rsidRPr="00762494">
              <w:rPr>
                <w:b/>
                <w:bCs/>
                <w:sz w:val="20"/>
                <w:szCs w:val="20"/>
              </w:rPr>
              <w:t xml:space="preserve"> </w:t>
            </w:r>
            <w:proofErr w:type="spellStart"/>
            <w:r w:rsidRPr="00762494">
              <w:rPr>
                <w:b/>
                <w:bCs/>
                <w:sz w:val="20"/>
                <w:szCs w:val="20"/>
              </w:rPr>
              <w:t>каражаттарынын</w:t>
            </w:r>
            <w:proofErr w:type="spellEnd"/>
            <w:r w:rsidRPr="00762494">
              <w:rPr>
                <w:b/>
                <w:bCs/>
                <w:sz w:val="20"/>
                <w:szCs w:val="20"/>
              </w:rPr>
              <w:t xml:space="preserve"> таза </w:t>
            </w:r>
            <w:proofErr w:type="spellStart"/>
            <w:r w:rsidRPr="00762494">
              <w:rPr>
                <w:b/>
                <w:bCs/>
                <w:sz w:val="20"/>
                <w:szCs w:val="20"/>
              </w:rPr>
              <w:t>келүү</w:t>
            </w:r>
            <w:proofErr w:type="spellEnd"/>
            <w:r w:rsidRPr="00762494">
              <w:rPr>
                <w:b/>
                <w:bCs/>
                <w:sz w:val="20"/>
                <w:szCs w:val="20"/>
              </w:rPr>
              <w:t xml:space="preserve"> </w:t>
            </w:r>
            <w:proofErr w:type="spellStart"/>
            <w:r w:rsidRPr="00762494">
              <w:rPr>
                <w:b/>
                <w:bCs/>
                <w:sz w:val="20"/>
                <w:szCs w:val="20"/>
              </w:rPr>
              <w:t>агымы</w:t>
            </w:r>
            <w:proofErr w:type="spellEnd"/>
          </w:p>
        </w:tc>
        <w:tc>
          <w:tcPr>
            <w:tcW w:w="539" w:type="pct"/>
            <w:tcBorders>
              <w:top w:val="nil"/>
              <w:left w:val="nil"/>
              <w:bottom w:val="nil"/>
              <w:right w:val="nil"/>
            </w:tcBorders>
            <w:vAlign w:val="bottom"/>
            <w:hideMark/>
          </w:tcPr>
          <w:p w14:paraId="54907A74" w14:textId="77777777" w:rsidR="00762494" w:rsidRPr="00762494" w:rsidRDefault="00762494" w:rsidP="00762494">
            <w:pPr>
              <w:jc w:val="right"/>
              <w:rPr>
                <w:b/>
                <w:bCs/>
                <w:sz w:val="20"/>
                <w:szCs w:val="20"/>
              </w:rPr>
            </w:pPr>
            <w:r w:rsidRPr="00762494">
              <w:rPr>
                <w:b/>
                <w:bCs/>
                <w:sz w:val="20"/>
                <w:szCs w:val="20"/>
              </w:rPr>
              <w:t>91 866,8</w:t>
            </w:r>
          </w:p>
        </w:tc>
        <w:tc>
          <w:tcPr>
            <w:tcW w:w="607" w:type="pct"/>
            <w:tcBorders>
              <w:top w:val="nil"/>
              <w:left w:val="nil"/>
              <w:bottom w:val="nil"/>
              <w:right w:val="nil"/>
            </w:tcBorders>
            <w:vAlign w:val="bottom"/>
            <w:hideMark/>
          </w:tcPr>
          <w:p w14:paraId="45B6A0B6" w14:textId="77777777" w:rsidR="00762494" w:rsidRPr="00762494" w:rsidRDefault="00762494" w:rsidP="00762494">
            <w:pPr>
              <w:jc w:val="right"/>
              <w:rPr>
                <w:b/>
                <w:bCs/>
                <w:sz w:val="20"/>
                <w:szCs w:val="20"/>
              </w:rPr>
            </w:pPr>
            <w:r w:rsidRPr="00762494">
              <w:rPr>
                <w:b/>
                <w:bCs/>
                <w:sz w:val="20"/>
                <w:szCs w:val="20"/>
              </w:rPr>
              <w:t>117 876,2</w:t>
            </w:r>
          </w:p>
        </w:tc>
        <w:tc>
          <w:tcPr>
            <w:tcW w:w="496" w:type="pct"/>
            <w:tcBorders>
              <w:top w:val="nil"/>
              <w:left w:val="nil"/>
              <w:bottom w:val="nil"/>
              <w:right w:val="nil"/>
            </w:tcBorders>
            <w:vAlign w:val="bottom"/>
            <w:hideMark/>
          </w:tcPr>
          <w:p w14:paraId="0A404787" w14:textId="77777777" w:rsidR="00762494" w:rsidRPr="00762494" w:rsidRDefault="00762494" w:rsidP="00762494">
            <w:pPr>
              <w:jc w:val="right"/>
              <w:rPr>
                <w:b/>
                <w:bCs/>
                <w:sz w:val="20"/>
                <w:szCs w:val="20"/>
              </w:rPr>
            </w:pPr>
            <w:r w:rsidRPr="00762494">
              <w:rPr>
                <w:b/>
                <w:bCs/>
                <w:sz w:val="20"/>
                <w:szCs w:val="20"/>
              </w:rPr>
              <w:t>100,0</w:t>
            </w:r>
          </w:p>
        </w:tc>
        <w:tc>
          <w:tcPr>
            <w:tcW w:w="543" w:type="pct"/>
            <w:tcBorders>
              <w:top w:val="nil"/>
              <w:left w:val="nil"/>
              <w:bottom w:val="nil"/>
              <w:right w:val="nil"/>
            </w:tcBorders>
            <w:vAlign w:val="bottom"/>
            <w:hideMark/>
          </w:tcPr>
          <w:p w14:paraId="5F04BE9D" w14:textId="77777777" w:rsidR="00762494" w:rsidRPr="00762494" w:rsidRDefault="00762494" w:rsidP="00762494">
            <w:pPr>
              <w:jc w:val="right"/>
              <w:rPr>
                <w:b/>
                <w:bCs/>
                <w:sz w:val="20"/>
                <w:szCs w:val="20"/>
              </w:rPr>
            </w:pPr>
            <w:r w:rsidRPr="00762494">
              <w:rPr>
                <w:b/>
                <w:bCs/>
                <w:sz w:val="20"/>
                <w:szCs w:val="20"/>
              </w:rPr>
              <w:t>100,0</w:t>
            </w:r>
          </w:p>
        </w:tc>
        <w:tc>
          <w:tcPr>
            <w:tcW w:w="518" w:type="pct"/>
            <w:gridSpan w:val="2"/>
            <w:tcBorders>
              <w:top w:val="nil"/>
              <w:left w:val="nil"/>
              <w:bottom w:val="nil"/>
              <w:right w:val="nil"/>
            </w:tcBorders>
            <w:vAlign w:val="bottom"/>
            <w:hideMark/>
          </w:tcPr>
          <w:p w14:paraId="54116C31" w14:textId="77777777" w:rsidR="00762494" w:rsidRPr="00762494" w:rsidRDefault="00762494" w:rsidP="00762494">
            <w:pPr>
              <w:jc w:val="right"/>
              <w:rPr>
                <w:b/>
                <w:bCs/>
                <w:sz w:val="20"/>
                <w:szCs w:val="20"/>
              </w:rPr>
            </w:pPr>
            <w:r w:rsidRPr="00762494">
              <w:rPr>
                <w:b/>
                <w:bCs/>
                <w:sz w:val="20"/>
                <w:szCs w:val="20"/>
              </w:rPr>
              <w:t>9,6</w:t>
            </w:r>
          </w:p>
        </w:tc>
        <w:tc>
          <w:tcPr>
            <w:tcW w:w="539" w:type="pct"/>
            <w:tcBorders>
              <w:top w:val="nil"/>
              <w:left w:val="nil"/>
              <w:bottom w:val="nil"/>
              <w:right w:val="nil"/>
            </w:tcBorders>
            <w:vAlign w:val="bottom"/>
            <w:hideMark/>
          </w:tcPr>
          <w:p w14:paraId="3B7087DE" w14:textId="77777777" w:rsidR="00762494" w:rsidRPr="00762494" w:rsidRDefault="00762494" w:rsidP="00762494">
            <w:pPr>
              <w:jc w:val="right"/>
              <w:rPr>
                <w:b/>
                <w:bCs/>
                <w:sz w:val="20"/>
                <w:szCs w:val="20"/>
              </w:rPr>
            </w:pPr>
            <w:r w:rsidRPr="00762494">
              <w:rPr>
                <w:b/>
                <w:bCs/>
                <w:sz w:val="20"/>
                <w:szCs w:val="20"/>
              </w:rPr>
              <w:t>10,9</w:t>
            </w:r>
          </w:p>
        </w:tc>
      </w:tr>
      <w:tr w:rsidR="00762494" w:rsidRPr="00762494" w14:paraId="70AACC25" w14:textId="77777777" w:rsidTr="00ED5F92">
        <w:trPr>
          <w:trHeight w:val="102"/>
        </w:trPr>
        <w:tc>
          <w:tcPr>
            <w:tcW w:w="1758" w:type="pct"/>
            <w:tcBorders>
              <w:top w:val="nil"/>
              <w:left w:val="nil"/>
              <w:bottom w:val="nil"/>
              <w:right w:val="nil"/>
            </w:tcBorders>
            <w:vAlign w:val="bottom"/>
          </w:tcPr>
          <w:p w14:paraId="47AD7C5F" w14:textId="77777777" w:rsidR="00762494" w:rsidRPr="00762494" w:rsidRDefault="00762494" w:rsidP="00762494">
            <w:pPr>
              <w:ind w:hanging="57"/>
              <w:rPr>
                <w:sz w:val="16"/>
                <w:szCs w:val="16"/>
              </w:rPr>
            </w:pPr>
          </w:p>
        </w:tc>
        <w:tc>
          <w:tcPr>
            <w:tcW w:w="539" w:type="pct"/>
            <w:tcBorders>
              <w:top w:val="nil"/>
              <w:left w:val="nil"/>
              <w:bottom w:val="nil"/>
              <w:right w:val="nil"/>
            </w:tcBorders>
            <w:vAlign w:val="bottom"/>
          </w:tcPr>
          <w:p w14:paraId="658926C5" w14:textId="77777777" w:rsidR="00762494" w:rsidRPr="00762494" w:rsidRDefault="00762494" w:rsidP="00762494">
            <w:pPr>
              <w:jc w:val="right"/>
              <w:rPr>
                <w:sz w:val="16"/>
                <w:szCs w:val="16"/>
              </w:rPr>
            </w:pPr>
          </w:p>
        </w:tc>
        <w:tc>
          <w:tcPr>
            <w:tcW w:w="607" w:type="pct"/>
            <w:tcBorders>
              <w:top w:val="nil"/>
              <w:left w:val="nil"/>
              <w:bottom w:val="nil"/>
              <w:right w:val="nil"/>
            </w:tcBorders>
            <w:vAlign w:val="bottom"/>
          </w:tcPr>
          <w:p w14:paraId="59A140BC" w14:textId="77777777" w:rsidR="00762494" w:rsidRPr="00762494" w:rsidRDefault="00762494" w:rsidP="00762494">
            <w:pPr>
              <w:jc w:val="right"/>
              <w:rPr>
                <w:b/>
                <w:bCs/>
                <w:sz w:val="16"/>
                <w:szCs w:val="16"/>
              </w:rPr>
            </w:pPr>
          </w:p>
        </w:tc>
        <w:tc>
          <w:tcPr>
            <w:tcW w:w="496" w:type="pct"/>
            <w:tcBorders>
              <w:top w:val="nil"/>
              <w:left w:val="nil"/>
              <w:bottom w:val="nil"/>
              <w:right w:val="nil"/>
            </w:tcBorders>
            <w:vAlign w:val="bottom"/>
          </w:tcPr>
          <w:p w14:paraId="1A3D5F17" w14:textId="77777777" w:rsidR="00762494" w:rsidRPr="00762494" w:rsidRDefault="00762494" w:rsidP="00762494">
            <w:pPr>
              <w:jc w:val="right"/>
              <w:rPr>
                <w:b/>
                <w:bCs/>
                <w:sz w:val="16"/>
                <w:szCs w:val="16"/>
              </w:rPr>
            </w:pPr>
          </w:p>
        </w:tc>
        <w:tc>
          <w:tcPr>
            <w:tcW w:w="543" w:type="pct"/>
            <w:tcBorders>
              <w:top w:val="nil"/>
              <w:left w:val="nil"/>
              <w:bottom w:val="nil"/>
              <w:right w:val="nil"/>
            </w:tcBorders>
            <w:vAlign w:val="bottom"/>
          </w:tcPr>
          <w:p w14:paraId="3F75B352" w14:textId="77777777" w:rsidR="00762494" w:rsidRPr="00762494" w:rsidRDefault="00762494" w:rsidP="00762494">
            <w:pPr>
              <w:jc w:val="right"/>
              <w:rPr>
                <w:sz w:val="16"/>
                <w:szCs w:val="16"/>
              </w:rPr>
            </w:pPr>
          </w:p>
        </w:tc>
        <w:tc>
          <w:tcPr>
            <w:tcW w:w="518" w:type="pct"/>
            <w:gridSpan w:val="2"/>
            <w:tcBorders>
              <w:top w:val="nil"/>
              <w:left w:val="nil"/>
              <w:bottom w:val="nil"/>
              <w:right w:val="nil"/>
            </w:tcBorders>
            <w:vAlign w:val="bottom"/>
          </w:tcPr>
          <w:p w14:paraId="216D32F3" w14:textId="77777777" w:rsidR="00762494" w:rsidRPr="00762494" w:rsidRDefault="00762494" w:rsidP="00762494">
            <w:pPr>
              <w:jc w:val="right"/>
              <w:rPr>
                <w:sz w:val="16"/>
                <w:szCs w:val="16"/>
              </w:rPr>
            </w:pPr>
          </w:p>
        </w:tc>
        <w:tc>
          <w:tcPr>
            <w:tcW w:w="539" w:type="pct"/>
            <w:tcBorders>
              <w:top w:val="nil"/>
              <w:left w:val="nil"/>
              <w:bottom w:val="nil"/>
              <w:right w:val="nil"/>
            </w:tcBorders>
            <w:vAlign w:val="bottom"/>
          </w:tcPr>
          <w:p w14:paraId="754845CD" w14:textId="77777777" w:rsidR="00762494" w:rsidRPr="00762494" w:rsidRDefault="00762494" w:rsidP="00762494">
            <w:pPr>
              <w:jc w:val="right"/>
              <w:rPr>
                <w:sz w:val="16"/>
                <w:szCs w:val="16"/>
              </w:rPr>
            </w:pPr>
          </w:p>
        </w:tc>
      </w:tr>
      <w:tr w:rsidR="00762494" w:rsidRPr="00762494" w14:paraId="20158052" w14:textId="77777777" w:rsidTr="00ED5F92">
        <w:tc>
          <w:tcPr>
            <w:tcW w:w="1758" w:type="pct"/>
            <w:tcBorders>
              <w:top w:val="nil"/>
              <w:left w:val="nil"/>
              <w:bottom w:val="nil"/>
              <w:right w:val="nil"/>
            </w:tcBorders>
            <w:vAlign w:val="bottom"/>
            <w:hideMark/>
          </w:tcPr>
          <w:p w14:paraId="63669F40" w14:textId="77777777" w:rsidR="00762494" w:rsidRPr="00762494" w:rsidRDefault="00762494" w:rsidP="00762494">
            <w:pPr>
              <w:spacing w:before="20" w:after="20"/>
              <w:ind w:left="57" w:hanging="57"/>
              <w:rPr>
                <w:sz w:val="20"/>
                <w:szCs w:val="20"/>
              </w:rPr>
            </w:pPr>
            <w:proofErr w:type="spellStart"/>
            <w:r w:rsidRPr="00762494">
              <w:rPr>
                <w:sz w:val="20"/>
                <w:szCs w:val="20"/>
              </w:rPr>
              <w:t>Финансылык</w:t>
            </w:r>
            <w:proofErr w:type="spellEnd"/>
            <w:r w:rsidRPr="00762494">
              <w:rPr>
                <w:sz w:val="20"/>
                <w:szCs w:val="20"/>
              </w:rPr>
              <w:t xml:space="preserve"> </w:t>
            </w:r>
            <w:proofErr w:type="spellStart"/>
            <w:r w:rsidRPr="00762494">
              <w:rPr>
                <w:sz w:val="20"/>
                <w:szCs w:val="20"/>
              </w:rPr>
              <w:t>эмес</w:t>
            </w:r>
            <w:proofErr w:type="spellEnd"/>
            <w:r w:rsidRPr="00762494">
              <w:rPr>
                <w:sz w:val="20"/>
                <w:szCs w:val="20"/>
              </w:rPr>
              <w:t xml:space="preserve"> </w:t>
            </w:r>
            <w:proofErr w:type="spellStart"/>
            <w:r w:rsidRPr="00762494">
              <w:rPr>
                <w:sz w:val="20"/>
                <w:szCs w:val="20"/>
              </w:rPr>
              <w:t>активдерге</w:t>
            </w:r>
            <w:proofErr w:type="spellEnd"/>
            <w:r w:rsidRPr="00762494">
              <w:rPr>
                <w:sz w:val="20"/>
                <w:szCs w:val="20"/>
              </w:rPr>
              <w:t xml:space="preserve"> </w:t>
            </w:r>
            <w:proofErr w:type="spellStart"/>
            <w:r w:rsidRPr="00762494">
              <w:rPr>
                <w:sz w:val="20"/>
                <w:szCs w:val="20"/>
              </w:rPr>
              <w:t>салымдарды</w:t>
            </w:r>
            <w:proofErr w:type="spellEnd"/>
            <w:r w:rsidRPr="00762494">
              <w:rPr>
                <w:sz w:val="20"/>
                <w:szCs w:val="20"/>
              </w:rPr>
              <w:t xml:space="preserve"> </w:t>
            </w:r>
            <w:proofErr w:type="spellStart"/>
            <w:r w:rsidRPr="00762494">
              <w:rPr>
                <w:sz w:val="20"/>
                <w:szCs w:val="20"/>
              </w:rPr>
              <w:t>киргизүүнүн</w:t>
            </w:r>
            <w:proofErr w:type="spellEnd"/>
            <w:r w:rsidRPr="00762494">
              <w:rPr>
                <w:sz w:val="20"/>
                <w:szCs w:val="20"/>
              </w:rPr>
              <w:t xml:space="preserve"> </w:t>
            </w:r>
            <w:proofErr w:type="spellStart"/>
            <w:r w:rsidRPr="00762494">
              <w:rPr>
                <w:sz w:val="20"/>
                <w:szCs w:val="20"/>
              </w:rPr>
              <w:t>натыйжасында</w:t>
            </w:r>
            <w:proofErr w:type="spellEnd"/>
            <w:r w:rsidRPr="00762494">
              <w:rPr>
                <w:sz w:val="20"/>
                <w:szCs w:val="20"/>
              </w:rPr>
              <w:t xml:space="preserve"> </w:t>
            </w:r>
            <w:proofErr w:type="spellStart"/>
            <w:r w:rsidRPr="00762494">
              <w:rPr>
                <w:sz w:val="20"/>
                <w:szCs w:val="20"/>
              </w:rPr>
              <w:t>акча</w:t>
            </w:r>
            <w:proofErr w:type="spellEnd"/>
            <w:r w:rsidRPr="00762494">
              <w:rPr>
                <w:sz w:val="20"/>
                <w:szCs w:val="20"/>
              </w:rPr>
              <w:t xml:space="preserve"> </w:t>
            </w:r>
            <w:proofErr w:type="spellStart"/>
            <w:r w:rsidRPr="00762494">
              <w:rPr>
                <w:sz w:val="20"/>
                <w:szCs w:val="20"/>
              </w:rPr>
              <w:t>каражаттарынын</w:t>
            </w:r>
            <w:proofErr w:type="spellEnd"/>
            <w:r w:rsidRPr="00762494">
              <w:rPr>
                <w:sz w:val="20"/>
                <w:szCs w:val="20"/>
              </w:rPr>
              <w:t xml:space="preserve"> таза </w:t>
            </w:r>
            <w:proofErr w:type="spellStart"/>
            <w:r w:rsidRPr="00762494">
              <w:rPr>
                <w:sz w:val="20"/>
                <w:szCs w:val="20"/>
              </w:rPr>
              <w:t>кетүү</w:t>
            </w:r>
            <w:proofErr w:type="spellEnd"/>
            <w:r w:rsidRPr="00762494">
              <w:rPr>
                <w:sz w:val="20"/>
                <w:szCs w:val="20"/>
              </w:rPr>
              <w:t xml:space="preserve"> </w:t>
            </w:r>
            <w:proofErr w:type="spellStart"/>
            <w:r w:rsidRPr="00762494">
              <w:rPr>
                <w:sz w:val="20"/>
                <w:szCs w:val="20"/>
              </w:rPr>
              <w:t>агымы</w:t>
            </w:r>
            <w:proofErr w:type="spellEnd"/>
          </w:p>
        </w:tc>
        <w:tc>
          <w:tcPr>
            <w:tcW w:w="539" w:type="pct"/>
            <w:tcBorders>
              <w:top w:val="nil"/>
              <w:left w:val="nil"/>
              <w:bottom w:val="nil"/>
              <w:right w:val="nil"/>
            </w:tcBorders>
            <w:vAlign w:val="bottom"/>
            <w:hideMark/>
          </w:tcPr>
          <w:p w14:paraId="72F8452B" w14:textId="77777777" w:rsidR="00762494" w:rsidRPr="00762494" w:rsidRDefault="00762494" w:rsidP="00762494">
            <w:pPr>
              <w:jc w:val="right"/>
              <w:rPr>
                <w:sz w:val="20"/>
                <w:szCs w:val="20"/>
              </w:rPr>
            </w:pPr>
            <w:r w:rsidRPr="00762494">
              <w:rPr>
                <w:sz w:val="20"/>
                <w:szCs w:val="20"/>
              </w:rPr>
              <w:t>67 515,5</w:t>
            </w:r>
          </w:p>
        </w:tc>
        <w:tc>
          <w:tcPr>
            <w:tcW w:w="607" w:type="pct"/>
            <w:tcBorders>
              <w:top w:val="nil"/>
              <w:left w:val="nil"/>
              <w:bottom w:val="nil"/>
              <w:right w:val="nil"/>
            </w:tcBorders>
            <w:vAlign w:val="bottom"/>
            <w:hideMark/>
          </w:tcPr>
          <w:p w14:paraId="39828A8B" w14:textId="77777777" w:rsidR="00762494" w:rsidRPr="00762494" w:rsidRDefault="00762494" w:rsidP="00762494">
            <w:pPr>
              <w:jc w:val="right"/>
              <w:rPr>
                <w:sz w:val="20"/>
                <w:szCs w:val="20"/>
              </w:rPr>
            </w:pPr>
            <w:r w:rsidRPr="00762494">
              <w:rPr>
                <w:sz w:val="20"/>
                <w:szCs w:val="20"/>
              </w:rPr>
              <w:t>72 387,5</w:t>
            </w:r>
          </w:p>
        </w:tc>
        <w:tc>
          <w:tcPr>
            <w:tcW w:w="496" w:type="pct"/>
            <w:tcBorders>
              <w:top w:val="nil"/>
              <w:left w:val="nil"/>
              <w:bottom w:val="nil"/>
              <w:right w:val="nil"/>
            </w:tcBorders>
            <w:vAlign w:val="bottom"/>
            <w:hideMark/>
          </w:tcPr>
          <w:p w14:paraId="6009BD27" w14:textId="77777777" w:rsidR="00762494" w:rsidRPr="00762494" w:rsidRDefault="00762494" w:rsidP="00762494">
            <w:pPr>
              <w:jc w:val="right"/>
              <w:rPr>
                <w:sz w:val="20"/>
                <w:szCs w:val="20"/>
              </w:rPr>
            </w:pPr>
            <w:r w:rsidRPr="00762494">
              <w:rPr>
                <w:sz w:val="20"/>
                <w:szCs w:val="20"/>
              </w:rPr>
              <w:t>100,0</w:t>
            </w:r>
          </w:p>
        </w:tc>
        <w:tc>
          <w:tcPr>
            <w:tcW w:w="543" w:type="pct"/>
            <w:tcBorders>
              <w:top w:val="nil"/>
              <w:left w:val="nil"/>
              <w:bottom w:val="nil"/>
              <w:right w:val="nil"/>
            </w:tcBorders>
            <w:vAlign w:val="bottom"/>
            <w:hideMark/>
          </w:tcPr>
          <w:p w14:paraId="70AA6605" w14:textId="77777777" w:rsidR="00762494" w:rsidRPr="00762494" w:rsidRDefault="00762494" w:rsidP="00762494">
            <w:pPr>
              <w:jc w:val="right"/>
              <w:rPr>
                <w:sz w:val="20"/>
                <w:szCs w:val="20"/>
              </w:rPr>
            </w:pPr>
            <w:r w:rsidRPr="00762494">
              <w:rPr>
                <w:sz w:val="20"/>
                <w:szCs w:val="20"/>
              </w:rPr>
              <w:t>100,0</w:t>
            </w:r>
          </w:p>
        </w:tc>
        <w:tc>
          <w:tcPr>
            <w:tcW w:w="518" w:type="pct"/>
            <w:gridSpan w:val="2"/>
            <w:tcBorders>
              <w:top w:val="nil"/>
              <w:left w:val="nil"/>
              <w:bottom w:val="nil"/>
              <w:right w:val="nil"/>
            </w:tcBorders>
            <w:vAlign w:val="bottom"/>
            <w:hideMark/>
          </w:tcPr>
          <w:p w14:paraId="5418BA63" w14:textId="77777777" w:rsidR="00762494" w:rsidRPr="00762494" w:rsidRDefault="00762494" w:rsidP="00762494">
            <w:pPr>
              <w:jc w:val="right"/>
              <w:rPr>
                <w:sz w:val="20"/>
                <w:szCs w:val="20"/>
              </w:rPr>
            </w:pPr>
            <w:r w:rsidRPr="00762494">
              <w:rPr>
                <w:sz w:val="20"/>
                <w:szCs w:val="20"/>
              </w:rPr>
              <w:t>7,1</w:t>
            </w:r>
          </w:p>
        </w:tc>
        <w:tc>
          <w:tcPr>
            <w:tcW w:w="539" w:type="pct"/>
            <w:tcBorders>
              <w:top w:val="nil"/>
              <w:left w:val="nil"/>
              <w:bottom w:val="nil"/>
              <w:right w:val="nil"/>
            </w:tcBorders>
            <w:vAlign w:val="bottom"/>
            <w:hideMark/>
          </w:tcPr>
          <w:p w14:paraId="53B34972" w14:textId="77777777" w:rsidR="00762494" w:rsidRPr="00762494" w:rsidRDefault="00762494" w:rsidP="00762494">
            <w:pPr>
              <w:jc w:val="right"/>
              <w:rPr>
                <w:sz w:val="20"/>
                <w:szCs w:val="20"/>
              </w:rPr>
            </w:pPr>
            <w:r w:rsidRPr="00762494">
              <w:rPr>
                <w:sz w:val="20"/>
                <w:szCs w:val="20"/>
              </w:rPr>
              <w:t>6,7</w:t>
            </w:r>
          </w:p>
        </w:tc>
      </w:tr>
      <w:tr w:rsidR="00762494" w:rsidRPr="00762494" w14:paraId="6271C491" w14:textId="77777777" w:rsidTr="00ED5F92">
        <w:tc>
          <w:tcPr>
            <w:tcW w:w="1758" w:type="pct"/>
            <w:tcBorders>
              <w:top w:val="nil"/>
              <w:left w:val="nil"/>
              <w:bottom w:val="nil"/>
              <w:right w:val="nil"/>
            </w:tcBorders>
            <w:vAlign w:val="bottom"/>
          </w:tcPr>
          <w:p w14:paraId="73E87E76" w14:textId="77777777" w:rsidR="00762494" w:rsidRPr="00762494" w:rsidRDefault="00762494" w:rsidP="00762494">
            <w:pPr>
              <w:ind w:left="57" w:hanging="57"/>
              <w:rPr>
                <w:b/>
                <w:bCs/>
                <w:sz w:val="16"/>
                <w:szCs w:val="16"/>
              </w:rPr>
            </w:pPr>
          </w:p>
        </w:tc>
        <w:tc>
          <w:tcPr>
            <w:tcW w:w="539" w:type="pct"/>
            <w:tcBorders>
              <w:top w:val="nil"/>
              <w:left w:val="nil"/>
              <w:bottom w:val="nil"/>
              <w:right w:val="nil"/>
            </w:tcBorders>
            <w:vAlign w:val="bottom"/>
          </w:tcPr>
          <w:p w14:paraId="3948694E" w14:textId="77777777" w:rsidR="00762494" w:rsidRPr="00762494" w:rsidRDefault="00762494" w:rsidP="00762494">
            <w:pPr>
              <w:jc w:val="right"/>
              <w:rPr>
                <w:sz w:val="16"/>
                <w:szCs w:val="16"/>
              </w:rPr>
            </w:pPr>
          </w:p>
        </w:tc>
        <w:tc>
          <w:tcPr>
            <w:tcW w:w="607" w:type="pct"/>
            <w:tcBorders>
              <w:top w:val="nil"/>
              <w:left w:val="nil"/>
              <w:bottom w:val="nil"/>
              <w:right w:val="nil"/>
            </w:tcBorders>
            <w:vAlign w:val="bottom"/>
          </w:tcPr>
          <w:p w14:paraId="29FCB9AB" w14:textId="77777777" w:rsidR="00762494" w:rsidRPr="00762494" w:rsidRDefault="00762494" w:rsidP="00762494">
            <w:pPr>
              <w:jc w:val="right"/>
              <w:rPr>
                <w:sz w:val="16"/>
                <w:szCs w:val="16"/>
              </w:rPr>
            </w:pPr>
          </w:p>
        </w:tc>
        <w:tc>
          <w:tcPr>
            <w:tcW w:w="496" w:type="pct"/>
            <w:tcBorders>
              <w:top w:val="nil"/>
              <w:left w:val="nil"/>
              <w:bottom w:val="nil"/>
              <w:right w:val="nil"/>
            </w:tcBorders>
            <w:vAlign w:val="bottom"/>
          </w:tcPr>
          <w:p w14:paraId="5F6B90EA" w14:textId="77777777" w:rsidR="00762494" w:rsidRPr="00762494" w:rsidRDefault="00762494" w:rsidP="00762494">
            <w:pPr>
              <w:jc w:val="right"/>
              <w:rPr>
                <w:sz w:val="16"/>
                <w:szCs w:val="16"/>
              </w:rPr>
            </w:pPr>
          </w:p>
        </w:tc>
        <w:tc>
          <w:tcPr>
            <w:tcW w:w="543" w:type="pct"/>
            <w:tcBorders>
              <w:top w:val="nil"/>
              <w:left w:val="nil"/>
              <w:bottom w:val="nil"/>
              <w:right w:val="nil"/>
            </w:tcBorders>
            <w:vAlign w:val="bottom"/>
          </w:tcPr>
          <w:p w14:paraId="3CA338E6" w14:textId="77777777" w:rsidR="00762494" w:rsidRPr="00762494" w:rsidRDefault="00762494" w:rsidP="00762494">
            <w:pPr>
              <w:jc w:val="right"/>
              <w:rPr>
                <w:sz w:val="16"/>
                <w:szCs w:val="16"/>
              </w:rPr>
            </w:pPr>
          </w:p>
        </w:tc>
        <w:tc>
          <w:tcPr>
            <w:tcW w:w="518" w:type="pct"/>
            <w:gridSpan w:val="2"/>
            <w:tcBorders>
              <w:top w:val="nil"/>
              <w:left w:val="nil"/>
              <w:bottom w:val="nil"/>
              <w:right w:val="nil"/>
            </w:tcBorders>
            <w:vAlign w:val="bottom"/>
          </w:tcPr>
          <w:p w14:paraId="5CCAABDD" w14:textId="77777777" w:rsidR="00762494" w:rsidRPr="00762494" w:rsidRDefault="00762494" w:rsidP="00762494">
            <w:pPr>
              <w:jc w:val="right"/>
              <w:rPr>
                <w:sz w:val="16"/>
                <w:szCs w:val="16"/>
              </w:rPr>
            </w:pPr>
          </w:p>
        </w:tc>
        <w:tc>
          <w:tcPr>
            <w:tcW w:w="539" w:type="pct"/>
            <w:tcBorders>
              <w:top w:val="nil"/>
              <w:left w:val="nil"/>
              <w:bottom w:val="nil"/>
              <w:right w:val="nil"/>
            </w:tcBorders>
            <w:vAlign w:val="bottom"/>
          </w:tcPr>
          <w:p w14:paraId="66303518" w14:textId="77777777" w:rsidR="00762494" w:rsidRPr="00762494" w:rsidRDefault="00762494" w:rsidP="00762494">
            <w:pPr>
              <w:jc w:val="right"/>
              <w:rPr>
                <w:sz w:val="16"/>
                <w:szCs w:val="16"/>
              </w:rPr>
            </w:pPr>
          </w:p>
        </w:tc>
      </w:tr>
      <w:tr w:rsidR="00762494" w:rsidRPr="00762494" w14:paraId="1F241D78" w14:textId="77777777" w:rsidTr="00ED5F92">
        <w:tc>
          <w:tcPr>
            <w:tcW w:w="1758" w:type="pct"/>
            <w:tcBorders>
              <w:top w:val="nil"/>
              <w:left w:val="nil"/>
              <w:bottom w:val="nil"/>
              <w:right w:val="nil"/>
            </w:tcBorders>
            <w:vAlign w:val="bottom"/>
            <w:hideMark/>
          </w:tcPr>
          <w:p w14:paraId="418EC944" w14:textId="77777777" w:rsidR="00762494" w:rsidRPr="00762494" w:rsidRDefault="00762494" w:rsidP="00762494">
            <w:pPr>
              <w:spacing w:before="20" w:after="20"/>
              <w:ind w:left="57" w:hanging="57"/>
              <w:rPr>
                <w:b/>
                <w:bCs/>
                <w:sz w:val="20"/>
                <w:szCs w:val="20"/>
              </w:rPr>
            </w:pPr>
            <w:proofErr w:type="spellStart"/>
            <w:r w:rsidRPr="00762494">
              <w:rPr>
                <w:b/>
                <w:bCs/>
                <w:color w:val="000000"/>
                <w:sz w:val="20"/>
                <w:szCs w:val="20"/>
              </w:rPr>
              <w:t>Акча</w:t>
            </w:r>
            <w:proofErr w:type="spellEnd"/>
            <w:r w:rsidRPr="00762494">
              <w:rPr>
                <w:b/>
                <w:bCs/>
                <w:color w:val="000000"/>
                <w:sz w:val="20"/>
                <w:szCs w:val="20"/>
              </w:rPr>
              <w:t xml:space="preserve"> </w:t>
            </w:r>
            <w:proofErr w:type="spellStart"/>
            <w:r w:rsidRPr="00762494">
              <w:rPr>
                <w:b/>
                <w:bCs/>
                <w:color w:val="000000"/>
                <w:sz w:val="20"/>
                <w:szCs w:val="20"/>
              </w:rPr>
              <w:t>каражаттарынын</w:t>
            </w:r>
            <w:proofErr w:type="spellEnd"/>
            <w:r w:rsidRPr="00762494">
              <w:rPr>
                <w:b/>
                <w:bCs/>
                <w:color w:val="000000"/>
                <w:sz w:val="20"/>
                <w:szCs w:val="20"/>
              </w:rPr>
              <w:t xml:space="preserve"> </w:t>
            </w:r>
            <w:r w:rsidRPr="00762494">
              <w:rPr>
                <w:b/>
                <w:bCs/>
                <w:color w:val="000000"/>
                <w:sz w:val="20"/>
                <w:szCs w:val="20"/>
              </w:rPr>
              <w:br/>
            </w:r>
            <w:proofErr w:type="spellStart"/>
            <w:r w:rsidRPr="00762494">
              <w:rPr>
                <w:b/>
                <w:bCs/>
                <w:color w:val="000000"/>
                <w:sz w:val="20"/>
                <w:szCs w:val="20"/>
              </w:rPr>
              <w:t>тартыштыгы</w:t>
            </w:r>
            <w:proofErr w:type="spellEnd"/>
            <w:r w:rsidRPr="00762494">
              <w:rPr>
                <w:b/>
                <w:bCs/>
                <w:color w:val="000000"/>
                <w:sz w:val="20"/>
                <w:szCs w:val="20"/>
              </w:rPr>
              <w:t xml:space="preserve"> (-), </w:t>
            </w:r>
            <w:proofErr w:type="spellStart"/>
            <w:r w:rsidRPr="00762494">
              <w:rPr>
                <w:b/>
                <w:bCs/>
                <w:color w:val="000000"/>
                <w:sz w:val="20"/>
                <w:szCs w:val="20"/>
              </w:rPr>
              <w:t>профицити</w:t>
            </w:r>
            <w:proofErr w:type="spellEnd"/>
          </w:p>
        </w:tc>
        <w:tc>
          <w:tcPr>
            <w:tcW w:w="539" w:type="pct"/>
            <w:tcBorders>
              <w:top w:val="nil"/>
              <w:left w:val="nil"/>
              <w:bottom w:val="nil"/>
              <w:right w:val="nil"/>
            </w:tcBorders>
            <w:vAlign w:val="bottom"/>
            <w:hideMark/>
          </w:tcPr>
          <w:p w14:paraId="1DCC0056" w14:textId="77777777" w:rsidR="00762494" w:rsidRPr="00762494" w:rsidRDefault="00762494" w:rsidP="00762494">
            <w:pPr>
              <w:jc w:val="right"/>
              <w:rPr>
                <w:b/>
                <w:bCs/>
                <w:sz w:val="20"/>
                <w:szCs w:val="20"/>
              </w:rPr>
            </w:pPr>
            <w:r w:rsidRPr="00762494">
              <w:rPr>
                <w:b/>
                <w:bCs/>
                <w:sz w:val="20"/>
                <w:szCs w:val="20"/>
              </w:rPr>
              <w:t>24 351,3</w:t>
            </w:r>
          </w:p>
        </w:tc>
        <w:tc>
          <w:tcPr>
            <w:tcW w:w="607" w:type="pct"/>
            <w:tcBorders>
              <w:top w:val="nil"/>
              <w:left w:val="nil"/>
              <w:bottom w:val="nil"/>
              <w:right w:val="nil"/>
            </w:tcBorders>
            <w:vAlign w:val="bottom"/>
            <w:hideMark/>
          </w:tcPr>
          <w:p w14:paraId="3635936C" w14:textId="77777777" w:rsidR="00762494" w:rsidRPr="00762494" w:rsidRDefault="00762494" w:rsidP="00762494">
            <w:pPr>
              <w:jc w:val="right"/>
              <w:rPr>
                <w:b/>
                <w:bCs/>
                <w:sz w:val="20"/>
                <w:szCs w:val="20"/>
              </w:rPr>
            </w:pPr>
            <w:r w:rsidRPr="00762494">
              <w:rPr>
                <w:b/>
                <w:bCs/>
                <w:sz w:val="20"/>
                <w:szCs w:val="20"/>
              </w:rPr>
              <w:t>45 488,7</w:t>
            </w:r>
          </w:p>
        </w:tc>
        <w:tc>
          <w:tcPr>
            <w:tcW w:w="496" w:type="pct"/>
            <w:tcBorders>
              <w:top w:val="nil"/>
              <w:left w:val="nil"/>
              <w:bottom w:val="nil"/>
              <w:right w:val="nil"/>
            </w:tcBorders>
            <w:vAlign w:val="bottom"/>
            <w:hideMark/>
          </w:tcPr>
          <w:p w14:paraId="40656835" w14:textId="77777777" w:rsidR="00762494" w:rsidRPr="00762494" w:rsidRDefault="00762494" w:rsidP="00762494">
            <w:pPr>
              <w:jc w:val="right"/>
              <w:rPr>
                <w:b/>
                <w:bCs/>
                <w:sz w:val="20"/>
                <w:szCs w:val="20"/>
              </w:rPr>
            </w:pPr>
            <w:r w:rsidRPr="00762494">
              <w:rPr>
                <w:b/>
                <w:bCs/>
                <w:sz w:val="20"/>
                <w:szCs w:val="20"/>
              </w:rPr>
              <w:t>100,0</w:t>
            </w:r>
          </w:p>
        </w:tc>
        <w:tc>
          <w:tcPr>
            <w:tcW w:w="543" w:type="pct"/>
            <w:tcBorders>
              <w:top w:val="nil"/>
              <w:left w:val="nil"/>
              <w:bottom w:val="nil"/>
              <w:right w:val="nil"/>
            </w:tcBorders>
            <w:vAlign w:val="bottom"/>
            <w:hideMark/>
          </w:tcPr>
          <w:p w14:paraId="0D5B8828" w14:textId="77777777" w:rsidR="00762494" w:rsidRPr="00762494" w:rsidRDefault="00762494" w:rsidP="00762494">
            <w:pPr>
              <w:jc w:val="right"/>
              <w:rPr>
                <w:b/>
                <w:bCs/>
                <w:sz w:val="20"/>
                <w:szCs w:val="20"/>
              </w:rPr>
            </w:pPr>
            <w:r w:rsidRPr="00762494">
              <w:rPr>
                <w:b/>
                <w:bCs/>
                <w:sz w:val="20"/>
                <w:szCs w:val="20"/>
              </w:rPr>
              <w:t>100,0</w:t>
            </w:r>
          </w:p>
        </w:tc>
        <w:tc>
          <w:tcPr>
            <w:tcW w:w="518" w:type="pct"/>
            <w:gridSpan w:val="2"/>
            <w:tcBorders>
              <w:top w:val="nil"/>
              <w:left w:val="nil"/>
              <w:bottom w:val="nil"/>
              <w:right w:val="nil"/>
            </w:tcBorders>
            <w:vAlign w:val="bottom"/>
            <w:hideMark/>
          </w:tcPr>
          <w:p w14:paraId="0B832447" w14:textId="77777777" w:rsidR="00762494" w:rsidRPr="00762494" w:rsidRDefault="00762494" w:rsidP="00762494">
            <w:pPr>
              <w:jc w:val="right"/>
              <w:rPr>
                <w:b/>
                <w:bCs/>
                <w:sz w:val="20"/>
                <w:szCs w:val="20"/>
              </w:rPr>
            </w:pPr>
            <w:r w:rsidRPr="00762494">
              <w:rPr>
                <w:b/>
                <w:bCs/>
                <w:sz w:val="20"/>
                <w:szCs w:val="20"/>
              </w:rPr>
              <w:t>2,5</w:t>
            </w:r>
          </w:p>
        </w:tc>
        <w:tc>
          <w:tcPr>
            <w:tcW w:w="539" w:type="pct"/>
            <w:tcBorders>
              <w:top w:val="nil"/>
              <w:left w:val="nil"/>
              <w:bottom w:val="nil"/>
              <w:right w:val="nil"/>
            </w:tcBorders>
            <w:vAlign w:val="bottom"/>
            <w:hideMark/>
          </w:tcPr>
          <w:p w14:paraId="41135EAE" w14:textId="77777777" w:rsidR="00762494" w:rsidRPr="00762494" w:rsidRDefault="00762494" w:rsidP="00762494">
            <w:pPr>
              <w:jc w:val="right"/>
              <w:rPr>
                <w:b/>
                <w:bCs/>
                <w:sz w:val="20"/>
                <w:szCs w:val="20"/>
              </w:rPr>
            </w:pPr>
            <w:r w:rsidRPr="00762494">
              <w:rPr>
                <w:b/>
                <w:bCs/>
                <w:sz w:val="20"/>
                <w:szCs w:val="20"/>
              </w:rPr>
              <w:t>4,2</w:t>
            </w:r>
          </w:p>
        </w:tc>
      </w:tr>
      <w:tr w:rsidR="00762494" w:rsidRPr="00762494" w14:paraId="60C37D7F" w14:textId="77777777" w:rsidTr="00ED5F92">
        <w:trPr>
          <w:trHeight w:val="170"/>
        </w:trPr>
        <w:tc>
          <w:tcPr>
            <w:tcW w:w="1758" w:type="pct"/>
            <w:tcBorders>
              <w:top w:val="nil"/>
              <w:left w:val="nil"/>
              <w:bottom w:val="nil"/>
              <w:right w:val="nil"/>
            </w:tcBorders>
            <w:vAlign w:val="bottom"/>
          </w:tcPr>
          <w:p w14:paraId="478B396B" w14:textId="77777777" w:rsidR="00762494" w:rsidRPr="00762494" w:rsidRDefault="00762494" w:rsidP="00762494">
            <w:pPr>
              <w:ind w:left="57" w:hanging="57"/>
              <w:rPr>
                <w:b/>
                <w:bCs/>
                <w:color w:val="000000"/>
                <w:sz w:val="16"/>
                <w:szCs w:val="16"/>
              </w:rPr>
            </w:pPr>
          </w:p>
        </w:tc>
        <w:tc>
          <w:tcPr>
            <w:tcW w:w="539" w:type="pct"/>
            <w:tcBorders>
              <w:top w:val="nil"/>
              <w:left w:val="nil"/>
              <w:bottom w:val="nil"/>
              <w:right w:val="nil"/>
            </w:tcBorders>
            <w:vAlign w:val="bottom"/>
          </w:tcPr>
          <w:p w14:paraId="432699E2" w14:textId="77777777" w:rsidR="00762494" w:rsidRPr="00762494" w:rsidRDefault="00762494" w:rsidP="00762494">
            <w:pPr>
              <w:jc w:val="right"/>
              <w:rPr>
                <w:sz w:val="16"/>
                <w:szCs w:val="16"/>
              </w:rPr>
            </w:pPr>
          </w:p>
        </w:tc>
        <w:tc>
          <w:tcPr>
            <w:tcW w:w="607" w:type="pct"/>
            <w:tcBorders>
              <w:top w:val="nil"/>
              <w:left w:val="nil"/>
              <w:bottom w:val="nil"/>
              <w:right w:val="nil"/>
            </w:tcBorders>
            <w:vAlign w:val="bottom"/>
          </w:tcPr>
          <w:p w14:paraId="3AEA4F0A" w14:textId="77777777" w:rsidR="00762494" w:rsidRPr="00762494" w:rsidRDefault="00762494" w:rsidP="00762494">
            <w:pPr>
              <w:jc w:val="right"/>
              <w:rPr>
                <w:sz w:val="16"/>
                <w:szCs w:val="16"/>
              </w:rPr>
            </w:pPr>
          </w:p>
        </w:tc>
        <w:tc>
          <w:tcPr>
            <w:tcW w:w="496" w:type="pct"/>
            <w:tcBorders>
              <w:top w:val="nil"/>
              <w:left w:val="nil"/>
              <w:bottom w:val="nil"/>
              <w:right w:val="nil"/>
            </w:tcBorders>
            <w:vAlign w:val="bottom"/>
          </w:tcPr>
          <w:p w14:paraId="49E7079A" w14:textId="77777777" w:rsidR="00762494" w:rsidRPr="00762494" w:rsidRDefault="00762494" w:rsidP="00762494">
            <w:pPr>
              <w:jc w:val="right"/>
              <w:rPr>
                <w:sz w:val="16"/>
                <w:szCs w:val="16"/>
              </w:rPr>
            </w:pPr>
          </w:p>
        </w:tc>
        <w:tc>
          <w:tcPr>
            <w:tcW w:w="543" w:type="pct"/>
            <w:tcBorders>
              <w:top w:val="nil"/>
              <w:left w:val="nil"/>
              <w:bottom w:val="nil"/>
              <w:right w:val="nil"/>
            </w:tcBorders>
            <w:vAlign w:val="bottom"/>
          </w:tcPr>
          <w:p w14:paraId="3F1B7809" w14:textId="77777777" w:rsidR="00762494" w:rsidRPr="00762494" w:rsidRDefault="00762494" w:rsidP="00762494">
            <w:pPr>
              <w:jc w:val="right"/>
              <w:rPr>
                <w:sz w:val="16"/>
                <w:szCs w:val="16"/>
              </w:rPr>
            </w:pPr>
          </w:p>
        </w:tc>
        <w:tc>
          <w:tcPr>
            <w:tcW w:w="518" w:type="pct"/>
            <w:gridSpan w:val="2"/>
            <w:tcBorders>
              <w:top w:val="nil"/>
              <w:left w:val="nil"/>
              <w:bottom w:val="nil"/>
              <w:right w:val="nil"/>
            </w:tcBorders>
            <w:vAlign w:val="bottom"/>
          </w:tcPr>
          <w:p w14:paraId="1BD8C9FD" w14:textId="77777777" w:rsidR="00762494" w:rsidRPr="00762494" w:rsidRDefault="00762494" w:rsidP="00762494">
            <w:pPr>
              <w:jc w:val="right"/>
              <w:rPr>
                <w:sz w:val="16"/>
                <w:szCs w:val="16"/>
              </w:rPr>
            </w:pPr>
          </w:p>
        </w:tc>
        <w:tc>
          <w:tcPr>
            <w:tcW w:w="539" w:type="pct"/>
            <w:tcBorders>
              <w:top w:val="nil"/>
              <w:left w:val="nil"/>
              <w:bottom w:val="nil"/>
              <w:right w:val="nil"/>
            </w:tcBorders>
            <w:vAlign w:val="bottom"/>
          </w:tcPr>
          <w:p w14:paraId="66C9A4C8" w14:textId="77777777" w:rsidR="00762494" w:rsidRPr="00762494" w:rsidRDefault="00762494" w:rsidP="00762494">
            <w:pPr>
              <w:jc w:val="right"/>
              <w:rPr>
                <w:sz w:val="16"/>
                <w:szCs w:val="16"/>
              </w:rPr>
            </w:pPr>
          </w:p>
        </w:tc>
      </w:tr>
      <w:tr w:rsidR="00762494" w:rsidRPr="00762494" w14:paraId="61F7F64D" w14:textId="77777777" w:rsidTr="00ED5F92">
        <w:tc>
          <w:tcPr>
            <w:tcW w:w="1758" w:type="pct"/>
            <w:tcBorders>
              <w:top w:val="nil"/>
              <w:left w:val="nil"/>
              <w:bottom w:val="nil"/>
              <w:right w:val="nil"/>
            </w:tcBorders>
            <w:vAlign w:val="bottom"/>
            <w:hideMark/>
          </w:tcPr>
          <w:p w14:paraId="46B2601B" w14:textId="77777777" w:rsidR="00762494" w:rsidRPr="00762494" w:rsidRDefault="00762494" w:rsidP="00762494">
            <w:pPr>
              <w:spacing w:before="20" w:after="20"/>
              <w:ind w:left="57" w:hanging="57"/>
              <w:rPr>
                <w:b/>
                <w:bCs/>
                <w:color w:val="000000"/>
                <w:sz w:val="20"/>
                <w:szCs w:val="20"/>
              </w:rPr>
            </w:pPr>
            <w:proofErr w:type="spellStart"/>
            <w:r w:rsidRPr="00762494">
              <w:rPr>
                <w:b/>
                <w:bCs/>
                <w:color w:val="000000"/>
                <w:sz w:val="20"/>
                <w:szCs w:val="20"/>
              </w:rPr>
              <w:t>Бюджеттин</w:t>
            </w:r>
            <w:proofErr w:type="spellEnd"/>
            <w:r w:rsidRPr="00762494">
              <w:rPr>
                <w:b/>
                <w:bCs/>
                <w:color w:val="000000"/>
                <w:sz w:val="20"/>
                <w:szCs w:val="20"/>
              </w:rPr>
              <w:t xml:space="preserve"> </w:t>
            </w:r>
            <w:proofErr w:type="spellStart"/>
            <w:r w:rsidRPr="00762494">
              <w:rPr>
                <w:b/>
                <w:bCs/>
                <w:color w:val="000000"/>
                <w:sz w:val="20"/>
                <w:szCs w:val="20"/>
              </w:rPr>
              <w:t>тартыштыгын</w:t>
            </w:r>
            <w:proofErr w:type="spellEnd"/>
            <w:r w:rsidRPr="00762494">
              <w:rPr>
                <w:b/>
                <w:bCs/>
                <w:color w:val="000000"/>
                <w:sz w:val="20"/>
                <w:szCs w:val="20"/>
              </w:rPr>
              <w:t xml:space="preserve"> </w:t>
            </w:r>
            <w:proofErr w:type="spellStart"/>
            <w:r w:rsidRPr="00762494">
              <w:rPr>
                <w:b/>
                <w:bCs/>
                <w:color w:val="000000"/>
                <w:sz w:val="20"/>
                <w:szCs w:val="20"/>
              </w:rPr>
              <w:t>каржылоо</w:t>
            </w:r>
            <w:proofErr w:type="spellEnd"/>
            <w:r w:rsidRPr="00762494">
              <w:rPr>
                <w:b/>
                <w:bCs/>
                <w:color w:val="000000"/>
                <w:sz w:val="20"/>
                <w:szCs w:val="20"/>
              </w:rPr>
              <w:t xml:space="preserve"> </w:t>
            </w:r>
            <w:proofErr w:type="spellStart"/>
            <w:r w:rsidRPr="00762494">
              <w:rPr>
                <w:b/>
                <w:bCs/>
                <w:color w:val="000000"/>
                <w:sz w:val="20"/>
                <w:szCs w:val="20"/>
              </w:rPr>
              <w:t>булактары</w:t>
            </w:r>
            <w:proofErr w:type="spellEnd"/>
          </w:p>
        </w:tc>
        <w:tc>
          <w:tcPr>
            <w:tcW w:w="539" w:type="pct"/>
            <w:tcBorders>
              <w:top w:val="nil"/>
              <w:left w:val="nil"/>
              <w:bottom w:val="nil"/>
              <w:right w:val="nil"/>
            </w:tcBorders>
            <w:vAlign w:val="bottom"/>
            <w:hideMark/>
          </w:tcPr>
          <w:p w14:paraId="441DC606" w14:textId="77777777" w:rsidR="00762494" w:rsidRPr="00762494" w:rsidRDefault="00762494" w:rsidP="00762494">
            <w:pPr>
              <w:jc w:val="right"/>
              <w:rPr>
                <w:b/>
                <w:bCs/>
                <w:sz w:val="20"/>
                <w:szCs w:val="20"/>
              </w:rPr>
            </w:pPr>
            <w:r w:rsidRPr="00762494">
              <w:rPr>
                <w:b/>
                <w:bCs/>
                <w:sz w:val="20"/>
                <w:szCs w:val="20"/>
              </w:rPr>
              <w:t>9 957,7</w:t>
            </w:r>
          </w:p>
        </w:tc>
        <w:tc>
          <w:tcPr>
            <w:tcW w:w="607" w:type="pct"/>
            <w:tcBorders>
              <w:top w:val="nil"/>
              <w:left w:val="nil"/>
              <w:bottom w:val="nil"/>
              <w:right w:val="nil"/>
            </w:tcBorders>
            <w:vAlign w:val="bottom"/>
            <w:hideMark/>
          </w:tcPr>
          <w:p w14:paraId="4542A254" w14:textId="77777777" w:rsidR="00762494" w:rsidRPr="00762494" w:rsidRDefault="00762494" w:rsidP="00762494">
            <w:pPr>
              <w:jc w:val="right"/>
              <w:rPr>
                <w:b/>
                <w:bCs/>
                <w:sz w:val="20"/>
                <w:szCs w:val="20"/>
              </w:rPr>
            </w:pPr>
            <w:r w:rsidRPr="00762494">
              <w:rPr>
                <w:b/>
                <w:bCs/>
                <w:sz w:val="20"/>
                <w:szCs w:val="20"/>
              </w:rPr>
              <w:t>-8 948,5</w:t>
            </w:r>
          </w:p>
        </w:tc>
        <w:tc>
          <w:tcPr>
            <w:tcW w:w="496" w:type="pct"/>
            <w:tcBorders>
              <w:top w:val="nil"/>
              <w:left w:val="nil"/>
              <w:bottom w:val="nil"/>
              <w:right w:val="nil"/>
            </w:tcBorders>
            <w:vAlign w:val="bottom"/>
            <w:hideMark/>
          </w:tcPr>
          <w:p w14:paraId="285A5BAA" w14:textId="77777777" w:rsidR="00762494" w:rsidRPr="00762494" w:rsidRDefault="00762494" w:rsidP="00762494">
            <w:pPr>
              <w:jc w:val="right"/>
              <w:rPr>
                <w:b/>
                <w:bCs/>
                <w:sz w:val="20"/>
                <w:szCs w:val="20"/>
              </w:rPr>
            </w:pPr>
            <w:r w:rsidRPr="00762494">
              <w:rPr>
                <w:b/>
                <w:bCs/>
                <w:sz w:val="20"/>
                <w:szCs w:val="20"/>
              </w:rPr>
              <w:t>-</w:t>
            </w:r>
          </w:p>
        </w:tc>
        <w:tc>
          <w:tcPr>
            <w:tcW w:w="543" w:type="pct"/>
            <w:tcBorders>
              <w:top w:val="nil"/>
              <w:left w:val="nil"/>
              <w:bottom w:val="nil"/>
              <w:right w:val="nil"/>
            </w:tcBorders>
            <w:vAlign w:val="bottom"/>
            <w:hideMark/>
          </w:tcPr>
          <w:p w14:paraId="2D7B58DC" w14:textId="77777777" w:rsidR="00762494" w:rsidRPr="00762494" w:rsidRDefault="00762494" w:rsidP="00762494">
            <w:pPr>
              <w:jc w:val="right"/>
              <w:rPr>
                <w:b/>
                <w:bCs/>
                <w:sz w:val="20"/>
                <w:szCs w:val="20"/>
              </w:rPr>
            </w:pPr>
            <w:r w:rsidRPr="00762494">
              <w:rPr>
                <w:b/>
                <w:bCs/>
                <w:sz w:val="20"/>
                <w:szCs w:val="20"/>
              </w:rPr>
              <w:t>-</w:t>
            </w:r>
          </w:p>
        </w:tc>
        <w:tc>
          <w:tcPr>
            <w:tcW w:w="518" w:type="pct"/>
            <w:gridSpan w:val="2"/>
            <w:tcBorders>
              <w:top w:val="nil"/>
              <w:left w:val="nil"/>
              <w:bottom w:val="nil"/>
              <w:right w:val="nil"/>
            </w:tcBorders>
            <w:vAlign w:val="bottom"/>
            <w:hideMark/>
          </w:tcPr>
          <w:p w14:paraId="700CAA10" w14:textId="77777777" w:rsidR="00762494" w:rsidRPr="00762494" w:rsidRDefault="00762494" w:rsidP="00762494">
            <w:pPr>
              <w:jc w:val="right"/>
              <w:rPr>
                <w:b/>
                <w:bCs/>
                <w:sz w:val="20"/>
                <w:szCs w:val="20"/>
              </w:rPr>
            </w:pPr>
            <w:r w:rsidRPr="00762494">
              <w:rPr>
                <w:b/>
                <w:bCs/>
                <w:sz w:val="20"/>
                <w:szCs w:val="20"/>
              </w:rPr>
              <w:t>-</w:t>
            </w:r>
          </w:p>
        </w:tc>
        <w:tc>
          <w:tcPr>
            <w:tcW w:w="539" w:type="pct"/>
            <w:tcBorders>
              <w:top w:val="nil"/>
              <w:left w:val="nil"/>
              <w:bottom w:val="nil"/>
              <w:right w:val="nil"/>
            </w:tcBorders>
            <w:vAlign w:val="bottom"/>
            <w:hideMark/>
          </w:tcPr>
          <w:p w14:paraId="30E52638" w14:textId="77777777" w:rsidR="00762494" w:rsidRPr="00762494" w:rsidRDefault="00762494" w:rsidP="00762494">
            <w:pPr>
              <w:jc w:val="right"/>
              <w:rPr>
                <w:b/>
                <w:bCs/>
                <w:sz w:val="20"/>
                <w:szCs w:val="20"/>
              </w:rPr>
            </w:pPr>
            <w:r w:rsidRPr="00762494">
              <w:rPr>
                <w:b/>
                <w:bCs/>
                <w:sz w:val="20"/>
                <w:szCs w:val="20"/>
              </w:rPr>
              <w:t>-</w:t>
            </w:r>
          </w:p>
        </w:tc>
      </w:tr>
      <w:tr w:rsidR="00762494" w:rsidRPr="00762494" w14:paraId="3B00E737" w14:textId="77777777" w:rsidTr="00ED5F92">
        <w:tc>
          <w:tcPr>
            <w:tcW w:w="1758" w:type="pct"/>
            <w:tcBorders>
              <w:top w:val="nil"/>
              <w:left w:val="nil"/>
              <w:bottom w:val="nil"/>
              <w:right w:val="nil"/>
            </w:tcBorders>
            <w:vAlign w:val="bottom"/>
            <w:hideMark/>
          </w:tcPr>
          <w:p w14:paraId="00B0DE83" w14:textId="77777777" w:rsidR="00762494" w:rsidRPr="00762494" w:rsidRDefault="00762494" w:rsidP="00762494">
            <w:pPr>
              <w:spacing w:before="20" w:after="20"/>
              <w:ind w:left="170" w:hanging="57"/>
              <w:rPr>
                <w:bCs/>
                <w:color w:val="000000"/>
                <w:sz w:val="20"/>
                <w:szCs w:val="20"/>
              </w:rPr>
            </w:pPr>
            <w:r w:rsidRPr="00762494">
              <w:rPr>
                <w:sz w:val="20"/>
                <w:szCs w:val="20"/>
              </w:rPr>
              <w:t>Ички</w:t>
            </w:r>
            <w:r w:rsidRPr="00762494">
              <w:rPr>
                <w:bCs/>
                <w:color w:val="000000"/>
                <w:sz w:val="20"/>
                <w:szCs w:val="20"/>
              </w:rPr>
              <w:t xml:space="preserve"> </w:t>
            </w:r>
            <w:proofErr w:type="spellStart"/>
            <w:r w:rsidRPr="00762494">
              <w:rPr>
                <w:bCs/>
                <w:color w:val="000000"/>
                <w:sz w:val="20"/>
                <w:szCs w:val="20"/>
              </w:rPr>
              <w:t>каржылоо</w:t>
            </w:r>
            <w:proofErr w:type="spellEnd"/>
          </w:p>
        </w:tc>
        <w:tc>
          <w:tcPr>
            <w:tcW w:w="539" w:type="pct"/>
            <w:tcBorders>
              <w:top w:val="nil"/>
              <w:left w:val="nil"/>
              <w:bottom w:val="nil"/>
              <w:right w:val="nil"/>
            </w:tcBorders>
            <w:vAlign w:val="bottom"/>
            <w:hideMark/>
          </w:tcPr>
          <w:p w14:paraId="1C5508B4" w14:textId="77777777" w:rsidR="00762494" w:rsidRPr="00762494" w:rsidRDefault="00762494" w:rsidP="00762494">
            <w:pPr>
              <w:jc w:val="right"/>
              <w:rPr>
                <w:sz w:val="20"/>
                <w:szCs w:val="20"/>
              </w:rPr>
            </w:pPr>
            <w:r w:rsidRPr="00762494">
              <w:rPr>
                <w:sz w:val="20"/>
                <w:szCs w:val="20"/>
              </w:rPr>
              <w:t>6 510,2</w:t>
            </w:r>
          </w:p>
        </w:tc>
        <w:tc>
          <w:tcPr>
            <w:tcW w:w="607" w:type="pct"/>
            <w:tcBorders>
              <w:top w:val="nil"/>
              <w:left w:val="nil"/>
              <w:bottom w:val="nil"/>
              <w:right w:val="nil"/>
            </w:tcBorders>
            <w:vAlign w:val="bottom"/>
            <w:hideMark/>
          </w:tcPr>
          <w:p w14:paraId="053BB551" w14:textId="77777777" w:rsidR="00762494" w:rsidRPr="00762494" w:rsidRDefault="00762494" w:rsidP="00762494">
            <w:pPr>
              <w:jc w:val="right"/>
              <w:rPr>
                <w:sz w:val="20"/>
                <w:szCs w:val="20"/>
              </w:rPr>
            </w:pPr>
            <w:r w:rsidRPr="00762494">
              <w:rPr>
                <w:sz w:val="20"/>
                <w:szCs w:val="20"/>
              </w:rPr>
              <w:t>3 461,2</w:t>
            </w:r>
          </w:p>
        </w:tc>
        <w:tc>
          <w:tcPr>
            <w:tcW w:w="496" w:type="pct"/>
            <w:tcBorders>
              <w:top w:val="nil"/>
              <w:left w:val="nil"/>
              <w:bottom w:val="nil"/>
              <w:right w:val="nil"/>
            </w:tcBorders>
            <w:vAlign w:val="bottom"/>
            <w:hideMark/>
          </w:tcPr>
          <w:p w14:paraId="5EA78DD2" w14:textId="77777777" w:rsidR="00762494" w:rsidRPr="00762494" w:rsidRDefault="00762494" w:rsidP="00762494">
            <w:pPr>
              <w:jc w:val="right"/>
              <w:rPr>
                <w:sz w:val="20"/>
                <w:szCs w:val="20"/>
              </w:rPr>
            </w:pPr>
            <w:r w:rsidRPr="00762494">
              <w:rPr>
                <w:sz w:val="20"/>
                <w:szCs w:val="20"/>
              </w:rPr>
              <w:t>-</w:t>
            </w:r>
          </w:p>
        </w:tc>
        <w:tc>
          <w:tcPr>
            <w:tcW w:w="543" w:type="pct"/>
            <w:tcBorders>
              <w:top w:val="nil"/>
              <w:left w:val="nil"/>
              <w:bottom w:val="nil"/>
              <w:right w:val="nil"/>
            </w:tcBorders>
            <w:vAlign w:val="bottom"/>
            <w:hideMark/>
          </w:tcPr>
          <w:p w14:paraId="5CF8ABFC" w14:textId="77777777" w:rsidR="00762494" w:rsidRPr="00762494" w:rsidRDefault="00762494" w:rsidP="00762494">
            <w:pPr>
              <w:jc w:val="right"/>
              <w:rPr>
                <w:sz w:val="20"/>
                <w:szCs w:val="20"/>
              </w:rPr>
            </w:pPr>
            <w:r w:rsidRPr="00762494">
              <w:rPr>
                <w:sz w:val="20"/>
                <w:szCs w:val="20"/>
              </w:rPr>
              <w:t>-</w:t>
            </w:r>
          </w:p>
        </w:tc>
        <w:tc>
          <w:tcPr>
            <w:tcW w:w="518" w:type="pct"/>
            <w:gridSpan w:val="2"/>
            <w:tcBorders>
              <w:top w:val="nil"/>
              <w:left w:val="nil"/>
              <w:bottom w:val="nil"/>
              <w:right w:val="nil"/>
            </w:tcBorders>
            <w:vAlign w:val="bottom"/>
            <w:hideMark/>
          </w:tcPr>
          <w:p w14:paraId="4AEAB9EA" w14:textId="77777777" w:rsidR="00762494" w:rsidRPr="00762494" w:rsidRDefault="00762494" w:rsidP="00762494">
            <w:pPr>
              <w:jc w:val="right"/>
              <w:rPr>
                <w:sz w:val="20"/>
                <w:szCs w:val="20"/>
              </w:rPr>
            </w:pPr>
            <w:r w:rsidRPr="00762494">
              <w:rPr>
                <w:sz w:val="20"/>
                <w:szCs w:val="20"/>
              </w:rPr>
              <w:t>-</w:t>
            </w:r>
          </w:p>
        </w:tc>
        <w:tc>
          <w:tcPr>
            <w:tcW w:w="539" w:type="pct"/>
            <w:tcBorders>
              <w:top w:val="nil"/>
              <w:left w:val="nil"/>
              <w:bottom w:val="nil"/>
              <w:right w:val="nil"/>
            </w:tcBorders>
            <w:vAlign w:val="bottom"/>
            <w:hideMark/>
          </w:tcPr>
          <w:p w14:paraId="29EB17E8" w14:textId="77777777" w:rsidR="00762494" w:rsidRPr="00762494" w:rsidRDefault="00762494" w:rsidP="00762494">
            <w:pPr>
              <w:jc w:val="right"/>
              <w:rPr>
                <w:sz w:val="20"/>
                <w:szCs w:val="20"/>
              </w:rPr>
            </w:pPr>
            <w:r w:rsidRPr="00762494">
              <w:rPr>
                <w:sz w:val="20"/>
                <w:szCs w:val="20"/>
              </w:rPr>
              <w:t>-</w:t>
            </w:r>
          </w:p>
        </w:tc>
      </w:tr>
      <w:tr w:rsidR="00762494" w:rsidRPr="00762494" w14:paraId="79E60F50" w14:textId="77777777" w:rsidTr="00ED5F92">
        <w:tc>
          <w:tcPr>
            <w:tcW w:w="1758" w:type="pct"/>
            <w:tcBorders>
              <w:top w:val="nil"/>
              <w:left w:val="nil"/>
              <w:bottom w:val="single" w:sz="8" w:space="0" w:color="auto"/>
              <w:right w:val="nil"/>
            </w:tcBorders>
            <w:vAlign w:val="bottom"/>
            <w:hideMark/>
          </w:tcPr>
          <w:p w14:paraId="2CB2EAD8" w14:textId="77777777" w:rsidR="00762494" w:rsidRPr="00762494" w:rsidRDefault="00762494" w:rsidP="00762494">
            <w:pPr>
              <w:spacing w:after="20"/>
              <w:ind w:left="170" w:hanging="57"/>
              <w:rPr>
                <w:bCs/>
                <w:sz w:val="20"/>
                <w:szCs w:val="20"/>
              </w:rPr>
            </w:pPr>
            <w:proofErr w:type="spellStart"/>
            <w:r w:rsidRPr="00762494">
              <w:rPr>
                <w:bCs/>
                <w:sz w:val="20"/>
                <w:szCs w:val="20"/>
              </w:rPr>
              <w:t>Тышкы</w:t>
            </w:r>
            <w:proofErr w:type="spellEnd"/>
            <w:r w:rsidRPr="00762494">
              <w:rPr>
                <w:bCs/>
                <w:sz w:val="20"/>
                <w:szCs w:val="20"/>
              </w:rPr>
              <w:t xml:space="preserve"> </w:t>
            </w:r>
            <w:proofErr w:type="spellStart"/>
            <w:r w:rsidRPr="00762494">
              <w:rPr>
                <w:sz w:val="20"/>
                <w:szCs w:val="20"/>
              </w:rPr>
              <w:t>каржылоо</w:t>
            </w:r>
            <w:proofErr w:type="spellEnd"/>
          </w:p>
        </w:tc>
        <w:tc>
          <w:tcPr>
            <w:tcW w:w="539" w:type="pct"/>
            <w:tcBorders>
              <w:top w:val="nil"/>
              <w:left w:val="nil"/>
              <w:bottom w:val="single" w:sz="8" w:space="0" w:color="auto"/>
              <w:right w:val="nil"/>
            </w:tcBorders>
            <w:vAlign w:val="bottom"/>
            <w:hideMark/>
          </w:tcPr>
          <w:p w14:paraId="66E82D58" w14:textId="77777777" w:rsidR="00762494" w:rsidRPr="00762494" w:rsidRDefault="00762494" w:rsidP="00762494">
            <w:pPr>
              <w:jc w:val="right"/>
              <w:rPr>
                <w:sz w:val="20"/>
                <w:szCs w:val="20"/>
              </w:rPr>
            </w:pPr>
            <w:r w:rsidRPr="00762494">
              <w:rPr>
                <w:sz w:val="20"/>
                <w:szCs w:val="20"/>
              </w:rPr>
              <w:t>3 447,5</w:t>
            </w:r>
          </w:p>
        </w:tc>
        <w:tc>
          <w:tcPr>
            <w:tcW w:w="607" w:type="pct"/>
            <w:tcBorders>
              <w:top w:val="nil"/>
              <w:left w:val="nil"/>
              <w:bottom w:val="single" w:sz="8" w:space="0" w:color="auto"/>
              <w:right w:val="nil"/>
            </w:tcBorders>
            <w:vAlign w:val="bottom"/>
            <w:hideMark/>
          </w:tcPr>
          <w:p w14:paraId="742070BE" w14:textId="77777777" w:rsidR="00762494" w:rsidRPr="00762494" w:rsidRDefault="00762494" w:rsidP="00762494">
            <w:pPr>
              <w:jc w:val="right"/>
              <w:rPr>
                <w:sz w:val="20"/>
                <w:szCs w:val="20"/>
              </w:rPr>
            </w:pPr>
            <w:r w:rsidRPr="00762494">
              <w:rPr>
                <w:sz w:val="20"/>
                <w:szCs w:val="20"/>
              </w:rPr>
              <w:t>-12 409,8</w:t>
            </w:r>
          </w:p>
        </w:tc>
        <w:tc>
          <w:tcPr>
            <w:tcW w:w="496" w:type="pct"/>
            <w:tcBorders>
              <w:top w:val="nil"/>
              <w:left w:val="nil"/>
              <w:bottom w:val="single" w:sz="8" w:space="0" w:color="auto"/>
              <w:right w:val="nil"/>
            </w:tcBorders>
            <w:vAlign w:val="bottom"/>
            <w:hideMark/>
          </w:tcPr>
          <w:p w14:paraId="1B9218D2" w14:textId="77777777" w:rsidR="00762494" w:rsidRPr="00762494" w:rsidRDefault="00762494" w:rsidP="00762494">
            <w:pPr>
              <w:jc w:val="right"/>
              <w:rPr>
                <w:sz w:val="20"/>
                <w:szCs w:val="20"/>
              </w:rPr>
            </w:pPr>
            <w:r w:rsidRPr="00762494">
              <w:rPr>
                <w:sz w:val="20"/>
                <w:szCs w:val="20"/>
              </w:rPr>
              <w:t>-</w:t>
            </w:r>
          </w:p>
        </w:tc>
        <w:tc>
          <w:tcPr>
            <w:tcW w:w="543" w:type="pct"/>
            <w:tcBorders>
              <w:top w:val="nil"/>
              <w:left w:val="nil"/>
              <w:bottom w:val="single" w:sz="8" w:space="0" w:color="auto"/>
              <w:right w:val="nil"/>
            </w:tcBorders>
            <w:vAlign w:val="bottom"/>
            <w:hideMark/>
          </w:tcPr>
          <w:p w14:paraId="4ECEE410" w14:textId="77777777" w:rsidR="00762494" w:rsidRPr="00762494" w:rsidRDefault="00762494" w:rsidP="00762494">
            <w:pPr>
              <w:jc w:val="right"/>
              <w:rPr>
                <w:sz w:val="20"/>
                <w:szCs w:val="20"/>
              </w:rPr>
            </w:pPr>
            <w:r w:rsidRPr="00762494">
              <w:rPr>
                <w:sz w:val="20"/>
                <w:szCs w:val="20"/>
              </w:rPr>
              <w:t>-</w:t>
            </w:r>
          </w:p>
        </w:tc>
        <w:tc>
          <w:tcPr>
            <w:tcW w:w="518" w:type="pct"/>
            <w:gridSpan w:val="2"/>
            <w:tcBorders>
              <w:top w:val="nil"/>
              <w:left w:val="nil"/>
              <w:bottom w:val="single" w:sz="8" w:space="0" w:color="auto"/>
              <w:right w:val="nil"/>
            </w:tcBorders>
            <w:vAlign w:val="bottom"/>
            <w:hideMark/>
          </w:tcPr>
          <w:p w14:paraId="7210275B" w14:textId="77777777" w:rsidR="00762494" w:rsidRPr="00762494" w:rsidRDefault="00762494" w:rsidP="00762494">
            <w:pPr>
              <w:jc w:val="right"/>
              <w:rPr>
                <w:sz w:val="20"/>
                <w:szCs w:val="20"/>
              </w:rPr>
            </w:pPr>
            <w:r w:rsidRPr="00762494">
              <w:rPr>
                <w:sz w:val="20"/>
                <w:szCs w:val="20"/>
              </w:rPr>
              <w:t>-</w:t>
            </w:r>
          </w:p>
        </w:tc>
        <w:tc>
          <w:tcPr>
            <w:tcW w:w="539" w:type="pct"/>
            <w:tcBorders>
              <w:top w:val="nil"/>
              <w:left w:val="nil"/>
              <w:bottom w:val="single" w:sz="8" w:space="0" w:color="auto"/>
              <w:right w:val="nil"/>
            </w:tcBorders>
            <w:vAlign w:val="bottom"/>
            <w:hideMark/>
          </w:tcPr>
          <w:p w14:paraId="70C2BD53" w14:textId="77777777" w:rsidR="00762494" w:rsidRPr="00762494" w:rsidRDefault="00762494" w:rsidP="00762494">
            <w:pPr>
              <w:jc w:val="right"/>
              <w:rPr>
                <w:sz w:val="20"/>
                <w:szCs w:val="20"/>
              </w:rPr>
            </w:pPr>
            <w:r w:rsidRPr="00762494">
              <w:rPr>
                <w:sz w:val="20"/>
                <w:szCs w:val="20"/>
              </w:rPr>
              <w:t>-</w:t>
            </w:r>
          </w:p>
        </w:tc>
      </w:tr>
    </w:tbl>
    <w:p w14:paraId="09E65B23" w14:textId="77777777" w:rsidR="00762494" w:rsidRPr="00762494" w:rsidRDefault="00762494" w:rsidP="00762494">
      <w:pPr>
        <w:spacing w:before="120"/>
        <w:ind w:firstLine="709"/>
        <w:jc w:val="both"/>
        <w:rPr>
          <w:color w:val="000000"/>
          <w:lang w:val="ky-KG"/>
        </w:rPr>
      </w:pPr>
      <w:r w:rsidRPr="00762494">
        <w:rPr>
          <w:i/>
          <w:lang w:val="ky-KG"/>
        </w:rPr>
        <w:t>Республикалык бюджеттин кирешеси</w:t>
      </w:r>
      <w:r w:rsidRPr="00762494">
        <w:rPr>
          <w:lang w:val="ky-KG"/>
        </w:rPr>
        <w:t xml:space="preserve"> </w:t>
      </w:r>
      <w:r w:rsidRPr="00762494">
        <w:rPr>
          <w:color w:val="000000"/>
          <w:lang w:val="ky-KG"/>
        </w:rPr>
        <w:t>(финансылык эмес активдерди сатуудан алынган каражаттарды кошкондо)</w:t>
      </w:r>
      <w:r w:rsidRPr="00762494">
        <w:rPr>
          <w:lang w:val="ky-KG"/>
        </w:rPr>
        <w:t xml:space="preserve"> ү.ж. январь-октябрында </w:t>
      </w:r>
      <w:r w:rsidRPr="00762494">
        <w:rPr>
          <w:color w:val="000000"/>
          <w:lang w:val="ky-KG"/>
        </w:rPr>
        <w:t xml:space="preserve">өткөн жылдын </w:t>
      </w:r>
      <w:r w:rsidRPr="00762494">
        <w:rPr>
          <w:iCs/>
          <w:lang w:val="ky-KG"/>
        </w:rPr>
        <w:t>тиешелүү мезгилине салыштырмалуу</w:t>
      </w:r>
      <w:r w:rsidRPr="00762494">
        <w:rPr>
          <w:lang w:val="ky-KG"/>
        </w:rPr>
        <w:t xml:space="preserve"> 49 400,7 </w:t>
      </w:r>
      <w:r w:rsidRPr="00762494">
        <w:rPr>
          <w:color w:val="000000"/>
          <w:lang w:val="ky-KG"/>
        </w:rPr>
        <w:t>млн. сомго (же 1</w:t>
      </w:r>
      <w:r w:rsidRPr="00762494">
        <w:rPr>
          <w:lang w:val="ky-KG"/>
        </w:rPr>
        <w:t xml:space="preserve">7,0 пайызга) көбөйдү жана 339 331,4 млн. сомду </w:t>
      </w:r>
      <w:r w:rsidRPr="00762494">
        <w:rPr>
          <w:color w:val="000000"/>
          <w:lang w:val="ky-KG"/>
        </w:rPr>
        <w:t xml:space="preserve">түздү, </w:t>
      </w:r>
      <w:r w:rsidRPr="00762494">
        <w:rPr>
          <w:i/>
          <w:iCs/>
          <w:lang w:val="ky-KG"/>
        </w:rPr>
        <w:t>республикалык бюджеттин чыгымдары</w:t>
      </w:r>
      <w:r w:rsidRPr="00762494">
        <w:rPr>
          <w:iCs/>
          <w:lang w:val="ky-KG"/>
        </w:rPr>
        <w:t xml:space="preserve"> (</w:t>
      </w:r>
      <w:r w:rsidRPr="00762494">
        <w:rPr>
          <w:color w:val="000000"/>
          <w:lang w:val="ky-KG"/>
        </w:rPr>
        <w:t xml:space="preserve">финансылык эмес активдерди сатып алууга кеткен каражаттарды кошкондо) </w:t>
      </w:r>
      <w:r w:rsidRPr="00762494">
        <w:rPr>
          <w:lang w:val="ky-KG"/>
        </w:rPr>
        <w:t>298</w:t>
      </w:r>
      <w:r w:rsidRPr="00762494">
        <w:rPr>
          <w:color w:val="000000"/>
          <w:lang w:val="ky-KG"/>
        </w:rPr>
        <w:t> 054,0 млн. сомду т</w:t>
      </w:r>
      <w:r w:rsidRPr="00762494">
        <w:rPr>
          <w:lang w:val="ky-KG"/>
        </w:rPr>
        <w:t xml:space="preserve">үзүп, </w:t>
      </w:r>
      <w:r w:rsidRPr="00762494">
        <w:rPr>
          <w:color w:val="000000"/>
          <w:lang w:val="ky-KG"/>
        </w:rPr>
        <w:t>30 123,1 млн. сомго (же 11,2 пайызга)</w:t>
      </w:r>
      <w:r w:rsidRPr="00762494">
        <w:rPr>
          <w:lang w:val="ky-KG"/>
        </w:rPr>
        <w:t xml:space="preserve"> көбөйдү.</w:t>
      </w:r>
    </w:p>
    <w:p w14:paraId="2F56D090" w14:textId="77777777" w:rsidR="005F2BB7" w:rsidRDefault="005F2BB7" w:rsidP="00762494">
      <w:pPr>
        <w:spacing w:before="120"/>
        <w:rPr>
          <w:b/>
          <w:bCs/>
          <w:color w:val="000000"/>
          <w:lang w:val="ky-KG"/>
        </w:rPr>
      </w:pPr>
    </w:p>
    <w:p w14:paraId="02941305" w14:textId="77777777" w:rsidR="005F2BB7" w:rsidRDefault="005F2BB7" w:rsidP="00762494">
      <w:pPr>
        <w:spacing w:before="120"/>
        <w:rPr>
          <w:b/>
          <w:bCs/>
          <w:color w:val="000000"/>
          <w:lang w:val="ky-KG"/>
        </w:rPr>
      </w:pPr>
    </w:p>
    <w:p w14:paraId="74877335" w14:textId="77777777" w:rsidR="005F2BB7" w:rsidRDefault="005F2BB7" w:rsidP="00762494">
      <w:pPr>
        <w:spacing w:before="120"/>
        <w:rPr>
          <w:b/>
          <w:bCs/>
          <w:color w:val="000000"/>
          <w:lang w:val="ky-KG"/>
        </w:rPr>
      </w:pPr>
    </w:p>
    <w:p w14:paraId="59E7E8FE" w14:textId="77777777" w:rsidR="005F2BB7" w:rsidRDefault="005F2BB7" w:rsidP="00762494">
      <w:pPr>
        <w:spacing w:before="120"/>
        <w:rPr>
          <w:b/>
          <w:bCs/>
          <w:color w:val="000000"/>
          <w:lang w:val="ky-KG"/>
        </w:rPr>
      </w:pPr>
    </w:p>
    <w:p w14:paraId="71FF64D1" w14:textId="77777777" w:rsidR="005F2BB7" w:rsidRDefault="005F2BB7" w:rsidP="00762494">
      <w:pPr>
        <w:spacing w:before="120"/>
        <w:rPr>
          <w:b/>
          <w:bCs/>
          <w:color w:val="000000"/>
          <w:lang w:val="ky-KG"/>
        </w:rPr>
      </w:pPr>
    </w:p>
    <w:p w14:paraId="654316EB" w14:textId="30E23B08" w:rsidR="00762494" w:rsidRPr="00762494" w:rsidRDefault="00126261" w:rsidP="00762494">
      <w:pPr>
        <w:spacing w:before="120"/>
        <w:rPr>
          <w:b/>
          <w:bCs/>
        </w:rPr>
      </w:pPr>
      <w:r>
        <w:rPr>
          <w:b/>
          <w:bCs/>
          <w:color w:val="000000"/>
          <w:lang w:val="ky-KG"/>
        </w:rPr>
        <w:lastRenderedPageBreak/>
        <w:t>7</w:t>
      </w:r>
      <w:r w:rsidR="00620BCA">
        <w:rPr>
          <w:b/>
          <w:bCs/>
          <w:color w:val="000000"/>
          <w:lang w:val="ky-KG"/>
        </w:rPr>
        <w:t>8</w:t>
      </w:r>
      <w:r w:rsidR="00762494" w:rsidRPr="00762494">
        <w:rPr>
          <w:b/>
          <w:bCs/>
          <w:color w:val="000000"/>
          <w:lang w:val="ky-KG"/>
        </w:rPr>
        <w:t xml:space="preserve">-таблица: </w:t>
      </w:r>
      <w:proofErr w:type="spellStart"/>
      <w:r w:rsidR="00762494" w:rsidRPr="00762494">
        <w:rPr>
          <w:b/>
          <w:bCs/>
        </w:rPr>
        <w:t>Республикалык</w:t>
      </w:r>
      <w:proofErr w:type="spellEnd"/>
      <w:r w:rsidR="00762494" w:rsidRPr="00762494">
        <w:rPr>
          <w:b/>
          <w:bCs/>
        </w:rPr>
        <w:t xml:space="preserve"> </w:t>
      </w:r>
      <w:proofErr w:type="spellStart"/>
      <w:r w:rsidR="00762494" w:rsidRPr="00762494">
        <w:rPr>
          <w:b/>
          <w:bCs/>
        </w:rPr>
        <w:t>бюджеттин</w:t>
      </w:r>
      <w:proofErr w:type="spellEnd"/>
      <w:r w:rsidR="00762494" w:rsidRPr="00762494">
        <w:rPr>
          <w:b/>
          <w:bCs/>
        </w:rPr>
        <w:t xml:space="preserve"> </w:t>
      </w:r>
      <w:proofErr w:type="spellStart"/>
      <w:r w:rsidR="00762494" w:rsidRPr="00762494">
        <w:rPr>
          <w:b/>
          <w:bCs/>
        </w:rPr>
        <w:t>аткарылышы</w:t>
      </w:r>
      <w:proofErr w:type="spellEnd"/>
    </w:p>
    <w:p w14:paraId="59D320F8" w14:textId="77777777" w:rsidR="00762494" w:rsidRPr="00762494" w:rsidRDefault="00762494" w:rsidP="00762494">
      <w:pPr>
        <w:spacing w:after="120"/>
        <w:ind w:firstLine="1191"/>
        <w:rPr>
          <w:b/>
          <w:bCs/>
          <w:sz w:val="20"/>
          <w:szCs w:val="20"/>
        </w:rPr>
      </w:pPr>
      <w:r w:rsidRPr="00762494">
        <w:rPr>
          <w:i/>
          <w:iCs/>
          <w:sz w:val="20"/>
          <w:szCs w:val="20"/>
        </w:rPr>
        <w:t>(млн. сом)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1259"/>
        <w:gridCol w:w="1257"/>
        <w:gridCol w:w="1201"/>
        <w:gridCol w:w="1130"/>
        <w:gridCol w:w="1380"/>
        <w:gridCol w:w="1214"/>
      </w:tblGrid>
      <w:tr w:rsidR="00762494" w:rsidRPr="00762494" w14:paraId="184CA2D3" w14:textId="77777777" w:rsidTr="00ED5F92">
        <w:trPr>
          <w:tblHeader/>
        </w:trPr>
        <w:tc>
          <w:tcPr>
            <w:tcW w:w="1139" w:type="pct"/>
            <w:vMerge w:val="restart"/>
            <w:tcBorders>
              <w:top w:val="single" w:sz="8" w:space="0" w:color="auto"/>
              <w:left w:val="nil"/>
              <w:bottom w:val="single" w:sz="8" w:space="0" w:color="auto"/>
              <w:right w:val="nil"/>
            </w:tcBorders>
          </w:tcPr>
          <w:p w14:paraId="13A49DA4" w14:textId="77777777" w:rsidR="00762494" w:rsidRPr="00762494" w:rsidRDefault="00762494" w:rsidP="00762494">
            <w:pPr>
              <w:spacing w:beforeLines="20" w:before="48" w:afterLines="20" w:after="48"/>
              <w:rPr>
                <w:b/>
                <w:sz w:val="20"/>
                <w:szCs w:val="20"/>
              </w:rPr>
            </w:pPr>
          </w:p>
        </w:tc>
        <w:tc>
          <w:tcPr>
            <w:tcW w:w="1305" w:type="pct"/>
            <w:gridSpan w:val="2"/>
            <w:tcBorders>
              <w:top w:val="single" w:sz="8" w:space="0" w:color="auto"/>
              <w:left w:val="nil"/>
              <w:bottom w:val="nil"/>
              <w:right w:val="nil"/>
            </w:tcBorders>
            <w:hideMark/>
          </w:tcPr>
          <w:p w14:paraId="2D40645C" w14:textId="77777777" w:rsidR="00762494" w:rsidRPr="00762494" w:rsidRDefault="00762494" w:rsidP="00762494">
            <w:pPr>
              <w:spacing w:beforeLines="20" w:before="48" w:afterLines="20" w:after="48"/>
              <w:jc w:val="center"/>
              <w:rPr>
                <w:b/>
                <w:sz w:val="20"/>
                <w:szCs w:val="20"/>
              </w:rPr>
            </w:pPr>
            <w:proofErr w:type="spellStart"/>
            <w:r w:rsidRPr="00762494">
              <w:rPr>
                <w:b/>
                <w:sz w:val="20"/>
                <w:szCs w:val="20"/>
              </w:rPr>
              <w:t>Кирешелер</w:t>
            </w:r>
            <w:proofErr w:type="spellEnd"/>
          </w:p>
        </w:tc>
        <w:tc>
          <w:tcPr>
            <w:tcW w:w="1209" w:type="pct"/>
            <w:gridSpan w:val="2"/>
            <w:tcBorders>
              <w:top w:val="single" w:sz="8" w:space="0" w:color="auto"/>
              <w:left w:val="nil"/>
              <w:bottom w:val="nil"/>
              <w:right w:val="nil"/>
            </w:tcBorders>
            <w:hideMark/>
          </w:tcPr>
          <w:p w14:paraId="1A56F7B7" w14:textId="77777777" w:rsidR="00762494" w:rsidRPr="00762494" w:rsidRDefault="00762494" w:rsidP="00762494">
            <w:pPr>
              <w:spacing w:beforeLines="20" w:before="48" w:afterLines="20" w:after="48"/>
              <w:jc w:val="center"/>
              <w:rPr>
                <w:b/>
                <w:sz w:val="20"/>
                <w:szCs w:val="20"/>
                <w:lang w:val="ky-KG"/>
              </w:rPr>
            </w:pPr>
            <w:proofErr w:type="spellStart"/>
            <w:r w:rsidRPr="00762494">
              <w:rPr>
                <w:b/>
                <w:sz w:val="20"/>
                <w:szCs w:val="20"/>
              </w:rPr>
              <w:t>Чыгымдар</w:t>
            </w:r>
            <w:proofErr w:type="spellEnd"/>
          </w:p>
        </w:tc>
        <w:tc>
          <w:tcPr>
            <w:tcW w:w="1346" w:type="pct"/>
            <w:gridSpan w:val="2"/>
            <w:tcBorders>
              <w:top w:val="single" w:sz="8" w:space="0" w:color="auto"/>
              <w:left w:val="nil"/>
              <w:bottom w:val="single" w:sz="4" w:space="0" w:color="auto"/>
              <w:right w:val="nil"/>
            </w:tcBorders>
            <w:hideMark/>
          </w:tcPr>
          <w:p w14:paraId="1569D63D" w14:textId="77777777" w:rsidR="00762494" w:rsidRPr="00762494" w:rsidRDefault="00762494" w:rsidP="00762494">
            <w:pPr>
              <w:spacing w:beforeLines="20" w:before="48" w:afterLines="20" w:after="48"/>
              <w:jc w:val="center"/>
              <w:rPr>
                <w:b/>
                <w:sz w:val="20"/>
                <w:szCs w:val="20"/>
              </w:rPr>
            </w:pPr>
            <w:proofErr w:type="spellStart"/>
            <w:r w:rsidRPr="00762494">
              <w:rPr>
                <w:b/>
                <w:sz w:val="20"/>
                <w:szCs w:val="20"/>
              </w:rPr>
              <w:t>Акча</w:t>
            </w:r>
            <w:proofErr w:type="spellEnd"/>
            <w:r w:rsidRPr="00762494">
              <w:rPr>
                <w:b/>
                <w:sz w:val="20"/>
                <w:szCs w:val="20"/>
              </w:rPr>
              <w:t xml:space="preserve"> </w:t>
            </w:r>
            <w:proofErr w:type="spellStart"/>
            <w:r w:rsidRPr="00762494">
              <w:rPr>
                <w:b/>
                <w:sz w:val="20"/>
                <w:szCs w:val="20"/>
              </w:rPr>
              <w:t>каражаттарынын</w:t>
            </w:r>
            <w:proofErr w:type="spellEnd"/>
            <w:r w:rsidRPr="00762494">
              <w:rPr>
                <w:b/>
                <w:sz w:val="20"/>
                <w:szCs w:val="20"/>
              </w:rPr>
              <w:t xml:space="preserve"> </w:t>
            </w:r>
            <w:r w:rsidRPr="00762494">
              <w:rPr>
                <w:b/>
                <w:sz w:val="20"/>
                <w:szCs w:val="20"/>
              </w:rPr>
              <w:br/>
            </w:r>
            <w:proofErr w:type="spellStart"/>
            <w:r w:rsidRPr="00762494">
              <w:rPr>
                <w:b/>
                <w:sz w:val="20"/>
                <w:szCs w:val="20"/>
              </w:rPr>
              <w:t>тартыштыгы</w:t>
            </w:r>
            <w:proofErr w:type="spellEnd"/>
            <w:r w:rsidRPr="00762494">
              <w:rPr>
                <w:b/>
                <w:sz w:val="20"/>
                <w:szCs w:val="20"/>
              </w:rPr>
              <w:t xml:space="preserve"> (-), </w:t>
            </w:r>
            <w:proofErr w:type="spellStart"/>
            <w:r w:rsidRPr="00762494">
              <w:rPr>
                <w:b/>
                <w:sz w:val="20"/>
                <w:szCs w:val="20"/>
              </w:rPr>
              <w:t>профицити</w:t>
            </w:r>
            <w:proofErr w:type="spellEnd"/>
          </w:p>
        </w:tc>
      </w:tr>
      <w:tr w:rsidR="00762494" w:rsidRPr="00762494" w14:paraId="57024439" w14:textId="77777777" w:rsidTr="00ED5F92">
        <w:trPr>
          <w:tblHeader/>
        </w:trPr>
        <w:tc>
          <w:tcPr>
            <w:tcW w:w="1139" w:type="pct"/>
            <w:vMerge/>
            <w:tcBorders>
              <w:top w:val="single" w:sz="8" w:space="0" w:color="auto"/>
              <w:left w:val="nil"/>
              <w:bottom w:val="single" w:sz="8" w:space="0" w:color="auto"/>
              <w:right w:val="nil"/>
            </w:tcBorders>
            <w:vAlign w:val="center"/>
            <w:hideMark/>
          </w:tcPr>
          <w:p w14:paraId="4F0F4920" w14:textId="77777777" w:rsidR="00762494" w:rsidRPr="00762494" w:rsidRDefault="00762494" w:rsidP="00762494">
            <w:pPr>
              <w:rPr>
                <w:b/>
                <w:sz w:val="20"/>
                <w:szCs w:val="20"/>
              </w:rPr>
            </w:pPr>
          </w:p>
        </w:tc>
        <w:tc>
          <w:tcPr>
            <w:tcW w:w="653" w:type="pct"/>
            <w:tcBorders>
              <w:top w:val="single" w:sz="4" w:space="0" w:color="auto"/>
              <w:left w:val="nil"/>
              <w:bottom w:val="single" w:sz="8" w:space="0" w:color="auto"/>
              <w:right w:val="nil"/>
            </w:tcBorders>
            <w:hideMark/>
          </w:tcPr>
          <w:p w14:paraId="18752D9D" w14:textId="77777777" w:rsidR="00762494" w:rsidRPr="00762494" w:rsidRDefault="00762494" w:rsidP="00762494">
            <w:pPr>
              <w:jc w:val="right"/>
              <w:rPr>
                <w:b/>
                <w:sz w:val="20"/>
                <w:szCs w:val="20"/>
              </w:rPr>
            </w:pPr>
            <w:r w:rsidRPr="00762494">
              <w:rPr>
                <w:b/>
                <w:sz w:val="20"/>
                <w:szCs w:val="20"/>
              </w:rPr>
              <w:t>2023</w:t>
            </w:r>
          </w:p>
        </w:tc>
        <w:tc>
          <w:tcPr>
            <w:tcW w:w="652" w:type="pct"/>
            <w:tcBorders>
              <w:top w:val="single" w:sz="4" w:space="0" w:color="auto"/>
              <w:left w:val="nil"/>
              <w:bottom w:val="single" w:sz="8" w:space="0" w:color="auto"/>
              <w:right w:val="nil"/>
            </w:tcBorders>
            <w:hideMark/>
          </w:tcPr>
          <w:p w14:paraId="6263A378" w14:textId="77777777" w:rsidR="00762494" w:rsidRPr="00762494" w:rsidRDefault="00762494" w:rsidP="00762494">
            <w:pPr>
              <w:jc w:val="right"/>
              <w:rPr>
                <w:b/>
                <w:sz w:val="20"/>
                <w:szCs w:val="20"/>
              </w:rPr>
            </w:pPr>
            <w:r w:rsidRPr="00762494">
              <w:rPr>
                <w:b/>
                <w:sz w:val="20"/>
                <w:szCs w:val="20"/>
              </w:rPr>
              <w:t>2024</w:t>
            </w:r>
          </w:p>
        </w:tc>
        <w:tc>
          <w:tcPr>
            <w:tcW w:w="623" w:type="pct"/>
            <w:tcBorders>
              <w:top w:val="single" w:sz="4" w:space="0" w:color="auto"/>
              <w:left w:val="nil"/>
              <w:bottom w:val="single" w:sz="8" w:space="0" w:color="auto"/>
              <w:right w:val="nil"/>
            </w:tcBorders>
            <w:hideMark/>
          </w:tcPr>
          <w:p w14:paraId="23831EB8" w14:textId="77777777" w:rsidR="00762494" w:rsidRPr="00762494" w:rsidRDefault="00762494" w:rsidP="00762494">
            <w:pPr>
              <w:jc w:val="right"/>
              <w:rPr>
                <w:b/>
                <w:sz w:val="20"/>
                <w:szCs w:val="20"/>
              </w:rPr>
            </w:pPr>
            <w:r w:rsidRPr="00762494">
              <w:rPr>
                <w:b/>
                <w:sz w:val="20"/>
                <w:szCs w:val="20"/>
              </w:rPr>
              <w:t>2023</w:t>
            </w:r>
          </w:p>
        </w:tc>
        <w:tc>
          <w:tcPr>
            <w:tcW w:w="586" w:type="pct"/>
            <w:tcBorders>
              <w:top w:val="single" w:sz="4" w:space="0" w:color="auto"/>
              <w:left w:val="nil"/>
              <w:bottom w:val="single" w:sz="8" w:space="0" w:color="auto"/>
              <w:right w:val="nil"/>
            </w:tcBorders>
            <w:hideMark/>
          </w:tcPr>
          <w:p w14:paraId="783E3070" w14:textId="77777777" w:rsidR="00762494" w:rsidRPr="00762494" w:rsidRDefault="00762494" w:rsidP="00762494">
            <w:pPr>
              <w:jc w:val="right"/>
              <w:rPr>
                <w:b/>
                <w:sz w:val="20"/>
                <w:szCs w:val="20"/>
              </w:rPr>
            </w:pPr>
            <w:r w:rsidRPr="00762494">
              <w:rPr>
                <w:b/>
                <w:sz w:val="20"/>
                <w:szCs w:val="20"/>
              </w:rPr>
              <w:t>2024</w:t>
            </w:r>
          </w:p>
        </w:tc>
        <w:tc>
          <w:tcPr>
            <w:tcW w:w="716" w:type="pct"/>
            <w:tcBorders>
              <w:top w:val="single" w:sz="4" w:space="0" w:color="auto"/>
              <w:left w:val="nil"/>
              <w:bottom w:val="single" w:sz="8" w:space="0" w:color="auto"/>
              <w:right w:val="nil"/>
            </w:tcBorders>
            <w:hideMark/>
          </w:tcPr>
          <w:p w14:paraId="04D5305A" w14:textId="77777777" w:rsidR="00762494" w:rsidRPr="00762494" w:rsidRDefault="00762494" w:rsidP="00762494">
            <w:pPr>
              <w:jc w:val="right"/>
              <w:rPr>
                <w:b/>
                <w:sz w:val="20"/>
                <w:szCs w:val="20"/>
              </w:rPr>
            </w:pPr>
            <w:r w:rsidRPr="00762494">
              <w:rPr>
                <w:b/>
                <w:sz w:val="20"/>
                <w:szCs w:val="20"/>
              </w:rPr>
              <w:t>2023</w:t>
            </w:r>
          </w:p>
        </w:tc>
        <w:tc>
          <w:tcPr>
            <w:tcW w:w="630" w:type="pct"/>
            <w:tcBorders>
              <w:top w:val="single" w:sz="4" w:space="0" w:color="auto"/>
              <w:left w:val="nil"/>
              <w:bottom w:val="single" w:sz="8" w:space="0" w:color="auto"/>
              <w:right w:val="nil"/>
            </w:tcBorders>
            <w:hideMark/>
          </w:tcPr>
          <w:p w14:paraId="01ACA352" w14:textId="77777777" w:rsidR="00762494" w:rsidRPr="00762494" w:rsidRDefault="00762494" w:rsidP="00762494">
            <w:pPr>
              <w:jc w:val="right"/>
              <w:rPr>
                <w:b/>
                <w:sz w:val="20"/>
                <w:szCs w:val="20"/>
              </w:rPr>
            </w:pPr>
            <w:r w:rsidRPr="00762494">
              <w:rPr>
                <w:b/>
                <w:sz w:val="20"/>
                <w:szCs w:val="20"/>
              </w:rPr>
              <w:t>2024</w:t>
            </w:r>
          </w:p>
        </w:tc>
      </w:tr>
      <w:tr w:rsidR="00762494" w:rsidRPr="00762494" w14:paraId="4958A58C" w14:textId="77777777" w:rsidTr="00ED5F92">
        <w:tc>
          <w:tcPr>
            <w:tcW w:w="1139" w:type="pct"/>
            <w:tcBorders>
              <w:top w:val="single" w:sz="8" w:space="0" w:color="auto"/>
              <w:left w:val="nil"/>
              <w:bottom w:val="nil"/>
              <w:right w:val="nil"/>
            </w:tcBorders>
            <w:hideMark/>
          </w:tcPr>
          <w:p w14:paraId="0D002AD6" w14:textId="77777777" w:rsidR="00762494" w:rsidRPr="00762494" w:rsidRDefault="00762494" w:rsidP="00762494">
            <w:pPr>
              <w:spacing w:beforeLines="20" w:before="48"/>
              <w:rPr>
                <w:sz w:val="20"/>
                <w:szCs w:val="20"/>
              </w:rPr>
            </w:pPr>
            <w:r w:rsidRPr="00762494">
              <w:rPr>
                <w:sz w:val="20"/>
                <w:szCs w:val="20"/>
              </w:rPr>
              <w:t>Январь</w:t>
            </w:r>
          </w:p>
        </w:tc>
        <w:tc>
          <w:tcPr>
            <w:tcW w:w="653" w:type="pct"/>
            <w:tcBorders>
              <w:top w:val="single" w:sz="8" w:space="0" w:color="auto"/>
              <w:left w:val="nil"/>
              <w:bottom w:val="nil"/>
              <w:right w:val="nil"/>
            </w:tcBorders>
            <w:vAlign w:val="bottom"/>
            <w:hideMark/>
          </w:tcPr>
          <w:p w14:paraId="5A77FBFA" w14:textId="77777777" w:rsidR="00762494" w:rsidRPr="00762494" w:rsidRDefault="00762494" w:rsidP="00762494">
            <w:pPr>
              <w:jc w:val="right"/>
              <w:rPr>
                <w:sz w:val="20"/>
                <w:szCs w:val="20"/>
              </w:rPr>
            </w:pPr>
            <w:r w:rsidRPr="00762494">
              <w:rPr>
                <w:sz w:val="20"/>
                <w:szCs w:val="20"/>
              </w:rPr>
              <w:t>20 621,3</w:t>
            </w:r>
          </w:p>
        </w:tc>
        <w:tc>
          <w:tcPr>
            <w:tcW w:w="652" w:type="pct"/>
            <w:tcBorders>
              <w:top w:val="nil"/>
              <w:left w:val="nil"/>
              <w:bottom w:val="nil"/>
              <w:right w:val="nil"/>
            </w:tcBorders>
            <w:vAlign w:val="bottom"/>
            <w:hideMark/>
          </w:tcPr>
          <w:p w14:paraId="480A946A" w14:textId="77777777" w:rsidR="00762494" w:rsidRPr="00762494" w:rsidRDefault="00762494" w:rsidP="00762494">
            <w:pPr>
              <w:jc w:val="right"/>
              <w:rPr>
                <w:sz w:val="20"/>
                <w:szCs w:val="20"/>
              </w:rPr>
            </w:pPr>
            <w:r w:rsidRPr="00762494">
              <w:rPr>
                <w:sz w:val="20"/>
                <w:szCs w:val="20"/>
              </w:rPr>
              <w:t>26 171,2</w:t>
            </w:r>
          </w:p>
        </w:tc>
        <w:tc>
          <w:tcPr>
            <w:tcW w:w="623" w:type="pct"/>
            <w:tcBorders>
              <w:top w:val="single" w:sz="8" w:space="0" w:color="auto"/>
              <w:left w:val="nil"/>
              <w:bottom w:val="nil"/>
              <w:right w:val="nil"/>
            </w:tcBorders>
            <w:vAlign w:val="bottom"/>
            <w:hideMark/>
          </w:tcPr>
          <w:p w14:paraId="58EC843E" w14:textId="77777777" w:rsidR="00762494" w:rsidRPr="00762494" w:rsidRDefault="00762494" w:rsidP="00762494">
            <w:pPr>
              <w:jc w:val="right"/>
              <w:rPr>
                <w:sz w:val="20"/>
                <w:szCs w:val="20"/>
              </w:rPr>
            </w:pPr>
            <w:r w:rsidRPr="00762494">
              <w:rPr>
                <w:sz w:val="20"/>
                <w:szCs w:val="20"/>
              </w:rPr>
              <w:t>17 072,5</w:t>
            </w:r>
          </w:p>
        </w:tc>
        <w:tc>
          <w:tcPr>
            <w:tcW w:w="586" w:type="pct"/>
            <w:tcBorders>
              <w:top w:val="nil"/>
              <w:left w:val="nil"/>
              <w:bottom w:val="nil"/>
              <w:right w:val="nil"/>
            </w:tcBorders>
            <w:vAlign w:val="bottom"/>
            <w:hideMark/>
          </w:tcPr>
          <w:p w14:paraId="049A2148" w14:textId="77777777" w:rsidR="00762494" w:rsidRPr="00762494" w:rsidRDefault="00762494" w:rsidP="00762494">
            <w:pPr>
              <w:jc w:val="right"/>
              <w:rPr>
                <w:sz w:val="20"/>
                <w:szCs w:val="20"/>
              </w:rPr>
            </w:pPr>
            <w:r w:rsidRPr="00762494">
              <w:rPr>
                <w:sz w:val="20"/>
                <w:szCs w:val="20"/>
              </w:rPr>
              <w:t>19 033,5</w:t>
            </w:r>
          </w:p>
        </w:tc>
        <w:tc>
          <w:tcPr>
            <w:tcW w:w="716" w:type="pct"/>
            <w:tcBorders>
              <w:top w:val="single" w:sz="8" w:space="0" w:color="auto"/>
              <w:left w:val="nil"/>
              <w:bottom w:val="nil"/>
              <w:right w:val="nil"/>
            </w:tcBorders>
            <w:vAlign w:val="bottom"/>
            <w:hideMark/>
          </w:tcPr>
          <w:p w14:paraId="27FB8A12" w14:textId="77777777" w:rsidR="00762494" w:rsidRPr="00762494" w:rsidRDefault="00762494" w:rsidP="00762494">
            <w:pPr>
              <w:jc w:val="right"/>
              <w:rPr>
                <w:sz w:val="20"/>
                <w:szCs w:val="20"/>
              </w:rPr>
            </w:pPr>
            <w:r w:rsidRPr="00762494">
              <w:rPr>
                <w:sz w:val="20"/>
                <w:szCs w:val="20"/>
              </w:rPr>
              <w:t>3 548,8</w:t>
            </w:r>
          </w:p>
        </w:tc>
        <w:tc>
          <w:tcPr>
            <w:tcW w:w="630" w:type="pct"/>
            <w:tcBorders>
              <w:top w:val="nil"/>
              <w:left w:val="nil"/>
              <w:bottom w:val="nil"/>
              <w:right w:val="nil"/>
            </w:tcBorders>
            <w:vAlign w:val="bottom"/>
            <w:hideMark/>
          </w:tcPr>
          <w:p w14:paraId="77EC8FE1" w14:textId="77777777" w:rsidR="00762494" w:rsidRPr="00762494" w:rsidRDefault="00762494" w:rsidP="00762494">
            <w:pPr>
              <w:jc w:val="right"/>
              <w:rPr>
                <w:sz w:val="20"/>
                <w:szCs w:val="20"/>
              </w:rPr>
            </w:pPr>
            <w:r w:rsidRPr="00762494">
              <w:rPr>
                <w:sz w:val="20"/>
                <w:szCs w:val="20"/>
              </w:rPr>
              <w:t>7 137,8</w:t>
            </w:r>
          </w:p>
        </w:tc>
      </w:tr>
      <w:tr w:rsidR="00762494" w:rsidRPr="00762494" w14:paraId="6CC76936" w14:textId="77777777" w:rsidTr="00ED5F92">
        <w:tc>
          <w:tcPr>
            <w:tcW w:w="1139" w:type="pct"/>
            <w:tcBorders>
              <w:top w:val="nil"/>
              <w:left w:val="nil"/>
              <w:bottom w:val="nil"/>
              <w:right w:val="nil"/>
            </w:tcBorders>
            <w:hideMark/>
          </w:tcPr>
          <w:p w14:paraId="68D3BA9B" w14:textId="77777777" w:rsidR="00762494" w:rsidRPr="00762494" w:rsidRDefault="00762494" w:rsidP="00762494">
            <w:pPr>
              <w:spacing w:beforeLines="20" w:before="48"/>
              <w:rPr>
                <w:sz w:val="20"/>
                <w:szCs w:val="20"/>
              </w:rPr>
            </w:pPr>
            <w:r w:rsidRPr="00762494">
              <w:rPr>
                <w:sz w:val="20"/>
                <w:szCs w:val="20"/>
              </w:rPr>
              <w:t>Январь-февраль</w:t>
            </w:r>
          </w:p>
        </w:tc>
        <w:tc>
          <w:tcPr>
            <w:tcW w:w="653" w:type="pct"/>
            <w:tcBorders>
              <w:top w:val="nil"/>
              <w:left w:val="nil"/>
              <w:bottom w:val="nil"/>
              <w:right w:val="nil"/>
            </w:tcBorders>
            <w:vAlign w:val="bottom"/>
            <w:hideMark/>
          </w:tcPr>
          <w:p w14:paraId="1DAAC8D8" w14:textId="77777777" w:rsidR="00762494" w:rsidRPr="00762494" w:rsidRDefault="00762494" w:rsidP="00762494">
            <w:pPr>
              <w:jc w:val="right"/>
              <w:rPr>
                <w:sz w:val="20"/>
                <w:szCs w:val="20"/>
              </w:rPr>
            </w:pPr>
            <w:r w:rsidRPr="00762494">
              <w:rPr>
                <w:sz w:val="20"/>
                <w:szCs w:val="20"/>
              </w:rPr>
              <w:t>42 155,2</w:t>
            </w:r>
          </w:p>
        </w:tc>
        <w:tc>
          <w:tcPr>
            <w:tcW w:w="652" w:type="pct"/>
            <w:tcBorders>
              <w:top w:val="nil"/>
              <w:left w:val="nil"/>
              <w:bottom w:val="nil"/>
              <w:right w:val="nil"/>
            </w:tcBorders>
            <w:vAlign w:val="bottom"/>
            <w:hideMark/>
          </w:tcPr>
          <w:p w14:paraId="3BE7B599" w14:textId="77777777" w:rsidR="00762494" w:rsidRPr="00762494" w:rsidRDefault="00762494" w:rsidP="00762494">
            <w:pPr>
              <w:jc w:val="right"/>
              <w:rPr>
                <w:sz w:val="20"/>
                <w:szCs w:val="20"/>
              </w:rPr>
            </w:pPr>
            <w:r w:rsidRPr="00762494">
              <w:rPr>
                <w:sz w:val="20"/>
                <w:szCs w:val="20"/>
              </w:rPr>
              <w:t>50 050,3</w:t>
            </w:r>
          </w:p>
        </w:tc>
        <w:tc>
          <w:tcPr>
            <w:tcW w:w="623" w:type="pct"/>
            <w:tcBorders>
              <w:top w:val="nil"/>
              <w:left w:val="nil"/>
              <w:bottom w:val="nil"/>
              <w:right w:val="nil"/>
            </w:tcBorders>
            <w:vAlign w:val="bottom"/>
            <w:hideMark/>
          </w:tcPr>
          <w:p w14:paraId="432E9216" w14:textId="77777777" w:rsidR="00762494" w:rsidRPr="00762494" w:rsidRDefault="00762494" w:rsidP="00762494">
            <w:pPr>
              <w:jc w:val="right"/>
              <w:rPr>
                <w:sz w:val="20"/>
                <w:szCs w:val="20"/>
              </w:rPr>
            </w:pPr>
            <w:r w:rsidRPr="00762494">
              <w:rPr>
                <w:sz w:val="20"/>
                <w:szCs w:val="20"/>
              </w:rPr>
              <w:t>39 536,7</w:t>
            </w:r>
          </w:p>
        </w:tc>
        <w:tc>
          <w:tcPr>
            <w:tcW w:w="586" w:type="pct"/>
            <w:tcBorders>
              <w:top w:val="nil"/>
              <w:left w:val="nil"/>
              <w:bottom w:val="nil"/>
              <w:right w:val="nil"/>
            </w:tcBorders>
            <w:vAlign w:val="bottom"/>
            <w:hideMark/>
          </w:tcPr>
          <w:p w14:paraId="6CA73839" w14:textId="77777777" w:rsidR="00762494" w:rsidRPr="00762494" w:rsidRDefault="00762494" w:rsidP="00762494">
            <w:pPr>
              <w:jc w:val="right"/>
              <w:rPr>
                <w:sz w:val="20"/>
                <w:szCs w:val="20"/>
              </w:rPr>
            </w:pPr>
            <w:r w:rsidRPr="00762494">
              <w:rPr>
                <w:sz w:val="20"/>
                <w:szCs w:val="20"/>
              </w:rPr>
              <w:t>43 048,4</w:t>
            </w:r>
          </w:p>
        </w:tc>
        <w:tc>
          <w:tcPr>
            <w:tcW w:w="716" w:type="pct"/>
            <w:tcBorders>
              <w:top w:val="nil"/>
              <w:left w:val="nil"/>
              <w:bottom w:val="nil"/>
              <w:right w:val="nil"/>
            </w:tcBorders>
            <w:vAlign w:val="bottom"/>
            <w:hideMark/>
          </w:tcPr>
          <w:p w14:paraId="6624C190" w14:textId="77777777" w:rsidR="00762494" w:rsidRPr="00762494" w:rsidRDefault="00762494" w:rsidP="00762494">
            <w:pPr>
              <w:jc w:val="right"/>
              <w:rPr>
                <w:sz w:val="20"/>
                <w:szCs w:val="20"/>
              </w:rPr>
            </w:pPr>
            <w:r w:rsidRPr="00762494">
              <w:rPr>
                <w:sz w:val="20"/>
                <w:szCs w:val="20"/>
              </w:rPr>
              <w:t>2 618,5</w:t>
            </w:r>
          </w:p>
        </w:tc>
        <w:tc>
          <w:tcPr>
            <w:tcW w:w="630" w:type="pct"/>
            <w:tcBorders>
              <w:top w:val="nil"/>
              <w:left w:val="nil"/>
              <w:bottom w:val="nil"/>
              <w:right w:val="nil"/>
            </w:tcBorders>
            <w:vAlign w:val="bottom"/>
            <w:hideMark/>
          </w:tcPr>
          <w:p w14:paraId="2B22B005" w14:textId="77777777" w:rsidR="00762494" w:rsidRPr="00762494" w:rsidRDefault="00762494" w:rsidP="00762494">
            <w:pPr>
              <w:jc w:val="right"/>
              <w:rPr>
                <w:sz w:val="20"/>
                <w:szCs w:val="20"/>
              </w:rPr>
            </w:pPr>
            <w:r w:rsidRPr="00762494">
              <w:rPr>
                <w:sz w:val="20"/>
                <w:szCs w:val="20"/>
              </w:rPr>
              <w:t>7 001,9</w:t>
            </w:r>
          </w:p>
        </w:tc>
      </w:tr>
      <w:tr w:rsidR="00762494" w:rsidRPr="00762494" w14:paraId="2D0A28C7" w14:textId="77777777" w:rsidTr="00ED5F92">
        <w:tc>
          <w:tcPr>
            <w:tcW w:w="1139" w:type="pct"/>
            <w:tcBorders>
              <w:top w:val="nil"/>
              <w:left w:val="nil"/>
              <w:bottom w:val="nil"/>
              <w:right w:val="nil"/>
            </w:tcBorders>
            <w:hideMark/>
          </w:tcPr>
          <w:p w14:paraId="391C1BB4" w14:textId="77777777" w:rsidR="00762494" w:rsidRPr="00762494" w:rsidRDefault="00762494" w:rsidP="00762494">
            <w:pPr>
              <w:spacing w:beforeLines="20" w:before="48"/>
              <w:rPr>
                <w:bCs/>
                <w:sz w:val="20"/>
                <w:szCs w:val="20"/>
              </w:rPr>
            </w:pPr>
            <w:r w:rsidRPr="00762494">
              <w:rPr>
                <w:bCs/>
                <w:sz w:val="20"/>
                <w:szCs w:val="20"/>
              </w:rPr>
              <w:t>Январь-март</w:t>
            </w:r>
          </w:p>
        </w:tc>
        <w:tc>
          <w:tcPr>
            <w:tcW w:w="653" w:type="pct"/>
            <w:tcBorders>
              <w:top w:val="nil"/>
              <w:left w:val="nil"/>
              <w:bottom w:val="nil"/>
              <w:right w:val="nil"/>
            </w:tcBorders>
            <w:vAlign w:val="bottom"/>
            <w:hideMark/>
          </w:tcPr>
          <w:p w14:paraId="065F8F34" w14:textId="77777777" w:rsidR="00762494" w:rsidRPr="00762494" w:rsidRDefault="00762494" w:rsidP="00762494">
            <w:pPr>
              <w:jc w:val="right"/>
              <w:rPr>
                <w:sz w:val="20"/>
                <w:szCs w:val="20"/>
              </w:rPr>
            </w:pPr>
            <w:r w:rsidRPr="00762494">
              <w:rPr>
                <w:sz w:val="20"/>
                <w:szCs w:val="20"/>
              </w:rPr>
              <w:t>66 761,2</w:t>
            </w:r>
          </w:p>
        </w:tc>
        <w:tc>
          <w:tcPr>
            <w:tcW w:w="652" w:type="pct"/>
            <w:tcBorders>
              <w:top w:val="nil"/>
              <w:left w:val="nil"/>
              <w:bottom w:val="nil"/>
              <w:right w:val="nil"/>
            </w:tcBorders>
            <w:vAlign w:val="bottom"/>
            <w:hideMark/>
          </w:tcPr>
          <w:p w14:paraId="1B0563F5" w14:textId="77777777" w:rsidR="00762494" w:rsidRPr="00762494" w:rsidRDefault="00762494" w:rsidP="00762494">
            <w:pPr>
              <w:jc w:val="right"/>
              <w:rPr>
                <w:sz w:val="20"/>
                <w:szCs w:val="20"/>
              </w:rPr>
            </w:pPr>
            <w:r w:rsidRPr="00762494">
              <w:rPr>
                <w:sz w:val="20"/>
                <w:szCs w:val="20"/>
              </w:rPr>
              <w:t>80 091,9</w:t>
            </w:r>
          </w:p>
        </w:tc>
        <w:tc>
          <w:tcPr>
            <w:tcW w:w="623" w:type="pct"/>
            <w:tcBorders>
              <w:top w:val="nil"/>
              <w:left w:val="nil"/>
              <w:bottom w:val="nil"/>
              <w:right w:val="nil"/>
            </w:tcBorders>
            <w:vAlign w:val="bottom"/>
            <w:hideMark/>
          </w:tcPr>
          <w:p w14:paraId="38D86BF8" w14:textId="77777777" w:rsidR="00762494" w:rsidRPr="00762494" w:rsidRDefault="00762494" w:rsidP="00762494">
            <w:pPr>
              <w:jc w:val="right"/>
              <w:rPr>
                <w:sz w:val="20"/>
                <w:szCs w:val="20"/>
              </w:rPr>
            </w:pPr>
            <w:r w:rsidRPr="00762494">
              <w:rPr>
                <w:sz w:val="20"/>
                <w:szCs w:val="20"/>
              </w:rPr>
              <w:t>69 194,3</w:t>
            </w:r>
          </w:p>
        </w:tc>
        <w:tc>
          <w:tcPr>
            <w:tcW w:w="586" w:type="pct"/>
            <w:tcBorders>
              <w:top w:val="nil"/>
              <w:left w:val="nil"/>
              <w:bottom w:val="nil"/>
              <w:right w:val="nil"/>
            </w:tcBorders>
            <w:vAlign w:val="bottom"/>
            <w:hideMark/>
          </w:tcPr>
          <w:p w14:paraId="61B2EB40" w14:textId="77777777" w:rsidR="00762494" w:rsidRPr="00762494" w:rsidRDefault="00762494" w:rsidP="00762494">
            <w:pPr>
              <w:jc w:val="right"/>
              <w:rPr>
                <w:sz w:val="20"/>
                <w:szCs w:val="20"/>
              </w:rPr>
            </w:pPr>
            <w:r w:rsidRPr="00762494">
              <w:rPr>
                <w:sz w:val="20"/>
                <w:szCs w:val="20"/>
              </w:rPr>
              <w:t>74 276,2</w:t>
            </w:r>
          </w:p>
        </w:tc>
        <w:tc>
          <w:tcPr>
            <w:tcW w:w="716" w:type="pct"/>
            <w:tcBorders>
              <w:top w:val="nil"/>
              <w:left w:val="nil"/>
              <w:bottom w:val="nil"/>
              <w:right w:val="nil"/>
            </w:tcBorders>
            <w:vAlign w:val="bottom"/>
            <w:hideMark/>
          </w:tcPr>
          <w:p w14:paraId="27F7CE25" w14:textId="77777777" w:rsidR="00762494" w:rsidRPr="00762494" w:rsidRDefault="00762494" w:rsidP="00762494">
            <w:pPr>
              <w:jc w:val="right"/>
              <w:rPr>
                <w:sz w:val="20"/>
                <w:szCs w:val="20"/>
              </w:rPr>
            </w:pPr>
            <w:r w:rsidRPr="00762494">
              <w:rPr>
                <w:sz w:val="20"/>
                <w:szCs w:val="20"/>
              </w:rPr>
              <w:t>-2 433,1</w:t>
            </w:r>
          </w:p>
        </w:tc>
        <w:tc>
          <w:tcPr>
            <w:tcW w:w="630" w:type="pct"/>
            <w:tcBorders>
              <w:top w:val="nil"/>
              <w:left w:val="nil"/>
              <w:bottom w:val="nil"/>
              <w:right w:val="nil"/>
            </w:tcBorders>
            <w:vAlign w:val="bottom"/>
            <w:hideMark/>
          </w:tcPr>
          <w:p w14:paraId="68AC1763" w14:textId="77777777" w:rsidR="00762494" w:rsidRPr="00762494" w:rsidRDefault="00762494" w:rsidP="00762494">
            <w:pPr>
              <w:jc w:val="right"/>
              <w:rPr>
                <w:sz w:val="20"/>
                <w:szCs w:val="20"/>
              </w:rPr>
            </w:pPr>
            <w:r w:rsidRPr="00762494">
              <w:rPr>
                <w:sz w:val="20"/>
                <w:szCs w:val="20"/>
              </w:rPr>
              <w:t>5 815,7</w:t>
            </w:r>
          </w:p>
        </w:tc>
      </w:tr>
      <w:tr w:rsidR="00762494" w:rsidRPr="00762494" w14:paraId="40E0D8F3" w14:textId="77777777" w:rsidTr="00ED5F92">
        <w:trPr>
          <w:trHeight w:val="229"/>
        </w:trPr>
        <w:tc>
          <w:tcPr>
            <w:tcW w:w="1139" w:type="pct"/>
            <w:tcBorders>
              <w:top w:val="nil"/>
              <w:left w:val="nil"/>
              <w:bottom w:val="nil"/>
              <w:right w:val="nil"/>
            </w:tcBorders>
            <w:hideMark/>
          </w:tcPr>
          <w:p w14:paraId="79CB1EC6" w14:textId="77777777" w:rsidR="00762494" w:rsidRPr="00762494" w:rsidRDefault="00762494" w:rsidP="00762494">
            <w:pPr>
              <w:spacing w:beforeLines="20" w:before="48"/>
              <w:rPr>
                <w:bCs/>
                <w:sz w:val="20"/>
                <w:szCs w:val="20"/>
              </w:rPr>
            </w:pPr>
            <w:r w:rsidRPr="00762494">
              <w:rPr>
                <w:bCs/>
                <w:sz w:val="20"/>
                <w:szCs w:val="20"/>
              </w:rPr>
              <w:t>Январь-апрель</w:t>
            </w:r>
          </w:p>
        </w:tc>
        <w:tc>
          <w:tcPr>
            <w:tcW w:w="653" w:type="pct"/>
            <w:tcBorders>
              <w:top w:val="nil"/>
              <w:left w:val="nil"/>
              <w:bottom w:val="nil"/>
              <w:right w:val="nil"/>
            </w:tcBorders>
            <w:vAlign w:val="bottom"/>
            <w:hideMark/>
          </w:tcPr>
          <w:p w14:paraId="006892E3" w14:textId="77777777" w:rsidR="00762494" w:rsidRPr="00762494" w:rsidRDefault="00762494" w:rsidP="00762494">
            <w:pPr>
              <w:jc w:val="right"/>
              <w:rPr>
                <w:sz w:val="20"/>
                <w:szCs w:val="20"/>
              </w:rPr>
            </w:pPr>
            <w:r w:rsidRPr="00762494">
              <w:rPr>
                <w:sz w:val="20"/>
                <w:szCs w:val="20"/>
              </w:rPr>
              <w:t>93 440,1</w:t>
            </w:r>
          </w:p>
        </w:tc>
        <w:tc>
          <w:tcPr>
            <w:tcW w:w="652" w:type="pct"/>
            <w:tcBorders>
              <w:top w:val="nil"/>
              <w:left w:val="nil"/>
              <w:bottom w:val="nil"/>
              <w:right w:val="nil"/>
            </w:tcBorders>
            <w:vAlign w:val="bottom"/>
            <w:hideMark/>
          </w:tcPr>
          <w:p w14:paraId="46D7B2CE" w14:textId="77777777" w:rsidR="00762494" w:rsidRPr="00762494" w:rsidRDefault="00762494" w:rsidP="00762494">
            <w:pPr>
              <w:jc w:val="right"/>
              <w:rPr>
                <w:sz w:val="20"/>
                <w:szCs w:val="20"/>
              </w:rPr>
            </w:pPr>
            <w:r w:rsidRPr="00762494">
              <w:rPr>
                <w:sz w:val="20"/>
                <w:szCs w:val="20"/>
              </w:rPr>
              <w:t>114 138,0</w:t>
            </w:r>
          </w:p>
        </w:tc>
        <w:tc>
          <w:tcPr>
            <w:tcW w:w="623" w:type="pct"/>
            <w:tcBorders>
              <w:top w:val="nil"/>
              <w:left w:val="nil"/>
              <w:bottom w:val="nil"/>
              <w:right w:val="nil"/>
            </w:tcBorders>
            <w:vAlign w:val="bottom"/>
            <w:hideMark/>
          </w:tcPr>
          <w:p w14:paraId="5BF36659" w14:textId="77777777" w:rsidR="00762494" w:rsidRPr="00762494" w:rsidRDefault="00762494" w:rsidP="00762494">
            <w:pPr>
              <w:jc w:val="right"/>
              <w:rPr>
                <w:sz w:val="20"/>
                <w:szCs w:val="20"/>
              </w:rPr>
            </w:pPr>
            <w:r w:rsidRPr="00762494">
              <w:rPr>
                <w:sz w:val="20"/>
                <w:szCs w:val="20"/>
              </w:rPr>
              <w:t>97 232,2</w:t>
            </w:r>
          </w:p>
        </w:tc>
        <w:tc>
          <w:tcPr>
            <w:tcW w:w="586" w:type="pct"/>
            <w:tcBorders>
              <w:top w:val="nil"/>
              <w:left w:val="nil"/>
              <w:bottom w:val="nil"/>
              <w:right w:val="nil"/>
            </w:tcBorders>
            <w:vAlign w:val="bottom"/>
            <w:hideMark/>
          </w:tcPr>
          <w:p w14:paraId="23AA4092" w14:textId="77777777" w:rsidR="00762494" w:rsidRPr="00762494" w:rsidRDefault="00762494" w:rsidP="00762494">
            <w:pPr>
              <w:jc w:val="right"/>
              <w:rPr>
                <w:sz w:val="20"/>
                <w:szCs w:val="20"/>
              </w:rPr>
            </w:pPr>
            <w:r w:rsidRPr="00762494">
              <w:rPr>
                <w:sz w:val="20"/>
                <w:szCs w:val="20"/>
              </w:rPr>
              <w:t>104 320,9</w:t>
            </w:r>
          </w:p>
        </w:tc>
        <w:tc>
          <w:tcPr>
            <w:tcW w:w="716" w:type="pct"/>
            <w:tcBorders>
              <w:top w:val="nil"/>
              <w:left w:val="nil"/>
              <w:bottom w:val="nil"/>
              <w:right w:val="nil"/>
            </w:tcBorders>
            <w:vAlign w:val="bottom"/>
            <w:hideMark/>
          </w:tcPr>
          <w:p w14:paraId="557BEB84" w14:textId="77777777" w:rsidR="00762494" w:rsidRPr="00762494" w:rsidRDefault="00762494" w:rsidP="00762494">
            <w:pPr>
              <w:jc w:val="right"/>
              <w:rPr>
                <w:sz w:val="20"/>
                <w:szCs w:val="20"/>
              </w:rPr>
            </w:pPr>
            <w:r w:rsidRPr="00762494">
              <w:rPr>
                <w:sz w:val="20"/>
                <w:szCs w:val="20"/>
              </w:rPr>
              <w:t>-3 792,1</w:t>
            </w:r>
          </w:p>
        </w:tc>
        <w:tc>
          <w:tcPr>
            <w:tcW w:w="630" w:type="pct"/>
            <w:tcBorders>
              <w:top w:val="nil"/>
              <w:left w:val="nil"/>
              <w:bottom w:val="nil"/>
              <w:right w:val="nil"/>
            </w:tcBorders>
            <w:vAlign w:val="bottom"/>
            <w:hideMark/>
          </w:tcPr>
          <w:p w14:paraId="0E0715ED" w14:textId="77777777" w:rsidR="00762494" w:rsidRPr="00762494" w:rsidRDefault="00762494" w:rsidP="00762494">
            <w:pPr>
              <w:jc w:val="right"/>
              <w:rPr>
                <w:sz w:val="20"/>
                <w:szCs w:val="20"/>
              </w:rPr>
            </w:pPr>
            <w:r w:rsidRPr="00762494">
              <w:rPr>
                <w:sz w:val="20"/>
                <w:szCs w:val="20"/>
              </w:rPr>
              <w:t>9 817,1</w:t>
            </w:r>
          </w:p>
        </w:tc>
      </w:tr>
      <w:tr w:rsidR="00762494" w:rsidRPr="00762494" w14:paraId="04203D9C" w14:textId="77777777" w:rsidTr="00ED5F92">
        <w:tc>
          <w:tcPr>
            <w:tcW w:w="1139" w:type="pct"/>
            <w:tcBorders>
              <w:top w:val="nil"/>
              <w:left w:val="nil"/>
              <w:bottom w:val="nil"/>
              <w:right w:val="nil"/>
            </w:tcBorders>
            <w:hideMark/>
          </w:tcPr>
          <w:p w14:paraId="0CEFB06E" w14:textId="77777777" w:rsidR="00762494" w:rsidRPr="00762494" w:rsidRDefault="00762494" w:rsidP="00762494">
            <w:pPr>
              <w:spacing w:beforeLines="20" w:before="48"/>
              <w:rPr>
                <w:bCs/>
                <w:sz w:val="20"/>
                <w:szCs w:val="20"/>
              </w:rPr>
            </w:pPr>
            <w:r w:rsidRPr="00762494">
              <w:rPr>
                <w:bCs/>
                <w:sz w:val="20"/>
                <w:szCs w:val="20"/>
              </w:rPr>
              <w:t>Январь-май</w:t>
            </w:r>
          </w:p>
        </w:tc>
        <w:tc>
          <w:tcPr>
            <w:tcW w:w="653" w:type="pct"/>
            <w:tcBorders>
              <w:top w:val="nil"/>
              <w:left w:val="nil"/>
              <w:bottom w:val="nil"/>
              <w:right w:val="nil"/>
            </w:tcBorders>
            <w:vAlign w:val="bottom"/>
            <w:hideMark/>
          </w:tcPr>
          <w:p w14:paraId="625030BE" w14:textId="77777777" w:rsidR="00762494" w:rsidRPr="00762494" w:rsidRDefault="00762494" w:rsidP="00762494">
            <w:pPr>
              <w:jc w:val="right"/>
              <w:rPr>
                <w:sz w:val="20"/>
                <w:szCs w:val="20"/>
              </w:rPr>
            </w:pPr>
            <w:r w:rsidRPr="00762494">
              <w:rPr>
                <w:sz w:val="20"/>
                <w:szCs w:val="20"/>
              </w:rPr>
              <w:t>129 672,6</w:t>
            </w:r>
          </w:p>
        </w:tc>
        <w:tc>
          <w:tcPr>
            <w:tcW w:w="652" w:type="pct"/>
            <w:tcBorders>
              <w:top w:val="nil"/>
              <w:left w:val="nil"/>
              <w:bottom w:val="nil"/>
              <w:right w:val="nil"/>
            </w:tcBorders>
            <w:vAlign w:val="bottom"/>
            <w:hideMark/>
          </w:tcPr>
          <w:p w14:paraId="396ADF7C" w14:textId="77777777" w:rsidR="00762494" w:rsidRPr="00762494" w:rsidRDefault="00762494" w:rsidP="00762494">
            <w:pPr>
              <w:jc w:val="right"/>
              <w:rPr>
                <w:sz w:val="20"/>
                <w:szCs w:val="20"/>
              </w:rPr>
            </w:pPr>
            <w:r w:rsidRPr="00762494">
              <w:rPr>
                <w:sz w:val="20"/>
                <w:szCs w:val="20"/>
              </w:rPr>
              <w:t>154 730,4</w:t>
            </w:r>
          </w:p>
        </w:tc>
        <w:tc>
          <w:tcPr>
            <w:tcW w:w="623" w:type="pct"/>
            <w:tcBorders>
              <w:top w:val="nil"/>
              <w:left w:val="nil"/>
              <w:bottom w:val="nil"/>
              <w:right w:val="nil"/>
            </w:tcBorders>
            <w:vAlign w:val="bottom"/>
            <w:hideMark/>
          </w:tcPr>
          <w:p w14:paraId="540C788E" w14:textId="77777777" w:rsidR="00762494" w:rsidRPr="00762494" w:rsidRDefault="00762494" w:rsidP="00762494">
            <w:pPr>
              <w:jc w:val="right"/>
              <w:rPr>
                <w:sz w:val="20"/>
                <w:szCs w:val="20"/>
              </w:rPr>
            </w:pPr>
            <w:r w:rsidRPr="00762494">
              <w:rPr>
                <w:sz w:val="20"/>
                <w:szCs w:val="20"/>
              </w:rPr>
              <w:t>125 498,4</w:t>
            </w:r>
          </w:p>
        </w:tc>
        <w:tc>
          <w:tcPr>
            <w:tcW w:w="586" w:type="pct"/>
            <w:tcBorders>
              <w:top w:val="nil"/>
              <w:left w:val="nil"/>
              <w:bottom w:val="nil"/>
              <w:right w:val="nil"/>
            </w:tcBorders>
            <w:vAlign w:val="bottom"/>
            <w:hideMark/>
          </w:tcPr>
          <w:p w14:paraId="7D79B7A0" w14:textId="77777777" w:rsidR="00762494" w:rsidRPr="00762494" w:rsidRDefault="00762494" w:rsidP="00762494">
            <w:pPr>
              <w:jc w:val="right"/>
              <w:rPr>
                <w:sz w:val="20"/>
                <w:szCs w:val="20"/>
              </w:rPr>
            </w:pPr>
            <w:r w:rsidRPr="00762494">
              <w:rPr>
                <w:sz w:val="20"/>
                <w:szCs w:val="20"/>
              </w:rPr>
              <w:t>134 491,9</w:t>
            </w:r>
          </w:p>
        </w:tc>
        <w:tc>
          <w:tcPr>
            <w:tcW w:w="716" w:type="pct"/>
            <w:tcBorders>
              <w:top w:val="nil"/>
              <w:left w:val="nil"/>
              <w:bottom w:val="nil"/>
              <w:right w:val="nil"/>
            </w:tcBorders>
            <w:vAlign w:val="bottom"/>
            <w:hideMark/>
          </w:tcPr>
          <w:p w14:paraId="41865F60" w14:textId="77777777" w:rsidR="00762494" w:rsidRPr="00762494" w:rsidRDefault="00762494" w:rsidP="00762494">
            <w:pPr>
              <w:jc w:val="right"/>
              <w:rPr>
                <w:sz w:val="20"/>
                <w:szCs w:val="20"/>
              </w:rPr>
            </w:pPr>
            <w:r w:rsidRPr="00762494">
              <w:rPr>
                <w:sz w:val="20"/>
                <w:szCs w:val="20"/>
              </w:rPr>
              <w:t>4 174,2</w:t>
            </w:r>
          </w:p>
        </w:tc>
        <w:tc>
          <w:tcPr>
            <w:tcW w:w="630" w:type="pct"/>
            <w:tcBorders>
              <w:top w:val="nil"/>
              <w:left w:val="nil"/>
              <w:bottom w:val="nil"/>
              <w:right w:val="nil"/>
            </w:tcBorders>
            <w:vAlign w:val="bottom"/>
            <w:hideMark/>
          </w:tcPr>
          <w:p w14:paraId="5B05AF3A" w14:textId="77777777" w:rsidR="00762494" w:rsidRPr="00762494" w:rsidRDefault="00762494" w:rsidP="00762494">
            <w:pPr>
              <w:jc w:val="right"/>
              <w:rPr>
                <w:sz w:val="20"/>
                <w:szCs w:val="20"/>
              </w:rPr>
            </w:pPr>
            <w:r w:rsidRPr="00762494">
              <w:rPr>
                <w:sz w:val="20"/>
                <w:szCs w:val="20"/>
              </w:rPr>
              <w:t>20 238,5</w:t>
            </w:r>
          </w:p>
        </w:tc>
      </w:tr>
      <w:tr w:rsidR="00762494" w:rsidRPr="00762494" w14:paraId="7DFAE070" w14:textId="77777777" w:rsidTr="00ED5F92">
        <w:tc>
          <w:tcPr>
            <w:tcW w:w="1139" w:type="pct"/>
            <w:tcBorders>
              <w:top w:val="nil"/>
              <w:left w:val="nil"/>
              <w:bottom w:val="nil"/>
              <w:right w:val="nil"/>
            </w:tcBorders>
            <w:hideMark/>
          </w:tcPr>
          <w:p w14:paraId="63E82E9C" w14:textId="77777777" w:rsidR="00762494" w:rsidRPr="00762494" w:rsidRDefault="00762494" w:rsidP="00762494">
            <w:pPr>
              <w:spacing w:beforeLines="20" w:before="48"/>
              <w:rPr>
                <w:bCs/>
                <w:sz w:val="20"/>
                <w:szCs w:val="20"/>
              </w:rPr>
            </w:pPr>
            <w:r w:rsidRPr="00762494">
              <w:rPr>
                <w:bCs/>
                <w:sz w:val="20"/>
                <w:szCs w:val="20"/>
              </w:rPr>
              <w:t>Январь-июнь</w:t>
            </w:r>
          </w:p>
        </w:tc>
        <w:tc>
          <w:tcPr>
            <w:tcW w:w="653" w:type="pct"/>
            <w:tcBorders>
              <w:top w:val="nil"/>
              <w:left w:val="nil"/>
              <w:bottom w:val="nil"/>
              <w:right w:val="nil"/>
            </w:tcBorders>
            <w:vAlign w:val="bottom"/>
            <w:hideMark/>
          </w:tcPr>
          <w:p w14:paraId="5D510590" w14:textId="77777777" w:rsidR="00762494" w:rsidRPr="00762494" w:rsidRDefault="00762494" w:rsidP="00762494">
            <w:pPr>
              <w:jc w:val="right"/>
              <w:rPr>
                <w:sz w:val="20"/>
                <w:szCs w:val="20"/>
              </w:rPr>
            </w:pPr>
            <w:r w:rsidRPr="00762494">
              <w:rPr>
                <w:sz w:val="20"/>
                <w:szCs w:val="20"/>
              </w:rPr>
              <w:t>160 616,6</w:t>
            </w:r>
          </w:p>
        </w:tc>
        <w:tc>
          <w:tcPr>
            <w:tcW w:w="652" w:type="pct"/>
            <w:tcBorders>
              <w:top w:val="nil"/>
              <w:left w:val="nil"/>
              <w:bottom w:val="nil"/>
              <w:right w:val="nil"/>
            </w:tcBorders>
            <w:vAlign w:val="bottom"/>
            <w:hideMark/>
          </w:tcPr>
          <w:p w14:paraId="084F5EED" w14:textId="77777777" w:rsidR="00762494" w:rsidRPr="00762494" w:rsidRDefault="00762494" w:rsidP="00762494">
            <w:pPr>
              <w:jc w:val="right"/>
              <w:rPr>
                <w:sz w:val="20"/>
                <w:szCs w:val="20"/>
              </w:rPr>
            </w:pPr>
            <w:r w:rsidRPr="00762494">
              <w:rPr>
                <w:sz w:val="20"/>
                <w:szCs w:val="20"/>
              </w:rPr>
              <w:t>201 027,0</w:t>
            </w:r>
          </w:p>
        </w:tc>
        <w:tc>
          <w:tcPr>
            <w:tcW w:w="623" w:type="pct"/>
            <w:tcBorders>
              <w:top w:val="nil"/>
              <w:left w:val="nil"/>
              <w:bottom w:val="nil"/>
              <w:right w:val="nil"/>
            </w:tcBorders>
            <w:vAlign w:val="bottom"/>
            <w:hideMark/>
          </w:tcPr>
          <w:p w14:paraId="67F95601" w14:textId="77777777" w:rsidR="00762494" w:rsidRPr="00762494" w:rsidRDefault="00762494" w:rsidP="00762494">
            <w:pPr>
              <w:jc w:val="right"/>
              <w:rPr>
                <w:sz w:val="20"/>
                <w:szCs w:val="20"/>
              </w:rPr>
            </w:pPr>
            <w:r w:rsidRPr="00762494">
              <w:rPr>
                <w:sz w:val="20"/>
                <w:szCs w:val="20"/>
              </w:rPr>
              <w:t>158 334,1</w:t>
            </w:r>
          </w:p>
        </w:tc>
        <w:tc>
          <w:tcPr>
            <w:tcW w:w="586" w:type="pct"/>
            <w:tcBorders>
              <w:top w:val="nil"/>
              <w:left w:val="nil"/>
              <w:bottom w:val="nil"/>
              <w:right w:val="nil"/>
            </w:tcBorders>
            <w:vAlign w:val="bottom"/>
            <w:hideMark/>
          </w:tcPr>
          <w:p w14:paraId="63654F22" w14:textId="77777777" w:rsidR="00762494" w:rsidRPr="00762494" w:rsidRDefault="00762494" w:rsidP="00762494">
            <w:pPr>
              <w:jc w:val="right"/>
              <w:rPr>
                <w:sz w:val="20"/>
                <w:szCs w:val="20"/>
              </w:rPr>
            </w:pPr>
            <w:r w:rsidRPr="00762494">
              <w:rPr>
                <w:sz w:val="20"/>
                <w:szCs w:val="20"/>
              </w:rPr>
              <w:t>170 381,7</w:t>
            </w:r>
          </w:p>
        </w:tc>
        <w:tc>
          <w:tcPr>
            <w:tcW w:w="716" w:type="pct"/>
            <w:tcBorders>
              <w:top w:val="nil"/>
              <w:left w:val="nil"/>
              <w:bottom w:val="nil"/>
              <w:right w:val="nil"/>
            </w:tcBorders>
            <w:vAlign w:val="bottom"/>
            <w:hideMark/>
          </w:tcPr>
          <w:p w14:paraId="4099C556" w14:textId="77777777" w:rsidR="00762494" w:rsidRPr="00762494" w:rsidRDefault="00762494" w:rsidP="00762494">
            <w:pPr>
              <w:jc w:val="right"/>
              <w:rPr>
                <w:sz w:val="20"/>
                <w:szCs w:val="20"/>
              </w:rPr>
            </w:pPr>
            <w:r w:rsidRPr="00762494">
              <w:rPr>
                <w:sz w:val="20"/>
                <w:szCs w:val="20"/>
              </w:rPr>
              <w:t>2 282,4</w:t>
            </w:r>
          </w:p>
        </w:tc>
        <w:tc>
          <w:tcPr>
            <w:tcW w:w="630" w:type="pct"/>
            <w:tcBorders>
              <w:top w:val="nil"/>
              <w:left w:val="nil"/>
              <w:bottom w:val="nil"/>
              <w:right w:val="nil"/>
            </w:tcBorders>
            <w:vAlign w:val="bottom"/>
            <w:hideMark/>
          </w:tcPr>
          <w:p w14:paraId="663442FD" w14:textId="77777777" w:rsidR="00762494" w:rsidRPr="00762494" w:rsidRDefault="00762494" w:rsidP="00762494">
            <w:pPr>
              <w:jc w:val="right"/>
              <w:rPr>
                <w:sz w:val="20"/>
                <w:szCs w:val="20"/>
              </w:rPr>
            </w:pPr>
            <w:r w:rsidRPr="00762494">
              <w:rPr>
                <w:sz w:val="20"/>
                <w:szCs w:val="20"/>
              </w:rPr>
              <w:t>30 645,4</w:t>
            </w:r>
          </w:p>
        </w:tc>
      </w:tr>
      <w:tr w:rsidR="00762494" w:rsidRPr="00762494" w14:paraId="7BAE76B8" w14:textId="77777777" w:rsidTr="00ED5F92">
        <w:tc>
          <w:tcPr>
            <w:tcW w:w="1139" w:type="pct"/>
            <w:tcBorders>
              <w:top w:val="nil"/>
              <w:left w:val="nil"/>
              <w:bottom w:val="nil"/>
              <w:right w:val="nil"/>
            </w:tcBorders>
            <w:hideMark/>
          </w:tcPr>
          <w:p w14:paraId="1C81248C" w14:textId="77777777" w:rsidR="00762494" w:rsidRPr="00762494" w:rsidRDefault="00762494" w:rsidP="00762494">
            <w:pPr>
              <w:spacing w:beforeLines="20" w:before="48"/>
              <w:rPr>
                <w:bCs/>
                <w:sz w:val="20"/>
                <w:szCs w:val="20"/>
              </w:rPr>
            </w:pPr>
            <w:r w:rsidRPr="00762494">
              <w:rPr>
                <w:bCs/>
                <w:sz w:val="20"/>
                <w:szCs w:val="20"/>
              </w:rPr>
              <w:t>Январь-июль</w:t>
            </w:r>
          </w:p>
        </w:tc>
        <w:tc>
          <w:tcPr>
            <w:tcW w:w="653" w:type="pct"/>
            <w:tcBorders>
              <w:top w:val="nil"/>
              <w:left w:val="nil"/>
              <w:bottom w:val="nil"/>
              <w:right w:val="nil"/>
            </w:tcBorders>
            <w:vAlign w:val="bottom"/>
            <w:hideMark/>
          </w:tcPr>
          <w:p w14:paraId="2163CC14" w14:textId="77777777" w:rsidR="00762494" w:rsidRPr="00762494" w:rsidRDefault="00762494" w:rsidP="00762494">
            <w:pPr>
              <w:jc w:val="right"/>
              <w:rPr>
                <w:sz w:val="20"/>
                <w:szCs w:val="20"/>
              </w:rPr>
            </w:pPr>
            <w:r w:rsidRPr="00762494">
              <w:rPr>
                <w:sz w:val="20"/>
                <w:szCs w:val="20"/>
              </w:rPr>
              <w:t>190 283,8</w:t>
            </w:r>
          </w:p>
        </w:tc>
        <w:tc>
          <w:tcPr>
            <w:tcW w:w="652" w:type="pct"/>
            <w:tcBorders>
              <w:top w:val="nil"/>
              <w:left w:val="nil"/>
              <w:bottom w:val="nil"/>
              <w:right w:val="nil"/>
            </w:tcBorders>
            <w:vAlign w:val="bottom"/>
            <w:hideMark/>
          </w:tcPr>
          <w:p w14:paraId="0C98DE1B" w14:textId="77777777" w:rsidR="00762494" w:rsidRPr="00762494" w:rsidRDefault="00762494" w:rsidP="00762494">
            <w:pPr>
              <w:jc w:val="right"/>
              <w:rPr>
                <w:sz w:val="20"/>
                <w:szCs w:val="20"/>
              </w:rPr>
            </w:pPr>
            <w:r w:rsidRPr="00762494">
              <w:rPr>
                <w:sz w:val="20"/>
                <w:szCs w:val="20"/>
              </w:rPr>
              <w:t>230 883,0</w:t>
            </w:r>
          </w:p>
        </w:tc>
        <w:tc>
          <w:tcPr>
            <w:tcW w:w="623" w:type="pct"/>
            <w:tcBorders>
              <w:top w:val="nil"/>
              <w:left w:val="nil"/>
              <w:bottom w:val="nil"/>
              <w:right w:val="nil"/>
            </w:tcBorders>
            <w:vAlign w:val="bottom"/>
            <w:hideMark/>
          </w:tcPr>
          <w:p w14:paraId="5F8D662F" w14:textId="77777777" w:rsidR="00762494" w:rsidRPr="00762494" w:rsidRDefault="00762494" w:rsidP="00762494">
            <w:pPr>
              <w:jc w:val="right"/>
              <w:rPr>
                <w:sz w:val="20"/>
                <w:szCs w:val="20"/>
              </w:rPr>
            </w:pPr>
            <w:r w:rsidRPr="00762494">
              <w:rPr>
                <w:sz w:val="20"/>
                <w:szCs w:val="20"/>
              </w:rPr>
              <w:t>186 112,6</w:t>
            </w:r>
          </w:p>
        </w:tc>
        <w:tc>
          <w:tcPr>
            <w:tcW w:w="586" w:type="pct"/>
            <w:tcBorders>
              <w:top w:val="nil"/>
              <w:left w:val="nil"/>
              <w:bottom w:val="nil"/>
              <w:right w:val="nil"/>
            </w:tcBorders>
            <w:vAlign w:val="bottom"/>
            <w:hideMark/>
          </w:tcPr>
          <w:p w14:paraId="4E95F1A4" w14:textId="77777777" w:rsidR="00762494" w:rsidRPr="00762494" w:rsidRDefault="00762494" w:rsidP="00762494">
            <w:pPr>
              <w:jc w:val="right"/>
              <w:rPr>
                <w:sz w:val="20"/>
                <w:szCs w:val="20"/>
              </w:rPr>
            </w:pPr>
            <w:r w:rsidRPr="00762494">
              <w:rPr>
                <w:sz w:val="20"/>
                <w:szCs w:val="20"/>
              </w:rPr>
              <w:t>198 941,0</w:t>
            </w:r>
          </w:p>
        </w:tc>
        <w:tc>
          <w:tcPr>
            <w:tcW w:w="716" w:type="pct"/>
            <w:tcBorders>
              <w:top w:val="nil"/>
              <w:left w:val="nil"/>
              <w:bottom w:val="nil"/>
              <w:right w:val="nil"/>
            </w:tcBorders>
            <w:vAlign w:val="bottom"/>
            <w:hideMark/>
          </w:tcPr>
          <w:p w14:paraId="6963EEE0" w14:textId="77777777" w:rsidR="00762494" w:rsidRPr="00762494" w:rsidRDefault="00762494" w:rsidP="00762494">
            <w:pPr>
              <w:jc w:val="right"/>
              <w:rPr>
                <w:sz w:val="20"/>
                <w:szCs w:val="20"/>
              </w:rPr>
            </w:pPr>
            <w:r w:rsidRPr="00762494">
              <w:rPr>
                <w:sz w:val="20"/>
                <w:szCs w:val="20"/>
              </w:rPr>
              <w:t>4 171,1</w:t>
            </w:r>
          </w:p>
        </w:tc>
        <w:tc>
          <w:tcPr>
            <w:tcW w:w="630" w:type="pct"/>
            <w:tcBorders>
              <w:top w:val="nil"/>
              <w:left w:val="nil"/>
              <w:bottom w:val="nil"/>
              <w:right w:val="nil"/>
            </w:tcBorders>
            <w:vAlign w:val="bottom"/>
            <w:hideMark/>
          </w:tcPr>
          <w:p w14:paraId="39D00076" w14:textId="77777777" w:rsidR="00762494" w:rsidRPr="00762494" w:rsidRDefault="00762494" w:rsidP="00762494">
            <w:pPr>
              <w:jc w:val="right"/>
              <w:rPr>
                <w:sz w:val="20"/>
                <w:szCs w:val="20"/>
              </w:rPr>
            </w:pPr>
            <w:r w:rsidRPr="00762494">
              <w:rPr>
                <w:sz w:val="20"/>
                <w:szCs w:val="20"/>
              </w:rPr>
              <w:t>31 942,0</w:t>
            </w:r>
          </w:p>
        </w:tc>
      </w:tr>
      <w:tr w:rsidR="00762494" w:rsidRPr="00762494" w14:paraId="5A30814E" w14:textId="77777777" w:rsidTr="00ED5F92">
        <w:tc>
          <w:tcPr>
            <w:tcW w:w="1139" w:type="pct"/>
            <w:tcBorders>
              <w:top w:val="nil"/>
              <w:left w:val="nil"/>
              <w:bottom w:val="nil"/>
              <w:right w:val="nil"/>
            </w:tcBorders>
            <w:hideMark/>
          </w:tcPr>
          <w:p w14:paraId="6F0D7876" w14:textId="77777777" w:rsidR="00762494" w:rsidRPr="00762494" w:rsidRDefault="00762494" w:rsidP="00762494">
            <w:pPr>
              <w:spacing w:beforeLines="20" w:before="48"/>
              <w:rPr>
                <w:bCs/>
                <w:sz w:val="20"/>
                <w:szCs w:val="20"/>
              </w:rPr>
            </w:pPr>
            <w:r w:rsidRPr="00762494">
              <w:rPr>
                <w:bCs/>
                <w:sz w:val="20"/>
                <w:szCs w:val="20"/>
              </w:rPr>
              <w:t>Январь-август</w:t>
            </w:r>
          </w:p>
        </w:tc>
        <w:tc>
          <w:tcPr>
            <w:tcW w:w="653" w:type="pct"/>
            <w:tcBorders>
              <w:top w:val="nil"/>
              <w:left w:val="nil"/>
              <w:bottom w:val="nil"/>
              <w:right w:val="nil"/>
            </w:tcBorders>
            <w:vAlign w:val="bottom"/>
            <w:hideMark/>
          </w:tcPr>
          <w:p w14:paraId="72D33E60" w14:textId="77777777" w:rsidR="00762494" w:rsidRPr="00762494" w:rsidRDefault="00762494" w:rsidP="00762494">
            <w:pPr>
              <w:jc w:val="right"/>
              <w:rPr>
                <w:sz w:val="20"/>
                <w:szCs w:val="20"/>
              </w:rPr>
            </w:pPr>
            <w:r w:rsidRPr="00762494">
              <w:rPr>
                <w:sz w:val="20"/>
                <w:szCs w:val="20"/>
              </w:rPr>
              <w:t>231 193,8</w:t>
            </w:r>
          </w:p>
        </w:tc>
        <w:tc>
          <w:tcPr>
            <w:tcW w:w="652" w:type="pct"/>
            <w:tcBorders>
              <w:top w:val="nil"/>
              <w:left w:val="nil"/>
              <w:bottom w:val="nil"/>
              <w:right w:val="nil"/>
            </w:tcBorders>
            <w:vAlign w:val="bottom"/>
            <w:hideMark/>
          </w:tcPr>
          <w:p w14:paraId="2D0CDE4A" w14:textId="77777777" w:rsidR="00762494" w:rsidRPr="00762494" w:rsidRDefault="00762494" w:rsidP="00762494">
            <w:pPr>
              <w:jc w:val="right"/>
              <w:rPr>
                <w:sz w:val="20"/>
                <w:szCs w:val="20"/>
              </w:rPr>
            </w:pPr>
            <w:r w:rsidRPr="00762494">
              <w:rPr>
                <w:sz w:val="20"/>
                <w:szCs w:val="20"/>
              </w:rPr>
              <w:t>273 127,9</w:t>
            </w:r>
          </w:p>
        </w:tc>
        <w:tc>
          <w:tcPr>
            <w:tcW w:w="623" w:type="pct"/>
            <w:tcBorders>
              <w:top w:val="nil"/>
              <w:left w:val="nil"/>
              <w:bottom w:val="nil"/>
              <w:right w:val="nil"/>
            </w:tcBorders>
            <w:vAlign w:val="bottom"/>
            <w:hideMark/>
          </w:tcPr>
          <w:p w14:paraId="61B888A2" w14:textId="77777777" w:rsidR="00762494" w:rsidRPr="00762494" w:rsidRDefault="00762494" w:rsidP="00762494">
            <w:pPr>
              <w:jc w:val="right"/>
              <w:rPr>
                <w:sz w:val="20"/>
                <w:szCs w:val="20"/>
              </w:rPr>
            </w:pPr>
            <w:r w:rsidRPr="00762494">
              <w:rPr>
                <w:sz w:val="20"/>
                <w:szCs w:val="20"/>
              </w:rPr>
              <w:t>211 433,4</w:t>
            </w:r>
          </w:p>
        </w:tc>
        <w:tc>
          <w:tcPr>
            <w:tcW w:w="586" w:type="pct"/>
            <w:tcBorders>
              <w:top w:val="nil"/>
              <w:left w:val="nil"/>
              <w:bottom w:val="nil"/>
              <w:right w:val="nil"/>
            </w:tcBorders>
            <w:vAlign w:val="bottom"/>
            <w:hideMark/>
          </w:tcPr>
          <w:p w14:paraId="7F5EA130" w14:textId="77777777" w:rsidR="00762494" w:rsidRPr="00762494" w:rsidRDefault="00762494" w:rsidP="00762494">
            <w:pPr>
              <w:jc w:val="right"/>
              <w:rPr>
                <w:sz w:val="20"/>
                <w:szCs w:val="20"/>
              </w:rPr>
            </w:pPr>
            <w:r w:rsidRPr="00762494">
              <w:rPr>
                <w:sz w:val="20"/>
                <w:szCs w:val="20"/>
              </w:rPr>
              <w:t>228 135,9</w:t>
            </w:r>
          </w:p>
        </w:tc>
        <w:tc>
          <w:tcPr>
            <w:tcW w:w="716" w:type="pct"/>
            <w:tcBorders>
              <w:top w:val="nil"/>
              <w:left w:val="nil"/>
              <w:bottom w:val="nil"/>
              <w:right w:val="nil"/>
            </w:tcBorders>
            <w:vAlign w:val="bottom"/>
            <w:hideMark/>
          </w:tcPr>
          <w:p w14:paraId="6C5AB5AE" w14:textId="77777777" w:rsidR="00762494" w:rsidRPr="00762494" w:rsidRDefault="00762494" w:rsidP="00762494">
            <w:pPr>
              <w:jc w:val="right"/>
              <w:rPr>
                <w:sz w:val="20"/>
                <w:szCs w:val="20"/>
              </w:rPr>
            </w:pPr>
            <w:r w:rsidRPr="00762494">
              <w:rPr>
                <w:sz w:val="20"/>
                <w:szCs w:val="20"/>
              </w:rPr>
              <w:t>19 760,4</w:t>
            </w:r>
          </w:p>
        </w:tc>
        <w:tc>
          <w:tcPr>
            <w:tcW w:w="630" w:type="pct"/>
            <w:tcBorders>
              <w:top w:val="nil"/>
              <w:left w:val="nil"/>
              <w:bottom w:val="nil"/>
              <w:right w:val="nil"/>
            </w:tcBorders>
            <w:vAlign w:val="bottom"/>
            <w:hideMark/>
          </w:tcPr>
          <w:p w14:paraId="6EF8CF2A" w14:textId="77777777" w:rsidR="00762494" w:rsidRPr="00762494" w:rsidRDefault="00762494" w:rsidP="00762494">
            <w:pPr>
              <w:jc w:val="right"/>
              <w:rPr>
                <w:sz w:val="20"/>
                <w:szCs w:val="20"/>
              </w:rPr>
            </w:pPr>
            <w:r w:rsidRPr="00762494">
              <w:rPr>
                <w:sz w:val="20"/>
                <w:szCs w:val="20"/>
              </w:rPr>
              <w:t>44 992,0</w:t>
            </w:r>
          </w:p>
        </w:tc>
      </w:tr>
      <w:tr w:rsidR="00762494" w:rsidRPr="00762494" w14:paraId="41BE7D3F" w14:textId="77777777" w:rsidTr="00ED5F92">
        <w:tc>
          <w:tcPr>
            <w:tcW w:w="1139" w:type="pct"/>
            <w:tcBorders>
              <w:top w:val="nil"/>
              <w:left w:val="nil"/>
              <w:bottom w:val="nil"/>
              <w:right w:val="nil"/>
            </w:tcBorders>
            <w:hideMark/>
          </w:tcPr>
          <w:p w14:paraId="11DD81B4" w14:textId="77777777" w:rsidR="00762494" w:rsidRPr="00762494" w:rsidRDefault="00762494" w:rsidP="00762494">
            <w:pPr>
              <w:spacing w:beforeLines="20" w:before="48"/>
              <w:rPr>
                <w:bCs/>
                <w:sz w:val="20"/>
                <w:szCs w:val="20"/>
              </w:rPr>
            </w:pPr>
            <w:r w:rsidRPr="00762494">
              <w:rPr>
                <w:bCs/>
                <w:sz w:val="20"/>
                <w:szCs w:val="20"/>
              </w:rPr>
              <w:t>Январь-сентябрь</w:t>
            </w:r>
          </w:p>
        </w:tc>
        <w:tc>
          <w:tcPr>
            <w:tcW w:w="653" w:type="pct"/>
            <w:tcBorders>
              <w:top w:val="nil"/>
              <w:left w:val="nil"/>
              <w:bottom w:val="nil"/>
              <w:right w:val="nil"/>
            </w:tcBorders>
            <w:vAlign w:val="bottom"/>
            <w:hideMark/>
          </w:tcPr>
          <w:p w14:paraId="79C58D3C" w14:textId="77777777" w:rsidR="00762494" w:rsidRPr="00762494" w:rsidRDefault="00762494" w:rsidP="00762494">
            <w:pPr>
              <w:jc w:val="right"/>
              <w:rPr>
                <w:sz w:val="20"/>
                <w:szCs w:val="20"/>
              </w:rPr>
            </w:pPr>
            <w:r w:rsidRPr="00762494">
              <w:rPr>
                <w:sz w:val="20"/>
                <w:szCs w:val="20"/>
              </w:rPr>
              <w:t>259 417,4</w:t>
            </w:r>
          </w:p>
        </w:tc>
        <w:tc>
          <w:tcPr>
            <w:tcW w:w="652" w:type="pct"/>
            <w:tcBorders>
              <w:top w:val="nil"/>
              <w:left w:val="nil"/>
              <w:bottom w:val="nil"/>
              <w:right w:val="nil"/>
            </w:tcBorders>
            <w:vAlign w:val="bottom"/>
            <w:hideMark/>
          </w:tcPr>
          <w:p w14:paraId="2AC83581" w14:textId="77777777" w:rsidR="00762494" w:rsidRPr="00762494" w:rsidRDefault="00762494" w:rsidP="00762494">
            <w:pPr>
              <w:jc w:val="right"/>
              <w:rPr>
                <w:sz w:val="20"/>
                <w:szCs w:val="20"/>
              </w:rPr>
            </w:pPr>
            <w:r w:rsidRPr="00762494">
              <w:rPr>
                <w:sz w:val="20"/>
                <w:szCs w:val="20"/>
              </w:rPr>
              <w:t>304 318,7</w:t>
            </w:r>
          </w:p>
        </w:tc>
        <w:tc>
          <w:tcPr>
            <w:tcW w:w="623" w:type="pct"/>
            <w:tcBorders>
              <w:top w:val="nil"/>
              <w:left w:val="nil"/>
              <w:bottom w:val="nil"/>
              <w:right w:val="nil"/>
            </w:tcBorders>
            <w:vAlign w:val="bottom"/>
            <w:hideMark/>
          </w:tcPr>
          <w:p w14:paraId="5DB94F55" w14:textId="77777777" w:rsidR="00762494" w:rsidRPr="00762494" w:rsidRDefault="00762494" w:rsidP="00762494">
            <w:pPr>
              <w:jc w:val="right"/>
              <w:rPr>
                <w:sz w:val="20"/>
                <w:szCs w:val="20"/>
              </w:rPr>
            </w:pPr>
            <w:r w:rsidRPr="00762494">
              <w:rPr>
                <w:sz w:val="20"/>
                <w:szCs w:val="20"/>
              </w:rPr>
              <w:t>238 956,3</w:t>
            </w:r>
          </w:p>
        </w:tc>
        <w:tc>
          <w:tcPr>
            <w:tcW w:w="586" w:type="pct"/>
            <w:tcBorders>
              <w:top w:val="nil"/>
              <w:left w:val="nil"/>
              <w:bottom w:val="nil"/>
              <w:right w:val="nil"/>
            </w:tcBorders>
            <w:vAlign w:val="bottom"/>
            <w:hideMark/>
          </w:tcPr>
          <w:p w14:paraId="292555EF" w14:textId="77777777" w:rsidR="00762494" w:rsidRPr="00762494" w:rsidRDefault="00762494" w:rsidP="00762494">
            <w:pPr>
              <w:jc w:val="right"/>
              <w:rPr>
                <w:sz w:val="20"/>
                <w:szCs w:val="20"/>
              </w:rPr>
            </w:pPr>
            <w:r w:rsidRPr="00762494">
              <w:rPr>
                <w:sz w:val="20"/>
                <w:szCs w:val="20"/>
              </w:rPr>
              <w:t>261 410,4</w:t>
            </w:r>
          </w:p>
        </w:tc>
        <w:tc>
          <w:tcPr>
            <w:tcW w:w="716" w:type="pct"/>
            <w:tcBorders>
              <w:top w:val="nil"/>
              <w:left w:val="nil"/>
              <w:bottom w:val="nil"/>
              <w:right w:val="nil"/>
            </w:tcBorders>
            <w:vAlign w:val="bottom"/>
            <w:hideMark/>
          </w:tcPr>
          <w:p w14:paraId="185E7470" w14:textId="77777777" w:rsidR="00762494" w:rsidRPr="00762494" w:rsidRDefault="00762494" w:rsidP="00762494">
            <w:pPr>
              <w:jc w:val="right"/>
              <w:rPr>
                <w:sz w:val="20"/>
                <w:szCs w:val="20"/>
              </w:rPr>
            </w:pPr>
            <w:r w:rsidRPr="00762494">
              <w:rPr>
                <w:sz w:val="20"/>
                <w:szCs w:val="20"/>
              </w:rPr>
              <w:t>20 461,2</w:t>
            </w:r>
          </w:p>
        </w:tc>
        <w:tc>
          <w:tcPr>
            <w:tcW w:w="630" w:type="pct"/>
            <w:tcBorders>
              <w:top w:val="nil"/>
              <w:left w:val="nil"/>
              <w:bottom w:val="nil"/>
              <w:right w:val="nil"/>
            </w:tcBorders>
            <w:vAlign w:val="bottom"/>
            <w:hideMark/>
          </w:tcPr>
          <w:p w14:paraId="7AA5B284" w14:textId="77777777" w:rsidR="00762494" w:rsidRPr="00762494" w:rsidRDefault="00762494" w:rsidP="00762494">
            <w:pPr>
              <w:jc w:val="right"/>
              <w:rPr>
                <w:sz w:val="20"/>
                <w:szCs w:val="20"/>
              </w:rPr>
            </w:pPr>
            <w:r w:rsidRPr="00762494">
              <w:rPr>
                <w:sz w:val="20"/>
                <w:szCs w:val="20"/>
              </w:rPr>
              <w:t>42 908,2</w:t>
            </w:r>
          </w:p>
        </w:tc>
      </w:tr>
      <w:tr w:rsidR="00762494" w:rsidRPr="00762494" w14:paraId="5FCED6A8" w14:textId="77777777" w:rsidTr="00ED5F92">
        <w:tc>
          <w:tcPr>
            <w:tcW w:w="1139" w:type="pct"/>
            <w:tcBorders>
              <w:top w:val="nil"/>
              <w:left w:val="nil"/>
              <w:bottom w:val="single" w:sz="8" w:space="0" w:color="auto"/>
              <w:right w:val="nil"/>
            </w:tcBorders>
            <w:hideMark/>
          </w:tcPr>
          <w:p w14:paraId="43D7A723" w14:textId="77777777" w:rsidR="00762494" w:rsidRPr="00762494" w:rsidRDefault="00762494" w:rsidP="00762494">
            <w:pPr>
              <w:spacing w:beforeLines="20" w:before="48"/>
              <w:rPr>
                <w:bCs/>
                <w:sz w:val="20"/>
                <w:szCs w:val="20"/>
              </w:rPr>
            </w:pPr>
            <w:r w:rsidRPr="00762494">
              <w:rPr>
                <w:bCs/>
                <w:sz w:val="20"/>
                <w:szCs w:val="20"/>
              </w:rPr>
              <w:t>Январь-октябрь</w:t>
            </w:r>
          </w:p>
        </w:tc>
        <w:tc>
          <w:tcPr>
            <w:tcW w:w="653" w:type="pct"/>
            <w:tcBorders>
              <w:top w:val="nil"/>
              <w:left w:val="nil"/>
              <w:bottom w:val="single" w:sz="8" w:space="0" w:color="auto"/>
              <w:right w:val="nil"/>
            </w:tcBorders>
            <w:vAlign w:val="bottom"/>
            <w:hideMark/>
          </w:tcPr>
          <w:p w14:paraId="4333CDF8" w14:textId="77777777" w:rsidR="00762494" w:rsidRPr="00762494" w:rsidRDefault="00762494" w:rsidP="00762494">
            <w:pPr>
              <w:jc w:val="right"/>
              <w:rPr>
                <w:sz w:val="20"/>
                <w:szCs w:val="20"/>
              </w:rPr>
            </w:pPr>
            <w:r w:rsidRPr="00762494">
              <w:rPr>
                <w:sz w:val="20"/>
                <w:szCs w:val="20"/>
              </w:rPr>
              <w:t>289 930,7</w:t>
            </w:r>
          </w:p>
        </w:tc>
        <w:tc>
          <w:tcPr>
            <w:tcW w:w="652" w:type="pct"/>
            <w:tcBorders>
              <w:top w:val="nil"/>
              <w:left w:val="nil"/>
              <w:bottom w:val="single" w:sz="8" w:space="0" w:color="auto"/>
              <w:right w:val="nil"/>
            </w:tcBorders>
            <w:vAlign w:val="bottom"/>
            <w:hideMark/>
          </w:tcPr>
          <w:p w14:paraId="35717E48" w14:textId="77777777" w:rsidR="00762494" w:rsidRPr="00762494" w:rsidRDefault="00762494" w:rsidP="00762494">
            <w:pPr>
              <w:jc w:val="right"/>
              <w:rPr>
                <w:sz w:val="20"/>
                <w:szCs w:val="20"/>
              </w:rPr>
            </w:pPr>
            <w:r w:rsidRPr="00762494">
              <w:rPr>
                <w:sz w:val="20"/>
                <w:szCs w:val="20"/>
              </w:rPr>
              <w:t>339 331,4</w:t>
            </w:r>
          </w:p>
        </w:tc>
        <w:tc>
          <w:tcPr>
            <w:tcW w:w="623" w:type="pct"/>
            <w:tcBorders>
              <w:top w:val="nil"/>
              <w:left w:val="nil"/>
              <w:bottom w:val="single" w:sz="8" w:space="0" w:color="auto"/>
              <w:right w:val="nil"/>
            </w:tcBorders>
            <w:vAlign w:val="bottom"/>
            <w:hideMark/>
          </w:tcPr>
          <w:p w14:paraId="5E066C2B" w14:textId="77777777" w:rsidR="00762494" w:rsidRPr="00762494" w:rsidRDefault="00762494" w:rsidP="00762494">
            <w:pPr>
              <w:jc w:val="right"/>
              <w:rPr>
                <w:sz w:val="20"/>
                <w:szCs w:val="20"/>
              </w:rPr>
            </w:pPr>
            <w:r w:rsidRPr="00762494">
              <w:rPr>
                <w:sz w:val="20"/>
                <w:szCs w:val="20"/>
              </w:rPr>
              <w:t>267 930,9</w:t>
            </w:r>
          </w:p>
        </w:tc>
        <w:tc>
          <w:tcPr>
            <w:tcW w:w="586" w:type="pct"/>
            <w:tcBorders>
              <w:top w:val="nil"/>
              <w:left w:val="nil"/>
              <w:bottom w:val="single" w:sz="8" w:space="0" w:color="auto"/>
              <w:right w:val="nil"/>
            </w:tcBorders>
            <w:vAlign w:val="bottom"/>
            <w:hideMark/>
          </w:tcPr>
          <w:p w14:paraId="3770898F" w14:textId="77777777" w:rsidR="00762494" w:rsidRPr="00762494" w:rsidRDefault="00762494" w:rsidP="00762494">
            <w:pPr>
              <w:jc w:val="right"/>
              <w:rPr>
                <w:sz w:val="20"/>
                <w:szCs w:val="20"/>
              </w:rPr>
            </w:pPr>
            <w:r w:rsidRPr="00762494">
              <w:rPr>
                <w:sz w:val="20"/>
                <w:szCs w:val="20"/>
              </w:rPr>
              <w:t>298 054,0</w:t>
            </w:r>
          </w:p>
        </w:tc>
        <w:tc>
          <w:tcPr>
            <w:tcW w:w="716" w:type="pct"/>
            <w:tcBorders>
              <w:top w:val="nil"/>
              <w:left w:val="nil"/>
              <w:bottom w:val="single" w:sz="8" w:space="0" w:color="auto"/>
              <w:right w:val="nil"/>
            </w:tcBorders>
            <w:vAlign w:val="bottom"/>
            <w:hideMark/>
          </w:tcPr>
          <w:p w14:paraId="735A07EA" w14:textId="77777777" w:rsidR="00762494" w:rsidRPr="00762494" w:rsidRDefault="00762494" w:rsidP="00762494">
            <w:pPr>
              <w:jc w:val="right"/>
              <w:rPr>
                <w:sz w:val="20"/>
                <w:szCs w:val="20"/>
              </w:rPr>
            </w:pPr>
            <w:r w:rsidRPr="00762494">
              <w:rPr>
                <w:sz w:val="20"/>
                <w:szCs w:val="20"/>
              </w:rPr>
              <w:t>21 999,8</w:t>
            </w:r>
          </w:p>
        </w:tc>
        <w:tc>
          <w:tcPr>
            <w:tcW w:w="630" w:type="pct"/>
            <w:tcBorders>
              <w:top w:val="nil"/>
              <w:left w:val="nil"/>
              <w:bottom w:val="single" w:sz="8" w:space="0" w:color="auto"/>
              <w:right w:val="nil"/>
            </w:tcBorders>
            <w:vAlign w:val="bottom"/>
            <w:hideMark/>
          </w:tcPr>
          <w:p w14:paraId="5FEE9B76" w14:textId="77777777" w:rsidR="00762494" w:rsidRPr="00762494" w:rsidRDefault="00762494" w:rsidP="00762494">
            <w:pPr>
              <w:jc w:val="right"/>
              <w:rPr>
                <w:sz w:val="20"/>
                <w:szCs w:val="20"/>
              </w:rPr>
            </w:pPr>
            <w:r w:rsidRPr="00762494">
              <w:rPr>
                <w:sz w:val="20"/>
                <w:szCs w:val="20"/>
              </w:rPr>
              <w:t>41 277,4</w:t>
            </w:r>
          </w:p>
        </w:tc>
      </w:tr>
    </w:tbl>
    <w:p w14:paraId="1D0DCE3D" w14:textId="77777777" w:rsidR="00762494" w:rsidRPr="00762494" w:rsidRDefault="00762494" w:rsidP="00762494">
      <w:pPr>
        <w:spacing w:before="120"/>
        <w:ind w:firstLine="709"/>
        <w:jc w:val="both"/>
        <w:rPr>
          <w:lang w:val="ky-KG"/>
        </w:rPr>
      </w:pPr>
      <w:r w:rsidRPr="00762494">
        <w:t>Ө</w:t>
      </w:r>
      <w:r w:rsidRPr="00762494">
        <w:rPr>
          <w:bCs/>
          <w:iCs/>
          <w:color w:val="000000"/>
          <w:lang w:val="ky-KG"/>
        </w:rPr>
        <w:t>ткөн</w:t>
      </w:r>
      <w:r w:rsidRPr="00762494">
        <w:rPr>
          <w:lang w:val="ky-KG"/>
        </w:rPr>
        <w:t xml:space="preserve"> жылдын январь-октябрына салыштырмалуу салыктык кирешелер 38 402,0 млн. сомго же 18,0 пайызга көбөйдү жана 251 164,4 млн. сомду түздү, салыктык эмес кирешелер - 13 403,3 млн. же 20,7 пайызга (78 102,4 млн. сомду), ал эми расмий трансферттер 10 061,7 млн. сомду түзүп, тескерисинче, 2 406,0 млн. сомго же 19,3 пайызга азайган.</w:t>
      </w:r>
    </w:p>
    <w:p w14:paraId="35ADC085" w14:textId="77777777" w:rsidR="00762494" w:rsidRPr="00762494" w:rsidRDefault="00762494" w:rsidP="00762494">
      <w:pPr>
        <w:ind w:firstLine="709"/>
        <w:jc w:val="both"/>
        <w:rPr>
          <w:lang w:val="ky-KG"/>
        </w:rPr>
      </w:pPr>
      <w:r w:rsidRPr="00762494">
        <w:rPr>
          <w:lang w:val="ky-KG"/>
        </w:rPr>
        <w:t xml:space="preserve">Кирешелердин </w:t>
      </w:r>
      <w:r w:rsidRPr="00762494">
        <w:rPr>
          <w:color w:val="000000"/>
          <w:lang w:val="ky-KG"/>
        </w:rPr>
        <w:t xml:space="preserve">түзүмүндө </w:t>
      </w:r>
      <w:r w:rsidRPr="00762494">
        <w:rPr>
          <w:lang w:val="ky-KG"/>
        </w:rPr>
        <w:t xml:space="preserve">салыктык кирешелердин </w:t>
      </w:r>
      <w:r w:rsidRPr="00762494">
        <w:rPr>
          <w:color w:val="000000"/>
          <w:lang w:val="ky-KG"/>
        </w:rPr>
        <w:t>үлүшү 0</w:t>
      </w:r>
      <w:r w:rsidRPr="00762494">
        <w:rPr>
          <w:lang w:val="ky-KG"/>
        </w:rPr>
        <w:t xml:space="preserve">,6 пайыздык пунктка көбөйдү жана 74,0 пайызды түздү, салыктык эмес кирешелер - 0,7 пайыздык пунктка (23,0 пайызды), ал эми расмий трансферттер, тескерисинче, 1,3 пайыздык пунктка (3,0 пайызды түздү) кыскарган. </w:t>
      </w:r>
    </w:p>
    <w:p w14:paraId="65BF774B" w14:textId="77777777" w:rsidR="00762494" w:rsidRPr="00762494" w:rsidRDefault="00762494" w:rsidP="00762494">
      <w:pPr>
        <w:ind w:firstLine="709"/>
        <w:jc w:val="both"/>
        <w:rPr>
          <w:color w:val="000000"/>
          <w:lang w:val="ky-KG"/>
        </w:rPr>
      </w:pPr>
      <w:r w:rsidRPr="00762494">
        <w:rPr>
          <w:color w:val="000000"/>
          <w:lang w:val="ky-KG"/>
        </w:rPr>
        <w:t>Салыктык кирешелерде төлөмдөрд</w:t>
      </w:r>
      <w:r w:rsidRPr="00762494">
        <w:rPr>
          <w:lang w:val="ky-KG"/>
        </w:rPr>
        <w:t>үн 49</w:t>
      </w:r>
      <w:r w:rsidRPr="00762494">
        <w:rPr>
          <w:color w:val="000000"/>
          <w:lang w:val="ky-KG"/>
        </w:rPr>
        <w:t>,0 пайызы кошумча нарк салыгынын, салыктык эмес төлөмд</w:t>
      </w:r>
      <w:r w:rsidRPr="00762494">
        <w:rPr>
          <w:iCs/>
          <w:color w:val="000000"/>
          <w:lang w:val="ky-KG"/>
        </w:rPr>
        <w:t>өрд</w:t>
      </w:r>
      <w:r w:rsidRPr="00762494">
        <w:rPr>
          <w:color w:val="000000"/>
          <w:lang w:val="ky-KG"/>
        </w:rPr>
        <w:t>ө</w:t>
      </w:r>
      <w:r w:rsidRPr="00762494">
        <w:rPr>
          <w:iCs/>
          <w:color w:val="000000"/>
          <w:lang w:val="ky-KG"/>
        </w:rPr>
        <w:t xml:space="preserve"> - 51,6 пайызы </w:t>
      </w:r>
      <w:r w:rsidRPr="00762494">
        <w:rPr>
          <w:color w:val="000000"/>
          <w:lang w:val="ky-KG"/>
        </w:rPr>
        <w:t>менчиктен жана пайыздардан</w:t>
      </w:r>
      <w:r w:rsidRPr="00762494">
        <w:rPr>
          <w:lang w:val="ky-KG"/>
        </w:rPr>
        <w:t xml:space="preserve"> </w:t>
      </w:r>
      <w:r w:rsidRPr="00762494">
        <w:rPr>
          <w:color w:val="000000"/>
          <w:lang w:val="ky-KG"/>
        </w:rPr>
        <w:t>түшк</w:t>
      </w:r>
      <w:r w:rsidRPr="00762494">
        <w:rPr>
          <w:iCs/>
          <w:color w:val="000000"/>
          <w:lang w:val="ky-KG"/>
        </w:rPr>
        <w:t>өн</w:t>
      </w:r>
      <w:r w:rsidRPr="00762494">
        <w:rPr>
          <w:color w:val="000000"/>
          <w:lang w:val="ky-KG"/>
        </w:rPr>
        <w:t xml:space="preserve"> кирешелердин эсебинен алынды.</w:t>
      </w:r>
    </w:p>
    <w:p w14:paraId="7D50754C" w14:textId="77777777" w:rsidR="00762494" w:rsidRPr="00762494" w:rsidRDefault="00762494" w:rsidP="00762494">
      <w:pPr>
        <w:ind w:firstLine="709"/>
        <w:jc w:val="both"/>
        <w:rPr>
          <w:color w:val="000000"/>
          <w:lang w:val="ky-KG"/>
        </w:rPr>
      </w:pPr>
      <w:r w:rsidRPr="00762494">
        <w:rPr>
          <w:color w:val="000000"/>
          <w:lang w:val="ky-KG"/>
        </w:rPr>
        <w:t>Финансылык эмес активдерди сатуудан түшк</w:t>
      </w:r>
      <w:r w:rsidRPr="00762494">
        <w:rPr>
          <w:iCs/>
          <w:color w:val="000000"/>
          <w:lang w:val="ky-KG"/>
        </w:rPr>
        <w:t>өн</w:t>
      </w:r>
      <w:r w:rsidRPr="00762494">
        <w:rPr>
          <w:color w:val="000000"/>
          <w:lang w:val="ky-KG"/>
        </w:rPr>
        <w:t xml:space="preserve"> кирешелер 2,9 млн. сом суммасында алынды, бул </w:t>
      </w:r>
      <w:r w:rsidRPr="00762494">
        <w:rPr>
          <w:bCs/>
          <w:iCs/>
          <w:color w:val="000000"/>
          <w:lang w:val="ky-KG"/>
        </w:rPr>
        <w:t xml:space="preserve">өткөн </w:t>
      </w:r>
      <w:r w:rsidRPr="00762494">
        <w:rPr>
          <w:color w:val="000000"/>
          <w:lang w:val="ky-KG"/>
        </w:rPr>
        <w:t xml:space="preserve">жылдын январь-октябрына караганда 1,5 млн. сомго </w:t>
      </w:r>
      <w:r w:rsidRPr="00762494">
        <w:rPr>
          <w:iCs/>
          <w:lang w:val="ky-KG"/>
        </w:rPr>
        <w:t>к</w:t>
      </w:r>
      <w:r w:rsidRPr="00762494">
        <w:rPr>
          <w:iCs/>
          <w:color w:val="000000"/>
          <w:lang w:val="ky-KG"/>
        </w:rPr>
        <w:t>өп</w:t>
      </w:r>
      <w:r w:rsidRPr="00762494">
        <w:rPr>
          <w:lang w:val="ky-KG"/>
        </w:rPr>
        <w:t>.</w:t>
      </w:r>
    </w:p>
    <w:p w14:paraId="12B0EAE2" w14:textId="77777777" w:rsidR="00762494" w:rsidRPr="00762494" w:rsidRDefault="00762494" w:rsidP="00762494">
      <w:pPr>
        <w:ind w:firstLine="709"/>
        <w:jc w:val="both"/>
        <w:rPr>
          <w:iCs/>
          <w:color w:val="000000"/>
          <w:lang w:val="ky-KG"/>
        </w:rPr>
      </w:pPr>
      <w:r w:rsidRPr="00762494">
        <w:rPr>
          <w:lang w:val="ky-KG"/>
        </w:rPr>
        <w:t xml:space="preserve">Үстүбүздөгү жылдын башынан бери </w:t>
      </w:r>
      <w:r w:rsidRPr="00762494">
        <w:rPr>
          <w:iCs/>
          <w:lang w:val="ky-KG"/>
        </w:rPr>
        <w:t>республикалык бюджеттен о</w:t>
      </w:r>
      <w:r w:rsidRPr="00762494">
        <w:rPr>
          <w:iCs/>
          <w:color w:val="000000"/>
          <w:lang w:val="ky-KG"/>
        </w:rPr>
        <w:t>перациялык чыгымдарды жүргүзүү үчүн социалдык-маданий чөйрөгө 132 935,7 млн. сом же 53,6 пайыз, жалпы багыттагы мамлекеттик кызматтар, коргоо, коомдук тартип жана коопсуздукка - 86 083,7 млн. (же 34,7 пайыз), экономикалык ишмердик менен байланышкан мамлекеттик кызмат көрсөтүүлөргө - 26 868,5 млн. (10,8 пайыз), айлана-чөйрөнү коргоого 2 098,3 млн. сом (0,8 пайыз) багытталды.</w:t>
      </w:r>
    </w:p>
    <w:p w14:paraId="282FA6C3" w14:textId="77777777" w:rsidR="00762494" w:rsidRPr="00762494" w:rsidRDefault="00762494" w:rsidP="00762494">
      <w:pPr>
        <w:ind w:firstLine="709"/>
        <w:jc w:val="both"/>
        <w:rPr>
          <w:iCs/>
          <w:lang w:val="ky-KG"/>
        </w:rPr>
      </w:pPr>
      <w:r w:rsidRPr="00762494">
        <w:rPr>
          <w:lang w:val="ky-KG"/>
        </w:rPr>
        <w:t xml:space="preserve">Үстүбүздөгү жылдын башынан бери </w:t>
      </w:r>
      <w:r w:rsidRPr="00762494">
        <w:rPr>
          <w:bCs/>
          <w:color w:val="000000"/>
          <w:lang w:val="ky-KG"/>
        </w:rPr>
        <w:t xml:space="preserve">финансылык эмес активдерди сатып алууга 50 067,9 млн. сом пайдаланылды, бул </w:t>
      </w:r>
      <w:r w:rsidRPr="00762494">
        <w:rPr>
          <w:color w:val="000000"/>
          <w:lang w:val="ky-KG"/>
        </w:rPr>
        <w:t xml:space="preserve">өткөн жылдын </w:t>
      </w:r>
      <w:r w:rsidRPr="00762494">
        <w:rPr>
          <w:iCs/>
          <w:lang w:val="ky-KG"/>
        </w:rPr>
        <w:t>тиешелүү мезгилине караганда 3 354,7 млн. сомго аз</w:t>
      </w:r>
      <w:r w:rsidRPr="00762494">
        <w:rPr>
          <w:iCs/>
          <w:color w:val="000000"/>
          <w:lang w:val="ky-KG"/>
        </w:rPr>
        <w:t>.</w:t>
      </w:r>
    </w:p>
    <w:p w14:paraId="471D4554" w14:textId="2C46974B" w:rsidR="00762494" w:rsidRPr="00762494" w:rsidRDefault="00126261" w:rsidP="00762494">
      <w:pPr>
        <w:spacing w:before="120" w:after="120"/>
        <w:ind w:left="1361" w:hanging="1361"/>
        <w:rPr>
          <w:b/>
          <w:bCs/>
          <w:color w:val="000000"/>
        </w:rPr>
      </w:pPr>
      <w:r>
        <w:rPr>
          <w:b/>
          <w:bCs/>
          <w:color w:val="000000"/>
          <w:lang w:val="ky-KG"/>
        </w:rPr>
        <w:t>7</w:t>
      </w:r>
      <w:r w:rsidR="00620BCA">
        <w:rPr>
          <w:b/>
          <w:bCs/>
          <w:color w:val="000000"/>
          <w:lang w:val="ky-KG"/>
        </w:rPr>
        <w:t>9</w:t>
      </w:r>
      <w:r w:rsidR="00762494" w:rsidRPr="00762494">
        <w:rPr>
          <w:b/>
          <w:bCs/>
          <w:color w:val="000000"/>
          <w:lang w:val="ky-KG"/>
        </w:rPr>
        <w:t xml:space="preserve">-таблица: </w:t>
      </w:r>
      <w:r w:rsidR="00762494" w:rsidRPr="00762494">
        <w:rPr>
          <w:b/>
          <w:bCs/>
          <w:color w:val="000000"/>
        </w:rPr>
        <w:t>Январь-</w:t>
      </w:r>
      <w:proofErr w:type="spellStart"/>
      <w:r w:rsidR="00762494" w:rsidRPr="00762494">
        <w:rPr>
          <w:b/>
          <w:bCs/>
          <w:color w:val="000000"/>
        </w:rPr>
        <w:t>октябрда</w:t>
      </w:r>
      <w:proofErr w:type="spellEnd"/>
      <w:r w:rsidR="00762494" w:rsidRPr="00762494">
        <w:rPr>
          <w:b/>
          <w:bCs/>
          <w:color w:val="000000"/>
          <w:lang w:val="ky-KG"/>
        </w:rPr>
        <w:t>гы</w:t>
      </w:r>
      <w:r w:rsidR="00762494" w:rsidRPr="00762494">
        <w:rPr>
          <w:b/>
          <w:bCs/>
          <w:color w:val="000000"/>
        </w:rPr>
        <w:t xml:space="preserve"> </w:t>
      </w:r>
      <w:proofErr w:type="spellStart"/>
      <w:r w:rsidR="00762494" w:rsidRPr="00762494">
        <w:rPr>
          <w:b/>
          <w:bCs/>
          <w:color w:val="000000"/>
        </w:rPr>
        <w:t>республикалык</w:t>
      </w:r>
      <w:proofErr w:type="spellEnd"/>
      <w:r w:rsidR="00762494" w:rsidRPr="00762494">
        <w:rPr>
          <w:b/>
          <w:bCs/>
          <w:color w:val="000000"/>
        </w:rPr>
        <w:t xml:space="preserve"> </w:t>
      </w:r>
      <w:proofErr w:type="spellStart"/>
      <w:r w:rsidR="00762494" w:rsidRPr="00762494">
        <w:rPr>
          <w:b/>
          <w:bCs/>
          <w:color w:val="000000"/>
        </w:rPr>
        <w:t>бюджеттин</w:t>
      </w:r>
      <w:proofErr w:type="spellEnd"/>
      <w:r w:rsidR="00762494" w:rsidRPr="00762494">
        <w:rPr>
          <w:b/>
          <w:bCs/>
          <w:color w:val="000000"/>
        </w:rPr>
        <w:t xml:space="preserve"> </w:t>
      </w:r>
      <w:proofErr w:type="spellStart"/>
      <w:r w:rsidR="00762494" w:rsidRPr="00762494">
        <w:rPr>
          <w:b/>
          <w:bCs/>
          <w:color w:val="000000"/>
        </w:rPr>
        <w:t>түзүмү</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3"/>
        <w:gridCol w:w="1153"/>
        <w:gridCol w:w="1303"/>
        <w:gridCol w:w="1328"/>
        <w:gridCol w:w="1361"/>
      </w:tblGrid>
      <w:tr w:rsidR="00762494" w:rsidRPr="00762494" w14:paraId="4AA32D12" w14:textId="77777777" w:rsidTr="00ED5F92">
        <w:trPr>
          <w:tblHeader/>
        </w:trPr>
        <w:tc>
          <w:tcPr>
            <w:tcW w:w="2331" w:type="pct"/>
            <w:vMerge w:val="restart"/>
            <w:tcBorders>
              <w:top w:val="single" w:sz="8" w:space="0" w:color="auto"/>
              <w:left w:val="nil"/>
              <w:bottom w:val="single" w:sz="8" w:space="0" w:color="auto"/>
              <w:right w:val="nil"/>
            </w:tcBorders>
          </w:tcPr>
          <w:p w14:paraId="48F99416" w14:textId="77777777" w:rsidR="00762494" w:rsidRPr="00762494" w:rsidRDefault="00762494" w:rsidP="00762494">
            <w:pPr>
              <w:shd w:val="clear" w:color="auto" w:fill="FFFFFF"/>
              <w:rPr>
                <w:sz w:val="20"/>
                <w:szCs w:val="20"/>
                <w:lang w:val="ky-KG"/>
              </w:rPr>
            </w:pPr>
          </w:p>
        </w:tc>
        <w:tc>
          <w:tcPr>
            <w:tcW w:w="1274" w:type="pct"/>
            <w:gridSpan w:val="2"/>
            <w:tcBorders>
              <w:top w:val="single" w:sz="8" w:space="0" w:color="auto"/>
              <w:left w:val="nil"/>
              <w:bottom w:val="single" w:sz="4" w:space="0" w:color="auto"/>
              <w:right w:val="nil"/>
            </w:tcBorders>
            <w:hideMark/>
          </w:tcPr>
          <w:p w14:paraId="29B2F167" w14:textId="77777777" w:rsidR="00762494" w:rsidRPr="00762494" w:rsidRDefault="00762494" w:rsidP="00762494">
            <w:pPr>
              <w:shd w:val="clear" w:color="auto" w:fill="FFFFFF"/>
              <w:jc w:val="center"/>
              <w:rPr>
                <w:b/>
                <w:sz w:val="20"/>
                <w:szCs w:val="20"/>
              </w:rPr>
            </w:pPr>
            <w:r w:rsidRPr="00762494">
              <w:rPr>
                <w:b/>
                <w:sz w:val="20"/>
                <w:szCs w:val="20"/>
              </w:rPr>
              <w:t>Млн. сом</w:t>
            </w:r>
          </w:p>
        </w:tc>
        <w:tc>
          <w:tcPr>
            <w:tcW w:w="1395" w:type="pct"/>
            <w:gridSpan w:val="2"/>
            <w:tcBorders>
              <w:top w:val="single" w:sz="8" w:space="0" w:color="auto"/>
              <w:left w:val="nil"/>
              <w:bottom w:val="single" w:sz="4" w:space="0" w:color="auto"/>
              <w:right w:val="nil"/>
            </w:tcBorders>
            <w:hideMark/>
          </w:tcPr>
          <w:p w14:paraId="50E3B4FD" w14:textId="77777777" w:rsidR="00762494" w:rsidRPr="00762494" w:rsidRDefault="00762494" w:rsidP="00762494">
            <w:pPr>
              <w:shd w:val="clear" w:color="auto" w:fill="FFFFFF"/>
              <w:jc w:val="center"/>
              <w:rPr>
                <w:b/>
                <w:sz w:val="20"/>
                <w:szCs w:val="20"/>
              </w:rPr>
            </w:pPr>
            <w:proofErr w:type="spellStart"/>
            <w:r w:rsidRPr="00762494">
              <w:rPr>
                <w:b/>
                <w:bCs/>
                <w:sz w:val="20"/>
                <w:szCs w:val="20"/>
              </w:rPr>
              <w:t>Жыйынтыкка</w:t>
            </w:r>
            <w:proofErr w:type="spellEnd"/>
            <w:r w:rsidRPr="00762494">
              <w:rPr>
                <w:b/>
                <w:bCs/>
                <w:sz w:val="20"/>
                <w:szCs w:val="20"/>
              </w:rPr>
              <w:t xml:space="preserve"> карата</w:t>
            </w:r>
            <w:r w:rsidRPr="00762494">
              <w:rPr>
                <w:b/>
                <w:bCs/>
                <w:sz w:val="20"/>
                <w:szCs w:val="20"/>
              </w:rPr>
              <w:br/>
            </w:r>
            <w:proofErr w:type="spellStart"/>
            <w:r w:rsidRPr="00762494">
              <w:rPr>
                <w:b/>
                <w:bCs/>
                <w:sz w:val="20"/>
                <w:szCs w:val="20"/>
              </w:rPr>
              <w:t>пайыз</w:t>
            </w:r>
            <w:proofErr w:type="spellEnd"/>
            <w:r w:rsidRPr="00762494">
              <w:rPr>
                <w:b/>
                <w:bCs/>
                <w:sz w:val="20"/>
                <w:szCs w:val="20"/>
              </w:rPr>
              <w:t xml:space="preserve"> </w:t>
            </w:r>
            <w:proofErr w:type="spellStart"/>
            <w:r w:rsidRPr="00762494">
              <w:rPr>
                <w:b/>
                <w:bCs/>
                <w:sz w:val="20"/>
                <w:szCs w:val="20"/>
              </w:rPr>
              <w:t>менен</w:t>
            </w:r>
            <w:proofErr w:type="spellEnd"/>
          </w:p>
        </w:tc>
      </w:tr>
      <w:tr w:rsidR="00762494" w:rsidRPr="00762494" w14:paraId="4F94F4B4" w14:textId="77777777" w:rsidTr="00ED5F92">
        <w:trPr>
          <w:tblHeader/>
        </w:trPr>
        <w:tc>
          <w:tcPr>
            <w:tcW w:w="2331" w:type="pct"/>
            <w:vMerge/>
            <w:tcBorders>
              <w:top w:val="single" w:sz="8" w:space="0" w:color="auto"/>
              <w:left w:val="nil"/>
              <w:bottom w:val="single" w:sz="8" w:space="0" w:color="auto"/>
              <w:right w:val="nil"/>
            </w:tcBorders>
            <w:vAlign w:val="center"/>
            <w:hideMark/>
          </w:tcPr>
          <w:p w14:paraId="7104D93D" w14:textId="77777777" w:rsidR="00762494" w:rsidRPr="00762494" w:rsidRDefault="00762494" w:rsidP="00762494">
            <w:pPr>
              <w:rPr>
                <w:sz w:val="20"/>
                <w:szCs w:val="20"/>
                <w:lang w:val="ky-KG"/>
              </w:rPr>
            </w:pPr>
          </w:p>
        </w:tc>
        <w:tc>
          <w:tcPr>
            <w:tcW w:w="598" w:type="pct"/>
            <w:tcBorders>
              <w:top w:val="single" w:sz="4" w:space="0" w:color="auto"/>
              <w:left w:val="nil"/>
              <w:bottom w:val="single" w:sz="8" w:space="0" w:color="auto"/>
              <w:right w:val="nil"/>
            </w:tcBorders>
            <w:vAlign w:val="bottom"/>
            <w:hideMark/>
          </w:tcPr>
          <w:p w14:paraId="620EE0DC" w14:textId="77777777" w:rsidR="00762494" w:rsidRPr="00762494" w:rsidRDefault="00762494" w:rsidP="00762494">
            <w:pPr>
              <w:spacing w:before="20"/>
              <w:jc w:val="right"/>
              <w:rPr>
                <w:b/>
                <w:sz w:val="20"/>
                <w:szCs w:val="20"/>
              </w:rPr>
            </w:pPr>
            <w:r w:rsidRPr="00762494">
              <w:rPr>
                <w:b/>
                <w:sz w:val="20"/>
                <w:szCs w:val="20"/>
              </w:rPr>
              <w:t>2023</w:t>
            </w:r>
          </w:p>
        </w:tc>
        <w:tc>
          <w:tcPr>
            <w:tcW w:w="676" w:type="pct"/>
            <w:tcBorders>
              <w:top w:val="single" w:sz="4" w:space="0" w:color="auto"/>
              <w:left w:val="nil"/>
              <w:bottom w:val="single" w:sz="8" w:space="0" w:color="auto"/>
              <w:right w:val="nil"/>
            </w:tcBorders>
            <w:vAlign w:val="bottom"/>
            <w:hideMark/>
          </w:tcPr>
          <w:p w14:paraId="6FD540BE" w14:textId="77777777" w:rsidR="00762494" w:rsidRPr="00762494" w:rsidRDefault="00762494" w:rsidP="00762494">
            <w:pPr>
              <w:spacing w:before="20"/>
              <w:jc w:val="right"/>
              <w:rPr>
                <w:rFonts w:eastAsia="Arial Unicode MS"/>
                <w:b/>
                <w:sz w:val="20"/>
                <w:szCs w:val="20"/>
              </w:rPr>
            </w:pPr>
            <w:r w:rsidRPr="00762494">
              <w:rPr>
                <w:b/>
                <w:sz w:val="20"/>
                <w:szCs w:val="20"/>
              </w:rPr>
              <w:t>2024</w:t>
            </w:r>
          </w:p>
        </w:tc>
        <w:tc>
          <w:tcPr>
            <w:tcW w:w="689" w:type="pct"/>
            <w:tcBorders>
              <w:top w:val="single" w:sz="4" w:space="0" w:color="auto"/>
              <w:left w:val="nil"/>
              <w:bottom w:val="single" w:sz="8" w:space="0" w:color="auto"/>
              <w:right w:val="nil"/>
            </w:tcBorders>
            <w:vAlign w:val="bottom"/>
            <w:hideMark/>
          </w:tcPr>
          <w:p w14:paraId="6321BDA5" w14:textId="77777777" w:rsidR="00762494" w:rsidRPr="00762494" w:rsidRDefault="00762494" w:rsidP="00762494">
            <w:pPr>
              <w:spacing w:before="20"/>
              <w:jc w:val="right"/>
              <w:rPr>
                <w:b/>
                <w:sz w:val="20"/>
                <w:szCs w:val="20"/>
              </w:rPr>
            </w:pPr>
            <w:r w:rsidRPr="00762494">
              <w:rPr>
                <w:b/>
                <w:sz w:val="20"/>
                <w:szCs w:val="20"/>
              </w:rPr>
              <w:t>2023</w:t>
            </w:r>
          </w:p>
        </w:tc>
        <w:tc>
          <w:tcPr>
            <w:tcW w:w="706" w:type="pct"/>
            <w:tcBorders>
              <w:top w:val="single" w:sz="4" w:space="0" w:color="auto"/>
              <w:left w:val="nil"/>
              <w:bottom w:val="single" w:sz="8" w:space="0" w:color="auto"/>
              <w:right w:val="nil"/>
            </w:tcBorders>
            <w:vAlign w:val="bottom"/>
            <w:hideMark/>
          </w:tcPr>
          <w:p w14:paraId="20755044" w14:textId="77777777" w:rsidR="00762494" w:rsidRPr="00762494" w:rsidRDefault="00762494" w:rsidP="00762494">
            <w:pPr>
              <w:spacing w:before="20"/>
              <w:jc w:val="right"/>
              <w:rPr>
                <w:rFonts w:eastAsia="Arial Unicode MS"/>
                <w:b/>
                <w:sz w:val="20"/>
                <w:szCs w:val="20"/>
              </w:rPr>
            </w:pPr>
            <w:r w:rsidRPr="00762494">
              <w:rPr>
                <w:b/>
                <w:sz w:val="20"/>
                <w:szCs w:val="20"/>
              </w:rPr>
              <w:t>2024</w:t>
            </w:r>
          </w:p>
        </w:tc>
      </w:tr>
      <w:tr w:rsidR="00762494" w:rsidRPr="00762494" w14:paraId="593B81D1" w14:textId="77777777" w:rsidTr="00ED5F92">
        <w:tc>
          <w:tcPr>
            <w:tcW w:w="2331" w:type="pct"/>
            <w:tcBorders>
              <w:top w:val="single" w:sz="8" w:space="0" w:color="auto"/>
              <w:left w:val="nil"/>
              <w:bottom w:val="nil"/>
              <w:right w:val="nil"/>
            </w:tcBorders>
            <w:vAlign w:val="bottom"/>
            <w:hideMark/>
          </w:tcPr>
          <w:p w14:paraId="207C797B" w14:textId="77777777" w:rsidR="00762494" w:rsidRPr="00762494" w:rsidRDefault="00762494" w:rsidP="00762494">
            <w:pPr>
              <w:spacing w:before="40" w:after="40"/>
              <w:rPr>
                <w:b/>
                <w:sz w:val="20"/>
                <w:szCs w:val="20"/>
              </w:rPr>
            </w:pPr>
            <w:proofErr w:type="spellStart"/>
            <w:r w:rsidRPr="00762494">
              <w:rPr>
                <w:b/>
                <w:sz w:val="20"/>
                <w:szCs w:val="20"/>
              </w:rPr>
              <w:t>Кирешелер</w:t>
            </w:r>
            <w:proofErr w:type="spellEnd"/>
          </w:p>
        </w:tc>
        <w:tc>
          <w:tcPr>
            <w:tcW w:w="598" w:type="pct"/>
            <w:tcBorders>
              <w:top w:val="single" w:sz="8" w:space="0" w:color="auto"/>
              <w:left w:val="nil"/>
              <w:bottom w:val="nil"/>
              <w:right w:val="nil"/>
            </w:tcBorders>
            <w:vAlign w:val="bottom"/>
            <w:hideMark/>
          </w:tcPr>
          <w:p w14:paraId="624D2039" w14:textId="77777777" w:rsidR="00762494" w:rsidRPr="00762494" w:rsidRDefault="00762494" w:rsidP="00762494">
            <w:pPr>
              <w:jc w:val="right"/>
              <w:rPr>
                <w:b/>
                <w:bCs/>
                <w:sz w:val="20"/>
                <w:szCs w:val="20"/>
              </w:rPr>
            </w:pPr>
            <w:r w:rsidRPr="00762494">
              <w:rPr>
                <w:b/>
                <w:bCs/>
                <w:sz w:val="20"/>
                <w:szCs w:val="20"/>
              </w:rPr>
              <w:t>289 930,7</w:t>
            </w:r>
          </w:p>
        </w:tc>
        <w:tc>
          <w:tcPr>
            <w:tcW w:w="676" w:type="pct"/>
            <w:tcBorders>
              <w:top w:val="nil"/>
              <w:left w:val="nil"/>
              <w:bottom w:val="nil"/>
              <w:right w:val="nil"/>
            </w:tcBorders>
            <w:vAlign w:val="bottom"/>
            <w:hideMark/>
          </w:tcPr>
          <w:p w14:paraId="43DA21EB" w14:textId="77777777" w:rsidR="00762494" w:rsidRPr="00762494" w:rsidRDefault="00762494" w:rsidP="00762494">
            <w:pPr>
              <w:jc w:val="right"/>
              <w:rPr>
                <w:b/>
                <w:bCs/>
                <w:sz w:val="20"/>
                <w:szCs w:val="20"/>
              </w:rPr>
            </w:pPr>
            <w:r w:rsidRPr="00762494">
              <w:rPr>
                <w:b/>
                <w:bCs/>
                <w:sz w:val="20"/>
                <w:szCs w:val="20"/>
              </w:rPr>
              <w:t>339 331,4</w:t>
            </w:r>
          </w:p>
        </w:tc>
        <w:tc>
          <w:tcPr>
            <w:tcW w:w="689" w:type="pct"/>
            <w:tcBorders>
              <w:top w:val="single" w:sz="8" w:space="0" w:color="auto"/>
              <w:left w:val="nil"/>
              <w:bottom w:val="nil"/>
              <w:right w:val="nil"/>
            </w:tcBorders>
            <w:vAlign w:val="bottom"/>
            <w:hideMark/>
          </w:tcPr>
          <w:p w14:paraId="22540DD6" w14:textId="77777777" w:rsidR="00762494" w:rsidRPr="00762494" w:rsidRDefault="00762494" w:rsidP="00762494">
            <w:pPr>
              <w:jc w:val="right"/>
              <w:rPr>
                <w:b/>
                <w:bCs/>
                <w:sz w:val="20"/>
                <w:szCs w:val="20"/>
              </w:rPr>
            </w:pPr>
            <w:r w:rsidRPr="00762494">
              <w:rPr>
                <w:b/>
                <w:bCs/>
                <w:sz w:val="20"/>
                <w:szCs w:val="20"/>
              </w:rPr>
              <w:t>100,0</w:t>
            </w:r>
          </w:p>
        </w:tc>
        <w:tc>
          <w:tcPr>
            <w:tcW w:w="706" w:type="pct"/>
            <w:tcBorders>
              <w:top w:val="single" w:sz="8" w:space="0" w:color="auto"/>
              <w:left w:val="nil"/>
              <w:bottom w:val="nil"/>
              <w:right w:val="nil"/>
            </w:tcBorders>
            <w:vAlign w:val="bottom"/>
            <w:hideMark/>
          </w:tcPr>
          <w:p w14:paraId="0DA39FF0" w14:textId="77777777" w:rsidR="00762494" w:rsidRPr="00762494" w:rsidRDefault="00762494" w:rsidP="00762494">
            <w:pPr>
              <w:jc w:val="right"/>
              <w:rPr>
                <w:b/>
                <w:bCs/>
                <w:sz w:val="20"/>
                <w:szCs w:val="20"/>
              </w:rPr>
            </w:pPr>
            <w:r w:rsidRPr="00762494">
              <w:rPr>
                <w:b/>
                <w:bCs/>
                <w:sz w:val="20"/>
                <w:szCs w:val="20"/>
              </w:rPr>
              <w:t>100,0</w:t>
            </w:r>
          </w:p>
        </w:tc>
      </w:tr>
      <w:tr w:rsidR="00762494" w:rsidRPr="00762494" w14:paraId="71DAC765" w14:textId="77777777" w:rsidTr="00ED5F92">
        <w:tc>
          <w:tcPr>
            <w:tcW w:w="2331" w:type="pct"/>
            <w:tcBorders>
              <w:top w:val="nil"/>
              <w:left w:val="nil"/>
              <w:bottom w:val="nil"/>
              <w:right w:val="nil"/>
            </w:tcBorders>
            <w:vAlign w:val="bottom"/>
            <w:hideMark/>
          </w:tcPr>
          <w:p w14:paraId="5AF021A4" w14:textId="77777777" w:rsidR="00762494" w:rsidRPr="00762494" w:rsidRDefault="00762494" w:rsidP="00762494">
            <w:pPr>
              <w:spacing w:before="20" w:after="20"/>
              <w:ind w:left="114" w:hanging="57"/>
              <w:rPr>
                <w:b/>
                <w:bCs/>
                <w:color w:val="000000"/>
                <w:sz w:val="20"/>
                <w:szCs w:val="20"/>
              </w:rPr>
            </w:pPr>
            <w:proofErr w:type="spellStart"/>
            <w:r w:rsidRPr="00762494">
              <w:rPr>
                <w:b/>
                <w:bCs/>
                <w:color w:val="000000"/>
                <w:sz w:val="20"/>
                <w:szCs w:val="20"/>
              </w:rPr>
              <w:t>Операциялык</w:t>
            </w:r>
            <w:proofErr w:type="spellEnd"/>
            <w:r w:rsidRPr="00762494">
              <w:rPr>
                <w:b/>
                <w:bCs/>
                <w:color w:val="000000"/>
                <w:sz w:val="20"/>
                <w:szCs w:val="20"/>
              </w:rPr>
              <w:t xml:space="preserve"> </w:t>
            </w:r>
            <w:proofErr w:type="spellStart"/>
            <w:r w:rsidRPr="00762494">
              <w:rPr>
                <w:b/>
                <w:bCs/>
                <w:color w:val="000000"/>
                <w:sz w:val="20"/>
                <w:szCs w:val="20"/>
              </w:rPr>
              <w:t>ишмердиктен</w:t>
            </w:r>
            <w:proofErr w:type="spellEnd"/>
            <w:r w:rsidRPr="00762494">
              <w:rPr>
                <w:b/>
                <w:bCs/>
                <w:color w:val="000000"/>
                <w:sz w:val="20"/>
                <w:szCs w:val="20"/>
              </w:rPr>
              <w:t xml:space="preserve"> </w:t>
            </w:r>
            <w:proofErr w:type="spellStart"/>
            <w:r w:rsidRPr="00762494">
              <w:rPr>
                <w:b/>
                <w:bCs/>
                <w:color w:val="000000"/>
                <w:sz w:val="20"/>
                <w:szCs w:val="20"/>
              </w:rPr>
              <w:t>түшкөн</w:t>
            </w:r>
            <w:proofErr w:type="spellEnd"/>
            <w:r w:rsidRPr="00762494">
              <w:rPr>
                <w:b/>
                <w:bCs/>
                <w:color w:val="000000"/>
                <w:sz w:val="20"/>
                <w:szCs w:val="20"/>
              </w:rPr>
              <w:t xml:space="preserve"> </w:t>
            </w:r>
            <w:proofErr w:type="spellStart"/>
            <w:r w:rsidRPr="00762494">
              <w:rPr>
                <w:b/>
                <w:bCs/>
                <w:color w:val="000000"/>
                <w:sz w:val="20"/>
                <w:szCs w:val="20"/>
              </w:rPr>
              <w:t>кирешелер</w:t>
            </w:r>
            <w:proofErr w:type="spellEnd"/>
          </w:p>
        </w:tc>
        <w:tc>
          <w:tcPr>
            <w:tcW w:w="598" w:type="pct"/>
            <w:tcBorders>
              <w:top w:val="nil"/>
              <w:left w:val="nil"/>
              <w:bottom w:val="nil"/>
              <w:right w:val="nil"/>
            </w:tcBorders>
            <w:vAlign w:val="bottom"/>
            <w:hideMark/>
          </w:tcPr>
          <w:p w14:paraId="49476DF0" w14:textId="77777777" w:rsidR="00762494" w:rsidRPr="00762494" w:rsidRDefault="00762494" w:rsidP="00762494">
            <w:pPr>
              <w:jc w:val="right"/>
              <w:rPr>
                <w:b/>
                <w:bCs/>
                <w:sz w:val="20"/>
                <w:szCs w:val="20"/>
              </w:rPr>
            </w:pPr>
            <w:r w:rsidRPr="00762494">
              <w:rPr>
                <w:b/>
                <w:bCs/>
                <w:sz w:val="20"/>
                <w:szCs w:val="20"/>
              </w:rPr>
              <w:t>289 929,3</w:t>
            </w:r>
          </w:p>
        </w:tc>
        <w:tc>
          <w:tcPr>
            <w:tcW w:w="676" w:type="pct"/>
            <w:tcBorders>
              <w:top w:val="nil"/>
              <w:left w:val="nil"/>
              <w:bottom w:val="nil"/>
              <w:right w:val="nil"/>
            </w:tcBorders>
            <w:vAlign w:val="bottom"/>
            <w:hideMark/>
          </w:tcPr>
          <w:p w14:paraId="54517677" w14:textId="77777777" w:rsidR="00762494" w:rsidRPr="00762494" w:rsidRDefault="00762494" w:rsidP="00762494">
            <w:pPr>
              <w:jc w:val="right"/>
              <w:rPr>
                <w:b/>
                <w:bCs/>
                <w:sz w:val="20"/>
                <w:szCs w:val="20"/>
              </w:rPr>
            </w:pPr>
            <w:r w:rsidRPr="00762494">
              <w:rPr>
                <w:b/>
                <w:bCs/>
                <w:sz w:val="20"/>
                <w:szCs w:val="20"/>
              </w:rPr>
              <w:t>339 328,6</w:t>
            </w:r>
          </w:p>
        </w:tc>
        <w:tc>
          <w:tcPr>
            <w:tcW w:w="689" w:type="pct"/>
            <w:tcBorders>
              <w:top w:val="nil"/>
              <w:left w:val="nil"/>
              <w:bottom w:val="nil"/>
              <w:right w:val="nil"/>
            </w:tcBorders>
            <w:vAlign w:val="bottom"/>
            <w:hideMark/>
          </w:tcPr>
          <w:p w14:paraId="543A8ABF" w14:textId="77777777" w:rsidR="00762494" w:rsidRPr="00762494" w:rsidRDefault="00762494" w:rsidP="00762494">
            <w:pPr>
              <w:jc w:val="right"/>
              <w:rPr>
                <w:b/>
                <w:bCs/>
                <w:sz w:val="20"/>
                <w:szCs w:val="20"/>
              </w:rPr>
            </w:pPr>
            <w:r w:rsidRPr="00762494">
              <w:rPr>
                <w:b/>
                <w:bCs/>
                <w:sz w:val="20"/>
                <w:szCs w:val="20"/>
              </w:rPr>
              <w:t>100,0</w:t>
            </w:r>
          </w:p>
        </w:tc>
        <w:tc>
          <w:tcPr>
            <w:tcW w:w="706" w:type="pct"/>
            <w:tcBorders>
              <w:top w:val="nil"/>
              <w:left w:val="nil"/>
              <w:bottom w:val="nil"/>
              <w:right w:val="nil"/>
            </w:tcBorders>
            <w:vAlign w:val="bottom"/>
            <w:hideMark/>
          </w:tcPr>
          <w:p w14:paraId="64E9A138" w14:textId="77777777" w:rsidR="00762494" w:rsidRPr="00762494" w:rsidRDefault="00762494" w:rsidP="00762494">
            <w:pPr>
              <w:jc w:val="right"/>
              <w:rPr>
                <w:b/>
                <w:bCs/>
                <w:sz w:val="20"/>
                <w:szCs w:val="20"/>
              </w:rPr>
            </w:pPr>
            <w:r w:rsidRPr="00762494">
              <w:rPr>
                <w:b/>
                <w:bCs/>
                <w:sz w:val="20"/>
                <w:szCs w:val="20"/>
              </w:rPr>
              <w:t>100,0</w:t>
            </w:r>
          </w:p>
        </w:tc>
      </w:tr>
      <w:tr w:rsidR="00762494" w:rsidRPr="00762494" w14:paraId="1F8D3CBC" w14:textId="77777777" w:rsidTr="00ED5F92">
        <w:tc>
          <w:tcPr>
            <w:tcW w:w="2331" w:type="pct"/>
            <w:tcBorders>
              <w:top w:val="nil"/>
              <w:left w:val="nil"/>
              <w:bottom w:val="nil"/>
              <w:right w:val="nil"/>
            </w:tcBorders>
            <w:vAlign w:val="bottom"/>
            <w:hideMark/>
          </w:tcPr>
          <w:p w14:paraId="712056AA" w14:textId="77777777" w:rsidR="00762494" w:rsidRPr="00762494" w:rsidRDefault="00762494" w:rsidP="00762494">
            <w:pPr>
              <w:spacing w:before="40" w:after="20"/>
              <w:ind w:left="170" w:hanging="57"/>
              <w:rPr>
                <w:b/>
                <w:color w:val="000000"/>
                <w:sz w:val="20"/>
                <w:szCs w:val="20"/>
              </w:rPr>
            </w:pPr>
            <w:proofErr w:type="spellStart"/>
            <w:r w:rsidRPr="00762494">
              <w:rPr>
                <w:b/>
                <w:color w:val="000000"/>
                <w:sz w:val="20"/>
                <w:szCs w:val="20"/>
              </w:rPr>
              <w:t>Салыктык</w:t>
            </w:r>
            <w:proofErr w:type="spellEnd"/>
            <w:r w:rsidRPr="00762494">
              <w:rPr>
                <w:b/>
                <w:color w:val="000000"/>
                <w:sz w:val="20"/>
                <w:szCs w:val="20"/>
              </w:rPr>
              <w:t xml:space="preserve"> </w:t>
            </w:r>
            <w:proofErr w:type="spellStart"/>
            <w:r w:rsidRPr="00762494">
              <w:rPr>
                <w:b/>
                <w:color w:val="000000"/>
                <w:sz w:val="20"/>
                <w:szCs w:val="20"/>
              </w:rPr>
              <w:t>кирешелер</w:t>
            </w:r>
            <w:proofErr w:type="spellEnd"/>
          </w:p>
        </w:tc>
        <w:tc>
          <w:tcPr>
            <w:tcW w:w="598" w:type="pct"/>
            <w:tcBorders>
              <w:top w:val="nil"/>
              <w:left w:val="nil"/>
              <w:bottom w:val="nil"/>
              <w:right w:val="nil"/>
            </w:tcBorders>
            <w:vAlign w:val="bottom"/>
            <w:hideMark/>
          </w:tcPr>
          <w:p w14:paraId="00A9A409" w14:textId="77777777" w:rsidR="00762494" w:rsidRPr="00762494" w:rsidRDefault="00762494" w:rsidP="00762494">
            <w:pPr>
              <w:jc w:val="right"/>
              <w:rPr>
                <w:b/>
                <w:bCs/>
                <w:sz w:val="20"/>
                <w:szCs w:val="20"/>
              </w:rPr>
            </w:pPr>
            <w:r w:rsidRPr="00762494">
              <w:rPr>
                <w:b/>
                <w:bCs/>
                <w:sz w:val="20"/>
                <w:szCs w:val="20"/>
              </w:rPr>
              <w:t>212 762,5</w:t>
            </w:r>
          </w:p>
        </w:tc>
        <w:tc>
          <w:tcPr>
            <w:tcW w:w="676" w:type="pct"/>
            <w:tcBorders>
              <w:top w:val="nil"/>
              <w:left w:val="nil"/>
              <w:bottom w:val="nil"/>
              <w:right w:val="nil"/>
            </w:tcBorders>
            <w:vAlign w:val="bottom"/>
            <w:hideMark/>
          </w:tcPr>
          <w:p w14:paraId="07068C85" w14:textId="77777777" w:rsidR="00762494" w:rsidRPr="00762494" w:rsidRDefault="00762494" w:rsidP="00762494">
            <w:pPr>
              <w:jc w:val="right"/>
              <w:rPr>
                <w:b/>
                <w:bCs/>
                <w:sz w:val="20"/>
                <w:szCs w:val="20"/>
              </w:rPr>
            </w:pPr>
            <w:r w:rsidRPr="00762494">
              <w:rPr>
                <w:b/>
                <w:bCs/>
                <w:sz w:val="20"/>
                <w:szCs w:val="20"/>
              </w:rPr>
              <w:t>251 164,4</w:t>
            </w:r>
          </w:p>
        </w:tc>
        <w:tc>
          <w:tcPr>
            <w:tcW w:w="689" w:type="pct"/>
            <w:tcBorders>
              <w:top w:val="nil"/>
              <w:left w:val="nil"/>
              <w:bottom w:val="nil"/>
              <w:right w:val="nil"/>
            </w:tcBorders>
            <w:vAlign w:val="bottom"/>
            <w:hideMark/>
          </w:tcPr>
          <w:p w14:paraId="214973FB" w14:textId="77777777" w:rsidR="00762494" w:rsidRPr="00762494" w:rsidRDefault="00762494" w:rsidP="00762494">
            <w:pPr>
              <w:jc w:val="right"/>
              <w:rPr>
                <w:b/>
                <w:bCs/>
                <w:sz w:val="20"/>
                <w:szCs w:val="20"/>
              </w:rPr>
            </w:pPr>
            <w:r w:rsidRPr="00762494">
              <w:rPr>
                <w:b/>
                <w:bCs/>
                <w:sz w:val="20"/>
                <w:szCs w:val="20"/>
              </w:rPr>
              <w:t>73,4</w:t>
            </w:r>
          </w:p>
        </w:tc>
        <w:tc>
          <w:tcPr>
            <w:tcW w:w="706" w:type="pct"/>
            <w:tcBorders>
              <w:top w:val="nil"/>
              <w:left w:val="nil"/>
              <w:bottom w:val="nil"/>
              <w:right w:val="nil"/>
            </w:tcBorders>
            <w:vAlign w:val="bottom"/>
            <w:hideMark/>
          </w:tcPr>
          <w:p w14:paraId="19F322DD" w14:textId="77777777" w:rsidR="00762494" w:rsidRPr="00762494" w:rsidRDefault="00762494" w:rsidP="00762494">
            <w:pPr>
              <w:jc w:val="right"/>
              <w:rPr>
                <w:b/>
                <w:bCs/>
                <w:sz w:val="20"/>
                <w:szCs w:val="20"/>
              </w:rPr>
            </w:pPr>
            <w:r w:rsidRPr="00762494">
              <w:rPr>
                <w:b/>
                <w:bCs/>
                <w:sz w:val="20"/>
                <w:szCs w:val="20"/>
              </w:rPr>
              <w:t>74,0</w:t>
            </w:r>
          </w:p>
        </w:tc>
      </w:tr>
      <w:tr w:rsidR="00762494" w:rsidRPr="00762494" w14:paraId="3178F638" w14:textId="77777777" w:rsidTr="00ED5F92">
        <w:tc>
          <w:tcPr>
            <w:tcW w:w="2331" w:type="pct"/>
            <w:tcBorders>
              <w:top w:val="nil"/>
              <w:left w:val="nil"/>
              <w:bottom w:val="nil"/>
              <w:right w:val="nil"/>
            </w:tcBorders>
            <w:vAlign w:val="bottom"/>
            <w:hideMark/>
          </w:tcPr>
          <w:p w14:paraId="085FBC39" w14:textId="77777777" w:rsidR="00762494" w:rsidRPr="00762494" w:rsidRDefault="00762494" w:rsidP="00762494">
            <w:pPr>
              <w:spacing w:before="20" w:after="20"/>
              <w:ind w:left="227" w:hanging="57"/>
              <w:rPr>
                <w:color w:val="000000"/>
                <w:sz w:val="20"/>
                <w:szCs w:val="20"/>
              </w:rPr>
            </w:pPr>
            <w:proofErr w:type="spellStart"/>
            <w:r w:rsidRPr="00762494">
              <w:rPr>
                <w:color w:val="000000"/>
                <w:sz w:val="20"/>
                <w:szCs w:val="20"/>
              </w:rPr>
              <w:t>Киреше</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rPr>
              <w:t xml:space="preserve"> </w:t>
            </w:r>
            <w:proofErr w:type="spellStart"/>
            <w:r w:rsidRPr="00762494">
              <w:rPr>
                <w:color w:val="000000"/>
                <w:sz w:val="20"/>
                <w:szCs w:val="20"/>
              </w:rPr>
              <w:t>пайда</w:t>
            </w:r>
            <w:proofErr w:type="spellEnd"/>
            <w:r w:rsidRPr="00762494">
              <w:rPr>
                <w:color w:val="000000"/>
                <w:sz w:val="20"/>
                <w:szCs w:val="20"/>
              </w:rPr>
              <w:t xml:space="preserve"> </w:t>
            </w:r>
            <w:proofErr w:type="spellStart"/>
            <w:r w:rsidRPr="00762494">
              <w:rPr>
                <w:color w:val="000000"/>
                <w:sz w:val="20"/>
                <w:szCs w:val="20"/>
              </w:rPr>
              <w:t>салыгы</w:t>
            </w:r>
            <w:proofErr w:type="spellEnd"/>
          </w:p>
        </w:tc>
        <w:tc>
          <w:tcPr>
            <w:tcW w:w="598" w:type="pct"/>
            <w:tcBorders>
              <w:top w:val="nil"/>
              <w:left w:val="nil"/>
              <w:bottom w:val="nil"/>
              <w:right w:val="nil"/>
            </w:tcBorders>
            <w:vAlign w:val="bottom"/>
            <w:hideMark/>
          </w:tcPr>
          <w:p w14:paraId="5BC49037" w14:textId="77777777" w:rsidR="00762494" w:rsidRPr="00762494" w:rsidRDefault="00762494" w:rsidP="00762494">
            <w:pPr>
              <w:jc w:val="right"/>
              <w:rPr>
                <w:sz w:val="20"/>
                <w:szCs w:val="20"/>
              </w:rPr>
            </w:pPr>
            <w:r w:rsidRPr="00762494">
              <w:rPr>
                <w:sz w:val="20"/>
                <w:szCs w:val="20"/>
              </w:rPr>
              <w:t>39 792,0</w:t>
            </w:r>
          </w:p>
        </w:tc>
        <w:tc>
          <w:tcPr>
            <w:tcW w:w="676" w:type="pct"/>
            <w:tcBorders>
              <w:top w:val="nil"/>
              <w:left w:val="nil"/>
              <w:bottom w:val="nil"/>
              <w:right w:val="nil"/>
            </w:tcBorders>
            <w:vAlign w:val="bottom"/>
            <w:hideMark/>
          </w:tcPr>
          <w:p w14:paraId="1EDD6456" w14:textId="77777777" w:rsidR="00762494" w:rsidRPr="00762494" w:rsidRDefault="00762494" w:rsidP="00762494">
            <w:pPr>
              <w:jc w:val="right"/>
              <w:rPr>
                <w:sz w:val="20"/>
                <w:szCs w:val="20"/>
              </w:rPr>
            </w:pPr>
            <w:r w:rsidRPr="00762494">
              <w:rPr>
                <w:sz w:val="20"/>
                <w:szCs w:val="20"/>
              </w:rPr>
              <w:t>54 930,0</w:t>
            </w:r>
          </w:p>
        </w:tc>
        <w:tc>
          <w:tcPr>
            <w:tcW w:w="689" w:type="pct"/>
            <w:tcBorders>
              <w:top w:val="nil"/>
              <w:left w:val="nil"/>
              <w:bottom w:val="nil"/>
              <w:right w:val="nil"/>
            </w:tcBorders>
            <w:vAlign w:val="bottom"/>
            <w:hideMark/>
          </w:tcPr>
          <w:p w14:paraId="2E5F0B03" w14:textId="77777777" w:rsidR="00762494" w:rsidRPr="00762494" w:rsidRDefault="00762494" w:rsidP="00762494">
            <w:pPr>
              <w:jc w:val="right"/>
              <w:rPr>
                <w:sz w:val="20"/>
                <w:szCs w:val="20"/>
              </w:rPr>
            </w:pPr>
            <w:r w:rsidRPr="00762494">
              <w:rPr>
                <w:sz w:val="20"/>
                <w:szCs w:val="20"/>
              </w:rPr>
              <w:t>13,7</w:t>
            </w:r>
          </w:p>
        </w:tc>
        <w:tc>
          <w:tcPr>
            <w:tcW w:w="706" w:type="pct"/>
            <w:tcBorders>
              <w:top w:val="nil"/>
              <w:left w:val="nil"/>
              <w:bottom w:val="nil"/>
              <w:right w:val="nil"/>
            </w:tcBorders>
            <w:vAlign w:val="bottom"/>
            <w:hideMark/>
          </w:tcPr>
          <w:p w14:paraId="0F364EC8" w14:textId="77777777" w:rsidR="00762494" w:rsidRPr="00762494" w:rsidRDefault="00762494" w:rsidP="00762494">
            <w:pPr>
              <w:jc w:val="right"/>
              <w:rPr>
                <w:sz w:val="20"/>
                <w:szCs w:val="20"/>
              </w:rPr>
            </w:pPr>
            <w:r w:rsidRPr="00762494">
              <w:rPr>
                <w:sz w:val="20"/>
                <w:szCs w:val="20"/>
              </w:rPr>
              <w:t>16,2</w:t>
            </w:r>
          </w:p>
        </w:tc>
      </w:tr>
      <w:tr w:rsidR="00762494" w:rsidRPr="00762494" w14:paraId="14268503" w14:textId="77777777" w:rsidTr="00ED5F92">
        <w:tc>
          <w:tcPr>
            <w:tcW w:w="2331" w:type="pct"/>
            <w:tcBorders>
              <w:top w:val="nil"/>
              <w:left w:val="nil"/>
              <w:bottom w:val="nil"/>
              <w:right w:val="nil"/>
            </w:tcBorders>
            <w:vAlign w:val="bottom"/>
            <w:hideMark/>
          </w:tcPr>
          <w:p w14:paraId="088A9897" w14:textId="77777777" w:rsidR="00762494" w:rsidRPr="00762494" w:rsidRDefault="00762494" w:rsidP="00762494">
            <w:pPr>
              <w:spacing w:before="20"/>
              <w:ind w:left="340" w:hanging="113"/>
              <w:rPr>
                <w:color w:val="000000"/>
                <w:sz w:val="20"/>
                <w:szCs w:val="20"/>
              </w:rPr>
            </w:pPr>
            <w:r w:rsidRPr="00762494">
              <w:rPr>
                <w:color w:val="000000"/>
                <w:sz w:val="20"/>
                <w:szCs w:val="20"/>
              </w:rPr>
              <w:t xml:space="preserve">Кыргыз </w:t>
            </w:r>
            <w:proofErr w:type="spellStart"/>
            <w:r w:rsidRPr="00762494">
              <w:rPr>
                <w:color w:val="000000"/>
                <w:sz w:val="20"/>
                <w:szCs w:val="20"/>
              </w:rPr>
              <w:t>Республикасынын</w:t>
            </w:r>
            <w:proofErr w:type="spellEnd"/>
            <w:r w:rsidRPr="00762494">
              <w:rPr>
                <w:color w:val="000000"/>
                <w:sz w:val="20"/>
                <w:szCs w:val="20"/>
              </w:rPr>
              <w:t xml:space="preserve"> </w:t>
            </w:r>
            <w:proofErr w:type="spellStart"/>
            <w:r w:rsidRPr="00762494">
              <w:rPr>
                <w:color w:val="000000"/>
                <w:sz w:val="20"/>
                <w:szCs w:val="20"/>
              </w:rPr>
              <w:t>резиденттери</w:t>
            </w:r>
            <w:proofErr w:type="spellEnd"/>
            <w:r w:rsidRPr="00762494">
              <w:rPr>
                <w:color w:val="000000"/>
                <w:sz w:val="20"/>
                <w:szCs w:val="20"/>
              </w:rPr>
              <w:br/>
            </w:r>
            <w:proofErr w:type="spellStart"/>
            <w:r w:rsidRPr="00762494">
              <w:rPr>
                <w:color w:val="000000"/>
                <w:sz w:val="20"/>
                <w:szCs w:val="20"/>
              </w:rPr>
              <w:t>эмес</w:t>
            </w:r>
            <w:proofErr w:type="spellEnd"/>
            <w:r w:rsidRPr="00762494">
              <w:rPr>
                <w:color w:val="000000"/>
                <w:sz w:val="20"/>
                <w:szCs w:val="20"/>
              </w:rPr>
              <w:t xml:space="preserve"> </w:t>
            </w:r>
            <w:proofErr w:type="spellStart"/>
            <w:r w:rsidRPr="00762494">
              <w:rPr>
                <w:sz w:val="20"/>
                <w:szCs w:val="20"/>
              </w:rPr>
              <w:t>адамдардын</w:t>
            </w:r>
            <w:proofErr w:type="spellEnd"/>
            <w:r w:rsidRPr="00762494">
              <w:rPr>
                <w:color w:val="000000"/>
                <w:sz w:val="20"/>
                <w:szCs w:val="20"/>
              </w:rPr>
              <w:t xml:space="preserve"> </w:t>
            </w:r>
            <w:proofErr w:type="spellStart"/>
            <w:r w:rsidRPr="00762494">
              <w:rPr>
                <w:color w:val="000000"/>
                <w:sz w:val="20"/>
                <w:szCs w:val="20"/>
              </w:rPr>
              <w:t>киреше</w:t>
            </w:r>
            <w:proofErr w:type="spellEnd"/>
            <w:r w:rsidRPr="00762494">
              <w:rPr>
                <w:color w:val="000000"/>
                <w:sz w:val="20"/>
                <w:szCs w:val="20"/>
              </w:rPr>
              <w:t xml:space="preserve"> </w:t>
            </w:r>
            <w:proofErr w:type="spellStart"/>
            <w:r w:rsidRPr="00762494">
              <w:rPr>
                <w:color w:val="000000"/>
                <w:sz w:val="20"/>
                <w:szCs w:val="20"/>
              </w:rPr>
              <w:t>салыгы</w:t>
            </w:r>
            <w:proofErr w:type="spellEnd"/>
          </w:p>
        </w:tc>
        <w:tc>
          <w:tcPr>
            <w:tcW w:w="598" w:type="pct"/>
            <w:tcBorders>
              <w:top w:val="nil"/>
              <w:left w:val="nil"/>
              <w:bottom w:val="nil"/>
              <w:right w:val="nil"/>
            </w:tcBorders>
            <w:vAlign w:val="bottom"/>
            <w:hideMark/>
          </w:tcPr>
          <w:p w14:paraId="480C8EF4" w14:textId="77777777" w:rsidR="00762494" w:rsidRPr="00762494" w:rsidRDefault="00762494" w:rsidP="00762494">
            <w:pPr>
              <w:jc w:val="right"/>
              <w:rPr>
                <w:sz w:val="20"/>
                <w:szCs w:val="20"/>
              </w:rPr>
            </w:pPr>
            <w:r w:rsidRPr="00762494">
              <w:rPr>
                <w:sz w:val="20"/>
                <w:szCs w:val="20"/>
              </w:rPr>
              <w:t>2 771,2</w:t>
            </w:r>
          </w:p>
        </w:tc>
        <w:tc>
          <w:tcPr>
            <w:tcW w:w="676" w:type="pct"/>
            <w:tcBorders>
              <w:top w:val="nil"/>
              <w:left w:val="nil"/>
              <w:bottom w:val="nil"/>
              <w:right w:val="nil"/>
            </w:tcBorders>
            <w:vAlign w:val="bottom"/>
            <w:hideMark/>
          </w:tcPr>
          <w:p w14:paraId="24D50607" w14:textId="77777777" w:rsidR="00762494" w:rsidRPr="00762494" w:rsidRDefault="00762494" w:rsidP="00762494">
            <w:pPr>
              <w:jc w:val="right"/>
              <w:rPr>
                <w:sz w:val="20"/>
                <w:szCs w:val="20"/>
              </w:rPr>
            </w:pPr>
            <w:r w:rsidRPr="00762494">
              <w:rPr>
                <w:sz w:val="20"/>
                <w:szCs w:val="20"/>
              </w:rPr>
              <w:t>3 065,3</w:t>
            </w:r>
          </w:p>
        </w:tc>
        <w:tc>
          <w:tcPr>
            <w:tcW w:w="689" w:type="pct"/>
            <w:tcBorders>
              <w:top w:val="nil"/>
              <w:left w:val="nil"/>
              <w:bottom w:val="nil"/>
              <w:right w:val="nil"/>
            </w:tcBorders>
            <w:vAlign w:val="bottom"/>
            <w:hideMark/>
          </w:tcPr>
          <w:p w14:paraId="1B54F6CA" w14:textId="77777777" w:rsidR="00762494" w:rsidRPr="00762494" w:rsidRDefault="00762494" w:rsidP="00762494">
            <w:pPr>
              <w:jc w:val="right"/>
              <w:rPr>
                <w:sz w:val="20"/>
                <w:szCs w:val="20"/>
              </w:rPr>
            </w:pPr>
            <w:r w:rsidRPr="00762494">
              <w:rPr>
                <w:sz w:val="20"/>
                <w:szCs w:val="20"/>
              </w:rPr>
              <w:t>1,0</w:t>
            </w:r>
          </w:p>
        </w:tc>
        <w:tc>
          <w:tcPr>
            <w:tcW w:w="706" w:type="pct"/>
            <w:tcBorders>
              <w:top w:val="nil"/>
              <w:left w:val="nil"/>
              <w:bottom w:val="nil"/>
              <w:right w:val="nil"/>
            </w:tcBorders>
            <w:vAlign w:val="bottom"/>
            <w:hideMark/>
          </w:tcPr>
          <w:p w14:paraId="258C585C" w14:textId="77777777" w:rsidR="00762494" w:rsidRPr="00762494" w:rsidRDefault="00762494" w:rsidP="00762494">
            <w:pPr>
              <w:jc w:val="right"/>
              <w:rPr>
                <w:sz w:val="20"/>
                <w:szCs w:val="20"/>
              </w:rPr>
            </w:pPr>
            <w:r w:rsidRPr="00762494">
              <w:rPr>
                <w:sz w:val="20"/>
                <w:szCs w:val="20"/>
              </w:rPr>
              <w:t>0,9</w:t>
            </w:r>
          </w:p>
        </w:tc>
      </w:tr>
      <w:tr w:rsidR="00762494" w:rsidRPr="00762494" w14:paraId="447AB3EA" w14:textId="77777777" w:rsidTr="00ED5F92">
        <w:tc>
          <w:tcPr>
            <w:tcW w:w="2331" w:type="pct"/>
            <w:tcBorders>
              <w:top w:val="nil"/>
              <w:left w:val="nil"/>
              <w:bottom w:val="nil"/>
              <w:right w:val="nil"/>
            </w:tcBorders>
            <w:vAlign w:val="bottom"/>
            <w:hideMark/>
          </w:tcPr>
          <w:p w14:paraId="24C9716C" w14:textId="77777777" w:rsidR="00762494" w:rsidRPr="00762494" w:rsidRDefault="00762494" w:rsidP="00762494">
            <w:pPr>
              <w:spacing w:before="20"/>
              <w:ind w:left="284" w:hanging="57"/>
              <w:rPr>
                <w:sz w:val="20"/>
                <w:szCs w:val="20"/>
              </w:rPr>
            </w:pPr>
            <w:proofErr w:type="spellStart"/>
            <w:r w:rsidRPr="00762494">
              <w:rPr>
                <w:color w:val="000000"/>
                <w:sz w:val="20"/>
                <w:szCs w:val="20"/>
              </w:rPr>
              <w:t>пайда</w:t>
            </w:r>
            <w:proofErr w:type="spellEnd"/>
            <w:r w:rsidRPr="00762494">
              <w:rPr>
                <w:sz w:val="20"/>
                <w:szCs w:val="20"/>
              </w:rPr>
              <w:t xml:space="preserve"> </w:t>
            </w:r>
            <w:proofErr w:type="spellStart"/>
            <w:r w:rsidRPr="00762494">
              <w:rPr>
                <w:sz w:val="20"/>
                <w:szCs w:val="20"/>
              </w:rPr>
              <w:t>салыгы</w:t>
            </w:r>
            <w:proofErr w:type="spellEnd"/>
          </w:p>
        </w:tc>
        <w:tc>
          <w:tcPr>
            <w:tcW w:w="598" w:type="pct"/>
            <w:tcBorders>
              <w:top w:val="nil"/>
              <w:left w:val="nil"/>
              <w:bottom w:val="nil"/>
              <w:right w:val="nil"/>
            </w:tcBorders>
            <w:vAlign w:val="bottom"/>
            <w:hideMark/>
          </w:tcPr>
          <w:p w14:paraId="5F1111F3" w14:textId="77777777" w:rsidR="00762494" w:rsidRPr="00762494" w:rsidRDefault="00762494" w:rsidP="00762494">
            <w:pPr>
              <w:jc w:val="right"/>
              <w:rPr>
                <w:sz w:val="20"/>
                <w:szCs w:val="20"/>
              </w:rPr>
            </w:pPr>
            <w:r w:rsidRPr="00762494">
              <w:rPr>
                <w:sz w:val="20"/>
                <w:szCs w:val="20"/>
              </w:rPr>
              <w:t>22 321,1</w:t>
            </w:r>
          </w:p>
        </w:tc>
        <w:tc>
          <w:tcPr>
            <w:tcW w:w="676" w:type="pct"/>
            <w:tcBorders>
              <w:top w:val="nil"/>
              <w:left w:val="nil"/>
              <w:bottom w:val="nil"/>
              <w:right w:val="nil"/>
            </w:tcBorders>
            <w:vAlign w:val="bottom"/>
            <w:hideMark/>
          </w:tcPr>
          <w:p w14:paraId="2CEA8FB0" w14:textId="77777777" w:rsidR="00762494" w:rsidRPr="00762494" w:rsidRDefault="00762494" w:rsidP="00762494">
            <w:pPr>
              <w:jc w:val="right"/>
              <w:rPr>
                <w:sz w:val="20"/>
                <w:szCs w:val="20"/>
              </w:rPr>
            </w:pPr>
            <w:r w:rsidRPr="00762494">
              <w:rPr>
                <w:sz w:val="20"/>
                <w:szCs w:val="20"/>
              </w:rPr>
              <w:t>27 798,8</w:t>
            </w:r>
          </w:p>
        </w:tc>
        <w:tc>
          <w:tcPr>
            <w:tcW w:w="689" w:type="pct"/>
            <w:tcBorders>
              <w:top w:val="nil"/>
              <w:left w:val="nil"/>
              <w:bottom w:val="nil"/>
              <w:right w:val="nil"/>
            </w:tcBorders>
            <w:vAlign w:val="bottom"/>
            <w:hideMark/>
          </w:tcPr>
          <w:p w14:paraId="3D9728CE" w14:textId="77777777" w:rsidR="00762494" w:rsidRPr="00762494" w:rsidRDefault="00762494" w:rsidP="00762494">
            <w:pPr>
              <w:jc w:val="right"/>
              <w:rPr>
                <w:sz w:val="20"/>
                <w:szCs w:val="20"/>
              </w:rPr>
            </w:pPr>
            <w:r w:rsidRPr="00762494">
              <w:rPr>
                <w:sz w:val="20"/>
                <w:szCs w:val="20"/>
              </w:rPr>
              <w:t>7,7</w:t>
            </w:r>
          </w:p>
        </w:tc>
        <w:tc>
          <w:tcPr>
            <w:tcW w:w="706" w:type="pct"/>
            <w:tcBorders>
              <w:top w:val="nil"/>
              <w:left w:val="nil"/>
              <w:bottom w:val="nil"/>
              <w:right w:val="nil"/>
            </w:tcBorders>
            <w:vAlign w:val="bottom"/>
            <w:hideMark/>
          </w:tcPr>
          <w:p w14:paraId="6B0546D1" w14:textId="77777777" w:rsidR="00762494" w:rsidRPr="00762494" w:rsidRDefault="00762494" w:rsidP="00762494">
            <w:pPr>
              <w:jc w:val="right"/>
              <w:rPr>
                <w:sz w:val="20"/>
                <w:szCs w:val="20"/>
              </w:rPr>
            </w:pPr>
            <w:r w:rsidRPr="00762494">
              <w:rPr>
                <w:sz w:val="20"/>
                <w:szCs w:val="20"/>
              </w:rPr>
              <w:t>8,2</w:t>
            </w:r>
          </w:p>
        </w:tc>
      </w:tr>
      <w:tr w:rsidR="00762494" w:rsidRPr="00762494" w14:paraId="58910E81" w14:textId="77777777" w:rsidTr="00ED5F92">
        <w:tc>
          <w:tcPr>
            <w:tcW w:w="2331" w:type="pct"/>
            <w:tcBorders>
              <w:top w:val="nil"/>
              <w:left w:val="nil"/>
              <w:bottom w:val="nil"/>
              <w:right w:val="nil"/>
            </w:tcBorders>
            <w:vAlign w:val="bottom"/>
            <w:hideMark/>
          </w:tcPr>
          <w:p w14:paraId="3254F8BE" w14:textId="77777777" w:rsidR="00762494" w:rsidRPr="00762494" w:rsidRDefault="00762494" w:rsidP="00762494">
            <w:pPr>
              <w:spacing w:before="20"/>
              <w:ind w:left="284" w:hanging="57"/>
              <w:rPr>
                <w:sz w:val="20"/>
                <w:szCs w:val="20"/>
              </w:rPr>
            </w:pPr>
            <w:proofErr w:type="spellStart"/>
            <w:r w:rsidRPr="00762494">
              <w:rPr>
                <w:sz w:val="20"/>
                <w:szCs w:val="20"/>
              </w:rPr>
              <w:t>бирдиктүү</w:t>
            </w:r>
            <w:proofErr w:type="spellEnd"/>
            <w:r w:rsidRPr="00762494">
              <w:rPr>
                <w:sz w:val="20"/>
                <w:szCs w:val="20"/>
              </w:rPr>
              <w:t xml:space="preserve"> </w:t>
            </w:r>
            <w:proofErr w:type="spellStart"/>
            <w:r w:rsidRPr="00762494">
              <w:rPr>
                <w:sz w:val="20"/>
                <w:szCs w:val="20"/>
              </w:rPr>
              <w:t>салык</w:t>
            </w:r>
            <w:proofErr w:type="spellEnd"/>
            <w:r w:rsidRPr="00762494">
              <w:rPr>
                <w:sz w:val="20"/>
                <w:szCs w:val="20"/>
              </w:rPr>
              <w:t xml:space="preserve"> </w:t>
            </w:r>
            <w:proofErr w:type="spellStart"/>
            <w:r w:rsidRPr="00762494">
              <w:rPr>
                <w:sz w:val="20"/>
                <w:szCs w:val="20"/>
              </w:rPr>
              <w:t>боюнча</w:t>
            </w:r>
            <w:proofErr w:type="spellEnd"/>
            <w:r w:rsidRPr="00762494">
              <w:rPr>
                <w:sz w:val="20"/>
                <w:szCs w:val="20"/>
              </w:rPr>
              <w:t xml:space="preserve"> </w:t>
            </w:r>
            <w:proofErr w:type="spellStart"/>
            <w:r w:rsidRPr="00762494">
              <w:rPr>
                <w:sz w:val="20"/>
                <w:szCs w:val="20"/>
              </w:rPr>
              <w:t>түшүүл</w:t>
            </w:r>
            <w:proofErr w:type="spellEnd"/>
            <w:r w:rsidRPr="00762494">
              <w:rPr>
                <w:sz w:val="20"/>
                <w:szCs w:val="20"/>
                <w:lang w:val="ky-KG"/>
              </w:rPr>
              <w:t>ө</w:t>
            </w:r>
            <w:r w:rsidRPr="00762494">
              <w:rPr>
                <w:sz w:val="20"/>
                <w:szCs w:val="20"/>
              </w:rPr>
              <w:t>р</w:t>
            </w:r>
          </w:p>
        </w:tc>
        <w:tc>
          <w:tcPr>
            <w:tcW w:w="598" w:type="pct"/>
            <w:tcBorders>
              <w:top w:val="nil"/>
              <w:left w:val="nil"/>
              <w:bottom w:val="nil"/>
              <w:right w:val="nil"/>
            </w:tcBorders>
            <w:vAlign w:val="bottom"/>
            <w:hideMark/>
          </w:tcPr>
          <w:p w14:paraId="00D7579C" w14:textId="77777777" w:rsidR="00762494" w:rsidRPr="00762494" w:rsidRDefault="00762494" w:rsidP="00762494">
            <w:pPr>
              <w:jc w:val="right"/>
              <w:rPr>
                <w:sz w:val="20"/>
                <w:szCs w:val="20"/>
              </w:rPr>
            </w:pPr>
            <w:r w:rsidRPr="00762494">
              <w:rPr>
                <w:sz w:val="20"/>
                <w:szCs w:val="20"/>
              </w:rPr>
              <w:t>5 713,3</w:t>
            </w:r>
          </w:p>
        </w:tc>
        <w:tc>
          <w:tcPr>
            <w:tcW w:w="676" w:type="pct"/>
            <w:tcBorders>
              <w:top w:val="nil"/>
              <w:left w:val="nil"/>
              <w:bottom w:val="nil"/>
              <w:right w:val="nil"/>
            </w:tcBorders>
            <w:vAlign w:val="bottom"/>
            <w:hideMark/>
          </w:tcPr>
          <w:p w14:paraId="6048B331" w14:textId="77777777" w:rsidR="00762494" w:rsidRPr="00762494" w:rsidRDefault="00762494" w:rsidP="00762494">
            <w:pPr>
              <w:jc w:val="right"/>
              <w:rPr>
                <w:sz w:val="20"/>
                <w:szCs w:val="20"/>
              </w:rPr>
            </w:pPr>
            <w:r w:rsidRPr="00762494">
              <w:rPr>
                <w:sz w:val="20"/>
                <w:szCs w:val="20"/>
              </w:rPr>
              <w:t>16 995,9</w:t>
            </w:r>
          </w:p>
        </w:tc>
        <w:tc>
          <w:tcPr>
            <w:tcW w:w="689" w:type="pct"/>
            <w:tcBorders>
              <w:top w:val="nil"/>
              <w:left w:val="nil"/>
              <w:bottom w:val="nil"/>
              <w:right w:val="nil"/>
            </w:tcBorders>
            <w:vAlign w:val="bottom"/>
            <w:hideMark/>
          </w:tcPr>
          <w:p w14:paraId="600F4F7E" w14:textId="77777777" w:rsidR="00762494" w:rsidRPr="00762494" w:rsidRDefault="00762494" w:rsidP="00762494">
            <w:pPr>
              <w:jc w:val="right"/>
              <w:rPr>
                <w:sz w:val="20"/>
                <w:szCs w:val="20"/>
              </w:rPr>
            </w:pPr>
            <w:r w:rsidRPr="00762494">
              <w:rPr>
                <w:sz w:val="20"/>
                <w:szCs w:val="20"/>
              </w:rPr>
              <w:t>2,0</w:t>
            </w:r>
          </w:p>
        </w:tc>
        <w:tc>
          <w:tcPr>
            <w:tcW w:w="706" w:type="pct"/>
            <w:tcBorders>
              <w:top w:val="nil"/>
              <w:left w:val="nil"/>
              <w:bottom w:val="nil"/>
              <w:right w:val="nil"/>
            </w:tcBorders>
            <w:vAlign w:val="bottom"/>
            <w:hideMark/>
          </w:tcPr>
          <w:p w14:paraId="46698145" w14:textId="77777777" w:rsidR="00762494" w:rsidRPr="00762494" w:rsidRDefault="00762494" w:rsidP="00762494">
            <w:pPr>
              <w:jc w:val="right"/>
              <w:rPr>
                <w:sz w:val="20"/>
                <w:szCs w:val="20"/>
              </w:rPr>
            </w:pPr>
            <w:r w:rsidRPr="00762494">
              <w:rPr>
                <w:sz w:val="20"/>
                <w:szCs w:val="20"/>
              </w:rPr>
              <w:t>5,0</w:t>
            </w:r>
          </w:p>
        </w:tc>
      </w:tr>
      <w:tr w:rsidR="00762494" w:rsidRPr="00762494" w14:paraId="1F77E54A" w14:textId="77777777" w:rsidTr="00ED5F92">
        <w:tc>
          <w:tcPr>
            <w:tcW w:w="2331" w:type="pct"/>
            <w:tcBorders>
              <w:top w:val="nil"/>
              <w:left w:val="nil"/>
              <w:bottom w:val="nil"/>
              <w:right w:val="nil"/>
            </w:tcBorders>
            <w:vAlign w:val="bottom"/>
            <w:hideMark/>
          </w:tcPr>
          <w:p w14:paraId="4FE64DEB" w14:textId="77777777" w:rsidR="00762494" w:rsidRPr="00762494" w:rsidRDefault="00762494" w:rsidP="00762494">
            <w:pPr>
              <w:spacing w:before="20" w:after="20"/>
              <w:ind w:left="340" w:hanging="113"/>
              <w:rPr>
                <w:color w:val="000000"/>
                <w:sz w:val="20"/>
                <w:szCs w:val="20"/>
              </w:rPr>
            </w:pPr>
            <w:r w:rsidRPr="00762494">
              <w:rPr>
                <w:sz w:val="20"/>
                <w:szCs w:val="20"/>
              </w:rPr>
              <w:lastRenderedPageBreak/>
              <w:t>«</w:t>
            </w:r>
            <w:proofErr w:type="spellStart"/>
            <w:r w:rsidRPr="00762494">
              <w:rPr>
                <w:color w:val="000000"/>
                <w:sz w:val="20"/>
                <w:szCs w:val="20"/>
              </w:rPr>
              <w:t>Кумтөр</w:t>
            </w:r>
            <w:proofErr w:type="spellEnd"/>
            <w:r w:rsidRPr="00762494">
              <w:rPr>
                <w:sz w:val="20"/>
                <w:szCs w:val="20"/>
              </w:rPr>
              <w:t xml:space="preserve">» кен </w:t>
            </w:r>
            <w:proofErr w:type="spellStart"/>
            <w:r w:rsidRPr="00762494">
              <w:rPr>
                <w:sz w:val="20"/>
                <w:szCs w:val="20"/>
              </w:rPr>
              <w:t>казуу</w:t>
            </w:r>
            <w:proofErr w:type="spellEnd"/>
            <w:r w:rsidRPr="00762494">
              <w:rPr>
                <w:sz w:val="20"/>
                <w:szCs w:val="20"/>
              </w:rPr>
              <w:t xml:space="preserve"> </w:t>
            </w:r>
            <w:proofErr w:type="spellStart"/>
            <w:r w:rsidRPr="00762494">
              <w:rPr>
                <w:color w:val="000000"/>
                <w:sz w:val="20"/>
                <w:szCs w:val="20"/>
              </w:rPr>
              <w:t>ишканаларынын</w:t>
            </w:r>
            <w:proofErr w:type="spellEnd"/>
            <w:r w:rsidRPr="00762494">
              <w:rPr>
                <w:sz w:val="20"/>
                <w:szCs w:val="20"/>
              </w:rPr>
              <w:t xml:space="preserve"> </w:t>
            </w:r>
            <w:r w:rsidRPr="00762494">
              <w:rPr>
                <w:sz w:val="20"/>
                <w:szCs w:val="20"/>
              </w:rPr>
              <w:br/>
            </w:r>
            <w:proofErr w:type="spellStart"/>
            <w:r w:rsidRPr="00762494">
              <w:rPr>
                <w:sz w:val="20"/>
                <w:szCs w:val="20"/>
              </w:rPr>
              <w:t>дүң</w:t>
            </w:r>
            <w:proofErr w:type="spellEnd"/>
            <w:r w:rsidRPr="00762494">
              <w:rPr>
                <w:sz w:val="20"/>
                <w:szCs w:val="20"/>
              </w:rPr>
              <w:t xml:space="preserve"> </w:t>
            </w:r>
            <w:proofErr w:type="spellStart"/>
            <w:r w:rsidRPr="00762494">
              <w:rPr>
                <w:sz w:val="20"/>
                <w:szCs w:val="20"/>
              </w:rPr>
              <w:t>киреше</w:t>
            </w:r>
            <w:proofErr w:type="spellEnd"/>
            <w:r w:rsidRPr="00762494">
              <w:rPr>
                <w:sz w:val="20"/>
                <w:szCs w:val="20"/>
                <w:lang w:val="ky-KG"/>
              </w:rPr>
              <w:t>с</w:t>
            </w:r>
            <w:proofErr w:type="spellStart"/>
            <w:r w:rsidRPr="00762494">
              <w:rPr>
                <w:sz w:val="20"/>
                <w:szCs w:val="20"/>
              </w:rPr>
              <w:t>инин</w:t>
            </w:r>
            <w:proofErr w:type="spellEnd"/>
            <w:r w:rsidRPr="00762494">
              <w:rPr>
                <w:sz w:val="20"/>
                <w:szCs w:val="20"/>
              </w:rPr>
              <w:t xml:space="preserve"> </w:t>
            </w:r>
            <w:proofErr w:type="spellStart"/>
            <w:r w:rsidRPr="00762494">
              <w:rPr>
                <w:sz w:val="20"/>
                <w:szCs w:val="20"/>
              </w:rPr>
              <w:t>салыгы</w:t>
            </w:r>
            <w:proofErr w:type="spellEnd"/>
          </w:p>
        </w:tc>
        <w:tc>
          <w:tcPr>
            <w:tcW w:w="598" w:type="pct"/>
            <w:tcBorders>
              <w:top w:val="nil"/>
              <w:left w:val="nil"/>
              <w:bottom w:val="nil"/>
              <w:right w:val="nil"/>
            </w:tcBorders>
            <w:vAlign w:val="bottom"/>
            <w:hideMark/>
          </w:tcPr>
          <w:p w14:paraId="51480F28" w14:textId="77777777" w:rsidR="00762494" w:rsidRPr="00762494" w:rsidRDefault="00762494" w:rsidP="00762494">
            <w:pPr>
              <w:jc w:val="right"/>
              <w:rPr>
                <w:sz w:val="20"/>
                <w:szCs w:val="20"/>
              </w:rPr>
            </w:pPr>
            <w:r w:rsidRPr="00762494">
              <w:rPr>
                <w:sz w:val="20"/>
                <w:szCs w:val="20"/>
              </w:rPr>
              <w:t>8 706,3</w:t>
            </w:r>
          </w:p>
        </w:tc>
        <w:tc>
          <w:tcPr>
            <w:tcW w:w="676" w:type="pct"/>
            <w:tcBorders>
              <w:top w:val="nil"/>
              <w:left w:val="nil"/>
              <w:bottom w:val="nil"/>
              <w:right w:val="nil"/>
            </w:tcBorders>
            <w:vAlign w:val="bottom"/>
            <w:hideMark/>
          </w:tcPr>
          <w:p w14:paraId="547A42C1" w14:textId="77777777" w:rsidR="00762494" w:rsidRPr="00762494" w:rsidRDefault="00762494" w:rsidP="00762494">
            <w:pPr>
              <w:jc w:val="right"/>
              <w:rPr>
                <w:sz w:val="20"/>
                <w:szCs w:val="20"/>
              </w:rPr>
            </w:pPr>
            <w:r w:rsidRPr="00762494">
              <w:rPr>
                <w:sz w:val="20"/>
                <w:szCs w:val="20"/>
              </w:rPr>
              <w:t>6 425,0</w:t>
            </w:r>
          </w:p>
        </w:tc>
        <w:tc>
          <w:tcPr>
            <w:tcW w:w="689" w:type="pct"/>
            <w:tcBorders>
              <w:top w:val="nil"/>
              <w:left w:val="nil"/>
              <w:bottom w:val="nil"/>
              <w:right w:val="nil"/>
            </w:tcBorders>
            <w:vAlign w:val="bottom"/>
            <w:hideMark/>
          </w:tcPr>
          <w:p w14:paraId="715FBC0E" w14:textId="77777777" w:rsidR="00762494" w:rsidRPr="00762494" w:rsidRDefault="00762494" w:rsidP="00762494">
            <w:pPr>
              <w:jc w:val="right"/>
              <w:rPr>
                <w:sz w:val="20"/>
                <w:szCs w:val="20"/>
              </w:rPr>
            </w:pPr>
            <w:r w:rsidRPr="00762494">
              <w:rPr>
                <w:sz w:val="20"/>
                <w:szCs w:val="20"/>
              </w:rPr>
              <w:t>3,0</w:t>
            </w:r>
          </w:p>
        </w:tc>
        <w:tc>
          <w:tcPr>
            <w:tcW w:w="706" w:type="pct"/>
            <w:tcBorders>
              <w:top w:val="nil"/>
              <w:left w:val="nil"/>
              <w:bottom w:val="nil"/>
              <w:right w:val="nil"/>
            </w:tcBorders>
            <w:vAlign w:val="bottom"/>
            <w:hideMark/>
          </w:tcPr>
          <w:p w14:paraId="00BE4C0B" w14:textId="77777777" w:rsidR="00762494" w:rsidRPr="00762494" w:rsidRDefault="00762494" w:rsidP="00762494">
            <w:pPr>
              <w:jc w:val="right"/>
              <w:rPr>
                <w:sz w:val="20"/>
                <w:szCs w:val="20"/>
              </w:rPr>
            </w:pPr>
            <w:r w:rsidRPr="00762494">
              <w:rPr>
                <w:sz w:val="20"/>
                <w:szCs w:val="20"/>
              </w:rPr>
              <w:t>1,9</w:t>
            </w:r>
          </w:p>
        </w:tc>
      </w:tr>
      <w:tr w:rsidR="00762494" w:rsidRPr="00762494" w14:paraId="0B6E7AF2" w14:textId="77777777" w:rsidTr="00ED5F92">
        <w:tc>
          <w:tcPr>
            <w:tcW w:w="2331" w:type="pct"/>
            <w:tcBorders>
              <w:top w:val="nil"/>
              <w:left w:val="nil"/>
              <w:bottom w:val="nil"/>
              <w:right w:val="nil"/>
            </w:tcBorders>
            <w:vAlign w:val="bottom"/>
            <w:hideMark/>
          </w:tcPr>
          <w:p w14:paraId="55A41090" w14:textId="77777777" w:rsidR="00762494" w:rsidRPr="00762494" w:rsidRDefault="00762494" w:rsidP="00762494">
            <w:pPr>
              <w:spacing w:before="20" w:after="20"/>
              <w:ind w:left="340" w:hanging="113"/>
              <w:rPr>
                <w:sz w:val="20"/>
                <w:szCs w:val="20"/>
              </w:rPr>
            </w:pPr>
            <w:r w:rsidRPr="00762494">
              <w:rPr>
                <w:sz w:val="20"/>
                <w:szCs w:val="20"/>
              </w:rPr>
              <w:t>«</w:t>
            </w:r>
            <w:proofErr w:type="spellStart"/>
            <w:r w:rsidRPr="00762494">
              <w:rPr>
                <w:color w:val="000000"/>
                <w:sz w:val="20"/>
                <w:szCs w:val="20"/>
              </w:rPr>
              <w:t>Кумтөр</w:t>
            </w:r>
            <w:proofErr w:type="spellEnd"/>
            <w:r w:rsidRPr="00762494">
              <w:rPr>
                <w:sz w:val="20"/>
                <w:szCs w:val="20"/>
              </w:rPr>
              <w:t xml:space="preserve">» кен </w:t>
            </w:r>
            <w:proofErr w:type="spellStart"/>
            <w:r w:rsidRPr="00762494">
              <w:rPr>
                <w:sz w:val="20"/>
                <w:szCs w:val="20"/>
              </w:rPr>
              <w:t>казуу</w:t>
            </w:r>
            <w:proofErr w:type="spellEnd"/>
            <w:r w:rsidRPr="00762494">
              <w:rPr>
                <w:sz w:val="20"/>
                <w:szCs w:val="20"/>
              </w:rPr>
              <w:t xml:space="preserve"> </w:t>
            </w:r>
            <w:proofErr w:type="spellStart"/>
            <w:r w:rsidRPr="00762494">
              <w:rPr>
                <w:color w:val="000000"/>
                <w:sz w:val="20"/>
                <w:szCs w:val="20"/>
              </w:rPr>
              <w:t>ишканаларынын</w:t>
            </w:r>
            <w:proofErr w:type="spellEnd"/>
            <w:r w:rsidRPr="00762494">
              <w:rPr>
                <w:sz w:val="20"/>
                <w:szCs w:val="20"/>
              </w:rPr>
              <w:t xml:space="preserve"> </w:t>
            </w:r>
            <w:r w:rsidRPr="00762494">
              <w:rPr>
                <w:color w:val="000000"/>
                <w:sz w:val="20"/>
                <w:szCs w:val="20"/>
              </w:rPr>
              <w:t xml:space="preserve">Кыргыз </w:t>
            </w:r>
            <w:proofErr w:type="spellStart"/>
            <w:r w:rsidRPr="00762494">
              <w:rPr>
                <w:color w:val="000000"/>
                <w:sz w:val="20"/>
                <w:szCs w:val="20"/>
              </w:rPr>
              <w:t>Республикасынын</w:t>
            </w:r>
            <w:proofErr w:type="spellEnd"/>
            <w:r w:rsidRPr="00762494">
              <w:rPr>
                <w:color w:val="000000"/>
                <w:sz w:val="20"/>
                <w:szCs w:val="20"/>
              </w:rPr>
              <w:t xml:space="preserve"> </w:t>
            </w:r>
            <w:proofErr w:type="spellStart"/>
            <w:r w:rsidRPr="00762494">
              <w:rPr>
                <w:color w:val="000000"/>
                <w:sz w:val="20"/>
                <w:szCs w:val="20"/>
              </w:rPr>
              <w:t>минералдык-чийки</w:t>
            </w:r>
            <w:proofErr w:type="spellEnd"/>
            <w:r w:rsidRPr="00762494">
              <w:rPr>
                <w:color w:val="000000"/>
                <w:sz w:val="20"/>
                <w:szCs w:val="20"/>
              </w:rPr>
              <w:t xml:space="preserve"> </w:t>
            </w:r>
            <w:proofErr w:type="spellStart"/>
            <w:r w:rsidRPr="00762494">
              <w:rPr>
                <w:color w:val="000000"/>
                <w:sz w:val="20"/>
                <w:szCs w:val="20"/>
              </w:rPr>
              <w:t>зат</w:t>
            </w:r>
            <w:proofErr w:type="spellEnd"/>
            <w:r w:rsidRPr="00762494">
              <w:rPr>
                <w:color w:val="000000"/>
                <w:sz w:val="20"/>
                <w:szCs w:val="20"/>
              </w:rPr>
              <w:t xml:space="preserve"> </w:t>
            </w:r>
            <w:proofErr w:type="spellStart"/>
            <w:r w:rsidRPr="00762494">
              <w:rPr>
                <w:color w:val="000000"/>
                <w:sz w:val="20"/>
                <w:szCs w:val="20"/>
              </w:rPr>
              <w:t>базасын</w:t>
            </w:r>
            <w:proofErr w:type="spellEnd"/>
            <w:r w:rsidRPr="00762494">
              <w:rPr>
                <w:color w:val="000000"/>
                <w:sz w:val="20"/>
                <w:szCs w:val="20"/>
              </w:rPr>
              <w:t xml:space="preserve"> </w:t>
            </w:r>
            <w:proofErr w:type="spellStart"/>
            <w:r w:rsidRPr="00762494">
              <w:rPr>
                <w:color w:val="000000"/>
                <w:sz w:val="20"/>
                <w:szCs w:val="20"/>
              </w:rPr>
              <w:t>өнү</w:t>
            </w:r>
            <w:proofErr w:type="spellEnd"/>
            <w:r w:rsidRPr="00762494">
              <w:rPr>
                <w:color w:val="000000"/>
                <w:sz w:val="20"/>
                <w:szCs w:val="20"/>
                <w:lang w:val="ky-KG"/>
              </w:rPr>
              <w:t>кт</w:t>
            </w:r>
            <w:r w:rsidRPr="00762494">
              <w:rPr>
                <w:color w:val="000000"/>
                <w:sz w:val="20"/>
                <w:szCs w:val="20"/>
              </w:rPr>
              <w:t>ү</w:t>
            </w:r>
            <w:r w:rsidRPr="00762494">
              <w:rPr>
                <w:color w:val="000000"/>
                <w:sz w:val="20"/>
                <w:szCs w:val="20"/>
                <w:lang w:val="ky-KG"/>
              </w:rPr>
              <w:t>р</w:t>
            </w:r>
            <w:proofErr w:type="spellStart"/>
            <w:r w:rsidRPr="00762494">
              <w:rPr>
                <w:color w:val="000000"/>
                <w:sz w:val="20"/>
                <w:szCs w:val="20"/>
              </w:rPr>
              <w:t>үү</w:t>
            </w:r>
            <w:proofErr w:type="spellEnd"/>
            <w:r w:rsidRPr="00762494">
              <w:rPr>
                <w:color w:val="000000"/>
                <w:sz w:val="20"/>
                <w:szCs w:val="20"/>
                <w:lang w:val="ky-KG"/>
              </w:rPr>
              <w:t>г</w:t>
            </w:r>
            <w:r w:rsidRPr="00762494">
              <w:rPr>
                <w:color w:val="000000"/>
                <w:sz w:val="20"/>
                <w:szCs w:val="20"/>
              </w:rPr>
              <w:t xml:space="preserve">ө </w:t>
            </w:r>
            <w:proofErr w:type="spellStart"/>
            <w:r w:rsidRPr="00762494">
              <w:rPr>
                <w:color w:val="000000"/>
                <w:sz w:val="20"/>
                <w:szCs w:val="20"/>
              </w:rPr>
              <w:t>жылдык</w:t>
            </w:r>
            <w:proofErr w:type="spellEnd"/>
            <w:r w:rsidRPr="00762494">
              <w:rPr>
                <w:color w:val="000000"/>
                <w:sz w:val="20"/>
                <w:szCs w:val="20"/>
              </w:rPr>
              <w:t xml:space="preserve"> </w:t>
            </w:r>
            <w:proofErr w:type="spellStart"/>
            <w:r w:rsidRPr="00762494">
              <w:rPr>
                <w:color w:val="000000"/>
                <w:sz w:val="20"/>
                <w:szCs w:val="20"/>
              </w:rPr>
              <w:t>суммасы</w:t>
            </w:r>
            <w:proofErr w:type="spellEnd"/>
          </w:p>
        </w:tc>
        <w:tc>
          <w:tcPr>
            <w:tcW w:w="598" w:type="pct"/>
            <w:tcBorders>
              <w:top w:val="nil"/>
              <w:left w:val="nil"/>
              <w:bottom w:val="nil"/>
              <w:right w:val="nil"/>
            </w:tcBorders>
            <w:vAlign w:val="bottom"/>
            <w:hideMark/>
          </w:tcPr>
          <w:p w14:paraId="121C5100" w14:textId="77777777" w:rsidR="00762494" w:rsidRPr="00762494" w:rsidRDefault="00762494" w:rsidP="00762494">
            <w:pPr>
              <w:jc w:val="right"/>
              <w:rPr>
                <w:sz w:val="20"/>
                <w:szCs w:val="20"/>
              </w:rPr>
            </w:pPr>
            <w:r w:rsidRPr="00762494">
              <w:rPr>
                <w:sz w:val="20"/>
                <w:szCs w:val="20"/>
              </w:rPr>
              <w:t>132,3</w:t>
            </w:r>
          </w:p>
        </w:tc>
        <w:tc>
          <w:tcPr>
            <w:tcW w:w="676" w:type="pct"/>
            <w:tcBorders>
              <w:top w:val="nil"/>
              <w:left w:val="nil"/>
              <w:bottom w:val="nil"/>
              <w:right w:val="nil"/>
            </w:tcBorders>
            <w:vAlign w:val="bottom"/>
            <w:hideMark/>
          </w:tcPr>
          <w:p w14:paraId="635C1F5A" w14:textId="77777777" w:rsidR="00762494" w:rsidRPr="00762494" w:rsidRDefault="00762494" w:rsidP="00762494">
            <w:pPr>
              <w:jc w:val="right"/>
              <w:rPr>
                <w:sz w:val="20"/>
                <w:szCs w:val="20"/>
              </w:rPr>
            </w:pPr>
            <w:r w:rsidRPr="00762494">
              <w:rPr>
                <w:sz w:val="20"/>
                <w:szCs w:val="20"/>
              </w:rPr>
              <w:t>317,7</w:t>
            </w:r>
          </w:p>
        </w:tc>
        <w:tc>
          <w:tcPr>
            <w:tcW w:w="689" w:type="pct"/>
            <w:tcBorders>
              <w:top w:val="nil"/>
              <w:left w:val="nil"/>
              <w:bottom w:val="nil"/>
              <w:right w:val="nil"/>
            </w:tcBorders>
            <w:vAlign w:val="bottom"/>
            <w:hideMark/>
          </w:tcPr>
          <w:p w14:paraId="602B9BEE" w14:textId="77777777" w:rsidR="00762494" w:rsidRPr="00762494" w:rsidRDefault="00762494" w:rsidP="00762494">
            <w:pPr>
              <w:jc w:val="right"/>
              <w:rPr>
                <w:sz w:val="20"/>
                <w:szCs w:val="20"/>
              </w:rPr>
            </w:pPr>
            <w:r w:rsidRPr="00762494">
              <w:rPr>
                <w:sz w:val="20"/>
                <w:szCs w:val="20"/>
              </w:rPr>
              <w:t>0,0</w:t>
            </w:r>
          </w:p>
        </w:tc>
        <w:tc>
          <w:tcPr>
            <w:tcW w:w="706" w:type="pct"/>
            <w:tcBorders>
              <w:top w:val="nil"/>
              <w:left w:val="nil"/>
              <w:bottom w:val="nil"/>
              <w:right w:val="nil"/>
            </w:tcBorders>
            <w:vAlign w:val="bottom"/>
            <w:hideMark/>
          </w:tcPr>
          <w:p w14:paraId="0409EA4F" w14:textId="77777777" w:rsidR="00762494" w:rsidRPr="00762494" w:rsidRDefault="00762494" w:rsidP="00762494">
            <w:pPr>
              <w:jc w:val="right"/>
              <w:rPr>
                <w:sz w:val="20"/>
                <w:szCs w:val="20"/>
              </w:rPr>
            </w:pPr>
            <w:r w:rsidRPr="00762494">
              <w:rPr>
                <w:sz w:val="20"/>
                <w:szCs w:val="20"/>
              </w:rPr>
              <w:t>0,1</w:t>
            </w:r>
          </w:p>
        </w:tc>
      </w:tr>
      <w:tr w:rsidR="00762494" w:rsidRPr="00762494" w14:paraId="363FA51E" w14:textId="77777777" w:rsidTr="00ED5F92">
        <w:tc>
          <w:tcPr>
            <w:tcW w:w="2331" w:type="pct"/>
            <w:tcBorders>
              <w:top w:val="nil"/>
              <w:left w:val="nil"/>
              <w:bottom w:val="nil"/>
              <w:right w:val="nil"/>
            </w:tcBorders>
            <w:vAlign w:val="bottom"/>
            <w:hideMark/>
          </w:tcPr>
          <w:p w14:paraId="286F49C4" w14:textId="77777777" w:rsidR="00762494" w:rsidRPr="00762494" w:rsidRDefault="00762494" w:rsidP="00762494">
            <w:pPr>
              <w:spacing w:before="20"/>
              <w:ind w:left="227" w:hanging="57"/>
              <w:rPr>
                <w:color w:val="000000"/>
                <w:sz w:val="20"/>
                <w:szCs w:val="20"/>
              </w:rPr>
            </w:pPr>
            <w:proofErr w:type="spellStart"/>
            <w:r w:rsidRPr="00762494">
              <w:rPr>
                <w:color w:val="000000"/>
                <w:sz w:val="20"/>
                <w:szCs w:val="20"/>
              </w:rPr>
              <w:t>Товарлардын</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rPr>
              <w:t xml:space="preserve"> </w:t>
            </w:r>
            <w:r w:rsidRPr="00762494">
              <w:rPr>
                <w:color w:val="000000"/>
                <w:sz w:val="20"/>
                <w:szCs w:val="20"/>
                <w:lang w:val="ky-KG"/>
              </w:rPr>
              <w:t xml:space="preserve">кызмат </w:t>
            </w:r>
            <w:r w:rsidRPr="00762494">
              <w:rPr>
                <w:color w:val="000000"/>
                <w:sz w:val="20"/>
                <w:szCs w:val="20"/>
                <w:lang w:val="ky-KG"/>
              </w:rPr>
              <w:br/>
              <w:t>к</w:t>
            </w:r>
            <w:r w:rsidRPr="00762494">
              <w:rPr>
                <w:sz w:val="20"/>
                <w:szCs w:val="20"/>
              </w:rPr>
              <w:t>ө</w:t>
            </w:r>
            <w:r w:rsidRPr="00762494">
              <w:rPr>
                <w:color w:val="000000"/>
                <w:sz w:val="20"/>
                <w:szCs w:val="20"/>
                <w:lang w:val="ky-KG"/>
              </w:rPr>
              <w:t>рс</w:t>
            </w:r>
            <w:r w:rsidRPr="00762494">
              <w:rPr>
                <w:sz w:val="20"/>
                <w:szCs w:val="20"/>
              </w:rPr>
              <w:t>ө</w:t>
            </w:r>
            <w:r w:rsidRPr="00762494">
              <w:rPr>
                <w:color w:val="000000"/>
                <w:sz w:val="20"/>
                <w:szCs w:val="20"/>
                <w:lang w:val="ky-KG"/>
              </w:rPr>
              <w:t>түү</w:t>
            </w:r>
            <w:proofErr w:type="spellStart"/>
            <w:r w:rsidRPr="00762494">
              <w:rPr>
                <w:color w:val="000000"/>
                <w:sz w:val="20"/>
                <w:szCs w:val="20"/>
              </w:rPr>
              <w:t>л</w:t>
            </w:r>
            <w:r w:rsidRPr="00762494">
              <w:rPr>
                <w:sz w:val="20"/>
                <w:szCs w:val="20"/>
              </w:rPr>
              <w:t>ө</w:t>
            </w:r>
            <w:r w:rsidRPr="00762494">
              <w:rPr>
                <w:color w:val="000000"/>
                <w:sz w:val="20"/>
                <w:szCs w:val="20"/>
              </w:rPr>
              <w:t>рдүн</w:t>
            </w:r>
            <w:proofErr w:type="spellEnd"/>
            <w:r w:rsidRPr="00762494">
              <w:rPr>
                <w:color w:val="000000"/>
                <w:sz w:val="20"/>
                <w:szCs w:val="20"/>
              </w:rPr>
              <w:t xml:space="preserve"> </w:t>
            </w:r>
            <w:proofErr w:type="spellStart"/>
            <w:r w:rsidRPr="00762494">
              <w:rPr>
                <w:color w:val="000000"/>
                <w:sz w:val="20"/>
                <w:szCs w:val="20"/>
              </w:rPr>
              <w:t>салыгы</w:t>
            </w:r>
            <w:proofErr w:type="spellEnd"/>
          </w:p>
        </w:tc>
        <w:tc>
          <w:tcPr>
            <w:tcW w:w="598" w:type="pct"/>
            <w:tcBorders>
              <w:top w:val="nil"/>
              <w:left w:val="nil"/>
              <w:bottom w:val="nil"/>
              <w:right w:val="nil"/>
            </w:tcBorders>
            <w:vAlign w:val="bottom"/>
            <w:hideMark/>
          </w:tcPr>
          <w:p w14:paraId="506DB25A" w14:textId="77777777" w:rsidR="00762494" w:rsidRPr="00762494" w:rsidRDefault="00762494" w:rsidP="00762494">
            <w:pPr>
              <w:jc w:val="right"/>
              <w:rPr>
                <w:sz w:val="20"/>
                <w:szCs w:val="20"/>
              </w:rPr>
            </w:pPr>
            <w:r w:rsidRPr="00762494">
              <w:rPr>
                <w:sz w:val="20"/>
                <w:szCs w:val="20"/>
              </w:rPr>
              <w:t>150 000,4</w:t>
            </w:r>
          </w:p>
        </w:tc>
        <w:tc>
          <w:tcPr>
            <w:tcW w:w="676" w:type="pct"/>
            <w:tcBorders>
              <w:top w:val="nil"/>
              <w:left w:val="nil"/>
              <w:bottom w:val="nil"/>
              <w:right w:val="nil"/>
            </w:tcBorders>
            <w:vAlign w:val="bottom"/>
            <w:hideMark/>
          </w:tcPr>
          <w:p w14:paraId="1B6011D8" w14:textId="77777777" w:rsidR="00762494" w:rsidRPr="00762494" w:rsidRDefault="00762494" w:rsidP="00762494">
            <w:pPr>
              <w:jc w:val="right"/>
              <w:rPr>
                <w:sz w:val="20"/>
                <w:szCs w:val="20"/>
              </w:rPr>
            </w:pPr>
            <w:r w:rsidRPr="00762494">
              <w:rPr>
                <w:sz w:val="20"/>
                <w:szCs w:val="20"/>
              </w:rPr>
              <w:t>162 771,3</w:t>
            </w:r>
          </w:p>
        </w:tc>
        <w:tc>
          <w:tcPr>
            <w:tcW w:w="689" w:type="pct"/>
            <w:tcBorders>
              <w:top w:val="nil"/>
              <w:left w:val="nil"/>
              <w:bottom w:val="nil"/>
              <w:right w:val="nil"/>
            </w:tcBorders>
            <w:vAlign w:val="bottom"/>
            <w:hideMark/>
          </w:tcPr>
          <w:p w14:paraId="4F995B91" w14:textId="77777777" w:rsidR="00762494" w:rsidRPr="00762494" w:rsidRDefault="00762494" w:rsidP="00762494">
            <w:pPr>
              <w:jc w:val="right"/>
              <w:rPr>
                <w:sz w:val="20"/>
                <w:szCs w:val="20"/>
              </w:rPr>
            </w:pPr>
            <w:r w:rsidRPr="00762494">
              <w:rPr>
                <w:sz w:val="20"/>
                <w:szCs w:val="20"/>
              </w:rPr>
              <w:t>51,7</w:t>
            </w:r>
          </w:p>
        </w:tc>
        <w:tc>
          <w:tcPr>
            <w:tcW w:w="706" w:type="pct"/>
            <w:tcBorders>
              <w:top w:val="nil"/>
              <w:left w:val="nil"/>
              <w:bottom w:val="nil"/>
              <w:right w:val="nil"/>
            </w:tcBorders>
            <w:vAlign w:val="bottom"/>
            <w:hideMark/>
          </w:tcPr>
          <w:p w14:paraId="495AAA2F" w14:textId="77777777" w:rsidR="00762494" w:rsidRPr="00762494" w:rsidRDefault="00762494" w:rsidP="00762494">
            <w:pPr>
              <w:jc w:val="right"/>
              <w:rPr>
                <w:sz w:val="20"/>
                <w:szCs w:val="20"/>
              </w:rPr>
            </w:pPr>
            <w:r w:rsidRPr="00762494">
              <w:rPr>
                <w:sz w:val="20"/>
                <w:szCs w:val="20"/>
              </w:rPr>
              <w:t>48,0</w:t>
            </w:r>
          </w:p>
        </w:tc>
      </w:tr>
      <w:tr w:rsidR="00762494" w:rsidRPr="00762494" w14:paraId="55487164" w14:textId="77777777" w:rsidTr="00ED5F92">
        <w:tc>
          <w:tcPr>
            <w:tcW w:w="2331" w:type="pct"/>
            <w:tcBorders>
              <w:top w:val="nil"/>
              <w:left w:val="nil"/>
              <w:bottom w:val="nil"/>
              <w:right w:val="nil"/>
            </w:tcBorders>
            <w:vAlign w:val="bottom"/>
            <w:hideMark/>
          </w:tcPr>
          <w:p w14:paraId="42AE33C9" w14:textId="77777777" w:rsidR="00762494" w:rsidRPr="00762494" w:rsidRDefault="00762494" w:rsidP="00762494">
            <w:pPr>
              <w:spacing w:before="20" w:after="20"/>
              <w:ind w:left="284" w:hanging="57"/>
              <w:rPr>
                <w:color w:val="000000"/>
                <w:sz w:val="20"/>
                <w:szCs w:val="20"/>
              </w:rPr>
            </w:pPr>
            <w:r w:rsidRPr="00762494">
              <w:rPr>
                <w:color w:val="000000"/>
                <w:sz w:val="20"/>
                <w:szCs w:val="20"/>
              </w:rPr>
              <w:t xml:space="preserve"> </w:t>
            </w:r>
            <w:proofErr w:type="spellStart"/>
            <w:r w:rsidRPr="00762494">
              <w:rPr>
                <w:color w:val="000000"/>
                <w:sz w:val="20"/>
                <w:szCs w:val="20"/>
              </w:rPr>
              <w:t>кошумча</w:t>
            </w:r>
            <w:proofErr w:type="spellEnd"/>
            <w:r w:rsidRPr="00762494">
              <w:rPr>
                <w:color w:val="000000"/>
                <w:sz w:val="20"/>
                <w:szCs w:val="20"/>
              </w:rPr>
              <w:t xml:space="preserve"> нарк </w:t>
            </w:r>
            <w:proofErr w:type="spellStart"/>
            <w:r w:rsidRPr="00762494">
              <w:rPr>
                <w:color w:val="000000"/>
                <w:sz w:val="20"/>
                <w:szCs w:val="20"/>
              </w:rPr>
              <w:t>салыгы</w:t>
            </w:r>
            <w:proofErr w:type="spellEnd"/>
          </w:p>
        </w:tc>
        <w:tc>
          <w:tcPr>
            <w:tcW w:w="598" w:type="pct"/>
            <w:tcBorders>
              <w:top w:val="nil"/>
              <w:left w:val="nil"/>
              <w:bottom w:val="nil"/>
              <w:right w:val="nil"/>
            </w:tcBorders>
            <w:vAlign w:val="bottom"/>
            <w:hideMark/>
          </w:tcPr>
          <w:p w14:paraId="30056F3A" w14:textId="77777777" w:rsidR="00762494" w:rsidRPr="00762494" w:rsidRDefault="00762494" w:rsidP="00762494">
            <w:pPr>
              <w:jc w:val="right"/>
              <w:rPr>
                <w:sz w:val="20"/>
                <w:szCs w:val="20"/>
              </w:rPr>
            </w:pPr>
            <w:r w:rsidRPr="00762494">
              <w:rPr>
                <w:sz w:val="20"/>
                <w:szCs w:val="20"/>
              </w:rPr>
              <w:t>116 982,1</w:t>
            </w:r>
          </w:p>
        </w:tc>
        <w:tc>
          <w:tcPr>
            <w:tcW w:w="676" w:type="pct"/>
            <w:tcBorders>
              <w:top w:val="nil"/>
              <w:left w:val="nil"/>
              <w:bottom w:val="nil"/>
              <w:right w:val="nil"/>
            </w:tcBorders>
            <w:vAlign w:val="bottom"/>
            <w:hideMark/>
          </w:tcPr>
          <w:p w14:paraId="5B88C94D" w14:textId="77777777" w:rsidR="00762494" w:rsidRPr="00762494" w:rsidRDefault="00762494" w:rsidP="00762494">
            <w:pPr>
              <w:jc w:val="right"/>
              <w:rPr>
                <w:sz w:val="20"/>
                <w:szCs w:val="20"/>
              </w:rPr>
            </w:pPr>
            <w:r w:rsidRPr="00762494">
              <w:rPr>
                <w:sz w:val="20"/>
                <w:szCs w:val="20"/>
              </w:rPr>
              <w:t>122 992,4</w:t>
            </w:r>
          </w:p>
        </w:tc>
        <w:tc>
          <w:tcPr>
            <w:tcW w:w="689" w:type="pct"/>
            <w:tcBorders>
              <w:top w:val="nil"/>
              <w:left w:val="nil"/>
              <w:bottom w:val="nil"/>
              <w:right w:val="nil"/>
            </w:tcBorders>
            <w:vAlign w:val="bottom"/>
            <w:hideMark/>
          </w:tcPr>
          <w:p w14:paraId="299F88E2" w14:textId="77777777" w:rsidR="00762494" w:rsidRPr="00762494" w:rsidRDefault="00762494" w:rsidP="00762494">
            <w:pPr>
              <w:jc w:val="right"/>
              <w:rPr>
                <w:sz w:val="20"/>
                <w:szCs w:val="20"/>
              </w:rPr>
            </w:pPr>
            <w:r w:rsidRPr="00762494">
              <w:rPr>
                <w:sz w:val="20"/>
                <w:szCs w:val="20"/>
              </w:rPr>
              <w:t>40,3</w:t>
            </w:r>
          </w:p>
        </w:tc>
        <w:tc>
          <w:tcPr>
            <w:tcW w:w="706" w:type="pct"/>
            <w:tcBorders>
              <w:top w:val="nil"/>
              <w:left w:val="nil"/>
              <w:bottom w:val="nil"/>
              <w:right w:val="nil"/>
            </w:tcBorders>
            <w:vAlign w:val="bottom"/>
            <w:hideMark/>
          </w:tcPr>
          <w:p w14:paraId="68530DE1" w14:textId="77777777" w:rsidR="00762494" w:rsidRPr="00762494" w:rsidRDefault="00762494" w:rsidP="00762494">
            <w:pPr>
              <w:jc w:val="right"/>
              <w:rPr>
                <w:sz w:val="20"/>
                <w:szCs w:val="20"/>
              </w:rPr>
            </w:pPr>
            <w:r w:rsidRPr="00762494">
              <w:rPr>
                <w:sz w:val="20"/>
                <w:szCs w:val="20"/>
              </w:rPr>
              <w:t>36,2</w:t>
            </w:r>
          </w:p>
        </w:tc>
      </w:tr>
      <w:tr w:rsidR="00762494" w:rsidRPr="00762494" w14:paraId="775B60B4" w14:textId="77777777" w:rsidTr="00ED5F92">
        <w:tc>
          <w:tcPr>
            <w:tcW w:w="2331" w:type="pct"/>
            <w:tcBorders>
              <w:top w:val="nil"/>
              <w:left w:val="nil"/>
              <w:bottom w:val="nil"/>
              <w:right w:val="nil"/>
            </w:tcBorders>
            <w:vAlign w:val="bottom"/>
            <w:hideMark/>
          </w:tcPr>
          <w:p w14:paraId="5732DE72" w14:textId="77777777" w:rsidR="00762494" w:rsidRPr="00762494" w:rsidRDefault="00762494" w:rsidP="00762494">
            <w:pPr>
              <w:spacing w:before="20" w:after="20"/>
              <w:ind w:left="284" w:hanging="57"/>
              <w:rPr>
                <w:color w:val="000000"/>
                <w:sz w:val="20"/>
                <w:szCs w:val="20"/>
              </w:rPr>
            </w:pPr>
            <w:r w:rsidRPr="00762494">
              <w:rPr>
                <w:sz w:val="20"/>
                <w:szCs w:val="20"/>
              </w:rPr>
              <w:t xml:space="preserve"> </w:t>
            </w:r>
            <w:proofErr w:type="spellStart"/>
            <w:r w:rsidRPr="00762494">
              <w:rPr>
                <w:sz w:val="20"/>
                <w:szCs w:val="20"/>
              </w:rPr>
              <w:t>сатуудан</w:t>
            </w:r>
            <w:proofErr w:type="spellEnd"/>
            <w:r w:rsidRPr="00762494">
              <w:rPr>
                <w:sz w:val="20"/>
                <w:szCs w:val="20"/>
                <w:lang w:val="ky-KG"/>
              </w:rPr>
              <w:t xml:space="preserve"> алынган </w:t>
            </w:r>
            <w:proofErr w:type="spellStart"/>
            <w:r w:rsidRPr="00762494">
              <w:rPr>
                <w:sz w:val="20"/>
                <w:szCs w:val="20"/>
              </w:rPr>
              <w:t>салык</w:t>
            </w:r>
            <w:proofErr w:type="spellEnd"/>
          </w:p>
        </w:tc>
        <w:tc>
          <w:tcPr>
            <w:tcW w:w="598" w:type="pct"/>
            <w:tcBorders>
              <w:top w:val="nil"/>
              <w:left w:val="nil"/>
              <w:bottom w:val="nil"/>
              <w:right w:val="nil"/>
            </w:tcBorders>
            <w:vAlign w:val="bottom"/>
            <w:hideMark/>
          </w:tcPr>
          <w:p w14:paraId="558CA271" w14:textId="77777777" w:rsidR="00762494" w:rsidRPr="00762494" w:rsidRDefault="00762494" w:rsidP="00762494">
            <w:pPr>
              <w:jc w:val="right"/>
              <w:rPr>
                <w:sz w:val="20"/>
                <w:szCs w:val="20"/>
              </w:rPr>
            </w:pPr>
            <w:r w:rsidRPr="00762494">
              <w:rPr>
                <w:sz w:val="20"/>
                <w:szCs w:val="20"/>
              </w:rPr>
              <w:t>15 226,4</w:t>
            </w:r>
          </w:p>
        </w:tc>
        <w:tc>
          <w:tcPr>
            <w:tcW w:w="676" w:type="pct"/>
            <w:tcBorders>
              <w:top w:val="nil"/>
              <w:left w:val="nil"/>
              <w:bottom w:val="nil"/>
              <w:right w:val="nil"/>
            </w:tcBorders>
            <w:vAlign w:val="bottom"/>
            <w:hideMark/>
          </w:tcPr>
          <w:p w14:paraId="0F409987" w14:textId="77777777" w:rsidR="00762494" w:rsidRPr="00762494" w:rsidRDefault="00762494" w:rsidP="00762494">
            <w:pPr>
              <w:jc w:val="right"/>
              <w:rPr>
                <w:sz w:val="20"/>
                <w:szCs w:val="20"/>
              </w:rPr>
            </w:pPr>
            <w:r w:rsidRPr="00762494">
              <w:rPr>
                <w:sz w:val="20"/>
                <w:szCs w:val="20"/>
              </w:rPr>
              <w:t>19 849,7</w:t>
            </w:r>
          </w:p>
        </w:tc>
        <w:tc>
          <w:tcPr>
            <w:tcW w:w="689" w:type="pct"/>
            <w:tcBorders>
              <w:top w:val="nil"/>
              <w:left w:val="nil"/>
              <w:bottom w:val="nil"/>
              <w:right w:val="nil"/>
            </w:tcBorders>
            <w:vAlign w:val="bottom"/>
            <w:hideMark/>
          </w:tcPr>
          <w:p w14:paraId="3C4E86AB" w14:textId="77777777" w:rsidR="00762494" w:rsidRPr="00762494" w:rsidRDefault="00762494" w:rsidP="00762494">
            <w:pPr>
              <w:jc w:val="right"/>
              <w:rPr>
                <w:sz w:val="20"/>
                <w:szCs w:val="20"/>
              </w:rPr>
            </w:pPr>
            <w:r w:rsidRPr="00762494">
              <w:rPr>
                <w:sz w:val="20"/>
                <w:szCs w:val="20"/>
              </w:rPr>
              <w:t>5,3</w:t>
            </w:r>
          </w:p>
        </w:tc>
        <w:tc>
          <w:tcPr>
            <w:tcW w:w="706" w:type="pct"/>
            <w:tcBorders>
              <w:top w:val="nil"/>
              <w:left w:val="nil"/>
              <w:bottom w:val="nil"/>
              <w:right w:val="nil"/>
            </w:tcBorders>
            <w:vAlign w:val="bottom"/>
            <w:hideMark/>
          </w:tcPr>
          <w:p w14:paraId="2B91118F" w14:textId="77777777" w:rsidR="00762494" w:rsidRPr="00762494" w:rsidRDefault="00762494" w:rsidP="00762494">
            <w:pPr>
              <w:jc w:val="right"/>
              <w:rPr>
                <w:sz w:val="20"/>
                <w:szCs w:val="20"/>
              </w:rPr>
            </w:pPr>
            <w:r w:rsidRPr="00762494">
              <w:rPr>
                <w:sz w:val="20"/>
                <w:szCs w:val="20"/>
              </w:rPr>
              <w:t>5,8</w:t>
            </w:r>
          </w:p>
        </w:tc>
      </w:tr>
      <w:tr w:rsidR="00762494" w:rsidRPr="00762494" w14:paraId="7B201550" w14:textId="77777777" w:rsidTr="00ED5F92">
        <w:tc>
          <w:tcPr>
            <w:tcW w:w="2331" w:type="pct"/>
            <w:tcBorders>
              <w:top w:val="nil"/>
              <w:left w:val="nil"/>
              <w:bottom w:val="nil"/>
              <w:right w:val="nil"/>
            </w:tcBorders>
            <w:vAlign w:val="bottom"/>
            <w:hideMark/>
          </w:tcPr>
          <w:p w14:paraId="0799DDB8" w14:textId="77777777" w:rsidR="00762494" w:rsidRPr="00762494" w:rsidRDefault="00762494" w:rsidP="00762494">
            <w:pPr>
              <w:spacing w:before="20" w:after="20"/>
              <w:ind w:left="284" w:hanging="57"/>
              <w:rPr>
                <w:color w:val="000000"/>
                <w:sz w:val="20"/>
                <w:szCs w:val="20"/>
              </w:rPr>
            </w:pPr>
            <w:r w:rsidRPr="00762494">
              <w:rPr>
                <w:color w:val="000000"/>
                <w:sz w:val="20"/>
                <w:szCs w:val="20"/>
              </w:rPr>
              <w:t xml:space="preserve"> </w:t>
            </w:r>
            <w:proofErr w:type="spellStart"/>
            <w:r w:rsidRPr="00762494">
              <w:rPr>
                <w:color w:val="000000"/>
                <w:sz w:val="20"/>
                <w:szCs w:val="20"/>
              </w:rPr>
              <w:t>акциздик</w:t>
            </w:r>
            <w:proofErr w:type="spellEnd"/>
            <w:r w:rsidRPr="00762494">
              <w:rPr>
                <w:color w:val="000000"/>
                <w:sz w:val="20"/>
                <w:szCs w:val="20"/>
              </w:rPr>
              <w:t xml:space="preserve"> </w:t>
            </w:r>
            <w:proofErr w:type="spellStart"/>
            <w:r w:rsidRPr="00762494">
              <w:rPr>
                <w:color w:val="000000"/>
                <w:sz w:val="20"/>
                <w:szCs w:val="20"/>
              </w:rPr>
              <w:t>салык</w:t>
            </w:r>
            <w:proofErr w:type="spellEnd"/>
          </w:p>
        </w:tc>
        <w:tc>
          <w:tcPr>
            <w:tcW w:w="598" w:type="pct"/>
            <w:tcBorders>
              <w:top w:val="nil"/>
              <w:left w:val="nil"/>
              <w:bottom w:val="nil"/>
              <w:right w:val="nil"/>
            </w:tcBorders>
            <w:vAlign w:val="bottom"/>
            <w:hideMark/>
          </w:tcPr>
          <w:p w14:paraId="34DB86EE" w14:textId="77777777" w:rsidR="00762494" w:rsidRPr="00762494" w:rsidRDefault="00762494" w:rsidP="00762494">
            <w:pPr>
              <w:jc w:val="right"/>
              <w:rPr>
                <w:sz w:val="20"/>
                <w:szCs w:val="20"/>
              </w:rPr>
            </w:pPr>
            <w:r w:rsidRPr="00762494">
              <w:rPr>
                <w:sz w:val="20"/>
                <w:szCs w:val="20"/>
              </w:rPr>
              <w:t>14 098,8</w:t>
            </w:r>
          </w:p>
        </w:tc>
        <w:tc>
          <w:tcPr>
            <w:tcW w:w="676" w:type="pct"/>
            <w:tcBorders>
              <w:top w:val="nil"/>
              <w:left w:val="nil"/>
              <w:bottom w:val="nil"/>
              <w:right w:val="nil"/>
            </w:tcBorders>
            <w:vAlign w:val="bottom"/>
            <w:hideMark/>
          </w:tcPr>
          <w:p w14:paraId="64D41CF2" w14:textId="77777777" w:rsidR="00762494" w:rsidRPr="00762494" w:rsidRDefault="00762494" w:rsidP="00762494">
            <w:pPr>
              <w:jc w:val="right"/>
              <w:rPr>
                <w:sz w:val="20"/>
                <w:szCs w:val="20"/>
              </w:rPr>
            </w:pPr>
            <w:r w:rsidRPr="00762494">
              <w:rPr>
                <w:sz w:val="20"/>
                <w:szCs w:val="20"/>
              </w:rPr>
              <w:t>15 539,8</w:t>
            </w:r>
          </w:p>
        </w:tc>
        <w:tc>
          <w:tcPr>
            <w:tcW w:w="689" w:type="pct"/>
            <w:tcBorders>
              <w:top w:val="nil"/>
              <w:left w:val="nil"/>
              <w:bottom w:val="nil"/>
              <w:right w:val="nil"/>
            </w:tcBorders>
            <w:vAlign w:val="bottom"/>
            <w:hideMark/>
          </w:tcPr>
          <w:p w14:paraId="38674A81" w14:textId="77777777" w:rsidR="00762494" w:rsidRPr="00762494" w:rsidRDefault="00762494" w:rsidP="00762494">
            <w:pPr>
              <w:jc w:val="right"/>
              <w:rPr>
                <w:sz w:val="20"/>
                <w:szCs w:val="20"/>
              </w:rPr>
            </w:pPr>
            <w:r w:rsidRPr="00762494">
              <w:rPr>
                <w:sz w:val="20"/>
                <w:szCs w:val="20"/>
              </w:rPr>
              <w:t>4,9</w:t>
            </w:r>
          </w:p>
        </w:tc>
        <w:tc>
          <w:tcPr>
            <w:tcW w:w="706" w:type="pct"/>
            <w:tcBorders>
              <w:top w:val="nil"/>
              <w:left w:val="nil"/>
              <w:bottom w:val="nil"/>
              <w:right w:val="nil"/>
            </w:tcBorders>
            <w:vAlign w:val="bottom"/>
            <w:hideMark/>
          </w:tcPr>
          <w:p w14:paraId="6DA2017D" w14:textId="77777777" w:rsidR="00762494" w:rsidRPr="00762494" w:rsidRDefault="00762494" w:rsidP="00762494">
            <w:pPr>
              <w:jc w:val="right"/>
              <w:rPr>
                <w:sz w:val="20"/>
                <w:szCs w:val="20"/>
              </w:rPr>
            </w:pPr>
            <w:r w:rsidRPr="00762494">
              <w:rPr>
                <w:sz w:val="20"/>
                <w:szCs w:val="20"/>
              </w:rPr>
              <w:t>4,6</w:t>
            </w:r>
          </w:p>
        </w:tc>
      </w:tr>
      <w:tr w:rsidR="00762494" w:rsidRPr="00762494" w14:paraId="52FC130E" w14:textId="77777777" w:rsidTr="00ED5F92">
        <w:tc>
          <w:tcPr>
            <w:tcW w:w="2331" w:type="pct"/>
            <w:tcBorders>
              <w:top w:val="nil"/>
              <w:left w:val="nil"/>
              <w:bottom w:val="nil"/>
              <w:right w:val="nil"/>
            </w:tcBorders>
            <w:vAlign w:val="bottom"/>
            <w:hideMark/>
          </w:tcPr>
          <w:p w14:paraId="18DE967A" w14:textId="77777777" w:rsidR="00762494" w:rsidRPr="00762494" w:rsidRDefault="00762494" w:rsidP="00762494">
            <w:pPr>
              <w:spacing w:before="20" w:after="20"/>
              <w:ind w:left="284" w:hanging="57"/>
              <w:rPr>
                <w:color w:val="000000"/>
                <w:sz w:val="20"/>
                <w:szCs w:val="20"/>
              </w:rPr>
            </w:pPr>
            <w:r w:rsidRPr="00762494">
              <w:rPr>
                <w:color w:val="000000"/>
                <w:sz w:val="20"/>
                <w:szCs w:val="20"/>
              </w:rPr>
              <w:t xml:space="preserve"> </w:t>
            </w:r>
            <w:proofErr w:type="spellStart"/>
            <w:r w:rsidRPr="00762494">
              <w:rPr>
                <w:color w:val="000000"/>
                <w:sz w:val="20"/>
                <w:szCs w:val="20"/>
              </w:rPr>
              <w:t>жер</w:t>
            </w:r>
            <w:proofErr w:type="spellEnd"/>
            <w:r w:rsidRPr="00762494">
              <w:rPr>
                <w:color w:val="000000"/>
                <w:sz w:val="20"/>
                <w:szCs w:val="20"/>
              </w:rPr>
              <w:t xml:space="preserve"> </w:t>
            </w:r>
            <w:proofErr w:type="spellStart"/>
            <w:r w:rsidRPr="00762494">
              <w:rPr>
                <w:color w:val="000000"/>
                <w:sz w:val="20"/>
                <w:szCs w:val="20"/>
              </w:rPr>
              <w:t>астындагы</w:t>
            </w:r>
            <w:proofErr w:type="spellEnd"/>
            <w:r w:rsidRPr="00762494">
              <w:rPr>
                <w:color w:val="000000"/>
                <w:sz w:val="20"/>
                <w:szCs w:val="20"/>
              </w:rPr>
              <w:t xml:space="preserve"> </w:t>
            </w:r>
            <w:proofErr w:type="spellStart"/>
            <w:r w:rsidRPr="00762494">
              <w:rPr>
                <w:color w:val="000000"/>
                <w:sz w:val="20"/>
                <w:szCs w:val="20"/>
              </w:rPr>
              <w:t>кендерди</w:t>
            </w:r>
            <w:proofErr w:type="spellEnd"/>
            <w:r w:rsidRPr="00762494">
              <w:rPr>
                <w:color w:val="000000"/>
                <w:sz w:val="20"/>
                <w:szCs w:val="20"/>
              </w:rPr>
              <w:t xml:space="preserve"> </w:t>
            </w:r>
            <w:proofErr w:type="spellStart"/>
            <w:r w:rsidRPr="00762494">
              <w:rPr>
                <w:color w:val="000000"/>
                <w:sz w:val="20"/>
                <w:szCs w:val="20"/>
              </w:rPr>
              <w:t>пайдалануудан</w:t>
            </w:r>
            <w:proofErr w:type="spellEnd"/>
            <w:r w:rsidRPr="00762494">
              <w:rPr>
                <w:color w:val="000000"/>
                <w:sz w:val="20"/>
                <w:szCs w:val="20"/>
              </w:rPr>
              <w:t xml:space="preserve"> </w:t>
            </w:r>
            <w:proofErr w:type="spellStart"/>
            <w:r w:rsidRPr="00762494">
              <w:rPr>
                <w:color w:val="000000"/>
                <w:sz w:val="20"/>
                <w:szCs w:val="20"/>
              </w:rPr>
              <w:t>түшк</w:t>
            </w:r>
            <w:r w:rsidRPr="00762494">
              <w:rPr>
                <w:sz w:val="20"/>
                <w:szCs w:val="20"/>
              </w:rPr>
              <w:t>ө</w:t>
            </w:r>
            <w:r w:rsidRPr="00762494">
              <w:rPr>
                <w:color w:val="000000"/>
                <w:sz w:val="20"/>
                <w:szCs w:val="20"/>
              </w:rPr>
              <w:t>н</w:t>
            </w:r>
            <w:proofErr w:type="spellEnd"/>
            <w:r w:rsidRPr="00762494">
              <w:rPr>
                <w:color w:val="000000"/>
                <w:sz w:val="20"/>
                <w:szCs w:val="20"/>
              </w:rPr>
              <w:t xml:space="preserve"> </w:t>
            </w:r>
            <w:proofErr w:type="spellStart"/>
            <w:r w:rsidRPr="00762494">
              <w:rPr>
                <w:color w:val="000000"/>
                <w:sz w:val="20"/>
                <w:szCs w:val="20"/>
              </w:rPr>
              <w:t>салык</w:t>
            </w:r>
            <w:proofErr w:type="spellEnd"/>
          </w:p>
        </w:tc>
        <w:tc>
          <w:tcPr>
            <w:tcW w:w="598" w:type="pct"/>
            <w:tcBorders>
              <w:top w:val="nil"/>
              <w:left w:val="nil"/>
              <w:bottom w:val="nil"/>
              <w:right w:val="nil"/>
            </w:tcBorders>
            <w:vAlign w:val="bottom"/>
            <w:hideMark/>
          </w:tcPr>
          <w:p w14:paraId="2E3F75E7" w14:textId="77777777" w:rsidR="00762494" w:rsidRPr="00762494" w:rsidRDefault="00762494" w:rsidP="00762494">
            <w:pPr>
              <w:jc w:val="right"/>
              <w:rPr>
                <w:sz w:val="20"/>
                <w:szCs w:val="20"/>
              </w:rPr>
            </w:pPr>
            <w:r w:rsidRPr="00762494">
              <w:rPr>
                <w:sz w:val="20"/>
                <w:szCs w:val="20"/>
              </w:rPr>
              <w:t>3 693,0</w:t>
            </w:r>
          </w:p>
        </w:tc>
        <w:tc>
          <w:tcPr>
            <w:tcW w:w="676" w:type="pct"/>
            <w:tcBorders>
              <w:top w:val="nil"/>
              <w:left w:val="nil"/>
              <w:bottom w:val="nil"/>
              <w:right w:val="nil"/>
            </w:tcBorders>
            <w:vAlign w:val="bottom"/>
            <w:hideMark/>
          </w:tcPr>
          <w:p w14:paraId="539ADF81" w14:textId="77777777" w:rsidR="00762494" w:rsidRPr="00762494" w:rsidRDefault="00762494" w:rsidP="00762494">
            <w:pPr>
              <w:jc w:val="right"/>
              <w:rPr>
                <w:sz w:val="20"/>
                <w:szCs w:val="20"/>
              </w:rPr>
            </w:pPr>
            <w:r w:rsidRPr="00762494">
              <w:rPr>
                <w:sz w:val="20"/>
                <w:szCs w:val="20"/>
              </w:rPr>
              <w:t>4 389,3</w:t>
            </w:r>
          </w:p>
        </w:tc>
        <w:tc>
          <w:tcPr>
            <w:tcW w:w="689" w:type="pct"/>
            <w:tcBorders>
              <w:top w:val="nil"/>
              <w:left w:val="nil"/>
              <w:bottom w:val="nil"/>
              <w:right w:val="nil"/>
            </w:tcBorders>
            <w:vAlign w:val="bottom"/>
            <w:hideMark/>
          </w:tcPr>
          <w:p w14:paraId="777D47BA" w14:textId="77777777" w:rsidR="00762494" w:rsidRPr="00762494" w:rsidRDefault="00762494" w:rsidP="00762494">
            <w:pPr>
              <w:jc w:val="right"/>
              <w:rPr>
                <w:sz w:val="20"/>
                <w:szCs w:val="20"/>
              </w:rPr>
            </w:pPr>
            <w:r w:rsidRPr="00762494">
              <w:rPr>
                <w:sz w:val="20"/>
                <w:szCs w:val="20"/>
              </w:rPr>
              <w:t>1,3</w:t>
            </w:r>
          </w:p>
        </w:tc>
        <w:tc>
          <w:tcPr>
            <w:tcW w:w="706" w:type="pct"/>
            <w:tcBorders>
              <w:top w:val="nil"/>
              <w:left w:val="nil"/>
              <w:bottom w:val="nil"/>
              <w:right w:val="nil"/>
            </w:tcBorders>
            <w:vAlign w:val="bottom"/>
            <w:hideMark/>
          </w:tcPr>
          <w:p w14:paraId="1C35B20B" w14:textId="77777777" w:rsidR="00762494" w:rsidRPr="00762494" w:rsidRDefault="00762494" w:rsidP="00762494">
            <w:pPr>
              <w:jc w:val="right"/>
              <w:rPr>
                <w:sz w:val="20"/>
                <w:szCs w:val="20"/>
              </w:rPr>
            </w:pPr>
            <w:r w:rsidRPr="00762494">
              <w:rPr>
                <w:sz w:val="20"/>
                <w:szCs w:val="20"/>
              </w:rPr>
              <w:t>1,3</w:t>
            </w:r>
          </w:p>
        </w:tc>
      </w:tr>
      <w:tr w:rsidR="00762494" w:rsidRPr="00762494" w14:paraId="43FACF30" w14:textId="77777777" w:rsidTr="00ED5F92">
        <w:tc>
          <w:tcPr>
            <w:tcW w:w="2331" w:type="pct"/>
            <w:tcBorders>
              <w:top w:val="nil"/>
              <w:left w:val="nil"/>
              <w:bottom w:val="nil"/>
              <w:right w:val="nil"/>
            </w:tcBorders>
            <w:vAlign w:val="bottom"/>
            <w:hideMark/>
          </w:tcPr>
          <w:p w14:paraId="2B73EFBB" w14:textId="77777777" w:rsidR="00762494" w:rsidRPr="00762494" w:rsidRDefault="00762494" w:rsidP="00762494">
            <w:pPr>
              <w:spacing w:before="20"/>
              <w:ind w:left="227" w:hanging="57"/>
              <w:rPr>
                <w:color w:val="000000"/>
                <w:sz w:val="20"/>
                <w:szCs w:val="20"/>
              </w:rPr>
            </w:pPr>
            <w:r w:rsidRPr="00762494">
              <w:rPr>
                <w:color w:val="000000"/>
                <w:sz w:val="20"/>
                <w:szCs w:val="20"/>
              </w:rPr>
              <w:t xml:space="preserve">Эл </w:t>
            </w:r>
            <w:proofErr w:type="spellStart"/>
            <w:r w:rsidRPr="00762494">
              <w:rPr>
                <w:color w:val="000000"/>
                <w:sz w:val="20"/>
                <w:szCs w:val="20"/>
              </w:rPr>
              <w:t>аралык</w:t>
            </w:r>
            <w:proofErr w:type="spellEnd"/>
            <w:r w:rsidRPr="00762494">
              <w:rPr>
                <w:color w:val="000000"/>
                <w:sz w:val="20"/>
                <w:szCs w:val="20"/>
              </w:rPr>
              <w:t xml:space="preserve"> </w:t>
            </w:r>
            <w:proofErr w:type="spellStart"/>
            <w:r w:rsidRPr="00762494">
              <w:rPr>
                <w:color w:val="000000"/>
                <w:sz w:val="20"/>
                <w:szCs w:val="20"/>
              </w:rPr>
              <w:t>соодадан</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rPr>
              <w:t xml:space="preserve"> </w:t>
            </w:r>
            <w:r w:rsidRPr="00762494">
              <w:rPr>
                <w:color w:val="000000"/>
                <w:sz w:val="20"/>
                <w:szCs w:val="20"/>
              </w:rPr>
              <w:br/>
            </w:r>
            <w:proofErr w:type="spellStart"/>
            <w:r w:rsidRPr="00762494">
              <w:rPr>
                <w:color w:val="000000"/>
                <w:sz w:val="20"/>
                <w:szCs w:val="20"/>
              </w:rPr>
              <w:t>операциялардан</w:t>
            </w:r>
            <w:proofErr w:type="spellEnd"/>
            <w:r w:rsidRPr="00762494">
              <w:rPr>
                <w:color w:val="000000"/>
                <w:sz w:val="20"/>
                <w:szCs w:val="20"/>
              </w:rPr>
              <w:t xml:space="preserve"> </w:t>
            </w:r>
            <w:proofErr w:type="spellStart"/>
            <w:r w:rsidRPr="00762494">
              <w:rPr>
                <w:color w:val="000000"/>
                <w:sz w:val="20"/>
                <w:szCs w:val="20"/>
              </w:rPr>
              <w:t>түшк</w:t>
            </w:r>
            <w:r w:rsidRPr="00762494">
              <w:rPr>
                <w:sz w:val="20"/>
                <w:szCs w:val="20"/>
              </w:rPr>
              <w:t>ө</w:t>
            </w:r>
            <w:r w:rsidRPr="00762494">
              <w:rPr>
                <w:color w:val="000000"/>
                <w:sz w:val="20"/>
                <w:szCs w:val="20"/>
              </w:rPr>
              <w:t>н</w:t>
            </w:r>
            <w:proofErr w:type="spellEnd"/>
            <w:r w:rsidRPr="00762494">
              <w:rPr>
                <w:color w:val="000000"/>
                <w:sz w:val="20"/>
                <w:szCs w:val="20"/>
              </w:rPr>
              <w:t xml:space="preserve"> </w:t>
            </w:r>
            <w:proofErr w:type="spellStart"/>
            <w:r w:rsidRPr="00762494">
              <w:rPr>
                <w:color w:val="000000"/>
                <w:sz w:val="20"/>
                <w:szCs w:val="20"/>
              </w:rPr>
              <w:t>салык</w:t>
            </w:r>
            <w:proofErr w:type="spellEnd"/>
          </w:p>
        </w:tc>
        <w:tc>
          <w:tcPr>
            <w:tcW w:w="598" w:type="pct"/>
            <w:tcBorders>
              <w:top w:val="nil"/>
              <w:left w:val="nil"/>
              <w:bottom w:val="nil"/>
              <w:right w:val="nil"/>
            </w:tcBorders>
            <w:vAlign w:val="bottom"/>
            <w:hideMark/>
          </w:tcPr>
          <w:p w14:paraId="19C0A523" w14:textId="77777777" w:rsidR="00762494" w:rsidRPr="00762494" w:rsidRDefault="00762494" w:rsidP="00762494">
            <w:pPr>
              <w:jc w:val="right"/>
              <w:rPr>
                <w:sz w:val="20"/>
                <w:szCs w:val="20"/>
              </w:rPr>
            </w:pPr>
            <w:r w:rsidRPr="00762494">
              <w:rPr>
                <w:sz w:val="20"/>
                <w:szCs w:val="20"/>
              </w:rPr>
              <w:t>22 969,2</w:t>
            </w:r>
          </w:p>
        </w:tc>
        <w:tc>
          <w:tcPr>
            <w:tcW w:w="676" w:type="pct"/>
            <w:tcBorders>
              <w:top w:val="nil"/>
              <w:left w:val="nil"/>
              <w:bottom w:val="nil"/>
              <w:right w:val="nil"/>
            </w:tcBorders>
            <w:vAlign w:val="bottom"/>
            <w:hideMark/>
          </w:tcPr>
          <w:p w14:paraId="0E8BFF24" w14:textId="77777777" w:rsidR="00762494" w:rsidRPr="00762494" w:rsidRDefault="00762494" w:rsidP="00762494">
            <w:pPr>
              <w:jc w:val="right"/>
              <w:rPr>
                <w:sz w:val="20"/>
                <w:szCs w:val="20"/>
              </w:rPr>
            </w:pPr>
            <w:r w:rsidRPr="00762494">
              <w:rPr>
                <w:sz w:val="20"/>
                <w:szCs w:val="20"/>
              </w:rPr>
              <w:t>33 455,6</w:t>
            </w:r>
          </w:p>
        </w:tc>
        <w:tc>
          <w:tcPr>
            <w:tcW w:w="689" w:type="pct"/>
            <w:tcBorders>
              <w:top w:val="nil"/>
              <w:left w:val="nil"/>
              <w:bottom w:val="nil"/>
              <w:right w:val="nil"/>
            </w:tcBorders>
            <w:vAlign w:val="bottom"/>
            <w:hideMark/>
          </w:tcPr>
          <w:p w14:paraId="2BC7D03C" w14:textId="77777777" w:rsidR="00762494" w:rsidRPr="00762494" w:rsidRDefault="00762494" w:rsidP="00762494">
            <w:pPr>
              <w:jc w:val="right"/>
              <w:rPr>
                <w:sz w:val="20"/>
                <w:szCs w:val="20"/>
              </w:rPr>
            </w:pPr>
            <w:r w:rsidRPr="00762494">
              <w:rPr>
                <w:sz w:val="20"/>
                <w:szCs w:val="20"/>
              </w:rPr>
              <w:t>7,9</w:t>
            </w:r>
          </w:p>
        </w:tc>
        <w:tc>
          <w:tcPr>
            <w:tcW w:w="706" w:type="pct"/>
            <w:tcBorders>
              <w:top w:val="nil"/>
              <w:left w:val="nil"/>
              <w:bottom w:val="nil"/>
              <w:right w:val="nil"/>
            </w:tcBorders>
            <w:vAlign w:val="bottom"/>
            <w:hideMark/>
          </w:tcPr>
          <w:p w14:paraId="2B8C6491" w14:textId="77777777" w:rsidR="00762494" w:rsidRPr="00762494" w:rsidRDefault="00762494" w:rsidP="00762494">
            <w:pPr>
              <w:jc w:val="right"/>
              <w:rPr>
                <w:sz w:val="20"/>
                <w:szCs w:val="20"/>
              </w:rPr>
            </w:pPr>
            <w:r w:rsidRPr="00762494">
              <w:rPr>
                <w:sz w:val="20"/>
                <w:szCs w:val="20"/>
              </w:rPr>
              <w:t>9,9</w:t>
            </w:r>
          </w:p>
        </w:tc>
      </w:tr>
      <w:tr w:rsidR="00762494" w:rsidRPr="00762494" w14:paraId="276D48EE" w14:textId="77777777" w:rsidTr="00ED5F92">
        <w:tc>
          <w:tcPr>
            <w:tcW w:w="2331" w:type="pct"/>
            <w:tcBorders>
              <w:top w:val="nil"/>
              <w:left w:val="nil"/>
              <w:bottom w:val="nil"/>
              <w:right w:val="nil"/>
            </w:tcBorders>
            <w:vAlign w:val="bottom"/>
            <w:hideMark/>
          </w:tcPr>
          <w:p w14:paraId="07EB4D57" w14:textId="77777777" w:rsidR="00762494" w:rsidRPr="00762494" w:rsidRDefault="00762494" w:rsidP="00762494">
            <w:pPr>
              <w:spacing w:before="20"/>
              <w:ind w:left="227" w:hanging="57"/>
              <w:rPr>
                <w:color w:val="000000"/>
                <w:sz w:val="20"/>
                <w:szCs w:val="20"/>
              </w:rPr>
            </w:pPr>
            <w:r w:rsidRPr="00762494">
              <w:rPr>
                <w:color w:val="000000"/>
                <w:sz w:val="20"/>
                <w:szCs w:val="20"/>
              </w:rPr>
              <w:t xml:space="preserve">Башка </w:t>
            </w:r>
            <w:proofErr w:type="spellStart"/>
            <w:r w:rsidRPr="00762494">
              <w:rPr>
                <w:color w:val="000000"/>
                <w:sz w:val="20"/>
                <w:szCs w:val="20"/>
              </w:rPr>
              <w:t>салыктык</w:t>
            </w:r>
            <w:proofErr w:type="spellEnd"/>
            <w:r w:rsidRPr="00762494">
              <w:rPr>
                <w:color w:val="000000"/>
                <w:sz w:val="20"/>
                <w:szCs w:val="20"/>
              </w:rPr>
              <w:t xml:space="preserve"> </w:t>
            </w:r>
            <w:proofErr w:type="spellStart"/>
            <w:r w:rsidRPr="00762494">
              <w:rPr>
                <w:color w:val="000000"/>
                <w:sz w:val="20"/>
                <w:szCs w:val="20"/>
              </w:rPr>
              <w:t>кирешелер</w:t>
            </w:r>
            <w:proofErr w:type="spellEnd"/>
          </w:p>
        </w:tc>
        <w:tc>
          <w:tcPr>
            <w:tcW w:w="598" w:type="pct"/>
            <w:tcBorders>
              <w:top w:val="nil"/>
              <w:left w:val="nil"/>
              <w:bottom w:val="nil"/>
              <w:right w:val="nil"/>
            </w:tcBorders>
            <w:vAlign w:val="bottom"/>
            <w:hideMark/>
          </w:tcPr>
          <w:p w14:paraId="6902C178" w14:textId="77777777" w:rsidR="00762494" w:rsidRPr="00762494" w:rsidRDefault="00762494" w:rsidP="00762494">
            <w:pPr>
              <w:jc w:val="right"/>
              <w:rPr>
                <w:sz w:val="20"/>
                <w:szCs w:val="20"/>
              </w:rPr>
            </w:pPr>
            <w:r w:rsidRPr="00762494">
              <w:rPr>
                <w:sz w:val="20"/>
                <w:szCs w:val="20"/>
              </w:rPr>
              <w:t>0,9</w:t>
            </w:r>
          </w:p>
        </w:tc>
        <w:tc>
          <w:tcPr>
            <w:tcW w:w="676" w:type="pct"/>
            <w:tcBorders>
              <w:top w:val="nil"/>
              <w:left w:val="nil"/>
              <w:bottom w:val="nil"/>
              <w:right w:val="nil"/>
            </w:tcBorders>
            <w:vAlign w:val="bottom"/>
            <w:hideMark/>
          </w:tcPr>
          <w:p w14:paraId="29C501A5" w14:textId="77777777" w:rsidR="00762494" w:rsidRPr="00762494" w:rsidRDefault="00762494" w:rsidP="00762494">
            <w:pPr>
              <w:jc w:val="right"/>
              <w:rPr>
                <w:sz w:val="20"/>
                <w:szCs w:val="20"/>
              </w:rPr>
            </w:pPr>
            <w:r w:rsidRPr="00762494">
              <w:rPr>
                <w:sz w:val="20"/>
                <w:szCs w:val="20"/>
              </w:rPr>
              <w:t>7,6</w:t>
            </w:r>
          </w:p>
        </w:tc>
        <w:tc>
          <w:tcPr>
            <w:tcW w:w="689" w:type="pct"/>
            <w:tcBorders>
              <w:top w:val="nil"/>
              <w:left w:val="nil"/>
              <w:bottom w:val="nil"/>
              <w:right w:val="nil"/>
            </w:tcBorders>
            <w:vAlign w:val="bottom"/>
            <w:hideMark/>
          </w:tcPr>
          <w:p w14:paraId="05DCE3BF" w14:textId="77777777" w:rsidR="00762494" w:rsidRPr="00762494" w:rsidRDefault="00762494" w:rsidP="00762494">
            <w:pPr>
              <w:jc w:val="right"/>
              <w:rPr>
                <w:sz w:val="20"/>
                <w:szCs w:val="20"/>
              </w:rPr>
            </w:pPr>
            <w:r w:rsidRPr="00762494">
              <w:rPr>
                <w:sz w:val="20"/>
                <w:szCs w:val="20"/>
              </w:rPr>
              <w:t>0,0</w:t>
            </w:r>
          </w:p>
        </w:tc>
        <w:tc>
          <w:tcPr>
            <w:tcW w:w="706" w:type="pct"/>
            <w:tcBorders>
              <w:top w:val="nil"/>
              <w:left w:val="nil"/>
              <w:bottom w:val="nil"/>
              <w:right w:val="nil"/>
            </w:tcBorders>
            <w:vAlign w:val="bottom"/>
            <w:hideMark/>
          </w:tcPr>
          <w:p w14:paraId="0619D0D6" w14:textId="77777777" w:rsidR="00762494" w:rsidRPr="00762494" w:rsidRDefault="00762494" w:rsidP="00762494">
            <w:pPr>
              <w:jc w:val="right"/>
              <w:rPr>
                <w:sz w:val="20"/>
                <w:szCs w:val="20"/>
              </w:rPr>
            </w:pPr>
            <w:r w:rsidRPr="00762494">
              <w:rPr>
                <w:sz w:val="20"/>
                <w:szCs w:val="20"/>
              </w:rPr>
              <w:t>0,0</w:t>
            </w:r>
          </w:p>
        </w:tc>
      </w:tr>
      <w:tr w:rsidR="00762494" w:rsidRPr="00762494" w14:paraId="678AC162" w14:textId="77777777" w:rsidTr="00ED5F92">
        <w:tc>
          <w:tcPr>
            <w:tcW w:w="2331" w:type="pct"/>
            <w:tcBorders>
              <w:top w:val="nil"/>
              <w:left w:val="nil"/>
              <w:bottom w:val="nil"/>
              <w:right w:val="nil"/>
            </w:tcBorders>
            <w:vAlign w:val="bottom"/>
            <w:hideMark/>
          </w:tcPr>
          <w:p w14:paraId="2693AC3A" w14:textId="77777777" w:rsidR="00762494" w:rsidRPr="00762494" w:rsidRDefault="00762494" w:rsidP="00762494">
            <w:pPr>
              <w:spacing w:before="20" w:after="20"/>
              <w:ind w:left="170" w:hanging="57"/>
              <w:rPr>
                <w:b/>
                <w:bCs/>
                <w:color w:val="000000"/>
                <w:sz w:val="20"/>
                <w:szCs w:val="20"/>
              </w:rPr>
            </w:pPr>
            <w:proofErr w:type="spellStart"/>
            <w:r w:rsidRPr="00762494">
              <w:rPr>
                <w:b/>
                <w:bCs/>
                <w:color w:val="000000"/>
                <w:sz w:val="20"/>
                <w:szCs w:val="20"/>
              </w:rPr>
              <w:t>Алынган</w:t>
            </w:r>
            <w:proofErr w:type="spellEnd"/>
            <w:r w:rsidRPr="00762494">
              <w:rPr>
                <w:b/>
                <w:bCs/>
                <w:color w:val="000000"/>
                <w:sz w:val="20"/>
                <w:szCs w:val="20"/>
              </w:rPr>
              <w:t xml:space="preserve"> </w:t>
            </w:r>
            <w:proofErr w:type="spellStart"/>
            <w:r w:rsidRPr="00762494">
              <w:rPr>
                <w:b/>
                <w:bCs/>
                <w:color w:val="000000"/>
                <w:sz w:val="20"/>
                <w:szCs w:val="20"/>
              </w:rPr>
              <w:t>расмий</w:t>
            </w:r>
            <w:proofErr w:type="spellEnd"/>
            <w:r w:rsidRPr="00762494">
              <w:rPr>
                <w:b/>
                <w:bCs/>
                <w:color w:val="000000"/>
                <w:sz w:val="20"/>
                <w:szCs w:val="20"/>
              </w:rPr>
              <w:t xml:space="preserve"> </w:t>
            </w:r>
            <w:proofErr w:type="spellStart"/>
            <w:r w:rsidRPr="00762494">
              <w:rPr>
                <w:b/>
                <w:bCs/>
                <w:color w:val="000000"/>
                <w:sz w:val="20"/>
                <w:szCs w:val="20"/>
              </w:rPr>
              <w:t>трансферттер</w:t>
            </w:r>
            <w:proofErr w:type="spellEnd"/>
          </w:p>
        </w:tc>
        <w:tc>
          <w:tcPr>
            <w:tcW w:w="598" w:type="pct"/>
            <w:tcBorders>
              <w:top w:val="nil"/>
              <w:left w:val="nil"/>
              <w:bottom w:val="nil"/>
              <w:right w:val="nil"/>
            </w:tcBorders>
            <w:vAlign w:val="bottom"/>
            <w:hideMark/>
          </w:tcPr>
          <w:p w14:paraId="0A42F7C7" w14:textId="77777777" w:rsidR="00762494" w:rsidRPr="00762494" w:rsidRDefault="00762494" w:rsidP="00762494">
            <w:pPr>
              <w:jc w:val="right"/>
              <w:rPr>
                <w:b/>
                <w:bCs/>
                <w:sz w:val="20"/>
                <w:szCs w:val="20"/>
              </w:rPr>
            </w:pPr>
            <w:r w:rsidRPr="00762494">
              <w:rPr>
                <w:b/>
                <w:bCs/>
                <w:sz w:val="20"/>
                <w:szCs w:val="20"/>
              </w:rPr>
              <w:t>12 467,7</w:t>
            </w:r>
          </w:p>
        </w:tc>
        <w:tc>
          <w:tcPr>
            <w:tcW w:w="676" w:type="pct"/>
            <w:tcBorders>
              <w:top w:val="nil"/>
              <w:left w:val="nil"/>
              <w:bottom w:val="nil"/>
              <w:right w:val="nil"/>
            </w:tcBorders>
            <w:vAlign w:val="bottom"/>
            <w:hideMark/>
          </w:tcPr>
          <w:p w14:paraId="46284471" w14:textId="77777777" w:rsidR="00762494" w:rsidRPr="00762494" w:rsidRDefault="00762494" w:rsidP="00762494">
            <w:pPr>
              <w:jc w:val="right"/>
              <w:rPr>
                <w:b/>
                <w:bCs/>
                <w:sz w:val="20"/>
                <w:szCs w:val="20"/>
              </w:rPr>
            </w:pPr>
            <w:r w:rsidRPr="00762494">
              <w:rPr>
                <w:b/>
                <w:bCs/>
                <w:sz w:val="20"/>
                <w:szCs w:val="20"/>
              </w:rPr>
              <w:t>10 061,7</w:t>
            </w:r>
          </w:p>
        </w:tc>
        <w:tc>
          <w:tcPr>
            <w:tcW w:w="689" w:type="pct"/>
            <w:tcBorders>
              <w:top w:val="nil"/>
              <w:left w:val="nil"/>
              <w:bottom w:val="nil"/>
              <w:right w:val="nil"/>
            </w:tcBorders>
            <w:vAlign w:val="bottom"/>
            <w:hideMark/>
          </w:tcPr>
          <w:p w14:paraId="11D670E8" w14:textId="77777777" w:rsidR="00762494" w:rsidRPr="00762494" w:rsidRDefault="00762494" w:rsidP="00762494">
            <w:pPr>
              <w:jc w:val="right"/>
              <w:rPr>
                <w:b/>
                <w:bCs/>
                <w:sz w:val="20"/>
                <w:szCs w:val="20"/>
              </w:rPr>
            </w:pPr>
            <w:r w:rsidRPr="00762494">
              <w:rPr>
                <w:b/>
                <w:bCs/>
                <w:sz w:val="20"/>
                <w:szCs w:val="20"/>
              </w:rPr>
              <w:t>4,3</w:t>
            </w:r>
          </w:p>
        </w:tc>
        <w:tc>
          <w:tcPr>
            <w:tcW w:w="706" w:type="pct"/>
            <w:tcBorders>
              <w:top w:val="nil"/>
              <w:left w:val="nil"/>
              <w:bottom w:val="nil"/>
              <w:right w:val="nil"/>
            </w:tcBorders>
            <w:vAlign w:val="bottom"/>
            <w:hideMark/>
          </w:tcPr>
          <w:p w14:paraId="6AB61D31" w14:textId="77777777" w:rsidR="00762494" w:rsidRPr="00762494" w:rsidRDefault="00762494" w:rsidP="00762494">
            <w:pPr>
              <w:jc w:val="right"/>
              <w:rPr>
                <w:b/>
                <w:bCs/>
                <w:sz w:val="20"/>
                <w:szCs w:val="20"/>
              </w:rPr>
            </w:pPr>
            <w:r w:rsidRPr="00762494">
              <w:rPr>
                <w:b/>
                <w:bCs/>
                <w:sz w:val="20"/>
                <w:szCs w:val="20"/>
              </w:rPr>
              <w:t>3,0</w:t>
            </w:r>
          </w:p>
        </w:tc>
      </w:tr>
      <w:tr w:rsidR="00762494" w:rsidRPr="00762494" w14:paraId="6C86F008" w14:textId="77777777" w:rsidTr="00ED5F92">
        <w:tc>
          <w:tcPr>
            <w:tcW w:w="2331" w:type="pct"/>
            <w:tcBorders>
              <w:top w:val="nil"/>
              <w:left w:val="nil"/>
              <w:bottom w:val="nil"/>
              <w:right w:val="nil"/>
            </w:tcBorders>
            <w:vAlign w:val="bottom"/>
            <w:hideMark/>
          </w:tcPr>
          <w:p w14:paraId="5129AB9C" w14:textId="77777777" w:rsidR="00762494" w:rsidRPr="00762494" w:rsidRDefault="00762494" w:rsidP="00762494">
            <w:pPr>
              <w:spacing w:before="20" w:after="20"/>
              <w:ind w:left="170" w:hanging="57"/>
              <w:rPr>
                <w:b/>
                <w:bCs/>
                <w:color w:val="000000"/>
                <w:sz w:val="20"/>
                <w:szCs w:val="20"/>
              </w:rPr>
            </w:pPr>
            <w:proofErr w:type="spellStart"/>
            <w:r w:rsidRPr="00762494">
              <w:rPr>
                <w:b/>
                <w:bCs/>
                <w:color w:val="000000"/>
                <w:sz w:val="20"/>
                <w:szCs w:val="20"/>
              </w:rPr>
              <w:t>Салыкт</w:t>
            </w:r>
            <w:proofErr w:type="spellEnd"/>
            <w:r w:rsidRPr="00762494">
              <w:rPr>
                <w:b/>
                <w:bCs/>
                <w:color w:val="000000"/>
                <w:sz w:val="20"/>
                <w:szCs w:val="20"/>
                <w:lang w:val="ky-KG"/>
              </w:rPr>
              <w:t xml:space="preserve">ык эмес </w:t>
            </w:r>
            <w:proofErr w:type="spellStart"/>
            <w:r w:rsidRPr="00762494">
              <w:rPr>
                <w:b/>
                <w:bCs/>
                <w:color w:val="000000"/>
                <w:sz w:val="20"/>
                <w:szCs w:val="20"/>
              </w:rPr>
              <w:t>киреше</w:t>
            </w:r>
            <w:proofErr w:type="spellEnd"/>
            <w:r w:rsidRPr="00762494">
              <w:rPr>
                <w:b/>
                <w:bCs/>
                <w:color w:val="000000"/>
                <w:sz w:val="20"/>
                <w:szCs w:val="20"/>
                <w:lang w:val="ky-KG"/>
              </w:rPr>
              <w:t>лер</w:t>
            </w:r>
          </w:p>
        </w:tc>
        <w:tc>
          <w:tcPr>
            <w:tcW w:w="598" w:type="pct"/>
            <w:tcBorders>
              <w:top w:val="nil"/>
              <w:left w:val="nil"/>
              <w:bottom w:val="nil"/>
              <w:right w:val="nil"/>
            </w:tcBorders>
            <w:vAlign w:val="bottom"/>
            <w:hideMark/>
          </w:tcPr>
          <w:p w14:paraId="46A965CD" w14:textId="77777777" w:rsidR="00762494" w:rsidRPr="00762494" w:rsidRDefault="00762494" w:rsidP="00762494">
            <w:pPr>
              <w:jc w:val="right"/>
              <w:rPr>
                <w:b/>
                <w:bCs/>
                <w:sz w:val="20"/>
                <w:szCs w:val="20"/>
              </w:rPr>
            </w:pPr>
            <w:r w:rsidRPr="00762494">
              <w:rPr>
                <w:b/>
                <w:bCs/>
                <w:sz w:val="20"/>
                <w:szCs w:val="20"/>
              </w:rPr>
              <w:t>64 699,2</w:t>
            </w:r>
          </w:p>
        </w:tc>
        <w:tc>
          <w:tcPr>
            <w:tcW w:w="676" w:type="pct"/>
            <w:tcBorders>
              <w:top w:val="nil"/>
              <w:left w:val="nil"/>
              <w:bottom w:val="nil"/>
              <w:right w:val="nil"/>
            </w:tcBorders>
            <w:vAlign w:val="bottom"/>
            <w:hideMark/>
          </w:tcPr>
          <w:p w14:paraId="6BB3330D" w14:textId="77777777" w:rsidR="00762494" w:rsidRPr="00762494" w:rsidRDefault="00762494" w:rsidP="00762494">
            <w:pPr>
              <w:jc w:val="right"/>
              <w:rPr>
                <w:b/>
                <w:bCs/>
                <w:sz w:val="20"/>
                <w:szCs w:val="20"/>
              </w:rPr>
            </w:pPr>
            <w:r w:rsidRPr="00762494">
              <w:rPr>
                <w:b/>
                <w:bCs/>
                <w:sz w:val="20"/>
                <w:szCs w:val="20"/>
              </w:rPr>
              <w:t>78 102,4</w:t>
            </w:r>
          </w:p>
        </w:tc>
        <w:tc>
          <w:tcPr>
            <w:tcW w:w="689" w:type="pct"/>
            <w:tcBorders>
              <w:top w:val="nil"/>
              <w:left w:val="nil"/>
              <w:bottom w:val="nil"/>
              <w:right w:val="nil"/>
            </w:tcBorders>
            <w:vAlign w:val="bottom"/>
            <w:hideMark/>
          </w:tcPr>
          <w:p w14:paraId="54BA61CC" w14:textId="77777777" w:rsidR="00762494" w:rsidRPr="00762494" w:rsidRDefault="00762494" w:rsidP="00762494">
            <w:pPr>
              <w:jc w:val="right"/>
              <w:rPr>
                <w:b/>
                <w:bCs/>
                <w:sz w:val="20"/>
                <w:szCs w:val="20"/>
              </w:rPr>
            </w:pPr>
            <w:r w:rsidRPr="00762494">
              <w:rPr>
                <w:b/>
                <w:bCs/>
                <w:sz w:val="20"/>
                <w:szCs w:val="20"/>
              </w:rPr>
              <w:t>22,3</w:t>
            </w:r>
          </w:p>
        </w:tc>
        <w:tc>
          <w:tcPr>
            <w:tcW w:w="706" w:type="pct"/>
            <w:tcBorders>
              <w:top w:val="nil"/>
              <w:left w:val="nil"/>
              <w:bottom w:val="nil"/>
              <w:right w:val="nil"/>
            </w:tcBorders>
            <w:vAlign w:val="bottom"/>
            <w:hideMark/>
          </w:tcPr>
          <w:p w14:paraId="0D46B47E" w14:textId="77777777" w:rsidR="00762494" w:rsidRPr="00762494" w:rsidRDefault="00762494" w:rsidP="00762494">
            <w:pPr>
              <w:jc w:val="right"/>
              <w:rPr>
                <w:b/>
                <w:bCs/>
                <w:sz w:val="20"/>
                <w:szCs w:val="20"/>
              </w:rPr>
            </w:pPr>
            <w:r w:rsidRPr="00762494">
              <w:rPr>
                <w:b/>
                <w:bCs/>
                <w:sz w:val="20"/>
                <w:szCs w:val="20"/>
              </w:rPr>
              <w:t>23,0</w:t>
            </w:r>
          </w:p>
        </w:tc>
      </w:tr>
      <w:tr w:rsidR="00762494" w:rsidRPr="00762494" w14:paraId="2DFAB7A6" w14:textId="77777777" w:rsidTr="00ED5F92">
        <w:tc>
          <w:tcPr>
            <w:tcW w:w="2331" w:type="pct"/>
            <w:tcBorders>
              <w:top w:val="nil"/>
              <w:left w:val="nil"/>
              <w:bottom w:val="nil"/>
              <w:right w:val="nil"/>
            </w:tcBorders>
            <w:vAlign w:val="bottom"/>
            <w:hideMark/>
          </w:tcPr>
          <w:p w14:paraId="0FB34DD5" w14:textId="77777777" w:rsidR="00762494" w:rsidRPr="00762494" w:rsidRDefault="00762494" w:rsidP="00762494">
            <w:pPr>
              <w:spacing w:before="20" w:after="20"/>
              <w:ind w:left="227" w:hanging="57"/>
              <w:rPr>
                <w:color w:val="000000"/>
                <w:sz w:val="20"/>
                <w:szCs w:val="20"/>
              </w:rPr>
            </w:pPr>
            <w:proofErr w:type="spellStart"/>
            <w:r w:rsidRPr="00762494">
              <w:rPr>
                <w:color w:val="000000"/>
                <w:sz w:val="20"/>
                <w:szCs w:val="20"/>
              </w:rPr>
              <w:t>Менчиктен</w:t>
            </w:r>
            <w:proofErr w:type="spellEnd"/>
            <w:r w:rsidRPr="00762494">
              <w:rPr>
                <w:color w:val="000000"/>
                <w:sz w:val="20"/>
                <w:szCs w:val="20"/>
              </w:rPr>
              <w:t xml:space="preserve"> </w:t>
            </w:r>
            <w:proofErr w:type="spellStart"/>
            <w:r w:rsidRPr="00762494">
              <w:rPr>
                <w:color w:val="000000"/>
                <w:sz w:val="20"/>
                <w:szCs w:val="20"/>
              </w:rPr>
              <w:t>түшк</w:t>
            </w:r>
            <w:r w:rsidRPr="00762494">
              <w:rPr>
                <w:sz w:val="20"/>
                <w:szCs w:val="20"/>
              </w:rPr>
              <w:t>ө</w:t>
            </w:r>
            <w:r w:rsidRPr="00762494">
              <w:rPr>
                <w:color w:val="000000"/>
                <w:sz w:val="20"/>
                <w:szCs w:val="20"/>
              </w:rPr>
              <w:t>н</w:t>
            </w:r>
            <w:proofErr w:type="spellEnd"/>
            <w:r w:rsidRPr="00762494">
              <w:rPr>
                <w:color w:val="000000"/>
                <w:sz w:val="20"/>
                <w:szCs w:val="20"/>
              </w:rPr>
              <w:t xml:space="preserve"> </w:t>
            </w:r>
            <w:proofErr w:type="spellStart"/>
            <w:r w:rsidRPr="00762494">
              <w:rPr>
                <w:color w:val="000000"/>
                <w:sz w:val="20"/>
                <w:szCs w:val="20"/>
              </w:rPr>
              <w:t>киреше</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rPr>
              <w:t xml:space="preserve"> </w:t>
            </w:r>
            <w:proofErr w:type="spellStart"/>
            <w:r w:rsidRPr="00762494">
              <w:rPr>
                <w:sz w:val="20"/>
                <w:szCs w:val="20"/>
              </w:rPr>
              <w:t>пайыздар</w:t>
            </w:r>
            <w:proofErr w:type="spellEnd"/>
          </w:p>
        </w:tc>
        <w:tc>
          <w:tcPr>
            <w:tcW w:w="598" w:type="pct"/>
            <w:tcBorders>
              <w:top w:val="nil"/>
              <w:left w:val="nil"/>
              <w:bottom w:val="nil"/>
              <w:right w:val="nil"/>
            </w:tcBorders>
            <w:vAlign w:val="bottom"/>
            <w:hideMark/>
          </w:tcPr>
          <w:p w14:paraId="6CBD9FA5" w14:textId="77777777" w:rsidR="00762494" w:rsidRPr="00762494" w:rsidRDefault="00762494" w:rsidP="00762494">
            <w:pPr>
              <w:jc w:val="right"/>
              <w:rPr>
                <w:sz w:val="20"/>
                <w:szCs w:val="20"/>
              </w:rPr>
            </w:pPr>
            <w:r w:rsidRPr="00762494">
              <w:rPr>
                <w:sz w:val="20"/>
                <w:szCs w:val="20"/>
              </w:rPr>
              <w:t>29 906,3</w:t>
            </w:r>
          </w:p>
        </w:tc>
        <w:tc>
          <w:tcPr>
            <w:tcW w:w="676" w:type="pct"/>
            <w:tcBorders>
              <w:top w:val="nil"/>
              <w:left w:val="nil"/>
              <w:bottom w:val="nil"/>
              <w:right w:val="nil"/>
            </w:tcBorders>
            <w:vAlign w:val="bottom"/>
            <w:hideMark/>
          </w:tcPr>
          <w:p w14:paraId="41A270C8" w14:textId="77777777" w:rsidR="00762494" w:rsidRPr="00762494" w:rsidRDefault="00762494" w:rsidP="00762494">
            <w:pPr>
              <w:jc w:val="right"/>
              <w:rPr>
                <w:sz w:val="20"/>
                <w:szCs w:val="20"/>
              </w:rPr>
            </w:pPr>
            <w:r w:rsidRPr="00762494">
              <w:rPr>
                <w:sz w:val="20"/>
                <w:szCs w:val="20"/>
              </w:rPr>
              <w:t>40 300,5</w:t>
            </w:r>
          </w:p>
        </w:tc>
        <w:tc>
          <w:tcPr>
            <w:tcW w:w="689" w:type="pct"/>
            <w:tcBorders>
              <w:top w:val="nil"/>
              <w:left w:val="nil"/>
              <w:bottom w:val="nil"/>
              <w:right w:val="nil"/>
            </w:tcBorders>
            <w:vAlign w:val="bottom"/>
            <w:hideMark/>
          </w:tcPr>
          <w:p w14:paraId="0FCD7B9B" w14:textId="77777777" w:rsidR="00762494" w:rsidRPr="00762494" w:rsidRDefault="00762494" w:rsidP="00762494">
            <w:pPr>
              <w:jc w:val="right"/>
              <w:rPr>
                <w:sz w:val="20"/>
                <w:szCs w:val="20"/>
              </w:rPr>
            </w:pPr>
            <w:r w:rsidRPr="00762494">
              <w:rPr>
                <w:sz w:val="20"/>
                <w:szCs w:val="20"/>
              </w:rPr>
              <w:t>10,3</w:t>
            </w:r>
          </w:p>
        </w:tc>
        <w:tc>
          <w:tcPr>
            <w:tcW w:w="706" w:type="pct"/>
            <w:tcBorders>
              <w:top w:val="nil"/>
              <w:left w:val="nil"/>
              <w:bottom w:val="nil"/>
              <w:right w:val="nil"/>
            </w:tcBorders>
            <w:vAlign w:val="bottom"/>
            <w:hideMark/>
          </w:tcPr>
          <w:p w14:paraId="590B9FB5" w14:textId="77777777" w:rsidR="00762494" w:rsidRPr="00762494" w:rsidRDefault="00762494" w:rsidP="00762494">
            <w:pPr>
              <w:jc w:val="right"/>
              <w:rPr>
                <w:sz w:val="20"/>
                <w:szCs w:val="20"/>
              </w:rPr>
            </w:pPr>
            <w:r w:rsidRPr="00762494">
              <w:rPr>
                <w:sz w:val="20"/>
                <w:szCs w:val="20"/>
              </w:rPr>
              <w:t>11,9</w:t>
            </w:r>
          </w:p>
        </w:tc>
      </w:tr>
      <w:tr w:rsidR="00762494" w:rsidRPr="00762494" w14:paraId="422968E5" w14:textId="77777777" w:rsidTr="00ED5F92">
        <w:tc>
          <w:tcPr>
            <w:tcW w:w="2331" w:type="pct"/>
            <w:tcBorders>
              <w:top w:val="nil"/>
              <w:left w:val="nil"/>
              <w:bottom w:val="nil"/>
              <w:right w:val="nil"/>
            </w:tcBorders>
            <w:vAlign w:val="bottom"/>
            <w:hideMark/>
          </w:tcPr>
          <w:p w14:paraId="06642D6E" w14:textId="77777777" w:rsidR="00762494" w:rsidRPr="00762494" w:rsidRDefault="00762494" w:rsidP="00762494">
            <w:pPr>
              <w:spacing w:before="20" w:after="20"/>
              <w:ind w:left="227" w:hanging="57"/>
              <w:rPr>
                <w:color w:val="000000"/>
                <w:sz w:val="20"/>
                <w:szCs w:val="20"/>
                <w:lang w:val="ky-KG"/>
              </w:rPr>
            </w:pPr>
            <w:r w:rsidRPr="00762494">
              <w:rPr>
                <w:sz w:val="20"/>
                <w:szCs w:val="20"/>
                <w:lang w:val="ky-KG"/>
              </w:rPr>
              <w:t>Товарларды сатуудан жана кызмат көрсөтүүдөн кирешелер</w:t>
            </w:r>
          </w:p>
        </w:tc>
        <w:tc>
          <w:tcPr>
            <w:tcW w:w="598" w:type="pct"/>
            <w:tcBorders>
              <w:top w:val="nil"/>
              <w:left w:val="nil"/>
              <w:bottom w:val="nil"/>
              <w:right w:val="nil"/>
            </w:tcBorders>
            <w:vAlign w:val="bottom"/>
            <w:hideMark/>
          </w:tcPr>
          <w:p w14:paraId="4C2F8B6F" w14:textId="77777777" w:rsidR="00762494" w:rsidRPr="00762494" w:rsidRDefault="00762494" w:rsidP="00762494">
            <w:pPr>
              <w:jc w:val="right"/>
              <w:rPr>
                <w:sz w:val="20"/>
                <w:szCs w:val="20"/>
              </w:rPr>
            </w:pPr>
            <w:r w:rsidRPr="00762494">
              <w:rPr>
                <w:sz w:val="20"/>
                <w:szCs w:val="20"/>
              </w:rPr>
              <w:t>24 271,8</w:t>
            </w:r>
          </w:p>
        </w:tc>
        <w:tc>
          <w:tcPr>
            <w:tcW w:w="676" w:type="pct"/>
            <w:tcBorders>
              <w:top w:val="nil"/>
              <w:left w:val="nil"/>
              <w:bottom w:val="nil"/>
              <w:right w:val="nil"/>
            </w:tcBorders>
            <w:vAlign w:val="bottom"/>
            <w:hideMark/>
          </w:tcPr>
          <w:p w14:paraId="5704FD2F" w14:textId="77777777" w:rsidR="00762494" w:rsidRPr="00762494" w:rsidRDefault="00762494" w:rsidP="00762494">
            <w:pPr>
              <w:jc w:val="right"/>
              <w:rPr>
                <w:sz w:val="20"/>
                <w:szCs w:val="20"/>
              </w:rPr>
            </w:pPr>
            <w:r w:rsidRPr="00762494">
              <w:rPr>
                <w:sz w:val="20"/>
                <w:szCs w:val="20"/>
              </w:rPr>
              <w:t>21 286,0</w:t>
            </w:r>
          </w:p>
        </w:tc>
        <w:tc>
          <w:tcPr>
            <w:tcW w:w="689" w:type="pct"/>
            <w:tcBorders>
              <w:top w:val="nil"/>
              <w:left w:val="nil"/>
              <w:bottom w:val="nil"/>
              <w:right w:val="nil"/>
            </w:tcBorders>
            <w:vAlign w:val="bottom"/>
            <w:hideMark/>
          </w:tcPr>
          <w:p w14:paraId="7571E86F" w14:textId="77777777" w:rsidR="00762494" w:rsidRPr="00762494" w:rsidRDefault="00762494" w:rsidP="00762494">
            <w:pPr>
              <w:jc w:val="right"/>
              <w:rPr>
                <w:sz w:val="20"/>
                <w:szCs w:val="20"/>
              </w:rPr>
            </w:pPr>
            <w:r w:rsidRPr="00762494">
              <w:rPr>
                <w:sz w:val="20"/>
                <w:szCs w:val="20"/>
              </w:rPr>
              <w:t>8,4</w:t>
            </w:r>
          </w:p>
        </w:tc>
        <w:tc>
          <w:tcPr>
            <w:tcW w:w="706" w:type="pct"/>
            <w:tcBorders>
              <w:top w:val="nil"/>
              <w:left w:val="nil"/>
              <w:bottom w:val="nil"/>
              <w:right w:val="nil"/>
            </w:tcBorders>
            <w:vAlign w:val="bottom"/>
            <w:hideMark/>
          </w:tcPr>
          <w:p w14:paraId="2DEEEDE6" w14:textId="77777777" w:rsidR="00762494" w:rsidRPr="00762494" w:rsidRDefault="00762494" w:rsidP="00762494">
            <w:pPr>
              <w:jc w:val="right"/>
              <w:rPr>
                <w:sz w:val="20"/>
                <w:szCs w:val="20"/>
              </w:rPr>
            </w:pPr>
            <w:r w:rsidRPr="00762494">
              <w:rPr>
                <w:sz w:val="20"/>
                <w:szCs w:val="20"/>
              </w:rPr>
              <w:t>6,3</w:t>
            </w:r>
          </w:p>
        </w:tc>
      </w:tr>
      <w:tr w:rsidR="00762494" w:rsidRPr="00762494" w14:paraId="6D2A7904" w14:textId="77777777" w:rsidTr="00ED5F92">
        <w:tc>
          <w:tcPr>
            <w:tcW w:w="2331" w:type="pct"/>
            <w:tcBorders>
              <w:top w:val="nil"/>
              <w:left w:val="nil"/>
              <w:bottom w:val="nil"/>
              <w:right w:val="nil"/>
            </w:tcBorders>
            <w:vAlign w:val="bottom"/>
            <w:hideMark/>
          </w:tcPr>
          <w:p w14:paraId="49A9F8F3" w14:textId="77777777" w:rsidR="00762494" w:rsidRPr="00762494" w:rsidRDefault="00762494" w:rsidP="00762494">
            <w:pPr>
              <w:spacing w:before="20" w:after="20"/>
              <w:ind w:left="284" w:hanging="57"/>
              <w:rPr>
                <w:color w:val="000000"/>
                <w:sz w:val="20"/>
                <w:szCs w:val="20"/>
                <w:lang w:val="ky-KG"/>
              </w:rPr>
            </w:pPr>
            <w:r w:rsidRPr="00762494">
              <w:rPr>
                <w:color w:val="000000"/>
                <w:sz w:val="20"/>
                <w:szCs w:val="20"/>
              </w:rPr>
              <w:t xml:space="preserve"> </w:t>
            </w:r>
            <w:proofErr w:type="spellStart"/>
            <w:r w:rsidRPr="00762494">
              <w:rPr>
                <w:color w:val="000000"/>
                <w:sz w:val="20"/>
                <w:szCs w:val="20"/>
              </w:rPr>
              <w:t>ижара</w:t>
            </w:r>
            <w:proofErr w:type="spellEnd"/>
            <w:r w:rsidRPr="00762494">
              <w:rPr>
                <w:color w:val="000000"/>
                <w:sz w:val="20"/>
                <w:szCs w:val="20"/>
              </w:rPr>
              <w:t xml:space="preserve"> </w:t>
            </w:r>
            <w:proofErr w:type="spellStart"/>
            <w:r w:rsidRPr="00762494">
              <w:rPr>
                <w:sz w:val="20"/>
                <w:szCs w:val="20"/>
              </w:rPr>
              <w:t>акы</w:t>
            </w:r>
            <w:proofErr w:type="spellEnd"/>
            <w:r w:rsidRPr="00762494">
              <w:rPr>
                <w:sz w:val="20"/>
                <w:szCs w:val="20"/>
                <w:lang w:val="ky-KG"/>
              </w:rPr>
              <w:t>сы</w:t>
            </w:r>
          </w:p>
        </w:tc>
        <w:tc>
          <w:tcPr>
            <w:tcW w:w="598" w:type="pct"/>
            <w:tcBorders>
              <w:top w:val="nil"/>
              <w:left w:val="nil"/>
              <w:bottom w:val="nil"/>
              <w:right w:val="nil"/>
            </w:tcBorders>
            <w:vAlign w:val="bottom"/>
            <w:hideMark/>
          </w:tcPr>
          <w:p w14:paraId="18C0615D" w14:textId="77777777" w:rsidR="00762494" w:rsidRPr="00762494" w:rsidRDefault="00762494" w:rsidP="00762494">
            <w:pPr>
              <w:jc w:val="right"/>
              <w:rPr>
                <w:sz w:val="20"/>
                <w:szCs w:val="20"/>
              </w:rPr>
            </w:pPr>
            <w:r w:rsidRPr="00762494">
              <w:rPr>
                <w:sz w:val="20"/>
                <w:szCs w:val="20"/>
              </w:rPr>
              <w:t>375,8</w:t>
            </w:r>
          </w:p>
        </w:tc>
        <w:tc>
          <w:tcPr>
            <w:tcW w:w="676" w:type="pct"/>
            <w:tcBorders>
              <w:top w:val="nil"/>
              <w:left w:val="nil"/>
              <w:bottom w:val="nil"/>
              <w:right w:val="nil"/>
            </w:tcBorders>
            <w:vAlign w:val="bottom"/>
            <w:hideMark/>
          </w:tcPr>
          <w:p w14:paraId="2763F385" w14:textId="77777777" w:rsidR="00762494" w:rsidRPr="00762494" w:rsidRDefault="00762494" w:rsidP="00762494">
            <w:pPr>
              <w:jc w:val="right"/>
              <w:rPr>
                <w:sz w:val="20"/>
                <w:szCs w:val="20"/>
              </w:rPr>
            </w:pPr>
            <w:r w:rsidRPr="00762494">
              <w:rPr>
                <w:sz w:val="20"/>
                <w:szCs w:val="20"/>
              </w:rPr>
              <w:t>941,6</w:t>
            </w:r>
          </w:p>
        </w:tc>
        <w:tc>
          <w:tcPr>
            <w:tcW w:w="689" w:type="pct"/>
            <w:tcBorders>
              <w:top w:val="nil"/>
              <w:left w:val="nil"/>
              <w:bottom w:val="nil"/>
              <w:right w:val="nil"/>
            </w:tcBorders>
            <w:vAlign w:val="bottom"/>
            <w:hideMark/>
          </w:tcPr>
          <w:p w14:paraId="4081FAC6" w14:textId="77777777" w:rsidR="00762494" w:rsidRPr="00762494" w:rsidRDefault="00762494" w:rsidP="00762494">
            <w:pPr>
              <w:jc w:val="right"/>
              <w:rPr>
                <w:sz w:val="20"/>
                <w:szCs w:val="20"/>
              </w:rPr>
            </w:pPr>
            <w:r w:rsidRPr="00762494">
              <w:rPr>
                <w:sz w:val="20"/>
                <w:szCs w:val="20"/>
              </w:rPr>
              <w:t>0,1</w:t>
            </w:r>
          </w:p>
        </w:tc>
        <w:tc>
          <w:tcPr>
            <w:tcW w:w="706" w:type="pct"/>
            <w:tcBorders>
              <w:top w:val="nil"/>
              <w:left w:val="nil"/>
              <w:bottom w:val="nil"/>
              <w:right w:val="nil"/>
            </w:tcBorders>
            <w:vAlign w:val="bottom"/>
            <w:hideMark/>
          </w:tcPr>
          <w:p w14:paraId="557E6661" w14:textId="77777777" w:rsidR="00762494" w:rsidRPr="00762494" w:rsidRDefault="00762494" w:rsidP="00762494">
            <w:pPr>
              <w:jc w:val="right"/>
              <w:rPr>
                <w:sz w:val="20"/>
                <w:szCs w:val="20"/>
              </w:rPr>
            </w:pPr>
            <w:r w:rsidRPr="00762494">
              <w:rPr>
                <w:sz w:val="20"/>
                <w:szCs w:val="20"/>
              </w:rPr>
              <w:t>0,3</w:t>
            </w:r>
          </w:p>
        </w:tc>
      </w:tr>
      <w:tr w:rsidR="00762494" w:rsidRPr="00762494" w14:paraId="76D3E391" w14:textId="77777777" w:rsidTr="00ED5F92">
        <w:tc>
          <w:tcPr>
            <w:tcW w:w="2331" w:type="pct"/>
            <w:tcBorders>
              <w:top w:val="nil"/>
              <w:left w:val="nil"/>
              <w:bottom w:val="nil"/>
              <w:right w:val="nil"/>
            </w:tcBorders>
            <w:vAlign w:val="bottom"/>
            <w:hideMark/>
          </w:tcPr>
          <w:p w14:paraId="1171903B" w14:textId="77777777" w:rsidR="00762494" w:rsidRPr="00762494" w:rsidRDefault="00762494" w:rsidP="00762494">
            <w:pPr>
              <w:spacing w:before="20" w:after="20"/>
              <w:ind w:left="284" w:hanging="57"/>
              <w:rPr>
                <w:color w:val="000000"/>
                <w:sz w:val="20"/>
                <w:szCs w:val="20"/>
              </w:rPr>
            </w:pPr>
            <w:r w:rsidRPr="00762494">
              <w:rPr>
                <w:color w:val="000000"/>
                <w:sz w:val="20"/>
                <w:szCs w:val="20"/>
              </w:rPr>
              <w:t xml:space="preserve"> </w:t>
            </w:r>
            <w:proofErr w:type="spellStart"/>
            <w:r w:rsidRPr="00762494">
              <w:rPr>
                <w:color w:val="000000"/>
                <w:sz w:val="20"/>
                <w:szCs w:val="20"/>
              </w:rPr>
              <w:t>жыйымдар</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rPr>
              <w:t xml:space="preserve"> </w:t>
            </w:r>
            <w:proofErr w:type="spellStart"/>
            <w:r w:rsidRPr="00762494">
              <w:rPr>
                <w:color w:val="000000"/>
                <w:sz w:val="20"/>
                <w:szCs w:val="20"/>
              </w:rPr>
              <w:t>төлөмдөр</w:t>
            </w:r>
            <w:proofErr w:type="spellEnd"/>
          </w:p>
        </w:tc>
        <w:tc>
          <w:tcPr>
            <w:tcW w:w="598" w:type="pct"/>
            <w:tcBorders>
              <w:top w:val="nil"/>
              <w:left w:val="nil"/>
              <w:bottom w:val="nil"/>
              <w:right w:val="nil"/>
            </w:tcBorders>
            <w:vAlign w:val="bottom"/>
            <w:hideMark/>
          </w:tcPr>
          <w:p w14:paraId="4CB6F1FD" w14:textId="77777777" w:rsidR="00762494" w:rsidRPr="00762494" w:rsidRDefault="00762494" w:rsidP="00762494">
            <w:pPr>
              <w:jc w:val="right"/>
              <w:rPr>
                <w:sz w:val="20"/>
                <w:szCs w:val="20"/>
              </w:rPr>
            </w:pPr>
            <w:r w:rsidRPr="00762494">
              <w:rPr>
                <w:sz w:val="20"/>
                <w:szCs w:val="20"/>
              </w:rPr>
              <w:t>5 708,0</w:t>
            </w:r>
          </w:p>
        </w:tc>
        <w:tc>
          <w:tcPr>
            <w:tcW w:w="676" w:type="pct"/>
            <w:tcBorders>
              <w:top w:val="nil"/>
              <w:left w:val="nil"/>
              <w:bottom w:val="nil"/>
              <w:right w:val="nil"/>
            </w:tcBorders>
            <w:vAlign w:val="bottom"/>
            <w:hideMark/>
          </w:tcPr>
          <w:p w14:paraId="216E467C" w14:textId="77777777" w:rsidR="00762494" w:rsidRPr="00762494" w:rsidRDefault="00762494" w:rsidP="00762494">
            <w:pPr>
              <w:jc w:val="right"/>
              <w:rPr>
                <w:sz w:val="20"/>
                <w:szCs w:val="20"/>
              </w:rPr>
            </w:pPr>
            <w:r w:rsidRPr="00762494">
              <w:rPr>
                <w:sz w:val="20"/>
                <w:szCs w:val="20"/>
              </w:rPr>
              <w:t>6 745,0</w:t>
            </w:r>
          </w:p>
        </w:tc>
        <w:tc>
          <w:tcPr>
            <w:tcW w:w="689" w:type="pct"/>
            <w:tcBorders>
              <w:top w:val="nil"/>
              <w:left w:val="nil"/>
              <w:bottom w:val="nil"/>
              <w:right w:val="nil"/>
            </w:tcBorders>
            <w:vAlign w:val="bottom"/>
            <w:hideMark/>
          </w:tcPr>
          <w:p w14:paraId="1E92D924" w14:textId="77777777" w:rsidR="00762494" w:rsidRPr="00762494" w:rsidRDefault="00762494" w:rsidP="00762494">
            <w:pPr>
              <w:jc w:val="right"/>
              <w:rPr>
                <w:sz w:val="20"/>
                <w:szCs w:val="20"/>
              </w:rPr>
            </w:pPr>
            <w:r w:rsidRPr="00762494">
              <w:rPr>
                <w:sz w:val="20"/>
                <w:szCs w:val="20"/>
              </w:rPr>
              <w:t>2,0</w:t>
            </w:r>
          </w:p>
        </w:tc>
        <w:tc>
          <w:tcPr>
            <w:tcW w:w="706" w:type="pct"/>
            <w:tcBorders>
              <w:top w:val="nil"/>
              <w:left w:val="nil"/>
              <w:bottom w:val="nil"/>
              <w:right w:val="nil"/>
            </w:tcBorders>
            <w:vAlign w:val="bottom"/>
            <w:hideMark/>
          </w:tcPr>
          <w:p w14:paraId="02A1089B" w14:textId="77777777" w:rsidR="00762494" w:rsidRPr="00762494" w:rsidRDefault="00762494" w:rsidP="00762494">
            <w:pPr>
              <w:jc w:val="right"/>
              <w:rPr>
                <w:sz w:val="20"/>
                <w:szCs w:val="20"/>
              </w:rPr>
            </w:pPr>
            <w:r w:rsidRPr="00762494">
              <w:rPr>
                <w:sz w:val="20"/>
                <w:szCs w:val="20"/>
              </w:rPr>
              <w:t>2,0</w:t>
            </w:r>
          </w:p>
        </w:tc>
      </w:tr>
      <w:tr w:rsidR="00762494" w:rsidRPr="00762494" w14:paraId="121072F3" w14:textId="77777777" w:rsidTr="00ED5F92">
        <w:tc>
          <w:tcPr>
            <w:tcW w:w="2331" w:type="pct"/>
            <w:tcBorders>
              <w:top w:val="nil"/>
              <w:left w:val="nil"/>
              <w:bottom w:val="nil"/>
              <w:right w:val="nil"/>
            </w:tcBorders>
            <w:vAlign w:val="bottom"/>
            <w:hideMark/>
          </w:tcPr>
          <w:p w14:paraId="39CE39E6" w14:textId="77777777" w:rsidR="00762494" w:rsidRPr="00762494" w:rsidRDefault="00762494" w:rsidP="00762494">
            <w:pPr>
              <w:spacing w:before="20" w:after="20"/>
              <w:ind w:left="284" w:hanging="57"/>
              <w:rPr>
                <w:color w:val="000000"/>
                <w:sz w:val="20"/>
                <w:szCs w:val="20"/>
              </w:rPr>
            </w:pPr>
            <w:r w:rsidRPr="00762494">
              <w:rPr>
                <w:color w:val="000000"/>
                <w:sz w:val="20"/>
                <w:szCs w:val="20"/>
              </w:rPr>
              <w:t xml:space="preserve"> </w:t>
            </w:r>
            <w:proofErr w:type="spellStart"/>
            <w:r w:rsidRPr="00762494">
              <w:rPr>
                <w:color w:val="000000"/>
                <w:sz w:val="20"/>
                <w:szCs w:val="20"/>
              </w:rPr>
              <w:t>акы</w:t>
            </w:r>
            <w:proofErr w:type="spellEnd"/>
            <w:r w:rsidRPr="00762494">
              <w:rPr>
                <w:color w:val="000000"/>
                <w:sz w:val="20"/>
                <w:szCs w:val="20"/>
                <w:lang w:val="ky-KG"/>
              </w:rPr>
              <w:t xml:space="preserve">луу кызматтарды </w:t>
            </w:r>
            <w:r w:rsidRPr="00762494">
              <w:rPr>
                <w:color w:val="000000"/>
                <w:sz w:val="20"/>
                <w:szCs w:val="20"/>
                <w:lang w:val="ky-KG"/>
              </w:rPr>
              <w:br/>
            </w:r>
            <w:r w:rsidRPr="00762494">
              <w:rPr>
                <w:sz w:val="20"/>
                <w:szCs w:val="20"/>
                <w:lang w:val="ky-KG"/>
              </w:rPr>
              <w:t>к</w:t>
            </w:r>
            <w:r w:rsidRPr="00762494">
              <w:rPr>
                <w:sz w:val="20"/>
                <w:szCs w:val="20"/>
              </w:rPr>
              <w:t>ө</w:t>
            </w:r>
            <w:r w:rsidRPr="00762494">
              <w:rPr>
                <w:sz w:val="20"/>
                <w:szCs w:val="20"/>
                <w:lang w:val="ky-KG"/>
              </w:rPr>
              <w:t>рс</w:t>
            </w:r>
            <w:r w:rsidRPr="00762494">
              <w:rPr>
                <w:sz w:val="20"/>
                <w:szCs w:val="20"/>
              </w:rPr>
              <w:t>ө</w:t>
            </w:r>
            <w:r w:rsidRPr="00762494">
              <w:rPr>
                <w:sz w:val="20"/>
                <w:szCs w:val="20"/>
                <w:lang w:val="ky-KG"/>
              </w:rPr>
              <w:t>түүд</w:t>
            </w:r>
            <w:r w:rsidRPr="00762494">
              <w:rPr>
                <w:sz w:val="20"/>
                <w:szCs w:val="20"/>
              </w:rPr>
              <w:t>ө</w:t>
            </w:r>
            <w:r w:rsidRPr="00762494">
              <w:rPr>
                <w:sz w:val="20"/>
                <w:szCs w:val="20"/>
                <w:lang w:val="ky-KG"/>
              </w:rPr>
              <w:t xml:space="preserve">н </w:t>
            </w:r>
            <w:proofErr w:type="spellStart"/>
            <w:r w:rsidRPr="00762494">
              <w:rPr>
                <w:sz w:val="20"/>
                <w:szCs w:val="20"/>
              </w:rPr>
              <w:t>түшкөн</w:t>
            </w:r>
            <w:proofErr w:type="spellEnd"/>
            <w:r w:rsidRPr="00762494">
              <w:rPr>
                <w:sz w:val="20"/>
                <w:szCs w:val="20"/>
                <w:lang w:val="ky-KG"/>
              </w:rPr>
              <w:t xml:space="preserve"> </w:t>
            </w:r>
            <w:proofErr w:type="spellStart"/>
            <w:r w:rsidRPr="00762494">
              <w:rPr>
                <w:color w:val="000000"/>
                <w:sz w:val="20"/>
                <w:szCs w:val="20"/>
              </w:rPr>
              <w:t>түшүүл</w:t>
            </w:r>
            <w:r w:rsidRPr="00762494">
              <w:rPr>
                <w:sz w:val="20"/>
                <w:szCs w:val="20"/>
              </w:rPr>
              <w:t>ө</w:t>
            </w:r>
            <w:r w:rsidRPr="00762494">
              <w:rPr>
                <w:color w:val="000000"/>
                <w:sz w:val="20"/>
                <w:szCs w:val="20"/>
              </w:rPr>
              <w:t>р</w:t>
            </w:r>
            <w:proofErr w:type="spellEnd"/>
          </w:p>
        </w:tc>
        <w:tc>
          <w:tcPr>
            <w:tcW w:w="598" w:type="pct"/>
            <w:tcBorders>
              <w:top w:val="nil"/>
              <w:left w:val="nil"/>
              <w:bottom w:val="nil"/>
              <w:right w:val="nil"/>
            </w:tcBorders>
            <w:vAlign w:val="bottom"/>
            <w:hideMark/>
          </w:tcPr>
          <w:p w14:paraId="378FFFA7" w14:textId="77777777" w:rsidR="00762494" w:rsidRPr="00762494" w:rsidRDefault="00762494" w:rsidP="00762494">
            <w:pPr>
              <w:jc w:val="right"/>
              <w:rPr>
                <w:sz w:val="20"/>
                <w:szCs w:val="20"/>
              </w:rPr>
            </w:pPr>
            <w:r w:rsidRPr="00762494">
              <w:rPr>
                <w:sz w:val="20"/>
                <w:szCs w:val="20"/>
              </w:rPr>
              <w:t>18 188,0</w:t>
            </w:r>
          </w:p>
        </w:tc>
        <w:tc>
          <w:tcPr>
            <w:tcW w:w="676" w:type="pct"/>
            <w:tcBorders>
              <w:top w:val="nil"/>
              <w:left w:val="nil"/>
              <w:bottom w:val="nil"/>
              <w:right w:val="nil"/>
            </w:tcBorders>
            <w:vAlign w:val="bottom"/>
            <w:hideMark/>
          </w:tcPr>
          <w:p w14:paraId="2A4F6E01" w14:textId="77777777" w:rsidR="00762494" w:rsidRPr="00762494" w:rsidRDefault="00762494" w:rsidP="00762494">
            <w:pPr>
              <w:jc w:val="right"/>
              <w:rPr>
                <w:sz w:val="20"/>
                <w:szCs w:val="20"/>
              </w:rPr>
            </w:pPr>
            <w:r w:rsidRPr="00762494">
              <w:rPr>
                <w:sz w:val="20"/>
                <w:szCs w:val="20"/>
              </w:rPr>
              <w:t>13 599,4</w:t>
            </w:r>
          </w:p>
        </w:tc>
        <w:tc>
          <w:tcPr>
            <w:tcW w:w="689" w:type="pct"/>
            <w:tcBorders>
              <w:top w:val="nil"/>
              <w:left w:val="nil"/>
              <w:bottom w:val="nil"/>
              <w:right w:val="nil"/>
            </w:tcBorders>
            <w:vAlign w:val="bottom"/>
            <w:hideMark/>
          </w:tcPr>
          <w:p w14:paraId="443BE904" w14:textId="77777777" w:rsidR="00762494" w:rsidRPr="00762494" w:rsidRDefault="00762494" w:rsidP="00762494">
            <w:pPr>
              <w:jc w:val="right"/>
              <w:rPr>
                <w:sz w:val="20"/>
                <w:szCs w:val="20"/>
              </w:rPr>
            </w:pPr>
            <w:r w:rsidRPr="00762494">
              <w:rPr>
                <w:sz w:val="20"/>
                <w:szCs w:val="20"/>
              </w:rPr>
              <w:t>6,3</w:t>
            </w:r>
          </w:p>
        </w:tc>
        <w:tc>
          <w:tcPr>
            <w:tcW w:w="706" w:type="pct"/>
            <w:tcBorders>
              <w:top w:val="nil"/>
              <w:left w:val="nil"/>
              <w:bottom w:val="nil"/>
              <w:right w:val="nil"/>
            </w:tcBorders>
            <w:vAlign w:val="bottom"/>
            <w:hideMark/>
          </w:tcPr>
          <w:p w14:paraId="49671153" w14:textId="77777777" w:rsidR="00762494" w:rsidRPr="00762494" w:rsidRDefault="00762494" w:rsidP="00762494">
            <w:pPr>
              <w:jc w:val="right"/>
              <w:rPr>
                <w:sz w:val="20"/>
                <w:szCs w:val="20"/>
              </w:rPr>
            </w:pPr>
            <w:r w:rsidRPr="00762494">
              <w:rPr>
                <w:sz w:val="20"/>
                <w:szCs w:val="20"/>
              </w:rPr>
              <w:t>4,0</w:t>
            </w:r>
          </w:p>
        </w:tc>
      </w:tr>
      <w:tr w:rsidR="00762494" w:rsidRPr="00762494" w14:paraId="13B27EB6" w14:textId="77777777" w:rsidTr="00ED5F92">
        <w:tc>
          <w:tcPr>
            <w:tcW w:w="2331" w:type="pct"/>
            <w:tcBorders>
              <w:top w:val="nil"/>
              <w:left w:val="nil"/>
              <w:bottom w:val="nil"/>
              <w:right w:val="nil"/>
            </w:tcBorders>
            <w:vAlign w:val="bottom"/>
            <w:hideMark/>
          </w:tcPr>
          <w:p w14:paraId="1C1686EE" w14:textId="77777777" w:rsidR="00762494" w:rsidRPr="00762494" w:rsidRDefault="00762494" w:rsidP="00762494">
            <w:pPr>
              <w:spacing w:before="20" w:after="20"/>
              <w:ind w:left="227" w:hanging="57"/>
              <w:rPr>
                <w:sz w:val="20"/>
                <w:szCs w:val="20"/>
              </w:rPr>
            </w:pPr>
            <w:r w:rsidRPr="00762494">
              <w:rPr>
                <w:sz w:val="20"/>
                <w:szCs w:val="20"/>
                <w:lang w:val="ky-KG"/>
              </w:rPr>
              <w:t>Айыптар</w:t>
            </w:r>
            <w:r w:rsidRPr="00762494">
              <w:rPr>
                <w:sz w:val="20"/>
                <w:szCs w:val="20"/>
              </w:rPr>
              <w:t xml:space="preserve">, </w:t>
            </w:r>
            <w:proofErr w:type="spellStart"/>
            <w:r w:rsidRPr="00762494">
              <w:rPr>
                <w:sz w:val="20"/>
                <w:szCs w:val="20"/>
              </w:rPr>
              <w:t>туумдар</w:t>
            </w:r>
            <w:proofErr w:type="spellEnd"/>
            <w:r w:rsidRPr="00762494">
              <w:rPr>
                <w:sz w:val="20"/>
                <w:szCs w:val="20"/>
              </w:rPr>
              <w:t xml:space="preserve">, </w:t>
            </w:r>
            <w:proofErr w:type="spellStart"/>
            <w:r w:rsidRPr="00762494">
              <w:rPr>
                <w:sz w:val="20"/>
                <w:szCs w:val="20"/>
              </w:rPr>
              <w:t>санкциялар</w:t>
            </w:r>
            <w:proofErr w:type="spellEnd"/>
            <w:r w:rsidRPr="00762494">
              <w:rPr>
                <w:sz w:val="20"/>
                <w:szCs w:val="20"/>
              </w:rPr>
              <w:t xml:space="preserve">, </w:t>
            </w:r>
            <w:proofErr w:type="spellStart"/>
            <w:r w:rsidRPr="00762494">
              <w:rPr>
                <w:sz w:val="20"/>
                <w:szCs w:val="20"/>
              </w:rPr>
              <w:t>конфискациялар</w:t>
            </w:r>
            <w:proofErr w:type="spellEnd"/>
          </w:p>
        </w:tc>
        <w:tc>
          <w:tcPr>
            <w:tcW w:w="598" w:type="pct"/>
            <w:tcBorders>
              <w:top w:val="nil"/>
              <w:left w:val="nil"/>
              <w:bottom w:val="nil"/>
              <w:right w:val="nil"/>
            </w:tcBorders>
            <w:vAlign w:val="bottom"/>
            <w:hideMark/>
          </w:tcPr>
          <w:p w14:paraId="27432A36" w14:textId="77777777" w:rsidR="00762494" w:rsidRPr="00762494" w:rsidRDefault="00762494" w:rsidP="00762494">
            <w:pPr>
              <w:jc w:val="right"/>
              <w:rPr>
                <w:sz w:val="20"/>
                <w:szCs w:val="20"/>
              </w:rPr>
            </w:pPr>
            <w:r w:rsidRPr="00762494">
              <w:rPr>
                <w:sz w:val="20"/>
                <w:szCs w:val="20"/>
              </w:rPr>
              <w:t>2 933,3</w:t>
            </w:r>
          </w:p>
        </w:tc>
        <w:tc>
          <w:tcPr>
            <w:tcW w:w="676" w:type="pct"/>
            <w:tcBorders>
              <w:top w:val="nil"/>
              <w:left w:val="nil"/>
              <w:bottom w:val="nil"/>
              <w:right w:val="nil"/>
            </w:tcBorders>
            <w:vAlign w:val="bottom"/>
            <w:hideMark/>
          </w:tcPr>
          <w:p w14:paraId="56B7139C" w14:textId="77777777" w:rsidR="00762494" w:rsidRPr="00762494" w:rsidRDefault="00762494" w:rsidP="00762494">
            <w:pPr>
              <w:jc w:val="right"/>
              <w:rPr>
                <w:sz w:val="20"/>
                <w:szCs w:val="20"/>
              </w:rPr>
            </w:pPr>
            <w:r w:rsidRPr="00762494">
              <w:rPr>
                <w:sz w:val="20"/>
                <w:szCs w:val="20"/>
              </w:rPr>
              <w:t>3 229,0</w:t>
            </w:r>
          </w:p>
        </w:tc>
        <w:tc>
          <w:tcPr>
            <w:tcW w:w="689" w:type="pct"/>
            <w:tcBorders>
              <w:top w:val="nil"/>
              <w:left w:val="nil"/>
              <w:bottom w:val="nil"/>
              <w:right w:val="nil"/>
            </w:tcBorders>
            <w:vAlign w:val="bottom"/>
            <w:hideMark/>
          </w:tcPr>
          <w:p w14:paraId="48783824" w14:textId="77777777" w:rsidR="00762494" w:rsidRPr="00762494" w:rsidRDefault="00762494" w:rsidP="00762494">
            <w:pPr>
              <w:jc w:val="right"/>
              <w:rPr>
                <w:sz w:val="20"/>
                <w:szCs w:val="20"/>
              </w:rPr>
            </w:pPr>
            <w:r w:rsidRPr="00762494">
              <w:rPr>
                <w:sz w:val="20"/>
                <w:szCs w:val="20"/>
              </w:rPr>
              <w:t>1,0</w:t>
            </w:r>
          </w:p>
        </w:tc>
        <w:tc>
          <w:tcPr>
            <w:tcW w:w="706" w:type="pct"/>
            <w:tcBorders>
              <w:top w:val="nil"/>
              <w:left w:val="nil"/>
              <w:bottom w:val="nil"/>
              <w:right w:val="nil"/>
            </w:tcBorders>
            <w:vAlign w:val="bottom"/>
            <w:hideMark/>
          </w:tcPr>
          <w:p w14:paraId="470E8935" w14:textId="77777777" w:rsidR="00762494" w:rsidRPr="00762494" w:rsidRDefault="00762494" w:rsidP="00762494">
            <w:pPr>
              <w:jc w:val="right"/>
              <w:rPr>
                <w:sz w:val="20"/>
                <w:szCs w:val="20"/>
              </w:rPr>
            </w:pPr>
            <w:r w:rsidRPr="00762494">
              <w:rPr>
                <w:sz w:val="20"/>
                <w:szCs w:val="20"/>
              </w:rPr>
              <w:t>1,0</w:t>
            </w:r>
          </w:p>
        </w:tc>
      </w:tr>
      <w:tr w:rsidR="00762494" w:rsidRPr="00762494" w14:paraId="1F0076C2" w14:textId="77777777" w:rsidTr="00ED5F92">
        <w:tc>
          <w:tcPr>
            <w:tcW w:w="2331" w:type="pct"/>
            <w:tcBorders>
              <w:top w:val="nil"/>
              <w:left w:val="nil"/>
              <w:bottom w:val="nil"/>
              <w:right w:val="nil"/>
            </w:tcBorders>
            <w:vAlign w:val="bottom"/>
            <w:hideMark/>
          </w:tcPr>
          <w:p w14:paraId="41B3D865" w14:textId="77777777" w:rsidR="00762494" w:rsidRPr="00762494" w:rsidRDefault="00762494" w:rsidP="00762494">
            <w:pPr>
              <w:spacing w:before="20" w:after="20"/>
              <w:ind w:left="227" w:hanging="57"/>
              <w:rPr>
                <w:sz w:val="20"/>
                <w:szCs w:val="20"/>
              </w:rPr>
            </w:pPr>
            <w:r w:rsidRPr="00762494">
              <w:rPr>
                <w:sz w:val="20"/>
                <w:szCs w:val="20"/>
                <w:lang w:val="ky-KG"/>
              </w:rPr>
              <w:t>Мамлекеттик</w:t>
            </w:r>
            <w:r w:rsidRPr="00762494">
              <w:rPr>
                <w:sz w:val="20"/>
                <w:szCs w:val="20"/>
              </w:rPr>
              <w:t xml:space="preserve"> </w:t>
            </w:r>
            <w:proofErr w:type="spellStart"/>
            <w:r w:rsidRPr="00762494">
              <w:rPr>
                <w:sz w:val="20"/>
                <w:szCs w:val="20"/>
              </w:rPr>
              <w:t>сектордун</w:t>
            </w:r>
            <w:proofErr w:type="spellEnd"/>
            <w:r w:rsidRPr="00762494">
              <w:rPr>
                <w:sz w:val="20"/>
                <w:szCs w:val="20"/>
              </w:rPr>
              <w:t xml:space="preserve"> </w:t>
            </w:r>
            <w:proofErr w:type="spellStart"/>
            <w:r w:rsidRPr="00762494">
              <w:rPr>
                <w:sz w:val="20"/>
                <w:szCs w:val="20"/>
              </w:rPr>
              <w:t>бирдиктерине</w:t>
            </w:r>
            <w:proofErr w:type="spellEnd"/>
            <w:r w:rsidRPr="00762494">
              <w:rPr>
                <w:sz w:val="20"/>
                <w:szCs w:val="20"/>
              </w:rPr>
              <w:t xml:space="preserve"> </w:t>
            </w:r>
            <w:proofErr w:type="spellStart"/>
            <w:r w:rsidRPr="00762494">
              <w:rPr>
                <w:sz w:val="20"/>
                <w:szCs w:val="20"/>
              </w:rPr>
              <w:t>ыктыярдуу</w:t>
            </w:r>
            <w:proofErr w:type="spellEnd"/>
            <w:r w:rsidRPr="00762494">
              <w:rPr>
                <w:sz w:val="20"/>
                <w:szCs w:val="20"/>
              </w:rPr>
              <w:t xml:space="preserve"> </w:t>
            </w:r>
            <w:proofErr w:type="spellStart"/>
            <w:r w:rsidRPr="00762494">
              <w:rPr>
                <w:sz w:val="20"/>
                <w:szCs w:val="20"/>
              </w:rPr>
              <w:t>трансферттер</w:t>
            </w:r>
            <w:proofErr w:type="spellEnd"/>
            <w:r w:rsidRPr="00762494">
              <w:rPr>
                <w:sz w:val="20"/>
                <w:szCs w:val="20"/>
              </w:rPr>
              <w:t xml:space="preserve"> </w:t>
            </w:r>
            <w:proofErr w:type="spellStart"/>
            <w:r w:rsidRPr="00762494">
              <w:rPr>
                <w:sz w:val="20"/>
                <w:szCs w:val="20"/>
              </w:rPr>
              <w:t>жана</w:t>
            </w:r>
            <w:proofErr w:type="spellEnd"/>
            <w:r w:rsidRPr="00762494">
              <w:rPr>
                <w:sz w:val="20"/>
                <w:szCs w:val="20"/>
              </w:rPr>
              <w:t xml:space="preserve"> </w:t>
            </w:r>
            <w:proofErr w:type="spellStart"/>
            <w:r w:rsidRPr="00762494">
              <w:rPr>
                <w:sz w:val="20"/>
                <w:szCs w:val="20"/>
              </w:rPr>
              <w:t>гранттар</w:t>
            </w:r>
            <w:proofErr w:type="spellEnd"/>
          </w:p>
        </w:tc>
        <w:tc>
          <w:tcPr>
            <w:tcW w:w="598" w:type="pct"/>
            <w:tcBorders>
              <w:top w:val="nil"/>
              <w:left w:val="nil"/>
              <w:bottom w:val="nil"/>
              <w:right w:val="nil"/>
            </w:tcBorders>
            <w:vAlign w:val="bottom"/>
            <w:hideMark/>
          </w:tcPr>
          <w:p w14:paraId="2B817116" w14:textId="77777777" w:rsidR="00762494" w:rsidRPr="00762494" w:rsidRDefault="00762494" w:rsidP="00762494">
            <w:pPr>
              <w:jc w:val="right"/>
              <w:rPr>
                <w:sz w:val="20"/>
                <w:szCs w:val="20"/>
              </w:rPr>
            </w:pPr>
            <w:r w:rsidRPr="00762494">
              <w:rPr>
                <w:sz w:val="20"/>
                <w:szCs w:val="20"/>
              </w:rPr>
              <w:t>1 598,9</w:t>
            </w:r>
          </w:p>
        </w:tc>
        <w:tc>
          <w:tcPr>
            <w:tcW w:w="676" w:type="pct"/>
            <w:tcBorders>
              <w:top w:val="nil"/>
              <w:left w:val="nil"/>
              <w:bottom w:val="nil"/>
              <w:right w:val="nil"/>
            </w:tcBorders>
            <w:vAlign w:val="bottom"/>
            <w:hideMark/>
          </w:tcPr>
          <w:p w14:paraId="1FDC1D08" w14:textId="77777777" w:rsidR="00762494" w:rsidRPr="00762494" w:rsidRDefault="00762494" w:rsidP="00762494">
            <w:pPr>
              <w:jc w:val="right"/>
              <w:rPr>
                <w:sz w:val="20"/>
                <w:szCs w:val="20"/>
              </w:rPr>
            </w:pPr>
            <w:r w:rsidRPr="00762494">
              <w:rPr>
                <w:sz w:val="20"/>
                <w:szCs w:val="20"/>
              </w:rPr>
              <w:t>1 822,1</w:t>
            </w:r>
          </w:p>
        </w:tc>
        <w:tc>
          <w:tcPr>
            <w:tcW w:w="689" w:type="pct"/>
            <w:tcBorders>
              <w:top w:val="nil"/>
              <w:left w:val="nil"/>
              <w:bottom w:val="nil"/>
              <w:right w:val="nil"/>
            </w:tcBorders>
            <w:vAlign w:val="bottom"/>
            <w:hideMark/>
          </w:tcPr>
          <w:p w14:paraId="5A526CAF" w14:textId="77777777" w:rsidR="00762494" w:rsidRPr="00762494" w:rsidRDefault="00762494" w:rsidP="00762494">
            <w:pPr>
              <w:jc w:val="right"/>
              <w:rPr>
                <w:sz w:val="20"/>
                <w:szCs w:val="20"/>
              </w:rPr>
            </w:pPr>
            <w:r w:rsidRPr="00762494">
              <w:rPr>
                <w:sz w:val="20"/>
                <w:szCs w:val="20"/>
              </w:rPr>
              <w:t>0,6</w:t>
            </w:r>
          </w:p>
        </w:tc>
        <w:tc>
          <w:tcPr>
            <w:tcW w:w="706" w:type="pct"/>
            <w:tcBorders>
              <w:top w:val="nil"/>
              <w:left w:val="nil"/>
              <w:bottom w:val="nil"/>
              <w:right w:val="nil"/>
            </w:tcBorders>
            <w:vAlign w:val="bottom"/>
            <w:hideMark/>
          </w:tcPr>
          <w:p w14:paraId="272058EE" w14:textId="77777777" w:rsidR="00762494" w:rsidRPr="00762494" w:rsidRDefault="00762494" w:rsidP="00762494">
            <w:pPr>
              <w:jc w:val="right"/>
              <w:rPr>
                <w:sz w:val="20"/>
                <w:szCs w:val="20"/>
              </w:rPr>
            </w:pPr>
            <w:r w:rsidRPr="00762494">
              <w:rPr>
                <w:sz w:val="20"/>
                <w:szCs w:val="20"/>
              </w:rPr>
              <w:t>0,5</w:t>
            </w:r>
          </w:p>
        </w:tc>
      </w:tr>
      <w:tr w:rsidR="00762494" w:rsidRPr="00762494" w14:paraId="77314047" w14:textId="77777777" w:rsidTr="00ED5F92">
        <w:tc>
          <w:tcPr>
            <w:tcW w:w="2331" w:type="pct"/>
            <w:tcBorders>
              <w:top w:val="nil"/>
              <w:left w:val="nil"/>
              <w:bottom w:val="nil"/>
              <w:right w:val="nil"/>
            </w:tcBorders>
            <w:vAlign w:val="bottom"/>
            <w:hideMark/>
          </w:tcPr>
          <w:p w14:paraId="6FD8B136" w14:textId="77777777" w:rsidR="00762494" w:rsidRPr="00762494" w:rsidRDefault="00762494" w:rsidP="00762494">
            <w:pPr>
              <w:spacing w:before="20" w:after="20"/>
              <w:ind w:left="227" w:hanging="57"/>
              <w:rPr>
                <w:sz w:val="20"/>
                <w:szCs w:val="20"/>
              </w:rPr>
            </w:pPr>
            <w:r w:rsidRPr="00762494">
              <w:rPr>
                <w:sz w:val="20"/>
                <w:szCs w:val="20"/>
                <w:lang w:val="ky-KG"/>
              </w:rPr>
              <w:t>Башка</w:t>
            </w:r>
            <w:r w:rsidRPr="00762494">
              <w:rPr>
                <w:sz w:val="20"/>
                <w:szCs w:val="20"/>
              </w:rPr>
              <w:t xml:space="preserve"> </w:t>
            </w:r>
            <w:proofErr w:type="spellStart"/>
            <w:r w:rsidRPr="00762494">
              <w:rPr>
                <w:sz w:val="20"/>
                <w:szCs w:val="20"/>
              </w:rPr>
              <w:t>салыктык</w:t>
            </w:r>
            <w:proofErr w:type="spellEnd"/>
            <w:r w:rsidRPr="00762494">
              <w:rPr>
                <w:sz w:val="20"/>
                <w:szCs w:val="20"/>
              </w:rPr>
              <w:t xml:space="preserve"> </w:t>
            </w:r>
            <w:proofErr w:type="spellStart"/>
            <w:r w:rsidRPr="00762494">
              <w:rPr>
                <w:sz w:val="20"/>
                <w:szCs w:val="20"/>
              </w:rPr>
              <w:t>эмес</w:t>
            </w:r>
            <w:proofErr w:type="spellEnd"/>
            <w:r w:rsidRPr="00762494">
              <w:rPr>
                <w:sz w:val="20"/>
                <w:szCs w:val="20"/>
              </w:rPr>
              <w:t xml:space="preserve"> </w:t>
            </w:r>
            <w:proofErr w:type="spellStart"/>
            <w:r w:rsidRPr="00762494">
              <w:rPr>
                <w:sz w:val="20"/>
                <w:szCs w:val="20"/>
              </w:rPr>
              <w:t>кирешелер</w:t>
            </w:r>
            <w:proofErr w:type="spellEnd"/>
          </w:p>
        </w:tc>
        <w:tc>
          <w:tcPr>
            <w:tcW w:w="598" w:type="pct"/>
            <w:tcBorders>
              <w:top w:val="nil"/>
              <w:left w:val="nil"/>
              <w:bottom w:val="nil"/>
              <w:right w:val="nil"/>
            </w:tcBorders>
            <w:vAlign w:val="bottom"/>
            <w:hideMark/>
          </w:tcPr>
          <w:p w14:paraId="6713626B" w14:textId="77777777" w:rsidR="00762494" w:rsidRPr="00762494" w:rsidRDefault="00762494" w:rsidP="00762494">
            <w:pPr>
              <w:jc w:val="right"/>
              <w:rPr>
                <w:sz w:val="20"/>
                <w:szCs w:val="20"/>
              </w:rPr>
            </w:pPr>
            <w:r w:rsidRPr="00762494">
              <w:rPr>
                <w:sz w:val="20"/>
                <w:szCs w:val="20"/>
              </w:rPr>
              <w:t>5 988,8</w:t>
            </w:r>
          </w:p>
        </w:tc>
        <w:tc>
          <w:tcPr>
            <w:tcW w:w="676" w:type="pct"/>
            <w:tcBorders>
              <w:top w:val="nil"/>
              <w:left w:val="nil"/>
              <w:bottom w:val="nil"/>
              <w:right w:val="nil"/>
            </w:tcBorders>
            <w:vAlign w:val="bottom"/>
            <w:hideMark/>
          </w:tcPr>
          <w:p w14:paraId="6DB3A22C" w14:textId="77777777" w:rsidR="00762494" w:rsidRPr="00762494" w:rsidRDefault="00762494" w:rsidP="00762494">
            <w:pPr>
              <w:jc w:val="right"/>
              <w:rPr>
                <w:sz w:val="20"/>
                <w:szCs w:val="20"/>
              </w:rPr>
            </w:pPr>
            <w:r w:rsidRPr="00762494">
              <w:rPr>
                <w:sz w:val="20"/>
                <w:szCs w:val="20"/>
              </w:rPr>
              <w:t>11 464,9</w:t>
            </w:r>
          </w:p>
        </w:tc>
        <w:tc>
          <w:tcPr>
            <w:tcW w:w="689" w:type="pct"/>
            <w:tcBorders>
              <w:top w:val="nil"/>
              <w:left w:val="nil"/>
              <w:bottom w:val="nil"/>
              <w:right w:val="nil"/>
            </w:tcBorders>
            <w:vAlign w:val="bottom"/>
            <w:hideMark/>
          </w:tcPr>
          <w:p w14:paraId="1F616321" w14:textId="77777777" w:rsidR="00762494" w:rsidRPr="00762494" w:rsidRDefault="00762494" w:rsidP="00762494">
            <w:pPr>
              <w:jc w:val="right"/>
              <w:rPr>
                <w:sz w:val="20"/>
                <w:szCs w:val="20"/>
              </w:rPr>
            </w:pPr>
            <w:r w:rsidRPr="00762494">
              <w:rPr>
                <w:sz w:val="20"/>
                <w:szCs w:val="20"/>
              </w:rPr>
              <w:t>2,1</w:t>
            </w:r>
          </w:p>
        </w:tc>
        <w:tc>
          <w:tcPr>
            <w:tcW w:w="706" w:type="pct"/>
            <w:tcBorders>
              <w:top w:val="nil"/>
              <w:left w:val="nil"/>
              <w:bottom w:val="nil"/>
              <w:right w:val="nil"/>
            </w:tcBorders>
            <w:vAlign w:val="bottom"/>
            <w:hideMark/>
          </w:tcPr>
          <w:p w14:paraId="7624A740" w14:textId="77777777" w:rsidR="00762494" w:rsidRPr="00762494" w:rsidRDefault="00762494" w:rsidP="00762494">
            <w:pPr>
              <w:jc w:val="right"/>
              <w:rPr>
                <w:sz w:val="20"/>
                <w:szCs w:val="20"/>
              </w:rPr>
            </w:pPr>
            <w:r w:rsidRPr="00762494">
              <w:rPr>
                <w:sz w:val="20"/>
                <w:szCs w:val="20"/>
              </w:rPr>
              <w:t>3,4</w:t>
            </w:r>
          </w:p>
        </w:tc>
      </w:tr>
      <w:tr w:rsidR="00762494" w:rsidRPr="00762494" w14:paraId="71F85E46" w14:textId="77777777" w:rsidTr="00ED5F92">
        <w:tc>
          <w:tcPr>
            <w:tcW w:w="2331" w:type="pct"/>
            <w:tcBorders>
              <w:top w:val="nil"/>
              <w:left w:val="nil"/>
              <w:bottom w:val="nil"/>
              <w:right w:val="nil"/>
            </w:tcBorders>
            <w:vAlign w:val="bottom"/>
            <w:hideMark/>
          </w:tcPr>
          <w:p w14:paraId="377BD1B7" w14:textId="77777777" w:rsidR="00762494" w:rsidRPr="00762494" w:rsidRDefault="00762494" w:rsidP="00762494">
            <w:pPr>
              <w:spacing w:before="40" w:after="40"/>
              <w:ind w:left="114" w:hanging="57"/>
              <w:rPr>
                <w:b/>
                <w:bCs/>
                <w:color w:val="000000"/>
                <w:sz w:val="20"/>
                <w:szCs w:val="20"/>
                <w:lang w:val="ky-KG"/>
              </w:rPr>
            </w:pPr>
            <w:proofErr w:type="spellStart"/>
            <w:r w:rsidRPr="00762494">
              <w:rPr>
                <w:b/>
                <w:bCs/>
                <w:color w:val="000000"/>
                <w:sz w:val="20"/>
                <w:szCs w:val="20"/>
              </w:rPr>
              <w:t>Финансылык</w:t>
            </w:r>
            <w:proofErr w:type="spellEnd"/>
            <w:r w:rsidRPr="00762494">
              <w:rPr>
                <w:b/>
                <w:bCs/>
                <w:color w:val="000000"/>
                <w:sz w:val="20"/>
                <w:szCs w:val="20"/>
              </w:rPr>
              <w:t xml:space="preserve"> </w:t>
            </w:r>
            <w:proofErr w:type="spellStart"/>
            <w:r w:rsidRPr="00762494">
              <w:rPr>
                <w:b/>
                <w:bCs/>
                <w:color w:val="000000"/>
                <w:sz w:val="20"/>
                <w:szCs w:val="20"/>
              </w:rPr>
              <w:t>эмес</w:t>
            </w:r>
            <w:proofErr w:type="spellEnd"/>
            <w:r w:rsidRPr="00762494">
              <w:rPr>
                <w:b/>
                <w:bCs/>
                <w:color w:val="000000"/>
                <w:sz w:val="20"/>
                <w:szCs w:val="20"/>
              </w:rPr>
              <w:t xml:space="preserve"> </w:t>
            </w:r>
            <w:proofErr w:type="spellStart"/>
            <w:r w:rsidRPr="00762494">
              <w:rPr>
                <w:b/>
                <w:bCs/>
                <w:color w:val="000000"/>
                <w:sz w:val="20"/>
                <w:szCs w:val="20"/>
              </w:rPr>
              <w:t>активдерди</w:t>
            </w:r>
            <w:proofErr w:type="spellEnd"/>
            <w:r w:rsidRPr="00762494">
              <w:rPr>
                <w:b/>
                <w:bCs/>
                <w:color w:val="000000"/>
                <w:sz w:val="20"/>
                <w:szCs w:val="20"/>
              </w:rPr>
              <w:t xml:space="preserve"> </w:t>
            </w:r>
            <w:proofErr w:type="spellStart"/>
            <w:r w:rsidRPr="00762494">
              <w:rPr>
                <w:b/>
                <w:bCs/>
                <w:color w:val="000000"/>
                <w:sz w:val="20"/>
                <w:szCs w:val="20"/>
              </w:rPr>
              <w:t>сатуудан</w:t>
            </w:r>
            <w:proofErr w:type="spellEnd"/>
            <w:r w:rsidRPr="00762494">
              <w:rPr>
                <w:b/>
                <w:bCs/>
                <w:color w:val="000000"/>
                <w:sz w:val="20"/>
                <w:szCs w:val="20"/>
              </w:rPr>
              <w:br/>
            </w:r>
            <w:proofErr w:type="spellStart"/>
            <w:r w:rsidRPr="00762494">
              <w:rPr>
                <w:b/>
                <w:bCs/>
                <w:color w:val="000000"/>
                <w:sz w:val="20"/>
                <w:szCs w:val="20"/>
              </w:rPr>
              <w:t>түшкөн</w:t>
            </w:r>
            <w:proofErr w:type="spellEnd"/>
            <w:r w:rsidRPr="00762494">
              <w:rPr>
                <w:b/>
                <w:bCs/>
                <w:color w:val="000000"/>
                <w:sz w:val="20"/>
                <w:szCs w:val="20"/>
              </w:rPr>
              <w:t xml:space="preserve"> </w:t>
            </w:r>
            <w:proofErr w:type="spellStart"/>
            <w:r w:rsidRPr="00762494">
              <w:rPr>
                <w:b/>
                <w:bCs/>
                <w:color w:val="000000"/>
                <w:sz w:val="20"/>
                <w:szCs w:val="20"/>
              </w:rPr>
              <w:t>кирешелер</w:t>
            </w:r>
            <w:proofErr w:type="spellEnd"/>
          </w:p>
        </w:tc>
        <w:tc>
          <w:tcPr>
            <w:tcW w:w="598" w:type="pct"/>
            <w:tcBorders>
              <w:top w:val="nil"/>
              <w:left w:val="nil"/>
              <w:bottom w:val="nil"/>
              <w:right w:val="nil"/>
            </w:tcBorders>
            <w:vAlign w:val="bottom"/>
            <w:hideMark/>
          </w:tcPr>
          <w:p w14:paraId="24291EF1" w14:textId="77777777" w:rsidR="00762494" w:rsidRPr="00762494" w:rsidRDefault="00762494" w:rsidP="00762494">
            <w:pPr>
              <w:jc w:val="right"/>
              <w:rPr>
                <w:b/>
                <w:bCs/>
                <w:sz w:val="20"/>
                <w:szCs w:val="20"/>
              </w:rPr>
            </w:pPr>
            <w:r w:rsidRPr="00762494">
              <w:rPr>
                <w:b/>
                <w:bCs/>
                <w:sz w:val="20"/>
                <w:szCs w:val="20"/>
              </w:rPr>
              <w:t>1,4</w:t>
            </w:r>
          </w:p>
        </w:tc>
        <w:tc>
          <w:tcPr>
            <w:tcW w:w="676" w:type="pct"/>
            <w:tcBorders>
              <w:top w:val="nil"/>
              <w:left w:val="nil"/>
              <w:bottom w:val="nil"/>
              <w:right w:val="nil"/>
            </w:tcBorders>
            <w:vAlign w:val="bottom"/>
            <w:hideMark/>
          </w:tcPr>
          <w:p w14:paraId="5894C5A3" w14:textId="77777777" w:rsidR="00762494" w:rsidRPr="00762494" w:rsidRDefault="00762494" w:rsidP="00762494">
            <w:pPr>
              <w:jc w:val="right"/>
              <w:rPr>
                <w:b/>
                <w:bCs/>
                <w:sz w:val="20"/>
                <w:szCs w:val="20"/>
              </w:rPr>
            </w:pPr>
            <w:r w:rsidRPr="00762494">
              <w:rPr>
                <w:b/>
                <w:bCs/>
                <w:sz w:val="20"/>
                <w:szCs w:val="20"/>
              </w:rPr>
              <w:t>2,9</w:t>
            </w:r>
          </w:p>
        </w:tc>
        <w:tc>
          <w:tcPr>
            <w:tcW w:w="689" w:type="pct"/>
            <w:tcBorders>
              <w:top w:val="nil"/>
              <w:left w:val="nil"/>
              <w:bottom w:val="nil"/>
              <w:right w:val="nil"/>
            </w:tcBorders>
            <w:vAlign w:val="bottom"/>
            <w:hideMark/>
          </w:tcPr>
          <w:p w14:paraId="5E6EDFFF" w14:textId="77777777" w:rsidR="00762494" w:rsidRPr="00762494" w:rsidRDefault="00762494" w:rsidP="00762494">
            <w:pPr>
              <w:jc w:val="right"/>
              <w:rPr>
                <w:b/>
                <w:bCs/>
                <w:sz w:val="20"/>
                <w:szCs w:val="20"/>
              </w:rPr>
            </w:pPr>
            <w:r w:rsidRPr="00762494">
              <w:rPr>
                <w:b/>
                <w:bCs/>
                <w:sz w:val="20"/>
                <w:szCs w:val="20"/>
              </w:rPr>
              <w:t>0,0</w:t>
            </w:r>
          </w:p>
        </w:tc>
        <w:tc>
          <w:tcPr>
            <w:tcW w:w="706" w:type="pct"/>
            <w:tcBorders>
              <w:top w:val="nil"/>
              <w:left w:val="nil"/>
              <w:bottom w:val="nil"/>
              <w:right w:val="nil"/>
            </w:tcBorders>
            <w:vAlign w:val="bottom"/>
            <w:hideMark/>
          </w:tcPr>
          <w:p w14:paraId="5E94150C" w14:textId="77777777" w:rsidR="00762494" w:rsidRPr="00762494" w:rsidRDefault="00762494" w:rsidP="00762494">
            <w:pPr>
              <w:jc w:val="right"/>
              <w:rPr>
                <w:b/>
                <w:bCs/>
                <w:sz w:val="20"/>
                <w:szCs w:val="20"/>
              </w:rPr>
            </w:pPr>
            <w:r w:rsidRPr="00762494">
              <w:rPr>
                <w:b/>
                <w:bCs/>
                <w:sz w:val="20"/>
                <w:szCs w:val="20"/>
              </w:rPr>
              <w:t>0,0</w:t>
            </w:r>
          </w:p>
        </w:tc>
      </w:tr>
      <w:tr w:rsidR="00762494" w:rsidRPr="00762494" w14:paraId="4AA34A89" w14:textId="77777777" w:rsidTr="00ED5F92">
        <w:tc>
          <w:tcPr>
            <w:tcW w:w="2331" w:type="pct"/>
            <w:tcBorders>
              <w:top w:val="nil"/>
              <w:left w:val="nil"/>
              <w:bottom w:val="nil"/>
              <w:right w:val="nil"/>
            </w:tcBorders>
            <w:vAlign w:val="bottom"/>
          </w:tcPr>
          <w:p w14:paraId="6045995D" w14:textId="77777777" w:rsidR="00762494" w:rsidRPr="00762494" w:rsidRDefault="00762494" w:rsidP="00762494">
            <w:pPr>
              <w:rPr>
                <w:b/>
                <w:sz w:val="16"/>
                <w:szCs w:val="16"/>
              </w:rPr>
            </w:pPr>
          </w:p>
        </w:tc>
        <w:tc>
          <w:tcPr>
            <w:tcW w:w="598" w:type="pct"/>
            <w:tcBorders>
              <w:top w:val="nil"/>
              <w:left w:val="nil"/>
              <w:bottom w:val="nil"/>
              <w:right w:val="nil"/>
            </w:tcBorders>
            <w:vAlign w:val="bottom"/>
          </w:tcPr>
          <w:p w14:paraId="69198164" w14:textId="77777777" w:rsidR="00762494" w:rsidRPr="00762494" w:rsidRDefault="00762494" w:rsidP="00762494">
            <w:pPr>
              <w:jc w:val="right"/>
              <w:rPr>
                <w:sz w:val="16"/>
                <w:szCs w:val="16"/>
              </w:rPr>
            </w:pPr>
          </w:p>
        </w:tc>
        <w:tc>
          <w:tcPr>
            <w:tcW w:w="676" w:type="pct"/>
            <w:tcBorders>
              <w:top w:val="nil"/>
              <w:left w:val="nil"/>
              <w:bottom w:val="nil"/>
              <w:right w:val="nil"/>
            </w:tcBorders>
            <w:vAlign w:val="bottom"/>
          </w:tcPr>
          <w:p w14:paraId="1285B5CB" w14:textId="77777777" w:rsidR="00762494" w:rsidRPr="00762494" w:rsidRDefault="00762494" w:rsidP="00762494">
            <w:pPr>
              <w:jc w:val="right"/>
              <w:rPr>
                <w:sz w:val="16"/>
                <w:szCs w:val="16"/>
              </w:rPr>
            </w:pPr>
          </w:p>
        </w:tc>
        <w:tc>
          <w:tcPr>
            <w:tcW w:w="689" w:type="pct"/>
            <w:tcBorders>
              <w:top w:val="nil"/>
              <w:left w:val="nil"/>
              <w:bottom w:val="nil"/>
              <w:right w:val="nil"/>
            </w:tcBorders>
            <w:vAlign w:val="bottom"/>
          </w:tcPr>
          <w:p w14:paraId="2E9BE5C5" w14:textId="77777777" w:rsidR="00762494" w:rsidRPr="00762494" w:rsidRDefault="00762494" w:rsidP="00762494">
            <w:pPr>
              <w:jc w:val="right"/>
              <w:rPr>
                <w:sz w:val="16"/>
                <w:szCs w:val="16"/>
              </w:rPr>
            </w:pPr>
          </w:p>
        </w:tc>
        <w:tc>
          <w:tcPr>
            <w:tcW w:w="706" w:type="pct"/>
            <w:tcBorders>
              <w:top w:val="nil"/>
              <w:left w:val="nil"/>
              <w:bottom w:val="nil"/>
              <w:right w:val="nil"/>
            </w:tcBorders>
            <w:vAlign w:val="bottom"/>
          </w:tcPr>
          <w:p w14:paraId="2DCA72CF" w14:textId="77777777" w:rsidR="00762494" w:rsidRPr="00762494" w:rsidRDefault="00762494" w:rsidP="00762494">
            <w:pPr>
              <w:jc w:val="right"/>
              <w:rPr>
                <w:sz w:val="16"/>
                <w:szCs w:val="16"/>
              </w:rPr>
            </w:pPr>
          </w:p>
        </w:tc>
      </w:tr>
      <w:tr w:rsidR="00762494" w:rsidRPr="00762494" w14:paraId="2C3A9D84" w14:textId="77777777" w:rsidTr="00ED5F92">
        <w:tc>
          <w:tcPr>
            <w:tcW w:w="2331" w:type="pct"/>
            <w:tcBorders>
              <w:top w:val="nil"/>
              <w:left w:val="nil"/>
              <w:bottom w:val="nil"/>
              <w:right w:val="nil"/>
            </w:tcBorders>
            <w:vAlign w:val="bottom"/>
            <w:hideMark/>
          </w:tcPr>
          <w:p w14:paraId="756F53B7" w14:textId="77777777" w:rsidR="00762494" w:rsidRPr="00762494" w:rsidRDefault="00762494" w:rsidP="00762494">
            <w:pPr>
              <w:spacing w:before="20" w:after="20"/>
              <w:rPr>
                <w:b/>
                <w:sz w:val="20"/>
                <w:szCs w:val="20"/>
              </w:rPr>
            </w:pPr>
            <w:proofErr w:type="spellStart"/>
            <w:r w:rsidRPr="00762494">
              <w:rPr>
                <w:b/>
                <w:sz w:val="20"/>
                <w:szCs w:val="20"/>
              </w:rPr>
              <w:t>Чыгымдар</w:t>
            </w:r>
            <w:proofErr w:type="spellEnd"/>
          </w:p>
        </w:tc>
        <w:tc>
          <w:tcPr>
            <w:tcW w:w="598" w:type="pct"/>
            <w:tcBorders>
              <w:top w:val="nil"/>
              <w:left w:val="nil"/>
              <w:bottom w:val="nil"/>
              <w:right w:val="nil"/>
            </w:tcBorders>
            <w:vAlign w:val="bottom"/>
            <w:hideMark/>
          </w:tcPr>
          <w:p w14:paraId="4AEB8D8A" w14:textId="77777777" w:rsidR="00762494" w:rsidRPr="00762494" w:rsidRDefault="00762494" w:rsidP="00762494">
            <w:pPr>
              <w:jc w:val="right"/>
              <w:rPr>
                <w:b/>
                <w:bCs/>
                <w:sz w:val="20"/>
                <w:szCs w:val="20"/>
              </w:rPr>
            </w:pPr>
            <w:r w:rsidRPr="00762494">
              <w:rPr>
                <w:b/>
                <w:bCs/>
                <w:sz w:val="20"/>
                <w:szCs w:val="20"/>
              </w:rPr>
              <w:t>267 930,9</w:t>
            </w:r>
          </w:p>
        </w:tc>
        <w:tc>
          <w:tcPr>
            <w:tcW w:w="676" w:type="pct"/>
            <w:tcBorders>
              <w:top w:val="nil"/>
              <w:left w:val="nil"/>
              <w:bottom w:val="nil"/>
              <w:right w:val="nil"/>
            </w:tcBorders>
            <w:vAlign w:val="bottom"/>
            <w:hideMark/>
          </w:tcPr>
          <w:p w14:paraId="49A1BCED" w14:textId="77777777" w:rsidR="00762494" w:rsidRPr="00762494" w:rsidRDefault="00762494" w:rsidP="00762494">
            <w:pPr>
              <w:jc w:val="right"/>
              <w:rPr>
                <w:b/>
                <w:bCs/>
                <w:sz w:val="20"/>
                <w:szCs w:val="20"/>
              </w:rPr>
            </w:pPr>
            <w:r w:rsidRPr="00762494">
              <w:rPr>
                <w:b/>
                <w:bCs/>
                <w:sz w:val="20"/>
                <w:szCs w:val="20"/>
              </w:rPr>
              <w:t>298 054,0</w:t>
            </w:r>
          </w:p>
        </w:tc>
        <w:tc>
          <w:tcPr>
            <w:tcW w:w="689" w:type="pct"/>
            <w:tcBorders>
              <w:top w:val="nil"/>
              <w:left w:val="nil"/>
              <w:bottom w:val="nil"/>
              <w:right w:val="nil"/>
            </w:tcBorders>
            <w:vAlign w:val="bottom"/>
            <w:hideMark/>
          </w:tcPr>
          <w:p w14:paraId="5CD9A91C" w14:textId="77777777" w:rsidR="00762494" w:rsidRPr="00762494" w:rsidRDefault="00762494" w:rsidP="00762494">
            <w:pPr>
              <w:jc w:val="right"/>
              <w:rPr>
                <w:b/>
                <w:bCs/>
                <w:sz w:val="20"/>
                <w:szCs w:val="20"/>
              </w:rPr>
            </w:pPr>
            <w:r w:rsidRPr="00762494">
              <w:rPr>
                <w:b/>
                <w:bCs/>
                <w:sz w:val="20"/>
                <w:szCs w:val="20"/>
              </w:rPr>
              <w:t>100,0</w:t>
            </w:r>
          </w:p>
        </w:tc>
        <w:tc>
          <w:tcPr>
            <w:tcW w:w="706" w:type="pct"/>
            <w:tcBorders>
              <w:top w:val="nil"/>
              <w:left w:val="nil"/>
              <w:bottom w:val="nil"/>
              <w:right w:val="nil"/>
            </w:tcBorders>
            <w:vAlign w:val="bottom"/>
            <w:hideMark/>
          </w:tcPr>
          <w:p w14:paraId="25398F49" w14:textId="77777777" w:rsidR="00762494" w:rsidRPr="00762494" w:rsidRDefault="00762494" w:rsidP="00762494">
            <w:pPr>
              <w:jc w:val="right"/>
              <w:rPr>
                <w:b/>
                <w:bCs/>
                <w:sz w:val="20"/>
                <w:szCs w:val="20"/>
              </w:rPr>
            </w:pPr>
            <w:r w:rsidRPr="00762494">
              <w:rPr>
                <w:b/>
                <w:bCs/>
                <w:sz w:val="20"/>
                <w:szCs w:val="20"/>
              </w:rPr>
              <w:t>100,0</w:t>
            </w:r>
          </w:p>
        </w:tc>
      </w:tr>
      <w:tr w:rsidR="00762494" w:rsidRPr="00762494" w14:paraId="0109BCDE" w14:textId="77777777" w:rsidTr="00ED5F92">
        <w:tc>
          <w:tcPr>
            <w:tcW w:w="2331" w:type="pct"/>
            <w:tcBorders>
              <w:top w:val="nil"/>
              <w:left w:val="nil"/>
              <w:bottom w:val="nil"/>
              <w:right w:val="nil"/>
            </w:tcBorders>
            <w:vAlign w:val="bottom"/>
            <w:hideMark/>
          </w:tcPr>
          <w:p w14:paraId="5FB99B0E" w14:textId="77777777" w:rsidR="00762494" w:rsidRPr="00762494" w:rsidRDefault="00762494" w:rsidP="00762494">
            <w:pPr>
              <w:spacing w:before="40" w:after="40"/>
              <w:ind w:left="57" w:hanging="57"/>
              <w:rPr>
                <w:color w:val="000000"/>
                <w:sz w:val="20"/>
                <w:szCs w:val="20"/>
              </w:rPr>
            </w:pPr>
            <w:proofErr w:type="spellStart"/>
            <w:r w:rsidRPr="00762494">
              <w:rPr>
                <w:b/>
                <w:bCs/>
                <w:color w:val="000000"/>
                <w:sz w:val="20"/>
                <w:szCs w:val="20"/>
              </w:rPr>
              <w:t>Операциялык</w:t>
            </w:r>
            <w:proofErr w:type="spellEnd"/>
            <w:r w:rsidRPr="00762494">
              <w:rPr>
                <w:b/>
                <w:bCs/>
                <w:color w:val="000000"/>
                <w:sz w:val="20"/>
                <w:szCs w:val="20"/>
              </w:rPr>
              <w:t xml:space="preserve"> </w:t>
            </w:r>
            <w:proofErr w:type="spellStart"/>
            <w:r w:rsidRPr="00762494">
              <w:rPr>
                <w:b/>
                <w:bCs/>
                <w:color w:val="000000"/>
                <w:sz w:val="20"/>
                <w:szCs w:val="20"/>
              </w:rPr>
              <w:t>ишмердикти</w:t>
            </w:r>
            <w:proofErr w:type="spellEnd"/>
            <w:r w:rsidRPr="00762494">
              <w:rPr>
                <w:b/>
                <w:bCs/>
                <w:color w:val="000000"/>
                <w:sz w:val="20"/>
                <w:szCs w:val="20"/>
              </w:rPr>
              <w:t xml:space="preserve"> </w:t>
            </w:r>
            <w:proofErr w:type="spellStart"/>
            <w:r w:rsidRPr="00762494">
              <w:rPr>
                <w:b/>
                <w:bCs/>
                <w:color w:val="000000"/>
                <w:sz w:val="20"/>
                <w:szCs w:val="20"/>
              </w:rPr>
              <w:t>жүргүзүүгү</w:t>
            </w:r>
            <w:proofErr w:type="spellEnd"/>
            <w:r w:rsidRPr="00762494">
              <w:rPr>
                <w:b/>
                <w:bCs/>
                <w:color w:val="000000"/>
                <w:sz w:val="20"/>
                <w:szCs w:val="20"/>
              </w:rPr>
              <w:br/>
              <w:t xml:space="preserve"> </w:t>
            </w:r>
            <w:proofErr w:type="spellStart"/>
            <w:r w:rsidRPr="00762494">
              <w:rPr>
                <w:b/>
                <w:bCs/>
                <w:color w:val="000000"/>
                <w:sz w:val="20"/>
                <w:szCs w:val="20"/>
              </w:rPr>
              <w:t>кеткен</w:t>
            </w:r>
            <w:proofErr w:type="spellEnd"/>
            <w:r w:rsidRPr="00762494">
              <w:rPr>
                <w:b/>
                <w:bCs/>
                <w:color w:val="000000"/>
                <w:sz w:val="20"/>
                <w:szCs w:val="20"/>
              </w:rPr>
              <w:t xml:space="preserve"> </w:t>
            </w:r>
            <w:proofErr w:type="spellStart"/>
            <w:r w:rsidRPr="00762494">
              <w:rPr>
                <w:b/>
                <w:bCs/>
                <w:color w:val="000000"/>
                <w:sz w:val="20"/>
                <w:szCs w:val="20"/>
              </w:rPr>
              <w:t>чыгымдар</w:t>
            </w:r>
            <w:proofErr w:type="spellEnd"/>
          </w:p>
        </w:tc>
        <w:tc>
          <w:tcPr>
            <w:tcW w:w="598" w:type="pct"/>
            <w:tcBorders>
              <w:top w:val="nil"/>
              <w:left w:val="nil"/>
              <w:bottom w:val="nil"/>
              <w:right w:val="nil"/>
            </w:tcBorders>
            <w:vAlign w:val="bottom"/>
            <w:hideMark/>
          </w:tcPr>
          <w:p w14:paraId="6E7E5A93" w14:textId="77777777" w:rsidR="00762494" w:rsidRPr="00762494" w:rsidRDefault="00762494" w:rsidP="00762494">
            <w:pPr>
              <w:jc w:val="right"/>
              <w:rPr>
                <w:b/>
                <w:bCs/>
                <w:sz w:val="20"/>
                <w:szCs w:val="20"/>
              </w:rPr>
            </w:pPr>
            <w:r w:rsidRPr="00762494">
              <w:rPr>
                <w:b/>
                <w:bCs/>
                <w:sz w:val="20"/>
                <w:szCs w:val="20"/>
              </w:rPr>
              <w:t>214 508,3</w:t>
            </w:r>
          </w:p>
        </w:tc>
        <w:tc>
          <w:tcPr>
            <w:tcW w:w="676" w:type="pct"/>
            <w:tcBorders>
              <w:top w:val="nil"/>
              <w:left w:val="nil"/>
              <w:bottom w:val="nil"/>
              <w:right w:val="nil"/>
            </w:tcBorders>
            <w:vAlign w:val="bottom"/>
            <w:hideMark/>
          </w:tcPr>
          <w:p w14:paraId="0065A83A" w14:textId="77777777" w:rsidR="00762494" w:rsidRPr="00762494" w:rsidRDefault="00762494" w:rsidP="00762494">
            <w:pPr>
              <w:jc w:val="right"/>
              <w:rPr>
                <w:b/>
                <w:bCs/>
                <w:sz w:val="20"/>
                <w:szCs w:val="20"/>
              </w:rPr>
            </w:pPr>
            <w:r w:rsidRPr="00762494">
              <w:rPr>
                <w:b/>
                <w:bCs/>
                <w:sz w:val="20"/>
                <w:szCs w:val="20"/>
              </w:rPr>
              <w:t>247 986,1</w:t>
            </w:r>
          </w:p>
        </w:tc>
        <w:tc>
          <w:tcPr>
            <w:tcW w:w="689" w:type="pct"/>
            <w:tcBorders>
              <w:top w:val="nil"/>
              <w:left w:val="nil"/>
              <w:bottom w:val="nil"/>
              <w:right w:val="nil"/>
            </w:tcBorders>
            <w:vAlign w:val="bottom"/>
            <w:hideMark/>
          </w:tcPr>
          <w:p w14:paraId="56F35F0F" w14:textId="77777777" w:rsidR="00762494" w:rsidRPr="00762494" w:rsidRDefault="00762494" w:rsidP="00762494">
            <w:pPr>
              <w:jc w:val="right"/>
              <w:rPr>
                <w:b/>
                <w:bCs/>
                <w:sz w:val="20"/>
                <w:szCs w:val="20"/>
              </w:rPr>
            </w:pPr>
            <w:r w:rsidRPr="00762494">
              <w:rPr>
                <w:b/>
                <w:bCs/>
                <w:sz w:val="20"/>
                <w:szCs w:val="20"/>
              </w:rPr>
              <w:t>80,1</w:t>
            </w:r>
          </w:p>
        </w:tc>
        <w:tc>
          <w:tcPr>
            <w:tcW w:w="706" w:type="pct"/>
            <w:tcBorders>
              <w:top w:val="nil"/>
              <w:left w:val="nil"/>
              <w:bottom w:val="nil"/>
              <w:right w:val="nil"/>
            </w:tcBorders>
            <w:vAlign w:val="bottom"/>
            <w:hideMark/>
          </w:tcPr>
          <w:p w14:paraId="51929FD0" w14:textId="77777777" w:rsidR="00762494" w:rsidRPr="00762494" w:rsidRDefault="00762494" w:rsidP="00762494">
            <w:pPr>
              <w:jc w:val="right"/>
              <w:rPr>
                <w:b/>
                <w:bCs/>
                <w:sz w:val="20"/>
                <w:szCs w:val="20"/>
              </w:rPr>
            </w:pPr>
            <w:r w:rsidRPr="00762494">
              <w:rPr>
                <w:b/>
                <w:bCs/>
                <w:sz w:val="20"/>
                <w:szCs w:val="20"/>
              </w:rPr>
              <w:t>83,2</w:t>
            </w:r>
          </w:p>
        </w:tc>
      </w:tr>
      <w:tr w:rsidR="00762494" w:rsidRPr="00762494" w14:paraId="5ED741F2" w14:textId="77777777" w:rsidTr="00ED5F92">
        <w:tc>
          <w:tcPr>
            <w:tcW w:w="2331" w:type="pct"/>
            <w:tcBorders>
              <w:top w:val="nil"/>
              <w:left w:val="nil"/>
              <w:bottom w:val="nil"/>
              <w:right w:val="nil"/>
            </w:tcBorders>
            <w:vAlign w:val="bottom"/>
            <w:hideMark/>
          </w:tcPr>
          <w:p w14:paraId="6D9F3D01" w14:textId="77777777" w:rsidR="00762494" w:rsidRPr="00762494" w:rsidRDefault="00762494" w:rsidP="00762494">
            <w:pPr>
              <w:spacing w:before="20" w:after="20"/>
              <w:ind w:left="170" w:hanging="57"/>
              <w:rPr>
                <w:color w:val="000000"/>
                <w:sz w:val="20"/>
                <w:szCs w:val="20"/>
                <w:lang w:val="ky-KG"/>
              </w:rPr>
            </w:pPr>
            <w:r w:rsidRPr="00762494">
              <w:rPr>
                <w:color w:val="000000"/>
                <w:sz w:val="20"/>
                <w:szCs w:val="20"/>
                <w:lang w:val="ky-KG"/>
              </w:rPr>
              <w:t>Жалпы багыттагы мамлекеттик кызматтар</w:t>
            </w:r>
          </w:p>
        </w:tc>
        <w:tc>
          <w:tcPr>
            <w:tcW w:w="598" w:type="pct"/>
            <w:tcBorders>
              <w:top w:val="nil"/>
              <w:left w:val="nil"/>
              <w:bottom w:val="nil"/>
              <w:right w:val="nil"/>
            </w:tcBorders>
            <w:vAlign w:val="bottom"/>
            <w:hideMark/>
          </w:tcPr>
          <w:p w14:paraId="10F43D96" w14:textId="77777777" w:rsidR="00762494" w:rsidRPr="00762494" w:rsidRDefault="00762494" w:rsidP="00762494">
            <w:pPr>
              <w:jc w:val="right"/>
              <w:rPr>
                <w:sz w:val="20"/>
                <w:szCs w:val="20"/>
              </w:rPr>
            </w:pPr>
            <w:r w:rsidRPr="00762494">
              <w:rPr>
                <w:sz w:val="20"/>
                <w:szCs w:val="20"/>
              </w:rPr>
              <w:t>37 798,1</w:t>
            </w:r>
          </w:p>
        </w:tc>
        <w:tc>
          <w:tcPr>
            <w:tcW w:w="676" w:type="pct"/>
            <w:tcBorders>
              <w:top w:val="nil"/>
              <w:left w:val="nil"/>
              <w:bottom w:val="nil"/>
              <w:right w:val="nil"/>
            </w:tcBorders>
            <w:vAlign w:val="bottom"/>
            <w:hideMark/>
          </w:tcPr>
          <w:p w14:paraId="04EB6A01" w14:textId="77777777" w:rsidR="00762494" w:rsidRPr="00762494" w:rsidRDefault="00762494" w:rsidP="00762494">
            <w:pPr>
              <w:jc w:val="right"/>
              <w:rPr>
                <w:sz w:val="20"/>
                <w:szCs w:val="20"/>
              </w:rPr>
            </w:pPr>
            <w:r w:rsidRPr="00762494">
              <w:rPr>
                <w:sz w:val="20"/>
                <w:szCs w:val="20"/>
              </w:rPr>
              <w:t>51 125,7</w:t>
            </w:r>
          </w:p>
        </w:tc>
        <w:tc>
          <w:tcPr>
            <w:tcW w:w="689" w:type="pct"/>
            <w:tcBorders>
              <w:top w:val="nil"/>
              <w:left w:val="nil"/>
              <w:bottom w:val="nil"/>
              <w:right w:val="nil"/>
            </w:tcBorders>
            <w:vAlign w:val="bottom"/>
            <w:hideMark/>
          </w:tcPr>
          <w:p w14:paraId="564E58EA" w14:textId="77777777" w:rsidR="00762494" w:rsidRPr="00762494" w:rsidRDefault="00762494" w:rsidP="00762494">
            <w:pPr>
              <w:jc w:val="right"/>
              <w:rPr>
                <w:sz w:val="20"/>
                <w:szCs w:val="20"/>
              </w:rPr>
            </w:pPr>
            <w:r w:rsidRPr="00762494">
              <w:rPr>
                <w:sz w:val="20"/>
                <w:szCs w:val="20"/>
              </w:rPr>
              <w:t>14,1</w:t>
            </w:r>
          </w:p>
        </w:tc>
        <w:tc>
          <w:tcPr>
            <w:tcW w:w="706" w:type="pct"/>
            <w:tcBorders>
              <w:top w:val="nil"/>
              <w:left w:val="nil"/>
              <w:bottom w:val="nil"/>
              <w:right w:val="nil"/>
            </w:tcBorders>
            <w:vAlign w:val="bottom"/>
            <w:hideMark/>
          </w:tcPr>
          <w:p w14:paraId="16B5FDD3" w14:textId="77777777" w:rsidR="00762494" w:rsidRPr="00762494" w:rsidRDefault="00762494" w:rsidP="00762494">
            <w:pPr>
              <w:jc w:val="right"/>
              <w:rPr>
                <w:sz w:val="20"/>
                <w:szCs w:val="20"/>
              </w:rPr>
            </w:pPr>
            <w:r w:rsidRPr="00762494">
              <w:rPr>
                <w:sz w:val="20"/>
                <w:szCs w:val="20"/>
              </w:rPr>
              <w:t>17,2</w:t>
            </w:r>
          </w:p>
        </w:tc>
      </w:tr>
      <w:tr w:rsidR="00762494" w:rsidRPr="00762494" w14:paraId="51D8E8F5" w14:textId="77777777" w:rsidTr="00ED5F92">
        <w:tc>
          <w:tcPr>
            <w:tcW w:w="2331" w:type="pct"/>
            <w:tcBorders>
              <w:top w:val="nil"/>
              <w:left w:val="nil"/>
              <w:bottom w:val="nil"/>
              <w:right w:val="nil"/>
            </w:tcBorders>
            <w:vAlign w:val="bottom"/>
            <w:hideMark/>
          </w:tcPr>
          <w:p w14:paraId="0309C6E5" w14:textId="77777777" w:rsidR="00762494" w:rsidRPr="00762494" w:rsidRDefault="00762494" w:rsidP="00762494">
            <w:pPr>
              <w:spacing w:before="20" w:after="20"/>
              <w:ind w:left="170" w:hanging="57"/>
              <w:rPr>
                <w:color w:val="000000"/>
                <w:sz w:val="20"/>
                <w:szCs w:val="20"/>
              </w:rPr>
            </w:pPr>
            <w:proofErr w:type="spellStart"/>
            <w:r w:rsidRPr="00762494">
              <w:rPr>
                <w:color w:val="000000"/>
                <w:sz w:val="20"/>
                <w:szCs w:val="20"/>
              </w:rPr>
              <w:t>Коргоо</w:t>
            </w:r>
            <w:proofErr w:type="spellEnd"/>
            <w:r w:rsidRPr="00762494">
              <w:rPr>
                <w:color w:val="000000"/>
                <w:sz w:val="20"/>
                <w:szCs w:val="20"/>
              </w:rPr>
              <w:t xml:space="preserve">, </w:t>
            </w:r>
            <w:proofErr w:type="spellStart"/>
            <w:r w:rsidRPr="00762494">
              <w:rPr>
                <w:color w:val="000000"/>
                <w:sz w:val="20"/>
                <w:szCs w:val="20"/>
              </w:rPr>
              <w:t>коомдук</w:t>
            </w:r>
            <w:proofErr w:type="spellEnd"/>
            <w:r w:rsidRPr="00762494">
              <w:rPr>
                <w:color w:val="000000"/>
                <w:sz w:val="20"/>
                <w:szCs w:val="20"/>
              </w:rPr>
              <w:t xml:space="preserve"> </w:t>
            </w:r>
            <w:proofErr w:type="spellStart"/>
            <w:r w:rsidRPr="00762494">
              <w:rPr>
                <w:color w:val="000000"/>
                <w:sz w:val="20"/>
                <w:szCs w:val="20"/>
              </w:rPr>
              <w:t>тартип</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rPr>
              <w:t xml:space="preserve"> </w:t>
            </w:r>
            <w:proofErr w:type="spellStart"/>
            <w:r w:rsidRPr="00762494">
              <w:rPr>
                <w:color w:val="000000"/>
                <w:sz w:val="20"/>
                <w:szCs w:val="20"/>
              </w:rPr>
              <w:t>коопсуздук</w:t>
            </w:r>
            <w:proofErr w:type="spellEnd"/>
          </w:p>
        </w:tc>
        <w:tc>
          <w:tcPr>
            <w:tcW w:w="598" w:type="pct"/>
            <w:tcBorders>
              <w:top w:val="nil"/>
              <w:left w:val="nil"/>
              <w:bottom w:val="nil"/>
              <w:right w:val="nil"/>
            </w:tcBorders>
            <w:vAlign w:val="bottom"/>
            <w:hideMark/>
          </w:tcPr>
          <w:p w14:paraId="291FFAD6" w14:textId="77777777" w:rsidR="00762494" w:rsidRPr="00762494" w:rsidRDefault="00762494" w:rsidP="00762494">
            <w:pPr>
              <w:jc w:val="right"/>
              <w:rPr>
                <w:sz w:val="20"/>
                <w:szCs w:val="20"/>
              </w:rPr>
            </w:pPr>
            <w:r w:rsidRPr="00762494">
              <w:rPr>
                <w:sz w:val="20"/>
                <w:szCs w:val="20"/>
              </w:rPr>
              <w:t>33 682,1</w:t>
            </w:r>
          </w:p>
        </w:tc>
        <w:tc>
          <w:tcPr>
            <w:tcW w:w="676" w:type="pct"/>
            <w:tcBorders>
              <w:top w:val="nil"/>
              <w:left w:val="nil"/>
              <w:bottom w:val="nil"/>
              <w:right w:val="nil"/>
            </w:tcBorders>
            <w:vAlign w:val="bottom"/>
            <w:hideMark/>
          </w:tcPr>
          <w:p w14:paraId="4AE6ADB3" w14:textId="77777777" w:rsidR="00762494" w:rsidRPr="00762494" w:rsidRDefault="00762494" w:rsidP="00762494">
            <w:pPr>
              <w:jc w:val="right"/>
              <w:rPr>
                <w:sz w:val="20"/>
                <w:szCs w:val="20"/>
              </w:rPr>
            </w:pPr>
            <w:r w:rsidRPr="00762494">
              <w:rPr>
                <w:sz w:val="20"/>
                <w:szCs w:val="20"/>
              </w:rPr>
              <w:t>34 958,0</w:t>
            </w:r>
          </w:p>
        </w:tc>
        <w:tc>
          <w:tcPr>
            <w:tcW w:w="689" w:type="pct"/>
            <w:tcBorders>
              <w:top w:val="nil"/>
              <w:left w:val="nil"/>
              <w:bottom w:val="nil"/>
              <w:right w:val="nil"/>
            </w:tcBorders>
            <w:vAlign w:val="bottom"/>
            <w:hideMark/>
          </w:tcPr>
          <w:p w14:paraId="0EA28139" w14:textId="77777777" w:rsidR="00762494" w:rsidRPr="00762494" w:rsidRDefault="00762494" w:rsidP="00762494">
            <w:pPr>
              <w:jc w:val="right"/>
              <w:rPr>
                <w:sz w:val="20"/>
                <w:szCs w:val="20"/>
              </w:rPr>
            </w:pPr>
            <w:r w:rsidRPr="00762494">
              <w:rPr>
                <w:sz w:val="20"/>
                <w:szCs w:val="20"/>
              </w:rPr>
              <w:t>12,6</w:t>
            </w:r>
          </w:p>
        </w:tc>
        <w:tc>
          <w:tcPr>
            <w:tcW w:w="706" w:type="pct"/>
            <w:tcBorders>
              <w:top w:val="nil"/>
              <w:left w:val="nil"/>
              <w:bottom w:val="nil"/>
              <w:right w:val="nil"/>
            </w:tcBorders>
            <w:vAlign w:val="bottom"/>
            <w:hideMark/>
          </w:tcPr>
          <w:p w14:paraId="0B442F58" w14:textId="77777777" w:rsidR="00762494" w:rsidRPr="00762494" w:rsidRDefault="00762494" w:rsidP="00762494">
            <w:pPr>
              <w:jc w:val="right"/>
              <w:rPr>
                <w:sz w:val="20"/>
                <w:szCs w:val="20"/>
              </w:rPr>
            </w:pPr>
            <w:r w:rsidRPr="00762494">
              <w:rPr>
                <w:sz w:val="20"/>
                <w:szCs w:val="20"/>
              </w:rPr>
              <w:t>11,7</w:t>
            </w:r>
          </w:p>
        </w:tc>
      </w:tr>
      <w:tr w:rsidR="00762494" w:rsidRPr="00762494" w14:paraId="48E29D93" w14:textId="77777777" w:rsidTr="00ED5F92">
        <w:tc>
          <w:tcPr>
            <w:tcW w:w="2331" w:type="pct"/>
            <w:tcBorders>
              <w:top w:val="nil"/>
              <w:left w:val="nil"/>
              <w:bottom w:val="nil"/>
              <w:right w:val="nil"/>
            </w:tcBorders>
            <w:vAlign w:val="bottom"/>
            <w:hideMark/>
          </w:tcPr>
          <w:p w14:paraId="096DDC5E" w14:textId="77777777" w:rsidR="00762494" w:rsidRPr="00762494" w:rsidRDefault="00762494" w:rsidP="00762494">
            <w:pPr>
              <w:spacing w:before="20" w:after="20"/>
              <w:ind w:left="170" w:hanging="57"/>
              <w:rPr>
                <w:color w:val="000000"/>
                <w:sz w:val="20"/>
                <w:szCs w:val="20"/>
                <w:lang w:val="ky-KG"/>
              </w:rPr>
            </w:pPr>
            <w:proofErr w:type="spellStart"/>
            <w:r w:rsidRPr="00762494">
              <w:rPr>
                <w:color w:val="000000"/>
                <w:sz w:val="20"/>
                <w:szCs w:val="20"/>
              </w:rPr>
              <w:t>Экономикалык</w:t>
            </w:r>
            <w:proofErr w:type="spellEnd"/>
            <w:r w:rsidRPr="00762494">
              <w:rPr>
                <w:color w:val="000000"/>
                <w:sz w:val="20"/>
                <w:szCs w:val="20"/>
              </w:rPr>
              <w:t xml:space="preserve"> </w:t>
            </w:r>
            <w:proofErr w:type="spellStart"/>
            <w:r w:rsidRPr="00762494">
              <w:rPr>
                <w:color w:val="000000"/>
                <w:sz w:val="20"/>
                <w:szCs w:val="20"/>
              </w:rPr>
              <w:t>ишмердик</w:t>
            </w:r>
            <w:proofErr w:type="spellEnd"/>
            <w:r w:rsidRPr="00762494">
              <w:rPr>
                <w:color w:val="000000"/>
                <w:sz w:val="20"/>
                <w:szCs w:val="20"/>
              </w:rPr>
              <w:t xml:space="preserve"> </w:t>
            </w:r>
            <w:r w:rsidRPr="00762494">
              <w:rPr>
                <w:color w:val="000000"/>
                <w:sz w:val="20"/>
                <w:szCs w:val="20"/>
                <w:lang w:val="ky-KG"/>
              </w:rPr>
              <w:t xml:space="preserve">менен </w:t>
            </w:r>
            <w:proofErr w:type="spellStart"/>
            <w:r w:rsidRPr="00762494">
              <w:rPr>
                <w:color w:val="000000"/>
                <w:sz w:val="20"/>
                <w:szCs w:val="20"/>
              </w:rPr>
              <w:t>байланышкан</w:t>
            </w:r>
            <w:proofErr w:type="spellEnd"/>
            <w:r w:rsidRPr="00762494">
              <w:rPr>
                <w:color w:val="000000"/>
                <w:sz w:val="20"/>
                <w:szCs w:val="20"/>
              </w:rPr>
              <w:t xml:space="preserve"> </w:t>
            </w:r>
            <w:proofErr w:type="spellStart"/>
            <w:r w:rsidRPr="00762494">
              <w:rPr>
                <w:color w:val="000000"/>
                <w:sz w:val="20"/>
                <w:szCs w:val="20"/>
              </w:rPr>
              <w:t>мамлекеттик</w:t>
            </w:r>
            <w:proofErr w:type="spellEnd"/>
            <w:r w:rsidRPr="00762494">
              <w:rPr>
                <w:color w:val="000000"/>
                <w:sz w:val="20"/>
                <w:szCs w:val="20"/>
              </w:rPr>
              <w:t xml:space="preserve"> </w:t>
            </w:r>
            <w:r w:rsidRPr="00762494">
              <w:rPr>
                <w:color w:val="000000"/>
                <w:sz w:val="20"/>
                <w:szCs w:val="20"/>
                <w:lang w:val="ky-KG"/>
              </w:rPr>
              <w:t>кызмат к</w:t>
            </w:r>
            <w:r w:rsidRPr="00762494">
              <w:rPr>
                <w:sz w:val="20"/>
                <w:szCs w:val="20"/>
              </w:rPr>
              <w:t>ө</w:t>
            </w:r>
            <w:r w:rsidRPr="00762494">
              <w:rPr>
                <w:color w:val="000000"/>
                <w:sz w:val="20"/>
                <w:szCs w:val="20"/>
                <w:lang w:val="ky-KG"/>
              </w:rPr>
              <w:t>рс</w:t>
            </w:r>
            <w:r w:rsidRPr="00762494">
              <w:rPr>
                <w:sz w:val="20"/>
                <w:szCs w:val="20"/>
              </w:rPr>
              <w:t>ө</w:t>
            </w:r>
            <w:r w:rsidRPr="00762494">
              <w:rPr>
                <w:color w:val="000000"/>
                <w:sz w:val="20"/>
                <w:szCs w:val="20"/>
                <w:lang w:val="ky-KG"/>
              </w:rPr>
              <w:t>түү</w:t>
            </w:r>
            <w:proofErr w:type="spellStart"/>
            <w:r w:rsidRPr="00762494">
              <w:rPr>
                <w:color w:val="000000"/>
                <w:sz w:val="20"/>
                <w:szCs w:val="20"/>
              </w:rPr>
              <w:t>л</w:t>
            </w:r>
            <w:r w:rsidRPr="00762494">
              <w:rPr>
                <w:sz w:val="20"/>
                <w:szCs w:val="20"/>
              </w:rPr>
              <w:t>ө</w:t>
            </w:r>
            <w:r w:rsidRPr="00762494">
              <w:rPr>
                <w:color w:val="000000"/>
                <w:sz w:val="20"/>
                <w:szCs w:val="20"/>
              </w:rPr>
              <w:t>р</w:t>
            </w:r>
            <w:proofErr w:type="spellEnd"/>
          </w:p>
        </w:tc>
        <w:tc>
          <w:tcPr>
            <w:tcW w:w="598" w:type="pct"/>
            <w:tcBorders>
              <w:top w:val="nil"/>
              <w:left w:val="nil"/>
              <w:bottom w:val="nil"/>
              <w:right w:val="nil"/>
            </w:tcBorders>
            <w:vAlign w:val="bottom"/>
            <w:hideMark/>
          </w:tcPr>
          <w:p w14:paraId="56ABC210" w14:textId="77777777" w:rsidR="00762494" w:rsidRPr="00762494" w:rsidRDefault="00762494" w:rsidP="00762494">
            <w:pPr>
              <w:jc w:val="right"/>
              <w:rPr>
                <w:sz w:val="20"/>
                <w:szCs w:val="20"/>
              </w:rPr>
            </w:pPr>
            <w:r w:rsidRPr="00762494">
              <w:rPr>
                <w:sz w:val="20"/>
                <w:szCs w:val="20"/>
              </w:rPr>
              <w:t>9 413,3</w:t>
            </w:r>
          </w:p>
        </w:tc>
        <w:tc>
          <w:tcPr>
            <w:tcW w:w="676" w:type="pct"/>
            <w:tcBorders>
              <w:top w:val="nil"/>
              <w:left w:val="nil"/>
              <w:bottom w:val="nil"/>
              <w:right w:val="nil"/>
            </w:tcBorders>
            <w:vAlign w:val="bottom"/>
            <w:hideMark/>
          </w:tcPr>
          <w:p w14:paraId="1640B755" w14:textId="77777777" w:rsidR="00762494" w:rsidRPr="00762494" w:rsidRDefault="00762494" w:rsidP="00762494">
            <w:pPr>
              <w:jc w:val="right"/>
              <w:rPr>
                <w:sz w:val="20"/>
                <w:szCs w:val="20"/>
              </w:rPr>
            </w:pPr>
            <w:r w:rsidRPr="00762494">
              <w:rPr>
                <w:sz w:val="20"/>
                <w:szCs w:val="20"/>
              </w:rPr>
              <w:t>26 868,5</w:t>
            </w:r>
          </w:p>
        </w:tc>
        <w:tc>
          <w:tcPr>
            <w:tcW w:w="689" w:type="pct"/>
            <w:tcBorders>
              <w:top w:val="nil"/>
              <w:left w:val="nil"/>
              <w:bottom w:val="nil"/>
              <w:right w:val="nil"/>
            </w:tcBorders>
            <w:vAlign w:val="bottom"/>
            <w:hideMark/>
          </w:tcPr>
          <w:p w14:paraId="4BC5F159" w14:textId="77777777" w:rsidR="00762494" w:rsidRPr="00762494" w:rsidRDefault="00762494" w:rsidP="00762494">
            <w:pPr>
              <w:jc w:val="right"/>
              <w:rPr>
                <w:sz w:val="20"/>
                <w:szCs w:val="20"/>
              </w:rPr>
            </w:pPr>
            <w:r w:rsidRPr="00762494">
              <w:rPr>
                <w:sz w:val="20"/>
                <w:szCs w:val="20"/>
              </w:rPr>
              <w:t>3,5</w:t>
            </w:r>
          </w:p>
        </w:tc>
        <w:tc>
          <w:tcPr>
            <w:tcW w:w="706" w:type="pct"/>
            <w:tcBorders>
              <w:top w:val="nil"/>
              <w:left w:val="nil"/>
              <w:bottom w:val="nil"/>
              <w:right w:val="nil"/>
            </w:tcBorders>
            <w:vAlign w:val="bottom"/>
            <w:hideMark/>
          </w:tcPr>
          <w:p w14:paraId="03C8C963" w14:textId="77777777" w:rsidR="00762494" w:rsidRPr="00762494" w:rsidRDefault="00762494" w:rsidP="00762494">
            <w:pPr>
              <w:jc w:val="right"/>
              <w:rPr>
                <w:sz w:val="20"/>
                <w:szCs w:val="20"/>
              </w:rPr>
            </w:pPr>
            <w:r w:rsidRPr="00762494">
              <w:rPr>
                <w:sz w:val="20"/>
                <w:szCs w:val="20"/>
              </w:rPr>
              <w:t>9,0</w:t>
            </w:r>
          </w:p>
        </w:tc>
      </w:tr>
      <w:tr w:rsidR="00762494" w:rsidRPr="00762494" w14:paraId="08C3607C" w14:textId="77777777" w:rsidTr="00ED5F92">
        <w:tc>
          <w:tcPr>
            <w:tcW w:w="2331" w:type="pct"/>
            <w:tcBorders>
              <w:top w:val="nil"/>
              <w:left w:val="nil"/>
              <w:bottom w:val="nil"/>
              <w:right w:val="nil"/>
            </w:tcBorders>
            <w:vAlign w:val="bottom"/>
            <w:hideMark/>
          </w:tcPr>
          <w:p w14:paraId="38C3FC99" w14:textId="77777777" w:rsidR="00762494" w:rsidRPr="00762494" w:rsidRDefault="00762494" w:rsidP="00762494">
            <w:pPr>
              <w:spacing w:before="20" w:after="20"/>
              <w:ind w:left="170" w:hanging="57"/>
              <w:rPr>
                <w:color w:val="000000"/>
                <w:sz w:val="20"/>
                <w:szCs w:val="20"/>
              </w:rPr>
            </w:pPr>
            <w:proofErr w:type="spellStart"/>
            <w:r w:rsidRPr="00762494">
              <w:rPr>
                <w:color w:val="000000"/>
                <w:sz w:val="20"/>
                <w:szCs w:val="20"/>
              </w:rPr>
              <w:t>Айлана</w:t>
            </w:r>
            <w:proofErr w:type="spellEnd"/>
            <w:r w:rsidRPr="00762494">
              <w:rPr>
                <w:color w:val="000000"/>
                <w:sz w:val="20"/>
                <w:szCs w:val="20"/>
                <w:lang w:val="ky-KG"/>
              </w:rPr>
              <w:t>-</w:t>
            </w:r>
            <w:proofErr w:type="spellStart"/>
            <w:r w:rsidRPr="00762494">
              <w:rPr>
                <w:color w:val="000000"/>
                <w:sz w:val="20"/>
                <w:szCs w:val="20"/>
              </w:rPr>
              <w:t>ч</w:t>
            </w:r>
            <w:r w:rsidRPr="00762494">
              <w:rPr>
                <w:sz w:val="20"/>
                <w:szCs w:val="20"/>
              </w:rPr>
              <w:t>ө</w:t>
            </w:r>
            <w:r w:rsidRPr="00762494">
              <w:rPr>
                <w:color w:val="000000"/>
                <w:sz w:val="20"/>
                <w:szCs w:val="20"/>
              </w:rPr>
              <w:t>йр</w:t>
            </w:r>
            <w:r w:rsidRPr="00762494">
              <w:rPr>
                <w:sz w:val="20"/>
                <w:szCs w:val="20"/>
              </w:rPr>
              <w:t>ө</w:t>
            </w:r>
            <w:r w:rsidRPr="00762494">
              <w:rPr>
                <w:color w:val="000000"/>
                <w:sz w:val="20"/>
                <w:szCs w:val="20"/>
              </w:rPr>
              <w:t>нү</w:t>
            </w:r>
            <w:proofErr w:type="spellEnd"/>
            <w:r w:rsidRPr="00762494">
              <w:rPr>
                <w:color w:val="000000"/>
                <w:sz w:val="20"/>
                <w:szCs w:val="20"/>
              </w:rPr>
              <w:t xml:space="preserve"> </w:t>
            </w:r>
            <w:proofErr w:type="spellStart"/>
            <w:r w:rsidRPr="00762494">
              <w:rPr>
                <w:color w:val="000000"/>
                <w:sz w:val="20"/>
                <w:szCs w:val="20"/>
              </w:rPr>
              <w:t>коргоо</w:t>
            </w:r>
            <w:proofErr w:type="spellEnd"/>
          </w:p>
        </w:tc>
        <w:tc>
          <w:tcPr>
            <w:tcW w:w="598" w:type="pct"/>
            <w:tcBorders>
              <w:top w:val="nil"/>
              <w:left w:val="nil"/>
              <w:bottom w:val="nil"/>
              <w:right w:val="nil"/>
            </w:tcBorders>
            <w:vAlign w:val="bottom"/>
            <w:hideMark/>
          </w:tcPr>
          <w:p w14:paraId="51BE5E82" w14:textId="77777777" w:rsidR="00762494" w:rsidRPr="00762494" w:rsidRDefault="00762494" w:rsidP="00762494">
            <w:pPr>
              <w:jc w:val="right"/>
              <w:rPr>
                <w:sz w:val="20"/>
                <w:szCs w:val="20"/>
              </w:rPr>
            </w:pPr>
            <w:r w:rsidRPr="00762494">
              <w:rPr>
                <w:sz w:val="20"/>
                <w:szCs w:val="20"/>
              </w:rPr>
              <w:t>1 178,6</w:t>
            </w:r>
          </w:p>
        </w:tc>
        <w:tc>
          <w:tcPr>
            <w:tcW w:w="676" w:type="pct"/>
            <w:tcBorders>
              <w:top w:val="nil"/>
              <w:left w:val="nil"/>
              <w:bottom w:val="nil"/>
              <w:right w:val="nil"/>
            </w:tcBorders>
            <w:vAlign w:val="bottom"/>
            <w:hideMark/>
          </w:tcPr>
          <w:p w14:paraId="0F3C94C5" w14:textId="77777777" w:rsidR="00762494" w:rsidRPr="00762494" w:rsidRDefault="00762494" w:rsidP="00762494">
            <w:pPr>
              <w:jc w:val="right"/>
              <w:rPr>
                <w:sz w:val="20"/>
                <w:szCs w:val="20"/>
              </w:rPr>
            </w:pPr>
            <w:r w:rsidRPr="00762494">
              <w:rPr>
                <w:sz w:val="20"/>
                <w:szCs w:val="20"/>
              </w:rPr>
              <w:t>2 098,3</w:t>
            </w:r>
          </w:p>
        </w:tc>
        <w:tc>
          <w:tcPr>
            <w:tcW w:w="689" w:type="pct"/>
            <w:tcBorders>
              <w:top w:val="nil"/>
              <w:left w:val="nil"/>
              <w:bottom w:val="nil"/>
              <w:right w:val="nil"/>
            </w:tcBorders>
            <w:vAlign w:val="bottom"/>
            <w:hideMark/>
          </w:tcPr>
          <w:p w14:paraId="2224007E" w14:textId="77777777" w:rsidR="00762494" w:rsidRPr="00762494" w:rsidRDefault="00762494" w:rsidP="00762494">
            <w:pPr>
              <w:jc w:val="right"/>
              <w:rPr>
                <w:sz w:val="20"/>
                <w:szCs w:val="20"/>
              </w:rPr>
            </w:pPr>
            <w:r w:rsidRPr="00762494">
              <w:rPr>
                <w:sz w:val="20"/>
                <w:szCs w:val="20"/>
              </w:rPr>
              <w:t>0,4</w:t>
            </w:r>
          </w:p>
        </w:tc>
        <w:tc>
          <w:tcPr>
            <w:tcW w:w="706" w:type="pct"/>
            <w:tcBorders>
              <w:top w:val="nil"/>
              <w:left w:val="nil"/>
              <w:bottom w:val="nil"/>
              <w:right w:val="nil"/>
            </w:tcBorders>
            <w:vAlign w:val="bottom"/>
            <w:hideMark/>
          </w:tcPr>
          <w:p w14:paraId="5A339AB8" w14:textId="77777777" w:rsidR="00762494" w:rsidRPr="00762494" w:rsidRDefault="00762494" w:rsidP="00762494">
            <w:pPr>
              <w:jc w:val="right"/>
              <w:rPr>
                <w:sz w:val="20"/>
                <w:szCs w:val="20"/>
              </w:rPr>
            </w:pPr>
            <w:r w:rsidRPr="00762494">
              <w:rPr>
                <w:sz w:val="20"/>
                <w:szCs w:val="20"/>
              </w:rPr>
              <w:t>0,7</w:t>
            </w:r>
          </w:p>
        </w:tc>
      </w:tr>
      <w:tr w:rsidR="00762494" w:rsidRPr="00762494" w14:paraId="72B27B0A" w14:textId="77777777" w:rsidTr="00ED5F92">
        <w:tc>
          <w:tcPr>
            <w:tcW w:w="2331" w:type="pct"/>
            <w:tcBorders>
              <w:top w:val="nil"/>
              <w:left w:val="nil"/>
              <w:bottom w:val="nil"/>
              <w:right w:val="nil"/>
            </w:tcBorders>
            <w:vAlign w:val="bottom"/>
            <w:hideMark/>
          </w:tcPr>
          <w:p w14:paraId="4A592E24" w14:textId="77777777" w:rsidR="00762494" w:rsidRPr="00762494" w:rsidRDefault="00762494" w:rsidP="00762494">
            <w:pPr>
              <w:spacing w:before="20" w:after="20"/>
              <w:ind w:left="170" w:hanging="57"/>
              <w:rPr>
                <w:color w:val="000000"/>
                <w:sz w:val="20"/>
                <w:szCs w:val="20"/>
              </w:rPr>
            </w:pPr>
            <w:proofErr w:type="spellStart"/>
            <w:r w:rsidRPr="00762494">
              <w:rPr>
                <w:color w:val="000000"/>
                <w:sz w:val="20"/>
                <w:szCs w:val="20"/>
              </w:rPr>
              <w:t>Турак</w:t>
            </w:r>
            <w:proofErr w:type="spellEnd"/>
            <w:r w:rsidRPr="00762494">
              <w:rPr>
                <w:color w:val="000000"/>
                <w:sz w:val="20"/>
                <w:szCs w:val="20"/>
              </w:rPr>
              <w:t xml:space="preserve"> </w:t>
            </w:r>
            <w:proofErr w:type="spellStart"/>
            <w:r w:rsidRPr="00762494">
              <w:rPr>
                <w:color w:val="000000"/>
                <w:sz w:val="20"/>
                <w:szCs w:val="20"/>
              </w:rPr>
              <w:t>жай</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rPr>
              <w:t xml:space="preserve"> </w:t>
            </w:r>
            <w:proofErr w:type="spellStart"/>
            <w:r w:rsidRPr="00762494">
              <w:rPr>
                <w:color w:val="000000"/>
                <w:sz w:val="20"/>
                <w:szCs w:val="20"/>
              </w:rPr>
              <w:t>коммуналдык</w:t>
            </w:r>
            <w:proofErr w:type="spellEnd"/>
            <w:r w:rsidRPr="00762494">
              <w:rPr>
                <w:color w:val="000000"/>
                <w:sz w:val="20"/>
                <w:szCs w:val="20"/>
              </w:rPr>
              <w:t xml:space="preserve"> </w:t>
            </w:r>
            <w:r w:rsidRPr="00762494">
              <w:rPr>
                <w:color w:val="000000"/>
                <w:sz w:val="20"/>
                <w:szCs w:val="20"/>
                <w:lang w:val="ky-KG"/>
              </w:rPr>
              <w:t>кызмат к</w:t>
            </w:r>
            <w:r w:rsidRPr="00762494">
              <w:rPr>
                <w:sz w:val="20"/>
                <w:szCs w:val="20"/>
              </w:rPr>
              <w:t>ө</w:t>
            </w:r>
            <w:r w:rsidRPr="00762494">
              <w:rPr>
                <w:color w:val="000000"/>
                <w:sz w:val="20"/>
                <w:szCs w:val="20"/>
                <w:lang w:val="ky-KG"/>
              </w:rPr>
              <w:t>рс</w:t>
            </w:r>
            <w:r w:rsidRPr="00762494">
              <w:rPr>
                <w:sz w:val="20"/>
                <w:szCs w:val="20"/>
              </w:rPr>
              <w:t>ө</w:t>
            </w:r>
            <w:r w:rsidRPr="00762494">
              <w:rPr>
                <w:color w:val="000000"/>
                <w:sz w:val="20"/>
                <w:szCs w:val="20"/>
                <w:lang w:val="ky-KG"/>
              </w:rPr>
              <w:t>түү</w:t>
            </w:r>
            <w:proofErr w:type="spellStart"/>
            <w:r w:rsidRPr="00762494">
              <w:rPr>
                <w:color w:val="000000"/>
                <w:sz w:val="20"/>
                <w:szCs w:val="20"/>
              </w:rPr>
              <w:t>л</w:t>
            </w:r>
            <w:r w:rsidRPr="00762494">
              <w:rPr>
                <w:sz w:val="20"/>
                <w:szCs w:val="20"/>
              </w:rPr>
              <w:t>ө</w:t>
            </w:r>
            <w:r w:rsidRPr="00762494">
              <w:rPr>
                <w:color w:val="000000"/>
                <w:sz w:val="20"/>
                <w:szCs w:val="20"/>
              </w:rPr>
              <w:t>р</w:t>
            </w:r>
            <w:proofErr w:type="spellEnd"/>
          </w:p>
        </w:tc>
        <w:tc>
          <w:tcPr>
            <w:tcW w:w="598" w:type="pct"/>
            <w:tcBorders>
              <w:top w:val="nil"/>
              <w:left w:val="nil"/>
              <w:bottom w:val="nil"/>
              <w:right w:val="nil"/>
            </w:tcBorders>
            <w:vAlign w:val="bottom"/>
            <w:hideMark/>
          </w:tcPr>
          <w:p w14:paraId="5A4C04A7" w14:textId="77777777" w:rsidR="00762494" w:rsidRPr="00762494" w:rsidRDefault="00762494" w:rsidP="00762494">
            <w:pPr>
              <w:jc w:val="right"/>
              <w:rPr>
                <w:sz w:val="20"/>
                <w:szCs w:val="20"/>
              </w:rPr>
            </w:pPr>
            <w:r w:rsidRPr="00762494">
              <w:rPr>
                <w:sz w:val="20"/>
                <w:szCs w:val="20"/>
              </w:rPr>
              <w:t>1 963,3</w:t>
            </w:r>
          </w:p>
        </w:tc>
        <w:tc>
          <w:tcPr>
            <w:tcW w:w="676" w:type="pct"/>
            <w:tcBorders>
              <w:top w:val="nil"/>
              <w:left w:val="nil"/>
              <w:bottom w:val="nil"/>
              <w:right w:val="nil"/>
            </w:tcBorders>
            <w:vAlign w:val="bottom"/>
            <w:hideMark/>
          </w:tcPr>
          <w:p w14:paraId="315B51E3" w14:textId="77777777" w:rsidR="00762494" w:rsidRPr="00762494" w:rsidRDefault="00762494" w:rsidP="00762494">
            <w:pPr>
              <w:jc w:val="right"/>
              <w:rPr>
                <w:sz w:val="20"/>
                <w:szCs w:val="20"/>
              </w:rPr>
            </w:pPr>
            <w:r w:rsidRPr="00762494">
              <w:rPr>
                <w:sz w:val="20"/>
                <w:szCs w:val="20"/>
              </w:rPr>
              <w:t>2 046,1</w:t>
            </w:r>
          </w:p>
        </w:tc>
        <w:tc>
          <w:tcPr>
            <w:tcW w:w="689" w:type="pct"/>
            <w:tcBorders>
              <w:top w:val="nil"/>
              <w:left w:val="nil"/>
              <w:bottom w:val="nil"/>
              <w:right w:val="nil"/>
            </w:tcBorders>
            <w:vAlign w:val="bottom"/>
            <w:hideMark/>
          </w:tcPr>
          <w:p w14:paraId="1761356D" w14:textId="77777777" w:rsidR="00762494" w:rsidRPr="00762494" w:rsidRDefault="00762494" w:rsidP="00762494">
            <w:pPr>
              <w:jc w:val="right"/>
              <w:rPr>
                <w:sz w:val="20"/>
                <w:szCs w:val="20"/>
              </w:rPr>
            </w:pPr>
            <w:r w:rsidRPr="00762494">
              <w:rPr>
                <w:sz w:val="20"/>
                <w:szCs w:val="20"/>
              </w:rPr>
              <w:t>0,7</w:t>
            </w:r>
          </w:p>
        </w:tc>
        <w:tc>
          <w:tcPr>
            <w:tcW w:w="706" w:type="pct"/>
            <w:tcBorders>
              <w:top w:val="nil"/>
              <w:left w:val="nil"/>
              <w:bottom w:val="nil"/>
              <w:right w:val="nil"/>
            </w:tcBorders>
            <w:vAlign w:val="bottom"/>
            <w:hideMark/>
          </w:tcPr>
          <w:p w14:paraId="074B66C6" w14:textId="77777777" w:rsidR="00762494" w:rsidRPr="00762494" w:rsidRDefault="00762494" w:rsidP="00762494">
            <w:pPr>
              <w:jc w:val="right"/>
              <w:rPr>
                <w:sz w:val="20"/>
                <w:szCs w:val="20"/>
              </w:rPr>
            </w:pPr>
            <w:r w:rsidRPr="00762494">
              <w:rPr>
                <w:sz w:val="20"/>
                <w:szCs w:val="20"/>
              </w:rPr>
              <w:t>0,7</w:t>
            </w:r>
          </w:p>
        </w:tc>
      </w:tr>
      <w:tr w:rsidR="00762494" w:rsidRPr="00762494" w14:paraId="0FECD384" w14:textId="77777777" w:rsidTr="00ED5F92">
        <w:tc>
          <w:tcPr>
            <w:tcW w:w="2331" w:type="pct"/>
            <w:tcBorders>
              <w:top w:val="nil"/>
              <w:left w:val="nil"/>
              <w:bottom w:val="nil"/>
              <w:right w:val="nil"/>
            </w:tcBorders>
            <w:vAlign w:val="bottom"/>
            <w:hideMark/>
          </w:tcPr>
          <w:p w14:paraId="442728EA" w14:textId="77777777" w:rsidR="00762494" w:rsidRPr="00762494" w:rsidRDefault="00762494" w:rsidP="00762494">
            <w:pPr>
              <w:spacing w:before="20" w:after="20"/>
              <w:ind w:left="170" w:hanging="57"/>
              <w:rPr>
                <w:color w:val="000000"/>
                <w:sz w:val="20"/>
                <w:szCs w:val="20"/>
              </w:rPr>
            </w:pPr>
            <w:proofErr w:type="spellStart"/>
            <w:r w:rsidRPr="00762494">
              <w:rPr>
                <w:color w:val="000000"/>
                <w:sz w:val="20"/>
                <w:szCs w:val="20"/>
              </w:rPr>
              <w:t>Саламаттыкты</w:t>
            </w:r>
            <w:proofErr w:type="spellEnd"/>
            <w:r w:rsidRPr="00762494">
              <w:rPr>
                <w:color w:val="000000"/>
                <w:sz w:val="20"/>
                <w:szCs w:val="20"/>
              </w:rPr>
              <w:t xml:space="preserve"> </w:t>
            </w:r>
            <w:proofErr w:type="spellStart"/>
            <w:r w:rsidRPr="00762494">
              <w:rPr>
                <w:color w:val="000000"/>
                <w:sz w:val="20"/>
                <w:szCs w:val="20"/>
              </w:rPr>
              <w:t>сактоо</w:t>
            </w:r>
            <w:proofErr w:type="spellEnd"/>
          </w:p>
        </w:tc>
        <w:tc>
          <w:tcPr>
            <w:tcW w:w="598" w:type="pct"/>
            <w:tcBorders>
              <w:top w:val="nil"/>
              <w:left w:val="nil"/>
              <w:bottom w:val="nil"/>
              <w:right w:val="nil"/>
            </w:tcBorders>
            <w:vAlign w:val="bottom"/>
            <w:hideMark/>
          </w:tcPr>
          <w:p w14:paraId="2D5983A2" w14:textId="77777777" w:rsidR="00762494" w:rsidRPr="00762494" w:rsidRDefault="00762494" w:rsidP="00762494">
            <w:pPr>
              <w:jc w:val="right"/>
              <w:rPr>
                <w:sz w:val="20"/>
                <w:szCs w:val="20"/>
              </w:rPr>
            </w:pPr>
            <w:r w:rsidRPr="00762494">
              <w:rPr>
                <w:sz w:val="20"/>
                <w:szCs w:val="20"/>
              </w:rPr>
              <w:t>24 214,5</w:t>
            </w:r>
          </w:p>
        </w:tc>
        <w:tc>
          <w:tcPr>
            <w:tcW w:w="676" w:type="pct"/>
            <w:tcBorders>
              <w:top w:val="nil"/>
              <w:left w:val="nil"/>
              <w:bottom w:val="nil"/>
              <w:right w:val="nil"/>
            </w:tcBorders>
            <w:vAlign w:val="bottom"/>
            <w:hideMark/>
          </w:tcPr>
          <w:p w14:paraId="5E1BA389" w14:textId="77777777" w:rsidR="00762494" w:rsidRPr="00762494" w:rsidRDefault="00762494" w:rsidP="00762494">
            <w:pPr>
              <w:jc w:val="right"/>
              <w:rPr>
                <w:sz w:val="20"/>
                <w:szCs w:val="20"/>
              </w:rPr>
            </w:pPr>
            <w:r w:rsidRPr="00762494">
              <w:rPr>
                <w:sz w:val="20"/>
                <w:szCs w:val="20"/>
              </w:rPr>
              <w:t>24 772,2</w:t>
            </w:r>
          </w:p>
        </w:tc>
        <w:tc>
          <w:tcPr>
            <w:tcW w:w="689" w:type="pct"/>
            <w:tcBorders>
              <w:top w:val="nil"/>
              <w:left w:val="nil"/>
              <w:bottom w:val="nil"/>
              <w:right w:val="nil"/>
            </w:tcBorders>
            <w:vAlign w:val="bottom"/>
            <w:hideMark/>
          </w:tcPr>
          <w:p w14:paraId="655D95C2" w14:textId="77777777" w:rsidR="00762494" w:rsidRPr="00762494" w:rsidRDefault="00762494" w:rsidP="00762494">
            <w:pPr>
              <w:jc w:val="right"/>
              <w:rPr>
                <w:sz w:val="20"/>
                <w:szCs w:val="20"/>
              </w:rPr>
            </w:pPr>
            <w:r w:rsidRPr="00762494">
              <w:rPr>
                <w:sz w:val="20"/>
                <w:szCs w:val="20"/>
              </w:rPr>
              <w:t>9,0</w:t>
            </w:r>
          </w:p>
        </w:tc>
        <w:tc>
          <w:tcPr>
            <w:tcW w:w="706" w:type="pct"/>
            <w:tcBorders>
              <w:top w:val="nil"/>
              <w:left w:val="nil"/>
              <w:bottom w:val="nil"/>
              <w:right w:val="nil"/>
            </w:tcBorders>
            <w:vAlign w:val="bottom"/>
            <w:hideMark/>
          </w:tcPr>
          <w:p w14:paraId="52472F42" w14:textId="77777777" w:rsidR="00762494" w:rsidRPr="00762494" w:rsidRDefault="00762494" w:rsidP="00762494">
            <w:pPr>
              <w:jc w:val="right"/>
              <w:rPr>
                <w:sz w:val="20"/>
                <w:szCs w:val="20"/>
              </w:rPr>
            </w:pPr>
            <w:r w:rsidRPr="00762494">
              <w:rPr>
                <w:sz w:val="20"/>
                <w:szCs w:val="20"/>
              </w:rPr>
              <w:t>8,3</w:t>
            </w:r>
          </w:p>
        </w:tc>
      </w:tr>
      <w:tr w:rsidR="00762494" w:rsidRPr="00762494" w14:paraId="7B1D425D" w14:textId="77777777" w:rsidTr="00ED5F92">
        <w:tc>
          <w:tcPr>
            <w:tcW w:w="2331" w:type="pct"/>
            <w:tcBorders>
              <w:top w:val="nil"/>
              <w:left w:val="nil"/>
              <w:bottom w:val="nil"/>
              <w:right w:val="nil"/>
            </w:tcBorders>
            <w:vAlign w:val="bottom"/>
            <w:hideMark/>
          </w:tcPr>
          <w:p w14:paraId="0B7B2EF2" w14:textId="77777777" w:rsidR="00762494" w:rsidRPr="00762494" w:rsidRDefault="00762494" w:rsidP="00762494">
            <w:pPr>
              <w:spacing w:before="20" w:after="20"/>
              <w:ind w:left="170" w:hanging="57"/>
              <w:rPr>
                <w:color w:val="000000"/>
                <w:sz w:val="20"/>
                <w:szCs w:val="20"/>
              </w:rPr>
            </w:pPr>
            <w:r w:rsidRPr="00762494">
              <w:rPr>
                <w:color w:val="000000"/>
                <w:sz w:val="20"/>
                <w:szCs w:val="20"/>
              </w:rPr>
              <w:t xml:space="preserve">Эс </w:t>
            </w:r>
            <w:proofErr w:type="spellStart"/>
            <w:r w:rsidRPr="00762494">
              <w:rPr>
                <w:color w:val="000000"/>
                <w:sz w:val="20"/>
                <w:szCs w:val="20"/>
              </w:rPr>
              <w:t>алуу</w:t>
            </w:r>
            <w:proofErr w:type="spellEnd"/>
            <w:r w:rsidRPr="00762494">
              <w:rPr>
                <w:color w:val="000000"/>
                <w:sz w:val="20"/>
                <w:szCs w:val="20"/>
              </w:rPr>
              <w:t xml:space="preserve">, </w:t>
            </w:r>
            <w:proofErr w:type="spellStart"/>
            <w:r w:rsidRPr="00762494">
              <w:rPr>
                <w:color w:val="000000"/>
                <w:sz w:val="20"/>
                <w:szCs w:val="20"/>
              </w:rPr>
              <w:t>маданият</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rPr>
              <w:t xml:space="preserve"> дин</w:t>
            </w:r>
          </w:p>
        </w:tc>
        <w:tc>
          <w:tcPr>
            <w:tcW w:w="598" w:type="pct"/>
            <w:tcBorders>
              <w:top w:val="nil"/>
              <w:left w:val="nil"/>
              <w:bottom w:val="nil"/>
              <w:right w:val="nil"/>
            </w:tcBorders>
            <w:vAlign w:val="bottom"/>
            <w:hideMark/>
          </w:tcPr>
          <w:p w14:paraId="0FC4B20A" w14:textId="77777777" w:rsidR="00762494" w:rsidRPr="00762494" w:rsidRDefault="00762494" w:rsidP="00762494">
            <w:pPr>
              <w:jc w:val="right"/>
              <w:rPr>
                <w:sz w:val="20"/>
                <w:szCs w:val="20"/>
              </w:rPr>
            </w:pPr>
            <w:r w:rsidRPr="00762494">
              <w:rPr>
                <w:sz w:val="20"/>
                <w:szCs w:val="20"/>
              </w:rPr>
              <w:t>4 993,6</w:t>
            </w:r>
          </w:p>
        </w:tc>
        <w:tc>
          <w:tcPr>
            <w:tcW w:w="676" w:type="pct"/>
            <w:tcBorders>
              <w:top w:val="nil"/>
              <w:left w:val="nil"/>
              <w:bottom w:val="nil"/>
              <w:right w:val="nil"/>
            </w:tcBorders>
            <w:vAlign w:val="bottom"/>
            <w:hideMark/>
          </w:tcPr>
          <w:p w14:paraId="07EEDEFC" w14:textId="77777777" w:rsidR="00762494" w:rsidRPr="00762494" w:rsidRDefault="00762494" w:rsidP="00762494">
            <w:pPr>
              <w:jc w:val="right"/>
              <w:rPr>
                <w:sz w:val="20"/>
                <w:szCs w:val="20"/>
              </w:rPr>
            </w:pPr>
            <w:r w:rsidRPr="00762494">
              <w:rPr>
                <w:sz w:val="20"/>
                <w:szCs w:val="20"/>
              </w:rPr>
              <w:t>5 383,4</w:t>
            </w:r>
          </w:p>
        </w:tc>
        <w:tc>
          <w:tcPr>
            <w:tcW w:w="689" w:type="pct"/>
            <w:tcBorders>
              <w:top w:val="nil"/>
              <w:left w:val="nil"/>
              <w:bottom w:val="nil"/>
              <w:right w:val="nil"/>
            </w:tcBorders>
            <w:vAlign w:val="bottom"/>
            <w:hideMark/>
          </w:tcPr>
          <w:p w14:paraId="71ED299C" w14:textId="77777777" w:rsidR="00762494" w:rsidRPr="00762494" w:rsidRDefault="00762494" w:rsidP="00762494">
            <w:pPr>
              <w:jc w:val="right"/>
              <w:rPr>
                <w:sz w:val="20"/>
                <w:szCs w:val="20"/>
              </w:rPr>
            </w:pPr>
            <w:r w:rsidRPr="00762494">
              <w:rPr>
                <w:sz w:val="20"/>
                <w:szCs w:val="20"/>
              </w:rPr>
              <w:t>1,9</w:t>
            </w:r>
          </w:p>
        </w:tc>
        <w:tc>
          <w:tcPr>
            <w:tcW w:w="706" w:type="pct"/>
            <w:tcBorders>
              <w:top w:val="nil"/>
              <w:left w:val="nil"/>
              <w:bottom w:val="nil"/>
              <w:right w:val="nil"/>
            </w:tcBorders>
            <w:vAlign w:val="bottom"/>
            <w:hideMark/>
          </w:tcPr>
          <w:p w14:paraId="32622B20" w14:textId="77777777" w:rsidR="00762494" w:rsidRPr="00762494" w:rsidRDefault="00762494" w:rsidP="00762494">
            <w:pPr>
              <w:jc w:val="right"/>
              <w:rPr>
                <w:sz w:val="20"/>
                <w:szCs w:val="20"/>
              </w:rPr>
            </w:pPr>
            <w:r w:rsidRPr="00762494">
              <w:rPr>
                <w:sz w:val="20"/>
                <w:szCs w:val="20"/>
              </w:rPr>
              <w:t>1,8</w:t>
            </w:r>
          </w:p>
        </w:tc>
      </w:tr>
      <w:tr w:rsidR="00762494" w:rsidRPr="00762494" w14:paraId="52ABE636" w14:textId="77777777" w:rsidTr="00ED5F92">
        <w:tc>
          <w:tcPr>
            <w:tcW w:w="2331" w:type="pct"/>
            <w:tcBorders>
              <w:top w:val="nil"/>
              <w:left w:val="nil"/>
              <w:bottom w:val="nil"/>
              <w:right w:val="nil"/>
            </w:tcBorders>
            <w:vAlign w:val="bottom"/>
            <w:hideMark/>
          </w:tcPr>
          <w:p w14:paraId="2C87DE86" w14:textId="77777777" w:rsidR="00762494" w:rsidRPr="00762494" w:rsidRDefault="00762494" w:rsidP="00762494">
            <w:pPr>
              <w:spacing w:before="20" w:after="20"/>
              <w:ind w:left="170" w:hanging="57"/>
              <w:rPr>
                <w:color w:val="000000"/>
                <w:sz w:val="20"/>
                <w:szCs w:val="20"/>
              </w:rPr>
            </w:pPr>
            <w:proofErr w:type="spellStart"/>
            <w:r w:rsidRPr="00762494">
              <w:rPr>
                <w:color w:val="000000"/>
                <w:sz w:val="20"/>
                <w:szCs w:val="20"/>
              </w:rPr>
              <w:t>Билим</w:t>
            </w:r>
            <w:proofErr w:type="spellEnd"/>
            <w:r w:rsidRPr="00762494">
              <w:rPr>
                <w:color w:val="000000"/>
                <w:sz w:val="20"/>
                <w:szCs w:val="20"/>
              </w:rPr>
              <w:t xml:space="preserve"> </w:t>
            </w:r>
            <w:proofErr w:type="spellStart"/>
            <w:r w:rsidRPr="00762494">
              <w:rPr>
                <w:color w:val="000000"/>
                <w:sz w:val="20"/>
                <w:szCs w:val="20"/>
              </w:rPr>
              <w:t>берүү</w:t>
            </w:r>
            <w:proofErr w:type="spellEnd"/>
          </w:p>
        </w:tc>
        <w:tc>
          <w:tcPr>
            <w:tcW w:w="598" w:type="pct"/>
            <w:tcBorders>
              <w:top w:val="nil"/>
              <w:left w:val="nil"/>
              <w:bottom w:val="nil"/>
              <w:right w:val="nil"/>
            </w:tcBorders>
            <w:vAlign w:val="bottom"/>
            <w:hideMark/>
          </w:tcPr>
          <w:p w14:paraId="73709484" w14:textId="77777777" w:rsidR="00762494" w:rsidRPr="00762494" w:rsidRDefault="00762494" w:rsidP="00762494">
            <w:pPr>
              <w:jc w:val="right"/>
              <w:rPr>
                <w:sz w:val="20"/>
                <w:szCs w:val="20"/>
              </w:rPr>
            </w:pPr>
            <w:r w:rsidRPr="00762494">
              <w:rPr>
                <w:sz w:val="20"/>
                <w:szCs w:val="20"/>
              </w:rPr>
              <w:t>50 876,2</w:t>
            </w:r>
          </w:p>
        </w:tc>
        <w:tc>
          <w:tcPr>
            <w:tcW w:w="676" w:type="pct"/>
            <w:tcBorders>
              <w:top w:val="nil"/>
              <w:left w:val="nil"/>
              <w:bottom w:val="nil"/>
              <w:right w:val="nil"/>
            </w:tcBorders>
            <w:vAlign w:val="bottom"/>
            <w:hideMark/>
          </w:tcPr>
          <w:p w14:paraId="40FE83FD" w14:textId="77777777" w:rsidR="00762494" w:rsidRPr="00762494" w:rsidRDefault="00762494" w:rsidP="00762494">
            <w:pPr>
              <w:jc w:val="right"/>
              <w:rPr>
                <w:sz w:val="20"/>
                <w:szCs w:val="20"/>
              </w:rPr>
            </w:pPr>
            <w:r w:rsidRPr="00762494">
              <w:rPr>
                <w:sz w:val="20"/>
                <w:szCs w:val="20"/>
              </w:rPr>
              <w:t>49 510,5</w:t>
            </w:r>
          </w:p>
        </w:tc>
        <w:tc>
          <w:tcPr>
            <w:tcW w:w="689" w:type="pct"/>
            <w:tcBorders>
              <w:top w:val="nil"/>
              <w:left w:val="nil"/>
              <w:bottom w:val="nil"/>
              <w:right w:val="nil"/>
            </w:tcBorders>
            <w:vAlign w:val="bottom"/>
            <w:hideMark/>
          </w:tcPr>
          <w:p w14:paraId="7F1A5A72" w14:textId="77777777" w:rsidR="00762494" w:rsidRPr="00762494" w:rsidRDefault="00762494" w:rsidP="00762494">
            <w:pPr>
              <w:jc w:val="right"/>
              <w:rPr>
                <w:sz w:val="20"/>
                <w:szCs w:val="20"/>
              </w:rPr>
            </w:pPr>
            <w:r w:rsidRPr="00762494">
              <w:rPr>
                <w:sz w:val="20"/>
                <w:szCs w:val="20"/>
              </w:rPr>
              <w:t>19,0</w:t>
            </w:r>
          </w:p>
        </w:tc>
        <w:tc>
          <w:tcPr>
            <w:tcW w:w="706" w:type="pct"/>
            <w:tcBorders>
              <w:top w:val="nil"/>
              <w:left w:val="nil"/>
              <w:bottom w:val="nil"/>
              <w:right w:val="nil"/>
            </w:tcBorders>
            <w:vAlign w:val="bottom"/>
            <w:hideMark/>
          </w:tcPr>
          <w:p w14:paraId="310CC9F1" w14:textId="77777777" w:rsidR="00762494" w:rsidRPr="00762494" w:rsidRDefault="00762494" w:rsidP="00762494">
            <w:pPr>
              <w:jc w:val="right"/>
              <w:rPr>
                <w:sz w:val="20"/>
                <w:szCs w:val="20"/>
              </w:rPr>
            </w:pPr>
            <w:r w:rsidRPr="00762494">
              <w:rPr>
                <w:sz w:val="20"/>
                <w:szCs w:val="20"/>
              </w:rPr>
              <w:t>16,6</w:t>
            </w:r>
          </w:p>
        </w:tc>
      </w:tr>
      <w:tr w:rsidR="00762494" w:rsidRPr="00762494" w14:paraId="7BA5C04A" w14:textId="77777777" w:rsidTr="00ED5F92">
        <w:tc>
          <w:tcPr>
            <w:tcW w:w="2331" w:type="pct"/>
            <w:tcBorders>
              <w:top w:val="nil"/>
              <w:left w:val="nil"/>
              <w:bottom w:val="nil"/>
              <w:right w:val="nil"/>
            </w:tcBorders>
            <w:vAlign w:val="bottom"/>
            <w:hideMark/>
          </w:tcPr>
          <w:p w14:paraId="27AB8048" w14:textId="77777777" w:rsidR="00762494" w:rsidRPr="00762494" w:rsidRDefault="00762494" w:rsidP="00762494">
            <w:pPr>
              <w:spacing w:before="20"/>
              <w:ind w:left="170" w:hanging="57"/>
              <w:rPr>
                <w:color w:val="000000"/>
                <w:sz w:val="20"/>
                <w:szCs w:val="20"/>
              </w:rPr>
            </w:pPr>
            <w:proofErr w:type="spellStart"/>
            <w:r w:rsidRPr="00762494">
              <w:rPr>
                <w:color w:val="000000"/>
                <w:sz w:val="20"/>
                <w:szCs w:val="20"/>
              </w:rPr>
              <w:t>Социалдык</w:t>
            </w:r>
            <w:proofErr w:type="spellEnd"/>
            <w:r w:rsidRPr="00762494">
              <w:rPr>
                <w:color w:val="000000"/>
                <w:sz w:val="20"/>
                <w:szCs w:val="20"/>
              </w:rPr>
              <w:t xml:space="preserve"> </w:t>
            </w:r>
            <w:proofErr w:type="spellStart"/>
            <w:r w:rsidRPr="00762494">
              <w:rPr>
                <w:color w:val="000000"/>
                <w:sz w:val="20"/>
                <w:szCs w:val="20"/>
              </w:rPr>
              <w:t>коргоо</w:t>
            </w:r>
            <w:proofErr w:type="spellEnd"/>
          </w:p>
        </w:tc>
        <w:tc>
          <w:tcPr>
            <w:tcW w:w="598" w:type="pct"/>
            <w:tcBorders>
              <w:top w:val="nil"/>
              <w:left w:val="nil"/>
              <w:bottom w:val="nil"/>
              <w:right w:val="nil"/>
            </w:tcBorders>
            <w:vAlign w:val="bottom"/>
            <w:hideMark/>
          </w:tcPr>
          <w:p w14:paraId="79651BC0" w14:textId="77777777" w:rsidR="00762494" w:rsidRPr="00762494" w:rsidRDefault="00762494" w:rsidP="00762494">
            <w:pPr>
              <w:jc w:val="right"/>
              <w:rPr>
                <w:sz w:val="20"/>
                <w:szCs w:val="20"/>
              </w:rPr>
            </w:pPr>
            <w:r w:rsidRPr="00762494">
              <w:rPr>
                <w:sz w:val="20"/>
                <w:szCs w:val="20"/>
              </w:rPr>
              <w:t>50 388,5</w:t>
            </w:r>
          </w:p>
        </w:tc>
        <w:tc>
          <w:tcPr>
            <w:tcW w:w="676" w:type="pct"/>
            <w:tcBorders>
              <w:top w:val="nil"/>
              <w:left w:val="nil"/>
              <w:bottom w:val="nil"/>
              <w:right w:val="nil"/>
            </w:tcBorders>
            <w:vAlign w:val="bottom"/>
            <w:hideMark/>
          </w:tcPr>
          <w:p w14:paraId="36E68D89" w14:textId="77777777" w:rsidR="00762494" w:rsidRPr="00762494" w:rsidRDefault="00762494" w:rsidP="00762494">
            <w:pPr>
              <w:jc w:val="right"/>
              <w:rPr>
                <w:sz w:val="20"/>
                <w:szCs w:val="20"/>
              </w:rPr>
            </w:pPr>
            <w:r w:rsidRPr="00762494">
              <w:rPr>
                <w:sz w:val="20"/>
                <w:szCs w:val="20"/>
              </w:rPr>
              <w:t>51 223,5</w:t>
            </w:r>
          </w:p>
        </w:tc>
        <w:tc>
          <w:tcPr>
            <w:tcW w:w="689" w:type="pct"/>
            <w:tcBorders>
              <w:top w:val="nil"/>
              <w:left w:val="nil"/>
              <w:bottom w:val="nil"/>
              <w:right w:val="nil"/>
            </w:tcBorders>
            <w:vAlign w:val="bottom"/>
            <w:hideMark/>
          </w:tcPr>
          <w:p w14:paraId="45D0931E" w14:textId="77777777" w:rsidR="00762494" w:rsidRPr="00762494" w:rsidRDefault="00762494" w:rsidP="00762494">
            <w:pPr>
              <w:jc w:val="right"/>
              <w:rPr>
                <w:sz w:val="20"/>
                <w:szCs w:val="20"/>
              </w:rPr>
            </w:pPr>
            <w:r w:rsidRPr="00762494">
              <w:rPr>
                <w:sz w:val="20"/>
                <w:szCs w:val="20"/>
              </w:rPr>
              <w:t>18,8</w:t>
            </w:r>
          </w:p>
        </w:tc>
        <w:tc>
          <w:tcPr>
            <w:tcW w:w="706" w:type="pct"/>
            <w:tcBorders>
              <w:top w:val="nil"/>
              <w:left w:val="nil"/>
              <w:bottom w:val="nil"/>
              <w:right w:val="nil"/>
            </w:tcBorders>
            <w:vAlign w:val="bottom"/>
            <w:hideMark/>
          </w:tcPr>
          <w:p w14:paraId="6DA8B146" w14:textId="77777777" w:rsidR="00762494" w:rsidRPr="00762494" w:rsidRDefault="00762494" w:rsidP="00762494">
            <w:pPr>
              <w:jc w:val="right"/>
              <w:rPr>
                <w:sz w:val="20"/>
                <w:szCs w:val="20"/>
              </w:rPr>
            </w:pPr>
            <w:r w:rsidRPr="00762494">
              <w:rPr>
                <w:sz w:val="20"/>
                <w:szCs w:val="20"/>
              </w:rPr>
              <w:t>17,2</w:t>
            </w:r>
          </w:p>
        </w:tc>
      </w:tr>
      <w:tr w:rsidR="00762494" w:rsidRPr="00762494" w14:paraId="47A8F72D" w14:textId="77777777" w:rsidTr="00ED5F92">
        <w:tc>
          <w:tcPr>
            <w:tcW w:w="2331" w:type="pct"/>
            <w:tcBorders>
              <w:top w:val="nil"/>
              <w:left w:val="nil"/>
              <w:bottom w:val="nil"/>
              <w:right w:val="nil"/>
            </w:tcBorders>
            <w:vAlign w:val="bottom"/>
            <w:hideMark/>
          </w:tcPr>
          <w:p w14:paraId="20CECC73" w14:textId="77777777" w:rsidR="00762494" w:rsidRPr="00762494" w:rsidRDefault="00762494" w:rsidP="00762494">
            <w:pPr>
              <w:spacing w:before="20"/>
              <w:ind w:left="57" w:hanging="57"/>
              <w:rPr>
                <w:b/>
                <w:bCs/>
                <w:color w:val="000000"/>
                <w:sz w:val="20"/>
                <w:szCs w:val="20"/>
              </w:rPr>
            </w:pPr>
            <w:proofErr w:type="spellStart"/>
            <w:r w:rsidRPr="00762494">
              <w:rPr>
                <w:b/>
                <w:bCs/>
                <w:color w:val="000000"/>
                <w:sz w:val="20"/>
                <w:szCs w:val="20"/>
              </w:rPr>
              <w:t>Финансылык</w:t>
            </w:r>
            <w:proofErr w:type="spellEnd"/>
            <w:r w:rsidRPr="00762494">
              <w:rPr>
                <w:b/>
                <w:bCs/>
                <w:color w:val="000000"/>
                <w:sz w:val="20"/>
                <w:szCs w:val="20"/>
              </w:rPr>
              <w:t xml:space="preserve"> </w:t>
            </w:r>
            <w:proofErr w:type="spellStart"/>
            <w:r w:rsidRPr="00762494">
              <w:rPr>
                <w:b/>
                <w:bCs/>
                <w:color w:val="000000"/>
                <w:sz w:val="20"/>
                <w:szCs w:val="20"/>
              </w:rPr>
              <w:t>эмес</w:t>
            </w:r>
            <w:proofErr w:type="spellEnd"/>
            <w:r w:rsidRPr="00762494">
              <w:rPr>
                <w:b/>
                <w:bCs/>
                <w:color w:val="000000"/>
                <w:sz w:val="20"/>
                <w:szCs w:val="20"/>
              </w:rPr>
              <w:t xml:space="preserve"> </w:t>
            </w:r>
            <w:proofErr w:type="spellStart"/>
            <w:r w:rsidRPr="00762494">
              <w:rPr>
                <w:b/>
                <w:bCs/>
                <w:color w:val="000000"/>
                <w:sz w:val="20"/>
                <w:szCs w:val="20"/>
              </w:rPr>
              <w:t>активдерди</w:t>
            </w:r>
            <w:proofErr w:type="spellEnd"/>
            <w:r w:rsidRPr="00762494">
              <w:rPr>
                <w:b/>
                <w:bCs/>
                <w:color w:val="000000"/>
                <w:sz w:val="20"/>
                <w:szCs w:val="20"/>
              </w:rPr>
              <w:t xml:space="preserve"> </w:t>
            </w:r>
            <w:proofErr w:type="spellStart"/>
            <w:r w:rsidRPr="00762494">
              <w:rPr>
                <w:b/>
                <w:bCs/>
                <w:color w:val="000000"/>
                <w:sz w:val="20"/>
                <w:szCs w:val="20"/>
              </w:rPr>
              <w:t>сатып</w:t>
            </w:r>
            <w:proofErr w:type="spellEnd"/>
            <w:r w:rsidRPr="00762494">
              <w:rPr>
                <w:b/>
                <w:bCs/>
                <w:color w:val="000000"/>
                <w:sz w:val="20"/>
                <w:szCs w:val="20"/>
              </w:rPr>
              <w:t xml:space="preserve"> </w:t>
            </w:r>
            <w:proofErr w:type="spellStart"/>
            <w:r w:rsidRPr="00762494">
              <w:rPr>
                <w:b/>
                <w:bCs/>
                <w:color w:val="000000"/>
                <w:sz w:val="20"/>
                <w:szCs w:val="20"/>
              </w:rPr>
              <w:t>алууга</w:t>
            </w:r>
            <w:proofErr w:type="spellEnd"/>
            <w:r w:rsidRPr="00762494">
              <w:rPr>
                <w:b/>
                <w:bCs/>
                <w:color w:val="000000"/>
                <w:sz w:val="20"/>
                <w:szCs w:val="20"/>
              </w:rPr>
              <w:br/>
            </w:r>
            <w:proofErr w:type="spellStart"/>
            <w:r w:rsidRPr="00762494">
              <w:rPr>
                <w:b/>
                <w:bCs/>
                <w:color w:val="000000"/>
                <w:sz w:val="20"/>
                <w:szCs w:val="20"/>
              </w:rPr>
              <w:t>кеткен</w:t>
            </w:r>
            <w:proofErr w:type="spellEnd"/>
            <w:r w:rsidRPr="00762494">
              <w:rPr>
                <w:b/>
                <w:bCs/>
                <w:color w:val="000000"/>
                <w:sz w:val="20"/>
                <w:szCs w:val="20"/>
              </w:rPr>
              <w:t xml:space="preserve"> </w:t>
            </w:r>
            <w:proofErr w:type="spellStart"/>
            <w:r w:rsidRPr="00762494">
              <w:rPr>
                <w:b/>
                <w:bCs/>
                <w:color w:val="000000"/>
                <w:sz w:val="20"/>
                <w:szCs w:val="20"/>
              </w:rPr>
              <w:t>чыгымдар</w:t>
            </w:r>
            <w:proofErr w:type="spellEnd"/>
          </w:p>
        </w:tc>
        <w:tc>
          <w:tcPr>
            <w:tcW w:w="598" w:type="pct"/>
            <w:tcBorders>
              <w:top w:val="nil"/>
              <w:left w:val="nil"/>
              <w:bottom w:val="nil"/>
              <w:right w:val="nil"/>
            </w:tcBorders>
            <w:vAlign w:val="bottom"/>
            <w:hideMark/>
          </w:tcPr>
          <w:p w14:paraId="38860B1B" w14:textId="77777777" w:rsidR="00762494" w:rsidRPr="00762494" w:rsidRDefault="00762494" w:rsidP="00762494">
            <w:pPr>
              <w:jc w:val="right"/>
              <w:rPr>
                <w:b/>
                <w:bCs/>
                <w:sz w:val="20"/>
                <w:szCs w:val="20"/>
              </w:rPr>
            </w:pPr>
            <w:r w:rsidRPr="00762494">
              <w:rPr>
                <w:b/>
                <w:bCs/>
                <w:sz w:val="20"/>
                <w:szCs w:val="20"/>
              </w:rPr>
              <w:t>53 422,6</w:t>
            </w:r>
          </w:p>
        </w:tc>
        <w:tc>
          <w:tcPr>
            <w:tcW w:w="676" w:type="pct"/>
            <w:tcBorders>
              <w:top w:val="nil"/>
              <w:left w:val="nil"/>
              <w:bottom w:val="nil"/>
              <w:right w:val="nil"/>
            </w:tcBorders>
            <w:vAlign w:val="bottom"/>
            <w:hideMark/>
          </w:tcPr>
          <w:p w14:paraId="0964CE8C" w14:textId="77777777" w:rsidR="00762494" w:rsidRPr="00762494" w:rsidRDefault="00762494" w:rsidP="00762494">
            <w:pPr>
              <w:jc w:val="right"/>
              <w:rPr>
                <w:b/>
                <w:bCs/>
                <w:sz w:val="20"/>
                <w:szCs w:val="20"/>
              </w:rPr>
            </w:pPr>
            <w:r w:rsidRPr="00762494">
              <w:rPr>
                <w:b/>
                <w:bCs/>
                <w:sz w:val="20"/>
                <w:szCs w:val="20"/>
              </w:rPr>
              <w:t>50 067,9</w:t>
            </w:r>
          </w:p>
        </w:tc>
        <w:tc>
          <w:tcPr>
            <w:tcW w:w="689" w:type="pct"/>
            <w:tcBorders>
              <w:top w:val="nil"/>
              <w:left w:val="nil"/>
              <w:bottom w:val="nil"/>
              <w:right w:val="nil"/>
            </w:tcBorders>
            <w:vAlign w:val="bottom"/>
            <w:hideMark/>
          </w:tcPr>
          <w:p w14:paraId="7B548C20" w14:textId="77777777" w:rsidR="00762494" w:rsidRPr="00762494" w:rsidRDefault="00762494" w:rsidP="00762494">
            <w:pPr>
              <w:jc w:val="right"/>
              <w:rPr>
                <w:b/>
                <w:bCs/>
                <w:sz w:val="20"/>
                <w:szCs w:val="20"/>
              </w:rPr>
            </w:pPr>
            <w:r w:rsidRPr="00762494">
              <w:rPr>
                <w:b/>
                <w:bCs/>
                <w:sz w:val="20"/>
                <w:szCs w:val="20"/>
              </w:rPr>
              <w:t>19,9</w:t>
            </w:r>
          </w:p>
        </w:tc>
        <w:tc>
          <w:tcPr>
            <w:tcW w:w="706" w:type="pct"/>
            <w:tcBorders>
              <w:top w:val="nil"/>
              <w:left w:val="nil"/>
              <w:bottom w:val="nil"/>
              <w:right w:val="nil"/>
            </w:tcBorders>
            <w:vAlign w:val="bottom"/>
            <w:hideMark/>
          </w:tcPr>
          <w:p w14:paraId="75909B76" w14:textId="77777777" w:rsidR="00762494" w:rsidRPr="00762494" w:rsidRDefault="00762494" w:rsidP="00762494">
            <w:pPr>
              <w:jc w:val="right"/>
              <w:rPr>
                <w:b/>
                <w:bCs/>
                <w:sz w:val="20"/>
                <w:szCs w:val="20"/>
              </w:rPr>
            </w:pPr>
            <w:r w:rsidRPr="00762494">
              <w:rPr>
                <w:b/>
                <w:bCs/>
                <w:sz w:val="20"/>
                <w:szCs w:val="20"/>
              </w:rPr>
              <w:t>16,8</w:t>
            </w:r>
          </w:p>
        </w:tc>
      </w:tr>
      <w:tr w:rsidR="00762494" w:rsidRPr="00762494" w14:paraId="5E0DACB3" w14:textId="77777777" w:rsidTr="00ED5F92">
        <w:tc>
          <w:tcPr>
            <w:tcW w:w="2331" w:type="pct"/>
            <w:tcBorders>
              <w:top w:val="nil"/>
              <w:left w:val="nil"/>
              <w:bottom w:val="nil"/>
              <w:right w:val="nil"/>
            </w:tcBorders>
            <w:vAlign w:val="bottom"/>
          </w:tcPr>
          <w:p w14:paraId="381F562F" w14:textId="77777777" w:rsidR="00762494" w:rsidRPr="00762494" w:rsidRDefault="00762494" w:rsidP="00762494">
            <w:pPr>
              <w:rPr>
                <w:b/>
                <w:bCs/>
                <w:color w:val="000000"/>
                <w:sz w:val="16"/>
                <w:szCs w:val="16"/>
              </w:rPr>
            </w:pPr>
          </w:p>
        </w:tc>
        <w:tc>
          <w:tcPr>
            <w:tcW w:w="598" w:type="pct"/>
            <w:tcBorders>
              <w:top w:val="nil"/>
              <w:left w:val="nil"/>
              <w:bottom w:val="nil"/>
              <w:right w:val="nil"/>
            </w:tcBorders>
            <w:vAlign w:val="bottom"/>
          </w:tcPr>
          <w:p w14:paraId="253A24F0" w14:textId="77777777" w:rsidR="00762494" w:rsidRPr="00762494" w:rsidRDefault="00762494" w:rsidP="00762494">
            <w:pPr>
              <w:jc w:val="right"/>
              <w:rPr>
                <w:b/>
                <w:bCs/>
                <w:sz w:val="16"/>
                <w:szCs w:val="16"/>
              </w:rPr>
            </w:pPr>
          </w:p>
        </w:tc>
        <w:tc>
          <w:tcPr>
            <w:tcW w:w="676" w:type="pct"/>
            <w:tcBorders>
              <w:top w:val="nil"/>
              <w:left w:val="nil"/>
              <w:bottom w:val="nil"/>
              <w:right w:val="nil"/>
            </w:tcBorders>
            <w:vAlign w:val="bottom"/>
          </w:tcPr>
          <w:p w14:paraId="42A7D930" w14:textId="77777777" w:rsidR="00762494" w:rsidRPr="00762494" w:rsidRDefault="00762494" w:rsidP="00762494">
            <w:pPr>
              <w:jc w:val="right"/>
              <w:rPr>
                <w:sz w:val="16"/>
                <w:szCs w:val="16"/>
              </w:rPr>
            </w:pPr>
          </w:p>
        </w:tc>
        <w:tc>
          <w:tcPr>
            <w:tcW w:w="689" w:type="pct"/>
            <w:tcBorders>
              <w:top w:val="nil"/>
              <w:left w:val="nil"/>
              <w:bottom w:val="nil"/>
              <w:right w:val="nil"/>
            </w:tcBorders>
            <w:vAlign w:val="bottom"/>
          </w:tcPr>
          <w:p w14:paraId="3C43E3A6" w14:textId="77777777" w:rsidR="00762494" w:rsidRPr="00762494" w:rsidRDefault="00762494" w:rsidP="00762494">
            <w:pPr>
              <w:jc w:val="right"/>
              <w:rPr>
                <w:sz w:val="16"/>
                <w:szCs w:val="16"/>
              </w:rPr>
            </w:pPr>
          </w:p>
        </w:tc>
        <w:tc>
          <w:tcPr>
            <w:tcW w:w="706" w:type="pct"/>
            <w:tcBorders>
              <w:top w:val="nil"/>
              <w:left w:val="nil"/>
              <w:bottom w:val="nil"/>
              <w:right w:val="nil"/>
            </w:tcBorders>
            <w:vAlign w:val="bottom"/>
          </w:tcPr>
          <w:p w14:paraId="13812FA6" w14:textId="77777777" w:rsidR="00762494" w:rsidRPr="00762494" w:rsidRDefault="00762494" w:rsidP="00762494">
            <w:pPr>
              <w:jc w:val="right"/>
              <w:rPr>
                <w:sz w:val="16"/>
                <w:szCs w:val="16"/>
              </w:rPr>
            </w:pPr>
          </w:p>
        </w:tc>
      </w:tr>
      <w:tr w:rsidR="00762494" w:rsidRPr="00762494" w14:paraId="73FA1E0D" w14:textId="77777777" w:rsidTr="00ED5F92">
        <w:tc>
          <w:tcPr>
            <w:tcW w:w="2331" w:type="pct"/>
            <w:tcBorders>
              <w:top w:val="nil"/>
              <w:left w:val="nil"/>
              <w:bottom w:val="single" w:sz="8" w:space="0" w:color="auto"/>
              <w:right w:val="nil"/>
            </w:tcBorders>
            <w:vAlign w:val="bottom"/>
            <w:hideMark/>
          </w:tcPr>
          <w:p w14:paraId="4DA72E1C" w14:textId="77777777" w:rsidR="00762494" w:rsidRPr="00762494" w:rsidRDefault="00762494" w:rsidP="00762494">
            <w:pPr>
              <w:spacing w:before="20" w:after="20"/>
              <w:ind w:left="57" w:hanging="57"/>
              <w:rPr>
                <w:b/>
                <w:bCs/>
                <w:color w:val="000000"/>
                <w:sz w:val="20"/>
                <w:szCs w:val="20"/>
              </w:rPr>
            </w:pPr>
            <w:proofErr w:type="spellStart"/>
            <w:r w:rsidRPr="00762494">
              <w:rPr>
                <w:b/>
                <w:bCs/>
                <w:sz w:val="20"/>
                <w:szCs w:val="20"/>
              </w:rPr>
              <w:t>Акча</w:t>
            </w:r>
            <w:proofErr w:type="spellEnd"/>
            <w:r w:rsidRPr="00762494">
              <w:rPr>
                <w:b/>
                <w:bCs/>
                <w:sz w:val="20"/>
                <w:szCs w:val="20"/>
              </w:rPr>
              <w:t xml:space="preserve"> </w:t>
            </w:r>
            <w:proofErr w:type="spellStart"/>
            <w:r w:rsidRPr="00762494">
              <w:rPr>
                <w:b/>
                <w:bCs/>
                <w:sz w:val="20"/>
                <w:szCs w:val="20"/>
              </w:rPr>
              <w:t>каражаттарынын</w:t>
            </w:r>
            <w:proofErr w:type="spellEnd"/>
            <w:r w:rsidRPr="00762494">
              <w:rPr>
                <w:b/>
                <w:bCs/>
                <w:sz w:val="20"/>
                <w:szCs w:val="20"/>
              </w:rPr>
              <w:t xml:space="preserve"> </w:t>
            </w:r>
            <w:r w:rsidRPr="00762494">
              <w:rPr>
                <w:b/>
                <w:bCs/>
                <w:sz w:val="20"/>
                <w:szCs w:val="20"/>
              </w:rPr>
              <w:br/>
            </w:r>
            <w:proofErr w:type="spellStart"/>
            <w:r w:rsidRPr="00762494">
              <w:rPr>
                <w:b/>
                <w:bCs/>
                <w:sz w:val="20"/>
                <w:szCs w:val="20"/>
              </w:rPr>
              <w:t>тартыштыгы</w:t>
            </w:r>
            <w:proofErr w:type="spellEnd"/>
            <w:r w:rsidRPr="00762494">
              <w:rPr>
                <w:b/>
                <w:bCs/>
                <w:sz w:val="20"/>
                <w:szCs w:val="20"/>
              </w:rPr>
              <w:t xml:space="preserve"> (-), </w:t>
            </w:r>
            <w:proofErr w:type="spellStart"/>
            <w:r w:rsidRPr="00762494">
              <w:rPr>
                <w:b/>
                <w:bCs/>
                <w:sz w:val="20"/>
                <w:szCs w:val="20"/>
              </w:rPr>
              <w:t>профицити</w:t>
            </w:r>
            <w:proofErr w:type="spellEnd"/>
          </w:p>
        </w:tc>
        <w:tc>
          <w:tcPr>
            <w:tcW w:w="598" w:type="pct"/>
            <w:tcBorders>
              <w:top w:val="nil"/>
              <w:left w:val="nil"/>
              <w:bottom w:val="single" w:sz="4" w:space="0" w:color="auto"/>
              <w:right w:val="nil"/>
            </w:tcBorders>
            <w:vAlign w:val="bottom"/>
            <w:hideMark/>
          </w:tcPr>
          <w:p w14:paraId="21A0D545" w14:textId="77777777" w:rsidR="00762494" w:rsidRPr="00762494" w:rsidRDefault="00762494" w:rsidP="00762494">
            <w:pPr>
              <w:jc w:val="right"/>
              <w:rPr>
                <w:b/>
                <w:bCs/>
                <w:sz w:val="20"/>
                <w:szCs w:val="20"/>
              </w:rPr>
            </w:pPr>
            <w:r w:rsidRPr="00762494">
              <w:rPr>
                <w:b/>
                <w:bCs/>
                <w:sz w:val="20"/>
                <w:szCs w:val="20"/>
              </w:rPr>
              <w:t>21 999,8</w:t>
            </w:r>
          </w:p>
        </w:tc>
        <w:tc>
          <w:tcPr>
            <w:tcW w:w="676" w:type="pct"/>
            <w:tcBorders>
              <w:top w:val="nil"/>
              <w:left w:val="nil"/>
              <w:bottom w:val="single" w:sz="4" w:space="0" w:color="auto"/>
              <w:right w:val="nil"/>
            </w:tcBorders>
            <w:vAlign w:val="bottom"/>
            <w:hideMark/>
          </w:tcPr>
          <w:p w14:paraId="32227D87" w14:textId="77777777" w:rsidR="00762494" w:rsidRPr="00762494" w:rsidRDefault="00762494" w:rsidP="00762494">
            <w:pPr>
              <w:jc w:val="right"/>
              <w:rPr>
                <w:b/>
                <w:bCs/>
                <w:sz w:val="20"/>
                <w:szCs w:val="20"/>
              </w:rPr>
            </w:pPr>
            <w:r w:rsidRPr="00762494">
              <w:rPr>
                <w:b/>
                <w:bCs/>
                <w:sz w:val="20"/>
                <w:szCs w:val="20"/>
              </w:rPr>
              <w:t>41 277,4</w:t>
            </w:r>
          </w:p>
        </w:tc>
        <w:tc>
          <w:tcPr>
            <w:tcW w:w="689" w:type="pct"/>
            <w:tcBorders>
              <w:top w:val="nil"/>
              <w:left w:val="nil"/>
              <w:bottom w:val="single" w:sz="4" w:space="0" w:color="auto"/>
              <w:right w:val="nil"/>
            </w:tcBorders>
            <w:vAlign w:val="bottom"/>
            <w:hideMark/>
          </w:tcPr>
          <w:p w14:paraId="70366621" w14:textId="77777777" w:rsidR="00762494" w:rsidRPr="00762494" w:rsidRDefault="00762494" w:rsidP="00762494">
            <w:pPr>
              <w:jc w:val="right"/>
              <w:rPr>
                <w:b/>
                <w:bCs/>
                <w:sz w:val="20"/>
                <w:szCs w:val="20"/>
              </w:rPr>
            </w:pPr>
            <w:r w:rsidRPr="00762494">
              <w:rPr>
                <w:b/>
                <w:bCs/>
                <w:sz w:val="20"/>
                <w:szCs w:val="20"/>
              </w:rPr>
              <w:t>100,0</w:t>
            </w:r>
          </w:p>
        </w:tc>
        <w:tc>
          <w:tcPr>
            <w:tcW w:w="706" w:type="pct"/>
            <w:tcBorders>
              <w:top w:val="nil"/>
              <w:left w:val="nil"/>
              <w:bottom w:val="single" w:sz="4" w:space="0" w:color="auto"/>
              <w:right w:val="nil"/>
            </w:tcBorders>
            <w:vAlign w:val="bottom"/>
            <w:hideMark/>
          </w:tcPr>
          <w:p w14:paraId="71F8E1C4" w14:textId="77777777" w:rsidR="00762494" w:rsidRPr="00762494" w:rsidRDefault="00762494" w:rsidP="00762494">
            <w:pPr>
              <w:jc w:val="right"/>
              <w:rPr>
                <w:b/>
                <w:bCs/>
                <w:sz w:val="20"/>
                <w:szCs w:val="20"/>
              </w:rPr>
            </w:pPr>
            <w:r w:rsidRPr="00762494">
              <w:rPr>
                <w:b/>
                <w:bCs/>
                <w:sz w:val="20"/>
                <w:szCs w:val="20"/>
              </w:rPr>
              <w:t>100,0</w:t>
            </w:r>
          </w:p>
        </w:tc>
      </w:tr>
    </w:tbl>
    <w:p w14:paraId="341F264C" w14:textId="77777777" w:rsidR="005F2BB7" w:rsidRDefault="005F2BB7" w:rsidP="00762494">
      <w:pPr>
        <w:spacing w:before="120"/>
        <w:ind w:firstLine="709"/>
        <w:jc w:val="both"/>
        <w:rPr>
          <w:bCs/>
          <w:i/>
          <w:iCs/>
          <w:color w:val="000000"/>
          <w:lang w:val="ky-KG"/>
        </w:rPr>
      </w:pPr>
    </w:p>
    <w:p w14:paraId="5D5FD0AE" w14:textId="6DCB87A1" w:rsidR="00762494" w:rsidRPr="00762494" w:rsidRDefault="00762494" w:rsidP="00762494">
      <w:pPr>
        <w:spacing w:before="120"/>
        <w:ind w:firstLine="709"/>
        <w:jc w:val="both"/>
        <w:rPr>
          <w:b/>
          <w:bCs/>
          <w:lang w:val="ky-KG"/>
        </w:rPr>
      </w:pPr>
      <w:r w:rsidRPr="00762494">
        <w:rPr>
          <w:bCs/>
          <w:i/>
          <w:iCs/>
          <w:color w:val="000000"/>
          <w:lang w:val="ky-KG"/>
        </w:rPr>
        <w:lastRenderedPageBreak/>
        <w:t>Жергиликтүү бюджеттин кирешелери</w:t>
      </w:r>
      <w:r w:rsidRPr="00762494">
        <w:rPr>
          <w:color w:val="000000"/>
          <w:lang w:val="ky-KG"/>
        </w:rPr>
        <w:t xml:space="preserve"> (финансылык эмес активдерди сатуудан алынган каражаттарды кошкондо)</w:t>
      </w:r>
      <w:r w:rsidRPr="00762494">
        <w:rPr>
          <w:lang w:val="ky-KG"/>
        </w:rPr>
        <w:t xml:space="preserve"> </w:t>
      </w:r>
      <w:r w:rsidRPr="00762494">
        <w:rPr>
          <w:color w:val="000000"/>
          <w:lang w:val="ky-KG"/>
        </w:rPr>
        <w:t xml:space="preserve">өткөн жылдын </w:t>
      </w:r>
      <w:r w:rsidRPr="00762494">
        <w:rPr>
          <w:lang w:val="ky-KG"/>
        </w:rPr>
        <w:t>январь-октябрына</w:t>
      </w:r>
      <w:r w:rsidRPr="00762494">
        <w:rPr>
          <w:iCs/>
          <w:lang w:val="ky-KG"/>
        </w:rPr>
        <w:t xml:space="preserve"> салыштырмалуу</w:t>
      </w:r>
      <w:r w:rsidRPr="00762494">
        <w:rPr>
          <w:lang w:val="ky-KG"/>
        </w:rPr>
        <w:t xml:space="preserve"> 12 901,3 </w:t>
      </w:r>
      <w:r w:rsidRPr="00762494">
        <w:rPr>
          <w:color w:val="000000"/>
          <w:lang w:val="ky-KG"/>
        </w:rPr>
        <w:t>млн. сомго же 31,9 пайызга өстү жана 53</w:t>
      </w:r>
      <w:r w:rsidRPr="00762494">
        <w:rPr>
          <w:lang w:val="ky-KG"/>
        </w:rPr>
        <w:t xml:space="preserve"> 334,9 млн. сомду </w:t>
      </w:r>
      <w:r w:rsidRPr="00762494">
        <w:rPr>
          <w:color w:val="000000"/>
          <w:lang w:val="ky-KG"/>
        </w:rPr>
        <w:t xml:space="preserve">түздү. </w:t>
      </w:r>
      <w:r w:rsidRPr="00762494">
        <w:rPr>
          <w:bCs/>
          <w:iCs/>
          <w:color w:val="000000"/>
          <w:lang w:val="ky-KG"/>
        </w:rPr>
        <w:t>Жергиликтүү бюджеттин</w:t>
      </w:r>
      <w:r w:rsidRPr="00762494">
        <w:rPr>
          <w:iCs/>
          <w:lang w:val="ky-KG"/>
        </w:rPr>
        <w:t xml:space="preserve"> чыгымдары (</w:t>
      </w:r>
      <w:r w:rsidRPr="00762494">
        <w:rPr>
          <w:color w:val="000000"/>
          <w:lang w:val="ky-KG"/>
        </w:rPr>
        <w:t>финансылык эмес активдерди сатып алууга кеткен каражаттарды кошкондо) 49 123,6 млн. сомду түзүп, 11 041,5 млн. сомго же 29,0 пайызга көбөйдү</w:t>
      </w:r>
      <w:r w:rsidRPr="00762494">
        <w:rPr>
          <w:iCs/>
          <w:color w:val="000000"/>
          <w:lang w:val="ky-KG"/>
        </w:rPr>
        <w:t>.</w:t>
      </w:r>
    </w:p>
    <w:p w14:paraId="3FD59C12" w14:textId="44468C9A" w:rsidR="00762494" w:rsidRPr="00762494" w:rsidRDefault="00620BCA" w:rsidP="00762494">
      <w:pPr>
        <w:spacing w:before="120"/>
        <w:ind w:left="1361" w:hanging="1361"/>
        <w:rPr>
          <w:b/>
          <w:bCs/>
          <w:lang w:val="ky-KG"/>
        </w:rPr>
      </w:pPr>
      <w:r>
        <w:rPr>
          <w:b/>
          <w:bCs/>
          <w:color w:val="000000"/>
          <w:lang w:val="ky-KG"/>
        </w:rPr>
        <w:t>80</w:t>
      </w:r>
      <w:r w:rsidR="00762494" w:rsidRPr="00762494">
        <w:rPr>
          <w:b/>
          <w:bCs/>
          <w:color w:val="000000"/>
          <w:lang w:val="ky-KG"/>
        </w:rPr>
        <w:t xml:space="preserve">-таблица: </w:t>
      </w:r>
      <w:r w:rsidR="00762494" w:rsidRPr="00762494">
        <w:rPr>
          <w:b/>
          <w:bCs/>
          <w:lang w:val="ky-KG"/>
        </w:rPr>
        <w:t xml:space="preserve">Жергиликтүү бюджеттердин аткарылышы </w:t>
      </w:r>
    </w:p>
    <w:p w14:paraId="00D137DC" w14:textId="77777777" w:rsidR="00762494" w:rsidRPr="00762494" w:rsidRDefault="00762494" w:rsidP="00762494">
      <w:pPr>
        <w:spacing w:after="120"/>
        <w:ind w:left="1361"/>
        <w:rPr>
          <w:i/>
          <w:iCs/>
          <w:sz w:val="20"/>
          <w:szCs w:val="20"/>
        </w:rPr>
      </w:pPr>
      <w:r w:rsidRPr="00762494">
        <w:rPr>
          <w:i/>
          <w:iCs/>
          <w:sz w:val="20"/>
          <w:szCs w:val="20"/>
        </w:rPr>
        <w:t>(млн. сом)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1259"/>
        <w:gridCol w:w="1257"/>
        <w:gridCol w:w="1201"/>
        <w:gridCol w:w="1130"/>
        <w:gridCol w:w="1380"/>
        <w:gridCol w:w="1214"/>
      </w:tblGrid>
      <w:tr w:rsidR="00762494" w:rsidRPr="00412F80" w14:paraId="12F241A0" w14:textId="77777777" w:rsidTr="00ED5F92">
        <w:trPr>
          <w:tblHeader/>
        </w:trPr>
        <w:tc>
          <w:tcPr>
            <w:tcW w:w="1139" w:type="pct"/>
            <w:vMerge w:val="restart"/>
            <w:tcBorders>
              <w:top w:val="single" w:sz="8" w:space="0" w:color="auto"/>
              <w:left w:val="nil"/>
              <w:bottom w:val="single" w:sz="8" w:space="0" w:color="auto"/>
              <w:right w:val="nil"/>
            </w:tcBorders>
          </w:tcPr>
          <w:p w14:paraId="755893D0" w14:textId="77777777" w:rsidR="00762494" w:rsidRPr="00412F80" w:rsidRDefault="00762494" w:rsidP="00762494">
            <w:pPr>
              <w:spacing w:beforeLines="20" w:before="48" w:afterLines="20" w:after="48"/>
              <w:rPr>
                <w:b/>
                <w:sz w:val="20"/>
                <w:szCs w:val="20"/>
              </w:rPr>
            </w:pPr>
          </w:p>
        </w:tc>
        <w:tc>
          <w:tcPr>
            <w:tcW w:w="1305" w:type="pct"/>
            <w:gridSpan w:val="2"/>
            <w:tcBorders>
              <w:top w:val="single" w:sz="8" w:space="0" w:color="auto"/>
              <w:left w:val="nil"/>
              <w:bottom w:val="nil"/>
              <w:right w:val="nil"/>
            </w:tcBorders>
            <w:hideMark/>
          </w:tcPr>
          <w:p w14:paraId="622B88CC" w14:textId="77777777" w:rsidR="00762494" w:rsidRPr="00412F80" w:rsidRDefault="00762494" w:rsidP="00762494">
            <w:pPr>
              <w:spacing w:beforeLines="20" w:before="48" w:afterLines="20" w:after="48"/>
              <w:jc w:val="center"/>
              <w:rPr>
                <w:b/>
                <w:sz w:val="20"/>
                <w:szCs w:val="20"/>
              </w:rPr>
            </w:pPr>
            <w:proofErr w:type="spellStart"/>
            <w:r w:rsidRPr="00412F80">
              <w:rPr>
                <w:b/>
                <w:sz w:val="20"/>
                <w:szCs w:val="20"/>
              </w:rPr>
              <w:t>Кирешелер</w:t>
            </w:r>
            <w:proofErr w:type="spellEnd"/>
          </w:p>
        </w:tc>
        <w:tc>
          <w:tcPr>
            <w:tcW w:w="1209" w:type="pct"/>
            <w:gridSpan w:val="2"/>
            <w:tcBorders>
              <w:top w:val="single" w:sz="8" w:space="0" w:color="auto"/>
              <w:left w:val="nil"/>
              <w:bottom w:val="nil"/>
              <w:right w:val="nil"/>
            </w:tcBorders>
            <w:hideMark/>
          </w:tcPr>
          <w:p w14:paraId="3B2BF79D" w14:textId="77777777" w:rsidR="00762494" w:rsidRPr="00412F80" w:rsidRDefault="00762494" w:rsidP="00762494">
            <w:pPr>
              <w:spacing w:beforeLines="20" w:before="48" w:afterLines="20" w:after="48"/>
              <w:jc w:val="center"/>
              <w:rPr>
                <w:b/>
                <w:sz w:val="20"/>
                <w:szCs w:val="20"/>
                <w:lang w:val="ky-KG"/>
              </w:rPr>
            </w:pPr>
            <w:proofErr w:type="spellStart"/>
            <w:r w:rsidRPr="00412F80">
              <w:rPr>
                <w:b/>
                <w:sz w:val="20"/>
                <w:szCs w:val="20"/>
              </w:rPr>
              <w:t>Чыгымдар</w:t>
            </w:r>
            <w:proofErr w:type="spellEnd"/>
          </w:p>
        </w:tc>
        <w:tc>
          <w:tcPr>
            <w:tcW w:w="1346" w:type="pct"/>
            <w:gridSpan w:val="2"/>
            <w:tcBorders>
              <w:top w:val="single" w:sz="8" w:space="0" w:color="auto"/>
              <w:left w:val="nil"/>
              <w:bottom w:val="single" w:sz="4" w:space="0" w:color="auto"/>
              <w:right w:val="nil"/>
            </w:tcBorders>
            <w:hideMark/>
          </w:tcPr>
          <w:p w14:paraId="20C72564" w14:textId="77777777" w:rsidR="00762494" w:rsidRPr="00412F80" w:rsidRDefault="00762494" w:rsidP="00762494">
            <w:pPr>
              <w:spacing w:beforeLines="20" w:before="48" w:afterLines="20" w:after="48"/>
              <w:jc w:val="center"/>
              <w:rPr>
                <w:b/>
                <w:sz w:val="20"/>
                <w:szCs w:val="20"/>
              </w:rPr>
            </w:pPr>
            <w:proofErr w:type="spellStart"/>
            <w:r w:rsidRPr="00412F80">
              <w:rPr>
                <w:b/>
                <w:sz w:val="20"/>
                <w:szCs w:val="20"/>
              </w:rPr>
              <w:t>Акча</w:t>
            </w:r>
            <w:proofErr w:type="spellEnd"/>
            <w:r w:rsidRPr="00412F80">
              <w:rPr>
                <w:b/>
                <w:sz w:val="20"/>
                <w:szCs w:val="20"/>
              </w:rPr>
              <w:t xml:space="preserve"> </w:t>
            </w:r>
            <w:proofErr w:type="spellStart"/>
            <w:r w:rsidRPr="00412F80">
              <w:rPr>
                <w:b/>
                <w:sz w:val="20"/>
                <w:szCs w:val="20"/>
              </w:rPr>
              <w:t>каражаттарынын</w:t>
            </w:r>
            <w:proofErr w:type="spellEnd"/>
            <w:r w:rsidRPr="00412F80">
              <w:rPr>
                <w:b/>
                <w:sz w:val="20"/>
                <w:szCs w:val="20"/>
              </w:rPr>
              <w:t xml:space="preserve"> </w:t>
            </w:r>
            <w:r w:rsidRPr="00412F80">
              <w:rPr>
                <w:b/>
                <w:sz w:val="20"/>
                <w:szCs w:val="20"/>
              </w:rPr>
              <w:br/>
            </w:r>
            <w:proofErr w:type="spellStart"/>
            <w:r w:rsidRPr="00412F80">
              <w:rPr>
                <w:b/>
                <w:sz w:val="20"/>
                <w:szCs w:val="20"/>
              </w:rPr>
              <w:t>тартыштыгы</w:t>
            </w:r>
            <w:proofErr w:type="spellEnd"/>
            <w:r w:rsidRPr="00412F80">
              <w:rPr>
                <w:b/>
                <w:sz w:val="20"/>
                <w:szCs w:val="20"/>
              </w:rPr>
              <w:t xml:space="preserve"> (-), </w:t>
            </w:r>
            <w:proofErr w:type="spellStart"/>
            <w:r w:rsidRPr="00412F80">
              <w:rPr>
                <w:b/>
                <w:sz w:val="20"/>
                <w:szCs w:val="20"/>
              </w:rPr>
              <w:t>профицити</w:t>
            </w:r>
            <w:proofErr w:type="spellEnd"/>
          </w:p>
        </w:tc>
      </w:tr>
      <w:tr w:rsidR="00762494" w:rsidRPr="00412F80" w14:paraId="74F4A455" w14:textId="77777777" w:rsidTr="00ED5F92">
        <w:trPr>
          <w:tblHeader/>
        </w:trPr>
        <w:tc>
          <w:tcPr>
            <w:tcW w:w="1139" w:type="pct"/>
            <w:vMerge/>
            <w:tcBorders>
              <w:top w:val="single" w:sz="8" w:space="0" w:color="auto"/>
              <w:left w:val="nil"/>
              <w:bottom w:val="single" w:sz="8" w:space="0" w:color="auto"/>
              <w:right w:val="nil"/>
            </w:tcBorders>
            <w:vAlign w:val="center"/>
            <w:hideMark/>
          </w:tcPr>
          <w:p w14:paraId="72CC57DC" w14:textId="77777777" w:rsidR="00762494" w:rsidRPr="00412F80" w:rsidRDefault="00762494" w:rsidP="00762494">
            <w:pPr>
              <w:rPr>
                <w:b/>
                <w:sz w:val="20"/>
                <w:szCs w:val="20"/>
              </w:rPr>
            </w:pPr>
          </w:p>
        </w:tc>
        <w:tc>
          <w:tcPr>
            <w:tcW w:w="653" w:type="pct"/>
            <w:tcBorders>
              <w:top w:val="single" w:sz="4" w:space="0" w:color="auto"/>
              <w:left w:val="nil"/>
              <w:bottom w:val="single" w:sz="8" w:space="0" w:color="auto"/>
              <w:right w:val="nil"/>
            </w:tcBorders>
            <w:hideMark/>
          </w:tcPr>
          <w:p w14:paraId="245390BA" w14:textId="77777777" w:rsidR="00762494" w:rsidRPr="00412F80" w:rsidRDefault="00762494" w:rsidP="00762494">
            <w:pPr>
              <w:jc w:val="right"/>
              <w:rPr>
                <w:b/>
                <w:sz w:val="20"/>
                <w:szCs w:val="20"/>
              </w:rPr>
            </w:pPr>
            <w:r w:rsidRPr="00412F80">
              <w:rPr>
                <w:b/>
                <w:sz w:val="20"/>
                <w:szCs w:val="20"/>
              </w:rPr>
              <w:t>2023</w:t>
            </w:r>
          </w:p>
        </w:tc>
        <w:tc>
          <w:tcPr>
            <w:tcW w:w="652" w:type="pct"/>
            <w:tcBorders>
              <w:top w:val="single" w:sz="4" w:space="0" w:color="auto"/>
              <w:left w:val="nil"/>
              <w:bottom w:val="single" w:sz="8" w:space="0" w:color="auto"/>
              <w:right w:val="nil"/>
            </w:tcBorders>
            <w:hideMark/>
          </w:tcPr>
          <w:p w14:paraId="34E40883" w14:textId="77777777" w:rsidR="00762494" w:rsidRPr="00412F80" w:rsidRDefault="00762494" w:rsidP="00762494">
            <w:pPr>
              <w:jc w:val="right"/>
              <w:rPr>
                <w:b/>
                <w:sz w:val="20"/>
                <w:szCs w:val="20"/>
              </w:rPr>
            </w:pPr>
            <w:r w:rsidRPr="00412F80">
              <w:rPr>
                <w:b/>
                <w:sz w:val="20"/>
                <w:szCs w:val="20"/>
              </w:rPr>
              <w:t>2024</w:t>
            </w:r>
          </w:p>
        </w:tc>
        <w:tc>
          <w:tcPr>
            <w:tcW w:w="623" w:type="pct"/>
            <w:tcBorders>
              <w:top w:val="single" w:sz="4" w:space="0" w:color="auto"/>
              <w:left w:val="nil"/>
              <w:bottom w:val="single" w:sz="8" w:space="0" w:color="auto"/>
              <w:right w:val="nil"/>
            </w:tcBorders>
            <w:hideMark/>
          </w:tcPr>
          <w:p w14:paraId="2B27545F" w14:textId="77777777" w:rsidR="00762494" w:rsidRPr="00412F80" w:rsidRDefault="00762494" w:rsidP="00762494">
            <w:pPr>
              <w:jc w:val="right"/>
              <w:rPr>
                <w:b/>
                <w:sz w:val="20"/>
                <w:szCs w:val="20"/>
              </w:rPr>
            </w:pPr>
            <w:r w:rsidRPr="00412F80">
              <w:rPr>
                <w:b/>
                <w:sz w:val="20"/>
                <w:szCs w:val="20"/>
              </w:rPr>
              <w:t>2023</w:t>
            </w:r>
          </w:p>
        </w:tc>
        <w:tc>
          <w:tcPr>
            <w:tcW w:w="586" w:type="pct"/>
            <w:tcBorders>
              <w:top w:val="single" w:sz="4" w:space="0" w:color="auto"/>
              <w:left w:val="nil"/>
              <w:bottom w:val="single" w:sz="8" w:space="0" w:color="auto"/>
              <w:right w:val="nil"/>
            </w:tcBorders>
            <w:hideMark/>
          </w:tcPr>
          <w:p w14:paraId="1EDC7EA1" w14:textId="77777777" w:rsidR="00762494" w:rsidRPr="00412F80" w:rsidRDefault="00762494" w:rsidP="00762494">
            <w:pPr>
              <w:jc w:val="right"/>
              <w:rPr>
                <w:b/>
                <w:sz w:val="20"/>
                <w:szCs w:val="20"/>
              </w:rPr>
            </w:pPr>
            <w:r w:rsidRPr="00412F80">
              <w:rPr>
                <w:b/>
                <w:sz w:val="20"/>
                <w:szCs w:val="20"/>
              </w:rPr>
              <w:t>2024</w:t>
            </w:r>
          </w:p>
        </w:tc>
        <w:tc>
          <w:tcPr>
            <w:tcW w:w="716" w:type="pct"/>
            <w:tcBorders>
              <w:top w:val="single" w:sz="4" w:space="0" w:color="auto"/>
              <w:left w:val="nil"/>
              <w:bottom w:val="single" w:sz="8" w:space="0" w:color="auto"/>
              <w:right w:val="nil"/>
            </w:tcBorders>
            <w:hideMark/>
          </w:tcPr>
          <w:p w14:paraId="0BF2B039" w14:textId="77777777" w:rsidR="00762494" w:rsidRPr="00412F80" w:rsidRDefault="00762494" w:rsidP="00762494">
            <w:pPr>
              <w:jc w:val="right"/>
              <w:rPr>
                <w:b/>
                <w:sz w:val="20"/>
                <w:szCs w:val="20"/>
              </w:rPr>
            </w:pPr>
            <w:r w:rsidRPr="00412F80">
              <w:rPr>
                <w:b/>
                <w:sz w:val="20"/>
                <w:szCs w:val="20"/>
              </w:rPr>
              <w:t>2023</w:t>
            </w:r>
          </w:p>
        </w:tc>
        <w:tc>
          <w:tcPr>
            <w:tcW w:w="630" w:type="pct"/>
            <w:tcBorders>
              <w:top w:val="single" w:sz="4" w:space="0" w:color="auto"/>
              <w:left w:val="nil"/>
              <w:bottom w:val="single" w:sz="8" w:space="0" w:color="auto"/>
              <w:right w:val="nil"/>
            </w:tcBorders>
            <w:hideMark/>
          </w:tcPr>
          <w:p w14:paraId="785F23FD" w14:textId="77777777" w:rsidR="00762494" w:rsidRPr="00412F80" w:rsidRDefault="00762494" w:rsidP="00762494">
            <w:pPr>
              <w:jc w:val="right"/>
              <w:rPr>
                <w:b/>
                <w:sz w:val="20"/>
                <w:szCs w:val="20"/>
              </w:rPr>
            </w:pPr>
            <w:r w:rsidRPr="00412F80">
              <w:rPr>
                <w:b/>
                <w:sz w:val="20"/>
                <w:szCs w:val="20"/>
              </w:rPr>
              <w:t>2024</w:t>
            </w:r>
          </w:p>
        </w:tc>
      </w:tr>
      <w:tr w:rsidR="00762494" w:rsidRPr="00412F80" w14:paraId="12B8431F" w14:textId="77777777" w:rsidTr="00ED5F92">
        <w:tc>
          <w:tcPr>
            <w:tcW w:w="1139" w:type="pct"/>
            <w:tcBorders>
              <w:top w:val="single" w:sz="8" w:space="0" w:color="auto"/>
              <w:left w:val="nil"/>
              <w:bottom w:val="nil"/>
              <w:right w:val="nil"/>
            </w:tcBorders>
            <w:hideMark/>
          </w:tcPr>
          <w:p w14:paraId="685141CB" w14:textId="77777777" w:rsidR="00762494" w:rsidRPr="00412F80" w:rsidRDefault="00762494" w:rsidP="00762494">
            <w:pPr>
              <w:spacing w:beforeLines="20" w:before="48"/>
              <w:rPr>
                <w:sz w:val="20"/>
                <w:szCs w:val="20"/>
              </w:rPr>
            </w:pPr>
            <w:r w:rsidRPr="00412F80">
              <w:rPr>
                <w:sz w:val="20"/>
                <w:szCs w:val="20"/>
              </w:rPr>
              <w:t>Январь</w:t>
            </w:r>
          </w:p>
        </w:tc>
        <w:tc>
          <w:tcPr>
            <w:tcW w:w="653" w:type="pct"/>
            <w:tcBorders>
              <w:top w:val="single" w:sz="8" w:space="0" w:color="auto"/>
              <w:left w:val="nil"/>
              <w:bottom w:val="nil"/>
              <w:right w:val="nil"/>
            </w:tcBorders>
            <w:vAlign w:val="bottom"/>
            <w:hideMark/>
          </w:tcPr>
          <w:p w14:paraId="1055FEC3" w14:textId="77777777" w:rsidR="00762494" w:rsidRPr="00412F80" w:rsidRDefault="00762494" w:rsidP="00762494">
            <w:pPr>
              <w:jc w:val="right"/>
              <w:rPr>
                <w:sz w:val="20"/>
                <w:szCs w:val="20"/>
              </w:rPr>
            </w:pPr>
            <w:r w:rsidRPr="00412F80">
              <w:rPr>
                <w:sz w:val="20"/>
                <w:szCs w:val="20"/>
              </w:rPr>
              <w:t>2 552,0</w:t>
            </w:r>
          </w:p>
        </w:tc>
        <w:tc>
          <w:tcPr>
            <w:tcW w:w="652" w:type="pct"/>
            <w:tcBorders>
              <w:top w:val="nil"/>
              <w:left w:val="nil"/>
              <w:bottom w:val="nil"/>
              <w:right w:val="nil"/>
            </w:tcBorders>
            <w:vAlign w:val="bottom"/>
            <w:hideMark/>
          </w:tcPr>
          <w:p w14:paraId="4E1B3589" w14:textId="77777777" w:rsidR="00762494" w:rsidRPr="00412F80" w:rsidRDefault="00762494" w:rsidP="00762494">
            <w:pPr>
              <w:jc w:val="right"/>
              <w:rPr>
                <w:sz w:val="20"/>
                <w:szCs w:val="20"/>
              </w:rPr>
            </w:pPr>
            <w:r w:rsidRPr="00412F80">
              <w:rPr>
                <w:sz w:val="20"/>
                <w:szCs w:val="20"/>
              </w:rPr>
              <w:t>3 572,7</w:t>
            </w:r>
          </w:p>
        </w:tc>
        <w:tc>
          <w:tcPr>
            <w:tcW w:w="623" w:type="pct"/>
            <w:tcBorders>
              <w:top w:val="single" w:sz="8" w:space="0" w:color="auto"/>
              <w:left w:val="nil"/>
              <w:bottom w:val="nil"/>
              <w:right w:val="nil"/>
            </w:tcBorders>
            <w:vAlign w:val="bottom"/>
            <w:hideMark/>
          </w:tcPr>
          <w:p w14:paraId="04E1B98A" w14:textId="77777777" w:rsidR="00762494" w:rsidRPr="00412F80" w:rsidRDefault="00762494" w:rsidP="00762494">
            <w:pPr>
              <w:jc w:val="right"/>
              <w:rPr>
                <w:sz w:val="20"/>
                <w:szCs w:val="20"/>
              </w:rPr>
            </w:pPr>
            <w:r w:rsidRPr="00412F80">
              <w:rPr>
                <w:sz w:val="20"/>
                <w:szCs w:val="20"/>
              </w:rPr>
              <w:t>842,7</w:t>
            </w:r>
          </w:p>
        </w:tc>
        <w:tc>
          <w:tcPr>
            <w:tcW w:w="586" w:type="pct"/>
            <w:tcBorders>
              <w:top w:val="nil"/>
              <w:left w:val="nil"/>
              <w:bottom w:val="nil"/>
              <w:right w:val="nil"/>
            </w:tcBorders>
            <w:vAlign w:val="bottom"/>
            <w:hideMark/>
          </w:tcPr>
          <w:p w14:paraId="6297A4C5" w14:textId="77777777" w:rsidR="00762494" w:rsidRPr="00412F80" w:rsidRDefault="00762494" w:rsidP="00762494">
            <w:pPr>
              <w:jc w:val="right"/>
              <w:rPr>
                <w:sz w:val="20"/>
                <w:szCs w:val="20"/>
              </w:rPr>
            </w:pPr>
            <w:r w:rsidRPr="00412F80">
              <w:rPr>
                <w:sz w:val="20"/>
                <w:szCs w:val="20"/>
              </w:rPr>
              <w:t>1 765,9</w:t>
            </w:r>
          </w:p>
        </w:tc>
        <w:tc>
          <w:tcPr>
            <w:tcW w:w="716" w:type="pct"/>
            <w:tcBorders>
              <w:top w:val="nil"/>
              <w:left w:val="nil"/>
              <w:bottom w:val="nil"/>
              <w:right w:val="nil"/>
            </w:tcBorders>
            <w:vAlign w:val="center"/>
            <w:hideMark/>
          </w:tcPr>
          <w:p w14:paraId="6E98F7E6" w14:textId="77777777" w:rsidR="00762494" w:rsidRPr="00412F80" w:rsidRDefault="00762494" w:rsidP="00762494">
            <w:pPr>
              <w:jc w:val="right"/>
              <w:rPr>
                <w:sz w:val="20"/>
                <w:szCs w:val="20"/>
              </w:rPr>
            </w:pPr>
            <w:r w:rsidRPr="00412F80">
              <w:rPr>
                <w:sz w:val="20"/>
                <w:szCs w:val="20"/>
              </w:rPr>
              <w:t>1 709,3</w:t>
            </w:r>
          </w:p>
        </w:tc>
        <w:tc>
          <w:tcPr>
            <w:tcW w:w="630" w:type="pct"/>
            <w:tcBorders>
              <w:top w:val="nil"/>
              <w:left w:val="nil"/>
              <w:bottom w:val="nil"/>
              <w:right w:val="nil"/>
            </w:tcBorders>
            <w:vAlign w:val="center"/>
            <w:hideMark/>
          </w:tcPr>
          <w:p w14:paraId="7D6B26B1" w14:textId="77777777" w:rsidR="00762494" w:rsidRPr="00412F80" w:rsidRDefault="00762494" w:rsidP="00762494">
            <w:pPr>
              <w:jc w:val="right"/>
              <w:rPr>
                <w:sz w:val="20"/>
                <w:szCs w:val="20"/>
              </w:rPr>
            </w:pPr>
            <w:r w:rsidRPr="00412F80">
              <w:rPr>
                <w:sz w:val="20"/>
                <w:szCs w:val="20"/>
              </w:rPr>
              <w:t>1 806,9</w:t>
            </w:r>
          </w:p>
        </w:tc>
      </w:tr>
      <w:tr w:rsidR="00762494" w:rsidRPr="00412F80" w14:paraId="60439745" w14:textId="77777777" w:rsidTr="00ED5F92">
        <w:tc>
          <w:tcPr>
            <w:tcW w:w="1139" w:type="pct"/>
            <w:tcBorders>
              <w:top w:val="nil"/>
              <w:left w:val="nil"/>
              <w:bottom w:val="nil"/>
              <w:right w:val="nil"/>
            </w:tcBorders>
            <w:hideMark/>
          </w:tcPr>
          <w:p w14:paraId="41F3C89D" w14:textId="77777777" w:rsidR="00762494" w:rsidRPr="00412F80" w:rsidRDefault="00762494" w:rsidP="00762494">
            <w:pPr>
              <w:spacing w:beforeLines="20" w:before="48"/>
              <w:rPr>
                <w:sz w:val="20"/>
                <w:szCs w:val="20"/>
              </w:rPr>
            </w:pPr>
            <w:r w:rsidRPr="00412F80">
              <w:rPr>
                <w:sz w:val="20"/>
                <w:szCs w:val="20"/>
              </w:rPr>
              <w:t>Январь-февраль</w:t>
            </w:r>
          </w:p>
        </w:tc>
        <w:tc>
          <w:tcPr>
            <w:tcW w:w="653" w:type="pct"/>
            <w:tcBorders>
              <w:top w:val="nil"/>
              <w:left w:val="nil"/>
              <w:bottom w:val="nil"/>
              <w:right w:val="nil"/>
            </w:tcBorders>
            <w:vAlign w:val="bottom"/>
            <w:hideMark/>
          </w:tcPr>
          <w:p w14:paraId="40640C65" w14:textId="77777777" w:rsidR="00762494" w:rsidRPr="00412F80" w:rsidRDefault="00762494" w:rsidP="00762494">
            <w:pPr>
              <w:jc w:val="right"/>
              <w:rPr>
                <w:sz w:val="20"/>
                <w:szCs w:val="20"/>
              </w:rPr>
            </w:pPr>
            <w:r w:rsidRPr="00412F80">
              <w:rPr>
                <w:sz w:val="20"/>
                <w:szCs w:val="20"/>
              </w:rPr>
              <w:t>5 437,0</w:t>
            </w:r>
          </w:p>
        </w:tc>
        <w:tc>
          <w:tcPr>
            <w:tcW w:w="652" w:type="pct"/>
            <w:tcBorders>
              <w:top w:val="nil"/>
              <w:left w:val="nil"/>
              <w:bottom w:val="nil"/>
              <w:right w:val="nil"/>
            </w:tcBorders>
            <w:vAlign w:val="bottom"/>
            <w:hideMark/>
          </w:tcPr>
          <w:p w14:paraId="593C64F8" w14:textId="77777777" w:rsidR="00762494" w:rsidRPr="00412F80" w:rsidRDefault="00762494" w:rsidP="00762494">
            <w:pPr>
              <w:jc w:val="right"/>
              <w:rPr>
                <w:sz w:val="20"/>
                <w:szCs w:val="20"/>
              </w:rPr>
            </w:pPr>
            <w:r w:rsidRPr="00412F80">
              <w:rPr>
                <w:sz w:val="20"/>
                <w:szCs w:val="20"/>
              </w:rPr>
              <w:t>7 770,3</w:t>
            </w:r>
          </w:p>
        </w:tc>
        <w:tc>
          <w:tcPr>
            <w:tcW w:w="623" w:type="pct"/>
            <w:tcBorders>
              <w:top w:val="nil"/>
              <w:left w:val="nil"/>
              <w:bottom w:val="nil"/>
              <w:right w:val="nil"/>
            </w:tcBorders>
            <w:vAlign w:val="bottom"/>
            <w:hideMark/>
          </w:tcPr>
          <w:p w14:paraId="7CFA559B" w14:textId="77777777" w:rsidR="00762494" w:rsidRPr="00412F80" w:rsidRDefault="00762494" w:rsidP="00762494">
            <w:pPr>
              <w:jc w:val="right"/>
              <w:rPr>
                <w:sz w:val="20"/>
                <w:szCs w:val="20"/>
              </w:rPr>
            </w:pPr>
            <w:r w:rsidRPr="00412F80">
              <w:rPr>
                <w:sz w:val="20"/>
                <w:szCs w:val="20"/>
              </w:rPr>
              <w:t>3 180,1</w:t>
            </w:r>
          </w:p>
        </w:tc>
        <w:tc>
          <w:tcPr>
            <w:tcW w:w="586" w:type="pct"/>
            <w:tcBorders>
              <w:top w:val="nil"/>
              <w:left w:val="nil"/>
              <w:bottom w:val="nil"/>
              <w:right w:val="nil"/>
            </w:tcBorders>
            <w:vAlign w:val="bottom"/>
            <w:hideMark/>
          </w:tcPr>
          <w:p w14:paraId="2AB32182" w14:textId="77777777" w:rsidR="00762494" w:rsidRPr="00412F80" w:rsidRDefault="00762494" w:rsidP="00762494">
            <w:pPr>
              <w:jc w:val="right"/>
              <w:rPr>
                <w:sz w:val="20"/>
                <w:szCs w:val="20"/>
              </w:rPr>
            </w:pPr>
            <w:r w:rsidRPr="00412F80">
              <w:rPr>
                <w:sz w:val="20"/>
                <w:szCs w:val="20"/>
              </w:rPr>
              <w:t>5 116,3</w:t>
            </w:r>
          </w:p>
        </w:tc>
        <w:tc>
          <w:tcPr>
            <w:tcW w:w="716" w:type="pct"/>
            <w:tcBorders>
              <w:top w:val="nil"/>
              <w:left w:val="nil"/>
              <w:bottom w:val="nil"/>
              <w:right w:val="nil"/>
            </w:tcBorders>
            <w:vAlign w:val="center"/>
            <w:hideMark/>
          </w:tcPr>
          <w:p w14:paraId="351937FE" w14:textId="77777777" w:rsidR="00762494" w:rsidRPr="00412F80" w:rsidRDefault="00762494" w:rsidP="00762494">
            <w:pPr>
              <w:jc w:val="right"/>
              <w:rPr>
                <w:sz w:val="20"/>
                <w:szCs w:val="20"/>
              </w:rPr>
            </w:pPr>
            <w:r w:rsidRPr="00412F80">
              <w:rPr>
                <w:sz w:val="20"/>
                <w:szCs w:val="20"/>
              </w:rPr>
              <w:t>2 256,9</w:t>
            </w:r>
          </w:p>
        </w:tc>
        <w:tc>
          <w:tcPr>
            <w:tcW w:w="630" w:type="pct"/>
            <w:tcBorders>
              <w:top w:val="nil"/>
              <w:left w:val="nil"/>
              <w:bottom w:val="nil"/>
              <w:right w:val="nil"/>
            </w:tcBorders>
            <w:vAlign w:val="center"/>
            <w:hideMark/>
          </w:tcPr>
          <w:p w14:paraId="2385D4DB" w14:textId="77777777" w:rsidR="00762494" w:rsidRPr="00412F80" w:rsidRDefault="00762494" w:rsidP="00762494">
            <w:pPr>
              <w:jc w:val="right"/>
              <w:rPr>
                <w:sz w:val="20"/>
                <w:szCs w:val="20"/>
              </w:rPr>
            </w:pPr>
            <w:r w:rsidRPr="00412F80">
              <w:rPr>
                <w:sz w:val="20"/>
                <w:szCs w:val="20"/>
              </w:rPr>
              <w:t>2 654,0</w:t>
            </w:r>
          </w:p>
        </w:tc>
      </w:tr>
      <w:tr w:rsidR="00762494" w:rsidRPr="00412F80" w14:paraId="443718AC" w14:textId="77777777" w:rsidTr="00ED5F92">
        <w:tc>
          <w:tcPr>
            <w:tcW w:w="1139" w:type="pct"/>
            <w:tcBorders>
              <w:top w:val="nil"/>
              <w:left w:val="nil"/>
              <w:bottom w:val="nil"/>
              <w:right w:val="nil"/>
            </w:tcBorders>
            <w:hideMark/>
          </w:tcPr>
          <w:p w14:paraId="1C0F175F" w14:textId="77777777" w:rsidR="00762494" w:rsidRPr="00412F80" w:rsidRDefault="00762494" w:rsidP="00762494">
            <w:pPr>
              <w:spacing w:beforeLines="20" w:before="48"/>
              <w:rPr>
                <w:bCs/>
                <w:sz w:val="20"/>
                <w:szCs w:val="20"/>
              </w:rPr>
            </w:pPr>
            <w:r w:rsidRPr="00412F80">
              <w:rPr>
                <w:bCs/>
                <w:sz w:val="20"/>
                <w:szCs w:val="20"/>
              </w:rPr>
              <w:t>Январь-март</w:t>
            </w:r>
          </w:p>
        </w:tc>
        <w:tc>
          <w:tcPr>
            <w:tcW w:w="653" w:type="pct"/>
            <w:tcBorders>
              <w:top w:val="nil"/>
              <w:left w:val="nil"/>
              <w:bottom w:val="nil"/>
              <w:right w:val="nil"/>
            </w:tcBorders>
            <w:vAlign w:val="bottom"/>
            <w:hideMark/>
          </w:tcPr>
          <w:p w14:paraId="0A00612B" w14:textId="77777777" w:rsidR="00762494" w:rsidRPr="00412F80" w:rsidRDefault="00762494" w:rsidP="00762494">
            <w:pPr>
              <w:jc w:val="right"/>
              <w:rPr>
                <w:sz w:val="20"/>
                <w:szCs w:val="20"/>
              </w:rPr>
            </w:pPr>
            <w:r w:rsidRPr="00412F80">
              <w:rPr>
                <w:sz w:val="20"/>
                <w:szCs w:val="20"/>
              </w:rPr>
              <w:t>8 558,5</w:t>
            </w:r>
          </w:p>
        </w:tc>
        <w:tc>
          <w:tcPr>
            <w:tcW w:w="652" w:type="pct"/>
            <w:tcBorders>
              <w:top w:val="nil"/>
              <w:left w:val="nil"/>
              <w:bottom w:val="nil"/>
              <w:right w:val="nil"/>
            </w:tcBorders>
            <w:vAlign w:val="bottom"/>
            <w:hideMark/>
          </w:tcPr>
          <w:p w14:paraId="4B9C774D" w14:textId="77777777" w:rsidR="00762494" w:rsidRPr="00412F80" w:rsidRDefault="00762494" w:rsidP="00762494">
            <w:pPr>
              <w:jc w:val="right"/>
              <w:rPr>
                <w:sz w:val="20"/>
                <w:szCs w:val="20"/>
              </w:rPr>
            </w:pPr>
            <w:r w:rsidRPr="00412F80">
              <w:rPr>
                <w:sz w:val="20"/>
                <w:szCs w:val="20"/>
              </w:rPr>
              <w:t>13 562,4</w:t>
            </w:r>
          </w:p>
        </w:tc>
        <w:tc>
          <w:tcPr>
            <w:tcW w:w="623" w:type="pct"/>
            <w:tcBorders>
              <w:top w:val="nil"/>
              <w:left w:val="nil"/>
              <w:bottom w:val="nil"/>
              <w:right w:val="nil"/>
            </w:tcBorders>
            <w:vAlign w:val="bottom"/>
            <w:hideMark/>
          </w:tcPr>
          <w:p w14:paraId="4C99A627" w14:textId="77777777" w:rsidR="00762494" w:rsidRPr="00412F80" w:rsidRDefault="00762494" w:rsidP="00762494">
            <w:pPr>
              <w:jc w:val="right"/>
              <w:rPr>
                <w:sz w:val="20"/>
                <w:szCs w:val="20"/>
              </w:rPr>
            </w:pPr>
            <w:r w:rsidRPr="00412F80">
              <w:rPr>
                <w:sz w:val="20"/>
                <w:szCs w:val="20"/>
              </w:rPr>
              <w:t>6 008,0</w:t>
            </w:r>
          </w:p>
        </w:tc>
        <w:tc>
          <w:tcPr>
            <w:tcW w:w="586" w:type="pct"/>
            <w:tcBorders>
              <w:top w:val="nil"/>
              <w:left w:val="nil"/>
              <w:bottom w:val="nil"/>
              <w:right w:val="nil"/>
            </w:tcBorders>
            <w:vAlign w:val="bottom"/>
            <w:hideMark/>
          </w:tcPr>
          <w:p w14:paraId="3D881690" w14:textId="77777777" w:rsidR="00762494" w:rsidRPr="00412F80" w:rsidRDefault="00762494" w:rsidP="00762494">
            <w:pPr>
              <w:jc w:val="right"/>
              <w:rPr>
                <w:sz w:val="20"/>
                <w:szCs w:val="20"/>
              </w:rPr>
            </w:pPr>
            <w:r w:rsidRPr="00412F80">
              <w:rPr>
                <w:sz w:val="20"/>
                <w:szCs w:val="20"/>
              </w:rPr>
              <w:t>10 208,6</w:t>
            </w:r>
          </w:p>
        </w:tc>
        <w:tc>
          <w:tcPr>
            <w:tcW w:w="716" w:type="pct"/>
            <w:tcBorders>
              <w:top w:val="nil"/>
              <w:left w:val="nil"/>
              <w:bottom w:val="nil"/>
              <w:right w:val="nil"/>
            </w:tcBorders>
            <w:vAlign w:val="center"/>
            <w:hideMark/>
          </w:tcPr>
          <w:p w14:paraId="28D65779" w14:textId="77777777" w:rsidR="00762494" w:rsidRPr="00412F80" w:rsidRDefault="00762494" w:rsidP="00762494">
            <w:pPr>
              <w:jc w:val="right"/>
              <w:rPr>
                <w:sz w:val="20"/>
                <w:szCs w:val="20"/>
              </w:rPr>
            </w:pPr>
            <w:r w:rsidRPr="00412F80">
              <w:rPr>
                <w:sz w:val="20"/>
                <w:szCs w:val="20"/>
              </w:rPr>
              <w:t>2 550,5</w:t>
            </w:r>
          </w:p>
        </w:tc>
        <w:tc>
          <w:tcPr>
            <w:tcW w:w="630" w:type="pct"/>
            <w:tcBorders>
              <w:top w:val="nil"/>
              <w:left w:val="nil"/>
              <w:bottom w:val="nil"/>
              <w:right w:val="nil"/>
            </w:tcBorders>
            <w:vAlign w:val="center"/>
            <w:hideMark/>
          </w:tcPr>
          <w:p w14:paraId="41E68989" w14:textId="77777777" w:rsidR="00762494" w:rsidRPr="00412F80" w:rsidRDefault="00762494" w:rsidP="00762494">
            <w:pPr>
              <w:jc w:val="right"/>
              <w:rPr>
                <w:sz w:val="20"/>
                <w:szCs w:val="20"/>
              </w:rPr>
            </w:pPr>
            <w:r w:rsidRPr="00412F80">
              <w:rPr>
                <w:sz w:val="20"/>
                <w:szCs w:val="20"/>
              </w:rPr>
              <w:t>3 353,8</w:t>
            </w:r>
          </w:p>
        </w:tc>
      </w:tr>
      <w:tr w:rsidR="00762494" w:rsidRPr="00412F80" w14:paraId="6B9D703B" w14:textId="77777777" w:rsidTr="00ED5F92">
        <w:trPr>
          <w:trHeight w:val="229"/>
        </w:trPr>
        <w:tc>
          <w:tcPr>
            <w:tcW w:w="1139" w:type="pct"/>
            <w:tcBorders>
              <w:top w:val="nil"/>
              <w:left w:val="nil"/>
              <w:bottom w:val="nil"/>
              <w:right w:val="nil"/>
            </w:tcBorders>
            <w:hideMark/>
          </w:tcPr>
          <w:p w14:paraId="10BA5867" w14:textId="77777777" w:rsidR="00762494" w:rsidRPr="00412F80" w:rsidRDefault="00762494" w:rsidP="00762494">
            <w:pPr>
              <w:spacing w:beforeLines="20" w:before="48"/>
              <w:rPr>
                <w:bCs/>
                <w:sz w:val="20"/>
                <w:szCs w:val="20"/>
              </w:rPr>
            </w:pPr>
            <w:r w:rsidRPr="00412F80">
              <w:rPr>
                <w:bCs/>
                <w:sz w:val="20"/>
                <w:szCs w:val="20"/>
              </w:rPr>
              <w:t>Январь-апрель</w:t>
            </w:r>
          </w:p>
        </w:tc>
        <w:tc>
          <w:tcPr>
            <w:tcW w:w="653" w:type="pct"/>
            <w:tcBorders>
              <w:top w:val="nil"/>
              <w:left w:val="nil"/>
              <w:bottom w:val="nil"/>
              <w:right w:val="nil"/>
            </w:tcBorders>
            <w:vAlign w:val="bottom"/>
            <w:hideMark/>
          </w:tcPr>
          <w:p w14:paraId="57DE19B2" w14:textId="77777777" w:rsidR="00762494" w:rsidRPr="00412F80" w:rsidRDefault="00762494" w:rsidP="00762494">
            <w:pPr>
              <w:jc w:val="right"/>
              <w:rPr>
                <w:sz w:val="20"/>
                <w:szCs w:val="20"/>
              </w:rPr>
            </w:pPr>
            <w:r w:rsidRPr="00412F80">
              <w:rPr>
                <w:sz w:val="20"/>
                <w:szCs w:val="20"/>
              </w:rPr>
              <w:t>12 531,7</w:t>
            </w:r>
          </w:p>
        </w:tc>
        <w:tc>
          <w:tcPr>
            <w:tcW w:w="652" w:type="pct"/>
            <w:tcBorders>
              <w:top w:val="nil"/>
              <w:left w:val="nil"/>
              <w:bottom w:val="nil"/>
              <w:right w:val="nil"/>
            </w:tcBorders>
            <w:vAlign w:val="bottom"/>
            <w:hideMark/>
          </w:tcPr>
          <w:p w14:paraId="7E8C96EE" w14:textId="77777777" w:rsidR="00762494" w:rsidRPr="00412F80" w:rsidRDefault="00762494" w:rsidP="00762494">
            <w:pPr>
              <w:jc w:val="right"/>
              <w:rPr>
                <w:sz w:val="20"/>
                <w:szCs w:val="20"/>
              </w:rPr>
            </w:pPr>
            <w:r w:rsidRPr="00412F80">
              <w:rPr>
                <w:sz w:val="20"/>
                <w:szCs w:val="20"/>
              </w:rPr>
              <w:t>17 427,9</w:t>
            </w:r>
          </w:p>
        </w:tc>
        <w:tc>
          <w:tcPr>
            <w:tcW w:w="623" w:type="pct"/>
            <w:tcBorders>
              <w:top w:val="nil"/>
              <w:left w:val="nil"/>
              <w:bottom w:val="nil"/>
              <w:right w:val="nil"/>
            </w:tcBorders>
            <w:vAlign w:val="bottom"/>
            <w:hideMark/>
          </w:tcPr>
          <w:p w14:paraId="72871D6C" w14:textId="77777777" w:rsidR="00762494" w:rsidRPr="00412F80" w:rsidRDefault="00762494" w:rsidP="00762494">
            <w:pPr>
              <w:jc w:val="right"/>
              <w:rPr>
                <w:sz w:val="20"/>
                <w:szCs w:val="20"/>
              </w:rPr>
            </w:pPr>
            <w:r w:rsidRPr="00412F80">
              <w:rPr>
                <w:sz w:val="20"/>
                <w:szCs w:val="20"/>
              </w:rPr>
              <w:t>9 877,4</w:t>
            </w:r>
          </w:p>
        </w:tc>
        <w:tc>
          <w:tcPr>
            <w:tcW w:w="586" w:type="pct"/>
            <w:tcBorders>
              <w:top w:val="nil"/>
              <w:left w:val="nil"/>
              <w:bottom w:val="nil"/>
              <w:right w:val="nil"/>
            </w:tcBorders>
            <w:vAlign w:val="bottom"/>
            <w:hideMark/>
          </w:tcPr>
          <w:p w14:paraId="4480A6E7" w14:textId="77777777" w:rsidR="00762494" w:rsidRPr="00412F80" w:rsidRDefault="00762494" w:rsidP="00762494">
            <w:pPr>
              <w:jc w:val="right"/>
              <w:rPr>
                <w:sz w:val="20"/>
                <w:szCs w:val="20"/>
              </w:rPr>
            </w:pPr>
            <w:r w:rsidRPr="00412F80">
              <w:rPr>
                <w:sz w:val="20"/>
                <w:szCs w:val="20"/>
              </w:rPr>
              <w:t>14 267,3</w:t>
            </w:r>
          </w:p>
        </w:tc>
        <w:tc>
          <w:tcPr>
            <w:tcW w:w="716" w:type="pct"/>
            <w:tcBorders>
              <w:top w:val="nil"/>
              <w:left w:val="nil"/>
              <w:bottom w:val="nil"/>
              <w:right w:val="nil"/>
            </w:tcBorders>
            <w:vAlign w:val="center"/>
            <w:hideMark/>
          </w:tcPr>
          <w:p w14:paraId="168FD0B3" w14:textId="77777777" w:rsidR="00762494" w:rsidRPr="00412F80" w:rsidRDefault="00762494" w:rsidP="00762494">
            <w:pPr>
              <w:jc w:val="right"/>
              <w:rPr>
                <w:sz w:val="20"/>
                <w:szCs w:val="20"/>
              </w:rPr>
            </w:pPr>
            <w:r w:rsidRPr="00412F80">
              <w:rPr>
                <w:sz w:val="20"/>
                <w:szCs w:val="20"/>
              </w:rPr>
              <w:t>2 654,4</w:t>
            </w:r>
          </w:p>
        </w:tc>
        <w:tc>
          <w:tcPr>
            <w:tcW w:w="630" w:type="pct"/>
            <w:tcBorders>
              <w:top w:val="nil"/>
              <w:left w:val="nil"/>
              <w:bottom w:val="nil"/>
              <w:right w:val="nil"/>
            </w:tcBorders>
            <w:vAlign w:val="center"/>
            <w:hideMark/>
          </w:tcPr>
          <w:p w14:paraId="26462245" w14:textId="77777777" w:rsidR="00762494" w:rsidRPr="00412F80" w:rsidRDefault="00762494" w:rsidP="00762494">
            <w:pPr>
              <w:jc w:val="right"/>
              <w:rPr>
                <w:sz w:val="20"/>
                <w:szCs w:val="20"/>
              </w:rPr>
            </w:pPr>
            <w:r w:rsidRPr="00412F80">
              <w:rPr>
                <w:sz w:val="20"/>
                <w:szCs w:val="20"/>
              </w:rPr>
              <w:t>3 160,6</w:t>
            </w:r>
          </w:p>
        </w:tc>
      </w:tr>
      <w:tr w:rsidR="00762494" w:rsidRPr="00412F80" w14:paraId="0E367F5B" w14:textId="77777777" w:rsidTr="00ED5F92">
        <w:tc>
          <w:tcPr>
            <w:tcW w:w="1139" w:type="pct"/>
            <w:tcBorders>
              <w:top w:val="nil"/>
              <w:left w:val="nil"/>
              <w:bottom w:val="nil"/>
              <w:right w:val="nil"/>
            </w:tcBorders>
            <w:hideMark/>
          </w:tcPr>
          <w:p w14:paraId="11E765FF" w14:textId="77777777" w:rsidR="00762494" w:rsidRPr="00412F80" w:rsidRDefault="00762494" w:rsidP="00762494">
            <w:pPr>
              <w:spacing w:beforeLines="20" w:before="48"/>
              <w:rPr>
                <w:bCs/>
                <w:sz w:val="20"/>
                <w:szCs w:val="20"/>
              </w:rPr>
            </w:pPr>
            <w:r w:rsidRPr="00412F80">
              <w:rPr>
                <w:bCs/>
                <w:sz w:val="20"/>
                <w:szCs w:val="20"/>
              </w:rPr>
              <w:t>Январь-май</w:t>
            </w:r>
          </w:p>
        </w:tc>
        <w:tc>
          <w:tcPr>
            <w:tcW w:w="653" w:type="pct"/>
            <w:tcBorders>
              <w:top w:val="nil"/>
              <w:left w:val="nil"/>
              <w:bottom w:val="nil"/>
              <w:right w:val="nil"/>
            </w:tcBorders>
            <w:vAlign w:val="bottom"/>
            <w:hideMark/>
          </w:tcPr>
          <w:p w14:paraId="7540A41A" w14:textId="77777777" w:rsidR="00762494" w:rsidRPr="00412F80" w:rsidRDefault="00762494" w:rsidP="00762494">
            <w:pPr>
              <w:jc w:val="right"/>
              <w:rPr>
                <w:sz w:val="20"/>
                <w:szCs w:val="20"/>
              </w:rPr>
            </w:pPr>
            <w:r w:rsidRPr="00412F80">
              <w:rPr>
                <w:sz w:val="20"/>
                <w:szCs w:val="20"/>
              </w:rPr>
              <w:t>17 333,0</w:t>
            </w:r>
          </w:p>
        </w:tc>
        <w:tc>
          <w:tcPr>
            <w:tcW w:w="652" w:type="pct"/>
            <w:tcBorders>
              <w:top w:val="nil"/>
              <w:left w:val="nil"/>
              <w:bottom w:val="nil"/>
              <w:right w:val="nil"/>
            </w:tcBorders>
            <w:vAlign w:val="bottom"/>
            <w:hideMark/>
          </w:tcPr>
          <w:p w14:paraId="4BE469B0" w14:textId="77777777" w:rsidR="00762494" w:rsidRPr="00412F80" w:rsidRDefault="00762494" w:rsidP="00762494">
            <w:pPr>
              <w:jc w:val="right"/>
              <w:rPr>
                <w:sz w:val="20"/>
                <w:szCs w:val="20"/>
              </w:rPr>
            </w:pPr>
            <w:r w:rsidRPr="00412F80">
              <w:rPr>
                <w:sz w:val="20"/>
                <w:szCs w:val="20"/>
              </w:rPr>
              <w:t>22 957,2</w:t>
            </w:r>
          </w:p>
        </w:tc>
        <w:tc>
          <w:tcPr>
            <w:tcW w:w="623" w:type="pct"/>
            <w:tcBorders>
              <w:top w:val="nil"/>
              <w:left w:val="nil"/>
              <w:bottom w:val="nil"/>
              <w:right w:val="nil"/>
            </w:tcBorders>
            <w:vAlign w:val="bottom"/>
            <w:hideMark/>
          </w:tcPr>
          <w:p w14:paraId="14B762AD" w14:textId="77777777" w:rsidR="00762494" w:rsidRPr="00412F80" w:rsidRDefault="00762494" w:rsidP="00762494">
            <w:pPr>
              <w:jc w:val="right"/>
              <w:rPr>
                <w:sz w:val="20"/>
                <w:szCs w:val="20"/>
              </w:rPr>
            </w:pPr>
            <w:r w:rsidRPr="00412F80">
              <w:rPr>
                <w:sz w:val="20"/>
                <w:szCs w:val="20"/>
              </w:rPr>
              <w:t>14 756,7</w:t>
            </w:r>
          </w:p>
        </w:tc>
        <w:tc>
          <w:tcPr>
            <w:tcW w:w="586" w:type="pct"/>
            <w:tcBorders>
              <w:top w:val="nil"/>
              <w:left w:val="nil"/>
              <w:bottom w:val="nil"/>
              <w:right w:val="nil"/>
            </w:tcBorders>
            <w:vAlign w:val="bottom"/>
            <w:hideMark/>
          </w:tcPr>
          <w:p w14:paraId="5A51433D" w14:textId="77777777" w:rsidR="00762494" w:rsidRPr="00412F80" w:rsidRDefault="00762494" w:rsidP="00762494">
            <w:pPr>
              <w:jc w:val="right"/>
              <w:rPr>
                <w:sz w:val="20"/>
                <w:szCs w:val="20"/>
              </w:rPr>
            </w:pPr>
            <w:r w:rsidRPr="00412F80">
              <w:rPr>
                <w:sz w:val="20"/>
                <w:szCs w:val="20"/>
              </w:rPr>
              <w:t>18 270,7</w:t>
            </w:r>
          </w:p>
        </w:tc>
        <w:tc>
          <w:tcPr>
            <w:tcW w:w="716" w:type="pct"/>
            <w:tcBorders>
              <w:top w:val="nil"/>
              <w:left w:val="nil"/>
              <w:bottom w:val="nil"/>
              <w:right w:val="nil"/>
            </w:tcBorders>
            <w:vAlign w:val="center"/>
            <w:hideMark/>
          </w:tcPr>
          <w:p w14:paraId="7A8D646E" w14:textId="77777777" w:rsidR="00762494" w:rsidRPr="00412F80" w:rsidRDefault="00762494" w:rsidP="00762494">
            <w:pPr>
              <w:jc w:val="right"/>
              <w:rPr>
                <w:sz w:val="20"/>
                <w:szCs w:val="20"/>
              </w:rPr>
            </w:pPr>
            <w:r w:rsidRPr="00412F80">
              <w:rPr>
                <w:sz w:val="20"/>
                <w:szCs w:val="20"/>
              </w:rPr>
              <w:t>2 576,3</w:t>
            </w:r>
          </w:p>
        </w:tc>
        <w:tc>
          <w:tcPr>
            <w:tcW w:w="630" w:type="pct"/>
            <w:tcBorders>
              <w:top w:val="nil"/>
              <w:left w:val="nil"/>
              <w:bottom w:val="nil"/>
              <w:right w:val="nil"/>
            </w:tcBorders>
            <w:vAlign w:val="center"/>
            <w:hideMark/>
          </w:tcPr>
          <w:p w14:paraId="1D52D808" w14:textId="77777777" w:rsidR="00762494" w:rsidRPr="00412F80" w:rsidRDefault="00762494" w:rsidP="00762494">
            <w:pPr>
              <w:jc w:val="right"/>
              <w:rPr>
                <w:sz w:val="20"/>
                <w:szCs w:val="20"/>
              </w:rPr>
            </w:pPr>
            <w:r w:rsidRPr="00412F80">
              <w:rPr>
                <w:sz w:val="20"/>
                <w:szCs w:val="20"/>
              </w:rPr>
              <w:t>4 686,5</w:t>
            </w:r>
          </w:p>
        </w:tc>
      </w:tr>
      <w:tr w:rsidR="00762494" w:rsidRPr="00412F80" w14:paraId="44DACDE7" w14:textId="77777777" w:rsidTr="00ED5F92">
        <w:tc>
          <w:tcPr>
            <w:tcW w:w="1139" w:type="pct"/>
            <w:tcBorders>
              <w:top w:val="nil"/>
              <w:left w:val="nil"/>
              <w:bottom w:val="nil"/>
              <w:right w:val="nil"/>
            </w:tcBorders>
            <w:hideMark/>
          </w:tcPr>
          <w:p w14:paraId="5BC06E5E" w14:textId="77777777" w:rsidR="00762494" w:rsidRPr="00412F80" w:rsidRDefault="00762494" w:rsidP="00762494">
            <w:pPr>
              <w:spacing w:beforeLines="20" w:before="48"/>
              <w:rPr>
                <w:bCs/>
                <w:sz w:val="20"/>
                <w:szCs w:val="20"/>
              </w:rPr>
            </w:pPr>
            <w:r w:rsidRPr="00412F80">
              <w:rPr>
                <w:bCs/>
                <w:sz w:val="20"/>
                <w:szCs w:val="20"/>
              </w:rPr>
              <w:t>Январь-июнь</w:t>
            </w:r>
          </w:p>
        </w:tc>
        <w:tc>
          <w:tcPr>
            <w:tcW w:w="653" w:type="pct"/>
            <w:tcBorders>
              <w:top w:val="nil"/>
              <w:left w:val="nil"/>
              <w:bottom w:val="nil"/>
              <w:right w:val="nil"/>
            </w:tcBorders>
            <w:vAlign w:val="bottom"/>
            <w:hideMark/>
          </w:tcPr>
          <w:p w14:paraId="005701B7" w14:textId="77777777" w:rsidR="00762494" w:rsidRPr="00412F80" w:rsidRDefault="00762494" w:rsidP="00762494">
            <w:pPr>
              <w:jc w:val="right"/>
              <w:rPr>
                <w:sz w:val="20"/>
                <w:szCs w:val="20"/>
              </w:rPr>
            </w:pPr>
            <w:r w:rsidRPr="00412F80">
              <w:rPr>
                <w:sz w:val="20"/>
                <w:szCs w:val="20"/>
              </w:rPr>
              <w:t>21 912,5</w:t>
            </w:r>
          </w:p>
        </w:tc>
        <w:tc>
          <w:tcPr>
            <w:tcW w:w="652" w:type="pct"/>
            <w:tcBorders>
              <w:top w:val="nil"/>
              <w:left w:val="nil"/>
              <w:bottom w:val="nil"/>
              <w:right w:val="nil"/>
            </w:tcBorders>
            <w:vAlign w:val="bottom"/>
            <w:hideMark/>
          </w:tcPr>
          <w:p w14:paraId="24E97CBC" w14:textId="77777777" w:rsidR="00762494" w:rsidRPr="00412F80" w:rsidRDefault="00762494" w:rsidP="00762494">
            <w:pPr>
              <w:jc w:val="right"/>
              <w:rPr>
                <w:sz w:val="20"/>
                <w:szCs w:val="20"/>
              </w:rPr>
            </w:pPr>
            <w:r w:rsidRPr="00412F80">
              <w:rPr>
                <w:sz w:val="20"/>
                <w:szCs w:val="20"/>
              </w:rPr>
              <w:t>31 054,1</w:t>
            </w:r>
          </w:p>
        </w:tc>
        <w:tc>
          <w:tcPr>
            <w:tcW w:w="623" w:type="pct"/>
            <w:tcBorders>
              <w:top w:val="nil"/>
              <w:left w:val="nil"/>
              <w:bottom w:val="nil"/>
              <w:right w:val="nil"/>
            </w:tcBorders>
            <w:vAlign w:val="bottom"/>
            <w:hideMark/>
          </w:tcPr>
          <w:p w14:paraId="2C62F511" w14:textId="77777777" w:rsidR="00762494" w:rsidRPr="00412F80" w:rsidRDefault="00762494" w:rsidP="00762494">
            <w:pPr>
              <w:jc w:val="right"/>
              <w:rPr>
                <w:sz w:val="20"/>
                <w:szCs w:val="20"/>
              </w:rPr>
            </w:pPr>
            <w:r w:rsidRPr="00412F80">
              <w:rPr>
                <w:sz w:val="20"/>
                <w:szCs w:val="20"/>
              </w:rPr>
              <w:t>18 804,8</w:t>
            </w:r>
          </w:p>
        </w:tc>
        <w:tc>
          <w:tcPr>
            <w:tcW w:w="586" w:type="pct"/>
            <w:tcBorders>
              <w:top w:val="nil"/>
              <w:left w:val="nil"/>
              <w:bottom w:val="nil"/>
              <w:right w:val="nil"/>
            </w:tcBorders>
            <w:vAlign w:val="bottom"/>
            <w:hideMark/>
          </w:tcPr>
          <w:p w14:paraId="6B605AF3" w14:textId="77777777" w:rsidR="00762494" w:rsidRPr="00412F80" w:rsidRDefault="00762494" w:rsidP="00762494">
            <w:pPr>
              <w:jc w:val="right"/>
              <w:rPr>
                <w:sz w:val="20"/>
                <w:szCs w:val="20"/>
              </w:rPr>
            </w:pPr>
            <w:r w:rsidRPr="00412F80">
              <w:rPr>
                <w:sz w:val="20"/>
                <w:szCs w:val="20"/>
              </w:rPr>
              <w:t>22 828,0</w:t>
            </w:r>
          </w:p>
        </w:tc>
        <w:tc>
          <w:tcPr>
            <w:tcW w:w="716" w:type="pct"/>
            <w:tcBorders>
              <w:top w:val="nil"/>
              <w:left w:val="nil"/>
              <w:bottom w:val="nil"/>
              <w:right w:val="nil"/>
            </w:tcBorders>
            <w:vAlign w:val="center"/>
            <w:hideMark/>
          </w:tcPr>
          <w:p w14:paraId="6A8E0AF2" w14:textId="77777777" w:rsidR="00762494" w:rsidRPr="00412F80" w:rsidRDefault="00762494" w:rsidP="00762494">
            <w:pPr>
              <w:jc w:val="right"/>
              <w:rPr>
                <w:sz w:val="20"/>
                <w:szCs w:val="20"/>
              </w:rPr>
            </w:pPr>
            <w:r w:rsidRPr="00412F80">
              <w:rPr>
                <w:sz w:val="20"/>
                <w:szCs w:val="20"/>
              </w:rPr>
              <w:t>3 107,8</w:t>
            </w:r>
          </w:p>
        </w:tc>
        <w:tc>
          <w:tcPr>
            <w:tcW w:w="630" w:type="pct"/>
            <w:tcBorders>
              <w:top w:val="nil"/>
              <w:left w:val="nil"/>
              <w:bottom w:val="nil"/>
              <w:right w:val="nil"/>
            </w:tcBorders>
            <w:vAlign w:val="center"/>
            <w:hideMark/>
          </w:tcPr>
          <w:p w14:paraId="6646CAB1" w14:textId="77777777" w:rsidR="00762494" w:rsidRPr="00412F80" w:rsidRDefault="00762494" w:rsidP="00762494">
            <w:pPr>
              <w:jc w:val="right"/>
              <w:rPr>
                <w:sz w:val="20"/>
                <w:szCs w:val="20"/>
              </w:rPr>
            </w:pPr>
            <w:r w:rsidRPr="00412F80">
              <w:rPr>
                <w:sz w:val="20"/>
                <w:szCs w:val="20"/>
              </w:rPr>
              <w:t>8 226,0</w:t>
            </w:r>
          </w:p>
        </w:tc>
      </w:tr>
      <w:tr w:rsidR="00762494" w:rsidRPr="00412F80" w14:paraId="1AEA2B54" w14:textId="77777777" w:rsidTr="00ED5F92">
        <w:tc>
          <w:tcPr>
            <w:tcW w:w="1139" w:type="pct"/>
            <w:tcBorders>
              <w:top w:val="nil"/>
              <w:left w:val="nil"/>
              <w:bottom w:val="nil"/>
              <w:right w:val="nil"/>
            </w:tcBorders>
            <w:hideMark/>
          </w:tcPr>
          <w:p w14:paraId="1919FC73" w14:textId="77777777" w:rsidR="00762494" w:rsidRPr="00412F80" w:rsidRDefault="00762494" w:rsidP="00762494">
            <w:pPr>
              <w:spacing w:beforeLines="20" w:before="48"/>
              <w:rPr>
                <w:bCs/>
                <w:sz w:val="20"/>
                <w:szCs w:val="20"/>
              </w:rPr>
            </w:pPr>
            <w:r w:rsidRPr="00412F80">
              <w:rPr>
                <w:bCs/>
                <w:sz w:val="20"/>
                <w:szCs w:val="20"/>
              </w:rPr>
              <w:t>Январь-июль</w:t>
            </w:r>
          </w:p>
        </w:tc>
        <w:tc>
          <w:tcPr>
            <w:tcW w:w="653" w:type="pct"/>
            <w:tcBorders>
              <w:top w:val="nil"/>
              <w:left w:val="nil"/>
              <w:bottom w:val="nil"/>
              <w:right w:val="nil"/>
            </w:tcBorders>
            <w:vAlign w:val="bottom"/>
            <w:hideMark/>
          </w:tcPr>
          <w:p w14:paraId="14F67FFA" w14:textId="77777777" w:rsidR="00762494" w:rsidRPr="00412F80" w:rsidRDefault="00762494" w:rsidP="00762494">
            <w:pPr>
              <w:jc w:val="right"/>
              <w:rPr>
                <w:sz w:val="20"/>
                <w:szCs w:val="20"/>
              </w:rPr>
            </w:pPr>
            <w:r w:rsidRPr="00412F80">
              <w:rPr>
                <w:sz w:val="20"/>
                <w:szCs w:val="20"/>
              </w:rPr>
              <w:t>26 027,1</w:t>
            </w:r>
          </w:p>
        </w:tc>
        <w:tc>
          <w:tcPr>
            <w:tcW w:w="652" w:type="pct"/>
            <w:tcBorders>
              <w:top w:val="nil"/>
              <w:left w:val="nil"/>
              <w:bottom w:val="nil"/>
              <w:right w:val="nil"/>
            </w:tcBorders>
            <w:vAlign w:val="bottom"/>
            <w:hideMark/>
          </w:tcPr>
          <w:p w14:paraId="4F985623" w14:textId="77777777" w:rsidR="00762494" w:rsidRPr="00412F80" w:rsidRDefault="00762494" w:rsidP="00762494">
            <w:pPr>
              <w:jc w:val="right"/>
              <w:rPr>
                <w:sz w:val="20"/>
                <w:szCs w:val="20"/>
              </w:rPr>
            </w:pPr>
            <w:r w:rsidRPr="00412F80">
              <w:rPr>
                <w:sz w:val="20"/>
                <w:szCs w:val="20"/>
              </w:rPr>
              <w:t>35 154,4</w:t>
            </w:r>
          </w:p>
        </w:tc>
        <w:tc>
          <w:tcPr>
            <w:tcW w:w="623" w:type="pct"/>
            <w:tcBorders>
              <w:top w:val="nil"/>
              <w:left w:val="nil"/>
              <w:bottom w:val="nil"/>
              <w:right w:val="nil"/>
            </w:tcBorders>
            <w:vAlign w:val="bottom"/>
            <w:hideMark/>
          </w:tcPr>
          <w:p w14:paraId="222D5F06" w14:textId="77777777" w:rsidR="00762494" w:rsidRPr="00412F80" w:rsidRDefault="00762494" w:rsidP="00762494">
            <w:pPr>
              <w:jc w:val="right"/>
              <w:rPr>
                <w:sz w:val="20"/>
                <w:szCs w:val="20"/>
              </w:rPr>
            </w:pPr>
            <w:r w:rsidRPr="00412F80">
              <w:rPr>
                <w:sz w:val="20"/>
                <w:szCs w:val="20"/>
              </w:rPr>
              <w:t>23 309,9</w:t>
            </w:r>
          </w:p>
        </w:tc>
        <w:tc>
          <w:tcPr>
            <w:tcW w:w="586" w:type="pct"/>
            <w:tcBorders>
              <w:top w:val="nil"/>
              <w:left w:val="nil"/>
              <w:bottom w:val="nil"/>
              <w:right w:val="nil"/>
            </w:tcBorders>
            <w:vAlign w:val="bottom"/>
            <w:hideMark/>
          </w:tcPr>
          <w:p w14:paraId="41A328A5" w14:textId="77777777" w:rsidR="00762494" w:rsidRPr="00412F80" w:rsidRDefault="00762494" w:rsidP="00762494">
            <w:pPr>
              <w:jc w:val="right"/>
              <w:rPr>
                <w:sz w:val="20"/>
                <w:szCs w:val="20"/>
              </w:rPr>
            </w:pPr>
            <w:r w:rsidRPr="00412F80">
              <w:rPr>
                <w:sz w:val="20"/>
                <w:szCs w:val="20"/>
              </w:rPr>
              <w:t>29 774,6</w:t>
            </w:r>
          </w:p>
        </w:tc>
        <w:tc>
          <w:tcPr>
            <w:tcW w:w="716" w:type="pct"/>
            <w:tcBorders>
              <w:top w:val="nil"/>
              <w:left w:val="nil"/>
              <w:bottom w:val="nil"/>
              <w:right w:val="nil"/>
            </w:tcBorders>
            <w:vAlign w:val="center"/>
            <w:hideMark/>
          </w:tcPr>
          <w:p w14:paraId="2B5B1603" w14:textId="77777777" w:rsidR="00762494" w:rsidRPr="00412F80" w:rsidRDefault="00762494" w:rsidP="00762494">
            <w:pPr>
              <w:jc w:val="right"/>
              <w:rPr>
                <w:sz w:val="20"/>
                <w:szCs w:val="20"/>
              </w:rPr>
            </w:pPr>
            <w:r w:rsidRPr="00412F80">
              <w:rPr>
                <w:sz w:val="20"/>
                <w:szCs w:val="20"/>
              </w:rPr>
              <w:t>2 717,2</w:t>
            </w:r>
          </w:p>
        </w:tc>
        <w:tc>
          <w:tcPr>
            <w:tcW w:w="630" w:type="pct"/>
            <w:tcBorders>
              <w:top w:val="nil"/>
              <w:left w:val="nil"/>
              <w:bottom w:val="nil"/>
              <w:right w:val="nil"/>
            </w:tcBorders>
            <w:vAlign w:val="center"/>
            <w:hideMark/>
          </w:tcPr>
          <w:p w14:paraId="60684349" w14:textId="77777777" w:rsidR="00762494" w:rsidRPr="00412F80" w:rsidRDefault="00762494" w:rsidP="00762494">
            <w:pPr>
              <w:jc w:val="right"/>
              <w:rPr>
                <w:sz w:val="20"/>
                <w:szCs w:val="20"/>
              </w:rPr>
            </w:pPr>
            <w:r w:rsidRPr="00412F80">
              <w:rPr>
                <w:sz w:val="20"/>
                <w:szCs w:val="20"/>
              </w:rPr>
              <w:t>5 379,8</w:t>
            </w:r>
          </w:p>
        </w:tc>
      </w:tr>
      <w:tr w:rsidR="00762494" w:rsidRPr="00412F80" w14:paraId="4CAEC265" w14:textId="77777777" w:rsidTr="00ED5F92">
        <w:tc>
          <w:tcPr>
            <w:tcW w:w="1139" w:type="pct"/>
            <w:tcBorders>
              <w:top w:val="nil"/>
              <w:left w:val="nil"/>
              <w:bottom w:val="nil"/>
              <w:right w:val="nil"/>
            </w:tcBorders>
            <w:hideMark/>
          </w:tcPr>
          <w:p w14:paraId="248CE6E5" w14:textId="77777777" w:rsidR="00762494" w:rsidRPr="00412F80" w:rsidRDefault="00762494" w:rsidP="00762494">
            <w:pPr>
              <w:spacing w:beforeLines="20" w:before="48"/>
              <w:rPr>
                <w:bCs/>
                <w:sz w:val="20"/>
                <w:szCs w:val="20"/>
              </w:rPr>
            </w:pPr>
            <w:r w:rsidRPr="00412F80">
              <w:rPr>
                <w:bCs/>
                <w:sz w:val="20"/>
                <w:szCs w:val="20"/>
              </w:rPr>
              <w:t>Январь-август</w:t>
            </w:r>
          </w:p>
        </w:tc>
        <w:tc>
          <w:tcPr>
            <w:tcW w:w="653" w:type="pct"/>
            <w:tcBorders>
              <w:top w:val="nil"/>
              <w:left w:val="nil"/>
              <w:bottom w:val="nil"/>
              <w:right w:val="nil"/>
            </w:tcBorders>
            <w:vAlign w:val="bottom"/>
            <w:hideMark/>
          </w:tcPr>
          <w:p w14:paraId="4C82AD91" w14:textId="77777777" w:rsidR="00762494" w:rsidRPr="00412F80" w:rsidRDefault="00762494" w:rsidP="00762494">
            <w:pPr>
              <w:jc w:val="right"/>
              <w:rPr>
                <w:sz w:val="20"/>
                <w:szCs w:val="20"/>
              </w:rPr>
            </w:pPr>
            <w:r w:rsidRPr="00412F80">
              <w:rPr>
                <w:sz w:val="20"/>
                <w:szCs w:val="20"/>
              </w:rPr>
              <w:t>30 261,5</w:t>
            </w:r>
          </w:p>
        </w:tc>
        <w:tc>
          <w:tcPr>
            <w:tcW w:w="652" w:type="pct"/>
            <w:tcBorders>
              <w:top w:val="nil"/>
              <w:left w:val="nil"/>
              <w:bottom w:val="nil"/>
              <w:right w:val="nil"/>
            </w:tcBorders>
            <w:vAlign w:val="bottom"/>
            <w:hideMark/>
          </w:tcPr>
          <w:p w14:paraId="4C496D5D" w14:textId="77777777" w:rsidR="00762494" w:rsidRPr="00412F80" w:rsidRDefault="00762494" w:rsidP="00762494">
            <w:pPr>
              <w:jc w:val="right"/>
              <w:rPr>
                <w:sz w:val="20"/>
                <w:szCs w:val="20"/>
              </w:rPr>
            </w:pPr>
            <w:r w:rsidRPr="00412F80">
              <w:rPr>
                <w:sz w:val="20"/>
                <w:szCs w:val="20"/>
              </w:rPr>
              <w:t>40 130,1</w:t>
            </w:r>
          </w:p>
        </w:tc>
        <w:tc>
          <w:tcPr>
            <w:tcW w:w="623" w:type="pct"/>
            <w:tcBorders>
              <w:top w:val="nil"/>
              <w:left w:val="nil"/>
              <w:bottom w:val="nil"/>
              <w:right w:val="nil"/>
            </w:tcBorders>
            <w:vAlign w:val="bottom"/>
            <w:hideMark/>
          </w:tcPr>
          <w:p w14:paraId="37F572E2" w14:textId="77777777" w:rsidR="00762494" w:rsidRPr="00412F80" w:rsidRDefault="00762494" w:rsidP="00762494">
            <w:pPr>
              <w:jc w:val="right"/>
              <w:rPr>
                <w:sz w:val="20"/>
                <w:szCs w:val="20"/>
              </w:rPr>
            </w:pPr>
            <w:r w:rsidRPr="00412F80">
              <w:rPr>
                <w:sz w:val="20"/>
                <w:szCs w:val="20"/>
              </w:rPr>
              <w:t>27 625,1</w:t>
            </w:r>
          </w:p>
        </w:tc>
        <w:tc>
          <w:tcPr>
            <w:tcW w:w="586" w:type="pct"/>
            <w:tcBorders>
              <w:top w:val="nil"/>
              <w:left w:val="nil"/>
              <w:bottom w:val="nil"/>
              <w:right w:val="nil"/>
            </w:tcBorders>
            <w:vAlign w:val="bottom"/>
            <w:hideMark/>
          </w:tcPr>
          <w:p w14:paraId="5E4529BB" w14:textId="77777777" w:rsidR="00762494" w:rsidRPr="00412F80" w:rsidRDefault="00762494" w:rsidP="00762494">
            <w:pPr>
              <w:jc w:val="right"/>
              <w:rPr>
                <w:sz w:val="20"/>
                <w:szCs w:val="20"/>
              </w:rPr>
            </w:pPr>
            <w:r w:rsidRPr="00412F80">
              <w:rPr>
                <w:sz w:val="20"/>
                <w:szCs w:val="20"/>
              </w:rPr>
              <w:t>35 810,6</w:t>
            </w:r>
          </w:p>
        </w:tc>
        <w:tc>
          <w:tcPr>
            <w:tcW w:w="716" w:type="pct"/>
            <w:tcBorders>
              <w:top w:val="nil"/>
              <w:left w:val="nil"/>
              <w:bottom w:val="nil"/>
              <w:right w:val="nil"/>
            </w:tcBorders>
            <w:vAlign w:val="center"/>
            <w:hideMark/>
          </w:tcPr>
          <w:p w14:paraId="1E5EDEC6" w14:textId="77777777" w:rsidR="00762494" w:rsidRPr="00412F80" w:rsidRDefault="00762494" w:rsidP="00762494">
            <w:pPr>
              <w:jc w:val="right"/>
              <w:rPr>
                <w:sz w:val="20"/>
                <w:szCs w:val="20"/>
              </w:rPr>
            </w:pPr>
            <w:r w:rsidRPr="00412F80">
              <w:rPr>
                <w:sz w:val="20"/>
                <w:szCs w:val="20"/>
              </w:rPr>
              <w:t>2 636,3</w:t>
            </w:r>
          </w:p>
        </w:tc>
        <w:tc>
          <w:tcPr>
            <w:tcW w:w="630" w:type="pct"/>
            <w:tcBorders>
              <w:top w:val="nil"/>
              <w:left w:val="nil"/>
              <w:bottom w:val="nil"/>
              <w:right w:val="nil"/>
            </w:tcBorders>
            <w:vAlign w:val="center"/>
            <w:hideMark/>
          </w:tcPr>
          <w:p w14:paraId="389524BA" w14:textId="77777777" w:rsidR="00762494" w:rsidRPr="00412F80" w:rsidRDefault="00762494" w:rsidP="00762494">
            <w:pPr>
              <w:jc w:val="right"/>
              <w:rPr>
                <w:sz w:val="20"/>
                <w:szCs w:val="20"/>
              </w:rPr>
            </w:pPr>
            <w:r w:rsidRPr="00412F80">
              <w:rPr>
                <w:sz w:val="20"/>
                <w:szCs w:val="20"/>
              </w:rPr>
              <w:t>4 319,5</w:t>
            </w:r>
          </w:p>
        </w:tc>
      </w:tr>
      <w:tr w:rsidR="00762494" w:rsidRPr="00412F80" w14:paraId="36BCE0F1" w14:textId="77777777" w:rsidTr="00ED5F92">
        <w:trPr>
          <w:trHeight w:val="94"/>
        </w:trPr>
        <w:tc>
          <w:tcPr>
            <w:tcW w:w="1139" w:type="pct"/>
            <w:tcBorders>
              <w:top w:val="nil"/>
              <w:left w:val="nil"/>
              <w:bottom w:val="nil"/>
              <w:right w:val="nil"/>
            </w:tcBorders>
            <w:hideMark/>
          </w:tcPr>
          <w:p w14:paraId="676479D3" w14:textId="77777777" w:rsidR="00762494" w:rsidRPr="00412F80" w:rsidRDefault="00762494" w:rsidP="00762494">
            <w:pPr>
              <w:spacing w:beforeLines="20" w:before="48"/>
              <w:rPr>
                <w:bCs/>
                <w:sz w:val="20"/>
                <w:szCs w:val="20"/>
              </w:rPr>
            </w:pPr>
            <w:r w:rsidRPr="00412F80">
              <w:rPr>
                <w:bCs/>
                <w:sz w:val="20"/>
                <w:szCs w:val="20"/>
              </w:rPr>
              <w:t>Январь-сентябрь</w:t>
            </w:r>
          </w:p>
        </w:tc>
        <w:tc>
          <w:tcPr>
            <w:tcW w:w="653" w:type="pct"/>
            <w:tcBorders>
              <w:top w:val="nil"/>
              <w:left w:val="nil"/>
              <w:bottom w:val="nil"/>
              <w:right w:val="nil"/>
            </w:tcBorders>
            <w:vAlign w:val="bottom"/>
            <w:hideMark/>
          </w:tcPr>
          <w:p w14:paraId="14A28B64" w14:textId="77777777" w:rsidR="00762494" w:rsidRPr="00412F80" w:rsidRDefault="00762494" w:rsidP="00762494">
            <w:pPr>
              <w:jc w:val="right"/>
              <w:rPr>
                <w:sz w:val="20"/>
                <w:szCs w:val="20"/>
              </w:rPr>
            </w:pPr>
            <w:r w:rsidRPr="00412F80">
              <w:rPr>
                <w:sz w:val="20"/>
                <w:szCs w:val="20"/>
              </w:rPr>
              <w:t>35 578,8</w:t>
            </w:r>
          </w:p>
        </w:tc>
        <w:tc>
          <w:tcPr>
            <w:tcW w:w="652" w:type="pct"/>
            <w:tcBorders>
              <w:top w:val="nil"/>
              <w:left w:val="nil"/>
              <w:bottom w:val="nil"/>
              <w:right w:val="nil"/>
            </w:tcBorders>
            <w:vAlign w:val="bottom"/>
            <w:hideMark/>
          </w:tcPr>
          <w:p w14:paraId="3ACA38D8" w14:textId="77777777" w:rsidR="00762494" w:rsidRPr="00412F80" w:rsidRDefault="00762494" w:rsidP="00762494">
            <w:pPr>
              <w:jc w:val="right"/>
              <w:rPr>
                <w:sz w:val="20"/>
                <w:szCs w:val="20"/>
              </w:rPr>
            </w:pPr>
            <w:r w:rsidRPr="00412F80">
              <w:rPr>
                <w:sz w:val="20"/>
                <w:szCs w:val="20"/>
              </w:rPr>
              <w:t>46 318,1</w:t>
            </w:r>
          </w:p>
        </w:tc>
        <w:tc>
          <w:tcPr>
            <w:tcW w:w="623" w:type="pct"/>
            <w:tcBorders>
              <w:top w:val="nil"/>
              <w:left w:val="nil"/>
              <w:bottom w:val="nil"/>
              <w:right w:val="nil"/>
            </w:tcBorders>
            <w:vAlign w:val="bottom"/>
            <w:hideMark/>
          </w:tcPr>
          <w:p w14:paraId="7AF3952D" w14:textId="77777777" w:rsidR="00762494" w:rsidRPr="00412F80" w:rsidRDefault="00762494" w:rsidP="00762494">
            <w:pPr>
              <w:jc w:val="right"/>
              <w:rPr>
                <w:sz w:val="20"/>
                <w:szCs w:val="20"/>
              </w:rPr>
            </w:pPr>
            <w:r w:rsidRPr="00412F80">
              <w:rPr>
                <w:sz w:val="20"/>
                <w:szCs w:val="20"/>
              </w:rPr>
              <w:t>32 972,9</w:t>
            </w:r>
          </w:p>
        </w:tc>
        <w:tc>
          <w:tcPr>
            <w:tcW w:w="586" w:type="pct"/>
            <w:tcBorders>
              <w:top w:val="nil"/>
              <w:left w:val="nil"/>
              <w:bottom w:val="nil"/>
              <w:right w:val="nil"/>
            </w:tcBorders>
            <w:vAlign w:val="bottom"/>
            <w:hideMark/>
          </w:tcPr>
          <w:p w14:paraId="6DAECFF6" w14:textId="77777777" w:rsidR="00762494" w:rsidRPr="00412F80" w:rsidRDefault="00762494" w:rsidP="00762494">
            <w:pPr>
              <w:jc w:val="right"/>
              <w:rPr>
                <w:sz w:val="20"/>
                <w:szCs w:val="20"/>
              </w:rPr>
            </w:pPr>
            <w:r w:rsidRPr="00412F80">
              <w:rPr>
                <w:sz w:val="20"/>
                <w:szCs w:val="20"/>
              </w:rPr>
              <w:t>41 400,5</w:t>
            </w:r>
          </w:p>
        </w:tc>
        <w:tc>
          <w:tcPr>
            <w:tcW w:w="716" w:type="pct"/>
            <w:tcBorders>
              <w:top w:val="nil"/>
              <w:left w:val="nil"/>
              <w:bottom w:val="nil"/>
              <w:right w:val="nil"/>
            </w:tcBorders>
            <w:vAlign w:val="center"/>
            <w:hideMark/>
          </w:tcPr>
          <w:p w14:paraId="666D10DE" w14:textId="77777777" w:rsidR="00762494" w:rsidRPr="00412F80" w:rsidRDefault="00762494" w:rsidP="00762494">
            <w:pPr>
              <w:jc w:val="right"/>
              <w:rPr>
                <w:sz w:val="20"/>
                <w:szCs w:val="20"/>
              </w:rPr>
            </w:pPr>
            <w:r w:rsidRPr="00412F80">
              <w:rPr>
                <w:sz w:val="20"/>
                <w:szCs w:val="20"/>
              </w:rPr>
              <w:t>2 605,9</w:t>
            </w:r>
          </w:p>
        </w:tc>
        <w:tc>
          <w:tcPr>
            <w:tcW w:w="630" w:type="pct"/>
            <w:tcBorders>
              <w:top w:val="nil"/>
              <w:left w:val="nil"/>
              <w:bottom w:val="nil"/>
              <w:right w:val="nil"/>
            </w:tcBorders>
            <w:vAlign w:val="center"/>
            <w:hideMark/>
          </w:tcPr>
          <w:p w14:paraId="012D0246" w14:textId="77777777" w:rsidR="00762494" w:rsidRPr="00412F80" w:rsidRDefault="00762494" w:rsidP="00762494">
            <w:pPr>
              <w:jc w:val="right"/>
              <w:rPr>
                <w:sz w:val="20"/>
                <w:szCs w:val="20"/>
              </w:rPr>
            </w:pPr>
            <w:r w:rsidRPr="00412F80">
              <w:rPr>
                <w:sz w:val="20"/>
                <w:szCs w:val="20"/>
              </w:rPr>
              <w:t>4 917,6</w:t>
            </w:r>
          </w:p>
        </w:tc>
      </w:tr>
      <w:tr w:rsidR="00762494" w:rsidRPr="00412F80" w14:paraId="6AD9B4D9" w14:textId="77777777" w:rsidTr="00ED5F92">
        <w:trPr>
          <w:trHeight w:val="112"/>
        </w:trPr>
        <w:tc>
          <w:tcPr>
            <w:tcW w:w="1139" w:type="pct"/>
            <w:tcBorders>
              <w:top w:val="nil"/>
              <w:left w:val="nil"/>
              <w:bottom w:val="single" w:sz="8" w:space="0" w:color="auto"/>
              <w:right w:val="nil"/>
            </w:tcBorders>
            <w:hideMark/>
          </w:tcPr>
          <w:p w14:paraId="070E4929" w14:textId="77777777" w:rsidR="00762494" w:rsidRPr="00412F80" w:rsidRDefault="00762494" w:rsidP="00762494">
            <w:pPr>
              <w:spacing w:beforeLines="20" w:before="48"/>
              <w:rPr>
                <w:bCs/>
                <w:sz w:val="20"/>
                <w:szCs w:val="20"/>
              </w:rPr>
            </w:pPr>
            <w:r w:rsidRPr="00412F80">
              <w:rPr>
                <w:bCs/>
                <w:sz w:val="20"/>
                <w:szCs w:val="20"/>
              </w:rPr>
              <w:t>Январь-октябрь</w:t>
            </w:r>
          </w:p>
        </w:tc>
        <w:tc>
          <w:tcPr>
            <w:tcW w:w="653" w:type="pct"/>
            <w:tcBorders>
              <w:top w:val="nil"/>
              <w:left w:val="nil"/>
              <w:bottom w:val="single" w:sz="8" w:space="0" w:color="auto"/>
              <w:right w:val="nil"/>
            </w:tcBorders>
            <w:vAlign w:val="bottom"/>
            <w:hideMark/>
          </w:tcPr>
          <w:p w14:paraId="4A194D09" w14:textId="77777777" w:rsidR="00762494" w:rsidRPr="00412F80" w:rsidRDefault="00762494" w:rsidP="00762494">
            <w:pPr>
              <w:jc w:val="right"/>
              <w:rPr>
                <w:sz w:val="20"/>
                <w:szCs w:val="20"/>
              </w:rPr>
            </w:pPr>
            <w:r w:rsidRPr="00412F80">
              <w:rPr>
                <w:sz w:val="20"/>
                <w:szCs w:val="20"/>
              </w:rPr>
              <w:t>40 433,7</w:t>
            </w:r>
          </w:p>
        </w:tc>
        <w:tc>
          <w:tcPr>
            <w:tcW w:w="652" w:type="pct"/>
            <w:tcBorders>
              <w:top w:val="nil"/>
              <w:left w:val="nil"/>
              <w:bottom w:val="single" w:sz="8" w:space="0" w:color="auto"/>
              <w:right w:val="nil"/>
            </w:tcBorders>
            <w:vAlign w:val="bottom"/>
            <w:hideMark/>
          </w:tcPr>
          <w:p w14:paraId="47AD3360" w14:textId="77777777" w:rsidR="00762494" w:rsidRPr="00412F80" w:rsidRDefault="00762494" w:rsidP="00762494">
            <w:pPr>
              <w:jc w:val="right"/>
              <w:rPr>
                <w:sz w:val="20"/>
                <w:szCs w:val="20"/>
              </w:rPr>
            </w:pPr>
            <w:r w:rsidRPr="00412F80">
              <w:rPr>
                <w:sz w:val="20"/>
                <w:szCs w:val="20"/>
              </w:rPr>
              <w:t>53 334,9</w:t>
            </w:r>
          </w:p>
        </w:tc>
        <w:tc>
          <w:tcPr>
            <w:tcW w:w="623" w:type="pct"/>
            <w:tcBorders>
              <w:top w:val="nil"/>
              <w:left w:val="nil"/>
              <w:bottom w:val="single" w:sz="8" w:space="0" w:color="auto"/>
              <w:right w:val="nil"/>
            </w:tcBorders>
            <w:vAlign w:val="bottom"/>
            <w:hideMark/>
          </w:tcPr>
          <w:p w14:paraId="5A98D34C" w14:textId="77777777" w:rsidR="00762494" w:rsidRPr="00412F80" w:rsidRDefault="00762494" w:rsidP="00762494">
            <w:pPr>
              <w:jc w:val="right"/>
              <w:rPr>
                <w:sz w:val="20"/>
                <w:szCs w:val="20"/>
              </w:rPr>
            </w:pPr>
            <w:r w:rsidRPr="00412F80">
              <w:rPr>
                <w:sz w:val="20"/>
                <w:szCs w:val="20"/>
              </w:rPr>
              <w:t>38 082,2</w:t>
            </w:r>
          </w:p>
        </w:tc>
        <w:tc>
          <w:tcPr>
            <w:tcW w:w="586" w:type="pct"/>
            <w:tcBorders>
              <w:top w:val="nil"/>
              <w:left w:val="nil"/>
              <w:bottom w:val="single" w:sz="8" w:space="0" w:color="auto"/>
              <w:right w:val="nil"/>
            </w:tcBorders>
            <w:vAlign w:val="bottom"/>
            <w:hideMark/>
          </w:tcPr>
          <w:p w14:paraId="33EEFA41" w14:textId="77777777" w:rsidR="00762494" w:rsidRPr="00412F80" w:rsidRDefault="00762494" w:rsidP="00762494">
            <w:pPr>
              <w:jc w:val="right"/>
              <w:rPr>
                <w:sz w:val="20"/>
                <w:szCs w:val="20"/>
              </w:rPr>
            </w:pPr>
            <w:r w:rsidRPr="00412F80">
              <w:rPr>
                <w:sz w:val="20"/>
                <w:szCs w:val="20"/>
              </w:rPr>
              <w:t>49 123,6</w:t>
            </w:r>
          </w:p>
        </w:tc>
        <w:tc>
          <w:tcPr>
            <w:tcW w:w="716" w:type="pct"/>
            <w:tcBorders>
              <w:top w:val="nil"/>
              <w:left w:val="nil"/>
              <w:bottom w:val="single" w:sz="8" w:space="0" w:color="auto"/>
              <w:right w:val="nil"/>
            </w:tcBorders>
            <w:vAlign w:val="bottom"/>
            <w:hideMark/>
          </w:tcPr>
          <w:p w14:paraId="72035BD0" w14:textId="77777777" w:rsidR="00762494" w:rsidRPr="00412F80" w:rsidRDefault="00762494" w:rsidP="00762494">
            <w:pPr>
              <w:jc w:val="right"/>
              <w:rPr>
                <w:sz w:val="20"/>
                <w:szCs w:val="20"/>
              </w:rPr>
            </w:pPr>
            <w:r w:rsidRPr="00412F80">
              <w:rPr>
                <w:sz w:val="20"/>
                <w:szCs w:val="20"/>
              </w:rPr>
              <w:t>2 351,5</w:t>
            </w:r>
          </w:p>
        </w:tc>
        <w:tc>
          <w:tcPr>
            <w:tcW w:w="630" w:type="pct"/>
            <w:tcBorders>
              <w:top w:val="nil"/>
              <w:left w:val="nil"/>
              <w:bottom w:val="single" w:sz="8" w:space="0" w:color="auto"/>
              <w:right w:val="nil"/>
            </w:tcBorders>
            <w:vAlign w:val="bottom"/>
            <w:hideMark/>
          </w:tcPr>
          <w:p w14:paraId="05E6305B" w14:textId="77777777" w:rsidR="00762494" w:rsidRPr="00412F80" w:rsidRDefault="00762494" w:rsidP="00762494">
            <w:pPr>
              <w:jc w:val="right"/>
              <w:rPr>
                <w:sz w:val="20"/>
                <w:szCs w:val="20"/>
              </w:rPr>
            </w:pPr>
            <w:r w:rsidRPr="00412F80">
              <w:rPr>
                <w:sz w:val="20"/>
                <w:szCs w:val="20"/>
              </w:rPr>
              <w:t>4 211,3</w:t>
            </w:r>
          </w:p>
        </w:tc>
      </w:tr>
    </w:tbl>
    <w:p w14:paraId="3CFBE5F6" w14:textId="77777777" w:rsidR="00762494" w:rsidRPr="00762494" w:rsidRDefault="00762494" w:rsidP="00762494">
      <w:pPr>
        <w:spacing w:before="120"/>
        <w:ind w:firstLine="709"/>
        <w:jc w:val="both"/>
        <w:rPr>
          <w:color w:val="000000"/>
          <w:lang w:val="ky-KG"/>
        </w:rPr>
      </w:pPr>
      <w:r w:rsidRPr="00762494">
        <w:rPr>
          <w:bCs/>
          <w:color w:val="000000"/>
          <w:lang w:val="ky-KG"/>
        </w:rPr>
        <w:t>Алынган кирешелерде салыктык</w:t>
      </w:r>
      <w:r w:rsidRPr="00762494">
        <w:rPr>
          <w:color w:val="000000"/>
          <w:lang w:val="ky-KG"/>
        </w:rPr>
        <w:t xml:space="preserve"> төлөмдөр басымдуулук кылды, </w:t>
      </w:r>
      <w:r w:rsidRPr="00762494">
        <w:rPr>
          <w:lang w:val="ky-KG"/>
        </w:rPr>
        <w:t xml:space="preserve">ү.ж. январь-октябрында </w:t>
      </w:r>
      <w:r w:rsidRPr="00762494">
        <w:rPr>
          <w:color w:val="000000"/>
          <w:lang w:val="ky-KG"/>
        </w:rPr>
        <w:t>алардын үлүшүн</w:t>
      </w:r>
      <w:r w:rsidRPr="00762494">
        <w:rPr>
          <w:iCs/>
          <w:color w:val="000000"/>
          <w:lang w:val="ky-KG"/>
        </w:rPr>
        <w:t>ө</w:t>
      </w:r>
      <w:r w:rsidRPr="00762494">
        <w:rPr>
          <w:color w:val="000000"/>
          <w:lang w:val="ky-KG"/>
        </w:rPr>
        <w:t xml:space="preserve"> </w:t>
      </w:r>
      <w:r w:rsidRPr="00762494">
        <w:rPr>
          <w:lang w:val="ky-KG"/>
        </w:rPr>
        <w:t xml:space="preserve">бардык кирешелердин 50,0 пайызы же 26 688,3 млн сому туура келди. Мында </w:t>
      </w:r>
      <w:r w:rsidRPr="00762494">
        <w:rPr>
          <w:bCs/>
          <w:color w:val="000000"/>
          <w:lang w:val="ky-KG"/>
        </w:rPr>
        <w:t>алардын салыштырма салмагы</w:t>
      </w:r>
      <w:r w:rsidRPr="00762494">
        <w:rPr>
          <w:color w:val="000000"/>
          <w:lang w:val="ky-KG"/>
        </w:rPr>
        <w:t xml:space="preserve"> өткөн жылдын </w:t>
      </w:r>
      <w:r w:rsidRPr="00762494">
        <w:rPr>
          <w:iCs/>
          <w:lang w:val="ky-KG"/>
        </w:rPr>
        <w:t>тийиштүү мезгилине салыштырмалуу</w:t>
      </w:r>
      <w:r w:rsidRPr="00762494">
        <w:rPr>
          <w:bCs/>
          <w:color w:val="000000"/>
          <w:lang w:val="ky-KG"/>
        </w:rPr>
        <w:t xml:space="preserve"> 7</w:t>
      </w:r>
      <w:r w:rsidRPr="00762494">
        <w:rPr>
          <w:color w:val="000000"/>
          <w:lang w:val="ky-KG"/>
        </w:rPr>
        <w:t>,4 пайыздык пунктка кыскарды, ал эми көлөм</w:t>
      </w:r>
      <w:r w:rsidRPr="00762494">
        <w:rPr>
          <w:bCs/>
          <w:color w:val="000000"/>
          <w:lang w:val="ky-KG"/>
        </w:rPr>
        <w:t xml:space="preserve">ү 3 475,6 млн. сомго (же 15,0 пайызга) </w:t>
      </w:r>
      <w:r w:rsidRPr="00762494">
        <w:rPr>
          <w:color w:val="000000"/>
          <w:lang w:val="ky-KG"/>
        </w:rPr>
        <w:t>көбөйдү</w:t>
      </w:r>
      <w:r w:rsidRPr="00762494">
        <w:rPr>
          <w:bCs/>
          <w:color w:val="000000"/>
          <w:lang w:val="ky-KG"/>
        </w:rPr>
        <w:t>.</w:t>
      </w:r>
      <w:r w:rsidRPr="00762494">
        <w:rPr>
          <w:color w:val="000000"/>
          <w:lang w:val="ky-KG"/>
        </w:rPr>
        <w:t xml:space="preserve"> </w:t>
      </w:r>
      <w:r w:rsidRPr="00762494">
        <w:rPr>
          <w:iCs/>
          <w:color w:val="000000"/>
          <w:lang w:val="ky-KG"/>
        </w:rPr>
        <w:t>Ушул</w:t>
      </w:r>
      <w:r w:rsidRPr="00762494">
        <w:rPr>
          <w:iCs/>
          <w:lang w:val="ky-KG"/>
        </w:rPr>
        <w:t xml:space="preserve"> мезгилдин ичинде </w:t>
      </w:r>
      <w:r w:rsidRPr="00762494">
        <w:rPr>
          <w:color w:val="000000"/>
          <w:lang w:val="ky-KG"/>
        </w:rPr>
        <w:t>р</w:t>
      </w:r>
      <w:r w:rsidRPr="00762494">
        <w:rPr>
          <w:lang w:val="ky-KG"/>
        </w:rPr>
        <w:t xml:space="preserve">асмий трансферттер </w:t>
      </w:r>
      <w:r w:rsidRPr="00762494">
        <w:rPr>
          <w:iCs/>
          <w:lang w:val="ky-KG"/>
        </w:rPr>
        <w:t xml:space="preserve">19 650,6 млн. сом </w:t>
      </w:r>
      <w:r w:rsidRPr="00762494">
        <w:rPr>
          <w:iCs/>
          <w:color w:val="000000"/>
          <w:lang w:val="ky-KG"/>
        </w:rPr>
        <w:t>өлчөм</w:t>
      </w:r>
      <w:r w:rsidRPr="00762494">
        <w:rPr>
          <w:color w:val="000000"/>
          <w:lang w:val="ky-KG"/>
        </w:rPr>
        <w:t>үнд</w:t>
      </w:r>
      <w:r w:rsidRPr="00762494">
        <w:rPr>
          <w:iCs/>
          <w:color w:val="000000"/>
          <w:lang w:val="ky-KG"/>
        </w:rPr>
        <w:t xml:space="preserve">ө алынды, бул 7 121,6 млн. сомго же 1,6 эсеге </w:t>
      </w:r>
      <w:r w:rsidRPr="00762494">
        <w:rPr>
          <w:color w:val="000000"/>
          <w:lang w:val="ky-KG"/>
        </w:rPr>
        <w:t>көп</w:t>
      </w:r>
      <w:r w:rsidRPr="00762494">
        <w:rPr>
          <w:iCs/>
          <w:color w:val="000000"/>
          <w:lang w:val="ky-KG"/>
        </w:rPr>
        <w:t xml:space="preserve">, ал эми жалпы кирешелердеги алардын </w:t>
      </w:r>
      <w:r w:rsidRPr="00762494">
        <w:rPr>
          <w:color w:val="000000"/>
          <w:lang w:val="ky-KG"/>
        </w:rPr>
        <w:t xml:space="preserve">үлүшү 5,8 пайыздык пунктка көбөйдү жана </w:t>
      </w:r>
      <w:r w:rsidRPr="00762494">
        <w:rPr>
          <w:iCs/>
          <w:color w:val="000000"/>
          <w:lang w:val="ky-KG"/>
        </w:rPr>
        <w:t>36,8 пайызды</w:t>
      </w:r>
      <w:r w:rsidRPr="00762494">
        <w:rPr>
          <w:color w:val="000000"/>
          <w:lang w:val="ky-KG"/>
        </w:rPr>
        <w:t xml:space="preserve"> түздү</w:t>
      </w:r>
      <w:r w:rsidRPr="00762494">
        <w:rPr>
          <w:iCs/>
          <w:color w:val="000000"/>
          <w:lang w:val="ky-KG"/>
        </w:rPr>
        <w:t>.</w:t>
      </w:r>
    </w:p>
    <w:p w14:paraId="26B1F565" w14:textId="77777777" w:rsidR="00762494" w:rsidRPr="00762494" w:rsidRDefault="00762494" w:rsidP="00762494">
      <w:pPr>
        <w:ind w:firstLine="709"/>
        <w:jc w:val="both"/>
        <w:rPr>
          <w:iCs/>
          <w:color w:val="000000"/>
          <w:lang w:val="ky-KG"/>
        </w:rPr>
      </w:pPr>
      <w:r w:rsidRPr="00762494">
        <w:rPr>
          <w:bCs/>
          <w:color w:val="000000"/>
          <w:lang w:val="ky-KG"/>
        </w:rPr>
        <w:t>Салыктык</w:t>
      </w:r>
      <w:r w:rsidRPr="00762494">
        <w:rPr>
          <w:lang w:val="ky-KG"/>
        </w:rPr>
        <w:t xml:space="preserve"> эмес кирешелерге бардык кирешелердин 11,9 пайызы (6 324,7 млн. сому) туура келди, бул </w:t>
      </w:r>
      <w:r w:rsidRPr="00762494">
        <w:rPr>
          <w:color w:val="000000"/>
          <w:lang w:val="ky-KG"/>
        </w:rPr>
        <w:t xml:space="preserve">өткөн жылдын </w:t>
      </w:r>
      <w:r w:rsidRPr="00762494">
        <w:rPr>
          <w:lang w:val="ky-KG"/>
        </w:rPr>
        <w:t xml:space="preserve">январь-октябрына </w:t>
      </w:r>
      <w:r w:rsidRPr="00762494">
        <w:rPr>
          <w:iCs/>
          <w:lang w:val="ky-KG"/>
        </w:rPr>
        <w:t>салыштырмалуу</w:t>
      </w:r>
      <w:r w:rsidRPr="00762494">
        <w:rPr>
          <w:bCs/>
          <w:color w:val="000000"/>
          <w:lang w:val="ky-KG"/>
        </w:rPr>
        <w:t xml:space="preserve"> </w:t>
      </w:r>
      <w:r w:rsidRPr="00762494">
        <w:rPr>
          <w:lang w:val="ky-KG"/>
        </w:rPr>
        <w:t>1 745,6 млн. сомго же 38,1 пайызга</w:t>
      </w:r>
      <w:r w:rsidRPr="00762494">
        <w:rPr>
          <w:color w:val="000000"/>
          <w:lang w:val="ky-KG"/>
        </w:rPr>
        <w:t xml:space="preserve"> көп, ал эми алардын үлүшү 0,6 пайыздык пунктка көбөйдү.</w:t>
      </w:r>
      <w:r w:rsidRPr="00762494">
        <w:rPr>
          <w:lang w:val="ky-KG"/>
        </w:rPr>
        <w:t xml:space="preserve"> Финансылык эмес активдерди сатуудан </w:t>
      </w:r>
      <w:r w:rsidRPr="00762494">
        <w:rPr>
          <w:color w:val="000000"/>
          <w:lang w:val="ky-KG"/>
        </w:rPr>
        <w:t>түшк</w:t>
      </w:r>
      <w:r w:rsidRPr="00762494">
        <w:rPr>
          <w:iCs/>
          <w:color w:val="000000"/>
          <w:lang w:val="ky-KG"/>
        </w:rPr>
        <w:t>өн</w:t>
      </w:r>
      <w:r w:rsidRPr="00762494">
        <w:rPr>
          <w:color w:val="000000"/>
          <w:lang w:val="ky-KG"/>
        </w:rPr>
        <w:t xml:space="preserve"> кирешелер 558,5 млн. сомго (же 6 эсеге) өстү жана 671,3 млн. сомду түздү</w:t>
      </w:r>
      <w:r w:rsidRPr="00762494">
        <w:rPr>
          <w:iCs/>
          <w:color w:val="000000"/>
          <w:lang w:val="ky-KG"/>
        </w:rPr>
        <w:t>, мында жалпы кирешедеги алардын салыштырма салмагы</w:t>
      </w:r>
      <w:r w:rsidRPr="00762494">
        <w:rPr>
          <w:color w:val="000000"/>
          <w:lang w:val="ky-KG"/>
        </w:rPr>
        <w:t xml:space="preserve"> 1,3 пайызды түздү.</w:t>
      </w:r>
    </w:p>
    <w:p w14:paraId="141FF42B" w14:textId="77777777" w:rsidR="00762494" w:rsidRPr="00762494" w:rsidRDefault="00762494" w:rsidP="00762494">
      <w:pPr>
        <w:ind w:firstLine="709"/>
        <w:jc w:val="both"/>
        <w:rPr>
          <w:color w:val="000000"/>
          <w:lang w:val="ky-KG"/>
        </w:rPr>
      </w:pPr>
      <w:r w:rsidRPr="00762494">
        <w:rPr>
          <w:color w:val="000000"/>
          <w:lang w:val="ky-KG"/>
        </w:rPr>
        <w:t>Салыктык кирешелердин негизги көлөмү Кыргыз Республикасынын жеке адамдары- резиденттери төлөгөн киреше салыгынын (78,2 пайызы), ал эми салыктык эмес кирешелерде - товарларды сатуудан жана кызмат көрсөтүүлөрдүн кирешелеринин (36,3 пайызы) эсебинен түзүлдү.</w:t>
      </w:r>
    </w:p>
    <w:p w14:paraId="28E6CC3F" w14:textId="77777777" w:rsidR="00762494" w:rsidRPr="00762494" w:rsidRDefault="00762494" w:rsidP="00762494">
      <w:pPr>
        <w:ind w:firstLine="709"/>
        <w:jc w:val="both"/>
        <w:rPr>
          <w:color w:val="000000"/>
          <w:lang w:val="ky-KG"/>
        </w:rPr>
      </w:pPr>
      <w:r w:rsidRPr="00762494">
        <w:rPr>
          <w:lang w:val="ky-KG"/>
        </w:rPr>
        <w:t xml:space="preserve">Үстүбүздөгү жылдын январь-октябрында </w:t>
      </w:r>
      <w:r w:rsidRPr="00762494">
        <w:rPr>
          <w:color w:val="000000"/>
          <w:lang w:val="ky-KG"/>
        </w:rPr>
        <w:t>социалдык-маданий чөйрөгө кеткен операциялык чыгымдар 19 363,7 млн. сомду же 74,1 пайызды түздү. Жалпы багыттагы мамлекеттик кызматтар, коргоо, коомдук тартип жана коопсуздукка 21,1 пайызы (же 5 507,0 млн. сому), экономикалык ишмердик менен байланышкан мамлекеттик кызмат көрсөтүүлөргө 4,8 пайызы (1 259,1 млн. сому) пайдаланылды.</w:t>
      </w:r>
    </w:p>
    <w:p w14:paraId="39365053" w14:textId="77777777" w:rsidR="00762494" w:rsidRPr="00762494" w:rsidRDefault="00762494" w:rsidP="00762494">
      <w:pPr>
        <w:ind w:firstLine="709"/>
        <w:jc w:val="both"/>
        <w:rPr>
          <w:color w:val="000000"/>
          <w:lang w:val="ky-KG"/>
        </w:rPr>
      </w:pPr>
      <w:r w:rsidRPr="00762494">
        <w:rPr>
          <w:color w:val="000000"/>
          <w:lang w:val="ky-KG"/>
        </w:rPr>
        <w:t>Финансылык эмес активдерди сатып алууга кеткен чыгымдар 22 993,8 млн. сомду же жалпы чыгымдардын 46,8 пайызын т</w:t>
      </w:r>
      <w:r w:rsidRPr="00762494">
        <w:rPr>
          <w:lang w:val="ky-KG"/>
        </w:rPr>
        <w:t>үздү</w:t>
      </w:r>
      <w:r w:rsidRPr="00762494">
        <w:rPr>
          <w:color w:val="000000"/>
          <w:lang w:val="ky-KG"/>
        </w:rPr>
        <w:t>.</w:t>
      </w:r>
    </w:p>
    <w:p w14:paraId="7379B389" w14:textId="77777777" w:rsidR="0000665F" w:rsidRDefault="0000665F" w:rsidP="00762494">
      <w:pPr>
        <w:spacing w:before="120" w:after="120"/>
        <w:jc w:val="both"/>
        <w:rPr>
          <w:b/>
          <w:bCs/>
          <w:color w:val="000000"/>
          <w:lang w:val="ky-KG"/>
        </w:rPr>
      </w:pPr>
    </w:p>
    <w:p w14:paraId="01C850A7" w14:textId="77777777" w:rsidR="0000665F" w:rsidRDefault="0000665F" w:rsidP="00762494">
      <w:pPr>
        <w:spacing w:before="120" w:after="120"/>
        <w:jc w:val="both"/>
        <w:rPr>
          <w:b/>
          <w:bCs/>
          <w:color w:val="000000"/>
          <w:lang w:val="ky-KG"/>
        </w:rPr>
      </w:pPr>
    </w:p>
    <w:p w14:paraId="0ACDDE37" w14:textId="77777777" w:rsidR="0000665F" w:rsidRDefault="0000665F" w:rsidP="00762494">
      <w:pPr>
        <w:spacing w:before="120" w:after="120"/>
        <w:jc w:val="both"/>
        <w:rPr>
          <w:b/>
          <w:bCs/>
          <w:color w:val="000000"/>
          <w:lang w:val="ky-KG"/>
        </w:rPr>
      </w:pPr>
    </w:p>
    <w:p w14:paraId="2717C00A" w14:textId="77777777" w:rsidR="0000665F" w:rsidRDefault="0000665F" w:rsidP="00762494">
      <w:pPr>
        <w:spacing w:before="120" w:after="120"/>
        <w:jc w:val="both"/>
        <w:rPr>
          <w:b/>
          <w:bCs/>
          <w:color w:val="000000"/>
          <w:lang w:val="ky-KG"/>
        </w:rPr>
      </w:pPr>
    </w:p>
    <w:p w14:paraId="73B445E8" w14:textId="16D2912A" w:rsidR="00762494" w:rsidRPr="00762494" w:rsidRDefault="00126261" w:rsidP="00762494">
      <w:pPr>
        <w:spacing w:before="120" w:after="120"/>
        <w:jc w:val="both"/>
        <w:rPr>
          <w:b/>
          <w:bCs/>
          <w:color w:val="000000"/>
          <w:lang w:val="ky-KG"/>
        </w:rPr>
      </w:pPr>
      <w:r>
        <w:rPr>
          <w:b/>
          <w:bCs/>
          <w:color w:val="000000"/>
          <w:lang w:val="ky-KG"/>
        </w:rPr>
        <w:lastRenderedPageBreak/>
        <w:t>8</w:t>
      </w:r>
      <w:r w:rsidR="00620BCA">
        <w:rPr>
          <w:b/>
          <w:bCs/>
          <w:color w:val="000000"/>
          <w:lang w:val="ky-KG"/>
        </w:rPr>
        <w:t>1</w:t>
      </w:r>
      <w:r w:rsidR="00762494" w:rsidRPr="00762494">
        <w:rPr>
          <w:b/>
          <w:bCs/>
          <w:color w:val="000000"/>
          <w:lang w:val="ky-KG"/>
        </w:rPr>
        <w:t>-таблица: Январь-октябрдагы жергиликтүү бюджеттин</w:t>
      </w:r>
      <w:r w:rsidR="00762494" w:rsidRPr="00762494">
        <w:rPr>
          <w:color w:val="000000"/>
          <w:lang w:val="ky-KG"/>
        </w:rPr>
        <w:t xml:space="preserve"> </w:t>
      </w:r>
      <w:r w:rsidR="00762494" w:rsidRPr="00762494">
        <w:rPr>
          <w:b/>
          <w:bCs/>
          <w:color w:val="000000"/>
          <w:lang w:val="ky-KG"/>
        </w:rPr>
        <w:t xml:space="preserve">түзүмү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0"/>
        <w:gridCol w:w="1320"/>
        <w:gridCol w:w="1216"/>
        <w:gridCol w:w="1145"/>
        <w:gridCol w:w="1317"/>
      </w:tblGrid>
      <w:tr w:rsidR="00762494" w:rsidRPr="00762494" w14:paraId="21B2561C" w14:textId="77777777" w:rsidTr="00ED5F92">
        <w:trPr>
          <w:cantSplit/>
          <w:tblHeader/>
        </w:trPr>
        <w:tc>
          <w:tcPr>
            <w:tcW w:w="2407" w:type="pct"/>
            <w:vMerge w:val="restart"/>
            <w:tcBorders>
              <w:top w:val="single" w:sz="8" w:space="0" w:color="auto"/>
              <w:left w:val="nil"/>
              <w:bottom w:val="single" w:sz="8" w:space="0" w:color="auto"/>
              <w:right w:val="nil"/>
            </w:tcBorders>
          </w:tcPr>
          <w:p w14:paraId="65EAD99A" w14:textId="77777777" w:rsidR="00762494" w:rsidRPr="00762494" w:rsidRDefault="00762494" w:rsidP="00762494">
            <w:pPr>
              <w:shd w:val="clear" w:color="auto" w:fill="FFFFFF"/>
              <w:spacing w:before="20" w:after="20"/>
              <w:rPr>
                <w:sz w:val="20"/>
                <w:szCs w:val="20"/>
                <w:lang w:val="ky-KG"/>
              </w:rPr>
            </w:pPr>
          </w:p>
        </w:tc>
        <w:tc>
          <w:tcPr>
            <w:tcW w:w="1316" w:type="pct"/>
            <w:gridSpan w:val="2"/>
            <w:tcBorders>
              <w:top w:val="single" w:sz="8" w:space="0" w:color="auto"/>
              <w:left w:val="nil"/>
              <w:bottom w:val="single" w:sz="4" w:space="0" w:color="auto"/>
              <w:right w:val="nil"/>
            </w:tcBorders>
            <w:hideMark/>
          </w:tcPr>
          <w:p w14:paraId="7DAAE0C1" w14:textId="77777777" w:rsidR="00762494" w:rsidRPr="00762494" w:rsidRDefault="00762494" w:rsidP="00762494">
            <w:pPr>
              <w:shd w:val="clear" w:color="auto" w:fill="FFFFFF"/>
              <w:spacing w:before="20" w:after="20"/>
              <w:jc w:val="center"/>
              <w:rPr>
                <w:b/>
                <w:sz w:val="20"/>
                <w:szCs w:val="20"/>
              </w:rPr>
            </w:pPr>
            <w:r w:rsidRPr="00762494">
              <w:rPr>
                <w:rFonts w:eastAsia="Arial Unicode MS"/>
                <w:b/>
                <w:sz w:val="20"/>
                <w:szCs w:val="20"/>
              </w:rPr>
              <w:t>Млн. сом</w:t>
            </w:r>
          </w:p>
        </w:tc>
        <w:tc>
          <w:tcPr>
            <w:tcW w:w="1277" w:type="pct"/>
            <w:gridSpan w:val="2"/>
            <w:tcBorders>
              <w:top w:val="single" w:sz="8" w:space="0" w:color="auto"/>
              <w:left w:val="nil"/>
              <w:bottom w:val="single" w:sz="4" w:space="0" w:color="auto"/>
              <w:right w:val="nil"/>
            </w:tcBorders>
            <w:hideMark/>
          </w:tcPr>
          <w:p w14:paraId="1F7D36F7" w14:textId="77777777" w:rsidR="00762494" w:rsidRPr="00762494" w:rsidRDefault="00762494" w:rsidP="00762494">
            <w:pPr>
              <w:shd w:val="clear" w:color="auto" w:fill="FFFFFF"/>
              <w:spacing w:before="20" w:after="20"/>
              <w:jc w:val="center"/>
              <w:rPr>
                <w:b/>
                <w:sz w:val="20"/>
                <w:szCs w:val="20"/>
              </w:rPr>
            </w:pPr>
            <w:proofErr w:type="spellStart"/>
            <w:r w:rsidRPr="00762494">
              <w:rPr>
                <w:b/>
                <w:bCs/>
                <w:sz w:val="20"/>
                <w:szCs w:val="20"/>
              </w:rPr>
              <w:t>Жыйынтыкка</w:t>
            </w:r>
            <w:proofErr w:type="spellEnd"/>
            <w:r w:rsidRPr="00762494">
              <w:rPr>
                <w:b/>
                <w:bCs/>
                <w:sz w:val="20"/>
                <w:szCs w:val="20"/>
              </w:rPr>
              <w:t xml:space="preserve"> карата</w:t>
            </w:r>
            <w:r w:rsidRPr="00762494">
              <w:rPr>
                <w:b/>
                <w:bCs/>
                <w:sz w:val="20"/>
                <w:szCs w:val="20"/>
              </w:rPr>
              <w:br/>
            </w:r>
            <w:proofErr w:type="spellStart"/>
            <w:r w:rsidRPr="00762494">
              <w:rPr>
                <w:b/>
                <w:bCs/>
                <w:sz w:val="20"/>
                <w:szCs w:val="20"/>
              </w:rPr>
              <w:t>пайыз</w:t>
            </w:r>
            <w:proofErr w:type="spellEnd"/>
            <w:r w:rsidRPr="00762494">
              <w:rPr>
                <w:b/>
                <w:bCs/>
                <w:sz w:val="20"/>
                <w:szCs w:val="20"/>
              </w:rPr>
              <w:t xml:space="preserve"> </w:t>
            </w:r>
            <w:proofErr w:type="spellStart"/>
            <w:r w:rsidRPr="00762494">
              <w:rPr>
                <w:b/>
                <w:bCs/>
                <w:sz w:val="20"/>
                <w:szCs w:val="20"/>
              </w:rPr>
              <w:t>менен</w:t>
            </w:r>
            <w:proofErr w:type="spellEnd"/>
          </w:p>
        </w:tc>
      </w:tr>
      <w:tr w:rsidR="00762494" w:rsidRPr="00762494" w14:paraId="20FA6C6D" w14:textId="77777777" w:rsidTr="00ED5F92">
        <w:trPr>
          <w:tblHeader/>
        </w:trPr>
        <w:tc>
          <w:tcPr>
            <w:tcW w:w="2407" w:type="pct"/>
            <w:vMerge/>
            <w:tcBorders>
              <w:top w:val="single" w:sz="8" w:space="0" w:color="auto"/>
              <w:left w:val="nil"/>
              <w:bottom w:val="single" w:sz="8" w:space="0" w:color="auto"/>
              <w:right w:val="nil"/>
            </w:tcBorders>
            <w:vAlign w:val="center"/>
            <w:hideMark/>
          </w:tcPr>
          <w:p w14:paraId="519E2260" w14:textId="77777777" w:rsidR="00762494" w:rsidRPr="00762494" w:rsidRDefault="00762494" w:rsidP="00762494">
            <w:pPr>
              <w:rPr>
                <w:sz w:val="20"/>
                <w:szCs w:val="20"/>
                <w:lang w:val="ky-KG"/>
              </w:rPr>
            </w:pPr>
          </w:p>
        </w:tc>
        <w:tc>
          <w:tcPr>
            <w:tcW w:w="685" w:type="pct"/>
            <w:tcBorders>
              <w:top w:val="single" w:sz="4" w:space="0" w:color="auto"/>
              <w:left w:val="nil"/>
              <w:bottom w:val="single" w:sz="8" w:space="0" w:color="auto"/>
              <w:right w:val="nil"/>
            </w:tcBorders>
            <w:vAlign w:val="bottom"/>
            <w:hideMark/>
          </w:tcPr>
          <w:p w14:paraId="3A998B2D" w14:textId="77777777" w:rsidR="00762494" w:rsidRPr="00762494" w:rsidRDefault="00762494" w:rsidP="00762494">
            <w:pPr>
              <w:jc w:val="right"/>
              <w:rPr>
                <w:b/>
                <w:sz w:val="20"/>
                <w:szCs w:val="20"/>
              </w:rPr>
            </w:pPr>
            <w:r w:rsidRPr="00762494">
              <w:rPr>
                <w:b/>
                <w:sz w:val="20"/>
                <w:szCs w:val="20"/>
              </w:rPr>
              <w:t>2023</w:t>
            </w:r>
          </w:p>
        </w:tc>
        <w:tc>
          <w:tcPr>
            <w:tcW w:w="631" w:type="pct"/>
            <w:tcBorders>
              <w:top w:val="single" w:sz="4" w:space="0" w:color="auto"/>
              <w:left w:val="nil"/>
              <w:bottom w:val="single" w:sz="8" w:space="0" w:color="auto"/>
              <w:right w:val="nil"/>
            </w:tcBorders>
            <w:vAlign w:val="bottom"/>
            <w:hideMark/>
          </w:tcPr>
          <w:p w14:paraId="2F7D1012" w14:textId="77777777" w:rsidR="00762494" w:rsidRPr="00762494" w:rsidRDefault="00762494" w:rsidP="00762494">
            <w:pPr>
              <w:jc w:val="right"/>
              <w:rPr>
                <w:rFonts w:eastAsia="Arial Unicode MS"/>
                <w:b/>
                <w:sz w:val="20"/>
                <w:szCs w:val="20"/>
              </w:rPr>
            </w:pPr>
            <w:r w:rsidRPr="00762494">
              <w:rPr>
                <w:b/>
                <w:sz w:val="20"/>
                <w:szCs w:val="20"/>
              </w:rPr>
              <w:t>2024</w:t>
            </w:r>
          </w:p>
        </w:tc>
        <w:tc>
          <w:tcPr>
            <w:tcW w:w="594" w:type="pct"/>
            <w:tcBorders>
              <w:top w:val="single" w:sz="4" w:space="0" w:color="auto"/>
              <w:left w:val="nil"/>
              <w:bottom w:val="single" w:sz="8" w:space="0" w:color="auto"/>
              <w:right w:val="nil"/>
            </w:tcBorders>
            <w:vAlign w:val="bottom"/>
            <w:hideMark/>
          </w:tcPr>
          <w:p w14:paraId="6BDE4A65" w14:textId="77777777" w:rsidR="00762494" w:rsidRPr="00762494" w:rsidRDefault="00762494" w:rsidP="00762494">
            <w:pPr>
              <w:jc w:val="right"/>
              <w:rPr>
                <w:b/>
                <w:sz w:val="20"/>
                <w:szCs w:val="20"/>
              </w:rPr>
            </w:pPr>
            <w:r w:rsidRPr="00762494">
              <w:rPr>
                <w:b/>
                <w:sz w:val="20"/>
                <w:szCs w:val="20"/>
              </w:rPr>
              <w:t>2023</w:t>
            </w:r>
          </w:p>
        </w:tc>
        <w:tc>
          <w:tcPr>
            <w:tcW w:w="683" w:type="pct"/>
            <w:tcBorders>
              <w:top w:val="single" w:sz="4" w:space="0" w:color="auto"/>
              <w:left w:val="nil"/>
              <w:bottom w:val="single" w:sz="8" w:space="0" w:color="auto"/>
              <w:right w:val="nil"/>
            </w:tcBorders>
            <w:vAlign w:val="bottom"/>
            <w:hideMark/>
          </w:tcPr>
          <w:p w14:paraId="49D8E5F3" w14:textId="77777777" w:rsidR="00762494" w:rsidRPr="00762494" w:rsidRDefault="00762494" w:rsidP="00762494">
            <w:pPr>
              <w:jc w:val="right"/>
              <w:rPr>
                <w:rFonts w:eastAsia="Arial Unicode MS"/>
                <w:b/>
                <w:sz w:val="20"/>
                <w:szCs w:val="20"/>
              </w:rPr>
            </w:pPr>
            <w:r w:rsidRPr="00762494">
              <w:rPr>
                <w:b/>
                <w:sz w:val="20"/>
                <w:szCs w:val="20"/>
              </w:rPr>
              <w:t>2024</w:t>
            </w:r>
          </w:p>
        </w:tc>
      </w:tr>
      <w:tr w:rsidR="00762494" w:rsidRPr="00762494" w14:paraId="5E9FC642" w14:textId="77777777" w:rsidTr="00ED5F92">
        <w:tc>
          <w:tcPr>
            <w:tcW w:w="2407" w:type="pct"/>
            <w:tcBorders>
              <w:top w:val="single" w:sz="8" w:space="0" w:color="auto"/>
              <w:left w:val="nil"/>
              <w:bottom w:val="nil"/>
              <w:right w:val="nil"/>
            </w:tcBorders>
            <w:vAlign w:val="bottom"/>
            <w:hideMark/>
          </w:tcPr>
          <w:p w14:paraId="421E6093" w14:textId="77777777" w:rsidR="00762494" w:rsidRPr="00762494" w:rsidRDefault="00762494" w:rsidP="00762494">
            <w:pPr>
              <w:spacing w:before="30" w:after="30"/>
              <w:rPr>
                <w:b/>
                <w:sz w:val="20"/>
                <w:szCs w:val="20"/>
              </w:rPr>
            </w:pPr>
            <w:proofErr w:type="spellStart"/>
            <w:r w:rsidRPr="00762494">
              <w:rPr>
                <w:b/>
                <w:sz w:val="20"/>
                <w:szCs w:val="20"/>
              </w:rPr>
              <w:t>Кирешелер</w:t>
            </w:r>
            <w:proofErr w:type="spellEnd"/>
          </w:p>
        </w:tc>
        <w:tc>
          <w:tcPr>
            <w:tcW w:w="685" w:type="pct"/>
            <w:tcBorders>
              <w:top w:val="single" w:sz="8" w:space="0" w:color="auto"/>
              <w:left w:val="nil"/>
              <w:bottom w:val="nil"/>
              <w:right w:val="nil"/>
            </w:tcBorders>
            <w:vAlign w:val="bottom"/>
            <w:hideMark/>
          </w:tcPr>
          <w:p w14:paraId="226BAC1D" w14:textId="77777777" w:rsidR="00762494" w:rsidRPr="00762494" w:rsidRDefault="00762494" w:rsidP="00762494">
            <w:pPr>
              <w:jc w:val="right"/>
              <w:rPr>
                <w:b/>
                <w:bCs/>
                <w:sz w:val="20"/>
                <w:szCs w:val="20"/>
              </w:rPr>
            </w:pPr>
            <w:r w:rsidRPr="00762494">
              <w:rPr>
                <w:b/>
                <w:bCs/>
                <w:sz w:val="20"/>
                <w:szCs w:val="20"/>
              </w:rPr>
              <w:t>40 433,7</w:t>
            </w:r>
          </w:p>
        </w:tc>
        <w:tc>
          <w:tcPr>
            <w:tcW w:w="631" w:type="pct"/>
            <w:tcBorders>
              <w:top w:val="nil"/>
              <w:left w:val="nil"/>
              <w:bottom w:val="nil"/>
              <w:right w:val="nil"/>
            </w:tcBorders>
            <w:vAlign w:val="bottom"/>
            <w:hideMark/>
          </w:tcPr>
          <w:p w14:paraId="17B69DAB" w14:textId="77777777" w:rsidR="00762494" w:rsidRPr="00762494" w:rsidRDefault="00762494" w:rsidP="00762494">
            <w:pPr>
              <w:jc w:val="right"/>
              <w:rPr>
                <w:b/>
                <w:bCs/>
                <w:sz w:val="20"/>
                <w:szCs w:val="20"/>
              </w:rPr>
            </w:pPr>
            <w:r w:rsidRPr="00762494">
              <w:rPr>
                <w:b/>
                <w:bCs/>
                <w:sz w:val="20"/>
                <w:szCs w:val="20"/>
              </w:rPr>
              <w:t>53 334,9</w:t>
            </w:r>
          </w:p>
        </w:tc>
        <w:tc>
          <w:tcPr>
            <w:tcW w:w="594" w:type="pct"/>
            <w:tcBorders>
              <w:top w:val="single" w:sz="8" w:space="0" w:color="auto"/>
              <w:left w:val="nil"/>
              <w:bottom w:val="nil"/>
              <w:right w:val="nil"/>
            </w:tcBorders>
            <w:vAlign w:val="bottom"/>
            <w:hideMark/>
          </w:tcPr>
          <w:p w14:paraId="53CB6763" w14:textId="77777777" w:rsidR="00762494" w:rsidRPr="00762494" w:rsidRDefault="00762494" w:rsidP="00762494">
            <w:pPr>
              <w:jc w:val="right"/>
              <w:rPr>
                <w:b/>
                <w:bCs/>
                <w:sz w:val="20"/>
                <w:szCs w:val="20"/>
              </w:rPr>
            </w:pPr>
            <w:r w:rsidRPr="00762494">
              <w:rPr>
                <w:b/>
                <w:bCs/>
                <w:sz w:val="20"/>
                <w:szCs w:val="20"/>
              </w:rPr>
              <w:t>100,0</w:t>
            </w:r>
          </w:p>
        </w:tc>
        <w:tc>
          <w:tcPr>
            <w:tcW w:w="683" w:type="pct"/>
            <w:tcBorders>
              <w:top w:val="single" w:sz="8" w:space="0" w:color="auto"/>
              <w:left w:val="nil"/>
              <w:bottom w:val="nil"/>
              <w:right w:val="nil"/>
            </w:tcBorders>
            <w:vAlign w:val="bottom"/>
            <w:hideMark/>
          </w:tcPr>
          <w:p w14:paraId="3D4A18A2" w14:textId="77777777" w:rsidR="00762494" w:rsidRPr="00762494" w:rsidRDefault="00762494" w:rsidP="00762494">
            <w:pPr>
              <w:jc w:val="right"/>
              <w:rPr>
                <w:b/>
                <w:bCs/>
                <w:sz w:val="20"/>
                <w:szCs w:val="20"/>
              </w:rPr>
            </w:pPr>
            <w:r w:rsidRPr="00762494">
              <w:rPr>
                <w:b/>
                <w:bCs/>
                <w:sz w:val="20"/>
                <w:szCs w:val="20"/>
              </w:rPr>
              <w:t>100,0</w:t>
            </w:r>
          </w:p>
        </w:tc>
      </w:tr>
      <w:tr w:rsidR="00762494" w:rsidRPr="00762494" w14:paraId="23835B89" w14:textId="77777777" w:rsidTr="00ED5F92">
        <w:tc>
          <w:tcPr>
            <w:tcW w:w="2407" w:type="pct"/>
            <w:tcBorders>
              <w:top w:val="nil"/>
              <w:left w:val="nil"/>
              <w:bottom w:val="nil"/>
              <w:right w:val="nil"/>
            </w:tcBorders>
            <w:vAlign w:val="bottom"/>
            <w:hideMark/>
          </w:tcPr>
          <w:p w14:paraId="3285AFCA" w14:textId="77777777" w:rsidR="00762494" w:rsidRPr="00762494" w:rsidRDefault="00762494" w:rsidP="00762494">
            <w:pPr>
              <w:spacing w:before="30" w:after="30"/>
              <w:ind w:left="114" w:hanging="57"/>
              <w:rPr>
                <w:b/>
                <w:bCs/>
                <w:color w:val="000000"/>
                <w:sz w:val="20"/>
                <w:szCs w:val="20"/>
              </w:rPr>
            </w:pPr>
            <w:proofErr w:type="spellStart"/>
            <w:r w:rsidRPr="00762494">
              <w:rPr>
                <w:b/>
                <w:bCs/>
                <w:color w:val="000000"/>
                <w:sz w:val="20"/>
                <w:szCs w:val="20"/>
              </w:rPr>
              <w:t>Операциялык</w:t>
            </w:r>
            <w:proofErr w:type="spellEnd"/>
            <w:r w:rsidRPr="00762494">
              <w:rPr>
                <w:b/>
                <w:bCs/>
                <w:color w:val="000000"/>
                <w:sz w:val="20"/>
                <w:szCs w:val="20"/>
              </w:rPr>
              <w:t xml:space="preserve"> </w:t>
            </w:r>
            <w:proofErr w:type="spellStart"/>
            <w:r w:rsidRPr="00762494">
              <w:rPr>
                <w:b/>
                <w:bCs/>
                <w:color w:val="000000"/>
                <w:sz w:val="20"/>
                <w:szCs w:val="20"/>
              </w:rPr>
              <w:t>ишмердиктен</w:t>
            </w:r>
            <w:proofErr w:type="spellEnd"/>
            <w:r w:rsidRPr="00762494">
              <w:rPr>
                <w:b/>
                <w:bCs/>
                <w:color w:val="000000"/>
                <w:sz w:val="20"/>
                <w:szCs w:val="20"/>
              </w:rPr>
              <w:t xml:space="preserve"> </w:t>
            </w:r>
            <w:proofErr w:type="spellStart"/>
            <w:r w:rsidRPr="00762494">
              <w:rPr>
                <w:b/>
                <w:bCs/>
                <w:color w:val="000000"/>
                <w:sz w:val="20"/>
                <w:szCs w:val="20"/>
              </w:rPr>
              <w:t>түшкөн</w:t>
            </w:r>
            <w:proofErr w:type="spellEnd"/>
            <w:r w:rsidRPr="00762494">
              <w:rPr>
                <w:b/>
                <w:bCs/>
                <w:color w:val="000000"/>
                <w:sz w:val="20"/>
                <w:szCs w:val="20"/>
              </w:rPr>
              <w:t xml:space="preserve"> </w:t>
            </w:r>
            <w:proofErr w:type="spellStart"/>
            <w:r w:rsidRPr="00762494">
              <w:rPr>
                <w:b/>
                <w:bCs/>
                <w:color w:val="000000"/>
                <w:sz w:val="20"/>
                <w:szCs w:val="20"/>
              </w:rPr>
              <w:t>кирешелер</w:t>
            </w:r>
            <w:proofErr w:type="spellEnd"/>
          </w:p>
        </w:tc>
        <w:tc>
          <w:tcPr>
            <w:tcW w:w="685" w:type="pct"/>
            <w:tcBorders>
              <w:top w:val="nil"/>
              <w:left w:val="nil"/>
              <w:bottom w:val="nil"/>
              <w:right w:val="nil"/>
            </w:tcBorders>
            <w:vAlign w:val="bottom"/>
            <w:hideMark/>
          </w:tcPr>
          <w:p w14:paraId="4DB59BBE" w14:textId="77777777" w:rsidR="00762494" w:rsidRPr="00762494" w:rsidRDefault="00762494" w:rsidP="00762494">
            <w:pPr>
              <w:jc w:val="right"/>
              <w:rPr>
                <w:b/>
                <w:bCs/>
                <w:sz w:val="20"/>
                <w:szCs w:val="20"/>
              </w:rPr>
            </w:pPr>
            <w:r w:rsidRPr="00762494">
              <w:rPr>
                <w:b/>
                <w:bCs/>
                <w:sz w:val="20"/>
                <w:szCs w:val="20"/>
              </w:rPr>
              <w:t>40 320,8</w:t>
            </w:r>
          </w:p>
        </w:tc>
        <w:tc>
          <w:tcPr>
            <w:tcW w:w="631" w:type="pct"/>
            <w:tcBorders>
              <w:top w:val="nil"/>
              <w:left w:val="nil"/>
              <w:bottom w:val="nil"/>
              <w:right w:val="nil"/>
            </w:tcBorders>
            <w:vAlign w:val="bottom"/>
            <w:hideMark/>
          </w:tcPr>
          <w:p w14:paraId="4B24AD2D" w14:textId="77777777" w:rsidR="00762494" w:rsidRPr="00762494" w:rsidRDefault="00762494" w:rsidP="00762494">
            <w:pPr>
              <w:jc w:val="right"/>
              <w:rPr>
                <w:b/>
                <w:bCs/>
                <w:sz w:val="20"/>
                <w:szCs w:val="20"/>
              </w:rPr>
            </w:pPr>
            <w:r w:rsidRPr="00762494">
              <w:rPr>
                <w:b/>
                <w:bCs/>
                <w:sz w:val="20"/>
                <w:szCs w:val="20"/>
              </w:rPr>
              <w:t>52 663,6</w:t>
            </w:r>
          </w:p>
        </w:tc>
        <w:tc>
          <w:tcPr>
            <w:tcW w:w="594" w:type="pct"/>
            <w:tcBorders>
              <w:top w:val="nil"/>
              <w:left w:val="nil"/>
              <w:bottom w:val="nil"/>
              <w:right w:val="nil"/>
            </w:tcBorders>
            <w:vAlign w:val="bottom"/>
            <w:hideMark/>
          </w:tcPr>
          <w:p w14:paraId="5914796D" w14:textId="77777777" w:rsidR="00762494" w:rsidRPr="00762494" w:rsidRDefault="00762494" w:rsidP="00762494">
            <w:pPr>
              <w:jc w:val="right"/>
              <w:rPr>
                <w:b/>
                <w:bCs/>
                <w:sz w:val="20"/>
                <w:szCs w:val="20"/>
              </w:rPr>
            </w:pPr>
            <w:r w:rsidRPr="00762494">
              <w:rPr>
                <w:b/>
                <w:bCs/>
                <w:sz w:val="20"/>
                <w:szCs w:val="20"/>
              </w:rPr>
              <w:t>99,7</w:t>
            </w:r>
          </w:p>
        </w:tc>
        <w:tc>
          <w:tcPr>
            <w:tcW w:w="683" w:type="pct"/>
            <w:tcBorders>
              <w:top w:val="nil"/>
              <w:left w:val="nil"/>
              <w:bottom w:val="nil"/>
              <w:right w:val="nil"/>
            </w:tcBorders>
            <w:vAlign w:val="bottom"/>
            <w:hideMark/>
          </w:tcPr>
          <w:p w14:paraId="018341E3" w14:textId="77777777" w:rsidR="00762494" w:rsidRPr="00762494" w:rsidRDefault="00762494" w:rsidP="00762494">
            <w:pPr>
              <w:jc w:val="right"/>
              <w:rPr>
                <w:b/>
                <w:bCs/>
                <w:sz w:val="20"/>
                <w:szCs w:val="20"/>
              </w:rPr>
            </w:pPr>
            <w:r w:rsidRPr="00762494">
              <w:rPr>
                <w:b/>
                <w:bCs/>
                <w:sz w:val="20"/>
                <w:szCs w:val="20"/>
              </w:rPr>
              <w:t>98,7</w:t>
            </w:r>
          </w:p>
        </w:tc>
      </w:tr>
      <w:tr w:rsidR="00762494" w:rsidRPr="00762494" w14:paraId="6DAAD2BA" w14:textId="77777777" w:rsidTr="00ED5F92">
        <w:tc>
          <w:tcPr>
            <w:tcW w:w="2407" w:type="pct"/>
            <w:tcBorders>
              <w:top w:val="nil"/>
              <w:left w:val="nil"/>
              <w:bottom w:val="nil"/>
              <w:right w:val="nil"/>
            </w:tcBorders>
            <w:vAlign w:val="bottom"/>
            <w:hideMark/>
          </w:tcPr>
          <w:p w14:paraId="015B67D9" w14:textId="77777777" w:rsidR="00762494" w:rsidRPr="00762494" w:rsidRDefault="00762494" w:rsidP="00762494">
            <w:pPr>
              <w:spacing w:before="30" w:after="30"/>
              <w:ind w:left="113"/>
              <w:rPr>
                <w:b/>
                <w:sz w:val="20"/>
                <w:szCs w:val="20"/>
              </w:rPr>
            </w:pPr>
            <w:proofErr w:type="spellStart"/>
            <w:r w:rsidRPr="00762494">
              <w:rPr>
                <w:b/>
                <w:sz w:val="20"/>
                <w:szCs w:val="20"/>
              </w:rPr>
              <w:t>Салыктык</w:t>
            </w:r>
            <w:proofErr w:type="spellEnd"/>
            <w:r w:rsidRPr="00762494">
              <w:rPr>
                <w:b/>
                <w:sz w:val="20"/>
                <w:szCs w:val="20"/>
              </w:rPr>
              <w:t xml:space="preserve"> </w:t>
            </w:r>
            <w:proofErr w:type="spellStart"/>
            <w:r w:rsidRPr="00762494">
              <w:rPr>
                <w:b/>
                <w:sz w:val="20"/>
                <w:szCs w:val="20"/>
              </w:rPr>
              <w:t>кирешелер</w:t>
            </w:r>
            <w:proofErr w:type="spellEnd"/>
          </w:p>
        </w:tc>
        <w:tc>
          <w:tcPr>
            <w:tcW w:w="685" w:type="pct"/>
            <w:tcBorders>
              <w:top w:val="nil"/>
              <w:left w:val="nil"/>
              <w:bottom w:val="nil"/>
              <w:right w:val="nil"/>
            </w:tcBorders>
            <w:vAlign w:val="bottom"/>
            <w:hideMark/>
          </w:tcPr>
          <w:p w14:paraId="2AAB9CFA" w14:textId="77777777" w:rsidR="00762494" w:rsidRPr="00762494" w:rsidRDefault="00762494" w:rsidP="00762494">
            <w:pPr>
              <w:jc w:val="right"/>
              <w:rPr>
                <w:b/>
                <w:bCs/>
                <w:sz w:val="20"/>
                <w:szCs w:val="20"/>
              </w:rPr>
            </w:pPr>
            <w:r w:rsidRPr="00762494">
              <w:rPr>
                <w:b/>
                <w:bCs/>
                <w:sz w:val="20"/>
                <w:szCs w:val="20"/>
              </w:rPr>
              <w:t>23 212,8</w:t>
            </w:r>
          </w:p>
        </w:tc>
        <w:tc>
          <w:tcPr>
            <w:tcW w:w="631" w:type="pct"/>
            <w:tcBorders>
              <w:top w:val="nil"/>
              <w:left w:val="nil"/>
              <w:bottom w:val="nil"/>
              <w:right w:val="nil"/>
            </w:tcBorders>
            <w:vAlign w:val="bottom"/>
            <w:hideMark/>
          </w:tcPr>
          <w:p w14:paraId="14B1FA4E" w14:textId="77777777" w:rsidR="00762494" w:rsidRPr="00762494" w:rsidRDefault="00762494" w:rsidP="00762494">
            <w:pPr>
              <w:jc w:val="right"/>
              <w:rPr>
                <w:b/>
                <w:bCs/>
                <w:sz w:val="20"/>
                <w:szCs w:val="20"/>
              </w:rPr>
            </w:pPr>
            <w:r w:rsidRPr="00762494">
              <w:rPr>
                <w:b/>
                <w:bCs/>
                <w:sz w:val="20"/>
                <w:szCs w:val="20"/>
              </w:rPr>
              <w:t>26 688,3</w:t>
            </w:r>
          </w:p>
        </w:tc>
        <w:tc>
          <w:tcPr>
            <w:tcW w:w="594" w:type="pct"/>
            <w:tcBorders>
              <w:top w:val="nil"/>
              <w:left w:val="nil"/>
              <w:bottom w:val="nil"/>
              <w:right w:val="nil"/>
            </w:tcBorders>
            <w:vAlign w:val="bottom"/>
            <w:hideMark/>
          </w:tcPr>
          <w:p w14:paraId="0ADC30A5" w14:textId="77777777" w:rsidR="00762494" w:rsidRPr="00762494" w:rsidRDefault="00762494" w:rsidP="00762494">
            <w:pPr>
              <w:jc w:val="right"/>
              <w:rPr>
                <w:b/>
                <w:bCs/>
                <w:sz w:val="20"/>
                <w:szCs w:val="20"/>
              </w:rPr>
            </w:pPr>
            <w:r w:rsidRPr="00762494">
              <w:rPr>
                <w:b/>
                <w:bCs/>
                <w:sz w:val="20"/>
                <w:szCs w:val="20"/>
              </w:rPr>
              <w:t>57,4</w:t>
            </w:r>
          </w:p>
        </w:tc>
        <w:tc>
          <w:tcPr>
            <w:tcW w:w="683" w:type="pct"/>
            <w:tcBorders>
              <w:top w:val="nil"/>
              <w:left w:val="nil"/>
              <w:bottom w:val="nil"/>
              <w:right w:val="nil"/>
            </w:tcBorders>
            <w:vAlign w:val="bottom"/>
            <w:hideMark/>
          </w:tcPr>
          <w:p w14:paraId="3C42E729" w14:textId="77777777" w:rsidR="00762494" w:rsidRPr="00762494" w:rsidRDefault="00762494" w:rsidP="00762494">
            <w:pPr>
              <w:jc w:val="right"/>
              <w:rPr>
                <w:b/>
                <w:bCs/>
                <w:sz w:val="20"/>
                <w:szCs w:val="20"/>
              </w:rPr>
            </w:pPr>
            <w:r w:rsidRPr="00762494">
              <w:rPr>
                <w:b/>
                <w:bCs/>
                <w:sz w:val="20"/>
                <w:szCs w:val="20"/>
              </w:rPr>
              <w:t>50,0</w:t>
            </w:r>
          </w:p>
        </w:tc>
      </w:tr>
      <w:tr w:rsidR="00762494" w:rsidRPr="00762494" w14:paraId="4763EE57" w14:textId="77777777" w:rsidTr="00ED5F92">
        <w:tc>
          <w:tcPr>
            <w:tcW w:w="2407" w:type="pct"/>
            <w:tcBorders>
              <w:top w:val="nil"/>
              <w:left w:val="nil"/>
              <w:bottom w:val="nil"/>
              <w:right w:val="nil"/>
            </w:tcBorders>
            <w:vAlign w:val="bottom"/>
            <w:hideMark/>
          </w:tcPr>
          <w:p w14:paraId="4D632AAC" w14:textId="77777777" w:rsidR="00762494" w:rsidRPr="00762494" w:rsidRDefault="00762494" w:rsidP="00762494">
            <w:pPr>
              <w:spacing w:before="20"/>
              <w:ind w:left="227" w:hanging="57"/>
              <w:rPr>
                <w:color w:val="000000"/>
                <w:sz w:val="20"/>
                <w:szCs w:val="20"/>
              </w:rPr>
            </w:pPr>
            <w:proofErr w:type="spellStart"/>
            <w:r w:rsidRPr="00762494">
              <w:rPr>
                <w:color w:val="000000"/>
                <w:sz w:val="20"/>
                <w:szCs w:val="20"/>
              </w:rPr>
              <w:t>Киреше</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rPr>
              <w:t xml:space="preserve"> </w:t>
            </w:r>
            <w:proofErr w:type="spellStart"/>
            <w:r w:rsidRPr="00762494">
              <w:rPr>
                <w:color w:val="000000"/>
                <w:sz w:val="20"/>
                <w:szCs w:val="20"/>
              </w:rPr>
              <w:t>пайда</w:t>
            </w:r>
            <w:proofErr w:type="spellEnd"/>
            <w:r w:rsidRPr="00762494">
              <w:rPr>
                <w:color w:val="000000"/>
                <w:sz w:val="20"/>
                <w:szCs w:val="20"/>
              </w:rPr>
              <w:t xml:space="preserve"> </w:t>
            </w:r>
            <w:proofErr w:type="spellStart"/>
            <w:r w:rsidRPr="00762494">
              <w:rPr>
                <w:color w:val="000000"/>
                <w:sz w:val="20"/>
                <w:szCs w:val="20"/>
              </w:rPr>
              <w:t>салыгы</w:t>
            </w:r>
            <w:proofErr w:type="spellEnd"/>
          </w:p>
        </w:tc>
        <w:tc>
          <w:tcPr>
            <w:tcW w:w="685" w:type="pct"/>
            <w:tcBorders>
              <w:top w:val="nil"/>
              <w:left w:val="nil"/>
              <w:bottom w:val="nil"/>
              <w:right w:val="nil"/>
            </w:tcBorders>
            <w:vAlign w:val="bottom"/>
            <w:hideMark/>
          </w:tcPr>
          <w:p w14:paraId="7068E11F" w14:textId="77777777" w:rsidR="00762494" w:rsidRPr="00762494" w:rsidRDefault="00762494" w:rsidP="00762494">
            <w:pPr>
              <w:jc w:val="right"/>
              <w:rPr>
                <w:sz w:val="20"/>
                <w:szCs w:val="20"/>
              </w:rPr>
            </w:pPr>
            <w:r w:rsidRPr="00762494">
              <w:rPr>
                <w:sz w:val="20"/>
                <w:szCs w:val="20"/>
              </w:rPr>
              <w:t>19 473,4</w:t>
            </w:r>
          </w:p>
        </w:tc>
        <w:tc>
          <w:tcPr>
            <w:tcW w:w="631" w:type="pct"/>
            <w:tcBorders>
              <w:top w:val="nil"/>
              <w:left w:val="nil"/>
              <w:bottom w:val="nil"/>
              <w:right w:val="nil"/>
            </w:tcBorders>
            <w:vAlign w:val="bottom"/>
            <w:hideMark/>
          </w:tcPr>
          <w:p w14:paraId="02915DE6" w14:textId="77777777" w:rsidR="00762494" w:rsidRPr="00762494" w:rsidRDefault="00762494" w:rsidP="00762494">
            <w:pPr>
              <w:jc w:val="right"/>
              <w:rPr>
                <w:sz w:val="20"/>
                <w:szCs w:val="20"/>
              </w:rPr>
            </w:pPr>
            <w:r w:rsidRPr="00762494">
              <w:rPr>
                <w:sz w:val="20"/>
                <w:szCs w:val="20"/>
              </w:rPr>
              <w:t>22 388,4</w:t>
            </w:r>
          </w:p>
        </w:tc>
        <w:tc>
          <w:tcPr>
            <w:tcW w:w="594" w:type="pct"/>
            <w:tcBorders>
              <w:top w:val="nil"/>
              <w:left w:val="nil"/>
              <w:bottom w:val="nil"/>
              <w:right w:val="nil"/>
            </w:tcBorders>
            <w:vAlign w:val="bottom"/>
            <w:hideMark/>
          </w:tcPr>
          <w:p w14:paraId="1DCBE8F2" w14:textId="77777777" w:rsidR="00762494" w:rsidRPr="00762494" w:rsidRDefault="00762494" w:rsidP="00762494">
            <w:pPr>
              <w:jc w:val="right"/>
              <w:rPr>
                <w:sz w:val="20"/>
                <w:szCs w:val="20"/>
              </w:rPr>
            </w:pPr>
            <w:r w:rsidRPr="00762494">
              <w:rPr>
                <w:sz w:val="20"/>
                <w:szCs w:val="20"/>
              </w:rPr>
              <w:t>48,2</w:t>
            </w:r>
          </w:p>
        </w:tc>
        <w:tc>
          <w:tcPr>
            <w:tcW w:w="683" w:type="pct"/>
            <w:tcBorders>
              <w:top w:val="nil"/>
              <w:left w:val="nil"/>
              <w:bottom w:val="nil"/>
              <w:right w:val="nil"/>
            </w:tcBorders>
            <w:vAlign w:val="bottom"/>
            <w:hideMark/>
          </w:tcPr>
          <w:p w14:paraId="32B43BB9" w14:textId="77777777" w:rsidR="00762494" w:rsidRPr="00762494" w:rsidRDefault="00762494" w:rsidP="00762494">
            <w:pPr>
              <w:jc w:val="right"/>
              <w:rPr>
                <w:sz w:val="20"/>
                <w:szCs w:val="20"/>
              </w:rPr>
            </w:pPr>
            <w:r w:rsidRPr="00762494">
              <w:rPr>
                <w:sz w:val="20"/>
                <w:szCs w:val="20"/>
              </w:rPr>
              <w:t>42,0</w:t>
            </w:r>
          </w:p>
        </w:tc>
      </w:tr>
      <w:tr w:rsidR="00762494" w:rsidRPr="00762494" w14:paraId="142B92CC" w14:textId="77777777" w:rsidTr="00ED5F92">
        <w:tc>
          <w:tcPr>
            <w:tcW w:w="2407" w:type="pct"/>
            <w:tcBorders>
              <w:top w:val="nil"/>
              <w:left w:val="nil"/>
              <w:bottom w:val="nil"/>
              <w:right w:val="nil"/>
            </w:tcBorders>
            <w:vAlign w:val="bottom"/>
            <w:hideMark/>
          </w:tcPr>
          <w:p w14:paraId="5FBB5A0B" w14:textId="77777777" w:rsidR="00762494" w:rsidRPr="00762494" w:rsidRDefault="00762494" w:rsidP="00762494">
            <w:pPr>
              <w:spacing w:before="20"/>
              <w:ind w:left="284" w:hanging="57"/>
              <w:rPr>
                <w:sz w:val="20"/>
                <w:szCs w:val="20"/>
              </w:rPr>
            </w:pPr>
            <w:r w:rsidRPr="00762494">
              <w:rPr>
                <w:sz w:val="20"/>
                <w:szCs w:val="20"/>
              </w:rPr>
              <w:t xml:space="preserve">Кыргыз </w:t>
            </w:r>
            <w:proofErr w:type="spellStart"/>
            <w:r w:rsidRPr="00762494">
              <w:rPr>
                <w:sz w:val="20"/>
                <w:szCs w:val="20"/>
              </w:rPr>
              <w:t>Республикасынын</w:t>
            </w:r>
            <w:proofErr w:type="spellEnd"/>
            <w:r w:rsidRPr="00762494">
              <w:rPr>
                <w:sz w:val="20"/>
                <w:szCs w:val="20"/>
              </w:rPr>
              <w:t xml:space="preserve"> </w:t>
            </w:r>
            <w:proofErr w:type="spellStart"/>
            <w:r w:rsidRPr="00762494">
              <w:rPr>
                <w:sz w:val="20"/>
                <w:szCs w:val="20"/>
              </w:rPr>
              <w:t>жеке</w:t>
            </w:r>
            <w:proofErr w:type="spellEnd"/>
            <w:r w:rsidRPr="00762494">
              <w:rPr>
                <w:sz w:val="20"/>
                <w:szCs w:val="20"/>
              </w:rPr>
              <w:t xml:space="preserve"> </w:t>
            </w:r>
            <w:proofErr w:type="spellStart"/>
            <w:r w:rsidRPr="00762494">
              <w:rPr>
                <w:sz w:val="20"/>
                <w:szCs w:val="20"/>
              </w:rPr>
              <w:t>адамдар</w:t>
            </w:r>
            <w:proofErr w:type="spellEnd"/>
            <w:r w:rsidRPr="00762494">
              <w:rPr>
                <w:sz w:val="20"/>
                <w:szCs w:val="20"/>
                <w:lang w:val="ky-KG"/>
              </w:rPr>
              <w:t xml:space="preserve">ы </w:t>
            </w:r>
            <w:r w:rsidRPr="00762494">
              <w:rPr>
                <w:sz w:val="20"/>
                <w:szCs w:val="20"/>
              </w:rPr>
              <w:t>-</w:t>
            </w:r>
            <w:r w:rsidRPr="00762494">
              <w:rPr>
                <w:sz w:val="20"/>
                <w:szCs w:val="20"/>
                <w:lang w:val="ky-KG"/>
              </w:rPr>
              <w:t xml:space="preserve"> </w:t>
            </w:r>
            <w:proofErr w:type="spellStart"/>
            <w:r w:rsidRPr="00762494">
              <w:rPr>
                <w:sz w:val="20"/>
                <w:szCs w:val="20"/>
              </w:rPr>
              <w:t>резиденттери</w:t>
            </w:r>
            <w:proofErr w:type="spellEnd"/>
            <w:r w:rsidRPr="00762494">
              <w:rPr>
                <w:sz w:val="20"/>
                <w:szCs w:val="20"/>
              </w:rPr>
              <w:t xml:space="preserve"> </w:t>
            </w:r>
            <w:proofErr w:type="spellStart"/>
            <w:r w:rsidRPr="00762494">
              <w:rPr>
                <w:sz w:val="20"/>
                <w:szCs w:val="20"/>
              </w:rPr>
              <w:t>т</w:t>
            </w:r>
            <w:r w:rsidRPr="00762494">
              <w:rPr>
                <w:color w:val="000000"/>
                <w:sz w:val="20"/>
                <w:szCs w:val="20"/>
              </w:rPr>
              <w:t>ө</w:t>
            </w:r>
            <w:r w:rsidRPr="00762494">
              <w:rPr>
                <w:sz w:val="20"/>
                <w:szCs w:val="20"/>
              </w:rPr>
              <w:t>л</w:t>
            </w:r>
            <w:r w:rsidRPr="00762494">
              <w:rPr>
                <w:color w:val="000000"/>
                <w:sz w:val="20"/>
                <w:szCs w:val="20"/>
              </w:rPr>
              <w:t>ө</w:t>
            </w:r>
            <w:r w:rsidRPr="00762494">
              <w:rPr>
                <w:sz w:val="20"/>
                <w:szCs w:val="20"/>
              </w:rPr>
              <w:t>г</w:t>
            </w:r>
            <w:r w:rsidRPr="00762494">
              <w:rPr>
                <w:color w:val="000000"/>
                <w:sz w:val="20"/>
                <w:szCs w:val="20"/>
              </w:rPr>
              <w:t>ө</w:t>
            </w:r>
            <w:r w:rsidRPr="00762494">
              <w:rPr>
                <w:sz w:val="20"/>
                <w:szCs w:val="20"/>
              </w:rPr>
              <w:t>н</w:t>
            </w:r>
            <w:proofErr w:type="spellEnd"/>
            <w:r w:rsidRPr="00762494">
              <w:rPr>
                <w:sz w:val="20"/>
                <w:szCs w:val="20"/>
              </w:rPr>
              <w:t xml:space="preserve"> </w:t>
            </w:r>
            <w:proofErr w:type="spellStart"/>
            <w:r w:rsidRPr="00762494">
              <w:rPr>
                <w:sz w:val="20"/>
                <w:szCs w:val="20"/>
              </w:rPr>
              <w:t>киреше</w:t>
            </w:r>
            <w:proofErr w:type="spellEnd"/>
            <w:r w:rsidRPr="00762494">
              <w:rPr>
                <w:sz w:val="20"/>
                <w:szCs w:val="20"/>
              </w:rPr>
              <w:t xml:space="preserve"> </w:t>
            </w:r>
            <w:proofErr w:type="spellStart"/>
            <w:r w:rsidRPr="00762494">
              <w:rPr>
                <w:sz w:val="20"/>
                <w:szCs w:val="20"/>
              </w:rPr>
              <w:t>салыгы</w:t>
            </w:r>
            <w:proofErr w:type="spellEnd"/>
          </w:p>
        </w:tc>
        <w:tc>
          <w:tcPr>
            <w:tcW w:w="685" w:type="pct"/>
            <w:tcBorders>
              <w:top w:val="nil"/>
              <w:left w:val="nil"/>
              <w:bottom w:val="nil"/>
              <w:right w:val="nil"/>
            </w:tcBorders>
            <w:vAlign w:val="bottom"/>
            <w:hideMark/>
          </w:tcPr>
          <w:p w14:paraId="317A3B0D" w14:textId="77777777" w:rsidR="00762494" w:rsidRPr="00762494" w:rsidRDefault="00762494" w:rsidP="00762494">
            <w:pPr>
              <w:jc w:val="right"/>
              <w:rPr>
                <w:sz w:val="20"/>
                <w:szCs w:val="20"/>
              </w:rPr>
            </w:pPr>
            <w:r w:rsidRPr="00762494">
              <w:rPr>
                <w:sz w:val="20"/>
                <w:szCs w:val="20"/>
              </w:rPr>
              <w:t>17 434,4</w:t>
            </w:r>
          </w:p>
        </w:tc>
        <w:tc>
          <w:tcPr>
            <w:tcW w:w="631" w:type="pct"/>
            <w:tcBorders>
              <w:top w:val="nil"/>
              <w:left w:val="nil"/>
              <w:bottom w:val="nil"/>
              <w:right w:val="nil"/>
            </w:tcBorders>
            <w:vAlign w:val="bottom"/>
            <w:hideMark/>
          </w:tcPr>
          <w:p w14:paraId="39384082" w14:textId="77777777" w:rsidR="00762494" w:rsidRPr="00762494" w:rsidRDefault="00762494" w:rsidP="00762494">
            <w:pPr>
              <w:jc w:val="right"/>
              <w:rPr>
                <w:sz w:val="20"/>
                <w:szCs w:val="20"/>
              </w:rPr>
            </w:pPr>
            <w:r w:rsidRPr="00762494">
              <w:rPr>
                <w:sz w:val="20"/>
                <w:szCs w:val="20"/>
              </w:rPr>
              <w:t>20 866,4</w:t>
            </w:r>
          </w:p>
        </w:tc>
        <w:tc>
          <w:tcPr>
            <w:tcW w:w="594" w:type="pct"/>
            <w:tcBorders>
              <w:top w:val="nil"/>
              <w:left w:val="nil"/>
              <w:bottom w:val="nil"/>
              <w:right w:val="nil"/>
            </w:tcBorders>
            <w:vAlign w:val="bottom"/>
            <w:hideMark/>
          </w:tcPr>
          <w:p w14:paraId="3E0F8C73" w14:textId="77777777" w:rsidR="00762494" w:rsidRPr="00762494" w:rsidRDefault="00762494" w:rsidP="00762494">
            <w:pPr>
              <w:jc w:val="right"/>
              <w:rPr>
                <w:sz w:val="20"/>
                <w:szCs w:val="20"/>
              </w:rPr>
            </w:pPr>
            <w:r w:rsidRPr="00762494">
              <w:rPr>
                <w:sz w:val="20"/>
                <w:szCs w:val="20"/>
              </w:rPr>
              <w:t>43,1</w:t>
            </w:r>
          </w:p>
        </w:tc>
        <w:tc>
          <w:tcPr>
            <w:tcW w:w="683" w:type="pct"/>
            <w:tcBorders>
              <w:top w:val="nil"/>
              <w:left w:val="nil"/>
              <w:bottom w:val="nil"/>
              <w:right w:val="nil"/>
            </w:tcBorders>
            <w:vAlign w:val="bottom"/>
            <w:hideMark/>
          </w:tcPr>
          <w:p w14:paraId="758BEDB8" w14:textId="77777777" w:rsidR="00762494" w:rsidRPr="00762494" w:rsidRDefault="00762494" w:rsidP="00762494">
            <w:pPr>
              <w:jc w:val="right"/>
              <w:rPr>
                <w:sz w:val="20"/>
                <w:szCs w:val="20"/>
              </w:rPr>
            </w:pPr>
            <w:r w:rsidRPr="00762494">
              <w:rPr>
                <w:sz w:val="20"/>
                <w:szCs w:val="20"/>
              </w:rPr>
              <w:t>39,1</w:t>
            </w:r>
          </w:p>
        </w:tc>
      </w:tr>
      <w:tr w:rsidR="00762494" w:rsidRPr="00762494" w14:paraId="1C98272E" w14:textId="77777777" w:rsidTr="00ED5F92">
        <w:tc>
          <w:tcPr>
            <w:tcW w:w="2407" w:type="pct"/>
            <w:tcBorders>
              <w:top w:val="nil"/>
              <w:left w:val="nil"/>
              <w:bottom w:val="nil"/>
              <w:right w:val="nil"/>
            </w:tcBorders>
            <w:vAlign w:val="bottom"/>
            <w:hideMark/>
          </w:tcPr>
          <w:p w14:paraId="66AB65C3" w14:textId="77777777" w:rsidR="00762494" w:rsidRPr="00762494" w:rsidRDefault="00762494" w:rsidP="00762494">
            <w:pPr>
              <w:spacing w:before="20"/>
              <w:ind w:left="284" w:hanging="57"/>
              <w:rPr>
                <w:sz w:val="20"/>
                <w:szCs w:val="20"/>
              </w:rPr>
            </w:pPr>
            <w:proofErr w:type="spellStart"/>
            <w:r w:rsidRPr="00762494">
              <w:rPr>
                <w:sz w:val="20"/>
                <w:szCs w:val="20"/>
              </w:rPr>
              <w:t>бирдиктүү</w:t>
            </w:r>
            <w:proofErr w:type="spellEnd"/>
            <w:r w:rsidRPr="00762494">
              <w:rPr>
                <w:sz w:val="20"/>
                <w:szCs w:val="20"/>
              </w:rPr>
              <w:t xml:space="preserve"> </w:t>
            </w:r>
            <w:proofErr w:type="spellStart"/>
            <w:r w:rsidRPr="00762494">
              <w:rPr>
                <w:sz w:val="20"/>
                <w:szCs w:val="20"/>
              </w:rPr>
              <w:t>салык</w:t>
            </w:r>
            <w:proofErr w:type="spellEnd"/>
            <w:r w:rsidRPr="00762494">
              <w:rPr>
                <w:sz w:val="20"/>
                <w:szCs w:val="20"/>
              </w:rPr>
              <w:t xml:space="preserve"> </w:t>
            </w:r>
            <w:proofErr w:type="spellStart"/>
            <w:r w:rsidRPr="00762494">
              <w:rPr>
                <w:sz w:val="20"/>
                <w:szCs w:val="20"/>
              </w:rPr>
              <w:t>боюнча</w:t>
            </w:r>
            <w:proofErr w:type="spellEnd"/>
            <w:r w:rsidRPr="00762494">
              <w:rPr>
                <w:sz w:val="20"/>
                <w:szCs w:val="20"/>
              </w:rPr>
              <w:t xml:space="preserve"> </w:t>
            </w:r>
            <w:proofErr w:type="spellStart"/>
            <w:r w:rsidRPr="00762494">
              <w:rPr>
                <w:sz w:val="20"/>
                <w:szCs w:val="20"/>
              </w:rPr>
              <w:t>түшүүл</w:t>
            </w:r>
            <w:r w:rsidRPr="00762494">
              <w:rPr>
                <w:color w:val="000000"/>
                <w:sz w:val="20"/>
                <w:szCs w:val="20"/>
              </w:rPr>
              <w:t>ө</w:t>
            </w:r>
            <w:r w:rsidRPr="00762494">
              <w:rPr>
                <w:sz w:val="20"/>
                <w:szCs w:val="20"/>
              </w:rPr>
              <w:t>р</w:t>
            </w:r>
            <w:proofErr w:type="spellEnd"/>
          </w:p>
        </w:tc>
        <w:tc>
          <w:tcPr>
            <w:tcW w:w="685" w:type="pct"/>
            <w:tcBorders>
              <w:top w:val="nil"/>
              <w:left w:val="nil"/>
              <w:bottom w:val="nil"/>
              <w:right w:val="nil"/>
            </w:tcBorders>
            <w:vAlign w:val="bottom"/>
            <w:hideMark/>
          </w:tcPr>
          <w:p w14:paraId="586BD8E2" w14:textId="77777777" w:rsidR="00762494" w:rsidRPr="00762494" w:rsidRDefault="00762494" w:rsidP="00762494">
            <w:pPr>
              <w:jc w:val="right"/>
              <w:rPr>
                <w:sz w:val="20"/>
                <w:szCs w:val="20"/>
              </w:rPr>
            </w:pPr>
            <w:r w:rsidRPr="00762494">
              <w:rPr>
                <w:sz w:val="20"/>
                <w:szCs w:val="20"/>
              </w:rPr>
              <w:t>-</w:t>
            </w:r>
          </w:p>
        </w:tc>
        <w:tc>
          <w:tcPr>
            <w:tcW w:w="631" w:type="pct"/>
            <w:tcBorders>
              <w:top w:val="nil"/>
              <w:left w:val="nil"/>
              <w:bottom w:val="nil"/>
              <w:right w:val="nil"/>
            </w:tcBorders>
            <w:vAlign w:val="bottom"/>
            <w:hideMark/>
          </w:tcPr>
          <w:p w14:paraId="3C6C3749" w14:textId="77777777" w:rsidR="00762494" w:rsidRPr="00762494" w:rsidRDefault="00762494" w:rsidP="00762494">
            <w:pPr>
              <w:jc w:val="right"/>
              <w:rPr>
                <w:sz w:val="20"/>
                <w:szCs w:val="20"/>
              </w:rPr>
            </w:pPr>
            <w:r w:rsidRPr="00762494">
              <w:rPr>
                <w:sz w:val="20"/>
                <w:szCs w:val="20"/>
              </w:rPr>
              <w:t>-</w:t>
            </w:r>
          </w:p>
        </w:tc>
        <w:tc>
          <w:tcPr>
            <w:tcW w:w="594" w:type="pct"/>
            <w:tcBorders>
              <w:top w:val="nil"/>
              <w:left w:val="nil"/>
              <w:bottom w:val="nil"/>
              <w:right w:val="nil"/>
            </w:tcBorders>
            <w:vAlign w:val="bottom"/>
            <w:hideMark/>
          </w:tcPr>
          <w:p w14:paraId="1E91B58D" w14:textId="77777777" w:rsidR="00762494" w:rsidRPr="00762494" w:rsidRDefault="00762494" w:rsidP="00762494">
            <w:pPr>
              <w:jc w:val="right"/>
              <w:rPr>
                <w:sz w:val="20"/>
                <w:szCs w:val="20"/>
              </w:rPr>
            </w:pPr>
            <w:r w:rsidRPr="00762494">
              <w:rPr>
                <w:sz w:val="20"/>
                <w:szCs w:val="20"/>
              </w:rPr>
              <w:t>-</w:t>
            </w:r>
          </w:p>
        </w:tc>
        <w:tc>
          <w:tcPr>
            <w:tcW w:w="683" w:type="pct"/>
            <w:tcBorders>
              <w:top w:val="nil"/>
              <w:left w:val="nil"/>
              <w:bottom w:val="nil"/>
              <w:right w:val="nil"/>
            </w:tcBorders>
            <w:vAlign w:val="bottom"/>
            <w:hideMark/>
          </w:tcPr>
          <w:p w14:paraId="56EEA761" w14:textId="77777777" w:rsidR="00762494" w:rsidRPr="00762494" w:rsidRDefault="00762494" w:rsidP="00762494">
            <w:pPr>
              <w:jc w:val="right"/>
              <w:rPr>
                <w:sz w:val="20"/>
                <w:szCs w:val="20"/>
              </w:rPr>
            </w:pPr>
            <w:r w:rsidRPr="00762494">
              <w:rPr>
                <w:sz w:val="20"/>
                <w:szCs w:val="20"/>
              </w:rPr>
              <w:t>-</w:t>
            </w:r>
          </w:p>
        </w:tc>
      </w:tr>
      <w:tr w:rsidR="00762494" w:rsidRPr="00762494" w14:paraId="52A81C04" w14:textId="77777777" w:rsidTr="00ED5F92">
        <w:tc>
          <w:tcPr>
            <w:tcW w:w="2407" w:type="pct"/>
            <w:tcBorders>
              <w:top w:val="nil"/>
              <w:left w:val="nil"/>
              <w:bottom w:val="nil"/>
              <w:right w:val="nil"/>
            </w:tcBorders>
            <w:vAlign w:val="bottom"/>
            <w:hideMark/>
          </w:tcPr>
          <w:p w14:paraId="1423DB9E" w14:textId="77777777" w:rsidR="00762494" w:rsidRPr="00762494" w:rsidRDefault="00762494" w:rsidP="00762494">
            <w:pPr>
              <w:spacing w:before="20"/>
              <w:ind w:left="284" w:hanging="57"/>
              <w:rPr>
                <w:sz w:val="20"/>
                <w:szCs w:val="20"/>
              </w:rPr>
            </w:pPr>
            <w:proofErr w:type="spellStart"/>
            <w:r w:rsidRPr="00762494">
              <w:rPr>
                <w:sz w:val="20"/>
                <w:szCs w:val="20"/>
              </w:rPr>
              <w:t>патентти</w:t>
            </w:r>
            <w:proofErr w:type="spellEnd"/>
            <w:r w:rsidRPr="00762494">
              <w:rPr>
                <w:sz w:val="20"/>
                <w:szCs w:val="20"/>
                <w:lang w:val="ky-KG"/>
              </w:rPr>
              <w:t>к</w:t>
            </w:r>
            <w:r w:rsidRPr="00762494">
              <w:rPr>
                <w:sz w:val="20"/>
                <w:szCs w:val="20"/>
              </w:rPr>
              <w:t xml:space="preserve"> </w:t>
            </w:r>
            <w:proofErr w:type="spellStart"/>
            <w:r w:rsidRPr="00762494">
              <w:rPr>
                <w:sz w:val="20"/>
                <w:szCs w:val="20"/>
              </w:rPr>
              <w:t>негиздеги</w:t>
            </w:r>
            <w:proofErr w:type="spellEnd"/>
            <w:r w:rsidRPr="00762494">
              <w:rPr>
                <w:sz w:val="20"/>
                <w:szCs w:val="20"/>
              </w:rPr>
              <w:t xml:space="preserve"> </w:t>
            </w:r>
            <w:proofErr w:type="spellStart"/>
            <w:r w:rsidRPr="00762494">
              <w:rPr>
                <w:sz w:val="20"/>
                <w:szCs w:val="20"/>
              </w:rPr>
              <w:t>салык</w:t>
            </w:r>
            <w:proofErr w:type="spellEnd"/>
          </w:p>
        </w:tc>
        <w:tc>
          <w:tcPr>
            <w:tcW w:w="685" w:type="pct"/>
            <w:tcBorders>
              <w:top w:val="nil"/>
              <w:left w:val="nil"/>
              <w:bottom w:val="nil"/>
              <w:right w:val="nil"/>
            </w:tcBorders>
            <w:vAlign w:val="bottom"/>
            <w:hideMark/>
          </w:tcPr>
          <w:p w14:paraId="3EACEFF3" w14:textId="77777777" w:rsidR="00762494" w:rsidRPr="00762494" w:rsidRDefault="00762494" w:rsidP="00762494">
            <w:pPr>
              <w:jc w:val="right"/>
              <w:rPr>
                <w:sz w:val="20"/>
                <w:szCs w:val="20"/>
              </w:rPr>
            </w:pPr>
            <w:r w:rsidRPr="00762494">
              <w:rPr>
                <w:sz w:val="20"/>
                <w:szCs w:val="20"/>
              </w:rPr>
              <w:t>2 038,9</w:t>
            </w:r>
          </w:p>
        </w:tc>
        <w:tc>
          <w:tcPr>
            <w:tcW w:w="631" w:type="pct"/>
            <w:tcBorders>
              <w:top w:val="nil"/>
              <w:left w:val="nil"/>
              <w:bottom w:val="nil"/>
              <w:right w:val="nil"/>
            </w:tcBorders>
            <w:vAlign w:val="bottom"/>
            <w:hideMark/>
          </w:tcPr>
          <w:p w14:paraId="0B7E15EC" w14:textId="77777777" w:rsidR="00762494" w:rsidRPr="00762494" w:rsidRDefault="00762494" w:rsidP="00762494">
            <w:pPr>
              <w:jc w:val="right"/>
              <w:rPr>
                <w:sz w:val="20"/>
                <w:szCs w:val="20"/>
              </w:rPr>
            </w:pPr>
            <w:r w:rsidRPr="00762494">
              <w:rPr>
                <w:sz w:val="20"/>
                <w:szCs w:val="20"/>
              </w:rPr>
              <w:t>1 174,5</w:t>
            </w:r>
          </w:p>
        </w:tc>
        <w:tc>
          <w:tcPr>
            <w:tcW w:w="594" w:type="pct"/>
            <w:tcBorders>
              <w:top w:val="nil"/>
              <w:left w:val="nil"/>
              <w:bottom w:val="nil"/>
              <w:right w:val="nil"/>
            </w:tcBorders>
            <w:vAlign w:val="bottom"/>
            <w:hideMark/>
          </w:tcPr>
          <w:p w14:paraId="7F1BADA3" w14:textId="77777777" w:rsidR="00762494" w:rsidRPr="00762494" w:rsidRDefault="00762494" w:rsidP="00762494">
            <w:pPr>
              <w:jc w:val="right"/>
              <w:rPr>
                <w:sz w:val="20"/>
                <w:szCs w:val="20"/>
              </w:rPr>
            </w:pPr>
            <w:r w:rsidRPr="00762494">
              <w:rPr>
                <w:sz w:val="20"/>
                <w:szCs w:val="20"/>
              </w:rPr>
              <w:t>5,0</w:t>
            </w:r>
          </w:p>
        </w:tc>
        <w:tc>
          <w:tcPr>
            <w:tcW w:w="683" w:type="pct"/>
            <w:tcBorders>
              <w:top w:val="nil"/>
              <w:left w:val="nil"/>
              <w:bottom w:val="nil"/>
              <w:right w:val="nil"/>
            </w:tcBorders>
            <w:vAlign w:val="bottom"/>
            <w:hideMark/>
          </w:tcPr>
          <w:p w14:paraId="63E13B2D" w14:textId="77777777" w:rsidR="00762494" w:rsidRPr="00762494" w:rsidRDefault="00762494" w:rsidP="00762494">
            <w:pPr>
              <w:jc w:val="right"/>
              <w:rPr>
                <w:sz w:val="20"/>
                <w:szCs w:val="20"/>
              </w:rPr>
            </w:pPr>
            <w:r w:rsidRPr="00762494">
              <w:rPr>
                <w:sz w:val="20"/>
                <w:szCs w:val="20"/>
              </w:rPr>
              <w:t>2,2</w:t>
            </w:r>
          </w:p>
        </w:tc>
      </w:tr>
      <w:tr w:rsidR="00762494" w:rsidRPr="00762494" w14:paraId="688E46BE" w14:textId="77777777" w:rsidTr="00ED5F92">
        <w:tc>
          <w:tcPr>
            <w:tcW w:w="2407" w:type="pct"/>
            <w:tcBorders>
              <w:top w:val="nil"/>
              <w:left w:val="nil"/>
              <w:bottom w:val="nil"/>
              <w:right w:val="nil"/>
            </w:tcBorders>
            <w:vAlign w:val="bottom"/>
            <w:hideMark/>
          </w:tcPr>
          <w:p w14:paraId="1647AA29" w14:textId="77777777" w:rsidR="00762494" w:rsidRPr="00762494" w:rsidRDefault="00762494" w:rsidP="00762494">
            <w:pPr>
              <w:spacing w:before="20"/>
              <w:ind w:left="227" w:hanging="57"/>
              <w:rPr>
                <w:color w:val="000000"/>
                <w:sz w:val="20"/>
                <w:szCs w:val="20"/>
              </w:rPr>
            </w:pPr>
            <w:proofErr w:type="spellStart"/>
            <w:r w:rsidRPr="00762494">
              <w:rPr>
                <w:color w:val="000000"/>
                <w:sz w:val="20"/>
                <w:szCs w:val="20"/>
              </w:rPr>
              <w:t>Менчиктен</w:t>
            </w:r>
            <w:proofErr w:type="spellEnd"/>
            <w:r w:rsidRPr="00762494">
              <w:rPr>
                <w:color w:val="000000"/>
                <w:sz w:val="20"/>
                <w:szCs w:val="20"/>
              </w:rPr>
              <w:t xml:space="preserve"> </w:t>
            </w:r>
            <w:proofErr w:type="spellStart"/>
            <w:r w:rsidRPr="00762494">
              <w:rPr>
                <w:color w:val="000000"/>
                <w:sz w:val="20"/>
                <w:szCs w:val="20"/>
              </w:rPr>
              <w:t>алынган</w:t>
            </w:r>
            <w:proofErr w:type="spellEnd"/>
            <w:r w:rsidRPr="00762494">
              <w:rPr>
                <w:color w:val="000000"/>
                <w:sz w:val="20"/>
                <w:szCs w:val="20"/>
              </w:rPr>
              <w:t xml:space="preserve"> </w:t>
            </w:r>
            <w:proofErr w:type="spellStart"/>
            <w:r w:rsidRPr="00762494">
              <w:rPr>
                <w:color w:val="000000"/>
                <w:sz w:val="20"/>
                <w:szCs w:val="20"/>
              </w:rPr>
              <w:t>салык</w:t>
            </w:r>
            <w:proofErr w:type="spellEnd"/>
          </w:p>
        </w:tc>
        <w:tc>
          <w:tcPr>
            <w:tcW w:w="685" w:type="pct"/>
            <w:tcBorders>
              <w:top w:val="nil"/>
              <w:left w:val="nil"/>
              <w:bottom w:val="nil"/>
              <w:right w:val="nil"/>
            </w:tcBorders>
            <w:vAlign w:val="bottom"/>
            <w:hideMark/>
          </w:tcPr>
          <w:p w14:paraId="56579F2A" w14:textId="77777777" w:rsidR="00762494" w:rsidRPr="00762494" w:rsidRDefault="00762494" w:rsidP="00762494">
            <w:pPr>
              <w:jc w:val="right"/>
              <w:rPr>
                <w:sz w:val="20"/>
                <w:szCs w:val="20"/>
              </w:rPr>
            </w:pPr>
            <w:r w:rsidRPr="00762494">
              <w:rPr>
                <w:sz w:val="20"/>
                <w:szCs w:val="20"/>
              </w:rPr>
              <w:t>3 514,8</w:t>
            </w:r>
          </w:p>
        </w:tc>
        <w:tc>
          <w:tcPr>
            <w:tcW w:w="631" w:type="pct"/>
            <w:tcBorders>
              <w:top w:val="nil"/>
              <w:left w:val="nil"/>
              <w:bottom w:val="nil"/>
              <w:right w:val="nil"/>
            </w:tcBorders>
            <w:vAlign w:val="bottom"/>
            <w:hideMark/>
          </w:tcPr>
          <w:p w14:paraId="7A81F7E7" w14:textId="77777777" w:rsidR="00762494" w:rsidRPr="00762494" w:rsidRDefault="00762494" w:rsidP="00762494">
            <w:pPr>
              <w:jc w:val="right"/>
              <w:rPr>
                <w:sz w:val="20"/>
                <w:szCs w:val="20"/>
              </w:rPr>
            </w:pPr>
            <w:r w:rsidRPr="00762494">
              <w:rPr>
                <w:sz w:val="20"/>
                <w:szCs w:val="20"/>
              </w:rPr>
              <w:t>4 051,5</w:t>
            </w:r>
          </w:p>
        </w:tc>
        <w:tc>
          <w:tcPr>
            <w:tcW w:w="594" w:type="pct"/>
            <w:tcBorders>
              <w:top w:val="nil"/>
              <w:left w:val="nil"/>
              <w:bottom w:val="nil"/>
              <w:right w:val="nil"/>
            </w:tcBorders>
            <w:vAlign w:val="bottom"/>
            <w:hideMark/>
          </w:tcPr>
          <w:p w14:paraId="67105D77" w14:textId="77777777" w:rsidR="00762494" w:rsidRPr="00762494" w:rsidRDefault="00762494" w:rsidP="00762494">
            <w:pPr>
              <w:jc w:val="right"/>
              <w:rPr>
                <w:sz w:val="20"/>
                <w:szCs w:val="20"/>
              </w:rPr>
            </w:pPr>
            <w:r w:rsidRPr="00762494">
              <w:rPr>
                <w:sz w:val="20"/>
                <w:szCs w:val="20"/>
              </w:rPr>
              <w:t>8,7</w:t>
            </w:r>
          </w:p>
        </w:tc>
        <w:tc>
          <w:tcPr>
            <w:tcW w:w="683" w:type="pct"/>
            <w:tcBorders>
              <w:top w:val="nil"/>
              <w:left w:val="nil"/>
              <w:bottom w:val="nil"/>
              <w:right w:val="nil"/>
            </w:tcBorders>
            <w:vAlign w:val="bottom"/>
            <w:hideMark/>
          </w:tcPr>
          <w:p w14:paraId="79DE8481" w14:textId="77777777" w:rsidR="00762494" w:rsidRPr="00762494" w:rsidRDefault="00762494" w:rsidP="00762494">
            <w:pPr>
              <w:jc w:val="right"/>
              <w:rPr>
                <w:sz w:val="20"/>
                <w:szCs w:val="20"/>
              </w:rPr>
            </w:pPr>
            <w:r w:rsidRPr="00762494">
              <w:rPr>
                <w:sz w:val="20"/>
                <w:szCs w:val="20"/>
              </w:rPr>
              <w:t>7,6</w:t>
            </w:r>
          </w:p>
        </w:tc>
      </w:tr>
      <w:tr w:rsidR="00762494" w:rsidRPr="00762494" w14:paraId="05AE2003" w14:textId="77777777" w:rsidTr="00ED5F92">
        <w:tc>
          <w:tcPr>
            <w:tcW w:w="2407" w:type="pct"/>
            <w:tcBorders>
              <w:top w:val="nil"/>
              <w:left w:val="nil"/>
              <w:bottom w:val="nil"/>
              <w:right w:val="nil"/>
            </w:tcBorders>
            <w:vAlign w:val="bottom"/>
            <w:hideMark/>
          </w:tcPr>
          <w:p w14:paraId="353CC6DC" w14:textId="77777777" w:rsidR="00762494" w:rsidRPr="00762494" w:rsidRDefault="00762494" w:rsidP="00762494">
            <w:pPr>
              <w:spacing w:before="20"/>
              <w:ind w:left="284" w:hanging="57"/>
              <w:rPr>
                <w:color w:val="000000"/>
                <w:sz w:val="20"/>
                <w:szCs w:val="20"/>
              </w:rPr>
            </w:pPr>
            <w:r w:rsidRPr="00762494">
              <w:rPr>
                <w:sz w:val="20"/>
                <w:szCs w:val="20"/>
                <w:lang w:val="ky-KG"/>
              </w:rPr>
              <w:t>мүлк</w:t>
            </w:r>
            <w:r w:rsidRPr="00762494">
              <w:rPr>
                <w:color w:val="000000"/>
                <w:sz w:val="20"/>
                <w:szCs w:val="20"/>
              </w:rPr>
              <w:t xml:space="preserve"> </w:t>
            </w:r>
            <w:proofErr w:type="spellStart"/>
            <w:r w:rsidRPr="00762494">
              <w:rPr>
                <w:color w:val="000000"/>
                <w:sz w:val="20"/>
                <w:szCs w:val="20"/>
              </w:rPr>
              <w:t>салыгы</w:t>
            </w:r>
            <w:proofErr w:type="spellEnd"/>
          </w:p>
        </w:tc>
        <w:tc>
          <w:tcPr>
            <w:tcW w:w="685" w:type="pct"/>
            <w:tcBorders>
              <w:top w:val="nil"/>
              <w:left w:val="nil"/>
              <w:bottom w:val="nil"/>
              <w:right w:val="nil"/>
            </w:tcBorders>
            <w:vAlign w:val="bottom"/>
            <w:hideMark/>
          </w:tcPr>
          <w:p w14:paraId="77A5A59C" w14:textId="77777777" w:rsidR="00762494" w:rsidRPr="00762494" w:rsidRDefault="00762494" w:rsidP="00762494">
            <w:pPr>
              <w:jc w:val="right"/>
              <w:rPr>
                <w:sz w:val="20"/>
                <w:szCs w:val="20"/>
              </w:rPr>
            </w:pPr>
            <w:r w:rsidRPr="00762494">
              <w:rPr>
                <w:sz w:val="20"/>
                <w:szCs w:val="20"/>
              </w:rPr>
              <w:t>2 371,1</w:t>
            </w:r>
          </w:p>
        </w:tc>
        <w:tc>
          <w:tcPr>
            <w:tcW w:w="631" w:type="pct"/>
            <w:tcBorders>
              <w:top w:val="nil"/>
              <w:left w:val="nil"/>
              <w:bottom w:val="nil"/>
              <w:right w:val="nil"/>
            </w:tcBorders>
            <w:vAlign w:val="bottom"/>
            <w:hideMark/>
          </w:tcPr>
          <w:p w14:paraId="28CF3AA6" w14:textId="77777777" w:rsidR="00762494" w:rsidRPr="00762494" w:rsidRDefault="00762494" w:rsidP="00762494">
            <w:pPr>
              <w:jc w:val="right"/>
              <w:rPr>
                <w:sz w:val="20"/>
                <w:szCs w:val="20"/>
              </w:rPr>
            </w:pPr>
            <w:r w:rsidRPr="00762494">
              <w:rPr>
                <w:sz w:val="20"/>
                <w:szCs w:val="20"/>
              </w:rPr>
              <w:t>2 704,3</w:t>
            </w:r>
          </w:p>
        </w:tc>
        <w:tc>
          <w:tcPr>
            <w:tcW w:w="594" w:type="pct"/>
            <w:tcBorders>
              <w:top w:val="nil"/>
              <w:left w:val="nil"/>
              <w:bottom w:val="nil"/>
              <w:right w:val="nil"/>
            </w:tcBorders>
            <w:vAlign w:val="bottom"/>
            <w:hideMark/>
          </w:tcPr>
          <w:p w14:paraId="3109B837" w14:textId="77777777" w:rsidR="00762494" w:rsidRPr="00762494" w:rsidRDefault="00762494" w:rsidP="00762494">
            <w:pPr>
              <w:jc w:val="right"/>
              <w:rPr>
                <w:sz w:val="20"/>
                <w:szCs w:val="20"/>
              </w:rPr>
            </w:pPr>
            <w:r w:rsidRPr="00762494">
              <w:rPr>
                <w:sz w:val="20"/>
                <w:szCs w:val="20"/>
              </w:rPr>
              <w:t>5,9</w:t>
            </w:r>
          </w:p>
        </w:tc>
        <w:tc>
          <w:tcPr>
            <w:tcW w:w="683" w:type="pct"/>
            <w:tcBorders>
              <w:top w:val="nil"/>
              <w:left w:val="nil"/>
              <w:bottom w:val="nil"/>
              <w:right w:val="nil"/>
            </w:tcBorders>
            <w:vAlign w:val="bottom"/>
            <w:hideMark/>
          </w:tcPr>
          <w:p w14:paraId="5CECDB83" w14:textId="77777777" w:rsidR="00762494" w:rsidRPr="00762494" w:rsidRDefault="00762494" w:rsidP="00762494">
            <w:pPr>
              <w:jc w:val="right"/>
              <w:rPr>
                <w:sz w:val="20"/>
                <w:szCs w:val="20"/>
              </w:rPr>
            </w:pPr>
            <w:r w:rsidRPr="00762494">
              <w:rPr>
                <w:sz w:val="20"/>
                <w:szCs w:val="20"/>
              </w:rPr>
              <w:t>5,1</w:t>
            </w:r>
          </w:p>
        </w:tc>
      </w:tr>
      <w:tr w:rsidR="00762494" w:rsidRPr="00762494" w14:paraId="2CC99979" w14:textId="77777777" w:rsidTr="00ED5F92">
        <w:tc>
          <w:tcPr>
            <w:tcW w:w="2407" w:type="pct"/>
            <w:tcBorders>
              <w:top w:val="nil"/>
              <w:left w:val="nil"/>
              <w:bottom w:val="nil"/>
              <w:right w:val="nil"/>
            </w:tcBorders>
            <w:vAlign w:val="bottom"/>
            <w:hideMark/>
          </w:tcPr>
          <w:p w14:paraId="040ECA64" w14:textId="77777777" w:rsidR="00762494" w:rsidRPr="00762494" w:rsidRDefault="00762494" w:rsidP="00762494">
            <w:pPr>
              <w:spacing w:before="20"/>
              <w:ind w:left="284" w:hanging="57"/>
              <w:rPr>
                <w:color w:val="000000"/>
                <w:sz w:val="20"/>
                <w:szCs w:val="20"/>
              </w:rPr>
            </w:pPr>
            <w:proofErr w:type="spellStart"/>
            <w:r w:rsidRPr="00762494">
              <w:rPr>
                <w:color w:val="000000"/>
                <w:sz w:val="20"/>
                <w:szCs w:val="20"/>
              </w:rPr>
              <w:t>жер</w:t>
            </w:r>
            <w:proofErr w:type="spellEnd"/>
            <w:r w:rsidRPr="00762494">
              <w:rPr>
                <w:color w:val="000000"/>
                <w:sz w:val="20"/>
                <w:szCs w:val="20"/>
              </w:rPr>
              <w:t xml:space="preserve"> </w:t>
            </w:r>
            <w:proofErr w:type="spellStart"/>
            <w:r w:rsidRPr="00762494">
              <w:rPr>
                <w:color w:val="000000"/>
                <w:sz w:val="20"/>
                <w:szCs w:val="20"/>
              </w:rPr>
              <w:t>салыгы</w:t>
            </w:r>
            <w:proofErr w:type="spellEnd"/>
          </w:p>
        </w:tc>
        <w:tc>
          <w:tcPr>
            <w:tcW w:w="685" w:type="pct"/>
            <w:tcBorders>
              <w:top w:val="nil"/>
              <w:left w:val="nil"/>
              <w:bottom w:val="nil"/>
              <w:right w:val="nil"/>
            </w:tcBorders>
            <w:vAlign w:val="bottom"/>
            <w:hideMark/>
          </w:tcPr>
          <w:p w14:paraId="467713C0" w14:textId="77777777" w:rsidR="00762494" w:rsidRPr="00762494" w:rsidRDefault="00762494" w:rsidP="00762494">
            <w:pPr>
              <w:jc w:val="right"/>
              <w:rPr>
                <w:sz w:val="20"/>
                <w:szCs w:val="20"/>
              </w:rPr>
            </w:pPr>
            <w:r w:rsidRPr="00762494">
              <w:rPr>
                <w:sz w:val="20"/>
                <w:szCs w:val="20"/>
              </w:rPr>
              <w:t>1 143,7</w:t>
            </w:r>
          </w:p>
        </w:tc>
        <w:tc>
          <w:tcPr>
            <w:tcW w:w="631" w:type="pct"/>
            <w:tcBorders>
              <w:top w:val="nil"/>
              <w:left w:val="nil"/>
              <w:bottom w:val="nil"/>
              <w:right w:val="nil"/>
            </w:tcBorders>
            <w:vAlign w:val="bottom"/>
            <w:hideMark/>
          </w:tcPr>
          <w:p w14:paraId="613D9A25" w14:textId="77777777" w:rsidR="00762494" w:rsidRPr="00762494" w:rsidRDefault="00762494" w:rsidP="00762494">
            <w:pPr>
              <w:jc w:val="right"/>
              <w:rPr>
                <w:sz w:val="20"/>
                <w:szCs w:val="20"/>
              </w:rPr>
            </w:pPr>
            <w:r w:rsidRPr="00762494">
              <w:rPr>
                <w:sz w:val="20"/>
                <w:szCs w:val="20"/>
              </w:rPr>
              <w:t>1 347,2</w:t>
            </w:r>
          </w:p>
        </w:tc>
        <w:tc>
          <w:tcPr>
            <w:tcW w:w="594" w:type="pct"/>
            <w:tcBorders>
              <w:top w:val="nil"/>
              <w:left w:val="nil"/>
              <w:bottom w:val="nil"/>
              <w:right w:val="nil"/>
            </w:tcBorders>
            <w:vAlign w:val="bottom"/>
            <w:hideMark/>
          </w:tcPr>
          <w:p w14:paraId="134F5EC7" w14:textId="77777777" w:rsidR="00762494" w:rsidRPr="00762494" w:rsidRDefault="00762494" w:rsidP="00762494">
            <w:pPr>
              <w:jc w:val="right"/>
              <w:rPr>
                <w:sz w:val="20"/>
                <w:szCs w:val="20"/>
              </w:rPr>
            </w:pPr>
            <w:r w:rsidRPr="00762494">
              <w:rPr>
                <w:sz w:val="20"/>
                <w:szCs w:val="20"/>
              </w:rPr>
              <w:t>2,8</w:t>
            </w:r>
          </w:p>
        </w:tc>
        <w:tc>
          <w:tcPr>
            <w:tcW w:w="683" w:type="pct"/>
            <w:tcBorders>
              <w:top w:val="nil"/>
              <w:left w:val="nil"/>
              <w:bottom w:val="nil"/>
              <w:right w:val="nil"/>
            </w:tcBorders>
            <w:vAlign w:val="bottom"/>
            <w:hideMark/>
          </w:tcPr>
          <w:p w14:paraId="66F3A9E5" w14:textId="77777777" w:rsidR="00762494" w:rsidRPr="00762494" w:rsidRDefault="00762494" w:rsidP="00762494">
            <w:pPr>
              <w:jc w:val="right"/>
              <w:rPr>
                <w:sz w:val="20"/>
                <w:szCs w:val="20"/>
              </w:rPr>
            </w:pPr>
            <w:r w:rsidRPr="00762494">
              <w:rPr>
                <w:sz w:val="20"/>
                <w:szCs w:val="20"/>
              </w:rPr>
              <w:t>2,5</w:t>
            </w:r>
          </w:p>
        </w:tc>
      </w:tr>
      <w:tr w:rsidR="00762494" w:rsidRPr="00762494" w14:paraId="18E72C7E" w14:textId="77777777" w:rsidTr="00ED5F92">
        <w:tc>
          <w:tcPr>
            <w:tcW w:w="2407" w:type="pct"/>
            <w:tcBorders>
              <w:top w:val="nil"/>
              <w:left w:val="nil"/>
              <w:bottom w:val="nil"/>
              <w:right w:val="nil"/>
            </w:tcBorders>
            <w:vAlign w:val="bottom"/>
            <w:hideMark/>
          </w:tcPr>
          <w:p w14:paraId="4D118448" w14:textId="77777777" w:rsidR="00762494" w:rsidRPr="00762494" w:rsidRDefault="00762494" w:rsidP="00762494">
            <w:pPr>
              <w:spacing w:before="30"/>
              <w:ind w:left="227" w:hanging="57"/>
              <w:rPr>
                <w:color w:val="000000"/>
                <w:sz w:val="20"/>
                <w:szCs w:val="20"/>
              </w:rPr>
            </w:pPr>
            <w:proofErr w:type="spellStart"/>
            <w:r w:rsidRPr="00762494">
              <w:rPr>
                <w:color w:val="000000"/>
                <w:sz w:val="20"/>
                <w:szCs w:val="20"/>
              </w:rPr>
              <w:t>Товарлардын</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rPr>
              <w:t xml:space="preserve"> </w:t>
            </w:r>
            <w:proofErr w:type="spellStart"/>
            <w:r w:rsidRPr="00762494">
              <w:rPr>
                <w:color w:val="000000"/>
                <w:sz w:val="20"/>
                <w:szCs w:val="20"/>
              </w:rPr>
              <w:t>кызмат</w:t>
            </w:r>
            <w:proofErr w:type="spellEnd"/>
            <w:r w:rsidRPr="00762494">
              <w:rPr>
                <w:color w:val="000000"/>
                <w:sz w:val="20"/>
                <w:szCs w:val="20"/>
              </w:rPr>
              <w:t xml:space="preserve"> </w:t>
            </w:r>
            <w:proofErr w:type="spellStart"/>
            <w:r w:rsidRPr="00762494">
              <w:rPr>
                <w:color w:val="000000"/>
                <w:sz w:val="20"/>
                <w:szCs w:val="20"/>
              </w:rPr>
              <w:t>көрсөтүүлөрдүн</w:t>
            </w:r>
            <w:proofErr w:type="spellEnd"/>
            <w:r w:rsidRPr="00762494">
              <w:rPr>
                <w:color w:val="000000"/>
                <w:sz w:val="20"/>
                <w:szCs w:val="20"/>
              </w:rPr>
              <w:t xml:space="preserve"> </w:t>
            </w:r>
            <w:proofErr w:type="spellStart"/>
            <w:r w:rsidRPr="00762494">
              <w:rPr>
                <w:color w:val="000000"/>
                <w:sz w:val="20"/>
                <w:szCs w:val="20"/>
              </w:rPr>
              <w:t>салыгы</w:t>
            </w:r>
            <w:proofErr w:type="spellEnd"/>
          </w:p>
        </w:tc>
        <w:tc>
          <w:tcPr>
            <w:tcW w:w="685" w:type="pct"/>
            <w:tcBorders>
              <w:top w:val="nil"/>
              <w:left w:val="nil"/>
              <w:bottom w:val="nil"/>
              <w:right w:val="nil"/>
            </w:tcBorders>
            <w:vAlign w:val="bottom"/>
            <w:hideMark/>
          </w:tcPr>
          <w:p w14:paraId="340CA961" w14:textId="77777777" w:rsidR="00762494" w:rsidRPr="00762494" w:rsidRDefault="00762494" w:rsidP="00762494">
            <w:pPr>
              <w:jc w:val="right"/>
              <w:rPr>
                <w:sz w:val="20"/>
                <w:szCs w:val="20"/>
              </w:rPr>
            </w:pPr>
            <w:r w:rsidRPr="00762494">
              <w:rPr>
                <w:sz w:val="20"/>
                <w:szCs w:val="20"/>
              </w:rPr>
              <w:t>224,0</w:t>
            </w:r>
          </w:p>
        </w:tc>
        <w:tc>
          <w:tcPr>
            <w:tcW w:w="631" w:type="pct"/>
            <w:tcBorders>
              <w:top w:val="nil"/>
              <w:left w:val="nil"/>
              <w:bottom w:val="nil"/>
              <w:right w:val="nil"/>
            </w:tcBorders>
            <w:vAlign w:val="bottom"/>
            <w:hideMark/>
          </w:tcPr>
          <w:p w14:paraId="64CAC54E" w14:textId="77777777" w:rsidR="00762494" w:rsidRPr="00762494" w:rsidRDefault="00762494" w:rsidP="00762494">
            <w:pPr>
              <w:jc w:val="right"/>
              <w:rPr>
                <w:sz w:val="20"/>
                <w:szCs w:val="20"/>
              </w:rPr>
            </w:pPr>
            <w:r w:rsidRPr="00762494">
              <w:rPr>
                <w:sz w:val="20"/>
                <w:szCs w:val="20"/>
              </w:rPr>
              <w:t>247,9</w:t>
            </w:r>
          </w:p>
        </w:tc>
        <w:tc>
          <w:tcPr>
            <w:tcW w:w="594" w:type="pct"/>
            <w:tcBorders>
              <w:top w:val="nil"/>
              <w:left w:val="nil"/>
              <w:bottom w:val="nil"/>
              <w:right w:val="nil"/>
            </w:tcBorders>
            <w:vAlign w:val="bottom"/>
            <w:hideMark/>
          </w:tcPr>
          <w:p w14:paraId="52001DB9" w14:textId="77777777" w:rsidR="00762494" w:rsidRPr="00762494" w:rsidRDefault="00762494" w:rsidP="00762494">
            <w:pPr>
              <w:jc w:val="right"/>
              <w:rPr>
                <w:sz w:val="20"/>
                <w:szCs w:val="20"/>
              </w:rPr>
            </w:pPr>
            <w:r w:rsidRPr="00762494">
              <w:rPr>
                <w:sz w:val="20"/>
                <w:szCs w:val="20"/>
              </w:rPr>
              <w:t>0,6</w:t>
            </w:r>
          </w:p>
        </w:tc>
        <w:tc>
          <w:tcPr>
            <w:tcW w:w="683" w:type="pct"/>
            <w:tcBorders>
              <w:top w:val="nil"/>
              <w:left w:val="nil"/>
              <w:bottom w:val="nil"/>
              <w:right w:val="nil"/>
            </w:tcBorders>
            <w:vAlign w:val="bottom"/>
            <w:hideMark/>
          </w:tcPr>
          <w:p w14:paraId="69811A9F" w14:textId="77777777" w:rsidR="00762494" w:rsidRPr="00762494" w:rsidRDefault="00762494" w:rsidP="00762494">
            <w:pPr>
              <w:jc w:val="right"/>
              <w:rPr>
                <w:sz w:val="20"/>
                <w:szCs w:val="20"/>
              </w:rPr>
            </w:pPr>
            <w:r w:rsidRPr="00762494">
              <w:rPr>
                <w:sz w:val="20"/>
                <w:szCs w:val="20"/>
              </w:rPr>
              <w:t>0,5</w:t>
            </w:r>
          </w:p>
        </w:tc>
      </w:tr>
      <w:tr w:rsidR="00762494" w:rsidRPr="00762494" w14:paraId="3C51A90E" w14:textId="77777777" w:rsidTr="00ED5F92">
        <w:tc>
          <w:tcPr>
            <w:tcW w:w="2407" w:type="pct"/>
            <w:tcBorders>
              <w:top w:val="nil"/>
              <w:left w:val="nil"/>
              <w:bottom w:val="nil"/>
              <w:right w:val="nil"/>
            </w:tcBorders>
            <w:vAlign w:val="bottom"/>
            <w:hideMark/>
          </w:tcPr>
          <w:p w14:paraId="77A2925F" w14:textId="77777777" w:rsidR="00762494" w:rsidRPr="00762494" w:rsidRDefault="00762494" w:rsidP="00762494">
            <w:pPr>
              <w:spacing w:before="20"/>
              <w:ind w:left="284" w:hanging="57"/>
              <w:rPr>
                <w:color w:val="000000"/>
                <w:sz w:val="20"/>
                <w:szCs w:val="20"/>
              </w:rPr>
            </w:pPr>
            <w:proofErr w:type="spellStart"/>
            <w:r w:rsidRPr="00762494">
              <w:rPr>
                <w:color w:val="000000"/>
                <w:sz w:val="20"/>
                <w:szCs w:val="20"/>
              </w:rPr>
              <w:t>жер</w:t>
            </w:r>
            <w:proofErr w:type="spellEnd"/>
            <w:r w:rsidRPr="00762494">
              <w:rPr>
                <w:color w:val="000000"/>
                <w:sz w:val="20"/>
                <w:szCs w:val="20"/>
              </w:rPr>
              <w:t xml:space="preserve"> </w:t>
            </w:r>
            <w:proofErr w:type="spellStart"/>
            <w:r w:rsidRPr="00762494">
              <w:rPr>
                <w:color w:val="000000"/>
                <w:sz w:val="20"/>
                <w:szCs w:val="20"/>
              </w:rPr>
              <w:t>астындагы</w:t>
            </w:r>
            <w:proofErr w:type="spellEnd"/>
            <w:r w:rsidRPr="00762494">
              <w:rPr>
                <w:color w:val="000000"/>
                <w:sz w:val="20"/>
                <w:szCs w:val="20"/>
              </w:rPr>
              <w:t xml:space="preserve"> </w:t>
            </w:r>
            <w:proofErr w:type="spellStart"/>
            <w:r w:rsidRPr="00762494">
              <w:rPr>
                <w:color w:val="000000"/>
                <w:sz w:val="20"/>
                <w:szCs w:val="20"/>
              </w:rPr>
              <w:t>кендерди</w:t>
            </w:r>
            <w:proofErr w:type="spellEnd"/>
            <w:r w:rsidRPr="00762494">
              <w:rPr>
                <w:color w:val="000000"/>
                <w:sz w:val="20"/>
                <w:szCs w:val="20"/>
              </w:rPr>
              <w:t xml:space="preserve"> </w:t>
            </w:r>
            <w:proofErr w:type="spellStart"/>
            <w:r w:rsidRPr="00762494">
              <w:rPr>
                <w:color w:val="000000"/>
                <w:sz w:val="20"/>
                <w:szCs w:val="20"/>
              </w:rPr>
              <w:t>пайдалануудан</w:t>
            </w:r>
            <w:proofErr w:type="spellEnd"/>
            <w:r w:rsidRPr="00762494">
              <w:rPr>
                <w:color w:val="000000"/>
                <w:sz w:val="20"/>
                <w:szCs w:val="20"/>
              </w:rPr>
              <w:t xml:space="preserve"> </w:t>
            </w:r>
            <w:r w:rsidRPr="00762494">
              <w:rPr>
                <w:color w:val="000000"/>
                <w:sz w:val="20"/>
                <w:szCs w:val="20"/>
              </w:rPr>
              <w:br/>
            </w:r>
            <w:proofErr w:type="spellStart"/>
            <w:r w:rsidRPr="00762494">
              <w:rPr>
                <w:color w:val="000000"/>
                <w:sz w:val="20"/>
                <w:szCs w:val="20"/>
              </w:rPr>
              <w:t>түшкөн</w:t>
            </w:r>
            <w:proofErr w:type="spellEnd"/>
            <w:r w:rsidRPr="00762494">
              <w:rPr>
                <w:color w:val="000000"/>
                <w:sz w:val="20"/>
                <w:szCs w:val="20"/>
              </w:rPr>
              <w:t xml:space="preserve"> </w:t>
            </w:r>
            <w:proofErr w:type="spellStart"/>
            <w:r w:rsidRPr="00762494">
              <w:rPr>
                <w:color w:val="000000"/>
                <w:sz w:val="20"/>
                <w:szCs w:val="20"/>
              </w:rPr>
              <w:t>салык</w:t>
            </w:r>
            <w:proofErr w:type="spellEnd"/>
          </w:p>
        </w:tc>
        <w:tc>
          <w:tcPr>
            <w:tcW w:w="685" w:type="pct"/>
            <w:tcBorders>
              <w:top w:val="nil"/>
              <w:left w:val="nil"/>
              <w:bottom w:val="nil"/>
              <w:right w:val="nil"/>
            </w:tcBorders>
            <w:vAlign w:val="bottom"/>
            <w:hideMark/>
          </w:tcPr>
          <w:p w14:paraId="32D633FC" w14:textId="77777777" w:rsidR="00762494" w:rsidRPr="00762494" w:rsidRDefault="00762494" w:rsidP="00762494">
            <w:pPr>
              <w:jc w:val="right"/>
              <w:rPr>
                <w:sz w:val="20"/>
                <w:szCs w:val="20"/>
              </w:rPr>
            </w:pPr>
            <w:r w:rsidRPr="00762494">
              <w:rPr>
                <w:sz w:val="20"/>
                <w:szCs w:val="20"/>
              </w:rPr>
              <w:t>224,0</w:t>
            </w:r>
          </w:p>
        </w:tc>
        <w:tc>
          <w:tcPr>
            <w:tcW w:w="631" w:type="pct"/>
            <w:tcBorders>
              <w:top w:val="nil"/>
              <w:left w:val="nil"/>
              <w:bottom w:val="nil"/>
              <w:right w:val="nil"/>
            </w:tcBorders>
            <w:vAlign w:val="bottom"/>
            <w:hideMark/>
          </w:tcPr>
          <w:p w14:paraId="5E950C8F" w14:textId="77777777" w:rsidR="00762494" w:rsidRPr="00762494" w:rsidRDefault="00762494" w:rsidP="00762494">
            <w:pPr>
              <w:jc w:val="right"/>
              <w:rPr>
                <w:sz w:val="20"/>
                <w:szCs w:val="20"/>
              </w:rPr>
            </w:pPr>
            <w:r w:rsidRPr="00762494">
              <w:rPr>
                <w:sz w:val="20"/>
                <w:szCs w:val="20"/>
              </w:rPr>
              <w:t>247,9</w:t>
            </w:r>
          </w:p>
        </w:tc>
        <w:tc>
          <w:tcPr>
            <w:tcW w:w="594" w:type="pct"/>
            <w:tcBorders>
              <w:top w:val="nil"/>
              <w:left w:val="nil"/>
              <w:bottom w:val="nil"/>
              <w:right w:val="nil"/>
            </w:tcBorders>
            <w:vAlign w:val="bottom"/>
            <w:hideMark/>
          </w:tcPr>
          <w:p w14:paraId="170FA4C4" w14:textId="77777777" w:rsidR="00762494" w:rsidRPr="00762494" w:rsidRDefault="00762494" w:rsidP="00762494">
            <w:pPr>
              <w:jc w:val="right"/>
              <w:rPr>
                <w:sz w:val="20"/>
                <w:szCs w:val="20"/>
              </w:rPr>
            </w:pPr>
            <w:r w:rsidRPr="00762494">
              <w:rPr>
                <w:sz w:val="20"/>
                <w:szCs w:val="20"/>
              </w:rPr>
              <w:t>0,6</w:t>
            </w:r>
          </w:p>
        </w:tc>
        <w:tc>
          <w:tcPr>
            <w:tcW w:w="683" w:type="pct"/>
            <w:tcBorders>
              <w:top w:val="nil"/>
              <w:left w:val="nil"/>
              <w:bottom w:val="nil"/>
              <w:right w:val="nil"/>
            </w:tcBorders>
            <w:vAlign w:val="bottom"/>
            <w:hideMark/>
          </w:tcPr>
          <w:p w14:paraId="4E30AC5F" w14:textId="77777777" w:rsidR="00762494" w:rsidRPr="00762494" w:rsidRDefault="00762494" w:rsidP="00762494">
            <w:pPr>
              <w:jc w:val="right"/>
              <w:rPr>
                <w:sz w:val="20"/>
                <w:szCs w:val="20"/>
              </w:rPr>
            </w:pPr>
            <w:r w:rsidRPr="00762494">
              <w:rPr>
                <w:sz w:val="20"/>
                <w:szCs w:val="20"/>
              </w:rPr>
              <w:t>0,5</w:t>
            </w:r>
          </w:p>
        </w:tc>
      </w:tr>
      <w:tr w:rsidR="00762494" w:rsidRPr="00762494" w14:paraId="450AA1A7" w14:textId="77777777" w:rsidTr="00ED5F92">
        <w:tc>
          <w:tcPr>
            <w:tcW w:w="2407" w:type="pct"/>
            <w:tcBorders>
              <w:top w:val="nil"/>
              <w:left w:val="nil"/>
              <w:bottom w:val="nil"/>
              <w:right w:val="nil"/>
            </w:tcBorders>
            <w:vAlign w:val="bottom"/>
            <w:hideMark/>
          </w:tcPr>
          <w:p w14:paraId="23CF512F" w14:textId="77777777" w:rsidR="00762494" w:rsidRPr="00762494" w:rsidRDefault="00762494" w:rsidP="00762494">
            <w:pPr>
              <w:spacing w:before="30"/>
              <w:ind w:left="227" w:hanging="57"/>
              <w:rPr>
                <w:b/>
                <w:bCs/>
                <w:color w:val="000000"/>
                <w:sz w:val="20"/>
                <w:szCs w:val="20"/>
              </w:rPr>
            </w:pPr>
            <w:r w:rsidRPr="00762494">
              <w:rPr>
                <w:color w:val="000000"/>
                <w:sz w:val="20"/>
                <w:szCs w:val="20"/>
              </w:rPr>
              <w:t xml:space="preserve">Башка </w:t>
            </w:r>
            <w:proofErr w:type="spellStart"/>
            <w:r w:rsidRPr="00762494">
              <w:rPr>
                <w:color w:val="000000"/>
                <w:sz w:val="20"/>
                <w:szCs w:val="20"/>
              </w:rPr>
              <w:t>салыктар</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rPr>
              <w:t xml:space="preserve"> </w:t>
            </w:r>
            <w:proofErr w:type="spellStart"/>
            <w:r w:rsidRPr="00762494">
              <w:rPr>
                <w:color w:val="000000"/>
                <w:sz w:val="20"/>
                <w:szCs w:val="20"/>
              </w:rPr>
              <w:t>жыйымдар</w:t>
            </w:r>
            <w:proofErr w:type="spellEnd"/>
          </w:p>
        </w:tc>
        <w:tc>
          <w:tcPr>
            <w:tcW w:w="685" w:type="pct"/>
            <w:tcBorders>
              <w:top w:val="nil"/>
              <w:left w:val="nil"/>
              <w:bottom w:val="nil"/>
              <w:right w:val="nil"/>
            </w:tcBorders>
            <w:vAlign w:val="bottom"/>
            <w:hideMark/>
          </w:tcPr>
          <w:p w14:paraId="636A3C68" w14:textId="77777777" w:rsidR="00762494" w:rsidRPr="00762494" w:rsidRDefault="00762494" w:rsidP="00762494">
            <w:pPr>
              <w:jc w:val="right"/>
              <w:rPr>
                <w:sz w:val="20"/>
                <w:szCs w:val="20"/>
              </w:rPr>
            </w:pPr>
            <w:r w:rsidRPr="00762494">
              <w:rPr>
                <w:sz w:val="20"/>
                <w:szCs w:val="20"/>
              </w:rPr>
              <w:t>0,6</w:t>
            </w:r>
          </w:p>
        </w:tc>
        <w:tc>
          <w:tcPr>
            <w:tcW w:w="631" w:type="pct"/>
            <w:tcBorders>
              <w:top w:val="nil"/>
              <w:left w:val="nil"/>
              <w:bottom w:val="nil"/>
              <w:right w:val="nil"/>
            </w:tcBorders>
            <w:vAlign w:val="bottom"/>
            <w:hideMark/>
          </w:tcPr>
          <w:p w14:paraId="7D9C54CB" w14:textId="77777777" w:rsidR="00762494" w:rsidRPr="00762494" w:rsidRDefault="00762494" w:rsidP="00762494">
            <w:pPr>
              <w:jc w:val="right"/>
              <w:rPr>
                <w:sz w:val="20"/>
                <w:szCs w:val="20"/>
              </w:rPr>
            </w:pPr>
            <w:r w:rsidRPr="00762494">
              <w:rPr>
                <w:sz w:val="20"/>
                <w:szCs w:val="20"/>
              </w:rPr>
              <w:t>0,6</w:t>
            </w:r>
          </w:p>
        </w:tc>
        <w:tc>
          <w:tcPr>
            <w:tcW w:w="594" w:type="pct"/>
            <w:tcBorders>
              <w:top w:val="nil"/>
              <w:left w:val="nil"/>
              <w:bottom w:val="nil"/>
              <w:right w:val="nil"/>
            </w:tcBorders>
            <w:vAlign w:val="bottom"/>
            <w:hideMark/>
          </w:tcPr>
          <w:p w14:paraId="716DE8FA" w14:textId="77777777" w:rsidR="00762494" w:rsidRPr="00762494" w:rsidRDefault="00762494" w:rsidP="00762494">
            <w:pPr>
              <w:jc w:val="right"/>
              <w:rPr>
                <w:sz w:val="20"/>
                <w:szCs w:val="20"/>
              </w:rPr>
            </w:pPr>
            <w:r w:rsidRPr="00762494">
              <w:rPr>
                <w:sz w:val="20"/>
                <w:szCs w:val="20"/>
              </w:rPr>
              <w:t>0,0</w:t>
            </w:r>
          </w:p>
        </w:tc>
        <w:tc>
          <w:tcPr>
            <w:tcW w:w="683" w:type="pct"/>
            <w:tcBorders>
              <w:top w:val="nil"/>
              <w:left w:val="nil"/>
              <w:bottom w:val="nil"/>
              <w:right w:val="nil"/>
            </w:tcBorders>
            <w:vAlign w:val="bottom"/>
            <w:hideMark/>
          </w:tcPr>
          <w:p w14:paraId="208FBB21" w14:textId="77777777" w:rsidR="00762494" w:rsidRPr="00762494" w:rsidRDefault="00762494" w:rsidP="00762494">
            <w:pPr>
              <w:jc w:val="right"/>
              <w:rPr>
                <w:sz w:val="20"/>
                <w:szCs w:val="20"/>
              </w:rPr>
            </w:pPr>
            <w:r w:rsidRPr="00762494">
              <w:rPr>
                <w:sz w:val="20"/>
                <w:szCs w:val="20"/>
              </w:rPr>
              <w:t>0,0</w:t>
            </w:r>
          </w:p>
        </w:tc>
      </w:tr>
      <w:tr w:rsidR="00762494" w:rsidRPr="00762494" w14:paraId="1693530E" w14:textId="77777777" w:rsidTr="00ED5F92">
        <w:tc>
          <w:tcPr>
            <w:tcW w:w="2407" w:type="pct"/>
            <w:tcBorders>
              <w:top w:val="nil"/>
              <w:left w:val="nil"/>
              <w:bottom w:val="nil"/>
              <w:right w:val="nil"/>
            </w:tcBorders>
            <w:vAlign w:val="bottom"/>
            <w:hideMark/>
          </w:tcPr>
          <w:p w14:paraId="43E85424" w14:textId="77777777" w:rsidR="00762494" w:rsidRPr="00762494" w:rsidRDefault="00762494" w:rsidP="00762494">
            <w:pPr>
              <w:spacing w:before="30" w:after="30"/>
              <w:ind w:left="170" w:hanging="57"/>
              <w:rPr>
                <w:b/>
                <w:bCs/>
                <w:color w:val="000000"/>
                <w:sz w:val="20"/>
                <w:szCs w:val="20"/>
              </w:rPr>
            </w:pPr>
            <w:proofErr w:type="spellStart"/>
            <w:r w:rsidRPr="00762494">
              <w:rPr>
                <w:b/>
                <w:bCs/>
                <w:color w:val="000000"/>
                <w:sz w:val="20"/>
                <w:szCs w:val="20"/>
              </w:rPr>
              <w:t>Алынган</w:t>
            </w:r>
            <w:proofErr w:type="spellEnd"/>
            <w:r w:rsidRPr="00762494">
              <w:rPr>
                <w:b/>
                <w:bCs/>
                <w:color w:val="000000"/>
                <w:sz w:val="20"/>
                <w:szCs w:val="20"/>
              </w:rPr>
              <w:t xml:space="preserve"> </w:t>
            </w:r>
            <w:proofErr w:type="spellStart"/>
            <w:r w:rsidRPr="00762494">
              <w:rPr>
                <w:b/>
                <w:bCs/>
                <w:color w:val="000000"/>
                <w:sz w:val="20"/>
                <w:szCs w:val="20"/>
              </w:rPr>
              <w:t>расмий</w:t>
            </w:r>
            <w:proofErr w:type="spellEnd"/>
            <w:r w:rsidRPr="00762494">
              <w:rPr>
                <w:b/>
                <w:bCs/>
                <w:color w:val="000000"/>
                <w:sz w:val="20"/>
                <w:szCs w:val="20"/>
              </w:rPr>
              <w:t xml:space="preserve"> </w:t>
            </w:r>
            <w:proofErr w:type="spellStart"/>
            <w:r w:rsidRPr="00762494">
              <w:rPr>
                <w:b/>
                <w:bCs/>
                <w:color w:val="000000"/>
                <w:sz w:val="20"/>
                <w:szCs w:val="20"/>
              </w:rPr>
              <w:t>трансферттер</w:t>
            </w:r>
            <w:proofErr w:type="spellEnd"/>
          </w:p>
        </w:tc>
        <w:tc>
          <w:tcPr>
            <w:tcW w:w="685" w:type="pct"/>
            <w:tcBorders>
              <w:top w:val="nil"/>
              <w:left w:val="nil"/>
              <w:bottom w:val="nil"/>
              <w:right w:val="nil"/>
            </w:tcBorders>
            <w:vAlign w:val="bottom"/>
            <w:hideMark/>
          </w:tcPr>
          <w:p w14:paraId="42F0C610" w14:textId="77777777" w:rsidR="00762494" w:rsidRPr="00762494" w:rsidRDefault="00762494" w:rsidP="00762494">
            <w:pPr>
              <w:jc w:val="right"/>
              <w:rPr>
                <w:b/>
                <w:bCs/>
                <w:sz w:val="20"/>
                <w:szCs w:val="20"/>
              </w:rPr>
            </w:pPr>
            <w:r w:rsidRPr="00762494">
              <w:rPr>
                <w:b/>
                <w:bCs/>
                <w:sz w:val="20"/>
                <w:szCs w:val="20"/>
              </w:rPr>
              <w:t>12 528,9</w:t>
            </w:r>
          </w:p>
        </w:tc>
        <w:tc>
          <w:tcPr>
            <w:tcW w:w="631" w:type="pct"/>
            <w:tcBorders>
              <w:top w:val="nil"/>
              <w:left w:val="nil"/>
              <w:bottom w:val="nil"/>
              <w:right w:val="nil"/>
            </w:tcBorders>
            <w:vAlign w:val="bottom"/>
            <w:hideMark/>
          </w:tcPr>
          <w:p w14:paraId="29EB3D9D" w14:textId="77777777" w:rsidR="00762494" w:rsidRPr="00762494" w:rsidRDefault="00762494" w:rsidP="00762494">
            <w:pPr>
              <w:jc w:val="right"/>
              <w:rPr>
                <w:b/>
                <w:bCs/>
                <w:sz w:val="20"/>
                <w:szCs w:val="20"/>
              </w:rPr>
            </w:pPr>
            <w:r w:rsidRPr="00762494">
              <w:rPr>
                <w:b/>
                <w:bCs/>
                <w:sz w:val="20"/>
                <w:szCs w:val="20"/>
              </w:rPr>
              <w:t>19 650,6</w:t>
            </w:r>
          </w:p>
        </w:tc>
        <w:tc>
          <w:tcPr>
            <w:tcW w:w="594" w:type="pct"/>
            <w:tcBorders>
              <w:top w:val="nil"/>
              <w:left w:val="nil"/>
              <w:bottom w:val="nil"/>
              <w:right w:val="nil"/>
            </w:tcBorders>
            <w:vAlign w:val="bottom"/>
            <w:hideMark/>
          </w:tcPr>
          <w:p w14:paraId="40A775CB" w14:textId="77777777" w:rsidR="00762494" w:rsidRPr="00762494" w:rsidRDefault="00762494" w:rsidP="00762494">
            <w:pPr>
              <w:jc w:val="right"/>
              <w:rPr>
                <w:b/>
                <w:bCs/>
                <w:sz w:val="20"/>
                <w:szCs w:val="20"/>
              </w:rPr>
            </w:pPr>
            <w:r w:rsidRPr="00762494">
              <w:rPr>
                <w:b/>
                <w:bCs/>
                <w:sz w:val="20"/>
                <w:szCs w:val="20"/>
              </w:rPr>
              <w:t>31,0</w:t>
            </w:r>
          </w:p>
        </w:tc>
        <w:tc>
          <w:tcPr>
            <w:tcW w:w="683" w:type="pct"/>
            <w:tcBorders>
              <w:top w:val="nil"/>
              <w:left w:val="nil"/>
              <w:bottom w:val="nil"/>
              <w:right w:val="nil"/>
            </w:tcBorders>
            <w:vAlign w:val="bottom"/>
            <w:hideMark/>
          </w:tcPr>
          <w:p w14:paraId="735ECAB4" w14:textId="77777777" w:rsidR="00762494" w:rsidRPr="00762494" w:rsidRDefault="00762494" w:rsidP="00762494">
            <w:pPr>
              <w:jc w:val="right"/>
              <w:rPr>
                <w:b/>
                <w:bCs/>
                <w:sz w:val="20"/>
                <w:szCs w:val="20"/>
              </w:rPr>
            </w:pPr>
            <w:r w:rsidRPr="00762494">
              <w:rPr>
                <w:b/>
                <w:bCs/>
                <w:sz w:val="20"/>
                <w:szCs w:val="20"/>
              </w:rPr>
              <w:t>36,8</w:t>
            </w:r>
          </w:p>
        </w:tc>
      </w:tr>
      <w:tr w:rsidR="00762494" w:rsidRPr="00762494" w14:paraId="49C8EB21" w14:textId="77777777" w:rsidTr="00ED5F92">
        <w:tc>
          <w:tcPr>
            <w:tcW w:w="2407" w:type="pct"/>
            <w:tcBorders>
              <w:top w:val="nil"/>
              <w:left w:val="nil"/>
              <w:bottom w:val="nil"/>
              <w:right w:val="nil"/>
            </w:tcBorders>
            <w:vAlign w:val="bottom"/>
            <w:hideMark/>
          </w:tcPr>
          <w:p w14:paraId="2CE5F6B6" w14:textId="77777777" w:rsidR="00762494" w:rsidRPr="00762494" w:rsidRDefault="00762494" w:rsidP="00762494">
            <w:pPr>
              <w:spacing w:before="30" w:after="30"/>
              <w:ind w:left="170" w:hanging="57"/>
              <w:rPr>
                <w:b/>
                <w:bCs/>
                <w:color w:val="000000"/>
                <w:sz w:val="20"/>
                <w:szCs w:val="20"/>
              </w:rPr>
            </w:pPr>
            <w:proofErr w:type="spellStart"/>
            <w:r w:rsidRPr="00762494">
              <w:rPr>
                <w:b/>
                <w:bCs/>
                <w:color w:val="000000"/>
                <w:sz w:val="20"/>
                <w:szCs w:val="20"/>
              </w:rPr>
              <w:t>Салыкт</w:t>
            </w:r>
            <w:proofErr w:type="spellEnd"/>
            <w:r w:rsidRPr="00762494">
              <w:rPr>
                <w:b/>
                <w:bCs/>
                <w:color w:val="000000"/>
                <w:sz w:val="20"/>
                <w:szCs w:val="20"/>
                <w:lang w:val="ky-KG"/>
              </w:rPr>
              <w:t>ык эмес</w:t>
            </w:r>
            <w:r w:rsidRPr="00762494">
              <w:rPr>
                <w:b/>
                <w:bCs/>
                <w:color w:val="000000"/>
                <w:sz w:val="20"/>
                <w:szCs w:val="20"/>
              </w:rPr>
              <w:t xml:space="preserve"> </w:t>
            </w:r>
            <w:proofErr w:type="spellStart"/>
            <w:r w:rsidRPr="00762494">
              <w:rPr>
                <w:b/>
                <w:bCs/>
                <w:color w:val="000000"/>
                <w:sz w:val="20"/>
                <w:szCs w:val="20"/>
              </w:rPr>
              <w:t>киреше</w:t>
            </w:r>
            <w:proofErr w:type="spellEnd"/>
            <w:r w:rsidRPr="00762494">
              <w:rPr>
                <w:b/>
                <w:bCs/>
                <w:color w:val="000000"/>
                <w:sz w:val="20"/>
                <w:szCs w:val="20"/>
                <w:lang w:val="ky-KG"/>
              </w:rPr>
              <w:t>лер</w:t>
            </w:r>
          </w:p>
        </w:tc>
        <w:tc>
          <w:tcPr>
            <w:tcW w:w="685" w:type="pct"/>
            <w:tcBorders>
              <w:top w:val="nil"/>
              <w:left w:val="nil"/>
              <w:bottom w:val="nil"/>
              <w:right w:val="nil"/>
            </w:tcBorders>
            <w:vAlign w:val="bottom"/>
            <w:hideMark/>
          </w:tcPr>
          <w:p w14:paraId="0D36678E" w14:textId="77777777" w:rsidR="00762494" w:rsidRPr="00762494" w:rsidRDefault="00762494" w:rsidP="00762494">
            <w:pPr>
              <w:jc w:val="right"/>
              <w:rPr>
                <w:b/>
                <w:bCs/>
                <w:sz w:val="20"/>
                <w:szCs w:val="20"/>
              </w:rPr>
            </w:pPr>
            <w:r w:rsidRPr="00762494">
              <w:rPr>
                <w:b/>
                <w:bCs/>
                <w:sz w:val="20"/>
                <w:szCs w:val="20"/>
              </w:rPr>
              <w:t>4 579,1</w:t>
            </w:r>
          </w:p>
        </w:tc>
        <w:tc>
          <w:tcPr>
            <w:tcW w:w="631" w:type="pct"/>
            <w:tcBorders>
              <w:top w:val="nil"/>
              <w:left w:val="nil"/>
              <w:bottom w:val="nil"/>
              <w:right w:val="nil"/>
            </w:tcBorders>
            <w:vAlign w:val="bottom"/>
            <w:hideMark/>
          </w:tcPr>
          <w:p w14:paraId="7B2F7857" w14:textId="77777777" w:rsidR="00762494" w:rsidRPr="00762494" w:rsidRDefault="00762494" w:rsidP="00762494">
            <w:pPr>
              <w:jc w:val="right"/>
              <w:rPr>
                <w:b/>
                <w:bCs/>
                <w:sz w:val="20"/>
                <w:szCs w:val="20"/>
              </w:rPr>
            </w:pPr>
            <w:r w:rsidRPr="00762494">
              <w:rPr>
                <w:b/>
                <w:bCs/>
                <w:sz w:val="20"/>
                <w:szCs w:val="20"/>
              </w:rPr>
              <w:t>6 324,7</w:t>
            </w:r>
          </w:p>
        </w:tc>
        <w:tc>
          <w:tcPr>
            <w:tcW w:w="594" w:type="pct"/>
            <w:tcBorders>
              <w:top w:val="nil"/>
              <w:left w:val="nil"/>
              <w:bottom w:val="nil"/>
              <w:right w:val="nil"/>
            </w:tcBorders>
            <w:vAlign w:val="bottom"/>
            <w:hideMark/>
          </w:tcPr>
          <w:p w14:paraId="6728A5ED" w14:textId="77777777" w:rsidR="00762494" w:rsidRPr="00762494" w:rsidRDefault="00762494" w:rsidP="00762494">
            <w:pPr>
              <w:jc w:val="right"/>
              <w:rPr>
                <w:b/>
                <w:bCs/>
                <w:sz w:val="20"/>
                <w:szCs w:val="20"/>
              </w:rPr>
            </w:pPr>
            <w:r w:rsidRPr="00762494">
              <w:rPr>
                <w:b/>
                <w:bCs/>
                <w:sz w:val="20"/>
                <w:szCs w:val="20"/>
              </w:rPr>
              <w:t>11,3</w:t>
            </w:r>
          </w:p>
        </w:tc>
        <w:tc>
          <w:tcPr>
            <w:tcW w:w="683" w:type="pct"/>
            <w:tcBorders>
              <w:top w:val="nil"/>
              <w:left w:val="nil"/>
              <w:bottom w:val="nil"/>
              <w:right w:val="nil"/>
            </w:tcBorders>
            <w:vAlign w:val="bottom"/>
            <w:hideMark/>
          </w:tcPr>
          <w:p w14:paraId="1D726CE9" w14:textId="77777777" w:rsidR="00762494" w:rsidRPr="00762494" w:rsidRDefault="00762494" w:rsidP="00762494">
            <w:pPr>
              <w:jc w:val="right"/>
              <w:rPr>
                <w:b/>
                <w:bCs/>
                <w:sz w:val="20"/>
                <w:szCs w:val="20"/>
              </w:rPr>
            </w:pPr>
            <w:r w:rsidRPr="00762494">
              <w:rPr>
                <w:b/>
                <w:bCs/>
                <w:sz w:val="20"/>
                <w:szCs w:val="20"/>
              </w:rPr>
              <w:t>11,9</w:t>
            </w:r>
          </w:p>
        </w:tc>
      </w:tr>
      <w:tr w:rsidR="00762494" w:rsidRPr="00762494" w14:paraId="3B2AE856" w14:textId="77777777" w:rsidTr="00ED5F92">
        <w:tc>
          <w:tcPr>
            <w:tcW w:w="2407" w:type="pct"/>
            <w:tcBorders>
              <w:top w:val="nil"/>
              <w:left w:val="nil"/>
              <w:bottom w:val="nil"/>
              <w:right w:val="nil"/>
            </w:tcBorders>
            <w:vAlign w:val="bottom"/>
            <w:hideMark/>
          </w:tcPr>
          <w:p w14:paraId="3BF12B94" w14:textId="77777777" w:rsidR="00762494" w:rsidRPr="00762494" w:rsidRDefault="00762494" w:rsidP="00762494">
            <w:pPr>
              <w:spacing w:before="20"/>
              <w:ind w:left="227" w:hanging="57"/>
              <w:rPr>
                <w:color w:val="000000"/>
                <w:sz w:val="20"/>
                <w:szCs w:val="20"/>
              </w:rPr>
            </w:pPr>
            <w:proofErr w:type="spellStart"/>
            <w:r w:rsidRPr="00762494">
              <w:rPr>
                <w:color w:val="000000"/>
                <w:sz w:val="20"/>
                <w:szCs w:val="20"/>
              </w:rPr>
              <w:t>Менчиктен</w:t>
            </w:r>
            <w:proofErr w:type="spellEnd"/>
            <w:r w:rsidRPr="00762494">
              <w:rPr>
                <w:color w:val="000000"/>
                <w:sz w:val="20"/>
                <w:szCs w:val="20"/>
              </w:rPr>
              <w:t xml:space="preserve"> </w:t>
            </w:r>
            <w:proofErr w:type="spellStart"/>
            <w:r w:rsidRPr="00762494">
              <w:rPr>
                <w:color w:val="000000"/>
                <w:sz w:val="20"/>
                <w:szCs w:val="20"/>
              </w:rPr>
              <w:t>түшкөн</w:t>
            </w:r>
            <w:proofErr w:type="spellEnd"/>
            <w:r w:rsidRPr="00762494">
              <w:rPr>
                <w:color w:val="000000"/>
                <w:sz w:val="20"/>
                <w:szCs w:val="20"/>
              </w:rPr>
              <w:t xml:space="preserve"> </w:t>
            </w:r>
            <w:proofErr w:type="spellStart"/>
            <w:r w:rsidRPr="00762494">
              <w:rPr>
                <w:color w:val="000000"/>
                <w:sz w:val="20"/>
                <w:szCs w:val="20"/>
              </w:rPr>
              <w:t>киреше</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rPr>
              <w:t xml:space="preserve"> </w:t>
            </w:r>
            <w:proofErr w:type="spellStart"/>
            <w:r w:rsidRPr="00762494">
              <w:rPr>
                <w:color w:val="000000"/>
                <w:sz w:val="20"/>
                <w:szCs w:val="20"/>
              </w:rPr>
              <w:t>пайыздар</w:t>
            </w:r>
            <w:proofErr w:type="spellEnd"/>
          </w:p>
        </w:tc>
        <w:tc>
          <w:tcPr>
            <w:tcW w:w="685" w:type="pct"/>
            <w:tcBorders>
              <w:top w:val="nil"/>
              <w:left w:val="nil"/>
              <w:bottom w:val="nil"/>
              <w:right w:val="nil"/>
            </w:tcBorders>
            <w:vAlign w:val="bottom"/>
            <w:hideMark/>
          </w:tcPr>
          <w:p w14:paraId="2E219765" w14:textId="77777777" w:rsidR="00762494" w:rsidRPr="00762494" w:rsidRDefault="00762494" w:rsidP="00762494">
            <w:pPr>
              <w:jc w:val="right"/>
              <w:rPr>
                <w:sz w:val="20"/>
                <w:szCs w:val="20"/>
              </w:rPr>
            </w:pPr>
            <w:r w:rsidRPr="00762494">
              <w:rPr>
                <w:sz w:val="20"/>
                <w:szCs w:val="20"/>
              </w:rPr>
              <w:t>1 979,6</w:t>
            </w:r>
          </w:p>
        </w:tc>
        <w:tc>
          <w:tcPr>
            <w:tcW w:w="631" w:type="pct"/>
            <w:tcBorders>
              <w:top w:val="nil"/>
              <w:left w:val="nil"/>
              <w:bottom w:val="nil"/>
              <w:right w:val="nil"/>
            </w:tcBorders>
            <w:vAlign w:val="bottom"/>
            <w:hideMark/>
          </w:tcPr>
          <w:p w14:paraId="59B9D43B" w14:textId="77777777" w:rsidR="00762494" w:rsidRPr="00762494" w:rsidRDefault="00762494" w:rsidP="00762494">
            <w:pPr>
              <w:jc w:val="right"/>
              <w:rPr>
                <w:sz w:val="20"/>
                <w:szCs w:val="20"/>
              </w:rPr>
            </w:pPr>
            <w:r w:rsidRPr="00762494">
              <w:rPr>
                <w:sz w:val="20"/>
                <w:szCs w:val="20"/>
              </w:rPr>
              <w:t>1 966,2</w:t>
            </w:r>
          </w:p>
        </w:tc>
        <w:tc>
          <w:tcPr>
            <w:tcW w:w="594" w:type="pct"/>
            <w:tcBorders>
              <w:top w:val="nil"/>
              <w:left w:val="nil"/>
              <w:bottom w:val="nil"/>
              <w:right w:val="nil"/>
            </w:tcBorders>
            <w:vAlign w:val="bottom"/>
            <w:hideMark/>
          </w:tcPr>
          <w:p w14:paraId="490FD3C5" w14:textId="77777777" w:rsidR="00762494" w:rsidRPr="00762494" w:rsidRDefault="00762494" w:rsidP="00762494">
            <w:pPr>
              <w:jc w:val="right"/>
              <w:rPr>
                <w:sz w:val="20"/>
                <w:szCs w:val="20"/>
              </w:rPr>
            </w:pPr>
            <w:r w:rsidRPr="00762494">
              <w:rPr>
                <w:sz w:val="20"/>
                <w:szCs w:val="20"/>
              </w:rPr>
              <w:t>4,9</w:t>
            </w:r>
          </w:p>
        </w:tc>
        <w:tc>
          <w:tcPr>
            <w:tcW w:w="683" w:type="pct"/>
            <w:tcBorders>
              <w:top w:val="nil"/>
              <w:left w:val="nil"/>
              <w:bottom w:val="nil"/>
              <w:right w:val="nil"/>
            </w:tcBorders>
            <w:vAlign w:val="bottom"/>
            <w:hideMark/>
          </w:tcPr>
          <w:p w14:paraId="7F3BFB76" w14:textId="77777777" w:rsidR="00762494" w:rsidRPr="00762494" w:rsidRDefault="00762494" w:rsidP="00762494">
            <w:pPr>
              <w:jc w:val="right"/>
              <w:rPr>
                <w:sz w:val="20"/>
                <w:szCs w:val="20"/>
              </w:rPr>
            </w:pPr>
            <w:r w:rsidRPr="00762494">
              <w:rPr>
                <w:sz w:val="20"/>
                <w:szCs w:val="20"/>
              </w:rPr>
              <w:t>3,7</w:t>
            </w:r>
          </w:p>
        </w:tc>
      </w:tr>
      <w:tr w:rsidR="00762494" w:rsidRPr="00762494" w14:paraId="51C53776" w14:textId="77777777" w:rsidTr="00ED5F92">
        <w:tc>
          <w:tcPr>
            <w:tcW w:w="2407" w:type="pct"/>
            <w:tcBorders>
              <w:top w:val="nil"/>
              <w:left w:val="nil"/>
              <w:bottom w:val="nil"/>
              <w:right w:val="nil"/>
            </w:tcBorders>
            <w:vAlign w:val="bottom"/>
            <w:hideMark/>
          </w:tcPr>
          <w:p w14:paraId="781FF87D" w14:textId="77777777" w:rsidR="00762494" w:rsidRPr="00762494" w:rsidRDefault="00762494" w:rsidP="00762494">
            <w:pPr>
              <w:spacing w:before="20" w:after="20"/>
              <w:ind w:left="227" w:hanging="57"/>
              <w:rPr>
                <w:color w:val="000000"/>
                <w:sz w:val="20"/>
                <w:szCs w:val="20"/>
              </w:rPr>
            </w:pPr>
            <w:r w:rsidRPr="00762494">
              <w:rPr>
                <w:sz w:val="20"/>
                <w:szCs w:val="20"/>
                <w:lang w:val="ky-KG"/>
              </w:rPr>
              <w:t xml:space="preserve">Товарларды сатуудан </w:t>
            </w:r>
            <w:proofErr w:type="spellStart"/>
            <w:r w:rsidRPr="00762494">
              <w:rPr>
                <w:sz w:val="20"/>
                <w:szCs w:val="20"/>
              </w:rPr>
              <w:t>жана</w:t>
            </w:r>
            <w:proofErr w:type="spellEnd"/>
            <w:r w:rsidRPr="00762494">
              <w:rPr>
                <w:sz w:val="20"/>
                <w:szCs w:val="20"/>
              </w:rPr>
              <w:t xml:space="preserve"> </w:t>
            </w:r>
            <w:r w:rsidRPr="00762494">
              <w:rPr>
                <w:sz w:val="20"/>
                <w:szCs w:val="20"/>
                <w:lang w:val="ky-KG"/>
              </w:rPr>
              <w:t>кызмат</w:t>
            </w:r>
            <w:r w:rsidRPr="00762494">
              <w:rPr>
                <w:sz w:val="20"/>
                <w:szCs w:val="20"/>
                <w:lang w:val="ky-KG"/>
              </w:rPr>
              <w:br/>
              <w:t>к</w:t>
            </w:r>
            <w:r w:rsidRPr="00762494">
              <w:rPr>
                <w:color w:val="000000"/>
                <w:sz w:val="20"/>
                <w:szCs w:val="20"/>
              </w:rPr>
              <w:t>ө</w:t>
            </w:r>
            <w:r w:rsidRPr="00762494">
              <w:rPr>
                <w:sz w:val="20"/>
                <w:szCs w:val="20"/>
                <w:lang w:val="ky-KG"/>
              </w:rPr>
              <w:t>рс</w:t>
            </w:r>
            <w:r w:rsidRPr="00762494">
              <w:rPr>
                <w:color w:val="000000"/>
                <w:sz w:val="20"/>
                <w:szCs w:val="20"/>
              </w:rPr>
              <w:t>ө</w:t>
            </w:r>
            <w:r w:rsidRPr="00762494">
              <w:rPr>
                <w:sz w:val="20"/>
                <w:szCs w:val="20"/>
                <w:lang w:val="ky-KG"/>
              </w:rPr>
              <w:t>түүд</w:t>
            </w:r>
            <w:r w:rsidRPr="00762494">
              <w:rPr>
                <w:color w:val="000000"/>
                <w:sz w:val="20"/>
                <w:szCs w:val="20"/>
              </w:rPr>
              <w:t>ө</w:t>
            </w:r>
            <w:r w:rsidRPr="00762494">
              <w:rPr>
                <w:sz w:val="20"/>
                <w:szCs w:val="20"/>
                <w:lang w:val="ky-KG"/>
              </w:rPr>
              <w:t>н кирешелер</w:t>
            </w:r>
          </w:p>
        </w:tc>
        <w:tc>
          <w:tcPr>
            <w:tcW w:w="685" w:type="pct"/>
            <w:tcBorders>
              <w:top w:val="nil"/>
              <w:left w:val="nil"/>
              <w:bottom w:val="nil"/>
              <w:right w:val="nil"/>
            </w:tcBorders>
            <w:vAlign w:val="bottom"/>
            <w:hideMark/>
          </w:tcPr>
          <w:p w14:paraId="7D8CDE06" w14:textId="77777777" w:rsidR="00762494" w:rsidRPr="00762494" w:rsidRDefault="00762494" w:rsidP="00762494">
            <w:pPr>
              <w:jc w:val="right"/>
              <w:rPr>
                <w:sz w:val="20"/>
                <w:szCs w:val="20"/>
              </w:rPr>
            </w:pPr>
            <w:r w:rsidRPr="00762494">
              <w:rPr>
                <w:sz w:val="20"/>
                <w:szCs w:val="20"/>
              </w:rPr>
              <w:t>2 039,4</w:t>
            </w:r>
          </w:p>
        </w:tc>
        <w:tc>
          <w:tcPr>
            <w:tcW w:w="631" w:type="pct"/>
            <w:tcBorders>
              <w:top w:val="nil"/>
              <w:left w:val="nil"/>
              <w:bottom w:val="nil"/>
              <w:right w:val="nil"/>
            </w:tcBorders>
            <w:vAlign w:val="bottom"/>
            <w:hideMark/>
          </w:tcPr>
          <w:p w14:paraId="202E8DE2" w14:textId="77777777" w:rsidR="00762494" w:rsidRPr="00762494" w:rsidRDefault="00762494" w:rsidP="00762494">
            <w:pPr>
              <w:jc w:val="right"/>
              <w:rPr>
                <w:sz w:val="20"/>
                <w:szCs w:val="20"/>
              </w:rPr>
            </w:pPr>
            <w:r w:rsidRPr="00762494">
              <w:rPr>
                <w:sz w:val="20"/>
                <w:szCs w:val="20"/>
              </w:rPr>
              <w:t>2 293,0</w:t>
            </w:r>
          </w:p>
        </w:tc>
        <w:tc>
          <w:tcPr>
            <w:tcW w:w="594" w:type="pct"/>
            <w:tcBorders>
              <w:top w:val="nil"/>
              <w:left w:val="nil"/>
              <w:bottom w:val="nil"/>
              <w:right w:val="nil"/>
            </w:tcBorders>
            <w:vAlign w:val="bottom"/>
            <w:hideMark/>
          </w:tcPr>
          <w:p w14:paraId="3505DAC3" w14:textId="77777777" w:rsidR="00762494" w:rsidRPr="00762494" w:rsidRDefault="00762494" w:rsidP="00762494">
            <w:pPr>
              <w:jc w:val="right"/>
              <w:rPr>
                <w:sz w:val="20"/>
                <w:szCs w:val="20"/>
              </w:rPr>
            </w:pPr>
            <w:r w:rsidRPr="00762494">
              <w:rPr>
                <w:sz w:val="20"/>
                <w:szCs w:val="20"/>
              </w:rPr>
              <w:t>5,0</w:t>
            </w:r>
          </w:p>
        </w:tc>
        <w:tc>
          <w:tcPr>
            <w:tcW w:w="683" w:type="pct"/>
            <w:tcBorders>
              <w:top w:val="nil"/>
              <w:left w:val="nil"/>
              <w:bottom w:val="nil"/>
              <w:right w:val="nil"/>
            </w:tcBorders>
            <w:vAlign w:val="bottom"/>
            <w:hideMark/>
          </w:tcPr>
          <w:p w14:paraId="3CA64581" w14:textId="77777777" w:rsidR="00762494" w:rsidRPr="00762494" w:rsidRDefault="00762494" w:rsidP="00762494">
            <w:pPr>
              <w:jc w:val="right"/>
              <w:rPr>
                <w:sz w:val="20"/>
                <w:szCs w:val="20"/>
              </w:rPr>
            </w:pPr>
            <w:r w:rsidRPr="00762494">
              <w:rPr>
                <w:sz w:val="20"/>
                <w:szCs w:val="20"/>
              </w:rPr>
              <w:t>4,3</w:t>
            </w:r>
          </w:p>
        </w:tc>
      </w:tr>
      <w:tr w:rsidR="00762494" w:rsidRPr="00762494" w14:paraId="1171EFD6" w14:textId="77777777" w:rsidTr="00ED5F92">
        <w:tc>
          <w:tcPr>
            <w:tcW w:w="2407" w:type="pct"/>
            <w:tcBorders>
              <w:top w:val="nil"/>
              <w:left w:val="nil"/>
              <w:bottom w:val="nil"/>
              <w:right w:val="nil"/>
            </w:tcBorders>
            <w:vAlign w:val="bottom"/>
            <w:hideMark/>
          </w:tcPr>
          <w:p w14:paraId="15ED7C4B" w14:textId="77777777" w:rsidR="00762494" w:rsidRPr="00762494" w:rsidRDefault="00762494" w:rsidP="00762494">
            <w:pPr>
              <w:spacing w:before="20"/>
              <w:ind w:left="341" w:hanging="57"/>
              <w:rPr>
                <w:color w:val="000000"/>
                <w:sz w:val="20"/>
                <w:szCs w:val="20"/>
                <w:lang w:val="ky-KG"/>
              </w:rPr>
            </w:pPr>
            <w:proofErr w:type="spellStart"/>
            <w:r w:rsidRPr="00762494">
              <w:rPr>
                <w:color w:val="000000"/>
                <w:sz w:val="20"/>
                <w:szCs w:val="20"/>
              </w:rPr>
              <w:t>ижара</w:t>
            </w:r>
            <w:proofErr w:type="spellEnd"/>
            <w:r w:rsidRPr="00762494">
              <w:rPr>
                <w:color w:val="000000"/>
                <w:sz w:val="20"/>
                <w:szCs w:val="20"/>
              </w:rPr>
              <w:t xml:space="preserve"> </w:t>
            </w:r>
            <w:r w:rsidRPr="00762494">
              <w:rPr>
                <w:sz w:val="20"/>
                <w:szCs w:val="20"/>
                <w:lang w:val="ky-KG"/>
              </w:rPr>
              <w:t>акысы</w:t>
            </w:r>
          </w:p>
        </w:tc>
        <w:tc>
          <w:tcPr>
            <w:tcW w:w="685" w:type="pct"/>
            <w:tcBorders>
              <w:top w:val="nil"/>
              <w:left w:val="nil"/>
              <w:bottom w:val="nil"/>
              <w:right w:val="nil"/>
            </w:tcBorders>
            <w:vAlign w:val="bottom"/>
            <w:hideMark/>
          </w:tcPr>
          <w:p w14:paraId="52C5F53A" w14:textId="77777777" w:rsidR="00762494" w:rsidRPr="00762494" w:rsidRDefault="00762494" w:rsidP="00762494">
            <w:pPr>
              <w:jc w:val="right"/>
              <w:rPr>
                <w:sz w:val="20"/>
                <w:szCs w:val="20"/>
              </w:rPr>
            </w:pPr>
            <w:r w:rsidRPr="00762494">
              <w:rPr>
                <w:sz w:val="20"/>
                <w:szCs w:val="20"/>
              </w:rPr>
              <w:t>478,1</w:t>
            </w:r>
          </w:p>
        </w:tc>
        <w:tc>
          <w:tcPr>
            <w:tcW w:w="631" w:type="pct"/>
            <w:tcBorders>
              <w:top w:val="nil"/>
              <w:left w:val="nil"/>
              <w:bottom w:val="nil"/>
              <w:right w:val="nil"/>
            </w:tcBorders>
            <w:vAlign w:val="bottom"/>
            <w:hideMark/>
          </w:tcPr>
          <w:p w14:paraId="0F5DA3D1" w14:textId="77777777" w:rsidR="00762494" w:rsidRPr="00762494" w:rsidRDefault="00762494" w:rsidP="00762494">
            <w:pPr>
              <w:jc w:val="right"/>
              <w:rPr>
                <w:sz w:val="20"/>
                <w:szCs w:val="20"/>
              </w:rPr>
            </w:pPr>
            <w:r w:rsidRPr="00762494">
              <w:rPr>
                <w:sz w:val="20"/>
                <w:szCs w:val="20"/>
              </w:rPr>
              <w:t>446,8</w:t>
            </w:r>
          </w:p>
        </w:tc>
        <w:tc>
          <w:tcPr>
            <w:tcW w:w="594" w:type="pct"/>
            <w:tcBorders>
              <w:top w:val="nil"/>
              <w:left w:val="nil"/>
              <w:bottom w:val="nil"/>
              <w:right w:val="nil"/>
            </w:tcBorders>
            <w:vAlign w:val="bottom"/>
            <w:hideMark/>
          </w:tcPr>
          <w:p w14:paraId="16623210" w14:textId="77777777" w:rsidR="00762494" w:rsidRPr="00762494" w:rsidRDefault="00762494" w:rsidP="00762494">
            <w:pPr>
              <w:jc w:val="right"/>
              <w:rPr>
                <w:sz w:val="20"/>
                <w:szCs w:val="20"/>
              </w:rPr>
            </w:pPr>
            <w:r w:rsidRPr="00762494">
              <w:rPr>
                <w:sz w:val="20"/>
                <w:szCs w:val="20"/>
              </w:rPr>
              <w:t>1,2</w:t>
            </w:r>
          </w:p>
        </w:tc>
        <w:tc>
          <w:tcPr>
            <w:tcW w:w="683" w:type="pct"/>
            <w:tcBorders>
              <w:top w:val="nil"/>
              <w:left w:val="nil"/>
              <w:bottom w:val="nil"/>
              <w:right w:val="nil"/>
            </w:tcBorders>
            <w:vAlign w:val="bottom"/>
            <w:hideMark/>
          </w:tcPr>
          <w:p w14:paraId="50275EF0" w14:textId="77777777" w:rsidR="00762494" w:rsidRPr="00762494" w:rsidRDefault="00762494" w:rsidP="00762494">
            <w:pPr>
              <w:jc w:val="right"/>
              <w:rPr>
                <w:sz w:val="20"/>
                <w:szCs w:val="20"/>
              </w:rPr>
            </w:pPr>
            <w:r w:rsidRPr="00762494">
              <w:rPr>
                <w:sz w:val="20"/>
                <w:szCs w:val="20"/>
              </w:rPr>
              <w:t>0,8</w:t>
            </w:r>
          </w:p>
        </w:tc>
      </w:tr>
      <w:tr w:rsidR="00762494" w:rsidRPr="00762494" w14:paraId="3B84C91A" w14:textId="77777777" w:rsidTr="00ED5F92">
        <w:tc>
          <w:tcPr>
            <w:tcW w:w="2407" w:type="pct"/>
            <w:tcBorders>
              <w:top w:val="nil"/>
              <w:left w:val="nil"/>
              <w:bottom w:val="nil"/>
              <w:right w:val="nil"/>
            </w:tcBorders>
            <w:vAlign w:val="bottom"/>
            <w:hideMark/>
          </w:tcPr>
          <w:p w14:paraId="5B0AA5A1" w14:textId="77777777" w:rsidR="00762494" w:rsidRPr="00762494" w:rsidRDefault="00762494" w:rsidP="00762494">
            <w:pPr>
              <w:spacing w:before="20"/>
              <w:ind w:left="341" w:hanging="57"/>
              <w:rPr>
                <w:color w:val="000000"/>
                <w:sz w:val="20"/>
                <w:szCs w:val="20"/>
              </w:rPr>
            </w:pPr>
            <w:proofErr w:type="spellStart"/>
            <w:r w:rsidRPr="00762494">
              <w:rPr>
                <w:color w:val="000000"/>
                <w:sz w:val="20"/>
                <w:szCs w:val="20"/>
              </w:rPr>
              <w:t>жыйымдар</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rPr>
              <w:t xml:space="preserve"> </w:t>
            </w:r>
            <w:proofErr w:type="spellStart"/>
            <w:r w:rsidRPr="00762494">
              <w:rPr>
                <w:color w:val="000000"/>
                <w:sz w:val="20"/>
                <w:szCs w:val="20"/>
              </w:rPr>
              <w:t>төлөмдөр</w:t>
            </w:r>
            <w:proofErr w:type="spellEnd"/>
          </w:p>
        </w:tc>
        <w:tc>
          <w:tcPr>
            <w:tcW w:w="685" w:type="pct"/>
            <w:tcBorders>
              <w:top w:val="nil"/>
              <w:left w:val="nil"/>
              <w:bottom w:val="nil"/>
              <w:right w:val="nil"/>
            </w:tcBorders>
            <w:vAlign w:val="bottom"/>
            <w:hideMark/>
          </w:tcPr>
          <w:p w14:paraId="4280F6DE" w14:textId="77777777" w:rsidR="00762494" w:rsidRPr="00762494" w:rsidRDefault="00762494" w:rsidP="00762494">
            <w:pPr>
              <w:jc w:val="right"/>
              <w:rPr>
                <w:sz w:val="20"/>
                <w:szCs w:val="20"/>
              </w:rPr>
            </w:pPr>
            <w:r w:rsidRPr="00762494">
              <w:rPr>
                <w:sz w:val="20"/>
                <w:szCs w:val="20"/>
              </w:rPr>
              <w:t>131,4</w:t>
            </w:r>
          </w:p>
        </w:tc>
        <w:tc>
          <w:tcPr>
            <w:tcW w:w="631" w:type="pct"/>
            <w:tcBorders>
              <w:top w:val="nil"/>
              <w:left w:val="nil"/>
              <w:bottom w:val="nil"/>
              <w:right w:val="nil"/>
            </w:tcBorders>
            <w:vAlign w:val="bottom"/>
            <w:hideMark/>
          </w:tcPr>
          <w:p w14:paraId="688B7345" w14:textId="77777777" w:rsidR="00762494" w:rsidRPr="00762494" w:rsidRDefault="00762494" w:rsidP="00762494">
            <w:pPr>
              <w:jc w:val="right"/>
              <w:rPr>
                <w:sz w:val="20"/>
                <w:szCs w:val="20"/>
              </w:rPr>
            </w:pPr>
            <w:r w:rsidRPr="00762494">
              <w:rPr>
                <w:sz w:val="20"/>
                <w:szCs w:val="20"/>
              </w:rPr>
              <w:t>175,7</w:t>
            </w:r>
          </w:p>
        </w:tc>
        <w:tc>
          <w:tcPr>
            <w:tcW w:w="594" w:type="pct"/>
            <w:tcBorders>
              <w:top w:val="nil"/>
              <w:left w:val="nil"/>
              <w:bottom w:val="nil"/>
              <w:right w:val="nil"/>
            </w:tcBorders>
            <w:vAlign w:val="bottom"/>
            <w:hideMark/>
          </w:tcPr>
          <w:p w14:paraId="48D208FD" w14:textId="77777777" w:rsidR="00762494" w:rsidRPr="00762494" w:rsidRDefault="00762494" w:rsidP="00762494">
            <w:pPr>
              <w:jc w:val="right"/>
              <w:rPr>
                <w:sz w:val="20"/>
                <w:szCs w:val="20"/>
              </w:rPr>
            </w:pPr>
            <w:r w:rsidRPr="00762494">
              <w:rPr>
                <w:sz w:val="20"/>
                <w:szCs w:val="20"/>
              </w:rPr>
              <w:t>0,3</w:t>
            </w:r>
          </w:p>
        </w:tc>
        <w:tc>
          <w:tcPr>
            <w:tcW w:w="683" w:type="pct"/>
            <w:tcBorders>
              <w:top w:val="nil"/>
              <w:left w:val="nil"/>
              <w:bottom w:val="nil"/>
              <w:right w:val="nil"/>
            </w:tcBorders>
            <w:vAlign w:val="bottom"/>
            <w:hideMark/>
          </w:tcPr>
          <w:p w14:paraId="3CAFB378" w14:textId="77777777" w:rsidR="00762494" w:rsidRPr="00762494" w:rsidRDefault="00762494" w:rsidP="00762494">
            <w:pPr>
              <w:jc w:val="right"/>
              <w:rPr>
                <w:sz w:val="20"/>
                <w:szCs w:val="20"/>
              </w:rPr>
            </w:pPr>
            <w:r w:rsidRPr="00762494">
              <w:rPr>
                <w:sz w:val="20"/>
                <w:szCs w:val="20"/>
              </w:rPr>
              <w:t>0,3</w:t>
            </w:r>
          </w:p>
        </w:tc>
      </w:tr>
      <w:tr w:rsidR="00762494" w:rsidRPr="00762494" w14:paraId="60F46770" w14:textId="77777777" w:rsidTr="00ED5F92">
        <w:tc>
          <w:tcPr>
            <w:tcW w:w="2407" w:type="pct"/>
            <w:tcBorders>
              <w:top w:val="nil"/>
              <w:left w:val="nil"/>
              <w:bottom w:val="nil"/>
              <w:right w:val="nil"/>
            </w:tcBorders>
            <w:vAlign w:val="bottom"/>
            <w:hideMark/>
          </w:tcPr>
          <w:p w14:paraId="7023C15C" w14:textId="77777777" w:rsidR="00762494" w:rsidRPr="00762494" w:rsidRDefault="00762494" w:rsidP="00762494">
            <w:pPr>
              <w:spacing w:before="20"/>
              <w:ind w:left="341" w:hanging="57"/>
              <w:rPr>
                <w:color w:val="000000"/>
                <w:sz w:val="20"/>
                <w:szCs w:val="20"/>
              </w:rPr>
            </w:pPr>
            <w:proofErr w:type="spellStart"/>
            <w:r w:rsidRPr="00762494">
              <w:rPr>
                <w:color w:val="000000"/>
                <w:sz w:val="20"/>
                <w:szCs w:val="20"/>
              </w:rPr>
              <w:t>акы</w:t>
            </w:r>
            <w:proofErr w:type="spellEnd"/>
            <w:r w:rsidRPr="00762494">
              <w:rPr>
                <w:color w:val="000000"/>
                <w:sz w:val="20"/>
                <w:szCs w:val="20"/>
                <w:lang w:val="ky-KG"/>
              </w:rPr>
              <w:t xml:space="preserve">луу </w:t>
            </w:r>
            <w:proofErr w:type="spellStart"/>
            <w:r w:rsidRPr="00762494">
              <w:rPr>
                <w:color w:val="000000"/>
                <w:sz w:val="20"/>
                <w:szCs w:val="20"/>
              </w:rPr>
              <w:t>кызматтарды</w:t>
            </w:r>
            <w:proofErr w:type="spellEnd"/>
            <w:r w:rsidRPr="00762494">
              <w:rPr>
                <w:color w:val="000000"/>
                <w:sz w:val="20"/>
                <w:szCs w:val="20"/>
              </w:rPr>
              <w:t xml:space="preserve"> </w:t>
            </w:r>
            <w:r w:rsidRPr="00762494">
              <w:rPr>
                <w:sz w:val="20"/>
                <w:szCs w:val="20"/>
                <w:lang w:val="ky-KG"/>
              </w:rPr>
              <w:t>к</w:t>
            </w:r>
            <w:r w:rsidRPr="00762494">
              <w:rPr>
                <w:color w:val="000000"/>
                <w:sz w:val="20"/>
                <w:szCs w:val="20"/>
              </w:rPr>
              <w:t>ө</w:t>
            </w:r>
            <w:r w:rsidRPr="00762494">
              <w:rPr>
                <w:sz w:val="20"/>
                <w:szCs w:val="20"/>
                <w:lang w:val="ky-KG"/>
              </w:rPr>
              <w:t>рс</w:t>
            </w:r>
            <w:r w:rsidRPr="00762494">
              <w:rPr>
                <w:color w:val="000000"/>
                <w:sz w:val="20"/>
                <w:szCs w:val="20"/>
              </w:rPr>
              <w:t>ө</w:t>
            </w:r>
            <w:r w:rsidRPr="00762494">
              <w:rPr>
                <w:sz w:val="20"/>
                <w:szCs w:val="20"/>
                <w:lang w:val="ky-KG"/>
              </w:rPr>
              <w:t>түү</w:t>
            </w:r>
            <w:proofErr w:type="spellStart"/>
            <w:r w:rsidRPr="00762494">
              <w:rPr>
                <w:sz w:val="20"/>
                <w:szCs w:val="20"/>
              </w:rPr>
              <w:t>л</w:t>
            </w:r>
            <w:r w:rsidRPr="00762494">
              <w:rPr>
                <w:color w:val="000000"/>
                <w:sz w:val="20"/>
                <w:szCs w:val="20"/>
              </w:rPr>
              <w:t>ө</w:t>
            </w:r>
            <w:r w:rsidRPr="00762494">
              <w:rPr>
                <w:sz w:val="20"/>
                <w:szCs w:val="20"/>
              </w:rPr>
              <w:t>р</w:t>
            </w:r>
            <w:r w:rsidRPr="00762494">
              <w:rPr>
                <w:color w:val="000000"/>
                <w:sz w:val="20"/>
                <w:szCs w:val="20"/>
              </w:rPr>
              <w:t>дөн</w:t>
            </w:r>
            <w:proofErr w:type="spellEnd"/>
            <w:r w:rsidRPr="00762494">
              <w:rPr>
                <w:color w:val="000000"/>
                <w:sz w:val="20"/>
                <w:szCs w:val="20"/>
              </w:rPr>
              <w:t xml:space="preserve"> </w:t>
            </w:r>
            <w:r w:rsidRPr="00762494">
              <w:rPr>
                <w:color w:val="000000"/>
                <w:sz w:val="20"/>
                <w:szCs w:val="20"/>
              </w:rPr>
              <w:br/>
            </w:r>
            <w:r w:rsidRPr="00762494">
              <w:rPr>
                <w:color w:val="000000"/>
                <w:sz w:val="20"/>
                <w:szCs w:val="20"/>
                <w:lang w:val="ky-KG"/>
              </w:rPr>
              <w:t>т</w:t>
            </w:r>
            <w:r w:rsidRPr="00762494">
              <w:rPr>
                <w:color w:val="000000"/>
                <w:sz w:val="20"/>
                <w:szCs w:val="20"/>
              </w:rPr>
              <w:t>ү</w:t>
            </w:r>
            <w:r w:rsidRPr="00762494">
              <w:rPr>
                <w:color w:val="000000"/>
                <w:sz w:val="20"/>
                <w:szCs w:val="20"/>
                <w:lang w:val="ky-KG"/>
              </w:rPr>
              <w:t>шк</w:t>
            </w:r>
            <w:r w:rsidRPr="00762494">
              <w:rPr>
                <w:color w:val="000000"/>
                <w:sz w:val="20"/>
                <w:szCs w:val="20"/>
              </w:rPr>
              <w:t>ө</w:t>
            </w:r>
            <w:r w:rsidRPr="00762494">
              <w:rPr>
                <w:color w:val="000000"/>
                <w:sz w:val="20"/>
                <w:szCs w:val="20"/>
                <w:lang w:val="ky-KG"/>
              </w:rPr>
              <w:t xml:space="preserve">н </w:t>
            </w:r>
            <w:proofErr w:type="spellStart"/>
            <w:r w:rsidRPr="00762494">
              <w:rPr>
                <w:color w:val="000000"/>
                <w:sz w:val="20"/>
                <w:szCs w:val="20"/>
              </w:rPr>
              <w:t>түшүүлөр</w:t>
            </w:r>
            <w:proofErr w:type="spellEnd"/>
          </w:p>
        </w:tc>
        <w:tc>
          <w:tcPr>
            <w:tcW w:w="685" w:type="pct"/>
            <w:tcBorders>
              <w:top w:val="nil"/>
              <w:left w:val="nil"/>
              <w:bottom w:val="nil"/>
              <w:right w:val="nil"/>
            </w:tcBorders>
            <w:vAlign w:val="bottom"/>
            <w:hideMark/>
          </w:tcPr>
          <w:p w14:paraId="26BDDB3D" w14:textId="77777777" w:rsidR="00762494" w:rsidRPr="00762494" w:rsidRDefault="00762494" w:rsidP="00762494">
            <w:pPr>
              <w:jc w:val="right"/>
              <w:rPr>
                <w:sz w:val="20"/>
                <w:szCs w:val="20"/>
              </w:rPr>
            </w:pPr>
            <w:r w:rsidRPr="00762494">
              <w:rPr>
                <w:sz w:val="20"/>
                <w:szCs w:val="20"/>
              </w:rPr>
              <w:t>1 429,9</w:t>
            </w:r>
          </w:p>
        </w:tc>
        <w:tc>
          <w:tcPr>
            <w:tcW w:w="631" w:type="pct"/>
            <w:tcBorders>
              <w:top w:val="nil"/>
              <w:left w:val="nil"/>
              <w:bottom w:val="nil"/>
              <w:right w:val="nil"/>
            </w:tcBorders>
            <w:vAlign w:val="bottom"/>
            <w:hideMark/>
          </w:tcPr>
          <w:p w14:paraId="5C906D87" w14:textId="77777777" w:rsidR="00762494" w:rsidRPr="00762494" w:rsidRDefault="00762494" w:rsidP="00762494">
            <w:pPr>
              <w:jc w:val="right"/>
              <w:rPr>
                <w:sz w:val="20"/>
                <w:szCs w:val="20"/>
              </w:rPr>
            </w:pPr>
            <w:r w:rsidRPr="00762494">
              <w:rPr>
                <w:sz w:val="20"/>
                <w:szCs w:val="20"/>
              </w:rPr>
              <w:t>1 670,5</w:t>
            </w:r>
          </w:p>
        </w:tc>
        <w:tc>
          <w:tcPr>
            <w:tcW w:w="594" w:type="pct"/>
            <w:tcBorders>
              <w:top w:val="nil"/>
              <w:left w:val="nil"/>
              <w:bottom w:val="nil"/>
              <w:right w:val="nil"/>
            </w:tcBorders>
            <w:vAlign w:val="bottom"/>
            <w:hideMark/>
          </w:tcPr>
          <w:p w14:paraId="2BC6C0FE" w14:textId="77777777" w:rsidR="00762494" w:rsidRPr="00762494" w:rsidRDefault="00762494" w:rsidP="00762494">
            <w:pPr>
              <w:jc w:val="right"/>
              <w:rPr>
                <w:sz w:val="20"/>
                <w:szCs w:val="20"/>
              </w:rPr>
            </w:pPr>
            <w:r w:rsidRPr="00762494">
              <w:rPr>
                <w:sz w:val="20"/>
                <w:szCs w:val="20"/>
              </w:rPr>
              <w:t>3,5</w:t>
            </w:r>
          </w:p>
        </w:tc>
        <w:tc>
          <w:tcPr>
            <w:tcW w:w="683" w:type="pct"/>
            <w:tcBorders>
              <w:top w:val="nil"/>
              <w:left w:val="nil"/>
              <w:bottom w:val="nil"/>
              <w:right w:val="nil"/>
            </w:tcBorders>
            <w:vAlign w:val="bottom"/>
            <w:hideMark/>
          </w:tcPr>
          <w:p w14:paraId="02E687CD" w14:textId="77777777" w:rsidR="00762494" w:rsidRPr="00762494" w:rsidRDefault="00762494" w:rsidP="00762494">
            <w:pPr>
              <w:jc w:val="right"/>
              <w:rPr>
                <w:sz w:val="20"/>
                <w:szCs w:val="20"/>
              </w:rPr>
            </w:pPr>
            <w:r w:rsidRPr="00762494">
              <w:rPr>
                <w:sz w:val="20"/>
                <w:szCs w:val="20"/>
              </w:rPr>
              <w:t>3,1</w:t>
            </w:r>
          </w:p>
        </w:tc>
      </w:tr>
      <w:tr w:rsidR="00762494" w:rsidRPr="00762494" w14:paraId="21B4DC28" w14:textId="77777777" w:rsidTr="00ED5F92">
        <w:tc>
          <w:tcPr>
            <w:tcW w:w="2407" w:type="pct"/>
            <w:tcBorders>
              <w:top w:val="nil"/>
              <w:left w:val="nil"/>
              <w:bottom w:val="nil"/>
              <w:right w:val="nil"/>
            </w:tcBorders>
            <w:vAlign w:val="bottom"/>
            <w:hideMark/>
          </w:tcPr>
          <w:p w14:paraId="1B3114B9" w14:textId="77777777" w:rsidR="00762494" w:rsidRPr="00762494" w:rsidRDefault="00762494" w:rsidP="00762494">
            <w:pPr>
              <w:spacing w:before="20" w:after="20"/>
              <w:ind w:left="227" w:hanging="57"/>
              <w:rPr>
                <w:sz w:val="20"/>
                <w:szCs w:val="20"/>
              </w:rPr>
            </w:pPr>
            <w:r w:rsidRPr="00762494">
              <w:rPr>
                <w:sz w:val="20"/>
                <w:szCs w:val="20"/>
                <w:lang w:val="ky-KG"/>
              </w:rPr>
              <w:t>Айыптар</w:t>
            </w:r>
            <w:r w:rsidRPr="00762494">
              <w:rPr>
                <w:sz w:val="20"/>
                <w:szCs w:val="20"/>
              </w:rPr>
              <w:t xml:space="preserve">, </w:t>
            </w:r>
            <w:proofErr w:type="spellStart"/>
            <w:r w:rsidRPr="00762494">
              <w:rPr>
                <w:sz w:val="20"/>
                <w:szCs w:val="20"/>
              </w:rPr>
              <w:t>туумдар</w:t>
            </w:r>
            <w:proofErr w:type="spellEnd"/>
            <w:r w:rsidRPr="00762494">
              <w:rPr>
                <w:sz w:val="20"/>
                <w:szCs w:val="20"/>
              </w:rPr>
              <w:t xml:space="preserve">, </w:t>
            </w:r>
            <w:proofErr w:type="spellStart"/>
            <w:r w:rsidRPr="00762494">
              <w:rPr>
                <w:sz w:val="20"/>
                <w:szCs w:val="20"/>
              </w:rPr>
              <w:t>санкциялар</w:t>
            </w:r>
            <w:proofErr w:type="spellEnd"/>
            <w:r w:rsidRPr="00762494">
              <w:rPr>
                <w:sz w:val="20"/>
                <w:szCs w:val="20"/>
              </w:rPr>
              <w:t xml:space="preserve">, </w:t>
            </w:r>
            <w:proofErr w:type="spellStart"/>
            <w:r w:rsidRPr="00762494">
              <w:rPr>
                <w:sz w:val="20"/>
                <w:szCs w:val="20"/>
              </w:rPr>
              <w:t>конфискациялар</w:t>
            </w:r>
            <w:proofErr w:type="spellEnd"/>
          </w:p>
        </w:tc>
        <w:tc>
          <w:tcPr>
            <w:tcW w:w="685" w:type="pct"/>
            <w:tcBorders>
              <w:top w:val="nil"/>
              <w:left w:val="nil"/>
              <w:bottom w:val="nil"/>
              <w:right w:val="nil"/>
            </w:tcBorders>
            <w:vAlign w:val="bottom"/>
            <w:hideMark/>
          </w:tcPr>
          <w:p w14:paraId="44F4D04D" w14:textId="77777777" w:rsidR="00762494" w:rsidRPr="00762494" w:rsidRDefault="00762494" w:rsidP="00762494">
            <w:pPr>
              <w:jc w:val="right"/>
              <w:rPr>
                <w:sz w:val="20"/>
                <w:szCs w:val="20"/>
              </w:rPr>
            </w:pPr>
            <w:r w:rsidRPr="00762494">
              <w:rPr>
                <w:sz w:val="20"/>
                <w:szCs w:val="20"/>
              </w:rPr>
              <w:t>1,7</w:t>
            </w:r>
          </w:p>
        </w:tc>
        <w:tc>
          <w:tcPr>
            <w:tcW w:w="631" w:type="pct"/>
            <w:tcBorders>
              <w:top w:val="nil"/>
              <w:left w:val="nil"/>
              <w:bottom w:val="nil"/>
              <w:right w:val="nil"/>
            </w:tcBorders>
            <w:vAlign w:val="bottom"/>
            <w:hideMark/>
          </w:tcPr>
          <w:p w14:paraId="7EE804AB" w14:textId="77777777" w:rsidR="00762494" w:rsidRPr="00762494" w:rsidRDefault="00762494" w:rsidP="00762494">
            <w:pPr>
              <w:jc w:val="right"/>
              <w:rPr>
                <w:sz w:val="20"/>
                <w:szCs w:val="20"/>
              </w:rPr>
            </w:pPr>
            <w:r w:rsidRPr="00762494">
              <w:rPr>
                <w:sz w:val="20"/>
                <w:szCs w:val="20"/>
              </w:rPr>
              <w:t>2,2</w:t>
            </w:r>
          </w:p>
        </w:tc>
        <w:tc>
          <w:tcPr>
            <w:tcW w:w="594" w:type="pct"/>
            <w:tcBorders>
              <w:top w:val="nil"/>
              <w:left w:val="nil"/>
              <w:bottom w:val="nil"/>
              <w:right w:val="nil"/>
            </w:tcBorders>
            <w:vAlign w:val="bottom"/>
            <w:hideMark/>
          </w:tcPr>
          <w:p w14:paraId="26080723" w14:textId="77777777" w:rsidR="00762494" w:rsidRPr="00762494" w:rsidRDefault="00762494" w:rsidP="00762494">
            <w:pPr>
              <w:jc w:val="right"/>
              <w:rPr>
                <w:sz w:val="20"/>
                <w:szCs w:val="20"/>
              </w:rPr>
            </w:pPr>
            <w:r w:rsidRPr="00762494">
              <w:rPr>
                <w:sz w:val="20"/>
                <w:szCs w:val="20"/>
              </w:rPr>
              <w:t>0,0</w:t>
            </w:r>
          </w:p>
        </w:tc>
        <w:tc>
          <w:tcPr>
            <w:tcW w:w="683" w:type="pct"/>
            <w:tcBorders>
              <w:top w:val="nil"/>
              <w:left w:val="nil"/>
              <w:bottom w:val="nil"/>
              <w:right w:val="nil"/>
            </w:tcBorders>
            <w:vAlign w:val="bottom"/>
            <w:hideMark/>
          </w:tcPr>
          <w:p w14:paraId="1D069CAA" w14:textId="77777777" w:rsidR="00762494" w:rsidRPr="00762494" w:rsidRDefault="00762494" w:rsidP="00762494">
            <w:pPr>
              <w:jc w:val="right"/>
              <w:rPr>
                <w:sz w:val="20"/>
                <w:szCs w:val="20"/>
              </w:rPr>
            </w:pPr>
            <w:r w:rsidRPr="00762494">
              <w:rPr>
                <w:sz w:val="20"/>
                <w:szCs w:val="20"/>
              </w:rPr>
              <w:t>0,0</w:t>
            </w:r>
          </w:p>
        </w:tc>
      </w:tr>
      <w:tr w:rsidR="00762494" w:rsidRPr="00762494" w14:paraId="53524521" w14:textId="77777777" w:rsidTr="00ED5F92">
        <w:tc>
          <w:tcPr>
            <w:tcW w:w="2407" w:type="pct"/>
            <w:tcBorders>
              <w:top w:val="nil"/>
              <w:left w:val="nil"/>
              <w:bottom w:val="nil"/>
              <w:right w:val="nil"/>
            </w:tcBorders>
            <w:vAlign w:val="bottom"/>
            <w:hideMark/>
          </w:tcPr>
          <w:p w14:paraId="326EBF6D" w14:textId="77777777" w:rsidR="00762494" w:rsidRPr="00762494" w:rsidRDefault="00762494" w:rsidP="00762494">
            <w:pPr>
              <w:spacing w:before="20" w:after="20"/>
              <w:ind w:left="227" w:hanging="57"/>
              <w:rPr>
                <w:sz w:val="20"/>
                <w:szCs w:val="20"/>
              </w:rPr>
            </w:pPr>
            <w:proofErr w:type="spellStart"/>
            <w:r w:rsidRPr="00762494">
              <w:rPr>
                <w:sz w:val="20"/>
                <w:szCs w:val="20"/>
              </w:rPr>
              <w:t>Мамлекеттик</w:t>
            </w:r>
            <w:proofErr w:type="spellEnd"/>
            <w:r w:rsidRPr="00762494">
              <w:rPr>
                <w:sz w:val="20"/>
                <w:szCs w:val="20"/>
              </w:rPr>
              <w:t xml:space="preserve"> </w:t>
            </w:r>
            <w:proofErr w:type="spellStart"/>
            <w:r w:rsidRPr="00762494">
              <w:rPr>
                <w:sz w:val="20"/>
                <w:szCs w:val="20"/>
              </w:rPr>
              <w:t>сектордун</w:t>
            </w:r>
            <w:proofErr w:type="spellEnd"/>
            <w:r w:rsidRPr="00762494">
              <w:rPr>
                <w:sz w:val="20"/>
                <w:szCs w:val="20"/>
              </w:rPr>
              <w:t xml:space="preserve"> </w:t>
            </w:r>
            <w:proofErr w:type="spellStart"/>
            <w:r w:rsidRPr="00762494">
              <w:rPr>
                <w:sz w:val="20"/>
                <w:szCs w:val="20"/>
              </w:rPr>
              <w:t>бирдиктерине</w:t>
            </w:r>
            <w:proofErr w:type="spellEnd"/>
            <w:r w:rsidRPr="00762494">
              <w:rPr>
                <w:sz w:val="20"/>
                <w:szCs w:val="20"/>
              </w:rPr>
              <w:t xml:space="preserve"> </w:t>
            </w:r>
            <w:proofErr w:type="spellStart"/>
            <w:r w:rsidRPr="00762494">
              <w:rPr>
                <w:sz w:val="20"/>
                <w:szCs w:val="20"/>
              </w:rPr>
              <w:t>ыктыярдуу</w:t>
            </w:r>
            <w:proofErr w:type="spellEnd"/>
            <w:r w:rsidRPr="00762494">
              <w:rPr>
                <w:sz w:val="20"/>
                <w:szCs w:val="20"/>
              </w:rPr>
              <w:t xml:space="preserve"> </w:t>
            </w:r>
            <w:proofErr w:type="spellStart"/>
            <w:r w:rsidRPr="00762494">
              <w:rPr>
                <w:sz w:val="20"/>
                <w:szCs w:val="20"/>
              </w:rPr>
              <w:t>трансферттер</w:t>
            </w:r>
            <w:proofErr w:type="spellEnd"/>
            <w:r w:rsidRPr="00762494">
              <w:rPr>
                <w:sz w:val="20"/>
                <w:szCs w:val="20"/>
              </w:rPr>
              <w:t xml:space="preserve"> </w:t>
            </w:r>
            <w:proofErr w:type="spellStart"/>
            <w:r w:rsidRPr="00762494">
              <w:rPr>
                <w:sz w:val="20"/>
                <w:szCs w:val="20"/>
              </w:rPr>
              <w:t>жана</w:t>
            </w:r>
            <w:proofErr w:type="spellEnd"/>
            <w:r w:rsidRPr="00762494">
              <w:rPr>
                <w:sz w:val="20"/>
                <w:szCs w:val="20"/>
              </w:rPr>
              <w:t xml:space="preserve"> </w:t>
            </w:r>
            <w:proofErr w:type="spellStart"/>
            <w:r w:rsidRPr="00762494">
              <w:rPr>
                <w:sz w:val="20"/>
                <w:szCs w:val="20"/>
              </w:rPr>
              <w:t>гранттар</w:t>
            </w:r>
            <w:proofErr w:type="spellEnd"/>
          </w:p>
        </w:tc>
        <w:tc>
          <w:tcPr>
            <w:tcW w:w="685" w:type="pct"/>
            <w:tcBorders>
              <w:top w:val="nil"/>
              <w:left w:val="nil"/>
              <w:bottom w:val="nil"/>
              <w:right w:val="nil"/>
            </w:tcBorders>
            <w:vAlign w:val="bottom"/>
            <w:hideMark/>
          </w:tcPr>
          <w:p w14:paraId="5DB28AB8" w14:textId="77777777" w:rsidR="00762494" w:rsidRPr="00762494" w:rsidRDefault="00762494" w:rsidP="00762494">
            <w:pPr>
              <w:jc w:val="right"/>
              <w:rPr>
                <w:sz w:val="20"/>
                <w:szCs w:val="20"/>
              </w:rPr>
            </w:pPr>
            <w:r w:rsidRPr="00762494">
              <w:rPr>
                <w:sz w:val="20"/>
                <w:szCs w:val="20"/>
              </w:rPr>
              <w:t>197,6</w:t>
            </w:r>
          </w:p>
        </w:tc>
        <w:tc>
          <w:tcPr>
            <w:tcW w:w="631" w:type="pct"/>
            <w:tcBorders>
              <w:top w:val="nil"/>
              <w:left w:val="nil"/>
              <w:bottom w:val="nil"/>
              <w:right w:val="nil"/>
            </w:tcBorders>
            <w:vAlign w:val="bottom"/>
            <w:hideMark/>
          </w:tcPr>
          <w:p w14:paraId="258091AF" w14:textId="77777777" w:rsidR="00762494" w:rsidRPr="00762494" w:rsidRDefault="00762494" w:rsidP="00762494">
            <w:pPr>
              <w:jc w:val="right"/>
              <w:rPr>
                <w:sz w:val="20"/>
                <w:szCs w:val="20"/>
              </w:rPr>
            </w:pPr>
            <w:r w:rsidRPr="00762494">
              <w:rPr>
                <w:sz w:val="20"/>
                <w:szCs w:val="20"/>
              </w:rPr>
              <w:t>1 563,5</w:t>
            </w:r>
          </w:p>
        </w:tc>
        <w:tc>
          <w:tcPr>
            <w:tcW w:w="594" w:type="pct"/>
            <w:tcBorders>
              <w:top w:val="nil"/>
              <w:left w:val="nil"/>
              <w:bottom w:val="nil"/>
              <w:right w:val="nil"/>
            </w:tcBorders>
            <w:vAlign w:val="bottom"/>
            <w:hideMark/>
          </w:tcPr>
          <w:p w14:paraId="50619C13" w14:textId="77777777" w:rsidR="00762494" w:rsidRPr="00762494" w:rsidRDefault="00762494" w:rsidP="00762494">
            <w:pPr>
              <w:jc w:val="right"/>
              <w:rPr>
                <w:sz w:val="20"/>
                <w:szCs w:val="20"/>
              </w:rPr>
            </w:pPr>
            <w:r w:rsidRPr="00762494">
              <w:rPr>
                <w:sz w:val="20"/>
                <w:szCs w:val="20"/>
              </w:rPr>
              <w:t>0,5</w:t>
            </w:r>
          </w:p>
        </w:tc>
        <w:tc>
          <w:tcPr>
            <w:tcW w:w="683" w:type="pct"/>
            <w:tcBorders>
              <w:top w:val="nil"/>
              <w:left w:val="nil"/>
              <w:bottom w:val="nil"/>
              <w:right w:val="nil"/>
            </w:tcBorders>
            <w:vAlign w:val="bottom"/>
            <w:hideMark/>
          </w:tcPr>
          <w:p w14:paraId="4BAD52E7" w14:textId="77777777" w:rsidR="00762494" w:rsidRPr="00762494" w:rsidRDefault="00762494" w:rsidP="00762494">
            <w:pPr>
              <w:jc w:val="right"/>
              <w:rPr>
                <w:sz w:val="20"/>
                <w:szCs w:val="20"/>
              </w:rPr>
            </w:pPr>
            <w:r w:rsidRPr="00762494">
              <w:rPr>
                <w:sz w:val="20"/>
                <w:szCs w:val="20"/>
              </w:rPr>
              <w:t>2,9</w:t>
            </w:r>
          </w:p>
        </w:tc>
      </w:tr>
      <w:tr w:rsidR="00762494" w:rsidRPr="00762494" w14:paraId="08B8DB25" w14:textId="77777777" w:rsidTr="00ED5F92">
        <w:tc>
          <w:tcPr>
            <w:tcW w:w="2407" w:type="pct"/>
            <w:tcBorders>
              <w:top w:val="nil"/>
              <w:left w:val="nil"/>
              <w:bottom w:val="nil"/>
              <w:right w:val="nil"/>
            </w:tcBorders>
            <w:vAlign w:val="bottom"/>
            <w:hideMark/>
          </w:tcPr>
          <w:p w14:paraId="1632DB55" w14:textId="77777777" w:rsidR="00762494" w:rsidRPr="00762494" w:rsidRDefault="00762494" w:rsidP="00762494">
            <w:pPr>
              <w:spacing w:before="20" w:after="20"/>
              <w:ind w:left="227" w:hanging="57"/>
              <w:rPr>
                <w:color w:val="000000"/>
                <w:sz w:val="20"/>
                <w:szCs w:val="20"/>
              </w:rPr>
            </w:pPr>
            <w:r w:rsidRPr="00762494">
              <w:rPr>
                <w:sz w:val="20"/>
                <w:szCs w:val="20"/>
              </w:rPr>
              <w:t xml:space="preserve">Башка </w:t>
            </w:r>
            <w:proofErr w:type="spellStart"/>
            <w:r w:rsidRPr="00762494">
              <w:rPr>
                <w:sz w:val="20"/>
                <w:szCs w:val="20"/>
              </w:rPr>
              <w:t>салыктык</w:t>
            </w:r>
            <w:proofErr w:type="spellEnd"/>
            <w:r w:rsidRPr="00762494">
              <w:rPr>
                <w:sz w:val="20"/>
                <w:szCs w:val="20"/>
              </w:rPr>
              <w:t xml:space="preserve"> </w:t>
            </w:r>
            <w:proofErr w:type="spellStart"/>
            <w:r w:rsidRPr="00762494">
              <w:rPr>
                <w:sz w:val="20"/>
                <w:szCs w:val="20"/>
              </w:rPr>
              <w:t>эмес</w:t>
            </w:r>
            <w:proofErr w:type="spellEnd"/>
            <w:r w:rsidRPr="00762494">
              <w:rPr>
                <w:sz w:val="20"/>
                <w:szCs w:val="20"/>
              </w:rPr>
              <w:t xml:space="preserve"> </w:t>
            </w:r>
            <w:proofErr w:type="spellStart"/>
            <w:r w:rsidRPr="00762494">
              <w:rPr>
                <w:sz w:val="20"/>
                <w:szCs w:val="20"/>
              </w:rPr>
              <w:t>кирешелер</w:t>
            </w:r>
            <w:proofErr w:type="spellEnd"/>
          </w:p>
        </w:tc>
        <w:tc>
          <w:tcPr>
            <w:tcW w:w="685" w:type="pct"/>
            <w:tcBorders>
              <w:top w:val="nil"/>
              <w:left w:val="nil"/>
              <w:bottom w:val="nil"/>
              <w:right w:val="nil"/>
            </w:tcBorders>
            <w:vAlign w:val="bottom"/>
            <w:hideMark/>
          </w:tcPr>
          <w:p w14:paraId="38150546" w14:textId="77777777" w:rsidR="00762494" w:rsidRPr="00762494" w:rsidRDefault="00762494" w:rsidP="00762494">
            <w:pPr>
              <w:jc w:val="right"/>
              <w:rPr>
                <w:sz w:val="20"/>
                <w:szCs w:val="20"/>
              </w:rPr>
            </w:pPr>
            <w:r w:rsidRPr="00762494">
              <w:rPr>
                <w:sz w:val="20"/>
                <w:szCs w:val="20"/>
              </w:rPr>
              <w:t>360,8</w:t>
            </w:r>
          </w:p>
        </w:tc>
        <w:tc>
          <w:tcPr>
            <w:tcW w:w="631" w:type="pct"/>
            <w:tcBorders>
              <w:top w:val="nil"/>
              <w:left w:val="nil"/>
              <w:bottom w:val="nil"/>
              <w:right w:val="nil"/>
            </w:tcBorders>
            <w:vAlign w:val="bottom"/>
            <w:hideMark/>
          </w:tcPr>
          <w:p w14:paraId="19782D84" w14:textId="77777777" w:rsidR="00762494" w:rsidRPr="00762494" w:rsidRDefault="00762494" w:rsidP="00762494">
            <w:pPr>
              <w:jc w:val="right"/>
              <w:rPr>
                <w:sz w:val="20"/>
                <w:szCs w:val="20"/>
              </w:rPr>
            </w:pPr>
            <w:r w:rsidRPr="00762494">
              <w:rPr>
                <w:sz w:val="20"/>
                <w:szCs w:val="20"/>
              </w:rPr>
              <w:t>499,8</w:t>
            </w:r>
          </w:p>
        </w:tc>
        <w:tc>
          <w:tcPr>
            <w:tcW w:w="594" w:type="pct"/>
            <w:tcBorders>
              <w:top w:val="nil"/>
              <w:left w:val="nil"/>
              <w:bottom w:val="nil"/>
              <w:right w:val="nil"/>
            </w:tcBorders>
            <w:vAlign w:val="bottom"/>
            <w:hideMark/>
          </w:tcPr>
          <w:p w14:paraId="3276E7B0" w14:textId="77777777" w:rsidR="00762494" w:rsidRPr="00762494" w:rsidRDefault="00762494" w:rsidP="00762494">
            <w:pPr>
              <w:jc w:val="right"/>
              <w:rPr>
                <w:sz w:val="20"/>
                <w:szCs w:val="20"/>
              </w:rPr>
            </w:pPr>
            <w:r w:rsidRPr="00762494">
              <w:rPr>
                <w:sz w:val="20"/>
                <w:szCs w:val="20"/>
              </w:rPr>
              <w:t>0,9</w:t>
            </w:r>
          </w:p>
        </w:tc>
        <w:tc>
          <w:tcPr>
            <w:tcW w:w="683" w:type="pct"/>
            <w:tcBorders>
              <w:top w:val="nil"/>
              <w:left w:val="nil"/>
              <w:bottom w:val="nil"/>
              <w:right w:val="nil"/>
            </w:tcBorders>
            <w:vAlign w:val="bottom"/>
            <w:hideMark/>
          </w:tcPr>
          <w:p w14:paraId="16A31066" w14:textId="77777777" w:rsidR="00762494" w:rsidRPr="00762494" w:rsidRDefault="00762494" w:rsidP="00762494">
            <w:pPr>
              <w:jc w:val="right"/>
              <w:rPr>
                <w:sz w:val="20"/>
                <w:szCs w:val="20"/>
              </w:rPr>
            </w:pPr>
            <w:r w:rsidRPr="00762494">
              <w:rPr>
                <w:sz w:val="20"/>
                <w:szCs w:val="20"/>
              </w:rPr>
              <w:t>0,9</w:t>
            </w:r>
          </w:p>
        </w:tc>
      </w:tr>
      <w:tr w:rsidR="00762494" w:rsidRPr="00762494" w14:paraId="0F83DFA6" w14:textId="77777777" w:rsidTr="00ED5F92">
        <w:tc>
          <w:tcPr>
            <w:tcW w:w="2407" w:type="pct"/>
            <w:tcBorders>
              <w:top w:val="nil"/>
              <w:left w:val="nil"/>
              <w:bottom w:val="nil"/>
              <w:right w:val="nil"/>
            </w:tcBorders>
            <w:vAlign w:val="bottom"/>
            <w:hideMark/>
          </w:tcPr>
          <w:p w14:paraId="36BBD5DC" w14:textId="77777777" w:rsidR="00762494" w:rsidRPr="00762494" w:rsidRDefault="00762494" w:rsidP="00762494">
            <w:pPr>
              <w:spacing w:before="20"/>
              <w:ind w:left="114" w:hanging="57"/>
              <w:rPr>
                <w:b/>
                <w:bCs/>
                <w:color w:val="000000"/>
                <w:sz w:val="20"/>
                <w:szCs w:val="20"/>
                <w:lang w:val="ky-KG"/>
              </w:rPr>
            </w:pPr>
            <w:proofErr w:type="spellStart"/>
            <w:r w:rsidRPr="00762494">
              <w:rPr>
                <w:b/>
                <w:bCs/>
                <w:color w:val="000000"/>
                <w:sz w:val="20"/>
                <w:szCs w:val="20"/>
              </w:rPr>
              <w:t>Финансылык</w:t>
            </w:r>
            <w:proofErr w:type="spellEnd"/>
            <w:r w:rsidRPr="00762494">
              <w:rPr>
                <w:b/>
                <w:bCs/>
                <w:color w:val="000000"/>
                <w:sz w:val="20"/>
                <w:szCs w:val="20"/>
              </w:rPr>
              <w:t xml:space="preserve"> </w:t>
            </w:r>
            <w:proofErr w:type="spellStart"/>
            <w:r w:rsidRPr="00762494">
              <w:rPr>
                <w:b/>
                <w:bCs/>
                <w:color w:val="000000"/>
                <w:sz w:val="20"/>
                <w:szCs w:val="20"/>
              </w:rPr>
              <w:t>эмес</w:t>
            </w:r>
            <w:proofErr w:type="spellEnd"/>
            <w:r w:rsidRPr="00762494">
              <w:rPr>
                <w:b/>
                <w:bCs/>
                <w:color w:val="000000"/>
                <w:sz w:val="20"/>
                <w:szCs w:val="20"/>
              </w:rPr>
              <w:t xml:space="preserve"> </w:t>
            </w:r>
            <w:proofErr w:type="spellStart"/>
            <w:r w:rsidRPr="00762494">
              <w:rPr>
                <w:b/>
                <w:bCs/>
                <w:color w:val="000000"/>
                <w:sz w:val="20"/>
                <w:szCs w:val="20"/>
              </w:rPr>
              <w:t>активдерди</w:t>
            </w:r>
            <w:proofErr w:type="spellEnd"/>
            <w:r w:rsidRPr="00762494">
              <w:rPr>
                <w:b/>
                <w:bCs/>
                <w:color w:val="000000"/>
                <w:sz w:val="20"/>
                <w:szCs w:val="20"/>
              </w:rPr>
              <w:t xml:space="preserve"> </w:t>
            </w:r>
            <w:proofErr w:type="spellStart"/>
            <w:r w:rsidRPr="00762494">
              <w:rPr>
                <w:b/>
                <w:bCs/>
                <w:color w:val="000000"/>
                <w:sz w:val="20"/>
                <w:szCs w:val="20"/>
              </w:rPr>
              <w:t>сатуудан</w:t>
            </w:r>
            <w:proofErr w:type="spellEnd"/>
            <w:r w:rsidRPr="00762494">
              <w:rPr>
                <w:b/>
                <w:bCs/>
                <w:color w:val="000000"/>
                <w:sz w:val="20"/>
                <w:szCs w:val="20"/>
              </w:rPr>
              <w:t xml:space="preserve"> </w:t>
            </w:r>
            <w:proofErr w:type="spellStart"/>
            <w:r w:rsidRPr="00762494">
              <w:rPr>
                <w:b/>
                <w:bCs/>
                <w:color w:val="000000"/>
                <w:sz w:val="20"/>
                <w:szCs w:val="20"/>
              </w:rPr>
              <w:t>түшкөн</w:t>
            </w:r>
            <w:proofErr w:type="spellEnd"/>
            <w:r w:rsidRPr="00762494">
              <w:rPr>
                <w:b/>
                <w:bCs/>
                <w:color w:val="000000"/>
                <w:sz w:val="20"/>
                <w:szCs w:val="20"/>
              </w:rPr>
              <w:t xml:space="preserve"> </w:t>
            </w:r>
            <w:proofErr w:type="spellStart"/>
            <w:r w:rsidRPr="00762494">
              <w:rPr>
                <w:b/>
                <w:bCs/>
                <w:color w:val="000000"/>
                <w:sz w:val="20"/>
                <w:szCs w:val="20"/>
              </w:rPr>
              <w:t>киреше</w:t>
            </w:r>
            <w:proofErr w:type="spellEnd"/>
            <w:r w:rsidRPr="00762494">
              <w:rPr>
                <w:b/>
                <w:bCs/>
                <w:color w:val="000000"/>
                <w:sz w:val="20"/>
                <w:szCs w:val="20"/>
                <w:lang w:val="ky-KG"/>
              </w:rPr>
              <w:t>лер</w:t>
            </w:r>
          </w:p>
        </w:tc>
        <w:tc>
          <w:tcPr>
            <w:tcW w:w="685" w:type="pct"/>
            <w:tcBorders>
              <w:top w:val="nil"/>
              <w:left w:val="nil"/>
              <w:bottom w:val="nil"/>
              <w:right w:val="nil"/>
            </w:tcBorders>
            <w:vAlign w:val="bottom"/>
            <w:hideMark/>
          </w:tcPr>
          <w:p w14:paraId="5F083455" w14:textId="77777777" w:rsidR="00762494" w:rsidRPr="00762494" w:rsidRDefault="00762494" w:rsidP="00762494">
            <w:pPr>
              <w:jc w:val="right"/>
              <w:rPr>
                <w:b/>
                <w:bCs/>
                <w:sz w:val="20"/>
                <w:szCs w:val="20"/>
              </w:rPr>
            </w:pPr>
            <w:r w:rsidRPr="00762494">
              <w:rPr>
                <w:b/>
                <w:bCs/>
                <w:sz w:val="20"/>
                <w:szCs w:val="20"/>
              </w:rPr>
              <w:t>112,8</w:t>
            </w:r>
          </w:p>
        </w:tc>
        <w:tc>
          <w:tcPr>
            <w:tcW w:w="631" w:type="pct"/>
            <w:tcBorders>
              <w:top w:val="nil"/>
              <w:left w:val="nil"/>
              <w:bottom w:val="nil"/>
              <w:right w:val="nil"/>
            </w:tcBorders>
            <w:vAlign w:val="bottom"/>
            <w:hideMark/>
          </w:tcPr>
          <w:p w14:paraId="58CC91CB" w14:textId="77777777" w:rsidR="00762494" w:rsidRPr="00762494" w:rsidRDefault="00762494" w:rsidP="00762494">
            <w:pPr>
              <w:jc w:val="right"/>
              <w:rPr>
                <w:b/>
                <w:bCs/>
                <w:sz w:val="20"/>
                <w:szCs w:val="20"/>
              </w:rPr>
            </w:pPr>
            <w:r w:rsidRPr="00762494">
              <w:rPr>
                <w:b/>
                <w:bCs/>
                <w:sz w:val="20"/>
                <w:szCs w:val="20"/>
              </w:rPr>
              <w:t>671,3</w:t>
            </w:r>
          </w:p>
        </w:tc>
        <w:tc>
          <w:tcPr>
            <w:tcW w:w="594" w:type="pct"/>
            <w:tcBorders>
              <w:top w:val="nil"/>
              <w:left w:val="nil"/>
              <w:bottom w:val="nil"/>
              <w:right w:val="nil"/>
            </w:tcBorders>
            <w:vAlign w:val="bottom"/>
            <w:hideMark/>
          </w:tcPr>
          <w:p w14:paraId="3B020EAF" w14:textId="77777777" w:rsidR="00762494" w:rsidRPr="00762494" w:rsidRDefault="00762494" w:rsidP="00762494">
            <w:pPr>
              <w:jc w:val="right"/>
              <w:rPr>
                <w:b/>
                <w:bCs/>
                <w:sz w:val="20"/>
                <w:szCs w:val="20"/>
              </w:rPr>
            </w:pPr>
            <w:r w:rsidRPr="00762494">
              <w:rPr>
                <w:b/>
                <w:bCs/>
                <w:sz w:val="20"/>
                <w:szCs w:val="20"/>
              </w:rPr>
              <w:t>0,3</w:t>
            </w:r>
          </w:p>
        </w:tc>
        <w:tc>
          <w:tcPr>
            <w:tcW w:w="683" w:type="pct"/>
            <w:tcBorders>
              <w:top w:val="nil"/>
              <w:left w:val="nil"/>
              <w:bottom w:val="nil"/>
              <w:right w:val="nil"/>
            </w:tcBorders>
            <w:vAlign w:val="bottom"/>
            <w:hideMark/>
          </w:tcPr>
          <w:p w14:paraId="58FA25AA" w14:textId="77777777" w:rsidR="00762494" w:rsidRPr="00762494" w:rsidRDefault="00762494" w:rsidP="00762494">
            <w:pPr>
              <w:jc w:val="right"/>
              <w:rPr>
                <w:b/>
                <w:bCs/>
                <w:sz w:val="20"/>
                <w:szCs w:val="20"/>
              </w:rPr>
            </w:pPr>
            <w:r w:rsidRPr="00762494">
              <w:rPr>
                <w:b/>
                <w:bCs/>
                <w:sz w:val="20"/>
                <w:szCs w:val="20"/>
              </w:rPr>
              <w:t>1,3</w:t>
            </w:r>
          </w:p>
        </w:tc>
      </w:tr>
      <w:tr w:rsidR="00762494" w:rsidRPr="00762494" w14:paraId="4D76CCB5" w14:textId="77777777" w:rsidTr="00ED5F92">
        <w:tc>
          <w:tcPr>
            <w:tcW w:w="2407" w:type="pct"/>
            <w:tcBorders>
              <w:top w:val="nil"/>
              <w:left w:val="nil"/>
              <w:bottom w:val="nil"/>
              <w:right w:val="nil"/>
            </w:tcBorders>
            <w:vAlign w:val="bottom"/>
          </w:tcPr>
          <w:p w14:paraId="5127A491" w14:textId="77777777" w:rsidR="00762494" w:rsidRPr="00762494" w:rsidRDefault="00762494" w:rsidP="00762494">
            <w:pPr>
              <w:rPr>
                <w:b/>
                <w:sz w:val="16"/>
                <w:szCs w:val="16"/>
              </w:rPr>
            </w:pPr>
          </w:p>
        </w:tc>
        <w:tc>
          <w:tcPr>
            <w:tcW w:w="685" w:type="pct"/>
            <w:tcBorders>
              <w:top w:val="nil"/>
              <w:left w:val="nil"/>
              <w:bottom w:val="nil"/>
              <w:right w:val="nil"/>
            </w:tcBorders>
            <w:vAlign w:val="bottom"/>
          </w:tcPr>
          <w:p w14:paraId="78E13087" w14:textId="77777777" w:rsidR="00762494" w:rsidRPr="00762494" w:rsidRDefault="00762494" w:rsidP="00762494">
            <w:pPr>
              <w:jc w:val="right"/>
              <w:rPr>
                <w:sz w:val="16"/>
                <w:szCs w:val="16"/>
              </w:rPr>
            </w:pPr>
          </w:p>
        </w:tc>
        <w:tc>
          <w:tcPr>
            <w:tcW w:w="631" w:type="pct"/>
            <w:tcBorders>
              <w:top w:val="nil"/>
              <w:left w:val="nil"/>
              <w:bottom w:val="nil"/>
              <w:right w:val="nil"/>
            </w:tcBorders>
            <w:vAlign w:val="bottom"/>
          </w:tcPr>
          <w:p w14:paraId="720FB3C9" w14:textId="77777777" w:rsidR="00762494" w:rsidRPr="00762494" w:rsidRDefault="00762494" w:rsidP="00762494">
            <w:pPr>
              <w:jc w:val="right"/>
              <w:rPr>
                <w:sz w:val="16"/>
                <w:szCs w:val="16"/>
              </w:rPr>
            </w:pPr>
          </w:p>
        </w:tc>
        <w:tc>
          <w:tcPr>
            <w:tcW w:w="594" w:type="pct"/>
            <w:tcBorders>
              <w:top w:val="nil"/>
              <w:left w:val="nil"/>
              <w:bottom w:val="nil"/>
              <w:right w:val="nil"/>
            </w:tcBorders>
            <w:vAlign w:val="bottom"/>
          </w:tcPr>
          <w:p w14:paraId="5F7112E4" w14:textId="77777777" w:rsidR="00762494" w:rsidRPr="00762494" w:rsidRDefault="00762494" w:rsidP="00762494">
            <w:pPr>
              <w:jc w:val="right"/>
              <w:rPr>
                <w:sz w:val="16"/>
                <w:szCs w:val="16"/>
              </w:rPr>
            </w:pPr>
          </w:p>
        </w:tc>
        <w:tc>
          <w:tcPr>
            <w:tcW w:w="683" w:type="pct"/>
            <w:tcBorders>
              <w:top w:val="nil"/>
              <w:left w:val="nil"/>
              <w:bottom w:val="nil"/>
              <w:right w:val="nil"/>
            </w:tcBorders>
            <w:vAlign w:val="bottom"/>
          </w:tcPr>
          <w:p w14:paraId="0FEE8BD3" w14:textId="77777777" w:rsidR="00762494" w:rsidRPr="00762494" w:rsidRDefault="00762494" w:rsidP="00762494">
            <w:pPr>
              <w:jc w:val="right"/>
              <w:rPr>
                <w:sz w:val="16"/>
                <w:szCs w:val="16"/>
              </w:rPr>
            </w:pPr>
          </w:p>
        </w:tc>
      </w:tr>
      <w:tr w:rsidR="00762494" w:rsidRPr="00762494" w14:paraId="5AB4FB6E" w14:textId="77777777" w:rsidTr="00ED5F92">
        <w:tc>
          <w:tcPr>
            <w:tcW w:w="2407" w:type="pct"/>
            <w:tcBorders>
              <w:top w:val="nil"/>
              <w:left w:val="nil"/>
              <w:bottom w:val="nil"/>
              <w:right w:val="nil"/>
            </w:tcBorders>
            <w:vAlign w:val="bottom"/>
            <w:hideMark/>
          </w:tcPr>
          <w:p w14:paraId="6198184A" w14:textId="77777777" w:rsidR="00762494" w:rsidRPr="00762494" w:rsidRDefault="00762494" w:rsidP="00762494">
            <w:pPr>
              <w:spacing w:before="30" w:after="30"/>
              <w:rPr>
                <w:b/>
                <w:sz w:val="20"/>
                <w:szCs w:val="20"/>
              </w:rPr>
            </w:pPr>
            <w:proofErr w:type="spellStart"/>
            <w:r w:rsidRPr="00762494">
              <w:rPr>
                <w:b/>
                <w:sz w:val="20"/>
                <w:szCs w:val="20"/>
              </w:rPr>
              <w:t>Чыгымдар</w:t>
            </w:r>
            <w:proofErr w:type="spellEnd"/>
          </w:p>
        </w:tc>
        <w:tc>
          <w:tcPr>
            <w:tcW w:w="685" w:type="pct"/>
            <w:tcBorders>
              <w:top w:val="nil"/>
              <w:left w:val="nil"/>
              <w:bottom w:val="nil"/>
              <w:right w:val="nil"/>
            </w:tcBorders>
            <w:vAlign w:val="bottom"/>
            <w:hideMark/>
          </w:tcPr>
          <w:p w14:paraId="22E8B53D" w14:textId="77777777" w:rsidR="00762494" w:rsidRPr="00762494" w:rsidRDefault="00762494" w:rsidP="00762494">
            <w:pPr>
              <w:jc w:val="right"/>
              <w:rPr>
                <w:b/>
                <w:bCs/>
                <w:sz w:val="20"/>
                <w:szCs w:val="20"/>
              </w:rPr>
            </w:pPr>
            <w:r w:rsidRPr="00762494">
              <w:rPr>
                <w:b/>
                <w:bCs/>
                <w:sz w:val="20"/>
                <w:szCs w:val="20"/>
              </w:rPr>
              <w:t>38 082,2</w:t>
            </w:r>
          </w:p>
        </w:tc>
        <w:tc>
          <w:tcPr>
            <w:tcW w:w="631" w:type="pct"/>
            <w:tcBorders>
              <w:top w:val="nil"/>
              <w:left w:val="nil"/>
              <w:bottom w:val="nil"/>
              <w:right w:val="nil"/>
            </w:tcBorders>
            <w:vAlign w:val="bottom"/>
            <w:hideMark/>
          </w:tcPr>
          <w:p w14:paraId="547D9D48" w14:textId="77777777" w:rsidR="00762494" w:rsidRPr="00762494" w:rsidRDefault="00762494" w:rsidP="00762494">
            <w:pPr>
              <w:jc w:val="right"/>
              <w:rPr>
                <w:b/>
                <w:bCs/>
                <w:sz w:val="20"/>
                <w:szCs w:val="20"/>
              </w:rPr>
            </w:pPr>
            <w:r w:rsidRPr="00762494">
              <w:rPr>
                <w:b/>
                <w:bCs/>
                <w:sz w:val="20"/>
                <w:szCs w:val="20"/>
              </w:rPr>
              <w:t>49 123,6</w:t>
            </w:r>
          </w:p>
        </w:tc>
        <w:tc>
          <w:tcPr>
            <w:tcW w:w="594" w:type="pct"/>
            <w:tcBorders>
              <w:top w:val="nil"/>
              <w:left w:val="nil"/>
              <w:bottom w:val="nil"/>
              <w:right w:val="nil"/>
            </w:tcBorders>
            <w:vAlign w:val="bottom"/>
            <w:hideMark/>
          </w:tcPr>
          <w:p w14:paraId="7207AEDE" w14:textId="77777777" w:rsidR="00762494" w:rsidRPr="00762494" w:rsidRDefault="00762494" w:rsidP="00762494">
            <w:pPr>
              <w:jc w:val="right"/>
              <w:rPr>
                <w:b/>
                <w:bCs/>
                <w:sz w:val="20"/>
                <w:szCs w:val="20"/>
              </w:rPr>
            </w:pPr>
            <w:r w:rsidRPr="00762494">
              <w:rPr>
                <w:b/>
                <w:bCs/>
                <w:sz w:val="20"/>
                <w:szCs w:val="20"/>
              </w:rPr>
              <w:t>100,0</w:t>
            </w:r>
          </w:p>
        </w:tc>
        <w:tc>
          <w:tcPr>
            <w:tcW w:w="683" w:type="pct"/>
            <w:tcBorders>
              <w:top w:val="nil"/>
              <w:left w:val="nil"/>
              <w:bottom w:val="nil"/>
              <w:right w:val="nil"/>
            </w:tcBorders>
            <w:vAlign w:val="bottom"/>
            <w:hideMark/>
          </w:tcPr>
          <w:p w14:paraId="2BCC6114" w14:textId="77777777" w:rsidR="00762494" w:rsidRPr="00762494" w:rsidRDefault="00762494" w:rsidP="00762494">
            <w:pPr>
              <w:jc w:val="right"/>
              <w:rPr>
                <w:b/>
                <w:bCs/>
                <w:sz w:val="20"/>
                <w:szCs w:val="20"/>
              </w:rPr>
            </w:pPr>
            <w:r w:rsidRPr="00762494">
              <w:rPr>
                <w:b/>
                <w:bCs/>
                <w:sz w:val="20"/>
                <w:szCs w:val="20"/>
              </w:rPr>
              <w:t>100,0</w:t>
            </w:r>
          </w:p>
        </w:tc>
      </w:tr>
      <w:tr w:rsidR="00762494" w:rsidRPr="00762494" w14:paraId="03F03A1A" w14:textId="77777777" w:rsidTr="00ED5F92">
        <w:tc>
          <w:tcPr>
            <w:tcW w:w="2407" w:type="pct"/>
            <w:tcBorders>
              <w:top w:val="nil"/>
              <w:left w:val="nil"/>
              <w:bottom w:val="nil"/>
              <w:right w:val="nil"/>
            </w:tcBorders>
            <w:vAlign w:val="bottom"/>
            <w:hideMark/>
          </w:tcPr>
          <w:p w14:paraId="6C1E8985" w14:textId="77777777" w:rsidR="00762494" w:rsidRPr="00762494" w:rsidRDefault="00762494" w:rsidP="00762494">
            <w:pPr>
              <w:spacing w:before="30" w:after="30"/>
              <w:ind w:left="114" w:hanging="57"/>
              <w:rPr>
                <w:color w:val="000000"/>
                <w:sz w:val="20"/>
                <w:szCs w:val="20"/>
              </w:rPr>
            </w:pPr>
            <w:proofErr w:type="spellStart"/>
            <w:r w:rsidRPr="00762494">
              <w:rPr>
                <w:b/>
                <w:bCs/>
                <w:color w:val="000000"/>
                <w:sz w:val="20"/>
                <w:szCs w:val="20"/>
              </w:rPr>
              <w:t>Операциялык</w:t>
            </w:r>
            <w:proofErr w:type="spellEnd"/>
            <w:r w:rsidRPr="00762494">
              <w:rPr>
                <w:b/>
                <w:bCs/>
                <w:color w:val="000000"/>
                <w:sz w:val="20"/>
                <w:szCs w:val="20"/>
              </w:rPr>
              <w:t xml:space="preserve"> </w:t>
            </w:r>
            <w:proofErr w:type="spellStart"/>
            <w:r w:rsidRPr="00762494">
              <w:rPr>
                <w:b/>
                <w:bCs/>
                <w:color w:val="000000"/>
                <w:sz w:val="20"/>
                <w:szCs w:val="20"/>
              </w:rPr>
              <w:t>ишмердикти</w:t>
            </w:r>
            <w:proofErr w:type="spellEnd"/>
            <w:r w:rsidRPr="00762494">
              <w:rPr>
                <w:b/>
                <w:bCs/>
                <w:color w:val="000000"/>
                <w:sz w:val="20"/>
                <w:szCs w:val="20"/>
              </w:rPr>
              <w:t xml:space="preserve"> </w:t>
            </w:r>
            <w:proofErr w:type="spellStart"/>
            <w:r w:rsidRPr="00762494">
              <w:rPr>
                <w:b/>
                <w:bCs/>
                <w:color w:val="000000"/>
                <w:sz w:val="20"/>
                <w:szCs w:val="20"/>
              </w:rPr>
              <w:t>жүргүзүүгө</w:t>
            </w:r>
            <w:proofErr w:type="spellEnd"/>
            <w:r w:rsidRPr="00762494">
              <w:rPr>
                <w:b/>
                <w:bCs/>
                <w:color w:val="000000"/>
                <w:sz w:val="20"/>
                <w:szCs w:val="20"/>
              </w:rPr>
              <w:br/>
            </w:r>
            <w:proofErr w:type="spellStart"/>
            <w:r w:rsidRPr="00762494">
              <w:rPr>
                <w:b/>
                <w:bCs/>
                <w:color w:val="000000"/>
                <w:sz w:val="20"/>
                <w:szCs w:val="20"/>
              </w:rPr>
              <w:t>кеткен</w:t>
            </w:r>
            <w:proofErr w:type="spellEnd"/>
            <w:r w:rsidRPr="00762494">
              <w:rPr>
                <w:b/>
                <w:bCs/>
                <w:color w:val="000000"/>
                <w:sz w:val="20"/>
                <w:szCs w:val="20"/>
              </w:rPr>
              <w:t xml:space="preserve"> </w:t>
            </w:r>
            <w:proofErr w:type="spellStart"/>
            <w:r w:rsidRPr="00762494">
              <w:rPr>
                <w:b/>
                <w:bCs/>
                <w:color w:val="000000"/>
                <w:sz w:val="20"/>
                <w:szCs w:val="20"/>
              </w:rPr>
              <w:t>чыгымдар</w:t>
            </w:r>
            <w:proofErr w:type="spellEnd"/>
            <w:r w:rsidRPr="00762494">
              <w:rPr>
                <w:color w:val="000000"/>
                <w:sz w:val="20"/>
                <w:szCs w:val="20"/>
              </w:rPr>
              <w:t xml:space="preserve"> </w:t>
            </w:r>
          </w:p>
        </w:tc>
        <w:tc>
          <w:tcPr>
            <w:tcW w:w="685" w:type="pct"/>
            <w:tcBorders>
              <w:top w:val="nil"/>
              <w:left w:val="nil"/>
              <w:bottom w:val="nil"/>
              <w:right w:val="nil"/>
            </w:tcBorders>
            <w:vAlign w:val="bottom"/>
            <w:hideMark/>
          </w:tcPr>
          <w:p w14:paraId="6A8E95FF" w14:textId="77777777" w:rsidR="00762494" w:rsidRPr="00762494" w:rsidRDefault="00762494" w:rsidP="00762494">
            <w:pPr>
              <w:jc w:val="right"/>
              <w:rPr>
                <w:b/>
                <w:bCs/>
                <w:sz w:val="20"/>
                <w:szCs w:val="20"/>
              </w:rPr>
            </w:pPr>
            <w:r w:rsidRPr="00762494">
              <w:rPr>
                <w:b/>
                <w:bCs/>
                <w:sz w:val="20"/>
                <w:szCs w:val="20"/>
              </w:rPr>
              <w:t>23 875,1</w:t>
            </w:r>
          </w:p>
        </w:tc>
        <w:tc>
          <w:tcPr>
            <w:tcW w:w="631" w:type="pct"/>
            <w:tcBorders>
              <w:top w:val="nil"/>
              <w:left w:val="nil"/>
              <w:bottom w:val="nil"/>
              <w:right w:val="nil"/>
            </w:tcBorders>
            <w:vAlign w:val="bottom"/>
            <w:hideMark/>
          </w:tcPr>
          <w:p w14:paraId="7B1D3A04" w14:textId="77777777" w:rsidR="00762494" w:rsidRPr="00762494" w:rsidRDefault="00762494" w:rsidP="00762494">
            <w:pPr>
              <w:jc w:val="right"/>
              <w:rPr>
                <w:b/>
                <w:bCs/>
                <w:sz w:val="20"/>
                <w:szCs w:val="20"/>
              </w:rPr>
            </w:pPr>
            <w:r w:rsidRPr="00762494">
              <w:rPr>
                <w:b/>
                <w:bCs/>
                <w:sz w:val="20"/>
                <w:szCs w:val="20"/>
              </w:rPr>
              <w:t>26 129,8</w:t>
            </w:r>
          </w:p>
        </w:tc>
        <w:tc>
          <w:tcPr>
            <w:tcW w:w="594" w:type="pct"/>
            <w:tcBorders>
              <w:top w:val="nil"/>
              <w:left w:val="nil"/>
              <w:bottom w:val="nil"/>
              <w:right w:val="nil"/>
            </w:tcBorders>
            <w:vAlign w:val="bottom"/>
            <w:hideMark/>
          </w:tcPr>
          <w:p w14:paraId="2B479840" w14:textId="77777777" w:rsidR="00762494" w:rsidRPr="00762494" w:rsidRDefault="00762494" w:rsidP="00762494">
            <w:pPr>
              <w:jc w:val="right"/>
              <w:rPr>
                <w:b/>
                <w:bCs/>
                <w:sz w:val="20"/>
                <w:szCs w:val="20"/>
              </w:rPr>
            </w:pPr>
            <w:r w:rsidRPr="00762494">
              <w:rPr>
                <w:b/>
                <w:bCs/>
                <w:sz w:val="20"/>
                <w:szCs w:val="20"/>
              </w:rPr>
              <w:t>62,7</w:t>
            </w:r>
          </w:p>
        </w:tc>
        <w:tc>
          <w:tcPr>
            <w:tcW w:w="683" w:type="pct"/>
            <w:tcBorders>
              <w:top w:val="nil"/>
              <w:left w:val="nil"/>
              <w:bottom w:val="nil"/>
              <w:right w:val="nil"/>
            </w:tcBorders>
            <w:vAlign w:val="bottom"/>
            <w:hideMark/>
          </w:tcPr>
          <w:p w14:paraId="74A89F32" w14:textId="77777777" w:rsidR="00762494" w:rsidRPr="00762494" w:rsidRDefault="00762494" w:rsidP="00762494">
            <w:pPr>
              <w:jc w:val="right"/>
              <w:rPr>
                <w:b/>
                <w:bCs/>
                <w:sz w:val="20"/>
                <w:szCs w:val="20"/>
              </w:rPr>
            </w:pPr>
            <w:r w:rsidRPr="00762494">
              <w:rPr>
                <w:b/>
                <w:bCs/>
                <w:sz w:val="20"/>
                <w:szCs w:val="20"/>
              </w:rPr>
              <w:t>53,2</w:t>
            </w:r>
          </w:p>
        </w:tc>
      </w:tr>
      <w:tr w:rsidR="00762494" w:rsidRPr="00762494" w14:paraId="0F2B9843" w14:textId="77777777" w:rsidTr="00ED5F92">
        <w:tc>
          <w:tcPr>
            <w:tcW w:w="2407" w:type="pct"/>
            <w:tcBorders>
              <w:top w:val="nil"/>
              <w:left w:val="nil"/>
              <w:bottom w:val="nil"/>
              <w:right w:val="nil"/>
            </w:tcBorders>
            <w:vAlign w:val="bottom"/>
            <w:hideMark/>
          </w:tcPr>
          <w:p w14:paraId="31F1B184" w14:textId="77777777" w:rsidR="00762494" w:rsidRPr="00762494" w:rsidRDefault="00762494" w:rsidP="00762494">
            <w:pPr>
              <w:spacing w:before="20"/>
              <w:ind w:left="170" w:hanging="57"/>
              <w:rPr>
                <w:color w:val="000000"/>
                <w:sz w:val="20"/>
                <w:szCs w:val="20"/>
                <w:lang w:val="ky-KG"/>
              </w:rPr>
            </w:pPr>
            <w:r w:rsidRPr="00762494">
              <w:rPr>
                <w:color w:val="000000"/>
                <w:sz w:val="20"/>
                <w:szCs w:val="20"/>
                <w:lang w:val="ky-KG"/>
              </w:rPr>
              <w:t>Жалпы багыттагы мамлекеттик кызматтар</w:t>
            </w:r>
          </w:p>
        </w:tc>
        <w:tc>
          <w:tcPr>
            <w:tcW w:w="685" w:type="pct"/>
            <w:tcBorders>
              <w:top w:val="nil"/>
              <w:left w:val="nil"/>
              <w:bottom w:val="nil"/>
              <w:right w:val="nil"/>
            </w:tcBorders>
            <w:vAlign w:val="bottom"/>
            <w:hideMark/>
          </w:tcPr>
          <w:p w14:paraId="2033E607" w14:textId="77777777" w:rsidR="00762494" w:rsidRPr="00762494" w:rsidRDefault="00762494" w:rsidP="00762494">
            <w:pPr>
              <w:jc w:val="right"/>
              <w:rPr>
                <w:sz w:val="20"/>
                <w:szCs w:val="20"/>
              </w:rPr>
            </w:pPr>
            <w:r w:rsidRPr="00762494">
              <w:rPr>
                <w:sz w:val="20"/>
                <w:szCs w:val="20"/>
              </w:rPr>
              <w:t>6 052,5</w:t>
            </w:r>
          </w:p>
        </w:tc>
        <w:tc>
          <w:tcPr>
            <w:tcW w:w="631" w:type="pct"/>
            <w:tcBorders>
              <w:top w:val="nil"/>
              <w:left w:val="nil"/>
              <w:bottom w:val="nil"/>
              <w:right w:val="nil"/>
            </w:tcBorders>
            <w:vAlign w:val="bottom"/>
            <w:hideMark/>
          </w:tcPr>
          <w:p w14:paraId="020C628E" w14:textId="77777777" w:rsidR="00762494" w:rsidRPr="00762494" w:rsidRDefault="00762494" w:rsidP="00762494">
            <w:pPr>
              <w:jc w:val="right"/>
              <w:rPr>
                <w:sz w:val="20"/>
                <w:szCs w:val="20"/>
              </w:rPr>
            </w:pPr>
            <w:r w:rsidRPr="00762494">
              <w:rPr>
                <w:sz w:val="20"/>
                <w:szCs w:val="20"/>
              </w:rPr>
              <w:t>5 433,8</w:t>
            </w:r>
          </w:p>
        </w:tc>
        <w:tc>
          <w:tcPr>
            <w:tcW w:w="594" w:type="pct"/>
            <w:tcBorders>
              <w:top w:val="nil"/>
              <w:left w:val="nil"/>
              <w:bottom w:val="nil"/>
              <w:right w:val="nil"/>
            </w:tcBorders>
            <w:vAlign w:val="bottom"/>
            <w:hideMark/>
          </w:tcPr>
          <w:p w14:paraId="302D840E" w14:textId="77777777" w:rsidR="00762494" w:rsidRPr="00762494" w:rsidRDefault="00762494" w:rsidP="00762494">
            <w:pPr>
              <w:jc w:val="right"/>
              <w:rPr>
                <w:sz w:val="20"/>
                <w:szCs w:val="20"/>
              </w:rPr>
            </w:pPr>
            <w:r w:rsidRPr="00762494">
              <w:rPr>
                <w:sz w:val="20"/>
                <w:szCs w:val="20"/>
              </w:rPr>
              <w:t>15,9</w:t>
            </w:r>
          </w:p>
        </w:tc>
        <w:tc>
          <w:tcPr>
            <w:tcW w:w="683" w:type="pct"/>
            <w:tcBorders>
              <w:top w:val="nil"/>
              <w:left w:val="nil"/>
              <w:bottom w:val="nil"/>
              <w:right w:val="nil"/>
            </w:tcBorders>
            <w:vAlign w:val="bottom"/>
            <w:hideMark/>
          </w:tcPr>
          <w:p w14:paraId="5D2FD5D8" w14:textId="77777777" w:rsidR="00762494" w:rsidRPr="00762494" w:rsidRDefault="00762494" w:rsidP="00762494">
            <w:pPr>
              <w:jc w:val="right"/>
              <w:rPr>
                <w:sz w:val="20"/>
                <w:szCs w:val="20"/>
              </w:rPr>
            </w:pPr>
            <w:r w:rsidRPr="00762494">
              <w:rPr>
                <w:sz w:val="20"/>
                <w:szCs w:val="20"/>
              </w:rPr>
              <w:t>11,1</w:t>
            </w:r>
          </w:p>
        </w:tc>
      </w:tr>
      <w:tr w:rsidR="00762494" w:rsidRPr="00762494" w14:paraId="728DAECC" w14:textId="77777777" w:rsidTr="00ED5F92">
        <w:tc>
          <w:tcPr>
            <w:tcW w:w="2407" w:type="pct"/>
            <w:tcBorders>
              <w:top w:val="nil"/>
              <w:left w:val="nil"/>
              <w:bottom w:val="nil"/>
              <w:right w:val="nil"/>
            </w:tcBorders>
            <w:vAlign w:val="bottom"/>
            <w:hideMark/>
          </w:tcPr>
          <w:p w14:paraId="167CFF2F" w14:textId="77777777" w:rsidR="00762494" w:rsidRPr="00762494" w:rsidRDefault="00762494" w:rsidP="00762494">
            <w:pPr>
              <w:spacing w:before="20"/>
              <w:ind w:left="170" w:hanging="57"/>
              <w:rPr>
                <w:color w:val="000000"/>
                <w:sz w:val="20"/>
                <w:szCs w:val="20"/>
              </w:rPr>
            </w:pPr>
            <w:proofErr w:type="spellStart"/>
            <w:r w:rsidRPr="00762494">
              <w:rPr>
                <w:color w:val="000000"/>
                <w:sz w:val="20"/>
                <w:szCs w:val="20"/>
              </w:rPr>
              <w:t>Коргоо</w:t>
            </w:r>
            <w:proofErr w:type="spellEnd"/>
            <w:r w:rsidRPr="00762494">
              <w:rPr>
                <w:color w:val="000000"/>
                <w:sz w:val="20"/>
                <w:szCs w:val="20"/>
              </w:rPr>
              <w:t xml:space="preserve">, </w:t>
            </w:r>
            <w:proofErr w:type="spellStart"/>
            <w:r w:rsidRPr="00762494">
              <w:rPr>
                <w:color w:val="000000"/>
                <w:sz w:val="20"/>
                <w:szCs w:val="20"/>
              </w:rPr>
              <w:t>коомдук</w:t>
            </w:r>
            <w:proofErr w:type="spellEnd"/>
            <w:r w:rsidRPr="00762494">
              <w:rPr>
                <w:color w:val="000000"/>
                <w:sz w:val="20"/>
                <w:szCs w:val="20"/>
              </w:rPr>
              <w:t xml:space="preserve"> </w:t>
            </w:r>
            <w:proofErr w:type="spellStart"/>
            <w:r w:rsidRPr="00762494">
              <w:rPr>
                <w:color w:val="000000"/>
                <w:sz w:val="20"/>
                <w:szCs w:val="20"/>
              </w:rPr>
              <w:t>тартип</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rPr>
              <w:t xml:space="preserve"> </w:t>
            </w:r>
            <w:proofErr w:type="spellStart"/>
            <w:r w:rsidRPr="00762494">
              <w:rPr>
                <w:color w:val="000000"/>
                <w:sz w:val="20"/>
                <w:szCs w:val="20"/>
              </w:rPr>
              <w:t>коопсуздук</w:t>
            </w:r>
            <w:proofErr w:type="spellEnd"/>
          </w:p>
        </w:tc>
        <w:tc>
          <w:tcPr>
            <w:tcW w:w="685" w:type="pct"/>
            <w:tcBorders>
              <w:top w:val="nil"/>
              <w:left w:val="nil"/>
              <w:bottom w:val="nil"/>
              <w:right w:val="nil"/>
            </w:tcBorders>
            <w:vAlign w:val="bottom"/>
            <w:hideMark/>
          </w:tcPr>
          <w:p w14:paraId="5456746E" w14:textId="77777777" w:rsidR="00762494" w:rsidRPr="00762494" w:rsidRDefault="00762494" w:rsidP="00762494">
            <w:pPr>
              <w:jc w:val="right"/>
              <w:rPr>
                <w:sz w:val="20"/>
                <w:szCs w:val="20"/>
              </w:rPr>
            </w:pPr>
            <w:r w:rsidRPr="00762494">
              <w:rPr>
                <w:sz w:val="20"/>
                <w:szCs w:val="20"/>
              </w:rPr>
              <w:t>78,9</w:t>
            </w:r>
          </w:p>
        </w:tc>
        <w:tc>
          <w:tcPr>
            <w:tcW w:w="631" w:type="pct"/>
            <w:tcBorders>
              <w:top w:val="nil"/>
              <w:left w:val="nil"/>
              <w:bottom w:val="nil"/>
              <w:right w:val="nil"/>
            </w:tcBorders>
            <w:vAlign w:val="bottom"/>
            <w:hideMark/>
          </w:tcPr>
          <w:p w14:paraId="13BD8F4F" w14:textId="77777777" w:rsidR="00762494" w:rsidRPr="00762494" w:rsidRDefault="00762494" w:rsidP="00762494">
            <w:pPr>
              <w:jc w:val="right"/>
              <w:rPr>
                <w:sz w:val="20"/>
                <w:szCs w:val="20"/>
              </w:rPr>
            </w:pPr>
            <w:r w:rsidRPr="00762494">
              <w:rPr>
                <w:sz w:val="20"/>
                <w:szCs w:val="20"/>
              </w:rPr>
              <w:t>73,2</w:t>
            </w:r>
          </w:p>
        </w:tc>
        <w:tc>
          <w:tcPr>
            <w:tcW w:w="594" w:type="pct"/>
            <w:tcBorders>
              <w:top w:val="nil"/>
              <w:left w:val="nil"/>
              <w:bottom w:val="nil"/>
              <w:right w:val="nil"/>
            </w:tcBorders>
            <w:vAlign w:val="bottom"/>
            <w:hideMark/>
          </w:tcPr>
          <w:p w14:paraId="6A2F7A07" w14:textId="77777777" w:rsidR="00762494" w:rsidRPr="00762494" w:rsidRDefault="00762494" w:rsidP="00762494">
            <w:pPr>
              <w:jc w:val="right"/>
              <w:rPr>
                <w:sz w:val="20"/>
                <w:szCs w:val="20"/>
              </w:rPr>
            </w:pPr>
            <w:r w:rsidRPr="00762494">
              <w:rPr>
                <w:sz w:val="20"/>
                <w:szCs w:val="20"/>
              </w:rPr>
              <w:t>0,2</w:t>
            </w:r>
          </w:p>
        </w:tc>
        <w:tc>
          <w:tcPr>
            <w:tcW w:w="683" w:type="pct"/>
            <w:tcBorders>
              <w:top w:val="nil"/>
              <w:left w:val="nil"/>
              <w:bottom w:val="nil"/>
              <w:right w:val="nil"/>
            </w:tcBorders>
            <w:vAlign w:val="bottom"/>
            <w:hideMark/>
          </w:tcPr>
          <w:p w14:paraId="3A693E74" w14:textId="77777777" w:rsidR="00762494" w:rsidRPr="00762494" w:rsidRDefault="00762494" w:rsidP="00762494">
            <w:pPr>
              <w:jc w:val="right"/>
              <w:rPr>
                <w:sz w:val="20"/>
                <w:szCs w:val="20"/>
              </w:rPr>
            </w:pPr>
            <w:r w:rsidRPr="00762494">
              <w:rPr>
                <w:sz w:val="20"/>
                <w:szCs w:val="20"/>
              </w:rPr>
              <w:t>0,1</w:t>
            </w:r>
          </w:p>
        </w:tc>
      </w:tr>
      <w:tr w:rsidR="00762494" w:rsidRPr="00762494" w14:paraId="4D2F70F4" w14:textId="77777777" w:rsidTr="00ED5F92">
        <w:tc>
          <w:tcPr>
            <w:tcW w:w="2407" w:type="pct"/>
            <w:tcBorders>
              <w:top w:val="nil"/>
              <w:left w:val="nil"/>
              <w:bottom w:val="nil"/>
              <w:right w:val="nil"/>
            </w:tcBorders>
            <w:vAlign w:val="bottom"/>
            <w:hideMark/>
          </w:tcPr>
          <w:p w14:paraId="4077ACF7" w14:textId="77777777" w:rsidR="00762494" w:rsidRPr="00762494" w:rsidRDefault="00762494" w:rsidP="00762494">
            <w:pPr>
              <w:spacing w:before="20"/>
              <w:ind w:left="170" w:hanging="57"/>
              <w:rPr>
                <w:color w:val="000000"/>
                <w:sz w:val="20"/>
                <w:szCs w:val="20"/>
                <w:lang w:val="ky-KG"/>
              </w:rPr>
            </w:pPr>
            <w:proofErr w:type="spellStart"/>
            <w:r w:rsidRPr="00762494">
              <w:rPr>
                <w:color w:val="000000"/>
                <w:sz w:val="20"/>
                <w:szCs w:val="20"/>
              </w:rPr>
              <w:t>Экономикалык</w:t>
            </w:r>
            <w:proofErr w:type="spellEnd"/>
            <w:r w:rsidRPr="00762494">
              <w:rPr>
                <w:color w:val="000000"/>
                <w:sz w:val="20"/>
                <w:szCs w:val="20"/>
              </w:rPr>
              <w:t xml:space="preserve"> </w:t>
            </w:r>
            <w:proofErr w:type="spellStart"/>
            <w:r w:rsidRPr="00762494">
              <w:rPr>
                <w:color w:val="000000"/>
                <w:sz w:val="20"/>
                <w:szCs w:val="20"/>
              </w:rPr>
              <w:t>ишмердик</w:t>
            </w:r>
            <w:proofErr w:type="spellEnd"/>
            <w:r w:rsidRPr="00762494">
              <w:rPr>
                <w:color w:val="000000"/>
                <w:sz w:val="20"/>
                <w:szCs w:val="20"/>
                <w:lang w:val="ky-KG"/>
              </w:rPr>
              <w:t xml:space="preserve"> менен</w:t>
            </w:r>
            <w:r w:rsidRPr="00762494">
              <w:rPr>
                <w:color w:val="000000"/>
                <w:sz w:val="20"/>
                <w:szCs w:val="20"/>
              </w:rPr>
              <w:t xml:space="preserve"> </w:t>
            </w:r>
            <w:proofErr w:type="spellStart"/>
            <w:r w:rsidRPr="00762494">
              <w:rPr>
                <w:color w:val="000000"/>
                <w:sz w:val="20"/>
                <w:szCs w:val="20"/>
              </w:rPr>
              <w:t>байланыш</w:t>
            </w:r>
            <w:proofErr w:type="spellEnd"/>
            <w:r w:rsidRPr="00762494">
              <w:rPr>
                <w:color w:val="000000"/>
                <w:sz w:val="20"/>
                <w:szCs w:val="20"/>
                <w:lang w:val="ky-KG"/>
              </w:rPr>
              <w:t xml:space="preserve">кан </w:t>
            </w:r>
            <w:proofErr w:type="spellStart"/>
            <w:r w:rsidRPr="00762494">
              <w:rPr>
                <w:color w:val="000000"/>
                <w:sz w:val="20"/>
                <w:szCs w:val="20"/>
              </w:rPr>
              <w:t>мамлекеттик</w:t>
            </w:r>
            <w:proofErr w:type="spellEnd"/>
            <w:r w:rsidRPr="00762494">
              <w:rPr>
                <w:color w:val="000000"/>
                <w:sz w:val="20"/>
                <w:szCs w:val="20"/>
              </w:rPr>
              <w:t xml:space="preserve"> </w:t>
            </w:r>
            <w:r w:rsidRPr="00762494">
              <w:rPr>
                <w:sz w:val="20"/>
                <w:szCs w:val="20"/>
                <w:lang w:val="ky-KG"/>
              </w:rPr>
              <w:t xml:space="preserve">кызмат </w:t>
            </w:r>
            <w:proofErr w:type="spellStart"/>
            <w:r w:rsidRPr="00762494">
              <w:rPr>
                <w:color w:val="000000"/>
                <w:sz w:val="20"/>
                <w:szCs w:val="20"/>
              </w:rPr>
              <w:t>көрсөтүүлөр</w:t>
            </w:r>
            <w:proofErr w:type="spellEnd"/>
          </w:p>
        </w:tc>
        <w:tc>
          <w:tcPr>
            <w:tcW w:w="685" w:type="pct"/>
            <w:tcBorders>
              <w:top w:val="nil"/>
              <w:left w:val="nil"/>
              <w:bottom w:val="nil"/>
              <w:right w:val="nil"/>
            </w:tcBorders>
            <w:vAlign w:val="bottom"/>
            <w:hideMark/>
          </w:tcPr>
          <w:p w14:paraId="4A334616" w14:textId="77777777" w:rsidR="00762494" w:rsidRPr="00762494" w:rsidRDefault="00762494" w:rsidP="00762494">
            <w:pPr>
              <w:jc w:val="right"/>
              <w:rPr>
                <w:sz w:val="20"/>
                <w:szCs w:val="20"/>
              </w:rPr>
            </w:pPr>
            <w:r w:rsidRPr="00762494">
              <w:rPr>
                <w:sz w:val="20"/>
                <w:szCs w:val="20"/>
              </w:rPr>
              <w:t>1 286,1</w:t>
            </w:r>
          </w:p>
        </w:tc>
        <w:tc>
          <w:tcPr>
            <w:tcW w:w="631" w:type="pct"/>
            <w:tcBorders>
              <w:top w:val="nil"/>
              <w:left w:val="nil"/>
              <w:bottom w:val="nil"/>
              <w:right w:val="nil"/>
            </w:tcBorders>
            <w:vAlign w:val="bottom"/>
            <w:hideMark/>
          </w:tcPr>
          <w:p w14:paraId="2C14A956" w14:textId="77777777" w:rsidR="00762494" w:rsidRPr="00762494" w:rsidRDefault="00762494" w:rsidP="00762494">
            <w:pPr>
              <w:jc w:val="right"/>
              <w:rPr>
                <w:sz w:val="20"/>
                <w:szCs w:val="20"/>
              </w:rPr>
            </w:pPr>
            <w:r w:rsidRPr="00762494">
              <w:rPr>
                <w:sz w:val="20"/>
                <w:szCs w:val="20"/>
              </w:rPr>
              <w:t>1 259,1</w:t>
            </w:r>
          </w:p>
        </w:tc>
        <w:tc>
          <w:tcPr>
            <w:tcW w:w="594" w:type="pct"/>
            <w:tcBorders>
              <w:top w:val="nil"/>
              <w:left w:val="nil"/>
              <w:bottom w:val="nil"/>
              <w:right w:val="nil"/>
            </w:tcBorders>
            <w:vAlign w:val="bottom"/>
            <w:hideMark/>
          </w:tcPr>
          <w:p w14:paraId="2FB11EEF" w14:textId="77777777" w:rsidR="00762494" w:rsidRPr="00762494" w:rsidRDefault="00762494" w:rsidP="00762494">
            <w:pPr>
              <w:jc w:val="right"/>
              <w:rPr>
                <w:sz w:val="20"/>
                <w:szCs w:val="20"/>
              </w:rPr>
            </w:pPr>
            <w:r w:rsidRPr="00762494">
              <w:rPr>
                <w:sz w:val="20"/>
                <w:szCs w:val="20"/>
              </w:rPr>
              <w:t>3,4</w:t>
            </w:r>
          </w:p>
        </w:tc>
        <w:tc>
          <w:tcPr>
            <w:tcW w:w="683" w:type="pct"/>
            <w:tcBorders>
              <w:top w:val="nil"/>
              <w:left w:val="nil"/>
              <w:bottom w:val="nil"/>
              <w:right w:val="nil"/>
            </w:tcBorders>
            <w:vAlign w:val="bottom"/>
            <w:hideMark/>
          </w:tcPr>
          <w:p w14:paraId="38FC96BC" w14:textId="77777777" w:rsidR="00762494" w:rsidRPr="00762494" w:rsidRDefault="00762494" w:rsidP="00762494">
            <w:pPr>
              <w:jc w:val="right"/>
              <w:rPr>
                <w:sz w:val="20"/>
                <w:szCs w:val="20"/>
              </w:rPr>
            </w:pPr>
            <w:r w:rsidRPr="00762494">
              <w:rPr>
                <w:sz w:val="20"/>
                <w:szCs w:val="20"/>
              </w:rPr>
              <w:t>2,6</w:t>
            </w:r>
          </w:p>
        </w:tc>
      </w:tr>
      <w:tr w:rsidR="00762494" w:rsidRPr="00762494" w14:paraId="46423846" w14:textId="77777777" w:rsidTr="00ED5F92">
        <w:tc>
          <w:tcPr>
            <w:tcW w:w="2407" w:type="pct"/>
            <w:tcBorders>
              <w:top w:val="nil"/>
              <w:left w:val="nil"/>
              <w:bottom w:val="nil"/>
              <w:right w:val="nil"/>
            </w:tcBorders>
            <w:vAlign w:val="bottom"/>
            <w:hideMark/>
          </w:tcPr>
          <w:p w14:paraId="300D257F" w14:textId="77777777" w:rsidR="00762494" w:rsidRPr="00762494" w:rsidRDefault="00762494" w:rsidP="00762494">
            <w:pPr>
              <w:spacing w:before="20"/>
              <w:ind w:left="170" w:hanging="57"/>
              <w:rPr>
                <w:color w:val="000000"/>
                <w:sz w:val="20"/>
                <w:szCs w:val="20"/>
              </w:rPr>
            </w:pPr>
            <w:proofErr w:type="spellStart"/>
            <w:r w:rsidRPr="00762494">
              <w:rPr>
                <w:color w:val="000000"/>
                <w:sz w:val="20"/>
                <w:szCs w:val="20"/>
              </w:rPr>
              <w:t>Турак</w:t>
            </w:r>
            <w:proofErr w:type="spellEnd"/>
            <w:r w:rsidRPr="00762494">
              <w:rPr>
                <w:color w:val="000000"/>
                <w:sz w:val="20"/>
                <w:szCs w:val="20"/>
              </w:rPr>
              <w:t xml:space="preserve"> </w:t>
            </w:r>
            <w:proofErr w:type="spellStart"/>
            <w:r w:rsidRPr="00762494">
              <w:rPr>
                <w:color w:val="000000"/>
                <w:sz w:val="20"/>
                <w:szCs w:val="20"/>
              </w:rPr>
              <w:t>жай</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rPr>
              <w:t xml:space="preserve"> </w:t>
            </w:r>
            <w:proofErr w:type="spellStart"/>
            <w:r w:rsidRPr="00762494">
              <w:rPr>
                <w:color w:val="000000"/>
                <w:sz w:val="20"/>
                <w:szCs w:val="20"/>
              </w:rPr>
              <w:t>коммуналдык</w:t>
            </w:r>
            <w:proofErr w:type="spellEnd"/>
            <w:r w:rsidRPr="00762494">
              <w:rPr>
                <w:color w:val="000000"/>
                <w:sz w:val="20"/>
                <w:szCs w:val="20"/>
              </w:rPr>
              <w:t xml:space="preserve"> </w:t>
            </w:r>
            <w:r w:rsidRPr="00762494">
              <w:rPr>
                <w:sz w:val="20"/>
                <w:szCs w:val="20"/>
                <w:lang w:val="ky-KG"/>
              </w:rPr>
              <w:t>кызмат к</w:t>
            </w:r>
            <w:r w:rsidRPr="00762494">
              <w:rPr>
                <w:color w:val="000000"/>
                <w:sz w:val="20"/>
                <w:szCs w:val="20"/>
              </w:rPr>
              <w:t>ө</w:t>
            </w:r>
            <w:r w:rsidRPr="00762494">
              <w:rPr>
                <w:sz w:val="20"/>
                <w:szCs w:val="20"/>
                <w:lang w:val="ky-KG"/>
              </w:rPr>
              <w:t>рс</w:t>
            </w:r>
            <w:r w:rsidRPr="00762494">
              <w:rPr>
                <w:color w:val="000000"/>
                <w:sz w:val="20"/>
                <w:szCs w:val="20"/>
              </w:rPr>
              <w:t>ө</w:t>
            </w:r>
            <w:r w:rsidRPr="00762494">
              <w:rPr>
                <w:sz w:val="20"/>
                <w:szCs w:val="20"/>
                <w:lang w:val="ky-KG"/>
              </w:rPr>
              <w:t>түү</w:t>
            </w:r>
            <w:proofErr w:type="spellStart"/>
            <w:r w:rsidRPr="00762494">
              <w:rPr>
                <w:sz w:val="20"/>
                <w:szCs w:val="20"/>
              </w:rPr>
              <w:t>л</w:t>
            </w:r>
            <w:r w:rsidRPr="00762494">
              <w:rPr>
                <w:color w:val="000000"/>
                <w:sz w:val="20"/>
                <w:szCs w:val="20"/>
              </w:rPr>
              <w:t>ө</w:t>
            </w:r>
            <w:r w:rsidRPr="00762494">
              <w:rPr>
                <w:sz w:val="20"/>
                <w:szCs w:val="20"/>
              </w:rPr>
              <w:t>р</w:t>
            </w:r>
            <w:proofErr w:type="spellEnd"/>
          </w:p>
        </w:tc>
        <w:tc>
          <w:tcPr>
            <w:tcW w:w="685" w:type="pct"/>
            <w:tcBorders>
              <w:top w:val="nil"/>
              <w:left w:val="nil"/>
              <w:bottom w:val="nil"/>
              <w:right w:val="nil"/>
            </w:tcBorders>
            <w:vAlign w:val="bottom"/>
            <w:hideMark/>
          </w:tcPr>
          <w:p w14:paraId="03643F59" w14:textId="77777777" w:rsidR="00762494" w:rsidRPr="00762494" w:rsidRDefault="00762494" w:rsidP="00762494">
            <w:pPr>
              <w:jc w:val="right"/>
              <w:rPr>
                <w:sz w:val="20"/>
                <w:szCs w:val="20"/>
              </w:rPr>
            </w:pPr>
            <w:r w:rsidRPr="00762494">
              <w:rPr>
                <w:sz w:val="20"/>
                <w:szCs w:val="20"/>
              </w:rPr>
              <w:t>5 538,0</w:t>
            </w:r>
          </w:p>
        </w:tc>
        <w:tc>
          <w:tcPr>
            <w:tcW w:w="631" w:type="pct"/>
            <w:tcBorders>
              <w:top w:val="nil"/>
              <w:left w:val="nil"/>
              <w:bottom w:val="nil"/>
              <w:right w:val="nil"/>
            </w:tcBorders>
            <w:vAlign w:val="bottom"/>
            <w:hideMark/>
          </w:tcPr>
          <w:p w14:paraId="37DEF460" w14:textId="77777777" w:rsidR="00762494" w:rsidRPr="00762494" w:rsidRDefault="00762494" w:rsidP="00762494">
            <w:pPr>
              <w:jc w:val="right"/>
              <w:rPr>
                <w:sz w:val="20"/>
                <w:szCs w:val="20"/>
              </w:rPr>
            </w:pPr>
            <w:r w:rsidRPr="00762494">
              <w:rPr>
                <w:sz w:val="20"/>
                <w:szCs w:val="20"/>
              </w:rPr>
              <w:t>7 749,7</w:t>
            </w:r>
          </w:p>
        </w:tc>
        <w:tc>
          <w:tcPr>
            <w:tcW w:w="594" w:type="pct"/>
            <w:tcBorders>
              <w:top w:val="nil"/>
              <w:left w:val="nil"/>
              <w:bottom w:val="nil"/>
              <w:right w:val="nil"/>
            </w:tcBorders>
            <w:vAlign w:val="bottom"/>
            <w:hideMark/>
          </w:tcPr>
          <w:p w14:paraId="7F51E5CE" w14:textId="77777777" w:rsidR="00762494" w:rsidRPr="00762494" w:rsidRDefault="00762494" w:rsidP="00762494">
            <w:pPr>
              <w:jc w:val="right"/>
              <w:rPr>
                <w:sz w:val="20"/>
                <w:szCs w:val="20"/>
              </w:rPr>
            </w:pPr>
            <w:r w:rsidRPr="00762494">
              <w:rPr>
                <w:sz w:val="20"/>
                <w:szCs w:val="20"/>
              </w:rPr>
              <w:t>14,5</w:t>
            </w:r>
          </w:p>
        </w:tc>
        <w:tc>
          <w:tcPr>
            <w:tcW w:w="683" w:type="pct"/>
            <w:tcBorders>
              <w:top w:val="nil"/>
              <w:left w:val="nil"/>
              <w:bottom w:val="nil"/>
              <w:right w:val="nil"/>
            </w:tcBorders>
            <w:vAlign w:val="bottom"/>
            <w:hideMark/>
          </w:tcPr>
          <w:p w14:paraId="03EA155D" w14:textId="77777777" w:rsidR="00762494" w:rsidRPr="00762494" w:rsidRDefault="00762494" w:rsidP="00762494">
            <w:pPr>
              <w:jc w:val="right"/>
              <w:rPr>
                <w:sz w:val="20"/>
                <w:szCs w:val="20"/>
              </w:rPr>
            </w:pPr>
            <w:r w:rsidRPr="00762494">
              <w:rPr>
                <w:sz w:val="20"/>
                <w:szCs w:val="20"/>
              </w:rPr>
              <w:t>15,8</w:t>
            </w:r>
          </w:p>
        </w:tc>
      </w:tr>
      <w:tr w:rsidR="00762494" w:rsidRPr="00762494" w14:paraId="50E55A5A" w14:textId="77777777" w:rsidTr="00ED5F92">
        <w:tc>
          <w:tcPr>
            <w:tcW w:w="2407" w:type="pct"/>
            <w:tcBorders>
              <w:top w:val="nil"/>
              <w:left w:val="nil"/>
              <w:bottom w:val="nil"/>
              <w:right w:val="nil"/>
            </w:tcBorders>
            <w:vAlign w:val="bottom"/>
            <w:hideMark/>
          </w:tcPr>
          <w:p w14:paraId="7575A4B3" w14:textId="77777777" w:rsidR="00762494" w:rsidRPr="00762494" w:rsidRDefault="00762494" w:rsidP="00762494">
            <w:pPr>
              <w:spacing w:before="20"/>
              <w:ind w:left="170" w:hanging="57"/>
              <w:rPr>
                <w:color w:val="000000"/>
                <w:sz w:val="20"/>
                <w:szCs w:val="20"/>
              </w:rPr>
            </w:pPr>
            <w:proofErr w:type="spellStart"/>
            <w:r w:rsidRPr="00762494">
              <w:rPr>
                <w:color w:val="000000"/>
                <w:sz w:val="20"/>
                <w:szCs w:val="20"/>
              </w:rPr>
              <w:t>Саламаттыкты</w:t>
            </w:r>
            <w:proofErr w:type="spellEnd"/>
            <w:r w:rsidRPr="00762494">
              <w:rPr>
                <w:color w:val="000000"/>
                <w:sz w:val="20"/>
                <w:szCs w:val="20"/>
              </w:rPr>
              <w:t xml:space="preserve"> </w:t>
            </w:r>
            <w:proofErr w:type="spellStart"/>
            <w:r w:rsidRPr="00762494">
              <w:rPr>
                <w:color w:val="000000"/>
                <w:sz w:val="20"/>
                <w:szCs w:val="20"/>
              </w:rPr>
              <w:t>сактоо</w:t>
            </w:r>
            <w:proofErr w:type="spellEnd"/>
          </w:p>
        </w:tc>
        <w:tc>
          <w:tcPr>
            <w:tcW w:w="685" w:type="pct"/>
            <w:tcBorders>
              <w:top w:val="nil"/>
              <w:left w:val="nil"/>
              <w:bottom w:val="nil"/>
              <w:right w:val="nil"/>
            </w:tcBorders>
            <w:vAlign w:val="bottom"/>
            <w:hideMark/>
          </w:tcPr>
          <w:p w14:paraId="3D3C6DF9" w14:textId="77777777" w:rsidR="00762494" w:rsidRPr="00762494" w:rsidRDefault="00762494" w:rsidP="00762494">
            <w:pPr>
              <w:jc w:val="right"/>
              <w:rPr>
                <w:sz w:val="20"/>
                <w:szCs w:val="20"/>
              </w:rPr>
            </w:pPr>
            <w:r w:rsidRPr="00762494">
              <w:rPr>
                <w:sz w:val="20"/>
                <w:szCs w:val="20"/>
              </w:rPr>
              <w:t>226,5</w:t>
            </w:r>
          </w:p>
        </w:tc>
        <w:tc>
          <w:tcPr>
            <w:tcW w:w="631" w:type="pct"/>
            <w:tcBorders>
              <w:top w:val="nil"/>
              <w:left w:val="nil"/>
              <w:bottom w:val="nil"/>
              <w:right w:val="nil"/>
            </w:tcBorders>
            <w:vAlign w:val="bottom"/>
            <w:hideMark/>
          </w:tcPr>
          <w:p w14:paraId="5253C88A" w14:textId="77777777" w:rsidR="00762494" w:rsidRPr="00762494" w:rsidRDefault="00762494" w:rsidP="00762494">
            <w:pPr>
              <w:jc w:val="right"/>
              <w:rPr>
                <w:sz w:val="20"/>
                <w:szCs w:val="20"/>
              </w:rPr>
            </w:pPr>
            <w:r w:rsidRPr="00762494">
              <w:rPr>
                <w:sz w:val="20"/>
                <w:szCs w:val="20"/>
              </w:rPr>
              <w:t>48,5</w:t>
            </w:r>
          </w:p>
        </w:tc>
        <w:tc>
          <w:tcPr>
            <w:tcW w:w="594" w:type="pct"/>
            <w:tcBorders>
              <w:top w:val="nil"/>
              <w:left w:val="nil"/>
              <w:bottom w:val="nil"/>
              <w:right w:val="nil"/>
            </w:tcBorders>
            <w:vAlign w:val="bottom"/>
            <w:hideMark/>
          </w:tcPr>
          <w:p w14:paraId="7341433A" w14:textId="77777777" w:rsidR="00762494" w:rsidRPr="00762494" w:rsidRDefault="00762494" w:rsidP="00762494">
            <w:pPr>
              <w:jc w:val="right"/>
              <w:rPr>
                <w:sz w:val="20"/>
                <w:szCs w:val="20"/>
              </w:rPr>
            </w:pPr>
            <w:r w:rsidRPr="00762494">
              <w:rPr>
                <w:sz w:val="20"/>
                <w:szCs w:val="20"/>
              </w:rPr>
              <w:t>0,6</w:t>
            </w:r>
          </w:p>
        </w:tc>
        <w:tc>
          <w:tcPr>
            <w:tcW w:w="683" w:type="pct"/>
            <w:tcBorders>
              <w:top w:val="nil"/>
              <w:left w:val="nil"/>
              <w:bottom w:val="nil"/>
              <w:right w:val="nil"/>
            </w:tcBorders>
            <w:vAlign w:val="bottom"/>
            <w:hideMark/>
          </w:tcPr>
          <w:p w14:paraId="29BCF3E5" w14:textId="77777777" w:rsidR="00762494" w:rsidRPr="00762494" w:rsidRDefault="00762494" w:rsidP="00762494">
            <w:pPr>
              <w:jc w:val="right"/>
              <w:rPr>
                <w:sz w:val="20"/>
                <w:szCs w:val="20"/>
              </w:rPr>
            </w:pPr>
            <w:r w:rsidRPr="00762494">
              <w:rPr>
                <w:sz w:val="20"/>
                <w:szCs w:val="20"/>
              </w:rPr>
              <w:t>0,1</w:t>
            </w:r>
          </w:p>
        </w:tc>
      </w:tr>
      <w:tr w:rsidR="00762494" w:rsidRPr="00762494" w14:paraId="2F6F5A17" w14:textId="77777777" w:rsidTr="00ED5F92">
        <w:trPr>
          <w:trHeight w:val="184"/>
        </w:trPr>
        <w:tc>
          <w:tcPr>
            <w:tcW w:w="2407" w:type="pct"/>
            <w:tcBorders>
              <w:top w:val="nil"/>
              <w:left w:val="nil"/>
              <w:bottom w:val="nil"/>
              <w:right w:val="nil"/>
            </w:tcBorders>
            <w:vAlign w:val="bottom"/>
            <w:hideMark/>
          </w:tcPr>
          <w:p w14:paraId="09C81773" w14:textId="77777777" w:rsidR="00762494" w:rsidRPr="00762494" w:rsidRDefault="00762494" w:rsidP="00762494">
            <w:pPr>
              <w:spacing w:before="20"/>
              <w:ind w:left="170" w:hanging="57"/>
              <w:rPr>
                <w:color w:val="000000"/>
                <w:sz w:val="20"/>
                <w:szCs w:val="20"/>
              </w:rPr>
            </w:pPr>
            <w:r w:rsidRPr="00762494">
              <w:rPr>
                <w:color w:val="000000"/>
                <w:sz w:val="20"/>
                <w:szCs w:val="20"/>
              </w:rPr>
              <w:t xml:space="preserve">Эс </w:t>
            </w:r>
            <w:proofErr w:type="spellStart"/>
            <w:r w:rsidRPr="00762494">
              <w:rPr>
                <w:color w:val="000000"/>
                <w:sz w:val="20"/>
                <w:szCs w:val="20"/>
              </w:rPr>
              <w:t>алуу</w:t>
            </w:r>
            <w:proofErr w:type="spellEnd"/>
            <w:r w:rsidRPr="00762494">
              <w:rPr>
                <w:color w:val="000000"/>
                <w:sz w:val="20"/>
                <w:szCs w:val="20"/>
              </w:rPr>
              <w:t xml:space="preserve">, </w:t>
            </w:r>
            <w:proofErr w:type="spellStart"/>
            <w:r w:rsidRPr="00762494">
              <w:rPr>
                <w:color w:val="000000"/>
                <w:sz w:val="20"/>
                <w:szCs w:val="20"/>
              </w:rPr>
              <w:t>маданият</w:t>
            </w:r>
            <w:proofErr w:type="spellEnd"/>
            <w:r w:rsidRPr="00762494">
              <w:rPr>
                <w:color w:val="000000"/>
                <w:sz w:val="20"/>
                <w:szCs w:val="20"/>
              </w:rPr>
              <w:t xml:space="preserve"> </w:t>
            </w:r>
            <w:proofErr w:type="spellStart"/>
            <w:r w:rsidRPr="00762494">
              <w:rPr>
                <w:color w:val="000000"/>
                <w:sz w:val="20"/>
                <w:szCs w:val="20"/>
              </w:rPr>
              <w:t>жана</w:t>
            </w:r>
            <w:proofErr w:type="spellEnd"/>
            <w:r w:rsidRPr="00762494">
              <w:rPr>
                <w:color w:val="000000"/>
                <w:sz w:val="20"/>
                <w:szCs w:val="20"/>
              </w:rPr>
              <w:t xml:space="preserve"> дин</w:t>
            </w:r>
          </w:p>
        </w:tc>
        <w:tc>
          <w:tcPr>
            <w:tcW w:w="685" w:type="pct"/>
            <w:tcBorders>
              <w:top w:val="nil"/>
              <w:left w:val="nil"/>
              <w:bottom w:val="nil"/>
              <w:right w:val="nil"/>
            </w:tcBorders>
            <w:vAlign w:val="bottom"/>
            <w:hideMark/>
          </w:tcPr>
          <w:p w14:paraId="5C3847B4" w14:textId="77777777" w:rsidR="00762494" w:rsidRPr="00762494" w:rsidRDefault="00762494" w:rsidP="00762494">
            <w:pPr>
              <w:jc w:val="right"/>
              <w:rPr>
                <w:sz w:val="20"/>
                <w:szCs w:val="20"/>
              </w:rPr>
            </w:pPr>
            <w:r w:rsidRPr="00762494">
              <w:rPr>
                <w:sz w:val="20"/>
                <w:szCs w:val="20"/>
              </w:rPr>
              <w:t>1 648,3</w:t>
            </w:r>
          </w:p>
        </w:tc>
        <w:tc>
          <w:tcPr>
            <w:tcW w:w="631" w:type="pct"/>
            <w:tcBorders>
              <w:top w:val="nil"/>
              <w:left w:val="nil"/>
              <w:bottom w:val="nil"/>
              <w:right w:val="nil"/>
            </w:tcBorders>
            <w:vAlign w:val="bottom"/>
            <w:hideMark/>
          </w:tcPr>
          <w:p w14:paraId="7623B5AE" w14:textId="77777777" w:rsidR="00762494" w:rsidRPr="00762494" w:rsidRDefault="00762494" w:rsidP="00762494">
            <w:pPr>
              <w:jc w:val="right"/>
              <w:rPr>
                <w:sz w:val="20"/>
                <w:szCs w:val="20"/>
              </w:rPr>
            </w:pPr>
            <w:r w:rsidRPr="00762494">
              <w:rPr>
                <w:sz w:val="20"/>
                <w:szCs w:val="20"/>
              </w:rPr>
              <w:t>1 773,9</w:t>
            </w:r>
          </w:p>
        </w:tc>
        <w:tc>
          <w:tcPr>
            <w:tcW w:w="594" w:type="pct"/>
            <w:tcBorders>
              <w:top w:val="nil"/>
              <w:left w:val="nil"/>
              <w:bottom w:val="nil"/>
              <w:right w:val="nil"/>
            </w:tcBorders>
            <w:vAlign w:val="bottom"/>
            <w:hideMark/>
          </w:tcPr>
          <w:p w14:paraId="52FDC6A0" w14:textId="77777777" w:rsidR="00762494" w:rsidRPr="00762494" w:rsidRDefault="00762494" w:rsidP="00762494">
            <w:pPr>
              <w:jc w:val="right"/>
              <w:rPr>
                <w:sz w:val="20"/>
                <w:szCs w:val="20"/>
              </w:rPr>
            </w:pPr>
            <w:r w:rsidRPr="00762494">
              <w:rPr>
                <w:sz w:val="20"/>
                <w:szCs w:val="20"/>
              </w:rPr>
              <w:t>4,3</w:t>
            </w:r>
          </w:p>
        </w:tc>
        <w:tc>
          <w:tcPr>
            <w:tcW w:w="683" w:type="pct"/>
            <w:tcBorders>
              <w:top w:val="nil"/>
              <w:left w:val="nil"/>
              <w:bottom w:val="nil"/>
              <w:right w:val="nil"/>
            </w:tcBorders>
            <w:vAlign w:val="bottom"/>
            <w:hideMark/>
          </w:tcPr>
          <w:p w14:paraId="6CB9D00C" w14:textId="77777777" w:rsidR="00762494" w:rsidRPr="00762494" w:rsidRDefault="00762494" w:rsidP="00762494">
            <w:pPr>
              <w:jc w:val="right"/>
              <w:rPr>
                <w:sz w:val="20"/>
                <w:szCs w:val="20"/>
              </w:rPr>
            </w:pPr>
            <w:r w:rsidRPr="00762494">
              <w:rPr>
                <w:sz w:val="20"/>
                <w:szCs w:val="20"/>
              </w:rPr>
              <w:t>3,6</w:t>
            </w:r>
          </w:p>
        </w:tc>
      </w:tr>
      <w:tr w:rsidR="00762494" w:rsidRPr="00762494" w14:paraId="411E3CEA" w14:textId="77777777" w:rsidTr="00ED5F92">
        <w:tc>
          <w:tcPr>
            <w:tcW w:w="2407" w:type="pct"/>
            <w:tcBorders>
              <w:top w:val="nil"/>
              <w:left w:val="nil"/>
              <w:bottom w:val="nil"/>
              <w:right w:val="nil"/>
            </w:tcBorders>
            <w:vAlign w:val="bottom"/>
            <w:hideMark/>
          </w:tcPr>
          <w:p w14:paraId="5DDFF667" w14:textId="77777777" w:rsidR="00762494" w:rsidRPr="00762494" w:rsidRDefault="00762494" w:rsidP="00762494">
            <w:pPr>
              <w:spacing w:before="20"/>
              <w:ind w:left="170" w:hanging="57"/>
              <w:rPr>
                <w:color w:val="000000"/>
                <w:sz w:val="20"/>
                <w:szCs w:val="20"/>
              </w:rPr>
            </w:pPr>
            <w:proofErr w:type="spellStart"/>
            <w:r w:rsidRPr="00762494">
              <w:rPr>
                <w:color w:val="000000"/>
                <w:sz w:val="20"/>
                <w:szCs w:val="20"/>
              </w:rPr>
              <w:t>Билим</w:t>
            </w:r>
            <w:proofErr w:type="spellEnd"/>
            <w:r w:rsidRPr="00762494">
              <w:rPr>
                <w:color w:val="000000"/>
                <w:sz w:val="20"/>
                <w:szCs w:val="20"/>
              </w:rPr>
              <w:t xml:space="preserve"> </w:t>
            </w:r>
            <w:proofErr w:type="spellStart"/>
            <w:r w:rsidRPr="00762494">
              <w:rPr>
                <w:color w:val="000000"/>
                <w:sz w:val="20"/>
                <w:szCs w:val="20"/>
              </w:rPr>
              <w:t>берүү</w:t>
            </w:r>
            <w:proofErr w:type="spellEnd"/>
          </w:p>
        </w:tc>
        <w:tc>
          <w:tcPr>
            <w:tcW w:w="685" w:type="pct"/>
            <w:tcBorders>
              <w:top w:val="nil"/>
              <w:left w:val="nil"/>
              <w:bottom w:val="nil"/>
              <w:right w:val="nil"/>
            </w:tcBorders>
            <w:vAlign w:val="bottom"/>
            <w:hideMark/>
          </w:tcPr>
          <w:p w14:paraId="73FCA348" w14:textId="77777777" w:rsidR="00762494" w:rsidRPr="00762494" w:rsidRDefault="00762494" w:rsidP="00762494">
            <w:pPr>
              <w:jc w:val="right"/>
              <w:rPr>
                <w:sz w:val="20"/>
                <w:szCs w:val="20"/>
              </w:rPr>
            </w:pPr>
            <w:r w:rsidRPr="00762494">
              <w:rPr>
                <w:sz w:val="20"/>
                <w:szCs w:val="20"/>
              </w:rPr>
              <w:t>8 194,3</w:t>
            </w:r>
          </w:p>
        </w:tc>
        <w:tc>
          <w:tcPr>
            <w:tcW w:w="631" w:type="pct"/>
            <w:tcBorders>
              <w:top w:val="nil"/>
              <w:left w:val="nil"/>
              <w:bottom w:val="nil"/>
              <w:right w:val="nil"/>
            </w:tcBorders>
            <w:vAlign w:val="bottom"/>
            <w:hideMark/>
          </w:tcPr>
          <w:p w14:paraId="3E110781" w14:textId="77777777" w:rsidR="00762494" w:rsidRPr="00762494" w:rsidRDefault="00762494" w:rsidP="00762494">
            <w:pPr>
              <w:jc w:val="right"/>
              <w:rPr>
                <w:sz w:val="20"/>
                <w:szCs w:val="20"/>
              </w:rPr>
            </w:pPr>
            <w:r w:rsidRPr="00762494">
              <w:rPr>
                <w:sz w:val="20"/>
                <w:szCs w:val="20"/>
              </w:rPr>
              <w:t>8 926,3</w:t>
            </w:r>
          </w:p>
        </w:tc>
        <w:tc>
          <w:tcPr>
            <w:tcW w:w="594" w:type="pct"/>
            <w:tcBorders>
              <w:top w:val="nil"/>
              <w:left w:val="nil"/>
              <w:bottom w:val="nil"/>
              <w:right w:val="nil"/>
            </w:tcBorders>
            <w:vAlign w:val="bottom"/>
            <w:hideMark/>
          </w:tcPr>
          <w:p w14:paraId="2E59AD91" w14:textId="77777777" w:rsidR="00762494" w:rsidRPr="00762494" w:rsidRDefault="00762494" w:rsidP="00762494">
            <w:pPr>
              <w:jc w:val="right"/>
              <w:rPr>
                <w:sz w:val="20"/>
                <w:szCs w:val="20"/>
              </w:rPr>
            </w:pPr>
            <w:r w:rsidRPr="00762494">
              <w:rPr>
                <w:sz w:val="20"/>
                <w:szCs w:val="20"/>
              </w:rPr>
              <w:t>21,5</w:t>
            </w:r>
          </w:p>
        </w:tc>
        <w:tc>
          <w:tcPr>
            <w:tcW w:w="683" w:type="pct"/>
            <w:tcBorders>
              <w:top w:val="nil"/>
              <w:left w:val="nil"/>
              <w:bottom w:val="nil"/>
              <w:right w:val="nil"/>
            </w:tcBorders>
            <w:vAlign w:val="bottom"/>
            <w:hideMark/>
          </w:tcPr>
          <w:p w14:paraId="41645503" w14:textId="77777777" w:rsidR="00762494" w:rsidRPr="00762494" w:rsidRDefault="00762494" w:rsidP="00762494">
            <w:pPr>
              <w:jc w:val="right"/>
              <w:rPr>
                <w:sz w:val="20"/>
                <w:szCs w:val="20"/>
              </w:rPr>
            </w:pPr>
            <w:r w:rsidRPr="00762494">
              <w:rPr>
                <w:sz w:val="20"/>
                <w:szCs w:val="20"/>
              </w:rPr>
              <w:t>18,2</w:t>
            </w:r>
          </w:p>
        </w:tc>
      </w:tr>
      <w:tr w:rsidR="00762494" w:rsidRPr="00762494" w14:paraId="39F30361" w14:textId="77777777" w:rsidTr="00ED5F92">
        <w:tc>
          <w:tcPr>
            <w:tcW w:w="2407" w:type="pct"/>
            <w:tcBorders>
              <w:top w:val="nil"/>
              <w:left w:val="nil"/>
              <w:bottom w:val="nil"/>
              <w:right w:val="nil"/>
            </w:tcBorders>
            <w:vAlign w:val="bottom"/>
            <w:hideMark/>
          </w:tcPr>
          <w:p w14:paraId="4013BB45" w14:textId="77777777" w:rsidR="00762494" w:rsidRPr="00762494" w:rsidRDefault="00762494" w:rsidP="00762494">
            <w:pPr>
              <w:spacing w:before="20" w:after="20"/>
              <w:ind w:left="170" w:hanging="57"/>
              <w:rPr>
                <w:color w:val="000000"/>
                <w:sz w:val="20"/>
                <w:szCs w:val="20"/>
              </w:rPr>
            </w:pPr>
            <w:proofErr w:type="spellStart"/>
            <w:r w:rsidRPr="00762494">
              <w:rPr>
                <w:color w:val="000000"/>
                <w:sz w:val="20"/>
                <w:szCs w:val="20"/>
              </w:rPr>
              <w:t>Социалдык</w:t>
            </w:r>
            <w:proofErr w:type="spellEnd"/>
            <w:r w:rsidRPr="00762494">
              <w:rPr>
                <w:color w:val="000000"/>
                <w:sz w:val="20"/>
                <w:szCs w:val="20"/>
              </w:rPr>
              <w:t xml:space="preserve"> </w:t>
            </w:r>
            <w:proofErr w:type="spellStart"/>
            <w:r w:rsidRPr="00762494">
              <w:rPr>
                <w:color w:val="000000"/>
                <w:sz w:val="20"/>
                <w:szCs w:val="20"/>
              </w:rPr>
              <w:t>коргоо</w:t>
            </w:r>
            <w:proofErr w:type="spellEnd"/>
          </w:p>
        </w:tc>
        <w:tc>
          <w:tcPr>
            <w:tcW w:w="685" w:type="pct"/>
            <w:tcBorders>
              <w:top w:val="nil"/>
              <w:left w:val="nil"/>
              <w:bottom w:val="nil"/>
              <w:right w:val="nil"/>
            </w:tcBorders>
            <w:vAlign w:val="bottom"/>
            <w:hideMark/>
          </w:tcPr>
          <w:p w14:paraId="50040CDF" w14:textId="77777777" w:rsidR="00762494" w:rsidRPr="00762494" w:rsidRDefault="00762494" w:rsidP="00762494">
            <w:pPr>
              <w:jc w:val="right"/>
              <w:rPr>
                <w:sz w:val="20"/>
                <w:szCs w:val="20"/>
              </w:rPr>
            </w:pPr>
            <w:r w:rsidRPr="00762494">
              <w:rPr>
                <w:sz w:val="20"/>
                <w:szCs w:val="20"/>
              </w:rPr>
              <w:t>850,5</w:t>
            </w:r>
          </w:p>
        </w:tc>
        <w:tc>
          <w:tcPr>
            <w:tcW w:w="631" w:type="pct"/>
            <w:tcBorders>
              <w:top w:val="nil"/>
              <w:left w:val="nil"/>
              <w:bottom w:val="nil"/>
              <w:right w:val="nil"/>
            </w:tcBorders>
            <w:vAlign w:val="bottom"/>
            <w:hideMark/>
          </w:tcPr>
          <w:p w14:paraId="466EB9CD" w14:textId="77777777" w:rsidR="00762494" w:rsidRPr="00762494" w:rsidRDefault="00762494" w:rsidP="00762494">
            <w:pPr>
              <w:jc w:val="right"/>
              <w:rPr>
                <w:sz w:val="20"/>
                <w:szCs w:val="20"/>
              </w:rPr>
            </w:pPr>
            <w:r w:rsidRPr="00762494">
              <w:rPr>
                <w:sz w:val="20"/>
                <w:szCs w:val="20"/>
              </w:rPr>
              <w:t>865,4</w:t>
            </w:r>
          </w:p>
        </w:tc>
        <w:tc>
          <w:tcPr>
            <w:tcW w:w="594" w:type="pct"/>
            <w:tcBorders>
              <w:top w:val="nil"/>
              <w:left w:val="nil"/>
              <w:bottom w:val="nil"/>
              <w:right w:val="nil"/>
            </w:tcBorders>
            <w:vAlign w:val="bottom"/>
            <w:hideMark/>
          </w:tcPr>
          <w:p w14:paraId="20DAD1CE" w14:textId="77777777" w:rsidR="00762494" w:rsidRPr="00762494" w:rsidRDefault="00762494" w:rsidP="00762494">
            <w:pPr>
              <w:jc w:val="right"/>
              <w:rPr>
                <w:sz w:val="20"/>
                <w:szCs w:val="20"/>
              </w:rPr>
            </w:pPr>
            <w:r w:rsidRPr="00762494">
              <w:rPr>
                <w:sz w:val="20"/>
                <w:szCs w:val="20"/>
              </w:rPr>
              <w:t>2,2</w:t>
            </w:r>
          </w:p>
        </w:tc>
        <w:tc>
          <w:tcPr>
            <w:tcW w:w="683" w:type="pct"/>
            <w:tcBorders>
              <w:top w:val="nil"/>
              <w:left w:val="nil"/>
              <w:bottom w:val="nil"/>
              <w:right w:val="nil"/>
            </w:tcBorders>
            <w:vAlign w:val="bottom"/>
            <w:hideMark/>
          </w:tcPr>
          <w:p w14:paraId="05AF87A2" w14:textId="77777777" w:rsidR="00762494" w:rsidRPr="00762494" w:rsidRDefault="00762494" w:rsidP="00762494">
            <w:pPr>
              <w:jc w:val="right"/>
              <w:rPr>
                <w:sz w:val="20"/>
                <w:szCs w:val="20"/>
              </w:rPr>
            </w:pPr>
            <w:r w:rsidRPr="00762494">
              <w:rPr>
                <w:sz w:val="20"/>
                <w:szCs w:val="20"/>
              </w:rPr>
              <w:t>1,8</w:t>
            </w:r>
          </w:p>
        </w:tc>
      </w:tr>
      <w:tr w:rsidR="00762494" w:rsidRPr="00762494" w14:paraId="7D6B496E" w14:textId="77777777" w:rsidTr="00ED5F92">
        <w:tc>
          <w:tcPr>
            <w:tcW w:w="2407" w:type="pct"/>
            <w:tcBorders>
              <w:top w:val="nil"/>
              <w:left w:val="nil"/>
              <w:bottom w:val="nil"/>
              <w:right w:val="nil"/>
            </w:tcBorders>
            <w:vAlign w:val="bottom"/>
            <w:hideMark/>
          </w:tcPr>
          <w:p w14:paraId="3AD57C8D" w14:textId="77777777" w:rsidR="00762494" w:rsidRPr="00762494" w:rsidRDefault="00762494" w:rsidP="00762494">
            <w:pPr>
              <w:spacing w:before="30"/>
              <w:ind w:left="114" w:hanging="57"/>
              <w:rPr>
                <w:b/>
                <w:bCs/>
                <w:color w:val="000000"/>
                <w:sz w:val="20"/>
                <w:szCs w:val="20"/>
              </w:rPr>
            </w:pPr>
            <w:proofErr w:type="spellStart"/>
            <w:r w:rsidRPr="00762494">
              <w:rPr>
                <w:b/>
                <w:bCs/>
                <w:color w:val="000000"/>
                <w:sz w:val="20"/>
                <w:szCs w:val="20"/>
              </w:rPr>
              <w:t>Финансылык</w:t>
            </w:r>
            <w:proofErr w:type="spellEnd"/>
            <w:r w:rsidRPr="00762494">
              <w:rPr>
                <w:b/>
                <w:bCs/>
                <w:color w:val="000000"/>
                <w:sz w:val="20"/>
                <w:szCs w:val="20"/>
              </w:rPr>
              <w:t xml:space="preserve"> </w:t>
            </w:r>
            <w:proofErr w:type="spellStart"/>
            <w:r w:rsidRPr="00762494">
              <w:rPr>
                <w:b/>
                <w:bCs/>
                <w:color w:val="000000"/>
                <w:sz w:val="20"/>
                <w:szCs w:val="20"/>
              </w:rPr>
              <w:t>эмес</w:t>
            </w:r>
            <w:proofErr w:type="spellEnd"/>
            <w:r w:rsidRPr="00762494">
              <w:rPr>
                <w:b/>
                <w:bCs/>
                <w:color w:val="000000"/>
                <w:sz w:val="20"/>
                <w:szCs w:val="20"/>
              </w:rPr>
              <w:t xml:space="preserve"> </w:t>
            </w:r>
            <w:proofErr w:type="spellStart"/>
            <w:r w:rsidRPr="00762494">
              <w:rPr>
                <w:b/>
                <w:bCs/>
                <w:color w:val="000000"/>
                <w:sz w:val="20"/>
                <w:szCs w:val="20"/>
              </w:rPr>
              <w:t>активдерди</w:t>
            </w:r>
            <w:proofErr w:type="spellEnd"/>
            <w:r w:rsidRPr="00762494">
              <w:rPr>
                <w:b/>
                <w:bCs/>
                <w:color w:val="000000"/>
                <w:sz w:val="20"/>
                <w:szCs w:val="20"/>
              </w:rPr>
              <w:t xml:space="preserve"> </w:t>
            </w:r>
            <w:proofErr w:type="spellStart"/>
            <w:r w:rsidRPr="00762494">
              <w:rPr>
                <w:b/>
                <w:bCs/>
                <w:color w:val="000000"/>
                <w:sz w:val="20"/>
                <w:szCs w:val="20"/>
              </w:rPr>
              <w:t>сатып</w:t>
            </w:r>
            <w:proofErr w:type="spellEnd"/>
            <w:r w:rsidRPr="00762494">
              <w:rPr>
                <w:b/>
                <w:bCs/>
                <w:color w:val="000000"/>
                <w:sz w:val="20"/>
                <w:szCs w:val="20"/>
              </w:rPr>
              <w:t xml:space="preserve"> </w:t>
            </w:r>
            <w:proofErr w:type="spellStart"/>
            <w:r w:rsidRPr="00762494">
              <w:rPr>
                <w:b/>
                <w:bCs/>
                <w:color w:val="000000"/>
                <w:sz w:val="20"/>
                <w:szCs w:val="20"/>
              </w:rPr>
              <w:t>алууга</w:t>
            </w:r>
            <w:proofErr w:type="spellEnd"/>
            <w:r w:rsidRPr="00762494">
              <w:rPr>
                <w:b/>
                <w:bCs/>
                <w:color w:val="000000"/>
                <w:sz w:val="20"/>
                <w:szCs w:val="20"/>
              </w:rPr>
              <w:t xml:space="preserve"> </w:t>
            </w:r>
            <w:proofErr w:type="spellStart"/>
            <w:r w:rsidRPr="00762494">
              <w:rPr>
                <w:b/>
                <w:bCs/>
                <w:color w:val="000000"/>
                <w:sz w:val="20"/>
                <w:szCs w:val="20"/>
              </w:rPr>
              <w:t>кеткен</w:t>
            </w:r>
            <w:proofErr w:type="spellEnd"/>
            <w:r w:rsidRPr="00762494">
              <w:rPr>
                <w:b/>
                <w:bCs/>
                <w:color w:val="000000"/>
                <w:sz w:val="20"/>
                <w:szCs w:val="20"/>
              </w:rPr>
              <w:t xml:space="preserve"> </w:t>
            </w:r>
            <w:proofErr w:type="spellStart"/>
            <w:r w:rsidRPr="00762494">
              <w:rPr>
                <w:b/>
                <w:bCs/>
                <w:color w:val="000000"/>
                <w:sz w:val="20"/>
                <w:szCs w:val="20"/>
              </w:rPr>
              <w:t>чыгымдар</w:t>
            </w:r>
            <w:proofErr w:type="spellEnd"/>
          </w:p>
        </w:tc>
        <w:tc>
          <w:tcPr>
            <w:tcW w:w="685" w:type="pct"/>
            <w:tcBorders>
              <w:top w:val="nil"/>
              <w:left w:val="nil"/>
              <w:bottom w:val="nil"/>
              <w:right w:val="nil"/>
            </w:tcBorders>
            <w:vAlign w:val="bottom"/>
            <w:hideMark/>
          </w:tcPr>
          <w:p w14:paraId="2B17FEAC" w14:textId="77777777" w:rsidR="00762494" w:rsidRPr="00762494" w:rsidRDefault="00762494" w:rsidP="00762494">
            <w:pPr>
              <w:jc w:val="right"/>
              <w:rPr>
                <w:b/>
                <w:bCs/>
                <w:sz w:val="20"/>
                <w:szCs w:val="20"/>
              </w:rPr>
            </w:pPr>
            <w:r w:rsidRPr="00762494">
              <w:rPr>
                <w:b/>
                <w:bCs/>
                <w:sz w:val="20"/>
                <w:szCs w:val="20"/>
              </w:rPr>
              <w:t>14 207,0</w:t>
            </w:r>
          </w:p>
        </w:tc>
        <w:tc>
          <w:tcPr>
            <w:tcW w:w="631" w:type="pct"/>
            <w:tcBorders>
              <w:top w:val="nil"/>
              <w:left w:val="nil"/>
              <w:bottom w:val="nil"/>
              <w:right w:val="nil"/>
            </w:tcBorders>
            <w:vAlign w:val="bottom"/>
            <w:hideMark/>
          </w:tcPr>
          <w:p w14:paraId="5291D0F8" w14:textId="77777777" w:rsidR="00762494" w:rsidRPr="00762494" w:rsidRDefault="00762494" w:rsidP="00762494">
            <w:pPr>
              <w:jc w:val="right"/>
              <w:rPr>
                <w:b/>
                <w:bCs/>
                <w:sz w:val="20"/>
                <w:szCs w:val="20"/>
              </w:rPr>
            </w:pPr>
            <w:r w:rsidRPr="00762494">
              <w:rPr>
                <w:b/>
                <w:bCs/>
                <w:sz w:val="20"/>
                <w:szCs w:val="20"/>
              </w:rPr>
              <w:t>22 993,8</w:t>
            </w:r>
          </w:p>
        </w:tc>
        <w:tc>
          <w:tcPr>
            <w:tcW w:w="594" w:type="pct"/>
            <w:tcBorders>
              <w:top w:val="nil"/>
              <w:left w:val="nil"/>
              <w:bottom w:val="nil"/>
              <w:right w:val="nil"/>
            </w:tcBorders>
            <w:vAlign w:val="bottom"/>
            <w:hideMark/>
          </w:tcPr>
          <w:p w14:paraId="3F0A94AF" w14:textId="77777777" w:rsidR="00762494" w:rsidRPr="00762494" w:rsidRDefault="00762494" w:rsidP="00762494">
            <w:pPr>
              <w:jc w:val="right"/>
              <w:rPr>
                <w:b/>
                <w:bCs/>
                <w:sz w:val="20"/>
                <w:szCs w:val="20"/>
              </w:rPr>
            </w:pPr>
            <w:r w:rsidRPr="00762494">
              <w:rPr>
                <w:b/>
                <w:bCs/>
                <w:sz w:val="20"/>
                <w:szCs w:val="20"/>
              </w:rPr>
              <w:t>37,3</w:t>
            </w:r>
          </w:p>
        </w:tc>
        <w:tc>
          <w:tcPr>
            <w:tcW w:w="683" w:type="pct"/>
            <w:tcBorders>
              <w:top w:val="nil"/>
              <w:left w:val="nil"/>
              <w:bottom w:val="nil"/>
              <w:right w:val="nil"/>
            </w:tcBorders>
            <w:vAlign w:val="bottom"/>
            <w:hideMark/>
          </w:tcPr>
          <w:p w14:paraId="13F6C835" w14:textId="77777777" w:rsidR="00762494" w:rsidRPr="00762494" w:rsidRDefault="00762494" w:rsidP="00762494">
            <w:pPr>
              <w:jc w:val="right"/>
              <w:rPr>
                <w:b/>
                <w:bCs/>
                <w:sz w:val="20"/>
                <w:szCs w:val="20"/>
              </w:rPr>
            </w:pPr>
            <w:r w:rsidRPr="00762494">
              <w:rPr>
                <w:b/>
                <w:bCs/>
                <w:sz w:val="20"/>
                <w:szCs w:val="20"/>
              </w:rPr>
              <w:t>46,8</w:t>
            </w:r>
          </w:p>
        </w:tc>
      </w:tr>
      <w:tr w:rsidR="00762494" w:rsidRPr="00762494" w14:paraId="3D09F23B" w14:textId="77777777" w:rsidTr="00ED5F92">
        <w:tc>
          <w:tcPr>
            <w:tcW w:w="2407" w:type="pct"/>
            <w:tcBorders>
              <w:top w:val="nil"/>
              <w:left w:val="nil"/>
              <w:bottom w:val="nil"/>
              <w:right w:val="nil"/>
            </w:tcBorders>
            <w:vAlign w:val="bottom"/>
          </w:tcPr>
          <w:p w14:paraId="17ECF94C" w14:textId="77777777" w:rsidR="00762494" w:rsidRPr="00762494" w:rsidRDefault="00762494" w:rsidP="00762494">
            <w:pPr>
              <w:ind w:left="114" w:hanging="57"/>
              <w:rPr>
                <w:b/>
                <w:bCs/>
                <w:color w:val="000000"/>
                <w:sz w:val="16"/>
                <w:szCs w:val="16"/>
              </w:rPr>
            </w:pPr>
          </w:p>
        </w:tc>
        <w:tc>
          <w:tcPr>
            <w:tcW w:w="685" w:type="pct"/>
            <w:tcBorders>
              <w:top w:val="nil"/>
              <w:left w:val="nil"/>
              <w:bottom w:val="nil"/>
              <w:right w:val="nil"/>
            </w:tcBorders>
            <w:vAlign w:val="bottom"/>
          </w:tcPr>
          <w:p w14:paraId="7924A7A8" w14:textId="77777777" w:rsidR="00762494" w:rsidRPr="00762494" w:rsidRDefault="00762494" w:rsidP="00762494">
            <w:pPr>
              <w:jc w:val="right"/>
              <w:rPr>
                <w:b/>
                <w:bCs/>
                <w:sz w:val="16"/>
                <w:szCs w:val="16"/>
              </w:rPr>
            </w:pPr>
          </w:p>
        </w:tc>
        <w:tc>
          <w:tcPr>
            <w:tcW w:w="631" w:type="pct"/>
            <w:tcBorders>
              <w:top w:val="nil"/>
              <w:left w:val="nil"/>
              <w:bottom w:val="nil"/>
              <w:right w:val="nil"/>
            </w:tcBorders>
            <w:vAlign w:val="bottom"/>
          </w:tcPr>
          <w:p w14:paraId="0E40CA13" w14:textId="77777777" w:rsidR="00762494" w:rsidRPr="00762494" w:rsidRDefault="00762494" w:rsidP="00762494">
            <w:pPr>
              <w:jc w:val="right"/>
              <w:rPr>
                <w:sz w:val="16"/>
                <w:szCs w:val="16"/>
              </w:rPr>
            </w:pPr>
          </w:p>
        </w:tc>
        <w:tc>
          <w:tcPr>
            <w:tcW w:w="594" w:type="pct"/>
            <w:tcBorders>
              <w:top w:val="nil"/>
              <w:left w:val="nil"/>
              <w:bottom w:val="nil"/>
              <w:right w:val="nil"/>
            </w:tcBorders>
            <w:vAlign w:val="bottom"/>
          </w:tcPr>
          <w:p w14:paraId="6695000F" w14:textId="77777777" w:rsidR="00762494" w:rsidRPr="00762494" w:rsidRDefault="00762494" w:rsidP="00762494">
            <w:pPr>
              <w:jc w:val="right"/>
              <w:rPr>
                <w:sz w:val="16"/>
                <w:szCs w:val="16"/>
              </w:rPr>
            </w:pPr>
          </w:p>
        </w:tc>
        <w:tc>
          <w:tcPr>
            <w:tcW w:w="683" w:type="pct"/>
            <w:tcBorders>
              <w:top w:val="nil"/>
              <w:left w:val="nil"/>
              <w:bottom w:val="nil"/>
              <w:right w:val="nil"/>
            </w:tcBorders>
            <w:vAlign w:val="bottom"/>
          </w:tcPr>
          <w:p w14:paraId="7D303263" w14:textId="77777777" w:rsidR="00762494" w:rsidRPr="00762494" w:rsidRDefault="00762494" w:rsidP="00762494">
            <w:pPr>
              <w:jc w:val="right"/>
              <w:rPr>
                <w:sz w:val="16"/>
                <w:szCs w:val="16"/>
              </w:rPr>
            </w:pPr>
          </w:p>
        </w:tc>
      </w:tr>
      <w:tr w:rsidR="00762494" w:rsidRPr="00762494" w14:paraId="65E00C83" w14:textId="77777777" w:rsidTr="00ED5F92">
        <w:tc>
          <w:tcPr>
            <w:tcW w:w="2407" w:type="pct"/>
            <w:tcBorders>
              <w:top w:val="nil"/>
              <w:left w:val="nil"/>
              <w:bottom w:val="single" w:sz="8" w:space="0" w:color="auto"/>
              <w:right w:val="nil"/>
            </w:tcBorders>
            <w:vAlign w:val="bottom"/>
            <w:hideMark/>
          </w:tcPr>
          <w:p w14:paraId="419E9B6C" w14:textId="77777777" w:rsidR="00762494" w:rsidRPr="00762494" w:rsidRDefault="00762494" w:rsidP="00762494">
            <w:pPr>
              <w:spacing w:after="20"/>
              <w:ind w:left="114" w:hanging="57"/>
              <w:rPr>
                <w:b/>
                <w:bCs/>
                <w:color w:val="000000"/>
                <w:sz w:val="20"/>
                <w:szCs w:val="20"/>
              </w:rPr>
            </w:pPr>
            <w:proofErr w:type="spellStart"/>
            <w:r w:rsidRPr="00762494">
              <w:rPr>
                <w:b/>
                <w:bCs/>
                <w:sz w:val="20"/>
                <w:szCs w:val="20"/>
              </w:rPr>
              <w:t>Акча</w:t>
            </w:r>
            <w:proofErr w:type="spellEnd"/>
            <w:r w:rsidRPr="00762494">
              <w:rPr>
                <w:b/>
                <w:bCs/>
                <w:sz w:val="20"/>
                <w:szCs w:val="20"/>
              </w:rPr>
              <w:t xml:space="preserve"> </w:t>
            </w:r>
            <w:proofErr w:type="spellStart"/>
            <w:r w:rsidRPr="00762494">
              <w:rPr>
                <w:b/>
                <w:bCs/>
                <w:sz w:val="20"/>
                <w:szCs w:val="20"/>
              </w:rPr>
              <w:t>каражаттарынын</w:t>
            </w:r>
            <w:proofErr w:type="spellEnd"/>
            <w:r w:rsidRPr="00762494">
              <w:rPr>
                <w:b/>
                <w:bCs/>
                <w:sz w:val="20"/>
                <w:szCs w:val="20"/>
              </w:rPr>
              <w:t xml:space="preserve"> </w:t>
            </w:r>
            <w:r w:rsidRPr="00762494">
              <w:rPr>
                <w:b/>
                <w:bCs/>
                <w:sz w:val="20"/>
                <w:szCs w:val="20"/>
              </w:rPr>
              <w:br/>
            </w:r>
            <w:proofErr w:type="spellStart"/>
            <w:r w:rsidRPr="00762494">
              <w:rPr>
                <w:b/>
                <w:bCs/>
                <w:sz w:val="20"/>
                <w:szCs w:val="20"/>
              </w:rPr>
              <w:t>тартыштыгы</w:t>
            </w:r>
            <w:proofErr w:type="spellEnd"/>
            <w:r w:rsidRPr="00762494">
              <w:rPr>
                <w:b/>
                <w:bCs/>
                <w:sz w:val="20"/>
                <w:szCs w:val="20"/>
              </w:rPr>
              <w:t xml:space="preserve"> (-), </w:t>
            </w:r>
            <w:proofErr w:type="spellStart"/>
            <w:r w:rsidRPr="00762494">
              <w:rPr>
                <w:b/>
                <w:bCs/>
                <w:sz w:val="20"/>
                <w:szCs w:val="20"/>
              </w:rPr>
              <w:t>профицити</w:t>
            </w:r>
            <w:proofErr w:type="spellEnd"/>
          </w:p>
        </w:tc>
        <w:tc>
          <w:tcPr>
            <w:tcW w:w="685" w:type="pct"/>
            <w:tcBorders>
              <w:top w:val="nil"/>
              <w:left w:val="nil"/>
              <w:bottom w:val="single" w:sz="8" w:space="0" w:color="auto"/>
              <w:right w:val="nil"/>
            </w:tcBorders>
            <w:vAlign w:val="bottom"/>
            <w:hideMark/>
          </w:tcPr>
          <w:p w14:paraId="7CBD5DD7" w14:textId="77777777" w:rsidR="00762494" w:rsidRPr="00762494" w:rsidRDefault="00762494" w:rsidP="00762494">
            <w:pPr>
              <w:jc w:val="right"/>
              <w:rPr>
                <w:b/>
                <w:bCs/>
                <w:sz w:val="20"/>
                <w:szCs w:val="20"/>
              </w:rPr>
            </w:pPr>
            <w:r w:rsidRPr="00762494">
              <w:rPr>
                <w:b/>
                <w:bCs/>
                <w:sz w:val="20"/>
                <w:szCs w:val="20"/>
              </w:rPr>
              <w:t>2 351,5</w:t>
            </w:r>
          </w:p>
        </w:tc>
        <w:tc>
          <w:tcPr>
            <w:tcW w:w="631" w:type="pct"/>
            <w:tcBorders>
              <w:top w:val="nil"/>
              <w:left w:val="nil"/>
              <w:bottom w:val="single" w:sz="8" w:space="0" w:color="auto"/>
              <w:right w:val="nil"/>
            </w:tcBorders>
            <w:vAlign w:val="bottom"/>
            <w:hideMark/>
          </w:tcPr>
          <w:p w14:paraId="07C5F89F" w14:textId="77777777" w:rsidR="00762494" w:rsidRPr="00762494" w:rsidRDefault="00762494" w:rsidP="00762494">
            <w:pPr>
              <w:jc w:val="right"/>
              <w:rPr>
                <w:b/>
                <w:bCs/>
                <w:sz w:val="20"/>
                <w:szCs w:val="20"/>
              </w:rPr>
            </w:pPr>
            <w:r w:rsidRPr="00762494">
              <w:rPr>
                <w:b/>
                <w:bCs/>
                <w:sz w:val="20"/>
                <w:szCs w:val="20"/>
              </w:rPr>
              <w:t>4 211,3</w:t>
            </w:r>
          </w:p>
        </w:tc>
        <w:tc>
          <w:tcPr>
            <w:tcW w:w="594" w:type="pct"/>
            <w:tcBorders>
              <w:top w:val="nil"/>
              <w:left w:val="nil"/>
              <w:bottom w:val="single" w:sz="8" w:space="0" w:color="auto"/>
              <w:right w:val="nil"/>
            </w:tcBorders>
            <w:vAlign w:val="bottom"/>
            <w:hideMark/>
          </w:tcPr>
          <w:p w14:paraId="50DF9472" w14:textId="77777777" w:rsidR="00762494" w:rsidRPr="00762494" w:rsidRDefault="00762494" w:rsidP="00762494">
            <w:pPr>
              <w:jc w:val="right"/>
              <w:rPr>
                <w:b/>
                <w:bCs/>
                <w:sz w:val="20"/>
                <w:szCs w:val="20"/>
              </w:rPr>
            </w:pPr>
            <w:r w:rsidRPr="00762494">
              <w:rPr>
                <w:b/>
                <w:bCs/>
                <w:sz w:val="20"/>
                <w:szCs w:val="20"/>
              </w:rPr>
              <w:t>100,0</w:t>
            </w:r>
          </w:p>
        </w:tc>
        <w:tc>
          <w:tcPr>
            <w:tcW w:w="683" w:type="pct"/>
            <w:tcBorders>
              <w:top w:val="nil"/>
              <w:left w:val="nil"/>
              <w:bottom w:val="single" w:sz="8" w:space="0" w:color="auto"/>
              <w:right w:val="nil"/>
            </w:tcBorders>
            <w:vAlign w:val="bottom"/>
            <w:hideMark/>
          </w:tcPr>
          <w:p w14:paraId="2C4ECB75" w14:textId="77777777" w:rsidR="00762494" w:rsidRPr="00762494" w:rsidRDefault="00762494" w:rsidP="00762494">
            <w:pPr>
              <w:jc w:val="right"/>
              <w:rPr>
                <w:b/>
                <w:bCs/>
                <w:sz w:val="20"/>
                <w:szCs w:val="20"/>
              </w:rPr>
            </w:pPr>
            <w:r w:rsidRPr="00762494">
              <w:rPr>
                <w:b/>
                <w:bCs/>
                <w:sz w:val="20"/>
                <w:szCs w:val="20"/>
              </w:rPr>
              <w:t>100,0</w:t>
            </w:r>
          </w:p>
        </w:tc>
      </w:tr>
    </w:tbl>
    <w:p w14:paraId="5F4CE297" w14:textId="77777777" w:rsidR="00762494" w:rsidRPr="00762494" w:rsidRDefault="00762494" w:rsidP="00762494">
      <w:pPr>
        <w:spacing w:before="360" w:after="120"/>
        <w:ind w:firstLine="697"/>
        <w:outlineLvl w:val="1"/>
        <w:rPr>
          <w:b/>
          <w:bCs/>
          <w:iCs/>
          <w:lang w:val="ky-KG"/>
        </w:rPr>
      </w:pPr>
      <w:r w:rsidRPr="00762494">
        <w:rPr>
          <w:b/>
          <w:bCs/>
          <w:iCs/>
          <w:lang w:val="ky-KG"/>
        </w:rPr>
        <w:lastRenderedPageBreak/>
        <w:t>Финансы сектору</w:t>
      </w:r>
    </w:p>
    <w:p w14:paraId="239DB55E" w14:textId="77777777" w:rsidR="00762494" w:rsidRPr="00762494" w:rsidRDefault="00762494" w:rsidP="00762494">
      <w:pPr>
        <w:ind w:firstLine="709"/>
        <w:jc w:val="both"/>
        <w:rPr>
          <w:lang w:val="ky-KG"/>
        </w:rPr>
      </w:pPr>
      <w:r w:rsidRPr="00762494">
        <w:rPr>
          <w:lang w:val="ky-KG"/>
        </w:rPr>
        <w:t>Үстүбүздөгү жылдын январь-сентябрында Кыргыз Республикасынын экономикасынын финансы секторунда 619 уюм, анын ичинде Улуттук банк, 21 коммерциялык банк, 581 банктык эмес финансылык-кредиттик уюм жана 16 камсыздандыруу компаниясы иш жүргүздү.</w:t>
      </w:r>
    </w:p>
    <w:p w14:paraId="744389F2" w14:textId="77777777" w:rsidR="00762494" w:rsidRPr="00762494" w:rsidRDefault="00762494" w:rsidP="00762494">
      <w:pPr>
        <w:ind w:firstLine="709"/>
        <w:jc w:val="both"/>
        <w:rPr>
          <w:color w:val="000000"/>
          <w:lang w:val="ky-KG"/>
        </w:rPr>
      </w:pPr>
      <w:r w:rsidRPr="00762494">
        <w:rPr>
          <w:lang w:val="ky-KG"/>
        </w:rPr>
        <w:t>Үстүбүздөгү жылдын 9 айында алар тарабынан 115 070,7 млн. сом суммасында киреше алынды, бул өткөн жылдын тиешелүү мезгилине караганда 26,0 пайызга же 23 757,2 млн. сомго көп.</w:t>
      </w:r>
      <w:r w:rsidRPr="00762494">
        <w:rPr>
          <w:color w:val="000000"/>
          <w:lang w:val="ky-KG"/>
        </w:rPr>
        <w:t xml:space="preserve"> Кирешелердин өс</w:t>
      </w:r>
      <w:r w:rsidRPr="00762494">
        <w:rPr>
          <w:lang w:val="ky-KG"/>
        </w:rPr>
        <w:t>ү</w:t>
      </w:r>
      <w:r w:rsidRPr="00762494">
        <w:rPr>
          <w:color w:val="000000"/>
          <w:lang w:val="ky-KG"/>
        </w:rPr>
        <w:t>ш</w:t>
      </w:r>
      <w:r w:rsidRPr="00762494">
        <w:rPr>
          <w:lang w:val="ky-KG"/>
        </w:rPr>
        <w:t>ү</w:t>
      </w:r>
      <w:r w:rsidRPr="00762494">
        <w:rPr>
          <w:color w:val="000000"/>
          <w:lang w:val="ky-KG"/>
        </w:rPr>
        <w:t xml:space="preserve"> </w:t>
      </w:r>
      <w:r w:rsidRPr="00762494">
        <w:rPr>
          <w:lang w:val="ky-KG"/>
        </w:rPr>
        <w:t>коммерциялык</w:t>
      </w:r>
      <w:r w:rsidRPr="00762494">
        <w:rPr>
          <w:color w:val="000000"/>
          <w:lang w:val="ky-KG"/>
        </w:rPr>
        <w:t xml:space="preserve"> банктарда, </w:t>
      </w:r>
      <w:r w:rsidRPr="00762494">
        <w:rPr>
          <w:lang w:val="ky-KG"/>
        </w:rPr>
        <w:t>микрокредиттик уюмдарында жана</w:t>
      </w:r>
      <w:r w:rsidRPr="00762494">
        <w:rPr>
          <w:color w:val="000000"/>
          <w:lang w:val="ky-KG"/>
        </w:rPr>
        <w:t xml:space="preserve"> камсыздандыруу компанияларында байкалды, ал эми </w:t>
      </w:r>
      <w:r w:rsidRPr="00762494">
        <w:rPr>
          <w:lang w:val="ky-KG"/>
        </w:rPr>
        <w:t>Улуттук банкта алар төмөндөдү</w:t>
      </w:r>
      <w:r w:rsidRPr="00762494">
        <w:rPr>
          <w:color w:val="000000"/>
          <w:lang w:val="ky-KG"/>
        </w:rPr>
        <w:t xml:space="preserve">. </w:t>
      </w:r>
      <w:r w:rsidRPr="00762494">
        <w:rPr>
          <w:lang w:val="ky-KG"/>
        </w:rPr>
        <w:t>Ушул эле мезгилдин ичинде чыгымдар 37,7 пайызга көбөйд</w:t>
      </w:r>
      <w:r w:rsidRPr="00762494">
        <w:rPr>
          <w:color w:val="000000"/>
          <w:lang w:val="ky-KG"/>
        </w:rPr>
        <w:t>ү</w:t>
      </w:r>
      <w:r w:rsidRPr="00762494">
        <w:rPr>
          <w:lang w:val="ky-KG"/>
        </w:rPr>
        <w:t xml:space="preserve"> жана 80 597,4 млн. сомду түздү. </w:t>
      </w:r>
    </w:p>
    <w:p w14:paraId="5E100EF6" w14:textId="40A0E066" w:rsidR="00762494" w:rsidRPr="00762494" w:rsidRDefault="00126261" w:rsidP="00762494">
      <w:pPr>
        <w:spacing w:before="120"/>
        <w:ind w:left="1304" w:hanging="1304"/>
        <w:rPr>
          <w:b/>
          <w:lang w:val="ky-KG"/>
        </w:rPr>
      </w:pPr>
      <w:r>
        <w:rPr>
          <w:b/>
          <w:bCs/>
          <w:color w:val="000000"/>
          <w:lang w:val="ky-KG"/>
        </w:rPr>
        <w:t>8</w:t>
      </w:r>
      <w:r w:rsidR="00620BCA">
        <w:rPr>
          <w:b/>
          <w:bCs/>
          <w:color w:val="000000"/>
          <w:lang w:val="ky-KG"/>
        </w:rPr>
        <w:t>2</w:t>
      </w:r>
      <w:r w:rsidR="00762494" w:rsidRPr="00762494">
        <w:rPr>
          <w:b/>
          <w:bCs/>
          <w:color w:val="000000"/>
          <w:lang w:val="ky-KG"/>
        </w:rPr>
        <w:t xml:space="preserve">-таблица: Январь-сентябрдагы </w:t>
      </w:r>
      <w:r w:rsidR="00762494" w:rsidRPr="00762494">
        <w:rPr>
          <w:b/>
          <w:lang w:val="ky-KG"/>
        </w:rPr>
        <w:t xml:space="preserve">экономиканын </w:t>
      </w:r>
      <w:r w:rsidR="00762494" w:rsidRPr="00762494">
        <w:rPr>
          <w:b/>
          <w:color w:val="000000"/>
          <w:lang w:val="ky-KG"/>
        </w:rPr>
        <w:t>фи</w:t>
      </w:r>
      <w:r w:rsidR="00762494" w:rsidRPr="00762494">
        <w:rPr>
          <w:b/>
          <w:lang w:val="ky-KG"/>
        </w:rPr>
        <w:t>нансы секторунун ишканаларынын ишмердиктеринин финансылык көрсөткүчтөрү</w:t>
      </w:r>
    </w:p>
    <w:p w14:paraId="291ACB8F" w14:textId="77777777" w:rsidR="00762494" w:rsidRPr="00762494" w:rsidRDefault="00762494" w:rsidP="00762494">
      <w:pPr>
        <w:spacing w:after="120"/>
        <w:ind w:firstLine="1361"/>
        <w:rPr>
          <w:i/>
          <w:sz w:val="20"/>
          <w:szCs w:val="20"/>
          <w:lang w:val="ky-KG"/>
        </w:rPr>
      </w:pPr>
      <w:r w:rsidRPr="00762494">
        <w:rPr>
          <w:i/>
          <w:sz w:val="20"/>
          <w:szCs w:val="20"/>
          <w:lang w:val="ky-KG"/>
        </w:rPr>
        <w:t>(млн. сом)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1"/>
        <w:gridCol w:w="1109"/>
        <w:gridCol w:w="1108"/>
        <w:gridCol w:w="1108"/>
        <w:gridCol w:w="1108"/>
        <w:gridCol w:w="1108"/>
        <w:gridCol w:w="1106"/>
      </w:tblGrid>
      <w:tr w:rsidR="00762494" w:rsidRPr="00762494" w14:paraId="3AEC9F06" w14:textId="77777777" w:rsidTr="00843BD5">
        <w:trPr>
          <w:trHeight w:val="641"/>
        </w:trPr>
        <w:tc>
          <w:tcPr>
            <w:tcW w:w="1551" w:type="pct"/>
            <w:vMerge w:val="restart"/>
            <w:tcBorders>
              <w:top w:val="single" w:sz="8" w:space="0" w:color="auto"/>
              <w:left w:val="nil"/>
              <w:bottom w:val="single" w:sz="8" w:space="0" w:color="auto"/>
              <w:right w:val="nil"/>
            </w:tcBorders>
          </w:tcPr>
          <w:p w14:paraId="03FFFEC6" w14:textId="77777777" w:rsidR="00762494" w:rsidRPr="00762494" w:rsidRDefault="00762494" w:rsidP="00762494">
            <w:pPr>
              <w:jc w:val="center"/>
              <w:rPr>
                <w:sz w:val="20"/>
                <w:szCs w:val="20"/>
                <w:lang w:val="ky-KG"/>
              </w:rPr>
            </w:pPr>
          </w:p>
        </w:tc>
        <w:tc>
          <w:tcPr>
            <w:tcW w:w="1150" w:type="pct"/>
            <w:gridSpan w:val="2"/>
            <w:tcBorders>
              <w:top w:val="single" w:sz="8" w:space="0" w:color="auto"/>
              <w:left w:val="nil"/>
              <w:bottom w:val="single" w:sz="4" w:space="0" w:color="auto"/>
              <w:right w:val="nil"/>
            </w:tcBorders>
            <w:hideMark/>
          </w:tcPr>
          <w:p w14:paraId="0EDDB2E5" w14:textId="77777777" w:rsidR="00762494" w:rsidRPr="00762494" w:rsidRDefault="00762494" w:rsidP="00762494">
            <w:pPr>
              <w:jc w:val="center"/>
              <w:rPr>
                <w:sz w:val="20"/>
                <w:szCs w:val="20"/>
              </w:rPr>
            </w:pPr>
            <w:proofErr w:type="spellStart"/>
            <w:r w:rsidRPr="00762494">
              <w:rPr>
                <w:b/>
                <w:sz w:val="20"/>
                <w:szCs w:val="20"/>
              </w:rPr>
              <w:t>Кирешелер</w:t>
            </w:r>
            <w:proofErr w:type="spellEnd"/>
          </w:p>
        </w:tc>
        <w:tc>
          <w:tcPr>
            <w:tcW w:w="1150" w:type="pct"/>
            <w:gridSpan w:val="2"/>
            <w:tcBorders>
              <w:top w:val="single" w:sz="8" w:space="0" w:color="auto"/>
              <w:left w:val="nil"/>
              <w:bottom w:val="single" w:sz="4" w:space="0" w:color="auto"/>
              <w:right w:val="nil"/>
            </w:tcBorders>
            <w:hideMark/>
          </w:tcPr>
          <w:p w14:paraId="6A24C12C" w14:textId="77777777" w:rsidR="00762494" w:rsidRPr="00762494" w:rsidRDefault="00762494" w:rsidP="00762494">
            <w:pPr>
              <w:jc w:val="center"/>
              <w:rPr>
                <w:b/>
                <w:sz w:val="20"/>
                <w:szCs w:val="20"/>
              </w:rPr>
            </w:pPr>
            <w:proofErr w:type="spellStart"/>
            <w:r w:rsidRPr="00762494">
              <w:rPr>
                <w:b/>
                <w:sz w:val="20"/>
                <w:szCs w:val="20"/>
              </w:rPr>
              <w:t>Жалпы</w:t>
            </w:r>
            <w:proofErr w:type="spellEnd"/>
          </w:p>
          <w:p w14:paraId="1F13A7DA" w14:textId="77777777" w:rsidR="00762494" w:rsidRPr="00762494" w:rsidRDefault="00762494" w:rsidP="00762494">
            <w:pPr>
              <w:jc w:val="center"/>
              <w:rPr>
                <w:sz w:val="20"/>
                <w:szCs w:val="20"/>
              </w:rPr>
            </w:pPr>
            <w:proofErr w:type="spellStart"/>
            <w:r w:rsidRPr="00762494">
              <w:rPr>
                <w:b/>
                <w:sz w:val="20"/>
                <w:szCs w:val="20"/>
              </w:rPr>
              <w:t>чыгымдар</w:t>
            </w:r>
            <w:proofErr w:type="spellEnd"/>
          </w:p>
        </w:tc>
        <w:tc>
          <w:tcPr>
            <w:tcW w:w="1150" w:type="pct"/>
            <w:gridSpan w:val="2"/>
            <w:tcBorders>
              <w:top w:val="single" w:sz="8" w:space="0" w:color="auto"/>
              <w:left w:val="nil"/>
              <w:bottom w:val="single" w:sz="4" w:space="0" w:color="auto"/>
              <w:right w:val="nil"/>
            </w:tcBorders>
            <w:hideMark/>
          </w:tcPr>
          <w:p w14:paraId="501B1B21" w14:textId="77777777" w:rsidR="00762494" w:rsidRPr="00762494" w:rsidRDefault="00762494" w:rsidP="00762494">
            <w:pPr>
              <w:jc w:val="center"/>
              <w:rPr>
                <w:sz w:val="20"/>
                <w:szCs w:val="20"/>
              </w:rPr>
            </w:pPr>
            <w:proofErr w:type="spellStart"/>
            <w:r w:rsidRPr="00762494">
              <w:rPr>
                <w:b/>
                <w:iCs/>
                <w:sz w:val="20"/>
                <w:szCs w:val="20"/>
              </w:rPr>
              <w:t>Сальдолоштурулган</w:t>
            </w:r>
            <w:proofErr w:type="spellEnd"/>
            <w:r w:rsidRPr="00762494">
              <w:rPr>
                <w:b/>
                <w:iCs/>
                <w:sz w:val="20"/>
                <w:szCs w:val="20"/>
              </w:rPr>
              <w:br/>
            </w:r>
            <w:proofErr w:type="spellStart"/>
            <w:r w:rsidRPr="00762494">
              <w:rPr>
                <w:b/>
                <w:iCs/>
                <w:sz w:val="20"/>
                <w:szCs w:val="20"/>
              </w:rPr>
              <w:t>финансылык</w:t>
            </w:r>
            <w:proofErr w:type="spellEnd"/>
            <w:r w:rsidRPr="00762494">
              <w:rPr>
                <w:b/>
                <w:iCs/>
                <w:sz w:val="20"/>
                <w:szCs w:val="20"/>
              </w:rPr>
              <w:t xml:space="preserve"> </w:t>
            </w:r>
            <w:proofErr w:type="spellStart"/>
            <w:r w:rsidRPr="00762494">
              <w:rPr>
                <w:b/>
                <w:iCs/>
                <w:sz w:val="20"/>
                <w:szCs w:val="20"/>
              </w:rPr>
              <w:t>жыйынтык</w:t>
            </w:r>
            <w:proofErr w:type="spellEnd"/>
          </w:p>
        </w:tc>
      </w:tr>
      <w:tr w:rsidR="00762494" w:rsidRPr="00762494" w14:paraId="7381486E" w14:textId="77777777" w:rsidTr="00843BD5">
        <w:trPr>
          <w:trHeight w:val="209"/>
        </w:trPr>
        <w:tc>
          <w:tcPr>
            <w:tcW w:w="1551" w:type="pct"/>
            <w:vMerge/>
            <w:tcBorders>
              <w:top w:val="single" w:sz="8" w:space="0" w:color="auto"/>
              <w:left w:val="nil"/>
              <w:bottom w:val="single" w:sz="8" w:space="0" w:color="auto"/>
              <w:right w:val="nil"/>
            </w:tcBorders>
            <w:vAlign w:val="center"/>
            <w:hideMark/>
          </w:tcPr>
          <w:p w14:paraId="229D8173" w14:textId="77777777" w:rsidR="00762494" w:rsidRPr="00762494" w:rsidRDefault="00762494" w:rsidP="00762494">
            <w:pPr>
              <w:rPr>
                <w:sz w:val="20"/>
                <w:szCs w:val="20"/>
                <w:lang w:val="ky-KG"/>
              </w:rPr>
            </w:pPr>
          </w:p>
        </w:tc>
        <w:tc>
          <w:tcPr>
            <w:tcW w:w="575" w:type="pct"/>
            <w:tcBorders>
              <w:top w:val="single" w:sz="4" w:space="0" w:color="auto"/>
              <w:left w:val="nil"/>
              <w:bottom w:val="single" w:sz="8" w:space="0" w:color="auto"/>
              <w:right w:val="nil"/>
            </w:tcBorders>
            <w:hideMark/>
          </w:tcPr>
          <w:p w14:paraId="0F7BCB35" w14:textId="77777777" w:rsidR="00762494" w:rsidRPr="00762494" w:rsidRDefault="00762494" w:rsidP="00762494">
            <w:pPr>
              <w:jc w:val="right"/>
              <w:rPr>
                <w:b/>
                <w:sz w:val="20"/>
                <w:szCs w:val="20"/>
              </w:rPr>
            </w:pPr>
            <w:r w:rsidRPr="00762494">
              <w:rPr>
                <w:b/>
                <w:sz w:val="20"/>
                <w:szCs w:val="20"/>
              </w:rPr>
              <w:t>2023</w:t>
            </w:r>
          </w:p>
        </w:tc>
        <w:tc>
          <w:tcPr>
            <w:tcW w:w="575" w:type="pct"/>
            <w:tcBorders>
              <w:top w:val="single" w:sz="4" w:space="0" w:color="auto"/>
              <w:left w:val="nil"/>
              <w:bottom w:val="single" w:sz="8" w:space="0" w:color="auto"/>
              <w:right w:val="nil"/>
            </w:tcBorders>
            <w:hideMark/>
          </w:tcPr>
          <w:p w14:paraId="1B2F6D19" w14:textId="77777777" w:rsidR="00762494" w:rsidRPr="00762494" w:rsidRDefault="00762494" w:rsidP="00762494">
            <w:pPr>
              <w:jc w:val="right"/>
              <w:rPr>
                <w:b/>
                <w:sz w:val="20"/>
                <w:szCs w:val="20"/>
              </w:rPr>
            </w:pPr>
            <w:r w:rsidRPr="00762494">
              <w:rPr>
                <w:b/>
                <w:sz w:val="20"/>
                <w:szCs w:val="20"/>
              </w:rPr>
              <w:t>2024</w:t>
            </w:r>
          </w:p>
        </w:tc>
        <w:tc>
          <w:tcPr>
            <w:tcW w:w="575" w:type="pct"/>
            <w:tcBorders>
              <w:top w:val="single" w:sz="4" w:space="0" w:color="auto"/>
              <w:left w:val="nil"/>
              <w:bottom w:val="single" w:sz="8" w:space="0" w:color="auto"/>
              <w:right w:val="nil"/>
            </w:tcBorders>
            <w:hideMark/>
          </w:tcPr>
          <w:p w14:paraId="05791E72" w14:textId="77777777" w:rsidR="00762494" w:rsidRPr="00762494" w:rsidRDefault="00762494" w:rsidP="00762494">
            <w:pPr>
              <w:jc w:val="right"/>
              <w:rPr>
                <w:b/>
                <w:sz w:val="20"/>
                <w:szCs w:val="20"/>
              </w:rPr>
            </w:pPr>
            <w:r w:rsidRPr="00762494">
              <w:rPr>
                <w:b/>
                <w:sz w:val="20"/>
                <w:szCs w:val="20"/>
              </w:rPr>
              <w:t>2023</w:t>
            </w:r>
          </w:p>
        </w:tc>
        <w:tc>
          <w:tcPr>
            <w:tcW w:w="575" w:type="pct"/>
            <w:tcBorders>
              <w:top w:val="single" w:sz="4" w:space="0" w:color="auto"/>
              <w:left w:val="nil"/>
              <w:bottom w:val="single" w:sz="8" w:space="0" w:color="auto"/>
              <w:right w:val="nil"/>
            </w:tcBorders>
            <w:hideMark/>
          </w:tcPr>
          <w:p w14:paraId="12919E09" w14:textId="77777777" w:rsidR="00762494" w:rsidRPr="00762494" w:rsidRDefault="00762494" w:rsidP="00762494">
            <w:pPr>
              <w:jc w:val="right"/>
              <w:rPr>
                <w:b/>
                <w:sz w:val="20"/>
                <w:szCs w:val="20"/>
              </w:rPr>
            </w:pPr>
            <w:r w:rsidRPr="00762494">
              <w:rPr>
                <w:b/>
                <w:sz w:val="20"/>
                <w:szCs w:val="20"/>
              </w:rPr>
              <w:t>2024</w:t>
            </w:r>
          </w:p>
        </w:tc>
        <w:tc>
          <w:tcPr>
            <w:tcW w:w="575" w:type="pct"/>
            <w:tcBorders>
              <w:top w:val="single" w:sz="4" w:space="0" w:color="auto"/>
              <w:left w:val="nil"/>
              <w:bottom w:val="single" w:sz="8" w:space="0" w:color="auto"/>
              <w:right w:val="nil"/>
            </w:tcBorders>
            <w:hideMark/>
          </w:tcPr>
          <w:p w14:paraId="77686F98" w14:textId="77777777" w:rsidR="00762494" w:rsidRPr="00762494" w:rsidRDefault="00762494" w:rsidP="00762494">
            <w:pPr>
              <w:jc w:val="right"/>
              <w:rPr>
                <w:b/>
                <w:sz w:val="20"/>
                <w:szCs w:val="20"/>
              </w:rPr>
            </w:pPr>
            <w:r w:rsidRPr="00762494">
              <w:rPr>
                <w:b/>
                <w:sz w:val="20"/>
                <w:szCs w:val="20"/>
              </w:rPr>
              <w:t>2023</w:t>
            </w:r>
          </w:p>
        </w:tc>
        <w:tc>
          <w:tcPr>
            <w:tcW w:w="575" w:type="pct"/>
            <w:tcBorders>
              <w:top w:val="single" w:sz="4" w:space="0" w:color="auto"/>
              <w:left w:val="nil"/>
              <w:bottom w:val="single" w:sz="8" w:space="0" w:color="auto"/>
              <w:right w:val="nil"/>
            </w:tcBorders>
            <w:hideMark/>
          </w:tcPr>
          <w:p w14:paraId="7C8E207D" w14:textId="77777777" w:rsidR="00762494" w:rsidRPr="00762494" w:rsidRDefault="00762494" w:rsidP="00762494">
            <w:pPr>
              <w:jc w:val="right"/>
              <w:rPr>
                <w:b/>
                <w:sz w:val="20"/>
                <w:szCs w:val="20"/>
              </w:rPr>
            </w:pPr>
            <w:r w:rsidRPr="00762494">
              <w:rPr>
                <w:b/>
                <w:sz w:val="20"/>
                <w:szCs w:val="20"/>
              </w:rPr>
              <w:t>2024</w:t>
            </w:r>
          </w:p>
        </w:tc>
      </w:tr>
      <w:tr w:rsidR="00762494" w:rsidRPr="00762494" w14:paraId="7D857B24" w14:textId="77777777" w:rsidTr="00843BD5">
        <w:trPr>
          <w:trHeight w:val="283"/>
        </w:trPr>
        <w:tc>
          <w:tcPr>
            <w:tcW w:w="1551" w:type="pct"/>
            <w:tcBorders>
              <w:top w:val="single" w:sz="8" w:space="0" w:color="auto"/>
              <w:left w:val="nil"/>
              <w:bottom w:val="nil"/>
              <w:right w:val="nil"/>
            </w:tcBorders>
            <w:vAlign w:val="bottom"/>
            <w:hideMark/>
          </w:tcPr>
          <w:p w14:paraId="41C488E4" w14:textId="77777777" w:rsidR="00762494" w:rsidRPr="00762494" w:rsidRDefault="00762494" w:rsidP="00762494">
            <w:pPr>
              <w:ind w:left="113" w:hanging="113"/>
              <w:rPr>
                <w:b/>
                <w:sz w:val="20"/>
                <w:szCs w:val="20"/>
              </w:rPr>
            </w:pPr>
            <w:proofErr w:type="spellStart"/>
            <w:r w:rsidRPr="00762494">
              <w:rPr>
                <w:b/>
                <w:bCs/>
                <w:color w:val="000000"/>
                <w:sz w:val="20"/>
                <w:szCs w:val="20"/>
              </w:rPr>
              <w:t>Бардыгы</w:t>
            </w:r>
            <w:proofErr w:type="spellEnd"/>
            <w:r w:rsidRPr="00762494">
              <w:rPr>
                <w:b/>
                <w:sz w:val="20"/>
                <w:szCs w:val="20"/>
              </w:rPr>
              <w:t xml:space="preserve"> </w:t>
            </w:r>
          </w:p>
        </w:tc>
        <w:tc>
          <w:tcPr>
            <w:tcW w:w="575" w:type="pct"/>
            <w:tcBorders>
              <w:top w:val="single" w:sz="8" w:space="0" w:color="auto"/>
              <w:left w:val="nil"/>
              <w:bottom w:val="nil"/>
              <w:right w:val="nil"/>
            </w:tcBorders>
            <w:vAlign w:val="bottom"/>
            <w:hideMark/>
          </w:tcPr>
          <w:p w14:paraId="2BC46015" w14:textId="77777777" w:rsidR="00762494" w:rsidRPr="00762494" w:rsidRDefault="00762494" w:rsidP="00762494">
            <w:pPr>
              <w:jc w:val="right"/>
              <w:rPr>
                <w:b/>
                <w:bCs/>
                <w:sz w:val="20"/>
                <w:szCs w:val="20"/>
              </w:rPr>
            </w:pPr>
            <w:r w:rsidRPr="00762494">
              <w:rPr>
                <w:b/>
                <w:bCs/>
                <w:sz w:val="20"/>
                <w:szCs w:val="20"/>
              </w:rPr>
              <w:t>91 313,5</w:t>
            </w:r>
          </w:p>
        </w:tc>
        <w:tc>
          <w:tcPr>
            <w:tcW w:w="575" w:type="pct"/>
            <w:tcBorders>
              <w:top w:val="single" w:sz="8" w:space="0" w:color="auto"/>
              <w:left w:val="nil"/>
              <w:bottom w:val="nil"/>
              <w:right w:val="nil"/>
            </w:tcBorders>
            <w:vAlign w:val="bottom"/>
            <w:hideMark/>
          </w:tcPr>
          <w:p w14:paraId="27A6C386" w14:textId="77777777" w:rsidR="00762494" w:rsidRPr="00762494" w:rsidRDefault="00762494" w:rsidP="00762494">
            <w:pPr>
              <w:jc w:val="right"/>
              <w:rPr>
                <w:b/>
                <w:bCs/>
                <w:sz w:val="20"/>
                <w:szCs w:val="20"/>
              </w:rPr>
            </w:pPr>
            <w:r w:rsidRPr="00762494">
              <w:rPr>
                <w:b/>
                <w:bCs/>
                <w:sz w:val="20"/>
                <w:szCs w:val="20"/>
              </w:rPr>
              <w:t>115 070,7</w:t>
            </w:r>
          </w:p>
        </w:tc>
        <w:tc>
          <w:tcPr>
            <w:tcW w:w="575" w:type="pct"/>
            <w:tcBorders>
              <w:top w:val="single" w:sz="8" w:space="0" w:color="auto"/>
              <w:left w:val="nil"/>
              <w:bottom w:val="nil"/>
              <w:right w:val="nil"/>
            </w:tcBorders>
            <w:vAlign w:val="bottom"/>
            <w:hideMark/>
          </w:tcPr>
          <w:p w14:paraId="43A7A081" w14:textId="77777777" w:rsidR="00762494" w:rsidRPr="00762494" w:rsidRDefault="00762494" w:rsidP="00762494">
            <w:pPr>
              <w:jc w:val="right"/>
              <w:rPr>
                <w:b/>
                <w:bCs/>
                <w:sz w:val="20"/>
                <w:szCs w:val="20"/>
              </w:rPr>
            </w:pPr>
            <w:r w:rsidRPr="00762494">
              <w:rPr>
                <w:b/>
                <w:bCs/>
                <w:sz w:val="20"/>
                <w:szCs w:val="20"/>
              </w:rPr>
              <w:t>58 512,4</w:t>
            </w:r>
          </w:p>
        </w:tc>
        <w:tc>
          <w:tcPr>
            <w:tcW w:w="575" w:type="pct"/>
            <w:tcBorders>
              <w:top w:val="single" w:sz="8" w:space="0" w:color="auto"/>
              <w:left w:val="nil"/>
              <w:bottom w:val="nil"/>
              <w:right w:val="nil"/>
            </w:tcBorders>
            <w:vAlign w:val="bottom"/>
            <w:hideMark/>
          </w:tcPr>
          <w:p w14:paraId="10C550E1" w14:textId="77777777" w:rsidR="00762494" w:rsidRPr="00762494" w:rsidRDefault="00762494" w:rsidP="00762494">
            <w:pPr>
              <w:jc w:val="right"/>
              <w:rPr>
                <w:b/>
                <w:bCs/>
                <w:sz w:val="20"/>
                <w:szCs w:val="20"/>
              </w:rPr>
            </w:pPr>
            <w:r w:rsidRPr="00762494">
              <w:rPr>
                <w:b/>
                <w:bCs/>
                <w:sz w:val="20"/>
                <w:szCs w:val="20"/>
              </w:rPr>
              <w:t>80 597,4</w:t>
            </w:r>
          </w:p>
        </w:tc>
        <w:tc>
          <w:tcPr>
            <w:tcW w:w="575" w:type="pct"/>
            <w:tcBorders>
              <w:top w:val="single" w:sz="8" w:space="0" w:color="auto"/>
              <w:left w:val="nil"/>
              <w:bottom w:val="nil"/>
              <w:right w:val="nil"/>
            </w:tcBorders>
            <w:vAlign w:val="bottom"/>
            <w:hideMark/>
          </w:tcPr>
          <w:p w14:paraId="7CBC7D4F" w14:textId="77777777" w:rsidR="00762494" w:rsidRPr="00762494" w:rsidRDefault="00762494" w:rsidP="00762494">
            <w:pPr>
              <w:jc w:val="right"/>
              <w:rPr>
                <w:b/>
                <w:bCs/>
                <w:sz w:val="20"/>
                <w:szCs w:val="20"/>
              </w:rPr>
            </w:pPr>
            <w:r w:rsidRPr="00762494">
              <w:rPr>
                <w:b/>
                <w:bCs/>
                <w:sz w:val="20"/>
                <w:szCs w:val="20"/>
              </w:rPr>
              <w:t>32 809,5</w:t>
            </w:r>
          </w:p>
        </w:tc>
        <w:tc>
          <w:tcPr>
            <w:tcW w:w="575" w:type="pct"/>
            <w:tcBorders>
              <w:top w:val="single" w:sz="8" w:space="0" w:color="auto"/>
              <w:left w:val="nil"/>
              <w:bottom w:val="nil"/>
              <w:right w:val="nil"/>
            </w:tcBorders>
            <w:vAlign w:val="bottom"/>
            <w:hideMark/>
          </w:tcPr>
          <w:p w14:paraId="66203B07" w14:textId="77777777" w:rsidR="00762494" w:rsidRPr="00762494" w:rsidRDefault="00762494" w:rsidP="00762494">
            <w:pPr>
              <w:jc w:val="right"/>
              <w:rPr>
                <w:b/>
                <w:bCs/>
                <w:sz w:val="20"/>
                <w:szCs w:val="20"/>
              </w:rPr>
            </w:pPr>
            <w:r w:rsidRPr="00762494">
              <w:rPr>
                <w:b/>
                <w:bCs/>
                <w:sz w:val="20"/>
                <w:szCs w:val="20"/>
              </w:rPr>
              <w:t>34 430,5</w:t>
            </w:r>
          </w:p>
        </w:tc>
      </w:tr>
      <w:tr w:rsidR="00762494" w:rsidRPr="00762494" w14:paraId="5912F157" w14:textId="77777777" w:rsidTr="00843BD5">
        <w:trPr>
          <w:trHeight w:val="283"/>
        </w:trPr>
        <w:tc>
          <w:tcPr>
            <w:tcW w:w="1551" w:type="pct"/>
            <w:tcBorders>
              <w:top w:val="nil"/>
              <w:left w:val="nil"/>
              <w:bottom w:val="nil"/>
              <w:right w:val="nil"/>
            </w:tcBorders>
            <w:vAlign w:val="bottom"/>
            <w:hideMark/>
          </w:tcPr>
          <w:p w14:paraId="04D22119" w14:textId="77777777" w:rsidR="00762494" w:rsidRPr="00762494" w:rsidRDefault="00762494" w:rsidP="00762494">
            <w:pPr>
              <w:ind w:left="170" w:hanging="113"/>
              <w:rPr>
                <w:sz w:val="20"/>
                <w:szCs w:val="20"/>
              </w:rPr>
            </w:pPr>
            <w:proofErr w:type="spellStart"/>
            <w:r w:rsidRPr="00762494">
              <w:rPr>
                <w:sz w:val="20"/>
                <w:szCs w:val="20"/>
              </w:rPr>
              <w:t>Банктар</w:t>
            </w:r>
            <w:proofErr w:type="spellEnd"/>
          </w:p>
        </w:tc>
        <w:tc>
          <w:tcPr>
            <w:tcW w:w="575" w:type="pct"/>
            <w:tcBorders>
              <w:top w:val="nil"/>
              <w:left w:val="nil"/>
              <w:bottom w:val="nil"/>
              <w:right w:val="nil"/>
            </w:tcBorders>
            <w:vAlign w:val="bottom"/>
            <w:hideMark/>
          </w:tcPr>
          <w:p w14:paraId="0C4C69DE" w14:textId="77777777" w:rsidR="00762494" w:rsidRPr="00762494" w:rsidRDefault="00762494" w:rsidP="00762494">
            <w:pPr>
              <w:jc w:val="right"/>
              <w:rPr>
                <w:sz w:val="20"/>
                <w:szCs w:val="20"/>
              </w:rPr>
            </w:pPr>
            <w:r w:rsidRPr="00762494">
              <w:rPr>
                <w:sz w:val="20"/>
                <w:szCs w:val="20"/>
              </w:rPr>
              <w:t>78 934,3</w:t>
            </w:r>
          </w:p>
        </w:tc>
        <w:tc>
          <w:tcPr>
            <w:tcW w:w="575" w:type="pct"/>
            <w:tcBorders>
              <w:top w:val="nil"/>
              <w:left w:val="nil"/>
              <w:bottom w:val="nil"/>
              <w:right w:val="nil"/>
            </w:tcBorders>
            <w:vAlign w:val="bottom"/>
            <w:hideMark/>
          </w:tcPr>
          <w:p w14:paraId="6A861C73" w14:textId="77777777" w:rsidR="00762494" w:rsidRPr="00762494" w:rsidRDefault="00762494" w:rsidP="00762494">
            <w:pPr>
              <w:jc w:val="right"/>
              <w:rPr>
                <w:sz w:val="20"/>
                <w:szCs w:val="20"/>
              </w:rPr>
            </w:pPr>
            <w:r w:rsidRPr="00762494">
              <w:rPr>
                <w:sz w:val="20"/>
                <w:szCs w:val="20"/>
              </w:rPr>
              <w:t>98 735,1</w:t>
            </w:r>
          </w:p>
        </w:tc>
        <w:tc>
          <w:tcPr>
            <w:tcW w:w="575" w:type="pct"/>
            <w:tcBorders>
              <w:top w:val="nil"/>
              <w:left w:val="nil"/>
              <w:bottom w:val="nil"/>
              <w:right w:val="nil"/>
            </w:tcBorders>
            <w:vAlign w:val="bottom"/>
            <w:hideMark/>
          </w:tcPr>
          <w:p w14:paraId="35FE4776" w14:textId="77777777" w:rsidR="00762494" w:rsidRPr="00762494" w:rsidRDefault="00762494" w:rsidP="00762494">
            <w:pPr>
              <w:jc w:val="right"/>
              <w:rPr>
                <w:sz w:val="20"/>
                <w:szCs w:val="20"/>
              </w:rPr>
            </w:pPr>
            <w:r w:rsidRPr="00762494">
              <w:rPr>
                <w:sz w:val="20"/>
                <w:szCs w:val="20"/>
              </w:rPr>
              <w:t>49 753,9</w:t>
            </w:r>
          </w:p>
        </w:tc>
        <w:tc>
          <w:tcPr>
            <w:tcW w:w="575" w:type="pct"/>
            <w:tcBorders>
              <w:top w:val="nil"/>
              <w:left w:val="nil"/>
              <w:bottom w:val="nil"/>
              <w:right w:val="nil"/>
            </w:tcBorders>
            <w:vAlign w:val="bottom"/>
            <w:hideMark/>
          </w:tcPr>
          <w:p w14:paraId="770851FB" w14:textId="77777777" w:rsidR="00762494" w:rsidRPr="00762494" w:rsidRDefault="00762494" w:rsidP="00762494">
            <w:pPr>
              <w:jc w:val="right"/>
              <w:rPr>
                <w:sz w:val="20"/>
                <w:szCs w:val="20"/>
              </w:rPr>
            </w:pPr>
            <w:r w:rsidRPr="00762494">
              <w:rPr>
                <w:sz w:val="20"/>
                <w:szCs w:val="20"/>
              </w:rPr>
              <w:t>68 958,1</w:t>
            </w:r>
          </w:p>
        </w:tc>
        <w:tc>
          <w:tcPr>
            <w:tcW w:w="575" w:type="pct"/>
            <w:tcBorders>
              <w:top w:val="nil"/>
              <w:left w:val="nil"/>
              <w:bottom w:val="nil"/>
              <w:right w:val="nil"/>
            </w:tcBorders>
            <w:vAlign w:val="bottom"/>
            <w:hideMark/>
          </w:tcPr>
          <w:p w14:paraId="153DFB67" w14:textId="77777777" w:rsidR="00762494" w:rsidRPr="00762494" w:rsidRDefault="00762494" w:rsidP="00762494">
            <w:pPr>
              <w:jc w:val="right"/>
              <w:rPr>
                <w:sz w:val="20"/>
                <w:szCs w:val="20"/>
              </w:rPr>
            </w:pPr>
            <w:r w:rsidRPr="00762494">
              <w:rPr>
                <w:sz w:val="20"/>
                <w:szCs w:val="20"/>
              </w:rPr>
              <w:t>29 187,3</w:t>
            </w:r>
          </w:p>
        </w:tc>
        <w:tc>
          <w:tcPr>
            <w:tcW w:w="575" w:type="pct"/>
            <w:tcBorders>
              <w:top w:val="nil"/>
              <w:left w:val="nil"/>
              <w:bottom w:val="nil"/>
              <w:right w:val="nil"/>
            </w:tcBorders>
            <w:vAlign w:val="bottom"/>
            <w:hideMark/>
          </w:tcPr>
          <w:p w14:paraId="05E26395" w14:textId="77777777" w:rsidR="00762494" w:rsidRPr="00762494" w:rsidRDefault="00762494" w:rsidP="00762494">
            <w:pPr>
              <w:jc w:val="right"/>
              <w:rPr>
                <w:sz w:val="20"/>
                <w:szCs w:val="20"/>
              </w:rPr>
            </w:pPr>
            <w:r w:rsidRPr="00762494">
              <w:rPr>
                <w:sz w:val="20"/>
                <w:szCs w:val="20"/>
              </w:rPr>
              <w:t>29 735,3</w:t>
            </w:r>
          </w:p>
        </w:tc>
      </w:tr>
      <w:tr w:rsidR="00762494" w:rsidRPr="00762494" w14:paraId="6A77C9C3" w14:textId="77777777" w:rsidTr="00843BD5">
        <w:trPr>
          <w:trHeight w:val="284"/>
        </w:trPr>
        <w:tc>
          <w:tcPr>
            <w:tcW w:w="1551" w:type="pct"/>
            <w:tcBorders>
              <w:top w:val="nil"/>
              <w:left w:val="nil"/>
              <w:bottom w:val="nil"/>
              <w:right w:val="nil"/>
            </w:tcBorders>
            <w:vAlign w:val="bottom"/>
            <w:hideMark/>
          </w:tcPr>
          <w:p w14:paraId="46C188DF" w14:textId="77777777" w:rsidR="00762494" w:rsidRPr="00762494" w:rsidRDefault="00762494" w:rsidP="00762494">
            <w:pPr>
              <w:ind w:left="170" w:hanging="113"/>
              <w:rPr>
                <w:sz w:val="20"/>
                <w:szCs w:val="20"/>
              </w:rPr>
            </w:pPr>
            <w:proofErr w:type="spellStart"/>
            <w:r w:rsidRPr="00762494">
              <w:rPr>
                <w:sz w:val="20"/>
                <w:szCs w:val="20"/>
              </w:rPr>
              <w:t>Күрөөканалар</w:t>
            </w:r>
            <w:proofErr w:type="spellEnd"/>
          </w:p>
        </w:tc>
        <w:tc>
          <w:tcPr>
            <w:tcW w:w="575" w:type="pct"/>
            <w:tcBorders>
              <w:top w:val="nil"/>
              <w:left w:val="nil"/>
              <w:bottom w:val="nil"/>
              <w:right w:val="nil"/>
            </w:tcBorders>
            <w:vAlign w:val="bottom"/>
            <w:hideMark/>
          </w:tcPr>
          <w:p w14:paraId="09ACACEE" w14:textId="77777777" w:rsidR="00762494" w:rsidRPr="00762494" w:rsidRDefault="00762494" w:rsidP="00762494">
            <w:pPr>
              <w:jc w:val="right"/>
              <w:rPr>
                <w:sz w:val="20"/>
                <w:szCs w:val="20"/>
              </w:rPr>
            </w:pPr>
            <w:r w:rsidRPr="00762494">
              <w:rPr>
                <w:sz w:val="20"/>
                <w:szCs w:val="20"/>
              </w:rPr>
              <w:t>1 189,8</w:t>
            </w:r>
          </w:p>
        </w:tc>
        <w:tc>
          <w:tcPr>
            <w:tcW w:w="575" w:type="pct"/>
            <w:tcBorders>
              <w:top w:val="nil"/>
              <w:left w:val="nil"/>
              <w:bottom w:val="nil"/>
              <w:right w:val="nil"/>
            </w:tcBorders>
            <w:vAlign w:val="bottom"/>
            <w:hideMark/>
          </w:tcPr>
          <w:p w14:paraId="4072D8BD" w14:textId="77777777" w:rsidR="00762494" w:rsidRPr="00762494" w:rsidRDefault="00762494" w:rsidP="00762494">
            <w:pPr>
              <w:jc w:val="right"/>
              <w:rPr>
                <w:sz w:val="20"/>
                <w:szCs w:val="20"/>
                <w:lang w:val="ky-KG"/>
              </w:rPr>
            </w:pPr>
            <w:r w:rsidRPr="00762494">
              <w:rPr>
                <w:sz w:val="20"/>
                <w:szCs w:val="20"/>
                <w:lang w:val="ky-KG"/>
              </w:rPr>
              <w:t>1 381,7</w:t>
            </w:r>
          </w:p>
        </w:tc>
        <w:tc>
          <w:tcPr>
            <w:tcW w:w="575" w:type="pct"/>
            <w:tcBorders>
              <w:top w:val="nil"/>
              <w:left w:val="nil"/>
              <w:bottom w:val="nil"/>
              <w:right w:val="nil"/>
            </w:tcBorders>
            <w:vAlign w:val="bottom"/>
            <w:hideMark/>
          </w:tcPr>
          <w:p w14:paraId="10F19FEF" w14:textId="77777777" w:rsidR="00762494" w:rsidRPr="00762494" w:rsidRDefault="00762494" w:rsidP="00762494">
            <w:pPr>
              <w:jc w:val="right"/>
              <w:rPr>
                <w:sz w:val="20"/>
                <w:szCs w:val="20"/>
              </w:rPr>
            </w:pPr>
            <w:r w:rsidRPr="00762494">
              <w:rPr>
                <w:sz w:val="20"/>
                <w:szCs w:val="20"/>
              </w:rPr>
              <w:t>843,3</w:t>
            </w:r>
          </w:p>
        </w:tc>
        <w:tc>
          <w:tcPr>
            <w:tcW w:w="575" w:type="pct"/>
            <w:tcBorders>
              <w:top w:val="nil"/>
              <w:left w:val="nil"/>
              <w:bottom w:val="nil"/>
              <w:right w:val="nil"/>
            </w:tcBorders>
            <w:vAlign w:val="bottom"/>
            <w:hideMark/>
          </w:tcPr>
          <w:p w14:paraId="20913C10" w14:textId="77777777" w:rsidR="00762494" w:rsidRPr="00762494" w:rsidRDefault="00762494" w:rsidP="00762494">
            <w:pPr>
              <w:jc w:val="right"/>
              <w:rPr>
                <w:sz w:val="20"/>
                <w:szCs w:val="20"/>
                <w:lang w:val="ky-KG"/>
              </w:rPr>
            </w:pPr>
            <w:r w:rsidRPr="00762494">
              <w:rPr>
                <w:sz w:val="20"/>
                <w:szCs w:val="20"/>
                <w:lang w:val="ky-KG"/>
              </w:rPr>
              <w:t>610,6</w:t>
            </w:r>
          </w:p>
        </w:tc>
        <w:tc>
          <w:tcPr>
            <w:tcW w:w="575" w:type="pct"/>
            <w:tcBorders>
              <w:top w:val="nil"/>
              <w:left w:val="nil"/>
              <w:bottom w:val="nil"/>
              <w:right w:val="nil"/>
            </w:tcBorders>
            <w:vAlign w:val="bottom"/>
            <w:hideMark/>
          </w:tcPr>
          <w:p w14:paraId="7EB9FA0A" w14:textId="77777777" w:rsidR="00762494" w:rsidRPr="00762494" w:rsidRDefault="00762494" w:rsidP="00762494">
            <w:pPr>
              <w:jc w:val="right"/>
              <w:rPr>
                <w:sz w:val="20"/>
                <w:szCs w:val="20"/>
              </w:rPr>
            </w:pPr>
            <w:r w:rsidRPr="00762494">
              <w:rPr>
                <w:sz w:val="20"/>
                <w:szCs w:val="20"/>
              </w:rPr>
              <w:t>345,8</w:t>
            </w:r>
          </w:p>
        </w:tc>
        <w:tc>
          <w:tcPr>
            <w:tcW w:w="575" w:type="pct"/>
            <w:tcBorders>
              <w:top w:val="nil"/>
              <w:left w:val="nil"/>
              <w:bottom w:val="nil"/>
              <w:right w:val="nil"/>
            </w:tcBorders>
            <w:vAlign w:val="bottom"/>
            <w:hideMark/>
          </w:tcPr>
          <w:p w14:paraId="3FBA55BB" w14:textId="77777777" w:rsidR="00762494" w:rsidRPr="00762494" w:rsidRDefault="00762494" w:rsidP="00762494">
            <w:pPr>
              <w:jc w:val="right"/>
              <w:rPr>
                <w:sz w:val="20"/>
                <w:szCs w:val="20"/>
                <w:lang w:val="ky-KG"/>
              </w:rPr>
            </w:pPr>
            <w:r w:rsidRPr="00762494">
              <w:rPr>
                <w:sz w:val="20"/>
                <w:szCs w:val="20"/>
                <w:lang w:val="ky-KG"/>
              </w:rPr>
              <w:t>770,7</w:t>
            </w:r>
          </w:p>
        </w:tc>
      </w:tr>
      <w:tr w:rsidR="00762494" w:rsidRPr="00762494" w14:paraId="5863C8B0" w14:textId="77777777" w:rsidTr="00843BD5">
        <w:trPr>
          <w:trHeight w:val="284"/>
        </w:trPr>
        <w:tc>
          <w:tcPr>
            <w:tcW w:w="1551" w:type="pct"/>
            <w:tcBorders>
              <w:top w:val="nil"/>
              <w:left w:val="nil"/>
              <w:bottom w:val="nil"/>
              <w:right w:val="nil"/>
            </w:tcBorders>
            <w:vAlign w:val="bottom"/>
            <w:hideMark/>
          </w:tcPr>
          <w:p w14:paraId="10842E16" w14:textId="77777777" w:rsidR="00762494" w:rsidRPr="00762494" w:rsidRDefault="00762494" w:rsidP="00762494">
            <w:pPr>
              <w:ind w:left="170" w:hanging="113"/>
              <w:rPr>
                <w:sz w:val="20"/>
                <w:szCs w:val="20"/>
              </w:rPr>
            </w:pPr>
            <w:proofErr w:type="spellStart"/>
            <w:r w:rsidRPr="00762494">
              <w:rPr>
                <w:sz w:val="20"/>
                <w:szCs w:val="20"/>
              </w:rPr>
              <w:t>Кредиттик</w:t>
            </w:r>
            <w:proofErr w:type="spellEnd"/>
            <w:r w:rsidRPr="00762494">
              <w:rPr>
                <w:sz w:val="20"/>
                <w:szCs w:val="20"/>
              </w:rPr>
              <w:t xml:space="preserve"> </w:t>
            </w:r>
            <w:proofErr w:type="spellStart"/>
            <w:r w:rsidRPr="00762494">
              <w:rPr>
                <w:sz w:val="20"/>
                <w:szCs w:val="20"/>
              </w:rPr>
              <w:t>биримдиктер</w:t>
            </w:r>
            <w:proofErr w:type="spellEnd"/>
          </w:p>
        </w:tc>
        <w:tc>
          <w:tcPr>
            <w:tcW w:w="575" w:type="pct"/>
            <w:tcBorders>
              <w:top w:val="nil"/>
              <w:left w:val="nil"/>
              <w:bottom w:val="nil"/>
              <w:right w:val="nil"/>
            </w:tcBorders>
            <w:vAlign w:val="bottom"/>
            <w:hideMark/>
          </w:tcPr>
          <w:p w14:paraId="39E8B937" w14:textId="77777777" w:rsidR="00762494" w:rsidRPr="00762494" w:rsidRDefault="00762494" w:rsidP="00762494">
            <w:pPr>
              <w:jc w:val="right"/>
              <w:rPr>
                <w:sz w:val="20"/>
                <w:szCs w:val="20"/>
              </w:rPr>
            </w:pPr>
            <w:r w:rsidRPr="00762494">
              <w:rPr>
                <w:sz w:val="20"/>
                <w:szCs w:val="20"/>
              </w:rPr>
              <w:t>162,8</w:t>
            </w:r>
          </w:p>
        </w:tc>
        <w:tc>
          <w:tcPr>
            <w:tcW w:w="575" w:type="pct"/>
            <w:tcBorders>
              <w:top w:val="nil"/>
              <w:left w:val="nil"/>
              <w:bottom w:val="nil"/>
              <w:right w:val="nil"/>
            </w:tcBorders>
            <w:vAlign w:val="bottom"/>
            <w:hideMark/>
          </w:tcPr>
          <w:p w14:paraId="301647CD" w14:textId="77777777" w:rsidR="00762494" w:rsidRPr="00762494" w:rsidRDefault="00762494" w:rsidP="00762494">
            <w:pPr>
              <w:jc w:val="right"/>
              <w:rPr>
                <w:sz w:val="20"/>
                <w:szCs w:val="20"/>
                <w:lang w:val="ky-KG"/>
              </w:rPr>
            </w:pPr>
            <w:r w:rsidRPr="00762494">
              <w:rPr>
                <w:sz w:val="20"/>
                <w:szCs w:val="20"/>
                <w:lang w:val="ky-KG"/>
              </w:rPr>
              <w:t>170,8</w:t>
            </w:r>
          </w:p>
        </w:tc>
        <w:tc>
          <w:tcPr>
            <w:tcW w:w="575" w:type="pct"/>
            <w:tcBorders>
              <w:top w:val="nil"/>
              <w:left w:val="nil"/>
              <w:bottom w:val="nil"/>
              <w:right w:val="nil"/>
            </w:tcBorders>
            <w:vAlign w:val="bottom"/>
            <w:hideMark/>
          </w:tcPr>
          <w:p w14:paraId="61CD4EA0" w14:textId="77777777" w:rsidR="00762494" w:rsidRPr="00762494" w:rsidRDefault="00762494" w:rsidP="00762494">
            <w:pPr>
              <w:jc w:val="right"/>
              <w:rPr>
                <w:sz w:val="20"/>
                <w:szCs w:val="20"/>
              </w:rPr>
            </w:pPr>
            <w:r w:rsidRPr="00762494">
              <w:rPr>
                <w:sz w:val="20"/>
                <w:szCs w:val="20"/>
              </w:rPr>
              <w:t>125,2</w:t>
            </w:r>
          </w:p>
        </w:tc>
        <w:tc>
          <w:tcPr>
            <w:tcW w:w="575" w:type="pct"/>
            <w:tcBorders>
              <w:top w:val="nil"/>
              <w:left w:val="nil"/>
              <w:bottom w:val="nil"/>
              <w:right w:val="nil"/>
            </w:tcBorders>
            <w:vAlign w:val="bottom"/>
            <w:hideMark/>
          </w:tcPr>
          <w:p w14:paraId="1C4E3116" w14:textId="77777777" w:rsidR="00762494" w:rsidRPr="00762494" w:rsidRDefault="00762494" w:rsidP="00762494">
            <w:pPr>
              <w:jc w:val="right"/>
              <w:rPr>
                <w:sz w:val="20"/>
                <w:szCs w:val="20"/>
                <w:lang w:val="ky-KG"/>
              </w:rPr>
            </w:pPr>
            <w:r w:rsidRPr="00762494">
              <w:rPr>
                <w:sz w:val="20"/>
                <w:szCs w:val="20"/>
                <w:lang w:val="ky-KG"/>
              </w:rPr>
              <w:t>132,0</w:t>
            </w:r>
          </w:p>
        </w:tc>
        <w:tc>
          <w:tcPr>
            <w:tcW w:w="575" w:type="pct"/>
            <w:tcBorders>
              <w:top w:val="nil"/>
              <w:left w:val="nil"/>
              <w:bottom w:val="nil"/>
              <w:right w:val="nil"/>
            </w:tcBorders>
            <w:vAlign w:val="bottom"/>
            <w:hideMark/>
          </w:tcPr>
          <w:p w14:paraId="7EBDCE1D" w14:textId="77777777" w:rsidR="00762494" w:rsidRPr="00762494" w:rsidRDefault="00762494" w:rsidP="00762494">
            <w:pPr>
              <w:jc w:val="right"/>
              <w:rPr>
                <w:sz w:val="20"/>
                <w:szCs w:val="20"/>
              </w:rPr>
            </w:pPr>
            <w:r w:rsidRPr="00762494">
              <w:rPr>
                <w:sz w:val="20"/>
                <w:szCs w:val="20"/>
              </w:rPr>
              <w:t>37,6</w:t>
            </w:r>
          </w:p>
        </w:tc>
        <w:tc>
          <w:tcPr>
            <w:tcW w:w="575" w:type="pct"/>
            <w:tcBorders>
              <w:top w:val="nil"/>
              <w:left w:val="nil"/>
              <w:bottom w:val="nil"/>
              <w:right w:val="nil"/>
            </w:tcBorders>
            <w:vAlign w:val="bottom"/>
            <w:hideMark/>
          </w:tcPr>
          <w:p w14:paraId="5299266B" w14:textId="77777777" w:rsidR="00762494" w:rsidRPr="00762494" w:rsidRDefault="00762494" w:rsidP="00762494">
            <w:pPr>
              <w:jc w:val="right"/>
              <w:rPr>
                <w:sz w:val="20"/>
                <w:szCs w:val="20"/>
                <w:lang w:val="ky-KG"/>
              </w:rPr>
            </w:pPr>
            <w:r w:rsidRPr="00762494">
              <w:rPr>
                <w:sz w:val="20"/>
                <w:szCs w:val="20"/>
                <w:lang w:val="ky-KG"/>
              </w:rPr>
              <w:t>38,8</w:t>
            </w:r>
          </w:p>
        </w:tc>
      </w:tr>
      <w:tr w:rsidR="00762494" w:rsidRPr="00762494" w14:paraId="0F3BB632" w14:textId="77777777" w:rsidTr="00843BD5">
        <w:trPr>
          <w:trHeight w:val="284"/>
        </w:trPr>
        <w:tc>
          <w:tcPr>
            <w:tcW w:w="1551" w:type="pct"/>
            <w:tcBorders>
              <w:top w:val="nil"/>
              <w:left w:val="nil"/>
              <w:bottom w:val="nil"/>
              <w:right w:val="nil"/>
            </w:tcBorders>
            <w:vAlign w:val="bottom"/>
            <w:hideMark/>
          </w:tcPr>
          <w:p w14:paraId="0716DE69" w14:textId="77777777" w:rsidR="00762494" w:rsidRPr="00762494" w:rsidRDefault="00762494" w:rsidP="00762494">
            <w:pPr>
              <w:ind w:left="170" w:hanging="113"/>
              <w:rPr>
                <w:sz w:val="20"/>
                <w:szCs w:val="20"/>
              </w:rPr>
            </w:pPr>
            <w:r w:rsidRPr="00762494">
              <w:rPr>
                <w:sz w:val="20"/>
                <w:szCs w:val="20"/>
                <w:lang w:val="ky-KG"/>
              </w:rPr>
              <w:t>Микро</w:t>
            </w:r>
            <w:proofErr w:type="spellStart"/>
            <w:r w:rsidRPr="00762494">
              <w:rPr>
                <w:sz w:val="20"/>
                <w:szCs w:val="20"/>
              </w:rPr>
              <w:t>кредиттик</w:t>
            </w:r>
            <w:proofErr w:type="spellEnd"/>
            <w:r w:rsidRPr="00762494">
              <w:rPr>
                <w:sz w:val="20"/>
                <w:szCs w:val="20"/>
              </w:rPr>
              <w:t xml:space="preserve"> </w:t>
            </w:r>
            <w:proofErr w:type="spellStart"/>
            <w:r w:rsidRPr="00762494">
              <w:rPr>
                <w:sz w:val="20"/>
                <w:szCs w:val="20"/>
              </w:rPr>
              <w:t>уюмдар</w:t>
            </w:r>
            <w:proofErr w:type="spellEnd"/>
          </w:p>
        </w:tc>
        <w:tc>
          <w:tcPr>
            <w:tcW w:w="575" w:type="pct"/>
            <w:tcBorders>
              <w:top w:val="nil"/>
              <w:left w:val="nil"/>
              <w:bottom w:val="nil"/>
              <w:right w:val="nil"/>
            </w:tcBorders>
            <w:vAlign w:val="bottom"/>
            <w:hideMark/>
          </w:tcPr>
          <w:p w14:paraId="135F06CA" w14:textId="77777777" w:rsidR="00762494" w:rsidRPr="00762494" w:rsidRDefault="00762494" w:rsidP="00762494">
            <w:pPr>
              <w:jc w:val="right"/>
              <w:rPr>
                <w:sz w:val="20"/>
                <w:szCs w:val="20"/>
              </w:rPr>
            </w:pPr>
            <w:r w:rsidRPr="00762494">
              <w:rPr>
                <w:sz w:val="20"/>
                <w:szCs w:val="20"/>
              </w:rPr>
              <w:t>8 261,5</w:t>
            </w:r>
          </w:p>
        </w:tc>
        <w:tc>
          <w:tcPr>
            <w:tcW w:w="575" w:type="pct"/>
            <w:tcBorders>
              <w:top w:val="nil"/>
              <w:left w:val="nil"/>
              <w:bottom w:val="nil"/>
              <w:right w:val="nil"/>
            </w:tcBorders>
            <w:vAlign w:val="bottom"/>
            <w:hideMark/>
          </w:tcPr>
          <w:p w14:paraId="3F94200A" w14:textId="77777777" w:rsidR="00762494" w:rsidRPr="00762494" w:rsidRDefault="00762494" w:rsidP="00762494">
            <w:pPr>
              <w:jc w:val="right"/>
              <w:rPr>
                <w:sz w:val="20"/>
                <w:szCs w:val="20"/>
                <w:lang w:val="ky-KG"/>
              </w:rPr>
            </w:pPr>
            <w:r w:rsidRPr="00762494">
              <w:rPr>
                <w:sz w:val="20"/>
                <w:szCs w:val="20"/>
                <w:lang w:val="ky-KG"/>
              </w:rPr>
              <w:t>10 951,9</w:t>
            </w:r>
          </w:p>
        </w:tc>
        <w:tc>
          <w:tcPr>
            <w:tcW w:w="575" w:type="pct"/>
            <w:tcBorders>
              <w:top w:val="nil"/>
              <w:left w:val="nil"/>
              <w:bottom w:val="nil"/>
              <w:right w:val="nil"/>
            </w:tcBorders>
            <w:vAlign w:val="bottom"/>
            <w:hideMark/>
          </w:tcPr>
          <w:p w14:paraId="309E035D" w14:textId="77777777" w:rsidR="00762494" w:rsidRPr="00762494" w:rsidRDefault="00762494" w:rsidP="00762494">
            <w:pPr>
              <w:jc w:val="right"/>
              <w:rPr>
                <w:sz w:val="20"/>
                <w:szCs w:val="20"/>
              </w:rPr>
            </w:pPr>
            <w:r w:rsidRPr="00762494">
              <w:rPr>
                <w:sz w:val="20"/>
                <w:szCs w:val="20"/>
              </w:rPr>
              <w:t>5 393,4</w:t>
            </w:r>
          </w:p>
        </w:tc>
        <w:tc>
          <w:tcPr>
            <w:tcW w:w="575" w:type="pct"/>
            <w:tcBorders>
              <w:top w:val="nil"/>
              <w:left w:val="nil"/>
              <w:bottom w:val="nil"/>
              <w:right w:val="nil"/>
            </w:tcBorders>
            <w:vAlign w:val="bottom"/>
            <w:hideMark/>
          </w:tcPr>
          <w:p w14:paraId="38F3D78F" w14:textId="77777777" w:rsidR="00762494" w:rsidRPr="00762494" w:rsidRDefault="00762494" w:rsidP="00762494">
            <w:pPr>
              <w:jc w:val="right"/>
              <w:rPr>
                <w:sz w:val="20"/>
                <w:szCs w:val="20"/>
                <w:lang w:val="ky-KG"/>
              </w:rPr>
            </w:pPr>
            <w:r w:rsidRPr="00762494">
              <w:rPr>
                <w:sz w:val="20"/>
                <w:szCs w:val="20"/>
                <w:lang w:val="ky-KG"/>
              </w:rPr>
              <w:t>7 628,4</w:t>
            </w:r>
          </w:p>
        </w:tc>
        <w:tc>
          <w:tcPr>
            <w:tcW w:w="575" w:type="pct"/>
            <w:tcBorders>
              <w:top w:val="nil"/>
              <w:left w:val="nil"/>
              <w:bottom w:val="nil"/>
              <w:right w:val="nil"/>
            </w:tcBorders>
            <w:vAlign w:val="bottom"/>
            <w:hideMark/>
          </w:tcPr>
          <w:p w14:paraId="7DA15B71" w14:textId="77777777" w:rsidR="00762494" w:rsidRPr="00762494" w:rsidRDefault="00762494" w:rsidP="00762494">
            <w:pPr>
              <w:jc w:val="right"/>
              <w:rPr>
                <w:sz w:val="20"/>
                <w:szCs w:val="20"/>
              </w:rPr>
            </w:pPr>
            <w:r w:rsidRPr="00762494">
              <w:rPr>
                <w:sz w:val="20"/>
                <w:szCs w:val="20"/>
              </w:rPr>
              <w:t>2 870,3</w:t>
            </w:r>
          </w:p>
        </w:tc>
        <w:tc>
          <w:tcPr>
            <w:tcW w:w="575" w:type="pct"/>
            <w:tcBorders>
              <w:top w:val="nil"/>
              <w:left w:val="nil"/>
              <w:bottom w:val="nil"/>
              <w:right w:val="nil"/>
            </w:tcBorders>
            <w:vAlign w:val="bottom"/>
            <w:hideMark/>
          </w:tcPr>
          <w:p w14:paraId="323DFDBB" w14:textId="77777777" w:rsidR="00762494" w:rsidRPr="00762494" w:rsidRDefault="00762494" w:rsidP="00762494">
            <w:pPr>
              <w:jc w:val="right"/>
              <w:rPr>
                <w:sz w:val="20"/>
                <w:szCs w:val="20"/>
                <w:lang w:val="ky-KG"/>
              </w:rPr>
            </w:pPr>
            <w:r w:rsidRPr="00762494">
              <w:rPr>
                <w:sz w:val="20"/>
                <w:szCs w:val="20"/>
                <w:lang w:val="ky-KG"/>
              </w:rPr>
              <w:t>3 322,7</w:t>
            </w:r>
          </w:p>
        </w:tc>
      </w:tr>
      <w:tr w:rsidR="00762494" w:rsidRPr="00762494" w14:paraId="1708F25D" w14:textId="77777777" w:rsidTr="00843BD5">
        <w:trPr>
          <w:trHeight w:val="284"/>
        </w:trPr>
        <w:tc>
          <w:tcPr>
            <w:tcW w:w="1551" w:type="pct"/>
            <w:tcBorders>
              <w:top w:val="nil"/>
              <w:left w:val="nil"/>
              <w:bottom w:val="nil"/>
              <w:right w:val="nil"/>
            </w:tcBorders>
            <w:vAlign w:val="bottom"/>
            <w:hideMark/>
          </w:tcPr>
          <w:p w14:paraId="00C945AE" w14:textId="77777777" w:rsidR="00762494" w:rsidRPr="00762494" w:rsidRDefault="00762494" w:rsidP="00762494">
            <w:pPr>
              <w:ind w:left="170" w:hanging="113"/>
              <w:rPr>
                <w:sz w:val="20"/>
                <w:szCs w:val="20"/>
                <w:lang w:val="ky-KG"/>
              </w:rPr>
            </w:pPr>
            <w:proofErr w:type="spellStart"/>
            <w:r w:rsidRPr="00762494">
              <w:rPr>
                <w:bCs/>
                <w:sz w:val="20"/>
                <w:szCs w:val="20"/>
              </w:rPr>
              <w:t>Камсыздандыруу</w:t>
            </w:r>
            <w:proofErr w:type="spellEnd"/>
            <w:r w:rsidRPr="00762494">
              <w:rPr>
                <w:bCs/>
                <w:sz w:val="20"/>
                <w:szCs w:val="20"/>
              </w:rPr>
              <w:t xml:space="preserve"> </w:t>
            </w:r>
            <w:proofErr w:type="spellStart"/>
            <w:r w:rsidRPr="00762494">
              <w:rPr>
                <w:bCs/>
                <w:sz w:val="20"/>
                <w:szCs w:val="20"/>
              </w:rPr>
              <w:t>уюмдар</w:t>
            </w:r>
            <w:proofErr w:type="spellEnd"/>
          </w:p>
        </w:tc>
        <w:tc>
          <w:tcPr>
            <w:tcW w:w="575" w:type="pct"/>
            <w:tcBorders>
              <w:top w:val="nil"/>
              <w:left w:val="nil"/>
              <w:bottom w:val="nil"/>
              <w:right w:val="nil"/>
            </w:tcBorders>
            <w:vAlign w:val="bottom"/>
            <w:hideMark/>
          </w:tcPr>
          <w:p w14:paraId="4482C973" w14:textId="77777777" w:rsidR="00762494" w:rsidRPr="00762494" w:rsidRDefault="00762494" w:rsidP="00762494">
            <w:pPr>
              <w:jc w:val="right"/>
              <w:rPr>
                <w:sz w:val="20"/>
                <w:szCs w:val="20"/>
              </w:rPr>
            </w:pPr>
            <w:r w:rsidRPr="00762494">
              <w:rPr>
                <w:sz w:val="20"/>
                <w:szCs w:val="20"/>
              </w:rPr>
              <w:t>2 728,4</w:t>
            </w:r>
          </w:p>
        </w:tc>
        <w:tc>
          <w:tcPr>
            <w:tcW w:w="575" w:type="pct"/>
            <w:tcBorders>
              <w:top w:val="nil"/>
              <w:left w:val="nil"/>
              <w:bottom w:val="nil"/>
              <w:right w:val="nil"/>
            </w:tcBorders>
            <w:vAlign w:val="bottom"/>
            <w:hideMark/>
          </w:tcPr>
          <w:p w14:paraId="6877252E" w14:textId="77777777" w:rsidR="00762494" w:rsidRPr="00762494" w:rsidRDefault="00762494" w:rsidP="00762494">
            <w:pPr>
              <w:jc w:val="right"/>
              <w:rPr>
                <w:sz w:val="20"/>
                <w:szCs w:val="20"/>
                <w:lang w:val="ky-KG"/>
              </w:rPr>
            </w:pPr>
            <w:r w:rsidRPr="00762494">
              <w:rPr>
                <w:sz w:val="20"/>
                <w:szCs w:val="20"/>
                <w:lang w:val="ky-KG"/>
              </w:rPr>
              <w:t>3 794,8</w:t>
            </w:r>
          </w:p>
        </w:tc>
        <w:tc>
          <w:tcPr>
            <w:tcW w:w="575" w:type="pct"/>
            <w:tcBorders>
              <w:top w:val="nil"/>
              <w:left w:val="nil"/>
              <w:bottom w:val="nil"/>
              <w:right w:val="nil"/>
            </w:tcBorders>
            <w:vAlign w:val="bottom"/>
            <w:hideMark/>
          </w:tcPr>
          <w:p w14:paraId="3DDA4A4D" w14:textId="77777777" w:rsidR="00762494" w:rsidRPr="00762494" w:rsidRDefault="00762494" w:rsidP="00762494">
            <w:pPr>
              <w:jc w:val="right"/>
              <w:rPr>
                <w:sz w:val="20"/>
                <w:szCs w:val="20"/>
              </w:rPr>
            </w:pPr>
            <w:r w:rsidRPr="00762494">
              <w:rPr>
                <w:sz w:val="20"/>
                <w:szCs w:val="20"/>
              </w:rPr>
              <w:t>2 374,5</w:t>
            </w:r>
          </w:p>
        </w:tc>
        <w:tc>
          <w:tcPr>
            <w:tcW w:w="575" w:type="pct"/>
            <w:tcBorders>
              <w:top w:val="nil"/>
              <w:left w:val="nil"/>
              <w:bottom w:val="nil"/>
              <w:right w:val="nil"/>
            </w:tcBorders>
            <w:vAlign w:val="bottom"/>
            <w:hideMark/>
          </w:tcPr>
          <w:p w14:paraId="7A6137B9" w14:textId="77777777" w:rsidR="00762494" w:rsidRPr="00762494" w:rsidRDefault="00762494" w:rsidP="00762494">
            <w:pPr>
              <w:jc w:val="right"/>
              <w:rPr>
                <w:sz w:val="20"/>
                <w:szCs w:val="20"/>
                <w:lang w:val="ky-KG"/>
              </w:rPr>
            </w:pPr>
            <w:r w:rsidRPr="00762494">
              <w:rPr>
                <w:sz w:val="20"/>
                <w:szCs w:val="20"/>
                <w:lang w:val="ky-KG"/>
              </w:rPr>
              <w:t xml:space="preserve">3 242,8 </w:t>
            </w:r>
          </w:p>
        </w:tc>
        <w:tc>
          <w:tcPr>
            <w:tcW w:w="575" w:type="pct"/>
            <w:tcBorders>
              <w:top w:val="nil"/>
              <w:left w:val="nil"/>
              <w:bottom w:val="nil"/>
              <w:right w:val="nil"/>
            </w:tcBorders>
            <w:vAlign w:val="bottom"/>
            <w:hideMark/>
          </w:tcPr>
          <w:p w14:paraId="7EA3A68B" w14:textId="77777777" w:rsidR="00762494" w:rsidRPr="00762494" w:rsidRDefault="00762494" w:rsidP="00762494">
            <w:pPr>
              <w:jc w:val="right"/>
              <w:rPr>
                <w:sz w:val="20"/>
                <w:szCs w:val="20"/>
              </w:rPr>
            </w:pPr>
            <w:r w:rsidRPr="00762494">
              <w:rPr>
                <w:sz w:val="20"/>
                <w:szCs w:val="20"/>
              </w:rPr>
              <w:t>353,9</w:t>
            </w:r>
          </w:p>
        </w:tc>
        <w:tc>
          <w:tcPr>
            <w:tcW w:w="575" w:type="pct"/>
            <w:tcBorders>
              <w:top w:val="nil"/>
              <w:left w:val="nil"/>
              <w:bottom w:val="nil"/>
              <w:right w:val="nil"/>
            </w:tcBorders>
            <w:vAlign w:val="bottom"/>
            <w:hideMark/>
          </w:tcPr>
          <w:p w14:paraId="673929E4" w14:textId="77777777" w:rsidR="00762494" w:rsidRPr="00762494" w:rsidRDefault="00762494" w:rsidP="00762494">
            <w:pPr>
              <w:jc w:val="right"/>
              <w:rPr>
                <w:sz w:val="20"/>
                <w:szCs w:val="20"/>
                <w:lang w:val="ky-KG"/>
              </w:rPr>
            </w:pPr>
            <w:r w:rsidRPr="00762494">
              <w:rPr>
                <w:sz w:val="20"/>
                <w:szCs w:val="20"/>
                <w:lang w:val="ky-KG"/>
              </w:rPr>
              <w:t>552,1</w:t>
            </w:r>
          </w:p>
        </w:tc>
      </w:tr>
      <w:tr w:rsidR="00762494" w:rsidRPr="00762494" w14:paraId="6B592183" w14:textId="77777777" w:rsidTr="00843BD5">
        <w:trPr>
          <w:trHeight w:val="284"/>
        </w:trPr>
        <w:tc>
          <w:tcPr>
            <w:tcW w:w="1551" w:type="pct"/>
            <w:tcBorders>
              <w:top w:val="nil"/>
              <w:left w:val="nil"/>
              <w:bottom w:val="single" w:sz="8" w:space="0" w:color="auto"/>
              <w:right w:val="nil"/>
            </w:tcBorders>
            <w:vAlign w:val="bottom"/>
            <w:hideMark/>
          </w:tcPr>
          <w:p w14:paraId="4D4687CA" w14:textId="77777777" w:rsidR="00762494" w:rsidRPr="00762494" w:rsidRDefault="00762494" w:rsidP="00762494">
            <w:pPr>
              <w:ind w:left="170" w:hanging="113"/>
              <w:rPr>
                <w:bCs/>
                <w:sz w:val="20"/>
                <w:szCs w:val="20"/>
              </w:rPr>
            </w:pPr>
            <w:r w:rsidRPr="00762494">
              <w:rPr>
                <w:bCs/>
                <w:sz w:val="20"/>
                <w:szCs w:val="20"/>
              </w:rPr>
              <w:t xml:space="preserve">Башка </w:t>
            </w:r>
            <w:proofErr w:type="spellStart"/>
            <w:r w:rsidRPr="00762494">
              <w:rPr>
                <w:bCs/>
                <w:sz w:val="20"/>
                <w:szCs w:val="20"/>
              </w:rPr>
              <w:t>уюмдар</w:t>
            </w:r>
            <w:proofErr w:type="spellEnd"/>
          </w:p>
        </w:tc>
        <w:tc>
          <w:tcPr>
            <w:tcW w:w="575" w:type="pct"/>
            <w:tcBorders>
              <w:top w:val="nil"/>
              <w:left w:val="nil"/>
              <w:bottom w:val="single" w:sz="8" w:space="0" w:color="auto"/>
              <w:right w:val="nil"/>
            </w:tcBorders>
            <w:vAlign w:val="bottom"/>
            <w:hideMark/>
          </w:tcPr>
          <w:p w14:paraId="25D43E74" w14:textId="77777777" w:rsidR="00762494" w:rsidRPr="00762494" w:rsidRDefault="00762494" w:rsidP="00762494">
            <w:pPr>
              <w:jc w:val="right"/>
              <w:rPr>
                <w:sz w:val="20"/>
                <w:szCs w:val="20"/>
              </w:rPr>
            </w:pPr>
            <w:r w:rsidRPr="00762494">
              <w:rPr>
                <w:sz w:val="20"/>
                <w:szCs w:val="20"/>
              </w:rPr>
              <w:t>36,7</w:t>
            </w:r>
          </w:p>
        </w:tc>
        <w:tc>
          <w:tcPr>
            <w:tcW w:w="575" w:type="pct"/>
            <w:tcBorders>
              <w:top w:val="nil"/>
              <w:left w:val="nil"/>
              <w:bottom w:val="single" w:sz="8" w:space="0" w:color="auto"/>
              <w:right w:val="nil"/>
            </w:tcBorders>
            <w:vAlign w:val="bottom"/>
            <w:hideMark/>
          </w:tcPr>
          <w:p w14:paraId="5A6CBB76" w14:textId="77777777" w:rsidR="00762494" w:rsidRPr="00762494" w:rsidRDefault="00762494" w:rsidP="00762494">
            <w:pPr>
              <w:jc w:val="right"/>
              <w:rPr>
                <w:sz w:val="20"/>
                <w:szCs w:val="20"/>
                <w:lang w:val="ky-KG"/>
              </w:rPr>
            </w:pPr>
            <w:r w:rsidRPr="00762494">
              <w:rPr>
                <w:sz w:val="20"/>
                <w:szCs w:val="20"/>
                <w:lang w:val="ky-KG"/>
              </w:rPr>
              <w:t>36,4</w:t>
            </w:r>
          </w:p>
        </w:tc>
        <w:tc>
          <w:tcPr>
            <w:tcW w:w="575" w:type="pct"/>
            <w:tcBorders>
              <w:top w:val="nil"/>
              <w:left w:val="nil"/>
              <w:bottom w:val="single" w:sz="8" w:space="0" w:color="auto"/>
              <w:right w:val="nil"/>
            </w:tcBorders>
            <w:vAlign w:val="bottom"/>
            <w:hideMark/>
          </w:tcPr>
          <w:p w14:paraId="1860771C" w14:textId="77777777" w:rsidR="00762494" w:rsidRPr="00762494" w:rsidRDefault="00762494" w:rsidP="00762494">
            <w:pPr>
              <w:jc w:val="right"/>
              <w:rPr>
                <w:sz w:val="20"/>
                <w:szCs w:val="20"/>
              </w:rPr>
            </w:pPr>
            <w:r w:rsidRPr="00762494">
              <w:rPr>
                <w:sz w:val="20"/>
                <w:szCs w:val="20"/>
              </w:rPr>
              <w:t>22,1</w:t>
            </w:r>
          </w:p>
        </w:tc>
        <w:tc>
          <w:tcPr>
            <w:tcW w:w="575" w:type="pct"/>
            <w:tcBorders>
              <w:top w:val="nil"/>
              <w:left w:val="nil"/>
              <w:bottom w:val="single" w:sz="8" w:space="0" w:color="auto"/>
              <w:right w:val="nil"/>
            </w:tcBorders>
            <w:vAlign w:val="bottom"/>
            <w:hideMark/>
          </w:tcPr>
          <w:p w14:paraId="47C62D76" w14:textId="77777777" w:rsidR="00762494" w:rsidRPr="00762494" w:rsidRDefault="00762494" w:rsidP="00762494">
            <w:pPr>
              <w:jc w:val="right"/>
              <w:rPr>
                <w:sz w:val="20"/>
                <w:szCs w:val="20"/>
                <w:lang w:val="ky-KG"/>
              </w:rPr>
            </w:pPr>
            <w:r w:rsidRPr="00762494">
              <w:rPr>
                <w:sz w:val="20"/>
                <w:szCs w:val="20"/>
                <w:lang w:val="ky-KG"/>
              </w:rPr>
              <w:t>25,5</w:t>
            </w:r>
          </w:p>
        </w:tc>
        <w:tc>
          <w:tcPr>
            <w:tcW w:w="575" w:type="pct"/>
            <w:tcBorders>
              <w:top w:val="nil"/>
              <w:left w:val="nil"/>
              <w:bottom w:val="single" w:sz="8" w:space="0" w:color="auto"/>
              <w:right w:val="nil"/>
            </w:tcBorders>
            <w:vAlign w:val="bottom"/>
            <w:hideMark/>
          </w:tcPr>
          <w:p w14:paraId="18CADBDD" w14:textId="77777777" w:rsidR="00762494" w:rsidRPr="00762494" w:rsidRDefault="00762494" w:rsidP="00762494">
            <w:pPr>
              <w:jc w:val="right"/>
              <w:rPr>
                <w:sz w:val="20"/>
                <w:szCs w:val="20"/>
              </w:rPr>
            </w:pPr>
            <w:r w:rsidRPr="00762494">
              <w:rPr>
                <w:sz w:val="20"/>
                <w:szCs w:val="20"/>
              </w:rPr>
              <w:t>14,6</w:t>
            </w:r>
          </w:p>
        </w:tc>
        <w:tc>
          <w:tcPr>
            <w:tcW w:w="575" w:type="pct"/>
            <w:tcBorders>
              <w:top w:val="nil"/>
              <w:left w:val="nil"/>
              <w:bottom w:val="single" w:sz="8" w:space="0" w:color="auto"/>
              <w:right w:val="nil"/>
            </w:tcBorders>
            <w:vAlign w:val="bottom"/>
            <w:hideMark/>
          </w:tcPr>
          <w:p w14:paraId="39617884" w14:textId="77777777" w:rsidR="00762494" w:rsidRPr="00762494" w:rsidRDefault="00762494" w:rsidP="00762494">
            <w:pPr>
              <w:jc w:val="right"/>
              <w:rPr>
                <w:sz w:val="20"/>
                <w:szCs w:val="20"/>
                <w:lang w:val="ky-KG"/>
              </w:rPr>
            </w:pPr>
            <w:r w:rsidRPr="00762494">
              <w:rPr>
                <w:sz w:val="20"/>
                <w:szCs w:val="20"/>
                <w:lang w:val="ky-KG"/>
              </w:rPr>
              <w:t>10,9</w:t>
            </w:r>
          </w:p>
        </w:tc>
      </w:tr>
    </w:tbl>
    <w:p w14:paraId="55679C52" w14:textId="77777777" w:rsidR="00762494" w:rsidRPr="00762494" w:rsidRDefault="00762494" w:rsidP="00762494">
      <w:pPr>
        <w:spacing w:before="120"/>
        <w:ind w:firstLine="709"/>
        <w:jc w:val="both"/>
        <w:rPr>
          <w:lang w:val="ky-KG"/>
        </w:rPr>
      </w:pPr>
      <w:r w:rsidRPr="00762494">
        <w:rPr>
          <w:lang w:val="ky-KG"/>
        </w:rPr>
        <w:t>Үстүбүздөгү жылдын 9 айынын жыйынтыгы боюнча экономиканын финансы секторунун ишканалары тарабынан 34 430,5 млн. сом өлчөмүндө оң сальдолоштурулган жыйынтык алынды, бул өткөн жылдын тийиштүү мезгилине караганда дээрлик 5 пайызга (же 1 621,0 млн. сомго) көп. Коммерциялык</w:t>
      </w:r>
      <w:r w:rsidRPr="00762494">
        <w:rPr>
          <w:color w:val="000000"/>
          <w:lang w:val="ky-KG"/>
        </w:rPr>
        <w:t xml:space="preserve"> банктардын (7 120,1 млн. сомго), </w:t>
      </w:r>
      <w:r w:rsidRPr="00762494">
        <w:rPr>
          <w:lang w:val="ky-KG"/>
        </w:rPr>
        <w:t>микрокредиттик уюмдардын (452,4 млн.), к</w:t>
      </w:r>
      <w:r w:rsidRPr="00762494">
        <w:rPr>
          <w:bCs/>
          <w:lang w:val="ky-KG"/>
        </w:rPr>
        <w:t>үр</w:t>
      </w:r>
      <w:r w:rsidRPr="00762494">
        <w:rPr>
          <w:lang w:val="ky-KG"/>
        </w:rPr>
        <w:t xml:space="preserve">өөканалардын (424,9 млн.) жана </w:t>
      </w:r>
      <w:r w:rsidRPr="00762494">
        <w:rPr>
          <w:color w:val="000000"/>
          <w:lang w:val="ky-KG"/>
        </w:rPr>
        <w:t xml:space="preserve">камсыздандыруу компаниялардын (198,2 млн. сомго) </w:t>
      </w:r>
      <w:r w:rsidRPr="00762494">
        <w:rPr>
          <w:lang w:val="ky-KG"/>
        </w:rPr>
        <w:t xml:space="preserve">пайдаларынын </w:t>
      </w:r>
      <w:r w:rsidRPr="00762494">
        <w:rPr>
          <w:bCs/>
          <w:lang w:val="ky-KG"/>
        </w:rPr>
        <w:t xml:space="preserve">көбөйүшү, ал эми анын азайышы </w:t>
      </w:r>
      <w:r w:rsidRPr="00762494">
        <w:rPr>
          <w:lang w:val="ky-KG"/>
        </w:rPr>
        <w:t xml:space="preserve">Улуттук банкта </w:t>
      </w:r>
      <w:r w:rsidRPr="00762494">
        <w:rPr>
          <w:bCs/>
          <w:lang w:val="ky-KG"/>
        </w:rPr>
        <w:t>байкалды.</w:t>
      </w:r>
    </w:p>
    <w:p w14:paraId="02E4C7D7" w14:textId="77777777" w:rsidR="00762494" w:rsidRPr="00762494" w:rsidRDefault="00762494" w:rsidP="00762494">
      <w:pPr>
        <w:ind w:firstLine="709"/>
        <w:jc w:val="both"/>
        <w:rPr>
          <w:lang w:val="ky-KG"/>
        </w:rPr>
      </w:pPr>
      <w:r w:rsidRPr="00762494">
        <w:rPr>
          <w:lang w:val="ky-KG"/>
        </w:rPr>
        <w:t>Үстүбүздөгү жылдын январь-сентябрында финансы секторунун рентабелдүү уюмдарынын үлүшү алардын жалпы санынын 62,7 пайызын түздү, ал эми пайдасынын көлөмү 34 833,0 млн. сом өлчөмүндө түзүлдү. Муну менен бирге уюмдардын 16,6 пайызы 402,5 млн. сом суммасында чыгым тартты.</w:t>
      </w:r>
    </w:p>
    <w:p w14:paraId="1DD3329D" w14:textId="77777777" w:rsidR="00762494" w:rsidRPr="00762494" w:rsidRDefault="00762494" w:rsidP="00762494">
      <w:pPr>
        <w:ind w:firstLine="709"/>
        <w:jc w:val="both"/>
        <w:rPr>
          <w:lang w:val="ky-KG"/>
        </w:rPr>
      </w:pPr>
      <w:r w:rsidRPr="00762494">
        <w:rPr>
          <w:b/>
          <w:lang w:val="ky-KG"/>
        </w:rPr>
        <w:t>Коммерциялык банктар.</w:t>
      </w:r>
      <w:r w:rsidRPr="00762494">
        <w:rPr>
          <w:lang w:val="ky-KG"/>
        </w:rPr>
        <w:t xml:space="preserve"> Үстүбүздөгү жылдын январь-сентябрында республикада 21 коммерциялык банк иш жүргүздү, ал эми региондордо алардын 314 филиалы иш жүргүздү.</w:t>
      </w:r>
    </w:p>
    <w:p w14:paraId="4A496AA8" w14:textId="77777777" w:rsidR="00762494" w:rsidRPr="00762494" w:rsidRDefault="00762494" w:rsidP="00762494">
      <w:pPr>
        <w:ind w:firstLine="709"/>
        <w:jc w:val="both"/>
        <w:rPr>
          <w:lang w:val="ky-KG"/>
        </w:rPr>
      </w:pPr>
      <w:r w:rsidRPr="00762494">
        <w:rPr>
          <w:lang w:val="ky-KG"/>
        </w:rPr>
        <w:t>Өткөн жылдын тийиштүү мезгилине салыштырмалуу коммерциялык банктардын кирешелери 41,8 пайызга (25 679,1 млн. сомго)</w:t>
      </w:r>
      <w:r w:rsidRPr="00762494">
        <w:rPr>
          <w:bCs/>
          <w:lang w:val="ky-KG"/>
        </w:rPr>
        <w:t xml:space="preserve"> көбөйдү жана 87 148,8 млн. сомду</w:t>
      </w:r>
      <w:r w:rsidRPr="00762494">
        <w:rPr>
          <w:lang w:val="ky-KG"/>
        </w:rPr>
        <w:t xml:space="preserve"> түздү. Алардын </w:t>
      </w:r>
      <w:r w:rsidRPr="00762494">
        <w:rPr>
          <w:color w:val="000000"/>
          <w:lang w:val="ky-KG"/>
        </w:rPr>
        <w:t>өс</w:t>
      </w:r>
      <w:r w:rsidRPr="00762494">
        <w:rPr>
          <w:lang w:val="ky-KG"/>
        </w:rPr>
        <w:t>ү</w:t>
      </w:r>
      <w:r w:rsidRPr="00762494">
        <w:rPr>
          <w:color w:val="000000"/>
          <w:lang w:val="ky-KG"/>
        </w:rPr>
        <w:t>ш</w:t>
      </w:r>
      <w:r w:rsidRPr="00762494">
        <w:rPr>
          <w:lang w:val="ky-KG"/>
        </w:rPr>
        <w:t xml:space="preserve">ү чет өлкөлүк </w:t>
      </w:r>
      <w:r w:rsidRPr="00762494">
        <w:rPr>
          <w:color w:val="000000"/>
          <w:lang w:val="ky-KG"/>
        </w:rPr>
        <w:t>валюталардын операцияларынан т</w:t>
      </w:r>
      <w:r w:rsidRPr="00762494">
        <w:rPr>
          <w:lang w:val="ky-KG"/>
        </w:rPr>
        <w:t xml:space="preserve">үшкөн кирешелердин (11 492,7 млн. сомго) жана кардарларынын кредиттери боюнча пайыздык кирешелердин (7 865,4 млн. сомго) </w:t>
      </w:r>
      <w:r w:rsidRPr="00762494">
        <w:rPr>
          <w:bCs/>
          <w:lang w:val="ky-KG"/>
        </w:rPr>
        <w:t>көбөйүшү себеп болду.</w:t>
      </w:r>
      <w:r w:rsidRPr="00762494">
        <w:rPr>
          <w:lang w:val="ky-KG"/>
        </w:rPr>
        <w:t xml:space="preserve"> Чыгымдар ү.ж. январь-сентябрында 44,7 пайызга (же 18 510,6 млн. сомго) өс</w:t>
      </w:r>
      <w:r w:rsidRPr="00762494">
        <w:rPr>
          <w:color w:val="000000"/>
          <w:lang w:val="ky-KG"/>
        </w:rPr>
        <w:t xml:space="preserve">үп, 59 948,3 млн. сомду </w:t>
      </w:r>
      <w:r w:rsidRPr="00762494">
        <w:rPr>
          <w:lang w:val="ky-KG"/>
        </w:rPr>
        <w:t>түздү.</w:t>
      </w:r>
    </w:p>
    <w:p w14:paraId="7D8D93A8" w14:textId="77777777" w:rsidR="00762494" w:rsidRPr="00762494" w:rsidRDefault="00762494" w:rsidP="00762494">
      <w:pPr>
        <w:ind w:firstLine="709"/>
        <w:jc w:val="both"/>
        <w:rPr>
          <w:lang w:val="ky-KG"/>
        </w:rPr>
      </w:pPr>
      <w:r w:rsidRPr="00762494">
        <w:rPr>
          <w:lang w:val="ky-KG"/>
        </w:rPr>
        <w:t xml:space="preserve">Үстүбүздөгү жылдын 9 айынын жыйынтыгы боюнча 20 коммерциялык банк пайда алды. Сальдолоштурулган финансылык жыйынтык 27 158,9 млн. сом пайданы түздү, бул 2023-жылдын тийиштүү мезгилинде алынган </w:t>
      </w:r>
      <w:r w:rsidRPr="00762494">
        <w:rPr>
          <w:color w:val="000000"/>
          <w:lang w:val="ky-KG"/>
        </w:rPr>
        <w:t>к</w:t>
      </w:r>
      <w:r w:rsidRPr="00762494">
        <w:rPr>
          <w:lang w:val="ky-KG"/>
        </w:rPr>
        <w:t xml:space="preserve">өлөмдөн 35,5 пайызга (7 120,1 млн. сомго) көп. </w:t>
      </w:r>
    </w:p>
    <w:p w14:paraId="0B0247DB" w14:textId="77777777" w:rsidR="0000665F" w:rsidRDefault="0000665F" w:rsidP="00762494">
      <w:pPr>
        <w:spacing w:before="120"/>
        <w:ind w:left="1304" w:hanging="1304"/>
        <w:rPr>
          <w:b/>
          <w:bCs/>
          <w:color w:val="000000"/>
          <w:lang w:val="ky-KG"/>
        </w:rPr>
      </w:pPr>
    </w:p>
    <w:p w14:paraId="0A84242F" w14:textId="77777777" w:rsidR="0000665F" w:rsidRDefault="0000665F" w:rsidP="00762494">
      <w:pPr>
        <w:spacing w:before="120"/>
        <w:ind w:left="1304" w:hanging="1304"/>
        <w:rPr>
          <w:b/>
          <w:bCs/>
          <w:color w:val="000000"/>
          <w:lang w:val="ky-KG"/>
        </w:rPr>
      </w:pPr>
    </w:p>
    <w:p w14:paraId="3B669210" w14:textId="718B5D38" w:rsidR="00762494" w:rsidRPr="00762494" w:rsidRDefault="00126261" w:rsidP="00762494">
      <w:pPr>
        <w:spacing w:before="120"/>
        <w:ind w:left="1304" w:hanging="1304"/>
        <w:rPr>
          <w:b/>
          <w:bCs/>
          <w:lang w:val="ky-KG"/>
        </w:rPr>
      </w:pPr>
      <w:r>
        <w:rPr>
          <w:b/>
          <w:bCs/>
          <w:color w:val="000000"/>
          <w:lang w:val="ky-KG"/>
        </w:rPr>
        <w:lastRenderedPageBreak/>
        <w:t>8</w:t>
      </w:r>
      <w:r w:rsidR="00620BCA">
        <w:rPr>
          <w:b/>
          <w:bCs/>
          <w:color w:val="000000"/>
          <w:lang w:val="ky-KG"/>
        </w:rPr>
        <w:t>3</w:t>
      </w:r>
      <w:r w:rsidR="00762494" w:rsidRPr="00762494">
        <w:rPr>
          <w:b/>
          <w:bCs/>
          <w:color w:val="000000"/>
          <w:lang w:val="ky-KG"/>
        </w:rPr>
        <w:t>-таблица: Январь-сентябрдагы</w:t>
      </w:r>
      <w:r w:rsidR="00762494" w:rsidRPr="00762494">
        <w:rPr>
          <w:b/>
          <w:bCs/>
          <w:lang w:val="ky-KG"/>
        </w:rPr>
        <w:t xml:space="preserve"> коммерциялык банктардын ишмердигинин көрсөткүчтөрү</w:t>
      </w:r>
    </w:p>
    <w:p w14:paraId="68FE375E" w14:textId="77777777" w:rsidR="00762494" w:rsidRPr="00762494" w:rsidRDefault="00762494" w:rsidP="00762494">
      <w:pPr>
        <w:spacing w:after="120"/>
        <w:ind w:left="1361"/>
        <w:rPr>
          <w:bCs/>
          <w:i/>
          <w:iCs/>
          <w:sz w:val="20"/>
          <w:szCs w:val="20"/>
          <w:lang w:val="ky-KG"/>
        </w:rPr>
      </w:pPr>
      <w:r w:rsidRPr="00762494">
        <w:rPr>
          <w:bCs/>
          <w:i/>
          <w:iCs/>
          <w:sz w:val="20"/>
          <w:szCs w:val="20"/>
          <w:lang w:val="ky-KG"/>
        </w:rPr>
        <w:t>(млн. сом)</w:t>
      </w:r>
    </w:p>
    <w:tbl>
      <w:tblPr>
        <w:tblW w:w="5000" w:type="pct"/>
        <w:tblCellMar>
          <w:left w:w="0" w:type="dxa"/>
          <w:right w:w="0" w:type="dxa"/>
        </w:tblCellMar>
        <w:tblLook w:val="00A0" w:firstRow="1" w:lastRow="0" w:firstColumn="1" w:lastColumn="0" w:noHBand="0" w:noVBand="0"/>
      </w:tblPr>
      <w:tblGrid>
        <w:gridCol w:w="7406"/>
        <w:gridCol w:w="958"/>
        <w:gridCol w:w="1274"/>
      </w:tblGrid>
      <w:tr w:rsidR="00762494" w:rsidRPr="00762494" w14:paraId="06A63AE1" w14:textId="77777777" w:rsidTr="00ED5F92">
        <w:tc>
          <w:tcPr>
            <w:tcW w:w="3842" w:type="pct"/>
            <w:tcBorders>
              <w:top w:val="single" w:sz="8" w:space="0" w:color="auto"/>
              <w:left w:val="nil"/>
              <w:bottom w:val="single" w:sz="8" w:space="0" w:color="auto"/>
              <w:right w:val="nil"/>
            </w:tcBorders>
          </w:tcPr>
          <w:p w14:paraId="7B9EFCE4" w14:textId="77777777" w:rsidR="00762494" w:rsidRPr="00762494" w:rsidRDefault="00762494" w:rsidP="00762494">
            <w:pPr>
              <w:jc w:val="center"/>
              <w:rPr>
                <w:sz w:val="20"/>
                <w:szCs w:val="20"/>
                <w:lang w:val="ky-KG"/>
              </w:rPr>
            </w:pPr>
          </w:p>
        </w:tc>
        <w:tc>
          <w:tcPr>
            <w:tcW w:w="497" w:type="pct"/>
            <w:tcBorders>
              <w:top w:val="single" w:sz="8" w:space="0" w:color="auto"/>
              <w:left w:val="nil"/>
              <w:bottom w:val="single" w:sz="8" w:space="0" w:color="auto"/>
              <w:right w:val="nil"/>
            </w:tcBorders>
            <w:hideMark/>
          </w:tcPr>
          <w:p w14:paraId="1D58BEAD" w14:textId="77777777" w:rsidR="00762494" w:rsidRPr="00762494" w:rsidRDefault="00762494" w:rsidP="00762494">
            <w:pPr>
              <w:jc w:val="right"/>
              <w:rPr>
                <w:b/>
                <w:bCs/>
                <w:sz w:val="20"/>
                <w:szCs w:val="20"/>
              </w:rPr>
            </w:pPr>
            <w:r w:rsidRPr="00762494">
              <w:rPr>
                <w:b/>
                <w:bCs/>
                <w:sz w:val="20"/>
                <w:szCs w:val="20"/>
              </w:rPr>
              <w:t>2023</w:t>
            </w:r>
          </w:p>
        </w:tc>
        <w:tc>
          <w:tcPr>
            <w:tcW w:w="661" w:type="pct"/>
            <w:tcBorders>
              <w:top w:val="single" w:sz="8" w:space="0" w:color="auto"/>
              <w:left w:val="nil"/>
              <w:bottom w:val="single" w:sz="8" w:space="0" w:color="auto"/>
              <w:right w:val="nil"/>
            </w:tcBorders>
            <w:hideMark/>
          </w:tcPr>
          <w:p w14:paraId="7097B276" w14:textId="77777777" w:rsidR="00762494" w:rsidRPr="00762494" w:rsidRDefault="00762494" w:rsidP="00762494">
            <w:pPr>
              <w:ind w:hanging="141"/>
              <w:jc w:val="right"/>
              <w:rPr>
                <w:b/>
                <w:bCs/>
                <w:sz w:val="20"/>
                <w:szCs w:val="20"/>
              </w:rPr>
            </w:pPr>
            <w:r w:rsidRPr="00762494">
              <w:rPr>
                <w:b/>
                <w:bCs/>
                <w:sz w:val="20"/>
                <w:szCs w:val="20"/>
              </w:rPr>
              <w:t>2024</w:t>
            </w:r>
          </w:p>
        </w:tc>
      </w:tr>
      <w:tr w:rsidR="00762494" w:rsidRPr="00762494" w14:paraId="68063AB0" w14:textId="77777777" w:rsidTr="00ED5F92">
        <w:tc>
          <w:tcPr>
            <w:tcW w:w="3842" w:type="pct"/>
            <w:tcBorders>
              <w:top w:val="single" w:sz="8" w:space="0" w:color="auto"/>
              <w:left w:val="nil"/>
              <w:bottom w:val="nil"/>
              <w:right w:val="nil"/>
            </w:tcBorders>
            <w:hideMark/>
          </w:tcPr>
          <w:p w14:paraId="322D6D55" w14:textId="77777777" w:rsidR="00762494" w:rsidRPr="00762494" w:rsidRDefault="00762494" w:rsidP="00762494">
            <w:pPr>
              <w:spacing w:before="40"/>
              <w:rPr>
                <w:bCs/>
                <w:sz w:val="20"/>
                <w:szCs w:val="20"/>
              </w:rPr>
            </w:pPr>
            <w:proofErr w:type="spellStart"/>
            <w:r w:rsidRPr="00762494">
              <w:rPr>
                <w:bCs/>
                <w:sz w:val="20"/>
                <w:szCs w:val="20"/>
              </w:rPr>
              <w:t>Кирешелер</w:t>
            </w:r>
            <w:proofErr w:type="spellEnd"/>
          </w:p>
        </w:tc>
        <w:tc>
          <w:tcPr>
            <w:tcW w:w="497" w:type="pct"/>
            <w:tcBorders>
              <w:top w:val="single" w:sz="8" w:space="0" w:color="auto"/>
              <w:left w:val="nil"/>
              <w:bottom w:val="nil"/>
              <w:right w:val="nil"/>
            </w:tcBorders>
            <w:vAlign w:val="bottom"/>
            <w:hideMark/>
          </w:tcPr>
          <w:p w14:paraId="13C81413" w14:textId="77777777" w:rsidR="00762494" w:rsidRPr="00762494" w:rsidRDefault="00762494" w:rsidP="00762494">
            <w:pPr>
              <w:jc w:val="right"/>
              <w:rPr>
                <w:sz w:val="20"/>
                <w:szCs w:val="20"/>
              </w:rPr>
            </w:pPr>
            <w:r w:rsidRPr="00762494">
              <w:rPr>
                <w:sz w:val="20"/>
                <w:szCs w:val="20"/>
              </w:rPr>
              <w:t>61 469,7</w:t>
            </w:r>
          </w:p>
        </w:tc>
        <w:tc>
          <w:tcPr>
            <w:tcW w:w="661" w:type="pct"/>
            <w:tcBorders>
              <w:top w:val="single" w:sz="8" w:space="0" w:color="auto"/>
              <w:left w:val="nil"/>
              <w:bottom w:val="nil"/>
              <w:right w:val="nil"/>
            </w:tcBorders>
            <w:vAlign w:val="bottom"/>
            <w:hideMark/>
          </w:tcPr>
          <w:p w14:paraId="7DB6C73C" w14:textId="77777777" w:rsidR="00762494" w:rsidRPr="00762494" w:rsidRDefault="00762494" w:rsidP="00762494">
            <w:pPr>
              <w:jc w:val="right"/>
              <w:rPr>
                <w:sz w:val="20"/>
                <w:szCs w:val="20"/>
              </w:rPr>
            </w:pPr>
            <w:r w:rsidRPr="00762494">
              <w:rPr>
                <w:sz w:val="20"/>
                <w:szCs w:val="20"/>
              </w:rPr>
              <w:t>87 148,8</w:t>
            </w:r>
          </w:p>
        </w:tc>
      </w:tr>
      <w:tr w:rsidR="00762494" w:rsidRPr="00762494" w14:paraId="42D43838" w14:textId="77777777" w:rsidTr="00ED5F92">
        <w:tc>
          <w:tcPr>
            <w:tcW w:w="3842" w:type="pct"/>
            <w:hideMark/>
          </w:tcPr>
          <w:p w14:paraId="52064F5F" w14:textId="77777777" w:rsidR="00762494" w:rsidRPr="00762494" w:rsidRDefault="00762494" w:rsidP="00762494">
            <w:pPr>
              <w:rPr>
                <w:sz w:val="20"/>
                <w:szCs w:val="20"/>
              </w:rPr>
            </w:pPr>
            <w:proofErr w:type="spellStart"/>
            <w:r w:rsidRPr="00762494">
              <w:rPr>
                <w:sz w:val="20"/>
                <w:szCs w:val="20"/>
              </w:rPr>
              <w:t>Чыгымдар</w:t>
            </w:r>
            <w:proofErr w:type="spellEnd"/>
          </w:p>
        </w:tc>
        <w:tc>
          <w:tcPr>
            <w:tcW w:w="497" w:type="pct"/>
            <w:vAlign w:val="bottom"/>
            <w:hideMark/>
          </w:tcPr>
          <w:p w14:paraId="571FDCC2" w14:textId="77777777" w:rsidR="00762494" w:rsidRPr="00762494" w:rsidRDefault="00762494" w:rsidP="00762494">
            <w:pPr>
              <w:jc w:val="right"/>
              <w:rPr>
                <w:sz w:val="20"/>
                <w:szCs w:val="20"/>
              </w:rPr>
            </w:pPr>
            <w:r w:rsidRPr="00762494">
              <w:rPr>
                <w:sz w:val="20"/>
                <w:szCs w:val="20"/>
              </w:rPr>
              <w:t>41 437,7</w:t>
            </w:r>
          </w:p>
        </w:tc>
        <w:tc>
          <w:tcPr>
            <w:tcW w:w="661" w:type="pct"/>
            <w:vAlign w:val="bottom"/>
            <w:hideMark/>
          </w:tcPr>
          <w:p w14:paraId="7C64D1DE" w14:textId="77777777" w:rsidR="00762494" w:rsidRPr="00762494" w:rsidRDefault="00762494" w:rsidP="00762494">
            <w:pPr>
              <w:jc w:val="right"/>
              <w:rPr>
                <w:sz w:val="20"/>
                <w:szCs w:val="20"/>
              </w:rPr>
            </w:pPr>
            <w:r w:rsidRPr="00762494">
              <w:rPr>
                <w:sz w:val="20"/>
                <w:szCs w:val="20"/>
              </w:rPr>
              <w:t>59 948,3</w:t>
            </w:r>
          </w:p>
        </w:tc>
      </w:tr>
      <w:tr w:rsidR="00762494" w:rsidRPr="00762494" w14:paraId="5B473A0A" w14:textId="77777777" w:rsidTr="00ED5F92">
        <w:tc>
          <w:tcPr>
            <w:tcW w:w="3842" w:type="pct"/>
            <w:hideMark/>
          </w:tcPr>
          <w:p w14:paraId="627D9EDF" w14:textId="77777777" w:rsidR="00762494" w:rsidRPr="00762494" w:rsidRDefault="00762494" w:rsidP="00762494">
            <w:pPr>
              <w:rPr>
                <w:sz w:val="20"/>
                <w:szCs w:val="20"/>
              </w:rPr>
            </w:pPr>
            <w:proofErr w:type="spellStart"/>
            <w:r w:rsidRPr="00762494">
              <w:rPr>
                <w:sz w:val="20"/>
                <w:szCs w:val="20"/>
              </w:rPr>
              <w:t>Сальдолоштурулган</w:t>
            </w:r>
            <w:proofErr w:type="spellEnd"/>
            <w:r w:rsidRPr="00762494">
              <w:rPr>
                <w:sz w:val="20"/>
                <w:szCs w:val="20"/>
              </w:rPr>
              <w:t xml:space="preserve"> </w:t>
            </w:r>
            <w:proofErr w:type="spellStart"/>
            <w:r w:rsidRPr="00762494">
              <w:rPr>
                <w:sz w:val="20"/>
                <w:szCs w:val="20"/>
              </w:rPr>
              <w:t>финансылык</w:t>
            </w:r>
            <w:proofErr w:type="spellEnd"/>
            <w:r w:rsidRPr="00762494">
              <w:rPr>
                <w:sz w:val="20"/>
                <w:szCs w:val="20"/>
              </w:rPr>
              <w:t xml:space="preserve"> </w:t>
            </w:r>
            <w:proofErr w:type="spellStart"/>
            <w:r w:rsidRPr="00762494">
              <w:rPr>
                <w:sz w:val="20"/>
                <w:szCs w:val="20"/>
              </w:rPr>
              <w:t>жыйынтык</w:t>
            </w:r>
            <w:proofErr w:type="spellEnd"/>
            <w:r w:rsidRPr="00762494">
              <w:rPr>
                <w:sz w:val="20"/>
                <w:szCs w:val="20"/>
              </w:rPr>
              <w:t xml:space="preserve"> (</w:t>
            </w:r>
            <w:proofErr w:type="spellStart"/>
            <w:r w:rsidRPr="00762494">
              <w:rPr>
                <w:sz w:val="20"/>
                <w:szCs w:val="20"/>
              </w:rPr>
              <w:t>пайдадан</w:t>
            </w:r>
            <w:proofErr w:type="spellEnd"/>
            <w:r w:rsidRPr="00762494">
              <w:rPr>
                <w:sz w:val="20"/>
                <w:szCs w:val="20"/>
              </w:rPr>
              <w:t xml:space="preserve"> </w:t>
            </w:r>
            <w:proofErr w:type="spellStart"/>
            <w:r w:rsidRPr="00762494">
              <w:rPr>
                <w:sz w:val="20"/>
                <w:szCs w:val="20"/>
              </w:rPr>
              <w:t>чыгаша</w:t>
            </w:r>
            <w:proofErr w:type="spellEnd"/>
            <w:r w:rsidRPr="00762494">
              <w:rPr>
                <w:sz w:val="20"/>
                <w:szCs w:val="20"/>
              </w:rPr>
              <w:t xml:space="preserve"> </w:t>
            </w:r>
            <w:proofErr w:type="spellStart"/>
            <w:r w:rsidRPr="00762494">
              <w:rPr>
                <w:sz w:val="20"/>
                <w:szCs w:val="20"/>
              </w:rPr>
              <w:t>кемитилет</w:t>
            </w:r>
            <w:proofErr w:type="spellEnd"/>
            <w:r w:rsidRPr="00762494">
              <w:rPr>
                <w:sz w:val="20"/>
                <w:szCs w:val="20"/>
              </w:rPr>
              <w:t>)</w:t>
            </w:r>
          </w:p>
        </w:tc>
        <w:tc>
          <w:tcPr>
            <w:tcW w:w="497" w:type="pct"/>
            <w:vAlign w:val="bottom"/>
            <w:hideMark/>
          </w:tcPr>
          <w:p w14:paraId="0844CBBF" w14:textId="77777777" w:rsidR="00762494" w:rsidRPr="00762494" w:rsidRDefault="00762494" w:rsidP="00762494">
            <w:pPr>
              <w:jc w:val="right"/>
              <w:rPr>
                <w:sz w:val="20"/>
                <w:szCs w:val="20"/>
              </w:rPr>
            </w:pPr>
            <w:r w:rsidRPr="00762494">
              <w:rPr>
                <w:sz w:val="20"/>
                <w:szCs w:val="20"/>
              </w:rPr>
              <w:t>20 038,8</w:t>
            </w:r>
          </w:p>
        </w:tc>
        <w:tc>
          <w:tcPr>
            <w:tcW w:w="661" w:type="pct"/>
            <w:vAlign w:val="bottom"/>
            <w:hideMark/>
          </w:tcPr>
          <w:p w14:paraId="52492618" w14:textId="77777777" w:rsidR="00762494" w:rsidRPr="00762494" w:rsidRDefault="00762494" w:rsidP="00762494">
            <w:pPr>
              <w:jc w:val="right"/>
              <w:rPr>
                <w:sz w:val="20"/>
                <w:szCs w:val="20"/>
              </w:rPr>
            </w:pPr>
            <w:r w:rsidRPr="00762494">
              <w:rPr>
                <w:sz w:val="20"/>
                <w:szCs w:val="20"/>
              </w:rPr>
              <w:t>27 158,9</w:t>
            </w:r>
          </w:p>
        </w:tc>
      </w:tr>
      <w:tr w:rsidR="00762494" w:rsidRPr="00762494" w14:paraId="51305B57" w14:textId="77777777" w:rsidTr="00ED5F92">
        <w:tc>
          <w:tcPr>
            <w:tcW w:w="3842" w:type="pct"/>
            <w:hideMark/>
          </w:tcPr>
          <w:p w14:paraId="568A6ADF" w14:textId="77777777" w:rsidR="00762494" w:rsidRPr="00762494" w:rsidRDefault="00762494" w:rsidP="00762494">
            <w:pPr>
              <w:keepNext/>
              <w:rPr>
                <w:bCs/>
                <w:sz w:val="20"/>
                <w:szCs w:val="20"/>
              </w:rPr>
            </w:pPr>
            <w:r w:rsidRPr="00762494">
              <w:rPr>
                <w:sz w:val="20"/>
                <w:szCs w:val="20"/>
              </w:rPr>
              <w:t xml:space="preserve">Жеке </w:t>
            </w:r>
            <w:proofErr w:type="spellStart"/>
            <w:r w:rsidRPr="00762494">
              <w:rPr>
                <w:sz w:val="20"/>
                <w:szCs w:val="20"/>
              </w:rPr>
              <w:t>жактардын</w:t>
            </w:r>
            <w:proofErr w:type="spellEnd"/>
            <w:r w:rsidRPr="00762494">
              <w:rPr>
                <w:sz w:val="20"/>
                <w:szCs w:val="20"/>
              </w:rPr>
              <w:t xml:space="preserve"> </w:t>
            </w:r>
            <w:proofErr w:type="spellStart"/>
            <w:r w:rsidRPr="00762494">
              <w:rPr>
                <w:sz w:val="20"/>
                <w:szCs w:val="20"/>
              </w:rPr>
              <w:t>каражаттарын</w:t>
            </w:r>
            <w:proofErr w:type="spellEnd"/>
            <w:r w:rsidRPr="00762494">
              <w:rPr>
                <w:sz w:val="20"/>
                <w:szCs w:val="20"/>
              </w:rPr>
              <w:t xml:space="preserve"> </w:t>
            </w:r>
            <w:proofErr w:type="spellStart"/>
            <w:r w:rsidRPr="00762494">
              <w:rPr>
                <w:sz w:val="20"/>
                <w:szCs w:val="20"/>
              </w:rPr>
              <w:t>депозиттерге</w:t>
            </w:r>
            <w:proofErr w:type="spellEnd"/>
            <w:r w:rsidRPr="00762494">
              <w:rPr>
                <w:sz w:val="20"/>
                <w:szCs w:val="20"/>
              </w:rPr>
              <w:t xml:space="preserve"> тартуу</w:t>
            </w:r>
            <w:r w:rsidRPr="00762494">
              <w:rPr>
                <w:sz w:val="20"/>
                <w:szCs w:val="20"/>
                <w:vertAlign w:val="superscript"/>
              </w:rPr>
              <w:t>1</w:t>
            </w:r>
          </w:p>
        </w:tc>
        <w:tc>
          <w:tcPr>
            <w:tcW w:w="497" w:type="pct"/>
            <w:vAlign w:val="bottom"/>
            <w:hideMark/>
          </w:tcPr>
          <w:p w14:paraId="1732D3AB" w14:textId="77777777" w:rsidR="00762494" w:rsidRPr="00762494" w:rsidRDefault="00762494" w:rsidP="00762494">
            <w:pPr>
              <w:jc w:val="right"/>
              <w:rPr>
                <w:sz w:val="20"/>
                <w:szCs w:val="20"/>
              </w:rPr>
            </w:pPr>
            <w:r w:rsidRPr="00762494">
              <w:rPr>
                <w:sz w:val="20"/>
                <w:szCs w:val="20"/>
              </w:rPr>
              <w:t>30 517,7</w:t>
            </w:r>
          </w:p>
        </w:tc>
        <w:tc>
          <w:tcPr>
            <w:tcW w:w="661" w:type="pct"/>
            <w:vAlign w:val="bottom"/>
            <w:hideMark/>
          </w:tcPr>
          <w:p w14:paraId="13EEF4C1" w14:textId="77777777" w:rsidR="00762494" w:rsidRPr="00762494" w:rsidRDefault="00762494" w:rsidP="00762494">
            <w:pPr>
              <w:jc w:val="right"/>
              <w:rPr>
                <w:sz w:val="20"/>
                <w:szCs w:val="20"/>
              </w:rPr>
            </w:pPr>
            <w:r w:rsidRPr="00762494">
              <w:rPr>
                <w:sz w:val="20"/>
                <w:szCs w:val="20"/>
              </w:rPr>
              <w:t>30 753,2</w:t>
            </w:r>
          </w:p>
        </w:tc>
      </w:tr>
      <w:tr w:rsidR="00762494" w:rsidRPr="00762494" w14:paraId="6F77EDF2" w14:textId="77777777" w:rsidTr="00ED5F92">
        <w:tc>
          <w:tcPr>
            <w:tcW w:w="3842" w:type="pct"/>
            <w:hideMark/>
          </w:tcPr>
          <w:p w14:paraId="472D0088" w14:textId="77777777" w:rsidR="00762494" w:rsidRPr="00762494" w:rsidRDefault="00762494" w:rsidP="00762494">
            <w:pPr>
              <w:rPr>
                <w:bCs/>
                <w:sz w:val="20"/>
                <w:szCs w:val="20"/>
              </w:rPr>
            </w:pPr>
            <w:r w:rsidRPr="00762494">
              <w:rPr>
                <w:sz w:val="20"/>
                <w:szCs w:val="20"/>
              </w:rPr>
              <w:t xml:space="preserve">Жеке </w:t>
            </w:r>
            <w:proofErr w:type="spellStart"/>
            <w:r w:rsidRPr="00762494">
              <w:rPr>
                <w:sz w:val="20"/>
                <w:szCs w:val="20"/>
              </w:rPr>
              <w:t>жактардын</w:t>
            </w:r>
            <w:proofErr w:type="spellEnd"/>
            <w:r w:rsidRPr="00762494">
              <w:rPr>
                <w:sz w:val="20"/>
                <w:szCs w:val="20"/>
              </w:rPr>
              <w:t xml:space="preserve"> </w:t>
            </w:r>
            <w:proofErr w:type="spellStart"/>
            <w:r w:rsidRPr="00762494">
              <w:rPr>
                <w:sz w:val="20"/>
                <w:szCs w:val="20"/>
              </w:rPr>
              <w:t>салымдарынын</w:t>
            </w:r>
            <w:proofErr w:type="spellEnd"/>
            <w:r w:rsidRPr="00762494">
              <w:rPr>
                <w:sz w:val="20"/>
                <w:szCs w:val="20"/>
              </w:rPr>
              <w:t xml:space="preserve"> калдыгы</w:t>
            </w:r>
            <w:r w:rsidRPr="00762494">
              <w:rPr>
                <w:sz w:val="20"/>
                <w:szCs w:val="20"/>
                <w:vertAlign w:val="superscript"/>
              </w:rPr>
              <w:t>1</w:t>
            </w:r>
            <w:r w:rsidRPr="00762494">
              <w:rPr>
                <w:sz w:val="20"/>
                <w:szCs w:val="20"/>
              </w:rPr>
              <w:t xml:space="preserve"> (</w:t>
            </w:r>
            <w:proofErr w:type="spellStart"/>
            <w:r w:rsidRPr="00762494">
              <w:rPr>
                <w:sz w:val="20"/>
                <w:szCs w:val="20"/>
              </w:rPr>
              <w:t>отчеттук</w:t>
            </w:r>
            <w:proofErr w:type="spellEnd"/>
            <w:r w:rsidRPr="00762494">
              <w:rPr>
                <w:sz w:val="20"/>
                <w:szCs w:val="20"/>
              </w:rPr>
              <w:t xml:space="preserve"> </w:t>
            </w:r>
            <w:proofErr w:type="spellStart"/>
            <w:r w:rsidRPr="00762494">
              <w:rPr>
                <w:sz w:val="20"/>
                <w:szCs w:val="20"/>
              </w:rPr>
              <w:t>мезгилдин</w:t>
            </w:r>
            <w:proofErr w:type="spellEnd"/>
            <w:r w:rsidRPr="00762494">
              <w:rPr>
                <w:sz w:val="20"/>
                <w:szCs w:val="20"/>
              </w:rPr>
              <w:t xml:space="preserve"> </w:t>
            </w:r>
            <w:proofErr w:type="spellStart"/>
            <w:r w:rsidRPr="00762494">
              <w:rPr>
                <w:sz w:val="20"/>
                <w:szCs w:val="20"/>
              </w:rPr>
              <w:t>аягына</w:t>
            </w:r>
            <w:proofErr w:type="spellEnd"/>
            <w:r w:rsidRPr="00762494">
              <w:rPr>
                <w:sz w:val="20"/>
                <w:szCs w:val="20"/>
              </w:rPr>
              <w:t xml:space="preserve"> карата)</w:t>
            </w:r>
          </w:p>
        </w:tc>
        <w:tc>
          <w:tcPr>
            <w:tcW w:w="497" w:type="pct"/>
            <w:vAlign w:val="bottom"/>
            <w:hideMark/>
          </w:tcPr>
          <w:p w14:paraId="247A38C6" w14:textId="77777777" w:rsidR="00762494" w:rsidRPr="00762494" w:rsidRDefault="00762494" w:rsidP="00762494">
            <w:pPr>
              <w:jc w:val="right"/>
              <w:rPr>
                <w:sz w:val="20"/>
                <w:szCs w:val="20"/>
              </w:rPr>
            </w:pPr>
            <w:r w:rsidRPr="00762494">
              <w:rPr>
                <w:sz w:val="20"/>
                <w:szCs w:val="20"/>
              </w:rPr>
              <w:t>199 173,2</w:t>
            </w:r>
          </w:p>
        </w:tc>
        <w:tc>
          <w:tcPr>
            <w:tcW w:w="661" w:type="pct"/>
            <w:vAlign w:val="bottom"/>
            <w:hideMark/>
          </w:tcPr>
          <w:p w14:paraId="7FE0D5D3" w14:textId="77777777" w:rsidR="00762494" w:rsidRPr="00762494" w:rsidRDefault="00762494" w:rsidP="00762494">
            <w:pPr>
              <w:jc w:val="right"/>
              <w:rPr>
                <w:sz w:val="20"/>
                <w:szCs w:val="20"/>
              </w:rPr>
            </w:pPr>
            <w:r w:rsidRPr="00762494">
              <w:rPr>
                <w:sz w:val="20"/>
                <w:szCs w:val="20"/>
              </w:rPr>
              <w:t>245 094,5</w:t>
            </w:r>
          </w:p>
        </w:tc>
      </w:tr>
      <w:tr w:rsidR="00762494" w:rsidRPr="00762494" w14:paraId="183AA632" w14:textId="77777777" w:rsidTr="00ED5F92">
        <w:tc>
          <w:tcPr>
            <w:tcW w:w="3842" w:type="pct"/>
            <w:hideMark/>
          </w:tcPr>
          <w:p w14:paraId="66F04523" w14:textId="77777777" w:rsidR="00762494" w:rsidRPr="00762494" w:rsidRDefault="00762494" w:rsidP="00762494">
            <w:pPr>
              <w:rPr>
                <w:bCs/>
                <w:sz w:val="20"/>
                <w:szCs w:val="20"/>
              </w:rPr>
            </w:pPr>
            <w:r w:rsidRPr="00762494">
              <w:rPr>
                <w:sz w:val="20"/>
                <w:szCs w:val="20"/>
              </w:rPr>
              <w:t xml:space="preserve">    </w:t>
            </w:r>
            <w:proofErr w:type="spellStart"/>
            <w:r w:rsidRPr="00762494">
              <w:rPr>
                <w:sz w:val="20"/>
                <w:szCs w:val="20"/>
              </w:rPr>
              <w:t>анын</w:t>
            </w:r>
            <w:proofErr w:type="spellEnd"/>
            <w:r w:rsidRPr="00762494">
              <w:rPr>
                <w:sz w:val="20"/>
                <w:szCs w:val="20"/>
              </w:rPr>
              <w:t xml:space="preserve"> ичинде:</w:t>
            </w:r>
          </w:p>
        </w:tc>
        <w:tc>
          <w:tcPr>
            <w:tcW w:w="497" w:type="pct"/>
            <w:vAlign w:val="bottom"/>
          </w:tcPr>
          <w:p w14:paraId="2A994308" w14:textId="77777777" w:rsidR="00762494" w:rsidRPr="00762494" w:rsidRDefault="00762494" w:rsidP="00762494">
            <w:pPr>
              <w:jc w:val="right"/>
              <w:rPr>
                <w:sz w:val="20"/>
                <w:szCs w:val="20"/>
              </w:rPr>
            </w:pPr>
          </w:p>
        </w:tc>
        <w:tc>
          <w:tcPr>
            <w:tcW w:w="661" w:type="pct"/>
            <w:vAlign w:val="bottom"/>
          </w:tcPr>
          <w:p w14:paraId="54AD5249" w14:textId="77777777" w:rsidR="00762494" w:rsidRPr="00762494" w:rsidRDefault="00762494" w:rsidP="00762494">
            <w:pPr>
              <w:jc w:val="right"/>
              <w:rPr>
                <w:sz w:val="20"/>
                <w:szCs w:val="20"/>
              </w:rPr>
            </w:pPr>
          </w:p>
        </w:tc>
      </w:tr>
      <w:tr w:rsidR="00762494" w:rsidRPr="00762494" w14:paraId="7CE0ABA0" w14:textId="77777777" w:rsidTr="00ED5F92">
        <w:tc>
          <w:tcPr>
            <w:tcW w:w="3842" w:type="pct"/>
            <w:hideMark/>
          </w:tcPr>
          <w:p w14:paraId="1D068051" w14:textId="77777777" w:rsidR="00762494" w:rsidRPr="00762494" w:rsidRDefault="00762494" w:rsidP="00762494">
            <w:pPr>
              <w:rPr>
                <w:sz w:val="20"/>
                <w:szCs w:val="20"/>
              </w:rPr>
            </w:pPr>
            <w:r w:rsidRPr="00762494">
              <w:rPr>
                <w:sz w:val="20"/>
                <w:szCs w:val="20"/>
              </w:rPr>
              <w:t xml:space="preserve">           </w:t>
            </w:r>
            <w:proofErr w:type="spellStart"/>
            <w:r w:rsidRPr="00762494">
              <w:rPr>
                <w:sz w:val="20"/>
                <w:szCs w:val="20"/>
              </w:rPr>
              <w:t>улуттук</w:t>
            </w:r>
            <w:proofErr w:type="spellEnd"/>
            <w:r w:rsidRPr="00762494">
              <w:rPr>
                <w:sz w:val="20"/>
                <w:szCs w:val="20"/>
              </w:rPr>
              <w:t xml:space="preserve"> валюта</w:t>
            </w:r>
          </w:p>
        </w:tc>
        <w:tc>
          <w:tcPr>
            <w:tcW w:w="497" w:type="pct"/>
            <w:vAlign w:val="bottom"/>
            <w:hideMark/>
          </w:tcPr>
          <w:p w14:paraId="1D756717" w14:textId="77777777" w:rsidR="00762494" w:rsidRPr="00762494" w:rsidRDefault="00762494" w:rsidP="00762494">
            <w:pPr>
              <w:jc w:val="right"/>
              <w:rPr>
                <w:sz w:val="20"/>
                <w:szCs w:val="20"/>
              </w:rPr>
            </w:pPr>
            <w:r w:rsidRPr="00762494">
              <w:rPr>
                <w:sz w:val="20"/>
                <w:szCs w:val="20"/>
              </w:rPr>
              <w:t>102 885,3</w:t>
            </w:r>
          </w:p>
        </w:tc>
        <w:tc>
          <w:tcPr>
            <w:tcW w:w="661" w:type="pct"/>
            <w:vAlign w:val="bottom"/>
            <w:hideMark/>
          </w:tcPr>
          <w:p w14:paraId="3C0091A8" w14:textId="77777777" w:rsidR="00762494" w:rsidRPr="00762494" w:rsidRDefault="00762494" w:rsidP="00762494">
            <w:pPr>
              <w:jc w:val="right"/>
              <w:rPr>
                <w:sz w:val="20"/>
                <w:szCs w:val="20"/>
              </w:rPr>
            </w:pPr>
            <w:r w:rsidRPr="00762494">
              <w:rPr>
                <w:sz w:val="20"/>
                <w:szCs w:val="20"/>
              </w:rPr>
              <w:t>135 512,4</w:t>
            </w:r>
          </w:p>
        </w:tc>
      </w:tr>
      <w:tr w:rsidR="00762494" w:rsidRPr="00762494" w14:paraId="76695650" w14:textId="77777777" w:rsidTr="00ED5F92">
        <w:tc>
          <w:tcPr>
            <w:tcW w:w="3842" w:type="pct"/>
            <w:hideMark/>
          </w:tcPr>
          <w:p w14:paraId="522511E9" w14:textId="77777777" w:rsidR="00762494" w:rsidRPr="00762494" w:rsidRDefault="00762494" w:rsidP="00762494">
            <w:pPr>
              <w:rPr>
                <w:sz w:val="20"/>
                <w:szCs w:val="20"/>
              </w:rPr>
            </w:pPr>
            <w:r w:rsidRPr="00762494">
              <w:rPr>
                <w:sz w:val="20"/>
                <w:szCs w:val="20"/>
              </w:rPr>
              <w:t xml:space="preserve">           чет </w:t>
            </w:r>
            <w:proofErr w:type="spellStart"/>
            <w:r w:rsidRPr="00762494">
              <w:rPr>
                <w:sz w:val="20"/>
                <w:szCs w:val="20"/>
              </w:rPr>
              <w:t>өлкөлүк</w:t>
            </w:r>
            <w:proofErr w:type="spellEnd"/>
            <w:r w:rsidRPr="00762494">
              <w:rPr>
                <w:sz w:val="20"/>
                <w:szCs w:val="20"/>
              </w:rPr>
              <w:t xml:space="preserve"> валюта</w:t>
            </w:r>
          </w:p>
        </w:tc>
        <w:tc>
          <w:tcPr>
            <w:tcW w:w="497" w:type="pct"/>
            <w:vAlign w:val="bottom"/>
            <w:hideMark/>
          </w:tcPr>
          <w:p w14:paraId="732CE9FD" w14:textId="77777777" w:rsidR="00762494" w:rsidRPr="00762494" w:rsidRDefault="00762494" w:rsidP="00762494">
            <w:pPr>
              <w:jc w:val="right"/>
              <w:rPr>
                <w:sz w:val="20"/>
                <w:szCs w:val="20"/>
              </w:rPr>
            </w:pPr>
            <w:r w:rsidRPr="00762494">
              <w:rPr>
                <w:sz w:val="20"/>
                <w:szCs w:val="20"/>
              </w:rPr>
              <w:t>96 287,9</w:t>
            </w:r>
          </w:p>
        </w:tc>
        <w:tc>
          <w:tcPr>
            <w:tcW w:w="661" w:type="pct"/>
            <w:vAlign w:val="bottom"/>
            <w:hideMark/>
          </w:tcPr>
          <w:p w14:paraId="1D1980A7" w14:textId="77777777" w:rsidR="00762494" w:rsidRPr="00762494" w:rsidRDefault="00762494" w:rsidP="00762494">
            <w:pPr>
              <w:jc w:val="right"/>
              <w:rPr>
                <w:sz w:val="20"/>
                <w:szCs w:val="20"/>
              </w:rPr>
            </w:pPr>
            <w:r w:rsidRPr="00762494">
              <w:rPr>
                <w:sz w:val="20"/>
                <w:szCs w:val="20"/>
              </w:rPr>
              <w:t>109 582,1</w:t>
            </w:r>
          </w:p>
        </w:tc>
      </w:tr>
      <w:tr w:rsidR="00762494" w:rsidRPr="00762494" w14:paraId="0A8AD06F" w14:textId="77777777" w:rsidTr="00ED5F92">
        <w:tc>
          <w:tcPr>
            <w:tcW w:w="3842" w:type="pct"/>
            <w:hideMark/>
          </w:tcPr>
          <w:p w14:paraId="42213E7D" w14:textId="77777777" w:rsidR="00762494" w:rsidRPr="00762494" w:rsidRDefault="00762494" w:rsidP="00762494">
            <w:pPr>
              <w:rPr>
                <w:sz w:val="20"/>
                <w:szCs w:val="20"/>
              </w:rPr>
            </w:pPr>
            <w:r w:rsidRPr="00762494">
              <w:rPr>
                <w:sz w:val="20"/>
                <w:szCs w:val="20"/>
              </w:rPr>
              <w:t xml:space="preserve">Экономика </w:t>
            </w:r>
            <w:proofErr w:type="spellStart"/>
            <w:r w:rsidRPr="00762494">
              <w:rPr>
                <w:sz w:val="20"/>
                <w:szCs w:val="20"/>
              </w:rPr>
              <w:t>субъекттерине</w:t>
            </w:r>
            <w:proofErr w:type="spellEnd"/>
            <w:r w:rsidRPr="00762494">
              <w:rPr>
                <w:sz w:val="20"/>
                <w:szCs w:val="20"/>
              </w:rPr>
              <w:t xml:space="preserve"> </w:t>
            </w:r>
            <w:proofErr w:type="spellStart"/>
            <w:r w:rsidRPr="00762494">
              <w:rPr>
                <w:sz w:val="20"/>
                <w:szCs w:val="20"/>
              </w:rPr>
              <w:t>берилген</w:t>
            </w:r>
            <w:proofErr w:type="spellEnd"/>
            <w:r w:rsidRPr="00762494">
              <w:rPr>
                <w:sz w:val="20"/>
                <w:szCs w:val="20"/>
              </w:rPr>
              <w:t xml:space="preserve"> </w:t>
            </w:r>
            <w:proofErr w:type="spellStart"/>
            <w:r w:rsidRPr="00762494">
              <w:rPr>
                <w:sz w:val="20"/>
                <w:szCs w:val="20"/>
              </w:rPr>
              <w:t>кредиттер</w:t>
            </w:r>
            <w:proofErr w:type="spellEnd"/>
            <w:r w:rsidRPr="00762494">
              <w:rPr>
                <w:sz w:val="20"/>
                <w:szCs w:val="20"/>
              </w:rPr>
              <w:t xml:space="preserve"> </w:t>
            </w:r>
          </w:p>
        </w:tc>
        <w:tc>
          <w:tcPr>
            <w:tcW w:w="497" w:type="pct"/>
            <w:vAlign w:val="bottom"/>
            <w:hideMark/>
          </w:tcPr>
          <w:p w14:paraId="10670BF8" w14:textId="77777777" w:rsidR="00762494" w:rsidRPr="00762494" w:rsidRDefault="00762494" w:rsidP="00762494">
            <w:pPr>
              <w:jc w:val="right"/>
              <w:rPr>
                <w:sz w:val="20"/>
                <w:szCs w:val="20"/>
              </w:rPr>
            </w:pPr>
            <w:r w:rsidRPr="00762494">
              <w:rPr>
                <w:sz w:val="20"/>
                <w:szCs w:val="20"/>
              </w:rPr>
              <w:t>191 760,6</w:t>
            </w:r>
          </w:p>
        </w:tc>
        <w:tc>
          <w:tcPr>
            <w:tcW w:w="661" w:type="pct"/>
            <w:vAlign w:val="bottom"/>
            <w:hideMark/>
          </w:tcPr>
          <w:p w14:paraId="5C42D24E" w14:textId="77777777" w:rsidR="00762494" w:rsidRPr="00762494" w:rsidRDefault="00762494" w:rsidP="00762494">
            <w:pPr>
              <w:jc w:val="right"/>
              <w:rPr>
                <w:sz w:val="20"/>
                <w:szCs w:val="20"/>
              </w:rPr>
            </w:pPr>
            <w:r w:rsidRPr="00762494">
              <w:rPr>
                <w:sz w:val="20"/>
                <w:szCs w:val="20"/>
              </w:rPr>
              <w:t>245 720,6</w:t>
            </w:r>
          </w:p>
        </w:tc>
      </w:tr>
      <w:tr w:rsidR="00762494" w:rsidRPr="00762494" w14:paraId="1FBF91FD" w14:textId="77777777" w:rsidTr="00ED5F92">
        <w:tc>
          <w:tcPr>
            <w:tcW w:w="3842" w:type="pct"/>
            <w:hideMark/>
          </w:tcPr>
          <w:p w14:paraId="0A6ADA7D" w14:textId="77777777" w:rsidR="00762494" w:rsidRPr="00762494" w:rsidRDefault="00762494" w:rsidP="00762494">
            <w:pPr>
              <w:rPr>
                <w:bCs/>
                <w:sz w:val="20"/>
                <w:szCs w:val="20"/>
              </w:rPr>
            </w:pPr>
            <w:proofErr w:type="spellStart"/>
            <w:r w:rsidRPr="00762494">
              <w:rPr>
                <w:sz w:val="20"/>
                <w:szCs w:val="20"/>
              </w:rPr>
              <w:t>Экономикага</w:t>
            </w:r>
            <w:proofErr w:type="spellEnd"/>
            <w:r w:rsidRPr="00762494">
              <w:rPr>
                <w:sz w:val="20"/>
                <w:szCs w:val="20"/>
              </w:rPr>
              <w:t xml:space="preserve"> кредиттер</w:t>
            </w:r>
            <w:r w:rsidRPr="00762494">
              <w:rPr>
                <w:sz w:val="20"/>
                <w:szCs w:val="20"/>
                <w:vertAlign w:val="superscript"/>
              </w:rPr>
              <w:t>1</w:t>
            </w:r>
            <w:r w:rsidRPr="00762494">
              <w:rPr>
                <w:bCs/>
                <w:sz w:val="20"/>
                <w:szCs w:val="20"/>
              </w:rPr>
              <w:t xml:space="preserve"> </w:t>
            </w:r>
            <w:r w:rsidRPr="00762494">
              <w:rPr>
                <w:sz w:val="20"/>
                <w:szCs w:val="20"/>
              </w:rPr>
              <w:t>(</w:t>
            </w:r>
            <w:proofErr w:type="spellStart"/>
            <w:r w:rsidRPr="00762494">
              <w:rPr>
                <w:sz w:val="20"/>
                <w:szCs w:val="20"/>
              </w:rPr>
              <w:t>отчеттук</w:t>
            </w:r>
            <w:proofErr w:type="spellEnd"/>
            <w:r w:rsidRPr="00762494">
              <w:rPr>
                <w:sz w:val="20"/>
                <w:szCs w:val="20"/>
              </w:rPr>
              <w:t xml:space="preserve"> </w:t>
            </w:r>
            <w:proofErr w:type="spellStart"/>
            <w:r w:rsidRPr="00762494">
              <w:rPr>
                <w:sz w:val="20"/>
                <w:szCs w:val="20"/>
              </w:rPr>
              <w:t>мезгилдин</w:t>
            </w:r>
            <w:proofErr w:type="spellEnd"/>
            <w:r w:rsidRPr="00762494">
              <w:rPr>
                <w:sz w:val="20"/>
                <w:szCs w:val="20"/>
              </w:rPr>
              <w:t xml:space="preserve"> </w:t>
            </w:r>
            <w:proofErr w:type="spellStart"/>
            <w:r w:rsidRPr="00762494">
              <w:rPr>
                <w:sz w:val="20"/>
                <w:szCs w:val="20"/>
              </w:rPr>
              <w:t>аягына</w:t>
            </w:r>
            <w:proofErr w:type="spellEnd"/>
            <w:r w:rsidRPr="00762494">
              <w:rPr>
                <w:sz w:val="20"/>
                <w:szCs w:val="20"/>
              </w:rPr>
              <w:t xml:space="preserve"> карата </w:t>
            </w:r>
            <w:proofErr w:type="spellStart"/>
            <w:r w:rsidRPr="00762494">
              <w:rPr>
                <w:sz w:val="20"/>
                <w:szCs w:val="20"/>
              </w:rPr>
              <w:t>ссуданын</w:t>
            </w:r>
            <w:proofErr w:type="spellEnd"/>
            <w:r w:rsidRPr="00762494">
              <w:rPr>
                <w:sz w:val="20"/>
                <w:szCs w:val="20"/>
              </w:rPr>
              <w:t xml:space="preserve"> </w:t>
            </w:r>
            <w:proofErr w:type="spellStart"/>
            <w:r w:rsidRPr="00762494">
              <w:rPr>
                <w:sz w:val="20"/>
                <w:szCs w:val="20"/>
              </w:rPr>
              <w:t>калдыктары</w:t>
            </w:r>
            <w:proofErr w:type="spellEnd"/>
            <w:r w:rsidRPr="00762494">
              <w:rPr>
                <w:sz w:val="20"/>
                <w:szCs w:val="20"/>
              </w:rPr>
              <w:t>)</w:t>
            </w:r>
          </w:p>
        </w:tc>
        <w:tc>
          <w:tcPr>
            <w:tcW w:w="497" w:type="pct"/>
            <w:vAlign w:val="bottom"/>
            <w:hideMark/>
          </w:tcPr>
          <w:p w14:paraId="404CAEAC" w14:textId="77777777" w:rsidR="00762494" w:rsidRPr="00762494" w:rsidRDefault="00762494" w:rsidP="00762494">
            <w:pPr>
              <w:jc w:val="right"/>
              <w:rPr>
                <w:sz w:val="20"/>
                <w:szCs w:val="20"/>
              </w:rPr>
            </w:pPr>
            <w:r w:rsidRPr="00762494">
              <w:rPr>
                <w:sz w:val="20"/>
                <w:szCs w:val="20"/>
              </w:rPr>
              <w:t>244 208,7</w:t>
            </w:r>
          </w:p>
        </w:tc>
        <w:tc>
          <w:tcPr>
            <w:tcW w:w="661" w:type="pct"/>
            <w:vAlign w:val="bottom"/>
            <w:hideMark/>
          </w:tcPr>
          <w:p w14:paraId="58D5DE57" w14:textId="77777777" w:rsidR="00762494" w:rsidRPr="00762494" w:rsidRDefault="00762494" w:rsidP="00762494">
            <w:pPr>
              <w:jc w:val="right"/>
              <w:rPr>
                <w:sz w:val="20"/>
                <w:szCs w:val="20"/>
              </w:rPr>
            </w:pPr>
            <w:r w:rsidRPr="00762494">
              <w:rPr>
                <w:sz w:val="20"/>
                <w:szCs w:val="20"/>
              </w:rPr>
              <w:t>300 736,3</w:t>
            </w:r>
          </w:p>
        </w:tc>
      </w:tr>
      <w:tr w:rsidR="00762494" w:rsidRPr="00762494" w14:paraId="26E04AD6" w14:textId="77777777" w:rsidTr="00ED5F92">
        <w:tc>
          <w:tcPr>
            <w:tcW w:w="3842" w:type="pct"/>
            <w:hideMark/>
          </w:tcPr>
          <w:p w14:paraId="13505D59" w14:textId="77777777" w:rsidR="00762494" w:rsidRPr="00762494" w:rsidRDefault="00762494" w:rsidP="00762494">
            <w:pPr>
              <w:rPr>
                <w:bCs/>
                <w:sz w:val="20"/>
                <w:szCs w:val="20"/>
              </w:rPr>
            </w:pPr>
            <w:r w:rsidRPr="00762494">
              <w:rPr>
                <w:sz w:val="20"/>
                <w:szCs w:val="20"/>
              </w:rPr>
              <w:t xml:space="preserve">    </w:t>
            </w:r>
            <w:proofErr w:type="spellStart"/>
            <w:r w:rsidRPr="00762494">
              <w:rPr>
                <w:sz w:val="20"/>
                <w:szCs w:val="20"/>
              </w:rPr>
              <w:t>анын</w:t>
            </w:r>
            <w:proofErr w:type="spellEnd"/>
            <w:r w:rsidRPr="00762494">
              <w:rPr>
                <w:sz w:val="20"/>
                <w:szCs w:val="20"/>
              </w:rPr>
              <w:t xml:space="preserve"> ичинде:</w:t>
            </w:r>
          </w:p>
        </w:tc>
        <w:tc>
          <w:tcPr>
            <w:tcW w:w="497" w:type="pct"/>
            <w:vAlign w:val="bottom"/>
          </w:tcPr>
          <w:p w14:paraId="0D19C8EC" w14:textId="77777777" w:rsidR="00762494" w:rsidRPr="00762494" w:rsidRDefault="00762494" w:rsidP="00762494">
            <w:pPr>
              <w:jc w:val="right"/>
              <w:rPr>
                <w:sz w:val="20"/>
                <w:szCs w:val="20"/>
              </w:rPr>
            </w:pPr>
          </w:p>
        </w:tc>
        <w:tc>
          <w:tcPr>
            <w:tcW w:w="661" w:type="pct"/>
            <w:vAlign w:val="bottom"/>
          </w:tcPr>
          <w:p w14:paraId="313DB1F1" w14:textId="77777777" w:rsidR="00762494" w:rsidRPr="00762494" w:rsidRDefault="00762494" w:rsidP="00762494">
            <w:pPr>
              <w:jc w:val="right"/>
              <w:rPr>
                <w:sz w:val="20"/>
                <w:szCs w:val="20"/>
              </w:rPr>
            </w:pPr>
          </w:p>
        </w:tc>
      </w:tr>
      <w:tr w:rsidR="00762494" w:rsidRPr="00762494" w14:paraId="7178BA38" w14:textId="77777777" w:rsidTr="00ED5F92">
        <w:tc>
          <w:tcPr>
            <w:tcW w:w="3842" w:type="pct"/>
            <w:hideMark/>
          </w:tcPr>
          <w:p w14:paraId="05A3B6E2" w14:textId="77777777" w:rsidR="00762494" w:rsidRPr="00762494" w:rsidRDefault="00762494" w:rsidP="00762494">
            <w:pPr>
              <w:rPr>
                <w:sz w:val="20"/>
                <w:szCs w:val="20"/>
              </w:rPr>
            </w:pPr>
            <w:r w:rsidRPr="00762494">
              <w:rPr>
                <w:sz w:val="20"/>
                <w:szCs w:val="20"/>
              </w:rPr>
              <w:t xml:space="preserve">           </w:t>
            </w:r>
            <w:proofErr w:type="spellStart"/>
            <w:r w:rsidRPr="00762494">
              <w:rPr>
                <w:sz w:val="20"/>
                <w:szCs w:val="20"/>
              </w:rPr>
              <w:t>улуттук</w:t>
            </w:r>
            <w:proofErr w:type="spellEnd"/>
            <w:r w:rsidRPr="00762494">
              <w:rPr>
                <w:sz w:val="20"/>
                <w:szCs w:val="20"/>
              </w:rPr>
              <w:t xml:space="preserve"> </w:t>
            </w:r>
            <w:proofErr w:type="spellStart"/>
            <w:r w:rsidRPr="00762494">
              <w:rPr>
                <w:sz w:val="20"/>
                <w:szCs w:val="20"/>
              </w:rPr>
              <w:t>валютада</w:t>
            </w:r>
            <w:proofErr w:type="spellEnd"/>
          </w:p>
        </w:tc>
        <w:tc>
          <w:tcPr>
            <w:tcW w:w="497" w:type="pct"/>
            <w:vAlign w:val="bottom"/>
            <w:hideMark/>
          </w:tcPr>
          <w:p w14:paraId="74ABA5FC" w14:textId="77777777" w:rsidR="00762494" w:rsidRPr="00762494" w:rsidRDefault="00762494" w:rsidP="00762494">
            <w:pPr>
              <w:jc w:val="right"/>
              <w:rPr>
                <w:sz w:val="20"/>
                <w:szCs w:val="20"/>
              </w:rPr>
            </w:pPr>
            <w:r w:rsidRPr="00762494">
              <w:rPr>
                <w:sz w:val="20"/>
                <w:szCs w:val="20"/>
              </w:rPr>
              <w:t>192 462,2</w:t>
            </w:r>
          </w:p>
        </w:tc>
        <w:tc>
          <w:tcPr>
            <w:tcW w:w="661" w:type="pct"/>
            <w:vAlign w:val="bottom"/>
            <w:hideMark/>
          </w:tcPr>
          <w:p w14:paraId="780BA2FD" w14:textId="77777777" w:rsidR="00762494" w:rsidRPr="00762494" w:rsidRDefault="00762494" w:rsidP="00762494">
            <w:pPr>
              <w:jc w:val="right"/>
              <w:rPr>
                <w:sz w:val="20"/>
                <w:szCs w:val="20"/>
              </w:rPr>
            </w:pPr>
            <w:r w:rsidRPr="00762494">
              <w:rPr>
                <w:sz w:val="20"/>
                <w:szCs w:val="20"/>
              </w:rPr>
              <w:t>240 826,5</w:t>
            </w:r>
          </w:p>
        </w:tc>
      </w:tr>
      <w:tr w:rsidR="00762494" w:rsidRPr="00762494" w14:paraId="2B97C2C3" w14:textId="77777777" w:rsidTr="00ED5F92">
        <w:tc>
          <w:tcPr>
            <w:tcW w:w="3842" w:type="pct"/>
            <w:tcBorders>
              <w:top w:val="nil"/>
              <w:left w:val="nil"/>
              <w:bottom w:val="single" w:sz="8" w:space="0" w:color="auto"/>
              <w:right w:val="nil"/>
            </w:tcBorders>
            <w:hideMark/>
          </w:tcPr>
          <w:p w14:paraId="3F8CEF5A" w14:textId="77777777" w:rsidR="00762494" w:rsidRPr="00762494" w:rsidRDefault="00762494" w:rsidP="00762494">
            <w:pPr>
              <w:rPr>
                <w:sz w:val="20"/>
                <w:szCs w:val="20"/>
              </w:rPr>
            </w:pPr>
            <w:r w:rsidRPr="00762494">
              <w:rPr>
                <w:sz w:val="20"/>
                <w:szCs w:val="20"/>
              </w:rPr>
              <w:t xml:space="preserve">           чет </w:t>
            </w:r>
            <w:proofErr w:type="spellStart"/>
            <w:r w:rsidRPr="00762494">
              <w:rPr>
                <w:sz w:val="20"/>
                <w:szCs w:val="20"/>
              </w:rPr>
              <w:t>өлкөлүк</w:t>
            </w:r>
            <w:proofErr w:type="spellEnd"/>
            <w:r w:rsidRPr="00762494">
              <w:rPr>
                <w:sz w:val="20"/>
                <w:szCs w:val="20"/>
              </w:rPr>
              <w:t xml:space="preserve"> </w:t>
            </w:r>
            <w:proofErr w:type="spellStart"/>
            <w:r w:rsidRPr="00762494">
              <w:rPr>
                <w:sz w:val="20"/>
                <w:szCs w:val="20"/>
              </w:rPr>
              <w:t>валютада</w:t>
            </w:r>
            <w:proofErr w:type="spellEnd"/>
          </w:p>
        </w:tc>
        <w:tc>
          <w:tcPr>
            <w:tcW w:w="497" w:type="pct"/>
            <w:tcBorders>
              <w:top w:val="nil"/>
              <w:left w:val="nil"/>
              <w:bottom w:val="single" w:sz="8" w:space="0" w:color="auto"/>
              <w:right w:val="nil"/>
            </w:tcBorders>
            <w:vAlign w:val="bottom"/>
            <w:hideMark/>
          </w:tcPr>
          <w:p w14:paraId="1CC73706" w14:textId="77777777" w:rsidR="00762494" w:rsidRPr="00762494" w:rsidRDefault="00762494" w:rsidP="00762494">
            <w:pPr>
              <w:jc w:val="right"/>
              <w:rPr>
                <w:sz w:val="20"/>
                <w:szCs w:val="20"/>
              </w:rPr>
            </w:pPr>
            <w:r w:rsidRPr="00762494">
              <w:rPr>
                <w:sz w:val="20"/>
                <w:szCs w:val="20"/>
              </w:rPr>
              <w:t>51 746,4</w:t>
            </w:r>
          </w:p>
        </w:tc>
        <w:tc>
          <w:tcPr>
            <w:tcW w:w="661" w:type="pct"/>
            <w:tcBorders>
              <w:top w:val="nil"/>
              <w:left w:val="nil"/>
              <w:bottom w:val="single" w:sz="8" w:space="0" w:color="auto"/>
              <w:right w:val="nil"/>
            </w:tcBorders>
            <w:vAlign w:val="bottom"/>
            <w:hideMark/>
          </w:tcPr>
          <w:p w14:paraId="2196A72A" w14:textId="77777777" w:rsidR="00762494" w:rsidRPr="00762494" w:rsidRDefault="00762494" w:rsidP="00762494">
            <w:pPr>
              <w:jc w:val="right"/>
              <w:rPr>
                <w:sz w:val="20"/>
                <w:szCs w:val="20"/>
              </w:rPr>
            </w:pPr>
            <w:r w:rsidRPr="00762494">
              <w:rPr>
                <w:sz w:val="20"/>
                <w:szCs w:val="20"/>
              </w:rPr>
              <w:t>59 909,8</w:t>
            </w:r>
          </w:p>
        </w:tc>
      </w:tr>
    </w:tbl>
    <w:p w14:paraId="781777C5" w14:textId="77777777" w:rsidR="00762494" w:rsidRPr="00762494" w:rsidRDefault="00762494" w:rsidP="00762494">
      <w:pPr>
        <w:tabs>
          <w:tab w:val="left" w:pos="709"/>
        </w:tabs>
        <w:spacing w:before="40" w:after="120"/>
        <w:jc w:val="both"/>
        <w:rPr>
          <w:sz w:val="18"/>
          <w:szCs w:val="18"/>
          <w:lang w:val="ky-KG"/>
        </w:rPr>
      </w:pPr>
      <w:r w:rsidRPr="00762494">
        <w:rPr>
          <w:sz w:val="18"/>
          <w:szCs w:val="18"/>
          <w:vertAlign w:val="superscript"/>
        </w:rPr>
        <w:t xml:space="preserve">1 </w:t>
      </w:r>
      <w:r w:rsidRPr="00762494">
        <w:rPr>
          <w:sz w:val="18"/>
          <w:szCs w:val="18"/>
          <w:lang w:val="ky-KG"/>
        </w:rPr>
        <w:t>Жоюлуу стадиясында турган банктарды эсепке алуу менен.</w:t>
      </w:r>
    </w:p>
    <w:p w14:paraId="375AC4F7" w14:textId="77777777" w:rsidR="00762494" w:rsidRPr="00762494" w:rsidRDefault="00762494" w:rsidP="00762494">
      <w:pPr>
        <w:ind w:firstLine="709"/>
        <w:jc w:val="both"/>
        <w:rPr>
          <w:bCs/>
          <w:lang w:val="ky-KG"/>
        </w:rPr>
      </w:pPr>
      <w:r w:rsidRPr="00762494">
        <w:rPr>
          <w:lang w:val="ky-KG"/>
        </w:rPr>
        <w:t xml:space="preserve">Жеке жактардын депозиттик эсептеринин саны </w:t>
      </w:r>
      <w:r w:rsidRPr="00762494">
        <w:rPr>
          <w:color w:val="000000"/>
          <w:lang w:val="ky-KG"/>
        </w:rPr>
        <w:t xml:space="preserve">2023-ж. тийиштүү күнүнө салыштырмалуу 3,5 млн. эсептерге </w:t>
      </w:r>
      <w:r w:rsidRPr="00762494">
        <w:rPr>
          <w:lang w:val="ky-KG"/>
        </w:rPr>
        <w:t>көбөй</w:t>
      </w:r>
      <w:r w:rsidRPr="00762494">
        <w:rPr>
          <w:color w:val="000000"/>
          <w:lang w:val="ky-KG"/>
        </w:rPr>
        <w:t>үп,</w:t>
      </w:r>
      <w:r w:rsidRPr="00762494">
        <w:rPr>
          <w:lang w:val="ky-KG"/>
        </w:rPr>
        <w:t xml:space="preserve"> </w:t>
      </w:r>
      <w:r w:rsidRPr="00762494">
        <w:rPr>
          <w:bCs/>
          <w:lang w:val="ky-KG"/>
        </w:rPr>
        <w:t>ү.ж. 1-октябрына карата 13,5 миллионго жетти.</w:t>
      </w:r>
    </w:p>
    <w:p w14:paraId="30431012" w14:textId="77777777" w:rsidR="00762494" w:rsidRPr="00762494" w:rsidRDefault="00762494" w:rsidP="00762494">
      <w:pPr>
        <w:ind w:firstLine="709"/>
        <w:jc w:val="both"/>
        <w:rPr>
          <w:color w:val="000000"/>
          <w:lang w:val="ky-KG"/>
        </w:rPr>
      </w:pPr>
      <w:r w:rsidRPr="00762494">
        <w:rPr>
          <w:color w:val="000000"/>
          <w:lang w:val="ky-KG"/>
        </w:rPr>
        <w:t xml:space="preserve">Үстүбүздөгү жылдын </w:t>
      </w:r>
      <w:r w:rsidRPr="00762494">
        <w:rPr>
          <w:lang w:val="ky-KG"/>
        </w:rPr>
        <w:t xml:space="preserve">башынан бери банктар тарабынан 30 753,2 млн. сом суммасындагы (алардын чыккан агымын эсепке алуу менен) калктын каражаттары депозиттик эсептерине тартылды. </w:t>
      </w:r>
      <w:r w:rsidRPr="00762494">
        <w:rPr>
          <w:color w:val="000000"/>
          <w:lang w:val="ky-KG"/>
        </w:rPr>
        <w:t xml:space="preserve">Үстүбүздөгү жылдын 1-октябрына карата жеке жактардын салымдарынын калдыктары 2023-ж. тийиштүү күнүндөгү анын көлөмүнө салыштырмалуу </w:t>
      </w:r>
      <w:r w:rsidRPr="00762494">
        <w:rPr>
          <w:lang w:val="ky-KG"/>
        </w:rPr>
        <w:t>23,1 пайызга көбөй</w:t>
      </w:r>
      <w:r w:rsidRPr="00762494">
        <w:rPr>
          <w:color w:val="000000"/>
          <w:lang w:val="ky-KG"/>
        </w:rPr>
        <w:t>үп,</w:t>
      </w:r>
      <w:r w:rsidRPr="00762494">
        <w:rPr>
          <w:lang w:val="ky-KG"/>
        </w:rPr>
        <w:t xml:space="preserve"> 245 094,5 млн. сомго жетти</w:t>
      </w:r>
      <w:r w:rsidRPr="00762494">
        <w:rPr>
          <w:color w:val="000000"/>
          <w:lang w:val="ky-KG"/>
        </w:rPr>
        <w:t xml:space="preserve">. Улуттук валютадагы депозиттерге алардын жалпы </w:t>
      </w:r>
      <w:r w:rsidRPr="00762494">
        <w:rPr>
          <w:lang w:val="ky-KG"/>
        </w:rPr>
        <w:t xml:space="preserve">көлөмүнүн 55,3 пайызы, чет өлкөлүк </w:t>
      </w:r>
      <w:r w:rsidRPr="00762494">
        <w:rPr>
          <w:color w:val="000000"/>
          <w:lang w:val="ky-KG"/>
        </w:rPr>
        <w:t>валютадагы депозиттерге</w:t>
      </w:r>
      <w:r w:rsidRPr="00762494">
        <w:rPr>
          <w:lang w:val="ky-KG"/>
        </w:rPr>
        <w:t xml:space="preserve"> 44,7 пайызы туура келди.</w:t>
      </w:r>
    </w:p>
    <w:p w14:paraId="17CC624D" w14:textId="77777777" w:rsidR="00762494" w:rsidRPr="00762494" w:rsidRDefault="00762494" w:rsidP="00762494">
      <w:pPr>
        <w:ind w:firstLine="709"/>
        <w:jc w:val="both"/>
        <w:rPr>
          <w:lang w:val="ky-KG"/>
        </w:rPr>
      </w:pPr>
      <w:r w:rsidRPr="00762494">
        <w:rPr>
          <w:color w:val="000000"/>
          <w:lang w:val="ky-KG"/>
        </w:rPr>
        <w:t xml:space="preserve">Үстүбүздөгү жылдын январь-сентябрында </w:t>
      </w:r>
      <w:r w:rsidRPr="00762494">
        <w:rPr>
          <w:lang w:val="ky-KG"/>
        </w:rPr>
        <w:t>керектөө муктаждыктарына,</w:t>
      </w:r>
      <w:r w:rsidRPr="00762494">
        <w:rPr>
          <w:bCs/>
          <w:lang w:val="ky-KG"/>
        </w:rPr>
        <w:t xml:space="preserve"> соода чөйрөсүнө</w:t>
      </w:r>
      <w:r w:rsidRPr="00762494">
        <w:rPr>
          <w:lang w:val="ky-KG"/>
        </w:rPr>
        <w:t>, ипотекага жана курулушка берилген кредиттердин көлөмүнүн көбөй</w:t>
      </w:r>
      <w:r w:rsidRPr="00762494">
        <w:rPr>
          <w:color w:val="000000"/>
          <w:lang w:val="ky-KG"/>
        </w:rPr>
        <w:t>үшу байкалды</w:t>
      </w:r>
      <w:r w:rsidRPr="00762494">
        <w:rPr>
          <w:lang w:val="ky-KG"/>
        </w:rPr>
        <w:t xml:space="preserve">. Үстүбүздөгү жылдын 1-октябрына карата ачык кредиттик портфель өткөн жылдын </w:t>
      </w:r>
      <w:r w:rsidRPr="00762494">
        <w:rPr>
          <w:color w:val="000000"/>
          <w:lang w:val="ky-KG"/>
        </w:rPr>
        <w:t xml:space="preserve">тийиштүү күнүндөгү анын көлөмүнө салыштырмалуу </w:t>
      </w:r>
      <w:r w:rsidRPr="00762494">
        <w:rPr>
          <w:lang w:val="ky-KG"/>
        </w:rPr>
        <w:t>23,1 пайызга же 56 527,6 млн. сомго көбөй</w:t>
      </w:r>
      <w:r w:rsidRPr="00762494">
        <w:rPr>
          <w:color w:val="000000"/>
          <w:lang w:val="ky-KG"/>
        </w:rPr>
        <w:t xml:space="preserve">үп, </w:t>
      </w:r>
      <w:r w:rsidRPr="00762494">
        <w:rPr>
          <w:lang w:val="ky-KG"/>
        </w:rPr>
        <w:t>300 736,3 млн. сомду түздү. Кредиттердин жалпы көлөмүнүн 80 пайыздан ашыгы улуттук валютада берилди.</w:t>
      </w:r>
    </w:p>
    <w:p w14:paraId="16E3DCB2" w14:textId="77777777" w:rsidR="00762494" w:rsidRPr="00762494" w:rsidRDefault="00762494" w:rsidP="00762494">
      <w:pPr>
        <w:ind w:firstLine="709"/>
        <w:jc w:val="both"/>
        <w:rPr>
          <w:lang w:val="ky-KG"/>
        </w:rPr>
      </w:pPr>
      <w:r w:rsidRPr="00762494">
        <w:rPr>
          <w:lang w:val="ky-KG"/>
        </w:rPr>
        <w:t xml:space="preserve">Кредиттик портфелдин басымдуу көлөмү керектөө максаттарга (80 627,4 млн. сом же кредиттердин жалпы көлүмүнүн 26,8 пайызы), соода </w:t>
      </w:r>
      <w:r w:rsidRPr="00762494">
        <w:rPr>
          <w:bCs/>
          <w:lang w:val="ky-KG"/>
        </w:rPr>
        <w:t>чөйрөсүнө</w:t>
      </w:r>
      <w:r w:rsidRPr="00762494">
        <w:rPr>
          <w:lang w:val="ky-KG"/>
        </w:rPr>
        <w:t xml:space="preserve"> (77 725,6 млн. же 25,8 пайызы), айыл чарбасына (45 623,3 млн. сом же 15,2 пайызы) жана ипотекага (35 359,7 млн. сом же 11,8 пайызы) туура келди. </w:t>
      </w:r>
    </w:p>
    <w:p w14:paraId="3E965F66" w14:textId="77777777" w:rsidR="00762494" w:rsidRPr="00762494" w:rsidRDefault="00762494" w:rsidP="00762494">
      <w:pPr>
        <w:ind w:firstLine="709"/>
        <w:jc w:val="both"/>
        <w:rPr>
          <w:lang w:val="ky-KG"/>
        </w:rPr>
      </w:pPr>
      <w:r w:rsidRPr="00762494">
        <w:rPr>
          <w:lang w:val="ky-KG"/>
        </w:rPr>
        <w:t>Кредиттик салымдардын жалпы к</w:t>
      </w:r>
      <w:r w:rsidRPr="00762494">
        <w:rPr>
          <w:color w:val="000000"/>
          <w:lang w:val="ky-KG"/>
        </w:rPr>
        <w:t>ө</w:t>
      </w:r>
      <w:r w:rsidRPr="00762494">
        <w:rPr>
          <w:lang w:val="ky-KG"/>
        </w:rPr>
        <w:t>л</w:t>
      </w:r>
      <w:r w:rsidRPr="00762494">
        <w:rPr>
          <w:color w:val="000000"/>
          <w:lang w:val="ky-KG"/>
        </w:rPr>
        <w:t>ө</w:t>
      </w:r>
      <w:r w:rsidRPr="00762494">
        <w:rPr>
          <w:lang w:val="ky-KG"/>
        </w:rPr>
        <w:t>м</w:t>
      </w:r>
      <w:r w:rsidRPr="00762494">
        <w:rPr>
          <w:color w:val="000000"/>
          <w:lang w:val="ky-KG"/>
        </w:rPr>
        <w:t>ү</w:t>
      </w:r>
      <w:r w:rsidRPr="00762494">
        <w:rPr>
          <w:bCs/>
          <w:lang w:val="ky-KG"/>
        </w:rPr>
        <w:t>н</w:t>
      </w:r>
      <w:r w:rsidRPr="00762494">
        <w:rPr>
          <w:lang w:val="ky-KG"/>
        </w:rPr>
        <w:t>д</w:t>
      </w:r>
      <w:r w:rsidRPr="00762494">
        <w:rPr>
          <w:color w:val="000000"/>
          <w:lang w:val="ky-KG"/>
        </w:rPr>
        <w:t>ө</w:t>
      </w:r>
      <w:r w:rsidRPr="00762494">
        <w:rPr>
          <w:lang w:val="ky-KG"/>
        </w:rPr>
        <w:t>г</w:t>
      </w:r>
      <w:r w:rsidRPr="00762494">
        <w:rPr>
          <w:color w:val="000000"/>
          <w:lang w:val="ky-KG"/>
        </w:rPr>
        <w:t>ү</w:t>
      </w:r>
      <w:r w:rsidRPr="00762494">
        <w:rPr>
          <w:lang w:val="ky-KG"/>
        </w:rPr>
        <w:t xml:space="preserve"> узак м</w:t>
      </w:r>
      <w:r w:rsidRPr="00762494">
        <w:rPr>
          <w:color w:val="000000"/>
          <w:lang w:val="ky-KG"/>
        </w:rPr>
        <w:t>өө</w:t>
      </w:r>
      <w:r w:rsidRPr="00762494">
        <w:rPr>
          <w:lang w:val="ky-KG"/>
        </w:rPr>
        <w:t>н</w:t>
      </w:r>
      <w:r w:rsidRPr="00762494">
        <w:rPr>
          <w:color w:val="000000"/>
          <w:lang w:val="ky-KG"/>
        </w:rPr>
        <w:t>ө</w:t>
      </w:r>
      <w:r w:rsidRPr="00762494">
        <w:rPr>
          <w:lang w:val="ky-KG"/>
        </w:rPr>
        <w:t>тт</w:t>
      </w:r>
      <w:r w:rsidRPr="00762494">
        <w:rPr>
          <w:color w:val="000000"/>
          <w:lang w:val="ky-KG"/>
        </w:rPr>
        <w:t>үү</w:t>
      </w:r>
      <w:r w:rsidRPr="00762494">
        <w:rPr>
          <w:lang w:val="ky-KG"/>
        </w:rPr>
        <w:t xml:space="preserve"> кредиттердин </w:t>
      </w:r>
      <w:r w:rsidRPr="00762494">
        <w:rPr>
          <w:color w:val="000000"/>
          <w:lang w:val="ky-KG"/>
        </w:rPr>
        <w:t>ү</w:t>
      </w:r>
      <w:r w:rsidRPr="00762494">
        <w:rPr>
          <w:bCs/>
          <w:lang w:val="ky-KG"/>
        </w:rPr>
        <w:t>л</w:t>
      </w:r>
      <w:r w:rsidRPr="00762494">
        <w:rPr>
          <w:color w:val="000000"/>
          <w:lang w:val="ky-KG"/>
        </w:rPr>
        <w:t>ү</w:t>
      </w:r>
      <w:r w:rsidRPr="00762494">
        <w:rPr>
          <w:bCs/>
          <w:lang w:val="ky-KG"/>
        </w:rPr>
        <w:t>ш</w:t>
      </w:r>
      <w:r w:rsidRPr="00762494">
        <w:rPr>
          <w:color w:val="000000"/>
          <w:lang w:val="ky-KG"/>
        </w:rPr>
        <w:t>ү</w:t>
      </w:r>
      <w:r w:rsidRPr="00762494">
        <w:rPr>
          <w:lang w:val="ky-KG"/>
        </w:rPr>
        <w:t xml:space="preserve"> 87,3 пайызды, кыска м</w:t>
      </w:r>
      <w:r w:rsidRPr="00762494">
        <w:rPr>
          <w:color w:val="000000"/>
          <w:lang w:val="ky-KG"/>
        </w:rPr>
        <w:t>өө</w:t>
      </w:r>
      <w:r w:rsidRPr="00762494">
        <w:rPr>
          <w:lang w:val="ky-KG"/>
        </w:rPr>
        <w:t>н</w:t>
      </w:r>
      <w:r w:rsidRPr="00762494">
        <w:rPr>
          <w:color w:val="000000"/>
          <w:lang w:val="ky-KG"/>
        </w:rPr>
        <w:t>ө</w:t>
      </w:r>
      <w:r w:rsidRPr="00762494">
        <w:rPr>
          <w:lang w:val="ky-KG"/>
        </w:rPr>
        <w:t>тт</w:t>
      </w:r>
      <w:r w:rsidRPr="00762494">
        <w:rPr>
          <w:color w:val="000000"/>
          <w:lang w:val="ky-KG"/>
        </w:rPr>
        <w:t>үү</w:t>
      </w:r>
      <w:r w:rsidRPr="00762494">
        <w:rPr>
          <w:lang w:val="ky-KG"/>
        </w:rPr>
        <w:t xml:space="preserve"> - 12,7 пайызды т</w:t>
      </w:r>
      <w:r w:rsidRPr="00762494">
        <w:rPr>
          <w:color w:val="000000"/>
          <w:lang w:val="ky-KG"/>
        </w:rPr>
        <w:t>ү</w:t>
      </w:r>
      <w:r w:rsidRPr="00762494">
        <w:rPr>
          <w:lang w:val="ky-KG"/>
        </w:rPr>
        <w:t>зд</w:t>
      </w:r>
      <w:r w:rsidRPr="00762494">
        <w:rPr>
          <w:color w:val="000000"/>
          <w:lang w:val="ky-KG"/>
        </w:rPr>
        <w:t>ү</w:t>
      </w:r>
      <w:r w:rsidRPr="00762494">
        <w:rPr>
          <w:lang w:val="ky-KG"/>
        </w:rPr>
        <w:t>. Банктардын кредиттик портфелинин э</w:t>
      </w:r>
      <w:r w:rsidRPr="00762494">
        <w:rPr>
          <w:color w:val="000000"/>
          <w:lang w:val="ky-KG"/>
        </w:rPr>
        <w:t xml:space="preserve">ң чоң </w:t>
      </w:r>
      <w:r w:rsidRPr="00762494">
        <w:rPr>
          <w:lang w:val="ky-KG"/>
        </w:rPr>
        <w:t>көлөмү Бишкек шаарынын (146 311,8 млн. сому) жана Жалал-Абад облусунун (34 273,0 млн. сому) зайымчыларына туура келди.</w:t>
      </w:r>
    </w:p>
    <w:p w14:paraId="29D69184" w14:textId="3E1F6086" w:rsidR="00762494" w:rsidRPr="00762494" w:rsidRDefault="00126261" w:rsidP="00762494">
      <w:pPr>
        <w:spacing w:before="120"/>
        <w:ind w:left="1361" w:hanging="1361"/>
        <w:rPr>
          <w:b/>
          <w:lang w:val="ky-KG"/>
        </w:rPr>
      </w:pPr>
      <w:r>
        <w:rPr>
          <w:b/>
          <w:bCs/>
          <w:color w:val="000000"/>
          <w:lang w:val="ky-KG"/>
        </w:rPr>
        <w:t>8</w:t>
      </w:r>
      <w:r w:rsidR="00620BCA">
        <w:rPr>
          <w:b/>
          <w:bCs/>
          <w:color w:val="000000"/>
          <w:lang w:val="ky-KG"/>
        </w:rPr>
        <w:t>4</w:t>
      </w:r>
      <w:r w:rsidR="00762494" w:rsidRPr="00762494">
        <w:rPr>
          <w:b/>
          <w:bCs/>
          <w:color w:val="000000"/>
          <w:lang w:val="ky-KG"/>
        </w:rPr>
        <w:t xml:space="preserve">-таблица: </w:t>
      </w:r>
      <w:r w:rsidR="00762494" w:rsidRPr="00762494">
        <w:rPr>
          <w:b/>
          <w:lang w:val="ky-KG"/>
        </w:rPr>
        <w:t xml:space="preserve">2024-жылдын январь-сентябрындагы </w:t>
      </w:r>
      <w:r w:rsidR="00762494" w:rsidRPr="00762494">
        <w:rPr>
          <w:b/>
          <w:bCs/>
          <w:lang w:val="ky-KG"/>
        </w:rPr>
        <w:t xml:space="preserve">аймактар боюнча </w:t>
      </w:r>
      <w:r w:rsidR="00762494" w:rsidRPr="00762494">
        <w:rPr>
          <w:b/>
          <w:bCs/>
          <w:color w:val="000000"/>
          <w:lang w:val="ky-KG"/>
        </w:rPr>
        <w:t xml:space="preserve">экономикага </w:t>
      </w:r>
      <w:r w:rsidR="00762494" w:rsidRPr="00762494">
        <w:rPr>
          <w:b/>
          <w:bCs/>
          <w:lang w:val="ky-KG"/>
        </w:rPr>
        <w:t>кредиттер</w:t>
      </w:r>
      <w:r w:rsidR="00762494" w:rsidRPr="00762494">
        <w:rPr>
          <w:b/>
          <w:bCs/>
          <w:sz w:val="22"/>
          <w:szCs w:val="22"/>
          <w:vertAlign w:val="superscript"/>
          <w:lang w:val="ky-KG"/>
        </w:rPr>
        <w:t>1</w:t>
      </w:r>
    </w:p>
    <w:p w14:paraId="2799370B" w14:textId="77777777" w:rsidR="00762494" w:rsidRPr="00762494" w:rsidRDefault="00762494" w:rsidP="00762494">
      <w:pPr>
        <w:spacing w:after="120"/>
        <w:ind w:left="1361"/>
        <w:rPr>
          <w:bCs/>
          <w:i/>
          <w:iCs/>
          <w:sz w:val="20"/>
          <w:szCs w:val="20"/>
          <w:lang w:val="ky-KG"/>
        </w:rPr>
      </w:pPr>
      <w:r w:rsidRPr="00762494">
        <w:rPr>
          <w:bCs/>
          <w:i/>
          <w:iCs/>
          <w:sz w:val="20"/>
          <w:szCs w:val="20"/>
          <w:lang w:val="ky-KG"/>
        </w:rPr>
        <w:t>(мезгилдин аягына карата ссуданын калдыктары)</w:t>
      </w:r>
    </w:p>
    <w:tbl>
      <w:tblPr>
        <w:tblW w:w="4983" w:type="pct"/>
        <w:tblCellMar>
          <w:left w:w="31" w:type="dxa"/>
          <w:right w:w="31" w:type="dxa"/>
        </w:tblCellMar>
        <w:tblLook w:val="04A0" w:firstRow="1" w:lastRow="0" w:firstColumn="1" w:lastColumn="0" w:noHBand="0" w:noVBand="1"/>
      </w:tblPr>
      <w:tblGrid>
        <w:gridCol w:w="24"/>
        <w:gridCol w:w="3526"/>
        <w:gridCol w:w="1270"/>
        <w:gridCol w:w="1550"/>
        <w:gridCol w:w="1548"/>
        <w:gridCol w:w="1681"/>
        <w:gridCol w:w="6"/>
      </w:tblGrid>
      <w:tr w:rsidR="00762494" w:rsidRPr="00762494" w14:paraId="34E69F75" w14:textId="77777777" w:rsidTr="00762494">
        <w:trPr>
          <w:gridAfter w:val="1"/>
          <w:wAfter w:w="3" w:type="pct"/>
          <w:tblHeader/>
        </w:trPr>
        <w:tc>
          <w:tcPr>
            <w:tcW w:w="1847" w:type="pct"/>
            <w:gridSpan w:val="2"/>
            <w:tcBorders>
              <w:top w:val="single" w:sz="8" w:space="0" w:color="auto"/>
              <w:left w:val="nil"/>
              <w:bottom w:val="nil"/>
              <w:right w:val="nil"/>
            </w:tcBorders>
          </w:tcPr>
          <w:p w14:paraId="3BE15C6A" w14:textId="77777777" w:rsidR="00762494" w:rsidRPr="00762494" w:rsidRDefault="00762494" w:rsidP="00762494">
            <w:pPr>
              <w:ind w:left="113" w:hanging="113"/>
              <w:jc w:val="center"/>
              <w:rPr>
                <w:sz w:val="20"/>
                <w:szCs w:val="20"/>
                <w:lang w:val="ky-KG"/>
              </w:rPr>
            </w:pPr>
          </w:p>
        </w:tc>
        <w:tc>
          <w:tcPr>
            <w:tcW w:w="1468" w:type="pct"/>
            <w:gridSpan w:val="2"/>
            <w:tcBorders>
              <w:top w:val="single" w:sz="8" w:space="0" w:color="auto"/>
              <w:left w:val="nil"/>
              <w:bottom w:val="single" w:sz="4" w:space="0" w:color="auto"/>
              <w:right w:val="nil"/>
            </w:tcBorders>
            <w:hideMark/>
          </w:tcPr>
          <w:p w14:paraId="4FA329EB" w14:textId="77777777" w:rsidR="00762494" w:rsidRPr="00762494" w:rsidRDefault="00762494" w:rsidP="00762494">
            <w:pPr>
              <w:jc w:val="center"/>
              <w:rPr>
                <w:b/>
                <w:bCs/>
                <w:sz w:val="20"/>
                <w:szCs w:val="20"/>
                <w:lang w:val="ky-KG"/>
              </w:rPr>
            </w:pPr>
            <w:r w:rsidRPr="00762494">
              <w:rPr>
                <w:b/>
                <w:bCs/>
                <w:sz w:val="20"/>
                <w:szCs w:val="20"/>
                <w:lang w:val="ky-KG"/>
              </w:rPr>
              <w:t>Коммерциялык банктар</w:t>
            </w:r>
          </w:p>
        </w:tc>
        <w:tc>
          <w:tcPr>
            <w:tcW w:w="1681" w:type="pct"/>
            <w:gridSpan w:val="2"/>
            <w:tcBorders>
              <w:top w:val="single" w:sz="8" w:space="0" w:color="auto"/>
              <w:left w:val="nil"/>
              <w:bottom w:val="single" w:sz="4" w:space="0" w:color="auto"/>
              <w:right w:val="nil"/>
            </w:tcBorders>
            <w:vAlign w:val="center"/>
            <w:hideMark/>
          </w:tcPr>
          <w:p w14:paraId="418C0D4A" w14:textId="77777777" w:rsidR="00762494" w:rsidRPr="00762494" w:rsidRDefault="00762494" w:rsidP="00762494">
            <w:pPr>
              <w:jc w:val="center"/>
              <w:rPr>
                <w:b/>
                <w:sz w:val="20"/>
                <w:szCs w:val="20"/>
                <w:lang w:val="ky-KG"/>
              </w:rPr>
            </w:pPr>
            <w:r w:rsidRPr="00762494">
              <w:rPr>
                <w:b/>
                <w:sz w:val="20"/>
                <w:szCs w:val="20"/>
                <w:lang w:val="ky-KG"/>
              </w:rPr>
              <w:t>Банктык эмес финансылык-кредиттик уюмдар</w:t>
            </w:r>
          </w:p>
        </w:tc>
      </w:tr>
      <w:tr w:rsidR="00762494" w:rsidRPr="00762494" w14:paraId="7B421639" w14:textId="77777777" w:rsidTr="00762494">
        <w:trPr>
          <w:gridBefore w:val="1"/>
          <w:wBefore w:w="12" w:type="pct"/>
          <w:trHeight w:val="260"/>
          <w:tblHeader/>
        </w:trPr>
        <w:tc>
          <w:tcPr>
            <w:tcW w:w="1835" w:type="pct"/>
            <w:tcBorders>
              <w:top w:val="nil"/>
              <w:left w:val="nil"/>
              <w:bottom w:val="single" w:sz="8" w:space="0" w:color="auto"/>
              <w:right w:val="nil"/>
            </w:tcBorders>
            <w:vAlign w:val="bottom"/>
          </w:tcPr>
          <w:p w14:paraId="0E80219A" w14:textId="77777777" w:rsidR="00762494" w:rsidRPr="00762494" w:rsidRDefault="00762494" w:rsidP="00762494">
            <w:pPr>
              <w:spacing w:before="20" w:after="20"/>
              <w:ind w:left="113" w:hanging="113"/>
              <w:rPr>
                <w:bCs/>
                <w:sz w:val="20"/>
                <w:szCs w:val="20"/>
              </w:rPr>
            </w:pPr>
          </w:p>
        </w:tc>
        <w:tc>
          <w:tcPr>
            <w:tcW w:w="661" w:type="pct"/>
            <w:tcBorders>
              <w:top w:val="single" w:sz="8" w:space="0" w:color="auto"/>
              <w:left w:val="nil"/>
              <w:bottom w:val="single" w:sz="8" w:space="0" w:color="auto"/>
              <w:right w:val="nil"/>
            </w:tcBorders>
            <w:hideMark/>
          </w:tcPr>
          <w:p w14:paraId="6495B91B" w14:textId="77777777" w:rsidR="00762494" w:rsidRPr="00762494" w:rsidRDefault="00762494" w:rsidP="00762494">
            <w:pPr>
              <w:jc w:val="right"/>
              <w:rPr>
                <w:b/>
                <w:bCs/>
                <w:sz w:val="20"/>
                <w:szCs w:val="20"/>
              </w:rPr>
            </w:pPr>
            <w:r w:rsidRPr="00762494">
              <w:rPr>
                <w:b/>
                <w:bCs/>
                <w:sz w:val="20"/>
                <w:szCs w:val="20"/>
              </w:rPr>
              <w:t>млн. сом</w:t>
            </w:r>
          </w:p>
        </w:tc>
        <w:tc>
          <w:tcPr>
            <w:tcW w:w="807" w:type="pct"/>
            <w:tcBorders>
              <w:top w:val="single" w:sz="8" w:space="0" w:color="auto"/>
              <w:left w:val="nil"/>
              <w:bottom w:val="single" w:sz="8" w:space="0" w:color="auto"/>
              <w:right w:val="nil"/>
            </w:tcBorders>
            <w:hideMark/>
          </w:tcPr>
          <w:p w14:paraId="5EEB286F" w14:textId="77777777" w:rsidR="00762494" w:rsidRPr="00762494" w:rsidRDefault="00762494" w:rsidP="00762494">
            <w:pPr>
              <w:jc w:val="right"/>
              <w:rPr>
                <w:b/>
                <w:bCs/>
                <w:sz w:val="20"/>
                <w:szCs w:val="20"/>
              </w:rPr>
            </w:pPr>
            <w:proofErr w:type="spellStart"/>
            <w:r w:rsidRPr="00762494">
              <w:rPr>
                <w:b/>
                <w:bCs/>
                <w:sz w:val="20"/>
                <w:szCs w:val="20"/>
              </w:rPr>
              <w:t>жыйынтыкка</w:t>
            </w:r>
            <w:proofErr w:type="spellEnd"/>
            <w:r w:rsidRPr="00762494">
              <w:rPr>
                <w:b/>
                <w:bCs/>
                <w:sz w:val="20"/>
                <w:szCs w:val="20"/>
              </w:rPr>
              <w:t xml:space="preserve"> карата</w:t>
            </w:r>
            <w:r w:rsidRPr="00762494">
              <w:rPr>
                <w:b/>
                <w:bCs/>
                <w:sz w:val="20"/>
                <w:szCs w:val="20"/>
              </w:rPr>
              <w:br/>
            </w:r>
            <w:proofErr w:type="spellStart"/>
            <w:r w:rsidRPr="00762494">
              <w:rPr>
                <w:b/>
                <w:bCs/>
                <w:sz w:val="20"/>
                <w:szCs w:val="20"/>
              </w:rPr>
              <w:t>пайыз</w:t>
            </w:r>
            <w:proofErr w:type="spellEnd"/>
            <w:r w:rsidRPr="00762494">
              <w:rPr>
                <w:b/>
                <w:bCs/>
                <w:sz w:val="20"/>
                <w:szCs w:val="20"/>
              </w:rPr>
              <w:t xml:space="preserve"> </w:t>
            </w:r>
            <w:proofErr w:type="spellStart"/>
            <w:r w:rsidRPr="00762494">
              <w:rPr>
                <w:b/>
                <w:bCs/>
                <w:sz w:val="20"/>
                <w:szCs w:val="20"/>
              </w:rPr>
              <w:t>менен</w:t>
            </w:r>
            <w:proofErr w:type="spellEnd"/>
          </w:p>
        </w:tc>
        <w:tc>
          <w:tcPr>
            <w:tcW w:w="806" w:type="pct"/>
            <w:tcBorders>
              <w:top w:val="single" w:sz="8" w:space="0" w:color="auto"/>
              <w:left w:val="nil"/>
              <w:bottom w:val="single" w:sz="8" w:space="0" w:color="auto"/>
              <w:right w:val="nil"/>
            </w:tcBorders>
            <w:hideMark/>
          </w:tcPr>
          <w:p w14:paraId="7E7B0C2D" w14:textId="77777777" w:rsidR="00762494" w:rsidRPr="00762494" w:rsidRDefault="00762494" w:rsidP="00762494">
            <w:pPr>
              <w:jc w:val="right"/>
              <w:rPr>
                <w:b/>
                <w:bCs/>
                <w:sz w:val="20"/>
                <w:szCs w:val="20"/>
              </w:rPr>
            </w:pPr>
            <w:r w:rsidRPr="00762494">
              <w:rPr>
                <w:b/>
                <w:bCs/>
                <w:sz w:val="20"/>
                <w:szCs w:val="20"/>
              </w:rPr>
              <w:t>млн. сом</w:t>
            </w:r>
          </w:p>
        </w:tc>
        <w:tc>
          <w:tcPr>
            <w:tcW w:w="878" w:type="pct"/>
            <w:gridSpan w:val="2"/>
            <w:tcBorders>
              <w:top w:val="single" w:sz="8" w:space="0" w:color="auto"/>
              <w:left w:val="nil"/>
              <w:bottom w:val="single" w:sz="8" w:space="0" w:color="auto"/>
              <w:right w:val="nil"/>
            </w:tcBorders>
            <w:hideMark/>
          </w:tcPr>
          <w:p w14:paraId="518F2317" w14:textId="77777777" w:rsidR="00762494" w:rsidRPr="00762494" w:rsidRDefault="00762494" w:rsidP="00762494">
            <w:pPr>
              <w:jc w:val="right"/>
              <w:rPr>
                <w:b/>
                <w:bCs/>
                <w:sz w:val="20"/>
                <w:szCs w:val="20"/>
              </w:rPr>
            </w:pPr>
            <w:proofErr w:type="spellStart"/>
            <w:r w:rsidRPr="00762494">
              <w:rPr>
                <w:b/>
                <w:bCs/>
                <w:sz w:val="20"/>
                <w:szCs w:val="20"/>
              </w:rPr>
              <w:t>жыйынтыкка</w:t>
            </w:r>
            <w:proofErr w:type="spellEnd"/>
            <w:r w:rsidRPr="00762494">
              <w:rPr>
                <w:b/>
                <w:bCs/>
                <w:sz w:val="20"/>
                <w:szCs w:val="20"/>
              </w:rPr>
              <w:t xml:space="preserve"> карата</w:t>
            </w:r>
            <w:r w:rsidRPr="00762494">
              <w:rPr>
                <w:b/>
                <w:bCs/>
                <w:sz w:val="20"/>
                <w:szCs w:val="20"/>
              </w:rPr>
              <w:br/>
            </w:r>
            <w:proofErr w:type="spellStart"/>
            <w:r w:rsidRPr="00762494">
              <w:rPr>
                <w:b/>
                <w:bCs/>
                <w:sz w:val="20"/>
                <w:szCs w:val="20"/>
              </w:rPr>
              <w:t>пайыз</w:t>
            </w:r>
            <w:proofErr w:type="spellEnd"/>
            <w:r w:rsidRPr="00762494">
              <w:rPr>
                <w:b/>
                <w:bCs/>
                <w:sz w:val="20"/>
                <w:szCs w:val="20"/>
              </w:rPr>
              <w:t xml:space="preserve"> </w:t>
            </w:r>
            <w:proofErr w:type="spellStart"/>
            <w:r w:rsidRPr="00762494">
              <w:rPr>
                <w:b/>
                <w:bCs/>
                <w:sz w:val="20"/>
                <w:szCs w:val="20"/>
              </w:rPr>
              <w:t>менен</w:t>
            </w:r>
            <w:proofErr w:type="spellEnd"/>
          </w:p>
        </w:tc>
      </w:tr>
      <w:tr w:rsidR="00762494" w:rsidRPr="00762494" w14:paraId="776E9F5B" w14:textId="77777777" w:rsidTr="00762494">
        <w:trPr>
          <w:gridBefore w:val="1"/>
          <w:wBefore w:w="12" w:type="pct"/>
          <w:trHeight w:val="260"/>
        </w:trPr>
        <w:tc>
          <w:tcPr>
            <w:tcW w:w="1835" w:type="pct"/>
            <w:tcBorders>
              <w:top w:val="single" w:sz="8" w:space="0" w:color="auto"/>
              <w:left w:val="nil"/>
              <w:bottom w:val="nil"/>
              <w:right w:val="nil"/>
            </w:tcBorders>
            <w:vAlign w:val="bottom"/>
            <w:hideMark/>
          </w:tcPr>
          <w:p w14:paraId="315B85FD" w14:textId="77777777" w:rsidR="00762494" w:rsidRPr="00762494" w:rsidRDefault="00762494" w:rsidP="00762494">
            <w:pPr>
              <w:ind w:left="113" w:hanging="113"/>
              <w:rPr>
                <w:b/>
                <w:bCs/>
                <w:sz w:val="20"/>
                <w:szCs w:val="20"/>
              </w:rPr>
            </w:pPr>
            <w:r w:rsidRPr="00762494">
              <w:rPr>
                <w:b/>
                <w:bCs/>
                <w:sz w:val="20"/>
                <w:szCs w:val="20"/>
              </w:rPr>
              <w:t>Кыргыз Республика</w:t>
            </w:r>
            <w:r w:rsidRPr="00762494">
              <w:rPr>
                <w:b/>
                <w:bCs/>
                <w:sz w:val="20"/>
                <w:szCs w:val="20"/>
                <w:lang w:val="ky-KG"/>
              </w:rPr>
              <w:t>сы</w:t>
            </w:r>
          </w:p>
        </w:tc>
        <w:tc>
          <w:tcPr>
            <w:tcW w:w="661" w:type="pct"/>
            <w:tcBorders>
              <w:top w:val="single" w:sz="8" w:space="0" w:color="auto"/>
              <w:left w:val="nil"/>
              <w:bottom w:val="nil"/>
              <w:right w:val="nil"/>
            </w:tcBorders>
            <w:vAlign w:val="bottom"/>
            <w:hideMark/>
          </w:tcPr>
          <w:p w14:paraId="1F30095D" w14:textId="77777777" w:rsidR="00762494" w:rsidRPr="00762494" w:rsidRDefault="00762494" w:rsidP="00762494">
            <w:pPr>
              <w:jc w:val="right"/>
              <w:rPr>
                <w:b/>
                <w:bCs/>
                <w:sz w:val="20"/>
                <w:szCs w:val="20"/>
                <w:lang w:val="ky-KG"/>
              </w:rPr>
            </w:pPr>
            <w:r w:rsidRPr="00762494">
              <w:rPr>
                <w:b/>
                <w:bCs/>
                <w:sz w:val="20"/>
                <w:szCs w:val="20"/>
                <w:lang w:val="ky-KG"/>
              </w:rPr>
              <w:t>300 736,3</w:t>
            </w:r>
          </w:p>
        </w:tc>
        <w:tc>
          <w:tcPr>
            <w:tcW w:w="807" w:type="pct"/>
            <w:tcBorders>
              <w:top w:val="single" w:sz="8" w:space="0" w:color="auto"/>
              <w:left w:val="nil"/>
              <w:bottom w:val="nil"/>
              <w:right w:val="nil"/>
            </w:tcBorders>
            <w:vAlign w:val="bottom"/>
            <w:hideMark/>
          </w:tcPr>
          <w:p w14:paraId="10E3EF15" w14:textId="77777777" w:rsidR="00762494" w:rsidRPr="00762494" w:rsidRDefault="00762494" w:rsidP="00762494">
            <w:pPr>
              <w:jc w:val="right"/>
              <w:rPr>
                <w:b/>
                <w:bCs/>
                <w:sz w:val="20"/>
                <w:szCs w:val="20"/>
              </w:rPr>
            </w:pPr>
            <w:r w:rsidRPr="00762494">
              <w:rPr>
                <w:b/>
                <w:bCs/>
                <w:sz w:val="20"/>
                <w:szCs w:val="20"/>
              </w:rPr>
              <w:t>100</w:t>
            </w:r>
          </w:p>
        </w:tc>
        <w:tc>
          <w:tcPr>
            <w:tcW w:w="806" w:type="pct"/>
            <w:tcBorders>
              <w:top w:val="single" w:sz="8" w:space="0" w:color="auto"/>
              <w:left w:val="nil"/>
              <w:bottom w:val="nil"/>
              <w:right w:val="nil"/>
            </w:tcBorders>
            <w:vAlign w:val="bottom"/>
            <w:hideMark/>
          </w:tcPr>
          <w:p w14:paraId="1357B83F" w14:textId="77777777" w:rsidR="00762494" w:rsidRPr="00762494" w:rsidRDefault="00762494" w:rsidP="00762494">
            <w:pPr>
              <w:jc w:val="right"/>
              <w:rPr>
                <w:b/>
                <w:bCs/>
                <w:sz w:val="20"/>
                <w:szCs w:val="20"/>
                <w:lang w:val="ky-KG"/>
              </w:rPr>
            </w:pPr>
            <w:r w:rsidRPr="00762494">
              <w:rPr>
                <w:b/>
                <w:bCs/>
                <w:sz w:val="20"/>
                <w:szCs w:val="20"/>
                <w:lang w:val="ky-KG"/>
              </w:rPr>
              <w:t>51 555,5</w:t>
            </w:r>
          </w:p>
        </w:tc>
        <w:tc>
          <w:tcPr>
            <w:tcW w:w="878" w:type="pct"/>
            <w:gridSpan w:val="2"/>
            <w:tcBorders>
              <w:top w:val="single" w:sz="8" w:space="0" w:color="auto"/>
              <w:left w:val="nil"/>
              <w:bottom w:val="nil"/>
              <w:right w:val="nil"/>
            </w:tcBorders>
            <w:vAlign w:val="bottom"/>
            <w:hideMark/>
          </w:tcPr>
          <w:p w14:paraId="27440488" w14:textId="77777777" w:rsidR="00762494" w:rsidRPr="00762494" w:rsidRDefault="00762494" w:rsidP="00762494">
            <w:pPr>
              <w:jc w:val="right"/>
              <w:rPr>
                <w:b/>
                <w:bCs/>
                <w:sz w:val="20"/>
                <w:szCs w:val="20"/>
              </w:rPr>
            </w:pPr>
            <w:r w:rsidRPr="00762494">
              <w:rPr>
                <w:b/>
                <w:bCs/>
                <w:sz w:val="20"/>
                <w:szCs w:val="20"/>
              </w:rPr>
              <w:t>100</w:t>
            </w:r>
          </w:p>
        </w:tc>
      </w:tr>
      <w:tr w:rsidR="00762494" w:rsidRPr="00762494" w14:paraId="005FB754" w14:textId="77777777" w:rsidTr="00762494">
        <w:trPr>
          <w:gridBefore w:val="1"/>
          <w:wBefore w:w="12" w:type="pct"/>
          <w:trHeight w:val="260"/>
        </w:trPr>
        <w:tc>
          <w:tcPr>
            <w:tcW w:w="1835" w:type="pct"/>
            <w:vAlign w:val="bottom"/>
            <w:hideMark/>
          </w:tcPr>
          <w:p w14:paraId="69E470F9" w14:textId="77777777" w:rsidR="00762494" w:rsidRPr="00762494" w:rsidRDefault="00762494" w:rsidP="00762494">
            <w:pPr>
              <w:ind w:left="170"/>
              <w:rPr>
                <w:sz w:val="20"/>
                <w:szCs w:val="20"/>
              </w:rPr>
            </w:pPr>
            <w:r w:rsidRPr="00762494">
              <w:rPr>
                <w:sz w:val="20"/>
                <w:szCs w:val="20"/>
              </w:rPr>
              <w:t>Баткен</w:t>
            </w:r>
            <w:r w:rsidRPr="00762494">
              <w:rPr>
                <w:sz w:val="20"/>
                <w:szCs w:val="20"/>
                <w:lang w:val="ky-KG"/>
              </w:rPr>
              <w:t xml:space="preserve"> </w:t>
            </w:r>
            <w:proofErr w:type="spellStart"/>
            <w:r w:rsidRPr="00762494">
              <w:rPr>
                <w:sz w:val="20"/>
                <w:szCs w:val="20"/>
              </w:rPr>
              <w:t>облусу</w:t>
            </w:r>
            <w:proofErr w:type="spellEnd"/>
          </w:p>
        </w:tc>
        <w:tc>
          <w:tcPr>
            <w:tcW w:w="661" w:type="pct"/>
            <w:vAlign w:val="bottom"/>
            <w:hideMark/>
          </w:tcPr>
          <w:p w14:paraId="7BCEF7AA" w14:textId="77777777" w:rsidR="00762494" w:rsidRPr="00762494" w:rsidRDefault="00762494" w:rsidP="00762494">
            <w:pPr>
              <w:jc w:val="right"/>
              <w:rPr>
                <w:sz w:val="20"/>
                <w:szCs w:val="20"/>
              </w:rPr>
            </w:pPr>
            <w:r w:rsidRPr="00762494">
              <w:rPr>
                <w:sz w:val="20"/>
                <w:szCs w:val="20"/>
              </w:rPr>
              <w:t>12 446,7</w:t>
            </w:r>
          </w:p>
        </w:tc>
        <w:tc>
          <w:tcPr>
            <w:tcW w:w="807" w:type="pct"/>
            <w:vAlign w:val="bottom"/>
            <w:hideMark/>
          </w:tcPr>
          <w:p w14:paraId="4E003496" w14:textId="77777777" w:rsidR="00762494" w:rsidRPr="00762494" w:rsidRDefault="00762494" w:rsidP="00762494">
            <w:pPr>
              <w:jc w:val="right"/>
              <w:rPr>
                <w:sz w:val="20"/>
                <w:szCs w:val="20"/>
              </w:rPr>
            </w:pPr>
            <w:r w:rsidRPr="00762494">
              <w:rPr>
                <w:sz w:val="20"/>
                <w:szCs w:val="20"/>
              </w:rPr>
              <w:t>4,1</w:t>
            </w:r>
          </w:p>
        </w:tc>
        <w:tc>
          <w:tcPr>
            <w:tcW w:w="806" w:type="pct"/>
            <w:vAlign w:val="bottom"/>
            <w:hideMark/>
          </w:tcPr>
          <w:p w14:paraId="78EE33D5" w14:textId="77777777" w:rsidR="00762494" w:rsidRPr="00762494" w:rsidRDefault="00762494" w:rsidP="00762494">
            <w:pPr>
              <w:jc w:val="right"/>
              <w:rPr>
                <w:sz w:val="20"/>
                <w:szCs w:val="20"/>
              </w:rPr>
            </w:pPr>
            <w:r w:rsidRPr="00762494">
              <w:rPr>
                <w:sz w:val="20"/>
                <w:szCs w:val="20"/>
              </w:rPr>
              <w:t>2 783,4</w:t>
            </w:r>
          </w:p>
        </w:tc>
        <w:tc>
          <w:tcPr>
            <w:tcW w:w="878" w:type="pct"/>
            <w:gridSpan w:val="2"/>
            <w:vAlign w:val="bottom"/>
            <w:hideMark/>
          </w:tcPr>
          <w:p w14:paraId="65476E4F" w14:textId="77777777" w:rsidR="00762494" w:rsidRPr="00762494" w:rsidRDefault="00762494" w:rsidP="00762494">
            <w:pPr>
              <w:jc w:val="right"/>
              <w:rPr>
                <w:sz w:val="20"/>
                <w:szCs w:val="20"/>
              </w:rPr>
            </w:pPr>
            <w:r w:rsidRPr="00762494">
              <w:rPr>
                <w:sz w:val="20"/>
                <w:szCs w:val="20"/>
              </w:rPr>
              <w:t>5,4</w:t>
            </w:r>
          </w:p>
        </w:tc>
      </w:tr>
      <w:tr w:rsidR="00762494" w:rsidRPr="00762494" w14:paraId="18DD0575" w14:textId="77777777" w:rsidTr="00762494">
        <w:trPr>
          <w:gridBefore w:val="1"/>
          <w:wBefore w:w="12" w:type="pct"/>
          <w:trHeight w:val="260"/>
        </w:trPr>
        <w:tc>
          <w:tcPr>
            <w:tcW w:w="1835" w:type="pct"/>
            <w:vAlign w:val="bottom"/>
            <w:hideMark/>
          </w:tcPr>
          <w:p w14:paraId="7308B0D5" w14:textId="77777777" w:rsidR="00762494" w:rsidRPr="00762494" w:rsidRDefault="00762494" w:rsidP="00762494">
            <w:pPr>
              <w:ind w:left="170"/>
              <w:rPr>
                <w:sz w:val="20"/>
                <w:szCs w:val="20"/>
              </w:rPr>
            </w:pPr>
            <w:r w:rsidRPr="00762494">
              <w:rPr>
                <w:sz w:val="20"/>
                <w:szCs w:val="20"/>
                <w:lang w:val="ky-KG"/>
              </w:rPr>
              <w:t>Ж</w:t>
            </w:r>
            <w:r w:rsidRPr="00762494">
              <w:rPr>
                <w:sz w:val="20"/>
                <w:szCs w:val="20"/>
              </w:rPr>
              <w:t>алал</w:t>
            </w:r>
            <w:r w:rsidRPr="00762494">
              <w:rPr>
                <w:sz w:val="20"/>
                <w:szCs w:val="20"/>
                <w:lang w:val="en-US"/>
              </w:rPr>
              <w:t>-</w:t>
            </w:r>
            <w:r w:rsidRPr="00762494">
              <w:rPr>
                <w:sz w:val="20"/>
                <w:szCs w:val="20"/>
              </w:rPr>
              <w:t xml:space="preserve">Абад </w:t>
            </w:r>
            <w:proofErr w:type="spellStart"/>
            <w:r w:rsidRPr="00762494">
              <w:rPr>
                <w:sz w:val="20"/>
                <w:szCs w:val="20"/>
              </w:rPr>
              <w:t>облусу</w:t>
            </w:r>
            <w:proofErr w:type="spellEnd"/>
          </w:p>
        </w:tc>
        <w:tc>
          <w:tcPr>
            <w:tcW w:w="661" w:type="pct"/>
            <w:vAlign w:val="bottom"/>
            <w:hideMark/>
          </w:tcPr>
          <w:p w14:paraId="2F74D8BD" w14:textId="77777777" w:rsidR="00762494" w:rsidRPr="00762494" w:rsidRDefault="00762494" w:rsidP="00762494">
            <w:pPr>
              <w:jc w:val="right"/>
              <w:rPr>
                <w:sz w:val="20"/>
                <w:szCs w:val="20"/>
              </w:rPr>
            </w:pPr>
            <w:r w:rsidRPr="00762494">
              <w:rPr>
                <w:sz w:val="20"/>
                <w:szCs w:val="20"/>
              </w:rPr>
              <w:t>34 273,0</w:t>
            </w:r>
          </w:p>
        </w:tc>
        <w:tc>
          <w:tcPr>
            <w:tcW w:w="807" w:type="pct"/>
            <w:vAlign w:val="bottom"/>
            <w:hideMark/>
          </w:tcPr>
          <w:p w14:paraId="30AB882D" w14:textId="77777777" w:rsidR="00762494" w:rsidRPr="00762494" w:rsidRDefault="00762494" w:rsidP="00762494">
            <w:pPr>
              <w:jc w:val="right"/>
              <w:rPr>
                <w:sz w:val="20"/>
                <w:szCs w:val="20"/>
              </w:rPr>
            </w:pPr>
            <w:r w:rsidRPr="00762494">
              <w:rPr>
                <w:sz w:val="20"/>
                <w:szCs w:val="20"/>
              </w:rPr>
              <w:t>11,4</w:t>
            </w:r>
          </w:p>
        </w:tc>
        <w:tc>
          <w:tcPr>
            <w:tcW w:w="806" w:type="pct"/>
            <w:vAlign w:val="bottom"/>
            <w:hideMark/>
          </w:tcPr>
          <w:p w14:paraId="3F94050F" w14:textId="77777777" w:rsidR="00762494" w:rsidRPr="00762494" w:rsidRDefault="00762494" w:rsidP="00762494">
            <w:pPr>
              <w:jc w:val="right"/>
              <w:rPr>
                <w:sz w:val="20"/>
                <w:szCs w:val="20"/>
              </w:rPr>
            </w:pPr>
            <w:r w:rsidRPr="00762494">
              <w:rPr>
                <w:sz w:val="20"/>
                <w:szCs w:val="20"/>
              </w:rPr>
              <w:t>6 571,6</w:t>
            </w:r>
          </w:p>
        </w:tc>
        <w:tc>
          <w:tcPr>
            <w:tcW w:w="878" w:type="pct"/>
            <w:gridSpan w:val="2"/>
            <w:vAlign w:val="bottom"/>
            <w:hideMark/>
          </w:tcPr>
          <w:p w14:paraId="2C92DAB4" w14:textId="77777777" w:rsidR="00762494" w:rsidRPr="00762494" w:rsidRDefault="00762494" w:rsidP="00762494">
            <w:pPr>
              <w:jc w:val="right"/>
              <w:rPr>
                <w:sz w:val="20"/>
                <w:szCs w:val="20"/>
              </w:rPr>
            </w:pPr>
            <w:r w:rsidRPr="00762494">
              <w:rPr>
                <w:sz w:val="20"/>
                <w:szCs w:val="20"/>
              </w:rPr>
              <w:t>12,7</w:t>
            </w:r>
          </w:p>
        </w:tc>
      </w:tr>
      <w:tr w:rsidR="00762494" w:rsidRPr="00762494" w14:paraId="5A8DBB78" w14:textId="77777777" w:rsidTr="00762494">
        <w:trPr>
          <w:gridBefore w:val="1"/>
          <w:wBefore w:w="12" w:type="pct"/>
          <w:trHeight w:val="260"/>
        </w:trPr>
        <w:tc>
          <w:tcPr>
            <w:tcW w:w="1835" w:type="pct"/>
            <w:vAlign w:val="bottom"/>
            <w:hideMark/>
          </w:tcPr>
          <w:p w14:paraId="722719B7" w14:textId="77777777" w:rsidR="00762494" w:rsidRPr="00762494" w:rsidRDefault="00762494" w:rsidP="00762494">
            <w:pPr>
              <w:ind w:left="170"/>
              <w:rPr>
                <w:sz w:val="20"/>
                <w:szCs w:val="20"/>
              </w:rPr>
            </w:pPr>
            <w:r w:rsidRPr="00762494">
              <w:rPr>
                <w:sz w:val="20"/>
                <w:szCs w:val="20"/>
                <w:lang w:val="ky-KG"/>
              </w:rPr>
              <w:t>Ы</w:t>
            </w:r>
            <w:proofErr w:type="spellStart"/>
            <w:r w:rsidRPr="00762494">
              <w:rPr>
                <w:sz w:val="20"/>
                <w:szCs w:val="20"/>
              </w:rPr>
              <w:t>сык</w:t>
            </w:r>
            <w:proofErr w:type="spellEnd"/>
            <w:r w:rsidRPr="00762494">
              <w:rPr>
                <w:sz w:val="20"/>
                <w:szCs w:val="20"/>
              </w:rPr>
              <w:t>-</w:t>
            </w:r>
            <w:r w:rsidRPr="00762494">
              <w:rPr>
                <w:sz w:val="20"/>
                <w:szCs w:val="20"/>
                <w:lang w:val="en-US"/>
              </w:rPr>
              <w:t>K</w:t>
            </w:r>
            <w:r w:rsidRPr="00762494">
              <w:rPr>
                <w:color w:val="000000"/>
                <w:sz w:val="20"/>
                <w:szCs w:val="20"/>
                <w:lang w:val="ky-KG"/>
              </w:rPr>
              <w:t>ө</w:t>
            </w:r>
            <w:r w:rsidRPr="00762494">
              <w:rPr>
                <w:sz w:val="20"/>
                <w:szCs w:val="20"/>
              </w:rPr>
              <w:t xml:space="preserve">л </w:t>
            </w:r>
            <w:proofErr w:type="spellStart"/>
            <w:r w:rsidRPr="00762494">
              <w:rPr>
                <w:sz w:val="20"/>
                <w:szCs w:val="20"/>
              </w:rPr>
              <w:t>облусу</w:t>
            </w:r>
            <w:proofErr w:type="spellEnd"/>
          </w:p>
        </w:tc>
        <w:tc>
          <w:tcPr>
            <w:tcW w:w="661" w:type="pct"/>
            <w:vAlign w:val="bottom"/>
            <w:hideMark/>
          </w:tcPr>
          <w:p w14:paraId="611274DE" w14:textId="77777777" w:rsidR="00762494" w:rsidRPr="00762494" w:rsidRDefault="00762494" w:rsidP="00762494">
            <w:pPr>
              <w:jc w:val="right"/>
              <w:rPr>
                <w:sz w:val="20"/>
                <w:szCs w:val="20"/>
              </w:rPr>
            </w:pPr>
            <w:r w:rsidRPr="00762494">
              <w:rPr>
                <w:sz w:val="20"/>
                <w:szCs w:val="20"/>
              </w:rPr>
              <w:t>21 010,9</w:t>
            </w:r>
          </w:p>
        </w:tc>
        <w:tc>
          <w:tcPr>
            <w:tcW w:w="807" w:type="pct"/>
            <w:vAlign w:val="bottom"/>
            <w:hideMark/>
          </w:tcPr>
          <w:p w14:paraId="1C1A5E5D" w14:textId="77777777" w:rsidR="00762494" w:rsidRPr="00762494" w:rsidRDefault="00762494" w:rsidP="00762494">
            <w:pPr>
              <w:jc w:val="right"/>
              <w:rPr>
                <w:sz w:val="20"/>
                <w:szCs w:val="20"/>
              </w:rPr>
            </w:pPr>
            <w:r w:rsidRPr="00762494">
              <w:rPr>
                <w:sz w:val="20"/>
                <w:szCs w:val="20"/>
              </w:rPr>
              <w:t>7,0</w:t>
            </w:r>
          </w:p>
        </w:tc>
        <w:tc>
          <w:tcPr>
            <w:tcW w:w="806" w:type="pct"/>
            <w:vAlign w:val="bottom"/>
            <w:hideMark/>
          </w:tcPr>
          <w:p w14:paraId="3AA2D6F9" w14:textId="77777777" w:rsidR="00762494" w:rsidRPr="00762494" w:rsidRDefault="00762494" w:rsidP="00762494">
            <w:pPr>
              <w:jc w:val="right"/>
              <w:rPr>
                <w:sz w:val="20"/>
                <w:szCs w:val="20"/>
              </w:rPr>
            </w:pPr>
            <w:r w:rsidRPr="00762494">
              <w:rPr>
                <w:sz w:val="20"/>
                <w:szCs w:val="20"/>
              </w:rPr>
              <w:t>4 587,0</w:t>
            </w:r>
          </w:p>
        </w:tc>
        <w:tc>
          <w:tcPr>
            <w:tcW w:w="878" w:type="pct"/>
            <w:gridSpan w:val="2"/>
            <w:vAlign w:val="bottom"/>
            <w:hideMark/>
          </w:tcPr>
          <w:p w14:paraId="141DE959" w14:textId="77777777" w:rsidR="00762494" w:rsidRPr="00762494" w:rsidRDefault="00762494" w:rsidP="00762494">
            <w:pPr>
              <w:jc w:val="right"/>
              <w:rPr>
                <w:sz w:val="20"/>
                <w:szCs w:val="20"/>
              </w:rPr>
            </w:pPr>
            <w:r w:rsidRPr="00762494">
              <w:rPr>
                <w:sz w:val="20"/>
                <w:szCs w:val="20"/>
              </w:rPr>
              <w:t>8,9</w:t>
            </w:r>
          </w:p>
        </w:tc>
      </w:tr>
      <w:tr w:rsidR="00762494" w:rsidRPr="00762494" w14:paraId="27EF2491" w14:textId="77777777" w:rsidTr="00762494">
        <w:trPr>
          <w:gridBefore w:val="1"/>
          <w:wBefore w:w="12" w:type="pct"/>
          <w:trHeight w:val="260"/>
        </w:trPr>
        <w:tc>
          <w:tcPr>
            <w:tcW w:w="1835" w:type="pct"/>
            <w:vAlign w:val="bottom"/>
            <w:hideMark/>
          </w:tcPr>
          <w:p w14:paraId="0A5DD705" w14:textId="77777777" w:rsidR="00762494" w:rsidRPr="00762494" w:rsidRDefault="00762494" w:rsidP="00762494">
            <w:pPr>
              <w:ind w:left="170"/>
              <w:rPr>
                <w:sz w:val="20"/>
                <w:szCs w:val="20"/>
              </w:rPr>
            </w:pPr>
            <w:r w:rsidRPr="00762494">
              <w:rPr>
                <w:sz w:val="20"/>
                <w:szCs w:val="20"/>
              </w:rPr>
              <w:lastRenderedPageBreak/>
              <w:t xml:space="preserve">Нарын </w:t>
            </w:r>
            <w:proofErr w:type="spellStart"/>
            <w:r w:rsidRPr="00762494">
              <w:rPr>
                <w:sz w:val="20"/>
                <w:szCs w:val="20"/>
              </w:rPr>
              <w:t>облусу</w:t>
            </w:r>
            <w:proofErr w:type="spellEnd"/>
          </w:p>
        </w:tc>
        <w:tc>
          <w:tcPr>
            <w:tcW w:w="661" w:type="pct"/>
            <w:vAlign w:val="bottom"/>
            <w:hideMark/>
          </w:tcPr>
          <w:p w14:paraId="4D0E87EC" w14:textId="77777777" w:rsidR="00762494" w:rsidRPr="00762494" w:rsidRDefault="00762494" w:rsidP="00762494">
            <w:pPr>
              <w:jc w:val="right"/>
              <w:rPr>
                <w:sz w:val="20"/>
                <w:szCs w:val="20"/>
              </w:rPr>
            </w:pPr>
            <w:r w:rsidRPr="00762494">
              <w:rPr>
                <w:sz w:val="20"/>
                <w:szCs w:val="20"/>
              </w:rPr>
              <w:t>10 000,8</w:t>
            </w:r>
          </w:p>
        </w:tc>
        <w:tc>
          <w:tcPr>
            <w:tcW w:w="807" w:type="pct"/>
            <w:vAlign w:val="bottom"/>
            <w:hideMark/>
          </w:tcPr>
          <w:p w14:paraId="41814FE9" w14:textId="77777777" w:rsidR="00762494" w:rsidRPr="00762494" w:rsidRDefault="00762494" w:rsidP="00762494">
            <w:pPr>
              <w:jc w:val="right"/>
              <w:rPr>
                <w:sz w:val="20"/>
                <w:szCs w:val="20"/>
              </w:rPr>
            </w:pPr>
            <w:r w:rsidRPr="00762494">
              <w:rPr>
                <w:sz w:val="20"/>
                <w:szCs w:val="20"/>
              </w:rPr>
              <w:t>3,3</w:t>
            </w:r>
          </w:p>
        </w:tc>
        <w:tc>
          <w:tcPr>
            <w:tcW w:w="806" w:type="pct"/>
            <w:vAlign w:val="bottom"/>
            <w:hideMark/>
          </w:tcPr>
          <w:p w14:paraId="18E37C0F" w14:textId="77777777" w:rsidR="00762494" w:rsidRPr="00762494" w:rsidRDefault="00762494" w:rsidP="00762494">
            <w:pPr>
              <w:jc w:val="right"/>
              <w:rPr>
                <w:sz w:val="20"/>
                <w:szCs w:val="20"/>
              </w:rPr>
            </w:pPr>
            <w:r w:rsidRPr="00762494">
              <w:rPr>
                <w:sz w:val="20"/>
                <w:szCs w:val="20"/>
              </w:rPr>
              <w:t>2 456,8</w:t>
            </w:r>
          </w:p>
        </w:tc>
        <w:tc>
          <w:tcPr>
            <w:tcW w:w="878" w:type="pct"/>
            <w:gridSpan w:val="2"/>
            <w:vAlign w:val="bottom"/>
            <w:hideMark/>
          </w:tcPr>
          <w:p w14:paraId="6A1AF9D4" w14:textId="77777777" w:rsidR="00762494" w:rsidRPr="00762494" w:rsidRDefault="00762494" w:rsidP="00762494">
            <w:pPr>
              <w:jc w:val="right"/>
              <w:rPr>
                <w:sz w:val="20"/>
                <w:szCs w:val="20"/>
              </w:rPr>
            </w:pPr>
            <w:r w:rsidRPr="00762494">
              <w:rPr>
                <w:sz w:val="20"/>
                <w:szCs w:val="20"/>
              </w:rPr>
              <w:t>4,8</w:t>
            </w:r>
          </w:p>
        </w:tc>
      </w:tr>
      <w:tr w:rsidR="00762494" w:rsidRPr="00762494" w14:paraId="5E284B13" w14:textId="77777777" w:rsidTr="00762494">
        <w:trPr>
          <w:gridBefore w:val="1"/>
          <w:wBefore w:w="12" w:type="pct"/>
          <w:trHeight w:val="260"/>
        </w:trPr>
        <w:tc>
          <w:tcPr>
            <w:tcW w:w="1835" w:type="pct"/>
            <w:vAlign w:val="bottom"/>
            <w:hideMark/>
          </w:tcPr>
          <w:p w14:paraId="1C5A8D65" w14:textId="77777777" w:rsidR="00762494" w:rsidRPr="00762494" w:rsidRDefault="00762494" w:rsidP="00762494">
            <w:pPr>
              <w:ind w:left="170"/>
              <w:rPr>
                <w:sz w:val="20"/>
                <w:szCs w:val="20"/>
              </w:rPr>
            </w:pPr>
            <w:r w:rsidRPr="00762494">
              <w:rPr>
                <w:sz w:val="20"/>
                <w:szCs w:val="20"/>
              </w:rPr>
              <w:t xml:space="preserve">Ош </w:t>
            </w:r>
            <w:proofErr w:type="spellStart"/>
            <w:r w:rsidRPr="00762494">
              <w:rPr>
                <w:sz w:val="20"/>
                <w:szCs w:val="20"/>
              </w:rPr>
              <w:t>облусу</w:t>
            </w:r>
            <w:proofErr w:type="spellEnd"/>
          </w:p>
        </w:tc>
        <w:tc>
          <w:tcPr>
            <w:tcW w:w="661" w:type="pct"/>
            <w:vAlign w:val="bottom"/>
            <w:hideMark/>
          </w:tcPr>
          <w:p w14:paraId="58EF1071" w14:textId="77777777" w:rsidR="00762494" w:rsidRPr="00762494" w:rsidRDefault="00762494" w:rsidP="00762494">
            <w:pPr>
              <w:jc w:val="right"/>
              <w:rPr>
                <w:sz w:val="20"/>
                <w:szCs w:val="20"/>
              </w:rPr>
            </w:pPr>
            <w:r w:rsidRPr="00762494">
              <w:rPr>
                <w:sz w:val="20"/>
                <w:szCs w:val="20"/>
              </w:rPr>
              <w:t>23 539,4</w:t>
            </w:r>
          </w:p>
        </w:tc>
        <w:tc>
          <w:tcPr>
            <w:tcW w:w="807" w:type="pct"/>
            <w:vAlign w:val="bottom"/>
            <w:hideMark/>
          </w:tcPr>
          <w:p w14:paraId="66569418" w14:textId="77777777" w:rsidR="00762494" w:rsidRPr="00762494" w:rsidRDefault="00762494" w:rsidP="00762494">
            <w:pPr>
              <w:jc w:val="right"/>
              <w:rPr>
                <w:sz w:val="20"/>
                <w:szCs w:val="20"/>
              </w:rPr>
            </w:pPr>
            <w:r w:rsidRPr="00762494">
              <w:rPr>
                <w:sz w:val="20"/>
                <w:szCs w:val="20"/>
              </w:rPr>
              <w:t>7,8</w:t>
            </w:r>
          </w:p>
        </w:tc>
        <w:tc>
          <w:tcPr>
            <w:tcW w:w="806" w:type="pct"/>
            <w:vAlign w:val="bottom"/>
            <w:hideMark/>
          </w:tcPr>
          <w:p w14:paraId="227C3CC7" w14:textId="77777777" w:rsidR="00762494" w:rsidRPr="00762494" w:rsidRDefault="00762494" w:rsidP="00762494">
            <w:pPr>
              <w:jc w:val="right"/>
              <w:rPr>
                <w:sz w:val="20"/>
                <w:szCs w:val="20"/>
              </w:rPr>
            </w:pPr>
            <w:r w:rsidRPr="00762494">
              <w:rPr>
                <w:sz w:val="20"/>
                <w:szCs w:val="20"/>
              </w:rPr>
              <w:t>7 042,5</w:t>
            </w:r>
          </w:p>
        </w:tc>
        <w:tc>
          <w:tcPr>
            <w:tcW w:w="878" w:type="pct"/>
            <w:gridSpan w:val="2"/>
            <w:vAlign w:val="bottom"/>
            <w:hideMark/>
          </w:tcPr>
          <w:p w14:paraId="133472E4" w14:textId="77777777" w:rsidR="00762494" w:rsidRPr="00762494" w:rsidRDefault="00762494" w:rsidP="00762494">
            <w:pPr>
              <w:jc w:val="right"/>
              <w:rPr>
                <w:sz w:val="20"/>
                <w:szCs w:val="20"/>
              </w:rPr>
            </w:pPr>
            <w:r w:rsidRPr="00762494">
              <w:rPr>
                <w:sz w:val="20"/>
                <w:szCs w:val="20"/>
              </w:rPr>
              <w:t>13,7</w:t>
            </w:r>
          </w:p>
        </w:tc>
      </w:tr>
      <w:tr w:rsidR="00762494" w:rsidRPr="00762494" w14:paraId="1B073D95" w14:textId="77777777" w:rsidTr="00762494">
        <w:trPr>
          <w:gridBefore w:val="1"/>
          <w:wBefore w:w="12" w:type="pct"/>
          <w:trHeight w:val="225"/>
        </w:trPr>
        <w:tc>
          <w:tcPr>
            <w:tcW w:w="1835" w:type="pct"/>
            <w:tcMar>
              <w:top w:w="0" w:type="dxa"/>
              <w:left w:w="30" w:type="dxa"/>
              <w:bottom w:w="0" w:type="dxa"/>
              <w:right w:w="30" w:type="dxa"/>
            </w:tcMar>
            <w:vAlign w:val="bottom"/>
            <w:hideMark/>
          </w:tcPr>
          <w:p w14:paraId="4AD50539" w14:textId="77777777" w:rsidR="00762494" w:rsidRPr="00762494" w:rsidRDefault="00762494" w:rsidP="00762494">
            <w:pPr>
              <w:ind w:left="170"/>
              <w:rPr>
                <w:sz w:val="20"/>
                <w:szCs w:val="20"/>
              </w:rPr>
            </w:pPr>
            <w:r w:rsidRPr="00762494">
              <w:rPr>
                <w:sz w:val="20"/>
                <w:szCs w:val="20"/>
              </w:rPr>
              <w:t xml:space="preserve">Талас </w:t>
            </w:r>
            <w:proofErr w:type="spellStart"/>
            <w:r w:rsidRPr="00762494">
              <w:rPr>
                <w:sz w:val="20"/>
                <w:szCs w:val="20"/>
              </w:rPr>
              <w:t>облусу</w:t>
            </w:r>
            <w:proofErr w:type="spellEnd"/>
          </w:p>
        </w:tc>
        <w:tc>
          <w:tcPr>
            <w:tcW w:w="661" w:type="pct"/>
            <w:tcMar>
              <w:top w:w="0" w:type="dxa"/>
              <w:left w:w="30" w:type="dxa"/>
              <w:bottom w:w="0" w:type="dxa"/>
              <w:right w:w="30" w:type="dxa"/>
            </w:tcMar>
            <w:vAlign w:val="bottom"/>
            <w:hideMark/>
          </w:tcPr>
          <w:p w14:paraId="69363612" w14:textId="77777777" w:rsidR="00762494" w:rsidRPr="00762494" w:rsidRDefault="00762494" w:rsidP="00762494">
            <w:pPr>
              <w:jc w:val="right"/>
              <w:rPr>
                <w:sz w:val="20"/>
                <w:szCs w:val="20"/>
              </w:rPr>
            </w:pPr>
            <w:r w:rsidRPr="00762494">
              <w:rPr>
                <w:sz w:val="20"/>
                <w:szCs w:val="20"/>
              </w:rPr>
              <w:t>10 296,1</w:t>
            </w:r>
          </w:p>
        </w:tc>
        <w:tc>
          <w:tcPr>
            <w:tcW w:w="807" w:type="pct"/>
            <w:tcMar>
              <w:top w:w="0" w:type="dxa"/>
              <w:left w:w="30" w:type="dxa"/>
              <w:bottom w:w="0" w:type="dxa"/>
              <w:right w:w="30" w:type="dxa"/>
            </w:tcMar>
            <w:vAlign w:val="bottom"/>
            <w:hideMark/>
          </w:tcPr>
          <w:p w14:paraId="5FC52CA0" w14:textId="77777777" w:rsidR="00762494" w:rsidRPr="00762494" w:rsidRDefault="00762494" w:rsidP="00762494">
            <w:pPr>
              <w:jc w:val="right"/>
              <w:rPr>
                <w:sz w:val="20"/>
                <w:szCs w:val="20"/>
              </w:rPr>
            </w:pPr>
            <w:r w:rsidRPr="00762494">
              <w:rPr>
                <w:sz w:val="20"/>
                <w:szCs w:val="20"/>
              </w:rPr>
              <w:t>3,4</w:t>
            </w:r>
          </w:p>
        </w:tc>
        <w:tc>
          <w:tcPr>
            <w:tcW w:w="806" w:type="pct"/>
            <w:tcMar>
              <w:top w:w="0" w:type="dxa"/>
              <w:left w:w="30" w:type="dxa"/>
              <w:bottom w:w="0" w:type="dxa"/>
              <w:right w:w="30" w:type="dxa"/>
            </w:tcMar>
            <w:vAlign w:val="bottom"/>
            <w:hideMark/>
          </w:tcPr>
          <w:p w14:paraId="2A4DD908" w14:textId="77777777" w:rsidR="00762494" w:rsidRPr="00762494" w:rsidRDefault="00762494" w:rsidP="00762494">
            <w:pPr>
              <w:jc w:val="right"/>
              <w:rPr>
                <w:sz w:val="20"/>
                <w:szCs w:val="20"/>
              </w:rPr>
            </w:pPr>
            <w:r w:rsidRPr="00762494">
              <w:rPr>
                <w:sz w:val="20"/>
                <w:szCs w:val="20"/>
              </w:rPr>
              <w:t>1 713,1</w:t>
            </w:r>
          </w:p>
        </w:tc>
        <w:tc>
          <w:tcPr>
            <w:tcW w:w="878" w:type="pct"/>
            <w:gridSpan w:val="2"/>
            <w:tcMar>
              <w:top w:w="0" w:type="dxa"/>
              <w:left w:w="30" w:type="dxa"/>
              <w:bottom w:w="0" w:type="dxa"/>
              <w:right w:w="30" w:type="dxa"/>
            </w:tcMar>
            <w:vAlign w:val="bottom"/>
            <w:hideMark/>
          </w:tcPr>
          <w:p w14:paraId="078BD8C2" w14:textId="77777777" w:rsidR="00762494" w:rsidRPr="00762494" w:rsidRDefault="00762494" w:rsidP="00762494">
            <w:pPr>
              <w:jc w:val="right"/>
              <w:rPr>
                <w:sz w:val="20"/>
                <w:szCs w:val="20"/>
              </w:rPr>
            </w:pPr>
            <w:r w:rsidRPr="00762494">
              <w:rPr>
                <w:sz w:val="20"/>
                <w:szCs w:val="20"/>
              </w:rPr>
              <w:t>3,3</w:t>
            </w:r>
          </w:p>
        </w:tc>
      </w:tr>
      <w:tr w:rsidR="00762494" w:rsidRPr="00762494" w14:paraId="6A40540A" w14:textId="77777777" w:rsidTr="00762494">
        <w:trPr>
          <w:gridBefore w:val="1"/>
          <w:wBefore w:w="12" w:type="pct"/>
          <w:trHeight w:val="260"/>
        </w:trPr>
        <w:tc>
          <w:tcPr>
            <w:tcW w:w="1835" w:type="pct"/>
            <w:tcMar>
              <w:top w:w="0" w:type="dxa"/>
              <w:left w:w="30" w:type="dxa"/>
              <w:bottom w:w="0" w:type="dxa"/>
              <w:right w:w="30" w:type="dxa"/>
            </w:tcMar>
            <w:vAlign w:val="bottom"/>
            <w:hideMark/>
          </w:tcPr>
          <w:p w14:paraId="7FD22BF5" w14:textId="77777777" w:rsidR="00762494" w:rsidRPr="00762494" w:rsidRDefault="00762494" w:rsidP="00762494">
            <w:pPr>
              <w:ind w:left="170"/>
              <w:rPr>
                <w:sz w:val="20"/>
                <w:szCs w:val="20"/>
              </w:rPr>
            </w:pPr>
            <w:r w:rsidRPr="00762494">
              <w:rPr>
                <w:sz w:val="20"/>
                <w:szCs w:val="20"/>
              </w:rPr>
              <w:t>Ч</w:t>
            </w:r>
            <w:r w:rsidRPr="00762494">
              <w:rPr>
                <w:sz w:val="20"/>
                <w:szCs w:val="20"/>
                <w:lang w:val="ky-KG"/>
              </w:rPr>
              <w:t>ү</w:t>
            </w:r>
            <w:r w:rsidRPr="00762494">
              <w:rPr>
                <w:sz w:val="20"/>
                <w:szCs w:val="20"/>
              </w:rPr>
              <w:t xml:space="preserve">й </w:t>
            </w:r>
            <w:proofErr w:type="spellStart"/>
            <w:r w:rsidRPr="00762494">
              <w:rPr>
                <w:sz w:val="20"/>
                <w:szCs w:val="20"/>
              </w:rPr>
              <w:t>облусу</w:t>
            </w:r>
            <w:proofErr w:type="spellEnd"/>
          </w:p>
        </w:tc>
        <w:tc>
          <w:tcPr>
            <w:tcW w:w="661" w:type="pct"/>
            <w:tcMar>
              <w:top w:w="0" w:type="dxa"/>
              <w:left w:w="30" w:type="dxa"/>
              <w:bottom w:w="0" w:type="dxa"/>
              <w:right w:w="30" w:type="dxa"/>
            </w:tcMar>
            <w:vAlign w:val="bottom"/>
            <w:hideMark/>
          </w:tcPr>
          <w:p w14:paraId="3CED4400" w14:textId="77777777" w:rsidR="00762494" w:rsidRPr="00762494" w:rsidRDefault="00762494" w:rsidP="00762494">
            <w:pPr>
              <w:jc w:val="right"/>
              <w:rPr>
                <w:sz w:val="20"/>
                <w:szCs w:val="20"/>
              </w:rPr>
            </w:pPr>
            <w:r w:rsidRPr="00762494">
              <w:rPr>
                <w:sz w:val="20"/>
                <w:szCs w:val="20"/>
              </w:rPr>
              <w:t>24 342,4</w:t>
            </w:r>
          </w:p>
        </w:tc>
        <w:tc>
          <w:tcPr>
            <w:tcW w:w="807" w:type="pct"/>
            <w:tcMar>
              <w:top w:w="0" w:type="dxa"/>
              <w:left w:w="30" w:type="dxa"/>
              <w:bottom w:w="0" w:type="dxa"/>
              <w:right w:w="30" w:type="dxa"/>
            </w:tcMar>
            <w:vAlign w:val="bottom"/>
            <w:hideMark/>
          </w:tcPr>
          <w:p w14:paraId="75568059" w14:textId="77777777" w:rsidR="00762494" w:rsidRPr="00762494" w:rsidRDefault="00762494" w:rsidP="00762494">
            <w:pPr>
              <w:jc w:val="right"/>
              <w:rPr>
                <w:sz w:val="20"/>
                <w:szCs w:val="20"/>
              </w:rPr>
            </w:pPr>
            <w:r w:rsidRPr="00762494">
              <w:rPr>
                <w:sz w:val="20"/>
                <w:szCs w:val="20"/>
              </w:rPr>
              <w:t>8,1</w:t>
            </w:r>
          </w:p>
        </w:tc>
        <w:tc>
          <w:tcPr>
            <w:tcW w:w="806" w:type="pct"/>
            <w:tcMar>
              <w:top w:w="0" w:type="dxa"/>
              <w:left w:w="30" w:type="dxa"/>
              <w:bottom w:w="0" w:type="dxa"/>
              <w:right w:w="30" w:type="dxa"/>
            </w:tcMar>
            <w:vAlign w:val="bottom"/>
            <w:hideMark/>
          </w:tcPr>
          <w:p w14:paraId="1286DA0F" w14:textId="77777777" w:rsidR="00762494" w:rsidRPr="00762494" w:rsidRDefault="00762494" w:rsidP="00762494">
            <w:pPr>
              <w:jc w:val="right"/>
              <w:rPr>
                <w:sz w:val="20"/>
                <w:szCs w:val="20"/>
                <w:lang w:val="en-US"/>
              </w:rPr>
            </w:pPr>
            <w:r w:rsidRPr="00762494">
              <w:rPr>
                <w:sz w:val="20"/>
                <w:szCs w:val="20"/>
              </w:rPr>
              <w:t>7 997,4</w:t>
            </w:r>
          </w:p>
        </w:tc>
        <w:tc>
          <w:tcPr>
            <w:tcW w:w="878" w:type="pct"/>
            <w:gridSpan w:val="2"/>
            <w:tcMar>
              <w:top w:w="0" w:type="dxa"/>
              <w:left w:w="30" w:type="dxa"/>
              <w:bottom w:w="0" w:type="dxa"/>
              <w:right w:w="30" w:type="dxa"/>
            </w:tcMar>
            <w:vAlign w:val="bottom"/>
            <w:hideMark/>
          </w:tcPr>
          <w:p w14:paraId="5A683183" w14:textId="77777777" w:rsidR="00762494" w:rsidRPr="00762494" w:rsidRDefault="00762494" w:rsidP="00762494">
            <w:pPr>
              <w:jc w:val="right"/>
              <w:rPr>
                <w:sz w:val="20"/>
                <w:szCs w:val="20"/>
              </w:rPr>
            </w:pPr>
            <w:r w:rsidRPr="00762494">
              <w:rPr>
                <w:sz w:val="20"/>
                <w:szCs w:val="20"/>
              </w:rPr>
              <w:t>15,5</w:t>
            </w:r>
          </w:p>
        </w:tc>
      </w:tr>
      <w:tr w:rsidR="00762494" w:rsidRPr="00762494" w14:paraId="15AF92AC" w14:textId="77777777" w:rsidTr="00762494">
        <w:trPr>
          <w:gridBefore w:val="1"/>
          <w:wBefore w:w="12" w:type="pct"/>
          <w:trHeight w:val="260"/>
        </w:trPr>
        <w:tc>
          <w:tcPr>
            <w:tcW w:w="1835" w:type="pct"/>
            <w:tcMar>
              <w:top w:w="0" w:type="dxa"/>
              <w:left w:w="30" w:type="dxa"/>
              <w:bottom w:w="0" w:type="dxa"/>
              <w:right w:w="30" w:type="dxa"/>
            </w:tcMar>
            <w:vAlign w:val="bottom"/>
            <w:hideMark/>
          </w:tcPr>
          <w:p w14:paraId="40E50196" w14:textId="77777777" w:rsidR="00762494" w:rsidRPr="00762494" w:rsidRDefault="00762494" w:rsidP="00762494">
            <w:pPr>
              <w:ind w:left="170"/>
              <w:rPr>
                <w:sz w:val="20"/>
                <w:szCs w:val="20"/>
                <w:lang w:val="ky-KG"/>
              </w:rPr>
            </w:pPr>
            <w:r w:rsidRPr="00762494">
              <w:rPr>
                <w:sz w:val="20"/>
                <w:szCs w:val="20"/>
              </w:rPr>
              <w:t>Бишкек</w:t>
            </w:r>
            <w:r w:rsidRPr="00762494">
              <w:rPr>
                <w:sz w:val="20"/>
                <w:szCs w:val="20"/>
                <w:lang w:val="ky-KG"/>
              </w:rPr>
              <w:t xml:space="preserve"> ш.</w:t>
            </w:r>
          </w:p>
        </w:tc>
        <w:tc>
          <w:tcPr>
            <w:tcW w:w="661" w:type="pct"/>
            <w:tcMar>
              <w:top w:w="0" w:type="dxa"/>
              <w:left w:w="30" w:type="dxa"/>
              <w:bottom w:w="0" w:type="dxa"/>
              <w:right w:w="30" w:type="dxa"/>
            </w:tcMar>
            <w:vAlign w:val="bottom"/>
            <w:hideMark/>
          </w:tcPr>
          <w:p w14:paraId="2C7ABE4C" w14:textId="77777777" w:rsidR="00762494" w:rsidRPr="00762494" w:rsidRDefault="00762494" w:rsidP="00762494">
            <w:pPr>
              <w:jc w:val="right"/>
              <w:rPr>
                <w:sz w:val="20"/>
                <w:szCs w:val="20"/>
              </w:rPr>
            </w:pPr>
            <w:r w:rsidRPr="00762494">
              <w:rPr>
                <w:sz w:val="20"/>
                <w:szCs w:val="20"/>
              </w:rPr>
              <w:t>146 311,8</w:t>
            </w:r>
          </w:p>
        </w:tc>
        <w:tc>
          <w:tcPr>
            <w:tcW w:w="807" w:type="pct"/>
            <w:tcMar>
              <w:top w:w="0" w:type="dxa"/>
              <w:left w:w="30" w:type="dxa"/>
              <w:bottom w:w="0" w:type="dxa"/>
              <w:right w:w="30" w:type="dxa"/>
            </w:tcMar>
            <w:vAlign w:val="bottom"/>
            <w:hideMark/>
          </w:tcPr>
          <w:p w14:paraId="7BE3252D" w14:textId="77777777" w:rsidR="00762494" w:rsidRPr="00762494" w:rsidRDefault="00762494" w:rsidP="00762494">
            <w:pPr>
              <w:jc w:val="right"/>
              <w:rPr>
                <w:sz w:val="20"/>
                <w:szCs w:val="20"/>
              </w:rPr>
            </w:pPr>
            <w:r w:rsidRPr="00762494">
              <w:rPr>
                <w:sz w:val="20"/>
                <w:szCs w:val="20"/>
              </w:rPr>
              <w:t>48,7</w:t>
            </w:r>
          </w:p>
        </w:tc>
        <w:tc>
          <w:tcPr>
            <w:tcW w:w="806" w:type="pct"/>
            <w:tcMar>
              <w:top w:w="0" w:type="dxa"/>
              <w:left w:w="30" w:type="dxa"/>
              <w:bottom w:w="0" w:type="dxa"/>
              <w:right w:w="30" w:type="dxa"/>
            </w:tcMar>
            <w:vAlign w:val="bottom"/>
            <w:hideMark/>
          </w:tcPr>
          <w:p w14:paraId="541618B2" w14:textId="77777777" w:rsidR="00762494" w:rsidRPr="00762494" w:rsidRDefault="00762494" w:rsidP="00762494">
            <w:pPr>
              <w:jc w:val="right"/>
              <w:rPr>
                <w:sz w:val="20"/>
                <w:szCs w:val="20"/>
              </w:rPr>
            </w:pPr>
            <w:r w:rsidRPr="00762494">
              <w:rPr>
                <w:sz w:val="20"/>
                <w:szCs w:val="20"/>
              </w:rPr>
              <w:t>15 741,9</w:t>
            </w:r>
          </w:p>
        </w:tc>
        <w:tc>
          <w:tcPr>
            <w:tcW w:w="878" w:type="pct"/>
            <w:gridSpan w:val="2"/>
            <w:tcMar>
              <w:top w:w="0" w:type="dxa"/>
              <w:left w:w="30" w:type="dxa"/>
              <w:bottom w:w="0" w:type="dxa"/>
              <w:right w:w="30" w:type="dxa"/>
            </w:tcMar>
            <w:vAlign w:val="bottom"/>
            <w:hideMark/>
          </w:tcPr>
          <w:p w14:paraId="6EBE4D7C" w14:textId="77777777" w:rsidR="00762494" w:rsidRPr="00762494" w:rsidRDefault="00762494" w:rsidP="00762494">
            <w:pPr>
              <w:jc w:val="right"/>
              <w:rPr>
                <w:sz w:val="20"/>
                <w:szCs w:val="20"/>
              </w:rPr>
            </w:pPr>
            <w:r w:rsidRPr="00762494">
              <w:rPr>
                <w:sz w:val="20"/>
                <w:szCs w:val="20"/>
              </w:rPr>
              <w:t>30,5</w:t>
            </w:r>
          </w:p>
        </w:tc>
      </w:tr>
      <w:tr w:rsidR="00762494" w:rsidRPr="00762494" w14:paraId="4360BB7F" w14:textId="77777777" w:rsidTr="00762494">
        <w:trPr>
          <w:gridBefore w:val="1"/>
          <w:wBefore w:w="12" w:type="pct"/>
          <w:trHeight w:val="260"/>
        </w:trPr>
        <w:tc>
          <w:tcPr>
            <w:tcW w:w="1835" w:type="pct"/>
            <w:tcBorders>
              <w:top w:val="nil"/>
              <w:left w:val="nil"/>
              <w:bottom w:val="single" w:sz="8" w:space="0" w:color="auto"/>
              <w:right w:val="nil"/>
            </w:tcBorders>
            <w:tcMar>
              <w:top w:w="0" w:type="dxa"/>
              <w:left w:w="30" w:type="dxa"/>
              <w:bottom w:w="0" w:type="dxa"/>
              <w:right w:w="30" w:type="dxa"/>
            </w:tcMar>
            <w:vAlign w:val="bottom"/>
            <w:hideMark/>
          </w:tcPr>
          <w:p w14:paraId="0B9A9772" w14:textId="77777777" w:rsidR="00762494" w:rsidRPr="00762494" w:rsidRDefault="00762494" w:rsidP="00762494">
            <w:pPr>
              <w:ind w:left="170"/>
              <w:rPr>
                <w:sz w:val="20"/>
                <w:szCs w:val="20"/>
                <w:lang w:val="ky-KG"/>
              </w:rPr>
            </w:pPr>
            <w:r w:rsidRPr="00762494">
              <w:rPr>
                <w:sz w:val="20"/>
                <w:szCs w:val="20"/>
              </w:rPr>
              <w:t>Ош</w:t>
            </w:r>
            <w:r w:rsidRPr="00762494">
              <w:rPr>
                <w:sz w:val="20"/>
                <w:szCs w:val="20"/>
                <w:lang w:val="ky-KG"/>
              </w:rPr>
              <w:t xml:space="preserve"> ш.</w:t>
            </w:r>
          </w:p>
        </w:tc>
        <w:tc>
          <w:tcPr>
            <w:tcW w:w="661" w:type="pct"/>
            <w:tcBorders>
              <w:top w:val="nil"/>
              <w:left w:val="nil"/>
              <w:bottom w:val="single" w:sz="8" w:space="0" w:color="auto"/>
              <w:right w:val="nil"/>
            </w:tcBorders>
            <w:tcMar>
              <w:top w:w="0" w:type="dxa"/>
              <w:left w:w="30" w:type="dxa"/>
              <w:bottom w:w="0" w:type="dxa"/>
              <w:right w:w="30" w:type="dxa"/>
            </w:tcMar>
            <w:vAlign w:val="bottom"/>
            <w:hideMark/>
          </w:tcPr>
          <w:p w14:paraId="44B0A46A" w14:textId="77777777" w:rsidR="00762494" w:rsidRPr="00762494" w:rsidRDefault="00762494" w:rsidP="00762494">
            <w:pPr>
              <w:jc w:val="right"/>
              <w:rPr>
                <w:sz w:val="20"/>
                <w:szCs w:val="20"/>
              </w:rPr>
            </w:pPr>
            <w:r w:rsidRPr="00762494">
              <w:rPr>
                <w:sz w:val="20"/>
                <w:szCs w:val="20"/>
              </w:rPr>
              <w:t>18 515,0</w:t>
            </w:r>
          </w:p>
        </w:tc>
        <w:tc>
          <w:tcPr>
            <w:tcW w:w="807" w:type="pct"/>
            <w:tcBorders>
              <w:top w:val="nil"/>
              <w:left w:val="nil"/>
              <w:bottom w:val="single" w:sz="8" w:space="0" w:color="auto"/>
              <w:right w:val="nil"/>
            </w:tcBorders>
            <w:tcMar>
              <w:top w:w="0" w:type="dxa"/>
              <w:left w:w="30" w:type="dxa"/>
              <w:bottom w:w="0" w:type="dxa"/>
              <w:right w:w="30" w:type="dxa"/>
            </w:tcMar>
            <w:vAlign w:val="bottom"/>
            <w:hideMark/>
          </w:tcPr>
          <w:p w14:paraId="47A05298" w14:textId="77777777" w:rsidR="00762494" w:rsidRPr="00762494" w:rsidRDefault="00762494" w:rsidP="00762494">
            <w:pPr>
              <w:jc w:val="right"/>
              <w:rPr>
                <w:sz w:val="20"/>
                <w:szCs w:val="20"/>
              </w:rPr>
            </w:pPr>
            <w:r w:rsidRPr="00762494">
              <w:rPr>
                <w:sz w:val="20"/>
                <w:szCs w:val="20"/>
              </w:rPr>
              <w:t>6,2</w:t>
            </w:r>
          </w:p>
        </w:tc>
        <w:tc>
          <w:tcPr>
            <w:tcW w:w="806" w:type="pct"/>
            <w:tcBorders>
              <w:top w:val="nil"/>
              <w:left w:val="nil"/>
              <w:bottom w:val="single" w:sz="8" w:space="0" w:color="auto"/>
              <w:right w:val="nil"/>
            </w:tcBorders>
            <w:tcMar>
              <w:top w:w="0" w:type="dxa"/>
              <w:left w:w="30" w:type="dxa"/>
              <w:bottom w:w="0" w:type="dxa"/>
              <w:right w:w="30" w:type="dxa"/>
            </w:tcMar>
            <w:vAlign w:val="bottom"/>
            <w:hideMark/>
          </w:tcPr>
          <w:p w14:paraId="6C8D741F" w14:textId="77777777" w:rsidR="00762494" w:rsidRPr="00762494" w:rsidRDefault="00762494" w:rsidP="00762494">
            <w:pPr>
              <w:jc w:val="right"/>
              <w:rPr>
                <w:sz w:val="20"/>
                <w:szCs w:val="20"/>
              </w:rPr>
            </w:pPr>
            <w:r w:rsidRPr="00762494">
              <w:rPr>
                <w:sz w:val="20"/>
                <w:szCs w:val="20"/>
              </w:rPr>
              <w:t>2 662,0</w:t>
            </w:r>
          </w:p>
        </w:tc>
        <w:tc>
          <w:tcPr>
            <w:tcW w:w="878" w:type="pct"/>
            <w:gridSpan w:val="2"/>
            <w:tcBorders>
              <w:top w:val="nil"/>
              <w:left w:val="nil"/>
              <w:bottom w:val="single" w:sz="8" w:space="0" w:color="auto"/>
              <w:right w:val="nil"/>
            </w:tcBorders>
            <w:tcMar>
              <w:top w:w="0" w:type="dxa"/>
              <w:left w:w="30" w:type="dxa"/>
              <w:bottom w:w="0" w:type="dxa"/>
              <w:right w:w="30" w:type="dxa"/>
            </w:tcMar>
            <w:vAlign w:val="bottom"/>
            <w:hideMark/>
          </w:tcPr>
          <w:p w14:paraId="09ACC07A" w14:textId="77777777" w:rsidR="00762494" w:rsidRPr="00762494" w:rsidRDefault="00762494" w:rsidP="00762494">
            <w:pPr>
              <w:jc w:val="right"/>
              <w:rPr>
                <w:sz w:val="20"/>
                <w:szCs w:val="20"/>
              </w:rPr>
            </w:pPr>
            <w:r w:rsidRPr="00762494">
              <w:rPr>
                <w:sz w:val="20"/>
                <w:szCs w:val="20"/>
              </w:rPr>
              <w:t>5,2</w:t>
            </w:r>
          </w:p>
        </w:tc>
      </w:tr>
    </w:tbl>
    <w:p w14:paraId="7105D34C" w14:textId="77777777" w:rsidR="00762494" w:rsidRPr="00762494" w:rsidRDefault="00762494" w:rsidP="00762494">
      <w:pPr>
        <w:tabs>
          <w:tab w:val="left" w:pos="709"/>
        </w:tabs>
        <w:spacing w:before="40" w:after="120"/>
        <w:jc w:val="both"/>
        <w:rPr>
          <w:sz w:val="18"/>
          <w:szCs w:val="18"/>
        </w:rPr>
      </w:pPr>
      <w:r w:rsidRPr="00762494">
        <w:rPr>
          <w:sz w:val="18"/>
          <w:szCs w:val="18"/>
          <w:vertAlign w:val="superscript"/>
        </w:rPr>
        <w:t xml:space="preserve">1 </w:t>
      </w:r>
      <w:r w:rsidRPr="00762494">
        <w:rPr>
          <w:sz w:val="18"/>
          <w:szCs w:val="18"/>
          <w:lang w:val="ky-KG"/>
        </w:rPr>
        <w:t>Жоюлуу стадиясында турган банктарды эсепке алуу менен</w:t>
      </w:r>
      <w:r w:rsidRPr="00762494">
        <w:rPr>
          <w:sz w:val="18"/>
          <w:szCs w:val="18"/>
        </w:rPr>
        <w:t>.</w:t>
      </w:r>
    </w:p>
    <w:p w14:paraId="0787F47D" w14:textId="77777777" w:rsidR="00762494" w:rsidRPr="00762494" w:rsidRDefault="00762494" w:rsidP="00762494">
      <w:pPr>
        <w:ind w:firstLine="709"/>
        <w:jc w:val="both"/>
        <w:rPr>
          <w:lang w:val="ky-KG"/>
        </w:rPr>
      </w:pPr>
      <w:r w:rsidRPr="00762494">
        <w:rPr>
          <w:b/>
          <w:lang w:val="ky-KG"/>
        </w:rPr>
        <w:t xml:space="preserve">Банктык эмес финансылык-кредиттик уюмдар (БФКУ). </w:t>
      </w:r>
      <w:r w:rsidRPr="00762494">
        <w:rPr>
          <w:lang w:val="ky-KG"/>
        </w:rPr>
        <w:t xml:space="preserve">Үстүбүздөгү жылдын январь-сентябрында республикада 581 банктык эмес финансылык-кредиттик уюм, анын ичинде 352 күрөөкана, 139 микрофинансылык уюм, 89 кредиттик биримдиктер жана бир адистештирилген финансылык-кредиттик уюм иш жүргүздү. Үстүбүздөгү жылдын </w:t>
      </w:r>
      <w:r w:rsidRPr="00762494">
        <w:rPr>
          <w:lang w:val="ky-KG"/>
        </w:rPr>
        <w:br/>
        <w:t>1-октябрына карата алардын кардарлардын саны (юридикалык жана жеке жактар) 782 миңге жетти.</w:t>
      </w:r>
    </w:p>
    <w:p w14:paraId="05BB05DA" w14:textId="77777777" w:rsidR="00762494" w:rsidRPr="00762494" w:rsidRDefault="00762494" w:rsidP="00762494">
      <w:pPr>
        <w:ind w:firstLine="709"/>
        <w:jc w:val="both"/>
        <w:rPr>
          <w:lang w:val="ky-KG"/>
        </w:rPr>
      </w:pPr>
      <w:r w:rsidRPr="00762494">
        <w:rPr>
          <w:lang w:val="ky-KG"/>
        </w:rPr>
        <w:t>Үстүбүздөгү жылдын 9 айында б</w:t>
      </w:r>
      <w:r w:rsidRPr="00762494">
        <w:rPr>
          <w:bCs/>
          <w:lang w:val="ky-KG"/>
        </w:rPr>
        <w:t xml:space="preserve">анктык эмес </w:t>
      </w:r>
      <w:r w:rsidRPr="00762494">
        <w:rPr>
          <w:lang w:val="ky-KG"/>
        </w:rPr>
        <w:t xml:space="preserve">финансылык-кредиттик уюмдар тарабынан 12 540,8 млн. сом суммасында киреше алынды, бул өткөн жылдын тиешелүү мезгилине караганда 29,9 пайызга (2 890,0 млн. сомго) көп. Чыгымдар ушул мезгил ичинде 31,5 пайызга же 2 012,5 млн. сомго өстү жана 8 396,5 млн. сомду түздү. </w:t>
      </w:r>
    </w:p>
    <w:p w14:paraId="72DC36A3" w14:textId="77777777" w:rsidR="00762494" w:rsidRPr="00762494" w:rsidRDefault="00762494" w:rsidP="00762494">
      <w:pPr>
        <w:ind w:firstLine="709"/>
        <w:jc w:val="both"/>
        <w:rPr>
          <w:bCs/>
          <w:lang w:val="ky-KG"/>
        </w:rPr>
      </w:pPr>
      <w:r w:rsidRPr="00762494">
        <w:rPr>
          <w:lang w:val="ky-KG"/>
        </w:rPr>
        <w:t>Үстүбүздөгү жылдын 9 айынын жыйынтыгы боюнча БФКУ секторунун пайдалуу уюмдарынын үлүшү алардын жалпы санынын 61,3 пайызын 4 449,9 млн. сом көлөмүндөгү пайда менен, чыгашалуу - 16,7 пайызы 306,8 млн. сом өлчөмүндөгү чыгым менен</w:t>
      </w:r>
      <w:r w:rsidRPr="00762494">
        <w:rPr>
          <w:bCs/>
          <w:lang w:val="ky-KG"/>
        </w:rPr>
        <w:t xml:space="preserve"> түздү</w:t>
      </w:r>
      <w:r w:rsidRPr="00762494">
        <w:rPr>
          <w:lang w:val="ky-KG"/>
        </w:rPr>
        <w:t xml:space="preserve">. </w:t>
      </w:r>
      <w:r w:rsidRPr="00762494">
        <w:rPr>
          <w:bCs/>
          <w:lang w:val="ky-KG"/>
        </w:rPr>
        <w:t>Сальдолоштурулган финансылык жыйынтык 4 143,1 млн. сом пайданы түздү, бул 2023-ж. январь-сентябрына караганда 26,8 пайызга (же 874,8 млн. сомго) көп.</w:t>
      </w:r>
    </w:p>
    <w:p w14:paraId="0528FF22" w14:textId="6AEA8A9B" w:rsidR="00762494" w:rsidRPr="00762494" w:rsidRDefault="00126261" w:rsidP="00762494">
      <w:pPr>
        <w:spacing w:before="120"/>
        <w:ind w:left="1361" w:hanging="1361"/>
        <w:rPr>
          <w:b/>
          <w:lang w:val="ky-KG"/>
        </w:rPr>
      </w:pPr>
      <w:r>
        <w:rPr>
          <w:b/>
          <w:bCs/>
          <w:color w:val="000000"/>
          <w:lang w:val="ky-KG"/>
        </w:rPr>
        <w:t>8</w:t>
      </w:r>
      <w:r w:rsidR="00620BCA">
        <w:rPr>
          <w:b/>
          <w:bCs/>
          <w:color w:val="000000"/>
          <w:lang w:val="ky-KG"/>
        </w:rPr>
        <w:t>5</w:t>
      </w:r>
      <w:r w:rsidR="00762494" w:rsidRPr="00762494">
        <w:rPr>
          <w:b/>
          <w:bCs/>
          <w:color w:val="000000"/>
          <w:lang w:val="ky-KG"/>
        </w:rPr>
        <w:t xml:space="preserve">-таблица: </w:t>
      </w:r>
      <w:r w:rsidR="00762494" w:rsidRPr="00762494">
        <w:rPr>
          <w:b/>
          <w:lang w:val="ky-KG"/>
        </w:rPr>
        <w:t>Январь-сентябрдагы</w:t>
      </w:r>
      <w:r w:rsidR="00762494" w:rsidRPr="00762494">
        <w:rPr>
          <w:b/>
          <w:color w:val="000000"/>
          <w:lang w:val="ky-KG"/>
        </w:rPr>
        <w:t xml:space="preserve"> б</w:t>
      </w:r>
      <w:r w:rsidR="00762494" w:rsidRPr="00762494">
        <w:rPr>
          <w:b/>
          <w:lang w:val="ky-KG"/>
        </w:rPr>
        <w:t>анктык эмес финансылык-кредиттик уюмдардын ишмердигинин көрсөткүчтөрү</w:t>
      </w:r>
    </w:p>
    <w:p w14:paraId="10D06ED5" w14:textId="77777777" w:rsidR="00762494" w:rsidRPr="00762494" w:rsidRDefault="00762494" w:rsidP="00762494">
      <w:pPr>
        <w:spacing w:after="120"/>
        <w:ind w:left="1361"/>
        <w:rPr>
          <w:b/>
          <w:bCs/>
          <w:i/>
          <w:iCs/>
          <w:sz w:val="20"/>
          <w:szCs w:val="20"/>
          <w:lang w:val="ky-KG"/>
        </w:rPr>
      </w:pPr>
      <w:r w:rsidRPr="00762494">
        <w:rPr>
          <w:bCs/>
          <w:i/>
          <w:iCs/>
          <w:sz w:val="20"/>
          <w:szCs w:val="20"/>
          <w:lang w:val="ky-KG"/>
        </w:rPr>
        <w:t>(млн. сом)</w:t>
      </w:r>
    </w:p>
    <w:tbl>
      <w:tblPr>
        <w:tblW w:w="4908" w:type="pct"/>
        <w:tblInd w:w="32" w:type="dxa"/>
        <w:tblCellMar>
          <w:left w:w="31" w:type="dxa"/>
          <w:right w:w="31" w:type="dxa"/>
        </w:tblCellMar>
        <w:tblLook w:val="04A0" w:firstRow="1" w:lastRow="0" w:firstColumn="1" w:lastColumn="0" w:noHBand="0" w:noVBand="1"/>
      </w:tblPr>
      <w:tblGrid>
        <w:gridCol w:w="5857"/>
        <w:gridCol w:w="1748"/>
        <w:gridCol w:w="1856"/>
      </w:tblGrid>
      <w:tr w:rsidR="00762494" w:rsidRPr="00762494" w14:paraId="5B9615C6" w14:textId="77777777" w:rsidTr="00762494">
        <w:trPr>
          <w:tblHeader/>
        </w:trPr>
        <w:tc>
          <w:tcPr>
            <w:tcW w:w="3095" w:type="pct"/>
            <w:tcBorders>
              <w:top w:val="single" w:sz="8" w:space="0" w:color="auto"/>
              <w:left w:val="nil"/>
              <w:bottom w:val="single" w:sz="8" w:space="0" w:color="auto"/>
              <w:right w:val="nil"/>
            </w:tcBorders>
          </w:tcPr>
          <w:p w14:paraId="27388CB0" w14:textId="77777777" w:rsidR="00762494" w:rsidRPr="00762494" w:rsidRDefault="00762494" w:rsidP="00762494">
            <w:pPr>
              <w:spacing w:before="40" w:after="40"/>
              <w:ind w:left="113" w:hanging="113"/>
              <w:rPr>
                <w:b/>
                <w:sz w:val="20"/>
                <w:szCs w:val="20"/>
                <w:lang w:val="ky-KG"/>
              </w:rPr>
            </w:pPr>
          </w:p>
        </w:tc>
        <w:tc>
          <w:tcPr>
            <w:tcW w:w="924" w:type="pct"/>
            <w:tcBorders>
              <w:top w:val="single" w:sz="8" w:space="0" w:color="auto"/>
              <w:left w:val="nil"/>
              <w:bottom w:val="single" w:sz="8" w:space="0" w:color="auto"/>
              <w:right w:val="nil"/>
            </w:tcBorders>
            <w:vAlign w:val="bottom"/>
            <w:hideMark/>
          </w:tcPr>
          <w:p w14:paraId="3F7A1554" w14:textId="77777777" w:rsidR="00762494" w:rsidRPr="00762494" w:rsidRDefault="00762494" w:rsidP="00762494">
            <w:pPr>
              <w:tabs>
                <w:tab w:val="center" w:pos="906"/>
                <w:tab w:val="right" w:pos="1813"/>
              </w:tabs>
              <w:spacing w:before="40" w:after="40"/>
              <w:jc w:val="right"/>
              <w:rPr>
                <w:b/>
                <w:bCs/>
                <w:sz w:val="20"/>
                <w:szCs w:val="20"/>
              </w:rPr>
            </w:pPr>
            <w:r w:rsidRPr="00762494">
              <w:rPr>
                <w:b/>
                <w:bCs/>
                <w:sz w:val="20"/>
                <w:szCs w:val="20"/>
              </w:rPr>
              <w:t>2023</w:t>
            </w:r>
          </w:p>
        </w:tc>
        <w:tc>
          <w:tcPr>
            <w:tcW w:w="981" w:type="pct"/>
            <w:tcBorders>
              <w:top w:val="single" w:sz="8" w:space="0" w:color="auto"/>
              <w:left w:val="nil"/>
              <w:bottom w:val="single" w:sz="8" w:space="0" w:color="auto"/>
              <w:right w:val="nil"/>
            </w:tcBorders>
            <w:vAlign w:val="bottom"/>
            <w:hideMark/>
          </w:tcPr>
          <w:p w14:paraId="499105BE" w14:textId="77777777" w:rsidR="00762494" w:rsidRPr="00762494" w:rsidRDefault="00762494" w:rsidP="00762494">
            <w:pPr>
              <w:spacing w:before="40" w:after="40"/>
              <w:jc w:val="right"/>
              <w:rPr>
                <w:b/>
                <w:bCs/>
                <w:sz w:val="20"/>
                <w:szCs w:val="20"/>
              </w:rPr>
            </w:pPr>
            <w:r w:rsidRPr="00762494">
              <w:rPr>
                <w:b/>
                <w:bCs/>
                <w:sz w:val="20"/>
                <w:szCs w:val="20"/>
              </w:rPr>
              <w:t>2024</w:t>
            </w:r>
          </w:p>
        </w:tc>
      </w:tr>
      <w:tr w:rsidR="00762494" w:rsidRPr="00762494" w14:paraId="125757C1" w14:textId="77777777" w:rsidTr="00762494">
        <w:trPr>
          <w:trHeight w:val="227"/>
        </w:trPr>
        <w:tc>
          <w:tcPr>
            <w:tcW w:w="3095" w:type="pct"/>
            <w:tcBorders>
              <w:top w:val="single" w:sz="8" w:space="0" w:color="auto"/>
              <w:left w:val="nil"/>
              <w:bottom w:val="nil"/>
              <w:right w:val="nil"/>
            </w:tcBorders>
            <w:hideMark/>
          </w:tcPr>
          <w:p w14:paraId="27CE3F46" w14:textId="77777777" w:rsidR="00762494" w:rsidRPr="00762494" w:rsidRDefault="00762494" w:rsidP="00762494">
            <w:pPr>
              <w:ind w:left="113" w:hanging="113"/>
              <w:rPr>
                <w:sz w:val="20"/>
                <w:szCs w:val="20"/>
              </w:rPr>
            </w:pPr>
            <w:proofErr w:type="spellStart"/>
            <w:r w:rsidRPr="00762494">
              <w:rPr>
                <w:sz w:val="20"/>
                <w:szCs w:val="20"/>
              </w:rPr>
              <w:t>Кирешелер</w:t>
            </w:r>
            <w:proofErr w:type="spellEnd"/>
            <w:r w:rsidRPr="00762494">
              <w:rPr>
                <w:sz w:val="20"/>
                <w:szCs w:val="20"/>
              </w:rPr>
              <w:t xml:space="preserve"> </w:t>
            </w:r>
          </w:p>
        </w:tc>
        <w:tc>
          <w:tcPr>
            <w:tcW w:w="924" w:type="pct"/>
            <w:tcBorders>
              <w:top w:val="single" w:sz="8" w:space="0" w:color="auto"/>
              <w:left w:val="nil"/>
              <w:bottom w:val="nil"/>
              <w:right w:val="nil"/>
            </w:tcBorders>
            <w:vAlign w:val="bottom"/>
            <w:hideMark/>
          </w:tcPr>
          <w:p w14:paraId="2E5E1AF3" w14:textId="77777777" w:rsidR="00762494" w:rsidRPr="00762494" w:rsidRDefault="00762494" w:rsidP="00762494">
            <w:pPr>
              <w:jc w:val="right"/>
              <w:rPr>
                <w:sz w:val="20"/>
                <w:szCs w:val="20"/>
              </w:rPr>
            </w:pPr>
            <w:r w:rsidRPr="00762494">
              <w:rPr>
                <w:sz w:val="20"/>
                <w:szCs w:val="20"/>
              </w:rPr>
              <w:t>9 650,8</w:t>
            </w:r>
          </w:p>
        </w:tc>
        <w:tc>
          <w:tcPr>
            <w:tcW w:w="981" w:type="pct"/>
            <w:tcBorders>
              <w:top w:val="single" w:sz="8" w:space="0" w:color="auto"/>
              <w:left w:val="nil"/>
              <w:bottom w:val="nil"/>
              <w:right w:val="nil"/>
            </w:tcBorders>
            <w:vAlign w:val="bottom"/>
            <w:hideMark/>
          </w:tcPr>
          <w:p w14:paraId="6B3CB0CB" w14:textId="77777777" w:rsidR="00762494" w:rsidRPr="00762494" w:rsidRDefault="00762494" w:rsidP="00762494">
            <w:pPr>
              <w:jc w:val="right"/>
              <w:rPr>
                <w:sz w:val="20"/>
                <w:szCs w:val="20"/>
              </w:rPr>
            </w:pPr>
            <w:r w:rsidRPr="00762494">
              <w:rPr>
                <w:sz w:val="20"/>
                <w:szCs w:val="20"/>
              </w:rPr>
              <w:t>12 540,8</w:t>
            </w:r>
          </w:p>
        </w:tc>
      </w:tr>
      <w:tr w:rsidR="00762494" w:rsidRPr="00762494" w14:paraId="0FA258B4" w14:textId="77777777" w:rsidTr="00762494">
        <w:trPr>
          <w:trHeight w:val="227"/>
        </w:trPr>
        <w:tc>
          <w:tcPr>
            <w:tcW w:w="3095" w:type="pct"/>
            <w:hideMark/>
          </w:tcPr>
          <w:p w14:paraId="3BCE5244" w14:textId="77777777" w:rsidR="00762494" w:rsidRPr="00762494" w:rsidRDefault="00762494" w:rsidP="00762494">
            <w:pPr>
              <w:ind w:left="113" w:hanging="113"/>
              <w:rPr>
                <w:sz w:val="20"/>
                <w:szCs w:val="20"/>
              </w:rPr>
            </w:pPr>
            <w:proofErr w:type="spellStart"/>
            <w:r w:rsidRPr="00762494">
              <w:rPr>
                <w:sz w:val="20"/>
                <w:szCs w:val="20"/>
              </w:rPr>
              <w:t>Чыгымдар</w:t>
            </w:r>
            <w:proofErr w:type="spellEnd"/>
          </w:p>
        </w:tc>
        <w:tc>
          <w:tcPr>
            <w:tcW w:w="924" w:type="pct"/>
            <w:vAlign w:val="bottom"/>
            <w:hideMark/>
          </w:tcPr>
          <w:p w14:paraId="7536DBA8" w14:textId="77777777" w:rsidR="00762494" w:rsidRPr="00762494" w:rsidRDefault="00762494" w:rsidP="00762494">
            <w:pPr>
              <w:jc w:val="right"/>
              <w:rPr>
                <w:sz w:val="20"/>
                <w:szCs w:val="20"/>
              </w:rPr>
            </w:pPr>
            <w:r w:rsidRPr="00762494">
              <w:rPr>
                <w:sz w:val="20"/>
                <w:szCs w:val="20"/>
              </w:rPr>
              <w:t>6 384,0</w:t>
            </w:r>
          </w:p>
        </w:tc>
        <w:tc>
          <w:tcPr>
            <w:tcW w:w="981" w:type="pct"/>
            <w:vAlign w:val="bottom"/>
            <w:hideMark/>
          </w:tcPr>
          <w:p w14:paraId="5495BDE2" w14:textId="77777777" w:rsidR="00762494" w:rsidRPr="00762494" w:rsidRDefault="00762494" w:rsidP="00762494">
            <w:pPr>
              <w:jc w:val="right"/>
              <w:rPr>
                <w:sz w:val="20"/>
                <w:szCs w:val="20"/>
              </w:rPr>
            </w:pPr>
            <w:r w:rsidRPr="00762494">
              <w:rPr>
                <w:sz w:val="20"/>
                <w:szCs w:val="20"/>
              </w:rPr>
              <w:t>8 396,5</w:t>
            </w:r>
          </w:p>
        </w:tc>
      </w:tr>
      <w:tr w:rsidR="00762494" w:rsidRPr="00762494" w14:paraId="0E69DFDE" w14:textId="77777777" w:rsidTr="00762494">
        <w:trPr>
          <w:trHeight w:val="227"/>
        </w:trPr>
        <w:tc>
          <w:tcPr>
            <w:tcW w:w="3095" w:type="pct"/>
            <w:hideMark/>
          </w:tcPr>
          <w:p w14:paraId="62319D72" w14:textId="77777777" w:rsidR="00762494" w:rsidRPr="00762494" w:rsidRDefault="00762494" w:rsidP="00762494">
            <w:pPr>
              <w:ind w:left="113" w:hanging="113"/>
              <w:rPr>
                <w:sz w:val="20"/>
                <w:szCs w:val="20"/>
              </w:rPr>
            </w:pPr>
            <w:proofErr w:type="spellStart"/>
            <w:r w:rsidRPr="00762494">
              <w:rPr>
                <w:sz w:val="20"/>
                <w:szCs w:val="20"/>
              </w:rPr>
              <w:t>Сальдолоштурулган</w:t>
            </w:r>
            <w:proofErr w:type="spellEnd"/>
            <w:r w:rsidRPr="00762494">
              <w:rPr>
                <w:sz w:val="20"/>
                <w:szCs w:val="20"/>
              </w:rPr>
              <w:t xml:space="preserve"> </w:t>
            </w:r>
            <w:proofErr w:type="spellStart"/>
            <w:r w:rsidRPr="00762494">
              <w:rPr>
                <w:sz w:val="20"/>
                <w:szCs w:val="20"/>
              </w:rPr>
              <w:t>финансылык</w:t>
            </w:r>
            <w:proofErr w:type="spellEnd"/>
            <w:r w:rsidRPr="00762494">
              <w:rPr>
                <w:sz w:val="20"/>
                <w:szCs w:val="20"/>
              </w:rPr>
              <w:t xml:space="preserve"> </w:t>
            </w:r>
            <w:proofErr w:type="spellStart"/>
            <w:r w:rsidRPr="00762494">
              <w:rPr>
                <w:sz w:val="20"/>
                <w:szCs w:val="20"/>
              </w:rPr>
              <w:t>жыйынтык</w:t>
            </w:r>
            <w:proofErr w:type="spellEnd"/>
            <w:r w:rsidRPr="00762494">
              <w:rPr>
                <w:sz w:val="20"/>
                <w:szCs w:val="20"/>
              </w:rPr>
              <w:t xml:space="preserve"> (</w:t>
            </w:r>
            <w:proofErr w:type="spellStart"/>
            <w:r w:rsidRPr="00762494">
              <w:rPr>
                <w:sz w:val="20"/>
                <w:szCs w:val="20"/>
              </w:rPr>
              <w:t>пайдадан</w:t>
            </w:r>
            <w:proofErr w:type="spellEnd"/>
            <w:r w:rsidRPr="00762494">
              <w:rPr>
                <w:sz w:val="20"/>
                <w:szCs w:val="20"/>
              </w:rPr>
              <w:t xml:space="preserve"> </w:t>
            </w:r>
            <w:proofErr w:type="spellStart"/>
            <w:r w:rsidRPr="00762494">
              <w:rPr>
                <w:sz w:val="20"/>
                <w:szCs w:val="20"/>
              </w:rPr>
              <w:t>чыгаша</w:t>
            </w:r>
            <w:proofErr w:type="spellEnd"/>
            <w:r w:rsidRPr="00762494">
              <w:rPr>
                <w:sz w:val="20"/>
                <w:szCs w:val="20"/>
              </w:rPr>
              <w:t xml:space="preserve"> </w:t>
            </w:r>
            <w:proofErr w:type="spellStart"/>
            <w:r w:rsidRPr="00762494">
              <w:rPr>
                <w:sz w:val="20"/>
                <w:szCs w:val="20"/>
              </w:rPr>
              <w:t>кемитилет</w:t>
            </w:r>
            <w:proofErr w:type="spellEnd"/>
            <w:r w:rsidRPr="00762494">
              <w:rPr>
                <w:sz w:val="20"/>
                <w:szCs w:val="20"/>
              </w:rPr>
              <w:t>)</w:t>
            </w:r>
          </w:p>
        </w:tc>
        <w:tc>
          <w:tcPr>
            <w:tcW w:w="924" w:type="pct"/>
            <w:vAlign w:val="bottom"/>
            <w:hideMark/>
          </w:tcPr>
          <w:p w14:paraId="24721720" w14:textId="77777777" w:rsidR="00762494" w:rsidRPr="00762494" w:rsidRDefault="00762494" w:rsidP="00762494">
            <w:pPr>
              <w:jc w:val="right"/>
              <w:rPr>
                <w:sz w:val="20"/>
                <w:szCs w:val="20"/>
              </w:rPr>
            </w:pPr>
            <w:r w:rsidRPr="00762494">
              <w:rPr>
                <w:sz w:val="20"/>
                <w:szCs w:val="20"/>
              </w:rPr>
              <w:t>3 268,3</w:t>
            </w:r>
          </w:p>
        </w:tc>
        <w:tc>
          <w:tcPr>
            <w:tcW w:w="981" w:type="pct"/>
            <w:vAlign w:val="bottom"/>
            <w:hideMark/>
          </w:tcPr>
          <w:p w14:paraId="47EDF201" w14:textId="77777777" w:rsidR="00762494" w:rsidRPr="00762494" w:rsidRDefault="00762494" w:rsidP="00762494">
            <w:pPr>
              <w:jc w:val="right"/>
              <w:rPr>
                <w:sz w:val="20"/>
                <w:szCs w:val="20"/>
              </w:rPr>
            </w:pPr>
            <w:r w:rsidRPr="00762494">
              <w:rPr>
                <w:sz w:val="20"/>
                <w:szCs w:val="20"/>
              </w:rPr>
              <w:t>4 143,1</w:t>
            </w:r>
          </w:p>
        </w:tc>
      </w:tr>
      <w:tr w:rsidR="00762494" w:rsidRPr="00762494" w14:paraId="2FD3563B" w14:textId="77777777" w:rsidTr="00762494">
        <w:trPr>
          <w:trHeight w:val="227"/>
        </w:trPr>
        <w:tc>
          <w:tcPr>
            <w:tcW w:w="3095" w:type="pct"/>
            <w:hideMark/>
          </w:tcPr>
          <w:p w14:paraId="0EBDF06A" w14:textId="77777777" w:rsidR="00762494" w:rsidRPr="00762494" w:rsidRDefault="00762494" w:rsidP="00762494">
            <w:pPr>
              <w:ind w:left="113" w:hanging="113"/>
              <w:rPr>
                <w:sz w:val="20"/>
                <w:szCs w:val="20"/>
              </w:rPr>
            </w:pPr>
            <w:r w:rsidRPr="00762494">
              <w:rPr>
                <w:sz w:val="20"/>
                <w:szCs w:val="20"/>
              </w:rPr>
              <w:t xml:space="preserve">Экономика </w:t>
            </w:r>
            <w:proofErr w:type="spellStart"/>
            <w:r w:rsidRPr="00762494">
              <w:rPr>
                <w:sz w:val="20"/>
                <w:szCs w:val="20"/>
              </w:rPr>
              <w:t>субъекттерине</w:t>
            </w:r>
            <w:proofErr w:type="spellEnd"/>
            <w:r w:rsidRPr="00762494">
              <w:rPr>
                <w:sz w:val="20"/>
                <w:szCs w:val="20"/>
              </w:rPr>
              <w:t xml:space="preserve"> </w:t>
            </w:r>
            <w:proofErr w:type="spellStart"/>
            <w:r w:rsidRPr="00762494">
              <w:rPr>
                <w:sz w:val="20"/>
                <w:szCs w:val="20"/>
              </w:rPr>
              <w:t>берилген</w:t>
            </w:r>
            <w:proofErr w:type="spellEnd"/>
            <w:r w:rsidRPr="00762494">
              <w:rPr>
                <w:sz w:val="20"/>
                <w:szCs w:val="20"/>
              </w:rPr>
              <w:t xml:space="preserve"> </w:t>
            </w:r>
            <w:proofErr w:type="spellStart"/>
            <w:r w:rsidRPr="00762494">
              <w:rPr>
                <w:sz w:val="20"/>
                <w:szCs w:val="20"/>
              </w:rPr>
              <w:t>кредиттер</w:t>
            </w:r>
            <w:proofErr w:type="spellEnd"/>
            <w:r w:rsidRPr="00762494">
              <w:rPr>
                <w:sz w:val="20"/>
                <w:szCs w:val="20"/>
              </w:rPr>
              <w:t xml:space="preserve"> </w:t>
            </w:r>
          </w:p>
        </w:tc>
        <w:tc>
          <w:tcPr>
            <w:tcW w:w="924" w:type="pct"/>
            <w:vAlign w:val="bottom"/>
            <w:hideMark/>
          </w:tcPr>
          <w:p w14:paraId="27BCBECB" w14:textId="77777777" w:rsidR="00762494" w:rsidRPr="00762494" w:rsidRDefault="00762494" w:rsidP="00762494">
            <w:pPr>
              <w:jc w:val="right"/>
              <w:rPr>
                <w:sz w:val="20"/>
                <w:szCs w:val="20"/>
              </w:rPr>
            </w:pPr>
            <w:r w:rsidRPr="00762494">
              <w:rPr>
                <w:sz w:val="20"/>
                <w:szCs w:val="20"/>
              </w:rPr>
              <w:t>44 584,3</w:t>
            </w:r>
          </w:p>
        </w:tc>
        <w:tc>
          <w:tcPr>
            <w:tcW w:w="981" w:type="pct"/>
            <w:vAlign w:val="bottom"/>
            <w:hideMark/>
          </w:tcPr>
          <w:p w14:paraId="0EF032A3" w14:textId="77777777" w:rsidR="00762494" w:rsidRPr="00762494" w:rsidRDefault="00762494" w:rsidP="00762494">
            <w:pPr>
              <w:jc w:val="right"/>
              <w:rPr>
                <w:sz w:val="20"/>
                <w:szCs w:val="20"/>
              </w:rPr>
            </w:pPr>
            <w:r w:rsidRPr="00762494">
              <w:rPr>
                <w:sz w:val="20"/>
                <w:szCs w:val="20"/>
              </w:rPr>
              <w:t>56 809,2</w:t>
            </w:r>
          </w:p>
        </w:tc>
      </w:tr>
      <w:tr w:rsidR="00762494" w:rsidRPr="00762494" w14:paraId="72430F06" w14:textId="77777777" w:rsidTr="00762494">
        <w:trPr>
          <w:trHeight w:val="227"/>
        </w:trPr>
        <w:tc>
          <w:tcPr>
            <w:tcW w:w="3095" w:type="pct"/>
            <w:vAlign w:val="bottom"/>
            <w:hideMark/>
          </w:tcPr>
          <w:p w14:paraId="599FE60E" w14:textId="77777777" w:rsidR="00762494" w:rsidRPr="00762494" w:rsidRDefault="00762494" w:rsidP="00762494">
            <w:pPr>
              <w:ind w:left="113" w:hanging="113"/>
              <w:rPr>
                <w:bCs/>
                <w:color w:val="000000"/>
                <w:sz w:val="20"/>
                <w:szCs w:val="20"/>
              </w:rPr>
            </w:pPr>
            <w:proofErr w:type="spellStart"/>
            <w:r w:rsidRPr="00762494">
              <w:rPr>
                <w:sz w:val="20"/>
                <w:szCs w:val="20"/>
              </w:rPr>
              <w:t>Экономикага</w:t>
            </w:r>
            <w:proofErr w:type="spellEnd"/>
            <w:r w:rsidRPr="00762494">
              <w:rPr>
                <w:sz w:val="20"/>
                <w:szCs w:val="20"/>
              </w:rPr>
              <w:t xml:space="preserve"> </w:t>
            </w:r>
            <w:proofErr w:type="spellStart"/>
            <w:r w:rsidRPr="00762494">
              <w:rPr>
                <w:sz w:val="20"/>
                <w:szCs w:val="20"/>
              </w:rPr>
              <w:t>кредиттер</w:t>
            </w:r>
            <w:proofErr w:type="spellEnd"/>
            <w:r w:rsidRPr="00762494">
              <w:rPr>
                <w:sz w:val="20"/>
                <w:szCs w:val="20"/>
              </w:rPr>
              <w:t xml:space="preserve"> (</w:t>
            </w:r>
            <w:proofErr w:type="spellStart"/>
            <w:r w:rsidRPr="00762494">
              <w:rPr>
                <w:sz w:val="20"/>
                <w:szCs w:val="20"/>
              </w:rPr>
              <w:t>отчеттук</w:t>
            </w:r>
            <w:proofErr w:type="spellEnd"/>
            <w:r w:rsidRPr="00762494">
              <w:rPr>
                <w:sz w:val="20"/>
                <w:szCs w:val="20"/>
              </w:rPr>
              <w:t xml:space="preserve"> </w:t>
            </w:r>
            <w:proofErr w:type="spellStart"/>
            <w:r w:rsidRPr="00762494">
              <w:rPr>
                <w:sz w:val="20"/>
                <w:szCs w:val="20"/>
              </w:rPr>
              <w:t>мезгилдин</w:t>
            </w:r>
            <w:proofErr w:type="spellEnd"/>
            <w:r w:rsidRPr="00762494">
              <w:rPr>
                <w:sz w:val="20"/>
                <w:szCs w:val="20"/>
              </w:rPr>
              <w:t xml:space="preserve"> </w:t>
            </w:r>
            <w:proofErr w:type="spellStart"/>
            <w:r w:rsidRPr="00762494">
              <w:rPr>
                <w:sz w:val="20"/>
                <w:szCs w:val="20"/>
              </w:rPr>
              <w:t>аягына</w:t>
            </w:r>
            <w:proofErr w:type="spellEnd"/>
            <w:r w:rsidRPr="00762494">
              <w:rPr>
                <w:sz w:val="20"/>
                <w:szCs w:val="20"/>
              </w:rPr>
              <w:t xml:space="preserve"> карата </w:t>
            </w:r>
            <w:proofErr w:type="spellStart"/>
            <w:r w:rsidRPr="00762494">
              <w:rPr>
                <w:sz w:val="20"/>
                <w:szCs w:val="20"/>
              </w:rPr>
              <w:t>ссуданын</w:t>
            </w:r>
            <w:proofErr w:type="spellEnd"/>
            <w:r w:rsidRPr="00762494">
              <w:rPr>
                <w:sz w:val="20"/>
                <w:szCs w:val="20"/>
              </w:rPr>
              <w:t xml:space="preserve"> </w:t>
            </w:r>
            <w:proofErr w:type="spellStart"/>
            <w:r w:rsidRPr="00762494">
              <w:rPr>
                <w:sz w:val="20"/>
                <w:szCs w:val="20"/>
              </w:rPr>
              <w:t>калдыктары</w:t>
            </w:r>
            <w:proofErr w:type="spellEnd"/>
            <w:r w:rsidRPr="00762494">
              <w:rPr>
                <w:sz w:val="20"/>
                <w:szCs w:val="20"/>
              </w:rPr>
              <w:t>)</w:t>
            </w:r>
          </w:p>
        </w:tc>
        <w:tc>
          <w:tcPr>
            <w:tcW w:w="924" w:type="pct"/>
            <w:vAlign w:val="bottom"/>
            <w:hideMark/>
          </w:tcPr>
          <w:p w14:paraId="66499202" w14:textId="77777777" w:rsidR="00762494" w:rsidRPr="00762494" w:rsidRDefault="00762494" w:rsidP="00762494">
            <w:pPr>
              <w:jc w:val="right"/>
              <w:rPr>
                <w:sz w:val="20"/>
                <w:szCs w:val="20"/>
              </w:rPr>
            </w:pPr>
            <w:r w:rsidRPr="00762494">
              <w:rPr>
                <w:sz w:val="20"/>
                <w:szCs w:val="20"/>
              </w:rPr>
              <w:t>40 995,0</w:t>
            </w:r>
          </w:p>
        </w:tc>
        <w:tc>
          <w:tcPr>
            <w:tcW w:w="981" w:type="pct"/>
            <w:vAlign w:val="bottom"/>
            <w:hideMark/>
          </w:tcPr>
          <w:p w14:paraId="2F733849" w14:textId="77777777" w:rsidR="00762494" w:rsidRPr="00762494" w:rsidRDefault="00762494" w:rsidP="00762494">
            <w:pPr>
              <w:jc w:val="right"/>
              <w:rPr>
                <w:sz w:val="20"/>
                <w:szCs w:val="20"/>
              </w:rPr>
            </w:pPr>
            <w:r w:rsidRPr="00762494">
              <w:rPr>
                <w:sz w:val="20"/>
                <w:szCs w:val="20"/>
              </w:rPr>
              <w:t>51 555,5</w:t>
            </w:r>
          </w:p>
        </w:tc>
      </w:tr>
      <w:tr w:rsidR="00762494" w:rsidRPr="00762494" w14:paraId="575D529B" w14:textId="77777777" w:rsidTr="00762494">
        <w:trPr>
          <w:trHeight w:val="227"/>
        </w:trPr>
        <w:tc>
          <w:tcPr>
            <w:tcW w:w="3095" w:type="pct"/>
            <w:vAlign w:val="bottom"/>
            <w:hideMark/>
          </w:tcPr>
          <w:p w14:paraId="11A45677" w14:textId="77777777" w:rsidR="00762494" w:rsidRPr="00762494" w:rsidRDefault="00762494" w:rsidP="00762494">
            <w:pPr>
              <w:spacing w:before="20" w:after="20"/>
              <w:ind w:left="113" w:hanging="113"/>
              <w:rPr>
                <w:bCs/>
                <w:sz w:val="20"/>
                <w:szCs w:val="20"/>
              </w:rPr>
            </w:pPr>
            <w:r w:rsidRPr="00762494">
              <w:rPr>
                <w:color w:val="000000"/>
                <w:sz w:val="20"/>
                <w:szCs w:val="20"/>
              </w:rPr>
              <w:t xml:space="preserve">       </w:t>
            </w:r>
            <w:proofErr w:type="spellStart"/>
            <w:r w:rsidRPr="00762494">
              <w:rPr>
                <w:color w:val="000000"/>
                <w:sz w:val="20"/>
                <w:szCs w:val="20"/>
              </w:rPr>
              <w:t>анын</w:t>
            </w:r>
            <w:proofErr w:type="spellEnd"/>
            <w:r w:rsidRPr="00762494">
              <w:rPr>
                <w:color w:val="000000"/>
                <w:sz w:val="20"/>
                <w:szCs w:val="20"/>
              </w:rPr>
              <w:t xml:space="preserve"> </w:t>
            </w:r>
            <w:proofErr w:type="spellStart"/>
            <w:r w:rsidRPr="00762494">
              <w:rPr>
                <w:color w:val="000000"/>
                <w:sz w:val="20"/>
                <w:szCs w:val="20"/>
              </w:rPr>
              <w:t>ичинде</w:t>
            </w:r>
            <w:proofErr w:type="spellEnd"/>
            <w:r w:rsidRPr="00762494">
              <w:rPr>
                <w:color w:val="000000"/>
                <w:sz w:val="20"/>
                <w:szCs w:val="20"/>
              </w:rPr>
              <w:t>:</w:t>
            </w:r>
          </w:p>
        </w:tc>
        <w:tc>
          <w:tcPr>
            <w:tcW w:w="924" w:type="pct"/>
            <w:vAlign w:val="bottom"/>
          </w:tcPr>
          <w:p w14:paraId="6895BB51" w14:textId="77777777" w:rsidR="00762494" w:rsidRPr="00762494" w:rsidRDefault="00762494" w:rsidP="00762494">
            <w:pPr>
              <w:jc w:val="right"/>
              <w:rPr>
                <w:sz w:val="20"/>
                <w:szCs w:val="20"/>
              </w:rPr>
            </w:pPr>
          </w:p>
        </w:tc>
        <w:tc>
          <w:tcPr>
            <w:tcW w:w="981" w:type="pct"/>
            <w:vAlign w:val="bottom"/>
          </w:tcPr>
          <w:p w14:paraId="533FF315" w14:textId="77777777" w:rsidR="00762494" w:rsidRPr="00762494" w:rsidRDefault="00762494" w:rsidP="00762494">
            <w:pPr>
              <w:jc w:val="right"/>
              <w:rPr>
                <w:sz w:val="20"/>
                <w:szCs w:val="20"/>
              </w:rPr>
            </w:pPr>
          </w:p>
        </w:tc>
      </w:tr>
      <w:tr w:rsidR="00762494" w:rsidRPr="00762494" w14:paraId="779D6897" w14:textId="77777777" w:rsidTr="00762494">
        <w:trPr>
          <w:trHeight w:val="227"/>
        </w:trPr>
        <w:tc>
          <w:tcPr>
            <w:tcW w:w="3095" w:type="pct"/>
            <w:vAlign w:val="bottom"/>
            <w:hideMark/>
          </w:tcPr>
          <w:p w14:paraId="3236E651" w14:textId="77777777" w:rsidR="00762494" w:rsidRPr="00762494" w:rsidRDefault="00762494" w:rsidP="00762494">
            <w:pPr>
              <w:rPr>
                <w:color w:val="000000"/>
                <w:sz w:val="20"/>
                <w:szCs w:val="20"/>
              </w:rPr>
            </w:pPr>
            <w:r w:rsidRPr="00762494">
              <w:rPr>
                <w:color w:val="000000"/>
                <w:sz w:val="20"/>
                <w:szCs w:val="20"/>
              </w:rPr>
              <w:t xml:space="preserve">     </w:t>
            </w:r>
            <w:proofErr w:type="spellStart"/>
            <w:r w:rsidRPr="00762494">
              <w:rPr>
                <w:color w:val="000000"/>
                <w:sz w:val="20"/>
                <w:szCs w:val="20"/>
              </w:rPr>
              <w:t>улуттук</w:t>
            </w:r>
            <w:proofErr w:type="spellEnd"/>
            <w:r w:rsidRPr="00762494">
              <w:rPr>
                <w:color w:val="000000"/>
                <w:sz w:val="20"/>
                <w:szCs w:val="20"/>
              </w:rPr>
              <w:t xml:space="preserve"> </w:t>
            </w:r>
            <w:proofErr w:type="spellStart"/>
            <w:r w:rsidRPr="00762494">
              <w:rPr>
                <w:color w:val="000000"/>
                <w:sz w:val="20"/>
                <w:szCs w:val="20"/>
              </w:rPr>
              <w:t>валютада</w:t>
            </w:r>
            <w:proofErr w:type="spellEnd"/>
          </w:p>
        </w:tc>
        <w:tc>
          <w:tcPr>
            <w:tcW w:w="924" w:type="pct"/>
            <w:vAlign w:val="bottom"/>
            <w:hideMark/>
          </w:tcPr>
          <w:p w14:paraId="7F2E7B60" w14:textId="77777777" w:rsidR="00762494" w:rsidRPr="00762494" w:rsidRDefault="00762494" w:rsidP="00762494">
            <w:pPr>
              <w:jc w:val="right"/>
              <w:rPr>
                <w:sz w:val="20"/>
                <w:szCs w:val="20"/>
              </w:rPr>
            </w:pPr>
            <w:r w:rsidRPr="00762494">
              <w:rPr>
                <w:sz w:val="20"/>
                <w:szCs w:val="20"/>
              </w:rPr>
              <w:t>40 244,7</w:t>
            </w:r>
          </w:p>
        </w:tc>
        <w:tc>
          <w:tcPr>
            <w:tcW w:w="981" w:type="pct"/>
            <w:vAlign w:val="bottom"/>
            <w:hideMark/>
          </w:tcPr>
          <w:p w14:paraId="35401CCB" w14:textId="77777777" w:rsidR="00762494" w:rsidRPr="00762494" w:rsidRDefault="00762494" w:rsidP="00762494">
            <w:pPr>
              <w:jc w:val="right"/>
              <w:rPr>
                <w:sz w:val="20"/>
                <w:szCs w:val="20"/>
              </w:rPr>
            </w:pPr>
            <w:r w:rsidRPr="00762494">
              <w:rPr>
                <w:sz w:val="20"/>
                <w:szCs w:val="20"/>
              </w:rPr>
              <w:t>50 482,0</w:t>
            </w:r>
          </w:p>
        </w:tc>
      </w:tr>
      <w:tr w:rsidR="00762494" w:rsidRPr="00762494" w14:paraId="6F7C239B" w14:textId="77777777" w:rsidTr="00762494">
        <w:trPr>
          <w:trHeight w:val="227"/>
        </w:trPr>
        <w:tc>
          <w:tcPr>
            <w:tcW w:w="3095" w:type="pct"/>
            <w:vAlign w:val="bottom"/>
            <w:hideMark/>
          </w:tcPr>
          <w:p w14:paraId="6CC268AE" w14:textId="77777777" w:rsidR="00762494" w:rsidRPr="00762494" w:rsidRDefault="00762494" w:rsidP="00762494">
            <w:pPr>
              <w:rPr>
                <w:color w:val="000000"/>
                <w:sz w:val="20"/>
                <w:szCs w:val="20"/>
              </w:rPr>
            </w:pPr>
            <w:r w:rsidRPr="00762494">
              <w:rPr>
                <w:color w:val="000000"/>
                <w:sz w:val="20"/>
                <w:szCs w:val="20"/>
              </w:rPr>
              <w:t xml:space="preserve">     </w:t>
            </w:r>
            <w:r w:rsidRPr="00762494">
              <w:rPr>
                <w:sz w:val="20"/>
                <w:szCs w:val="20"/>
              </w:rPr>
              <w:t xml:space="preserve">чет </w:t>
            </w:r>
            <w:proofErr w:type="spellStart"/>
            <w:r w:rsidRPr="00762494">
              <w:rPr>
                <w:sz w:val="20"/>
                <w:szCs w:val="20"/>
              </w:rPr>
              <w:t>өлкөлүк</w:t>
            </w:r>
            <w:proofErr w:type="spellEnd"/>
            <w:r w:rsidRPr="00762494">
              <w:rPr>
                <w:sz w:val="20"/>
                <w:szCs w:val="20"/>
              </w:rPr>
              <w:t xml:space="preserve"> </w:t>
            </w:r>
            <w:proofErr w:type="spellStart"/>
            <w:r w:rsidRPr="00762494">
              <w:rPr>
                <w:sz w:val="20"/>
                <w:szCs w:val="20"/>
              </w:rPr>
              <w:t>валютада</w:t>
            </w:r>
            <w:proofErr w:type="spellEnd"/>
          </w:p>
        </w:tc>
        <w:tc>
          <w:tcPr>
            <w:tcW w:w="924" w:type="pct"/>
            <w:vAlign w:val="bottom"/>
            <w:hideMark/>
          </w:tcPr>
          <w:p w14:paraId="7936D6EA" w14:textId="77777777" w:rsidR="00762494" w:rsidRPr="00762494" w:rsidRDefault="00762494" w:rsidP="00762494">
            <w:pPr>
              <w:jc w:val="right"/>
              <w:rPr>
                <w:sz w:val="20"/>
                <w:szCs w:val="20"/>
              </w:rPr>
            </w:pPr>
            <w:r w:rsidRPr="00762494">
              <w:rPr>
                <w:sz w:val="20"/>
                <w:szCs w:val="20"/>
              </w:rPr>
              <w:t>750,3</w:t>
            </w:r>
          </w:p>
        </w:tc>
        <w:tc>
          <w:tcPr>
            <w:tcW w:w="981" w:type="pct"/>
            <w:vAlign w:val="bottom"/>
            <w:hideMark/>
          </w:tcPr>
          <w:p w14:paraId="47DFCB04" w14:textId="77777777" w:rsidR="00762494" w:rsidRPr="00762494" w:rsidRDefault="00762494" w:rsidP="00762494">
            <w:pPr>
              <w:jc w:val="right"/>
              <w:rPr>
                <w:sz w:val="20"/>
                <w:szCs w:val="20"/>
              </w:rPr>
            </w:pPr>
            <w:r w:rsidRPr="00762494">
              <w:rPr>
                <w:sz w:val="20"/>
                <w:szCs w:val="20"/>
              </w:rPr>
              <w:t>1 073,5</w:t>
            </w:r>
          </w:p>
        </w:tc>
      </w:tr>
      <w:tr w:rsidR="00762494" w:rsidRPr="00762494" w14:paraId="1A8CFF42" w14:textId="77777777" w:rsidTr="00762494">
        <w:trPr>
          <w:trHeight w:val="227"/>
        </w:trPr>
        <w:tc>
          <w:tcPr>
            <w:tcW w:w="3095" w:type="pct"/>
            <w:tcBorders>
              <w:top w:val="nil"/>
              <w:left w:val="nil"/>
              <w:bottom w:val="single" w:sz="8" w:space="0" w:color="auto"/>
              <w:right w:val="nil"/>
            </w:tcBorders>
            <w:hideMark/>
          </w:tcPr>
          <w:p w14:paraId="086ED245" w14:textId="77777777" w:rsidR="00762494" w:rsidRPr="00762494" w:rsidRDefault="00762494" w:rsidP="00762494">
            <w:pPr>
              <w:ind w:left="113" w:hanging="113"/>
              <w:rPr>
                <w:sz w:val="20"/>
                <w:szCs w:val="20"/>
              </w:rPr>
            </w:pPr>
            <w:proofErr w:type="spellStart"/>
            <w:r w:rsidRPr="00762494">
              <w:rPr>
                <w:sz w:val="20"/>
                <w:szCs w:val="20"/>
              </w:rPr>
              <w:t>Кредиттик</w:t>
            </w:r>
            <w:proofErr w:type="spellEnd"/>
            <w:r w:rsidRPr="00762494">
              <w:rPr>
                <w:sz w:val="20"/>
                <w:szCs w:val="20"/>
              </w:rPr>
              <w:t xml:space="preserve"> </w:t>
            </w:r>
            <w:proofErr w:type="spellStart"/>
            <w:r w:rsidRPr="00762494">
              <w:rPr>
                <w:sz w:val="20"/>
                <w:szCs w:val="20"/>
              </w:rPr>
              <w:t>уюмдарынын</w:t>
            </w:r>
            <w:proofErr w:type="spellEnd"/>
            <w:r w:rsidRPr="00762494">
              <w:rPr>
                <w:sz w:val="20"/>
                <w:szCs w:val="20"/>
              </w:rPr>
              <w:t xml:space="preserve"> </w:t>
            </w:r>
            <w:proofErr w:type="spellStart"/>
            <w:r w:rsidRPr="00762494">
              <w:rPr>
                <w:sz w:val="20"/>
                <w:szCs w:val="20"/>
              </w:rPr>
              <w:t>кардарларынын</w:t>
            </w:r>
            <w:proofErr w:type="spellEnd"/>
            <w:r w:rsidRPr="00762494">
              <w:rPr>
                <w:sz w:val="20"/>
                <w:szCs w:val="20"/>
              </w:rPr>
              <w:t xml:space="preserve"> саны</w:t>
            </w:r>
          </w:p>
          <w:p w14:paraId="1E855658" w14:textId="77777777" w:rsidR="00762494" w:rsidRPr="00762494" w:rsidRDefault="00762494" w:rsidP="00762494">
            <w:pPr>
              <w:ind w:left="113" w:hanging="113"/>
              <w:rPr>
                <w:sz w:val="20"/>
                <w:szCs w:val="20"/>
              </w:rPr>
            </w:pPr>
            <w:r w:rsidRPr="00762494">
              <w:rPr>
                <w:sz w:val="20"/>
                <w:szCs w:val="20"/>
              </w:rPr>
              <w:t xml:space="preserve"> (</w:t>
            </w:r>
            <w:proofErr w:type="spellStart"/>
            <w:r w:rsidRPr="00762494">
              <w:rPr>
                <w:sz w:val="20"/>
                <w:szCs w:val="20"/>
              </w:rPr>
              <w:t>юридикалык</w:t>
            </w:r>
            <w:proofErr w:type="spellEnd"/>
            <w:r w:rsidRPr="00762494">
              <w:rPr>
                <w:sz w:val="20"/>
                <w:szCs w:val="20"/>
              </w:rPr>
              <w:t xml:space="preserve"> </w:t>
            </w:r>
            <w:proofErr w:type="spellStart"/>
            <w:r w:rsidRPr="00762494">
              <w:rPr>
                <w:sz w:val="20"/>
                <w:szCs w:val="20"/>
              </w:rPr>
              <w:t>жана</w:t>
            </w:r>
            <w:proofErr w:type="spellEnd"/>
            <w:r w:rsidRPr="00762494">
              <w:rPr>
                <w:sz w:val="20"/>
                <w:szCs w:val="20"/>
              </w:rPr>
              <w:t xml:space="preserve"> </w:t>
            </w:r>
            <w:proofErr w:type="spellStart"/>
            <w:r w:rsidRPr="00762494">
              <w:rPr>
                <w:sz w:val="20"/>
                <w:szCs w:val="20"/>
              </w:rPr>
              <w:t>жеке</w:t>
            </w:r>
            <w:proofErr w:type="spellEnd"/>
            <w:r w:rsidRPr="00762494">
              <w:rPr>
                <w:sz w:val="20"/>
                <w:szCs w:val="20"/>
              </w:rPr>
              <w:t xml:space="preserve"> </w:t>
            </w:r>
            <w:proofErr w:type="spellStart"/>
            <w:r w:rsidRPr="00762494">
              <w:rPr>
                <w:sz w:val="20"/>
                <w:szCs w:val="20"/>
              </w:rPr>
              <w:t>жактар</w:t>
            </w:r>
            <w:proofErr w:type="spellEnd"/>
            <w:r w:rsidRPr="00762494">
              <w:rPr>
                <w:sz w:val="20"/>
                <w:szCs w:val="20"/>
              </w:rPr>
              <w:t xml:space="preserve">), </w:t>
            </w:r>
            <w:proofErr w:type="spellStart"/>
            <w:r w:rsidRPr="00762494">
              <w:rPr>
                <w:sz w:val="20"/>
                <w:szCs w:val="20"/>
              </w:rPr>
              <w:t>миң</w:t>
            </w:r>
            <w:proofErr w:type="spellEnd"/>
            <w:r w:rsidRPr="00762494">
              <w:rPr>
                <w:sz w:val="20"/>
                <w:szCs w:val="20"/>
              </w:rPr>
              <w:t xml:space="preserve"> </w:t>
            </w:r>
          </w:p>
        </w:tc>
        <w:tc>
          <w:tcPr>
            <w:tcW w:w="924" w:type="pct"/>
            <w:tcBorders>
              <w:top w:val="nil"/>
              <w:left w:val="nil"/>
              <w:bottom w:val="single" w:sz="8" w:space="0" w:color="auto"/>
              <w:right w:val="nil"/>
            </w:tcBorders>
            <w:vAlign w:val="bottom"/>
            <w:hideMark/>
          </w:tcPr>
          <w:p w14:paraId="7C4E2710" w14:textId="77777777" w:rsidR="00762494" w:rsidRPr="00762494" w:rsidRDefault="00762494" w:rsidP="00762494">
            <w:pPr>
              <w:jc w:val="right"/>
              <w:rPr>
                <w:sz w:val="20"/>
                <w:szCs w:val="20"/>
              </w:rPr>
            </w:pPr>
            <w:r w:rsidRPr="00762494">
              <w:rPr>
                <w:sz w:val="20"/>
                <w:szCs w:val="20"/>
              </w:rPr>
              <w:t>698,5</w:t>
            </w:r>
          </w:p>
        </w:tc>
        <w:tc>
          <w:tcPr>
            <w:tcW w:w="981" w:type="pct"/>
            <w:tcBorders>
              <w:top w:val="nil"/>
              <w:left w:val="nil"/>
              <w:bottom w:val="single" w:sz="8" w:space="0" w:color="auto"/>
              <w:right w:val="nil"/>
            </w:tcBorders>
            <w:vAlign w:val="bottom"/>
            <w:hideMark/>
          </w:tcPr>
          <w:p w14:paraId="5D3D7A63" w14:textId="77777777" w:rsidR="00762494" w:rsidRPr="00762494" w:rsidRDefault="00762494" w:rsidP="00762494">
            <w:pPr>
              <w:jc w:val="right"/>
              <w:rPr>
                <w:sz w:val="20"/>
                <w:szCs w:val="20"/>
              </w:rPr>
            </w:pPr>
            <w:r w:rsidRPr="00762494">
              <w:rPr>
                <w:sz w:val="20"/>
                <w:szCs w:val="20"/>
              </w:rPr>
              <w:t>782</w:t>
            </w:r>
            <w:r w:rsidRPr="00762494">
              <w:rPr>
                <w:sz w:val="20"/>
                <w:szCs w:val="20"/>
                <w:lang w:val="ky-KG"/>
              </w:rPr>
              <w:t>,1</w:t>
            </w:r>
          </w:p>
        </w:tc>
      </w:tr>
    </w:tbl>
    <w:p w14:paraId="2E2951E8" w14:textId="77777777" w:rsidR="00762494" w:rsidRPr="00762494" w:rsidRDefault="00762494" w:rsidP="00762494">
      <w:pPr>
        <w:spacing w:before="120"/>
        <w:ind w:firstLine="709"/>
        <w:jc w:val="both"/>
        <w:rPr>
          <w:lang w:val="ky-KG"/>
        </w:rPr>
      </w:pPr>
      <w:r w:rsidRPr="00762494">
        <w:rPr>
          <w:lang w:val="ky-KG"/>
        </w:rPr>
        <w:t>Үстүбүздөгү жылдын 9 айында банктык эмес финансылык-кредиттик уюмдар тарабынан 56 809,2 млн. сом суммасында кредиттер берилди, бул 2023-ж. 9 айынын к</w:t>
      </w:r>
      <w:r w:rsidRPr="00762494">
        <w:rPr>
          <w:color w:val="000000"/>
          <w:lang w:val="ky-KG"/>
        </w:rPr>
        <w:t>ө</w:t>
      </w:r>
      <w:r w:rsidRPr="00762494">
        <w:rPr>
          <w:lang w:val="ky-KG"/>
        </w:rPr>
        <w:t>л</w:t>
      </w:r>
      <w:r w:rsidRPr="00762494">
        <w:rPr>
          <w:color w:val="000000"/>
          <w:lang w:val="ky-KG"/>
        </w:rPr>
        <w:t>ө</w:t>
      </w:r>
      <w:r w:rsidRPr="00762494">
        <w:rPr>
          <w:lang w:val="ky-KG"/>
        </w:rPr>
        <w:t>м</w:t>
      </w:r>
      <w:r w:rsidRPr="00762494">
        <w:rPr>
          <w:bCs/>
          <w:lang w:val="ky-KG"/>
        </w:rPr>
        <w:t>үн</w:t>
      </w:r>
      <w:r w:rsidRPr="00762494">
        <w:rPr>
          <w:color w:val="000000"/>
          <w:lang w:val="ky-KG"/>
        </w:rPr>
        <w:t xml:space="preserve">өн </w:t>
      </w:r>
      <w:r w:rsidRPr="00762494">
        <w:rPr>
          <w:lang w:val="ky-KG"/>
        </w:rPr>
        <w:t>27,4 пайызга (12 224,9 млн. сомго) көп. К</w:t>
      </w:r>
      <w:r w:rsidRPr="00762494">
        <w:rPr>
          <w:bCs/>
          <w:lang w:val="ky-KG"/>
        </w:rPr>
        <w:t xml:space="preserve">еректөө максаттарына </w:t>
      </w:r>
      <w:r w:rsidRPr="00762494">
        <w:rPr>
          <w:color w:val="000000"/>
          <w:lang w:val="ky-KG"/>
        </w:rPr>
        <w:t>(8 537,8 млн. сомго), соода</w:t>
      </w:r>
      <w:r w:rsidRPr="00762494">
        <w:rPr>
          <w:lang w:val="ky-KG"/>
        </w:rPr>
        <w:t xml:space="preserve"> </w:t>
      </w:r>
      <w:r w:rsidRPr="00762494">
        <w:rPr>
          <w:bCs/>
          <w:lang w:val="ky-KG"/>
        </w:rPr>
        <w:t>чөйрөсүнө</w:t>
      </w:r>
      <w:r w:rsidRPr="00762494">
        <w:rPr>
          <w:lang w:val="ky-KG"/>
        </w:rPr>
        <w:t xml:space="preserve"> </w:t>
      </w:r>
      <w:r w:rsidRPr="00762494">
        <w:rPr>
          <w:color w:val="000000"/>
          <w:lang w:val="ky-KG"/>
        </w:rPr>
        <w:t xml:space="preserve">(1 754,0 млн.) жана айыл чарбасына </w:t>
      </w:r>
      <w:r w:rsidRPr="00762494">
        <w:rPr>
          <w:lang w:val="ky-KG"/>
        </w:rPr>
        <w:t xml:space="preserve">(768,7 млн. сомго) кредит </w:t>
      </w:r>
      <w:r w:rsidRPr="00762494">
        <w:rPr>
          <w:bCs/>
          <w:lang w:val="ky-KG"/>
        </w:rPr>
        <w:t>берүүнүн к</w:t>
      </w:r>
      <w:r w:rsidRPr="00762494">
        <w:rPr>
          <w:color w:val="000000"/>
          <w:lang w:val="ky-KG"/>
        </w:rPr>
        <w:t>ө</w:t>
      </w:r>
      <w:r w:rsidRPr="00762494">
        <w:rPr>
          <w:lang w:val="ky-KG"/>
        </w:rPr>
        <w:t>л</w:t>
      </w:r>
      <w:r w:rsidRPr="00762494">
        <w:rPr>
          <w:color w:val="000000"/>
          <w:lang w:val="ky-KG"/>
        </w:rPr>
        <w:t>ө</w:t>
      </w:r>
      <w:r w:rsidRPr="00762494">
        <w:rPr>
          <w:lang w:val="ky-KG"/>
        </w:rPr>
        <w:t>м</w:t>
      </w:r>
      <w:r w:rsidRPr="00762494">
        <w:rPr>
          <w:color w:val="000000"/>
          <w:lang w:val="ky-KG"/>
        </w:rPr>
        <w:t>ү</w:t>
      </w:r>
      <w:r w:rsidRPr="00762494">
        <w:rPr>
          <w:bCs/>
          <w:lang w:val="ky-KG"/>
        </w:rPr>
        <w:t>н</w:t>
      </w:r>
      <w:r w:rsidRPr="00762494">
        <w:rPr>
          <w:color w:val="000000"/>
          <w:lang w:val="ky-KG"/>
        </w:rPr>
        <w:t xml:space="preserve">үн </w:t>
      </w:r>
      <w:r w:rsidRPr="00762494">
        <w:rPr>
          <w:lang w:val="ky-KG"/>
        </w:rPr>
        <w:t>көбөйүшү белгиленди.</w:t>
      </w:r>
    </w:p>
    <w:p w14:paraId="0237FD56" w14:textId="77777777" w:rsidR="00762494" w:rsidRPr="00762494" w:rsidRDefault="00762494" w:rsidP="00762494">
      <w:pPr>
        <w:ind w:firstLine="709"/>
        <w:jc w:val="both"/>
        <w:rPr>
          <w:lang w:val="ky-KG"/>
        </w:rPr>
      </w:pPr>
      <w:r w:rsidRPr="00762494">
        <w:rPr>
          <w:lang w:val="ky-KG"/>
        </w:rPr>
        <w:t>Үстүбүздөгү</w:t>
      </w:r>
      <w:r w:rsidRPr="00762494">
        <w:rPr>
          <w:color w:val="000000"/>
          <w:lang w:val="ky-KG"/>
        </w:rPr>
        <w:t xml:space="preserve"> жылдын </w:t>
      </w:r>
      <w:r w:rsidRPr="00762494">
        <w:rPr>
          <w:lang w:val="ky-KG"/>
        </w:rPr>
        <w:t xml:space="preserve">1-октябрына карата </w:t>
      </w:r>
      <w:r w:rsidRPr="00762494">
        <w:rPr>
          <w:bCs/>
          <w:lang w:val="ky-KG"/>
        </w:rPr>
        <w:t>а</w:t>
      </w:r>
      <w:r w:rsidRPr="00762494">
        <w:rPr>
          <w:lang w:val="ky-KG"/>
        </w:rPr>
        <w:t xml:space="preserve">чык кредиттик портфель өткөн жылдын </w:t>
      </w:r>
      <w:r w:rsidRPr="00762494">
        <w:rPr>
          <w:color w:val="000000"/>
          <w:lang w:val="ky-KG"/>
        </w:rPr>
        <w:t>тийиштүү күнүнө</w:t>
      </w:r>
      <w:r w:rsidRPr="00762494">
        <w:rPr>
          <w:lang w:val="ky-KG"/>
        </w:rPr>
        <w:t xml:space="preserve"> </w:t>
      </w:r>
      <w:r w:rsidRPr="00762494">
        <w:rPr>
          <w:bCs/>
          <w:lang w:val="ky-KG"/>
        </w:rPr>
        <w:t>салыштырмалуу</w:t>
      </w:r>
      <w:r w:rsidRPr="00762494">
        <w:rPr>
          <w:lang w:val="ky-KG"/>
        </w:rPr>
        <w:t xml:space="preserve"> 25,8 пайызга же 10 560,5 млн. сомго </w:t>
      </w:r>
      <w:r w:rsidRPr="00762494">
        <w:rPr>
          <w:bCs/>
          <w:lang w:val="ky-KG"/>
        </w:rPr>
        <w:t xml:space="preserve">көбөйүп, </w:t>
      </w:r>
      <w:r w:rsidRPr="00762494">
        <w:rPr>
          <w:lang w:val="ky-KG"/>
        </w:rPr>
        <w:t>51 555,5 млн. сомду түздү. Анын негизги көлөмү - 23 177,6 млн. сом же 45,0 пайызын керектөө кредиттерине туура келди</w:t>
      </w:r>
      <w:r w:rsidRPr="00762494">
        <w:rPr>
          <w:color w:val="000000"/>
          <w:lang w:val="ky-KG"/>
        </w:rPr>
        <w:t>. А</w:t>
      </w:r>
      <w:r w:rsidRPr="00762494">
        <w:rPr>
          <w:lang w:val="ky-KG"/>
        </w:rPr>
        <w:t xml:space="preserve">йылдык товар </w:t>
      </w:r>
      <w:r w:rsidRPr="00762494">
        <w:rPr>
          <w:bCs/>
          <w:lang w:val="ky-KG"/>
        </w:rPr>
        <w:t xml:space="preserve">өндүрүүчүлөргө кредит берүүнүн </w:t>
      </w:r>
      <w:r w:rsidRPr="00762494">
        <w:rPr>
          <w:color w:val="000000"/>
          <w:lang w:val="ky-KG"/>
        </w:rPr>
        <w:t>ү</w:t>
      </w:r>
      <w:r w:rsidRPr="00762494">
        <w:rPr>
          <w:bCs/>
          <w:lang w:val="ky-KG"/>
        </w:rPr>
        <w:t>л</w:t>
      </w:r>
      <w:r w:rsidRPr="00762494">
        <w:rPr>
          <w:color w:val="000000"/>
          <w:lang w:val="ky-KG"/>
        </w:rPr>
        <w:t>ү</w:t>
      </w:r>
      <w:r w:rsidRPr="00762494">
        <w:rPr>
          <w:bCs/>
          <w:lang w:val="ky-KG"/>
        </w:rPr>
        <w:t>ш</w:t>
      </w:r>
      <w:r w:rsidRPr="00762494">
        <w:rPr>
          <w:color w:val="000000"/>
          <w:lang w:val="ky-KG"/>
        </w:rPr>
        <w:t>үнө</w:t>
      </w:r>
      <w:r w:rsidRPr="00762494">
        <w:rPr>
          <w:bCs/>
          <w:lang w:val="ky-KG"/>
        </w:rPr>
        <w:t xml:space="preserve"> жалпы </w:t>
      </w:r>
      <w:r w:rsidRPr="00762494">
        <w:rPr>
          <w:lang w:val="ky-KG"/>
        </w:rPr>
        <w:t xml:space="preserve">кредиттердин </w:t>
      </w:r>
      <w:r w:rsidRPr="00762494">
        <w:rPr>
          <w:lang w:val="ky-KG"/>
        </w:rPr>
        <w:lastRenderedPageBreak/>
        <w:t xml:space="preserve">көлөмүнүн 18,8 пайызы (9 680,4 млн. сому), соода </w:t>
      </w:r>
      <w:r w:rsidRPr="00762494">
        <w:rPr>
          <w:bCs/>
          <w:lang w:val="ky-KG"/>
        </w:rPr>
        <w:t>чөйрөсүнө</w:t>
      </w:r>
      <w:r w:rsidRPr="00762494">
        <w:rPr>
          <w:lang w:val="ky-KG"/>
        </w:rPr>
        <w:t xml:space="preserve"> - 13,5 пайызы (6 957,3 млн.), курулушка 6,3 пайызы (3 269,5 млн. сому) туура келди. </w:t>
      </w:r>
    </w:p>
    <w:p w14:paraId="38FE8DBB" w14:textId="77777777" w:rsidR="00762494" w:rsidRPr="00762494" w:rsidRDefault="00762494" w:rsidP="00762494">
      <w:pPr>
        <w:ind w:firstLine="709"/>
        <w:jc w:val="both"/>
        <w:rPr>
          <w:lang w:val="ky-KG"/>
        </w:rPr>
      </w:pPr>
      <w:r w:rsidRPr="00762494">
        <w:rPr>
          <w:lang w:val="ky-KG"/>
        </w:rPr>
        <w:t>Кредиттик портфелдин жалпы к</w:t>
      </w:r>
      <w:r w:rsidRPr="00762494">
        <w:rPr>
          <w:color w:val="000000"/>
          <w:lang w:val="ky-KG"/>
        </w:rPr>
        <w:t>ө</w:t>
      </w:r>
      <w:r w:rsidRPr="00762494">
        <w:rPr>
          <w:lang w:val="ky-KG"/>
        </w:rPr>
        <w:t>л</w:t>
      </w:r>
      <w:r w:rsidRPr="00762494">
        <w:rPr>
          <w:color w:val="000000"/>
          <w:lang w:val="ky-KG"/>
        </w:rPr>
        <w:t>ө</w:t>
      </w:r>
      <w:r w:rsidRPr="00762494">
        <w:rPr>
          <w:lang w:val="ky-KG"/>
        </w:rPr>
        <w:t>м</w:t>
      </w:r>
      <w:r w:rsidRPr="00762494">
        <w:rPr>
          <w:color w:val="000000"/>
          <w:lang w:val="ky-KG"/>
        </w:rPr>
        <w:t>ү</w:t>
      </w:r>
      <w:r w:rsidRPr="00762494">
        <w:rPr>
          <w:bCs/>
          <w:lang w:val="ky-KG"/>
        </w:rPr>
        <w:t>н</w:t>
      </w:r>
      <w:r w:rsidRPr="00762494">
        <w:rPr>
          <w:lang w:val="ky-KG"/>
        </w:rPr>
        <w:t>д</w:t>
      </w:r>
      <w:r w:rsidRPr="00762494">
        <w:rPr>
          <w:color w:val="000000"/>
          <w:lang w:val="ky-KG"/>
        </w:rPr>
        <w:t>ө</w:t>
      </w:r>
      <w:r w:rsidRPr="00762494">
        <w:rPr>
          <w:lang w:val="ky-KG"/>
        </w:rPr>
        <w:t>г</w:t>
      </w:r>
      <w:r w:rsidRPr="00762494">
        <w:rPr>
          <w:color w:val="000000"/>
          <w:lang w:val="ky-KG"/>
        </w:rPr>
        <w:t>ү</w:t>
      </w:r>
      <w:r w:rsidRPr="00762494">
        <w:rPr>
          <w:lang w:val="ky-KG"/>
        </w:rPr>
        <w:t xml:space="preserve"> узак м</w:t>
      </w:r>
      <w:r w:rsidRPr="00762494">
        <w:rPr>
          <w:color w:val="000000"/>
          <w:lang w:val="ky-KG"/>
        </w:rPr>
        <w:t>өө</w:t>
      </w:r>
      <w:r w:rsidRPr="00762494">
        <w:rPr>
          <w:lang w:val="ky-KG"/>
        </w:rPr>
        <w:t>н</w:t>
      </w:r>
      <w:r w:rsidRPr="00762494">
        <w:rPr>
          <w:color w:val="000000"/>
          <w:lang w:val="ky-KG"/>
        </w:rPr>
        <w:t>ө</w:t>
      </w:r>
      <w:r w:rsidRPr="00762494">
        <w:rPr>
          <w:lang w:val="ky-KG"/>
        </w:rPr>
        <w:t>тт</w:t>
      </w:r>
      <w:r w:rsidRPr="00762494">
        <w:rPr>
          <w:color w:val="000000"/>
          <w:lang w:val="ky-KG"/>
        </w:rPr>
        <w:t>үү</w:t>
      </w:r>
      <w:r w:rsidRPr="00762494">
        <w:rPr>
          <w:lang w:val="ky-KG"/>
        </w:rPr>
        <w:t xml:space="preserve"> кредиттердин </w:t>
      </w:r>
      <w:r w:rsidRPr="00762494">
        <w:rPr>
          <w:color w:val="000000"/>
          <w:lang w:val="ky-KG"/>
        </w:rPr>
        <w:t>ү</w:t>
      </w:r>
      <w:r w:rsidRPr="00762494">
        <w:rPr>
          <w:bCs/>
          <w:lang w:val="ky-KG"/>
        </w:rPr>
        <w:t>л</w:t>
      </w:r>
      <w:r w:rsidRPr="00762494">
        <w:rPr>
          <w:color w:val="000000"/>
          <w:lang w:val="ky-KG"/>
        </w:rPr>
        <w:t>ү</w:t>
      </w:r>
      <w:r w:rsidRPr="00762494">
        <w:rPr>
          <w:bCs/>
          <w:lang w:val="ky-KG"/>
        </w:rPr>
        <w:t>ш</w:t>
      </w:r>
      <w:r w:rsidRPr="00762494">
        <w:rPr>
          <w:color w:val="000000"/>
          <w:lang w:val="ky-KG"/>
        </w:rPr>
        <w:t>үнө</w:t>
      </w:r>
      <w:r w:rsidRPr="00762494">
        <w:rPr>
          <w:lang w:val="ky-KG"/>
        </w:rPr>
        <w:t xml:space="preserve"> 65,6 пайызы, кыска м</w:t>
      </w:r>
      <w:r w:rsidRPr="00762494">
        <w:rPr>
          <w:color w:val="000000"/>
          <w:lang w:val="ky-KG"/>
        </w:rPr>
        <w:t>өө</w:t>
      </w:r>
      <w:r w:rsidRPr="00762494">
        <w:rPr>
          <w:lang w:val="ky-KG"/>
        </w:rPr>
        <w:t>н</w:t>
      </w:r>
      <w:r w:rsidRPr="00762494">
        <w:rPr>
          <w:color w:val="000000"/>
          <w:lang w:val="ky-KG"/>
        </w:rPr>
        <w:t>ө</w:t>
      </w:r>
      <w:r w:rsidRPr="00762494">
        <w:rPr>
          <w:lang w:val="ky-KG"/>
        </w:rPr>
        <w:t>тт</w:t>
      </w:r>
      <w:r w:rsidRPr="00762494">
        <w:rPr>
          <w:color w:val="000000"/>
          <w:lang w:val="ky-KG"/>
        </w:rPr>
        <w:t>үү</w:t>
      </w:r>
      <w:r w:rsidRPr="00762494">
        <w:rPr>
          <w:lang w:val="ky-KG"/>
        </w:rPr>
        <w:t xml:space="preserve"> кредиттердин </w:t>
      </w:r>
      <w:r w:rsidRPr="00762494">
        <w:rPr>
          <w:color w:val="000000"/>
          <w:lang w:val="ky-KG"/>
        </w:rPr>
        <w:t>ү</w:t>
      </w:r>
      <w:r w:rsidRPr="00762494">
        <w:rPr>
          <w:bCs/>
          <w:lang w:val="ky-KG"/>
        </w:rPr>
        <w:t>л</w:t>
      </w:r>
      <w:r w:rsidRPr="00762494">
        <w:rPr>
          <w:color w:val="000000"/>
          <w:lang w:val="ky-KG"/>
        </w:rPr>
        <w:t>ү</w:t>
      </w:r>
      <w:r w:rsidRPr="00762494">
        <w:rPr>
          <w:bCs/>
          <w:lang w:val="ky-KG"/>
        </w:rPr>
        <w:t>ш</w:t>
      </w:r>
      <w:r w:rsidRPr="00762494">
        <w:rPr>
          <w:color w:val="000000"/>
          <w:lang w:val="ky-KG"/>
        </w:rPr>
        <w:t>үнө</w:t>
      </w:r>
      <w:r w:rsidRPr="00762494">
        <w:rPr>
          <w:lang w:val="ky-KG"/>
        </w:rPr>
        <w:t xml:space="preserve"> 34,4 пайызы т</w:t>
      </w:r>
      <w:r w:rsidRPr="00762494">
        <w:rPr>
          <w:color w:val="000000"/>
          <w:lang w:val="ky-KG"/>
        </w:rPr>
        <w:t>уура келди.</w:t>
      </w:r>
    </w:p>
    <w:p w14:paraId="18900F56" w14:textId="77777777" w:rsidR="00762494" w:rsidRPr="00762494" w:rsidRDefault="00762494" w:rsidP="00762494">
      <w:pPr>
        <w:ind w:firstLine="709"/>
        <w:jc w:val="both"/>
        <w:rPr>
          <w:lang w:val="ky-KG"/>
        </w:rPr>
      </w:pPr>
      <w:r w:rsidRPr="00762494">
        <w:rPr>
          <w:lang w:val="ky-KG"/>
        </w:rPr>
        <w:t>Регионалдык т</w:t>
      </w:r>
      <w:r w:rsidRPr="00762494">
        <w:rPr>
          <w:color w:val="000000"/>
          <w:lang w:val="ky-KG"/>
        </w:rPr>
        <w:t xml:space="preserve">үзүмүндө берилген </w:t>
      </w:r>
      <w:r w:rsidRPr="00762494">
        <w:rPr>
          <w:lang w:val="ky-KG"/>
        </w:rPr>
        <w:t xml:space="preserve">кредиттердин </w:t>
      </w:r>
      <w:r w:rsidRPr="00762494">
        <w:rPr>
          <w:color w:val="000000"/>
          <w:lang w:val="ky-KG"/>
        </w:rPr>
        <w:t>ү</w:t>
      </w:r>
      <w:r w:rsidRPr="00762494">
        <w:rPr>
          <w:bCs/>
          <w:lang w:val="ky-KG"/>
        </w:rPr>
        <w:t>л</w:t>
      </w:r>
      <w:r w:rsidRPr="00762494">
        <w:rPr>
          <w:color w:val="000000"/>
          <w:lang w:val="ky-KG"/>
        </w:rPr>
        <w:t>ү</w:t>
      </w:r>
      <w:r w:rsidRPr="00762494">
        <w:rPr>
          <w:bCs/>
          <w:lang w:val="ky-KG"/>
        </w:rPr>
        <w:t>ш</w:t>
      </w:r>
      <w:r w:rsidRPr="00762494">
        <w:rPr>
          <w:color w:val="000000"/>
          <w:lang w:val="ky-KG"/>
        </w:rPr>
        <w:t>үнө</w:t>
      </w:r>
      <w:r w:rsidRPr="00762494">
        <w:rPr>
          <w:bCs/>
          <w:lang w:val="ky-KG"/>
        </w:rPr>
        <w:t xml:space="preserve"> жалпы </w:t>
      </w:r>
      <w:r w:rsidRPr="00762494">
        <w:rPr>
          <w:lang w:val="ky-KG"/>
        </w:rPr>
        <w:t>кредиттердин көлөмүнүн 30,5 пайызы Бишкек шаарынын зайымчыларына, 15,5 пайызы - Ч</w:t>
      </w:r>
      <w:r w:rsidRPr="00762494">
        <w:rPr>
          <w:color w:val="000000"/>
          <w:lang w:val="ky-KG"/>
        </w:rPr>
        <w:t>ү</w:t>
      </w:r>
      <w:r w:rsidRPr="00762494">
        <w:rPr>
          <w:lang w:val="ky-KG"/>
        </w:rPr>
        <w:t>й облусунун, 13,7 пайызы - Ош, 12,7 пайызы - Жалал-Абад жана 8,9 пайызы - Ысык-Kөл</w:t>
      </w:r>
      <w:r w:rsidRPr="00762494">
        <w:rPr>
          <w:sz w:val="20"/>
          <w:szCs w:val="20"/>
          <w:lang w:val="ky-KG"/>
        </w:rPr>
        <w:t xml:space="preserve"> </w:t>
      </w:r>
      <w:r w:rsidRPr="00762494">
        <w:rPr>
          <w:lang w:val="ky-KG"/>
        </w:rPr>
        <w:t>облустарынын зайымчыларына туура келди.</w:t>
      </w:r>
    </w:p>
    <w:p w14:paraId="69A91CE6" w14:textId="77777777" w:rsidR="00762494" w:rsidRPr="00762494" w:rsidRDefault="00762494" w:rsidP="00762494">
      <w:pPr>
        <w:ind w:firstLine="709"/>
        <w:jc w:val="both"/>
        <w:rPr>
          <w:lang w:val="ky-KG"/>
        </w:rPr>
      </w:pPr>
      <w:r w:rsidRPr="00762494">
        <w:rPr>
          <w:b/>
          <w:lang w:val="ky-KG"/>
        </w:rPr>
        <w:t xml:space="preserve">Банктык эмес финансылык-кредиттик уюмдар тарабынан калкка микрокредиттерди берүү. </w:t>
      </w:r>
      <w:r w:rsidRPr="00762494">
        <w:rPr>
          <w:lang w:val="ky-KG"/>
        </w:rPr>
        <w:t xml:space="preserve">Үстүбүздөгү жылдын </w:t>
      </w:r>
      <w:r w:rsidRPr="00762494">
        <w:rPr>
          <w:bCs/>
          <w:lang w:val="ky-KG"/>
        </w:rPr>
        <w:t>январь-сентябрында</w:t>
      </w:r>
      <w:r w:rsidRPr="00762494">
        <w:rPr>
          <w:lang w:val="ky-KG"/>
        </w:rPr>
        <w:t xml:space="preserve"> м</w:t>
      </w:r>
      <w:r w:rsidRPr="00762494">
        <w:rPr>
          <w:bCs/>
          <w:lang w:val="ky-KG"/>
        </w:rPr>
        <w:t xml:space="preserve">икрокредиттик уюмдар тарабынан </w:t>
      </w:r>
      <w:r w:rsidRPr="00762494">
        <w:rPr>
          <w:lang w:val="ky-KG"/>
        </w:rPr>
        <w:t>47 290,2</w:t>
      </w:r>
      <w:r w:rsidRPr="00762494">
        <w:rPr>
          <w:bCs/>
          <w:lang w:val="ky-KG"/>
        </w:rPr>
        <w:t xml:space="preserve"> млн. сом суммасында кредит берилди, ал эми алуучулардын саны 918,5 ми</w:t>
      </w:r>
      <w:r w:rsidRPr="00762494">
        <w:rPr>
          <w:lang w:val="ky-KG"/>
        </w:rPr>
        <w:t>ң</w:t>
      </w:r>
      <w:r w:rsidRPr="00762494">
        <w:rPr>
          <w:bCs/>
          <w:lang w:val="ky-KG"/>
        </w:rPr>
        <w:t xml:space="preserve"> адамды </w:t>
      </w:r>
      <w:r w:rsidRPr="00762494">
        <w:rPr>
          <w:lang w:val="ky-KG"/>
        </w:rPr>
        <w:t>т</w:t>
      </w:r>
      <w:r w:rsidRPr="00762494">
        <w:rPr>
          <w:color w:val="000000"/>
          <w:lang w:val="ky-KG"/>
        </w:rPr>
        <w:t>ү</w:t>
      </w:r>
      <w:r w:rsidRPr="00762494">
        <w:rPr>
          <w:lang w:val="ky-KG"/>
        </w:rPr>
        <w:t>зд</w:t>
      </w:r>
      <w:r w:rsidRPr="00762494">
        <w:rPr>
          <w:color w:val="000000"/>
          <w:lang w:val="ky-KG"/>
        </w:rPr>
        <w:t>ү</w:t>
      </w:r>
      <w:r w:rsidRPr="00762494">
        <w:rPr>
          <w:lang w:val="ky-KG"/>
        </w:rPr>
        <w:t xml:space="preserve">. </w:t>
      </w:r>
      <w:r w:rsidRPr="00762494">
        <w:rPr>
          <w:bCs/>
          <w:lang w:val="ky-KG"/>
        </w:rPr>
        <w:t>Микрокредит алган калктын саны өткөн жылдын январь-сентябрына салыштырмалуу 1,7 эсеге, ал эми берилген микрокредиттердин көлөмү 28,4 пайызга же 10 474,0 млн. сомго көбөйдү.</w:t>
      </w:r>
    </w:p>
    <w:p w14:paraId="17C68869" w14:textId="77777777" w:rsidR="00762494" w:rsidRPr="00762494" w:rsidRDefault="00762494" w:rsidP="00762494">
      <w:pPr>
        <w:ind w:firstLine="709"/>
        <w:jc w:val="both"/>
        <w:rPr>
          <w:lang w:val="ky-KG"/>
        </w:rPr>
      </w:pPr>
      <w:r w:rsidRPr="00762494">
        <w:rPr>
          <w:bCs/>
          <w:lang w:val="ky-KG"/>
        </w:rPr>
        <w:t>Микрокредиттердин негизги</w:t>
      </w:r>
      <w:r w:rsidRPr="00762494">
        <w:rPr>
          <w:lang w:val="ky-KG"/>
        </w:rPr>
        <w:t xml:space="preserve"> </w:t>
      </w:r>
      <w:r w:rsidRPr="00762494">
        <w:rPr>
          <w:color w:val="000000"/>
          <w:lang w:val="ky-KG"/>
        </w:rPr>
        <w:t>ү</w:t>
      </w:r>
      <w:r w:rsidRPr="00762494">
        <w:rPr>
          <w:bCs/>
          <w:lang w:val="ky-KG"/>
        </w:rPr>
        <w:t>л</w:t>
      </w:r>
      <w:r w:rsidRPr="00762494">
        <w:rPr>
          <w:color w:val="000000"/>
          <w:lang w:val="ky-KG"/>
        </w:rPr>
        <w:t>ү</w:t>
      </w:r>
      <w:r w:rsidRPr="00762494">
        <w:rPr>
          <w:bCs/>
          <w:lang w:val="ky-KG"/>
        </w:rPr>
        <w:t>ш</w:t>
      </w:r>
      <w:r w:rsidRPr="00762494">
        <w:rPr>
          <w:color w:val="000000"/>
          <w:lang w:val="ky-KG"/>
        </w:rPr>
        <w:t>ү</w:t>
      </w:r>
      <w:r w:rsidRPr="00762494">
        <w:rPr>
          <w:lang w:val="ky-KG"/>
        </w:rPr>
        <w:t xml:space="preserve"> </w:t>
      </w:r>
      <w:r w:rsidRPr="00762494">
        <w:rPr>
          <w:bCs/>
          <w:lang w:val="ky-KG"/>
        </w:rPr>
        <w:t xml:space="preserve">40,8 пайызы - 1 жылдан 3 жылга </w:t>
      </w:r>
      <w:r w:rsidRPr="00762494">
        <w:rPr>
          <w:lang w:val="ky-KG"/>
        </w:rPr>
        <w:t xml:space="preserve">чейинки мөөнөткө </w:t>
      </w:r>
      <w:r w:rsidRPr="00762494">
        <w:rPr>
          <w:bCs/>
          <w:lang w:val="ky-KG"/>
        </w:rPr>
        <w:t>жана 35,1</w:t>
      </w:r>
      <w:r w:rsidRPr="00762494">
        <w:rPr>
          <w:lang w:val="ky-KG"/>
        </w:rPr>
        <w:t xml:space="preserve"> пайызы - 6 айдан 12 айга </w:t>
      </w:r>
      <w:r w:rsidRPr="00762494">
        <w:rPr>
          <w:bCs/>
          <w:lang w:val="ky-KG"/>
        </w:rPr>
        <w:t>чейинки мөөнөткө берилди</w:t>
      </w:r>
      <w:r w:rsidRPr="00762494">
        <w:rPr>
          <w:lang w:val="ky-KG"/>
        </w:rPr>
        <w:t>.</w:t>
      </w:r>
    </w:p>
    <w:p w14:paraId="366BEA5A" w14:textId="77777777" w:rsidR="00762494" w:rsidRPr="00762494" w:rsidRDefault="00762494" w:rsidP="00762494">
      <w:pPr>
        <w:ind w:firstLine="709"/>
        <w:jc w:val="both"/>
        <w:rPr>
          <w:bCs/>
          <w:lang w:val="ky-KG"/>
        </w:rPr>
      </w:pPr>
      <w:r w:rsidRPr="00762494">
        <w:rPr>
          <w:bCs/>
          <w:lang w:val="ky-KG"/>
        </w:rPr>
        <w:t>Микрокредиттерди алуучулардын ичинде (51,6 пайызы же 473,6 миң адам) аялдар басымдуулук кылды.</w:t>
      </w:r>
    </w:p>
    <w:p w14:paraId="650A601A" w14:textId="77777777" w:rsidR="00762494" w:rsidRPr="00762494" w:rsidRDefault="00762494" w:rsidP="00762494">
      <w:pPr>
        <w:ind w:firstLine="709"/>
        <w:jc w:val="both"/>
        <w:rPr>
          <w:bCs/>
          <w:lang w:val="ky-KG"/>
        </w:rPr>
      </w:pPr>
      <w:r w:rsidRPr="00762494">
        <w:rPr>
          <w:bCs/>
          <w:lang w:val="ky-KG"/>
        </w:rPr>
        <w:t>Үстүбүздөгү жылдын январь-сентябрында берилген микрокредиттердин негизги суммасы керектөө муктаждыктарына (52,7 пайызы) жана айыл чарба чөйрөсүндөгү ишмердикти өнүктүрүүгө (20,0 пайызы) багытталды. Соода жана коомдук тамактануу чөйрөсүнө берилген микрокредиттердин үлүшү 11,8 пайызды, курулушка берилген микрокредиттердин үлүшү 5,1 пайызды түздү.</w:t>
      </w:r>
    </w:p>
    <w:p w14:paraId="5A15A461" w14:textId="6541BE1D" w:rsidR="00762494" w:rsidRPr="00762494" w:rsidRDefault="00126261" w:rsidP="00762494">
      <w:pPr>
        <w:spacing w:before="120" w:after="120"/>
        <w:rPr>
          <w:b/>
          <w:lang w:val="ky-KG"/>
        </w:rPr>
      </w:pPr>
      <w:r>
        <w:rPr>
          <w:b/>
          <w:bCs/>
          <w:color w:val="000000"/>
          <w:lang w:val="ky-KG"/>
        </w:rPr>
        <w:t>8</w:t>
      </w:r>
      <w:r w:rsidR="00620BCA">
        <w:rPr>
          <w:b/>
          <w:bCs/>
          <w:color w:val="000000"/>
          <w:lang w:val="ky-KG"/>
        </w:rPr>
        <w:t>6</w:t>
      </w:r>
      <w:r w:rsidR="00762494" w:rsidRPr="00762494">
        <w:rPr>
          <w:b/>
          <w:bCs/>
          <w:color w:val="000000"/>
          <w:lang w:val="ky-KG"/>
        </w:rPr>
        <w:t xml:space="preserve">-таблица: </w:t>
      </w:r>
      <w:r w:rsidR="00762494" w:rsidRPr="00762494">
        <w:rPr>
          <w:b/>
          <w:lang w:val="ky-KG"/>
        </w:rPr>
        <w:t>Январь-сентябрда калкка микрокредиттердин берилиши</w:t>
      </w:r>
    </w:p>
    <w:tbl>
      <w:tblPr>
        <w:tblW w:w="5000" w:type="pct"/>
        <w:tblLook w:val="04A0" w:firstRow="1" w:lastRow="0" w:firstColumn="1" w:lastColumn="0" w:noHBand="0" w:noVBand="1"/>
      </w:tblPr>
      <w:tblGrid>
        <w:gridCol w:w="3259"/>
        <w:gridCol w:w="966"/>
        <w:gridCol w:w="1207"/>
        <w:gridCol w:w="1027"/>
        <w:gridCol w:w="1101"/>
        <w:gridCol w:w="1099"/>
        <w:gridCol w:w="979"/>
      </w:tblGrid>
      <w:tr w:rsidR="00762494" w:rsidRPr="00762494" w14:paraId="2C21CD3A" w14:textId="77777777" w:rsidTr="00D6628E">
        <w:trPr>
          <w:trHeight w:val="461"/>
          <w:tblHeader/>
        </w:trPr>
        <w:tc>
          <w:tcPr>
            <w:tcW w:w="1691" w:type="pct"/>
            <w:tcBorders>
              <w:top w:val="single" w:sz="8" w:space="0" w:color="auto"/>
              <w:left w:val="nil"/>
              <w:bottom w:val="nil"/>
              <w:right w:val="nil"/>
            </w:tcBorders>
            <w:vAlign w:val="bottom"/>
          </w:tcPr>
          <w:p w14:paraId="0B4FFC67" w14:textId="77777777" w:rsidR="00762494" w:rsidRPr="00762494" w:rsidRDefault="00762494" w:rsidP="0000665F">
            <w:pPr>
              <w:spacing w:before="20" w:after="20"/>
              <w:jc w:val="center"/>
              <w:rPr>
                <w:b/>
                <w:bCs/>
                <w:sz w:val="20"/>
                <w:szCs w:val="20"/>
                <w:lang w:val="ky-KG"/>
              </w:rPr>
            </w:pPr>
          </w:p>
        </w:tc>
        <w:tc>
          <w:tcPr>
            <w:tcW w:w="1127" w:type="pct"/>
            <w:gridSpan w:val="2"/>
            <w:tcBorders>
              <w:top w:val="single" w:sz="8" w:space="0" w:color="auto"/>
              <w:left w:val="nil"/>
              <w:bottom w:val="single" w:sz="4" w:space="0" w:color="auto"/>
              <w:right w:val="nil"/>
            </w:tcBorders>
            <w:hideMark/>
          </w:tcPr>
          <w:p w14:paraId="1692A2C2" w14:textId="77777777" w:rsidR="00762494" w:rsidRPr="00762494" w:rsidRDefault="00762494" w:rsidP="0000665F">
            <w:pPr>
              <w:spacing w:before="20" w:after="20"/>
              <w:jc w:val="center"/>
              <w:rPr>
                <w:b/>
                <w:bCs/>
                <w:sz w:val="20"/>
                <w:szCs w:val="20"/>
              </w:rPr>
            </w:pPr>
            <w:proofErr w:type="spellStart"/>
            <w:r w:rsidRPr="00762494">
              <w:rPr>
                <w:b/>
                <w:sz w:val="20"/>
                <w:szCs w:val="20"/>
              </w:rPr>
              <w:t>Микрокредиттердин</w:t>
            </w:r>
            <w:proofErr w:type="spellEnd"/>
            <w:r w:rsidRPr="00762494">
              <w:rPr>
                <w:b/>
                <w:sz w:val="20"/>
                <w:szCs w:val="20"/>
              </w:rPr>
              <w:t xml:space="preserve"> </w:t>
            </w:r>
            <w:r w:rsidRPr="00762494">
              <w:rPr>
                <w:b/>
                <w:sz w:val="20"/>
                <w:szCs w:val="20"/>
                <w:lang w:val="ky-KG"/>
              </w:rPr>
              <w:t>көлөмү</w:t>
            </w:r>
            <w:r w:rsidRPr="00762494">
              <w:rPr>
                <w:b/>
                <w:bCs/>
                <w:sz w:val="20"/>
                <w:szCs w:val="20"/>
              </w:rPr>
              <w:t xml:space="preserve">, </w:t>
            </w:r>
            <w:r w:rsidRPr="00762494">
              <w:rPr>
                <w:b/>
                <w:bCs/>
                <w:sz w:val="20"/>
                <w:szCs w:val="20"/>
              </w:rPr>
              <w:br/>
            </w:r>
            <w:r w:rsidRPr="00762494">
              <w:rPr>
                <w:b/>
                <w:bCs/>
                <w:iCs/>
                <w:sz w:val="20"/>
                <w:szCs w:val="20"/>
              </w:rPr>
              <w:t>млн. сом</w:t>
            </w:r>
          </w:p>
        </w:tc>
        <w:tc>
          <w:tcPr>
            <w:tcW w:w="1104" w:type="pct"/>
            <w:gridSpan w:val="2"/>
            <w:tcBorders>
              <w:top w:val="single" w:sz="8" w:space="0" w:color="auto"/>
              <w:left w:val="nil"/>
              <w:bottom w:val="single" w:sz="4" w:space="0" w:color="auto"/>
              <w:right w:val="nil"/>
            </w:tcBorders>
            <w:hideMark/>
          </w:tcPr>
          <w:p w14:paraId="127AADD1" w14:textId="77777777" w:rsidR="00762494" w:rsidRPr="00762494" w:rsidRDefault="00762494" w:rsidP="0000665F">
            <w:pPr>
              <w:spacing w:before="20" w:after="20"/>
              <w:jc w:val="center"/>
              <w:rPr>
                <w:b/>
                <w:bCs/>
                <w:sz w:val="20"/>
                <w:szCs w:val="20"/>
              </w:rPr>
            </w:pPr>
            <w:proofErr w:type="spellStart"/>
            <w:r w:rsidRPr="00762494">
              <w:rPr>
                <w:b/>
                <w:bCs/>
                <w:sz w:val="20"/>
                <w:szCs w:val="20"/>
              </w:rPr>
              <w:t>Алуучулардын</w:t>
            </w:r>
            <w:proofErr w:type="spellEnd"/>
            <w:r w:rsidRPr="00762494">
              <w:rPr>
                <w:b/>
                <w:bCs/>
                <w:sz w:val="20"/>
                <w:szCs w:val="20"/>
              </w:rPr>
              <w:t xml:space="preserve"> саны, </w:t>
            </w:r>
            <w:r w:rsidRPr="00762494">
              <w:rPr>
                <w:b/>
                <w:bCs/>
                <w:sz w:val="20"/>
                <w:szCs w:val="20"/>
              </w:rPr>
              <w:br/>
            </w:r>
            <w:proofErr w:type="spellStart"/>
            <w:r w:rsidRPr="00762494">
              <w:rPr>
                <w:b/>
                <w:bCs/>
                <w:sz w:val="20"/>
                <w:szCs w:val="20"/>
              </w:rPr>
              <w:t>ми</w:t>
            </w:r>
            <w:r w:rsidRPr="00762494">
              <w:rPr>
                <w:b/>
                <w:sz w:val="20"/>
                <w:szCs w:val="20"/>
              </w:rPr>
              <w:t>ң</w:t>
            </w:r>
            <w:proofErr w:type="spellEnd"/>
            <w:r w:rsidRPr="00762494">
              <w:rPr>
                <w:b/>
                <w:sz w:val="20"/>
                <w:szCs w:val="20"/>
              </w:rPr>
              <w:t xml:space="preserve"> </w:t>
            </w:r>
            <w:r w:rsidRPr="00762494">
              <w:rPr>
                <w:b/>
                <w:bCs/>
                <w:sz w:val="20"/>
                <w:szCs w:val="20"/>
              </w:rPr>
              <w:t>адам</w:t>
            </w:r>
          </w:p>
        </w:tc>
        <w:tc>
          <w:tcPr>
            <w:tcW w:w="1078" w:type="pct"/>
            <w:gridSpan w:val="2"/>
            <w:tcBorders>
              <w:top w:val="single" w:sz="8" w:space="0" w:color="auto"/>
              <w:left w:val="nil"/>
              <w:bottom w:val="single" w:sz="4" w:space="0" w:color="auto"/>
              <w:right w:val="nil"/>
            </w:tcBorders>
            <w:hideMark/>
          </w:tcPr>
          <w:p w14:paraId="076AED64" w14:textId="77777777" w:rsidR="00762494" w:rsidRPr="00762494" w:rsidRDefault="00762494" w:rsidP="0000665F">
            <w:pPr>
              <w:spacing w:before="20" w:after="20"/>
              <w:jc w:val="center"/>
              <w:rPr>
                <w:b/>
                <w:bCs/>
                <w:sz w:val="20"/>
                <w:szCs w:val="20"/>
              </w:rPr>
            </w:pPr>
            <w:r w:rsidRPr="00762494">
              <w:rPr>
                <w:b/>
                <w:bCs/>
                <w:sz w:val="20"/>
                <w:szCs w:val="20"/>
                <w:lang w:val="ky-KG"/>
              </w:rPr>
              <w:t>Бир алуучуга карата кредиттин о</w:t>
            </w:r>
            <w:proofErr w:type="spellStart"/>
            <w:r w:rsidRPr="00762494">
              <w:rPr>
                <w:b/>
                <w:bCs/>
                <w:sz w:val="20"/>
                <w:szCs w:val="20"/>
              </w:rPr>
              <w:t>рточо</w:t>
            </w:r>
            <w:proofErr w:type="spellEnd"/>
            <w:r w:rsidRPr="00762494">
              <w:rPr>
                <w:b/>
                <w:sz w:val="20"/>
                <w:szCs w:val="20"/>
                <w:lang w:val="ky-KG"/>
              </w:rPr>
              <w:t xml:space="preserve"> өлчөмү, </w:t>
            </w:r>
            <w:r w:rsidRPr="00762494">
              <w:rPr>
                <w:b/>
                <w:sz w:val="20"/>
                <w:szCs w:val="20"/>
                <w:lang w:val="ky-KG"/>
              </w:rPr>
              <w:br/>
              <w:t>ми</w:t>
            </w:r>
            <w:r w:rsidRPr="00762494">
              <w:rPr>
                <w:b/>
                <w:sz w:val="20"/>
                <w:szCs w:val="20"/>
              </w:rPr>
              <w:t xml:space="preserve">ң </w:t>
            </w:r>
            <w:r w:rsidRPr="00762494">
              <w:rPr>
                <w:b/>
                <w:bCs/>
                <w:sz w:val="20"/>
                <w:szCs w:val="20"/>
              </w:rPr>
              <w:t>сом</w:t>
            </w:r>
          </w:p>
        </w:tc>
      </w:tr>
      <w:tr w:rsidR="00762494" w:rsidRPr="00762494" w14:paraId="0FBEEB0F" w14:textId="77777777" w:rsidTr="00D6628E">
        <w:trPr>
          <w:trHeight w:val="261"/>
          <w:tblHeader/>
        </w:trPr>
        <w:tc>
          <w:tcPr>
            <w:tcW w:w="1691" w:type="pct"/>
            <w:tcBorders>
              <w:top w:val="nil"/>
              <w:left w:val="nil"/>
              <w:bottom w:val="single" w:sz="8" w:space="0" w:color="auto"/>
              <w:right w:val="nil"/>
            </w:tcBorders>
            <w:vAlign w:val="bottom"/>
          </w:tcPr>
          <w:p w14:paraId="27CAF0E1" w14:textId="77777777" w:rsidR="00762494" w:rsidRPr="00762494" w:rsidRDefault="00762494" w:rsidP="0000665F">
            <w:pPr>
              <w:spacing w:before="20" w:after="20"/>
              <w:jc w:val="right"/>
              <w:rPr>
                <w:sz w:val="20"/>
                <w:szCs w:val="20"/>
              </w:rPr>
            </w:pPr>
          </w:p>
        </w:tc>
        <w:tc>
          <w:tcPr>
            <w:tcW w:w="501" w:type="pct"/>
            <w:tcBorders>
              <w:top w:val="single" w:sz="4" w:space="0" w:color="auto"/>
              <w:left w:val="nil"/>
              <w:bottom w:val="single" w:sz="8" w:space="0" w:color="auto"/>
              <w:right w:val="nil"/>
            </w:tcBorders>
            <w:vAlign w:val="center"/>
            <w:hideMark/>
          </w:tcPr>
          <w:p w14:paraId="2F87B42B" w14:textId="77777777" w:rsidR="00762494" w:rsidRPr="00762494" w:rsidRDefault="00762494" w:rsidP="0000665F">
            <w:pPr>
              <w:spacing w:before="20" w:after="20"/>
              <w:jc w:val="right"/>
              <w:rPr>
                <w:b/>
                <w:bCs/>
                <w:sz w:val="20"/>
                <w:szCs w:val="20"/>
              </w:rPr>
            </w:pPr>
            <w:r w:rsidRPr="00762494">
              <w:rPr>
                <w:b/>
                <w:bCs/>
                <w:sz w:val="20"/>
                <w:szCs w:val="20"/>
              </w:rPr>
              <w:t>2023</w:t>
            </w:r>
          </w:p>
        </w:tc>
        <w:tc>
          <w:tcPr>
            <w:tcW w:w="626" w:type="pct"/>
            <w:tcBorders>
              <w:top w:val="single" w:sz="4" w:space="0" w:color="auto"/>
              <w:left w:val="nil"/>
              <w:bottom w:val="single" w:sz="8" w:space="0" w:color="auto"/>
              <w:right w:val="nil"/>
            </w:tcBorders>
            <w:vAlign w:val="center"/>
            <w:hideMark/>
          </w:tcPr>
          <w:p w14:paraId="04179397" w14:textId="77777777" w:rsidR="00762494" w:rsidRPr="00762494" w:rsidRDefault="00762494" w:rsidP="0000665F">
            <w:pPr>
              <w:spacing w:before="20" w:after="20"/>
              <w:jc w:val="right"/>
              <w:rPr>
                <w:b/>
                <w:bCs/>
                <w:sz w:val="20"/>
                <w:szCs w:val="20"/>
              </w:rPr>
            </w:pPr>
            <w:r w:rsidRPr="00762494">
              <w:rPr>
                <w:b/>
                <w:bCs/>
                <w:sz w:val="20"/>
                <w:szCs w:val="20"/>
              </w:rPr>
              <w:t>2024</w:t>
            </w:r>
          </w:p>
        </w:tc>
        <w:tc>
          <w:tcPr>
            <w:tcW w:w="533" w:type="pct"/>
            <w:tcBorders>
              <w:top w:val="single" w:sz="4" w:space="0" w:color="auto"/>
              <w:left w:val="nil"/>
              <w:bottom w:val="single" w:sz="8" w:space="0" w:color="auto"/>
              <w:right w:val="nil"/>
            </w:tcBorders>
            <w:vAlign w:val="center"/>
            <w:hideMark/>
          </w:tcPr>
          <w:p w14:paraId="1785C3A7" w14:textId="77777777" w:rsidR="00762494" w:rsidRPr="00762494" w:rsidRDefault="00762494" w:rsidP="0000665F">
            <w:pPr>
              <w:spacing w:before="20" w:after="20"/>
              <w:jc w:val="right"/>
              <w:rPr>
                <w:b/>
                <w:bCs/>
                <w:sz w:val="20"/>
                <w:szCs w:val="20"/>
              </w:rPr>
            </w:pPr>
            <w:r w:rsidRPr="00762494">
              <w:rPr>
                <w:b/>
                <w:bCs/>
                <w:sz w:val="20"/>
                <w:szCs w:val="20"/>
              </w:rPr>
              <w:t>2023</w:t>
            </w:r>
          </w:p>
        </w:tc>
        <w:tc>
          <w:tcPr>
            <w:tcW w:w="571" w:type="pct"/>
            <w:tcBorders>
              <w:top w:val="single" w:sz="4" w:space="0" w:color="auto"/>
              <w:left w:val="nil"/>
              <w:bottom w:val="single" w:sz="8" w:space="0" w:color="auto"/>
              <w:right w:val="nil"/>
            </w:tcBorders>
            <w:vAlign w:val="center"/>
            <w:hideMark/>
          </w:tcPr>
          <w:p w14:paraId="01AF8F33" w14:textId="77777777" w:rsidR="00762494" w:rsidRPr="00762494" w:rsidRDefault="00762494" w:rsidP="0000665F">
            <w:pPr>
              <w:spacing w:before="20" w:after="20"/>
              <w:jc w:val="right"/>
              <w:rPr>
                <w:b/>
                <w:bCs/>
                <w:sz w:val="20"/>
                <w:szCs w:val="20"/>
              </w:rPr>
            </w:pPr>
            <w:r w:rsidRPr="00762494">
              <w:rPr>
                <w:b/>
                <w:bCs/>
                <w:sz w:val="20"/>
                <w:szCs w:val="20"/>
              </w:rPr>
              <w:t>2024</w:t>
            </w:r>
          </w:p>
        </w:tc>
        <w:tc>
          <w:tcPr>
            <w:tcW w:w="570" w:type="pct"/>
            <w:tcBorders>
              <w:top w:val="single" w:sz="4" w:space="0" w:color="auto"/>
              <w:left w:val="nil"/>
              <w:bottom w:val="single" w:sz="8" w:space="0" w:color="auto"/>
              <w:right w:val="nil"/>
            </w:tcBorders>
            <w:vAlign w:val="center"/>
            <w:hideMark/>
          </w:tcPr>
          <w:p w14:paraId="47154D7A" w14:textId="77777777" w:rsidR="00762494" w:rsidRPr="00762494" w:rsidRDefault="00762494" w:rsidP="0000665F">
            <w:pPr>
              <w:spacing w:before="20" w:after="20"/>
              <w:jc w:val="right"/>
              <w:rPr>
                <w:b/>
                <w:bCs/>
                <w:sz w:val="20"/>
                <w:szCs w:val="20"/>
              </w:rPr>
            </w:pPr>
            <w:r w:rsidRPr="00762494">
              <w:rPr>
                <w:b/>
                <w:bCs/>
                <w:sz w:val="20"/>
                <w:szCs w:val="20"/>
              </w:rPr>
              <w:t>2023</w:t>
            </w:r>
          </w:p>
        </w:tc>
        <w:tc>
          <w:tcPr>
            <w:tcW w:w="508" w:type="pct"/>
            <w:tcBorders>
              <w:top w:val="single" w:sz="4" w:space="0" w:color="auto"/>
              <w:left w:val="nil"/>
              <w:bottom w:val="single" w:sz="8" w:space="0" w:color="auto"/>
              <w:right w:val="nil"/>
            </w:tcBorders>
            <w:vAlign w:val="center"/>
            <w:hideMark/>
          </w:tcPr>
          <w:p w14:paraId="174A12C6" w14:textId="77777777" w:rsidR="00762494" w:rsidRPr="00762494" w:rsidRDefault="00762494" w:rsidP="0000665F">
            <w:pPr>
              <w:spacing w:before="20" w:after="20"/>
              <w:jc w:val="right"/>
              <w:rPr>
                <w:b/>
                <w:bCs/>
                <w:sz w:val="20"/>
                <w:szCs w:val="20"/>
              </w:rPr>
            </w:pPr>
            <w:r w:rsidRPr="00762494">
              <w:rPr>
                <w:b/>
                <w:bCs/>
                <w:sz w:val="20"/>
                <w:szCs w:val="20"/>
              </w:rPr>
              <w:t>2024</w:t>
            </w:r>
          </w:p>
        </w:tc>
      </w:tr>
      <w:tr w:rsidR="00762494" w:rsidRPr="00762494" w14:paraId="3F2F0E62" w14:textId="77777777" w:rsidTr="00D6628E">
        <w:trPr>
          <w:trHeight w:val="461"/>
        </w:trPr>
        <w:tc>
          <w:tcPr>
            <w:tcW w:w="1691" w:type="pct"/>
            <w:vAlign w:val="bottom"/>
            <w:hideMark/>
          </w:tcPr>
          <w:p w14:paraId="2A4C499C" w14:textId="77777777" w:rsidR="00762494" w:rsidRPr="00762494" w:rsidRDefault="00762494" w:rsidP="0000665F">
            <w:pPr>
              <w:spacing w:before="20" w:after="20"/>
              <w:rPr>
                <w:b/>
                <w:bCs/>
                <w:sz w:val="20"/>
                <w:szCs w:val="20"/>
              </w:rPr>
            </w:pPr>
            <w:proofErr w:type="spellStart"/>
            <w:r w:rsidRPr="00762494">
              <w:rPr>
                <w:b/>
                <w:bCs/>
                <w:sz w:val="20"/>
                <w:szCs w:val="20"/>
              </w:rPr>
              <w:t>Берилген</w:t>
            </w:r>
            <w:proofErr w:type="spellEnd"/>
            <w:r w:rsidRPr="00762494">
              <w:rPr>
                <w:b/>
                <w:bCs/>
                <w:sz w:val="20"/>
                <w:szCs w:val="20"/>
              </w:rPr>
              <w:t xml:space="preserve"> </w:t>
            </w:r>
            <w:proofErr w:type="spellStart"/>
            <w:r w:rsidRPr="00762494">
              <w:rPr>
                <w:b/>
                <w:bCs/>
                <w:sz w:val="20"/>
                <w:szCs w:val="20"/>
              </w:rPr>
              <w:t>микрокредиттер</w:t>
            </w:r>
            <w:proofErr w:type="spellEnd"/>
            <w:r w:rsidRPr="00762494">
              <w:rPr>
                <w:b/>
                <w:bCs/>
                <w:sz w:val="20"/>
                <w:szCs w:val="20"/>
              </w:rPr>
              <w:t xml:space="preserve"> - </w:t>
            </w:r>
            <w:proofErr w:type="spellStart"/>
            <w:r w:rsidRPr="00762494">
              <w:rPr>
                <w:b/>
                <w:bCs/>
                <w:sz w:val="20"/>
                <w:szCs w:val="20"/>
              </w:rPr>
              <w:t>бардыгы</w:t>
            </w:r>
            <w:proofErr w:type="spellEnd"/>
          </w:p>
        </w:tc>
        <w:tc>
          <w:tcPr>
            <w:tcW w:w="501" w:type="pct"/>
            <w:vAlign w:val="bottom"/>
            <w:hideMark/>
          </w:tcPr>
          <w:p w14:paraId="4BB0B120" w14:textId="77777777" w:rsidR="00762494" w:rsidRPr="00762494" w:rsidRDefault="00762494" w:rsidP="0000665F">
            <w:pPr>
              <w:spacing w:before="20" w:after="20"/>
              <w:jc w:val="right"/>
              <w:rPr>
                <w:b/>
                <w:bCs/>
                <w:sz w:val="20"/>
                <w:szCs w:val="20"/>
              </w:rPr>
            </w:pPr>
            <w:r w:rsidRPr="00762494">
              <w:rPr>
                <w:b/>
                <w:bCs/>
                <w:sz w:val="20"/>
                <w:szCs w:val="20"/>
              </w:rPr>
              <w:t>36 816,1</w:t>
            </w:r>
          </w:p>
        </w:tc>
        <w:tc>
          <w:tcPr>
            <w:tcW w:w="626" w:type="pct"/>
            <w:vAlign w:val="bottom"/>
            <w:hideMark/>
          </w:tcPr>
          <w:p w14:paraId="5487EF17" w14:textId="77777777" w:rsidR="00762494" w:rsidRPr="00762494" w:rsidRDefault="00762494" w:rsidP="0000665F">
            <w:pPr>
              <w:spacing w:before="20" w:after="20"/>
              <w:jc w:val="right"/>
              <w:rPr>
                <w:b/>
                <w:bCs/>
                <w:sz w:val="20"/>
                <w:szCs w:val="20"/>
              </w:rPr>
            </w:pPr>
            <w:r w:rsidRPr="00762494">
              <w:rPr>
                <w:b/>
                <w:bCs/>
                <w:sz w:val="20"/>
                <w:szCs w:val="20"/>
              </w:rPr>
              <w:t>47 290,2</w:t>
            </w:r>
          </w:p>
        </w:tc>
        <w:tc>
          <w:tcPr>
            <w:tcW w:w="533" w:type="pct"/>
            <w:vAlign w:val="bottom"/>
            <w:hideMark/>
          </w:tcPr>
          <w:p w14:paraId="7DEC36B8" w14:textId="77777777" w:rsidR="00762494" w:rsidRPr="00762494" w:rsidRDefault="00762494" w:rsidP="0000665F">
            <w:pPr>
              <w:spacing w:before="20" w:after="20"/>
              <w:jc w:val="right"/>
              <w:rPr>
                <w:b/>
                <w:bCs/>
                <w:sz w:val="20"/>
                <w:szCs w:val="20"/>
              </w:rPr>
            </w:pPr>
            <w:r w:rsidRPr="00762494">
              <w:rPr>
                <w:b/>
                <w:bCs/>
                <w:sz w:val="20"/>
                <w:szCs w:val="20"/>
              </w:rPr>
              <w:t>533,4</w:t>
            </w:r>
          </w:p>
        </w:tc>
        <w:tc>
          <w:tcPr>
            <w:tcW w:w="571" w:type="pct"/>
            <w:vAlign w:val="bottom"/>
            <w:hideMark/>
          </w:tcPr>
          <w:p w14:paraId="69FC2A3A" w14:textId="77777777" w:rsidR="00762494" w:rsidRPr="00762494" w:rsidRDefault="00762494" w:rsidP="0000665F">
            <w:pPr>
              <w:spacing w:before="20" w:after="20"/>
              <w:jc w:val="right"/>
              <w:rPr>
                <w:b/>
                <w:bCs/>
                <w:sz w:val="20"/>
                <w:szCs w:val="20"/>
              </w:rPr>
            </w:pPr>
            <w:r w:rsidRPr="00762494">
              <w:rPr>
                <w:b/>
                <w:bCs/>
                <w:sz w:val="20"/>
                <w:szCs w:val="20"/>
              </w:rPr>
              <w:t>918,5</w:t>
            </w:r>
          </w:p>
        </w:tc>
        <w:tc>
          <w:tcPr>
            <w:tcW w:w="570" w:type="pct"/>
            <w:vAlign w:val="bottom"/>
            <w:hideMark/>
          </w:tcPr>
          <w:p w14:paraId="09ECD6CE" w14:textId="77777777" w:rsidR="00762494" w:rsidRPr="00762494" w:rsidRDefault="00762494" w:rsidP="0000665F">
            <w:pPr>
              <w:spacing w:before="20" w:after="20"/>
              <w:jc w:val="right"/>
              <w:rPr>
                <w:b/>
                <w:sz w:val="20"/>
                <w:szCs w:val="20"/>
              </w:rPr>
            </w:pPr>
            <w:r w:rsidRPr="00762494">
              <w:rPr>
                <w:b/>
                <w:sz w:val="20"/>
                <w:szCs w:val="20"/>
              </w:rPr>
              <w:t>69,0</w:t>
            </w:r>
          </w:p>
        </w:tc>
        <w:tc>
          <w:tcPr>
            <w:tcW w:w="508" w:type="pct"/>
            <w:vAlign w:val="bottom"/>
            <w:hideMark/>
          </w:tcPr>
          <w:p w14:paraId="5DF9473E" w14:textId="77777777" w:rsidR="00762494" w:rsidRPr="00762494" w:rsidRDefault="00762494" w:rsidP="0000665F">
            <w:pPr>
              <w:spacing w:before="20" w:after="20"/>
              <w:jc w:val="right"/>
              <w:rPr>
                <w:b/>
                <w:sz w:val="20"/>
                <w:szCs w:val="20"/>
              </w:rPr>
            </w:pPr>
            <w:r w:rsidRPr="00762494">
              <w:rPr>
                <w:b/>
                <w:sz w:val="20"/>
                <w:szCs w:val="20"/>
              </w:rPr>
              <w:t>51,5</w:t>
            </w:r>
          </w:p>
        </w:tc>
      </w:tr>
      <w:tr w:rsidR="00762494" w:rsidRPr="00762494" w14:paraId="2516665E" w14:textId="77777777" w:rsidTr="00D6628E">
        <w:trPr>
          <w:trHeight w:val="686"/>
        </w:trPr>
        <w:tc>
          <w:tcPr>
            <w:tcW w:w="1691" w:type="pct"/>
            <w:vAlign w:val="bottom"/>
            <w:hideMark/>
          </w:tcPr>
          <w:p w14:paraId="0B479EEB" w14:textId="77777777" w:rsidR="00762494" w:rsidRPr="00762494" w:rsidRDefault="00762494" w:rsidP="0000665F">
            <w:pPr>
              <w:spacing w:before="20" w:after="20"/>
              <w:ind w:left="284"/>
              <w:rPr>
                <w:sz w:val="20"/>
                <w:szCs w:val="20"/>
              </w:rPr>
            </w:pPr>
            <w:proofErr w:type="spellStart"/>
            <w:r w:rsidRPr="00762494">
              <w:rPr>
                <w:sz w:val="20"/>
                <w:szCs w:val="20"/>
              </w:rPr>
              <w:t>анын</w:t>
            </w:r>
            <w:proofErr w:type="spellEnd"/>
            <w:r w:rsidRPr="00762494">
              <w:rPr>
                <w:sz w:val="20"/>
                <w:szCs w:val="20"/>
              </w:rPr>
              <w:t xml:space="preserve"> </w:t>
            </w:r>
            <w:proofErr w:type="spellStart"/>
            <w:r w:rsidRPr="00762494">
              <w:rPr>
                <w:sz w:val="20"/>
                <w:szCs w:val="20"/>
              </w:rPr>
              <w:t>ичинде</w:t>
            </w:r>
            <w:proofErr w:type="spellEnd"/>
            <w:r w:rsidRPr="00762494">
              <w:rPr>
                <w:sz w:val="20"/>
                <w:szCs w:val="20"/>
              </w:rPr>
              <w:t xml:space="preserve"> </w:t>
            </w:r>
            <w:proofErr w:type="spellStart"/>
            <w:r w:rsidRPr="00762494">
              <w:rPr>
                <w:sz w:val="20"/>
                <w:szCs w:val="20"/>
              </w:rPr>
              <w:t>төмөнкү</w:t>
            </w:r>
            <w:proofErr w:type="spellEnd"/>
            <w:r w:rsidRPr="00762494">
              <w:rPr>
                <w:sz w:val="20"/>
                <w:szCs w:val="20"/>
              </w:rPr>
              <w:t xml:space="preserve"> </w:t>
            </w:r>
            <w:proofErr w:type="spellStart"/>
            <w:r w:rsidRPr="00762494">
              <w:rPr>
                <w:sz w:val="20"/>
                <w:szCs w:val="20"/>
              </w:rPr>
              <w:t>тармактарда</w:t>
            </w:r>
            <w:proofErr w:type="spellEnd"/>
            <w:r w:rsidRPr="00762494">
              <w:rPr>
                <w:sz w:val="20"/>
                <w:szCs w:val="20"/>
                <w:lang w:val="ky-KG"/>
              </w:rPr>
              <w:t>гы</w:t>
            </w:r>
            <w:r w:rsidRPr="00762494">
              <w:rPr>
                <w:sz w:val="20"/>
                <w:szCs w:val="20"/>
              </w:rPr>
              <w:t xml:space="preserve"> </w:t>
            </w:r>
            <w:proofErr w:type="spellStart"/>
            <w:r w:rsidRPr="00762494">
              <w:rPr>
                <w:sz w:val="20"/>
                <w:szCs w:val="20"/>
              </w:rPr>
              <w:t>ишмердикти</w:t>
            </w:r>
            <w:proofErr w:type="spellEnd"/>
            <w:r w:rsidRPr="00762494">
              <w:rPr>
                <w:sz w:val="20"/>
                <w:szCs w:val="20"/>
              </w:rPr>
              <w:t xml:space="preserve"> </w:t>
            </w:r>
            <w:proofErr w:type="spellStart"/>
            <w:r w:rsidRPr="00762494">
              <w:rPr>
                <w:sz w:val="20"/>
                <w:szCs w:val="20"/>
              </w:rPr>
              <w:t>уюштуруу</w:t>
            </w:r>
            <w:proofErr w:type="spellEnd"/>
            <w:r w:rsidRPr="00762494">
              <w:rPr>
                <w:sz w:val="20"/>
                <w:szCs w:val="20"/>
              </w:rPr>
              <w:t xml:space="preserve"> </w:t>
            </w:r>
            <w:proofErr w:type="spellStart"/>
            <w:r w:rsidRPr="00762494">
              <w:rPr>
                <w:sz w:val="20"/>
                <w:szCs w:val="20"/>
              </w:rPr>
              <w:t>үчүн</w:t>
            </w:r>
            <w:proofErr w:type="spellEnd"/>
            <w:r w:rsidRPr="00762494">
              <w:rPr>
                <w:sz w:val="20"/>
                <w:szCs w:val="20"/>
              </w:rPr>
              <w:t>:</w:t>
            </w:r>
          </w:p>
        </w:tc>
        <w:tc>
          <w:tcPr>
            <w:tcW w:w="501" w:type="pct"/>
            <w:noWrap/>
            <w:vAlign w:val="bottom"/>
          </w:tcPr>
          <w:p w14:paraId="55A864A0" w14:textId="77777777" w:rsidR="00762494" w:rsidRPr="00762494" w:rsidRDefault="00762494" w:rsidP="0000665F">
            <w:pPr>
              <w:spacing w:before="20" w:after="20"/>
              <w:jc w:val="right"/>
              <w:rPr>
                <w:sz w:val="20"/>
                <w:szCs w:val="20"/>
              </w:rPr>
            </w:pPr>
          </w:p>
        </w:tc>
        <w:tc>
          <w:tcPr>
            <w:tcW w:w="626" w:type="pct"/>
            <w:noWrap/>
            <w:vAlign w:val="bottom"/>
          </w:tcPr>
          <w:p w14:paraId="3829445D" w14:textId="77777777" w:rsidR="00762494" w:rsidRPr="00762494" w:rsidRDefault="00762494" w:rsidP="0000665F">
            <w:pPr>
              <w:spacing w:before="20" w:after="20"/>
              <w:jc w:val="right"/>
              <w:rPr>
                <w:sz w:val="20"/>
                <w:szCs w:val="20"/>
              </w:rPr>
            </w:pPr>
          </w:p>
        </w:tc>
        <w:tc>
          <w:tcPr>
            <w:tcW w:w="533" w:type="pct"/>
            <w:noWrap/>
            <w:vAlign w:val="bottom"/>
          </w:tcPr>
          <w:p w14:paraId="22306F64" w14:textId="77777777" w:rsidR="00762494" w:rsidRPr="00762494" w:rsidRDefault="00762494" w:rsidP="0000665F">
            <w:pPr>
              <w:spacing w:before="20" w:after="20"/>
              <w:jc w:val="right"/>
              <w:rPr>
                <w:b/>
                <w:bCs/>
                <w:sz w:val="20"/>
                <w:szCs w:val="20"/>
              </w:rPr>
            </w:pPr>
          </w:p>
        </w:tc>
        <w:tc>
          <w:tcPr>
            <w:tcW w:w="571" w:type="pct"/>
            <w:noWrap/>
            <w:vAlign w:val="bottom"/>
          </w:tcPr>
          <w:p w14:paraId="372E0D5F" w14:textId="77777777" w:rsidR="00762494" w:rsidRPr="00762494" w:rsidRDefault="00762494" w:rsidP="0000665F">
            <w:pPr>
              <w:spacing w:before="20" w:after="20"/>
              <w:jc w:val="right"/>
              <w:rPr>
                <w:b/>
                <w:bCs/>
                <w:sz w:val="20"/>
                <w:szCs w:val="20"/>
              </w:rPr>
            </w:pPr>
          </w:p>
        </w:tc>
        <w:tc>
          <w:tcPr>
            <w:tcW w:w="570" w:type="pct"/>
            <w:noWrap/>
            <w:vAlign w:val="bottom"/>
          </w:tcPr>
          <w:p w14:paraId="7CC3B845" w14:textId="77777777" w:rsidR="00762494" w:rsidRPr="00762494" w:rsidRDefault="00762494" w:rsidP="0000665F">
            <w:pPr>
              <w:spacing w:before="20" w:after="20"/>
              <w:jc w:val="right"/>
              <w:rPr>
                <w:b/>
                <w:sz w:val="20"/>
                <w:szCs w:val="20"/>
              </w:rPr>
            </w:pPr>
          </w:p>
        </w:tc>
        <w:tc>
          <w:tcPr>
            <w:tcW w:w="508" w:type="pct"/>
            <w:noWrap/>
            <w:vAlign w:val="bottom"/>
          </w:tcPr>
          <w:p w14:paraId="7B812932" w14:textId="77777777" w:rsidR="00762494" w:rsidRPr="00762494" w:rsidRDefault="00762494" w:rsidP="0000665F">
            <w:pPr>
              <w:spacing w:before="20" w:after="20"/>
              <w:jc w:val="right"/>
              <w:rPr>
                <w:b/>
                <w:sz w:val="20"/>
                <w:szCs w:val="20"/>
              </w:rPr>
            </w:pPr>
          </w:p>
        </w:tc>
      </w:tr>
      <w:tr w:rsidR="00762494" w:rsidRPr="00762494" w14:paraId="2C382761" w14:textId="77777777" w:rsidTr="00D6628E">
        <w:trPr>
          <w:trHeight w:val="261"/>
        </w:trPr>
        <w:tc>
          <w:tcPr>
            <w:tcW w:w="1691" w:type="pct"/>
            <w:vAlign w:val="bottom"/>
            <w:hideMark/>
          </w:tcPr>
          <w:p w14:paraId="6761D9B8" w14:textId="77777777" w:rsidR="00762494" w:rsidRPr="00762494" w:rsidRDefault="00762494" w:rsidP="0000665F">
            <w:pPr>
              <w:spacing w:before="20" w:after="20"/>
              <w:rPr>
                <w:sz w:val="20"/>
                <w:szCs w:val="20"/>
              </w:rPr>
            </w:pPr>
            <w:proofErr w:type="spellStart"/>
            <w:r w:rsidRPr="00762494">
              <w:rPr>
                <w:sz w:val="20"/>
                <w:szCs w:val="20"/>
              </w:rPr>
              <w:t>өнөр</w:t>
            </w:r>
            <w:proofErr w:type="spellEnd"/>
            <w:r w:rsidRPr="00762494">
              <w:rPr>
                <w:sz w:val="20"/>
                <w:szCs w:val="20"/>
              </w:rPr>
              <w:t xml:space="preserve"> </w:t>
            </w:r>
            <w:proofErr w:type="spellStart"/>
            <w:r w:rsidRPr="00762494">
              <w:rPr>
                <w:sz w:val="20"/>
                <w:szCs w:val="20"/>
              </w:rPr>
              <w:t>жай</w:t>
            </w:r>
            <w:proofErr w:type="spellEnd"/>
            <w:r w:rsidRPr="00762494">
              <w:rPr>
                <w:sz w:val="20"/>
                <w:szCs w:val="20"/>
              </w:rPr>
              <w:t xml:space="preserve"> </w:t>
            </w:r>
            <w:proofErr w:type="spellStart"/>
            <w:r w:rsidRPr="00762494">
              <w:rPr>
                <w:sz w:val="20"/>
                <w:szCs w:val="20"/>
              </w:rPr>
              <w:t>өндүрүшү</w:t>
            </w:r>
            <w:proofErr w:type="spellEnd"/>
          </w:p>
        </w:tc>
        <w:tc>
          <w:tcPr>
            <w:tcW w:w="501" w:type="pct"/>
            <w:noWrap/>
            <w:vAlign w:val="bottom"/>
            <w:hideMark/>
          </w:tcPr>
          <w:p w14:paraId="2FEA632D" w14:textId="77777777" w:rsidR="00762494" w:rsidRPr="00762494" w:rsidRDefault="00762494" w:rsidP="0000665F">
            <w:pPr>
              <w:spacing w:before="20" w:after="20"/>
              <w:jc w:val="right"/>
              <w:rPr>
                <w:sz w:val="20"/>
                <w:szCs w:val="20"/>
              </w:rPr>
            </w:pPr>
            <w:r w:rsidRPr="00762494">
              <w:rPr>
                <w:sz w:val="20"/>
                <w:szCs w:val="20"/>
              </w:rPr>
              <w:t>813,6</w:t>
            </w:r>
          </w:p>
        </w:tc>
        <w:tc>
          <w:tcPr>
            <w:tcW w:w="626" w:type="pct"/>
            <w:noWrap/>
            <w:vAlign w:val="bottom"/>
            <w:hideMark/>
          </w:tcPr>
          <w:p w14:paraId="4DEB8E70" w14:textId="77777777" w:rsidR="00762494" w:rsidRPr="00762494" w:rsidRDefault="00762494" w:rsidP="0000665F">
            <w:pPr>
              <w:spacing w:before="20" w:after="20"/>
              <w:jc w:val="right"/>
              <w:rPr>
                <w:sz w:val="20"/>
                <w:szCs w:val="20"/>
              </w:rPr>
            </w:pPr>
            <w:r w:rsidRPr="00762494">
              <w:rPr>
                <w:sz w:val="20"/>
                <w:szCs w:val="20"/>
              </w:rPr>
              <w:t>635,8</w:t>
            </w:r>
          </w:p>
        </w:tc>
        <w:tc>
          <w:tcPr>
            <w:tcW w:w="533" w:type="pct"/>
            <w:noWrap/>
            <w:vAlign w:val="bottom"/>
            <w:hideMark/>
          </w:tcPr>
          <w:p w14:paraId="60C43767" w14:textId="77777777" w:rsidR="00762494" w:rsidRPr="00762494" w:rsidRDefault="00762494" w:rsidP="0000665F">
            <w:pPr>
              <w:spacing w:before="20" w:after="20"/>
              <w:jc w:val="right"/>
              <w:rPr>
                <w:sz w:val="20"/>
                <w:szCs w:val="20"/>
              </w:rPr>
            </w:pPr>
            <w:r w:rsidRPr="00762494">
              <w:rPr>
                <w:sz w:val="20"/>
                <w:szCs w:val="20"/>
              </w:rPr>
              <w:t>11,3</w:t>
            </w:r>
          </w:p>
        </w:tc>
        <w:tc>
          <w:tcPr>
            <w:tcW w:w="571" w:type="pct"/>
            <w:noWrap/>
            <w:vAlign w:val="bottom"/>
            <w:hideMark/>
          </w:tcPr>
          <w:p w14:paraId="628E46A7" w14:textId="77777777" w:rsidR="00762494" w:rsidRPr="00762494" w:rsidRDefault="00762494" w:rsidP="0000665F">
            <w:pPr>
              <w:spacing w:before="20" w:after="20"/>
              <w:jc w:val="right"/>
              <w:rPr>
                <w:sz w:val="20"/>
                <w:szCs w:val="20"/>
              </w:rPr>
            </w:pPr>
            <w:r w:rsidRPr="00762494">
              <w:rPr>
                <w:sz w:val="20"/>
                <w:szCs w:val="20"/>
              </w:rPr>
              <w:t>7,8</w:t>
            </w:r>
          </w:p>
        </w:tc>
        <w:tc>
          <w:tcPr>
            <w:tcW w:w="570" w:type="pct"/>
            <w:noWrap/>
            <w:vAlign w:val="bottom"/>
            <w:hideMark/>
          </w:tcPr>
          <w:p w14:paraId="07396584" w14:textId="77777777" w:rsidR="00762494" w:rsidRPr="00762494" w:rsidRDefault="00762494" w:rsidP="0000665F">
            <w:pPr>
              <w:spacing w:before="20" w:after="20"/>
              <w:jc w:val="right"/>
              <w:rPr>
                <w:sz w:val="20"/>
                <w:szCs w:val="20"/>
              </w:rPr>
            </w:pPr>
            <w:r w:rsidRPr="00762494">
              <w:rPr>
                <w:sz w:val="20"/>
                <w:szCs w:val="20"/>
              </w:rPr>
              <w:t>72,1</w:t>
            </w:r>
          </w:p>
        </w:tc>
        <w:tc>
          <w:tcPr>
            <w:tcW w:w="508" w:type="pct"/>
            <w:noWrap/>
            <w:vAlign w:val="bottom"/>
            <w:hideMark/>
          </w:tcPr>
          <w:p w14:paraId="3FF81B32" w14:textId="77777777" w:rsidR="00762494" w:rsidRPr="00762494" w:rsidRDefault="00762494" w:rsidP="0000665F">
            <w:pPr>
              <w:spacing w:before="20" w:after="20"/>
              <w:jc w:val="right"/>
              <w:rPr>
                <w:sz w:val="20"/>
                <w:szCs w:val="20"/>
              </w:rPr>
            </w:pPr>
            <w:r w:rsidRPr="00762494">
              <w:rPr>
                <w:sz w:val="20"/>
                <w:szCs w:val="20"/>
              </w:rPr>
              <w:t>81,3</w:t>
            </w:r>
          </w:p>
        </w:tc>
      </w:tr>
      <w:tr w:rsidR="00762494" w:rsidRPr="00762494" w14:paraId="3C8E58A6" w14:textId="77777777" w:rsidTr="00D6628E">
        <w:trPr>
          <w:trHeight w:val="248"/>
        </w:trPr>
        <w:tc>
          <w:tcPr>
            <w:tcW w:w="1691" w:type="pct"/>
            <w:vAlign w:val="bottom"/>
            <w:hideMark/>
          </w:tcPr>
          <w:p w14:paraId="014B8265" w14:textId="77777777" w:rsidR="00762494" w:rsidRPr="00762494" w:rsidRDefault="00762494" w:rsidP="0000665F">
            <w:pPr>
              <w:spacing w:before="20" w:after="20"/>
              <w:rPr>
                <w:sz w:val="20"/>
                <w:szCs w:val="20"/>
              </w:rPr>
            </w:pPr>
            <w:proofErr w:type="spellStart"/>
            <w:r w:rsidRPr="00762494">
              <w:rPr>
                <w:sz w:val="20"/>
                <w:szCs w:val="20"/>
              </w:rPr>
              <w:t>айыл</w:t>
            </w:r>
            <w:proofErr w:type="spellEnd"/>
            <w:r w:rsidRPr="00762494">
              <w:rPr>
                <w:sz w:val="20"/>
                <w:szCs w:val="20"/>
              </w:rPr>
              <w:t xml:space="preserve"> </w:t>
            </w:r>
            <w:proofErr w:type="spellStart"/>
            <w:r w:rsidRPr="00762494">
              <w:rPr>
                <w:sz w:val="20"/>
                <w:szCs w:val="20"/>
              </w:rPr>
              <w:t>чарба</w:t>
            </w:r>
            <w:proofErr w:type="spellEnd"/>
          </w:p>
        </w:tc>
        <w:tc>
          <w:tcPr>
            <w:tcW w:w="501" w:type="pct"/>
            <w:noWrap/>
            <w:vAlign w:val="bottom"/>
            <w:hideMark/>
          </w:tcPr>
          <w:p w14:paraId="48D5FB1D" w14:textId="77777777" w:rsidR="00762494" w:rsidRPr="00762494" w:rsidRDefault="00762494" w:rsidP="0000665F">
            <w:pPr>
              <w:spacing w:before="20" w:after="20"/>
              <w:jc w:val="right"/>
              <w:rPr>
                <w:sz w:val="20"/>
                <w:szCs w:val="20"/>
              </w:rPr>
            </w:pPr>
            <w:r w:rsidRPr="00762494">
              <w:rPr>
                <w:sz w:val="20"/>
                <w:szCs w:val="20"/>
              </w:rPr>
              <w:t>8 672,6</w:t>
            </w:r>
          </w:p>
        </w:tc>
        <w:tc>
          <w:tcPr>
            <w:tcW w:w="626" w:type="pct"/>
            <w:noWrap/>
            <w:vAlign w:val="bottom"/>
            <w:hideMark/>
          </w:tcPr>
          <w:p w14:paraId="540F57A2" w14:textId="77777777" w:rsidR="00762494" w:rsidRPr="00762494" w:rsidRDefault="00762494" w:rsidP="0000665F">
            <w:pPr>
              <w:spacing w:before="20" w:after="20"/>
              <w:jc w:val="right"/>
              <w:rPr>
                <w:sz w:val="20"/>
                <w:szCs w:val="20"/>
              </w:rPr>
            </w:pPr>
            <w:r w:rsidRPr="00762494">
              <w:rPr>
                <w:sz w:val="20"/>
                <w:szCs w:val="20"/>
              </w:rPr>
              <w:t>9 444,8</w:t>
            </w:r>
          </w:p>
        </w:tc>
        <w:tc>
          <w:tcPr>
            <w:tcW w:w="533" w:type="pct"/>
            <w:noWrap/>
            <w:vAlign w:val="bottom"/>
            <w:hideMark/>
          </w:tcPr>
          <w:p w14:paraId="6BA1CDD2" w14:textId="77777777" w:rsidR="00762494" w:rsidRPr="00762494" w:rsidRDefault="00762494" w:rsidP="0000665F">
            <w:pPr>
              <w:spacing w:before="20" w:after="20"/>
              <w:jc w:val="right"/>
              <w:rPr>
                <w:sz w:val="20"/>
                <w:szCs w:val="20"/>
              </w:rPr>
            </w:pPr>
            <w:r w:rsidRPr="00762494">
              <w:rPr>
                <w:sz w:val="20"/>
                <w:szCs w:val="20"/>
              </w:rPr>
              <w:t>101,6</w:t>
            </w:r>
          </w:p>
        </w:tc>
        <w:tc>
          <w:tcPr>
            <w:tcW w:w="571" w:type="pct"/>
            <w:noWrap/>
            <w:vAlign w:val="bottom"/>
            <w:hideMark/>
          </w:tcPr>
          <w:p w14:paraId="3961E7AD" w14:textId="77777777" w:rsidR="00762494" w:rsidRPr="00762494" w:rsidRDefault="00762494" w:rsidP="0000665F">
            <w:pPr>
              <w:spacing w:before="20" w:after="20"/>
              <w:jc w:val="right"/>
              <w:rPr>
                <w:sz w:val="20"/>
                <w:szCs w:val="20"/>
              </w:rPr>
            </w:pPr>
            <w:r w:rsidRPr="00762494">
              <w:rPr>
                <w:sz w:val="20"/>
                <w:szCs w:val="20"/>
              </w:rPr>
              <w:t>97,5</w:t>
            </w:r>
          </w:p>
        </w:tc>
        <w:tc>
          <w:tcPr>
            <w:tcW w:w="570" w:type="pct"/>
            <w:noWrap/>
            <w:vAlign w:val="bottom"/>
            <w:hideMark/>
          </w:tcPr>
          <w:p w14:paraId="7C01B162" w14:textId="77777777" w:rsidR="00762494" w:rsidRPr="00762494" w:rsidRDefault="00762494" w:rsidP="0000665F">
            <w:pPr>
              <w:spacing w:before="20" w:after="20"/>
              <w:jc w:val="right"/>
              <w:rPr>
                <w:sz w:val="20"/>
                <w:szCs w:val="20"/>
              </w:rPr>
            </w:pPr>
            <w:r w:rsidRPr="00762494">
              <w:rPr>
                <w:sz w:val="20"/>
                <w:szCs w:val="20"/>
              </w:rPr>
              <w:t>85,4</w:t>
            </w:r>
          </w:p>
        </w:tc>
        <w:tc>
          <w:tcPr>
            <w:tcW w:w="508" w:type="pct"/>
            <w:noWrap/>
            <w:vAlign w:val="bottom"/>
            <w:hideMark/>
          </w:tcPr>
          <w:p w14:paraId="67FEFF20" w14:textId="77777777" w:rsidR="00762494" w:rsidRPr="00762494" w:rsidRDefault="00762494" w:rsidP="0000665F">
            <w:pPr>
              <w:spacing w:before="20" w:after="20"/>
              <w:jc w:val="right"/>
              <w:rPr>
                <w:sz w:val="20"/>
                <w:szCs w:val="20"/>
              </w:rPr>
            </w:pPr>
            <w:r w:rsidRPr="00762494">
              <w:rPr>
                <w:sz w:val="20"/>
                <w:szCs w:val="20"/>
              </w:rPr>
              <w:t>96,9</w:t>
            </w:r>
          </w:p>
        </w:tc>
      </w:tr>
      <w:tr w:rsidR="00762494" w:rsidRPr="00762494" w14:paraId="396E8377" w14:textId="77777777" w:rsidTr="00D6628E">
        <w:trPr>
          <w:trHeight w:val="248"/>
        </w:trPr>
        <w:tc>
          <w:tcPr>
            <w:tcW w:w="1691" w:type="pct"/>
            <w:vAlign w:val="bottom"/>
            <w:hideMark/>
          </w:tcPr>
          <w:p w14:paraId="3BEBB2F8" w14:textId="77777777" w:rsidR="00762494" w:rsidRPr="00762494" w:rsidRDefault="00762494" w:rsidP="0000665F">
            <w:pPr>
              <w:spacing w:before="20" w:after="20"/>
              <w:rPr>
                <w:sz w:val="20"/>
                <w:szCs w:val="20"/>
              </w:rPr>
            </w:pPr>
            <w:proofErr w:type="spellStart"/>
            <w:r w:rsidRPr="00762494">
              <w:rPr>
                <w:sz w:val="20"/>
                <w:szCs w:val="20"/>
              </w:rPr>
              <w:t>ветеринардык</w:t>
            </w:r>
            <w:proofErr w:type="spellEnd"/>
            <w:r w:rsidRPr="00762494">
              <w:rPr>
                <w:sz w:val="20"/>
                <w:szCs w:val="20"/>
              </w:rPr>
              <w:t xml:space="preserve"> </w:t>
            </w:r>
            <w:proofErr w:type="spellStart"/>
            <w:r w:rsidRPr="00762494">
              <w:rPr>
                <w:sz w:val="20"/>
                <w:szCs w:val="20"/>
              </w:rPr>
              <w:t>тейлөө</w:t>
            </w:r>
            <w:proofErr w:type="spellEnd"/>
          </w:p>
        </w:tc>
        <w:tc>
          <w:tcPr>
            <w:tcW w:w="501" w:type="pct"/>
            <w:noWrap/>
            <w:vAlign w:val="bottom"/>
            <w:hideMark/>
          </w:tcPr>
          <w:p w14:paraId="5C3DA5B0" w14:textId="77777777" w:rsidR="00762494" w:rsidRPr="00762494" w:rsidRDefault="00762494" w:rsidP="0000665F">
            <w:pPr>
              <w:spacing w:before="20" w:after="20"/>
              <w:jc w:val="right"/>
              <w:rPr>
                <w:sz w:val="20"/>
                <w:szCs w:val="20"/>
              </w:rPr>
            </w:pPr>
            <w:r w:rsidRPr="00762494">
              <w:rPr>
                <w:sz w:val="20"/>
                <w:szCs w:val="20"/>
              </w:rPr>
              <w:t>-</w:t>
            </w:r>
          </w:p>
        </w:tc>
        <w:tc>
          <w:tcPr>
            <w:tcW w:w="626" w:type="pct"/>
            <w:noWrap/>
            <w:vAlign w:val="bottom"/>
            <w:hideMark/>
          </w:tcPr>
          <w:p w14:paraId="440A49B9" w14:textId="77777777" w:rsidR="00762494" w:rsidRPr="00762494" w:rsidRDefault="00762494" w:rsidP="0000665F">
            <w:pPr>
              <w:spacing w:before="20" w:after="20"/>
              <w:jc w:val="right"/>
              <w:rPr>
                <w:sz w:val="20"/>
                <w:szCs w:val="20"/>
              </w:rPr>
            </w:pPr>
            <w:r w:rsidRPr="00762494">
              <w:rPr>
                <w:sz w:val="20"/>
                <w:szCs w:val="20"/>
              </w:rPr>
              <w:t>0,1</w:t>
            </w:r>
          </w:p>
        </w:tc>
        <w:tc>
          <w:tcPr>
            <w:tcW w:w="533" w:type="pct"/>
            <w:noWrap/>
            <w:vAlign w:val="bottom"/>
            <w:hideMark/>
          </w:tcPr>
          <w:p w14:paraId="59BB108D" w14:textId="77777777" w:rsidR="00762494" w:rsidRPr="00762494" w:rsidRDefault="00762494" w:rsidP="0000665F">
            <w:pPr>
              <w:spacing w:before="20" w:after="20"/>
              <w:jc w:val="right"/>
              <w:rPr>
                <w:sz w:val="20"/>
                <w:szCs w:val="20"/>
              </w:rPr>
            </w:pPr>
            <w:r w:rsidRPr="00762494">
              <w:rPr>
                <w:sz w:val="20"/>
                <w:szCs w:val="20"/>
              </w:rPr>
              <w:t>-</w:t>
            </w:r>
          </w:p>
        </w:tc>
        <w:tc>
          <w:tcPr>
            <w:tcW w:w="571" w:type="pct"/>
            <w:noWrap/>
            <w:vAlign w:val="bottom"/>
            <w:hideMark/>
          </w:tcPr>
          <w:p w14:paraId="7876E2F6" w14:textId="77777777" w:rsidR="00762494" w:rsidRPr="00762494" w:rsidRDefault="00762494" w:rsidP="0000665F">
            <w:pPr>
              <w:spacing w:before="20" w:after="20"/>
              <w:jc w:val="right"/>
              <w:rPr>
                <w:sz w:val="20"/>
                <w:szCs w:val="20"/>
              </w:rPr>
            </w:pPr>
            <w:r w:rsidRPr="00762494">
              <w:rPr>
                <w:sz w:val="20"/>
                <w:szCs w:val="20"/>
              </w:rPr>
              <w:t>0,0</w:t>
            </w:r>
          </w:p>
        </w:tc>
        <w:tc>
          <w:tcPr>
            <w:tcW w:w="570" w:type="pct"/>
            <w:noWrap/>
            <w:vAlign w:val="bottom"/>
            <w:hideMark/>
          </w:tcPr>
          <w:p w14:paraId="03EDED3C" w14:textId="77777777" w:rsidR="00762494" w:rsidRPr="00762494" w:rsidRDefault="00762494" w:rsidP="0000665F">
            <w:pPr>
              <w:spacing w:before="20" w:after="20"/>
              <w:jc w:val="right"/>
              <w:rPr>
                <w:sz w:val="20"/>
                <w:szCs w:val="20"/>
              </w:rPr>
            </w:pPr>
            <w:r w:rsidRPr="00762494">
              <w:rPr>
                <w:sz w:val="20"/>
                <w:szCs w:val="20"/>
              </w:rPr>
              <w:t>-</w:t>
            </w:r>
          </w:p>
        </w:tc>
        <w:tc>
          <w:tcPr>
            <w:tcW w:w="508" w:type="pct"/>
            <w:noWrap/>
            <w:vAlign w:val="bottom"/>
            <w:hideMark/>
          </w:tcPr>
          <w:p w14:paraId="59B2BFA2" w14:textId="77777777" w:rsidR="00762494" w:rsidRPr="00762494" w:rsidRDefault="00762494" w:rsidP="0000665F">
            <w:pPr>
              <w:spacing w:before="20" w:after="20"/>
              <w:jc w:val="right"/>
              <w:rPr>
                <w:sz w:val="20"/>
                <w:szCs w:val="20"/>
              </w:rPr>
            </w:pPr>
            <w:r w:rsidRPr="00762494">
              <w:rPr>
                <w:sz w:val="20"/>
                <w:szCs w:val="20"/>
              </w:rPr>
              <w:t>100,0</w:t>
            </w:r>
          </w:p>
        </w:tc>
      </w:tr>
      <w:tr w:rsidR="00762494" w:rsidRPr="00762494" w14:paraId="40BC14B7" w14:textId="77777777" w:rsidTr="00D6628E">
        <w:trPr>
          <w:trHeight w:val="248"/>
        </w:trPr>
        <w:tc>
          <w:tcPr>
            <w:tcW w:w="1691" w:type="pct"/>
            <w:vAlign w:val="bottom"/>
            <w:hideMark/>
          </w:tcPr>
          <w:p w14:paraId="5FB64F5C" w14:textId="77777777" w:rsidR="00762494" w:rsidRPr="00762494" w:rsidRDefault="00762494" w:rsidP="0000665F">
            <w:pPr>
              <w:spacing w:before="20" w:after="20"/>
              <w:rPr>
                <w:sz w:val="20"/>
                <w:szCs w:val="20"/>
              </w:rPr>
            </w:pPr>
            <w:r w:rsidRPr="00762494">
              <w:rPr>
                <w:sz w:val="20"/>
                <w:szCs w:val="20"/>
              </w:rPr>
              <w:t xml:space="preserve">транспорт </w:t>
            </w:r>
            <w:proofErr w:type="spellStart"/>
            <w:r w:rsidRPr="00762494">
              <w:rPr>
                <w:sz w:val="20"/>
                <w:szCs w:val="20"/>
              </w:rPr>
              <w:t>жана</w:t>
            </w:r>
            <w:proofErr w:type="spellEnd"/>
            <w:r w:rsidRPr="00762494">
              <w:rPr>
                <w:sz w:val="20"/>
                <w:szCs w:val="20"/>
              </w:rPr>
              <w:t xml:space="preserve"> </w:t>
            </w:r>
            <w:proofErr w:type="spellStart"/>
            <w:r w:rsidRPr="00762494">
              <w:rPr>
                <w:sz w:val="20"/>
                <w:szCs w:val="20"/>
              </w:rPr>
              <w:t>байланыш</w:t>
            </w:r>
            <w:proofErr w:type="spellEnd"/>
          </w:p>
        </w:tc>
        <w:tc>
          <w:tcPr>
            <w:tcW w:w="501" w:type="pct"/>
            <w:noWrap/>
            <w:vAlign w:val="bottom"/>
            <w:hideMark/>
          </w:tcPr>
          <w:p w14:paraId="700F622C" w14:textId="77777777" w:rsidR="00762494" w:rsidRPr="00762494" w:rsidRDefault="00762494" w:rsidP="0000665F">
            <w:pPr>
              <w:spacing w:before="20" w:after="20"/>
              <w:jc w:val="right"/>
              <w:rPr>
                <w:sz w:val="20"/>
                <w:szCs w:val="20"/>
              </w:rPr>
            </w:pPr>
            <w:r w:rsidRPr="00762494">
              <w:rPr>
                <w:sz w:val="20"/>
                <w:szCs w:val="20"/>
              </w:rPr>
              <w:t>1 302,9</w:t>
            </w:r>
          </w:p>
        </w:tc>
        <w:tc>
          <w:tcPr>
            <w:tcW w:w="626" w:type="pct"/>
            <w:noWrap/>
            <w:vAlign w:val="bottom"/>
            <w:hideMark/>
          </w:tcPr>
          <w:p w14:paraId="19362574" w14:textId="77777777" w:rsidR="00762494" w:rsidRPr="00762494" w:rsidRDefault="00762494" w:rsidP="0000665F">
            <w:pPr>
              <w:spacing w:before="20" w:after="20"/>
              <w:jc w:val="right"/>
              <w:rPr>
                <w:sz w:val="20"/>
                <w:szCs w:val="20"/>
              </w:rPr>
            </w:pPr>
            <w:r w:rsidRPr="00762494">
              <w:rPr>
                <w:sz w:val="20"/>
                <w:szCs w:val="20"/>
              </w:rPr>
              <w:t>1 540,8</w:t>
            </w:r>
          </w:p>
        </w:tc>
        <w:tc>
          <w:tcPr>
            <w:tcW w:w="533" w:type="pct"/>
            <w:noWrap/>
            <w:vAlign w:val="bottom"/>
            <w:hideMark/>
          </w:tcPr>
          <w:p w14:paraId="4D47832B" w14:textId="77777777" w:rsidR="00762494" w:rsidRPr="00762494" w:rsidRDefault="00762494" w:rsidP="0000665F">
            <w:pPr>
              <w:spacing w:before="20" w:after="20"/>
              <w:jc w:val="right"/>
              <w:rPr>
                <w:sz w:val="20"/>
                <w:szCs w:val="20"/>
              </w:rPr>
            </w:pPr>
            <w:r w:rsidRPr="00762494">
              <w:rPr>
                <w:sz w:val="20"/>
                <w:szCs w:val="20"/>
              </w:rPr>
              <w:t>8,4</w:t>
            </w:r>
          </w:p>
        </w:tc>
        <w:tc>
          <w:tcPr>
            <w:tcW w:w="571" w:type="pct"/>
            <w:noWrap/>
            <w:vAlign w:val="bottom"/>
            <w:hideMark/>
          </w:tcPr>
          <w:p w14:paraId="4B7FF305" w14:textId="77777777" w:rsidR="00762494" w:rsidRPr="00762494" w:rsidRDefault="00762494" w:rsidP="0000665F">
            <w:pPr>
              <w:spacing w:before="20" w:after="20"/>
              <w:jc w:val="right"/>
              <w:rPr>
                <w:sz w:val="20"/>
                <w:szCs w:val="20"/>
              </w:rPr>
            </w:pPr>
            <w:r w:rsidRPr="00762494">
              <w:rPr>
                <w:sz w:val="20"/>
                <w:szCs w:val="20"/>
              </w:rPr>
              <w:t>7,3</w:t>
            </w:r>
          </w:p>
        </w:tc>
        <w:tc>
          <w:tcPr>
            <w:tcW w:w="570" w:type="pct"/>
            <w:noWrap/>
            <w:vAlign w:val="bottom"/>
            <w:hideMark/>
          </w:tcPr>
          <w:p w14:paraId="069ADDF6" w14:textId="77777777" w:rsidR="00762494" w:rsidRPr="00762494" w:rsidRDefault="00762494" w:rsidP="0000665F">
            <w:pPr>
              <w:spacing w:before="20" w:after="20"/>
              <w:jc w:val="right"/>
              <w:rPr>
                <w:sz w:val="20"/>
                <w:szCs w:val="20"/>
              </w:rPr>
            </w:pPr>
            <w:r w:rsidRPr="00762494">
              <w:rPr>
                <w:sz w:val="20"/>
                <w:szCs w:val="20"/>
              </w:rPr>
              <w:t>155,3</w:t>
            </w:r>
          </w:p>
        </w:tc>
        <w:tc>
          <w:tcPr>
            <w:tcW w:w="508" w:type="pct"/>
            <w:noWrap/>
            <w:vAlign w:val="bottom"/>
            <w:hideMark/>
          </w:tcPr>
          <w:p w14:paraId="7E41E35B" w14:textId="77777777" w:rsidR="00762494" w:rsidRPr="00762494" w:rsidRDefault="00762494" w:rsidP="0000665F">
            <w:pPr>
              <w:spacing w:before="20" w:after="20"/>
              <w:jc w:val="right"/>
              <w:rPr>
                <w:sz w:val="20"/>
                <w:szCs w:val="20"/>
              </w:rPr>
            </w:pPr>
            <w:r w:rsidRPr="00762494">
              <w:rPr>
                <w:sz w:val="20"/>
                <w:szCs w:val="20"/>
              </w:rPr>
              <w:t>212,0</w:t>
            </w:r>
          </w:p>
        </w:tc>
      </w:tr>
      <w:tr w:rsidR="00762494" w:rsidRPr="00762494" w14:paraId="47467A56" w14:textId="77777777" w:rsidTr="00D6628E">
        <w:trPr>
          <w:trHeight w:val="261"/>
        </w:trPr>
        <w:tc>
          <w:tcPr>
            <w:tcW w:w="1691" w:type="pct"/>
            <w:vAlign w:val="bottom"/>
            <w:hideMark/>
          </w:tcPr>
          <w:p w14:paraId="0A7397A9" w14:textId="77777777" w:rsidR="00762494" w:rsidRPr="00762494" w:rsidRDefault="00762494" w:rsidP="0000665F">
            <w:pPr>
              <w:spacing w:before="20" w:after="20"/>
              <w:rPr>
                <w:sz w:val="20"/>
                <w:szCs w:val="20"/>
              </w:rPr>
            </w:pPr>
            <w:proofErr w:type="spellStart"/>
            <w:r w:rsidRPr="00762494">
              <w:rPr>
                <w:sz w:val="20"/>
                <w:szCs w:val="20"/>
              </w:rPr>
              <w:t>курулуш</w:t>
            </w:r>
            <w:proofErr w:type="spellEnd"/>
          </w:p>
        </w:tc>
        <w:tc>
          <w:tcPr>
            <w:tcW w:w="501" w:type="pct"/>
            <w:noWrap/>
            <w:vAlign w:val="bottom"/>
            <w:hideMark/>
          </w:tcPr>
          <w:p w14:paraId="0F8DE672" w14:textId="77777777" w:rsidR="00762494" w:rsidRPr="00762494" w:rsidRDefault="00762494" w:rsidP="0000665F">
            <w:pPr>
              <w:spacing w:before="20" w:after="20"/>
              <w:jc w:val="right"/>
              <w:rPr>
                <w:sz w:val="20"/>
                <w:szCs w:val="20"/>
              </w:rPr>
            </w:pPr>
            <w:r w:rsidRPr="00762494">
              <w:rPr>
                <w:sz w:val="20"/>
                <w:szCs w:val="20"/>
              </w:rPr>
              <w:t>2 215,6</w:t>
            </w:r>
          </w:p>
        </w:tc>
        <w:tc>
          <w:tcPr>
            <w:tcW w:w="626" w:type="pct"/>
            <w:noWrap/>
            <w:vAlign w:val="bottom"/>
            <w:hideMark/>
          </w:tcPr>
          <w:p w14:paraId="51CE51CB" w14:textId="77777777" w:rsidR="00762494" w:rsidRPr="00762494" w:rsidRDefault="00762494" w:rsidP="0000665F">
            <w:pPr>
              <w:spacing w:before="20" w:after="20"/>
              <w:jc w:val="right"/>
              <w:rPr>
                <w:sz w:val="20"/>
                <w:szCs w:val="20"/>
              </w:rPr>
            </w:pPr>
            <w:r w:rsidRPr="00762494">
              <w:rPr>
                <w:sz w:val="20"/>
                <w:szCs w:val="20"/>
              </w:rPr>
              <w:t>2 431,4</w:t>
            </w:r>
          </w:p>
        </w:tc>
        <w:tc>
          <w:tcPr>
            <w:tcW w:w="533" w:type="pct"/>
            <w:noWrap/>
            <w:vAlign w:val="bottom"/>
            <w:hideMark/>
          </w:tcPr>
          <w:p w14:paraId="7324C34B" w14:textId="77777777" w:rsidR="00762494" w:rsidRPr="00762494" w:rsidRDefault="00762494" w:rsidP="0000665F">
            <w:pPr>
              <w:spacing w:before="20" w:after="20"/>
              <w:jc w:val="right"/>
              <w:rPr>
                <w:sz w:val="20"/>
                <w:szCs w:val="20"/>
              </w:rPr>
            </w:pPr>
            <w:r w:rsidRPr="00762494">
              <w:rPr>
                <w:sz w:val="20"/>
                <w:szCs w:val="20"/>
              </w:rPr>
              <w:t>14,8</w:t>
            </w:r>
          </w:p>
        </w:tc>
        <w:tc>
          <w:tcPr>
            <w:tcW w:w="571" w:type="pct"/>
            <w:noWrap/>
            <w:vAlign w:val="bottom"/>
            <w:hideMark/>
          </w:tcPr>
          <w:p w14:paraId="6464F953" w14:textId="77777777" w:rsidR="00762494" w:rsidRPr="00762494" w:rsidRDefault="00762494" w:rsidP="0000665F">
            <w:pPr>
              <w:spacing w:before="20" w:after="20"/>
              <w:jc w:val="right"/>
              <w:rPr>
                <w:sz w:val="20"/>
                <w:szCs w:val="20"/>
              </w:rPr>
            </w:pPr>
            <w:r w:rsidRPr="00762494">
              <w:rPr>
                <w:sz w:val="20"/>
                <w:szCs w:val="20"/>
              </w:rPr>
              <w:t>13,0</w:t>
            </w:r>
          </w:p>
        </w:tc>
        <w:tc>
          <w:tcPr>
            <w:tcW w:w="570" w:type="pct"/>
            <w:noWrap/>
            <w:vAlign w:val="bottom"/>
            <w:hideMark/>
          </w:tcPr>
          <w:p w14:paraId="10BDC058" w14:textId="77777777" w:rsidR="00762494" w:rsidRPr="00762494" w:rsidRDefault="00762494" w:rsidP="0000665F">
            <w:pPr>
              <w:spacing w:before="20" w:after="20"/>
              <w:jc w:val="right"/>
              <w:rPr>
                <w:sz w:val="20"/>
                <w:szCs w:val="20"/>
              </w:rPr>
            </w:pPr>
            <w:r w:rsidRPr="00762494">
              <w:rPr>
                <w:sz w:val="20"/>
                <w:szCs w:val="20"/>
              </w:rPr>
              <w:t>149,6</w:t>
            </w:r>
          </w:p>
        </w:tc>
        <w:tc>
          <w:tcPr>
            <w:tcW w:w="508" w:type="pct"/>
            <w:noWrap/>
            <w:vAlign w:val="bottom"/>
            <w:hideMark/>
          </w:tcPr>
          <w:p w14:paraId="5A88A59E" w14:textId="77777777" w:rsidR="00762494" w:rsidRPr="00762494" w:rsidRDefault="00762494" w:rsidP="0000665F">
            <w:pPr>
              <w:spacing w:before="20" w:after="20"/>
              <w:jc w:val="right"/>
              <w:rPr>
                <w:sz w:val="20"/>
                <w:szCs w:val="20"/>
              </w:rPr>
            </w:pPr>
            <w:r w:rsidRPr="00762494">
              <w:rPr>
                <w:sz w:val="20"/>
                <w:szCs w:val="20"/>
              </w:rPr>
              <w:t>187,3</w:t>
            </w:r>
          </w:p>
        </w:tc>
      </w:tr>
      <w:tr w:rsidR="00762494" w:rsidRPr="00762494" w14:paraId="5994401B" w14:textId="77777777" w:rsidTr="00D6628E">
        <w:trPr>
          <w:trHeight w:val="248"/>
        </w:trPr>
        <w:tc>
          <w:tcPr>
            <w:tcW w:w="1691" w:type="pct"/>
            <w:vAlign w:val="bottom"/>
            <w:hideMark/>
          </w:tcPr>
          <w:p w14:paraId="75D00A35" w14:textId="77777777" w:rsidR="00762494" w:rsidRPr="00762494" w:rsidRDefault="00762494" w:rsidP="0000665F">
            <w:pPr>
              <w:spacing w:before="20" w:after="20"/>
              <w:rPr>
                <w:sz w:val="20"/>
                <w:szCs w:val="20"/>
              </w:rPr>
            </w:pPr>
            <w:proofErr w:type="spellStart"/>
            <w:r w:rsidRPr="00762494">
              <w:rPr>
                <w:sz w:val="20"/>
                <w:szCs w:val="20"/>
              </w:rPr>
              <w:t>соода</w:t>
            </w:r>
            <w:proofErr w:type="spellEnd"/>
            <w:r w:rsidRPr="00762494">
              <w:rPr>
                <w:sz w:val="20"/>
                <w:szCs w:val="20"/>
              </w:rPr>
              <w:t xml:space="preserve"> </w:t>
            </w:r>
            <w:proofErr w:type="spellStart"/>
            <w:r w:rsidRPr="00762494">
              <w:rPr>
                <w:sz w:val="20"/>
                <w:szCs w:val="20"/>
              </w:rPr>
              <w:t>жана</w:t>
            </w:r>
            <w:proofErr w:type="spellEnd"/>
            <w:r w:rsidRPr="00762494">
              <w:rPr>
                <w:sz w:val="20"/>
                <w:szCs w:val="20"/>
              </w:rPr>
              <w:t xml:space="preserve"> </w:t>
            </w:r>
            <w:proofErr w:type="spellStart"/>
            <w:r w:rsidRPr="00762494">
              <w:rPr>
                <w:sz w:val="20"/>
                <w:szCs w:val="20"/>
              </w:rPr>
              <w:t>коомдук</w:t>
            </w:r>
            <w:proofErr w:type="spellEnd"/>
            <w:r w:rsidRPr="00762494">
              <w:rPr>
                <w:sz w:val="20"/>
                <w:szCs w:val="20"/>
              </w:rPr>
              <w:t xml:space="preserve"> </w:t>
            </w:r>
            <w:proofErr w:type="spellStart"/>
            <w:r w:rsidRPr="00762494">
              <w:rPr>
                <w:sz w:val="20"/>
                <w:szCs w:val="20"/>
              </w:rPr>
              <w:t>тамактануу</w:t>
            </w:r>
            <w:proofErr w:type="spellEnd"/>
          </w:p>
        </w:tc>
        <w:tc>
          <w:tcPr>
            <w:tcW w:w="501" w:type="pct"/>
            <w:noWrap/>
            <w:vAlign w:val="bottom"/>
            <w:hideMark/>
          </w:tcPr>
          <w:p w14:paraId="492492B5" w14:textId="77777777" w:rsidR="00762494" w:rsidRPr="00762494" w:rsidRDefault="00762494" w:rsidP="0000665F">
            <w:pPr>
              <w:spacing w:before="20" w:after="20"/>
              <w:jc w:val="right"/>
              <w:rPr>
                <w:sz w:val="20"/>
                <w:szCs w:val="20"/>
              </w:rPr>
            </w:pPr>
            <w:r w:rsidRPr="00762494">
              <w:rPr>
                <w:sz w:val="20"/>
                <w:szCs w:val="20"/>
              </w:rPr>
              <w:t>4 227,0</w:t>
            </w:r>
          </w:p>
        </w:tc>
        <w:tc>
          <w:tcPr>
            <w:tcW w:w="626" w:type="pct"/>
            <w:noWrap/>
            <w:vAlign w:val="bottom"/>
            <w:hideMark/>
          </w:tcPr>
          <w:p w14:paraId="1B1D028C" w14:textId="77777777" w:rsidR="00762494" w:rsidRPr="00762494" w:rsidRDefault="00762494" w:rsidP="0000665F">
            <w:pPr>
              <w:spacing w:before="20" w:after="20"/>
              <w:jc w:val="right"/>
              <w:rPr>
                <w:sz w:val="20"/>
                <w:szCs w:val="20"/>
              </w:rPr>
            </w:pPr>
            <w:r w:rsidRPr="00762494">
              <w:rPr>
                <w:sz w:val="20"/>
                <w:szCs w:val="20"/>
              </w:rPr>
              <w:t>5 596,1</w:t>
            </w:r>
          </w:p>
        </w:tc>
        <w:tc>
          <w:tcPr>
            <w:tcW w:w="533" w:type="pct"/>
            <w:noWrap/>
            <w:vAlign w:val="bottom"/>
            <w:hideMark/>
          </w:tcPr>
          <w:p w14:paraId="42F771B4" w14:textId="77777777" w:rsidR="00762494" w:rsidRPr="00762494" w:rsidRDefault="00762494" w:rsidP="0000665F">
            <w:pPr>
              <w:spacing w:before="20" w:after="20"/>
              <w:jc w:val="right"/>
              <w:rPr>
                <w:sz w:val="20"/>
                <w:szCs w:val="20"/>
              </w:rPr>
            </w:pPr>
            <w:r w:rsidRPr="00762494">
              <w:rPr>
                <w:sz w:val="20"/>
                <w:szCs w:val="20"/>
              </w:rPr>
              <w:t>30,6</w:t>
            </w:r>
          </w:p>
        </w:tc>
        <w:tc>
          <w:tcPr>
            <w:tcW w:w="571" w:type="pct"/>
            <w:noWrap/>
            <w:vAlign w:val="bottom"/>
            <w:hideMark/>
          </w:tcPr>
          <w:p w14:paraId="29D1CCC0" w14:textId="77777777" w:rsidR="00762494" w:rsidRPr="00762494" w:rsidRDefault="00762494" w:rsidP="0000665F">
            <w:pPr>
              <w:spacing w:before="20" w:after="20"/>
              <w:jc w:val="right"/>
              <w:rPr>
                <w:sz w:val="20"/>
                <w:szCs w:val="20"/>
              </w:rPr>
            </w:pPr>
            <w:r w:rsidRPr="00762494">
              <w:rPr>
                <w:sz w:val="20"/>
                <w:szCs w:val="20"/>
              </w:rPr>
              <w:t>32,3</w:t>
            </w:r>
          </w:p>
        </w:tc>
        <w:tc>
          <w:tcPr>
            <w:tcW w:w="570" w:type="pct"/>
            <w:noWrap/>
            <w:vAlign w:val="bottom"/>
            <w:hideMark/>
          </w:tcPr>
          <w:p w14:paraId="70A8AABA" w14:textId="77777777" w:rsidR="00762494" w:rsidRPr="00762494" w:rsidRDefault="00762494" w:rsidP="0000665F">
            <w:pPr>
              <w:spacing w:before="20" w:after="20"/>
              <w:jc w:val="right"/>
              <w:rPr>
                <w:sz w:val="20"/>
                <w:szCs w:val="20"/>
              </w:rPr>
            </w:pPr>
            <w:r w:rsidRPr="00762494">
              <w:rPr>
                <w:sz w:val="20"/>
                <w:szCs w:val="20"/>
              </w:rPr>
              <w:t>138,0</w:t>
            </w:r>
          </w:p>
        </w:tc>
        <w:tc>
          <w:tcPr>
            <w:tcW w:w="508" w:type="pct"/>
            <w:noWrap/>
            <w:vAlign w:val="bottom"/>
            <w:hideMark/>
          </w:tcPr>
          <w:p w14:paraId="11AA9EA1" w14:textId="77777777" w:rsidR="00762494" w:rsidRPr="00762494" w:rsidRDefault="00762494" w:rsidP="0000665F">
            <w:pPr>
              <w:spacing w:before="20" w:after="20"/>
              <w:jc w:val="right"/>
              <w:rPr>
                <w:sz w:val="20"/>
                <w:szCs w:val="20"/>
              </w:rPr>
            </w:pPr>
            <w:r w:rsidRPr="00762494">
              <w:rPr>
                <w:sz w:val="20"/>
                <w:szCs w:val="20"/>
              </w:rPr>
              <w:t>173,2</w:t>
            </w:r>
          </w:p>
        </w:tc>
      </w:tr>
      <w:tr w:rsidR="00762494" w:rsidRPr="00762494" w14:paraId="4010CACC" w14:textId="77777777" w:rsidTr="00D6628E">
        <w:trPr>
          <w:trHeight w:val="474"/>
        </w:trPr>
        <w:tc>
          <w:tcPr>
            <w:tcW w:w="1691" w:type="pct"/>
            <w:vAlign w:val="bottom"/>
            <w:hideMark/>
          </w:tcPr>
          <w:p w14:paraId="276C3FCD" w14:textId="77777777" w:rsidR="00762494" w:rsidRPr="00762494" w:rsidRDefault="00762494" w:rsidP="0000665F">
            <w:pPr>
              <w:spacing w:before="20" w:after="20"/>
              <w:rPr>
                <w:sz w:val="20"/>
                <w:szCs w:val="20"/>
              </w:rPr>
            </w:pPr>
            <w:proofErr w:type="spellStart"/>
            <w:r w:rsidRPr="00762494">
              <w:rPr>
                <w:sz w:val="20"/>
                <w:szCs w:val="20"/>
              </w:rPr>
              <w:t>калкты</w:t>
            </w:r>
            <w:proofErr w:type="spellEnd"/>
            <w:r w:rsidRPr="00762494">
              <w:rPr>
                <w:sz w:val="20"/>
                <w:szCs w:val="20"/>
              </w:rPr>
              <w:t xml:space="preserve"> </w:t>
            </w:r>
            <w:proofErr w:type="spellStart"/>
            <w:r w:rsidRPr="00762494">
              <w:rPr>
                <w:sz w:val="20"/>
                <w:szCs w:val="20"/>
              </w:rPr>
              <w:t>турмуш-тиричиликтик</w:t>
            </w:r>
            <w:proofErr w:type="spellEnd"/>
            <w:r w:rsidRPr="00762494">
              <w:rPr>
                <w:sz w:val="20"/>
                <w:szCs w:val="20"/>
              </w:rPr>
              <w:t xml:space="preserve"> </w:t>
            </w:r>
            <w:proofErr w:type="spellStart"/>
            <w:r w:rsidRPr="00762494">
              <w:rPr>
                <w:sz w:val="20"/>
                <w:szCs w:val="20"/>
              </w:rPr>
              <w:t>жактан</w:t>
            </w:r>
            <w:proofErr w:type="spellEnd"/>
            <w:r w:rsidRPr="00762494">
              <w:rPr>
                <w:sz w:val="20"/>
                <w:szCs w:val="20"/>
              </w:rPr>
              <w:t xml:space="preserve"> </w:t>
            </w:r>
            <w:proofErr w:type="spellStart"/>
            <w:r w:rsidRPr="00762494">
              <w:rPr>
                <w:sz w:val="20"/>
                <w:szCs w:val="20"/>
              </w:rPr>
              <w:t>тейлөө</w:t>
            </w:r>
            <w:proofErr w:type="spellEnd"/>
          </w:p>
        </w:tc>
        <w:tc>
          <w:tcPr>
            <w:tcW w:w="501" w:type="pct"/>
            <w:vAlign w:val="bottom"/>
            <w:hideMark/>
          </w:tcPr>
          <w:p w14:paraId="7ED855D7" w14:textId="77777777" w:rsidR="00762494" w:rsidRPr="00762494" w:rsidRDefault="00762494" w:rsidP="0000665F">
            <w:pPr>
              <w:spacing w:before="20" w:after="20"/>
              <w:jc w:val="right"/>
              <w:rPr>
                <w:sz w:val="20"/>
                <w:szCs w:val="20"/>
              </w:rPr>
            </w:pPr>
            <w:r w:rsidRPr="00762494">
              <w:rPr>
                <w:sz w:val="20"/>
                <w:szCs w:val="20"/>
              </w:rPr>
              <w:t>667,1</w:t>
            </w:r>
          </w:p>
        </w:tc>
        <w:tc>
          <w:tcPr>
            <w:tcW w:w="626" w:type="pct"/>
            <w:vAlign w:val="bottom"/>
            <w:hideMark/>
          </w:tcPr>
          <w:p w14:paraId="4C62060D" w14:textId="77777777" w:rsidR="00762494" w:rsidRPr="00762494" w:rsidRDefault="00762494" w:rsidP="0000665F">
            <w:pPr>
              <w:spacing w:before="20" w:after="20"/>
              <w:jc w:val="right"/>
              <w:rPr>
                <w:sz w:val="20"/>
                <w:szCs w:val="20"/>
              </w:rPr>
            </w:pPr>
            <w:r w:rsidRPr="00762494">
              <w:rPr>
                <w:sz w:val="20"/>
                <w:szCs w:val="20"/>
              </w:rPr>
              <w:t>1 219,0</w:t>
            </w:r>
          </w:p>
        </w:tc>
        <w:tc>
          <w:tcPr>
            <w:tcW w:w="533" w:type="pct"/>
            <w:vAlign w:val="bottom"/>
            <w:hideMark/>
          </w:tcPr>
          <w:p w14:paraId="678EFEC1" w14:textId="77777777" w:rsidR="00762494" w:rsidRPr="00762494" w:rsidRDefault="00762494" w:rsidP="0000665F">
            <w:pPr>
              <w:spacing w:before="20" w:after="20"/>
              <w:jc w:val="right"/>
              <w:rPr>
                <w:sz w:val="20"/>
                <w:szCs w:val="20"/>
              </w:rPr>
            </w:pPr>
            <w:r w:rsidRPr="00762494">
              <w:rPr>
                <w:sz w:val="20"/>
                <w:szCs w:val="20"/>
              </w:rPr>
              <w:t>5,9</w:t>
            </w:r>
          </w:p>
        </w:tc>
        <w:tc>
          <w:tcPr>
            <w:tcW w:w="571" w:type="pct"/>
            <w:vAlign w:val="bottom"/>
            <w:hideMark/>
          </w:tcPr>
          <w:p w14:paraId="73D030BD" w14:textId="77777777" w:rsidR="00762494" w:rsidRPr="00762494" w:rsidRDefault="00762494" w:rsidP="0000665F">
            <w:pPr>
              <w:spacing w:before="20" w:after="20"/>
              <w:jc w:val="right"/>
              <w:rPr>
                <w:sz w:val="20"/>
                <w:szCs w:val="20"/>
              </w:rPr>
            </w:pPr>
            <w:r w:rsidRPr="00762494">
              <w:rPr>
                <w:sz w:val="20"/>
                <w:szCs w:val="20"/>
              </w:rPr>
              <w:t>6,8</w:t>
            </w:r>
          </w:p>
        </w:tc>
        <w:tc>
          <w:tcPr>
            <w:tcW w:w="570" w:type="pct"/>
            <w:vAlign w:val="bottom"/>
            <w:hideMark/>
          </w:tcPr>
          <w:p w14:paraId="14EAC1D1" w14:textId="77777777" w:rsidR="00762494" w:rsidRPr="00762494" w:rsidRDefault="00762494" w:rsidP="0000665F">
            <w:pPr>
              <w:spacing w:before="20" w:after="20"/>
              <w:jc w:val="right"/>
              <w:rPr>
                <w:sz w:val="20"/>
                <w:szCs w:val="20"/>
              </w:rPr>
            </w:pPr>
            <w:r w:rsidRPr="00762494">
              <w:rPr>
                <w:sz w:val="20"/>
                <w:szCs w:val="20"/>
              </w:rPr>
              <w:t>113,4</w:t>
            </w:r>
          </w:p>
        </w:tc>
        <w:tc>
          <w:tcPr>
            <w:tcW w:w="508" w:type="pct"/>
            <w:vAlign w:val="bottom"/>
            <w:hideMark/>
          </w:tcPr>
          <w:p w14:paraId="0D1A2BD9" w14:textId="77777777" w:rsidR="00762494" w:rsidRPr="00762494" w:rsidRDefault="00762494" w:rsidP="0000665F">
            <w:pPr>
              <w:spacing w:before="20" w:after="20"/>
              <w:jc w:val="right"/>
              <w:rPr>
                <w:sz w:val="20"/>
                <w:szCs w:val="20"/>
              </w:rPr>
            </w:pPr>
            <w:r w:rsidRPr="00762494">
              <w:rPr>
                <w:sz w:val="20"/>
                <w:szCs w:val="20"/>
              </w:rPr>
              <w:t>179,0</w:t>
            </w:r>
          </w:p>
        </w:tc>
      </w:tr>
      <w:tr w:rsidR="00762494" w:rsidRPr="00762494" w14:paraId="7529ECDE" w14:textId="77777777" w:rsidTr="00D6628E">
        <w:trPr>
          <w:trHeight w:val="413"/>
        </w:trPr>
        <w:tc>
          <w:tcPr>
            <w:tcW w:w="1691" w:type="pct"/>
            <w:vAlign w:val="bottom"/>
            <w:hideMark/>
          </w:tcPr>
          <w:p w14:paraId="5F40B8F8" w14:textId="77777777" w:rsidR="00762494" w:rsidRPr="00762494" w:rsidRDefault="00762494" w:rsidP="0000665F">
            <w:pPr>
              <w:spacing w:before="20" w:after="20"/>
              <w:ind w:left="113" w:hanging="113"/>
              <w:rPr>
                <w:sz w:val="20"/>
                <w:szCs w:val="20"/>
              </w:rPr>
            </w:pPr>
            <w:proofErr w:type="spellStart"/>
            <w:r w:rsidRPr="00762494">
              <w:rPr>
                <w:sz w:val="20"/>
                <w:szCs w:val="20"/>
              </w:rPr>
              <w:t>автоунааларды</w:t>
            </w:r>
            <w:proofErr w:type="spellEnd"/>
            <w:r w:rsidRPr="00762494">
              <w:rPr>
                <w:sz w:val="20"/>
                <w:szCs w:val="20"/>
              </w:rPr>
              <w:t xml:space="preserve"> </w:t>
            </w:r>
            <w:proofErr w:type="spellStart"/>
            <w:r w:rsidRPr="00762494">
              <w:rPr>
                <w:sz w:val="20"/>
                <w:szCs w:val="20"/>
              </w:rPr>
              <w:t>оңдоо</w:t>
            </w:r>
            <w:proofErr w:type="spellEnd"/>
            <w:r w:rsidRPr="00762494">
              <w:rPr>
                <w:sz w:val="20"/>
                <w:szCs w:val="20"/>
              </w:rPr>
              <w:t xml:space="preserve">, </w:t>
            </w:r>
            <w:proofErr w:type="spellStart"/>
            <w:r w:rsidRPr="00762494">
              <w:rPr>
                <w:sz w:val="20"/>
                <w:szCs w:val="20"/>
              </w:rPr>
              <w:t>техникалык</w:t>
            </w:r>
            <w:proofErr w:type="spellEnd"/>
            <w:r w:rsidRPr="00762494">
              <w:rPr>
                <w:sz w:val="20"/>
                <w:szCs w:val="20"/>
              </w:rPr>
              <w:t xml:space="preserve"> </w:t>
            </w:r>
            <w:r w:rsidRPr="00762494">
              <w:rPr>
                <w:sz w:val="20"/>
                <w:szCs w:val="20"/>
                <w:lang w:val="ky-KG"/>
              </w:rPr>
              <w:t xml:space="preserve">жактан </w:t>
            </w:r>
            <w:proofErr w:type="spellStart"/>
            <w:r w:rsidRPr="00762494">
              <w:rPr>
                <w:sz w:val="20"/>
                <w:szCs w:val="20"/>
              </w:rPr>
              <w:t>тейлөө</w:t>
            </w:r>
            <w:proofErr w:type="spellEnd"/>
            <w:r w:rsidRPr="00762494">
              <w:rPr>
                <w:sz w:val="20"/>
                <w:szCs w:val="20"/>
              </w:rPr>
              <w:t xml:space="preserve"> </w:t>
            </w:r>
            <w:proofErr w:type="spellStart"/>
            <w:r w:rsidRPr="00762494">
              <w:rPr>
                <w:sz w:val="20"/>
                <w:szCs w:val="20"/>
              </w:rPr>
              <w:t>станциялары</w:t>
            </w:r>
            <w:proofErr w:type="spellEnd"/>
          </w:p>
        </w:tc>
        <w:tc>
          <w:tcPr>
            <w:tcW w:w="501" w:type="pct"/>
            <w:vAlign w:val="bottom"/>
            <w:hideMark/>
          </w:tcPr>
          <w:p w14:paraId="5104D929" w14:textId="77777777" w:rsidR="00762494" w:rsidRPr="00762494" w:rsidRDefault="00762494" w:rsidP="0000665F">
            <w:pPr>
              <w:spacing w:before="20" w:after="20"/>
              <w:jc w:val="right"/>
              <w:rPr>
                <w:sz w:val="20"/>
                <w:szCs w:val="20"/>
              </w:rPr>
            </w:pPr>
            <w:r w:rsidRPr="00762494">
              <w:rPr>
                <w:sz w:val="20"/>
                <w:szCs w:val="20"/>
              </w:rPr>
              <w:t>45,2</w:t>
            </w:r>
          </w:p>
        </w:tc>
        <w:tc>
          <w:tcPr>
            <w:tcW w:w="626" w:type="pct"/>
            <w:vAlign w:val="bottom"/>
            <w:hideMark/>
          </w:tcPr>
          <w:p w14:paraId="420BD648" w14:textId="77777777" w:rsidR="00762494" w:rsidRPr="00762494" w:rsidRDefault="00762494" w:rsidP="0000665F">
            <w:pPr>
              <w:spacing w:before="20" w:after="20"/>
              <w:jc w:val="right"/>
              <w:rPr>
                <w:sz w:val="20"/>
                <w:szCs w:val="20"/>
              </w:rPr>
            </w:pPr>
            <w:r w:rsidRPr="00762494">
              <w:rPr>
                <w:sz w:val="20"/>
                <w:szCs w:val="20"/>
              </w:rPr>
              <w:t>41,8</w:t>
            </w:r>
          </w:p>
        </w:tc>
        <w:tc>
          <w:tcPr>
            <w:tcW w:w="533" w:type="pct"/>
            <w:vAlign w:val="bottom"/>
            <w:hideMark/>
          </w:tcPr>
          <w:p w14:paraId="5B286092" w14:textId="77777777" w:rsidR="00762494" w:rsidRPr="00762494" w:rsidRDefault="00762494" w:rsidP="0000665F">
            <w:pPr>
              <w:spacing w:before="20" w:after="20"/>
              <w:jc w:val="right"/>
              <w:rPr>
                <w:sz w:val="20"/>
                <w:szCs w:val="20"/>
              </w:rPr>
            </w:pPr>
            <w:r w:rsidRPr="00762494">
              <w:rPr>
                <w:sz w:val="20"/>
                <w:szCs w:val="20"/>
              </w:rPr>
              <w:t>0,7</w:t>
            </w:r>
          </w:p>
        </w:tc>
        <w:tc>
          <w:tcPr>
            <w:tcW w:w="571" w:type="pct"/>
            <w:vAlign w:val="bottom"/>
            <w:hideMark/>
          </w:tcPr>
          <w:p w14:paraId="370DA7C4" w14:textId="77777777" w:rsidR="00762494" w:rsidRPr="00762494" w:rsidRDefault="00762494" w:rsidP="0000665F">
            <w:pPr>
              <w:spacing w:before="20" w:after="20"/>
              <w:jc w:val="right"/>
              <w:rPr>
                <w:sz w:val="20"/>
                <w:szCs w:val="20"/>
              </w:rPr>
            </w:pPr>
            <w:r w:rsidRPr="00762494">
              <w:rPr>
                <w:sz w:val="20"/>
                <w:szCs w:val="20"/>
              </w:rPr>
              <w:t>0,6</w:t>
            </w:r>
          </w:p>
        </w:tc>
        <w:tc>
          <w:tcPr>
            <w:tcW w:w="570" w:type="pct"/>
            <w:vAlign w:val="bottom"/>
            <w:hideMark/>
          </w:tcPr>
          <w:p w14:paraId="21E9E52B" w14:textId="77777777" w:rsidR="00762494" w:rsidRPr="00762494" w:rsidRDefault="00762494" w:rsidP="0000665F">
            <w:pPr>
              <w:spacing w:before="20" w:after="20"/>
              <w:jc w:val="right"/>
              <w:rPr>
                <w:sz w:val="20"/>
                <w:szCs w:val="20"/>
              </w:rPr>
            </w:pPr>
            <w:r w:rsidRPr="00762494">
              <w:rPr>
                <w:sz w:val="20"/>
                <w:szCs w:val="20"/>
              </w:rPr>
              <w:t>60,5</w:t>
            </w:r>
          </w:p>
        </w:tc>
        <w:tc>
          <w:tcPr>
            <w:tcW w:w="508" w:type="pct"/>
            <w:vAlign w:val="bottom"/>
            <w:hideMark/>
          </w:tcPr>
          <w:p w14:paraId="250969BB" w14:textId="77777777" w:rsidR="00762494" w:rsidRPr="00762494" w:rsidRDefault="00762494" w:rsidP="0000665F">
            <w:pPr>
              <w:spacing w:before="20" w:after="20"/>
              <w:jc w:val="right"/>
              <w:rPr>
                <w:sz w:val="20"/>
                <w:szCs w:val="20"/>
              </w:rPr>
            </w:pPr>
            <w:r w:rsidRPr="00762494">
              <w:rPr>
                <w:sz w:val="20"/>
                <w:szCs w:val="20"/>
              </w:rPr>
              <w:t>66,4</w:t>
            </w:r>
          </w:p>
        </w:tc>
      </w:tr>
      <w:tr w:rsidR="00762494" w:rsidRPr="00762494" w14:paraId="53A74718" w14:textId="77777777" w:rsidTr="00D6628E">
        <w:trPr>
          <w:trHeight w:val="248"/>
        </w:trPr>
        <w:tc>
          <w:tcPr>
            <w:tcW w:w="1691" w:type="pct"/>
            <w:vAlign w:val="bottom"/>
            <w:hideMark/>
          </w:tcPr>
          <w:p w14:paraId="6470FADB" w14:textId="77777777" w:rsidR="00762494" w:rsidRPr="00762494" w:rsidRDefault="00762494" w:rsidP="0000665F">
            <w:pPr>
              <w:spacing w:before="20" w:after="20"/>
              <w:ind w:left="113" w:hanging="113"/>
              <w:rPr>
                <w:sz w:val="20"/>
                <w:szCs w:val="20"/>
              </w:rPr>
            </w:pPr>
            <w:proofErr w:type="spellStart"/>
            <w:r w:rsidRPr="00762494">
              <w:rPr>
                <w:sz w:val="20"/>
                <w:szCs w:val="20"/>
              </w:rPr>
              <w:t>башкалар</w:t>
            </w:r>
            <w:proofErr w:type="spellEnd"/>
          </w:p>
        </w:tc>
        <w:tc>
          <w:tcPr>
            <w:tcW w:w="501" w:type="pct"/>
            <w:vAlign w:val="bottom"/>
            <w:hideMark/>
          </w:tcPr>
          <w:p w14:paraId="5D548749" w14:textId="77777777" w:rsidR="00762494" w:rsidRPr="00762494" w:rsidRDefault="00762494" w:rsidP="0000665F">
            <w:pPr>
              <w:spacing w:before="20" w:after="20"/>
              <w:jc w:val="right"/>
              <w:rPr>
                <w:sz w:val="20"/>
                <w:szCs w:val="20"/>
              </w:rPr>
            </w:pPr>
            <w:r w:rsidRPr="00762494">
              <w:rPr>
                <w:sz w:val="20"/>
                <w:szCs w:val="20"/>
              </w:rPr>
              <w:t>18 872,0</w:t>
            </w:r>
          </w:p>
        </w:tc>
        <w:tc>
          <w:tcPr>
            <w:tcW w:w="626" w:type="pct"/>
            <w:vAlign w:val="bottom"/>
            <w:hideMark/>
          </w:tcPr>
          <w:p w14:paraId="0ED6F2A9" w14:textId="77777777" w:rsidR="00762494" w:rsidRPr="00762494" w:rsidRDefault="00762494" w:rsidP="0000665F">
            <w:pPr>
              <w:spacing w:before="20" w:after="20"/>
              <w:jc w:val="right"/>
              <w:rPr>
                <w:sz w:val="20"/>
                <w:szCs w:val="20"/>
              </w:rPr>
            </w:pPr>
            <w:r w:rsidRPr="00762494">
              <w:rPr>
                <w:sz w:val="20"/>
                <w:szCs w:val="20"/>
              </w:rPr>
              <w:t>26 380,6</w:t>
            </w:r>
          </w:p>
        </w:tc>
        <w:tc>
          <w:tcPr>
            <w:tcW w:w="533" w:type="pct"/>
            <w:vAlign w:val="bottom"/>
            <w:hideMark/>
          </w:tcPr>
          <w:p w14:paraId="6727E986" w14:textId="77777777" w:rsidR="00762494" w:rsidRPr="00762494" w:rsidRDefault="00762494" w:rsidP="0000665F">
            <w:pPr>
              <w:spacing w:before="20" w:after="20"/>
              <w:jc w:val="right"/>
              <w:rPr>
                <w:sz w:val="20"/>
                <w:szCs w:val="20"/>
              </w:rPr>
            </w:pPr>
            <w:r w:rsidRPr="00762494">
              <w:rPr>
                <w:sz w:val="20"/>
                <w:szCs w:val="20"/>
              </w:rPr>
              <w:t>360,1</w:t>
            </w:r>
          </w:p>
        </w:tc>
        <w:tc>
          <w:tcPr>
            <w:tcW w:w="571" w:type="pct"/>
            <w:vAlign w:val="bottom"/>
            <w:hideMark/>
          </w:tcPr>
          <w:p w14:paraId="0136B95D" w14:textId="77777777" w:rsidR="00762494" w:rsidRPr="00762494" w:rsidRDefault="00762494" w:rsidP="0000665F">
            <w:pPr>
              <w:spacing w:before="20" w:after="20"/>
              <w:jc w:val="right"/>
              <w:rPr>
                <w:sz w:val="20"/>
                <w:szCs w:val="20"/>
              </w:rPr>
            </w:pPr>
            <w:r w:rsidRPr="00762494">
              <w:rPr>
                <w:sz w:val="20"/>
                <w:szCs w:val="20"/>
              </w:rPr>
              <w:t>753,2</w:t>
            </w:r>
          </w:p>
        </w:tc>
        <w:tc>
          <w:tcPr>
            <w:tcW w:w="570" w:type="pct"/>
            <w:vAlign w:val="bottom"/>
            <w:hideMark/>
          </w:tcPr>
          <w:p w14:paraId="2B71C5AE" w14:textId="77777777" w:rsidR="00762494" w:rsidRPr="00762494" w:rsidRDefault="00762494" w:rsidP="0000665F">
            <w:pPr>
              <w:spacing w:before="20" w:after="20"/>
              <w:jc w:val="right"/>
              <w:rPr>
                <w:sz w:val="20"/>
                <w:szCs w:val="20"/>
              </w:rPr>
            </w:pPr>
            <w:r w:rsidRPr="00762494">
              <w:rPr>
                <w:sz w:val="20"/>
                <w:szCs w:val="20"/>
              </w:rPr>
              <w:t>52,4</w:t>
            </w:r>
          </w:p>
        </w:tc>
        <w:tc>
          <w:tcPr>
            <w:tcW w:w="508" w:type="pct"/>
            <w:vAlign w:val="bottom"/>
            <w:hideMark/>
          </w:tcPr>
          <w:p w14:paraId="46B97416" w14:textId="77777777" w:rsidR="00762494" w:rsidRPr="00762494" w:rsidRDefault="00762494" w:rsidP="0000665F">
            <w:pPr>
              <w:spacing w:before="20" w:after="20"/>
              <w:jc w:val="right"/>
              <w:rPr>
                <w:sz w:val="20"/>
                <w:szCs w:val="20"/>
              </w:rPr>
            </w:pPr>
            <w:r w:rsidRPr="00762494">
              <w:rPr>
                <w:sz w:val="20"/>
                <w:szCs w:val="20"/>
              </w:rPr>
              <w:t>35,0</w:t>
            </w:r>
          </w:p>
        </w:tc>
      </w:tr>
      <w:tr w:rsidR="00762494" w:rsidRPr="00762494" w14:paraId="162E4E81" w14:textId="77777777" w:rsidTr="00D6628E">
        <w:trPr>
          <w:trHeight w:val="111"/>
        </w:trPr>
        <w:tc>
          <w:tcPr>
            <w:tcW w:w="1691" w:type="pct"/>
            <w:tcBorders>
              <w:top w:val="nil"/>
              <w:left w:val="nil"/>
              <w:bottom w:val="single" w:sz="8" w:space="0" w:color="auto"/>
              <w:right w:val="nil"/>
            </w:tcBorders>
            <w:vAlign w:val="bottom"/>
            <w:hideMark/>
          </w:tcPr>
          <w:p w14:paraId="535F56CF" w14:textId="77777777" w:rsidR="00762494" w:rsidRPr="00762494" w:rsidRDefault="00762494" w:rsidP="0000665F">
            <w:pPr>
              <w:spacing w:before="20" w:after="20"/>
              <w:ind w:left="57"/>
              <w:rPr>
                <w:sz w:val="20"/>
                <w:szCs w:val="20"/>
              </w:rPr>
            </w:pPr>
            <w:r w:rsidRPr="00762494">
              <w:rPr>
                <w:sz w:val="20"/>
                <w:szCs w:val="20"/>
              </w:rPr>
              <w:t xml:space="preserve">      </w:t>
            </w:r>
            <w:proofErr w:type="spellStart"/>
            <w:r w:rsidRPr="00762494">
              <w:rPr>
                <w:sz w:val="20"/>
                <w:szCs w:val="20"/>
              </w:rPr>
              <w:t>анын</w:t>
            </w:r>
            <w:proofErr w:type="spellEnd"/>
            <w:r w:rsidRPr="00762494">
              <w:rPr>
                <w:sz w:val="20"/>
                <w:szCs w:val="20"/>
              </w:rPr>
              <w:t xml:space="preserve"> </w:t>
            </w:r>
            <w:proofErr w:type="spellStart"/>
            <w:r w:rsidRPr="00762494">
              <w:rPr>
                <w:sz w:val="20"/>
                <w:szCs w:val="20"/>
              </w:rPr>
              <w:t>ичинен</w:t>
            </w:r>
            <w:proofErr w:type="spellEnd"/>
            <w:r w:rsidRPr="00762494">
              <w:rPr>
                <w:sz w:val="20"/>
                <w:szCs w:val="20"/>
              </w:rPr>
              <w:t xml:space="preserve">: </w:t>
            </w:r>
            <w:r w:rsidRPr="00762494">
              <w:rPr>
                <w:sz w:val="20"/>
                <w:szCs w:val="20"/>
              </w:rPr>
              <w:br/>
            </w:r>
            <w:proofErr w:type="spellStart"/>
            <w:r w:rsidRPr="00762494">
              <w:rPr>
                <w:sz w:val="20"/>
                <w:szCs w:val="20"/>
              </w:rPr>
              <w:t>керектөө</w:t>
            </w:r>
            <w:proofErr w:type="spellEnd"/>
            <w:r w:rsidRPr="00762494">
              <w:rPr>
                <w:sz w:val="20"/>
                <w:szCs w:val="20"/>
              </w:rPr>
              <w:t xml:space="preserve"> </w:t>
            </w:r>
            <w:proofErr w:type="spellStart"/>
            <w:r w:rsidRPr="00762494">
              <w:rPr>
                <w:sz w:val="20"/>
                <w:szCs w:val="20"/>
              </w:rPr>
              <w:t>кредиттери</w:t>
            </w:r>
            <w:proofErr w:type="spellEnd"/>
          </w:p>
        </w:tc>
        <w:tc>
          <w:tcPr>
            <w:tcW w:w="501" w:type="pct"/>
            <w:tcBorders>
              <w:top w:val="nil"/>
              <w:left w:val="nil"/>
              <w:bottom w:val="single" w:sz="8" w:space="0" w:color="auto"/>
              <w:right w:val="nil"/>
            </w:tcBorders>
            <w:vAlign w:val="bottom"/>
            <w:hideMark/>
          </w:tcPr>
          <w:p w14:paraId="0B921D0B" w14:textId="77777777" w:rsidR="00762494" w:rsidRPr="00762494" w:rsidRDefault="00762494" w:rsidP="0000665F">
            <w:pPr>
              <w:spacing w:before="20" w:after="20"/>
              <w:jc w:val="right"/>
              <w:rPr>
                <w:sz w:val="20"/>
                <w:szCs w:val="20"/>
              </w:rPr>
            </w:pPr>
            <w:r w:rsidRPr="00762494">
              <w:rPr>
                <w:sz w:val="20"/>
                <w:szCs w:val="20"/>
              </w:rPr>
              <w:t>17 586,0</w:t>
            </w:r>
          </w:p>
        </w:tc>
        <w:tc>
          <w:tcPr>
            <w:tcW w:w="626" w:type="pct"/>
            <w:tcBorders>
              <w:top w:val="nil"/>
              <w:left w:val="nil"/>
              <w:bottom w:val="single" w:sz="8" w:space="0" w:color="auto"/>
              <w:right w:val="nil"/>
            </w:tcBorders>
            <w:vAlign w:val="bottom"/>
            <w:hideMark/>
          </w:tcPr>
          <w:p w14:paraId="7F70DA4D" w14:textId="77777777" w:rsidR="00762494" w:rsidRPr="00762494" w:rsidRDefault="00762494" w:rsidP="0000665F">
            <w:pPr>
              <w:spacing w:before="20" w:after="20"/>
              <w:jc w:val="right"/>
              <w:rPr>
                <w:sz w:val="20"/>
                <w:szCs w:val="20"/>
              </w:rPr>
            </w:pPr>
            <w:r w:rsidRPr="00762494">
              <w:rPr>
                <w:sz w:val="20"/>
                <w:szCs w:val="20"/>
              </w:rPr>
              <w:t>24 899,9</w:t>
            </w:r>
          </w:p>
        </w:tc>
        <w:tc>
          <w:tcPr>
            <w:tcW w:w="533" w:type="pct"/>
            <w:tcBorders>
              <w:top w:val="nil"/>
              <w:left w:val="nil"/>
              <w:bottom w:val="single" w:sz="8" w:space="0" w:color="auto"/>
              <w:right w:val="nil"/>
            </w:tcBorders>
            <w:vAlign w:val="bottom"/>
            <w:hideMark/>
          </w:tcPr>
          <w:p w14:paraId="2773BBBA" w14:textId="77777777" w:rsidR="00762494" w:rsidRPr="00762494" w:rsidRDefault="00762494" w:rsidP="0000665F">
            <w:pPr>
              <w:spacing w:before="20" w:after="20"/>
              <w:jc w:val="right"/>
              <w:rPr>
                <w:sz w:val="20"/>
                <w:szCs w:val="20"/>
              </w:rPr>
            </w:pPr>
            <w:r w:rsidRPr="00762494">
              <w:rPr>
                <w:sz w:val="20"/>
                <w:szCs w:val="20"/>
              </w:rPr>
              <w:t>354,5</w:t>
            </w:r>
          </w:p>
        </w:tc>
        <w:tc>
          <w:tcPr>
            <w:tcW w:w="571" w:type="pct"/>
            <w:tcBorders>
              <w:top w:val="nil"/>
              <w:left w:val="nil"/>
              <w:bottom w:val="single" w:sz="8" w:space="0" w:color="auto"/>
              <w:right w:val="nil"/>
            </w:tcBorders>
            <w:vAlign w:val="bottom"/>
            <w:hideMark/>
          </w:tcPr>
          <w:p w14:paraId="1DF59CDF" w14:textId="77777777" w:rsidR="00762494" w:rsidRPr="00762494" w:rsidRDefault="00762494" w:rsidP="0000665F">
            <w:pPr>
              <w:spacing w:before="20" w:after="20"/>
              <w:jc w:val="right"/>
              <w:rPr>
                <w:sz w:val="20"/>
                <w:szCs w:val="20"/>
              </w:rPr>
            </w:pPr>
            <w:r w:rsidRPr="00762494">
              <w:rPr>
                <w:sz w:val="20"/>
                <w:szCs w:val="20"/>
              </w:rPr>
              <w:t>748,2</w:t>
            </w:r>
          </w:p>
        </w:tc>
        <w:tc>
          <w:tcPr>
            <w:tcW w:w="570" w:type="pct"/>
            <w:tcBorders>
              <w:top w:val="nil"/>
              <w:left w:val="nil"/>
              <w:bottom w:val="single" w:sz="8" w:space="0" w:color="auto"/>
              <w:right w:val="nil"/>
            </w:tcBorders>
            <w:vAlign w:val="bottom"/>
            <w:hideMark/>
          </w:tcPr>
          <w:p w14:paraId="728FE9BB" w14:textId="77777777" w:rsidR="00762494" w:rsidRPr="00762494" w:rsidRDefault="00762494" w:rsidP="0000665F">
            <w:pPr>
              <w:spacing w:before="20" w:after="20"/>
              <w:jc w:val="right"/>
              <w:rPr>
                <w:sz w:val="20"/>
                <w:szCs w:val="20"/>
              </w:rPr>
            </w:pPr>
            <w:r w:rsidRPr="00762494">
              <w:rPr>
                <w:sz w:val="20"/>
                <w:szCs w:val="20"/>
              </w:rPr>
              <w:t>49,6</w:t>
            </w:r>
          </w:p>
        </w:tc>
        <w:tc>
          <w:tcPr>
            <w:tcW w:w="508" w:type="pct"/>
            <w:tcBorders>
              <w:top w:val="nil"/>
              <w:left w:val="nil"/>
              <w:bottom w:val="single" w:sz="8" w:space="0" w:color="auto"/>
              <w:right w:val="nil"/>
            </w:tcBorders>
            <w:vAlign w:val="bottom"/>
            <w:hideMark/>
          </w:tcPr>
          <w:p w14:paraId="16069928" w14:textId="77777777" w:rsidR="00762494" w:rsidRPr="00762494" w:rsidRDefault="00762494" w:rsidP="0000665F">
            <w:pPr>
              <w:spacing w:before="20" w:after="20"/>
              <w:jc w:val="right"/>
              <w:rPr>
                <w:sz w:val="20"/>
                <w:szCs w:val="20"/>
              </w:rPr>
            </w:pPr>
            <w:r w:rsidRPr="00762494">
              <w:rPr>
                <w:sz w:val="20"/>
                <w:szCs w:val="20"/>
              </w:rPr>
              <w:t>33,3</w:t>
            </w:r>
          </w:p>
        </w:tc>
      </w:tr>
    </w:tbl>
    <w:p w14:paraId="09865C78" w14:textId="34C324AB" w:rsidR="00762494" w:rsidRPr="00762494" w:rsidRDefault="00762494" w:rsidP="00762494">
      <w:pPr>
        <w:spacing w:before="120"/>
        <w:ind w:firstLine="709"/>
        <w:jc w:val="both"/>
        <w:rPr>
          <w:lang w:val="ky-KG"/>
        </w:rPr>
      </w:pPr>
      <w:r w:rsidRPr="00762494">
        <w:rPr>
          <w:bCs/>
          <w:lang w:val="ky-KG"/>
        </w:rPr>
        <w:t>Үстүбүздөгү жылдын январь-сентябрында</w:t>
      </w:r>
      <w:r w:rsidRPr="00762494">
        <w:rPr>
          <w:lang w:val="ky-KG"/>
        </w:rPr>
        <w:t xml:space="preserve"> микрокредиттерди алуучулардын басымдуу саны Бишкек ш.  (алуучулардын жалпы санынын 25,8 пайызы), Ош облусуна (15,9 пайызы), Жалал-Абад (14,0 пайызы) жана Чүй облустарына (13,5 пайызы) туура келди. </w:t>
      </w:r>
      <w:r w:rsidRPr="00762494">
        <w:rPr>
          <w:bCs/>
          <w:lang w:val="ky-KG"/>
        </w:rPr>
        <w:t>Микрокредиттердин</w:t>
      </w:r>
      <w:r w:rsidRPr="00762494">
        <w:rPr>
          <w:lang w:val="ky-KG"/>
        </w:rPr>
        <w:t xml:space="preserve"> олуттуу суммасы Бишкек шаарынын (берилген </w:t>
      </w:r>
      <w:r w:rsidRPr="00762494">
        <w:rPr>
          <w:bCs/>
          <w:lang w:val="ky-KG"/>
        </w:rPr>
        <w:t>микрокредиттердин</w:t>
      </w:r>
      <w:r w:rsidRPr="00762494">
        <w:rPr>
          <w:lang w:val="ky-KG"/>
        </w:rPr>
        <w:t xml:space="preserve"> </w:t>
      </w:r>
      <w:r w:rsidRPr="00762494">
        <w:rPr>
          <w:lang w:val="ky-KG"/>
        </w:rPr>
        <w:lastRenderedPageBreak/>
        <w:t>жалпы көлөмүнүн 22,7 пайызы), Ош облусунун (16,3 пайызы), Чүй жана Жалал-Абад (15,1 пайыздан) облустарынын алуучуларына берилди.</w:t>
      </w:r>
    </w:p>
    <w:p w14:paraId="02962484" w14:textId="4DE63BCA" w:rsidR="00762494" w:rsidRPr="00762494" w:rsidRDefault="00126261" w:rsidP="00762494">
      <w:pPr>
        <w:spacing w:before="120" w:after="120"/>
        <w:ind w:left="1361" w:hanging="1361"/>
        <w:rPr>
          <w:b/>
          <w:lang w:val="ky-KG"/>
        </w:rPr>
      </w:pPr>
      <w:r>
        <w:rPr>
          <w:b/>
          <w:bCs/>
          <w:color w:val="000000"/>
          <w:lang w:val="ky-KG"/>
        </w:rPr>
        <w:t>8</w:t>
      </w:r>
      <w:r w:rsidR="00620BCA">
        <w:rPr>
          <w:b/>
          <w:bCs/>
          <w:color w:val="000000"/>
          <w:lang w:val="ky-KG"/>
        </w:rPr>
        <w:t>7</w:t>
      </w:r>
      <w:r w:rsidR="00762494" w:rsidRPr="00762494">
        <w:rPr>
          <w:b/>
          <w:bCs/>
          <w:color w:val="000000"/>
          <w:lang w:val="ky-KG"/>
        </w:rPr>
        <w:t xml:space="preserve">-таблица: </w:t>
      </w:r>
      <w:r w:rsidR="00762494" w:rsidRPr="00762494">
        <w:rPr>
          <w:b/>
          <w:lang w:val="ky-KG"/>
        </w:rPr>
        <w:t>Январь-сентябрда аймактар боюнча калкка микрокредиттердин берилиши</w:t>
      </w:r>
    </w:p>
    <w:tbl>
      <w:tblPr>
        <w:tblW w:w="5000" w:type="pct"/>
        <w:tblLook w:val="04A0" w:firstRow="1" w:lastRow="0" w:firstColumn="1" w:lastColumn="0" w:noHBand="0" w:noVBand="1"/>
      </w:tblPr>
      <w:tblGrid>
        <w:gridCol w:w="2671"/>
        <w:gridCol w:w="1184"/>
        <w:gridCol w:w="1191"/>
        <w:gridCol w:w="1185"/>
        <w:gridCol w:w="1191"/>
        <w:gridCol w:w="1185"/>
        <w:gridCol w:w="1031"/>
      </w:tblGrid>
      <w:tr w:rsidR="00762494" w:rsidRPr="00762494" w14:paraId="57363E64" w14:textId="77777777" w:rsidTr="00D6628E">
        <w:tc>
          <w:tcPr>
            <w:tcW w:w="1385" w:type="pct"/>
            <w:tcBorders>
              <w:top w:val="single" w:sz="8" w:space="0" w:color="auto"/>
              <w:left w:val="nil"/>
              <w:bottom w:val="nil"/>
              <w:right w:val="nil"/>
            </w:tcBorders>
            <w:vAlign w:val="bottom"/>
          </w:tcPr>
          <w:p w14:paraId="550382EA" w14:textId="77777777" w:rsidR="00762494" w:rsidRPr="00762494" w:rsidRDefault="00762494" w:rsidP="0000665F">
            <w:pPr>
              <w:jc w:val="center"/>
              <w:rPr>
                <w:b/>
                <w:bCs/>
                <w:sz w:val="20"/>
                <w:szCs w:val="20"/>
                <w:lang w:val="ky-KG"/>
              </w:rPr>
            </w:pPr>
          </w:p>
        </w:tc>
        <w:tc>
          <w:tcPr>
            <w:tcW w:w="1232" w:type="pct"/>
            <w:gridSpan w:val="2"/>
            <w:tcBorders>
              <w:top w:val="single" w:sz="8" w:space="0" w:color="auto"/>
              <w:left w:val="nil"/>
              <w:bottom w:val="single" w:sz="4" w:space="0" w:color="auto"/>
              <w:right w:val="nil"/>
            </w:tcBorders>
            <w:hideMark/>
          </w:tcPr>
          <w:p w14:paraId="02C2363D" w14:textId="77777777" w:rsidR="00762494" w:rsidRPr="00762494" w:rsidRDefault="00762494" w:rsidP="0000665F">
            <w:pPr>
              <w:jc w:val="center"/>
              <w:rPr>
                <w:b/>
                <w:sz w:val="20"/>
                <w:szCs w:val="20"/>
                <w:lang w:val="ky-KG"/>
              </w:rPr>
            </w:pPr>
            <w:r w:rsidRPr="00762494">
              <w:rPr>
                <w:b/>
                <w:sz w:val="20"/>
                <w:szCs w:val="20"/>
                <w:lang w:val="ky-KG"/>
              </w:rPr>
              <w:t xml:space="preserve">Микрокредиттердин көлөмү, </w:t>
            </w:r>
            <w:r w:rsidRPr="00762494">
              <w:rPr>
                <w:b/>
                <w:sz w:val="20"/>
                <w:szCs w:val="20"/>
                <w:lang w:val="ky-KG"/>
              </w:rPr>
              <w:br/>
              <w:t>млн. сом</w:t>
            </w:r>
          </w:p>
        </w:tc>
        <w:tc>
          <w:tcPr>
            <w:tcW w:w="1233" w:type="pct"/>
            <w:gridSpan w:val="2"/>
            <w:tcBorders>
              <w:top w:val="single" w:sz="8" w:space="0" w:color="auto"/>
              <w:left w:val="nil"/>
              <w:bottom w:val="single" w:sz="4" w:space="0" w:color="auto"/>
              <w:right w:val="nil"/>
            </w:tcBorders>
            <w:hideMark/>
          </w:tcPr>
          <w:p w14:paraId="6FA76380" w14:textId="77777777" w:rsidR="00762494" w:rsidRPr="00762494" w:rsidRDefault="00762494" w:rsidP="0000665F">
            <w:pPr>
              <w:jc w:val="center"/>
              <w:rPr>
                <w:b/>
                <w:bCs/>
                <w:sz w:val="20"/>
                <w:szCs w:val="20"/>
                <w:lang w:val="ky-KG"/>
              </w:rPr>
            </w:pPr>
            <w:r w:rsidRPr="00762494">
              <w:rPr>
                <w:b/>
                <w:bCs/>
                <w:sz w:val="20"/>
                <w:szCs w:val="20"/>
                <w:lang w:val="ky-KG"/>
              </w:rPr>
              <w:t xml:space="preserve">Алуучулардын саны, </w:t>
            </w:r>
            <w:r w:rsidRPr="00762494">
              <w:rPr>
                <w:b/>
                <w:bCs/>
                <w:sz w:val="20"/>
                <w:szCs w:val="20"/>
                <w:lang w:val="ky-KG"/>
              </w:rPr>
              <w:br/>
              <w:t>ми</w:t>
            </w:r>
            <w:r w:rsidRPr="00762494">
              <w:rPr>
                <w:b/>
                <w:sz w:val="20"/>
                <w:szCs w:val="20"/>
                <w:lang w:val="ky-KG"/>
              </w:rPr>
              <w:t xml:space="preserve">ң </w:t>
            </w:r>
            <w:r w:rsidRPr="00762494">
              <w:rPr>
                <w:b/>
                <w:bCs/>
                <w:sz w:val="20"/>
                <w:szCs w:val="20"/>
                <w:lang w:val="ky-KG"/>
              </w:rPr>
              <w:t>адам</w:t>
            </w:r>
          </w:p>
        </w:tc>
        <w:tc>
          <w:tcPr>
            <w:tcW w:w="1150" w:type="pct"/>
            <w:gridSpan w:val="2"/>
            <w:tcBorders>
              <w:top w:val="single" w:sz="8" w:space="0" w:color="auto"/>
              <w:left w:val="nil"/>
              <w:bottom w:val="single" w:sz="4" w:space="0" w:color="auto"/>
              <w:right w:val="nil"/>
            </w:tcBorders>
            <w:vAlign w:val="center"/>
            <w:hideMark/>
          </w:tcPr>
          <w:p w14:paraId="03A11F31" w14:textId="77777777" w:rsidR="00762494" w:rsidRPr="00762494" w:rsidRDefault="00762494" w:rsidP="0000665F">
            <w:pPr>
              <w:jc w:val="center"/>
              <w:rPr>
                <w:b/>
                <w:bCs/>
                <w:sz w:val="20"/>
                <w:szCs w:val="20"/>
                <w:lang w:val="ky-KG"/>
              </w:rPr>
            </w:pPr>
            <w:r w:rsidRPr="00762494">
              <w:rPr>
                <w:b/>
                <w:bCs/>
                <w:sz w:val="20"/>
                <w:szCs w:val="20"/>
                <w:lang w:val="ky-KG"/>
              </w:rPr>
              <w:t xml:space="preserve">Бир алуучуга </w:t>
            </w:r>
            <w:r w:rsidRPr="00762494">
              <w:rPr>
                <w:b/>
                <w:bCs/>
                <w:sz w:val="20"/>
                <w:szCs w:val="20"/>
                <w:lang w:val="ky-KG"/>
              </w:rPr>
              <w:br/>
              <w:t>карата кредиттин о</w:t>
            </w:r>
            <w:proofErr w:type="spellStart"/>
            <w:r w:rsidRPr="00762494">
              <w:rPr>
                <w:b/>
                <w:bCs/>
                <w:sz w:val="20"/>
                <w:szCs w:val="20"/>
              </w:rPr>
              <w:t>рточо</w:t>
            </w:r>
            <w:proofErr w:type="spellEnd"/>
            <w:r w:rsidRPr="00762494">
              <w:rPr>
                <w:b/>
                <w:sz w:val="20"/>
                <w:szCs w:val="20"/>
                <w:lang w:val="ky-KG"/>
              </w:rPr>
              <w:t xml:space="preserve"> өлчөмү, </w:t>
            </w:r>
            <w:r w:rsidRPr="00762494">
              <w:rPr>
                <w:b/>
                <w:sz w:val="20"/>
                <w:szCs w:val="20"/>
                <w:lang w:val="ky-KG"/>
              </w:rPr>
              <w:br/>
              <w:t>ми</w:t>
            </w:r>
            <w:r w:rsidRPr="00762494">
              <w:rPr>
                <w:b/>
                <w:sz w:val="20"/>
                <w:szCs w:val="20"/>
              </w:rPr>
              <w:t xml:space="preserve">ң </w:t>
            </w:r>
            <w:r w:rsidRPr="00762494">
              <w:rPr>
                <w:b/>
                <w:bCs/>
                <w:sz w:val="20"/>
                <w:szCs w:val="20"/>
              </w:rPr>
              <w:t>сом</w:t>
            </w:r>
          </w:p>
        </w:tc>
      </w:tr>
      <w:tr w:rsidR="00762494" w:rsidRPr="00762494" w14:paraId="3BFE99F0" w14:textId="77777777" w:rsidTr="00D6628E">
        <w:tc>
          <w:tcPr>
            <w:tcW w:w="1385" w:type="pct"/>
            <w:tcBorders>
              <w:top w:val="nil"/>
              <w:left w:val="nil"/>
              <w:bottom w:val="single" w:sz="8" w:space="0" w:color="auto"/>
              <w:right w:val="nil"/>
            </w:tcBorders>
            <w:vAlign w:val="bottom"/>
          </w:tcPr>
          <w:p w14:paraId="570466E1" w14:textId="77777777" w:rsidR="00762494" w:rsidRPr="00762494" w:rsidRDefault="00762494" w:rsidP="0000665F">
            <w:pPr>
              <w:jc w:val="right"/>
              <w:rPr>
                <w:sz w:val="20"/>
                <w:szCs w:val="20"/>
                <w:lang w:val="ky-KG"/>
              </w:rPr>
            </w:pPr>
          </w:p>
        </w:tc>
        <w:tc>
          <w:tcPr>
            <w:tcW w:w="614" w:type="pct"/>
            <w:tcBorders>
              <w:top w:val="single" w:sz="4" w:space="0" w:color="auto"/>
              <w:left w:val="nil"/>
              <w:bottom w:val="single" w:sz="8" w:space="0" w:color="auto"/>
              <w:right w:val="nil"/>
            </w:tcBorders>
            <w:vAlign w:val="center"/>
            <w:hideMark/>
          </w:tcPr>
          <w:p w14:paraId="5EEBBCCC" w14:textId="77777777" w:rsidR="00762494" w:rsidRPr="00762494" w:rsidRDefault="00762494" w:rsidP="0000665F">
            <w:pPr>
              <w:jc w:val="right"/>
              <w:rPr>
                <w:b/>
                <w:bCs/>
                <w:sz w:val="20"/>
                <w:szCs w:val="20"/>
                <w:lang w:val="ky-KG"/>
              </w:rPr>
            </w:pPr>
            <w:r w:rsidRPr="00762494">
              <w:rPr>
                <w:b/>
                <w:bCs/>
                <w:sz w:val="20"/>
                <w:szCs w:val="20"/>
                <w:lang w:val="ky-KG"/>
              </w:rPr>
              <w:t>2023</w:t>
            </w:r>
          </w:p>
        </w:tc>
        <w:tc>
          <w:tcPr>
            <w:tcW w:w="618" w:type="pct"/>
            <w:tcBorders>
              <w:top w:val="single" w:sz="4" w:space="0" w:color="auto"/>
              <w:left w:val="nil"/>
              <w:bottom w:val="single" w:sz="8" w:space="0" w:color="auto"/>
              <w:right w:val="nil"/>
            </w:tcBorders>
            <w:vAlign w:val="center"/>
            <w:hideMark/>
          </w:tcPr>
          <w:p w14:paraId="14B6D001" w14:textId="77777777" w:rsidR="00762494" w:rsidRPr="00762494" w:rsidRDefault="00762494" w:rsidP="0000665F">
            <w:pPr>
              <w:jc w:val="right"/>
              <w:rPr>
                <w:b/>
                <w:bCs/>
                <w:sz w:val="20"/>
                <w:szCs w:val="20"/>
                <w:lang w:val="ky-KG"/>
              </w:rPr>
            </w:pPr>
            <w:r w:rsidRPr="00762494">
              <w:rPr>
                <w:b/>
                <w:bCs/>
                <w:sz w:val="20"/>
                <w:szCs w:val="20"/>
                <w:lang w:val="ky-KG"/>
              </w:rPr>
              <w:t>2024</w:t>
            </w:r>
          </w:p>
        </w:tc>
        <w:tc>
          <w:tcPr>
            <w:tcW w:w="615" w:type="pct"/>
            <w:tcBorders>
              <w:top w:val="single" w:sz="4" w:space="0" w:color="auto"/>
              <w:left w:val="nil"/>
              <w:bottom w:val="single" w:sz="8" w:space="0" w:color="auto"/>
              <w:right w:val="nil"/>
            </w:tcBorders>
            <w:vAlign w:val="center"/>
            <w:hideMark/>
          </w:tcPr>
          <w:p w14:paraId="44566D70" w14:textId="77777777" w:rsidR="00762494" w:rsidRPr="00762494" w:rsidRDefault="00762494" w:rsidP="0000665F">
            <w:pPr>
              <w:jc w:val="right"/>
              <w:rPr>
                <w:b/>
                <w:bCs/>
                <w:sz w:val="20"/>
                <w:szCs w:val="20"/>
                <w:lang w:val="ky-KG"/>
              </w:rPr>
            </w:pPr>
            <w:r w:rsidRPr="00762494">
              <w:rPr>
                <w:b/>
                <w:bCs/>
                <w:sz w:val="20"/>
                <w:szCs w:val="20"/>
                <w:lang w:val="ky-KG"/>
              </w:rPr>
              <w:t>2023</w:t>
            </w:r>
          </w:p>
        </w:tc>
        <w:tc>
          <w:tcPr>
            <w:tcW w:w="618" w:type="pct"/>
            <w:tcBorders>
              <w:top w:val="single" w:sz="4" w:space="0" w:color="auto"/>
              <w:left w:val="nil"/>
              <w:bottom w:val="single" w:sz="8" w:space="0" w:color="auto"/>
              <w:right w:val="nil"/>
            </w:tcBorders>
            <w:vAlign w:val="center"/>
            <w:hideMark/>
          </w:tcPr>
          <w:p w14:paraId="42B12892" w14:textId="77777777" w:rsidR="00762494" w:rsidRPr="00762494" w:rsidRDefault="00762494" w:rsidP="0000665F">
            <w:pPr>
              <w:jc w:val="right"/>
              <w:rPr>
                <w:b/>
                <w:bCs/>
                <w:sz w:val="20"/>
                <w:szCs w:val="20"/>
                <w:lang w:val="ky-KG"/>
              </w:rPr>
            </w:pPr>
            <w:r w:rsidRPr="00762494">
              <w:rPr>
                <w:b/>
                <w:bCs/>
                <w:sz w:val="20"/>
                <w:szCs w:val="20"/>
                <w:lang w:val="ky-KG"/>
              </w:rPr>
              <w:t>2024</w:t>
            </w:r>
          </w:p>
        </w:tc>
        <w:tc>
          <w:tcPr>
            <w:tcW w:w="615" w:type="pct"/>
            <w:tcBorders>
              <w:top w:val="single" w:sz="4" w:space="0" w:color="auto"/>
              <w:left w:val="nil"/>
              <w:bottom w:val="single" w:sz="8" w:space="0" w:color="auto"/>
              <w:right w:val="nil"/>
            </w:tcBorders>
            <w:vAlign w:val="center"/>
            <w:hideMark/>
          </w:tcPr>
          <w:p w14:paraId="216E3C70" w14:textId="77777777" w:rsidR="00762494" w:rsidRPr="00762494" w:rsidRDefault="00762494" w:rsidP="0000665F">
            <w:pPr>
              <w:jc w:val="right"/>
              <w:rPr>
                <w:b/>
                <w:bCs/>
                <w:sz w:val="20"/>
                <w:szCs w:val="20"/>
                <w:lang w:val="ky-KG"/>
              </w:rPr>
            </w:pPr>
            <w:r w:rsidRPr="00762494">
              <w:rPr>
                <w:b/>
                <w:bCs/>
                <w:sz w:val="20"/>
                <w:szCs w:val="20"/>
                <w:lang w:val="ky-KG"/>
              </w:rPr>
              <w:t>2023</w:t>
            </w:r>
          </w:p>
        </w:tc>
        <w:tc>
          <w:tcPr>
            <w:tcW w:w="535" w:type="pct"/>
            <w:tcBorders>
              <w:top w:val="single" w:sz="4" w:space="0" w:color="auto"/>
              <w:left w:val="nil"/>
              <w:bottom w:val="single" w:sz="8" w:space="0" w:color="auto"/>
              <w:right w:val="nil"/>
            </w:tcBorders>
            <w:vAlign w:val="center"/>
            <w:hideMark/>
          </w:tcPr>
          <w:p w14:paraId="1D114E89" w14:textId="77777777" w:rsidR="00762494" w:rsidRPr="00762494" w:rsidRDefault="00762494" w:rsidP="0000665F">
            <w:pPr>
              <w:jc w:val="right"/>
              <w:rPr>
                <w:b/>
                <w:bCs/>
                <w:sz w:val="20"/>
                <w:szCs w:val="20"/>
                <w:lang w:val="ky-KG"/>
              </w:rPr>
            </w:pPr>
            <w:r w:rsidRPr="00762494">
              <w:rPr>
                <w:b/>
                <w:bCs/>
                <w:sz w:val="20"/>
                <w:szCs w:val="20"/>
                <w:lang w:val="ky-KG"/>
              </w:rPr>
              <w:t>2024</w:t>
            </w:r>
          </w:p>
        </w:tc>
      </w:tr>
      <w:tr w:rsidR="00762494" w:rsidRPr="00762494" w14:paraId="1DB06599" w14:textId="77777777" w:rsidTr="00D6628E">
        <w:tc>
          <w:tcPr>
            <w:tcW w:w="1385" w:type="pct"/>
            <w:vAlign w:val="center"/>
            <w:hideMark/>
          </w:tcPr>
          <w:p w14:paraId="3164608F" w14:textId="77777777" w:rsidR="00762494" w:rsidRPr="00762494" w:rsidRDefault="00762494" w:rsidP="0000665F">
            <w:pPr>
              <w:rPr>
                <w:b/>
                <w:bCs/>
                <w:sz w:val="20"/>
                <w:szCs w:val="20"/>
              </w:rPr>
            </w:pPr>
            <w:r w:rsidRPr="00762494">
              <w:rPr>
                <w:b/>
                <w:bCs/>
                <w:sz w:val="20"/>
                <w:szCs w:val="20"/>
              </w:rPr>
              <w:t xml:space="preserve">Кыргыз </w:t>
            </w:r>
            <w:proofErr w:type="spellStart"/>
            <w:r w:rsidRPr="00762494">
              <w:rPr>
                <w:b/>
                <w:bCs/>
                <w:sz w:val="20"/>
                <w:szCs w:val="20"/>
              </w:rPr>
              <w:t>Республикасы</w:t>
            </w:r>
            <w:proofErr w:type="spellEnd"/>
          </w:p>
        </w:tc>
        <w:tc>
          <w:tcPr>
            <w:tcW w:w="614" w:type="pct"/>
            <w:noWrap/>
            <w:vAlign w:val="bottom"/>
            <w:hideMark/>
          </w:tcPr>
          <w:p w14:paraId="72D915A7" w14:textId="77777777" w:rsidR="00762494" w:rsidRPr="00762494" w:rsidRDefault="00762494" w:rsidP="0000665F">
            <w:pPr>
              <w:spacing w:line="256" w:lineRule="auto"/>
              <w:jc w:val="right"/>
              <w:rPr>
                <w:b/>
                <w:bCs/>
                <w:color w:val="000000"/>
                <w:sz w:val="20"/>
                <w:szCs w:val="20"/>
              </w:rPr>
            </w:pPr>
            <w:r w:rsidRPr="00762494">
              <w:rPr>
                <w:b/>
                <w:sz w:val="20"/>
                <w:szCs w:val="20"/>
              </w:rPr>
              <w:t>36 816,1</w:t>
            </w:r>
          </w:p>
        </w:tc>
        <w:tc>
          <w:tcPr>
            <w:tcW w:w="618" w:type="pct"/>
            <w:tcBorders>
              <w:top w:val="single" w:sz="8" w:space="0" w:color="000000"/>
              <w:left w:val="nil"/>
              <w:bottom w:val="nil"/>
              <w:right w:val="nil"/>
            </w:tcBorders>
            <w:noWrap/>
            <w:vAlign w:val="bottom"/>
            <w:hideMark/>
          </w:tcPr>
          <w:p w14:paraId="0D20A15B" w14:textId="77777777" w:rsidR="00762494" w:rsidRPr="00762494" w:rsidRDefault="00762494" w:rsidP="0000665F">
            <w:pPr>
              <w:spacing w:line="256" w:lineRule="auto"/>
              <w:jc w:val="right"/>
              <w:rPr>
                <w:b/>
                <w:bCs/>
                <w:color w:val="000000"/>
                <w:sz w:val="20"/>
                <w:szCs w:val="20"/>
              </w:rPr>
            </w:pPr>
            <w:r w:rsidRPr="00762494">
              <w:rPr>
                <w:b/>
                <w:bCs/>
                <w:color w:val="000000"/>
                <w:sz w:val="20"/>
                <w:szCs w:val="20"/>
              </w:rPr>
              <w:t>47 290,2</w:t>
            </w:r>
          </w:p>
        </w:tc>
        <w:tc>
          <w:tcPr>
            <w:tcW w:w="615" w:type="pct"/>
            <w:tcBorders>
              <w:top w:val="single" w:sz="8" w:space="0" w:color="000000"/>
              <w:left w:val="nil"/>
              <w:bottom w:val="nil"/>
              <w:right w:val="nil"/>
            </w:tcBorders>
            <w:noWrap/>
            <w:vAlign w:val="bottom"/>
            <w:hideMark/>
          </w:tcPr>
          <w:p w14:paraId="37DAD2F0" w14:textId="77777777" w:rsidR="00762494" w:rsidRPr="00762494" w:rsidRDefault="00762494" w:rsidP="0000665F">
            <w:pPr>
              <w:spacing w:line="256" w:lineRule="auto"/>
              <w:jc w:val="right"/>
              <w:rPr>
                <w:b/>
                <w:sz w:val="20"/>
                <w:szCs w:val="20"/>
              </w:rPr>
            </w:pPr>
            <w:r w:rsidRPr="00762494">
              <w:rPr>
                <w:b/>
                <w:sz w:val="20"/>
                <w:szCs w:val="20"/>
              </w:rPr>
              <w:t>533,4</w:t>
            </w:r>
          </w:p>
        </w:tc>
        <w:tc>
          <w:tcPr>
            <w:tcW w:w="618" w:type="pct"/>
            <w:noWrap/>
            <w:vAlign w:val="bottom"/>
            <w:hideMark/>
          </w:tcPr>
          <w:p w14:paraId="60DB0179" w14:textId="77777777" w:rsidR="00762494" w:rsidRPr="00762494" w:rsidRDefault="00762494" w:rsidP="0000665F">
            <w:pPr>
              <w:spacing w:line="256" w:lineRule="auto"/>
              <w:jc w:val="right"/>
              <w:rPr>
                <w:b/>
                <w:sz w:val="20"/>
                <w:szCs w:val="20"/>
              </w:rPr>
            </w:pPr>
            <w:r w:rsidRPr="00762494">
              <w:rPr>
                <w:b/>
                <w:sz w:val="20"/>
                <w:szCs w:val="20"/>
              </w:rPr>
              <w:t>918,5</w:t>
            </w:r>
          </w:p>
        </w:tc>
        <w:tc>
          <w:tcPr>
            <w:tcW w:w="615" w:type="pct"/>
            <w:tcBorders>
              <w:top w:val="single" w:sz="8" w:space="0" w:color="000000"/>
              <w:left w:val="nil"/>
              <w:bottom w:val="nil"/>
              <w:right w:val="nil"/>
            </w:tcBorders>
            <w:noWrap/>
            <w:vAlign w:val="bottom"/>
            <w:hideMark/>
          </w:tcPr>
          <w:p w14:paraId="4CD47951" w14:textId="77777777" w:rsidR="00762494" w:rsidRPr="00762494" w:rsidRDefault="00762494" w:rsidP="0000665F">
            <w:pPr>
              <w:spacing w:line="256" w:lineRule="auto"/>
              <w:ind w:left="53"/>
              <w:jc w:val="right"/>
              <w:rPr>
                <w:b/>
                <w:sz w:val="20"/>
                <w:szCs w:val="20"/>
              </w:rPr>
            </w:pPr>
            <w:r w:rsidRPr="00762494">
              <w:rPr>
                <w:b/>
                <w:sz w:val="20"/>
                <w:szCs w:val="20"/>
              </w:rPr>
              <w:t>69,0</w:t>
            </w:r>
          </w:p>
        </w:tc>
        <w:tc>
          <w:tcPr>
            <w:tcW w:w="535" w:type="pct"/>
            <w:noWrap/>
            <w:vAlign w:val="bottom"/>
            <w:hideMark/>
          </w:tcPr>
          <w:p w14:paraId="0E3EE3A8" w14:textId="77777777" w:rsidR="00762494" w:rsidRPr="00762494" w:rsidRDefault="00762494" w:rsidP="0000665F">
            <w:pPr>
              <w:spacing w:line="256" w:lineRule="auto"/>
              <w:ind w:left="53"/>
              <w:jc w:val="right"/>
              <w:rPr>
                <w:b/>
                <w:sz w:val="20"/>
                <w:szCs w:val="20"/>
              </w:rPr>
            </w:pPr>
            <w:r w:rsidRPr="00762494">
              <w:rPr>
                <w:b/>
                <w:sz w:val="20"/>
                <w:szCs w:val="20"/>
              </w:rPr>
              <w:t>51,5</w:t>
            </w:r>
          </w:p>
        </w:tc>
      </w:tr>
      <w:tr w:rsidR="00762494" w:rsidRPr="00762494" w14:paraId="72324AA3" w14:textId="77777777" w:rsidTr="00D6628E">
        <w:tc>
          <w:tcPr>
            <w:tcW w:w="1385" w:type="pct"/>
            <w:vAlign w:val="bottom"/>
            <w:hideMark/>
          </w:tcPr>
          <w:p w14:paraId="13364F97" w14:textId="77777777" w:rsidR="00762494" w:rsidRPr="00762494" w:rsidRDefault="00762494" w:rsidP="0000665F">
            <w:pPr>
              <w:ind w:left="170"/>
              <w:rPr>
                <w:sz w:val="20"/>
                <w:szCs w:val="20"/>
              </w:rPr>
            </w:pPr>
            <w:r w:rsidRPr="00762494">
              <w:rPr>
                <w:sz w:val="20"/>
                <w:szCs w:val="20"/>
              </w:rPr>
              <w:t>Баткен</w:t>
            </w:r>
            <w:r w:rsidRPr="00762494">
              <w:rPr>
                <w:sz w:val="20"/>
                <w:szCs w:val="20"/>
                <w:lang w:val="ky-KG"/>
              </w:rPr>
              <w:t xml:space="preserve"> </w:t>
            </w:r>
            <w:proofErr w:type="spellStart"/>
            <w:r w:rsidRPr="00762494">
              <w:rPr>
                <w:sz w:val="20"/>
                <w:szCs w:val="20"/>
              </w:rPr>
              <w:t>облусу</w:t>
            </w:r>
            <w:proofErr w:type="spellEnd"/>
          </w:p>
        </w:tc>
        <w:tc>
          <w:tcPr>
            <w:tcW w:w="614" w:type="pct"/>
            <w:noWrap/>
            <w:vAlign w:val="bottom"/>
            <w:hideMark/>
          </w:tcPr>
          <w:p w14:paraId="2597FF64" w14:textId="77777777" w:rsidR="00762494" w:rsidRPr="00762494" w:rsidRDefault="00762494" w:rsidP="0000665F">
            <w:pPr>
              <w:spacing w:line="256" w:lineRule="auto"/>
              <w:jc w:val="right"/>
              <w:rPr>
                <w:sz w:val="20"/>
                <w:szCs w:val="20"/>
              </w:rPr>
            </w:pPr>
            <w:r w:rsidRPr="00762494">
              <w:rPr>
                <w:sz w:val="20"/>
                <w:szCs w:val="20"/>
              </w:rPr>
              <w:t>2 594,9</w:t>
            </w:r>
          </w:p>
        </w:tc>
        <w:tc>
          <w:tcPr>
            <w:tcW w:w="618" w:type="pct"/>
            <w:noWrap/>
            <w:vAlign w:val="bottom"/>
            <w:hideMark/>
          </w:tcPr>
          <w:p w14:paraId="532D6742" w14:textId="77777777" w:rsidR="00762494" w:rsidRPr="00762494" w:rsidRDefault="00762494" w:rsidP="0000665F">
            <w:pPr>
              <w:spacing w:line="256" w:lineRule="auto"/>
              <w:jc w:val="right"/>
              <w:rPr>
                <w:sz w:val="20"/>
                <w:szCs w:val="20"/>
              </w:rPr>
            </w:pPr>
            <w:r w:rsidRPr="00762494">
              <w:rPr>
                <w:sz w:val="20"/>
                <w:szCs w:val="20"/>
              </w:rPr>
              <w:t>3 249,5</w:t>
            </w:r>
          </w:p>
        </w:tc>
        <w:tc>
          <w:tcPr>
            <w:tcW w:w="615" w:type="pct"/>
            <w:noWrap/>
            <w:vAlign w:val="bottom"/>
            <w:hideMark/>
          </w:tcPr>
          <w:p w14:paraId="0FDF3735" w14:textId="77777777" w:rsidR="00762494" w:rsidRPr="00762494" w:rsidRDefault="00762494" w:rsidP="0000665F">
            <w:pPr>
              <w:jc w:val="right"/>
              <w:rPr>
                <w:color w:val="000000"/>
                <w:sz w:val="20"/>
                <w:szCs w:val="20"/>
              </w:rPr>
            </w:pPr>
            <w:r w:rsidRPr="00762494">
              <w:rPr>
                <w:color w:val="000000"/>
                <w:sz w:val="20"/>
                <w:szCs w:val="20"/>
              </w:rPr>
              <w:t>47,3</w:t>
            </w:r>
          </w:p>
        </w:tc>
        <w:tc>
          <w:tcPr>
            <w:tcW w:w="618" w:type="pct"/>
            <w:noWrap/>
            <w:vAlign w:val="bottom"/>
            <w:hideMark/>
          </w:tcPr>
          <w:p w14:paraId="015592C5" w14:textId="77777777" w:rsidR="00762494" w:rsidRPr="00762494" w:rsidRDefault="00762494" w:rsidP="0000665F">
            <w:pPr>
              <w:jc w:val="right"/>
              <w:rPr>
                <w:color w:val="000000"/>
                <w:sz w:val="20"/>
                <w:szCs w:val="20"/>
              </w:rPr>
            </w:pPr>
            <w:r w:rsidRPr="00762494">
              <w:rPr>
                <w:color w:val="000000"/>
                <w:sz w:val="20"/>
                <w:szCs w:val="20"/>
              </w:rPr>
              <w:t>59,0</w:t>
            </w:r>
          </w:p>
        </w:tc>
        <w:tc>
          <w:tcPr>
            <w:tcW w:w="615" w:type="pct"/>
            <w:noWrap/>
            <w:vAlign w:val="bottom"/>
            <w:hideMark/>
          </w:tcPr>
          <w:p w14:paraId="4AEC50FA" w14:textId="77777777" w:rsidR="00762494" w:rsidRPr="00762494" w:rsidRDefault="00762494" w:rsidP="0000665F">
            <w:pPr>
              <w:jc w:val="right"/>
              <w:rPr>
                <w:color w:val="000000"/>
                <w:sz w:val="20"/>
                <w:szCs w:val="20"/>
              </w:rPr>
            </w:pPr>
            <w:r w:rsidRPr="00762494">
              <w:rPr>
                <w:color w:val="000000"/>
                <w:sz w:val="20"/>
                <w:szCs w:val="20"/>
              </w:rPr>
              <w:t>54,8</w:t>
            </w:r>
          </w:p>
        </w:tc>
        <w:tc>
          <w:tcPr>
            <w:tcW w:w="535" w:type="pct"/>
            <w:noWrap/>
            <w:vAlign w:val="bottom"/>
            <w:hideMark/>
          </w:tcPr>
          <w:p w14:paraId="66EB769D" w14:textId="77777777" w:rsidR="00762494" w:rsidRPr="00762494" w:rsidRDefault="00762494" w:rsidP="0000665F">
            <w:pPr>
              <w:jc w:val="right"/>
              <w:rPr>
                <w:color w:val="000000"/>
                <w:sz w:val="20"/>
                <w:szCs w:val="20"/>
              </w:rPr>
            </w:pPr>
            <w:r w:rsidRPr="00762494">
              <w:rPr>
                <w:color w:val="000000"/>
                <w:sz w:val="20"/>
                <w:szCs w:val="20"/>
              </w:rPr>
              <w:t>55,0</w:t>
            </w:r>
          </w:p>
        </w:tc>
      </w:tr>
      <w:tr w:rsidR="00762494" w:rsidRPr="00762494" w14:paraId="012342F8" w14:textId="77777777" w:rsidTr="00D6628E">
        <w:tc>
          <w:tcPr>
            <w:tcW w:w="1385" w:type="pct"/>
            <w:vAlign w:val="bottom"/>
            <w:hideMark/>
          </w:tcPr>
          <w:p w14:paraId="0E6634BF" w14:textId="77777777" w:rsidR="00762494" w:rsidRPr="00762494" w:rsidRDefault="00762494" w:rsidP="0000665F">
            <w:pPr>
              <w:ind w:left="170"/>
              <w:rPr>
                <w:sz w:val="20"/>
                <w:szCs w:val="20"/>
              </w:rPr>
            </w:pPr>
            <w:r w:rsidRPr="00762494">
              <w:rPr>
                <w:sz w:val="20"/>
                <w:szCs w:val="20"/>
                <w:lang w:val="ky-KG"/>
              </w:rPr>
              <w:t>Ж</w:t>
            </w:r>
            <w:r w:rsidRPr="00762494">
              <w:rPr>
                <w:sz w:val="20"/>
                <w:szCs w:val="20"/>
              </w:rPr>
              <w:t>алал</w:t>
            </w:r>
            <w:r w:rsidRPr="00762494">
              <w:rPr>
                <w:sz w:val="20"/>
                <w:szCs w:val="20"/>
                <w:lang w:val="en-US"/>
              </w:rPr>
              <w:t>-</w:t>
            </w:r>
            <w:r w:rsidRPr="00762494">
              <w:rPr>
                <w:sz w:val="20"/>
                <w:szCs w:val="20"/>
              </w:rPr>
              <w:t xml:space="preserve">Абад </w:t>
            </w:r>
            <w:proofErr w:type="spellStart"/>
            <w:r w:rsidRPr="00762494">
              <w:rPr>
                <w:sz w:val="20"/>
                <w:szCs w:val="20"/>
              </w:rPr>
              <w:t>облусу</w:t>
            </w:r>
            <w:proofErr w:type="spellEnd"/>
          </w:p>
        </w:tc>
        <w:tc>
          <w:tcPr>
            <w:tcW w:w="614" w:type="pct"/>
            <w:noWrap/>
            <w:vAlign w:val="bottom"/>
            <w:hideMark/>
          </w:tcPr>
          <w:p w14:paraId="02023BA9" w14:textId="77777777" w:rsidR="00762494" w:rsidRPr="00762494" w:rsidRDefault="00762494" w:rsidP="0000665F">
            <w:pPr>
              <w:spacing w:line="256" w:lineRule="auto"/>
              <w:jc w:val="right"/>
              <w:rPr>
                <w:sz w:val="20"/>
                <w:szCs w:val="20"/>
              </w:rPr>
            </w:pPr>
            <w:r w:rsidRPr="00762494">
              <w:rPr>
                <w:sz w:val="20"/>
                <w:szCs w:val="20"/>
              </w:rPr>
              <w:t>5 846,4</w:t>
            </w:r>
          </w:p>
        </w:tc>
        <w:tc>
          <w:tcPr>
            <w:tcW w:w="618" w:type="pct"/>
            <w:noWrap/>
            <w:vAlign w:val="bottom"/>
            <w:hideMark/>
          </w:tcPr>
          <w:p w14:paraId="2AB785AF" w14:textId="77777777" w:rsidR="00762494" w:rsidRPr="00762494" w:rsidRDefault="00762494" w:rsidP="0000665F">
            <w:pPr>
              <w:spacing w:line="256" w:lineRule="auto"/>
              <w:jc w:val="right"/>
              <w:rPr>
                <w:sz w:val="20"/>
                <w:szCs w:val="20"/>
              </w:rPr>
            </w:pPr>
            <w:r w:rsidRPr="00762494">
              <w:rPr>
                <w:sz w:val="20"/>
                <w:szCs w:val="20"/>
              </w:rPr>
              <w:t>7 120,5</w:t>
            </w:r>
          </w:p>
        </w:tc>
        <w:tc>
          <w:tcPr>
            <w:tcW w:w="615" w:type="pct"/>
            <w:noWrap/>
            <w:vAlign w:val="bottom"/>
            <w:hideMark/>
          </w:tcPr>
          <w:p w14:paraId="5D904266" w14:textId="77777777" w:rsidR="00762494" w:rsidRPr="00762494" w:rsidRDefault="00762494" w:rsidP="0000665F">
            <w:pPr>
              <w:jc w:val="right"/>
              <w:rPr>
                <w:color w:val="000000"/>
                <w:sz w:val="20"/>
                <w:szCs w:val="20"/>
              </w:rPr>
            </w:pPr>
            <w:r w:rsidRPr="00762494">
              <w:rPr>
                <w:color w:val="000000"/>
                <w:sz w:val="20"/>
                <w:szCs w:val="20"/>
              </w:rPr>
              <w:t>91,8</w:t>
            </w:r>
          </w:p>
        </w:tc>
        <w:tc>
          <w:tcPr>
            <w:tcW w:w="618" w:type="pct"/>
            <w:noWrap/>
            <w:vAlign w:val="bottom"/>
            <w:hideMark/>
          </w:tcPr>
          <w:p w14:paraId="025019E7" w14:textId="77777777" w:rsidR="00762494" w:rsidRPr="00762494" w:rsidRDefault="00762494" w:rsidP="0000665F">
            <w:pPr>
              <w:jc w:val="right"/>
              <w:rPr>
                <w:color w:val="000000"/>
                <w:sz w:val="20"/>
                <w:szCs w:val="20"/>
              </w:rPr>
            </w:pPr>
            <w:r w:rsidRPr="00762494">
              <w:rPr>
                <w:color w:val="000000"/>
                <w:sz w:val="20"/>
                <w:szCs w:val="20"/>
              </w:rPr>
              <w:t>128,4</w:t>
            </w:r>
          </w:p>
        </w:tc>
        <w:tc>
          <w:tcPr>
            <w:tcW w:w="615" w:type="pct"/>
            <w:noWrap/>
            <w:vAlign w:val="bottom"/>
            <w:hideMark/>
          </w:tcPr>
          <w:p w14:paraId="55FE5409" w14:textId="77777777" w:rsidR="00762494" w:rsidRPr="00762494" w:rsidRDefault="00762494" w:rsidP="0000665F">
            <w:pPr>
              <w:jc w:val="right"/>
              <w:rPr>
                <w:color w:val="000000"/>
                <w:sz w:val="20"/>
                <w:szCs w:val="20"/>
              </w:rPr>
            </w:pPr>
            <w:r w:rsidRPr="00762494">
              <w:rPr>
                <w:color w:val="000000"/>
                <w:sz w:val="20"/>
                <w:szCs w:val="20"/>
              </w:rPr>
              <w:t>63,7</w:t>
            </w:r>
          </w:p>
        </w:tc>
        <w:tc>
          <w:tcPr>
            <w:tcW w:w="535" w:type="pct"/>
            <w:noWrap/>
            <w:vAlign w:val="bottom"/>
            <w:hideMark/>
          </w:tcPr>
          <w:p w14:paraId="18EAC20E" w14:textId="77777777" w:rsidR="00762494" w:rsidRPr="00762494" w:rsidRDefault="00762494" w:rsidP="0000665F">
            <w:pPr>
              <w:jc w:val="right"/>
              <w:rPr>
                <w:color w:val="000000"/>
                <w:sz w:val="20"/>
                <w:szCs w:val="20"/>
              </w:rPr>
            </w:pPr>
            <w:r w:rsidRPr="00762494">
              <w:rPr>
                <w:color w:val="000000"/>
                <w:sz w:val="20"/>
                <w:szCs w:val="20"/>
              </w:rPr>
              <w:t>55,5</w:t>
            </w:r>
          </w:p>
        </w:tc>
      </w:tr>
      <w:tr w:rsidR="00762494" w:rsidRPr="00762494" w14:paraId="14868B61" w14:textId="77777777" w:rsidTr="00D6628E">
        <w:tc>
          <w:tcPr>
            <w:tcW w:w="1385" w:type="pct"/>
            <w:vAlign w:val="bottom"/>
            <w:hideMark/>
          </w:tcPr>
          <w:p w14:paraId="40CCDA31" w14:textId="77777777" w:rsidR="00762494" w:rsidRPr="00762494" w:rsidRDefault="00762494" w:rsidP="0000665F">
            <w:pPr>
              <w:ind w:left="170"/>
              <w:rPr>
                <w:sz w:val="20"/>
                <w:szCs w:val="20"/>
              </w:rPr>
            </w:pPr>
            <w:r w:rsidRPr="00762494">
              <w:rPr>
                <w:sz w:val="20"/>
                <w:szCs w:val="20"/>
                <w:lang w:val="ky-KG"/>
              </w:rPr>
              <w:t>Ы</w:t>
            </w:r>
            <w:proofErr w:type="spellStart"/>
            <w:r w:rsidRPr="00762494">
              <w:rPr>
                <w:sz w:val="20"/>
                <w:szCs w:val="20"/>
              </w:rPr>
              <w:t>сык</w:t>
            </w:r>
            <w:proofErr w:type="spellEnd"/>
            <w:r w:rsidRPr="00762494">
              <w:rPr>
                <w:sz w:val="20"/>
                <w:szCs w:val="20"/>
              </w:rPr>
              <w:t>-</w:t>
            </w:r>
            <w:r w:rsidRPr="00762494">
              <w:rPr>
                <w:sz w:val="20"/>
                <w:szCs w:val="20"/>
                <w:lang w:val="en-US"/>
              </w:rPr>
              <w:t>K</w:t>
            </w:r>
            <w:r w:rsidRPr="00762494">
              <w:rPr>
                <w:sz w:val="20"/>
                <w:szCs w:val="20"/>
                <w:lang w:val="ky-KG"/>
              </w:rPr>
              <w:t>ө</w:t>
            </w:r>
            <w:r w:rsidRPr="00762494">
              <w:rPr>
                <w:sz w:val="20"/>
                <w:szCs w:val="20"/>
              </w:rPr>
              <w:t xml:space="preserve">л </w:t>
            </w:r>
            <w:proofErr w:type="spellStart"/>
            <w:r w:rsidRPr="00762494">
              <w:rPr>
                <w:sz w:val="20"/>
                <w:szCs w:val="20"/>
              </w:rPr>
              <w:t>облусу</w:t>
            </w:r>
            <w:proofErr w:type="spellEnd"/>
          </w:p>
        </w:tc>
        <w:tc>
          <w:tcPr>
            <w:tcW w:w="614" w:type="pct"/>
            <w:noWrap/>
            <w:vAlign w:val="bottom"/>
            <w:hideMark/>
          </w:tcPr>
          <w:p w14:paraId="0DDB6930" w14:textId="77777777" w:rsidR="00762494" w:rsidRPr="00762494" w:rsidRDefault="00762494" w:rsidP="0000665F">
            <w:pPr>
              <w:spacing w:line="256" w:lineRule="auto"/>
              <w:jc w:val="right"/>
              <w:rPr>
                <w:sz w:val="20"/>
                <w:szCs w:val="20"/>
              </w:rPr>
            </w:pPr>
            <w:r w:rsidRPr="00762494">
              <w:rPr>
                <w:sz w:val="20"/>
                <w:szCs w:val="20"/>
              </w:rPr>
              <w:t>3 590,4</w:t>
            </w:r>
          </w:p>
        </w:tc>
        <w:tc>
          <w:tcPr>
            <w:tcW w:w="618" w:type="pct"/>
            <w:noWrap/>
            <w:vAlign w:val="bottom"/>
            <w:hideMark/>
          </w:tcPr>
          <w:p w14:paraId="355F1E25" w14:textId="77777777" w:rsidR="00762494" w:rsidRPr="00762494" w:rsidRDefault="00762494" w:rsidP="0000665F">
            <w:pPr>
              <w:spacing w:line="256" w:lineRule="auto"/>
              <w:jc w:val="right"/>
              <w:rPr>
                <w:sz w:val="20"/>
                <w:szCs w:val="20"/>
              </w:rPr>
            </w:pPr>
            <w:r w:rsidRPr="00762494">
              <w:rPr>
                <w:sz w:val="20"/>
                <w:szCs w:val="20"/>
              </w:rPr>
              <w:t>4 442,9</w:t>
            </w:r>
          </w:p>
        </w:tc>
        <w:tc>
          <w:tcPr>
            <w:tcW w:w="615" w:type="pct"/>
            <w:noWrap/>
            <w:vAlign w:val="bottom"/>
            <w:hideMark/>
          </w:tcPr>
          <w:p w14:paraId="1D1444C4" w14:textId="77777777" w:rsidR="00762494" w:rsidRPr="00762494" w:rsidRDefault="00762494" w:rsidP="0000665F">
            <w:pPr>
              <w:jc w:val="right"/>
              <w:rPr>
                <w:color w:val="000000"/>
                <w:sz w:val="20"/>
                <w:szCs w:val="20"/>
              </w:rPr>
            </w:pPr>
            <w:r w:rsidRPr="00762494">
              <w:rPr>
                <w:color w:val="000000"/>
                <w:sz w:val="20"/>
                <w:szCs w:val="20"/>
              </w:rPr>
              <w:t>50,4</w:t>
            </w:r>
          </w:p>
        </w:tc>
        <w:tc>
          <w:tcPr>
            <w:tcW w:w="618" w:type="pct"/>
            <w:noWrap/>
            <w:vAlign w:val="bottom"/>
            <w:hideMark/>
          </w:tcPr>
          <w:p w14:paraId="2D9EC615" w14:textId="77777777" w:rsidR="00762494" w:rsidRPr="00762494" w:rsidRDefault="00762494" w:rsidP="0000665F">
            <w:pPr>
              <w:jc w:val="right"/>
              <w:rPr>
                <w:color w:val="000000"/>
                <w:sz w:val="20"/>
                <w:szCs w:val="20"/>
              </w:rPr>
            </w:pPr>
            <w:r w:rsidRPr="00762494">
              <w:rPr>
                <w:color w:val="000000"/>
                <w:sz w:val="20"/>
                <w:szCs w:val="20"/>
              </w:rPr>
              <w:t>97,9</w:t>
            </w:r>
          </w:p>
        </w:tc>
        <w:tc>
          <w:tcPr>
            <w:tcW w:w="615" w:type="pct"/>
            <w:noWrap/>
            <w:vAlign w:val="bottom"/>
            <w:hideMark/>
          </w:tcPr>
          <w:p w14:paraId="3F21D3EB" w14:textId="77777777" w:rsidR="00762494" w:rsidRPr="00762494" w:rsidRDefault="00762494" w:rsidP="0000665F">
            <w:pPr>
              <w:jc w:val="right"/>
              <w:rPr>
                <w:color w:val="000000"/>
                <w:sz w:val="20"/>
                <w:szCs w:val="20"/>
              </w:rPr>
            </w:pPr>
            <w:r w:rsidRPr="00762494">
              <w:rPr>
                <w:color w:val="000000"/>
                <w:sz w:val="20"/>
                <w:szCs w:val="20"/>
              </w:rPr>
              <w:t>71,3</w:t>
            </w:r>
          </w:p>
        </w:tc>
        <w:tc>
          <w:tcPr>
            <w:tcW w:w="535" w:type="pct"/>
            <w:noWrap/>
            <w:vAlign w:val="bottom"/>
            <w:hideMark/>
          </w:tcPr>
          <w:p w14:paraId="0FCBB25E" w14:textId="77777777" w:rsidR="00762494" w:rsidRPr="00762494" w:rsidRDefault="00762494" w:rsidP="0000665F">
            <w:pPr>
              <w:jc w:val="right"/>
              <w:rPr>
                <w:color w:val="000000"/>
                <w:sz w:val="20"/>
                <w:szCs w:val="20"/>
              </w:rPr>
            </w:pPr>
            <w:r w:rsidRPr="00762494">
              <w:rPr>
                <w:color w:val="000000"/>
                <w:sz w:val="20"/>
                <w:szCs w:val="20"/>
              </w:rPr>
              <w:t>45,4</w:t>
            </w:r>
          </w:p>
        </w:tc>
      </w:tr>
      <w:tr w:rsidR="00762494" w:rsidRPr="00762494" w14:paraId="741A53B8" w14:textId="77777777" w:rsidTr="00D6628E">
        <w:tc>
          <w:tcPr>
            <w:tcW w:w="1385" w:type="pct"/>
            <w:vAlign w:val="bottom"/>
            <w:hideMark/>
          </w:tcPr>
          <w:p w14:paraId="089DC9CE" w14:textId="77777777" w:rsidR="00762494" w:rsidRPr="00762494" w:rsidRDefault="00762494" w:rsidP="0000665F">
            <w:pPr>
              <w:ind w:left="170"/>
              <w:rPr>
                <w:sz w:val="20"/>
                <w:szCs w:val="20"/>
              </w:rPr>
            </w:pPr>
            <w:r w:rsidRPr="00762494">
              <w:rPr>
                <w:sz w:val="20"/>
                <w:szCs w:val="20"/>
              </w:rPr>
              <w:t xml:space="preserve">Нарын </w:t>
            </w:r>
            <w:proofErr w:type="spellStart"/>
            <w:r w:rsidRPr="00762494">
              <w:rPr>
                <w:sz w:val="20"/>
                <w:szCs w:val="20"/>
              </w:rPr>
              <w:t>облусу</w:t>
            </w:r>
            <w:proofErr w:type="spellEnd"/>
          </w:p>
        </w:tc>
        <w:tc>
          <w:tcPr>
            <w:tcW w:w="614" w:type="pct"/>
            <w:noWrap/>
            <w:vAlign w:val="bottom"/>
            <w:hideMark/>
          </w:tcPr>
          <w:p w14:paraId="285394D7" w14:textId="77777777" w:rsidR="00762494" w:rsidRPr="00762494" w:rsidRDefault="00762494" w:rsidP="0000665F">
            <w:pPr>
              <w:spacing w:line="256" w:lineRule="auto"/>
              <w:jc w:val="right"/>
              <w:rPr>
                <w:sz w:val="20"/>
                <w:szCs w:val="20"/>
              </w:rPr>
            </w:pPr>
            <w:r w:rsidRPr="00762494">
              <w:rPr>
                <w:sz w:val="20"/>
                <w:szCs w:val="20"/>
              </w:rPr>
              <w:t>2 113,4</w:t>
            </w:r>
          </w:p>
        </w:tc>
        <w:tc>
          <w:tcPr>
            <w:tcW w:w="618" w:type="pct"/>
            <w:noWrap/>
            <w:vAlign w:val="bottom"/>
            <w:hideMark/>
          </w:tcPr>
          <w:p w14:paraId="2981CE01" w14:textId="77777777" w:rsidR="00762494" w:rsidRPr="00762494" w:rsidRDefault="00762494" w:rsidP="0000665F">
            <w:pPr>
              <w:spacing w:line="256" w:lineRule="auto"/>
              <w:jc w:val="right"/>
              <w:rPr>
                <w:sz w:val="20"/>
                <w:szCs w:val="20"/>
              </w:rPr>
            </w:pPr>
            <w:r w:rsidRPr="00762494">
              <w:rPr>
                <w:sz w:val="20"/>
                <w:szCs w:val="20"/>
              </w:rPr>
              <w:t>2 418,4</w:t>
            </w:r>
          </w:p>
        </w:tc>
        <w:tc>
          <w:tcPr>
            <w:tcW w:w="615" w:type="pct"/>
            <w:noWrap/>
            <w:vAlign w:val="bottom"/>
            <w:hideMark/>
          </w:tcPr>
          <w:p w14:paraId="73C8C44B" w14:textId="77777777" w:rsidR="00762494" w:rsidRPr="00762494" w:rsidRDefault="00762494" w:rsidP="0000665F">
            <w:pPr>
              <w:jc w:val="right"/>
              <w:rPr>
                <w:color w:val="000000"/>
                <w:sz w:val="20"/>
                <w:szCs w:val="20"/>
              </w:rPr>
            </w:pPr>
            <w:r w:rsidRPr="00762494">
              <w:rPr>
                <w:color w:val="000000"/>
                <w:sz w:val="20"/>
                <w:szCs w:val="20"/>
              </w:rPr>
              <w:t>30,2</w:t>
            </w:r>
          </w:p>
        </w:tc>
        <w:tc>
          <w:tcPr>
            <w:tcW w:w="618" w:type="pct"/>
            <w:noWrap/>
            <w:vAlign w:val="bottom"/>
            <w:hideMark/>
          </w:tcPr>
          <w:p w14:paraId="781F5978" w14:textId="77777777" w:rsidR="00762494" w:rsidRPr="00762494" w:rsidRDefault="00762494" w:rsidP="0000665F">
            <w:pPr>
              <w:jc w:val="right"/>
              <w:rPr>
                <w:color w:val="000000"/>
                <w:sz w:val="20"/>
                <w:szCs w:val="20"/>
              </w:rPr>
            </w:pPr>
            <w:r w:rsidRPr="00762494">
              <w:rPr>
                <w:color w:val="000000"/>
                <w:sz w:val="20"/>
                <w:szCs w:val="20"/>
              </w:rPr>
              <w:t>43,1</w:t>
            </w:r>
          </w:p>
        </w:tc>
        <w:tc>
          <w:tcPr>
            <w:tcW w:w="615" w:type="pct"/>
            <w:noWrap/>
            <w:vAlign w:val="bottom"/>
            <w:hideMark/>
          </w:tcPr>
          <w:p w14:paraId="65B843E8" w14:textId="77777777" w:rsidR="00762494" w:rsidRPr="00762494" w:rsidRDefault="00762494" w:rsidP="0000665F">
            <w:pPr>
              <w:jc w:val="right"/>
              <w:rPr>
                <w:color w:val="000000"/>
                <w:sz w:val="20"/>
                <w:szCs w:val="20"/>
              </w:rPr>
            </w:pPr>
            <w:r w:rsidRPr="00762494">
              <w:rPr>
                <w:color w:val="000000"/>
                <w:sz w:val="20"/>
                <w:szCs w:val="20"/>
              </w:rPr>
              <w:t>70,1</w:t>
            </w:r>
          </w:p>
        </w:tc>
        <w:tc>
          <w:tcPr>
            <w:tcW w:w="535" w:type="pct"/>
            <w:noWrap/>
            <w:vAlign w:val="bottom"/>
            <w:hideMark/>
          </w:tcPr>
          <w:p w14:paraId="69120A19" w14:textId="77777777" w:rsidR="00762494" w:rsidRPr="00762494" w:rsidRDefault="00762494" w:rsidP="0000665F">
            <w:pPr>
              <w:jc w:val="right"/>
              <w:rPr>
                <w:color w:val="000000"/>
                <w:sz w:val="20"/>
                <w:szCs w:val="20"/>
              </w:rPr>
            </w:pPr>
            <w:r w:rsidRPr="00762494">
              <w:rPr>
                <w:color w:val="000000"/>
                <w:sz w:val="20"/>
                <w:szCs w:val="20"/>
              </w:rPr>
              <w:t>56,1</w:t>
            </w:r>
          </w:p>
        </w:tc>
      </w:tr>
      <w:tr w:rsidR="00762494" w:rsidRPr="00762494" w14:paraId="02496A3A" w14:textId="77777777" w:rsidTr="00D6628E">
        <w:tc>
          <w:tcPr>
            <w:tcW w:w="1385" w:type="pct"/>
            <w:vAlign w:val="bottom"/>
            <w:hideMark/>
          </w:tcPr>
          <w:p w14:paraId="310AB69A" w14:textId="77777777" w:rsidR="00762494" w:rsidRPr="00762494" w:rsidRDefault="00762494" w:rsidP="0000665F">
            <w:pPr>
              <w:ind w:left="170"/>
              <w:rPr>
                <w:sz w:val="20"/>
                <w:szCs w:val="20"/>
              </w:rPr>
            </w:pPr>
            <w:r w:rsidRPr="00762494">
              <w:rPr>
                <w:sz w:val="20"/>
                <w:szCs w:val="20"/>
              </w:rPr>
              <w:t xml:space="preserve">Ош </w:t>
            </w:r>
            <w:proofErr w:type="spellStart"/>
            <w:r w:rsidRPr="00762494">
              <w:rPr>
                <w:sz w:val="20"/>
                <w:szCs w:val="20"/>
              </w:rPr>
              <w:t>облусу</w:t>
            </w:r>
            <w:proofErr w:type="spellEnd"/>
          </w:p>
        </w:tc>
        <w:tc>
          <w:tcPr>
            <w:tcW w:w="614" w:type="pct"/>
            <w:noWrap/>
            <w:vAlign w:val="bottom"/>
            <w:hideMark/>
          </w:tcPr>
          <w:p w14:paraId="030BF60F" w14:textId="77777777" w:rsidR="00762494" w:rsidRPr="00762494" w:rsidRDefault="00762494" w:rsidP="0000665F">
            <w:pPr>
              <w:spacing w:line="256" w:lineRule="auto"/>
              <w:jc w:val="right"/>
              <w:rPr>
                <w:sz w:val="20"/>
                <w:szCs w:val="20"/>
              </w:rPr>
            </w:pPr>
            <w:r w:rsidRPr="00762494">
              <w:rPr>
                <w:sz w:val="20"/>
                <w:szCs w:val="20"/>
              </w:rPr>
              <w:t>6 220,3</w:t>
            </w:r>
          </w:p>
        </w:tc>
        <w:tc>
          <w:tcPr>
            <w:tcW w:w="618" w:type="pct"/>
            <w:noWrap/>
            <w:vAlign w:val="bottom"/>
            <w:hideMark/>
          </w:tcPr>
          <w:p w14:paraId="7CEB5531" w14:textId="77777777" w:rsidR="00762494" w:rsidRPr="00762494" w:rsidRDefault="00762494" w:rsidP="0000665F">
            <w:pPr>
              <w:spacing w:line="256" w:lineRule="auto"/>
              <w:jc w:val="right"/>
              <w:rPr>
                <w:sz w:val="20"/>
                <w:szCs w:val="20"/>
              </w:rPr>
            </w:pPr>
            <w:r w:rsidRPr="00762494">
              <w:rPr>
                <w:sz w:val="20"/>
                <w:szCs w:val="20"/>
              </w:rPr>
              <w:t>7 728,3</w:t>
            </w:r>
          </w:p>
        </w:tc>
        <w:tc>
          <w:tcPr>
            <w:tcW w:w="615" w:type="pct"/>
            <w:noWrap/>
            <w:vAlign w:val="bottom"/>
            <w:hideMark/>
          </w:tcPr>
          <w:p w14:paraId="6B303E66" w14:textId="77777777" w:rsidR="00762494" w:rsidRPr="00762494" w:rsidRDefault="00762494" w:rsidP="0000665F">
            <w:pPr>
              <w:jc w:val="right"/>
              <w:rPr>
                <w:color w:val="000000"/>
                <w:sz w:val="20"/>
                <w:szCs w:val="20"/>
              </w:rPr>
            </w:pPr>
            <w:r w:rsidRPr="00762494">
              <w:rPr>
                <w:color w:val="000000"/>
                <w:sz w:val="20"/>
                <w:szCs w:val="20"/>
              </w:rPr>
              <w:t>108,3</w:t>
            </w:r>
          </w:p>
        </w:tc>
        <w:tc>
          <w:tcPr>
            <w:tcW w:w="618" w:type="pct"/>
            <w:noWrap/>
            <w:vAlign w:val="bottom"/>
            <w:hideMark/>
          </w:tcPr>
          <w:p w14:paraId="34D6BABA" w14:textId="77777777" w:rsidR="00762494" w:rsidRPr="00762494" w:rsidRDefault="00762494" w:rsidP="0000665F">
            <w:pPr>
              <w:jc w:val="right"/>
              <w:rPr>
                <w:color w:val="000000"/>
                <w:sz w:val="20"/>
                <w:szCs w:val="20"/>
              </w:rPr>
            </w:pPr>
            <w:r w:rsidRPr="00762494">
              <w:rPr>
                <w:color w:val="000000"/>
                <w:sz w:val="20"/>
                <w:szCs w:val="20"/>
              </w:rPr>
              <w:t>146,0</w:t>
            </w:r>
          </w:p>
        </w:tc>
        <w:tc>
          <w:tcPr>
            <w:tcW w:w="615" w:type="pct"/>
            <w:noWrap/>
            <w:vAlign w:val="bottom"/>
            <w:hideMark/>
          </w:tcPr>
          <w:p w14:paraId="2CC64C29" w14:textId="77777777" w:rsidR="00762494" w:rsidRPr="00762494" w:rsidRDefault="00762494" w:rsidP="0000665F">
            <w:pPr>
              <w:jc w:val="right"/>
              <w:rPr>
                <w:color w:val="000000"/>
                <w:sz w:val="20"/>
                <w:szCs w:val="20"/>
              </w:rPr>
            </w:pPr>
            <w:r w:rsidRPr="00762494">
              <w:rPr>
                <w:color w:val="000000"/>
                <w:sz w:val="20"/>
                <w:szCs w:val="20"/>
              </w:rPr>
              <w:t>57,4</w:t>
            </w:r>
          </w:p>
        </w:tc>
        <w:tc>
          <w:tcPr>
            <w:tcW w:w="535" w:type="pct"/>
            <w:noWrap/>
            <w:vAlign w:val="bottom"/>
            <w:hideMark/>
          </w:tcPr>
          <w:p w14:paraId="4E648B86" w14:textId="77777777" w:rsidR="00762494" w:rsidRPr="00762494" w:rsidRDefault="00762494" w:rsidP="0000665F">
            <w:pPr>
              <w:jc w:val="right"/>
              <w:rPr>
                <w:color w:val="000000"/>
                <w:sz w:val="20"/>
                <w:szCs w:val="20"/>
              </w:rPr>
            </w:pPr>
            <w:r w:rsidRPr="00762494">
              <w:rPr>
                <w:color w:val="000000"/>
                <w:sz w:val="20"/>
                <w:szCs w:val="20"/>
              </w:rPr>
              <w:t>52,9</w:t>
            </w:r>
          </w:p>
        </w:tc>
      </w:tr>
      <w:tr w:rsidR="00762494" w:rsidRPr="00762494" w14:paraId="23889A3E" w14:textId="77777777" w:rsidTr="00D6628E">
        <w:tc>
          <w:tcPr>
            <w:tcW w:w="1385" w:type="pct"/>
            <w:vAlign w:val="bottom"/>
            <w:hideMark/>
          </w:tcPr>
          <w:p w14:paraId="557CDEAD" w14:textId="77777777" w:rsidR="00762494" w:rsidRPr="00762494" w:rsidRDefault="00762494" w:rsidP="0000665F">
            <w:pPr>
              <w:ind w:left="170"/>
              <w:rPr>
                <w:sz w:val="20"/>
                <w:szCs w:val="20"/>
              </w:rPr>
            </w:pPr>
            <w:r w:rsidRPr="00762494">
              <w:rPr>
                <w:sz w:val="20"/>
                <w:szCs w:val="20"/>
              </w:rPr>
              <w:t xml:space="preserve">Талас </w:t>
            </w:r>
            <w:proofErr w:type="spellStart"/>
            <w:r w:rsidRPr="00762494">
              <w:rPr>
                <w:sz w:val="20"/>
                <w:szCs w:val="20"/>
              </w:rPr>
              <w:t>облусу</w:t>
            </w:r>
            <w:proofErr w:type="spellEnd"/>
          </w:p>
        </w:tc>
        <w:tc>
          <w:tcPr>
            <w:tcW w:w="614" w:type="pct"/>
            <w:noWrap/>
            <w:vAlign w:val="bottom"/>
            <w:hideMark/>
          </w:tcPr>
          <w:p w14:paraId="3277881D" w14:textId="77777777" w:rsidR="00762494" w:rsidRPr="00762494" w:rsidRDefault="00762494" w:rsidP="0000665F">
            <w:pPr>
              <w:spacing w:line="256" w:lineRule="auto"/>
              <w:jc w:val="right"/>
              <w:rPr>
                <w:sz w:val="20"/>
                <w:szCs w:val="20"/>
              </w:rPr>
            </w:pPr>
            <w:r w:rsidRPr="00762494">
              <w:rPr>
                <w:sz w:val="20"/>
                <w:szCs w:val="20"/>
              </w:rPr>
              <w:t>1 366,4</w:t>
            </w:r>
          </w:p>
        </w:tc>
        <w:tc>
          <w:tcPr>
            <w:tcW w:w="618" w:type="pct"/>
            <w:noWrap/>
            <w:vAlign w:val="bottom"/>
            <w:hideMark/>
          </w:tcPr>
          <w:p w14:paraId="2EAD9548" w14:textId="77777777" w:rsidR="00762494" w:rsidRPr="00762494" w:rsidRDefault="00762494" w:rsidP="0000665F">
            <w:pPr>
              <w:spacing w:line="256" w:lineRule="auto"/>
              <w:jc w:val="right"/>
              <w:rPr>
                <w:sz w:val="20"/>
                <w:szCs w:val="20"/>
              </w:rPr>
            </w:pPr>
            <w:r w:rsidRPr="00762494">
              <w:rPr>
                <w:sz w:val="20"/>
                <w:szCs w:val="20"/>
              </w:rPr>
              <w:t>1 803,9</w:t>
            </w:r>
          </w:p>
        </w:tc>
        <w:tc>
          <w:tcPr>
            <w:tcW w:w="615" w:type="pct"/>
            <w:noWrap/>
            <w:vAlign w:val="bottom"/>
            <w:hideMark/>
          </w:tcPr>
          <w:p w14:paraId="5444AF57" w14:textId="77777777" w:rsidR="00762494" w:rsidRPr="00762494" w:rsidRDefault="00762494" w:rsidP="0000665F">
            <w:pPr>
              <w:jc w:val="right"/>
              <w:rPr>
                <w:color w:val="000000"/>
                <w:sz w:val="20"/>
                <w:szCs w:val="20"/>
              </w:rPr>
            </w:pPr>
            <w:r w:rsidRPr="00762494">
              <w:rPr>
                <w:color w:val="000000"/>
                <w:sz w:val="20"/>
                <w:szCs w:val="20"/>
              </w:rPr>
              <w:t>22,1</w:t>
            </w:r>
          </w:p>
        </w:tc>
        <w:tc>
          <w:tcPr>
            <w:tcW w:w="618" w:type="pct"/>
            <w:noWrap/>
            <w:vAlign w:val="bottom"/>
            <w:hideMark/>
          </w:tcPr>
          <w:p w14:paraId="6A0781AE" w14:textId="77777777" w:rsidR="00762494" w:rsidRPr="00762494" w:rsidRDefault="00762494" w:rsidP="0000665F">
            <w:pPr>
              <w:jc w:val="right"/>
              <w:rPr>
                <w:color w:val="000000"/>
                <w:sz w:val="20"/>
                <w:szCs w:val="20"/>
              </w:rPr>
            </w:pPr>
            <w:r w:rsidRPr="00762494">
              <w:rPr>
                <w:color w:val="000000"/>
                <w:sz w:val="20"/>
                <w:szCs w:val="20"/>
              </w:rPr>
              <w:t>39,6</w:t>
            </w:r>
          </w:p>
        </w:tc>
        <w:tc>
          <w:tcPr>
            <w:tcW w:w="615" w:type="pct"/>
            <w:noWrap/>
            <w:vAlign w:val="bottom"/>
            <w:hideMark/>
          </w:tcPr>
          <w:p w14:paraId="3D06F1B0" w14:textId="77777777" w:rsidR="00762494" w:rsidRPr="00762494" w:rsidRDefault="00762494" w:rsidP="0000665F">
            <w:pPr>
              <w:jc w:val="right"/>
              <w:rPr>
                <w:color w:val="000000"/>
                <w:sz w:val="20"/>
                <w:szCs w:val="20"/>
              </w:rPr>
            </w:pPr>
            <w:r w:rsidRPr="00762494">
              <w:rPr>
                <w:color w:val="000000"/>
                <w:sz w:val="20"/>
                <w:szCs w:val="20"/>
              </w:rPr>
              <w:t>61,8</w:t>
            </w:r>
          </w:p>
        </w:tc>
        <w:tc>
          <w:tcPr>
            <w:tcW w:w="535" w:type="pct"/>
            <w:noWrap/>
            <w:vAlign w:val="bottom"/>
            <w:hideMark/>
          </w:tcPr>
          <w:p w14:paraId="4E72C1FB" w14:textId="77777777" w:rsidR="00762494" w:rsidRPr="00762494" w:rsidRDefault="00762494" w:rsidP="0000665F">
            <w:pPr>
              <w:jc w:val="right"/>
              <w:rPr>
                <w:color w:val="000000"/>
                <w:sz w:val="20"/>
                <w:szCs w:val="20"/>
              </w:rPr>
            </w:pPr>
            <w:r w:rsidRPr="00762494">
              <w:rPr>
                <w:color w:val="000000"/>
                <w:sz w:val="20"/>
                <w:szCs w:val="20"/>
              </w:rPr>
              <w:t>45,6</w:t>
            </w:r>
          </w:p>
        </w:tc>
      </w:tr>
      <w:tr w:rsidR="00762494" w:rsidRPr="00762494" w14:paraId="1A096D6C" w14:textId="77777777" w:rsidTr="00D6628E">
        <w:tc>
          <w:tcPr>
            <w:tcW w:w="1385" w:type="pct"/>
            <w:vAlign w:val="bottom"/>
            <w:hideMark/>
          </w:tcPr>
          <w:p w14:paraId="4A92111E" w14:textId="77777777" w:rsidR="00762494" w:rsidRPr="00762494" w:rsidRDefault="00762494" w:rsidP="0000665F">
            <w:pPr>
              <w:ind w:left="170"/>
              <w:rPr>
                <w:sz w:val="20"/>
                <w:szCs w:val="20"/>
              </w:rPr>
            </w:pPr>
            <w:r w:rsidRPr="00762494">
              <w:rPr>
                <w:sz w:val="20"/>
                <w:szCs w:val="20"/>
              </w:rPr>
              <w:t>Ч</w:t>
            </w:r>
            <w:r w:rsidRPr="00762494">
              <w:rPr>
                <w:sz w:val="20"/>
                <w:szCs w:val="20"/>
                <w:lang w:val="ky-KG"/>
              </w:rPr>
              <w:t>ү</w:t>
            </w:r>
            <w:r w:rsidRPr="00762494">
              <w:rPr>
                <w:sz w:val="20"/>
                <w:szCs w:val="20"/>
              </w:rPr>
              <w:t xml:space="preserve">й </w:t>
            </w:r>
            <w:proofErr w:type="spellStart"/>
            <w:r w:rsidRPr="00762494">
              <w:rPr>
                <w:sz w:val="20"/>
                <w:szCs w:val="20"/>
              </w:rPr>
              <w:t>облусу</w:t>
            </w:r>
            <w:proofErr w:type="spellEnd"/>
          </w:p>
        </w:tc>
        <w:tc>
          <w:tcPr>
            <w:tcW w:w="614" w:type="pct"/>
            <w:noWrap/>
            <w:vAlign w:val="bottom"/>
            <w:hideMark/>
          </w:tcPr>
          <w:p w14:paraId="60A78882" w14:textId="77777777" w:rsidR="00762494" w:rsidRPr="00762494" w:rsidRDefault="00762494" w:rsidP="0000665F">
            <w:pPr>
              <w:spacing w:line="256" w:lineRule="auto"/>
              <w:jc w:val="right"/>
              <w:rPr>
                <w:sz w:val="20"/>
                <w:szCs w:val="20"/>
              </w:rPr>
            </w:pPr>
            <w:r w:rsidRPr="00762494">
              <w:rPr>
                <w:sz w:val="20"/>
                <w:szCs w:val="20"/>
              </w:rPr>
              <w:t>5 865,0</w:t>
            </w:r>
          </w:p>
        </w:tc>
        <w:tc>
          <w:tcPr>
            <w:tcW w:w="618" w:type="pct"/>
            <w:noWrap/>
            <w:vAlign w:val="bottom"/>
            <w:hideMark/>
          </w:tcPr>
          <w:p w14:paraId="162CD08D" w14:textId="77777777" w:rsidR="00762494" w:rsidRPr="00762494" w:rsidRDefault="00762494" w:rsidP="0000665F">
            <w:pPr>
              <w:spacing w:line="256" w:lineRule="auto"/>
              <w:jc w:val="right"/>
              <w:rPr>
                <w:sz w:val="20"/>
                <w:szCs w:val="20"/>
              </w:rPr>
            </w:pPr>
            <w:r w:rsidRPr="00762494">
              <w:rPr>
                <w:sz w:val="20"/>
                <w:szCs w:val="20"/>
              </w:rPr>
              <w:t>7 157,1</w:t>
            </w:r>
          </w:p>
        </w:tc>
        <w:tc>
          <w:tcPr>
            <w:tcW w:w="615" w:type="pct"/>
            <w:noWrap/>
            <w:vAlign w:val="bottom"/>
            <w:hideMark/>
          </w:tcPr>
          <w:p w14:paraId="50496539" w14:textId="77777777" w:rsidR="00762494" w:rsidRPr="00762494" w:rsidRDefault="00762494" w:rsidP="0000665F">
            <w:pPr>
              <w:jc w:val="right"/>
              <w:rPr>
                <w:color w:val="000000"/>
                <w:sz w:val="20"/>
                <w:szCs w:val="20"/>
              </w:rPr>
            </w:pPr>
            <w:r w:rsidRPr="00762494">
              <w:rPr>
                <w:color w:val="000000"/>
                <w:sz w:val="20"/>
                <w:szCs w:val="20"/>
              </w:rPr>
              <w:t>69,4</w:t>
            </w:r>
          </w:p>
        </w:tc>
        <w:tc>
          <w:tcPr>
            <w:tcW w:w="618" w:type="pct"/>
            <w:noWrap/>
            <w:vAlign w:val="bottom"/>
            <w:hideMark/>
          </w:tcPr>
          <w:p w14:paraId="2ABD17CC" w14:textId="77777777" w:rsidR="00762494" w:rsidRPr="00762494" w:rsidRDefault="00762494" w:rsidP="0000665F">
            <w:pPr>
              <w:jc w:val="right"/>
              <w:rPr>
                <w:color w:val="000000"/>
                <w:sz w:val="20"/>
                <w:szCs w:val="20"/>
              </w:rPr>
            </w:pPr>
            <w:r w:rsidRPr="00762494">
              <w:rPr>
                <w:color w:val="000000"/>
                <w:sz w:val="20"/>
                <w:szCs w:val="20"/>
              </w:rPr>
              <w:t>124,1</w:t>
            </w:r>
          </w:p>
        </w:tc>
        <w:tc>
          <w:tcPr>
            <w:tcW w:w="615" w:type="pct"/>
            <w:noWrap/>
            <w:vAlign w:val="bottom"/>
            <w:hideMark/>
          </w:tcPr>
          <w:p w14:paraId="3346A9A7" w14:textId="77777777" w:rsidR="00762494" w:rsidRPr="00762494" w:rsidRDefault="00762494" w:rsidP="0000665F">
            <w:pPr>
              <w:jc w:val="right"/>
              <w:rPr>
                <w:color w:val="000000"/>
                <w:sz w:val="20"/>
                <w:szCs w:val="20"/>
              </w:rPr>
            </w:pPr>
            <w:r w:rsidRPr="00762494">
              <w:rPr>
                <w:color w:val="000000"/>
                <w:sz w:val="20"/>
                <w:szCs w:val="20"/>
              </w:rPr>
              <w:t>84,6</w:t>
            </w:r>
          </w:p>
        </w:tc>
        <w:tc>
          <w:tcPr>
            <w:tcW w:w="535" w:type="pct"/>
            <w:noWrap/>
            <w:vAlign w:val="bottom"/>
            <w:hideMark/>
          </w:tcPr>
          <w:p w14:paraId="38E73C84" w14:textId="77777777" w:rsidR="00762494" w:rsidRPr="00762494" w:rsidRDefault="00762494" w:rsidP="0000665F">
            <w:pPr>
              <w:jc w:val="right"/>
              <w:rPr>
                <w:color w:val="000000"/>
                <w:sz w:val="20"/>
                <w:szCs w:val="20"/>
              </w:rPr>
            </w:pPr>
            <w:r w:rsidRPr="00762494">
              <w:rPr>
                <w:color w:val="000000"/>
                <w:sz w:val="20"/>
                <w:szCs w:val="20"/>
              </w:rPr>
              <w:t>57,7</w:t>
            </w:r>
          </w:p>
        </w:tc>
      </w:tr>
      <w:tr w:rsidR="00762494" w:rsidRPr="00762494" w14:paraId="0FFF737A" w14:textId="77777777" w:rsidTr="00D6628E">
        <w:tc>
          <w:tcPr>
            <w:tcW w:w="1385" w:type="pct"/>
            <w:vAlign w:val="bottom"/>
            <w:hideMark/>
          </w:tcPr>
          <w:p w14:paraId="76B77710" w14:textId="77777777" w:rsidR="00762494" w:rsidRPr="00762494" w:rsidRDefault="00762494" w:rsidP="0000665F">
            <w:pPr>
              <w:ind w:left="170"/>
              <w:rPr>
                <w:sz w:val="20"/>
                <w:szCs w:val="20"/>
                <w:lang w:val="ky-KG"/>
              </w:rPr>
            </w:pPr>
            <w:r w:rsidRPr="00762494">
              <w:rPr>
                <w:sz w:val="20"/>
                <w:szCs w:val="20"/>
              </w:rPr>
              <w:t>Бишкек</w:t>
            </w:r>
            <w:r w:rsidRPr="00762494">
              <w:rPr>
                <w:sz w:val="20"/>
                <w:szCs w:val="20"/>
                <w:lang w:val="ky-KG"/>
              </w:rPr>
              <w:t xml:space="preserve"> ш.</w:t>
            </w:r>
          </w:p>
        </w:tc>
        <w:tc>
          <w:tcPr>
            <w:tcW w:w="614" w:type="pct"/>
            <w:noWrap/>
            <w:vAlign w:val="bottom"/>
            <w:hideMark/>
          </w:tcPr>
          <w:p w14:paraId="775F8ECE" w14:textId="77777777" w:rsidR="00762494" w:rsidRPr="00762494" w:rsidRDefault="00762494" w:rsidP="0000665F">
            <w:pPr>
              <w:spacing w:line="256" w:lineRule="auto"/>
              <w:jc w:val="right"/>
              <w:rPr>
                <w:sz w:val="20"/>
                <w:szCs w:val="20"/>
              </w:rPr>
            </w:pPr>
            <w:r w:rsidRPr="00762494">
              <w:rPr>
                <w:sz w:val="20"/>
                <w:szCs w:val="20"/>
              </w:rPr>
              <w:t>6 979,4</w:t>
            </w:r>
          </w:p>
        </w:tc>
        <w:tc>
          <w:tcPr>
            <w:tcW w:w="618" w:type="pct"/>
            <w:noWrap/>
            <w:vAlign w:val="bottom"/>
            <w:hideMark/>
          </w:tcPr>
          <w:p w14:paraId="27F6678E" w14:textId="77777777" w:rsidR="00762494" w:rsidRPr="00762494" w:rsidRDefault="00762494" w:rsidP="0000665F">
            <w:pPr>
              <w:spacing w:line="256" w:lineRule="auto"/>
              <w:jc w:val="right"/>
              <w:rPr>
                <w:sz w:val="20"/>
                <w:szCs w:val="20"/>
              </w:rPr>
            </w:pPr>
            <w:r w:rsidRPr="00762494">
              <w:rPr>
                <w:sz w:val="20"/>
                <w:szCs w:val="20"/>
              </w:rPr>
              <w:t>10 747,4</w:t>
            </w:r>
          </w:p>
        </w:tc>
        <w:tc>
          <w:tcPr>
            <w:tcW w:w="615" w:type="pct"/>
            <w:noWrap/>
            <w:vAlign w:val="bottom"/>
            <w:hideMark/>
          </w:tcPr>
          <w:p w14:paraId="32EF69A9" w14:textId="77777777" w:rsidR="00762494" w:rsidRPr="00762494" w:rsidRDefault="00762494" w:rsidP="0000665F">
            <w:pPr>
              <w:jc w:val="right"/>
              <w:rPr>
                <w:color w:val="000000"/>
                <w:sz w:val="20"/>
                <w:szCs w:val="20"/>
              </w:rPr>
            </w:pPr>
            <w:r w:rsidRPr="00762494">
              <w:rPr>
                <w:color w:val="000000"/>
                <w:sz w:val="20"/>
                <w:szCs w:val="20"/>
              </w:rPr>
              <w:t>85,6</w:t>
            </w:r>
          </w:p>
        </w:tc>
        <w:tc>
          <w:tcPr>
            <w:tcW w:w="618" w:type="pct"/>
            <w:noWrap/>
            <w:vAlign w:val="bottom"/>
            <w:hideMark/>
          </w:tcPr>
          <w:p w14:paraId="25B53F47" w14:textId="77777777" w:rsidR="00762494" w:rsidRPr="00762494" w:rsidRDefault="00762494" w:rsidP="0000665F">
            <w:pPr>
              <w:jc w:val="right"/>
              <w:rPr>
                <w:color w:val="000000"/>
                <w:sz w:val="20"/>
                <w:szCs w:val="20"/>
              </w:rPr>
            </w:pPr>
            <w:r w:rsidRPr="00762494">
              <w:rPr>
                <w:color w:val="000000"/>
                <w:sz w:val="20"/>
                <w:szCs w:val="20"/>
              </w:rPr>
              <w:t>236,8</w:t>
            </w:r>
          </w:p>
        </w:tc>
        <w:tc>
          <w:tcPr>
            <w:tcW w:w="615" w:type="pct"/>
            <w:noWrap/>
            <w:vAlign w:val="bottom"/>
            <w:hideMark/>
          </w:tcPr>
          <w:p w14:paraId="35495A30" w14:textId="77777777" w:rsidR="00762494" w:rsidRPr="00762494" w:rsidRDefault="00762494" w:rsidP="0000665F">
            <w:pPr>
              <w:jc w:val="right"/>
              <w:rPr>
                <w:color w:val="000000"/>
                <w:sz w:val="20"/>
                <w:szCs w:val="20"/>
              </w:rPr>
            </w:pPr>
            <w:r w:rsidRPr="00762494">
              <w:rPr>
                <w:color w:val="000000"/>
                <w:sz w:val="20"/>
                <w:szCs w:val="20"/>
              </w:rPr>
              <w:t>81,5</w:t>
            </w:r>
          </w:p>
        </w:tc>
        <w:tc>
          <w:tcPr>
            <w:tcW w:w="535" w:type="pct"/>
            <w:noWrap/>
            <w:vAlign w:val="bottom"/>
            <w:hideMark/>
          </w:tcPr>
          <w:p w14:paraId="5A15C3A5" w14:textId="77777777" w:rsidR="00762494" w:rsidRPr="00762494" w:rsidRDefault="00762494" w:rsidP="0000665F">
            <w:pPr>
              <w:jc w:val="right"/>
              <w:rPr>
                <w:color w:val="000000"/>
                <w:sz w:val="20"/>
                <w:szCs w:val="20"/>
              </w:rPr>
            </w:pPr>
            <w:r w:rsidRPr="00762494">
              <w:rPr>
                <w:color w:val="000000"/>
                <w:sz w:val="20"/>
                <w:szCs w:val="20"/>
              </w:rPr>
              <w:t>45,4</w:t>
            </w:r>
          </w:p>
        </w:tc>
      </w:tr>
      <w:tr w:rsidR="00762494" w:rsidRPr="00762494" w14:paraId="443064E5" w14:textId="77777777" w:rsidTr="00D6628E">
        <w:tc>
          <w:tcPr>
            <w:tcW w:w="1385" w:type="pct"/>
            <w:tcBorders>
              <w:top w:val="nil"/>
              <w:left w:val="nil"/>
              <w:bottom w:val="single" w:sz="8" w:space="0" w:color="auto"/>
              <w:right w:val="nil"/>
            </w:tcBorders>
            <w:vAlign w:val="bottom"/>
            <w:hideMark/>
          </w:tcPr>
          <w:p w14:paraId="55FDBD53" w14:textId="77777777" w:rsidR="00762494" w:rsidRPr="00762494" w:rsidRDefault="00762494" w:rsidP="0000665F">
            <w:pPr>
              <w:ind w:left="170"/>
              <w:rPr>
                <w:sz w:val="20"/>
                <w:szCs w:val="20"/>
                <w:lang w:val="ky-KG"/>
              </w:rPr>
            </w:pPr>
            <w:r w:rsidRPr="00762494">
              <w:rPr>
                <w:sz w:val="20"/>
                <w:szCs w:val="20"/>
              </w:rPr>
              <w:t>Ош</w:t>
            </w:r>
            <w:r w:rsidRPr="00762494">
              <w:rPr>
                <w:sz w:val="20"/>
                <w:szCs w:val="20"/>
                <w:lang w:val="ky-KG"/>
              </w:rPr>
              <w:t xml:space="preserve"> ш.</w:t>
            </w:r>
          </w:p>
        </w:tc>
        <w:tc>
          <w:tcPr>
            <w:tcW w:w="614" w:type="pct"/>
            <w:tcBorders>
              <w:top w:val="nil"/>
              <w:left w:val="nil"/>
              <w:bottom w:val="single" w:sz="8" w:space="0" w:color="auto"/>
              <w:right w:val="nil"/>
            </w:tcBorders>
            <w:noWrap/>
            <w:vAlign w:val="bottom"/>
            <w:hideMark/>
          </w:tcPr>
          <w:p w14:paraId="0255073A" w14:textId="77777777" w:rsidR="00762494" w:rsidRPr="00762494" w:rsidRDefault="00762494" w:rsidP="0000665F">
            <w:pPr>
              <w:spacing w:line="256" w:lineRule="auto"/>
              <w:jc w:val="right"/>
              <w:rPr>
                <w:sz w:val="20"/>
                <w:szCs w:val="20"/>
              </w:rPr>
            </w:pPr>
            <w:r w:rsidRPr="00762494">
              <w:rPr>
                <w:sz w:val="20"/>
                <w:szCs w:val="20"/>
              </w:rPr>
              <w:t>2 239,9</w:t>
            </w:r>
          </w:p>
        </w:tc>
        <w:tc>
          <w:tcPr>
            <w:tcW w:w="618" w:type="pct"/>
            <w:tcBorders>
              <w:top w:val="nil"/>
              <w:left w:val="nil"/>
              <w:bottom w:val="single" w:sz="8" w:space="0" w:color="auto"/>
              <w:right w:val="nil"/>
            </w:tcBorders>
            <w:noWrap/>
            <w:vAlign w:val="bottom"/>
            <w:hideMark/>
          </w:tcPr>
          <w:p w14:paraId="1302E908" w14:textId="77777777" w:rsidR="00762494" w:rsidRPr="00762494" w:rsidRDefault="00762494" w:rsidP="0000665F">
            <w:pPr>
              <w:spacing w:line="256" w:lineRule="auto"/>
              <w:jc w:val="right"/>
              <w:rPr>
                <w:sz w:val="20"/>
                <w:szCs w:val="20"/>
              </w:rPr>
            </w:pPr>
            <w:r w:rsidRPr="00762494">
              <w:rPr>
                <w:sz w:val="20"/>
                <w:szCs w:val="20"/>
              </w:rPr>
              <w:t>2 622,2</w:t>
            </w:r>
          </w:p>
        </w:tc>
        <w:tc>
          <w:tcPr>
            <w:tcW w:w="615" w:type="pct"/>
            <w:tcBorders>
              <w:top w:val="nil"/>
              <w:left w:val="nil"/>
              <w:bottom w:val="single" w:sz="8" w:space="0" w:color="auto"/>
              <w:right w:val="nil"/>
            </w:tcBorders>
            <w:noWrap/>
            <w:vAlign w:val="bottom"/>
            <w:hideMark/>
          </w:tcPr>
          <w:p w14:paraId="71B28AC8" w14:textId="77777777" w:rsidR="00762494" w:rsidRPr="00762494" w:rsidRDefault="00762494" w:rsidP="0000665F">
            <w:pPr>
              <w:jc w:val="right"/>
              <w:rPr>
                <w:color w:val="000000"/>
                <w:sz w:val="20"/>
                <w:szCs w:val="20"/>
              </w:rPr>
            </w:pPr>
            <w:r w:rsidRPr="00762494">
              <w:rPr>
                <w:color w:val="000000"/>
                <w:sz w:val="20"/>
                <w:szCs w:val="20"/>
              </w:rPr>
              <w:t>28,4</w:t>
            </w:r>
          </w:p>
        </w:tc>
        <w:tc>
          <w:tcPr>
            <w:tcW w:w="618" w:type="pct"/>
            <w:tcBorders>
              <w:top w:val="nil"/>
              <w:left w:val="nil"/>
              <w:bottom w:val="single" w:sz="8" w:space="0" w:color="auto"/>
              <w:right w:val="nil"/>
            </w:tcBorders>
            <w:noWrap/>
            <w:vAlign w:val="bottom"/>
            <w:hideMark/>
          </w:tcPr>
          <w:p w14:paraId="6983184F" w14:textId="77777777" w:rsidR="00762494" w:rsidRPr="00762494" w:rsidRDefault="00762494" w:rsidP="0000665F">
            <w:pPr>
              <w:jc w:val="right"/>
              <w:rPr>
                <w:color w:val="000000"/>
                <w:sz w:val="20"/>
                <w:szCs w:val="20"/>
              </w:rPr>
            </w:pPr>
            <w:r w:rsidRPr="00762494">
              <w:rPr>
                <w:color w:val="000000"/>
                <w:sz w:val="20"/>
                <w:szCs w:val="20"/>
              </w:rPr>
              <w:t>43,6</w:t>
            </w:r>
          </w:p>
        </w:tc>
        <w:tc>
          <w:tcPr>
            <w:tcW w:w="615" w:type="pct"/>
            <w:tcBorders>
              <w:top w:val="nil"/>
              <w:left w:val="nil"/>
              <w:bottom w:val="single" w:sz="8" w:space="0" w:color="auto"/>
              <w:right w:val="nil"/>
            </w:tcBorders>
            <w:noWrap/>
            <w:vAlign w:val="bottom"/>
            <w:hideMark/>
          </w:tcPr>
          <w:p w14:paraId="65488010" w14:textId="77777777" w:rsidR="00762494" w:rsidRPr="00762494" w:rsidRDefault="00762494" w:rsidP="0000665F">
            <w:pPr>
              <w:jc w:val="right"/>
              <w:rPr>
                <w:color w:val="000000"/>
                <w:sz w:val="20"/>
                <w:szCs w:val="20"/>
              </w:rPr>
            </w:pPr>
            <w:r w:rsidRPr="00762494">
              <w:rPr>
                <w:color w:val="000000"/>
                <w:sz w:val="20"/>
                <w:szCs w:val="20"/>
              </w:rPr>
              <w:t>78,9</w:t>
            </w:r>
          </w:p>
        </w:tc>
        <w:tc>
          <w:tcPr>
            <w:tcW w:w="535" w:type="pct"/>
            <w:tcBorders>
              <w:top w:val="nil"/>
              <w:left w:val="nil"/>
              <w:bottom w:val="single" w:sz="8" w:space="0" w:color="auto"/>
              <w:right w:val="nil"/>
            </w:tcBorders>
            <w:noWrap/>
            <w:vAlign w:val="bottom"/>
            <w:hideMark/>
          </w:tcPr>
          <w:p w14:paraId="2965DF33" w14:textId="77777777" w:rsidR="00762494" w:rsidRPr="00762494" w:rsidRDefault="00762494" w:rsidP="0000665F">
            <w:pPr>
              <w:jc w:val="right"/>
              <w:rPr>
                <w:color w:val="000000"/>
                <w:sz w:val="20"/>
                <w:szCs w:val="20"/>
              </w:rPr>
            </w:pPr>
            <w:r w:rsidRPr="00762494">
              <w:rPr>
                <w:color w:val="000000"/>
                <w:sz w:val="20"/>
                <w:szCs w:val="20"/>
              </w:rPr>
              <w:t>60,1</w:t>
            </w:r>
          </w:p>
        </w:tc>
      </w:tr>
    </w:tbl>
    <w:p w14:paraId="0F9B75F8" w14:textId="77777777" w:rsidR="00762494" w:rsidRPr="00762494" w:rsidRDefault="00762494" w:rsidP="00762494">
      <w:pPr>
        <w:spacing w:before="120"/>
        <w:ind w:firstLine="709"/>
        <w:jc w:val="both"/>
        <w:rPr>
          <w:lang w:val="ky-KG"/>
        </w:rPr>
      </w:pPr>
      <w:r w:rsidRPr="00762494">
        <w:t>2024-</w:t>
      </w:r>
      <w:r w:rsidRPr="00762494">
        <w:rPr>
          <w:lang w:val="ky-KG"/>
        </w:rPr>
        <w:t>жылдын 1-октябрына карата берилген микрокредиттер боюнча карыз 45 648,6 млн. сомду түздү, алардын негизги суммасы Бишкек ш. (24,2 пайыз), Чүй (16,7 пайыз), Ош (15,2 пайыз), Жалал-Абад (14,0 пайыз) жана Ысык-К</w:t>
      </w:r>
      <w:r w:rsidRPr="00762494">
        <w:rPr>
          <w:color w:val="000000"/>
          <w:lang w:val="ky-KG"/>
        </w:rPr>
        <w:t>ө</w:t>
      </w:r>
      <w:r w:rsidRPr="00762494">
        <w:rPr>
          <w:lang w:val="ky-KG"/>
        </w:rPr>
        <w:t>л облустарынын (9,7 пайыз) зайымчыларына туура келди.</w:t>
      </w:r>
    </w:p>
    <w:p w14:paraId="5A09573A" w14:textId="77777777" w:rsidR="00762494" w:rsidRPr="00762494" w:rsidRDefault="00762494" w:rsidP="00762494">
      <w:pPr>
        <w:ind w:firstLine="709"/>
        <w:jc w:val="both"/>
        <w:rPr>
          <w:bCs/>
          <w:lang w:val="ky-KG"/>
        </w:rPr>
      </w:pPr>
      <w:r w:rsidRPr="00762494">
        <w:rPr>
          <w:b/>
          <w:lang w:val="ky-KG"/>
        </w:rPr>
        <w:t>Камсыздандыруу уюмдары.</w:t>
      </w:r>
      <w:r w:rsidRPr="00762494">
        <w:rPr>
          <w:lang w:val="ky-KG"/>
        </w:rPr>
        <w:t xml:space="preserve"> Үстүбүздөгү жылдын </w:t>
      </w:r>
      <w:r w:rsidRPr="00762494">
        <w:rPr>
          <w:bCs/>
          <w:lang w:val="ky-KG"/>
        </w:rPr>
        <w:t xml:space="preserve">январь-сентябрында 16 компания камсыздандыруу ишмердигин жүргүздү. </w:t>
      </w:r>
      <w:r w:rsidRPr="00762494">
        <w:rPr>
          <w:lang w:val="ky-KG"/>
        </w:rPr>
        <w:t>Ушул жылдын башынан бери а</w:t>
      </w:r>
      <w:r w:rsidRPr="00762494">
        <w:rPr>
          <w:bCs/>
          <w:lang w:val="ky-KG"/>
        </w:rPr>
        <w:t xml:space="preserve">лар тарабынан 3 794,8 млн. сом суммасында киреше алынды, бул 2023-ж. январь-сентябрына караганда 1,4 эсеге </w:t>
      </w:r>
      <w:r w:rsidRPr="00762494">
        <w:rPr>
          <w:lang w:val="ky-KG"/>
        </w:rPr>
        <w:t>к</w:t>
      </w:r>
      <w:r w:rsidRPr="00762494">
        <w:rPr>
          <w:bCs/>
          <w:lang w:val="ky-KG"/>
        </w:rPr>
        <w:t>өп</w:t>
      </w:r>
      <w:r w:rsidRPr="00762494">
        <w:rPr>
          <w:lang w:val="ky-KG"/>
        </w:rPr>
        <w:t xml:space="preserve">. </w:t>
      </w:r>
      <w:r w:rsidRPr="00762494">
        <w:rPr>
          <w:bCs/>
          <w:lang w:val="ky-KG"/>
        </w:rPr>
        <w:t>Ошондой эле компаниялардын чыгымдары 1,4 эсеге өстү жана 3 242,8 млн. сомду түздү</w:t>
      </w:r>
      <w:r w:rsidRPr="00762494">
        <w:rPr>
          <w:lang w:val="ky-KG"/>
        </w:rPr>
        <w:t>.</w:t>
      </w:r>
    </w:p>
    <w:p w14:paraId="33642563" w14:textId="77777777" w:rsidR="00762494" w:rsidRPr="00762494" w:rsidRDefault="00762494" w:rsidP="00762494">
      <w:pPr>
        <w:ind w:firstLine="709"/>
        <w:jc w:val="both"/>
        <w:rPr>
          <w:bCs/>
          <w:lang w:val="ky-KG"/>
        </w:rPr>
      </w:pPr>
      <w:r w:rsidRPr="00762494">
        <w:rPr>
          <w:bCs/>
          <w:lang w:val="ky-KG"/>
        </w:rPr>
        <w:t xml:space="preserve">Үстүбүздөгү </w:t>
      </w:r>
      <w:r w:rsidRPr="00762494">
        <w:rPr>
          <w:lang w:val="ky-KG"/>
        </w:rPr>
        <w:t xml:space="preserve">жылдын </w:t>
      </w:r>
      <w:r w:rsidRPr="00762494">
        <w:rPr>
          <w:bCs/>
          <w:lang w:val="ky-KG"/>
        </w:rPr>
        <w:t xml:space="preserve">9 айынын жыйынтыгы боюнча 11 камсыздандыруу уюм (565,8 млн. сом пайда </w:t>
      </w:r>
      <w:r w:rsidRPr="00762494">
        <w:rPr>
          <w:lang w:val="ky-KG"/>
        </w:rPr>
        <w:t xml:space="preserve">көлөмү менен) </w:t>
      </w:r>
      <w:r w:rsidRPr="00762494">
        <w:rPr>
          <w:bCs/>
          <w:lang w:val="ky-KG"/>
        </w:rPr>
        <w:t>кирешелүү, 5 компания</w:t>
      </w:r>
      <w:r w:rsidRPr="00762494">
        <w:rPr>
          <w:color w:val="000000"/>
          <w:lang w:val="ky-KG"/>
        </w:rPr>
        <w:t xml:space="preserve"> </w:t>
      </w:r>
      <w:r w:rsidRPr="00762494">
        <w:rPr>
          <w:bCs/>
          <w:lang w:val="ky-KG"/>
        </w:rPr>
        <w:t xml:space="preserve">чыгашалуу болуп саналды. Сальдолоштурулган финансылык жыйынтык </w:t>
      </w:r>
      <w:r w:rsidRPr="00762494">
        <w:rPr>
          <w:lang w:val="ky-KG"/>
        </w:rPr>
        <w:t xml:space="preserve">оң болуп түзүлдү жана 552,1 млн. сом пайданы түздү, бул 2023-ж. </w:t>
      </w:r>
      <w:r w:rsidRPr="00762494">
        <w:rPr>
          <w:bCs/>
          <w:lang w:val="ky-KG"/>
        </w:rPr>
        <w:t xml:space="preserve">январь-сентябрына </w:t>
      </w:r>
      <w:r w:rsidRPr="00762494">
        <w:rPr>
          <w:lang w:val="ky-KG"/>
        </w:rPr>
        <w:t>караганда 1,6 эсеге к</w:t>
      </w:r>
      <w:r w:rsidRPr="00762494">
        <w:rPr>
          <w:bCs/>
          <w:lang w:val="ky-KG"/>
        </w:rPr>
        <w:t>өп</w:t>
      </w:r>
      <w:r w:rsidRPr="00762494">
        <w:rPr>
          <w:lang w:val="ky-KG"/>
        </w:rPr>
        <w:t>.</w:t>
      </w:r>
    </w:p>
    <w:p w14:paraId="23FB0E39" w14:textId="77777777" w:rsidR="00762494" w:rsidRPr="00762494" w:rsidRDefault="00762494" w:rsidP="00762494">
      <w:pPr>
        <w:ind w:firstLine="709"/>
        <w:jc w:val="both"/>
        <w:rPr>
          <w:bCs/>
          <w:lang w:val="ky-KG"/>
        </w:rPr>
      </w:pPr>
      <w:r w:rsidRPr="00762494">
        <w:rPr>
          <w:bCs/>
          <w:lang w:val="ky-KG"/>
        </w:rPr>
        <w:t xml:space="preserve">2024-жылдын </w:t>
      </w:r>
      <w:r w:rsidRPr="00762494">
        <w:rPr>
          <w:lang w:val="ky-KG"/>
        </w:rPr>
        <w:t>1-октябрына карата 959,2</w:t>
      </w:r>
      <w:r w:rsidRPr="00762494">
        <w:rPr>
          <w:bCs/>
          <w:lang w:val="ky-KG"/>
        </w:rPr>
        <w:t xml:space="preserve"> ми</w:t>
      </w:r>
      <w:r w:rsidRPr="00762494">
        <w:rPr>
          <w:lang w:val="ky-KG"/>
        </w:rPr>
        <w:t>ң</w:t>
      </w:r>
      <w:r w:rsidRPr="00762494">
        <w:rPr>
          <w:bCs/>
          <w:lang w:val="ky-KG"/>
        </w:rPr>
        <w:t xml:space="preserve"> камсыздандыруу келишими түзүлдү, бул </w:t>
      </w:r>
      <w:r w:rsidRPr="00762494">
        <w:rPr>
          <w:lang w:val="ky-KG"/>
        </w:rPr>
        <w:t xml:space="preserve">өткөн жылдын </w:t>
      </w:r>
      <w:r w:rsidRPr="00762494">
        <w:rPr>
          <w:color w:val="000000"/>
          <w:lang w:val="ky-KG"/>
        </w:rPr>
        <w:t xml:space="preserve">тийиштүү күнүнө </w:t>
      </w:r>
      <w:r w:rsidRPr="00762494">
        <w:rPr>
          <w:lang w:val="ky-KG"/>
        </w:rPr>
        <w:t>караганда 2,9 эсеге к</w:t>
      </w:r>
      <w:r w:rsidRPr="00762494">
        <w:rPr>
          <w:bCs/>
          <w:lang w:val="ky-KG"/>
        </w:rPr>
        <w:t>өп</w:t>
      </w:r>
      <w:r w:rsidRPr="00762494">
        <w:rPr>
          <w:lang w:val="ky-KG"/>
        </w:rPr>
        <w:t xml:space="preserve">. Жалпы </w:t>
      </w:r>
      <w:r w:rsidRPr="00762494">
        <w:rPr>
          <w:bCs/>
          <w:lang w:val="ky-KG"/>
        </w:rPr>
        <w:t>түзүлгөн</w:t>
      </w:r>
      <w:r w:rsidRPr="00762494">
        <w:rPr>
          <w:lang w:val="ky-KG"/>
        </w:rPr>
        <w:t xml:space="preserve"> </w:t>
      </w:r>
      <w:r w:rsidRPr="00762494">
        <w:rPr>
          <w:bCs/>
          <w:lang w:val="ky-KG"/>
        </w:rPr>
        <w:t>келишимдердин</w:t>
      </w:r>
      <w:r w:rsidRPr="00762494">
        <w:rPr>
          <w:lang w:val="ky-KG"/>
        </w:rPr>
        <w:t xml:space="preserve"> ичинен </w:t>
      </w:r>
      <w:r w:rsidRPr="00762494">
        <w:rPr>
          <w:bCs/>
          <w:lang w:val="ky-KG"/>
        </w:rPr>
        <w:t>92,6 пайызы же 888,6 ми</w:t>
      </w:r>
      <w:r w:rsidRPr="00762494">
        <w:rPr>
          <w:lang w:val="ky-KG"/>
        </w:rPr>
        <w:t>ң</w:t>
      </w:r>
      <w:r w:rsidRPr="00762494">
        <w:rPr>
          <w:bCs/>
          <w:lang w:val="ky-KG"/>
        </w:rPr>
        <w:t>и жеке жактар, 70,5 ми</w:t>
      </w:r>
      <w:r w:rsidRPr="00762494">
        <w:rPr>
          <w:lang w:val="ky-KG"/>
        </w:rPr>
        <w:t>ң</w:t>
      </w:r>
      <w:r w:rsidRPr="00762494">
        <w:rPr>
          <w:bCs/>
          <w:lang w:val="ky-KG"/>
        </w:rPr>
        <w:t>и (7,4 пайызы) - юридикалык жактар менен түзүлгөн келишимдер болуп саналат. Муну менен бирге</w:t>
      </w:r>
      <w:r w:rsidRPr="00762494">
        <w:rPr>
          <w:lang w:val="ky-KG"/>
        </w:rPr>
        <w:t xml:space="preserve"> </w:t>
      </w:r>
      <w:r w:rsidRPr="00762494">
        <w:rPr>
          <w:bCs/>
          <w:lang w:val="ky-KG"/>
        </w:rPr>
        <w:t xml:space="preserve">түзүлгөн келишимдердин </w:t>
      </w:r>
      <w:r w:rsidRPr="00762494">
        <w:rPr>
          <w:lang w:val="ky-KG"/>
        </w:rPr>
        <w:t>жалпы</w:t>
      </w:r>
      <w:r w:rsidRPr="00762494">
        <w:rPr>
          <w:bCs/>
          <w:lang w:val="ky-KG"/>
        </w:rPr>
        <w:t xml:space="preserve"> санынын 74,9 пайызы ыктыярдуу камсыздандыруу, 25,1 пайызы милдеттүү камсыздандыруу келишимдерине туура келди. </w:t>
      </w:r>
    </w:p>
    <w:p w14:paraId="715D7094" w14:textId="77777777" w:rsidR="00762494" w:rsidRPr="00762494" w:rsidRDefault="00762494" w:rsidP="00762494">
      <w:pPr>
        <w:ind w:firstLine="709"/>
        <w:jc w:val="both"/>
        <w:rPr>
          <w:bCs/>
          <w:lang w:val="ky-KG"/>
        </w:rPr>
      </w:pPr>
      <w:r w:rsidRPr="00762494">
        <w:rPr>
          <w:bCs/>
          <w:lang w:val="ky-KG"/>
        </w:rPr>
        <w:t xml:space="preserve">Түзүлгөн келишимдер боюнча камсыздандыруу суммасы </w:t>
      </w:r>
      <w:r w:rsidRPr="00762494">
        <w:rPr>
          <w:lang w:val="ky-KG"/>
        </w:rPr>
        <w:t>2024-</w:t>
      </w:r>
      <w:r w:rsidRPr="00762494">
        <w:rPr>
          <w:bCs/>
          <w:lang w:val="ky-KG"/>
        </w:rPr>
        <w:t xml:space="preserve">ж. </w:t>
      </w:r>
      <w:r w:rsidRPr="00762494">
        <w:rPr>
          <w:bCs/>
          <w:lang w:val="ky-KG"/>
        </w:rPr>
        <w:br/>
        <w:t>1-октябрына карата 1 210,1 млрд. сомду түздү, бул өткөн жылдын тиешелүү күнүнө салыштырмалуу 10,1 пайызга же 136,2 млрд. сомго аз. Мында жалпы</w:t>
      </w:r>
      <w:r w:rsidRPr="00762494">
        <w:rPr>
          <w:lang w:val="ky-KG"/>
        </w:rPr>
        <w:t xml:space="preserve"> камсыздандыруу суммасынын көлөмүнүн</w:t>
      </w:r>
      <w:r w:rsidRPr="00762494">
        <w:rPr>
          <w:bCs/>
          <w:lang w:val="ky-KG"/>
        </w:rPr>
        <w:t xml:space="preserve"> </w:t>
      </w:r>
      <w:r w:rsidRPr="00762494">
        <w:rPr>
          <w:lang w:val="ky-KG"/>
        </w:rPr>
        <w:t xml:space="preserve">40,2 пайызы </w:t>
      </w:r>
      <w:r w:rsidRPr="00762494">
        <w:rPr>
          <w:bCs/>
          <w:lang w:val="ky-KG"/>
        </w:rPr>
        <w:t>(же 486,7 млрд. сому) - мүлктү ыктыярдуу камсыздандыруу келишимдерине, 26,0 пайызы (314,4 млрд.) - жоопкерчиликти ыктыярдуу камсыздандыруу, 21,2 пайызы (256,5 млрд. сому) милдеттүү камсыздандыруу келишимдерине туура келди.</w:t>
      </w:r>
    </w:p>
    <w:p w14:paraId="28B4CFBC" w14:textId="77777777" w:rsidR="00762494" w:rsidRPr="00762494" w:rsidRDefault="00762494" w:rsidP="00762494">
      <w:pPr>
        <w:ind w:firstLine="709"/>
        <w:jc w:val="both"/>
        <w:rPr>
          <w:bCs/>
          <w:lang w:val="ky-KG"/>
        </w:rPr>
      </w:pPr>
      <w:r w:rsidRPr="00762494">
        <w:rPr>
          <w:lang w:val="ky-KG"/>
        </w:rPr>
        <w:t xml:space="preserve">Келип түшкөн камсыздандыруу төгүмдөрүнүн суммасы </w:t>
      </w:r>
      <w:r w:rsidRPr="00762494">
        <w:rPr>
          <w:bCs/>
          <w:lang w:val="ky-KG"/>
        </w:rPr>
        <w:t>2023-ж. январь-сентябрына салыштырмалуу 1,3 эсеге өсүп, 3 053,4 млн. сомду түздү.</w:t>
      </w:r>
      <w:r w:rsidRPr="00762494">
        <w:rPr>
          <w:lang w:val="ky-KG"/>
        </w:rPr>
        <w:t xml:space="preserve"> Мында камсыздандыруу төгүмдөрүнүн 30,1 пайызы (918,2 млн. сому) </w:t>
      </w:r>
      <w:r w:rsidRPr="00762494">
        <w:rPr>
          <w:bCs/>
          <w:lang w:val="ky-KG"/>
        </w:rPr>
        <w:t>чарба ж</w:t>
      </w:r>
      <w:r w:rsidRPr="00762494">
        <w:rPr>
          <w:lang w:val="ky-KG"/>
        </w:rPr>
        <w:t>үргүзүүчү</w:t>
      </w:r>
      <w:r w:rsidRPr="00762494">
        <w:rPr>
          <w:bCs/>
          <w:lang w:val="ky-KG"/>
        </w:rPr>
        <w:t xml:space="preserve"> субъекттердин мүлкүн</w:t>
      </w:r>
      <w:r w:rsidRPr="00762494">
        <w:rPr>
          <w:lang w:val="ky-KG"/>
        </w:rPr>
        <w:t xml:space="preserve"> </w:t>
      </w:r>
      <w:r w:rsidRPr="00762494">
        <w:rPr>
          <w:bCs/>
          <w:lang w:val="ky-KG"/>
        </w:rPr>
        <w:t>ыктыярдуу камсыздандыруу</w:t>
      </w:r>
      <w:r w:rsidRPr="00762494">
        <w:rPr>
          <w:lang w:val="ky-KG"/>
        </w:rPr>
        <w:t xml:space="preserve">, 21,7 пайызы (661,7 млн. сому) жеке </w:t>
      </w:r>
      <w:r w:rsidRPr="00762494">
        <w:rPr>
          <w:bCs/>
          <w:lang w:val="ky-KG"/>
        </w:rPr>
        <w:t>ыктыярдуу камсыздандыруу</w:t>
      </w:r>
      <w:r w:rsidRPr="00762494">
        <w:rPr>
          <w:lang w:val="ky-KG"/>
        </w:rPr>
        <w:t xml:space="preserve"> </w:t>
      </w:r>
      <w:r w:rsidRPr="00762494">
        <w:rPr>
          <w:bCs/>
          <w:lang w:val="ky-KG"/>
        </w:rPr>
        <w:t xml:space="preserve">келишимдери боюнча келип </w:t>
      </w:r>
      <w:r w:rsidRPr="00762494">
        <w:rPr>
          <w:lang w:val="ky-KG"/>
        </w:rPr>
        <w:t>түшүүлөрүнүн эсебинен түзүлдү.</w:t>
      </w:r>
    </w:p>
    <w:p w14:paraId="3B921D6A" w14:textId="77777777" w:rsidR="00762494" w:rsidRPr="00762494" w:rsidRDefault="00762494" w:rsidP="00762494">
      <w:pPr>
        <w:ind w:firstLine="709"/>
        <w:jc w:val="both"/>
        <w:rPr>
          <w:lang w:val="ky-KG"/>
        </w:rPr>
      </w:pPr>
      <w:r w:rsidRPr="00762494">
        <w:rPr>
          <w:bCs/>
          <w:lang w:val="ky-KG"/>
        </w:rPr>
        <w:t>Үстүбүздөгү жылдын январь-сентябрында камсыздандыруу учурларынын саны 14,6 ми</w:t>
      </w:r>
      <w:r w:rsidRPr="00762494">
        <w:rPr>
          <w:lang w:val="ky-KG"/>
        </w:rPr>
        <w:t>ң</w:t>
      </w:r>
      <w:r w:rsidRPr="00762494">
        <w:rPr>
          <w:bCs/>
          <w:lang w:val="ky-KG"/>
        </w:rPr>
        <w:t xml:space="preserve">ди түздү, бул 2023-ж. тийиштүү мезгилине караганда 47,5 пайызга </w:t>
      </w:r>
      <w:r w:rsidRPr="00762494">
        <w:rPr>
          <w:lang w:val="ky-KG"/>
        </w:rPr>
        <w:t>к</w:t>
      </w:r>
      <w:r w:rsidRPr="00762494">
        <w:rPr>
          <w:bCs/>
          <w:lang w:val="ky-KG"/>
        </w:rPr>
        <w:t>өп</w:t>
      </w:r>
      <w:r w:rsidRPr="00762494">
        <w:rPr>
          <w:lang w:val="ky-KG"/>
        </w:rPr>
        <w:t>.</w:t>
      </w:r>
      <w:r w:rsidRPr="00762494">
        <w:rPr>
          <w:bCs/>
          <w:lang w:val="ky-KG"/>
        </w:rPr>
        <w:t xml:space="preserve"> Ушул эле мезгилде камсыздандыруу төлөмдөрүнүн көлөмү 27,9 пайызга көбөйд</w:t>
      </w:r>
      <w:r w:rsidRPr="00762494">
        <w:rPr>
          <w:lang w:val="ky-KG"/>
        </w:rPr>
        <w:t>ү</w:t>
      </w:r>
      <w:r w:rsidRPr="00762494">
        <w:rPr>
          <w:bCs/>
          <w:lang w:val="ky-KG"/>
        </w:rPr>
        <w:t xml:space="preserve"> жана 498,1 млн. сомду түздү. Мында ж</w:t>
      </w:r>
      <w:r w:rsidRPr="00762494">
        <w:rPr>
          <w:lang w:val="ky-KG"/>
        </w:rPr>
        <w:t>үргүзүлг</w:t>
      </w:r>
      <w:r w:rsidRPr="00762494">
        <w:rPr>
          <w:bCs/>
          <w:lang w:val="ky-KG"/>
        </w:rPr>
        <w:t>өн т</w:t>
      </w:r>
      <w:r w:rsidRPr="00762494">
        <w:rPr>
          <w:lang w:val="ky-KG"/>
        </w:rPr>
        <w:t xml:space="preserve">өлөмдөрдүн негизги көлөмү </w:t>
      </w:r>
      <w:r w:rsidRPr="00762494">
        <w:rPr>
          <w:bCs/>
          <w:lang w:val="ky-KG"/>
        </w:rPr>
        <w:t>чарба ж</w:t>
      </w:r>
      <w:r w:rsidRPr="00762494">
        <w:rPr>
          <w:lang w:val="ky-KG"/>
        </w:rPr>
        <w:t>үргүзүүчү</w:t>
      </w:r>
      <w:r w:rsidRPr="00762494">
        <w:rPr>
          <w:bCs/>
          <w:lang w:val="ky-KG"/>
        </w:rPr>
        <w:t xml:space="preserve"> субъекттердин мүлкүн </w:t>
      </w:r>
      <w:r w:rsidRPr="00762494">
        <w:rPr>
          <w:bCs/>
          <w:lang w:val="ky-KG"/>
        </w:rPr>
        <w:lastRenderedPageBreak/>
        <w:t>ыктыярдуу</w:t>
      </w:r>
      <w:r w:rsidRPr="00762494">
        <w:rPr>
          <w:lang w:val="ky-KG"/>
        </w:rPr>
        <w:t xml:space="preserve"> </w:t>
      </w:r>
      <w:r w:rsidRPr="00762494">
        <w:rPr>
          <w:bCs/>
          <w:lang w:val="ky-KG"/>
        </w:rPr>
        <w:t>камсыздандырууга</w:t>
      </w:r>
      <w:r w:rsidRPr="00762494">
        <w:rPr>
          <w:lang w:val="ky-KG"/>
        </w:rPr>
        <w:t xml:space="preserve"> (179,4 млн. сом) жана жеке медициналык</w:t>
      </w:r>
      <w:r w:rsidRPr="00762494">
        <w:rPr>
          <w:bCs/>
          <w:lang w:val="ky-KG"/>
        </w:rPr>
        <w:t xml:space="preserve"> (45,9 млн. сом) камсыздандырууга туура келди.</w:t>
      </w:r>
    </w:p>
    <w:p w14:paraId="6F7F353C" w14:textId="0B7E71EC" w:rsidR="00762494" w:rsidRPr="00762494" w:rsidRDefault="00126261" w:rsidP="00762494">
      <w:pPr>
        <w:spacing w:before="120"/>
        <w:jc w:val="both"/>
        <w:rPr>
          <w:b/>
          <w:bCs/>
          <w:lang w:val="ky-KG"/>
        </w:rPr>
      </w:pPr>
      <w:r>
        <w:rPr>
          <w:b/>
          <w:bCs/>
          <w:color w:val="000000"/>
          <w:lang w:val="ky-KG"/>
        </w:rPr>
        <w:t>8</w:t>
      </w:r>
      <w:r w:rsidR="00620BCA">
        <w:rPr>
          <w:b/>
          <w:bCs/>
          <w:color w:val="000000"/>
          <w:lang w:val="ky-KG"/>
        </w:rPr>
        <w:t>8</w:t>
      </w:r>
      <w:r w:rsidR="00762494" w:rsidRPr="00762494">
        <w:rPr>
          <w:b/>
          <w:bCs/>
          <w:color w:val="000000"/>
          <w:lang w:val="ky-KG"/>
        </w:rPr>
        <w:t xml:space="preserve">-таблица: </w:t>
      </w:r>
      <w:r w:rsidR="00762494" w:rsidRPr="00762494">
        <w:rPr>
          <w:b/>
          <w:bCs/>
          <w:lang w:val="ky-KG"/>
        </w:rPr>
        <w:t>Январь-сентябрдагы камсыздандыруу уюмдарынын ишмердиги</w:t>
      </w:r>
    </w:p>
    <w:p w14:paraId="7E2A34CE" w14:textId="77777777" w:rsidR="00762494" w:rsidRPr="00762494" w:rsidRDefault="00762494" w:rsidP="00762494">
      <w:pPr>
        <w:spacing w:after="120"/>
        <w:ind w:left="1361"/>
        <w:rPr>
          <w:i/>
          <w:iCs/>
          <w:sz w:val="20"/>
          <w:szCs w:val="20"/>
        </w:rPr>
      </w:pPr>
      <w:r w:rsidRPr="00762494">
        <w:rPr>
          <w:i/>
          <w:iCs/>
          <w:sz w:val="20"/>
          <w:szCs w:val="20"/>
        </w:rPr>
        <w:t>(млн. сом)</w:t>
      </w:r>
    </w:p>
    <w:tbl>
      <w:tblPr>
        <w:tblW w:w="5000" w:type="pct"/>
        <w:tblLook w:val="04A0" w:firstRow="1" w:lastRow="0" w:firstColumn="1" w:lastColumn="0" w:noHBand="0" w:noVBand="1"/>
      </w:tblPr>
      <w:tblGrid>
        <w:gridCol w:w="5736"/>
        <w:gridCol w:w="1895"/>
        <w:gridCol w:w="2007"/>
      </w:tblGrid>
      <w:tr w:rsidR="00762494" w:rsidRPr="00762494" w14:paraId="6C4B0D9B" w14:textId="77777777" w:rsidTr="00B24BF7">
        <w:trPr>
          <w:tblHeader/>
        </w:trPr>
        <w:tc>
          <w:tcPr>
            <w:tcW w:w="2976" w:type="pct"/>
            <w:tcBorders>
              <w:top w:val="single" w:sz="8" w:space="0" w:color="auto"/>
              <w:left w:val="nil"/>
              <w:bottom w:val="single" w:sz="8" w:space="0" w:color="000000"/>
              <w:right w:val="nil"/>
            </w:tcBorders>
            <w:hideMark/>
          </w:tcPr>
          <w:p w14:paraId="3438C656" w14:textId="77777777" w:rsidR="00762494" w:rsidRPr="00762494" w:rsidRDefault="00762494" w:rsidP="0000665F">
            <w:pPr>
              <w:rPr>
                <w:color w:val="000000"/>
                <w:sz w:val="20"/>
                <w:szCs w:val="20"/>
                <w:lang w:val="ky-KG"/>
              </w:rPr>
            </w:pPr>
            <w:r w:rsidRPr="00762494">
              <w:rPr>
                <w:color w:val="000000"/>
                <w:sz w:val="20"/>
                <w:szCs w:val="20"/>
                <w:lang w:val="ky-KG"/>
              </w:rPr>
              <w:t> </w:t>
            </w:r>
          </w:p>
        </w:tc>
        <w:tc>
          <w:tcPr>
            <w:tcW w:w="983" w:type="pct"/>
            <w:tcBorders>
              <w:top w:val="single" w:sz="8" w:space="0" w:color="auto"/>
              <w:left w:val="nil"/>
              <w:bottom w:val="single" w:sz="8" w:space="0" w:color="000000"/>
              <w:right w:val="nil"/>
            </w:tcBorders>
            <w:vAlign w:val="center"/>
            <w:hideMark/>
          </w:tcPr>
          <w:p w14:paraId="011DA2B2" w14:textId="77777777" w:rsidR="00762494" w:rsidRPr="00762494" w:rsidRDefault="00762494" w:rsidP="0000665F">
            <w:pPr>
              <w:jc w:val="right"/>
              <w:rPr>
                <w:b/>
                <w:bCs/>
                <w:color w:val="000000"/>
                <w:sz w:val="20"/>
                <w:szCs w:val="20"/>
              </w:rPr>
            </w:pPr>
            <w:r w:rsidRPr="00762494">
              <w:rPr>
                <w:b/>
                <w:bCs/>
                <w:color w:val="000000"/>
                <w:sz w:val="20"/>
                <w:szCs w:val="20"/>
              </w:rPr>
              <w:t>2023</w:t>
            </w:r>
          </w:p>
        </w:tc>
        <w:tc>
          <w:tcPr>
            <w:tcW w:w="1041" w:type="pct"/>
            <w:tcBorders>
              <w:top w:val="single" w:sz="8" w:space="0" w:color="auto"/>
              <w:left w:val="nil"/>
              <w:bottom w:val="single" w:sz="8" w:space="0" w:color="000000"/>
              <w:right w:val="nil"/>
            </w:tcBorders>
            <w:hideMark/>
          </w:tcPr>
          <w:p w14:paraId="68F724C8" w14:textId="77777777" w:rsidR="00762494" w:rsidRPr="00762494" w:rsidRDefault="00762494" w:rsidP="0000665F">
            <w:pPr>
              <w:jc w:val="right"/>
              <w:rPr>
                <w:b/>
                <w:bCs/>
                <w:color w:val="000000"/>
                <w:sz w:val="20"/>
                <w:szCs w:val="20"/>
              </w:rPr>
            </w:pPr>
            <w:r w:rsidRPr="00762494">
              <w:rPr>
                <w:b/>
                <w:bCs/>
                <w:color w:val="000000"/>
                <w:sz w:val="20"/>
                <w:szCs w:val="20"/>
              </w:rPr>
              <w:t>2024</w:t>
            </w:r>
          </w:p>
        </w:tc>
      </w:tr>
      <w:tr w:rsidR="00762494" w:rsidRPr="00762494" w14:paraId="0E7114EA" w14:textId="77777777" w:rsidTr="00B24BF7">
        <w:tc>
          <w:tcPr>
            <w:tcW w:w="2976" w:type="pct"/>
            <w:hideMark/>
          </w:tcPr>
          <w:p w14:paraId="1655EFC4" w14:textId="77777777" w:rsidR="00762494" w:rsidRPr="00762494" w:rsidRDefault="00762494" w:rsidP="0000665F">
            <w:pPr>
              <w:rPr>
                <w:sz w:val="20"/>
                <w:szCs w:val="20"/>
              </w:rPr>
            </w:pPr>
            <w:proofErr w:type="spellStart"/>
            <w:r w:rsidRPr="00762494">
              <w:rPr>
                <w:b/>
                <w:sz w:val="20"/>
                <w:szCs w:val="20"/>
              </w:rPr>
              <w:t>Камсыздандыруу</w:t>
            </w:r>
            <w:proofErr w:type="spellEnd"/>
            <w:r w:rsidRPr="00762494">
              <w:rPr>
                <w:b/>
                <w:sz w:val="20"/>
                <w:szCs w:val="20"/>
              </w:rPr>
              <w:t xml:space="preserve"> </w:t>
            </w:r>
            <w:proofErr w:type="spellStart"/>
            <w:r w:rsidRPr="00762494">
              <w:rPr>
                <w:b/>
                <w:sz w:val="20"/>
                <w:szCs w:val="20"/>
              </w:rPr>
              <w:t>суммасы</w:t>
            </w:r>
            <w:proofErr w:type="spellEnd"/>
            <w:r w:rsidRPr="00762494">
              <w:rPr>
                <w:b/>
                <w:sz w:val="20"/>
                <w:szCs w:val="20"/>
              </w:rPr>
              <w:t xml:space="preserve"> </w:t>
            </w:r>
          </w:p>
        </w:tc>
        <w:tc>
          <w:tcPr>
            <w:tcW w:w="983" w:type="pct"/>
            <w:vAlign w:val="bottom"/>
            <w:hideMark/>
          </w:tcPr>
          <w:p w14:paraId="79DC00CD" w14:textId="77777777" w:rsidR="00762494" w:rsidRPr="00762494" w:rsidRDefault="00762494" w:rsidP="0000665F">
            <w:pPr>
              <w:jc w:val="right"/>
              <w:rPr>
                <w:b/>
                <w:sz w:val="20"/>
                <w:szCs w:val="20"/>
              </w:rPr>
            </w:pPr>
            <w:r w:rsidRPr="00762494">
              <w:rPr>
                <w:b/>
                <w:sz w:val="20"/>
                <w:szCs w:val="20"/>
              </w:rPr>
              <w:t>1 346 329,1</w:t>
            </w:r>
          </w:p>
        </w:tc>
        <w:tc>
          <w:tcPr>
            <w:tcW w:w="1041" w:type="pct"/>
            <w:vAlign w:val="bottom"/>
            <w:hideMark/>
          </w:tcPr>
          <w:p w14:paraId="0817A712" w14:textId="77777777" w:rsidR="00762494" w:rsidRPr="00762494" w:rsidRDefault="00762494" w:rsidP="0000665F">
            <w:pPr>
              <w:jc w:val="right"/>
              <w:rPr>
                <w:b/>
                <w:sz w:val="20"/>
                <w:szCs w:val="20"/>
              </w:rPr>
            </w:pPr>
            <w:r w:rsidRPr="00762494">
              <w:rPr>
                <w:b/>
                <w:sz w:val="20"/>
                <w:szCs w:val="20"/>
              </w:rPr>
              <w:t>1 210 114,1</w:t>
            </w:r>
          </w:p>
        </w:tc>
      </w:tr>
      <w:tr w:rsidR="00762494" w:rsidRPr="00762494" w14:paraId="43A78E27" w14:textId="77777777" w:rsidTr="00B24BF7">
        <w:tc>
          <w:tcPr>
            <w:tcW w:w="2976" w:type="pct"/>
            <w:hideMark/>
          </w:tcPr>
          <w:p w14:paraId="233C1167" w14:textId="77777777" w:rsidR="00762494" w:rsidRPr="00762494" w:rsidRDefault="00762494" w:rsidP="0000665F">
            <w:pPr>
              <w:rPr>
                <w:sz w:val="20"/>
                <w:szCs w:val="20"/>
              </w:rPr>
            </w:pPr>
            <w:r w:rsidRPr="00762494">
              <w:rPr>
                <w:sz w:val="20"/>
                <w:szCs w:val="20"/>
              </w:rPr>
              <w:t xml:space="preserve">  </w:t>
            </w:r>
            <w:proofErr w:type="spellStart"/>
            <w:r w:rsidRPr="00762494">
              <w:rPr>
                <w:sz w:val="20"/>
                <w:szCs w:val="20"/>
              </w:rPr>
              <w:t>Ыктыярдуу</w:t>
            </w:r>
            <w:proofErr w:type="spellEnd"/>
            <w:r w:rsidRPr="00762494">
              <w:rPr>
                <w:sz w:val="20"/>
                <w:szCs w:val="20"/>
              </w:rPr>
              <w:t xml:space="preserve"> </w:t>
            </w:r>
            <w:proofErr w:type="spellStart"/>
            <w:r w:rsidRPr="00762494">
              <w:rPr>
                <w:sz w:val="20"/>
                <w:szCs w:val="20"/>
              </w:rPr>
              <w:t>камсыздандыруу</w:t>
            </w:r>
            <w:proofErr w:type="spellEnd"/>
            <w:r w:rsidRPr="00762494">
              <w:rPr>
                <w:sz w:val="20"/>
                <w:szCs w:val="20"/>
              </w:rPr>
              <w:t xml:space="preserve"> </w:t>
            </w:r>
          </w:p>
        </w:tc>
        <w:tc>
          <w:tcPr>
            <w:tcW w:w="983" w:type="pct"/>
            <w:vAlign w:val="bottom"/>
            <w:hideMark/>
          </w:tcPr>
          <w:p w14:paraId="52745F54" w14:textId="77777777" w:rsidR="00762494" w:rsidRPr="00762494" w:rsidRDefault="00762494" w:rsidP="0000665F">
            <w:pPr>
              <w:jc w:val="right"/>
              <w:rPr>
                <w:sz w:val="20"/>
                <w:szCs w:val="20"/>
              </w:rPr>
            </w:pPr>
            <w:r w:rsidRPr="00762494">
              <w:rPr>
                <w:sz w:val="20"/>
                <w:szCs w:val="20"/>
              </w:rPr>
              <w:t>1 165 311,2</w:t>
            </w:r>
          </w:p>
        </w:tc>
        <w:tc>
          <w:tcPr>
            <w:tcW w:w="1041" w:type="pct"/>
            <w:vAlign w:val="bottom"/>
            <w:hideMark/>
          </w:tcPr>
          <w:p w14:paraId="5579FB39" w14:textId="77777777" w:rsidR="00762494" w:rsidRPr="00762494" w:rsidRDefault="00762494" w:rsidP="0000665F">
            <w:pPr>
              <w:jc w:val="right"/>
              <w:rPr>
                <w:sz w:val="20"/>
                <w:szCs w:val="20"/>
              </w:rPr>
            </w:pPr>
            <w:r w:rsidRPr="00762494">
              <w:rPr>
                <w:sz w:val="20"/>
                <w:szCs w:val="20"/>
              </w:rPr>
              <w:t>953 634,9</w:t>
            </w:r>
          </w:p>
        </w:tc>
      </w:tr>
      <w:tr w:rsidR="00762494" w:rsidRPr="00762494" w14:paraId="42C4856D" w14:textId="77777777" w:rsidTr="00B24BF7">
        <w:tc>
          <w:tcPr>
            <w:tcW w:w="2976" w:type="pct"/>
            <w:hideMark/>
          </w:tcPr>
          <w:p w14:paraId="0E053CD9" w14:textId="77777777" w:rsidR="00762494" w:rsidRPr="00762494" w:rsidRDefault="00762494" w:rsidP="0000665F">
            <w:pPr>
              <w:rPr>
                <w:sz w:val="20"/>
                <w:szCs w:val="20"/>
              </w:rPr>
            </w:pPr>
            <w:r w:rsidRPr="00762494">
              <w:rPr>
                <w:sz w:val="20"/>
                <w:szCs w:val="20"/>
              </w:rPr>
              <w:t xml:space="preserve">     </w:t>
            </w:r>
            <w:proofErr w:type="spellStart"/>
            <w:r w:rsidRPr="00762494">
              <w:rPr>
                <w:sz w:val="20"/>
                <w:szCs w:val="20"/>
              </w:rPr>
              <w:t>жеке</w:t>
            </w:r>
            <w:proofErr w:type="spellEnd"/>
            <w:r w:rsidRPr="00762494">
              <w:rPr>
                <w:sz w:val="20"/>
                <w:szCs w:val="20"/>
              </w:rPr>
              <w:t xml:space="preserve"> </w:t>
            </w:r>
            <w:proofErr w:type="spellStart"/>
            <w:r w:rsidRPr="00762494">
              <w:rPr>
                <w:sz w:val="20"/>
                <w:szCs w:val="20"/>
              </w:rPr>
              <w:t>камсыздандыруу</w:t>
            </w:r>
            <w:proofErr w:type="spellEnd"/>
            <w:r w:rsidRPr="00762494">
              <w:rPr>
                <w:sz w:val="20"/>
                <w:szCs w:val="20"/>
              </w:rPr>
              <w:t xml:space="preserve"> </w:t>
            </w:r>
          </w:p>
        </w:tc>
        <w:tc>
          <w:tcPr>
            <w:tcW w:w="983" w:type="pct"/>
            <w:vAlign w:val="bottom"/>
            <w:hideMark/>
          </w:tcPr>
          <w:p w14:paraId="79FBF9AA" w14:textId="77777777" w:rsidR="00762494" w:rsidRPr="00762494" w:rsidRDefault="00762494" w:rsidP="0000665F">
            <w:pPr>
              <w:jc w:val="right"/>
              <w:rPr>
                <w:sz w:val="20"/>
                <w:szCs w:val="20"/>
              </w:rPr>
            </w:pPr>
            <w:r w:rsidRPr="00762494">
              <w:rPr>
                <w:sz w:val="20"/>
                <w:szCs w:val="20"/>
              </w:rPr>
              <w:t>150 208,5</w:t>
            </w:r>
          </w:p>
        </w:tc>
        <w:tc>
          <w:tcPr>
            <w:tcW w:w="1041" w:type="pct"/>
            <w:vAlign w:val="bottom"/>
            <w:hideMark/>
          </w:tcPr>
          <w:p w14:paraId="52A5EEBC" w14:textId="77777777" w:rsidR="00762494" w:rsidRPr="00762494" w:rsidRDefault="00762494" w:rsidP="0000665F">
            <w:pPr>
              <w:jc w:val="right"/>
              <w:rPr>
                <w:sz w:val="20"/>
                <w:szCs w:val="20"/>
              </w:rPr>
            </w:pPr>
            <w:r w:rsidRPr="00762494">
              <w:rPr>
                <w:sz w:val="20"/>
                <w:szCs w:val="20"/>
              </w:rPr>
              <w:t>149 535,6</w:t>
            </w:r>
          </w:p>
        </w:tc>
      </w:tr>
      <w:tr w:rsidR="00762494" w:rsidRPr="00762494" w14:paraId="44780E07" w14:textId="77777777" w:rsidTr="00B24BF7">
        <w:tc>
          <w:tcPr>
            <w:tcW w:w="2976" w:type="pct"/>
            <w:hideMark/>
          </w:tcPr>
          <w:p w14:paraId="083F8C5B" w14:textId="77777777" w:rsidR="00762494" w:rsidRPr="00762494" w:rsidRDefault="00762494" w:rsidP="0000665F">
            <w:pPr>
              <w:rPr>
                <w:sz w:val="20"/>
                <w:szCs w:val="20"/>
              </w:rPr>
            </w:pPr>
            <w:r w:rsidRPr="00762494">
              <w:rPr>
                <w:sz w:val="20"/>
                <w:szCs w:val="20"/>
              </w:rPr>
              <w:t xml:space="preserve">     </w:t>
            </w:r>
            <w:proofErr w:type="spellStart"/>
            <w:r w:rsidRPr="00762494">
              <w:rPr>
                <w:sz w:val="20"/>
                <w:szCs w:val="20"/>
              </w:rPr>
              <w:t>мүлктү</w:t>
            </w:r>
            <w:proofErr w:type="spellEnd"/>
            <w:r w:rsidRPr="00762494">
              <w:rPr>
                <w:sz w:val="20"/>
                <w:szCs w:val="20"/>
                <w:lang w:val="ky-KG"/>
              </w:rPr>
              <w:t>к</w:t>
            </w:r>
            <w:r w:rsidRPr="00762494">
              <w:rPr>
                <w:sz w:val="20"/>
                <w:szCs w:val="20"/>
              </w:rPr>
              <w:t xml:space="preserve"> </w:t>
            </w:r>
            <w:proofErr w:type="spellStart"/>
            <w:r w:rsidRPr="00762494">
              <w:rPr>
                <w:sz w:val="20"/>
                <w:szCs w:val="20"/>
              </w:rPr>
              <w:t>камсыздандыруу</w:t>
            </w:r>
            <w:proofErr w:type="spellEnd"/>
            <w:r w:rsidRPr="00762494">
              <w:rPr>
                <w:sz w:val="20"/>
                <w:szCs w:val="20"/>
              </w:rPr>
              <w:t xml:space="preserve"> </w:t>
            </w:r>
          </w:p>
        </w:tc>
        <w:tc>
          <w:tcPr>
            <w:tcW w:w="983" w:type="pct"/>
            <w:vAlign w:val="bottom"/>
            <w:hideMark/>
          </w:tcPr>
          <w:p w14:paraId="08F825CD" w14:textId="77777777" w:rsidR="00762494" w:rsidRPr="00762494" w:rsidRDefault="00762494" w:rsidP="0000665F">
            <w:pPr>
              <w:jc w:val="right"/>
              <w:rPr>
                <w:sz w:val="20"/>
                <w:szCs w:val="20"/>
              </w:rPr>
            </w:pPr>
            <w:r w:rsidRPr="00762494">
              <w:rPr>
                <w:sz w:val="20"/>
                <w:szCs w:val="20"/>
              </w:rPr>
              <w:t>717 205,7</w:t>
            </w:r>
          </w:p>
        </w:tc>
        <w:tc>
          <w:tcPr>
            <w:tcW w:w="1041" w:type="pct"/>
            <w:vAlign w:val="bottom"/>
            <w:hideMark/>
          </w:tcPr>
          <w:p w14:paraId="32CED96E" w14:textId="77777777" w:rsidR="00762494" w:rsidRPr="00762494" w:rsidRDefault="00762494" w:rsidP="0000665F">
            <w:pPr>
              <w:jc w:val="right"/>
              <w:rPr>
                <w:sz w:val="20"/>
                <w:szCs w:val="20"/>
              </w:rPr>
            </w:pPr>
            <w:r w:rsidRPr="00762494">
              <w:rPr>
                <w:sz w:val="20"/>
                <w:szCs w:val="20"/>
              </w:rPr>
              <w:t>486 708,2</w:t>
            </w:r>
          </w:p>
        </w:tc>
      </w:tr>
      <w:tr w:rsidR="00762494" w:rsidRPr="00762494" w14:paraId="6684AD5D" w14:textId="77777777" w:rsidTr="00B24BF7">
        <w:tc>
          <w:tcPr>
            <w:tcW w:w="2976" w:type="pct"/>
            <w:hideMark/>
          </w:tcPr>
          <w:p w14:paraId="4CBEFDCE" w14:textId="77777777" w:rsidR="00762494" w:rsidRPr="00762494" w:rsidRDefault="00762494" w:rsidP="0000665F">
            <w:pPr>
              <w:rPr>
                <w:sz w:val="20"/>
                <w:szCs w:val="20"/>
              </w:rPr>
            </w:pPr>
            <w:r w:rsidRPr="00762494">
              <w:rPr>
                <w:sz w:val="20"/>
                <w:szCs w:val="20"/>
              </w:rPr>
              <w:t xml:space="preserve">       </w:t>
            </w:r>
            <w:proofErr w:type="spellStart"/>
            <w:r w:rsidRPr="00762494">
              <w:rPr>
                <w:sz w:val="20"/>
                <w:szCs w:val="20"/>
              </w:rPr>
              <w:t>жарандардын</w:t>
            </w:r>
            <w:proofErr w:type="spellEnd"/>
            <w:r w:rsidRPr="00762494">
              <w:rPr>
                <w:sz w:val="20"/>
                <w:szCs w:val="20"/>
              </w:rPr>
              <w:t xml:space="preserve"> </w:t>
            </w:r>
            <w:proofErr w:type="spellStart"/>
            <w:r w:rsidRPr="00762494">
              <w:rPr>
                <w:sz w:val="20"/>
                <w:szCs w:val="20"/>
              </w:rPr>
              <w:t>мүлкү</w:t>
            </w:r>
            <w:proofErr w:type="spellEnd"/>
            <w:r w:rsidRPr="00762494">
              <w:rPr>
                <w:b/>
                <w:sz w:val="20"/>
                <w:szCs w:val="20"/>
              </w:rPr>
              <w:t xml:space="preserve"> </w:t>
            </w:r>
          </w:p>
        </w:tc>
        <w:tc>
          <w:tcPr>
            <w:tcW w:w="983" w:type="pct"/>
            <w:vAlign w:val="bottom"/>
            <w:hideMark/>
          </w:tcPr>
          <w:p w14:paraId="561BAAD1" w14:textId="77777777" w:rsidR="00762494" w:rsidRPr="00762494" w:rsidRDefault="00762494" w:rsidP="0000665F">
            <w:pPr>
              <w:jc w:val="right"/>
              <w:rPr>
                <w:sz w:val="20"/>
                <w:szCs w:val="20"/>
              </w:rPr>
            </w:pPr>
            <w:r w:rsidRPr="00762494">
              <w:rPr>
                <w:sz w:val="20"/>
                <w:szCs w:val="20"/>
              </w:rPr>
              <w:t>72 680,6</w:t>
            </w:r>
          </w:p>
        </w:tc>
        <w:tc>
          <w:tcPr>
            <w:tcW w:w="1041" w:type="pct"/>
            <w:vAlign w:val="bottom"/>
            <w:hideMark/>
          </w:tcPr>
          <w:p w14:paraId="7E74EBBD" w14:textId="77777777" w:rsidR="00762494" w:rsidRPr="00762494" w:rsidRDefault="00762494" w:rsidP="0000665F">
            <w:pPr>
              <w:jc w:val="right"/>
              <w:rPr>
                <w:sz w:val="20"/>
                <w:szCs w:val="20"/>
              </w:rPr>
            </w:pPr>
            <w:r w:rsidRPr="00762494">
              <w:rPr>
                <w:sz w:val="20"/>
                <w:szCs w:val="20"/>
              </w:rPr>
              <w:t>129 026,8</w:t>
            </w:r>
          </w:p>
        </w:tc>
      </w:tr>
      <w:tr w:rsidR="00762494" w:rsidRPr="00762494" w14:paraId="0DF34544" w14:textId="77777777" w:rsidTr="00B24BF7">
        <w:tc>
          <w:tcPr>
            <w:tcW w:w="2976" w:type="pct"/>
            <w:hideMark/>
          </w:tcPr>
          <w:p w14:paraId="0AFBC4CC" w14:textId="77777777" w:rsidR="00762494" w:rsidRPr="00762494" w:rsidRDefault="00762494" w:rsidP="0000665F">
            <w:pPr>
              <w:ind w:left="397" w:hanging="397"/>
              <w:rPr>
                <w:sz w:val="20"/>
                <w:szCs w:val="20"/>
              </w:rPr>
            </w:pPr>
            <w:r w:rsidRPr="00762494">
              <w:rPr>
                <w:sz w:val="20"/>
                <w:szCs w:val="20"/>
              </w:rPr>
              <w:t xml:space="preserve">       </w:t>
            </w:r>
            <w:proofErr w:type="spellStart"/>
            <w:r w:rsidRPr="00762494">
              <w:rPr>
                <w:sz w:val="20"/>
                <w:szCs w:val="20"/>
              </w:rPr>
              <w:t>чарба</w:t>
            </w:r>
            <w:proofErr w:type="spellEnd"/>
            <w:r w:rsidRPr="00762494">
              <w:rPr>
                <w:sz w:val="20"/>
                <w:szCs w:val="20"/>
                <w:lang w:val="ky-KG"/>
              </w:rPr>
              <w:t xml:space="preserve"> жүргүзүүчү</w:t>
            </w:r>
            <w:r w:rsidRPr="00762494">
              <w:rPr>
                <w:sz w:val="20"/>
                <w:szCs w:val="20"/>
              </w:rPr>
              <w:t xml:space="preserve"> </w:t>
            </w:r>
            <w:proofErr w:type="spellStart"/>
            <w:r w:rsidRPr="00762494">
              <w:rPr>
                <w:sz w:val="20"/>
                <w:szCs w:val="20"/>
              </w:rPr>
              <w:t>субъекттердин</w:t>
            </w:r>
            <w:proofErr w:type="spellEnd"/>
            <w:r w:rsidRPr="00762494">
              <w:rPr>
                <w:sz w:val="20"/>
                <w:szCs w:val="20"/>
              </w:rPr>
              <w:t xml:space="preserve"> </w:t>
            </w:r>
            <w:proofErr w:type="spellStart"/>
            <w:r w:rsidRPr="00762494">
              <w:rPr>
                <w:sz w:val="20"/>
                <w:szCs w:val="20"/>
              </w:rPr>
              <w:t>мүлкү</w:t>
            </w:r>
            <w:proofErr w:type="spellEnd"/>
          </w:p>
        </w:tc>
        <w:tc>
          <w:tcPr>
            <w:tcW w:w="983" w:type="pct"/>
            <w:vAlign w:val="bottom"/>
            <w:hideMark/>
          </w:tcPr>
          <w:p w14:paraId="77B96AD2" w14:textId="77777777" w:rsidR="00762494" w:rsidRPr="00762494" w:rsidRDefault="00762494" w:rsidP="0000665F">
            <w:pPr>
              <w:jc w:val="right"/>
              <w:rPr>
                <w:sz w:val="20"/>
                <w:szCs w:val="20"/>
              </w:rPr>
            </w:pPr>
            <w:r w:rsidRPr="00762494">
              <w:rPr>
                <w:sz w:val="20"/>
                <w:szCs w:val="20"/>
              </w:rPr>
              <w:t>644 525,1</w:t>
            </w:r>
          </w:p>
        </w:tc>
        <w:tc>
          <w:tcPr>
            <w:tcW w:w="1041" w:type="pct"/>
            <w:vAlign w:val="bottom"/>
            <w:hideMark/>
          </w:tcPr>
          <w:p w14:paraId="1F43FAA5" w14:textId="77777777" w:rsidR="00762494" w:rsidRPr="00762494" w:rsidRDefault="00762494" w:rsidP="0000665F">
            <w:pPr>
              <w:jc w:val="right"/>
              <w:rPr>
                <w:sz w:val="20"/>
                <w:szCs w:val="20"/>
              </w:rPr>
            </w:pPr>
            <w:r w:rsidRPr="00762494">
              <w:rPr>
                <w:sz w:val="20"/>
                <w:szCs w:val="20"/>
              </w:rPr>
              <w:t>357 681,3</w:t>
            </w:r>
          </w:p>
        </w:tc>
      </w:tr>
      <w:tr w:rsidR="00762494" w:rsidRPr="00762494" w14:paraId="1250C0D7" w14:textId="77777777" w:rsidTr="00B24BF7">
        <w:tc>
          <w:tcPr>
            <w:tcW w:w="2976" w:type="pct"/>
            <w:hideMark/>
          </w:tcPr>
          <w:p w14:paraId="48B4F375" w14:textId="77777777" w:rsidR="00762494" w:rsidRPr="00762494" w:rsidRDefault="00762494" w:rsidP="0000665F">
            <w:pPr>
              <w:rPr>
                <w:sz w:val="20"/>
                <w:szCs w:val="20"/>
              </w:rPr>
            </w:pPr>
            <w:r w:rsidRPr="00762494">
              <w:rPr>
                <w:sz w:val="20"/>
                <w:szCs w:val="20"/>
              </w:rPr>
              <w:t xml:space="preserve">     </w:t>
            </w:r>
            <w:proofErr w:type="spellStart"/>
            <w:r w:rsidRPr="00762494">
              <w:rPr>
                <w:sz w:val="20"/>
                <w:szCs w:val="20"/>
              </w:rPr>
              <w:t>жоопкерчиликти</w:t>
            </w:r>
            <w:proofErr w:type="spellEnd"/>
            <w:r w:rsidRPr="00762494">
              <w:rPr>
                <w:sz w:val="20"/>
                <w:szCs w:val="20"/>
              </w:rPr>
              <w:t xml:space="preserve"> </w:t>
            </w:r>
            <w:proofErr w:type="spellStart"/>
            <w:r w:rsidRPr="00762494">
              <w:rPr>
                <w:sz w:val="20"/>
                <w:szCs w:val="20"/>
              </w:rPr>
              <w:t>камсыздандыруу</w:t>
            </w:r>
            <w:proofErr w:type="spellEnd"/>
            <w:r w:rsidRPr="00762494">
              <w:rPr>
                <w:sz w:val="20"/>
                <w:szCs w:val="20"/>
              </w:rPr>
              <w:t xml:space="preserve"> </w:t>
            </w:r>
          </w:p>
        </w:tc>
        <w:tc>
          <w:tcPr>
            <w:tcW w:w="983" w:type="pct"/>
            <w:vAlign w:val="bottom"/>
            <w:hideMark/>
          </w:tcPr>
          <w:p w14:paraId="60EC9A5B" w14:textId="77777777" w:rsidR="00762494" w:rsidRPr="00762494" w:rsidRDefault="00762494" w:rsidP="0000665F">
            <w:pPr>
              <w:jc w:val="right"/>
              <w:rPr>
                <w:sz w:val="20"/>
                <w:szCs w:val="20"/>
              </w:rPr>
            </w:pPr>
            <w:r w:rsidRPr="00762494">
              <w:rPr>
                <w:sz w:val="20"/>
                <w:szCs w:val="20"/>
              </w:rPr>
              <w:t>294 003,1</w:t>
            </w:r>
          </w:p>
        </w:tc>
        <w:tc>
          <w:tcPr>
            <w:tcW w:w="1041" w:type="pct"/>
            <w:vAlign w:val="bottom"/>
            <w:hideMark/>
          </w:tcPr>
          <w:p w14:paraId="6FEA8081" w14:textId="77777777" w:rsidR="00762494" w:rsidRPr="00762494" w:rsidRDefault="00762494" w:rsidP="0000665F">
            <w:pPr>
              <w:jc w:val="right"/>
              <w:rPr>
                <w:sz w:val="20"/>
                <w:szCs w:val="20"/>
              </w:rPr>
            </w:pPr>
            <w:r w:rsidRPr="00762494">
              <w:rPr>
                <w:sz w:val="20"/>
                <w:szCs w:val="20"/>
              </w:rPr>
              <w:t>314 361,3</w:t>
            </w:r>
          </w:p>
        </w:tc>
      </w:tr>
      <w:tr w:rsidR="00762494" w:rsidRPr="00762494" w14:paraId="62554326" w14:textId="77777777" w:rsidTr="00B24BF7">
        <w:tc>
          <w:tcPr>
            <w:tcW w:w="2976" w:type="pct"/>
            <w:hideMark/>
          </w:tcPr>
          <w:p w14:paraId="3F02A1D7" w14:textId="77777777" w:rsidR="00762494" w:rsidRPr="00762494" w:rsidRDefault="00762494" w:rsidP="0000665F">
            <w:pPr>
              <w:rPr>
                <w:sz w:val="20"/>
                <w:szCs w:val="20"/>
              </w:rPr>
            </w:pPr>
            <w:r w:rsidRPr="00762494">
              <w:rPr>
                <w:sz w:val="20"/>
                <w:szCs w:val="20"/>
              </w:rPr>
              <w:t xml:space="preserve">    </w:t>
            </w:r>
            <w:proofErr w:type="spellStart"/>
            <w:r w:rsidRPr="00762494">
              <w:rPr>
                <w:sz w:val="20"/>
                <w:szCs w:val="20"/>
              </w:rPr>
              <w:t>камсыздандыруунун</w:t>
            </w:r>
            <w:proofErr w:type="spellEnd"/>
            <w:r w:rsidRPr="00762494">
              <w:rPr>
                <w:sz w:val="20"/>
                <w:szCs w:val="20"/>
              </w:rPr>
              <w:t xml:space="preserve"> башка </w:t>
            </w:r>
            <w:proofErr w:type="spellStart"/>
            <w:r w:rsidRPr="00762494">
              <w:rPr>
                <w:sz w:val="20"/>
                <w:szCs w:val="20"/>
              </w:rPr>
              <w:t>түрлөрү</w:t>
            </w:r>
            <w:proofErr w:type="spellEnd"/>
          </w:p>
        </w:tc>
        <w:tc>
          <w:tcPr>
            <w:tcW w:w="983" w:type="pct"/>
            <w:vAlign w:val="bottom"/>
            <w:hideMark/>
          </w:tcPr>
          <w:p w14:paraId="6307959C" w14:textId="77777777" w:rsidR="00762494" w:rsidRPr="00762494" w:rsidRDefault="00762494" w:rsidP="0000665F">
            <w:pPr>
              <w:jc w:val="right"/>
              <w:rPr>
                <w:sz w:val="20"/>
                <w:szCs w:val="20"/>
              </w:rPr>
            </w:pPr>
            <w:r w:rsidRPr="00762494">
              <w:rPr>
                <w:sz w:val="20"/>
                <w:szCs w:val="20"/>
              </w:rPr>
              <w:t>3 893,9</w:t>
            </w:r>
          </w:p>
        </w:tc>
        <w:tc>
          <w:tcPr>
            <w:tcW w:w="1041" w:type="pct"/>
            <w:vAlign w:val="bottom"/>
            <w:hideMark/>
          </w:tcPr>
          <w:p w14:paraId="35038014" w14:textId="77777777" w:rsidR="00762494" w:rsidRPr="00762494" w:rsidRDefault="00762494" w:rsidP="0000665F">
            <w:pPr>
              <w:jc w:val="right"/>
              <w:rPr>
                <w:sz w:val="20"/>
                <w:szCs w:val="20"/>
              </w:rPr>
            </w:pPr>
            <w:r w:rsidRPr="00762494">
              <w:rPr>
                <w:sz w:val="20"/>
                <w:szCs w:val="20"/>
              </w:rPr>
              <w:t>3 029,9</w:t>
            </w:r>
          </w:p>
        </w:tc>
      </w:tr>
      <w:tr w:rsidR="00762494" w:rsidRPr="00762494" w14:paraId="61A56BA0" w14:textId="77777777" w:rsidTr="00B24BF7">
        <w:tc>
          <w:tcPr>
            <w:tcW w:w="2976" w:type="pct"/>
            <w:hideMark/>
          </w:tcPr>
          <w:p w14:paraId="7BFDF85F" w14:textId="77777777" w:rsidR="00762494" w:rsidRPr="00762494" w:rsidRDefault="00762494" w:rsidP="0000665F">
            <w:pPr>
              <w:rPr>
                <w:sz w:val="20"/>
                <w:szCs w:val="20"/>
              </w:rPr>
            </w:pPr>
            <w:r w:rsidRPr="00762494">
              <w:rPr>
                <w:sz w:val="20"/>
                <w:szCs w:val="20"/>
              </w:rPr>
              <w:t xml:space="preserve">  </w:t>
            </w:r>
            <w:proofErr w:type="spellStart"/>
            <w:r w:rsidRPr="00762494">
              <w:rPr>
                <w:sz w:val="20"/>
                <w:szCs w:val="20"/>
              </w:rPr>
              <w:t>Милдеттүү</w:t>
            </w:r>
            <w:proofErr w:type="spellEnd"/>
            <w:r w:rsidRPr="00762494">
              <w:rPr>
                <w:sz w:val="20"/>
                <w:szCs w:val="20"/>
              </w:rPr>
              <w:t xml:space="preserve"> </w:t>
            </w:r>
            <w:proofErr w:type="spellStart"/>
            <w:r w:rsidRPr="00762494">
              <w:rPr>
                <w:sz w:val="20"/>
                <w:szCs w:val="20"/>
              </w:rPr>
              <w:t>камсыздандыруу</w:t>
            </w:r>
            <w:proofErr w:type="spellEnd"/>
            <w:r w:rsidRPr="00762494">
              <w:rPr>
                <w:sz w:val="20"/>
                <w:szCs w:val="20"/>
              </w:rPr>
              <w:t xml:space="preserve"> </w:t>
            </w:r>
          </w:p>
        </w:tc>
        <w:tc>
          <w:tcPr>
            <w:tcW w:w="983" w:type="pct"/>
            <w:vAlign w:val="bottom"/>
            <w:hideMark/>
          </w:tcPr>
          <w:p w14:paraId="592E401C" w14:textId="77777777" w:rsidR="00762494" w:rsidRPr="00762494" w:rsidRDefault="00762494" w:rsidP="0000665F">
            <w:pPr>
              <w:jc w:val="right"/>
              <w:rPr>
                <w:sz w:val="20"/>
                <w:szCs w:val="20"/>
              </w:rPr>
            </w:pPr>
            <w:r w:rsidRPr="00762494">
              <w:rPr>
                <w:sz w:val="20"/>
                <w:szCs w:val="20"/>
              </w:rPr>
              <w:t>181 018,0</w:t>
            </w:r>
          </w:p>
        </w:tc>
        <w:tc>
          <w:tcPr>
            <w:tcW w:w="1041" w:type="pct"/>
            <w:vAlign w:val="bottom"/>
            <w:hideMark/>
          </w:tcPr>
          <w:p w14:paraId="5E5E45B7" w14:textId="77777777" w:rsidR="00762494" w:rsidRPr="00762494" w:rsidRDefault="00762494" w:rsidP="0000665F">
            <w:pPr>
              <w:jc w:val="right"/>
              <w:rPr>
                <w:sz w:val="20"/>
                <w:szCs w:val="20"/>
              </w:rPr>
            </w:pPr>
            <w:r w:rsidRPr="00762494">
              <w:rPr>
                <w:sz w:val="20"/>
                <w:szCs w:val="20"/>
              </w:rPr>
              <w:t>256 479,2</w:t>
            </w:r>
          </w:p>
        </w:tc>
      </w:tr>
      <w:tr w:rsidR="00762494" w:rsidRPr="00762494" w14:paraId="25F693A5" w14:textId="77777777" w:rsidTr="00B24BF7">
        <w:tc>
          <w:tcPr>
            <w:tcW w:w="2976" w:type="pct"/>
            <w:hideMark/>
          </w:tcPr>
          <w:p w14:paraId="221EB36A" w14:textId="77777777" w:rsidR="00762494" w:rsidRPr="00762494" w:rsidRDefault="00762494" w:rsidP="0000665F">
            <w:pPr>
              <w:rPr>
                <w:sz w:val="20"/>
                <w:szCs w:val="20"/>
              </w:rPr>
            </w:pPr>
            <w:r w:rsidRPr="00762494">
              <w:rPr>
                <w:sz w:val="20"/>
                <w:szCs w:val="20"/>
              </w:rPr>
              <w:t xml:space="preserve">     </w:t>
            </w:r>
            <w:proofErr w:type="spellStart"/>
            <w:r w:rsidRPr="00762494">
              <w:rPr>
                <w:sz w:val="20"/>
                <w:szCs w:val="20"/>
              </w:rPr>
              <w:t>жарандардын</w:t>
            </w:r>
            <w:proofErr w:type="spellEnd"/>
            <w:r w:rsidRPr="00762494">
              <w:rPr>
                <w:sz w:val="20"/>
                <w:szCs w:val="20"/>
              </w:rPr>
              <w:t xml:space="preserve"> </w:t>
            </w:r>
            <w:proofErr w:type="spellStart"/>
            <w:r w:rsidRPr="00762494">
              <w:rPr>
                <w:sz w:val="20"/>
                <w:szCs w:val="20"/>
              </w:rPr>
              <w:t>мүлкү</w:t>
            </w:r>
            <w:proofErr w:type="spellEnd"/>
          </w:p>
        </w:tc>
        <w:tc>
          <w:tcPr>
            <w:tcW w:w="983" w:type="pct"/>
            <w:vAlign w:val="bottom"/>
            <w:hideMark/>
          </w:tcPr>
          <w:p w14:paraId="0ED5BEA1" w14:textId="77777777" w:rsidR="00762494" w:rsidRPr="00762494" w:rsidRDefault="00762494" w:rsidP="0000665F">
            <w:pPr>
              <w:jc w:val="right"/>
              <w:rPr>
                <w:sz w:val="20"/>
                <w:szCs w:val="20"/>
              </w:rPr>
            </w:pPr>
            <w:r w:rsidRPr="00762494">
              <w:rPr>
                <w:sz w:val="20"/>
                <w:szCs w:val="20"/>
              </w:rPr>
              <w:t>41 421,6</w:t>
            </w:r>
          </w:p>
        </w:tc>
        <w:tc>
          <w:tcPr>
            <w:tcW w:w="1041" w:type="pct"/>
            <w:vAlign w:val="bottom"/>
            <w:hideMark/>
          </w:tcPr>
          <w:p w14:paraId="38FEE727" w14:textId="77777777" w:rsidR="00762494" w:rsidRPr="00762494" w:rsidRDefault="00762494" w:rsidP="0000665F">
            <w:pPr>
              <w:jc w:val="right"/>
              <w:rPr>
                <w:sz w:val="20"/>
                <w:szCs w:val="20"/>
              </w:rPr>
            </w:pPr>
            <w:r w:rsidRPr="00762494">
              <w:rPr>
                <w:sz w:val="20"/>
                <w:szCs w:val="20"/>
              </w:rPr>
              <w:t>73 768,0</w:t>
            </w:r>
          </w:p>
        </w:tc>
      </w:tr>
      <w:tr w:rsidR="00762494" w:rsidRPr="00762494" w14:paraId="6C8D2234" w14:textId="77777777" w:rsidTr="00B24BF7">
        <w:tc>
          <w:tcPr>
            <w:tcW w:w="2976" w:type="pct"/>
            <w:hideMark/>
          </w:tcPr>
          <w:p w14:paraId="7F8AD790" w14:textId="77777777" w:rsidR="00762494" w:rsidRPr="00762494" w:rsidRDefault="00762494" w:rsidP="0000665F">
            <w:pPr>
              <w:rPr>
                <w:sz w:val="20"/>
                <w:szCs w:val="20"/>
              </w:rPr>
            </w:pPr>
            <w:r w:rsidRPr="00762494">
              <w:rPr>
                <w:sz w:val="20"/>
                <w:szCs w:val="20"/>
              </w:rPr>
              <w:t xml:space="preserve">     </w:t>
            </w:r>
            <w:proofErr w:type="spellStart"/>
            <w:r w:rsidRPr="00762494">
              <w:rPr>
                <w:sz w:val="20"/>
                <w:szCs w:val="20"/>
              </w:rPr>
              <w:t>жарандык</w:t>
            </w:r>
            <w:proofErr w:type="spellEnd"/>
            <w:r w:rsidRPr="00762494">
              <w:rPr>
                <w:sz w:val="20"/>
                <w:szCs w:val="20"/>
              </w:rPr>
              <w:t xml:space="preserve"> </w:t>
            </w:r>
            <w:proofErr w:type="spellStart"/>
            <w:r w:rsidRPr="00762494">
              <w:rPr>
                <w:sz w:val="20"/>
                <w:szCs w:val="20"/>
              </w:rPr>
              <w:t>жоопкерчиликти</w:t>
            </w:r>
            <w:proofErr w:type="spellEnd"/>
          </w:p>
        </w:tc>
        <w:tc>
          <w:tcPr>
            <w:tcW w:w="983" w:type="pct"/>
            <w:vAlign w:val="bottom"/>
            <w:hideMark/>
          </w:tcPr>
          <w:p w14:paraId="0C7C991D" w14:textId="77777777" w:rsidR="00762494" w:rsidRPr="00762494" w:rsidRDefault="00762494" w:rsidP="0000665F">
            <w:pPr>
              <w:jc w:val="right"/>
              <w:rPr>
                <w:sz w:val="20"/>
                <w:szCs w:val="20"/>
              </w:rPr>
            </w:pPr>
            <w:r w:rsidRPr="00762494">
              <w:rPr>
                <w:sz w:val="20"/>
                <w:szCs w:val="20"/>
              </w:rPr>
              <w:t>139 596,4</w:t>
            </w:r>
          </w:p>
        </w:tc>
        <w:tc>
          <w:tcPr>
            <w:tcW w:w="1041" w:type="pct"/>
            <w:vAlign w:val="bottom"/>
            <w:hideMark/>
          </w:tcPr>
          <w:p w14:paraId="230AB34C" w14:textId="77777777" w:rsidR="00762494" w:rsidRPr="00762494" w:rsidRDefault="00762494" w:rsidP="0000665F">
            <w:pPr>
              <w:jc w:val="right"/>
              <w:rPr>
                <w:sz w:val="20"/>
                <w:szCs w:val="20"/>
              </w:rPr>
            </w:pPr>
            <w:r w:rsidRPr="00762494">
              <w:rPr>
                <w:sz w:val="20"/>
                <w:szCs w:val="20"/>
              </w:rPr>
              <w:t>182 711,2</w:t>
            </w:r>
          </w:p>
        </w:tc>
      </w:tr>
      <w:tr w:rsidR="00762494" w:rsidRPr="00762494" w14:paraId="3F3C47B7" w14:textId="77777777" w:rsidTr="00B24BF7">
        <w:tc>
          <w:tcPr>
            <w:tcW w:w="2976" w:type="pct"/>
            <w:hideMark/>
          </w:tcPr>
          <w:p w14:paraId="7D661C8C" w14:textId="77777777" w:rsidR="00762494" w:rsidRPr="00762494" w:rsidRDefault="00762494" w:rsidP="0000665F">
            <w:pPr>
              <w:rPr>
                <w:sz w:val="20"/>
                <w:szCs w:val="20"/>
              </w:rPr>
            </w:pPr>
            <w:proofErr w:type="spellStart"/>
            <w:r w:rsidRPr="00762494">
              <w:rPr>
                <w:b/>
                <w:sz w:val="20"/>
                <w:szCs w:val="20"/>
              </w:rPr>
              <w:t>Камсыздандыруу</w:t>
            </w:r>
            <w:proofErr w:type="spellEnd"/>
            <w:r w:rsidRPr="00762494">
              <w:rPr>
                <w:b/>
                <w:sz w:val="20"/>
                <w:szCs w:val="20"/>
              </w:rPr>
              <w:t xml:space="preserve"> </w:t>
            </w:r>
            <w:proofErr w:type="spellStart"/>
            <w:r w:rsidRPr="00762494">
              <w:rPr>
                <w:b/>
                <w:sz w:val="20"/>
                <w:szCs w:val="20"/>
              </w:rPr>
              <w:t>төгүмдөрүнүн</w:t>
            </w:r>
            <w:proofErr w:type="spellEnd"/>
            <w:r w:rsidRPr="00762494">
              <w:rPr>
                <w:b/>
                <w:sz w:val="20"/>
                <w:szCs w:val="20"/>
              </w:rPr>
              <w:t xml:space="preserve"> </w:t>
            </w:r>
            <w:proofErr w:type="spellStart"/>
            <w:r w:rsidRPr="00762494">
              <w:rPr>
                <w:b/>
                <w:sz w:val="20"/>
                <w:szCs w:val="20"/>
              </w:rPr>
              <w:t>түшүшү</w:t>
            </w:r>
            <w:proofErr w:type="spellEnd"/>
          </w:p>
        </w:tc>
        <w:tc>
          <w:tcPr>
            <w:tcW w:w="983" w:type="pct"/>
            <w:vAlign w:val="bottom"/>
            <w:hideMark/>
          </w:tcPr>
          <w:p w14:paraId="51622A35" w14:textId="77777777" w:rsidR="00762494" w:rsidRPr="00762494" w:rsidRDefault="00762494" w:rsidP="0000665F">
            <w:pPr>
              <w:jc w:val="right"/>
              <w:rPr>
                <w:b/>
                <w:sz w:val="20"/>
                <w:szCs w:val="20"/>
              </w:rPr>
            </w:pPr>
            <w:r w:rsidRPr="00762494">
              <w:rPr>
                <w:b/>
                <w:sz w:val="20"/>
                <w:szCs w:val="20"/>
              </w:rPr>
              <w:t>2 321,0</w:t>
            </w:r>
          </w:p>
        </w:tc>
        <w:tc>
          <w:tcPr>
            <w:tcW w:w="1041" w:type="pct"/>
            <w:vAlign w:val="bottom"/>
            <w:hideMark/>
          </w:tcPr>
          <w:p w14:paraId="3DFA1D21" w14:textId="77777777" w:rsidR="00762494" w:rsidRPr="00762494" w:rsidRDefault="00762494" w:rsidP="0000665F">
            <w:pPr>
              <w:jc w:val="right"/>
              <w:rPr>
                <w:b/>
                <w:sz w:val="20"/>
                <w:szCs w:val="20"/>
              </w:rPr>
            </w:pPr>
            <w:r w:rsidRPr="00762494">
              <w:rPr>
                <w:b/>
                <w:sz w:val="20"/>
                <w:szCs w:val="20"/>
              </w:rPr>
              <w:t>3 053,4</w:t>
            </w:r>
          </w:p>
        </w:tc>
      </w:tr>
      <w:tr w:rsidR="00762494" w:rsidRPr="00762494" w14:paraId="6343A233" w14:textId="77777777" w:rsidTr="00B24BF7">
        <w:tc>
          <w:tcPr>
            <w:tcW w:w="2976" w:type="pct"/>
            <w:hideMark/>
          </w:tcPr>
          <w:p w14:paraId="06981153" w14:textId="77777777" w:rsidR="00762494" w:rsidRPr="00762494" w:rsidRDefault="00762494" w:rsidP="0000665F">
            <w:pPr>
              <w:rPr>
                <w:sz w:val="20"/>
                <w:szCs w:val="20"/>
              </w:rPr>
            </w:pPr>
            <w:r w:rsidRPr="00762494">
              <w:rPr>
                <w:sz w:val="20"/>
                <w:szCs w:val="20"/>
              </w:rPr>
              <w:t xml:space="preserve">  </w:t>
            </w:r>
            <w:proofErr w:type="spellStart"/>
            <w:r w:rsidRPr="00762494">
              <w:rPr>
                <w:sz w:val="20"/>
                <w:szCs w:val="20"/>
              </w:rPr>
              <w:t>Ыктыярдуу</w:t>
            </w:r>
            <w:proofErr w:type="spellEnd"/>
            <w:r w:rsidRPr="00762494">
              <w:rPr>
                <w:sz w:val="20"/>
                <w:szCs w:val="20"/>
              </w:rPr>
              <w:t xml:space="preserve"> </w:t>
            </w:r>
            <w:proofErr w:type="spellStart"/>
            <w:r w:rsidRPr="00762494">
              <w:rPr>
                <w:sz w:val="20"/>
                <w:szCs w:val="20"/>
              </w:rPr>
              <w:t>камсыздандыруу</w:t>
            </w:r>
            <w:proofErr w:type="spellEnd"/>
            <w:r w:rsidRPr="00762494">
              <w:rPr>
                <w:sz w:val="20"/>
                <w:szCs w:val="20"/>
              </w:rPr>
              <w:t xml:space="preserve"> </w:t>
            </w:r>
          </w:p>
        </w:tc>
        <w:tc>
          <w:tcPr>
            <w:tcW w:w="983" w:type="pct"/>
            <w:vAlign w:val="bottom"/>
            <w:hideMark/>
          </w:tcPr>
          <w:p w14:paraId="12DD4877" w14:textId="77777777" w:rsidR="00762494" w:rsidRPr="00762494" w:rsidRDefault="00762494" w:rsidP="0000665F">
            <w:pPr>
              <w:jc w:val="right"/>
              <w:rPr>
                <w:sz w:val="20"/>
                <w:szCs w:val="20"/>
              </w:rPr>
            </w:pPr>
            <w:r w:rsidRPr="00762494">
              <w:rPr>
                <w:sz w:val="20"/>
                <w:szCs w:val="20"/>
              </w:rPr>
              <w:t>1 987,3</w:t>
            </w:r>
          </w:p>
        </w:tc>
        <w:tc>
          <w:tcPr>
            <w:tcW w:w="1041" w:type="pct"/>
            <w:vAlign w:val="bottom"/>
            <w:hideMark/>
          </w:tcPr>
          <w:p w14:paraId="4E31B042" w14:textId="77777777" w:rsidR="00762494" w:rsidRPr="00762494" w:rsidRDefault="00762494" w:rsidP="0000665F">
            <w:pPr>
              <w:jc w:val="right"/>
              <w:rPr>
                <w:sz w:val="20"/>
                <w:szCs w:val="20"/>
              </w:rPr>
            </w:pPr>
            <w:r w:rsidRPr="00762494">
              <w:rPr>
                <w:sz w:val="20"/>
                <w:szCs w:val="20"/>
              </w:rPr>
              <w:t>2 545,1</w:t>
            </w:r>
          </w:p>
        </w:tc>
      </w:tr>
      <w:tr w:rsidR="00762494" w:rsidRPr="00762494" w14:paraId="1CC1E723" w14:textId="77777777" w:rsidTr="00B24BF7">
        <w:tc>
          <w:tcPr>
            <w:tcW w:w="2976" w:type="pct"/>
            <w:hideMark/>
          </w:tcPr>
          <w:p w14:paraId="34B270A5" w14:textId="77777777" w:rsidR="00762494" w:rsidRPr="00762494" w:rsidRDefault="00762494" w:rsidP="0000665F">
            <w:pPr>
              <w:rPr>
                <w:sz w:val="20"/>
                <w:szCs w:val="20"/>
              </w:rPr>
            </w:pPr>
            <w:r w:rsidRPr="00762494">
              <w:rPr>
                <w:sz w:val="20"/>
                <w:szCs w:val="20"/>
              </w:rPr>
              <w:t xml:space="preserve">     </w:t>
            </w:r>
            <w:proofErr w:type="spellStart"/>
            <w:r w:rsidRPr="00762494">
              <w:rPr>
                <w:sz w:val="20"/>
                <w:szCs w:val="20"/>
              </w:rPr>
              <w:t>жеке</w:t>
            </w:r>
            <w:proofErr w:type="spellEnd"/>
            <w:r w:rsidRPr="00762494">
              <w:rPr>
                <w:sz w:val="20"/>
                <w:szCs w:val="20"/>
              </w:rPr>
              <w:t xml:space="preserve"> </w:t>
            </w:r>
            <w:proofErr w:type="spellStart"/>
            <w:r w:rsidRPr="00762494">
              <w:rPr>
                <w:sz w:val="20"/>
                <w:szCs w:val="20"/>
              </w:rPr>
              <w:t>камсыздандыруу</w:t>
            </w:r>
            <w:proofErr w:type="spellEnd"/>
            <w:r w:rsidRPr="00762494">
              <w:rPr>
                <w:sz w:val="20"/>
                <w:szCs w:val="20"/>
              </w:rPr>
              <w:t xml:space="preserve"> </w:t>
            </w:r>
          </w:p>
        </w:tc>
        <w:tc>
          <w:tcPr>
            <w:tcW w:w="983" w:type="pct"/>
            <w:vAlign w:val="bottom"/>
            <w:hideMark/>
          </w:tcPr>
          <w:p w14:paraId="3C9835EB" w14:textId="77777777" w:rsidR="00762494" w:rsidRPr="00762494" w:rsidRDefault="00762494" w:rsidP="0000665F">
            <w:pPr>
              <w:jc w:val="right"/>
              <w:rPr>
                <w:sz w:val="20"/>
                <w:szCs w:val="20"/>
              </w:rPr>
            </w:pPr>
            <w:r w:rsidRPr="00762494">
              <w:rPr>
                <w:sz w:val="20"/>
                <w:szCs w:val="20"/>
              </w:rPr>
              <w:t>365,7</w:t>
            </w:r>
          </w:p>
        </w:tc>
        <w:tc>
          <w:tcPr>
            <w:tcW w:w="1041" w:type="pct"/>
            <w:vAlign w:val="bottom"/>
            <w:hideMark/>
          </w:tcPr>
          <w:p w14:paraId="36595941" w14:textId="77777777" w:rsidR="00762494" w:rsidRPr="00762494" w:rsidRDefault="00762494" w:rsidP="0000665F">
            <w:pPr>
              <w:jc w:val="right"/>
              <w:rPr>
                <w:sz w:val="20"/>
                <w:szCs w:val="20"/>
              </w:rPr>
            </w:pPr>
            <w:r w:rsidRPr="00762494">
              <w:rPr>
                <w:sz w:val="20"/>
                <w:szCs w:val="20"/>
              </w:rPr>
              <w:t>661,7</w:t>
            </w:r>
          </w:p>
        </w:tc>
      </w:tr>
      <w:tr w:rsidR="00762494" w:rsidRPr="00762494" w14:paraId="72AD4A33" w14:textId="77777777" w:rsidTr="00B24BF7">
        <w:tc>
          <w:tcPr>
            <w:tcW w:w="2976" w:type="pct"/>
            <w:hideMark/>
          </w:tcPr>
          <w:p w14:paraId="55CCD8FE" w14:textId="77777777" w:rsidR="00762494" w:rsidRPr="00762494" w:rsidRDefault="00762494" w:rsidP="0000665F">
            <w:pPr>
              <w:rPr>
                <w:sz w:val="20"/>
                <w:szCs w:val="20"/>
              </w:rPr>
            </w:pPr>
            <w:r w:rsidRPr="00762494">
              <w:rPr>
                <w:sz w:val="20"/>
                <w:szCs w:val="20"/>
              </w:rPr>
              <w:t xml:space="preserve">     </w:t>
            </w:r>
            <w:proofErr w:type="spellStart"/>
            <w:r w:rsidRPr="00762494">
              <w:rPr>
                <w:sz w:val="20"/>
                <w:szCs w:val="20"/>
              </w:rPr>
              <w:t>мүлктү</w:t>
            </w:r>
            <w:proofErr w:type="spellEnd"/>
            <w:r w:rsidRPr="00762494">
              <w:rPr>
                <w:sz w:val="20"/>
                <w:szCs w:val="20"/>
                <w:lang w:val="ky-KG"/>
              </w:rPr>
              <w:t>к</w:t>
            </w:r>
            <w:r w:rsidRPr="00762494">
              <w:rPr>
                <w:sz w:val="20"/>
                <w:szCs w:val="20"/>
              </w:rPr>
              <w:t xml:space="preserve"> </w:t>
            </w:r>
            <w:proofErr w:type="spellStart"/>
            <w:r w:rsidRPr="00762494">
              <w:rPr>
                <w:sz w:val="20"/>
                <w:szCs w:val="20"/>
              </w:rPr>
              <w:t>камсыздандыруу</w:t>
            </w:r>
            <w:proofErr w:type="spellEnd"/>
            <w:r w:rsidRPr="00762494">
              <w:rPr>
                <w:sz w:val="20"/>
                <w:szCs w:val="20"/>
              </w:rPr>
              <w:t xml:space="preserve"> </w:t>
            </w:r>
          </w:p>
        </w:tc>
        <w:tc>
          <w:tcPr>
            <w:tcW w:w="983" w:type="pct"/>
            <w:vAlign w:val="bottom"/>
            <w:hideMark/>
          </w:tcPr>
          <w:p w14:paraId="2EAD79B7" w14:textId="77777777" w:rsidR="00762494" w:rsidRPr="00762494" w:rsidRDefault="00762494" w:rsidP="0000665F">
            <w:pPr>
              <w:jc w:val="right"/>
              <w:rPr>
                <w:sz w:val="20"/>
                <w:szCs w:val="20"/>
              </w:rPr>
            </w:pPr>
            <w:r w:rsidRPr="00762494">
              <w:rPr>
                <w:sz w:val="20"/>
                <w:szCs w:val="20"/>
              </w:rPr>
              <w:t>1 401,0</w:t>
            </w:r>
          </w:p>
        </w:tc>
        <w:tc>
          <w:tcPr>
            <w:tcW w:w="1041" w:type="pct"/>
            <w:vAlign w:val="bottom"/>
            <w:hideMark/>
          </w:tcPr>
          <w:p w14:paraId="50233B78" w14:textId="77777777" w:rsidR="00762494" w:rsidRPr="00762494" w:rsidRDefault="00762494" w:rsidP="0000665F">
            <w:pPr>
              <w:jc w:val="right"/>
              <w:rPr>
                <w:sz w:val="20"/>
                <w:szCs w:val="20"/>
              </w:rPr>
            </w:pPr>
            <w:r w:rsidRPr="00762494">
              <w:rPr>
                <w:sz w:val="20"/>
                <w:szCs w:val="20"/>
              </w:rPr>
              <w:t>1 418,2</w:t>
            </w:r>
          </w:p>
        </w:tc>
      </w:tr>
      <w:tr w:rsidR="00762494" w:rsidRPr="00762494" w14:paraId="105BE77F" w14:textId="77777777" w:rsidTr="00B24BF7">
        <w:tc>
          <w:tcPr>
            <w:tcW w:w="2976" w:type="pct"/>
            <w:hideMark/>
          </w:tcPr>
          <w:p w14:paraId="7D047E09" w14:textId="77777777" w:rsidR="00762494" w:rsidRPr="00762494" w:rsidRDefault="00762494" w:rsidP="0000665F">
            <w:pPr>
              <w:rPr>
                <w:sz w:val="20"/>
                <w:szCs w:val="20"/>
              </w:rPr>
            </w:pPr>
            <w:r w:rsidRPr="00762494">
              <w:rPr>
                <w:sz w:val="20"/>
                <w:szCs w:val="20"/>
              </w:rPr>
              <w:t xml:space="preserve">       </w:t>
            </w:r>
            <w:proofErr w:type="spellStart"/>
            <w:r w:rsidRPr="00762494">
              <w:rPr>
                <w:sz w:val="20"/>
                <w:szCs w:val="20"/>
              </w:rPr>
              <w:t>жарандардын</w:t>
            </w:r>
            <w:proofErr w:type="spellEnd"/>
            <w:r w:rsidRPr="00762494">
              <w:rPr>
                <w:sz w:val="20"/>
                <w:szCs w:val="20"/>
              </w:rPr>
              <w:t xml:space="preserve"> мүлкү</w:t>
            </w:r>
            <w:r w:rsidRPr="00762494">
              <w:rPr>
                <w:b/>
                <w:sz w:val="20"/>
                <w:szCs w:val="20"/>
              </w:rPr>
              <w:t xml:space="preserve"> </w:t>
            </w:r>
          </w:p>
        </w:tc>
        <w:tc>
          <w:tcPr>
            <w:tcW w:w="983" w:type="pct"/>
            <w:vAlign w:val="bottom"/>
            <w:hideMark/>
          </w:tcPr>
          <w:p w14:paraId="306414AF" w14:textId="77777777" w:rsidR="00762494" w:rsidRPr="00762494" w:rsidRDefault="00762494" w:rsidP="0000665F">
            <w:pPr>
              <w:jc w:val="right"/>
              <w:rPr>
                <w:sz w:val="20"/>
                <w:szCs w:val="20"/>
              </w:rPr>
            </w:pPr>
            <w:r w:rsidRPr="00762494">
              <w:rPr>
                <w:sz w:val="20"/>
                <w:szCs w:val="20"/>
              </w:rPr>
              <w:t>326,2</w:t>
            </w:r>
          </w:p>
        </w:tc>
        <w:tc>
          <w:tcPr>
            <w:tcW w:w="1041" w:type="pct"/>
            <w:vAlign w:val="bottom"/>
            <w:hideMark/>
          </w:tcPr>
          <w:p w14:paraId="0A7A4955" w14:textId="77777777" w:rsidR="00762494" w:rsidRPr="00762494" w:rsidRDefault="00762494" w:rsidP="0000665F">
            <w:pPr>
              <w:jc w:val="right"/>
              <w:rPr>
                <w:sz w:val="20"/>
                <w:szCs w:val="20"/>
              </w:rPr>
            </w:pPr>
            <w:r w:rsidRPr="00762494">
              <w:rPr>
                <w:sz w:val="20"/>
                <w:szCs w:val="20"/>
              </w:rPr>
              <w:t>499,9</w:t>
            </w:r>
          </w:p>
        </w:tc>
      </w:tr>
      <w:tr w:rsidR="00762494" w:rsidRPr="00762494" w14:paraId="11C397BB" w14:textId="77777777" w:rsidTr="00B24BF7">
        <w:tc>
          <w:tcPr>
            <w:tcW w:w="2976" w:type="pct"/>
            <w:hideMark/>
          </w:tcPr>
          <w:p w14:paraId="30CCADA8" w14:textId="77777777" w:rsidR="00762494" w:rsidRPr="00762494" w:rsidRDefault="00762494" w:rsidP="0000665F">
            <w:pPr>
              <w:ind w:left="397" w:hanging="397"/>
              <w:rPr>
                <w:sz w:val="20"/>
                <w:szCs w:val="20"/>
              </w:rPr>
            </w:pPr>
            <w:r w:rsidRPr="00762494">
              <w:rPr>
                <w:sz w:val="20"/>
                <w:szCs w:val="20"/>
              </w:rPr>
              <w:t xml:space="preserve">       </w:t>
            </w:r>
            <w:proofErr w:type="spellStart"/>
            <w:r w:rsidRPr="00762494">
              <w:rPr>
                <w:sz w:val="20"/>
                <w:szCs w:val="20"/>
              </w:rPr>
              <w:t>чарба</w:t>
            </w:r>
            <w:proofErr w:type="spellEnd"/>
            <w:r w:rsidRPr="00762494">
              <w:rPr>
                <w:sz w:val="20"/>
                <w:szCs w:val="20"/>
                <w:lang w:val="ky-KG"/>
              </w:rPr>
              <w:t xml:space="preserve"> жүргүзүүчү </w:t>
            </w:r>
            <w:proofErr w:type="spellStart"/>
            <w:r w:rsidRPr="00762494">
              <w:rPr>
                <w:sz w:val="20"/>
                <w:szCs w:val="20"/>
              </w:rPr>
              <w:t>субъекттердин</w:t>
            </w:r>
            <w:proofErr w:type="spellEnd"/>
            <w:r w:rsidRPr="00762494">
              <w:rPr>
                <w:sz w:val="20"/>
                <w:szCs w:val="20"/>
              </w:rPr>
              <w:t xml:space="preserve"> </w:t>
            </w:r>
            <w:proofErr w:type="spellStart"/>
            <w:r w:rsidRPr="00762494">
              <w:rPr>
                <w:sz w:val="20"/>
                <w:szCs w:val="20"/>
              </w:rPr>
              <w:t>мүлкү</w:t>
            </w:r>
            <w:proofErr w:type="spellEnd"/>
          </w:p>
        </w:tc>
        <w:tc>
          <w:tcPr>
            <w:tcW w:w="983" w:type="pct"/>
            <w:vAlign w:val="bottom"/>
            <w:hideMark/>
          </w:tcPr>
          <w:p w14:paraId="372EDA8D" w14:textId="77777777" w:rsidR="00762494" w:rsidRPr="00762494" w:rsidRDefault="00762494" w:rsidP="0000665F">
            <w:pPr>
              <w:jc w:val="right"/>
              <w:rPr>
                <w:sz w:val="20"/>
                <w:szCs w:val="20"/>
              </w:rPr>
            </w:pPr>
            <w:r w:rsidRPr="00762494">
              <w:rPr>
                <w:sz w:val="20"/>
                <w:szCs w:val="20"/>
              </w:rPr>
              <w:t>1 074,9</w:t>
            </w:r>
          </w:p>
        </w:tc>
        <w:tc>
          <w:tcPr>
            <w:tcW w:w="1041" w:type="pct"/>
            <w:vAlign w:val="bottom"/>
            <w:hideMark/>
          </w:tcPr>
          <w:p w14:paraId="1B8328DE" w14:textId="77777777" w:rsidR="00762494" w:rsidRPr="00762494" w:rsidRDefault="00762494" w:rsidP="0000665F">
            <w:pPr>
              <w:jc w:val="right"/>
              <w:rPr>
                <w:sz w:val="20"/>
                <w:szCs w:val="20"/>
              </w:rPr>
            </w:pPr>
            <w:r w:rsidRPr="00762494">
              <w:rPr>
                <w:sz w:val="20"/>
                <w:szCs w:val="20"/>
              </w:rPr>
              <w:t>918,2</w:t>
            </w:r>
          </w:p>
        </w:tc>
      </w:tr>
      <w:tr w:rsidR="00762494" w:rsidRPr="00762494" w14:paraId="0565CA0F" w14:textId="77777777" w:rsidTr="00B24BF7">
        <w:tc>
          <w:tcPr>
            <w:tcW w:w="2976" w:type="pct"/>
            <w:hideMark/>
          </w:tcPr>
          <w:p w14:paraId="17A09490" w14:textId="77777777" w:rsidR="00762494" w:rsidRPr="00762494" w:rsidRDefault="00762494" w:rsidP="0000665F">
            <w:pPr>
              <w:rPr>
                <w:sz w:val="20"/>
                <w:szCs w:val="20"/>
              </w:rPr>
            </w:pPr>
            <w:r w:rsidRPr="00762494">
              <w:rPr>
                <w:sz w:val="20"/>
                <w:szCs w:val="20"/>
              </w:rPr>
              <w:t xml:space="preserve">     </w:t>
            </w:r>
            <w:proofErr w:type="spellStart"/>
            <w:r w:rsidRPr="00762494">
              <w:rPr>
                <w:sz w:val="20"/>
                <w:szCs w:val="20"/>
              </w:rPr>
              <w:t>жоопкерчиликти</w:t>
            </w:r>
            <w:proofErr w:type="spellEnd"/>
            <w:r w:rsidRPr="00762494">
              <w:rPr>
                <w:sz w:val="20"/>
                <w:szCs w:val="20"/>
              </w:rPr>
              <w:t xml:space="preserve"> </w:t>
            </w:r>
            <w:proofErr w:type="spellStart"/>
            <w:r w:rsidRPr="00762494">
              <w:rPr>
                <w:sz w:val="20"/>
                <w:szCs w:val="20"/>
              </w:rPr>
              <w:t>камсыздандыруу</w:t>
            </w:r>
            <w:proofErr w:type="spellEnd"/>
            <w:r w:rsidRPr="00762494">
              <w:rPr>
                <w:sz w:val="20"/>
                <w:szCs w:val="20"/>
              </w:rPr>
              <w:t xml:space="preserve"> </w:t>
            </w:r>
          </w:p>
        </w:tc>
        <w:tc>
          <w:tcPr>
            <w:tcW w:w="983" w:type="pct"/>
            <w:vAlign w:val="bottom"/>
            <w:hideMark/>
          </w:tcPr>
          <w:p w14:paraId="06701190" w14:textId="77777777" w:rsidR="00762494" w:rsidRPr="00762494" w:rsidRDefault="00762494" w:rsidP="0000665F">
            <w:pPr>
              <w:jc w:val="right"/>
              <w:rPr>
                <w:sz w:val="20"/>
                <w:szCs w:val="20"/>
              </w:rPr>
            </w:pPr>
            <w:r w:rsidRPr="00762494">
              <w:rPr>
                <w:sz w:val="20"/>
                <w:szCs w:val="20"/>
              </w:rPr>
              <w:t>205,0</w:t>
            </w:r>
          </w:p>
        </w:tc>
        <w:tc>
          <w:tcPr>
            <w:tcW w:w="1041" w:type="pct"/>
            <w:vAlign w:val="bottom"/>
            <w:hideMark/>
          </w:tcPr>
          <w:p w14:paraId="145E6C19" w14:textId="77777777" w:rsidR="00762494" w:rsidRPr="00762494" w:rsidRDefault="00762494" w:rsidP="0000665F">
            <w:pPr>
              <w:jc w:val="right"/>
              <w:rPr>
                <w:sz w:val="20"/>
                <w:szCs w:val="20"/>
              </w:rPr>
            </w:pPr>
            <w:r w:rsidRPr="00762494">
              <w:rPr>
                <w:sz w:val="20"/>
                <w:szCs w:val="20"/>
              </w:rPr>
              <w:t>450,6</w:t>
            </w:r>
          </w:p>
        </w:tc>
      </w:tr>
      <w:tr w:rsidR="00762494" w:rsidRPr="00762494" w14:paraId="73881ADD" w14:textId="77777777" w:rsidTr="00B24BF7">
        <w:tc>
          <w:tcPr>
            <w:tcW w:w="2976" w:type="pct"/>
            <w:hideMark/>
          </w:tcPr>
          <w:p w14:paraId="2D056629" w14:textId="77777777" w:rsidR="00762494" w:rsidRPr="00762494" w:rsidRDefault="00762494" w:rsidP="0000665F">
            <w:pPr>
              <w:rPr>
                <w:sz w:val="20"/>
                <w:szCs w:val="20"/>
              </w:rPr>
            </w:pPr>
            <w:r w:rsidRPr="00762494">
              <w:rPr>
                <w:sz w:val="20"/>
                <w:szCs w:val="20"/>
              </w:rPr>
              <w:t xml:space="preserve">    </w:t>
            </w:r>
            <w:proofErr w:type="spellStart"/>
            <w:r w:rsidRPr="00762494">
              <w:rPr>
                <w:sz w:val="20"/>
                <w:szCs w:val="20"/>
              </w:rPr>
              <w:t>камсыздандыруунун</w:t>
            </w:r>
            <w:proofErr w:type="spellEnd"/>
            <w:r w:rsidRPr="00762494">
              <w:rPr>
                <w:sz w:val="20"/>
                <w:szCs w:val="20"/>
              </w:rPr>
              <w:t xml:space="preserve"> башка </w:t>
            </w:r>
            <w:proofErr w:type="spellStart"/>
            <w:r w:rsidRPr="00762494">
              <w:rPr>
                <w:sz w:val="20"/>
                <w:szCs w:val="20"/>
              </w:rPr>
              <w:t>түрлөрү</w:t>
            </w:r>
            <w:proofErr w:type="spellEnd"/>
          </w:p>
        </w:tc>
        <w:tc>
          <w:tcPr>
            <w:tcW w:w="983" w:type="pct"/>
            <w:vAlign w:val="bottom"/>
            <w:hideMark/>
          </w:tcPr>
          <w:p w14:paraId="432CFC06" w14:textId="77777777" w:rsidR="00762494" w:rsidRPr="00762494" w:rsidRDefault="00762494" w:rsidP="0000665F">
            <w:pPr>
              <w:jc w:val="right"/>
              <w:rPr>
                <w:sz w:val="20"/>
                <w:szCs w:val="20"/>
              </w:rPr>
            </w:pPr>
            <w:r w:rsidRPr="00762494">
              <w:rPr>
                <w:sz w:val="20"/>
                <w:szCs w:val="20"/>
              </w:rPr>
              <w:t>15,6</w:t>
            </w:r>
          </w:p>
        </w:tc>
        <w:tc>
          <w:tcPr>
            <w:tcW w:w="1041" w:type="pct"/>
            <w:vAlign w:val="bottom"/>
            <w:hideMark/>
          </w:tcPr>
          <w:p w14:paraId="2FCD56CF" w14:textId="77777777" w:rsidR="00762494" w:rsidRPr="00762494" w:rsidRDefault="00762494" w:rsidP="0000665F">
            <w:pPr>
              <w:jc w:val="right"/>
              <w:rPr>
                <w:sz w:val="20"/>
                <w:szCs w:val="20"/>
              </w:rPr>
            </w:pPr>
            <w:r w:rsidRPr="00762494">
              <w:rPr>
                <w:sz w:val="20"/>
                <w:szCs w:val="20"/>
              </w:rPr>
              <w:t>14,6</w:t>
            </w:r>
          </w:p>
        </w:tc>
      </w:tr>
      <w:tr w:rsidR="00762494" w:rsidRPr="00762494" w14:paraId="7A710E0C" w14:textId="77777777" w:rsidTr="00B24BF7">
        <w:tc>
          <w:tcPr>
            <w:tcW w:w="2976" w:type="pct"/>
            <w:hideMark/>
          </w:tcPr>
          <w:p w14:paraId="477B7E0E" w14:textId="77777777" w:rsidR="00762494" w:rsidRPr="00762494" w:rsidRDefault="00762494" w:rsidP="0000665F">
            <w:pPr>
              <w:rPr>
                <w:sz w:val="20"/>
                <w:szCs w:val="20"/>
              </w:rPr>
            </w:pPr>
            <w:r w:rsidRPr="00762494">
              <w:rPr>
                <w:sz w:val="20"/>
                <w:szCs w:val="20"/>
              </w:rPr>
              <w:t xml:space="preserve">  </w:t>
            </w:r>
            <w:proofErr w:type="spellStart"/>
            <w:r w:rsidRPr="00762494">
              <w:rPr>
                <w:sz w:val="20"/>
                <w:szCs w:val="20"/>
              </w:rPr>
              <w:t>Милдеттүү</w:t>
            </w:r>
            <w:proofErr w:type="spellEnd"/>
            <w:r w:rsidRPr="00762494">
              <w:rPr>
                <w:sz w:val="20"/>
                <w:szCs w:val="20"/>
              </w:rPr>
              <w:t xml:space="preserve"> </w:t>
            </w:r>
            <w:proofErr w:type="spellStart"/>
            <w:r w:rsidRPr="00762494">
              <w:rPr>
                <w:sz w:val="20"/>
                <w:szCs w:val="20"/>
              </w:rPr>
              <w:t>камсыздандыруу</w:t>
            </w:r>
            <w:proofErr w:type="spellEnd"/>
            <w:r w:rsidRPr="00762494">
              <w:rPr>
                <w:sz w:val="20"/>
                <w:szCs w:val="20"/>
              </w:rPr>
              <w:t xml:space="preserve"> </w:t>
            </w:r>
          </w:p>
        </w:tc>
        <w:tc>
          <w:tcPr>
            <w:tcW w:w="983" w:type="pct"/>
            <w:vAlign w:val="bottom"/>
            <w:hideMark/>
          </w:tcPr>
          <w:p w14:paraId="679FBCF8" w14:textId="77777777" w:rsidR="00762494" w:rsidRPr="00762494" w:rsidRDefault="00762494" w:rsidP="0000665F">
            <w:pPr>
              <w:jc w:val="right"/>
              <w:rPr>
                <w:sz w:val="20"/>
                <w:szCs w:val="20"/>
              </w:rPr>
            </w:pPr>
            <w:r w:rsidRPr="00762494">
              <w:rPr>
                <w:sz w:val="20"/>
                <w:szCs w:val="20"/>
              </w:rPr>
              <w:t>333,7</w:t>
            </w:r>
          </w:p>
        </w:tc>
        <w:tc>
          <w:tcPr>
            <w:tcW w:w="1041" w:type="pct"/>
            <w:vAlign w:val="bottom"/>
            <w:hideMark/>
          </w:tcPr>
          <w:p w14:paraId="762166C8" w14:textId="77777777" w:rsidR="00762494" w:rsidRPr="00762494" w:rsidRDefault="00762494" w:rsidP="0000665F">
            <w:pPr>
              <w:jc w:val="right"/>
              <w:rPr>
                <w:sz w:val="20"/>
                <w:szCs w:val="20"/>
              </w:rPr>
            </w:pPr>
            <w:r w:rsidRPr="00762494">
              <w:rPr>
                <w:sz w:val="20"/>
                <w:szCs w:val="20"/>
              </w:rPr>
              <w:t>508,3</w:t>
            </w:r>
          </w:p>
        </w:tc>
      </w:tr>
      <w:tr w:rsidR="00762494" w:rsidRPr="00762494" w14:paraId="67C0E9D2" w14:textId="77777777" w:rsidTr="00B24BF7">
        <w:tc>
          <w:tcPr>
            <w:tcW w:w="2976" w:type="pct"/>
            <w:hideMark/>
          </w:tcPr>
          <w:p w14:paraId="5E34EB40" w14:textId="77777777" w:rsidR="00762494" w:rsidRPr="00762494" w:rsidRDefault="00762494" w:rsidP="0000665F">
            <w:pPr>
              <w:rPr>
                <w:sz w:val="20"/>
                <w:szCs w:val="20"/>
              </w:rPr>
            </w:pPr>
            <w:r w:rsidRPr="00762494">
              <w:rPr>
                <w:sz w:val="20"/>
                <w:szCs w:val="20"/>
              </w:rPr>
              <w:t xml:space="preserve">     </w:t>
            </w:r>
            <w:proofErr w:type="spellStart"/>
            <w:r w:rsidRPr="00762494">
              <w:rPr>
                <w:sz w:val="20"/>
                <w:szCs w:val="20"/>
              </w:rPr>
              <w:t>жарандардын</w:t>
            </w:r>
            <w:proofErr w:type="spellEnd"/>
            <w:r w:rsidRPr="00762494">
              <w:rPr>
                <w:sz w:val="20"/>
                <w:szCs w:val="20"/>
              </w:rPr>
              <w:t xml:space="preserve"> мүлкү</w:t>
            </w:r>
          </w:p>
        </w:tc>
        <w:tc>
          <w:tcPr>
            <w:tcW w:w="983" w:type="pct"/>
            <w:vAlign w:val="bottom"/>
            <w:hideMark/>
          </w:tcPr>
          <w:p w14:paraId="2F31F10F" w14:textId="77777777" w:rsidR="00762494" w:rsidRPr="00762494" w:rsidRDefault="00762494" w:rsidP="0000665F">
            <w:pPr>
              <w:jc w:val="right"/>
              <w:rPr>
                <w:sz w:val="20"/>
                <w:szCs w:val="20"/>
              </w:rPr>
            </w:pPr>
            <w:r w:rsidRPr="00762494">
              <w:rPr>
                <w:sz w:val="20"/>
                <w:szCs w:val="20"/>
              </w:rPr>
              <w:t>46,4</w:t>
            </w:r>
          </w:p>
        </w:tc>
        <w:tc>
          <w:tcPr>
            <w:tcW w:w="1041" w:type="pct"/>
            <w:vAlign w:val="bottom"/>
            <w:hideMark/>
          </w:tcPr>
          <w:p w14:paraId="29F99B20" w14:textId="77777777" w:rsidR="00762494" w:rsidRPr="00762494" w:rsidRDefault="00762494" w:rsidP="0000665F">
            <w:pPr>
              <w:jc w:val="right"/>
              <w:rPr>
                <w:sz w:val="20"/>
                <w:szCs w:val="20"/>
              </w:rPr>
            </w:pPr>
            <w:r w:rsidRPr="00762494">
              <w:rPr>
                <w:sz w:val="20"/>
                <w:szCs w:val="20"/>
              </w:rPr>
              <w:t>84,2</w:t>
            </w:r>
          </w:p>
        </w:tc>
      </w:tr>
      <w:tr w:rsidR="00762494" w:rsidRPr="00762494" w14:paraId="3C632E53" w14:textId="77777777" w:rsidTr="00B24BF7">
        <w:tc>
          <w:tcPr>
            <w:tcW w:w="2976" w:type="pct"/>
            <w:hideMark/>
          </w:tcPr>
          <w:p w14:paraId="6ED71D44" w14:textId="77777777" w:rsidR="00762494" w:rsidRPr="00762494" w:rsidRDefault="00762494" w:rsidP="0000665F">
            <w:pPr>
              <w:rPr>
                <w:sz w:val="20"/>
                <w:szCs w:val="20"/>
              </w:rPr>
            </w:pPr>
            <w:r w:rsidRPr="00762494">
              <w:rPr>
                <w:sz w:val="20"/>
                <w:szCs w:val="20"/>
              </w:rPr>
              <w:t xml:space="preserve">     </w:t>
            </w:r>
            <w:proofErr w:type="spellStart"/>
            <w:r w:rsidRPr="00762494">
              <w:rPr>
                <w:sz w:val="20"/>
                <w:szCs w:val="20"/>
              </w:rPr>
              <w:t>жарандык</w:t>
            </w:r>
            <w:proofErr w:type="spellEnd"/>
            <w:r w:rsidRPr="00762494">
              <w:rPr>
                <w:sz w:val="20"/>
                <w:szCs w:val="20"/>
              </w:rPr>
              <w:t xml:space="preserve"> </w:t>
            </w:r>
            <w:proofErr w:type="spellStart"/>
            <w:r w:rsidRPr="00762494">
              <w:rPr>
                <w:sz w:val="20"/>
                <w:szCs w:val="20"/>
              </w:rPr>
              <w:t>жоопкерчиликти</w:t>
            </w:r>
            <w:proofErr w:type="spellEnd"/>
          </w:p>
        </w:tc>
        <w:tc>
          <w:tcPr>
            <w:tcW w:w="983" w:type="pct"/>
            <w:vAlign w:val="bottom"/>
            <w:hideMark/>
          </w:tcPr>
          <w:p w14:paraId="4D8A9CD5" w14:textId="77777777" w:rsidR="00762494" w:rsidRPr="00762494" w:rsidRDefault="00762494" w:rsidP="0000665F">
            <w:pPr>
              <w:jc w:val="right"/>
              <w:rPr>
                <w:sz w:val="20"/>
                <w:szCs w:val="20"/>
              </w:rPr>
            </w:pPr>
            <w:r w:rsidRPr="00762494">
              <w:rPr>
                <w:sz w:val="20"/>
                <w:szCs w:val="20"/>
              </w:rPr>
              <w:t>287,3</w:t>
            </w:r>
          </w:p>
        </w:tc>
        <w:tc>
          <w:tcPr>
            <w:tcW w:w="1041" w:type="pct"/>
            <w:vAlign w:val="bottom"/>
            <w:hideMark/>
          </w:tcPr>
          <w:p w14:paraId="59AF7D35" w14:textId="77777777" w:rsidR="00762494" w:rsidRPr="00762494" w:rsidRDefault="00762494" w:rsidP="0000665F">
            <w:pPr>
              <w:jc w:val="right"/>
              <w:rPr>
                <w:sz w:val="20"/>
                <w:szCs w:val="20"/>
              </w:rPr>
            </w:pPr>
            <w:r w:rsidRPr="00762494">
              <w:rPr>
                <w:sz w:val="20"/>
                <w:szCs w:val="20"/>
              </w:rPr>
              <w:t>424,1</w:t>
            </w:r>
          </w:p>
        </w:tc>
      </w:tr>
      <w:tr w:rsidR="00762494" w:rsidRPr="00762494" w14:paraId="27E6B6E1" w14:textId="77777777" w:rsidTr="00B24BF7">
        <w:tc>
          <w:tcPr>
            <w:tcW w:w="2976" w:type="pct"/>
            <w:hideMark/>
          </w:tcPr>
          <w:p w14:paraId="43F4F859" w14:textId="77777777" w:rsidR="00762494" w:rsidRPr="00762494" w:rsidRDefault="00762494" w:rsidP="0000665F">
            <w:pPr>
              <w:rPr>
                <w:sz w:val="20"/>
                <w:szCs w:val="20"/>
              </w:rPr>
            </w:pPr>
            <w:proofErr w:type="spellStart"/>
            <w:r w:rsidRPr="00762494">
              <w:rPr>
                <w:b/>
                <w:sz w:val="20"/>
                <w:szCs w:val="20"/>
              </w:rPr>
              <w:t>Камсыздандыруу</w:t>
            </w:r>
            <w:proofErr w:type="spellEnd"/>
            <w:r w:rsidRPr="00762494">
              <w:rPr>
                <w:b/>
                <w:sz w:val="20"/>
                <w:szCs w:val="20"/>
              </w:rPr>
              <w:t xml:space="preserve"> </w:t>
            </w:r>
            <w:proofErr w:type="spellStart"/>
            <w:r w:rsidRPr="00762494">
              <w:rPr>
                <w:b/>
                <w:sz w:val="20"/>
                <w:szCs w:val="20"/>
              </w:rPr>
              <w:t>төлөмдөрү</w:t>
            </w:r>
            <w:proofErr w:type="spellEnd"/>
          </w:p>
        </w:tc>
        <w:tc>
          <w:tcPr>
            <w:tcW w:w="983" w:type="pct"/>
            <w:vAlign w:val="bottom"/>
            <w:hideMark/>
          </w:tcPr>
          <w:p w14:paraId="27E85223" w14:textId="77777777" w:rsidR="00762494" w:rsidRPr="00762494" w:rsidRDefault="00762494" w:rsidP="0000665F">
            <w:pPr>
              <w:jc w:val="right"/>
              <w:rPr>
                <w:b/>
                <w:sz w:val="20"/>
                <w:szCs w:val="20"/>
              </w:rPr>
            </w:pPr>
            <w:r w:rsidRPr="00762494">
              <w:rPr>
                <w:b/>
                <w:sz w:val="20"/>
                <w:szCs w:val="20"/>
              </w:rPr>
              <w:t>389,5</w:t>
            </w:r>
          </w:p>
        </w:tc>
        <w:tc>
          <w:tcPr>
            <w:tcW w:w="1041" w:type="pct"/>
            <w:vAlign w:val="bottom"/>
            <w:hideMark/>
          </w:tcPr>
          <w:p w14:paraId="16A3E075" w14:textId="77777777" w:rsidR="00762494" w:rsidRPr="00762494" w:rsidRDefault="00762494" w:rsidP="0000665F">
            <w:pPr>
              <w:jc w:val="right"/>
              <w:rPr>
                <w:b/>
                <w:sz w:val="20"/>
                <w:szCs w:val="20"/>
              </w:rPr>
            </w:pPr>
            <w:r w:rsidRPr="00762494">
              <w:rPr>
                <w:b/>
                <w:sz w:val="20"/>
                <w:szCs w:val="20"/>
              </w:rPr>
              <w:t>498,1</w:t>
            </w:r>
          </w:p>
        </w:tc>
      </w:tr>
      <w:tr w:rsidR="00762494" w:rsidRPr="00762494" w14:paraId="4CC9A916" w14:textId="77777777" w:rsidTr="00B24BF7">
        <w:tc>
          <w:tcPr>
            <w:tcW w:w="2976" w:type="pct"/>
            <w:hideMark/>
          </w:tcPr>
          <w:p w14:paraId="5902AF6D" w14:textId="77777777" w:rsidR="00762494" w:rsidRPr="00762494" w:rsidRDefault="00762494" w:rsidP="0000665F">
            <w:pPr>
              <w:rPr>
                <w:sz w:val="20"/>
                <w:szCs w:val="20"/>
              </w:rPr>
            </w:pPr>
            <w:r w:rsidRPr="00762494">
              <w:rPr>
                <w:sz w:val="20"/>
                <w:szCs w:val="20"/>
              </w:rPr>
              <w:t xml:space="preserve">  </w:t>
            </w:r>
            <w:proofErr w:type="spellStart"/>
            <w:r w:rsidRPr="00762494">
              <w:rPr>
                <w:sz w:val="20"/>
                <w:szCs w:val="20"/>
              </w:rPr>
              <w:t>Ыктыярдуу</w:t>
            </w:r>
            <w:proofErr w:type="spellEnd"/>
            <w:r w:rsidRPr="00762494">
              <w:rPr>
                <w:sz w:val="20"/>
                <w:szCs w:val="20"/>
              </w:rPr>
              <w:t xml:space="preserve"> </w:t>
            </w:r>
            <w:proofErr w:type="spellStart"/>
            <w:r w:rsidRPr="00762494">
              <w:rPr>
                <w:sz w:val="20"/>
                <w:szCs w:val="20"/>
              </w:rPr>
              <w:t>камсыздандыруу</w:t>
            </w:r>
            <w:proofErr w:type="spellEnd"/>
            <w:r w:rsidRPr="00762494">
              <w:rPr>
                <w:sz w:val="20"/>
                <w:szCs w:val="20"/>
              </w:rPr>
              <w:t xml:space="preserve"> </w:t>
            </w:r>
          </w:p>
        </w:tc>
        <w:tc>
          <w:tcPr>
            <w:tcW w:w="983" w:type="pct"/>
            <w:vAlign w:val="bottom"/>
            <w:hideMark/>
          </w:tcPr>
          <w:p w14:paraId="5710D2B2" w14:textId="77777777" w:rsidR="00762494" w:rsidRPr="00762494" w:rsidRDefault="00762494" w:rsidP="0000665F">
            <w:pPr>
              <w:jc w:val="right"/>
              <w:rPr>
                <w:sz w:val="20"/>
                <w:szCs w:val="20"/>
              </w:rPr>
            </w:pPr>
            <w:r w:rsidRPr="00762494">
              <w:rPr>
                <w:sz w:val="20"/>
                <w:szCs w:val="20"/>
              </w:rPr>
              <w:t>369,1</w:t>
            </w:r>
          </w:p>
        </w:tc>
        <w:tc>
          <w:tcPr>
            <w:tcW w:w="1041" w:type="pct"/>
            <w:vAlign w:val="bottom"/>
            <w:hideMark/>
          </w:tcPr>
          <w:p w14:paraId="3B6FD84C" w14:textId="77777777" w:rsidR="00762494" w:rsidRPr="00762494" w:rsidRDefault="00762494" w:rsidP="0000665F">
            <w:pPr>
              <w:jc w:val="right"/>
              <w:rPr>
                <w:sz w:val="20"/>
                <w:szCs w:val="20"/>
              </w:rPr>
            </w:pPr>
            <w:r w:rsidRPr="00762494">
              <w:rPr>
                <w:sz w:val="20"/>
                <w:szCs w:val="20"/>
              </w:rPr>
              <w:t>448,5</w:t>
            </w:r>
          </w:p>
        </w:tc>
      </w:tr>
      <w:tr w:rsidR="00762494" w:rsidRPr="00762494" w14:paraId="6337E6B3" w14:textId="77777777" w:rsidTr="00B24BF7">
        <w:tc>
          <w:tcPr>
            <w:tcW w:w="2976" w:type="pct"/>
            <w:hideMark/>
          </w:tcPr>
          <w:p w14:paraId="6F6883C9" w14:textId="77777777" w:rsidR="00762494" w:rsidRPr="00762494" w:rsidRDefault="00762494" w:rsidP="0000665F">
            <w:pPr>
              <w:rPr>
                <w:sz w:val="20"/>
                <w:szCs w:val="20"/>
              </w:rPr>
            </w:pPr>
            <w:r w:rsidRPr="00762494">
              <w:rPr>
                <w:sz w:val="20"/>
                <w:szCs w:val="20"/>
              </w:rPr>
              <w:t xml:space="preserve">     </w:t>
            </w:r>
            <w:proofErr w:type="spellStart"/>
            <w:r w:rsidRPr="00762494">
              <w:rPr>
                <w:sz w:val="20"/>
                <w:szCs w:val="20"/>
              </w:rPr>
              <w:t>жеке</w:t>
            </w:r>
            <w:proofErr w:type="spellEnd"/>
            <w:r w:rsidRPr="00762494">
              <w:rPr>
                <w:sz w:val="20"/>
                <w:szCs w:val="20"/>
              </w:rPr>
              <w:t xml:space="preserve"> </w:t>
            </w:r>
            <w:proofErr w:type="spellStart"/>
            <w:r w:rsidRPr="00762494">
              <w:rPr>
                <w:sz w:val="20"/>
                <w:szCs w:val="20"/>
              </w:rPr>
              <w:t>камсыздандыруу</w:t>
            </w:r>
            <w:proofErr w:type="spellEnd"/>
            <w:r w:rsidRPr="00762494">
              <w:rPr>
                <w:sz w:val="20"/>
                <w:szCs w:val="20"/>
              </w:rPr>
              <w:t xml:space="preserve"> </w:t>
            </w:r>
          </w:p>
        </w:tc>
        <w:tc>
          <w:tcPr>
            <w:tcW w:w="983" w:type="pct"/>
            <w:vAlign w:val="bottom"/>
            <w:hideMark/>
          </w:tcPr>
          <w:p w14:paraId="1794AB36" w14:textId="77777777" w:rsidR="00762494" w:rsidRPr="00762494" w:rsidRDefault="00762494" w:rsidP="0000665F">
            <w:pPr>
              <w:jc w:val="right"/>
              <w:rPr>
                <w:sz w:val="20"/>
                <w:szCs w:val="20"/>
              </w:rPr>
            </w:pPr>
            <w:r w:rsidRPr="00762494">
              <w:rPr>
                <w:sz w:val="20"/>
                <w:szCs w:val="20"/>
              </w:rPr>
              <w:t>77,0</w:t>
            </w:r>
          </w:p>
        </w:tc>
        <w:tc>
          <w:tcPr>
            <w:tcW w:w="1041" w:type="pct"/>
            <w:vAlign w:val="bottom"/>
            <w:hideMark/>
          </w:tcPr>
          <w:p w14:paraId="3D78ED64" w14:textId="77777777" w:rsidR="00762494" w:rsidRPr="00762494" w:rsidRDefault="00762494" w:rsidP="0000665F">
            <w:pPr>
              <w:jc w:val="right"/>
              <w:rPr>
                <w:sz w:val="20"/>
                <w:szCs w:val="20"/>
              </w:rPr>
            </w:pPr>
            <w:r w:rsidRPr="00762494">
              <w:rPr>
                <w:sz w:val="20"/>
                <w:szCs w:val="20"/>
              </w:rPr>
              <w:t>93,1</w:t>
            </w:r>
          </w:p>
        </w:tc>
      </w:tr>
      <w:tr w:rsidR="00762494" w:rsidRPr="00762494" w14:paraId="3819CD1C" w14:textId="77777777" w:rsidTr="00B24BF7">
        <w:tc>
          <w:tcPr>
            <w:tcW w:w="2976" w:type="pct"/>
            <w:hideMark/>
          </w:tcPr>
          <w:p w14:paraId="729A44E7" w14:textId="77777777" w:rsidR="00762494" w:rsidRPr="00762494" w:rsidRDefault="00762494" w:rsidP="0000665F">
            <w:pPr>
              <w:rPr>
                <w:sz w:val="20"/>
                <w:szCs w:val="20"/>
              </w:rPr>
            </w:pPr>
            <w:r w:rsidRPr="00762494">
              <w:rPr>
                <w:sz w:val="20"/>
                <w:szCs w:val="20"/>
              </w:rPr>
              <w:t xml:space="preserve">     </w:t>
            </w:r>
            <w:proofErr w:type="spellStart"/>
            <w:r w:rsidRPr="00762494">
              <w:rPr>
                <w:sz w:val="20"/>
                <w:szCs w:val="20"/>
              </w:rPr>
              <w:t>мүлктү</w:t>
            </w:r>
            <w:proofErr w:type="spellEnd"/>
            <w:r w:rsidRPr="00762494">
              <w:rPr>
                <w:sz w:val="20"/>
                <w:szCs w:val="20"/>
              </w:rPr>
              <w:t xml:space="preserve"> </w:t>
            </w:r>
            <w:proofErr w:type="spellStart"/>
            <w:r w:rsidRPr="00762494">
              <w:rPr>
                <w:sz w:val="20"/>
                <w:szCs w:val="20"/>
              </w:rPr>
              <w:t>камсыздандыруу</w:t>
            </w:r>
            <w:proofErr w:type="spellEnd"/>
            <w:r w:rsidRPr="00762494">
              <w:rPr>
                <w:sz w:val="20"/>
                <w:szCs w:val="20"/>
              </w:rPr>
              <w:t xml:space="preserve"> </w:t>
            </w:r>
          </w:p>
        </w:tc>
        <w:tc>
          <w:tcPr>
            <w:tcW w:w="983" w:type="pct"/>
            <w:vAlign w:val="bottom"/>
            <w:hideMark/>
          </w:tcPr>
          <w:p w14:paraId="235256FE" w14:textId="77777777" w:rsidR="00762494" w:rsidRPr="00762494" w:rsidRDefault="00762494" w:rsidP="0000665F">
            <w:pPr>
              <w:jc w:val="right"/>
              <w:rPr>
                <w:sz w:val="20"/>
                <w:szCs w:val="20"/>
              </w:rPr>
            </w:pPr>
            <w:r w:rsidRPr="00762494">
              <w:rPr>
                <w:sz w:val="20"/>
                <w:szCs w:val="20"/>
              </w:rPr>
              <w:t>278,3</w:t>
            </w:r>
          </w:p>
        </w:tc>
        <w:tc>
          <w:tcPr>
            <w:tcW w:w="1041" w:type="pct"/>
            <w:vAlign w:val="bottom"/>
            <w:hideMark/>
          </w:tcPr>
          <w:p w14:paraId="28E01887" w14:textId="77777777" w:rsidR="00762494" w:rsidRPr="00762494" w:rsidRDefault="00762494" w:rsidP="0000665F">
            <w:pPr>
              <w:jc w:val="right"/>
              <w:rPr>
                <w:sz w:val="20"/>
                <w:szCs w:val="20"/>
              </w:rPr>
            </w:pPr>
            <w:r w:rsidRPr="00762494">
              <w:rPr>
                <w:sz w:val="20"/>
                <w:szCs w:val="20"/>
              </w:rPr>
              <w:t>333,4</w:t>
            </w:r>
          </w:p>
        </w:tc>
      </w:tr>
      <w:tr w:rsidR="00762494" w:rsidRPr="00762494" w14:paraId="1FF60764" w14:textId="77777777" w:rsidTr="00B24BF7">
        <w:tc>
          <w:tcPr>
            <w:tcW w:w="2976" w:type="pct"/>
            <w:hideMark/>
          </w:tcPr>
          <w:p w14:paraId="50DE6B62" w14:textId="77777777" w:rsidR="00762494" w:rsidRPr="00762494" w:rsidRDefault="00762494" w:rsidP="0000665F">
            <w:pPr>
              <w:rPr>
                <w:sz w:val="20"/>
                <w:szCs w:val="20"/>
              </w:rPr>
            </w:pPr>
            <w:r w:rsidRPr="00762494">
              <w:rPr>
                <w:sz w:val="20"/>
                <w:szCs w:val="20"/>
              </w:rPr>
              <w:t xml:space="preserve">       </w:t>
            </w:r>
            <w:proofErr w:type="spellStart"/>
            <w:r w:rsidRPr="00762494">
              <w:rPr>
                <w:sz w:val="20"/>
                <w:szCs w:val="20"/>
              </w:rPr>
              <w:t>жарандардын</w:t>
            </w:r>
            <w:proofErr w:type="spellEnd"/>
            <w:r w:rsidRPr="00762494">
              <w:rPr>
                <w:sz w:val="20"/>
                <w:szCs w:val="20"/>
              </w:rPr>
              <w:t xml:space="preserve"> мүлкү</w:t>
            </w:r>
            <w:r w:rsidRPr="00762494">
              <w:rPr>
                <w:b/>
                <w:sz w:val="20"/>
                <w:szCs w:val="20"/>
              </w:rPr>
              <w:t xml:space="preserve"> </w:t>
            </w:r>
          </w:p>
        </w:tc>
        <w:tc>
          <w:tcPr>
            <w:tcW w:w="983" w:type="pct"/>
            <w:vAlign w:val="bottom"/>
            <w:hideMark/>
          </w:tcPr>
          <w:p w14:paraId="7FCA81FD" w14:textId="77777777" w:rsidR="00762494" w:rsidRPr="00762494" w:rsidRDefault="00762494" w:rsidP="0000665F">
            <w:pPr>
              <w:jc w:val="right"/>
              <w:rPr>
                <w:sz w:val="20"/>
                <w:szCs w:val="20"/>
              </w:rPr>
            </w:pPr>
            <w:r w:rsidRPr="00762494">
              <w:rPr>
                <w:sz w:val="20"/>
                <w:szCs w:val="20"/>
              </w:rPr>
              <w:t>50,2</w:t>
            </w:r>
          </w:p>
        </w:tc>
        <w:tc>
          <w:tcPr>
            <w:tcW w:w="1041" w:type="pct"/>
            <w:vAlign w:val="bottom"/>
            <w:hideMark/>
          </w:tcPr>
          <w:p w14:paraId="16E9BCA0" w14:textId="77777777" w:rsidR="00762494" w:rsidRPr="00762494" w:rsidRDefault="00762494" w:rsidP="0000665F">
            <w:pPr>
              <w:jc w:val="right"/>
              <w:rPr>
                <w:sz w:val="20"/>
                <w:szCs w:val="20"/>
              </w:rPr>
            </w:pPr>
            <w:r w:rsidRPr="00762494">
              <w:rPr>
                <w:sz w:val="20"/>
                <w:szCs w:val="20"/>
              </w:rPr>
              <w:t>154,1</w:t>
            </w:r>
          </w:p>
        </w:tc>
      </w:tr>
      <w:tr w:rsidR="00762494" w:rsidRPr="00762494" w14:paraId="636CD751" w14:textId="77777777" w:rsidTr="00B24BF7">
        <w:tc>
          <w:tcPr>
            <w:tcW w:w="2976" w:type="pct"/>
            <w:hideMark/>
          </w:tcPr>
          <w:p w14:paraId="3C8642D2" w14:textId="77777777" w:rsidR="00762494" w:rsidRPr="00762494" w:rsidRDefault="00762494" w:rsidP="0000665F">
            <w:pPr>
              <w:ind w:left="397" w:hanging="397"/>
              <w:rPr>
                <w:sz w:val="20"/>
                <w:szCs w:val="20"/>
              </w:rPr>
            </w:pPr>
            <w:r w:rsidRPr="00762494">
              <w:rPr>
                <w:sz w:val="20"/>
                <w:szCs w:val="20"/>
              </w:rPr>
              <w:t xml:space="preserve">       </w:t>
            </w:r>
            <w:proofErr w:type="spellStart"/>
            <w:r w:rsidRPr="00762494">
              <w:rPr>
                <w:sz w:val="20"/>
                <w:szCs w:val="20"/>
              </w:rPr>
              <w:t>чарба</w:t>
            </w:r>
            <w:proofErr w:type="spellEnd"/>
            <w:r w:rsidRPr="00762494">
              <w:rPr>
                <w:sz w:val="20"/>
                <w:szCs w:val="20"/>
                <w:lang w:val="ky-KG"/>
              </w:rPr>
              <w:t xml:space="preserve"> жүргүзүүчү </w:t>
            </w:r>
            <w:proofErr w:type="spellStart"/>
            <w:r w:rsidRPr="00762494">
              <w:rPr>
                <w:sz w:val="20"/>
                <w:szCs w:val="20"/>
              </w:rPr>
              <w:t>субъекттердин</w:t>
            </w:r>
            <w:proofErr w:type="spellEnd"/>
            <w:r w:rsidRPr="00762494">
              <w:rPr>
                <w:sz w:val="20"/>
                <w:szCs w:val="20"/>
              </w:rPr>
              <w:t xml:space="preserve"> </w:t>
            </w:r>
            <w:proofErr w:type="spellStart"/>
            <w:r w:rsidRPr="00762494">
              <w:rPr>
                <w:sz w:val="20"/>
                <w:szCs w:val="20"/>
              </w:rPr>
              <w:t>мүлкү</w:t>
            </w:r>
            <w:proofErr w:type="spellEnd"/>
          </w:p>
        </w:tc>
        <w:tc>
          <w:tcPr>
            <w:tcW w:w="983" w:type="pct"/>
            <w:vAlign w:val="bottom"/>
            <w:hideMark/>
          </w:tcPr>
          <w:p w14:paraId="05BE54AC" w14:textId="77777777" w:rsidR="00762494" w:rsidRPr="00762494" w:rsidRDefault="00762494" w:rsidP="0000665F">
            <w:pPr>
              <w:jc w:val="right"/>
              <w:rPr>
                <w:sz w:val="20"/>
                <w:szCs w:val="20"/>
              </w:rPr>
            </w:pPr>
            <w:r w:rsidRPr="00762494">
              <w:rPr>
                <w:sz w:val="20"/>
                <w:szCs w:val="20"/>
              </w:rPr>
              <w:t>228,1</w:t>
            </w:r>
          </w:p>
        </w:tc>
        <w:tc>
          <w:tcPr>
            <w:tcW w:w="1041" w:type="pct"/>
            <w:vAlign w:val="bottom"/>
            <w:hideMark/>
          </w:tcPr>
          <w:p w14:paraId="71C310EA" w14:textId="77777777" w:rsidR="00762494" w:rsidRPr="00762494" w:rsidRDefault="00762494" w:rsidP="0000665F">
            <w:pPr>
              <w:jc w:val="right"/>
              <w:rPr>
                <w:sz w:val="20"/>
                <w:szCs w:val="20"/>
              </w:rPr>
            </w:pPr>
            <w:r w:rsidRPr="00762494">
              <w:rPr>
                <w:sz w:val="20"/>
                <w:szCs w:val="20"/>
              </w:rPr>
              <w:t>179,4</w:t>
            </w:r>
          </w:p>
        </w:tc>
      </w:tr>
      <w:tr w:rsidR="00762494" w:rsidRPr="00762494" w14:paraId="04F22949" w14:textId="77777777" w:rsidTr="00B24BF7">
        <w:tc>
          <w:tcPr>
            <w:tcW w:w="2976" w:type="pct"/>
            <w:hideMark/>
          </w:tcPr>
          <w:p w14:paraId="618D376F" w14:textId="77777777" w:rsidR="00762494" w:rsidRPr="00762494" w:rsidRDefault="00762494" w:rsidP="0000665F">
            <w:pPr>
              <w:rPr>
                <w:sz w:val="20"/>
                <w:szCs w:val="20"/>
              </w:rPr>
            </w:pPr>
            <w:r w:rsidRPr="00762494">
              <w:rPr>
                <w:sz w:val="20"/>
                <w:szCs w:val="20"/>
              </w:rPr>
              <w:t xml:space="preserve">     </w:t>
            </w:r>
            <w:proofErr w:type="spellStart"/>
            <w:r w:rsidRPr="00762494">
              <w:rPr>
                <w:sz w:val="20"/>
                <w:szCs w:val="20"/>
              </w:rPr>
              <w:t>жоопкерчиликти</w:t>
            </w:r>
            <w:proofErr w:type="spellEnd"/>
            <w:r w:rsidRPr="00762494">
              <w:rPr>
                <w:sz w:val="20"/>
                <w:szCs w:val="20"/>
              </w:rPr>
              <w:t xml:space="preserve"> </w:t>
            </w:r>
            <w:proofErr w:type="spellStart"/>
            <w:r w:rsidRPr="00762494">
              <w:rPr>
                <w:sz w:val="20"/>
                <w:szCs w:val="20"/>
              </w:rPr>
              <w:t>камсыздандыруу</w:t>
            </w:r>
            <w:proofErr w:type="spellEnd"/>
            <w:r w:rsidRPr="00762494">
              <w:rPr>
                <w:sz w:val="20"/>
                <w:szCs w:val="20"/>
              </w:rPr>
              <w:t xml:space="preserve"> </w:t>
            </w:r>
          </w:p>
        </w:tc>
        <w:tc>
          <w:tcPr>
            <w:tcW w:w="983" w:type="pct"/>
            <w:vAlign w:val="bottom"/>
            <w:hideMark/>
          </w:tcPr>
          <w:p w14:paraId="01948494" w14:textId="77777777" w:rsidR="00762494" w:rsidRPr="00762494" w:rsidRDefault="00762494" w:rsidP="0000665F">
            <w:pPr>
              <w:jc w:val="right"/>
              <w:rPr>
                <w:sz w:val="20"/>
                <w:szCs w:val="20"/>
              </w:rPr>
            </w:pPr>
            <w:r w:rsidRPr="00762494">
              <w:rPr>
                <w:sz w:val="20"/>
                <w:szCs w:val="20"/>
              </w:rPr>
              <w:t>13,4</w:t>
            </w:r>
          </w:p>
        </w:tc>
        <w:tc>
          <w:tcPr>
            <w:tcW w:w="1041" w:type="pct"/>
            <w:vAlign w:val="bottom"/>
            <w:hideMark/>
          </w:tcPr>
          <w:p w14:paraId="39AEE0C8" w14:textId="77777777" w:rsidR="00762494" w:rsidRPr="00762494" w:rsidRDefault="00762494" w:rsidP="0000665F">
            <w:pPr>
              <w:jc w:val="right"/>
              <w:rPr>
                <w:sz w:val="20"/>
                <w:szCs w:val="20"/>
              </w:rPr>
            </w:pPr>
            <w:r w:rsidRPr="00762494">
              <w:rPr>
                <w:sz w:val="20"/>
                <w:szCs w:val="20"/>
              </w:rPr>
              <w:t>20,1</w:t>
            </w:r>
          </w:p>
        </w:tc>
      </w:tr>
      <w:tr w:rsidR="00762494" w:rsidRPr="00762494" w14:paraId="5D151604" w14:textId="77777777" w:rsidTr="00B24BF7">
        <w:tc>
          <w:tcPr>
            <w:tcW w:w="2976" w:type="pct"/>
            <w:hideMark/>
          </w:tcPr>
          <w:p w14:paraId="59267F2E" w14:textId="77777777" w:rsidR="00762494" w:rsidRPr="00762494" w:rsidRDefault="00762494" w:rsidP="0000665F">
            <w:pPr>
              <w:rPr>
                <w:sz w:val="20"/>
                <w:szCs w:val="20"/>
              </w:rPr>
            </w:pPr>
            <w:r w:rsidRPr="00762494">
              <w:rPr>
                <w:sz w:val="20"/>
                <w:szCs w:val="20"/>
              </w:rPr>
              <w:t xml:space="preserve">    </w:t>
            </w:r>
            <w:proofErr w:type="spellStart"/>
            <w:r w:rsidRPr="00762494">
              <w:rPr>
                <w:sz w:val="20"/>
                <w:szCs w:val="20"/>
              </w:rPr>
              <w:t>камсыздандыруунун</w:t>
            </w:r>
            <w:proofErr w:type="spellEnd"/>
            <w:r w:rsidRPr="00762494">
              <w:rPr>
                <w:sz w:val="20"/>
                <w:szCs w:val="20"/>
              </w:rPr>
              <w:t xml:space="preserve"> башка </w:t>
            </w:r>
            <w:proofErr w:type="spellStart"/>
            <w:r w:rsidRPr="00762494">
              <w:rPr>
                <w:sz w:val="20"/>
                <w:szCs w:val="20"/>
              </w:rPr>
              <w:t>түрлөрү</w:t>
            </w:r>
            <w:proofErr w:type="spellEnd"/>
          </w:p>
        </w:tc>
        <w:tc>
          <w:tcPr>
            <w:tcW w:w="983" w:type="pct"/>
            <w:vAlign w:val="bottom"/>
            <w:hideMark/>
          </w:tcPr>
          <w:p w14:paraId="34E9E140" w14:textId="77777777" w:rsidR="00762494" w:rsidRPr="00762494" w:rsidRDefault="00762494" w:rsidP="0000665F">
            <w:pPr>
              <w:jc w:val="right"/>
              <w:rPr>
                <w:sz w:val="20"/>
                <w:szCs w:val="20"/>
              </w:rPr>
            </w:pPr>
            <w:r w:rsidRPr="00762494">
              <w:rPr>
                <w:sz w:val="20"/>
                <w:szCs w:val="20"/>
              </w:rPr>
              <w:t>0,5</w:t>
            </w:r>
          </w:p>
        </w:tc>
        <w:tc>
          <w:tcPr>
            <w:tcW w:w="1041" w:type="pct"/>
            <w:vAlign w:val="bottom"/>
            <w:hideMark/>
          </w:tcPr>
          <w:p w14:paraId="0B73306A" w14:textId="77777777" w:rsidR="00762494" w:rsidRPr="00762494" w:rsidRDefault="00762494" w:rsidP="0000665F">
            <w:pPr>
              <w:jc w:val="right"/>
              <w:rPr>
                <w:sz w:val="20"/>
                <w:szCs w:val="20"/>
              </w:rPr>
            </w:pPr>
            <w:r w:rsidRPr="00762494">
              <w:rPr>
                <w:sz w:val="20"/>
                <w:szCs w:val="20"/>
              </w:rPr>
              <w:t>2,0</w:t>
            </w:r>
          </w:p>
        </w:tc>
      </w:tr>
      <w:tr w:rsidR="00762494" w:rsidRPr="00762494" w14:paraId="7BDA9E65" w14:textId="77777777" w:rsidTr="00B24BF7">
        <w:tc>
          <w:tcPr>
            <w:tcW w:w="2976" w:type="pct"/>
            <w:hideMark/>
          </w:tcPr>
          <w:p w14:paraId="0CFA8A8C" w14:textId="77777777" w:rsidR="00762494" w:rsidRPr="00762494" w:rsidRDefault="00762494" w:rsidP="0000665F">
            <w:pPr>
              <w:rPr>
                <w:sz w:val="20"/>
                <w:szCs w:val="20"/>
              </w:rPr>
            </w:pPr>
            <w:r w:rsidRPr="00762494">
              <w:rPr>
                <w:sz w:val="20"/>
                <w:szCs w:val="20"/>
              </w:rPr>
              <w:t xml:space="preserve">  </w:t>
            </w:r>
            <w:proofErr w:type="spellStart"/>
            <w:r w:rsidRPr="00762494">
              <w:rPr>
                <w:sz w:val="20"/>
                <w:szCs w:val="20"/>
              </w:rPr>
              <w:t>Милдеттүү</w:t>
            </w:r>
            <w:proofErr w:type="spellEnd"/>
            <w:r w:rsidRPr="00762494">
              <w:rPr>
                <w:sz w:val="20"/>
                <w:szCs w:val="20"/>
              </w:rPr>
              <w:t xml:space="preserve"> </w:t>
            </w:r>
            <w:proofErr w:type="spellStart"/>
            <w:r w:rsidRPr="00762494">
              <w:rPr>
                <w:sz w:val="20"/>
                <w:szCs w:val="20"/>
              </w:rPr>
              <w:t>камсыздандыруу</w:t>
            </w:r>
            <w:proofErr w:type="spellEnd"/>
            <w:r w:rsidRPr="00762494">
              <w:rPr>
                <w:sz w:val="20"/>
                <w:szCs w:val="20"/>
              </w:rPr>
              <w:t xml:space="preserve"> </w:t>
            </w:r>
          </w:p>
        </w:tc>
        <w:tc>
          <w:tcPr>
            <w:tcW w:w="983" w:type="pct"/>
            <w:vAlign w:val="bottom"/>
            <w:hideMark/>
          </w:tcPr>
          <w:p w14:paraId="02A1D057" w14:textId="77777777" w:rsidR="00762494" w:rsidRPr="00762494" w:rsidRDefault="00762494" w:rsidP="0000665F">
            <w:pPr>
              <w:jc w:val="right"/>
              <w:rPr>
                <w:sz w:val="20"/>
                <w:szCs w:val="20"/>
              </w:rPr>
            </w:pPr>
            <w:r w:rsidRPr="00762494">
              <w:rPr>
                <w:sz w:val="20"/>
                <w:szCs w:val="20"/>
              </w:rPr>
              <w:t>20,4</w:t>
            </w:r>
          </w:p>
        </w:tc>
        <w:tc>
          <w:tcPr>
            <w:tcW w:w="1041" w:type="pct"/>
            <w:vAlign w:val="bottom"/>
            <w:hideMark/>
          </w:tcPr>
          <w:p w14:paraId="14C244EB" w14:textId="77777777" w:rsidR="00762494" w:rsidRPr="00762494" w:rsidRDefault="00762494" w:rsidP="0000665F">
            <w:pPr>
              <w:jc w:val="right"/>
              <w:rPr>
                <w:sz w:val="20"/>
                <w:szCs w:val="20"/>
              </w:rPr>
            </w:pPr>
            <w:r w:rsidRPr="00762494">
              <w:rPr>
                <w:sz w:val="20"/>
                <w:szCs w:val="20"/>
              </w:rPr>
              <w:t>49,6</w:t>
            </w:r>
          </w:p>
        </w:tc>
      </w:tr>
      <w:tr w:rsidR="00762494" w:rsidRPr="00762494" w14:paraId="0E5ED8CA" w14:textId="77777777" w:rsidTr="00B24BF7">
        <w:tc>
          <w:tcPr>
            <w:tcW w:w="2976" w:type="pct"/>
            <w:hideMark/>
          </w:tcPr>
          <w:p w14:paraId="0CFB9449" w14:textId="77777777" w:rsidR="00762494" w:rsidRPr="00762494" w:rsidRDefault="00762494" w:rsidP="0000665F">
            <w:pPr>
              <w:rPr>
                <w:sz w:val="20"/>
                <w:szCs w:val="20"/>
              </w:rPr>
            </w:pPr>
            <w:r w:rsidRPr="00762494">
              <w:rPr>
                <w:sz w:val="20"/>
                <w:szCs w:val="20"/>
              </w:rPr>
              <w:t xml:space="preserve">     </w:t>
            </w:r>
            <w:proofErr w:type="spellStart"/>
            <w:r w:rsidRPr="00762494">
              <w:rPr>
                <w:sz w:val="20"/>
                <w:szCs w:val="20"/>
              </w:rPr>
              <w:t>жарандардын</w:t>
            </w:r>
            <w:proofErr w:type="spellEnd"/>
            <w:r w:rsidRPr="00762494">
              <w:rPr>
                <w:sz w:val="20"/>
                <w:szCs w:val="20"/>
              </w:rPr>
              <w:t xml:space="preserve"> мүлкү</w:t>
            </w:r>
          </w:p>
        </w:tc>
        <w:tc>
          <w:tcPr>
            <w:tcW w:w="983" w:type="pct"/>
            <w:vAlign w:val="bottom"/>
            <w:hideMark/>
          </w:tcPr>
          <w:p w14:paraId="2A747748" w14:textId="77777777" w:rsidR="00762494" w:rsidRPr="00762494" w:rsidRDefault="00762494" w:rsidP="0000665F">
            <w:pPr>
              <w:jc w:val="right"/>
              <w:rPr>
                <w:sz w:val="20"/>
                <w:szCs w:val="20"/>
              </w:rPr>
            </w:pPr>
            <w:r w:rsidRPr="00762494">
              <w:rPr>
                <w:sz w:val="20"/>
                <w:szCs w:val="20"/>
              </w:rPr>
              <w:t>10,2</w:t>
            </w:r>
          </w:p>
        </w:tc>
        <w:tc>
          <w:tcPr>
            <w:tcW w:w="1041" w:type="pct"/>
            <w:vAlign w:val="bottom"/>
            <w:hideMark/>
          </w:tcPr>
          <w:p w14:paraId="5110D8ED" w14:textId="77777777" w:rsidR="00762494" w:rsidRPr="00762494" w:rsidRDefault="00762494" w:rsidP="0000665F">
            <w:pPr>
              <w:jc w:val="right"/>
              <w:rPr>
                <w:sz w:val="20"/>
                <w:szCs w:val="20"/>
              </w:rPr>
            </w:pPr>
            <w:r w:rsidRPr="00762494">
              <w:rPr>
                <w:sz w:val="20"/>
                <w:szCs w:val="20"/>
              </w:rPr>
              <w:t>22,9</w:t>
            </w:r>
          </w:p>
        </w:tc>
      </w:tr>
      <w:tr w:rsidR="00762494" w:rsidRPr="00762494" w14:paraId="35B47FA8" w14:textId="77777777" w:rsidTr="00B24BF7">
        <w:tc>
          <w:tcPr>
            <w:tcW w:w="2976" w:type="pct"/>
            <w:tcBorders>
              <w:top w:val="nil"/>
              <w:left w:val="nil"/>
              <w:bottom w:val="single" w:sz="8" w:space="0" w:color="auto"/>
              <w:right w:val="nil"/>
            </w:tcBorders>
            <w:hideMark/>
          </w:tcPr>
          <w:p w14:paraId="67AF64F1" w14:textId="77777777" w:rsidR="00762494" w:rsidRPr="00762494" w:rsidRDefault="00762494" w:rsidP="0000665F">
            <w:pPr>
              <w:rPr>
                <w:sz w:val="20"/>
                <w:szCs w:val="20"/>
              </w:rPr>
            </w:pPr>
            <w:r w:rsidRPr="00762494">
              <w:rPr>
                <w:sz w:val="20"/>
                <w:szCs w:val="20"/>
              </w:rPr>
              <w:t xml:space="preserve">     </w:t>
            </w:r>
            <w:proofErr w:type="spellStart"/>
            <w:r w:rsidRPr="00762494">
              <w:rPr>
                <w:sz w:val="20"/>
                <w:szCs w:val="20"/>
              </w:rPr>
              <w:t>жарандык</w:t>
            </w:r>
            <w:proofErr w:type="spellEnd"/>
            <w:r w:rsidRPr="00762494">
              <w:rPr>
                <w:sz w:val="20"/>
                <w:szCs w:val="20"/>
              </w:rPr>
              <w:t xml:space="preserve"> </w:t>
            </w:r>
            <w:proofErr w:type="spellStart"/>
            <w:r w:rsidRPr="00762494">
              <w:rPr>
                <w:sz w:val="20"/>
                <w:szCs w:val="20"/>
              </w:rPr>
              <w:t>жоопкерчиликти</w:t>
            </w:r>
            <w:proofErr w:type="spellEnd"/>
            <w:r w:rsidRPr="00762494">
              <w:rPr>
                <w:sz w:val="20"/>
                <w:szCs w:val="20"/>
              </w:rPr>
              <w:t xml:space="preserve"> </w:t>
            </w:r>
          </w:p>
        </w:tc>
        <w:tc>
          <w:tcPr>
            <w:tcW w:w="983" w:type="pct"/>
            <w:tcBorders>
              <w:top w:val="nil"/>
              <w:left w:val="nil"/>
              <w:bottom w:val="single" w:sz="8" w:space="0" w:color="auto"/>
              <w:right w:val="nil"/>
            </w:tcBorders>
            <w:vAlign w:val="bottom"/>
            <w:hideMark/>
          </w:tcPr>
          <w:p w14:paraId="4EC06E28" w14:textId="77777777" w:rsidR="00762494" w:rsidRPr="00762494" w:rsidRDefault="00762494" w:rsidP="0000665F">
            <w:pPr>
              <w:jc w:val="right"/>
              <w:rPr>
                <w:sz w:val="20"/>
                <w:szCs w:val="20"/>
              </w:rPr>
            </w:pPr>
            <w:r w:rsidRPr="00762494">
              <w:rPr>
                <w:sz w:val="20"/>
                <w:szCs w:val="20"/>
              </w:rPr>
              <w:t>10,2</w:t>
            </w:r>
          </w:p>
        </w:tc>
        <w:tc>
          <w:tcPr>
            <w:tcW w:w="1041" w:type="pct"/>
            <w:tcBorders>
              <w:top w:val="nil"/>
              <w:left w:val="nil"/>
              <w:bottom w:val="single" w:sz="8" w:space="0" w:color="auto"/>
              <w:right w:val="nil"/>
            </w:tcBorders>
            <w:vAlign w:val="bottom"/>
            <w:hideMark/>
          </w:tcPr>
          <w:p w14:paraId="474ED0FE" w14:textId="77777777" w:rsidR="00762494" w:rsidRPr="00762494" w:rsidRDefault="00762494" w:rsidP="0000665F">
            <w:pPr>
              <w:jc w:val="right"/>
              <w:rPr>
                <w:sz w:val="20"/>
                <w:szCs w:val="20"/>
              </w:rPr>
            </w:pPr>
            <w:r w:rsidRPr="00762494">
              <w:rPr>
                <w:sz w:val="20"/>
                <w:szCs w:val="20"/>
              </w:rPr>
              <w:t>26,7</w:t>
            </w:r>
          </w:p>
        </w:tc>
      </w:tr>
    </w:tbl>
    <w:p w14:paraId="2E68ECE5" w14:textId="0A6CD5DA" w:rsidR="003D1F52" w:rsidRPr="007F6E41" w:rsidRDefault="003D1F52" w:rsidP="00B24BF7">
      <w:pPr>
        <w:pStyle w:val="3"/>
        <w:keepNext w:val="0"/>
        <w:spacing w:before="360" w:after="120"/>
        <w:ind w:firstLine="680"/>
        <w:rPr>
          <w:rFonts w:ascii="Times New Roman" w:hAnsi="Times New Roman" w:cs="Times New Roman"/>
          <w:sz w:val="24"/>
          <w:szCs w:val="24"/>
          <w:lang w:val="ky-KG"/>
        </w:rPr>
      </w:pPr>
      <w:r w:rsidRPr="007F6E41">
        <w:rPr>
          <w:rFonts w:ascii="Times New Roman" w:hAnsi="Times New Roman" w:cs="Times New Roman"/>
          <w:sz w:val="24"/>
          <w:szCs w:val="24"/>
          <w:lang w:val="ky-KG"/>
        </w:rPr>
        <w:t>Тышкы сектор</w:t>
      </w:r>
      <w:bookmarkEnd w:id="45"/>
    </w:p>
    <w:p w14:paraId="3A6B1F47" w14:textId="77777777" w:rsidR="00CD03DB" w:rsidRPr="00CD03DB" w:rsidRDefault="00710FBA" w:rsidP="00CD03DB">
      <w:pPr>
        <w:widowControl w:val="0"/>
        <w:ind w:firstLine="708"/>
        <w:jc w:val="both"/>
        <w:rPr>
          <w:sz w:val="20"/>
          <w:szCs w:val="20"/>
          <w:lang w:val="ky-KG"/>
        </w:rPr>
      </w:pPr>
      <w:proofErr w:type="spellStart"/>
      <w:r w:rsidRPr="007F6E41">
        <w:rPr>
          <w:b/>
        </w:rPr>
        <w:t>Товарлардын</w:t>
      </w:r>
      <w:proofErr w:type="spellEnd"/>
      <w:r w:rsidRPr="007F6E41">
        <w:rPr>
          <w:b/>
        </w:rPr>
        <w:t xml:space="preserve"> </w:t>
      </w:r>
      <w:proofErr w:type="spellStart"/>
      <w:r w:rsidRPr="007F6E41">
        <w:rPr>
          <w:b/>
        </w:rPr>
        <w:t>тышкы</w:t>
      </w:r>
      <w:proofErr w:type="spellEnd"/>
      <w:r w:rsidRPr="007F6E41">
        <w:rPr>
          <w:b/>
        </w:rPr>
        <w:t xml:space="preserve"> </w:t>
      </w:r>
      <w:proofErr w:type="spellStart"/>
      <w:r w:rsidRPr="007F6E41">
        <w:rPr>
          <w:b/>
        </w:rPr>
        <w:t>жана</w:t>
      </w:r>
      <w:proofErr w:type="spellEnd"/>
      <w:r w:rsidRPr="007F6E41">
        <w:rPr>
          <w:b/>
        </w:rPr>
        <w:t xml:space="preserve"> </w:t>
      </w:r>
      <w:r w:rsidRPr="007F6E41">
        <w:rPr>
          <w:b/>
          <w:lang w:val="ky-KG"/>
        </w:rPr>
        <w:t>өз ара</w:t>
      </w:r>
      <w:r w:rsidRPr="007F6E41">
        <w:rPr>
          <w:b/>
        </w:rPr>
        <w:t xml:space="preserve"> </w:t>
      </w:r>
      <w:proofErr w:type="spellStart"/>
      <w:r w:rsidRPr="007F6E41">
        <w:rPr>
          <w:b/>
        </w:rPr>
        <w:t>соодасы</w:t>
      </w:r>
      <w:proofErr w:type="spellEnd"/>
      <w:r w:rsidRPr="007F6E41">
        <w:t>.</w:t>
      </w:r>
      <w:r w:rsidRPr="007F6E41">
        <w:rPr>
          <w:b/>
        </w:rPr>
        <w:t xml:space="preserve"> </w:t>
      </w:r>
      <w:r w:rsidR="00CD03DB" w:rsidRPr="00CD03DB">
        <w:rPr>
          <w:lang w:val="ky-KG"/>
        </w:rPr>
        <w:t xml:space="preserve">Кыргыз Республикасындагы товарлардын </w:t>
      </w:r>
      <w:r w:rsidR="00CD03DB" w:rsidRPr="00CD03DB">
        <w:rPr>
          <w:i/>
          <w:lang w:val="ky-KG"/>
        </w:rPr>
        <w:t xml:space="preserve">тышкы </w:t>
      </w:r>
      <w:r w:rsidR="00CD03DB" w:rsidRPr="00CD03DB">
        <w:rPr>
          <w:lang w:val="ky-KG"/>
        </w:rPr>
        <w:t xml:space="preserve">жана </w:t>
      </w:r>
      <w:r w:rsidR="00CD03DB" w:rsidRPr="00CD03DB">
        <w:rPr>
          <w:i/>
          <w:lang w:val="ky-KG"/>
        </w:rPr>
        <w:t xml:space="preserve">өз ара соодасынын көлөмү </w:t>
      </w:r>
      <w:r w:rsidR="00CD03DB" w:rsidRPr="00CD03DB">
        <w:rPr>
          <w:lang w:val="ky-KG"/>
        </w:rPr>
        <w:t>2024-ж. январь-октябрнда алдын-ала маалыматтар боюнча 13 433,4 млн. АКШ долларын түздү жана 2023-ж. январь-октябрына салыштырмалуу 6,4 пайызга көбөйдү.</w:t>
      </w:r>
    </w:p>
    <w:p w14:paraId="3A9BC9D9" w14:textId="77777777" w:rsidR="00CD03DB" w:rsidRPr="00CD03DB" w:rsidRDefault="00CD03DB" w:rsidP="00CD03DB">
      <w:pPr>
        <w:ind w:firstLine="709"/>
        <w:jc w:val="both"/>
        <w:rPr>
          <w:lang w:val="ky-KG"/>
        </w:rPr>
      </w:pPr>
      <w:r w:rsidRPr="00CD03DB">
        <w:rPr>
          <w:lang w:val="ky-KG"/>
        </w:rPr>
        <w:t>Экспорттук жөнөтүүлөр</w:t>
      </w:r>
      <w:r w:rsidRPr="00CD03DB">
        <w:rPr>
          <w:sz w:val="20"/>
          <w:szCs w:val="20"/>
          <w:vertAlign w:val="superscript"/>
          <w:lang w:val="ky-KG"/>
        </w:rPr>
        <w:t>1</w:t>
      </w:r>
      <w:r w:rsidRPr="00CD03DB">
        <w:rPr>
          <w:lang w:val="ky-KG"/>
        </w:rPr>
        <w:t>  3 123,4 млн. АКШ долларын түздү жана негизинен КМШдан тышкаркы өлкөлөргө 26,8 пайызга, КМШ өлкөлөрүнө 23,8 пайызга товарларды ташып чыгаруунун көбөйүшүнүн эсебинен 25,2 пайызга жогорулады.</w:t>
      </w:r>
    </w:p>
    <w:p w14:paraId="059B689F" w14:textId="77777777" w:rsidR="00CD03DB" w:rsidRDefault="00CD03DB" w:rsidP="00CD03DB">
      <w:pPr>
        <w:widowControl w:val="0"/>
        <w:ind w:firstLine="708"/>
        <w:jc w:val="both"/>
        <w:rPr>
          <w:lang w:val="ky-KG"/>
        </w:rPr>
      </w:pPr>
      <w:r w:rsidRPr="00CD03DB">
        <w:rPr>
          <w:lang w:val="ky-KG"/>
        </w:rPr>
        <w:t>Импорттук келип түшүүлөр</w:t>
      </w:r>
      <w:r w:rsidRPr="00CD03DB">
        <w:rPr>
          <w:sz w:val="20"/>
          <w:szCs w:val="20"/>
          <w:vertAlign w:val="superscript"/>
          <w:lang w:val="ky-KG"/>
        </w:rPr>
        <w:t>2</w:t>
      </w:r>
      <w:r w:rsidRPr="00CD03DB">
        <w:rPr>
          <w:lang w:val="ky-KG"/>
        </w:rPr>
        <w:t xml:space="preserve"> 2023-жылдын январь-октябрына салыштырмалуу 10 310,0 млн. АКШ долларын түзүп, 1,8 пайызга өскөн, бул КМШ өлкөлөрүнөн түшкөн кирешелердин 11,4 пайызга көбөйүшүнүн эсебинен болду, ал эми КМШдан тышкаркы өлкөлөрдөн 2,4 пайызга азайды.</w:t>
      </w:r>
    </w:p>
    <w:p w14:paraId="3AC3C13E" w14:textId="3FBD0021" w:rsidR="00B24BF7" w:rsidRDefault="00B24BF7" w:rsidP="00B24BF7">
      <w:pPr>
        <w:widowControl w:val="0"/>
        <w:jc w:val="both"/>
        <w:rPr>
          <w:lang w:val="ky-KG"/>
        </w:rPr>
      </w:pPr>
      <w:r>
        <w:rPr>
          <w:lang w:val="ky-KG"/>
        </w:rPr>
        <w:t>____________________</w:t>
      </w:r>
    </w:p>
    <w:p w14:paraId="1CF73A54" w14:textId="77777777" w:rsidR="00B24BF7" w:rsidRPr="00B24BF7" w:rsidRDefault="00B24BF7" w:rsidP="00B24BF7">
      <w:pPr>
        <w:rPr>
          <w:rFonts w:eastAsia="Calibri"/>
          <w:sz w:val="18"/>
          <w:szCs w:val="18"/>
          <w:lang w:val="ky-KG"/>
        </w:rPr>
      </w:pPr>
      <w:r w:rsidRPr="00B24BF7">
        <w:rPr>
          <w:rFonts w:eastAsia="Calibri"/>
          <w:sz w:val="18"/>
          <w:szCs w:val="18"/>
          <w:vertAlign w:val="superscript"/>
          <w:lang w:val="ky-KG" w:eastAsia="en-US"/>
        </w:rPr>
        <w:t>1</w:t>
      </w:r>
      <w:r w:rsidRPr="00B24BF7">
        <w:rPr>
          <w:rFonts w:eastAsia="Calibri"/>
          <w:sz w:val="18"/>
          <w:szCs w:val="18"/>
          <w:lang w:val="ky-KG" w:eastAsia="en-US"/>
        </w:rPr>
        <w:t xml:space="preserve"> ФОБ баасы боюнча экспорт – экспорттоочу өлкөнүн чегарасына чейин жүктү жеткирүү боюнча чыгымдарды жана анын наркын камтыган товардын баасы.</w:t>
      </w:r>
    </w:p>
    <w:p w14:paraId="538573BE" w14:textId="77777777" w:rsidR="00B24BF7" w:rsidRPr="00B24BF7" w:rsidRDefault="00B24BF7" w:rsidP="00B24BF7">
      <w:pPr>
        <w:jc w:val="both"/>
        <w:rPr>
          <w:rFonts w:eastAsia="Calibri"/>
          <w:sz w:val="18"/>
          <w:szCs w:val="18"/>
          <w:lang w:val="ky-KG" w:eastAsia="en-US"/>
        </w:rPr>
      </w:pPr>
      <w:r w:rsidRPr="00B24BF7">
        <w:rPr>
          <w:rFonts w:eastAsia="Calibri"/>
          <w:sz w:val="18"/>
          <w:szCs w:val="18"/>
          <w:vertAlign w:val="superscript"/>
          <w:lang w:val="ky-KG" w:eastAsia="en-US"/>
        </w:rPr>
        <w:t>2</w:t>
      </w:r>
      <w:r w:rsidRPr="00B24BF7">
        <w:rPr>
          <w:rFonts w:eastAsia="Calibri"/>
          <w:sz w:val="18"/>
          <w:szCs w:val="18"/>
          <w:lang w:val="ky-KG" w:eastAsia="en-US"/>
        </w:rPr>
        <w:t xml:space="preserve"> СИФ баасы боюнча импорт – импорттоочу өлкөнүн чегарасына чейин камсыздандыруу жана ташуу боюнча чыгымдарды жана анын наркын камтыган товардын баасы.   </w:t>
      </w:r>
    </w:p>
    <w:p w14:paraId="10ACD959" w14:textId="77777777" w:rsidR="00B24BF7" w:rsidRPr="00CD03DB" w:rsidRDefault="00B24BF7" w:rsidP="00CD03DB">
      <w:pPr>
        <w:widowControl w:val="0"/>
        <w:ind w:firstLine="708"/>
        <w:jc w:val="both"/>
        <w:rPr>
          <w:lang w:val="ky-KG"/>
        </w:rPr>
      </w:pPr>
    </w:p>
    <w:p w14:paraId="3609469F" w14:textId="77777777" w:rsidR="00CD03DB" w:rsidRPr="00CD03DB" w:rsidRDefault="00CD03DB" w:rsidP="00CD03DB">
      <w:pPr>
        <w:ind w:firstLine="709"/>
        <w:jc w:val="both"/>
        <w:rPr>
          <w:lang w:val="ky-KG"/>
        </w:rPr>
      </w:pPr>
      <w:r w:rsidRPr="00CD03DB">
        <w:rPr>
          <w:lang w:val="ky-KG"/>
        </w:rPr>
        <w:lastRenderedPageBreak/>
        <w:t xml:space="preserve">Товар жүгүртүүнүн түзүмүндө экспорттун үлүшүнө 23,3 пайызы, импорттун үлүшүнө 76,7 пайызы туура келди. </w:t>
      </w:r>
    </w:p>
    <w:p w14:paraId="1CE717B5" w14:textId="77777777" w:rsidR="00CD03DB" w:rsidRPr="00CD03DB" w:rsidRDefault="00CD03DB" w:rsidP="00CD03DB">
      <w:pPr>
        <w:tabs>
          <w:tab w:val="left" w:pos="4678"/>
          <w:tab w:val="left" w:pos="8222"/>
        </w:tabs>
        <w:ind w:firstLine="709"/>
        <w:jc w:val="both"/>
        <w:rPr>
          <w:lang w:val="ky-KG"/>
        </w:rPr>
      </w:pPr>
      <w:r w:rsidRPr="00CD03DB">
        <w:rPr>
          <w:lang w:val="ky-KG"/>
        </w:rPr>
        <w:t>2024-жылдын январь - октябрында соода балансынын терс сальдосу 7 186,6 млн. АКШ долларын (2023-ж. январь-октябрында - 7 634,7 млн. доллар) түздү.</w:t>
      </w:r>
    </w:p>
    <w:p w14:paraId="68853B57" w14:textId="77777777" w:rsidR="00CD03DB" w:rsidRPr="00CD03DB" w:rsidRDefault="00CD03DB" w:rsidP="00CD03DB">
      <w:pPr>
        <w:ind w:firstLine="709"/>
        <w:jc w:val="both"/>
        <w:rPr>
          <w:lang w:val="ky-KG"/>
        </w:rPr>
      </w:pPr>
      <w:r w:rsidRPr="00CD03DB">
        <w:rPr>
          <w:lang w:val="ky-KG"/>
        </w:rPr>
        <w:t>Республиканын товар жүгүртүүсүнүн жалпы көлөмүндө Евразия экономикалык бирлигине мүчө мамлекеттер менен болгон өз ара соодага 31,3 пайызы, анын ичинде экспортко 42,1 пайызы, импортко 28,0 пайызы туура келди.</w:t>
      </w:r>
    </w:p>
    <w:p w14:paraId="5A426879" w14:textId="77777777" w:rsidR="00CD03DB" w:rsidRPr="00CD03DB" w:rsidRDefault="00CD03DB" w:rsidP="00CD03DB">
      <w:pPr>
        <w:ind w:firstLine="709"/>
        <w:jc w:val="both"/>
        <w:rPr>
          <w:lang w:val="ky-KG"/>
        </w:rPr>
      </w:pPr>
      <w:r w:rsidRPr="00CD03DB">
        <w:rPr>
          <w:lang w:val="ky-KG"/>
        </w:rPr>
        <w:t>Республиканын товар жүгүртүүсүнүн жалпы көлөмүндө үчүнчү өлкөлөр менен болгон тышкы соода 68,7 пайызды, анын ичинде экспорт 57,9 пайызды, импорт 72,0 пайызды түздү.</w:t>
      </w:r>
    </w:p>
    <w:p w14:paraId="40AECB10" w14:textId="4CEA2D9B" w:rsidR="00CD03DB" w:rsidRPr="00CD03DB" w:rsidRDefault="00126261" w:rsidP="00CD03DB">
      <w:pPr>
        <w:spacing w:before="120" w:after="120"/>
        <w:ind w:left="1361" w:hanging="1361"/>
        <w:rPr>
          <w:b/>
          <w:bCs/>
          <w:lang w:val="ky-KG"/>
        </w:rPr>
      </w:pPr>
      <w:r>
        <w:rPr>
          <w:b/>
          <w:bCs/>
          <w:lang w:val="ky-KG"/>
        </w:rPr>
        <w:t>8</w:t>
      </w:r>
      <w:r w:rsidR="00620BCA">
        <w:rPr>
          <w:b/>
          <w:bCs/>
          <w:lang w:val="ky-KG"/>
        </w:rPr>
        <w:t>9</w:t>
      </w:r>
      <w:r w:rsidR="00CD03DB" w:rsidRPr="00CD03DB">
        <w:rPr>
          <w:b/>
          <w:bCs/>
          <w:lang w:val="ky-KG"/>
        </w:rPr>
        <w:t>-таблица: Товарлардын тышкы жана өз ара соодасы</w:t>
      </w:r>
    </w:p>
    <w:tbl>
      <w:tblPr>
        <w:tblW w:w="5147" w:type="pct"/>
        <w:tblInd w:w="-284" w:type="dxa"/>
        <w:tblLook w:val="04A0" w:firstRow="1" w:lastRow="0" w:firstColumn="1" w:lastColumn="0" w:noHBand="0" w:noVBand="1"/>
      </w:tblPr>
      <w:tblGrid>
        <w:gridCol w:w="1134"/>
        <w:gridCol w:w="1064"/>
        <w:gridCol w:w="1064"/>
        <w:gridCol w:w="994"/>
        <w:gridCol w:w="816"/>
        <w:gridCol w:w="1089"/>
        <w:gridCol w:w="846"/>
        <w:gridCol w:w="978"/>
        <w:gridCol w:w="1089"/>
        <w:gridCol w:w="847"/>
      </w:tblGrid>
      <w:tr w:rsidR="00CD03DB" w:rsidRPr="0000665F" w14:paraId="423AD71D" w14:textId="77777777" w:rsidTr="00B24BF7">
        <w:trPr>
          <w:cantSplit/>
          <w:trHeight w:val="392"/>
          <w:tblHeader/>
        </w:trPr>
        <w:tc>
          <w:tcPr>
            <w:tcW w:w="572" w:type="pct"/>
            <w:vMerge w:val="restart"/>
            <w:tcBorders>
              <w:top w:val="single" w:sz="8" w:space="0" w:color="auto"/>
              <w:left w:val="nil"/>
              <w:bottom w:val="single" w:sz="8" w:space="0" w:color="auto"/>
              <w:right w:val="nil"/>
            </w:tcBorders>
          </w:tcPr>
          <w:p w14:paraId="0CB10E3D" w14:textId="77777777" w:rsidR="00CD03DB" w:rsidRPr="0000665F" w:rsidRDefault="00CD03DB" w:rsidP="00CD03DB">
            <w:pPr>
              <w:tabs>
                <w:tab w:val="left" w:pos="8222"/>
              </w:tabs>
              <w:jc w:val="both"/>
              <w:rPr>
                <w:b/>
                <w:sz w:val="20"/>
                <w:szCs w:val="20"/>
                <w:lang w:val="ky-KG"/>
              </w:rPr>
            </w:pPr>
          </w:p>
        </w:tc>
        <w:tc>
          <w:tcPr>
            <w:tcW w:w="1573" w:type="pct"/>
            <w:gridSpan w:val="3"/>
            <w:vMerge w:val="restart"/>
            <w:tcBorders>
              <w:top w:val="single" w:sz="8" w:space="0" w:color="auto"/>
              <w:left w:val="nil"/>
              <w:bottom w:val="nil"/>
              <w:right w:val="nil"/>
            </w:tcBorders>
            <w:vAlign w:val="center"/>
            <w:hideMark/>
          </w:tcPr>
          <w:p w14:paraId="7F7C0370" w14:textId="77777777" w:rsidR="00CD03DB" w:rsidRPr="0000665F" w:rsidRDefault="00CD03DB" w:rsidP="00CD03DB">
            <w:pPr>
              <w:tabs>
                <w:tab w:val="left" w:pos="8222"/>
              </w:tabs>
              <w:jc w:val="center"/>
              <w:rPr>
                <w:b/>
                <w:bCs/>
                <w:sz w:val="20"/>
                <w:szCs w:val="20"/>
              </w:rPr>
            </w:pPr>
            <w:proofErr w:type="spellStart"/>
            <w:r w:rsidRPr="0000665F">
              <w:rPr>
                <w:rFonts w:eastAsia="Arial Unicode MS"/>
                <w:b/>
                <w:bCs/>
                <w:sz w:val="20"/>
                <w:szCs w:val="20"/>
              </w:rPr>
              <w:t>Тышкы</w:t>
            </w:r>
            <w:proofErr w:type="spellEnd"/>
            <w:r w:rsidRPr="0000665F">
              <w:rPr>
                <w:rFonts w:eastAsia="Arial Unicode MS"/>
                <w:b/>
                <w:bCs/>
                <w:sz w:val="20"/>
                <w:szCs w:val="20"/>
              </w:rPr>
              <w:t xml:space="preserve"> </w:t>
            </w:r>
            <w:proofErr w:type="spellStart"/>
            <w:r w:rsidRPr="0000665F">
              <w:rPr>
                <w:rFonts w:eastAsia="Arial Unicode MS"/>
                <w:b/>
                <w:bCs/>
                <w:sz w:val="20"/>
                <w:szCs w:val="20"/>
              </w:rPr>
              <w:t>жана</w:t>
            </w:r>
            <w:proofErr w:type="spellEnd"/>
            <w:r w:rsidRPr="0000665F">
              <w:rPr>
                <w:rFonts w:eastAsia="Arial Unicode MS"/>
                <w:b/>
                <w:bCs/>
                <w:sz w:val="20"/>
                <w:szCs w:val="20"/>
              </w:rPr>
              <w:t xml:space="preserve"> </w:t>
            </w:r>
            <w:proofErr w:type="spellStart"/>
            <w:r w:rsidRPr="0000665F">
              <w:rPr>
                <w:rFonts w:eastAsia="Arial Unicode MS"/>
                <w:b/>
                <w:bCs/>
                <w:sz w:val="20"/>
                <w:szCs w:val="20"/>
              </w:rPr>
              <w:t>өз</w:t>
            </w:r>
            <w:proofErr w:type="spellEnd"/>
            <w:r w:rsidRPr="0000665F">
              <w:rPr>
                <w:rFonts w:eastAsia="Arial Unicode MS"/>
                <w:b/>
                <w:bCs/>
                <w:sz w:val="20"/>
                <w:szCs w:val="20"/>
              </w:rPr>
              <w:t xml:space="preserve"> ара </w:t>
            </w:r>
            <w:proofErr w:type="spellStart"/>
            <w:r w:rsidRPr="0000665F">
              <w:rPr>
                <w:rFonts w:eastAsia="Arial Unicode MS"/>
                <w:b/>
                <w:bCs/>
                <w:sz w:val="20"/>
                <w:szCs w:val="20"/>
              </w:rPr>
              <w:t>соода</w:t>
            </w:r>
            <w:proofErr w:type="spellEnd"/>
            <w:r w:rsidRPr="0000665F">
              <w:rPr>
                <w:rFonts w:eastAsia="Arial Unicode MS"/>
                <w:b/>
                <w:bCs/>
                <w:sz w:val="20"/>
                <w:szCs w:val="20"/>
              </w:rPr>
              <w:t xml:space="preserve"> </w:t>
            </w:r>
            <w:r w:rsidRPr="0000665F">
              <w:rPr>
                <w:rFonts w:eastAsia="Arial Unicode MS"/>
                <w:b/>
                <w:bCs/>
                <w:sz w:val="20"/>
                <w:szCs w:val="20"/>
              </w:rPr>
              <w:br/>
              <w:t xml:space="preserve">- </w:t>
            </w:r>
            <w:proofErr w:type="spellStart"/>
            <w:r w:rsidRPr="0000665F">
              <w:rPr>
                <w:rFonts w:eastAsia="Arial Unicode MS"/>
                <w:b/>
                <w:bCs/>
                <w:sz w:val="20"/>
                <w:szCs w:val="20"/>
              </w:rPr>
              <w:t>бардыгы</w:t>
            </w:r>
            <w:proofErr w:type="spellEnd"/>
          </w:p>
        </w:tc>
        <w:tc>
          <w:tcPr>
            <w:tcW w:w="2855" w:type="pct"/>
            <w:gridSpan w:val="6"/>
            <w:tcBorders>
              <w:top w:val="single" w:sz="8" w:space="0" w:color="auto"/>
              <w:left w:val="nil"/>
              <w:bottom w:val="single" w:sz="4" w:space="0" w:color="auto"/>
              <w:right w:val="nil"/>
            </w:tcBorders>
            <w:hideMark/>
          </w:tcPr>
          <w:p w14:paraId="539CD241" w14:textId="77777777" w:rsidR="00CD03DB" w:rsidRPr="0000665F" w:rsidRDefault="00CD03DB" w:rsidP="00CD03DB">
            <w:pPr>
              <w:tabs>
                <w:tab w:val="left" w:pos="234"/>
                <w:tab w:val="center" w:pos="2680"/>
                <w:tab w:val="left" w:pos="8222"/>
              </w:tabs>
              <w:rPr>
                <w:b/>
                <w:sz w:val="20"/>
                <w:szCs w:val="20"/>
              </w:rPr>
            </w:pPr>
            <w:r w:rsidRPr="0000665F">
              <w:rPr>
                <w:b/>
                <w:sz w:val="20"/>
                <w:szCs w:val="20"/>
              </w:rPr>
              <w:tab/>
            </w:r>
            <w:r w:rsidRPr="0000665F">
              <w:rPr>
                <w:b/>
                <w:sz w:val="20"/>
                <w:szCs w:val="20"/>
              </w:rPr>
              <w:tab/>
            </w:r>
            <w:proofErr w:type="spellStart"/>
            <w:r w:rsidRPr="0000665F">
              <w:rPr>
                <w:b/>
                <w:sz w:val="20"/>
                <w:szCs w:val="20"/>
              </w:rPr>
              <w:t>анын</w:t>
            </w:r>
            <w:proofErr w:type="spellEnd"/>
            <w:r w:rsidRPr="0000665F">
              <w:rPr>
                <w:b/>
                <w:sz w:val="20"/>
                <w:szCs w:val="20"/>
              </w:rPr>
              <w:t xml:space="preserve"> </w:t>
            </w:r>
            <w:proofErr w:type="spellStart"/>
            <w:r w:rsidRPr="0000665F">
              <w:rPr>
                <w:b/>
                <w:sz w:val="20"/>
                <w:szCs w:val="20"/>
              </w:rPr>
              <w:t>ичинде</w:t>
            </w:r>
            <w:proofErr w:type="spellEnd"/>
          </w:p>
        </w:tc>
      </w:tr>
      <w:tr w:rsidR="00CD03DB" w:rsidRPr="0000665F" w14:paraId="1527CC4F" w14:textId="77777777" w:rsidTr="00B24BF7">
        <w:trPr>
          <w:cantSplit/>
          <w:trHeight w:val="422"/>
          <w:tblHeader/>
        </w:trPr>
        <w:tc>
          <w:tcPr>
            <w:tcW w:w="572" w:type="pct"/>
            <w:vMerge/>
            <w:tcBorders>
              <w:top w:val="single" w:sz="8" w:space="0" w:color="auto"/>
              <w:left w:val="nil"/>
              <w:bottom w:val="single" w:sz="8" w:space="0" w:color="auto"/>
              <w:right w:val="nil"/>
            </w:tcBorders>
            <w:vAlign w:val="center"/>
            <w:hideMark/>
          </w:tcPr>
          <w:p w14:paraId="665B42A8" w14:textId="77777777" w:rsidR="00CD03DB" w:rsidRPr="0000665F" w:rsidRDefault="00CD03DB" w:rsidP="00CD03DB">
            <w:pPr>
              <w:rPr>
                <w:b/>
                <w:sz w:val="20"/>
                <w:szCs w:val="20"/>
                <w:lang w:val="ky-KG"/>
              </w:rPr>
            </w:pPr>
          </w:p>
        </w:tc>
        <w:tc>
          <w:tcPr>
            <w:tcW w:w="1573" w:type="pct"/>
            <w:gridSpan w:val="3"/>
            <w:vMerge/>
            <w:tcBorders>
              <w:top w:val="single" w:sz="8" w:space="0" w:color="auto"/>
              <w:left w:val="nil"/>
              <w:bottom w:val="nil"/>
              <w:right w:val="nil"/>
            </w:tcBorders>
            <w:vAlign w:val="center"/>
            <w:hideMark/>
          </w:tcPr>
          <w:p w14:paraId="5619200A" w14:textId="77777777" w:rsidR="00CD03DB" w:rsidRPr="0000665F" w:rsidRDefault="00CD03DB" w:rsidP="00CD03DB">
            <w:pPr>
              <w:rPr>
                <w:b/>
                <w:bCs/>
                <w:sz w:val="20"/>
                <w:szCs w:val="20"/>
              </w:rPr>
            </w:pPr>
          </w:p>
        </w:tc>
        <w:tc>
          <w:tcPr>
            <w:tcW w:w="1386" w:type="pct"/>
            <w:gridSpan w:val="3"/>
            <w:tcBorders>
              <w:top w:val="single" w:sz="4" w:space="0" w:color="auto"/>
              <w:left w:val="nil"/>
              <w:bottom w:val="single" w:sz="4" w:space="0" w:color="auto"/>
              <w:right w:val="nil"/>
            </w:tcBorders>
            <w:hideMark/>
          </w:tcPr>
          <w:p w14:paraId="1CEF06E3" w14:textId="77777777" w:rsidR="00CD03DB" w:rsidRPr="0000665F" w:rsidRDefault="00CD03DB" w:rsidP="00CD03DB">
            <w:pPr>
              <w:tabs>
                <w:tab w:val="left" w:pos="8222"/>
              </w:tabs>
              <w:jc w:val="center"/>
              <w:rPr>
                <w:b/>
                <w:sz w:val="20"/>
                <w:szCs w:val="20"/>
              </w:rPr>
            </w:pPr>
            <w:r w:rsidRPr="0000665F">
              <w:rPr>
                <w:b/>
                <w:sz w:val="20"/>
                <w:szCs w:val="20"/>
              </w:rPr>
              <w:t>экспорт</w:t>
            </w:r>
          </w:p>
        </w:tc>
        <w:tc>
          <w:tcPr>
            <w:tcW w:w="1468" w:type="pct"/>
            <w:gridSpan w:val="3"/>
            <w:tcBorders>
              <w:top w:val="single" w:sz="4" w:space="0" w:color="auto"/>
              <w:left w:val="nil"/>
              <w:bottom w:val="single" w:sz="4" w:space="0" w:color="auto"/>
              <w:right w:val="nil"/>
            </w:tcBorders>
            <w:hideMark/>
          </w:tcPr>
          <w:p w14:paraId="18E7F17B" w14:textId="77777777" w:rsidR="00CD03DB" w:rsidRPr="0000665F" w:rsidRDefault="00CD03DB" w:rsidP="00CD03DB">
            <w:pPr>
              <w:tabs>
                <w:tab w:val="left" w:pos="8222"/>
              </w:tabs>
              <w:jc w:val="center"/>
              <w:rPr>
                <w:b/>
                <w:sz w:val="20"/>
                <w:szCs w:val="20"/>
              </w:rPr>
            </w:pPr>
            <w:r w:rsidRPr="0000665F">
              <w:rPr>
                <w:b/>
                <w:sz w:val="20"/>
                <w:szCs w:val="20"/>
              </w:rPr>
              <w:t>импорт</w:t>
            </w:r>
          </w:p>
        </w:tc>
      </w:tr>
      <w:tr w:rsidR="00CD03DB" w:rsidRPr="0000665F" w14:paraId="42746FB2" w14:textId="77777777" w:rsidTr="00B24BF7">
        <w:trPr>
          <w:cantSplit/>
          <w:trHeight w:val="1515"/>
          <w:tblHeader/>
        </w:trPr>
        <w:tc>
          <w:tcPr>
            <w:tcW w:w="572" w:type="pct"/>
            <w:vMerge/>
            <w:tcBorders>
              <w:top w:val="single" w:sz="8" w:space="0" w:color="auto"/>
              <w:left w:val="nil"/>
              <w:bottom w:val="single" w:sz="8" w:space="0" w:color="auto"/>
              <w:right w:val="nil"/>
            </w:tcBorders>
            <w:vAlign w:val="center"/>
            <w:hideMark/>
          </w:tcPr>
          <w:p w14:paraId="32D5B742" w14:textId="77777777" w:rsidR="00CD03DB" w:rsidRPr="0000665F" w:rsidRDefault="00CD03DB" w:rsidP="00CD03DB">
            <w:pPr>
              <w:rPr>
                <w:b/>
                <w:sz w:val="20"/>
                <w:szCs w:val="20"/>
                <w:lang w:val="ky-KG"/>
              </w:rPr>
            </w:pPr>
          </w:p>
        </w:tc>
        <w:tc>
          <w:tcPr>
            <w:tcW w:w="536" w:type="pct"/>
            <w:tcBorders>
              <w:top w:val="single" w:sz="4" w:space="0" w:color="auto"/>
              <w:left w:val="nil"/>
              <w:bottom w:val="single" w:sz="8" w:space="0" w:color="auto"/>
              <w:right w:val="nil"/>
            </w:tcBorders>
            <w:hideMark/>
          </w:tcPr>
          <w:p w14:paraId="4BE44088" w14:textId="77777777" w:rsidR="00CD03DB" w:rsidRPr="0000665F" w:rsidRDefault="00CD03DB" w:rsidP="00CD03DB">
            <w:pPr>
              <w:tabs>
                <w:tab w:val="left" w:pos="8222"/>
              </w:tabs>
              <w:jc w:val="right"/>
              <w:rPr>
                <w:b/>
                <w:bCs/>
                <w:sz w:val="20"/>
                <w:szCs w:val="20"/>
              </w:rPr>
            </w:pPr>
            <w:r w:rsidRPr="0000665F">
              <w:rPr>
                <w:b/>
                <w:bCs/>
                <w:sz w:val="20"/>
                <w:szCs w:val="20"/>
              </w:rPr>
              <w:t xml:space="preserve">млн. АКШ </w:t>
            </w:r>
            <w:r w:rsidRPr="0000665F">
              <w:rPr>
                <w:b/>
                <w:bCs/>
                <w:sz w:val="20"/>
                <w:szCs w:val="20"/>
              </w:rPr>
              <w:br/>
            </w:r>
            <w:proofErr w:type="gramStart"/>
            <w:r w:rsidRPr="0000665F">
              <w:rPr>
                <w:b/>
                <w:bCs/>
                <w:sz w:val="20"/>
                <w:szCs w:val="20"/>
              </w:rPr>
              <w:t>дол</w:t>
            </w:r>
            <w:r w:rsidRPr="0000665F">
              <w:rPr>
                <w:b/>
                <w:bCs/>
                <w:sz w:val="20"/>
                <w:szCs w:val="20"/>
                <w:lang w:val="ky-KG"/>
              </w:rPr>
              <w:t>-</w:t>
            </w:r>
            <w:r w:rsidRPr="0000665F">
              <w:rPr>
                <w:b/>
                <w:bCs/>
                <w:sz w:val="20"/>
                <w:szCs w:val="20"/>
              </w:rPr>
              <w:t>лары</w:t>
            </w:r>
            <w:proofErr w:type="gramEnd"/>
          </w:p>
        </w:tc>
        <w:tc>
          <w:tcPr>
            <w:tcW w:w="536" w:type="pct"/>
            <w:tcBorders>
              <w:top w:val="single" w:sz="4" w:space="0" w:color="auto"/>
              <w:left w:val="nil"/>
              <w:bottom w:val="single" w:sz="8" w:space="0" w:color="auto"/>
              <w:right w:val="nil"/>
            </w:tcBorders>
            <w:hideMark/>
          </w:tcPr>
          <w:p w14:paraId="0E8C8E48" w14:textId="77777777" w:rsidR="00CD03DB" w:rsidRPr="0000665F" w:rsidRDefault="00CD03DB" w:rsidP="00CD03DB">
            <w:pPr>
              <w:tabs>
                <w:tab w:val="left" w:pos="8222"/>
              </w:tabs>
              <w:ind w:left="-53" w:firstLine="53"/>
              <w:jc w:val="right"/>
              <w:rPr>
                <w:b/>
                <w:bCs/>
                <w:sz w:val="20"/>
                <w:szCs w:val="20"/>
              </w:rPr>
            </w:pPr>
            <w:proofErr w:type="spellStart"/>
            <w:r w:rsidRPr="0000665F">
              <w:rPr>
                <w:b/>
                <w:bCs/>
                <w:sz w:val="20"/>
                <w:szCs w:val="20"/>
              </w:rPr>
              <w:t>мурунку</w:t>
            </w:r>
            <w:proofErr w:type="spellEnd"/>
            <w:r w:rsidRPr="0000665F">
              <w:rPr>
                <w:b/>
                <w:bCs/>
                <w:sz w:val="20"/>
                <w:szCs w:val="20"/>
              </w:rPr>
              <w:t xml:space="preserve"> </w:t>
            </w:r>
            <w:proofErr w:type="spellStart"/>
            <w:r w:rsidRPr="0000665F">
              <w:rPr>
                <w:b/>
                <w:bCs/>
                <w:sz w:val="20"/>
                <w:szCs w:val="20"/>
              </w:rPr>
              <w:t>жылдын</w:t>
            </w:r>
            <w:proofErr w:type="spellEnd"/>
            <w:r w:rsidRPr="0000665F">
              <w:rPr>
                <w:b/>
                <w:bCs/>
                <w:sz w:val="20"/>
                <w:szCs w:val="20"/>
              </w:rPr>
              <w:t xml:space="preserve"> </w:t>
            </w:r>
            <w:proofErr w:type="spellStart"/>
            <w:r w:rsidRPr="0000665F">
              <w:rPr>
                <w:b/>
                <w:bCs/>
                <w:sz w:val="20"/>
                <w:szCs w:val="20"/>
              </w:rPr>
              <w:t>тиешелүү</w:t>
            </w:r>
            <w:proofErr w:type="spellEnd"/>
            <w:r w:rsidRPr="0000665F">
              <w:rPr>
                <w:b/>
                <w:bCs/>
                <w:sz w:val="20"/>
                <w:szCs w:val="20"/>
              </w:rPr>
              <w:t xml:space="preserve"> </w:t>
            </w:r>
            <w:r w:rsidRPr="0000665F">
              <w:rPr>
                <w:b/>
                <w:bCs/>
                <w:sz w:val="20"/>
                <w:szCs w:val="20"/>
                <w:lang w:val="ky-KG"/>
              </w:rPr>
              <w:t xml:space="preserve">айына </w:t>
            </w:r>
            <w:r w:rsidRPr="0000665F">
              <w:rPr>
                <w:b/>
                <w:bCs/>
                <w:sz w:val="20"/>
                <w:szCs w:val="20"/>
              </w:rPr>
              <w:t xml:space="preserve">карата </w:t>
            </w:r>
            <w:proofErr w:type="spellStart"/>
            <w:r w:rsidRPr="0000665F">
              <w:rPr>
                <w:b/>
                <w:bCs/>
                <w:sz w:val="20"/>
                <w:szCs w:val="20"/>
              </w:rPr>
              <w:t>пайыз</w:t>
            </w:r>
            <w:proofErr w:type="spellEnd"/>
            <w:r w:rsidRPr="0000665F">
              <w:rPr>
                <w:b/>
                <w:bCs/>
                <w:sz w:val="20"/>
                <w:szCs w:val="20"/>
              </w:rPr>
              <w:t xml:space="preserve"> </w:t>
            </w:r>
            <w:proofErr w:type="spellStart"/>
            <w:r w:rsidRPr="0000665F">
              <w:rPr>
                <w:b/>
                <w:bCs/>
                <w:sz w:val="20"/>
                <w:szCs w:val="20"/>
              </w:rPr>
              <w:t>менен</w:t>
            </w:r>
            <w:proofErr w:type="spellEnd"/>
          </w:p>
        </w:tc>
        <w:tc>
          <w:tcPr>
            <w:tcW w:w="501" w:type="pct"/>
            <w:tcBorders>
              <w:top w:val="single" w:sz="4" w:space="0" w:color="auto"/>
              <w:left w:val="nil"/>
              <w:bottom w:val="single" w:sz="8" w:space="0" w:color="auto"/>
              <w:right w:val="nil"/>
            </w:tcBorders>
            <w:hideMark/>
          </w:tcPr>
          <w:p w14:paraId="413B10B6" w14:textId="77777777" w:rsidR="00CD03DB" w:rsidRPr="0000665F" w:rsidRDefault="00CD03DB" w:rsidP="00CD03DB">
            <w:pPr>
              <w:tabs>
                <w:tab w:val="left" w:pos="8222"/>
              </w:tabs>
              <w:jc w:val="right"/>
              <w:rPr>
                <w:b/>
                <w:bCs/>
                <w:sz w:val="20"/>
                <w:szCs w:val="20"/>
              </w:rPr>
            </w:pPr>
            <w:proofErr w:type="spellStart"/>
            <w:r w:rsidRPr="0000665F">
              <w:rPr>
                <w:b/>
                <w:sz w:val="20"/>
                <w:szCs w:val="20"/>
              </w:rPr>
              <w:t>мурунку</w:t>
            </w:r>
            <w:proofErr w:type="spellEnd"/>
            <w:r w:rsidRPr="0000665F">
              <w:rPr>
                <w:b/>
                <w:sz w:val="20"/>
                <w:szCs w:val="20"/>
              </w:rPr>
              <w:t xml:space="preserve"> </w:t>
            </w:r>
            <w:proofErr w:type="spellStart"/>
            <w:r w:rsidRPr="0000665F">
              <w:rPr>
                <w:b/>
                <w:sz w:val="20"/>
                <w:szCs w:val="20"/>
              </w:rPr>
              <w:t>айга</w:t>
            </w:r>
            <w:proofErr w:type="spellEnd"/>
            <w:r w:rsidRPr="0000665F">
              <w:rPr>
                <w:b/>
                <w:sz w:val="20"/>
                <w:szCs w:val="20"/>
              </w:rPr>
              <w:t xml:space="preserve"> карата </w:t>
            </w:r>
            <w:proofErr w:type="spellStart"/>
            <w:r w:rsidRPr="0000665F">
              <w:rPr>
                <w:b/>
                <w:sz w:val="20"/>
                <w:szCs w:val="20"/>
              </w:rPr>
              <w:t>пайыз</w:t>
            </w:r>
            <w:proofErr w:type="spellEnd"/>
            <w:r w:rsidRPr="0000665F">
              <w:rPr>
                <w:b/>
                <w:sz w:val="20"/>
                <w:szCs w:val="20"/>
              </w:rPr>
              <w:t xml:space="preserve"> </w:t>
            </w:r>
            <w:proofErr w:type="spellStart"/>
            <w:r w:rsidRPr="0000665F">
              <w:rPr>
                <w:b/>
                <w:sz w:val="20"/>
                <w:szCs w:val="20"/>
              </w:rPr>
              <w:t>менен</w:t>
            </w:r>
            <w:proofErr w:type="spellEnd"/>
          </w:p>
        </w:tc>
        <w:tc>
          <w:tcPr>
            <w:tcW w:w="411" w:type="pct"/>
            <w:tcBorders>
              <w:top w:val="single" w:sz="4" w:space="0" w:color="auto"/>
              <w:left w:val="nil"/>
              <w:bottom w:val="single" w:sz="8" w:space="0" w:color="auto"/>
              <w:right w:val="nil"/>
            </w:tcBorders>
            <w:hideMark/>
          </w:tcPr>
          <w:p w14:paraId="11FCE492" w14:textId="77777777" w:rsidR="00CD03DB" w:rsidRPr="0000665F" w:rsidRDefault="00CD03DB" w:rsidP="00CD03DB">
            <w:pPr>
              <w:tabs>
                <w:tab w:val="left" w:pos="8222"/>
              </w:tabs>
              <w:jc w:val="right"/>
              <w:rPr>
                <w:b/>
                <w:bCs/>
                <w:sz w:val="20"/>
                <w:szCs w:val="20"/>
              </w:rPr>
            </w:pPr>
            <w:r w:rsidRPr="0000665F">
              <w:rPr>
                <w:b/>
                <w:bCs/>
                <w:sz w:val="20"/>
                <w:szCs w:val="20"/>
              </w:rPr>
              <w:t xml:space="preserve">млн. АКШ </w:t>
            </w:r>
            <w:r w:rsidRPr="0000665F">
              <w:rPr>
                <w:b/>
                <w:bCs/>
                <w:sz w:val="20"/>
                <w:szCs w:val="20"/>
              </w:rPr>
              <w:br/>
              <w:t>дол-</w:t>
            </w:r>
            <w:r w:rsidRPr="0000665F">
              <w:rPr>
                <w:b/>
                <w:bCs/>
                <w:sz w:val="20"/>
                <w:szCs w:val="20"/>
                <w:lang w:val="ky-KG"/>
              </w:rPr>
              <w:br/>
            </w:r>
            <w:r w:rsidRPr="0000665F">
              <w:rPr>
                <w:b/>
                <w:bCs/>
                <w:sz w:val="20"/>
                <w:szCs w:val="20"/>
              </w:rPr>
              <w:t>лары</w:t>
            </w:r>
          </w:p>
        </w:tc>
        <w:tc>
          <w:tcPr>
            <w:tcW w:w="549" w:type="pct"/>
            <w:tcBorders>
              <w:top w:val="single" w:sz="4" w:space="0" w:color="auto"/>
              <w:left w:val="nil"/>
              <w:bottom w:val="single" w:sz="8" w:space="0" w:color="auto"/>
              <w:right w:val="nil"/>
            </w:tcBorders>
            <w:hideMark/>
          </w:tcPr>
          <w:p w14:paraId="2DD96F56" w14:textId="77777777" w:rsidR="00CD03DB" w:rsidRPr="0000665F" w:rsidRDefault="00CD03DB" w:rsidP="00CD03DB">
            <w:pPr>
              <w:tabs>
                <w:tab w:val="left" w:pos="8222"/>
              </w:tabs>
              <w:jc w:val="right"/>
              <w:rPr>
                <w:b/>
                <w:bCs/>
                <w:sz w:val="20"/>
                <w:szCs w:val="20"/>
              </w:rPr>
            </w:pPr>
            <w:proofErr w:type="spellStart"/>
            <w:r w:rsidRPr="0000665F">
              <w:rPr>
                <w:b/>
                <w:bCs/>
                <w:sz w:val="20"/>
                <w:szCs w:val="20"/>
              </w:rPr>
              <w:t>мурунку</w:t>
            </w:r>
            <w:proofErr w:type="spellEnd"/>
            <w:r w:rsidRPr="0000665F">
              <w:rPr>
                <w:b/>
                <w:bCs/>
                <w:sz w:val="20"/>
                <w:szCs w:val="20"/>
              </w:rPr>
              <w:t xml:space="preserve"> </w:t>
            </w:r>
            <w:proofErr w:type="spellStart"/>
            <w:r w:rsidRPr="0000665F">
              <w:rPr>
                <w:b/>
                <w:bCs/>
                <w:sz w:val="20"/>
                <w:szCs w:val="20"/>
              </w:rPr>
              <w:t>жылдын</w:t>
            </w:r>
            <w:proofErr w:type="spellEnd"/>
            <w:r w:rsidRPr="0000665F">
              <w:rPr>
                <w:b/>
                <w:bCs/>
                <w:sz w:val="20"/>
                <w:szCs w:val="20"/>
              </w:rPr>
              <w:t xml:space="preserve"> </w:t>
            </w:r>
            <w:proofErr w:type="spellStart"/>
            <w:r w:rsidRPr="0000665F">
              <w:rPr>
                <w:b/>
                <w:bCs/>
                <w:sz w:val="20"/>
                <w:szCs w:val="20"/>
              </w:rPr>
              <w:t>тиешелүү</w:t>
            </w:r>
            <w:proofErr w:type="spellEnd"/>
            <w:r w:rsidRPr="0000665F">
              <w:rPr>
                <w:b/>
                <w:bCs/>
                <w:sz w:val="20"/>
                <w:szCs w:val="20"/>
              </w:rPr>
              <w:t xml:space="preserve"> </w:t>
            </w:r>
            <w:r w:rsidRPr="0000665F">
              <w:rPr>
                <w:b/>
                <w:bCs/>
                <w:sz w:val="20"/>
                <w:szCs w:val="20"/>
                <w:lang w:val="ky-KG"/>
              </w:rPr>
              <w:t>айына</w:t>
            </w:r>
            <w:r w:rsidRPr="0000665F">
              <w:rPr>
                <w:b/>
                <w:bCs/>
                <w:sz w:val="20"/>
                <w:szCs w:val="20"/>
              </w:rPr>
              <w:t xml:space="preserve"> карата </w:t>
            </w:r>
            <w:proofErr w:type="spellStart"/>
            <w:r w:rsidRPr="0000665F">
              <w:rPr>
                <w:b/>
                <w:bCs/>
                <w:sz w:val="20"/>
                <w:szCs w:val="20"/>
              </w:rPr>
              <w:t>пайыз</w:t>
            </w:r>
            <w:proofErr w:type="spellEnd"/>
            <w:r w:rsidRPr="0000665F">
              <w:rPr>
                <w:b/>
                <w:bCs/>
                <w:sz w:val="20"/>
                <w:szCs w:val="20"/>
                <w:lang w:val="ky-KG"/>
              </w:rPr>
              <w:t xml:space="preserve"> </w:t>
            </w:r>
            <w:proofErr w:type="spellStart"/>
            <w:r w:rsidRPr="0000665F">
              <w:rPr>
                <w:b/>
                <w:bCs/>
                <w:sz w:val="20"/>
                <w:szCs w:val="20"/>
              </w:rPr>
              <w:t>менен</w:t>
            </w:r>
            <w:proofErr w:type="spellEnd"/>
          </w:p>
        </w:tc>
        <w:tc>
          <w:tcPr>
            <w:tcW w:w="426" w:type="pct"/>
            <w:tcBorders>
              <w:top w:val="single" w:sz="4" w:space="0" w:color="auto"/>
              <w:left w:val="nil"/>
              <w:bottom w:val="single" w:sz="8" w:space="0" w:color="auto"/>
              <w:right w:val="nil"/>
            </w:tcBorders>
            <w:hideMark/>
          </w:tcPr>
          <w:p w14:paraId="0990F5DC" w14:textId="77777777" w:rsidR="00CD03DB" w:rsidRPr="0000665F" w:rsidRDefault="00CD03DB" w:rsidP="00CD03DB">
            <w:pPr>
              <w:tabs>
                <w:tab w:val="left" w:pos="8222"/>
              </w:tabs>
              <w:jc w:val="right"/>
              <w:rPr>
                <w:b/>
                <w:bCs/>
                <w:sz w:val="20"/>
                <w:szCs w:val="20"/>
              </w:rPr>
            </w:pPr>
            <w:r w:rsidRPr="0000665F">
              <w:rPr>
                <w:b/>
                <w:sz w:val="20"/>
                <w:szCs w:val="20"/>
                <w:lang w:val="ky-KG"/>
              </w:rPr>
              <w:t>м</w:t>
            </w:r>
            <w:proofErr w:type="spellStart"/>
            <w:r w:rsidRPr="0000665F">
              <w:rPr>
                <w:b/>
                <w:sz w:val="20"/>
                <w:szCs w:val="20"/>
              </w:rPr>
              <w:t>урун</w:t>
            </w:r>
            <w:proofErr w:type="spellEnd"/>
            <w:r w:rsidRPr="0000665F">
              <w:rPr>
                <w:b/>
                <w:sz w:val="20"/>
                <w:szCs w:val="20"/>
                <w:lang w:val="ky-KG"/>
              </w:rPr>
              <w:t>-</w:t>
            </w:r>
            <w:r w:rsidRPr="0000665F">
              <w:rPr>
                <w:b/>
                <w:sz w:val="20"/>
                <w:szCs w:val="20"/>
              </w:rPr>
              <w:t xml:space="preserve">ку </w:t>
            </w:r>
            <w:proofErr w:type="spellStart"/>
            <w:r w:rsidRPr="0000665F">
              <w:rPr>
                <w:b/>
                <w:sz w:val="20"/>
                <w:szCs w:val="20"/>
              </w:rPr>
              <w:t>айга</w:t>
            </w:r>
            <w:proofErr w:type="spellEnd"/>
            <w:r w:rsidRPr="0000665F">
              <w:rPr>
                <w:b/>
                <w:sz w:val="20"/>
                <w:szCs w:val="20"/>
              </w:rPr>
              <w:t xml:space="preserve"> карата </w:t>
            </w:r>
            <w:proofErr w:type="spellStart"/>
            <w:r w:rsidRPr="0000665F">
              <w:rPr>
                <w:b/>
                <w:sz w:val="20"/>
                <w:szCs w:val="20"/>
              </w:rPr>
              <w:t>пайыз</w:t>
            </w:r>
            <w:proofErr w:type="spellEnd"/>
            <w:r w:rsidRPr="0000665F">
              <w:rPr>
                <w:b/>
                <w:sz w:val="20"/>
                <w:szCs w:val="20"/>
              </w:rPr>
              <w:t xml:space="preserve"> </w:t>
            </w:r>
            <w:proofErr w:type="spellStart"/>
            <w:r w:rsidRPr="0000665F">
              <w:rPr>
                <w:b/>
                <w:sz w:val="20"/>
                <w:szCs w:val="20"/>
              </w:rPr>
              <w:t>менен</w:t>
            </w:r>
            <w:proofErr w:type="spellEnd"/>
          </w:p>
        </w:tc>
        <w:tc>
          <w:tcPr>
            <w:tcW w:w="493" w:type="pct"/>
            <w:tcBorders>
              <w:top w:val="nil"/>
              <w:left w:val="nil"/>
              <w:bottom w:val="single" w:sz="8" w:space="0" w:color="auto"/>
              <w:right w:val="nil"/>
            </w:tcBorders>
            <w:hideMark/>
          </w:tcPr>
          <w:p w14:paraId="1934B491" w14:textId="77777777" w:rsidR="00CD03DB" w:rsidRPr="0000665F" w:rsidRDefault="00CD03DB" w:rsidP="00CD03DB">
            <w:pPr>
              <w:tabs>
                <w:tab w:val="left" w:pos="8222"/>
              </w:tabs>
              <w:jc w:val="right"/>
              <w:rPr>
                <w:b/>
                <w:bCs/>
                <w:sz w:val="20"/>
                <w:szCs w:val="20"/>
              </w:rPr>
            </w:pPr>
            <w:r w:rsidRPr="0000665F">
              <w:rPr>
                <w:b/>
                <w:bCs/>
                <w:sz w:val="20"/>
                <w:szCs w:val="20"/>
              </w:rPr>
              <w:t xml:space="preserve">млн. АКШ </w:t>
            </w:r>
            <w:r w:rsidRPr="0000665F">
              <w:rPr>
                <w:b/>
                <w:bCs/>
                <w:sz w:val="20"/>
                <w:szCs w:val="20"/>
              </w:rPr>
              <w:br/>
              <w:t>дол-</w:t>
            </w:r>
            <w:r w:rsidRPr="0000665F">
              <w:rPr>
                <w:b/>
                <w:bCs/>
                <w:sz w:val="20"/>
                <w:szCs w:val="20"/>
                <w:lang w:val="ky-KG"/>
              </w:rPr>
              <w:br/>
            </w:r>
            <w:r w:rsidRPr="0000665F">
              <w:rPr>
                <w:b/>
                <w:bCs/>
                <w:sz w:val="20"/>
                <w:szCs w:val="20"/>
              </w:rPr>
              <w:t>лары</w:t>
            </w:r>
          </w:p>
        </w:tc>
        <w:tc>
          <w:tcPr>
            <w:tcW w:w="549" w:type="pct"/>
            <w:tcBorders>
              <w:top w:val="nil"/>
              <w:left w:val="nil"/>
              <w:bottom w:val="single" w:sz="8" w:space="0" w:color="auto"/>
              <w:right w:val="nil"/>
            </w:tcBorders>
            <w:hideMark/>
          </w:tcPr>
          <w:p w14:paraId="15FFE8A2" w14:textId="77777777" w:rsidR="00CD03DB" w:rsidRPr="0000665F" w:rsidRDefault="00CD03DB" w:rsidP="00CD03DB">
            <w:pPr>
              <w:tabs>
                <w:tab w:val="left" w:pos="8222"/>
              </w:tabs>
              <w:jc w:val="right"/>
              <w:rPr>
                <w:b/>
                <w:bCs/>
                <w:sz w:val="20"/>
                <w:szCs w:val="20"/>
              </w:rPr>
            </w:pPr>
            <w:proofErr w:type="spellStart"/>
            <w:r w:rsidRPr="0000665F">
              <w:rPr>
                <w:b/>
                <w:bCs/>
                <w:sz w:val="20"/>
                <w:szCs w:val="20"/>
              </w:rPr>
              <w:t>мурунку</w:t>
            </w:r>
            <w:proofErr w:type="spellEnd"/>
            <w:r w:rsidRPr="0000665F">
              <w:rPr>
                <w:b/>
                <w:bCs/>
                <w:sz w:val="20"/>
                <w:szCs w:val="20"/>
              </w:rPr>
              <w:t xml:space="preserve"> </w:t>
            </w:r>
            <w:proofErr w:type="spellStart"/>
            <w:r w:rsidRPr="0000665F">
              <w:rPr>
                <w:b/>
                <w:bCs/>
                <w:sz w:val="20"/>
                <w:szCs w:val="20"/>
              </w:rPr>
              <w:t>жылдын</w:t>
            </w:r>
            <w:proofErr w:type="spellEnd"/>
            <w:r w:rsidRPr="0000665F">
              <w:rPr>
                <w:b/>
                <w:bCs/>
                <w:sz w:val="20"/>
                <w:szCs w:val="20"/>
              </w:rPr>
              <w:t xml:space="preserve"> </w:t>
            </w:r>
            <w:proofErr w:type="spellStart"/>
            <w:r w:rsidRPr="0000665F">
              <w:rPr>
                <w:b/>
                <w:bCs/>
                <w:sz w:val="20"/>
                <w:szCs w:val="20"/>
              </w:rPr>
              <w:t>тиешелүү</w:t>
            </w:r>
            <w:proofErr w:type="spellEnd"/>
            <w:r w:rsidRPr="0000665F">
              <w:rPr>
                <w:b/>
                <w:bCs/>
                <w:sz w:val="20"/>
                <w:szCs w:val="20"/>
              </w:rPr>
              <w:t xml:space="preserve"> </w:t>
            </w:r>
            <w:r w:rsidRPr="0000665F">
              <w:rPr>
                <w:b/>
                <w:bCs/>
                <w:sz w:val="20"/>
                <w:szCs w:val="20"/>
                <w:lang w:val="ky-KG"/>
              </w:rPr>
              <w:t xml:space="preserve">айына </w:t>
            </w:r>
            <w:r w:rsidRPr="0000665F">
              <w:rPr>
                <w:b/>
                <w:bCs/>
                <w:sz w:val="20"/>
                <w:szCs w:val="20"/>
              </w:rPr>
              <w:t xml:space="preserve">карата </w:t>
            </w:r>
            <w:proofErr w:type="spellStart"/>
            <w:r w:rsidRPr="0000665F">
              <w:rPr>
                <w:b/>
                <w:bCs/>
                <w:sz w:val="20"/>
                <w:szCs w:val="20"/>
              </w:rPr>
              <w:t>пайыз</w:t>
            </w:r>
            <w:proofErr w:type="spellEnd"/>
            <w:r w:rsidRPr="0000665F">
              <w:rPr>
                <w:b/>
                <w:bCs/>
                <w:sz w:val="20"/>
                <w:szCs w:val="20"/>
              </w:rPr>
              <w:t xml:space="preserve"> </w:t>
            </w:r>
            <w:proofErr w:type="spellStart"/>
            <w:r w:rsidRPr="0000665F">
              <w:rPr>
                <w:b/>
                <w:bCs/>
                <w:sz w:val="20"/>
                <w:szCs w:val="20"/>
              </w:rPr>
              <w:t>менен</w:t>
            </w:r>
            <w:proofErr w:type="spellEnd"/>
          </w:p>
        </w:tc>
        <w:tc>
          <w:tcPr>
            <w:tcW w:w="426" w:type="pct"/>
            <w:tcBorders>
              <w:top w:val="nil"/>
              <w:left w:val="nil"/>
              <w:bottom w:val="single" w:sz="8" w:space="0" w:color="auto"/>
              <w:right w:val="nil"/>
            </w:tcBorders>
            <w:hideMark/>
          </w:tcPr>
          <w:p w14:paraId="158C4D0C" w14:textId="77777777" w:rsidR="00CD03DB" w:rsidRPr="0000665F" w:rsidRDefault="00CD03DB" w:rsidP="00CD03DB">
            <w:pPr>
              <w:tabs>
                <w:tab w:val="left" w:pos="8222"/>
              </w:tabs>
              <w:jc w:val="right"/>
              <w:rPr>
                <w:b/>
                <w:bCs/>
                <w:sz w:val="20"/>
                <w:szCs w:val="20"/>
              </w:rPr>
            </w:pPr>
            <w:r w:rsidRPr="0000665F">
              <w:rPr>
                <w:b/>
                <w:sz w:val="20"/>
                <w:szCs w:val="20"/>
                <w:lang w:val="ky-KG"/>
              </w:rPr>
              <w:t>м</w:t>
            </w:r>
            <w:proofErr w:type="spellStart"/>
            <w:r w:rsidRPr="0000665F">
              <w:rPr>
                <w:b/>
                <w:sz w:val="20"/>
                <w:szCs w:val="20"/>
              </w:rPr>
              <w:t>урун</w:t>
            </w:r>
            <w:proofErr w:type="spellEnd"/>
            <w:r w:rsidRPr="0000665F">
              <w:rPr>
                <w:b/>
                <w:sz w:val="20"/>
                <w:szCs w:val="20"/>
                <w:lang w:val="ky-KG"/>
              </w:rPr>
              <w:t>-</w:t>
            </w:r>
            <w:r w:rsidRPr="0000665F">
              <w:rPr>
                <w:b/>
                <w:sz w:val="20"/>
                <w:szCs w:val="20"/>
              </w:rPr>
              <w:t xml:space="preserve">ку </w:t>
            </w:r>
            <w:proofErr w:type="spellStart"/>
            <w:r w:rsidRPr="0000665F">
              <w:rPr>
                <w:b/>
                <w:sz w:val="20"/>
                <w:szCs w:val="20"/>
              </w:rPr>
              <w:t>айга</w:t>
            </w:r>
            <w:proofErr w:type="spellEnd"/>
            <w:r w:rsidRPr="0000665F">
              <w:rPr>
                <w:b/>
                <w:sz w:val="20"/>
                <w:szCs w:val="20"/>
              </w:rPr>
              <w:t xml:space="preserve"> карата </w:t>
            </w:r>
            <w:proofErr w:type="spellStart"/>
            <w:r w:rsidRPr="0000665F">
              <w:rPr>
                <w:b/>
                <w:sz w:val="20"/>
                <w:szCs w:val="20"/>
              </w:rPr>
              <w:t>пайыз</w:t>
            </w:r>
            <w:proofErr w:type="spellEnd"/>
            <w:r w:rsidRPr="0000665F">
              <w:rPr>
                <w:b/>
                <w:sz w:val="20"/>
                <w:szCs w:val="20"/>
              </w:rPr>
              <w:t xml:space="preserve"> </w:t>
            </w:r>
            <w:proofErr w:type="spellStart"/>
            <w:r w:rsidRPr="0000665F">
              <w:rPr>
                <w:b/>
                <w:sz w:val="20"/>
                <w:szCs w:val="20"/>
              </w:rPr>
              <w:t>менен</w:t>
            </w:r>
            <w:proofErr w:type="spellEnd"/>
          </w:p>
        </w:tc>
      </w:tr>
      <w:tr w:rsidR="00CD03DB" w:rsidRPr="0000665F" w14:paraId="05882BFC" w14:textId="77777777" w:rsidTr="00B24BF7">
        <w:trPr>
          <w:cantSplit/>
          <w:trHeight w:val="203"/>
        </w:trPr>
        <w:tc>
          <w:tcPr>
            <w:tcW w:w="572" w:type="pct"/>
            <w:hideMark/>
          </w:tcPr>
          <w:p w14:paraId="07EDCB32" w14:textId="77777777" w:rsidR="00CD03DB" w:rsidRPr="0000665F" w:rsidRDefault="00CD03DB" w:rsidP="00CD03DB">
            <w:pPr>
              <w:rPr>
                <w:b/>
                <w:sz w:val="20"/>
                <w:szCs w:val="20"/>
              </w:rPr>
            </w:pPr>
            <w:r w:rsidRPr="0000665F">
              <w:rPr>
                <w:b/>
                <w:sz w:val="20"/>
                <w:szCs w:val="20"/>
              </w:rPr>
              <w:t>202</w:t>
            </w:r>
            <w:r w:rsidRPr="0000665F">
              <w:rPr>
                <w:b/>
                <w:sz w:val="20"/>
                <w:szCs w:val="20"/>
                <w:lang w:val="ky-KG"/>
              </w:rPr>
              <w:t>3</w:t>
            </w:r>
          </w:p>
        </w:tc>
        <w:tc>
          <w:tcPr>
            <w:tcW w:w="536" w:type="pct"/>
            <w:vAlign w:val="center"/>
          </w:tcPr>
          <w:p w14:paraId="4898F43C" w14:textId="77777777" w:rsidR="00CD03DB" w:rsidRPr="0000665F" w:rsidRDefault="00CD03DB" w:rsidP="00CD03DB">
            <w:pPr>
              <w:jc w:val="right"/>
              <w:rPr>
                <w:sz w:val="20"/>
                <w:szCs w:val="20"/>
              </w:rPr>
            </w:pPr>
          </w:p>
        </w:tc>
        <w:tc>
          <w:tcPr>
            <w:tcW w:w="536" w:type="pct"/>
            <w:vAlign w:val="bottom"/>
          </w:tcPr>
          <w:p w14:paraId="2EDE8F0B" w14:textId="77777777" w:rsidR="00CD03DB" w:rsidRPr="0000665F" w:rsidRDefault="00CD03DB" w:rsidP="00CD03DB">
            <w:pPr>
              <w:jc w:val="right"/>
              <w:rPr>
                <w:sz w:val="20"/>
                <w:szCs w:val="20"/>
              </w:rPr>
            </w:pPr>
          </w:p>
        </w:tc>
        <w:tc>
          <w:tcPr>
            <w:tcW w:w="501" w:type="pct"/>
            <w:vAlign w:val="bottom"/>
          </w:tcPr>
          <w:p w14:paraId="2B226C65" w14:textId="77777777" w:rsidR="00CD03DB" w:rsidRPr="0000665F" w:rsidRDefault="00CD03DB" w:rsidP="00CD03DB">
            <w:pPr>
              <w:jc w:val="right"/>
              <w:rPr>
                <w:sz w:val="20"/>
                <w:szCs w:val="20"/>
              </w:rPr>
            </w:pPr>
          </w:p>
        </w:tc>
        <w:tc>
          <w:tcPr>
            <w:tcW w:w="411" w:type="pct"/>
            <w:vAlign w:val="bottom"/>
          </w:tcPr>
          <w:p w14:paraId="62A51889" w14:textId="77777777" w:rsidR="00CD03DB" w:rsidRPr="0000665F" w:rsidRDefault="00CD03DB" w:rsidP="00CD03DB">
            <w:pPr>
              <w:jc w:val="right"/>
              <w:rPr>
                <w:sz w:val="20"/>
                <w:szCs w:val="20"/>
              </w:rPr>
            </w:pPr>
          </w:p>
        </w:tc>
        <w:tc>
          <w:tcPr>
            <w:tcW w:w="549" w:type="pct"/>
            <w:vAlign w:val="bottom"/>
          </w:tcPr>
          <w:p w14:paraId="72AB224C" w14:textId="77777777" w:rsidR="00CD03DB" w:rsidRPr="0000665F" w:rsidRDefault="00CD03DB" w:rsidP="00CD03DB">
            <w:pPr>
              <w:jc w:val="right"/>
              <w:rPr>
                <w:sz w:val="20"/>
                <w:szCs w:val="20"/>
              </w:rPr>
            </w:pPr>
          </w:p>
        </w:tc>
        <w:tc>
          <w:tcPr>
            <w:tcW w:w="426" w:type="pct"/>
            <w:vAlign w:val="bottom"/>
          </w:tcPr>
          <w:p w14:paraId="2A4FB858" w14:textId="77777777" w:rsidR="00CD03DB" w:rsidRPr="0000665F" w:rsidRDefault="00CD03DB" w:rsidP="00CD03DB">
            <w:pPr>
              <w:jc w:val="right"/>
              <w:rPr>
                <w:sz w:val="20"/>
                <w:szCs w:val="20"/>
              </w:rPr>
            </w:pPr>
          </w:p>
        </w:tc>
        <w:tc>
          <w:tcPr>
            <w:tcW w:w="493" w:type="pct"/>
            <w:vAlign w:val="bottom"/>
          </w:tcPr>
          <w:p w14:paraId="4F5FCFD3" w14:textId="77777777" w:rsidR="00CD03DB" w:rsidRPr="0000665F" w:rsidRDefault="00CD03DB" w:rsidP="00CD03DB">
            <w:pPr>
              <w:jc w:val="right"/>
              <w:rPr>
                <w:sz w:val="20"/>
                <w:szCs w:val="20"/>
              </w:rPr>
            </w:pPr>
          </w:p>
        </w:tc>
        <w:tc>
          <w:tcPr>
            <w:tcW w:w="549" w:type="pct"/>
            <w:vAlign w:val="bottom"/>
          </w:tcPr>
          <w:p w14:paraId="29B4B2E9" w14:textId="77777777" w:rsidR="00CD03DB" w:rsidRPr="0000665F" w:rsidRDefault="00CD03DB" w:rsidP="00CD03DB">
            <w:pPr>
              <w:jc w:val="right"/>
              <w:rPr>
                <w:sz w:val="20"/>
                <w:szCs w:val="20"/>
              </w:rPr>
            </w:pPr>
          </w:p>
        </w:tc>
        <w:tc>
          <w:tcPr>
            <w:tcW w:w="426" w:type="pct"/>
            <w:vAlign w:val="bottom"/>
          </w:tcPr>
          <w:p w14:paraId="144065A5" w14:textId="77777777" w:rsidR="00CD03DB" w:rsidRPr="0000665F" w:rsidRDefault="00CD03DB" w:rsidP="00CD03DB">
            <w:pPr>
              <w:jc w:val="right"/>
              <w:rPr>
                <w:sz w:val="20"/>
                <w:szCs w:val="20"/>
              </w:rPr>
            </w:pPr>
          </w:p>
        </w:tc>
      </w:tr>
      <w:tr w:rsidR="00CD03DB" w:rsidRPr="0000665F" w14:paraId="2740BC89" w14:textId="77777777" w:rsidTr="00B24BF7">
        <w:trPr>
          <w:cantSplit/>
          <w:trHeight w:val="241"/>
        </w:trPr>
        <w:tc>
          <w:tcPr>
            <w:tcW w:w="572" w:type="pct"/>
            <w:hideMark/>
          </w:tcPr>
          <w:p w14:paraId="540C0922" w14:textId="77777777" w:rsidR="00CD03DB" w:rsidRPr="0000665F" w:rsidRDefault="00CD03DB" w:rsidP="00CD03DB">
            <w:pPr>
              <w:rPr>
                <w:sz w:val="20"/>
                <w:szCs w:val="20"/>
                <w:vertAlign w:val="superscript"/>
              </w:rPr>
            </w:pPr>
            <w:r w:rsidRPr="0000665F">
              <w:rPr>
                <w:sz w:val="20"/>
                <w:szCs w:val="20"/>
              </w:rPr>
              <w:t>Январь</w:t>
            </w:r>
          </w:p>
        </w:tc>
        <w:tc>
          <w:tcPr>
            <w:tcW w:w="536" w:type="pct"/>
            <w:vAlign w:val="bottom"/>
            <w:hideMark/>
          </w:tcPr>
          <w:p w14:paraId="6CC74C18" w14:textId="77777777" w:rsidR="00CD03DB" w:rsidRPr="0000665F" w:rsidRDefault="00CD03DB" w:rsidP="00CD03DB">
            <w:pPr>
              <w:jc w:val="right"/>
              <w:rPr>
                <w:sz w:val="20"/>
                <w:szCs w:val="20"/>
              </w:rPr>
            </w:pPr>
            <w:r w:rsidRPr="0000665F">
              <w:rPr>
                <w:sz w:val="20"/>
                <w:szCs w:val="20"/>
              </w:rPr>
              <w:t>85</w:t>
            </w:r>
            <w:r w:rsidRPr="0000665F">
              <w:rPr>
                <w:sz w:val="20"/>
                <w:szCs w:val="20"/>
                <w:lang w:val="ky-KG"/>
              </w:rPr>
              <w:t>9,1</w:t>
            </w:r>
          </w:p>
        </w:tc>
        <w:tc>
          <w:tcPr>
            <w:tcW w:w="536" w:type="pct"/>
            <w:vAlign w:val="bottom"/>
            <w:hideMark/>
          </w:tcPr>
          <w:p w14:paraId="34BF2064" w14:textId="77777777" w:rsidR="00CD03DB" w:rsidRPr="0000665F" w:rsidRDefault="00CD03DB" w:rsidP="00CD03DB">
            <w:pPr>
              <w:jc w:val="right"/>
              <w:rPr>
                <w:sz w:val="20"/>
                <w:szCs w:val="20"/>
              </w:rPr>
            </w:pPr>
            <w:r w:rsidRPr="0000665F">
              <w:rPr>
                <w:sz w:val="20"/>
                <w:szCs w:val="20"/>
              </w:rPr>
              <w:t>121,</w:t>
            </w:r>
            <w:r w:rsidRPr="0000665F">
              <w:rPr>
                <w:sz w:val="20"/>
                <w:szCs w:val="20"/>
                <w:lang w:val="ky-KG"/>
              </w:rPr>
              <w:t>9</w:t>
            </w:r>
          </w:p>
        </w:tc>
        <w:tc>
          <w:tcPr>
            <w:tcW w:w="501" w:type="pct"/>
            <w:vAlign w:val="bottom"/>
            <w:hideMark/>
          </w:tcPr>
          <w:p w14:paraId="234A76EB" w14:textId="77777777" w:rsidR="00CD03DB" w:rsidRPr="0000665F" w:rsidRDefault="00CD03DB" w:rsidP="00CD03DB">
            <w:pPr>
              <w:jc w:val="right"/>
              <w:rPr>
                <w:sz w:val="20"/>
                <w:szCs w:val="20"/>
              </w:rPr>
            </w:pPr>
            <w:r w:rsidRPr="0000665F">
              <w:rPr>
                <w:sz w:val="20"/>
                <w:szCs w:val="20"/>
              </w:rPr>
              <w:t>67,</w:t>
            </w:r>
            <w:r w:rsidRPr="0000665F">
              <w:rPr>
                <w:sz w:val="20"/>
                <w:szCs w:val="20"/>
                <w:lang w:val="ky-KG"/>
              </w:rPr>
              <w:t>6</w:t>
            </w:r>
          </w:p>
        </w:tc>
        <w:tc>
          <w:tcPr>
            <w:tcW w:w="411" w:type="pct"/>
            <w:vAlign w:val="bottom"/>
            <w:hideMark/>
          </w:tcPr>
          <w:p w14:paraId="7AC0DFFF" w14:textId="77777777" w:rsidR="00CD03DB" w:rsidRPr="0000665F" w:rsidRDefault="00CD03DB" w:rsidP="00CD03DB">
            <w:pPr>
              <w:jc w:val="right"/>
              <w:rPr>
                <w:sz w:val="20"/>
                <w:szCs w:val="20"/>
              </w:rPr>
            </w:pPr>
            <w:r w:rsidRPr="0000665F">
              <w:rPr>
                <w:sz w:val="20"/>
                <w:szCs w:val="20"/>
              </w:rPr>
              <w:t>12</w:t>
            </w:r>
            <w:r w:rsidRPr="0000665F">
              <w:rPr>
                <w:sz w:val="20"/>
                <w:szCs w:val="20"/>
                <w:lang w:val="ky-KG"/>
              </w:rPr>
              <w:t>4,5</w:t>
            </w:r>
          </w:p>
        </w:tc>
        <w:tc>
          <w:tcPr>
            <w:tcW w:w="549" w:type="pct"/>
            <w:vAlign w:val="bottom"/>
            <w:hideMark/>
          </w:tcPr>
          <w:p w14:paraId="545E368B" w14:textId="77777777" w:rsidR="00CD03DB" w:rsidRPr="0000665F" w:rsidRDefault="00CD03DB" w:rsidP="00CD03DB">
            <w:pPr>
              <w:jc w:val="right"/>
              <w:rPr>
                <w:sz w:val="20"/>
                <w:szCs w:val="20"/>
              </w:rPr>
            </w:pPr>
            <w:r w:rsidRPr="0000665F">
              <w:rPr>
                <w:sz w:val="20"/>
                <w:szCs w:val="20"/>
              </w:rPr>
              <w:t>110,</w:t>
            </w:r>
            <w:r w:rsidRPr="0000665F">
              <w:rPr>
                <w:sz w:val="20"/>
                <w:szCs w:val="20"/>
                <w:lang w:val="ky-KG"/>
              </w:rPr>
              <w:t>7</w:t>
            </w:r>
          </w:p>
        </w:tc>
        <w:tc>
          <w:tcPr>
            <w:tcW w:w="426" w:type="pct"/>
            <w:vAlign w:val="bottom"/>
            <w:hideMark/>
          </w:tcPr>
          <w:p w14:paraId="3D5F448B" w14:textId="77777777" w:rsidR="00CD03DB" w:rsidRPr="0000665F" w:rsidRDefault="00CD03DB" w:rsidP="00CD03DB">
            <w:pPr>
              <w:jc w:val="right"/>
              <w:rPr>
                <w:sz w:val="20"/>
                <w:szCs w:val="20"/>
              </w:rPr>
            </w:pPr>
            <w:r w:rsidRPr="0000665F">
              <w:rPr>
                <w:sz w:val="20"/>
                <w:szCs w:val="20"/>
              </w:rPr>
              <w:t>6</w:t>
            </w:r>
            <w:r w:rsidRPr="0000665F">
              <w:rPr>
                <w:sz w:val="20"/>
                <w:szCs w:val="20"/>
                <w:lang w:val="ky-KG"/>
              </w:rPr>
              <w:t>2,2</w:t>
            </w:r>
          </w:p>
        </w:tc>
        <w:tc>
          <w:tcPr>
            <w:tcW w:w="493" w:type="pct"/>
            <w:vAlign w:val="bottom"/>
            <w:hideMark/>
          </w:tcPr>
          <w:p w14:paraId="0AD55E5E" w14:textId="77777777" w:rsidR="00CD03DB" w:rsidRPr="0000665F" w:rsidRDefault="00CD03DB" w:rsidP="00CD03DB">
            <w:pPr>
              <w:jc w:val="right"/>
              <w:rPr>
                <w:sz w:val="20"/>
                <w:szCs w:val="20"/>
              </w:rPr>
            </w:pPr>
            <w:r w:rsidRPr="0000665F">
              <w:rPr>
                <w:sz w:val="20"/>
                <w:szCs w:val="20"/>
              </w:rPr>
              <w:t>73</w:t>
            </w:r>
            <w:r w:rsidRPr="0000665F">
              <w:rPr>
                <w:sz w:val="20"/>
                <w:szCs w:val="20"/>
                <w:lang w:val="ky-KG"/>
              </w:rPr>
              <w:t>4,6</w:t>
            </w:r>
          </w:p>
        </w:tc>
        <w:tc>
          <w:tcPr>
            <w:tcW w:w="549" w:type="pct"/>
            <w:vAlign w:val="bottom"/>
            <w:hideMark/>
          </w:tcPr>
          <w:p w14:paraId="3691F5C5" w14:textId="77777777" w:rsidR="00CD03DB" w:rsidRPr="0000665F" w:rsidRDefault="00CD03DB" w:rsidP="00CD03DB">
            <w:pPr>
              <w:jc w:val="right"/>
              <w:rPr>
                <w:sz w:val="20"/>
                <w:szCs w:val="20"/>
              </w:rPr>
            </w:pPr>
            <w:r w:rsidRPr="0000665F">
              <w:rPr>
                <w:sz w:val="20"/>
                <w:szCs w:val="20"/>
              </w:rPr>
              <w:t>12</w:t>
            </w:r>
            <w:r w:rsidRPr="0000665F">
              <w:rPr>
                <w:sz w:val="20"/>
                <w:szCs w:val="20"/>
                <w:lang w:val="ky-KG"/>
              </w:rPr>
              <w:t>4,1</w:t>
            </w:r>
          </w:p>
        </w:tc>
        <w:tc>
          <w:tcPr>
            <w:tcW w:w="426" w:type="pct"/>
            <w:vAlign w:val="bottom"/>
            <w:hideMark/>
          </w:tcPr>
          <w:p w14:paraId="188E5432" w14:textId="77777777" w:rsidR="00CD03DB" w:rsidRPr="0000665F" w:rsidRDefault="00CD03DB" w:rsidP="00CD03DB">
            <w:pPr>
              <w:jc w:val="right"/>
              <w:rPr>
                <w:sz w:val="20"/>
                <w:szCs w:val="20"/>
              </w:rPr>
            </w:pPr>
            <w:r w:rsidRPr="0000665F">
              <w:rPr>
                <w:sz w:val="20"/>
                <w:szCs w:val="20"/>
              </w:rPr>
              <w:t>68,</w:t>
            </w:r>
            <w:r w:rsidRPr="0000665F">
              <w:rPr>
                <w:sz w:val="20"/>
                <w:szCs w:val="20"/>
                <w:lang w:val="ky-KG"/>
              </w:rPr>
              <w:t>6</w:t>
            </w:r>
          </w:p>
        </w:tc>
      </w:tr>
      <w:tr w:rsidR="00CD03DB" w:rsidRPr="0000665F" w14:paraId="526161F2" w14:textId="77777777" w:rsidTr="00B24BF7">
        <w:trPr>
          <w:cantSplit/>
          <w:trHeight w:val="241"/>
        </w:trPr>
        <w:tc>
          <w:tcPr>
            <w:tcW w:w="572" w:type="pct"/>
            <w:hideMark/>
          </w:tcPr>
          <w:p w14:paraId="798D9A59" w14:textId="77777777" w:rsidR="00CD03DB" w:rsidRPr="0000665F" w:rsidRDefault="00CD03DB" w:rsidP="00CD03DB">
            <w:pPr>
              <w:rPr>
                <w:sz w:val="20"/>
                <w:szCs w:val="20"/>
              </w:rPr>
            </w:pPr>
            <w:proofErr w:type="spellStart"/>
            <w:r w:rsidRPr="0000665F">
              <w:rPr>
                <w:sz w:val="20"/>
                <w:szCs w:val="20"/>
              </w:rPr>
              <w:t>Фераль</w:t>
            </w:r>
            <w:proofErr w:type="spellEnd"/>
          </w:p>
        </w:tc>
        <w:tc>
          <w:tcPr>
            <w:tcW w:w="536" w:type="pct"/>
            <w:vAlign w:val="bottom"/>
            <w:hideMark/>
          </w:tcPr>
          <w:p w14:paraId="48674C95" w14:textId="77777777" w:rsidR="00CD03DB" w:rsidRPr="0000665F" w:rsidRDefault="00CD03DB" w:rsidP="00CD03DB">
            <w:pPr>
              <w:jc w:val="right"/>
              <w:rPr>
                <w:sz w:val="20"/>
                <w:szCs w:val="20"/>
              </w:rPr>
            </w:pPr>
            <w:r w:rsidRPr="0000665F">
              <w:rPr>
                <w:sz w:val="20"/>
                <w:szCs w:val="20"/>
              </w:rPr>
              <w:t>9</w:t>
            </w:r>
            <w:r w:rsidRPr="0000665F">
              <w:rPr>
                <w:sz w:val="20"/>
                <w:szCs w:val="20"/>
                <w:lang w:val="ky-KG"/>
              </w:rPr>
              <w:t>12,2</w:t>
            </w:r>
          </w:p>
        </w:tc>
        <w:tc>
          <w:tcPr>
            <w:tcW w:w="536" w:type="pct"/>
            <w:vAlign w:val="bottom"/>
            <w:hideMark/>
          </w:tcPr>
          <w:p w14:paraId="3DF1BA88" w14:textId="77777777" w:rsidR="00CD03DB" w:rsidRPr="0000665F" w:rsidRDefault="00CD03DB" w:rsidP="00CD03DB">
            <w:pPr>
              <w:jc w:val="right"/>
              <w:rPr>
                <w:sz w:val="20"/>
                <w:szCs w:val="20"/>
              </w:rPr>
            </w:pPr>
            <w:r w:rsidRPr="0000665F">
              <w:rPr>
                <w:sz w:val="20"/>
                <w:szCs w:val="20"/>
              </w:rPr>
              <w:t>12</w:t>
            </w:r>
            <w:r w:rsidRPr="0000665F">
              <w:rPr>
                <w:sz w:val="20"/>
                <w:szCs w:val="20"/>
                <w:lang w:val="ky-KG"/>
              </w:rPr>
              <w:t>8,0</w:t>
            </w:r>
          </w:p>
        </w:tc>
        <w:tc>
          <w:tcPr>
            <w:tcW w:w="501" w:type="pct"/>
            <w:vAlign w:val="bottom"/>
            <w:hideMark/>
          </w:tcPr>
          <w:p w14:paraId="7D8DDB67" w14:textId="77777777" w:rsidR="00CD03DB" w:rsidRPr="0000665F" w:rsidRDefault="00CD03DB" w:rsidP="00CD03DB">
            <w:pPr>
              <w:jc w:val="right"/>
              <w:rPr>
                <w:sz w:val="20"/>
                <w:szCs w:val="20"/>
              </w:rPr>
            </w:pPr>
            <w:r w:rsidRPr="0000665F">
              <w:rPr>
                <w:sz w:val="20"/>
                <w:szCs w:val="20"/>
              </w:rPr>
              <w:t>10</w:t>
            </w:r>
            <w:r w:rsidRPr="0000665F">
              <w:rPr>
                <w:sz w:val="20"/>
                <w:szCs w:val="20"/>
                <w:lang w:val="ky-KG"/>
              </w:rPr>
              <w:t>6,2</w:t>
            </w:r>
          </w:p>
        </w:tc>
        <w:tc>
          <w:tcPr>
            <w:tcW w:w="411" w:type="pct"/>
            <w:vAlign w:val="bottom"/>
            <w:hideMark/>
          </w:tcPr>
          <w:p w14:paraId="4627031E" w14:textId="77777777" w:rsidR="00CD03DB" w:rsidRPr="0000665F" w:rsidRDefault="00CD03DB" w:rsidP="00CD03DB">
            <w:pPr>
              <w:jc w:val="right"/>
              <w:rPr>
                <w:sz w:val="20"/>
                <w:szCs w:val="20"/>
              </w:rPr>
            </w:pPr>
            <w:r w:rsidRPr="0000665F">
              <w:rPr>
                <w:sz w:val="20"/>
                <w:szCs w:val="20"/>
              </w:rPr>
              <w:t>13</w:t>
            </w:r>
            <w:r w:rsidRPr="0000665F">
              <w:rPr>
                <w:sz w:val="20"/>
                <w:szCs w:val="20"/>
                <w:lang w:val="ky-KG"/>
              </w:rPr>
              <w:t>9,7</w:t>
            </w:r>
          </w:p>
        </w:tc>
        <w:tc>
          <w:tcPr>
            <w:tcW w:w="549" w:type="pct"/>
            <w:vAlign w:val="bottom"/>
            <w:hideMark/>
          </w:tcPr>
          <w:p w14:paraId="61AF63BF" w14:textId="77777777" w:rsidR="00CD03DB" w:rsidRPr="0000665F" w:rsidRDefault="00CD03DB" w:rsidP="00CD03DB">
            <w:pPr>
              <w:jc w:val="right"/>
              <w:rPr>
                <w:sz w:val="20"/>
                <w:szCs w:val="20"/>
              </w:rPr>
            </w:pPr>
            <w:r w:rsidRPr="0000665F">
              <w:rPr>
                <w:sz w:val="20"/>
                <w:szCs w:val="20"/>
              </w:rPr>
              <w:t>9</w:t>
            </w:r>
            <w:r w:rsidRPr="0000665F">
              <w:rPr>
                <w:sz w:val="20"/>
                <w:szCs w:val="20"/>
                <w:lang w:val="ky-KG"/>
              </w:rPr>
              <w:t>9,2</w:t>
            </w:r>
          </w:p>
        </w:tc>
        <w:tc>
          <w:tcPr>
            <w:tcW w:w="426" w:type="pct"/>
            <w:vAlign w:val="bottom"/>
            <w:hideMark/>
          </w:tcPr>
          <w:p w14:paraId="20928C07" w14:textId="77777777" w:rsidR="00CD03DB" w:rsidRPr="0000665F" w:rsidRDefault="00CD03DB" w:rsidP="00CD03DB">
            <w:pPr>
              <w:jc w:val="right"/>
              <w:rPr>
                <w:sz w:val="20"/>
                <w:szCs w:val="20"/>
              </w:rPr>
            </w:pPr>
            <w:r w:rsidRPr="0000665F">
              <w:rPr>
                <w:sz w:val="20"/>
                <w:szCs w:val="20"/>
              </w:rPr>
              <w:t>11</w:t>
            </w:r>
            <w:r w:rsidRPr="0000665F">
              <w:rPr>
                <w:sz w:val="20"/>
                <w:szCs w:val="20"/>
                <w:lang w:val="ky-KG"/>
              </w:rPr>
              <w:t>2,2</w:t>
            </w:r>
          </w:p>
        </w:tc>
        <w:tc>
          <w:tcPr>
            <w:tcW w:w="493" w:type="pct"/>
            <w:vAlign w:val="bottom"/>
            <w:hideMark/>
          </w:tcPr>
          <w:p w14:paraId="3112A2C3" w14:textId="77777777" w:rsidR="00CD03DB" w:rsidRPr="0000665F" w:rsidRDefault="00CD03DB" w:rsidP="00CD03DB">
            <w:pPr>
              <w:jc w:val="right"/>
              <w:rPr>
                <w:sz w:val="20"/>
                <w:szCs w:val="20"/>
              </w:rPr>
            </w:pPr>
            <w:r w:rsidRPr="0000665F">
              <w:rPr>
                <w:sz w:val="20"/>
                <w:szCs w:val="20"/>
                <w:lang w:val="ky-KG"/>
              </w:rPr>
              <w:t>772,5</w:t>
            </w:r>
          </w:p>
        </w:tc>
        <w:tc>
          <w:tcPr>
            <w:tcW w:w="549" w:type="pct"/>
            <w:vAlign w:val="bottom"/>
            <w:hideMark/>
          </w:tcPr>
          <w:p w14:paraId="32FAF1DA" w14:textId="77777777" w:rsidR="00CD03DB" w:rsidRPr="0000665F" w:rsidRDefault="00CD03DB" w:rsidP="00CD03DB">
            <w:pPr>
              <w:jc w:val="right"/>
              <w:rPr>
                <w:sz w:val="20"/>
                <w:szCs w:val="20"/>
              </w:rPr>
            </w:pPr>
            <w:r w:rsidRPr="0000665F">
              <w:rPr>
                <w:sz w:val="20"/>
                <w:szCs w:val="20"/>
              </w:rPr>
              <w:t>13</w:t>
            </w:r>
            <w:r w:rsidRPr="0000665F">
              <w:rPr>
                <w:sz w:val="20"/>
                <w:szCs w:val="20"/>
                <w:lang w:val="ky-KG"/>
              </w:rPr>
              <w:t>5,1</w:t>
            </w:r>
          </w:p>
        </w:tc>
        <w:tc>
          <w:tcPr>
            <w:tcW w:w="426" w:type="pct"/>
            <w:vAlign w:val="bottom"/>
            <w:hideMark/>
          </w:tcPr>
          <w:p w14:paraId="601CF7F5" w14:textId="77777777" w:rsidR="00CD03DB" w:rsidRPr="0000665F" w:rsidRDefault="00CD03DB" w:rsidP="00CD03DB">
            <w:pPr>
              <w:jc w:val="right"/>
              <w:rPr>
                <w:sz w:val="20"/>
                <w:szCs w:val="20"/>
              </w:rPr>
            </w:pPr>
            <w:r w:rsidRPr="0000665F">
              <w:rPr>
                <w:sz w:val="20"/>
                <w:szCs w:val="20"/>
              </w:rPr>
              <w:t>105,</w:t>
            </w:r>
            <w:r w:rsidRPr="0000665F">
              <w:rPr>
                <w:sz w:val="20"/>
                <w:szCs w:val="20"/>
                <w:lang w:val="ky-KG"/>
              </w:rPr>
              <w:t>2</w:t>
            </w:r>
          </w:p>
        </w:tc>
      </w:tr>
      <w:tr w:rsidR="00CD03DB" w:rsidRPr="0000665F" w14:paraId="5AF3A608" w14:textId="77777777" w:rsidTr="00B24BF7">
        <w:trPr>
          <w:cantSplit/>
          <w:trHeight w:val="241"/>
        </w:trPr>
        <w:tc>
          <w:tcPr>
            <w:tcW w:w="572" w:type="pct"/>
            <w:hideMark/>
          </w:tcPr>
          <w:p w14:paraId="7CF768FC" w14:textId="77777777" w:rsidR="00CD03DB" w:rsidRPr="0000665F" w:rsidRDefault="00CD03DB" w:rsidP="00CD03DB">
            <w:pPr>
              <w:rPr>
                <w:sz w:val="20"/>
                <w:szCs w:val="20"/>
              </w:rPr>
            </w:pPr>
            <w:r w:rsidRPr="0000665F">
              <w:rPr>
                <w:sz w:val="20"/>
                <w:szCs w:val="20"/>
              </w:rPr>
              <w:t>Март</w:t>
            </w:r>
          </w:p>
        </w:tc>
        <w:tc>
          <w:tcPr>
            <w:tcW w:w="536" w:type="pct"/>
            <w:vAlign w:val="bottom"/>
            <w:hideMark/>
          </w:tcPr>
          <w:p w14:paraId="3A839737" w14:textId="77777777" w:rsidR="00CD03DB" w:rsidRPr="0000665F" w:rsidRDefault="00CD03DB" w:rsidP="00CD03DB">
            <w:pPr>
              <w:jc w:val="right"/>
              <w:rPr>
                <w:sz w:val="20"/>
                <w:szCs w:val="20"/>
              </w:rPr>
            </w:pPr>
            <w:r w:rsidRPr="0000665F">
              <w:rPr>
                <w:sz w:val="20"/>
                <w:szCs w:val="20"/>
              </w:rPr>
              <w:t>1 1</w:t>
            </w:r>
            <w:r w:rsidRPr="0000665F">
              <w:rPr>
                <w:sz w:val="20"/>
                <w:szCs w:val="20"/>
                <w:lang w:val="ky-KG"/>
              </w:rPr>
              <w:t>24,3</w:t>
            </w:r>
          </w:p>
        </w:tc>
        <w:tc>
          <w:tcPr>
            <w:tcW w:w="536" w:type="pct"/>
            <w:vAlign w:val="bottom"/>
            <w:hideMark/>
          </w:tcPr>
          <w:p w14:paraId="654CE2A2" w14:textId="77777777" w:rsidR="00CD03DB" w:rsidRPr="0000665F" w:rsidRDefault="00CD03DB" w:rsidP="00CD03DB">
            <w:pPr>
              <w:jc w:val="right"/>
              <w:rPr>
                <w:sz w:val="20"/>
                <w:szCs w:val="20"/>
              </w:rPr>
            </w:pPr>
            <w:r w:rsidRPr="0000665F">
              <w:rPr>
                <w:sz w:val="20"/>
                <w:szCs w:val="20"/>
              </w:rPr>
              <w:t>14</w:t>
            </w:r>
            <w:r w:rsidRPr="0000665F">
              <w:rPr>
                <w:sz w:val="20"/>
                <w:szCs w:val="20"/>
                <w:lang w:val="ky-KG"/>
              </w:rPr>
              <w:t>2</w:t>
            </w:r>
            <w:r w:rsidRPr="0000665F">
              <w:rPr>
                <w:sz w:val="20"/>
                <w:szCs w:val="20"/>
              </w:rPr>
              <w:t>,</w:t>
            </w:r>
            <w:r w:rsidRPr="0000665F">
              <w:rPr>
                <w:sz w:val="20"/>
                <w:szCs w:val="20"/>
                <w:lang w:val="ky-KG"/>
              </w:rPr>
              <w:t>0</w:t>
            </w:r>
          </w:p>
        </w:tc>
        <w:tc>
          <w:tcPr>
            <w:tcW w:w="501" w:type="pct"/>
            <w:vAlign w:val="bottom"/>
            <w:hideMark/>
          </w:tcPr>
          <w:p w14:paraId="519F4FE5" w14:textId="77777777" w:rsidR="00CD03DB" w:rsidRPr="0000665F" w:rsidRDefault="00CD03DB" w:rsidP="00CD03DB">
            <w:pPr>
              <w:jc w:val="right"/>
              <w:rPr>
                <w:sz w:val="20"/>
                <w:szCs w:val="20"/>
              </w:rPr>
            </w:pPr>
            <w:r w:rsidRPr="0000665F">
              <w:rPr>
                <w:sz w:val="20"/>
                <w:szCs w:val="20"/>
              </w:rPr>
              <w:t>12</w:t>
            </w:r>
            <w:r w:rsidRPr="0000665F">
              <w:rPr>
                <w:sz w:val="20"/>
                <w:szCs w:val="20"/>
                <w:lang w:val="ky-KG"/>
              </w:rPr>
              <w:t>3,3</w:t>
            </w:r>
          </w:p>
        </w:tc>
        <w:tc>
          <w:tcPr>
            <w:tcW w:w="411" w:type="pct"/>
            <w:vAlign w:val="bottom"/>
            <w:hideMark/>
          </w:tcPr>
          <w:p w14:paraId="67C8E55F" w14:textId="77777777" w:rsidR="00CD03DB" w:rsidRPr="0000665F" w:rsidRDefault="00CD03DB" w:rsidP="00CD03DB">
            <w:pPr>
              <w:jc w:val="right"/>
              <w:rPr>
                <w:sz w:val="20"/>
                <w:szCs w:val="20"/>
              </w:rPr>
            </w:pPr>
            <w:r w:rsidRPr="0000665F">
              <w:rPr>
                <w:sz w:val="20"/>
                <w:szCs w:val="20"/>
              </w:rPr>
              <w:t>19</w:t>
            </w:r>
            <w:r w:rsidRPr="0000665F">
              <w:rPr>
                <w:sz w:val="20"/>
                <w:szCs w:val="20"/>
                <w:lang w:val="ky-KG"/>
              </w:rPr>
              <w:t>6,0</w:t>
            </w:r>
          </w:p>
        </w:tc>
        <w:tc>
          <w:tcPr>
            <w:tcW w:w="549" w:type="pct"/>
            <w:vAlign w:val="bottom"/>
            <w:hideMark/>
          </w:tcPr>
          <w:p w14:paraId="21145DE8" w14:textId="77777777" w:rsidR="00CD03DB" w:rsidRPr="0000665F" w:rsidRDefault="00CD03DB" w:rsidP="00CD03DB">
            <w:pPr>
              <w:jc w:val="right"/>
              <w:rPr>
                <w:sz w:val="20"/>
                <w:szCs w:val="20"/>
              </w:rPr>
            </w:pPr>
            <w:r w:rsidRPr="0000665F">
              <w:rPr>
                <w:sz w:val="20"/>
                <w:szCs w:val="20"/>
              </w:rPr>
              <w:t>1</w:t>
            </w:r>
            <w:r w:rsidRPr="0000665F">
              <w:rPr>
                <w:sz w:val="20"/>
                <w:szCs w:val="20"/>
                <w:lang w:val="ky-KG"/>
              </w:rPr>
              <w:t>50,8</w:t>
            </w:r>
          </w:p>
        </w:tc>
        <w:tc>
          <w:tcPr>
            <w:tcW w:w="426" w:type="pct"/>
            <w:vAlign w:val="bottom"/>
            <w:hideMark/>
          </w:tcPr>
          <w:p w14:paraId="25635271" w14:textId="77777777" w:rsidR="00CD03DB" w:rsidRPr="0000665F" w:rsidRDefault="00CD03DB" w:rsidP="00CD03DB">
            <w:pPr>
              <w:jc w:val="right"/>
              <w:rPr>
                <w:sz w:val="20"/>
                <w:szCs w:val="20"/>
              </w:rPr>
            </w:pPr>
            <w:r w:rsidRPr="0000665F">
              <w:rPr>
                <w:sz w:val="20"/>
                <w:szCs w:val="20"/>
              </w:rPr>
              <w:t>14</w:t>
            </w:r>
            <w:r w:rsidRPr="0000665F">
              <w:rPr>
                <w:sz w:val="20"/>
                <w:szCs w:val="20"/>
                <w:lang w:val="ky-KG"/>
              </w:rPr>
              <w:t>0,4</w:t>
            </w:r>
          </w:p>
        </w:tc>
        <w:tc>
          <w:tcPr>
            <w:tcW w:w="493" w:type="pct"/>
            <w:vAlign w:val="bottom"/>
            <w:hideMark/>
          </w:tcPr>
          <w:p w14:paraId="6E5E85A0" w14:textId="77777777" w:rsidR="00CD03DB" w:rsidRPr="0000665F" w:rsidRDefault="00CD03DB" w:rsidP="00CD03DB">
            <w:pPr>
              <w:jc w:val="right"/>
              <w:rPr>
                <w:sz w:val="20"/>
                <w:szCs w:val="20"/>
              </w:rPr>
            </w:pPr>
            <w:r w:rsidRPr="0000665F">
              <w:rPr>
                <w:sz w:val="20"/>
                <w:szCs w:val="20"/>
                <w:lang w:val="ky-KG"/>
              </w:rPr>
              <w:t>928,2</w:t>
            </w:r>
          </w:p>
        </w:tc>
        <w:tc>
          <w:tcPr>
            <w:tcW w:w="549" w:type="pct"/>
            <w:vAlign w:val="bottom"/>
            <w:hideMark/>
          </w:tcPr>
          <w:p w14:paraId="3B393D64" w14:textId="77777777" w:rsidR="00CD03DB" w:rsidRPr="0000665F" w:rsidRDefault="00CD03DB" w:rsidP="00CD03DB">
            <w:pPr>
              <w:jc w:val="right"/>
              <w:rPr>
                <w:sz w:val="20"/>
                <w:szCs w:val="20"/>
              </w:rPr>
            </w:pPr>
            <w:r w:rsidRPr="0000665F">
              <w:rPr>
                <w:sz w:val="20"/>
                <w:szCs w:val="20"/>
              </w:rPr>
              <w:t>1</w:t>
            </w:r>
            <w:r w:rsidRPr="0000665F">
              <w:rPr>
                <w:sz w:val="20"/>
                <w:szCs w:val="20"/>
                <w:lang w:val="ky-KG"/>
              </w:rPr>
              <w:t>40,3</w:t>
            </w:r>
          </w:p>
        </w:tc>
        <w:tc>
          <w:tcPr>
            <w:tcW w:w="426" w:type="pct"/>
            <w:vAlign w:val="bottom"/>
            <w:hideMark/>
          </w:tcPr>
          <w:p w14:paraId="1DF4FF52" w14:textId="77777777" w:rsidR="00CD03DB" w:rsidRPr="0000665F" w:rsidRDefault="00CD03DB" w:rsidP="00CD03DB">
            <w:pPr>
              <w:jc w:val="right"/>
              <w:rPr>
                <w:sz w:val="20"/>
                <w:szCs w:val="20"/>
              </w:rPr>
            </w:pPr>
            <w:r w:rsidRPr="0000665F">
              <w:rPr>
                <w:sz w:val="20"/>
                <w:szCs w:val="20"/>
              </w:rPr>
              <w:t>1</w:t>
            </w:r>
            <w:r w:rsidRPr="0000665F">
              <w:rPr>
                <w:sz w:val="20"/>
                <w:szCs w:val="20"/>
                <w:lang w:val="ky-KG"/>
              </w:rPr>
              <w:t>20,2</w:t>
            </w:r>
          </w:p>
        </w:tc>
      </w:tr>
      <w:tr w:rsidR="00CD03DB" w:rsidRPr="0000665F" w14:paraId="47D1E916" w14:textId="77777777" w:rsidTr="00B24BF7">
        <w:trPr>
          <w:cantSplit/>
          <w:trHeight w:val="241"/>
        </w:trPr>
        <w:tc>
          <w:tcPr>
            <w:tcW w:w="572" w:type="pct"/>
            <w:hideMark/>
          </w:tcPr>
          <w:p w14:paraId="5035786B" w14:textId="77777777" w:rsidR="00CD03DB" w:rsidRPr="0000665F" w:rsidRDefault="00CD03DB" w:rsidP="00CD03DB">
            <w:pPr>
              <w:rPr>
                <w:sz w:val="20"/>
                <w:szCs w:val="20"/>
              </w:rPr>
            </w:pPr>
            <w:r w:rsidRPr="0000665F">
              <w:rPr>
                <w:sz w:val="20"/>
                <w:szCs w:val="20"/>
              </w:rPr>
              <w:t>Апрель</w:t>
            </w:r>
          </w:p>
        </w:tc>
        <w:tc>
          <w:tcPr>
            <w:tcW w:w="536" w:type="pct"/>
            <w:vAlign w:val="bottom"/>
            <w:hideMark/>
          </w:tcPr>
          <w:p w14:paraId="2E596FD9" w14:textId="77777777" w:rsidR="00CD03DB" w:rsidRPr="0000665F" w:rsidRDefault="00CD03DB" w:rsidP="00CD03DB">
            <w:pPr>
              <w:jc w:val="right"/>
              <w:rPr>
                <w:sz w:val="20"/>
                <w:szCs w:val="20"/>
              </w:rPr>
            </w:pPr>
            <w:r w:rsidRPr="0000665F">
              <w:rPr>
                <w:sz w:val="20"/>
                <w:szCs w:val="20"/>
              </w:rPr>
              <w:t>1 1</w:t>
            </w:r>
            <w:r w:rsidRPr="0000665F">
              <w:rPr>
                <w:sz w:val="20"/>
                <w:szCs w:val="20"/>
                <w:lang w:val="ky-KG"/>
              </w:rPr>
              <w:t>91,1</w:t>
            </w:r>
          </w:p>
        </w:tc>
        <w:tc>
          <w:tcPr>
            <w:tcW w:w="536" w:type="pct"/>
            <w:vAlign w:val="bottom"/>
            <w:hideMark/>
          </w:tcPr>
          <w:p w14:paraId="38249C8B" w14:textId="77777777" w:rsidR="00CD03DB" w:rsidRPr="0000665F" w:rsidRDefault="00CD03DB" w:rsidP="00CD03DB">
            <w:pPr>
              <w:jc w:val="right"/>
              <w:rPr>
                <w:sz w:val="20"/>
                <w:szCs w:val="20"/>
              </w:rPr>
            </w:pPr>
            <w:r w:rsidRPr="0000665F">
              <w:rPr>
                <w:sz w:val="20"/>
                <w:szCs w:val="20"/>
              </w:rPr>
              <w:t>12</w:t>
            </w:r>
            <w:r w:rsidRPr="0000665F">
              <w:rPr>
                <w:sz w:val="20"/>
                <w:szCs w:val="20"/>
                <w:lang w:val="ky-KG"/>
              </w:rPr>
              <w:t>7,5</w:t>
            </w:r>
          </w:p>
        </w:tc>
        <w:tc>
          <w:tcPr>
            <w:tcW w:w="501" w:type="pct"/>
            <w:vAlign w:val="bottom"/>
            <w:hideMark/>
          </w:tcPr>
          <w:p w14:paraId="6F9649A0" w14:textId="77777777" w:rsidR="00CD03DB" w:rsidRPr="0000665F" w:rsidRDefault="00CD03DB" w:rsidP="00CD03DB">
            <w:pPr>
              <w:jc w:val="right"/>
              <w:rPr>
                <w:sz w:val="20"/>
                <w:szCs w:val="20"/>
              </w:rPr>
            </w:pPr>
            <w:r w:rsidRPr="0000665F">
              <w:rPr>
                <w:sz w:val="20"/>
                <w:szCs w:val="20"/>
              </w:rPr>
              <w:t>10</w:t>
            </w:r>
            <w:r w:rsidRPr="0000665F">
              <w:rPr>
                <w:sz w:val="20"/>
                <w:szCs w:val="20"/>
                <w:lang w:val="ky-KG"/>
              </w:rPr>
              <w:t>5,9</w:t>
            </w:r>
          </w:p>
        </w:tc>
        <w:tc>
          <w:tcPr>
            <w:tcW w:w="411" w:type="pct"/>
            <w:vAlign w:val="bottom"/>
            <w:hideMark/>
          </w:tcPr>
          <w:p w14:paraId="739363C0" w14:textId="77777777" w:rsidR="00CD03DB" w:rsidRPr="0000665F" w:rsidRDefault="00CD03DB" w:rsidP="00CD03DB">
            <w:pPr>
              <w:jc w:val="right"/>
              <w:rPr>
                <w:sz w:val="20"/>
                <w:szCs w:val="20"/>
              </w:rPr>
            </w:pPr>
            <w:r w:rsidRPr="0000665F">
              <w:rPr>
                <w:sz w:val="20"/>
                <w:szCs w:val="20"/>
              </w:rPr>
              <w:t>18</w:t>
            </w:r>
            <w:r w:rsidRPr="0000665F">
              <w:rPr>
                <w:sz w:val="20"/>
                <w:szCs w:val="20"/>
                <w:lang w:val="ky-KG"/>
              </w:rPr>
              <w:t>3,7</w:t>
            </w:r>
          </w:p>
        </w:tc>
        <w:tc>
          <w:tcPr>
            <w:tcW w:w="549" w:type="pct"/>
            <w:vAlign w:val="bottom"/>
            <w:hideMark/>
          </w:tcPr>
          <w:p w14:paraId="7866BADA" w14:textId="77777777" w:rsidR="00CD03DB" w:rsidRPr="0000665F" w:rsidRDefault="00CD03DB" w:rsidP="00CD03DB">
            <w:pPr>
              <w:jc w:val="right"/>
              <w:rPr>
                <w:sz w:val="20"/>
                <w:szCs w:val="20"/>
              </w:rPr>
            </w:pPr>
            <w:r w:rsidRPr="0000665F">
              <w:rPr>
                <w:sz w:val="20"/>
                <w:szCs w:val="20"/>
              </w:rPr>
              <w:t>12</w:t>
            </w:r>
            <w:r w:rsidRPr="0000665F">
              <w:rPr>
                <w:sz w:val="20"/>
                <w:szCs w:val="20"/>
                <w:lang w:val="ky-KG"/>
              </w:rPr>
              <w:t>5,1</w:t>
            </w:r>
          </w:p>
        </w:tc>
        <w:tc>
          <w:tcPr>
            <w:tcW w:w="426" w:type="pct"/>
            <w:vAlign w:val="bottom"/>
            <w:hideMark/>
          </w:tcPr>
          <w:p w14:paraId="181B3203" w14:textId="77777777" w:rsidR="00CD03DB" w:rsidRPr="0000665F" w:rsidRDefault="00CD03DB" w:rsidP="00CD03DB">
            <w:pPr>
              <w:jc w:val="right"/>
              <w:rPr>
                <w:sz w:val="20"/>
                <w:szCs w:val="20"/>
              </w:rPr>
            </w:pPr>
            <w:r w:rsidRPr="0000665F">
              <w:rPr>
                <w:sz w:val="20"/>
                <w:szCs w:val="20"/>
                <w:lang w:val="ky-KG"/>
              </w:rPr>
              <w:t>93,7</w:t>
            </w:r>
          </w:p>
        </w:tc>
        <w:tc>
          <w:tcPr>
            <w:tcW w:w="493" w:type="pct"/>
            <w:vAlign w:val="bottom"/>
            <w:hideMark/>
          </w:tcPr>
          <w:p w14:paraId="665A5775" w14:textId="77777777" w:rsidR="00CD03DB" w:rsidRPr="0000665F" w:rsidRDefault="00CD03DB" w:rsidP="00CD03DB">
            <w:pPr>
              <w:jc w:val="right"/>
              <w:rPr>
                <w:sz w:val="20"/>
                <w:szCs w:val="20"/>
              </w:rPr>
            </w:pPr>
            <w:r w:rsidRPr="0000665F">
              <w:rPr>
                <w:sz w:val="20"/>
                <w:szCs w:val="20"/>
                <w:lang w:val="ky-KG"/>
              </w:rPr>
              <w:t>1 007,4</w:t>
            </w:r>
          </w:p>
        </w:tc>
        <w:tc>
          <w:tcPr>
            <w:tcW w:w="549" w:type="pct"/>
            <w:vAlign w:val="bottom"/>
            <w:hideMark/>
          </w:tcPr>
          <w:p w14:paraId="32DA1073" w14:textId="77777777" w:rsidR="00CD03DB" w:rsidRPr="0000665F" w:rsidRDefault="00CD03DB" w:rsidP="00CD03DB">
            <w:pPr>
              <w:jc w:val="right"/>
              <w:rPr>
                <w:sz w:val="20"/>
                <w:szCs w:val="20"/>
              </w:rPr>
            </w:pPr>
            <w:r w:rsidRPr="0000665F">
              <w:rPr>
                <w:sz w:val="20"/>
                <w:szCs w:val="20"/>
              </w:rPr>
              <w:t>12</w:t>
            </w:r>
            <w:r w:rsidRPr="0000665F">
              <w:rPr>
                <w:sz w:val="20"/>
                <w:szCs w:val="20"/>
                <w:lang w:val="ky-KG"/>
              </w:rPr>
              <w:t>7,9</w:t>
            </w:r>
          </w:p>
        </w:tc>
        <w:tc>
          <w:tcPr>
            <w:tcW w:w="426" w:type="pct"/>
            <w:vAlign w:val="bottom"/>
            <w:hideMark/>
          </w:tcPr>
          <w:p w14:paraId="72B5E9A9" w14:textId="77777777" w:rsidR="00CD03DB" w:rsidRPr="0000665F" w:rsidRDefault="00CD03DB" w:rsidP="00CD03DB">
            <w:pPr>
              <w:jc w:val="right"/>
              <w:rPr>
                <w:sz w:val="20"/>
                <w:szCs w:val="20"/>
              </w:rPr>
            </w:pPr>
            <w:r w:rsidRPr="0000665F">
              <w:rPr>
                <w:sz w:val="20"/>
                <w:szCs w:val="20"/>
              </w:rPr>
              <w:t>10</w:t>
            </w:r>
            <w:r w:rsidRPr="0000665F">
              <w:rPr>
                <w:sz w:val="20"/>
                <w:szCs w:val="20"/>
                <w:lang w:val="ky-KG"/>
              </w:rPr>
              <w:t>8,5</w:t>
            </w:r>
          </w:p>
        </w:tc>
      </w:tr>
      <w:tr w:rsidR="00CD03DB" w:rsidRPr="0000665F" w14:paraId="0FF70BCB" w14:textId="77777777" w:rsidTr="00B24BF7">
        <w:trPr>
          <w:cantSplit/>
          <w:trHeight w:val="241"/>
        </w:trPr>
        <w:tc>
          <w:tcPr>
            <w:tcW w:w="572" w:type="pct"/>
            <w:hideMark/>
          </w:tcPr>
          <w:p w14:paraId="5AE7D206" w14:textId="77777777" w:rsidR="00CD03DB" w:rsidRPr="0000665F" w:rsidRDefault="00CD03DB" w:rsidP="00CD03DB">
            <w:pPr>
              <w:rPr>
                <w:sz w:val="20"/>
                <w:szCs w:val="20"/>
                <w:lang w:val="ky-KG"/>
              </w:rPr>
            </w:pPr>
            <w:r w:rsidRPr="0000665F">
              <w:rPr>
                <w:sz w:val="20"/>
                <w:szCs w:val="20"/>
                <w:lang w:val="ky-KG"/>
              </w:rPr>
              <w:t>Май</w:t>
            </w:r>
          </w:p>
        </w:tc>
        <w:tc>
          <w:tcPr>
            <w:tcW w:w="536" w:type="pct"/>
            <w:vAlign w:val="bottom"/>
            <w:hideMark/>
          </w:tcPr>
          <w:p w14:paraId="0A7112A4" w14:textId="77777777" w:rsidR="00CD03DB" w:rsidRPr="0000665F" w:rsidRDefault="00CD03DB" w:rsidP="00CD03DB">
            <w:pPr>
              <w:jc w:val="right"/>
              <w:rPr>
                <w:sz w:val="20"/>
                <w:szCs w:val="20"/>
              </w:rPr>
            </w:pPr>
            <w:r w:rsidRPr="0000665F">
              <w:rPr>
                <w:sz w:val="20"/>
                <w:szCs w:val="20"/>
                <w:lang w:val="ky-KG"/>
              </w:rPr>
              <w:t>1 413,6</w:t>
            </w:r>
          </w:p>
        </w:tc>
        <w:tc>
          <w:tcPr>
            <w:tcW w:w="536" w:type="pct"/>
            <w:vAlign w:val="bottom"/>
            <w:hideMark/>
          </w:tcPr>
          <w:p w14:paraId="2EE4C49E" w14:textId="77777777" w:rsidR="00CD03DB" w:rsidRPr="0000665F" w:rsidRDefault="00CD03DB" w:rsidP="00CD03DB">
            <w:pPr>
              <w:jc w:val="right"/>
              <w:rPr>
                <w:sz w:val="20"/>
                <w:szCs w:val="20"/>
              </w:rPr>
            </w:pPr>
            <w:r w:rsidRPr="0000665F">
              <w:rPr>
                <w:sz w:val="20"/>
                <w:szCs w:val="20"/>
                <w:lang w:val="ky-KG"/>
              </w:rPr>
              <w:t>148,5</w:t>
            </w:r>
          </w:p>
        </w:tc>
        <w:tc>
          <w:tcPr>
            <w:tcW w:w="501" w:type="pct"/>
            <w:vAlign w:val="bottom"/>
            <w:hideMark/>
          </w:tcPr>
          <w:p w14:paraId="1957AD3B" w14:textId="77777777" w:rsidR="00CD03DB" w:rsidRPr="0000665F" w:rsidRDefault="00CD03DB" w:rsidP="00CD03DB">
            <w:pPr>
              <w:jc w:val="right"/>
              <w:rPr>
                <w:sz w:val="20"/>
                <w:szCs w:val="20"/>
              </w:rPr>
            </w:pPr>
            <w:r w:rsidRPr="0000665F">
              <w:rPr>
                <w:sz w:val="20"/>
                <w:szCs w:val="20"/>
                <w:lang w:val="ky-KG"/>
              </w:rPr>
              <w:t>118,7</w:t>
            </w:r>
          </w:p>
        </w:tc>
        <w:tc>
          <w:tcPr>
            <w:tcW w:w="411" w:type="pct"/>
            <w:vAlign w:val="bottom"/>
            <w:hideMark/>
          </w:tcPr>
          <w:p w14:paraId="539D5D04" w14:textId="77777777" w:rsidR="00CD03DB" w:rsidRPr="0000665F" w:rsidRDefault="00CD03DB" w:rsidP="00CD03DB">
            <w:pPr>
              <w:jc w:val="right"/>
              <w:rPr>
                <w:sz w:val="20"/>
                <w:szCs w:val="20"/>
              </w:rPr>
            </w:pPr>
            <w:r w:rsidRPr="0000665F">
              <w:rPr>
                <w:sz w:val="20"/>
                <w:szCs w:val="20"/>
                <w:lang w:val="ky-KG"/>
              </w:rPr>
              <w:t>366,2</w:t>
            </w:r>
          </w:p>
        </w:tc>
        <w:tc>
          <w:tcPr>
            <w:tcW w:w="549" w:type="pct"/>
            <w:vAlign w:val="bottom"/>
            <w:hideMark/>
          </w:tcPr>
          <w:p w14:paraId="57063F37" w14:textId="77777777" w:rsidR="00CD03DB" w:rsidRPr="0000665F" w:rsidRDefault="00CD03DB" w:rsidP="00CD03DB">
            <w:pPr>
              <w:jc w:val="right"/>
              <w:rPr>
                <w:sz w:val="20"/>
                <w:szCs w:val="20"/>
              </w:rPr>
            </w:pPr>
            <w:r w:rsidRPr="0000665F">
              <w:rPr>
                <w:sz w:val="20"/>
                <w:szCs w:val="20"/>
                <w:lang w:val="ky-KG"/>
              </w:rPr>
              <w:t>180,8</w:t>
            </w:r>
          </w:p>
        </w:tc>
        <w:tc>
          <w:tcPr>
            <w:tcW w:w="426" w:type="pct"/>
            <w:vAlign w:val="bottom"/>
            <w:hideMark/>
          </w:tcPr>
          <w:p w14:paraId="25B3F5E0" w14:textId="77777777" w:rsidR="00CD03DB" w:rsidRPr="0000665F" w:rsidRDefault="00CD03DB" w:rsidP="00CD03DB">
            <w:pPr>
              <w:jc w:val="right"/>
              <w:rPr>
                <w:sz w:val="20"/>
                <w:szCs w:val="20"/>
              </w:rPr>
            </w:pPr>
            <w:r w:rsidRPr="0000665F">
              <w:rPr>
                <w:sz w:val="20"/>
                <w:szCs w:val="20"/>
                <w:lang w:val="ky-KG"/>
              </w:rPr>
              <w:t>199,4</w:t>
            </w:r>
          </w:p>
        </w:tc>
        <w:tc>
          <w:tcPr>
            <w:tcW w:w="493" w:type="pct"/>
            <w:vAlign w:val="bottom"/>
            <w:hideMark/>
          </w:tcPr>
          <w:p w14:paraId="03EC6480" w14:textId="77777777" w:rsidR="00CD03DB" w:rsidRPr="0000665F" w:rsidRDefault="00CD03DB" w:rsidP="00CD03DB">
            <w:pPr>
              <w:jc w:val="right"/>
              <w:rPr>
                <w:sz w:val="20"/>
                <w:szCs w:val="20"/>
              </w:rPr>
            </w:pPr>
            <w:r w:rsidRPr="0000665F">
              <w:rPr>
                <w:sz w:val="20"/>
                <w:szCs w:val="20"/>
                <w:lang w:val="ky-KG"/>
              </w:rPr>
              <w:t>1 047,4</w:t>
            </w:r>
          </w:p>
        </w:tc>
        <w:tc>
          <w:tcPr>
            <w:tcW w:w="549" w:type="pct"/>
            <w:vAlign w:val="bottom"/>
            <w:hideMark/>
          </w:tcPr>
          <w:p w14:paraId="1ED838FA" w14:textId="77777777" w:rsidR="00CD03DB" w:rsidRPr="0000665F" w:rsidRDefault="00CD03DB" w:rsidP="00CD03DB">
            <w:pPr>
              <w:jc w:val="right"/>
              <w:rPr>
                <w:sz w:val="20"/>
                <w:szCs w:val="20"/>
              </w:rPr>
            </w:pPr>
            <w:r w:rsidRPr="0000665F">
              <w:rPr>
                <w:sz w:val="20"/>
                <w:szCs w:val="20"/>
                <w:lang w:val="ky-KG"/>
              </w:rPr>
              <w:t>139,8</w:t>
            </w:r>
          </w:p>
        </w:tc>
        <w:tc>
          <w:tcPr>
            <w:tcW w:w="426" w:type="pct"/>
            <w:vAlign w:val="bottom"/>
            <w:hideMark/>
          </w:tcPr>
          <w:p w14:paraId="680E8451" w14:textId="77777777" w:rsidR="00CD03DB" w:rsidRPr="0000665F" w:rsidRDefault="00CD03DB" w:rsidP="00CD03DB">
            <w:pPr>
              <w:jc w:val="right"/>
              <w:rPr>
                <w:sz w:val="20"/>
                <w:szCs w:val="20"/>
              </w:rPr>
            </w:pPr>
            <w:r w:rsidRPr="0000665F">
              <w:rPr>
                <w:sz w:val="20"/>
                <w:szCs w:val="20"/>
                <w:lang w:val="ky-KG"/>
              </w:rPr>
              <w:t>104,0</w:t>
            </w:r>
          </w:p>
        </w:tc>
      </w:tr>
      <w:tr w:rsidR="00CD03DB" w:rsidRPr="0000665F" w14:paraId="108CDFEA" w14:textId="77777777" w:rsidTr="00B24BF7">
        <w:trPr>
          <w:cantSplit/>
          <w:trHeight w:val="241"/>
        </w:trPr>
        <w:tc>
          <w:tcPr>
            <w:tcW w:w="572" w:type="pct"/>
            <w:hideMark/>
          </w:tcPr>
          <w:p w14:paraId="138C2199" w14:textId="77777777" w:rsidR="00CD03DB" w:rsidRPr="0000665F" w:rsidRDefault="00CD03DB" w:rsidP="00CD03DB">
            <w:pPr>
              <w:rPr>
                <w:sz w:val="20"/>
                <w:szCs w:val="20"/>
              </w:rPr>
            </w:pPr>
            <w:r w:rsidRPr="0000665F">
              <w:rPr>
                <w:sz w:val="20"/>
                <w:szCs w:val="20"/>
              </w:rPr>
              <w:t>Июнь</w:t>
            </w:r>
          </w:p>
        </w:tc>
        <w:tc>
          <w:tcPr>
            <w:tcW w:w="536" w:type="pct"/>
            <w:vAlign w:val="bottom"/>
            <w:hideMark/>
          </w:tcPr>
          <w:p w14:paraId="01F19C90" w14:textId="77777777" w:rsidR="00CD03DB" w:rsidRPr="0000665F" w:rsidRDefault="00CD03DB" w:rsidP="00CD03DB">
            <w:pPr>
              <w:jc w:val="right"/>
              <w:rPr>
                <w:sz w:val="20"/>
                <w:szCs w:val="20"/>
                <w:lang w:val="ky-KG"/>
              </w:rPr>
            </w:pPr>
            <w:r w:rsidRPr="0000665F">
              <w:rPr>
                <w:sz w:val="20"/>
                <w:szCs w:val="20"/>
                <w:lang w:val="ky-KG"/>
              </w:rPr>
              <w:t>1 438,7</w:t>
            </w:r>
          </w:p>
        </w:tc>
        <w:tc>
          <w:tcPr>
            <w:tcW w:w="536" w:type="pct"/>
            <w:vAlign w:val="bottom"/>
            <w:hideMark/>
          </w:tcPr>
          <w:p w14:paraId="2D0FF9B6" w14:textId="77777777" w:rsidR="00CD03DB" w:rsidRPr="0000665F" w:rsidRDefault="00CD03DB" w:rsidP="00CD03DB">
            <w:pPr>
              <w:jc w:val="right"/>
              <w:rPr>
                <w:sz w:val="20"/>
                <w:szCs w:val="20"/>
              </w:rPr>
            </w:pPr>
            <w:r w:rsidRPr="0000665F">
              <w:rPr>
                <w:sz w:val="20"/>
                <w:szCs w:val="20"/>
                <w:lang w:val="ky-KG"/>
              </w:rPr>
              <w:t>141,3</w:t>
            </w:r>
          </w:p>
        </w:tc>
        <w:tc>
          <w:tcPr>
            <w:tcW w:w="501" w:type="pct"/>
            <w:vAlign w:val="bottom"/>
            <w:hideMark/>
          </w:tcPr>
          <w:p w14:paraId="58EB73D7" w14:textId="77777777" w:rsidR="00CD03DB" w:rsidRPr="0000665F" w:rsidRDefault="00CD03DB" w:rsidP="00CD03DB">
            <w:pPr>
              <w:jc w:val="right"/>
              <w:rPr>
                <w:sz w:val="20"/>
                <w:szCs w:val="20"/>
              </w:rPr>
            </w:pPr>
            <w:r w:rsidRPr="0000665F">
              <w:rPr>
                <w:sz w:val="20"/>
                <w:szCs w:val="20"/>
                <w:lang w:val="ky-KG"/>
              </w:rPr>
              <w:t>101,8</w:t>
            </w:r>
          </w:p>
        </w:tc>
        <w:tc>
          <w:tcPr>
            <w:tcW w:w="411" w:type="pct"/>
            <w:vAlign w:val="bottom"/>
            <w:hideMark/>
          </w:tcPr>
          <w:p w14:paraId="5BC7DCD7" w14:textId="77777777" w:rsidR="00CD03DB" w:rsidRPr="0000665F" w:rsidRDefault="00CD03DB" w:rsidP="00CD03DB">
            <w:pPr>
              <w:jc w:val="right"/>
              <w:rPr>
                <w:sz w:val="20"/>
                <w:szCs w:val="20"/>
                <w:lang w:val="ky-KG"/>
              </w:rPr>
            </w:pPr>
            <w:r w:rsidRPr="0000665F">
              <w:rPr>
                <w:sz w:val="20"/>
                <w:szCs w:val="20"/>
                <w:lang w:val="ky-KG"/>
              </w:rPr>
              <w:t>318,5</w:t>
            </w:r>
          </w:p>
        </w:tc>
        <w:tc>
          <w:tcPr>
            <w:tcW w:w="549" w:type="pct"/>
            <w:vAlign w:val="bottom"/>
            <w:hideMark/>
          </w:tcPr>
          <w:p w14:paraId="1D7006DD" w14:textId="77777777" w:rsidR="00CD03DB" w:rsidRPr="0000665F" w:rsidRDefault="00CD03DB" w:rsidP="00CD03DB">
            <w:pPr>
              <w:jc w:val="right"/>
              <w:rPr>
                <w:sz w:val="20"/>
                <w:szCs w:val="20"/>
                <w:lang w:val="ky-KG"/>
              </w:rPr>
            </w:pPr>
            <w:r w:rsidRPr="0000665F">
              <w:rPr>
                <w:sz w:val="20"/>
                <w:szCs w:val="20"/>
                <w:lang w:val="ky-KG"/>
              </w:rPr>
              <w:t>133,9</w:t>
            </w:r>
          </w:p>
        </w:tc>
        <w:tc>
          <w:tcPr>
            <w:tcW w:w="426" w:type="pct"/>
            <w:vAlign w:val="bottom"/>
            <w:hideMark/>
          </w:tcPr>
          <w:p w14:paraId="6DC40F32" w14:textId="77777777" w:rsidR="00CD03DB" w:rsidRPr="0000665F" w:rsidRDefault="00CD03DB" w:rsidP="00CD03DB">
            <w:pPr>
              <w:jc w:val="right"/>
              <w:rPr>
                <w:sz w:val="20"/>
                <w:szCs w:val="20"/>
              </w:rPr>
            </w:pPr>
            <w:r w:rsidRPr="0000665F">
              <w:rPr>
                <w:sz w:val="20"/>
                <w:szCs w:val="20"/>
                <w:lang w:val="ky-KG"/>
              </w:rPr>
              <w:t>87,0</w:t>
            </w:r>
          </w:p>
        </w:tc>
        <w:tc>
          <w:tcPr>
            <w:tcW w:w="493" w:type="pct"/>
            <w:vAlign w:val="bottom"/>
            <w:hideMark/>
          </w:tcPr>
          <w:p w14:paraId="1587D2E0" w14:textId="77777777" w:rsidR="00CD03DB" w:rsidRPr="0000665F" w:rsidRDefault="00CD03DB" w:rsidP="00CD03DB">
            <w:pPr>
              <w:jc w:val="right"/>
              <w:rPr>
                <w:sz w:val="20"/>
                <w:szCs w:val="20"/>
                <w:lang w:val="ky-KG"/>
              </w:rPr>
            </w:pPr>
            <w:r w:rsidRPr="0000665F">
              <w:rPr>
                <w:sz w:val="20"/>
                <w:szCs w:val="20"/>
                <w:lang w:val="ky-KG"/>
              </w:rPr>
              <w:t>1 120,2</w:t>
            </w:r>
          </w:p>
        </w:tc>
        <w:tc>
          <w:tcPr>
            <w:tcW w:w="549" w:type="pct"/>
            <w:vAlign w:val="bottom"/>
            <w:hideMark/>
          </w:tcPr>
          <w:p w14:paraId="16B18975" w14:textId="77777777" w:rsidR="00CD03DB" w:rsidRPr="0000665F" w:rsidRDefault="00CD03DB" w:rsidP="00CD03DB">
            <w:pPr>
              <w:jc w:val="right"/>
              <w:rPr>
                <w:sz w:val="20"/>
                <w:szCs w:val="20"/>
              </w:rPr>
            </w:pPr>
            <w:r w:rsidRPr="0000665F">
              <w:rPr>
                <w:sz w:val="20"/>
                <w:szCs w:val="20"/>
                <w:lang w:val="ky-KG"/>
              </w:rPr>
              <w:t>143,6</w:t>
            </w:r>
          </w:p>
        </w:tc>
        <w:tc>
          <w:tcPr>
            <w:tcW w:w="426" w:type="pct"/>
            <w:vAlign w:val="bottom"/>
            <w:hideMark/>
          </w:tcPr>
          <w:p w14:paraId="33F31C2E" w14:textId="77777777" w:rsidR="00CD03DB" w:rsidRPr="0000665F" w:rsidRDefault="00CD03DB" w:rsidP="00CD03DB">
            <w:pPr>
              <w:jc w:val="right"/>
              <w:rPr>
                <w:sz w:val="20"/>
                <w:szCs w:val="20"/>
              </w:rPr>
            </w:pPr>
            <w:r w:rsidRPr="0000665F">
              <w:rPr>
                <w:sz w:val="20"/>
                <w:szCs w:val="20"/>
                <w:lang w:val="ky-KG"/>
              </w:rPr>
              <w:t>106,9</w:t>
            </w:r>
          </w:p>
        </w:tc>
      </w:tr>
      <w:tr w:rsidR="00CD03DB" w:rsidRPr="0000665F" w14:paraId="60EE0F3A" w14:textId="77777777" w:rsidTr="00B24BF7">
        <w:trPr>
          <w:cantSplit/>
          <w:trHeight w:val="241"/>
        </w:trPr>
        <w:tc>
          <w:tcPr>
            <w:tcW w:w="572" w:type="pct"/>
            <w:hideMark/>
          </w:tcPr>
          <w:p w14:paraId="0776C743" w14:textId="77777777" w:rsidR="00CD03DB" w:rsidRPr="0000665F" w:rsidRDefault="00CD03DB" w:rsidP="00CD03DB">
            <w:pPr>
              <w:rPr>
                <w:sz w:val="20"/>
                <w:szCs w:val="20"/>
              </w:rPr>
            </w:pPr>
            <w:r w:rsidRPr="0000665F">
              <w:rPr>
                <w:sz w:val="20"/>
                <w:szCs w:val="20"/>
              </w:rPr>
              <w:t>Июль</w:t>
            </w:r>
          </w:p>
        </w:tc>
        <w:tc>
          <w:tcPr>
            <w:tcW w:w="536" w:type="pct"/>
            <w:vAlign w:val="bottom"/>
            <w:hideMark/>
          </w:tcPr>
          <w:p w14:paraId="72C7121B" w14:textId="77777777" w:rsidR="00CD03DB" w:rsidRPr="0000665F" w:rsidRDefault="00CD03DB" w:rsidP="00CD03DB">
            <w:pPr>
              <w:jc w:val="right"/>
              <w:rPr>
                <w:sz w:val="20"/>
                <w:szCs w:val="20"/>
                <w:lang w:val="ky-KG"/>
              </w:rPr>
            </w:pPr>
            <w:r w:rsidRPr="0000665F">
              <w:rPr>
                <w:sz w:val="20"/>
                <w:szCs w:val="20"/>
                <w:lang w:val="ky-KG"/>
              </w:rPr>
              <w:t>1 487,8</w:t>
            </w:r>
          </w:p>
        </w:tc>
        <w:tc>
          <w:tcPr>
            <w:tcW w:w="536" w:type="pct"/>
            <w:vAlign w:val="bottom"/>
            <w:hideMark/>
          </w:tcPr>
          <w:p w14:paraId="5A0E7B8F" w14:textId="77777777" w:rsidR="00CD03DB" w:rsidRPr="0000665F" w:rsidRDefault="00CD03DB" w:rsidP="00CD03DB">
            <w:pPr>
              <w:jc w:val="right"/>
              <w:rPr>
                <w:sz w:val="20"/>
                <w:szCs w:val="20"/>
              </w:rPr>
            </w:pPr>
            <w:r w:rsidRPr="0000665F">
              <w:rPr>
                <w:sz w:val="20"/>
                <w:szCs w:val="20"/>
                <w:lang w:val="ky-KG"/>
              </w:rPr>
              <w:t>141,4</w:t>
            </w:r>
          </w:p>
        </w:tc>
        <w:tc>
          <w:tcPr>
            <w:tcW w:w="501" w:type="pct"/>
            <w:vAlign w:val="bottom"/>
            <w:hideMark/>
          </w:tcPr>
          <w:p w14:paraId="78A7108F" w14:textId="77777777" w:rsidR="00CD03DB" w:rsidRPr="0000665F" w:rsidRDefault="00CD03DB" w:rsidP="00CD03DB">
            <w:pPr>
              <w:jc w:val="right"/>
              <w:rPr>
                <w:sz w:val="20"/>
                <w:szCs w:val="20"/>
              </w:rPr>
            </w:pPr>
            <w:r w:rsidRPr="0000665F">
              <w:rPr>
                <w:sz w:val="20"/>
                <w:szCs w:val="20"/>
                <w:lang w:val="ky-KG"/>
              </w:rPr>
              <w:t>103,4</w:t>
            </w:r>
          </w:p>
        </w:tc>
        <w:tc>
          <w:tcPr>
            <w:tcW w:w="411" w:type="pct"/>
            <w:vAlign w:val="bottom"/>
            <w:hideMark/>
          </w:tcPr>
          <w:p w14:paraId="3C334891" w14:textId="77777777" w:rsidR="00CD03DB" w:rsidRPr="0000665F" w:rsidRDefault="00CD03DB" w:rsidP="00CD03DB">
            <w:pPr>
              <w:jc w:val="right"/>
              <w:rPr>
                <w:sz w:val="20"/>
                <w:szCs w:val="20"/>
                <w:lang w:val="ky-KG"/>
              </w:rPr>
            </w:pPr>
            <w:r w:rsidRPr="0000665F">
              <w:rPr>
                <w:sz w:val="20"/>
                <w:szCs w:val="20"/>
                <w:lang w:val="ky-KG"/>
              </w:rPr>
              <w:t>333,3</w:t>
            </w:r>
          </w:p>
        </w:tc>
        <w:tc>
          <w:tcPr>
            <w:tcW w:w="549" w:type="pct"/>
            <w:vAlign w:val="bottom"/>
            <w:hideMark/>
          </w:tcPr>
          <w:p w14:paraId="1673BE04" w14:textId="77777777" w:rsidR="00CD03DB" w:rsidRPr="0000665F" w:rsidRDefault="00CD03DB" w:rsidP="00CD03DB">
            <w:pPr>
              <w:jc w:val="right"/>
              <w:rPr>
                <w:sz w:val="20"/>
                <w:szCs w:val="20"/>
                <w:lang w:val="ky-KG"/>
              </w:rPr>
            </w:pPr>
            <w:r w:rsidRPr="0000665F">
              <w:rPr>
                <w:sz w:val="20"/>
                <w:szCs w:val="20"/>
                <w:lang w:val="ky-KG"/>
              </w:rPr>
              <w:t>256,1</w:t>
            </w:r>
          </w:p>
        </w:tc>
        <w:tc>
          <w:tcPr>
            <w:tcW w:w="426" w:type="pct"/>
            <w:vAlign w:val="bottom"/>
            <w:hideMark/>
          </w:tcPr>
          <w:p w14:paraId="714D6309" w14:textId="77777777" w:rsidR="00CD03DB" w:rsidRPr="0000665F" w:rsidRDefault="00CD03DB" w:rsidP="00CD03DB">
            <w:pPr>
              <w:jc w:val="right"/>
              <w:rPr>
                <w:sz w:val="20"/>
                <w:szCs w:val="20"/>
              </w:rPr>
            </w:pPr>
            <w:r w:rsidRPr="0000665F">
              <w:rPr>
                <w:sz w:val="20"/>
                <w:szCs w:val="20"/>
                <w:lang w:val="ky-KG"/>
              </w:rPr>
              <w:t>104,6</w:t>
            </w:r>
          </w:p>
        </w:tc>
        <w:tc>
          <w:tcPr>
            <w:tcW w:w="493" w:type="pct"/>
            <w:vAlign w:val="bottom"/>
            <w:hideMark/>
          </w:tcPr>
          <w:p w14:paraId="40DD4A54" w14:textId="77777777" w:rsidR="00CD03DB" w:rsidRPr="0000665F" w:rsidRDefault="00CD03DB" w:rsidP="00CD03DB">
            <w:pPr>
              <w:jc w:val="right"/>
              <w:rPr>
                <w:sz w:val="20"/>
                <w:szCs w:val="20"/>
                <w:lang w:val="ky-KG"/>
              </w:rPr>
            </w:pPr>
            <w:r w:rsidRPr="0000665F">
              <w:rPr>
                <w:sz w:val="20"/>
                <w:szCs w:val="20"/>
                <w:lang w:val="ky-KG"/>
              </w:rPr>
              <w:t>1 154,5</w:t>
            </w:r>
          </w:p>
        </w:tc>
        <w:tc>
          <w:tcPr>
            <w:tcW w:w="549" w:type="pct"/>
            <w:vAlign w:val="bottom"/>
            <w:hideMark/>
          </w:tcPr>
          <w:p w14:paraId="04794E50" w14:textId="77777777" w:rsidR="00CD03DB" w:rsidRPr="0000665F" w:rsidRDefault="00CD03DB" w:rsidP="00CD03DB">
            <w:pPr>
              <w:jc w:val="right"/>
              <w:rPr>
                <w:sz w:val="20"/>
                <w:szCs w:val="20"/>
              </w:rPr>
            </w:pPr>
            <w:r w:rsidRPr="0000665F">
              <w:rPr>
                <w:sz w:val="20"/>
                <w:szCs w:val="20"/>
                <w:lang w:val="ky-KG"/>
              </w:rPr>
              <w:t>125,3</w:t>
            </w:r>
          </w:p>
        </w:tc>
        <w:tc>
          <w:tcPr>
            <w:tcW w:w="426" w:type="pct"/>
            <w:vAlign w:val="bottom"/>
            <w:hideMark/>
          </w:tcPr>
          <w:p w14:paraId="3CBE05B7" w14:textId="77777777" w:rsidR="00CD03DB" w:rsidRPr="0000665F" w:rsidRDefault="00CD03DB" w:rsidP="00CD03DB">
            <w:pPr>
              <w:jc w:val="right"/>
              <w:rPr>
                <w:sz w:val="20"/>
                <w:szCs w:val="20"/>
              </w:rPr>
            </w:pPr>
            <w:r w:rsidRPr="0000665F">
              <w:rPr>
                <w:sz w:val="20"/>
                <w:szCs w:val="20"/>
                <w:lang w:val="ky-KG"/>
              </w:rPr>
              <w:t>103,1</w:t>
            </w:r>
          </w:p>
        </w:tc>
      </w:tr>
      <w:tr w:rsidR="00CD03DB" w:rsidRPr="0000665F" w14:paraId="01B4DA04" w14:textId="77777777" w:rsidTr="00B24BF7">
        <w:trPr>
          <w:cantSplit/>
          <w:trHeight w:val="241"/>
        </w:trPr>
        <w:tc>
          <w:tcPr>
            <w:tcW w:w="572" w:type="pct"/>
            <w:hideMark/>
          </w:tcPr>
          <w:p w14:paraId="27CB046E" w14:textId="77777777" w:rsidR="00CD03DB" w:rsidRPr="0000665F" w:rsidRDefault="00CD03DB" w:rsidP="00CD03DB">
            <w:pPr>
              <w:rPr>
                <w:sz w:val="20"/>
                <w:szCs w:val="20"/>
                <w:lang w:val="ky-KG"/>
              </w:rPr>
            </w:pPr>
            <w:r w:rsidRPr="0000665F">
              <w:rPr>
                <w:sz w:val="20"/>
                <w:szCs w:val="20"/>
                <w:lang w:val="ky-KG"/>
              </w:rPr>
              <w:t>Август</w:t>
            </w:r>
          </w:p>
        </w:tc>
        <w:tc>
          <w:tcPr>
            <w:tcW w:w="536" w:type="pct"/>
            <w:vAlign w:val="bottom"/>
            <w:hideMark/>
          </w:tcPr>
          <w:p w14:paraId="3275BA11" w14:textId="77777777" w:rsidR="00CD03DB" w:rsidRPr="0000665F" w:rsidRDefault="00CD03DB" w:rsidP="00CD03DB">
            <w:pPr>
              <w:jc w:val="right"/>
              <w:rPr>
                <w:sz w:val="20"/>
                <w:szCs w:val="20"/>
                <w:lang w:val="ky-KG"/>
              </w:rPr>
            </w:pPr>
            <w:r w:rsidRPr="0000665F">
              <w:rPr>
                <w:sz w:val="20"/>
                <w:szCs w:val="20"/>
                <w:lang w:val="ky-KG"/>
              </w:rPr>
              <w:t>1 306,5</w:t>
            </w:r>
          </w:p>
        </w:tc>
        <w:tc>
          <w:tcPr>
            <w:tcW w:w="536" w:type="pct"/>
            <w:vAlign w:val="bottom"/>
            <w:hideMark/>
          </w:tcPr>
          <w:p w14:paraId="696FEA4D" w14:textId="77777777" w:rsidR="00CD03DB" w:rsidRPr="0000665F" w:rsidRDefault="00CD03DB" w:rsidP="00CD03DB">
            <w:pPr>
              <w:jc w:val="right"/>
              <w:rPr>
                <w:sz w:val="20"/>
                <w:szCs w:val="20"/>
              </w:rPr>
            </w:pPr>
            <w:r w:rsidRPr="0000665F">
              <w:rPr>
                <w:sz w:val="20"/>
                <w:szCs w:val="20"/>
              </w:rPr>
              <w:t>106,6</w:t>
            </w:r>
          </w:p>
        </w:tc>
        <w:tc>
          <w:tcPr>
            <w:tcW w:w="501" w:type="pct"/>
            <w:vAlign w:val="bottom"/>
            <w:hideMark/>
          </w:tcPr>
          <w:p w14:paraId="057C7ACC" w14:textId="77777777" w:rsidR="00CD03DB" w:rsidRPr="0000665F" w:rsidRDefault="00CD03DB" w:rsidP="00CD03DB">
            <w:pPr>
              <w:jc w:val="right"/>
              <w:rPr>
                <w:sz w:val="20"/>
                <w:szCs w:val="20"/>
              </w:rPr>
            </w:pPr>
            <w:r w:rsidRPr="0000665F">
              <w:rPr>
                <w:sz w:val="20"/>
                <w:szCs w:val="20"/>
              </w:rPr>
              <w:t>87,8</w:t>
            </w:r>
          </w:p>
        </w:tc>
        <w:tc>
          <w:tcPr>
            <w:tcW w:w="411" w:type="pct"/>
            <w:vAlign w:val="bottom"/>
            <w:hideMark/>
          </w:tcPr>
          <w:p w14:paraId="137F8A07" w14:textId="77777777" w:rsidR="00CD03DB" w:rsidRPr="0000665F" w:rsidRDefault="00CD03DB" w:rsidP="00CD03DB">
            <w:pPr>
              <w:jc w:val="right"/>
              <w:rPr>
                <w:sz w:val="20"/>
                <w:szCs w:val="20"/>
                <w:lang w:val="ky-KG"/>
              </w:rPr>
            </w:pPr>
            <w:r w:rsidRPr="0000665F">
              <w:rPr>
                <w:sz w:val="20"/>
                <w:szCs w:val="20"/>
                <w:lang w:val="ky-KG"/>
              </w:rPr>
              <w:t>243,2</w:t>
            </w:r>
          </w:p>
        </w:tc>
        <w:tc>
          <w:tcPr>
            <w:tcW w:w="549" w:type="pct"/>
            <w:vAlign w:val="bottom"/>
            <w:hideMark/>
          </w:tcPr>
          <w:p w14:paraId="1EDEDE93" w14:textId="77777777" w:rsidR="00CD03DB" w:rsidRPr="0000665F" w:rsidRDefault="00CD03DB" w:rsidP="00CD03DB">
            <w:pPr>
              <w:jc w:val="right"/>
              <w:rPr>
                <w:sz w:val="20"/>
                <w:szCs w:val="20"/>
                <w:lang w:val="ky-KG"/>
              </w:rPr>
            </w:pPr>
            <w:r w:rsidRPr="0000665F">
              <w:rPr>
                <w:sz w:val="20"/>
                <w:szCs w:val="20"/>
                <w:lang w:val="ky-KG"/>
              </w:rPr>
              <w:t>151,4</w:t>
            </w:r>
          </w:p>
        </w:tc>
        <w:tc>
          <w:tcPr>
            <w:tcW w:w="426" w:type="pct"/>
            <w:vAlign w:val="bottom"/>
            <w:hideMark/>
          </w:tcPr>
          <w:p w14:paraId="670D716F" w14:textId="77777777" w:rsidR="00CD03DB" w:rsidRPr="0000665F" w:rsidRDefault="00CD03DB" w:rsidP="00CD03DB">
            <w:pPr>
              <w:jc w:val="right"/>
              <w:rPr>
                <w:sz w:val="20"/>
                <w:szCs w:val="20"/>
              </w:rPr>
            </w:pPr>
            <w:r w:rsidRPr="0000665F">
              <w:rPr>
                <w:sz w:val="20"/>
                <w:szCs w:val="20"/>
              </w:rPr>
              <w:t>73,0</w:t>
            </w:r>
          </w:p>
        </w:tc>
        <w:tc>
          <w:tcPr>
            <w:tcW w:w="493" w:type="pct"/>
            <w:vAlign w:val="bottom"/>
            <w:hideMark/>
          </w:tcPr>
          <w:p w14:paraId="09C5ACD5" w14:textId="77777777" w:rsidR="00CD03DB" w:rsidRPr="0000665F" w:rsidRDefault="00CD03DB" w:rsidP="00CD03DB">
            <w:pPr>
              <w:jc w:val="right"/>
              <w:rPr>
                <w:sz w:val="20"/>
                <w:szCs w:val="20"/>
                <w:lang w:val="ky-KG"/>
              </w:rPr>
            </w:pPr>
            <w:r w:rsidRPr="0000665F">
              <w:rPr>
                <w:sz w:val="20"/>
                <w:szCs w:val="20"/>
                <w:lang w:val="ky-KG"/>
              </w:rPr>
              <w:t>1 063,3</w:t>
            </w:r>
          </w:p>
        </w:tc>
        <w:tc>
          <w:tcPr>
            <w:tcW w:w="549" w:type="pct"/>
            <w:vAlign w:val="bottom"/>
            <w:hideMark/>
          </w:tcPr>
          <w:p w14:paraId="7F84245E" w14:textId="77777777" w:rsidR="00CD03DB" w:rsidRPr="0000665F" w:rsidRDefault="00CD03DB" w:rsidP="00CD03DB">
            <w:pPr>
              <w:jc w:val="right"/>
              <w:rPr>
                <w:sz w:val="20"/>
                <w:szCs w:val="20"/>
              </w:rPr>
            </w:pPr>
            <w:r w:rsidRPr="0000665F">
              <w:rPr>
                <w:sz w:val="20"/>
                <w:szCs w:val="20"/>
              </w:rPr>
              <w:t>99,8</w:t>
            </w:r>
          </w:p>
        </w:tc>
        <w:tc>
          <w:tcPr>
            <w:tcW w:w="426" w:type="pct"/>
            <w:vAlign w:val="bottom"/>
            <w:hideMark/>
          </w:tcPr>
          <w:p w14:paraId="0B7424CF" w14:textId="77777777" w:rsidR="00CD03DB" w:rsidRPr="0000665F" w:rsidRDefault="00CD03DB" w:rsidP="00CD03DB">
            <w:pPr>
              <w:jc w:val="right"/>
              <w:rPr>
                <w:sz w:val="20"/>
                <w:szCs w:val="20"/>
              </w:rPr>
            </w:pPr>
            <w:r w:rsidRPr="0000665F">
              <w:rPr>
                <w:sz w:val="20"/>
                <w:szCs w:val="20"/>
              </w:rPr>
              <w:t>92,1</w:t>
            </w:r>
          </w:p>
        </w:tc>
      </w:tr>
      <w:tr w:rsidR="00CD03DB" w:rsidRPr="0000665F" w14:paraId="1E1C0473" w14:textId="77777777" w:rsidTr="00B24BF7">
        <w:trPr>
          <w:cantSplit/>
          <w:trHeight w:val="241"/>
        </w:trPr>
        <w:tc>
          <w:tcPr>
            <w:tcW w:w="572" w:type="pct"/>
            <w:hideMark/>
          </w:tcPr>
          <w:p w14:paraId="121C8381" w14:textId="77777777" w:rsidR="00CD03DB" w:rsidRPr="0000665F" w:rsidRDefault="00CD03DB" w:rsidP="00CD03DB">
            <w:pPr>
              <w:rPr>
                <w:sz w:val="20"/>
                <w:szCs w:val="20"/>
              </w:rPr>
            </w:pPr>
            <w:r w:rsidRPr="0000665F">
              <w:rPr>
                <w:sz w:val="20"/>
                <w:szCs w:val="20"/>
              </w:rPr>
              <w:t>Сентябрь</w:t>
            </w:r>
          </w:p>
        </w:tc>
        <w:tc>
          <w:tcPr>
            <w:tcW w:w="536" w:type="pct"/>
            <w:vAlign w:val="bottom"/>
            <w:hideMark/>
          </w:tcPr>
          <w:p w14:paraId="6AED9A3E" w14:textId="77777777" w:rsidR="00CD03DB" w:rsidRPr="0000665F" w:rsidRDefault="00CD03DB" w:rsidP="00CD03DB">
            <w:pPr>
              <w:jc w:val="right"/>
              <w:rPr>
                <w:sz w:val="20"/>
                <w:szCs w:val="20"/>
                <w:lang w:val="ky-KG"/>
              </w:rPr>
            </w:pPr>
            <w:r w:rsidRPr="0000665F">
              <w:rPr>
                <w:sz w:val="20"/>
                <w:szCs w:val="20"/>
                <w:lang w:val="ky-KG"/>
              </w:rPr>
              <w:t>1 379,9</w:t>
            </w:r>
          </w:p>
        </w:tc>
        <w:tc>
          <w:tcPr>
            <w:tcW w:w="536" w:type="pct"/>
            <w:vAlign w:val="bottom"/>
            <w:hideMark/>
          </w:tcPr>
          <w:p w14:paraId="38433E13" w14:textId="77777777" w:rsidR="00CD03DB" w:rsidRPr="0000665F" w:rsidRDefault="00CD03DB" w:rsidP="00CD03DB">
            <w:pPr>
              <w:jc w:val="right"/>
              <w:rPr>
                <w:sz w:val="20"/>
                <w:szCs w:val="20"/>
              </w:rPr>
            </w:pPr>
            <w:r w:rsidRPr="0000665F">
              <w:rPr>
                <w:sz w:val="20"/>
                <w:szCs w:val="20"/>
                <w:lang w:val="ky-KG"/>
              </w:rPr>
              <w:t>119,4</w:t>
            </w:r>
          </w:p>
        </w:tc>
        <w:tc>
          <w:tcPr>
            <w:tcW w:w="501" w:type="pct"/>
            <w:vAlign w:val="bottom"/>
            <w:hideMark/>
          </w:tcPr>
          <w:p w14:paraId="06B13AFE" w14:textId="77777777" w:rsidR="00CD03DB" w:rsidRPr="0000665F" w:rsidRDefault="00CD03DB" w:rsidP="00CD03DB">
            <w:pPr>
              <w:jc w:val="right"/>
              <w:rPr>
                <w:sz w:val="20"/>
                <w:szCs w:val="20"/>
              </w:rPr>
            </w:pPr>
            <w:r w:rsidRPr="0000665F">
              <w:rPr>
                <w:sz w:val="20"/>
                <w:szCs w:val="20"/>
                <w:lang w:val="ky-KG"/>
              </w:rPr>
              <w:t>105,6</w:t>
            </w:r>
          </w:p>
        </w:tc>
        <w:tc>
          <w:tcPr>
            <w:tcW w:w="411" w:type="pct"/>
            <w:vAlign w:val="bottom"/>
            <w:hideMark/>
          </w:tcPr>
          <w:p w14:paraId="5830DED0" w14:textId="77777777" w:rsidR="00CD03DB" w:rsidRPr="0000665F" w:rsidRDefault="00CD03DB" w:rsidP="00CD03DB">
            <w:pPr>
              <w:jc w:val="right"/>
              <w:rPr>
                <w:sz w:val="20"/>
                <w:szCs w:val="20"/>
                <w:lang w:val="ky-KG"/>
              </w:rPr>
            </w:pPr>
            <w:r w:rsidRPr="0000665F">
              <w:rPr>
                <w:sz w:val="20"/>
                <w:szCs w:val="20"/>
                <w:lang w:val="ky-KG"/>
              </w:rPr>
              <w:t>243,1</w:t>
            </w:r>
          </w:p>
        </w:tc>
        <w:tc>
          <w:tcPr>
            <w:tcW w:w="549" w:type="pct"/>
            <w:vAlign w:val="bottom"/>
            <w:hideMark/>
          </w:tcPr>
          <w:p w14:paraId="65E0C8C5" w14:textId="77777777" w:rsidR="00CD03DB" w:rsidRPr="0000665F" w:rsidRDefault="00CD03DB" w:rsidP="00CD03DB">
            <w:pPr>
              <w:jc w:val="right"/>
              <w:rPr>
                <w:sz w:val="20"/>
                <w:szCs w:val="20"/>
                <w:lang w:val="ky-KG"/>
              </w:rPr>
            </w:pPr>
            <w:r w:rsidRPr="0000665F">
              <w:rPr>
                <w:sz w:val="20"/>
                <w:szCs w:val="20"/>
                <w:lang w:val="ky-KG"/>
              </w:rPr>
              <w:t>164,7</w:t>
            </w:r>
          </w:p>
        </w:tc>
        <w:tc>
          <w:tcPr>
            <w:tcW w:w="426" w:type="pct"/>
            <w:vAlign w:val="bottom"/>
            <w:hideMark/>
          </w:tcPr>
          <w:p w14:paraId="7B832D64" w14:textId="77777777" w:rsidR="00CD03DB" w:rsidRPr="0000665F" w:rsidRDefault="00CD03DB" w:rsidP="00CD03DB">
            <w:pPr>
              <w:jc w:val="right"/>
              <w:rPr>
                <w:sz w:val="20"/>
                <w:szCs w:val="20"/>
              </w:rPr>
            </w:pPr>
            <w:r w:rsidRPr="0000665F">
              <w:rPr>
                <w:sz w:val="20"/>
                <w:szCs w:val="20"/>
                <w:lang w:val="ky-KG"/>
              </w:rPr>
              <w:t>99,9</w:t>
            </w:r>
          </w:p>
        </w:tc>
        <w:tc>
          <w:tcPr>
            <w:tcW w:w="493" w:type="pct"/>
            <w:vAlign w:val="bottom"/>
            <w:hideMark/>
          </w:tcPr>
          <w:p w14:paraId="727150E2" w14:textId="77777777" w:rsidR="00CD03DB" w:rsidRPr="0000665F" w:rsidRDefault="00CD03DB" w:rsidP="00CD03DB">
            <w:pPr>
              <w:jc w:val="right"/>
              <w:rPr>
                <w:sz w:val="20"/>
                <w:szCs w:val="20"/>
                <w:lang w:val="ky-KG"/>
              </w:rPr>
            </w:pPr>
            <w:r w:rsidRPr="0000665F">
              <w:rPr>
                <w:sz w:val="20"/>
                <w:szCs w:val="20"/>
                <w:lang w:val="ky-KG"/>
              </w:rPr>
              <w:t>1 136,8</w:t>
            </w:r>
          </w:p>
        </w:tc>
        <w:tc>
          <w:tcPr>
            <w:tcW w:w="549" w:type="pct"/>
            <w:vAlign w:val="bottom"/>
            <w:hideMark/>
          </w:tcPr>
          <w:p w14:paraId="0038DC2D" w14:textId="77777777" w:rsidR="00CD03DB" w:rsidRPr="0000665F" w:rsidRDefault="00CD03DB" w:rsidP="00CD03DB">
            <w:pPr>
              <w:jc w:val="right"/>
              <w:rPr>
                <w:sz w:val="20"/>
                <w:szCs w:val="20"/>
              </w:rPr>
            </w:pPr>
            <w:r w:rsidRPr="0000665F">
              <w:rPr>
                <w:sz w:val="20"/>
                <w:szCs w:val="20"/>
                <w:lang w:val="ky-KG"/>
              </w:rPr>
              <w:t>112,7</w:t>
            </w:r>
          </w:p>
        </w:tc>
        <w:tc>
          <w:tcPr>
            <w:tcW w:w="426" w:type="pct"/>
            <w:vAlign w:val="bottom"/>
            <w:hideMark/>
          </w:tcPr>
          <w:p w14:paraId="20635762" w14:textId="77777777" w:rsidR="00CD03DB" w:rsidRPr="0000665F" w:rsidRDefault="00CD03DB" w:rsidP="00CD03DB">
            <w:pPr>
              <w:jc w:val="right"/>
              <w:rPr>
                <w:sz w:val="20"/>
                <w:szCs w:val="20"/>
              </w:rPr>
            </w:pPr>
            <w:r w:rsidRPr="0000665F">
              <w:rPr>
                <w:sz w:val="20"/>
                <w:szCs w:val="20"/>
                <w:lang w:val="ky-KG"/>
              </w:rPr>
              <w:t>106,9</w:t>
            </w:r>
          </w:p>
        </w:tc>
      </w:tr>
      <w:tr w:rsidR="00CD03DB" w:rsidRPr="0000665F" w14:paraId="7D0F837A" w14:textId="77777777" w:rsidTr="00B24BF7">
        <w:trPr>
          <w:cantSplit/>
          <w:trHeight w:val="241"/>
        </w:trPr>
        <w:tc>
          <w:tcPr>
            <w:tcW w:w="572" w:type="pct"/>
            <w:hideMark/>
          </w:tcPr>
          <w:p w14:paraId="33E37A55" w14:textId="77777777" w:rsidR="00CD03DB" w:rsidRPr="0000665F" w:rsidRDefault="00CD03DB" w:rsidP="00CD03DB">
            <w:pPr>
              <w:rPr>
                <w:sz w:val="20"/>
                <w:szCs w:val="20"/>
                <w:lang w:val="ky-KG"/>
              </w:rPr>
            </w:pPr>
            <w:r w:rsidRPr="0000665F">
              <w:rPr>
                <w:sz w:val="20"/>
                <w:szCs w:val="20"/>
                <w:lang w:val="ky-KG"/>
              </w:rPr>
              <w:t>Октябрь</w:t>
            </w:r>
          </w:p>
        </w:tc>
        <w:tc>
          <w:tcPr>
            <w:tcW w:w="536" w:type="pct"/>
            <w:vAlign w:val="bottom"/>
            <w:hideMark/>
          </w:tcPr>
          <w:p w14:paraId="38D8DE74" w14:textId="77777777" w:rsidR="00CD03DB" w:rsidRPr="0000665F" w:rsidRDefault="00CD03DB" w:rsidP="00CD03DB">
            <w:pPr>
              <w:jc w:val="right"/>
              <w:rPr>
                <w:sz w:val="20"/>
                <w:szCs w:val="20"/>
                <w:lang w:val="ky-KG"/>
              </w:rPr>
            </w:pPr>
            <w:r w:rsidRPr="0000665F">
              <w:rPr>
                <w:sz w:val="20"/>
                <w:szCs w:val="20"/>
                <w:lang w:val="ky-KG"/>
              </w:rPr>
              <w:t>1 509,1</w:t>
            </w:r>
          </w:p>
        </w:tc>
        <w:tc>
          <w:tcPr>
            <w:tcW w:w="536" w:type="pct"/>
            <w:vAlign w:val="bottom"/>
            <w:hideMark/>
          </w:tcPr>
          <w:p w14:paraId="72DADE3B" w14:textId="77777777" w:rsidR="00CD03DB" w:rsidRPr="0000665F" w:rsidRDefault="00CD03DB" w:rsidP="00CD03DB">
            <w:pPr>
              <w:jc w:val="right"/>
              <w:rPr>
                <w:sz w:val="20"/>
                <w:szCs w:val="20"/>
              </w:rPr>
            </w:pPr>
            <w:r w:rsidRPr="0000665F">
              <w:rPr>
                <w:sz w:val="20"/>
                <w:szCs w:val="20"/>
                <w:lang w:val="ky-KG"/>
              </w:rPr>
              <w:t>116,2</w:t>
            </w:r>
          </w:p>
        </w:tc>
        <w:tc>
          <w:tcPr>
            <w:tcW w:w="501" w:type="pct"/>
            <w:vAlign w:val="bottom"/>
            <w:hideMark/>
          </w:tcPr>
          <w:p w14:paraId="518C7252" w14:textId="77777777" w:rsidR="00CD03DB" w:rsidRPr="0000665F" w:rsidRDefault="00CD03DB" w:rsidP="00CD03DB">
            <w:pPr>
              <w:jc w:val="right"/>
              <w:rPr>
                <w:sz w:val="20"/>
                <w:szCs w:val="20"/>
              </w:rPr>
            </w:pPr>
            <w:r w:rsidRPr="0000665F">
              <w:rPr>
                <w:sz w:val="20"/>
                <w:szCs w:val="20"/>
                <w:lang w:val="ky-KG"/>
              </w:rPr>
              <w:t>109,4</w:t>
            </w:r>
          </w:p>
        </w:tc>
        <w:tc>
          <w:tcPr>
            <w:tcW w:w="411" w:type="pct"/>
            <w:vAlign w:val="bottom"/>
            <w:hideMark/>
          </w:tcPr>
          <w:p w14:paraId="140A9B6B" w14:textId="77777777" w:rsidR="00CD03DB" w:rsidRPr="0000665F" w:rsidRDefault="00CD03DB" w:rsidP="00CD03DB">
            <w:pPr>
              <w:jc w:val="right"/>
              <w:rPr>
                <w:sz w:val="20"/>
                <w:szCs w:val="20"/>
                <w:lang w:val="ky-KG"/>
              </w:rPr>
            </w:pPr>
            <w:r w:rsidRPr="0000665F">
              <w:rPr>
                <w:sz w:val="20"/>
                <w:szCs w:val="20"/>
                <w:lang w:val="ky-KG"/>
              </w:rPr>
              <w:t>345,6</w:t>
            </w:r>
          </w:p>
        </w:tc>
        <w:tc>
          <w:tcPr>
            <w:tcW w:w="549" w:type="pct"/>
            <w:vAlign w:val="bottom"/>
            <w:hideMark/>
          </w:tcPr>
          <w:p w14:paraId="75F9135C" w14:textId="77777777" w:rsidR="00CD03DB" w:rsidRPr="0000665F" w:rsidRDefault="00CD03DB" w:rsidP="00CD03DB">
            <w:pPr>
              <w:jc w:val="right"/>
              <w:rPr>
                <w:sz w:val="20"/>
                <w:szCs w:val="20"/>
                <w:lang w:val="ky-KG"/>
              </w:rPr>
            </w:pPr>
            <w:r w:rsidRPr="0000665F">
              <w:rPr>
                <w:sz w:val="20"/>
                <w:szCs w:val="20"/>
                <w:lang w:val="ky-KG"/>
              </w:rPr>
              <w:t>72,5</w:t>
            </w:r>
          </w:p>
        </w:tc>
        <w:tc>
          <w:tcPr>
            <w:tcW w:w="426" w:type="pct"/>
            <w:vAlign w:val="bottom"/>
            <w:hideMark/>
          </w:tcPr>
          <w:p w14:paraId="6F68B92A" w14:textId="77777777" w:rsidR="00CD03DB" w:rsidRPr="0000665F" w:rsidRDefault="00CD03DB" w:rsidP="00CD03DB">
            <w:pPr>
              <w:jc w:val="right"/>
              <w:rPr>
                <w:sz w:val="20"/>
                <w:szCs w:val="20"/>
              </w:rPr>
            </w:pPr>
            <w:r w:rsidRPr="0000665F">
              <w:rPr>
                <w:sz w:val="20"/>
                <w:szCs w:val="20"/>
                <w:lang w:val="ky-KG"/>
              </w:rPr>
              <w:t>142,2</w:t>
            </w:r>
          </w:p>
        </w:tc>
        <w:tc>
          <w:tcPr>
            <w:tcW w:w="493" w:type="pct"/>
            <w:vAlign w:val="bottom"/>
            <w:hideMark/>
          </w:tcPr>
          <w:p w14:paraId="1F946D22" w14:textId="77777777" w:rsidR="00CD03DB" w:rsidRPr="0000665F" w:rsidRDefault="00CD03DB" w:rsidP="00CD03DB">
            <w:pPr>
              <w:jc w:val="right"/>
              <w:rPr>
                <w:sz w:val="20"/>
                <w:szCs w:val="20"/>
                <w:lang w:val="ky-KG"/>
              </w:rPr>
            </w:pPr>
            <w:r w:rsidRPr="0000665F">
              <w:rPr>
                <w:sz w:val="20"/>
                <w:szCs w:val="20"/>
                <w:lang w:val="ky-KG"/>
              </w:rPr>
              <w:t>1 163,5</w:t>
            </w:r>
          </w:p>
        </w:tc>
        <w:tc>
          <w:tcPr>
            <w:tcW w:w="549" w:type="pct"/>
            <w:vAlign w:val="bottom"/>
            <w:hideMark/>
          </w:tcPr>
          <w:p w14:paraId="1C2B61FC" w14:textId="77777777" w:rsidR="00CD03DB" w:rsidRPr="0000665F" w:rsidRDefault="00CD03DB" w:rsidP="00CD03DB">
            <w:pPr>
              <w:jc w:val="right"/>
              <w:rPr>
                <w:sz w:val="20"/>
                <w:szCs w:val="20"/>
              </w:rPr>
            </w:pPr>
            <w:r w:rsidRPr="0000665F">
              <w:rPr>
                <w:sz w:val="20"/>
                <w:szCs w:val="20"/>
                <w:lang w:val="ky-KG"/>
              </w:rPr>
              <w:t>141,6</w:t>
            </w:r>
          </w:p>
        </w:tc>
        <w:tc>
          <w:tcPr>
            <w:tcW w:w="426" w:type="pct"/>
            <w:vAlign w:val="bottom"/>
            <w:hideMark/>
          </w:tcPr>
          <w:p w14:paraId="475AAF9A" w14:textId="77777777" w:rsidR="00CD03DB" w:rsidRPr="0000665F" w:rsidRDefault="00CD03DB" w:rsidP="00CD03DB">
            <w:pPr>
              <w:jc w:val="right"/>
              <w:rPr>
                <w:sz w:val="20"/>
                <w:szCs w:val="20"/>
              </w:rPr>
            </w:pPr>
            <w:r w:rsidRPr="0000665F">
              <w:rPr>
                <w:sz w:val="20"/>
                <w:szCs w:val="20"/>
                <w:lang w:val="ky-KG"/>
              </w:rPr>
              <w:t>102,3</w:t>
            </w:r>
          </w:p>
        </w:tc>
      </w:tr>
      <w:tr w:rsidR="00CD03DB" w:rsidRPr="0000665F" w14:paraId="4B10EDC6" w14:textId="77777777" w:rsidTr="00B24BF7">
        <w:trPr>
          <w:cantSplit/>
          <w:trHeight w:val="241"/>
        </w:trPr>
        <w:tc>
          <w:tcPr>
            <w:tcW w:w="572" w:type="pct"/>
            <w:hideMark/>
          </w:tcPr>
          <w:p w14:paraId="5733EC09" w14:textId="77777777" w:rsidR="00CD03DB" w:rsidRPr="0000665F" w:rsidRDefault="00CD03DB" w:rsidP="00CD03DB">
            <w:pPr>
              <w:rPr>
                <w:sz w:val="20"/>
                <w:szCs w:val="20"/>
                <w:lang w:val="ky-KG"/>
              </w:rPr>
            </w:pPr>
            <w:r w:rsidRPr="0000665F">
              <w:rPr>
                <w:sz w:val="20"/>
                <w:szCs w:val="20"/>
              </w:rPr>
              <w:t>Январь-</w:t>
            </w:r>
            <w:r w:rsidRPr="0000665F">
              <w:rPr>
                <w:sz w:val="20"/>
                <w:szCs w:val="20"/>
                <w:lang w:val="ky-KG"/>
              </w:rPr>
              <w:t>октябрь</w:t>
            </w:r>
          </w:p>
        </w:tc>
        <w:tc>
          <w:tcPr>
            <w:tcW w:w="536" w:type="pct"/>
            <w:vAlign w:val="bottom"/>
            <w:hideMark/>
          </w:tcPr>
          <w:p w14:paraId="7DF2F3E7" w14:textId="77777777" w:rsidR="00CD03DB" w:rsidRPr="0000665F" w:rsidRDefault="00CD03DB" w:rsidP="00CD03DB">
            <w:pPr>
              <w:jc w:val="right"/>
              <w:rPr>
                <w:sz w:val="20"/>
                <w:szCs w:val="20"/>
              </w:rPr>
            </w:pPr>
            <w:r w:rsidRPr="0000665F">
              <w:rPr>
                <w:sz w:val="20"/>
                <w:szCs w:val="20"/>
                <w:lang w:val="ky-KG"/>
              </w:rPr>
              <w:t>12 622,3</w:t>
            </w:r>
          </w:p>
        </w:tc>
        <w:tc>
          <w:tcPr>
            <w:tcW w:w="536" w:type="pct"/>
            <w:vAlign w:val="bottom"/>
            <w:hideMark/>
          </w:tcPr>
          <w:p w14:paraId="6C83CE91" w14:textId="77777777" w:rsidR="00CD03DB" w:rsidRPr="0000665F" w:rsidRDefault="00CD03DB" w:rsidP="00CD03DB">
            <w:pPr>
              <w:jc w:val="right"/>
              <w:rPr>
                <w:sz w:val="20"/>
                <w:szCs w:val="20"/>
              </w:rPr>
            </w:pPr>
            <w:r w:rsidRPr="0000665F">
              <w:rPr>
                <w:sz w:val="20"/>
                <w:szCs w:val="20"/>
              </w:rPr>
              <w:t>1</w:t>
            </w:r>
            <w:r w:rsidRPr="0000665F">
              <w:rPr>
                <w:sz w:val="20"/>
                <w:szCs w:val="20"/>
                <w:lang w:val="ky-KG"/>
              </w:rPr>
              <w:t>28,2</w:t>
            </w:r>
          </w:p>
        </w:tc>
        <w:tc>
          <w:tcPr>
            <w:tcW w:w="501" w:type="pct"/>
            <w:vAlign w:val="bottom"/>
            <w:hideMark/>
          </w:tcPr>
          <w:p w14:paraId="17986F03" w14:textId="77777777" w:rsidR="00CD03DB" w:rsidRPr="0000665F" w:rsidRDefault="00CD03DB" w:rsidP="00CD03DB">
            <w:pPr>
              <w:jc w:val="right"/>
              <w:rPr>
                <w:sz w:val="20"/>
                <w:szCs w:val="20"/>
              </w:rPr>
            </w:pPr>
            <w:r w:rsidRPr="0000665F">
              <w:rPr>
                <w:sz w:val="20"/>
                <w:szCs w:val="20"/>
              </w:rPr>
              <w:t>-</w:t>
            </w:r>
          </w:p>
        </w:tc>
        <w:tc>
          <w:tcPr>
            <w:tcW w:w="411" w:type="pct"/>
            <w:vAlign w:val="bottom"/>
            <w:hideMark/>
          </w:tcPr>
          <w:p w14:paraId="4DE793F1" w14:textId="77777777" w:rsidR="00CD03DB" w:rsidRPr="0000665F" w:rsidRDefault="00CD03DB" w:rsidP="00CD03DB">
            <w:pPr>
              <w:jc w:val="right"/>
              <w:rPr>
                <w:sz w:val="20"/>
                <w:szCs w:val="20"/>
              </w:rPr>
            </w:pPr>
            <w:r w:rsidRPr="0000665F">
              <w:rPr>
                <w:sz w:val="20"/>
                <w:szCs w:val="20"/>
                <w:lang w:val="ky-KG"/>
              </w:rPr>
              <w:t>2 493,8</w:t>
            </w:r>
          </w:p>
        </w:tc>
        <w:tc>
          <w:tcPr>
            <w:tcW w:w="549" w:type="pct"/>
            <w:vAlign w:val="bottom"/>
            <w:hideMark/>
          </w:tcPr>
          <w:p w14:paraId="482353D3" w14:textId="77777777" w:rsidR="00CD03DB" w:rsidRPr="0000665F" w:rsidRDefault="00CD03DB" w:rsidP="00CD03DB">
            <w:pPr>
              <w:jc w:val="right"/>
              <w:rPr>
                <w:sz w:val="20"/>
                <w:szCs w:val="20"/>
              </w:rPr>
            </w:pPr>
            <w:r w:rsidRPr="0000665F">
              <w:rPr>
                <w:sz w:val="20"/>
                <w:szCs w:val="20"/>
                <w:lang w:val="ky-KG"/>
              </w:rPr>
              <w:t>132,2</w:t>
            </w:r>
          </w:p>
        </w:tc>
        <w:tc>
          <w:tcPr>
            <w:tcW w:w="426" w:type="pct"/>
            <w:vAlign w:val="bottom"/>
            <w:hideMark/>
          </w:tcPr>
          <w:p w14:paraId="0E53A63D" w14:textId="77777777" w:rsidR="00CD03DB" w:rsidRPr="0000665F" w:rsidRDefault="00CD03DB" w:rsidP="00CD03DB">
            <w:pPr>
              <w:jc w:val="right"/>
              <w:rPr>
                <w:sz w:val="20"/>
                <w:szCs w:val="20"/>
              </w:rPr>
            </w:pPr>
            <w:r w:rsidRPr="0000665F">
              <w:rPr>
                <w:sz w:val="20"/>
                <w:szCs w:val="20"/>
              </w:rPr>
              <w:t>-</w:t>
            </w:r>
          </w:p>
        </w:tc>
        <w:tc>
          <w:tcPr>
            <w:tcW w:w="493" w:type="pct"/>
            <w:vAlign w:val="bottom"/>
            <w:hideMark/>
          </w:tcPr>
          <w:p w14:paraId="3A1D2ACE" w14:textId="77777777" w:rsidR="00CD03DB" w:rsidRPr="0000665F" w:rsidRDefault="00CD03DB" w:rsidP="00CD03DB">
            <w:pPr>
              <w:jc w:val="right"/>
              <w:rPr>
                <w:sz w:val="20"/>
                <w:szCs w:val="20"/>
              </w:rPr>
            </w:pPr>
            <w:r w:rsidRPr="0000665F">
              <w:rPr>
                <w:sz w:val="20"/>
                <w:szCs w:val="20"/>
                <w:lang w:val="ky-KG"/>
              </w:rPr>
              <w:t>10 128,5</w:t>
            </w:r>
          </w:p>
        </w:tc>
        <w:tc>
          <w:tcPr>
            <w:tcW w:w="549" w:type="pct"/>
            <w:vAlign w:val="bottom"/>
            <w:hideMark/>
          </w:tcPr>
          <w:p w14:paraId="0C0006F7" w14:textId="77777777" w:rsidR="00CD03DB" w:rsidRPr="0000665F" w:rsidRDefault="00CD03DB" w:rsidP="00CD03DB">
            <w:pPr>
              <w:jc w:val="right"/>
              <w:rPr>
                <w:sz w:val="20"/>
                <w:szCs w:val="20"/>
              </w:rPr>
            </w:pPr>
            <w:r w:rsidRPr="0000665F">
              <w:rPr>
                <w:sz w:val="20"/>
                <w:szCs w:val="20"/>
              </w:rPr>
              <w:t>12</w:t>
            </w:r>
            <w:r w:rsidRPr="0000665F">
              <w:rPr>
                <w:sz w:val="20"/>
                <w:szCs w:val="20"/>
                <w:lang w:val="ky-KG"/>
              </w:rPr>
              <w:t>7,3</w:t>
            </w:r>
          </w:p>
        </w:tc>
        <w:tc>
          <w:tcPr>
            <w:tcW w:w="426" w:type="pct"/>
            <w:vAlign w:val="bottom"/>
            <w:hideMark/>
          </w:tcPr>
          <w:p w14:paraId="7817FB4F" w14:textId="77777777" w:rsidR="00CD03DB" w:rsidRPr="0000665F" w:rsidRDefault="00CD03DB" w:rsidP="00CD03DB">
            <w:pPr>
              <w:jc w:val="right"/>
              <w:rPr>
                <w:sz w:val="20"/>
                <w:szCs w:val="20"/>
              </w:rPr>
            </w:pPr>
            <w:r w:rsidRPr="0000665F">
              <w:rPr>
                <w:sz w:val="20"/>
                <w:szCs w:val="20"/>
              </w:rPr>
              <w:t>-</w:t>
            </w:r>
          </w:p>
        </w:tc>
      </w:tr>
      <w:tr w:rsidR="00CD03DB" w:rsidRPr="0000665F" w14:paraId="2388570E" w14:textId="77777777" w:rsidTr="00B24BF7">
        <w:trPr>
          <w:cantSplit/>
          <w:trHeight w:val="226"/>
        </w:trPr>
        <w:tc>
          <w:tcPr>
            <w:tcW w:w="572" w:type="pct"/>
            <w:hideMark/>
          </w:tcPr>
          <w:p w14:paraId="637EAA4E" w14:textId="77777777" w:rsidR="00CD03DB" w:rsidRPr="0000665F" w:rsidRDefault="00CD03DB" w:rsidP="00CD03DB">
            <w:pPr>
              <w:rPr>
                <w:b/>
                <w:bCs/>
                <w:sz w:val="20"/>
                <w:szCs w:val="20"/>
              </w:rPr>
            </w:pPr>
            <w:r w:rsidRPr="0000665F">
              <w:rPr>
                <w:b/>
                <w:bCs/>
                <w:sz w:val="20"/>
                <w:szCs w:val="20"/>
              </w:rPr>
              <w:t>2024</w:t>
            </w:r>
          </w:p>
          <w:p w14:paraId="0D586953" w14:textId="77777777" w:rsidR="00CD03DB" w:rsidRPr="0000665F" w:rsidRDefault="00CD03DB" w:rsidP="00CD03DB">
            <w:pPr>
              <w:rPr>
                <w:sz w:val="20"/>
                <w:szCs w:val="20"/>
              </w:rPr>
            </w:pPr>
            <w:r w:rsidRPr="0000665F">
              <w:rPr>
                <w:bCs/>
                <w:sz w:val="20"/>
                <w:szCs w:val="20"/>
              </w:rPr>
              <w:t>Январь</w:t>
            </w:r>
          </w:p>
        </w:tc>
        <w:tc>
          <w:tcPr>
            <w:tcW w:w="536" w:type="pct"/>
            <w:vAlign w:val="bottom"/>
            <w:hideMark/>
          </w:tcPr>
          <w:p w14:paraId="13CD59B7" w14:textId="77777777" w:rsidR="00CD03DB" w:rsidRPr="0000665F" w:rsidRDefault="00CD03DB" w:rsidP="00CD03DB">
            <w:pPr>
              <w:jc w:val="right"/>
              <w:rPr>
                <w:sz w:val="20"/>
                <w:szCs w:val="20"/>
              </w:rPr>
            </w:pPr>
            <w:r w:rsidRPr="0000665F">
              <w:rPr>
                <w:sz w:val="20"/>
                <w:szCs w:val="20"/>
              </w:rPr>
              <w:t>1 192,2</w:t>
            </w:r>
          </w:p>
        </w:tc>
        <w:tc>
          <w:tcPr>
            <w:tcW w:w="536" w:type="pct"/>
            <w:vAlign w:val="bottom"/>
            <w:hideMark/>
          </w:tcPr>
          <w:p w14:paraId="47F77CAC" w14:textId="77777777" w:rsidR="00CD03DB" w:rsidRPr="0000665F" w:rsidRDefault="00CD03DB" w:rsidP="00CD03DB">
            <w:pPr>
              <w:jc w:val="right"/>
              <w:rPr>
                <w:sz w:val="20"/>
                <w:szCs w:val="20"/>
              </w:rPr>
            </w:pPr>
            <w:r w:rsidRPr="0000665F">
              <w:rPr>
                <w:sz w:val="20"/>
                <w:szCs w:val="20"/>
              </w:rPr>
              <w:t>138,8</w:t>
            </w:r>
          </w:p>
        </w:tc>
        <w:tc>
          <w:tcPr>
            <w:tcW w:w="501" w:type="pct"/>
            <w:vAlign w:val="bottom"/>
            <w:hideMark/>
          </w:tcPr>
          <w:p w14:paraId="7C76BF5A" w14:textId="77777777" w:rsidR="00CD03DB" w:rsidRPr="0000665F" w:rsidRDefault="00CD03DB" w:rsidP="00CD03DB">
            <w:pPr>
              <w:jc w:val="right"/>
              <w:rPr>
                <w:sz w:val="20"/>
                <w:szCs w:val="20"/>
              </w:rPr>
            </w:pPr>
            <w:r w:rsidRPr="0000665F">
              <w:rPr>
                <w:sz w:val="20"/>
                <w:szCs w:val="20"/>
                <w:lang w:val="ky-KG"/>
              </w:rPr>
              <w:t>67,5</w:t>
            </w:r>
          </w:p>
        </w:tc>
        <w:tc>
          <w:tcPr>
            <w:tcW w:w="411" w:type="pct"/>
            <w:vAlign w:val="bottom"/>
            <w:hideMark/>
          </w:tcPr>
          <w:p w14:paraId="7297DCF9" w14:textId="77777777" w:rsidR="00CD03DB" w:rsidRPr="0000665F" w:rsidRDefault="00CD03DB" w:rsidP="00CD03DB">
            <w:pPr>
              <w:jc w:val="right"/>
              <w:rPr>
                <w:sz w:val="20"/>
                <w:szCs w:val="20"/>
              </w:rPr>
            </w:pPr>
            <w:r w:rsidRPr="0000665F">
              <w:rPr>
                <w:sz w:val="20"/>
                <w:szCs w:val="20"/>
              </w:rPr>
              <w:t>188,2</w:t>
            </w:r>
          </w:p>
        </w:tc>
        <w:tc>
          <w:tcPr>
            <w:tcW w:w="549" w:type="pct"/>
            <w:vAlign w:val="bottom"/>
            <w:hideMark/>
          </w:tcPr>
          <w:p w14:paraId="47053145" w14:textId="77777777" w:rsidR="00CD03DB" w:rsidRPr="0000665F" w:rsidRDefault="00CD03DB" w:rsidP="00CD03DB">
            <w:pPr>
              <w:jc w:val="right"/>
              <w:rPr>
                <w:sz w:val="20"/>
                <w:szCs w:val="20"/>
              </w:rPr>
            </w:pPr>
            <w:r w:rsidRPr="0000665F">
              <w:rPr>
                <w:sz w:val="20"/>
                <w:szCs w:val="20"/>
              </w:rPr>
              <w:t>151,2</w:t>
            </w:r>
          </w:p>
        </w:tc>
        <w:tc>
          <w:tcPr>
            <w:tcW w:w="426" w:type="pct"/>
            <w:vAlign w:val="bottom"/>
            <w:hideMark/>
          </w:tcPr>
          <w:p w14:paraId="2D4004CD" w14:textId="77777777" w:rsidR="00CD03DB" w:rsidRPr="0000665F" w:rsidRDefault="00CD03DB" w:rsidP="00CD03DB">
            <w:pPr>
              <w:jc w:val="right"/>
              <w:rPr>
                <w:sz w:val="20"/>
                <w:szCs w:val="20"/>
              </w:rPr>
            </w:pPr>
            <w:r w:rsidRPr="0000665F">
              <w:rPr>
                <w:sz w:val="20"/>
                <w:szCs w:val="20"/>
              </w:rPr>
              <w:t>35,7</w:t>
            </w:r>
          </w:p>
        </w:tc>
        <w:tc>
          <w:tcPr>
            <w:tcW w:w="493" w:type="pct"/>
            <w:vAlign w:val="bottom"/>
            <w:hideMark/>
          </w:tcPr>
          <w:p w14:paraId="0C04F30F" w14:textId="77777777" w:rsidR="00CD03DB" w:rsidRPr="0000665F" w:rsidRDefault="00CD03DB" w:rsidP="00CD03DB">
            <w:pPr>
              <w:jc w:val="right"/>
              <w:rPr>
                <w:sz w:val="20"/>
                <w:szCs w:val="20"/>
              </w:rPr>
            </w:pPr>
            <w:r w:rsidRPr="0000665F">
              <w:rPr>
                <w:sz w:val="20"/>
                <w:szCs w:val="20"/>
              </w:rPr>
              <w:t>1 004,0</w:t>
            </w:r>
          </w:p>
        </w:tc>
        <w:tc>
          <w:tcPr>
            <w:tcW w:w="549" w:type="pct"/>
            <w:vAlign w:val="bottom"/>
            <w:hideMark/>
          </w:tcPr>
          <w:p w14:paraId="34ED3DF9" w14:textId="77777777" w:rsidR="00CD03DB" w:rsidRPr="0000665F" w:rsidRDefault="00CD03DB" w:rsidP="00CD03DB">
            <w:pPr>
              <w:jc w:val="right"/>
              <w:rPr>
                <w:sz w:val="20"/>
                <w:szCs w:val="20"/>
              </w:rPr>
            </w:pPr>
            <w:r w:rsidRPr="0000665F">
              <w:rPr>
                <w:sz w:val="20"/>
                <w:szCs w:val="20"/>
              </w:rPr>
              <w:t>136,7</w:t>
            </w:r>
          </w:p>
        </w:tc>
        <w:tc>
          <w:tcPr>
            <w:tcW w:w="426" w:type="pct"/>
            <w:vAlign w:val="bottom"/>
            <w:hideMark/>
          </w:tcPr>
          <w:p w14:paraId="0C6F43CA" w14:textId="77777777" w:rsidR="00CD03DB" w:rsidRPr="0000665F" w:rsidRDefault="00CD03DB" w:rsidP="00CD03DB">
            <w:pPr>
              <w:jc w:val="right"/>
              <w:rPr>
                <w:sz w:val="20"/>
                <w:szCs w:val="20"/>
              </w:rPr>
            </w:pPr>
            <w:r w:rsidRPr="0000665F">
              <w:rPr>
                <w:sz w:val="20"/>
                <w:szCs w:val="20"/>
              </w:rPr>
              <w:t>81,1</w:t>
            </w:r>
          </w:p>
        </w:tc>
      </w:tr>
      <w:tr w:rsidR="00CD03DB" w:rsidRPr="0000665F" w14:paraId="74F76BA4" w14:textId="77777777" w:rsidTr="00B24BF7">
        <w:trPr>
          <w:cantSplit/>
          <w:trHeight w:val="226"/>
        </w:trPr>
        <w:tc>
          <w:tcPr>
            <w:tcW w:w="572" w:type="pct"/>
            <w:hideMark/>
          </w:tcPr>
          <w:p w14:paraId="4080702E" w14:textId="77777777" w:rsidR="00CD03DB" w:rsidRPr="0000665F" w:rsidRDefault="00CD03DB" w:rsidP="00CD03DB">
            <w:pPr>
              <w:rPr>
                <w:sz w:val="20"/>
                <w:szCs w:val="20"/>
              </w:rPr>
            </w:pPr>
            <w:r w:rsidRPr="0000665F">
              <w:rPr>
                <w:sz w:val="20"/>
                <w:szCs w:val="20"/>
              </w:rPr>
              <w:t>Февраль</w:t>
            </w:r>
          </w:p>
        </w:tc>
        <w:tc>
          <w:tcPr>
            <w:tcW w:w="536" w:type="pct"/>
            <w:vAlign w:val="bottom"/>
            <w:hideMark/>
          </w:tcPr>
          <w:p w14:paraId="1A5C621D" w14:textId="77777777" w:rsidR="00CD03DB" w:rsidRPr="0000665F" w:rsidRDefault="00CD03DB" w:rsidP="00CD03DB">
            <w:pPr>
              <w:jc w:val="right"/>
              <w:rPr>
                <w:sz w:val="20"/>
                <w:szCs w:val="20"/>
              </w:rPr>
            </w:pPr>
            <w:r w:rsidRPr="0000665F">
              <w:rPr>
                <w:sz w:val="20"/>
                <w:szCs w:val="20"/>
              </w:rPr>
              <w:t>1 184,1</w:t>
            </w:r>
          </w:p>
        </w:tc>
        <w:tc>
          <w:tcPr>
            <w:tcW w:w="536" w:type="pct"/>
            <w:vAlign w:val="bottom"/>
            <w:hideMark/>
          </w:tcPr>
          <w:p w14:paraId="652CBE5C" w14:textId="77777777" w:rsidR="00CD03DB" w:rsidRPr="0000665F" w:rsidRDefault="00CD03DB" w:rsidP="00CD03DB">
            <w:pPr>
              <w:jc w:val="right"/>
              <w:rPr>
                <w:sz w:val="20"/>
                <w:szCs w:val="20"/>
              </w:rPr>
            </w:pPr>
            <w:r w:rsidRPr="0000665F">
              <w:rPr>
                <w:sz w:val="20"/>
                <w:szCs w:val="20"/>
                <w:lang w:val="ky-KG"/>
              </w:rPr>
              <w:t>129,8</w:t>
            </w:r>
          </w:p>
        </w:tc>
        <w:tc>
          <w:tcPr>
            <w:tcW w:w="501" w:type="pct"/>
            <w:vAlign w:val="bottom"/>
            <w:hideMark/>
          </w:tcPr>
          <w:p w14:paraId="008FC8BC" w14:textId="77777777" w:rsidR="00CD03DB" w:rsidRPr="0000665F" w:rsidRDefault="00CD03DB" w:rsidP="00CD03DB">
            <w:pPr>
              <w:jc w:val="right"/>
              <w:rPr>
                <w:sz w:val="20"/>
                <w:szCs w:val="20"/>
              </w:rPr>
            </w:pPr>
            <w:r w:rsidRPr="0000665F">
              <w:rPr>
                <w:sz w:val="20"/>
                <w:szCs w:val="20"/>
              </w:rPr>
              <w:t>99,3</w:t>
            </w:r>
          </w:p>
        </w:tc>
        <w:tc>
          <w:tcPr>
            <w:tcW w:w="411" w:type="pct"/>
            <w:vAlign w:val="bottom"/>
            <w:hideMark/>
          </w:tcPr>
          <w:p w14:paraId="27148AB2" w14:textId="77777777" w:rsidR="00CD03DB" w:rsidRPr="0000665F" w:rsidRDefault="00CD03DB" w:rsidP="00CD03DB">
            <w:pPr>
              <w:jc w:val="right"/>
              <w:rPr>
                <w:sz w:val="20"/>
                <w:szCs w:val="20"/>
              </w:rPr>
            </w:pPr>
            <w:r w:rsidRPr="0000665F">
              <w:rPr>
                <w:sz w:val="20"/>
                <w:szCs w:val="20"/>
              </w:rPr>
              <w:t>140,1</w:t>
            </w:r>
          </w:p>
        </w:tc>
        <w:tc>
          <w:tcPr>
            <w:tcW w:w="549" w:type="pct"/>
            <w:vAlign w:val="bottom"/>
            <w:hideMark/>
          </w:tcPr>
          <w:p w14:paraId="5A19A38F" w14:textId="77777777" w:rsidR="00CD03DB" w:rsidRPr="0000665F" w:rsidRDefault="00CD03DB" w:rsidP="00CD03DB">
            <w:pPr>
              <w:jc w:val="right"/>
              <w:rPr>
                <w:sz w:val="20"/>
                <w:szCs w:val="20"/>
              </w:rPr>
            </w:pPr>
            <w:r w:rsidRPr="0000665F">
              <w:rPr>
                <w:sz w:val="20"/>
                <w:szCs w:val="20"/>
                <w:lang w:val="ky-KG"/>
              </w:rPr>
              <w:t>100,3</w:t>
            </w:r>
          </w:p>
        </w:tc>
        <w:tc>
          <w:tcPr>
            <w:tcW w:w="426" w:type="pct"/>
            <w:vAlign w:val="bottom"/>
            <w:hideMark/>
          </w:tcPr>
          <w:p w14:paraId="24A48293" w14:textId="77777777" w:rsidR="00CD03DB" w:rsidRPr="0000665F" w:rsidRDefault="00CD03DB" w:rsidP="00CD03DB">
            <w:pPr>
              <w:jc w:val="right"/>
              <w:rPr>
                <w:sz w:val="20"/>
                <w:szCs w:val="20"/>
              </w:rPr>
            </w:pPr>
            <w:r w:rsidRPr="0000665F">
              <w:rPr>
                <w:sz w:val="20"/>
                <w:szCs w:val="20"/>
              </w:rPr>
              <w:t>74,4</w:t>
            </w:r>
          </w:p>
        </w:tc>
        <w:tc>
          <w:tcPr>
            <w:tcW w:w="493" w:type="pct"/>
            <w:vAlign w:val="bottom"/>
            <w:hideMark/>
          </w:tcPr>
          <w:p w14:paraId="5632067C" w14:textId="77777777" w:rsidR="00CD03DB" w:rsidRPr="0000665F" w:rsidRDefault="00CD03DB" w:rsidP="00CD03DB">
            <w:pPr>
              <w:jc w:val="right"/>
              <w:rPr>
                <w:sz w:val="20"/>
                <w:szCs w:val="20"/>
              </w:rPr>
            </w:pPr>
            <w:r w:rsidRPr="0000665F">
              <w:rPr>
                <w:sz w:val="20"/>
                <w:szCs w:val="20"/>
              </w:rPr>
              <w:t>1 044,0</w:t>
            </w:r>
          </w:p>
        </w:tc>
        <w:tc>
          <w:tcPr>
            <w:tcW w:w="549" w:type="pct"/>
            <w:vAlign w:val="bottom"/>
            <w:hideMark/>
          </w:tcPr>
          <w:p w14:paraId="582FAF04" w14:textId="77777777" w:rsidR="00CD03DB" w:rsidRPr="0000665F" w:rsidRDefault="00CD03DB" w:rsidP="00CD03DB">
            <w:pPr>
              <w:jc w:val="right"/>
              <w:rPr>
                <w:sz w:val="20"/>
                <w:szCs w:val="20"/>
              </w:rPr>
            </w:pPr>
            <w:r w:rsidRPr="0000665F">
              <w:rPr>
                <w:sz w:val="20"/>
                <w:szCs w:val="20"/>
                <w:lang w:val="ky-KG"/>
              </w:rPr>
              <w:t>135,2</w:t>
            </w:r>
          </w:p>
        </w:tc>
        <w:tc>
          <w:tcPr>
            <w:tcW w:w="426" w:type="pct"/>
            <w:vAlign w:val="bottom"/>
            <w:hideMark/>
          </w:tcPr>
          <w:p w14:paraId="385A22D7" w14:textId="77777777" w:rsidR="00CD03DB" w:rsidRPr="0000665F" w:rsidRDefault="00CD03DB" w:rsidP="00CD03DB">
            <w:pPr>
              <w:jc w:val="right"/>
              <w:rPr>
                <w:sz w:val="20"/>
                <w:szCs w:val="20"/>
              </w:rPr>
            </w:pPr>
            <w:r w:rsidRPr="0000665F">
              <w:rPr>
                <w:sz w:val="20"/>
                <w:szCs w:val="20"/>
              </w:rPr>
              <w:t>104,0</w:t>
            </w:r>
          </w:p>
        </w:tc>
      </w:tr>
      <w:tr w:rsidR="00CD03DB" w:rsidRPr="0000665F" w14:paraId="0A4D00E7" w14:textId="77777777" w:rsidTr="00B24BF7">
        <w:trPr>
          <w:cantSplit/>
          <w:trHeight w:val="226"/>
        </w:trPr>
        <w:tc>
          <w:tcPr>
            <w:tcW w:w="572" w:type="pct"/>
            <w:hideMark/>
          </w:tcPr>
          <w:p w14:paraId="52E9751A" w14:textId="77777777" w:rsidR="00CD03DB" w:rsidRPr="0000665F" w:rsidRDefault="00CD03DB" w:rsidP="00CD03DB">
            <w:pPr>
              <w:rPr>
                <w:sz w:val="20"/>
                <w:szCs w:val="20"/>
              </w:rPr>
            </w:pPr>
            <w:r w:rsidRPr="0000665F">
              <w:rPr>
                <w:sz w:val="20"/>
                <w:szCs w:val="20"/>
              </w:rPr>
              <w:t>Март</w:t>
            </w:r>
          </w:p>
        </w:tc>
        <w:tc>
          <w:tcPr>
            <w:tcW w:w="536" w:type="pct"/>
            <w:vAlign w:val="bottom"/>
            <w:hideMark/>
          </w:tcPr>
          <w:p w14:paraId="613E5078" w14:textId="77777777" w:rsidR="00CD03DB" w:rsidRPr="0000665F" w:rsidRDefault="00CD03DB" w:rsidP="00CD03DB">
            <w:pPr>
              <w:jc w:val="right"/>
              <w:rPr>
                <w:sz w:val="20"/>
                <w:szCs w:val="20"/>
              </w:rPr>
            </w:pPr>
            <w:r w:rsidRPr="0000665F">
              <w:rPr>
                <w:sz w:val="20"/>
                <w:szCs w:val="20"/>
              </w:rPr>
              <w:t>1 498,</w:t>
            </w:r>
            <w:r w:rsidRPr="0000665F">
              <w:rPr>
                <w:sz w:val="20"/>
                <w:szCs w:val="20"/>
                <w:lang w:val="ky-KG"/>
              </w:rPr>
              <w:t>1</w:t>
            </w:r>
          </w:p>
        </w:tc>
        <w:tc>
          <w:tcPr>
            <w:tcW w:w="536" w:type="pct"/>
            <w:vAlign w:val="bottom"/>
            <w:hideMark/>
          </w:tcPr>
          <w:p w14:paraId="2EA1E642" w14:textId="77777777" w:rsidR="00CD03DB" w:rsidRPr="0000665F" w:rsidRDefault="00CD03DB" w:rsidP="00CD03DB">
            <w:pPr>
              <w:jc w:val="right"/>
              <w:rPr>
                <w:sz w:val="20"/>
                <w:szCs w:val="20"/>
              </w:rPr>
            </w:pPr>
            <w:r w:rsidRPr="0000665F">
              <w:rPr>
                <w:sz w:val="20"/>
                <w:szCs w:val="20"/>
                <w:lang w:val="ky-KG"/>
              </w:rPr>
              <w:t>133,3</w:t>
            </w:r>
          </w:p>
        </w:tc>
        <w:tc>
          <w:tcPr>
            <w:tcW w:w="501" w:type="pct"/>
            <w:vAlign w:val="bottom"/>
            <w:hideMark/>
          </w:tcPr>
          <w:p w14:paraId="140B4394" w14:textId="77777777" w:rsidR="00CD03DB" w:rsidRPr="0000665F" w:rsidRDefault="00CD03DB" w:rsidP="00CD03DB">
            <w:pPr>
              <w:jc w:val="right"/>
              <w:rPr>
                <w:sz w:val="20"/>
                <w:szCs w:val="20"/>
              </w:rPr>
            </w:pPr>
            <w:r w:rsidRPr="0000665F">
              <w:rPr>
                <w:sz w:val="20"/>
                <w:szCs w:val="20"/>
              </w:rPr>
              <w:t>126,5</w:t>
            </w:r>
          </w:p>
        </w:tc>
        <w:tc>
          <w:tcPr>
            <w:tcW w:w="411" w:type="pct"/>
            <w:vAlign w:val="bottom"/>
            <w:hideMark/>
          </w:tcPr>
          <w:p w14:paraId="0F2C30D4" w14:textId="77777777" w:rsidR="00CD03DB" w:rsidRPr="0000665F" w:rsidRDefault="00CD03DB" w:rsidP="00CD03DB">
            <w:pPr>
              <w:jc w:val="right"/>
              <w:rPr>
                <w:sz w:val="20"/>
                <w:szCs w:val="20"/>
              </w:rPr>
            </w:pPr>
            <w:r w:rsidRPr="0000665F">
              <w:rPr>
                <w:sz w:val="20"/>
                <w:szCs w:val="20"/>
              </w:rPr>
              <w:t>211,</w:t>
            </w:r>
            <w:r w:rsidRPr="0000665F">
              <w:rPr>
                <w:sz w:val="20"/>
                <w:szCs w:val="20"/>
                <w:lang w:val="ky-KG"/>
              </w:rPr>
              <w:t>4</w:t>
            </w:r>
          </w:p>
        </w:tc>
        <w:tc>
          <w:tcPr>
            <w:tcW w:w="549" w:type="pct"/>
            <w:vAlign w:val="bottom"/>
            <w:hideMark/>
          </w:tcPr>
          <w:p w14:paraId="2D59E100" w14:textId="77777777" w:rsidR="00CD03DB" w:rsidRPr="0000665F" w:rsidRDefault="00CD03DB" w:rsidP="00CD03DB">
            <w:pPr>
              <w:jc w:val="right"/>
              <w:rPr>
                <w:sz w:val="20"/>
                <w:szCs w:val="20"/>
              </w:rPr>
            </w:pPr>
            <w:r w:rsidRPr="0000665F">
              <w:rPr>
                <w:sz w:val="20"/>
                <w:szCs w:val="20"/>
              </w:rPr>
              <w:t>107,9</w:t>
            </w:r>
          </w:p>
        </w:tc>
        <w:tc>
          <w:tcPr>
            <w:tcW w:w="426" w:type="pct"/>
            <w:vAlign w:val="bottom"/>
            <w:hideMark/>
          </w:tcPr>
          <w:p w14:paraId="6C198860" w14:textId="77777777" w:rsidR="00CD03DB" w:rsidRPr="0000665F" w:rsidRDefault="00CD03DB" w:rsidP="00CD03DB">
            <w:pPr>
              <w:jc w:val="right"/>
              <w:rPr>
                <w:sz w:val="20"/>
                <w:szCs w:val="20"/>
              </w:rPr>
            </w:pPr>
            <w:r w:rsidRPr="0000665F">
              <w:rPr>
                <w:sz w:val="20"/>
                <w:szCs w:val="20"/>
              </w:rPr>
              <w:t>15</w:t>
            </w:r>
            <w:r w:rsidRPr="0000665F">
              <w:rPr>
                <w:sz w:val="20"/>
                <w:szCs w:val="20"/>
                <w:lang w:val="ky-KG"/>
              </w:rPr>
              <w:t>1,0</w:t>
            </w:r>
          </w:p>
        </w:tc>
        <w:tc>
          <w:tcPr>
            <w:tcW w:w="493" w:type="pct"/>
            <w:vAlign w:val="bottom"/>
            <w:hideMark/>
          </w:tcPr>
          <w:p w14:paraId="2A91C0BD" w14:textId="77777777" w:rsidR="00CD03DB" w:rsidRPr="0000665F" w:rsidRDefault="00CD03DB" w:rsidP="00CD03DB">
            <w:pPr>
              <w:jc w:val="right"/>
              <w:rPr>
                <w:sz w:val="20"/>
                <w:szCs w:val="20"/>
              </w:rPr>
            </w:pPr>
            <w:r w:rsidRPr="0000665F">
              <w:rPr>
                <w:sz w:val="20"/>
                <w:szCs w:val="20"/>
              </w:rPr>
              <w:t>1 286,7</w:t>
            </w:r>
          </w:p>
        </w:tc>
        <w:tc>
          <w:tcPr>
            <w:tcW w:w="549" w:type="pct"/>
            <w:vAlign w:val="bottom"/>
            <w:hideMark/>
          </w:tcPr>
          <w:p w14:paraId="349BE1DC" w14:textId="77777777" w:rsidR="00CD03DB" w:rsidRPr="0000665F" w:rsidRDefault="00CD03DB" w:rsidP="00CD03DB">
            <w:pPr>
              <w:jc w:val="right"/>
              <w:rPr>
                <w:sz w:val="20"/>
                <w:szCs w:val="20"/>
              </w:rPr>
            </w:pPr>
            <w:r w:rsidRPr="0000665F">
              <w:rPr>
                <w:sz w:val="20"/>
                <w:szCs w:val="20"/>
              </w:rPr>
              <w:t>138,6</w:t>
            </w:r>
          </w:p>
        </w:tc>
        <w:tc>
          <w:tcPr>
            <w:tcW w:w="426" w:type="pct"/>
            <w:vAlign w:val="bottom"/>
            <w:hideMark/>
          </w:tcPr>
          <w:p w14:paraId="5B348E89" w14:textId="77777777" w:rsidR="00CD03DB" w:rsidRPr="0000665F" w:rsidRDefault="00CD03DB" w:rsidP="00CD03DB">
            <w:pPr>
              <w:jc w:val="right"/>
              <w:rPr>
                <w:sz w:val="20"/>
                <w:szCs w:val="20"/>
              </w:rPr>
            </w:pPr>
            <w:r w:rsidRPr="0000665F">
              <w:rPr>
                <w:sz w:val="20"/>
                <w:szCs w:val="20"/>
              </w:rPr>
              <w:t>123,2</w:t>
            </w:r>
          </w:p>
        </w:tc>
      </w:tr>
      <w:tr w:rsidR="00CD03DB" w:rsidRPr="0000665F" w14:paraId="314BD43D" w14:textId="77777777" w:rsidTr="00B24BF7">
        <w:trPr>
          <w:cantSplit/>
          <w:trHeight w:val="226"/>
        </w:trPr>
        <w:tc>
          <w:tcPr>
            <w:tcW w:w="572" w:type="pct"/>
            <w:hideMark/>
          </w:tcPr>
          <w:p w14:paraId="47285D4F" w14:textId="77777777" w:rsidR="00CD03DB" w:rsidRPr="0000665F" w:rsidRDefault="00CD03DB" w:rsidP="00CD03DB">
            <w:pPr>
              <w:rPr>
                <w:sz w:val="20"/>
                <w:szCs w:val="20"/>
              </w:rPr>
            </w:pPr>
            <w:r w:rsidRPr="0000665F">
              <w:rPr>
                <w:sz w:val="20"/>
                <w:szCs w:val="20"/>
              </w:rPr>
              <w:t>Апрель</w:t>
            </w:r>
          </w:p>
        </w:tc>
        <w:tc>
          <w:tcPr>
            <w:tcW w:w="536" w:type="pct"/>
            <w:vAlign w:val="bottom"/>
            <w:hideMark/>
          </w:tcPr>
          <w:p w14:paraId="72906CCC" w14:textId="77777777" w:rsidR="00CD03DB" w:rsidRPr="0000665F" w:rsidRDefault="00CD03DB" w:rsidP="00CD03DB">
            <w:pPr>
              <w:jc w:val="right"/>
              <w:rPr>
                <w:sz w:val="20"/>
                <w:szCs w:val="20"/>
              </w:rPr>
            </w:pPr>
            <w:r w:rsidRPr="0000665F">
              <w:rPr>
                <w:sz w:val="20"/>
                <w:szCs w:val="20"/>
              </w:rPr>
              <w:t>1 4</w:t>
            </w:r>
            <w:r w:rsidRPr="0000665F">
              <w:rPr>
                <w:sz w:val="20"/>
                <w:szCs w:val="20"/>
                <w:lang w:val="ky-KG"/>
              </w:rPr>
              <w:t>30,7</w:t>
            </w:r>
          </w:p>
        </w:tc>
        <w:tc>
          <w:tcPr>
            <w:tcW w:w="536" w:type="pct"/>
            <w:vAlign w:val="bottom"/>
            <w:hideMark/>
          </w:tcPr>
          <w:p w14:paraId="29AACACB" w14:textId="77777777" w:rsidR="00CD03DB" w:rsidRPr="0000665F" w:rsidRDefault="00CD03DB" w:rsidP="00CD03DB">
            <w:pPr>
              <w:jc w:val="right"/>
              <w:rPr>
                <w:sz w:val="20"/>
                <w:szCs w:val="20"/>
              </w:rPr>
            </w:pPr>
            <w:r w:rsidRPr="0000665F">
              <w:rPr>
                <w:sz w:val="20"/>
                <w:szCs w:val="20"/>
              </w:rPr>
              <w:t>12</w:t>
            </w:r>
            <w:r w:rsidRPr="0000665F">
              <w:rPr>
                <w:sz w:val="20"/>
                <w:szCs w:val="20"/>
                <w:lang w:val="ky-KG"/>
              </w:rPr>
              <w:t>0,1</w:t>
            </w:r>
          </w:p>
        </w:tc>
        <w:tc>
          <w:tcPr>
            <w:tcW w:w="501" w:type="pct"/>
            <w:vAlign w:val="bottom"/>
            <w:hideMark/>
          </w:tcPr>
          <w:p w14:paraId="18328AD1" w14:textId="77777777" w:rsidR="00CD03DB" w:rsidRPr="0000665F" w:rsidRDefault="00CD03DB" w:rsidP="00CD03DB">
            <w:pPr>
              <w:jc w:val="right"/>
              <w:rPr>
                <w:sz w:val="20"/>
                <w:szCs w:val="20"/>
              </w:rPr>
            </w:pPr>
            <w:r w:rsidRPr="0000665F">
              <w:rPr>
                <w:sz w:val="20"/>
                <w:szCs w:val="20"/>
              </w:rPr>
              <w:t>95,5</w:t>
            </w:r>
          </w:p>
        </w:tc>
        <w:tc>
          <w:tcPr>
            <w:tcW w:w="411" w:type="pct"/>
            <w:vAlign w:val="bottom"/>
            <w:hideMark/>
          </w:tcPr>
          <w:p w14:paraId="660428D3" w14:textId="77777777" w:rsidR="00CD03DB" w:rsidRPr="0000665F" w:rsidRDefault="00CD03DB" w:rsidP="00CD03DB">
            <w:pPr>
              <w:jc w:val="right"/>
              <w:rPr>
                <w:sz w:val="20"/>
                <w:szCs w:val="20"/>
              </w:rPr>
            </w:pPr>
            <w:r w:rsidRPr="0000665F">
              <w:rPr>
                <w:sz w:val="20"/>
                <w:szCs w:val="20"/>
              </w:rPr>
              <w:t>2</w:t>
            </w:r>
            <w:r w:rsidRPr="0000665F">
              <w:rPr>
                <w:sz w:val="20"/>
                <w:szCs w:val="20"/>
                <w:lang w:val="ky-KG"/>
              </w:rPr>
              <w:t>51,5</w:t>
            </w:r>
          </w:p>
        </w:tc>
        <w:tc>
          <w:tcPr>
            <w:tcW w:w="549" w:type="pct"/>
            <w:vAlign w:val="bottom"/>
            <w:hideMark/>
          </w:tcPr>
          <w:p w14:paraId="489F09A2" w14:textId="77777777" w:rsidR="00CD03DB" w:rsidRPr="0000665F" w:rsidRDefault="00CD03DB" w:rsidP="00CD03DB">
            <w:pPr>
              <w:jc w:val="right"/>
              <w:rPr>
                <w:sz w:val="20"/>
                <w:szCs w:val="20"/>
              </w:rPr>
            </w:pPr>
            <w:r w:rsidRPr="0000665F">
              <w:rPr>
                <w:sz w:val="20"/>
                <w:szCs w:val="20"/>
              </w:rPr>
              <w:t>13</w:t>
            </w:r>
            <w:r w:rsidRPr="0000665F">
              <w:rPr>
                <w:sz w:val="20"/>
                <w:szCs w:val="20"/>
                <w:lang w:val="ky-KG"/>
              </w:rPr>
              <w:t>6,9</w:t>
            </w:r>
          </w:p>
        </w:tc>
        <w:tc>
          <w:tcPr>
            <w:tcW w:w="426" w:type="pct"/>
            <w:vAlign w:val="bottom"/>
            <w:hideMark/>
          </w:tcPr>
          <w:p w14:paraId="184163AC" w14:textId="77777777" w:rsidR="00CD03DB" w:rsidRPr="0000665F" w:rsidRDefault="00CD03DB" w:rsidP="00CD03DB">
            <w:pPr>
              <w:jc w:val="right"/>
              <w:rPr>
                <w:sz w:val="20"/>
                <w:szCs w:val="20"/>
              </w:rPr>
            </w:pPr>
            <w:r w:rsidRPr="0000665F">
              <w:rPr>
                <w:sz w:val="20"/>
                <w:szCs w:val="20"/>
              </w:rPr>
              <w:t>119,0</w:t>
            </w:r>
          </w:p>
        </w:tc>
        <w:tc>
          <w:tcPr>
            <w:tcW w:w="493" w:type="pct"/>
            <w:vAlign w:val="bottom"/>
            <w:hideMark/>
          </w:tcPr>
          <w:p w14:paraId="1F996C77" w14:textId="77777777" w:rsidR="00CD03DB" w:rsidRPr="0000665F" w:rsidRDefault="00CD03DB" w:rsidP="00CD03DB">
            <w:pPr>
              <w:jc w:val="right"/>
              <w:rPr>
                <w:sz w:val="20"/>
                <w:szCs w:val="20"/>
              </w:rPr>
            </w:pPr>
            <w:r w:rsidRPr="0000665F">
              <w:rPr>
                <w:sz w:val="20"/>
                <w:szCs w:val="20"/>
              </w:rPr>
              <w:t>1 1</w:t>
            </w:r>
            <w:r w:rsidRPr="0000665F">
              <w:rPr>
                <w:sz w:val="20"/>
                <w:szCs w:val="20"/>
                <w:lang w:val="ky-KG"/>
              </w:rPr>
              <w:t>79,2</w:t>
            </w:r>
          </w:p>
        </w:tc>
        <w:tc>
          <w:tcPr>
            <w:tcW w:w="549" w:type="pct"/>
            <w:vAlign w:val="bottom"/>
            <w:hideMark/>
          </w:tcPr>
          <w:p w14:paraId="5BE2E6CC" w14:textId="77777777" w:rsidR="00CD03DB" w:rsidRPr="0000665F" w:rsidRDefault="00CD03DB" w:rsidP="00CD03DB">
            <w:pPr>
              <w:jc w:val="right"/>
              <w:rPr>
                <w:sz w:val="20"/>
                <w:szCs w:val="20"/>
              </w:rPr>
            </w:pPr>
            <w:r w:rsidRPr="0000665F">
              <w:rPr>
                <w:sz w:val="20"/>
                <w:szCs w:val="20"/>
              </w:rPr>
              <w:t>117,0</w:t>
            </w:r>
          </w:p>
        </w:tc>
        <w:tc>
          <w:tcPr>
            <w:tcW w:w="426" w:type="pct"/>
            <w:vAlign w:val="bottom"/>
            <w:hideMark/>
          </w:tcPr>
          <w:p w14:paraId="2ABD0A96" w14:textId="77777777" w:rsidR="00CD03DB" w:rsidRPr="0000665F" w:rsidRDefault="00CD03DB" w:rsidP="00CD03DB">
            <w:pPr>
              <w:jc w:val="right"/>
              <w:rPr>
                <w:sz w:val="20"/>
                <w:szCs w:val="20"/>
              </w:rPr>
            </w:pPr>
            <w:r w:rsidRPr="0000665F">
              <w:rPr>
                <w:sz w:val="20"/>
                <w:szCs w:val="20"/>
              </w:rPr>
              <w:t>91,6</w:t>
            </w:r>
          </w:p>
        </w:tc>
      </w:tr>
      <w:tr w:rsidR="00CD03DB" w:rsidRPr="0000665F" w14:paraId="1AA52548" w14:textId="77777777" w:rsidTr="00B24BF7">
        <w:trPr>
          <w:cantSplit/>
          <w:trHeight w:val="226"/>
        </w:trPr>
        <w:tc>
          <w:tcPr>
            <w:tcW w:w="572" w:type="pct"/>
            <w:hideMark/>
          </w:tcPr>
          <w:p w14:paraId="451A0765" w14:textId="77777777" w:rsidR="00CD03DB" w:rsidRPr="0000665F" w:rsidRDefault="00CD03DB" w:rsidP="00CD03DB">
            <w:pPr>
              <w:rPr>
                <w:sz w:val="20"/>
                <w:szCs w:val="20"/>
                <w:lang w:val="ky-KG"/>
              </w:rPr>
            </w:pPr>
            <w:r w:rsidRPr="0000665F">
              <w:rPr>
                <w:sz w:val="20"/>
                <w:szCs w:val="20"/>
                <w:lang w:val="ky-KG"/>
              </w:rPr>
              <w:t>Май</w:t>
            </w:r>
          </w:p>
        </w:tc>
        <w:tc>
          <w:tcPr>
            <w:tcW w:w="536" w:type="pct"/>
            <w:vAlign w:val="bottom"/>
            <w:hideMark/>
          </w:tcPr>
          <w:p w14:paraId="129A825D" w14:textId="77777777" w:rsidR="00CD03DB" w:rsidRPr="0000665F" w:rsidRDefault="00CD03DB" w:rsidP="00CD03DB">
            <w:pPr>
              <w:jc w:val="right"/>
              <w:rPr>
                <w:sz w:val="20"/>
                <w:szCs w:val="20"/>
              </w:rPr>
            </w:pPr>
            <w:r w:rsidRPr="0000665F">
              <w:rPr>
                <w:sz w:val="20"/>
                <w:szCs w:val="20"/>
                <w:lang w:val="ky-KG"/>
              </w:rPr>
              <w:t>1 364,5</w:t>
            </w:r>
          </w:p>
        </w:tc>
        <w:tc>
          <w:tcPr>
            <w:tcW w:w="536" w:type="pct"/>
            <w:vAlign w:val="bottom"/>
            <w:hideMark/>
          </w:tcPr>
          <w:p w14:paraId="4C87E700" w14:textId="77777777" w:rsidR="00CD03DB" w:rsidRPr="0000665F" w:rsidRDefault="00CD03DB" w:rsidP="00CD03DB">
            <w:pPr>
              <w:jc w:val="right"/>
              <w:rPr>
                <w:sz w:val="20"/>
                <w:szCs w:val="20"/>
              </w:rPr>
            </w:pPr>
            <w:r w:rsidRPr="0000665F">
              <w:rPr>
                <w:sz w:val="20"/>
                <w:szCs w:val="20"/>
                <w:lang w:val="ky-KG"/>
              </w:rPr>
              <w:t>96,5</w:t>
            </w:r>
          </w:p>
        </w:tc>
        <w:tc>
          <w:tcPr>
            <w:tcW w:w="501" w:type="pct"/>
            <w:vAlign w:val="bottom"/>
            <w:hideMark/>
          </w:tcPr>
          <w:p w14:paraId="14B5D434" w14:textId="77777777" w:rsidR="00CD03DB" w:rsidRPr="0000665F" w:rsidRDefault="00CD03DB" w:rsidP="00CD03DB">
            <w:pPr>
              <w:jc w:val="right"/>
              <w:rPr>
                <w:sz w:val="20"/>
                <w:szCs w:val="20"/>
              </w:rPr>
            </w:pPr>
            <w:r w:rsidRPr="0000665F">
              <w:rPr>
                <w:sz w:val="20"/>
                <w:szCs w:val="20"/>
                <w:lang w:val="ky-KG"/>
              </w:rPr>
              <w:t>95,4</w:t>
            </w:r>
          </w:p>
        </w:tc>
        <w:tc>
          <w:tcPr>
            <w:tcW w:w="411" w:type="pct"/>
            <w:vAlign w:val="bottom"/>
            <w:hideMark/>
          </w:tcPr>
          <w:p w14:paraId="1E9A8345" w14:textId="77777777" w:rsidR="00CD03DB" w:rsidRPr="0000665F" w:rsidRDefault="00CD03DB" w:rsidP="00CD03DB">
            <w:pPr>
              <w:jc w:val="right"/>
              <w:rPr>
                <w:sz w:val="20"/>
                <w:szCs w:val="20"/>
              </w:rPr>
            </w:pPr>
            <w:r w:rsidRPr="0000665F">
              <w:rPr>
                <w:sz w:val="20"/>
                <w:szCs w:val="20"/>
                <w:lang w:val="ky-KG"/>
              </w:rPr>
              <w:t>294,8</w:t>
            </w:r>
          </w:p>
        </w:tc>
        <w:tc>
          <w:tcPr>
            <w:tcW w:w="549" w:type="pct"/>
            <w:vAlign w:val="bottom"/>
            <w:hideMark/>
          </w:tcPr>
          <w:p w14:paraId="28AAA045" w14:textId="77777777" w:rsidR="00CD03DB" w:rsidRPr="0000665F" w:rsidRDefault="00CD03DB" w:rsidP="00CD03DB">
            <w:pPr>
              <w:jc w:val="right"/>
              <w:rPr>
                <w:sz w:val="20"/>
                <w:szCs w:val="20"/>
              </w:rPr>
            </w:pPr>
            <w:r w:rsidRPr="0000665F">
              <w:rPr>
                <w:sz w:val="20"/>
                <w:szCs w:val="20"/>
                <w:lang w:val="ky-KG"/>
              </w:rPr>
              <w:t>80,5</w:t>
            </w:r>
          </w:p>
        </w:tc>
        <w:tc>
          <w:tcPr>
            <w:tcW w:w="426" w:type="pct"/>
            <w:vAlign w:val="bottom"/>
            <w:hideMark/>
          </w:tcPr>
          <w:p w14:paraId="34D3455E" w14:textId="77777777" w:rsidR="00CD03DB" w:rsidRPr="0000665F" w:rsidRDefault="00CD03DB" w:rsidP="00CD03DB">
            <w:pPr>
              <w:jc w:val="right"/>
              <w:rPr>
                <w:sz w:val="20"/>
                <w:szCs w:val="20"/>
              </w:rPr>
            </w:pPr>
            <w:r w:rsidRPr="0000665F">
              <w:rPr>
                <w:sz w:val="20"/>
                <w:szCs w:val="20"/>
                <w:lang w:val="ky-KG"/>
              </w:rPr>
              <w:t>117,2</w:t>
            </w:r>
          </w:p>
        </w:tc>
        <w:tc>
          <w:tcPr>
            <w:tcW w:w="493" w:type="pct"/>
            <w:vAlign w:val="bottom"/>
            <w:hideMark/>
          </w:tcPr>
          <w:p w14:paraId="2818F9DF" w14:textId="77777777" w:rsidR="00CD03DB" w:rsidRPr="0000665F" w:rsidRDefault="00CD03DB" w:rsidP="00CD03DB">
            <w:pPr>
              <w:jc w:val="right"/>
              <w:rPr>
                <w:sz w:val="20"/>
                <w:szCs w:val="20"/>
              </w:rPr>
            </w:pPr>
            <w:r w:rsidRPr="0000665F">
              <w:rPr>
                <w:sz w:val="20"/>
                <w:szCs w:val="20"/>
                <w:lang w:val="ky-KG"/>
              </w:rPr>
              <w:t>1 069,7</w:t>
            </w:r>
          </w:p>
        </w:tc>
        <w:tc>
          <w:tcPr>
            <w:tcW w:w="549" w:type="pct"/>
            <w:vAlign w:val="bottom"/>
            <w:hideMark/>
          </w:tcPr>
          <w:p w14:paraId="6136A7DE" w14:textId="77777777" w:rsidR="00CD03DB" w:rsidRPr="0000665F" w:rsidRDefault="00CD03DB" w:rsidP="00CD03DB">
            <w:pPr>
              <w:jc w:val="right"/>
              <w:rPr>
                <w:sz w:val="20"/>
                <w:szCs w:val="20"/>
              </w:rPr>
            </w:pPr>
            <w:r w:rsidRPr="0000665F">
              <w:rPr>
                <w:sz w:val="20"/>
                <w:szCs w:val="20"/>
                <w:lang w:val="ky-KG"/>
              </w:rPr>
              <w:t>102,1</w:t>
            </w:r>
          </w:p>
        </w:tc>
        <w:tc>
          <w:tcPr>
            <w:tcW w:w="426" w:type="pct"/>
            <w:vAlign w:val="bottom"/>
            <w:hideMark/>
          </w:tcPr>
          <w:p w14:paraId="08D2D0E9" w14:textId="77777777" w:rsidR="00CD03DB" w:rsidRPr="0000665F" w:rsidRDefault="00CD03DB" w:rsidP="00CD03DB">
            <w:pPr>
              <w:jc w:val="right"/>
              <w:rPr>
                <w:sz w:val="20"/>
                <w:szCs w:val="20"/>
              </w:rPr>
            </w:pPr>
            <w:r w:rsidRPr="0000665F">
              <w:rPr>
                <w:sz w:val="20"/>
                <w:szCs w:val="20"/>
                <w:lang w:val="ky-KG"/>
              </w:rPr>
              <w:t>90,7</w:t>
            </w:r>
          </w:p>
        </w:tc>
      </w:tr>
      <w:tr w:rsidR="00CD03DB" w:rsidRPr="0000665F" w14:paraId="54984949" w14:textId="77777777" w:rsidTr="00B24BF7">
        <w:trPr>
          <w:cantSplit/>
          <w:trHeight w:val="226"/>
        </w:trPr>
        <w:tc>
          <w:tcPr>
            <w:tcW w:w="572" w:type="pct"/>
            <w:hideMark/>
          </w:tcPr>
          <w:p w14:paraId="4C93FC32" w14:textId="77777777" w:rsidR="00CD03DB" w:rsidRPr="0000665F" w:rsidRDefault="00CD03DB" w:rsidP="00CD03DB">
            <w:pPr>
              <w:rPr>
                <w:sz w:val="20"/>
                <w:szCs w:val="20"/>
              </w:rPr>
            </w:pPr>
            <w:r w:rsidRPr="0000665F">
              <w:rPr>
                <w:sz w:val="20"/>
                <w:szCs w:val="20"/>
              </w:rPr>
              <w:t>Июнь</w:t>
            </w:r>
          </w:p>
        </w:tc>
        <w:tc>
          <w:tcPr>
            <w:tcW w:w="536" w:type="pct"/>
            <w:vAlign w:val="bottom"/>
            <w:hideMark/>
          </w:tcPr>
          <w:p w14:paraId="643ED71D" w14:textId="77777777" w:rsidR="00CD03DB" w:rsidRPr="0000665F" w:rsidRDefault="00CD03DB" w:rsidP="00CD03DB">
            <w:pPr>
              <w:jc w:val="right"/>
              <w:rPr>
                <w:sz w:val="20"/>
                <w:szCs w:val="20"/>
                <w:lang w:val="ky-KG"/>
              </w:rPr>
            </w:pPr>
            <w:r w:rsidRPr="0000665F">
              <w:rPr>
                <w:sz w:val="20"/>
                <w:szCs w:val="20"/>
                <w:lang w:val="ky-KG"/>
              </w:rPr>
              <w:t>1 216,6</w:t>
            </w:r>
          </w:p>
        </w:tc>
        <w:tc>
          <w:tcPr>
            <w:tcW w:w="536" w:type="pct"/>
            <w:vAlign w:val="bottom"/>
            <w:hideMark/>
          </w:tcPr>
          <w:p w14:paraId="59CF6247" w14:textId="77777777" w:rsidR="00CD03DB" w:rsidRPr="0000665F" w:rsidRDefault="00CD03DB" w:rsidP="00CD03DB">
            <w:pPr>
              <w:jc w:val="right"/>
              <w:rPr>
                <w:sz w:val="20"/>
                <w:szCs w:val="20"/>
              </w:rPr>
            </w:pPr>
            <w:r w:rsidRPr="0000665F">
              <w:rPr>
                <w:sz w:val="20"/>
                <w:szCs w:val="20"/>
                <w:lang w:val="ky-KG"/>
              </w:rPr>
              <w:t>84,6</w:t>
            </w:r>
          </w:p>
        </w:tc>
        <w:tc>
          <w:tcPr>
            <w:tcW w:w="501" w:type="pct"/>
            <w:vAlign w:val="bottom"/>
            <w:hideMark/>
          </w:tcPr>
          <w:p w14:paraId="03FA2978" w14:textId="77777777" w:rsidR="00CD03DB" w:rsidRPr="0000665F" w:rsidRDefault="00CD03DB" w:rsidP="00CD03DB">
            <w:pPr>
              <w:jc w:val="right"/>
              <w:rPr>
                <w:sz w:val="20"/>
                <w:szCs w:val="20"/>
              </w:rPr>
            </w:pPr>
            <w:r w:rsidRPr="0000665F">
              <w:rPr>
                <w:sz w:val="20"/>
                <w:szCs w:val="20"/>
                <w:lang w:val="ky-KG"/>
              </w:rPr>
              <w:t>89,2</w:t>
            </w:r>
          </w:p>
        </w:tc>
        <w:tc>
          <w:tcPr>
            <w:tcW w:w="411" w:type="pct"/>
            <w:vAlign w:val="bottom"/>
            <w:hideMark/>
          </w:tcPr>
          <w:p w14:paraId="2F1594BF" w14:textId="77777777" w:rsidR="00CD03DB" w:rsidRPr="0000665F" w:rsidRDefault="00CD03DB" w:rsidP="00CD03DB">
            <w:pPr>
              <w:jc w:val="right"/>
              <w:rPr>
                <w:sz w:val="20"/>
                <w:szCs w:val="20"/>
                <w:lang w:val="ky-KG"/>
              </w:rPr>
            </w:pPr>
            <w:r w:rsidRPr="0000665F">
              <w:rPr>
                <w:sz w:val="20"/>
                <w:szCs w:val="20"/>
                <w:lang w:val="ky-KG"/>
              </w:rPr>
              <w:t>258,7</w:t>
            </w:r>
          </w:p>
        </w:tc>
        <w:tc>
          <w:tcPr>
            <w:tcW w:w="549" w:type="pct"/>
            <w:vAlign w:val="bottom"/>
            <w:hideMark/>
          </w:tcPr>
          <w:p w14:paraId="69F8270B" w14:textId="77777777" w:rsidR="00CD03DB" w:rsidRPr="0000665F" w:rsidRDefault="00CD03DB" w:rsidP="00CD03DB">
            <w:pPr>
              <w:jc w:val="right"/>
              <w:rPr>
                <w:sz w:val="20"/>
                <w:szCs w:val="20"/>
              </w:rPr>
            </w:pPr>
            <w:r w:rsidRPr="0000665F">
              <w:rPr>
                <w:sz w:val="20"/>
                <w:szCs w:val="20"/>
                <w:lang w:val="ky-KG"/>
              </w:rPr>
              <w:t>81,2</w:t>
            </w:r>
          </w:p>
        </w:tc>
        <w:tc>
          <w:tcPr>
            <w:tcW w:w="426" w:type="pct"/>
            <w:vAlign w:val="bottom"/>
            <w:hideMark/>
          </w:tcPr>
          <w:p w14:paraId="6FFED205" w14:textId="77777777" w:rsidR="00CD03DB" w:rsidRPr="0000665F" w:rsidRDefault="00CD03DB" w:rsidP="00CD03DB">
            <w:pPr>
              <w:jc w:val="right"/>
              <w:rPr>
                <w:sz w:val="20"/>
                <w:szCs w:val="20"/>
              </w:rPr>
            </w:pPr>
            <w:r w:rsidRPr="0000665F">
              <w:rPr>
                <w:sz w:val="20"/>
                <w:szCs w:val="20"/>
                <w:lang w:val="ky-KG"/>
              </w:rPr>
              <w:t>87,7</w:t>
            </w:r>
          </w:p>
        </w:tc>
        <w:tc>
          <w:tcPr>
            <w:tcW w:w="493" w:type="pct"/>
            <w:vAlign w:val="bottom"/>
            <w:hideMark/>
          </w:tcPr>
          <w:p w14:paraId="1DCC01C7" w14:textId="77777777" w:rsidR="00CD03DB" w:rsidRPr="0000665F" w:rsidRDefault="00CD03DB" w:rsidP="00CD03DB">
            <w:pPr>
              <w:jc w:val="right"/>
              <w:rPr>
                <w:sz w:val="20"/>
                <w:szCs w:val="20"/>
                <w:lang w:val="ky-KG"/>
              </w:rPr>
            </w:pPr>
            <w:r w:rsidRPr="0000665F">
              <w:rPr>
                <w:sz w:val="20"/>
                <w:szCs w:val="20"/>
                <w:lang w:val="ky-KG"/>
              </w:rPr>
              <w:t>957,9</w:t>
            </w:r>
          </w:p>
        </w:tc>
        <w:tc>
          <w:tcPr>
            <w:tcW w:w="549" w:type="pct"/>
            <w:vAlign w:val="bottom"/>
            <w:hideMark/>
          </w:tcPr>
          <w:p w14:paraId="366D01CA" w14:textId="77777777" w:rsidR="00CD03DB" w:rsidRPr="0000665F" w:rsidRDefault="00CD03DB" w:rsidP="00CD03DB">
            <w:pPr>
              <w:jc w:val="right"/>
              <w:rPr>
                <w:sz w:val="20"/>
                <w:szCs w:val="20"/>
              </w:rPr>
            </w:pPr>
            <w:r w:rsidRPr="0000665F">
              <w:rPr>
                <w:sz w:val="20"/>
                <w:szCs w:val="20"/>
                <w:lang w:val="ky-KG"/>
              </w:rPr>
              <w:t>85,5</w:t>
            </w:r>
          </w:p>
        </w:tc>
        <w:tc>
          <w:tcPr>
            <w:tcW w:w="426" w:type="pct"/>
            <w:vAlign w:val="bottom"/>
            <w:hideMark/>
          </w:tcPr>
          <w:p w14:paraId="0EEA7BB3" w14:textId="77777777" w:rsidR="00CD03DB" w:rsidRPr="0000665F" w:rsidRDefault="00CD03DB" w:rsidP="00CD03DB">
            <w:pPr>
              <w:jc w:val="right"/>
              <w:rPr>
                <w:sz w:val="20"/>
                <w:szCs w:val="20"/>
              </w:rPr>
            </w:pPr>
            <w:r w:rsidRPr="0000665F">
              <w:rPr>
                <w:sz w:val="20"/>
                <w:szCs w:val="20"/>
                <w:lang w:val="ky-KG"/>
              </w:rPr>
              <w:t>89,5</w:t>
            </w:r>
          </w:p>
        </w:tc>
      </w:tr>
      <w:tr w:rsidR="00CD03DB" w:rsidRPr="0000665F" w14:paraId="78A7D3B3" w14:textId="77777777" w:rsidTr="00B24BF7">
        <w:trPr>
          <w:cantSplit/>
          <w:trHeight w:val="226"/>
        </w:trPr>
        <w:tc>
          <w:tcPr>
            <w:tcW w:w="572" w:type="pct"/>
            <w:hideMark/>
          </w:tcPr>
          <w:p w14:paraId="71404564" w14:textId="77777777" w:rsidR="00CD03DB" w:rsidRPr="0000665F" w:rsidRDefault="00CD03DB" w:rsidP="00CD03DB">
            <w:pPr>
              <w:rPr>
                <w:sz w:val="20"/>
                <w:szCs w:val="20"/>
              </w:rPr>
            </w:pPr>
            <w:r w:rsidRPr="0000665F">
              <w:rPr>
                <w:sz w:val="20"/>
                <w:szCs w:val="20"/>
              </w:rPr>
              <w:t>Июль</w:t>
            </w:r>
          </w:p>
        </w:tc>
        <w:tc>
          <w:tcPr>
            <w:tcW w:w="536" w:type="pct"/>
            <w:vAlign w:val="bottom"/>
            <w:hideMark/>
          </w:tcPr>
          <w:p w14:paraId="49B2FF4B" w14:textId="77777777" w:rsidR="00CD03DB" w:rsidRPr="0000665F" w:rsidRDefault="00CD03DB" w:rsidP="00CD03DB">
            <w:pPr>
              <w:jc w:val="right"/>
              <w:rPr>
                <w:sz w:val="20"/>
                <w:szCs w:val="20"/>
                <w:lang w:val="ky-KG"/>
              </w:rPr>
            </w:pPr>
            <w:r w:rsidRPr="0000665F">
              <w:rPr>
                <w:sz w:val="20"/>
                <w:szCs w:val="20"/>
                <w:lang w:val="ky-KG"/>
              </w:rPr>
              <w:t>1 228,4</w:t>
            </w:r>
          </w:p>
        </w:tc>
        <w:tc>
          <w:tcPr>
            <w:tcW w:w="536" w:type="pct"/>
            <w:vAlign w:val="bottom"/>
            <w:hideMark/>
          </w:tcPr>
          <w:p w14:paraId="72F8C4B9" w14:textId="77777777" w:rsidR="00CD03DB" w:rsidRPr="0000665F" w:rsidRDefault="00CD03DB" w:rsidP="00CD03DB">
            <w:pPr>
              <w:jc w:val="right"/>
              <w:rPr>
                <w:sz w:val="20"/>
                <w:szCs w:val="20"/>
              </w:rPr>
            </w:pPr>
            <w:r w:rsidRPr="0000665F">
              <w:rPr>
                <w:sz w:val="20"/>
                <w:szCs w:val="20"/>
                <w:lang w:val="ky-KG"/>
              </w:rPr>
              <w:t>82,6</w:t>
            </w:r>
          </w:p>
        </w:tc>
        <w:tc>
          <w:tcPr>
            <w:tcW w:w="501" w:type="pct"/>
            <w:vAlign w:val="bottom"/>
            <w:hideMark/>
          </w:tcPr>
          <w:p w14:paraId="4C9FDD4D" w14:textId="77777777" w:rsidR="00CD03DB" w:rsidRPr="0000665F" w:rsidRDefault="00CD03DB" w:rsidP="00CD03DB">
            <w:pPr>
              <w:jc w:val="right"/>
              <w:rPr>
                <w:sz w:val="20"/>
                <w:szCs w:val="20"/>
              </w:rPr>
            </w:pPr>
            <w:r w:rsidRPr="0000665F">
              <w:rPr>
                <w:sz w:val="20"/>
                <w:szCs w:val="20"/>
                <w:lang w:val="ky-KG"/>
              </w:rPr>
              <w:t>101,0</w:t>
            </w:r>
          </w:p>
        </w:tc>
        <w:tc>
          <w:tcPr>
            <w:tcW w:w="411" w:type="pct"/>
            <w:vAlign w:val="bottom"/>
            <w:hideMark/>
          </w:tcPr>
          <w:p w14:paraId="2BF9A29F" w14:textId="77777777" w:rsidR="00CD03DB" w:rsidRPr="0000665F" w:rsidRDefault="00CD03DB" w:rsidP="00CD03DB">
            <w:pPr>
              <w:jc w:val="right"/>
              <w:rPr>
                <w:sz w:val="20"/>
                <w:szCs w:val="20"/>
                <w:lang w:val="ky-KG"/>
              </w:rPr>
            </w:pPr>
            <w:r w:rsidRPr="0000665F">
              <w:rPr>
                <w:sz w:val="20"/>
                <w:szCs w:val="20"/>
                <w:lang w:val="ky-KG"/>
              </w:rPr>
              <w:t>289,6</w:t>
            </w:r>
          </w:p>
        </w:tc>
        <w:tc>
          <w:tcPr>
            <w:tcW w:w="549" w:type="pct"/>
            <w:vAlign w:val="bottom"/>
            <w:hideMark/>
          </w:tcPr>
          <w:p w14:paraId="22E08AD3" w14:textId="77777777" w:rsidR="00CD03DB" w:rsidRPr="0000665F" w:rsidRDefault="00CD03DB" w:rsidP="00CD03DB">
            <w:pPr>
              <w:jc w:val="right"/>
              <w:rPr>
                <w:sz w:val="20"/>
                <w:szCs w:val="20"/>
              </w:rPr>
            </w:pPr>
            <w:r w:rsidRPr="0000665F">
              <w:rPr>
                <w:sz w:val="20"/>
                <w:szCs w:val="20"/>
                <w:lang w:val="ky-KG"/>
              </w:rPr>
              <w:t>86,9</w:t>
            </w:r>
          </w:p>
        </w:tc>
        <w:tc>
          <w:tcPr>
            <w:tcW w:w="426" w:type="pct"/>
            <w:vAlign w:val="bottom"/>
            <w:hideMark/>
          </w:tcPr>
          <w:p w14:paraId="1B3A8B0F" w14:textId="77777777" w:rsidR="00CD03DB" w:rsidRPr="0000665F" w:rsidRDefault="00CD03DB" w:rsidP="00CD03DB">
            <w:pPr>
              <w:jc w:val="right"/>
              <w:rPr>
                <w:sz w:val="20"/>
                <w:szCs w:val="20"/>
              </w:rPr>
            </w:pPr>
            <w:r w:rsidRPr="0000665F">
              <w:rPr>
                <w:sz w:val="20"/>
                <w:szCs w:val="20"/>
                <w:lang w:val="ky-KG"/>
              </w:rPr>
              <w:t>111,9</w:t>
            </w:r>
          </w:p>
        </w:tc>
        <w:tc>
          <w:tcPr>
            <w:tcW w:w="493" w:type="pct"/>
            <w:vAlign w:val="bottom"/>
            <w:hideMark/>
          </w:tcPr>
          <w:p w14:paraId="2FF58016" w14:textId="77777777" w:rsidR="00CD03DB" w:rsidRPr="0000665F" w:rsidRDefault="00CD03DB" w:rsidP="00CD03DB">
            <w:pPr>
              <w:jc w:val="right"/>
              <w:rPr>
                <w:sz w:val="20"/>
                <w:szCs w:val="20"/>
                <w:lang w:val="ky-KG"/>
              </w:rPr>
            </w:pPr>
            <w:r w:rsidRPr="0000665F">
              <w:rPr>
                <w:sz w:val="20"/>
                <w:szCs w:val="20"/>
                <w:lang w:val="ky-KG"/>
              </w:rPr>
              <w:t>938,8</w:t>
            </w:r>
          </w:p>
        </w:tc>
        <w:tc>
          <w:tcPr>
            <w:tcW w:w="549" w:type="pct"/>
            <w:vAlign w:val="bottom"/>
            <w:hideMark/>
          </w:tcPr>
          <w:p w14:paraId="783FAA53" w14:textId="77777777" w:rsidR="00CD03DB" w:rsidRPr="0000665F" w:rsidRDefault="00CD03DB" w:rsidP="00CD03DB">
            <w:pPr>
              <w:jc w:val="right"/>
              <w:rPr>
                <w:sz w:val="20"/>
                <w:szCs w:val="20"/>
              </w:rPr>
            </w:pPr>
            <w:r w:rsidRPr="0000665F">
              <w:rPr>
                <w:sz w:val="20"/>
                <w:szCs w:val="20"/>
                <w:lang w:val="ky-KG"/>
              </w:rPr>
              <w:t>81,3</w:t>
            </w:r>
          </w:p>
        </w:tc>
        <w:tc>
          <w:tcPr>
            <w:tcW w:w="426" w:type="pct"/>
            <w:vAlign w:val="bottom"/>
            <w:hideMark/>
          </w:tcPr>
          <w:p w14:paraId="3D76264B" w14:textId="77777777" w:rsidR="00CD03DB" w:rsidRPr="0000665F" w:rsidRDefault="00CD03DB" w:rsidP="00CD03DB">
            <w:pPr>
              <w:jc w:val="right"/>
              <w:rPr>
                <w:sz w:val="20"/>
                <w:szCs w:val="20"/>
              </w:rPr>
            </w:pPr>
            <w:r w:rsidRPr="0000665F">
              <w:rPr>
                <w:sz w:val="20"/>
                <w:szCs w:val="20"/>
                <w:lang w:val="ky-KG"/>
              </w:rPr>
              <w:t>98,0</w:t>
            </w:r>
          </w:p>
        </w:tc>
      </w:tr>
      <w:tr w:rsidR="00CD03DB" w:rsidRPr="0000665F" w14:paraId="29C572CC" w14:textId="77777777" w:rsidTr="00B24BF7">
        <w:trPr>
          <w:cantSplit/>
          <w:trHeight w:val="226"/>
        </w:trPr>
        <w:tc>
          <w:tcPr>
            <w:tcW w:w="572" w:type="pct"/>
            <w:hideMark/>
          </w:tcPr>
          <w:p w14:paraId="59716CAB" w14:textId="77777777" w:rsidR="00CD03DB" w:rsidRPr="0000665F" w:rsidRDefault="00CD03DB" w:rsidP="00CD03DB">
            <w:pPr>
              <w:rPr>
                <w:sz w:val="20"/>
                <w:szCs w:val="20"/>
              </w:rPr>
            </w:pPr>
            <w:r w:rsidRPr="0000665F">
              <w:rPr>
                <w:sz w:val="20"/>
                <w:szCs w:val="20"/>
                <w:lang w:val="ky-KG"/>
              </w:rPr>
              <w:t>Август</w:t>
            </w:r>
          </w:p>
        </w:tc>
        <w:tc>
          <w:tcPr>
            <w:tcW w:w="536" w:type="pct"/>
            <w:vAlign w:val="bottom"/>
            <w:hideMark/>
          </w:tcPr>
          <w:p w14:paraId="6F62B2A9" w14:textId="77777777" w:rsidR="00CD03DB" w:rsidRPr="0000665F" w:rsidRDefault="00CD03DB" w:rsidP="00CD03DB">
            <w:pPr>
              <w:jc w:val="right"/>
              <w:rPr>
                <w:sz w:val="20"/>
                <w:szCs w:val="20"/>
                <w:lang w:val="ky-KG"/>
              </w:rPr>
            </w:pPr>
            <w:r w:rsidRPr="0000665F">
              <w:rPr>
                <w:sz w:val="20"/>
                <w:szCs w:val="20"/>
                <w:lang w:val="ky-KG"/>
              </w:rPr>
              <w:t>1 519,3</w:t>
            </w:r>
          </w:p>
        </w:tc>
        <w:tc>
          <w:tcPr>
            <w:tcW w:w="536" w:type="pct"/>
            <w:vAlign w:val="bottom"/>
            <w:hideMark/>
          </w:tcPr>
          <w:p w14:paraId="386CF5BB" w14:textId="77777777" w:rsidR="00CD03DB" w:rsidRPr="0000665F" w:rsidRDefault="00CD03DB" w:rsidP="00CD03DB">
            <w:pPr>
              <w:jc w:val="right"/>
              <w:rPr>
                <w:sz w:val="20"/>
                <w:szCs w:val="20"/>
                <w:lang w:val="ky-KG"/>
              </w:rPr>
            </w:pPr>
            <w:r w:rsidRPr="0000665F">
              <w:rPr>
                <w:sz w:val="20"/>
                <w:szCs w:val="20"/>
                <w:lang w:val="ky-KG"/>
              </w:rPr>
              <w:t>116,3</w:t>
            </w:r>
          </w:p>
        </w:tc>
        <w:tc>
          <w:tcPr>
            <w:tcW w:w="501" w:type="pct"/>
            <w:vAlign w:val="bottom"/>
            <w:hideMark/>
          </w:tcPr>
          <w:p w14:paraId="471BD5FC" w14:textId="77777777" w:rsidR="00CD03DB" w:rsidRPr="0000665F" w:rsidRDefault="00CD03DB" w:rsidP="00CD03DB">
            <w:pPr>
              <w:jc w:val="right"/>
              <w:rPr>
                <w:sz w:val="20"/>
                <w:szCs w:val="20"/>
              </w:rPr>
            </w:pPr>
            <w:r w:rsidRPr="0000665F">
              <w:rPr>
                <w:sz w:val="20"/>
                <w:szCs w:val="20"/>
              </w:rPr>
              <w:t>12</w:t>
            </w:r>
            <w:r w:rsidRPr="0000665F">
              <w:rPr>
                <w:sz w:val="20"/>
                <w:szCs w:val="20"/>
                <w:lang w:val="ky-KG"/>
              </w:rPr>
              <w:t>3,7</w:t>
            </w:r>
          </w:p>
        </w:tc>
        <w:tc>
          <w:tcPr>
            <w:tcW w:w="411" w:type="pct"/>
            <w:vAlign w:val="bottom"/>
            <w:hideMark/>
          </w:tcPr>
          <w:p w14:paraId="11ECF03A" w14:textId="77777777" w:rsidR="00CD03DB" w:rsidRPr="0000665F" w:rsidRDefault="00CD03DB" w:rsidP="00CD03DB">
            <w:pPr>
              <w:jc w:val="right"/>
              <w:rPr>
                <w:sz w:val="20"/>
                <w:szCs w:val="20"/>
                <w:lang w:val="ky-KG"/>
              </w:rPr>
            </w:pPr>
            <w:r w:rsidRPr="0000665F">
              <w:rPr>
                <w:sz w:val="20"/>
                <w:szCs w:val="20"/>
                <w:lang w:val="ky-KG"/>
              </w:rPr>
              <w:t>528,9</w:t>
            </w:r>
          </w:p>
        </w:tc>
        <w:tc>
          <w:tcPr>
            <w:tcW w:w="549" w:type="pct"/>
            <w:vAlign w:val="bottom"/>
            <w:hideMark/>
          </w:tcPr>
          <w:p w14:paraId="49C8A614" w14:textId="77777777" w:rsidR="00CD03DB" w:rsidRPr="0000665F" w:rsidRDefault="00CD03DB" w:rsidP="00CD03DB">
            <w:pPr>
              <w:jc w:val="right"/>
              <w:rPr>
                <w:sz w:val="20"/>
                <w:szCs w:val="20"/>
                <w:lang w:val="ky-KG"/>
              </w:rPr>
            </w:pPr>
            <w:r w:rsidRPr="0000665F">
              <w:rPr>
                <w:sz w:val="20"/>
                <w:szCs w:val="20"/>
                <w:lang w:val="ky-KG"/>
              </w:rPr>
              <w:t>217,4</w:t>
            </w:r>
          </w:p>
        </w:tc>
        <w:tc>
          <w:tcPr>
            <w:tcW w:w="426" w:type="pct"/>
            <w:vAlign w:val="bottom"/>
            <w:hideMark/>
          </w:tcPr>
          <w:p w14:paraId="31983245" w14:textId="77777777" w:rsidR="00CD03DB" w:rsidRPr="0000665F" w:rsidRDefault="00CD03DB" w:rsidP="00CD03DB">
            <w:pPr>
              <w:jc w:val="right"/>
              <w:rPr>
                <w:sz w:val="20"/>
                <w:szCs w:val="20"/>
              </w:rPr>
            </w:pPr>
            <w:r w:rsidRPr="0000665F">
              <w:rPr>
                <w:sz w:val="20"/>
                <w:szCs w:val="20"/>
              </w:rPr>
              <w:t>1</w:t>
            </w:r>
            <w:r w:rsidRPr="0000665F">
              <w:rPr>
                <w:sz w:val="20"/>
                <w:szCs w:val="20"/>
                <w:lang w:val="ky-KG"/>
              </w:rPr>
              <w:t>82,6</w:t>
            </w:r>
          </w:p>
        </w:tc>
        <w:tc>
          <w:tcPr>
            <w:tcW w:w="493" w:type="pct"/>
            <w:vAlign w:val="bottom"/>
            <w:hideMark/>
          </w:tcPr>
          <w:p w14:paraId="36CD5536" w14:textId="77777777" w:rsidR="00CD03DB" w:rsidRPr="0000665F" w:rsidRDefault="00CD03DB" w:rsidP="00CD03DB">
            <w:pPr>
              <w:jc w:val="right"/>
              <w:rPr>
                <w:sz w:val="20"/>
                <w:szCs w:val="20"/>
                <w:lang w:val="ky-KG"/>
              </w:rPr>
            </w:pPr>
            <w:r w:rsidRPr="0000665F">
              <w:rPr>
                <w:sz w:val="20"/>
                <w:szCs w:val="20"/>
                <w:lang w:val="ky-KG"/>
              </w:rPr>
              <w:t>990,4</w:t>
            </w:r>
          </w:p>
        </w:tc>
        <w:tc>
          <w:tcPr>
            <w:tcW w:w="549" w:type="pct"/>
            <w:vAlign w:val="bottom"/>
            <w:hideMark/>
          </w:tcPr>
          <w:p w14:paraId="7E4AD1C7" w14:textId="77777777" w:rsidR="00CD03DB" w:rsidRPr="0000665F" w:rsidRDefault="00CD03DB" w:rsidP="00CD03DB">
            <w:pPr>
              <w:jc w:val="right"/>
              <w:rPr>
                <w:sz w:val="20"/>
                <w:szCs w:val="20"/>
                <w:lang w:val="ky-KG"/>
              </w:rPr>
            </w:pPr>
            <w:r w:rsidRPr="0000665F">
              <w:rPr>
                <w:sz w:val="20"/>
                <w:szCs w:val="20"/>
                <w:lang w:val="ky-KG"/>
              </w:rPr>
              <w:t>93,1</w:t>
            </w:r>
          </w:p>
        </w:tc>
        <w:tc>
          <w:tcPr>
            <w:tcW w:w="426" w:type="pct"/>
            <w:vAlign w:val="bottom"/>
            <w:hideMark/>
          </w:tcPr>
          <w:p w14:paraId="175EC558" w14:textId="77777777" w:rsidR="00CD03DB" w:rsidRPr="0000665F" w:rsidRDefault="00CD03DB" w:rsidP="00CD03DB">
            <w:pPr>
              <w:jc w:val="right"/>
              <w:rPr>
                <w:sz w:val="20"/>
                <w:szCs w:val="20"/>
              </w:rPr>
            </w:pPr>
            <w:r w:rsidRPr="0000665F">
              <w:rPr>
                <w:sz w:val="20"/>
                <w:szCs w:val="20"/>
              </w:rPr>
              <w:t>10</w:t>
            </w:r>
            <w:r w:rsidRPr="0000665F">
              <w:rPr>
                <w:sz w:val="20"/>
                <w:szCs w:val="20"/>
                <w:lang w:val="ky-KG"/>
              </w:rPr>
              <w:t>5,5</w:t>
            </w:r>
          </w:p>
        </w:tc>
      </w:tr>
      <w:tr w:rsidR="00CD03DB" w:rsidRPr="0000665F" w14:paraId="3FFCA835" w14:textId="77777777" w:rsidTr="00B24BF7">
        <w:trPr>
          <w:cantSplit/>
          <w:trHeight w:val="226"/>
        </w:trPr>
        <w:tc>
          <w:tcPr>
            <w:tcW w:w="572" w:type="pct"/>
            <w:tcBorders>
              <w:top w:val="nil"/>
              <w:left w:val="nil"/>
              <w:right w:val="nil"/>
            </w:tcBorders>
            <w:hideMark/>
          </w:tcPr>
          <w:p w14:paraId="16D1CDEF" w14:textId="77777777" w:rsidR="00CD03DB" w:rsidRPr="0000665F" w:rsidRDefault="00CD03DB" w:rsidP="00CD03DB">
            <w:pPr>
              <w:rPr>
                <w:sz w:val="20"/>
                <w:szCs w:val="20"/>
              </w:rPr>
            </w:pPr>
            <w:r w:rsidRPr="0000665F">
              <w:rPr>
                <w:sz w:val="20"/>
                <w:szCs w:val="20"/>
              </w:rPr>
              <w:t>Сентябрь</w:t>
            </w:r>
          </w:p>
        </w:tc>
        <w:tc>
          <w:tcPr>
            <w:tcW w:w="536" w:type="pct"/>
            <w:tcBorders>
              <w:top w:val="nil"/>
              <w:left w:val="nil"/>
              <w:right w:val="nil"/>
            </w:tcBorders>
            <w:vAlign w:val="bottom"/>
            <w:hideMark/>
          </w:tcPr>
          <w:p w14:paraId="09D60ACA" w14:textId="77777777" w:rsidR="00CD03DB" w:rsidRPr="0000665F" w:rsidRDefault="00CD03DB" w:rsidP="00CD03DB">
            <w:pPr>
              <w:jc w:val="right"/>
              <w:rPr>
                <w:sz w:val="20"/>
                <w:szCs w:val="20"/>
                <w:lang w:val="ky-KG"/>
              </w:rPr>
            </w:pPr>
            <w:r w:rsidRPr="0000665F">
              <w:rPr>
                <w:sz w:val="20"/>
                <w:szCs w:val="20"/>
                <w:lang w:val="ky-KG"/>
              </w:rPr>
              <w:t>1 416,4</w:t>
            </w:r>
          </w:p>
        </w:tc>
        <w:tc>
          <w:tcPr>
            <w:tcW w:w="536" w:type="pct"/>
            <w:tcBorders>
              <w:top w:val="nil"/>
              <w:left w:val="nil"/>
              <w:right w:val="nil"/>
            </w:tcBorders>
            <w:vAlign w:val="bottom"/>
            <w:hideMark/>
          </w:tcPr>
          <w:p w14:paraId="7368AD5D" w14:textId="77777777" w:rsidR="00CD03DB" w:rsidRPr="0000665F" w:rsidRDefault="00CD03DB" w:rsidP="00CD03DB">
            <w:pPr>
              <w:jc w:val="right"/>
              <w:rPr>
                <w:sz w:val="20"/>
                <w:szCs w:val="20"/>
                <w:lang w:val="ky-KG"/>
              </w:rPr>
            </w:pPr>
            <w:r w:rsidRPr="0000665F">
              <w:rPr>
                <w:sz w:val="20"/>
                <w:szCs w:val="20"/>
                <w:lang w:val="ky-KG"/>
              </w:rPr>
              <w:t>102,6</w:t>
            </w:r>
          </w:p>
        </w:tc>
        <w:tc>
          <w:tcPr>
            <w:tcW w:w="501" w:type="pct"/>
            <w:tcBorders>
              <w:top w:val="nil"/>
              <w:left w:val="nil"/>
              <w:right w:val="nil"/>
            </w:tcBorders>
            <w:vAlign w:val="bottom"/>
            <w:hideMark/>
          </w:tcPr>
          <w:p w14:paraId="11CFBBA7" w14:textId="77777777" w:rsidR="00CD03DB" w:rsidRPr="0000665F" w:rsidRDefault="00CD03DB" w:rsidP="00CD03DB">
            <w:pPr>
              <w:jc w:val="right"/>
              <w:rPr>
                <w:sz w:val="20"/>
                <w:szCs w:val="20"/>
              </w:rPr>
            </w:pPr>
            <w:r w:rsidRPr="0000665F">
              <w:rPr>
                <w:sz w:val="20"/>
                <w:szCs w:val="20"/>
                <w:lang w:val="ky-KG"/>
              </w:rPr>
              <w:t>93,2</w:t>
            </w:r>
          </w:p>
        </w:tc>
        <w:tc>
          <w:tcPr>
            <w:tcW w:w="411" w:type="pct"/>
            <w:tcBorders>
              <w:top w:val="nil"/>
              <w:left w:val="nil"/>
              <w:right w:val="nil"/>
            </w:tcBorders>
            <w:vAlign w:val="bottom"/>
            <w:hideMark/>
          </w:tcPr>
          <w:p w14:paraId="695EBAAD" w14:textId="77777777" w:rsidR="00CD03DB" w:rsidRPr="0000665F" w:rsidRDefault="00CD03DB" w:rsidP="00CD03DB">
            <w:pPr>
              <w:jc w:val="right"/>
              <w:rPr>
                <w:sz w:val="20"/>
                <w:szCs w:val="20"/>
                <w:lang w:val="ky-KG"/>
              </w:rPr>
            </w:pPr>
            <w:r w:rsidRPr="0000665F">
              <w:rPr>
                <w:sz w:val="20"/>
                <w:szCs w:val="20"/>
                <w:lang w:val="ky-KG"/>
              </w:rPr>
              <w:t>589,5</w:t>
            </w:r>
          </w:p>
        </w:tc>
        <w:tc>
          <w:tcPr>
            <w:tcW w:w="549" w:type="pct"/>
            <w:tcBorders>
              <w:top w:val="nil"/>
              <w:left w:val="nil"/>
              <w:right w:val="nil"/>
            </w:tcBorders>
            <w:vAlign w:val="bottom"/>
            <w:hideMark/>
          </w:tcPr>
          <w:p w14:paraId="722C63D9" w14:textId="77777777" w:rsidR="00CD03DB" w:rsidRPr="0000665F" w:rsidRDefault="00CD03DB" w:rsidP="00CD03DB">
            <w:pPr>
              <w:jc w:val="right"/>
              <w:rPr>
                <w:sz w:val="20"/>
                <w:szCs w:val="20"/>
                <w:lang w:val="ky-KG"/>
              </w:rPr>
            </w:pPr>
            <w:r w:rsidRPr="0000665F">
              <w:rPr>
                <w:sz w:val="20"/>
                <w:szCs w:val="20"/>
                <w:lang w:val="ky-KG"/>
              </w:rPr>
              <w:t>242,5</w:t>
            </w:r>
          </w:p>
        </w:tc>
        <w:tc>
          <w:tcPr>
            <w:tcW w:w="426" w:type="pct"/>
            <w:tcBorders>
              <w:top w:val="nil"/>
              <w:left w:val="nil"/>
              <w:right w:val="nil"/>
            </w:tcBorders>
            <w:vAlign w:val="bottom"/>
            <w:hideMark/>
          </w:tcPr>
          <w:p w14:paraId="2BFF7657" w14:textId="77777777" w:rsidR="00CD03DB" w:rsidRPr="0000665F" w:rsidRDefault="00CD03DB" w:rsidP="00CD03DB">
            <w:pPr>
              <w:jc w:val="right"/>
              <w:rPr>
                <w:sz w:val="20"/>
                <w:szCs w:val="20"/>
              </w:rPr>
            </w:pPr>
            <w:r w:rsidRPr="0000665F">
              <w:rPr>
                <w:sz w:val="20"/>
                <w:szCs w:val="20"/>
                <w:lang w:val="ky-KG"/>
              </w:rPr>
              <w:t>111,5</w:t>
            </w:r>
          </w:p>
        </w:tc>
        <w:tc>
          <w:tcPr>
            <w:tcW w:w="493" w:type="pct"/>
            <w:tcBorders>
              <w:top w:val="nil"/>
              <w:left w:val="nil"/>
              <w:right w:val="nil"/>
            </w:tcBorders>
            <w:vAlign w:val="bottom"/>
            <w:hideMark/>
          </w:tcPr>
          <w:p w14:paraId="026BC0D9" w14:textId="77777777" w:rsidR="00CD03DB" w:rsidRPr="0000665F" w:rsidRDefault="00CD03DB" w:rsidP="00CD03DB">
            <w:pPr>
              <w:jc w:val="right"/>
              <w:rPr>
                <w:sz w:val="20"/>
                <w:szCs w:val="20"/>
                <w:lang w:val="ky-KG"/>
              </w:rPr>
            </w:pPr>
            <w:r w:rsidRPr="0000665F">
              <w:rPr>
                <w:sz w:val="20"/>
                <w:szCs w:val="20"/>
                <w:lang w:val="ky-KG"/>
              </w:rPr>
              <w:t>826,9</w:t>
            </w:r>
          </w:p>
        </w:tc>
        <w:tc>
          <w:tcPr>
            <w:tcW w:w="549" w:type="pct"/>
            <w:tcBorders>
              <w:top w:val="nil"/>
              <w:left w:val="nil"/>
              <w:right w:val="nil"/>
            </w:tcBorders>
            <w:vAlign w:val="bottom"/>
            <w:hideMark/>
          </w:tcPr>
          <w:p w14:paraId="7AD2051E" w14:textId="77777777" w:rsidR="00CD03DB" w:rsidRPr="0000665F" w:rsidRDefault="00CD03DB" w:rsidP="00CD03DB">
            <w:pPr>
              <w:jc w:val="right"/>
              <w:rPr>
                <w:sz w:val="20"/>
                <w:szCs w:val="20"/>
                <w:lang w:val="ky-KG"/>
              </w:rPr>
            </w:pPr>
            <w:r w:rsidRPr="0000665F">
              <w:rPr>
                <w:sz w:val="20"/>
                <w:szCs w:val="20"/>
                <w:lang w:val="ky-KG"/>
              </w:rPr>
              <w:t>72,7</w:t>
            </w:r>
          </w:p>
        </w:tc>
        <w:tc>
          <w:tcPr>
            <w:tcW w:w="426" w:type="pct"/>
            <w:tcBorders>
              <w:top w:val="nil"/>
              <w:left w:val="nil"/>
              <w:right w:val="nil"/>
            </w:tcBorders>
            <w:vAlign w:val="bottom"/>
            <w:hideMark/>
          </w:tcPr>
          <w:p w14:paraId="661B4A42" w14:textId="77777777" w:rsidR="00CD03DB" w:rsidRPr="0000665F" w:rsidRDefault="00CD03DB" w:rsidP="00CD03DB">
            <w:pPr>
              <w:jc w:val="right"/>
              <w:rPr>
                <w:sz w:val="20"/>
                <w:szCs w:val="20"/>
              </w:rPr>
            </w:pPr>
            <w:r w:rsidRPr="0000665F">
              <w:rPr>
                <w:sz w:val="20"/>
                <w:szCs w:val="20"/>
                <w:lang w:val="ky-KG"/>
              </w:rPr>
              <w:t>83,5</w:t>
            </w:r>
          </w:p>
        </w:tc>
      </w:tr>
      <w:tr w:rsidR="00CD03DB" w:rsidRPr="0000665F" w14:paraId="41BFCA76" w14:textId="77777777" w:rsidTr="00B24BF7">
        <w:trPr>
          <w:cantSplit/>
          <w:trHeight w:val="226"/>
        </w:trPr>
        <w:tc>
          <w:tcPr>
            <w:tcW w:w="572" w:type="pct"/>
            <w:hideMark/>
          </w:tcPr>
          <w:p w14:paraId="5ACDD81D" w14:textId="77777777" w:rsidR="00CD03DB" w:rsidRPr="0000665F" w:rsidRDefault="00CD03DB" w:rsidP="00CD03DB">
            <w:pPr>
              <w:rPr>
                <w:sz w:val="20"/>
                <w:szCs w:val="20"/>
                <w:lang w:val="ky-KG"/>
              </w:rPr>
            </w:pPr>
            <w:r w:rsidRPr="0000665F">
              <w:rPr>
                <w:sz w:val="20"/>
                <w:szCs w:val="20"/>
                <w:lang w:val="ky-KG"/>
              </w:rPr>
              <w:t>Октябрь</w:t>
            </w:r>
          </w:p>
        </w:tc>
        <w:tc>
          <w:tcPr>
            <w:tcW w:w="536" w:type="pct"/>
            <w:vAlign w:val="bottom"/>
            <w:hideMark/>
          </w:tcPr>
          <w:p w14:paraId="25E8A8BA" w14:textId="77777777" w:rsidR="00CD03DB" w:rsidRPr="0000665F" w:rsidRDefault="00CD03DB" w:rsidP="00CD03DB">
            <w:pPr>
              <w:jc w:val="right"/>
              <w:rPr>
                <w:sz w:val="20"/>
                <w:szCs w:val="20"/>
                <w:lang w:val="ky-KG"/>
              </w:rPr>
            </w:pPr>
            <w:r w:rsidRPr="0000665F">
              <w:rPr>
                <w:sz w:val="20"/>
                <w:szCs w:val="20"/>
                <w:lang w:val="ky-KG"/>
              </w:rPr>
              <w:t>1 383,1</w:t>
            </w:r>
          </w:p>
        </w:tc>
        <w:tc>
          <w:tcPr>
            <w:tcW w:w="536" w:type="pct"/>
            <w:vAlign w:val="bottom"/>
            <w:hideMark/>
          </w:tcPr>
          <w:p w14:paraId="699DB964" w14:textId="77777777" w:rsidR="00CD03DB" w:rsidRPr="0000665F" w:rsidRDefault="00CD03DB" w:rsidP="00CD03DB">
            <w:pPr>
              <w:jc w:val="right"/>
              <w:rPr>
                <w:sz w:val="20"/>
                <w:szCs w:val="20"/>
                <w:lang w:val="ky-KG"/>
              </w:rPr>
            </w:pPr>
            <w:r w:rsidRPr="0000665F">
              <w:rPr>
                <w:sz w:val="20"/>
                <w:szCs w:val="20"/>
                <w:lang w:val="ky-KG"/>
              </w:rPr>
              <w:t>91,7</w:t>
            </w:r>
          </w:p>
        </w:tc>
        <w:tc>
          <w:tcPr>
            <w:tcW w:w="501" w:type="pct"/>
            <w:vAlign w:val="bottom"/>
            <w:hideMark/>
          </w:tcPr>
          <w:p w14:paraId="62DE18A7" w14:textId="77777777" w:rsidR="00CD03DB" w:rsidRPr="0000665F" w:rsidRDefault="00CD03DB" w:rsidP="00CD03DB">
            <w:pPr>
              <w:jc w:val="right"/>
              <w:rPr>
                <w:sz w:val="20"/>
                <w:szCs w:val="20"/>
              </w:rPr>
            </w:pPr>
            <w:r w:rsidRPr="0000665F">
              <w:rPr>
                <w:sz w:val="20"/>
                <w:szCs w:val="20"/>
                <w:lang w:val="ky-KG"/>
              </w:rPr>
              <w:t>97,6</w:t>
            </w:r>
          </w:p>
        </w:tc>
        <w:tc>
          <w:tcPr>
            <w:tcW w:w="411" w:type="pct"/>
            <w:vAlign w:val="bottom"/>
            <w:hideMark/>
          </w:tcPr>
          <w:p w14:paraId="7D64AB03" w14:textId="77777777" w:rsidR="00CD03DB" w:rsidRPr="0000665F" w:rsidRDefault="00CD03DB" w:rsidP="00CD03DB">
            <w:pPr>
              <w:jc w:val="right"/>
              <w:rPr>
                <w:sz w:val="20"/>
                <w:szCs w:val="20"/>
                <w:lang w:val="ky-KG"/>
              </w:rPr>
            </w:pPr>
            <w:r w:rsidRPr="0000665F">
              <w:rPr>
                <w:sz w:val="20"/>
                <w:szCs w:val="20"/>
                <w:lang w:val="ky-KG"/>
              </w:rPr>
              <w:t>370,7</w:t>
            </w:r>
          </w:p>
        </w:tc>
        <w:tc>
          <w:tcPr>
            <w:tcW w:w="549" w:type="pct"/>
            <w:vAlign w:val="bottom"/>
            <w:hideMark/>
          </w:tcPr>
          <w:p w14:paraId="1A0184F5" w14:textId="77777777" w:rsidR="00CD03DB" w:rsidRPr="0000665F" w:rsidRDefault="00CD03DB" w:rsidP="00CD03DB">
            <w:pPr>
              <w:jc w:val="right"/>
              <w:rPr>
                <w:sz w:val="20"/>
                <w:szCs w:val="20"/>
                <w:lang w:val="ky-KG"/>
              </w:rPr>
            </w:pPr>
            <w:r w:rsidRPr="0000665F">
              <w:rPr>
                <w:sz w:val="20"/>
                <w:szCs w:val="20"/>
                <w:lang w:val="ky-KG"/>
              </w:rPr>
              <w:t>107,9</w:t>
            </w:r>
          </w:p>
        </w:tc>
        <w:tc>
          <w:tcPr>
            <w:tcW w:w="426" w:type="pct"/>
            <w:vAlign w:val="bottom"/>
            <w:hideMark/>
          </w:tcPr>
          <w:p w14:paraId="47567003" w14:textId="77777777" w:rsidR="00CD03DB" w:rsidRPr="0000665F" w:rsidRDefault="00CD03DB" w:rsidP="00CD03DB">
            <w:pPr>
              <w:jc w:val="right"/>
              <w:rPr>
                <w:sz w:val="20"/>
                <w:szCs w:val="20"/>
              </w:rPr>
            </w:pPr>
            <w:r w:rsidRPr="0000665F">
              <w:rPr>
                <w:sz w:val="20"/>
                <w:szCs w:val="20"/>
                <w:lang w:val="ky-KG"/>
              </w:rPr>
              <w:t>62,9</w:t>
            </w:r>
          </w:p>
        </w:tc>
        <w:tc>
          <w:tcPr>
            <w:tcW w:w="493" w:type="pct"/>
            <w:vAlign w:val="bottom"/>
            <w:hideMark/>
          </w:tcPr>
          <w:p w14:paraId="5A140818" w14:textId="77777777" w:rsidR="00CD03DB" w:rsidRPr="0000665F" w:rsidRDefault="00CD03DB" w:rsidP="00CD03DB">
            <w:pPr>
              <w:jc w:val="right"/>
              <w:rPr>
                <w:sz w:val="20"/>
                <w:szCs w:val="20"/>
                <w:lang w:val="ky-KG"/>
              </w:rPr>
            </w:pPr>
            <w:r w:rsidRPr="0000665F">
              <w:rPr>
                <w:sz w:val="20"/>
                <w:szCs w:val="20"/>
                <w:lang w:val="ky-KG"/>
              </w:rPr>
              <w:t>1 012,4</w:t>
            </w:r>
          </w:p>
        </w:tc>
        <w:tc>
          <w:tcPr>
            <w:tcW w:w="549" w:type="pct"/>
            <w:vAlign w:val="bottom"/>
            <w:hideMark/>
          </w:tcPr>
          <w:p w14:paraId="4D8754DD" w14:textId="77777777" w:rsidR="00CD03DB" w:rsidRPr="0000665F" w:rsidRDefault="00CD03DB" w:rsidP="00CD03DB">
            <w:pPr>
              <w:jc w:val="right"/>
              <w:rPr>
                <w:sz w:val="20"/>
                <w:szCs w:val="20"/>
                <w:lang w:val="ky-KG"/>
              </w:rPr>
            </w:pPr>
            <w:r w:rsidRPr="0000665F">
              <w:rPr>
                <w:sz w:val="20"/>
                <w:szCs w:val="20"/>
                <w:lang w:val="ky-KG"/>
              </w:rPr>
              <w:t>87,0</w:t>
            </w:r>
          </w:p>
        </w:tc>
        <w:tc>
          <w:tcPr>
            <w:tcW w:w="426" w:type="pct"/>
            <w:vAlign w:val="bottom"/>
            <w:hideMark/>
          </w:tcPr>
          <w:p w14:paraId="5BCF7B73" w14:textId="77777777" w:rsidR="00CD03DB" w:rsidRPr="0000665F" w:rsidRDefault="00CD03DB" w:rsidP="00CD03DB">
            <w:pPr>
              <w:jc w:val="right"/>
              <w:rPr>
                <w:sz w:val="20"/>
                <w:szCs w:val="20"/>
              </w:rPr>
            </w:pPr>
            <w:r w:rsidRPr="0000665F">
              <w:rPr>
                <w:sz w:val="20"/>
                <w:szCs w:val="20"/>
                <w:lang w:val="ky-KG"/>
              </w:rPr>
              <w:t>122,4</w:t>
            </w:r>
          </w:p>
        </w:tc>
      </w:tr>
      <w:tr w:rsidR="00CD03DB" w:rsidRPr="0000665F" w14:paraId="06915BB3" w14:textId="77777777" w:rsidTr="00B24BF7">
        <w:trPr>
          <w:cantSplit/>
          <w:trHeight w:val="226"/>
        </w:trPr>
        <w:tc>
          <w:tcPr>
            <w:tcW w:w="572" w:type="pct"/>
            <w:tcBorders>
              <w:top w:val="nil"/>
              <w:left w:val="nil"/>
              <w:bottom w:val="single" w:sz="4" w:space="0" w:color="auto"/>
              <w:right w:val="nil"/>
            </w:tcBorders>
            <w:hideMark/>
          </w:tcPr>
          <w:p w14:paraId="75C6E8FB" w14:textId="77777777" w:rsidR="00CD03DB" w:rsidRPr="0000665F" w:rsidRDefault="00CD03DB" w:rsidP="00CD03DB">
            <w:pPr>
              <w:rPr>
                <w:b/>
                <w:bCs/>
                <w:sz w:val="20"/>
                <w:szCs w:val="20"/>
                <w:lang w:val="ky-KG"/>
              </w:rPr>
            </w:pPr>
            <w:r w:rsidRPr="0000665F">
              <w:rPr>
                <w:sz w:val="20"/>
                <w:szCs w:val="20"/>
              </w:rPr>
              <w:t>Январь-</w:t>
            </w:r>
            <w:r w:rsidRPr="0000665F">
              <w:rPr>
                <w:sz w:val="20"/>
                <w:szCs w:val="20"/>
                <w:lang w:val="ky-KG"/>
              </w:rPr>
              <w:t>октябрь</w:t>
            </w:r>
          </w:p>
        </w:tc>
        <w:tc>
          <w:tcPr>
            <w:tcW w:w="536" w:type="pct"/>
            <w:tcBorders>
              <w:top w:val="nil"/>
              <w:left w:val="nil"/>
              <w:bottom w:val="single" w:sz="4" w:space="0" w:color="auto"/>
              <w:right w:val="nil"/>
            </w:tcBorders>
            <w:vAlign w:val="bottom"/>
            <w:hideMark/>
          </w:tcPr>
          <w:p w14:paraId="6AE4D666" w14:textId="77777777" w:rsidR="00CD03DB" w:rsidRPr="0000665F" w:rsidRDefault="00CD03DB" w:rsidP="00CD03DB">
            <w:pPr>
              <w:jc w:val="right"/>
              <w:rPr>
                <w:sz w:val="20"/>
                <w:szCs w:val="20"/>
              </w:rPr>
            </w:pPr>
            <w:r w:rsidRPr="0000665F">
              <w:rPr>
                <w:sz w:val="20"/>
                <w:szCs w:val="20"/>
                <w:lang w:val="ky-KG"/>
              </w:rPr>
              <w:t>13 433,4</w:t>
            </w:r>
          </w:p>
        </w:tc>
        <w:tc>
          <w:tcPr>
            <w:tcW w:w="536" w:type="pct"/>
            <w:tcBorders>
              <w:top w:val="nil"/>
              <w:left w:val="nil"/>
              <w:bottom w:val="single" w:sz="4" w:space="0" w:color="auto"/>
              <w:right w:val="nil"/>
            </w:tcBorders>
            <w:vAlign w:val="bottom"/>
            <w:hideMark/>
          </w:tcPr>
          <w:p w14:paraId="6801F293" w14:textId="77777777" w:rsidR="00CD03DB" w:rsidRPr="0000665F" w:rsidRDefault="00CD03DB" w:rsidP="00CD03DB">
            <w:pPr>
              <w:jc w:val="right"/>
              <w:rPr>
                <w:sz w:val="20"/>
                <w:szCs w:val="20"/>
              </w:rPr>
            </w:pPr>
            <w:r w:rsidRPr="0000665F">
              <w:rPr>
                <w:sz w:val="20"/>
                <w:szCs w:val="20"/>
                <w:lang w:val="ky-KG"/>
              </w:rPr>
              <w:t>106,4</w:t>
            </w:r>
          </w:p>
        </w:tc>
        <w:tc>
          <w:tcPr>
            <w:tcW w:w="501" w:type="pct"/>
            <w:tcBorders>
              <w:top w:val="nil"/>
              <w:left w:val="nil"/>
              <w:bottom w:val="single" w:sz="4" w:space="0" w:color="auto"/>
              <w:right w:val="nil"/>
            </w:tcBorders>
            <w:vAlign w:val="bottom"/>
            <w:hideMark/>
          </w:tcPr>
          <w:p w14:paraId="2DC3E46B" w14:textId="77777777" w:rsidR="00CD03DB" w:rsidRPr="0000665F" w:rsidRDefault="00CD03DB" w:rsidP="00CD03DB">
            <w:pPr>
              <w:jc w:val="right"/>
              <w:rPr>
                <w:sz w:val="20"/>
                <w:szCs w:val="20"/>
              </w:rPr>
            </w:pPr>
            <w:r w:rsidRPr="0000665F">
              <w:rPr>
                <w:sz w:val="20"/>
                <w:szCs w:val="20"/>
              </w:rPr>
              <w:t>-</w:t>
            </w:r>
          </w:p>
        </w:tc>
        <w:tc>
          <w:tcPr>
            <w:tcW w:w="411" w:type="pct"/>
            <w:tcBorders>
              <w:top w:val="nil"/>
              <w:left w:val="nil"/>
              <w:bottom w:val="single" w:sz="4" w:space="0" w:color="auto"/>
              <w:right w:val="nil"/>
            </w:tcBorders>
            <w:vAlign w:val="bottom"/>
            <w:hideMark/>
          </w:tcPr>
          <w:p w14:paraId="4F1EAFBE" w14:textId="77777777" w:rsidR="00CD03DB" w:rsidRPr="0000665F" w:rsidRDefault="00CD03DB" w:rsidP="00CD03DB">
            <w:pPr>
              <w:jc w:val="right"/>
              <w:rPr>
                <w:sz w:val="20"/>
                <w:szCs w:val="20"/>
              </w:rPr>
            </w:pPr>
            <w:r w:rsidRPr="0000665F">
              <w:rPr>
                <w:sz w:val="20"/>
                <w:szCs w:val="20"/>
                <w:lang w:val="ky-KG"/>
              </w:rPr>
              <w:t>3 123,4</w:t>
            </w:r>
          </w:p>
        </w:tc>
        <w:tc>
          <w:tcPr>
            <w:tcW w:w="549" w:type="pct"/>
            <w:tcBorders>
              <w:top w:val="nil"/>
              <w:left w:val="nil"/>
              <w:bottom w:val="single" w:sz="4" w:space="0" w:color="auto"/>
              <w:right w:val="nil"/>
            </w:tcBorders>
            <w:vAlign w:val="bottom"/>
            <w:hideMark/>
          </w:tcPr>
          <w:p w14:paraId="6748E1D0" w14:textId="77777777" w:rsidR="00CD03DB" w:rsidRPr="0000665F" w:rsidRDefault="00CD03DB" w:rsidP="00CD03DB">
            <w:pPr>
              <w:jc w:val="right"/>
              <w:rPr>
                <w:sz w:val="20"/>
                <w:szCs w:val="20"/>
              </w:rPr>
            </w:pPr>
            <w:r w:rsidRPr="0000665F">
              <w:rPr>
                <w:sz w:val="20"/>
                <w:szCs w:val="20"/>
                <w:lang w:val="ky-KG"/>
              </w:rPr>
              <w:t>125,2</w:t>
            </w:r>
          </w:p>
        </w:tc>
        <w:tc>
          <w:tcPr>
            <w:tcW w:w="426" w:type="pct"/>
            <w:tcBorders>
              <w:top w:val="nil"/>
              <w:left w:val="nil"/>
              <w:bottom w:val="single" w:sz="4" w:space="0" w:color="auto"/>
              <w:right w:val="nil"/>
            </w:tcBorders>
            <w:vAlign w:val="bottom"/>
            <w:hideMark/>
          </w:tcPr>
          <w:p w14:paraId="720BE7F0" w14:textId="77777777" w:rsidR="00CD03DB" w:rsidRPr="0000665F" w:rsidRDefault="00CD03DB" w:rsidP="00CD03DB">
            <w:pPr>
              <w:jc w:val="right"/>
              <w:rPr>
                <w:sz w:val="20"/>
                <w:szCs w:val="20"/>
              </w:rPr>
            </w:pPr>
            <w:r w:rsidRPr="0000665F">
              <w:rPr>
                <w:sz w:val="20"/>
                <w:szCs w:val="20"/>
              </w:rPr>
              <w:t>-</w:t>
            </w:r>
          </w:p>
        </w:tc>
        <w:tc>
          <w:tcPr>
            <w:tcW w:w="493" w:type="pct"/>
            <w:tcBorders>
              <w:top w:val="nil"/>
              <w:left w:val="nil"/>
              <w:bottom w:val="single" w:sz="4" w:space="0" w:color="auto"/>
              <w:right w:val="nil"/>
            </w:tcBorders>
            <w:vAlign w:val="bottom"/>
            <w:hideMark/>
          </w:tcPr>
          <w:p w14:paraId="4DCDDA4C" w14:textId="77777777" w:rsidR="00CD03DB" w:rsidRPr="0000665F" w:rsidRDefault="00CD03DB" w:rsidP="00CD03DB">
            <w:pPr>
              <w:jc w:val="right"/>
              <w:rPr>
                <w:sz w:val="20"/>
                <w:szCs w:val="20"/>
              </w:rPr>
            </w:pPr>
            <w:r w:rsidRPr="0000665F">
              <w:rPr>
                <w:sz w:val="20"/>
                <w:szCs w:val="20"/>
                <w:lang w:val="ky-KG"/>
              </w:rPr>
              <w:t>10 310,0</w:t>
            </w:r>
          </w:p>
        </w:tc>
        <w:tc>
          <w:tcPr>
            <w:tcW w:w="549" w:type="pct"/>
            <w:tcBorders>
              <w:top w:val="nil"/>
              <w:left w:val="nil"/>
              <w:bottom w:val="single" w:sz="4" w:space="0" w:color="auto"/>
              <w:right w:val="nil"/>
            </w:tcBorders>
            <w:vAlign w:val="bottom"/>
            <w:hideMark/>
          </w:tcPr>
          <w:p w14:paraId="6D3C760A" w14:textId="77777777" w:rsidR="00CD03DB" w:rsidRPr="0000665F" w:rsidRDefault="00CD03DB" w:rsidP="00CD03DB">
            <w:pPr>
              <w:jc w:val="right"/>
              <w:rPr>
                <w:sz w:val="20"/>
                <w:szCs w:val="20"/>
              </w:rPr>
            </w:pPr>
            <w:r w:rsidRPr="0000665F">
              <w:rPr>
                <w:sz w:val="20"/>
                <w:szCs w:val="20"/>
                <w:lang w:val="ky-KG"/>
              </w:rPr>
              <w:t>101,8</w:t>
            </w:r>
          </w:p>
        </w:tc>
        <w:tc>
          <w:tcPr>
            <w:tcW w:w="426" w:type="pct"/>
            <w:tcBorders>
              <w:top w:val="nil"/>
              <w:left w:val="nil"/>
              <w:bottom w:val="single" w:sz="4" w:space="0" w:color="auto"/>
              <w:right w:val="nil"/>
            </w:tcBorders>
            <w:vAlign w:val="bottom"/>
            <w:hideMark/>
          </w:tcPr>
          <w:p w14:paraId="43895512" w14:textId="77777777" w:rsidR="00CD03DB" w:rsidRPr="0000665F" w:rsidRDefault="00CD03DB" w:rsidP="00CD03DB">
            <w:pPr>
              <w:jc w:val="right"/>
              <w:rPr>
                <w:sz w:val="20"/>
                <w:szCs w:val="20"/>
              </w:rPr>
            </w:pPr>
            <w:r w:rsidRPr="0000665F">
              <w:rPr>
                <w:sz w:val="20"/>
                <w:szCs w:val="20"/>
              </w:rPr>
              <w:t>-</w:t>
            </w:r>
          </w:p>
        </w:tc>
      </w:tr>
    </w:tbl>
    <w:p w14:paraId="586A16CE" w14:textId="77777777" w:rsidR="00CD03DB" w:rsidRPr="00CD03DB" w:rsidRDefault="00CD03DB" w:rsidP="00CD03DB">
      <w:pPr>
        <w:spacing w:before="120"/>
        <w:ind w:firstLine="709"/>
        <w:jc w:val="both"/>
        <w:rPr>
          <w:lang w:val="ky-KG"/>
        </w:rPr>
      </w:pPr>
      <w:r w:rsidRPr="00CD03DB">
        <w:rPr>
          <w:lang w:val="ky-KG"/>
        </w:rPr>
        <w:t>КМШдан тышкаркы өлкөлөрдүн ичинен Улуу Британия – 27,9 пайыз, Швейцария (өлкөнүн экспортунун жалпы көлөмүнүн 2,1 пайызын ээлейт), Бириккен Араб Эмираттары (3,0 пайыз), Түркия (2,8 пайыз), Кытай (3,0 пайыз) жана Кытай-Гонконг - 4,2 пайыз, Бельгия-0,8 пайыз экспорт боюнча негизги өнөктөш өлкөлөр болуп саналды.</w:t>
      </w:r>
    </w:p>
    <w:p w14:paraId="78F9C5E2" w14:textId="77777777" w:rsidR="00CD03DB" w:rsidRPr="00CD03DB" w:rsidRDefault="00CD03DB" w:rsidP="00CD03DB">
      <w:pPr>
        <w:ind w:firstLine="708"/>
        <w:jc w:val="both"/>
        <w:rPr>
          <w:lang w:val="ky-KG"/>
        </w:rPr>
      </w:pPr>
      <w:r w:rsidRPr="00CD03DB">
        <w:rPr>
          <w:lang w:val="ky-KG"/>
        </w:rPr>
        <w:t>КМШ өлкөлөрүнүн ичинен товарлардын экспорттук жөнөтүүлөрүнүн олуттуу үлүшү Россияга (30,0 пайыз), Казакстанга (11,5 пайыз) жана Өзбекстанга (8,5 пайыз) туура келди.</w:t>
      </w:r>
    </w:p>
    <w:p w14:paraId="21296245" w14:textId="77777777" w:rsidR="00CD03DB" w:rsidRPr="00CD03DB" w:rsidRDefault="00CD03DB" w:rsidP="00CD03DB">
      <w:pPr>
        <w:ind w:firstLine="709"/>
        <w:jc w:val="both"/>
        <w:rPr>
          <w:lang w:val="ky-KG"/>
        </w:rPr>
      </w:pPr>
      <w:r w:rsidRPr="00CD03DB">
        <w:rPr>
          <w:lang w:val="ky-KG"/>
        </w:rPr>
        <w:t xml:space="preserve">КМШдан тышкаркы өлкөлөрдөн импорттолгон товарлардын олуттуу үлүшү Кытайдан (импорттун жалпы көлөмүнүн 45,7 пайызы), Япониядан (1,0 пайыз), Корея Республикасынан </w:t>
      </w:r>
      <w:r w:rsidRPr="00CD03DB">
        <w:rPr>
          <w:lang w:val="ky-KG"/>
        </w:rPr>
        <w:lastRenderedPageBreak/>
        <w:t xml:space="preserve">(3,3 пайыз), Түркиядан (3,0 пайыз), АКШдан (2,1 пайыз), Германиядан (2,1 пайыз) келип түштү. </w:t>
      </w:r>
    </w:p>
    <w:p w14:paraId="4BABAB96" w14:textId="77777777" w:rsidR="00CD03DB" w:rsidRPr="00CD03DB" w:rsidRDefault="00CD03DB" w:rsidP="00CD03DB">
      <w:pPr>
        <w:ind w:firstLine="709"/>
        <w:jc w:val="both"/>
        <w:rPr>
          <w:lang w:val="ky-KG"/>
        </w:rPr>
      </w:pPr>
      <w:r w:rsidRPr="00CD03DB">
        <w:rPr>
          <w:lang w:val="ky-KG"/>
        </w:rPr>
        <w:t>КМШ өлкөлөрүнүн ичинен келип түшкөн импорттук келип түшүүлөрдүн эң көп көлөмү Россияга (өлкөнүн импортунун жалпы көлөмүнүн 20,1 пайызы), Казакстанга (7,2 пайызы) жана Өзбекстанга (4,3 пайызы) туура келди.</w:t>
      </w:r>
    </w:p>
    <w:p w14:paraId="13E26E04" w14:textId="7B8DFAC7" w:rsidR="00CD03DB" w:rsidRPr="00CD03DB" w:rsidRDefault="00620BCA" w:rsidP="00B24BF7">
      <w:pPr>
        <w:spacing w:before="40" w:after="40"/>
        <w:ind w:left="1361" w:hanging="1361"/>
        <w:rPr>
          <w:b/>
          <w:lang w:val="ky-KG"/>
        </w:rPr>
      </w:pPr>
      <w:r>
        <w:rPr>
          <w:b/>
          <w:bCs/>
          <w:lang w:val="ky-KG"/>
        </w:rPr>
        <w:t>90</w:t>
      </w:r>
      <w:r w:rsidR="00CD03DB" w:rsidRPr="00CD03DB">
        <w:rPr>
          <w:b/>
          <w:bCs/>
          <w:lang w:val="ky-KG"/>
        </w:rPr>
        <w:t xml:space="preserve">-таблица: </w:t>
      </w:r>
      <w:r w:rsidR="00CD03DB" w:rsidRPr="00CD03DB">
        <w:rPr>
          <w:b/>
          <w:lang w:val="ky-KG"/>
        </w:rPr>
        <w:t>2024-жылдын январь-октябрындагы Кыргыз Республикасындагы</w:t>
      </w:r>
      <w:r w:rsidR="00CD03DB" w:rsidRPr="00CD03DB">
        <w:rPr>
          <w:lang w:val="ky-KG"/>
        </w:rPr>
        <w:t xml:space="preserve"> </w:t>
      </w:r>
      <w:r w:rsidR="00CD03DB" w:rsidRPr="00CD03DB">
        <w:rPr>
          <w:b/>
          <w:lang w:val="ky-KG"/>
        </w:rPr>
        <w:t>товарлардын айрым өлкөлөр менен болгон</w:t>
      </w:r>
      <w:r w:rsidR="00CD03DB" w:rsidRPr="00CD03DB">
        <w:rPr>
          <w:lang w:val="ky-KG"/>
        </w:rPr>
        <w:t xml:space="preserve"> </w:t>
      </w:r>
      <w:r w:rsidR="00CD03DB" w:rsidRPr="00CD03DB">
        <w:rPr>
          <w:b/>
          <w:lang w:val="ky-KG"/>
        </w:rPr>
        <w:t>тышкы жана өз ара соодасы</w:t>
      </w:r>
    </w:p>
    <w:tbl>
      <w:tblPr>
        <w:tblW w:w="5000" w:type="pct"/>
        <w:tblLook w:val="04A0" w:firstRow="1" w:lastRow="0" w:firstColumn="1" w:lastColumn="0" w:noHBand="0" w:noVBand="1"/>
      </w:tblPr>
      <w:tblGrid>
        <w:gridCol w:w="1898"/>
        <w:gridCol w:w="1179"/>
        <w:gridCol w:w="1408"/>
        <w:gridCol w:w="1034"/>
        <w:gridCol w:w="1555"/>
        <w:gridCol w:w="1009"/>
        <w:gridCol w:w="1555"/>
      </w:tblGrid>
      <w:tr w:rsidR="00CD03DB" w:rsidRPr="00B24BF7" w14:paraId="2F25AEA3" w14:textId="77777777" w:rsidTr="00B24BF7">
        <w:trPr>
          <w:trHeight w:val="271"/>
          <w:tblHeader/>
        </w:trPr>
        <w:tc>
          <w:tcPr>
            <w:tcW w:w="986" w:type="pct"/>
            <w:vMerge w:val="restart"/>
            <w:tcBorders>
              <w:top w:val="single" w:sz="8" w:space="0" w:color="auto"/>
              <w:left w:val="nil"/>
              <w:bottom w:val="single" w:sz="8" w:space="0" w:color="auto"/>
              <w:right w:val="nil"/>
            </w:tcBorders>
            <w:vAlign w:val="bottom"/>
          </w:tcPr>
          <w:p w14:paraId="70A33EBB" w14:textId="77777777" w:rsidR="00CD03DB" w:rsidRPr="00B24BF7" w:rsidRDefault="00CD03DB" w:rsidP="00CD03DB">
            <w:pPr>
              <w:spacing w:before="20" w:after="20"/>
              <w:rPr>
                <w:b/>
                <w:sz w:val="20"/>
                <w:szCs w:val="20"/>
                <w:lang w:val="ky-KG"/>
              </w:rPr>
            </w:pPr>
          </w:p>
        </w:tc>
        <w:tc>
          <w:tcPr>
            <w:tcW w:w="1345" w:type="pct"/>
            <w:gridSpan w:val="2"/>
            <w:vMerge w:val="restart"/>
            <w:tcBorders>
              <w:top w:val="single" w:sz="8" w:space="0" w:color="auto"/>
              <w:left w:val="nil"/>
              <w:bottom w:val="single" w:sz="4" w:space="0" w:color="auto"/>
              <w:right w:val="nil"/>
            </w:tcBorders>
            <w:hideMark/>
          </w:tcPr>
          <w:p w14:paraId="41AA7D60" w14:textId="77777777" w:rsidR="00CD03DB" w:rsidRPr="00B24BF7" w:rsidRDefault="00CD03DB" w:rsidP="00CD03DB">
            <w:pPr>
              <w:spacing w:before="20" w:after="20"/>
              <w:jc w:val="center"/>
              <w:rPr>
                <w:b/>
                <w:sz w:val="20"/>
                <w:szCs w:val="20"/>
              </w:rPr>
            </w:pPr>
            <w:r w:rsidRPr="00B24BF7">
              <w:rPr>
                <w:b/>
                <w:bCs/>
                <w:sz w:val="20"/>
                <w:szCs w:val="20"/>
                <w:lang w:val="ky-KG"/>
              </w:rPr>
              <w:t>Тышкы жана өз ара со</w:t>
            </w:r>
            <w:r w:rsidRPr="00B24BF7">
              <w:rPr>
                <w:b/>
                <w:bCs/>
                <w:sz w:val="20"/>
                <w:szCs w:val="20"/>
              </w:rPr>
              <w:t xml:space="preserve">ода - </w:t>
            </w:r>
            <w:proofErr w:type="spellStart"/>
            <w:r w:rsidRPr="00B24BF7">
              <w:rPr>
                <w:b/>
                <w:bCs/>
                <w:sz w:val="20"/>
                <w:szCs w:val="20"/>
              </w:rPr>
              <w:t>бардыгы</w:t>
            </w:r>
            <w:proofErr w:type="spellEnd"/>
          </w:p>
        </w:tc>
        <w:tc>
          <w:tcPr>
            <w:tcW w:w="2669" w:type="pct"/>
            <w:gridSpan w:val="4"/>
            <w:tcBorders>
              <w:top w:val="single" w:sz="8" w:space="0" w:color="auto"/>
              <w:left w:val="nil"/>
              <w:bottom w:val="single" w:sz="4" w:space="0" w:color="auto"/>
              <w:right w:val="nil"/>
            </w:tcBorders>
            <w:vAlign w:val="bottom"/>
            <w:hideMark/>
          </w:tcPr>
          <w:p w14:paraId="4498A604" w14:textId="77777777" w:rsidR="00CD03DB" w:rsidRPr="00B24BF7" w:rsidRDefault="00CD03DB" w:rsidP="00CD03DB">
            <w:pPr>
              <w:spacing w:before="20" w:after="20"/>
              <w:jc w:val="center"/>
              <w:rPr>
                <w:b/>
                <w:sz w:val="20"/>
                <w:szCs w:val="20"/>
              </w:rPr>
            </w:pPr>
            <w:proofErr w:type="spellStart"/>
            <w:r w:rsidRPr="00B24BF7">
              <w:rPr>
                <w:b/>
                <w:sz w:val="20"/>
                <w:szCs w:val="20"/>
              </w:rPr>
              <w:t>анын</w:t>
            </w:r>
            <w:proofErr w:type="spellEnd"/>
            <w:r w:rsidRPr="00B24BF7">
              <w:rPr>
                <w:b/>
                <w:sz w:val="20"/>
                <w:szCs w:val="20"/>
              </w:rPr>
              <w:t xml:space="preserve"> </w:t>
            </w:r>
            <w:proofErr w:type="spellStart"/>
            <w:r w:rsidRPr="00B24BF7">
              <w:rPr>
                <w:b/>
                <w:sz w:val="20"/>
                <w:szCs w:val="20"/>
              </w:rPr>
              <w:t>ичинде</w:t>
            </w:r>
            <w:proofErr w:type="spellEnd"/>
          </w:p>
        </w:tc>
      </w:tr>
      <w:tr w:rsidR="00CD03DB" w:rsidRPr="00B24BF7" w14:paraId="3DC5E7BC" w14:textId="77777777" w:rsidTr="00B24BF7">
        <w:trPr>
          <w:trHeight w:val="286"/>
          <w:tblHeader/>
        </w:trPr>
        <w:tc>
          <w:tcPr>
            <w:tcW w:w="986" w:type="pct"/>
            <w:vMerge/>
            <w:tcBorders>
              <w:top w:val="single" w:sz="8" w:space="0" w:color="auto"/>
              <w:left w:val="nil"/>
              <w:bottom w:val="single" w:sz="8" w:space="0" w:color="auto"/>
              <w:right w:val="nil"/>
            </w:tcBorders>
            <w:vAlign w:val="center"/>
            <w:hideMark/>
          </w:tcPr>
          <w:p w14:paraId="53A96C1F" w14:textId="77777777" w:rsidR="00CD03DB" w:rsidRPr="00B24BF7" w:rsidRDefault="00CD03DB" w:rsidP="00CD03DB">
            <w:pPr>
              <w:rPr>
                <w:b/>
                <w:sz w:val="20"/>
                <w:szCs w:val="20"/>
                <w:lang w:val="ky-KG"/>
              </w:rPr>
            </w:pPr>
          </w:p>
        </w:tc>
        <w:tc>
          <w:tcPr>
            <w:tcW w:w="1345" w:type="pct"/>
            <w:gridSpan w:val="2"/>
            <w:vMerge/>
            <w:tcBorders>
              <w:top w:val="single" w:sz="8" w:space="0" w:color="auto"/>
              <w:left w:val="nil"/>
              <w:bottom w:val="single" w:sz="4" w:space="0" w:color="auto"/>
              <w:right w:val="nil"/>
            </w:tcBorders>
            <w:vAlign w:val="center"/>
            <w:hideMark/>
          </w:tcPr>
          <w:p w14:paraId="25A5B0FD" w14:textId="77777777" w:rsidR="00CD03DB" w:rsidRPr="00B24BF7" w:rsidRDefault="00CD03DB" w:rsidP="00CD03DB">
            <w:pPr>
              <w:rPr>
                <w:b/>
                <w:sz w:val="20"/>
                <w:szCs w:val="20"/>
              </w:rPr>
            </w:pPr>
          </w:p>
        </w:tc>
        <w:tc>
          <w:tcPr>
            <w:tcW w:w="1346" w:type="pct"/>
            <w:gridSpan w:val="2"/>
            <w:tcBorders>
              <w:top w:val="single" w:sz="4" w:space="0" w:color="auto"/>
              <w:left w:val="nil"/>
              <w:bottom w:val="single" w:sz="4" w:space="0" w:color="auto"/>
              <w:right w:val="nil"/>
            </w:tcBorders>
            <w:vAlign w:val="bottom"/>
            <w:hideMark/>
          </w:tcPr>
          <w:p w14:paraId="60839793" w14:textId="77777777" w:rsidR="00CD03DB" w:rsidRPr="00B24BF7" w:rsidRDefault="00CD03DB" w:rsidP="00CD03DB">
            <w:pPr>
              <w:spacing w:before="20" w:after="20"/>
              <w:jc w:val="center"/>
              <w:rPr>
                <w:b/>
                <w:sz w:val="20"/>
                <w:szCs w:val="20"/>
              </w:rPr>
            </w:pPr>
            <w:r w:rsidRPr="00B24BF7">
              <w:rPr>
                <w:b/>
                <w:sz w:val="20"/>
                <w:szCs w:val="20"/>
              </w:rPr>
              <w:t>экспорт</w:t>
            </w:r>
          </w:p>
        </w:tc>
        <w:tc>
          <w:tcPr>
            <w:tcW w:w="1323" w:type="pct"/>
            <w:gridSpan w:val="2"/>
            <w:tcBorders>
              <w:top w:val="single" w:sz="4" w:space="0" w:color="auto"/>
              <w:left w:val="nil"/>
              <w:bottom w:val="single" w:sz="4" w:space="0" w:color="auto"/>
              <w:right w:val="nil"/>
            </w:tcBorders>
            <w:vAlign w:val="bottom"/>
            <w:hideMark/>
          </w:tcPr>
          <w:p w14:paraId="335ACF0D" w14:textId="77777777" w:rsidR="00CD03DB" w:rsidRPr="00B24BF7" w:rsidRDefault="00CD03DB" w:rsidP="00CD03DB">
            <w:pPr>
              <w:spacing w:before="20" w:after="20"/>
              <w:jc w:val="center"/>
              <w:rPr>
                <w:b/>
                <w:sz w:val="20"/>
                <w:szCs w:val="20"/>
              </w:rPr>
            </w:pPr>
            <w:r w:rsidRPr="00B24BF7">
              <w:rPr>
                <w:b/>
                <w:sz w:val="20"/>
                <w:szCs w:val="20"/>
              </w:rPr>
              <w:t>импорт</w:t>
            </w:r>
          </w:p>
        </w:tc>
      </w:tr>
      <w:tr w:rsidR="00CD03DB" w:rsidRPr="00B24BF7" w14:paraId="7F1EC7C5" w14:textId="77777777" w:rsidTr="00B24BF7">
        <w:trPr>
          <w:trHeight w:val="1192"/>
          <w:tblHeader/>
        </w:trPr>
        <w:tc>
          <w:tcPr>
            <w:tcW w:w="986" w:type="pct"/>
            <w:vMerge/>
            <w:tcBorders>
              <w:top w:val="single" w:sz="8" w:space="0" w:color="auto"/>
              <w:left w:val="nil"/>
              <w:bottom w:val="single" w:sz="8" w:space="0" w:color="auto"/>
              <w:right w:val="nil"/>
            </w:tcBorders>
            <w:vAlign w:val="center"/>
            <w:hideMark/>
          </w:tcPr>
          <w:p w14:paraId="6C57F21C" w14:textId="77777777" w:rsidR="00CD03DB" w:rsidRPr="00B24BF7" w:rsidRDefault="00CD03DB" w:rsidP="00CD03DB">
            <w:pPr>
              <w:rPr>
                <w:b/>
                <w:sz w:val="20"/>
                <w:szCs w:val="20"/>
                <w:lang w:val="ky-KG"/>
              </w:rPr>
            </w:pPr>
          </w:p>
        </w:tc>
        <w:tc>
          <w:tcPr>
            <w:tcW w:w="613" w:type="pct"/>
            <w:tcBorders>
              <w:top w:val="single" w:sz="4" w:space="0" w:color="auto"/>
              <w:left w:val="nil"/>
              <w:bottom w:val="single" w:sz="8" w:space="0" w:color="auto"/>
              <w:right w:val="nil"/>
            </w:tcBorders>
            <w:hideMark/>
          </w:tcPr>
          <w:p w14:paraId="04EFFBB6" w14:textId="77777777" w:rsidR="00CD03DB" w:rsidRPr="00B24BF7" w:rsidRDefault="00CD03DB" w:rsidP="00CD03DB">
            <w:pPr>
              <w:spacing w:before="20" w:after="20"/>
              <w:jc w:val="right"/>
              <w:rPr>
                <w:b/>
                <w:bCs/>
                <w:sz w:val="20"/>
                <w:szCs w:val="20"/>
                <w:lang w:val="ky-KG"/>
              </w:rPr>
            </w:pPr>
            <w:r w:rsidRPr="00B24BF7">
              <w:rPr>
                <w:b/>
                <w:bCs/>
                <w:sz w:val="20"/>
                <w:szCs w:val="20"/>
              </w:rPr>
              <w:t>млн.</w:t>
            </w:r>
            <w:r w:rsidRPr="00B24BF7">
              <w:rPr>
                <w:b/>
                <w:bCs/>
                <w:sz w:val="20"/>
                <w:szCs w:val="20"/>
              </w:rPr>
              <w:br/>
              <w:t>АКШ</w:t>
            </w:r>
            <w:r w:rsidRPr="00B24BF7">
              <w:rPr>
                <w:b/>
                <w:bCs/>
                <w:sz w:val="20"/>
                <w:szCs w:val="20"/>
                <w:lang w:val="ky-KG"/>
              </w:rPr>
              <w:t xml:space="preserve"> </w:t>
            </w:r>
            <w:r w:rsidRPr="00B24BF7">
              <w:rPr>
                <w:b/>
                <w:bCs/>
                <w:sz w:val="20"/>
                <w:szCs w:val="20"/>
                <w:lang w:val="ky-KG"/>
              </w:rPr>
              <w:br/>
            </w:r>
            <w:r w:rsidRPr="00B24BF7">
              <w:rPr>
                <w:b/>
                <w:bCs/>
                <w:sz w:val="20"/>
                <w:szCs w:val="20"/>
              </w:rPr>
              <w:t>доллары</w:t>
            </w:r>
          </w:p>
        </w:tc>
        <w:tc>
          <w:tcPr>
            <w:tcW w:w="732" w:type="pct"/>
            <w:tcBorders>
              <w:top w:val="single" w:sz="4" w:space="0" w:color="auto"/>
              <w:left w:val="nil"/>
              <w:bottom w:val="single" w:sz="8" w:space="0" w:color="auto"/>
              <w:right w:val="nil"/>
            </w:tcBorders>
            <w:hideMark/>
          </w:tcPr>
          <w:p w14:paraId="05981903" w14:textId="77777777" w:rsidR="00CD03DB" w:rsidRPr="00B24BF7" w:rsidRDefault="00CD03DB" w:rsidP="00CD03DB">
            <w:pPr>
              <w:spacing w:before="20" w:after="20"/>
              <w:jc w:val="right"/>
              <w:rPr>
                <w:b/>
                <w:bCs/>
                <w:sz w:val="20"/>
                <w:szCs w:val="20"/>
              </w:rPr>
            </w:pPr>
            <w:r w:rsidRPr="00B24BF7">
              <w:rPr>
                <w:b/>
                <w:bCs/>
                <w:sz w:val="20"/>
                <w:szCs w:val="20"/>
              </w:rPr>
              <w:t>202</w:t>
            </w:r>
            <w:r w:rsidRPr="00B24BF7">
              <w:rPr>
                <w:b/>
                <w:bCs/>
                <w:sz w:val="20"/>
                <w:szCs w:val="20"/>
                <w:lang w:val="ky-KG"/>
              </w:rPr>
              <w:t>3-ж.</w:t>
            </w:r>
            <w:r w:rsidRPr="00B24BF7">
              <w:rPr>
                <w:b/>
                <w:bCs/>
                <w:sz w:val="20"/>
                <w:szCs w:val="20"/>
              </w:rPr>
              <w:t xml:space="preserve"> январь-</w:t>
            </w:r>
            <w:r w:rsidRPr="00B24BF7">
              <w:rPr>
                <w:b/>
                <w:bCs/>
                <w:sz w:val="20"/>
                <w:szCs w:val="20"/>
                <w:lang w:val="ky-KG"/>
              </w:rPr>
              <w:t>октябрына к</w:t>
            </w:r>
            <w:r w:rsidRPr="00B24BF7">
              <w:rPr>
                <w:b/>
                <w:bCs/>
                <w:sz w:val="20"/>
                <w:szCs w:val="20"/>
              </w:rPr>
              <w:t xml:space="preserve">арата </w:t>
            </w:r>
            <w:proofErr w:type="spellStart"/>
            <w:r w:rsidRPr="00B24BF7">
              <w:rPr>
                <w:b/>
                <w:bCs/>
                <w:sz w:val="20"/>
                <w:szCs w:val="20"/>
              </w:rPr>
              <w:t>пайыз</w:t>
            </w:r>
            <w:proofErr w:type="spellEnd"/>
            <w:r w:rsidRPr="00B24BF7">
              <w:rPr>
                <w:b/>
                <w:bCs/>
                <w:sz w:val="20"/>
                <w:szCs w:val="20"/>
              </w:rPr>
              <w:t xml:space="preserve"> </w:t>
            </w:r>
            <w:proofErr w:type="spellStart"/>
            <w:r w:rsidRPr="00B24BF7">
              <w:rPr>
                <w:b/>
                <w:bCs/>
                <w:sz w:val="20"/>
                <w:szCs w:val="20"/>
              </w:rPr>
              <w:t>менен</w:t>
            </w:r>
            <w:proofErr w:type="spellEnd"/>
          </w:p>
        </w:tc>
        <w:tc>
          <w:tcPr>
            <w:tcW w:w="538" w:type="pct"/>
            <w:tcBorders>
              <w:top w:val="nil"/>
              <w:left w:val="nil"/>
              <w:bottom w:val="single" w:sz="8" w:space="0" w:color="auto"/>
              <w:right w:val="nil"/>
            </w:tcBorders>
            <w:hideMark/>
          </w:tcPr>
          <w:p w14:paraId="37043BCB" w14:textId="77777777" w:rsidR="00CD03DB" w:rsidRPr="00B24BF7" w:rsidRDefault="00CD03DB" w:rsidP="00CD03DB">
            <w:pPr>
              <w:spacing w:before="20" w:after="20"/>
              <w:jc w:val="right"/>
              <w:rPr>
                <w:b/>
                <w:bCs/>
                <w:sz w:val="20"/>
                <w:szCs w:val="20"/>
                <w:lang w:val="ky-KG"/>
              </w:rPr>
            </w:pPr>
            <w:r w:rsidRPr="00B24BF7">
              <w:rPr>
                <w:b/>
                <w:bCs/>
                <w:sz w:val="20"/>
                <w:szCs w:val="20"/>
              </w:rPr>
              <w:t>млн.</w:t>
            </w:r>
            <w:r w:rsidRPr="00B24BF7">
              <w:rPr>
                <w:b/>
                <w:bCs/>
                <w:sz w:val="20"/>
                <w:szCs w:val="20"/>
              </w:rPr>
              <w:br/>
              <w:t>АКШ</w:t>
            </w:r>
          </w:p>
          <w:p w14:paraId="38769AF6" w14:textId="77777777" w:rsidR="00CD03DB" w:rsidRPr="00B24BF7" w:rsidRDefault="00CD03DB" w:rsidP="00CD03DB">
            <w:pPr>
              <w:spacing w:before="20" w:after="20"/>
              <w:jc w:val="right"/>
              <w:rPr>
                <w:b/>
                <w:bCs/>
                <w:sz w:val="20"/>
                <w:szCs w:val="20"/>
              </w:rPr>
            </w:pPr>
            <w:r w:rsidRPr="00B24BF7">
              <w:rPr>
                <w:b/>
                <w:bCs/>
                <w:sz w:val="20"/>
                <w:szCs w:val="20"/>
              </w:rPr>
              <w:t>доллары</w:t>
            </w:r>
          </w:p>
        </w:tc>
        <w:tc>
          <w:tcPr>
            <w:tcW w:w="808" w:type="pct"/>
            <w:tcBorders>
              <w:top w:val="nil"/>
              <w:left w:val="nil"/>
              <w:bottom w:val="single" w:sz="8" w:space="0" w:color="auto"/>
              <w:right w:val="nil"/>
            </w:tcBorders>
            <w:hideMark/>
          </w:tcPr>
          <w:p w14:paraId="26339E0B" w14:textId="4D86CB89" w:rsidR="00CD03DB" w:rsidRPr="00B24BF7" w:rsidRDefault="00CD03DB" w:rsidP="00B24BF7">
            <w:pPr>
              <w:spacing w:before="20" w:after="20"/>
              <w:jc w:val="right"/>
              <w:rPr>
                <w:b/>
                <w:bCs/>
                <w:sz w:val="20"/>
                <w:szCs w:val="20"/>
              </w:rPr>
            </w:pPr>
            <w:r w:rsidRPr="00B24BF7">
              <w:rPr>
                <w:b/>
                <w:bCs/>
                <w:sz w:val="20"/>
                <w:szCs w:val="20"/>
              </w:rPr>
              <w:t>202</w:t>
            </w:r>
            <w:r w:rsidRPr="00B24BF7">
              <w:rPr>
                <w:b/>
                <w:bCs/>
                <w:sz w:val="20"/>
                <w:szCs w:val="20"/>
                <w:lang w:val="ky-KG"/>
              </w:rPr>
              <w:t>3-ж.</w:t>
            </w:r>
            <w:r w:rsidRPr="00B24BF7">
              <w:rPr>
                <w:b/>
                <w:bCs/>
                <w:sz w:val="20"/>
                <w:szCs w:val="20"/>
              </w:rPr>
              <w:t xml:space="preserve"> январь-</w:t>
            </w:r>
            <w:r w:rsidRPr="00B24BF7">
              <w:rPr>
                <w:b/>
                <w:bCs/>
                <w:sz w:val="20"/>
                <w:szCs w:val="20"/>
                <w:lang w:val="ky-KG"/>
              </w:rPr>
              <w:t>октябрына</w:t>
            </w:r>
            <w:r w:rsidRPr="00B24BF7">
              <w:rPr>
                <w:b/>
                <w:bCs/>
                <w:sz w:val="20"/>
                <w:szCs w:val="20"/>
              </w:rPr>
              <w:br/>
              <w:t xml:space="preserve">карата </w:t>
            </w:r>
            <w:r w:rsidR="00B24BF7">
              <w:rPr>
                <w:b/>
                <w:bCs/>
                <w:sz w:val="20"/>
                <w:szCs w:val="20"/>
              </w:rPr>
              <w:br/>
            </w:r>
            <w:proofErr w:type="spellStart"/>
            <w:r w:rsidRPr="00B24BF7">
              <w:rPr>
                <w:b/>
                <w:bCs/>
                <w:sz w:val="20"/>
                <w:szCs w:val="20"/>
              </w:rPr>
              <w:t>пайыз</w:t>
            </w:r>
            <w:proofErr w:type="spellEnd"/>
            <w:r w:rsidRPr="00B24BF7">
              <w:rPr>
                <w:b/>
                <w:bCs/>
                <w:sz w:val="20"/>
                <w:szCs w:val="20"/>
              </w:rPr>
              <w:t xml:space="preserve"> </w:t>
            </w:r>
            <w:proofErr w:type="spellStart"/>
            <w:r w:rsidRPr="00B24BF7">
              <w:rPr>
                <w:b/>
                <w:bCs/>
                <w:sz w:val="20"/>
                <w:szCs w:val="20"/>
              </w:rPr>
              <w:t>менен</w:t>
            </w:r>
            <w:proofErr w:type="spellEnd"/>
          </w:p>
        </w:tc>
        <w:tc>
          <w:tcPr>
            <w:tcW w:w="515" w:type="pct"/>
            <w:tcBorders>
              <w:top w:val="nil"/>
              <w:left w:val="nil"/>
              <w:bottom w:val="single" w:sz="8" w:space="0" w:color="auto"/>
              <w:right w:val="nil"/>
            </w:tcBorders>
            <w:hideMark/>
          </w:tcPr>
          <w:p w14:paraId="2542CD30" w14:textId="77777777" w:rsidR="00CD03DB" w:rsidRPr="00B24BF7" w:rsidRDefault="00CD03DB" w:rsidP="00CD03DB">
            <w:pPr>
              <w:spacing w:before="20" w:after="20"/>
              <w:jc w:val="right"/>
              <w:rPr>
                <w:b/>
                <w:bCs/>
                <w:sz w:val="20"/>
                <w:szCs w:val="20"/>
              </w:rPr>
            </w:pPr>
            <w:r w:rsidRPr="00B24BF7">
              <w:rPr>
                <w:b/>
                <w:bCs/>
                <w:sz w:val="20"/>
                <w:szCs w:val="20"/>
              </w:rPr>
              <w:t>млн.</w:t>
            </w:r>
            <w:r w:rsidRPr="00B24BF7">
              <w:rPr>
                <w:b/>
                <w:bCs/>
                <w:sz w:val="20"/>
                <w:szCs w:val="20"/>
              </w:rPr>
              <w:br/>
            </w:r>
            <w:r w:rsidRPr="00B24BF7">
              <w:rPr>
                <w:b/>
                <w:bCs/>
                <w:sz w:val="20"/>
                <w:szCs w:val="20"/>
                <w:lang w:val="ky-KG"/>
              </w:rPr>
              <w:t>АКШ</w:t>
            </w:r>
            <w:r w:rsidRPr="00B24BF7">
              <w:rPr>
                <w:b/>
                <w:bCs/>
                <w:sz w:val="20"/>
                <w:szCs w:val="20"/>
              </w:rPr>
              <w:t xml:space="preserve">                                                                                                                                                                                                                                                                                           </w:t>
            </w:r>
            <w:r w:rsidRPr="00B24BF7">
              <w:rPr>
                <w:b/>
                <w:bCs/>
                <w:sz w:val="20"/>
                <w:szCs w:val="20"/>
                <w:lang w:val="ky-KG"/>
              </w:rPr>
              <w:t>д</w:t>
            </w:r>
            <w:proofErr w:type="spellStart"/>
            <w:r w:rsidRPr="00B24BF7">
              <w:rPr>
                <w:b/>
                <w:bCs/>
                <w:sz w:val="20"/>
                <w:szCs w:val="20"/>
              </w:rPr>
              <w:t>оллары</w:t>
            </w:r>
            <w:proofErr w:type="spellEnd"/>
          </w:p>
        </w:tc>
        <w:tc>
          <w:tcPr>
            <w:tcW w:w="808" w:type="pct"/>
            <w:tcBorders>
              <w:top w:val="nil"/>
              <w:left w:val="nil"/>
              <w:bottom w:val="single" w:sz="8" w:space="0" w:color="auto"/>
              <w:right w:val="nil"/>
            </w:tcBorders>
            <w:hideMark/>
          </w:tcPr>
          <w:p w14:paraId="27764416" w14:textId="68A687FE" w:rsidR="00CD03DB" w:rsidRPr="00B24BF7" w:rsidRDefault="00CD03DB" w:rsidP="00B24BF7">
            <w:pPr>
              <w:spacing w:before="20" w:after="20"/>
              <w:jc w:val="right"/>
              <w:rPr>
                <w:b/>
                <w:bCs/>
                <w:sz w:val="20"/>
                <w:szCs w:val="20"/>
              </w:rPr>
            </w:pPr>
            <w:r w:rsidRPr="00B24BF7">
              <w:rPr>
                <w:b/>
                <w:bCs/>
                <w:sz w:val="20"/>
                <w:szCs w:val="20"/>
              </w:rPr>
              <w:t>202</w:t>
            </w:r>
            <w:r w:rsidRPr="00B24BF7">
              <w:rPr>
                <w:b/>
                <w:bCs/>
                <w:sz w:val="20"/>
                <w:szCs w:val="20"/>
                <w:lang w:val="ky-KG"/>
              </w:rPr>
              <w:t>3-ж.</w:t>
            </w:r>
            <w:r w:rsidRPr="00B24BF7">
              <w:rPr>
                <w:b/>
                <w:bCs/>
                <w:sz w:val="20"/>
                <w:szCs w:val="20"/>
              </w:rPr>
              <w:t xml:space="preserve"> январь-</w:t>
            </w:r>
            <w:r w:rsidRPr="00B24BF7">
              <w:rPr>
                <w:b/>
                <w:bCs/>
                <w:sz w:val="20"/>
                <w:szCs w:val="20"/>
                <w:lang w:val="ky-KG"/>
              </w:rPr>
              <w:t>октябрына</w:t>
            </w:r>
            <w:r w:rsidRPr="00B24BF7">
              <w:rPr>
                <w:b/>
                <w:bCs/>
                <w:sz w:val="20"/>
                <w:szCs w:val="20"/>
              </w:rPr>
              <w:t xml:space="preserve"> карата </w:t>
            </w:r>
            <w:r w:rsidR="00B24BF7">
              <w:rPr>
                <w:b/>
                <w:bCs/>
                <w:sz w:val="20"/>
                <w:szCs w:val="20"/>
              </w:rPr>
              <w:br/>
            </w:r>
            <w:proofErr w:type="spellStart"/>
            <w:r w:rsidRPr="00B24BF7">
              <w:rPr>
                <w:b/>
                <w:bCs/>
                <w:sz w:val="20"/>
                <w:szCs w:val="20"/>
              </w:rPr>
              <w:t>пайыз</w:t>
            </w:r>
            <w:proofErr w:type="spellEnd"/>
            <w:r w:rsidRPr="00B24BF7">
              <w:rPr>
                <w:b/>
                <w:bCs/>
                <w:sz w:val="20"/>
                <w:szCs w:val="20"/>
              </w:rPr>
              <w:t xml:space="preserve"> </w:t>
            </w:r>
            <w:proofErr w:type="spellStart"/>
            <w:r w:rsidRPr="00B24BF7">
              <w:rPr>
                <w:b/>
                <w:bCs/>
                <w:sz w:val="20"/>
                <w:szCs w:val="20"/>
              </w:rPr>
              <w:t>менен</w:t>
            </w:r>
            <w:proofErr w:type="spellEnd"/>
          </w:p>
        </w:tc>
      </w:tr>
      <w:tr w:rsidR="00CD03DB" w:rsidRPr="00B24BF7" w14:paraId="79EAE642" w14:textId="77777777" w:rsidTr="00B24BF7">
        <w:trPr>
          <w:trHeight w:val="286"/>
        </w:trPr>
        <w:tc>
          <w:tcPr>
            <w:tcW w:w="986" w:type="pct"/>
            <w:vAlign w:val="bottom"/>
            <w:hideMark/>
          </w:tcPr>
          <w:p w14:paraId="5AE2D138" w14:textId="77777777" w:rsidR="00CD03DB" w:rsidRPr="00B24BF7" w:rsidRDefault="00CD03DB" w:rsidP="00CD03DB">
            <w:pPr>
              <w:spacing w:before="20" w:after="20"/>
              <w:jc w:val="both"/>
              <w:rPr>
                <w:b/>
                <w:bCs/>
                <w:sz w:val="20"/>
                <w:szCs w:val="20"/>
              </w:rPr>
            </w:pPr>
            <w:proofErr w:type="spellStart"/>
            <w:r w:rsidRPr="00B24BF7">
              <w:rPr>
                <w:b/>
                <w:bCs/>
                <w:sz w:val="20"/>
                <w:szCs w:val="20"/>
              </w:rPr>
              <w:t>Бардыгы</w:t>
            </w:r>
            <w:proofErr w:type="spellEnd"/>
          </w:p>
        </w:tc>
        <w:tc>
          <w:tcPr>
            <w:tcW w:w="613" w:type="pct"/>
            <w:vAlign w:val="center"/>
            <w:hideMark/>
          </w:tcPr>
          <w:p w14:paraId="4A812689" w14:textId="77777777" w:rsidR="00CD03DB" w:rsidRPr="00B24BF7" w:rsidRDefault="00CD03DB" w:rsidP="00CD03DB">
            <w:pPr>
              <w:jc w:val="right"/>
              <w:rPr>
                <w:b/>
                <w:sz w:val="20"/>
                <w:szCs w:val="20"/>
              </w:rPr>
            </w:pPr>
            <w:r w:rsidRPr="00B24BF7">
              <w:rPr>
                <w:b/>
                <w:bCs/>
                <w:sz w:val="20"/>
                <w:szCs w:val="20"/>
              </w:rPr>
              <w:t>13 433,4</w:t>
            </w:r>
          </w:p>
        </w:tc>
        <w:tc>
          <w:tcPr>
            <w:tcW w:w="732" w:type="pct"/>
            <w:vAlign w:val="center"/>
            <w:hideMark/>
          </w:tcPr>
          <w:p w14:paraId="57B043C3" w14:textId="77777777" w:rsidR="00CD03DB" w:rsidRPr="00B24BF7" w:rsidRDefault="00CD03DB" w:rsidP="00CD03DB">
            <w:pPr>
              <w:jc w:val="right"/>
              <w:rPr>
                <w:b/>
                <w:sz w:val="20"/>
                <w:szCs w:val="20"/>
              </w:rPr>
            </w:pPr>
            <w:r w:rsidRPr="00B24BF7">
              <w:rPr>
                <w:b/>
                <w:bCs/>
                <w:sz w:val="20"/>
                <w:szCs w:val="20"/>
              </w:rPr>
              <w:t>106,4</w:t>
            </w:r>
          </w:p>
        </w:tc>
        <w:tc>
          <w:tcPr>
            <w:tcW w:w="538" w:type="pct"/>
            <w:vAlign w:val="center"/>
            <w:hideMark/>
          </w:tcPr>
          <w:p w14:paraId="2024828F" w14:textId="77777777" w:rsidR="00CD03DB" w:rsidRPr="00B24BF7" w:rsidRDefault="00CD03DB" w:rsidP="00CD03DB">
            <w:pPr>
              <w:jc w:val="right"/>
              <w:rPr>
                <w:b/>
                <w:sz w:val="20"/>
                <w:szCs w:val="20"/>
              </w:rPr>
            </w:pPr>
            <w:r w:rsidRPr="00B24BF7">
              <w:rPr>
                <w:b/>
                <w:bCs/>
                <w:sz w:val="20"/>
                <w:szCs w:val="20"/>
              </w:rPr>
              <w:t>3 123,4</w:t>
            </w:r>
          </w:p>
        </w:tc>
        <w:tc>
          <w:tcPr>
            <w:tcW w:w="808" w:type="pct"/>
            <w:vAlign w:val="center"/>
            <w:hideMark/>
          </w:tcPr>
          <w:p w14:paraId="33B15EF3" w14:textId="77777777" w:rsidR="00CD03DB" w:rsidRPr="00B24BF7" w:rsidRDefault="00CD03DB" w:rsidP="00CD03DB">
            <w:pPr>
              <w:jc w:val="right"/>
              <w:rPr>
                <w:b/>
                <w:sz w:val="20"/>
                <w:szCs w:val="20"/>
              </w:rPr>
            </w:pPr>
            <w:r w:rsidRPr="00B24BF7">
              <w:rPr>
                <w:b/>
                <w:bCs/>
                <w:sz w:val="20"/>
                <w:szCs w:val="20"/>
              </w:rPr>
              <w:t>125,</w:t>
            </w:r>
            <w:r w:rsidRPr="00B24BF7">
              <w:rPr>
                <w:b/>
                <w:bCs/>
                <w:sz w:val="20"/>
                <w:szCs w:val="20"/>
                <w:lang w:val="ky-KG"/>
              </w:rPr>
              <w:t>2</w:t>
            </w:r>
          </w:p>
        </w:tc>
        <w:tc>
          <w:tcPr>
            <w:tcW w:w="515" w:type="pct"/>
            <w:vAlign w:val="center"/>
            <w:hideMark/>
          </w:tcPr>
          <w:p w14:paraId="36945031" w14:textId="77777777" w:rsidR="00CD03DB" w:rsidRPr="00B24BF7" w:rsidRDefault="00CD03DB" w:rsidP="00CD03DB">
            <w:pPr>
              <w:jc w:val="right"/>
              <w:rPr>
                <w:b/>
                <w:sz w:val="20"/>
                <w:szCs w:val="20"/>
              </w:rPr>
            </w:pPr>
            <w:r w:rsidRPr="00B24BF7">
              <w:rPr>
                <w:b/>
                <w:bCs/>
                <w:sz w:val="20"/>
                <w:szCs w:val="20"/>
              </w:rPr>
              <w:t>10 310,0</w:t>
            </w:r>
          </w:p>
        </w:tc>
        <w:tc>
          <w:tcPr>
            <w:tcW w:w="808" w:type="pct"/>
            <w:vAlign w:val="center"/>
            <w:hideMark/>
          </w:tcPr>
          <w:p w14:paraId="72D53F50" w14:textId="77777777" w:rsidR="00CD03DB" w:rsidRPr="00B24BF7" w:rsidRDefault="00CD03DB" w:rsidP="00CD03DB">
            <w:pPr>
              <w:jc w:val="right"/>
              <w:rPr>
                <w:b/>
                <w:sz w:val="20"/>
                <w:szCs w:val="20"/>
              </w:rPr>
            </w:pPr>
            <w:r w:rsidRPr="00B24BF7">
              <w:rPr>
                <w:b/>
                <w:bCs/>
                <w:sz w:val="20"/>
                <w:szCs w:val="20"/>
              </w:rPr>
              <w:t>101,8</w:t>
            </w:r>
          </w:p>
        </w:tc>
      </w:tr>
      <w:tr w:rsidR="00CD03DB" w:rsidRPr="00B24BF7" w14:paraId="5ECB6C18" w14:textId="77777777" w:rsidTr="00B24BF7">
        <w:trPr>
          <w:trHeight w:val="271"/>
        </w:trPr>
        <w:tc>
          <w:tcPr>
            <w:tcW w:w="986" w:type="pct"/>
            <w:vAlign w:val="bottom"/>
            <w:hideMark/>
          </w:tcPr>
          <w:p w14:paraId="4390581B" w14:textId="77777777" w:rsidR="00CD03DB" w:rsidRPr="00B24BF7" w:rsidRDefault="00CD03DB" w:rsidP="00CD03DB">
            <w:pPr>
              <w:spacing w:before="20" w:after="20"/>
              <w:jc w:val="both"/>
              <w:rPr>
                <w:b/>
                <w:bCs/>
                <w:sz w:val="20"/>
                <w:szCs w:val="20"/>
              </w:rPr>
            </w:pPr>
            <w:r w:rsidRPr="00B24BF7">
              <w:rPr>
                <w:b/>
                <w:bCs/>
                <w:sz w:val="20"/>
                <w:szCs w:val="20"/>
              </w:rPr>
              <w:t xml:space="preserve">КМШ </w:t>
            </w:r>
            <w:proofErr w:type="spellStart"/>
            <w:r w:rsidRPr="00B24BF7">
              <w:rPr>
                <w:b/>
                <w:bCs/>
                <w:sz w:val="20"/>
                <w:szCs w:val="20"/>
              </w:rPr>
              <w:t>өлкөлөрү</w:t>
            </w:r>
            <w:proofErr w:type="spellEnd"/>
          </w:p>
        </w:tc>
        <w:tc>
          <w:tcPr>
            <w:tcW w:w="613" w:type="pct"/>
            <w:vAlign w:val="center"/>
            <w:hideMark/>
          </w:tcPr>
          <w:p w14:paraId="1390CD77" w14:textId="77777777" w:rsidR="00CD03DB" w:rsidRPr="00B24BF7" w:rsidRDefault="00CD03DB" w:rsidP="00CD03DB">
            <w:pPr>
              <w:jc w:val="right"/>
              <w:rPr>
                <w:b/>
                <w:sz w:val="20"/>
                <w:szCs w:val="20"/>
              </w:rPr>
            </w:pPr>
            <w:r w:rsidRPr="00B24BF7">
              <w:rPr>
                <w:b/>
                <w:bCs/>
                <w:sz w:val="20"/>
                <w:szCs w:val="20"/>
              </w:rPr>
              <w:t>5 038,4</w:t>
            </w:r>
          </w:p>
        </w:tc>
        <w:tc>
          <w:tcPr>
            <w:tcW w:w="732" w:type="pct"/>
            <w:vAlign w:val="center"/>
            <w:hideMark/>
          </w:tcPr>
          <w:p w14:paraId="352716E9" w14:textId="77777777" w:rsidR="00CD03DB" w:rsidRPr="00B24BF7" w:rsidRDefault="00CD03DB" w:rsidP="00CD03DB">
            <w:pPr>
              <w:jc w:val="right"/>
              <w:rPr>
                <w:b/>
                <w:sz w:val="20"/>
                <w:szCs w:val="20"/>
                <w:lang w:val="ky-KG"/>
              </w:rPr>
            </w:pPr>
            <w:r w:rsidRPr="00B24BF7">
              <w:rPr>
                <w:b/>
                <w:bCs/>
                <w:sz w:val="20"/>
                <w:szCs w:val="20"/>
              </w:rPr>
              <w:t>115,0</w:t>
            </w:r>
          </w:p>
        </w:tc>
        <w:tc>
          <w:tcPr>
            <w:tcW w:w="538" w:type="pct"/>
            <w:vAlign w:val="center"/>
            <w:hideMark/>
          </w:tcPr>
          <w:p w14:paraId="37A6C9D4" w14:textId="77777777" w:rsidR="00CD03DB" w:rsidRPr="00B24BF7" w:rsidRDefault="00CD03DB" w:rsidP="00CD03DB">
            <w:pPr>
              <w:jc w:val="right"/>
              <w:rPr>
                <w:b/>
                <w:sz w:val="20"/>
                <w:szCs w:val="20"/>
              </w:rPr>
            </w:pPr>
            <w:r w:rsidRPr="00B24BF7">
              <w:rPr>
                <w:b/>
                <w:bCs/>
                <w:sz w:val="20"/>
                <w:szCs w:val="20"/>
              </w:rPr>
              <w:t>1 598,6</w:t>
            </w:r>
          </w:p>
        </w:tc>
        <w:tc>
          <w:tcPr>
            <w:tcW w:w="808" w:type="pct"/>
            <w:vAlign w:val="center"/>
            <w:hideMark/>
          </w:tcPr>
          <w:p w14:paraId="1499940C" w14:textId="77777777" w:rsidR="00CD03DB" w:rsidRPr="00B24BF7" w:rsidRDefault="00CD03DB" w:rsidP="00CD03DB">
            <w:pPr>
              <w:jc w:val="right"/>
              <w:rPr>
                <w:b/>
                <w:sz w:val="20"/>
                <w:szCs w:val="20"/>
              </w:rPr>
            </w:pPr>
            <w:r w:rsidRPr="00B24BF7">
              <w:rPr>
                <w:b/>
                <w:bCs/>
                <w:sz w:val="20"/>
                <w:szCs w:val="20"/>
              </w:rPr>
              <w:t>123,8</w:t>
            </w:r>
          </w:p>
        </w:tc>
        <w:tc>
          <w:tcPr>
            <w:tcW w:w="515" w:type="pct"/>
            <w:vAlign w:val="center"/>
            <w:hideMark/>
          </w:tcPr>
          <w:p w14:paraId="62D15584" w14:textId="77777777" w:rsidR="00CD03DB" w:rsidRPr="00B24BF7" w:rsidRDefault="00CD03DB" w:rsidP="00CD03DB">
            <w:pPr>
              <w:jc w:val="right"/>
              <w:rPr>
                <w:b/>
                <w:sz w:val="20"/>
                <w:szCs w:val="20"/>
              </w:rPr>
            </w:pPr>
            <w:r w:rsidRPr="00B24BF7">
              <w:rPr>
                <w:b/>
                <w:bCs/>
                <w:sz w:val="20"/>
                <w:szCs w:val="20"/>
              </w:rPr>
              <w:t>3 439,8</w:t>
            </w:r>
          </w:p>
        </w:tc>
        <w:tc>
          <w:tcPr>
            <w:tcW w:w="808" w:type="pct"/>
            <w:vAlign w:val="center"/>
            <w:hideMark/>
          </w:tcPr>
          <w:p w14:paraId="13CA9BE5" w14:textId="77777777" w:rsidR="00CD03DB" w:rsidRPr="00B24BF7" w:rsidRDefault="00CD03DB" w:rsidP="00CD03DB">
            <w:pPr>
              <w:jc w:val="right"/>
              <w:rPr>
                <w:b/>
                <w:sz w:val="20"/>
                <w:szCs w:val="20"/>
              </w:rPr>
            </w:pPr>
            <w:r w:rsidRPr="00B24BF7">
              <w:rPr>
                <w:b/>
                <w:bCs/>
                <w:sz w:val="20"/>
                <w:szCs w:val="20"/>
              </w:rPr>
              <w:t>111,4</w:t>
            </w:r>
          </w:p>
        </w:tc>
      </w:tr>
      <w:tr w:rsidR="00CD03DB" w:rsidRPr="00B24BF7" w14:paraId="6C452CED" w14:textId="77777777" w:rsidTr="00B24BF7">
        <w:trPr>
          <w:trHeight w:val="271"/>
        </w:trPr>
        <w:tc>
          <w:tcPr>
            <w:tcW w:w="986" w:type="pct"/>
            <w:vAlign w:val="bottom"/>
            <w:hideMark/>
          </w:tcPr>
          <w:p w14:paraId="3CFEAEA2" w14:textId="77777777" w:rsidR="00CD03DB" w:rsidRPr="00B24BF7" w:rsidRDefault="00CD03DB" w:rsidP="00CD03DB">
            <w:pPr>
              <w:spacing w:before="20" w:after="20"/>
              <w:jc w:val="both"/>
              <w:rPr>
                <w:b/>
                <w:bCs/>
                <w:sz w:val="20"/>
                <w:szCs w:val="20"/>
              </w:rPr>
            </w:pPr>
            <w:r w:rsidRPr="00B24BF7">
              <w:rPr>
                <w:b/>
                <w:bCs/>
                <w:sz w:val="20"/>
                <w:szCs w:val="20"/>
                <w:lang w:val="ky-KG"/>
              </w:rPr>
              <w:t xml:space="preserve"> </w:t>
            </w:r>
            <w:r w:rsidRPr="00B24BF7">
              <w:rPr>
                <w:b/>
                <w:bCs/>
                <w:sz w:val="20"/>
                <w:szCs w:val="20"/>
              </w:rPr>
              <w:t xml:space="preserve">ЕАЭБ </w:t>
            </w:r>
            <w:proofErr w:type="spellStart"/>
            <w:r w:rsidRPr="00B24BF7">
              <w:rPr>
                <w:b/>
                <w:bCs/>
                <w:sz w:val="20"/>
                <w:szCs w:val="20"/>
              </w:rPr>
              <w:t>өлкөлөрү</w:t>
            </w:r>
            <w:proofErr w:type="spellEnd"/>
          </w:p>
        </w:tc>
        <w:tc>
          <w:tcPr>
            <w:tcW w:w="613" w:type="pct"/>
            <w:vAlign w:val="center"/>
            <w:hideMark/>
          </w:tcPr>
          <w:p w14:paraId="117E557F" w14:textId="77777777" w:rsidR="00CD03DB" w:rsidRPr="00B24BF7" w:rsidRDefault="00CD03DB" w:rsidP="00CD03DB">
            <w:pPr>
              <w:jc w:val="right"/>
              <w:rPr>
                <w:b/>
                <w:sz w:val="20"/>
                <w:szCs w:val="20"/>
              </w:rPr>
            </w:pPr>
            <w:r w:rsidRPr="00B24BF7">
              <w:rPr>
                <w:b/>
                <w:bCs/>
                <w:sz w:val="20"/>
                <w:szCs w:val="20"/>
              </w:rPr>
              <w:t>4 198,2</w:t>
            </w:r>
          </w:p>
        </w:tc>
        <w:tc>
          <w:tcPr>
            <w:tcW w:w="732" w:type="pct"/>
            <w:vAlign w:val="center"/>
            <w:hideMark/>
          </w:tcPr>
          <w:p w14:paraId="36A2980B" w14:textId="77777777" w:rsidR="00CD03DB" w:rsidRPr="00B24BF7" w:rsidRDefault="00CD03DB" w:rsidP="00CD03DB">
            <w:pPr>
              <w:jc w:val="right"/>
              <w:rPr>
                <w:b/>
                <w:sz w:val="20"/>
                <w:szCs w:val="20"/>
              </w:rPr>
            </w:pPr>
            <w:r w:rsidRPr="00B24BF7">
              <w:rPr>
                <w:b/>
                <w:bCs/>
                <w:sz w:val="20"/>
                <w:szCs w:val="20"/>
              </w:rPr>
              <w:t>113,7</w:t>
            </w:r>
          </w:p>
        </w:tc>
        <w:tc>
          <w:tcPr>
            <w:tcW w:w="538" w:type="pct"/>
            <w:vAlign w:val="center"/>
            <w:hideMark/>
          </w:tcPr>
          <w:p w14:paraId="16AFAC99" w14:textId="77777777" w:rsidR="00CD03DB" w:rsidRPr="00B24BF7" w:rsidRDefault="00CD03DB" w:rsidP="00CD03DB">
            <w:pPr>
              <w:jc w:val="right"/>
              <w:rPr>
                <w:b/>
                <w:sz w:val="20"/>
                <w:szCs w:val="20"/>
              </w:rPr>
            </w:pPr>
            <w:r w:rsidRPr="00B24BF7">
              <w:rPr>
                <w:b/>
                <w:bCs/>
                <w:sz w:val="20"/>
                <w:szCs w:val="20"/>
              </w:rPr>
              <w:t>1 316,5</w:t>
            </w:r>
          </w:p>
        </w:tc>
        <w:tc>
          <w:tcPr>
            <w:tcW w:w="808" w:type="pct"/>
            <w:vAlign w:val="center"/>
            <w:hideMark/>
          </w:tcPr>
          <w:p w14:paraId="6C7D31CF" w14:textId="77777777" w:rsidR="00CD03DB" w:rsidRPr="00B24BF7" w:rsidRDefault="00CD03DB" w:rsidP="00CD03DB">
            <w:pPr>
              <w:jc w:val="right"/>
              <w:rPr>
                <w:b/>
                <w:sz w:val="20"/>
                <w:szCs w:val="20"/>
              </w:rPr>
            </w:pPr>
            <w:r w:rsidRPr="00B24BF7">
              <w:rPr>
                <w:b/>
                <w:bCs/>
                <w:sz w:val="20"/>
                <w:szCs w:val="20"/>
              </w:rPr>
              <w:t>125,4</w:t>
            </w:r>
          </w:p>
        </w:tc>
        <w:tc>
          <w:tcPr>
            <w:tcW w:w="515" w:type="pct"/>
            <w:vAlign w:val="center"/>
            <w:hideMark/>
          </w:tcPr>
          <w:p w14:paraId="19ECD64D" w14:textId="77777777" w:rsidR="00CD03DB" w:rsidRPr="00B24BF7" w:rsidRDefault="00CD03DB" w:rsidP="00CD03DB">
            <w:pPr>
              <w:jc w:val="right"/>
              <w:rPr>
                <w:b/>
                <w:sz w:val="20"/>
                <w:szCs w:val="20"/>
              </w:rPr>
            </w:pPr>
            <w:r w:rsidRPr="00B24BF7">
              <w:rPr>
                <w:b/>
                <w:bCs/>
                <w:sz w:val="20"/>
                <w:szCs w:val="20"/>
              </w:rPr>
              <w:t>2 881,7</w:t>
            </w:r>
          </w:p>
        </w:tc>
        <w:tc>
          <w:tcPr>
            <w:tcW w:w="808" w:type="pct"/>
            <w:vAlign w:val="center"/>
            <w:hideMark/>
          </w:tcPr>
          <w:p w14:paraId="2DE60471" w14:textId="77777777" w:rsidR="00CD03DB" w:rsidRPr="00B24BF7" w:rsidRDefault="00CD03DB" w:rsidP="00CD03DB">
            <w:pPr>
              <w:jc w:val="right"/>
              <w:rPr>
                <w:b/>
                <w:sz w:val="20"/>
                <w:szCs w:val="20"/>
              </w:rPr>
            </w:pPr>
            <w:r w:rsidRPr="00B24BF7">
              <w:rPr>
                <w:b/>
                <w:bCs/>
                <w:sz w:val="20"/>
                <w:szCs w:val="20"/>
              </w:rPr>
              <w:t>109,0</w:t>
            </w:r>
          </w:p>
        </w:tc>
      </w:tr>
      <w:tr w:rsidR="00CD03DB" w:rsidRPr="00B24BF7" w14:paraId="6E06DCFA" w14:textId="77777777" w:rsidTr="00B24BF7">
        <w:trPr>
          <w:trHeight w:val="241"/>
        </w:trPr>
        <w:tc>
          <w:tcPr>
            <w:tcW w:w="986" w:type="pct"/>
            <w:vAlign w:val="bottom"/>
            <w:hideMark/>
          </w:tcPr>
          <w:p w14:paraId="34D9840C" w14:textId="77777777" w:rsidR="00CD03DB" w:rsidRPr="00B24BF7" w:rsidRDefault="00CD03DB" w:rsidP="00CD03DB">
            <w:pPr>
              <w:ind w:left="170"/>
              <w:rPr>
                <w:sz w:val="20"/>
                <w:szCs w:val="20"/>
              </w:rPr>
            </w:pPr>
            <w:r w:rsidRPr="00B24BF7">
              <w:rPr>
                <w:sz w:val="20"/>
                <w:szCs w:val="20"/>
              </w:rPr>
              <w:t>Армения</w:t>
            </w:r>
          </w:p>
        </w:tc>
        <w:tc>
          <w:tcPr>
            <w:tcW w:w="613" w:type="pct"/>
            <w:vAlign w:val="center"/>
            <w:hideMark/>
          </w:tcPr>
          <w:p w14:paraId="17AB9542" w14:textId="77777777" w:rsidR="00CD03DB" w:rsidRPr="00B24BF7" w:rsidRDefault="00CD03DB" w:rsidP="00CD03DB">
            <w:pPr>
              <w:jc w:val="right"/>
              <w:rPr>
                <w:sz w:val="20"/>
                <w:szCs w:val="20"/>
              </w:rPr>
            </w:pPr>
            <w:r w:rsidRPr="00B24BF7">
              <w:rPr>
                <w:sz w:val="20"/>
                <w:szCs w:val="20"/>
              </w:rPr>
              <w:t>1,6</w:t>
            </w:r>
          </w:p>
        </w:tc>
        <w:tc>
          <w:tcPr>
            <w:tcW w:w="732" w:type="pct"/>
            <w:vAlign w:val="center"/>
            <w:hideMark/>
          </w:tcPr>
          <w:p w14:paraId="2C89B0BC" w14:textId="77777777" w:rsidR="00CD03DB" w:rsidRPr="00B24BF7" w:rsidRDefault="00CD03DB" w:rsidP="00CD03DB">
            <w:pPr>
              <w:jc w:val="right"/>
              <w:rPr>
                <w:sz w:val="20"/>
                <w:szCs w:val="20"/>
              </w:rPr>
            </w:pPr>
            <w:r w:rsidRPr="00B24BF7">
              <w:rPr>
                <w:sz w:val="20"/>
                <w:szCs w:val="20"/>
              </w:rPr>
              <w:t>40,7</w:t>
            </w:r>
          </w:p>
        </w:tc>
        <w:tc>
          <w:tcPr>
            <w:tcW w:w="538" w:type="pct"/>
            <w:vAlign w:val="center"/>
            <w:hideMark/>
          </w:tcPr>
          <w:p w14:paraId="394DF922" w14:textId="77777777" w:rsidR="00CD03DB" w:rsidRPr="00B24BF7" w:rsidRDefault="00CD03DB" w:rsidP="00CD03DB">
            <w:pPr>
              <w:jc w:val="right"/>
              <w:rPr>
                <w:sz w:val="20"/>
                <w:szCs w:val="20"/>
              </w:rPr>
            </w:pPr>
            <w:r w:rsidRPr="00B24BF7">
              <w:rPr>
                <w:sz w:val="20"/>
                <w:szCs w:val="20"/>
              </w:rPr>
              <w:t>0,3</w:t>
            </w:r>
          </w:p>
        </w:tc>
        <w:tc>
          <w:tcPr>
            <w:tcW w:w="808" w:type="pct"/>
            <w:vAlign w:val="center"/>
            <w:hideMark/>
          </w:tcPr>
          <w:p w14:paraId="7F5B6936" w14:textId="77777777" w:rsidR="00CD03DB" w:rsidRPr="00B24BF7" w:rsidRDefault="00CD03DB" w:rsidP="00CD03DB">
            <w:pPr>
              <w:jc w:val="right"/>
              <w:rPr>
                <w:sz w:val="20"/>
                <w:szCs w:val="20"/>
              </w:rPr>
            </w:pPr>
            <w:r w:rsidRPr="00B24BF7">
              <w:rPr>
                <w:sz w:val="20"/>
                <w:szCs w:val="20"/>
              </w:rPr>
              <w:t>82,5</w:t>
            </w:r>
          </w:p>
        </w:tc>
        <w:tc>
          <w:tcPr>
            <w:tcW w:w="515" w:type="pct"/>
            <w:vAlign w:val="center"/>
            <w:hideMark/>
          </w:tcPr>
          <w:p w14:paraId="70E030FA" w14:textId="77777777" w:rsidR="00CD03DB" w:rsidRPr="00B24BF7" w:rsidRDefault="00CD03DB" w:rsidP="00CD03DB">
            <w:pPr>
              <w:jc w:val="right"/>
              <w:rPr>
                <w:sz w:val="20"/>
                <w:szCs w:val="20"/>
              </w:rPr>
            </w:pPr>
            <w:r w:rsidRPr="00B24BF7">
              <w:rPr>
                <w:sz w:val="20"/>
                <w:szCs w:val="20"/>
              </w:rPr>
              <w:t>1,3</w:t>
            </w:r>
          </w:p>
        </w:tc>
        <w:tc>
          <w:tcPr>
            <w:tcW w:w="808" w:type="pct"/>
            <w:vAlign w:val="center"/>
            <w:hideMark/>
          </w:tcPr>
          <w:p w14:paraId="63C3EA78" w14:textId="77777777" w:rsidR="00CD03DB" w:rsidRPr="00B24BF7" w:rsidRDefault="00CD03DB" w:rsidP="00CD03DB">
            <w:pPr>
              <w:jc w:val="right"/>
              <w:rPr>
                <w:sz w:val="20"/>
                <w:szCs w:val="20"/>
              </w:rPr>
            </w:pPr>
            <w:r w:rsidRPr="00B24BF7">
              <w:rPr>
                <w:sz w:val="20"/>
                <w:szCs w:val="20"/>
              </w:rPr>
              <w:t>37,0</w:t>
            </w:r>
          </w:p>
        </w:tc>
      </w:tr>
      <w:tr w:rsidR="00CD03DB" w:rsidRPr="00B24BF7" w14:paraId="478F566C" w14:textId="77777777" w:rsidTr="00B24BF7">
        <w:trPr>
          <w:trHeight w:val="226"/>
        </w:trPr>
        <w:tc>
          <w:tcPr>
            <w:tcW w:w="986" w:type="pct"/>
            <w:vAlign w:val="bottom"/>
            <w:hideMark/>
          </w:tcPr>
          <w:p w14:paraId="1858456E" w14:textId="77777777" w:rsidR="00CD03DB" w:rsidRPr="00B24BF7" w:rsidRDefault="00CD03DB" w:rsidP="00CD03DB">
            <w:pPr>
              <w:ind w:left="170"/>
              <w:rPr>
                <w:sz w:val="20"/>
                <w:szCs w:val="20"/>
              </w:rPr>
            </w:pPr>
            <w:r w:rsidRPr="00B24BF7">
              <w:rPr>
                <w:sz w:val="20"/>
                <w:szCs w:val="20"/>
              </w:rPr>
              <w:t>Беларусь</w:t>
            </w:r>
          </w:p>
        </w:tc>
        <w:tc>
          <w:tcPr>
            <w:tcW w:w="613" w:type="pct"/>
            <w:vAlign w:val="center"/>
            <w:hideMark/>
          </w:tcPr>
          <w:p w14:paraId="0D6C41F0" w14:textId="77777777" w:rsidR="00CD03DB" w:rsidRPr="00B24BF7" w:rsidRDefault="00CD03DB" w:rsidP="00CD03DB">
            <w:pPr>
              <w:jc w:val="right"/>
              <w:rPr>
                <w:sz w:val="20"/>
                <w:szCs w:val="20"/>
              </w:rPr>
            </w:pPr>
            <w:r w:rsidRPr="00B24BF7">
              <w:rPr>
                <w:sz w:val="20"/>
                <w:szCs w:val="20"/>
              </w:rPr>
              <w:t>77,0</w:t>
            </w:r>
          </w:p>
        </w:tc>
        <w:tc>
          <w:tcPr>
            <w:tcW w:w="732" w:type="pct"/>
            <w:vAlign w:val="center"/>
            <w:hideMark/>
          </w:tcPr>
          <w:p w14:paraId="0D2A57C7" w14:textId="77777777" w:rsidR="00CD03DB" w:rsidRPr="00B24BF7" w:rsidRDefault="00CD03DB" w:rsidP="00CD03DB">
            <w:pPr>
              <w:jc w:val="right"/>
              <w:rPr>
                <w:sz w:val="20"/>
                <w:szCs w:val="20"/>
              </w:rPr>
            </w:pPr>
            <w:r w:rsidRPr="00B24BF7">
              <w:rPr>
                <w:sz w:val="20"/>
                <w:szCs w:val="20"/>
              </w:rPr>
              <w:t>84,1</w:t>
            </w:r>
          </w:p>
        </w:tc>
        <w:tc>
          <w:tcPr>
            <w:tcW w:w="538" w:type="pct"/>
            <w:vAlign w:val="center"/>
            <w:hideMark/>
          </w:tcPr>
          <w:p w14:paraId="2C761AA0" w14:textId="77777777" w:rsidR="00CD03DB" w:rsidRPr="00B24BF7" w:rsidRDefault="00CD03DB" w:rsidP="00CD03DB">
            <w:pPr>
              <w:jc w:val="right"/>
              <w:rPr>
                <w:sz w:val="20"/>
                <w:szCs w:val="20"/>
              </w:rPr>
            </w:pPr>
            <w:r w:rsidRPr="00B24BF7">
              <w:rPr>
                <w:sz w:val="20"/>
                <w:szCs w:val="20"/>
              </w:rPr>
              <w:t>19,6</w:t>
            </w:r>
          </w:p>
        </w:tc>
        <w:tc>
          <w:tcPr>
            <w:tcW w:w="808" w:type="pct"/>
            <w:vAlign w:val="center"/>
            <w:hideMark/>
          </w:tcPr>
          <w:p w14:paraId="49E841D8" w14:textId="77777777" w:rsidR="00CD03DB" w:rsidRPr="00B24BF7" w:rsidRDefault="00CD03DB" w:rsidP="00CD03DB">
            <w:pPr>
              <w:jc w:val="right"/>
              <w:rPr>
                <w:sz w:val="20"/>
                <w:szCs w:val="20"/>
              </w:rPr>
            </w:pPr>
            <w:r w:rsidRPr="00B24BF7">
              <w:rPr>
                <w:sz w:val="20"/>
                <w:szCs w:val="20"/>
              </w:rPr>
              <w:t>78,0</w:t>
            </w:r>
          </w:p>
        </w:tc>
        <w:tc>
          <w:tcPr>
            <w:tcW w:w="515" w:type="pct"/>
            <w:vAlign w:val="center"/>
            <w:hideMark/>
          </w:tcPr>
          <w:p w14:paraId="6E32CD83" w14:textId="77777777" w:rsidR="00CD03DB" w:rsidRPr="00B24BF7" w:rsidRDefault="00CD03DB" w:rsidP="00CD03DB">
            <w:pPr>
              <w:jc w:val="right"/>
              <w:rPr>
                <w:sz w:val="20"/>
                <w:szCs w:val="20"/>
              </w:rPr>
            </w:pPr>
            <w:r w:rsidRPr="00B24BF7">
              <w:rPr>
                <w:sz w:val="20"/>
                <w:szCs w:val="20"/>
              </w:rPr>
              <w:t>57,5</w:t>
            </w:r>
          </w:p>
        </w:tc>
        <w:tc>
          <w:tcPr>
            <w:tcW w:w="808" w:type="pct"/>
            <w:vAlign w:val="center"/>
            <w:hideMark/>
          </w:tcPr>
          <w:p w14:paraId="2E0316D3" w14:textId="77777777" w:rsidR="00CD03DB" w:rsidRPr="00B24BF7" w:rsidRDefault="00CD03DB" w:rsidP="00CD03DB">
            <w:pPr>
              <w:jc w:val="right"/>
              <w:rPr>
                <w:sz w:val="20"/>
                <w:szCs w:val="20"/>
              </w:rPr>
            </w:pPr>
            <w:r w:rsidRPr="00B24BF7">
              <w:rPr>
                <w:sz w:val="20"/>
                <w:szCs w:val="20"/>
              </w:rPr>
              <w:t>86,5</w:t>
            </w:r>
          </w:p>
        </w:tc>
      </w:tr>
      <w:tr w:rsidR="00CD03DB" w:rsidRPr="00B24BF7" w14:paraId="33BF4811" w14:textId="77777777" w:rsidTr="00B24BF7">
        <w:trPr>
          <w:trHeight w:val="241"/>
        </w:trPr>
        <w:tc>
          <w:tcPr>
            <w:tcW w:w="986" w:type="pct"/>
            <w:vAlign w:val="bottom"/>
            <w:hideMark/>
          </w:tcPr>
          <w:p w14:paraId="60F348CC" w14:textId="77777777" w:rsidR="00CD03DB" w:rsidRPr="00B24BF7" w:rsidRDefault="00CD03DB" w:rsidP="00CD03DB">
            <w:pPr>
              <w:ind w:left="170"/>
              <w:rPr>
                <w:sz w:val="20"/>
                <w:szCs w:val="20"/>
              </w:rPr>
            </w:pPr>
            <w:proofErr w:type="spellStart"/>
            <w:r w:rsidRPr="00B24BF7">
              <w:rPr>
                <w:sz w:val="20"/>
                <w:szCs w:val="20"/>
              </w:rPr>
              <w:t>Казакстан</w:t>
            </w:r>
            <w:proofErr w:type="spellEnd"/>
          </w:p>
        </w:tc>
        <w:tc>
          <w:tcPr>
            <w:tcW w:w="613" w:type="pct"/>
            <w:vAlign w:val="center"/>
            <w:hideMark/>
          </w:tcPr>
          <w:p w14:paraId="703C9299" w14:textId="77777777" w:rsidR="00CD03DB" w:rsidRPr="00B24BF7" w:rsidRDefault="00CD03DB" w:rsidP="00CD03DB">
            <w:pPr>
              <w:jc w:val="right"/>
              <w:rPr>
                <w:sz w:val="20"/>
                <w:szCs w:val="20"/>
              </w:rPr>
            </w:pPr>
            <w:r w:rsidRPr="00B24BF7">
              <w:rPr>
                <w:sz w:val="20"/>
                <w:szCs w:val="20"/>
              </w:rPr>
              <w:t>1 106,2</w:t>
            </w:r>
          </w:p>
        </w:tc>
        <w:tc>
          <w:tcPr>
            <w:tcW w:w="732" w:type="pct"/>
            <w:vAlign w:val="center"/>
            <w:hideMark/>
          </w:tcPr>
          <w:p w14:paraId="5ED0E547" w14:textId="77777777" w:rsidR="00CD03DB" w:rsidRPr="00B24BF7" w:rsidRDefault="00CD03DB" w:rsidP="00CD03DB">
            <w:pPr>
              <w:jc w:val="right"/>
              <w:rPr>
                <w:sz w:val="20"/>
                <w:szCs w:val="20"/>
              </w:rPr>
            </w:pPr>
            <w:r w:rsidRPr="00B24BF7">
              <w:rPr>
                <w:sz w:val="20"/>
                <w:szCs w:val="20"/>
              </w:rPr>
              <w:t>95,6</w:t>
            </w:r>
          </w:p>
        </w:tc>
        <w:tc>
          <w:tcPr>
            <w:tcW w:w="538" w:type="pct"/>
            <w:vAlign w:val="center"/>
            <w:hideMark/>
          </w:tcPr>
          <w:p w14:paraId="0EF8ABA3" w14:textId="77777777" w:rsidR="00CD03DB" w:rsidRPr="00B24BF7" w:rsidRDefault="00CD03DB" w:rsidP="00CD03DB">
            <w:pPr>
              <w:jc w:val="right"/>
              <w:rPr>
                <w:sz w:val="20"/>
                <w:szCs w:val="20"/>
              </w:rPr>
            </w:pPr>
            <w:r w:rsidRPr="00B24BF7">
              <w:rPr>
                <w:sz w:val="20"/>
                <w:szCs w:val="20"/>
              </w:rPr>
              <w:t>359,3</w:t>
            </w:r>
          </w:p>
        </w:tc>
        <w:tc>
          <w:tcPr>
            <w:tcW w:w="808" w:type="pct"/>
            <w:vAlign w:val="center"/>
            <w:hideMark/>
          </w:tcPr>
          <w:p w14:paraId="74DD53B2" w14:textId="77777777" w:rsidR="00CD03DB" w:rsidRPr="00B24BF7" w:rsidRDefault="00CD03DB" w:rsidP="00CD03DB">
            <w:pPr>
              <w:jc w:val="right"/>
              <w:rPr>
                <w:sz w:val="20"/>
                <w:szCs w:val="20"/>
              </w:rPr>
            </w:pPr>
            <w:r w:rsidRPr="00B24BF7">
              <w:rPr>
                <w:sz w:val="20"/>
                <w:szCs w:val="20"/>
              </w:rPr>
              <w:t>93,6</w:t>
            </w:r>
          </w:p>
        </w:tc>
        <w:tc>
          <w:tcPr>
            <w:tcW w:w="515" w:type="pct"/>
            <w:vAlign w:val="center"/>
            <w:hideMark/>
          </w:tcPr>
          <w:p w14:paraId="69E0B871" w14:textId="77777777" w:rsidR="00CD03DB" w:rsidRPr="00B24BF7" w:rsidRDefault="00CD03DB" w:rsidP="00CD03DB">
            <w:pPr>
              <w:jc w:val="right"/>
              <w:rPr>
                <w:sz w:val="20"/>
                <w:szCs w:val="20"/>
              </w:rPr>
            </w:pPr>
            <w:r w:rsidRPr="00B24BF7">
              <w:rPr>
                <w:sz w:val="20"/>
                <w:szCs w:val="20"/>
              </w:rPr>
              <w:t>747,0</w:t>
            </w:r>
          </w:p>
        </w:tc>
        <w:tc>
          <w:tcPr>
            <w:tcW w:w="808" w:type="pct"/>
            <w:vAlign w:val="center"/>
            <w:hideMark/>
          </w:tcPr>
          <w:p w14:paraId="6D10ACBA" w14:textId="77777777" w:rsidR="00CD03DB" w:rsidRPr="00B24BF7" w:rsidRDefault="00CD03DB" w:rsidP="00CD03DB">
            <w:pPr>
              <w:jc w:val="right"/>
              <w:rPr>
                <w:sz w:val="20"/>
                <w:szCs w:val="20"/>
              </w:rPr>
            </w:pPr>
            <w:r w:rsidRPr="00B24BF7">
              <w:rPr>
                <w:sz w:val="20"/>
                <w:szCs w:val="20"/>
              </w:rPr>
              <w:t>96,5</w:t>
            </w:r>
          </w:p>
        </w:tc>
      </w:tr>
      <w:tr w:rsidR="00CD03DB" w:rsidRPr="00B24BF7" w14:paraId="377EE103" w14:textId="77777777" w:rsidTr="00B24BF7">
        <w:trPr>
          <w:trHeight w:val="226"/>
        </w:trPr>
        <w:tc>
          <w:tcPr>
            <w:tcW w:w="986" w:type="pct"/>
            <w:vAlign w:val="bottom"/>
            <w:hideMark/>
          </w:tcPr>
          <w:p w14:paraId="4C3C8E9D" w14:textId="77777777" w:rsidR="00CD03DB" w:rsidRPr="00B24BF7" w:rsidRDefault="00CD03DB" w:rsidP="00CD03DB">
            <w:pPr>
              <w:ind w:left="170"/>
              <w:rPr>
                <w:sz w:val="20"/>
                <w:szCs w:val="20"/>
              </w:rPr>
            </w:pPr>
            <w:r w:rsidRPr="00B24BF7">
              <w:rPr>
                <w:sz w:val="20"/>
                <w:szCs w:val="20"/>
              </w:rPr>
              <w:t>Россия</w:t>
            </w:r>
          </w:p>
        </w:tc>
        <w:tc>
          <w:tcPr>
            <w:tcW w:w="613" w:type="pct"/>
            <w:vAlign w:val="center"/>
            <w:hideMark/>
          </w:tcPr>
          <w:p w14:paraId="4A380017" w14:textId="77777777" w:rsidR="00CD03DB" w:rsidRPr="00B24BF7" w:rsidRDefault="00CD03DB" w:rsidP="00CD03DB">
            <w:pPr>
              <w:jc w:val="right"/>
              <w:rPr>
                <w:sz w:val="20"/>
                <w:szCs w:val="20"/>
              </w:rPr>
            </w:pPr>
            <w:r w:rsidRPr="00B24BF7">
              <w:rPr>
                <w:sz w:val="20"/>
                <w:szCs w:val="20"/>
              </w:rPr>
              <w:t>3 013,3</w:t>
            </w:r>
          </w:p>
        </w:tc>
        <w:tc>
          <w:tcPr>
            <w:tcW w:w="732" w:type="pct"/>
            <w:vAlign w:val="center"/>
            <w:hideMark/>
          </w:tcPr>
          <w:p w14:paraId="61685123" w14:textId="77777777" w:rsidR="00CD03DB" w:rsidRPr="00B24BF7" w:rsidRDefault="00CD03DB" w:rsidP="00CD03DB">
            <w:pPr>
              <w:jc w:val="right"/>
              <w:rPr>
                <w:sz w:val="20"/>
                <w:szCs w:val="20"/>
              </w:rPr>
            </w:pPr>
            <w:r w:rsidRPr="00B24BF7">
              <w:rPr>
                <w:sz w:val="20"/>
                <w:szCs w:val="20"/>
              </w:rPr>
              <w:t>123,5</w:t>
            </w:r>
          </w:p>
        </w:tc>
        <w:tc>
          <w:tcPr>
            <w:tcW w:w="538" w:type="pct"/>
            <w:vAlign w:val="center"/>
            <w:hideMark/>
          </w:tcPr>
          <w:p w14:paraId="79FDA34C" w14:textId="77777777" w:rsidR="00CD03DB" w:rsidRPr="00B24BF7" w:rsidRDefault="00CD03DB" w:rsidP="00CD03DB">
            <w:pPr>
              <w:jc w:val="right"/>
              <w:rPr>
                <w:sz w:val="20"/>
                <w:szCs w:val="20"/>
              </w:rPr>
            </w:pPr>
            <w:r w:rsidRPr="00B24BF7">
              <w:rPr>
                <w:sz w:val="20"/>
                <w:szCs w:val="20"/>
              </w:rPr>
              <w:t>937,4</w:t>
            </w:r>
          </w:p>
        </w:tc>
        <w:tc>
          <w:tcPr>
            <w:tcW w:w="808" w:type="pct"/>
            <w:vAlign w:val="center"/>
            <w:hideMark/>
          </w:tcPr>
          <w:p w14:paraId="126E96EB" w14:textId="77777777" w:rsidR="00CD03DB" w:rsidRPr="00B24BF7" w:rsidRDefault="00CD03DB" w:rsidP="00CD03DB">
            <w:pPr>
              <w:jc w:val="right"/>
              <w:rPr>
                <w:sz w:val="20"/>
                <w:szCs w:val="20"/>
              </w:rPr>
            </w:pPr>
            <w:r w:rsidRPr="00B24BF7">
              <w:rPr>
                <w:sz w:val="20"/>
                <w:szCs w:val="20"/>
              </w:rPr>
              <w:t>146,3</w:t>
            </w:r>
          </w:p>
        </w:tc>
        <w:tc>
          <w:tcPr>
            <w:tcW w:w="515" w:type="pct"/>
            <w:vAlign w:val="center"/>
            <w:hideMark/>
          </w:tcPr>
          <w:p w14:paraId="37A07609" w14:textId="77777777" w:rsidR="00CD03DB" w:rsidRPr="00B24BF7" w:rsidRDefault="00CD03DB" w:rsidP="00CD03DB">
            <w:pPr>
              <w:jc w:val="right"/>
              <w:rPr>
                <w:sz w:val="20"/>
                <w:szCs w:val="20"/>
              </w:rPr>
            </w:pPr>
            <w:r w:rsidRPr="00B24BF7">
              <w:rPr>
                <w:sz w:val="20"/>
                <w:szCs w:val="20"/>
              </w:rPr>
              <w:t>2 075,9</w:t>
            </w:r>
          </w:p>
        </w:tc>
        <w:tc>
          <w:tcPr>
            <w:tcW w:w="808" w:type="pct"/>
            <w:vAlign w:val="center"/>
            <w:hideMark/>
          </w:tcPr>
          <w:p w14:paraId="21DD07BF" w14:textId="77777777" w:rsidR="00CD03DB" w:rsidRPr="00B24BF7" w:rsidRDefault="00CD03DB" w:rsidP="00CD03DB">
            <w:pPr>
              <w:jc w:val="right"/>
              <w:rPr>
                <w:sz w:val="20"/>
                <w:szCs w:val="20"/>
              </w:rPr>
            </w:pPr>
            <w:r w:rsidRPr="00B24BF7">
              <w:rPr>
                <w:sz w:val="20"/>
                <w:szCs w:val="20"/>
              </w:rPr>
              <w:t>115,4</w:t>
            </w:r>
          </w:p>
        </w:tc>
      </w:tr>
      <w:tr w:rsidR="00CD03DB" w:rsidRPr="00B24BF7" w14:paraId="1649041E" w14:textId="77777777" w:rsidTr="00B24BF7">
        <w:trPr>
          <w:trHeight w:val="950"/>
        </w:trPr>
        <w:tc>
          <w:tcPr>
            <w:tcW w:w="986" w:type="pct"/>
            <w:vAlign w:val="center"/>
            <w:hideMark/>
          </w:tcPr>
          <w:p w14:paraId="198AF387" w14:textId="77777777" w:rsidR="00CD03DB" w:rsidRPr="00B24BF7" w:rsidRDefault="00CD03DB" w:rsidP="00CD03DB">
            <w:pPr>
              <w:rPr>
                <w:b/>
                <w:bCs/>
                <w:sz w:val="20"/>
                <w:szCs w:val="20"/>
              </w:rPr>
            </w:pPr>
            <w:r w:rsidRPr="00B24BF7">
              <w:rPr>
                <w:b/>
                <w:bCs/>
                <w:sz w:val="20"/>
                <w:szCs w:val="20"/>
              </w:rPr>
              <w:t xml:space="preserve">ЕАЭБ </w:t>
            </w:r>
            <w:proofErr w:type="spellStart"/>
            <w:r w:rsidRPr="00B24BF7">
              <w:rPr>
                <w:b/>
                <w:bCs/>
                <w:sz w:val="20"/>
                <w:szCs w:val="20"/>
              </w:rPr>
              <w:t>өлкөлөрүнөн</w:t>
            </w:r>
            <w:proofErr w:type="spellEnd"/>
            <w:r w:rsidRPr="00B24BF7">
              <w:rPr>
                <w:b/>
                <w:bCs/>
                <w:sz w:val="20"/>
                <w:szCs w:val="20"/>
              </w:rPr>
              <w:t xml:space="preserve"> </w:t>
            </w:r>
            <w:proofErr w:type="spellStart"/>
            <w:r w:rsidRPr="00B24BF7">
              <w:rPr>
                <w:b/>
                <w:bCs/>
                <w:sz w:val="20"/>
                <w:szCs w:val="20"/>
              </w:rPr>
              <w:t>тышкаркы</w:t>
            </w:r>
            <w:proofErr w:type="spellEnd"/>
            <w:r w:rsidRPr="00B24BF7">
              <w:rPr>
                <w:b/>
                <w:bCs/>
                <w:sz w:val="20"/>
                <w:szCs w:val="20"/>
                <w:lang w:val="ky-KG"/>
              </w:rPr>
              <w:t xml:space="preserve"> </w:t>
            </w:r>
          </w:p>
          <w:p w14:paraId="02AD47CE" w14:textId="77777777" w:rsidR="00CD03DB" w:rsidRPr="00B24BF7" w:rsidRDefault="00CD03DB" w:rsidP="00CD03DB">
            <w:pPr>
              <w:rPr>
                <w:b/>
                <w:bCs/>
                <w:sz w:val="20"/>
                <w:szCs w:val="20"/>
              </w:rPr>
            </w:pPr>
            <w:r w:rsidRPr="00B24BF7">
              <w:rPr>
                <w:b/>
                <w:bCs/>
                <w:sz w:val="20"/>
                <w:szCs w:val="20"/>
              </w:rPr>
              <w:t xml:space="preserve">КМШ </w:t>
            </w:r>
            <w:proofErr w:type="spellStart"/>
            <w:r w:rsidRPr="00B24BF7">
              <w:rPr>
                <w:b/>
                <w:bCs/>
                <w:sz w:val="20"/>
                <w:szCs w:val="20"/>
              </w:rPr>
              <w:t>өлкөлөрү</w:t>
            </w:r>
            <w:proofErr w:type="spellEnd"/>
          </w:p>
        </w:tc>
        <w:tc>
          <w:tcPr>
            <w:tcW w:w="613" w:type="pct"/>
            <w:vAlign w:val="bottom"/>
          </w:tcPr>
          <w:p w14:paraId="4CA8616F" w14:textId="77777777" w:rsidR="00CD03DB" w:rsidRPr="00B24BF7" w:rsidRDefault="00CD03DB" w:rsidP="00CD03DB">
            <w:pPr>
              <w:jc w:val="right"/>
              <w:rPr>
                <w:sz w:val="20"/>
                <w:szCs w:val="20"/>
              </w:rPr>
            </w:pPr>
          </w:p>
        </w:tc>
        <w:tc>
          <w:tcPr>
            <w:tcW w:w="732" w:type="pct"/>
            <w:vAlign w:val="bottom"/>
          </w:tcPr>
          <w:p w14:paraId="72AEB09F" w14:textId="77777777" w:rsidR="00CD03DB" w:rsidRPr="00B24BF7" w:rsidRDefault="00CD03DB" w:rsidP="00CD03DB">
            <w:pPr>
              <w:jc w:val="right"/>
              <w:rPr>
                <w:sz w:val="20"/>
                <w:szCs w:val="20"/>
              </w:rPr>
            </w:pPr>
          </w:p>
        </w:tc>
        <w:tc>
          <w:tcPr>
            <w:tcW w:w="538" w:type="pct"/>
            <w:vAlign w:val="bottom"/>
          </w:tcPr>
          <w:p w14:paraId="32BAB7AD" w14:textId="77777777" w:rsidR="00CD03DB" w:rsidRPr="00B24BF7" w:rsidRDefault="00CD03DB" w:rsidP="00CD03DB">
            <w:pPr>
              <w:jc w:val="right"/>
              <w:rPr>
                <w:sz w:val="20"/>
                <w:szCs w:val="20"/>
              </w:rPr>
            </w:pPr>
          </w:p>
        </w:tc>
        <w:tc>
          <w:tcPr>
            <w:tcW w:w="808" w:type="pct"/>
            <w:vAlign w:val="bottom"/>
          </w:tcPr>
          <w:p w14:paraId="402541B0" w14:textId="77777777" w:rsidR="00CD03DB" w:rsidRPr="00B24BF7" w:rsidRDefault="00CD03DB" w:rsidP="00CD03DB">
            <w:pPr>
              <w:jc w:val="right"/>
              <w:rPr>
                <w:sz w:val="20"/>
                <w:szCs w:val="20"/>
              </w:rPr>
            </w:pPr>
          </w:p>
        </w:tc>
        <w:tc>
          <w:tcPr>
            <w:tcW w:w="515" w:type="pct"/>
            <w:vAlign w:val="bottom"/>
          </w:tcPr>
          <w:p w14:paraId="7055CE9B" w14:textId="77777777" w:rsidR="00CD03DB" w:rsidRPr="00B24BF7" w:rsidRDefault="00CD03DB" w:rsidP="00CD03DB">
            <w:pPr>
              <w:jc w:val="right"/>
              <w:rPr>
                <w:sz w:val="20"/>
                <w:szCs w:val="20"/>
              </w:rPr>
            </w:pPr>
          </w:p>
        </w:tc>
        <w:tc>
          <w:tcPr>
            <w:tcW w:w="808" w:type="pct"/>
            <w:vAlign w:val="bottom"/>
          </w:tcPr>
          <w:p w14:paraId="26E41010" w14:textId="77777777" w:rsidR="00CD03DB" w:rsidRPr="00B24BF7" w:rsidRDefault="00CD03DB" w:rsidP="00CD03DB">
            <w:pPr>
              <w:jc w:val="right"/>
              <w:rPr>
                <w:sz w:val="20"/>
                <w:szCs w:val="20"/>
              </w:rPr>
            </w:pPr>
          </w:p>
        </w:tc>
      </w:tr>
      <w:tr w:rsidR="00CD03DB" w:rsidRPr="00B24BF7" w14:paraId="195F4797" w14:textId="77777777" w:rsidTr="00B24BF7">
        <w:trPr>
          <w:trHeight w:val="226"/>
        </w:trPr>
        <w:tc>
          <w:tcPr>
            <w:tcW w:w="986" w:type="pct"/>
            <w:vAlign w:val="center"/>
            <w:hideMark/>
          </w:tcPr>
          <w:p w14:paraId="0A2F9F42" w14:textId="77777777" w:rsidR="00CD03DB" w:rsidRPr="00B24BF7" w:rsidRDefault="00CD03DB" w:rsidP="00CD03DB">
            <w:pPr>
              <w:ind w:left="170"/>
              <w:rPr>
                <w:sz w:val="20"/>
                <w:szCs w:val="20"/>
              </w:rPr>
            </w:pPr>
            <w:proofErr w:type="spellStart"/>
            <w:r w:rsidRPr="00B24BF7">
              <w:rPr>
                <w:sz w:val="20"/>
                <w:szCs w:val="20"/>
              </w:rPr>
              <w:t>Азербайжан</w:t>
            </w:r>
            <w:proofErr w:type="spellEnd"/>
          </w:p>
        </w:tc>
        <w:tc>
          <w:tcPr>
            <w:tcW w:w="613" w:type="pct"/>
            <w:vAlign w:val="center"/>
            <w:hideMark/>
          </w:tcPr>
          <w:p w14:paraId="5FFD6ED5" w14:textId="77777777" w:rsidR="00CD03DB" w:rsidRPr="00B24BF7" w:rsidRDefault="00CD03DB" w:rsidP="00CD03DB">
            <w:pPr>
              <w:jc w:val="right"/>
              <w:rPr>
                <w:sz w:val="20"/>
                <w:szCs w:val="20"/>
              </w:rPr>
            </w:pPr>
            <w:r w:rsidRPr="00B24BF7">
              <w:rPr>
                <w:sz w:val="20"/>
                <w:szCs w:val="20"/>
              </w:rPr>
              <w:t>8,2</w:t>
            </w:r>
          </w:p>
        </w:tc>
        <w:tc>
          <w:tcPr>
            <w:tcW w:w="732" w:type="pct"/>
            <w:vAlign w:val="center"/>
            <w:hideMark/>
          </w:tcPr>
          <w:p w14:paraId="1891C2A3" w14:textId="77777777" w:rsidR="00CD03DB" w:rsidRPr="00B24BF7" w:rsidRDefault="00CD03DB" w:rsidP="00CD03DB">
            <w:pPr>
              <w:jc w:val="right"/>
              <w:rPr>
                <w:sz w:val="20"/>
                <w:szCs w:val="20"/>
              </w:rPr>
            </w:pPr>
            <w:r w:rsidRPr="00B24BF7">
              <w:rPr>
                <w:sz w:val="20"/>
                <w:szCs w:val="20"/>
              </w:rPr>
              <w:t>125,6</w:t>
            </w:r>
          </w:p>
        </w:tc>
        <w:tc>
          <w:tcPr>
            <w:tcW w:w="538" w:type="pct"/>
            <w:vAlign w:val="center"/>
            <w:hideMark/>
          </w:tcPr>
          <w:p w14:paraId="2AE4B837" w14:textId="77777777" w:rsidR="00CD03DB" w:rsidRPr="00B24BF7" w:rsidRDefault="00CD03DB" w:rsidP="00CD03DB">
            <w:pPr>
              <w:jc w:val="right"/>
              <w:rPr>
                <w:sz w:val="20"/>
                <w:szCs w:val="20"/>
              </w:rPr>
            </w:pPr>
            <w:r w:rsidRPr="00B24BF7">
              <w:rPr>
                <w:sz w:val="20"/>
                <w:szCs w:val="20"/>
              </w:rPr>
              <w:t>5,8</w:t>
            </w:r>
          </w:p>
        </w:tc>
        <w:tc>
          <w:tcPr>
            <w:tcW w:w="808" w:type="pct"/>
            <w:vAlign w:val="center"/>
            <w:hideMark/>
          </w:tcPr>
          <w:p w14:paraId="237BD705" w14:textId="77777777" w:rsidR="00CD03DB" w:rsidRPr="00B24BF7" w:rsidRDefault="00CD03DB" w:rsidP="00CD03DB">
            <w:pPr>
              <w:jc w:val="right"/>
              <w:rPr>
                <w:sz w:val="20"/>
                <w:szCs w:val="20"/>
              </w:rPr>
            </w:pPr>
            <w:r w:rsidRPr="00B24BF7">
              <w:rPr>
                <w:sz w:val="20"/>
                <w:szCs w:val="20"/>
              </w:rPr>
              <w:t>233,7</w:t>
            </w:r>
          </w:p>
        </w:tc>
        <w:tc>
          <w:tcPr>
            <w:tcW w:w="515" w:type="pct"/>
            <w:vAlign w:val="center"/>
            <w:hideMark/>
          </w:tcPr>
          <w:p w14:paraId="60F4A7C4" w14:textId="77777777" w:rsidR="00CD03DB" w:rsidRPr="00B24BF7" w:rsidRDefault="00CD03DB" w:rsidP="00CD03DB">
            <w:pPr>
              <w:jc w:val="right"/>
              <w:rPr>
                <w:sz w:val="20"/>
                <w:szCs w:val="20"/>
              </w:rPr>
            </w:pPr>
            <w:r w:rsidRPr="00B24BF7">
              <w:rPr>
                <w:sz w:val="20"/>
                <w:szCs w:val="20"/>
              </w:rPr>
              <w:t>2,3</w:t>
            </w:r>
          </w:p>
        </w:tc>
        <w:tc>
          <w:tcPr>
            <w:tcW w:w="808" w:type="pct"/>
            <w:vAlign w:val="center"/>
            <w:hideMark/>
          </w:tcPr>
          <w:p w14:paraId="24D4F8F3" w14:textId="77777777" w:rsidR="00CD03DB" w:rsidRPr="00B24BF7" w:rsidRDefault="00CD03DB" w:rsidP="00CD03DB">
            <w:pPr>
              <w:jc w:val="right"/>
              <w:rPr>
                <w:sz w:val="20"/>
                <w:szCs w:val="20"/>
              </w:rPr>
            </w:pPr>
            <w:r w:rsidRPr="00B24BF7">
              <w:rPr>
                <w:sz w:val="20"/>
                <w:szCs w:val="20"/>
              </w:rPr>
              <w:t>58,3</w:t>
            </w:r>
          </w:p>
        </w:tc>
      </w:tr>
      <w:tr w:rsidR="00CD03DB" w:rsidRPr="00B24BF7" w14:paraId="1950FCBF" w14:textId="77777777" w:rsidTr="00B24BF7">
        <w:trPr>
          <w:trHeight w:val="241"/>
        </w:trPr>
        <w:tc>
          <w:tcPr>
            <w:tcW w:w="986" w:type="pct"/>
            <w:vAlign w:val="bottom"/>
            <w:hideMark/>
          </w:tcPr>
          <w:p w14:paraId="774A2001" w14:textId="77777777" w:rsidR="00CD03DB" w:rsidRPr="00B24BF7" w:rsidRDefault="00CD03DB" w:rsidP="00CD03DB">
            <w:pPr>
              <w:ind w:left="170"/>
              <w:rPr>
                <w:sz w:val="20"/>
                <w:szCs w:val="20"/>
              </w:rPr>
            </w:pPr>
            <w:r w:rsidRPr="00B24BF7">
              <w:rPr>
                <w:sz w:val="20"/>
                <w:szCs w:val="20"/>
              </w:rPr>
              <w:t>Молдова</w:t>
            </w:r>
          </w:p>
        </w:tc>
        <w:tc>
          <w:tcPr>
            <w:tcW w:w="613" w:type="pct"/>
            <w:vAlign w:val="center"/>
            <w:hideMark/>
          </w:tcPr>
          <w:p w14:paraId="71BAB062" w14:textId="77777777" w:rsidR="00CD03DB" w:rsidRPr="00B24BF7" w:rsidRDefault="00CD03DB" w:rsidP="00CD03DB">
            <w:pPr>
              <w:jc w:val="right"/>
              <w:rPr>
                <w:sz w:val="20"/>
                <w:szCs w:val="20"/>
              </w:rPr>
            </w:pPr>
            <w:r w:rsidRPr="00B24BF7">
              <w:rPr>
                <w:sz w:val="20"/>
                <w:szCs w:val="20"/>
              </w:rPr>
              <w:t>4,3</w:t>
            </w:r>
          </w:p>
        </w:tc>
        <w:tc>
          <w:tcPr>
            <w:tcW w:w="732" w:type="pct"/>
            <w:vAlign w:val="center"/>
            <w:hideMark/>
          </w:tcPr>
          <w:p w14:paraId="220DA0B5" w14:textId="77777777" w:rsidR="00CD03DB" w:rsidRPr="00B24BF7" w:rsidRDefault="00CD03DB" w:rsidP="00CD03DB">
            <w:pPr>
              <w:jc w:val="right"/>
              <w:rPr>
                <w:sz w:val="20"/>
                <w:szCs w:val="20"/>
              </w:rPr>
            </w:pPr>
            <w:r w:rsidRPr="00B24BF7">
              <w:rPr>
                <w:sz w:val="20"/>
                <w:szCs w:val="20"/>
              </w:rPr>
              <w:t>226,6</w:t>
            </w:r>
          </w:p>
        </w:tc>
        <w:tc>
          <w:tcPr>
            <w:tcW w:w="538" w:type="pct"/>
            <w:vAlign w:val="center"/>
            <w:hideMark/>
          </w:tcPr>
          <w:p w14:paraId="7FDAF207" w14:textId="77777777" w:rsidR="00CD03DB" w:rsidRPr="00B24BF7" w:rsidRDefault="00CD03DB" w:rsidP="00CD03DB">
            <w:pPr>
              <w:jc w:val="right"/>
              <w:rPr>
                <w:sz w:val="20"/>
                <w:szCs w:val="20"/>
              </w:rPr>
            </w:pPr>
            <w:r w:rsidRPr="00B24BF7">
              <w:rPr>
                <w:sz w:val="20"/>
                <w:szCs w:val="20"/>
              </w:rPr>
              <w:t>3,1</w:t>
            </w:r>
          </w:p>
        </w:tc>
        <w:tc>
          <w:tcPr>
            <w:tcW w:w="808" w:type="pct"/>
            <w:vAlign w:val="center"/>
            <w:hideMark/>
          </w:tcPr>
          <w:p w14:paraId="0D83F22E" w14:textId="77777777" w:rsidR="00CD03DB" w:rsidRPr="00B24BF7" w:rsidRDefault="00CD03DB" w:rsidP="00CD03DB">
            <w:pPr>
              <w:jc w:val="right"/>
              <w:rPr>
                <w:sz w:val="20"/>
                <w:szCs w:val="20"/>
              </w:rPr>
            </w:pPr>
            <w:r w:rsidRPr="00B24BF7">
              <w:rPr>
                <w:sz w:val="20"/>
                <w:szCs w:val="20"/>
              </w:rPr>
              <w:t>835,5</w:t>
            </w:r>
          </w:p>
        </w:tc>
        <w:tc>
          <w:tcPr>
            <w:tcW w:w="515" w:type="pct"/>
            <w:vAlign w:val="center"/>
            <w:hideMark/>
          </w:tcPr>
          <w:p w14:paraId="19EE771A" w14:textId="77777777" w:rsidR="00CD03DB" w:rsidRPr="00B24BF7" w:rsidRDefault="00CD03DB" w:rsidP="00CD03DB">
            <w:pPr>
              <w:jc w:val="right"/>
              <w:rPr>
                <w:sz w:val="20"/>
                <w:szCs w:val="20"/>
              </w:rPr>
            </w:pPr>
            <w:r w:rsidRPr="00B24BF7">
              <w:rPr>
                <w:sz w:val="20"/>
                <w:szCs w:val="20"/>
              </w:rPr>
              <w:t>1,3</w:t>
            </w:r>
          </w:p>
        </w:tc>
        <w:tc>
          <w:tcPr>
            <w:tcW w:w="808" w:type="pct"/>
            <w:vAlign w:val="center"/>
            <w:hideMark/>
          </w:tcPr>
          <w:p w14:paraId="6C5BD03F" w14:textId="77777777" w:rsidR="00CD03DB" w:rsidRPr="00B24BF7" w:rsidRDefault="00CD03DB" w:rsidP="00CD03DB">
            <w:pPr>
              <w:jc w:val="right"/>
              <w:rPr>
                <w:sz w:val="20"/>
                <w:szCs w:val="20"/>
              </w:rPr>
            </w:pPr>
            <w:r w:rsidRPr="00B24BF7">
              <w:rPr>
                <w:sz w:val="20"/>
                <w:szCs w:val="20"/>
              </w:rPr>
              <w:t>81,7</w:t>
            </w:r>
          </w:p>
        </w:tc>
      </w:tr>
      <w:tr w:rsidR="00CD03DB" w:rsidRPr="00B24BF7" w14:paraId="22EA788A" w14:textId="77777777" w:rsidTr="00B24BF7">
        <w:trPr>
          <w:trHeight w:val="226"/>
        </w:trPr>
        <w:tc>
          <w:tcPr>
            <w:tcW w:w="986" w:type="pct"/>
            <w:vAlign w:val="bottom"/>
            <w:hideMark/>
          </w:tcPr>
          <w:p w14:paraId="52FCE89A" w14:textId="77777777" w:rsidR="00CD03DB" w:rsidRPr="00B24BF7" w:rsidRDefault="00CD03DB" w:rsidP="00CD03DB">
            <w:pPr>
              <w:ind w:left="170"/>
              <w:rPr>
                <w:sz w:val="20"/>
                <w:szCs w:val="20"/>
              </w:rPr>
            </w:pPr>
            <w:proofErr w:type="spellStart"/>
            <w:r w:rsidRPr="00B24BF7">
              <w:rPr>
                <w:sz w:val="20"/>
                <w:szCs w:val="20"/>
              </w:rPr>
              <w:t>Тажикстан</w:t>
            </w:r>
            <w:proofErr w:type="spellEnd"/>
          </w:p>
        </w:tc>
        <w:tc>
          <w:tcPr>
            <w:tcW w:w="613" w:type="pct"/>
            <w:vAlign w:val="center"/>
            <w:hideMark/>
          </w:tcPr>
          <w:p w14:paraId="4B744525" w14:textId="77777777" w:rsidR="00CD03DB" w:rsidRPr="00B24BF7" w:rsidRDefault="00CD03DB" w:rsidP="00CD03DB">
            <w:pPr>
              <w:jc w:val="right"/>
              <w:rPr>
                <w:sz w:val="20"/>
                <w:szCs w:val="20"/>
              </w:rPr>
            </w:pPr>
            <w:r w:rsidRPr="00B24BF7">
              <w:rPr>
                <w:sz w:val="20"/>
                <w:szCs w:val="20"/>
              </w:rPr>
              <w:t>1,3</w:t>
            </w:r>
          </w:p>
        </w:tc>
        <w:tc>
          <w:tcPr>
            <w:tcW w:w="732" w:type="pct"/>
            <w:vAlign w:val="center"/>
            <w:hideMark/>
          </w:tcPr>
          <w:p w14:paraId="468D772E" w14:textId="77777777" w:rsidR="00CD03DB" w:rsidRPr="00B24BF7" w:rsidRDefault="00CD03DB" w:rsidP="00CD03DB">
            <w:pPr>
              <w:jc w:val="right"/>
              <w:rPr>
                <w:sz w:val="20"/>
                <w:szCs w:val="20"/>
              </w:rPr>
            </w:pPr>
            <w:r w:rsidRPr="00B24BF7">
              <w:rPr>
                <w:sz w:val="20"/>
                <w:szCs w:val="20"/>
              </w:rPr>
              <w:t>67,9</w:t>
            </w:r>
          </w:p>
        </w:tc>
        <w:tc>
          <w:tcPr>
            <w:tcW w:w="538" w:type="pct"/>
            <w:vAlign w:val="center"/>
            <w:hideMark/>
          </w:tcPr>
          <w:p w14:paraId="3C21F847" w14:textId="77777777" w:rsidR="00CD03DB" w:rsidRPr="00B24BF7" w:rsidRDefault="00CD03DB" w:rsidP="00CD03DB">
            <w:pPr>
              <w:jc w:val="right"/>
              <w:rPr>
                <w:sz w:val="20"/>
                <w:szCs w:val="20"/>
              </w:rPr>
            </w:pPr>
            <w:r w:rsidRPr="00B24BF7">
              <w:rPr>
                <w:sz w:val="20"/>
                <w:szCs w:val="20"/>
              </w:rPr>
              <w:t>0,0</w:t>
            </w:r>
          </w:p>
        </w:tc>
        <w:tc>
          <w:tcPr>
            <w:tcW w:w="808" w:type="pct"/>
            <w:vAlign w:val="center"/>
            <w:hideMark/>
          </w:tcPr>
          <w:p w14:paraId="7E3E8A17" w14:textId="77777777" w:rsidR="00CD03DB" w:rsidRPr="00B24BF7" w:rsidRDefault="00CD03DB" w:rsidP="00CD03DB">
            <w:pPr>
              <w:jc w:val="right"/>
              <w:rPr>
                <w:sz w:val="20"/>
                <w:szCs w:val="20"/>
              </w:rPr>
            </w:pPr>
            <w:r w:rsidRPr="00B24BF7">
              <w:rPr>
                <w:sz w:val="20"/>
                <w:szCs w:val="20"/>
              </w:rPr>
              <w:t>1,7</w:t>
            </w:r>
          </w:p>
        </w:tc>
        <w:tc>
          <w:tcPr>
            <w:tcW w:w="515" w:type="pct"/>
            <w:vAlign w:val="center"/>
            <w:hideMark/>
          </w:tcPr>
          <w:p w14:paraId="40448D71" w14:textId="77777777" w:rsidR="00CD03DB" w:rsidRPr="00B24BF7" w:rsidRDefault="00CD03DB" w:rsidP="00CD03DB">
            <w:pPr>
              <w:jc w:val="right"/>
              <w:rPr>
                <w:sz w:val="20"/>
                <w:szCs w:val="20"/>
              </w:rPr>
            </w:pPr>
            <w:r w:rsidRPr="00B24BF7">
              <w:rPr>
                <w:sz w:val="20"/>
                <w:szCs w:val="20"/>
              </w:rPr>
              <w:t>1,3</w:t>
            </w:r>
          </w:p>
        </w:tc>
        <w:tc>
          <w:tcPr>
            <w:tcW w:w="808" w:type="pct"/>
            <w:vAlign w:val="center"/>
            <w:hideMark/>
          </w:tcPr>
          <w:p w14:paraId="20F2EFE9" w14:textId="77777777" w:rsidR="00CD03DB" w:rsidRPr="00B24BF7" w:rsidRDefault="00CD03DB" w:rsidP="00CD03DB">
            <w:pPr>
              <w:jc w:val="right"/>
              <w:rPr>
                <w:sz w:val="20"/>
                <w:szCs w:val="20"/>
              </w:rPr>
            </w:pPr>
            <w:r w:rsidRPr="00B24BF7">
              <w:rPr>
                <w:sz w:val="20"/>
                <w:szCs w:val="20"/>
              </w:rPr>
              <w:t>157,8</w:t>
            </w:r>
          </w:p>
        </w:tc>
      </w:tr>
      <w:tr w:rsidR="00CD03DB" w:rsidRPr="00B24BF7" w14:paraId="3A42C646" w14:textId="77777777" w:rsidTr="00B24BF7">
        <w:trPr>
          <w:trHeight w:val="241"/>
        </w:trPr>
        <w:tc>
          <w:tcPr>
            <w:tcW w:w="986" w:type="pct"/>
            <w:vAlign w:val="bottom"/>
            <w:hideMark/>
          </w:tcPr>
          <w:p w14:paraId="181F1722" w14:textId="77777777" w:rsidR="00CD03DB" w:rsidRPr="00B24BF7" w:rsidRDefault="00CD03DB" w:rsidP="00CD03DB">
            <w:pPr>
              <w:ind w:left="170"/>
              <w:rPr>
                <w:sz w:val="20"/>
                <w:szCs w:val="20"/>
              </w:rPr>
            </w:pPr>
            <w:proofErr w:type="spellStart"/>
            <w:r w:rsidRPr="00B24BF7">
              <w:rPr>
                <w:sz w:val="20"/>
                <w:szCs w:val="20"/>
              </w:rPr>
              <w:t>Түркмөнстан</w:t>
            </w:r>
            <w:proofErr w:type="spellEnd"/>
          </w:p>
        </w:tc>
        <w:tc>
          <w:tcPr>
            <w:tcW w:w="613" w:type="pct"/>
            <w:vAlign w:val="center"/>
            <w:hideMark/>
          </w:tcPr>
          <w:p w14:paraId="7BC73463" w14:textId="77777777" w:rsidR="00CD03DB" w:rsidRPr="00B24BF7" w:rsidRDefault="00CD03DB" w:rsidP="00CD03DB">
            <w:pPr>
              <w:jc w:val="right"/>
              <w:rPr>
                <w:sz w:val="20"/>
                <w:szCs w:val="20"/>
              </w:rPr>
            </w:pPr>
            <w:r w:rsidRPr="00B24BF7">
              <w:rPr>
                <w:sz w:val="20"/>
                <w:szCs w:val="20"/>
              </w:rPr>
              <w:t>86,5</w:t>
            </w:r>
          </w:p>
        </w:tc>
        <w:tc>
          <w:tcPr>
            <w:tcW w:w="732" w:type="pct"/>
            <w:vAlign w:val="center"/>
            <w:hideMark/>
          </w:tcPr>
          <w:p w14:paraId="2431AD48" w14:textId="77777777" w:rsidR="00CD03DB" w:rsidRPr="00B24BF7" w:rsidRDefault="00CD03DB" w:rsidP="00CD03DB">
            <w:pPr>
              <w:jc w:val="right"/>
              <w:rPr>
                <w:sz w:val="20"/>
                <w:szCs w:val="20"/>
              </w:rPr>
            </w:pPr>
            <w:r w:rsidRPr="00B24BF7">
              <w:rPr>
                <w:sz w:val="20"/>
                <w:szCs w:val="20"/>
              </w:rPr>
              <w:t>142,5</w:t>
            </w:r>
          </w:p>
        </w:tc>
        <w:tc>
          <w:tcPr>
            <w:tcW w:w="538" w:type="pct"/>
            <w:vAlign w:val="center"/>
            <w:hideMark/>
          </w:tcPr>
          <w:p w14:paraId="20D16B9D" w14:textId="77777777" w:rsidR="00CD03DB" w:rsidRPr="00B24BF7" w:rsidRDefault="00CD03DB" w:rsidP="00CD03DB">
            <w:pPr>
              <w:jc w:val="right"/>
              <w:rPr>
                <w:sz w:val="20"/>
                <w:szCs w:val="20"/>
              </w:rPr>
            </w:pPr>
            <w:r w:rsidRPr="00B24BF7">
              <w:rPr>
                <w:sz w:val="20"/>
                <w:szCs w:val="20"/>
              </w:rPr>
              <w:t>6,1</w:t>
            </w:r>
          </w:p>
        </w:tc>
        <w:tc>
          <w:tcPr>
            <w:tcW w:w="808" w:type="pct"/>
            <w:vAlign w:val="center"/>
            <w:hideMark/>
          </w:tcPr>
          <w:p w14:paraId="1D1A3251" w14:textId="77777777" w:rsidR="00CD03DB" w:rsidRPr="00B24BF7" w:rsidRDefault="00CD03DB" w:rsidP="00CD03DB">
            <w:pPr>
              <w:jc w:val="right"/>
              <w:rPr>
                <w:sz w:val="20"/>
                <w:szCs w:val="20"/>
              </w:rPr>
            </w:pPr>
            <w:r w:rsidRPr="00B24BF7">
              <w:rPr>
                <w:sz w:val="20"/>
                <w:szCs w:val="20"/>
              </w:rPr>
              <w:t>157,4</w:t>
            </w:r>
          </w:p>
        </w:tc>
        <w:tc>
          <w:tcPr>
            <w:tcW w:w="515" w:type="pct"/>
            <w:vAlign w:val="center"/>
            <w:hideMark/>
          </w:tcPr>
          <w:p w14:paraId="1108FD75" w14:textId="77777777" w:rsidR="00CD03DB" w:rsidRPr="00B24BF7" w:rsidRDefault="00CD03DB" w:rsidP="00CD03DB">
            <w:pPr>
              <w:jc w:val="right"/>
              <w:rPr>
                <w:sz w:val="20"/>
                <w:szCs w:val="20"/>
              </w:rPr>
            </w:pPr>
            <w:r w:rsidRPr="00B24BF7">
              <w:rPr>
                <w:sz w:val="20"/>
                <w:szCs w:val="20"/>
              </w:rPr>
              <w:t>80,4</w:t>
            </w:r>
          </w:p>
        </w:tc>
        <w:tc>
          <w:tcPr>
            <w:tcW w:w="808" w:type="pct"/>
            <w:vAlign w:val="center"/>
            <w:hideMark/>
          </w:tcPr>
          <w:p w14:paraId="20F0358B" w14:textId="77777777" w:rsidR="00CD03DB" w:rsidRPr="00B24BF7" w:rsidRDefault="00CD03DB" w:rsidP="00CD03DB">
            <w:pPr>
              <w:jc w:val="right"/>
              <w:rPr>
                <w:sz w:val="20"/>
                <w:szCs w:val="20"/>
              </w:rPr>
            </w:pPr>
            <w:r w:rsidRPr="00B24BF7">
              <w:rPr>
                <w:sz w:val="20"/>
                <w:szCs w:val="20"/>
              </w:rPr>
              <w:t>141,5</w:t>
            </w:r>
          </w:p>
        </w:tc>
      </w:tr>
      <w:tr w:rsidR="00CD03DB" w:rsidRPr="00B24BF7" w14:paraId="235ABE53" w14:textId="77777777" w:rsidTr="00B24BF7">
        <w:trPr>
          <w:trHeight w:val="241"/>
        </w:trPr>
        <w:tc>
          <w:tcPr>
            <w:tcW w:w="986" w:type="pct"/>
            <w:vAlign w:val="bottom"/>
            <w:hideMark/>
          </w:tcPr>
          <w:p w14:paraId="2EBD4EC9" w14:textId="77777777" w:rsidR="00CD03DB" w:rsidRPr="00B24BF7" w:rsidRDefault="00CD03DB" w:rsidP="00CD03DB">
            <w:pPr>
              <w:ind w:left="170"/>
              <w:rPr>
                <w:sz w:val="20"/>
                <w:szCs w:val="20"/>
              </w:rPr>
            </w:pPr>
            <w:proofErr w:type="spellStart"/>
            <w:r w:rsidRPr="00B24BF7">
              <w:rPr>
                <w:sz w:val="20"/>
                <w:szCs w:val="20"/>
              </w:rPr>
              <w:t>Өзбекстан</w:t>
            </w:r>
            <w:proofErr w:type="spellEnd"/>
          </w:p>
        </w:tc>
        <w:tc>
          <w:tcPr>
            <w:tcW w:w="613" w:type="pct"/>
            <w:vAlign w:val="center"/>
            <w:hideMark/>
          </w:tcPr>
          <w:p w14:paraId="2F844951" w14:textId="77777777" w:rsidR="00CD03DB" w:rsidRPr="00B24BF7" w:rsidRDefault="00CD03DB" w:rsidP="00CD03DB">
            <w:pPr>
              <w:jc w:val="right"/>
              <w:rPr>
                <w:sz w:val="20"/>
                <w:szCs w:val="20"/>
              </w:rPr>
            </w:pPr>
            <w:r w:rsidRPr="00B24BF7">
              <w:rPr>
                <w:sz w:val="20"/>
                <w:szCs w:val="20"/>
              </w:rPr>
              <w:t>705,4</w:t>
            </w:r>
          </w:p>
        </w:tc>
        <w:tc>
          <w:tcPr>
            <w:tcW w:w="732" w:type="pct"/>
            <w:vAlign w:val="center"/>
            <w:hideMark/>
          </w:tcPr>
          <w:p w14:paraId="00FD692B" w14:textId="77777777" w:rsidR="00CD03DB" w:rsidRPr="00B24BF7" w:rsidRDefault="00CD03DB" w:rsidP="00CD03DB">
            <w:pPr>
              <w:jc w:val="right"/>
              <w:rPr>
                <w:sz w:val="20"/>
                <w:szCs w:val="20"/>
              </w:rPr>
            </w:pPr>
            <w:r w:rsidRPr="00B24BF7">
              <w:rPr>
                <w:sz w:val="20"/>
                <w:szCs w:val="20"/>
              </w:rPr>
              <w:t>122,9</w:t>
            </w:r>
          </w:p>
        </w:tc>
        <w:tc>
          <w:tcPr>
            <w:tcW w:w="538" w:type="pct"/>
            <w:vAlign w:val="center"/>
            <w:hideMark/>
          </w:tcPr>
          <w:p w14:paraId="14B847B4" w14:textId="77777777" w:rsidR="00CD03DB" w:rsidRPr="00B24BF7" w:rsidRDefault="00CD03DB" w:rsidP="00CD03DB">
            <w:pPr>
              <w:jc w:val="right"/>
              <w:rPr>
                <w:sz w:val="20"/>
                <w:szCs w:val="20"/>
              </w:rPr>
            </w:pPr>
            <w:r w:rsidRPr="00B24BF7">
              <w:rPr>
                <w:sz w:val="20"/>
                <w:szCs w:val="20"/>
              </w:rPr>
              <w:t>266,8</w:t>
            </w:r>
          </w:p>
        </w:tc>
        <w:tc>
          <w:tcPr>
            <w:tcW w:w="808" w:type="pct"/>
            <w:vAlign w:val="center"/>
            <w:hideMark/>
          </w:tcPr>
          <w:p w14:paraId="7CA376E4" w14:textId="77777777" w:rsidR="00CD03DB" w:rsidRPr="00B24BF7" w:rsidRDefault="00CD03DB" w:rsidP="00CD03DB">
            <w:pPr>
              <w:jc w:val="right"/>
              <w:rPr>
                <w:sz w:val="20"/>
                <w:szCs w:val="20"/>
              </w:rPr>
            </w:pPr>
            <w:r w:rsidRPr="00B24BF7">
              <w:rPr>
                <w:sz w:val="20"/>
                <w:szCs w:val="20"/>
              </w:rPr>
              <w:t>115,0</w:t>
            </w:r>
          </w:p>
        </w:tc>
        <w:tc>
          <w:tcPr>
            <w:tcW w:w="515" w:type="pct"/>
            <w:vAlign w:val="center"/>
            <w:hideMark/>
          </w:tcPr>
          <w:p w14:paraId="2614FE81" w14:textId="77777777" w:rsidR="00CD03DB" w:rsidRPr="00B24BF7" w:rsidRDefault="00CD03DB" w:rsidP="00CD03DB">
            <w:pPr>
              <w:jc w:val="right"/>
              <w:rPr>
                <w:sz w:val="20"/>
                <w:szCs w:val="20"/>
              </w:rPr>
            </w:pPr>
            <w:r w:rsidRPr="00B24BF7">
              <w:rPr>
                <w:sz w:val="20"/>
                <w:szCs w:val="20"/>
              </w:rPr>
              <w:t>438,6</w:t>
            </w:r>
          </w:p>
        </w:tc>
        <w:tc>
          <w:tcPr>
            <w:tcW w:w="808" w:type="pct"/>
            <w:vAlign w:val="center"/>
            <w:hideMark/>
          </w:tcPr>
          <w:p w14:paraId="0E746BDD" w14:textId="77777777" w:rsidR="00CD03DB" w:rsidRPr="00B24BF7" w:rsidRDefault="00CD03DB" w:rsidP="00CD03DB">
            <w:pPr>
              <w:jc w:val="right"/>
              <w:rPr>
                <w:sz w:val="20"/>
                <w:szCs w:val="20"/>
              </w:rPr>
            </w:pPr>
            <w:r w:rsidRPr="00B24BF7">
              <w:rPr>
                <w:sz w:val="20"/>
                <w:szCs w:val="20"/>
              </w:rPr>
              <w:t>128,3</w:t>
            </w:r>
          </w:p>
        </w:tc>
      </w:tr>
      <w:tr w:rsidR="00CD03DB" w:rsidRPr="00B24BF7" w14:paraId="78C4E02B" w14:textId="77777777" w:rsidTr="00B24BF7">
        <w:trPr>
          <w:trHeight w:val="205"/>
        </w:trPr>
        <w:tc>
          <w:tcPr>
            <w:tcW w:w="986" w:type="pct"/>
            <w:vAlign w:val="bottom"/>
            <w:hideMark/>
          </w:tcPr>
          <w:p w14:paraId="6B44431A" w14:textId="77777777" w:rsidR="00CD03DB" w:rsidRPr="00B24BF7" w:rsidRDefault="00CD03DB" w:rsidP="00CD03DB">
            <w:pPr>
              <w:ind w:left="170"/>
              <w:rPr>
                <w:sz w:val="20"/>
                <w:szCs w:val="20"/>
              </w:rPr>
            </w:pPr>
            <w:r w:rsidRPr="00B24BF7">
              <w:rPr>
                <w:sz w:val="20"/>
                <w:szCs w:val="20"/>
              </w:rPr>
              <w:t>Украина</w:t>
            </w:r>
          </w:p>
        </w:tc>
        <w:tc>
          <w:tcPr>
            <w:tcW w:w="613" w:type="pct"/>
            <w:vAlign w:val="center"/>
            <w:hideMark/>
          </w:tcPr>
          <w:p w14:paraId="34CF2B31" w14:textId="77777777" w:rsidR="00CD03DB" w:rsidRPr="00B24BF7" w:rsidRDefault="00CD03DB" w:rsidP="00CD03DB">
            <w:pPr>
              <w:jc w:val="right"/>
              <w:rPr>
                <w:sz w:val="20"/>
                <w:szCs w:val="20"/>
              </w:rPr>
            </w:pPr>
            <w:r w:rsidRPr="00B24BF7">
              <w:rPr>
                <w:sz w:val="20"/>
                <w:szCs w:val="20"/>
              </w:rPr>
              <w:t>34,5</w:t>
            </w:r>
          </w:p>
        </w:tc>
        <w:tc>
          <w:tcPr>
            <w:tcW w:w="732" w:type="pct"/>
            <w:vAlign w:val="center"/>
            <w:hideMark/>
          </w:tcPr>
          <w:p w14:paraId="0AB8BC43" w14:textId="77777777" w:rsidR="00CD03DB" w:rsidRPr="00B24BF7" w:rsidRDefault="00CD03DB" w:rsidP="00CD03DB">
            <w:pPr>
              <w:jc w:val="right"/>
              <w:rPr>
                <w:sz w:val="20"/>
                <w:szCs w:val="20"/>
              </w:rPr>
            </w:pPr>
            <w:r w:rsidRPr="00B24BF7">
              <w:rPr>
                <w:sz w:val="20"/>
                <w:szCs w:val="20"/>
              </w:rPr>
              <w:t>81,8</w:t>
            </w:r>
          </w:p>
        </w:tc>
        <w:tc>
          <w:tcPr>
            <w:tcW w:w="538" w:type="pct"/>
            <w:vAlign w:val="center"/>
            <w:hideMark/>
          </w:tcPr>
          <w:p w14:paraId="6C1B186D" w14:textId="77777777" w:rsidR="00CD03DB" w:rsidRPr="00B24BF7" w:rsidRDefault="00CD03DB" w:rsidP="00CD03DB">
            <w:pPr>
              <w:jc w:val="right"/>
              <w:rPr>
                <w:sz w:val="20"/>
                <w:szCs w:val="20"/>
              </w:rPr>
            </w:pPr>
            <w:r w:rsidRPr="00B24BF7">
              <w:rPr>
                <w:sz w:val="20"/>
                <w:szCs w:val="20"/>
              </w:rPr>
              <w:t>0,3</w:t>
            </w:r>
          </w:p>
        </w:tc>
        <w:tc>
          <w:tcPr>
            <w:tcW w:w="808" w:type="pct"/>
            <w:vAlign w:val="center"/>
            <w:hideMark/>
          </w:tcPr>
          <w:p w14:paraId="6684EF61" w14:textId="77777777" w:rsidR="00CD03DB" w:rsidRPr="00B24BF7" w:rsidRDefault="00CD03DB" w:rsidP="00CD03DB">
            <w:pPr>
              <w:jc w:val="right"/>
              <w:rPr>
                <w:sz w:val="20"/>
                <w:szCs w:val="20"/>
              </w:rPr>
            </w:pPr>
            <w:r w:rsidRPr="00B24BF7">
              <w:rPr>
                <w:sz w:val="20"/>
                <w:szCs w:val="20"/>
              </w:rPr>
              <w:t>14,8</w:t>
            </w:r>
          </w:p>
        </w:tc>
        <w:tc>
          <w:tcPr>
            <w:tcW w:w="515" w:type="pct"/>
            <w:vAlign w:val="center"/>
            <w:hideMark/>
          </w:tcPr>
          <w:p w14:paraId="14E037BB" w14:textId="77777777" w:rsidR="00CD03DB" w:rsidRPr="00B24BF7" w:rsidRDefault="00CD03DB" w:rsidP="00CD03DB">
            <w:pPr>
              <w:jc w:val="right"/>
              <w:rPr>
                <w:sz w:val="20"/>
                <w:szCs w:val="20"/>
              </w:rPr>
            </w:pPr>
            <w:r w:rsidRPr="00B24BF7">
              <w:rPr>
                <w:sz w:val="20"/>
                <w:szCs w:val="20"/>
              </w:rPr>
              <w:t>34,2</w:t>
            </w:r>
          </w:p>
        </w:tc>
        <w:tc>
          <w:tcPr>
            <w:tcW w:w="808" w:type="pct"/>
            <w:vAlign w:val="center"/>
            <w:hideMark/>
          </w:tcPr>
          <w:p w14:paraId="78C6AC17" w14:textId="77777777" w:rsidR="00CD03DB" w:rsidRPr="00B24BF7" w:rsidRDefault="00CD03DB" w:rsidP="00CD03DB">
            <w:pPr>
              <w:jc w:val="right"/>
              <w:rPr>
                <w:sz w:val="20"/>
                <w:szCs w:val="20"/>
              </w:rPr>
            </w:pPr>
            <w:r w:rsidRPr="00B24BF7">
              <w:rPr>
                <w:sz w:val="20"/>
                <w:szCs w:val="20"/>
              </w:rPr>
              <w:t>84,6</w:t>
            </w:r>
          </w:p>
        </w:tc>
      </w:tr>
      <w:tr w:rsidR="00CD03DB" w:rsidRPr="00B24BF7" w14:paraId="4C5F681F" w14:textId="77777777" w:rsidTr="00B24BF7">
        <w:trPr>
          <w:trHeight w:val="708"/>
        </w:trPr>
        <w:tc>
          <w:tcPr>
            <w:tcW w:w="986" w:type="pct"/>
            <w:vAlign w:val="bottom"/>
            <w:hideMark/>
          </w:tcPr>
          <w:p w14:paraId="33D8CE87" w14:textId="77777777" w:rsidR="00CD03DB" w:rsidRPr="00B24BF7" w:rsidRDefault="00CD03DB" w:rsidP="00CD03DB">
            <w:pPr>
              <w:rPr>
                <w:b/>
                <w:bCs/>
                <w:sz w:val="20"/>
                <w:szCs w:val="20"/>
              </w:rPr>
            </w:pPr>
            <w:proofErr w:type="spellStart"/>
            <w:r w:rsidRPr="00B24BF7">
              <w:rPr>
                <w:b/>
                <w:bCs/>
                <w:sz w:val="20"/>
                <w:szCs w:val="20"/>
              </w:rPr>
              <w:t>КМШдан</w:t>
            </w:r>
            <w:proofErr w:type="spellEnd"/>
            <w:r w:rsidRPr="00B24BF7">
              <w:rPr>
                <w:b/>
                <w:bCs/>
                <w:sz w:val="20"/>
                <w:szCs w:val="20"/>
              </w:rPr>
              <w:t xml:space="preserve"> </w:t>
            </w:r>
            <w:proofErr w:type="spellStart"/>
            <w:r w:rsidRPr="00B24BF7">
              <w:rPr>
                <w:b/>
                <w:bCs/>
                <w:sz w:val="20"/>
                <w:szCs w:val="20"/>
              </w:rPr>
              <w:t>тышкаркы</w:t>
            </w:r>
            <w:proofErr w:type="spellEnd"/>
            <w:r w:rsidRPr="00B24BF7">
              <w:rPr>
                <w:b/>
                <w:bCs/>
                <w:sz w:val="20"/>
                <w:szCs w:val="20"/>
              </w:rPr>
              <w:t xml:space="preserve"> </w:t>
            </w:r>
            <w:proofErr w:type="spellStart"/>
            <w:r w:rsidRPr="00B24BF7">
              <w:rPr>
                <w:b/>
                <w:bCs/>
                <w:sz w:val="20"/>
                <w:szCs w:val="20"/>
              </w:rPr>
              <w:t>өлкөлөр</w:t>
            </w:r>
            <w:proofErr w:type="spellEnd"/>
          </w:p>
        </w:tc>
        <w:tc>
          <w:tcPr>
            <w:tcW w:w="613" w:type="pct"/>
            <w:vAlign w:val="bottom"/>
            <w:hideMark/>
          </w:tcPr>
          <w:p w14:paraId="1F77E317" w14:textId="77777777" w:rsidR="00CD03DB" w:rsidRPr="00B24BF7" w:rsidRDefault="00CD03DB" w:rsidP="00CD03DB">
            <w:pPr>
              <w:jc w:val="right"/>
              <w:rPr>
                <w:b/>
                <w:bCs/>
                <w:sz w:val="20"/>
                <w:szCs w:val="20"/>
                <w:lang w:val="ky-KG"/>
              </w:rPr>
            </w:pPr>
            <w:r w:rsidRPr="00B24BF7">
              <w:rPr>
                <w:b/>
                <w:bCs/>
                <w:sz w:val="20"/>
                <w:szCs w:val="20"/>
                <w:lang w:val="ky-KG"/>
              </w:rPr>
              <w:t>8 395,0</w:t>
            </w:r>
          </w:p>
        </w:tc>
        <w:tc>
          <w:tcPr>
            <w:tcW w:w="732" w:type="pct"/>
            <w:vAlign w:val="bottom"/>
            <w:hideMark/>
          </w:tcPr>
          <w:p w14:paraId="554FBF39" w14:textId="77777777" w:rsidR="00CD03DB" w:rsidRPr="00B24BF7" w:rsidRDefault="00CD03DB" w:rsidP="00CD03DB">
            <w:pPr>
              <w:jc w:val="right"/>
              <w:rPr>
                <w:b/>
                <w:bCs/>
                <w:sz w:val="20"/>
                <w:szCs w:val="20"/>
              </w:rPr>
            </w:pPr>
            <w:r w:rsidRPr="00B24BF7">
              <w:rPr>
                <w:b/>
                <w:bCs/>
                <w:sz w:val="20"/>
                <w:szCs w:val="20"/>
              </w:rPr>
              <w:t>10</w:t>
            </w:r>
            <w:r w:rsidRPr="00B24BF7">
              <w:rPr>
                <w:b/>
                <w:bCs/>
                <w:sz w:val="20"/>
                <w:szCs w:val="20"/>
                <w:lang w:val="ky-KG"/>
              </w:rPr>
              <w:t>1</w:t>
            </w:r>
            <w:r w:rsidRPr="00B24BF7">
              <w:rPr>
                <w:b/>
                <w:bCs/>
                <w:sz w:val="20"/>
                <w:szCs w:val="20"/>
              </w:rPr>
              <w:t>,9</w:t>
            </w:r>
          </w:p>
        </w:tc>
        <w:tc>
          <w:tcPr>
            <w:tcW w:w="538" w:type="pct"/>
            <w:vAlign w:val="bottom"/>
            <w:hideMark/>
          </w:tcPr>
          <w:p w14:paraId="6F67CDB0" w14:textId="77777777" w:rsidR="00CD03DB" w:rsidRPr="00B24BF7" w:rsidRDefault="00CD03DB" w:rsidP="00CD03DB">
            <w:pPr>
              <w:jc w:val="right"/>
              <w:rPr>
                <w:b/>
                <w:bCs/>
                <w:sz w:val="20"/>
                <w:szCs w:val="20"/>
                <w:lang w:val="ky-KG"/>
              </w:rPr>
            </w:pPr>
            <w:r w:rsidRPr="00B24BF7">
              <w:rPr>
                <w:b/>
                <w:bCs/>
                <w:sz w:val="20"/>
                <w:szCs w:val="20"/>
              </w:rPr>
              <w:t>1 </w:t>
            </w:r>
            <w:r w:rsidRPr="00B24BF7">
              <w:rPr>
                <w:b/>
                <w:bCs/>
                <w:sz w:val="20"/>
                <w:szCs w:val="20"/>
                <w:lang w:val="ky-KG"/>
              </w:rPr>
              <w:t>524,8</w:t>
            </w:r>
          </w:p>
        </w:tc>
        <w:tc>
          <w:tcPr>
            <w:tcW w:w="808" w:type="pct"/>
            <w:vAlign w:val="bottom"/>
            <w:hideMark/>
          </w:tcPr>
          <w:p w14:paraId="7C4ACCEC" w14:textId="77777777" w:rsidR="00CD03DB" w:rsidRPr="00B24BF7" w:rsidRDefault="00CD03DB" w:rsidP="00CD03DB">
            <w:pPr>
              <w:jc w:val="right"/>
              <w:rPr>
                <w:b/>
                <w:bCs/>
                <w:sz w:val="20"/>
                <w:szCs w:val="20"/>
              </w:rPr>
            </w:pPr>
            <w:r w:rsidRPr="00B24BF7">
              <w:rPr>
                <w:b/>
                <w:bCs/>
                <w:sz w:val="20"/>
                <w:szCs w:val="20"/>
              </w:rPr>
              <w:t>12</w:t>
            </w:r>
            <w:r w:rsidRPr="00B24BF7">
              <w:rPr>
                <w:b/>
                <w:bCs/>
                <w:sz w:val="20"/>
                <w:szCs w:val="20"/>
                <w:lang w:val="ky-KG"/>
              </w:rPr>
              <w:t>6,8</w:t>
            </w:r>
          </w:p>
        </w:tc>
        <w:tc>
          <w:tcPr>
            <w:tcW w:w="515" w:type="pct"/>
            <w:vAlign w:val="bottom"/>
            <w:hideMark/>
          </w:tcPr>
          <w:p w14:paraId="5CA480D4" w14:textId="77777777" w:rsidR="00CD03DB" w:rsidRPr="00B24BF7" w:rsidRDefault="00CD03DB" w:rsidP="00CD03DB">
            <w:pPr>
              <w:jc w:val="right"/>
              <w:rPr>
                <w:b/>
                <w:bCs/>
                <w:sz w:val="20"/>
                <w:szCs w:val="20"/>
                <w:lang w:val="ky-KG"/>
              </w:rPr>
            </w:pPr>
            <w:r w:rsidRPr="00B24BF7">
              <w:rPr>
                <w:b/>
                <w:bCs/>
                <w:sz w:val="20"/>
                <w:szCs w:val="20"/>
              </w:rPr>
              <w:t>6 </w:t>
            </w:r>
            <w:r w:rsidRPr="00B24BF7">
              <w:rPr>
                <w:b/>
                <w:bCs/>
                <w:sz w:val="20"/>
                <w:szCs w:val="20"/>
                <w:lang w:val="ky-KG"/>
              </w:rPr>
              <w:t>870,2</w:t>
            </w:r>
          </w:p>
        </w:tc>
        <w:tc>
          <w:tcPr>
            <w:tcW w:w="808" w:type="pct"/>
            <w:vAlign w:val="bottom"/>
            <w:hideMark/>
          </w:tcPr>
          <w:p w14:paraId="2DEF320A" w14:textId="77777777" w:rsidR="00CD03DB" w:rsidRPr="00B24BF7" w:rsidRDefault="00CD03DB" w:rsidP="00CD03DB">
            <w:pPr>
              <w:jc w:val="right"/>
              <w:rPr>
                <w:b/>
                <w:bCs/>
                <w:sz w:val="20"/>
                <w:szCs w:val="20"/>
                <w:lang w:val="ky-KG"/>
              </w:rPr>
            </w:pPr>
            <w:r w:rsidRPr="00B24BF7">
              <w:rPr>
                <w:b/>
                <w:bCs/>
                <w:sz w:val="20"/>
                <w:szCs w:val="20"/>
                <w:lang w:val="ky-KG"/>
              </w:rPr>
              <w:t>97,6</w:t>
            </w:r>
          </w:p>
        </w:tc>
      </w:tr>
      <w:tr w:rsidR="00CD03DB" w:rsidRPr="00B24BF7" w14:paraId="477AF862" w14:textId="77777777" w:rsidTr="00B24BF7">
        <w:trPr>
          <w:trHeight w:val="467"/>
        </w:trPr>
        <w:tc>
          <w:tcPr>
            <w:tcW w:w="986" w:type="pct"/>
            <w:vAlign w:val="bottom"/>
          </w:tcPr>
          <w:p w14:paraId="0AC521CA" w14:textId="77777777" w:rsidR="00CD03DB" w:rsidRPr="00B24BF7" w:rsidRDefault="00CD03DB" w:rsidP="00CD03DB">
            <w:pPr>
              <w:keepNext/>
              <w:rPr>
                <w:b/>
                <w:bCs/>
                <w:sz w:val="20"/>
                <w:szCs w:val="20"/>
              </w:rPr>
            </w:pPr>
            <w:r w:rsidRPr="00B24BF7">
              <w:rPr>
                <w:b/>
                <w:bCs/>
                <w:sz w:val="20"/>
                <w:szCs w:val="20"/>
              </w:rPr>
              <w:t>Ү</w:t>
            </w:r>
            <w:r w:rsidRPr="00B24BF7">
              <w:rPr>
                <w:b/>
                <w:bCs/>
                <w:sz w:val="20"/>
                <w:szCs w:val="20"/>
                <w:lang w:val="ky-KG"/>
              </w:rPr>
              <w:t xml:space="preserve">чүнчү өлкөлөр </w:t>
            </w:r>
            <w:r w:rsidRPr="00B24BF7">
              <w:rPr>
                <w:b/>
                <w:bCs/>
                <w:sz w:val="20"/>
                <w:szCs w:val="20"/>
              </w:rPr>
              <w:t>(ЕАЭ</w:t>
            </w:r>
            <w:r w:rsidRPr="00B24BF7">
              <w:rPr>
                <w:b/>
                <w:bCs/>
                <w:sz w:val="20"/>
                <w:szCs w:val="20"/>
                <w:lang w:val="ky-KG"/>
              </w:rPr>
              <w:t>Бден башка</w:t>
            </w:r>
            <w:r w:rsidRPr="00B24BF7">
              <w:rPr>
                <w:b/>
                <w:bCs/>
                <w:sz w:val="20"/>
                <w:szCs w:val="20"/>
              </w:rPr>
              <w:t>)</w:t>
            </w:r>
          </w:p>
        </w:tc>
        <w:tc>
          <w:tcPr>
            <w:tcW w:w="613" w:type="pct"/>
            <w:vAlign w:val="bottom"/>
            <w:hideMark/>
          </w:tcPr>
          <w:p w14:paraId="47ADFAF5" w14:textId="77777777" w:rsidR="00CD03DB" w:rsidRPr="00B24BF7" w:rsidRDefault="00CD03DB" w:rsidP="00CD03DB">
            <w:pPr>
              <w:jc w:val="right"/>
              <w:rPr>
                <w:b/>
                <w:bCs/>
                <w:sz w:val="20"/>
                <w:szCs w:val="20"/>
                <w:lang w:val="ky-KG"/>
              </w:rPr>
            </w:pPr>
            <w:r w:rsidRPr="00B24BF7">
              <w:rPr>
                <w:b/>
                <w:bCs/>
                <w:sz w:val="20"/>
                <w:szCs w:val="20"/>
                <w:lang w:val="ky-KG"/>
              </w:rPr>
              <w:t>9 235,2</w:t>
            </w:r>
          </w:p>
        </w:tc>
        <w:tc>
          <w:tcPr>
            <w:tcW w:w="732" w:type="pct"/>
            <w:vAlign w:val="bottom"/>
            <w:hideMark/>
          </w:tcPr>
          <w:p w14:paraId="788158CA" w14:textId="77777777" w:rsidR="00CD03DB" w:rsidRPr="00B24BF7" w:rsidRDefault="00CD03DB" w:rsidP="00CD03DB">
            <w:pPr>
              <w:jc w:val="right"/>
              <w:rPr>
                <w:b/>
                <w:bCs/>
                <w:sz w:val="20"/>
                <w:szCs w:val="20"/>
                <w:lang w:val="ky-KG"/>
              </w:rPr>
            </w:pPr>
            <w:r w:rsidRPr="00B24BF7">
              <w:rPr>
                <w:b/>
                <w:bCs/>
                <w:sz w:val="20"/>
                <w:szCs w:val="20"/>
              </w:rPr>
              <w:t>10</w:t>
            </w:r>
            <w:r w:rsidRPr="00B24BF7">
              <w:rPr>
                <w:b/>
                <w:bCs/>
                <w:sz w:val="20"/>
                <w:szCs w:val="20"/>
                <w:lang w:val="ky-KG"/>
              </w:rPr>
              <w:t>3,4</w:t>
            </w:r>
          </w:p>
        </w:tc>
        <w:tc>
          <w:tcPr>
            <w:tcW w:w="538" w:type="pct"/>
            <w:vAlign w:val="bottom"/>
            <w:hideMark/>
          </w:tcPr>
          <w:p w14:paraId="15383F76" w14:textId="77777777" w:rsidR="00CD03DB" w:rsidRPr="00B24BF7" w:rsidRDefault="00CD03DB" w:rsidP="00CD03DB">
            <w:pPr>
              <w:jc w:val="right"/>
              <w:rPr>
                <w:b/>
                <w:bCs/>
                <w:sz w:val="20"/>
                <w:szCs w:val="20"/>
                <w:lang w:val="ky-KG"/>
              </w:rPr>
            </w:pPr>
            <w:r w:rsidRPr="00B24BF7">
              <w:rPr>
                <w:b/>
                <w:bCs/>
                <w:sz w:val="20"/>
                <w:szCs w:val="20"/>
              </w:rPr>
              <w:t>1 </w:t>
            </w:r>
            <w:r w:rsidRPr="00B24BF7">
              <w:rPr>
                <w:b/>
                <w:bCs/>
                <w:sz w:val="20"/>
                <w:szCs w:val="20"/>
                <w:lang w:val="ky-KG"/>
              </w:rPr>
              <w:t>806,9</w:t>
            </w:r>
          </w:p>
        </w:tc>
        <w:tc>
          <w:tcPr>
            <w:tcW w:w="808" w:type="pct"/>
            <w:vAlign w:val="bottom"/>
            <w:hideMark/>
          </w:tcPr>
          <w:p w14:paraId="29E751EF" w14:textId="77777777" w:rsidR="00CD03DB" w:rsidRPr="00B24BF7" w:rsidRDefault="00CD03DB" w:rsidP="00CD03DB">
            <w:pPr>
              <w:jc w:val="right"/>
              <w:rPr>
                <w:b/>
                <w:bCs/>
                <w:sz w:val="20"/>
                <w:szCs w:val="20"/>
              </w:rPr>
            </w:pPr>
            <w:r w:rsidRPr="00B24BF7">
              <w:rPr>
                <w:b/>
                <w:bCs/>
                <w:sz w:val="20"/>
                <w:szCs w:val="20"/>
              </w:rPr>
              <w:t>12</w:t>
            </w:r>
            <w:r w:rsidRPr="00B24BF7">
              <w:rPr>
                <w:b/>
                <w:bCs/>
                <w:sz w:val="20"/>
                <w:szCs w:val="20"/>
                <w:lang w:val="ky-KG"/>
              </w:rPr>
              <w:t>5,1</w:t>
            </w:r>
          </w:p>
        </w:tc>
        <w:tc>
          <w:tcPr>
            <w:tcW w:w="515" w:type="pct"/>
            <w:vAlign w:val="bottom"/>
            <w:hideMark/>
          </w:tcPr>
          <w:p w14:paraId="2A3EFCEA" w14:textId="77777777" w:rsidR="00CD03DB" w:rsidRPr="00B24BF7" w:rsidRDefault="00CD03DB" w:rsidP="00CD03DB">
            <w:pPr>
              <w:jc w:val="right"/>
              <w:rPr>
                <w:b/>
                <w:bCs/>
                <w:sz w:val="20"/>
                <w:szCs w:val="20"/>
                <w:lang w:val="ky-KG"/>
              </w:rPr>
            </w:pPr>
            <w:r w:rsidRPr="00B24BF7">
              <w:rPr>
                <w:b/>
                <w:bCs/>
                <w:sz w:val="20"/>
                <w:szCs w:val="20"/>
                <w:lang w:val="ky-KG"/>
              </w:rPr>
              <w:t xml:space="preserve"> 7 428,3</w:t>
            </w:r>
          </w:p>
        </w:tc>
        <w:tc>
          <w:tcPr>
            <w:tcW w:w="808" w:type="pct"/>
            <w:vAlign w:val="bottom"/>
            <w:hideMark/>
          </w:tcPr>
          <w:p w14:paraId="4D797499" w14:textId="77777777" w:rsidR="00CD03DB" w:rsidRPr="00B24BF7" w:rsidRDefault="00CD03DB" w:rsidP="00CD03DB">
            <w:pPr>
              <w:jc w:val="right"/>
              <w:rPr>
                <w:b/>
                <w:bCs/>
                <w:sz w:val="20"/>
                <w:szCs w:val="20"/>
                <w:lang w:val="ky-KG"/>
              </w:rPr>
            </w:pPr>
            <w:r w:rsidRPr="00B24BF7">
              <w:rPr>
                <w:b/>
                <w:bCs/>
                <w:sz w:val="20"/>
                <w:szCs w:val="20"/>
                <w:lang w:val="ky-KG"/>
              </w:rPr>
              <w:t>99,2</w:t>
            </w:r>
          </w:p>
        </w:tc>
      </w:tr>
      <w:tr w:rsidR="00CD03DB" w:rsidRPr="00B24BF7" w14:paraId="02F015BF" w14:textId="77777777" w:rsidTr="00B24BF7">
        <w:trPr>
          <w:trHeight w:val="222"/>
        </w:trPr>
        <w:tc>
          <w:tcPr>
            <w:tcW w:w="986" w:type="pct"/>
            <w:vAlign w:val="bottom"/>
            <w:hideMark/>
          </w:tcPr>
          <w:p w14:paraId="5397A988" w14:textId="77777777" w:rsidR="00CD03DB" w:rsidRPr="00B24BF7" w:rsidRDefault="00CD03DB" w:rsidP="00CD03DB">
            <w:pPr>
              <w:keepNext/>
              <w:rPr>
                <w:b/>
                <w:bCs/>
                <w:sz w:val="20"/>
                <w:szCs w:val="20"/>
              </w:rPr>
            </w:pPr>
            <w:r w:rsidRPr="00B24BF7">
              <w:rPr>
                <w:b/>
                <w:bCs/>
                <w:sz w:val="20"/>
                <w:szCs w:val="20"/>
              </w:rPr>
              <w:t>Европа</w:t>
            </w:r>
          </w:p>
        </w:tc>
        <w:tc>
          <w:tcPr>
            <w:tcW w:w="613" w:type="pct"/>
            <w:vAlign w:val="center"/>
          </w:tcPr>
          <w:p w14:paraId="7C4FAFC1" w14:textId="77777777" w:rsidR="00CD03DB" w:rsidRPr="00B24BF7" w:rsidRDefault="00CD03DB" w:rsidP="00CD03DB">
            <w:pPr>
              <w:jc w:val="right"/>
              <w:rPr>
                <w:b/>
                <w:bCs/>
                <w:sz w:val="20"/>
                <w:szCs w:val="20"/>
              </w:rPr>
            </w:pPr>
          </w:p>
        </w:tc>
        <w:tc>
          <w:tcPr>
            <w:tcW w:w="732" w:type="pct"/>
            <w:vAlign w:val="center"/>
          </w:tcPr>
          <w:p w14:paraId="181667CA" w14:textId="77777777" w:rsidR="00CD03DB" w:rsidRPr="00B24BF7" w:rsidRDefault="00CD03DB" w:rsidP="00CD03DB">
            <w:pPr>
              <w:jc w:val="right"/>
              <w:rPr>
                <w:b/>
                <w:bCs/>
                <w:sz w:val="20"/>
                <w:szCs w:val="20"/>
              </w:rPr>
            </w:pPr>
          </w:p>
        </w:tc>
        <w:tc>
          <w:tcPr>
            <w:tcW w:w="538" w:type="pct"/>
            <w:vAlign w:val="center"/>
          </w:tcPr>
          <w:p w14:paraId="2E9880C8" w14:textId="77777777" w:rsidR="00CD03DB" w:rsidRPr="00B24BF7" w:rsidRDefault="00CD03DB" w:rsidP="00CD03DB">
            <w:pPr>
              <w:jc w:val="right"/>
              <w:rPr>
                <w:b/>
                <w:bCs/>
                <w:sz w:val="20"/>
                <w:szCs w:val="20"/>
              </w:rPr>
            </w:pPr>
          </w:p>
        </w:tc>
        <w:tc>
          <w:tcPr>
            <w:tcW w:w="808" w:type="pct"/>
            <w:vAlign w:val="center"/>
          </w:tcPr>
          <w:p w14:paraId="2B914EAD" w14:textId="77777777" w:rsidR="00CD03DB" w:rsidRPr="00B24BF7" w:rsidRDefault="00CD03DB" w:rsidP="00CD03DB">
            <w:pPr>
              <w:jc w:val="right"/>
              <w:rPr>
                <w:b/>
                <w:bCs/>
                <w:sz w:val="20"/>
                <w:szCs w:val="20"/>
              </w:rPr>
            </w:pPr>
          </w:p>
        </w:tc>
        <w:tc>
          <w:tcPr>
            <w:tcW w:w="515" w:type="pct"/>
            <w:vAlign w:val="center"/>
          </w:tcPr>
          <w:p w14:paraId="00840A69" w14:textId="77777777" w:rsidR="00CD03DB" w:rsidRPr="00B24BF7" w:rsidRDefault="00CD03DB" w:rsidP="00CD03DB">
            <w:pPr>
              <w:jc w:val="right"/>
              <w:rPr>
                <w:b/>
                <w:bCs/>
                <w:sz w:val="20"/>
                <w:szCs w:val="20"/>
              </w:rPr>
            </w:pPr>
          </w:p>
        </w:tc>
        <w:tc>
          <w:tcPr>
            <w:tcW w:w="808" w:type="pct"/>
            <w:vAlign w:val="center"/>
          </w:tcPr>
          <w:p w14:paraId="648FFD2A" w14:textId="77777777" w:rsidR="00CD03DB" w:rsidRPr="00B24BF7" w:rsidRDefault="00CD03DB" w:rsidP="00CD03DB">
            <w:pPr>
              <w:jc w:val="right"/>
              <w:rPr>
                <w:b/>
                <w:bCs/>
                <w:sz w:val="20"/>
                <w:szCs w:val="20"/>
              </w:rPr>
            </w:pPr>
          </w:p>
        </w:tc>
      </w:tr>
      <w:tr w:rsidR="00CD03DB" w:rsidRPr="00B24BF7" w14:paraId="27EA2F3E" w14:textId="77777777" w:rsidTr="00B24BF7">
        <w:trPr>
          <w:trHeight w:val="241"/>
        </w:trPr>
        <w:tc>
          <w:tcPr>
            <w:tcW w:w="986" w:type="pct"/>
            <w:vAlign w:val="bottom"/>
            <w:hideMark/>
          </w:tcPr>
          <w:p w14:paraId="4F7EE507" w14:textId="77777777" w:rsidR="00CD03DB" w:rsidRPr="00B24BF7" w:rsidRDefault="00CD03DB" w:rsidP="00CD03DB">
            <w:pPr>
              <w:ind w:left="170"/>
              <w:rPr>
                <w:sz w:val="20"/>
                <w:szCs w:val="20"/>
              </w:rPr>
            </w:pPr>
            <w:r w:rsidRPr="00B24BF7">
              <w:rPr>
                <w:sz w:val="20"/>
                <w:szCs w:val="20"/>
              </w:rPr>
              <w:t>Германия</w:t>
            </w:r>
          </w:p>
        </w:tc>
        <w:tc>
          <w:tcPr>
            <w:tcW w:w="613" w:type="pct"/>
            <w:vAlign w:val="center"/>
            <w:hideMark/>
          </w:tcPr>
          <w:p w14:paraId="52251091" w14:textId="77777777" w:rsidR="00CD03DB" w:rsidRPr="00B24BF7" w:rsidRDefault="00CD03DB" w:rsidP="00CD03DB">
            <w:pPr>
              <w:jc w:val="right"/>
              <w:rPr>
                <w:sz w:val="20"/>
                <w:szCs w:val="20"/>
              </w:rPr>
            </w:pPr>
            <w:r w:rsidRPr="00B24BF7">
              <w:rPr>
                <w:sz w:val="20"/>
                <w:szCs w:val="20"/>
              </w:rPr>
              <w:t>217,8</w:t>
            </w:r>
          </w:p>
        </w:tc>
        <w:tc>
          <w:tcPr>
            <w:tcW w:w="732" w:type="pct"/>
            <w:vAlign w:val="center"/>
            <w:hideMark/>
          </w:tcPr>
          <w:p w14:paraId="72F95F0B" w14:textId="77777777" w:rsidR="00CD03DB" w:rsidRPr="00B24BF7" w:rsidRDefault="00CD03DB" w:rsidP="00CD03DB">
            <w:pPr>
              <w:jc w:val="right"/>
              <w:rPr>
                <w:sz w:val="20"/>
                <w:szCs w:val="20"/>
              </w:rPr>
            </w:pPr>
            <w:r w:rsidRPr="00B24BF7">
              <w:rPr>
                <w:sz w:val="20"/>
                <w:szCs w:val="20"/>
              </w:rPr>
              <w:t>63,4</w:t>
            </w:r>
          </w:p>
        </w:tc>
        <w:tc>
          <w:tcPr>
            <w:tcW w:w="538" w:type="pct"/>
            <w:vAlign w:val="center"/>
            <w:hideMark/>
          </w:tcPr>
          <w:p w14:paraId="63C01710" w14:textId="77777777" w:rsidR="00CD03DB" w:rsidRPr="00B24BF7" w:rsidRDefault="00CD03DB" w:rsidP="00CD03DB">
            <w:pPr>
              <w:jc w:val="right"/>
              <w:rPr>
                <w:sz w:val="20"/>
                <w:szCs w:val="20"/>
              </w:rPr>
            </w:pPr>
            <w:r w:rsidRPr="00B24BF7">
              <w:rPr>
                <w:sz w:val="20"/>
                <w:szCs w:val="20"/>
              </w:rPr>
              <w:t>4,1</w:t>
            </w:r>
          </w:p>
        </w:tc>
        <w:tc>
          <w:tcPr>
            <w:tcW w:w="808" w:type="pct"/>
            <w:vAlign w:val="center"/>
            <w:hideMark/>
          </w:tcPr>
          <w:p w14:paraId="5B41BA92" w14:textId="77777777" w:rsidR="00CD03DB" w:rsidRPr="00B24BF7" w:rsidRDefault="00CD03DB" w:rsidP="00CD03DB">
            <w:pPr>
              <w:jc w:val="right"/>
              <w:rPr>
                <w:sz w:val="20"/>
                <w:szCs w:val="20"/>
              </w:rPr>
            </w:pPr>
            <w:r w:rsidRPr="00B24BF7">
              <w:rPr>
                <w:sz w:val="20"/>
                <w:szCs w:val="20"/>
              </w:rPr>
              <w:t>66,9</w:t>
            </w:r>
          </w:p>
        </w:tc>
        <w:tc>
          <w:tcPr>
            <w:tcW w:w="515" w:type="pct"/>
            <w:vAlign w:val="center"/>
            <w:hideMark/>
          </w:tcPr>
          <w:p w14:paraId="039F5340" w14:textId="77777777" w:rsidR="00CD03DB" w:rsidRPr="00B24BF7" w:rsidRDefault="00CD03DB" w:rsidP="00CD03DB">
            <w:pPr>
              <w:jc w:val="right"/>
              <w:rPr>
                <w:sz w:val="20"/>
                <w:szCs w:val="20"/>
              </w:rPr>
            </w:pPr>
            <w:r w:rsidRPr="00B24BF7">
              <w:rPr>
                <w:sz w:val="20"/>
                <w:szCs w:val="20"/>
              </w:rPr>
              <w:t>213,7</w:t>
            </w:r>
          </w:p>
        </w:tc>
        <w:tc>
          <w:tcPr>
            <w:tcW w:w="808" w:type="pct"/>
            <w:vAlign w:val="center"/>
            <w:hideMark/>
          </w:tcPr>
          <w:p w14:paraId="12497A6C" w14:textId="77777777" w:rsidR="00CD03DB" w:rsidRPr="00B24BF7" w:rsidRDefault="00CD03DB" w:rsidP="00CD03DB">
            <w:pPr>
              <w:jc w:val="right"/>
              <w:rPr>
                <w:sz w:val="20"/>
                <w:szCs w:val="20"/>
              </w:rPr>
            </w:pPr>
            <w:r w:rsidRPr="00B24BF7">
              <w:rPr>
                <w:sz w:val="20"/>
                <w:szCs w:val="20"/>
              </w:rPr>
              <w:t>63,3</w:t>
            </w:r>
          </w:p>
        </w:tc>
      </w:tr>
      <w:tr w:rsidR="00CD03DB" w:rsidRPr="00B24BF7" w14:paraId="0F97F3A6" w14:textId="77777777" w:rsidTr="00B24BF7">
        <w:trPr>
          <w:trHeight w:val="226"/>
        </w:trPr>
        <w:tc>
          <w:tcPr>
            <w:tcW w:w="986" w:type="pct"/>
            <w:vAlign w:val="bottom"/>
            <w:hideMark/>
          </w:tcPr>
          <w:p w14:paraId="5E23253A" w14:textId="77777777" w:rsidR="00CD03DB" w:rsidRPr="00B24BF7" w:rsidRDefault="00CD03DB" w:rsidP="00CD03DB">
            <w:pPr>
              <w:ind w:left="170"/>
              <w:rPr>
                <w:sz w:val="20"/>
                <w:szCs w:val="20"/>
                <w:lang w:val="ky-KG"/>
              </w:rPr>
            </w:pPr>
            <w:r w:rsidRPr="00B24BF7">
              <w:rPr>
                <w:sz w:val="20"/>
                <w:szCs w:val="20"/>
                <w:lang w:val="ky-KG"/>
              </w:rPr>
              <w:t>Италия</w:t>
            </w:r>
          </w:p>
        </w:tc>
        <w:tc>
          <w:tcPr>
            <w:tcW w:w="613" w:type="pct"/>
            <w:vAlign w:val="center"/>
            <w:hideMark/>
          </w:tcPr>
          <w:p w14:paraId="05581BC2" w14:textId="77777777" w:rsidR="00CD03DB" w:rsidRPr="00B24BF7" w:rsidRDefault="00CD03DB" w:rsidP="00CD03DB">
            <w:pPr>
              <w:jc w:val="right"/>
              <w:rPr>
                <w:sz w:val="20"/>
                <w:szCs w:val="20"/>
              </w:rPr>
            </w:pPr>
            <w:r w:rsidRPr="00B24BF7">
              <w:rPr>
                <w:sz w:val="20"/>
                <w:szCs w:val="20"/>
              </w:rPr>
              <w:t>105,1</w:t>
            </w:r>
          </w:p>
        </w:tc>
        <w:tc>
          <w:tcPr>
            <w:tcW w:w="732" w:type="pct"/>
            <w:vAlign w:val="center"/>
            <w:hideMark/>
          </w:tcPr>
          <w:p w14:paraId="202D945B" w14:textId="77777777" w:rsidR="00CD03DB" w:rsidRPr="00B24BF7" w:rsidRDefault="00CD03DB" w:rsidP="00CD03DB">
            <w:pPr>
              <w:jc w:val="right"/>
              <w:rPr>
                <w:sz w:val="20"/>
                <w:szCs w:val="20"/>
              </w:rPr>
            </w:pPr>
            <w:r w:rsidRPr="00B24BF7">
              <w:rPr>
                <w:sz w:val="20"/>
                <w:szCs w:val="20"/>
              </w:rPr>
              <w:t>141,9</w:t>
            </w:r>
          </w:p>
        </w:tc>
        <w:tc>
          <w:tcPr>
            <w:tcW w:w="538" w:type="pct"/>
            <w:vAlign w:val="center"/>
            <w:hideMark/>
          </w:tcPr>
          <w:p w14:paraId="0FA1275A" w14:textId="77777777" w:rsidR="00CD03DB" w:rsidRPr="00B24BF7" w:rsidRDefault="00CD03DB" w:rsidP="00CD03DB">
            <w:pPr>
              <w:jc w:val="right"/>
              <w:rPr>
                <w:sz w:val="20"/>
                <w:szCs w:val="20"/>
              </w:rPr>
            </w:pPr>
            <w:r w:rsidRPr="00B24BF7">
              <w:rPr>
                <w:sz w:val="20"/>
                <w:szCs w:val="20"/>
              </w:rPr>
              <w:t>0,1</w:t>
            </w:r>
          </w:p>
        </w:tc>
        <w:tc>
          <w:tcPr>
            <w:tcW w:w="808" w:type="pct"/>
            <w:vAlign w:val="center"/>
            <w:hideMark/>
          </w:tcPr>
          <w:p w14:paraId="346F5554" w14:textId="77777777" w:rsidR="00CD03DB" w:rsidRPr="00B24BF7" w:rsidRDefault="00CD03DB" w:rsidP="00CD03DB">
            <w:pPr>
              <w:jc w:val="right"/>
              <w:rPr>
                <w:sz w:val="20"/>
                <w:szCs w:val="20"/>
              </w:rPr>
            </w:pPr>
            <w:r w:rsidRPr="00B24BF7">
              <w:rPr>
                <w:sz w:val="20"/>
                <w:szCs w:val="20"/>
              </w:rPr>
              <w:t>27,2</w:t>
            </w:r>
          </w:p>
        </w:tc>
        <w:tc>
          <w:tcPr>
            <w:tcW w:w="515" w:type="pct"/>
            <w:vAlign w:val="center"/>
            <w:hideMark/>
          </w:tcPr>
          <w:p w14:paraId="2E2942BF" w14:textId="77777777" w:rsidR="00CD03DB" w:rsidRPr="00B24BF7" w:rsidRDefault="00CD03DB" w:rsidP="00CD03DB">
            <w:pPr>
              <w:jc w:val="right"/>
              <w:rPr>
                <w:sz w:val="20"/>
                <w:szCs w:val="20"/>
              </w:rPr>
            </w:pPr>
            <w:r w:rsidRPr="00B24BF7">
              <w:rPr>
                <w:sz w:val="20"/>
                <w:szCs w:val="20"/>
              </w:rPr>
              <w:t>105,1</w:t>
            </w:r>
          </w:p>
        </w:tc>
        <w:tc>
          <w:tcPr>
            <w:tcW w:w="808" w:type="pct"/>
            <w:vAlign w:val="center"/>
            <w:hideMark/>
          </w:tcPr>
          <w:p w14:paraId="7FF25AF2" w14:textId="77777777" w:rsidR="00CD03DB" w:rsidRPr="00B24BF7" w:rsidRDefault="00CD03DB" w:rsidP="00CD03DB">
            <w:pPr>
              <w:jc w:val="right"/>
              <w:rPr>
                <w:sz w:val="20"/>
                <w:szCs w:val="20"/>
              </w:rPr>
            </w:pPr>
            <w:r w:rsidRPr="00B24BF7">
              <w:rPr>
                <w:sz w:val="20"/>
                <w:szCs w:val="20"/>
              </w:rPr>
              <w:t>142,4</w:t>
            </w:r>
          </w:p>
        </w:tc>
      </w:tr>
      <w:tr w:rsidR="00CD03DB" w:rsidRPr="00B24BF7" w14:paraId="18D997D0" w14:textId="77777777" w:rsidTr="00B24BF7">
        <w:trPr>
          <w:trHeight w:val="226"/>
        </w:trPr>
        <w:tc>
          <w:tcPr>
            <w:tcW w:w="986" w:type="pct"/>
            <w:vAlign w:val="bottom"/>
            <w:hideMark/>
          </w:tcPr>
          <w:p w14:paraId="536AD2FD" w14:textId="77777777" w:rsidR="00CD03DB" w:rsidRPr="00B24BF7" w:rsidRDefault="00CD03DB" w:rsidP="00CD03DB">
            <w:pPr>
              <w:ind w:left="170"/>
              <w:rPr>
                <w:sz w:val="20"/>
                <w:szCs w:val="20"/>
                <w:lang w:val="ky-KG"/>
              </w:rPr>
            </w:pPr>
            <w:r w:rsidRPr="00B24BF7">
              <w:rPr>
                <w:sz w:val="20"/>
                <w:szCs w:val="20"/>
                <w:lang w:val="ky-KG"/>
              </w:rPr>
              <w:t>Литва</w:t>
            </w:r>
          </w:p>
        </w:tc>
        <w:tc>
          <w:tcPr>
            <w:tcW w:w="613" w:type="pct"/>
            <w:vAlign w:val="center"/>
            <w:hideMark/>
          </w:tcPr>
          <w:p w14:paraId="442D09C7" w14:textId="77777777" w:rsidR="00CD03DB" w:rsidRPr="00B24BF7" w:rsidRDefault="00CD03DB" w:rsidP="00CD03DB">
            <w:pPr>
              <w:jc w:val="right"/>
              <w:rPr>
                <w:sz w:val="20"/>
                <w:szCs w:val="20"/>
              </w:rPr>
            </w:pPr>
            <w:r w:rsidRPr="00B24BF7">
              <w:rPr>
                <w:sz w:val="20"/>
                <w:szCs w:val="20"/>
              </w:rPr>
              <w:t>48,6</w:t>
            </w:r>
          </w:p>
        </w:tc>
        <w:tc>
          <w:tcPr>
            <w:tcW w:w="732" w:type="pct"/>
            <w:vAlign w:val="center"/>
            <w:hideMark/>
          </w:tcPr>
          <w:p w14:paraId="0EDCF748" w14:textId="77777777" w:rsidR="00CD03DB" w:rsidRPr="00B24BF7" w:rsidRDefault="00CD03DB" w:rsidP="00CD03DB">
            <w:pPr>
              <w:jc w:val="right"/>
              <w:rPr>
                <w:sz w:val="20"/>
                <w:szCs w:val="20"/>
              </w:rPr>
            </w:pPr>
            <w:r w:rsidRPr="00B24BF7">
              <w:rPr>
                <w:sz w:val="20"/>
                <w:szCs w:val="20"/>
              </w:rPr>
              <w:t>56,4</w:t>
            </w:r>
          </w:p>
        </w:tc>
        <w:tc>
          <w:tcPr>
            <w:tcW w:w="538" w:type="pct"/>
            <w:vAlign w:val="center"/>
            <w:hideMark/>
          </w:tcPr>
          <w:p w14:paraId="4E072C6B" w14:textId="77777777" w:rsidR="00CD03DB" w:rsidRPr="00B24BF7" w:rsidRDefault="00CD03DB" w:rsidP="00CD03DB">
            <w:pPr>
              <w:jc w:val="right"/>
              <w:rPr>
                <w:sz w:val="20"/>
                <w:szCs w:val="20"/>
              </w:rPr>
            </w:pPr>
            <w:r w:rsidRPr="00B24BF7">
              <w:rPr>
                <w:sz w:val="20"/>
                <w:szCs w:val="20"/>
              </w:rPr>
              <w:t>2,1</w:t>
            </w:r>
          </w:p>
        </w:tc>
        <w:tc>
          <w:tcPr>
            <w:tcW w:w="808" w:type="pct"/>
            <w:vAlign w:val="center"/>
            <w:hideMark/>
          </w:tcPr>
          <w:p w14:paraId="043FE59C" w14:textId="77777777" w:rsidR="00CD03DB" w:rsidRPr="00B24BF7" w:rsidRDefault="00CD03DB" w:rsidP="00CD03DB">
            <w:pPr>
              <w:jc w:val="right"/>
              <w:rPr>
                <w:sz w:val="20"/>
                <w:szCs w:val="20"/>
              </w:rPr>
            </w:pPr>
            <w:r w:rsidRPr="00B24BF7">
              <w:rPr>
                <w:sz w:val="20"/>
                <w:szCs w:val="20"/>
              </w:rPr>
              <w:t>216,9</w:t>
            </w:r>
          </w:p>
        </w:tc>
        <w:tc>
          <w:tcPr>
            <w:tcW w:w="515" w:type="pct"/>
            <w:vAlign w:val="center"/>
            <w:hideMark/>
          </w:tcPr>
          <w:p w14:paraId="225831E5" w14:textId="77777777" w:rsidR="00CD03DB" w:rsidRPr="00B24BF7" w:rsidRDefault="00CD03DB" w:rsidP="00CD03DB">
            <w:pPr>
              <w:jc w:val="right"/>
              <w:rPr>
                <w:sz w:val="20"/>
                <w:szCs w:val="20"/>
              </w:rPr>
            </w:pPr>
            <w:r w:rsidRPr="00B24BF7">
              <w:rPr>
                <w:sz w:val="20"/>
                <w:szCs w:val="20"/>
              </w:rPr>
              <w:t>46,4</w:t>
            </w:r>
          </w:p>
        </w:tc>
        <w:tc>
          <w:tcPr>
            <w:tcW w:w="808" w:type="pct"/>
            <w:vAlign w:val="center"/>
            <w:hideMark/>
          </w:tcPr>
          <w:p w14:paraId="2C7ED5B7" w14:textId="77777777" w:rsidR="00CD03DB" w:rsidRPr="00B24BF7" w:rsidRDefault="00CD03DB" w:rsidP="00CD03DB">
            <w:pPr>
              <w:jc w:val="right"/>
              <w:rPr>
                <w:sz w:val="20"/>
                <w:szCs w:val="20"/>
              </w:rPr>
            </w:pPr>
            <w:r w:rsidRPr="00B24BF7">
              <w:rPr>
                <w:sz w:val="20"/>
                <w:szCs w:val="20"/>
              </w:rPr>
              <w:t>54,5</w:t>
            </w:r>
          </w:p>
        </w:tc>
      </w:tr>
      <w:tr w:rsidR="00CD03DB" w:rsidRPr="00B24BF7" w14:paraId="31E38510" w14:textId="77777777" w:rsidTr="00B24BF7">
        <w:trPr>
          <w:trHeight w:val="226"/>
        </w:trPr>
        <w:tc>
          <w:tcPr>
            <w:tcW w:w="986" w:type="pct"/>
            <w:vAlign w:val="bottom"/>
            <w:hideMark/>
          </w:tcPr>
          <w:p w14:paraId="6EA1C13B" w14:textId="77777777" w:rsidR="00CD03DB" w:rsidRPr="00B24BF7" w:rsidRDefault="00CD03DB" w:rsidP="00CD03DB">
            <w:pPr>
              <w:ind w:left="170"/>
              <w:rPr>
                <w:sz w:val="20"/>
                <w:szCs w:val="20"/>
                <w:lang w:val="ky-KG"/>
              </w:rPr>
            </w:pPr>
            <w:r w:rsidRPr="00B24BF7">
              <w:rPr>
                <w:sz w:val="20"/>
                <w:szCs w:val="20"/>
                <w:lang w:val="ky-KG"/>
              </w:rPr>
              <w:t>Бириккен Падышалык (Улуу Британия)</w:t>
            </w:r>
          </w:p>
        </w:tc>
        <w:tc>
          <w:tcPr>
            <w:tcW w:w="613" w:type="pct"/>
            <w:vAlign w:val="bottom"/>
            <w:hideMark/>
          </w:tcPr>
          <w:p w14:paraId="4E7ED6E4" w14:textId="77777777" w:rsidR="00CD03DB" w:rsidRPr="00B24BF7" w:rsidRDefault="00CD03DB" w:rsidP="00CD03DB">
            <w:pPr>
              <w:jc w:val="right"/>
              <w:rPr>
                <w:sz w:val="20"/>
                <w:szCs w:val="20"/>
              </w:rPr>
            </w:pPr>
            <w:r w:rsidRPr="00B24BF7">
              <w:rPr>
                <w:sz w:val="20"/>
                <w:szCs w:val="20"/>
                <w:lang w:val="ky-KG"/>
              </w:rPr>
              <w:t>923,0</w:t>
            </w:r>
          </w:p>
        </w:tc>
        <w:tc>
          <w:tcPr>
            <w:tcW w:w="732" w:type="pct"/>
            <w:vAlign w:val="bottom"/>
            <w:hideMark/>
          </w:tcPr>
          <w:p w14:paraId="7306B660" w14:textId="77777777" w:rsidR="00CD03DB" w:rsidRPr="00B24BF7" w:rsidRDefault="00CD03DB" w:rsidP="00CD03DB">
            <w:pPr>
              <w:jc w:val="right"/>
              <w:rPr>
                <w:sz w:val="20"/>
                <w:szCs w:val="20"/>
              </w:rPr>
            </w:pPr>
            <w:r w:rsidRPr="00B24BF7">
              <w:rPr>
                <w:sz w:val="20"/>
                <w:szCs w:val="20"/>
              </w:rPr>
              <w:t>1 </w:t>
            </w:r>
            <w:r w:rsidRPr="00B24BF7">
              <w:rPr>
                <w:sz w:val="20"/>
                <w:szCs w:val="20"/>
                <w:lang w:val="ky-KG"/>
              </w:rPr>
              <w:t>273,6</w:t>
            </w:r>
          </w:p>
        </w:tc>
        <w:tc>
          <w:tcPr>
            <w:tcW w:w="538" w:type="pct"/>
            <w:vAlign w:val="bottom"/>
            <w:hideMark/>
          </w:tcPr>
          <w:p w14:paraId="638F8100" w14:textId="77777777" w:rsidR="00CD03DB" w:rsidRPr="00B24BF7" w:rsidRDefault="00CD03DB" w:rsidP="00CD03DB">
            <w:pPr>
              <w:jc w:val="right"/>
              <w:rPr>
                <w:sz w:val="20"/>
                <w:szCs w:val="20"/>
              </w:rPr>
            </w:pPr>
            <w:r w:rsidRPr="00B24BF7">
              <w:rPr>
                <w:sz w:val="20"/>
                <w:szCs w:val="20"/>
                <w:lang w:val="ky-KG"/>
              </w:rPr>
              <w:t>871,1</w:t>
            </w:r>
          </w:p>
        </w:tc>
        <w:tc>
          <w:tcPr>
            <w:tcW w:w="808" w:type="pct"/>
            <w:vAlign w:val="bottom"/>
            <w:hideMark/>
          </w:tcPr>
          <w:p w14:paraId="1354CE38" w14:textId="77777777" w:rsidR="00CD03DB" w:rsidRPr="00B24BF7" w:rsidRDefault="00CD03DB" w:rsidP="00CD03DB">
            <w:pPr>
              <w:jc w:val="right"/>
              <w:rPr>
                <w:sz w:val="20"/>
                <w:szCs w:val="20"/>
              </w:rPr>
            </w:pPr>
            <w:r w:rsidRPr="00B24BF7">
              <w:rPr>
                <w:b/>
                <w:bCs/>
                <w:sz w:val="20"/>
                <w:szCs w:val="20"/>
              </w:rPr>
              <w:t>×</w:t>
            </w:r>
          </w:p>
        </w:tc>
        <w:tc>
          <w:tcPr>
            <w:tcW w:w="515" w:type="pct"/>
            <w:vAlign w:val="bottom"/>
            <w:hideMark/>
          </w:tcPr>
          <w:p w14:paraId="3777FF6E" w14:textId="77777777" w:rsidR="00CD03DB" w:rsidRPr="00B24BF7" w:rsidRDefault="00CD03DB" w:rsidP="00CD03DB">
            <w:pPr>
              <w:jc w:val="right"/>
              <w:rPr>
                <w:sz w:val="20"/>
                <w:szCs w:val="20"/>
              </w:rPr>
            </w:pPr>
            <w:r w:rsidRPr="00B24BF7">
              <w:rPr>
                <w:sz w:val="20"/>
                <w:szCs w:val="20"/>
                <w:lang w:val="ky-KG"/>
              </w:rPr>
              <w:t>52,0</w:t>
            </w:r>
          </w:p>
        </w:tc>
        <w:tc>
          <w:tcPr>
            <w:tcW w:w="808" w:type="pct"/>
            <w:vAlign w:val="bottom"/>
            <w:hideMark/>
          </w:tcPr>
          <w:p w14:paraId="118EE493" w14:textId="77777777" w:rsidR="00CD03DB" w:rsidRPr="00B24BF7" w:rsidRDefault="00CD03DB" w:rsidP="00CD03DB">
            <w:pPr>
              <w:jc w:val="right"/>
              <w:rPr>
                <w:sz w:val="20"/>
                <w:szCs w:val="20"/>
              </w:rPr>
            </w:pPr>
            <w:r w:rsidRPr="00B24BF7">
              <w:rPr>
                <w:sz w:val="20"/>
                <w:szCs w:val="20"/>
                <w:lang w:val="ky-KG"/>
              </w:rPr>
              <w:t>72,4</w:t>
            </w:r>
          </w:p>
        </w:tc>
      </w:tr>
      <w:tr w:rsidR="00CD03DB" w:rsidRPr="00B24BF7" w14:paraId="7A2FDB73" w14:textId="77777777" w:rsidTr="00B24BF7">
        <w:trPr>
          <w:trHeight w:val="226"/>
        </w:trPr>
        <w:tc>
          <w:tcPr>
            <w:tcW w:w="986" w:type="pct"/>
            <w:vAlign w:val="bottom"/>
            <w:hideMark/>
          </w:tcPr>
          <w:p w14:paraId="0074905B" w14:textId="77777777" w:rsidR="00CD03DB" w:rsidRPr="00B24BF7" w:rsidRDefault="00CD03DB" w:rsidP="00CD03DB">
            <w:pPr>
              <w:ind w:left="170"/>
              <w:rPr>
                <w:sz w:val="20"/>
                <w:szCs w:val="20"/>
                <w:lang w:val="ky-KG"/>
              </w:rPr>
            </w:pPr>
            <w:r w:rsidRPr="00B24BF7">
              <w:rPr>
                <w:sz w:val="20"/>
                <w:szCs w:val="20"/>
                <w:lang w:val="ky-KG"/>
              </w:rPr>
              <w:t>Франция</w:t>
            </w:r>
          </w:p>
        </w:tc>
        <w:tc>
          <w:tcPr>
            <w:tcW w:w="613" w:type="pct"/>
            <w:vAlign w:val="bottom"/>
            <w:hideMark/>
          </w:tcPr>
          <w:p w14:paraId="12D2A8DC" w14:textId="77777777" w:rsidR="00CD03DB" w:rsidRPr="00B24BF7" w:rsidRDefault="00CD03DB" w:rsidP="00CD03DB">
            <w:pPr>
              <w:jc w:val="right"/>
              <w:rPr>
                <w:sz w:val="20"/>
                <w:szCs w:val="20"/>
              </w:rPr>
            </w:pPr>
            <w:r w:rsidRPr="00B24BF7">
              <w:rPr>
                <w:sz w:val="20"/>
                <w:szCs w:val="20"/>
                <w:lang w:val="ky-KG"/>
              </w:rPr>
              <w:t>73,2</w:t>
            </w:r>
          </w:p>
        </w:tc>
        <w:tc>
          <w:tcPr>
            <w:tcW w:w="732" w:type="pct"/>
            <w:vAlign w:val="bottom"/>
            <w:hideMark/>
          </w:tcPr>
          <w:p w14:paraId="36A4C36F" w14:textId="77777777" w:rsidR="00CD03DB" w:rsidRPr="00B24BF7" w:rsidRDefault="00CD03DB" w:rsidP="00CD03DB">
            <w:pPr>
              <w:jc w:val="right"/>
              <w:rPr>
                <w:sz w:val="20"/>
                <w:szCs w:val="20"/>
              </w:rPr>
            </w:pPr>
            <w:r w:rsidRPr="00B24BF7">
              <w:rPr>
                <w:sz w:val="20"/>
                <w:szCs w:val="20"/>
                <w:lang w:val="ky-KG"/>
              </w:rPr>
              <w:t>96,0</w:t>
            </w:r>
          </w:p>
        </w:tc>
        <w:tc>
          <w:tcPr>
            <w:tcW w:w="538" w:type="pct"/>
            <w:vAlign w:val="bottom"/>
            <w:hideMark/>
          </w:tcPr>
          <w:p w14:paraId="69EA518D" w14:textId="77777777" w:rsidR="00CD03DB" w:rsidRPr="00B24BF7" w:rsidRDefault="00CD03DB" w:rsidP="00CD03DB">
            <w:pPr>
              <w:jc w:val="right"/>
              <w:rPr>
                <w:sz w:val="20"/>
                <w:szCs w:val="20"/>
              </w:rPr>
            </w:pPr>
            <w:r w:rsidRPr="00B24BF7">
              <w:rPr>
                <w:sz w:val="20"/>
                <w:szCs w:val="20"/>
              </w:rPr>
              <w:t>19,0</w:t>
            </w:r>
          </w:p>
        </w:tc>
        <w:tc>
          <w:tcPr>
            <w:tcW w:w="808" w:type="pct"/>
            <w:vAlign w:val="bottom"/>
            <w:hideMark/>
          </w:tcPr>
          <w:p w14:paraId="5D4776AC" w14:textId="77777777" w:rsidR="00CD03DB" w:rsidRPr="00B24BF7" w:rsidRDefault="00CD03DB" w:rsidP="00CD03DB">
            <w:pPr>
              <w:jc w:val="right"/>
              <w:rPr>
                <w:sz w:val="20"/>
                <w:szCs w:val="20"/>
              </w:rPr>
            </w:pPr>
            <w:r w:rsidRPr="00B24BF7">
              <w:rPr>
                <w:b/>
                <w:bCs/>
                <w:sz w:val="20"/>
                <w:szCs w:val="20"/>
              </w:rPr>
              <w:t>×</w:t>
            </w:r>
          </w:p>
        </w:tc>
        <w:tc>
          <w:tcPr>
            <w:tcW w:w="515" w:type="pct"/>
            <w:vAlign w:val="bottom"/>
            <w:hideMark/>
          </w:tcPr>
          <w:p w14:paraId="19A08645" w14:textId="77777777" w:rsidR="00CD03DB" w:rsidRPr="00B24BF7" w:rsidRDefault="00CD03DB" w:rsidP="00CD03DB">
            <w:pPr>
              <w:jc w:val="right"/>
              <w:rPr>
                <w:sz w:val="20"/>
                <w:szCs w:val="20"/>
              </w:rPr>
            </w:pPr>
            <w:r w:rsidRPr="00B24BF7">
              <w:rPr>
                <w:sz w:val="20"/>
                <w:szCs w:val="20"/>
              </w:rPr>
              <w:t>5</w:t>
            </w:r>
            <w:r w:rsidRPr="00B24BF7">
              <w:rPr>
                <w:sz w:val="20"/>
                <w:szCs w:val="20"/>
                <w:lang w:val="ky-KG"/>
              </w:rPr>
              <w:t>4,2</w:t>
            </w:r>
          </w:p>
        </w:tc>
        <w:tc>
          <w:tcPr>
            <w:tcW w:w="808" w:type="pct"/>
            <w:vAlign w:val="bottom"/>
            <w:hideMark/>
          </w:tcPr>
          <w:p w14:paraId="3E4BBA1E" w14:textId="77777777" w:rsidR="00CD03DB" w:rsidRPr="00B24BF7" w:rsidRDefault="00CD03DB" w:rsidP="00CD03DB">
            <w:pPr>
              <w:jc w:val="right"/>
              <w:rPr>
                <w:sz w:val="20"/>
                <w:szCs w:val="20"/>
              </w:rPr>
            </w:pPr>
            <w:r w:rsidRPr="00B24BF7">
              <w:rPr>
                <w:sz w:val="20"/>
                <w:szCs w:val="20"/>
                <w:lang w:val="ky-KG"/>
              </w:rPr>
              <w:t>71,6</w:t>
            </w:r>
          </w:p>
        </w:tc>
      </w:tr>
      <w:tr w:rsidR="00CD03DB" w:rsidRPr="00B24BF7" w14:paraId="3F143ED7" w14:textId="77777777" w:rsidTr="00B24BF7">
        <w:trPr>
          <w:trHeight w:val="145"/>
        </w:trPr>
        <w:tc>
          <w:tcPr>
            <w:tcW w:w="986" w:type="pct"/>
            <w:vAlign w:val="bottom"/>
            <w:hideMark/>
          </w:tcPr>
          <w:p w14:paraId="1902C0B8" w14:textId="77777777" w:rsidR="00CD03DB" w:rsidRPr="00B24BF7" w:rsidRDefault="00CD03DB" w:rsidP="00CD03DB">
            <w:pPr>
              <w:rPr>
                <w:b/>
                <w:sz w:val="20"/>
                <w:szCs w:val="20"/>
              </w:rPr>
            </w:pPr>
            <w:r w:rsidRPr="00B24BF7">
              <w:rPr>
                <w:b/>
                <w:sz w:val="20"/>
                <w:szCs w:val="20"/>
              </w:rPr>
              <w:t>Азия</w:t>
            </w:r>
          </w:p>
        </w:tc>
        <w:tc>
          <w:tcPr>
            <w:tcW w:w="613" w:type="pct"/>
            <w:vAlign w:val="bottom"/>
          </w:tcPr>
          <w:p w14:paraId="19A802BA" w14:textId="77777777" w:rsidR="00CD03DB" w:rsidRPr="00B24BF7" w:rsidRDefault="00CD03DB" w:rsidP="00CD03DB">
            <w:pPr>
              <w:jc w:val="right"/>
              <w:rPr>
                <w:sz w:val="20"/>
                <w:szCs w:val="20"/>
              </w:rPr>
            </w:pPr>
          </w:p>
        </w:tc>
        <w:tc>
          <w:tcPr>
            <w:tcW w:w="732" w:type="pct"/>
            <w:vAlign w:val="bottom"/>
          </w:tcPr>
          <w:p w14:paraId="5D7D4FAB" w14:textId="77777777" w:rsidR="00CD03DB" w:rsidRPr="00B24BF7" w:rsidRDefault="00CD03DB" w:rsidP="00CD03DB">
            <w:pPr>
              <w:jc w:val="right"/>
              <w:rPr>
                <w:sz w:val="20"/>
                <w:szCs w:val="20"/>
              </w:rPr>
            </w:pPr>
          </w:p>
        </w:tc>
        <w:tc>
          <w:tcPr>
            <w:tcW w:w="538" w:type="pct"/>
            <w:vAlign w:val="bottom"/>
          </w:tcPr>
          <w:p w14:paraId="2B663282" w14:textId="77777777" w:rsidR="00CD03DB" w:rsidRPr="00B24BF7" w:rsidRDefault="00CD03DB" w:rsidP="00CD03DB">
            <w:pPr>
              <w:jc w:val="right"/>
              <w:rPr>
                <w:sz w:val="20"/>
                <w:szCs w:val="20"/>
              </w:rPr>
            </w:pPr>
          </w:p>
        </w:tc>
        <w:tc>
          <w:tcPr>
            <w:tcW w:w="808" w:type="pct"/>
            <w:vAlign w:val="bottom"/>
          </w:tcPr>
          <w:p w14:paraId="0AAC6179" w14:textId="77777777" w:rsidR="00CD03DB" w:rsidRPr="00B24BF7" w:rsidRDefault="00CD03DB" w:rsidP="00CD03DB">
            <w:pPr>
              <w:jc w:val="right"/>
              <w:rPr>
                <w:sz w:val="20"/>
                <w:szCs w:val="20"/>
              </w:rPr>
            </w:pPr>
          </w:p>
        </w:tc>
        <w:tc>
          <w:tcPr>
            <w:tcW w:w="515" w:type="pct"/>
            <w:vAlign w:val="bottom"/>
          </w:tcPr>
          <w:p w14:paraId="122413EF" w14:textId="77777777" w:rsidR="00CD03DB" w:rsidRPr="00B24BF7" w:rsidRDefault="00CD03DB" w:rsidP="00CD03DB">
            <w:pPr>
              <w:jc w:val="right"/>
              <w:rPr>
                <w:sz w:val="20"/>
                <w:szCs w:val="20"/>
              </w:rPr>
            </w:pPr>
          </w:p>
        </w:tc>
        <w:tc>
          <w:tcPr>
            <w:tcW w:w="808" w:type="pct"/>
            <w:vAlign w:val="bottom"/>
          </w:tcPr>
          <w:p w14:paraId="0D1D7B6A" w14:textId="77777777" w:rsidR="00CD03DB" w:rsidRPr="00B24BF7" w:rsidRDefault="00CD03DB" w:rsidP="00CD03DB">
            <w:pPr>
              <w:jc w:val="right"/>
              <w:rPr>
                <w:sz w:val="20"/>
                <w:szCs w:val="20"/>
              </w:rPr>
            </w:pPr>
          </w:p>
        </w:tc>
      </w:tr>
      <w:tr w:rsidR="00CD03DB" w:rsidRPr="00B24BF7" w14:paraId="65D92B7C" w14:textId="77777777" w:rsidTr="00B24BF7">
        <w:trPr>
          <w:trHeight w:val="226"/>
        </w:trPr>
        <w:tc>
          <w:tcPr>
            <w:tcW w:w="986" w:type="pct"/>
            <w:vAlign w:val="bottom"/>
            <w:hideMark/>
          </w:tcPr>
          <w:p w14:paraId="06BB93D4" w14:textId="77777777" w:rsidR="00CD03DB" w:rsidRPr="00B24BF7" w:rsidRDefault="00CD03DB" w:rsidP="00CD03DB">
            <w:pPr>
              <w:ind w:left="170"/>
              <w:rPr>
                <w:sz w:val="20"/>
                <w:szCs w:val="20"/>
              </w:rPr>
            </w:pPr>
            <w:r w:rsidRPr="00B24BF7">
              <w:rPr>
                <w:sz w:val="20"/>
                <w:szCs w:val="20"/>
              </w:rPr>
              <w:t>Вьетнам</w:t>
            </w:r>
          </w:p>
        </w:tc>
        <w:tc>
          <w:tcPr>
            <w:tcW w:w="613" w:type="pct"/>
            <w:vAlign w:val="center"/>
            <w:hideMark/>
          </w:tcPr>
          <w:p w14:paraId="6522D7B2" w14:textId="77777777" w:rsidR="00CD03DB" w:rsidRPr="00B24BF7" w:rsidRDefault="00CD03DB" w:rsidP="00CD03DB">
            <w:pPr>
              <w:jc w:val="right"/>
              <w:rPr>
                <w:sz w:val="20"/>
                <w:szCs w:val="20"/>
              </w:rPr>
            </w:pPr>
            <w:r w:rsidRPr="00B24BF7">
              <w:rPr>
                <w:sz w:val="20"/>
                <w:szCs w:val="20"/>
              </w:rPr>
              <w:t>60,9</w:t>
            </w:r>
          </w:p>
        </w:tc>
        <w:tc>
          <w:tcPr>
            <w:tcW w:w="732" w:type="pct"/>
            <w:vAlign w:val="center"/>
            <w:hideMark/>
          </w:tcPr>
          <w:p w14:paraId="04B9C3E6" w14:textId="77777777" w:rsidR="00CD03DB" w:rsidRPr="00B24BF7" w:rsidRDefault="00CD03DB" w:rsidP="00CD03DB">
            <w:pPr>
              <w:jc w:val="right"/>
              <w:rPr>
                <w:sz w:val="20"/>
                <w:szCs w:val="20"/>
              </w:rPr>
            </w:pPr>
            <w:r w:rsidRPr="00B24BF7">
              <w:rPr>
                <w:sz w:val="20"/>
                <w:szCs w:val="20"/>
              </w:rPr>
              <w:t>82,6</w:t>
            </w:r>
          </w:p>
        </w:tc>
        <w:tc>
          <w:tcPr>
            <w:tcW w:w="538" w:type="pct"/>
            <w:vAlign w:val="center"/>
            <w:hideMark/>
          </w:tcPr>
          <w:p w14:paraId="659D082C" w14:textId="77777777" w:rsidR="00CD03DB" w:rsidRPr="00B24BF7" w:rsidRDefault="00CD03DB" w:rsidP="00CD03DB">
            <w:pPr>
              <w:jc w:val="right"/>
              <w:rPr>
                <w:sz w:val="20"/>
                <w:szCs w:val="20"/>
              </w:rPr>
            </w:pPr>
            <w:r w:rsidRPr="00B24BF7">
              <w:rPr>
                <w:sz w:val="20"/>
                <w:szCs w:val="20"/>
              </w:rPr>
              <w:t>0,9</w:t>
            </w:r>
          </w:p>
        </w:tc>
        <w:tc>
          <w:tcPr>
            <w:tcW w:w="808" w:type="pct"/>
            <w:vAlign w:val="center"/>
            <w:hideMark/>
          </w:tcPr>
          <w:p w14:paraId="544F73F9" w14:textId="77777777" w:rsidR="00CD03DB" w:rsidRPr="00B24BF7" w:rsidRDefault="00CD03DB" w:rsidP="00CD03DB">
            <w:pPr>
              <w:jc w:val="right"/>
              <w:rPr>
                <w:sz w:val="20"/>
                <w:szCs w:val="20"/>
              </w:rPr>
            </w:pPr>
            <w:r w:rsidRPr="00B24BF7">
              <w:rPr>
                <w:sz w:val="20"/>
                <w:szCs w:val="20"/>
              </w:rPr>
              <w:t>94,3</w:t>
            </w:r>
          </w:p>
        </w:tc>
        <w:tc>
          <w:tcPr>
            <w:tcW w:w="515" w:type="pct"/>
            <w:vAlign w:val="center"/>
            <w:hideMark/>
          </w:tcPr>
          <w:p w14:paraId="0720F831" w14:textId="77777777" w:rsidR="00CD03DB" w:rsidRPr="00B24BF7" w:rsidRDefault="00CD03DB" w:rsidP="00CD03DB">
            <w:pPr>
              <w:jc w:val="right"/>
              <w:rPr>
                <w:sz w:val="20"/>
                <w:szCs w:val="20"/>
              </w:rPr>
            </w:pPr>
            <w:r w:rsidRPr="00B24BF7">
              <w:rPr>
                <w:sz w:val="20"/>
                <w:szCs w:val="20"/>
              </w:rPr>
              <w:t>60,0</w:t>
            </w:r>
          </w:p>
        </w:tc>
        <w:tc>
          <w:tcPr>
            <w:tcW w:w="808" w:type="pct"/>
            <w:vAlign w:val="center"/>
            <w:hideMark/>
          </w:tcPr>
          <w:p w14:paraId="16DE3663" w14:textId="77777777" w:rsidR="00CD03DB" w:rsidRPr="00B24BF7" w:rsidRDefault="00CD03DB" w:rsidP="00CD03DB">
            <w:pPr>
              <w:jc w:val="right"/>
              <w:rPr>
                <w:sz w:val="20"/>
                <w:szCs w:val="20"/>
              </w:rPr>
            </w:pPr>
            <w:r w:rsidRPr="00B24BF7">
              <w:rPr>
                <w:sz w:val="20"/>
                <w:szCs w:val="20"/>
              </w:rPr>
              <w:t>82,5</w:t>
            </w:r>
          </w:p>
        </w:tc>
      </w:tr>
      <w:tr w:rsidR="00CD03DB" w:rsidRPr="00B24BF7" w14:paraId="4111B3C7" w14:textId="77777777" w:rsidTr="00B24BF7">
        <w:trPr>
          <w:trHeight w:val="226"/>
        </w:trPr>
        <w:tc>
          <w:tcPr>
            <w:tcW w:w="986" w:type="pct"/>
            <w:vAlign w:val="bottom"/>
            <w:hideMark/>
          </w:tcPr>
          <w:p w14:paraId="576624BD" w14:textId="77777777" w:rsidR="00CD03DB" w:rsidRPr="00B24BF7" w:rsidRDefault="00CD03DB" w:rsidP="00CD03DB">
            <w:pPr>
              <w:ind w:left="170"/>
              <w:rPr>
                <w:sz w:val="20"/>
                <w:szCs w:val="20"/>
              </w:rPr>
            </w:pPr>
            <w:r w:rsidRPr="00B24BF7">
              <w:rPr>
                <w:sz w:val="20"/>
                <w:szCs w:val="20"/>
              </w:rPr>
              <w:t>Индия</w:t>
            </w:r>
          </w:p>
        </w:tc>
        <w:tc>
          <w:tcPr>
            <w:tcW w:w="613" w:type="pct"/>
            <w:vAlign w:val="center"/>
            <w:hideMark/>
          </w:tcPr>
          <w:p w14:paraId="049C47B2" w14:textId="77777777" w:rsidR="00CD03DB" w:rsidRPr="00B24BF7" w:rsidRDefault="00CD03DB" w:rsidP="00CD03DB">
            <w:pPr>
              <w:jc w:val="right"/>
              <w:rPr>
                <w:sz w:val="20"/>
                <w:szCs w:val="20"/>
              </w:rPr>
            </w:pPr>
            <w:r w:rsidRPr="00B24BF7">
              <w:rPr>
                <w:sz w:val="20"/>
                <w:szCs w:val="20"/>
              </w:rPr>
              <w:t>96,6</w:t>
            </w:r>
          </w:p>
        </w:tc>
        <w:tc>
          <w:tcPr>
            <w:tcW w:w="732" w:type="pct"/>
            <w:vAlign w:val="center"/>
            <w:hideMark/>
          </w:tcPr>
          <w:p w14:paraId="7A7733C1" w14:textId="77777777" w:rsidR="00CD03DB" w:rsidRPr="00B24BF7" w:rsidRDefault="00CD03DB" w:rsidP="00CD03DB">
            <w:pPr>
              <w:jc w:val="right"/>
              <w:rPr>
                <w:sz w:val="20"/>
                <w:szCs w:val="20"/>
              </w:rPr>
            </w:pPr>
            <w:r w:rsidRPr="00B24BF7">
              <w:rPr>
                <w:sz w:val="20"/>
                <w:szCs w:val="20"/>
              </w:rPr>
              <w:t>118,9</w:t>
            </w:r>
          </w:p>
        </w:tc>
        <w:tc>
          <w:tcPr>
            <w:tcW w:w="538" w:type="pct"/>
            <w:vAlign w:val="center"/>
            <w:hideMark/>
          </w:tcPr>
          <w:p w14:paraId="4A0966E1" w14:textId="77777777" w:rsidR="00CD03DB" w:rsidRPr="00B24BF7" w:rsidRDefault="00CD03DB" w:rsidP="00CD03DB">
            <w:pPr>
              <w:jc w:val="right"/>
              <w:rPr>
                <w:sz w:val="20"/>
                <w:szCs w:val="20"/>
              </w:rPr>
            </w:pPr>
            <w:r w:rsidRPr="00B24BF7">
              <w:rPr>
                <w:sz w:val="20"/>
                <w:szCs w:val="20"/>
              </w:rPr>
              <w:t>24,9</w:t>
            </w:r>
          </w:p>
        </w:tc>
        <w:tc>
          <w:tcPr>
            <w:tcW w:w="808" w:type="pct"/>
            <w:vAlign w:val="center"/>
            <w:hideMark/>
          </w:tcPr>
          <w:p w14:paraId="65BC91A3" w14:textId="77777777" w:rsidR="00CD03DB" w:rsidRPr="00B24BF7" w:rsidRDefault="00CD03DB" w:rsidP="00CD03DB">
            <w:pPr>
              <w:jc w:val="right"/>
              <w:rPr>
                <w:sz w:val="20"/>
                <w:szCs w:val="20"/>
              </w:rPr>
            </w:pPr>
            <w:r w:rsidRPr="00B24BF7">
              <w:rPr>
                <w:sz w:val="20"/>
                <w:szCs w:val="20"/>
              </w:rPr>
              <w:t>923,1</w:t>
            </w:r>
          </w:p>
        </w:tc>
        <w:tc>
          <w:tcPr>
            <w:tcW w:w="515" w:type="pct"/>
            <w:vAlign w:val="center"/>
            <w:hideMark/>
          </w:tcPr>
          <w:p w14:paraId="0E2C1A7F" w14:textId="77777777" w:rsidR="00CD03DB" w:rsidRPr="00B24BF7" w:rsidRDefault="00CD03DB" w:rsidP="00CD03DB">
            <w:pPr>
              <w:jc w:val="right"/>
              <w:rPr>
                <w:sz w:val="20"/>
                <w:szCs w:val="20"/>
              </w:rPr>
            </w:pPr>
            <w:r w:rsidRPr="00B24BF7">
              <w:rPr>
                <w:sz w:val="20"/>
                <w:szCs w:val="20"/>
              </w:rPr>
              <w:t>71,7</w:t>
            </w:r>
          </w:p>
        </w:tc>
        <w:tc>
          <w:tcPr>
            <w:tcW w:w="808" w:type="pct"/>
            <w:vAlign w:val="center"/>
            <w:hideMark/>
          </w:tcPr>
          <w:p w14:paraId="4D012C6A" w14:textId="77777777" w:rsidR="00CD03DB" w:rsidRPr="00B24BF7" w:rsidRDefault="00CD03DB" w:rsidP="00CD03DB">
            <w:pPr>
              <w:jc w:val="right"/>
              <w:rPr>
                <w:sz w:val="20"/>
                <w:szCs w:val="20"/>
              </w:rPr>
            </w:pPr>
            <w:r w:rsidRPr="00B24BF7">
              <w:rPr>
                <w:sz w:val="20"/>
                <w:szCs w:val="20"/>
              </w:rPr>
              <w:t>91,3</w:t>
            </w:r>
          </w:p>
        </w:tc>
      </w:tr>
      <w:tr w:rsidR="00CD03DB" w:rsidRPr="00B24BF7" w14:paraId="520D38FA" w14:textId="77777777" w:rsidTr="00B24BF7">
        <w:trPr>
          <w:trHeight w:val="241"/>
        </w:trPr>
        <w:tc>
          <w:tcPr>
            <w:tcW w:w="986" w:type="pct"/>
            <w:vAlign w:val="bottom"/>
            <w:hideMark/>
          </w:tcPr>
          <w:p w14:paraId="5F2AA7E4" w14:textId="77777777" w:rsidR="00CD03DB" w:rsidRPr="00B24BF7" w:rsidRDefault="00CD03DB" w:rsidP="00CD03DB">
            <w:pPr>
              <w:ind w:left="170"/>
              <w:rPr>
                <w:sz w:val="20"/>
                <w:szCs w:val="20"/>
              </w:rPr>
            </w:pPr>
            <w:r w:rsidRPr="00B24BF7">
              <w:rPr>
                <w:sz w:val="20"/>
                <w:szCs w:val="20"/>
              </w:rPr>
              <w:t>Иран</w:t>
            </w:r>
          </w:p>
        </w:tc>
        <w:tc>
          <w:tcPr>
            <w:tcW w:w="613" w:type="pct"/>
            <w:vAlign w:val="center"/>
            <w:hideMark/>
          </w:tcPr>
          <w:p w14:paraId="0277C46D" w14:textId="77777777" w:rsidR="00CD03DB" w:rsidRPr="00B24BF7" w:rsidRDefault="00CD03DB" w:rsidP="00CD03DB">
            <w:pPr>
              <w:jc w:val="right"/>
              <w:rPr>
                <w:sz w:val="20"/>
                <w:szCs w:val="20"/>
              </w:rPr>
            </w:pPr>
            <w:r w:rsidRPr="00B24BF7">
              <w:rPr>
                <w:sz w:val="20"/>
                <w:szCs w:val="20"/>
              </w:rPr>
              <w:t>48,1</w:t>
            </w:r>
          </w:p>
        </w:tc>
        <w:tc>
          <w:tcPr>
            <w:tcW w:w="732" w:type="pct"/>
            <w:vAlign w:val="center"/>
            <w:hideMark/>
          </w:tcPr>
          <w:p w14:paraId="47B740F8" w14:textId="77777777" w:rsidR="00CD03DB" w:rsidRPr="00B24BF7" w:rsidRDefault="00CD03DB" w:rsidP="00CD03DB">
            <w:pPr>
              <w:jc w:val="right"/>
              <w:rPr>
                <w:sz w:val="20"/>
                <w:szCs w:val="20"/>
              </w:rPr>
            </w:pPr>
            <w:r w:rsidRPr="00B24BF7">
              <w:rPr>
                <w:sz w:val="20"/>
                <w:szCs w:val="20"/>
              </w:rPr>
              <w:t>92,6</w:t>
            </w:r>
          </w:p>
        </w:tc>
        <w:tc>
          <w:tcPr>
            <w:tcW w:w="538" w:type="pct"/>
            <w:vAlign w:val="center"/>
            <w:hideMark/>
          </w:tcPr>
          <w:p w14:paraId="5C444CDA" w14:textId="77777777" w:rsidR="00CD03DB" w:rsidRPr="00B24BF7" w:rsidRDefault="00CD03DB" w:rsidP="00CD03DB">
            <w:pPr>
              <w:jc w:val="right"/>
              <w:rPr>
                <w:sz w:val="20"/>
                <w:szCs w:val="20"/>
              </w:rPr>
            </w:pPr>
            <w:r w:rsidRPr="00B24BF7">
              <w:rPr>
                <w:sz w:val="20"/>
                <w:szCs w:val="20"/>
              </w:rPr>
              <w:t>14,9</w:t>
            </w:r>
          </w:p>
        </w:tc>
        <w:tc>
          <w:tcPr>
            <w:tcW w:w="808" w:type="pct"/>
            <w:vAlign w:val="center"/>
            <w:hideMark/>
          </w:tcPr>
          <w:p w14:paraId="4345211C" w14:textId="77777777" w:rsidR="00CD03DB" w:rsidRPr="00B24BF7" w:rsidRDefault="00CD03DB" w:rsidP="00CD03DB">
            <w:pPr>
              <w:jc w:val="right"/>
              <w:rPr>
                <w:sz w:val="20"/>
                <w:szCs w:val="20"/>
              </w:rPr>
            </w:pPr>
            <w:r w:rsidRPr="00B24BF7">
              <w:rPr>
                <w:sz w:val="20"/>
                <w:szCs w:val="20"/>
              </w:rPr>
              <w:t>76,7</w:t>
            </w:r>
          </w:p>
        </w:tc>
        <w:tc>
          <w:tcPr>
            <w:tcW w:w="515" w:type="pct"/>
            <w:vAlign w:val="center"/>
            <w:hideMark/>
          </w:tcPr>
          <w:p w14:paraId="4E1407D0" w14:textId="77777777" w:rsidR="00CD03DB" w:rsidRPr="00B24BF7" w:rsidRDefault="00CD03DB" w:rsidP="00CD03DB">
            <w:pPr>
              <w:jc w:val="right"/>
              <w:rPr>
                <w:sz w:val="20"/>
                <w:szCs w:val="20"/>
              </w:rPr>
            </w:pPr>
            <w:r w:rsidRPr="00B24BF7">
              <w:rPr>
                <w:sz w:val="20"/>
                <w:szCs w:val="20"/>
              </w:rPr>
              <w:t>33,1</w:t>
            </w:r>
          </w:p>
        </w:tc>
        <w:tc>
          <w:tcPr>
            <w:tcW w:w="808" w:type="pct"/>
            <w:vAlign w:val="center"/>
            <w:hideMark/>
          </w:tcPr>
          <w:p w14:paraId="717C8BD4" w14:textId="77777777" w:rsidR="00CD03DB" w:rsidRPr="00B24BF7" w:rsidRDefault="00CD03DB" w:rsidP="00CD03DB">
            <w:pPr>
              <w:jc w:val="right"/>
              <w:rPr>
                <w:sz w:val="20"/>
                <w:szCs w:val="20"/>
              </w:rPr>
            </w:pPr>
            <w:r w:rsidRPr="00B24BF7">
              <w:rPr>
                <w:sz w:val="20"/>
                <w:szCs w:val="20"/>
              </w:rPr>
              <w:t>102,2</w:t>
            </w:r>
          </w:p>
        </w:tc>
      </w:tr>
      <w:tr w:rsidR="00CD03DB" w:rsidRPr="00B24BF7" w14:paraId="21389E0B" w14:textId="77777777" w:rsidTr="00B24BF7">
        <w:trPr>
          <w:trHeight w:val="241"/>
        </w:trPr>
        <w:tc>
          <w:tcPr>
            <w:tcW w:w="986" w:type="pct"/>
            <w:vAlign w:val="bottom"/>
            <w:hideMark/>
          </w:tcPr>
          <w:p w14:paraId="604FBD7D" w14:textId="77777777" w:rsidR="00CD03DB" w:rsidRPr="00B24BF7" w:rsidRDefault="00CD03DB" w:rsidP="00CD03DB">
            <w:pPr>
              <w:ind w:left="170"/>
              <w:rPr>
                <w:sz w:val="20"/>
                <w:szCs w:val="20"/>
              </w:rPr>
            </w:pPr>
            <w:proofErr w:type="spellStart"/>
            <w:r w:rsidRPr="00B24BF7">
              <w:rPr>
                <w:sz w:val="20"/>
                <w:szCs w:val="20"/>
              </w:rPr>
              <w:t>Кытай</w:t>
            </w:r>
            <w:proofErr w:type="spellEnd"/>
          </w:p>
        </w:tc>
        <w:tc>
          <w:tcPr>
            <w:tcW w:w="613" w:type="pct"/>
            <w:vAlign w:val="center"/>
            <w:hideMark/>
          </w:tcPr>
          <w:p w14:paraId="6E25491C" w14:textId="77777777" w:rsidR="00CD03DB" w:rsidRPr="00B24BF7" w:rsidRDefault="00CD03DB" w:rsidP="00CD03DB">
            <w:pPr>
              <w:jc w:val="right"/>
              <w:rPr>
                <w:sz w:val="20"/>
                <w:szCs w:val="20"/>
              </w:rPr>
            </w:pPr>
            <w:r w:rsidRPr="00B24BF7">
              <w:rPr>
                <w:sz w:val="20"/>
                <w:szCs w:val="20"/>
              </w:rPr>
              <w:t>4 804,6</w:t>
            </w:r>
          </w:p>
        </w:tc>
        <w:tc>
          <w:tcPr>
            <w:tcW w:w="732" w:type="pct"/>
            <w:vAlign w:val="center"/>
            <w:hideMark/>
          </w:tcPr>
          <w:p w14:paraId="2772BC2C" w14:textId="77777777" w:rsidR="00CD03DB" w:rsidRPr="00B24BF7" w:rsidRDefault="00CD03DB" w:rsidP="00CD03DB">
            <w:pPr>
              <w:jc w:val="right"/>
              <w:rPr>
                <w:sz w:val="20"/>
                <w:szCs w:val="20"/>
              </w:rPr>
            </w:pPr>
            <w:r w:rsidRPr="00B24BF7">
              <w:rPr>
                <w:sz w:val="20"/>
                <w:szCs w:val="20"/>
              </w:rPr>
              <w:t>111,5</w:t>
            </w:r>
          </w:p>
        </w:tc>
        <w:tc>
          <w:tcPr>
            <w:tcW w:w="538" w:type="pct"/>
            <w:vAlign w:val="center"/>
            <w:hideMark/>
          </w:tcPr>
          <w:p w14:paraId="77A9A758" w14:textId="77777777" w:rsidR="00CD03DB" w:rsidRPr="00B24BF7" w:rsidRDefault="00CD03DB" w:rsidP="00CD03DB">
            <w:pPr>
              <w:jc w:val="right"/>
              <w:rPr>
                <w:sz w:val="20"/>
                <w:szCs w:val="20"/>
              </w:rPr>
            </w:pPr>
            <w:r w:rsidRPr="00B24BF7">
              <w:rPr>
                <w:sz w:val="20"/>
                <w:szCs w:val="20"/>
              </w:rPr>
              <w:t>94,0</w:t>
            </w:r>
          </w:p>
        </w:tc>
        <w:tc>
          <w:tcPr>
            <w:tcW w:w="808" w:type="pct"/>
            <w:vAlign w:val="center"/>
            <w:hideMark/>
          </w:tcPr>
          <w:p w14:paraId="4285C01F" w14:textId="77777777" w:rsidR="00CD03DB" w:rsidRPr="00B24BF7" w:rsidRDefault="00CD03DB" w:rsidP="00CD03DB">
            <w:pPr>
              <w:jc w:val="right"/>
              <w:rPr>
                <w:sz w:val="20"/>
                <w:szCs w:val="20"/>
              </w:rPr>
            </w:pPr>
            <w:r w:rsidRPr="00B24BF7">
              <w:rPr>
                <w:sz w:val="20"/>
                <w:szCs w:val="20"/>
              </w:rPr>
              <w:t>151,1</w:t>
            </w:r>
          </w:p>
        </w:tc>
        <w:tc>
          <w:tcPr>
            <w:tcW w:w="515" w:type="pct"/>
            <w:vAlign w:val="center"/>
            <w:hideMark/>
          </w:tcPr>
          <w:p w14:paraId="2028477F" w14:textId="77777777" w:rsidR="00CD03DB" w:rsidRPr="00B24BF7" w:rsidRDefault="00CD03DB" w:rsidP="00CD03DB">
            <w:pPr>
              <w:jc w:val="right"/>
              <w:rPr>
                <w:sz w:val="20"/>
                <w:szCs w:val="20"/>
              </w:rPr>
            </w:pPr>
            <w:r w:rsidRPr="00B24BF7">
              <w:rPr>
                <w:sz w:val="20"/>
                <w:szCs w:val="20"/>
              </w:rPr>
              <w:t>4 710,5</w:t>
            </w:r>
          </w:p>
        </w:tc>
        <w:tc>
          <w:tcPr>
            <w:tcW w:w="808" w:type="pct"/>
            <w:vAlign w:val="center"/>
            <w:hideMark/>
          </w:tcPr>
          <w:p w14:paraId="444B8BA2" w14:textId="77777777" w:rsidR="00CD03DB" w:rsidRPr="00B24BF7" w:rsidRDefault="00CD03DB" w:rsidP="00CD03DB">
            <w:pPr>
              <w:jc w:val="right"/>
              <w:rPr>
                <w:sz w:val="20"/>
                <w:szCs w:val="20"/>
              </w:rPr>
            </w:pPr>
            <w:r w:rsidRPr="00B24BF7">
              <w:rPr>
                <w:sz w:val="20"/>
                <w:szCs w:val="20"/>
              </w:rPr>
              <w:t>110,9</w:t>
            </w:r>
          </w:p>
        </w:tc>
      </w:tr>
      <w:tr w:rsidR="00CD03DB" w:rsidRPr="00B24BF7" w14:paraId="74F4AB0E" w14:textId="77777777" w:rsidTr="00B24BF7">
        <w:trPr>
          <w:trHeight w:val="467"/>
        </w:trPr>
        <w:tc>
          <w:tcPr>
            <w:tcW w:w="986" w:type="pct"/>
            <w:vAlign w:val="bottom"/>
            <w:hideMark/>
          </w:tcPr>
          <w:p w14:paraId="1413DDD2" w14:textId="77777777" w:rsidR="00CD03DB" w:rsidRPr="00B24BF7" w:rsidRDefault="00CD03DB" w:rsidP="00CD03DB">
            <w:pPr>
              <w:spacing w:line="240" w:lineRule="atLeast"/>
              <w:ind w:left="170"/>
              <w:rPr>
                <w:sz w:val="20"/>
                <w:szCs w:val="20"/>
              </w:rPr>
            </w:pPr>
            <w:proofErr w:type="spellStart"/>
            <w:r w:rsidRPr="00B24BF7">
              <w:rPr>
                <w:sz w:val="20"/>
                <w:szCs w:val="20"/>
              </w:rPr>
              <w:t>Бириккен</w:t>
            </w:r>
            <w:proofErr w:type="spellEnd"/>
            <w:r w:rsidRPr="00B24BF7">
              <w:rPr>
                <w:sz w:val="20"/>
                <w:szCs w:val="20"/>
              </w:rPr>
              <w:t xml:space="preserve"> Араб </w:t>
            </w:r>
            <w:proofErr w:type="spellStart"/>
            <w:r w:rsidRPr="00B24BF7">
              <w:rPr>
                <w:sz w:val="20"/>
                <w:szCs w:val="20"/>
              </w:rPr>
              <w:t>Эмираттары</w:t>
            </w:r>
            <w:proofErr w:type="spellEnd"/>
          </w:p>
        </w:tc>
        <w:tc>
          <w:tcPr>
            <w:tcW w:w="613" w:type="pct"/>
            <w:vAlign w:val="center"/>
            <w:hideMark/>
          </w:tcPr>
          <w:p w14:paraId="59318240" w14:textId="77777777" w:rsidR="00CD03DB" w:rsidRPr="00B24BF7" w:rsidRDefault="00CD03DB" w:rsidP="00CD03DB">
            <w:pPr>
              <w:jc w:val="right"/>
              <w:rPr>
                <w:sz w:val="20"/>
                <w:szCs w:val="20"/>
              </w:rPr>
            </w:pPr>
            <w:r w:rsidRPr="00B24BF7">
              <w:rPr>
                <w:sz w:val="20"/>
                <w:szCs w:val="20"/>
                <w:lang w:val="ky-KG"/>
              </w:rPr>
              <w:t>143,4</w:t>
            </w:r>
          </w:p>
        </w:tc>
        <w:tc>
          <w:tcPr>
            <w:tcW w:w="732" w:type="pct"/>
            <w:vAlign w:val="center"/>
            <w:hideMark/>
          </w:tcPr>
          <w:p w14:paraId="5B5EBD98" w14:textId="77777777" w:rsidR="00CD03DB" w:rsidRPr="00B24BF7" w:rsidRDefault="00CD03DB" w:rsidP="00CD03DB">
            <w:pPr>
              <w:jc w:val="right"/>
              <w:rPr>
                <w:sz w:val="20"/>
                <w:szCs w:val="20"/>
              </w:rPr>
            </w:pPr>
            <w:r w:rsidRPr="00B24BF7">
              <w:rPr>
                <w:sz w:val="20"/>
                <w:szCs w:val="20"/>
                <w:lang w:val="ky-KG"/>
              </w:rPr>
              <w:t>67,5</w:t>
            </w:r>
          </w:p>
        </w:tc>
        <w:tc>
          <w:tcPr>
            <w:tcW w:w="538" w:type="pct"/>
            <w:vAlign w:val="center"/>
            <w:hideMark/>
          </w:tcPr>
          <w:p w14:paraId="5C9C6315" w14:textId="77777777" w:rsidR="00CD03DB" w:rsidRPr="00B24BF7" w:rsidRDefault="00CD03DB" w:rsidP="00CD03DB">
            <w:pPr>
              <w:jc w:val="right"/>
              <w:rPr>
                <w:sz w:val="20"/>
                <w:szCs w:val="20"/>
              </w:rPr>
            </w:pPr>
            <w:r w:rsidRPr="00B24BF7">
              <w:rPr>
                <w:sz w:val="20"/>
                <w:szCs w:val="20"/>
                <w:lang w:val="ky-KG"/>
              </w:rPr>
              <w:t>92,7</w:t>
            </w:r>
          </w:p>
        </w:tc>
        <w:tc>
          <w:tcPr>
            <w:tcW w:w="808" w:type="pct"/>
            <w:vAlign w:val="center"/>
            <w:hideMark/>
          </w:tcPr>
          <w:p w14:paraId="769207EC" w14:textId="77777777" w:rsidR="00CD03DB" w:rsidRPr="00B24BF7" w:rsidRDefault="00CD03DB" w:rsidP="00CD03DB">
            <w:pPr>
              <w:jc w:val="right"/>
              <w:rPr>
                <w:sz w:val="20"/>
                <w:szCs w:val="20"/>
              </w:rPr>
            </w:pPr>
            <w:r w:rsidRPr="00B24BF7">
              <w:rPr>
                <w:sz w:val="20"/>
                <w:szCs w:val="20"/>
                <w:lang w:val="ky-KG"/>
              </w:rPr>
              <w:t>53,5</w:t>
            </w:r>
          </w:p>
        </w:tc>
        <w:tc>
          <w:tcPr>
            <w:tcW w:w="515" w:type="pct"/>
            <w:vAlign w:val="center"/>
            <w:hideMark/>
          </w:tcPr>
          <w:p w14:paraId="5B46ED22" w14:textId="77777777" w:rsidR="00CD03DB" w:rsidRPr="00B24BF7" w:rsidRDefault="00CD03DB" w:rsidP="00CD03DB">
            <w:pPr>
              <w:jc w:val="right"/>
              <w:rPr>
                <w:sz w:val="20"/>
                <w:szCs w:val="20"/>
              </w:rPr>
            </w:pPr>
            <w:r w:rsidRPr="00B24BF7">
              <w:rPr>
                <w:sz w:val="20"/>
                <w:szCs w:val="20"/>
                <w:lang w:val="ky-KG"/>
              </w:rPr>
              <w:t>50,7</w:t>
            </w:r>
          </w:p>
        </w:tc>
        <w:tc>
          <w:tcPr>
            <w:tcW w:w="808" w:type="pct"/>
            <w:vAlign w:val="center"/>
            <w:hideMark/>
          </w:tcPr>
          <w:p w14:paraId="4B0409B1" w14:textId="77777777" w:rsidR="00CD03DB" w:rsidRPr="00B24BF7" w:rsidRDefault="00CD03DB" w:rsidP="00CD03DB">
            <w:pPr>
              <w:jc w:val="right"/>
              <w:rPr>
                <w:sz w:val="20"/>
                <w:szCs w:val="20"/>
              </w:rPr>
            </w:pPr>
            <w:r w:rsidRPr="00B24BF7">
              <w:rPr>
                <w:sz w:val="20"/>
                <w:szCs w:val="20"/>
                <w:lang w:val="ky-KG"/>
              </w:rPr>
              <w:t>128,9</w:t>
            </w:r>
          </w:p>
        </w:tc>
      </w:tr>
      <w:tr w:rsidR="00CD03DB" w:rsidRPr="00B24BF7" w14:paraId="2C80AA40" w14:textId="77777777" w:rsidTr="00B24BF7">
        <w:trPr>
          <w:trHeight w:val="467"/>
        </w:trPr>
        <w:tc>
          <w:tcPr>
            <w:tcW w:w="986" w:type="pct"/>
            <w:vAlign w:val="bottom"/>
            <w:hideMark/>
          </w:tcPr>
          <w:p w14:paraId="69533D88" w14:textId="77777777" w:rsidR="00CD03DB" w:rsidRPr="00B24BF7" w:rsidRDefault="00CD03DB" w:rsidP="00CD03DB">
            <w:pPr>
              <w:ind w:left="170"/>
              <w:rPr>
                <w:sz w:val="20"/>
                <w:szCs w:val="20"/>
              </w:rPr>
            </w:pPr>
            <w:r w:rsidRPr="00B24BF7">
              <w:rPr>
                <w:sz w:val="20"/>
                <w:szCs w:val="20"/>
              </w:rPr>
              <w:t xml:space="preserve">Корея </w:t>
            </w:r>
            <w:proofErr w:type="spellStart"/>
            <w:r w:rsidRPr="00B24BF7">
              <w:rPr>
                <w:sz w:val="20"/>
                <w:szCs w:val="20"/>
              </w:rPr>
              <w:t>Республикасы</w:t>
            </w:r>
            <w:proofErr w:type="spellEnd"/>
          </w:p>
        </w:tc>
        <w:tc>
          <w:tcPr>
            <w:tcW w:w="613" w:type="pct"/>
            <w:vAlign w:val="center"/>
            <w:hideMark/>
          </w:tcPr>
          <w:p w14:paraId="396C7794" w14:textId="77777777" w:rsidR="00CD03DB" w:rsidRPr="00B24BF7" w:rsidRDefault="00CD03DB" w:rsidP="00CD03DB">
            <w:pPr>
              <w:jc w:val="right"/>
              <w:rPr>
                <w:sz w:val="20"/>
                <w:szCs w:val="20"/>
              </w:rPr>
            </w:pPr>
            <w:r w:rsidRPr="00B24BF7">
              <w:rPr>
                <w:sz w:val="20"/>
                <w:szCs w:val="20"/>
              </w:rPr>
              <w:t>343,5</w:t>
            </w:r>
          </w:p>
        </w:tc>
        <w:tc>
          <w:tcPr>
            <w:tcW w:w="732" w:type="pct"/>
            <w:vAlign w:val="center"/>
            <w:hideMark/>
          </w:tcPr>
          <w:p w14:paraId="11343532" w14:textId="77777777" w:rsidR="00CD03DB" w:rsidRPr="00B24BF7" w:rsidRDefault="00CD03DB" w:rsidP="00CD03DB">
            <w:pPr>
              <w:jc w:val="right"/>
              <w:rPr>
                <w:sz w:val="20"/>
                <w:szCs w:val="20"/>
              </w:rPr>
            </w:pPr>
            <w:r w:rsidRPr="00B24BF7">
              <w:rPr>
                <w:sz w:val="20"/>
                <w:szCs w:val="20"/>
              </w:rPr>
              <w:t>77,2</w:t>
            </w:r>
          </w:p>
        </w:tc>
        <w:tc>
          <w:tcPr>
            <w:tcW w:w="538" w:type="pct"/>
            <w:vAlign w:val="center"/>
            <w:hideMark/>
          </w:tcPr>
          <w:p w14:paraId="1AE97D22" w14:textId="77777777" w:rsidR="00CD03DB" w:rsidRPr="00B24BF7" w:rsidRDefault="00CD03DB" w:rsidP="00CD03DB">
            <w:pPr>
              <w:jc w:val="right"/>
              <w:rPr>
                <w:sz w:val="20"/>
                <w:szCs w:val="20"/>
              </w:rPr>
            </w:pPr>
            <w:r w:rsidRPr="00B24BF7">
              <w:rPr>
                <w:sz w:val="20"/>
                <w:szCs w:val="20"/>
              </w:rPr>
              <w:t>2,2</w:t>
            </w:r>
          </w:p>
        </w:tc>
        <w:tc>
          <w:tcPr>
            <w:tcW w:w="808" w:type="pct"/>
            <w:vAlign w:val="center"/>
            <w:hideMark/>
          </w:tcPr>
          <w:p w14:paraId="0A723D26" w14:textId="77777777" w:rsidR="00CD03DB" w:rsidRPr="00B24BF7" w:rsidRDefault="00CD03DB" w:rsidP="00CD03DB">
            <w:pPr>
              <w:jc w:val="right"/>
              <w:rPr>
                <w:sz w:val="20"/>
                <w:szCs w:val="20"/>
              </w:rPr>
            </w:pPr>
            <w:r w:rsidRPr="00B24BF7">
              <w:rPr>
                <w:sz w:val="20"/>
                <w:szCs w:val="20"/>
              </w:rPr>
              <w:t>75,4</w:t>
            </w:r>
          </w:p>
        </w:tc>
        <w:tc>
          <w:tcPr>
            <w:tcW w:w="515" w:type="pct"/>
            <w:vAlign w:val="center"/>
            <w:hideMark/>
          </w:tcPr>
          <w:p w14:paraId="5BA08C55" w14:textId="77777777" w:rsidR="00CD03DB" w:rsidRPr="00B24BF7" w:rsidRDefault="00CD03DB" w:rsidP="00CD03DB">
            <w:pPr>
              <w:jc w:val="right"/>
              <w:rPr>
                <w:sz w:val="20"/>
                <w:szCs w:val="20"/>
              </w:rPr>
            </w:pPr>
            <w:r w:rsidRPr="00B24BF7">
              <w:rPr>
                <w:sz w:val="20"/>
                <w:szCs w:val="20"/>
              </w:rPr>
              <w:t>341,3</w:t>
            </w:r>
          </w:p>
        </w:tc>
        <w:tc>
          <w:tcPr>
            <w:tcW w:w="808" w:type="pct"/>
            <w:vAlign w:val="center"/>
            <w:hideMark/>
          </w:tcPr>
          <w:p w14:paraId="39347531" w14:textId="77777777" w:rsidR="00CD03DB" w:rsidRPr="00B24BF7" w:rsidRDefault="00CD03DB" w:rsidP="00CD03DB">
            <w:pPr>
              <w:jc w:val="right"/>
              <w:rPr>
                <w:sz w:val="20"/>
                <w:szCs w:val="20"/>
              </w:rPr>
            </w:pPr>
            <w:r w:rsidRPr="00B24BF7">
              <w:rPr>
                <w:sz w:val="20"/>
                <w:szCs w:val="20"/>
              </w:rPr>
              <w:t>77,2</w:t>
            </w:r>
          </w:p>
        </w:tc>
      </w:tr>
      <w:tr w:rsidR="00CD03DB" w:rsidRPr="00B24BF7" w14:paraId="5017D414" w14:textId="77777777" w:rsidTr="00B24BF7">
        <w:trPr>
          <w:trHeight w:val="241"/>
        </w:trPr>
        <w:tc>
          <w:tcPr>
            <w:tcW w:w="986" w:type="pct"/>
            <w:vAlign w:val="bottom"/>
            <w:hideMark/>
          </w:tcPr>
          <w:p w14:paraId="5F101DBC" w14:textId="77777777" w:rsidR="00CD03DB" w:rsidRPr="00B24BF7" w:rsidRDefault="00CD03DB" w:rsidP="00CD03DB">
            <w:pPr>
              <w:ind w:left="170"/>
              <w:rPr>
                <w:sz w:val="20"/>
                <w:szCs w:val="20"/>
              </w:rPr>
            </w:pPr>
            <w:proofErr w:type="spellStart"/>
            <w:r w:rsidRPr="00B24BF7">
              <w:rPr>
                <w:sz w:val="20"/>
                <w:szCs w:val="20"/>
              </w:rPr>
              <w:t>Түркия</w:t>
            </w:r>
            <w:proofErr w:type="spellEnd"/>
          </w:p>
        </w:tc>
        <w:tc>
          <w:tcPr>
            <w:tcW w:w="613" w:type="pct"/>
            <w:vAlign w:val="center"/>
            <w:hideMark/>
          </w:tcPr>
          <w:p w14:paraId="08518FE4" w14:textId="77777777" w:rsidR="00CD03DB" w:rsidRPr="00B24BF7" w:rsidRDefault="00CD03DB" w:rsidP="00CD03DB">
            <w:pPr>
              <w:jc w:val="right"/>
              <w:rPr>
                <w:sz w:val="20"/>
                <w:szCs w:val="20"/>
              </w:rPr>
            </w:pPr>
            <w:r w:rsidRPr="00B24BF7">
              <w:rPr>
                <w:sz w:val="20"/>
                <w:szCs w:val="20"/>
              </w:rPr>
              <w:t>395,3</w:t>
            </w:r>
          </w:p>
        </w:tc>
        <w:tc>
          <w:tcPr>
            <w:tcW w:w="732" w:type="pct"/>
            <w:vAlign w:val="center"/>
            <w:hideMark/>
          </w:tcPr>
          <w:p w14:paraId="3C09C218" w14:textId="77777777" w:rsidR="00CD03DB" w:rsidRPr="00B24BF7" w:rsidRDefault="00CD03DB" w:rsidP="00CD03DB">
            <w:pPr>
              <w:jc w:val="right"/>
              <w:rPr>
                <w:sz w:val="20"/>
                <w:szCs w:val="20"/>
              </w:rPr>
            </w:pPr>
            <w:r w:rsidRPr="00B24BF7">
              <w:rPr>
                <w:sz w:val="20"/>
                <w:szCs w:val="20"/>
              </w:rPr>
              <w:t>76,7</w:t>
            </w:r>
          </w:p>
        </w:tc>
        <w:tc>
          <w:tcPr>
            <w:tcW w:w="538" w:type="pct"/>
            <w:vAlign w:val="center"/>
            <w:hideMark/>
          </w:tcPr>
          <w:p w14:paraId="5D67E942" w14:textId="77777777" w:rsidR="00CD03DB" w:rsidRPr="00B24BF7" w:rsidRDefault="00CD03DB" w:rsidP="00CD03DB">
            <w:pPr>
              <w:jc w:val="right"/>
              <w:rPr>
                <w:sz w:val="20"/>
                <w:szCs w:val="20"/>
              </w:rPr>
            </w:pPr>
            <w:r w:rsidRPr="00B24BF7">
              <w:rPr>
                <w:sz w:val="20"/>
                <w:szCs w:val="20"/>
              </w:rPr>
              <w:t>87,3</w:t>
            </w:r>
          </w:p>
        </w:tc>
        <w:tc>
          <w:tcPr>
            <w:tcW w:w="808" w:type="pct"/>
            <w:vAlign w:val="center"/>
            <w:hideMark/>
          </w:tcPr>
          <w:p w14:paraId="766C814F" w14:textId="77777777" w:rsidR="00CD03DB" w:rsidRPr="00B24BF7" w:rsidRDefault="00CD03DB" w:rsidP="00CD03DB">
            <w:pPr>
              <w:jc w:val="right"/>
              <w:rPr>
                <w:sz w:val="20"/>
                <w:szCs w:val="20"/>
              </w:rPr>
            </w:pPr>
            <w:r w:rsidRPr="00B24BF7">
              <w:rPr>
                <w:sz w:val="20"/>
                <w:szCs w:val="20"/>
              </w:rPr>
              <w:t>67,6</w:t>
            </w:r>
          </w:p>
        </w:tc>
        <w:tc>
          <w:tcPr>
            <w:tcW w:w="515" w:type="pct"/>
            <w:vAlign w:val="center"/>
            <w:hideMark/>
          </w:tcPr>
          <w:p w14:paraId="3BA9A8F6" w14:textId="77777777" w:rsidR="00CD03DB" w:rsidRPr="00B24BF7" w:rsidRDefault="00CD03DB" w:rsidP="00CD03DB">
            <w:pPr>
              <w:jc w:val="right"/>
              <w:rPr>
                <w:sz w:val="20"/>
                <w:szCs w:val="20"/>
              </w:rPr>
            </w:pPr>
            <w:r w:rsidRPr="00B24BF7">
              <w:rPr>
                <w:sz w:val="20"/>
                <w:szCs w:val="20"/>
              </w:rPr>
              <w:t>308,0</w:t>
            </w:r>
          </w:p>
        </w:tc>
        <w:tc>
          <w:tcPr>
            <w:tcW w:w="808" w:type="pct"/>
            <w:vAlign w:val="center"/>
            <w:hideMark/>
          </w:tcPr>
          <w:p w14:paraId="76C3C98B" w14:textId="77777777" w:rsidR="00CD03DB" w:rsidRPr="00B24BF7" w:rsidRDefault="00CD03DB" w:rsidP="00CD03DB">
            <w:pPr>
              <w:jc w:val="right"/>
              <w:rPr>
                <w:sz w:val="20"/>
                <w:szCs w:val="20"/>
              </w:rPr>
            </w:pPr>
            <w:r w:rsidRPr="00B24BF7">
              <w:rPr>
                <w:sz w:val="20"/>
                <w:szCs w:val="20"/>
              </w:rPr>
              <w:t>79,7</w:t>
            </w:r>
          </w:p>
        </w:tc>
      </w:tr>
      <w:tr w:rsidR="00CD03DB" w:rsidRPr="00B24BF7" w14:paraId="2FD0B2E7" w14:textId="77777777" w:rsidTr="00B24BF7">
        <w:trPr>
          <w:trHeight w:val="226"/>
        </w:trPr>
        <w:tc>
          <w:tcPr>
            <w:tcW w:w="986" w:type="pct"/>
            <w:vAlign w:val="bottom"/>
            <w:hideMark/>
          </w:tcPr>
          <w:p w14:paraId="3D2FE366" w14:textId="77777777" w:rsidR="00CD03DB" w:rsidRPr="00B24BF7" w:rsidRDefault="00CD03DB" w:rsidP="00CD03DB">
            <w:pPr>
              <w:ind w:left="170"/>
              <w:rPr>
                <w:sz w:val="20"/>
                <w:szCs w:val="20"/>
              </w:rPr>
            </w:pPr>
            <w:r w:rsidRPr="00B24BF7">
              <w:rPr>
                <w:sz w:val="20"/>
                <w:szCs w:val="20"/>
              </w:rPr>
              <w:t>Япония</w:t>
            </w:r>
          </w:p>
        </w:tc>
        <w:tc>
          <w:tcPr>
            <w:tcW w:w="613" w:type="pct"/>
            <w:vAlign w:val="center"/>
            <w:hideMark/>
          </w:tcPr>
          <w:p w14:paraId="71339B9D" w14:textId="77777777" w:rsidR="00CD03DB" w:rsidRPr="00B24BF7" w:rsidRDefault="00CD03DB" w:rsidP="00CD03DB">
            <w:pPr>
              <w:jc w:val="right"/>
              <w:rPr>
                <w:sz w:val="20"/>
                <w:szCs w:val="20"/>
              </w:rPr>
            </w:pPr>
            <w:r w:rsidRPr="00B24BF7">
              <w:rPr>
                <w:sz w:val="20"/>
                <w:szCs w:val="20"/>
              </w:rPr>
              <w:t>105,0</w:t>
            </w:r>
          </w:p>
        </w:tc>
        <w:tc>
          <w:tcPr>
            <w:tcW w:w="732" w:type="pct"/>
            <w:vAlign w:val="center"/>
            <w:hideMark/>
          </w:tcPr>
          <w:p w14:paraId="63E5D4E3" w14:textId="77777777" w:rsidR="00CD03DB" w:rsidRPr="00B24BF7" w:rsidRDefault="00CD03DB" w:rsidP="00CD03DB">
            <w:pPr>
              <w:jc w:val="right"/>
              <w:rPr>
                <w:sz w:val="20"/>
                <w:szCs w:val="20"/>
              </w:rPr>
            </w:pPr>
            <w:r w:rsidRPr="00B24BF7">
              <w:rPr>
                <w:sz w:val="20"/>
                <w:szCs w:val="20"/>
              </w:rPr>
              <w:t>49,6</w:t>
            </w:r>
          </w:p>
        </w:tc>
        <w:tc>
          <w:tcPr>
            <w:tcW w:w="538" w:type="pct"/>
            <w:vAlign w:val="center"/>
            <w:hideMark/>
          </w:tcPr>
          <w:p w14:paraId="0324F63D" w14:textId="77777777" w:rsidR="00CD03DB" w:rsidRPr="00B24BF7" w:rsidRDefault="00CD03DB" w:rsidP="00CD03DB">
            <w:pPr>
              <w:jc w:val="right"/>
              <w:rPr>
                <w:sz w:val="20"/>
                <w:szCs w:val="20"/>
              </w:rPr>
            </w:pPr>
            <w:r w:rsidRPr="00B24BF7">
              <w:rPr>
                <w:sz w:val="20"/>
                <w:szCs w:val="20"/>
              </w:rPr>
              <w:t>0,6</w:t>
            </w:r>
          </w:p>
        </w:tc>
        <w:tc>
          <w:tcPr>
            <w:tcW w:w="808" w:type="pct"/>
            <w:vAlign w:val="center"/>
            <w:hideMark/>
          </w:tcPr>
          <w:p w14:paraId="3C07399C" w14:textId="77777777" w:rsidR="00CD03DB" w:rsidRPr="00B24BF7" w:rsidRDefault="00CD03DB" w:rsidP="00CD03DB">
            <w:pPr>
              <w:jc w:val="right"/>
              <w:rPr>
                <w:sz w:val="20"/>
                <w:szCs w:val="20"/>
              </w:rPr>
            </w:pPr>
            <w:r w:rsidRPr="00B24BF7">
              <w:rPr>
                <w:sz w:val="20"/>
                <w:szCs w:val="20"/>
              </w:rPr>
              <w:t>111,2</w:t>
            </w:r>
          </w:p>
        </w:tc>
        <w:tc>
          <w:tcPr>
            <w:tcW w:w="515" w:type="pct"/>
            <w:vAlign w:val="center"/>
            <w:hideMark/>
          </w:tcPr>
          <w:p w14:paraId="7C39D908" w14:textId="77777777" w:rsidR="00CD03DB" w:rsidRPr="00B24BF7" w:rsidRDefault="00CD03DB" w:rsidP="00CD03DB">
            <w:pPr>
              <w:jc w:val="right"/>
              <w:rPr>
                <w:sz w:val="20"/>
                <w:szCs w:val="20"/>
              </w:rPr>
            </w:pPr>
            <w:r w:rsidRPr="00B24BF7">
              <w:rPr>
                <w:sz w:val="20"/>
                <w:szCs w:val="20"/>
              </w:rPr>
              <w:t>104,3</w:t>
            </w:r>
          </w:p>
        </w:tc>
        <w:tc>
          <w:tcPr>
            <w:tcW w:w="808" w:type="pct"/>
            <w:vAlign w:val="center"/>
            <w:hideMark/>
          </w:tcPr>
          <w:p w14:paraId="52480410" w14:textId="77777777" w:rsidR="00CD03DB" w:rsidRPr="00B24BF7" w:rsidRDefault="00CD03DB" w:rsidP="00CD03DB">
            <w:pPr>
              <w:jc w:val="right"/>
              <w:rPr>
                <w:sz w:val="20"/>
                <w:szCs w:val="20"/>
              </w:rPr>
            </w:pPr>
            <w:r w:rsidRPr="00B24BF7">
              <w:rPr>
                <w:sz w:val="20"/>
                <w:szCs w:val="20"/>
              </w:rPr>
              <w:t>49,4</w:t>
            </w:r>
          </w:p>
        </w:tc>
      </w:tr>
      <w:tr w:rsidR="00CD03DB" w:rsidRPr="00B24BF7" w14:paraId="2155DFD4" w14:textId="77777777" w:rsidTr="00B24BF7">
        <w:trPr>
          <w:trHeight w:val="241"/>
        </w:trPr>
        <w:tc>
          <w:tcPr>
            <w:tcW w:w="986" w:type="pct"/>
            <w:vAlign w:val="bottom"/>
            <w:hideMark/>
          </w:tcPr>
          <w:p w14:paraId="746C20A1" w14:textId="77777777" w:rsidR="00CD03DB" w:rsidRPr="00B24BF7" w:rsidRDefault="00CD03DB" w:rsidP="00CD03DB">
            <w:pPr>
              <w:rPr>
                <w:b/>
                <w:sz w:val="20"/>
                <w:szCs w:val="20"/>
              </w:rPr>
            </w:pPr>
            <w:r w:rsidRPr="00B24BF7">
              <w:rPr>
                <w:b/>
                <w:sz w:val="20"/>
                <w:szCs w:val="20"/>
              </w:rPr>
              <w:t>Америка</w:t>
            </w:r>
          </w:p>
        </w:tc>
        <w:tc>
          <w:tcPr>
            <w:tcW w:w="613" w:type="pct"/>
            <w:vAlign w:val="bottom"/>
          </w:tcPr>
          <w:p w14:paraId="732CC316" w14:textId="77777777" w:rsidR="00CD03DB" w:rsidRPr="00B24BF7" w:rsidRDefault="00CD03DB" w:rsidP="00CD03DB">
            <w:pPr>
              <w:jc w:val="right"/>
              <w:rPr>
                <w:sz w:val="20"/>
                <w:szCs w:val="20"/>
              </w:rPr>
            </w:pPr>
          </w:p>
        </w:tc>
        <w:tc>
          <w:tcPr>
            <w:tcW w:w="732" w:type="pct"/>
            <w:vAlign w:val="bottom"/>
          </w:tcPr>
          <w:p w14:paraId="174513E9" w14:textId="77777777" w:rsidR="00CD03DB" w:rsidRPr="00B24BF7" w:rsidRDefault="00CD03DB" w:rsidP="00CD03DB">
            <w:pPr>
              <w:jc w:val="right"/>
              <w:rPr>
                <w:sz w:val="20"/>
                <w:szCs w:val="20"/>
              </w:rPr>
            </w:pPr>
          </w:p>
        </w:tc>
        <w:tc>
          <w:tcPr>
            <w:tcW w:w="538" w:type="pct"/>
            <w:vAlign w:val="bottom"/>
          </w:tcPr>
          <w:p w14:paraId="5019A14B" w14:textId="77777777" w:rsidR="00CD03DB" w:rsidRPr="00B24BF7" w:rsidRDefault="00CD03DB" w:rsidP="00CD03DB">
            <w:pPr>
              <w:jc w:val="right"/>
              <w:rPr>
                <w:sz w:val="20"/>
                <w:szCs w:val="20"/>
              </w:rPr>
            </w:pPr>
          </w:p>
        </w:tc>
        <w:tc>
          <w:tcPr>
            <w:tcW w:w="808" w:type="pct"/>
            <w:vAlign w:val="bottom"/>
          </w:tcPr>
          <w:p w14:paraId="024D9750" w14:textId="77777777" w:rsidR="00CD03DB" w:rsidRPr="00B24BF7" w:rsidRDefault="00CD03DB" w:rsidP="00CD03DB">
            <w:pPr>
              <w:jc w:val="right"/>
              <w:rPr>
                <w:sz w:val="20"/>
                <w:szCs w:val="20"/>
              </w:rPr>
            </w:pPr>
          </w:p>
        </w:tc>
        <w:tc>
          <w:tcPr>
            <w:tcW w:w="515" w:type="pct"/>
            <w:vAlign w:val="bottom"/>
          </w:tcPr>
          <w:p w14:paraId="75B27C1A" w14:textId="77777777" w:rsidR="00CD03DB" w:rsidRPr="00B24BF7" w:rsidRDefault="00CD03DB" w:rsidP="00CD03DB">
            <w:pPr>
              <w:jc w:val="right"/>
              <w:rPr>
                <w:sz w:val="20"/>
                <w:szCs w:val="20"/>
              </w:rPr>
            </w:pPr>
          </w:p>
        </w:tc>
        <w:tc>
          <w:tcPr>
            <w:tcW w:w="808" w:type="pct"/>
            <w:vAlign w:val="bottom"/>
          </w:tcPr>
          <w:p w14:paraId="5B4FD972" w14:textId="77777777" w:rsidR="00CD03DB" w:rsidRPr="00B24BF7" w:rsidRDefault="00CD03DB" w:rsidP="00CD03DB">
            <w:pPr>
              <w:jc w:val="right"/>
              <w:rPr>
                <w:sz w:val="20"/>
                <w:szCs w:val="20"/>
              </w:rPr>
            </w:pPr>
          </w:p>
        </w:tc>
      </w:tr>
      <w:tr w:rsidR="00CD03DB" w:rsidRPr="00B24BF7" w14:paraId="2A1BA1D0" w14:textId="77777777" w:rsidTr="00B24BF7">
        <w:trPr>
          <w:trHeight w:val="241"/>
        </w:trPr>
        <w:tc>
          <w:tcPr>
            <w:tcW w:w="986" w:type="pct"/>
            <w:vAlign w:val="bottom"/>
            <w:hideMark/>
          </w:tcPr>
          <w:p w14:paraId="767893B1" w14:textId="77777777" w:rsidR="00CD03DB" w:rsidRPr="00B24BF7" w:rsidRDefault="00CD03DB" w:rsidP="00CD03DB">
            <w:pPr>
              <w:ind w:left="170"/>
              <w:rPr>
                <w:sz w:val="20"/>
                <w:szCs w:val="20"/>
                <w:lang w:val="ky-KG"/>
              </w:rPr>
            </w:pPr>
            <w:r w:rsidRPr="00B24BF7">
              <w:rPr>
                <w:sz w:val="20"/>
                <w:szCs w:val="20"/>
                <w:lang w:val="ky-KG"/>
              </w:rPr>
              <w:t xml:space="preserve"> Канада</w:t>
            </w:r>
          </w:p>
        </w:tc>
        <w:tc>
          <w:tcPr>
            <w:tcW w:w="613" w:type="pct"/>
            <w:vAlign w:val="center"/>
            <w:hideMark/>
          </w:tcPr>
          <w:p w14:paraId="0AC6D8AD" w14:textId="77777777" w:rsidR="00CD03DB" w:rsidRPr="00B24BF7" w:rsidRDefault="00CD03DB" w:rsidP="00CD03DB">
            <w:pPr>
              <w:jc w:val="right"/>
              <w:rPr>
                <w:sz w:val="20"/>
                <w:szCs w:val="20"/>
              </w:rPr>
            </w:pPr>
            <w:r w:rsidRPr="00B24BF7">
              <w:rPr>
                <w:sz w:val="20"/>
                <w:szCs w:val="20"/>
              </w:rPr>
              <w:t>41,5</w:t>
            </w:r>
          </w:p>
        </w:tc>
        <w:tc>
          <w:tcPr>
            <w:tcW w:w="732" w:type="pct"/>
            <w:vAlign w:val="center"/>
            <w:hideMark/>
          </w:tcPr>
          <w:p w14:paraId="09732391" w14:textId="77777777" w:rsidR="00CD03DB" w:rsidRPr="00B24BF7" w:rsidRDefault="00CD03DB" w:rsidP="00CD03DB">
            <w:pPr>
              <w:jc w:val="right"/>
              <w:rPr>
                <w:sz w:val="20"/>
                <w:szCs w:val="20"/>
              </w:rPr>
            </w:pPr>
            <w:r w:rsidRPr="00B24BF7">
              <w:rPr>
                <w:sz w:val="20"/>
                <w:szCs w:val="20"/>
              </w:rPr>
              <w:t>52,0</w:t>
            </w:r>
          </w:p>
        </w:tc>
        <w:tc>
          <w:tcPr>
            <w:tcW w:w="538" w:type="pct"/>
            <w:vAlign w:val="center"/>
            <w:hideMark/>
          </w:tcPr>
          <w:p w14:paraId="2128266D" w14:textId="77777777" w:rsidR="00CD03DB" w:rsidRPr="00B24BF7" w:rsidRDefault="00CD03DB" w:rsidP="00CD03DB">
            <w:pPr>
              <w:jc w:val="right"/>
              <w:rPr>
                <w:sz w:val="20"/>
                <w:szCs w:val="20"/>
              </w:rPr>
            </w:pPr>
            <w:r w:rsidRPr="00B24BF7">
              <w:rPr>
                <w:sz w:val="20"/>
                <w:szCs w:val="20"/>
              </w:rPr>
              <w:t>0,9</w:t>
            </w:r>
          </w:p>
        </w:tc>
        <w:tc>
          <w:tcPr>
            <w:tcW w:w="808" w:type="pct"/>
            <w:vAlign w:val="center"/>
            <w:hideMark/>
          </w:tcPr>
          <w:p w14:paraId="1C56F8A5" w14:textId="77777777" w:rsidR="00CD03DB" w:rsidRPr="00B24BF7" w:rsidRDefault="00CD03DB" w:rsidP="00CD03DB">
            <w:pPr>
              <w:jc w:val="right"/>
              <w:rPr>
                <w:sz w:val="20"/>
                <w:szCs w:val="20"/>
              </w:rPr>
            </w:pPr>
            <w:r w:rsidRPr="00B24BF7">
              <w:rPr>
                <w:sz w:val="20"/>
                <w:szCs w:val="20"/>
              </w:rPr>
              <w:t>288,6</w:t>
            </w:r>
          </w:p>
        </w:tc>
        <w:tc>
          <w:tcPr>
            <w:tcW w:w="515" w:type="pct"/>
            <w:vAlign w:val="center"/>
            <w:hideMark/>
          </w:tcPr>
          <w:p w14:paraId="4F8D8BA3" w14:textId="77777777" w:rsidR="00CD03DB" w:rsidRPr="00B24BF7" w:rsidRDefault="00CD03DB" w:rsidP="00CD03DB">
            <w:pPr>
              <w:jc w:val="right"/>
              <w:rPr>
                <w:sz w:val="20"/>
                <w:szCs w:val="20"/>
              </w:rPr>
            </w:pPr>
            <w:r w:rsidRPr="00B24BF7">
              <w:rPr>
                <w:sz w:val="20"/>
                <w:szCs w:val="20"/>
              </w:rPr>
              <w:t>40,5</w:t>
            </w:r>
          </w:p>
        </w:tc>
        <w:tc>
          <w:tcPr>
            <w:tcW w:w="808" w:type="pct"/>
            <w:vAlign w:val="center"/>
            <w:hideMark/>
          </w:tcPr>
          <w:p w14:paraId="0432C0D0" w14:textId="77777777" w:rsidR="00CD03DB" w:rsidRPr="00B24BF7" w:rsidRDefault="00CD03DB" w:rsidP="00CD03DB">
            <w:pPr>
              <w:jc w:val="right"/>
              <w:rPr>
                <w:sz w:val="20"/>
                <w:szCs w:val="20"/>
              </w:rPr>
            </w:pPr>
            <w:r w:rsidRPr="00B24BF7">
              <w:rPr>
                <w:sz w:val="20"/>
                <w:szCs w:val="20"/>
              </w:rPr>
              <w:t>51,0</w:t>
            </w:r>
          </w:p>
        </w:tc>
      </w:tr>
      <w:tr w:rsidR="00CD03DB" w:rsidRPr="00B24BF7" w14:paraId="754C6B45" w14:textId="77777777" w:rsidTr="00B24BF7">
        <w:trPr>
          <w:trHeight w:val="241"/>
        </w:trPr>
        <w:tc>
          <w:tcPr>
            <w:tcW w:w="986" w:type="pct"/>
            <w:tcBorders>
              <w:top w:val="nil"/>
              <w:left w:val="nil"/>
              <w:bottom w:val="single" w:sz="8" w:space="0" w:color="auto"/>
              <w:right w:val="nil"/>
            </w:tcBorders>
            <w:vAlign w:val="bottom"/>
            <w:hideMark/>
          </w:tcPr>
          <w:p w14:paraId="011B6F86" w14:textId="77777777" w:rsidR="00CD03DB" w:rsidRPr="00B24BF7" w:rsidRDefault="00CD03DB" w:rsidP="00CD03DB">
            <w:pPr>
              <w:ind w:left="170"/>
              <w:rPr>
                <w:sz w:val="20"/>
                <w:szCs w:val="20"/>
              </w:rPr>
            </w:pPr>
            <w:r w:rsidRPr="00B24BF7">
              <w:rPr>
                <w:sz w:val="20"/>
                <w:szCs w:val="20"/>
                <w:lang w:val="ky-KG"/>
              </w:rPr>
              <w:t xml:space="preserve"> </w:t>
            </w:r>
            <w:r w:rsidRPr="00B24BF7">
              <w:rPr>
                <w:sz w:val="20"/>
                <w:szCs w:val="20"/>
              </w:rPr>
              <w:t>АКШ</w:t>
            </w:r>
          </w:p>
        </w:tc>
        <w:tc>
          <w:tcPr>
            <w:tcW w:w="613" w:type="pct"/>
            <w:tcBorders>
              <w:top w:val="nil"/>
              <w:left w:val="nil"/>
              <w:bottom w:val="single" w:sz="8" w:space="0" w:color="auto"/>
              <w:right w:val="nil"/>
            </w:tcBorders>
            <w:vAlign w:val="center"/>
            <w:hideMark/>
          </w:tcPr>
          <w:p w14:paraId="14921BAF" w14:textId="77777777" w:rsidR="00CD03DB" w:rsidRPr="00B24BF7" w:rsidRDefault="00CD03DB" w:rsidP="00CD03DB">
            <w:pPr>
              <w:jc w:val="right"/>
              <w:rPr>
                <w:sz w:val="20"/>
                <w:szCs w:val="20"/>
              </w:rPr>
            </w:pPr>
            <w:r w:rsidRPr="00B24BF7">
              <w:rPr>
                <w:sz w:val="20"/>
                <w:szCs w:val="20"/>
              </w:rPr>
              <w:t>219,9</w:t>
            </w:r>
          </w:p>
        </w:tc>
        <w:tc>
          <w:tcPr>
            <w:tcW w:w="732" w:type="pct"/>
            <w:tcBorders>
              <w:top w:val="nil"/>
              <w:left w:val="nil"/>
              <w:bottom w:val="single" w:sz="8" w:space="0" w:color="auto"/>
              <w:right w:val="nil"/>
            </w:tcBorders>
            <w:vAlign w:val="center"/>
            <w:hideMark/>
          </w:tcPr>
          <w:p w14:paraId="443CBE4D" w14:textId="77777777" w:rsidR="00CD03DB" w:rsidRPr="00B24BF7" w:rsidRDefault="00CD03DB" w:rsidP="00CD03DB">
            <w:pPr>
              <w:jc w:val="right"/>
              <w:rPr>
                <w:sz w:val="20"/>
                <w:szCs w:val="20"/>
              </w:rPr>
            </w:pPr>
            <w:r w:rsidRPr="00B24BF7">
              <w:rPr>
                <w:sz w:val="20"/>
                <w:szCs w:val="20"/>
              </w:rPr>
              <w:t>60,4</w:t>
            </w:r>
          </w:p>
        </w:tc>
        <w:tc>
          <w:tcPr>
            <w:tcW w:w="538" w:type="pct"/>
            <w:tcBorders>
              <w:top w:val="nil"/>
              <w:left w:val="nil"/>
              <w:bottom w:val="single" w:sz="8" w:space="0" w:color="auto"/>
              <w:right w:val="nil"/>
            </w:tcBorders>
            <w:vAlign w:val="center"/>
            <w:hideMark/>
          </w:tcPr>
          <w:p w14:paraId="695D5804" w14:textId="77777777" w:rsidR="00CD03DB" w:rsidRPr="00B24BF7" w:rsidRDefault="00CD03DB" w:rsidP="00CD03DB">
            <w:pPr>
              <w:jc w:val="right"/>
              <w:rPr>
                <w:sz w:val="20"/>
                <w:szCs w:val="20"/>
              </w:rPr>
            </w:pPr>
            <w:r w:rsidRPr="00B24BF7">
              <w:rPr>
                <w:sz w:val="20"/>
                <w:szCs w:val="20"/>
              </w:rPr>
              <w:t>5,0</w:t>
            </w:r>
          </w:p>
        </w:tc>
        <w:tc>
          <w:tcPr>
            <w:tcW w:w="808" w:type="pct"/>
            <w:tcBorders>
              <w:top w:val="nil"/>
              <w:left w:val="nil"/>
              <w:bottom w:val="single" w:sz="8" w:space="0" w:color="auto"/>
              <w:right w:val="nil"/>
            </w:tcBorders>
            <w:vAlign w:val="center"/>
            <w:hideMark/>
          </w:tcPr>
          <w:p w14:paraId="3D0670EA" w14:textId="77777777" w:rsidR="00CD03DB" w:rsidRPr="00B24BF7" w:rsidRDefault="00CD03DB" w:rsidP="00CD03DB">
            <w:pPr>
              <w:jc w:val="right"/>
              <w:rPr>
                <w:sz w:val="20"/>
                <w:szCs w:val="20"/>
              </w:rPr>
            </w:pPr>
            <w:r w:rsidRPr="00B24BF7">
              <w:rPr>
                <w:sz w:val="20"/>
                <w:szCs w:val="20"/>
              </w:rPr>
              <w:t>95,1</w:t>
            </w:r>
          </w:p>
        </w:tc>
        <w:tc>
          <w:tcPr>
            <w:tcW w:w="515" w:type="pct"/>
            <w:tcBorders>
              <w:top w:val="nil"/>
              <w:left w:val="nil"/>
              <w:bottom w:val="single" w:sz="8" w:space="0" w:color="auto"/>
              <w:right w:val="nil"/>
            </w:tcBorders>
            <w:vAlign w:val="center"/>
            <w:hideMark/>
          </w:tcPr>
          <w:p w14:paraId="3B268438" w14:textId="77777777" w:rsidR="00CD03DB" w:rsidRPr="00B24BF7" w:rsidRDefault="00CD03DB" w:rsidP="00CD03DB">
            <w:pPr>
              <w:jc w:val="right"/>
              <w:rPr>
                <w:sz w:val="20"/>
                <w:szCs w:val="20"/>
              </w:rPr>
            </w:pPr>
            <w:r w:rsidRPr="00B24BF7">
              <w:rPr>
                <w:sz w:val="20"/>
                <w:szCs w:val="20"/>
              </w:rPr>
              <w:t>214,9</w:t>
            </w:r>
          </w:p>
        </w:tc>
        <w:tc>
          <w:tcPr>
            <w:tcW w:w="808" w:type="pct"/>
            <w:tcBorders>
              <w:top w:val="nil"/>
              <w:left w:val="nil"/>
              <w:bottom w:val="single" w:sz="8" w:space="0" w:color="auto"/>
              <w:right w:val="nil"/>
            </w:tcBorders>
            <w:vAlign w:val="center"/>
            <w:hideMark/>
          </w:tcPr>
          <w:p w14:paraId="4FAB2F8F" w14:textId="77777777" w:rsidR="00CD03DB" w:rsidRPr="00B24BF7" w:rsidRDefault="00CD03DB" w:rsidP="00CD03DB">
            <w:pPr>
              <w:jc w:val="right"/>
              <w:rPr>
                <w:sz w:val="20"/>
                <w:szCs w:val="20"/>
              </w:rPr>
            </w:pPr>
            <w:r w:rsidRPr="00B24BF7">
              <w:rPr>
                <w:sz w:val="20"/>
                <w:szCs w:val="20"/>
              </w:rPr>
              <w:t>59,8</w:t>
            </w:r>
          </w:p>
        </w:tc>
      </w:tr>
    </w:tbl>
    <w:p w14:paraId="0FBC2C9B" w14:textId="77777777" w:rsidR="00CD03DB" w:rsidRPr="00CD03DB" w:rsidRDefault="00CD03DB" w:rsidP="00CD03DB">
      <w:pPr>
        <w:spacing w:before="120"/>
        <w:ind w:firstLine="709"/>
        <w:jc w:val="both"/>
        <w:outlineLvl w:val="2"/>
        <w:rPr>
          <w:lang w:val="ky-KG"/>
        </w:rPr>
      </w:pPr>
      <w:r w:rsidRPr="00CD03DB">
        <w:rPr>
          <w:bCs/>
          <w:i/>
          <w:lang w:val="ky-KG"/>
        </w:rPr>
        <w:lastRenderedPageBreak/>
        <w:t xml:space="preserve">Экспорттук жөнөтүүлөр. </w:t>
      </w:r>
      <w:r w:rsidRPr="00CD03DB">
        <w:rPr>
          <w:bCs/>
          <w:lang w:val="ky-KG"/>
        </w:rPr>
        <w:t xml:space="preserve">2024-жылдын январь-октябрында экспорттун көлөмү 2023-ж. январь-октябрына салыштырмалуу КМШдан тышкаркы өлкөлөргө жөнөтүүлөрдүн өсүшүнүн эсебинен </w:t>
      </w:r>
      <w:r w:rsidRPr="00CD03DB">
        <w:rPr>
          <w:lang w:val="ky-KG"/>
        </w:rPr>
        <w:t xml:space="preserve">26,8 </w:t>
      </w:r>
      <w:r w:rsidRPr="00CD03DB">
        <w:rPr>
          <w:bCs/>
          <w:lang w:val="ky-KG"/>
        </w:rPr>
        <w:t xml:space="preserve">пайызга өсүп, </w:t>
      </w:r>
      <w:r w:rsidRPr="00CD03DB">
        <w:rPr>
          <w:lang w:val="ky-KG"/>
        </w:rPr>
        <w:t xml:space="preserve">1 524,8 </w:t>
      </w:r>
      <w:r w:rsidRPr="00CD03DB">
        <w:rPr>
          <w:bCs/>
          <w:lang w:val="ky-KG"/>
        </w:rPr>
        <w:t>млн. доллар өлчөмүндө т</w:t>
      </w:r>
      <w:r w:rsidRPr="00CD03DB">
        <w:rPr>
          <w:lang w:val="ky-KG"/>
        </w:rPr>
        <w:t>ү</w:t>
      </w:r>
      <w:r w:rsidRPr="00CD03DB">
        <w:rPr>
          <w:bCs/>
          <w:lang w:val="ky-KG"/>
        </w:rPr>
        <w:t>зүлд</w:t>
      </w:r>
      <w:r w:rsidRPr="00CD03DB">
        <w:rPr>
          <w:lang w:val="ky-KG"/>
        </w:rPr>
        <w:t xml:space="preserve">ү, ал эми </w:t>
      </w:r>
      <w:r w:rsidRPr="00CD03DB">
        <w:rPr>
          <w:bCs/>
          <w:lang w:val="ky-KG"/>
        </w:rPr>
        <w:t xml:space="preserve">КМШ өлкөлөрүнө жөнөтүүлөрдө анын көлөмү </w:t>
      </w:r>
      <w:r w:rsidRPr="00CD03DB">
        <w:rPr>
          <w:lang w:val="ky-KG"/>
        </w:rPr>
        <w:t xml:space="preserve">23,8 </w:t>
      </w:r>
      <w:r w:rsidRPr="00CD03DB">
        <w:rPr>
          <w:bCs/>
          <w:lang w:val="ky-KG"/>
        </w:rPr>
        <w:t>пайызга жогорулап</w:t>
      </w:r>
      <w:r w:rsidRPr="00CD03DB">
        <w:rPr>
          <w:lang w:val="ky-KG"/>
        </w:rPr>
        <w:t>,</w:t>
      </w:r>
      <w:r w:rsidRPr="00CD03DB">
        <w:rPr>
          <w:bCs/>
          <w:lang w:val="ky-KG"/>
        </w:rPr>
        <w:t xml:space="preserve"> </w:t>
      </w:r>
      <w:r w:rsidRPr="00CD03DB">
        <w:rPr>
          <w:lang w:val="ky-KG"/>
        </w:rPr>
        <w:t xml:space="preserve">1 598,6 </w:t>
      </w:r>
      <w:r w:rsidRPr="00CD03DB">
        <w:rPr>
          <w:bCs/>
          <w:lang w:val="ky-KG"/>
        </w:rPr>
        <w:t>млн. долларды түздү.</w:t>
      </w:r>
      <w:r w:rsidRPr="00CD03DB">
        <w:rPr>
          <w:lang w:val="ky-KG"/>
        </w:rPr>
        <w:t xml:space="preserve"> </w:t>
      </w:r>
    </w:p>
    <w:p w14:paraId="4107F792" w14:textId="77777777" w:rsidR="00CD03DB" w:rsidRPr="00CD03DB" w:rsidRDefault="00CD03DB" w:rsidP="00CD03DB">
      <w:pPr>
        <w:ind w:firstLine="709"/>
        <w:jc w:val="both"/>
        <w:outlineLvl w:val="2"/>
        <w:rPr>
          <w:lang w:val="ky-KG"/>
        </w:rPr>
      </w:pPr>
      <w:r w:rsidRPr="00CD03DB">
        <w:rPr>
          <w:lang w:val="ky-KG"/>
        </w:rPr>
        <w:t>Товарлардын экспортунун көбөй</w:t>
      </w:r>
      <w:r w:rsidRPr="00CD03DB">
        <w:rPr>
          <w:bCs/>
          <w:lang w:val="ky-KG"/>
        </w:rPr>
        <w:t>ү</w:t>
      </w:r>
      <w:r w:rsidRPr="00CD03DB">
        <w:rPr>
          <w:lang w:val="ky-KG"/>
        </w:rPr>
        <w:t>ш</w:t>
      </w:r>
      <w:r w:rsidRPr="00CD03DB">
        <w:rPr>
          <w:bCs/>
          <w:lang w:val="ky-KG"/>
        </w:rPr>
        <w:t>ү</w:t>
      </w:r>
      <w:r w:rsidRPr="00CD03DB">
        <w:rPr>
          <w:bCs/>
          <w:color w:val="FF0000"/>
          <w:lang w:val="ky-KG"/>
        </w:rPr>
        <w:t xml:space="preserve"> </w:t>
      </w:r>
      <w:r w:rsidRPr="00CD03DB">
        <w:rPr>
          <w:bCs/>
          <w:lang w:val="ky-KG"/>
        </w:rPr>
        <w:t xml:space="preserve">бут кийимдер жана анын тетиктери (4,4 эсеге), трикотаж кездемелери (3,0 эсеге),  кара металлдардан жасалган буюмдар (2,6 эсеге), </w:t>
      </w:r>
      <w:r w:rsidRPr="00CD03DB">
        <w:rPr>
          <w:lang w:val="ky-KG"/>
        </w:rPr>
        <w:t>сүт жана сүт азыктарын</w:t>
      </w:r>
      <w:r w:rsidRPr="00CD03DB">
        <w:rPr>
          <w:bCs/>
          <w:lang w:val="ky-KG"/>
        </w:rPr>
        <w:t xml:space="preserve"> (1,6 эсеге), пластмасса </w:t>
      </w:r>
      <w:r w:rsidRPr="00CD03DB">
        <w:rPr>
          <w:lang w:val="ky-KG"/>
        </w:rPr>
        <w:t>жана алардан жасалган буюмдардын</w:t>
      </w:r>
      <w:r w:rsidRPr="00CD03DB">
        <w:rPr>
          <w:bCs/>
          <w:lang w:val="ky-KG"/>
        </w:rPr>
        <w:t xml:space="preserve"> (1,6 эсеге), </w:t>
      </w:r>
      <w:r w:rsidRPr="00CD03DB">
        <w:rPr>
          <w:lang w:val="ky-KG" w:eastAsia="en-US"/>
        </w:rPr>
        <w:t>алтын (32,2 пайызга), териден жасалган буюмдары (41,6 пайызга), автомобилдердин жана тракторлордун тетиктерин (25,9 пайызга),</w:t>
      </w:r>
      <w:r w:rsidRPr="00CD03DB">
        <w:rPr>
          <w:color w:val="FF0000"/>
          <w:lang w:val="ky-KG"/>
        </w:rPr>
        <w:t xml:space="preserve"> </w:t>
      </w:r>
      <w:r w:rsidRPr="00CD03DB">
        <w:rPr>
          <w:lang w:val="ky-KG"/>
        </w:rPr>
        <w:t>эт жана эт тамак-аш азыктары (30,1</w:t>
      </w:r>
      <w:r w:rsidRPr="00CD03DB">
        <w:rPr>
          <w:iCs/>
          <w:lang w:val="ky-KG"/>
        </w:rPr>
        <w:t xml:space="preserve"> </w:t>
      </w:r>
      <w:r w:rsidRPr="00CD03DB">
        <w:rPr>
          <w:lang w:val="ky-KG"/>
        </w:rPr>
        <w:t>пайызга),</w:t>
      </w:r>
      <w:r w:rsidRPr="00CD03DB">
        <w:rPr>
          <w:sz w:val="20"/>
          <w:szCs w:val="20"/>
          <w:lang w:val="ky-KG" w:eastAsia="en-US"/>
        </w:rPr>
        <w:t xml:space="preserve"> </w:t>
      </w:r>
      <w:r w:rsidRPr="00CD03DB">
        <w:rPr>
          <w:lang w:val="ky-KG" w:eastAsia="en-US"/>
        </w:rPr>
        <w:t>жабдуулардын жана механикалык т</w:t>
      </w:r>
      <w:r w:rsidRPr="00CD03DB">
        <w:rPr>
          <w:bCs/>
          <w:lang w:val="ky-KG"/>
        </w:rPr>
        <w:t>ү</w:t>
      </w:r>
      <w:r w:rsidRPr="00CD03DB">
        <w:rPr>
          <w:lang w:val="ky-KG" w:eastAsia="en-US"/>
        </w:rPr>
        <w:t>з</w:t>
      </w:r>
      <w:r w:rsidRPr="00CD03DB">
        <w:rPr>
          <w:bCs/>
          <w:lang w:val="ky-KG"/>
        </w:rPr>
        <w:t>ү</w:t>
      </w:r>
      <w:r w:rsidRPr="00CD03DB">
        <w:rPr>
          <w:lang w:val="ky-KG" w:eastAsia="en-US"/>
        </w:rPr>
        <w:t>л</w:t>
      </w:r>
      <w:r w:rsidRPr="00CD03DB">
        <w:rPr>
          <w:bCs/>
          <w:lang w:val="ky-KG"/>
        </w:rPr>
        <w:t>ү</w:t>
      </w:r>
      <w:r w:rsidRPr="00CD03DB">
        <w:rPr>
          <w:lang w:val="ky-KG" w:eastAsia="en-US"/>
        </w:rPr>
        <w:t>шт</w:t>
      </w:r>
      <w:r w:rsidRPr="00CD03DB">
        <w:rPr>
          <w:lang w:val="ky-KG"/>
        </w:rPr>
        <w:t>ө</w:t>
      </w:r>
      <w:r w:rsidRPr="00CD03DB">
        <w:rPr>
          <w:lang w:val="ky-KG" w:eastAsia="en-US"/>
        </w:rPr>
        <w:t>рд</w:t>
      </w:r>
      <w:r w:rsidRPr="00CD03DB">
        <w:rPr>
          <w:bCs/>
          <w:lang w:val="ky-KG"/>
        </w:rPr>
        <w:t>үн (15,4 пайызга),</w:t>
      </w:r>
      <w:r w:rsidRPr="00CD03DB">
        <w:rPr>
          <w:sz w:val="20"/>
          <w:szCs w:val="20"/>
          <w:lang w:val="ky-KG" w:eastAsia="en-US"/>
        </w:rPr>
        <w:t xml:space="preserve"> </w:t>
      </w:r>
      <w:r w:rsidRPr="00CD03DB">
        <w:rPr>
          <w:lang w:val="ky-KG" w:eastAsia="en-US"/>
        </w:rPr>
        <w:t>текстиль кийимдердин (13,9</w:t>
      </w:r>
      <w:r w:rsidRPr="00CD03DB">
        <w:rPr>
          <w:lang w:val="ky-KG"/>
        </w:rPr>
        <w:t xml:space="preserve"> пайызга),</w:t>
      </w:r>
      <w:r w:rsidRPr="00CD03DB">
        <w:rPr>
          <w:sz w:val="20"/>
          <w:szCs w:val="20"/>
          <w:lang w:val="ky-KG"/>
        </w:rPr>
        <w:t xml:space="preserve"> </w:t>
      </w:r>
      <w:r w:rsidRPr="00CD03DB">
        <w:rPr>
          <w:lang w:val="ky-KG"/>
        </w:rPr>
        <w:t xml:space="preserve">жашылчалардын жана тамырлуу жашылчалардын (13,9 пайызга), лигниттин (күрөң көмүрдүн) (2,0 пайызга) </w:t>
      </w:r>
      <w:r w:rsidRPr="00CD03DB">
        <w:rPr>
          <w:bCs/>
          <w:lang w:val="ky-KG"/>
        </w:rPr>
        <w:t>экспорттук жөнөтүүлөрүн</w:t>
      </w:r>
      <w:r w:rsidRPr="00CD03DB">
        <w:rPr>
          <w:lang w:val="ky-KG"/>
        </w:rPr>
        <w:t>ү</w:t>
      </w:r>
      <w:r w:rsidRPr="00CD03DB">
        <w:rPr>
          <w:bCs/>
          <w:lang w:val="ky-KG"/>
        </w:rPr>
        <w:t>н</w:t>
      </w:r>
      <w:r w:rsidRPr="00CD03DB">
        <w:rPr>
          <w:lang w:val="ky-KG"/>
        </w:rPr>
        <w:t xml:space="preserve"> </w:t>
      </w:r>
      <w:r w:rsidRPr="00CD03DB">
        <w:rPr>
          <w:bCs/>
          <w:lang w:val="ky-KG"/>
        </w:rPr>
        <w:t>ө</w:t>
      </w:r>
      <w:r w:rsidRPr="00CD03DB">
        <w:rPr>
          <w:lang w:val="ky-KG"/>
        </w:rPr>
        <w:t>с</w:t>
      </w:r>
      <w:r w:rsidRPr="00CD03DB">
        <w:rPr>
          <w:bCs/>
          <w:lang w:val="ky-KG"/>
        </w:rPr>
        <w:t>ү</w:t>
      </w:r>
      <w:r w:rsidRPr="00CD03DB">
        <w:rPr>
          <w:lang w:val="ky-KG"/>
        </w:rPr>
        <w:t>ш</w:t>
      </w:r>
      <w:r w:rsidRPr="00CD03DB">
        <w:rPr>
          <w:bCs/>
          <w:lang w:val="ky-KG"/>
        </w:rPr>
        <w:t>үнө</w:t>
      </w:r>
      <w:r w:rsidRPr="00CD03DB">
        <w:rPr>
          <w:lang w:val="ky-KG"/>
        </w:rPr>
        <w:t>н улам камсыздалды</w:t>
      </w:r>
      <w:r w:rsidRPr="00CD03DB">
        <w:rPr>
          <w:lang w:val="x-none"/>
        </w:rPr>
        <w:t>.</w:t>
      </w:r>
    </w:p>
    <w:p w14:paraId="69B17DE5" w14:textId="77777777" w:rsidR="00CD03DB" w:rsidRPr="00CD03DB" w:rsidRDefault="00CD03DB" w:rsidP="00CD03DB">
      <w:pPr>
        <w:ind w:firstLine="709"/>
        <w:jc w:val="both"/>
        <w:outlineLvl w:val="2"/>
        <w:rPr>
          <w:lang w:val="ky-KG"/>
        </w:rPr>
      </w:pPr>
      <w:r w:rsidRPr="00CD03DB">
        <w:rPr>
          <w:lang w:val="ky-KG"/>
        </w:rPr>
        <w:t>Ошол эле убакта экспорттун көлөм</w:t>
      </w:r>
      <w:r w:rsidRPr="00CD03DB">
        <w:rPr>
          <w:bCs/>
          <w:lang w:val="ky-KG"/>
        </w:rPr>
        <w:t xml:space="preserve">үнүн </w:t>
      </w:r>
      <w:r w:rsidRPr="00CD03DB">
        <w:rPr>
          <w:lang w:val="ky-KG"/>
        </w:rPr>
        <w:t>төмөндөш</w:t>
      </w:r>
      <w:r w:rsidRPr="00CD03DB">
        <w:rPr>
          <w:bCs/>
          <w:lang w:val="ky-KG"/>
        </w:rPr>
        <w:t>ү</w:t>
      </w:r>
      <w:r w:rsidRPr="00CD03DB">
        <w:rPr>
          <w:lang w:val="ky-KG"/>
        </w:rPr>
        <w:t xml:space="preserve"> цементтин (2,3 эсеге),</w:t>
      </w:r>
      <w:r w:rsidRPr="00CD03DB">
        <w:rPr>
          <w:color w:val="FF0000"/>
          <w:lang w:val="ky-KG" w:eastAsia="en-US"/>
        </w:rPr>
        <w:t xml:space="preserve"> </w:t>
      </w:r>
      <w:r w:rsidRPr="00CD03DB">
        <w:rPr>
          <w:lang w:val="ky-KG" w:eastAsia="en-US"/>
        </w:rPr>
        <w:t xml:space="preserve">керамикалык буюмдардын (1,9 эсеге), </w:t>
      </w:r>
      <w:r w:rsidRPr="00CD03DB">
        <w:rPr>
          <w:lang w:val="ky-KG"/>
        </w:rPr>
        <w:t xml:space="preserve">пахта буласынын  (1,8 эсеге),  </w:t>
      </w:r>
      <w:r w:rsidRPr="00CD03DB">
        <w:rPr>
          <w:bCs/>
          <w:lang w:val="ky-KG"/>
        </w:rPr>
        <w:t>кара металлдардын  (19,6 пайызга),</w:t>
      </w:r>
      <w:r w:rsidRPr="00CD03DB">
        <w:rPr>
          <w:lang w:val="ky-KG" w:eastAsia="en-US"/>
        </w:rPr>
        <w:t xml:space="preserve"> жездин сыныктары жана калдыктарынын (16,7 пайызга),</w:t>
      </w:r>
      <w:r w:rsidRPr="00CD03DB">
        <w:rPr>
          <w:lang w:val="ky-KG"/>
        </w:rPr>
        <w:t xml:space="preserve"> трикотаж кийимдердин (16,1 пайызга), </w:t>
      </w:r>
      <w:r w:rsidRPr="00CD03DB">
        <w:rPr>
          <w:lang w:val="ky-KG" w:eastAsia="en-US"/>
        </w:rPr>
        <w:t>электр машиналарынын жана жабдуулардын (11,1 пайызга),</w:t>
      </w:r>
      <w:r w:rsidRPr="00CD03DB">
        <w:rPr>
          <w:bCs/>
          <w:color w:val="FF0000"/>
          <w:lang w:val="ky-KG"/>
        </w:rPr>
        <w:t xml:space="preserve"> </w:t>
      </w:r>
      <w:r w:rsidRPr="00CD03DB">
        <w:rPr>
          <w:lang w:val="ky-KG"/>
        </w:rPr>
        <w:t>баалуу металлдардын рудалары жана концентраттары (5,1 пайызга),</w:t>
      </w:r>
      <w:r w:rsidRPr="00CD03DB">
        <w:rPr>
          <w:lang w:val="ky-KG" w:eastAsia="en-US"/>
        </w:rPr>
        <w:t xml:space="preserve"> </w:t>
      </w:r>
      <w:r w:rsidRPr="00CD03DB">
        <w:rPr>
          <w:lang w:val="ky-KG"/>
        </w:rPr>
        <w:t>таш көм</w:t>
      </w:r>
      <w:r w:rsidRPr="00CD03DB">
        <w:rPr>
          <w:bCs/>
          <w:lang w:val="ky-KG"/>
        </w:rPr>
        <w:t>ү</w:t>
      </w:r>
      <w:r w:rsidRPr="00CD03DB">
        <w:rPr>
          <w:lang w:val="ky-KG"/>
        </w:rPr>
        <w:t>рд</w:t>
      </w:r>
      <w:r w:rsidRPr="00CD03DB">
        <w:rPr>
          <w:bCs/>
          <w:lang w:val="ky-KG"/>
        </w:rPr>
        <w:t>ү</w:t>
      </w:r>
      <w:r w:rsidRPr="00CD03DB">
        <w:rPr>
          <w:lang w:val="ky-KG"/>
        </w:rPr>
        <w:t xml:space="preserve">н (5,0 пайызга),  мөмө-жемиштер жана жаңгактар (4,3 пайызга) </w:t>
      </w:r>
      <w:bookmarkStart w:id="2348" w:name="_Toc480205093"/>
      <w:r w:rsidRPr="00CD03DB">
        <w:rPr>
          <w:lang w:val="ky-KG"/>
        </w:rPr>
        <w:t>төмөндөш</w:t>
      </w:r>
      <w:r w:rsidRPr="00CD03DB">
        <w:rPr>
          <w:bCs/>
          <w:lang w:val="ky-KG"/>
        </w:rPr>
        <w:t>ү</w:t>
      </w:r>
      <w:r w:rsidRPr="00CD03DB">
        <w:rPr>
          <w:lang w:val="ky-KG"/>
        </w:rPr>
        <w:t xml:space="preserve"> менен менен шартталды.</w:t>
      </w:r>
    </w:p>
    <w:p w14:paraId="59379C92" w14:textId="1B4F5DCB" w:rsidR="00CD03DB" w:rsidRPr="00CD03DB" w:rsidRDefault="00126261" w:rsidP="00B24BF7">
      <w:pPr>
        <w:spacing w:before="120" w:after="120"/>
        <w:ind w:left="1474" w:hanging="1474"/>
        <w:outlineLvl w:val="2"/>
        <w:rPr>
          <w:b/>
          <w:bCs/>
          <w:lang w:val="ky-KG"/>
        </w:rPr>
      </w:pPr>
      <w:r>
        <w:rPr>
          <w:b/>
          <w:bCs/>
          <w:lang w:val="ky-KG"/>
        </w:rPr>
        <w:t>9</w:t>
      </w:r>
      <w:r w:rsidR="00620BCA">
        <w:rPr>
          <w:b/>
          <w:bCs/>
          <w:lang w:val="ky-KG"/>
        </w:rPr>
        <w:t>1</w:t>
      </w:r>
      <w:r w:rsidR="00CD03DB" w:rsidRPr="00CD03DB">
        <w:rPr>
          <w:b/>
          <w:bCs/>
          <w:lang w:val="ky-KG"/>
        </w:rPr>
        <w:t xml:space="preserve">-таблица: 2023-жылдын </w:t>
      </w:r>
      <w:r w:rsidR="00CD03DB" w:rsidRPr="00CD03DB">
        <w:rPr>
          <w:b/>
          <w:lang w:val="ky-KG"/>
        </w:rPr>
        <w:t>январь-октябрындагы</w:t>
      </w:r>
      <w:r w:rsidR="00CD03DB" w:rsidRPr="00CD03DB">
        <w:rPr>
          <w:lang w:val="ky-KG"/>
        </w:rPr>
        <w:t xml:space="preserve"> </w:t>
      </w:r>
      <w:r w:rsidR="00CD03DB" w:rsidRPr="00CD03DB">
        <w:rPr>
          <w:b/>
          <w:bCs/>
          <w:lang w:val="ky-KG"/>
        </w:rPr>
        <w:t xml:space="preserve">товарлардын айрым түрлөрүнүн </w:t>
      </w:r>
      <w:r w:rsidR="00B24BF7">
        <w:rPr>
          <w:b/>
          <w:bCs/>
          <w:lang w:val="ky-KG"/>
        </w:rPr>
        <w:br/>
      </w:r>
      <w:r w:rsidR="00CD03DB" w:rsidRPr="00CD03DB">
        <w:rPr>
          <w:b/>
          <w:bCs/>
          <w:lang w:val="ky-KG"/>
        </w:rPr>
        <w:t>экспорту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81"/>
        <w:gridCol w:w="850"/>
        <w:gridCol w:w="1112"/>
        <w:gridCol w:w="1457"/>
        <w:gridCol w:w="1538"/>
      </w:tblGrid>
      <w:tr w:rsidR="00CD03DB" w:rsidRPr="00B24BF7" w14:paraId="297FABBF" w14:textId="77777777" w:rsidTr="00CD03DB">
        <w:trPr>
          <w:tblHeader/>
        </w:trPr>
        <w:tc>
          <w:tcPr>
            <w:tcW w:w="2428" w:type="pct"/>
            <w:vMerge w:val="restart"/>
            <w:tcBorders>
              <w:top w:val="single" w:sz="8" w:space="0" w:color="auto"/>
              <w:left w:val="nil"/>
              <w:bottom w:val="single" w:sz="8" w:space="0" w:color="auto"/>
              <w:right w:val="nil"/>
            </w:tcBorders>
          </w:tcPr>
          <w:p w14:paraId="457E79D6" w14:textId="77777777" w:rsidR="00CD03DB" w:rsidRPr="00B24BF7" w:rsidRDefault="00CD03DB" w:rsidP="00CD03DB">
            <w:pPr>
              <w:ind w:left="113" w:hanging="113"/>
              <w:rPr>
                <w:b/>
                <w:bCs/>
                <w:sz w:val="20"/>
                <w:szCs w:val="20"/>
                <w:lang w:val="ky-KG" w:eastAsia="en-US"/>
              </w:rPr>
            </w:pPr>
          </w:p>
        </w:tc>
        <w:tc>
          <w:tcPr>
            <w:tcW w:w="1018" w:type="pct"/>
            <w:gridSpan w:val="2"/>
            <w:tcBorders>
              <w:top w:val="single" w:sz="8" w:space="0" w:color="auto"/>
              <w:left w:val="nil"/>
              <w:bottom w:val="single" w:sz="4" w:space="0" w:color="auto"/>
              <w:right w:val="nil"/>
            </w:tcBorders>
            <w:hideMark/>
          </w:tcPr>
          <w:p w14:paraId="2014D6B1" w14:textId="77777777" w:rsidR="00CD03DB" w:rsidRPr="00B24BF7" w:rsidRDefault="00CD03DB" w:rsidP="00CD03DB">
            <w:pPr>
              <w:jc w:val="center"/>
              <w:rPr>
                <w:b/>
                <w:bCs/>
                <w:sz w:val="20"/>
                <w:szCs w:val="20"/>
                <w:lang w:eastAsia="en-US"/>
              </w:rPr>
            </w:pPr>
            <w:r w:rsidRPr="00B24BF7">
              <w:rPr>
                <w:b/>
                <w:sz w:val="20"/>
                <w:szCs w:val="20"/>
                <w:lang w:val="ky-KG"/>
              </w:rPr>
              <w:t>Жөнөтүлдү - бардыгы</w:t>
            </w:r>
          </w:p>
        </w:tc>
        <w:tc>
          <w:tcPr>
            <w:tcW w:w="1554" w:type="pct"/>
            <w:gridSpan w:val="2"/>
            <w:tcBorders>
              <w:top w:val="single" w:sz="8" w:space="0" w:color="auto"/>
              <w:left w:val="nil"/>
              <w:bottom w:val="single" w:sz="4" w:space="0" w:color="auto"/>
              <w:right w:val="nil"/>
            </w:tcBorders>
            <w:vAlign w:val="center"/>
            <w:hideMark/>
          </w:tcPr>
          <w:p w14:paraId="5A7D16DF" w14:textId="77777777" w:rsidR="00CD03DB" w:rsidRPr="00B24BF7" w:rsidRDefault="00CD03DB" w:rsidP="00CD03DB">
            <w:pPr>
              <w:jc w:val="right"/>
              <w:rPr>
                <w:rFonts w:eastAsia="Arial Unicode MS"/>
                <w:b/>
                <w:bCs/>
                <w:sz w:val="20"/>
                <w:szCs w:val="20"/>
                <w:lang w:val="ky-KG"/>
              </w:rPr>
            </w:pPr>
            <w:r w:rsidRPr="00B24BF7">
              <w:rPr>
                <w:rFonts w:eastAsia="Arial Unicode MS"/>
                <w:b/>
                <w:bCs/>
                <w:sz w:val="20"/>
                <w:szCs w:val="20"/>
                <w:lang w:val="ky-KG"/>
              </w:rPr>
              <w:t xml:space="preserve">2023 январь-октябрына </w:t>
            </w:r>
          </w:p>
          <w:p w14:paraId="0BE3494C" w14:textId="77777777" w:rsidR="00CD03DB" w:rsidRPr="00B24BF7" w:rsidRDefault="00CD03DB" w:rsidP="00CD03DB">
            <w:pPr>
              <w:jc w:val="right"/>
              <w:rPr>
                <w:rFonts w:eastAsia="Arial Unicode MS"/>
                <w:b/>
                <w:bCs/>
                <w:sz w:val="20"/>
                <w:szCs w:val="20"/>
                <w:lang w:eastAsia="en-US"/>
              </w:rPr>
            </w:pPr>
            <w:r w:rsidRPr="00B24BF7">
              <w:rPr>
                <w:rFonts w:eastAsia="Arial Unicode MS"/>
                <w:b/>
                <w:bCs/>
                <w:sz w:val="20"/>
                <w:szCs w:val="20"/>
                <w:lang w:val="ky-KG"/>
              </w:rPr>
              <w:t>карата пайыз м</w:t>
            </w:r>
            <w:proofErr w:type="spellStart"/>
            <w:r w:rsidRPr="00B24BF7">
              <w:rPr>
                <w:rFonts w:eastAsia="Arial Unicode MS"/>
                <w:b/>
                <w:bCs/>
                <w:sz w:val="20"/>
                <w:szCs w:val="20"/>
              </w:rPr>
              <w:t>енен</w:t>
            </w:r>
            <w:proofErr w:type="spellEnd"/>
          </w:p>
        </w:tc>
      </w:tr>
      <w:tr w:rsidR="00CD03DB" w:rsidRPr="00B24BF7" w14:paraId="037A06AE" w14:textId="77777777" w:rsidTr="00CD03DB">
        <w:trPr>
          <w:tblHeader/>
        </w:trPr>
        <w:tc>
          <w:tcPr>
            <w:tcW w:w="0" w:type="auto"/>
            <w:vMerge/>
            <w:tcBorders>
              <w:top w:val="single" w:sz="8" w:space="0" w:color="auto"/>
              <w:left w:val="nil"/>
              <w:bottom w:val="single" w:sz="8" w:space="0" w:color="auto"/>
              <w:right w:val="nil"/>
            </w:tcBorders>
            <w:vAlign w:val="center"/>
            <w:hideMark/>
          </w:tcPr>
          <w:p w14:paraId="21EC8EA3" w14:textId="77777777" w:rsidR="00CD03DB" w:rsidRPr="00B24BF7" w:rsidRDefault="00CD03DB" w:rsidP="00CD03DB">
            <w:pPr>
              <w:rPr>
                <w:b/>
                <w:bCs/>
                <w:sz w:val="20"/>
                <w:szCs w:val="20"/>
                <w:lang w:val="ky-KG" w:eastAsia="en-US"/>
              </w:rPr>
            </w:pPr>
          </w:p>
        </w:tc>
        <w:tc>
          <w:tcPr>
            <w:tcW w:w="441" w:type="pct"/>
            <w:tcBorders>
              <w:top w:val="single" w:sz="4" w:space="0" w:color="auto"/>
              <w:left w:val="nil"/>
              <w:bottom w:val="single" w:sz="8" w:space="0" w:color="auto"/>
              <w:right w:val="nil"/>
            </w:tcBorders>
            <w:hideMark/>
          </w:tcPr>
          <w:p w14:paraId="0B28CB4D" w14:textId="77777777" w:rsidR="00CD03DB" w:rsidRPr="00B24BF7" w:rsidRDefault="00CD03DB" w:rsidP="00CD03DB">
            <w:pPr>
              <w:jc w:val="right"/>
              <w:rPr>
                <w:b/>
                <w:sz w:val="20"/>
                <w:szCs w:val="20"/>
              </w:rPr>
            </w:pPr>
            <w:proofErr w:type="spellStart"/>
            <w:r w:rsidRPr="00B24BF7">
              <w:rPr>
                <w:b/>
                <w:sz w:val="20"/>
                <w:szCs w:val="20"/>
              </w:rPr>
              <w:t>миң</w:t>
            </w:r>
            <w:proofErr w:type="spellEnd"/>
            <w:r w:rsidRPr="00B24BF7">
              <w:rPr>
                <w:b/>
                <w:sz w:val="20"/>
                <w:szCs w:val="20"/>
              </w:rPr>
              <w:br/>
              <w:t>тонна</w:t>
            </w:r>
          </w:p>
        </w:tc>
        <w:tc>
          <w:tcPr>
            <w:tcW w:w="577" w:type="pct"/>
            <w:tcBorders>
              <w:top w:val="single" w:sz="4" w:space="0" w:color="auto"/>
              <w:left w:val="nil"/>
              <w:bottom w:val="single" w:sz="8" w:space="0" w:color="auto"/>
              <w:right w:val="nil"/>
            </w:tcBorders>
            <w:hideMark/>
          </w:tcPr>
          <w:p w14:paraId="370BF269" w14:textId="77777777" w:rsidR="00CD03DB" w:rsidRPr="00B24BF7" w:rsidRDefault="00CD03DB" w:rsidP="00CD03DB">
            <w:pPr>
              <w:jc w:val="right"/>
              <w:rPr>
                <w:b/>
                <w:sz w:val="20"/>
                <w:szCs w:val="20"/>
              </w:rPr>
            </w:pPr>
            <w:proofErr w:type="spellStart"/>
            <w:r w:rsidRPr="00B24BF7">
              <w:rPr>
                <w:b/>
                <w:sz w:val="20"/>
                <w:szCs w:val="20"/>
              </w:rPr>
              <w:t>миң</w:t>
            </w:r>
            <w:proofErr w:type="spellEnd"/>
            <w:r w:rsidRPr="00B24BF7">
              <w:rPr>
                <w:b/>
                <w:sz w:val="20"/>
                <w:szCs w:val="20"/>
              </w:rPr>
              <w:br/>
              <w:t>доллар</w:t>
            </w:r>
          </w:p>
        </w:tc>
        <w:tc>
          <w:tcPr>
            <w:tcW w:w="756" w:type="pct"/>
            <w:tcBorders>
              <w:top w:val="single" w:sz="4" w:space="0" w:color="auto"/>
              <w:left w:val="nil"/>
              <w:bottom w:val="single" w:sz="8" w:space="0" w:color="auto"/>
              <w:right w:val="nil"/>
            </w:tcBorders>
            <w:hideMark/>
          </w:tcPr>
          <w:p w14:paraId="605F6AC7" w14:textId="77777777" w:rsidR="00CD03DB" w:rsidRPr="00B24BF7" w:rsidRDefault="00CD03DB" w:rsidP="00CD03DB">
            <w:pPr>
              <w:jc w:val="right"/>
              <w:rPr>
                <w:b/>
                <w:sz w:val="20"/>
                <w:szCs w:val="20"/>
              </w:rPr>
            </w:pPr>
            <w:r w:rsidRPr="00B24BF7">
              <w:rPr>
                <w:b/>
                <w:sz w:val="20"/>
                <w:szCs w:val="20"/>
              </w:rPr>
              <w:t>натурал</w:t>
            </w:r>
            <w:r w:rsidRPr="00B24BF7">
              <w:rPr>
                <w:b/>
                <w:sz w:val="20"/>
                <w:szCs w:val="20"/>
                <w:lang w:val="ky-KG"/>
              </w:rPr>
              <w:t>ык</w:t>
            </w:r>
            <w:r w:rsidRPr="00B24BF7">
              <w:rPr>
                <w:b/>
                <w:sz w:val="20"/>
                <w:szCs w:val="20"/>
              </w:rPr>
              <w:br/>
            </w:r>
            <w:proofErr w:type="spellStart"/>
            <w:r w:rsidRPr="00B24BF7">
              <w:rPr>
                <w:b/>
                <w:sz w:val="20"/>
                <w:szCs w:val="20"/>
              </w:rPr>
              <w:t>түрдө</w:t>
            </w:r>
            <w:proofErr w:type="spellEnd"/>
          </w:p>
        </w:tc>
        <w:tc>
          <w:tcPr>
            <w:tcW w:w="798" w:type="pct"/>
            <w:tcBorders>
              <w:top w:val="single" w:sz="4" w:space="0" w:color="auto"/>
              <w:left w:val="nil"/>
              <w:bottom w:val="single" w:sz="8" w:space="0" w:color="auto"/>
              <w:right w:val="nil"/>
            </w:tcBorders>
            <w:hideMark/>
          </w:tcPr>
          <w:p w14:paraId="47903CD1" w14:textId="77777777" w:rsidR="00CD03DB" w:rsidRPr="00B24BF7" w:rsidRDefault="00CD03DB" w:rsidP="00CD03DB">
            <w:pPr>
              <w:jc w:val="right"/>
              <w:rPr>
                <w:b/>
                <w:sz w:val="20"/>
                <w:szCs w:val="20"/>
              </w:rPr>
            </w:pPr>
            <w:proofErr w:type="spellStart"/>
            <w:r w:rsidRPr="00B24BF7">
              <w:rPr>
                <w:b/>
                <w:sz w:val="20"/>
                <w:szCs w:val="20"/>
              </w:rPr>
              <w:t>нарктык</w:t>
            </w:r>
            <w:proofErr w:type="spellEnd"/>
            <w:r w:rsidRPr="00B24BF7">
              <w:rPr>
                <w:b/>
                <w:sz w:val="20"/>
                <w:szCs w:val="20"/>
              </w:rPr>
              <w:br/>
            </w:r>
            <w:proofErr w:type="spellStart"/>
            <w:r w:rsidRPr="00B24BF7">
              <w:rPr>
                <w:b/>
                <w:sz w:val="20"/>
                <w:szCs w:val="20"/>
              </w:rPr>
              <w:t>түрдө</w:t>
            </w:r>
            <w:proofErr w:type="spellEnd"/>
          </w:p>
        </w:tc>
      </w:tr>
      <w:tr w:rsidR="00CD03DB" w:rsidRPr="00B24BF7" w14:paraId="3200D933" w14:textId="77777777" w:rsidTr="00CD03DB">
        <w:tc>
          <w:tcPr>
            <w:tcW w:w="2428" w:type="pct"/>
            <w:tcBorders>
              <w:top w:val="nil"/>
              <w:left w:val="nil"/>
              <w:bottom w:val="nil"/>
              <w:right w:val="nil"/>
            </w:tcBorders>
            <w:vAlign w:val="bottom"/>
            <w:hideMark/>
          </w:tcPr>
          <w:p w14:paraId="7B5EF223" w14:textId="77777777" w:rsidR="00CD03DB" w:rsidRPr="00B24BF7" w:rsidRDefault="00CD03DB" w:rsidP="00CD03DB">
            <w:pPr>
              <w:rPr>
                <w:sz w:val="20"/>
                <w:szCs w:val="20"/>
                <w:lang w:val="ky-KG"/>
              </w:rPr>
            </w:pPr>
            <w:proofErr w:type="spellStart"/>
            <w:r w:rsidRPr="00B24BF7">
              <w:rPr>
                <w:sz w:val="20"/>
                <w:szCs w:val="20"/>
              </w:rPr>
              <w:t>Сүт</w:t>
            </w:r>
            <w:proofErr w:type="spellEnd"/>
            <w:r w:rsidRPr="00B24BF7">
              <w:rPr>
                <w:sz w:val="20"/>
                <w:szCs w:val="20"/>
              </w:rPr>
              <w:t xml:space="preserve"> </w:t>
            </w:r>
            <w:proofErr w:type="spellStart"/>
            <w:r w:rsidRPr="00B24BF7">
              <w:rPr>
                <w:sz w:val="20"/>
                <w:szCs w:val="20"/>
              </w:rPr>
              <w:t>жана</w:t>
            </w:r>
            <w:proofErr w:type="spellEnd"/>
            <w:r w:rsidRPr="00B24BF7">
              <w:rPr>
                <w:sz w:val="20"/>
                <w:szCs w:val="20"/>
              </w:rPr>
              <w:t xml:space="preserve"> </w:t>
            </w:r>
            <w:proofErr w:type="spellStart"/>
            <w:r w:rsidRPr="00B24BF7">
              <w:rPr>
                <w:sz w:val="20"/>
                <w:szCs w:val="20"/>
              </w:rPr>
              <w:t>сүт</w:t>
            </w:r>
            <w:proofErr w:type="spellEnd"/>
            <w:r w:rsidRPr="00B24BF7">
              <w:rPr>
                <w:sz w:val="20"/>
                <w:szCs w:val="20"/>
              </w:rPr>
              <w:t xml:space="preserve"> </w:t>
            </w:r>
            <w:proofErr w:type="spellStart"/>
            <w:r w:rsidRPr="00B24BF7">
              <w:rPr>
                <w:sz w:val="20"/>
                <w:szCs w:val="20"/>
              </w:rPr>
              <w:t>азыктары</w:t>
            </w:r>
            <w:proofErr w:type="spellEnd"/>
          </w:p>
        </w:tc>
        <w:tc>
          <w:tcPr>
            <w:tcW w:w="441" w:type="pct"/>
            <w:tcBorders>
              <w:top w:val="nil"/>
              <w:left w:val="nil"/>
              <w:bottom w:val="nil"/>
              <w:right w:val="nil"/>
            </w:tcBorders>
            <w:vAlign w:val="center"/>
            <w:hideMark/>
          </w:tcPr>
          <w:p w14:paraId="047C1A03" w14:textId="77777777" w:rsidR="00CD03DB" w:rsidRPr="00B24BF7" w:rsidRDefault="00CD03DB" w:rsidP="00CD03DB">
            <w:pPr>
              <w:jc w:val="right"/>
              <w:rPr>
                <w:sz w:val="20"/>
                <w:szCs w:val="20"/>
              </w:rPr>
            </w:pPr>
            <w:r w:rsidRPr="00B24BF7">
              <w:rPr>
                <w:sz w:val="20"/>
                <w:szCs w:val="20"/>
              </w:rPr>
              <w:t>24,6</w:t>
            </w:r>
          </w:p>
        </w:tc>
        <w:tc>
          <w:tcPr>
            <w:tcW w:w="577" w:type="pct"/>
            <w:tcBorders>
              <w:top w:val="nil"/>
              <w:left w:val="nil"/>
              <w:bottom w:val="nil"/>
              <w:right w:val="nil"/>
            </w:tcBorders>
            <w:vAlign w:val="center"/>
            <w:hideMark/>
          </w:tcPr>
          <w:p w14:paraId="27FE8AC8" w14:textId="77777777" w:rsidR="00CD03DB" w:rsidRPr="00B24BF7" w:rsidRDefault="00CD03DB" w:rsidP="00CD03DB">
            <w:pPr>
              <w:jc w:val="right"/>
              <w:rPr>
                <w:sz w:val="20"/>
                <w:szCs w:val="20"/>
              </w:rPr>
            </w:pPr>
            <w:r w:rsidRPr="00B24BF7">
              <w:rPr>
                <w:sz w:val="20"/>
                <w:szCs w:val="20"/>
              </w:rPr>
              <w:t>43 637,8</w:t>
            </w:r>
          </w:p>
        </w:tc>
        <w:tc>
          <w:tcPr>
            <w:tcW w:w="756" w:type="pct"/>
            <w:tcBorders>
              <w:top w:val="nil"/>
              <w:left w:val="nil"/>
              <w:bottom w:val="nil"/>
              <w:right w:val="nil"/>
            </w:tcBorders>
            <w:vAlign w:val="center"/>
            <w:hideMark/>
          </w:tcPr>
          <w:p w14:paraId="6B1EDC24" w14:textId="77777777" w:rsidR="00CD03DB" w:rsidRPr="00B24BF7" w:rsidRDefault="00CD03DB" w:rsidP="00CD03DB">
            <w:pPr>
              <w:jc w:val="right"/>
              <w:rPr>
                <w:sz w:val="20"/>
                <w:szCs w:val="20"/>
              </w:rPr>
            </w:pPr>
            <w:r w:rsidRPr="00B24BF7">
              <w:rPr>
                <w:sz w:val="20"/>
                <w:szCs w:val="20"/>
              </w:rPr>
              <w:t>102,0</w:t>
            </w:r>
          </w:p>
        </w:tc>
        <w:tc>
          <w:tcPr>
            <w:tcW w:w="798" w:type="pct"/>
            <w:tcBorders>
              <w:top w:val="nil"/>
              <w:left w:val="nil"/>
              <w:bottom w:val="nil"/>
              <w:right w:val="nil"/>
            </w:tcBorders>
            <w:vAlign w:val="center"/>
            <w:hideMark/>
          </w:tcPr>
          <w:p w14:paraId="19F047D8" w14:textId="77777777" w:rsidR="00CD03DB" w:rsidRPr="00B24BF7" w:rsidRDefault="00CD03DB" w:rsidP="00CD03DB">
            <w:pPr>
              <w:jc w:val="right"/>
              <w:rPr>
                <w:sz w:val="20"/>
                <w:szCs w:val="20"/>
              </w:rPr>
            </w:pPr>
            <w:r w:rsidRPr="00B24BF7">
              <w:rPr>
                <w:sz w:val="20"/>
                <w:szCs w:val="20"/>
              </w:rPr>
              <w:t>158,1</w:t>
            </w:r>
          </w:p>
        </w:tc>
      </w:tr>
      <w:tr w:rsidR="00CD03DB" w:rsidRPr="00B24BF7" w14:paraId="5919B428" w14:textId="77777777" w:rsidTr="00CD03DB">
        <w:tc>
          <w:tcPr>
            <w:tcW w:w="2428" w:type="pct"/>
            <w:tcBorders>
              <w:top w:val="nil"/>
              <w:left w:val="nil"/>
              <w:bottom w:val="nil"/>
              <w:right w:val="nil"/>
            </w:tcBorders>
            <w:vAlign w:val="bottom"/>
            <w:hideMark/>
          </w:tcPr>
          <w:p w14:paraId="6599480D" w14:textId="77777777" w:rsidR="00CD03DB" w:rsidRPr="00B24BF7" w:rsidRDefault="00CD03DB" w:rsidP="00CD03DB">
            <w:pPr>
              <w:rPr>
                <w:sz w:val="20"/>
                <w:szCs w:val="20"/>
                <w:lang w:val="ky-KG"/>
              </w:rPr>
            </w:pPr>
            <w:r w:rsidRPr="00B24BF7">
              <w:rPr>
                <w:sz w:val="20"/>
                <w:szCs w:val="20"/>
                <w:lang w:val="ky-KG"/>
              </w:rPr>
              <w:t>Эт жана эт тамак-аш азыктары</w:t>
            </w:r>
          </w:p>
        </w:tc>
        <w:tc>
          <w:tcPr>
            <w:tcW w:w="441" w:type="pct"/>
            <w:tcBorders>
              <w:top w:val="nil"/>
              <w:left w:val="nil"/>
              <w:bottom w:val="nil"/>
              <w:right w:val="nil"/>
            </w:tcBorders>
            <w:vAlign w:val="center"/>
            <w:hideMark/>
          </w:tcPr>
          <w:p w14:paraId="446E0259" w14:textId="77777777" w:rsidR="00CD03DB" w:rsidRPr="00B24BF7" w:rsidRDefault="00CD03DB" w:rsidP="00CD03DB">
            <w:pPr>
              <w:spacing w:before="20" w:after="40"/>
              <w:jc w:val="right"/>
              <w:rPr>
                <w:sz w:val="20"/>
                <w:szCs w:val="20"/>
              </w:rPr>
            </w:pPr>
            <w:r w:rsidRPr="00B24BF7">
              <w:rPr>
                <w:sz w:val="20"/>
                <w:szCs w:val="20"/>
              </w:rPr>
              <w:t>5,7</w:t>
            </w:r>
          </w:p>
        </w:tc>
        <w:tc>
          <w:tcPr>
            <w:tcW w:w="577" w:type="pct"/>
            <w:tcBorders>
              <w:top w:val="nil"/>
              <w:left w:val="nil"/>
              <w:bottom w:val="nil"/>
              <w:right w:val="nil"/>
            </w:tcBorders>
            <w:vAlign w:val="center"/>
            <w:hideMark/>
          </w:tcPr>
          <w:p w14:paraId="4B5CF230" w14:textId="77777777" w:rsidR="00CD03DB" w:rsidRPr="00B24BF7" w:rsidRDefault="00CD03DB" w:rsidP="00CD03DB">
            <w:pPr>
              <w:spacing w:before="20" w:after="40"/>
              <w:jc w:val="right"/>
              <w:rPr>
                <w:sz w:val="20"/>
                <w:szCs w:val="20"/>
              </w:rPr>
            </w:pPr>
            <w:r w:rsidRPr="00B24BF7">
              <w:rPr>
                <w:sz w:val="20"/>
                <w:szCs w:val="20"/>
              </w:rPr>
              <w:t>19 130,0</w:t>
            </w:r>
          </w:p>
        </w:tc>
        <w:tc>
          <w:tcPr>
            <w:tcW w:w="756" w:type="pct"/>
            <w:tcBorders>
              <w:top w:val="nil"/>
              <w:left w:val="nil"/>
              <w:bottom w:val="nil"/>
              <w:right w:val="nil"/>
            </w:tcBorders>
            <w:vAlign w:val="center"/>
            <w:hideMark/>
          </w:tcPr>
          <w:p w14:paraId="47C3FDD1" w14:textId="77777777" w:rsidR="00CD03DB" w:rsidRPr="00B24BF7" w:rsidRDefault="00CD03DB" w:rsidP="00CD03DB">
            <w:pPr>
              <w:spacing w:before="20" w:after="40"/>
              <w:jc w:val="right"/>
              <w:rPr>
                <w:sz w:val="20"/>
                <w:szCs w:val="20"/>
              </w:rPr>
            </w:pPr>
            <w:r w:rsidRPr="00B24BF7">
              <w:rPr>
                <w:sz w:val="20"/>
                <w:szCs w:val="20"/>
              </w:rPr>
              <w:t>123,8</w:t>
            </w:r>
          </w:p>
        </w:tc>
        <w:tc>
          <w:tcPr>
            <w:tcW w:w="798" w:type="pct"/>
            <w:tcBorders>
              <w:top w:val="nil"/>
              <w:left w:val="nil"/>
              <w:bottom w:val="nil"/>
              <w:right w:val="nil"/>
            </w:tcBorders>
            <w:vAlign w:val="center"/>
            <w:hideMark/>
          </w:tcPr>
          <w:p w14:paraId="44ED27B9" w14:textId="77777777" w:rsidR="00CD03DB" w:rsidRPr="00B24BF7" w:rsidRDefault="00CD03DB" w:rsidP="00CD03DB">
            <w:pPr>
              <w:spacing w:before="20" w:after="40"/>
              <w:jc w:val="right"/>
              <w:rPr>
                <w:sz w:val="20"/>
                <w:szCs w:val="20"/>
              </w:rPr>
            </w:pPr>
            <w:r w:rsidRPr="00B24BF7">
              <w:rPr>
                <w:sz w:val="20"/>
                <w:szCs w:val="20"/>
              </w:rPr>
              <w:t>130,1</w:t>
            </w:r>
          </w:p>
        </w:tc>
      </w:tr>
      <w:tr w:rsidR="00CD03DB" w:rsidRPr="00B24BF7" w14:paraId="1F494308" w14:textId="77777777" w:rsidTr="00CD03DB">
        <w:tc>
          <w:tcPr>
            <w:tcW w:w="2428" w:type="pct"/>
            <w:tcBorders>
              <w:top w:val="nil"/>
              <w:left w:val="nil"/>
              <w:bottom w:val="nil"/>
              <w:right w:val="nil"/>
            </w:tcBorders>
            <w:vAlign w:val="bottom"/>
            <w:hideMark/>
          </w:tcPr>
          <w:p w14:paraId="4A21351A" w14:textId="77777777" w:rsidR="00CD03DB" w:rsidRPr="00B24BF7" w:rsidRDefault="00CD03DB" w:rsidP="00CD03DB">
            <w:pPr>
              <w:rPr>
                <w:sz w:val="20"/>
                <w:szCs w:val="20"/>
                <w:lang w:val="ky-KG"/>
              </w:rPr>
            </w:pPr>
            <w:r w:rsidRPr="00B24BF7">
              <w:rPr>
                <w:sz w:val="20"/>
                <w:szCs w:val="20"/>
                <w:lang w:val="ky-KG"/>
              </w:rPr>
              <w:t>Жашылчалар жана тамырлуу жашылчалар</w:t>
            </w:r>
          </w:p>
        </w:tc>
        <w:tc>
          <w:tcPr>
            <w:tcW w:w="441" w:type="pct"/>
            <w:tcBorders>
              <w:top w:val="nil"/>
              <w:left w:val="nil"/>
              <w:bottom w:val="nil"/>
              <w:right w:val="nil"/>
            </w:tcBorders>
            <w:vAlign w:val="center"/>
            <w:hideMark/>
          </w:tcPr>
          <w:p w14:paraId="76FF06BA" w14:textId="77777777" w:rsidR="00CD03DB" w:rsidRPr="00B24BF7" w:rsidRDefault="00CD03DB" w:rsidP="00CD03DB">
            <w:pPr>
              <w:spacing w:before="20" w:after="40"/>
              <w:jc w:val="right"/>
              <w:rPr>
                <w:sz w:val="20"/>
                <w:szCs w:val="20"/>
                <w:lang w:val="ky-KG" w:eastAsia="en-US"/>
              </w:rPr>
            </w:pPr>
            <w:r w:rsidRPr="00B24BF7">
              <w:rPr>
                <w:sz w:val="20"/>
                <w:szCs w:val="20"/>
              </w:rPr>
              <w:t>151,1</w:t>
            </w:r>
          </w:p>
        </w:tc>
        <w:tc>
          <w:tcPr>
            <w:tcW w:w="577" w:type="pct"/>
            <w:tcBorders>
              <w:top w:val="nil"/>
              <w:left w:val="nil"/>
              <w:bottom w:val="nil"/>
              <w:right w:val="nil"/>
            </w:tcBorders>
            <w:vAlign w:val="center"/>
            <w:hideMark/>
          </w:tcPr>
          <w:p w14:paraId="30B1F712" w14:textId="77777777" w:rsidR="00CD03DB" w:rsidRPr="00B24BF7" w:rsidRDefault="00CD03DB" w:rsidP="00CD03DB">
            <w:pPr>
              <w:spacing w:before="20" w:after="40"/>
              <w:jc w:val="right"/>
              <w:rPr>
                <w:sz w:val="20"/>
                <w:szCs w:val="20"/>
                <w:lang w:val="ky-KG" w:eastAsia="en-US"/>
              </w:rPr>
            </w:pPr>
            <w:r w:rsidRPr="00B24BF7">
              <w:rPr>
                <w:sz w:val="20"/>
                <w:szCs w:val="20"/>
              </w:rPr>
              <w:t>80 087,7</w:t>
            </w:r>
          </w:p>
        </w:tc>
        <w:tc>
          <w:tcPr>
            <w:tcW w:w="756" w:type="pct"/>
            <w:tcBorders>
              <w:top w:val="nil"/>
              <w:left w:val="nil"/>
              <w:bottom w:val="nil"/>
              <w:right w:val="nil"/>
            </w:tcBorders>
            <w:vAlign w:val="center"/>
            <w:hideMark/>
          </w:tcPr>
          <w:p w14:paraId="36603DCA" w14:textId="77777777" w:rsidR="00CD03DB" w:rsidRPr="00B24BF7" w:rsidRDefault="00CD03DB" w:rsidP="00CD03DB">
            <w:pPr>
              <w:spacing w:before="20" w:after="40"/>
              <w:jc w:val="right"/>
              <w:rPr>
                <w:sz w:val="20"/>
                <w:szCs w:val="20"/>
                <w:lang w:val="ky-KG" w:eastAsia="en-US"/>
              </w:rPr>
            </w:pPr>
            <w:r w:rsidRPr="00B24BF7">
              <w:rPr>
                <w:sz w:val="20"/>
                <w:szCs w:val="20"/>
              </w:rPr>
              <w:t>130,0</w:t>
            </w:r>
          </w:p>
        </w:tc>
        <w:tc>
          <w:tcPr>
            <w:tcW w:w="798" w:type="pct"/>
            <w:tcBorders>
              <w:top w:val="nil"/>
              <w:left w:val="nil"/>
              <w:bottom w:val="nil"/>
              <w:right w:val="nil"/>
            </w:tcBorders>
            <w:vAlign w:val="center"/>
            <w:hideMark/>
          </w:tcPr>
          <w:p w14:paraId="252F3677" w14:textId="77777777" w:rsidR="00CD03DB" w:rsidRPr="00B24BF7" w:rsidRDefault="00CD03DB" w:rsidP="00CD03DB">
            <w:pPr>
              <w:spacing w:before="20" w:after="40"/>
              <w:jc w:val="right"/>
              <w:rPr>
                <w:sz w:val="20"/>
                <w:szCs w:val="20"/>
                <w:lang w:val="ky-KG" w:eastAsia="en-US"/>
              </w:rPr>
            </w:pPr>
            <w:r w:rsidRPr="00B24BF7">
              <w:rPr>
                <w:sz w:val="20"/>
                <w:szCs w:val="20"/>
              </w:rPr>
              <w:t>113,9</w:t>
            </w:r>
          </w:p>
        </w:tc>
      </w:tr>
      <w:tr w:rsidR="00CD03DB" w:rsidRPr="00B24BF7" w14:paraId="3E179A4E" w14:textId="77777777" w:rsidTr="00CD03DB">
        <w:tc>
          <w:tcPr>
            <w:tcW w:w="2428" w:type="pct"/>
            <w:tcBorders>
              <w:top w:val="nil"/>
              <w:left w:val="nil"/>
              <w:bottom w:val="nil"/>
              <w:right w:val="nil"/>
            </w:tcBorders>
            <w:vAlign w:val="bottom"/>
            <w:hideMark/>
          </w:tcPr>
          <w:p w14:paraId="589D4E8A" w14:textId="77777777" w:rsidR="00CD03DB" w:rsidRPr="00B24BF7" w:rsidRDefault="00CD03DB" w:rsidP="00CD03DB">
            <w:pPr>
              <w:rPr>
                <w:sz w:val="20"/>
                <w:szCs w:val="20"/>
                <w:lang w:val="ky-KG"/>
              </w:rPr>
            </w:pPr>
            <w:r w:rsidRPr="00B24BF7">
              <w:rPr>
                <w:sz w:val="20"/>
                <w:szCs w:val="20"/>
                <w:lang w:val="ky-KG"/>
              </w:rPr>
              <w:t>Мөмө-жемиштер жана жаңгактар</w:t>
            </w:r>
          </w:p>
        </w:tc>
        <w:tc>
          <w:tcPr>
            <w:tcW w:w="441" w:type="pct"/>
            <w:tcBorders>
              <w:top w:val="nil"/>
              <w:left w:val="nil"/>
              <w:bottom w:val="nil"/>
              <w:right w:val="nil"/>
            </w:tcBorders>
            <w:vAlign w:val="center"/>
            <w:hideMark/>
          </w:tcPr>
          <w:p w14:paraId="25DAECA9" w14:textId="77777777" w:rsidR="00CD03DB" w:rsidRPr="00B24BF7" w:rsidRDefault="00CD03DB" w:rsidP="00CD03DB">
            <w:pPr>
              <w:spacing w:before="20" w:after="40"/>
              <w:jc w:val="right"/>
              <w:rPr>
                <w:sz w:val="20"/>
                <w:szCs w:val="20"/>
                <w:lang w:val="ky-KG" w:eastAsia="en-US"/>
              </w:rPr>
            </w:pPr>
            <w:r w:rsidRPr="00B24BF7">
              <w:rPr>
                <w:sz w:val="20"/>
                <w:szCs w:val="20"/>
              </w:rPr>
              <w:t>59,2</w:t>
            </w:r>
          </w:p>
        </w:tc>
        <w:tc>
          <w:tcPr>
            <w:tcW w:w="577" w:type="pct"/>
            <w:tcBorders>
              <w:top w:val="nil"/>
              <w:left w:val="nil"/>
              <w:bottom w:val="nil"/>
              <w:right w:val="nil"/>
            </w:tcBorders>
            <w:vAlign w:val="center"/>
            <w:hideMark/>
          </w:tcPr>
          <w:p w14:paraId="5AB5D1C8" w14:textId="77777777" w:rsidR="00CD03DB" w:rsidRPr="00B24BF7" w:rsidRDefault="00CD03DB" w:rsidP="00CD03DB">
            <w:pPr>
              <w:spacing w:before="20" w:after="40"/>
              <w:jc w:val="right"/>
              <w:rPr>
                <w:sz w:val="20"/>
                <w:szCs w:val="20"/>
                <w:lang w:val="ky-KG" w:eastAsia="en-US"/>
              </w:rPr>
            </w:pPr>
            <w:r w:rsidRPr="00B24BF7">
              <w:rPr>
                <w:sz w:val="20"/>
                <w:szCs w:val="20"/>
              </w:rPr>
              <w:t>46 767,2</w:t>
            </w:r>
          </w:p>
        </w:tc>
        <w:tc>
          <w:tcPr>
            <w:tcW w:w="756" w:type="pct"/>
            <w:tcBorders>
              <w:top w:val="nil"/>
              <w:left w:val="nil"/>
              <w:bottom w:val="nil"/>
              <w:right w:val="nil"/>
            </w:tcBorders>
            <w:vAlign w:val="center"/>
            <w:hideMark/>
          </w:tcPr>
          <w:p w14:paraId="0C3DBCF4" w14:textId="77777777" w:rsidR="00CD03DB" w:rsidRPr="00B24BF7" w:rsidRDefault="00CD03DB" w:rsidP="00CD03DB">
            <w:pPr>
              <w:spacing w:before="20" w:after="40"/>
              <w:jc w:val="right"/>
              <w:rPr>
                <w:sz w:val="20"/>
                <w:szCs w:val="20"/>
                <w:lang w:val="ky-KG" w:eastAsia="en-US"/>
              </w:rPr>
            </w:pPr>
            <w:r w:rsidRPr="00B24BF7">
              <w:rPr>
                <w:sz w:val="20"/>
                <w:szCs w:val="20"/>
              </w:rPr>
              <w:t>125,2</w:t>
            </w:r>
          </w:p>
        </w:tc>
        <w:tc>
          <w:tcPr>
            <w:tcW w:w="798" w:type="pct"/>
            <w:tcBorders>
              <w:top w:val="nil"/>
              <w:left w:val="nil"/>
              <w:bottom w:val="nil"/>
              <w:right w:val="nil"/>
            </w:tcBorders>
            <w:vAlign w:val="center"/>
            <w:hideMark/>
          </w:tcPr>
          <w:p w14:paraId="37868135" w14:textId="77777777" w:rsidR="00CD03DB" w:rsidRPr="00B24BF7" w:rsidRDefault="00CD03DB" w:rsidP="00CD03DB">
            <w:pPr>
              <w:spacing w:before="20" w:after="40"/>
              <w:jc w:val="right"/>
              <w:rPr>
                <w:sz w:val="20"/>
                <w:szCs w:val="20"/>
                <w:lang w:val="ky-KG" w:eastAsia="en-US"/>
              </w:rPr>
            </w:pPr>
            <w:r w:rsidRPr="00B24BF7">
              <w:rPr>
                <w:sz w:val="20"/>
                <w:szCs w:val="20"/>
              </w:rPr>
              <w:t>95,7</w:t>
            </w:r>
          </w:p>
        </w:tc>
      </w:tr>
      <w:tr w:rsidR="00CD03DB" w:rsidRPr="00B24BF7" w14:paraId="7243D62B" w14:textId="77777777" w:rsidTr="00CD03DB">
        <w:tc>
          <w:tcPr>
            <w:tcW w:w="2428" w:type="pct"/>
            <w:tcBorders>
              <w:top w:val="nil"/>
              <w:left w:val="nil"/>
              <w:bottom w:val="nil"/>
              <w:right w:val="nil"/>
            </w:tcBorders>
            <w:hideMark/>
          </w:tcPr>
          <w:p w14:paraId="2A878A30" w14:textId="77777777" w:rsidR="00CD03DB" w:rsidRPr="00B24BF7" w:rsidRDefault="00CD03DB" w:rsidP="00CD03DB">
            <w:pPr>
              <w:tabs>
                <w:tab w:val="right" w:pos="4161"/>
              </w:tabs>
              <w:rPr>
                <w:sz w:val="20"/>
                <w:szCs w:val="20"/>
                <w:lang w:val="ky-KG"/>
              </w:rPr>
            </w:pPr>
            <w:r w:rsidRPr="00B24BF7">
              <w:rPr>
                <w:sz w:val="20"/>
                <w:szCs w:val="20"/>
                <w:lang w:val="ky-KG"/>
              </w:rPr>
              <w:t xml:space="preserve">Кант </w:t>
            </w:r>
          </w:p>
        </w:tc>
        <w:tc>
          <w:tcPr>
            <w:tcW w:w="441" w:type="pct"/>
            <w:tcBorders>
              <w:top w:val="nil"/>
              <w:left w:val="nil"/>
              <w:bottom w:val="nil"/>
              <w:right w:val="nil"/>
            </w:tcBorders>
            <w:vAlign w:val="center"/>
            <w:hideMark/>
          </w:tcPr>
          <w:p w14:paraId="2CCD23D6" w14:textId="77777777" w:rsidR="00CD03DB" w:rsidRPr="00B24BF7" w:rsidRDefault="00CD03DB" w:rsidP="00CD03DB">
            <w:pPr>
              <w:spacing w:before="20" w:after="40"/>
              <w:jc w:val="right"/>
              <w:rPr>
                <w:sz w:val="20"/>
                <w:szCs w:val="20"/>
                <w:lang w:val="ky-KG" w:eastAsia="en-US"/>
              </w:rPr>
            </w:pPr>
            <w:r w:rsidRPr="00B24BF7">
              <w:rPr>
                <w:sz w:val="20"/>
                <w:szCs w:val="20"/>
              </w:rPr>
              <w:t>13,7</w:t>
            </w:r>
          </w:p>
        </w:tc>
        <w:tc>
          <w:tcPr>
            <w:tcW w:w="577" w:type="pct"/>
            <w:tcBorders>
              <w:top w:val="nil"/>
              <w:left w:val="nil"/>
              <w:bottom w:val="nil"/>
              <w:right w:val="nil"/>
            </w:tcBorders>
            <w:vAlign w:val="center"/>
            <w:hideMark/>
          </w:tcPr>
          <w:p w14:paraId="54E49EC2" w14:textId="77777777" w:rsidR="00CD03DB" w:rsidRPr="00B24BF7" w:rsidRDefault="00CD03DB" w:rsidP="00CD03DB">
            <w:pPr>
              <w:spacing w:before="20" w:after="40"/>
              <w:jc w:val="right"/>
              <w:rPr>
                <w:sz w:val="20"/>
                <w:szCs w:val="20"/>
                <w:lang w:val="ky-KG" w:eastAsia="en-US"/>
              </w:rPr>
            </w:pPr>
            <w:r w:rsidRPr="00B24BF7">
              <w:rPr>
                <w:sz w:val="20"/>
                <w:szCs w:val="20"/>
              </w:rPr>
              <w:t>9 386,0</w:t>
            </w:r>
          </w:p>
        </w:tc>
        <w:tc>
          <w:tcPr>
            <w:tcW w:w="756" w:type="pct"/>
            <w:tcBorders>
              <w:top w:val="nil"/>
              <w:left w:val="nil"/>
              <w:bottom w:val="nil"/>
              <w:right w:val="nil"/>
            </w:tcBorders>
            <w:vAlign w:val="center"/>
            <w:hideMark/>
          </w:tcPr>
          <w:p w14:paraId="61AB6665" w14:textId="77777777" w:rsidR="00CD03DB" w:rsidRPr="00B24BF7" w:rsidRDefault="00CD03DB" w:rsidP="00CD03DB">
            <w:pPr>
              <w:spacing w:before="20" w:after="40"/>
              <w:jc w:val="right"/>
              <w:rPr>
                <w:sz w:val="20"/>
                <w:szCs w:val="20"/>
                <w:lang w:val="ky-KG" w:eastAsia="en-US"/>
              </w:rPr>
            </w:pPr>
            <w:r w:rsidRPr="00B24BF7">
              <w:rPr>
                <w:sz w:val="20"/>
                <w:szCs w:val="20"/>
              </w:rPr>
              <w:t>245,5</w:t>
            </w:r>
          </w:p>
        </w:tc>
        <w:tc>
          <w:tcPr>
            <w:tcW w:w="798" w:type="pct"/>
            <w:tcBorders>
              <w:top w:val="nil"/>
              <w:left w:val="nil"/>
              <w:bottom w:val="nil"/>
              <w:right w:val="nil"/>
            </w:tcBorders>
            <w:vAlign w:val="center"/>
            <w:hideMark/>
          </w:tcPr>
          <w:p w14:paraId="07841C71" w14:textId="77777777" w:rsidR="00CD03DB" w:rsidRPr="00B24BF7" w:rsidRDefault="00CD03DB" w:rsidP="00CD03DB">
            <w:pPr>
              <w:spacing w:before="20" w:after="40"/>
              <w:jc w:val="right"/>
              <w:rPr>
                <w:sz w:val="20"/>
                <w:szCs w:val="20"/>
                <w:lang w:val="ky-KG" w:eastAsia="en-US"/>
              </w:rPr>
            </w:pPr>
            <w:r w:rsidRPr="00B24BF7">
              <w:rPr>
                <w:sz w:val="20"/>
                <w:szCs w:val="20"/>
              </w:rPr>
              <w:t>300,0</w:t>
            </w:r>
          </w:p>
        </w:tc>
      </w:tr>
      <w:tr w:rsidR="00CD03DB" w:rsidRPr="00B24BF7" w14:paraId="56A7732F" w14:textId="77777777" w:rsidTr="00CD03DB">
        <w:tc>
          <w:tcPr>
            <w:tcW w:w="2428" w:type="pct"/>
            <w:tcBorders>
              <w:top w:val="nil"/>
              <w:left w:val="nil"/>
              <w:bottom w:val="nil"/>
              <w:right w:val="nil"/>
            </w:tcBorders>
            <w:hideMark/>
          </w:tcPr>
          <w:p w14:paraId="2F7C1586" w14:textId="77777777" w:rsidR="00CD03DB" w:rsidRPr="00B24BF7" w:rsidRDefault="00CD03DB" w:rsidP="00CD03DB">
            <w:pPr>
              <w:tabs>
                <w:tab w:val="right" w:pos="4161"/>
              </w:tabs>
              <w:rPr>
                <w:sz w:val="20"/>
                <w:szCs w:val="20"/>
              </w:rPr>
            </w:pPr>
            <w:r w:rsidRPr="00B24BF7">
              <w:rPr>
                <w:sz w:val="20"/>
                <w:szCs w:val="20"/>
              </w:rPr>
              <w:t>К</w:t>
            </w:r>
            <w:r w:rsidRPr="00B24BF7">
              <w:rPr>
                <w:sz w:val="20"/>
                <w:szCs w:val="20"/>
                <w:lang w:val="ky-KG"/>
              </w:rPr>
              <w:t>үрүч</w:t>
            </w:r>
          </w:p>
        </w:tc>
        <w:tc>
          <w:tcPr>
            <w:tcW w:w="441" w:type="pct"/>
            <w:tcBorders>
              <w:top w:val="nil"/>
              <w:left w:val="nil"/>
              <w:bottom w:val="nil"/>
              <w:right w:val="nil"/>
            </w:tcBorders>
            <w:vAlign w:val="center"/>
            <w:hideMark/>
          </w:tcPr>
          <w:p w14:paraId="465290B8" w14:textId="77777777" w:rsidR="00CD03DB" w:rsidRPr="00B24BF7" w:rsidRDefault="00CD03DB" w:rsidP="00CD03DB">
            <w:pPr>
              <w:spacing w:before="20" w:after="40"/>
              <w:jc w:val="right"/>
              <w:rPr>
                <w:sz w:val="20"/>
                <w:szCs w:val="20"/>
                <w:lang w:val="ky-KG" w:eastAsia="en-US"/>
              </w:rPr>
            </w:pPr>
            <w:r w:rsidRPr="00B24BF7">
              <w:rPr>
                <w:sz w:val="20"/>
                <w:szCs w:val="20"/>
              </w:rPr>
              <w:t>0,4</w:t>
            </w:r>
          </w:p>
        </w:tc>
        <w:tc>
          <w:tcPr>
            <w:tcW w:w="577" w:type="pct"/>
            <w:tcBorders>
              <w:top w:val="nil"/>
              <w:left w:val="nil"/>
              <w:bottom w:val="nil"/>
              <w:right w:val="nil"/>
            </w:tcBorders>
            <w:vAlign w:val="center"/>
            <w:hideMark/>
          </w:tcPr>
          <w:p w14:paraId="6886B0EB" w14:textId="77777777" w:rsidR="00CD03DB" w:rsidRPr="00B24BF7" w:rsidRDefault="00CD03DB" w:rsidP="00CD03DB">
            <w:pPr>
              <w:spacing w:before="20" w:after="40"/>
              <w:jc w:val="right"/>
              <w:rPr>
                <w:sz w:val="20"/>
                <w:szCs w:val="20"/>
                <w:lang w:val="ky-KG" w:eastAsia="en-US"/>
              </w:rPr>
            </w:pPr>
            <w:r w:rsidRPr="00B24BF7">
              <w:rPr>
                <w:sz w:val="20"/>
                <w:szCs w:val="20"/>
                <w:lang w:val="ky-KG"/>
              </w:rPr>
              <w:t xml:space="preserve"> </w:t>
            </w:r>
            <w:r w:rsidRPr="00B24BF7">
              <w:rPr>
                <w:sz w:val="20"/>
                <w:szCs w:val="20"/>
              </w:rPr>
              <w:t>326,8</w:t>
            </w:r>
          </w:p>
        </w:tc>
        <w:tc>
          <w:tcPr>
            <w:tcW w:w="756" w:type="pct"/>
            <w:tcBorders>
              <w:top w:val="nil"/>
              <w:left w:val="nil"/>
              <w:bottom w:val="nil"/>
              <w:right w:val="nil"/>
            </w:tcBorders>
            <w:vAlign w:val="center"/>
            <w:hideMark/>
          </w:tcPr>
          <w:p w14:paraId="123E0B8E" w14:textId="77777777" w:rsidR="00CD03DB" w:rsidRPr="00B24BF7" w:rsidRDefault="00CD03DB" w:rsidP="00CD03DB">
            <w:pPr>
              <w:spacing w:before="20" w:after="40"/>
              <w:jc w:val="right"/>
              <w:rPr>
                <w:sz w:val="20"/>
                <w:szCs w:val="20"/>
                <w:lang w:val="ky-KG" w:eastAsia="en-US"/>
              </w:rPr>
            </w:pPr>
            <w:r w:rsidRPr="00B24BF7">
              <w:rPr>
                <w:sz w:val="20"/>
                <w:szCs w:val="20"/>
              </w:rPr>
              <w:t>92,9</w:t>
            </w:r>
          </w:p>
        </w:tc>
        <w:tc>
          <w:tcPr>
            <w:tcW w:w="798" w:type="pct"/>
            <w:tcBorders>
              <w:top w:val="nil"/>
              <w:left w:val="nil"/>
              <w:bottom w:val="nil"/>
              <w:right w:val="nil"/>
            </w:tcBorders>
            <w:vAlign w:val="center"/>
            <w:hideMark/>
          </w:tcPr>
          <w:p w14:paraId="714DF470" w14:textId="77777777" w:rsidR="00CD03DB" w:rsidRPr="00B24BF7" w:rsidRDefault="00CD03DB" w:rsidP="00CD03DB">
            <w:pPr>
              <w:spacing w:before="20" w:after="40"/>
              <w:jc w:val="right"/>
              <w:rPr>
                <w:sz w:val="20"/>
                <w:szCs w:val="20"/>
                <w:lang w:val="ky-KG" w:eastAsia="en-US"/>
              </w:rPr>
            </w:pPr>
            <w:r w:rsidRPr="00B24BF7">
              <w:rPr>
                <w:sz w:val="20"/>
                <w:szCs w:val="20"/>
              </w:rPr>
              <w:t>175,0</w:t>
            </w:r>
          </w:p>
        </w:tc>
      </w:tr>
      <w:tr w:rsidR="00CD03DB" w:rsidRPr="00B24BF7" w14:paraId="1EE7DACD" w14:textId="77777777" w:rsidTr="00CD03DB">
        <w:tc>
          <w:tcPr>
            <w:tcW w:w="2428" w:type="pct"/>
            <w:tcBorders>
              <w:top w:val="nil"/>
              <w:left w:val="nil"/>
              <w:bottom w:val="nil"/>
              <w:right w:val="nil"/>
            </w:tcBorders>
            <w:hideMark/>
          </w:tcPr>
          <w:p w14:paraId="70FAADB5" w14:textId="77777777" w:rsidR="00CD03DB" w:rsidRPr="00B24BF7" w:rsidRDefault="00CD03DB" w:rsidP="00CD03DB">
            <w:pPr>
              <w:tabs>
                <w:tab w:val="right" w:pos="4161"/>
              </w:tabs>
              <w:rPr>
                <w:sz w:val="20"/>
                <w:szCs w:val="20"/>
              </w:rPr>
            </w:pPr>
            <w:proofErr w:type="spellStart"/>
            <w:r w:rsidRPr="00B24BF7">
              <w:rPr>
                <w:sz w:val="20"/>
                <w:szCs w:val="20"/>
              </w:rPr>
              <w:t>Баалуу</w:t>
            </w:r>
            <w:proofErr w:type="spellEnd"/>
            <w:r w:rsidRPr="00B24BF7">
              <w:rPr>
                <w:sz w:val="20"/>
                <w:szCs w:val="20"/>
              </w:rPr>
              <w:t xml:space="preserve"> </w:t>
            </w:r>
            <w:proofErr w:type="spellStart"/>
            <w:r w:rsidRPr="00B24BF7">
              <w:rPr>
                <w:sz w:val="20"/>
                <w:szCs w:val="20"/>
              </w:rPr>
              <w:t>металлдардын</w:t>
            </w:r>
            <w:proofErr w:type="spellEnd"/>
            <w:r w:rsidRPr="00B24BF7">
              <w:rPr>
                <w:sz w:val="20"/>
                <w:szCs w:val="20"/>
              </w:rPr>
              <w:t xml:space="preserve"> </w:t>
            </w:r>
            <w:proofErr w:type="spellStart"/>
            <w:r w:rsidRPr="00B24BF7">
              <w:rPr>
                <w:sz w:val="20"/>
                <w:szCs w:val="20"/>
              </w:rPr>
              <w:t>рудалары</w:t>
            </w:r>
            <w:proofErr w:type="spellEnd"/>
            <w:r w:rsidRPr="00B24BF7">
              <w:rPr>
                <w:sz w:val="20"/>
                <w:szCs w:val="20"/>
              </w:rPr>
              <w:t xml:space="preserve"> </w:t>
            </w:r>
            <w:proofErr w:type="spellStart"/>
            <w:r w:rsidRPr="00B24BF7">
              <w:rPr>
                <w:sz w:val="20"/>
                <w:szCs w:val="20"/>
              </w:rPr>
              <w:t>жана</w:t>
            </w:r>
            <w:proofErr w:type="spellEnd"/>
            <w:r w:rsidRPr="00B24BF7">
              <w:rPr>
                <w:sz w:val="20"/>
                <w:szCs w:val="20"/>
              </w:rPr>
              <w:t xml:space="preserve"> </w:t>
            </w:r>
            <w:proofErr w:type="spellStart"/>
            <w:r w:rsidRPr="00B24BF7">
              <w:rPr>
                <w:sz w:val="20"/>
                <w:szCs w:val="20"/>
              </w:rPr>
              <w:t>концентраттары</w:t>
            </w:r>
            <w:proofErr w:type="spellEnd"/>
          </w:p>
        </w:tc>
        <w:tc>
          <w:tcPr>
            <w:tcW w:w="441" w:type="pct"/>
            <w:tcBorders>
              <w:top w:val="nil"/>
              <w:left w:val="nil"/>
              <w:bottom w:val="nil"/>
              <w:right w:val="nil"/>
            </w:tcBorders>
            <w:vAlign w:val="center"/>
            <w:hideMark/>
          </w:tcPr>
          <w:p w14:paraId="5BE6FE93" w14:textId="77777777" w:rsidR="00CD03DB" w:rsidRPr="00B24BF7" w:rsidRDefault="00CD03DB" w:rsidP="00CD03DB">
            <w:pPr>
              <w:spacing w:before="20" w:after="40"/>
              <w:jc w:val="right"/>
              <w:rPr>
                <w:sz w:val="20"/>
                <w:szCs w:val="20"/>
                <w:lang w:val="ky-KG" w:eastAsia="en-US"/>
              </w:rPr>
            </w:pPr>
            <w:r w:rsidRPr="00B24BF7">
              <w:rPr>
                <w:sz w:val="20"/>
                <w:szCs w:val="20"/>
              </w:rPr>
              <w:t>64,4</w:t>
            </w:r>
          </w:p>
        </w:tc>
        <w:tc>
          <w:tcPr>
            <w:tcW w:w="577" w:type="pct"/>
            <w:tcBorders>
              <w:top w:val="nil"/>
              <w:left w:val="nil"/>
              <w:bottom w:val="nil"/>
              <w:right w:val="nil"/>
            </w:tcBorders>
            <w:vAlign w:val="center"/>
            <w:hideMark/>
          </w:tcPr>
          <w:p w14:paraId="47C13720" w14:textId="77777777" w:rsidR="00CD03DB" w:rsidRPr="00B24BF7" w:rsidRDefault="00CD03DB" w:rsidP="00CD03DB">
            <w:pPr>
              <w:spacing w:before="20" w:after="40"/>
              <w:jc w:val="right"/>
              <w:rPr>
                <w:sz w:val="20"/>
                <w:szCs w:val="20"/>
                <w:lang w:val="ky-KG" w:eastAsia="en-US"/>
              </w:rPr>
            </w:pPr>
            <w:r w:rsidRPr="00B24BF7">
              <w:rPr>
                <w:sz w:val="20"/>
                <w:szCs w:val="20"/>
              </w:rPr>
              <w:t>159 961,5</w:t>
            </w:r>
          </w:p>
        </w:tc>
        <w:tc>
          <w:tcPr>
            <w:tcW w:w="756" w:type="pct"/>
            <w:tcBorders>
              <w:top w:val="nil"/>
              <w:left w:val="nil"/>
              <w:bottom w:val="nil"/>
              <w:right w:val="nil"/>
            </w:tcBorders>
            <w:vAlign w:val="center"/>
            <w:hideMark/>
          </w:tcPr>
          <w:p w14:paraId="5A6CABC7" w14:textId="77777777" w:rsidR="00CD03DB" w:rsidRPr="00B24BF7" w:rsidRDefault="00CD03DB" w:rsidP="00CD03DB">
            <w:pPr>
              <w:spacing w:before="20" w:after="40"/>
              <w:jc w:val="right"/>
              <w:rPr>
                <w:sz w:val="20"/>
                <w:szCs w:val="20"/>
                <w:lang w:val="ky-KG" w:eastAsia="en-US"/>
              </w:rPr>
            </w:pPr>
            <w:r w:rsidRPr="00B24BF7">
              <w:rPr>
                <w:sz w:val="20"/>
                <w:szCs w:val="20"/>
              </w:rPr>
              <w:t>69,4</w:t>
            </w:r>
          </w:p>
        </w:tc>
        <w:tc>
          <w:tcPr>
            <w:tcW w:w="798" w:type="pct"/>
            <w:tcBorders>
              <w:top w:val="nil"/>
              <w:left w:val="nil"/>
              <w:bottom w:val="nil"/>
              <w:right w:val="nil"/>
            </w:tcBorders>
            <w:vAlign w:val="center"/>
            <w:hideMark/>
          </w:tcPr>
          <w:p w14:paraId="1606D361" w14:textId="77777777" w:rsidR="00CD03DB" w:rsidRPr="00B24BF7" w:rsidRDefault="00CD03DB" w:rsidP="00CD03DB">
            <w:pPr>
              <w:spacing w:before="20" w:after="40"/>
              <w:jc w:val="right"/>
              <w:rPr>
                <w:sz w:val="20"/>
                <w:szCs w:val="20"/>
                <w:lang w:val="ky-KG" w:eastAsia="en-US"/>
              </w:rPr>
            </w:pPr>
            <w:r w:rsidRPr="00B24BF7">
              <w:rPr>
                <w:sz w:val="20"/>
                <w:szCs w:val="20"/>
              </w:rPr>
              <w:t>94,9</w:t>
            </w:r>
          </w:p>
        </w:tc>
      </w:tr>
      <w:tr w:rsidR="00CD03DB" w:rsidRPr="00B24BF7" w14:paraId="085D1B09" w14:textId="77777777" w:rsidTr="00CD03DB">
        <w:tc>
          <w:tcPr>
            <w:tcW w:w="2428" w:type="pct"/>
            <w:tcBorders>
              <w:top w:val="nil"/>
              <w:left w:val="nil"/>
              <w:bottom w:val="nil"/>
              <w:right w:val="nil"/>
            </w:tcBorders>
            <w:hideMark/>
          </w:tcPr>
          <w:p w14:paraId="3FC1A48B" w14:textId="77777777" w:rsidR="00CD03DB" w:rsidRPr="00B24BF7" w:rsidRDefault="00CD03DB" w:rsidP="00CD03DB">
            <w:pPr>
              <w:tabs>
                <w:tab w:val="right" w:pos="4161"/>
              </w:tabs>
              <w:rPr>
                <w:sz w:val="20"/>
                <w:szCs w:val="20"/>
                <w:lang w:val="ky-KG" w:eastAsia="en-US"/>
              </w:rPr>
            </w:pPr>
            <w:r w:rsidRPr="00B24BF7">
              <w:rPr>
                <w:sz w:val="20"/>
                <w:szCs w:val="20"/>
                <w:lang w:eastAsia="en-US"/>
              </w:rPr>
              <w:t xml:space="preserve">Пахта </w:t>
            </w:r>
            <w:proofErr w:type="spellStart"/>
            <w:r w:rsidRPr="00B24BF7">
              <w:rPr>
                <w:sz w:val="20"/>
                <w:szCs w:val="20"/>
                <w:lang w:eastAsia="en-US"/>
              </w:rPr>
              <w:t>буласы</w:t>
            </w:r>
            <w:proofErr w:type="spellEnd"/>
          </w:p>
        </w:tc>
        <w:tc>
          <w:tcPr>
            <w:tcW w:w="441" w:type="pct"/>
            <w:tcBorders>
              <w:top w:val="nil"/>
              <w:left w:val="nil"/>
              <w:bottom w:val="nil"/>
              <w:right w:val="nil"/>
            </w:tcBorders>
            <w:vAlign w:val="center"/>
            <w:hideMark/>
          </w:tcPr>
          <w:p w14:paraId="02D23993" w14:textId="77777777" w:rsidR="00CD03DB" w:rsidRPr="00B24BF7" w:rsidRDefault="00CD03DB" w:rsidP="00CD03DB">
            <w:pPr>
              <w:spacing w:before="20" w:after="40"/>
              <w:jc w:val="right"/>
              <w:rPr>
                <w:sz w:val="20"/>
                <w:szCs w:val="20"/>
                <w:lang w:val="ky-KG" w:eastAsia="en-US"/>
              </w:rPr>
            </w:pPr>
            <w:r w:rsidRPr="00B24BF7">
              <w:rPr>
                <w:sz w:val="20"/>
                <w:szCs w:val="20"/>
              </w:rPr>
              <w:t>9,6</w:t>
            </w:r>
          </w:p>
        </w:tc>
        <w:tc>
          <w:tcPr>
            <w:tcW w:w="577" w:type="pct"/>
            <w:tcBorders>
              <w:top w:val="nil"/>
              <w:left w:val="nil"/>
              <w:bottom w:val="nil"/>
              <w:right w:val="nil"/>
            </w:tcBorders>
            <w:vAlign w:val="center"/>
            <w:hideMark/>
          </w:tcPr>
          <w:p w14:paraId="55F75E0B" w14:textId="77777777" w:rsidR="00CD03DB" w:rsidRPr="00B24BF7" w:rsidRDefault="00CD03DB" w:rsidP="00CD03DB">
            <w:pPr>
              <w:jc w:val="right"/>
              <w:rPr>
                <w:sz w:val="20"/>
                <w:szCs w:val="20"/>
              </w:rPr>
            </w:pPr>
            <w:r w:rsidRPr="00B24BF7">
              <w:rPr>
                <w:sz w:val="20"/>
                <w:szCs w:val="20"/>
              </w:rPr>
              <w:t>16 718,2</w:t>
            </w:r>
          </w:p>
        </w:tc>
        <w:tc>
          <w:tcPr>
            <w:tcW w:w="756" w:type="pct"/>
            <w:tcBorders>
              <w:top w:val="nil"/>
              <w:left w:val="nil"/>
              <w:bottom w:val="nil"/>
              <w:right w:val="nil"/>
            </w:tcBorders>
            <w:vAlign w:val="center"/>
            <w:hideMark/>
          </w:tcPr>
          <w:p w14:paraId="0DDFBB32" w14:textId="77777777" w:rsidR="00CD03DB" w:rsidRPr="00B24BF7" w:rsidRDefault="00CD03DB" w:rsidP="00CD03DB">
            <w:pPr>
              <w:spacing w:before="20" w:after="40"/>
              <w:jc w:val="right"/>
              <w:rPr>
                <w:sz w:val="20"/>
                <w:szCs w:val="20"/>
                <w:lang w:val="ky-KG" w:eastAsia="en-US"/>
              </w:rPr>
            </w:pPr>
            <w:r w:rsidRPr="00B24BF7">
              <w:rPr>
                <w:sz w:val="20"/>
                <w:szCs w:val="20"/>
              </w:rPr>
              <w:t>59,2</w:t>
            </w:r>
          </w:p>
        </w:tc>
        <w:tc>
          <w:tcPr>
            <w:tcW w:w="798" w:type="pct"/>
            <w:tcBorders>
              <w:top w:val="nil"/>
              <w:left w:val="nil"/>
              <w:bottom w:val="nil"/>
              <w:right w:val="nil"/>
            </w:tcBorders>
            <w:vAlign w:val="center"/>
            <w:hideMark/>
          </w:tcPr>
          <w:p w14:paraId="5B1D268F" w14:textId="77777777" w:rsidR="00CD03DB" w:rsidRPr="00B24BF7" w:rsidRDefault="00CD03DB" w:rsidP="00CD03DB">
            <w:pPr>
              <w:jc w:val="right"/>
              <w:rPr>
                <w:sz w:val="20"/>
                <w:szCs w:val="20"/>
                <w:lang w:val="ky-KG"/>
              </w:rPr>
            </w:pPr>
            <w:r w:rsidRPr="00B24BF7">
              <w:rPr>
                <w:sz w:val="20"/>
                <w:szCs w:val="20"/>
              </w:rPr>
              <w:t>55,7</w:t>
            </w:r>
          </w:p>
        </w:tc>
      </w:tr>
      <w:tr w:rsidR="00CD03DB" w:rsidRPr="00B24BF7" w14:paraId="01CF8DE2" w14:textId="77777777" w:rsidTr="00CD03DB">
        <w:tc>
          <w:tcPr>
            <w:tcW w:w="2428" w:type="pct"/>
            <w:tcBorders>
              <w:top w:val="nil"/>
              <w:left w:val="nil"/>
              <w:bottom w:val="nil"/>
              <w:right w:val="nil"/>
            </w:tcBorders>
            <w:vAlign w:val="center"/>
            <w:hideMark/>
          </w:tcPr>
          <w:p w14:paraId="76E2EF00" w14:textId="77777777" w:rsidR="00CD03DB" w:rsidRPr="00B24BF7" w:rsidRDefault="00CD03DB" w:rsidP="00CD03DB">
            <w:pPr>
              <w:tabs>
                <w:tab w:val="right" w:pos="4161"/>
              </w:tabs>
              <w:rPr>
                <w:sz w:val="20"/>
                <w:szCs w:val="20"/>
              </w:rPr>
            </w:pPr>
            <w:r w:rsidRPr="00B24BF7">
              <w:rPr>
                <w:sz w:val="20"/>
                <w:szCs w:val="20"/>
              </w:rPr>
              <w:t xml:space="preserve">Лигнит </w:t>
            </w:r>
            <w:r w:rsidRPr="00B24BF7">
              <w:rPr>
                <w:sz w:val="20"/>
                <w:szCs w:val="20"/>
                <w:lang w:val="ky-KG"/>
              </w:rPr>
              <w:t>(күрөң көмүр)</w:t>
            </w:r>
          </w:p>
        </w:tc>
        <w:tc>
          <w:tcPr>
            <w:tcW w:w="441" w:type="pct"/>
            <w:tcBorders>
              <w:top w:val="nil"/>
              <w:left w:val="nil"/>
              <w:bottom w:val="nil"/>
              <w:right w:val="nil"/>
            </w:tcBorders>
            <w:vAlign w:val="center"/>
            <w:hideMark/>
          </w:tcPr>
          <w:p w14:paraId="7AF7BED2" w14:textId="77777777" w:rsidR="00CD03DB" w:rsidRPr="00B24BF7" w:rsidRDefault="00CD03DB" w:rsidP="00CD03DB">
            <w:pPr>
              <w:spacing w:before="20" w:after="40"/>
              <w:jc w:val="right"/>
              <w:rPr>
                <w:sz w:val="20"/>
                <w:szCs w:val="20"/>
              </w:rPr>
            </w:pPr>
            <w:r w:rsidRPr="00B24BF7">
              <w:rPr>
                <w:sz w:val="20"/>
                <w:szCs w:val="20"/>
              </w:rPr>
              <w:t>426,3</w:t>
            </w:r>
          </w:p>
        </w:tc>
        <w:tc>
          <w:tcPr>
            <w:tcW w:w="577" w:type="pct"/>
            <w:tcBorders>
              <w:top w:val="nil"/>
              <w:left w:val="nil"/>
              <w:bottom w:val="nil"/>
              <w:right w:val="nil"/>
            </w:tcBorders>
            <w:vAlign w:val="center"/>
            <w:hideMark/>
          </w:tcPr>
          <w:p w14:paraId="0D6066D1" w14:textId="77777777" w:rsidR="00CD03DB" w:rsidRPr="00B24BF7" w:rsidRDefault="00CD03DB" w:rsidP="00CD03DB">
            <w:pPr>
              <w:jc w:val="right"/>
              <w:rPr>
                <w:sz w:val="20"/>
                <w:szCs w:val="20"/>
              </w:rPr>
            </w:pPr>
            <w:r w:rsidRPr="00B24BF7">
              <w:rPr>
                <w:sz w:val="20"/>
                <w:szCs w:val="20"/>
              </w:rPr>
              <w:t>28 000,5</w:t>
            </w:r>
          </w:p>
        </w:tc>
        <w:tc>
          <w:tcPr>
            <w:tcW w:w="756" w:type="pct"/>
            <w:tcBorders>
              <w:top w:val="nil"/>
              <w:left w:val="nil"/>
              <w:bottom w:val="nil"/>
              <w:right w:val="nil"/>
            </w:tcBorders>
            <w:vAlign w:val="center"/>
            <w:hideMark/>
          </w:tcPr>
          <w:p w14:paraId="46552263" w14:textId="77777777" w:rsidR="00CD03DB" w:rsidRPr="00B24BF7" w:rsidRDefault="00CD03DB" w:rsidP="00CD03DB">
            <w:pPr>
              <w:spacing w:before="20" w:after="40"/>
              <w:jc w:val="right"/>
              <w:rPr>
                <w:sz w:val="20"/>
                <w:szCs w:val="20"/>
              </w:rPr>
            </w:pPr>
            <w:r w:rsidRPr="00B24BF7">
              <w:rPr>
                <w:sz w:val="20"/>
                <w:szCs w:val="20"/>
              </w:rPr>
              <w:t>53,6</w:t>
            </w:r>
          </w:p>
        </w:tc>
        <w:tc>
          <w:tcPr>
            <w:tcW w:w="798" w:type="pct"/>
            <w:tcBorders>
              <w:top w:val="nil"/>
              <w:left w:val="nil"/>
              <w:bottom w:val="nil"/>
              <w:right w:val="nil"/>
            </w:tcBorders>
            <w:vAlign w:val="center"/>
            <w:hideMark/>
          </w:tcPr>
          <w:p w14:paraId="4B150E39" w14:textId="77777777" w:rsidR="00CD03DB" w:rsidRPr="00B24BF7" w:rsidRDefault="00CD03DB" w:rsidP="00CD03DB">
            <w:pPr>
              <w:jc w:val="right"/>
              <w:rPr>
                <w:sz w:val="20"/>
                <w:szCs w:val="20"/>
              </w:rPr>
            </w:pPr>
            <w:r w:rsidRPr="00B24BF7">
              <w:rPr>
                <w:sz w:val="20"/>
                <w:szCs w:val="20"/>
              </w:rPr>
              <w:t>102,0</w:t>
            </w:r>
          </w:p>
        </w:tc>
      </w:tr>
      <w:tr w:rsidR="00CD03DB" w:rsidRPr="00B24BF7" w14:paraId="26D19618" w14:textId="77777777" w:rsidTr="00CD03DB">
        <w:tc>
          <w:tcPr>
            <w:tcW w:w="2428" w:type="pct"/>
            <w:tcBorders>
              <w:top w:val="nil"/>
              <w:left w:val="nil"/>
              <w:bottom w:val="nil"/>
              <w:right w:val="nil"/>
            </w:tcBorders>
            <w:vAlign w:val="center"/>
            <w:hideMark/>
          </w:tcPr>
          <w:p w14:paraId="1282BD2B" w14:textId="77777777" w:rsidR="00CD03DB" w:rsidRPr="00B24BF7" w:rsidRDefault="00CD03DB" w:rsidP="00CD03DB">
            <w:pPr>
              <w:tabs>
                <w:tab w:val="right" w:pos="4161"/>
              </w:tabs>
              <w:rPr>
                <w:sz w:val="20"/>
                <w:szCs w:val="20"/>
              </w:rPr>
            </w:pPr>
            <w:r w:rsidRPr="00B24BF7">
              <w:rPr>
                <w:sz w:val="20"/>
                <w:szCs w:val="20"/>
                <w:lang w:val="ky-KG"/>
              </w:rPr>
              <w:t>Пластмасса жана алардан жасалган буюмдар</w:t>
            </w:r>
          </w:p>
        </w:tc>
        <w:tc>
          <w:tcPr>
            <w:tcW w:w="441" w:type="pct"/>
            <w:tcBorders>
              <w:top w:val="nil"/>
              <w:left w:val="nil"/>
              <w:bottom w:val="nil"/>
              <w:right w:val="nil"/>
            </w:tcBorders>
            <w:vAlign w:val="center"/>
            <w:hideMark/>
          </w:tcPr>
          <w:p w14:paraId="3C9FD897" w14:textId="77777777" w:rsidR="00CD03DB" w:rsidRPr="00B24BF7" w:rsidRDefault="00CD03DB" w:rsidP="00CD03DB">
            <w:pPr>
              <w:spacing w:before="20" w:after="40"/>
              <w:jc w:val="right"/>
              <w:rPr>
                <w:sz w:val="20"/>
                <w:szCs w:val="20"/>
                <w:lang w:val="ky-KG" w:eastAsia="en-US"/>
              </w:rPr>
            </w:pPr>
            <w:r w:rsidRPr="00B24BF7">
              <w:rPr>
                <w:sz w:val="20"/>
                <w:szCs w:val="20"/>
              </w:rPr>
              <w:t>-</w:t>
            </w:r>
          </w:p>
        </w:tc>
        <w:tc>
          <w:tcPr>
            <w:tcW w:w="577" w:type="pct"/>
            <w:tcBorders>
              <w:top w:val="nil"/>
              <w:left w:val="nil"/>
              <w:bottom w:val="nil"/>
              <w:right w:val="nil"/>
            </w:tcBorders>
            <w:vAlign w:val="center"/>
            <w:hideMark/>
          </w:tcPr>
          <w:p w14:paraId="5B44EBA6" w14:textId="77777777" w:rsidR="00CD03DB" w:rsidRPr="00B24BF7" w:rsidRDefault="00CD03DB" w:rsidP="00CD03DB">
            <w:pPr>
              <w:jc w:val="right"/>
              <w:rPr>
                <w:sz w:val="20"/>
                <w:szCs w:val="20"/>
              </w:rPr>
            </w:pPr>
            <w:r w:rsidRPr="00B24BF7">
              <w:rPr>
                <w:sz w:val="20"/>
                <w:szCs w:val="20"/>
              </w:rPr>
              <w:t>66 537,4</w:t>
            </w:r>
          </w:p>
        </w:tc>
        <w:tc>
          <w:tcPr>
            <w:tcW w:w="756" w:type="pct"/>
            <w:tcBorders>
              <w:top w:val="nil"/>
              <w:left w:val="nil"/>
              <w:bottom w:val="nil"/>
              <w:right w:val="nil"/>
            </w:tcBorders>
            <w:vAlign w:val="center"/>
            <w:hideMark/>
          </w:tcPr>
          <w:p w14:paraId="7E11347D" w14:textId="77777777" w:rsidR="00CD03DB" w:rsidRPr="00B24BF7" w:rsidRDefault="00CD03DB" w:rsidP="00CD03DB">
            <w:pPr>
              <w:spacing w:before="20" w:after="40"/>
              <w:jc w:val="right"/>
              <w:rPr>
                <w:sz w:val="20"/>
                <w:szCs w:val="20"/>
                <w:lang w:val="ky-KG" w:eastAsia="en-US"/>
              </w:rPr>
            </w:pPr>
            <w:r w:rsidRPr="00B24BF7">
              <w:rPr>
                <w:sz w:val="20"/>
                <w:szCs w:val="20"/>
              </w:rPr>
              <w:t>-</w:t>
            </w:r>
          </w:p>
        </w:tc>
        <w:tc>
          <w:tcPr>
            <w:tcW w:w="798" w:type="pct"/>
            <w:tcBorders>
              <w:top w:val="nil"/>
              <w:left w:val="nil"/>
              <w:bottom w:val="nil"/>
              <w:right w:val="nil"/>
            </w:tcBorders>
            <w:vAlign w:val="center"/>
            <w:hideMark/>
          </w:tcPr>
          <w:p w14:paraId="7517A2E8" w14:textId="77777777" w:rsidR="00CD03DB" w:rsidRPr="00B24BF7" w:rsidRDefault="00CD03DB" w:rsidP="00CD03DB">
            <w:pPr>
              <w:jc w:val="right"/>
              <w:rPr>
                <w:sz w:val="20"/>
                <w:szCs w:val="20"/>
                <w:lang w:val="ky-KG"/>
              </w:rPr>
            </w:pPr>
            <w:r w:rsidRPr="00B24BF7">
              <w:rPr>
                <w:sz w:val="20"/>
                <w:szCs w:val="20"/>
              </w:rPr>
              <w:t>155,9</w:t>
            </w:r>
          </w:p>
        </w:tc>
      </w:tr>
      <w:tr w:rsidR="00CD03DB" w:rsidRPr="00B24BF7" w14:paraId="4B14DDDA" w14:textId="77777777" w:rsidTr="00CD03DB">
        <w:tc>
          <w:tcPr>
            <w:tcW w:w="2428" w:type="pct"/>
            <w:tcBorders>
              <w:top w:val="nil"/>
              <w:left w:val="nil"/>
              <w:bottom w:val="nil"/>
              <w:right w:val="nil"/>
            </w:tcBorders>
            <w:vAlign w:val="center"/>
            <w:hideMark/>
          </w:tcPr>
          <w:p w14:paraId="5177DB47" w14:textId="77777777" w:rsidR="00CD03DB" w:rsidRPr="00B24BF7" w:rsidRDefault="00CD03DB" w:rsidP="00CD03DB">
            <w:pPr>
              <w:tabs>
                <w:tab w:val="right" w:pos="4161"/>
              </w:tabs>
              <w:rPr>
                <w:sz w:val="20"/>
                <w:szCs w:val="20"/>
                <w:lang w:val="ky-KG" w:eastAsia="en-US"/>
              </w:rPr>
            </w:pPr>
            <w:r w:rsidRPr="00B24BF7">
              <w:rPr>
                <w:sz w:val="20"/>
                <w:szCs w:val="20"/>
              </w:rPr>
              <w:t>Цемент</w:t>
            </w:r>
          </w:p>
        </w:tc>
        <w:tc>
          <w:tcPr>
            <w:tcW w:w="441" w:type="pct"/>
            <w:tcBorders>
              <w:top w:val="nil"/>
              <w:left w:val="nil"/>
              <w:bottom w:val="nil"/>
              <w:right w:val="nil"/>
            </w:tcBorders>
            <w:vAlign w:val="center"/>
            <w:hideMark/>
          </w:tcPr>
          <w:p w14:paraId="7E241459" w14:textId="77777777" w:rsidR="00CD03DB" w:rsidRPr="00B24BF7" w:rsidRDefault="00CD03DB" w:rsidP="00CD03DB">
            <w:pPr>
              <w:spacing w:before="20" w:after="40"/>
              <w:jc w:val="right"/>
              <w:rPr>
                <w:sz w:val="20"/>
                <w:szCs w:val="20"/>
                <w:lang w:val="ky-KG" w:eastAsia="en-US"/>
              </w:rPr>
            </w:pPr>
            <w:r w:rsidRPr="00B24BF7">
              <w:rPr>
                <w:sz w:val="20"/>
                <w:szCs w:val="20"/>
              </w:rPr>
              <w:t>261,8</w:t>
            </w:r>
          </w:p>
        </w:tc>
        <w:tc>
          <w:tcPr>
            <w:tcW w:w="577" w:type="pct"/>
            <w:tcBorders>
              <w:top w:val="nil"/>
              <w:left w:val="nil"/>
              <w:bottom w:val="nil"/>
              <w:right w:val="nil"/>
            </w:tcBorders>
            <w:vAlign w:val="center"/>
            <w:hideMark/>
          </w:tcPr>
          <w:p w14:paraId="492D8734" w14:textId="77777777" w:rsidR="00CD03DB" w:rsidRPr="00B24BF7" w:rsidRDefault="00CD03DB" w:rsidP="00CD03DB">
            <w:pPr>
              <w:jc w:val="right"/>
              <w:rPr>
                <w:sz w:val="20"/>
                <w:szCs w:val="20"/>
              </w:rPr>
            </w:pPr>
            <w:r w:rsidRPr="00B24BF7">
              <w:rPr>
                <w:sz w:val="20"/>
                <w:szCs w:val="20"/>
              </w:rPr>
              <w:t>7 125,6</w:t>
            </w:r>
          </w:p>
        </w:tc>
        <w:tc>
          <w:tcPr>
            <w:tcW w:w="756" w:type="pct"/>
            <w:tcBorders>
              <w:top w:val="nil"/>
              <w:left w:val="nil"/>
              <w:bottom w:val="nil"/>
              <w:right w:val="nil"/>
            </w:tcBorders>
            <w:vAlign w:val="center"/>
            <w:hideMark/>
          </w:tcPr>
          <w:p w14:paraId="72A8ACE1" w14:textId="77777777" w:rsidR="00CD03DB" w:rsidRPr="00B24BF7" w:rsidRDefault="00CD03DB" w:rsidP="00CD03DB">
            <w:pPr>
              <w:spacing w:before="20" w:after="40"/>
              <w:jc w:val="right"/>
              <w:rPr>
                <w:sz w:val="20"/>
                <w:szCs w:val="20"/>
                <w:lang w:val="ky-KG" w:eastAsia="en-US"/>
              </w:rPr>
            </w:pPr>
            <w:r w:rsidRPr="00B24BF7">
              <w:rPr>
                <w:sz w:val="20"/>
                <w:szCs w:val="20"/>
              </w:rPr>
              <w:t>62,0</w:t>
            </w:r>
          </w:p>
        </w:tc>
        <w:tc>
          <w:tcPr>
            <w:tcW w:w="798" w:type="pct"/>
            <w:tcBorders>
              <w:top w:val="nil"/>
              <w:left w:val="nil"/>
              <w:bottom w:val="nil"/>
              <w:right w:val="nil"/>
            </w:tcBorders>
            <w:vAlign w:val="center"/>
            <w:hideMark/>
          </w:tcPr>
          <w:p w14:paraId="4BFD2F85" w14:textId="77777777" w:rsidR="00CD03DB" w:rsidRPr="00B24BF7" w:rsidRDefault="00CD03DB" w:rsidP="00CD03DB">
            <w:pPr>
              <w:jc w:val="right"/>
              <w:rPr>
                <w:sz w:val="20"/>
                <w:szCs w:val="20"/>
                <w:lang w:val="ky-KG"/>
              </w:rPr>
            </w:pPr>
            <w:r w:rsidRPr="00B24BF7">
              <w:rPr>
                <w:sz w:val="20"/>
                <w:szCs w:val="20"/>
              </w:rPr>
              <w:t>42,4</w:t>
            </w:r>
          </w:p>
        </w:tc>
      </w:tr>
      <w:tr w:rsidR="00CD03DB" w:rsidRPr="00B24BF7" w14:paraId="6F32AECE" w14:textId="77777777" w:rsidTr="00CD03DB">
        <w:tc>
          <w:tcPr>
            <w:tcW w:w="2428" w:type="pct"/>
            <w:tcBorders>
              <w:top w:val="nil"/>
              <w:left w:val="nil"/>
              <w:bottom w:val="nil"/>
              <w:right w:val="nil"/>
            </w:tcBorders>
            <w:vAlign w:val="center"/>
            <w:hideMark/>
          </w:tcPr>
          <w:p w14:paraId="7A8FDA8B" w14:textId="77777777" w:rsidR="00CD03DB" w:rsidRPr="00B24BF7" w:rsidRDefault="00CD03DB" w:rsidP="00CD03DB">
            <w:pPr>
              <w:tabs>
                <w:tab w:val="right" w:pos="4161"/>
              </w:tabs>
              <w:rPr>
                <w:sz w:val="20"/>
                <w:szCs w:val="20"/>
                <w:lang w:val="ky-KG"/>
              </w:rPr>
            </w:pPr>
            <w:r w:rsidRPr="00B24BF7">
              <w:rPr>
                <w:sz w:val="20"/>
                <w:szCs w:val="20"/>
                <w:lang w:val="ky-KG"/>
              </w:rPr>
              <w:t>Керамикалык буюмдар</w:t>
            </w:r>
          </w:p>
        </w:tc>
        <w:tc>
          <w:tcPr>
            <w:tcW w:w="441" w:type="pct"/>
            <w:tcBorders>
              <w:top w:val="nil"/>
              <w:left w:val="nil"/>
              <w:bottom w:val="nil"/>
              <w:right w:val="nil"/>
            </w:tcBorders>
            <w:vAlign w:val="center"/>
            <w:hideMark/>
          </w:tcPr>
          <w:p w14:paraId="7BC00B57" w14:textId="77777777" w:rsidR="00CD03DB" w:rsidRPr="00B24BF7" w:rsidRDefault="00CD03DB" w:rsidP="00CD03DB">
            <w:pPr>
              <w:spacing w:before="20" w:after="40"/>
              <w:jc w:val="right"/>
              <w:rPr>
                <w:sz w:val="20"/>
                <w:szCs w:val="20"/>
              </w:rPr>
            </w:pPr>
            <w:r w:rsidRPr="00B24BF7">
              <w:rPr>
                <w:sz w:val="20"/>
                <w:szCs w:val="20"/>
              </w:rPr>
              <w:t>-</w:t>
            </w:r>
          </w:p>
        </w:tc>
        <w:tc>
          <w:tcPr>
            <w:tcW w:w="577" w:type="pct"/>
            <w:tcBorders>
              <w:top w:val="nil"/>
              <w:left w:val="nil"/>
              <w:bottom w:val="nil"/>
              <w:right w:val="nil"/>
            </w:tcBorders>
            <w:vAlign w:val="center"/>
            <w:hideMark/>
          </w:tcPr>
          <w:p w14:paraId="11800AC2" w14:textId="77777777" w:rsidR="00CD03DB" w:rsidRPr="00B24BF7" w:rsidRDefault="00CD03DB" w:rsidP="00CD03DB">
            <w:pPr>
              <w:spacing w:before="20" w:after="40"/>
              <w:jc w:val="right"/>
              <w:rPr>
                <w:sz w:val="20"/>
                <w:szCs w:val="20"/>
              </w:rPr>
            </w:pPr>
            <w:r w:rsidRPr="00B24BF7">
              <w:rPr>
                <w:sz w:val="20"/>
                <w:szCs w:val="20"/>
              </w:rPr>
              <w:t>11 744,9</w:t>
            </w:r>
          </w:p>
        </w:tc>
        <w:tc>
          <w:tcPr>
            <w:tcW w:w="756" w:type="pct"/>
            <w:tcBorders>
              <w:top w:val="nil"/>
              <w:left w:val="nil"/>
              <w:bottom w:val="nil"/>
              <w:right w:val="nil"/>
            </w:tcBorders>
            <w:vAlign w:val="center"/>
            <w:hideMark/>
          </w:tcPr>
          <w:p w14:paraId="78297B95" w14:textId="77777777" w:rsidR="00CD03DB" w:rsidRPr="00B24BF7" w:rsidRDefault="00CD03DB" w:rsidP="00CD03DB">
            <w:pPr>
              <w:spacing w:before="20" w:after="40"/>
              <w:jc w:val="right"/>
              <w:rPr>
                <w:sz w:val="20"/>
                <w:szCs w:val="20"/>
              </w:rPr>
            </w:pPr>
            <w:r w:rsidRPr="00B24BF7">
              <w:rPr>
                <w:sz w:val="20"/>
                <w:szCs w:val="20"/>
              </w:rPr>
              <w:t>-</w:t>
            </w:r>
          </w:p>
        </w:tc>
        <w:tc>
          <w:tcPr>
            <w:tcW w:w="798" w:type="pct"/>
            <w:tcBorders>
              <w:top w:val="nil"/>
              <w:left w:val="nil"/>
              <w:bottom w:val="nil"/>
              <w:right w:val="nil"/>
            </w:tcBorders>
            <w:vAlign w:val="center"/>
            <w:hideMark/>
          </w:tcPr>
          <w:p w14:paraId="6A76EB6D" w14:textId="77777777" w:rsidR="00CD03DB" w:rsidRPr="00B24BF7" w:rsidRDefault="00CD03DB" w:rsidP="00CD03DB">
            <w:pPr>
              <w:spacing w:before="20" w:after="40"/>
              <w:jc w:val="right"/>
              <w:rPr>
                <w:sz w:val="20"/>
                <w:szCs w:val="20"/>
              </w:rPr>
            </w:pPr>
            <w:r w:rsidRPr="00B24BF7">
              <w:rPr>
                <w:sz w:val="20"/>
                <w:szCs w:val="20"/>
              </w:rPr>
              <w:t>53,5</w:t>
            </w:r>
          </w:p>
        </w:tc>
      </w:tr>
      <w:tr w:rsidR="00CD03DB" w:rsidRPr="00B24BF7" w14:paraId="1BF3E2A6" w14:textId="77777777" w:rsidTr="00CD03DB">
        <w:tc>
          <w:tcPr>
            <w:tcW w:w="2428" w:type="pct"/>
            <w:tcBorders>
              <w:top w:val="nil"/>
              <w:left w:val="nil"/>
              <w:bottom w:val="nil"/>
              <w:right w:val="nil"/>
            </w:tcBorders>
            <w:vAlign w:val="center"/>
            <w:hideMark/>
          </w:tcPr>
          <w:p w14:paraId="0668F87F" w14:textId="77777777" w:rsidR="00CD03DB" w:rsidRPr="00B24BF7" w:rsidRDefault="00CD03DB" w:rsidP="00CD03DB">
            <w:pPr>
              <w:tabs>
                <w:tab w:val="right" w:pos="4161"/>
              </w:tabs>
              <w:rPr>
                <w:sz w:val="20"/>
                <w:szCs w:val="20"/>
              </w:rPr>
            </w:pPr>
            <w:r w:rsidRPr="00B24BF7">
              <w:rPr>
                <w:sz w:val="20"/>
                <w:szCs w:val="20"/>
              </w:rPr>
              <w:t xml:space="preserve">Текстиль </w:t>
            </w:r>
            <w:proofErr w:type="spellStart"/>
            <w:r w:rsidRPr="00B24BF7">
              <w:rPr>
                <w:sz w:val="20"/>
                <w:szCs w:val="20"/>
              </w:rPr>
              <w:t>кийимдери</w:t>
            </w:r>
            <w:proofErr w:type="spellEnd"/>
          </w:p>
        </w:tc>
        <w:tc>
          <w:tcPr>
            <w:tcW w:w="441" w:type="pct"/>
            <w:tcBorders>
              <w:top w:val="nil"/>
              <w:left w:val="nil"/>
              <w:bottom w:val="nil"/>
              <w:right w:val="nil"/>
            </w:tcBorders>
            <w:vAlign w:val="center"/>
            <w:hideMark/>
          </w:tcPr>
          <w:p w14:paraId="0411C3BB" w14:textId="77777777" w:rsidR="00CD03DB" w:rsidRPr="00B24BF7" w:rsidRDefault="00CD03DB" w:rsidP="00CD03DB">
            <w:pPr>
              <w:spacing w:before="20" w:after="40"/>
              <w:jc w:val="right"/>
              <w:rPr>
                <w:sz w:val="20"/>
                <w:szCs w:val="20"/>
              </w:rPr>
            </w:pPr>
            <w:r w:rsidRPr="00B24BF7">
              <w:rPr>
                <w:sz w:val="20"/>
                <w:szCs w:val="20"/>
              </w:rPr>
              <w:t>-</w:t>
            </w:r>
          </w:p>
        </w:tc>
        <w:tc>
          <w:tcPr>
            <w:tcW w:w="577" w:type="pct"/>
            <w:tcBorders>
              <w:top w:val="nil"/>
              <w:left w:val="nil"/>
              <w:bottom w:val="nil"/>
              <w:right w:val="nil"/>
            </w:tcBorders>
            <w:vAlign w:val="center"/>
            <w:hideMark/>
          </w:tcPr>
          <w:p w14:paraId="388E9B20" w14:textId="77777777" w:rsidR="00CD03DB" w:rsidRPr="00B24BF7" w:rsidRDefault="00CD03DB" w:rsidP="00CD03DB">
            <w:pPr>
              <w:spacing w:before="20" w:after="40"/>
              <w:jc w:val="right"/>
              <w:rPr>
                <w:sz w:val="20"/>
                <w:szCs w:val="20"/>
              </w:rPr>
            </w:pPr>
            <w:r w:rsidRPr="00B24BF7">
              <w:rPr>
                <w:sz w:val="20"/>
                <w:szCs w:val="20"/>
              </w:rPr>
              <w:t>53 296,8</w:t>
            </w:r>
          </w:p>
        </w:tc>
        <w:tc>
          <w:tcPr>
            <w:tcW w:w="756" w:type="pct"/>
            <w:tcBorders>
              <w:top w:val="nil"/>
              <w:left w:val="nil"/>
              <w:bottom w:val="nil"/>
              <w:right w:val="nil"/>
            </w:tcBorders>
            <w:vAlign w:val="center"/>
            <w:hideMark/>
          </w:tcPr>
          <w:p w14:paraId="51E1EB52" w14:textId="77777777" w:rsidR="00CD03DB" w:rsidRPr="00B24BF7" w:rsidRDefault="00CD03DB" w:rsidP="00CD03DB">
            <w:pPr>
              <w:spacing w:before="20" w:after="40"/>
              <w:jc w:val="right"/>
              <w:rPr>
                <w:sz w:val="20"/>
                <w:szCs w:val="20"/>
              </w:rPr>
            </w:pPr>
            <w:r w:rsidRPr="00B24BF7">
              <w:rPr>
                <w:sz w:val="20"/>
                <w:szCs w:val="20"/>
              </w:rPr>
              <w:t>-</w:t>
            </w:r>
          </w:p>
        </w:tc>
        <w:tc>
          <w:tcPr>
            <w:tcW w:w="798" w:type="pct"/>
            <w:tcBorders>
              <w:top w:val="nil"/>
              <w:left w:val="nil"/>
              <w:bottom w:val="nil"/>
              <w:right w:val="nil"/>
            </w:tcBorders>
            <w:vAlign w:val="center"/>
            <w:hideMark/>
          </w:tcPr>
          <w:p w14:paraId="630D9AAE" w14:textId="77777777" w:rsidR="00CD03DB" w:rsidRPr="00B24BF7" w:rsidRDefault="00CD03DB" w:rsidP="00CD03DB">
            <w:pPr>
              <w:spacing w:before="20" w:after="40"/>
              <w:jc w:val="right"/>
              <w:rPr>
                <w:sz w:val="20"/>
                <w:szCs w:val="20"/>
              </w:rPr>
            </w:pPr>
            <w:r w:rsidRPr="00B24BF7">
              <w:rPr>
                <w:sz w:val="20"/>
                <w:szCs w:val="20"/>
              </w:rPr>
              <w:t>113,9</w:t>
            </w:r>
          </w:p>
        </w:tc>
      </w:tr>
      <w:tr w:rsidR="00CD03DB" w:rsidRPr="00B24BF7" w14:paraId="60CFB834" w14:textId="77777777" w:rsidTr="00CD03DB">
        <w:tc>
          <w:tcPr>
            <w:tcW w:w="2428" w:type="pct"/>
            <w:tcBorders>
              <w:top w:val="nil"/>
              <w:left w:val="nil"/>
              <w:bottom w:val="nil"/>
              <w:right w:val="nil"/>
            </w:tcBorders>
            <w:hideMark/>
          </w:tcPr>
          <w:p w14:paraId="764AC12F" w14:textId="77777777" w:rsidR="00CD03DB" w:rsidRPr="00B24BF7" w:rsidRDefault="00CD03DB" w:rsidP="00CD03DB">
            <w:pPr>
              <w:tabs>
                <w:tab w:val="right" w:pos="4161"/>
              </w:tabs>
              <w:rPr>
                <w:sz w:val="20"/>
                <w:szCs w:val="20"/>
                <w:lang w:val="ky-KG" w:eastAsia="en-US"/>
              </w:rPr>
            </w:pPr>
            <w:r w:rsidRPr="00B24BF7">
              <w:rPr>
                <w:sz w:val="20"/>
                <w:szCs w:val="20"/>
                <w:lang w:val="ky-KG" w:eastAsia="en-US"/>
              </w:rPr>
              <w:t>Жездин сыныктары жана калдыктары</w:t>
            </w:r>
          </w:p>
        </w:tc>
        <w:tc>
          <w:tcPr>
            <w:tcW w:w="441" w:type="pct"/>
            <w:tcBorders>
              <w:top w:val="nil"/>
              <w:left w:val="nil"/>
              <w:bottom w:val="nil"/>
              <w:right w:val="nil"/>
            </w:tcBorders>
            <w:vAlign w:val="center"/>
            <w:hideMark/>
          </w:tcPr>
          <w:p w14:paraId="2CE221D6" w14:textId="77777777" w:rsidR="00CD03DB" w:rsidRPr="00B24BF7" w:rsidRDefault="00CD03DB" w:rsidP="00CD03DB">
            <w:pPr>
              <w:spacing w:before="20" w:after="40"/>
              <w:jc w:val="right"/>
              <w:rPr>
                <w:sz w:val="20"/>
                <w:szCs w:val="20"/>
                <w:lang w:val="ky-KG" w:eastAsia="en-US"/>
              </w:rPr>
            </w:pPr>
            <w:r w:rsidRPr="00B24BF7">
              <w:rPr>
                <w:sz w:val="20"/>
                <w:szCs w:val="20"/>
              </w:rPr>
              <w:t>7,5</w:t>
            </w:r>
          </w:p>
        </w:tc>
        <w:tc>
          <w:tcPr>
            <w:tcW w:w="577" w:type="pct"/>
            <w:tcBorders>
              <w:top w:val="nil"/>
              <w:left w:val="nil"/>
              <w:bottom w:val="nil"/>
              <w:right w:val="nil"/>
            </w:tcBorders>
            <w:vAlign w:val="center"/>
            <w:hideMark/>
          </w:tcPr>
          <w:p w14:paraId="7A38C8A9" w14:textId="77777777" w:rsidR="00CD03DB" w:rsidRPr="00B24BF7" w:rsidRDefault="00CD03DB" w:rsidP="00CD03DB">
            <w:pPr>
              <w:jc w:val="right"/>
              <w:rPr>
                <w:sz w:val="20"/>
                <w:szCs w:val="20"/>
              </w:rPr>
            </w:pPr>
            <w:r w:rsidRPr="00B24BF7">
              <w:rPr>
                <w:sz w:val="20"/>
                <w:szCs w:val="20"/>
              </w:rPr>
              <w:t>56 495,2</w:t>
            </w:r>
          </w:p>
        </w:tc>
        <w:tc>
          <w:tcPr>
            <w:tcW w:w="756" w:type="pct"/>
            <w:tcBorders>
              <w:top w:val="nil"/>
              <w:left w:val="nil"/>
              <w:bottom w:val="nil"/>
              <w:right w:val="nil"/>
            </w:tcBorders>
            <w:vAlign w:val="center"/>
            <w:hideMark/>
          </w:tcPr>
          <w:p w14:paraId="6F76E4E4" w14:textId="77777777" w:rsidR="00CD03DB" w:rsidRPr="00B24BF7" w:rsidRDefault="00CD03DB" w:rsidP="00CD03DB">
            <w:pPr>
              <w:spacing w:before="20" w:after="40"/>
              <w:jc w:val="right"/>
              <w:rPr>
                <w:sz w:val="20"/>
                <w:szCs w:val="20"/>
                <w:lang w:val="ky-KG" w:eastAsia="en-US"/>
              </w:rPr>
            </w:pPr>
            <w:r w:rsidRPr="00B24BF7">
              <w:rPr>
                <w:sz w:val="20"/>
                <w:szCs w:val="20"/>
              </w:rPr>
              <w:t>85,9</w:t>
            </w:r>
          </w:p>
        </w:tc>
        <w:tc>
          <w:tcPr>
            <w:tcW w:w="798" w:type="pct"/>
            <w:tcBorders>
              <w:top w:val="nil"/>
              <w:left w:val="nil"/>
              <w:bottom w:val="nil"/>
              <w:right w:val="nil"/>
            </w:tcBorders>
            <w:vAlign w:val="center"/>
            <w:hideMark/>
          </w:tcPr>
          <w:p w14:paraId="3F37F571" w14:textId="77777777" w:rsidR="00CD03DB" w:rsidRPr="00B24BF7" w:rsidRDefault="00CD03DB" w:rsidP="00CD03DB">
            <w:pPr>
              <w:jc w:val="right"/>
              <w:rPr>
                <w:sz w:val="20"/>
                <w:szCs w:val="20"/>
                <w:lang w:val="ky-KG"/>
              </w:rPr>
            </w:pPr>
            <w:r w:rsidRPr="00B24BF7">
              <w:rPr>
                <w:sz w:val="20"/>
                <w:szCs w:val="20"/>
              </w:rPr>
              <w:t>83,3</w:t>
            </w:r>
          </w:p>
        </w:tc>
      </w:tr>
      <w:tr w:rsidR="00CD03DB" w:rsidRPr="00B24BF7" w14:paraId="1079DB10" w14:textId="77777777" w:rsidTr="00CD03DB">
        <w:tc>
          <w:tcPr>
            <w:tcW w:w="2428" w:type="pct"/>
            <w:tcBorders>
              <w:top w:val="nil"/>
              <w:left w:val="nil"/>
              <w:bottom w:val="nil"/>
              <w:right w:val="nil"/>
            </w:tcBorders>
            <w:hideMark/>
          </w:tcPr>
          <w:p w14:paraId="1BDAA006" w14:textId="77777777" w:rsidR="00CD03DB" w:rsidRPr="00B24BF7" w:rsidRDefault="00CD03DB" w:rsidP="00CD03DB">
            <w:pPr>
              <w:tabs>
                <w:tab w:val="right" w:pos="4161"/>
              </w:tabs>
              <w:rPr>
                <w:sz w:val="20"/>
                <w:szCs w:val="20"/>
                <w:lang w:val="ky-KG" w:eastAsia="en-US"/>
              </w:rPr>
            </w:pPr>
            <w:r w:rsidRPr="00B24BF7">
              <w:rPr>
                <w:sz w:val="20"/>
                <w:szCs w:val="20"/>
                <w:lang w:val="ky-KG" w:eastAsia="en-US"/>
              </w:rPr>
              <w:t>Бут кийимдер жана анын тетиктери</w:t>
            </w:r>
          </w:p>
        </w:tc>
        <w:tc>
          <w:tcPr>
            <w:tcW w:w="441" w:type="pct"/>
            <w:tcBorders>
              <w:top w:val="nil"/>
              <w:left w:val="nil"/>
              <w:bottom w:val="nil"/>
              <w:right w:val="nil"/>
            </w:tcBorders>
            <w:vAlign w:val="center"/>
            <w:hideMark/>
          </w:tcPr>
          <w:p w14:paraId="2D39C6B2" w14:textId="77777777" w:rsidR="00CD03DB" w:rsidRPr="00B24BF7" w:rsidRDefault="00CD03DB" w:rsidP="00CD03DB">
            <w:pPr>
              <w:spacing w:before="20" w:after="40"/>
              <w:jc w:val="right"/>
              <w:rPr>
                <w:sz w:val="20"/>
                <w:szCs w:val="20"/>
              </w:rPr>
            </w:pPr>
            <w:r w:rsidRPr="00B24BF7">
              <w:rPr>
                <w:sz w:val="20"/>
                <w:szCs w:val="20"/>
              </w:rPr>
              <w:t>-</w:t>
            </w:r>
          </w:p>
        </w:tc>
        <w:tc>
          <w:tcPr>
            <w:tcW w:w="577" w:type="pct"/>
            <w:tcBorders>
              <w:top w:val="nil"/>
              <w:left w:val="nil"/>
              <w:bottom w:val="nil"/>
              <w:right w:val="nil"/>
            </w:tcBorders>
            <w:vAlign w:val="center"/>
            <w:hideMark/>
          </w:tcPr>
          <w:p w14:paraId="1C885D34" w14:textId="77777777" w:rsidR="00CD03DB" w:rsidRPr="00B24BF7" w:rsidRDefault="00CD03DB" w:rsidP="00CD03DB">
            <w:pPr>
              <w:spacing w:before="20" w:after="40"/>
              <w:jc w:val="right"/>
              <w:rPr>
                <w:sz w:val="20"/>
                <w:szCs w:val="20"/>
                <w:lang w:val="ky-KG" w:eastAsia="en-US"/>
              </w:rPr>
            </w:pPr>
            <w:r w:rsidRPr="00B24BF7">
              <w:rPr>
                <w:sz w:val="20"/>
                <w:szCs w:val="20"/>
              </w:rPr>
              <w:t>152452,9</w:t>
            </w:r>
          </w:p>
        </w:tc>
        <w:tc>
          <w:tcPr>
            <w:tcW w:w="756" w:type="pct"/>
            <w:tcBorders>
              <w:top w:val="nil"/>
              <w:left w:val="nil"/>
              <w:bottom w:val="nil"/>
              <w:right w:val="nil"/>
            </w:tcBorders>
            <w:vAlign w:val="center"/>
            <w:hideMark/>
          </w:tcPr>
          <w:p w14:paraId="366C52C2" w14:textId="77777777" w:rsidR="00CD03DB" w:rsidRPr="00B24BF7" w:rsidRDefault="00CD03DB" w:rsidP="00CD03DB">
            <w:pPr>
              <w:spacing w:before="20" w:after="40"/>
              <w:jc w:val="right"/>
              <w:rPr>
                <w:sz w:val="20"/>
                <w:szCs w:val="20"/>
              </w:rPr>
            </w:pPr>
            <w:r w:rsidRPr="00B24BF7">
              <w:rPr>
                <w:sz w:val="20"/>
                <w:szCs w:val="20"/>
              </w:rPr>
              <w:t>-</w:t>
            </w:r>
          </w:p>
        </w:tc>
        <w:tc>
          <w:tcPr>
            <w:tcW w:w="798" w:type="pct"/>
            <w:tcBorders>
              <w:top w:val="nil"/>
              <w:left w:val="nil"/>
              <w:bottom w:val="nil"/>
              <w:right w:val="nil"/>
            </w:tcBorders>
            <w:vAlign w:val="center"/>
            <w:hideMark/>
          </w:tcPr>
          <w:p w14:paraId="74AF9F29" w14:textId="77777777" w:rsidR="00CD03DB" w:rsidRPr="00B24BF7" w:rsidRDefault="00CD03DB" w:rsidP="00CD03DB">
            <w:pPr>
              <w:spacing w:before="20" w:after="40"/>
              <w:jc w:val="right"/>
              <w:rPr>
                <w:sz w:val="20"/>
                <w:szCs w:val="20"/>
                <w:lang w:val="ky-KG" w:eastAsia="en-US"/>
              </w:rPr>
            </w:pPr>
            <w:r w:rsidRPr="00B24BF7">
              <w:rPr>
                <w:sz w:val="20"/>
                <w:szCs w:val="20"/>
              </w:rPr>
              <w:t>436,5</w:t>
            </w:r>
          </w:p>
        </w:tc>
      </w:tr>
      <w:tr w:rsidR="00CD03DB" w:rsidRPr="00B24BF7" w14:paraId="63DE149B" w14:textId="77777777" w:rsidTr="00CD03DB">
        <w:tc>
          <w:tcPr>
            <w:tcW w:w="2428" w:type="pct"/>
            <w:tcBorders>
              <w:top w:val="nil"/>
              <w:left w:val="nil"/>
              <w:bottom w:val="nil"/>
              <w:right w:val="nil"/>
            </w:tcBorders>
            <w:hideMark/>
          </w:tcPr>
          <w:p w14:paraId="2DD5AF55" w14:textId="77777777" w:rsidR="00CD03DB" w:rsidRPr="00B24BF7" w:rsidRDefault="00CD03DB" w:rsidP="00CD03DB">
            <w:pPr>
              <w:tabs>
                <w:tab w:val="right" w:pos="4161"/>
              </w:tabs>
              <w:rPr>
                <w:sz w:val="20"/>
                <w:szCs w:val="20"/>
                <w:lang w:eastAsia="en-US"/>
              </w:rPr>
            </w:pPr>
            <w:r w:rsidRPr="00B24BF7">
              <w:rPr>
                <w:sz w:val="20"/>
                <w:szCs w:val="20"/>
                <w:lang w:val="ky-KG" w:eastAsia="en-US"/>
              </w:rPr>
              <w:t>Автомобилдердин жана тракторлордун тетиктери</w:t>
            </w:r>
          </w:p>
        </w:tc>
        <w:tc>
          <w:tcPr>
            <w:tcW w:w="441" w:type="pct"/>
            <w:tcBorders>
              <w:top w:val="nil"/>
              <w:left w:val="nil"/>
              <w:bottom w:val="nil"/>
              <w:right w:val="nil"/>
            </w:tcBorders>
            <w:vAlign w:val="center"/>
            <w:hideMark/>
          </w:tcPr>
          <w:p w14:paraId="79B42465" w14:textId="77777777" w:rsidR="00CD03DB" w:rsidRPr="00B24BF7" w:rsidRDefault="00CD03DB" w:rsidP="00CD03DB">
            <w:pPr>
              <w:spacing w:before="20" w:after="40"/>
              <w:jc w:val="right"/>
              <w:rPr>
                <w:sz w:val="20"/>
                <w:szCs w:val="20"/>
                <w:lang w:val="ky-KG" w:eastAsia="en-US"/>
              </w:rPr>
            </w:pPr>
            <w:r w:rsidRPr="00B24BF7">
              <w:rPr>
                <w:sz w:val="20"/>
                <w:szCs w:val="20"/>
              </w:rPr>
              <w:t>-</w:t>
            </w:r>
          </w:p>
        </w:tc>
        <w:tc>
          <w:tcPr>
            <w:tcW w:w="577" w:type="pct"/>
            <w:tcBorders>
              <w:top w:val="nil"/>
              <w:left w:val="nil"/>
              <w:bottom w:val="nil"/>
              <w:right w:val="nil"/>
            </w:tcBorders>
            <w:vAlign w:val="center"/>
            <w:hideMark/>
          </w:tcPr>
          <w:p w14:paraId="0EE532B3" w14:textId="77777777" w:rsidR="00CD03DB" w:rsidRPr="00B24BF7" w:rsidRDefault="00CD03DB" w:rsidP="00CD03DB">
            <w:pPr>
              <w:spacing w:before="20" w:after="40"/>
              <w:jc w:val="right"/>
              <w:rPr>
                <w:sz w:val="20"/>
                <w:szCs w:val="20"/>
                <w:lang w:val="ky-KG" w:eastAsia="en-US"/>
              </w:rPr>
            </w:pPr>
            <w:r w:rsidRPr="00B24BF7">
              <w:rPr>
                <w:sz w:val="20"/>
                <w:szCs w:val="20"/>
              </w:rPr>
              <w:t>48 255,2</w:t>
            </w:r>
          </w:p>
        </w:tc>
        <w:tc>
          <w:tcPr>
            <w:tcW w:w="756" w:type="pct"/>
            <w:tcBorders>
              <w:top w:val="nil"/>
              <w:left w:val="nil"/>
              <w:bottom w:val="nil"/>
              <w:right w:val="nil"/>
            </w:tcBorders>
            <w:vAlign w:val="center"/>
            <w:hideMark/>
          </w:tcPr>
          <w:p w14:paraId="09D6C82F" w14:textId="77777777" w:rsidR="00CD03DB" w:rsidRPr="00B24BF7" w:rsidRDefault="00CD03DB" w:rsidP="00CD03DB">
            <w:pPr>
              <w:spacing w:before="20" w:after="40"/>
              <w:jc w:val="right"/>
              <w:rPr>
                <w:sz w:val="20"/>
                <w:szCs w:val="20"/>
                <w:lang w:val="ky-KG" w:eastAsia="en-US"/>
              </w:rPr>
            </w:pPr>
            <w:r w:rsidRPr="00B24BF7">
              <w:rPr>
                <w:sz w:val="20"/>
                <w:szCs w:val="20"/>
              </w:rPr>
              <w:t>-</w:t>
            </w:r>
          </w:p>
        </w:tc>
        <w:tc>
          <w:tcPr>
            <w:tcW w:w="798" w:type="pct"/>
            <w:tcBorders>
              <w:top w:val="nil"/>
              <w:left w:val="nil"/>
              <w:bottom w:val="nil"/>
              <w:right w:val="nil"/>
            </w:tcBorders>
            <w:vAlign w:val="center"/>
            <w:hideMark/>
          </w:tcPr>
          <w:p w14:paraId="0FCA6DAC" w14:textId="77777777" w:rsidR="00CD03DB" w:rsidRPr="00B24BF7" w:rsidRDefault="00CD03DB" w:rsidP="00CD03DB">
            <w:pPr>
              <w:spacing w:before="20" w:after="40"/>
              <w:jc w:val="right"/>
              <w:rPr>
                <w:sz w:val="20"/>
                <w:szCs w:val="20"/>
                <w:lang w:val="ky-KG" w:eastAsia="en-US"/>
              </w:rPr>
            </w:pPr>
            <w:r w:rsidRPr="00B24BF7">
              <w:rPr>
                <w:sz w:val="20"/>
                <w:szCs w:val="20"/>
              </w:rPr>
              <w:t>125,9</w:t>
            </w:r>
          </w:p>
        </w:tc>
      </w:tr>
      <w:tr w:rsidR="00CD03DB" w:rsidRPr="00B24BF7" w14:paraId="518145AB" w14:textId="77777777" w:rsidTr="00CD03DB">
        <w:tc>
          <w:tcPr>
            <w:tcW w:w="2428" w:type="pct"/>
            <w:tcBorders>
              <w:top w:val="nil"/>
              <w:left w:val="nil"/>
              <w:bottom w:val="nil"/>
              <w:right w:val="nil"/>
            </w:tcBorders>
            <w:vAlign w:val="center"/>
            <w:hideMark/>
          </w:tcPr>
          <w:p w14:paraId="59C97631" w14:textId="77777777" w:rsidR="00CD03DB" w:rsidRPr="00B24BF7" w:rsidRDefault="00CD03DB" w:rsidP="00CD03DB">
            <w:pPr>
              <w:tabs>
                <w:tab w:val="right" w:pos="4161"/>
              </w:tabs>
              <w:rPr>
                <w:sz w:val="20"/>
                <w:szCs w:val="20"/>
                <w:lang w:val="ky-KG"/>
              </w:rPr>
            </w:pPr>
            <w:r w:rsidRPr="00B24BF7">
              <w:rPr>
                <w:sz w:val="20"/>
                <w:szCs w:val="20"/>
                <w:lang w:val="ky-KG"/>
              </w:rPr>
              <w:t>Кара металлдар</w:t>
            </w:r>
          </w:p>
        </w:tc>
        <w:tc>
          <w:tcPr>
            <w:tcW w:w="441" w:type="pct"/>
            <w:tcBorders>
              <w:top w:val="nil"/>
              <w:left w:val="nil"/>
              <w:bottom w:val="nil"/>
              <w:right w:val="nil"/>
            </w:tcBorders>
            <w:vAlign w:val="center"/>
            <w:hideMark/>
          </w:tcPr>
          <w:p w14:paraId="20C8279E" w14:textId="77777777" w:rsidR="00CD03DB" w:rsidRPr="00B24BF7" w:rsidRDefault="00CD03DB" w:rsidP="00CD03DB">
            <w:pPr>
              <w:spacing w:before="20" w:after="40"/>
              <w:jc w:val="right"/>
              <w:rPr>
                <w:sz w:val="20"/>
                <w:szCs w:val="20"/>
                <w:lang w:val="ky-KG" w:eastAsia="en-US"/>
              </w:rPr>
            </w:pPr>
            <w:r w:rsidRPr="00B24BF7">
              <w:rPr>
                <w:sz w:val="20"/>
                <w:szCs w:val="20"/>
              </w:rPr>
              <w:t>-</w:t>
            </w:r>
          </w:p>
        </w:tc>
        <w:tc>
          <w:tcPr>
            <w:tcW w:w="577" w:type="pct"/>
            <w:tcBorders>
              <w:top w:val="nil"/>
              <w:left w:val="nil"/>
              <w:bottom w:val="nil"/>
              <w:right w:val="nil"/>
            </w:tcBorders>
            <w:vAlign w:val="center"/>
            <w:hideMark/>
          </w:tcPr>
          <w:p w14:paraId="39A4AEDE" w14:textId="77777777" w:rsidR="00CD03DB" w:rsidRPr="00B24BF7" w:rsidRDefault="00CD03DB" w:rsidP="00CD03DB">
            <w:pPr>
              <w:spacing w:before="20" w:after="40"/>
              <w:jc w:val="right"/>
              <w:rPr>
                <w:sz w:val="20"/>
                <w:szCs w:val="20"/>
                <w:lang w:val="ky-KG" w:eastAsia="en-US"/>
              </w:rPr>
            </w:pPr>
            <w:r w:rsidRPr="00B24BF7">
              <w:rPr>
                <w:sz w:val="20"/>
                <w:szCs w:val="20"/>
              </w:rPr>
              <w:t>40 140,6</w:t>
            </w:r>
          </w:p>
        </w:tc>
        <w:tc>
          <w:tcPr>
            <w:tcW w:w="756" w:type="pct"/>
            <w:tcBorders>
              <w:top w:val="nil"/>
              <w:left w:val="nil"/>
              <w:bottom w:val="nil"/>
              <w:right w:val="nil"/>
            </w:tcBorders>
            <w:vAlign w:val="center"/>
            <w:hideMark/>
          </w:tcPr>
          <w:p w14:paraId="7DD545A6" w14:textId="77777777" w:rsidR="00CD03DB" w:rsidRPr="00B24BF7" w:rsidRDefault="00CD03DB" w:rsidP="00CD03DB">
            <w:pPr>
              <w:spacing w:before="20" w:after="40"/>
              <w:jc w:val="right"/>
              <w:rPr>
                <w:sz w:val="20"/>
                <w:szCs w:val="20"/>
                <w:lang w:val="ky-KG" w:eastAsia="en-US"/>
              </w:rPr>
            </w:pPr>
            <w:r w:rsidRPr="00B24BF7">
              <w:rPr>
                <w:sz w:val="20"/>
                <w:szCs w:val="20"/>
              </w:rPr>
              <w:t>-</w:t>
            </w:r>
          </w:p>
        </w:tc>
        <w:tc>
          <w:tcPr>
            <w:tcW w:w="798" w:type="pct"/>
            <w:tcBorders>
              <w:top w:val="nil"/>
              <w:left w:val="nil"/>
              <w:bottom w:val="nil"/>
              <w:right w:val="nil"/>
            </w:tcBorders>
            <w:vAlign w:val="center"/>
            <w:hideMark/>
          </w:tcPr>
          <w:p w14:paraId="79DDEAAF" w14:textId="77777777" w:rsidR="00CD03DB" w:rsidRPr="00B24BF7" w:rsidRDefault="00CD03DB" w:rsidP="00CD03DB">
            <w:pPr>
              <w:spacing w:before="20" w:after="40"/>
              <w:jc w:val="right"/>
              <w:rPr>
                <w:sz w:val="20"/>
                <w:szCs w:val="20"/>
                <w:lang w:val="ky-KG" w:eastAsia="en-US"/>
              </w:rPr>
            </w:pPr>
            <w:r w:rsidRPr="00B24BF7">
              <w:rPr>
                <w:sz w:val="20"/>
                <w:szCs w:val="20"/>
              </w:rPr>
              <w:t>80,4</w:t>
            </w:r>
          </w:p>
        </w:tc>
      </w:tr>
      <w:tr w:rsidR="00CD03DB" w:rsidRPr="00B24BF7" w14:paraId="037FE5FA" w14:textId="77777777" w:rsidTr="00CD03DB">
        <w:tc>
          <w:tcPr>
            <w:tcW w:w="2428" w:type="pct"/>
            <w:tcBorders>
              <w:top w:val="nil"/>
              <w:left w:val="nil"/>
              <w:bottom w:val="single" w:sz="4" w:space="0" w:color="auto"/>
              <w:right w:val="nil"/>
            </w:tcBorders>
            <w:vAlign w:val="center"/>
            <w:hideMark/>
          </w:tcPr>
          <w:p w14:paraId="675A81F7" w14:textId="77777777" w:rsidR="00CD03DB" w:rsidRPr="00B24BF7" w:rsidRDefault="00CD03DB" w:rsidP="00CD03DB">
            <w:pPr>
              <w:tabs>
                <w:tab w:val="right" w:pos="4161"/>
              </w:tabs>
              <w:rPr>
                <w:sz w:val="20"/>
                <w:szCs w:val="20"/>
                <w:lang w:eastAsia="en-US"/>
              </w:rPr>
            </w:pPr>
            <w:r w:rsidRPr="00B24BF7">
              <w:rPr>
                <w:sz w:val="20"/>
                <w:szCs w:val="20"/>
                <w:lang w:val="ky-KG"/>
              </w:rPr>
              <w:t>Кара металлдардан жасалган буюмдар</w:t>
            </w:r>
          </w:p>
        </w:tc>
        <w:tc>
          <w:tcPr>
            <w:tcW w:w="441" w:type="pct"/>
            <w:tcBorders>
              <w:top w:val="nil"/>
              <w:left w:val="nil"/>
              <w:bottom w:val="single" w:sz="4" w:space="0" w:color="auto"/>
              <w:right w:val="nil"/>
            </w:tcBorders>
            <w:vAlign w:val="center"/>
            <w:hideMark/>
          </w:tcPr>
          <w:p w14:paraId="1638E090" w14:textId="77777777" w:rsidR="00CD03DB" w:rsidRPr="00B24BF7" w:rsidRDefault="00CD03DB" w:rsidP="00CD03DB">
            <w:pPr>
              <w:spacing w:before="20" w:after="40"/>
              <w:jc w:val="right"/>
              <w:rPr>
                <w:sz w:val="20"/>
                <w:szCs w:val="20"/>
                <w:lang w:val="ky-KG" w:eastAsia="en-US"/>
              </w:rPr>
            </w:pPr>
            <w:r w:rsidRPr="00B24BF7">
              <w:rPr>
                <w:sz w:val="20"/>
                <w:szCs w:val="20"/>
              </w:rPr>
              <w:t>-</w:t>
            </w:r>
          </w:p>
        </w:tc>
        <w:tc>
          <w:tcPr>
            <w:tcW w:w="577" w:type="pct"/>
            <w:tcBorders>
              <w:top w:val="nil"/>
              <w:left w:val="nil"/>
              <w:bottom w:val="single" w:sz="4" w:space="0" w:color="auto"/>
              <w:right w:val="nil"/>
            </w:tcBorders>
            <w:vAlign w:val="center"/>
            <w:hideMark/>
          </w:tcPr>
          <w:p w14:paraId="1F0BA325" w14:textId="77777777" w:rsidR="00CD03DB" w:rsidRPr="00B24BF7" w:rsidRDefault="00CD03DB" w:rsidP="00CD03DB">
            <w:pPr>
              <w:jc w:val="right"/>
              <w:rPr>
                <w:sz w:val="20"/>
                <w:szCs w:val="20"/>
              </w:rPr>
            </w:pPr>
            <w:r w:rsidRPr="00B24BF7">
              <w:rPr>
                <w:sz w:val="20"/>
                <w:szCs w:val="20"/>
              </w:rPr>
              <w:t>12 751,5</w:t>
            </w:r>
          </w:p>
        </w:tc>
        <w:tc>
          <w:tcPr>
            <w:tcW w:w="756" w:type="pct"/>
            <w:tcBorders>
              <w:top w:val="nil"/>
              <w:left w:val="nil"/>
              <w:bottom w:val="single" w:sz="4" w:space="0" w:color="auto"/>
              <w:right w:val="nil"/>
            </w:tcBorders>
            <w:vAlign w:val="center"/>
            <w:hideMark/>
          </w:tcPr>
          <w:p w14:paraId="1C7E8A13" w14:textId="77777777" w:rsidR="00CD03DB" w:rsidRPr="00B24BF7" w:rsidRDefault="00CD03DB" w:rsidP="00CD03DB">
            <w:pPr>
              <w:spacing w:before="20" w:after="40"/>
              <w:jc w:val="right"/>
              <w:rPr>
                <w:sz w:val="20"/>
                <w:szCs w:val="20"/>
                <w:lang w:val="ky-KG" w:eastAsia="en-US"/>
              </w:rPr>
            </w:pPr>
            <w:r w:rsidRPr="00B24BF7">
              <w:rPr>
                <w:sz w:val="20"/>
                <w:szCs w:val="20"/>
              </w:rPr>
              <w:t>-</w:t>
            </w:r>
          </w:p>
        </w:tc>
        <w:tc>
          <w:tcPr>
            <w:tcW w:w="798" w:type="pct"/>
            <w:tcBorders>
              <w:top w:val="nil"/>
              <w:left w:val="nil"/>
              <w:bottom w:val="single" w:sz="4" w:space="0" w:color="auto"/>
              <w:right w:val="nil"/>
            </w:tcBorders>
            <w:vAlign w:val="center"/>
            <w:hideMark/>
          </w:tcPr>
          <w:p w14:paraId="3D83C741" w14:textId="77777777" w:rsidR="00CD03DB" w:rsidRPr="00B24BF7" w:rsidRDefault="00CD03DB" w:rsidP="00CD03DB">
            <w:pPr>
              <w:jc w:val="right"/>
              <w:rPr>
                <w:sz w:val="20"/>
                <w:szCs w:val="20"/>
                <w:lang w:val="ky-KG"/>
              </w:rPr>
            </w:pPr>
            <w:r w:rsidRPr="00B24BF7">
              <w:rPr>
                <w:sz w:val="20"/>
                <w:szCs w:val="20"/>
              </w:rPr>
              <w:t>259,0</w:t>
            </w:r>
          </w:p>
        </w:tc>
      </w:tr>
    </w:tbl>
    <w:bookmarkEnd w:id="2348"/>
    <w:p w14:paraId="5CA667BC" w14:textId="620AB172" w:rsidR="00CD03DB" w:rsidRPr="00CD03DB" w:rsidRDefault="00CD03DB" w:rsidP="00CD03DB">
      <w:pPr>
        <w:spacing w:before="120"/>
        <w:ind w:firstLine="709"/>
        <w:jc w:val="both"/>
        <w:rPr>
          <w:lang w:val="ky-KG"/>
        </w:rPr>
      </w:pPr>
      <w:r w:rsidRPr="00CD03DB">
        <w:rPr>
          <w:lang w:val="ky-KG"/>
        </w:rPr>
        <w:t xml:space="preserve">Экспорттук жөнөтүүлөрдүн эң жогорку көлөмү Россияга (кийим </w:t>
      </w:r>
      <w:r w:rsidR="00B24BF7">
        <w:rPr>
          <w:lang w:val="ky-KG"/>
        </w:rPr>
        <w:t>-</w:t>
      </w:r>
      <w:r w:rsidRPr="00CD03DB">
        <w:rPr>
          <w:lang w:val="ky-KG"/>
        </w:rPr>
        <w:t xml:space="preserve"> </w:t>
      </w:r>
      <w:r w:rsidRPr="00CD03DB">
        <w:rPr>
          <w:iCs/>
          <w:lang w:val="ky-KG"/>
        </w:rPr>
        <w:t xml:space="preserve">65,6 </w:t>
      </w:r>
      <w:r w:rsidRPr="00CD03DB">
        <w:rPr>
          <w:lang w:val="ky-KG"/>
        </w:rPr>
        <w:t xml:space="preserve">млн. доллар), Казакстанга (баалуу металлдардын рудалары жана концентраттары </w:t>
      </w:r>
      <w:r w:rsidR="00B24BF7">
        <w:rPr>
          <w:lang w:val="ky-KG"/>
        </w:rPr>
        <w:t>-</w:t>
      </w:r>
      <w:r w:rsidRPr="00CD03DB">
        <w:rPr>
          <w:lang w:val="ky-KG"/>
        </w:rPr>
        <w:t xml:space="preserve"> </w:t>
      </w:r>
      <w:r w:rsidRPr="00CD03DB">
        <w:rPr>
          <w:iCs/>
          <w:lang w:val="ky-KG"/>
        </w:rPr>
        <w:t xml:space="preserve">106,6 </w:t>
      </w:r>
      <w:r w:rsidRPr="00CD03DB">
        <w:rPr>
          <w:lang w:val="ky-KG"/>
        </w:rPr>
        <w:t xml:space="preserve">млн. доллар, сүт азыктары </w:t>
      </w:r>
      <w:r w:rsidR="00B24BF7">
        <w:rPr>
          <w:lang w:val="ky-KG"/>
        </w:rPr>
        <w:t>-</w:t>
      </w:r>
      <w:r w:rsidRPr="00CD03DB">
        <w:rPr>
          <w:lang w:val="ky-KG"/>
        </w:rPr>
        <w:t xml:space="preserve"> </w:t>
      </w:r>
      <w:r w:rsidRPr="00CD03DB">
        <w:rPr>
          <w:iCs/>
          <w:lang w:val="ky-KG"/>
        </w:rPr>
        <w:t xml:space="preserve">27,6 </w:t>
      </w:r>
      <w:r w:rsidRPr="00CD03DB">
        <w:rPr>
          <w:lang w:val="ky-KG"/>
        </w:rPr>
        <w:t xml:space="preserve">млн. доллар), Түркияга (пахта буласы </w:t>
      </w:r>
      <w:r w:rsidR="00B24BF7">
        <w:rPr>
          <w:lang w:val="ky-KG"/>
        </w:rPr>
        <w:t>-</w:t>
      </w:r>
      <w:r w:rsidRPr="00CD03DB">
        <w:rPr>
          <w:lang w:val="ky-KG"/>
        </w:rPr>
        <w:t xml:space="preserve"> </w:t>
      </w:r>
      <w:r w:rsidRPr="00CD03DB">
        <w:rPr>
          <w:iCs/>
          <w:lang w:val="ky-KG"/>
        </w:rPr>
        <w:t xml:space="preserve">4,6 </w:t>
      </w:r>
      <w:r w:rsidRPr="00CD03DB">
        <w:rPr>
          <w:lang w:val="ky-KG"/>
        </w:rPr>
        <w:t xml:space="preserve">млн. доллар, жашылчалар жана мөмө-жемиштер </w:t>
      </w:r>
      <w:r w:rsidR="00B24BF7">
        <w:rPr>
          <w:lang w:val="ky-KG"/>
        </w:rPr>
        <w:t>-</w:t>
      </w:r>
      <w:r w:rsidRPr="00CD03DB">
        <w:rPr>
          <w:lang w:val="ky-KG"/>
        </w:rPr>
        <w:t xml:space="preserve"> </w:t>
      </w:r>
      <w:r w:rsidRPr="00CD03DB">
        <w:rPr>
          <w:iCs/>
          <w:lang w:val="ky-KG"/>
        </w:rPr>
        <w:t xml:space="preserve">14,9 </w:t>
      </w:r>
      <w:r w:rsidRPr="00CD03DB">
        <w:rPr>
          <w:lang w:val="ky-KG"/>
        </w:rPr>
        <w:t>млн. доллар) туура келди.</w:t>
      </w:r>
    </w:p>
    <w:p w14:paraId="1A771ED6" w14:textId="0203B3DC" w:rsidR="00E2709F" w:rsidRDefault="00E2709F">
      <w:pPr>
        <w:spacing w:after="160" w:line="259" w:lineRule="auto"/>
        <w:rPr>
          <w:i/>
          <w:lang w:val="ky-KG"/>
        </w:rPr>
      </w:pPr>
      <w:r>
        <w:rPr>
          <w:i/>
          <w:lang w:val="ky-KG"/>
        </w:rPr>
        <w:br w:type="page"/>
      </w:r>
    </w:p>
    <w:p w14:paraId="6317B1F2" w14:textId="6B8977A3" w:rsidR="00E2709F" w:rsidRDefault="001466FB">
      <w:pPr>
        <w:spacing w:after="160" w:line="259" w:lineRule="auto"/>
        <w:rPr>
          <w:i/>
          <w:lang w:val="ky-KG"/>
        </w:rPr>
      </w:pPr>
      <w:r w:rsidRPr="001466FB">
        <w:rPr>
          <w:noProof/>
        </w:rPr>
        <w:lastRenderedPageBreak/>
        <w:drawing>
          <wp:inline distT="0" distB="0" distL="0" distR="0" wp14:anchorId="13BF9DA1" wp14:editId="390EF53E">
            <wp:extent cx="5590476" cy="896190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590476" cy="8961905"/>
                    </a:xfrm>
                    <a:prstGeom prst="rect">
                      <a:avLst/>
                    </a:prstGeom>
                  </pic:spPr>
                </pic:pic>
              </a:graphicData>
            </a:graphic>
          </wp:inline>
        </w:drawing>
      </w:r>
      <w:r w:rsidR="00E2709F">
        <w:rPr>
          <w:i/>
          <w:lang w:val="ky-KG"/>
        </w:rPr>
        <w:br w:type="page"/>
      </w:r>
    </w:p>
    <w:p w14:paraId="76E66ECF" w14:textId="1EA82675" w:rsidR="00CD03DB" w:rsidRPr="00CD03DB" w:rsidRDefault="00CD03DB" w:rsidP="00415B46">
      <w:pPr>
        <w:ind w:firstLine="567"/>
        <w:jc w:val="both"/>
        <w:rPr>
          <w:lang w:val="ky-KG"/>
        </w:rPr>
      </w:pPr>
      <w:r w:rsidRPr="00CD03DB">
        <w:rPr>
          <w:i/>
          <w:lang w:val="ky-KG"/>
        </w:rPr>
        <w:lastRenderedPageBreak/>
        <w:t xml:space="preserve">Импорттук келип түшүүлөр. </w:t>
      </w:r>
      <w:r w:rsidRPr="00CD03DB">
        <w:rPr>
          <w:lang w:val="ky-KG"/>
        </w:rPr>
        <w:t xml:space="preserve">2024-жылдын январь-октябрында КМШ өлкөлөрүнөн импорттук келип түшүүлөрдүн көлөмү 2023-ж. январь-октябрына салыштырмалуу 11,4 пайызга  көбөйүп, 3 439,8 млн. долларды же импорттун жалпы көлөмүнүн 33,4 пайызын түздү, ал  эми КМШдан тышкаркы өлкөлөрдөн келип түшүүлөрдүн көлөмү 2,4 пайызга  төмөндөп, </w:t>
      </w:r>
      <w:bookmarkStart w:id="2349" w:name="_Hlk163461517"/>
      <w:r w:rsidRPr="00CD03DB">
        <w:rPr>
          <w:lang w:val="ky-KG"/>
        </w:rPr>
        <w:t xml:space="preserve">6 870,2 </w:t>
      </w:r>
      <w:bookmarkEnd w:id="2349"/>
      <w:r w:rsidRPr="00CD03DB">
        <w:rPr>
          <w:lang w:val="ky-KG"/>
        </w:rPr>
        <w:t>млн. долларды  жана импорттун жалпы көлөмүнүн 66,6 пайызын түздү.</w:t>
      </w:r>
    </w:p>
    <w:p w14:paraId="01360166" w14:textId="75B573D7" w:rsidR="00CD03DB" w:rsidRPr="00CD03DB" w:rsidRDefault="00CD03DB" w:rsidP="00CD03DB">
      <w:pPr>
        <w:ind w:firstLine="567"/>
        <w:jc w:val="both"/>
        <w:rPr>
          <w:lang w:val="ky-KG"/>
        </w:rPr>
      </w:pPr>
      <w:r w:rsidRPr="00CD03DB">
        <w:rPr>
          <w:lang w:val="ky-KG"/>
        </w:rPr>
        <w:t>Импорттук келип түшүүлөрдө жаратылыш жана суюлтулган газдардын (1,7 эсеге), электр энергиясынын  (1,9 эсеге),  текстиль кийимдеринин (1,5 эсеге), эт жана эт тамак-аш азыктарынын (34,7</w:t>
      </w:r>
      <w:r w:rsidRPr="00CD03DB">
        <w:rPr>
          <w:iCs/>
          <w:lang w:val="ky-KG"/>
        </w:rPr>
        <w:t xml:space="preserve"> </w:t>
      </w:r>
      <w:r w:rsidRPr="00CD03DB">
        <w:rPr>
          <w:lang w:val="ky-KG"/>
        </w:rPr>
        <w:t>пайызга),</w:t>
      </w:r>
      <w:r w:rsidRPr="00CD03DB">
        <w:rPr>
          <w:lang w:val="ky-KG" w:eastAsia="en-US"/>
        </w:rPr>
        <w:t xml:space="preserve"> </w:t>
      </w:r>
      <w:r w:rsidRPr="00CD03DB">
        <w:rPr>
          <w:lang w:val="ky-KG"/>
        </w:rPr>
        <w:t xml:space="preserve">кара металлдардын (30,2 пайызга), </w:t>
      </w:r>
      <w:r w:rsidRPr="00CD03DB">
        <w:rPr>
          <w:lang w:val="ky-KG" w:eastAsia="en-US"/>
        </w:rPr>
        <w:t>жабдуулардын жана механикалык т</w:t>
      </w:r>
      <w:r w:rsidRPr="00CD03DB">
        <w:rPr>
          <w:bCs/>
          <w:lang w:val="ky-KG"/>
        </w:rPr>
        <w:t>ү</w:t>
      </w:r>
      <w:r w:rsidRPr="00CD03DB">
        <w:rPr>
          <w:lang w:val="ky-KG" w:eastAsia="en-US"/>
        </w:rPr>
        <w:t>з</w:t>
      </w:r>
      <w:r w:rsidRPr="00CD03DB">
        <w:rPr>
          <w:bCs/>
          <w:lang w:val="ky-KG"/>
        </w:rPr>
        <w:t>ү</w:t>
      </w:r>
      <w:r w:rsidRPr="00CD03DB">
        <w:rPr>
          <w:lang w:val="ky-KG" w:eastAsia="en-US"/>
        </w:rPr>
        <w:t>л</w:t>
      </w:r>
      <w:r w:rsidRPr="00CD03DB">
        <w:rPr>
          <w:bCs/>
          <w:lang w:val="ky-KG"/>
        </w:rPr>
        <w:t>ү</w:t>
      </w:r>
      <w:r w:rsidRPr="00CD03DB">
        <w:rPr>
          <w:lang w:val="ky-KG" w:eastAsia="en-US"/>
        </w:rPr>
        <w:t>шт</w:t>
      </w:r>
      <w:r w:rsidRPr="00CD03DB">
        <w:rPr>
          <w:lang w:val="ky-KG"/>
        </w:rPr>
        <w:t>ө</w:t>
      </w:r>
      <w:r w:rsidRPr="00CD03DB">
        <w:rPr>
          <w:lang w:val="ky-KG" w:eastAsia="en-US"/>
        </w:rPr>
        <w:t>рд</w:t>
      </w:r>
      <w:r w:rsidRPr="00CD03DB">
        <w:rPr>
          <w:bCs/>
          <w:lang w:val="ky-KG"/>
        </w:rPr>
        <w:t>үн</w:t>
      </w:r>
      <w:r w:rsidRPr="00CD03DB">
        <w:rPr>
          <w:lang w:val="ky-KG"/>
        </w:rPr>
        <w:t xml:space="preserve"> (28,3 пайызга),</w:t>
      </w:r>
      <w:r w:rsidRPr="00CD03DB">
        <w:rPr>
          <w:sz w:val="20"/>
          <w:szCs w:val="20"/>
          <w:lang w:val="ky-KG" w:eastAsia="en-US"/>
        </w:rPr>
        <w:t xml:space="preserve"> </w:t>
      </w:r>
      <w:r w:rsidRPr="00CD03DB">
        <w:rPr>
          <w:lang w:val="ky-KG" w:eastAsia="en-US"/>
        </w:rPr>
        <w:t>шоколад жана какао кошулган башка тамак-аштын</w:t>
      </w:r>
      <w:r w:rsidRPr="00CD03DB">
        <w:rPr>
          <w:sz w:val="20"/>
          <w:szCs w:val="20"/>
          <w:lang w:val="ky-KG" w:eastAsia="en-US"/>
        </w:rPr>
        <w:t xml:space="preserve"> </w:t>
      </w:r>
      <w:r w:rsidRPr="00CD03DB">
        <w:rPr>
          <w:lang w:val="ky-KG" w:eastAsia="en-US"/>
        </w:rPr>
        <w:t>(23,8</w:t>
      </w:r>
      <w:r w:rsidRPr="00CD03DB">
        <w:rPr>
          <w:lang w:val="ky-KG"/>
        </w:rPr>
        <w:t xml:space="preserve"> пайызга), </w:t>
      </w:r>
      <w:r w:rsidRPr="00CD03DB">
        <w:rPr>
          <w:lang w:val="ky-KG" w:eastAsia="en-US"/>
        </w:rPr>
        <w:t xml:space="preserve">буудай унунун (23,3 пайызга), </w:t>
      </w:r>
      <w:r w:rsidRPr="00CD03DB">
        <w:rPr>
          <w:lang w:val="ky-KG"/>
        </w:rPr>
        <w:t>мөмө-жемиштердин жана жаңгактардын (19,3 пайызга),</w:t>
      </w:r>
      <w:r w:rsidRPr="00CD03DB">
        <w:rPr>
          <w:lang w:val="ky-KG" w:eastAsia="en-US"/>
        </w:rPr>
        <w:t xml:space="preserve"> </w:t>
      </w:r>
      <w:r w:rsidRPr="00CD03DB">
        <w:rPr>
          <w:lang w:val="ky-KG"/>
        </w:rPr>
        <w:t xml:space="preserve">кара металлдардан жасалган буюмдардын (13,3 пайызга), </w:t>
      </w:r>
      <w:r w:rsidRPr="00CD03DB">
        <w:rPr>
          <w:lang w:val="ky-KG" w:eastAsia="en-US"/>
        </w:rPr>
        <w:t>ар т</w:t>
      </w:r>
      <w:r w:rsidRPr="00CD03DB">
        <w:rPr>
          <w:bCs/>
          <w:lang w:val="ky-KG"/>
        </w:rPr>
        <w:t>ү</w:t>
      </w:r>
      <w:r w:rsidRPr="00CD03DB">
        <w:rPr>
          <w:lang w:val="ky-KG" w:eastAsia="en-US"/>
        </w:rPr>
        <w:t>рл</w:t>
      </w:r>
      <w:r w:rsidRPr="00CD03DB">
        <w:rPr>
          <w:bCs/>
          <w:lang w:val="ky-KG"/>
        </w:rPr>
        <w:t>үү</w:t>
      </w:r>
      <w:r w:rsidRPr="00CD03DB">
        <w:rPr>
          <w:lang w:val="ky-KG" w:eastAsia="en-US"/>
        </w:rPr>
        <w:t xml:space="preserve"> тамак-аш азыктарынын (11,8 пайызга), </w:t>
      </w:r>
      <w:r w:rsidRPr="00CD03DB">
        <w:rPr>
          <w:lang w:val="ky-KG"/>
        </w:rPr>
        <w:t xml:space="preserve">кагаз, картон жана андан жасалган буюмдардын (7,6 пайызга), фармацевтикалык каражаттардын (5,9 пайызга), синтетикалык комплекстүү жиптерден жасалган кездемелердин (5,7 пайызга), ошондой эле бут кийимдер (5,9 пайызга) көбөйүшү байкалды. </w:t>
      </w:r>
    </w:p>
    <w:p w14:paraId="0FE065D2" w14:textId="3D89FC48" w:rsidR="00CD03DB" w:rsidRPr="00CD03DB" w:rsidRDefault="00CD03DB" w:rsidP="00CD03DB">
      <w:pPr>
        <w:ind w:firstLine="567"/>
        <w:jc w:val="both"/>
        <w:rPr>
          <w:lang w:val="ky-KG"/>
        </w:rPr>
      </w:pPr>
      <w:r w:rsidRPr="00CD03DB">
        <w:rPr>
          <w:lang w:val="ky-KG"/>
        </w:rPr>
        <w:t xml:space="preserve">Муну менен катар, трикотаж кездемелери (4,8 эсеге), трикотаж кийимдердин (16,7 пайызга),  күн карама майы (12,1 пайызга), электр машиналары жана жабдуулар (8,0 пайызга), пластмасса жана андан жасалган буюмдардын (7,5 пайызга), жашылчалардын жана тамырлуу жемиштердин (9,9 пайызга), канттын (7,9 пайызга), буудайдын (6,2 пайызга), ошондой эле чайдын (2,3 пайызга) импортунун көлөмүнүн төмөндөшү байкалды.   </w:t>
      </w:r>
    </w:p>
    <w:p w14:paraId="2EAEF2DF" w14:textId="2627DD0F" w:rsidR="00CD03DB" w:rsidRPr="00CD03DB" w:rsidRDefault="00CD03DB" w:rsidP="00CD03DB">
      <w:pPr>
        <w:spacing w:before="40" w:after="40"/>
        <w:ind w:firstLine="567"/>
        <w:jc w:val="both"/>
        <w:rPr>
          <w:lang w:val="ky-KG" w:eastAsia="en-US"/>
        </w:rPr>
      </w:pPr>
      <w:r w:rsidRPr="00CD03DB">
        <w:rPr>
          <w:lang w:val="ky-KG"/>
        </w:rPr>
        <w:t xml:space="preserve">Импорттук түшүүлөрдө Кытай (кийим жана кийимге </w:t>
      </w:r>
      <w:r w:rsidRPr="00CD03DB">
        <w:rPr>
          <w:lang w:val="ky-KG" w:eastAsia="en-US"/>
        </w:rPr>
        <w:t>тиешел</w:t>
      </w:r>
      <w:r w:rsidRPr="00CD03DB">
        <w:rPr>
          <w:lang w:val="ky-KG"/>
        </w:rPr>
        <w:t xml:space="preserve">үү буюмдар </w:t>
      </w:r>
      <w:r w:rsidR="00B24BF7">
        <w:rPr>
          <w:lang w:val="ky-KG"/>
        </w:rPr>
        <w:t>-</w:t>
      </w:r>
      <w:r w:rsidRPr="00CD03DB">
        <w:rPr>
          <w:lang w:val="ky-KG"/>
        </w:rPr>
        <w:t xml:space="preserve"> </w:t>
      </w:r>
      <w:bookmarkStart w:id="2350" w:name="_Hlk150526184"/>
      <w:r w:rsidRPr="00CD03DB">
        <w:rPr>
          <w:lang w:val="ky-KG"/>
        </w:rPr>
        <w:t xml:space="preserve">58,8 </w:t>
      </w:r>
      <w:bookmarkEnd w:id="2350"/>
      <w:r w:rsidRPr="00CD03DB">
        <w:rPr>
          <w:lang w:val="ky-KG"/>
        </w:rPr>
        <w:t xml:space="preserve">млн. доллар, электр машиналары жана жабдуулар </w:t>
      </w:r>
      <w:r w:rsidR="00B24BF7">
        <w:rPr>
          <w:lang w:val="ky-KG"/>
        </w:rPr>
        <w:t>-</w:t>
      </w:r>
      <w:r w:rsidRPr="00CD03DB">
        <w:rPr>
          <w:lang w:val="ky-KG"/>
        </w:rPr>
        <w:t xml:space="preserve"> </w:t>
      </w:r>
      <w:bookmarkStart w:id="2351" w:name="_Hlk150526196"/>
      <w:r w:rsidRPr="00CD03DB">
        <w:rPr>
          <w:lang w:val="ky-KG"/>
        </w:rPr>
        <w:t xml:space="preserve">246,4 </w:t>
      </w:r>
      <w:bookmarkEnd w:id="2351"/>
      <w:r w:rsidRPr="00CD03DB">
        <w:rPr>
          <w:lang w:val="ky-KG"/>
        </w:rPr>
        <w:t xml:space="preserve">млн. доллар, бут кийим </w:t>
      </w:r>
      <w:r w:rsidR="00B24BF7">
        <w:rPr>
          <w:lang w:val="ky-KG"/>
        </w:rPr>
        <w:t>-</w:t>
      </w:r>
      <w:r w:rsidRPr="00CD03DB">
        <w:rPr>
          <w:lang w:val="ky-KG"/>
        </w:rPr>
        <w:t xml:space="preserve"> 36,4 млн. доллар), Россия (мунайзат продуктулары </w:t>
      </w:r>
      <w:r w:rsidR="00B24BF7">
        <w:rPr>
          <w:lang w:val="ky-KG"/>
        </w:rPr>
        <w:t>-</w:t>
      </w:r>
      <w:r w:rsidRPr="00CD03DB">
        <w:rPr>
          <w:lang w:val="ky-KG"/>
        </w:rPr>
        <w:t xml:space="preserve"> </w:t>
      </w:r>
      <w:bookmarkStart w:id="2352" w:name="_Hlk150526230"/>
      <w:r w:rsidRPr="00CD03DB">
        <w:rPr>
          <w:lang w:val="ky-KG"/>
        </w:rPr>
        <w:t xml:space="preserve">792,4 </w:t>
      </w:r>
      <w:bookmarkEnd w:id="2352"/>
      <w:r w:rsidRPr="00CD03DB">
        <w:rPr>
          <w:lang w:val="ky-KG"/>
        </w:rPr>
        <w:t xml:space="preserve">млн. доллар, жылмаланбаган болоттон жасалган зымдар </w:t>
      </w:r>
      <w:r w:rsidR="00B24BF7">
        <w:rPr>
          <w:lang w:val="ky-KG"/>
        </w:rPr>
        <w:t>-</w:t>
      </w:r>
      <w:r w:rsidRPr="00CD03DB">
        <w:rPr>
          <w:lang w:val="ky-KG"/>
        </w:rPr>
        <w:t xml:space="preserve"> </w:t>
      </w:r>
      <w:bookmarkStart w:id="2353" w:name="_Hlk150526244"/>
      <w:r w:rsidRPr="00CD03DB">
        <w:rPr>
          <w:lang w:val="ky-KG"/>
        </w:rPr>
        <w:t xml:space="preserve">162,1 </w:t>
      </w:r>
      <w:bookmarkEnd w:id="2353"/>
      <w:r w:rsidRPr="00CD03DB">
        <w:rPr>
          <w:lang w:val="ky-KG"/>
        </w:rPr>
        <w:t>млн. доллар, ө</w:t>
      </w:r>
      <w:r w:rsidRPr="00CD03DB">
        <w:rPr>
          <w:lang w:val="ky-KG" w:eastAsia="en-US"/>
        </w:rPr>
        <w:t>с</w:t>
      </w:r>
      <w:r w:rsidRPr="00CD03DB">
        <w:rPr>
          <w:lang w:val="ky-KG"/>
        </w:rPr>
        <w:t>ү</w:t>
      </w:r>
      <w:r w:rsidRPr="00CD03DB">
        <w:rPr>
          <w:lang w:val="ky-KG" w:eastAsia="en-US"/>
        </w:rPr>
        <w:t>мд</w:t>
      </w:r>
      <w:r w:rsidRPr="00CD03DB">
        <w:rPr>
          <w:lang w:val="ky-KG"/>
        </w:rPr>
        <w:t>ү</w:t>
      </w:r>
      <w:r w:rsidRPr="00CD03DB">
        <w:rPr>
          <w:lang w:val="ky-KG" w:eastAsia="en-US"/>
        </w:rPr>
        <w:t>к</w:t>
      </w:r>
      <w:r w:rsidRPr="00CD03DB">
        <w:rPr>
          <w:lang w:val="ky-KG"/>
        </w:rPr>
        <w:t xml:space="preserve"> майлары </w:t>
      </w:r>
      <w:r w:rsidR="00B24BF7">
        <w:rPr>
          <w:lang w:val="ky-KG"/>
        </w:rPr>
        <w:t>-</w:t>
      </w:r>
      <w:r w:rsidRPr="00CD03DB">
        <w:rPr>
          <w:lang w:val="ky-KG"/>
        </w:rPr>
        <w:t xml:space="preserve"> </w:t>
      </w:r>
      <w:bookmarkStart w:id="2354" w:name="_Hlk150526257"/>
      <w:r w:rsidRPr="00CD03DB">
        <w:rPr>
          <w:lang w:val="ky-KG"/>
        </w:rPr>
        <w:t xml:space="preserve">24,2 </w:t>
      </w:r>
      <w:bookmarkEnd w:id="2354"/>
      <w:r w:rsidRPr="00CD03DB">
        <w:rPr>
          <w:lang w:val="ky-KG"/>
        </w:rPr>
        <w:t>млн.доллар, жер семирткичтер</w:t>
      </w:r>
      <w:r w:rsidRPr="00CD03DB">
        <w:rPr>
          <w:lang w:val="ky-KG"/>
        </w:rPr>
        <w:br/>
        <w:t xml:space="preserve"> - </w:t>
      </w:r>
      <w:bookmarkStart w:id="2355" w:name="_Hlk150526268"/>
      <w:r w:rsidRPr="00CD03DB">
        <w:rPr>
          <w:lang w:val="ky-KG"/>
        </w:rPr>
        <w:t xml:space="preserve">21,8 </w:t>
      </w:r>
      <w:bookmarkEnd w:id="2355"/>
      <w:r w:rsidRPr="00CD03DB">
        <w:rPr>
          <w:lang w:val="ky-KG"/>
        </w:rPr>
        <w:t>млн. доллар), Казакстан (суулар, минералдык жана газдалган кант кошулган суулар</w:t>
      </w:r>
      <w:r w:rsidRPr="00CD03DB">
        <w:rPr>
          <w:lang w:val="ky-KG"/>
        </w:rPr>
        <w:br/>
        <w:t xml:space="preserve"> - </w:t>
      </w:r>
      <w:bookmarkStart w:id="2356" w:name="_Hlk150526282"/>
      <w:r w:rsidRPr="00CD03DB">
        <w:rPr>
          <w:lang w:val="ky-KG"/>
        </w:rPr>
        <w:t xml:space="preserve">52,1 </w:t>
      </w:r>
      <w:bookmarkEnd w:id="2356"/>
      <w:r w:rsidRPr="00CD03DB">
        <w:rPr>
          <w:lang w:val="ky-KG"/>
        </w:rPr>
        <w:t xml:space="preserve">млн. доллар, таш көмүр </w:t>
      </w:r>
      <w:r w:rsidR="00B24BF7">
        <w:rPr>
          <w:lang w:val="ky-KG"/>
        </w:rPr>
        <w:t>-</w:t>
      </w:r>
      <w:r w:rsidRPr="00CD03DB">
        <w:rPr>
          <w:lang w:val="ky-KG"/>
        </w:rPr>
        <w:t xml:space="preserve"> 17,4 млн. доллар, буудай </w:t>
      </w:r>
      <w:r w:rsidR="00B24BF7">
        <w:rPr>
          <w:lang w:val="ky-KG"/>
        </w:rPr>
        <w:t>-</w:t>
      </w:r>
      <w:r w:rsidRPr="00CD03DB">
        <w:rPr>
          <w:lang w:val="ky-KG"/>
        </w:rPr>
        <w:t xml:space="preserve"> 5,2 млн. доллар, цемент </w:t>
      </w:r>
      <w:r w:rsidR="00B24BF7">
        <w:rPr>
          <w:lang w:val="ky-KG"/>
        </w:rPr>
        <w:t>-</w:t>
      </w:r>
      <w:r w:rsidRPr="00CD03DB">
        <w:rPr>
          <w:lang w:val="ky-KG"/>
        </w:rPr>
        <w:t xml:space="preserve"> 16,1 млн. доллар, буудай уну </w:t>
      </w:r>
      <w:r w:rsidR="00B24BF7">
        <w:rPr>
          <w:lang w:val="ky-KG"/>
        </w:rPr>
        <w:t>-</w:t>
      </w:r>
      <w:r w:rsidRPr="00CD03DB">
        <w:rPr>
          <w:lang w:val="ky-KG"/>
        </w:rPr>
        <w:t xml:space="preserve"> 25,3 млн. доллар), Түркия (кийим жана кийимге </w:t>
      </w:r>
      <w:r w:rsidRPr="00CD03DB">
        <w:rPr>
          <w:lang w:val="ky-KG" w:eastAsia="en-US"/>
        </w:rPr>
        <w:t>тиешел</w:t>
      </w:r>
      <w:r w:rsidRPr="00CD03DB">
        <w:rPr>
          <w:lang w:val="ky-KG"/>
        </w:rPr>
        <w:t xml:space="preserve">үү буюмдар </w:t>
      </w:r>
      <w:r w:rsidR="00B24BF7">
        <w:rPr>
          <w:lang w:val="ky-KG"/>
        </w:rPr>
        <w:t>-</w:t>
      </w:r>
      <w:r w:rsidRPr="00CD03DB">
        <w:rPr>
          <w:lang w:val="ky-KG"/>
        </w:rPr>
        <w:t xml:space="preserve"> 44,6 млн. доллар, бут кийимдер </w:t>
      </w:r>
      <w:r w:rsidR="00B24BF7">
        <w:rPr>
          <w:lang w:val="ky-KG"/>
        </w:rPr>
        <w:t>-</w:t>
      </w:r>
      <w:r w:rsidRPr="00CD03DB">
        <w:rPr>
          <w:lang w:val="ky-KG"/>
        </w:rPr>
        <w:t xml:space="preserve"> 12,1 млн. доллар, эмеректер </w:t>
      </w:r>
      <w:r w:rsidR="00B24BF7">
        <w:rPr>
          <w:lang w:val="ky-KG"/>
        </w:rPr>
        <w:t>-</w:t>
      </w:r>
      <w:r w:rsidRPr="00CD03DB">
        <w:rPr>
          <w:lang w:val="ky-KG"/>
        </w:rPr>
        <w:t xml:space="preserve"> 7,5 млн.доллар), </w:t>
      </w:r>
      <w:r w:rsidRPr="00CD03DB">
        <w:rPr>
          <w:lang w:val="ky-KG" w:eastAsia="en-US"/>
        </w:rPr>
        <w:t>Ө</w:t>
      </w:r>
      <w:r w:rsidRPr="00CD03DB">
        <w:rPr>
          <w:lang w:val="ky-KG"/>
        </w:rPr>
        <w:t xml:space="preserve">збекстан (кийим жана кийимге </w:t>
      </w:r>
      <w:r w:rsidRPr="00CD03DB">
        <w:rPr>
          <w:lang w:val="ky-KG" w:eastAsia="en-US"/>
        </w:rPr>
        <w:t>тиешел</w:t>
      </w:r>
      <w:r w:rsidRPr="00CD03DB">
        <w:rPr>
          <w:lang w:val="ky-KG"/>
        </w:rPr>
        <w:t xml:space="preserve">үү буюмдар </w:t>
      </w:r>
      <w:r w:rsidR="00B24BF7">
        <w:rPr>
          <w:lang w:val="ky-KG"/>
        </w:rPr>
        <w:t>-</w:t>
      </w:r>
      <w:r w:rsidRPr="00CD03DB">
        <w:rPr>
          <w:lang w:val="ky-KG"/>
        </w:rPr>
        <w:t xml:space="preserve"> 21,5 млн. доллар, жер семирткичтер </w:t>
      </w:r>
      <w:r w:rsidR="00B24BF7">
        <w:rPr>
          <w:lang w:val="ky-KG"/>
        </w:rPr>
        <w:t>-</w:t>
      </w:r>
      <w:r w:rsidRPr="00CD03DB">
        <w:rPr>
          <w:lang w:val="ky-KG"/>
        </w:rPr>
        <w:t xml:space="preserve"> 14,4 млн. доллар, мөмө-жемиштер жана жаңгактар </w:t>
      </w:r>
      <w:r w:rsidR="00B24BF7">
        <w:rPr>
          <w:lang w:val="ky-KG"/>
        </w:rPr>
        <w:t>-</w:t>
      </w:r>
      <w:r w:rsidRPr="00CD03DB">
        <w:rPr>
          <w:lang w:val="ky-KG"/>
        </w:rPr>
        <w:t xml:space="preserve"> 36,0 млн. доллар, жашылчалар </w:t>
      </w:r>
      <w:r w:rsidR="00B24BF7">
        <w:rPr>
          <w:lang w:val="ky-KG"/>
        </w:rPr>
        <w:t>-</w:t>
      </w:r>
      <w:r w:rsidRPr="00CD03DB">
        <w:rPr>
          <w:lang w:val="ky-KG"/>
        </w:rPr>
        <w:t xml:space="preserve"> 17,2 млн. доллар) негизги өнөктөш өлкөлөр болуп саналды</w:t>
      </w:r>
      <w:r w:rsidRPr="00CD03DB">
        <w:rPr>
          <w:lang w:val="ky-KG" w:eastAsia="en-US"/>
        </w:rPr>
        <w:t>.</w:t>
      </w:r>
    </w:p>
    <w:p w14:paraId="08A8223B" w14:textId="2D765B02" w:rsidR="00CD03DB" w:rsidRPr="00CD03DB" w:rsidRDefault="00126261" w:rsidP="00CD03DB">
      <w:pPr>
        <w:spacing w:before="120" w:after="120"/>
        <w:ind w:left="1457" w:hanging="1457"/>
        <w:rPr>
          <w:b/>
          <w:lang w:val="ky-KG"/>
        </w:rPr>
      </w:pPr>
      <w:r>
        <w:rPr>
          <w:b/>
          <w:lang w:val="ky-KG"/>
        </w:rPr>
        <w:t>9</w:t>
      </w:r>
      <w:r w:rsidR="00620BCA">
        <w:rPr>
          <w:b/>
          <w:lang w:val="ky-KG"/>
        </w:rPr>
        <w:t>2</w:t>
      </w:r>
      <w:r w:rsidR="00CD03DB" w:rsidRPr="00CD03DB">
        <w:rPr>
          <w:b/>
          <w:lang w:val="ky-KG"/>
        </w:rPr>
        <w:t>-таблица: 2024-жылдын январь-сентябрындагы товарлардын айрым түрлөрүнүн</w:t>
      </w:r>
      <w:r w:rsidR="00CD03DB" w:rsidRPr="00CD03DB">
        <w:rPr>
          <w:lang w:val="ky-KG"/>
        </w:rPr>
        <w:t xml:space="preserve"> </w:t>
      </w:r>
      <w:r w:rsidR="00CD03DB" w:rsidRPr="00CD03DB">
        <w:rPr>
          <w:b/>
          <w:lang w:val="ky-KG"/>
        </w:rPr>
        <w:t>импорту</w:t>
      </w:r>
    </w:p>
    <w:tbl>
      <w:tblPr>
        <w:tblW w:w="5000" w:type="pct"/>
        <w:tblBorders>
          <w:bottom w:val="single" w:sz="4" w:space="0" w:color="auto"/>
        </w:tblBorders>
        <w:tblLayout w:type="fixed"/>
        <w:tblLook w:val="04A0" w:firstRow="1" w:lastRow="0" w:firstColumn="1" w:lastColumn="0" w:noHBand="0" w:noVBand="1"/>
      </w:tblPr>
      <w:tblGrid>
        <w:gridCol w:w="3686"/>
        <w:gridCol w:w="1488"/>
        <w:gridCol w:w="1488"/>
        <w:gridCol w:w="1488"/>
        <w:gridCol w:w="1488"/>
      </w:tblGrid>
      <w:tr w:rsidR="00CD03DB" w:rsidRPr="00B24BF7" w14:paraId="6D8D7674" w14:textId="77777777" w:rsidTr="00B24BF7">
        <w:trPr>
          <w:tblHeader/>
        </w:trPr>
        <w:tc>
          <w:tcPr>
            <w:tcW w:w="1912" w:type="pct"/>
            <w:vMerge w:val="restart"/>
            <w:tcBorders>
              <w:top w:val="single" w:sz="8" w:space="0" w:color="auto"/>
              <w:left w:val="nil"/>
              <w:bottom w:val="single" w:sz="8" w:space="0" w:color="auto"/>
              <w:right w:val="nil"/>
            </w:tcBorders>
            <w:noWrap/>
            <w:vAlign w:val="bottom"/>
            <w:hideMark/>
          </w:tcPr>
          <w:p w14:paraId="3535D8A9" w14:textId="77777777" w:rsidR="00CD03DB" w:rsidRPr="00B24BF7" w:rsidRDefault="00CD03DB" w:rsidP="00B24BF7">
            <w:pPr>
              <w:jc w:val="right"/>
              <w:rPr>
                <w:b/>
                <w:bCs/>
                <w:sz w:val="20"/>
                <w:szCs w:val="20"/>
                <w:lang w:val="ky-KG"/>
              </w:rPr>
            </w:pPr>
            <w:r w:rsidRPr="00B24BF7">
              <w:rPr>
                <w:b/>
                <w:bCs/>
                <w:sz w:val="20"/>
                <w:szCs w:val="20"/>
                <w:lang w:val="ky-KG"/>
              </w:rPr>
              <w:t> </w:t>
            </w:r>
          </w:p>
          <w:p w14:paraId="6DC59575" w14:textId="77777777" w:rsidR="00CD03DB" w:rsidRPr="00B24BF7" w:rsidRDefault="00CD03DB" w:rsidP="00B24BF7">
            <w:pPr>
              <w:jc w:val="right"/>
              <w:rPr>
                <w:b/>
                <w:bCs/>
                <w:sz w:val="20"/>
                <w:szCs w:val="20"/>
                <w:lang w:val="ky-KG"/>
              </w:rPr>
            </w:pPr>
            <w:r w:rsidRPr="00B24BF7">
              <w:rPr>
                <w:b/>
                <w:bCs/>
                <w:sz w:val="20"/>
                <w:szCs w:val="20"/>
                <w:lang w:val="ky-KG"/>
              </w:rPr>
              <w:t> </w:t>
            </w:r>
          </w:p>
        </w:tc>
        <w:tc>
          <w:tcPr>
            <w:tcW w:w="1544" w:type="pct"/>
            <w:gridSpan w:val="2"/>
            <w:tcBorders>
              <w:top w:val="single" w:sz="8" w:space="0" w:color="auto"/>
              <w:left w:val="nil"/>
              <w:bottom w:val="single" w:sz="4" w:space="0" w:color="auto"/>
              <w:right w:val="nil"/>
            </w:tcBorders>
            <w:noWrap/>
            <w:vAlign w:val="bottom"/>
            <w:hideMark/>
          </w:tcPr>
          <w:p w14:paraId="5003ABB1" w14:textId="77777777" w:rsidR="00CD03DB" w:rsidRPr="00B24BF7" w:rsidRDefault="00CD03DB" w:rsidP="00B24BF7">
            <w:pPr>
              <w:spacing w:line="360" w:lineRule="auto"/>
              <w:jc w:val="right"/>
              <w:rPr>
                <w:b/>
                <w:bCs/>
                <w:sz w:val="20"/>
                <w:szCs w:val="20"/>
              </w:rPr>
            </w:pPr>
            <w:r w:rsidRPr="00B24BF7">
              <w:rPr>
                <w:b/>
                <w:sz w:val="20"/>
                <w:szCs w:val="20"/>
              </w:rPr>
              <w:t>Т</w:t>
            </w:r>
            <w:r w:rsidRPr="00B24BF7">
              <w:rPr>
                <w:b/>
                <w:sz w:val="20"/>
                <w:szCs w:val="20"/>
                <w:lang w:val="ky-KG"/>
              </w:rPr>
              <w:t>ү</w:t>
            </w:r>
            <w:proofErr w:type="spellStart"/>
            <w:r w:rsidRPr="00B24BF7">
              <w:rPr>
                <w:b/>
                <w:sz w:val="20"/>
                <w:szCs w:val="20"/>
              </w:rPr>
              <w:t>шт</w:t>
            </w:r>
            <w:proofErr w:type="spellEnd"/>
            <w:r w:rsidRPr="00B24BF7">
              <w:rPr>
                <w:b/>
                <w:sz w:val="20"/>
                <w:szCs w:val="20"/>
                <w:lang w:val="ky-KG"/>
              </w:rPr>
              <w:t>ү</w:t>
            </w:r>
            <w:r w:rsidRPr="00B24BF7">
              <w:rPr>
                <w:b/>
                <w:sz w:val="20"/>
                <w:szCs w:val="20"/>
              </w:rPr>
              <w:t xml:space="preserve">- </w:t>
            </w:r>
            <w:proofErr w:type="spellStart"/>
            <w:r w:rsidRPr="00B24BF7">
              <w:rPr>
                <w:b/>
                <w:sz w:val="20"/>
                <w:szCs w:val="20"/>
              </w:rPr>
              <w:t>бардыгы</w:t>
            </w:r>
            <w:proofErr w:type="spellEnd"/>
          </w:p>
        </w:tc>
        <w:tc>
          <w:tcPr>
            <w:tcW w:w="1543" w:type="pct"/>
            <w:gridSpan w:val="2"/>
            <w:tcBorders>
              <w:top w:val="single" w:sz="8" w:space="0" w:color="auto"/>
              <w:left w:val="nil"/>
              <w:bottom w:val="single" w:sz="4" w:space="0" w:color="auto"/>
              <w:right w:val="nil"/>
            </w:tcBorders>
            <w:noWrap/>
            <w:vAlign w:val="bottom"/>
            <w:hideMark/>
          </w:tcPr>
          <w:p w14:paraId="37DE8309" w14:textId="77777777" w:rsidR="00CD03DB" w:rsidRPr="00B24BF7" w:rsidRDefault="00CD03DB" w:rsidP="00B24BF7">
            <w:pPr>
              <w:jc w:val="right"/>
              <w:rPr>
                <w:rFonts w:eastAsia="Arial Unicode MS"/>
                <w:b/>
                <w:bCs/>
                <w:sz w:val="20"/>
                <w:szCs w:val="20"/>
                <w:lang w:val="ky-KG"/>
              </w:rPr>
            </w:pPr>
            <w:r w:rsidRPr="00B24BF7">
              <w:rPr>
                <w:rFonts w:eastAsia="Arial Unicode MS"/>
                <w:b/>
                <w:bCs/>
                <w:sz w:val="20"/>
                <w:szCs w:val="20"/>
                <w:lang w:val="ky-KG"/>
              </w:rPr>
              <w:t xml:space="preserve">2023 </w:t>
            </w:r>
            <w:r w:rsidRPr="00B24BF7">
              <w:rPr>
                <w:b/>
                <w:bCs/>
                <w:sz w:val="20"/>
                <w:szCs w:val="20"/>
                <w:lang w:val="ky-KG"/>
              </w:rPr>
              <w:t>январь-октябрына</w:t>
            </w:r>
          </w:p>
          <w:p w14:paraId="6E55D306" w14:textId="77777777" w:rsidR="00CD03DB" w:rsidRPr="00B24BF7" w:rsidRDefault="00CD03DB" w:rsidP="00B24BF7">
            <w:pPr>
              <w:jc w:val="right"/>
              <w:rPr>
                <w:b/>
                <w:bCs/>
                <w:sz w:val="20"/>
                <w:szCs w:val="20"/>
              </w:rPr>
            </w:pPr>
            <w:r w:rsidRPr="00B24BF7">
              <w:rPr>
                <w:b/>
                <w:sz w:val="20"/>
                <w:szCs w:val="20"/>
              </w:rPr>
              <w:t xml:space="preserve">карата </w:t>
            </w:r>
            <w:proofErr w:type="spellStart"/>
            <w:r w:rsidRPr="00B24BF7">
              <w:rPr>
                <w:b/>
                <w:sz w:val="20"/>
                <w:szCs w:val="20"/>
              </w:rPr>
              <w:t>пайыз</w:t>
            </w:r>
            <w:proofErr w:type="spellEnd"/>
            <w:r w:rsidRPr="00B24BF7">
              <w:rPr>
                <w:b/>
                <w:sz w:val="20"/>
                <w:szCs w:val="20"/>
              </w:rPr>
              <w:t xml:space="preserve"> </w:t>
            </w:r>
            <w:proofErr w:type="spellStart"/>
            <w:r w:rsidRPr="00B24BF7">
              <w:rPr>
                <w:b/>
                <w:sz w:val="20"/>
                <w:szCs w:val="20"/>
              </w:rPr>
              <w:t>менен</w:t>
            </w:r>
            <w:proofErr w:type="spellEnd"/>
          </w:p>
        </w:tc>
      </w:tr>
      <w:tr w:rsidR="00CD03DB" w:rsidRPr="00B24BF7" w14:paraId="1DA8E1D4" w14:textId="77777777" w:rsidTr="00B24BF7">
        <w:trPr>
          <w:tblHeader/>
        </w:trPr>
        <w:tc>
          <w:tcPr>
            <w:tcW w:w="1912" w:type="pct"/>
            <w:vMerge/>
            <w:tcBorders>
              <w:top w:val="single" w:sz="8" w:space="0" w:color="auto"/>
              <w:left w:val="nil"/>
              <w:bottom w:val="single" w:sz="8" w:space="0" w:color="auto"/>
              <w:right w:val="nil"/>
            </w:tcBorders>
            <w:vAlign w:val="center"/>
            <w:hideMark/>
          </w:tcPr>
          <w:p w14:paraId="670621EC" w14:textId="77777777" w:rsidR="00CD03DB" w:rsidRPr="00B24BF7" w:rsidRDefault="00CD03DB" w:rsidP="00B24BF7">
            <w:pPr>
              <w:rPr>
                <w:b/>
                <w:bCs/>
                <w:sz w:val="20"/>
                <w:szCs w:val="20"/>
                <w:lang w:val="ky-KG"/>
              </w:rPr>
            </w:pPr>
          </w:p>
        </w:tc>
        <w:tc>
          <w:tcPr>
            <w:tcW w:w="772" w:type="pct"/>
            <w:tcBorders>
              <w:top w:val="single" w:sz="4" w:space="0" w:color="auto"/>
              <w:left w:val="nil"/>
              <w:bottom w:val="single" w:sz="8" w:space="0" w:color="auto"/>
              <w:right w:val="nil"/>
            </w:tcBorders>
            <w:vAlign w:val="bottom"/>
            <w:hideMark/>
          </w:tcPr>
          <w:p w14:paraId="71503638" w14:textId="77777777" w:rsidR="00CD03DB" w:rsidRPr="00B24BF7" w:rsidRDefault="00CD03DB" w:rsidP="00B24BF7">
            <w:pPr>
              <w:jc w:val="right"/>
              <w:rPr>
                <w:b/>
                <w:bCs/>
                <w:sz w:val="20"/>
                <w:szCs w:val="20"/>
              </w:rPr>
            </w:pPr>
            <w:r w:rsidRPr="00B24BF7">
              <w:rPr>
                <w:b/>
                <w:sz w:val="20"/>
                <w:szCs w:val="20"/>
              </w:rPr>
              <w:t>ми</w:t>
            </w:r>
            <w:r w:rsidRPr="00B24BF7">
              <w:rPr>
                <w:b/>
                <w:sz w:val="20"/>
                <w:szCs w:val="20"/>
                <w:lang w:val="ky-KG"/>
              </w:rPr>
              <w:t>ң</w:t>
            </w:r>
            <w:r w:rsidRPr="00B24BF7">
              <w:rPr>
                <w:b/>
                <w:sz w:val="20"/>
                <w:szCs w:val="20"/>
                <w:lang w:val="ky-KG"/>
              </w:rPr>
              <w:br/>
            </w:r>
            <w:r w:rsidRPr="00B24BF7">
              <w:rPr>
                <w:b/>
                <w:sz w:val="20"/>
                <w:szCs w:val="20"/>
              </w:rPr>
              <w:t>тонна</w:t>
            </w:r>
          </w:p>
        </w:tc>
        <w:tc>
          <w:tcPr>
            <w:tcW w:w="772" w:type="pct"/>
            <w:tcBorders>
              <w:top w:val="single" w:sz="4" w:space="0" w:color="auto"/>
              <w:left w:val="nil"/>
              <w:bottom w:val="single" w:sz="8" w:space="0" w:color="auto"/>
              <w:right w:val="nil"/>
            </w:tcBorders>
            <w:vAlign w:val="bottom"/>
            <w:hideMark/>
          </w:tcPr>
          <w:p w14:paraId="2D3CFA3B" w14:textId="77777777" w:rsidR="00CD03DB" w:rsidRPr="00B24BF7" w:rsidRDefault="00CD03DB" w:rsidP="00B24BF7">
            <w:pPr>
              <w:ind w:left="-12" w:firstLine="12"/>
              <w:jc w:val="right"/>
              <w:rPr>
                <w:b/>
                <w:bCs/>
                <w:sz w:val="20"/>
                <w:szCs w:val="20"/>
              </w:rPr>
            </w:pPr>
            <w:r w:rsidRPr="00B24BF7">
              <w:rPr>
                <w:b/>
                <w:sz w:val="20"/>
                <w:szCs w:val="20"/>
              </w:rPr>
              <w:t>ми</w:t>
            </w:r>
            <w:r w:rsidRPr="00B24BF7">
              <w:rPr>
                <w:b/>
                <w:sz w:val="20"/>
                <w:szCs w:val="20"/>
                <w:lang w:val="ky-KG"/>
              </w:rPr>
              <w:t>ң</w:t>
            </w:r>
            <w:r w:rsidRPr="00B24BF7">
              <w:rPr>
                <w:b/>
                <w:sz w:val="20"/>
                <w:szCs w:val="20"/>
              </w:rPr>
              <w:br/>
              <w:t>доллар</w:t>
            </w:r>
          </w:p>
        </w:tc>
        <w:tc>
          <w:tcPr>
            <w:tcW w:w="772" w:type="pct"/>
            <w:tcBorders>
              <w:top w:val="single" w:sz="4" w:space="0" w:color="auto"/>
              <w:left w:val="nil"/>
              <w:bottom w:val="single" w:sz="8" w:space="0" w:color="auto"/>
              <w:right w:val="nil"/>
            </w:tcBorders>
            <w:hideMark/>
          </w:tcPr>
          <w:p w14:paraId="175874E4" w14:textId="77777777" w:rsidR="00CD03DB" w:rsidRPr="00B24BF7" w:rsidRDefault="00CD03DB" w:rsidP="00B24BF7">
            <w:pPr>
              <w:jc w:val="right"/>
              <w:rPr>
                <w:b/>
                <w:sz w:val="20"/>
                <w:szCs w:val="20"/>
              </w:rPr>
            </w:pPr>
            <w:proofErr w:type="spellStart"/>
            <w:r w:rsidRPr="00B24BF7">
              <w:rPr>
                <w:b/>
                <w:sz w:val="20"/>
                <w:szCs w:val="20"/>
              </w:rPr>
              <w:t>натуралай</w:t>
            </w:r>
            <w:proofErr w:type="spellEnd"/>
            <w:r w:rsidRPr="00B24BF7">
              <w:rPr>
                <w:b/>
                <w:sz w:val="20"/>
                <w:szCs w:val="20"/>
              </w:rPr>
              <w:br/>
              <w:t>т</w:t>
            </w:r>
            <w:r w:rsidRPr="00B24BF7">
              <w:rPr>
                <w:b/>
                <w:sz w:val="20"/>
                <w:szCs w:val="20"/>
                <w:lang w:val="ky-KG"/>
              </w:rPr>
              <w:t>ү</w:t>
            </w:r>
            <w:proofErr w:type="spellStart"/>
            <w:r w:rsidRPr="00B24BF7">
              <w:rPr>
                <w:b/>
                <w:sz w:val="20"/>
                <w:szCs w:val="20"/>
              </w:rPr>
              <w:t>рд</w:t>
            </w:r>
            <w:proofErr w:type="spellEnd"/>
            <w:r w:rsidRPr="00B24BF7">
              <w:rPr>
                <w:b/>
                <w:sz w:val="20"/>
                <w:szCs w:val="20"/>
                <w:lang w:val="ky-KG"/>
              </w:rPr>
              <w:t>ө</w:t>
            </w:r>
          </w:p>
        </w:tc>
        <w:tc>
          <w:tcPr>
            <w:tcW w:w="772" w:type="pct"/>
            <w:tcBorders>
              <w:top w:val="single" w:sz="4" w:space="0" w:color="auto"/>
              <w:left w:val="nil"/>
              <w:bottom w:val="single" w:sz="8" w:space="0" w:color="auto"/>
              <w:right w:val="nil"/>
            </w:tcBorders>
            <w:hideMark/>
          </w:tcPr>
          <w:p w14:paraId="3788FEEF" w14:textId="77777777" w:rsidR="00CD03DB" w:rsidRPr="00B24BF7" w:rsidRDefault="00CD03DB" w:rsidP="00B24BF7">
            <w:pPr>
              <w:jc w:val="right"/>
              <w:rPr>
                <w:b/>
                <w:sz w:val="20"/>
                <w:szCs w:val="20"/>
              </w:rPr>
            </w:pPr>
            <w:proofErr w:type="spellStart"/>
            <w:r w:rsidRPr="00B24BF7">
              <w:rPr>
                <w:b/>
                <w:sz w:val="20"/>
                <w:szCs w:val="20"/>
              </w:rPr>
              <w:t>нарктык</w:t>
            </w:r>
            <w:proofErr w:type="spellEnd"/>
            <w:r w:rsidRPr="00B24BF7">
              <w:rPr>
                <w:b/>
                <w:sz w:val="20"/>
                <w:szCs w:val="20"/>
              </w:rPr>
              <w:br/>
              <w:t>т</w:t>
            </w:r>
            <w:r w:rsidRPr="00B24BF7">
              <w:rPr>
                <w:b/>
                <w:sz w:val="20"/>
                <w:szCs w:val="20"/>
                <w:lang w:val="ky-KG"/>
              </w:rPr>
              <w:t>ү</w:t>
            </w:r>
            <w:proofErr w:type="spellStart"/>
            <w:r w:rsidRPr="00B24BF7">
              <w:rPr>
                <w:b/>
                <w:sz w:val="20"/>
                <w:szCs w:val="20"/>
              </w:rPr>
              <w:t>рд</w:t>
            </w:r>
            <w:proofErr w:type="spellEnd"/>
            <w:r w:rsidRPr="00B24BF7">
              <w:rPr>
                <w:b/>
                <w:sz w:val="20"/>
                <w:szCs w:val="20"/>
                <w:lang w:val="ky-KG"/>
              </w:rPr>
              <w:t>ө</w:t>
            </w:r>
          </w:p>
        </w:tc>
      </w:tr>
      <w:tr w:rsidR="00CD03DB" w:rsidRPr="00B24BF7" w14:paraId="14B4C45C" w14:textId="77777777" w:rsidTr="00B24BF7">
        <w:tc>
          <w:tcPr>
            <w:tcW w:w="1912" w:type="pct"/>
            <w:tcBorders>
              <w:top w:val="nil"/>
              <w:left w:val="nil"/>
              <w:bottom w:val="nil"/>
              <w:right w:val="nil"/>
            </w:tcBorders>
            <w:noWrap/>
            <w:vAlign w:val="bottom"/>
            <w:hideMark/>
          </w:tcPr>
          <w:p w14:paraId="72EC5509" w14:textId="77777777" w:rsidR="00CD03DB" w:rsidRPr="00B24BF7" w:rsidRDefault="00CD03DB" w:rsidP="00B24BF7">
            <w:pPr>
              <w:spacing w:line="276" w:lineRule="auto"/>
              <w:jc w:val="both"/>
              <w:rPr>
                <w:sz w:val="20"/>
                <w:szCs w:val="20"/>
              </w:rPr>
            </w:pPr>
            <w:r w:rsidRPr="00B24BF7">
              <w:rPr>
                <w:sz w:val="20"/>
                <w:szCs w:val="20"/>
                <w:lang w:val="ky-KG"/>
              </w:rPr>
              <w:t>Жашылчалар жана тамырлуу жемиштер</w:t>
            </w:r>
          </w:p>
        </w:tc>
        <w:tc>
          <w:tcPr>
            <w:tcW w:w="772" w:type="pct"/>
            <w:tcBorders>
              <w:top w:val="nil"/>
              <w:left w:val="nil"/>
              <w:bottom w:val="nil"/>
              <w:right w:val="nil"/>
            </w:tcBorders>
            <w:noWrap/>
            <w:tcMar>
              <w:top w:w="0" w:type="dxa"/>
              <w:left w:w="85" w:type="dxa"/>
              <w:bottom w:w="0" w:type="dxa"/>
              <w:right w:w="85" w:type="dxa"/>
            </w:tcMar>
            <w:vAlign w:val="bottom"/>
            <w:hideMark/>
          </w:tcPr>
          <w:p w14:paraId="6F871DFF" w14:textId="77777777" w:rsidR="00CD03DB" w:rsidRPr="00B24BF7" w:rsidRDefault="00CD03DB" w:rsidP="00B24BF7">
            <w:pPr>
              <w:spacing w:line="276" w:lineRule="auto"/>
              <w:jc w:val="right"/>
              <w:rPr>
                <w:sz w:val="20"/>
                <w:szCs w:val="20"/>
                <w:lang w:eastAsia="en-US"/>
              </w:rPr>
            </w:pPr>
            <w:r w:rsidRPr="00B24BF7">
              <w:rPr>
                <w:sz w:val="20"/>
                <w:szCs w:val="20"/>
              </w:rPr>
              <w:t>97,0</w:t>
            </w:r>
          </w:p>
        </w:tc>
        <w:tc>
          <w:tcPr>
            <w:tcW w:w="772" w:type="pct"/>
            <w:tcBorders>
              <w:top w:val="nil"/>
              <w:left w:val="nil"/>
              <w:bottom w:val="nil"/>
              <w:right w:val="nil"/>
            </w:tcBorders>
            <w:noWrap/>
            <w:tcMar>
              <w:top w:w="0" w:type="dxa"/>
              <w:left w:w="85" w:type="dxa"/>
              <w:bottom w:w="0" w:type="dxa"/>
              <w:right w:w="85" w:type="dxa"/>
            </w:tcMar>
            <w:vAlign w:val="bottom"/>
            <w:hideMark/>
          </w:tcPr>
          <w:p w14:paraId="2D96B6D9" w14:textId="77777777" w:rsidR="00CD03DB" w:rsidRPr="00B24BF7" w:rsidRDefault="00CD03DB" w:rsidP="00B24BF7">
            <w:pPr>
              <w:spacing w:line="276" w:lineRule="auto"/>
              <w:jc w:val="right"/>
              <w:rPr>
                <w:sz w:val="20"/>
                <w:szCs w:val="20"/>
                <w:lang w:eastAsia="en-US"/>
              </w:rPr>
            </w:pPr>
            <w:r w:rsidRPr="00B24BF7">
              <w:rPr>
                <w:sz w:val="20"/>
                <w:szCs w:val="20"/>
              </w:rPr>
              <w:t>38 703,3</w:t>
            </w:r>
          </w:p>
        </w:tc>
        <w:tc>
          <w:tcPr>
            <w:tcW w:w="772" w:type="pct"/>
            <w:tcBorders>
              <w:top w:val="nil"/>
              <w:left w:val="nil"/>
              <w:bottom w:val="nil"/>
              <w:right w:val="nil"/>
            </w:tcBorders>
            <w:noWrap/>
            <w:tcMar>
              <w:top w:w="0" w:type="dxa"/>
              <w:left w:w="85" w:type="dxa"/>
              <w:bottom w:w="0" w:type="dxa"/>
              <w:right w:w="85" w:type="dxa"/>
            </w:tcMar>
            <w:vAlign w:val="bottom"/>
            <w:hideMark/>
          </w:tcPr>
          <w:p w14:paraId="09F17C60" w14:textId="77777777" w:rsidR="00CD03DB" w:rsidRPr="00B24BF7" w:rsidRDefault="00CD03DB" w:rsidP="00B24BF7">
            <w:pPr>
              <w:spacing w:line="276" w:lineRule="auto"/>
              <w:jc w:val="right"/>
              <w:rPr>
                <w:sz w:val="20"/>
                <w:szCs w:val="20"/>
                <w:lang w:eastAsia="en-US"/>
              </w:rPr>
            </w:pPr>
            <w:r w:rsidRPr="00B24BF7">
              <w:rPr>
                <w:sz w:val="20"/>
                <w:szCs w:val="20"/>
              </w:rPr>
              <w:t>77,2</w:t>
            </w:r>
          </w:p>
        </w:tc>
        <w:tc>
          <w:tcPr>
            <w:tcW w:w="772" w:type="pct"/>
            <w:tcBorders>
              <w:top w:val="nil"/>
              <w:left w:val="nil"/>
              <w:bottom w:val="nil"/>
              <w:right w:val="nil"/>
            </w:tcBorders>
            <w:noWrap/>
            <w:tcMar>
              <w:top w:w="0" w:type="dxa"/>
              <w:left w:w="85" w:type="dxa"/>
              <w:bottom w:w="0" w:type="dxa"/>
              <w:right w:w="85" w:type="dxa"/>
            </w:tcMar>
            <w:vAlign w:val="bottom"/>
            <w:hideMark/>
          </w:tcPr>
          <w:p w14:paraId="103D24AD" w14:textId="77777777" w:rsidR="00CD03DB" w:rsidRPr="00B24BF7" w:rsidRDefault="00CD03DB" w:rsidP="00B24BF7">
            <w:pPr>
              <w:spacing w:line="276" w:lineRule="auto"/>
              <w:jc w:val="right"/>
              <w:rPr>
                <w:sz w:val="20"/>
                <w:szCs w:val="20"/>
                <w:lang w:eastAsia="en-US"/>
              </w:rPr>
            </w:pPr>
            <w:r w:rsidRPr="00B24BF7">
              <w:rPr>
                <w:sz w:val="20"/>
                <w:szCs w:val="20"/>
              </w:rPr>
              <w:t>90,1</w:t>
            </w:r>
          </w:p>
        </w:tc>
      </w:tr>
      <w:tr w:rsidR="00CD03DB" w:rsidRPr="00B24BF7" w14:paraId="3DC0059C" w14:textId="77777777" w:rsidTr="00B24BF7">
        <w:tc>
          <w:tcPr>
            <w:tcW w:w="1912" w:type="pct"/>
            <w:tcBorders>
              <w:top w:val="nil"/>
              <w:left w:val="nil"/>
              <w:bottom w:val="nil"/>
              <w:right w:val="nil"/>
            </w:tcBorders>
            <w:noWrap/>
            <w:vAlign w:val="bottom"/>
            <w:hideMark/>
          </w:tcPr>
          <w:p w14:paraId="75DDCA25" w14:textId="77777777" w:rsidR="00CD03DB" w:rsidRPr="00B24BF7" w:rsidRDefault="00CD03DB" w:rsidP="00B24BF7">
            <w:pPr>
              <w:spacing w:line="276" w:lineRule="auto"/>
              <w:rPr>
                <w:sz w:val="20"/>
                <w:szCs w:val="20"/>
              </w:rPr>
            </w:pPr>
            <w:proofErr w:type="spellStart"/>
            <w:r w:rsidRPr="00B24BF7">
              <w:rPr>
                <w:sz w:val="20"/>
                <w:szCs w:val="20"/>
              </w:rPr>
              <w:t>Жемиштер</w:t>
            </w:r>
            <w:proofErr w:type="spellEnd"/>
            <w:r w:rsidRPr="00B24BF7">
              <w:rPr>
                <w:sz w:val="20"/>
                <w:szCs w:val="20"/>
              </w:rPr>
              <w:t xml:space="preserve"> </w:t>
            </w:r>
            <w:proofErr w:type="spellStart"/>
            <w:r w:rsidRPr="00B24BF7">
              <w:rPr>
                <w:sz w:val="20"/>
                <w:szCs w:val="20"/>
              </w:rPr>
              <w:t>жана</w:t>
            </w:r>
            <w:proofErr w:type="spellEnd"/>
            <w:r w:rsidRPr="00B24BF7">
              <w:rPr>
                <w:sz w:val="20"/>
                <w:szCs w:val="20"/>
              </w:rPr>
              <w:t xml:space="preserve"> </w:t>
            </w:r>
            <w:proofErr w:type="spellStart"/>
            <w:r w:rsidRPr="00B24BF7">
              <w:rPr>
                <w:sz w:val="20"/>
                <w:szCs w:val="20"/>
              </w:rPr>
              <w:t>жа</w:t>
            </w:r>
            <w:proofErr w:type="spellEnd"/>
            <w:r w:rsidRPr="00B24BF7">
              <w:rPr>
                <w:sz w:val="20"/>
                <w:szCs w:val="20"/>
                <w:lang w:val="ky-KG"/>
              </w:rPr>
              <w:t>ң</w:t>
            </w:r>
            <w:proofErr w:type="spellStart"/>
            <w:r w:rsidRPr="00B24BF7">
              <w:rPr>
                <w:sz w:val="20"/>
                <w:szCs w:val="20"/>
              </w:rPr>
              <w:t>гактар</w:t>
            </w:r>
            <w:proofErr w:type="spellEnd"/>
          </w:p>
        </w:tc>
        <w:tc>
          <w:tcPr>
            <w:tcW w:w="772" w:type="pct"/>
            <w:tcBorders>
              <w:top w:val="nil"/>
              <w:left w:val="nil"/>
              <w:bottom w:val="nil"/>
              <w:right w:val="nil"/>
            </w:tcBorders>
            <w:noWrap/>
            <w:tcMar>
              <w:top w:w="0" w:type="dxa"/>
              <w:left w:w="85" w:type="dxa"/>
              <w:bottom w:w="0" w:type="dxa"/>
              <w:right w:w="85" w:type="dxa"/>
            </w:tcMar>
            <w:vAlign w:val="bottom"/>
            <w:hideMark/>
          </w:tcPr>
          <w:p w14:paraId="58A0EDA4" w14:textId="77777777" w:rsidR="00CD03DB" w:rsidRPr="00B24BF7" w:rsidRDefault="00CD03DB" w:rsidP="00B24BF7">
            <w:pPr>
              <w:spacing w:line="276" w:lineRule="auto"/>
              <w:jc w:val="right"/>
              <w:rPr>
                <w:sz w:val="20"/>
                <w:szCs w:val="20"/>
                <w:lang w:eastAsia="en-US"/>
              </w:rPr>
            </w:pPr>
            <w:r w:rsidRPr="00B24BF7">
              <w:rPr>
                <w:sz w:val="20"/>
                <w:szCs w:val="20"/>
              </w:rPr>
              <w:t>184,1</w:t>
            </w:r>
          </w:p>
        </w:tc>
        <w:tc>
          <w:tcPr>
            <w:tcW w:w="772" w:type="pct"/>
            <w:tcBorders>
              <w:top w:val="nil"/>
              <w:left w:val="nil"/>
              <w:bottom w:val="nil"/>
              <w:right w:val="nil"/>
            </w:tcBorders>
            <w:noWrap/>
            <w:tcMar>
              <w:top w:w="0" w:type="dxa"/>
              <w:left w:w="85" w:type="dxa"/>
              <w:bottom w:w="0" w:type="dxa"/>
              <w:right w:w="85" w:type="dxa"/>
            </w:tcMar>
            <w:vAlign w:val="bottom"/>
            <w:hideMark/>
          </w:tcPr>
          <w:p w14:paraId="30C9A4B0" w14:textId="77777777" w:rsidR="00CD03DB" w:rsidRPr="00B24BF7" w:rsidRDefault="00CD03DB" w:rsidP="00B24BF7">
            <w:pPr>
              <w:spacing w:line="276" w:lineRule="auto"/>
              <w:jc w:val="right"/>
              <w:rPr>
                <w:sz w:val="20"/>
                <w:szCs w:val="20"/>
                <w:lang w:eastAsia="en-US"/>
              </w:rPr>
            </w:pPr>
            <w:r w:rsidRPr="00B24BF7">
              <w:rPr>
                <w:sz w:val="20"/>
                <w:szCs w:val="20"/>
              </w:rPr>
              <w:t>122 045,7</w:t>
            </w:r>
          </w:p>
        </w:tc>
        <w:tc>
          <w:tcPr>
            <w:tcW w:w="772" w:type="pct"/>
            <w:tcBorders>
              <w:top w:val="nil"/>
              <w:left w:val="nil"/>
              <w:bottom w:val="nil"/>
              <w:right w:val="nil"/>
            </w:tcBorders>
            <w:noWrap/>
            <w:tcMar>
              <w:top w:w="0" w:type="dxa"/>
              <w:left w:w="85" w:type="dxa"/>
              <w:bottom w:w="0" w:type="dxa"/>
              <w:right w:w="85" w:type="dxa"/>
            </w:tcMar>
            <w:vAlign w:val="bottom"/>
            <w:hideMark/>
          </w:tcPr>
          <w:p w14:paraId="42BFD44C" w14:textId="77777777" w:rsidR="00CD03DB" w:rsidRPr="00B24BF7" w:rsidRDefault="00CD03DB" w:rsidP="00B24BF7">
            <w:pPr>
              <w:spacing w:line="276" w:lineRule="auto"/>
              <w:jc w:val="right"/>
              <w:rPr>
                <w:sz w:val="20"/>
                <w:szCs w:val="20"/>
                <w:lang w:eastAsia="en-US"/>
              </w:rPr>
            </w:pPr>
            <w:r w:rsidRPr="00B24BF7">
              <w:rPr>
                <w:sz w:val="20"/>
                <w:szCs w:val="20"/>
              </w:rPr>
              <w:t>101,4</w:t>
            </w:r>
          </w:p>
        </w:tc>
        <w:tc>
          <w:tcPr>
            <w:tcW w:w="772" w:type="pct"/>
            <w:tcBorders>
              <w:top w:val="nil"/>
              <w:left w:val="nil"/>
              <w:bottom w:val="nil"/>
              <w:right w:val="nil"/>
            </w:tcBorders>
            <w:noWrap/>
            <w:tcMar>
              <w:top w:w="0" w:type="dxa"/>
              <w:left w:w="85" w:type="dxa"/>
              <w:bottom w:w="0" w:type="dxa"/>
              <w:right w:w="85" w:type="dxa"/>
            </w:tcMar>
            <w:vAlign w:val="bottom"/>
            <w:hideMark/>
          </w:tcPr>
          <w:p w14:paraId="544031B6" w14:textId="77777777" w:rsidR="00CD03DB" w:rsidRPr="00B24BF7" w:rsidRDefault="00CD03DB" w:rsidP="00B24BF7">
            <w:pPr>
              <w:spacing w:line="276" w:lineRule="auto"/>
              <w:jc w:val="right"/>
              <w:rPr>
                <w:sz w:val="20"/>
                <w:szCs w:val="20"/>
                <w:lang w:eastAsia="en-US"/>
              </w:rPr>
            </w:pPr>
            <w:r w:rsidRPr="00B24BF7">
              <w:rPr>
                <w:sz w:val="20"/>
                <w:szCs w:val="20"/>
              </w:rPr>
              <w:t>119,3</w:t>
            </w:r>
          </w:p>
        </w:tc>
      </w:tr>
      <w:tr w:rsidR="00CD03DB" w:rsidRPr="00B24BF7" w14:paraId="290C45FE" w14:textId="77777777" w:rsidTr="00B24BF7">
        <w:tc>
          <w:tcPr>
            <w:tcW w:w="1912" w:type="pct"/>
            <w:tcBorders>
              <w:top w:val="nil"/>
              <w:left w:val="nil"/>
              <w:bottom w:val="nil"/>
              <w:right w:val="nil"/>
            </w:tcBorders>
            <w:noWrap/>
            <w:vAlign w:val="bottom"/>
            <w:hideMark/>
          </w:tcPr>
          <w:p w14:paraId="0AA3FA22" w14:textId="77777777" w:rsidR="00CD03DB" w:rsidRPr="00B24BF7" w:rsidRDefault="00CD03DB" w:rsidP="00B24BF7">
            <w:pPr>
              <w:keepNext/>
              <w:spacing w:line="276" w:lineRule="auto"/>
              <w:rPr>
                <w:sz w:val="20"/>
                <w:szCs w:val="20"/>
                <w:lang w:eastAsia="en-US"/>
              </w:rPr>
            </w:pPr>
            <w:r w:rsidRPr="00B24BF7">
              <w:rPr>
                <w:sz w:val="20"/>
                <w:szCs w:val="20"/>
                <w:lang w:val="ky-KG"/>
              </w:rPr>
              <w:t>Эт жана эт тамак-аш азыктары</w:t>
            </w:r>
          </w:p>
        </w:tc>
        <w:tc>
          <w:tcPr>
            <w:tcW w:w="772" w:type="pct"/>
            <w:tcBorders>
              <w:top w:val="nil"/>
              <w:left w:val="nil"/>
              <w:bottom w:val="nil"/>
              <w:right w:val="nil"/>
            </w:tcBorders>
            <w:noWrap/>
            <w:tcMar>
              <w:top w:w="0" w:type="dxa"/>
              <w:left w:w="85" w:type="dxa"/>
              <w:bottom w:w="0" w:type="dxa"/>
              <w:right w:w="85" w:type="dxa"/>
            </w:tcMar>
            <w:vAlign w:val="bottom"/>
            <w:hideMark/>
          </w:tcPr>
          <w:p w14:paraId="4FBF9044" w14:textId="77777777" w:rsidR="00CD03DB" w:rsidRPr="00B24BF7" w:rsidRDefault="00CD03DB" w:rsidP="00B24BF7">
            <w:pPr>
              <w:spacing w:line="276" w:lineRule="auto"/>
              <w:jc w:val="right"/>
              <w:rPr>
                <w:sz w:val="20"/>
                <w:szCs w:val="20"/>
                <w:lang w:eastAsia="en-US"/>
              </w:rPr>
            </w:pPr>
            <w:r w:rsidRPr="00B24BF7">
              <w:rPr>
                <w:sz w:val="20"/>
                <w:szCs w:val="20"/>
              </w:rPr>
              <w:t>65,4</w:t>
            </w:r>
          </w:p>
        </w:tc>
        <w:tc>
          <w:tcPr>
            <w:tcW w:w="772" w:type="pct"/>
            <w:tcBorders>
              <w:top w:val="nil"/>
              <w:left w:val="nil"/>
              <w:bottom w:val="nil"/>
              <w:right w:val="nil"/>
            </w:tcBorders>
            <w:noWrap/>
            <w:tcMar>
              <w:top w:w="0" w:type="dxa"/>
              <w:left w:w="85" w:type="dxa"/>
              <w:bottom w:w="0" w:type="dxa"/>
              <w:right w:w="85" w:type="dxa"/>
            </w:tcMar>
            <w:vAlign w:val="bottom"/>
            <w:hideMark/>
          </w:tcPr>
          <w:p w14:paraId="030E5719" w14:textId="77777777" w:rsidR="00CD03DB" w:rsidRPr="00B24BF7" w:rsidRDefault="00CD03DB" w:rsidP="00B24BF7">
            <w:pPr>
              <w:spacing w:line="276" w:lineRule="auto"/>
              <w:jc w:val="right"/>
              <w:rPr>
                <w:sz w:val="20"/>
                <w:szCs w:val="20"/>
                <w:lang w:eastAsia="en-US"/>
              </w:rPr>
            </w:pPr>
            <w:r w:rsidRPr="00B24BF7">
              <w:rPr>
                <w:sz w:val="20"/>
                <w:szCs w:val="20"/>
              </w:rPr>
              <w:t>73 096,7</w:t>
            </w:r>
          </w:p>
        </w:tc>
        <w:tc>
          <w:tcPr>
            <w:tcW w:w="772" w:type="pct"/>
            <w:tcBorders>
              <w:top w:val="nil"/>
              <w:left w:val="nil"/>
              <w:bottom w:val="nil"/>
              <w:right w:val="nil"/>
            </w:tcBorders>
            <w:noWrap/>
            <w:tcMar>
              <w:top w:w="0" w:type="dxa"/>
              <w:left w:w="85" w:type="dxa"/>
              <w:bottom w:w="0" w:type="dxa"/>
              <w:right w:w="85" w:type="dxa"/>
            </w:tcMar>
            <w:vAlign w:val="bottom"/>
            <w:hideMark/>
          </w:tcPr>
          <w:p w14:paraId="58301E1E" w14:textId="77777777" w:rsidR="00CD03DB" w:rsidRPr="00B24BF7" w:rsidRDefault="00CD03DB" w:rsidP="00B24BF7">
            <w:pPr>
              <w:spacing w:line="276" w:lineRule="auto"/>
              <w:jc w:val="right"/>
              <w:rPr>
                <w:sz w:val="20"/>
                <w:szCs w:val="20"/>
                <w:lang w:eastAsia="en-US"/>
              </w:rPr>
            </w:pPr>
            <w:r w:rsidRPr="00B24BF7">
              <w:rPr>
                <w:sz w:val="20"/>
                <w:szCs w:val="20"/>
              </w:rPr>
              <w:t>146,1</w:t>
            </w:r>
          </w:p>
        </w:tc>
        <w:tc>
          <w:tcPr>
            <w:tcW w:w="772" w:type="pct"/>
            <w:tcBorders>
              <w:top w:val="nil"/>
              <w:left w:val="nil"/>
              <w:bottom w:val="nil"/>
              <w:right w:val="nil"/>
            </w:tcBorders>
            <w:noWrap/>
            <w:tcMar>
              <w:top w:w="0" w:type="dxa"/>
              <w:left w:w="85" w:type="dxa"/>
              <w:bottom w:w="0" w:type="dxa"/>
              <w:right w:w="85" w:type="dxa"/>
            </w:tcMar>
            <w:vAlign w:val="bottom"/>
            <w:hideMark/>
          </w:tcPr>
          <w:p w14:paraId="49003C0B" w14:textId="77777777" w:rsidR="00CD03DB" w:rsidRPr="00B24BF7" w:rsidRDefault="00CD03DB" w:rsidP="00B24BF7">
            <w:pPr>
              <w:spacing w:line="276" w:lineRule="auto"/>
              <w:jc w:val="right"/>
              <w:rPr>
                <w:sz w:val="20"/>
                <w:szCs w:val="20"/>
                <w:lang w:eastAsia="en-US"/>
              </w:rPr>
            </w:pPr>
            <w:r w:rsidRPr="00B24BF7">
              <w:rPr>
                <w:sz w:val="20"/>
                <w:szCs w:val="20"/>
              </w:rPr>
              <w:t>134,7</w:t>
            </w:r>
          </w:p>
        </w:tc>
      </w:tr>
      <w:tr w:rsidR="00CD03DB" w:rsidRPr="00B24BF7" w14:paraId="197FC419" w14:textId="77777777" w:rsidTr="00B24BF7">
        <w:tc>
          <w:tcPr>
            <w:tcW w:w="1912" w:type="pct"/>
            <w:tcBorders>
              <w:top w:val="nil"/>
              <w:left w:val="nil"/>
              <w:bottom w:val="nil"/>
              <w:right w:val="nil"/>
            </w:tcBorders>
            <w:noWrap/>
            <w:vAlign w:val="bottom"/>
            <w:hideMark/>
          </w:tcPr>
          <w:p w14:paraId="56E5EC80" w14:textId="77777777" w:rsidR="00CD03DB" w:rsidRPr="00B24BF7" w:rsidRDefault="00CD03DB" w:rsidP="00B24BF7">
            <w:pPr>
              <w:keepNext/>
              <w:spacing w:line="276" w:lineRule="auto"/>
              <w:rPr>
                <w:sz w:val="20"/>
                <w:szCs w:val="20"/>
                <w:lang w:eastAsia="en-US"/>
              </w:rPr>
            </w:pPr>
            <w:r w:rsidRPr="00B24BF7">
              <w:rPr>
                <w:sz w:val="20"/>
                <w:szCs w:val="20"/>
                <w:lang w:eastAsia="en-US"/>
              </w:rPr>
              <w:t>Чай</w:t>
            </w:r>
          </w:p>
        </w:tc>
        <w:tc>
          <w:tcPr>
            <w:tcW w:w="772" w:type="pct"/>
            <w:tcBorders>
              <w:top w:val="nil"/>
              <w:left w:val="nil"/>
              <w:bottom w:val="nil"/>
              <w:right w:val="nil"/>
            </w:tcBorders>
            <w:noWrap/>
            <w:tcMar>
              <w:top w:w="0" w:type="dxa"/>
              <w:left w:w="85" w:type="dxa"/>
              <w:bottom w:w="0" w:type="dxa"/>
              <w:right w:w="85" w:type="dxa"/>
            </w:tcMar>
            <w:vAlign w:val="bottom"/>
            <w:hideMark/>
          </w:tcPr>
          <w:p w14:paraId="4DAED26D" w14:textId="77777777" w:rsidR="00CD03DB" w:rsidRPr="00B24BF7" w:rsidRDefault="00CD03DB" w:rsidP="00B24BF7">
            <w:pPr>
              <w:spacing w:line="276" w:lineRule="auto"/>
              <w:jc w:val="right"/>
              <w:rPr>
                <w:sz w:val="20"/>
                <w:szCs w:val="20"/>
                <w:lang w:eastAsia="en-US"/>
              </w:rPr>
            </w:pPr>
            <w:r w:rsidRPr="00B24BF7">
              <w:rPr>
                <w:sz w:val="20"/>
                <w:szCs w:val="20"/>
              </w:rPr>
              <w:t>7,9</w:t>
            </w:r>
          </w:p>
        </w:tc>
        <w:tc>
          <w:tcPr>
            <w:tcW w:w="772" w:type="pct"/>
            <w:tcBorders>
              <w:top w:val="nil"/>
              <w:left w:val="nil"/>
              <w:bottom w:val="nil"/>
              <w:right w:val="nil"/>
            </w:tcBorders>
            <w:noWrap/>
            <w:tcMar>
              <w:top w:w="0" w:type="dxa"/>
              <w:left w:w="85" w:type="dxa"/>
              <w:bottom w:w="0" w:type="dxa"/>
              <w:right w:w="85" w:type="dxa"/>
            </w:tcMar>
            <w:vAlign w:val="bottom"/>
            <w:hideMark/>
          </w:tcPr>
          <w:p w14:paraId="46CB76F7" w14:textId="77777777" w:rsidR="00CD03DB" w:rsidRPr="00B24BF7" w:rsidRDefault="00CD03DB" w:rsidP="00B24BF7">
            <w:pPr>
              <w:spacing w:line="276" w:lineRule="auto"/>
              <w:jc w:val="right"/>
              <w:rPr>
                <w:sz w:val="20"/>
                <w:szCs w:val="20"/>
                <w:lang w:eastAsia="en-US"/>
              </w:rPr>
            </w:pPr>
            <w:r w:rsidRPr="00B24BF7">
              <w:rPr>
                <w:sz w:val="20"/>
                <w:szCs w:val="20"/>
              </w:rPr>
              <w:t>9 902,1</w:t>
            </w:r>
          </w:p>
        </w:tc>
        <w:tc>
          <w:tcPr>
            <w:tcW w:w="772" w:type="pct"/>
            <w:tcBorders>
              <w:top w:val="nil"/>
              <w:left w:val="nil"/>
              <w:bottom w:val="nil"/>
              <w:right w:val="nil"/>
            </w:tcBorders>
            <w:noWrap/>
            <w:tcMar>
              <w:top w:w="0" w:type="dxa"/>
              <w:left w:w="85" w:type="dxa"/>
              <w:bottom w:w="0" w:type="dxa"/>
              <w:right w:w="85" w:type="dxa"/>
            </w:tcMar>
            <w:vAlign w:val="bottom"/>
            <w:hideMark/>
          </w:tcPr>
          <w:p w14:paraId="069FB3A2" w14:textId="77777777" w:rsidR="00CD03DB" w:rsidRPr="00B24BF7" w:rsidRDefault="00CD03DB" w:rsidP="00B24BF7">
            <w:pPr>
              <w:spacing w:line="276" w:lineRule="auto"/>
              <w:jc w:val="right"/>
              <w:rPr>
                <w:sz w:val="20"/>
                <w:szCs w:val="20"/>
                <w:lang w:eastAsia="en-US"/>
              </w:rPr>
            </w:pPr>
            <w:r w:rsidRPr="00B24BF7">
              <w:rPr>
                <w:sz w:val="20"/>
                <w:szCs w:val="20"/>
              </w:rPr>
              <w:t>117,3</w:t>
            </w:r>
          </w:p>
        </w:tc>
        <w:tc>
          <w:tcPr>
            <w:tcW w:w="772" w:type="pct"/>
            <w:tcBorders>
              <w:top w:val="nil"/>
              <w:left w:val="nil"/>
              <w:bottom w:val="nil"/>
              <w:right w:val="nil"/>
            </w:tcBorders>
            <w:noWrap/>
            <w:tcMar>
              <w:top w:w="0" w:type="dxa"/>
              <w:left w:w="85" w:type="dxa"/>
              <w:bottom w:w="0" w:type="dxa"/>
              <w:right w:w="85" w:type="dxa"/>
            </w:tcMar>
            <w:vAlign w:val="bottom"/>
            <w:hideMark/>
          </w:tcPr>
          <w:p w14:paraId="37BAEF6C" w14:textId="77777777" w:rsidR="00CD03DB" w:rsidRPr="00B24BF7" w:rsidRDefault="00CD03DB" w:rsidP="00B24BF7">
            <w:pPr>
              <w:spacing w:line="276" w:lineRule="auto"/>
              <w:jc w:val="right"/>
              <w:rPr>
                <w:sz w:val="20"/>
                <w:szCs w:val="20"/>
                <w:lang w:eastAsia="en-US"/>
              </w:rPr>
            </w:pPr>
            <w:r w:rsidRPr="00B24BF7">
              <w:rPr>
                <w:sz w:val="20"/>
                <w:szCs w:val="20"/>
              </w:rPr>
              <w:t>97,7</w:t>
            </w:r>
          </w:p>
        </w:tc>
      </w:tr>
      <w:tr w:rsidR="00CD03DB" w:rsidRPr="00B24BF7" w14:paraId="2C0DC4D3" w14:textId="77777777" w:rsidTr="00B24BF7">
        <w:tc>
          <w:tcPr>
            <w:tcW w:w="1912" w:type="pct"/>
            <w:tcBorders>
              <w:top w:val="nil"/>
              <w:left w:val="nil"/>
              <w:bottom w:val="nil"/>
              <w:right w:val="nil"/>
            </w:tcBorders>
            <w:noWrap/>
            <w:vAlign w:val="bottom"/>
            <w:hideMark/>
          </w:tcPr>
          <w:p w14:paraId="5592BFF5" w14:textId="77777777" w:rsidR="00CD03DB" w:rsidRPr="00B24BF7" w:rsidRDefault="00CD03DB" w:rsidP="00B24BF7">
            <w:pPr>
              <w:keepNext/>
              <w:spacing w:line="276" w:lineRule="auto"/>
              <w:rPr>
                <w:sz w:val="20"/>
                <w:szCs w:val="20"/>
                <w:lang w:eastAsia="en-US"/>
              </w:rPr>
            </w:pPr>
            <w:r w:rsidRPr="00B24BF7">
              <w:rPr>
                <w:sz w:val="20"/>
                <w:szCs w:val="20"/>
                <w:lang w:val="ky-KG" w:eastAsia="en-US"/>
              </w:rPr>
              <w:t>К</w:t>
            </w:r>
            <w:r w:rsidRPr="00B24BF7">
              <w:rPr>
                <w:sz w:val="20"/>
                <w:szCs w:val="20"/>
                <w:lang w:val="ky-KG"/>
              </w:rPr>
              <w:t>ү</w:t>
            </w:r>
            <w:r w:rsidRPr="00B24BF7">
              <w:rPr>
                <w:sz w:val="20"/>
                <w:szCs w:val="20"/>
                <w:lang w:val="ky-KG" w:eastAsia="en-US"/>
              </w:rPr>
              <w:t>н карама</w:t>
            </w:r>
            <w:r w:rsidRPr="00B24BF7">
              <w:rPr>
                <w:sz w:val="20"/>
                <w:szCs w:val="20"/>
                <w:lang w:eastAsia="en-US"/>
              </w:rPr>
              <w:t xml:space="preserve"> </w:t>
            </w:r>
            <w:proofErr w:type="spellStart"/>
            <w:r w:rsidRPr="00B24BF7">
              <w:rPr>
                <w:sz w:val="20"/>
                <w:szCs w:val="20"/>
                <w:lang w:eastAsia="en-US"/>
              </w:rPr>
              <w:t>майлары</w:t>
            </w:r>
            <w:proofErr w:type="spellEnd"/>
            <w:r w:rsidRPr="00B24BF7">
              <w:rPr>
                <w:sz w:val="20"/>
                <w:szCs w:val="20"/>
                <w:lang w:eastAsia="en-US"/>
              </w:rPr>
              <w:t xml:space="preserve"> </w:t>
            </w:r>
          </w:p>
        </w:tc>
        <w:tc>
          <w:tcPr>
            <w:tcW w:w="772" w:type="pct"/>
            <w:tcBorders>
              <w:top w:val="nil"/>
              <w:left w:val="nil"/>
              <w:bottom w:val="nil"/>
              <w:right w:val="nil"/>
            </w:tcBorders>
            <w:noWrap/>
            <w:tcMar>
              <w:top w:w="0" w:type="dxa"/>
              <w:left w:w="85" w:type="dxa"/>
              <w:bottom w:w="0" w:type="dxa"/>
              <w:right w:w="85" w:type="dxa"/>
            </w:tcMar>
            <w:vAlign w:val="bottom"/>
            <w:hideMark/>
          </w:tcPr>
          <w:p w14:paraId="79DB01C7" w14:textId="77777777" w:rsidR="00CD03DB" w:rsidRPr="00B24BF7" w:rsidRDefault="00CD03DB" w:rsidP="00B24BF7">
            <w:pPr>
              <w:spacing w:line="276" w:lineRule="auto"/>
              <w:jc w:val="right"/>
              <w:rPr>
                <w:sz w:val="20"/>
                <w:szCs w:val="20"/>
                <w:lang w:eastAsia="en-US"/>
              </w:rPr>
            </w:pPr>
            <w:r w:rsidRPr="00B24BF7">
              <w:rPr>
                <w:sz w:val="20"/>
                <w:szCs w:val="20"/>
              </w:rPr>
              <w:t>32,8</w:t>
            </w:r>
          </w:p>
        </w:tc>
        <w:tc>
          <w:tcPr>
            <w:tcW w:w="772" w:type="pct"/>
            <w:tcBorders>
              <w:top w:val="nil"/>
              <w:left w:val="nil"/>
              <w:bottom w:val="nil"/>
              <w:right w:val="nil"/>
            </w:tcBorders>
            <w:noWrap/>
            <w:tcMar>
              <w:top w:w="0" w:type="dxa"/>
              <w:left w:w="85" w:type="dxa"/>
              <w:bottom w:w="0" w:type="dxa"/>
              <w:right w:w="85" w:type="dxa"/>
            </w:tcMar>
            <w:vAlign w:val="bottom"/>
            <w:hideMark/>
          </w:tcPr>
          <w:p w14:paraId="61E01F16" w14:textId="77777777" w:rsidR="00CD03DB" w:rsidRPr="00B24BF7" w:rsidRDefault="00CD03DB" w:rsidP="00B24BF7">
            <w:pPr>
              <w:spacing w:line="276" w:lineRule="auto"/>
              <w:jc w:val="right"/>
              <w:rPr>
                <w:sz w:val="20"/>
                <w:szCs w:val="20"/>
                <w:lang w:eastAsia="en-US"/>
              </w:rPr>
            </w:pPr>
            <w:r w:rsidRPr="00B24BF7">
              <w:rPr>
                <w:sz w:val="20"/>
                <w:szCs w:val="20"/>
              </w:rPr>
              <w:t>33 052,5</w:t>
            </w:r>
          </w:p>
        </w:tc>
        <w:tc>
          <w:tcPr>
            <w:tcW w:w="772" w:type="pct"/>
            <w:tcBorders>
              <w:top w:val="nil"/>
              <w:left w:val="nil"/>
              <w:bottom w:val="nil"/>
              <w:right w:val="nil"/>
            </w:tcBorders>
            <w:noWrap/>
            <w:tcMar>
              <w:top w:w="0" w:type="dxa"/>
              <w:left w:w="85" w:type="dxa"/>
              <w:bottom w:w="0" w:type="dxa"/>
              <w:right w:w="85" w:type="dxa"/>
            </w:tcMar>
            <w:vAlign w:val="bottom"/>
            <w:hideMark/>
          </w:tcPr>
          <w:p w14:paraId="6E156921" w14:textId="77777777" w:rsidR="00CD03DB" w:rsidRPr="00B24BF7" w:rsidRDefault="00CD03DB" w:rsidP="00B24BF7">
            <w:pPr>
              <w:spacing w:line="276" w:lineRule="auto"/>
              <w:jc w:val="right"/>
              <w:rPr>
                <w:sz w:val="20"/>
                <w:szCs w:val="20"/>
                <w:lang w:eastAsia="en-US"/>
              </w:rPr>
            </w:pPr>
            <w:r w:rsidRPr="00B24BF7">
              <w:rPr>
                <w:sz w:val="20"/>
                <w:szCs w:val="20"/>
              </w:rPr>
              <w:t>90,4</w:t>
            </w:r>
          </w:p>
        </w:tc>
        <w:tc>
          <w:tcPr>
            <w:tcW w:w="772" w:type="pct"/>
            <w:tcBorders>
              <w:top w:val="nil"/>
              <w:left w:val="nil"/>
              <w:bottom w:val="nil"/>
              <w:right w:val="nil"/>
            </w:tcBorders>
            <w:noWrap/>
            <w:tcMar>
              <w:top w:w="0" w:type="dxa"/>
              <w:left w:w="85" w:type="dxa"/>
              <w:bottom w:w="0" w:type="dxa"/>
              <w:right w:w="85" w:type="dxa"/>
            </w:tcMar>
            <w:vAlign w:val="bottom"/>
            <w:hideMark/>
          </w:tcPr>
          <w:p w14:paraId="466F0489" w14:textId="77777777" w:rsidR="00CD03DB" w:rsidRPr="00B24BF7" w:rsidRDefault="00CD03DB" w:rsidP="00B24BF7">
            <w:pPr>
              <w:spacing w:line="276" w:lineRule="auto"/>
              <w:jc w:val="right"/>
              <w:rPr>
                <w:sz w:val="20"/>
                <w:szCs w:val="20"/>
                <w:lang w:eastAsia="en-US"/>
              </w:rPr>
            </w:pPr>
            <w:r w:rsidRPr="00B24BF7">
              <w:rPr>
                <w:sz w:val="20"/>
                <w:szCs w:val="20"/>
              </w:rPr>
              <w:t>87,9</w:t>
            </w:r>
          </w:p>
        </w:tc>
      </w:tr>
      <w:tr w:rsidR="00CD03DB" w:rsidRPr="00B24BF7" w14:paraId="4EA261D4" w14:textId="77777777" w:rsidTr="00B24BF7">
        <w:tc>
          <w:tcPr>
            <w:tcW w:w="1912" w:type="pct"/>
            <w:tcBorders>
              <w:top w:val="nil"/>
              <w:left w:val="nil"/>
              <w:bottom w:val="nil"/>
              <w:right w:val="nil"/>
            </w:tcBorders>
            <w:noWrap/>
            <w:vAlign w:val="bottom"/>
            <w:hideMark/>
          </w:tcPr>
          <w:p w14:paraId="2744B051" w14:textId="77777777" w:rsidR="00CD03DB" w:rsidRPr="00B24BF7" w:rsidRDefault="00CD03DB" w:rsidP="00B24BF7">
            <w:pPr>
              <w:spacing w:line="276" w:lineRule="auto"/>
              <w:rPr>
                <w:sz w:val="20"/>
                <w:szCs w:val="20"/>
                <w:lang w:eastAsia="en-US"/>
              </w:rPr>
            </w:pPr>
            <w:r w:rsidRPr="00B24BF7">
              <w:rPr>
                <w:sz w:val="20"/>
                <w:szCs w:val="20"/>
                <w:lang w:eastAsia="en-US"/>
              </w:rPr>
              <w:t>Кант</w:t>
            </w:r>
          </w:p>
        </w:tc>
        <w:tc>
          <w:tcPr>
            <w:tcW w:w="772" w:type="pct"/>
            <w:tcBorders>
              <w:top w:val="nil"/>
              <w:left w:val="nil"/>
              <w:bottom w:val="nil"/>
              <w:right w:val="nil"/>
            </w:tcBorders>
            <w:noWrap/>
            <w:tcMar>
              <w:top w:w="0" w:type="dxa"/>
              <w:left w:w="85" w:type="dxa"/>
              <w:bottom w:w="0" w:type="dxa"/>
              <w:right w:w="85" w:type="dxa"/>
            </w:tcMar>
            <w:vAlign w:val="bottom"/>
            <w:hideMark/>
          </w:tcPr>
          <w:p w14:paraId="112CC8DA" w14:textId="77777777" w:rsidR="00CD03DB" w:rsidRPr="00B24BF7" w:rsidRDefault="00CD03DB" w:rsidP="00B24BF7">
            <w:pPr>
              <w:spacing w:line="276" w:lineRule="auto"/>
              <w:jc w:val="right"/>
              <w:rPr>
                <w:sz w:val="20"/>
                <w:szCs w:val="20"/>
                <w:lang w:eastAsia="en-US"/>
              </w:rPr>
            </w:pPr>
            <w:r w:rsidRPr="00B24BF7">
              <w:rPr>
                <w:sz w:val="20"/>
                <w:szCs w:val="20"/>
              </w:rPr>
              <w:t>43,6</w:t>
            </w:r>
          </w:p>
        </w:tc>
        <w:tc>
          <w:tcPr>
            <w:tcW w:w="772" w:type="pct"/>
            <w:tcBorders>
              <w:top w:val="nil"/>
              <w:left w:val="nil"/>
              <w:bottom w:val="nil"/>
              <w:right w:val="nil"/>
            </w:tcBorders>
            <w:noWrap/>
            <w:tcMar>
              <w:top w:w="0" w:type="dxa"/>
              <w:left w:w="85" w:type="dxa"/>
              <w:bottom w:w="0" w:type="dxa"/>
              <w:right w:w="85" w:type="dxa"/>
            </w:tcMar>
            <w:vAlign w:val="bottom"/>
            <w:hideMark/>
          </w:tcPr>
          <w:p w14:paraId="7E221A39" w14:textId="77777777" w:rsidR="00CD03DB" w:rsidRPr="00B24BF7" w:rsidRDefault="00CD03DB" w:rsidP="00B24BF7">
            <w:pPr>
              <w:spacing w:line="276" w:lineRule="auto"/>
              <w:jc w:val="right"/>
              <w:rPr>
                <w:sz w:val="20"/>
                <w:szCs w:val="20"/>
                <w:lang w:eastAsia="en-US"/>
              </w:rPr>
            </w:pPr>
            <w:r w:rsidRPr="00B24BF7">
              <w:rPr>
                <w:sz w:val="20"/>
                <w:szCs w:val="20"/>
              </w:rPr>
              <w:t>28 248,3</w:t>
            </w:r>
          </w:p>
        </w:tc>
        <w:tc>
          <w:tcPr>
            <w:tcW w:w="772" w:type="pct"/>
            <w:tcBorders>
              <w:top w:val="nil"/>
              <w:left w:val="nil"/>
              <w:bottom w:val="nil"/>
              <w:right w:val="nil"/>
            </w:tcBorders>
            <w:noWrap/>
            <w:tcMar>
              <w:top w:w="0" w:type="dxa"/>
              <w:left w:w="85" w:type="dxa"/>
              <w:bottom w:w="0" w:type="dxa"/>
              <w:right w:w="85" w:type="dxa"/>
            </w:tcMar>
            <w:vAlign w:val="bottom"/>
            <w:hideMark/>
          </w:tcPr>
          <w:p w14:paraId="7D550466" w14:textId="77777777" w:rsidR="00CD03DB" w:rsidRPr="00B24BF7" w:rsidRDefault="00CD03DB" w:rsidP="00B24BF7">
            <w:pPr>
              <w:spacing w:line="276" w:lineRule="auto"/>
              <w:jc w:val="right"/>
              <w:rPr>
                <w:sz w:val="20"/>
                <w:szCs w:val="20"/>
                <w:lang w:eastAsia="en-US"/>
              </w:rPr>
            </w:pPr>
            <w:r w:rsidRPr="00B24BF7">
              <w:rPr>
                <w:sz w:val="20"/>
                <w:szCs w:val="20"/>
              </w:rPr>
              <w:t>98,0</w:t>
            </w:r>
          </w:p>
        </w:tc>
        <w:tc>
          <w:tcPr>
            <w:tcW w:w="772" w:type="pct"/>
            <w:tcBorders>
              <w:top w:val="nil"/>
              <w:left w:val="nil"/>
              <w:bottom w:val="nil"/>
              <w:right w:val="nil"/>
            </w:tcBorders>
            <w:noWrap/>
            <w:tcMar>
              <w:top w:w="0" w:type="dxa"/>
              <w:left w:w="85" w:type="dxa"/>
              <w:bottom w:w="0" w:type="dxa"/>
              <w:right w:w="85" w:type="dxa"/>
            </w:tcMar>
            <w:vAlign w:val="bottom"/>
            <w:hideMark/>
          </w:tcPr>
          <w:p w14:paraId="4196BB75" w14:textId="77777777" w:rsidR="00CD03DB" w:rsidRPr="00B24BF7" w:rsidRDefault="00CD03DB" w:rsidP="00B24BF7">
            <w:pPr>
              <w:spacing w:line="276" w:lineRule="auto"/>
              <w:jc w:val="right"/>
              <w:rPr>
                <w:sz w:val="20"/>
                <w:szCs w:val="20"/>
                <w:lang w:eastAsia="en-US"/>
              </w:rPr>
            </w:pPr>
            <w:r w:rsidRPr="00B24BF7">
              <w:rPr>
                <w:sz w:val="20"/>
                <w:szCs w:val="20"/>
              </w:rPr>
              <w:t>92,1</w:t>
            </w:r>
          </w:p>
        </w:tc>
      </w:tr>
      <w:tr w:rsidR="00CD03DB" w:rsidRPr="00B24BF7" w14:paraId="64519BF8" w14:textId="77777777" w:rsidTr="00B24BF7">
        <w:tc>
          <w:tcPr>
            <w:tcW w:w="1912" w:type="pct"/>
            <w:tcBorders>
              <w:top w:val="nil"/>
              <w:left w:val="nil"/>
              <w:bottom w:val="nil"/>
              <w:right w:val="nil"/>
            </w:tcBorders>
            <w:noWrap/>
            <w:vAlign w:val="bottom"/>
            <w:hideMark/>
          </w:tcPr>
          <w:p w14:paraId="468FD230" w14:textId="77777777" w:rsidR="00CD03DB" w:rsidRPr="00B24BF7" w:rsidRDefault="00CD03DB" w:rsidP="00B24BF7">
            <w:pPr>
              <w:keepNext/>
              <w:spacing w:line="276" w:lineRule="auto"/>
              <w:rPr>
                <w:sz w:val="20"/>
                <w:szCs w:val="20"/>
                <w:lang w:eastAsia="en-US"/>
              </w:rPr>
            </w:pPr>
            <w:r w:rsidRPr="00B24BF7">
              <w:rPr>
                <w:sz w:val="20"/>
                <w:szCs w:val="20"/>
                <w:lang w:val="ky-KG" w:eastAsia="en-US"/>
              </w:rPr>
              <w:t>Шоколад жана какао кошулган башка тамак-аш азыктары</w:t>
            </w:r>
          </w:p>
        </w:tc>
        <w:tc>
          <w:tcPr>
            <w:tcW w:w="772" w:type="pct"/>
            <w:tcBorders>
              <w:top w:val="nil"/>
              <w:left w:val="nil"/>
              <w:bottom w:val="nil"/>
              <w:right w:val="nil"/>
            </w:tcBorders>
            <w:noWrap/>
            <w:tcMar>
              <w:top w:w="0" w:type="dxa"/>
              <w:left w:w="85" w:type="dxa"/>
              <w:bottom w:w="0" w:type="dxa"/>
              <w:right w:w="85" w:type="dxa"/>
            </w:tcMar>
            <w:vAlign w:val="bottom"/>
            <w:hideMark/>
          </w:tcPr>
          <w:p w14:paraId="167F62EB" w14:textId="77777777" w:rsidR="00CD03DB" w:rsidRPr="00B24BF7" w:rsidRDefault="00CD03DB" w:rsidP="00B24BF7">
            <w:pPr>
              <w:spacing w:line="276" w:lineRule="auto"/>
              <w:jc w:val="right"/>
              <w:rPr>
                <w:sz w:val="20"/>
                <w:szCs w:val="20"/>
                <w:lang w:eastAsia="en-US"/>
              </w:rPr>
            </w:pPr>
            <w:r w:rsidRPr="00B24BF7">
              <w:rPr>
                <w:sz w:val="20"/>
                <w:szCs w:val="20"/>
              </w:rPr>
              <w:t>19,3</w:t>
            </w:r>
          </w:p>
        </w:tc>
        <w:tc>
          <w:tcPr>
            <w:tcW w:w="772" w:type="pct"/>
            <w:tcBorders>
              <w:top w:val="nil"/>
              <w:left w:val="nil"/>
              <w:bottom w:val="nil"/>
              <w:right w:val="nil"/>
            </w:tcBorders>
            <w:noWrap/>
            <w:tcMar>
              <w:top w:w="0" w:type="dxa"/>
              <w:left w:w="85" w:type="dxa"/>
              <w:bottom w:w="0" w:type="dxa"/>
              <w:right w:w="85" w:type="dxa"/>
            </w:tcMar>
            <w:vAlign w:val="bottom"/>
            <w:hideMark/>
          </w:tcPr>
          <w:p w14:paraId="30027EEE" w14:textId="77777777" w:rsidR="00CD03DB" w:rsidRPr="00B24BF7" w:rsidRDefault="00CD03DB" w:rsidP="00B24BF7">
            <w:pPr>
              <w:spacing w:line="276" w:lineRule="auto"/>
              <w:jc w:val="right"/>
              <w:rPr>
                <w:sz w:val="20"/>
                <w:szCs w:val="20"/>
                <w:lang w:eastAsia="en-US"/>
              </w:rPr>
            </w:pPr>
            <w:r w:rsidRPr="00B24BF7">
              <w:rPr>
                <w:sz w:val="20"/>
                <w:szCs w:val="20"/>
              </w:rPr>
              <w:t>60 092,6</w:t>
            </w:r>
          </w:p>
        </w:tc>
        <w:tc>
          <w:tcPr>
            <w:tcW w:w="772" w:type="pct"/>
            <w:tcBorders>
              <w:top w:val="nil"/>
              <w:left w:val="nil"/>
              <w:bottom w:val="nil"/>
              <w:right w:val="nil"/>
            </w:tcBorders>
            <w:noWrap/>
            <w:tcMar>
              <w:top w:w="0" w:type="dxa"/>
              <w:left w:w="85" w:type="dxa"/>
              <w:bottom w:w="0" w:type="dxa"/>
              <w:right w:w="85" w:type="dxa"/>
            </w:tcMar>
            <w:vAlign w:val="bottom"/>
            <w:hideMark/>
          </w:tcPr>
          <w:p w14:paraId="6ACC34B8" w14:textId="77777777" w:rsidR="00CD03DB" w:rsidRPr="00B24BF7" w:rsidRDefault="00CD03DB" w:rsidP="00B24BF7">
            <w:pPr>
              <w:spacing w:line="276" w:lineRule="auto"/>
              <w:jc w:val="right"/>
              <w:rPr>
                <w:sz w:val="20"/>
                <w:szCs w:val="20"/>
                <w:lang w:eastAsia="en-US"/>
              </w:rPr>
            </w:pPr>
            <w:r w:rsidRPr="00B24BF7">
              <w:rPr>
                <w:sz w:val="20"/>
                <w:szCs w:val="20"/>
              </w:rPr>
              <w:t>116,7</w:t>
            </w:r>
          </w:p>
        </w:tc>
        <w:tc>
          <w:tcPr>
            <w:tcW w:w="772" w:type="pct"/>
            <w:tcBorders>
              <w:top w:val="nil"/>
              <w:left w:val="nil"/>
              <w:bottom w:val="nil"/>
              <w:right w:val="nil"/>
            </w:tcBorders>
            <w:noWrap/>
            <w:tcMar>
              <w:top w:w="0" w:type="dxa"/>
              <w:left w:w="85" w:type="dxa"/>
              <w:bottom w:w="0" w:type="dxa"/>
              <w:right w:w="85" w:type="dxa"/>
            </w:tcMar>
            <w:vAlign w:val="bottom"/>
            <w:hideMark/>
          </w:tcPr>
          <w:p w14:paraId="370F62E4" w14:textId="77777777" w:rsidR="00CD03DB" w:rsidRPr="00B24BF7" w:rsidRDefault="00CD03DB" w:rsidP="00B24BF7">
            <w:pPr>
              <w:spacing w:line="276" w:lineRule="auto"/>
              <w:jc w:val="right"/>
              <w:rPr>
                <w:sz w:val="20"/>
                <w:szCs w:val="20"/>
                <w:lang w:eastAsia="en-US"/>
              </w:rPr>
            </w:pPr>
            <w:r w:rsidRPr="00B24BF7">
              <w:rPr>
                <w:sz w:val="20"/>
                <w:szCs w:val="20"/>
              </w:rPr>
              <w:t>123,8</w:t>
            </w:r>
          </w:p>
        </w:tc>
      </w:tr>
      <w:tr w:rsidR="00CD03DB" w:rsidRPr="00B24BF7" w14:paraId="2CA27163" w14:textId="77777777" w:rsidTr="00B24BF7">
        <w:tc>
          <w:tcPr>
            <w:tcW w:w="1912" w:type="pct"/>
            <w:tcBorders>
              <w:top w:val="nil"/>
              <w:left w:val="nil"/>
              <w:bottom w:val="nil"/>
              <w:right w:val="nil"/>
            </w:tcBorders>
            <w:noWrap/>
            <w:vAlign w:val="bottom"/>
            <w:hideMark/>
          </w:tcPr>
          <w:p w14:paraId="29D95C73" w14:textId="77777777" w:rsidR="00CD03DB" w:rsidRPr="00B24BF7" w:rsidRDefault="00CD03DB" w:rsidP="00B24BF7">
            <w:pPr>
              <w:keepNext/>
              <w:spacing w:line="276" w:lineRule="auto"/>
              <w:rPr>
                <w:sz w:val="20"/>
                <w:szCs w:val="20"/>
                <w:lang w:val="ky-KG" w:eastAsia="en-US"/>
              </w:rPr>
            </w:pPr>
            <w:proofErr w:type="spellStart"/>
            <w:r w:rsidRPr="00B24BF7">
              <w:rPr>
                <w:sz w:val="20"/>
                <w:szCs w:val="20"/>
                <w:lang w:eastAsia="en-US"/>
              </w:rPr>
              <w:t>Буудай</w:t>
            </w:r>
            <w:proofErr w:type="spellEnd"/>
            <w:r w:rsidRPr="00B24BF7">
              <w:rPr>
                <w:sz w:val="20"/>
                <w:szCs w:val="20"/>
                <w:lang w:eastAsia="en-US"/>
              </w:rPr>
              <w:t xml:space="preserve"> </w:t>
            </w:r>
            <w:proofErr w:type="spellStart"/>
            <w:r w:rsidRPr="00B24BF7">
              <w:rPr>
                <w:sz w:val="20"/>
                <w:szCs w:val="20"/>
                <w:lang w:eastAsia="en-US"/>
              </w:rPr>
              <w:t>уну</w:t>
            </w:r>
            <w:proofErr w:type="spellEnd"/>
            <w:r w:rsidRPr="00B24BF7">
              <w:rPr>
                <w:sz w:val="20"/>
                <w:szCs w:val="20"/>
                <w:lang w:val="ky-KG" w:eastAsia="en-US"/>
              </w:rPr>
              <w:t xml:space="preserve"> же буудай-кара-буудай уну</w:t>
            </w:r>
          </w:p>
        </w:tc>
        <w:tc>
          <w:tcPr>
            <w:tcW w:w="772" w:type="pct"/>
            <w:tcBorders>
              <w:top w:val="nil"/>
              <w:left w:val="nil"/>
              <w:bottom w:val="nil"/>
              <w:right w:val="nil"/>
            </w:tcBorders>
            <w:noWrap/>
            <w:tcMar>
              <w:top w:w="0" w:type="dxa"/>
              <w:left w:w="85" w:type="dxa"/>
              <w:bottom w:w="0" w:type="dxa"/>
              <w:right w:w="85" w:type="dxa"/>
            </w:tcMar>
            <w:vAlign w:val="bottom"/>
            <w:hideMark/>
          </w:tcPr>
          <w:p w14:paraId="12BC7C13" w14:textId="77777777" w:rsidR="00CD03DB" w:rsidRPr="00B24BF7" w:rsidRDefault="00CD03DB" w:rsidP="00B24BF7">
            <w:pPr>
              <w:spacing w:line="276" w:lineRule="auto"/>
              <w:jc w:val="right"/>
              <w:rPr>
                <w:sz w:val="20"/>
                <w:szCs w:val="20"/>
                <w:lang w:eastAsia="en-US"/>
              </w:rPr>
            </w:pPr>
            <w:r w:rsidRPr="00B24BF7">
              <w:rPr>
                <w:sz w:val="20"/>
                <w:szCs w:val="20"/>
              </w:rPr>
              <w:t>22,1</w:t>
            </w:r>
          </w:p>
        </w:tc>
        <w:tc>
          <w:tcPr>
            <w:tcW w:w="772" w:type="pct"/>
            <w:tcBorders>
              <w:top w:val="nil"/>
              <w:left w:val="nil"/>
              <w:bottom w:val="nil"/>
              <w:right w:val="nil"/>
            </w:tcBorders>
            <w:noWrap/>
            <w:tcMar>
              <w:top w:w="0" w:type="dxa"/>
              <w:left w:w="85" w:type="dxa"/>
              <w:bottom w:w="0" w:type="dxa"/>
              <w:right w:w="85" w:type="dxa"/>
            </w:tcMar>
            <w:vAlign w:val="bottom"/>
            <w:hideMark/>
          </w:tcPr>
          <w:p w14:paraId="63F0A5A3" w14:textId="77777777" w:rsidR="00CD03DB" w:rsidRPr="00B24BF7" w:rsidRDefault="00CD03DB" w:rsidP="00B24BF7">
            <w:pPr>
              <w:spacing w:line="276" w:lineRule="auto"/>
              <w:jc w:val="right"/>
              <w:rPr>
                <w:sz w:val="20"/>
                <w:szCs w:val="20"/>
                <w:lang w:eastAsia="en-US"/>
              </w:rPr>
            </w:pPr>
            <w:r w:rsidRPr="00B24BF7">
              <w:rPr>
                <w:sz w:val="20"/>
                <w:szCs w:val="20"/>
              </w:rPr>
              <w:t>26 672,2</w:t>
            </w:r>
          </w:p>
        </w:tc>
        <w:tc>
          <w:tcPr>
            <w:tcW w:w="772" w:type="pct"/>
            <w:tcBorders>
              <w:top w:val="nil"/>
              <w:left w:val="nil"/>
              <w:bottom w:val="nil"/>
              <w:right w:val="nil"/>
            </w:tcBorders>
            <w:noWrap/>
            <w:tcMar>
              <w:top w:w="0" w:type="dxa"/>
              <w:left w:w="85" w:type="dxa"/>
              <w:bottom w:w="0" w:type="dxa"/>
              <w:right w:w="85" w:type="dxa"/>
            </w:tcMar>
            <w:vAlign w:val="bottom"/>
            <w:hideMark/>
          </w:tcPr>
          <w:p w14:paraId="220F5C06" w14:textId="77777777" w:rsidR="00CD03DB" w:rsidRPr="00B24BF7" w:rsidRDefault="00CD03DB" w:rsidP="00B24BF7">
            <w:pPr>
              <w:spacing w:line="276" w:lineRule="auto"/>
              <w:jc w:val="right"/>
              <w:rPr>
                <w:sz w:val="20"/>
                <w:szCs w:val="20"/>
                <w:lang w:eastAsia="en-US"/>
              </w:rPr>
            </w:pPr>
            <w:r w:rsidRPr="00B24BF7">
              <w:rPr>
                <w:sz w:val="20"/>
                <w:szCs w:val="20"/>
              </w:rPr>
              <w:t>77,6</w:t>
            </w:r>
          </w:p>
        </w:tc>
        <w:tc>
          <w:tcPr>
            <w:tcW w:w="772" w:type="pct"/>
            <w:tcBorders>
              <w:top w:val="nil"/>
              <w:left w:val="nil"/>
              <w:bottom w:val="nil"/>
              <w:right w:val="nil"/>
            </w:tcBorders>
            <w:noWrap/>
            <w:tcMar>
              <w:top w:w="0" w:type="dxa"/>
              <w:left w:w="85" w:type="dxa"/>
              <w:bottom w:w="0" w:type="dxa"/>
              <w:right w:w="85" w:type="dxa"/>
            </w:tcMar>
            <w:vAlign w:val="bottom"/>
            <w:hideMark/>
          </w:tcPr>
          <w:p w14:paraId="424A04AE" w14:textId="77777777" w:rsidR="00CD03DB" w:rsidRPr="00B24BF7" w:rsidRDefault="00CD03DB" w:rsidP="00B24BF7">
            <w:pPr>
              <w:spacing w:line="276" w:lineRule="auto"/>
              <w:jc w:val="right"/>
              <w:rPr>
                <w:sz w:val="20"/>
                <w:szCs w:val="20"/>
                <w:lang w:eastAsia="en-US"/>
              </w:rPr>
            </w:pPr>
            <w:r w:rsidRPr="00B24BF7">
              <w:rPr>
                <w:sz w:val="20"/>
                <w:szCs w:val="20"/>
              </w:rPr>
              <w:t>123,3</w:t>
            </w:r>
          </w:p>
        </w:tc>
      </w:tr>
      <w:tr w:rsidR="00CD03DB" w:rsidRPr="00B24BF7" w14:paraId="1147C435" w14:textId="77777777" w:rsidTr="00B24BF7">
        <w:tc>
          <w:tcPr>
            <w:tcW w:w="1912" w:type="pct"/>
            <w:tcBorders>
              <w:top w:val="nil"/>
              <w:left w:val="nil"/>
              <w:bottom w:val="nil"/>
              <w:right w:val="nil"/>
            </w:tcBorders>
            <w:noWrap/>
            <w:vAlign w:val="bottom"/>
            <w:hideMark/>
          </w:tcPr>
          <w:p w14:paraId="6EE4A533" w14:textId="77777777" w:rsidR="00CD03DB" w:rsidRPr="00B24BF7" w:rsidRDefault="00CD03DB" w:rsidP="00B24BF7">
            <w:pPr>
              <w:keepNext/>
              <w:spacing w:line="276" w:lineRule="auto"/>
              <w:rPr>
                <w:sz w:val="20"/>
                <w:szCs w:val="20"/>
                <w:lang w:eastAsia="en-US"/>
              </w:rPr>
            </w:pPr>
            <w:proofErr w:type="spellStart"/>
            <w:r w:rsidRPr="00B24BF7">
              <w:rPr>
                <w:sz w:val="20"/>
                <w:szCs w:val="20"/>
                <w:lang w:eastAsia="en-US"/>
              </w:rPr>
              <w:t>Буудай</w:t>
            </w:r>
            <w:proofErr w:type="spellEnd"/>
          </w:p>
        </w:tc>
        <w:tc>
          <w:tcPr>
            <w:tcW w:w="772" w:type="pct"/>
            <w:tcBorders>
              <w:top w:val="nil"/>
              <w:left w:val="nil"/>
              <w:bottom w:val="nil"/>
              <w:right w:val="nil"/>
            </w:tcBorders>
            <w:noWrap/>
            <w:tcMar>
              <w:top w:w="0" w:type="dxa"/>
              <w:left w:w="85" w:type="dxa"/>
              <w:bottom w:w="0" w:type="dxa"/>
              <w:right w:w="85" w:type="dxa"/>
            </w:tcMar>
            <w:vAlign w:val="bottom"/>
            <w:hideMark/>
          </w:tcPr>
          <w:p w14:paraId="54A2853F" w14:textId="77777777" w:rsidR="00CD03DB" w:rsidRPr="00B24BF7" w:rsidRDefault="00CD03DB" w:rsidP="00B24BF7">
            <w:pPr>
              <w:spacing w:line="276" w:lineRule="auto"/>
              <w:jc w:val="right"/>
              <w:rPr>
                <w:sz w:val="20"/>
                <w:szCs w:val="20"/>
                <w:lang w:eastAsia="en-US"/>
              </w:rPr>
            </w:pPr>
            <w:r w:rsidRPr="00B24BF7">
              <w:rPr>
                <w:sz w:val="20"/>
                <w:szCs w:val="20"/>
              </w:rPr>
              <w:t>234,8</w:t>
            </w:r>
          </w:p>
        </w:tc>
        <w:tc>
          <w:tcPr>
            <w:tcW w:w="772" w:type="pct"/>
            <w:tcBorders>
              <w:top w:val="nil"/>
              <w:left w:val="nil"/>
              <w:bottom w:val="nil"/>
              <w:right w:val="nil"/>
            </w:tcBorders>
            <w:noWrap/>
            <w:tcMar>
              <w:top w:w="0" w:type="dxa"/>
              <w:left w:w="85" w:type="dxa"/>
              <w:bottom w:w="0" w:type="dxa"/>
              <w:right w:w="85" w:type="dxa"/>
            </w:tcMar>
            <w:vAlign w:val="bottom"/>
            <w:hideMark/>
          </w:tcPr>
          <w:p w14:paraId="79DE9521" w14:textId="77777777" w:rsidR="00CD03DB" w:rsidRPr="00B24BF7" w:rsidRDefault="00CD03DB" w:rsidP="00B24BF7">
            <w:pPr>
              <w:spacing w:line="276" w:lineRule="auto"/>
              <w:jc w:val="right"/>
              <w:rPr>
                <w:sz w:val="20"/>
                <w:szCs w:val="20"/>
                <w:lang w:eastAsia="en-US"/>
              </w:rPr>
            </w:pPr>
            <w:r w:rsidRPr="00B24BF7">
              <w:rPr>
                <w:sz w:val="20"/>
                <w:szCs w:val="20"/>
              </w:rPr>
              <w:t>50 928,4</w:t>
            </w:r>
          </w:p>
        </w:tc>
        <w:tc>
          <w:tcPr>
            <w:tcW w:w="772" w:type="pct"/>
            <w:tcBorders>
              <w:top w:val="nil"/>
              <w:left w:val="nil"/>
              <w:bottom w:val="nil"/>
              <w:right w:val="nil"/>
            </w:tcBorders>
            <w:noWrap/>
            <w:tcMar>
              <w:top w:w="0" w:type="dxa"/>
              <w:left w:w="85" w:type="dxa"/>
              <w:bottom w:w="0" w:type="dxa"/>
              <w:right w:w="85" w:type="dxa"/>
            </w:tcMar>
            <w:vAlign w:val="bottom"/>
            <w:hideMark/>
          </w:tcPr>
          <w:p w14:paraId="6B0C0B9F" w14:textId="77777777" w:rsidR="00CD03DB" w:rsidRPr="00B24BF7" w:rsidRDefault="00CD03DB" w:rsidP="00B24BF7">
            <w:pPr>
              <w:spacing w:line="276" w:lineRule="auto"/>
              <w:jc w:val="right"/>
              <w:rPr>
                <w:sz w:val="20"/>
                <w:szCs w:val="20"/>
                <w:lang w:eastAsia="en-US"/>
              </w:rPr>
            </w:pPr>
            <w:r w:rsidRPr="00B24BF7">
              <w:rPr>
                <w:sz w:val="20"/>
                <w:szCs w:val="20"/>
              </w:rPr>
              <w:t>84,4</w:t>
            </w:r>
          </w:p>
        </w:tc>
        <w:tc>
          <w:tcPr>
            <w:tcW w:w="772" w:type="pct"/>
            <w:tcBorders>
              <w:top w:val="nil"/>
              <w:left w:val="nil"/>
              <w:bottom w:val="nil"/>
              <w:right w:val="nil"/>
            </w:tcBorders>
            <w:noWrap/>
            <w:tcMar>
              <w:top w:w="0" w:type="dxa"/>
              <w:left w:w="85" w:type="dxa"/>
              <w:bottom w:w="0" w:type="dxa"/>
              <w:right w:w="85" w:type="dxa"/>
            </w:tcMar>
            <w:vAlign w:val="bottom"/>
            <w:hideMark/>
          </w:tcPr>
          <w:p w14:paraId="4826BDAF" w14:textId="77777777" w:rsidR="00CD03DB" w:rsidRPr="00B24BF7" w:rsidRDefault="00CD03DB" w:rsidP="00B24BF7">
            <w:pPr>
              <w:spacing w:line="276" w:lineRule="auto"/>
              <w:jc w:val="right"/>
              <w:rPr>
                <w:sz w:val="20"/>
                <w:szCs w:val="20"/>
                <w:lang w:eastAsia="en-US"/>
              </w:rPr>
            </w:pPr>
            <w:r w:rsidRPr="00B24BF7">
              <w:rPr>
                <w:sz w:val="20"/>
                <w:szCs w:val="20"/>
              </w:rPr>
              <w:t>93,8</w:t>
            </w:r>
          </w:p>
        </w:tc>
      </w:tr>
      <w:tr w:rsidR="00CD03DB" w:rsidRPr="00B24BF7" w14:paraId="006A9ED1" w14:textId="77777777" w:rsidTr="00B24BF7">
        <w:tc>
          <w:tcPr>
            <w:tcW w:w="1912" w:type="pct"/>
            <w:tcBorders>
              <w:top w:val="nil"/>
              <w:left w:val="nil"/>
              <w:bottom w:val="nil"/>
              <w:right w:val="nil"/>
            </w:tcBorders>
            <w:noWrap/>
            <w:vAlign w:val="bottom"/>
            <w:hideMark/>
          </w:tcPr>
          <w:p w14:paraId="093EF2BC" w14:textId="77777777" w:rsidR="00CD03DB" w:rsidRPr="00B24BF7" w:rsidRDefault="00CD03DB" w:rsidP="00B24BF7">
            <w:pPr>
              <w:keepNext/>
              <w:spacing w:line="276" w:lineRule="auto"/>
              <w:rPr>
                <w:sz w:val="20"/>
                <w:szCs w:val="20"/>
                <w:lang w:eastAsia="en-US"/>
              </w:rPr>
            </w:pPr>
            <w:proofErr w:type="spellStart"/>
            <w:r w:rsidRPr="00B24BF7">
              <w:rPr>
                <w:sz w:val="20"/>
                <w:szCs w:val="20"/>
                <w:lang w:eastAsia="en-US"/>
              </w:rPr>
              <w:t>Суулар</w:t>
            </w:r>
            <w:proofErr w:type="spellEnd"/>
            <w:r w:rsidRPr="00B24BF7">
              <w:rPr>
                <w:sz w:val="20"/>
                <w:szCs w:val="20"/>
                <w:lang w:eastAsia="en-US"/>
              </w:rPr>
              <w:t>,</w:t>
            </w:r>
            <w:r w:rsidRPr="00B24BF7">
              <w:rPr>
                <w:sz w:val="20"/>
                <w:szCs w:val="20"/>
                <w:lang w:val="ky-KG" w:eastAsia="en-US"/>
              </w:rPr>
              <w:t xml:space="preserve"> анын ичинде</w:t>
            </w:r>
            <w:r w:rsidRPr="00B24BF7">
              <w:rPr>
                <w:sz w:val="20"/>
                <w:szCs w:val="20"/>
                <w:lang w:eastAsia="en-US"/>
              </w:rPr>
              <w:t xml:space="preserve"> </w:t>
            </w:r>
            <w:proofErr w:type="spellStart"/>
            <w:r w:rsidRPr="00B24BF7">
              <w:rPr>
                <w:sz w:val="20"/>
                <w:szCs w:val="20"/>
                <w:lang w:eastAsia="en-US"/>
              </w:rPr>
              <w:t>минералдык</w:t>
            </w:r>
            <w:proofErr w:type="spellEnd"/>
            <w:r w:rsidRPr="00B24BF7">
              <w:rPr>
                <w:sz w:val="20"/>
                <w:szCs w:val="20"/>
                <w:lang w:eastAsia="en-US"/>
              </w:rPr>
              <w:t xml:space="preserve"> </w:t>
            </w:r>
            <w:proofErr w:type="spellStart"/>
            <w:r w:rsidRPr="00B24BF7">
              <w:rPr>
                <w:sz w:val="20"/>
                <w:szCs w:val="20"/>
                <w:lang w:eastAsia="en-US"/>
              </w:rPr>
              <w:t>жана</w:t>
            </w:r>
            <w:proofErr w:type="spellEnd"/>
            <w:r w:rsidRPr="00B24BF7">
              <w:rPr>
                <w:sz w:val="20"/>
                <w:szCs w:val="20"/>
                <w:lang w:eastAsia="en-US"/>
              </w:rPr>
              <w:t xml:space="preserve"> </w:t>
            </w:r>
            <w:proofErr w:type="spellStart"/>
            <w:r w:rsidRPr="00B24BF7">
              <w:rPr>
                <w:sz w:val="20"/>
                <w:szCs w:val="20"/>
                <w:lang w:eastAsia="en-US"/>
              </w:rPr>
              <w:t>газдалган</w:t>
            </w:r>
            <w:proofErr w:type="spellEnd"/>
            <w:r w:rsidRPr="00B24BF7">
              <w:rPr>
                <w:sz w:val="20"/>
                <w:szCs w:val="20"/>
                <w:lang w:val="ky-KG" w:eastAsia="en-US"/>
              </w:rPr>
              <w:t xml:space="preserve"> кант кошулган</w:t>
            </w:r>
            <w:r w:rsidRPr="00B24BF7">
              <w:rPr>
                <w:sz w:val="20"/>
                <w:szCs w:val="20"/>
                <w:lang w:eastAsia="en-US"/>
              </w:rPr>
              <w:t xml:space="preserve"> </w:t>
            </w:r>
            <w:proofErr w:type="spellStart"/>
            <w:r w:rsidRPr="00B24BF7">
              <w:rPr>
                <w:sz w:val="20"/>
                <w:szCs w:val="20"/>
                <w:lang w:eastAsia="en-US"/>
              </w:rPr>
              <w:t>суулар</w:t>
            </w:r>
            <w:proofErr w:type="spellEnd"/>
            <w:r w:rsidRPr="00B24BF7">
              <w:rPr>
                <w:sz w:val="20"/>
                <w:szCs w:val="20"/>
                <w:lang w:eastAsia="en-US"/>
              </w:rPr>
              <w:t>, ми</w:t>
            </w:r>
            <w:r w:rsidRPr="00B24BF7">
              <w:rPr>
                <w:sz w:val="20"/>
                <w:szCs w:val="20"/>
                <w:lang w:val="ky-KG"/>
              </w:rPr>
              <w:t>ң</w:t>
            </w:r>
            <w:r w:rsidRPr="00B24BF7">
              <w:rPr>
                <w:sz w:val="20"/>
                <w:szCs w:val="20"/>
                <w:lang w:eastAsia="en-US"/>
              </w:rPr>
              <w:t xml:space="preserve"> литр</w:t>
            </w:r>
          </w:p>
        </w:tc>
        <w:tc>
          <w:tcPr>
            <w:tcW w:w="772" w:type="pct"/>
            <w:tcBorders>
              <w:top w:val="nil"/>
              <w:left w:val="nil"/>
              <w:bottom w:val="nil"/>
              <w:right w:val="nil"/>
            </w:tcBorders>
            <w:noWrap/>
            <w:tcMar>
              <w:top w:w="0" w:type="dxa"/>
              <w:left w:w="85" w:type="dxa"/>
              <w:bottom w:w="0" w:type="dxa"/>
              <w:right w:w="85" w:type="dxa"/>
            </w:tcMar>
            <w:vAlign w:val="bottom"/>
            <w:hideMark/>
          </w:tcPr>
          <w:p w14:paraId="4EF2C2BB" w14:textId="77777777" w:rsidR="00CD03DB" w:rsidRPr="00B24BF7" w:rsidRDefault="00CD03DB" w:rsidP="00B24BF7">
            <w:pPr>
              <w:spacing w:line="276" w:lineRule="auto"/>
              <w:jc w:val="right"/>
              <w:rPr>
                <w:sz w:val="20"/>
                <w:szCs w:val="20"/>
                <w:lang w:eastAsia="en-US"/>
              </w:rPr>
            </w:pPr>
            <w:r w:rsidRPr="00B24BF7">
              <w:rPr>
                <w:sz w:val="20"/>
                <w:szCs w:val="20"/>
              </w:rPr>
              <w:t>153 364,0</w:t>
            </w:r>
          </w:p>
        </w:tc>
        <w:tc>
          <w:tcPr>
            <w:tcW w:w="772" w:type="pct"/>
            <w:tcBorders>
              <w:top w:val="nil"/>
              <w:left w:val="nil"/>
              <w:bottom w:val="nil"/>
              <w:right w:val="nil"/>
            </w:tcBorders>
            <w:noWrap/>
            <w:tcMar>
              <w:top w:w="0" w:type="dxa"/>
              <w:left w:w="85" w:type="dxa"/>
              <w:bottom w:w="0" w:type="dxa"/>
              <w:right w:w="85" w:type="dxa"/>
            </w:tcMar>
            <w:vAlign w:val="bottom"/>
            <w:hideMark/>
          </w:tcPr>
          <w:p w14:paraId="52254EC2" w14:textId="77777777" w:rsidR="00CD03DB" w:rsidRPr="00B24BF7" w:rsidRDefault="00CD03DB" w:rsidP="00B24BF7">
            <w:pPr>
              <w:spacing w:line="276" w:lineRule="auto"/>
              <w:jc w:val="right"/>
              <w:rPr>
                <w:sz w:val="20"/>
                <w:szCs w:val="20"/>
                <w:lang w:eastAsia="en-US"/>
              </w:rPr>
            </w:pPr>
            <w:r w:rsidRPr="00B24BF7">
              <w:rPr>
                <w:sz w:val="20"/>
                <w:szCs w:val="20"/>
              </w:rPr>
              <w:t>75 554,3</w:t>
            </w:r>
          </w:p>
        </w:tc>
        <w:tc>
          <w:tcPr>
            <w:tcW w:w="772" w:type="pct"/>
            <w:tcBorders>
              <w:top w:val="nil"/>
              <w:left w:val="nil"/>
              <w:bottom w:val="nil"/>
              <w:right w:val="nil"/>
            </w:tcBorders>
            <w:noWrap/>
            <w:tcMar>
              <w:top w:w="0" w:type="dxa"/>
              <w:left w:w="85" w:type="dxa"/>
              <w:bottom w:w="0" w:type="dxa"/>
              <w:right w:w="85" w:type="dxa"/>
            </w:tcMar>
            <w:vAlign w:val="bottom"/>
            <w:hideMark/>
          </w:tcPr>
          <w:p w14:paraId="7C4B459C" w14:textId="77777777" w:rsidR="00CD03DB" w:rsidRPr="00B24BF7" w:rsidRDefault="00CD03DB" w:rsidP="00B24BF7">
            <w:pPr>
              <w:spacing w:line="276" w:lineRule="auto"/>
              <w:jc w:val="right"/>
              <w:rPr>
                <w:sz w:val="20"/>
                <w:szCs w:val="20"/>
                <w:lang w:eastAsia="en-US"/>
              </w:rPr>
            </w:pPr>
            <w:r w:rsidRPr="00B24BF7">
              <w:rPr>
                <w:sz w:val="20"/>
                <w:szCs w:val="20"/>
              </w:rPr>
              <w:t>97,5</w:t>
            </w:r>
          </w:p>
        </w:tc>
        <w:tc>
          <w:tcPr>
            <w:tcW w:w="772" w:type="pct"/>
            <w:tcBorders>
              <w:top w:val="nil"/>
              <w:left w:val="nil"/>
              <w:bottom w:val="nil"/>
              <w:right w:val="nil"/>
            </w:tcBorders>
            <w:noWrap/>
            <w:tcMar>
              <w:top w:w="0" w:type="dxa"/>
              <w:left w:w="85" w:type="dxa"/>
              <w:bottom w:w="0" w:type="dxa"/>
              <w:right w:w="85" w:type="dxa"/>
            </w:tcMar>
            <w:vAlign w:val="bottom"/>
            <w:hideMark/>
          </w:tcPr>
          <w:p w14:paraId="6EBA6968" w14:textId="77777777" w:rsidR="00CD03DB" w:rsidRPr="00B24BF7" w:rsidRDefault="00CD03DB" w:rsidP="00B24BF7">
            <w:pPr>
              <w:spacing w:line="276" w:lineRule="auto"/>
              <w:jc w:val="right"/>
              <w:rPr>
                <w:sz w:val="20"/>
                <w:szCs w:val="20"/>
                <w:lang w:eastAsia="en-US"/>
              </w:rPr>
            </w:pPr>
            <w:r w:rsidRPr="00B24BF7">
              <w:rPr>
                <w:sz w:val="20"/>
                <w:szCs w:val="20"/>
              </w:rPr>
              <w:t>98,3</w:t>
            </w:r>
          </w:p>
        </w:tc>
      </w:tr>
      <w:tr w:rsidR="00CD03DB" w:rsidRPr="00B24BF7" w14:paraId="44AFC9A5" w14:textId="77777777" w:rsidTr="00B24BF7">
        <w:tc>
          <w:tcPr>
            <w:tcW w:w="1912" w:type="pct"/>
            <w:tcBorders>
              <w:top w:val="nil"/>
              <w:left w:val="nil"/>
              <w:bottom w:val="nil"/>
              <w:right w:val="nil"/>
            </w:tcBorders>
            <w:noWrap/>
            <w:vAlign w:val="bottom"/>
            <w:hideMark/>
          </w:tcPr>
          <w:p w14:paraId="155B57EC" w14:textId="77777777" w:rsidR="00CD03DB" w:rsidRPr="00B24BF7" w:rsidRDefault="00CD03DB" w:rsidP="00B24BF7">
            <w:pPr>
              <w:spacing w:line="276" w:lineRule="auto"/>
              <w:rPr>
                <w:sz w:val="20"/>
                <w:szCs w:val="20"/>
                <w:lang w:eastAsia="en-US"/>
              </w:rPr>
            </w:pPr>
            <w:r w:rsidRPr="00B24BF7">
              <w:rPr>
                <w:sz w:val="20"/>
                <w:szCs w:val="20"/>
                <w:lang w:eastAsia="en-US"/>
              </w:rPr>
              <w:t xml:space="preserve">Ар </w:t>
            </w:r>
            <w:proofErr w:type="spellStart"/>
            <w:r w:rsidRPr="00B24BF7">
              <w:rPr>
                <w:sz w:val="20"/>
                <w:szCs w:val="20"/>
                <w:lang w:eastAsia="en-US"/>
              </w:rPr>
              <w:t>кандай</w:t>
            </w:r>
            <w:proofErr w:type="spellEnd"/>
            <w:r w:rsidRPr="00B24BF7">
              <w:rPr>
                <w:sz w:val="20"/>
                <w:szCs w:val="20"/>
                <w:lang w:eastAsia="en-US"/>
              </w:rPr>
              <w:t xml:space="preserve"> </w:t>
            </w:r>
            <w:proofErr w:type="spellStart"/>
            <w:r w:rsidRPr="00B24BF7">
              <w:rPr>
                <w:sz w:val="20"/>
                <w:szCs w:val="20"/>
                <w:lang w:eastAsia="en-US"/>
              </w:rPr>
              <w:t>тамак</w:t>
            </w:r>
            <w:proofErr w:type="spellEnd"/>
            <w:r w:rsidRPr="00B24BF7">
              <w:rPr>
                <w:sz w:val="20"/>
                <w:szCs w:val="20"/>
                <w:lang w:eastAsia="en-US"/>
              </w:rPr>
              <w:t xml:space="preserve"> </w:t>
            </w:r>
            <w:proofErr w:type="spellStart"/>
            <w:r w:rsidRPr="00B24BF7">
              <w:rPr>
                <w:sz w:val="20"/>
                <w:szCs w:val="20"/>
                <w:lang w:eastAsia="en-US"/>
              </w:rPr>
              <w:t>азыктары</w:t>
            </w:r>
            <w:proofErr w:type="spellEnd"/>
          </w:p>
        </w:tc>
        <w:tc>
          <w:tcPr>
            <w:tcW w:w="772" w:type="pct"/>
            <w:tcBorders>
              <w:top w:val="nil"/>
              <w:left w:val="nil"/>
              <w:bottom w:val="nil"/>
              <w:right w:val="nil"/>
            </w:tcBorders>
            <w:noWrap/>
            <w:tcMar>
              <w:top w:w="0" w:type="dxa"/>
              <w:left w:w="85" w:type="dxa"/>
              <w:bottom w:w="0" w:type="dxa"/>
              <w:right w:w="85" w:type="dxa"/>
            </w:tcMar>
            <w:vAlign w:val="bottom"/>
            <w:hideMark/>
          </w:tcPr>
          <w:p w14:paraId="6C48C1B7" w14:textId="77777777" w:rsidR="00CD03DB" w:rsidRPr="00B24BF7" w:rsidRDefault="00CD03DB" w:rsidP="00B24BF7">
            <w:pPr>
              <w:spacing w:line="276" w:lineRule="auto"/>
              <w:jc w:val="right"/>
              <w:rPr>
                <w:sz w:val="20"/>
                <w:szCs w:val="20"/>
                <w:lang w:eastAsia="en-US"/>
              </w:rPr>
            </w:pPr>
            <w:r w:rsidRPr="00B24BF7">
              <w:rPr>
                <w:sz w:val="20"/>
                <w:szCs w:val="20"/>
              </w:rPr>
              <w:t>-</w:t>
            </w:r>
          </w:p>
        </w:tc>
        <w:tc>
          <w:tcPr>
            <w:tcW w:w="772" w:type="pct"/>
            <w:tcBorders>
              <w:top w:val="nil"/>
              <w:left w:val="nil"/>
              <w:bottom w:val="nil"/>
              <w:right w:val="nil"/>
            </w:tcBorders>
            <w:noWrap/>
            <w:tcMar>
              <w:top w:w="0" w:type="dxa"/>
              <w:left w:w="85" w:type="dxa"/>
              <w:bottom w:w="0" w:type="dxa"/>
              <w:right w:w="85" w:type="dxa"/>
            </w:tcMar>
            <w:vAlign w:val="bottom"/>
            <w:hideMark/>
          </w:tcPr>
          <w:p w14:paraId="3E3C6BAD" w14:textId="77777777" w:rsidR="00CD03DB" w:rsidRPr="00B24BF7" w:rsidRDefault="00CD03DB" w:rsidP="00B24BF7">
            <w:pPr>
              <w:spacing w:line="276" w:lineRule="auto"/>
              <w:jc w:val="right"/>
              <w:rPr>
                <w:sz w:val="20"/>
                <w:szCs w:val="20"/>
                <w:lang w:eastAsia="en-US"/>
              </w:rPr>
            </w:pPr>
            <w:r w:rsidRPr="00B24BF7">
              <w:rPr>
                <w:sz w:val="20"/>
                <w:szCs w:val="20"/>
              </w:rPr>
              <w:t>76 299,7</w:t>
            </w:r>
          </w:p>
        </w:tc>
        <w:tc>
          <w:tcPr>
            <w:tcW w:w="772" w:type="pct"/>
            <w:tcBorders>
              <w:top w:val="nil"/>
              <w:left w:val="nil"/>
              <w:bottom w:val="nil"/>
              <w:right w:val="nil"/>
            </w:tcBorders>
            <w:noWrap/>
            <w:tcMar>
              <w:top w:w="0" w:type="dxa"/>
              <w:left w:w="85" w:type="dxa"/>
              <w:bottom w:w="0" w:type="dxa"/>
              <w:right w:w="85" w:type="dxa"/>
            </w:tcMar>
            <w:vAlign w:val="bottom"/>
            <w:hideMark/>
          </w:tcPr>
          <w:p w14:paraId="2EFB9428" w14:textId="77777777" w:rsidR="00CD03DB" w:rsidRPr="00B24BF7" w:rsidRDefault="00CD03DB" w:rsidP="00B24BF7">
            <w:pPr>
              <w:spacing w:line="276" w:lineRule="auto"/>
              <w:jc w:val="right"/>
              <w:rPr>
                <w:sz w:val="20"/>
                <w:szCs w:val="20"/>
                <w:lang w:eastAsia="en-US"/>
              </w:rPr>
            </w:pPr>
            <w:r w:rsidRPr="00B24BF7">
              <w:rPr>
                <w:sz w:val="20"/>
                <w:szCs w:val="20"/>
              </w:rPr>
              <w:t>-</w:t>
            </w:r>
          </w:p>
        </w:tc>
        <w:tc>
          <w:tcPr>
            <w:tcW w:w="772" w:type="pct"/>
            <w:tcBorders>
              <w:top w:val="nil"/>
              <w:left w:val="nil"/>
              <w:bottom w:val="nil"/>
              <w:right w:val="nil"/>
            </w:tcBorders>
            <w:noWrap/>
            <w:tcMar>
              <w:top w:w="0" w:type="dxa"/>
              <w:left w:w="85" w:type="dxa"/>
              <w:bottom w:w="0" w:type="dxa"/>
              <w:right w:w="85" w:type="dxa"/>
            </w:tcMar>
            <w:vAlign w:val="bottom"/>
            <w:hideMark/>
          </w:tcPr>
          <w:p w14:paraId="046F80E0" w14:textId="77777777" w:rsidR="00CD03DB" w:rsidRPr="00B24BF7" w:rsidRDefault="00CD03DB" w:rsidP="00B24BF7">
            <w:pPr>
              <w:spacing w:line="276" w:lineRule="auto"/>
              <w:jc w:val="right"/>
              <w:rPr>
                <w:sz w:val="20"/>
                <w:szCs w:val="20"/>
                <w:lang w:eastAsia="en-US"/>
              </w:rPr>
            </w:pPr>
            <w:r w:rsidRPr="00B24BF7">
              <w:rPr>
                <w:sz w:val="20"/>
                <w:szCs w:val="20"/>
              </w:rPr>
              <w:t>111,8</w:t>
            </w:r>
          </w:p>
        </w:tc>
      </w:tr>
      <w:tr w:rsidR="00CD03DB" w:rsidRPr="00B24BF7" w14:paraId="73606B6B" w14:textId="77777777" w:rsidTr="00B24BF7">
        <w:tc>
          <w:tcPr>
            <w:tcW w:w="1912" w:type="pct"/>
            <w:tcBorders>
              <w:top w:val="nil"/>
              <w:left w:val="nil"/>
              <w:bottom w:val="nil"/>
              <w:right w:val="nil"/>
            </w:tcBorders>
            <w:noWrap/>
            <w:vAlign w:val="bottom"/>
            <w:hideMark/>
          </w:tcPr>
          <w:p w14:paraId="26D7A898" w14:textId="77777777" w:rsidR="00CD03DB" w:rsidRPr="00B24BF7" w:rsidRDefault="00CD03DB" w:rsidP="00B24BF7">
            <w:pPr>
              <w:spacing w:line="276" w:lineRule="auto"/>
              <w:rPr>
                <w:sz w:val="20"/>
                <w:szCs w:val="20"/>
                <w:lang w:val="ky-KG"/>
              </w:rPr>
            </w:pPr>
            <w:r w:rsidRPr="00B24BF7">
              <w:rPr>
                <w:sz w:val="20"/>
                <w:szCs w:val="20"/>
                <w:lang w:val="ky-KG"/>
              </w:rPr>
              <w:t>Фармацевтикалык каражаттар</w:t>
            </w:r>
          </w:p>
        </w:tc>
        <w:tc>
          <w:tcPr>
            <w:tcW w:w="772" w:type="pct"/>
            <w:tcBorders>
              <w:top w:val="nil"/>
              <w:left w:val="nil"/>
              <w:bottom w:val="nil"/>
              <w:right w:val="nil"/>
            </w:tcBorders>
            <w:noWrap/>
            <w:tcMar>
              <w:top w:w="0" w:type="dxa"/>
              <w:left w:w="85" w:type="dxa"/>
              <w:bottom w:w="0" w:type="dxa"/>
              <w:right w:w="85" w:type="dxa"/>
            </w:tcMar>
            <w:vAlign w:val="bottom"/>
            <w:hideMark/>
          </w:tcPr>
          <w:p w14:paraId="3A6B870A" w14:textId="77777777" w:rsidR="00CD03DB" w:rsidRPr="00B24BF7" w:rsidRDefault="00CD03DB" w:rsidP="00B24BF7">
            <w:pPr>
              <w:spacing w:line="276" w:lineRule="auto"/>
              <w:jc w:val="right"/>
              <w:rPr>
                <w:sz w:val="20"/>
                <w:szCs w:val="20"/>
                <w:lang w:eastAsia="en-US"/>
              </w:rPr>
            </w:pPr>
            <w:r w:rsidRPr="00B24BF7">
              <w:rPr>
                <w:sz w:val="20"/>
                <w:szCs w:val="20"/>
              </w:rPr>
              <w:t>10,9</w:t>
            </w:r>
          </w:p>
        </w:tc>
        <w:tc>
          <w:tcPr>
            <w:tcW w:w="772" w:type="pct"/>
            <w:tcBorders>
              <w:top w:val="nil"/>
              <w:left w:val="nil"/>
              <w:bottom w:val="nil"/>
              <w:right w:val="nil"/>
            </w:tcBorders>
            <w:noWrap/>
            <w:tcMar>
              <w:top w:w="0" w:type="dxa"/>
              <w:left w:w="85" w:type="dxa"/>
              <w:bottom w:w="0" w:type="dxa"/>
              <w:right w:w="85" w:type="dxa"/>
            </w:tcMar>
            <w:vAlign w:val="bottom"/>
            <w:hideMark/>
          </w:tcPr>
          <w:p w14:paraId="4A2870D6" w14:textId="77777777" w:rsidR="00CD03DB" w:rsidRPr="00B24BF7" w:rsidRDefault="00CD03DB" w:rsidP="00B24BF7">
            <w:pPr>
              <w:spacing w:line="276" w:lineRule="auto"/>
              <w:jc w:val="right"/>
              <w:rPr>
                <w:sz w:val="20"/>
                <w:szCs w:val="20"/>
                <w:lang w:eastAsia="en-US"/>
              </w:rPr>
            </w:pPr>
            <w:r w:rsidRPr="00B24BF7">
              <w:rPr>
                <w:sz w:val="20"/>
                <w:szCs w:val="20"/>
              </w:rPr>
              <w:t>198 786,6</w:t>
            </w:r>
          </w:p>
        </w:tc>
        <w:tc>
          <w:tcPr>
            <w:tcW w:w="772" w:type="pct"/>
            <w:tcBorders>
              <w:top w:val="nil"/>
              <w:left w:val="nil"/>
              <w:bottom w:val="nil"/>
              <w:right w:val="nil"/>
            </w:tcBorders>
            <w:noWrap/>
            <w:tcMar>
              <w:top w:w="0" w:type="dxa"/>
              <w:left w:w="85" w:type="dxa"/>
              <w:bottom w:w="0" w:type="dxa"/>
              <w:right w:w="85" w:type="dxa"/>
            </w:tcMar>
            <w:vAlign w:val="bottom"/>
            <w:hideMark/>
          </w:tcPr>
          <w:p w14:paraId="0C7D924B" w14:textId="77777777" w:rsidR="00CD03DB" w:rsidRPr="00B24BF7" w:rsidRDefault="00CD03DB" w:rsidP="00B24BF7">
            <w:pPr>
              <w:spacing w:line="276" w:lineRule="auto"/>
              <w:jc w:val="right"/>
              <w:rPr>
                <w:sz w:val="20"/>
                <w:szCs w:val="20"/>
                <w:lang w:eastAsia="en-US"/>
              </w:rPr>
            </w:pPr>
            <w:r w:rsidRPr="00B24BF7">
              <w:rPr>
                <w:sz w:val="20"/>
                <w:szCs w:val="20"/>
              </w:rPr>
              <w:t>110,2</w:t>
            </w:r>
          </w:p>
        </w:tc>
        <w:tc>
          <w:tcPr>
            <w:tcW w:w="772" w:type="pct"/>
            <w:tcBorders>
              <w:top w:val="nil"/>
              <w:left w:val="nil"/>
              <w:bottom w:val="nil"/>
              <w:right w:val="nil"/>
            </w:tcBorders>
            <w:noWrap/>
            <w:tcMar>
              <w:top w:w="0" w:type="dxa"/>
              <w:left w:w="85" w:type="dxa"/>
              <w:bottom w:w="0" w:type="dxa"/>
              <w:right w:w="85" w:type="dxa"/>
            </w:tcMar>
            <w:vAlign w:val="bottom"/>
            <w:hideMark/>
          </w:tcPr>
          <w:p w14:paraId="486204D6" w14:textId="77777777" w:rsidR="00CD03DB" w:rsidRPr="00B24BF7" w:rsidRDefault="00CD03DB" w:rsidP="00B24BF7">
            <w:pPr>
              <w:spacing w:line="276" w:lineRule="auto"/>
              <w:jc w:val="right"/>
              <w:rPr>
                <w:sz w:val="20"/>
                <w:szCs w:val="20"/>
                <w:lang w:eastAsia="en-US"/>
              </w:rPr>
            </w:pPr>
            <w:r w:rsidRPr="00B24BF7">
              <w:rPr>
                <w:sz w:val="20"/>
                <w:szCs w:val="20"/>
              </w:rPr>
              <w:t>105,9</w:t>
            </w:r>
          </w:p>
        </w:tc>
      </w:tr>
      <w:tr w:rsidR="00CD03DB" w:rsidRPr="00B24BF7" w14:paraId="191D0634" w14:textId="77777777" w:rsidTr="00B24BF7">
        <w:tc>
          <w:tcPr>
            <w:tcW w:w="1912" w:type="pct"/>
            <w:tcBorders>
              <w:top w:val="nil"/>
              <w:left w:val="nil"/>
              <w:bottom w:val="nil"/>
              <w:right w:val="nil"/>
            </w:tcBorders>
            <w:noWrap/>
            <w:vAlign w:val="bottom"/>
            <w:hideMark/>
          </w:tcPr>
          <w:p w14:paraId="5505D45E" w14:textId="77777777" w:rsidR="00CD03DB" w:rsidRPr="00B24BF7" w:rsidRDefault="00CD03DB" w:rsidP="00B24BF7">
            <w:pPr>
              <w:spacing w:line="276" w:lineRule="auto"/>
              <w:rPr>
                <w:sz w:val="20"/>
                <w:szCs w:val="20"/>
                <w:lang w:val="ky-KG"/>
              </w:rPr>
            </w:pPr>
            <w:r w:rsidRPr="00B24BF7">
              <w:rPr>
                <w:sz w:val="20"/>
                <w:szCs w:val="20"/>
                <w:lang w:val="ky-KG"/>
              </w:rPr>
              <w:lastRenderedPageBreak/>
              <w:t>Кагаз, картон жана андан жасалган буюмдар</w:t>
            </w:r>
          </w:p>
        </w:tc>
        <w:tc>
          <w:tcPr>
            <w:tcW w:w="772" w:type="pct"/>
            <w:tcBorders>
              <w:top w:val="nil"/>
              <w:left w:val="nil"/>
              <w:bottom w:val="nil"/>
              <w:right w:val="nil"/>
            </w:tcBorders>
            <w:noWrap/>
            <w:tcMar>
              <w:top w:w="0" w:type="dxa"/>
              <w:left w:w="85" w:type="dxa"/>
              <w:bottom w:w="0" w:type="dxa"/>
              <w:right w:w="85" w:type="dxa"/>
            </w:tcMar>
            <w:vAlign w:val="bottom"/>
            <w:hideMark/>
          </w:tcPr>
          <w:p w14:paraId="5BB0F496" w14:textId="77777777" w:rsidR="00CD03DB" w:rsidRPr="00B24BF7" w:rsidRDefault="00CD03DB" w:rsidP="00B24BF7">
            <w:pPr>
              <w:spacing w:line="276" w:lineRule="auto"/>
              <w:jc w:val="right"/>
              <w:rPr>
                <w:sz w:val="20"/>
                <w:szCs w:val="20"/>
                <w:lang w:eastAsia="en-US"/>
              </w:rPr>
            </w:pPr>
            <w:r w:rsidRPr="00B24BF7">
              <w:rPr>
                <w:sz w:val="20"/>
                <w:szCs w:val="20"/>
              </w:rPr>
              <w:t>51,9</w:t>
            </w:r>
          </w:p>
        </w:tc>
        <w:tc>
          <w:tcPr>
            <w:tcW w:w="772" w:type="pct"/>
            <w:tcBorders>
              <w:top w:val="nil"/>
              <w:left w:val="nil"/>
              <w:bottom w:val="nil"/>
              <w:right w:val="nil"/>
            </w:tcBorders>
            <w:noWrap/>
            <w:tcMar>
              <w:top w:w="0" w:type="dxa"/>
              <w:left w:w="85" w:type="dxa"/>
              <w:bottom w:w="0" w:type="dxa"/>
              <w:right w:w="85" w:type="dxa"/>
            </w:tcMar>
            <w:vAlign w:val="bottom"/>
            <w:hideMark/>
          </w:tcPr>
          <w:p w14:paraId="2EA4018C" w14:textId="77777777" w:rsidR="00CD03DB" w:rsidRPr="00B24BF7" w:rsidRDefault="00CD03DB" w:rsidP="00B24BF7">
            <w:pPr>
              <w:spacing w:line="276" w:lineRule="auto"/>
              <w:jc w:val="right"/>
              <w:rPr>
                <w:sz w:val="20"/>
                <w:szCs w:val="20"/>
                <w:lang w:eastAsia="en-US"/>
              </w:rPr>
            </w:pPr>
            <w:r w:rsidRPr="00B24BF7">
              <w:rPr>
                <w:sz w:val="20"/>
                <w:szCs w:val="20"/>
              </w:rPr>
              <w:t>67 041,5</w:t>
            </w:r>
          </w:p>
        </w:tc>
        <w:tc>
          <w:tcPr>
            <w:tcW w:w="772" w:type="pct"/>
            <w:tcBorders>
              <w:top w:val="nil"/>
              <w:left w:val="nil"/>
              <w:bottom w:val="nil"/>
              <w:right w:val="nil"/>
            </w:tcBorders>
            <w:noWrap/>
            <w:tcMar>
              <w:top w:w="0" w:type="dxa"/>
              <w:left w:w="85" w:type="dxa"/>
              <w:bottom w:w="0" w:type="dxa"/>
              <w:right w:w="85" w:type="dxa"/>
            </w:tcMar>
            <w:vAlign w:val="bottom"/>
            <w:hideMark/>
          </w:tcPr>
          <w:p w14:paraId="64DC36A4" w14:textId="77777777" w:rsidR="00CD03DB" w:rsidRPr="00B24BF7" w:rsidRDefault="00CD03DB" w:rsidP="00B24BF7">
            <w:pPr>
              <w:spacing w:line="276" w:lineRule="auto"/>
              <w:jc w:val="right"/>
              <w:rPr>
                <w:sz w:val="20"/>
                <w:szCs w:val="20"/>
                <w:lang w:eastAsia="en-US"/>
              </w:rPr>
            </w:pPr>
            <w:r w:rsidRPr="00B24BF7">
              <w:rPr>
                <w:sz w:val="20"/>
                <w:szCs w:val="20"/>
              </w:rPr>
              <w:t>111,6</w:t>
            </w:r>
          </w:p>
        </w:tc>
        <w:tc>
          <w:tcPr>
            <w:tcW w:w="772" w:type="pct"/>
            <w:tcBorders>
              <w:top w:val="nil"/>
              <w:left w:val="nil"/>
              <w:bottom w:val="nil"/>
              <w:right w:val="nil"/>
            </w:tcBorders>
            <w:noWrap/>
            <w:tcMar>
              <w:top w:w="0" w:type="dxa"/>
              <w:left w:w="85" w:type="dxa"/>
              <w:bottom w:w="0" w:type="dxa"/>
              <w:right w:w="85" w:type="dxa"/>
            </w:tcMar>
            <w:vAlign w:val="bottom"/>
            <w:hideMark/>
          </w:tcPr>
          <w:p w14:paraId="6F292929" w14:textId="77777777" w:rsidR="00CD03DB" w:rsidRPr="00B24BF7" w:rsidRDefault="00CD03DB" w:rsidP="00B24BF7">
            <w:pPr>
              <w:spacing w:line="276" w:lineRule="auto"/>
              <w:jc w:val="right"/>
              <w:rPr>
                <w:sz w:val="20"/>
                <w:szCs w:val="20"/>
                <w:lang w:eastAsia="en-US"/>
              </w:rPr>
            </w:pPr>
            <w:r w:rsidRPr="00B24BF7">
              <w:rPr>
                <w:sz w:val="20"/>
                <w:szCs w:val="20"/>
              </w:rPr>
              <w:t>107,6</w:t>
            </w:r>
          </w:p>
        </w:tc>
      </w:tr>
      <w:tr w:rsidR="00CD03DB" w:rsidRPr="00B24BF7" w14:paraId="2B098F90" w14:textId="77777777" w:rsidTr="00B24BF7">
        <w:tc>
          <w:tcPr>
            <w:tcW w:w="1912" w:type="pct"/>
            <w:tcBorders>
              <w:top w:val="nil"/>
              <w:left w:val="nil"/>
              <w:bottom w:val="nil"/>
              <w:right w:val="nil"/>
            </w:tcBorders>
            <w:noWrap/>
            <w:vAlign w:val="bottom"/>
            <w:hideMark/>
          </w:tcPr>
          <w:p w14:paraId="0983B98F" w14:textId="77777777" w:rsidR="00CD03DB" w:rsidRPr="00B24BF7" w:rsidRDefault="00CD03DB" w:rsidP="00B24BF7">
            <w:pPr>
              <w:spacing w:line="276" w:lineRule="auto"/>
              <w:rPr>
                <w:sz w:val="20"/>
                <w:szCs w:val="20"/>
                <w:lang w:val="ky-KG"/>
              </w:rPr>
            </w:pPr>
            <w:r w:rsidRPr="00B24BF7">
              <w:rPr>
                <w:sz w:val="20"/>
                <w:szCs w:val="20"/>
                <w:lang w:val="ky-KG"/>
              </w:rPr>
              <w:t>Самын, жуучу жана тазалоочу каражаттар</w:t>
            </w:r>
          </w:p>
        </w:tc>
        <w:tc>
          <w:tcPr>
            <w:tcW w:w="772" w:type="pct"/>
            <w:tcBorders>
              <w:top w:val="nil"/>
              <w:left w:val="nil"/>
              <w:bottom w:val="nil"/>
              <w:right w:val="nil"/>
            </w:tcBorders>
            <w:noWrap/>
            <w:tcMar>
              <w:top w:w="0" w:type="dxa"/>
              <w:left w:w="85" w:type="dxa"/>
              <w:bottom w:w="0" w:type="dxa"/>
              <w:right w:w="85" w:type="dxa"/>
            </w:tcMar>
            <w:vAlign w:val="bottom"/>
            <w:hideMark/>
          </w:tcPr>
          <w:p w14:paraId="1D724D10" w14:textId="77777777" w:rsidR="00CD03DB" w:rsidRPr="00B24BF7" w:rsidRDefault="00CD03DB" w:rsidP="00B24BF7">
            <w:pPr>
              <w:spacing w:line="276" w:lineRule="auto"/>
              <w:jc w:val="right"/>
              <w:rPr>
                <w:sz w:val="20"/>
                <w:szCs w:val="20"/>
              </w:rPr>
            </w:pPr>
            <w:r w:rsidRPr="00B24BF7">
              <w:rPr>
                <w:sz w:val="20"/>
                <w:szCs w:val="20"/>
              </w:rPr>
              <w:t>32,5</w:t>
            </w:r>
          </w:p>
        </w:tc>
        <w:tc>
          <w:tcPr>
            <w:tcW w:w="772" w:type="pct"/>
            <w:tcBorders>
              <w:top w:val="nil"/>
              <w:left w:val="nil"/>
              <w:bottom w:val="nil"/>
              <w:right w:val="nil"/>
            </w:tcBorders>
            <w:noWrap/>
            <w:tcMar>
              <w:top w:w="0" w:type="dxa"/>
              <w:left w:w="85" w:type="dxa"/>
              <w:bottom w:w="0" w:type="dxa"/>
              <w:right w:w="85" w:type="dxa"/>
            </w:tcMar>
            <w:vAlign w:val="bottom"/>
            <w:hideMark/>
          </w:tcPr>
          <w:p w14:paraId="4503156F" w14:textId="77777777" w:rsidR="00CD03DB" w:rsidRPr="00B24BF7" w:rsidRDefault="00CD03DB" w:rsidP="00B24BF7">
            <w:pPr>
              <w:spacing w:line="276" w:lineRule="auto"/>
              <w:jc w:val="right"/>
              <w:rPr>
                <w:sz w:val="20"/>
                <w:szCs w:val="20"/>
                <w:lang w:eastAsia="en-US"/>
              </w:rPr>
            </w:pPr>
            <w:r w:rsidRPr="00B24BF7">
              <w:rPr>
                <w:sz w:val="20"/>
                <w:szCs w:val="20"/>
              </w:rPr>
              <w:t>44 996,2</w:t>
            </w:r>
          </w:p>
        </w:tc>
        <w:tc>
          <w:tcPr>
            <w:tcW w:w="772" w:type="pct"/>
            <w:tcBorders>
              <w:top w:val="nil"/>
              <w:left w:val="nil"/>
              <w:bottom w:val="nil"/>
              <w:right w:val="nil"/>
            </w:tcBorders>
            <w:noWrap/>
            <w:tcMar>
              <w:top w:w="0" w:type="dxa"/>
              <w:left w:w="85" w:type="dxa"/>
              <w:bottom w:w="0" w:type="dxa"/>
              <w:right w:w="85" w:type="dxa"/>
            </w:tcMar>
            <w:vAlign w:val="bottom"/>
            <w:hideMark/>
          </w:tcPr>
          <w:p w14:paraId="225A2D20" w14:textId="77777777" w:rsidR="00CD03DB" w:rsidRPr="00B24BF7" w:rsidRDefault="00CD03DB" w:rsidP="00B24BF7">
            <w:pPr>
              <w:spacing w:line="276" w:lineRule="auto"/>
              <w:jc w:val="right"/>
              <w:rPr>
                <w:sz w:val="20"/>
                <w:szCs w:val="20"/>
              </w:rPr>
            </w:pPr>
            <w:r w:rsidRPr="00B24BF7">
              <w:rPr>
                <w:sz w:val="20"/>
                <w:szCs w:val="20"/>
              </w:rPr>
              <w:t>83,0</w:t>
            </w:r>
          </w:p>
        </w:tc>
        <w:tc>
          <w:tcPr>
            <w:tcW w:w="772" w:type="pct"/>
            <w:tcBorders>
              <w:top w:val="nil"/>
              <w:left w:val="nil"/>
              <w:bottom w:val="nil"/>
              <w:right w:val="nil"/>
            </w:tcBorders>
            <w:noWrap/>
            <w:tcMar>
              <w:top w:w="0" w:type="dxa"/>
              <w:left w:w="85" w:type="dxa"/>
              <w:bottom w:w="0" w:type="dxa"/>
              <w:right w:w="85" w:type="dxa"/>
            </w:tcMar>
            <w:vAlign w:val="bottom"/>
            <w:hideMark/>
          </w:tcPr>
          <w:p w14:paraId="7881EA61" w14:textId="77777777" w:rsidR="00CD03DB" w:rsidRPr="00B24BF7" w:rsidRDefault="00CD03DB" w:rsidP="00B24BF7">
            <w:pPr>
              <w:spacing w:line="276" w:lineRule="auto"/>
              <w:jc w:val="right"/>
              <w:rPr>
                <w:sz w:val="20"/>
                <w:szCs w:val="20"/>
                <w:lang w:eastAsia="en-US"/>
              </w:rPr>
            </w:pPr>
            <w:r w:rsidRPr="00B24BF7">
              <w:rPr>
                <w:sz w:val="20"/>
                <w:szCs w:val="20"/>
              </w:rPr>
              <w:t>99,9</w:t>
            </w:r>
          </w:p>
        </w:tc>
      </w:tr>
      <w:tr w:rsidR="00CD03DB" w:rsidRPr="00B24BF7" w14:paraId="21044497" w14:textId="77777777" w:rsidTr="00B24BF7">
        <w:tc>
          <w:tcPr>
            <w:tcW w:w="1912" w:type="pct"/>
            <w:tcBorders>
              <w:top w:val="nil"/>
              <w:left w:val="nil"/>
              <w:bottom w:val="nil"/>
              <w:right w:val="nil"/>
            </w:tcBorders>
            <w:noWrap/>
            <w:vAlign w:val="bottom"/>
            <w:hideMark/>
          </w:tcPr>
          <w:p w14:paraId="28D558C3" w14:textId="77777777" w:rsidR="00CD03DB" w:rsidRPr="00B24BF7" w:rsidRDefault="00CD03DB" w:rsidP="00B24BF7">
            <w:pPr>
              <w:spacing w:line="276" w:lineRule="auto"/>
              <w:rPr>
                <w:sz w:val="20"/>
                <w:szCs w:val="20"/>
                <w:lang w:val="ky-KG"/>
              </w:rPr>
            </w:pPr>
            <w:r w:rsidRPr="00B24BF7">
              <w:rPr>
                <w:sz w:val="20"/>
                <w:szCs w:val="20"/>
                <w:lang w:val="ky-KG"/>
              </w:rPr>
              <w:t>Пластмасса жана андан жасалган буюмдар</w:t>
            </w:r>
          </w:p>
        </w:tc>
        <w:tc>
          <w:tcPr>
            <w:tcW w:w="772" w:type="pct"/>
            <w:tcBorders>
              <w:top w:val="nil"/>
              <w:left w:val="nil"/>
              <w:bottom w:val="nil"/>
              <w:right w:val="nil"/>
            </w:tcBorders>
            <w:noWrap/>
            <w:tcMar>
              <w:top w:w="0" w:type="dxa"/>
              <w:left w:w="85" w:type="dxa"/>
              <w:bottom w:w="0" w:type="dxa"/>
              <w:right w:w="85" w:type="dxa"/>
            </w:tcMar>
            <w:vAlign w:val="bottom"/>
            <w:hideMark/>
          </w:tcPr>
          <w:p w14:paraId="1BBAF554" w14:textId="77777777" w:rsidR="00CD03DB" w:rsidRPr="00B24BF7" w:rsidRDefault="00CD03DB" w:rsidP="00B24BF7">
            <w:pPr>
              <w:spacing w:line="276" w:lineRule="auto"/>
              <w:jc w:val="right"/>
              <w:rPr>
                <w:sz w:val="20"/>
                <w:szCs w:val="20"/>
                <w:lang w:eastAsia="en-US"/>
              </w:rPr>
            </w:pPr>
            <w:r w:rsidRPr="00B24BF7">
              <w:rPr>
                <w:sz w:val="20"/>
                <w:szCs w:val="20"/>
              </w:rPr>
              <w:t>-</w:t>
            </w:r>
          </w:p>
        </w:tc>
        <w:tc>
          <w:tcPr>
            <w:tcW w:w="772" w:type="pct"/>
            <w:tcBorders>
              <w:top w:val="nil"/>
              <w:left w:val="nil"/>
              <w:bottom w:val="nil"/>
              <w:right w:val="nil"/>
            </w:tcBorders>
            <w:noWrap/>
            <w:tcMar>
              <w:top w:w="0" w:type="dxa"/>
              <w:left w:w="85" w:type="dxa"/>
              <w:bottom w:w="0" w:type="dxa"/>
              <w:right w:w="85" w:type="dxa"/>
            </w:tcMar>
            <w:vAlign w:val="bottom"/>
            <w:hideMark/>
          </w:tcPr>
          <w:p w14:paraId="6E624BBD" w14:textId="77777777" w:rsidR="00CD03DB" w:rsidRPr="00B24BF7" w:rsidRDefault="00CD03DB" w:rsidP="00B24BF7">
            <w:pPr>
              <w:spacing w:line="276" w:lineRule="auto"/>
              <w:jc w:val="right"/>
              <w:rPr>
                <w:sz w:val="20"/>
                <w:szCs w:val="20"/>
                <w:lang w:eastAsia="en-US"/>
              </w:rPr>
            </w:pPr>
            <w:r w:rsidRPr="00B24BF7">
              <w:rPr>
                <w:sz w:val="20"/>
                <w:szCs w:val="20"/>
              </w:rPr>
              <w:t>203 467,4</w:t>
            </w:r>
          </w:p>
        </w:tc>
        <w:tc>
          <w:tcPr>
            <w:tcW w:w="772" w:type="pct"/>
            <w:tcBorders>
              <w:top w:val="nil"/>
              <w:left w:val="nil"/>
              <w:bottom w:val="nil"/>
              <w:right w:val="nil"/>
            </w:tcBorders>
            <w:noWrap/>
            <w:tcMar>
              <w:top w:w="0" w:type="dxa"/>
              <w:left w:w="85" w:type="dxa"/>
              <w:bottom w:w="0" w:type="dxa"/>
              <w:right w:w="85" w:type="dxa"/>
            </w:tcMar>
            <w:vAlign w:val="bottom"/>
            <w:hideMark/>
          </w:tcPr>
          <w:p w14:paraId="4C0082A7" w14:textId="77777777" w:rsidR="00CD03DB" w:rsidRPr="00B24BF7" w:rsidRDefault="00CD03DB" w:rsidP="00B24BF7">
            <w:pPr>
              <w:spacing w:line="276" w:lineRule="auto"/>
              <w:jc w:val="right"/>
              <w:rPr>
                <w:sz w:val="20"/>
                <w:szCs w:val="20"/>
                <w:lang w:eastAsia="en-US"/>
              </w:rPr>
            </w:pPr>
            <w:r w:rsidRPr="00B24BF7">
              <w:rPr>
                <w:sz w:val="20"/>
                <w:szCs w:val="20"/>
              </w:rPr>
              <w:t>-</w:t>
            </w:r>
          </w:p>
        </w:tc>
        <w:tc>
          <w:tcPr>
            <w:tcW w:w="772" w:type="pct"/>
            <w:tcBorders>
              <w:top w:val="nil"/>
              <w:left w:val="nil"/>
              <w:bottom w:val="nil"/>
              <w:right w:val="nil"/>
            </w:tcBorders>
            <w:noWrap/>
            <w:tcMar>
              <w:top w:w="0" w:type="dxa"/>
              <w:left w:w="85" w:type="dxa"/>
              <w:bottom w:w="0" w:type="dxa"/>
              <w:right w:w="85" w:type="dxa"/>
            </w:tcMar>
            <w:vAlign w:val="bottom"/>
            <w:hideMark/>
          </w:tcPr>
          <w:p w14:paraId="4AA11736" w14:textId="77777777" w:rsidR="00CD03DB" w:rsidRPr="00B24BF7" w:rsidRDefault="00CD03DB" w:rsidP="00B24BF7">
            <w:pPr>
              <w:spacing w:line="276" w:lineRule="auto"/>
              <w:jc w:val="right"/>
              <w:rPr>
                <w:sz w:val="20"/>
                <w:szCs w:val="20"/>
                <w:lang w:eastAsia="en-US"/>
              </w:rPr>
            </w:pPr>
            <w:r w:rsidRPr="00B24BF7">
              <w:rPr>
                <w:sz w:val="20"/>
                <w:szCs w:val="20"/>
              </w:rPr>
              <w:t>92,5</w:t>
            </w:r>
          </w:p>
        </w:tc>
      </w:tr>
      <w:tr w:rsidR="00CD03DB" w:rsidRPr="00B24BF7" w14:paraId="5CA97F31" w14:textId="77777777" w:rsidTr="00B24BF7">
        <w:tc>
          <w:tcPr>
            <w:tcW w:w="1912" w:type="pct"/>
            <w:tcBorders>
              <w:top w:val="nil"/>
              <w:left w:val="nil"/>
              <w:bottom w:val="nil"/>
              <w:right w:val="nil"/>
            </w:tcBorders>
            <w:noWrap/>
            <w:vAlign w:val="bottom"/>
            <w:hideMark/>
          </w:tcPr>
          <w:p w14:paraId="3BC823C1" w14:textId="77777777" w:rsidR="00CD03DB" w:rsidRPr="00B24BF7" w:rsidRDefault="00CD03DB" w:rsidP="00B24BF7">
            <w:pPr>
              <w:spacing w:line="276" w:lineRule="auto"/>
              <w:rPr>
                <w:sz w:val="20"/>
                <w:szCs w:val="20"/>
                <w:lang w:val="ky-KG" w:eastAsia="en-US"/>
              </w:rPr>
            </w:pPr>
            <w:r w:rsidRPr="00B24BF7">
              <w:rPr>
                <w:sz w:val="20"/>
                <w:szCs w:val="20"/>
                <w:lang w:val="ky-KG" w:eastAsia="en-US"/>
              </w:rPr>
              <w:t xml:space="preserve">Бут кийимдер жана анын тетиктери </w:t>
            </w:r>
          </w:p>
        </w:tc>
        <w:tc>
          <w:tcPr>
            <w:tcW w:w="772" w:type="pct"/>
            <w:tcBorders>
              <w:top w:val="nil"/>
              <w:left w:val="nil"/>
              <w:bottom w:val="nil"/>
              <w:right w:val="nil"/>
            </w:tcBorders>
            <w:noWrap/>
            <w:tcMar>
              <w:top w:w="0" w:type="dxa"/>
              <w:left w:w="85" w:type="dxa"/>
              <w:bottom w:w="0" w:type="dxa"/>
              <w:right w:w="85" w:type="dxa"/>
            </w:tcMar>
            <w:vAlign w:val="bottom"/>
            <w:hideMark/>
          </w:tcPr>
          <w:p w14:paraId="08108739" w14:textId="77777777" w:rsidR="00CD03DB" w:rsidRPr="00B24BF7" w:rsidRDefault="00CD03DB" w:rsidP="00B24BF7">
            <w:pPr>
              <w:keepNext/>
              <w:spacing w:line="276" w:lineRule="auto"/>
              <w:jc w:val="right"/>
              <w:rPr>
                <w:sz w:val="20"/>
                <w:szCs w:val="20"/>
                <w:lang w:eastAsia="en-US"/>
              </w:rPr>
            </w:pPr>
            <w:r w:rsidRPr="00B24BF7">
              <w:rPr>
                <w:sz w:val="20"/>
                <w:szCs w:val="20"/>
              </w:rPr>
              <w:t>-</w:t>
            </w:r>
          </w:p>
        </w:tc>
        <w:tc>
          <w:tcPr>
            <w:tcW w:w="772" w:type="pct"/>
            <w:tcBorders>
              <w:top w:val="nil"/>
              <w:left w:val="nil"/>
              <w:bottom w:val="nil"/>
              <w:right w:val="nil"/>
            </w:tcBorders>
            <w:noWrap/>
            <w:tcMar>
              <w:top w:w="0" w:type="dxa"/>
              <w:left w:w="85" w:type="dxa"/>
              <w:bottom w:w="0" w:type="dxa"/>
              <w:right w:w="85" w:type="dxa"/>
            </w:tcMar>
            <w:vAlign w:val="bottom"/>
            <w:hideMark/>
          </w:tcPr>
          <w:p w14:paraId="7D203C97" w14:textId="77777777" w:rsidR="00CD03DB" w:rsidRPr="00B24BF7" w:rsidRDefault="00CD03DB" w:rsidP="00B24BF7">
            <w:pPr>
              <w:keepNext/>
              <w:spacing w:line="276" w:lineRule="auto"/>
              <w:jc w:val="right"/>
              <w:rPr>
                <w:sz w:val="20"/>
                <w:szCs w:val="20"/>
                <w:lang w:eastAsia="en-US"/>
              </w:rPr>
            </w:pPr>
            <w:r w:rsidRPr="00B24BF7">
              <w:rPr>
                <w:sz w:val="20"/>
                <w:szCs w:val="20"/>
              </w:rPr>
              <w:t>112 816,1</w:t>
            </w:r>
          </w:p>
        </w:tc>
        <w:tc>
          <w:tcPr>
            <w:tcW w:w="772" w:type="pct"/>
            <w:tcBorders>
              <w:top w:val="nil"/>
              <w:left w:val="nil"/>
              <w:bottom w:val="nil"/>
              <w:right w:val="nil"/>
            </w:tcBorders>
            <w:noWrap/>
            <w:tcMar>
              <w:top w:w="0" w:type="dxa"/>
              <w:left w:w="85" w:type="dxa"/>
              <w:bottom w:w="0" w:type="dxa"/>
              <w:right w:w="85" w:type="dxa"/>
            </w:tcMar>
            <w:vAlign w:val="bottom"/>
            <w:hideMark/>
          </w:tcPr>
          <w:p w14:paraId="58C17779" w14:textId="77777777" w:rsidR="00CD03DB" w:rsidRPr="00B24BF7" w:rsidRDefault="00CD03DB" w:rsidP="00B24BF7">
            <w:pPr>
              <w:keepNext/>
              <w:spacing w:line="276" w:lineRule="auto"/>
              <w:jc w:val="right"/>
              <w:rPr>
                <w:sz w:val="20"/>
                <w:szCs w:val="20"/>
                <w:lang w:eastAsia="en-US"/>
              </w:rPr>
            </w:pPr>
            <w:r w:rsidRPr="00B24BF7">
              <w:rPr>
                <w:sz w:val="20"/>
                <w:szCs w:val="20"/>
              </w:rPr>
              <w:t>-</w:t>
            </w:r>
          </w:p>
        </w:tc>
        <w:tc>
          <w:tcPr>
            <w:tcW w:w="772" w:type="pct"/>
            <w:tcBorders>
              <w:top w:val="nil"/>
              <w:left w:val="nil"/>
              <w:bottom w:val="nil"/>
              <w:right w:val="nil"/>
            </w:tcBorders>
            <w:noWrap/>
            <w:tcMar>
              <w:top w:w="0" w:type="dxa"/>
              <w:left w:w="85" w:type="dxa"/>
              <w:bottom w:w="0" w:type="dxa"/>
              <w:right w:w="85" w:type="dxa"/>
            </w:tcMar>
            <w:vAlign w:val="bottom"/>
            <w:hideMark/>
          </w:tcPr>
          <w:p w14:paraId="1111384C" w14:textId="77777777" w:rsidR="00CD03DB" w:rsidRPr="00B24BF7" w:rsidRDefault="00CD03DB" w:rsidP="00B24BF7">
            <w:pPr>
              <w:keepNext/>
              <w:spacing w:line="276" w:lineRule="auto"/>
              <w:jc w:val="right"/>
              <w:rPr>
                <w:sz w:val="20"/>
                <w:szCs w:val="20"/>
                <w:lang w:eastAsia="en-US"/>
              </w:rPr>
            </w:pPr>
            <w:r w:rsidRPr="00B24BF7">
              <w:rPr>
                <w:sz w:val="20"/>
                <w:szCs w:val="20"/>
              </w:rPr>
              <w:t>42,1</w:t>
            </w:r>
          </w:p>
        </w:tc>
      </w:tr>
      <w:tr w:rsidR="00CD03DB" w:rsidRPr="00B24BF7" w14:paraId="7F7C229A" w14:textId="77777777" w:rsidTr="00B24BF7">
        <w:tc>
          <w:tcPr>
            <w:tcW w:w="1912" w:type="pct"/>
            <w:tcBorders>
              <w:top w:val="nil"/>
              <w:left w:val="nil"/>
              <w:bottom w:val="nil"/>
              <w:right w:val="nil"/>
            </w:tcBorders>
            <w:noWrap/>
            <w:vAlign w:val="bottom"/>
            <w:hideMark/>
          </w:tcPr>
          <w:p w14:paraId="6D8174DB" w14:textId="77777777" w:rsidR="00CD03DB" w:rsidRPr="00B24BF7" w:rsidRDefault="00CD03DB" w:rsidP="00B24BF7">
            <w:pPr>
              <w:spacing w:line="276" w:lineRule="auto"/>
              <w:rPr>
                <w:sz w:val="20"/>
                <w:szCs w:val="20"/>
                <w:lang w:val="ky-KG" w:eastAsia="en-US"/>
              </w:rPr>
            </w:pPr>
            <w:r w:rsidRPr="00B24BF7">
              <w:rPr>
                <w:sz w:val="20"/>
                <w:szCs w:val="20"/>
                <w:lang w:val="ky-KG" w:eastAsia="en-US"/>
              </w:rPr>
              <w:t xml:space="preserve">Текстиль кийимдери </w:t>
            </w:r>
          </w:p>
        </w:tc>
        <w:tc>
          <w:tcPr>
            <w:tcW w:w="772" w:type="pct"/>
            <w:tcBorders>
              <w:top w:val="nil"/>
              <w:left w:val="nil"/>
              <w:bottom w:val="nil"/>
              <w:right w:val="nil"/>
            </w:tcBorders>
            <w:noWrap/>
            <w:tcMar>
              <w:top w:w="0" w:type="dxa"/>
              <w:left w:w="85" w:type="dxa"/>
              <w:bottom w:w="0" w:type="dxa"/>
              <w:right w:w="85" w:type="dxa"/>
            </w:tcMar>
            <w:vAlign w:val="bottom"/>
            <w:hideMark/>
          </w:tcPr>
          <w:p w14:paraId="1A6CF1A4" w14:textId="77777777" w:rsidR="00CD03DB" w:rsidRPr="00B24BF7" w:rsidRDefault="00CD03DB" w:rsidP="00B24BF7">
            <w:pPr>
              <w:keepNext/>
              <w:spacing w:line="276" w:lineRule="auto"/>
              <w:jc w:val="right"/>
              <w:rPr>
                <w:sz w:val="20"/>
                <w:szCs w:val="20"/>
              </w:rPr>
            </w:pPr>
            <w:r w:rsidRPr="00B24BF7">
              <w:rPr>
                <w:sz w:val="20"/>
                <w:szCs w:val="20"/>
              </w:rPr>
              <w:t>-</w:t>
            </w:r>
          </w:p>
        </w:tc>
        <w:tc>
          <w:tcPr>
            <w:tcW w:w="772" w:type="pct"/>
            <w:tcBorders>
              <w:top w:val="nil"/>
              <w:left w:val="nil"/>
              <w:bottom w:val="nil"/>
              <w:right w:val="nil"/>
            </w:tcBorders>
            <w:noWrap/>
            <w:tcMar>
              <w:top w:w="0" w:type="dxa"/>
              <w:left w:w="85" w:type="dxa"/>
              <w:bottom w:w="0" w:type="dxa"/>
              <w:right w:w="85" w:type="dxa"/>
            </w:tcMar>
            <w:vAlign w:val="bottom"/>
            <w:hideMark/>
          </w:tcPr>
          <w:p w14:paraId="607EF29F" w14:textId="77777777" w:rsidR="00CD03DB" w:rsidRPr="00B24BF7" w:rsidRDefault="00CD03DB" w:rsidP="00B24BF7">
            <w:pPr>
              <w:keepNext/>
              <w:spacing w:line="276" w:lineRule="auto"/>
              <w:jc w:val="right"/>
              <w:rPr>
                <w:sz w:val="20"/>
                <w:szCs w:val="20"/>
              </w:rPr>
            </w:pPr>
            <w:r w:rsidRPr="00B24BF7">
              <w:rPr>
                <w:sz w:val="20"/>
                <w:szCs w:val="20"/>
              </w:rPr>
              <w:t>51 726,3</w:t>
            </w:r>
          </w:p>
        </w:tc>
        <w:tc>
          <w:tcPr>
            <w:tcW w:w="772" w:type="pct"/>
            <w:tcBorders>
              <w:top w:val="nil"/>
              <w:left w:val="nil"/>
              <w:bottom w:val="nil"/>
              <w:right w:val="nil"/>
            </w:tcBorders>
            <w:noWrap/>
            <w:tcMar>
              <w:top w:w="0" w:type="dxa"/>
              <w:left w:w="85" w:type="dxa"/>
              <w:bottom w:w="0" w:type="dxa"/>
              <w:right w:w="85" w:type="dxa"/>
            </w:tcMar>
            <w:vAlign w:val="bottom"/>
            <w:hideMark/>
          </w:tcPr>
          <w:p w14:paraId="012EB9FF" w14:textId="77777777" w:rsidR="00CD03DB" w:rsidRPr="00B24BF7" w:rsidRDefault="00CD03DB" w:rsidP="00B24BF7">
            <w:pPr>
              <w:keepNext/>
              <w:spacing w:line="276" w:lineRule="auto"/>
              <w:jc w:val="right"/>
              <w:rPr>
                <w:sz w:val="20"/>
                <w:szCs w:val="20"/>
              </w:rPr>
            </w:pPr>
            <w:r w:rsidRPr="00B24BF7">
              <w:rPr>
                <w:sz w:val="20"/>
                <w:szCs w:val="20"/>
              </w:rPr>
              <w:t>-</w:t>
            </w:r>
          </w:p>
        </w:tc>
        <w:tc>
          <w:tcPr>
            <w:tcW w:w="772" w:type="pct"/>
            <w:tcBorders>
              <w:top w:val="nil"/>
              <w:left w:val="nil"/>
              <w:bottom w:val="nil"/>
              <w:right w:val="nil"/>
            </w:tcBorders>
            <w:noWrap/>
            <w:tcMar>
              <w:top w:w="0" w:type="dxa"/>
              <w:left w:w="85" w:type="dxa"/>
              <w:bottom w:w="0" w:type="dxa"/>
              <w:right w:w="85" w:type="dxa"/>
            </w:tcMar>
            <w:vAlign w:val="bottom"/>
            <w:hideMark/>
          </w:tcPr>
          <w:p w14:paraId="78A22541" w14:textId="77777777" w:rsidR="00CD03DB" w:rsidRPr="00B24BF7" w:rsidRDefault="00CD03DB" w:rsidP="00B24BF7">
            <w:pPr>
              <w:keepNext/>
              <w:spacing w:line="276" w:lineRule="auto"/>
              <w:jc w:val="right"/>
              <w:rPr>
                <w:sz w:val="20"/>
                <w:szCs w:val="20"/>
              </w:rPr>
            </w:pPr>
            <w:r w:rsidRPr="00B24BF7">
              <w:rPr>
                <w:sz w:val="20"/>
                <w:szCs w:val="20"/>
              </w:rPr>
              <w:t>149,3</w:t>
            </w:r>
          </w:p>
        </w:tc>
      </w:tr>
      <w:tr w:rsidR="00CD03DB" w:rsidRPr="00B24BF7" w14:paraId="19840850" w14:textId="77777777" w:rsidTr="00B24BF7">
        <w:tc>
          <w:tcPr>
            <w:tcW w:w="1912" w:type="pct"/>
            <w:tcBorders>
              <w:top w:val="nil"/>
              <w:left w:val="nil"/>
              <w:bottom w:val="nil"/>
              <w:right w:val="nil"/>
            </w:tcBorders>
            <w:noWrap/>
            <w:vAlign w:val="bottom"/>
            <w:hideMark/>
          </w:tcPr>
          <w:p w14:paraId="58485A37" w14:textId="77777777" w:rsidR="00CD03DB" w:rsidRPr="00B24BF7" w:rsidRDefault="00CD03DB" w:rsidP="00B24BF7">
            <w:pPr>
              <w:keepNext/>
              <w:spacing w:line="276" w:lineRule="auto"/>
              <w:rPr>
                <w:sz w:val="20"/>
                <w:szCs w:val="20"/>
                <w:lang w:val="ky-KG" w:eastAsia="en-US"/>
              </w:rPr>
            </w:pPr>
            <w:r w:rsidRPr="00B24BF7">
              <w:rPr>
                <w:sz w:val="20"/>
                <w:szCs w:val="20"/>
                <w:lang w:val="ky-KG" w:eastAsia="en-US"/>
              </w:rPr>
              <w:t>Кара металлдар</w:t>
            </w:r>
          </w:p>
        </w:tc>
        <w:tc>
          <w:tcPr>
            <w:tcW w:w="772" w:type="pct"/>
            <w:tcBorders>
              <w:top w:val="nil"/>
              <w:left w:val="nil"/>
              <w:bottom w:val="nil"/>
              <w:right w:val="nil"/>
            </w:tcBorders>
            <w:noWrap/>
            <w:tcMar>
              <w:top w:w="0" w:type="dxa"/>
              <w:left w:w="85" w:type="dxa"/>
              <w:bottom w:w="0" w:type="dxa"/>
              <w:right w:w="85" w:type="dxa"/>
            </w:tcMar>
            <w:vAlign w:val="bottom"/>
            <w:hideMark/>
          </w:tcPr>
          <w:p w14:paraId="6AB9DBF3" w14:textId="77777777" w:rsidR="00CD03DB" w:rsidRPr="00B24BF7" w:rsidRDefault="00CD03DB" w:rsidP="00B24BF7">
            <w:pPr>
              <w:keepNext/>
              <w:spacing w:line="276" w:lineRule="auto"/>
              <w:jc w:val="right"/>
              <w:rPr>
                <w:sz w:val="20"/>
                <w:szCs w:val="20"/>
              </w:rPr>
            </w:pPr>
            <w:r w:rsidRPr="00B24BF7">
              <w:rPr>
                <w:sz w:val="20"/>
                <w:szCs w:val="20"/>
              </w:rPr>
              <w:t>-</w:t>
            </w:r>
          </w:p>
        </w:tc>
        <w:tc>
          <w:tcPr>
            <w:tcW w:w="772" w:type="pct"/>
            <w:tcBorders>
              <w:top w:val="nil"/>
              <w:left w:val="nil"/>
              <w:bottom w:val="nil"/>
              <w:right w:val="nil"/>
            </w:tcBorders>
            <w:noWrap/>
            <w:tcMar>
              <w:top w:w="0" w:type="dxa"/>
              <w:left w:w="85" w:type="dxa"/>
              <w:bottom w:w="0" w:type="dxa"/>
              <w:right w:w="85" w:type="dxa"/>
            </w:tcMar>
            <w:vAlign w:val="bottom"/>
            <w:hideMark/>
          </w:tcPr>
          <w:p w14:paraId="7737EFA9" w14:textId="77777777" w:rsidR="00CD03DB" w:rsidRPr="00B24BF7" w:rsidRDefault="00CD03DB" w:rsidP="00B24BF7">
            <w:pPr>
              <w:keepNext/>
              <w:spacing w:line="276" w:lineRule="auto"/>
              <w:jc w:val="right"/>
              <w:rPr>
                <w:sz w:val="20"/>
                <w:szCs w:val="20"/>
                <w:lang w:eastAsia="en-US"/>
              </w:rPr>
            </w:pPr>
            <w:r w:rsidRPr="00B24BF7">
              <w:rPr>
                <w:sz w:val="20"/>
                <w:szCs w:val="20"/>
              </w:rPr>
              <w:t>333565,3</w:t>
            </w:r>
          </w:p>
        </w:tc>
        <w:tc>
          <w:tcPr>
            <w:tcW w:w="772" w:type="pct"/>
            <w:tcBorders>
              <w:top w:val="nil"/>
              <w:left w:val="nil"/>
              <w:bottom w:val="nil"/>
              <w:right w:val="nil"/>
            </w:tcBorders>
            <w:noWrap/>
            <w:tcMar>
              <w:top w:w="0" w:type="dxa"/>
              <w:left w:w="85" w:type="dxa"/>
              <w:bottom w:w="0" w:type="dxa"/>
              <w:right w:w="85" w:type="dxa"/>
            </w:tcMar>
            <w:vAlign w:val="bottom"/>
            <w:hideMark/>
          </w:tcPr>
          <w:p w14:paraId="37F2264C" w14:textId="77777777" w:rsidR="00CD03DB" w:rsidRPr="00B24BF7" w:rsidRDefault="00CD03DB" w:rsidP="00B24BF7">
            <w:pPr>
              <w:keepNext/>
              <w:spacing w:line="276" w:lineRule="auto"/>
              <w:jc w:val="right"/>
              <w:rPr>
                <w:sz w:val="20"/>
                <w:szCs w:val="20"/>
              </w:rPr>
            </w:pPr>
            <w:r w:rsidRPr="00B24BF7">
              <w:rPr>
                <w:sz w:val="20"/>
                <w:szCs w:val="20"/>
              </w:rPr>
              <w:t>-</w:t>
            </w:r>
          </w:p>
        </w:tc>
        <w:tc>
          <w:tcPr>
            <w:tcW w:w="772" w:type="pct"/>
            <w:tcBorders>
              <w:top w:val="nil"/>
              <w:left w:val="nil"/>
              <w:bottom w:val="nil"/>
              <w:right w:val="nil"/>
            </w:tcBorders>
            <w:noWrap/>
            <w:tcMar>
              <w:top w:w="0" w:type="dxa"/>
              <w:left w:w="85" w:type="dxa"/>
              <w:bottom w:w="0" w:type="dxa"/>
              <w:right w:w="85" w:type="dxa"/>
            </w:tcMar>
            <w:vAlign w:val="bottom"/>
            <w:hideMark/>
          </w:tcPr>
          <w:p w14:paraId="5FB40DD8" w14:textId="77777777" w:rsidR="00CD03DB" w:rsidRPr="00B24BF7" w:rsidRDefault="00CD03DB" w:rsidP="00B24BF7">
            <w:pPr>
              <w:keepNext/>
              <w:spacing w:line="276" w:lineRule="auto"/>
              <w:jc w:val="right"/>
              <w:rPr>
                <w:sz w:val="20"/>
                <w:szCs w:val="20"/>
                <w:lang w:eastAsia="en-US"/>
              </w:rPr>
            </w:pPr>
            <w:r w:rsidRPr="00B24BF7">
              <w:rPr>
                <w:sz w:val="20"/>
                <w:szCs w:val="20"/>
              </w:rPr>
              <w:t>22,8</w:t>
            </w:r>
          </w:p>
        </w:tc>
      </w:tr>
      <w:tr w:rsidR="00CD03DB" w:rsidRPr="00B24BF7" w14:paraId="49B8F81F" w14:textId="77777777" w:rsidTr="00B24BF7">
        <w:tc>
          <w:tcPr>
            <w:tcW w:w="1912" w:type="pct"/>
            <w:tcBorders>
              <w:top w:val="nil"/>
              <w:left w:val="nil"/>
              <w:bottom w:val="single" w:sz="4" w:space="0" w:color="auto"/>
              <w:right w:val="nil"/>
            </w:tcBorders>
            <w:noWrap/>
            <w:vAlign w:val="bottom"/>
            <w:hideMark/>
          </w:tcPr>
          <w:p w14:paraId="793FADAA" w14:textId="77777777" w:rsidR="00CD03DB" w:rsidRPr="00B24BF7" w:rsidRDefault="00CD03DB" w:rsidP="00B24BF7">
            <w:pPr>
              <w:keepNext/>
              <w:spacing w:line="276" w:lineRule="auto"/>
              <w:rPr>
                <w:sz w:val="20"/>
                <w:szCs w:val="20"/>
                <w:lang w:val="ky-KG" w:eastAsia="en-US"/>
              </w:rPr>
            </w:pPr>
            <w:r w:rsidRPr="00B24BF7">
              <w:rPr>
                <w:sz w:val="20"/>
                <w:szCs w:val="20"/>
                <w:lang w:val="ky-KG" w:eastAsia="en-US"/>
              </w:rPr>
              <w:t>Кара металлдан жасалган буюмдар</w:t>
            </w:r>
          </w:p>
        </w:tc>
        <w:tc>
          <w:tcPr>
            <w:tcW w:w="772" w:type="pct"/>
            <w:tcBorders>
              <w:top w:val="nil"/>
              <w:left w:val="nil"/>
              <w:bottom w:val="single" w:sz="4" w:space="0" w:color="auto"/>
              <w:right w:val="nil"/>
            </w:tcBorders>
            <w:noWrap/>
            <w:tcMar>
              <w:top w:w="0" w:type="dxa"/>
              <w:left w:w="85" w:type="dxa"/>
              <w:bottom w:w="0" w:type="dxa"/>
              <w:right w:w="85" w:type="dxa"/>
            </w:tcMar>
            <w:vAlign w:val="bottom"/>
            <w:hideMark/>
          </w:tcPr>
          <w:p w14:paraId="1AF65356" w14:textId="77777777" w:rsidR="00CD03DB" w:rsidRPr="00B24BF7" w:rsidRDefault="00CD03DB" w:rsidP="00B24BF7">
            <w:pPr>
              <w:keepNext/>
              <w:spacing w:line="276" w:lineRule="auto"/>
              <w:jc w:val="right"/>
              <w:rPr>
                <w:sz w:val="20"/>
                <w:szCs w:val="20"/>
                <w:lang w:eastAsia="en-US"/>
              </w:rPr>
            </w:pPr>
            <w:r w:rsidRPr="00B24BF7">
              <w:rPr>
                <w:sz w:val="20"/>
                <w:szCs w:val="20"/>
              </w:rPr>
              <w:t>-</w:t>
            </w:r>
          </w:p>
        </w:tc>
        <w:tc>
          <w:tcPr>
            <w:tcW w:w="772" w:type="pct"/>
            <w:tcBorders>
              <w:top w:val="nil"/>
              <w:left w:val="nil"/>
              <w:bottom w:val="single" w:sz="4" w:space="0" w:color="auto"/>
              <w:right w:val="nil"/>
            </w:tcBorders>
            <w:noWrap/>
            <w:tcMar>
              <w:top w:w="0" w:type="dxa"/>
              <w:left w:w="85" w:type="dxa"/>
              <w:bottom w:w="0" w:type="dxa"/>
              <w:right w:w="85" w:type="dxa"/>
            </w:tcMar>
            <w:vAlign w:val="bottom"/>
            <w:hideMark/>
          </w:tcPr>
          <w:p w14:paraId="76E7D864" w14:textId="77777777" w:rsidR="00CD03DB" w:rsidRPr="00B24BF7" w:rsidRDefault="00CD03DB" w:rsidP="00B24BF7">
            <w:pPr>
              <w:keepNext/>
              <w:spacing w:line="276" w:lineRule="auto"/>
              <w:jc w:val="right"/>
              <w:rPr>
                <w:sz w:val="20"/>
                <w:szCs w:val="20"/>
                <w:lang w:eastAsia="en-US"/>
              </w:rPr>
            </w:pPr>
            <w:r w:rsidRPr="00B24BF7">
              <w:rPr>
                <w:sz w:val="20"/>
                <w:szCs w:val="20"/>
              </w:rPr>
              <w:t>152533,8</w:t>
            </w:r>
          </w:p>
        </w:tc>
        <w:tc>
          <w:tcPr>
            <w:tcW w:w="772" w:type="pct"/>
            <w:tcBorders>
              <w:top w:val="nil"/>
              <w:left w:val="nil"/>
              <w:bottom w:val="single" w:sz="4" w:space="0" w:color="auto"/>
              <w:right w:val="nil"/>
            </w:tcBorders>
            <w:noWrap/>
            <w:tcMar>
              <w:top w:w="0" w:type="dxa"/>
              <w:left w:w="85" w:type="dxa"/>
              <w:bottom w:w="0" w:type="dxa"/>
              <w:right w:w="85" w:type="dxa"/>
            </w:tcMar>
            <w:vAlign w:val="bottom"/>
            <w:hideMark/>
          </w:tcPr>
          <w:p w14:paraId="37655F7A" w14:textId="77777777" w:rsidR="00CD03DB" w:rsidRPr="00B24BF7" w:rsidRDefault="00CD03DB" w:rsidP="00B24BF7">
            <w:pPr>
              <w:keepNext/>
              <w:spacing w:line="276" w:lineRule="auto"/>
              <w:jc w:val="right"/>
              <w:rPr>
                <w:sz w:val="20"/>
                <w:szCs w:val="20"/>
                <w:lang w:eastAsia="en-US"/>
              </w:rPr>
            </w:pPr>
            <w:r w:rsidRPr="00B24BF7">
              <w:rPr>
                <w:sz w:val="20"/>
                <w:szCs w:val="20"/>
              </w:rPr>
              <w:t>-</w:t>
            </w:r>
          </w:p>
        </w:tc>
        <w:tc>
          <w:tcPr>
            <w:tcW w:w="772" w:type="pct"/>
            <w:tcBorders>
              <w:top w:val="nil"/>
              <w:left w:val="nil"/>
              <w:bottom w:val="single" w:sz="4" w:space="0" w:color="auto"/>
              <w:right w:val="nil"/>
            </w:tcBorders>
            <w:noWrap/>
            <w:tcMar>
              <w:top w:w="0" w:type="dxa"/>
              <w:left w:w="85" w:type="dxa"/>
              <w:bottom w:w="0" w:type="dxa"/>
              <w:right w:w="85" w:type="dxa"/>
            </w:tcMar>
            <w:vAlign w:val="bottom"/>
            <w:hideMark/>
          </w:tcPr>
          <w:p w14:paraId="470C9B92" w14:textId="77777777" w:rsidR="00CD03DB" w:rsidRPr="00B24BF7" w:rsidRDefault="00CD03DB" w:rsidP="00B24BF7">
            <w:pPr>
              <w:keepNext/>
              <w:spacing w:line="276" w:lineRule="auto"/>
              <w:jc w:val="right"/>
              <w:rPr>
                <w:sz w:val="20"/>
                <w:szCs w:val="20"/>
                <w:lang w:eastAsia="en-US"/>
              </w:rPr>
            </w:pPr>
            <w:r w:rsidRPr="00B24BF7">
              <w:rPr>
                <w:sz w:val="20"/>
                <w:szCs w:val="20"/>
              </w:rPr>
              <w:t>113,3</w:t>
            </w:r>
          </w:p>
        </w:tc>
      </w:tr>
    </w:tbl>
    <w:p w14:paraId="58138D0F" w14:textId="6A27D861" w:rsidR="00CD03DB" w:rsidRPr="00CD03DB" w:rsidRDefault="00CD03DB" w:rsidP="00CD03DB">
      <w:pPr>
        <w:spacing w:before="120"/>
        <w:ind w:left="-142" w:firstLine="567"/>
        <w:jc w:val="both"/>
        <w:rPr>
          <w:lang w:val="ky-KG"/>
        </w:rPr>
      </w:pPr>
      <w:r w:rsidRPr="00CD03DB">
        <w:rPr>
          <w:b/>
          <w:lang w:val="ky-KG"/>
        </w:rPr>
        <w:t>Валюталардын курсу</w:t>
      </w:r>
      <w:r w:rsidRPr="00CD03DB">
        <w:rPr>
          <w:lang w:val="ky-KG"/>
        </w:rPr>
        <w:t xml:space="preserve">. Кыргыз Республикасынын Улуттук банкынын маалыматтары  боюнча 2024-ж. январь-ноябрында 2023-ж. январь-ноябрына салыштырмалуу евронун (0,2 пайызга), доллардын (0,6 пайызга), россия рублинин (9,1 пайызга), казак теңгесинин  (2,3 пайызга) жана өзбек сумунун курсунун (8,0 пайызга) төмөндөшү белгиленди. </w:t>
      </w:r>
    </w:p>
    <w:p w14:paraId="01176373" w14:textId="77B79481" w:rsidR="00CD03DB" w:rsidRPr="00CD03DB" w:rsidRDefault="00CD03DB" w:rsidP="00B24BF7">
      <w:pPr>
        <w:ind w:left="-142" w:firstLine="567"/>
        <w:jc w:val="both"/>
        <w:rPr>
          <w:lang w:val="ky-KG"/>
        </w:rPr>
      </w:pPr>
      <w:r w:rsidRPr="00CD03DB">
        <w:rPr>
          <w:lang w:val="ky-KG"/>
        </w:rPr>
        <w:t xml:space="preserve">2024-жылдын ноябрында мурунку айга салыштырмалуу доллардын курсунун </w:t>
      </w:r>
      <w:r w:rsidR="00B24BF7">
        <w:rPr>
          <w:lang w:val="ky-KG"/>
        </w:rPr>
        <w:t>-</w:t>
      </w:r>
      <w:r w:rsidRPr="00CD03DB">
        <w:rPr>
          <w:lang w:val="ky-KG"/>
        </w:rPr>
        <w:t xml:space="preserve"> 1,2 пайызга өсүшү белгиленди. </w:t>
      </w:r>
    </w:p>
    <w:p w14:paraId="794EF4F0" w14:textId="10BD7273" w:rsidR="00CD03DB" w:rsidRPr="00CD03DB" w:rsidRDefault="00CD03DB" w:rsidP="00B24BF7">
      <w:pPr>
        <w:ind w:left="-142" w:firstLine="567"/>
        <w:jc w:val="both"/>
        <w:rPr>
          <w:lang w:val="ky-KG"/>
        </w:rPr>
      </w:pPr>
      <w:r w:rsidRPr="00CD03DB">
        <w:rPr>
          <w:lang w:val="ky-KG"/>
        </w:rPr>
        <w:t xml:space="preserve">Ошол эле учурда  евронун курсунун </w:t>
      </w:r>
      <w:r w:rsidR="00B24BF7">
        <w:rPr>
          <w:lang w:val="ky-KG"/>
        </w:rPr>
        <w:t>-</w:t>
      </w:r>
      <w:r w:rsidRPr="00CD03DB">
        <w:rPr>
          <w:lang w:val="ky-KG"/>
        </w:rPr>
        <w:t xml:space="preserve"> 1,3 пайызга, россия рублинин </w:t>
      </w:r>
      <w:r w:rsidR="00B24BF7">
        <w:rPr>
          <w:lang w:val="ky-KG"/>
        </w:rPr>
        <w:t>-</w:t>
      </w:r>
      <w:r w:rsidRPr="00CD03DB">
        <w:rPr>
          <w:lang w:val="ky-KG"/>
        </w:rPr>
        <w:t xml:space="preserve"> 2,5 пайызга жана  казак теңгесинин </w:t>
      </w:r>
      <w:r w:rsidR="00B24BF7">
        <w:rPr>
          <w:lang w:val="ky-KG"/>
        </w:rPr>
        <w:t>-</w:t>
      </w:r>
      <w:r w:rsidRPr="00CD03DB">
        <w:rPr>
          <w:lang w:val="ky-KG"/>
        </w:rPr>
        <w:t xml:space="preserve"> 0,7 пайызга төмөндөшү белгиленди. Өзбек сумунун курсу өзгөрүүсүз калды.</w:t>
      </w:r>
    </w:p>
    <w:p w14:paraId="522D7104" w14:textId="5600E304" w:rsidR="00CD03DB" w:rsidRPr="00CD03DB" w:rsidRDefault="00126261" w:rsidP="00B24BF7">
      <w:pPr>
        <w:spacing w:before="120" w:after="120"/>
        <w:ind w:right="-425" w:hanging="142"/>
        <w:jc w:val="both"/>
        <w:rPr>
          <w:lang w:val="ky-KG"/>
        </w:rPr>
      </w:pPr>
      <w:r>
        <w:rPr>
          <w:b/>
          <w:bCs/>
          <w:lang w:val="ky-KG"/>
        </w:rPr>
        <w:t>9</w:t>
      </w:r>
      <w:r w:rsidR="00620BCA">
        <w:rPr>
          <w:b/>
          <w:bCs/>
          <w:lang w:val="ky-KG"/>
        </w:rPr>
        <w:t>3</w:t>
      </w:r>
      <w:r w:rsidR="00CD03DB" w:rsidRPr="00CD03DB">
        <w:rPr>
          <w:b/>
          <w:bCs/>
          <w:lang w:val="ky-KG"/>
        </w:rPr>
        <w:t xml:space="preserve">-таблица: Айрым чет </w:t>
      </w:r>
      <w:r w:rsidR="00CD03DB" w:rsidRPr="00CD03DB">
        <w:rPr>
          <w:b/>
          <w:lang w:val="ky-KG"/>
        </w:rPr>
        <w:t>ө</w:t>
      </w:r>
      <w:r w:rsidR="00CD03DB" w:rsidRPr="00CD03DB">
        <w:rPr>
          <w:b/>
          <w:bCs/>
          <w:lang w:val="ky-KG"/>
        </w:rPr>
        <w:t>лк</w:t>
      </w:r>
      <w:r w:rsidR="00CD03DB" w:rsidRPr="00CD03DB">
        <w:rPr>
          <w:b/>
          <w:lang w:val="ky-KG"/>
        </w:rPr>
        <w:t>ө</w:t>
      </w:r>
      <w:r w:rsidR="00CD03DB" w:rsidRPr="00CD03DB">
        <w:rPr>
          <w:b/>
          <w:bCs/>
          <w:lang w:val="ky-KG"/>
        </w:rPr>
        <w:t>л</w:t>
      </w:r>
      <w:r w:rsidR="00CD03DB" w:rsidRPr="00CD03DB">
        <w:rPr>
          <w:b/>
          <w:lang w:val="ky-KG"/>
        </w:rPr>
        <w:t>ү</w:t>
      </w:r>
      <w:r w:rsidR="00CD03DB" w:rsidRPr="00CD03DB">
        <w:rPr>
          <w:b/>
          <w:bCs/>
          <w:lang w:val="ky-KG"/>
        </w:rPr>
        <w:t xml:space="preserve">к валюталардын орточо айлык курсунун </w:t>
      </w:r>
      <w:r w:rsidR="00CD03DB" w:rsidRPr="00CD03DB">
        <w:rPr>
          <w:b/>
          <w:lang w:val="ky-KG"/>
        </w:rPr>
        <w:t>ө</w:t>
      </w:r>
      <w:r w:rsidR="00CD03DB" w:rsidRPr="00CD03DB">
        <w:rPr>
          <w:b/>
          <w:bCs/>
          <w:lang w:val="ky-KG"/>
        </w:rPr>
        <w:t>зг</w:t>
      </w:r>
      <w:r w:rsidR="00CD03DB" w:rsidRPr="00CD03DB">
        <w:rPr>
          <w:b/>
          <w:lang w:val="ky-KG"/>
        </w:rPr>
        <w:t>ө</w:t>
      </w:r>
      <w:r w:rsidR="00CD03DB" w:rsidRPr="00CD03DB">
        <w:rPr>
          <w:b/>
          <w:bCs/>
          <w:lang w:val="ky-KG"/>
        </w:rPr>
        <w:t>р</w:t>
      </w:r>
      <w:r w:rsidR="00CD03DB" w:rsidRPr="00CD03DB">
        <w:rPr>
          <w:b/>
          <w:lang w:val="ky-KG"/>
        </w:rPr>
        <w:t>ү</w:t>
      </w:r>
      <w:r w:rsidR="00CD03DB" w:rsidRPr="00CD03DB">
        <w:rPr>
          <w:b/>
          <w:bCs/>
          <w:lang w:val="ky-KG"/>
        </w:rPr>
        <w:t>ш</w:t>
      </w:r>
      <w:r w:rsidR="00CD03DB" w:rsidRPr="00CD03DB">
        <w:rPr>
          <w:b/>
          <w:lang w:val="ky-KG"/>
        </w:rPr>
        <w:t>ү</w:t>
      </w:r>
      <w:r w:rsidR="00CD03DB" w:rsidRPr="00CD03DB">
        <w:rPr>
          <w:b/>
          <w:bCs/>
          <w:lang w:val="ky-KG"/>
        </w:rPr>
        <w:t xml:space="preserve"> </w:t>
      </w:r>
    </w:p>
    <w:tbl>
      <w:tblPr>
        <w:tblW w:w="5000" w:type="pct"/>
        <w:tblBorders>
          <w:top w:val="single" w:sz="4" w:space="0" w:color="auto"/>
          <w:bottom w:val="single" w:sz="4" w:space="0" w:color="auto"/>
        </w:tblBorders>
        <w:tblLook w:val="04A0" w:firstRow="1" w:lastRow="0" w:firstColumn="1" w:lastColumn="0" w:noHBand="0" w:noVBand="1"/>
      </w:tblPr>
      <w:tblGrid>
        <w:gridCol w:w="2491"/>
        <w:gridCol w:w="1378"/>
        <w:gridCol w:w="1122"/>
        <w:gridCol w:w="1139"/>
        <w:gridCol w:w="1191"/>
        <w:gridCol w:w="1211"/>
        <w:gridCol w:w="1106"/>
      </w:tblGrid>
      <w:tr w:rsidR="00CD03DB" w:rsidRPr="00CD03DB" w14:paraId="6824F376" w14:textId="77777777" w:rsidTr="00B24BF7">
        <w:trPr>
          <w:trHeight w:val="240"/>
        </w:trPr>
        <w:tc>
          <w:tcPr>
            <w:tcW w:w="1292" w:type="pct"/>
            <w:tcBorders>
              <w:top w:val="single" w:sz="8" w:space="0" w:color="auto"/>
              <w:left w:val="nil"/>
              <w:bottom w:val="nil"/>
              <w:right w:val="nil"/>
            </w:tcBorders>
          </w:tcPr>
          <w:p w14:paraId="345596B2" w14:textId="77777777" w:rsidR="00CD03DB" w:rsidRPr="00CD03DB" w:rsidRDefault="00CD03DB" w:rsidP="00CD03DB">
            <w:pPr>
              <w:rPr>
                <w:sz w:val="20"/>
                <w:szCs w:val="20"/>
                <w:lang w:val="ky-KG"/>
              </w:rPr>
            </w:pPr>
          </w:p>
        </w:tc>
        <w:tc>
          <w:tcPr>
            <w:tcW w:w="715" w:type="pct"/>
            <w:tcBorders>
              <w:top w:val="single" w:sz="8" w:space="0" w:color="auto"/>
              <w:left w:val="nil"/>
              <w:bottom w:val="single" w:sz="4" w:space="0" w:color="auto"/>
              <w:right w:val="nil"/>
            </w:tcBorders>
          </w:tcPr>
          <w:p w14:paraId="52830840" w14:textId="77777777" w:rsidR="00CD03DB" w:rsidRPr="00CD03DB" w:rsidRDefault="00CD03DB" w:rsidP="00CD03DB">
            <w:pPr>
              <w:rPr>
                <w:b/>
                <w:bCs/>
                <w:sz w:val="20"/>
                <w:szCs w:val="20"/>
                <w:lang w:val="ky-KG"/>
              </w:rPr>
            </w:pPr>
          </w:p>
        </w:tc>
        <w:tc>
          <w:tcPr>
            <w:tcW w:w="1173" w:type="pct"/>
            <w:gridSpan w:val="2"/>
            <w:tcBorders>
              <w:top w:val="single" w:sz="8" w:space="0" w:color="auto"/>
              <w:left w:val="nil"/>
              <w:bottom w:val="single" w:sz="4" w:space="0" w:color="auto"/>
              <w:right w:val="nil"/>
            </w:tcBorders>
            <w:hideMark/>
          </w:tcPr>
          <w:p w14:paraId="07E05413" w14:textId="77777777" w:rsidR="00CD03DB" w:rsidRPr="00CD03DB" w:rsidRDefault="00CD03DB" w:rsidP="00CD03DB">
            <w:pPr>
              <w:jc w:val="center"/>
              <w:rPr>
                <w:b/>
                <w:bCs/>
                <w:sz w:val="20"/>
                <w:szCs w:val="20"/>
              </w:rPr>
            </w:pPr>
            <w:r w:rsidRPr="00CD03DB">
              <w:rPr>
                <w:b/>
                <w:bCs/>
                <w:sz w:val="18"/>
                <w:szCs w:val="18"/>
              </w:rPr>
              <w:t>2024 январь-</w:t>
            </w:r>
            <w:proofErr w:type="spellStart"/>
            <w:r w:rsidRPr="00CD03DB">
              <w:rPr>
                <w:b/>
                <w:bCs/>
                <w:sz w:val="18"/>
                <w:szCs w:val="18"/>
              </w:rPr>
              <w:t>ноябрында</w:t>
            </w:r>
            <w:proofErr w:type="spellEnd"/>
          </w:p>
        </w:tc>
        <w:tc>
          <w:tcPr>
            <w:tcW w:w="618" w:type="pct"/>
            <w:tcBorders>
              <w:top w:val="single" w:sz="8" w:space="0" w:color="auto"/>
              <w:left w:val="nil"/>
              <w:bottom w:val="single" w:sz="4" w:space="0" w:color="auto"/>
              <w:right w:val="nil"/>
            </w:tcBorders>
          </w:tcPr>
          <w:p w14:paraId="440601B1" w14:textId="77777777" w:rsidR="00CD03DB" w:rsidRPr="00CD03DB" w:rsidRDefault="00CD03DB" w:rsidP="00CD03DB">
            <w:pPr>
              <w:rPr>
                <w:b/>
                <w:bCs/>
                <w:sz w:val="20"/>
                <w:szCs w:val="20"/>
              </w:rPr>
            </w:pPr>
          </w:p>
        </w:tc>
        <w:tc>
          <w:tcPr>
            <w:tcW w:w="1202" w:type="pct"/>
            <w:gridSpan w:val="2"/>
            <w:tcBorders>
              <w:top w:val="single" w:sz="8" w:space="0" w:color="auto"/>
              <w:left w:val="nil"/>
              <w:bottom w:val="single" w:sz="4" w:space="0" w:color="auto"/>
              <w:right w:val="nil"/>
            </w:tcBorders>
            <w:hideMark/>
          </w:tcPr>
          <w:p w14:paraId="357BC442" w14:textId="77777777" w:rsidR="00CD03DB" w:rsidRPr="00CD03DB" w:rsidRDefault="00CD03DB" w:rsidP="00CD03DB">
            <w:pPr>
              <w:jc w:val="center"/>
              <w:rPr>
                <w:b/>
                <w:bCs/>
                <w:sz w:val="20"/>
                <w:szCs w:val="20"/>
              </w:rPr>
            </w:pPr>
            <w:r w:rsidRPr="00CD03DB">
              <w:rPr>
                <w:b/>
                <w:bCs/>
                <w:sz w:val="18"/>
                <w:szCs w:val="18"/>
              </w:rPr>
              <w:t xml:space="preserve">2024 </w:t>
            </w:r>
            <w:proofErr w:type="spellStart"/>
            <w:r w:rsidRPr="00CD03DB">
              <w:rPr>
                <w:b/>
                <w:bCs/>
                <w:sz w:val="18"/>
                <w:szCs w:val="18"/>
              </w:rPr>
              <w:t>нояябрына</w:t>
            </w:r>
            <w:proofErr w:type="spellEnd"/>
          </w:p>
        </w:tc>
      </w:tr>
      <w:tr w:rsidR="00CD03DB" w:rsidRPr="00CD03DB" w14:paraId="20924942" w14:textId="77777777" w:rsidTr="00B24BF7">
        <w:trPr>
          <w:trHeight w:val="230"/>
        </w:trPr>
        <w:tc>
          <w:tcPr>
            <w:tcW w:w="1292" w:type="pct"/>
            <w:tcBorders>
              <w:top w:val="nil"/>
              <w:left w:val="nil"/>
              <w:bottom w:val="single" w:sz="4" w:space="0" w:color="auto"/>
              <w:right w:val="nil"/>
            </w:tcBorders>
          </w:tcPr>
          <w:p w14:paraId="6C9CEDC0" w14:textId="77777777" w:rsidR="00CD03DB" w:rsidRPr="00CD03DB" w:rsidRDefault="00CD03DB" w:rsidP="00CD03DB">
            <w:pPr>
              <w:rPr>
                <w:sz w:val="20"/>
                <w:szCs w:val="20"/>
              </w:rPr>
            </w:pPr>
          </w:p>
        </w:tc>
        <w:tc>
          <w:tcPr>
            <w:tcW w:w="715" w:type="pct"/>
            <w:tcBorders>
              <w:top w:val="single" w:sz="4" w:space="0" w:color="auto"/>
              <w:left w:val="nil"/>
              <w:bottom w:val="single" w:sz="4" w:space="0" w:color="auto"/>
              <w:right w:val="nil"/>
            </w:tcBorders>
          </w:tcPr>
          <w:p w14:paraId="5B59D091" w14:textId="77777777" w:rsidR="00CD03DB" w:rsidRPr="00CD03DB" w:rsidRDefault="00CD03DB" w:rsidP="00CD03DB">
            <w:pPr>
              <w:rPr>
                <w:b/>
                <w:bCs/>
                <w:sz w:val="20"/>
                <w:szCs w:val="20"/>
              </w:rPr>
            </w:pPr>
          </w:p>
        </w:tc>
        <w:tc>
          <w:tcPr>
            <w:tcW w:w="1173" w:type="pct"/>
            <w:gridSpan w:val="2"/>
            <w:tcBorders>
              <w:top w:val="single" w:sz="4" w:space="0" w:color="auto"/>
              <w:left w:val="nil"/>
              <w:bottom w:val="single" w:sz="4" w:space="0" w:color="auto"/>
              <w:right w:val="nil"/>
            </w:tcBorders>
            <w:hideMark/>
          </w:tcPr>
          <w:p w14:paraId="1FA32138" w14:textId="77777777" w:rsidR="00CD03DB" w:rsidRPr="00CD03DB" w:rsidRDefault="00CD03DB" w:rsidP="00CD03DB">
            <w:pPr>
              <w:jc w:val="center"/>
              <w:rPr>
                <w:b/>
                <w:bCs/>
                <w:sz w:val="20"/>
                <w:szCs w:val="20"/>
              </w:rPr>
            </w:pPr>
            <w:r w:rsidRPr="00CD03DB">
              <w:rPr>
                <w:b/>
                <w:bCs/>
                <w:sz w:val="18"/>
                <w:szCs w:val="18"/>
                <w:lang w:val="ky-KG"/>
              </w:rPr>
              <w:t>пайыз менен</w:t>
            </w:r>
          </w:p>
        </w:tc>
        <w:tc>
          <w:tcPr>
            <w:tcW w:w="618" w:type="pct"/>
            <w:tcBorders>
              <w:top w:val="single" w:sz="4" w:space="0" w:color="auto"/>
              <w:left w:val="nil"/>
              <w:bottom w:val="single" w:sz="4" w:space="0" w:color="auto"/>
              <w:right w:val="nil"/>
            </w:tcBorders>
          </w:tcPr>
          <w:p w14:paraId="503E3351" w14:textId="77777777" w:rsidR="00CD03DB" w:rsidRPr="00CD03DB" w:rsidRDefault="00CD03DB" w:rsidP="00CD03DB">
            <w:pPr>
              <w:rPr>
                <w:b/>
                <w:bCs/>
                <w:sz w:val="20"/>
                <w:szCs w:val="20"/>
              </w:rPr>
            </w:pPr>
          </w:p>
        </w:tc>
        <w:tc>
          <w:tcPr>
            <w:tcW w:w="1202" w:type="pct"/>
            <w:gridSpan w:val="2"/>
            <w:tcBorders>
              <w:top w:val="single" w:sz="4" w:space="0" w:color="auto"/>
              <w:left w:val="nil"/>
              <w:bottom w:val="single" w:sz="4" w:space="0" w:color="auto"/>
              <w:right w:val="nil"/>
            </w:tcBorders>
            <w:hideMark/>
          </w:tcPr>
          <w:p w14:paraId="7D437952" w14:textId="77777777" w:rsidR="00CD03DB" w:rsidRPr="00CD03DB" w:rsidRDefault="00CD03DB" w:rsidP="00CD03DB">
            <w:pPr>
              <w:jc w:val="center"/>
              <w:rPr>
                <w:b/>
                <w:bCs/>
                <w:sz w:val="20"/>
                <w:szCs w:val="20"/>
              </w:rPr>
            </w:pPr>
            <w:proofErr w:type="spellStart"/>
            <w:r w:rsidRPr="00CD03DB">
              <w:rPr>
                <w:b/>
                <w:bCs/>
                <w:sz w:val="18"/>
                <w:szCs w:val="18"/>
              </w:rPr>
              <w:t>пайыз</w:t>
            </w:r>
            <w:proofErr w:type="spellEnd"/>
            <w:r w:rsidRPr="00CD03DB">
              <w:rPr>
                <w:b/>
                <w:bCs/>
                <w:sz w:val="18"/>
                <w:szCs w:val="18"/>
              </w:rPr>
              <w:t xml:space="preserve"> </w:t>
            </w:r>
            <w:proofErr w:type="spellStart"/>
            <w:r w:rsidRPr="00CD03DB">
              <w:rPr>
                <w:b/>
                <w:bCs/>
                <w:sz w:val="18"/>
                <w:szCs w:val="18"/>
              </w:rPr>
              <w:t>менен</w:t>
            </w:r>
            <w:proofErr w:type="spellEnd"/>
          </w:p>
        </w:tc>
      </w:tr>
      <w:tr w:rsidR="00CD03DB" w:rsidRPr="00CD03DB" w14:paraId="590EACDD" w14:textId="77777777" w:rsidTr="00B24BF7">
        <w:trPr>
          <w:trHeight w:val="884"/>
        </w:trPr>
        <w:tc>
          <w:tcPr>
            <w:tcW w:w="1292" w:type="pct"/>
            <w:tcBorders>
              <w:top w:val="single" w:sz="4" w:space="0" w:color="auto"/>
              <w:left w:val="nil"/>
              <w:bottom w:val="single" w:sz="8" w:space="0" w:color="auto"/>
              <w:right w:val="nil"/>
            </w:tcBorders>
          </w:tcPr>
          <w:p w14:paraId="2711363B" w14:textId="77777777" w:rsidR="00CD03DB" w:rsidRPr="00CD03DB" w:rsidRDefault="00CD03DB" w:rsidP="00CD03DB">
            <w:pPr>
              <w:ind w:right="238"/>
              <w:rPr>
                <w:sz w:val="20"/>
                <w:szCs w:val="20"/>
              </w:rPr>
            </w:pPr>
          </w:p>
        </w:tc>
        <w:tc>
          <w:tcPr>
            <w:tcW w:w="715" w:type="pct"/>
            <w:tcBorders>
              <w:top w:val="single" w:sz="4" w:space="0" w:color="auto"/>
              <w:left w:val="nil"/>
              <w:bottom w:val="single" w:sz="8" w:space="0" w:color="auto"/>
              <w:right w:val="nil"/>
            </w:tcBorders>
            <w:hideMark/>
          </w:tcPr>
          <w:p w14:paraId="5A5A3353" w14:textId="77777777" w:rsidR="00CD03DB" w:rsidRPr="00CD03DB" w:rsidRDefault="00CD03DB" w:rsidP="00CD03DB">
            <w:pPr>
              <w:jc w:val="right"/>
              <w:rPr>
                <w:b/>
                <w:bCs/>
                <w:sz w:val="18"/>
                <w:szCs w:val="18"/>
              </w:rPr>
            </w:pPr>
            <w:proofErr w:type="spellStart"/>
            <w:r w:rsidRPr="00CD03DB">
              <w:rPr>
                <w:b/>
                <w:bCs/>
                <w:sz w:val="18"/>
                <w:szCs w:val="18"/>
              </w:rPr>
              <w:t>Валютанын</w:t>
            </w:r>
            <w:proofErr w:type="spellEnd"/>
          </w:p>
          <w:p w14:paraId="516FD257" w14:textId="77777777" w:rsidR="00CD03DB" w:rsidRPr="00CD03DB" w:rsidRDefault="00CD03DB" w:rsidP="00CD03DB">
            <w:pPr>
              <w:jc w:val="right"/>
              <w:rPr>
                <w:b/>
                <w:bCs/>
                <w:sz w:val="18"/>
                <w:szCs w:val="18"/>
              </w:rPr>
            </w:pPr>
            <w:proofErr w:type="spellStart"/>
            <w:r w:rsidRPr="00CD03DB">
              <w:rPr>
                <w:b/>
                <w:bCs/>
                <w:sz w:val="18"/>
                <w:szCs w:val="18"/>
              </w:rPr>
              <w:t>бирдиги</w:t>
            </w:r>
            <w:proofErr w:type="spellEnd"/>
          </w:p>
          <w:p w14:paraId="49E52F9E" w14:textId="77777777" w:rsidR="00CD03DB" w:rsidRPr="00CD03DB" w:rsidRDefault="00CD03DB" w:rsidP="00CD03DB">
            <w:pPr>
              <w:jc w:val="right"/>
              <w:rPr>
                <w:b/>
                <w:bCs/>
                <w:sz w:val="18"/>
                <w:szCs w:val="18"/>
              </w:rPr>
            </w:pPr>
            <w:proofErr w:type="spellStart"/>
            <w:r w:rsidRPr="00CD03DB">
              <w:rPr>
                <w:b/>
                <w:bCs/>
                <w:sz w:val="18"/>
                <w:szCs w:val="18"/>
              </w:rPr>
              <w:t>үчүн</w:t>
            </w:r>
            <w:proofErr w:type="spellEnd"/>
          </w:p>
          <w:p w14:paraId="78609C55" w14:textId="77777777" w:rsidR="00CD03DB" w:rsidRPr="00CD03DB" w:rsidRDefault="00CD03DB" w:rsidP="00CD03DB">
            <w:pPr>
              <w:jc w:val="right"/>
              <w:rPr>
                <w:b/>
                <w:bCs/>
                <w:sz w:val="20"/>
                <w:szCs w:val="20"/>
              </w:rPr>
            </w:pPr>
            <w:r w:rsidRPr="00CD03DB">
              <w:rPr>
                <w:b/>
                <w:bCs/>
                <w:sz w:val="18"/>
                <w:szCs w:val="18"/>
              </w:rPr>
              <w:t>сом</w:t>
            </w:r>
          </w:p>
        </w:tc>
        <w:tc>
          <w:tcPr>
            <w:tcW w:w="582" w:type="pct"/>
            <w:tcBorders>
              <w:top w:val="single" w:sz="4" w:space="0" w:color="auto"/>
              <w:left w:val="nil"/>
              <w:bottom w:val="single" w:sz="8" w:space="0" w:color="auto"/>
              <w:right w:val="nil"/>
            </w:tcBorders>
            <w:hideMark/>
          </w:tcPr>
          <w:p w14:paraId="2D5A6436" w14:textId="77777777" w:rsidR="00CD03DB" w:rsidRPr="00CD03DB" w:rsidRDefault="00CD03DB" w:rsidP="00CD03DB">
            <w:pPr>
              <w:jc w:val="right"/>
              <w:rPr>
                <w:b/>
                <w:bCs/>
                <w:sz w:val="18"/>
                <w:szCs w:val="18"/>
              </w:rPr>
            </w:pPr>
            <w:r w:rsidRPr="00CD03DB">
              <w:rPr>
                <w:b/>
                <w:bCs/>
                <w:sz w:val="18"/>
                <w:szCs w:val="18"/>
              </w:rPr>
              <w:t>2023</w:t>
            </w:r>
          </w:p>
          <w:p w14:paraId="7FC344DA" w14:textId="77777777" w:rsidR="00CD03DB" w:rsidRPr="00CD03DB" w:rsidRDefault="00CD03DB" w:rsidP="00CD03DB">
            <w:pPr>
              <w:jc w:val="right"/>
              <w:rPr>
                <w:b/>
                <w:bCs/>
                <w:sz w:val="20"/>
                <w:szCs w:val="20"/>
              </w:rPr>
            </w:pPr>
            <w:r w:rsidRPr="00CD03DB">
              <w:rPr>
                <w:b/>
                <w:bCs/>
                <w:sz w:val="18"/>
                <w:szCs w:val="18"/>
              </w:rPr>
              <w:t>Январь-ноябрь</w:t>
            </w:r>
          </w:p>
        </w:tc>
        <w:tc>
          <w:tcPr>
            <w:tcW w:w="591" w:type="pct"/>
            <w:tcBorders>
              <w:top w:val="single" w:sz="4" w:space="0" w:color="auto"/>
              <w:left w:val="nil"/>
              <w:bottom w:val="single" w:sz="8" w:space="0" w:color="auto"/>
              <w:right w:val="nil"/>
            </w:tcBorders>
          </w:tcPr>
          <w:p w14:paraId="01356C37" w14:textId="77777777" w:rsidR="00CD03DB" w:rsidRPr="00CD03DB" w:rsidRDefault="00CD03DB" w:rsidP="00CD03DB">
            <w:pPr>
              <w:jc w:val="right"/>
              <w:rPr>
                <w:b/>
                <w:bCs/>
                <w:sz w:val="18"/>
                <w:szCs w:val="18"/>
              </w:rPr>
            </w:pPr>
            <w:r w:rsidRPr="00CD03DB">
              <w:rPr>
                <w:b/>
                <w:bCs/>
                <w:sz w:val="18"/>
                <w:szCs w:val="18"/>
              </w:rPr>
              <w:t>2023</w:t>
            </w:r>
          </w:p>
          <w:p w14:paraId="798527C2" w14:textId="77777777" w:rsidR="00CD03DB" w:rsidRPr="00CD03DB" w:rsidRDefault="00CD03DB" w:rsidP="00CD03DB">
            <w:pPr>
              <w:jc w:val="right"/>
              <w:rPr>
                <w:b/>
                <w:bCs/>
                <w:sz w:val="18"/>
                <w:szCs w:val="18"/>
              </w:rPr>
            </w:pPr>
            <w:proofErr w:type="spellStart"/>
            <w:r w:rsidRPr="00CD03DB">
              <w:rPr>
                <w:b/>
                <w:bCs/>
                <w:sz w:val="18"/>
                <w:szCs w:val="18"/>
              </w:rPr>
              <w:t>декабрына</w:t>
            </w:r>
            <w:proofErr w:type="spellEnd"/>
          </w:p>
          <w:p w14:paraId="04533D02" w14:textId="77777777" w:rsidR="00CD03DB" w:rsidRPr="00CD03DB" w:rsidRDefault="00CD03DB" w:rsidP="00CD03DB">
            <w:pPr>
              <w:jc w:val="right"/>
              <w:rPr>
                <w:b/>
                <w:bCs/>
                <w:sz w:val="20"/>
                <w:szCs w:val="20"/>
              </w:rPr>
            </w:pPr>
          </w:p>
        </w:tc>
        <w:tc>
          <w:tcPr>
            <w:tcW w:w="618" w:type="pct"/>
            <w:tcBorders>
              <w:top w:val="single" w:sz="4" w:space="0" w:color="auto"/>
              <w:left w:val="nil"/>
              <w:bottom w:val="single" w:sz="8" w:space="0" w:color="auto"/>
              <w:right w:val="nil"/>
            </w:tcBorders>
            <w:hideMark/>
          </w:tcPr>
          <w:p w14:paraId="08583A97" w14:textId="77777777" w:rsidR="00CD03DB" w:rsidRPr="00CD03DB" w:rsidRDefault="00CD03DB" w:rsidP="00CD03DB">
            <w:pPr>
              <w:jc w:val="right"/>
              <w:rPr>
                <w:b/>
                <w:bCs/>
                <w:sz w:val="18"/>
                <w:szCs w:val="18"/>
              </w:rPr>
            </w:pPr>
            <w:proofErr w:type="spellStart"/>
            <w:r w:rsidRPr="00CD03DB">
              <w:rPr>
                <w:b/>
                <w:bCs/>
                <w:sz w:val="18"/>
                <w:szCs w:val="18"/>
              </w:rPr>
              <w:t>Валютанын</w:t>
            </w:r>
            <w:proofErr w:type="spellEnd"/>
          </w:p>
          <w:p w14:paraId="3BCC638F" w14:textId="77777777" w:rsidR="00CD03DB" w:rsidRPr="00CD03DB" w:rsidRDefault="00CD03DB" w:rsidP="00CD03DB">
            <w:pPr>
              <w:jc w:val="right"/>
              <w:rPr>
                <w:b/>
                <w:bCs/>
                <w:sz w:val="18"/>
                <w:szCs w:val="18"/>
              </w:rPr>
            </w:pPr>
            <w:proofErr w:type="spellStart"/>
            <w:r w:rsidRPr="00CD03DB">
              <w:rPr>
                <w:b/>
                <w:bCs/>
                <w:sz w:val="18"/>
                <w:szCs w:val="18"/>
              </w:rPr>
              <w:t>бирдиги</w:t>
            </w:r>
            <w:proofErr w:type="spellEnd"/>
          </w:p>
          <w:p w14:paraId="2B144156" w14:textId="77777777" w:rsidR="00CD03DB" w:rsidRPr="00CD03DB" w:rsidRDefault="00CD03DB" w:rsidP="00CD03DB">
            <w:pPr>
              <w:jc w:val="right"/>
              <w:rPr>
                <w:b/>
                <w:bCs/>
                <w:sz w:val="18"/>
                <w:szCs w:val="18"/>
              </w:rPr>
            </w:pPr>
            <w:proofErr w:type="spellStart"/>
            <w:r w:rsidRPr="00CD03DB">
              <w:rPr>
                <w:b/>
                <w:bCs/>
                <w:sz w:val="18"/>
                <w:szCs w:val="18"/>
              </w:rPr>
              <w:t>үчүн</w:t>
            </w:r>
            <w:proofErr w:type="spellEnd"/>
          </w:p>
          <w:p w14:paraId="431B58A8" w14:textId="77777777" w:rsidR="00CD03DB" w:rsidRPr="00CD03DB" w:rsidRDefault="00CD03DB" w:rsidP="00CD03DB">
            <w:pPr>
              <w:jc w:val="right"/>
              <w:rPr>
                <w:b/>
                <w:bCs/>
                <w:sz w:val="20"/>
                <w:szCs w:val="20"/>
              </w:rPr>
            </w:pPr>
            <w:r w:rsidRPr="00CD03DB">
              <w:rPr>
                <w:b/>
                <w:bCs/>
                <w:sz w:val="18"/>
                <w:szCs w:val="18"/>
              </w:rPr>
              <w:t>сом</w:t>
            </w:r>
          </w:p>
        </w:tc>
        <w:tc>
          <w:tcPr>
            <w:tcW w:w="628" w:type="pct"/>
            <w:tcBorders>
              <w:top w:val="single" w:sz="4" w:space="0" w:color="auto"/>
              <w:left w:val="nil"/>
              <w:bottom w:val="single" w:sz="8" w:space="0" w:color="auto"/>
              <w:right w:val="nil"/>
            </w:tcBorders>
          </w:tcPr>
          <w:p w14:paraId="0B250BC3" w14:textId="77777777" w:rsidR="00CD03DB" w:rsidRPr="00CD03DB" w:rsidRDefault="00CD03DB" w:rsidP="00CD03DB">
            <w:pPr>
              <w:jc w:val="right"/>
              <w:rPr>
                <w:b/>
                <w:bCs/>
                <w:sz w:val="18"/>
                <w:szCs w:val="18"/>
              </w:rPr>
            </w:pPr>
            <w:r w:rsidRPr="00CD03DB">
              <w:rPr>
                <w:b/>
                <w:bCs/>
                <w:sz w:val="18"/>
                <w:szCs w:val="18"/>
              </w:rPr>
              <w:t>202</w:t>
            </w:r>
            <w:r w:rsidRPr="00CD03DB">
              <w:rPr>
                <w:b/>
                <w:bCs/>
                <w:sz w:val="18"/>
                <w:szCs w:val="18"/>
                <w:lang w:val="ky-KG"/>
              </w:rPr>
              <w:t>4</w:t>
            </w:r>
          </w:p>
          <w:p w14:paraId="2740EC71" w14:textId="77777777" w:rsidR="00CD03DB" w:rsidRPr="00CD03DB" w:rsidRDefault="00CD03DB" w:rsidP="00CD03DB">
            <w:pPr>
              <w:jc w:val="right"/>
              <w:rPr>
                <w:b/>
                <w:bCs/>
                <w:sz w:val="18"/>
                <w:szCs w:val="18"/>
              </w:rPr>
            </w:pPr>
            <w:proofErr w:type="spellStart"/>
            <w:r w:rsidRPr="00CD03DB">
              <w:rPr>
                <w:b/>
                <w:bCs/>
                <w:sz w:val="18"/>
                <w:szCs w:val="18"/>
              </w:rPr>
              <w:t>октябрына</w:t>
            </w:r>
            <w:proofErr w:type="spellEnd"/>
          </w:p>
          <w:p w14:paraId="00BB7229" w14:textId="77777777" w:rsidR="00CD03DB" w:rsidRPr="00CD03DB" w:rsidRDefault="00CD03DB" w:rsidP="00CD03DB">
            <w:pPr>
              <w:jc w:val="right"/>
              <w:rPr>
                <w:b/>
                <w:bCs/>
                <w:sz w:val="20"/>
                <w:szCs w:val="20"/>
              </w:rPr>
            </w:pPr>
          </w:p>
        </w:tc>
        <w:tc>
          <w:tcPr>
            <w:tcW w:w="574" w:type="pct"/>
            <w:tcBorders>
              <w:top w:val="single" w:sz="4" w:space="0" w:color="auto"/>
              <w:left w:val="nil"/>
              <w:bottom w:val="single" w:sz="8" w:space="0" w:color="auto"/>
              <w:right w:val="nil"/>
            </w:tcBorders>
          </w:tcPr>
          <w:p w14:paraId="321750D5" w14:textId="77777777" w:rsidR="00CD03DB" w:rsidRPr="00CD03DB" w:rsidRDefault="00CD03DB" w:rsidP="00CD03DB">
            <w:pPr>
              <w:jc w:val="right"/>
              <w:rPr>
                <w:b/>
                <w:bCs/>
                <w:sz w:val="18"/>
                <w:szCs w:val="18"/>
              </w:rPr>
            </w:pPr>
            <w:r w:rsidRPr="00CD03DB">
              <w:rPr>
                <w:b/>
                <w:bCs/>
                <w:sz w:val="18"/>
                <w:szCs w:val="18"/>
              </w:rPr>
              <w:t>202</w:t>
            </w:r>
            <w:r w:rsidRPr="00CD03DB">
              <w:rPr>
                <w:b/>
                <w:bCs/>
                <w:sz w:val="18"/>
                <w:szCs w:val="18"/>
                <w:lang w:val="ky-KG"/>
              </w:rPr>
              <w:t>3</w:t>
            </w:r>
            <w:r w:rsidRPr="00CD03DB">
              <w:rPr>
                <w:b/>
                <w:bCs/>
                <w:sz w:val="18"/>
                <w:szCs w:val="18"/>
              </w:rPr>
              <w:t xml:space="preserve"> </w:t>
            </w:r>
            <w:proofErr w:type="spellStart"/>
            <w:r w:rsidRPr="00CD03DB">
              <w:rPr>
                <w:b/>
                <w:bCs/>
                <w:sz w:val="18"/>
                <w:szCs w:val="18"/>
              </w:rPr>
              <w:t>декабрына</w:t>
            </w:r>
            <w:proofErr w:type="spellEnd"/>
          </w:p>
          <w:p w14:paraId="4384CF3A" w14:textId="77777777" w:rsidR="00CD03DB" w:rsidRPr="00CD03DB" w:rsidRDefault="00CD03DB" w:rsidP="00CD03DB">
            <w:pPr>
              <w:jc w:val="right"/>
              <w:rPr>
                <w:b/>
                <w:bCs/>
                <w:sz w:val="20"/>
                <w:szCs w:val="20"/>
              </w:rPr>
            </w:pPr>
          </w:p>
        </w:tc>
      </w:tr>
      <w:tr w:rsidR="00CD03DB" w:rsidRPr="00CD03DB" w14:paraId="1177BE7F" w14:textId="77777777" w:rsidTr="00B24BF7">
        <w:trPr>
          <w:trHeight w:val="240"/>
        </w:trPr>
        <w:tc>
          <w:tcPr>
            <w:tcW w:w="1292" w:type="pct"/>
            <w:tcBorders>
              <w:top w:val="single" w:sz="8" w:space="0" w:color="auto"/>
              <w:left w:val="nil"/>
              <w:bottom w:val="nil"/>
              <w:right w:val="nil"/>
            </w:tcBorders>
            <w:hideMark/>
          </w:tcPr>
          <w:p w14:paraId="230A72B4" w14:textId="77777777" w:rsidR="00CD03DB" w:rsidRPr="00CD03DB" w:rsidRDefault="00CD03DB" w:rsidP="00CD03DB">
            <w:pPr>
              <w:rPr>
                <w:sz w:val="20"/>
                <w:szCs w:val="20"/>
              </w:rPr>
            </w:pPr>
            <w:r w:rsidRPr="00CD03DB">
              <w:rPr>
                <w:sz w:val="20"/>
                <w:szCs w:val="20"/>
              </w:rPr>
              <w:t xml:space="preserve">АКШ доллары </w:t>
            </w:r>
          </w:p>
        </w:tc>
        <w:tc>
          <w:tcPr>
            <w:tcW w:w="715" w:type="pct"/>
            <w:tcBorders>
              <w:top w:val="single" w:sz="8" w:space="0" w:color="auto"/>
              <w:left w:val="nil"/>
              <w:bottom w:val="nil"/>
              <w:right w:val="nil"/>
            </w:tcBorders>
            <w:vAlign w:val="bottom"/>
            <w:hideMark/>
          </w:tcPr>
          <w:p w14:paraId="62DF23C1" w14:textId="77777777" w:rsidR="00CD03DB" w:rsidRPr="00CD03DB" w:rsidRDefault="00CD03DB" w:rsidP="00CD03DB">
            <w:pPr>
              <w:jc w:val="right"/>
              <w:rPr>
                <w:sz w:val="20"/>
                <w:szCs w:val="20"/>
              </w:rPr>
            </w:pPr>
            <w:r w:rsidRPr="00CD03DB">
              <w:rPr>
                <w:sz w:val="20"/>
                <w:szCs w:val="20"/>
              </w:rPr>
              <w:t>87,17</w:t>
            </w:r>
          </w:p>
        </w:tc>
        <w:tc>
          <w:tcPr>
            <w:tcW w:w="582" w:type="pct"/>
            <w:tcBorders>
              <w:top w:val="single" w:sz="8" w:space="0" w:color="auto"/>
              <w:left w:val="nil"/>
              <w:bottom w:val="nil"/>
              <w:right w:val="nil"/>
            </w:tcBorders>
            <w:vAlign w:val="bottom"/>
            <w:hideMark/>
          </w:tcPr>
          <w:p w14:paraId="256B7E14" w14:textId="77777777" w:rsidR="00CD03DB" w:rsidRPr="00CD03DB" w:rsidRDefault="00CD03DB" w:rsidP="00CD03DB">
            <w:pPr>
              <w:jc w:val="right"/>
              <w:rPr>
                <w:sz w:val="20"/>
                <w:szCs w:val="20"/>
              </w:rPr>
            </w:pPr>
            <w:r w:rsidRPr="00CD03DB">
              <w:rPr>
                <w:sz w:val="20"/>
                <w:szCs w:val="20"/>
              </w:rPr>
              <w:t>99,4</w:t>
            </w:r>
          </w:p>
        </w:tc>
        <w:tc>
          <w:tcPr>
            <w:tcW w:w="591" w:type="pct"/>
            <w:tcBorders>
              <w:top w:val="single" w:sz="8" w:space="0" w:color="auto"/>
              <w:left w:val="nil"/>
              <w:bottom w:val="nil"/>
              <w:right w:val="nil"/>
            </w:tcBorders>
            <w:vAlign w:val="center"/>
            <w:hideMark/>
          </w:tcPr>
          <w:p w14:paraId="27D08C60" w14:textId="77777777" w:rsidR="00CD03DB" w:rsidRPr="00CD03DB" w:rsidRDefault="00CD03DB" w:rsidP="00CD03DB">
            <w:pPr>
              <w:jc w:val="right"/>
              <w:rPr>
                <w:sz w:val="20"/>
                <w:szCs w:val="20"/>
              </w:rPr>
            </w:pPr>
            <w:r w:rsidRPr="00CD03DB">
              <w:rPr>
                <w:sz w:val="20"/>
                <w:szCs w:val="20"/>
              </w:rPr>
              <w:t>97,8</w:t>
            </w:r>
          </w:p>
        </w:tc>
        <w:tc>
          <w:tcPr>
            <w:tcW w:w="618" w:type="pct"/>
            <w:tcBorders>
              <w:top w:val="single" w:sz="8" w:space="0" w:color="auto"/>
              <w:left w:val="nil"/>
              <w:bottom w:val="nil"/>
              <w:right w:val="nil"/>
            </w:tcBorders>
            <w:vAlign w:val="bottom"/>
            <w:hideMark/>
          </w:tcPr>
          <w:p w14:paraId="06A600D1" w14:textId="77777777" w:rsidR="00CD03DB" w:rsidRPr="00CD03DB" w:rsidRDefault="00CD03DB" w:rsidP="00CD03DB">
            <w:pPr>
              <w:jc w:val="right"/>
              <w:rPr>
                <w:sz w:val="20"/>
                <w:szCs w:val="20"/>
              </w:rPr>
            </w:pPr>
            <w:r w:rsidRPr="00CD03DB">
              <w:rPr>
                <w:sz w:val="20"/>
                <w:szCs w:val="20"/>
              </w:rPr>
              <w:t>86,34</w:t>
            </w:r>
          </w:p>
        </w:tc>
        <w:tc>
          <w:tcPr>
            <w:tcW w:w="628" w:type="pct"/>
            <w:tcBorders>
              <w:top w:val="single" w:sz="8" w:space="0" w:color="auto"/>
              <w:left w:val="nil"/>
              <w:bottom w:val="nil"/>
              <w:right w:val="nil"/>
            </w:tcBorders>
            <w:vAlign w:val="bottom"/>
            <w:hideMark/>
          </w:tcPr>
          <w:p w14:paraId="2979FF69" w14:textId="77777777" w:rsidR="00CD03DB" w:rsidRPr="00CD03DB" w:rsidRDefault="00CD03DB" w:rsidP="00CD03DB">
            <w:pPr>
              <w:jc w:val="right"/>
              <w:rPr>
                <w:sz w:val="20"/>
                <w:szCs w:val="20"/>
              </w:rPr>
            </w:pPr>
            <w:r w:rsidRPr="00CD03DB">
              <w:rPr>
                <w:sz w:val="20"/>
                <w:szCs w:val="20"/>
              </w:rPr>
              <w:t>101,2</w:t>
            </w:r>
          </w:p>
        </w:tc>
        <w:tc>
          <w:tcPr>
            <w:tcW w:w="574" w:type="pct"/>
            <w:tcBorders>
              <w:top w:val="single" w:sz="8" w:space="0" w:color="auto"/>
              <w:left w:val="nil"/>
              <w:bottom w:val="nil"/>
              <w:right w:val="nil"/>
            </w:tcBorders>
            <w:vAlign w:val="bottom"/>
            <w:hideMark/>
          </w:tcPr>
          <w:p w14:paraId="48481C70" w14:textId="77777777" w:rsidR="00CD03DB" w:rsidRPr="00CD03DB" w:rsidRDefault="00CD03DB" w:rsidP="00CD03DB">
            <w:pPr>
              <w:jc w:val="right"/>
              <w:rPr>
                <w:sz w:val="20"/>
                <w:szCs w:val="20"/>
              </w:rPr>
            </w:pPr>
            <w:r w:rsidRPr="00CD03DB">
              <w:rPr>
                <w:sz w:val="20"/>
                <w:szCs w:val="20"/>
              </w:rPr>
              <w:t>96,8</w:t>
            </w:r>
          </w:p>
        </w:tc>
      </w:tr>
      <w:tr w:rsidR="00CD03DB" w:rsidRPr="00CD03DB" w14:paraId="48EC7697" w14:textId="77777777" w:rsidTr="00B24BF7">
        <w:trPr>
          <w:trHeight w:val="240"/>
        </w:trPr>
        <w:tc>
          <w:tcPr>
            <w:tcW w:w="1292" w:type="pct"/>
            <w:tcBorders>
              <w:top w:val="nil"/>
              <w:left w:val="nil"/>
              <w:bottom w:val="nil"/>
              <w:right w:val="nil"/>
            </w:tcBorders>
            <w:hideMark/>
          </w:tcPr>
          <w:p w14:paraId="39D3BE64" w14:textId="77777777" w:rsidR="00CD03DB" w:rsidRPr="00CD03DB" w:rsidRDefault="00CD03DB" w:rsidP="00CD03DB">
            <w:pPr>
              <w:rPr>
                <w:sz w:val="20"/>
                <w:szCs w:val="20"/>
              </w:rPr>
            </w:pPr>
            <w:r w:rsidRPr="00CD03DB">
              <w:rPr>
                <w:sz w:val="20"/>
                <w:szCs w:val="20"/>
              </w:rPr>
              <w:t>Евро</w:t>
            </w:r>
          </w:p>
        </w:tc>
        <w:tc>
          <w:tcPr>
            <w:tcW w:w="715" w:type="pct"/>
            <w:tcBorders>
              <w:top w:val="nil"/>
              <w:left w:val="nil"/>
              <w:bottom w:val="nil"/>
              <w:right w:val="nil"/>
            </w:tcBorders>
            <w:vAlign w:val="bottom"/>
            <w:hideMark/>
          </w:tcPr>
          <w:p w14:paraId="0B3BDB46" w14:textId="77777777" w:rsidR="00CD03DB" w:rsidRPr="00CD03DB" w:rsidRDefault="00CD03DB" w:rsidP="00CD03DB">
            <w:pPr>
              <w:jc w:val="right"/>
              <w:rPr>
                <w:sz w:val="20"/>
                <w:szCs w:val="20"/>
              </w:rPr>
            </w:pPr>
            <w:r w:rsidRPr="00CD03DB">
              <w:rPr>
                <w:sz w:val="20"/>
                <w:szCs w:val="20"/>
              </w:rPr>
              <w:t>94,62</w:t>
            </w:r>
          </w:p>
        </w:tc>
        <w:tc>
          <w:tcPr>
            <w:tcW w:w="582" w:type="pct"/>
            <w:tcBorders>
              <w:top w:val="nil"/>
              <w:left w:val="nil"/>
              <w:bottom w:val="nil"/>
              <w:right w:val="nil"/>
            </w:tcBorders>
            <w:vAlign w:val="bottom"/>
            <w:hideMark/>
          </w:tcPr>
          <w:p w14:paraId="1257B0D9" w14:textId="77777777" w:rsidR="00CD03DB" w:rsidRPr="00CD03DB" w:rsidRDefault="00CD03DB" w:rsidP="00CD03DB">
            <w:pPr>
              <w:jc w:val="right"/>
              <w:rPr>
                <w:sz w:val="20"/>
                <w:szCs w:val="20"/>
              </w:rPr>
            </w:pPr>
            <w:r w:rsidRPr="00CD03DB">
              <w:rPr>
                <w:sz w:val="20"/>
                <w:szCs w:val="20"/>
              </w:rPr>
              <w:t>99,8</w:t>
            </w:r>
          </w:p>
        </w:tc>
        <w:tc>
          <w:tcPr>
            <w:tcW w:w="591" w:type="pct"/>
            <w:tcBorders>
              <w:top w:val="nil"/>
              <w:left w:val="nil"/>
              <w:bottom w:val="nil"/>
              <w:right w:val="nil"/>
            </w:tcBorders>
            <w:vAlign w:val="center"/>
            <w:hideMark/>
          </w:tcPr>
          <w:p w14:paraId="492832F3" w14:textId="77777777" w:rsidR="00CD03DB" w:rsidRPr="00CD03DB" w:rsidRDefault="00CD03DB" w:rsidP="00CD03DB">
            <w:pPr>
              <w:jc w:val="right"/>
              <w:rPr>
                <w:sz w:val="20"/>
                <w:szCs w:val="20"/>
              </w:rPr>
            </w:pPr>
            <w:r w:rsidRPr="00CD03DB">
              <w:rPr>
                <w:sz w:val="20"/>
                <w:szCs w:val="20"/>
              </w:rPr>
              <w:t>97,2</w:t>
            </w:r>
          </w:p>
        </w:tc>
        <w:tc>
          <w:tcPr>
            <w:tcW w:w="618" w:type="pct"/>
            <w:tcBorders>
              <w:top w:val="nil"/>
              <w:left w:val="nil"/>
              <w:bottom w:val="nil"/>
              <w:right w:val="nil"/>
            </w:tcBorders>
            <w:vAlign w:val="bottom"/>
            <w:hideMark/>
          </w:tcPr>
          <w:p w14:paraId="26375E02" w14:textId="77777777" w:rsidR="00CD03DB" w:rsidRPr="00CD03DB" w:rsidRDefault="00CD03DB" w:rsidP="00CD03DB">
            <w:pPr>
              <w:jc w:val="right"/>
              <w:rPr>
                <w:sz w:val="20"/>
                <w:szCs w:val="20"/>
              </w:rPr>
            </w:pPr>
            <w:r w:rsidRPr="00CD03DB">
              <w:rPr>
                <w:sz w:val="20"/>
                <w:szCs w:val="20"/>
              </w:rPr>
              <w:t>91,92</w:t>
            </w:r>
          </w:p>
        </w:tc>
        <w:tc>
          <w:tcPr>
            <w:tcW w:w="628" w:type="pct"/>
            <w:tcBorders>
              <w:top w:val="nil"/>
              <w:left w:val="nil"/>
              <w:bottom w:val="nil"/>
              <w:right w:val="nil"/>
            </w:tcBorders>
            <w:vAlign w:val="bottom"/>
            <w:hideMark/>
          </w:tcPr>
          <w:p w14:paraId="351E4260" w14:textId="77777777" w:rsidR="00CD03DB" w:rsidRPr="00CD03DB" w:rsidRDefault="00CD03DB" w:rsidP="00CD03DB">
            <w:pPr>
              <w:jc w:val="right"/>
              <w:rPr>
                <w:sz w:val="20"/>
                <w:szCs w:val="20"/>
              </w:rPr>
            </w:pPr>
            <w:r w:rsidRPr="00CD03DB">
              <w:rPr>
                <w:sz w:val="20"/>
                <w:szCs w:val="20"/>
              </w:rPr>
              <w:t>98,7</w:t>
            </w:r>
          </w:p>
        </w:tc>
        <w:tc>
          <w:tcPr>
            <w:tcW w:w="574" w:type="pct"/>
            <w:tcBorders>
              <w:top w:val="nil"/>
              <w:left w:val="nil"/>
              <w:bottom w:val="nil"/>
              <w:right w:val="nil"/>
            </w:tcBorders>
            <w:vAlign w:val="bottom"/>
            <w:hideMark/>
          </w:tcPr>
          <w:p w14:paraId="64E539EF" w14:textId="77777777" w:rsidR="00CD03DB" w:rsidRPr="00CD03DB" w:rsidRDefault="00CD03DB" w:rsidP="00CD03DB">
            <w:pPr>
              <w:jc w:val="right"/>
              <w:rPr>
                <w:sz w:val="20"/>
                <w:szCs w:val="20"/>
              </w:rPr>
            </w:pPr>
            <w:r w:rsidRPr="00CD03DB">
              <w:rPr>
                <w:sz w:val="20"/>
                <w:szCs w:val="20"/>
              </w:rPr>
              <w:t>94,4</w:t>
            </w:r>
          </w:p>
        </w:tc>
      </w:tr>
      <w:tr w:rsidR="00CD03DB" w:rsidRPr="00CD03DB" w14:paraId="328F0C7A" w14:textId="77777777" w:rsidTr="00B24BF7">
        <w:trPr>
          <w:trHeight w:val="219"/>
        </w:trPr>
        <w:tc>
          <w:tcPr>
            <w:tcW w:w="1292" w:type="pct"/>
            <w:tcBorders>
              <w:top w:val="nil"/>
              <w:left w:val="nil"/>
              <w:bottom w:val="nil"/>
              <w:right w:val="nil"/>
            </w:tcBorders>
            <w:hideMark/>
          </w:tcPr>
          <w:p w14:paraId="328E66DB" w14:textId="77777777" w:rsidR="00CD03DB" w:rsidRPr="00CD03DB" w:rsidRDefault="00CD03DB" w:rsidP="00CD03DB">
            <w:pPr>
              <w:rPr>
                <w:sz w:val="20"/>
                <w:szCs w:val="20"/>
              </w:rPr>
            </w:pPr>
            <w:r w:rsidRPr="00CD03DB">
              <w:rPr>
                <w:sz w:val="20"/>
                <w:szCs w:val="20"/>
              </w:rPr>
              <w:t>Россия рубли</w:t>
            </w:r>
          </w:p>
        </w:tc>
        <w:tc>
          <w:tcPr>
            <w:tcW w:w="715" w:type="pct"/>
            <w:tcBorders>
              <w:top w:val="nil"/>
              <w:left w:val="nil"/>
              <w:bottom w:val="nil"/>
              <w:right w:val="nil"/>
            </w:tcBorders>
            <w:vAlign w:val="bottom"/>
            <w:hideMark/>
          </w:tcPr>
          <w:p w14:paraId="1C0CBDE5" w14:textId="77777777" w:rsidR="00CD03DB" w:rsidRPr="00CD03DB" w:rsidRDefault="00CD03DB" w:rsidP="00CD03DB">
            <w:pPr>
              <w:jc w:val="right"/>
              <w:rPr>
                <w:sz w:val="20"/>
                <w:szCs w:val="20"/>
              </w:rPr>
            </w:pPr>
            <w:r w:rsidRPr="00CD03DB">
              <w:rPr>
                <w:sz w:val="20"/>
                <w:szCs w:val="20"/>
              </w:rPr>
              <w:t>0,95</w:t>
            </w:r>
          </w:p>
        </w:tc>
        <w:tc>
          <w:tcPr>
            <w:tcW w:w="582" w:type="pct"/>
            <w:tcBorders>
              <w:top w:val="nil"/>
              <w:left w:val="nil"/>
              <w:bottom w:val="nil"/>
              <w:right w:val="nil"/>
            </w:tcBorders>
            <w:vAlign w:val="bottom"/>
            <w:hideMark/>
          </w:tcPr>
          <w:p w14:paraId="2FDDC7F8" w14:textId="77777777" w:rsidR="00CD03DB" w:rsidRPr="00CD03DB" w:rsidRDefault="00CD03DB" w:rsidP="00CD03DB">
            <w:pPr>
              <w:jc w:val="right"/>
              <w:rPr>
                <w:sz w:val="20"/>
                <w:szCs w:val="20"/>
              </w:rPr>
            </w:pPr>
            <w:r w:rsidRPr="00CD03DB">
              <w:rPr>
                <w:sz w:val="20"/>
                <w:szCs w:val="20"/>
              </w:rPr>
              <w:t>90,9</w:t>
            </w:r>
          </w:p>
        </w:tc>
        <w:tc>
          <w:tcPr>
            <w:tcW w:w="591" w:type="pct"/>
            <w:tcBorders>
              <w:top w:val="nil"/>
              <w:left w:val="nil"/>
              <w:bottom w:val="nil"/>
              <w:right w:val="nil"/>
            </w:tcBorders>
            <w:vAlign w:val="center"/>
            <w:hideMark/>
          </w:tcPr>
          <w:p w14:paraId="6A4D3D66" w14:textId="77777777" w:rsidR="00CD03DB" w:rsidRPr="00CD03DB" w:rsidRDefault="00CD03DB" w:rsidP="00CD03DB">
            <w:pPr>
              <w:jc w:val="right"/>
              <w:rPr>
                <w:sz w:val="20"/>
                <w:szCs w:val="20"/>
              </w:rPr>
            </w:pPr>
            <w:r w:rsidRPr="00CD03DB">
              <w:rPr>
                <w:sz w:val="20"/>
                <w:szCs w:val="20"/>
              </w:rPr>
              <w:t>97,0</w:t>
            </w:r>
          </w:p>
        </w:tc>
        <w:tc>
          <w:tcPr>
            <w:tcW w:w="618" w:type="pct"/>
            <w:tcBorders>
              <w:top w:val="nil"/>
              <w:left w:val="nil"/>
              <w:bottom w:val="nil"/>
              <w:right w:val="nil"/>
            </w:tcBorders>
            <w:vAlign w:val="bottom"/>
            <w:hideMark/>
          </w:tcPr>
          <w:p w14:paraId="303956C2" w14:textId="77777777" w:rsidR="00CD03DB" w:rsidRPr="00CD03DB" w:rsidRDefault="00CD03DB" w:rsidP="00CD03DB">
            <w:pPr>
              <w:jc w:val="right"/>
              <w:rPr>
                <w:sz w:val="20"/>
                <w:szCs w:val="20"/>
              </w:rPr>
            </w:pPr>
            <w:r w:rsidRPr="00CD03DB">
              <w:rPr>
                <w:sz w:val="20"/>
                <w:szCs w:val="20"/>
              </w:rPr>
              <w:t>0,86</w:t>
            </w:r>
          </w:p>
        </w:tc>
        <w:tc>
          <w:tcPr>
            <w:tcW w:w="628" w:type="pct"/>
            <w:tcBorders>
              <w:top w:val="nil"/>
              <w:left w:val="nil"/>
              <w:bottom w:val="nil"/>
              <w:right w:val="nil"/>
            </w:tcBorders>
            <w:vAlign w:val="bottom"/>
            <w:hideMark/>
          </w:tcPr>
          <w:p w14:paraId="22C22F1D" w14:textId="77777777" w:rsidR="00CD03DB" w:rsidRPr="00CD03DB" w:rsidRDefault="00CD03DB" w:rsidP="00CD03DB">
            <w:pPr>
              <w:jc w:val="right"/>
              <w:rPr>
                <w:sz w:val="20"/>
                <w:szCs w:val="20"/>
              </w:rPr>
            </w:pPr>
            <w:r w:rsidRPr="00CD03DB">
              <w:rPr>
                <w:sz w:val="20"/>
                <w:szCs w:val="20"/>
              </w:rPr>
              <w:t>97,5</w:t>
            </w:r>
          </w:p>
        </w:tc>
        <w:tc>
          <w:tcPr>
            <w:tcW w:w="574" w:type="pct"/>
            <w:tcBorders>
              <w:top w:val="nil"/>
              <w:left w:val="nil"/>
              <w:bottom w:val="nil"/>
              <w:right w:val="nil"/>
            </w:tcBorders>
            <w:vAlign w:val="bottom"/>
            <w:hideMark/>
          </w:tcPr>
          <w:p w14:paraId="0E962ED3" w14:textId="77777777" w:rsidR="00CD03DB" w:rsidRPr="00CD03DB" w:rsidRDefault="00CD03DB" w:rsidP="00CD03DB">
            <w:pPr>
              <w:jc w:val="right"/>
              <w:rPr>
                <w:sz w:val="20"/>
                <w:szCs w:val="20"/>
              </w:rPr>
            </w:pPr>
            <w:r w:rsidRPr="00CD03DB">
              <w:rPr>
                <w:sz w:val="20"/>
                <w:szCs w:val="20"/>
              </w:rPr>
              <w:t>88,0</w:t>
            </w:r>
          </w:p>
        </w:tc>
      </w:tr>
      <w:tr w:rsidR="00CD03DB" w:rsidRPr="00CD03DB" w14:paraId="405FC974" w14:textId="77777777" w:rsidTr="00B24BF7">
        <w:trPr>
          <w:trHeight w:val="240"/>
        </w:trPr>
        <w:tc>
          <w:tcPr>
            <w:tcW w:w="1292" w:type="pct"/>
            <w:tcBorders>
              <w:top w:val="nil"/>
              <w:left w:val="nil"/>
              <w:bottom w:val="nil"/>
              <w:right w:val="nil"/>
            </w:tcBorders>
            <w:hideMark/>
          </w:tcPr>
          <w:p w14:paraId="34DE6429" w14:textId="77777777" w:rsidR="00CD03DB" w:rsidRPr="00CD03DB" w:rsidRDefault="00CD03DB" w:rsidP="00CD03DB">
            <w:pPr>
              <w:rPr>
                <w:sz w:val="20"/>
                <w:szCs w:val="20"/>
              </w:rPr>
            </w:pPr>
            <w:r w:rsidRPr="00CD03DB">
              <w:rPr>
                <w:sz w:val="20"/>
                <w:szCs w:val="20"/>
              </w:rPr>
              <w:t xml:space="preserve">Казак </w:t>
            </w:r>
            <w:proofErr w:type="spellStart"/>
            <w:r w:rsidRPr="00CD03DB">
              <w:rPr>
                <w:sz w:val="20"/>
                <w:szCs w:val="20"/>
              </w:rPr>
              <w:t>тенгеси</w:t>
            </w:r>
            <w:proofErr w:type="spellEnd"/>
          </w:p>
        </w:tc>
        <w:tc>
          <w:tcPr>
            <w:tcW w:w="715" w:type="pct"/>
            <w:tcBorders>
              <w:top w:val="nil"/>
              <w:left w:val="nil"/>
              <w:bottom w:val="nil"/>
              <w:right w:val="nil"/>
            </w:tcBorders>
            <w:vAlign w:val="bottom"/>
            <w:hideMark/>
          </w:tcPr>
          <w:p w14:paraId="52B54971" w14:textId="77777777" w:rsidR="00CD03DB" w:rsidRPr="00CD03DB" w:rsidRDefault="00CD03DB" w:rsidP="00CD03DB">
            <w:pPr>
              <w:jc w:val="right"/>
              <w:rPr>
                <w:sz w:val="20"/>
                <w:szCs w:val="20"/>
              </w:rPr>
            </w:pPr>
            <w:r w:rsidRPr="00CD03DB">
              <w:rPr>
                <w:sz w:val="20"/>
                <w:szCs w:val="20"/>
              </w:rPr>
              <w:t>0,19</w:t>
            </w:r>
          </w:p>
        </w:tc>
        <w:tc>
          <w:tcPr>
            <w:tcW w:w="582" w:type="pct"/>
            <w:tcBorders>
              <w:top w:val="nil"/>
              <w:left w:val="nil"/>
              <w:bottom w:val="nil"/>
              <w:right w:val="nil"/>
            </w:tcBorders>
            <w:vAlign w:val="bottom"/>
            <w:hideMark/>
          </w:tcPr>
          <w:p w14:paraId="0FCF5802" w14:textId="77777777" w:rsidR="00CD03DB" w:rsidRPr="00CD03DB" w:rsidRDefault="00CD03DB" w:rsidP="00CD03DB">
            <w:pPr>
              <w:jc w:val="right"/>
              <w:rPr>
                <w:sz w:val="20"/>
                <w:szCs w:val="20"/>
              </w:rPr>
            </w:pPr>
            <w:r w:rsidRPr="00CD03DB">
              <w:rPr>
                <w:sz w:val="20"/>
                <w:szCs w:val="20"/>
              </w:rPr>
              <w:t>97,7</w:t>
            </w:r>
          </w:p>
        </w:tc>
        <w:tc>
          <w:tcPr>
            <w:tcW w:w="591" w:type="pct"/>
            <w:tcBorders>
              <w:top w:val="nil"/>
              <w:left w:val="nil"/>
              <w:bottom w:val="nil"/>
              <w:right w:val="nil"/>
            </w:tcBorders>
            <w:vAlign w:val="center"/>
            <w:hideMark/>
          </w:tcPr>
          <w:p w14:paraId="2070040B" w14:textId="77777777" w:rsidR="00CD03DB" w:rsidRPr="00CD03DB" w:rsidRDefault="00CD03DB" w:rsidP="00CD03DB">
            <w:pPr>
              <w:jc w:val="right"/>
              <w:rPr>
                <w:sz w:val="20"/>
                <w:szCs w:val="20"/>
              </w:rPr>
            </w:pPr>
            <w:r w:rsidRPr="00CD03DB">
              <w:rPr>
                <w:sz w:val="20"/>
                <w:szCs w:val="20"/>
              </w:rPr>
              <w:t>96,6</w:t>
            </w:r>
          </w:p>
        </w:tc>
        <w:tc>
          <w:tcPr>
            <w:tcW w:w="618" w:type="pct"/>
            <w:tcBorders>
              <w:top w:val="nil"/>
              <w:left w:val="nil"/>
              <w:bottom w:val="nil"/>
              <w:right w:val="nil"/>
            </w:tcBorders>
            <w:vAlign w:val="bottom"/>
            <w:hideMark/>
          </w:tcPr>
          <w:p w14:paraId="0457E022" w14:textId="77777777" w:rsidR="00CD03DB" w:rsidRPr="00CD03DB" w:rsidRDefault="00CD03DB" w:rsidP="00CD03DB">
            <w:pPr>
              <w:jc w:val="right"/>
              <w:rPr>
                <w:sz w:val="20"/>
                <w:szCs w:val="20"/>
              </w:rPr>
            </w:pPr>
            <w:r w:rsidRPr="00CD03DB">
              <w:rPr>
                <w:sz w:val="20"/>
                <w:szCs w:val="20"/>
              </w:rPr>
              <w:t>0,17</w:t>
            </w:r>
          </w:p>
        </w:tc>
        <w:tc>
          <w:tcPr>
            <w:tcW w:w="628" w:type="pct"/>
            <w:tcBorders>
              <w:top w:val="nil"/>
              <w:left w:val="nil"/>
              <w:bottom w:val="nil"/>
              <w:right w:val="nil"/>
            </w:tcBorders>
            <w:vAlign w:val="bottom"/>
            <w:hideMark/>
          </w:tcPr>
          <w:p w14:paraId="3A3E2C6D" w14:textId="77777777" w:rsidR="00CD03DB" w:rsidRPr="00CD03DB" w:rsidRDefault="00CD03DB" w:rsidP="00CD03DB">
            <w:pPr>
              <w:jc w:val="right"/>
              <w:rPr>
                <w:sz w:val="20"/>
                <w:szCs w:val="20"/>
              </w:rPr>
            </w:pPr>
            <w:r w:rsidRPr="00CD03DB">
              <w:rPr>
                <w:sz w:val="20"/>
                <w:szCs w:val="20"/>
              </w:rPr>
              <w:t>99,3</w:t>
            </w:r>
          </w:p>
        </w:tc>
        <w:tc>
          <w:tcPr>
            <w:tcW w:w="574" w:type="pct"/>
            <w:tcBorders>
              <w:top w:val="nil"/>
              <w:left w:val="nil"/>
              <w:bottom w:val="nil"/>
              <w:right w:val="nil"/>
            </w:tcBorders>
            <w:vAlign w:val="bottom"/>
            <w:hideMark/>
          </w:tcPr>
          <w:p w14:paraId="7E3B34A6" w14:textId="77777777" w:rsidR="00CD03DB" w:rsidRPr="00CD03DB" w:rsidRDefault="00CD03DB" w:rsidP="00CD03DB">
            <w:pPr>
              <w:jc w:val="right"/>
              <w:rPr>
                <w:sz w:val="20"/>
                <w:szCs w:val="20"/>
              </w:rPr>
            </w:pPr>
            <w:r w:rsidRPr="00CD03DB">
              <w:rPr>
                <w:sz w:val="20"/>
                <w:szCs w:val="20"/>
              </w:rPr>
              <w:t>89,5</w:t>
            </w:r>
          </w:p>
        </w:tc>
      </w:tr>
      <w:tr w:rsidR="00CD03DB" w:rsidRPr="00CD03DB" w14:paraId="488E5FA7" w14:textId="77777777" w:rsidTr="00B24BF7">
        <w:trPr>
          <w:trHeight w:val="117"/>
        </w:trPr>
        <w:tc>
          <w:tcPr>
            <w:tcW w:w="1292" w:type="pct"/>
            <w:tcBorders>
              <w:top w:val="nil"/>
              <w:left w:val="nil"/>
              <w:bottom w:val="single" w:sz="8" w:space="0" w:color="auto"/>
              <w:right w:val="nil"/>
            </w:tcBorders>
            <w:hideMark/>
          </w:tcPr>
          <w:p w14:paraId="35C03870" w14:textId="77777777" w:rsidR="00CD03DB" w:rsidRPr="00CD03DB" w:rsidRDefault="00CD03DB" w:rsidP="00CD03DB">
            <w:pPr>
              <w:rPr>
                <w:sz w:val="20"/>
                <w:szCs w:val="20"/>
              </w:rPr>
            </w:pPr>
            <w:proofErr w:type="spellStart"/>
            <w:r w:rsidRPr="00CD03DB">
              <w:rPr>
                <w:sz w:val="20"/>
                <w:szCs w:val="20"/>
              </w:rPr>
              <w:t>Өзбек</w:t>
            </w:r>
            <w:proofErr w:type="spellEnd"/>
            <w:r w:rsidRPr="00CD03DB">
              <w:rPr>
                <w:sz w:val="20"/>
                <w:szCs w:val="20"/>
              </w:rPr>
              <w:t xml:space="preserve"> суму</w:t>
            </w:r>
          </w:p>
        </w:tc>
        <w:tc>
          <w:tcPr>
            <w:tcW w:w="715" w:type="pct"/>
            <w:tcBorders>
              <w:top w:val="nil"/>
              <w:left w:val="nil"/>
              <w:bottom w:val="single" w:sz="8" w:space="0" w:color="auto"/>
              <w:right w:val="nil"/>
            </w:tcBorders>
            <w:vAlign w:val="bottom"/>
            <w:hideMark/>
          </w:tcPr>
          <w:p w14:paraId="2A41FD9A" w14:textId="77777777" w:rsidR="00CD03DB" w:rsidRPr="00CD03DB" w:rsidRDefault="00CD03DB" w:rsidP="00CD03DB">
            <w:pPr>
              <w:jc w:val="right"/>
              <w:rPr>
                <w:sz w:val="20"/>
                <w:szCs w:val="20"/>
              </w:rPr>
            </w:pPr>
            <w:r w:rsidRPr="00CD03DB">
              <w:rPr>
                <w:sz w:val="20"/>
                <w:szCs w:val="20"/>
              </w:rPr>
              <w:t>0,01</w:t>
            </w:r>
          </w:p>
        </w:tc>
        <w:tc>
          <w:tcPr>
            <w:tcW w:w="582" w:type="pct"/>
            <w:tcBorders>
              <w:top w:val="nil"/>
              <w:left w:val="nil"/>
              <w:bottom w:val="single" w:sz="8" w:space="0" w:color="auto"/>
              <w:right w:val="nil"/>
            </w:tcBorders>
            <w:vAlign w:val="bottom"/>
            <w:hideMark/>
          </w:tcPr>
          <w:p w14:paraId="40AAB96A" w14:textId="77777777" w:rsidR="00CD03DB" w:rsidRPr="00CD03DB" w:rsidRDefault="00CD03DB" w:rsidP="00CD03DB">
            <w:pPr>
              <w:jc w:val="right"/>
              <w:rPr>
                <w:sz w:val="20"/>
                <w:szCs w:val="20"/>
              </w:rPr>
            </w:pPr>
            <w:r w:rsidRPr="00CD03DB">
              <w:rPr>
                <w:sz w:val="20"/>
                <w:szCs w:val="20"/>
              </w:rPr>
              <w:t>92,0</w:t>
            </w:r>
          </w:p>
        </w:tc>
        <w:tc>
          <w:tcPr>
            <w:tcW w:w="591" w:type="pct"/>
            <w:tcBorders>
              <w:top w:val="nil"/>
              <w:left w:val="nil"/>
              <w:bottom w:val="single" w:sz="8" w:space="0" w:color="auto"/>
              <w:right w:val="nil"/>
            </w:tcBorders>
            <w:vAlign w:val="center"/>
            <w:hideMark/>
          </w:tcPr>
          <w:p w14:paraId="7097E162" w14:textId="77777777" w:rsidR="00CD03DB" w:rsidRPr="00CD03DB" w:rsidRDefault="00CD03DB" w:rsidP="00CD03DB">
            <w:pPr>
              <w:jc w:val="right"/>
              <w:rPr>
                <w:sz w:val="20"/>
                <w:szCs w:val="20"/>
              </w:rPr>
            </w:pPr>
            <w:r w:rsidRPr="00CD03DB">
              <w:rPr>
                <w:sz w:val="20"/>
                <w:szCs w:val="20"/>
              </w:rPr>
              <w:t>95,8</w:t>
            </w:r>
          </w:p>
        </w:tc>
        <w:tc>
          <w:tcPr>
            <w:tcW w:w="618" w:type="pct"/>
            <w:tcBorders>
              <w:top w:val="nil"/>
              <w:left w:val="nil"/>
              <w:bottom w:val="single" w:sz="8" w:space="0" w:color="auto"/>
              <w:right w:val="nil"/>
            </w:tcBorders>
            <w:vAlign w:val="bottom"/>
            <w:hideMark/>
          </w:tcPr>
          <w:p w14:paraId="0DAE708E" w14:textId="77777777" w:rsidR="00CD03DB" w:rsidRPr="00CD03DB" w:rsidRDefault="00CD03DB" w:rsidP="00CD03DB">
            <w:pPr>
              <w:jc w:val="right"/>
              <w:rPr>
                <w:sz w:val="20"/>
                <w:szCs w:val="20"/>
              </w:rPr>
            </w:pPr>
            <w:r w:rsidRPr="00CD03DB">
              <w:rPr>
                <w:sz w:val="20"/>
                <w:szCs w:val="20"/>
              </w:rPr>
              <w:t>0,01</w:t>
            </w:r>
          </w:p>
        </w:tc>
        <w:tc>
          <w:tcPr>
            <w:tcW w:w="628" w:type="pct"/>
            <w:tcBorders>
              <w:top w:val="nil"/>
              <w:left w:val="nil"/>
              <w:bottom w:val="single" w:sz="8" w:space="0" w:color="auto"/>
              <w:right w:val="nil"/>
            </w:tcBorders>
            <w:vAlign w:val="bottom"/>
            <w:hideMark/>
          </w:tcPr>
          <w:p w14:paraId="7820A61D" w14:textId="77777777" w:rsidR="00CD03DB" w:rsidRPr="00CD03DB" w:rsidRDefault="00CD03DB" w:rsidP="00CD03DB">
            <w:pPr>
              <w:jc w:val="right"/>
              <w:rPr>
                <w:sz w:val="20"/>
                <w:szCs w:val="20"/>
              </w:rPr>
            </w:pPr>
            <w:r w:rsidRPr="00CD03DB">
              <w:rPr>
                <w:sz w:val="20"/>
                <w:szCs w:val="20"/>
              </w:rPr>
              <w:t>100,0</w:t>
            </w:r>
          </w:p>
        </w:tc>
        <w:tc>
          <w:tcPr>
            <w:tcW w:w="574" w:type="pct"/>
            <w:tcBorders>
              <w:top w:val="nil"/>
              <w:left w:val="nil"/>
              <w:bottom w:val="single" w:sz="8" w:space="0" w:color="auto"/>
              <w:right w:val="nil"/>
            </w:tcBorders>
            <w:vAlign w:val="bottom"/>
            <w:hideMark/>
          </w:tcPr>
          <w:p w14:paraId="17919F06" w14:textId="77777777" w:rsidR="00CD03DB" w:rsidRPr="00CD03DB" w:rsidRDefault="00CD03DB" w:rsidP="00CD03DB">
            <w:pPr>
              <w:jc w:val="right"/>
              <w:rPr>
                <w:sz w:val="20"/>
                <w:szCs w:val="20"/>
              </w:rPr>
            </w:pPr>
            <w:r w:rsidRPr="00CD03DB">
              <w:rPr>
                <w:sz w:val="20"/>
                <w:szCs w:val="20"/>
              </w:rPr>
              <w:t>93,1</w:t>
            </w:r>
          </w:p>
        </w:tc>
      </w:tr>
    </w:tbl>
    <w:p w14:paraId="527460E0" w14:textId="08C5CFE9" w:rsidR="00896E03" w:rsidRDefault="00DD2753" w:rsidP="00B24BF7">
      <w:pPr>
        <w:widowControl w:val="0"/>
        <w:spacing w:before="360"/>
        <w:ind w:firstLine="709"/>
        <w:jc w:val="both"/>
        <w:rPr>
          <w:b/>
          <w:bCs/>
          <w:szCs w:val="22"/>
          <w:lang w:val="ky-KG"/>
        </w:rPr>
      </w:pPr>
      <w:bookmarkStart w:id="2357" w:name="_Toc153955656"/>
      <w:r w:rsidRPr="00ED5F92">
        <w:rPr>
          <w:b/>
          <w:bCs/>
          <w:szCs w:val="22"/>
          <w:lang w:val="ky-KG"/>
        </w:rPr>
        <w:t>Социалдык сектор</w:t>
      </w:r>
      <w:bookmarkEnd w:id="2357"/>
    </w:p>
    <w:p w14:paraId="7F856B89" w14:textId="77777777" w:rsidR="00B24BF7" w:rsidRDefault="00B24BF7" w:rsidP="007F6E41">
      <w:pPr>
        <w:ind w:firstLine="709"/>
        <w:jc w:val="both"/>
        <w:rPr>
          <w:b/>
          <w:lang w:val="ky-KG"/>
        </w:rPr>
      </w:pPr>
      <w:bookmarkStart w:id="2358" w:name="_Toc303865738"/>
      <w:bookmarkStart w:id="2359" w:name="_Toc398713393"/>
    </w:p>
    <w:p w14:paraId="167297C7" w14:textId="6691B97A" w:rsidR="007F6E41" w:rsidRDefault="007F6E41" w:rsidP="007F6E41">
      <w:pPr>
        <w:ind w:firstLine="709"/>
        <w:jc w:val="both"/>
        <w:rPr>
          <w:lang w:val="ky-KG"/>
        </w:rPr>
      </w:pPr>
      <w:r>
        <w:rPr>
          <w:b/>
          <w:lang w:val="ky-KG"/>
        </w:rPr>
        <w:t>Демографиялык кырдаал</w:t>
      </w:r>
      <w:r>
        <w:rPr>
          <w:rStyle w:val="affff0"/>
          <w:b/>
          <w:lang w:val="ky-KG"/>
        </w:rPr>
        <w:footnoteReference w:id="2"/>
      </w:r>
      <w:r>
        <w:rPr>
          <w:b/>
          <w:lang w:val="ky-KG"/>
        </w:rPr>
        <w:t>.</w:t>
      </w:r>
      <w:r>
        <w:rPr>
          <w:color w:val="FF0000"/>
          <w:lang w:val="ky-KG"/>
        </w:rPr>
        <w:t xml:space="preserve"> </w:t>
      </w:r>
      <w:r>
        <w:rPr>
          <w:lang w:val="ky-KG"/>
        </w:rPr>
        <w:t>Кыргыз Республикасынын туруктуу калкынын саны, 2024-ж. январь-октябрында 102,7 миң адамга же 1,4 пайызга көбөйдү жана 2024-ж. 1-ноябрга карата 7 млн. 265 миң адамды түздү.</w:t>
      </w:r>
    </w:p>
    <w:p w14:paraId="45355FDD" w14:textId="7C9A8B48" w:rsidR="007F6E41" w:rsidRDefault="00126261" w:rsidP="007F6E41">
      <w:pPr>
        <w:spacing w:before="120"/>
        <w:ind w:left="1361" w:hanging="1361"/>
        <w:jc w:val="both"/>
        <w:rPr>
          <w:b/>
          <w:lang w:val="ky-KG"/>
        </w:rPr>
      </w:pPr>
      <w:r>
        <w:rPr>
          <w:b/>
          <w:lang w:val="ky-KG"/>
        </w:rPr>
        <w:t>9</w:t>
      </w:r>
      <w:r w:rsidR="00620BCA">
        <w:rPr>
          <w:b/>
          <w:lang w:val="ky-KG"/>
        </w:rPr>
        <w:t>4</w:t>
      </w:r>
      <w:r w:rsidR="007F6E41">
        <w:rPr>
          <w:b/>
          <w:lang w:val="ky-KG"/>
        </w:rPr>
        <w:t>-таблица: 2024-жылдагы туруктуу калктын санынын аймактар боюнча өзгөрүлүшү</w:t>
      </w:r>
    </w:p>
    <w:p w14:paraId="2BAB7F4E" w14:textId="77777777" w:rsidR="007F6E41" w:rsidRDefault="007F6E41" w:rsidP="007F6E41">
      <w:pPr>
        <w:spacing w:after="120"/>
        <w:ind w:left="1361"/>
        <w:rPr>
          <w:rFonts w:eastAsia="Arial Unicode MS"/>
          <w:i/>
          <w:iCs/>
          <w:sz w:val="18"/>
          <w:szCs w:val="18"/>
          <w:lang w:val="ky-KG"/>
        </w:rPr>
      </w:pPr>
      <w:r>
        <w:rPr>
          <w:i/>
          <w:iCs/>
          <w:sz w:val="18"/>
          <w:szCs w:val="18"/>
          <w:lang w:val="ky-KG"/>
        </w:rPr>
        <w:t>(ми</w:t>
      </w:r>
      <w:r>
        <w:rPr>
          <w:i/>
          <w:sz w:val="18"/>
          <w:szCs w:val="18"/>
          <w:lang w:val="ky-KG"/>
        </w:rPr>
        <w:t>ң</w:t>
      </w:r>
      <w:r>
        <w:rPr>
          <w:i/>
          <w:iCs/>
          <w:sz w:val="18"/>
          <w:szCs w:val="18"/>
          <w:lang w:val="ky-KG"/>
        </w:rPr>
        <w:t xml:space="preserve"> адам)</w:t>
      </w:r>
    </w:p>
    <w:tbl>
      <w:tblPr>
        <w:tblW w:w="9735" w:type="dxa"/>
        <w:tblLayout w:type="fixed"/>
        <w:tblCellMar>
          <w:left w:w="0" w:type="dxa"/>
          <w:right w:w="0" w:type="dxa"/>
        </w:tblCellMar>
        <w:tblLook w:val="04A0" w:firstRow="1" w:lastRow="0" w:firstColumn="1" w:lastColumn="0" w:noHBand="0" w:noVBand="1"/>
      </w:tblPr>
      <w:tblGrid>
        <w:gridCol w:w="3255"/>
        <w:gridCol w:w="1620"/>
        <w:gridCol w:w="1944"/>
        <w:gridCol w:w="1296"/>
        <w:gridCol w:w="1620"/>
      </w:tblGrid>
      <w:tr w:rsidR="007F6E41" w14:paraId="0C3D6E71" w14:textId="77777777" w:rsidTr="007F6E41">
        <w:trPr>
          <w:cantSplit/>
          <w:tblHeader/>
        </w:trPr>
        <w:tc>
          <w:tcPr>
            <w:tcW w:w="3255" w:type="dxa"/>
            <w:vMerge w:val="restart"/>
            <w:tcBorders>
              <w:top w:val="single" w:sz="8" w:space="0" w:color="auto"/>
              <w:left w:val="nil"/>
              <w:bottom w:val="single" w:sz="8" w:space="0" w:color="auto"/>
              <w:right w:val="nil"/>
            </w:tcBorders>
            <w:noWrap/>
            <w:tcMar>
              <w:top w:w="15" w:type="dxa"/>
              <w:left w:w="15" w:type="dxa"/>
              <w:bottom w:w="0" w:type="dxa"/>
              <w:right w:w="15" w:type="dxa"/>
            </w:tcMar>
          </w:tcPr>
          <w:p w14:paraId="6D3F8D1A" w14:textId="77777777" w:rsidR="007F6E41" w:rsidRDefault="007F6E41" w:rsidP="00B24BF7">
            <w:pPr>
              <w:rPr>
                <w:rFonts w:eastAsia="Arial Unicode MS"/>
                <w:b/>
                <w:sz w:val="18"/>
                <w:szCs w:val="18"/>
                <w:lang w:val="ky-KG"/>
              </w:rPr>
            </w:pPr>
          </w:p>
        </w:tc>
        <w:tc>
          <w:tcPr>
            <w:tcW w:w="3564" w:type="dxa"/>
            <w:gridSpan w:val="2"/>
            <w:tcBorders>
              <w:top w:val="single" w:sz="8" w:space="0" w:color="auto"/>
              <w:left w:val="nil"/>
              <w:bottom w:val="single" w:sz="4" w:space="0" w:color="auto"/>
              <w:right w:val="nil"/>
            </w:tcBorders>
            <w:noWrap/>
            <w:tcMar>
              <w:top w:w="15" w:type="dxa"/>
              <w:left w:w="15" w:type="dxa"/>
              <w:bottom w:w="0" w:type="dxa"/>
              <w:right w:w="15" w:type="dxa"/>
            </w:tcMar>
            <w:vAlign w:val="center"/>
            <w:hideMark/>
          </w:tcPr>
          <w:p w14:paraId="3A15205F" w14:textId="77777777" w:rsidR="007F6E41" w:rsidRDefault="007F6E41" w:rsidP="00B24BF7">
            <w:pPr>
              <w:jc w:val="center"/>
              <w:rPr>
                <w:rFonts w:eastAsia="Arial Unicode MS"/>
                <w:b/>
                <w:sz w:val="20"/>
                <w:szCs w:val="20"/>
                <w:lang w:val="ky-KG"/>
              </w:rPr>
            </w:pPr>
            <w:r>
              <w:rPr>
                <w:b/>
                <w:sz w:val="20"/>
                <w:szCs w:val="20"/>
                <w:lang w:val="ky-KG"/>
              </w:rPr>
              <w:t>Калктын саны</w:t>
            </w:r>
          </w:p>
        </w:tc>
        <w:tc>
          <w:tcPr>
            <w:tcW w:w="2916" w:type="dxa"/>
            <w:gridSpan w:val="2"/>
            <w:tcBorders>
              <w:top w:val="single" w:sz="8" w:space="0" w:color="auto"/>
              <w:left w:val="nil"/>
              <w:bottom w:val="single" w:sz="4" w:space="0" w:color="auto"/>
              <w:right w:val="nil"/>
            </w:tcBorders>
            <w:noWrap/>
            <w:tcMar>
              <w:top w:w="15" w:type="dxa"/>
              <w:left w:w="15" w:type="dxa"/>
              <w:bottom w:w="0" w:type="dxa"/>
              <w:right w:w="15" w:type="dxa"/>
            </w:tcMar>
            <w:vAlign w:val="center"/>
            <w:hideMark/>
          </w:tcPr>
          <w:p w14:paraId="5787B527" w14:textId="77777777" w:rsidR="007F6E41" w:rsidRDefault="007F6E41" w:rsidP="00B24BF7">
            <w:pPr>
              <w:jc w:val="center"/>
              <w:rPr>
                <w:rFonts w:eastAsia="Arial Unicode MS"/>
                <w:b/>
                <w:sz w:val="20"/>
                <w:szCs w:val="20"/>
                <w:lang w:val="ky-KG"/>
              </w:rPr>
            </w:pPr>
            <w:r>
              <w:rPr>
                <w:rFonts w:eastAsia="Arial Unicode MS"/>
                <w:b/>
                <w:sz w:val="20"/>
                <w:szCs w:val="20"/>
                <w:lang w:val="ky-KG"/>
              </w:rPr>
              <w:t xml:space="preserve">Жалпы </w:t>
            </w:r>
            <w:r>
              <w:rPr>
                <w:b/>
                <w:sz w:val="20"/>
                <w:szCs w:val="20"/>
              </w:rPr>
              <w:t>ө</w:t>
            </w:r>
            <w:r>
              <w:rPr>
                <w:b/>
                <w:sz w:val="20"/>
                <w:szCs w:val="20"/>
                <w:lang w:val="ky-KG"/>
              </w:rPr>
              <w:t>с</w:t>
            </w:r>
            <w:proofErr w:type="spellStart"/>
            <w:r>
              <w:rPr>
                <w:b/>
                <w:sz w:val="20"/>
                <w:szCs w:val="20"/>
              </w:rPr>
              <w:t>үү</w:t>
            </w:r>
            <w:proofErr w:type="spellEnd"/>
          </w:p>
        </w:tc>
      </w:tr>
      <w:tr w:rsidR="007F6E41" w14:paraId="4F5D1A05" w14:textId="77777777" w:rsidTr="007F6E41">
        <w:trPr>
          <w:cantSplit/>
          <w:trHeight w:val="338"/>
          <w:tblHeader/>
        </w:trPr>
        <w:tc>
          <w:tcPr>
            <w:tcW w:w="3255" w:type="dxa"/>
            <w:vMerge/>
            <w:tcBorders>
              <w:top w:val="single" w:sz="8" w:space="0" w:color="auto"/>
              <w:left w:val="nil"/>
              <w:bottom w:val="single" w:sz="8" w:space="0" w:color="auto"/>
              <w:right w:val="nil"/>
            </w:tcBorders>
            <w:vAlign w:val="center"/>
            <w:hideMark/>
          </w:tcPr>
          <w:p w14:paraId="2BC28D4A" w14:textId="77777777" w:rsidR="007F6E41" w:rsidRDefault="007F6E41" w:rsidP="00B24BF7">
            <w:pPr>
              <w:rPr>
                <w:rFonts w:eastAsia="Arial Unicode MS"/>
                <w:b/>
                <w:sz w:val="18"/>
                <w:szCs w:val="18"/>
                <w:lang w:val="ky-KG"/>
              </w:rPr>
            </w:pPr>
          </w:p>
        </w:tc>
        <w:tc>
          <w:tcPr>
            <w:tcW w:w="1620" w:type="dxa"/>
            <w:tcBorders>
              <w:top w:val="single" w:sz="4" w:space="0" w:color="auto"/>
              <w:left w:val="nil"/>
              <w:bottom w:val="single" w:sz="8" w:space="0" w:color="auto"/>
              <w:right w:val="nil"/>
            </w:tcBorders>
            <w:noWrap/>
            <w:tcMar>
              <w:top w:w="15" w:type="dxa"/>
              <w:left w:w="15" w:type="dxa"/>
              <w:bottom w:w="0" w:type="dxa"/>
              <w:right w:w="15" w:type="dxa"/>
            </w:tcMar>
            <w:hideMark/>
          </w:tcPr>
          <w:p w14:paraId="61B3181D" w14:textId="77777777" w:rsidR="007F6E41" w:rsidRDefault="007F6E41" w:rsidP="00B24BF7">
            <w:pPr>
              <w:ind w:left="-57" w:right="-57"/>
              <w:jc w:val="center"/>
              <w:rPr>
                <w:b/>
                <w:bCs/>
                <w:sz w:val="20"/>
                <w:szCs w:val="20"/>
                <w:vertAlign w:val="superscript"/>
                <w:lang w:val="ky-KG"/>
              </w:rPr>
            </w:pPr>
            <w:r>
              <w:rPr>
                <w:b/>
                <w:sz w:val="20"/>
                <w:szCs w:val="20"/>
                <w:lang w:val="ky-KG"/>
              </w:rPr>
              <w:t>1-январга карата</w:t>
            </w:r>
          </w:p>
        </w:tc>
        <w:tc>
          <w:tcPr>
            <w:tcW w:w="1944" w:type="dxa"/>
            <w:tcBorders>
              <w:top w:val="single" w:sz="4" w:space="0" w:color="auto"/>
              <w:left w:val="nil"/>
              <w:bottom w:val="single" w:sz="8" w:space="0" w:color="auto"/>
              <w:right w:val="nil"/>
            </w:tcBorders>
            <w:noWrap/>
            <w:tcMar>
              <w:top w:w="15" w:type="dxa"/>
              <w:left w:w="15" w:type="dxa"/>
              <w:bottom w:w="0" w:type="dxa"/>
              <w:right w:w="15" w:type="dxa"/>
            </w:tcMar>
            <w:hideMark/>
          </w:tcPr>
          <w:p w14:paraId="2EB0EE46" w14:textId="77777777" w:rsidR="007F6E41" w:rsidRDefault="007F6E41" w:rsidP="00B24BF7">
            <w:pPr>
              <w:ind w:left="-57" w:right="-57"/>
              <w:jc w:val="center"/>
              <w:rPr>
                <w:b/>
                <w:bCs/>
                <w:sz w:val="20"/>
                <w:szCs w:val="20"/>
                <w:lang w:val="ky-KG"/>
              </w:rPr>
            </w:pPr>
            <w:r>
              <w:rPr>
                <w:b/>
                <w:bCs/>
                <w:sz w:val="20"/>
                <w:szCs w:val="20"/>
                <w:lang w:val="ky-KG"/>
              </w:rPr>
              <w:t>1-ноябрга карата</w:t>
            </w:r>
          </w:p>
        </w:tc>
        <w:tc>
          <w:tcPr>
            <w:tcW w:w="1296" w:type="dxa"/>
            <w:tcBorders>
              <w:top w:val="single" w:sz="4" w:space="0" w:color="auto"/>
              <w:left w:val="nil"/>
              <w:bottom w:val="single" w:sz="8" w:space="0" w:color="auto"/>
              <w:right w:val="nil"/>
            </w:tcBorders>
            <w:noWrap/>
            <w:tcMar>
              <w:top w:w="15" w:type="dxa"/>
              <w:left w:w="15" w:type="dxa"/>
              <w:bottom w:w="0" w:type="dxa"/>
              <w:right w:w="15" w:type="dxa"/>
            </w:tcMar>
            <w:vAlign w:val="center"/>
            <w:hideMark/>
          </w:tcPr>
          <w:p w14:paraId="54B1AFD2" w14:textId="77777777" w:rsidR="007F6E41" w:rsidRDefault="007F6E41" w:rsidP="00B24BF7">
            <w:pPr>
              <w:spacing w:line="360" w:lineRule="auto"/>
              <w:jc w:val="right"/>
              <w:rPr>
                <w:b/>
                <w:bCs/>
                <w:sz w:val="20"/>
                <w:szCs w:val="20"/>
                <w:vertAlign w:val="superscript"/>
                <w:lang w:val="ky-KG"/>
              </w:rPr>
            </w:pPr>
            <w:r>
              <w:rPr>
                <w:b/>
                <w:bCs/>
                <w:sz w:val="20"/>
                <w:szCs w:val="20"/>
                <w:lang w:val="ky-KG"/>
              </w:rPr>
              <w:t>ми</w:t>
            </w:r>
            <w:r>
              <w:rPr>
                <w:b/>
                <w:sz w:val="20"/>
                <w:szCs w:val="20"/>
              </w:rPr>
              <w:t>ң</w:t>
            </w:r>
            <w:r>
              <w:rPr>
                <w:sz w:val="20"/>
                <w:szCs w:val="20"/>
                <w:lang w:val="ky-KG"/>
              </w:rPr>
              <w:t xml:space="preserve"> </w:t>
            </w:r>
            <w:r>
              <w:rPr>
                <w:b/>
                <w:sz w:val="20"/>
                <w:szCs w:val="20"/>
                <w:lang w:val="ky-KG"/>
              </w:rPr>
              <w:t>адам</w:t>
            </w:r>
          </w:p>
        </w:tc>
        <w:tc>
          <w:tcPr>
            <w:tcW w:w="1620" w:type="dxa"/>
            <w:tcBorders>
              <w:top w:val="single" w:sz="4" w:space="0" w:color="auto"/>
              <w:left w:val="nil"/>
              <w:bottom w:val="single" w:sz="8" w:space="0" w:color="auto"/>
              <w:right w:val="nil"/>
            </w:tcBorders>
            <w:noWrap/>
            <w:tcMar>
              <w:top w:w="15" w:type="dxa"/>
              <w:left w:w="15" w:type="dxa"/>
              <w:bottom w:w="0" w:type="dxa"/>
              <w:right w:w="15" w:type="dxa"/>
            </w:tcMar>
            <w:vAlign w:val="center"/>
            <w:hideMark/>
          </w:tcPr>
          <w:p w14:paraId="3FB2F490" w14:textId="77777777" w:rsidR="007F6E41" w:rsidRDefault="007F6E41" w:rsidP="00B24BF7">
            <w:pPr>
              <w:spacing w:line="360" w:lineRule="auto"/>
              <w:jc w:val="right"/>
              <w:rPr>
                <w:b/>
                <w:bCs/>
                <w:sz w:val="20"/>
                <w:szCs w:val="20"/>
                <w:lang w:val="ky-KG"/>
              </w:rPr>
            </w:pPr>
            <w:r>
              <w:rPr>
                <w:b/>
                <w:bCs/>
                <w:sz w:val="20"/>
                <w:szCs w:val="20"/>
                <w:lang w:val="ky-KG"/>
              </w:rPr>
              <w:t>пайыз менен</w:t>
            </w:r>
          </w:p>
        </w:tc>
      </w:tr>
      <w:tr w:rsidR="007F6E41" w14:paraId="086F4E47" w14:textId="77777777" w:rsidTr="007F6E41">
        <w:trPr>
          <w:trHeight w:val="187"/>
        </w:trPr>
        <w:tc>
          <w:tcPr>
            <w:tcW w:w="3255" w:type="dxa"/>
            <w:tcBorders>
              <w:top w:val="single" w:sz="8" w:space="0" w:color="auto"/>
              <w:left w:val="nil"/>
              <w:bottom w:val="nil"/>
              <w:right w:val="nil"/>
            </w:tcBorders>
            <w:noWrap/>
            <w:tcMar>
              <w:top w:w="15" w:type="dxa"/>
              <w:left w:w="15" w:type="dxa"/>
              <w:bottom w:w="0" w:type="dxa"/>
              <w:right w:w="15" w:type="dxa"/>
            </w:tcMar>
            <w:hideMark/>
          </w:tcPr>
          <w:p w14:paraId="41BC0643" w14:textId="77777777" w:rsidR="007F6E41" w:rsidRDefault="007F6E41" w:rsidP="00B24BF7">
            <w:pPr>
              <w:rPr>
                <w:b/>
                <w:sz w:val="20"/>
                <w:szCs w:val="20"/>
                <w:lang w:val="ky-KG"/>
              </w:rPr>
            </w:pPr>
            <w:r>
              <w:rPr>
                <w:b/>
                <w:sz w:val="20"/>
                <w:szCs w:val="20"/>
                <w:lang w:val="ky-KG"/>
              </w:rPr>
              <w:t>Кыргыз Республикасы</w:t>
            </w:r>
          </w:p>
        </w:tc>
        <w:tc>
          <w:tcPr>
            <w:tcW w:w="1620" w:type="dxa"/>
            <w:noWrap/>
            <w:tcMar>
              <w:top w:w="15" w:type="dxa"/>
              <w:left w:w="15" w:type="dxa"/>
              <w:bottom w:w="0" w:type="dxa"/>
              <w:right w:w="15" w:type="dxa"/>
            </w:tcMar>
            <w:vAlign w:val="bottom"/>
            <w:hideMark/>
          </w:tcPr>
          <w:p w14:paraId="65490703" w14:textId="77777777" w:rsidR="007F6E41" w:rsidRDefault="007F6E41" w:rsidP="00B24BF7">
            <w:pPr>
              <w:jc w:val="right"/>
              <w:rPr>
                <w:b/>
                <w:bCs/>
                <w:sz w:val="20"/>
                <w:szCs w:val="20"/>
              </w:rPr>
            </w:pPr>
            <w:r>
              <w:rPr>
                <w:b/>
                <w:bCs/>
                <w:sz w:val="20"/>
                <w:szCs w:val="20"/>
              </w:rPr>
              <w:t>7 161,9</w:t>
            </w:r>
          </w:p>
        </w:tc>
        <w:tc>
          <w:tcPr>
            <w:tcW w:w="1944" w:type="dxa"/>
            <w:noWrap/>
            <w:tcMar>
              <w:top w:w="15" w:type="dxa"/>
              <w:left w:w="15" w:type="dxa"/>
              <w:bottom w:w="0" w:type="dxa"/>
              <w:right w:w="15" w:type="dxa"/>
            </w:tcMar>
            <w:vAlign w:val="bottom"/>
            <w:hideMark/>
          </w:tcPr>
          <w:p w14:paraId="3D9EF3A7" w14:textId="77777777" w:rsidR="007F6E41" w:rsidRDefault="007F6E41" w:rsidP="00B24BF7">
            <w:pPr>
              <w:jc w:val="right"/>
              <w:rPr>
                <w:b/>
                <w:bCs/>
                <w:sz w:val="20"/>
                <w:szCs w:val="20"/>
              </w:rPr>
            </w:pPr>
            <w:r>
              <w:rPr>
                <w:b/>
                <w:bCs/>
                <w:sz w:val="20"/>
                <w:szCs w:val="20"/>
              </w:rPr>
              <w:t>7 264,6</w:t>
            </w:r>
          </w:p>
        </w:tc>
        <w:tc>
          <w:tcPr>
            <w:tcW w:w="1296" w:type="dxa"/>
            <w:noWrap/>
            <w:tcMar>
              <w:top w:w="15" w:type="dxa"/>
              <w:left w:w="15" w:type="dxa"/>
              <w:bottom w:w="0" w:type="dxa"/>
              <w:right w:w="15" w:type="dxa"/>
            </w:tcMar>
            <w:vAlign w:val="bottom"/>
            <w:hideMark/>
          </w:tcPr>
          <w:p w14:paraId="15F62749" w14:textId="77777777" w:rsidR="007F6E41" w:rsidRDefault="007F6E41" w:rsidP="00B24BF7">
            <w:pPr>
              <w:jc w:val="right"/>
              <w:rPr>
                <w:b/>
                <w:bCs/>
                <w:sz w:val="20"/>
                <w:szCs w:val="20"/>
              </w:rPr>
            </w:pPr>
            <w:r>
              <w:rPr>
                <w:b/>
                <w:bCs/>
                <w:sz w:val="20"/>
                <w:szCs w:val="20"/>
              </w:rPr>
              <w:t>102,7</w:t>
            </w:r>
          </w:p>
        </w:tc>
        <w:tc>
          <w:tcPr>
            <w:tcW w:w="1620" w:type="dxa"/>
            <w:noWrap/>
            <w:tcMar>
              <w:top w:w="15" w:type="dxa"/>
              <w:left w:w="15" w:type="dxa"/>
              <w:bottom w:w="0" w:type="dxa"/>
              <w:right w:w="15" w:type="dxa"/>
            </w:tcMar>
            <w:vAlign w:val="bottom"/>
            <w:hideMark/>
          </w:tcPr>
          <w:p w14:paraId="1F4DD84A" w14:textId="77777777" w:rsidR="007F6E41" w:rsidRDefault="007F6E41" w:rsidP="00B24BF7">
            <w:pPr>
              <w:jc w:val="right"/>
              <w:rPr>
                <w:b/>
                <w:bCs/>
                <w:sz w:val="20"/>
                <w:szCs w:val="20"/>
              </w:rPr>
            </w:pPr>
            <w:r>
              <w:rPr>
                <w:b/>
                <w:bCs/>
                <w:sz w:val="20"/>
                <w:szCs w:val="20"/>
              </w:rPr>
              <w:t>1,4</w:t>
            </w:r>
          </w:p>
        </w:tc>
      </w:tr>
      <w:tr w:rsidR="007F6E41" w14:paraId="20505B9B" w14:textId="77777777" w:rsidTr="007F6E41">
        <w:tc>
          <w:tcPr>
            <w:tcW w:w="3255" w:type="dxa"/>
            <w:noWrap/>
            <w:tcMar>
              <w:top w:w="15" w:type="dxa"/>
              <w:left w:w="15" w:type="dxa"/>
              <w:bottom w:w="0" w:type="dxa"/>
              <w:right w:w="15" w:type="dxa"/>
            </w:tcMar>
            <w:hideMark/>
          </w:tcPr>
          <w:p w14:paraId="311AA088" w14:textId="77777777" w:rsidR="007F6E41" w:rsidRDefault="007F6E41" w:rsidP="00B24BF7">
            <w:pPr>
              <w:ind w:left="113"/>
              <w:rPr>
                <w:sz w:val="20"/>
                <w:szCs w:val="20"/>
              </w:rPr>
            </w:pPr>
            <w:r>
              <w:rPr>
                <w:sz w:val="20"/>
                <w:szCs w:val="20"/>
              </w:rPr>
              <w:t xml:space="preserve">Баткен </w:t>
            </w:r>
            <w:proofErr w:type="spellStart"/>
            <w:r>
              <w:rPr>
                <w:sz w:val="20"/>
                <w:szCs w:val="20"/>
              </w:rPr>
              <w:t>облусу</w:t>
            </w:r>
            <w:proofErr w:type="spellEnd"/>
          </w:p>
        </w:tc>
        <w:tc>
          <w:tcPr>
            <w:tcW w:w="1620" w:type="dxa"/>
            <w:noWrap/>
            <w:tcMar>
              <w:top w:w="15" w:type="dxa"/>
              <w:left w:w="15" w:type="dxa"/>
              <w:bottom w:w="0" w:type="dxa"/>
              <w:right w:w="15" w:type="dxa"/>
            </w:tcMar>
            <w:vAlign w:val="bottom"/>
            <w:hideMark/>
          </w:tcPr>
          <w:p w14:paraId="658D57B9" w14:textId="77777777" w:rsidR="007F6E41" w:rsidRDefault="007F6E41" w:rsidP="00B24BF7">
            <w:pPr>
              <w:jc w:val="right"/>
              <w:rPr>
                <w:sz w:val="20"/>
                <w:szCs w:val="20"/>
              </w:rPr>
            </w:pPr>
            <w:r>
              <w:rPr>
                <w:sz w:val="20"/>
                <w:szCs w:val="20"/>
              </w:rPr>
              <w:t>583,4</w:t>
            </w:r>
          </w:p>
        </w:tc>
        <w:tc>
          <w:tcPr>
            <w:tcW w:w="1944" w:type="dxa"/>
            <w:noWrap/>
            <w:tcMar>
              <w:top w:w="15" w:type="dxa"/>
              <w:left w:w="15" w:type="dxa"/>
              <w:bottom w:w="0" w:type="dxa"/>
              <w:right w:w="15" w:type="dxa"/>
            </w:tcMar>
            <w:vAlign w:val="bottom"/>
            <w:hideMark/>
          </w:tcPr>
          <w:p w14:paraId="7A6B37A2" w14:textId="77777777" w:rsidR="007F6E41" w:rsidRDefault="007F6E41" w:rsidP="00B24BF7">
            <w:pPr>
              <w:jc w:val="right"/>
              <w:rPr>
                <w:sz w:val="20"/>
                <w:szCs w:val="20"/>
              </w:rPr>
            </w:pPr>
            <w:r>
              <w:rPr>
                <w:sz w:val="20"/>
                <w:szCs w:val="20"/>
              </w:rPr>
              <w:t>593,2</w:t>
            </w:r>
          </w:p>
        </w:tc>
        <w:tc>
          <w:tcPr>
            <w:tcW w:w="1296" w:type="dxa"/>
            <w:noWrap/>
            <w:tcMar>
              <w:top w:w="15" w:type="dxa"/>
              <w:left w:w="15" w:type="dxa"/>
              <w:bottom w:w="0" w:type="dxa"/>
              <w:right w:w="15" w:type="dxa"/>
            </w:tcMar>
            <w:vAlign w:val="bottom"/>
            <w:hideMark/>
          </w:tcPr>
          <w:p w14:paraId="7E424379" w14:textId="77777777" w:rsidR="007F6E41" w:rsidRDefault="007F6E41" w:rsidP="00B24BF7">
            <w:pPr>
              <w:jc w:val="right"/>
              <w:rPr>
                <w:sz w:val="20"/>
                <w:szCs w:val="20"/>
              </w:rPr>
            </w:pPr>
            <w:r>
              <w:rPr>
                <w:sz w:val="20"/>
                <w:szCs w:val="20"/>
              </w:rPr>
              <w:t>9,8</w:t>
            </w:r>
          </w:p>
        </w:tc>
        <w:tc>
          <w:tcPr>
            <w:tcW w:w="1620" w:type="dxa"/>
            <w:noWrap/>
            <w:tcMar>
              <w:top w:w="15" w:type="dxa"/>
              <w:left w:w="15" w:type="dxa"/>
              <w:bottom w:w="0" w:type="dxa"/>
              <w:right w:w="15" w:type="dxa"/>
            </w:tcMar>
            <w:vAlign w:val="bottom"/>
            <w:hideMark/>
          </w:tcPr>
          <w:p w14:paraId="4F238273" w14:textId="77777777" w:rsidR="007F6E41" w:rsidRDefault="007F6E41" w:rsidP="00B24BF7">
            <w:pPr>
              <w:jc w:val="right"/>
              <w:rPr>
                <w:sz w:val="20"/>
                <w:szCs w:val="20"/>
              </w:rPr>
            </w:pPr>
            <w:r>
              <w:rPr>
                <w:sz w:val="20"/>
                <w:szCs w:val="20"/>
              </w:rPr>
              <w:t>1,7</w:t>
            </w:r>
          </w:p>
        </w:tc>
      </w:tr>
      <w:tr w:rsidR="007F6E41" w14:paraId="46694763" w14:textId="77777777" w:rsidTr="007F6E41">
        <w:tc>
          <w:tcPr>
            <w:tcW w:w="3255" w:type="dxa"/>
            <w:noWrap/>
            <w:tcMar>
              <w:top w:w="15" w:type="dxa"/>
              <w:left w:w="15" w:type="dxa"/>
              <w:bottom w:w="0" w:type="dxa"/>
              <w:right w:w="15" w:type="dxa"/>
            </w:tcMar>
            <w:hideMark/>
          </w:tcPr>
          <w:p w14:paraId="45D71D61" w14:textId="77777777" w:rsidR="007F6E41" w:rsidRDefault="007F6E41" w:rsidP="00B24BF7">
            <w:pPr>
              <w:ind w:left="113"/>
              <w:rPr>
                <w:sz w:val="20"/>
                <w:szCs w:val="20"/>
              </w:rPr>
            </w:pPr>
            <w:proofErr w:type="spellStart"/>
            <w:r>
              <w:rPr>
                <w:sz w:val="20"/>
                <w:szCs w:val="20"/>
              </w:rPr>
              <w:t>Жалал</w:t>
            </w:r>
            <w:proofErr w:type="spellEnd"/>
            <w:r>
              <w:rPr>
                <w:sz w:val="20"/>
                <w:szCs w:val="20"/>
              </w:rPr>
              <w:t xml:space="preserve">-Абад </w:t>
            </w:r>
            <w:proofErr w:type="spellStart"/>
            <w:r>
              <w:rPr>
                <w:sz w:val="20"/>
                <w:szCs w:val="20"/>
              </w:rPr>
              <w:t>облусу</w:t>
            </w:r>
            <w:proofErr w:type="spellEnd"/>
          </w:p>
        </w:tc>
        <w:tc>
          <w:tcPr>
            <w:tcW w:w="1620" w:type="dxa"/>
            <w:noWrap/>
            <w:tcMar>
              <w:top w:w="15" w:type="dxa"/>
              <w:left w:w="15" w:type="dxa"/>
              <w:bottom w:w="0" w:type="dxa"/>
              <w:right w:w="15" w:type="dxa"/>
            </w:tcMar>
            <w:vAlign w:val="bottom"/>
            <w:hideMark/>
          </w:tcPr>
          <w:p w14:paraId="688EE46F" w14:textId="77777777" w:rsidR="007F6E41" w:rsidRDefault="007F6E41" w:rsidP="00B24BF7">
            <w:pPr>
              <w:jc w:val="right"/>
              <w:rPr>
                <w:sz w:val="20"/>
                <w:szCs w:val="20"/>
              </w:rPr>
            </w:pPr>
            <w:r>
              <w:rPr>
                <w:sz w:val="20"/>
                <w:szCs w:val="20"/>
              </w:rPr>
              <w:t>1 335,8</w:t>
            </w:r>
          </w:p>
        </w:tc>
        <w:tc>
          <w:tcPr>
            <w:tcW w:w="1944" w:type="dxa"/>
            <w:noWrap/>
            <w:tcMar>
              <w:top w:w="15" w:type="dxa"/>
              <w:left w:w="15" w:type="dxa"/>
              <w:bottom w:w="0" w:type="dxa"/>
              <w:right w:w="15" w:type="dxa"/>
            </w:tcMar>
            <w:vAlign w:val="bottom"/>
            <w:hideMark/>
          </w:tcPr>
          <w:p w14:paraId="4CDE5A21" w14:textId="77777777" w:rsidR="007F6E41" w:rsidRDefault="007F6E41" w:rsidP="00B24BF7">
            <w:pPr>
              <w:jc w:val="right"/>
              <w:rPr>
                <w:sz w:val="20"/>
                <w:szCs w:val="20"/>
              </w:rPr>
            </w:pPr>
            <w:r>
              <w:rPr>
                <w:sz w:val="20"/>
                <w:szCs w:val="20"/>
              </w:rPr>
              <w:t>1 356,1</w:t>
            </w:r>
          </w:p>
        </w:tc>
        <w:tc>
          <w:tcPr>
            <w:tcW w:w="1296" w:type="dxa"/>
            <w:noWrap/>
            <w:tcMar>
              <w:top w:w="15" w:type="dxa"/>
              <w:left w:w="15" w:type="dxa"/>
              <w:bottom w:w="0" w:type="dxa"/>
              <w:right w:w="15" w:type="dxa"/>
            </w:tcMar>
            <w:vAlign w:val="bottom"/>
            <w:hideMark/>
          </w:tcPr>
          <w:p w14:paraId="09347BBC" w14:textId="77777777" w:rsidR="007F6E41" w:rsidRDefault="007F6E41" w:rsidP="00B24BF7">
            <w:pPr>
              <w:jc w:val="right"/>
              <w:rPr>
                <w:sz w:val="20"/>
                <w:szCs w:val="20"/>
              </w:rPr>
            </w:pPr>
            <w:r>
              <w:rPr>
                <w:sz w:val="20"/>
                <w:szCs w:val="20"/>
              </w:rPr>
              <w:t>20,3</w:t>
            </w:r>
          </w:p>
        </w:tc>
        <w:tc>
          <w:tcPr>
            <w:tcW w:w="1620" w:type="dxa"/>
            <w:noWrap/>
            <w:tcMar>
              <w:top w:w="15" w:type="dxa"/>
              <w:left w:w="15" w:type="dxa"/>
              <w:bottom w:w="0" w:type="dxa"/>
              <w:right w:w="15" w:type="dxa"/>
            </w:tcMar>
            <w:vAlign w:val="bottom"/>
            <w:hideMark/>
          </w:tcPr>
          <w:p w14:paraId="3D7B834F" w14:textId="77777777" w:rsidR="007F6E41" w:rsidRDefault="007F6E41" w:rsidP="00B24BF7">
            <w:pPr>
              <w:jc w:val="right"/>
              <w:rPr>
                <w:sz w:val="20"/>
                <w:szCs w:val="20"/>
              </w:rPr>
            </w:pPr>
            <w:r>
              <w:rPr>
                <w:sz w:val="20"/>
                <w:szCs w:val="20"/>
              </w:rPr>
              <w:t>1,5</w:t>
            </w:r>
          </w:p>
        </w:tc>
      </w:tr>
      <w:tr w:rsidR="007F6E41" w14:paraId="42C3A46A" w14:textId="77777777" w:rsidTr="007F6E41">
        <w:tc>
          <w:tcPr>
            <w:tcW w:w="3255" w:type="dxa"/>
            <w:noWrap/>
            <w:tcMar>
              <w:top w:w="15" w:type="dxa"/>
              <w:left w:w="15" w:type="dxa"/>
              <w:bottom w:w="0" w:type="dxa"/>
              <w:right w:w="15" w:type="dxa"/>
            </w:tcMar>
            <w:hideMark/>
          </w:tcPr>
          <w:p w14:paraId="4FE48B10" w14:textId="77777777" w:rsidR="007F6E41" w:rsidRDefault="007F6E41" w:rsidP="00B24BF7">
            <w:pPr>
              <w:ind w:left="113"/>
              <w:rPr>
                <w:sz w:val="20"/>
                <w:szCs w:val="20"/>
              </w:rPr>
            </w:pPr>
            <w:proofErr w:type="spellStart"/>
            <w:r>
              <w:rPr>
                <w:sz w:val="20"/>
                <w:szCs w:val="20"/>
              </w:rPr>
              <w:lastRenderedPageBreak/>
              <w:t>Ысык-Көл</w:t>
            </w:r>
            <w:proofErr w:type="spellEnd"/>
            <w:r>
              <w:rPr>
                <w:sz w:val="20"/>
                <w:szCs w:val="20"/>
              </w:rPr>
              <w:t xml:space="preserve"> </w:t>
            </w:r>
            <w:proofErr w:type="spellStart"/>
            <w:r>
              <w:rPr>
                <w:sz w:val="20"/>
                <w:szCs w:val="20"/>
              </w:rPr>
              <w:t>облусу</w:t>
            </w:r>
            <w:proofErr w:type="spellEnd"/>
          </w:p>
        </w:tc>
        <w:tc>
          <w:tcPr>
            <w:tcW w:w="1620" w:type="dxa"/>
            <w:noWrap/>
            <w:tcMar>
              <w:top w:w="15" w:type="dxa"/>
              <w:left w:w="15" w:type="dxa"/>
              <w:bottom w:w="0" w:type="dxa"/>
              <w:right w:w="15" w:type="dxa"/>
            </w:tcMar>
            <w:vAlign w:val="bottom"/>
            <w:hideMark/>
          </w:tcPr>
          <w:p w14:paraId="0DB7C673" w14:textId="77777777" w:rsidR="007F6E41" w:rsidRDefault="007F6E41" w:rsidP="00B24BF7">
            <w:pPr>
              <w:jc w:val="right"/>
              <w:rPr>
                <w:sz w:val="20"/>
                <w:szCs w:val="20"/>
              </w:rPr>
            </w:pPr>
            <w:r>
              <w:rPr>
                <w:sz w:val="20"/>
                <w:szCs w:val="20"/>
              </w:rPr>
              <w:t>544,4</w:t>
            </w:r>
          </w:p>
        </w:tc>
        <w:tc>
          <w:tcPr>
            <w:tcW w:w="1944" w:type="dxa"/>
            <w:noWrap/>
            <w:tcMar>
              <w:top w:w="15" w:type="dxa"/>
              <w:left w:w="15" w:type="dxa"/>
              <w:bottom w:w="0" w:type="dxa"/>
              <w:right w:w="15" w:type="dxa"/>
            </w:tcMar>
            <w:vAlign w:val="bottom"/>
            <w:hideMark/>
          </w:tcPr>
          <w:p w14:paraId="5E44D0E3" w14:textId="77777777" w:rsidR="007F6E41" w:rsidRDefault="007F6E41" w:rsidP="00B24BF7">
            <w:pPr>
              <w:jc w:val="right"/>
              <w:rPr>
                <w:sz w:val="20"/>
                <w:szCs w:val="20"/>
              </w:rPr>
            </w:pPr>
            <w:r>
              <w:rPr>
                <w:sz w:val="20"/>
                <w:szCs w:val="20"/>
              </w:rPr>
              <w:t>549,1</w:t>
            </w:r>
          </w:p>
        </w:tc>
        <w:tc>
          <w:tcPr>
            <w:tcW w:w="1296" w:type="dxa"/>
            <w:noWrap/>
            <w:tcMar>
              <w:top w:w="15" w:type="dxa"/>
              <w:left w:w="15" w:type="dxa"/>
              <w:bottom w:w="0" w:type="dxa"/>
              <w:right w:w="15" w:type="dxa"/>
            </w:tcMar>
            <w:vAlign w:val="bottom"/>
            <w:hideMark/>
          </w:tcPr>
          <w:p w14:paraId="110E8DA1" w14:textId="77777777" w:rsidR="007F6E41" w:rsidRDefault="007F6E41" w:rsidP="00B24BF7">
            <w:pPr>
              <w:jc w:val="right"/>
              <w:rPr>
                <w:sz w:val="20"/>
                <w:szCs w:val="20"/>
              </w:rPr>
            </w:pPr>
            <w:r>
              <w:rPr>
                <w:sz w:val="20"/>
                <w:szCs w:val="20"/>
              </w:rPr>
              <w:t>4,7</w:t>
            </w:r>
          </w:p>
        </w:tc>
        <w:tc>
          <w:tcPr>
            <w:tcW w:w="1620" w:type="dxa"/>
            <w:noWrap/>
            <w:tcMar>
              <w:top w:w="15" w:type="dxa"/>
              <w:left w:w="15" w:type="dxa"/>
              <w:bottom w:w="0" w:type="dxa"/>
              <w:right w:w="15" w:type="dxa"/>
            </w:tcMar>
            <w:vAlign w:val="bottom"/>
            <w:hideMark/>
          </w:tcPr>
          <w:p w14:paraId="765C01F2" w14:textId="77777777" w:rsidR="007F6E41" w:rsidRDefault="007F6E41" w:rsidP="00B24BF7">
            <w:pPr>
              <w:jc w:val="right"/>
              <w:rPr>
                <w:sz w:val="20"/>
                <w:szCs w:val="20"/>
              </w:rPr>
            </w:pPr>
            <w:r>
              <w:rPr>
                <w:sz w:val="20"/>
                <w:szCs w:val="20"/>
              </w:rPr>
              <w:t>0,9</w:t>
            </w:r>
          </w:p>
        </w:tc>
      </w:tr>
      <w:tr w:rsidR="007F6E41" w14:paraId="1EA9D7C6" w14:textId="77777777" w:rsidTr="007F6E41">
        <w:tc>
          <w:tcPr>
            <w:tcW w:w="3255" w:type="dxa"/>
            <w:noWrap/>
            <w:tcMar>
              <w:top w:w="15" w:type="dxa"/>
              <w:left w:w="15" w:type="dxa"/>
              <w:bottom w:w="0" w:type="dxa"/>
              <w:right w:w="15" w:type="dxa"/>
            </w:tcMar>
            <w:hideMark/>
          </w:tcPr>
          <w:p w14:paraId="668747F4" w14:textId="77777777" w:rsidR="007F6E41" w:rsidRDefault="007F6E41" w:rsidP="00B24BF7">
            <w:pPr>
              <w:ind w:left="113"/>
              <w:rPr>
                <w:sz w:val="20"/>
                <w:szCs w:val="20"/>
              </w:rPr>
            </w:pPr>
            <w:r>
              <w:rPr>
                <w:sz w:val="20"/>
                <w:szCs w:val="20"/>
              </w:rPr>
              <w:t xml:space="preserve">Нарын </w:t>
            </w:r>
            <w:proofErr w:type="spellStart"/>
            <w:r>
              <w:rPr>
                <w:sz w:val="20"/>
                <w:szCs w:val="20"/>
              </w:rPr>
              <w:t>облусу</w:t>
            </w:r>
            <w:proofErr w:type="spellEnd"/>
          </w:p>
        </w:tc>
        <w:tc>
          <w:tcPr>
            <w:tcW w:w="1620" w:type="dxa"/>
            <w:noWrap/>
            <w:tcMar>
              <w:top w:w="15" w:type="dxa"/>
              <w:left w:w="15" w:type="dxa"/>
              <w:bottom w:w="0" w:type="dxa"/>
              <w:right w:w="15" w:type="dxa"/>
            </w:tcMar>
            <w:vAlign w:val="bottom"/>
            <w:hideMark/>
          </w:tcPr>
          <w:p w14:paraId="6EE0467C" w14:textId="77777777" w:rsidR="007F6E41" w:rsidRDefault="007F6E41" w:rsidP="00B24BF7">
            <w:pPr>
              <w:jc w:val="right"/>
              <w:rPr>
                <w:sz w:val="20"/>
                <w:szCs w:val="20"/>
              </w:rPr>
            </w:pPr>
            <w:r>
              <w:rPr>
                <w:sz w:val="20"/>
                <w:szCs w:val="20"/>
              </w:rPr>
              <w:t>312,1</w:t>
            </w:r>
          </w:p>
        </w:tc>
        <w:tc>
          <w:tcPr>
            <w:tcW w:w="1944" w:type="dxa"/>
            <w:noWrap/>
            <w:tcMar>
              <w:top w:w="15" w:type="dxa"/>
              <w:left w:w="15" w:type="dxa"/>
              <w:bottom w:w="0" w:type="dxa"/>
              <w:right w:w="15" w:type="dxa"/>
            </w:tcMar>
            <w:vAlign w:val="bottom"/>
            <w:hideMark/>
          </w:tcPr>
          <w:p w14:paraId="2CFD0400" w14:textId="77777777" w:rsidR="007F6E41" w:rsidRDefault="007F6E41" w:rsidP="00B24BF7">
            <w:pPr>
              <w:jc w:val="right"/>
              <w:rPr>
                <w:sz w:val="20"/>
                <w:szCs w:val="20"/>
              </w:rPr>
            </w:pPr>
            <w:r>
              <w:rPr>
                <w:sz w:val="20"/>
                <w:szCs w:val="20"/>
              </w:rPr>
              <w:t>314,7</w:t>
            </w:r>
          </w:p>
        </w:tc>
        <w:tc>
          <w:tcPr>
            <w:tcW w:w="1296" w:type="dxa"/>
            <w:noWrap/>
            <w:tcMar>
              <w:top w:w="15" w:type="dxa"/>
              <w:left w:w="15" w:type="dxa"/>
              <w:bottom w:w="0" w:type="dxa"/>
              <w:right w:w="15" w:type="dxa"/>
            </w:tcMar>
            <w:vAlign w:val="bottom"/>
            <w:hideMark/>
          </w:tcPr>
          <w:p w14:paraId="018F3EB5" w14:textId="77777777" w:rsidR="007F6E41" w:rsidRDefault="007F6E41" w:rsidP="00B24BF7">
            <w:pPr>
              <w:jc w:val="right"/>
              <w:rPr>
                <w:sz w:val="20"/>
                <w:szCs w:val="20"/>
              </w:rPr>
            </w:pPr>
            <w:r>
              <w:rPr>
                <w:sz w:val="20"/>
                <w:szCs w:val="20"/>
              </w:rPr>
              <w:t>2,6</w:t>
            </w:r>
          </w:p>
        </w:tc>
        <w:tc>
          <w:tcPr>
            <w:tcW w:w="1620" w:type="dxa"/>
            <w:noWrap/>
            <w:tcMar>
              <w:top w:w="15" w:type="dxa"/>
              <w:left w:w="15" w:type="dxa"/>
              <w:bottom w:w="0" w:type="dxa"/>
              <w:right w:w="15" w:type="dxa"/>
            </w:tcMar>
            <w:vAlign w:val="bottom"/>
            <w:hideMark/>
          </w:tcPr>
          <w:p w14:paraId="6F655CE6" w14:textId="77777777" w:rsidR="007F6E41" w:rsidRDefault="007F6E41" w:rsidP="00B24BF7">
            <w:pPr>
              <w:jc w:val="right"/>
              <w:rPr>
                <w:sz w:val="20"/>
                <w:szCs w:val="20"/>
              </w:rPr>
            </w:pPr>
            <w:r>
              <w:rPr>
                <w:sz w:val="20"/>
                <w:szCs w:val="20"/>
              </w:rPr>
              <w:t>0,8</w:t>
            </w:r>
          </w:p>
        </w:tc>
      </w:tr>
      <w:tr w:rsidR="007F6E41" w14:paraId="08344FFB" w14:textId="77777777" w:rsidTr="007F6E41">
        <w:tc>
          <w:tcPr>
            <w:tcW w:w="3255" w:type="dxa"/>
            <w:noWrap/>
            <w:tcMar>
              <w:top w:w="15" w:type="dxa"/>
              <w:left w:w="15" w:type="dxa"/>
              <w:bottom w:w="0" w:type="dxa"/>
              <w:right w:w="15" w:type="dxa"/>
            </w:tcMar>
            <w:hideMark/>
          </w:tcPr>
          <w:p w14:paraId="74C77B74" w14:textId="77777777" w:rsidR="007F6E41" w:rsidRDefault="007F6E41" w:rsidP="00B24BF7">
            <w:pPr>
              <w:ind w:left="113"/>
              <w:rPr>
                <w:sz w:val="20"/>
                <w:szCs w:val="20"/>
              </w:rPr>
            </w:pPr>
            <w:r>
              <w:rPr>
                <w:sz w:val="20"/>
                <w:szCs w:val="20"/>
              </w:rPr>
              <w:t xml:space="preserve">Ош </w:t>
            </w:r>
            <w:proofErr w:type="spellStart"/>
            <w:r>
              <w:rPr>
                <w:sz w:val="20"/>
                <w:szCs w:val="20"/>
              </w:rPr>
              <w:t>облусу</w:t>
            </w:r>
            <w:proofErr w:type="spellEnd"/>
          </w:p>
        </w:tc>
        <w:tc>
          <w:tcPr>
            <w:tcW w:w="1620" w:type="dxa"/>
            <w:noWrap/>
            <w:tcMar>
              <w:top w:w="15" w:type="dxa"/>
              <w:left w:w="15" w:type="dxa"/>
              <w:bottom w:w="0" w:type="dxa"/>
              <w:right w:w="15" w:type="dxa"/>
            </w:tcMar>
            <w:vAlign w:val="bottom"/>
            <w:hideMark/>
          </w:tcPr>
          <w:p w14:paraId="23D7F7A5" w14:textId="77777777" w:rsidR="007F6E41" w:rsidRDefault="007F6E41" w:rsidP="00B24BF7">
            <w:pPr>
              <w:jc w:val="right"/>
              <w:rPr>
                <w:sz w:val="20"/>
                <w:szCs w:val="20"/>
              </w:rPr>
            </w:pPr>
            <w:r>
              <w:rPr>
                <w:sz w:val="20"/>
                <w:szCs w:val="20"/>
              </w:rPr>
              <w:t>1 490,1</w:t>
            </w:r>
          </w:p>
        </w:tc>
        <w:tc>
          <w:tcPr>
            <w:tcW w:w="1944" w:type="dxa"/>
            <w:noWrap/>
            <w:tcMar>
              <w:top w:w="15" w:type="dxa"/>
              <w:left w:w="15" w:type="dxa"/>
              <w:bottom w:w="0" w:type="dxa"/>
              <w:right w:w="15" w:type="dxa"/>
            </w:tcMar>
            <w:vAlign w:val="bottom"/>
            <w:hideMark/>
          </w:tcPr>
          <w:p w14:paraId="2F443B00" w14:textId="77777777" w:rsidR="007F6E41" w:rsidRDefault="007F6E41" w:rsidP="00B24BF7">
            <w:pPr>
              <w:jc w:val="right"/>
              <w:rPr>
                <w:sz w:val="20"/>
                <w:szCs w:val="20"/>
              </w:rPr>
            </w:pPr>
            <w:r>
              <w:rPr>
                <w:sz w:val="20"/>
                <w:szCs w:val="20"/>
              </w:rPr>
              <w:t>1 511,4</w:t>
            </w:r>
          </w:p>
        </w:tc>
        <w:tc>
          <w:tcPr>
            <w:tcW w:w="1296" w:type="dxa"/>
            <w:noWrap/>
            <w:tcMar>
              <w:top w:w="15" w:type="dxa"/>
              <w:left w:w="15" w:type="dxa"/>
              <w:bottom w:w="0" w:type="dxa"/>
              <w:right w:w="15" w:type="dxa"/>
            </w:tcMar>
            <w:vAlign w:val="bottom"/>
            <w:hideMark/>
          </w:tcPr>
          <w:p w14:paraId="67984278" w14:textId="77777777" w:rsidR="007F6E41" w:rsidRDefault="007F6E41" w:rsidP="00B24BF7">
            <w:pPr>
              <w:jc w:val="right"/>
              <w:rPr>
                <w:sz w:val="20"/>
                <w:szCs w:val="20"/>
              </w:rPr>
            </w:pPr>
            <w:r>
              <w:rPr>
                <w:sz w:val="20"/>
                <w:szCs w:val="20"/>
              </w:rPr>
              <w:t>21,3</w:t>
            </w:r>
          </w:p>
        </w:tc>
        <w:tc>
          <w:tcPr>
            <w:tcW w:w="1620" w:type="dxa"/>
            <w:noWrap/>
            <w:tcMar>
              <w:top w:w="15" w:type="dxa"/>
              <w:left w:w="15" w:type="dxa"/>
              <w:bottom w:w="0" w:type="dxa"/>
              <w:right w:w="15" w:type="dxa"/>
            </w:tcMar>
            <w:vAlign w:val="bottom"/>
            <w:hideMark/>
          </w:tcPr>
          <w:p w14:paraId="573ADCC5" w14:textId="77777777" w:rsidR="007F6E41" w:rsidRDefault="007F6E41" w:rsidP="00B24BF7">
            <w:pPr>
              <w:jc w:val="right"/>
              <w:rPr>
                <w:sz w:val="20"/>
                <w:szCs w:val="20"/>
              </w:rPr>
            </w:pPr>
            <w:r>
              <w:rPr>
                <w:sz w:val="20"/>
                <w:szCs w:val="20"/>
              </w:rPr>
              <w:t>1,4</w:t>
            </w:r>
          </w:p>
        </w:tc>
      </w:tr>
      <w:tr w:rsidR="007F6E41" w14:paraId="457318B7" w14:textId="77777777" w:rsidTr="007F6E41">
        <w:tc>
          <w:tcPr>
            <w:tcW w:w="3255" w:type="dxa"/>
            <w:noWrap/>
            <w:tcMar>
              <w:top w:w="15" w:type="dxa"/>
              <w:left w:w="15" w:type="dxa"/>
              <w:bottom w:w="0" w:type="dxa"/>
              <w:right w:w="15" w:type="dxa"/>
            </w:tcMar>
            <w:hideMark/>
          </w:tcPr>
          <w:p w14:paraId="59ECFE90" w14:textId="77777777" w:rsidR="007F6E41" w:rsidRDefault="007F6E41" w:rsidP="00B24BF7">
            <w:pPr>
              <w:ind w:left="113"/>
              <w:rPr>
                <w:sz w:val="20"/>
                <w:szCs w:val="20"/>
              </w:rPr>
            </w:pPr>
            <w:r>
              <w:rPr>
                <w:sz w:val="20"/>
                <w:szCs w:val="20"/>
              </w:rPr>
              <w:t xml:space="preserve">Талас </w:t>
            </w:r>
            <w:proofErr w:type="spellStart"/>
            <w:r>
              <w:rPr>
                <w:sz w:val="20"/>
                <w:szCs w:val="20"/>
              </w:rPr>
              <w:t>облусу</w:t>
            </w:r>
            <w:proofErr w:type="spellEnd"/>
          </w:p>
        </w:tc>
        <w:tc>
          <w:tcPr>
            <w:tcW w:w="1620" w:type="dxa"/>
            <w:noWrap/>
            <w:tcMar>
              <w:top w:w="15" w:type="dxa"/>
              <w:left w:w="15" w:type="dxa"/>
              <w:bottom w:w="0" w:type="dxa"/>
              <w:right w:w="15" w:type="dxa"/>
            </w:tcMar>
            <w:vAlign w:val="bottom"/>
            <w:hideMark/>
          </w:tcPr>
          <w:p w14:paraId="73EEC4DC" w14:textId="77777777" w:rsidR="007F6E41" w:rsidRDefault="007F6E41" w:rsidP="00B24BF7">
            <w:pPr>
              <w:jc w:val="right"/>
              <w:rPr>
                <w:sz w:val="20"/>
                <w:szCs w:val="20"/>
              </w:rPr>
            </w:pPr>
            <w:r>
              <w:rPr>
                <w:sz w:val="20"/>
                <w:szCs w:val="20"/>
              </w:rPr>
              <w:t>277,1</w:t>
            </w:r>
          </w:p>
        </w:tc>
        <w:tc>
          <w:tcPr>
            <w:tcW w:w="1944" w:type="dxa"/>
            <w:noWrap/>
            <w:tcMar>
              <w:top w:w="15" w:type="dxa"/>
              <w:left w:w="15" w:type="dxa"/>
              <w:bottom w:w="0" w:type="dxa"/>
              <w:right w:w="15" w:type="dxa"/>
            </w:tcMar>
            <w:vAlign w:val="bottom"/>
            <w:hideMark/>
          </w:tcPr>
          <w:p w14:paraId="2A031100" w14:textId="77777777" w:rsidR="007F6E41" w:rsidRDefault="007F6E41" w:rsidP="00B24BF7">
            <w:pPr>
              <w:jc w:val="right"/>
              <w:rPr>
                <w:sz w:val="20"/>
                <w:szCs w:val="20"/>
              </w:rPr>
            </w:pPr>
            <w:r>
              <w:rPr>
                <w:sz w:val="20"/>
                <w:szCs w:val="20"/>
              </w:rPr>
              <w:t>279,9</w:t>
            </w:r>
          </w:p>
        </w:tc>
        <w:tc>
          <w:tcPr>
            <w:tcW w:w="1296" w:type="dxa"/>
            <w:noWrap/>
            <w:tcMar>
              <w:top w:w="15" w:type="dxa"/>
              <w:left w:w="15" w:type="dxa"/>
              <w:bottom w:w="0" w:type="dxa"/>
              <w:right w:w="15" w:type="dxa"/>
            </w:tcMar>
            <w:vAlign w:val="bottom"/>
            <w:hideMark/>
          </w:tcPr>
          <w:p w14:paraId="52B00830" w14:textId="77777777" w:rsidR="007F6E41" w:rsidRDefault="007F6E41" w:rsidP="00B24BF7">
            <w:pPr>
              <w:jc w:val="right"/>
              <w:rPr>
                <w:sz w:val="20"/>
                <w:szCs w:val="20"/>
              </w:rPr>
            </w:pPr>
            <w:r>
              <w:rPr>
                <w:sz w:val="20"/>
                <w:szCs w:val="20"/>
              </w:rPr>
              <w:t>2,8</w:t>
            </w:r>
          </w:p>
        </w:tc>
        <w:tc>
          <w:tcPr>
            <w:tcW w:w="1620" w:type="dxa"/>
            <w:noWrap/>
            <w:tcMar>
              <w:top w:w="15" w:type="dxa"/>
              <w:left w:w="15" w:type="dxa"/>
              <w:bottom w:w="0" w:type="dxa"/>
              <w:right w:w="15" w:type="dxa"/>
            </w:tcMar>
            <w:vAlign w:val="bottom"/>
            <w:hideMark/>
          </w:tcPr>
          <w:p w14:paraId="4636F573" w14:textId="77777777" w:rsidR="007F6E41" w:rsidRDefault="007F6E41" w:rsidP="00B24BF7">
            <w:pPr>
              <w:jc w:val="right"/>
              <w:rPr>
                <w:sz w:val="20"/>
                <w:szCs w:val="20"/>
              </w:rPr>
            </w:pPr>
            <w:r>
              <w:rPr>
                <w:sz w:val="20"/>
                <w:szCs w:val="20"/>
              </w:rPr>
              <w:t>1,0</w:t>
            </w:r>
          </w:p>
        </w:tc>
      </w:tr>
      <w:tr w:rsidR="007F6E41" w14:paraId="1817F235" w14:textId="77777777" w:rsidTr="007F6E41">
        <w:tc>
          <w:tcPr>
            <w:tcW w:w="3255" w:type="dxa"/>
            <w:noWrap/>
            <w:tcMar>
              <w:top w:w="15" w:type="dxa"/>
              <w:left w:w="15" w:type="dxa"/>
              <w:bottom w:w="0" w:type="dxa"/>
              <w:right w:w="15" w:type="dxa"/>
            </w:tcMar>
            <w:hideMark/>
          </w:tcPr>
          <w:p w14:paraId="6B87F972" w14:textId="77777777" w:rsidR="007F6E41" w:rsidRDefault="007F6E41" w:rsidP="00B24BF7">
            <w:pPr>
              <w:ind w:left="113"/>
              <w:rPr>
                <w:sz w:val="20"/>
                <w:szCs w:val="20"/>
              </w:rPr>
            </w:pPr>
            <w:proofErr w:type="spellStart"/>
            <w:r>
              <w:rPr>
                <w:sz w:val="20"/>
                <w:szCs w:val="20"/>
              </w:rPr>
              <w:t>Чүй</w:t>
            </w:r>
            <w:proofErr w:type="spellEnd"/>
            <w:r>
              <w:rPr>
                <w:sz w:val="20"/>
                <w:szCs w:val="20"/>
              </w:rPr>
              <w:t xml:space="preserve"> </w:t>
            </w:r>
            <w:proofErr w:type="spellStart"/>
            <w:r>
              <w:rPr>
                <w:sz w:val="20"/>
                <w:szCs w:val="20"/>
              </w:rPr>
              <w:t>облусу</w:t>
            </w:r>
            <w:proofErr w:type="spellEnd"/>
          </w:p>
        </w:tc>
        <w:tc>
          <w:tcPr>
            <w:tcW w:w="1620" w:type="dxa"/>
            <w:noWrap/>
            <w:tcMar>
              <w:top w:w="15" w:type="dxa"/>
              <w:left w:w="15" w:type="dxa"/>
              <w:bottom w:w="0" w:type="dxa"/>
              <w:right w:w="15" w:type="dxa"/>
            </w:tcMar>
            <w:vAlign w:val="bottom"/>
            <w:hideMark/>
          </w:tcPr>
          <w:p w14:paraId="5A7989DE" w14:textId="77777777" w:rsidR="007F6E41" w:rsidRDefault="007F6E41" w:rsidP="00B24BF7">
            <w:pPr>
              <w:jc w:val="right"/>
              <w:rPr>
                <w:sz w:val="20"/>
                <w:szCs w:val="20"/>
              </w:rPr>
            </w:pPr>
            <w:r>
              <w:rPr>
                <w:sz w:val="20"/>
                <w:szCs w:val="20"/>
              </w:rPr>
              <w:t>1 086,8</w:t>
            </w:r>
          </w:p>
        </w:tc>
        <w:tc>
          <w:tcPr>
            <w:tcW w:w="1944" w:type="dxa"/>
            <w:noWrap/>
            <w:tcMar>
              <w:top w:w="15" w:type="dxa"/>
              <w:left w:w="15" w:type="dxa"/>
              <w:bottom w:w="0" w:type="dxa"/>
              <w:right w:w="15" w:type="dxa"/>
            </w:tcMar>
            <w:vAlign w:val="bottom"/>
            <w:hideMark/>
          </w:tcPr>
          <w:p w14:paraId="03AAE271" w14:textId="77777777" w:rsidR="007F6E41" w:rsidRDefault="007F6E41" w:rsidP="00B24BF7">
            <w:pPr>
              <w:jc w:val="right"/>
              <w:rPr>
                <w:sz w:val="20"/>
                <w:szCs w:val="20"/>
              </w:rPr>
            </w:pPr>
            <w:r>
              <w:rPr>
                <w:sz w:val="20"/>
                <w:szCs w:val="20"/>
              </w:rPr>
              <w:t>1 100,2</w:t>
            </w:r>
          </w:p>
        </w:tc>
        <w:tc>
          <w:tcPr>
            <w:tcW w:w="1296" w:type="dxa"/>
            <w:noWrap/>
            <w:tcMar>
              <w:top w:w="15" w:type="dxa"/>
              <w:left w:w="15" w:type="dxa"/>
              <w:bottom w:w="0" w:type="dxa"/>
              <w:right w:w="15" w:type="dxa"/>
            </w:tcMar>
            <w:vAlign w:val="bottom"/>
            <w:hideMark/>
          </w:tcPr>
          <w:p w14:paraId="4DBDC5E4" w14:textId="77777777" w:rsidR="007F6E41" w:rsidRDefault="007F6E41" w:rsidP="00B24BF7">
            <w:pPr>
              <w:jc w:val="right"/>
              <w:rPr>
                <w:sz w:val="20"/>
                <w:szCs w:val="20"/>
              </w:rPr>
            </w:pPr>
            <w:r>
              <w:rPr>
                <w:sz w:val="20"/>
                <w:szCs w:val="20"/>
              </w:rPr>
              <w:t>13,4</w:t>
            </w:r>
          </w:p>
        </w:tc>
        <w:tc>
          <w:tcPr>
            <w:tcW w:w="1620" w:type="dxa"/>
            <w:noWrap/>
            <w:tcMar>
              <w:top w:w="15" w:type="dxa"/>
              <w:left w:w="15" w:type="dxa"/>
              <w:bottom w:w="0" w:type="dxa"/>
              <w:right w:w="15" w:type="dxa"/>
            </w:tcMar>
            <w:vAlign w:val="bottom"/>
            <w:hideMark/>
          </w:tcPr>
          <w:p w14:paraId="045DA88E" w14:textId="77777777" w:rsidR="007F6E41" w:rsidRDefault="007F6E41" w:rsidP="00B24BF7">
            <w:pPr>
              <w:jc w:val="right"/>
              <w:rPr>
                <w:sz w:val="20"/>
                <w:szCs w:val="20"/>
              </w:rPr>
            </w:pPr>
            <w:r>
              <w:rPr>
                <w:sz w:val="20"/>
                <w:szCs w:val="20"/>
              </w:rPr>
              <w:t>1,2</w:t>
            </w:r>
          </w:p>
        </w:tc>
      </w:tr>
      <w:tr w:rsidR="007F6E41" w14:paraId="32C131CC" w14:textId="77777777" w:rsidTr="007F6E41">
        <w:tc>
          <w:tcPr>
            <w:tcW w:w="3255" w:type="dxa"/>
            <w:noWrap/>
            <w:tcMar>
              <w:top w:w="15" w:type="dxa"/>
              <w:left w:w="15" w:type="dxa"/>
              <w:bottom w:w="0" w:type="dxa"/>
              <w:right w:w="15" w:type="dxa"/>
            </w:tcMar>
            <w:hideMark/>
          </w:tcPr>
          <w:p w14:paraId="69B38B95" w14:textId="77777777" w:rsidR="007F6E41" w:rsidRDefault="007F6E41" w:rsidP="00B24BF7">
            <w:pPr>
              <w:ind w:left="113"/>
              <w:rPr>
                <w:sz w:val="20"/>
                <w:szCs w:val="20"/>
              </w:rPr>
            </w:pPr>
            <w:r>
              <w:rPr>
                <w:sz w:val="20"/>
                <w:szCs w:val="20"/>
              </w:rPr>
              <w:t>Бишкек ш.</w:t>
            </w:r>
          </w:p>
        </w:tc>
        <w:tc>
          <w:tcPr>
            <w:tcW w:w="1620" w:type="dxa"/>
            <w:noWrap/>
            <w:tcMar>
              <w:top w:w="15" w:type="dxa"/>
              <w:left w:w="15" w:type="dxa"/>
              <w:bottom w:w="0" w:type="dxa"/>
              <w:right w:w="15" w:type="dxa"/>
            </w:tcMar>
            <w:vAlign w:val="bottom"/>
            <w:hideMark/>
          </w:tcPr>
          <w:p w14:paraId="27FEB30A" w14:textId="77777777" w:rsidR="007F6E41" w:rsidRDefault="007F6E41" w:rsidP="00B24BF7">
            <w:pPr>
              <w:jc w:val="right"/>
              <w:rPr>
                <w:sz w:val="20"/>
                <w:szCs w:val="20"/>
              </w:rPr>
            </w:pPr>
            <w:r>
              <w:rPr>
                <w:sz w:val="20"/>
                <w:szCs w:val="20"/>
              </w:rPr>
              <w:t>1 165,5</w:t>
            </w:r>
          </w:p>
        </w:tc>
        <w:tc>
          <w:tcPr>
            <w:tcW w:w="1944" w:type="dxa"/>
            <w:noWrap/>
            <w:tcMar>
              <w:top w:w="15" w:type="dxa"/>
              <w:left w:w="15" w:type="dxa"/>
              <w:bottom w:w="0" w:type="dxa"/>
              <w:right w:w="15" w:type="dxa"/>
            </w:tcMar>
            <w:vAlign w:val="bottom"/>
            <w:hideMark/>
          </w:tcPr>
          <w:p w14:paraId="71274D4A" w14:textId="77777777" w:rsidR="007F6E41" w:rsidRDefault="007F6E41" w:rsidP="00B24BF7">
            <w:pPr>
              <w:jc w:val="right"/>
              <w:rPr>
                <w:sz w:val="20"/>
                <w:szCs w:val="20"/>
              </w:rPr>
            </w:pPr>
            <w:r>
              <w:rPr>
                <w:sz w:val="20"/>
                <w:szCs w:val="20"/>
              </w:rPr>
              <w:t>1 185,9</w:t>
            </w:r>
          </w:p>
        </w:tc>
        <w:tc>
          <w:tcPr>
            <w:tcW w:w="1296" w:type="dxa"/>
            <w:noWrap/>
            <w:tcMar>
              <w:top w:w="15" w:type="dxa"/>
              <w:left w:w="15" w:type="dxa"/>
              <w:bottom w:w="0" w:type="dxa"/>
              <w:right w:w="15" w:type="dxa"/>
            </w:tcMar>
            <w:vAlign w:val="bottom"/>
            <w:hideMark/>
          </w:tcPr>
          <w:p w14:paraId="0BCCF4BD" w14:textId="77777777" w:rsidR="007F6E41" w:rsidRDefault="007F6E41" w:rsidP="00B24BF7">
            <w:pPr>
              <w:jc w:val="right"/>
              <w:rPr>
                <w:sz w:val="20"/>
                <w:szCs w:val="20"/>
              </w:rPr>
            </w:pPr>
            <w:r>
              <w:rPr>
                <w:sz w:val="20"/>
                <w:szCs w:val="20"/>
              </w:rPr>
              <w:t>20,4</w:t>
            </w:r>
          </w:p>
        </w:tc>
        <w:tc>
          <w:tcPr>
            <w:tcW w:w="1620" w:type="dxa"/>
            <w:noWrap/>
            <w:tcMar>
              <w:top w:w="15" w:type="dxa"/>
              <w:left w:w="15" w:type="dxa"/>
              <w:bottom w:w="0" w:type="dxa"/>
              <w:right w:w="15" w:type="dxa"/>
            </w:tcMar>
            <w:vAlign w:val="bottom"/>
            <w:hideMark/>
          </w:tcPr>
          <w:p w14:paraId="50D5BD04" w14:textId="77777777" w:rsidR="007F6E41" w:rsidRDefault="007F6E41" w:rsidP="00B24BF7">
            <w:pPr>
              <w:jc w:val="right"/>
              <w:rPr>
                <w:sz w:val="20"/>
                <w:szCs w:val="20"/>
              </w:rPr>
            </w:pPr>
            <w:r>
              <w:rPr>
                <w:sz w:val="20"/>
                <w:szCs w:val="20"/>
              </w:rPr>
              <w:t>1,8</w:t>
            </w:r>
          </w:p>
        </w:tc>
      </w:tr>
      <w:tr w:rsidR="007F6E41" w14:paraId="692C91CA" w14:textId="77777777" w:rsidTr="007F6E41">
        <w:tc>
          <w:tcPr>
            <w:tcW w:w="3255" w:type="dxa"/>
            <w:tcBorders>
              <w:top w:val="nil"/>
              <w:left w:val="nil"/>
              <w:bottom w:val="single" w:sz="8" w:space="0" w:color="auto"/>
              <w:right w:val="nil"/>
            </w:tcBorders>
            <w:noWrap/>
            <w:tcMar>
              <w:top w:w="15" w:type="dxa"/>
              <w:left w:w="15" w:type="dxa"/>
              <w:bottom w:w="0" w:type="dxa"/>
              <w:right w:w="15" w:type="dxa"/>
            </w:tcMar>
            <w:hideMark/>
          </w:tcPr>
          <w:p w14:paraId="38A035CD" w14:textId="77777777" w:rsidR="007F6E41" w:rsidRDefault="007F6E41" w:rsidP="00B24BF7">
            <w:pPr>
              <w:ind w:left="113"/>
              <w:rPr>
                <w:sz w:val="20"/>
                <w:szCs w:val="20"/>
              </w:rPr>
            </w:pPr>
            <w:r>
              <w:rPr>
                <w:sz w:val="20"/>
                <w:szCs w:val="20"/>
              </w:rPr>
              <w:t>Ош ш.</w:t>
            </w:r>
          </w:p>
        </w:tc>
        <w:tc>
          <w:tcPr>
            <w:tcW w:w="1620" w:type="dxa"/>
            <w:tcBorders>
              <w:top w:val="nil"/>
              <w:left w:val="nil"/>
              <w:bottom w:val="single" w:sz="8" w:space="0" w:color="auto"/>
              <w:right w:val="nil"/>
            </w:tcBorders>
            <w:noWrap/>
            <w:tcMar>
              <w:top w:w="15" w:type="dxa"/>
              <w:left w:w="15" w:type="dxa"/>
              <w:bottom w:w="0" w:type="dxa"/>
              <w:right w:w="15" w:type="dxa"/>
            </w:tcMar>
            <w:vAlign w:val="bottom"/>
            <w:hideMark/>
          </w:tcPr>
          <w:p w14:paraId="753CD961" w14:textId="77777777" w:rsidR="007F6E41" w:rsidRDefault="007F6E41" w:rsidP="00B24BF7">
            <w:pPr>
              <w:jc w:val="right"/>
              <w:rPr>
                <w:sz w:val="20"/>
                <w:szCs w:val="20"/>
              </w:rPr>
            </w:pPr>
            <w:r>
              <w:rPr>
                <w:sz w:val="20"/>
                <w:szCs w:val="20"/>
              </w:rPr>
              <w:t>366,7</w:t>
            </w:r>
          </w:p>
        </w:tc>
        <w:tc>
          <w:tcPr>
            <w:tcW w:w="1944" w:type="dxa"/>
            <w:tcBorders>
              <w:top w:val="nil"/>
              <w:left w:val="nil"/>
              <w:bottom w:val="single" w:sz="4" w:space="0" w:color="auto"/>
              <w:right w:val="nil"/>
            </w:tcBorders>
            <w:noWrap/>
            <w:tcMar>
              <w:top w:w="15" w:type="dxa"/>
              <w:left w:w="15" w:type="dxa"/>
              <w:bottom w:w="0" w:type="dxa"/>
              <w:right w:w="15" w:type="dxa"/>
            </w:tcMar>
            <w:vAlign w:val="bottom"/>
            <w:hideMark/>
          </w:tcPr>
          <w:p w14:paraId="3A6C4B42" w14:textId="77777777" w:rsidR="007F6E41" w:rsidRDefault="007F6E41" w:rsidP="00B24BF7">
            <w:pPr>
              <w:jc w:val="right"/>
              <w:rPr>
                <w:sz w:val="20"/>
                <w:szCs w:val="20"/>
              </w:rPr>
            </w:pPr>
            <w:r>
              <w:rPr>
                <w:sz w:val="20"/>
                <w:szCs w:val="20"/>
              </w:rPr>
              <w:t>374,1</w:t>
            </w:r>
          </w:p>
        </w:tc>
        <w:tc>
          <w:tcPr>
            <w:tcW w:w="1296" w:type="dxa"/>
            <w:tcBorders>
              <w:top w:val="nil"/>
              <w:left w:val="nil"/>
              <w:bottom w:val="single" w:sz="4" w:space="0" w:color="auto"/>
              <w:right w:val="nil"/>
            </w:tcBorders>
            <w:noWrap/>
            <w:tcMar>
              <w:top w:w="15" w:type="dxa"/>
              <w:left w:w="15" w:type="dxa"/>
              <w:bottom w:w="0" w:type="dxa"/>
              <w:right w:w="15" w:type="dxa"/>
            </w:tcMar>
            <w:vAlign w:val="bottom"/>
            <w:hideMark/>
          </w:tcPr>
          <w:p w14:paraId="679007E7" w14:textId="77777777" w:rsidR="007F6E41" w:rsidRDefault="007F6E41" w:rsidP="00B24BF7">
            <w:pPr>
              <w:jc w:val="right"/>
              <w:rPr>
                <w:sz w:val="20"/>
                <w:szCs w:val="20"/>
              </w:rPr>
            </w:pPr>
            <w:r>
              <w:rPr>
                <w:sz w:val="20"/>
                <w:szCs w:val="20"/>
              </w:rPr>
              <w:t>7,4</w:t>
            </w:r>
          </w:p>
        </w:tc>
        <w:tc>
          <w:tcPr>
            <w:tcW w:w="1620" w:type="dxa"/>
            <w:tcBorders>
              <w:top w:val="nil"/>
              <w:left w:val="nil"/>
              <w:bottom w:val="single" w:sz="4" w:space="0" w:color="auto"/>
              <w:right w:val="nil"/>
            </w:tcBorders>
            <w:noWrap/>
            <w:tcMar>
              <w:top w:w="15" w:type="dxa"/>
              <w:left w:w="15" w:type="dxa"/>
              <w:bottom w:w="0" w:type="dxa"/>
              <w:right w:w="15" w:type="dxa"/>
            </w:tcMar>
            <w:vAlign w:val="bottom"/>
            <w:hideMark/>
          </w:tcPr>
          <w:p w14:paraId="1B8C1C76" w14:textId="77777777" w:rsidR="007F6E41" w:rsidRDefault="007F6E41" w:rsidP="00B24BF7">
            <w:pPr>
              <w:jc w:val="right"/>
              <w:rPr>
                <w:sz w:val="20"/>
                <w:szCs w:val="20"/>
              </w:rPr>
            </w:pPr>
            <w:r>
              <w:rPr>
                <w:sz w:val="20"/>
                <w:szCs w:val="20"/>
              </w:rPr>
              <w:t>2,0</w:t>
            </w:r>
          </w:p>
        </w:tc>
      </w:tr>
    </w:tbl>
    <w:p w14:paraId="6DE1D1B0" w14:textId="77777777" w:rsidR="007F6E41" w:rsidRDefault="007F6E41" w:rsidP="007F6E41">
      <w:pPr>
        <w:ind w:firstLine="709"/>
        <w:jc w:val="both"/>
        <w:rPr>
          <w:sz w:val="22"/>
          <w:szCs w:val="22"/>
          <w:lang w:val="ky-KG"/>
        </w:rPr>
      </w:pPr>
    </w:p>
    <w:p w14:paraId="0B364EF1" w14:textId="7E6B43C3" w:rsidR="007F6E41" w:rsidRDefault="007F6E41" w:rsidP="007F6E41">
      <w:pPr>
        <w:shd w:val="clear" w:color="auto" w:fill="FFFFFF"/>
        <w:ind w:firstLine="709"/>
        <w:jc w:val="both"/>
        <w:rPr>
          <w:lang w:val="ky-KG"/>
        </w:rPr>
      </w:pPr>
      <w:r>
        <w:rPr>
          <w:lang w:val="ky-KG"/>
        </w:rPr>
        <w:t xml:space="preserve">Кыргыз Республикасынын Санариптик өнүктүрүү министрлигинин алдындагы Калкты жана жарандык абалдын актыларын каттоо департаментинин маалыматы боюнча 2024-ж. январь-октябрында ЖААК органдарында 120,5 миң жаңы төрөлгөн ымыркай же калктын 1000ине 20,1 адам (2023-ж. январь-октябрында </w:t>
      </w:r>
      <w:r w:rsidR="00B24BF7">
        <w:rPr>
          <w:lang w:val="ky-KG"/>
        </w:rPr>
        <w:t>-</w:t>
      </w:r>
      <w:r>
        <w:rPr>
          <w:lang w:val="ky-KG"/>
        </w:rPr>
        <w:t xml:space="preserve"> 20,6) жана 26,9 миң өлгөндөр же калктын 1000ине алганда 4,5 адам (2023-ж. январь-октябрында </w:t>
      </w:r>
      <w:r w:rsidR="00B24BF7">
        <w:rPr>
          <w:lang w:val="ky-KG"/>
        </w:rPr>
        <w:t>-</w:t>
      </w:r>
      <w:r>
        <w:rPr>
          <w:lang w:val="ky-KG"/>
        </w:rPr>
        <w:t xml:space="preserve"> 4,4) катталган. Натыйжада калктын табигый өсүүсү 93,6 миң адамды же калктын 1 000ине 15,6 адамды (2023-ж. январь- октябрында </w:t>
      </w:r>
      <w:r w:rsidR="00B24BF7">
        <w:rPr>
          <w:lang w:val="ky-KG"/>
        </w:rPr>
        <w:t>-</w:t>
      </w:r>
      <w:r>
        <w:rPr>
          <w:lang w:val="ky-KG"/>
        </w:rPr>
        <w:t xml:space="preserve"> 16,2) түздү.</w:t>
      </w:r>
    </w:p>
    <w:p w14:paraId="3D7F2CB9" w14:textId="1C247205" w:rsidR="007F6E41" w:rsidRDefault="00126261" w:rsidP="007F6E41">
      <w:pPr>
        <w:spacing w:before="120" w:after="120"/>
        <w:ind w:left="1361" w:hanging="1361"/>
        <w:jc w:val="both"/>
        <w:rPr>
          <w:b/>
          <w:lang w:val="ky-KG"/>
        </w:rPr>
      </w:pPr>
      <w:r>
        <w:rPr>
          <w:b/>
          <w:lang w:val="ky-KG"/>
        </w:rPr>
        <w:t>9</w:t>
      </w:r>
      <w:r w:rsidR="00620BCA">
        <w:rPr>
          <w:b/>
          <w:lang w:val="ky-KG"/>
        </w:rPr>
        <w:t>5</w:t>
      </w:r>
      <w:r w:rsidR="007F6E41">
        <w:rPr>
          <w:b/>
          <w:lang w:val="ky-KG"/>
        </w:rPr>
        <w:t>-таблица: Январь-</w:t>
      </w:r>
      <w:r w:rsidR="007F6E41">
        <w:rPr>
          <w:b/>
          <w:bCs/>
          <w:lang w:val="ky-KG"/>
        </w:rPr>
        <w:t>октябрында</w:t>
      </w:r>
      <w:r w:rsidR="007F6E41">
        <w:rPr>
          <w:b/>
          <w:lang w:val="ky-KG"/>
        </w:rPr>
        <w:t xml:space="preserve"> калктын табигый кыймылы</w:t>
      </w:r>
    </w:p>
    <w:tbl>
      <w:tblPr>
        <w:tblW w:w="5000" w:type="pct"/>
        <w:tblLook w:val="04A0" w:firstRow="1" w:lastRow="0" w:firstColumn="1" w:lastColumn="0" w:noHBand="0" w:noVBand="1"/>
      </w:tblPr>
      <w:tblGrid>
        <w:gridCol w:w="3119"/>
        <w:gridCol w:w="1224"/>
        <w:gridCol w:w="1060"/>
        <w:gridCol w:w="1060"/>
        <w:gridCol w:w="1060"/>
        <w:gridCol w:w="2115"/>
      </w:tblGrid>
      <w:tr w:rsidR="007F6E41" w14:paraId="01F6EC76" w14:textId="77777777" w:rsidTr="008D185E">
        <w:trPr>
          <w:cantSplit/>
          <w:tblHeader/>
        </w:trPr>
        <w:tc>
          <w:tcPr>
            <w:tcW w:w="1618" w:type="pct"/>
            <w:vMerge w:val="restart"/>
            <w:tcBorders>
              <w:top w:val="single" w:sz="8" w:space="0" w:color="auto"/>
              <w:left w:val="nil"/>
              <w:bottom w:val="single" w:sz="8" w:space="0" w:color="auto"/>
              <w:right w:val="nil"/>
            </w:tcBorders>
          </w:tcPr>
          <w:p w14:paraId="52E37F63" w14:textId="77777777" w:rsidR="007F6E41" w:rsidRDefault="007F6E41">
            <w:pPr>
              <w:spacing w:before="20" w:after="20"/>
              <w:jc w:val="both"/>
              <w:rPr>
                <w:sz w:val="18"/>
                <w:szCs w:val="18"/>
                <w:lang w:val="ky-KG"/>
              </w:rPr>
            </w:pPr>
          </w:p>
        </w:tc>
        <w:tc>
          <w:tcPr>
            <w:tcW w:w="1185" w:type="pct"/>
            <w:gridSpan w:val="2"/>
            <w:tcBorders>
              <w:top w:val="single" w:sz="8" w:space="0" w:color="auto"/>
              <w:left w:val="nil"/>
              <w:bottom w:val="single" w:sz="4" w:space="0" w:color="auto"/>
              <w:right w:val="nil"/>
            </w:tcBorders>
            <w:vAlign w:val="center"/>
            <w:hideMark/>
          </w:tcPr>
          <w:p w14:paraId="7C9ACC0F" w14:textId="77777777" w:rsidR="007F6E41" w:rsidRDefault="007F6E41">
            <w:pPr>
              <w:spacing w:before="20" w:after="20"/>
              <w:jc w:val="center"/>
              <w:rPr>
                <w:b/>
                <w:bCs/>
                <w:sz w:val="20"/>
                <w:szCs w:val="20"/>
                <w:lang w:val="ky-KG"/>
              </w:rPr>
            </w:pPr>
            <w:r>
              <w:rPr>
                <w:b/>
                <w:bCs/>
                <w:sz w:val="20"/>
                <w:szCs w:val="20"/>
                <w:lang w:val="ky-KG"/>
              </w:rPr>
              <w:t>Адам</w:t>
            </w:r>
          </w:p>
        </w:tc>
        <w:tc>
          <w:tcPr>
            <w:tcW w:w="2197" w:type="pct"/>
            <w:gridSpan w:val="3"/>
            <w:tcBorders>
              <w:top w:val="single" w:sz="8" w:space="0" w:color="auto"/>
              <w:left w:val="nil"/>
              <w:bottom w:val="single" w:sz="4" w:space="0" w:color="auto"/>
              <w:right w:val="nil"/>
            </w:tcBorders>
            <w:vAlign w:val="center"/>
            <w:hideMark/>
          </w:tcPr>
          <w:p w14:paraId="59934625" w14:textId="77777777" w:rsidR="007F6E41" w:rsidRDefault="007F6E41">
            <w:pPr>
              <w:spacing w:before="20" w:after="20"/>
              <w:jc w:val="center"/>
              <w:rPr>
                <w:b/>
                <w:bCs/>
                <w:sz w:val="20"/>
                <w:szCs w:val="20"/>
                <w:vertAlign w:val="superscript"/>
                <w:lang w:val="en-US"/>
              </w:rPr>
            </w:pPr>
            <w:proofErr w:type="spellStart"/>
            <w:r>
              <w:rPr>
                <w:b/>
                <w:sz w:val="20"/>
                <w:szCs w:val="20"/>
              </w:rPr>
              <w:t>Калктын</w:t>
            </w:r>
            <w:proofErr w:type="spellEnd"/>
            <w:r>
              <w:rPr>
                <w:b/>
                <w:sz w:val="20"/>
                <w:szCs w:val="20"/>
                <w:lang w:val="en-US"/>
              </w:rPr>
              <w:t xml:space="preserve"> 1000</w:t>
            </w:r>
            <w:r>
              <w:rPr>
                <w:b/>
                <w:sz w:val="20"/>
                <w:szCs w:val="20"/>
              </w:rPr>
              <w:t>ине</w:t>
            </w:r>
            <w:r>
              <w:rPr>
                <w:b/>
                <w:sz w:val="20"/>
                <w:szCs w:val="20"/>
                <w:vertAlign w:val="superscript"/>
              </w:rPr>
              <w:t>1</w:t>
            </w:r>
          </w:p>
        </w:tc>
      </w:tr>
      <w:tr w:rsidR="007F6E41" w14:paraId="51D7F6C1" w14:textId="77777777" w:rsidTr="008D185E">
        <w:trPr>
          <w:cantSplit/>
          <w:tblHeader/>
        </w:trPr>
        <w:tc>
          <w:tcPr>
            <w:tcW w:w="1618" w:type="pct"/>
            <w:vMerge/>
            <w:tcBorders>
              <w:top w:val="single" w:sz="8" w:space="0" w:color="auto"/>
              <w:left w:val="nil"/>
              <w:bottom w:val="single" w:sz="8" w:space="0" w:color="auto"/>
              <w:right w:val="nil"/>
            </w:tcBorders>
            <w:vAlign w:val="center"/>
            <w:hideMark/>
          </w:tcPr>
          <w:p w14:paraId="78DA175F" w14:textId="77777777" w:rsidR="007F6E41" w:rsidRDefault="007F6E41">
            <w:pPr>
              <w:rPr>
                <w:sz w:val="18"/>
                <w:szCs w:val="18"/>
                <w:lang w:val="ky-KG"/>
              </w:rPr>
            </w:pPr>
          </w:p>
        </w:tc>
        <w:tc>
          <w:tcPr>
            <w:tcW w:w="635" w:type="pct"/>
            <w:tcBorders>
              <w:top w:val="single" w:sz="4" w:space="0" w:color="auto"/>
              <w:left w:val="nil"/>
              <w:bottom w:val="single" w:sz="8" w:space="0" w:color="auto"/>
              <w:right w:val="nil"/>
            </w:tcBorders>
            <w:hideMark/>
          </w:tcPr>
          <w:p w14:paraId="61BF93AB" w14:textId="77777777" w:rsidR="007F6E41" w:rsidRDefault="007F6E41">
            <w:pPr>
              <w:spacing w:before="20" w:after="20"/>
              <w:jc w:val="right"/>
              <w:rPr>
                <w:b/>
                <w:bCs/>
                <w:sz w:val="20"/>
                <w:szCs w:val="20"/>
                <w:lang w:val="ky-KG"/>
              </w:rPr>
            </w:pPr>
            <w:r>
              <w:rPr>
                <w:b/>
                <w:bCs/>
                <w:sz w:val="20"/>
                <w:szCs w:val="20"/>
              </w:rPr>
              <w:t>20</w:t>
            </w:r>
            <w:r>
              <w:rPr>
                <w:b/>
                <w:bCs/>
                <w:sz w:val="20"/>
                <w:szCs w:val="20"/>
                <w:lang w:val="ky-KG"/>
              </w:rPr>
              <w:t>23</w:t>
            </w:r>
          </w:p>
        </w:tc>
        <w:tc>
          <w:tcPr>
            <w:tcW w:w="550" w:type="pct"/>
            <w:tcBorders>
              <w:top w:val="single" w:sz="4" w:space="0" w:color="auto"/>
              <w:left w:val="nil"/>
              <w:bottom w:val="single" w:sz="8" w:space="0" w:color="auto"/>
              <w:right w:val="nil"/>
            </w:tcBorders>
            <w:hideMark/>
          </w:tcPr>
          <w:p w14:paraId="0D90F724" w14:textId="77777777" w:rsidR="007F6E41" w:rsidRDefault="007F6E41">
            <w:pPr>
              <w:spacing w:before="20" w:after="20"/>
              <w:jc w:val="right"/>
              <w:rPr>
                <w:b/>
                <w:bCs/>
                <w:sz w:val="20"/>
                <w:szCs w:val="20"/>
                <w:lang w:val="ky-KG"/>
              </w:rPr>
            </w:pPr>
            <w:r>
              <w:rPr>
                <w:b/>
                <w:bCs/>
                <w:sz w:val="20"/>
                <w:szCs w:val="20"/>
              </w:rPr>
              <w:t>2024</w:t>
            </w:r>
          </w:p>
        </w:tc>
        <w:tc>
          <w:tcPr>
            <w:tcW w:w="550" w:type="pct"/>
            <w:tcBorders>
              <w:top w:val="single" w:sz="4" w:space="0" w:color="auto"/>
              <w:left w:val="nil"/>
              <w:bottom w:val="single" w:sz="8" w:space="0" w:color="auto"/>
              <w:right w:val="nil"/>
            </w:tcBorders>
            <w:hideMark/>
          </w:tcPr>
          <w:p w14:paraId="0D65E8C3" w14:textId="77777777" w:rsidR="007F6E41" w:rsidRDefault="007F6E41">
            <w:pPr>
              <w:spacing w:before="20" w:after="20"/>
              <w:jc w:val="right"/>
              <w:rPr>
                <w:b/>
                <w:bCs/>
                <w:sz w:val="20"/>
                <w:szCs w:val="20"/>
                <w:lang w:val="ky-KG"/>
              </w:rPr>
            </w:pPr>
            <w:r>
              <w:rPr>
                <w:b/>
                <w:bCs/>
                <w:sz w:val="20"/>
                <w:szCs w:val="20"/>
              </w:rPr>
              <w:t>2023</w:t>
            </w:r>
          </w:p>
        </w:tc>
        <w:tc>
          <w:tcPr>
            <w:tcW w:w="550" w:type="pct"/>
            <w:tcBorders>
              <w:top w:val="single" w:sz="4" w:space="0" w:color="auto"/>
              <w:left w:val="nil"/>
              <w:bottom w:val="single" w:sz="8" w:space="0" w:color="auto"/>
              <w:right w:val="nil"/>
            </w:tcBorders>
            <w:hideMark/>
          </w:tcPr>
          <w:p w14:paraId="199F3BA9" w14:textId="77777777" w:rsidR="007F6E41" w:rsidRDefault="007F6E41">
            <w:pPr>
              <w:spacing w:before="20" w:after="20"/>
              <w:jc w:val="right"/>
              <w:rPr>
                <w:b/>
                <w:bCs/>
                <w:sz w:val="20"/>
                <w:szCs w:val="20"/>
                <w:lang w:val="ky-KG"/>
              </w:rPr>
            </w:pPr>
            <w:r>
              <w:rPr>
                <w:b/>
                <w:bCs/>
                <w:sz w:val="20"/>
                <w:szCs w:val="20"/>
              </w:rPr>
              <w:t>2024</w:t>
            </w:r>
          </w:p>
        </w:tc>
        <w:tc>
          <w:tcPr>
            <w:tcW w:w="1097" w:type="pct"/>
            <w:tcBorders>
              <w:top w:val="single" w:sz="4" w:space="0" w:color="auto"/>
              <w:left w:val="nil"/>
              <w:bottom w:val="single" w:sz="8" w:space="0" w:color="auto"/>
              <w:right w:val="nil"/>
            </w:tcBorders>
            <w:vAlign w:val="bottom"/>
            <w:hideMark/>
          </w:tcPr>
          <w:p w14:paraId="0CC08C6D" w14:textId="77777777" w:rsidR="007F6E41" w:rsidRDefault="007F6E41">
            <w:pPr>
              <w:spacing w:before="20" w:after="20"/>
              <w:jc w:val="right"/>
              <w:rPr>
                <w:b/>
                <w:bCs/>
                <w:sz w:val="20"/>
                <w:szCs w:val="20"/>
                <w:lang w:val="ky-KG"/>
              </w:rPr>
            </w:pPr>
            <w:r>
              <w:rPr>
                <w:b/>
                <w:bCs/>
                <w:sz w:val="20"/>
                <w:szCs w:val="20"/>
              </w:rPr>
              <w:t>2024</w:t>
            </w:r>
            <w:r>
              <w:rPr>
                <w:b/>
                <w:bCs/>
                <w:sz w:val="20"/>
                <w:szCs w:val="20"/>
                <w:lang w:val="ky-KG"/>
              </w:rPr>
              <w:t>-ж.</w:t>
            </w:r>
            <w:r>
              <w:rPr>
                <w:b/>
                <w:bCs/>
                <w:sz w:val="20"/>
                <w:szCs w:val="20"/>
              </w:rPr>
              <w:t xml:space="preserve"> 2023</w:t>
            </w:r>
            <w:r>
              <w:rPr>
                <w:b/>
                <w:bCs/>
                <w:sz w:val="20"/>
                <w:szCs w:val="20"/>
                <w:lang w:val="ky-KG"/>
              </w:rPr>
              <w:t>-ж. карата пайыз менен</w:t>
            </w:r>
          </w:p>
        </w:tc>
      </w:tr>
      <w:tr w:rsidR="007F6E41" w14:paraId="774A3EE4" w14:textId="77777777" w:rsidTr="008D185E">
        <w:tc>
          <w:tcPr>
            <w:tcW w:w="1618" w:type="pct"/>
            <w:tcBorders>
              <w:top w:val="single" w:sz="8" w:space="0" w:color="auto"/>
              <w:left w:val="nil"/>
              <w:bottom w:val="nil"/>
              <w:right w:val="nil"/>
            </w:tcBorders>
            <w:hideMark/>
          </w:tcPr>
          <w:p w14:paraId="65223D0D" w14:textId="77777777" w:rsidR="007F6E41" w:rsidRDefault="007F6E41">
            <w:pPr>
              <w:spacing w:before="20" w:after="20"/>
              <w:jc w:val="both"/>
              <w:rPr>
                <w:sz w:val="20"/>
                <w:szCs w:val="20"/>
              </w:rPr>
            </w:pPr>
            <w:r>
              <w:rPr>
                <w:sz w:val="20"/>
                <w:szCs w:val="20"/>
              </w:rPr>
              <w:t>Т</w:t>
            </w:r>
            <w:r>
              <w:rPr>
                <w:sz w:val="20"/>
                <w:szCs w:val="20"/>
                <w:lang w:val="ky-KG"/>
              </w:rPr>
              <w:t>ө</w:t>
            </w:r>
            <w:r>
              <w:rPr>
                <w:sz w:val="20"/>
                <w:szCs w:val="20"/>
              </w:rPr>
              <w:t>р</w:t>
            </w:r>
            <w:r>
              <w:rPr>
                <w:sz w:val="20"/>
                <w:szCs w:val="20"/>
                <w:lang w:val="ky-KG"/>
              </w:rPr>
              <w:t>ө</w:t>
            </w:r>
            <w:proofErr w:type="spellStart"/>
            <w:r>
              <w:rPr>
                <w:sz w:val="20"/>
                <w:szCs w:val="20"/>
              </w:rPr>
              <w:t>лг</w:t>
            </w:r>
            <w:proofErr w:type="spellEnd"/>
            <w:r>
              <w:rPr>
                <w:sz w:val="20"/>
                <w:szCs w:val="20"/>
                <w:lang w:val="ky-KG"/>
              </w:rPr>
              <w:t>ө</w:t>
            </w:r>
            <w:proofErr w:type="spellStart"/>
            <w:r>
              <w:rPr>
                <w:sz w:val="20"/>
                <w:szCs w:val="20"/>
              </w:rPr>
              <w:t>нд</w:t>
            </w:r>
            <w:proofErr w:type="spellEnd"/>
            <w:r>
              <w:rPr>
                <w:sz w:val="20"/>
                <w:szCs w:val="20"/>
                <w:lang w:val="ky-KG"/>
              </w:rPr>
              <w:t>ө</w:t>
            </w:r>
            <w:r>
              <w:rPr>
                <w:sz w:val="20"/>
                <w:szCs w:val="20"/>
              </w:rPr>
              <w:t>р (</w:t>
            </w:r>
            <w:proofErr w:type="spellStart"/>
            <w:r>
              <w:rPr>
                <w:sz w:val="20"/>
                <w:szCs w:val="20"/>
              </w:rPr>
              <w:t>тирүү</w:t>
            </w:r>
            <w:proofErr w:type="spellEnd"/>
            <w:r>
              <w:rPr>
                <w:sz w:val="20"/>
                <w:szCs w:val="20"/>
              </w:rPr>
              <w:t>)</w:t>
            </w:r>
          </w:p>
        </w:tc>
        <w:tc>
          <w:tcPr>
            <w:tcW w:w="635" w:type="pct"/>
            <w:vAlign w:val="bottom"/>
            <w:hideMark/>
          </w:tcPr>
          <w:p w14:paraId="6D8D0DFC" w14:textId="77777777" w:rsidR="007F6E41" w:rsidRDefault="007F6E41">
            <w:pPr>
              <w:jc w:val="right"/>
              <w:rPr>
                <w:bCs/>
                <w:sz w:val="20"/>
                <w:szCs w:val="20"/>
              </w:rPr>
            </w:pPr>
            <w:r>
              <w:rPr>
                <w:sz w:val="20"/>
                <w:szCs w:val="20"/>
              </w:rPr>
              <w:t>121 679</w:t>
            </w:r>
          </w:p>
        </w:tc>
        <w:tc>
          <w:tcPr>
            <w:tcW w:w="550" w:type="pct"/>
            <w:vAlign w:val="bottom"/>
            <w:hideMark/>
          </w:tcPr>
          <w:p w14:paraId="575E7CD3" w14:textId="77777777" w:rsidR="007F6E41" w:rsidRDefault="007F6E41">
            <w:pPr>
              <w:jc w:val="right"/>
              <w:rPr>
                <w:bCs/>
                <w:sz w:val="20"/>
                <w:szCs w:val="20"/>
              </w:rPr>
            </w:pPr>
            <w:r>
              <w:rPr>
                <w:sz w:val="20"/>
                <w:szCs w:val="20"/>
              </w:rPr>
              <w:t>120 529</w:t>
            </w:r>
          </w:p>
        </w:tc>
        <w:tc>
          <w:tcPr>
            <w:tcW w:w="550" w:type="pct"/>
            <w:vAlign w:val="bottom"/>
            <w:hideMark/>
          </w:tcPr>
          <w:p w14:paraId="5EE7834A" w14:textId="77777777" w:rsidR="007F6E41" w:rsidRDefault="007F6E41">
            <w:pPr>
              <w:jc w:val="right"/>
              <w:rPr>
                <w:bCs/>
                <w:sz w:val="20"/>
                <w:szCs w:val="20"/>
              </w:rPr>
            </w:pPr>
            <w:r>
              <w:rPr>
                <w:sz w:val="20"/>
                <w:szCs w:val="20"/>
              </w:rPr>
              <w:t>20,6</w:t>
            </w:r>
          </w:p>
        </w:tc>
        <w:tc>
          <w:tcPr>
            <w:tcW w:w="550" w:type="pct"/>
            <w:vAlign w:val="bottom"/>
            <w:hideMark/>
          </w:tcPr>
          <w:p w14:paraId="72A4A983" w14:textId="77777777" w:rsidR="007F6E41" w:rsidRDefault="007F6E41">
            <w:pPr>
              <w:jc w:val="right"/>
              <w:rPr>
                <w:bCs/>
                <w:sz w:val="20"/>
                <w:szCs w:val="20"/>
              </w:rPr>
            </w:pPr>
            <w:r>
              <w:rPr>
                <w:sz w:val="20"/>
                <w:szCs w:val="20"/>
              </w:rPr>
              <w:t>20,1</w:t>
            </w:r>
          </w:p>
        </w:tc>
        <w:tc>
          <w:tcPr>
            <w:tcW w:w="1097" w:type="pct"/>
            <w:vAlign w:val="bottom"/>
            <w:hideMark/>
          </w:tcPr>
          <w:p w14:paraId="3207FB8E" w14:textId="77777777" w:rsidR="007F6E41" w:rsidRDefault="007F6E41">
            <w:pPr>
              <w:jc w:val="right"/>
              <w:rPr>
                <w:sz w:val="20"/>
                <w:szCs w:val="20"/>
              </w:rPr>
            </w:pPr>
            <w:r>
              <w:rPr>
                <w:sz w:val="20"/>
                <w:szCs w:val="20"/>
              </w:rPr>
              <w:t>97,6</w:t>
            </w:r>
          </w:p>
        </w:tc>
      </w:tr>
      <w:tr w:rsidR="007F6E41" w14:paraId="27A730B6" w14:textId="77777777" w:rsidTr="008D185E">
        <w:tc>
          <w:tcPr>
            <w:tcW w:w="1618" w:type="pct"/>
            <w:hideMark/>
          </w:tcPr>
          <w:p w14:paraId="765B9587" w14:textId="77777777" w:rsidR="007F6E41" w:rsidRDefault="007F6E41">
            <w:pPr>
              <w:spacing w:before="20" w:after="20"/>
              <w:jc w:val="both"/>
              <w:rPr>
                <w:sz w:val="20"/>
                <w:szCs w:val="20"/>
              </w:rPr>
            </w:pPr>
            <w:r>
              <w:rPr>
                <w:sz w:val="20"/>
                <w:szCs w:val="20"/>
                <w:lang w:val="ky-KG"/>
              </w:rPr>
              <w:t>Өлгөндөр</w:t>
            </w:r>
          </w:p>
        </w:tc>
        <w:tc>
          <w:tcPr>
            <w:tcW w:w="635" w:type="pct"/>
            <w:vAlign w:val="bottom"/>
            <w:hideMark/>
          </w:tcPr>
          <w:p w14:paraId="3284610B" w14:textId="77777777" w:rsidR="007F6E41" w:rsidRDefault="007F6E41">
            <w:pPr>
              <w:jc w:val="right"/>
              <w:rPr>
                <w:bCs/>
                <w:sz w:val="20"/>
                <w:szCs w:val="20"/>
              </w:rPr>
            </w:pPr>
            <w:r>
              <w:rPr>
                <w:sz w:val="20"/>
                <w:szCs w:val="20"/>
              </w:rPr>
              <w:t>25 796</w:t>
            </w:r>
          </w:p>
        </w:tc>
        <w:tc>
          <w:tcPr>
            <w:tcW w:w="550" w:type="pct"/>
            <w:vAlign w:val="bottom"/>
            <w:hideMark/>
          </w:tcPr>
          <w:p w14:paraId="1B8BA65C" w14:textId="77777777" w:rsidR="007F6E41" w:rsidRDefault="007F6E41">
            <w:pPr>
              <w:jc w:val="right"/>
              <w:rPr>
                <w:bCs/>
                <w:sz w:val="20"/>
                <w:szCs w:val="20"/>
              </w:rPr>
            </w:pPr>
            <w:r>
              <w:rPr>
                <w:sz w:val="20"/>
                <w:szCs w:val="20"/>
              </w:rPr>
              <w:t>26 885</w:t>
            </w:r>
          </w:p>
        </w:tc>
        <w:tc>
          <w:tcPr>
            <w:tcW w:w="550" w:type="pct"/>
            <w:vAlign w:val="bottom"/>
            <w:hideMark/>
          </w:tcPr>
          <w:p w14:paraId="5779D636" w14:textId="77777777" w:rsidR="007F6E41" w:rsidRDefault="007F6E41">
            <w:pPr>
              <w:jc w:val="right"/>
              <w:rPr>
                <w:bCs/>
                <w:sz w:val="20"/>
                <w:szCs w:val="20"/>
              </w:rPr>
            </w:pPr>
            <w:r>
              <w:rPr>
                <w:sz w:val="20"/>
                <w:szCs w:val="20"/>
              </w:rPr>
              <w:t>4,4</w:t>
            </w:r>
          </w:p>
        </w:tc>
        <w:tc>
          <w:tcPr>
            <w:tcW w:w="550" w:type="pct"/>
            <w:vAlign w:val="bottom"/>
            <w:hideMark/>
          </w:tcPr>
          <w:p w14:paraId="781BB7B2" w14:textId="77777777" w:rsidR="007F6E41" w:rsidRDefault="007F6E41">
            <w:pPr>
              <w:jc w:val="right"/>
              <w:rPr>
                <w:bCs/>
                <w:sz w:val="20"/>
                <w:szCs w:val="20"/>
              </w:rPr>
            </w:pPr>
            <w:r>
              <w:rPr>
                <w:sz w:val="20"/>
                <w:szCs w:val="20"/>
              </w:rPr>
              <w:t>4,5</w:t>
            </w:r>
          </w:p>
        </w:tc>
        <w:tc>
          <w:tcPr>
            <w:tcW w:w="1097" w:type="pct"/>
            <w:vAlign w:val="bottom"/>
            <w:hideMark/>
          </w:tcPr>
          <w:p w14:paraId="5A631EF3" w14:textId="77777777" w:rsidR="007F6E41" w:rsidRDefault="007F6E41">
            <w:pPr>
              <w:jc w:val="right"/>
              <w:rPr>
                <w:sz w:val="20"/>
                <w:szCs w:val="20"/>
              </w:rPr>
            </w:pPr>
            <w:r>
              <w:rPr>
                <w:sz w:val="20"/>
                <w:szCs w:val="20"/>
              </w:rPr>
              <w:t>102,3</w:t>
            </w:r>
          </w:p>
        </w:tc>
      </w:tr>
      <w:tr w:rsidR="007F6E41" w14:paraId="494FBF24" w14:textId="77777777" w:rsidTr="008D185E">
        <w:tc>
          <w:tcPr>
            <w:tcW w:w="1618" w:type="pct"/>
            <w:hideMark/>
          </w:tcPr>
          <w:p w14:paraId="54048730" w14:textId="77777777" w:rsidR="007F6E41" w:rsidRDefault="007F6E41">
            <w:pPr>
              <w:spacing w:before="20" w:after="20"/>
              <w:ind w:left="340" w:hanging="113"/>
              <w:rPr>
                <w:sz w:val="20"/>
                <w:szCs w:val="20"/>
              </w:rPr>
            </w:pPr>
            <w:proofErr w:type="spellStart"/>
            <w:r>
              <w:rPr>
                <w:sz w:val="20"/>
                <w:szCs w:val="20"/>
              </w:rPr>
              <w:t>анын</w:t>
            </w:r>
            <w:proofErr w:type="spellEnd"/>
            <w:r>
              <w:rPr>
                <w:sz w:val="20"/>
                <w:szCs w:val="20"/>
              </w:rPr>
              <w:t xml:space="preserve"> </w:t>
            </w:r>
            <w:proofErr w:type="spellStart"/>
            <w:r>
              <w:rPr>
                <w:sz w:val="20"/>
                <w:szCs w:val="20"/>
              </w:rPr>
              <w:t>ичин</w:t>
            </w:r>
            <w:proofErr w:type="spellEnd"/>
            <w:r>
              <w:rPr>
                <w:sz w:val="20"/>
                <w:szCs w:val="20"/>
                <w:lang w:val="ky-KG"/>
              </w:rPr>
              <w:t>ен</w:t>
            </w:r>
            <w:r>
              <w:rPr>
                <w:sz w:val="20"/>
                <w:szCs w:val="20"/>
              </w:rPr>
              <w:t xml:space="preserve"> 1 </w:t>
            </w:r>
            <w:proofErr w:type="spellStart"/>
            <w:r>
              <w:rPr>
                <w:sz w:val="20"/>
                <w:szCs w:val="20"/>
              </w:rPr>
              <w:t>жашка</w:t>
            </w:r>
            <w:proofErr w:type="spellEnd"/>
            <w:r>
              <w:rPr>
                <w:sz w:val="20"/>
                <w:szCs w:val="20"/>
              </w:rPr>
              <w:br/>
            </w:r>
            <w:proofErr w:type="spellStart"/>
            <w:r>
              <w:rPr>
                <w:sz w:val="20"/>
                <w:szCs w:val="20"/>
              </w:rPr>
              <w:t>чейинки</w:t>
            </w:r>
            <w:proofErr w:type="spellEnd"/>
            <w:r>
              <w:rPr>
                <w:sz w:val="20"/>
                <w:szCs w:val="20"/>
              </w:rPr>
              <w:t xml:space="preserve"> </w:t>
            </w:r>
            <w:proofErr w:type="spellStart"/>
            <w:r>
              <w:rPr>
                <w:sz w:val="20"/>
                <w:szCs w:val="20"/>
              </w:rPr>
              <w:t>балдар</w:t>
            </w:r>
            <w:proofErr w:type="spellEnd"/>
          </w:p>
        </w:tc>
        <w:tc>
          <w:tcPr>
            <w:tcW w:w="635" w:type="pct"/>
            <w:vAlign w:val="bottom"/>
            <w:hideMark/>
          </w:tcPr>
          <w:p w14:paraId="4CC32ACE" w14:textId="77777777" w:rsidR="007F6E41" w:rsidRDefault="007F6E41">
            <w:pPr>
              <w:ind w:firstLineChars="200" w:firstLine="400"/>
              <w:jc w:val="right"/>
              <w:rPr>
                <w:bCs/>
                <w:sz w:val="20"/>
                <w:szCs w:val="20"/>
              </w:rPr>
            </w:pPr>
            <w:r>
              <w:rPr>
                <w:sz w:val="20"/>
                <w:szCs w:val="20"/>
              </w:rPr>
              <w:t>1 644</w:t>
            </w:r>
          </w:p>
        </w:tc>
        <w:tc>
          <w:tcPr>
            <w:tcW w:w="550" w:type="pct"/>
            <w:vAlign w:val="bottom"/>
            <w:hideMark/>
          </w:tcPr>
          <w:p w14:paraId="764E1007" w14:textId="77777777" w:rsidR="007F6E41" w:rsidRDefault="007F6E41">
            <w:pPr>
              <w:jc w:val="right"/>
              <w:rPr>
                <w:bCs/>
                <w:sz w:val="20"/>
                <w:szCs w:val="20"/>
              </w:rPr>
            </w:pPr>
            <w:r>
              <w:rPr>
                <w:sz w:val="20"/>
                <w:szCs w:val="20"/>
              </w:rPr>
              <w:t>1 578</w:t>
            </w:r>
          </w:p>
        </w:tc>
        <w:tc>
          <w:tcPr>
            <w:tcW w:w="550" w:type="pct"/>
            <w:vAlign w:val="bottom"/>
            <w:hideMark/>
          </w:tcPr>
          <w:p w14:paraId="2BC9CBAA" w14:textId="77777777" w:rsidR="007F6E41" w:rsidRDefault="007F6E41">
            <w:pPr>
              <w:jc w:val="right"/>
              <w:rPr>
                <w:bCs/>
                <w:sz w:val="20"/>
                <w:szCs w:val="20"/>
              </w:rPr>
            </w:pPr>
            <w:r>
              <w:rPr>
                <w:sz w:val="20"/>
                <w:szCs w:val="20"/>
              </w:rPr>
              <w:t>13,5</w:t>
            </w:r>
            <w:r>
              <w:rPr>
                <w:sz w:val="20"/>
                <w:szCs w:val="20"/>
                <w:vertAlign w:val="superscript"/>
              </w:rPr>
              <w:t>2</w:t>
            </w:r>
          </w:p>
        </w:tc>
        <w:tc>
          <w:tcPr>
            <w:tcW w:w="550" w:type="pct"/>
            <w:vAlign w:val="bottom"/>
            <w:hideMark/>
          </w:tcPr>
          <w:p w14:paraId="7796FA9E" w14:textId="77777777" w:rsidR="007F6E41" w:rsidRDefault="007F6E41">
            <w:pPr>
              <w:jc w:val="right"/>
              <w:rPr>
                <w:bCs/>
                <w:sz w:val="20"/>
                <w:szCs w:val="20"/>
              </w:rPr>
            </w:pPr>
            <w:r>
              <w:rPr>
                <w:sz w:val="20"/>
                <w:szCs w:val="20"/>
              </w:rPr>
              <w:t>13,1</w:t>
            </w:r>
            <w:r>
              <w:rPr>
                <w:sz w:val="20"/>
                <w:szCs w:val="20"/>
                <w:vertAlign w:val="superscript"/>
              </w:rPr>
              <w:t>2</w:t>
            </w:r>
          </w:p>
        </w:tc>
        <w:tc>
          <w:tcPr>
            <w:tcW w:w="1097" w:type="pct"/>
            <w:vAlign w:val="bottom"/>
            <w:hideMark/>
          </w:tcPr>
          <w:p w14:paraId="761972A3" w14:textId="77777777" w:rsidR="007F6E41" w:rsidRDefault="007F6E41">
            <w:pPr>
              <w:jc w:val="right"/>
              <w:rPr>
                <w:sz w:val="20"/>
                <w:szCs w:val="20"/>
              </w:rPr>
            </w:pPr>
            <w:r>
              <w:rPr>
                <w:sz w:val="20"/>
                <w:szCs w:val="20"/>
              </w:rPr>
              <w:t>97,0</w:t>
            </w:r>
          </w:p>
        </w:tc>
      </w:tr>
      <w:tr w:rsidR="007F6E41" w14:paraId="54B4C340" w14:textId="77777777" w:rsidTr="008D185E">
        <w:tc>
          <w:tcPr>
            <w:tcW w:w="1618" w:type="pct"/>
            <w:hideMark/>
          </w:tcPr>
          <w:p w14:paraId="13649F86" w14:textId="77777777" w:rsidR="007F6E41" w:rsidRDefault="007F6E41">
            <w:pPr>
              <w:spacing w:before="20" w:after="20"/>
              <w:jc w:val="both"/>
              <w:rPr>
                <w:sz w:val="20"/>
                <w:szCs w:val="20"/>
              </w:rPr>
            </w:pPr>
            <w:proofErr w:type="spellStart"/>
            <w:r>
              <w:rPr>
                <w:sz w:val="20"/>
                <w:szCs w:val="20"/>
              </w:rPr>
              <w:t>Калктын</w:t>
            </w:r>
            <w:proofErr w:type="spellEnd"/>
            <w:r>
              <w:rPr>
                <w:sz w:val="20"/>
                <w:szCs w:val="20"/>
              </w:rPr>
              <w:t xml:space="preserve"> </w:t>
            </w:r>
            <w:proofErr w:type="spellStart"/>
            <w:r>
              <w:rPr>
                <w:sz w:val="20"/>
                <w:szCs w:val="20"/>
              </w:rPr>
              <w:t>табигый</w:t>
            </w:r>
            <w:proofErr w:type="spellEnd"/>
            <w:r>
              <w:rPr>
                <w:sz w:val="20"/>
                <w:szCs w:val="20"/>
              </w:rPr>
              <w:t xml:space="preserve"> </w:t>
            </w:r>
            <w:r>
              <w:rPr>
                <w:sz w:val="20"/>
                <w:szCs w:val="20"/>
                <w:lang w:val="ky-KG"/>
              </w:rPr>
              <w:t>ө</w:t>
            </w:r>
            <w:proofErr w:type="spellStart"/>
            <w:r>
              <w:rPr>
                <w:sz w:val="20"/>
                <w:szCs w:val="20"/>
              </w:rPr>
              <w:t>сүүсү</w:t>
            </w:r>
            <w:proofErr w:type="spellEnd"/>
          </w:p>
        </w:tc>
        <w:tc>
          <w:tcPr>
            <w:tcW w:w="635" w:type="pct"/>
            <w:vAlign w:val="bottom"/>
            <w:hideMark/>
          </w:tcPr>
          <w:p w14:paraId="16488A2F" w14:textId="77777777" w:rsidR="007F6E41" w:rsidRDefault="007F6E41">
            <w:pPr>
              <w:jc w:val="right"/>
              <w:rPr>
                <w:bCs/>
                <w:sz w:val="20"/>
                <w:szCs w:val="20"/>
              </w:rPr>
            </w:pPr>
            <w:r>
              <w:rPr>
                <w:sz w:val="20"/>
                <w:szCs w:val="20"/>
              </w:rPr>
              <w:t>95 883</w:t>
            </w:r>
          </w:p>
        </w:tc>
        <w:tc>
          <w:tcPr>
            <w:tcW w:w="550" w:type="pct"/>
            <w:vAlign w:val="bottom"/>
            <w:hideMark/>
          </w:tcPr>
          <w:p w14:paraId="77E9F0E2" w14:textId="77777777" w:rsidR="007F6E41" w:rsidRDefault="007F6E41">
            <w:pPr>
              <w:jc w:val="right"/>
              <w:rPr>
                <w:bCs/>
                <w:sz w:val="20"/>
                <w:szCs w:val="20"/>
              </w:rPr>
            </w:pPr>
            <w:r>
              <w:rPr>
                <w:sz w:val="20"/>
                <w:szCs w:val="20"/>
              </w:rPr>
              <w:t>93 644</w:t>
            </w:r>
          </w:p>
        </w:tc>
        <w:tc>
          <w:tcPr>
            <w:tcW w:w="550" w:type="pct"/>
            <w:vAlign w:val="bottom"/>
            <w:hideMark/>
          </w:tcPr>
          <w:p w14:paraId="64CAF6B3" w14:textId="77777777" w:rsidR="007F6E41" w:rsidRDefault="007F6E41">
            <w:pPr>
              <w:jc w:val="right"/>
              <w:rPr>
                <w:bCs/>
                <w:sz w:val="20"/>
                <w:szCs w:val="20"/>
              </w:rPr>
            </w:pPr>
            <w:r>
              <w:rPr>
                <w:sz w:val="20"/>
                <w:szCs w:val="20"/>
              </w:rPr>
              <w:t>16,2</w:t>
            </w:r>
          </w:p>
        </w:tc>
        <w:tc>
          <w:tcPr>
            <w:tcW w:w="550" w:type="pct"/>
            <w:vAlign w:val="bottom"/>
            <w:hideMark/>
          </w:tcPr>
          <w:p w14:paraId="596720BF" w14:textId="77777777" w:rsidR="007F6E41" w:rsidRDefault="007F6E41">
            <w:pPr>
              <w:jc w:val="right"/>
              <w:rPr>
                <w:bCs/>
                <w:sz w:val="20"/>
                <w:szCs w:val="20"/>
              </w:rPr>
            </w:pPr>
            <w:r>
              <w:rPr>
                <w:sz w:val="20"/>
                <w:szCs w:val="20"/>
              </w:rPr>
              <w:t>15,6</w:t>
            </w:r>
          </w:p>
        </w:tc>
        <w:tc>
          <w:tcPr>
            <w:tcW w:w="1097" w:type="pct"/>
            <w:vAlign w:val="bottom"/>
            <w:hideMark/>
          </w:tcPr>
          <w:p w14:paraId="6460128E" w14:textId="77777777" w:rsidR="007F6E41" w:rsidRDefault="007F6E41">
            <w:pPr>
              <w:jc w:val="right"/>
              <w:rPr>
                <w:sz w:val="20"/>
                <w:szCs w:val="20"/>
              </w:rPr>
            </w:pPr>
            <w:r>
              <w:rPr>
                <w:sz w:val="20"/>
                <w:szCs w:val="20"/>
              </w:rPr>
              <w:t>96,3</w:t>
            </w:r>
          </w:p>
        </w:tc>
      </w:tr>
      <w:tr w:rsidR="007F6E41" w14:paraId="76A1ADE4" w14:textId="77777777" w:rsidTr="008D185E">
        <w:tc>
          <w:tcPr>
            <w:tcW w:w="1618" w:type="pct"/>
            <w:hideMark/>
          </w:tcPr>
          <w:p w14:paraId="35B35D25" w14:textId="77777777" w:rsidR="007F6E41" w:rsidRDefault="007F6E41">
            <w:pPr>
              <w:spacing w:before="20" w:after="20"/>
              <w:jc w:val="both"/>
              <w:rPr>
                <w:sz w:val="20"/>
                <w:szCs w:val="20"/>
              </w:rPr>
            </w:pPr>
            <w:proofErr w:type="spellStart"/>
            <w:r>
              <w:rPr>
                <w:sz w:val="20"/>
                <w:szCs w:val="20"/>
              </w:rPr>
              <w:t>Никелешүүл</w:t>
            </w:r>
            <w:proofErr w:type="spellEnd"/>
            <w:r>
              <w:rPr>
                <w:sz w:val="20"/>
                <w:szCs w:val="20"/>
                <w:lang w:val="ky-KG"/>
              </w:rPr>
              <w:t>ө</w:t>
            </w:r>
            <w:r>
              <w:rPr>
                <w:sz w:val="20"/>
                <w:szCs w:val="20"/>
              </w:rPr>
              <w:t xml:space="preserve">р, </w:t>
            </w:r>
            <w:proofErr w:type="spellStart"/>
            <w:r>
              <w:rPr>
                <w:sz w:val="20"/>
                <w:szCs w:val="20"/>
              </w:rPr>
              <w:t>бирдик</w:t>
            </w:r>
            <w:proofErr w:type="spellEnd"/>
          </w:p>
        </w:tc>
        <w:tc>
          <w:tcPr>
            <w:tcW w:w="635" w:type="pct"/>
            <w:vAlign w:val="bottom"/>
            <w:hideMark/>
          </w:tcPr>
          <w:p w14:paraId="3D0927B0" w14:textId="77777777" w:rsidR="007F6E41" w:rsidRDefault="007F6E41">
            <w:pPr>
              <w:jc w:val="right"/>
              <w:rPr>
                <w:bCs/>
                <w:sz w:val="20"/>
                <w:szCs w:val="20"/>
              </w:rPr>
            </w:pPr>
            <w:r>
              <w:rPr>
                <w:sz w:val="20"/>
                <w:szCs w:val="20"/>
              </w:rPr>
              <w:t>36 957</w:t>
            </w:r>
          </w:p>
        </w:tc>
        <w:tc>
          <w:tcPr>
            <w:tcW w:w="550" w:type="pct"/>
            <w:vAlign w:val="bottom"/>
            <w:hideMark/>
          </w:tcPr>
          <w:p w14:paraId="23445D36" w14:textId="77777777" w:rsidR="007F6E41" w:rsidRDefault="007F6E41">
            <w:pPr>
              <w:jc w:val="right"/>
              <w:rPr>
                <w:bCs/>
                <w:sz w:val="20"/>
                <w:szCs w:val="20"/>
              </w:rPr>
            </w:pPr>
            <w:r>
              <w:rPr>
                <w:sz w:val="20"/>
                <w:szCs w:val="20"/>
              </w:rPr>
              <w:t>37 612</w:t>
            </w:r>
          </w:p>
        </w:tc>
        <w:tc>
          <w:tcPr>
            <w:tcW w:w="550" w:type="pct"/>
            <w:vAlign w:val="bottom"/>
            <w:hideMark/>
          </w:tcPr>
          <w:p w14:paraId="10B8A508" w14:textId="77777777" w:rsidR="007F6E41" w:rsidRDefault="007F6E41">
            <w:pPr>
              <w:jc w:val="right"/>
              <w:rPr>
                <w:bCs/>
                <w:sz w:val="20"/>
                <w:szCs w:val="20"/>
              </w:rPr>
            </w:pPr>
            <w:r>
              <w:rPr>
                <w:sz w:val="20"/>
                <w:szCs w:val="20"/>
              </w:rPr>
              <w:t>6,3</w:t>
            </w:r>
          </w:p>
        </w:tc>
        <w:tc>
          <w:tcPr>
            <w:tcW w:w="550" w:type="pct"/>
            <w:vAlign w:val="bottom"/>
            <w:hideMark/>
          </w:tcPr>
          <w:p w14:paraId="169FD12A" w14:textId="77777777" w:rsidR="007F6E41" w:rsidRDefault="007F6E41">
            <w:pPr>
              <w:jc w:val="right"/>
              <w:rPr>
                <w:bCs/>
                <w:sz w:val="20"/>
                <w:szCs w:val="20"/>
              </w:rPr>
            </w:pPr>
            <w:r>
              <w:rPr>
                <w:sz w:val="20"/>
                <w:szCs w:val="20"/>
              </w:rPr>
              <w:t>6,3</w:t>
            </w:r>
          </w:p>
        </w:tc>
        <w:tc>
          <w:tcPr>
            <w:tcW w:w="1097" w:type="pct"/>
            <w:vAlign w:val="bottom"/>
            <w:hideMark/>
          </w:tcPr>
          <w:p w14:paraId="0C280703" w14:textId="77777777" w:rsidR="007F6E41" w:rsidRDefault="007F6E41">
            <w:pPr>
              <w:jc w:val="right"/>
              <w:rPr>
                <w:sz w:val="20"/>
                <w:szCs w:val="20"/>
              </w:rPr>
            </w:pPr>
            <w:r>
              <w:rPr>
                <w:sz w:val="20"/>
                <w:szCs w:val="20"/>
              </w:rPr>
              <w:t>100,0</w:t>
            </w:r>
          </w:p>
        </w:tc>
      </w:tr>
      <w:tr w:rsidR="007F6E41" w14:paraId="552C10DD" w14:textId="77777777" w:rsidTr="008D185E">
        <w:tc>
          <w:tcPr>
            <w:tcW w:w="1618" w:type="pct"/>
            <w:tcBorders>
              <w:top w:val="nil"/>
              <w:left w:val="nil"/>
              <w:bottom w:val="single" w:sz="4" w:space="0" w:color="auto"/>
              <w:right w:val="nil"/>
            </w:tcBorders>
            <w:hideMark/>
          </w:tcPr>
          <w:p w14:paraId="3398FFB0" w14:textId="77777777" w:rsidR="007F6E41" w:rsidRDefault="007F6E41">
            <w:pPr>
              <w:spacing w:before="20" w:after="20"/>
              <w:jc w:val="both"/>
              <w:rPr>
                <w:sz w:val="20"/>
                <w:szCs w:val="20"/>
              </w:rPr>
            </w:pPr>
            <w:proofErr w:type="spellStart"/>
            <w:r>
              <w:rPr>
                <w:sz w:val="20"/>
                <w:szCs w:val="20"/>
              </w:rPr>
              <w:t>Ажырашуулар</w:t>
            </w:r>
            <w:proofErr w:type="spellEnd"/>
            <w:r>
              <w:rPr>
                <w:sz w:val="20"/>
                <w:szCs w:val="20"/>
              </w:rPr>
              <w:t xml:space="preserve">, </w:t>
            </w:r>
            <w:proofErr w:type="spellStart"/>
            <w:r>
              <w:rPr>
                <w:sz w:val="20"/>
                <w:szCs w:val="20"/>
              </w:rPr>
              <w:t>бирдик</w:t>
            </w:r>
            <w:proofErr w:type="spellEnd"/>
          </w:p>
        </w:tc>
        <w:tc>
          <w:tcPr>
            <w:tcW w:w="635" w:type="pct"/>
            <w:tcBorders>
              <w:top w:val="nil"/>
              <w:left w:val="nil"/>
              <w:bottom w:val="single" w:sz="4" w:space="0" w:color="auto"/>
              <w:right w:val="nil"/>
            </w:tcBorders>
            <w:vAlign w:val="bottom"/>
            <w:hideMark/>
          </w:tcPr>
          <w:p w14:paraId="0F95C028" w14:textId="77777777" w:rsidR="007F6E41" w:rsidRDefault="007F6E41">
            <w:pPr>
              <w:jc w:val="right"/>
              <w:rPr>
                <w:bCs/>
                <w:sz w:val="20"/>
                <w:szCs w:val="20"/>
              </w:rPr>
            </w:pPr>
            <w:r>
              <w:rPr>
                <w:sz w:val="20"/>
                <w:szCs w:val="20"/>
              </w:rPr>
              <w:t>10 367</w:t>
            </w:r>
          </w:p>
        </w:tc>
        <w:tc>
          <w:tcPr>
            <w:tcW w:w="550" w:type="pct"/>
            <w:tcBorders>
              <w:top w:val="nil"/>
              <w:left w:val="nil"/>
              <w:bottom w:val="single" w:sz="4" w:space="0" w:color="auto"/>
              <w:right w:val="nil"/>
            </w:tcBorders>
            <w:vAlign w:val="bottom"/>
            <w:hideMark/>
          </w:tcPr>
          <w:p w14:paraId="7EF9815D" w14:textId="77777777" w:rsidR="007F6E41" w:rsidRDefault="007F6E41">
            <w:pPr>
              <w:jc w:val="right"/>
              <w:rPr>
                <w:bCs/>
                <w:sz w:val="20"/>
                <w:szCs w:val="20"/>
              </w:rPr>
            </w:pPr>
            <w:r>
              <w:rPr>
                <w:sz w:val="20"/>
                <w:szCs w:val="20"/>
              </w:rPr>
              <w:t>11 094</w:t>
            </w:r>
          </w:p>
        </w:tc>
        <w:tc>
          <w:tcPr>
            <w:tcW w:w="550" w:type="pct"/>
            <w:tcBorders>
              <w:top w:val="nil"/>
              <w:left w:val="nil"/>
              <w:bottom w:val="single" w:sz="4" w:space="0" w:color="auto"/>
              <w:right w:val="nil"/>
            </w:tcBorders>
            <w:vAlign w:val="bottom"/>
            <w:hideMark/>
          </w:tcPr>
          <w:p w14:paraId="44E4CDE3" w14:textId="77777777" w:rsidR="007F6E41" w:rsidRDefault="007F6E41">
            <w:pPr>
              <w:jc w:val="right"/>
              <w:rPr>
                <w:bCs/>
                <w:sz w:val="20"/>
                <w:szCs w:val="20"/>
              </w:rPr>
            </w:pPr>
            <w:r>
              <w:rPr>
                <w:sz w:val="20"/>
                <w:szCs w:val="20"/>
              </w:rPr>
              <w:t>1,8</w:t>
            </w:r>
          </w:p>
        </w:tc>
        <w:tc>
          <w:tcPr>
            <w:tcW w:w="550" w:type="pct"/>
            <w:tcBorders>
              <w:top w:val="nil"/>
              <w:left w:val="nil"/>
              <w:bottom w:val="single" w:sz="4" w:space="0" w:color="auto"/>
              <w:right w:val="nil"/>
            </w:tcBorders>
            <w:vAlign w:val="bottom"/>
            <w:hideMark/>
          </w:tcPr>
          <w:p w14:paraId="18BB561C" w14:textId="77777777" w:rsidR="007F6E41" w:rsidRDefault="007F6E41">
            <w:pPr>
              <w:jc w:val="right"/>
              <w:rPr>
                <w:bCs/>
                <w:sz w:val="20"/>
                <w:szCs w:val="20"/>
              </w:rPr>
            </w:pPr>
            <w:r>
              <w:rPr>
                <w:sz w:val="20"/>
                <w:szCs w:val="20"/>
              </w:rPr>
              <w:t>1,8</w:t>
            </w:r>
          </w:p>
        </w:tc>
        <w:tc>
          <w:tcPr>
            <w:tcW w:w="1097" w:type="pct"/>
            <w:tcBorders>
              <w:top w:val="nil"/>
              <w:left w:val="nil"/>
              <w:bottom w:val="single" w:sz="4" w:space="0" w:color="auto"/>
              <w:right w:val="nil"/>
            </w:tcBorders>
            <w:vAlign w:val="bottom"/>
            <w:hideMark/>
          </w:tcPr>
          <w:p w14:paraId="65E31F13" w14:textId="77777777" w:rsidR="007F6E41" w:rsidRDefault="007F6E41">
            <w:pPr>
              <w:jc w:val="right"/>
              <w:rPr>
                <w:sz w:val="20"/>
                <w:szCs w:val="20"/>
              </w:rPr>
            </w:pPr>
            <w:r>
              <w:rPr>
                <w:sz w:val="20"/>
                <w:szCs w:val="20"/>
              </w:rPr>
              <w:t>100,0</w:t>
            </w:r>
          </w:p>
        </w:tc>
      </w:tr>
    </w:tbl>
    <w:p w14:paraId="168FDCE2" w14:textId="77777777" w:rsidR="007F6E41" w:rsidRDefault="007F6E41" w:rsidP="007F6E41">
      <w:pPr>
        <w:spacing w:before="20" w:after="20"/>
        <w:rPr>
          <w:sz w:val="18"/>
          <w:szCs w:val="18"/>
          <w:lang w:val="ky-KG"/>
        </w:rPr>
      </w:pPr>
      <w:r>
        <w:rPr>
          <w:sz w:val="18"/>
          <w:szCs w:val="18"/>
          <w:vertAlign w:val="superscript"/>
        </w:rPr>
        <w:t>1</w:t>
      </w:r>
      <w:r>
        <w:rPr>
          <w:sz w:val="18"/>
          <w:szCs w:val="18"/>
        </w:rPr>
        <w:t xml:space="preserve"> </w:t>
      </w:r>
      <w:proofErr w:type="spellStart"/>
      <w:r>
        <w:rPr>
          <w:sz w:val="18"/>
          <w:szCs w:val="18"/>
        </w:rPr>
        <w:t>Бул</w:t>
      </w:r>
      <w:proofErr w:type="spellEnd"/>
      <w:r>
        <w:rPr>
          <w:sz w:val="18"/>
          <w:szCs w:val="18"/>
        </w:rPr>
        <w:t xml:space="preserve"> </w:t>
      </w:r>
      <w:proofErr w:type="spellStart"/>
      <w:r>
        <w:rPr>
          <w:sz w:val="18"/>
          <w:szCs w:val="18"/>
        </w:rPr>
        <w:t>жерде</w:t>
      </w:r>
      <w:proofErr w:type="spellEnd"/>
      <w:r>
        <w:rPr>
          <w:sz w:val="18"/>
          <w:szCs w:val="18"/>
        </w:rPr>
        <w:t xml:space="preserve"> </w:t>
      </w:r>
      <w:proofErr w:type="spellStart"/>
      <w:r>
        <w:rPr>
          <w:sz w:val="18"/>
          <w:szCs w:val="18"/>
        </w:rPr>
        <w:t>жана</w:t>
      </w:r>
      <w:proofErr w:type="spellEnd"/>
      <w:r>
        <w:rPr>
          <w:sz w:val="18"/>
          <w:szCs w:val="18"/>
        </w:rPr>
        <w:t xml:space="preserve"> </w:t>
      </w:r>
      <w:proofErr w:type="spellStart"/>
      <w:r>
        <w:rPr>
          <w:sz w:val="18"/>
          <w:szCs w:val="18"/>
        </w:rPr>
        <w:t>мындан</w:t>
      </w:r>
      <w:proofErr w:type="spellEnd"/>
      <w:r>
        <w:rPr>
          <w:sz w:val="18"/>
          <w:szCs w:val="18"/>
        </w:rPr>
        <w:t xml:space="preserve"> ары </w:t>
      </w:r>
      <w:proofErr w:type="spellStart"/>
      <w:r>
        <w:rPr>
          <w:sz w:val="18"/>
          <w:szCs w:val="18"/>
        </w:rPr>
        <w:t>айлык</w:t>
      </w:r>
      <w:proofErr w:type="spellEnd"/>
      <w:r>
        <w:rPr>
          <w:sz w:val="18"/>
          <w:szCs w:val="18"/>
        </w:rPr>
        <w:t xml:space="preserve"> </w:t>
      </w:r>
      <w:proofErr w:type="spellStart"/>
      <w:r>
        <w:rPr>
          <w:sz w:val="18"/>
          <w:szCs w:val="18"/>
        </w:rPr>
        <w:t>ыкчам</w:t>
      </w:r>
      <w:proofErr w:type="spellEnd"/>
      <w:r>
        <w:rPr>
          <w:sz w:val="18"/>
          <w:szCs w:val="18"/>
        </w:rPr>
        <w:t xml:space="preserve"> </w:t>
      </w:r>
      <w:proofErr w:type="spellStart"/>
      <w:r>
        <w:rPr>
          <w:sz w:val="18"/>
          <w:szCs w:val="18"/>
        </w:rPr>
        <w:t>отчеттуулуктун</w:t>
      </w:r>
      <w:proofErr w:type="spellEnd"/>
      <w:r>
        <w:rPr>
          <w:sz w:val="18"/>
          <w:szCs w:val="18"/>
        </w:rPr>
        <w:t xml:space="preserve"> к</w:t>
      </w:r>
      <w:r>
        <w:rPr>
          <w:sz w:val="18"/>
          <w:szCs w:val="18"/>
          <w:lang w:val="ky-KG"/>
        </w:rPr>
        <w:t>ө</w:t>
      </w:r>
      <w:proofErr w:type="spellStart"/>
      <w:r>
        <w:rPr>
          <w:sz w:val="18"/>
          <w:szCs w:val="18"/>
        </w:rPr>
        <w:t>рс</w:t>
      </w:r>
      <w:proofErr w:type="spellEnd"/>
      <w:r>
        <w:rPr>
          <w:sz w:val="18"/>
          <w:szCs w:val="18"/>
          <w:lang w:val="ky-KG"/>
        </w:rPr>
        <w:t>ө</w:t>
      </w:r>
      <w:proofErr w:type="spellStart"/>
      <w:r>
        <w:rPr>
          <w:sz w:val="18"/>
          <w:szCs w:val="18"/>
        </w:rPr>
        <w:t>ткүчт</w:t>
      </w:r>
      <w:proofErr w:type="spellEnd"/>
      <w:r>
        <w:rPr>
          <w:sz w:val="18"/>
          <w:szCs w:val="18"/>
          <w:lang w:val="ky-KG"/>
        </w:rPr>
        <w:t>ө</w:t>
      </w:r>
      <w:proofErr w:type="spellStart"/>
      <w:r>
        <w:rPr>
          <w:sz w:val="18"/>
          <w:szCs w:val="18"/>
        </w:rPr>
        <w:t>рү</w:t>
      </w:r>
      <w:proofErr w:type="spellEnd"/>
      <w:r>
        <w:rPr>
          <w:sz w:val="18"/>
          <w:szCs w:val="18"/>
        </w:rPr>
        <w:t xml:space="preserve"> </w:t>
      </w:r>
      <w:proofErr w:type="spellStart"/>
      <w:r>
        <w:rPr>
          <w:sz w:val="18"/>
          <w:szCs w:val="18"/>
        </w:rPr>
        <w:t>бир</w:t>
      </w:r>
      <w:proofErr w:type="spellEnd"/>
      <w:r>
        <w:rPr>
          <w:sz w:val="18"/>
          <w:szCs w:val="18"/>
        </w:rPr>
        <w:t xml:space="preserve"> </w:t>
      </w:r>
      <w:proofErr w:type="spellStart"/>
      <w:r>
        <w:rPr>
          <w:sz w:val="18"/>
          <w:szCs w:val="18"/>
        </w:rPr>
        <w:t>жылга</w:t>
      </w:r>
      <w:proofErr w:type="spellEnd"/>
      <w:r>
        <w:rPr>
          <w:sz w:val="18"/>
          <w:szCs w:val="18"/>
        </w:rPr>
        <w:t xml:space="preserve"> карата кайра </w:t>
      </w:r>
      <w:proofErr w:type="spellStart"/>
      <w:r>
        <w:rPr>
          <w:sz w:val="18"/>
          <w:szCs w:val="18"/>
        </w:rPr>
        <w:t>эсептели</w:t>
      </w:r>
      <w:proofErr w:type="spellEnd"/>
      <w:r>
        <w:rPr>
          <w:sz w:val="18"/>
          <w:szCs w:val="18"/>
          <w:lang w:val="ky-KG"/>
        </w:rPr>
        <w:t>ни</w:t>
      </w:r>
      <w:r>
        <w:rPr>
          <w:sz w:val="18"/>
          <w:szCs w:val="18"/>
        </w:rPr>
        <w:t xml:space="preserve">п </w:t>
      </w:r>
      <w:proofErr w:type="spellStart"/>
      <w:r>
        <w:rPr>
          <w:sz w:val="18"/>
          <w:szCs w:val="18"/>
        </w:rPr>
        <w:t>берилди</w:t>
      </w:r>
      <w:proofErr w:type="spellEnd"/>
      <w:r>
        <w:rPr>
          <w:sz w:val="18"/>
          <w:szCs w:val="18"/>
        </w:rPr>
        <w:t xml:space="preserve">, </w:t>
      </w:r>
      <w:proofErr w:type="spellStart"/>
      <w:r>
        <w:rPr>
          <w:sz w:val="18"/>
          <w:szCs w:val="18"/>
        </w:rPr>
        <w:t>б.а</w:t>
      </w:r>
      <w:proofErr w:type="spellEnd"/>
      <w:r>
        <w:rPr>
          <w:sz w:val="18"/>
          <w:szCs w:val="18"/>
        </w:rPr>
        <w:t>.</w:t>
      </w:r>
      <w:r>
        <w:rPr>
          <w:sz w:val="18"/>
          <w:szCs w:val="18"/>
          <w:lang w:val="ky-KG"/>
        </w:rPr>
        <w:t>, түзүлгөн</w:t>
      </w:r>
      <w:r>
        <w:rPr>
          <w:sz w:val="18"/>
          <w:szCs w:val="18"/>
        </w:rPr>
        <w:t xml:space="preserve"> </w:t>
      </w:r>
      <w:proofErr w:type="spellStart"/>
      <w:r>
        <w:rPr>
          <w:sz w:val="18"/>
          <w:szCs w:val="18"/>
        </w:rPr>
        <w:t>кырдаал</w:t>
      </w:r>
      <w:proofErr w:type="spellEnd"/>
      <w:r>
        <w:rPr>
          <w:sz w:val="18"/>
          <w:szCs w:val="18"/>
        </w:rPr>
        <w:t xml:space="preserve"> </w:t>
      </w:r>
      <w:proofErr w:type="spellStart"/>
      <w:r>
        <w:rPr>
          <w:sz w:val="18"/>
          <w:szCs w:val="18"/>
        </w:rPr>
        <w:t>бир</w:t>
      </w:r>
      <w:proofErr w:type="spellEnd"/>
      <w:r>
        <w:rPr>
          <w:sz w:val="18"/>
          <w:szCs w:val="18"/>
        </w:rPr>
        <w:t xml:space="preserve"> </w:t>
      </w:r>
      <w:proofErr w:type="spellStart"/>
      <w:r>
        <w:rPr>
          <w:sz w:val="18"/>
          <w:szCs w:val="18"/>
        </w:rPr>
        <w:t>жылдын</w:t>
      </w:r>
      <w:proofErr w:type="spellEnd"/>
      <w:r>
        <w:rPr>
          <w:sz w:val="18"/>
          <w:szCs w:val="18"/>
        </w:rPr>
        <w:t xml:space="preserve"> </w:t>
      </w:r>
      <w:proofErr w:type="spellStart"/>
      <w:r>
        <w:rPr>
          <w:sz w:val="18"/>
          <w:szCs w:val="18"/>
        </w:rPr>
        <w:t>ичинде</w:t>
      </w:r>
      <w:proofErr w:type="spellEnd"/>
      <w:r>
        <w:rPr>
          <w:sz w:val="18"/>
          <w:szCs w:val="18"/>
        </w:rPr>
        <w:t xml:space="preserve"> </w:t>
      </w:r>
      <w:r>
        <w:rPr>
          <w:sz w:val="18"/>
          <w:szCs w:val="18"/>
          <w:lang w:val="ky-KG"/>
        </w:rPr>
        <w:t>ө</w:t>
      </w:r>
      <w:proofErr w:type="spellStart"/>
      <w:r>
        <w:rPr>
          <w:sz w:val="18"/>
          <w:szCs w:val="18"/>
        </w:rPr>
        <w:t>зг</w:t>
      </w:r>
      <w:proofErr w:type="spellEnd"/>
      <w:r>
        <w:rPr>
          <w:sz w:val="18"/>
          <w:szCs w:val="18"/>
          <w:lang w:val="ky-KG"/>
        </w:rPr>
        <w:t>ө</w:t>
      </w:r>
      <w:proofErr w:type="spellStart"/>
      <w:r>
        <w:rPr>
          <w:sz w:val="18"/>
          <w:szCs w:val="18"/>
        </w:rPr>
        <w:t>рүлб</w:t>
      </w:r>
      <w:proofErr w:type="spellEnd"/>
      <w:r>
        <w:rPr>
          <w:sz w:val="18"/>
          <w:szCs w:val="18"/>
          <w:lang w:val="ky-KG"/>
        </w:rPr>
        <w:t>ө</w:t>
      </w:r>
      <w:r>
        <w:rPr>
          <w:sz w:val="18"/>
          <w:szCs w:val="18"/>
        </w:rPr>
        <w:t>с</w:t>
      </w:r>
      <w:r>
        <w:rPr>
          <w:sz w:val="18"/>
          <w:szCs w:val="18"/>
          <w:lang w:val="ky-KG"/>
        </w:rPr>
        <w:t>ө</w:t>
      </w:r>
      <w:r>
        <w:rPr>
          <w:sz w:val="18"/>
          <w:szCs w:val="18"/>
        </w:rPr>
        <w:t>, к</w:t>
      </w:r>
      <w:r>
        <w:rPr>
          <w:sz w:val="18"/>
          <w:szCs w:val="18"/>
          <w:lang w:val="ky-KG"/>
        </w:rPr>
        <w:t>ө</w:t>
      </w:r>
      <w:proofErr w:type="spellStart"/>
      <w:r>
        <w:rPr>
          <w:sz w:val="18"/>
          <w:szCs w:val="18"/>
        </w:rPr>
        <w:t>рс</w:t>
      </w:r>
      <w:proofErr w:type="spellEnd"/>
      <w:r>
        <w:rPr>
          <w:sz w:val="18"/>
          <w:szCs w:val="18"/>
          <w:lang w:val="ky-KG"/>
        </w:rPr>
        <w:t>ө</w:t>
      </w:r>
      <w:proofErr w:type="spellStart"/>
      <w:r>
        <w:rPr>
          <w:sz w:val="18"/>
          <w:szCs w:val="18"/>
        </w:rPr>
        <w:t>ткүчт</w:t>
      </w:r>
      <w:proofErr w:type="spellEnd"/>
      <w:r>
        <w:rPr>
          <w:sz w:val="18"/>
          <w:szCs w:val="18"/>
          <w:lang w:val="ky-KG"/>
        </w:rPr>
        <w:t>ө</w:t>
      </w:r>
      <w:r>
        <w:rPr>
          <w:sz w:val="18"/>
          <w:szCs w:val="18"/>
        </w:rPr>
        <w:t xml:space="preserve">р </w:t>
      </w:r>
      <w:proofErr w:type="spellStart"/>
      <w:r>
        <w:rPr>
          <w:sz w:val="18"/>
          <w:szCs w:val="18"/>
        </w:rPr>
        <w:t>ошол</w:t>
      </w:r>
      <w:proofErr w:type="spellEnd"/>
      <w:r>
        <w:rPr>
          <w:sz w:val="18"/>
          <w:szCs w:val="18"/>
        </w:rPr>
        <w:t xml:space="preserve"> </w:t>
      </w:r>
      <w:proofErr w:type="spellStart"/>
      <w:r>
        <w:rPr>
          <w:sz w:val="18"/>
          <w:szCs w:val="18"/>
        </w:rPr>
        <w:t>бойдон</w:t>
      </w:r>
      <w:proofErr w:type="spellEnd"/>
      <w:r>
        <w:rPr>
          <w:sz w:val="18"/>
          <w:szCs w:val="18"/>
        </w:rPr>
        <w:t xml:space="preserve"> </w:t>
      </w:r>
      <w:proofErr w:type="spellStart"/>
      <w:r>
        <w:rPr>
          <w:sz w:val="18"/>
          <w:szCs w:val="18"/>
        </w:rPr>
        <w:t>калат</w:t>
      </w:r>
      <w:proofErr w:type="spellEnd"/>
      <w:r>
        <w:rPr>
          <w:sz w:val="18"/>
          <w:szCs w:val="18"/>
          <w:lang w:val="ky-KG"/>
        </w:rPr>
        <w:t>.</w:t>
      </w:r>
    </w:p>
    <w:p w14:paraId="2819817A" w14:textId="77777777" w:rsidR="007F6E41" w:rsidRDefault="007F6E41" w:rsidP="007F6E41">
      <w:pPr>
        <w:rPr>
          <w:sz w:val="18"/>
          <w:szCs w:val="18"/>
          <w:lang w:val="ky-KG"/>
        </w:rPr>
      </w:pPr>
      <w:r>
        <w:rPr>
          <w:sz w:val="18"/>
          <w:szCs w:val="18"/>
          <w:vertAlign w:val="superscript"/>
          <w:lang w:val="ky-KG"/>
        </w:rPr>
        <w:t>2</w:t>
      </w:r>
      <w:r>
        <w:rPr>
          <w:sz w:val="18"/>
          <w:szCs w:val="18"/>
          <w:lang w:val="ky-KG"/>
        </w:rPr>
        <w:t xml:space="preserve"> Тирүү төрөлгөндөрдүн 1000ине алганда.</w:t>
      </w:r>
    </w:p>
    <w:p w14:paraId="7588E1B6" w14:textId="77777777" w:rsidR="007F6E41" w:rsidRDefault="007F6E41" w:rsidP="007F6E41">
      <w:pPr>
        <w:spacing w:before="60"/>
        <w:rPr>
          <w:sz w:val="16"/>
          <w:szCs w:val="16"/>
          <w:lang w:val="ky-KG"/>
        </w:rPr>
      </w:pPr>
    </w:p>
    <w:p w14:paraId="25449A1D" w14:textId="77777777" w:rsidR="007F6E41" w:rsidRDefault="007F6E41" w:rsidP="007F6E41">
      <w:pPr>
        <w:shd w:val="clear" w:color="auto" w:fill="FFFFFF"/>
        <w:spacing w:before="120"/>
        <w:ind w:firstLine="709"/>
        <w:jc w:val="both"/>
        <w:rPr>
          <w:sz w:val="22"/>
          <w:szCs w:val="22"/>
          <w:lang w:val="ky-KG"/>
        </w:rPr>
      </w:pPr>
      <w:r>
        <w:rPr>
          <w:lang w:val="ky-KG"/>
        </w:rPr>
        <w:t>2024-ж. январь-октябрында калктын табигый өсүүсүнүн эң жогорку деңгээли Баткен, Ош жана Жалал-Абад облустарында белгиленди, ал эми эң төмөнкү деңгээли Бишкек шаарында  жана Ысык-Көл</w:t>
      </w:r>
      <w:r>
        <w:rPr>
          <w:sz w:val="20"/>
          <w:szCs w:val="20"/>
          <w:lang w:val="ky-KG"/>
        </w:rPr>
        <w:t xml:space="preserve"> </w:t>
      </w:r>
      <w:r>
        <w:rPr>
          <w:lang w:val="ky-KG"/>
        </w:rPr>
        <w:t xml:space="preserve"> облустунда белгиленди</w:t>
      </w:r>
      <w:r>
        <w:rPr>
          <w:sz w:val="22"/>
          <w:szCs w:val="22"/>
          <w:lang w:val="ky-KG"/>
        </w:rPr>
        <w:t>.</w:t>
      </w:r>
    </w:p>
    <w:p w14:paraId="7DBFE3EE" w14:textId="7CCBB84D" w:rsidR="007F6E41" w:rsidRDefault="00126261" w:rsidP="00ED5F92">
      <w:pPr>
        <w:spacing w:before="120" w:after="120"/>
        <w:ind w:left="1361" w:hanging="1361"/>
        <w:jc w:val="both"/>
        <w:rPr>
          <w:b/>
          <w:lang w:val="ky-KG"/>
        </w:rPr>
      </w:pPr>
      <w:r>
        <w:rPr>
          <w:b/>
          <w:lang w:val="ky-KG"/>
        </w:rPr>
        <w:t>9</w:t>
      </w:r>
      <w:r w:rsidR="00620BCA">
        <w:rPr>
          <w:b/>
          <w:lang w:val="ky-KG"/>
        </w:rPr>
        <w:t>6</w:t>
      </w:r>
      <w:r w:rsidR="007F6E41">
        <w:rPr>
          <w:b/>
          <w:lang w:val="ky-KG"/>
        </w:rPr>
        <w:t>-таблица: Январь</w:t>
      </w:r>
      <w:r w:rsidR="007F6E41">
        <w:rPr>
          <w:bCs/>
          <w:lang w:val="ky-KG"/>
        </w:rPr>
        <w:t>-</w:t>
      </w:r>
      <w:r w:rsidR="007F6E41">
        <w:rPr>
          <w:b/>
          <w:lang w:val="ky-KG"/>
        </w:rPr>
        <w:t>октябрында</w:t>
      </w:r>
      <w:r w:rsidR="007F6E41">
        <w:rPr>
          <w:b/>
          <w:bCs/>
          <w:lang w:val="ky-KG"/>
        </w:rPr>
        <w:t xml:space="preserve"> </w:t>
      </w:r>
      <w:r w:rsidR="007F6E41">
        <w:rPr>
          <w:b/>
          <w:lang w:val="ky-KG"/>
        </w:rPr>
        <w:t>калктын табигый өсүүсү</w:t>
      </w:r>
    </w:p>
    <w:tbl>
      <w:tblPr>
        <w:tblW w:w="4987" w:type="pct"/>
        <w:tblLook w:val="04A0" w:firstRow="1" w:lastRow="0" w:firstColumn="1" w:lastColumn="0" w:noHBand="0" w:noVBand="1"/>
      </w:tblPr>
      <w:tblGrid>
        <w:gridCol w:w="3279"/>
        <w:gridCol w:w="1143"/>
        <w:gridCol w:w="1144"/>
        <w:gridCol w:w="1142"/>
        <w:gridCol w:w="1144"/>
        <w:gridCol w:w="1761"/>
      </w:tblGrid>
      <w:tr w:rsidR="007F6E41" w14:paraId="0CEF73AD" w14:textId="77777777" w:rsidTr="007F6E41">
        <w:trPr>
          <w:cantSplit/>
          <w:tblHeader/>
        </w:trPr>
        <w:tc>
          <w:tcPr>
            <w:tcW w:w="1705" w:type="pct"/>
            <w:vMerge w:val="restart"/>
            <w:tcBorders>
              <w:top w:val="single" w:sz="8" w:space="0" w:color="auto"/>
              <w:left w:val="nil"/>
              <w:bottom w:val="single" w:sz="8" w:space="0" w:color="auto"/>
              <w:right w:val="nil"/>
            </w:tcBorders>
          </w:tcPr>
          <w:p w14:paraId="45981DEB" w14:textId="77777777" w:rsidR="007F6E41" w:rsidRDefault="007F6E41">
            <w:pPr>
              <w:spacing w:before="20" w:after="20"/>
              <w:jc w:val="both"/>
              <w:rPr>
                <w:sz w:val="18"/>
                <w:szCs w:val="18"/>
                <w:lang w:val="ky-KG"/>
              </w:rPr>
            </w:pPr>
          </w:p>
        </w:tc>
        <w:tc>
          <w:tcPr>
            <w:tcW w:w="1189" w:type="pct"/>
            <w:gridSpan w:val="2"/>
            <w:tcBorders>
              <w:top w:val="single" w:sz="8" w:space="0" w:color="auto"/>
              <w:left w:val="nil"/>
              <w:bottom w:val="single" w:sz="4" w:space="0" w:color="auto"/>
              <w:right w:val="nil"/>
            </w:tcBorders>
            <w:vAlign w:val="center"/>
            <w:hideMark/>
          </w:tcPr>
          <w:p w14:paraId="77C08EF8" w14:textId="77777777" w:rsidR="007F6E41" w:rsidRDefault="007F6E41">
            <w:pPr>
              <w:spacing w:before="20" w:after="20"/>
              <w:jc w:val="center"/>
              <w:rPr>
                <w:b/>
                <w:bCs/>
                <w:sz w:val="20"/>
                <w:szCs w:val="20"/>
                <w:lang w:val="ky-KG"/>
              </w:rPr>
            </w:pPr>
            <w:r>
              <w:rPr>
                <w:b/>
                <w:bCs/>
                <w:sz w:val="20"/>
                <w:szCs w:val="20"/>
                <w:lang w:val="ky-KG"/>
              </w:rPr>
              <w:t>Адам</w:t>
            </w:r>
          </w:p>
        </w:tc>
        <w:tc>
          <w:tcPr>
            <w:tcW w:w="2105" w:type="pct"/>
            <w:gridSpan w:val="3"/>
            <w:tcBorders>
              <w:top w:val="single" w:sz="8" w:space="0" w:color="auto"/>
              <w:left w:val="nil"/>
              <w:bottom w:val="single" w:sz="4" w:space="0" w:color="auto"/>
              <w:right w:val="nil"/>
            </w:tcBorders>
            <w:vAlign w:val="center"/>
            <w:hideMark/>
          </w:tcPr>
          <w:p w14:paraId="3139AEB0" w14:textId="77777777" w:rsidR="007F6E41" w:rsidRDefault="007F6E41">
            <w:pPr>
              <w:jc w:val="center"/>
              <w:rPr>
                <w:b/>
                <w:bCs/>
                <w:sz w:val="20"/>
                <w:szCs w:val="20"/>
                <w:vertAlign w:val="superscript"/>
              </w:rPr>
            </w:pPr>
            <w:proofErr w:type="spellStart"/>
            <w:r>
              <w:rPr>
                <w:b/>
                <w:sz w:val="20"/>
                <w:szCs w:val="20"/>
              </w:rPr>
              <w:t>Калктын</w:t>
            </w:r>
            <w:proofErr w:type="spellEnd"/>
            <w:r>
              <w:rPr>
                <w:b/>
                <w:sz w:val="20"/>
                <w:szCs w:val="20"/>
              </w:rPr>
              <w:t xml:space="preserve"> 1000ине</w:t>
            </w:r>
          </w:p>
        </w:tc>
      </w:tr>
      <w:tr w:rsidR="007F6E41" w14:paraId="4EC1E1BB" w14:textId="77777777" w:rsidTr="007F6E41">
        <w:trPr>
          <w:cantSplit/>
          <w:trHeight w:val="444"/>
          <w:tblHeader/>
        </w:trPr>
        <w:tc>
          <w:tcPr>
            <w:tcW w:w="0" w:type="auto"/>
            <w:vMerge/>
            <w:tcBorders>
              <w:top w:val="single" w:sz="8" w:space="0" w:color="auto"/>
              <w:left w:val="nil"/>
              <w:bottom w:val="single" w:sz="8" w:space="0" w:color="auto"/>
              <w:right w:val="nil"/>
            </w:tcBorders>
            <w:vAlign w:val="center"/>
            <w:hideMark/>
          </w:tcPr>
          <w:p w14:paraId="5935703D" w14:textId="77777777" w:rsidR="007F6E41" w:rsidRDefault="007F6E41">
            <w:pPr>
              <w:rPr>
                <w:sz w:val="18"/>
                <w:szCs w:val="18"/>
                <w:lang w:val="ky-KG"/>
              </w:rPr>
            </w:pPr>
          </w:p>
        </w:tc>
        <w:tc>
          <w:tcPr>
            <w:tcW w:w="594" w:type="pct"/>
            <w:tcBorders>
              <w:top w:val="single" w:sz="4" w:space="0" w:color="auto"/>
              <w:left w:val="nil"/>
              <w:bottom w:val="single" w:sz="8" w:space="0" w:color="auto"/>
              <w:right w:val="nil"/>
            </w:tcBorders>
            <w:vAlign w:val="center"/>
            <w:hideMark/>
          </w:tcPr>
          <w:p w14:paraId="721FBD6F" w14:textId="77777777" w:rsidR="007F6E41" w:rsidRDefault="007F6E41">
            <w:pPr>
              <w:spacing w:before="60"/>
              <w:jc w:val="right"/>
              <w:rPr>
                <w:b/>
                <w:bCs/>
                <w:sz w:val="20"/>
                <w:szCs w:val="20"/>
                <w:lang w:val="ky-KG"/>
              </w:rPr>
            </w:pPr>
            <w:r>
              <w:rPr>
                <w:b/>
                <w:bCs/>
                <w:sz w:val="20"/>
                <w:szCs w:val="20"/>
                <w:lang w:val="ky-KG"/>
              </w:rPr>
              <w:t>2023</w:t>
            </w:r>
          </w:p>
        </w:tc>
        <w:tc>
          <w:tcPr>
            <w:tcW w:w="595" w:type="pct"/>
            <w:tcBorders>
              <w:top w:val="single" w:sz="4" w:space="0" w:color="auto"/>
              <w:left w:val="nil"/>
              <w:bottom w:val="single" w:sz="8" w:space="0" w:color="auto"/>
              <w:right w:val="nil"/>
            </w:tcBorders>
            <w:vAlign w:val="center"/>
            <w:hideMark/>
          </w:tcPr>
          <w:p w14:paraId="46B32D08" w14:textId="77777777" w:rsidR="007F6E41" w:rsidRDefault="007F6E41">
            <w:pPr>
              <w:spacing w:before="60"/>
              <w:jc w:val="right"/>
              <w:rPr>
                <w:b/>
                <w:bCs/>
                <w:sz w:val="20"/>
                <w:szCs w:val="20"/>
                <w:lang w:val="ky-KG"/>
              </w:rPr>
            </w:pPr>
            <w:r>
              <w:rPr>
                <w:b/>
                <w:bCs/>
                <w:sz w:val="20"/>
                <w:szCs w:val="20"/>
              </w:rPr>
              <w:t>20</w:t>
            </w:r>
            <w:r>
              <w:rPr>
                <w:b/>
                <w:bCs/>
                <w:sz w:val="20"/>
                <w:szCs w:val="20"/>
                <w:lang w:val="ky-KG"/>
              </w:rPr>
              <w:t>24</w:t>
            </w:r>
          </w:p>
        </w:tc>
        <w:tc>
          <w:tcPr>
            <w:tcW w:w="594" w:type="pct"/>
            <w:tcBorders>
              <w:top w:val="single" w:sz="4" w:space="0" w:color="auto"/>
              <w:left w:val="nil"/>
              <w:bottom w:val="single" w:sz="8" w:space="0" w:color="auto"/>
              <w:right w:val="nil"/>
            </w:tcBorders>
            <w:vAlign w:val="center"/>
            <w:hideMark/>
          </w:tcPr>
          <w:p w14:paraId="62D36059" w14:textId="77777777" w:rsidR="007F6E41" w:rsidRDefault="007F6E41">
            <w:pPr>
              <w:spacing w:before="60"/>
              <w:jc w:val="right"/>
              <w:rPr>
                <w:b/>
                <w:bCs/>
                <w:sz w:val="20"/>
                <w:szCs w:val="20"/>
                <w:lang w:val="ky-KG"/>
              </w:rPr>
            </w:pPr>
            <w:r>
              <w:rPr>
                <w:b/>
                <w:bCs/>
                <w:sz w:val="20"/>
                <w:szCs w:val="20"/>
              </w:rPr>
              <w:t>20</w:t>
            </w:r>
            <w:r>
              <w:rPr>
                <w:b/>
                <w:bCs/>
                <w:sz w:val="20"/>
                <w:szCs w:val="20"/>
                <w:lang w:val="ky-KG"/>
              </w:rPr>
              <w:t>23</w:t>
            </w:r>
          </w:p>
        </w:tc>
        <w:tc>
          <w:tcPr>
            <w:tcW w:w="595" w:type="pct"/>
            <w:tcBorders>
              <w:top w:val="single" w:sz="4" w:space="0" w:color="auto"/>
              <w:left w:val="nil"/>
              <w:bottom w:val="single" w:sz="8" w:space="0" w:color="auto"/>
              <w:right w:val="nil"/>
            </w:tcBorders>
            <w:vAlign w:val="center"/>
            <w:hideMark/>
          </w:tcPr>
          <w:p w14:paraId="62242B5E" w14:textId="77777777" w:rsidR="007F6E41" w:rsidRDefault="007F6E41">
            <w:pPr>
              <w:spacing w:before="60"/>
              <w:jc w:val="right"/>
              <w:rPr>
                <w:b/>
                <w:bCs/>
                <w:sz w:val="20"/>
                <w:szCs w:val="20"/>
                <w:lang w:val="ky-KG"/>
              </w:rPr>
            </w:pPr>
            <w:r>
              <w:rPr>
                <w:b/>
                <w:bCs/>
                <w:sz w:val="20"/>
                <w:szCs w:val="20"/>
              </w:rPr>
              <w:t>20</w:t>
            </w:r>
            <w:r>
              <w:rPr>
                <w:b/>
                <w:bCs/>
                <w:sz w:val="20"/>
                <w:szCs w:val="20"/>
                <w:lang w:val="ky-KG"/>
              </w:rPr>
              <w:t>24</w:t>
            </w:r>
          </w:p>
        </w:tc>
        <w:tc>
          <w:tcPr>
            <w:tcW w:w="916" w:type="pct"/>
            <w:tcBorders>
              <w:top w:val="single" w:sz="4" w:space="0" w:color="auto"/>
              <w:left w:val="nil"/>
              <w:bottom w:val="single" w:sz="8" w:space="0" w:color="auto"/>
              <w:right w:val="nil"/>
            </w:tcBorders>
            <w:vAlign w:val="center"/>
            <w:hideMark/>
          </w:tcPr>
          <w:p w14:paraId="20A0AAB7" w14:textId="77777777" w:rsidR="007F6E41" w:rsidRDefault="007F6E41">
            <w:pPr>
              <w:jc w:val="right"/>
              <w:rPr>
                <w:b/>
                <w:bCs/>
                <w:sz w:val="20"/>
                <w:szCs w:val="20"/>
              </w:rPr>
            </w:pPr>
            <w:r>
              <w:rPr>
                <w:b/>
                <w:bCs/>
                <w:sz w:val="20"/>
                <w:szCs w:val="20"/>
              </w:rPr>
              <w:t>2024 2023</w:t>
            </w:r>
            <w:r>
              <w:rPr>
                <w:b/>
                <w:bCs/>
                <w:sz w:val="20"/>
                <w:szCs w:val="20"/>
                <w:lang w:val="ky-KG"/>
              </w:rPr>
              <w:t xml:space="preserve"> карата пайыз менен</w:t>
            </w:r>
          </w:p>
        </w:tc>
      </w:tr>
      <w:tr w:rsidR="007F6E41" w14:paraId="0824F97A" w14:textId="77777777" w:rsidTr="007F6E41">
        <w:trPr>
          <w:trHeight w:val="60"/>
        </w:trPr>
        <w:tc>
          <w:tcPr>
            <w:tcW w:w="1705" w:type="pct"/>
            <w:tcBorders>
              <w:top w:val="single" w:sz="8" w:space="0" w:color="auto"/>
              <w:left w:val="nil"/>
              <w:bottom w:val="nil"/>
              <w:right w:val="nil"/>
            </w:tcBorders>
            <w:hideMark/>
          </w:tcPr>
          <w:p w14:paraId="7EFDA60F" w14:textId="77777777" w:rsidR="007F6E41" w:rsidRDefault="007F6E41">
            <w:pPr>
              <w:spacing w:before="20" w:after="20"/>
              <w:rPr>
                <w:b/>
                <w:sz w:val="20"/>
                <w:szCs w:val="20"/>
              </w:rPr>
            </w:pPr>
            <w:r>
              <w:rPr>
                <w:b/>
                <w:sz w:val="20"/>
                <w:szCs w:val="20"/>
              </w:rPr>
              <w:t xml:space="preserve">Кыргыз </w:t>
            </w:r>
            <w:proofErr w:type="spellStart"/>
            <w:r>
              <w:rPr>
                <w:b/>
                <w:sz w:val="20"/>
                <w:szCs w:val="20"/>
              </w:rPr>
              <w:t>Республикасы</w:t>
            </w:r>
            <w:proofErr w:type="spellEnd"/>
          </w:p>
        </w:tc>
        <w:tc>
          <w:tcPr>
            <w:tcW w:w="594" w:type="pct"/>
            <w:vAlign w:val="bottom"/>
            <w:hideMark/>
          </w:tcPr>
          <w:p w14:paraId="63D89990" w14:textId="77777777" w:rsidR="007F6E41" w:rsidRDefault="007F6E41">
            <w:pPr>
              <w:jc w:val="right"/>
              <w:rPr>
                <w:b/>
                <w:bCs/>
                <w:sz w:val="18"/>
                <w:szCs w:val="18"/>
              </w:rPr>
            </w:pPr>
            <w:r>
              <w:rPr>
                <w:b/>
                <w:bCs/>
                <w:sz w:val="20"/>
                <w:szCs w:val="20"/>
              </w:rPr>
              <w:t>95 883</w:t>
            </w:r>
          </w:p>
        </w:tc>
        <w:tc>
          <w:tcPr>
            <w:tcW w:w="595" w:type="pct"/>
            <w:vAlign w:val="bottom"/>
            <w:hideMark/>
          </w:tcPr>
          <w:p w14:paraId="07881CEE" w14:textId="77777777" w:rsidR="007F6E41" w:rsidRDefault="007F6E41">
            <w:pPr>
              <w:jc w:val="right"/>
              <w:rPr>
                <w:b/>
                <w:bCs/>
                <w:sz w:val="18"/>
                <w:szCs w:val="18"/>
              </w:rPr>
            </w:pPr>
            <w:r>
              <w:rPr>
                <w:b/>
                <w:bCs/>
                <w:sz w:val="20"/>
                <w:szCs w:val="20"/>
              </w:rPr>
              <w:t>93 644</w:t>
            </w:r>
          </w:p>
        </w:tc>
        <w:tc>
          <w:tcPr>
            <w:tcW w:w="594" w:type="pct"/>
            <w:vAlign w:val="bottom"/>
            <w:hideMark/>
          </w:tcPr>
          <w:p w14:paraId="0BCA945B" w14:textId="77777777" w:rsidR="007F6E41" w:rsidRDefault="007F6E41">
            <w:pPr>
              <w:jc w:val="right"/>
              <w:rPr>
                <w:b/>
                <w:bCs/>
                <w:sz w:val="18"/>
                <w:szCs w:val="18"/>
              </w:rPr>
            </w:pPr>
            <w:r>
              <w:rPr>
                <w:b/>
                <w:bCs/>
                <w:sz w:val="20"/>
                <w:szCs w:val="20"/>
              </w:rPr>
              <w:t>16,2</w:t>
            </w:r>
          </w:p>
        </w:tc>
        <w:tc>
          <w:tcPr>
            <w:tcW w:w="595" w:type="pct"/>
            <w:vAlign w:val="bottom"/>
            <w:hideMark/>
          </w:tcPr>
          <w:p w14:paraId="75AA1BE1" w14:textId="77777777" w:rsidR="007F6E41" w:rsidRDefault="007F6E41">
            <w:pPr>
              <w:jc w:val="right"/>
              <w:rPr>
                <w:b/>
                <w:bCs/>
                <w:sz w:val="18"/>
                <w:szCs w:val="18"/>
              </w:rPr>
            </w:pPr>
            <w:r>
              <w:rPr>
                <w:b/>
                <w:bCs/>
                <w:sz w:val="20"/>
                <w:szCs w:val="20"/>
              </w:rPr>
              <w:t>15,6</w:t>
            </w:r>
          </w:p>
        </w:tc>
        <w:tc>
          <w:tcPr>
            <w:tcW w:w="916" w:type="pct"/>
            <w:vAlign w:val="bottom"/>
            <w:hideMark/>
          </w:tcPr>
          <w:p w14:paraId="19FC891E" w14:textId="77777777" w:rsidR="007F6E41" w:rsidRDefault="007F6E41">
            <w:pPr>
              <w:jc w:val="right"/>
              <w:rPr>
                <w:b/>
                <w:bCs/>
                <w:sz w:val="18"/>
                <w:szCs w:val="18"/>
              </w:rPr>
            </w:pPr>
            <w:r>
              <w:rPr>
                <w:b/>
                <w:bCs/>
                <w:color w:val="000000"/>
                <w:sz w:val="20"/>
                <w:szCs w:val="20"/>
              </w:rPr>
              <w:t>96,3</w:t>
            </w:r>
          </w:p>
        </w:tc>
      </w:tr>
      <w:tr w:rsidR="007F6E41" w14:paraId="330BC1F2" w14:textId="77777777" w:rsidTr="007F6E41">
        <w:tc>
          <w:tcPr>
            <w:tcW w:w="1705" w:type="pct"/>
            <w:hideMark/>
          </w:tcPr>
          <w:p w14:paraId="0D836BEE" w14:textId="77777777" w:rsidR="007F6E41" w:rsidRDefault="007F6E41">
            <w:pPr>
              <w:spacing w:before="20" w:after="20"/>
              <w:ind w:left="113"/>
              <w:rPr>
                <w:sz w:val="20"/>
                <w:szCs w:val="20"/>
              </w:rPr>
            </w:pPr>
            <w:r>
              <w:rPr>
                <w:sz w:val="20"/>
                <w:szCs w:val="20"/>
              </w:rPr>
              <w:t xml:space="preserve">Баткен </w:t>
            </w:r>
            <w:proofErr w:type="spellStart"/>
            <w:r>
              <w:rPr>
                <w:sz w:val="20"/>
                <w:szCs w:val="20"/>
              </w:rPr>
              <w:t>облусу</w:t>
            </w:r>
            <w:proofErr w:type="spellEnd"/>
          </w:p>
        </w:tc>
        <w:tc>
          <w:tcPr>
            <w:tcW w:w="594" w:type="pct"/>
            <w:vAlign w:val="bottom"/>
            <w:hideMark/>
          </w:tcPr>
          <w:p w14:paraId="05D03C31" w14:textId="77777777" w:rsidR="007F6E41" w:rsidRDefault="007F6E41">
            <w:pPr>
              <w:jc w:val="right"/>
              <w:rPr>
                <w:sz w:val="18"/>
                <w:szCs w:val="18"/>
              </w:rPr>
            </w:pPr>
            <w:r>
              <w:rPr>
                <w:sz w:val="20"/>
                <w:szCs w:val="20"/>
              </w:rPr>
              <w:t>10 401</w:t>
            </w:r>
          </w:p>
        </w:tc>
        <w:tc>
          <w:tcPr>
            <w:tcW w:w="595" w:type="pct"/>
            <w:vAlign w:val="bottom"/>
            <w:hideMark/>
          </w:tcPr>
          <w:p w14:paraId="20A1D628" w14:textId="77777777" w:rsidR="007F6E41" w:rsidRDefault="007F6E41">
            <w:pPr>
              <w:jc w:val="right"/>
              <w:rPr>
                <w:sz w:val="18"/>
                <w:szCs w:val="18"/>
              </w:rPr>
            </w:pPr>
            <w:r>
              <w:rPr>
                <w:sz w:val="20"/>
                <w:szCs w:val="20"/>
              </w:rPr>
              <w:t>10 135</w:t>
            </w:r>
          </w:p>
        </w:tc>
        <w:tc>
          <w:tcPr>
            <w:tcW w:w="594" w:type="pct"/>
            <w:vAlign w:val="bottom"/>
            <w:hideMark/>
          </w:tcPr>
          <w:p w14:paraId="7BA17267" w14:textId="77777777" w:rsidR="007F6E41" w:rsidRDefault="007F6E41">
            <w:pPr>
              <w:jc w:val="right"/>
              <w:rPr>
                <w:sz w:val="18"/>
                <w:szCs w:val="18"/>
              </w:rPr>
            </w:pPr>
            <w:r>
              <w:rPr>
                <w:sz w:val="20"/>
                <w:szCs w:val="20"/>
              </w:rPr>
              <w:t>21,7</w:t>
            </w:r>
          </w:p>
        </w:tc>
        <w:tc>
          <w:tcPr>
            <w:tcW w:w="595" w:type="pct"/>
            <w:vAlign w:val="bottom"/>
            <w:hideMark/>
          </w:tcPr>
          <w:p w14:paraId="7BAECA42" w14:textId="77777777" w:rsidR="007F6E41" w:rsidRDefault="007F6E41">
            <w:pPr>
              <w:jc w:val="right"/>
              <w:rPr>
                <w:sz w:val="18"/>
                <w:szCs w:val="18"/>
              </w:rPr>
            </w:pPr>
            <w:r>
              <w:rPr>
                <w:sz w:val="20"/>
                <w:szCs w:val="20"/>
              </w:rPr>
              <w:t>20,7</w:t>
            </w:r>
          </w:p>
        </w:tc>
        <w:tc>
          <w:tcPr>
            <w:tcW w:w="916" w:type="pct"/>
            <w:vAlign w:val="bottom"/>
            <w:hideMark/>
          </w:tcPr>
          <w:p w14:paraId="7B923518" w14:textId="77777777" w:rsidR="007F6E41" w:rsidRDefault="007F6E41">
            <w:pPr>
              <w:jc w:val="right"/>
              <w:rPr>
                <w:sz w:val="18"/>
                <w:szCs w:val="18"/>
              </w:rPr>
            </w:pPr>
            <w:r>
              <w:rPr>
                <w:color w:val="000000"/>
                <w:sz w:val="20"/>
                <w:szCs w:val="20"/>
              </w:rPr>
              <w:t>95,4</w:t>
            </w:r>
          </w:p>
        </w:tc>
      </w:tr>
      <w:tr w:rsidR="007F6E41" w14:paraId="1BA57A87" w14:textId="77777777" w:rsidTr="007F6E41">
        <w:tc>
          <w:tcPr>
            <w:tcW w:w="1705" w:type="pct"/>
            <w:hideMark/>
          </w:tcPr>
          <w:p w14:paraId="651C2DDD" w14:textId="77777777" w:rsidR="007F6E41" w:rsidRDefault="007F6E41">
            <w:pPr>
              <w:spacing w:before="20" w:after="20"/>
              <w:ind w:left="113"/>
              <w:rPr>
                <w:sz w:val="20"/>
                <w:szCs w:val="20"/>
              </w:rPr>
            </w:pPr>
            <w:proofErr w:type="spellStart"/>
            <w:r>
              <w:rPr>
                <w:sz w:val="20"/>
                <w:szCs w:val="20"/>
              </w:rPr>
              <w:t>Жалал</w:t>
            </w:r>
            <w:proofErr w:type="spellEnd"/>
            <w:r>
              <w:rPr>
                <w:sz w:val="20"/>
                <w:szCs w:val="20"/>
              </w:rPr>
              <w:t xml:space="preserve">-Абад </w:t>
            </w:r>
            <w:proofErr w:type="spellStart"/>
            <w:r>
              <w:rPr>
                <w:sz w:val="20"/>
                <w:szCs w:val="20"/>
              </w:rPr>
              <w:t>облусу</w:t>
            </w:r>
            <w:proofErr w:type="spellEnd"/>
          </w:p>
        </w:tc>
        <w:tc>
          <w:tcPr>
            <w:tcW w:w="594" w:type="pct"/>
            <w:vAlign w:val="bottom"/>
            <w:hideMark/>
          </w:tcPr>
          <w:p w14:paraId="05186608" w14:textId="77777777" w:rsidR="007F6E41" w:rsidRDefault="007F6E41">
            <w:pPr>
              <w:jc w:val="right"/>
              <w:rPr>
                <w:sz w:val="18"/>
                <w:szCs w:val="18"/>
              </w:rPr>
            </w:pPr>
            <w:r>
              <w:rPr>
                <w:sz w:val="20"/>
                <w:szCs w:val="20"/>
              </w:rPr>
              <w:t>21 298</w:t>
            </w:r>
          </w:p>
        </w:tc>
        <w:tc>
          <w:tcPr>
            <w:tcW w:w="595" w:type="pct"/>
            <w:vAlign w:val="bottom"/>
            <w:hideMark/>
          </w:tcPr>
          <w:p w14:paraId="140F0638" w14:textId="77777777" w:rsidR="007F6E41" w:rsidRDefault="007F6E41">
            <w:pPr>
              <w:jc w:val="right"/>
              <w:rPr>
                <w:sz w:val="18"/>
                <w:szCs w:val="18"/>
              </w:rPr>
            </w:pPr>
            <w:r>
              <w:rPr>
                <w:sz w:val="20"/>
                <w:szCs w:val="20"/>
              </w:rPr>
              <w:t>21 346</w:t>
            </w:r>
          </w:p>
        </w:tc>
        <w:tc>
          <w:tcPr>
            <w:tcW w:w="594" w:type="pct"/>
            <w:vAlign w:val="bottom"/>
            <w:hideMark/>
          </w:tcPr>
          <w:p w14:paraId="1F6E467F" w14:textId="77777777" w:rsidR="007F6E41" w:rsidRDefault="007F6E41">
            <w:pPr>
              <w:jc w:val="right"/>
              <w:rPr>
                <w:sz w:val="18"/>
                <w:szCs w:val="18"/>
              </w:rPr>
            </w:pPr>
            <w:r>
              <w:rPr>
                <w:sz w:val="20"/>
                <w:szCs w:val="20"/>
              </w:rPr>
              <w:t>19,3</w:t>
            </w:r>
          </w:p>
        </w:tc>
        <w:tc>
          <w:tcPr>
            <w:tcW w:w="595" w:type="pct"/>
            <w:vAlign w:val="bottom"/>
            <w:hideMark/>
          </w:tcPr>
          <w:p w14:paraId="649339CC" w14:textId="77777777" w:rsidR="007F6E41" w:rsidRDefault="007F6E41">
            <w:pPr>
              <w:jc w:val="right"/>
              <w:rPr>
                <w:sz w:val="18"/>
                <w:szCs w:val="18"/>
              </w:rPr>
            </w:pPr>
            <w:r>
              <w:rPr>
                <w:sz w:val="20"/>
                <w:szCs w:val="20"/>
              </w:rPr>
              <w:t>19,0</w:t>
            </w:r>
          </w:p>
        </w:tc>
        <w:tc>
          <w:tcPr>
            <w:tcW w:w="916" w:type="pct"/>
            <w:vAlign w:val="bottom"/>
            <w:hideMark/>
          </w:tcPr>
          <w:p w14:paraId="7F1D21C5" w14:textId="77777777" w:rsidR="007F6E41" w:rsidRDefault="007F6E41">
            <w:pPr>
              <w:jc w:val="right"/>
              <w:rPr>
                <w:sz w:val="18"/>
                <w:szCs w:val="18"/>
              </w:rPr>
            </w:pPr>
            <w:r>
              <w:rPr>
                <w:color w:val="000000"/>
                <w:sz w:val="20"/>
                <w:szCs w:val="20"/>
              </w:rPr>
              <w:t>98,4</w:t>
            </w:r>
          </w:p>
        </w:tc>
      </w:tr>
      <w:tr w:rsidR="007F6E41" w14:paraId="5BB7252D" w14:textId="77777777" w:rsidTr="007F6E41">
        <w:tc>
          <w:tcPr>
            <w:tcW w:w="1705" w:type="pct"/>
            <w:hideMark/>
          </w:tcPr>
          <w:p w14:paraId="365A5F8A" w14:textId="77777777" w:rsidR="007F6E41" w:rsidRDefault="007F6E41">
            <w:pPr>
              <w:spacing w:before="20" w:after="20"/>
              <w:ind w:left="113"/>
              <w:rPr>
                <w:sz w:val="20"/>
                <w:szCs w:val="20"/>
              </w:rPr>
            </w:pPr>
            <w:proofErr w:type="spellStart"/>
            <w:r>
              <w:rPr>
                <w:sz w:val="20"/>
                <w:szCs w:val="20"/>
              </w:rPr>
              <w:t>Ысык</w:t>
            </w:r>
            <w:proofErr w:type="spellEnd"/>
            <w:r>
              <w:rPr>
                <w:sz w:val="20"/>
                <w:szCs w:val="20"/>
              </w:rPr>
              <w:t>-К</w:t>
            </w:r>
            <w:r>
              <w:rPr>
                <w:sz w:val="20"/>
                <w:szCs w:val="20"/>
                <w:lang w:val="ky-KG"/>
              </w:rPr>
              <w:t>ө</w:t>
            </w:r>
            <w:r>
              <w:rPr>
                <w:sz w:val="20"/>
                <w:szCs w:val="20"/>
              </w:rPr>
              <w:t xml:space="preserve">л </w:t>
            </w:r>
            <w:proofErr w:type="spellStart"/>
            <w:r>
              <w:rPr>
                <w:sz w:val="20"/>
                <w:szCs w:val="20"/>
              </w:rPr>
              <w:t>облусу</w:t>
            </w:r>
            <w:proofErr w:type="spellEnd"/>
          </w:p>
        </w:tc>
        <w:tc>
          <w:tcPr>
            <w:tcW w:w="594" w:type="pct"/>
            <w:vAlign w:val="bottom"/>
            <w:hideMark/>
          </w:tcPr>
          <w:p w14:paraId="44100A73" w14:textId="77777777" w:rsidR="007F6E41" w:rsidRDefault="007F6E41">
            <w:pPr>
              <w:jc w:val="right"/>
              <w:rPr>
                <w:sz w:val="18"/>
                <w:szCs w:val="18"/>
              </w:rPr>
            </w:pPr>
            <w:r>
              <w:rPr>
                <w:sz w:val="20"/>
                <w:szCs w:val="20"/>
              </w:rPr>
              <w:t>6 402</w:t>
            </w:r>
          </w:p>
        </w:tc>
        <w:tc>
          <w:tcPr>
            <w:tcW w:w="595" w:type="pct"/>
            <w:vAlign w:val="bottom"/>
            <w:hideMark/>
          </w:tcPr>
          <w:p w14:paraId="366DA509" w14:textId="77777777" w:rsidR="007F6E41" w:rsidRDefault="007F6E41">
            <w:pPr>
              <w:jc w:val="right"/>
              <w:rPr>
                <w:sz w:val="18"/>
                <w:szCs w:val="18"/>
              </w:rPr>
            </w:pPr>
            <w:r>
              <w:rPr>
                <w:sz w:val="20"/>
                <w:szCs w:val="20"/>
              </w:rPr>
              <w:t>5 961</w:t>
            </w:r>
          </w:p>
        </w:tc>
        <w:tc>
          <w:tcPr>
            <w:tcW w:w="594" w:type="pct"/>
            <w:vAlign w:val="bottom"/>
            <w:hideMark/>
          </w:tcPr>
          <w:p w14:paraId="27611A25" w14:textId="77777777" w:rsidR="007F6E41" w:rsidRDefault="007F6E41">
            <w:pPr>
              <w:jc w:val="right"/>
              <w:rPr>
                <w:sz w:val="18"/>
                <w:szCs w:val="18"/>
              </w:rPr>
            </w:pPr>
            <w:r>
              <w:rPr>
                <w:sz w:val="20"/>
                <w:szCs w:val="20"/>
              </w:rPr>
              <w:t>14,2</w:t>
            </w:r>
          </w:p>
        </w:tc>
        <w:tc>
          <w:tcPr>
            <w:tcW w:w="595" w:type="pct"/>
            <w:vAlign w:val="bottom"/>
            <w:hideMark/>
          </w:tcPr>
          <w:p w14:paraId="5334C90B" w14:textId="77777777" w:rsidR="007F6E41" w:rsidRDefault="007F6E41">
            <w:pPr>
              <w:jc w:val="right"/>
              <w:rPr>
                <w:sz w:val="18"/>
                <w:szCs w:val="18"/>
              </w:rPr>
            </w:pPr>
            <w:r>
              <w:rPr>
                <w:sz w:val="20"/>
                <w:szCs w:val="20"/>
              </w:rPr>
              <w:t>13,1</w:t>
            </w:r>
          </w:p>
        </w:tc>
        <w:tc>
          <w:tcPr>
            <w:tcW w:w="916" w:type="pct"/>
            <w:vAlign w:val="bottom"/>
            <w:hideMark/>
          </w:tcPr>
          <w:p w14:paraId="2B118F67" w14:textId="77777777" w:rsidR="007F6E41" w:rsidRDefault="007F6E41">
            <w:pPr>
              <w:jc w:val="right"/>
              <w:rPr>
                <w:sz w:val="18"/>
                <w:szCs w:val="18"/>
              </w:rPr>
            </w:pPr>
            <w:r>
              <w:rPr>
                <w:color w:val="000000"/>
                <w:sz w:val="20"/>
                <w:szCs w:val="20"/>
              </w:rPr>
              <w:t>92,3</w:t>
            </w:r>
          </w:p>
        </w:tc>
      </w:tr>
      <w:tr w:rsidR="007F6E41" w14:paraId="4FB47094" w14:textId="77777777" w:rsidTr="007F6E41">
        <w:tc>
          <w:tcPr>
            <w:tcW w:w="1705" w:type="pct"/>
            <w:hideMark/>
          </w:tcPr>
          <w:p w14:paraId="1C1A297C" w14:textId="77777777" w:rsidR="007F6E41" w:rsidRDefault="007F6E41">
            <w:pPr>
              <w:spacing w:before="20" w:after="20"/>
              <w:ind w:left="113"/>
              <w:rPr>
                <w:sz w:val="20"/>
                <w:szCs w:val="20"/>
              </w:rPr>
            </w:pPr>
            <w:r>
              <w:rPr>
                <w:sz w:val="20"/>
                <w:szCs w:val="20"/>
              </w:rPr>
              <w:t xml:space="preserve">Нарын </w:t>
            </w:r>
            <w:proofErr w:type="spellStart"/>
            <w:r>
              <w:rPr>
                <w:sz w:val="20"/>
                <w:szCs w:val="20"/>
              </w:rPr>
              <w:t>облусу</w:t>
            </w:r>
            <w:proofErr w:type="spellEnd"/>
          </w:p>
        </w:tc>
        <w:tc>
          <w:tcPr>
            <w:tcW w:w="594" w:type="pct"/>
            <w:vAlign w:val="bottom"/>
            <w:hideMark/>
          </w:tcPr>
          <w:p w14:paraId="32B6305F" w14:textId="77777777" w:rsidR="007F6E41" w:rsidRDefault="007F6E41">
            <w:pPr>
              <w:jc w:val="right"/>
              <w:rPr>
                <w:sz w:val="18"/>
                <w:szCs w:val="18"/>
              </w:rPr>
            </w:pPr>
            <w:r>
              <w:rPr>
                <w:sz w:val="20"/>
                <w:szCs w:val="20"/>
              </w:rPr>
              <w:t>4 734</w:t>
            </w:r>
          </w:p>
        </w:tc>
        <w:tc>
          <w:tcPr>
            <w:tcW w:w="595" w:type="pct"/>
            <w:vAlign w:val="bottom"/>
            <w:hideMark/>
          </w:tcPr>
          <w:p w14:paraId="126A7A71" w14:textId="77777777" w:rsidR="007F6E41" w:rsidRDefault="007F6E41">
            <w:pPr>
              <w:jc w:val="right"/>
              <w:rPr>
                <w:sz w:val="18"/>
                <w:szCs w:val="18"/>
              </w:rPr>
            </w:pPr>
            <w:r>
              <w:rPr>
                <w:sz w:val="20"/>
                <w:szCs w:val="20"/>
              </w:rPr>
              <w:t>4 470</w:t>
            </w:r>
          </w:p>
        </w:tc>
        <w:tc>
          <w:tcPr>
            <w:tcW w:w="594" w:type="pct"/>
            <w:vAlign w:val="bottom"/>
            <w:hideMark/>
          </w:tcPr>
          <w:p w14:paraId="19E7F0EF" w14:textId="77777777" w:rsidR="007F6E41" w:rsidRDefault="007F6E41">
            <w:pPr>
              <w:jc w:val="right"/>
              <w:rPr>
                <w:sz w:val="18"/>
                <w:szCs w:val="18"/>
              </w:rPr>
            </w:pPr>
            <w:r>
              <w:rPr>
                <w:sz w:val="20"/>
                <w:szCs w:val="20"/>
              </w:rPr>
              <w:t>18,3</w:t>
            </w:r>
          </w:p>
        </w:tc>
        <w:tc>
          <w:tcPr>
            <w:tcW w:w="595" w:type="pct"/>
            <w:vAlign w:val="bottom"/>
            <w:hideMark/>
          </w:tcPr>
          <w:p w14:paraId="7212B6EB" w14:textId="77777777" w:rsidR="007F6E41" w:rsidRDefault="007F6E41">
            <w:pPr>
              <w:jc w:val="right"/>
              <w:rPr>
                <w:sz w:val="18"/>
                <w:szCs w:val="18"/>
              </w:rPr>
            </w:pPr>
            <w:r>
              <w:rPr>
                <w:sz w:val="20"/>
                <w:szCs w:val="20"/>
              </w:rPr>
              <w:t>17,1</w:t>
            </w:r>
          </w:p>
        </w:tc>
        <w:tc>
          <w:tcPr>
            <w:tcW w:w="916" w:type="pct"/>
            <w:vAlign w:val="bottom"/>
            <w:hideMark/>
          </w:tcPr>
          <w:p w14:paraId="53005B1E" w14:textId="77777777" w:rsidR="007F6E41" w:rsidRDefault="007F6E41">
            <w:pPr>
              <w:jc w:val="right"/>
              <w:rPr>
                <w:sz w:val="18"/>
                <w:szCs w:val="18"/>
              </w:rPr>
            </w:pPr>
            <w:r>
              <w:rPr>
                <w:color w:val="000000"/>
                <w:sz w:val="20"/>
                <w:szCs w:val="20"/>
              </w:rPr>
              <w:t>93,4</w:t>
            </w:r>
          </w:p>
        </w:tc>
      </w:tr>
      <w:tr w:rsidR="007F6E41" w14:paraId="4C79B7D6" w14:textId="77777777" w:rsidTr="007F6E41">
        <w:tc>
          <w:tcPr>
            <w:tcW w:w="1705" w:type="pct"/>
            <w:hideMark/>
          </w:tcPr>
          <w:p w14:paraId="584FC012" w14:textId="77777777" w:rsidR="007F6E41" w:rsidRDefault="007F6E41">
            <w:pPr>
              <w:spacing w:before="20" w:after="20"/>
              <w:ind w:left="113"/>
              <w:rPr>
                <w:sz w:val="20"/>
                <w:szCs w:val="20"/>
              </w:rPr>
            </w:pPr>
            <w:r>
              <w:rPr>
                <w:sz w:val="20"/>
                <w:szCs w:val="20"/>
              </w:rPr>
              <w:t xml:space="preserve">Ош </w:t>
            </w:r>
            <w:proofErr w:type="spellStart"/>
            <w:r>
              <w:rPr>
                <w:sz w:val="20"/>
                <w:szCs w:val="20"/>
              </w:rPr>
              <w:t>облусу</w:t>
            </w:r>
            <w:proofErr w:type="spellEnd"/>
          </w:p>
        </w:tc>
        <w:tc>
          <w:tcPr>
            <w:tcW w:w="594" w:type="pct"/>
            <w:vAlign w:val="bottom"/>
            <w:hideMark/>
          </w:tcPr>
          <w:p w14:paraId="0688585F" w14:textId="77777777" w:rsidR="007F6E41" w:rsidRDefault="007F6E41">
            <w:pPr>
              <w:jc w:val="right"/>
              <w:rPr>
                <w:sz w:val="18"/>
                <w:szCs w:val="18"/>
              </w:rPr>
            </w:pPr>
            <w:r>
              <w:rPr>
                <w:sz w:val="20"/>
                <w:szCs w:val="20"/>
              </w:rPr>
              <w:t>24 596</w:t>
            </w:r>
          </w:p>
        </w:tc>
        <w:tc>
          <w:tcPr>
            <w:tcW w:w="595" w:type="pct"/>
            <w:vAlign w:val="bottom"/>
            <w:hideMark/>
          </w:tcPr>
          <w:p w14:paraId="37B2E238" w14:textId="77777777" w:rsidR="007F6E41" w:rsidRDefault="007F6E41">
            <w:pPr>
              <w:jc w:val="right"/>
              <w:rPr>
                <w:sz w:val="18"/>
                <w:szCs w:val="18"/>
              </w:rPr>
            </w:pPr>
            <w:r>
              <w:rPr>
                <w:sz w:val="20"/>
                <w:szCs w:val="20"/>
              </w:rPr>
              <w:t>24 007</w:t>
            </w:r>
          </w:p>
        </w:tc>
        <w:tc>
          <w:tcPr>
            <w:tcW w:w="594" w:type="pct"/>
            <w:vAlign w:val="bottom"/>
            <w:hideMark/>
          </w:tcPr>
          <w:p w14:paraId="649D508A" w14:textId="77777777" w:rsidR="007F6E41" w:rsidRDefault="007F6E41">
            <w:pPr>
              <w:jc w:val="right"/>
              <w:rPr>
                <w:sz w:val="18"/>
                <w:szCs w:val="18"/>
              </w:rPr>
            </w:pPr>
            <w:r>
              <w:rPr>
                <w:sz w:val="20"/>
                <w:szCs w:val="20"/>
              </w:rPr>
              <w:t>20,1</w:t>
            </w:r>
          </w:p>
        </w:tc>
        <w:tc>
          <w:tcPr>
            <w:tcW w:w="595" w:type="pct"/>
            <w:vAlign w:val="bottom"/>
            <w:hideMark/>
          </w:tcPr>
          <w:p w14:paraId="0227A1F1" w14:textId="77777777" w:rsidR="007F6E41" w:rsidRDefault="007F6E41">
            <w:pPr>
              <w:jc w:val="right"/>
              <w:rPr>
                <w:sz w:val="18"/>
                <w:szCs w:val="18"/>
              </w:rPr>
            </w:pPr>
            <w:r>
              <w:rPr>
                <w:sz w:val="20"/>
                <w:szCs w:val="20"/>
              </w:rPr>
              <w:t>19,2</w:t>
            </w:r>
          </w:p>
        </w:tc>
        <w:tc>
          <w:tcPr>
            <w:tcW w:w="916" w:type="pct"/>
            <w:vAlign w:val="bottom"/>
            <w:hideMark/>
          </w:tcPr>
          <w:p w14:paraId="457C4BEE" w14:textId="77777777" w:rsidR="007F6E41" w:rsidRDefault="007F6E41">
            <w:pPr>
              <w:jc w:val="right"/>
              <w:rPr>
                <w:sz w:val="18"/>
                <w:szCs w:val="18"/>
              </w:rPr>
            </w:pPr>
            <w:r>
              <w:rPr>
                <w:color w:val="000000"/>
                <w:sz w:val="20"/>
                <w:szCs w:val="20"/>
              </w:rPr>
              <w:t>95,5</w:t>
            </w:r>
          </w:p>
        </w:tc>
      </w:tr>
      <w:tr w:rsidR="007F6E41" w14:paraId="72D6E346" w14:textId="77777777" w:rsidTr="007F6E41">
        <w:tc>
          <w:tcPr>
            <w:tcW w:w="1705" w:type="pct"/>
            <w:hideMark/>
          </w:tcPr>
          <w:p w14:paraId="748E7D6E" w14:textId="77777777" w:rsidR="007F6E41" w:rsidRDefault="007F6E41">
            <w:pPr>
              <w:spacing w:before="20" w:after="20"/>
              <w:ind w:left="113"/>
              <w:rPr>
                <w:sz w:val="20"/>
                <w:szCs w:val="20"/>
              </w:rPr>
            </w:pPr>
            <w:r>
              <w:rPr>
                <w:sz w:val="20"/>
                <w:szCs w:val="20"/>
              </w:rPr>
              <w:t xml:space="preserve">Талас </w:t>
            </w:r>
            <w:proofErr w:type="spellStart"/>
            <w:r>
              <w:rPr>
                <w:sz w:val="20"/>
                <w:szCs w:val="20"/>
              </w:rPr>
              <w:t>облусу</w:t>
            </w:r>
            <w:proofErr w:type="spellEnd"/>
          </w:p>
        </w:tc>
        <w:tc>
          <w:tcPr>
            <w:tcW w:w="594" w:type="pct"/>
            <w:vAlign w:val="bottom"/>
            <w:hideMark/>
          </w:tcPr>
          <w:p w14:paraId="196EEC5C" w14:textId="77777777" w:rsidR="007F6E41" w:rsidRDefault="007F6E41">
            <w:pPr>
              <w:jc w:val="right"/>
              <w:rPr>
                <w:sz w:val="18"/>
                <w:szCs w:val="18"/>
              </w:rPr>
            </w:pPr>
            <w:r>
              <w:rPr>
                <w:sz w:val="20"/>
                <w:szCs w:val="20"/>
              </w:rPr>
              <w:t>3 994</w:t>
            </w:r>
          </w:p>
        </w:tc>
        <w:tc>
          <w:tcPr>
            <w:tcW w:w="595" w:type="pct"/>
            <w:vAlign w:val="bottom"/>
            <w:hideMark/>
          </w:tcPr>
          <w:p w14:paraId="4F6E4197" w14:textId="77777777" w:rsidR="007F6E41" w:rsidRDefault="007F6E41">
            <w:pPr>
              <w:jc w:val="right"/>
              <w:rPr>
                <w:sz w:val="18"/>
                <w:szCs w:val="18"/>
              </w:rPr>
            </w:pPr>
            <w:r>
              <w:rPr>
                <w:sz w:val="20"/>
                <w:szCs w:val="20"/>
              </w:rPr>
              <w:t>3 757</w:t>
            </w:r>
          </w:p>
        </w:tc>
        <w:tc>
          <w:tcPr>
            <w:tcW w:w="594" w:type="pct"/>
            <w:vAlign w:val="bottom"/>
            <w:hideMark/>
          </w:tcPr>
          <w:p w14:paraId="53D71239" w14:textId="77777777" w:rsidR="007F6E41" w:rsidRDefault="007F6E41">
            <w:pPr>
              <w:jc w:val="right"/>
              <w:rPr>
                <w:sz w:val="18"/>
                <w:szCs w:val="18"/>
              </w:rPr>
            </w:pPr>
            <w:r>
              <w:rPr>
                <w:sz w:val="20"/>
                <w:szCs w:val="20"/>
              </w:rPr>
              <w:t>17,4</w:t>
            </w:r>
          </w:p>
        </w:tc>
        <w:tc>
          <w:tcPr>
            <w:tcW w:w="595" w:type="pct"/>
            <w:vAlign w:val="bottom"/>
            <w:hideMark/>
          </w:tcPr>
          <w:p w14:paraId="7CE302C6" w14:textId="77777777" w:rsidR="007F6E41" w:rsidRDefault="007F6E41">
            <w:pPr>
              <w:jc w:val="right"/>
              <w:rPr>
                <w:sz w:val="18"/>
                <w:szCs w:val="18"/>
              </w:rPr>
            </w:pPr>
            <w:r>
              <w:rPr>
                <w:sz w:val="20"/>
                <w:szCs w:val="20"/>
              </w:rPr>
              <w:t>16,2</w:t>
            </w:r>
          </w:p>
        </w:tc>
        <w:tc>
          <w:tcPr>
            <w:tcW w:w="916" w:type="pct"/>
            <w:vAlign w:val="bottom"/>
            <w:hideMark/>
          </w:tcPr>
          <w:p w14:paraId="2BEE5F9D" w14:textId="77777777" w:rsidR="007F6E41" w:rsidRDefault="007F6E41">
            <w:pPr>
              <w:jc w:val="right"/>
              <w:rPr>
                <w:sz w:val="18"/>
                <w:szCs w:val="18"/>
              </w:rPr>
            </w:pPr>
            <w:r>
              <w:rPr>
                <w:color w:val="000000"/>
                <w:sz w:val="20"/>
                <w:szCs w:val="20"/>
              </w:rPr>
              <w:t>93,1</w:t>
            </w:r>
          </w:p>
        </w:tc>
      </w:tr>
      <w:tr w:rsidR="007F6E41" w14:paraId="1E321D37" w14:textId="77777777" w:rsidTr="007F6E41">
        <w:tc>
          <w:tcPr>
            <w:tcW w:w="1705" w:type="pct"/>
            <w:hideMark/>
          </w:tcPr>
          <w:p w14:paraId="38D9DB15" w14:textId="77777777" w:rsidR="007F6E41" w:rsidRDefault="007F6E41">
            <w:pPr>
              <w:spacing w:before="20" w:after="20"/>
              <w:ind w:left="113"/>
              <w:rPr>
                <w:sz w:val="20"/>
                <w:szCs w:val="20"/>
              </w:rPr>
            </w:pPr>
            <w:r>
              <w:rPr>
                <w:sz w:val="20"/>
                <w:szCs w:val="20"/>
              </w:rPr>
              <w:t>Ч</w:t>
            </w:r>
            <w:r>
              <w:rPr>
                <w:color w:val="000000"/>
                <w:sz w:val="20"/>
                <w:szCs w:val="20"/>
                <w:lang w:val="ky-KG"/>
              </w:rPr>
              <w:t>ү</w:t>
            </w:r>
            <w:r>
              <w:rPr>
                <w:sz w:val="20"/>
                <w:szCs w:val="20"/>
              </w:rPr>
              <w:t xml:space="preserve">й </w:t>
            </w:r>
            <w:proofErr w:type="spellStart"/>
            <w:r>
              <w:rPr>
                <w:sz w:val="20"/>
                <w:szCs w:val="20"/>
              </w:rPr>
              <w:t>облусу</w:t>
            </w:r>
            <w:proofErr w:type="spellEnd"/>
          </w:p>
        </w:tc>
        <w:tc>
          <w:tcPr>
            <w:tcW w:w="594" w:type="pct"/>
            <w:vAlign w:val="bottom"/>
            <w:hideMark/>
          </w:tcPr>
          <w:p w14:paraId="18B688C7" w14:textId="77777777" w:rsidR="007F6E41" w:rsidRDefault="007F6E41">
            <w:pPr>
              <w:jc w:val="right"/>
              <w:rPr>
                <w:sz w:val="18"/>
                <w:szCs w:val="18"/>
              </w:rPr>
            </w:pPr>
            <w:r>
              <w:rPr>
                <w:sz w:val="20"/>
                <w:szCs w:val="20"/>
              </w:rPr>
              <w:t>13 091</w:t>
            </w:r>
          </w:p>
        </w:tc>
        <w:tc>
          <w:tcPr>
            <w:tcW w:w="595" w:type="pct"/>
            <w:vAlign w:val="bottom"/>
            <w:hideMark/>
          </w:tcPr>
          <w:p w14:paraId="2DA9ED19" w14:textId="77777777" w:rsidR="007F6E41" w:rsidRDefault="007F6E41">
            <w:pPr>
              <w:jc w:val="right"/>
              <w:rPr>
                <w:sz w:val="18"/>
                <w:szCs w:val="18"/>
              </w:rPr>
            </w:pPr>
            <w:r>
              <w:rPr>
                <w:sz w:val="20"/>
                <w:szCs w:val="20"/>
              </w:rPr>
              <w:t>12 577</w:t>
            </w:r>
          </w:p>
        </w:tc>
        <w:tc>
          <w:tcPr>
            <w:tcW w:w="594" w:type="pct"/>
            <w:vAlign w:val="bottom"/>
            <w:hideMark/>
          </w:tcPr>
          <w:p w14:paraId="6AF99166" w14:textId="77777777" w:rsidR="007F6E41" w:rsidRDefault="007F6E41">
            <w:pPr>
              <w:jc w:val="right"/>
              <w:rPr>
                <w:sz w:val="18"/>
                <w:szCs w:val="18"/>
              </w:rPr>
            </w:pPr>
            <w:r>
              <w:rPr>
                <w:sz w:val="20"/>
                <w:szCs w:val="20"/>
              </w:rPr>
              <w:t>14,6</w:t>
            </w:r>
          </w:p>
        </w:tc>
        <w:tc>
          <w:tcPr>
            <w:tcW w:w="595" w:type="pct"/>
            <w:vAlign w:val="bottom"/>
            <w:hideMark/>
          </w:tcPr>
          <w:p w14:paraId="034BF48A" w14:textId="77777777" w:rsidR="007F6E41" w:rsidRDefault="007F6E41">
            <w:pPr>
              <w:jc w:val="right"/>
              <w:rPr>
                <w:sz w:val="18"/>
                <w:szCs w:val="18"/>
              </w:rPr>
            </w:pPr>
            <w:r>
              <w:rPr>
                <w:sz w:val="20"/>
                <w:szCs w:val="20"/>
              </w:rPr>
              <w:t>13,8</w:t>
            </w:r>
          </w:p>
        </w:tc>
        <w:tc>
          <w:tcPr>
            <w:tcW w:w="916" w:type="pct"/>
            <w:vAlign w:val="bottom"/>
            <w:hideMark/>
          </w:tcPr>
          <w:p w14:paraId="13F0F6A0" w14:textId="77777777" w:rsidR="007F6E41" w:rsidRDefault="007F6E41">
            <w:pPr>
              <w:jc w:val="right"/>
              <w:rPr>
                <w:sz w:val="18"/>
                <w:szCs w:val="18"/>
              </w:rPr>
            </w:pPr>
            <w:r>
              <w:rPr>
                <w:color w:val="000000"/>
                <w:sz w:val="20"/>
                <w:szCs w:val="20"/>
              </w:rPr>
              <w:t>94,5</w:t>
            </w:r>
          </w:p>
        </w:tc>
      </w:tr>
      <w:tr w:rsidR="007F6E41" w14:paraId="3DE5D376" w14:textId="77777777" w:rsidTr="007F6E41">
        <w:tc>
          <w:tcPr>
            <w:tcW w:w="1705" w:type="pct"/>
            <w:hideMark/>
          </w:tcPr>
          <w:p w14:paraId="03977D3C" w14:textId="77777777" w:rsidR="007F6E41" w:rsidRDefault="007F6E41">
            <w:pPr>
              <w:spacing w:before="20" w:after="20"/>
              <w:ind w:left="113"/>
              <w:rPr>
                <w:sz w:val="20"/>
                <w:szCs w:val="20"/>
              </w:rPr>
            </w:pPr>
            <w:r>
              <w:rPr>
                <w:sz w:val="20"/>
                <w:szCs w:val="20"/>
              </w:rPr>
              <w:t>Бишкек ш.</w:t>
            </w:r>
          </w:p>
        </w:tc>
        <w:tc>
          <w:tcPr>
            <w:tcW w:w="594" w:type="pct"/>
            <w:vAlign w:val="bottom"/>
            <w:hideMark/>
          </w:tcPr>
          <w:p w14:paraId="65AC0764" w14:textId="77777777" w:rsidR="007F6E41" w:rsidRDefault="007F6E41">
            <w:pPr>
              <w:jc w:val="right"/>
              <w:rPr>
                <w:sz w:val="18"/>
                <w:szCs w:val="18"/>
              </w:rPr>
            </w:pPr>
            <w:r>
              <w:rPr>
                <w:sz w:val="20"/>
                <w:szCs w:val="20"/>
              </w:rPr>
              <w:t>6 981</w:t>
            </w:r>
          </w:p>
        </w:tc>
        <w:tc>
          <w:tcPr>
            <w:tcW w:w="595" w:type="pct"/>
            <w:vAlign w:val="bottom"/>
            <w:hideMark/>
          </w:tcPr>
          <w:p w14:paraId="13A461B2" w14:textId="77777777" w:rsidR="007F6E41" w:rsidRDefault="007F6E41">
            <w:pPr>
              <w:jc w:val="right"/>
              <w:rPr>
                <w:sz w:val="18"/>
                <w:szCs w:val="18"/>
              </w:rPr>
            </w:pPr>
            <w:r>
              <w:rPr>
                <w:sz w:val="20"/>
                <w:szCs w:val="20"/>
              </w:rPr>
              <w:t>6 881</w:t>
            </w:r>
          </w:p>
        </w:tc>
        <w:tc>
          <w:tcPr>
            <w:tcW w:w="594" w:type="pct"/>
            <w:vAlign w:val="bottom"/>
            <w:hideMark/>
          </w:tcPr>
          <w:p w14:paraId="24449F64" w14:textId="77777777" w:rsidR="007F6E41" w:rsidRDefault="007F6E41">
            <w:pPr>
              <w:jc w:val="right"/>
              <w:rPr>
                <w:sz w:val="18"/>
                <w:szCs w:val="18"/>
              </w:rPr>
            </w:pPr>
            <w:r>
              <w:rPr>
                <w:sz w:val="20"/>
                <w:szCs w:val="20"/>
              </w:rPr>
              <w:t>7,2</w:t>
            </w:r>
          </w:p>
        </w:tc>
        <w:tc>
          <w:tcPr>
            <w:tcW w:w="595" w:type="pct"/>
            <w:vAlign w:val="bottom"/>
            <w:hideMark/>
          </w:tcPr>
          <w:p w14:paraId="77A37BDE" w14:textId="77777777" w:rsidR="007F6E41" w:rsidRDefault="007F6E41">
            <w:pPr>
              <w:jc w:val="right"/>
              <w:rPr>
                <w:sz w:val="18"/>
                <w:szCs w:val="18"/>
              </w:rPr>
            </w:pPr>
            <w:r>
              <w:rPr>
                <w:sz w:val="20"/>
                <w:szCs w:val="20"/>
              </w:rPr>
              <w:t>7,0</w:t>
            </w:r>
          </w:p>
        </w:tc>
        <w:tc>
          <w:tcPr>
            <w:tcW w:w="916" w:type="pct"/>
            <w:vAlign w:val="bottom"/>
            <w:hideMark/>
          </w:tcPr>
          <w:p w14:paraId="55D3EADC" w14:textId="77777777" w:rsidR="007F6E41" w:rsidRDefault="007F6E41">
            <w:pPr>
              <w:jc w:val="right"/>
              <w:rPr>
                <w:sz w:val="18"/>
                <w:szCs w:val="18"/>
              </w:rPr>
            </w:pPr>
            <w:r>
              <w:rPr>
                <w:color w:val="000000"/>
                <w:sz w:val="20"/>
                <w:szCs w:val="20"/>
              </w:rPr>
              <w:t>97,2</w:t>
            </w:r>
          </w:p>
        </w:tc>
      </w:tr>
      <w:tr w:rsidR="007F6E41" w14:paraId="4A6505B6" w14:textId="77777777" w:rsidTr="007F6E41">
        <w:tc>
          <w:tcPr>
            <w:tcW w:w="1705" w:type="pct"/>
            <w:tcBorders>
              <w:top w:val="nil"/>
              <w:left w:val="nil"/>
              <w:bottom w:val="single" w:sz="8" w:space="0" w:color="auto"/>
              <w:right w:val="nil"/>
            </w:tcBorders>
            <w:hideMark/>
          </w:tcPr>
          <w:p w14:paraId="34EE3208" w14:textId="77777777" w:rsidR="007F6E41" w:rsidRDefault="007F6E41">
            <w:pPr>
              <w:spacing w:before="20" w:after="20"/>
              <w:ind w:left="113"/>
              <w:rPr>
                <w:sz w:val="20"/>
                <w:szCs w:val="20"/>
              </w:rPr>
            </w:pPr>
            <w:r>
              <w:rPr>
                <w:sz w:val="20"/>
                <w:szCs w:val="20"/>
              </w:rPr>
              <w:t>Ош ш.</w:t>
            </w:r>
          </w:p>
        </w:tc>
        <w:tc>
          <w:tcPr>
            <w:tcW w:w="594" w:type="pct"/>
            <w:tcBorders>
              <w:top w:val="nil"/>
              <w:left w:val="nil"/>
              <w:bottom w:val="single" w:sz="4" w:space="0" w:color="auto"/>
              <w:right w:val="nil"/>
            </w:tcBorders>
            <w:vAlign w:val="bottom"/>
            <w:hideMark/>
          </w:tcPr>
          <w:p w14:paraId="3102206B" w14:textId="77777777" w:rsidR="007F6E41" w:rsidRDefault="007F6E41">
            <w:pPr>
              <w:jc w:val="right"/>
              <w:rPr>
                <w:sz w:val="18"/>
                <w:szCs w:val="18"/>
              </w:rPr>
            </w:pPr>
            <w:r>
              <w:rPr>
                <w:sz w:val="20"/>
                <w:szCs w:val="20"/>
              </w:rPr>
              <w:t>4 386</w:t>
            </w:r>
          </w:p>
        </w:tc>
        <w:tc>
          <w:tcPr>
            <w:tcW w:w="595" w:type="pct"/>
            <w:tcBorders>
              <w:top w:val="nil"/>
              <w:left w:val="nil"/>
              <w:bottom w:val="single" w:sz="4" w:space="0" w:color="auto"/>
              <w:right w:val="nil"/>
            </w:tcBorders>
            <w:vAlign w:val="bottom"/>
            <w:hideMark/>
          </w:tcPr>
          <w:p w14:paraId="39A27599" w14:textId="77777777" w:rsidR="007F6E41" w:rsidRDefault="007F6E41">
            <w:pPr>
              <w:jc w:val="right"/>
              <w:rPr>
                <w:sz w:val="18"/>
                <w:szCs w:val="18"/>
              </w:rPr>
            </w:pPr>
            <w:r>
              <w:rPr>
                <w:sz w:val="20"/>
                <w:szCs w:val="20"/>
              </w:rPr>
              <w:t>4 510</w:t>
            </w:r>
          </w:p>
        </w:tc>
        <w:tc>
          <w:tcPr>
            <w:tcW w:w="594" w:type="pct"/>
            <w:tcBorders>
              <w:top w:val="nil"/>
              <w:left w:val="nil"/>
              <w:bottom w:val="single" w:sz="4" w:space="0" w:color="auto"/>
              <w:right w:val="nil"/>
            </w:tcBorders>
            <w:vAlign w:val="bottom"/>
            <w:hideMark/>
          </w:tcPr>
          <w:p w14:paraId="2886486C" w14:textId="77777777" w:rsidR="007F6E41" w:rsidRDefault="007F6E41">
            <w:pPr>
              <w:jc w:val="right"/>
              <w:rPr>
                <w:sz w:val="18"/>
                <w:szCs w:val="18"/>
              </w:rPr>
            </w:pPr>
            <w:r>
              <w:rPr>
                <w:sz w:val="20"/>
                <w:szCs w:val="20"/>
              </w:rPr>
              <w:t>14,5</w:t>
            </w:r>
          </w:p>
        </w:tc>
        <w:tc>
          <w:tcPr>
            <w:tcW w:w="595" w:type="pct"/>
            <w:tcBorders>
              <w:top w:val="nil"/>
              <w:left w:val="nil"/>
              <w:bottom w:val="single" w:sz="4" w:space="0" w:color="auto"/>
              <w:right w:val="nil"/>
            </w:tcBorders>
            <w:vAlign w:val="bottom"/>
            <w:hideMark/>
          </w:tcPr>
          <w:p w14:paraId="429528E8" w14:textId="77777777" w:rsidR="007F6E41" w:rsidRDefault="007F6E41">
            <w:pPr>
              <w:jc w:val="right"/>
              <w:rPr>
                <w:sz w:val="18"/>
                <w:szCs w:val="18"/>
              </w:rPr>
            </w:pPr>
            <w:r>
              <w:rPr>
                <w:sz w:val="20"/>
                <w:szCs w:val="20"/>
              </w:rPr>
              <w:t>14,7</w:t>
            </w:r>
          </w:p>
        </w:tc>
        <w:tc>
          <w:tcPr>
            <w:tcW w:w="916" w:type="pct"/>
            <w:tcBorders>
              <w:top w:val="nil"/>
              <w:left w:val="nil"/>
              <w:bottom w:val="single" w:sz="4" w:space="0" w:color="auto"/>
              <w:right w:val="nil"/>
            </w:tcBorders>
            <w:vAlign w:val="bottom"/>
            <w:hideMark/>
          </w:tcPr>
          <w:p w14:paraId="6F4F25AB" w14:textId="77777777" w:rsidR="007F6E41" w:rsidRDefault="007F6E41">
            <w:pPr>
              <w:jc w:val="right"/>
              <w:rPr>
                <w:sz w:val="18"/>
                <w:szCs w:val="18"/>
              </w:rPr>
            </w:pPr>
            <w:r>
              <w:rPr>
                <w:color w:val="000000"/>
                <w:sz w:val="20"/>
                <w:szCs w:val="20"/>
              </w:rPr>
              <w:t>101,4</w:t>
            </w:r>
          </w:p>
        </w:tc>
      </w:tr>
    </w:tbl>
    <w:p w14:paraId="2098E2DF" w14:textId="77777777" w:rsidR="007F6E41" w:rsidRDefault="007F6E41" w:rsidP="007F6E41">
      <w:pPr>
        <w:ind w:firstLine="709"/>
        <w:jc w:val="both"/>
        <w:rPr>
          <w:rFonts w:ascii="Kyrghyz Times" w:hAnsi="Kyrghyz Times"/>
          <w:color w:val="000000"/>
          <w:sz w:val="18"/>
          <w:szCs w:val="18"/>
        </w:rPr>
      </w:pPr>
    </w:p>
    <w:p w14:paraId="2E6CDD9A" w14:textId="77777777" w:rsidR="00B24BF7" w:rsidRDefault="00B24BF7" w:rsidP="007F6E41">
      <w:pPr>
        <w:ind w:firstLine="709"/>
        <w:jc w:val="both"/>
        <w:rPr>
          <w:lang w:val="ky-KG"/>
        </w:rPr>
      </w:pPr>
    </w:p>
    <w:p w14:paraId="1DFABBC8" w14:textId="77777777" w:rsidR="0009425A" w:rsidRDefault="0009425A" w:rsidP="007F6E41">
      <w:pPr>
        <w:ind w:firstLine="709"/>
        <w:jc w:val="both"/>
        <w:rPr>
          <w:lang w:val="ky-KG"/>
        </w:rPr>
      </w:pPr>
    </w:p>
    <w:p w14:paraId="244450FE" w14:textId="741395F5" w:rsidR="007F6E41" w:rsidRPr="00B24BF7" w:rsidRDefault="007F6E41" w:rsidP="007F6E41">
      <w:pPr>
        <w:ind w:firstLine="709"/>
        <w:jc w:val="both"/>
        <w:rPr>
          <w:lang w:val="ky-KG"/>
        </w:rPr>
      </w:pPr>
      <w:r>
        <w:rPr>
          <w:lang w:val="ky-KG"/>
        </w:rPr>
        <w:lastRenderedPageBreak/>
        <w:t>Өлгөндөрд</w:t>
      </w:r>
      <w:r w:rsidRPr="00B24BF7">
        <w:rPr>
          <w:lang w:val="ky-KG"/>
        </w:rPr>
        <w:t>ү</w:t>
      </w:r>
      <w:r>
        <w:rPr>
          <w:lang w:val="ky-KG"/>
        </w:rPr>
        <w:t>н жалпы санынын ичинен жарымынан көб</w:t>
      </w:r>
      <w:r w:rsidRPr="00B24BF7">
        <w:rPr>
          <w:lang w:val="ky-KG"/>
        </w:rPr>
        <w:t>ү (</w:t>
      </w:r>
      <w:r>
        <w:rPr>
          <w:lang w:val="ky-KG"/>
        </w:rPr>
        <w:t>52 пайызы) кан айлануу системасынын ооруларына, 14 пайызга жакыны шишик ооруларына, 7 пайыздайы - өлүмдүн тышкы себептерине  жана 6 пайызы - дем алуу органдарынын ооруларына туура келди.</w:t>
      </w:r>
    </w:p>
    <w:p w14:paraId="6BE3DACA" w14:textId="3702A3AD" w:rsidR="007F6E41" w:rsidRDefault="00126261" w:rsidP="0009425A">
      <w:pPr>
        <w:spacing w:before="120" w:after="120"/>
        <w:ind w:left="1474" w:hanging="1474"/>
        <w:rPr>
          <w:b/>
          <w:lang w:val="ky-KG"/>
        </w:rPr>
      </w:pPr>
      <w:r>
        <w:rPr>
          <w:b/>
          <w:color w:val="000000"/>
          <w:lang w:val="ky-KG"/>
        </w:rPr>
        <w:t>9</w:t>
      </w:r>
      <w:r w:rsidR="00620BCA">
        <w:rPr>
          <w:b/>
          <w:color w:val="000000"/>
          <w:lang w:val="ky-KG"/>
        </w:rPr>
        <w:t>7</w:t>
      </w:r>
      <w:r w:rsidR="007F6E41">
        <w:rPr>
          <w:b/>
          <w:color w:val="000000"/>
          <w:lang w:val="ky-KG"/>
        </w:rPr>
        <w:t xml:space="preserve">-таблица: </w:t>
      </w:r>
      <w:r w:rsidR="007F6E41">
        <w:rPr>
          <w:b/>
          <w:lang w:val="ky-KG"/>
        </w:rPr>
        <w:t>Январь-октябрында</w:t>
      </w:r>
      <w:r w:rsidR="007F6E41">
        <w:rPr>
          <w:b/>
          <w:bCs/>
          <w:lang w:val="ky-KG"/>
        </w:rPr>
        <w:t>гы</w:t>
      </w:r>
      <w:r w:rsidR="007F6E41">
        <w:rPr>
          <w:b/>
          <w:color w:val="000000"/>
          <w:lang w:val="ky-KG"/>
        </w:rPr>
        <w:t xml:space="preserve"> </w:t>
      </w:r>
      <w:r w:rsidR="007F6E41">
        <w:rPr>
          <w:b/>
          <w:lang w:val="ky-KG"/>
        </w:rPr>
        <w:t xml:space="preserve">өлгөн адамдардын санынын өлүмдүн себептери </w:t>
      </w:r>
      <w:r w:rsidR="0009425A">
        <w:rPr>
          <w:b/>
          <w:lang w:val="ky-KG"/>
        </w:rPr>
        <w:br/>
      </w:r>
      <w:r w:rsidR="007F6E41">
        <w:rPr>
          <w:b/>
          <w:lang w:val="ky-KG"/>
        </w:rPr>
        <w:t>боюнча бөлүнүшү</w:t>
      </w:r>
    </w:p>
    <w:tbl>
      <w:tblPr>
        <w:tblW w:w="5128" w:type="pct"/>
        <w:tblCellMar>
          <w:left w:w="0" w:type="dxa"/>
          <w:right w:w="0" w:type="dxa"/>
        </w:tblCellMar>
        <w:tblLook w:val="04A0" w:firstRow="1" w:lastRow="0" w:firstColumn="1" w:lastColumn="0" w:noHBand="0" w:noVBand="1"/>
      </w:tblPr>
      <w:tblGrid>
        <w:gridCol w:w="3400"/>
        <w:gridCol w:w="890"/>
        <w:gridCol w:w="890"/>
        <w:gridCol w:w="1200"/>
        <w:gridCol w:w="992"/>
        <w:gridCol w:w="896"/>
        <w:gridCol w:w="1617"/>
      </w:tblGrid>
      <w:tr w:rsidR="007F6E41" w14:paraId="26958349" w14:textId="77777777" w:rsidTr="006A741B">
        <w:trPr>
          <w:cantSplit/>
          <w:trHeight w:val="103"/>
          <w:tblHeader/>
        </w:trPr>
        <w:tc>
          <w:tcPr>
            <w:tcW w:w="1720" w:type="pct"/>
            <w:vMerge w:val="restart"/>
            <w:tcBorders>
              <w:top w:val="single" w:sz="8" w:space="0" w:color="auto"/>
              <w:left w:val="nil"/>
              <w:bottom w:val="single" w:sz="8" w:space="0" w:color="auto"/>
              <w:right w:val="nil"/>
            </w:tcBorders>
            <w:noWrap/>
            <w:tcMar>
              <w:top w:w="15" w:type="dxa"/>
              <w:left w:w="15" w:type="dxa"/>
              <w:bottom w:w="0" w:type="dxa"/>
              <w:right w:w="15" w:type="dxa"/>
            </w:tcMar>
          </w:tcPr>
          <w:p w14:paraId="1F4D7244" w14:textId="77777777" w:rsidR="007F6E41" w:rsidRDefault="007F6E41">
            <w:pPr>
              <w:spacing w:before="20" w:after="20"/>
              <w:rPr>
                <w:rFonts w:eastAsia="Arial Unicode MS"/>
                <w:b/>
                <w:color w:val="000000"/>
                <w:sz w:val="20"/>
                <w:szCs w:val="20"/>
                <w:lang w:val="ky-KG"/>
              </w:rPr>
            </w:pPr>
          </w:p>
        </w:tc>
        <w:tc>
          <w:tcPr>
            <w:tcW w:w="1507" w:type="pct"/>
            <w:gridSpan w:val="3"/>
            <w:tcBorders>
              <w:top w:val="single" w:sz="8" w:space="0" w:color="auto"/>
              <w:left w:val="nil"/>
              <w:bottom w:val="single" w:sz="4" w:space="0" w:color="auto"/>
              <w:right w:val="nil"/>
            </w:tcBorders>
            <w:noWrap/>
            <w:tcMar>
              <w:top w:w="15" w:type="dxa"/>
              <w:left w:w="15" w:type="dxa"/>
              <w:bottom w:w="0" w:type="dxa"/>
              <w:right w:w="15" w:type="dxa"/>
            </w:tcMar>
            <w:vAlign w:val="center"/>
            <w:hideMark/>
          </w:tcPr>
          <w:p w14:paraId="79257058" w14:textId="77777777" w:rsidR="007F6E41" w:rsidRDefault="007F6E41">
            <w:pPr>
              <w:spacing w:before="20" w:after="20"/>
              <w:jc w:val="center"/>
              <w:rPr>
                <w:rFonts w:eastAsia="Arial Unicode MS"/>
                <w:b/>
                <w:color w:val="000000"/>
                <w:sz w:val="20"/>
                <w:szCs w:val="20"/>
                <w:lang w:val="ky-KG"/>
              </w:rPr>
            </w:pPr>
            <w:r>
              <w:rPr>
                <w:b/>
                <w:color w:val="000000"/>
                <w:sz w:val="20"/>
                <w:szCs w:val="20"/>
                <w:lang w:val="ky-KG"/>
              </w:rPr>
              <w:t>Адам</w:t>
            </w:r>
          </w:p>
        </w:tc>
        <w:tc>
          <w:tcPr>
            <w:tcW w:w="1773" w:type="pct"/>
            <w:gridSpan w:val="3"/>
            <w:tcBorders>
              <w:top w:val="single" w:sz="8" w:space="0" w:color="auto"/>
              <w:left w:val="nil"/>
              <w:bottom w:val="single" w:sz="4" w:space="0" w:color="auto"/>
              <w:right w:val="nil"/>
            </w:tcBorders>
            <w:noWrap/>
            <w:tcMar>
              <w:top w:w="15" w:type="dxa"/>
              <w:left w:w="15" w:type="dxa"/>
              <w:bottom w:w="0" w:type="dxa"/>
              <w:right w:w="15" w:type="dxa"/>
            </w:tcMar>
            <w:vAlign w:val="center"/>
            <w:hideMark/>
          </w:tcPr>
          <w:p w14:paraId="2C53D169" w14:textId="77777777" w:rsidR="007F6E41" w:rsidRDefault="007F6E41">
            <w:pPr>
              <w:spacing w:before="20" w:after="20"/>
              <w:jc w:val="center"/>
              <w:rPr>
                <w:rFonts w:eastAsia="Arial Unicode MS"/>
                <w:b/>
                <w:color w:val="000000"/>
                <w:sz w:val="20"/>
                <w:szCs w:val="20"/>
              </w:rPr>
            </w:pPr>
            <w:proofErr w:type="spellStart"/>
            <w:r>
              <w:rPr>
                <w:b/>
                <w:sz w:val="20"/>
                <w:szCs w:val="20"/>
              </w:rPr>
              <w:t>Калктын</w:t>
            </w:r>
            <w:proofErr w:type="spellEnd"/>
            <w:r>
              <w:rPr>
                <w:b/>
                <w:sz w:val="20"/>
                <w:szCs w:val="20"/>
              </w:rPr>
              <w:t xml:space="preserve"> 100 ми</w:t>
            </w:r>
            <w:r>
              <w:rPr>
                <w:b/>
                <w:sz w:val="20"/>
                <w:szCs w:val="20"/>
                <w:lang w:val="ky-KG"/>
              </w:rPr>
              <w:t>ң</w:t>
            </w:r>
            <w:proofErr w:type="spellStart"/>
            <w:r>
              <w:rPr>
                <w:b/>
                <w:sz w:val="20"/>
                <w:szCs w:val="20"/>
              </w:rPr>
              <w:t>ине</w:t>
            </w:r>
            <w:proofErr w:type="spellEnd"/>
          </w:p>
        </w:tc>
      </w:tr>
      <w:tr w:rsidR="007F6E41" w14:paraId="47A65C1A" w14:textId="77777777" w:rsidTr="006A741B">
        <w:trPr>
          <w:cantSplit/>
          <w:trHeight w:val="440"/>
          <w:tblHeader/>
        </w:trPr>
        <w:tc>
          <w:tcPr>
            <w:tcW w:w="0" w:type="auto"/>
            <w:vMerge/>
            <w:tcBorders>
              <w:top w:val="single" w:sz="8" w:space="0" w:color="auto"/>
              <w:left w:val="nil"/>
              <w:bottom w:val="single" w:sz="8" w:space="0" w:color="auto"/>
              <w:right w:val="nil"/>
            </w:tcBorders>
            <w:vAlign w:val="center"/>
            <w:hideMark/>
          </w:tcPr>
          <w:p w14:paraId="50DA4EB3" w14:textId="77777777" w:rsidR="007F6E41" w:rsidRDefault="007F6E41">
            <w:pPr>
              <w:rPr>
                <w:rFonts w:eastAsia="Arial Unicode MS"/>
                <w:b/>
                <w:color w:val="000000"/>
                <w:sz w:val="20"/>
                <w:szCs w:val="20"/>
                <w:lang w:val="ky-KG"/>
              </w:rPr>
            </w:pPr>
          </w:p>
        </w:tc>
        <w:tc>
          <w:tcPr>
            <w:tcW w:w="450" w:type="pct"/>
            <w:tcBorders>
              <w:top w:val="single" w:sz="4" w:space="0" w:color="auto"/>
              <w:left w:val="nil"/>
              <w:bottom w:val="single" w:sz="8" w:space="0" w:color="auto"/>
              <w:right w:val="nil"/>
            </w:tcBorders>
            <w:noWrap/>
            <w:tcMar>
              <w:top w:w="15" w:type="dxa"/>
              <w:left w:w="15" w:type="dxa"/>
              <w:bottom w:w="0" w:type="dxa"/>
              <w:right w:w="15" w:type="dxa"/>
            </w:tcMar>
            <w:vAlign w:val="center"/>
            <w:hideMark/>
          </w:tcPr>
          <w:p w14:paraId="620A184B" w14:textId="77777777" w:rsidR="007F6E41" w:rsidRDefault="007F6E41">
            <w:pPr>
              <w:jc w:val="right"/>
              <w:rPr>
                <w:b/>
                <w:bCs/>
                <w:color w:val="000000"/>
                <w:sz w:val="20"/>
                <w:szCs w:val="20"/>
              </w:rPr>
            </w:pPr>
            <w:r>
              <w:rPr>
                <w:b/>
                <w:bCs/>
                <w:color w:val="000000"/>
                <w:sz w:val="20"/>
                <w:szCs w:val="20"/>
              </w:rPr>
              <w:t>2023</w:t>
            </w:r>
          </w:p>
        </w:tc>
        <w:tc>
          <w:tcPr>
            <w:tcW w:w="450" w:type="pct"/>
            <w:tcBorders>
              <w:top w:val="single" w:sz="4" w:space="0" w:color="auto"/>
              <w:left w:val="nil"/>
              <w:bottom w:val="single" w:sz="8" w:space="0" w:color="auto"/>
              <w:right w:val="nil"/>
            </w:tcBorders>
            <w:noWrap/>
            <w:tcMar>
              <w:top w:w="15" w:type="dxa"/>
              <w:left w:w="15" w:type="dxa"/>
              <w:bottom w:w="0" w:type="dxa"/>
              <w:right w:w="15" w:type="dxa"/>
            </w:tcMar>
            <w:vAlign w:val="center"/>
            <w:hideMark/>
          </w:tcPr>
          <w:p w14:paraId="3852EB55" w14:textId="77777777" w:rsidR="007F6E41" w:rsidRDefault="007F6E41">
            <w:pPr>
              <w:jc w:val="right"/>
              <w:rPr>
                <w:b/>
                <w:bCs/>
                <w:color w:val="000000"/>
                <w:sz w:val="20"/>
                <w:szCs w:val="20"/>
              </w:rPr>
            </w:pPr>
            <w:r>
              <w:rPr>
                <w:b/>
                <w:bCs/>
                <w:color w:val="000000"/>
                <w:sz w:val="20"/>
                <w:szCs w:val="20"/>
              </w:rPr>
              <w:t>2024</w:t>
            </w:r>
          </w:p>
        </w:tc>
        <w:tc>
          <w:tcPr>
            <w:tcW w:w="606" w:type="pct"/>
            <w:tcBorders>
              <w:top w:val="single" w:sz="4" w:space="0" w:color="auto"/>
              <w:left w:val="nil"/>
              <w:bottom w:val="single" w:sz="8" w:space="0" w:color="auto"/>
              <w:right w:val="nil"/>
            </w:tcBorders>
            <w:tcMar>
              <w:top w:w="15" w:type="dxa"/>
              <w:left w:w="15" w:type="dxa"/>
              <w:bottom w:w="0" w:type="dxa"/>
              <w:right w:w="15" w:type="dxa"/>
            </w:tcMar>
            <w:hideMark/>
          </w:tcPr>
          <w:p w14:paraId="601AFFE8" w14:textId="77777777" w:rsidR="007F6E41" w:rsidRDefault="007F6E41">
            <w:pPr>
              <w:jc w:val="right"/>
              <w:rPr>
                <w:b/>
                <w:bCs/>
                <w:color w:val="000000"/>
                <w:sz w:val="20"/>
                <w:szCs w:val="20"/>
              </w:rPr>
            </w:pPr>
            <w:r>
              <w:rPr>
                <w:b/>
                <w:sz w:val="20"/>
                <w:szCs w:val="20"/>
                <w:lang w:val="ky-KG"/>
              </w:rPr>
              <w:t>ө</w:t>
            </w:r>
            <w:r>
              <w:rPr>
                <w:b/>
                <w:bCs/>
                <w:color w:val="000000"/>
                <w:sz w:val="20"/>
                <w:szCs w:val="20"/>
                <w:lang w:val="ky-KG"/>
              </w:rPr>
              <w:t>с</w:t>
            </w:r>
            <w:proofErr w:type="spellStart"/>
            <w:r>
              <w:rPr>
                <w:b/>
                <w:sz w:val="20"/>
                <w:szCs w:val="20"/>
              </w:rPr>
              <w:t>үү</w:t>
            </w:r>
            <w:proofErr w:type="spellEnd"/>
            <w:r>
              <w:rPr>
                <w:b/>
                <w:bCs/>
                <w:color w:val="000000"/>
                <w:sz w:val="20"/>
                <w:szCs w:val="20"/>
              </w:rPr>
              <w:t xml:space="preserve"> (+), </w:t>
            </w:r>
            <w:r>
              <w:rPr>
                <w:b/>
                <w:bCs/>
                <w:color w:val="000000"/>
                <w:sz w:val="20"/>
                <w:szCs w:val="20"/>
                <w:lang w:val="ky-KG"/>
              </w:rPr>
              <w:t>т</w:t>
            </w:r>
            <w:r>
              <w:rPr>
                <w:b/>
                <w:sz w:val="20"/>
                <w:szCs w:val="20"/>
                <w:lang w:val="ky-KG"/>
              </w:rPr>
              <w:t>ө</w:t>
            </w:r>
            <w:r>
              <w:rPr>
                <w:b/>
                <w:bCs/>
                <w:color w:val="000000"/>
                <w:sz w:val="20"/>
                <w:szCs w:val="20"/>
                <w:lang w:val="ky-KG"/>
              </w:rPr>
              <w:t>м</w:t>
            </w:r>
            <w:r>
              <w:rPr>
                <w:b/>
                <w:sz w:val="20"/>
                <w:szCs w:val="20"/>
                <w:lang w:val="ky-KG"/>
              </w:rPr>
              <w:t>ө</w:t>
            </w:r>
            <w:r>
              <w:rPr>
                <w:b/>
                <w:bCs/>
                <w:color w:val="000000"/>
                <w:sz w:val="20"/>
                <w:szCs w:val="20"/>
                <w:lang w:val="ky-KG"/>
              </w:rPr>
              <w:t>нд</w:t>
            </w:r>
            <w:r>
              <w:rPr>
                <w:b/>
                <w:sz w:val="20"/>
                <w:szCs w:val="20"/>
                <w:lang w:val="ky-KG"/>
              </w:rPr>
              <w:t>өө</w:t>
            </w:r>
            <w:r>
              <w:rPr>
                <w:b/>
                <w:bCs/>
                <w:color w:val="000000"/>
                <w:sz w:val="20"/>
                <w:szCs w:val="20"/>
              </w:rPr>
              <w:t xml:space="preserve"> (-)</w:t>
            </w:r>
          </w:p>
        </w:tc>
        <w:tc>
          <w:tcPr>
            <w:tcW w:w="502" w:type="pct"/>
            <w:tcBorders>
              <w:top w:val="single" w:sz="4" w:space="0" w:color="auto"/>
              <w:left w:val="nil"/>
              <w:bottom w:val="single" w:sz="8" w:space="0" w:color="auto"/>
              <w:right w:val="nil"/>
            </w:tcBorders>
            <w:noWrap/>
            <w:tcMar>
              <w:top w:w="15" w:type="dxa"/>
              <w:left w:w="15" w:type="dxa"/>
              <w:bottom w:w="0" w:type="dxa"/>
              <w:right w:w="15" w:type="dxa"/>
            </w:tcMar>
            <w:vAlign w:val="center"/>
            <w:hideMark/>
          </w:tcPr>
          <w:p w14:paraId="06D853EE" w14:textId="77777777" w:rsidR="007F6E41" w:rsidRDefault="007F6E41">
            <w:pPr>
              <w:jc w:val="right"/>
              <w:rPr>
                <w:b/>
                <w:bCs/>
                <w:color w:val="000000"/>
                <w:sz w:val="20"/>
                <w:szCs w:val="20"/>
              </w:rPr>
            </w:pPr>
            <w:r>
              <w:rPr>
                <w:b/>
                <w:bCs/>
                <w:color w:val="000000"/>
                <w:sz w:val="20"/>
                <w:szCs w:val="20"/>
              </w:rPr>
              <w:t>2023</w:t>
            </w:r>
          </w:p>
        </w:tc>
        <w:tc>
          <w:tcPr>
            <w:tcW w:w="453" w:type="pct"/>
            <w:tcBorders>
              <w:top w:val="single" w:sz="4" w:space="0" w:color="auto"/>
              <w:left w:val="nil"/>
              <w:bottom w:val="single" w:sz="8" w:space="0" w:color="auto"/>
              <w:right w:val="nil"/>
            </w:tcBorders>
            <w:noWrap/>
            <w:tcMar>
              <w:top w:w="15" w:type="dxa"/>
              <w:left w:w="15" w:type="dxa"/>
              <w:bottom w:w="0" w:type="dxa"/>
              <w:right w:w="15" w:type="dxa"/>
            </w:tcMar>
            <w:vAlign w:val="center"/>
            <w:hideMark/>
          </w:tcPr>
          <w:p w14:paraId="34189379" w14:textId="77777777" w:rsidR="007F6E41" w:rsidRDefault="007F6E41">
            <w:pPr>
              <w:jc w:val="right"/>
              <w:rPr>
                <w:b/>
                <w:bCs/>
                <w:color w:val="000000"/>
                <w:sz w:val="20"/>
                <w:szCs w:val="20"/>
              </w:rPr>
            </w:pPr>
            <w:r>
              <w:rPr>
                <w:b/>
                <w:bCs/>
                <w:color w:val="000000"/>
                <w:sz w:val="20"/>
                <w:szCs w:val="20"/>
              </w:rPr>
              <w:t>2024</w:t>
            </w:r>
          </w:p>
        </w:tc>
        <w:tc>
          <w:tcPr>
            <w:tcW w:w="818" w:type="pct"/>
            <w:tcBorders>
              <w:top w:val="single" w:sz="4" w:space="0" w:color="auto"/>
              <w:left w:val="nil"/>
              <w:bottom w:val="single" w:sz="8" w:space="0" w:color="auto"/>
              <w:right w:val="nil"/>
            </w:tcBorders>
            <w:tcMar>
              <w:top w:w="15" w:type="dxa"/>
              <w:left w:w="15" w:type="dxa"/>
              <w:bottom w:w="0" w:type="dxa"/>
              <w:right w:w="15" w:type="dxa"/>
            </w:tcMar>
            <w:hideMark/>
          </w:tcPr>
          <w:p w14:paraId="2DDE63C6" w14:textId="77777777" w:rsidR="007F6E41" w:rsidRDefault="007F6E41">
            <w:pPr>
              <w:jc w:val="right"/>
              <w:rPr>
                <w:b/>
                <w:color w:val="000000"/>
                <w:sz w:val="20"/>
                <w:szCs w:val="20"/>
              </w:rPr>
            </w:pPr>
            <w:r>
              <w:rPr>
                <w:b/>
                <w:bCs/>
                <w:sz w:val="20"/>
                <w:szCs w:val="20"/>
              </w:rPr>
              <w:t>2024 2023</w:t>
            </w:r>
            <w:r>
              <w:rPr>
                <w:b/>
                <w:bCs/>
                <w:sz w:val="20"/>
                <w:szCs w:val="20"/>
                <w:lang w:val="ky-KG"/>
              </w:rPr>
              <w:t xml:space="preserve"> карата пайыз менен</w:t>
            </w:r>
          </w:p>
        </w:tc>
      </w:tr>
      <w:tr w:rsidR="007F6E41" w14:paraId="344DF456" w14:textId="77777777" w:rsidTr="006A741B">
        <w:tc>
          <w:tcPr>
            <w:tcW w:w="1720" w:type="pct"/>
            <w:tcBorders>
              <w:top w:val="single" w:sz="8" w:space="0" w:color="auto"/>
              <w:left w:val="nil"/>
              <w:bottom w:val="nil"/>
              <w:right w:val="nil"/>
            </w:tcBorders>
            <w:noWrap/>
            <w:tcMar>
              <w:top w:w="15" w:type="dxa"/>
              <w:left w:w="15" w:type="dxa"/>
              <w:bottom w:w="0" w:type="dxa"/>
              <w:right w:w="15" w:type="dxa"/>
            </w:tcMar>
            <w:vAlign w:val="bottom"/>
            <w:hideMark/>
          </w:tcPr>
          <w:p w14:paraId="54281BA0" w14:textId="77777777" w:rsidR="007F6E41" w:rsidRDefault="007F6E41">
            <w:pPr>
              <w:spacing w:before="20" w:after="20"/>
              <w:rPr>
                <w:rFonts w:eastAsia="Arial Unicode MS"/>
                <w:b/>
                <w:sz w:val="20"/>
                <w:szCs w:val="20"/>
              </w:rPr>
            </w:pPr>
            <w:proofErr w:type="spellStart"/>
            <w:r>
              <w:rPr>
                <w:b/>
                <w:sz w:val="20"/>
                <w:szCs w:val="20"/>
              </w:rPr>
              <w:t>Өлгөн</w:t>
            </w:r>
            <w:proofErr w:type="spellEnd"/>
            <w:r>
              <w:rPr>
                <w:b/>
                <w:sz w:val="20"/>
                <w:szCs w:val="20"/>
              </w:rPr>
              <w:t xml:space="preserve"> </w:t>
            </w:r>
            <w:proofErr w:type="spellStart"/>
            <w:r>
              <w:rPr>
                <w:b/>
                <w:sz w:val="20"/>
                <w:szCs w:val="20"/>
              </w:rPr>
              <w:t>адамдардын</w:t>
            </w:r>
            <w:proofErr w:type="spellEnd"/>
            <w:r>
              <w:rPr>
                <w:b/>
                <w:sz w:val="20"/>
                <w:szCs w:val="20"/>
              </w:rPr>
              <w:t xml:space="preserve"> </w:t>
            </w:r>
            <w:proofErr w:type="spellStart"/>
            <w:r>
              <w:rPr>
                <w:b/>
                <w:sz w:val="20"/>
                <w:szCs w:val="20"/>
              </w:rPr>
              <w:t>бардыгы</w:t>
            </w:r>
            <w:proofErr w:type="spellEnd"/>
          </w:p>
        </w:tc>
        <w:tc>
          <w:tcPr>
            <w:tcW w:w="450" w:type="pct"/>
            <w:tcBorders>
              <w:top w:val="single" w:sz="4" w:space="0" w:color="auto"/>
              <w:left w:val="nil"/>
              <w:bottom w:val="nil"/>
              <w:right w:val="nil"/>
            </w:tcBorders>
            <w:noWrap/>
            <w:tcMar>
              <w:top w:w="15" w:type="dxa"/>
              <w:left w:w="15" w:type="dxa"/>
              <w:bottom w:w="0" w:type="dxa"/>
              <w:right w:w="15" w:type="dxa"/>
            </w:tcMar>
            <w:vAlign w:val="bottom"/>
            <w:hideMark/>
          </w:tcPr>
          <w:p w14:paraId="21B89C39" w14:textId="77777777" w:rsidR="007F6E41" w:rsidRDefault="007F6E41">
            <w:pPr>
              <w:jc w:val="right"/>
              <w:rPr>
                <w:b/>
                <w:bCs/>
                <w:sz w:val="20"/>
                <w:szCs w:val="20"/>
              </w:rPr>
            </w:pPr>
            <w:r>
              <w:rPr>
                <w:b/>
                <w:bCs/>
                <w:color w:val="000000"/>
                <w:sz w:val="20"/>
                <w:szCs w:val="20"/>
              </w:rPr>
              <w:t>25 796</w:t>
            </w:r>
          </w:p>
        </w:tc>
        <w:tc>
          <w:tcPr>
            <w:tcW w:w="450" w:type="pct"/>
            <w:tcBorders>
              <w:top w:val="single" w:sz="4" w:space="0" w:color="auto"/>
              <w:left w:val="nil"/>
              <w:bottom w:val="nil"/>
              <w:right w:val="nil"/>
            </w:tcBorders>
            <w:noWrap/>
            <w:tcMar>
              <w:top w:w="15" w:type="dxa"/>
              <w:left w:w="15" w:type="dxa"/>
              <w:bottom w:w="0" w:type="dxa"/>
              <w:right w:w="15" w:type="dxa"/>
            </w:tcMar>
            <w:vAlign w:val="bottom"/>
            <w:hideMark/>
          </w:tcPr>
          <w:p w14:paraId="424DFB0B" w14:textId="77777777" w:rsidR="007F6E41" w:rsidRDefault="007F6E41">
            <w:pPr>
              <w:jc w:val="right"/>
              <w:rPr>
                <w:b/>
                <w:bCs/>
                <w:sz w:val="20"/>
                <w:szCs w:val="20"/>
              </w:rPr>
            </w:pPr>
            <w:r>
              <w:rPr>
                <w:b/>
                <w:bCs/>
                <w:sz w:val="20"/>
                <w:szCs w:val="20"/>
              </w:rPr>
              <w:t>26 885</w:t>
            </w:r>
          </w:p>
        </w:tc>
        <w:tc>
          <w:tcPr>
            <w:tcW w:w="606" w:type="pct"/>
            <w:tcBorders>
              <w:top w:val="single" w:sz="4" w:space="0" w:color="auto"/>
              <w:left w:val="nil"/>
              <w:bottom w:val="nil"/>
              <w:right w:val="nil"/>
            </w:tcBorders>
            <w:noWrap/>
            <w:tcMar>
              <w:top w:w="15" w:type="dxa"/>
              <w:left w:w="15" w:type="dxa"/>
              <w:bottom w:w="0" w:type="dxa"/>
              <w:right w:w="15" w:type="dxa"/>
            </w:tcMar>
            <w:vAlign w:val="bottom"/>
            <w:hideMark/>
          </w:tcPr>
          <w:p w14:paraId="44A4A1A6" w14:textId="77777777" w:rsidR="007F6E41" w:rsidRDefault="007F6E41">
            <w:pPr>
              <w:jc w:val="right"/>
              <w:rPr>
                <w:b/>
                <w:bCs/>
                <w:sz w:val="20"/>
                <w:szCs w:val="20"/>
              </w:rPr>
            </w:pPr>
            <w:r>
              <w:rPr>
                <w:b/>
                <w:bCs/>
                <w:sz w:val="20"/>
                <w:szCs w:val="20"/>
              </w:rPr>
              <w:t>1 089</w:t>
            </w:r>
          </w:p>
        </w:tc>
        <w:tc>
          <w:tcPr>
            <w:tcW w:w="502" w:type="pct"/>
            <w:tcBorders>
              <w:top w:val="single" w:sz="4" w:space="0" w:color="auto"/>
              <w:left w:val="nil"/>
              <w:bottom w:val="nil"/>
              <w:right w:val="nil"/>
            </w:tcBorders>
            <w:noWrap/>
            <w:tcMar>
              <w:top w:w="15" w:type="dxa"/>
              <w:left w:w="15" w:type="dxa"/>
              <w:bottom w:w="0" w:type="dxa"/>
              <w:right w:w="15" w:type="dxa"/>
            </w:tcMar>
            <w:vAlign w:val="bottom"/>
            <w:hideMark/>
          </w:tcPr>
          <w:p w14:paraId="7ADA302C" w14:textId="77777777" w:rsidR="007F6E41" w:rsidRDefault="007F6E41">
            <w:pPr>
              <w:jc w:val="right"/>
              <w:rPr>
                <w:b/>
                <w:bCs/>
                <w:sz w:val="20"/>
                <w:szCs w:val="20"/>
              </w:rPr>
            </w:pPr>
            <w:r>
              <w:rPr>
                <w:b/>
                <w:bCs/>
                <w:sz w:val="20"/>
                <w:szCs w:val="20"/>
              </w:rPr>
              <w:t>436,9</w:t>
            </w:r>
          </w:p>
        </w:tc>
        <w:tc>
          <w:tcPr>
            <w:tcW w:w="453" w:type="pct"/>
            <w:tcBorders>
              <w:top w:val="single" w:sz="4" w:space="0" w:color="auto"/>
              <w:left w:val="nil"/>
              <w:bottom w:val="nil"/>
              <w:right w:val="nil"/>
            </w:tcBorders>
            <w:noWrap/>
            <w:tcMar>
              <w:top w:w="15" w:type="dxa"/>
              <w:left w:w="15" w:type="dxa"/>
              <w:bottom w:w="0" w:type="dxa"/>
              <w:right w:w="15" w:type="dxa"/>
            </w:tcMar>
            <w:vAlign w:val="bottom"/>
            <w:hideMark/>
          </w:tcPr>
          <w:p w14:paraId="1F770425" w14:textId="77777777" w:rsidR="007F6E41" w:rsidRDefault="007F6E41">
            <w:pPr>
              <w:jc w:val="right"/>
              <w:rPr>
                <w:b/>
                <w:bCs/>
                <w:sz w:val="20"/>
                <w:szCs w:val="20"/>
              </w:rPr>
            </w:pPr>
            <w:r>
              <w:rPr>
                <w:b/>
                <w:bCs/>
                <w:sz w:val="20"/>
                <w:szCs w:val="20"/>
              </w:rPr>
              <w:t>447,3</w:t>
            </w:r>
          </w:p>
        </w:tc>
        <w:tc>
          <w:tcPr>
            <w:tcW w:w="818" w:type="pct"/>
            <w:tcBorders>
              <w:top w:val="single" w:sz="4" w:space="0" w:color="auto"/>
              <w:left w:val="nil"/>
              <w:bottom w:val="nil"/>
              <w:right w:val="nil"/>
            </w:tcBorders>
            <w:noWrap/>
            <w:tcMar>
              <w:top w:w="15" w:type="dxa"/>
              <w:left w:w="15" w:type="dxa"/>
              <w:bottom w:w="0" w:type="dxa"/>
              <w:right w:w="15" w:type="dxa"/>
            </w:tcMar>
            <w:vAlign w:val="bottom"/>
            <w:hideMark/>
          </w:tcPr>
          <w:p w14:paraId="33E6B22B" w14:textId="77777777" w:rsidR="007F6E41" w:rsidRDefault="007F6E41">
            <w:pPr>
              <w:jc w:val="right"/>
              <w:rPr>
                <w:b/>
                <w:bCs/>
                <w:sz w:val="20"/>
                <w:szCs w:val="20"/>
              </w:rPr>
            </w:pPr>
            <w:r w:rsidRPr="007F6E41">
              <w:rPr>
                <w:b/>
                <w:bCs/>
                <w:sz w:val="20"/>
                <w:szCs w:val="20"/>
              </w:rPr>
              <w:t>102,3</w:t>
            </w:r>
          </w:p>
        </w:tc>
      </w:tr>
      <w:tr w:rsidR="007F6E41" w14:paraId="53631409" w14:textId="77777777" w:rsidTr="006A741B">
        <w:tc>
          <w:tcPr>
            <w:tcW w:w="1720" w:type="pct"/>
            <w:noWrap/>
            <w:tcMar>
              <w:top w:w="15" w:type="dxa"/>
              <w:left w:w="15" w:type="dxa"/>
              <w:bottom w:w="0" w:type="dxa"/>
              <w:right w:w="15" w:type="dxa"/>
            </w:tcMar>
            <w:vAlign w:val="bottom"/>
            <w:hideMark/>
          </w:tcPr>
          <w:p w14:paraId="2DA3637B" w14:textId="77777777" w:rsidR="007F6E41" w:rsidRDefault="007F6E41">
            <w:pPr>
              <w:spacing w:before="20" w:after="20"/>
              <w:ind w:left="397" w:hanging="113"/>
              <w:rPr>
                <w:rFonts w:eastAsia="Arial Unicode MS"/>
                <w:sz w:val="20"/>
                <w:szCs w:val="20"/>
              </w:rPr>
            </w:pPr>
            <w:proofErr w:type="spellStart"/>
            <w:r>
              <w:rPr>
                <w:sz w:val="20"/>
                <w:szCs w:val="20"/>
              </w:rPr>
              <w:t>анын</w:t>
            </w:r>
            <w:proofErr w:type="spellEnd"/>
            <w:r>
              <w:rPr>
                <w:sz w:val="20"/>
                <w:szCs w:val="20"/>
              </w:rPr>
              <w:t xml:space="preserve"> </w:t>
            </w:r>
            <w:proofErr w:type="spellStart"/>
            <w:r>
              <w:rPr>
                <w:sz w:val="20"/>
                <w:szCs w:val="20"/>
              </w:rPr>
              <w:t>ичинен</w:t>
            </w:r>
            <w:proofErr w:type="spellEnd"/>
            <w:r>
              <w:rPr>
                <w:sz w:val="20"/>
                <w:szCs w:val="20"/>
              </w:rPr>
              <w:t xml:space="preserve"> т</w:t>
            </w:r>
            <w:r>
              <w:rPr>
                <w:sz w:val="20"/>
                <w:szCs w:val="20"/>
                <w:lang w:val="ky-KG"/>
              </w:rPr>
              <w:t>ө</w:t>
            </w:r>
            <w:r>
              <w:rPr>
                <w:sz w:val="20"/>
                <w:szCs w:val="20"/>
              </w:rPr>
              <w:t>м</w:t>
            </w:r>
            <w:r>
              <w:rPr>
                <w:sz w:val="20"/>
                <w:szCs w:val="20"/>
                <w:lang w:val="ky-KG"/>
              </w:rPr>
              <w:t>ө</w:t>
            </w:r>
            <w:proofErr w:type="spellStart"/>
            <w:r>
              <w:rPr>
                <w:sz w:val="20"/>
                <w:szCs w:val="20"/>
              </w:rPr>
              <w:t>нк</w:t>
            </w:r>
            <w:proofErr w:type="spellEnd"/>
            <w:r>
              <w:rPr>
                <w:color w:val="000000"/>
                <w:sz w:val="20"/>
                <w:szCs w:val="20"/>
                <w:lang w:val="ky-KG"/>
              </w:rPr>
              <w:t>ү</w:t>
            </w:r>
            <w:r>
              <w:rPr>
                <w:sz w:val="20"/>
                <w:szCs w:val="20"/>
              </w:rPr>
              <w:t>л</w:t>
            </w:r>
            <w:r>
              <w:rPr>
                <w:sz w:val="20"/>
                <w:szCs w:val="20"/>
                <w:lang w:val="ky-KG"/>
              </w:rPr>
              <w:t>ө</w:t>
            </w:r>
            <w:proofErr w:type="spellStart"/>
            <w:r>
              <w:rPr>
                <w:sz w:val="20"/>
                <w:szCs w:val="20"/>
              </w:rPr>
              <w:t>рд</w:t>
            </w:r>
            <w:proofErr w:type="spellEnd"/>
            <w:r>
              <w:rPr>
                <w:sz w:val="20"/>
                <w:szCs w:val="20"/>
                <w:lang w:val="ky-KG"/>
              </w:rPr>
              <w:t>ө</w:t>
            </w:r>
            <w:r>
              <w:rPr>
                <w:sz w:val="20"/>
                <w:szCs w:val="20"/>
              </w:rPr>
              <w:t>н:</w:t>
            </w:r>
          </w:p>
        </w:tc>
        <w:tc>
          <w:tcPr>
            <w:tcW w:w="450" w:type="pct"/>
            <w:noWrap/>
            <w:tcMar>
              <w:top w:w="15" w:type="dxa"/>
              <w:left w:w="15" w:type="dxa"/>
              <w:bottom w:w="0" w:type="dxa"/>
              <w:right w:w="15" w:type="dxa"/>
            </w:tcMar>
            <w:vAlign w:val="bottom"/>
          </w:tcPr>
          <w:p w14:paraId="702C3029" w14:textId="77777777" w:rsidR="007F6E41" w:rsidRDefault="007F6E41">
            <w:pPr>
              <w:jc w:val="right"/>
              <w:rPr>
                <w:b/>
                <w:bCs/>
                <w:sz w:val="20"/>
                <w:szCs w:val="20"/>
              </w:rPr>
            </w:pPr>
          </w:p>
        </w:tc>
        <w:tc>
          <w:tcPr>
            <w:tcW w:w="450" w:type="pct"/>
            <w:noWrap/>
            <w:tcMar>
              <w:top w:w="15" w:type="dxa"/>
              <w:left w:w="15" w:type="dxa"/>
              <w:bottom w:w="0" w:type="dxa"/>
              <w:right w:w="15" w:type="dxa"/>
            </w:tcMar>
            <w:vAlign w:val="bottom"/>
          </w:tcPr>
          <w:p w14:paraId="6A4083DC" w14:textId="77777777" w:rsidR="007F6E41" w:rsidRDefault="007F6E41">
            <w:pPr>
              <w:jc w:val="right"/>
              <w:rPr>
                <w:sz w:val="20"/>
                <w:szCs w:val="20"/>
              </w:rPr>
            </w:pPr>
          </w:p>
        </w:tc>
        <w:tc>
          <w:tcPr>
            <w:tcW w:w="606" w:type="pct"/>
            <w:noWrap/>
            <w:tcMar>
              <w:top w:w="15" w:type="dxa"/>
              <w:left w:w="15" w:type="dxa"/>
              <w:bottom w:w="0" w:type="dxa"/>
              <w:right w:w="15" w:type="dxa"/>
            </w:tcMar>
            <w:vAlign w:val="bottom"/>
          </w:tcPr>
          <w:p w14:paraId="480F8F93" w14:textId="77777777" w:rsidR="007F6E41" w:rsidRDefault="007F6E41">
            <w:pPr>
              <w:rPr>
                <w:sz w:val="20"/>
                <w:szCs w:val="20"/>
              </w:rPr>
            </w:pPr>
          </w:p>
        </w:tc>
        <w:tc>
          <w:tcPr>
            <w:tcW w:w="502" w:type="pct"/>
            <w:noWrap/>
            <w:tcMar>
              <w:top w:w="15" w:type="dxa"/>
              <w:left w:w="15" w:type="dxa"/>
              <w:bottom w:w="0" w:type="dxa"/>
              <w:right w:w="15" w:type="dxa"/>
            </w:tcMar>
            <w:vAlign w:val="bottom"/>
          </w:tcPr>
          <w:p w14:paraId="1803CF86" w14:textId="77777777" w:rsidR="007F6E41" w:rsidRDefault="007F6E41">
            <w:pPr>
              <w:rPr>
                <w:sz w:val="20"/>
                <w:szCs w:val="20"/>
              </w:rPr>
            </w:pPr>
          </w:p>
        </w:tc>
        <w:tc>
          <w:tcPr>
            <w:tcW w:w="453" w:type="pct"/>
            <w:noWrap/>
            <w:tcMar>
              <w:top w:w="15" w:type="dxa"/>
              <w:left w:w="15" w:type="dxa"/>
              <w:bottom w:w="0" w:type="dxa"/>
              <w:right w:w="15" w:type="dxa"/>
            </w:tcMar>
            <w:vAlign w:val="bottom"/>
          </w:tcPr>
          <w:p w14:paraId="653D0857" w14:textId="77777777" w:rsidR="007F6E41" w:rsidRDefault="007F6E41">
            <w:pPr>
              <w:rPr>
                <w:sz w:val="20"/>
                <w:szCs w:val="20"/>
              </w:rPr>
            </w:pPr>
          </w:p>
        </w:tc>
        <w:tc>
          <w:tcPr>
            <w:tcW w:w="818" w:type="pct"/>
            <w:noWrap/>
            <w:tcMar>
              <w:top w:w="15" w:type="dxa"/>
              <w:left w:w="15" w:type="dxa"/>
              <w:bottom w:w="0" w:type="dxa"/>
              <w:right w:w="15" w:type="dxa"/>
            </w:tcMar>
            <w:vAlign w:val="bottom"/>
          </w:tcPr>
          <w:p w14:paraId="7175E870" w14:textId="77777777" w:rsidR="007F6E41" w:rsidRDefault="007F6E41">
            <w:pPr>
              <w:jc w:val="right"/>
              <w:rPr>
                <w:sz w:val="20"/>
                <w:szCs w:val="20"/>
              </w:rPr>
            </w:pPr>
          </w:p>
        </w:tc>
      </w:tr>
      <w:tr w:rsidR="007F6E41" w14:paraId="41C2C4A7" w14:textId="77777777" w:rsidTr="006A741B">
        <w:tc>
          <w:tcPr>
            <w:tcW w:w="1720" w:type="pct"/>
            <w:noWrap/>
            <w:tcMar>
              <w:top w:w="15" w:type="dxa"/>
              <w:left w:w="15" w:type="dxa"/>
              <w:bottom w:w="0" w:type="dxa"/>
              <w:right w:w="15" w:type="dxa"/>
            </w:tcMar>
            <w:vAlign w:val="bottom"/>
            <w:hideMark/>
          </w:tcPr>
          <w:p w14:paraId="1B048725" w14:textId="77777777" w:rsidR="007F6E41" w:rsidRDefault="007F6E41">
            <w:pPr>
              <w:spacing w:before="20" w:after="20"/>
              <w:ind w:left="226" w:hanging="113"/>
              <w:rPr>
                <w:rFonts w:eastAsia="Arial Unicode MS"/>
                <w:sz w:val="20"/>
                <w:szCs w:val="20"/>
              </w:rPr>
            </w:pPr>
            <w:r>
              <w:rPr>
                <w:sz w:val="20"/>
                <w:szCs w:val="20"/>
              </w:rPr>
              <w:t xml:space="preserve">кан </w:t>
            </w:r>
            <w:proofErr w:type="spellStart"/>
            <w:r>
              <w:rPr>
                <w:sz w:val="20"/>
                <w:szCs w:val="20"/>
              </w:rPr>
              <w:t>айлануу</w:t>
            </w:r>
            <w:proofErr w:type="spellEnd"/>
            <w:r>
              <w:rPr>
                <w:sz w:val="20"/>
                <w:szCs w:val="20"/>
              </w:rPr>
              <w:t xml:space="preserve"> </w:t>
            </w:r>
            <w:proofErr w:type="spellStart"/>
            <w:r>
              <w:rPr>
                <w:sz w:val="20"/>
                <w:szCs w:val="20"/>
              </w:rPr>
              <w:t>системасынын</w:t>
            </w:r>
            <w:proofErr w:type="spellEnd"/>
            <w:r>
              <w:rPr>
                <w:sz w:val="20"/>
                <w:szCs w:val="20"/>
              </w:rPr>
              <w:t xml:space="preserve"> </w:t>
            </w:r>
            <w:proofErr w:type="spellStart"/>
            <w:r>
              <w:rPr>
                <w:sz w:val="20"/>
                <w:szCs w:val="20"/>
              </w:rPr>
              <w:t>оорулары</w:t>
            </w:r>
            <w:proofErr w:type="spellEnd"/>
          </w:p>
        </w:tc>
        <w:tc>
          <w:tcPr>
            <w:tcW w:w="450" w:type="pct"/>
            <w:noWrap/>
            <w:tcMar>
              <w:top w:w="15" w:type="dxa"/>
              <w:left w:w="15" w:type="dxa"/>
              <w:bottom w:w="0" w:type="dxa"/>
              <w:right w:w="15" w:type="dxa"/>
            </w:tcMar>
            <w:vAlign w:val="bottom"/>
            <w:hideMark/>
          </w:tcPr>
          <w:p w14:paraId="17C1632C" w14:textId="77777777" w:rsidR="007F6E41" w:rsidRDefault="007F6E41">
            <w:pPr>
              <w:jc w:val="right"/>
              <w:rPr>
                <w:color w:val="000000"/>
                <w:sz w:val="20"/>
                <w:szCs w:val="20"/>
              </w:rPr>
            </w:pPr>
            <w:r>
              <w:rPr>
                <w:color w:val="000000"/>
                <w:sz w:val="20"/>
                <w:szCs w:val="20"/>
              </w:rPr>
              <w:t>13 619</w:t>
            </w:r>
          </w:p>
        </w:tc>
        <w:tc>
          <w:tcPr>
            <w:tcW w:w="450" w:type="pct"/>
            <w:noWrap/>
            <w:tcMar>
              <w:top w:w="15" w:type="dxa"/>
              <w:left w:w="15" w:type="dxa"/>
              <w:bottom w:w="0" w:type="dxa"/>
              <w:right w:w="15" w:type="dxa"/>
            </w:tcMar>
            <w:vAlign w:val="bottom"/>
            <w:hideMark/>
          </w:tcPr>
          <w:p w14:paraId="71064275" w14:textId="77777777" w:rsidR="007F6E41" w:rsidRDefault="007F6E41">
            <w:pPr>
              <w:jc w:val="right"/>
              <w:rPr>
                <w:sz w:val="20"/>
                <w:szCs w:val="20"/>
              </w:rPr>
            </w:pPr>
            <w:r>
              <w:rPr>
                <w:sz w:val="20"/>
                <w:szCs w:val="20"/>
              </w:rPr>
              <w:t>14 012</w:t>
            </w:r>
          </w:p>
        </w:tc>
        <w:tc>
          <w:tcPr>
            <w:tcW w:w="606" w:type="pct"/>
            <w:noWrap/>
            <w:tcMar>
              <w:top w:w="15" w:type="dxa"/>
              <w:left w:w="15" w:type="dxa"/>
              <w:bottom w:w="0" w:type="dxa"/>
              <w:right w:w="15" w:type="dxa"/>
            </w:tcMar>
            <w:vAlign w:val="bottom"/>
            <w:hideMark/>
          </w:tcPr>
          <w:p w14:paraId="18307A8B" w14:textId="77777777" w:rsidR="007F6E41" w:rsidRDefault="007F6E41">
            <w:pPr>
              <w:jc w:val="right"/>
              <w:rPr>
                <w:sz w:val="20"/>
                <w:szCs w:val="20"/>
              </w:rPr>
            </w:pPr>
            <w:r>
              <w:rPr>
                <w:sz w:val="20"/>
                <w:szCs w:val="20"/>
              </w:rPr>
              <w:t>393</w:t>
            </w:r>
          </w:p>
        </w:tc>
        <w:tc>
          <w:tcPr>
            <w:tcW w:w="502" w:type="pct"/>
            <w:noWrap/>
            <w:tcMar>
              <w:top w:w="15" w:type="dxa"/>
              <w:left w:w="15" w:type="dxa"/>
              <w:bottom w:w="0" w:type="dxa"/>
              <w:right w:w="15" w:type="dxa"/>
            </w:tcMar>
            <w:vAlign w:val="bottom"/>
            <w:hideMark/>
          </w:tcPr>
          <w:p w14:paraId="16D9D9AD" w14:textId="77777777" w:rsidR="007F6E41" w:rsidRDefault="007F6E41">
            <w:pPr>
              <w:jc w:val="right"/>
              <w:rPr>
                <w:sz w:val="20"/>
                <w:szCs w:val="20"/>
              </w:rPr>
            </w:pPr>
            <w:r>
              <w:rPr>
                <w:sz w:val="20"/>
                <w:szCs w:val="20"/>
              </w:rPr>
              <w:t>230,6</w:t>
            </w:r>
          </w:p>
        </w:tc>
        <w:tc>
          <w:tcPr>
            <w:tcW w:w="453" w:type="pct"/>
            <w:noWrap/>
            <w:tcMar>
              <w:top w:w="15" w:type="dxa"/>
              <w:left w:w="15" w:type="dxa"/>
              <w:bottom w:w="0" w:type="dxa"/>
              <w:right w:w="15" w:type="dxa"/>
            </w:tcMar>
            <w:vAlign w:val="bottom"/>
            <w:hideMark/>
          </w:tcPr>
          <w:p w14:paraId="3E8077A6" w14:textId="77777777" w:rsidR="007F6E41" w:rsidRDefault="007F6E41">
            <w:pPr>
              <w:jc w:val="right"/>
              <w:rPr>
                <w:sz w:val="20"/>
                <w:szCs w:val="20"/>
              </w:rPr>
            </w:pPr>
            <w:r>
              <w:rPr>
                <w:sz w:val="20"/>
                <w:szCs w:val="20"/>
              </w:rPr>
              <w:t>233,1</w:t>
            </w:r>
          </w:p>
        </w:tc>
        <w:tc>
          <w:tcPr>
            <w:tcW w:w="818" w:type="pct"/>
            <w:noWrap/>
            <w:tcMar>
              <w:top w:w="15" w:type="dxa"/>
              <w:left w:w="15" w:type="dxa"/>
              <w:bottom w:w="0" w:type="dxa"/>
              <w:right w:w="15" w:type="dxa"/>
            </w:tcMar>
            <w:vAlign w:val="bottom"/>
            <w:hideMark/>
          </w:tcPr>
          <w:p w14:paraId="617ADED0" w14:textId="77777777" w:rsidR="007F6E41" w:rsidRDefault="007F6E41">
            <w:pPr>
              <w:jc w:val="right"/>
              <w:rPr>
                <w:sz w:val="20"/>
                <w:szCs w:val="20"/>
              </w:rPr>
            </w:pPr>
            <w:r>
              <w:rPr>
                <w:sz w:val="20"/>
                <w:szCs w:val="20"/>
              </w:rPr>
              <w:t>101,1</w:t>
            </w:r>
          </w:p>
        </w:tc>
      </w:tr>
      <w:tr w:rsidR="007F6E41" w14:paraId="2C30FA12" w14:textId="77777777" w:rsidTr="006A741B">
        <w:tc>
          <w:tcPr>
            <w:tcW w:w="1720" w:type="pct"/>
            <w:noWrap/>
            <w:tcMar>
              <w:top w:w="15" w:type="dxa"/>
              <w:left w:w="15" w:type="dxa"/>
              <w:bottom w:w="0" w:type="dxa"/>
              <w:right w:w="15" w:type="dxa"/>
            </w:tcMar>
            <w:vAlign w:val="bottom"/>
            <w:hideMark/>
          </w:tcPr>
          <w:p w14:paraId="67FF1481" w14:textId="77777777" w:rsidR="007F6E41" w:rsidRDefault="007F6E41">
            <w:pPr>
              <w:spacing w:before="20" w:after="20"/>
              <w:ind w:left="226" w:hanging="113"/>
              <w:rPr>
                <w:rFonts w:eastAsia="Arial Unicode MS"/>
                <w:sz w:val="20"/>
                <w:szCs w:val="20"/>
              </w:rPr>
            </w:pPr>
            <w:r>
              <w:rPr>
                <w:sz w:val="20"/>
                <w:szCs w:val="20"/>
              </w:rPr>
              <w:t xml:space="preserve">дем </w:t>
            </w:r>
            <w:proofErr w:type="spellStart"/>
            <w:r>
              <w:rPr>
                <w:sz w:val="20"/>
                <w:szCs w:val="20"/>
              </w:rPr>
              <w:t>алуу</w:t>
            </w:r>
            <w:proofErr w:type="spellEnd"/>
            <w:r>
              <w:rPr>
                <w:sz w:val="20"/>
                <w:szCs w:val="20"/>
              </w:rPr>
              <w:t xml:space="preserve"> </w:t>
            </w:r>
            <w:proofErr w:type="spellStart"/>
            <w:r>
              <w:rPr>
                <w:sz w:val="20"/>
                <w:szCs w:val="20"/>
              </w:rPr>
              <w:t>органдарынын</w:t>
            </w:r>
            <w:proofErr w:type="spellEnd"/>
            <w:r>
              <w:rPr>
                <w:sz w:val="20"/>
                <w:szCs w:val="20"/>
              </w:rPr>
              <w:t xml:space="preserve"> </w:t>
            </w:r>
            <w:proofErr w:type="spellStart"/>
            <w:r>
              <w:rPr>
                <w:sz w:val="20"/>
                <w:szCs w:val="20"/>
              </w:rPr>
              <w:t>оорулары</w:t>
            </w:r>
            <w:proofErr w:type="spellEnd"/>
          </w:p>
        </w:tc>
        <w:tc>
          <w:tcPr>
            <w:tcW w:w="450" w:type="pct"/>
            <w:noWrap/>
            <w:tcMar>
              <w:top w:w="15" w:type="dxa"/>
              <w:left w:w="15" w:type="dxa"/>
              <w:bottom w:w="0" w:type="dxa"/>
              <w:right w:w="15" w:type="dxa"/>
            </w:tcMar>
            <w:vAlign w:val="bottom"/>
            <w:hideMark/>
          </w:tcPr>
          <w:p w14:paraId="3FC290E6" w14:textId="77777777" w:rsidR="007F6E41" w:rsidRDefault="007F6E41">
            <w:pPr>
              <w:jc w:val="right"/>
              <w:rPr>
                <w:color w:val="000000"/>
                <w:sz w:val="20"/>
                <w:szCs w:val="20"/>
              </w:rPr>
            </w:pPr>
            <w:r>
              <w:rPr>
                <w:color w:val="000000"/>
                <w:sz w:val="20"/>
                <w:szCs w:val="20"/>
              </w:rPr>
              <w:t>1 578</w:t>
            </w:r>
          </w:p>
        </w:tc>
        <w:tc>
          <w:tcPr>
            <w:tcW w:w="450" w:type="pct"/>
            <w:noWrap/>
            <w:tcMar>
              <w:top w:w="15" w:type="dxa"/>
              <w:left w:w="15" w:type="dxa"/>
              <w:bottom w:w="0" w:type="dxa"/>
              <w:right w:w="15" w:type="dxa"/>
            </w:tcMar>
            <w:vAlign w:val="bottom"/>
            <w:hideMark/>
          </w:tcPr>
          <w:p w14:paraId="263DA0F2" w14:textId="77777777" w:rsidR="007F6E41" w:rsidRDefault="007F6E41">
            <w:pPr>
              <w:jc w:val="right"/>
              <w:rPr>
                <w:sz w:val="20"/>
                <w:szCs w:val="20"/>
              </w:rPr>
            </w:pPr>
            <w:r>
              <w:rPr>
                <w:sz w:val="20"/>
                <w:szCs w:val="20"/>
              </w:rPr>
              <w:t>1 668</w:t>
            </w:r>
          </w:p>
        </w:tc>
        <w:tc>
          <w:tcPr>
            <w:tcW w:w="606" w:type="pct"/>
            <w:noWrap/>
            <w:tcMar>
              <w:top w:w="15" w:type="dxa"/>
              <w:left w:w="15" w:type="dxa"/>
              <w:bottom w:w="0" w:type="dxa"/>
              <w:right w:w="15" w:type="dxa"/>
            </w:tcMar>
            <w:vAlign w:val="bottom"/>
            <w:hideMark/>
          </w:tcPr>
          <w:p w14:paraId="25543224" w14:textId="77777777" w:rsidR="007F6E41" w:rsidRDefault="007F6E41">
            <w:pPr>
              <w:jc w:val="right"/>
              <w:rPr>
                <w:sz w:val="20"/>
                <w:szCs w:val="20"/>
              </w:rPr>
            </w:pPr>
            <w:r>
              <w:rPr>
                <w:sz w:val="20"/>
                <w:szCs w:val="20"/>
              </w:rPr>
              <w:t>90</w:t>
            </w:r>
          </w:p>
        </w:tc>
        <w:tc>
          <w:tcPr>
            <w:tcW w:w="502" w:type="pct"/>
            <w:noWrap/>
            <w:tcMar>
              <w:top w:w="15" w:type="dxa"/>
              <w:left w:w="15" w:type="dxa"/>
              <w:bottom w:w="0" w:type="dxa"/>
              <w:right w:w="15" w:type="dxa"/>
            </w:tcMar>
            <w:vAlign w:val="bottom"/>
            <w:hideMark/>
          </w:tcPr>
          <w:p w14:paraId="2A145AD5" w14:textId="77777777" w:rsidR="007F6E41" w:rsidRDefault="007F6E41">
            <w:pPr>
              <w:jc w:val="right"/>
              <w:rPr>
                <w:sz w:val="20"/>
                <w:szCs w:val="20"/>
              </w:rPr>
            </w:pPr>
            <w:r>
              <w:rPr>
                <w:sz w:val="20"/>
                <w:szCs w:val="20"/>
              </w:rPr>
              <w:t>26,7</w:t>
            </w:r>
          </w:p>
        </w:tc>
        <w:tc>
          <w:tcPr>
            <w:tcW w:w="453" w:type="pct"/>
            <w:noWrap/>
            <w:tcMar>
              <w:top w:w="15" w:type="dxa"/>
              <w:left w:w="15" w:type="dxa"/>
              <w:bottom w:w="0" w:type="dxa"/>
              <w:right w:w="15" w:type="dxa"/>
            </w:tcMar>
            <w:vAlign w:val="bottom"/>
            <w:hideMark/>
          </w:tcPr>
          <w:p w14:paraId="69ED695B" w14:textId="77777777" w:rsidR="007F6E41" w:rsidRDefault="007F6E41">
            <w:pPr>
              <w:jc w:val="right"/>
              <w:rPr>
                <w:sz w:val="20"/>
                <w:szCs w:val="20"/>
              </w:rPr>
            </w:pPr>
            <w:r>
              <w:rPr>
                <w:sz w:val="20"/>
                <w:szCs w:val="20"/>
              </w:rPr>
              <w:t>27,7</w:t>
            </w:r>
          </w:p>
        </w:tc>
        <w:tc>
          <w:tcPr>
            <w:tcW w:w="818" w:type="pct"/>
            <w:noWrap/>
            <w:tcMar>
              <w:top w:w="15" w:type="dxa"/>
              <w:left w:w="15" w:type="dxa"/>
              <w:bottom w:w="0" w:type="dxa"/>
              <w:right w:w="15" w:type="dxa"/>
            </w:tcMar>
            <w:vAlign w:val="bottom"/>
            <w:hideMark/>
          </w:tcPr>
          <w:p w14:paraId="53EFA8F1" w14:textId="77777777" w:rsidR="007F6E41" w:rsidRDefault="007F6E41">
            <w:pPr>
              <w:jc w:val="right"/>
              <w:rPr>
                <w:sz w:val="20"/>
                <w:szCs w:val="20"/>
              </w:rPr>
            </w:pPr>
            <w:r>
              <w:rPr>
                <w:sz w:val="20"/>
                <w:szCs w:val="20"/>
              </w:rPr>
              <w:t>103,8</w:t>
            </w:r>
          </w:p>
        </w:tc>
      </w:tr>
      <w:tr w:rsidR="007F6E41" w14:paraId="45248C7B" w14:textId="77777777" w:rsidTr="006A741B">
        <w:tc>
          <w:tcPr>
            <w:tcW w:w="1720" w:type="pct"/>
            <w:noWrap/>
            <w:tcMar>
              <w:top w:w="15" w:type="dxa"/>
              <w:left w:w="15" w:type="dxa"/>
              <w:bottom w:w="0" w:type="dxa"/>
              <w:right w:w="15" w:type="dxa"/>
            </w:tcMar>
            <w:vAlign w:val="bottom"/>
            <w:hideMark/>
          </w:tcPr>
          <w:p w14:paraId="6DF65A2E" w14:textId="77777777" w:rsidR="007F6E41" w:rsidRDefault="007F6E41">
            <w:pPr>
              <w:spacing w:before="20" w:after="20"/>
              <w:ind w:left="226" w:hanging="113"/>
              <w:rPr>
                <w:rFonts w:eastAsia="Arial Unicode MS"/>
                <w:sz w:val="20"/>
                <w:szCs w:val="20"/>
              </w:rPr>
            </w:pPr>
            <w:proofErr w:type="spellStart"/>
            <w:r>
              <w:rPr>
                <w:sz w:val="20"/>
                <w:szCs w:val="20"/>
              </w:rPr>
              <w:t>шишик</w:t>
            </w:r>
            <w:proofErr w:type="spellEnd"/>
            <w:r>
              <w:rPr>
                <w:sz w:val="20"/>
                <w:szCs w:val="20"/>
              </w:rPr>
              <w:t xml:space="preserve"> </w:t>
            </w:r>
            <w:proofErr w:type="spellStart"/>
            <w:r>
              <w:rPr>
                <w:sz w:val="20"/>
                <w:szCs w:val="20"/>
              </w:rPr>
              <w:t>оорулары</w:t>
            </w:r>
            <w:proofErr w:type="spellEnd"/>
          </w:p>
        </w:tc>
        <w:tc>
          <w:tcPr>
            <w:tcW w:w="450" w:type="pct"/>
            <w:noWrap/>
            <w:tcMar>
              <w:top w:w="15" w:type="dxa"/>
              <w:left w:w="15" w:type="dxa"/>
              <w:bottom w:w="0" w:type="dxa"/>
              <w:right w:w="15" w:type="dxa"/>
            </w:tcMar>
            <w:vAlign w:val="bottom"/>
            <w:hideMark/>
          </w:tcPr>
          <w:p w14:paraId="1EEE8828" w14:textId="77777777" w:rsidR="007F6E41" w:rsidRDefault="007F6E41">
            <w:pPr>
              <w:jc w:val="right"/>
              <w:rPr>
                <w:sz w:val="20"/>
                <w:szCs w:val="20"/>
              </w:rPr>
            </w:pPr>
            <w:r>
              <w:rPr>
                <w:color w:val="000000"/>
                <w:sz w:val="20"/>
                <w:szCs w:val="20"/>
              </w:rPr>
              <w:t>3 357</w:t>
            </w:r>
          </w:p>
        </w:tc>
        <w:tc>
          <w:tcPr>
            <w:tcW w:w="450" w:type="pct"/>
            <w:noWrap/>
            <w:tcMar>
              <w:top w:w="15" w:type="dxa"/>
              <w:left w:w="15" w:type="dxa"/>
              <w:bottom w:w="0" w:type="dxa"/>
              <w:right w:w="15" w:type="dxa"/>
            </w:tcMar>
            <w:vAlign w:val="bottom"/>
            <w:hideMark/>
          </w:tcPr>
          <w:p w14:paraId="3FEA1A4F" w14:textId="77777777" w:rsidR="007F6E41" w:rsidRDefault="007F6E41">
            <w:pPr>
              <w:jc w:val="right"/>
              <w:rPr>
                <w:sz w:val="20"/>
                <w:szCs w:val="20"/>
              </w:rPr>
            </w:pPr>
            <w:r>
              <w:rPr>
                <w:sz w:val="20"/>
                <w:szCs w:val="20"/>
              </w:rPr>
              <w:t>3 698</w:t>
            </w:r>
          </w:p>
        </w:tc>
        <w:tc>
          <w:tcPr>
            <w:tcW w:w="606" w:type="pct"/>
            <w:noWrap/>
            <w:tcMar>
              <w:top w:w="15" w:type="dxa"/>
              <w:left w:w="15" w:type="dxa"/>
              <w:bottom w:w="0" w:type="dxa"/>
              <w:right w:w="15" w:type="dxa"/>
            </w:tcMar>
            <w:vAlign w:val="bottom"/>
            <w:hideMark/>
          </w:tcPr>
          <w:p w14:paraId="13000FE2" w14:textId="77777777" w:rsidR="007F6E41" w:rsidRDefault="007F6E41">
            <w:pPr>
              <w:jc w:val="right"/>
              <w:rPr>
                <w:sz w:val="20"/>
                <w:szCs w:val="20"/>
              </w:rPr>
            </w:pPr>
            <w:r>
              <w:rPr>
                <w:sz w:val="20"/>
                <w:szCs w:val="20"/>
              </w:rPr>
              <w:t>341</w:t>
            </w:r>
          </w:p>
        </w:tc>
        <w:tc>
          <w:tcPr>
            <w:tcW w:w="502" w:type="pct"/>
            <w:noWrap/>
            <w:tcMar>
              <w:top w:w="15" w:type="dxa"/>
              <w:left w:w="15" w:type="dxa"/>
              <w:bottom w:w="0" w:type="dxa"/>
              <w:right w:w="15" w:type="dxa"/>
            </w:tcMar>
            <w:vAlign w:val="bottom"/>
            <w:hideMark/>
          </w:tcPr>
          <w:p w14:paraId="046E1A03" w14:textId="77777777" w:rsidR="007F6E41" w:rsidRDefault="007F6E41">
            <w:pPr>
              <w:jc w:val="right"/>
              <w:rPr>
                <w:sz w:val="20"/>
                <w:szCs w:val="20"/>
              </w:rPr>
            </w:pPr>
            <w:r>
              <w:rPr>
                <w:sz w:val="20"/>
                <w:szCs w:val="20"/>
              </w:rPr>
              <w:t>56,9</w:t>
            </w:r>
          </w:p>
        </w:tc>
        <w:tc>
          <w:tcPr>
            <w:tcW w:w="453" w:type="pct"/>
            <w:noWrap/>
            <w:tcMar>
              <w:top w:w="15" w:type="dxa"/>
              <w:left w:w="15" w:type="dxa"/>
              <w:bottom w:w="0" w:type="dxa"/>
              <w:right w:w="15" w:type="dxa"/>
            </w:tcMar>
            <w:vAlign w:val="bottom"/>
            <w:hideMark/>
          </w:tcPr>
          <w:p w14:paraId="0EE88E74" w14:textId="77777777" w:rsidR="007F6E41" w:rsidRDefault="007F6E41">
            <w:pPr>
              <w:jc w:val="right"/>
              <w:rPr>
                <w:sz w:val="20"/>
                <w:szCs w:val="20"/>
              </w:rPr>
            </w:pPr>
            <w:r>
              <w:rPr>
                <w:sz w:val="20"/>
                <w:szCs w:val="20"/>
              </w:rPr>
              <w:t>61,5</w:t>
            </w:r>
          </w:p>
        </w:tc>
        <w:tc>
          <w:tcPr>
            <w:tcW w:w="818" w:type="pct"/>
            <w:noWrap/>
            <w:tcMar>
              <w:top w:w="15" w:type="dxa"/>
              <w:left w:w="15" w:type="dxa"/>
              <w:bottom w:w="0" w:type="dxa"/>
              <w:right w:w="15" w:type="dxa"/>
            </w:tcMar>
            <w:vAlign w:val="bottom"/>
            <w:hideMark/>
          </w:tcPr>
          <w:p w14:paraId="0AADB5CF" w14:textId="77777777" w:rsidR="007F6E41" w:rsidRDefault="007F6E41">
            <w:pPr>
              <w:jc w:val="right"/>
              <w:rPr>
                <w:sz w:val="20"/>
                <w:szCs w:val="20"/>
              </w:rPr>
            </w:pPr>
            <w:r>
              <w:rPr>
                <w:sz w:val="20"/>
                <w:szCs w:val="20"/>
              </w:rPr>
              <w:t>108,2</w:t>
            </w:r>
          </w:p>
        </w:tc>
      </w:tr>
      <w:tr w:rsidR="007F6E41" w14:paraId="53DF917B" w14:textId="77777777" w:rsidTr="006A741B">
        <w:tc>
          <w:tcPr>
            <w:tcW w:w="1720" w:type="pct"/>
            <w:noWrap/>
            <w:tcMar>
              <w:top w:w="15" w:type="dxa"/>
              <w:left w:w="15" w:type="dxa"/>
              <w:bottom w:w="0" w:type="dxa"/>
              <w:right w:w="15" w:type="dxa"/>
            </w:tcMar>
            <w:vAlign w:val="bottom"/>
            <w:hideMark/>
          </w:tcPr>
          <w:p w14:paraId="262E3310" w14:textId="77777777" w:rsidR="007F6E41" w:rsidRDefault="007F6E41">
            <w:pPr>
              <w:spacing w:before="20" w:after="20"/>
              <w:ind w:left="226" w:hanging="113"/>
              <w:rPr>
                <w:sz w:val="20"/>
                <w:szCs w:val="20"/>
              </w:rPr>
            </w:pPr>
            <w:r>
              <w:rPr>
                <w:sz w:val="20"/>
                <w:szCs w:val="20"/>
                <w:lang w:val="ky-KG"/>
              </w:rPr>
              <w:t>ө</w:t>
            </w:r>
            <w:r>
              <w:rPr>
                <w:sz w:val="20"/>
                <w:szCs w:val="20"/>
              </w:rPr>
              <w:t>л</w:t>
            </w:r>
            <w:r>
              <w:rPr>
                <w:color w:val="000000"/>
                <w:sz w:val="20"/>
                <w:szCs w:val="20"/>
                <w:lang w:val="ky-KG"/>
              </w:rPr>
              <w:t>ү</w:t>
            </w:r>
            <w:proofErr w:type="spellStart"/>
            <w:r>
              <w:rPr>
                <w:sz w:val="20"/>
                <w:szCs w:val="20"/>
              </w:rPr>
              <w:t>мд</w:t>
            </w:r>
            <w:proofErr w:type="spellEnd"/>
            <w:r>
              <w:rPr>
                <w:color w:val="000000"/>
                <w:sz w:val="20"/>
                <w:szCs w:val="20"/>
                <w:lang w:val="ky-KG"/>
              </w:rPr>
              <w:t>ү</w:t>
            </w:r>
            <w:r>
              <w:rPr>
                <w:sz w:val="20"/>
                <w:szCs w:val="20"/>
              </w:rPr>
              <w:t xml:space="preserve">н </w:t>
            </w:r>
            <w:proofErr w:type="spellStart"/>
            <w:r>
              <w:rPr>
                <w:sz w:val="20"/>
                <w:szCs w:val="20"/>
              </w:rPr>
              <w:t>тышкы</w:t>
            </w:r>
            <w:proofErr w:type="spellEnd"/>
            <w:r>
              <w:rPr>
                <w:sz w:val="20"/>
                <w:szCs w:val="20"/>
              </w:rPr>
              <w:t xml:space="preserve"> </w:t>
            </w:r>
            <w:proofErr w:type="spellStart"/>
            <w:r>
              <w:rPr>
                <w:sz w:val="20"/>
                <w:szCs w:val="20"/>
              </w:rPr>
              <w:t>себептери</w:t>
            </w:r>
            <w:proofErr w:type="spellEnd"/>
          </w:p>
        </w:tc>
        <w:tc>
          <w:tcPr>
            <w:tcW w:w="450" w:type="pct"/>
            <w:noWrap/>
            <w:tcMar>
              <w:top w:w="15" w:type="dxa"/>
              <w:left w:w="15" w:type="dxa"/>
              <w:bottom w:w="0" w:type="dxa"/>
              <w:right w:w="15" w:type="dxa"/>
            </w:tcMar>
            <w:vAlign w:val="bottom"/>
            <w:hideMark/>
          </w:tcPr>
          <w:p w14:paraId="5569A143" w14:textId="77777777" w:rsidR="007F6E41" w:rsidRDefault="007F6E41">
            <w:pPr>
              <w:jc w:val="right"/>
              <w:rPr>
                <w:color w:val="000000"/>
                <w:sz w:val="20"/>
                <w:szCs w:val="20"/>
              </w:rPr>
            </w:pPr>
            <w:r>
              <w:rPr>
                <w:color w:val="000000"/>
                <w:sz w:val="20"/>
                <w:szCs w:val="20"/>
              </w:rPr>
              <w:t>1 890</w:t>
            </w:r>
          </w:p>
        </w:tc>
        <w:tc>
          <w:tcPr>
            <w:tcW w:w="450" w:type="pct"/>
            <w:noWrap/>
            <w:tcMar>
              <w:top w:w="15" w:type="dxa"/>
              <w:left w:w="15" w:type="dxa"/>
              <w:bottom w:w="0" w:type="dxa"/>
              <w:right w:w="15" w:type="dxa"/>
            </w:tcMar>
            <w:vAlign w:val="bottom"/>
            <w:hideMark/>
          </w:tcPr>
          <w:p w14:paraId="505C66DF" w14:textId="77777777" w:rsidR="007F6E41" w:rsidRDefault="007F6E41">
            <w:pPr>
              <w:jc w:val="right"/>
              <w:rPr>
                <w:sz w:val="20"/>
                <w:szCs w:val="20"/>
              </w:rPr>
            </w:pPr>
            <w:r>
              <w:rPr>
                <w:sz w:val="20"/>
                <w:szCs w:val="20"/>
              </w:rPr>
              <w:t>1 757</w:t>
            </w:r>
          </w:p>
        </w:tc>
        <w:tc>
          <w:tcPr>
            <w:tcW w:w="606" w:type="pct"/>
            <w:noWrap/>
            <w:tcMar>
              <w:top w:w="15" w:type="dxa"/>
              <w:left w:w="15" w:type="dxa"/>
              <w:bottom w:w="0" w:type="dxa"/>
              <w:right w:w="15" w:type="dxa"/>
            </w:tcMar>
            <w:vAlign w:val="bottom"/>
            <w:hideMark/>
          </w:tcPr>
          <w:p w14:paraId="03E3698F" w14:textId="77777777" w:rsidR="007F6E41" w:rsidRDefault="007F6E41">
            <w:pPr>
              <w:jc w:val="right"/>
              <w:rPr>
                <w:sz w:val="20"/>
                <w:szCs w:val="20"/>
              </w:rPr>
            </w:pPr>
            <w:r>
              <w:rPr>
                <w:sz w:val="20"/>
                <w:szCs w:val="20"/>
              </w:rPr>
              <w:t>-133</w:t>
            </w:r>
          </w:p>
        </w:tc>
        <w:tc>
          <w:tcPr>
            <w:tcW w:w="502" w:type="pct"/>
            <w:noWrap/>
            <w:tcMar>
              <w:top w:w="15" w:type="dxa"/>
              <w:left w:w="15" w:type="dxa"/>
              <w:bottom w:w="0" w:type="dxa"/>
              <w:right w:w="15" w:type="dxa"/>
            </w:tcMar>
            <w:vAlign w:val="bottom"/>
            <w:hideMark/>
          </w:tcPr>
          <w:p w14:paraId="46553FAE" w14:textId="77777777" w:rsidR="007F6E41" w:rsidRDefault="007F6E41">
            <w:pPr>
              <w:jc w:val="right"/>
              <w:rPr>
                <w:sz w:val="20"/>
                <w:szCs w:val="20"/>
              </w:rPr>
            </w:pPr>
            <w:r>
              <w:rPr>
                <w:sz w:val="20"/>
                <w:szCs w:val="20"/>
              </w:rPr>
              <w:t>32,0</w:t>
            </w:r>
          </w:p>
        </w:tc>
        <w:tc>
          <w:tcPr>
            <w:tcW w:w="453" w:type="pct"/>
            <w:noWrap/>
            <w:tcMar>
              <w:top w:w="15" w:type="dxa"/>
              <w:left w:w="15" w:type="dxa"/>
              <w:bottom w:w="0" w:type="dxa"/>
              <w:right w:w="15" w:type="dxa"/>
            </w:tcMar>
            <w:vAlign w:val="bottom"/>
            <w:hideMark/>
          </w:tcPr>
          <w:p w14:paraId="4F78E0E9" w14:textId="77777777" w:rsidR="007F6E41" w:rsidRDefault="007F6E41">
            <w:pPr>
              <w:jc w:val="right"/>
              <w:rPr>
                <w:sz w:val="20"/>
                <w:szCs w:val="20"/>
              </w:rPr>
            </w:pPr>
            <w:r>
              <w:rPr>
                <w:sz w:val="20"/>
                <w:szCs w:val="20"/>
              </w:rPr>
              <w:t>29,2</w:t>
            </w:r>
          </w:p>
        </w:tc>
        <w:tc>
          <w:tcPr>
            <w:tcW w:w="818" w:type="pct"/>
            <w:noWrap/>
            <w:tcMar>
              <w:top w:w="15" w:type="dxa"/>
              <w:left w:w="15" w:type="dxa"/>
              <w:bottom w:w="0" w:type="dxa"/>
              <w:right w:w="15" w:type="dxa"/>
            </w:tcMar>
            <w:vAlign w:val="bottom"/>
            <w:hideMark/>
          </w:tcPr>
          <w:p w14:paraId="6B59174B" w14:textId="77777777" w:rsidR="007F6E41" w:rsidRDefault="007F6E41">
            <w:pPr>
              <w:jc w:val="right"/>
              <w:rPr>
                <w:sz w:val="20"/>
                <w:szCs w:val="20"/>
              </w:rPr>
            </w:pPr>
            <w:r>
              <w:rPr>
                <w:sz w:val="20"/>
                <w:szCs w:val="20"/>
              </w:rPr>
              <w:t>91,3</w:t>
            </w:r>
          </w:p>
        </w:tc>
      </w:tr>
      <w:tr w:rsidR="007F6E41" w14:paraId="7FA58B65" w14:textId="77777777" w:rsidTr="006A741B">
        <w:tc>
          <w:tcPr>
            <w:tcW w:w="1720" w:type="pct"/>
            <w:noWrap/>
            <w:tcMar>
              <w:top w:w="15" w:type="dxa"/>
              <w:left w:w="15" w:type="dxa"/>
              <w:bottom w:w="0" w:type="dxa"/>
              <w:right w:w="15" w:type="dxa"/>
            </w:tcMar>
            <w:vAlign w:val="bottom"/>
            <w:hideMark/>
          </w:tcPr>
          <w:p w14:paraId="42DCF1A0" w14:textId="77777777" w:rsidR="007F6E41" w:rsidRDefault="007F6E41">
            <w:pPr>
              <w:spacing w:before="20" w:after="20"/>
              <w:ind w:left="397" w:hanging="113"/>
              <w:rPr>
                <w:rFonts w:eastAsia="Arial Unicode MS"/>
                <w:sz w:val="20"/>
                <w:szCs w:val="20"/>
              </w:rPr>
            </w:pPr>
            <w:proofErr w:type="spellStart"/>
            <w:r>
              <w:rPr>
                <w:sz w:val="20"/>
                <w:szCs w:val="20"/>
              </w:rPr>
              <w:t>анын</w:t>
            </w:r>
            <w:proofErr w:type="spellEnd"/>
            <w:r>
              <w:rPr>
                <w:sz w:val="20"/>
                <w:szCs w:val="20"/>
              </w:rPr>
              <w:t xml:space="preserve"> </w:t>
            </w:r>
            <w:proofErr w:type="spellStart"/>
            <w:r>
              <w:rPr>
                <w:sz w:val="20"/>
                <w:szCs w:val="20"/>
              </w:rPr>
              <w:t>ичинен</w:t>
            </w:r>
            <w:proofErr w:type="spellEnd"/>
            <w:r>
              <w:rPr>
                <w:sz w:val="20"/>
                <w:szCs w:val="20"/>
              </w:rPr>
              <w:t xml:space="preserve"> т</w:t>
            </w:r>
            <w:r>
              <w:rPr>
                <w:sz w:val="20"/>
                <w:szCs w:val="20"/>
                <w:lang w:val="ky-KG"/>
              </w:rPr>
              <w:t>ө</w:t>
            </w:r>
            <w:r>
              <w:rPr>
                <w:sz w:val="20"/>
                <w:szCs w:val="20"/>
              </w:rPr>
              <w:t>м</w:t>
            </w:r>
            <w:r>
              <w:rPr>
                <w:sz w:val="20"/>
                <w:szCs w:val="20"/>
                <w:lang w:val="ky-KG"/>
              </w:rPr>
              <w:t>ө</w:t>
            </w:r>
            <w:proofErr w:type="spellStart"/>
            <w:r>
              <w:rPr>
                <w:sz w:val="20"/>
                <w:szCs w:val="20"/>
              </w:rPr>
              <w:t>нк</w:t>
            </w:r>
            <w:proofErr w:type="spellEnd"/>
            <w:r>
              <w:rPr>
                <w:color w:val="000000"/>
                <w:sz w:val="20"/>
                <w:szCs w:val="20"/>
                <w:lang w:val="ky-KG"/>
              </w:rPr>
              <w:t>ү</w:t>
            </w:r>
            <w:r>
              <w:rPr>
                <w:sz w:val="20"/>
                <w:szCs w:val="20"/>
              </w:rPr>
              <w:t>л</w:t>
            </w:r>
            <w:r>
              <w:rPr>
                <w:sz w:val="20"/>
                <w:szCs w:val="20"/>
                <w:lang w:val="ky-KG"/>
              </w:rPr>
              <w:t>ө</w:t>
            </w:r>
            <w:proofErr w:type="spellStart"/>
            <w:r>
              <w:rPr>
                <w:sz w:val="20"/>
                <w:szCs w:val="20"/>
              </w:rPr>
              <w:t>рд</w:t>
            </w:r>
            <w:proofErr w:type="spellEnd"/>
            <w:r>
              <w:rPr>
                <w:sz w:val="20"/>
                <w:szCs w:val="20"/>
                <w:lang w:val="ky-KG"/>
              </w:rPr>
              <w:t>ө</w:t>
            </w:r>
            <w:r>
              <w:rPr>
                <w:sz w:val="20"/>
                <w:szCs w:val="20"/>
              </w:rPr>
              <w:t>н:</w:t>
            </w:r>
          </w:p>
        </w:tc>
        <w:tc>
          <w:tcPr>
            <w:tcW w:w="450" w:type="pct"/>
            <w:noWrap/>
            <w:tcMar>
              <w:top w:w="15" w:type="dxa"/>
              <w:left w:w="15" w:type="dxa"/>
              <w:bottom w:w="0" w:type="dxa"/>
              <w:right w:w="15" w:type="dxa"/>
            </w:tcMar>
            <w:vAlign w:val="bottom"/>
          </w:tcPr>
          <w:p w14:paraId="312E6E14" w14:textId="77777777" w:rsidR="007F6E41" w:rsidRDefault="007F6E41">
            <w:pPr>
              <w:jc w:val="right"/>
              <w:rPr>
                <w:sz w:val="20"/>
                <w:szCs w:val="20"/>
              </w:rPr>
            </w:pPr>
          </w:p>
        </w:tc>
        <w:tc>
          <w:tcPr>
            <w:tcW w:w="450" w:type="pct"/>
            <w:noWrap/>
            <w:tcMar>
              <w:top w:w="15" w:type="dxa"/>
              <w:left w:w="15" w:type="dxa"/>
              <w:bottom w:w="0" w:type="dxa"/>
              <w:right w:w="15" w:type="dxa"/>
            </w:tcMar>
            <w:vAlign w:val="bottom"/>
          </w:tcPr>
          <w:p w14:paraId="5D41BEC5" w14:textId="77777777" w:rsidR="007F6E41" w:rsidRDefault="007F6E41">
            <w:pPr>
              <w:jc w:val="right"/>
              <w:rPr>
                <w:sz w:val="20"/>
                <w:szCs w:val="20"/>
              </w:rPr>
            </w:pPr>
          </w:p>
        </w:tc>
        <w:tc>
          <w:tcPr>
            <w:tcW w:w="606" w:type="pct"/>
            <w:noWrap/>
            <w:tcMar>
              <w:top w:w="15" w:type="dxa"/>
              <w:left w:w="15" w:type="dxa"/>
              <w:bottom w:w="0" w:type="dxa"/>
              <w:right w:w="15" w:type="dxa"/>
            </w:tcMar>
            <w:vAlign w:val="bottom"/>
          </w:tcPr>
          <w:p w14:paraId="3E406CAD" w14:textId="77777777" w:rsidR="007F6E41" w:rsidRDefault="007F6E41">
            <w:pPr>
              <w:rPr>
                <w:sz w:val="20"/>
                <w:szCs w:val="20"/>
              </w:rPr>
            </w:pPr>
          </w:p>
        </w:tc>
        <w:tc>
          <w:tcPr>
            <w:tcW w:w="502" w:type="pct"/>
            <w:noWrap/>
            <w:tcMar>
              <w:top w:w="15" w:type="dxa"/>
              <w:left w:w="15" w:type="dxa"/>
              <w:bottom w:w="0" w:type="dxa"/>
              <w:right w:w="15" w:type="dxa"/>
            </w:tcMar>
            <w:vAlign w:val="bottom"/>
            <w:hideMark/>
          </w:tcPr>
          <w:p w14:paraId="4895EBE9" w14:textId="77777777" w:rsidR="007F6E41" w:rsidRDefault="007F6E41">
            <w:pPr>
              <w:jc w:val="right"/>
              <w:rPr>
                <w:sz w:val="20"/>
                <w:szCs w:val="20"/>
              </w:rPr>
            </w:pPr>
            <w:r>
              <w:rPr>
                <w:sz w:val="20"/>
                <w:szCs w:val="20"/>
              </w:rPr>
              <w:t> </w:t>
            </w:r>
          </w:p>
        </w:tc>
        <w:tc>
          <w:tcPr>
            <w:tcW w:w="453" w:type="pct"/>
            <w:noWrap/>
            <w:tcMar>
              <w:top w:w="15" w:type="dxa"/>
              <w:left w:w="15" w:type="dxa"/>
              <w:bottom w:w="0" w:type="dxa"/>
              <w:right w:w="15" w:type="dxa"/>
            </w:tcMar>
            <w:vAlign w:val="bottom"/>
            <w:hideMark/>
          </w:tcPr>
          <w:p w14:paraId="3A8812ED" w14:textId="77777777" w:rsidR="007F6E41" w:rsidRDefault="007F6E41">
            <w:pPr>
              <w:jc w:val="right"/>
              <w:rPr>
                <w:sz w:val="20"/>
                <w:szCs w:val="20"/>
              </w:rPr>
            </w:pPr>
            <w:r>
              <w:rPr>
                <w:sz w:val="20"/>
                <w:szCs w:val="20"/>
              </w:rPr>
              <w:t> </w:t>
            </w:r>
          </w:p>
        </w:tc>
        <w:tc>
          <w:tcPr>
            <w:tcW w:w="818" w:type="pct"/>
            <w:noWrap/>
            <w:tcMar>
              <w:top w:w="15" w:type="dxa"/>
              <w:left w:w="15" w:type="dxa"/>
              <w:bottom w:w="0" w:type="dxa"/>
              <w:right w:w="15" w:type="dxa"/>
            </w:tcMar>
            <w:vAlign w:val="bottom"/>
            <w:hideMark/>
          </w:tcPr>
          <w:p w14:paraId="114ADA4E" w14:textId="77777777" w:rsidR="007F6E41" w:rsidRDefault="007F6E41">
            <w:pPr>
              <w:jc w:val="right"/>
              <w:rPr>
                <w:sz w:val="20"/>
                <w:szCs w:val="20"/>
              </w:rPr>
            </w:pPr>
            <w:r>
              <w:rPr>
                <w:sz w:val="20"/>
                <w:szCs w:val="20"/>
              </w:rPr>
              <w:t> </w:t>
            </w:r>
          </w:p>
        </w:tc>
      </w:tr>
      <w:tr w:rsidR="007F6E41" w14:paraId="718C5670" w14:textId="77777777" w:rsidTr="006A741B">
        <w:tc>
          <w:tcPr>
            <w:tcW w:w="1720" w:type="pct"/>
            <w:noWrap/>
            <w:tcMar>
              <w:top w:w="15" w:type="dxa"/>
              <w:left w:w="15" w:type="dxa"/>
              <w:bottom w:w="0" w:type="dxa"/>
              <w:right w:w="15" w:type="dxa"/>
            </w:tcMar>
            <w:vAlign w:val="bottom"/>
            <w:hideMark/>
          </w:tcPr>
          <w:p w14:paraId="0CE19037" w14:textId="77777777" w:rsidR="007F6E41" w:rsidRDefault="007F6E41">
            <w:pPr>
              <w:spacing w:before="20" w:after="20"/>
              <w:ind w:left="397" w:hanging="113"/>
              <w:rPr>
                <w:rFonts w:eastAsia="Arial Unicode MS"/>
                <w:sz w:val="20"/>
                <w:szCs w:val="20"/>
              </w:rPr>
            </w:pPr>
            <w:proofErr w:type="spellStart"/>
            <w:r>
              <w:rPr>
                <w:sz w:val="20"/>
                <w:szCs w:val="20"/>
              </w:rPr>
              <w:t>транспорттук</w:t>
            </w:r>
            <w:proofErr w:type="spellEnd"/>
            <w:r>
              <w:rPr>
                <w:sz w:val="20"/>
                <w:szCs w:val="20"/>
              </w:rPr>
              <w:t xml:space="preserve"> </w:t>
            </w:r>
            <w:proofErr w:type="spellStart"/>
            <w:r>
              <w:rPr>
                <w:sz w:val="20"/>
                <w:szCs w:val="20"/>
              </w:rPr>
              <w:t>жаракат</w:t>
            </w:r>
            <w:proofErr w:type="spellEnd"/>
            <w:r>
              <w:rPr>
                <w:sz w:val="20"/>
                <w:szCs w:val="20"/>
              </w:rPr>
              <w:t xml:space="preserve"> </w:t>
            </w:r>
            <w:proofErr w:type="spellStart"/>
            <w:r>
              <w:rPr>
                <w:sz w:val="20"/>
                <w:szCs w:val="20"/>
              </w:rPr>
              <w:t>алуулар</w:t>
            </w:r>
            <w:proofErr w:type="spellEnd"/>
            <w:r>
              <w:rPr>
                <w:sz w:val="20"/>
                <w:szCs w:val="20"/>
              </w:rPr>
              <w:br/>
              <w:t>(</w:t>
            </w:r>
            <w:proofErr w:type="spellStart"/>
            <w:r>
              <w:rPr>
                <w:sz w:val="20"/>
                <w:szCs w:val="20"/>
              </w:rPr>
              <w:t>бардык</w:t>
            </w:r>
            <w:proofErr w:type="spellEnd"/>
            <w:r>
              <w:rPr>
                <w:sz w:val="20"/>
                <w:szCs w:val="20"/>
              </w:rPr>
              <w:t xml:space="preserve"> т</w:t>
            </w:r>
            <w:r>
              <w:rPr>
                <w:color w:val="000000"/>
                <w:sz w:val="20"/>
                <w:szCs w:val="20"/>
                <w:lang w:val="ky-KG"/>
              </w:rPr>
              <w:t>ү</w:t>
            </w:r>
            <w:r>
              <w:rPr>
                <w:sz w:val="20"/>
                <w:szCs w:val="20"/>
              </w:rPr>
              <w:t>р</w:t>
            </w:r>
            <w:r>
              <w:rPr>
                <w:color w:val="000000"/>
                <w:sz w:val="20"/>
                <w:szCs w:val="20"/>
                <w:lang w:val="ky-KG"/>
              </w:rPr>
              <w:t>ү</w:t>
            </w:r>
            <w:r>
              <w:rPr>
                <w:sz w:val="20"/>
                <w:szCs w:val="20"/>
              </w:rPr>
              <w:t>)</w:t>
            </w:r>
          </w:p>
        </w:tc>
        <w:tc>
          <w:tcPr>
            <w:tcW w:w="450" w:type="pct"/>
            <w:noWrap/>
            <w:tcMar>
              <w:top w:w="15" w:type="dxa"/>
              <w:left w:w="15" w:type="dxa"/>
              <w:bottom w:w="0" w:type="dxa"/>
              <w:right w:w="15" w:type="dxa"/>
            </w:tcMar>
            <w:vAlign w:val="bottom"/>
            <w:hideMark/>
          </w:tcPr>
          <w:p w14:paraId="44663E76" w14:textId="77777777" w:rsidR="007F6E41" w:rsidRDefault="007F6E41">
            <w:pPr>
              <w:jc w:val="right"/>
              <w:rPr>
                <w:sz w:val="20"/>
                <w:szCs w:val="20"/>
              </w:rPr>
            </w:pPr>
            <w:r>
              <w:rPr>
                <w:sz w:val="20"/>
                <w:szCs w:val="20"/>
              </w:rPr>
              <w:t>515</w:t>
            </w:r>
          </w:p>
        </w:tc>
        <w:tc>
          <w:tcPr>
            <w:tcW w:w="450" w:type="pct"/>
            <w:noWrap/>
            <w:tcMar>
              <w:top w:w="15" w:type="dxa"/>
              <w:left w:w="15" w:type="dxa"/>
              <w:bottom w:w="0" w:type="dxa"/>
              <w:right w:w="15" w:type="dxa"/>
            </w:tcMar>
            <w:vAlign w:val="bottom"/>
            <w:hideMark/>
          </w:tcPr>
          <w:p w14:paraId="2176FC5A" w14:textId="77777777" w:rsidR="007F6E41" w:rsidRDefault="007F6E41">
            <w:pPr>
              <w:jc w:val="right"/>
              <w:rPr>
                <w:sz w:val="20"/>
                <w:szCs w:val="20"/>
              </w:rPr>
            </w:pPr>
            <w:r>
              <w:rPr>
                <w:sz w:val="20"/>
                <w:szCs w:val="20"/>
              </w:rPr>
              <w:t>707</w:t>
            </w:r>
          </w:p>
        </w:tc>
        <w:tc>
          <w:tcPr>
            <w:tcW w:w="606" w:type="pct"/>
            <w:noWrap/>
            <w:tcMar>
              <w:top w:w="15" w:type="dxa"/>
              <w:left w:w="15" w:type="dxa"/>
              <w:bottom w:w="0" w:type="dxa"/>
              <w:right w:w="15" w:type="dxa"/>
            </w:tcMar>
            <w:vAlign w:val="bottom"/>
            <w:hideMark/>
          </w:tcPr>
          <w:p w14:paraId="6CBBC71C" w14:textId="77777777" w:rsidR="007F6E41" w:rsidRDefault="007F6E41">
            <w:pPr>
              <w:jc w:val="right"/>
              <w:rPr>
                <w:sz w:val="20"/>
                <w:szCs w:val="20"/>
              </w:rPr>
            </w:pPr>
            <w:r>
              <w:rPr>
                <w:sz w:val="20"/>
                <w:szCs w:val="20"/>
              </w:rPr>
              <w:t>192</w:t>
            </w:r>
          </w:p>
        </w:tc>
        <w:tc>
          <w:tcPr>
            <w:tcW w:w="502" w:type="pct"/>
            <w:noWrap/>
            <w:tcMar>
              <w:top w:w="15" w:type="dxa"/>
              <w:left w:w="15" w:type="dxa"/>
              <w:bottom w:w="0" w:type="dxa"/>
              <w:right w:w="15" w:type="dxa"/>
            </w:tcMar>
            <w:vAlign w:val="bottom"/>
            <w:hideMark/>
          </w:tcPr>
          <w:p w14:paraId="7AD262C5" w14:textId="77777777" w:rsidR="007F6E41" w:rsidRDefault="007F6E41">
            <w:pPr>
              <w:jc w:val="right"/>
              <w:rPr>
                <w:sz w:val="20"/>
                <w:szCs w:val="20"/>
              </w:rPr>
            </w:pPr>
            <w:r>
              <w:rPr>
                <w:sz w:val="20"/>
                <w:szCs w:val="20"/>
              </w:rPr>
              <w:t>8,7</w:t>
            </w:r>
          </w:p>
        </w:tc>
        <w:tc>
          <w:tcPr>
            <w:tcW w:w="453" w:type="pct"/>
            <w:noWrap/>
            <w:tcMar>
              <w:top w:w="15" w:type="dxa"/>
              <w:left w:w="15" w:type="dxa"/>
              <w:bottom w:w="0" w:type="dxa"/>
              <w:right w:w="15" w:type="dxa"/>
            </w:tcMar>
            <w:vAlign w:val="bottom"/>
            <w:hideMark/>
          </w:tcPr>
          <w:p w14:paraId="74242B74" w14:textId="77777777" w:rsidR="007F6E41" w:rsidRDefault="007F6E41">
            <w:pPr>
              <w:jc w:val="right"/>
              <w:rPr>
                <w:sz w:val="20"/>
                <w:szCs w:val="20"/>
              </w:rPr>
            </w:pPr>
            <w:r>
              <w:rPr>
                <w:sz w:val="20"/>
                <w:szCs w:val="20"/>
              </w:rPr>
              <w:t>11,8</w:t>
            </w:r>
          </w:p>
        </w:tc>
        <w:tc>
          <w:tcPr>
            <w:tcW w:w="818" w:type="pct"/>
            <w:noWrap/>
            <w:tcMar>
              <w:top w:w="15" w:type="dxa"/>
              <w:left w:w="15" w:type="dxa"/>
              <w:bottom w:w="0" w:type="dxa"/>
              <w:right w:w="15" w:type="dxa"/>
            </w:tcMar>
            <w:vAlign w:val="bottom"/>
            <w:hideMark/>
          </w:tcPr>
          <w:p w14:paraId="2AA40624" w14:textId="77777777" w:rsidR="007F6E41" w:rsidRDefault="007F6E41">
            <w:pPr>
              <w:jc w:val="right"/>
              <w:rPr>
                <w:sz w:val="20"/>
                <w:szCs w:val="20"/>
              </w:rPr>
            </w:pPr>
            <w:r>
              <w:rPr>
                <w:sz w:val="20"/>
                <w:szCs w:val="20"/>
                <w:lang w:val="ky-KG"/>
              </w:rPr>
              <w:t>134,9</w:t>
            </w:r>
          </w:p>
        </w:tc>
      </w:tr>
      <w:tr w:rsidR="007F6E41" w14:paraId="0F43A10D" w14:textId="77777777" w:rsidTr="006A741B">
        <w:tc>
          <w:tcPr>
            <w:tcW w:w="1720" w:type="pct"/>
            <w:noWrap/>
            <w:tcMar>
              <w:top w:w="15" w:type="dxa"/>
              <w:left w:w="15" w:type="dxa"/>
              <w:bottom w:w="0" w:type="dxa"/>
              <w:right w:w="15" w:type="dxa"/>
            </w:tcMar>
            <w:vAlign w:val="bottom"/>
            <w:hideMark/>
          </w:tcPr>
          <w:p w14:paraId="2FDCEBD8" w14:textId="77777777" w:rsidR="007F6E41" w:rsidRDefault="007F6E41">
            <w:pPr>
              <w:spacing w:before="20" w:after="20"/>
              <w:ind w:left="397" w:hanging="113"/>
              <w:rPr>
                <w:rFonts w:eastAsia="Arial Unicode MS"/>
                <w:sz w:val="20"/>
                <w:szCs w:val="20"/>
              </w:rPr>
            </w:pPr>
            <w:proofErr w:type="spellStart"/>
            <w:r>
              <w:rPr>
                <w:sz w:val="20"/>
                <w:szCs w:val="20"/>
              </w:rPr>
              <w:t>кокустан</w:t>
            </w:r>
            <w:proofErr w:type="spellEnd"/>
            <w:r>
              <w:rPr>
                <w:sz w:val="20"/>
                <w:szCs w:val="20"/>
              </w:rPr>
              <w:t xml:space="preserve"> </w:t>
            </w:r>
            <w:proofErr w:type="spellStart"/>
            <w:r>
              <w:rPr>
                <w:sz w:val="20"/>
                <w:szCs w:val="20"/>
              </w:rPr>
              <w:t>алкоголдон</w:t>
            </w:r>
            <w:proofErr w:type="spellEnd"/>
            <w:r>
              <w:rPr>
                <w:sz w:val="20"/>
                <w:szCs w:val="20"/>
              </w:rPr>
              <w:t xml:space="preserve"> </w:t>
            </w:r>
            <w:proofErr w:type="spellStart"/>
            <w:r>
              <w:rPr>
                <w:sz w:val="20"/>
                <w:szCs w:val="20"/>
              </w:rPr>
              <w:t>уулануу</w:t>
            </w:r>
            <w:proofErr w:type="spellEnd"/>
          </w:p>
        </w:tc>
        <w:tc>
          <w:tcPr>
            <w:tcW w:w="450" w:type="pct"/>
            <w:noWrap/>
            <w:tcMar>
              <w:top w:w="15" w:type="dxa"/>
              <w:left w:w="15" w:type="dxa"/>
              <w:bottom w:w="0" w:type="dxa"/>
              <w:right w:w="15" w:type="dxa"/>
            </w:tcMar>
            <w:vAlign w:val="bottom"/>
            <w:hideMark/>
          </w:tcPr>
          <w:p w14:paraId="49507956" w14:textId="77777777" w:rsidR="007F6E41" w:rsidRDefault="007F6E41">
            <w:pPr>
              <w:jc w:val="right"/>
              <w:rPr>
                <w:sz w:val="20"/>
                <w:szCs w:val="20"/>
              </w:rPr>
            </w:pPr>
            <w:r>
              <w:rPr>
                <w:sz w:val="20"/>
                <w:szCs w:val="20"/>
              </w:rPr>
              <w:t>122</w:t>
            </w:r>
          </w:p>
        </w:tc>
        <w:tc>
          <w:tcPr>
            <w:tcW w:w="450" w:type="pct"/>
            <w:noWrap/>
            <w:tcMar>
              <w:top w:w="15" w:type="dxa"/>
              <w:left w:w="15" w:type="dxa"/>
              <w:bottom w:w="0" w:type="dxa"/>
              <w:right w:w="15" w:type="dxa"/>
            </w:tcMar>
            <w:vAlign w:val="bottom"/>
            <w:hideMark/>
          </w:tcPr>
          <w:p w14:paraId="2F4BB71A" w14:textId="77777777" w:rsidR="007F6E41" w:rsidRDefault="007F6E41">
            <w:pPr>
              <w:jc w:val="right"/>
              <w:rPr>
                <w:sz w:val="20"/>
                <w:szCs w:val="20"/>
              </w:rPr>
            </w:pPr>
            <w:r>
              <w:rPr>
                <w:sz w:val="20"/>
                <w:szCs w:val="20"/>
              </w:rPr>
              <w:t>98</w:t>
            </w:r>
          </w:p>
        </w:tc>
        <w:tc>
          <w:tcPr>
            <w:tcW w:w="606" w:type="pct"/>
            <w:noWrap/>
            <w:tcMar>
              <w:top w:w="15" w:type="dxa"/>
              <w:left w:w="15" w:type="dxa"/>
              <w:bottom w:w="0" w:type="dxa"/>
              <w:right w:w="15" w:type="dxa"/>
            </w:tcMar>
            <w:vAlign w:val="bottom"/>
            <w:hideMark/>
          </w:tcPr>
          <w:p w14:paraId="06BC38A4" w14:textId="77777777" w:rsidR="007F6E41" w:rsidRDefault="007F6E41">
            <w:pPr>
              <w:jc w:val="right"/>
              <w:rPr>
                <w:sz w:val="20"/>
                <w:szCs w:val="20"/>
              </w:rPr>
            </w:pPr>
            <w:r>
              <w:rPr>
                <w:sz w:val="20"/>
                <w:szCs w:val="20"/>
              </w:rPr>
              <w:t>-24</w:t>
            </w:r>
          </w:p>
        </w:tc>
        <w:tc>
          <w:tcPr>
            <w:tcW w:w="502" w:type="pct"/>
            <w:noWrap/>
            <w:tcMar>
              <w:top w:w="15" w:type="dxa"/>
              <w:left w:w="15" w:type="dxa"/>
              <w:bottom w:w="0" w:type="dxa"/>
              <w:right w:w="15" w:type="dxa"/>
            </w:tcMar>
            <w:vAlign w:val="bottom"/>
            <w:hideMark/>
          </w:tcPr>
          <w:p w14:paraId="7DD59708" w14:textId="77777777" w:rsidR="007F6E41" w:rsidRDefault="007F6E41">
            <w:pPr>
              <w:jc w:val="right"/>
              <w:rPr>
                <w:sz w:val="20"/>
                <w:szCs w:val="20"/>
              </w:rPr>
            </w:pPr>
            <w:r>
              <w:rPr>
                <w:sz w:val="20"/>
                <w:szCs w:val="20"/>
              </w:rPr>
              <w:t>2,1</w:t>
            </w:r>
          </w:p>
        </w:tc>
        <w:tc>
          <w:tcPr>
            <w:tcW w:w="453" w:type="pct"/>
            <w:noWrap/>
            <w:tcMar>
              <w:top w:w="15" w:type="dxa"/>
              <w:left w:w="15" w:type="dxa"/>
              <w:bottom w:w="0" w:type="dxa"/>
              <w:right w:w="15" w:type="dxa"/>
            </w:tcMar>
            <w:vAlign w:val="bottom"/>
            <w:hideMark/>
          </w:tcPr>
          <w:p w14:paraId="06101B99" w14:textId="77777777" w:rsidR="007F6E41" w:rsidRDefault="007F6E41">
            <w:pPr>
              <w:jc w:val="right"/>
              <w:rPr>
                <w:sz w:val="20"/>
                <w:szCs w:val="20"/>
              </w:rPr>
            </w:pPr>
            <w:r>
              <w:rPr>
                <w:sz w:val="20"/>
                <w:szCs w:val="20"/>
              </w:rPr>
              <w:t>1,6</w:t>
            </w:r>
          </w:p>
        </w:tc>
        <w:tc>
          <w:tcPr>
            <w:tcW w:w="818" w:type="pct"/>
            <w:noWrap/>
            <w:tcMar>
              <w:top w:w="15" w:type="dxa"/>
              <w:left w:w="15" w:type="dxa"/>
              <w:bottom w:w="0" w:type="dxa"/>
              <w:right w:w="15" w:type="dxa"/>
            </w:tcMar>
            <w:vAlign w:val="bottom"/>
            <w:hideMark/>
          </w:tcPr>
          <w:p w14:paraId="32FF82A4" w14:textId="77777777" w:rsidR="007F6E41" w:rsidRDefault="007F6E41">
            <w:pPr>
              <w:jc w:val="right"/>
              <w:rPr>
                <w:sz w:val="20"/>
                <w:szCs w:val="20"/>
              </w:rPr>
            </w:pPr>
            <w:r>
              <w:rPr>
                <w:sz w:val="20"/>
                <w:szCs w:val="20"/>
              </w:rPr>
              <w:t>77,6</w:t>
            </w:r>
          </w:p>
        </w:tc>
      </w:tr>
      <w:tr w:rsidR="007F6E41" w14:paraId="2F3409E8" w14:textId="77777777" w:rsidTr="006A741B">
        <w:tc>
          <w:tcPr>
            <w:tcW w:w="1720" w:type="pct"/>
            <w:noWrap/>
            <w:tcMar>
              <w:top w:w="15" w:type="dxa"/>
              <w:left w:w="15" w:type="dxa"/>
              <w:bottom w:w="0" w:type="dxa"/>
              <w:right w:w="15" w:type="dxa"/>
            </w:tcMar>
            <w:vAlign w:val="bottom"/>
            <w:hideMark/>
          </w:tcPr>
          <w:p w14:paraId="30863089" w14:textId="77777777" w:rsidR="007F6E41" w:rsidRDefault="007F6E41">
            <w:pPr>
              <w:spacing w:before="20" w:after="20"/>
              <w:ind w:left="397" w:hanging="113"/>
              <w:rPr>
                <w:rFonts w:eastAsia="Arial Unicode MS"/>
                <w:sz w:val="20"/>
                <w:szCs w:val="20"/>
              </w:rPr>
            </w:pPr>
            <w:r>
              <w:rPr>
                <w:sz w:val="20"/>
                <w:szCs w:val="20"/>
                <w:lang w:val="ky-KG"/>
              </w:rPr>
              <w:t>ө</w:t>
            </w:r>
            <w:proofErr w:type="spellStart"/>
            <w:r>
              <w:rPr>
                <w:sz w:val="20"/>
                <w:szCs w:val="20"/>
              </w:rPr>
              <w:t>зүн-өзү</w:t>
            </w:r>
            <w:proofErr w:type="spellEnd"/>
            <w:r>
              <w:rPr>
                <w:sz w:val="20"/>
                <w:szCs w:val="20"/>
              </w:rPr>
              <w:t xml:space="preserve"> </w:t>
            </w:r>
            <w:proofErr w:type="spellStart"/>
            <w:r>
              <w:rPr>
                <w:sz w:val="20"/>
                <w:szCs w:val="20"/>
              </w:rPr>
              <w:t>өлтүрүү</w:t>
            </w:r>
            <w:proofErr w:type="spellEnd"/>
          </w:p>
        </w:tc>
        <w:tc>
          <w:tcPr>
            <w:tcW w:w="450" w:type="pct"/>
            <w:noWrap/>
            <w:tcMar>
              <w:top w:w="15" w:type="dxa"/>
              <w:left w:w="15" w:type="dxa"/>
              <w:bottom w:w="0" w:type="dxa"/>
              <w:right w:w="15" w:type="dxa"/>
            </w:tcMar>
            <w:vAlign w:val="bottom"/>
            <w:hideMark/>
          </w:tcPr>
          <w:p w14:paraId="2700D62E" w14:textId="77777777" w:rsidR="007F6E41" w:rsidRDefault="007F6E41">
            <w:pPr>
              <w:jc w:val="right"/>
              <w:rPr>
                <w:sz w:val="20"/>
                <w:szCs w:val="20"/>
              </w:rPr>
            </w:pPr>
            <w:r>
              <w:rPr>
                <w:color w:val="000000"/>
                <w:sz w:val="20"/>
                <w:szCs w:val="20"/>
              </w:rPr>
              <w:t>288</w:t>
            </w:r>
          </w:p>
        </w:tc>
        <w:tc>
          <w:tcPr>
            <w:tcW w:w="450" w:type="pct"/>
            <w:noWrap/>
            <w:tcMar>
              <w:top w:w="15" w:type="dxa"/>
              <w:left w:w="15" w:type="dxa"/>
              <w:bottom w:w="0" w:type="dxa"/>
              <w:right w:w="15" w:type="dxa"/>
            </w:tcMar>
            <w:vAlign w:val="bottom"/>
            <w:hideMark/>
          </w:tcPr>
          <w:p w14:paraId="66257774" w14:textId="77777777" w:rsidR="007F6E41" w:rsidRDefault="007F6E41">
            <w:pPr>
              <w:jc w:val="right"/>
              <w:rPr>
                <w:sz w:val="20"/>
                <w:szCs w:val="20"/>
              </w:rPr>
            </w:pPr>
            <w:r>
              <w:rPr>
                <w:sz w:val="20"/>
                <w:szCs w:val="20"/>
              </w:rPr>
              <w:t>251</w:t>
            </w:r>
          </w:p>
        </w:tc>
        <w:tc>
          <w:tcPr>
            <w:tcW w:w="606" w:type="pct"/>
            <w:noWrap/>
            <w:tcMar>
              <w:top w:w="15" w:type="dxa"/>
              <w:left w:w="15" w:type="dxa"/>
              <w:bottom w:w="0" w:type="dxa"/>
              <w:right w:w="15" w:type="dxa"/>
            </w:tcMar>
            <w:vAlign w:val="bottom"/>
            <w:hideMark/>
          </w:tcPr>
          <w:p w14:paraId="466487B0" w14:textId="77777777" w:rsidR="007F6E41" w:rsidRDefault="007F6E41">
            <w:pPr>
              <w:jc w:val="right"/>
              <w:rPr>
                <w:sz w:val="20"/>
                <w:szCs w:val="20"/>
              </w:rPr>
            </w:pPr>
            <w:r>
              <w:rPr>
                <w:sz w:val="20"/>
                <w:szCs w:val="20"/>
              </w:rPr>
              <w:t>-37</w:t>
            </w:r>
          </w:p>
        </w:tc>
        <w:tc>
          <w:tcPr>
            <w:tcW w:w="502" w:type="pct"/>
            <w:noWrap/>
            <w:tcMar>
              <w:top w:w="15" w:type="dxa"/>
              <w:left w:w="15" w:type="dxa"/>
              <w:bottom w:w="0" w:type="dxa"/>
              <w:right w:w="15" w:type="dxa"/>
            </w:tcMar>
            <w:vAlign w:val="bottom"/>
            <w:hideMark/>
          </w:tcPr>
          <w:p w14:paraId="19B65005" w14:textId="77777777" w:rsidR="007F6E41" w:rsidRDefault="007F6E41">
            <w:pPr>
              <w:jc w:val="right"/>
              <w:rPr>
                <w:sz w:val="20"/>
                <w:szCs w:val="20"/>
              </w:rPr>
            </w:pPr>
            <w:r>
              <w:rPr>
                <w:sz w:val="20"/>
                <w:szCs w:val="20"/>
              </w:rPr>
              <w:t>4,9</w:t>
            </w:r>
          </w:p>
        </w:tc>
        <w:tc>
          <w:tcPr>
            <w:tcW w:w="453" w:type="pct"/>
            <w:noWrap/>
            <w:tcMar>
              <w:top w:w="15" w:type="dxa"/>
              <w:left w:w="15" w:type="dxa"/>
              <w:bottom w:w="0" w:type="dxa"/>
              <w:right w:w="15" w:type="dxa"/>
            </w:tcMar>
            <w:vAlign w:val="bottom"/>
            <w:hideMark/>
          </w:tcPr>
          <w:p w14:paraId="02288492" w14:textId="77777777" w:rsidR="007F6E41" w:rsidRDefault="007F6E41">
            <w:pPr>
              <w:jc w:val="right"/>
              <w:rPr>
                <w:sz w:val="20"/>
                <w:szCs w:val="20"/>
              </w:rPr>
            </w:pPr>
            <w:r>
              <w:rPr>
                <w:sz w:val="20"/>
                <w:szCs w:val="20"/>
              </w:rPr>
              <w:t>4,2</w:t>
            </w:r>
          </w:p>
        </w:tc>
        <w:tc>
          <w:tcPr>
            <w:tcW w:w="818" w:type="pct"/>
            <w:noWrap/>
            <w:tcMar>
              <w:top w:w="15" w:type="dxa"/>
              <w:left w:w="15" w:type="dxa"/>
              <w:bottom w:w="0" w:type="dxa"/>
              <w:right w:w="15" w:type="dxa"/>
            </w:tcMar>
            <w:vAlign w:val="bottom"/>
            <w:hideMark/>
          </w:tcPr>
          <w:p w14:paraId="677283B8" w14:textId="77777777" w:rsidR="007F6E41" w:rsidRDefault="007F6E41">
            <w:pPr>
              <w:jc w:val="right"/>
              <w:rPr>
                <w:sz w:val="20"/>
                <w:szCs w:val="20"/>
              </w:rPr>
            </w:pPr>
            <w:r>
              <w:rPr>
                <w:sz w:val="20"/>
                <w:szCs w:val="20"/>
              </w:rPr>
              <w:t>85,6</w:t>
            </w:r>
          </w:p>
        </w:tc>
      </w:tr>
      <w:tr w:rsidR="007F6E41" w14:paraId="329D8169" w14:textId="77777777" w:rsidTr="006A741B">
        <w:tc>
          <w:tcPr>
            <w:tcW w:w="1720" w:type="pct"/>
            <w:noWrap/>
            <w:tcMar>
              <w:top w:w="15" w:type="dxa"/>
              <w:left w:w="15" w:type="dxa"/>
              <w:bottom w:w="0" w:type="dxa"/>
              <w:right w:w="15" w:type="dxa"/>
            </w:tcMar>
            <w:vAlign w:val="bottom"/>
            <w:hideMark/>
          </w:tcPr>
          <w:p w14:paraId="7A6CCE83" w14:textId="77777777" w:rsidR="007F6E41" w:rsidRDefault="007F6E41">
            <w:pPr>
              <w:spacing w:before="20" w:after="20"/>
              <w:ind w:left="397" w:hanging="113"/>
              <w:rPr>
                <w:rFonts w:eastAsia="Arial Unicode MS"/>
                <w:sz w:val="20"/>
                <w:szCs w:val="20"/>
              </w:rPr>
            </w:pPr>
            <w:proofErr w:type="spellStart"/>
            <w:r>
              <w:rPr>
                <w:sz w:val="20"/>
                <w:szCs w:val="20"/>
              </w:rPr>
              <w:t>өлтүрүү</w:t>
            </w:r>
            <w:proofErr w:type="spellEnd"/>
          </w:p>
        </w:tc>
        <w:tc>
          <w:tcPr>
            <w:tcW w:w="450" w:type="pct"/>
            <w:noWrap/>
            <w:tcMar>
              <w:top w:w="15" w:type="dxa"/>
              <w:left w:w="15" w:type="dxa"/>
              <w:bottom w:w="0" w:type="dxa"/>
              <w:right w:w="15" w:type="dxa"/>
            </w:tcMar>
            <w:vAlign w:val="bottom"/>
            <w:hideMark/>
          </w:tcPr>
          <w:p w14:paraId="3B3B7180" w14:textId="77777777" w:rsidR="007F6E41" w:rsidRDefault="007F6E41">
            <w:pPr>
              <w:jc w:val="right"/>
              <w:rPr>
                <w:sz w:val="20"/>
                <w:szCs w:val="20"/>
              </w:rPr>
            </w:pPr>
            <w:r>
              <w:rPr>
                <w:color w:val="000000"/>
                <w:sz w:val="20"/>
                <w:szCs w:val="20"/>
              </w:rPr>
              <w:t>30</w:t>
            </w:r>
          </w:p>
        </w:tc>
        <w:tc>
          <w:tcPr>
            <w:tcW w:w="450" w:type="pct"/>
            <w:noWrap/>
            <w:tcMar>
              <w:top w:w="15" w:type="dxa"/>
              <w:left w:w="15" w:type="dxa"/>
              <w:bottom w:w="0" w:type="dxa"/>
              <w:right w:w="15" w:type="dxa"/>
            </w:tcMar>
            <w:vAlign w:val="bottom"/>
            <w:hideMark/>
          </w:tcPr>
          <w:p w14:paraId="727E035A" w14:textId="77777777" w:rsidR="007F6E41" w:rsidRDefault="007F6E41">
            <w:pPr>
              <w:jc w:val="right"/>
              <w:rPr>
                <w:sz w:val="20"/>
                <w:szCs w:val="20"/>
              </w:rPr>
            </w:pPr>
            <w:r>
              <w:rPr>
                <w:sz w:val="20"/>
                <w:szCs w:val="20"/>
              </w:rPr>
              <w:t>19</w:t>
            </w:r>
          </w:p>
        </w:tc>
        <w:tc>
          <w:tcPr>
            <w:tcW w:w="606" w:type="pct"/>
            <w:noWrap/>
            <w:tcMar>
              <w:top w:w="15" w:type="dxa"/>
              <w:left w:w="15" w:type="dxa"/>
              <w:bottom w:w="0" w:type="dxa"/>
              <w:right w:w="15" w:type="dxa"/>
            </w:tcMar>
            <w:vAlign w:val="bottom"/>
            <w:hideMark/>
          </w:tcPr>
          <w:p w14:paraId="67539B50" w14:textId="77777777" w:rsidR="007F6E41" w:rsidRDefault="007F6E41">
            <w:pPr>
              <w:jc w:val="right"/>
              <w:rPr>
                <w:sz w:val="20"/>
                <w:szCs w:val="20"/>
              </w:rPr>
            </w:pPr>
            <w:r>
              <w:rPr>
                <w:sz w:val="20"/>
                <w:szCs w:val="20"/>
              </w:rPr>
              <w:t>-11</w:t>
            </w:r>
          </w:p>
        </w:tc>
        <w:tc>
          <w:tcPr>
            <w:tcW w:w="502" w:type="pct"/>
            <w:noWrap/>
            <w:tcMar>
              <w:top w:w="15" w:type="dxa"/>
              <w:left w:w="15" w:type="dxa"/>
              <w:bottom w:w="0" w:type="dxa"/>
              <w:right w:w="15" w:type="dxa"/>
            </w:tcMar>
            <w:vAlign w:val="bottom"/>
            <w:hideMark/>
          </w:tcPr>
          <w:p w14:paraId="0D7A4394" w14:textId="77777777" w:rsidR="007F6E41" w:rsidRDefault="007F6E41">
            <w:pPr>
              <w:jc w:val="right"/>
              <w:rPr>
                <w:sz w:val="20"/>
                <w:szCs w:val="20"/>
              </w:rPr>
            </w:pPr>
            <w:r>
              <w:rPr>
                <w:sz w:val="20"/>
                <w:szCs w:val="20"/>
              </w:rPr>
              <w:t>0,5</w:t>
            </w:r>
          </w:p>
        </w:tc>
        <w:tc>
          <w:tcPr>
            <w:tcW w:w="453" w:type="pct"/>
            <w:noWrap/>
            <w:tcMar>
              <w:top w:w="15" w:type="dxa"/>
              <w:left w:w="15" w:type="dxa"/>
              <w:bottom w:w="0" w:type="dxa"/>
              <w:right w:w="15" w:type="dxa"/>
            </w:tcMar>
            <w:vAlign w:val="bottom"/>
            <w:hideMark/>
          </w:tcPr>
          <w:p w14:paraId="267F2D61" w14:textId="77777777" w:rsidR="007F6E41" w:rsidRDefault="007F6E41">
            <w:pPr>
              <w:jc w:val="right"/>
              <w:rPr>
                <w:sz w:val="20"/>
                <w:szCs w:val="20"/>
              </w:rPr>
            </w:pPr>
            <w:r>
              <w:rPr>
                <w:sz w:val="20"/>
                <w:szCs w:val="20"/>
              </w:rPr>
              <w:t>0,3</w:t>
            </w:r>
          </w:p>
        </w:tc>
        <w:tc>
          <w:tcPr>
            <w:tcW w:w="818" w:type="pct"/>
            <w:noWrap/>
            <w:tcMar>
              <w:top w:w="15" w:type="dxa"/>
              <w:left w:w="15" w:type="dxa"/>
              <w:bottom w:w="0" w:type="dxa"/>
              <w:right w:w="15" w:type="dxa"/>
            </w:tcMar>
            <w:vAlign w:val="bottom"/>
            <w:hideMark/>
          </w:tcPr>
          <w:p w14:paraId="77FCA6F2" w14:textId="77777777" w:rsidR="007F6E41" w:rsidRDefault="007F6E41">
            <w:pPr>
              <w:jc w:val="right"/>
              <w:rPr>
                <w:sz w:val="20"/>
                <w:szCs w:val="20"/>
              </w:rPr>
            </w:pPr>
            <w:r>
              <w:rPr>
                <w:sz w:val="20"/>
                <w:szCs w:val="20"/>
              </w:rPr>
              <w:t>62,2</w:t>
            </w:r>
          </w:p>
        </w:tc>
      </w:tr>
      <w:tr w:rsidR="007F6E41" w14:paraId="728FA3BE" w14:textId="77777777" w:rsidTr="006A741B">
        <w:tc>
          <w:tcPr>
            <w:tcW w:w="1720" w:type="pct"/>
            <w:noWrap/>
            <w:tcMar>
              <w:top w:w="15" w:type="dxa"/>
              <w:left w:w="15" w:type="dxa"/>
              <w:bottom w:w="0" w:type="dxa"/>
              <w:right w:w="15" w:type="dxa"/>
            </w:tcMar>
            <w:vAlign w:val="bottom"/>
            <w:hideMark/>
          </w:tcPr>
          <w:p w14:paraId="5F7A5769" w14:textId="77777777" w:rsidR="007F6E41" w:rsidRDefault="007F6E41">
            <w:pPr>
              <w:spacing w:before="20" w:after="20"/>
              <w:ind w:left="226" w:hanging="113"/>
              <w:rPr>
                <w:rFonts w:eastAsia="Arial Unicode MS"/>
                <w:sz w:val="20"/>
                <w:szCs w:val="20"/>
              </w:rPr>
            </w:pPr>
            <w:proofErr w:type="spellStart"/>
            <w:r>
              <w:rPr>
                <w:sz w:val="20"/>
                <w:szCs w:val="20"/>
              </w:rPr>
              <w:t>тамак</w:t>
            </w:r>
            <w:proofErr w:type="spellEnd"/>
            <w:r>
              <w:rPr>
                <w:sz w:val="20"/>
                <w:szCs w:val="20"/>
              </w:rPr>
              <w:t xml:space="preserve"> </w:t>
            </w:r>
            <w:proofErr w:type="spellStart"/>
            <w:r>
              <w:rPr>
                <w:sz w:val="20"/>
                <w:szCs w:val="20"/>
              </w:rPr>
              <w:t>сиңир</w:t>
            </w:r>
            <w:proofErr w:type="spellEnd"/>
            <w:r>
              <w:rPr>
                <w:color w:val="000000"/>
                <w:sz w:val="20"/>
                <w:szCs w:val="20"/>
                <w:lang w:val="ky-KG"/>
              </w:rPr>
              <w:t>үү</w:t>
            </w:r>
            <w:r>
              <w:rPr>
                <w:sz w:val="20"/>
                <w:szCs w:val="20"/>
              </w:rPr>
              <w:t xml:space="preserve"> </w:t>
            </w:r>
            <w:proofErr w:type="spellStart"/>
            <w:r>
              <w:rPr>
                <w:sz w:val="20"/>
                <w:szCs w:val="20"/>
              </w:rPr>
              <w:t>органдарынын</w:t>
            </w:r>
            <w:proofErr w:type="spellEnd"/>
            <w:r>
              <w:rPr>
                <w:sz w:val="20"/>
                <w:szCs w:val="20"/>
              </w:rPr>
              <w:br/>
            </w:r>
            <w:proofErr w:type="spellStart"/>
            <w:r>
              <w:rPr>
                <w:sz w:val="20"/>
                <w:szCs w:val="20"/>
              </w:rPr>
              <w:t>оорулары</w:t>
            </w:r>
            <w:proofErr w:type="spellEnd"/>
          </w:p>
        </w:tc>
        <w:tc>
          <w:tcPr>
            <w:tcW w:w="450" w:type="pct"/>
            <w:noWrap/>
            <w:tcMar>
              <w:top w:w="15" w:type="dxa"/>
              <w:left w:w="15" w:type="dxa"/>
              <w:bottom w:w="0" w:type="dxa"/>
              <w:right w:w="15" w:type="dxa"/>
            </w:tcMar>
            <w:vAlign w:val="bottom"/>
            <w:hideMark/>
          </w:tcPr>
          <w:p w14:paraId="73782ECF" w14:textId="77777777" w:rsidR="007F6E41" w:rsidRDefault="007F6E41">
            <w:pPr>
              <w:jc w:val="right"/>
              <w:rPr>
                <w:color w:val="000000"/>
                <w:sz w:val="20"/>
                <w:szCs w:val="20"/>
              </w:rPr>
            </w:pPr>
            <w:r>
              <w:rPr>
                <w:color w:val="000000"/>
                <w:sz w:val="20"/>
                <w:szCs w:val="20"/>
              </w:rPr>
              <w:t>1 327</w:t>
            </w:r>
          </w:p>
        </w:tc>
        <w:tc>
          <w:tcPr>
            <w:tcW w:w="450" w:type="pct"/>
            <w:noWrap/>
            <w:tcMar>
              <w:top w:w="15" w:type="dxa"/>
              <w:left w:w="15" w:type="dxa"/>
              <w:bottom w:w="0" w:type="dxa"/>
              <w:right w:w="15" w:type="dxa"/>
            </w:tcMar>
            <w:vAlign w:val="bottom"/>
            <w:hideMark/>
          </w:tcPr>
          <w:p w14:paraId="64A8A8F8" w14:textId="77777777" w:rsidR="007F6E41" w:rsidRDefault="007F6E41">
            <w:pPr>
              <w:jc w:val="right"/>
              <w:rPr>
                <w:sz w:val="20"/>
                <w:szCs w:val="20"/>
              </w:rPr>
            </w:pPr>
            <w:r>
              <w:rPr>
                <w:sz w:val="20"/>
                <w:szCs w:val="20"/>
              </w:rPr>
              <w:t>1 374</w:t>
            </w:r>
          </w:p>
        </w:tc>
        <w:tc>
          <w:tcPr>
            <w:tcW w:w="606" w:type="pct"/>
            <w:noWrap/>
            <w:tcMar>
              <w:top w:w="15" w:type="dxa"/>
              <w:left w:w="15" w:type="dxa"/>
              <w:bottom w:w="0" w:type="dxa"/>
              <w:right w:w="15" w:type="dxa"/>
            </w:tcMar>
            <w:vAlign w:val="bottom"/>
            <w:hideMark/>
          </w:tcPr>
          <w:p w14:paraId="35670FFB" w14:textId="77777777" w:rsidR="007F6E41" w:rsidRDefault="007F6E41">
            <w:pPr>
              <w:jc w:val="right"/>
              <w:rPr>
                <w:sz w:val="20"/>
                <w:szCs w:val="20"/>
              </w:rPr>
            </w:pPr>
            <w:r>
              <w:rPr>
                <w:sz w:val="20"/>
                <w:szCs w:val="20"/>
              </w:rPr>
              <w:t>47</w:t>
            </w:r>
          </w:p>
        </w:tc>
        <w:tc>
          <w:tcPr>
            <w:tcW w:w="502" w:type="pct"/>
            <w:noWrap/>
            <w:tcMar>
              <w:top w:w="15" w:type="dxa"/>
              <w:left w:w="15" w:type="dxa"/>
              <w:bottom w:w="0" w:type="dxa"/>
              <w:right w:w="15" w:type="dxa"/>
            </w:tcMar>
            <w:vAlign w:val="bottom"/>
            <w:hideMark/>
          </w:tcPr>
          <w:p w14:paraId="4DDCDA83" w14:textId="77777777" w:rsidR="007F6E41" w:rsidRDefault="007F6E41">
            <w:pPr>
              <w:jc w:val="right"/>
              <w:rPr>
                <w:sz w:val="20"/>
                <w:szCs w:val="20"/>
              </w:rPr>
            </w:pPr>
            <w:r>
              <w:rPr>
                <w:sz w:val="20"/>
                <w:szCs w:val="20"/>
              </w:rPr>
              <w:t>22,5</w:t>
            </w:r>
          </w:p>
        </w:tc>
        <w:tc>
          <w:tcPr>
            <w:tcW w:w="453" w:type="pct"/>
            <w:noWrap/>
            <w:tcMar>
              <w:top w:w="15" w:type="dxa"/>
              <w:left w:w="15" w:type="dxa"/>
              <w:bottom w:w="0" w:type="dxa"/>
              <w:right w:w="15" w:type="dxa"/>
            </w:tcMar>
            <w:vAlign w:val="bottom"/>
            <w:hideMark/>
          </w:tcPr>
          <w:p w14:paraId="2CB7B4A0" w14:textId="77777777" w:rsidR="007F6E41" w:rsidRDefault="007F6E41">
            <w:pPr>
              <w:jc w:val="right"/>
              <w:rPr>
                <w:sz w:val="20"/>
                <w:szCs w:val="20"/>
              </w:rPr>
            </w:pPr>
            <w:r>
              <w:rPr>
                <w:sz w:val="20"/>
                <w:szCs w:val="20"/>
              </w:rPr>
              <w:t>22,9</w:t>
            </w:r>
          </w:p>
        </w:tc>
        <w:tc>
          <w:tcPr>
            <w:tcW w:w="818" w:type="pct"/>
            <w:noWrap/>
            <w:tcMar>
              <w:top w:w="15" w:type="dxa"/>
              <w:left w:w="15" w:type="dxa"/>
              <w:bottom w:w="0" w:type="dxa"/>
              <w:right w:w="15" w:type="dxa"/>
            </w:tcMar>
            <w:vAlign w:val="bottom"/>
            <w:hideMark/>
          </w:tcPr>
          <w:p w14:paraId="1E991A38" w14:textId="77777777" w:rsidR="007F6E41" w:rsidRDefault="007F6E41">
            <w:pPr>
              <w:jc w:val="right"/>
              <w:rPr>
                <w:sz w:val="20"/>
                <w:szCs w:val="20"/>
              </w:rPr>
            </w:pPr>
            <w:r>
              <w:rPr>
                <w:sz w:val="20"/>
                <w:szCs w:val="20"/>
              </w:rPr>
              <w:t>101,7</w:t>
            </w:r>
          </w:p>
        </w:tc>
      </w:tr>
      <w:tr w:rsidR="007F6E41" w14:paraId="5C2A378B" w14:textId="77777777" w:rsidTr="006A741B">
        <w:tc>
          <w:tcPr>
            <w:tcW w:w="1720" w:type="pct"/>
            <w:tcMar>
              <w:top w:w="15" w:type="dxa"/>
              <w:left w:w="15" w:type="dxa"/>
              <w:bottom w:w="0" w:type="dxa"/>
              <w:right w:w="15" w:type="dxa"/>
            </w:tcMar>
            <w:vAlign w:val="bottom"/>
            <w:hideMark/>
          </w:tcPr>
          <w:p w14:paraId="0B89A238" w14:textId="77777777" w:rsidR="007F6E41" w:rsidRDefault="007F6E41">
            <w:pPr>
              <w:spacing w:before="20" w:after="20"/>
              <w:ind w:left="226" w:hanging="113"/>
              <w:rPr>
                <w:rFonts w:eastAsia="Arial Unicode MS"/>
                <w:sz w:val="20"/>
                <w:szCs w:val="20"/>
              </w:rPr>
            </w:pPr>
            <w:proofErr w:type="spellStart"/>
            <w:r>
              <w:rPr>
                <w:sz w:val="20"/>
                <w:szCs w:val="20"/>
              </w:rPr>
              <w:t>айрым</w:t>
            </w:r>
            <w:proofErr w:type="spellEnd"/>
            <w:r>
              <w:rPr>
                <w:sz w:val="20"/>
                <w:szCs w:val="20"/>
              </w:rPr>
              <w:t xml:space="preserve"> </w:t>
            </w:r>
            <w:proofErr w:type="spellStart"/>
            <w:r>
              <w:rPr>
                <w:sz w:val="20"/>
                <w:szCs w:val="20"/>
              </w:rPr>
              <w:t>жугуштуу</w:t>
            </w:r>
            <w:proofErr w:type="spellEnd"/>
            <w:r>
              <w:rPr>
                <w:sz w:val="20"/>
                <w:szCs w:val="20"/>
              </w:rPr>
              <w:t xml:space="preserve"> </w:t>
            </w:r>
            <w:proofErr w:type="spellStart"/>
            <w:r>
              <w:rPr>
                <w:sz w:val="20"/>
                <w:szCs w:val="20"/>
              </w:rPr>
              <w:t>жана</w:t>
            </w:r>
            <w:proofErr w:type="spellEnd"/>
            <w:r>
              <w:rPr>
                <w:sz w:val="20"/>
                <w:szCs w:val="20"/>
              </w:rPr>
              <w:t xml:space="preserve"> мите </w:t>
            </w:r>
            <w:proofErr w:type="spellStart"/>
            <w:r>
              <w:rPr>
                <w:sz w:val="20"/>
                <w:szCs w:val="20"/>
              </w:rPr>
              <w:t>оорулары</w:t>
            </w:r>
            <w:proofErr w:type="spellEnd"/>
          </w:p>
        </w:tc>
        <w:tc>
          <w:tcPr>
            <w:tcW w:w="450" w:type="pct"/>
            <w:noWrap/>
            <w:tcMar>
              <w:top w:w="15" w:type="dxa"/>
              <w:left w:w="15" w:type="dxa"/>
              <w:bottom w:w="0" w:type="dxa"/>
              <w:right w:w="15" w:type="dxa"/>
            </w:tcMar>
            <w:vAlign w:val="bottom"/>
            <w:hideMark/>
          </w:tcPr>
          <w:p w14:paraId="3A20EAED" w14:textId="77777777" w:rsidR="007F6E41" w:rsidRDefault="007F6E41">
            <w:pPr>
              <w:jc w:val="right"/>
              <w:rPr>
                <w:sz w:val="20"/>
                <w:szCs w:val="20"/>
              </w:rPr>
            </w:pPr>
            <w:r>
              <w:rPr>
                <w:sz w:val="20"/>
                <w:szCs w:val="20"/>
              </w:rPr>
              <w:t>426</w:t>
            </w:r>
          </w:p>
        </w:tc>
        <w:tc>
          <w:tcPr>
            <w:tcW w:w="450" w:type="pct"/>
            <w:noWrap/>
            <w:tcMar>
              <w:top w:w="15" w:type="dxa"/>
              <w:left w:w="15" w:type="dxa"/>
              <w:bottom w:w="0" w:type="dxa"/>
              <w:right w:w="15" w:type="dxa"/>
            </w:tcMar>
            <w:vAlign w:val="bottom"/>
            <w:hideMark/>
          </w:tcPr>
          <w:p w14:paraId="1BE162DD" w14:textId="77777777" w:rsidR="007F6E41" w:rsidRDefault="007F6E41">
            <w:pPr>
              <w:jc w:val="right"/>
              <w:rPr>
                <w:sz w:val="20"/>
                <w:szCs w:val="20"/>
              </w:rPr>
            </w:pPr>
            <w:r>
              <w:rPr>
                <w:sz w:val="20"/>
                <w:szCs w:val="20"/>
              </w:rPr>
              <w:t>414</w:t>
            </w:r>
          </w:p>
        </w:tc>
        <w:tc>
          <w:tcPr>
            <w:tcW w:w="606" w:type="pct"/>
            <w:noWrap/>
            <w:tcMar>
              <w:top w:w="15" w:type="dxa"/>
              <w:left w:w="15" w:type="dxa"/>
              <w:bottom w:w="0" w:type="dxa"/>
              <w:right w:w="15" w:type="dxa"/>
            </w:tcMar>
            <w:vAlign w:val="bottom"/>
            <w:hideMark/>
          </w:tcPr>
          <w:p w14:paraId="309A66D1" w14:textId="77777777" w:rsidR="007F6E41" w:rsidRDefault="007F6E41">
            <w:pPr>
              <w:jc w:val="right"/>
              <w:rPr>
                <w:sz w:val="20"/>
                <w:szCs w:val="20"/>
              </w:rPr>
            </w:pPr>
            <w:r>
              <w:rPr>
                <w:sz w:val="20"/>
                <w:szCs w:val="20"/>
              </w:rPr>
              <w:t>-12</w:t>
            </w:r>
          </w:p>
        </w:tc>
        <w:tc>
          <w:tcPr>
            <w:tcW w:w="502" w:type="pct"/>
            <w:noWrap/>
            <w:tcMar>
              <w:top w:w="15" w:type="dxa"/>
              <w:left w:w="15" w:type="dxa"/>
              <w:bottom w:w="0" w:type="dxa"/>
              <w:right w:w="15" w:type="dxa"/>
            </w:tcMar>
            <w:vAlign w:val="bottom"/>
            <w:hideMark/>
          </w:tcPr>
          <w:p w14:paraId="2E67320C" w14:textId="77777777" w:rsidR="007F6E41" w:rsidRDefault="007F6E41">
            <w:pPr>
              <w:jc w:val="right"/>
              <w:rPr>
                <w:sz w:val="20"/>
                <w:szCs w:val="20"/>
              </w:rPr>
            </w:pPr>
            <w:r>
              <w:rPr>
                <w:sz w:val="20"/>
                <w:szCs w:val="20"/>
              </w:rPr>
              <w:t>7,2</w:t>
            </w:r>
          </w:p>
        </w:tc>
        <w:tc>
          <w:tcPr>
            <w:tcW w:w="453" w:type="pct"/>
            <w:noWrap/>
            <w:tcMar>
              <w:top w:w="15" w:type="dxa"/>
              <w:left w:w="15" w:type="dxa"/>
              <w:bottom w:w="0" w:type="dxa"/>
              <w:right w:w="15" w:type="dxa"/>
            </w:tcMar>
            <w:vAlign w:val="bottom"/>
            <w:hideMark/>
          </w:tcPr>
          <w:p w14:paraId="47F7D332" w14:textId="77777777" w:rsidR="007F6E41" w:rsidRDefault="007F6E41">
            <w:pPr>
              <w:jc w:val="right"/>
              <w:rPr>
                <w:sz w:val="20"/>
                <w:szCs w:val="20"/>
              </w:rPr>
            </w:pPr>
            <w:r>
              <w:rPr>
                <w:sz w:val="20"/>
                <w:szCs w:val="20"/>
              </w:rPr>
              <w:t>6,9</w:t>
            </w:r>
          </w:p>
        </w:tc>
        <w:tc>
          <w:tcPr>
            <w:tcW w:w="818" w:type="pct"/>
            <w:noWrap/>
            <w:tcMar>
              <w:top w:w="15" w:type="dxa"/>
              <w:left w:w="15" w:type="dxa"/>
              <w:bottom w:w="0" w:type="dxa"/>
              <w:right w:w="15" w:type="dxa"/>
            </w:tcMar>
            <w:vAlign w:val="bottom"/>
            <w:hideMark/>
          </w:tcPr>
          <w:p w14:paraId="096E0108" w14:textId="77777777" w:rsidR="007F6E41" w:rsidRDefault="007F6E41">
            <w:pPr>
              <w:jc w:val="right"/>
              <w:rPr>
                <w:sz w:val="20"/>
                <w:szCs w:val="20"/>
              </w:rPr>
            </w:pPr>
            <w:r>
              <w:rPr>
                <w:sz w:val="20"/>
                <w:szCs w:val="20"/>
              </w:rPr>
              <w:t>95,7</w:t>
            </w:r>
          </w:p>
        </w:tc>
      </w:tr>
      <w:tr w:rsidR="007F6E41" w14:paraId="4F360100" w14:textId="77777777" w:rsidTr="006A741B">
        <w:trPr>
          <w:trHeight w:val="288"/>
        </w:trPr>
        <w:tc>
          <w:tcPr>
            <w:tcW w:w="1720" w:type="pct"/>
            <w:tcBorders>
              <w:top w:val="nil"/>
              <w:left w:val="nil"/>
              <w:bottom w:val="single" w:sz="8" w:space="0" w:color="auto"/>
              <w:right w:val="nil"/>
            </w:tcBorders>
            <w:tcMar>
              <w:top w:w="15" w:type="dxa"/>
              <w:left w:w="15" w:type="dxa"/>
              <w:bottom w:w="0" w:type="dxa"/>
              <w:right w:w="15" w:type="dxa"/>
            </w:tcMar>
            <w:vAlign w:val="bottom"/>
            <w:hideMark/>
          </w:tcPr>
          <w:p w14:paraId="5AA1ACB5" w14:textId="77777777" w:rsidR="007F6E41" w:rsidRDefault="007F6E41">
            <w:pPr>
              <w:spacing w:before="20" w:after="20"/>
              <w:ind w:left="170" w:hanging="113"/>
              <w:rPr>
                <w:color w:val="000000"/>
                <w:sz w:val="20"/>
                <w:szCs w:val="20"/>
              </w:rPr>
            </w:pPr>
            <w:r>
              <w:rPr>
                <w:color w:val="000000"/>
                <w:sz w:val="20"/>
                <w:szCs w:val="20"/>
              </w:rPr>
              <w:t xml:space="preserve">кош </w:t>
            </w:r>
            <w:proofErr w:type="spellStart"/>
            <w:r>
              <w:rPr>
                <w:color w:val="000000"/>
                <w:sz w:val="20"/>
                <w:szCs w:val="20"/>
              </w:rPr>
              <w:t>бойлуу</w:t>
            </w:r>
            <w:proofErr w:type="spellEnd"/>
            <w:r>
              <w:rPr>
                <w:color w:val="000000"/>
                <w:sz w:val="20"/>
                <w:szCs w:val="20"/>
              </w:rPr>
              <w:t xml:space="preserve"> </w:t>
            </w:r>
            <w:proofErr w:type="spellStart"/>
            <w:r>
              <w:rPr>
                <w:color w:val="000000"/>
                <w:sz w:val="20"/>
                <w:szCs w:val="20"/>
              </w:rPr>
              <w:t>кезде</w:t>
            </w:r>
            <w:proofErr w:type="spellEnd"/>
            <w:r>
              <w:rPr>
                <w:color w:val="000000"/>
                <w:sz w:val="20"/>
                <w:szCs w:val="20"/>
              </w:rPr>
              <w:t xml:space="preserve">, </w:t>
            </w:r>
            <w:proofErr w:type="spellStart"/>
            <w:r>
              <w:rPr>
                <w:color w:val="000000"/>
                <w:sz w:val="20"/>
                <w:szCs w:val="20"/>
              </w:rPr>
              <w:t>т</w:t>
            </w:r>
            <w:r>
              <w:rPr>
                <w:sz w:val="20"/>
                <w:szCs w:val="20"/>
              </w:rPr>
              <w:t>ө</w:t>
            </w:r>
            <w:r>
              <w:rPr>
                <w:color w:val="000000"/>
                <w:sz w:val="20"/>
                <w:szCs w:val="20"/>
              </w:rPr>
              <w:t>р</w:t>
            </w:r>
            <w:r>
              <w:rPr>
                <w:sz w:val="20"/>
                <w:szCs w:val="20"/>
              </w:rPr>
              <w:t>ө</w:t>
            </w:r>
            <w:r>
              <w:rPr>
                <w:color w:val="000000"/>
                <w:sz w:val="20"/>
                <w:szCs w:val="20"/>
              </w:rPr>
              <w:t>т</w:t>
            </w:r>
            <w:proofErr w:type="spellEnd"/>
            <w:r>
              <w:rPr>
                <w:color w:val="000000"/>
                <w:sz w:val="20"/>
                <w:szCs w:val="20"/>
              </w:rPr>
              <w:t xml:space="preserve"> </w:t>
            </w:r>
            <w:proofErr w:type="spellStart"/>
            <w:r>
              <w:rPr>
                <w:color w:val="000000"/>
                <w:sz w:val="20"/>
                <w:szCs w:val="20"/>
              </w:rPr>
              <w:t>учурунда</w:t>
            </w:r>
            <w:proofErr w:type="spellEnd"/>
            <w:r>
              <w:rPr>
                <w:color w:val="000000"/>
                <w:sz w:val="20"/>
                <w:szCs w:val="20"/>
              </w:rPr>
              <w:t xml:space="preserve"> </w:t>
            </w:r>
            <w:r>
              <w:rPr>
                <w:color w:val="000000"/>
                <w:sz w:val="20"/>
                <w:szCs w:val="20"/>
              </w:rPr>
              <w:br/>
            </w:r>
            <w:proofErr w:type="spellStart"/>
            <w:r>
              <w:rPr>
                <w:color w:val="000000"/>
                <w:sz w:val="20"/>
                <w:szCs w:val="20"/>
              </w:rPr>
              <w:t>жана</w:t>
            </w:r>
            <w:proofErr w:type="spellEnd"/>
            <w:r>
              <w:rPr>
                <w:color w:val="000000"/>
                <w:sz w:val="20"/>
                <w:szCs w:val="20"/>
              </w:rPr>
              <w:t xml:space="preserve"> </w:t>
            </w:r>
            <w:proofErr w:type="spellStart"/>
            <w:r>
              <w:rPr>
                <w:sz w:val="20"/>
                <w:szCs w:val="20"/>
              </w:rPr>
              <w:t>төрөгөндөн</w:t>
            </w:r>
            <w:proofErr w:type="spellEnd"/>
            <w:r>
              <w:rPr>
                <w:sz w:val="20"/>
                <w:szCs w:val="20"/>
              </w:rPr>
              <w:t xml:space="preserve"> </w:t>
            </w:r>
            <w:proofErr w:type="spellStart"/>
            <w:r>
              <w:rPr>
                <w:sz w:val="20"/>
                <w:szCs w:val="20"/>
              </w:rPr>
              <w:t>кийинки</w:t>
            </w:r>
            <w:proofErr w:type="spellEnd"/>
            <w:r>
              <w:rPr>
                <w:color w:val="000000"/>
                <w:sz w:val="20"/>
                <w:szCs w:val="20"/>
              </w:rPr>
              <w:t xml:space="preserve"> </w:t>
            </w:r>
            <w:proofErr w:type="spellStart"/>
            <w:r>
              <w:rPr>
                <w:color w:val="000000"/>
                <w:sz w:val="20"/>
                <w:szCs w:val="20"/>
              </w:rPr>
              <w:t>мезгилде</w:t>
            </w:r>
            <w:proofErr w:type="spellEnd"/>
            <w:r>
              <w:rPr>
                <w:color w:val="000000"/>
                <w:sz w:val="20"/>
                <w:szCs w:val="20"/>
              </w:rPr>
              <w:t xml:space="preserve"> </w:t>
            </w:r>
            <w:proofErr w:type="spellStart"/>
            <w:r>
              <w:rPr>
                <w:color w:val="000000"/>
                <w:sz w:val="20"/>
                <w:szCs w:val="20"/>
              </w:rPr>
              <w:t>татаалдануулар</w:t>
            </w:r>
            <w:proofErr w:type="spellEnd"/>
          </w:p>
        </w:tc>
        <w:tc>
          <w:tcPr>
            <w:tcW w:w="450" w:type="pct"/>
            <w:tcBorders>
              <w:top w:val="nil"/>
              <w:left w:val="nil"/>
              <w:bottom w:val="single" w:sz="4" w:space="0" w:color="auto"/>
              <w:right w:val="nil"/>
            </w:tcBorders>
            <w:noWrap/>
            <w:tcMar>
              <w:top w:w="15" w:type="dxa"/>
              <w:left w:w="15" w:type="dxa"/>
              <w:bottom w:w="0" w:type="dxa"/>
              <w:right w:w="15" w:type="dxa"/>
            </w:tcMar>
            <w:vAlign w:val="bottom"/>
            <w:hideMark/>
          </w:tcPr>
          <w:p w14:paraId="076B7419" w14:textId="77777777" w:rsidR="007F6E41" w:rsidRDefault="007F6E41">
            <w:pPr>
              <w:jc w:val="right"/>
              <w:rPr>
                <w:sz w:val="20"/>
                <w:szCs w:val="20"/>
              </w:rPr>
            </w:pPr>
            <w:r>
              <w:rPr>
                <w:sz w:val="20"/>
                <w:szCs w:val="20"/>
              </w:rPr>
              <w:t>20</w:t>
            </w:r>
          </w:p>
        </w:tc>
        <w:tc>
          <w:tcPr>
            <w:tcW w:w="450" w:type="pct"/>
            <w:tcBorders>
              <w:top w:val="nil"/>
              <w:left w:val="nil"/>
              <w:bottom w:val="single" w:sz="4" w:space="0" w:color="auto"/>
              <w:right w:val="nil"/>
            </w:tcBorders>
            <w:noWrap/>
            <w:tcMar>
              <w:top w:w="15" w:type="dxa"/>
              <w:left w:w="15" w:type="dxa"/>
              <w:bottom w:w="0" w:type="dxa"/>
              <w:right w:w="15" w:type="dxa"/>
            </w:tcMar>
            <w:vAlign w:val="bottom"/>
            <w:hideMark/>
          </w:tcPr>
          <w:p w14:paraId="40519C7A" w14:textId="77777777" w:rsidR="007F6E41" w:rsidRDefault="007F6E41">
            <w:pPr>
              <w:jc w:val="right"/>
              <w:rPr>
                <w:sz w:val="20"/>
                <w:szCs w:val="20"/>
              </w:rPr>
            </w:pPr>
            <w:r>
              <w:rPr>
                <w:sz w:val="20"/>
                <w:szCs w:val="20"/>
              </w:rPr>
              <w:t>21</w:t>
            </w:r>
          </w:p>
        </w:tc>
        <w:tc>
          <w:tcPr>
            <w:tcW w:w="606" w:type="pct"/>
            <w:tcBorders>
              <w:top w:val="nil"/>
              <w:left w:val="nil"/>
              <w:bottom w:val="single" w:sz="4" w:space="0" w:color="auto"/>
              <w:right w:val="nil"/>
            </w:tcBorders>
            <w:noWrap/>
            <w:tcMar>
              <w:top w:w="15" w:type="dxa"/>
              <w:left w:w="15" w:type="dxa"/>
              <w:bottom w:w="0" w:type="dxa"/>
              <w:right w:w="15" w:type="dxa"/>
            </w:tcMar>
            <w:vAlign w:val="bottom"/>
            <w:hideMark/>
          </w:tcPr>
          <w:p w14:paraId="15ECD368" w14:textId="77777777" w:rsidR="007F6E41" w:rsidRDefault="007F6E41">
            <w:pPr>
              <w:jc w:val="right"/>
              <w:rPr>
                <w:sz w:val="20"/>
                <w:szCs w:val="20"/>
              </w:rPr>
            </w:pPr>
            <w:r>
              <w:rPr>
                <w:sz w:val="20"/>
                <w:szCs w:val="20"/>
              </w:rPr>
              <w:t>1</w:t>
            </w:r>
          </w:p>
        </w:tc>
        <w:tc>
          <w:tcPr>
            <w:tcW w:w="502" w:type="pct"/>
            <w:tcBorders>
              <w:top w:val="nil"/>
              <w:left w:val="nil"/>
              <w:bottom w:val="single" w:sz="4" w:space="0" w:color="auto"/>
              <w:right w:val="nil"/>
            </w:tcBorders>
            <w:noWrap/>
            <w:tcMar>
              <w:top w:w="15" w:type="dxa"/>
              <w:left w:w="15" w:type="dxa"/>
              <w:bottom w:w="0" w:type="dxa"/>
              <w:right w:w="15" w:type="dxa"/>
            </w:tcMar>
            <w:vAlign w:val="bottom"/>
            <w:hideMark/>
          </w:tcPr>
          <w:p w14:paraId="39770384" w14:textId="77777777" w:rsidR="007F6E41" w:rsidRDefault="007F6E41">
            <w:pPr>
              <w:jc w:val="right"/>
              <w:rPr>
                <w:sz w:val="20"/>
                <w:szCs w:val="20"/>
                <w:vertAlign w:val="superscript"/>
              </w:rPr>
            </w:pPr>
            <w:r>
              <w:rPr>
                <w:sz w:val="20"/>
                <w:szCs w:val="20"/>
              </w:rPr>
              <w:t>16,4</w:t>
            </w:r>
            <w:r>
              <w:rPr>
                <w:sz w:val="20"/>
                <w:szCs w:val="20"/>
                <w:vertAlign w:val="superscript"/>
              </w:rPr>
              <w:t>1</w:t>
            </w:r>
          </w:p>
        </w:tc>
        <w:tc>
          <w:tcPr>
            <w:tcW w:w="453" w:type="pct"/>
            <w:tcBorders>
              <w:top w:val="nil"/>
              <w:left w:val="nil"/>
              <w:bottom w:val="single" w:sz="4" w:space="0" w:color="auto"/>
              <w:right w:val="nil"/>
            </w:tcBorders>
            <w:noWrap/>
            <w:tcMar>
              <w:top w:w="15" w:type="dxa"/>
              <w:left w:w="15" w:type="dxa"/>
              <w:bottom w:w="0" w:type="dxa"/>
              <w:right w:w="15" w:type="dxa"/>
            </w:tcMar>
            <w:vAlign w:val="bottom"/>
            <w:hideMark/>
          </w:tcPr>
          <w:p w14:paraId="25CEA46A" w14:textId="77777777" w:rsidR="007F6E41" w:rsidRDefault="007F6E41">
            <w:pPr>
              <w:jc w:val="right"/>
              <w:rPr>
                <w:sz w:val="20"/>
                <w:szCs w:val="20"/>
              </w:rPr>
            </w:pPr>
            <w:r>
              <w:rPr>
                <w:sz w:val="20"/>
                <w:szCs w:val="20"/>
              </w:rPr>
              <w:t>17,4</w:t>
            </w:r>
            <w:r>
              <w:rPr>
                <w:sz w:val="20"/>
                <w:szCs w:val="20"/>
                <w:vertAlign w:val="superscript"/>
              </w:rPr>
              <w:t>1</w:t>
            </w:r>
          </w:p>
        </w:tc>
        <w:tc>
          <w:tcPr>
            <w:tcW w:w="818" w:type="pct"/>
            <w:tcBorders>
              <w:top w:val="nil"/>
              <w:left w:val="nil"/>
              <w:bottom w:val="single" w:sz="4" w:space="0" w:color="auto"/>
              <w:right w:val="nil"/>
            </w:tcBorders>
            <w:noWrap/>
            <w:tcMar>
              <w:top w:w="15" w:type="dxa"/>
              <w:left w:w="15" w:type="dxa"/>
              <w:bottom w:w="0" w:type="dxa"/>
              <w:right w:w="15" w:type="dxa"/>
            </w:tcMar>
            <w:vAlign w:val="bottom"/>
            <w:hideMark/>
          </w:tcPr>
          <w:p w14:paraId="03863899" w14:textId="77777777" w:rsidR="007F6E41" w:rsidRDefault="007F6E41">
            <w:pPr>
              <w:jc w:val="right"/>
              <w:rPr>
                <w:sz w:val="20"/>
                <w:szCs w:val="20"/>
              </w:rPr>
            </w:pPr>
            <w:r>
              <w:rPr>
                <w:sz w:val="20"/>
                <w:szCs w:val="20"/>
              </w:rPr>
              <w:t>106,0</w:t>
            </w:r>
          </w:p>
        </w:tc>
      </w:tr>
    </w:tbl>
    <w:p w14:paraId="65D13869" w14:textId="77777777" w:rsidR="007F6E41" w:rsidRDefault="007F6E41" w:rsidP="007F6E41">
      <w:pPr>
        <w:shd w:val="clear" w:color="auto" w:fill="FFFFFF"/>
        <w:tabs>
          <w:tab w:val="right" w:pos="9638"/>
        </w:tabs>
        <w:spacing w:before="60"/>
        <w:rPr>
          <w:sz w:val="18"/>
          <w:szCs w:val="18"/>
        </w:rPr>
      </w:pPr>
      <w:r>
        <w:rPr>
          <w:sz w:val="18"/>
          <w:szCs w:val="18"/>
          <w:vertAlign w:val="superscript"/>
          <w:lang w:val="ky-KG"/>
        </w:rPr>
        <w:t>1</w:t>
      </w:r>
      <w:r>
        <w:rPr>
          <w:sz w:val="18"/>
          <w:szCs w:val="18"/>
          <w:lang w:val="ky-KG"/>
        </w:rPr>
        <w:t xml:space="preserve"> Т</w:t>
      </w:r>
      <w:proofErr w:type="spellStart"/>
      <w:r>
        <w:rPr>
          <w:sz w:val="18"/>
          <w:szCs w:val="18"/>
        </w:rPr>
        <w:t>ир</w:t>
      </w:r>
      <w:proofErr w:type="spellEnd"/>
      <w:r>
        <w:rPr>
          <w:color w:val="000000"/>
          <w:sz w:val="18"/>
          <w:szCs w:val="18"/>
          <w:lang w:val="ky-KG"/>
        </w:rPr>
        <w:t>үү</w:t>
      </w:r>
      <w:r>
        <w:rPr>
          <w:sz w:val="18"/>
          <w:szCs w:val="18"/>
        </w:rPr>
        <w:t xml:space="preserve"> </w:t>
      </w:r>
      <w:proofErr w:type="spellStart"/>
      <w:r>
        <w:rPr>
          <w:sz w:val="18"/>
          <w:szCs w:val="18"/>
        </w:rPr>
        <w:t>төрөлгөн</w:t>
      </w:r>
      <w:proofErr w:type="spellEnd"/>
      <w:r>
        <w:rPr>
          <w:sz w:val="18"/>
          <w:szCs w:val="18"/>
          <w:lang w:val="ky-KG"/>
        </w:rPr>
        <w:t xml:space="preserve"> балдардын</w:t>
      </w:r>
      <w:r>
        <w:rPr>
          <w:sz w:val="18"/>
          <w:szCs w:val="18"/>
        </w:rPr>
        <w:t xml:space="preserve"> 100 </w:t>
      </w:r>
      <w:proofErr w:type="spellStart"/>
      <w:r>
        <w:rPr>
          <w:sz w:val="18"/>
          <w:szCs w:val="18"/>
        </w:rPr>
        <w:t>миң</w:t>
      </w:r>
      <w:proofErr w:type="spellEnd"/>
      <w:r>
        <w:rPr>
          <w:sz w:val="18"/>
          <w:szCs w:val="18"/>
          <w:lang w:val="ky-KG"/>
        </w:rPr>
        <w:t xml:space="preserve">ине </w:t>
      </w:r>
      <w:proofErr w:type="spellStart"/>
      <w:r>
        <w:rPr>
          <w:sz w:val="18"/>
          <w:szCs w:val="18"/>
        </w:rPr>
        <w:t>эсептеген</w:t>
      </w:r>
      <w:proofErr w:type="spellEnd"/>
      <w:r>
        <w:rPr>
          <w:sz w:val="18"/>
          <w:szCs w:val="18"/>
          <w:lang w:val="ky-KG"/>
        </w:rPr>
        <w:t xml:space="preserve">деги </w:t>
      </w:r>
      <w:proofErr w:type="spellStart"/>
      <w:r>
        <w:rPr>
          <w:sz w:val="18"/>
          <w:szCs w:val="18"/>
        </w:rPr>
        <w:t>өлгөн</w:t>
      </w:r>
      <w:proofErr w:type="spellEnd"/>
      <w:r>
        <w:rPr>
          <w:sz w:val="18"/>
          <w:szCs w:val="18"/>
        </w:rPr>
        <w:t xml:space="preserve"> </w:t>
      </w:r>
      <w:proofErr w:type="spellStart"/>
      <w:r>
        <w:rPr>
          <w:sz w:val="18"/>
          <w:szCs w:val="18"/>
        </w:rPr>
        <w:t>аялдардын</w:t>
      </w:r>
      <w:proofErr w:type="spellEnd"/>
      <w:r>
        <w:rPr>
          <w:sz w:val="18"/>
          <w:szCs w:val="18"/>
        </w:rPr>
        <w:t xml:space="preserve"> саны.</w:t>
      </w:r>
    </w:p>
    <w:p w14:paraId="66C43FF9" w14:textId="2FC44305" w:rsidR="007F6E41" w:rsidRPr="00ED5F92" w:rsidRDefault="007F6E41" w:rsidP="00ED5F92">
      <w:pPr>
        <w:spacing w:before="120" w:after="120"/>
        <w:ind w:firstLine="709"/>
        <w:jc w:val="both"/>
        <w:rPr>
          <w:color w:val="000000"/>
          <w:lang w:val="ky-KG"/>
        </w:rPr>
      </w:pPr>
      <w:r>
        <w:rPr>
          <w:color w:val="000000"/>
          <w:lang w:val="ky-KG"/>
        </w:rPr>
        <w:t>Ымыркайлардын</w:t>
      </w:r>
      <w:r>
        <w:rPr>
          <w:lang w:val="ky-KG"/>
        </w:rPr>
        <w:t xml:space="preserve"> өл</w:t>
      </w:r>
      <w:r>
        <w:rPr>
          <w:color w:val="000000"/>
          <w:lang w:val="ky-KG"/>
        </w:rPr>
        <w:t>ү</w:t>
      </w:r>
      <w:r>
        <w:rPr>
          <w:lang w:val="ky-KG"/>
        </w:rPr>
        <w:t>м</w:t>
      </w:r>
      <w:r>
        <w:rPr>
          <w:color w:val="000000"/>
          <w:lang w:val="ky-KG"/>
        </w:rPr>
        <w:t>ү</w:t>
      </w:r>
      <w:r>
        <w:rPr>
          <w:lang w:val="ky-KG"/>
        </w:rPr>
        <w:t>н</w:t>
      </w:r>
      <w:r>
        <w:rPr>
          <w:color w:val="000000"/>
          <w:lang w:val="ky-KG"/>
        </w:rPr>
        <w:t>ү</w:t>
      </w:r>
      <w:r>
        <w:rPr>
          <w:lang w:val="ky-KG"/>
        </w:rPr>
        <w:t xml:space="preserve">н негизги себептери </w:t>
      </w:r>
      <w:r>
        <w:rPr>
          <w:color w:val="000000"/>
          <w:lang w:val="ky-KG"/>
        </w:rPr>
        <w:t xml:space="preserve">болуп перинаталдык мезгилде келип чыккан абал эсептелет, андан 2024-ж. </w:t>
      </w:r>
      <w:r>
        <w:rPr>
          <w:lang w:val="ky-KG"/>
        </w:rPr>
        <w:t>январь-октябрында</w:t>
      </w:r>
      <w:r>
        <w:rPr>
          <w:color w:val="000000"/>
          <w:lang w:val="ky-KG"/>
        </w:rPr>
        <w:t xml:space="preserve"> 1 130 ымыркай же бир жашка чейинки балдар арасында каза болгон учурлардын жалпы санынын 72 пайызы, өнүгүүнүн тубаса кемтиктеринен – 225 бала (14 пайызы) жана дем алуу органдарынын ооруларынан 127 бала (8 пайызы) каза болгон.</w:t>
      </w:r>
    </w:p>
    <w:p w14:paraId="11D71B16" w14:textId="4AFDF280" w:rsidR="007F6E41" w:rsidRDefault="00126261" w:rsidP="007F6E41">
      <w:pPr>
        <w:jc w:val="both"/>
        <w:rPr>
          <w:b/>
          <w:lang w:val="ky-KG"/>
        </w:rPr>
      </w:pPr>
      <w:r>
        <w:rPr>
          <w:b/>
          <w:color w:val="000000"/>
          <w:lang w:val="ky-KG"/>
        </w:rPr>
        <w:t>9</w:t>
      </w:r>
      <w:r w:rsidR="00620BCA">
        <w:rPr>
          <w:b/>
          <w:color w:val="000000"/>
          <w:lang w:val="ky-KG"/>
        </w:rPr>
        <w:t>8</w:t>
      </w:r>
      <w:r w:rsidR="007F6E41">
        <w:rPr>
          <w:b/>
          <w:color w:val="000000"/>
          <w:lang w:val="ky-KG"/>
        </w:rPr>
        <w:t xml:space="preserve">-таблица: </w:t>
      </w:r>
      <w:r w:rsidR="007F6E41">
        <w:rPr>
          <w:b/>
          <w:lang w:val="ky-KG"/>
        </w:rPr>
        <w:t>Январь-</w:t>
      </w:r>
      <w:r w:rsidR="007F6E41">
        <w:rPr>
          <w:b/>
          <w:bCs/>
          <w:lang w:val="ky-KG"/>
        </w:rPr>
        <w:t>октябрындагы</w:t>
      </w:r>
      <w:r w:rsidR="007F6E41">
        <w:rPr>
          <w:b/>
          <w:color w:val="000000"/>
          <w:lang w:val="ky-KG"/>
        </w:rPr>
        <w:t xml:space="preserve"> б</w:t>
      </w:r>
      <w:r w:rsidR="007F6E41">
        <w:rPr>
          <w:b/>
          <w:lang w:val="ky-KG"/>
        </w:rPr>
        <w:t xml:space="preserve">ир жашка чейинки </w:t>
      </w:r>
      <w:r w:rsidR="007F6E41">
        <w:rPr>
          <w:b/>
          <w:bCs/>
          <w:lang w:val="ky-KG"/>
        </w:rPr>
        <w:t>өлгөн</w:t>
      </w:r>
      <w:r w:rsidR="007F6E41">
        <w:rPr>
          <w:b/>
          <w:lang w:val="ky-KG"/>
        </w:rPr>
        <w:t xml:space="preserve"> балдардын санынын өл</w:t>
      </w:r>
      <w:r w:rsidR="007F6E41">
        <w:rPr>
          <w:b/>
          <w:color w:val="000000"/>
          <w:lang w:val="ky-KG"/>
        </w:rPr>
        <w:t>ү</w:t>
      </w:r>
      <w:r w:rsidR="007F6E41">
        <w:rPr>
          <w:b/>
          <w:lang w:val="ky-KG"/>
        </w:rPr>
        <w:t>мд</w:t>
      </w:r>
      <w:r w:rsidR="007F6E41">
        <w:rPr>
          <w:b/>
          <w:color w:val="000000"/>
          <w:lang w:val="ky-KG"/>
        </w:rPr>
        <w:t>ү</w:t>
      </w:r>
      <w:r w:rsidR="007F6E41">
        <w:rPr>
          <w:b/>
          <w:lang w:val="ky-KG"/>
        </w:rPr>
        <w:t>н себептери боюнча бөл</w:t>
      </w:r>
      <w:r w:rsidR="007F6E41">
        <w:rPr>
          <w:b/>
          <w:color w:val="000000"/>
          <w:lang w:val="ky-KG"/>
        </w:rPr>
        <w:t>ү</w:t>
      </w:r>
      <w:r w:rsidR="007F6E41">
        <w:rPr>
          <w:b/>
          <w:lang w:val="ky-KG"/>
        </w:rPr>
        <w:t>н</w:t>
      </w:r>
      <w:r w:rsidR="007F6E41">
        <w:rPr>
          <w:b/>
          <w:color w:val="000000"/>
          <w:lang w:val="ky-KG"/>
        </w:rPr>
        <w:t>ү</w:t>
      </w:r>
      <w:r w:rsidR="007F6E41">
        <w:rPr>
          <w:b/>
          <w:lang w:val="ky-KG"/>
        </w:rPr>
        <w:t>ш</w:t>
      </w:r>
      <w:r w:rsidR="007F6E41">
        <w:rPr>
          <w:b/>
          <w:color w:val="000000"/>
          <w:lang w:val="ky-KG"/>
        </w:rPr>
        <w:t>ү</w:t>
      </w:r>
    </w:p>
    <w:p w14:paraId="0436D67D" w14:textId="77777777" w:rsidR="007F6E41" w:rsidRDefault="007F6E41" w:rsidP="007F6E41">
      <w:pPr>
        <w:jc w:val="both"/>
        <w:rPr>
          <w:rFonts w:ascii="Kyrghyz Times" w:hAnsi="Kyrghyz Times"/>
          <w:b/>
          <w:sz w:val="10"/>
          <w:szCs w:val="10"/>
          <w:lang w:val="ky-KG"/>
        </w:rPr>
      </w:pPr>
    </w:p>
    <w:tbl>
      <w:tblPr>
        <w:tblW w:w="9915" w:type="dxa"/>
        <w:tblLayout w:type="fixed"/>
        <w:tblCellMar>
          <w:left w:w="0" w:type="dxa"/>
          <w:right w:w="0" w:type="dxa"/>
        </w:tblCellMar>
        <w:tblLook w:val="04A0" w:firstRow="1" w:lastRow="0" w:firstColumn="1" w:lastColumn="0" w:noHBand="0" w:noVBand="1"/>
      </w:tblPr>
      <w:tblGrid>
        <w:gridCol w:w="3975"/>
        <w:gridCol w:w="720"/>
        <w:gridCol w:w="720"/>
        <w:gridCol w:w="1170"/>
        <w:gridCol w:w="855"/>
        <w:gridCol w:w="855"/>
        <w:gridCol w:w="1620"/>
      </w:tblGrid>
      <w:tr w:rsidR="007F6E41" w14:paraId="2E5F2B27" w14:textId="77777777" w:rsidTr="007F6E41">
        <w:trPr>
          <w:cantSplit/>
          <w:tblHeader/>
        </w:trPr>
        <w:tc>
          <w:tcPr>
            <w:tcW w:w="3975" w:type="dxa"/>
            <w:vMerge w:val="restart"/>
            <w:tcBorders>
              <w:top w:val="single" w:sz="8" w:space="0" w:color="auto"/>
              <w:left w:val="nil"/>
              <w:bottom w:val="single" w:sz="8" w:space="0" w:color="auto"/>
              <w:right w:val="nil"/>
            </w:tcBorders>
            <w:noWrap/>
            <w:tcMar>
              <w:top w:w="15" w:type="dxa"/>
              <w:left w:w="15" w:type="dxa"/>
              <w:bottom w:w="0" w:type="dxa"/>
              <w:right w:w="15" w:type="dxa"/>
            </w:tcMar>
          </w:tcPr>
          <w:p w14:paraId="46CF356D" w14:textId="77777777" w:rsidR="007F6E41" w:rsidRDefault="007F6E41">
            <w:pPr>
              <w:spacing w:before="20" w:after="20"/>
              <w:rPr>
                <w:rFonts w:ascii="Kyrghyz Times" w:eastAsia="Arial Unicode MS" w:hAnsi="Kyrghyz Times"/>
                <w:b/>
                <w:sz w:val="18"/>
                <w:szCs w:val="18"/>
                <w:lang w:val="ky-KG"/>
              </w:rPr>
            </w:pPr>
          </w:p>
        </w:tc>
        <w:tc>
          <w:tcPr>
            <w:tcW w:w="2610" w:type="dxa"/>
            <w:gridSpan w:val="3"/>
            <w:tcBorders>
              <w:top w:val="single" w:sz="8" w:space="0" w:color="auto"/>
              <w:left w:val="nil"/>
              <w:bottom w:val="single" w:sz="4" w:space="0" w:color="auto"/>
              <w:right w:val="nil"/>
            </w:tcBorders>
            <w:noWrap/>
            <w:tcMar>
              <w:top w:w="15" w:type="dxa"/>
              <w:left w:w="15" w:type="dxa"/>
              <w:bottom w:w="0" w:type="dxa"/>
              <w:right w:w="15" w:type="dxa"/>
            </w:tcMar>
            <w:vAlign w:val="center"/>
            <w:hideMark/>
          </w:tcPr>
          <w:p w14:paraId="16418365" w14:textId="77777777" w:rsidR="007F6E41" w:rsidRDefault="007F6E41">
            <w:pPr>
              <w:spacing w:before="20" w:after="20"/>
              <w:jc w:val="center"/>
              <w:rPr>
                <w:rFonts w:eastAsia="Arial Unicode MS"/>
                <w:b/>
                <w:sz w:val="20"/>
                <w:szCs w:val="20"/>
              </w:rPr>
            </w:pPr>
            <w:r>
              <w:rPr>
                <w:b/>
                <w:sz w:val="20"/>
                <w:szCs w:val="20"/>
              </w:rPr>
              <w:t>Адам</w:t>
            </w:r>
          </w:p>
        </w:tc>
        <w:tc>
          <w:tcPr>
            <w:tcW w:w="3330" w:type="dxa"/>
            <w:gridSpan w:val="3"/>
            <w:tcBorders>
              <w:top w:val="single" w:sz="8" w:space="0" w:color="auto"/>
              <w:left w:val="nil"/>
              <w:bottom w:val="single" w:sz="4" w:space="0" w:color="auto"/>
              <w:right w:val="nil"/>
            </w:tcBorders>
            <w:noWrap/>
            <w:tcMar>
              <w:top w:w="15" w:type="dxa"/>
              <w:left w:w="15" w:type="dxa"/>
              <w:bottom w:w="0" w:type="dxa"/>
              <w:right w:w="15" w:type="dxa"/>
            </w:tcMar>
            <w:vAlign w:val="center"/>
            <w:hideMark/>
          </w:tcPr>
          <w:p w14:paraId="6A5A89A3" w14:textId="77777777" w:rsidR="007F6E41" w:rsidRDefault="007F6E41">
            <w:pPr>
              <w:spacing w:before="20" w:after="20"/>
              <w:jc w:val="center"/>
              <w:rPr>
                <w:rFonts w:eastAsia="Arial Unicode MS"/>
                <w:b/>
                <w:sz w:val="20"/>
                <w:szCs w:val="20"/>
              </w:rPr>
            </w:pPr>
            <w:r>
              <w:rPr>
                <w:b/>
                <w:sz w:val="20"/>
                <w:szCs w:val="20"/>
              </w:rPr>
              <w:t>Т</w:t>
            </w:r>
            <w:r>
              <w:rPr>
                <w:b/>
                <w:sz w:val="20"/>
                <w:szCs w:val="20"/>
                <w:lang w:val="ky-KG"/>
              </w:rPr>
              <w:t>ө</w:t>
            </w:r>
            <w:r>
              <w:rPr>
                <w:b/>
                <w:sz w:val="20"/>
                <w:szCs w:val="20"/>
              </w:rPr>
              <w:t>р</w:t>
            </w:r>
            <w:r>
              <w:rPr>
                <w:b/>
                <w:sz w:val="20"/>
                <w:szCs w:val="20"/>
                <w:lang w:val="ky-KG"/>
              </w:rPr>
              <w:t>ө</w:t>
            </w:r>
            <w:proofErr w:type="spellStart"/>
            <w:r>
              <w:rPr>
                <w:b/>
                <w:sz w:val="20"/>
                <w:szCs w:val="20"/>
              </w:rPr>
              <w:t>лг</w:t>
            </w:r>
            <w:proofErr w:type="spellEnd"/>
            <w:r>
              <w:rPr>
                <w:b/>
                <w:sz w:val="20"/>
                <w:szCs w:val="20"/>
                <w:lang w:val="ky-KG"/>
              </w:rPr>
              <w:t>ө</w:t>
            </w:r>
            <w:proofErr w:type="spellStart"/>
            <w:r>
              <w:rPr>
                <w:b/>
                <w:sz w:val="20"/>
                <w:szCs w:val="20"/>
              </w:rPr>
              <w:t>нд</w:t>
            </w:r>
            <w:proofErr w:type="spellEnd"/>
            <w:r>
              <w:rPr>
                <w:b/>
                <w:sz w:val="20"/>
                <w:szCs w:val="20"/>
                <w:lang w:val="ky-KG"/>
              </w:rPr>
              <w:t>ө</w:t>
            </w:r>
            <w:proofErr w:type="spellStart"/>
            <w:r>
              <w:rPr>
                <w:b/>
                <w:sz w:val="20"/>
                <w:szCs w:val="20"/>
              </w:rPr>
              <w:t>рдүн</w:t>
            </w:r>
            <w:proofErr w:type="spellEnd"/>
            <w:r>
              <w:rPr>
                <w:b/>
                <w:sz w:val="20"/>
                <w:szCs w:val="20"/>
              </w:rPr>
              <w:t xml:space="preserve"> (</w:t>
            </w:r>
            <w:proofErr w:type="spellStart"/>
            <w:r>
              <w:rPr>
                <w:b/>
                <w:sz w:val="20"/>
                <w:szCs w:val="20"/>
              </w:rPr>
              <w:t>тирүү</w:t>
            </w:r>
            <w:proofErr w:type="spellEnd"/>
            <w:r>
              <w:rPr>
                <w:b/>
                <w:sz w:val="20"/>
                <w:szCs w:val="20"/>
              </w:rPr>
              <w:t xml:space="preserve">) 10 </w:t>
            </w:r>
            <w:proofErr w:type="spellStart"/>
            <w:r>
              <w:rPr>
                <w:b/>
                <w:sz w:val="20"/>
                <w:szCs w:val="20"/>
              </w:rPr>
              <w:t>миңине</w:t>
            </w:r>
            <w:proofErr w:type="spellEnd"/>
            <w:r>
              <w:rPr>
                <w:b/>
                <w:sz w:val="20"/>
                <w:szCs w:val="20"/>
              </w:rPr>
              <w:t xml:space="preserve"> </w:t>
            </w:r>
          </w:p>
        </w:tc>
      </w:tr>
      <w:tr w:rsidR="007F6E41" w14:paraId="3560D6E7" w14:textId="77777777" w:rsidTr="007F6E41">
        <w:trPr>
          <w:cantSplit/>
          <w:tblHeader/>
        </w:trPr>
        <w:tc>
          <w:tcPr>
            <w:tcW w:w="3975" w:type="dxa"/>
            <w:vMerge/>
            <w:tcBorders>
              <w:top w:val="single" w:sz="8" w:space="0" w:color="auto"/>
              <w:left w:val="nil"/>
              <w:bottom w:val="single" w:sz="8" w:space="0" w:color="auto"/>
              <w:right w:val="nil"/>
            </w:tcBorders>
            <w:vAlign w:val="center"/>
            <w:hideMark/>
          </w:tcPr>
          <w:p w14:paraId="14073117" w14:textId="77777777" w:rsidR="007F6E41" w:rsidRDefault="007F6E41">
            <w:pPr>
              <w:rPr>
                <w:rFonts w:ascii="Kyrghyz Times" w:eastAsia="Arial Unicode MS" w:hAnsi="Kyrghyz Times"/>
                <w:b/>
                <w:sz w:val="18"/>
                <w:szCs w:val="18"/>
                <w:lang w:val="ky-KG"/>
              </w:rPr>
            </w:pPr>
          </w:p>
        </w:tc>
        <w:tc>
          <w:tcPr>
            <w:tcW w:w="720" w:type="dxa"/>
            <w:tcBorders>
              <w:top w:val="single" w:sz="4" w:space="0" w:color="auto"/>
              <w:left w:val="nil"/>
              <w:bottom w:val="single" w:sz="8" w:space="0" w:color="auto"/>
              <w:right w:val="nil"/>
            </w:tcBorders>
            <w:noWrap/>
            <w:tcMar>
              <w:top w:w="15" w:type="dxa"/>
              <w:left w:w="15" w:type="dxa"/>
              <w:bottom w:w="0" w:type="dxa"/>
              <w:right w:w="15" w:type="dxa"/>
            </w:tcMar>
            <w:vAlign w:val="center"/>
            <w:hideMark/>
          </w:tcPr>
          <w:p w14:paraId="72F3027D" w14:textId="77777777" w:rsidR="007F6E41" w:rsidRDefault="007F6E41">
            <w:pPr>
              <w:jc w:val="right"/>
              <w:rPr>
                <w:b/>
                <w:bCs/>
                <w:color w:val="000000"/>
                <w:sz w:val="20"/>
                <w:szCs w:val="20"/>
              </w:rPr>
            </w:pPr>
            <w:r>
              <w:rPr>
                <w:b/>
                <w:bCs/>
                <w:color w:val="000000"/>
                <w:sz w:val="20"/>
                <w:szCs w:val="20"/>
              </w:rPr>
              <w:t>2023</w:t>
            </w:r>
          </w:p>
        </w:tc>
        <w:tc>
          <w:tcPr>
            <w:tcW w:w="720" w:type="dxa"/>
            <w:tcBorders>
              <w:top w:val="single" w:sz="4" w:space="0" w:color="auto"/>
              <w:left w:val="nil"/>
              <w:bottom w:val="single" w:sz="8" w:space="0" w:color="auto"/>
              <w:right w:val="nil"/>
            </w:tcBorders>
            <w:noWrap/>
            <w:tcMar>
              <w:top w:w="15" w:type="dxa"/>
              <w:left w:w="15" w:type="dxa"/>
              <w:bottom w:w="0" w:type="dxa"/>
              <w:right w:w="15" w:type="dxa"/>
            </w:tcMar>
            <w:vAlign w:val="center"/>
            <w:hideMark/>
          </w:tcPr>
          <w:p w14:paraId="6FB36C05" w14:textId="77777777" w:rsidR="007F6E41" w:rsidRDefault="007F6E41">
            <w:pPr>
              <w:jc w:val="right"/>
              <w:rPr>
                <w:b/>
                <w:bCs/>
                <w:color w:val="000000"/>
                <w:sz w:val="20"/>
                <w:szCs w:val="20"/>
              </w:rPr>
            </w:pPr>
            <w:r>
              <w:rPr>
                <w:b/>
                <w:bCs/>
                <w:color w:val="000000"/>
                <w:sz w:val="20"/>
                <w:szCs w:val="20"/>
              </w:rPr>
              <w:t>2024</w:t>
            </w:r>
          </w:p>
        </w:tc>
        <w:tc>
          <w:tcPr>
            <w:tcW w:w="1170" w:type="dxa"/>
            <w:tcBorders>
              <w:top w:val="single" w:sz="4" w:space="0" w:color="auto"/>
              <w:left w:val="nil"/>
              <w:bottom w:val="single" w:sz="8" w:space="0" w:color="auto"/>
              <w:right w:val="nil"/>
            </w:tcBorders>
            <w:tcMar>
              <w:top w:w="15" w:type="dxa"/>
              <w:left w:w="15" w:type="dxa"/>
              <w:bottom w:w="0" w:type="dxa"/>
              <w:right w:w="15" w:type="dxa"/>
            </w:tcMar>
            <w:hideMark/>
          </w:tcPr>
          <w:p w14:paraId="5143EA56" w14:textId="77777777" w:rsidR="007F6E41" w:rsidRDefault="007F6E41">
            <w:pPr>
              <w:jc w:val="right"/>
              <w:rPr>
                <w:b/>
                <w:bCs/>
                <w:color w:val="000000"/>
                <w:sz w:val="20"/>
                <w:szCs w:val="20"/>
              </w:rPr>
            </w:pPr>
            <w:r>
              <w:rPr>
                <w:b/>
                <w:sz w:val="20"/>
                <w:szCs w:val="20"/>
                <w:lang w:val="ky-KG"/>
              </w:rPr>
              <w:t>ө</w:t>
            </w:r>
            <w:r>
              <w:rPr>
                <w:b/>
                <w:bCs/>
                <w:color w:val="000000"/>
                <w:sz w:val="20"/>
                <w:szCs w:val="20"/>
                <w:lang w:val="ky-KG"/>
              </w:rPr>
              <w:t>с</w:t>
            </w:r>
            <w:proofErr w:type="spellStart"/>
            <w:r>
              <w:rPr>
                <w:b/>
                <w:sz w:val="20"/>
                <w:szCs w:val="20"/>
              </w:rPr>
              <w:t>үү</w:t>
            </w:r>
            <w:proofErr w:type="spellEnd"/>
            <w:r>
              <w:rPr>
                <w:b/>
                <w:bCs/>
                <w:color w:val="000000"/>
                <w:sz w:val="20"/>
                <w:szCs w:val="20"/>
              </w:rPr>
              <w:t xml:space="preserve"> (+), </w:t>
            </w:r>
            <w:r>
              <w:rPr>
                <w:b/>
                <w:bCs/>
                <w:color w:val="000000"/>
                <w:sz w:val="20"/>
                <w:szCs w:val="20"/>
                <w:lang w:val="ky-KG"/>
              </w:rPr>
              <w:t>т</w:t>
            </w:r>
            <w:r>
              <w:rPr>
                <w:b/>
                <w:sz w:val="20"/>
                <w:szCs w:val="20"/>
                <w:lang w:val="ky-KG"/>
              </w:rPr>
              <w:t>ө</w:t>
            </w:r>
            <w:r>
              <w:rPr>
                <w:b/>
                <w:bCs/>
                <w:color w:val="000000"/>
                <w:sz w:val="20"/>
                <w:szCs w:val="20"/>
                <w:lang w:val="ky-KG"/>
              </w:rPr>
              <w:t>м</w:t>
            </w:r>
            <w:r>
              <w:rPr>
                <w:b/>
                <w:sz w:val="20"/>
                <w:szCs w:val="20"/>
                <w:lang w:val="ky-KG"/>
              </w:rPr>
              <w:t>ө</w:t>
            </w:r>
            <w:r>
              <w:rPr>
                <w:b/>
                <w:bCs/>
                <w:color w:val="000000"/>
                <w:sz w:val="20"/>
                <w:szCs w:val="20"/>
                <w:lang w:val="ky-KG"/>
              </w:rPr>
              <w:t>нд</w:t>
            </w:r>
            <w:r>
              <w:rPr>
                <w:b/>
                <w:sz w:val="20"/>
                <w:szCs w:val="20"/>
                <w:lang w:val="ky-KG"/>
              </w:rPr>
              <w:t>өө</w:t>
            </w:r>
            <w:r>
              <w:rPr>
                <w:b/>
                <w:bCs/>
                <w:color w:val="000000"/>
                <w:sz w:val="20"/>
                <w:szCs w:val="20"/>
              </w:rPr>
              <w:t xml:space="preserve"> (-</w:t>
            </w:r>
            <w:r>
              <w:rPr>
                <w:b/>
                <w:sz w:val="20"/>
                <w:szCs w:val="20"/>
              </w:rPr>
              <w:t>)</w:t>
            </w:r>
          </w:p>
        </w:tc>
        <w:tc>
          <w:tcPr>
            <w:tcW w:w="855" w:type="dxa"/>
            <w:tcBorders>
              <w:top w:val="single" w:sz="4" w:space="0" w:color="auto"/>
              <w:left w:val="nil"/>
              <w:bottom w:val="single" w:sz="8" w:space="0" w:color="auto"/>
              <w:right w:val="nil"/>
            </w:tcBorders>
            <w:noWrap/>
            <w:tcMar>
              <w:top w:w="15" w:type="dxa"/>
              <w:left w:w="15" w:type="dxa"/>
              <w:bottom w:w="0" w:type="dxa"/>
              <w:right w:w="15" w:type="dxa"/>
            </w:tcMar>
            <w:vAlign w:val="center"/>
            <w:hideMark/>
          </w:tcPr>
          <w:p w14:paraId="3581BC16" w14:textId="77777777" w:rsidR="007F6E41" w:rsidRDefault="007F6E41">
            <w:pPr>
              <w:jc w:val="right"/>
              <w:rPr>
                <w:b/>
                <w:bCs/>
                <w:color w:val="000000"/>
                <w:sz w:val="20"/>
                <w:szCs w:val="20"/>
              </w:rPr>
            </w:pPr>
            <w:r>
              <w:rPr>
                <w:b/>
                <w:bCs/>
                <w:color w:val="000000"/>
                <w:sz w:val="20"/>
                <w:szCs w:val="20"/>
              </w:rPr>
              <w:t>2023</w:t>
            </w:r>
          </w:p>
        </w:tc>
        <w:tc>
          <w:tcPr>
            <w:tcW w:w="855" w:type="dxa"/>
            <w:tcBorders>
              <w:top w:val="single" w:sz="4" w:space="0" w:color="auto"/>
              <w:left w:val="nil"/>
              <w:bottom w:val="single" w:sz="8" w:space="0" w:color="auto"/>
              <w:right w:val="nil"/>
            </w:tcBorders>
            <w:noWrap/>
            <w:tcMar>
              <w:top w:w="15" w:type="dxa"/>
              <w:left w:w="15" w:type="dxa"/>
              <w:bottom w:w="0" w:type="dxa"/>
              <w:right w:w="15" w:type="dxa"/>
            </w:tcMar>
            <w:vAlign w:val="center"/>
            <w:hideMark/>
          </w:tcPr>
          <w:p w14:paraId="4D195F79" w14:textId="77777777" w:rsidR="007F6E41" w:rsidRDefault="007F6E41">
            <w:pPr>
              <w:jc w:val="right"/>
              <w:rPr>
                <w:b/>
                <w:bCs/>
                <w:color w:val="000000"/>
                <w:sz w:val="20"/>
                <w:szCs w:val="20"/>
              </w:rPr>
            </w:pPr>
            <w:r>
              <w:rPr>
                <w:b/>
                <w:bCs/>
                <w:color w:val="000000"/>
                <w:sz w:val="20"/>
                <w:szCs w:val="20"/>
              </w:rPr>
              <w:t>2024</w:t>
            </w:r>
          </w:p>
        </w:tc>
        <w:tc>
          <w:tcPr>
            <w:tcW w:w="1620" w:type="dxa"/>
            <w:tcBorders>
              <w:top w:val="single" w:sz="4" w:space="0" w:color="auto"/>
              <w:left w:val="nil"/>
              <w:bottom w:val="single" w:sz="8" w:space="0" w:color="auto"/>
              <w:right w:val="nil"/>
            </w:tcBorders>
            <w:tcMar>
              <w:top w:w="15" w:type="dxa"/>
              <w:left w:w="15" w:type="dxa"/>
              <w:bottom w:w="0" w:type="dxa"/>
              <w:right w:w="15" w:type="dxa"/>
            </w:tcMar>
            <w:hideMark/>
          </w:tcPr>
          <w:p w14:paraId="617089BC" w14:textId="77777777" w:rsidR="007F6E41" w:rsidRDefault="007F6E41">
            <w:pPr>
              <w:jc w:val="right"/>
              <w:rPr>
                <w:b/>
                <w:color w:val="000000"/>
                <w:sz w:val="20"/>
                <w:szCs w:val="20"/>
                <w:lang w:val="ky-KG"/>
              </w:rPr>
            </w:pPr>
            <w:r>
              <w:rPr>
                <w:b/>
                <w:bCs/>
                <w:color w:val="000000"/>
                <w:sz w:val="20"/>
                <w:szCs w:val="20"/>
                <w:lang w:val="en-US"/>
              </w:rPr>
              <w:t>20</w:t>
            </w:r>
            <w:r>
              <w:rPr>
                <w:b/>
                <w:bCs/>
                <w:color w:val="000000"/>
                <w:sz w:val="20"/>
                <w:szCs w:val="20"/>
              </w:rPr>
              <w:t>24</w:t>
            </w:r>
            <w:r>
              <w:rPr>
                <w:b/>
                <w:bCs/>
                <w:color w:val="000000"/>
                <w:sz w:val="20"/>
                <w:szCs w:val="20"/>
                <w:lang w:val="en-US"/>
              </w:rPr>
              <w:t xml:space="preserve"> </w:t>
            </w:r>
            <w:r>
              <w:rPr>
                <w:b/>
                <w:bCs/>
                <w:color w:val="000000"/>
                <w:sz w:val="20"/>
                <w:szCs w:val="20"/>
              </w:rPr>
              <w:t>2023</w:t>
            </w:r>
            <w:r>
              <w:rPr>
                <w:b/>
                <w:bCs/>
                <w:color w:val="000000"/>
                <w:sz w:val="20"/>
                <w:szCs w:val="20"/>
                <w:lang w:val="en-US"/>
              </w:rPr>
              <w:t xml:space="preserve"> </w:t>
            </w:r>
            <w:proofErr w:type="spellStart"/>
            <w:r>
              <w:rPr>
                <w:b/>
                <w:bCs/>
                <w:color w:val="000000"/>
                <w:sz w:val="20"/>
                <w:szCs w:val="20"/>
                <w:lang w:val="en-US"/>
              </w:rPr>
              <w:t>карата</w:t>
            </w:r>
            <w:proofErr w:type="spellEnd"/>
            <w:r>
              <w:rPr>
                <w:b/>
                <w:bCs/>
                <w:color w:val="000000"/>
                <w:sz w:val="20"/>
                <w:szCs w:val="20"/>
                <w:lang w:val="ky-KG"/>
              </w:rPr>
              <w:t xml:space="preserve"> пайыз менен</w:t>
            </w:r>
          </w:p>
        </w:tc>
      </w:tr>
      <w:tr w:rsidR="007F6E41" w:rsidRPr="007F6E41" w14:paraId="66BA65BC" w14:textId="77777777" w:rsidTr="007F6E41">
        <w:tc>
          <w:tcPr>
            <w:tcW w:w="3975" w:type="dxa"/>
            <w:tcBorders>
              <w:top w:val="single" w:sz="8" w:space="0" w:color="auto"/>
              <w:left w:val="nil"/>
              <w:bottom w:val="nil"/>
              <w:right w:val="nil"/>
            </w:tcBorders>
            <w:noWrap/>
            <w:tcMar>
              <w:top w:w="15" w:type="dxa"/>
              <w:left w:w="15" w:type="dxa"/>
              <w:bottom w:w="0" w:type="dxa"/>
              <w:right w:w="15" w:type="dxa"/>
            </w:tcMar>
            <w:vAlign w:val="bottom"/>
            <w:hideMark/>
          </w:tcPr>
          <w:p w14:paraId="5F211B15" w14:textId="77777777" w:rsidR="007F6E41" w:rsidRDefault="007F6E41">
            <w:pPr>
              <w:spacing w:before="20" w:after="20"/>
              <w:rPr>
                <w:rFonts w:eastAsia="Arial Unicode MS"/>
                <w:b/>
                <w:sz w:val="20"/>
                <w:szCs w:val="20"/>
                <w:lang w:val="en-US"/>
              </w:rPr>
            </w:pPr>
            <w:r>
              <w:rPr>
                <w:b/>
                <w:sz w:val="20"/>
                <w:szCs w:val="20"/>
                <w:lang w:val="en-US"/>
              </w:rPr>
              <w:t xml:space="preserve"> </w:t>
            </w:r>
            <w:proofErr w:type="spellStart"/>
            <w:r>
              <w:rPr>
                <w:b/>
                <w:sz w:val="20"/>
                <w:szCs w:val="20"/>
              </w:rPr>
              <w:t>Бардыгы</w:t>
            </w:r>
            <w:proofErr w:type="spellEnd"/>
          </w:p>
        </w:tc>
        <w:tc>
          <w:tcPr>
            <w:tcW w:w="720" w:type="dxa"/>
            <w:tcBorders>
              <w:top w:val="single" w:sz="4" w:space="0" w:color="auto"/>
              <w:left w:val="nil"/>
              <w:bottom w:val="nil"/>
              <w:right w:val="nil"/>
            </w:tcBorders>
            <w:noWrap/>
            <w:tcMar>
              <w:top w:w="15" w:type="dxa"/>
              <w:left w:w="15" w:type="dxa"/>
              <w:bottom w:w="0" w:type="dxa"/>
              <w:right w:w="15" w:type="dxa"/>
            </w:tcMar>
            <w:vAlign w:val="bottom"/>
            <w:hideMark/>
          </w:tcPr>
          <w:p w14:paraId="1418D331" w14:textId="77777777" w:rsidR="007F6E41" w:rsidRDefault="007F6E41">
            <w:pPr>
              <w:jc w:val="right"/>
              <w:rPr>
                <w:b/>
                <w:bCs/>
                <w:sz w:val="20"/>
                <w:szCs w:val="20"/>
              </w:rPr>
            </w:pPr>
            <w:r>
              <w:rPr>
                <w:b/>
                <w:bCs/>
                <w:color w:val="000000"/>
                <w:sz w:val="20"/>
                <w:szCs w:val="20"/>
              </w:rPr>
              <w:t>1 644</w:t>
            </w:r>
          </w:p>
        </w:tc>
        <w:tc>
          <w:tcPr>
            <w:tcW w:w="720" w:type="dxa"/>
            <w:tcBorders>
              <w:top w:val="single" w:sz="4" w:space="0" w:color="auto"/>
              <w:left w:val="nil"/>
              <w:bottom w:val="nil"/>
              <w:right w:val="nil"/>
            </w:tcBorders>
            <w:noWrap/>
            <w:tcMar>
              <w:top w:w="15" w:type="dxa"/>
              <w:left w:w="15" w:type="dxa"/>
              <w:bottom w:w="0" w:type="dxa"/>
              <w:right w:w="15" w:type="dxa"/>
            </w:tcMar>
            <w:vAlign w:val="bottom"/>
            <w:hideMark/>
          </w:tcPr>
          <w:p w14:paraId="176ABB1F" w14:textId="77777777" w:rsidR="007F6E41" w:rsidRDefault="007F6E41">
            <w:pPr>
              <w:jc w:val="right"/>
              <w:rPr>
                <w:b/>
                <w:bCs/>
                <w:sz w:val="20"/>
                <w:szCs w:val="20"/>
              </w:rPr>
            </w:pPr>
            <w:r>
              <w:rPr>
                <w:b/>
                <w:bCs/>
                <w:sz w:val="20"/>
                <w:szCs w:val="20"/>
              </w:rPr>
              <w:t>1 578</w:t>
            </w:r>
          </w:p>
        </w:tc>
        <w:tc>
          <w:tcPr>
            <w:tcW w:w="1170" w:type="dxa"/>
            <w:tcBorders>
              <w:top w:val="single" w:sz="4" w:space="0" w:color="auto"/>
              <w:left w:val="nil"/>
              <w:bottom w:val="nil"/>
              <w:right w:val="nil"/>
            </w:tcBorders>
            <w:noWrap/>
            <w:tcMar>
              <w:top w:w="15" w:type="dxa"/>
              <w:left w:w="15" w:type="dxa"/>
              <w:bottom w:w="0" w:type="dxa"/>
              <w:right w:w="15" w:type="dxa"/>
            </w:tcMar>
            <w:vAlign w:val="bottom"/>
            <w:hideMark/>
          </w:tcPr>
          <w:p w14:paraId="74995034" w14:textId="77777777" w:rsidR="007F6E41" w:rsidRDefault="007F6E41">
            <w:pPr>
              <w:jc w:val="right"/>
              <w:rPr>
                <w:sz w:val="20"/>
                <w:szCs w:val="20"/>
              </w:rPr>
            </w:pPr>
            <w:r>
              <w:rPr>
                <w:b/>
                <w:bCs/>
                <w:sz w:val="20"/>
                <w:szCs w:val="20"/>
              </w:rPr>
              <w:t>-66</w:t>
            </w:r>
          </w:p>
        </w:tc>
        <w:tc>
          <w:tcPr>
            <w:tcW w:w="855" w:type="dxa"/>
            <w:tcBorders>
              <w:top w:val="single" w:sz="4" w:space="0" w:color="auto"/>
              <w:left w:val="nil"/>
              <w:bottom w:val="nil"/>
              <w:right w:val="nil"/>
            </w:tcBorders>
            <w:noWrap/>
            <w:tcMar>
              <w:top w:w="15" w:type="dxa"/>
              <w:left w:w="15" w:type="dxa"/>
              <w:bottom w:w="0" w:type="dxa"/>
              <w:right w:w="15" w:type="dxa"/>
            </w:tcMar>
            <w:vAlign w:val="bottom"/>
            <w:hideMark/>
          </w:tcPr>
          <w:p w14:paraId="38A6C0B8" w14:textId="77777777" w:rsidR="007F6E41" w:rsidRDefault="007F6E41">
            <w:pPr>
              <w:jc w:val="right"/>
              <w:rPr>
                <w:b/>
                <w:bCs/>
                <w:sz w:val="20"/>
                <w:szCs w:val="20"/>
              </w:rPr>
            </w:pPr>
            <w:r>
              <w:rPr>
                <w:b/>
                <w:bCs/>
                <w:sz w:val="20"/>
                <w:szCs w:val="20"/>
              </w:rPr>
              <w:t>135,1</w:t>
            </w:r>
          </w:p>
        </w:tc>
        <w:tc>
          <w:tcPr>
            <w:tcW w:w="855" w:type="dxa"/>
            <w:tcBorders>
              <w:top w:val="single" w:sz="4" w:space="0" w:color="auto"/>
              <w:left w:val="nil"/>
              <w:bottom w:val="nil"/>
              <w:right w:val="nil"/>
            </w:tcBorders>
            <w:noWrap/>
            <w:tcMar>
              <w:top w:w="15" w:type="dxa"/>
              <w:left w:w="15" w:type="dxa"/>
              <w:bottom w:w="0" w:type="dxa"/>
              <w:right w:w="15" w:type="dxa"/>
            </w:tcMar>
            <w:vAlign w:val="bottom"/>
            <w:hideMark/>
          </w:tcPr>
          <w:p w14:paraId="703C26FC" w14:textId="77777777" w:rsidR="007F6E41" w:rsidRDefault="007F6E41">
            <w:pPr>
              <w:jc w:val="right"/>
              <w:rPr>
                <w:b/>
                <w:bCs/>
                <w:sz w:val="20"/>
                <w:szCs w:val="20"/>
              </w:rPr>
            </w:pPr>
            <w:r>
              <w:rPr>
                <w:b/>
                <w:bCs/>
                <w:sz w:val="20"/>
                <w:szCs w:val="20"/>
              </w:rPr>
              <w:t>130,9</w:t>
            </w:r>
          </w:p>
        </w:tc>
        <w:tc>
          <w:tcPr>
            <w:tcW w:w="1620" w:type="dxa"/>
            <w:tcBorders>
              <w:top w:val="single" w:sz="4" w:space="0" w:color="auto"/>
              <w:left w:val="nil"/>
              <w:bottom w:val="nil"/>
              <w:right w:val="nil"/>
            </w:tcBorders>
            <w:noWrap/>
            <w:tcMar>
              <w:top w:w="15" w:type="dxa"/>
              <w:left w:w="15" w:type="dxa"/>
              <w:bottom w:w="0" w:type="dxa"/>
              <w:right w:w="15" w:type="dxa"/>
            </w:tcMar>
            <w:vAlign w:val="bottom"/>
            <w:hideMark/>
          </w:tcPr>
          <w:p w14:paraId="4EB09113" w14:textId="77777777" w:rsidR="007F6E41" w:rsidRPr="007F6E41" w:rsidRDefault="007F6E41">
            <w:pPr>
              <w:jc w:val="right"/>
              <w:rPr>
                <w:b/>
                <w:bCs/>
                <w:sz w:val="20"/>
                <w:szCs w:val="20"/>
              </w:rPr>
            </w:pPr>
            <w:r w:rsidRPr="007F6E41">
              <w:rPr>
                <w:b/>
                <w:bCs/>
                <w:sz w:val="20"/>
                <w:szCs w:val="20"/>
              </w:rPr>
              <w:t>97,0</w:t>
            </w:r>
          </w:p>
        </w:tc>
      </w:tr>
      <w:tr w:rsidR="007F6E41" w14:paraId="321F1ABE" w14:textId="77777777" w:rsidTr="007F6E41">
        <w:tc>
          <w:tcPr>
            <w:tcW w:w="3975" w:type="dxa"/>
            <w:noWrap/>
            <w:tcMar>
              <w:top w:w="15" w:type="dxa"/>
              <w:left w:w="15" w:type="dxa"/>
              <w:bottom w:w="0" w:type="dxa"/>
              <w:right w:w="15" w:type="dxa"/>
            </w:tcMar>
            <w:vAlign w:val="bottom"/>
            <w:hideMark/>
          </w:tcPr>
          <w:p w14:paraId="17DDC35A" w14:textId="77777777" w:rsidR="007F6E41" w:rsidRDefault="007F6E41">
            <w:pPr>
              <w:spacing w:before="20" w:after="20"/>
              <w:ind w:left="284"/>
              <w:rPr>
                <w:rFonts w:eastAsia="Arial Unicode MS"/>
                <w:color w:val="000000"/>
                <w:sz w:val="20"/>
                <w:szCs w:val="20"/>
              </w:rPr>
            </w:pPr>
            <w:proofErr w:type="spellStart"/>
            <w:r>
              <w:rPr>
                <w:color w:val="000000"/>
                <w:sz w:val="20"/>
                <w:szCs w:val="20"/>
              </w:rPr>
              <w:t>анын</w:t>
            </w:r>
            <w:proofErr w:type="spellEnd"/>
            <w:r>
              <w:rPr>
                <w:color w:val="000000"/>
                <w:sz w:val="20"/>
                <w:szCs w:val="20"/>
              </w:rPr>
              <w:t xml:space="preserve"> </w:t>
            </w:r>
            <w:proofErr w:type="spellStart"/>
            <w:r>
              <w:rPr>
                <w:color w:val="000000"/>
                <w:sz w:val="20"/>
                <w:szCs w:val="20"/>
              </w:rPr>
              <w:t>ичинен</w:t>
            </w:r>
            <w:proofErr w:type="spellEnd"/>
            <w:r>
              <w:rPr>
                <w:color w:val="000000"/>
                <w:sz w:val="20"/>
                <w:szCs w:val="20"/>
              </w:rPr>
              <w:t xml:space="preserve"> </w:t>
            </w:r>
            <w:r>
              <w:rPr>
                <w:sz w:val="20"/>
                <w:szCs w:val="20"/>
              </w:rPr>
              <w:t>т</w:t>
            </w:r>
            <w:r>
              <w:rPr>
                <w:sz w:val="20"/>
                <w:szCs w:val="20"/>
                <w:lang w:val="ky-KG"/>
              </w:rPr>
              <w:t>ө</w:t>
            </w:r>
            <w:r>
              <w:rPr>
                <w:sz w:val="20"/>
                <w:szCs w:val="20"/>
              </w:rPr>
              <w:t>м</w:t>
            </w:r>
            <w:r>
              <w:rPr>
                <w:sz w:val="20"/>
                <w:szCs w:val="20"/>
                <w:lang w:val="ky-KG"/>
              </w:rPr>
              <w:t>ө</w:t>
            </w:r>
            <w:proofErr w:type="spellStart"/>
            <w:r>
              <w:rPr>
                <w:sz w:val="20"/>
                <w:szCs w:val="20"/>
              </w:rPr>
              <w:t>нк</w:t>
            </w:r>
            <w:proofErr w:type="spellEnd"/>
            <w:r>
              <w:rPr>
                <w:color w:val="000000"/>
                <w:sz w:val="20"/>
                <w:szCs w:val="20"/>
                <w:lang w:val="ky-KG"/>
              </w:rPr>
              <w:t>ү</w:t>
            </w:r>
            <w:r>
              <w:rPr>
                <w:sz w:val="20"/>
                <w:szCs w:val="20"/>
              </w:rPr>
              <w:t>л</w:t>
            </w:r>
            <w:r>
              <w:rPr>
                <w:sz w:val="20"/>
                <w:szCs w:val="20"/>
                <w:lang w:val="ky-KG"/>
              </w:rPr>
              <w:t>ө</w:t>
            </w:r>
            <w:proofErr w:type="spellStart"/>
            <w:r>
              <w:rPr>
                <w:sz w:val="20"/>
                <w:szCs w:val="20"/>
              </w:rPr>
              <w:t>рд</w:t>
            </w:r>
            <w:proofErr w:type="spellEnd"/>
            <w:r>
              <w:rPr>
                <w:sz w:val="20"/>
                <w:szCs w:val="20"/>
                <w:lang w:val="ky-KG"/>
              </w:rPr>
              <w:t>ө</w:t>
            </w:r>
            <w:r>
              <w:rPr>
                <w:sz w:val="20"/>
                <w:szCs w:val="20"/>
              </w:rPr>
              <w:t>н:</w:t>
            </w:r>
          </w:p>
        </w:tc>
        <w:tc>
          <w:tcPr>
            <w:tcW w:w="720" w:type="dxa"/>
            <w:noWrap/>
            <w:tcMar>
              <w:top w:w="15" w:type="dxa"/>
              <w:left w:w="15" w:type="dxa"/>
              <w:bottom w:w="0" w:type="dxa"/>
              <w:right w:w="15" w:type="dxa"/>
            </w:tcMar>
            <w:vAlign w:val="bottom"/>
          </w:tcPr>
          <w:p w14:paraId="319C164F" w14:textId="77777777" w:rsidR="007F6E41" w:rsidRDefault="007F6E41">
            <w:pPr>
              <w:rPr>
                <w:sz w:val="20"/>
                <w:szCs w:val="20"/>
              </w:rPr>
            </w:pPr>
          </w:p>
        </w:tc>
        <w:tc>
          <w:tcPr>
            <w:tcW w:w="720" w:type="dxa"/>
            <w:noWrap/>
            <w:tcMar>
              <w:top w:w="15" w:type="dxa"/>
              <w:left w:w="15" w:type="dxa"/>
              <w:bottom w:w="0" w:type="dxa"/>
              <w:right w:w="15" w:type="dxa"/>
            </w:tcMar>
            <w:vAlign w:val="bottom"/>
          </w:tcPr>
          <w:p w14:paraId="4C109A88" w14:textId="77777777" w:rsidR="007F6E41" w:rsidRDefault="007F6E41">
            <w:pPr>
              <w:rPr>
                <w:sz w:val="20"/>
                <w:szCs w:val="20"/>
              </w:rPr>
            </w:pPr>
          </w:p>
        </w:tc>
        <w:tc>
          <w:tcPr>
            <w:tcW w:w="1170" w:type="dxa"/>
            <w:noWrap/>
            <w:tcMar>
              <w:top w:w="15" w:type="dxa"/>
              <w:left w:w="15" w:type="dxa"/>
              <w:bottom w:w="0" w:type="dxa"/>
              <w:right w:w="15" w:type="dxa"/>
            </w:tcMar>
            <w:vAlign w:val="bottom"/>
          </w:tcPr>
          <w:p w14:paraId="34053856" w14:textId="77777777" w:rsidR="007F6E41" w:rsidRDefault="007F6E41">
            <w:pPr>
              <w:rPr>
                <w:sz w:val="20"/>
                <w:szCs w:val="20"/>
              </w:rPr>
            </w:pPr>
          </w:p>
        </w:tc>
        <w:tc>
          <w:tcPr>
            <w:tcW w:w="855" w:type="dxa"/>
            <w:noWrap/>
            <w:tcMar>
              <w:top w:w="15" w:type="dxa"/>
              <w:left w:w="15" w:type="dxa"/>
              <w:bottom w:w="0" w:type="dxa"/>
              <w:right w:w="15" w:type="dxa"/>
            </w:tcMar>
            <w:vAlign w:val="bottom"/>
          </w:tcPr>
          <w:p w14:paraId="474F086B" w14:textId="77777777" w:rsidR="007F6E41" w:rsidRDefault="007F6E41">
            <w:pPr>
              <w:rPr>
                <w:sz w:val="20"/>
                <w:szCs w:val="20"/>
              </w:rPr>
            </w:pPr>
          </w:p>
        </w:tc>
        <w:tc>
          <w:tcPr>
            <w:tcW w:w="855" w:type="dxa"/>
            <w:noWrap/>
            <w:tcMar>
              <w:top w:w="15" w:type="dxa"/>
              <w:left w:w="15" w:type="dxa"/>
              <w:bottom w:w="0" w:type="dxa"/>
              <w:right w:w="15" w:type="dxa"/>
            </w:tcMar>
            <w:vAlign w:val="bottom"/>
          </w:tcPr>
          <w:p w14:paraId="3E02CE28" w14:textId="77777777" w:rsidR="007F6E41" w:rsidRDefault="007F6E41">
            <w:pPr>
              <w:rPr>
                <w:sz w:val="20"/>
                <w:szCs w:val="20"/>
              </w:rPr>
            </w:pPr>
          </w:p>
        </w:tc>
        <w:tc>
          <w:tcPr>
            <w:tcW w:w="1620" w:type="dxa"/>
            <w:noWrap/>
            <w:tcMar>
              <w:top w:w="15" w:type="dxa"/>
              <w:left w:w="15" w:type="dxa"/>
              <w:bottom w:w="0" w:type="dxa"/>
              <w:right w:w="15" w:type="dxa"/>
            </w:tcMar>
            <w:vAlign w:val="bottom"/>
            <w:hideMark/>
          </w:tcPr>
          <w:p w14:paraId="0CABB3D8" w14:textId="77777777" w:rsidR="007F6E41" w:rsidRDefault="007F6E41">
            <w:pPr>
              <w:rPr>
                <w:b/>
                <w:bCs/>
                <w:sz w:val="20"/>
                <w:szCs w:val="20"/>
              </w:rPr>
            </w:pPr>
            <w:r>
              <w:rPr>
                <w:sz w:val="20"/>
                <w:szCs w:val="20"/>
              </w:rPr>
              <w:t> </w:t>
            </w:r>
          </w:p>
        </w:tc>
      </w:tr>
      <w:tr w:rsidR="007F6E41" w14:paraId="2A29DC91" w14:textId="77777777" w:rsidTr="007F6E41">
        <w:tc>
          <w:tcPr>
            <w:tcW w:w="3975" w:type="dxa"/>
            <w:noWrap/>
            <w:tcMar>
              <w:top w:w="15" w:type="dxa"/>
              <w:left w:w="15" w:type="dxa"/>
              <w:bottom w:w="0" w:type="dxa"/>
              <w:right w:w="15" w:type="dxa"/>
            </w:tcMar>
            <w:vAlign w:val="bottom"/>
            <w:hideMark/>
          </w:tcPr>
          <w:p w14:paraId="6E51CA7B" w14:textId="77777777" w:rsidR="007F6E41" w:rsidRDefault="007F6E41">
            <w:pPr>
              <w:spacing w:before="20" w:after="20"/>
              <w:ind w:left="226" w:hanging="113"/>
              <w:rPr>
                <w:sz w:val="20"/>
                <w:szCs w:val="20"/>
              </w:rPr>
            </w:pPr>
            <w:proofErr w:type="spellStart"/>
            <w:r>
              <w:rPr>
                <w:sz w:val="20"/>
                <w:szCs w:val="20"/>
              </w:rPr>
              <w:t>перинаталдык</w:t>
            </w:r>
            <w:proofErr w:type="spellEnd"/>
            <w:r>
              <w:rPr>
                <w:sz w:val="20"/>
                <w:szCs w:val="20"/>
              </w:rPr>
              <w:t xml:space="preserve"> (</w:t>
            </w:r>
            <w:r>
              <w:rPr>
                <w:sz w:val="20"/>
                <w:szCs w:val="20"/>
                <w:lang w:val="ky-KG"/>
              </w:rPr>
              <w:t>төрөлгөндөн</w:t>
            </w:r>
            <w:r>
              <w:rPr>
                <w:sz w:val="20"/>
                <w:szCs w:val="20"/>
              </w:rPr>
              <w:br/>
            </w:r>
            <w:proofErr w:type="spellStart"/>
            <w:r>
              <w:rPr>
                <w:sz w:val="20"/>
                <w:szCs w:val="20"/>
              </w:rPr>
              <w:t>кийинки</w:t>
            </w:r>
            <w:proofErr w:type="spellEnd"/>
            <w:r>
              <w:rPr>
                <w:sz w:val="20"/>
                <w:szCs w:val="20"/>
              </w:rPr>
              <w:t xml:space="preserve">) </w:t>
            </w:r>
            <w:proofErr w:type="spellStart"/>
            <w:r>
              <w:rPr>
                <w:sz w:val="20"/>
                <w:szCs w:val="20"/>
              </w:rPr>
              <w:t>мезгилде</w:t>
            </w:r>
            <w:proofErr w:type="spellEnd"/>
            <w:r>
              <w:rPr>
                <w:sz w:val="20"/>
                <w:szCs w:val="20"/>
              </w:rPr>
              <w:t xml:space="preserve"> </w:t>
            </w:r>
            <w:proofErr w:type="spellStart"/>
            <w:r>
              <w:rPr>
                <w:sz w:val="20"/>
                <w:szCs w:val="20"/>
              </w:rPr>
              <w:t>пайда</w:t>
            </w:r>
            <w:proofErr w:type="spellEnd"/>
            <w:r>
              <w:rPr>
                <w:sz w:val="20"/>
                <w:szCs w:val="20"/>
              </w:rPr>
              <w:br/>
            </w:r>
            <w:proofErr w:type="spellStart"/>
            <w:r>
              <w:rPr>
                <w:sz w:val="20"/>
                <w:szCs w:val="20"/>
              </w:rPr>
              <w:t>болгон</w:t>
            </w:r>
            <w:proofErr w:type="spellEnd"/>
            <w:r>
              <w:rPr>
                <w:sz w:val="20"/>
                <w:szCs w:val="20"/>
              </w:rPr>
              <w:t xml:space="preserve"> </w:t>
            </w:r>
            <w:proofErr w:type="spellStart"/>
            <w:r>
              <w:rPr>
                <w:sz w:val="20"/>
                <w:szCs w:val="20"/>
              </w:rPr>
              <w:t>айрым</w:t>
            </w:r>
            <w:proofErr w:type="spellEnd"/>
            <w:r>
              <w:rPr>
                <w:sz w:val="20"/>
                <w:szCs w:val="20"/>
              </w:rPr>
              <w:t xml:space="preserve"> </w:t>
            </w:r>
            <w:proofErr w:type="spellStart"/>
            <w:r>
              <w:rPr>
                <w:sz w:val="20"/>
                <w:szCs w:val="20"/>
              </w:rPr>
              <w:t>абалдар</w:t>
            </w:r>
            <w:proofErr w:type="spellEnd"/>
          </w:p>
        </w:tc>
        <w:tc>
          <w:tcPr>
            <w:tcW w:w="720" w:type="dxa"/>
            <w:noWrap/>
            <w:tcMar>
              <w:top w:w="15" w:type="dxa"/>
              <w:left w:w="15" w:type="dxa"/>
              <w:bottom w:w="0" w:type="dxa"/>
              <w:right w:w="15" w:type="dxa"/>
            </w:tcMar>
            <w:vAlign w:val="bottom"/>
            <w:hideMark/>
          </w:tcPr>
          <w:p w14:paraId="52D1BA42" w14:textId="77777777" w:rsidR="007F6E41" w:rsidRDefault="007F6E41">
            <w:pPr>
              <w:jc w:val="right"/>
              <w:rPr>
                <w:sz w:val="20"/>
                <w:szCs w:val="20"/>
              </w:rPr>
            </w:pPr>
            <w:r>
              <w:rPr>
                <w:color w:val="000000"/>
                <w:sz w:val="20"/>
                <w:szCs w:val="20"/>
              </w:rPr>
              <w:t>1 248</w:t>
            </w:r>
          </w:p>
        </w:tc>
        <w:tc>
          <w:tcPr>
            <w:tcW w:w="720" w:type="dxa"/>
            <w:noWrap/>
            <w:tcMar>
              <w:top w:w="15" w:type="dxa"/>
              <w:left w:w="15" w:type="dxa"/>
              <w:bottom w:w="0" w:type="dxa"/>
              <w:right w:w="15" w:type="dxa"/>
            </w:tcMar>
            <w:vAlign w:val="bottom"/>
            <w:hideMark/>
          </w:tcPr>
          <w:p w14:paraId="52E34D44" w14:textId="77777777" w:rsidR="007F6E41" w:rsidRDefault="007F6E41">
            <w:pPr>
              <w:jc w:val="right"/>
              <w:rPr>
                <w:sz w:val="20"/>
                <w:szCs w:val="20"/>
              </w:rPr>
            </w:pPr>
            <w:r>
              <w:rPr>
                <w:sz w:val="20"/>
                <w:szCs w:val="20"/>
              </w:rPr>
              <w:t>1 130</w:t>
            </w:r>
          </w:p>
        </w:tc>
        <w:tc>
          <w:tcPr>
            <w:tcW w:w="1170" w:type="dxa"/>
            <w:noWrap/>
            <w:tcMar>
              <w:top w:w="15" w:type="dxa"/>
              <w:left w:w="15" w:type="dxa"/>
              <w:bottom w:w="0" w:type="dxa"/>
              <w:right w:w="15" w:type="dxa"/>
            </w:tcMar>
            <w:vAlign w:val="bottom"/>
            <w:hideMark/>
          </w:tcPr>
          <w:p w14:paraId="75181AFE" w14:textId="77777777" w:rsidR="007F6E41" w:rsidRDefault="007F6E41">
            <w:pPr>
              <w:jc w:val="right"/>
              <w:rPr>
                <w:sz w:val="20"/>
                <w:szCs w:val="20"/>
              </w:rPr>
            </w:pPr>
            <w:r>
              <w:rPr>
                <w:sz w:val="20"/>
                <w:szCs w:val="20"/>
              </w:rPr>
              <w:t>-118</w:t>
            </w:r>
          </w:p>
        </w:tc>
        <w:tc>
          <w:tcPr>
            <w:tcW w:w="855" w:type="dxa"/>
            <w:noWrap/>
            <w:tcMar>
              <w:top w:w="15" w:type="dxa"/>
              <w:left w:w="15" w:type="dxa"/>
              <w:bottom w:w="0" w:type="dxa"/>
              <w:right w:w="15" w:type="dxa"/>
            </w:tcMar>
            <w:vAlign w:val="bottom"/>
            <w:hideMark/>
          </w:tcPr>
          <w:p w14:paraId="38D074B1" w14:textId="77777777" w:rsidR="007F6E41" w:rsidRDefault="007F6E41">
            <w:pPr>
              <w:jc w:val="right"/>
              <w:rPr>
                <w:sz w:val="20"/>
                <w:szCs w:val="20"/>
              </w:rPr>
            </w:pPr>
            <w:r>
              <w:rPr>
                <w:sz w:val="20"/>
                <w:szCs w:val="20"/>
              </w:rPr>
              <w:t>102,6</w:t>
            </w:r>
          </w:p>
        </w:tc>
        <w:tc>
          <w:tcPr>
            <w:tcW w:w="855" w:type="dxa"/>
            <w:noWrap/>
            <w:tcMar>
              <w:top w:w="15" w:type="dxa"/>
              <w:left w:w="15" w:type="dxa"/>
              <w:bottom w:w="0" w:type="dxa"/>
              <w:right w:w="15" w:type="dxa"/>
            </w:tcMar>
            <w:vAlign w:val="bottom"/>
            <w:hideMark/>
          </w:tcPr>
          <w:p w14:paraId="30196BDD" w14:textId="77777777" w:rsidR="007F6E41" w:rsidRDefault="007F6E41">
            <w:pPr>
              <w:jc w:val="right"/>
              <w:rPr>
                <w:sz w:val="20"/>
                <w:szCs w:val="20"/>
              </w:rPr>
            </w:pPr>
            <w:r>
              <w:rPr>
                <w:sz w:val="20"/>
                <w:szCs w:val="20"/>
              </w:rPr>
              <w:t>93,8</w:t>
            </w:r>
          </w:p>
        </w:tc>
        <w:tc>
          <w:tcPr>
            <w:tcW w:w="1620" w:type="dxa"/>
            <w:noWrap/>
            <w:tcMar>
              <w:top w:w="15" w:type="dxa"/>
              <w:left w:w="15" w:type="dxa"/>
              <w:bottom w:w="0" w:type="dxa"/>
              <w:right w:w="15" w:type="dxa"/>
            </w:tcMar>
            <w:vAlign w:val="bottom"/>
            <w:hideMark/>
          </w:tcPr>
          <w:p w14:paraId="5A4BD4A6" w14:textId="77777777" w:rsidR="007F6E41" w:rsidRDefault="007F6E41">
            <w:pPr>
              <w:jc w:val="right"/>
              <w:rPr>
                <w:sz w:val="20"/>
                <w:szCs w:val="20"/>
              </w:rPr>
            </w:pPr>
            <w:r>
              <w:rPr>
                <w:sz w:val="20"/>
                <w:szCs w:val="20"/>
              </w:rPr>
              <w:t>91,4</w:t>
            </w:r>
          </w:p>
        </w:tc>
      </w:tr>
      <w:tr w:rsidR="007F6E41" w14:paraId="67386AD1" w14:textId="77777777" w:rsidTr="007F6E41">
        <w:trPr>
          <w:trHeight w:val="270"/>
        </w:trPr>
        <w:tc>
          <w:tcPr>
            <w:tcW w:w="3975" w:type="dxa"/>
            <w:noWrap/>
            <w:tcMar>
              <w:top w:w="15" w:type="dxa"/>
              <w:left w:w="15" w:type="dxa"/>
              <w:bottom w:w="0" w:type="dxa"/>
              <w:right w:w="15" w:type="dxa"/>
            </w:tcMar>
            <w:vAlign w:val="bottom"/>
            <w:hideMark/>
          </w:tcPr>
          <w:p w14:paraId="22FF6E9C" w14:textId="77777777" w:rsidR="007F6E41" w:rsidRDefault="007F6E41">
            <w:pPr>
              <w:spacing w:before="20" w:after="20"/>
              <w:ind w:left="226" w:hanging="113"/>
              <w:rPr>
                <w:sz w:val="20"/>
                <w:szCs w:val="20"/>
              </w:rPr>
            </w:pPr>
            <w:r>
              <w:rPr>
                <w:sz w:val="20"/>
                <w:szCs w:val="20"/>
              </w:rPr>
              <w:t xml:space="preserve">дем </w:t>
            </w:r>
            <w:proofErr w:type="spellStart"/>
            <w:r>
              <w:rPr>
                <w:sz w:val="20"/>
                <w:szCs w:val="20"/>
              </w:rPr>
              <w:t>алуу</w:t>
            </w:r>
            <w:proofErr w:type="spellEnd"/>
            <w:r>
              <w:rPr>
                <w:sz w:val="20"/>
                <w:szCs w:val="20"/>
              </w:rPr>
              <w:t xml:space="preserve"> </w:t>
            </w:r>
            <w:proofErr w:type="spellStart"/>
            <w:r>
              <w:rPr>
                <w:sz w:val="20"/>
                <w:szCs w:val="20"/>
              </w:rPr>
              <w:t>органдарынын</w:t>
            </w:r>
            <w:proofErr w:type="spellEnd"/>
            <w:r>
              <w:rPr>
                <w:sz w:val="20"/>
                <w:szCs w:val="20"/>
              </w:rPr>
              <w:t xml:space="preserve"> </w:t>
            </w:r>
            <w:proofErr w:type="spellStart"/>
            <w:r>
              <w:rPr>
                <w:sz w:val="20"/>
                <w:szCs w:val="20"/>
              </w:rPr>
              <w:t>оорулары</w:t>
            </w:r>
            <w:proofErr w:type="spellEnd"/>
          </w:p>
        </w:tc>
        <w:tc>
          <w:tcPr>
            <w:tcW w:w="720" w:type="dxa"/>
            <w:noWrap/>
            <w:tcMar>
              <w:top w:w="15" w:type="dxa"/>
              <w:left w:w="15" w:type="dxa"/>
              <w:bottom w:w="0" w:type="dxa"/>
              <w:right w:w="15" w:type="dxa"/>
            </w:tcMar>
            <w:vAlign w:val="bottom"/>
            <w:hideMark/>
          </w:tcPr>
          <w:p w14:paraId="3C431889" w14:textId="77777777" w:rsidR="007F6E41" w:rsidRDefault="007F6E41">
            <w:pPr>
              <w:jc w:val="right"/>
              <w:rPr>
                <w:sz w:val="20"/>
                <w:szCs w:val="20"/>
              </w:rPr>
            </w:pPr>
            <w:r>
              <w:rPr>
                <w:color w:val="000000"/>
                <w:sz w:val="20"/>
                <w:szCs w:val="20"/>
              </w:rPr>
              <w:t>125</w:t>
            </w:r>
          </w:p>
        </w:tc>
        <w:tc>
          <w:tcPr>
            <w:tcW w:w="720" w:type="dxa"/>
            <w:noWrap/>
            <w:tcMar>
              <w:top w:w="15" w:type="dxa"/>
              <w:left w:w="15" w:type="dxa"/>
              <w:bottom w:w="0" w:type="dxa"/>
              <w:right w:w="15" w:type="dxa"/>
            </w:tcMar>
            <w:vAlign w:val="bottom"/>
            <w:hideMark/>
          </w:tcPr>
          <w:p w14:paraId="75110CA5" w14:textId="77777777" w:rsidR="007F6E41" w:rsidRDefault="007F6E41">
            <w:pPr>
              <w:jc w:val="right"/>
              <w:rPr>
                <w:sz w:val="20"/>
                <w:szCs w:val="20"/>
              </w:rPr>
            </w:pPr>
            <w:r>
              <w:rPr>
                <w:sz w:val="20"/>
                <w:szCs w:val="20"/>
              </w:rPr>
              <w:t>127</w:t>
            </w:r>
          </w:p>
        </w:tc>
        <w:tc>
          <w:tcPr>
            <w:tcW w:w="1170" w:type="dxa"/>
            <w:noWrap/>
            <w:tcMar>
              <w:top w:w="15" w:type="dxa"/>
              <w:left w:w="15" w:type="dxa"/>
              <w:bottom w:w="0" w:type="dxa"/>
              <w:right w:w="15" w:type="dxa"/>
            </w:tcMar>
            <w:vAlign w:val="bottom"/>
            <w:hideMark/>
          </w:tcPr>
          <w:p w14:paraId="2A1EFDB8" w14:textId="77777777" w:rsidR="007F6E41" w:rsidRDefault="007F6E41">
            <w:pPr>
              <w:jc w:val="right"/>
              <w:rPr>
                <w:sz w:val="20"/>
                <w:szCs w:val="20"/>
              </w:rPr>
            </w:pPr>
            <w:r>
              <w:rPr>
                <w:sz w:val="20"/>
                <w:szCs w:val="20"/>
              </w:rPr>
              <w:t>2</w:t>
            </w:r>
          </w:p>
        </w:tc>
        <w:tc>
          <w:tcPr>
            <w:tcW w:w="855" w:type="dxa"/>
            <w:noWrap/>
            <w:tcMar>
              <w:top w:w="15" w:type="dxa"/>
              <w:left w:w="15" w:type="dxa"/>
              <w:bottom w:w="0" w:type="dxa"/>
              <w:right w:w="15" w:type="dxa"/>
            </w:tcMar>
            <w:vAlign w:val="bottom"/>
            <w:hideMark/>
          </w:tcPr>
          <w:p w14:paraId="01F8455A" w14:textId="77777777" w:rsidR="007F6E41" w:rsidRDefault="007F6E41">
            <w:pPr>
              <w:jc w:val="right"/>
              <w:rPr>
                <w:sz w:val="20"/>
                <w:szCs w:val="20"/>
              </w:rPr>
            </w:pPr>
            <w:r>
              <w:rPr>
                <w:sz w:val="20"/>
                <w:szCs w:val="20"/>
              </w:rPr>
              <w:t>10,3</w:t>
            </w:r>
          </w:p>
        </w:tc>
        <w:tc>
          <w:tcPr>
            <w:tcW w:w="855" w:type="dxa"/>
            <w:noWrap/>
            <w:tcMar>
              <w:top w:w="15" w:type="dxa"/>
              <w:left w:w="15" w:type="dxa"/>
              <w:bottom w:w="0" w:type="dxa"/>
              <w:right w:w="15" w:type="dxa"/>
            </w:tcMar>
            <w:vAlign w:val="bottom"/>
            <w:hideMark/>
          </w:tcPr>
          <w:p w14:paraId="2C894871" w14:textId="77777777" w:rsidR="007F6E41" w:rsidRDefault="007F6E41">
            <w:pPr>
              <w:jc w:val="right"/>
              <w:rPr>
                <w:sz w:val="20"/>
                <w:szCs w:val="20"/>
              </w:rPr>
            </w:pPr>
            <w:r>
              <w:rPr>
                <w:sz w:val="20"/>
                <w:szCs w:val="20"/>
              </w:rPr>
              <w:t>10,5</w:t>
            </w:r>
          </w:p>
        </w:tc>
        <w:tc>
          <w:tcPr>
            <w:tcW w:w="1620" w:type="dxa"/>
            <w:noWrap/>
            <w:tcMar>
              <w:top w:w="15" w:type="dxa"/>
              <w:left w:w="15" w:type="dxa"/>
              <w:bottom w:w="0" w:type="dxa"/>
              <w:right w:w="15" w:type="dxa"/>
            </w:tcMar>
            <w:vAlign w:val="bottom"/>
            <w:hideMark/>
          </w:tcPr>
          <w:p w14:paraId="29ACDA1E" w14:textId="77777777" w:rsidR="007F6E41" w:rsidRDefault="007F6E41">
            <w:pPr>
              <w:jc w:val="right"/>
              <w:rPr>
                <w:sz w:val="20"/>
                <w:szCs w:val="20"/>
              </w:rPr>
            </w:pPr>
            <w:r>
              <w:rPr>
                <w:sz w:val="20"/>
                <w:szCs w:val="20"/>
              </w:rPr>
              <w:t>102,6</w:t>
            </w:r>
          </w:p>
        </w:tc>
      </w:tr>
      <w:tr w:rsidR="007F6E41" w14:paraId="6A2E5A51" w14:textId="77777777" w:rsidTr="007F6E41">
        <w:trPr>
          <w:trHeight w:val="345"/>
        </w:trPr>
        <w:tc>
          <w:tcPr>
            <w:tcW w:w="3975" w:type="dxa"/>
            <w:noWrap/>
            <w:tcMar>
              <w:top w:w="15" w:type="dxa"/>
              <w:left w:w="15" w:type="dxa"/>
              <w:bottom w:w="0" w:type="dxa"/>
              <w:right w:w="15" w:type="dxa"/>
            </w:tcMar>
            <w:vAlign w:val="bottom"/>
            <w:hideMark/>
          </w:tcPr>
          <w:p w14:paraId="7A66BD6C" w14:textId="77777777" w:rsidR="007F6E41" w:rsidRDefault="007F6E41">
            <w:pPr>
              <w:spacing w:before="20" w:after="20"/>
              <w:ind w:left="226" w:hanging="113"/>
              <w:rPr>
                <w:sz w:val="20"/>
                <w:szCs w:val="20"/>
              </w:rPr>
            </w:pPr>
            <w:proofErr w:type="spellStart"/>
            <w:r>
              <w:rPr>
                <w:sz w:val="20"/>
                <w:szCs w:val="20"/>
              </w:rPr>
              <w:t>тукум</w:t>
            </w:r>
            <w:proofErr w:type="spellEnd"/>
            <w:r>
              <w:rPr>
                <w:sz w:val="20"/>
                <w:szCs w:val="20"/>
              </w:rPr>
              <w:t xml:space="preserve"> </w:t>
            </w:r>
            <w:proofErr w:type="spellStart"/>
            <w:r>
              <w:rPr>
                <w:sz w:val="20"/>
                <w:szCs w:val="20"/>
              </w:rPr>
              <w:t>куучу</w:t>
            </w:r>
            <w:proofErr w:type="spellEnd"/>
            <w:r>
              <w:rPr>
                <w:sz w:val="20"/>
                <w:szCs w:val="20"/>
              </w:rPr>
              <w:t xml:space="preserve"> </w:t>
            </w:r>
            <w:proofErr w:type="spellStart"/>
            <w:r>
              <w:rPr>
                <w:sz w:val="20"/>
                <w:szCs w:val="20"/>
              </w:rPr>
              <w:t>бузулуулар</w:t>
            </w:r>
            <w:proofErr w:type="spellEnd"/>
            <w:r>
              <w:rPr>
                <w:sz w:val="20"/>
                <w:szCs w:val="20"/>
              </w:rPr>
              <w:t xml:space="preserve"> (</w:t>
            </w:r>
            <w:proofErr w:type="spellStart"/>
            <w:r>
              <w:rPr>
                <w:sz w:val="20"/>
                <w:szCs w:val="20"/>
              </w:rPr>
              <w:t>өрч</w:t>
            </w:r>
            <w:proofErr w:type="spellEnd"/>
            <w:r>
              <w:rPr>
                <w:color w:val="000000"/>
                <w:sz w:val="20"/>
                <w:szCs w:val="20"/>
                <w:lang w:val="ky-KG"/>
              </w:rPr>
              <w:t>үү</w:t>
            </w:r>
            <w:r>
              <w:rPr>
                <w:sz w:val="20"/>
                <w:szCs w:val="20"/>
              </w:rPr>
              <w:t xml:space="preserve"> </w:t>
            </w:r>
            <w:proofErr w:type="spellStart"/>
            <w:r>
              <w:rPr>
                <w:sz w:val="20"/>
                <w:szCs w:val="20"/>
              </w:rPr>
              <w:t>оорулары</w:t>
            </w:r>
            <w:proofErr w:type="spellEnd"/>
            <w:r>
              <w:rPr>
                <w:sz w:val="20"/>
                <w:szCs w:val="20"/>
              </w:rPr>
              <w:t>),</w:t>
            </w:r>
            <w:r>
              <w:rPr>
                <w:sz w:val="20"/>
                <w:szCs w:val="20"/>
                <w:lang w:val="ky-KG"/>
              </w:rPr>
              <w:t xml:space="preserve"> деформация жана </w:t>
            </w:r>
            <w:proofErr w:type="spellStart"/>
            <w:r>
              <w:rPr>
                <w:sz w:val="20"/>
                <w:szCs w:val="20"/>
              </w:rPr>
              <w:t>хромосомалык</w:t>
            </w:r>
            <w:proofErr w:type="spellEnd"/>
            <w:r>
              <w:rPr>
                <w:sz w:val="20"/>
                <w:szCs w:val="20"/>
              </w:rPr>
              <w:t xml:space="preserve"> </w:t>
            </w:r>
            <w:proofErr w:type="spellStart"/>
            <w:r>
              <w:rPr>
                <w:sz w:val="20"/>
                <w:szCs w:val="20"/>
              </w:rPr>
              <w:t>бузул</w:t>
            </w:r>
            <w:proofErr w:type="spellEnd"/>
            <w:r>
              <w:rPr>
                <w:sz w:val="20"/>
                <w:szCs w:val="20"/>
                <w:lang w:val="ky-KG"/>
              </w:rPr>
              <w:t>у</w:t>
            </w:r>
            <w:r>
              <w:rPr>
                <w:sz w:val="20"/>
                <w:szCs w:val="20"/>
              </w:rPr>
              <w:t>улар</w:t>
            </w:r>
          </w:p>
        </w:tc>
        <w:tc>
          <w:tcPr>
            <w:tcW w:w="720" w:type="dxa"/>
            <w:noWrap/>
            <w:tcMar>
              <w:top w:w="15" w:type="dxa"/>
              <w:left w:w="15" w:type="dxa"/>
              <w:bottom w:w="0" w:type="dxa"/>
              <w:right w:w="15" w:type="dxa"/>
            </w:tcMar>
            <w:vAlign w:val="bottom"/>
            <w:hideMark/>
          </w:tcPr>
          <w:p w14:paraId="527DCED8" w14:textId="77777777" w:rsidR="007F6E41" w:rsidRDefault="007F6E41">
            <w:pPr>
              <w:jc w:val="right"/>
              <w:rPr>
                <w:sz w:val="20"/>
                <w:szCs w:val="20"/>
              </w:rPr>
            </w:pPr>
            <w:r>
              <w:rPr>
                <w:color w:val="000000"/>
                <w:sz w:val="20"/>
                <w:szCs w:val="20"/>
              </w:rPr>
              <w:t>161</w:t>
            </w:r>
          </w:p>
        </w:tc>
        <w:tc>
          <w:tcPr>
            <w:tcW w:w="720" w:type="dxa"/>
            <w:noWrap/>
            <w:tcMar>
              <w:top w:w="15" w:type="dxa"/>
              <w:left w:w="15" w:type="dxa"/>
              <w:bottom w:w="0" w:type="dxa"/>
              <w:right w:w="15" w:type="dxa"/>
            </w:tcMar>
            <w:vAlign w:val="bottom"/>
            <w:hideMark/>
          </w:tcPr>
          <w:p w14:paraId="3F7522FD" w14:textId="77777777" w:rsidR="007F6E41" w:rsidRDefault="007F6E41">
            <w:pPr>
              <w:jc w:val="right"/>
              <w:rPr>
                <w:sz w:val="20"/>
                <w:szCs w:val="20"/>
              </w:rPr>
            </w:pPr>
            <w:r>
              <w:rPr>
                <w:sz w:val="20"/>
                <w:szCs w:val="20"/>
              </w:rPr>
              <w:t>225</w:t>
            </w:r>
          </w:p>
        </w:tc>
        <w:tc>
          <w:tcPr>
            <w:tcW w:w="1170" w:type="dxa"/>
            <w:noWrap/>
            <w:tcMar>
              <w:top w:w="15" w:type="dxa"/>
              <w:left w:w="15" w:type="dxa"/>
              <w:bottom w:w="0" w:type="dxa"/>
              <w:right w:w="15" w:type="dxa"/>
            </w:tcMar>
            <w:vAlign w:val="bottom"/>
            <w:hideMark/>
          </w:tcPr>
          <w:p w14:paraId="0BCC1AAE" w14:textId="77777777" w:rsidR="007F6E41" w:rsidRDefault="007F6E41">
            <w:pPr>
              <w:jc w:val="right"/>
              <w:rPr>
                <w:sz w:val="20"/>
                <w:szCs w:val="20"/>
              </w:rPr>
            </w:pPr>
            <w:r>
              <w:rPr>
                <w:sz w:val="20"/>
                <w:szCs w:val="20"/>
              </w:rPr>
              <w:t>64</w:t>
            </w:r>
          </w:p>
        </w:tc>
        <w:tc>
          <w:tcPr>
            <w:tcW w:w="855" w:type="dxa"/>
            <w:noWrap/>
            <w:tcMar>
              <w:top w:w="15" w:type="dxa"/>
              <w:left w:w="15" w:type="dxa"/>
              <w:bottom w:w="0" w:type="dxa"/>
              <w:right w:w="15" w:type="dxa"/>
            </w:tcMar>
            <w:vAlign w:val="bottom"/>
            <w:hideMark/>
          </w:tcPr>
          <w:p w14:paraId="302845BA" w14:textId="77777777" w:rsidR="007F6E41" w:rsidRDefault="007F6E41">
            <w:pPr>
              <w:jc w:val="right"/>
              <w:rPr>
                <w:sz w:val="20"/>
                <w:szCs w:val="20"/>
              </w:rPr>
            </w:pPr>
            <w:r>
              <w:rPr>
                <w:sz w:val="20"/>
                <w:szCs w:val="20"/>
              </w:rPr>
              <w:t>13,2</w:t>
            </w:r>
          </w:p>
        </w:tc>
        <w:tc>
          <w:tcPr>
            <w:tcW w:w="855" w:type="dxa"/>
            <w:noWrap/>
            <w:tcMar>
              <w:top w:w="15" w:type="dxa"/>
              <w:left w:w="15" w:type="dxa"/>
              <w:bottom w:w="0" w:type="dxa"/>
              <w:right w:w="15" w:type="dxa"/>
            </w:tcMar>
            <w:vAlign w:val="bottom"/>
            <w:hideMark/>
          </w:tcPr>
          <w:p w14:paraId="1407B31C" w14:textId="77777777" w:rsidR="007F6E41" w:rsidRDefault="007F6E41">
            <w:pPr>
              <w:jc w:val="right"/>
              <w:rPr>
                <w:sz w:val="20"/>
                <w:szCs w:val="20"/>
              </w:rPr>
            </w:pPr>
            <w:r>
              <w:rPr>
                <w:sz w:val="20"/>
                <w:szCs w:val="20"/>
              </w:rPr>
              <w:t>18,7</w:t>
            </w:r>
          </w:p>
        </w:tc>
        <w:tc>
          <w:tcPr>
            <w:tcW w:w="1620" w:type="dxa"/>
            <w:noWrap/>
            <w:tcMar>
              <w:top w:w="15" w:type="dxa"/>
              <w:left w:w="15" w:type="dxa"/>
              <w:bottom w:w="0" w:type="dxa"/>
              <w:right w:w="15" w:type="dxa"/>
            </w:tcMar>
            <w:vAlign w:val="bottom"/>
            <w:hideMark/>
          </w:tcPr>
          <w:p w14:paraId="066EF80A" w14:textId="77777777" w:rsidR="007F6E41" w:rsidRDefault="007F6E41">
            <w:pPr>
              <w:jc w:val="right"/>
              <w:rPr>
                <w:sz w:val="20"/>
                <w:szCs w:val="20"/>
                <w:lang w:val="ky-KG"/>
              </w:rPr>
            </w:pPr>
            <w:r>
              <w:rPr>
                <w:sz w:val="20"/>
                <w:szCs w:val="20"/>
              </w:rPr>
              <w:t xml:space="preserve"> 1,</w:t>
            </w:r>
            <w:proofErr w:type="gramStart"/>
            <w:r>
              <w:rPr>
                <w:sz w:val="20"/>
                <w:szCs w:val="20"/>
              </w:rPr>
              <w:t xml:space="preserve">4  </w:t>
            </w:r>
            <w:proofErr w:type="spellStart"/>
            <w:r>
              <w:rPr>
                <w:sz w:val="20"/>
                <w:szCs w:val="20"/>
              </w:rPr>
              <w:t>эсе</w:t>
            </w:r>
            <w:proofErr w:type="spellEnd"/>
            <w:proofErr w:type="gramEnd"/>
          </w:p>
        </w:tc>
      </w:tr>
      <w:tr w:rsidR="007F6E41" w14:paraId="16EDD9FF" w14:textId="77777777" w:rsidTr="007F6E41">
        <w:trPr>
          <w:trHeight w:val="248"/>
        </w:trPr>
        <w:tc>
          <w:tcPr>
            <w:tcW w:w="3975" w:type="dxa"/>
            <w:noWrap/>
            <w:tcMar>
              <w:top w:w="15" w:type="dxa"/>
              <w:left w:w="15" w:type="dxa"/>
              <w:bottom w:w="0" w:type="dxa"/>
              <w:right w:w="15" w:type="dxa"/>
            </w:tcMar>
            <w:vAlign w:val="bottom"/>
            <w:hideMark/>
          </w:tcPr>
          <w:p w14:paraId="0F4BC898" w14:textId="77777777" w:rsidR="007F6E41" w:rsidRDefault="007F6E41">
            <w:pPr>
              <w:spacing w:before="20" w:after="20"/>
              <w:ind w:left="226" w:hanging="113"/>
              <w:rPr>
                <w:sz w:val="20"/>
                <w:szCs w:val="20"/>
              </w:rPr>
            </w:pPr>
            <w:proofErr w:type="spellStart"/>
            <w:r>
              <w:rPr>
                <w:sz w:val="20"/>
                <w:szCs w:val="20"/>
              </w:rPr>
              <w:t>айрым</w:t>
            </w:r>
            <w:proofErr w:type="spellEnd"/>
            <w:r>
              <w:rPr>
                <w:sz w:val="20"/>
                <w:szCs w:val="20"/>
              </w:rPr>
              <w:t xml:space="preserve"> </w:t>
            </w:r>
            <w:proofErr w:type="spellStart"/>
            <w:r>
              <w:rPr>
                <w:sz w:val="20"/>
                <w:szCs w:val="20"/>
              </w:rPr>
              <w:t>жугуштуу</w:t>
            </w:r>
            <w:proofErr w:type="spellEnd"/>
            <w:r>
              <w:rPr>
                <w:sz w:val="20"/>
                <w:szCs w:val="20"/>
              </w:rPr>
              <w:t xml:space="preserve"> </w:t>
            </w:r>
            <w:proofErr w:type="spellStart"/>
            <w:r>
              <w:rPr>
                <w:sz w:val="20"/>
                <w:szCs w:val="20"/>
              </w:rPr>
              <w:t>жана</w:t>
            </w:r>
            <w:proofErr w:type="spellEnd"/>
            <w:r>
              <w:rPr>
                <w:sz w:val="20"/>
                <w:szCs w:val="20"/>
              </w:rPr>
              <w:t xml:space="preserve"> мите </w:t>
            </w:r>
            <w:proofErr w:type="spellStart"/>
            <w:r>
              <w:rPr>
                <w:sz w:val="20"/>
                <w:szCs w:val="20"/>
              </w:rPr>
              <w:t>оорулары</w:t>
            </w:r>
            <w:proofErr w:type="spellEnd"/>
          </w:p>
        </w:tc>
        <w:tc>
          <w:tcPr>
            <w:tcW w:w="720" w:type="dxa"/>
            <w:noWrap/>
            <w:tcMar>
              <w:top w:w="15" w:type="dxa"/>
              <w:left w:w="15" w:type="dxa"/>
              <w:bottom w:w="0" w:type="dxa"/>
              <w:right w:w="15" w:type="dxa"/>
            </w:tcMar>
            <w:vAlign w:val="bottom"/>
            <w:hideMark/>
          </w:tcPr>
          <w:p w14:paraId="695B29A9" w14:textId="77777777" w:rsidR="007F6E41" w:rsidRDefault="007F6E41">
            <w:pPr>
              <w:jc w:val="right"/>
              <w:rPr>
                <w:sz w:val="20"/>
                <w:szCs w:val="20"/>
              </w:rPr>
            </w:pPr>
            <w:r>
              <w:rPr>
                <w:color w:val="000000"/>
                <w:sz w:val="20"/>
                <w:szCs w:val="20"/>
              </w:rPr>
              <w:t>20</w:t>
            </w:r>
          </w:p>
        </w:tc>
        <w:tc>
          <w:tcPr>
            <w:tcW w:w="720" w:type="dxa"/>
            <w:noWrap/>
            <w:tcMar>
              <w:top w:w="15" w:type="dxa"/>
              <w:left w:w="15" w:type="dxa"/>
              <w:bottom w:w="0" w:type="dxa"/>
              <w:right w:w="15" w:type="dxa"/>
            </w:tcMar>
            <w:vAlign w:val="bottom"/>
            <w:hideMark/>
          </w:tcPr>
          <w:p w14:paraId="695A2C4E" w14:textId="77777777" w:rsidR="007F6E41" w:rsidRDefault="007F6E41">
            <w:pPr>
              <w:jc w:val="right"/>
              <w:rPr>
                <w:sz w:val="20"/>
                <w:szCs w:val="20"/>
              </w:rPr>
            </w:pPr>
            <w:r>
              <w:rPr>
                <w:sz w:val="20"/>
                <w:szCs w:val="20"/>
              </w:rPr>
              <w:t>26</w:t>
            </w:r>
          </w:p>
        </w:tc>
        <w:tc>
          <w:tcPr>
            <w:tcW w:w="1170" w:type="dxa"/>
            <w:noWrap/>
            <w:tcMar>
              <w:top w:w="15" w:type="dxa"/>
              <w:left w:w="15" w:type="dxa"/>
              <w:bottom w:w="0" w:type="dxa"/>
              <w:right w:w="15" w:type="dxa"/>
            </w:tcMar>
            <w:vAlign w:val="bottom"/>
            <w:hideMark/>
          </w:tcPr>
          <w:p w14:paraId="4362AC77" w14:textId="77777777" w:rsidR="007F6E41" w:rsidRDefault="007F6E41">
            <w:pPr>
              <w:jc w:val="right"/>
              <w:rPr>
                <w:sz w:val="20"/>
                <w:szCs w:val="20"/>
              </w:rPr>
            </w:pPr>
            <w:r>
              <w:rPr>
                <w:sz w:val="20"/>
                <w:szCs w:val="20"/>
              </w:rPr>
              <w:t>6</w:t>
            </w:r>
          </w:p>
        </w:tc>
        <w:tc>
          <w:tcPr>
            <w:tcW w:w="855" w:type="dxa"/>
            <w:noWrap/>
            <w:tcMar>
              <w:top w:w="15" w:type="dxa"/>
              <w:left w:w="15" w:type="dxa"/>
              <w:bottom w:w="0" w:type="dxa"/>
              <w:right w:w="15" w:type="dxa"/>
            </w:tcMar>
            <w:vAlign w:val="bottom"/>
            <w:hideMark/>
          </w:tcPr>
          <w:p w14:paraId="3B7F1BEF" w14:textId="77777777" w:rsidR="007F6E41" w:rsidRDefault="007F6E41">
            <w:pPr>
              <w:jc w:val="right"/>
              <w:rPr>
                <w:sz w:val="20"/>
                <w:szCs w:val="20"/>
              </w:rPr>
            </w:pPr>
            <w:r>
              <w:rPr>
                <w:sz w:val="20"/>
                <w:szCs w:val="20"/>
              </w:rPr>
              <w:t>1,6</w:t>
            </w:r>
          </w:p>
        </w:tc>
        <w:tc>
          <w:tcPr>
            <w:tcW w:w="855" w:type="dxa"/>
            <w:noWrap/>
            <w:tcMar>
              <w:top w:w="15" w:type="dxa"/>
              <w:left w:w="15" w:type="dxa"/>
              <w:bottom w:w="0" w:type="dxa"/>
              <w:right w:w="15" w:type="dxa"/>
            </w:tcMar>
            <w:vAlign w:val="bottom"/>
            <w:hideMark/>
          </w:tcPr>
          <w:p w14:paraId="165F7D56" w14:textId="77777777" w:rsidR="007F6E41" w:rsidRDefault="007F6E41">
            <w:pPr>
              <w:jc w:val="right"/>
              <w:rPr>
                <w:sz w:val="20"/>
                <w:szCs w:val="20"/>
              </w:rPr>
            </w:pPr>
            <w:r>
              <w:rPr>
                <w:sz w:val="20"/>
                <w:szCs w:val="20"/>
              </w:rPr>
              <w:t>2,2</w:t>
            </w:r>
          </w:p>
        </w:tc>
        <w:tc>
          <w:tcPr>
            <w:tcW w:w="1620" w:type="dxa"/>
            <w:noWrap/>
            <w:tcMar>
              <w:top w:w="15" w:type="dxa"/>
              <w:left w:w="15" w:type="dxa"/>
              <w:bottom w:w="0" w:type="dxa"/>
              <w:right w:w="15" w:type="dxa"/>
            </w:tcMar>
            <w:vAlign w:val="bottom"/>
            <w:hideMark/>
          </w:tcPr>
          <w:p w14:paraId="68581A17" w14:textId="77777777" w:rsidR="007F6E41" w:rsidRDefault="007F6E41">
            <w:pPr>
              <w:jc w:val="right"/>
              <w:rPr>
                <w:sz w:val="20"/>
                <w:szCs w:val="20"/>
                <w:lang w:val="ky-KG"/>
              </w:rPr>
            </w:pPr>
            <w:r>
              <w:rPr>
                <w:sz w:val="20"/>
                <w:szCs w:val="20"/>
              </w:rPr>
              <w:t>131,2</w:t>
            </w:r>
          </w:p>
        </w:tc>
      </w:tr>
      <w:tr w:rsidR="007F6E41" w14:paraId="6E0C98DD" w14:textId="77777777" w:rsidTr="007F6E41">
        <w:tc>
          <w:tcPr>
            <w:tcW w:w="3975" w:type="dxa"/>
            <w:noWrap/>
            <w:tcMar>
              <w:top w:w="15" w:type="dxa"/>
              <w:left w:w="15" w:type="dxa"/>
              <w:bottom w:w="0" w:type="dxa"/>
              <w:right w:w="15" w:type="dxa"/>
            </w:tcMar>
            <w:vAlign w:val="bottom"/>
            <w:hideMark/>
          </w:tcPr>
          <w:p w14:paraId="3DD0C5DB" w14:textId="77777777" w:rsidR="007F6E41" w:rsidRDefault="007F6E41">
            <w:pPr>
              <w:spacing w:before="20" w:after="20"/>
              <w:ind w:left="226" w:hanging="113"/>
              <w:rPr>
                <w:sz w:val="20"/>
                <w:szCs w:val="20"/>
              </w:rPr>
            </w:pPr>
            <w:r>
              <w:rPr>
                <w:sz w:val="20"/>
                <w:szCs w:val="20"/>
              </w:rPr>
              <w:t xml:space="preserve">нерв </w:t>
            </w:r>
            <w:proofErr w:type="spellStart"/>
            <w:r>
              <w:rPr>
                <w:sz w:val="20"/>
                <w:szCs w:val="20"/>
              </w:rPr>
              <w:t>системасынын</w:t>
            </w:r>
            <w:proofErr w:type="spellEnd"/>
            <w:r>
              <w:rPr>
                <w:sz w:val="20"/>
                <w:szCs w:val="20"/>
              </w:rPr>
              <w:t xml:space="preserve"> </w:t>
            </w:r>
            <w:proofErr w:type="spellStart"/>
            <w:r>
              <w:rPr>
                <w:sz w:val="20"/>
                <w:szCs w:val="20"/>
              </w:rPr>
              <w:t>оорулары</w:t>
            </w:r>
            <w:proofErr w:type="spellEnd"/>
          </w:p>
        </w:tc>
        <w:tc>
          <w:tcPr>
            <w:tcW w:w="720" w:type="dxa"/>
            <w:noWrap/>
            <w:tcMar>
              <w:top w:w="15" w:type="dxa"/>
              <w:left w:w="15" w:type="dxa"/>
              <w:bottom w:w="0" w:type="dxa"/>
              <w:right w:w="15" w:type="dxa"/>
            </w:tcMar>
            <w:vAlign w:val="bottom"/>
            <w:hideMark/>
          </w:tcPr>
          <w:p w14:paraId="0D434192" w14:textId="77777777" w:rsidR="007F6E41" w:rsidRDefault="007F6E41">
            <w:pPr>
              <w:jc w:val="right"/>
              <w:rPr>
                <w:sz w:val="20"/>
                <w:szCs w:val="20"/>
              </w:rPr>
            </w:pPr>
            <w:r>
              <w:rPr>
                <w:color w:val="000000"/>
                <w:sz w:val="20"/>
                <w:szCs w:val="20"/>
              </w:rPr>
              <w:t>21</w:t>
            </w:r>
          </w:p>
        </w:tc>
        <w:tc>
          <w:tcPr>
            <w:tcW w:w="720" w:type="dxa"/>
            <w:noWrap/>
            <w:tcMar>
              <w:top w:w="15" w:type="dxa"/>
              <w:left w:w="15" w:type="dxa"/>
              <w:bottom w:w="0" w:type="dxa"/>
              <w:right w:w="15" w:type="dxa"/>
            </w:tcMar>
            <w:vAlign w:val="bottom"/>
            <w:hideMark/>
          </w:tcPr>
          <w:p w14:paraId="68373DCD" w14:textId="77777777" w:rsidR="007F6E41" w:rsidRDefault="007F6E41">
            <w:pPr>
              <w:jc w:val="right"/>
              <w:rPr>
                <w:sz w:val="20"/>
                <w:szCs w:val="20"/>
              </w:rPr>
            </w:pPr>
            <w:r>
              <w:rPr>
                <w:sz w:val="20"/>
                <w:szCs w:val="20"/>
              </w:rPr>
              <w:t>24</w:t>
            </w:r>
          </w:p>
        </w:tc>
        <w:tc>
          <w:tcPr>
            <w:tcW w:w="1170" w:type="dxa"/>
            <w:noWrap/>
            <w:tcMar>
              <w:top w:w="15" w:type="dxa"/>
              <w:left w:w="15" w:type="dxa"/>
              <w:bottom w:w="0" w:type="dxa"/>
              <w:right w:w="15" w:type="dxa"/>
            </w:tcMar>
            <w:vAlign w:val="bottom"/>
            <w:hideMark/>
          </w:tcPr>
          <w:p w14:paraId="2A4AD16B" w14:textId="77777777" w:rsidR="007F6E41" w:rsidRDefault="007F6E41">
            <w:pPr>
              <w:jc w:val="right"/>
              <w:rPr>
                <w:sz w:val="20"/>
                <w:szCs w:val="20"/>
              </w:rPr>
            </w:pPr>
            <w:r>
              <w:rPr>
                <w:sz w:val="20"/>
                <w:szCs w:val="20"/>
              </w:rPr>
              <w:t>3</w:t>
            </w:r>
          </w:p>
        </w:tc>
        <w:tc>
          <w:tcPr>
            <w:tcW w:w="855" w:type="dxa"/>
            <w:noWrap/>
            <w:tcMar>
              <w:top w:w="15" w:type="dxa"/>
              <w:left w:w="15" w:type="dxa"/>
              <w:bottom w:w="0" w:type="dxa"/>
              <w:right w:w="15" w:type="dxa"/>
            </w:tcMar>
            <w:vAlign w:val="bottom"/>
            <w:hideMark/>
          </w:tcPr>
          <w:p w14:paraId="1350B796" w14:textId="77777777" w:rsidR="007F6E41" w:rsidRDefault="007F6E41">
            <w:pPr>
              <w:jc w:val="right"/>
              <w:rPr>
                <w:sz w:val="20"/>
                <w:szCs w:val="20"/>
              </w:rPr>
            </w:pPr>
            <w:r>
              <w:rPr>
                <w:sz w:val="20"/>
                <w:szCs w:val="20"/>
              </w:rPr>
              <w:t>1,7</w:t>
            </w:r>
          </w:p>
        </w:tc>
        <w:tc>
          <w:tcPr>
            <w:tcW w:w="855" w:type="dxa"/>
            <w:noWrap/>
            <w:tcMar>
              <w:top w:w="15" w:type="dxa"/>
              <w:left w:w="15" w:type="dxa"/>
              <w:bottom w:w="0" w:type="dxa"/>
              <w:right w:w="15" w:type="dxa"/>
            </w:tcMar>
            <w:vAlign w:val="bottom"/>
            <w:hideMark/>
          </w:tcPr>
          <w:p w14:paraId="1A9FB46F" w14:textId="77777777" w:rsidR="007F6E41" w:rsidRDefault="007F6E41">
            <w:pPr>
              <w:jc w:val="right"/>
              <w:rPr>
                <w:sz w:val="20"/>
                <w:szCs w:val="20"/>
              </w:rPr>
            </w:pPr>
            <w:r>
              <w:rPr>
                <w:sz w:val="20"/>
                <w:szCs w:val="20"/>
              </w:rPr>
              <w:t>2,0</w:t>
            </w:r>
          </w:p>
        </w:tc>
        <w:tc>
          <w:tcPr>
            <w:tcW w:w="1620" w:type="dxa"/>
            <w:noWrap/>
            <w:tcMar>
              <w:top w:w="15" w:type="dxa"/>
              <w:left w:w="15" w:type="dxa"/>
              <w:bottom w:w="0" w:type="dxa"/>
              <w:right w:w="15" w:type="dxa"/>
            </w:tcMar>
            <w:vAlign w:val="bottom"/>
            <w:hideMark/>
          </w:tcPr>
          <w:p w14:paraId="7BD9CFFA" w14:textId="77777777" w:rsidR="007F6E41" w:rsidRDefault="007F6E41">
            <w:pPr>
              <w:jc w:val="right"/>
              <w:rPr>
                <w:sz w:val="20"/>
                <w:szCs w:val="20"/>
              </w:rPr>
            </w:pPr>
            <w:r>
              <w:rPr>
                <w:sz w:val="20"/>
                <w:szCs w:val="20"/>
              </w:rPr>
              <w:t>115,4</w:t>
            </w:r>
          </w:p>
        </w:tc>
      </w:tr>
      <w:tr w:rsidR="007F6E41" w14:paraId="1B3B3A8E" w14:textId="77777777" w:rsidTr="007F6E41">
        <w:tc>
          <w:tcPr>
            <w:tcW w:w="3975" w:type="dxa"/>
            <w:tcBorders>
              <w:top w:val="nil"/>
              <w:left w:val="nil"/>
              <w:bottom w:val="single" w:sz="8" w:space="0" w:color="auto"/>
              <w:right w:val="nil"/>
            </w:tcBorders>
            <w:noWrap/>
            <w:tcMar>
              <w:top w:w="15" w:type="dxa"/>
              <w:left w:w="15" w:type="dxa"/>
              <w:bottom w:w="0" w:type="dxa"/>
              <w:right w:w="15" w:type="dxa"/>
            </w:tcMar>
            <w:vAlign w:val="bottom"/>
            <w:hideMark/>
          </w:tcPr>
          <w:p w14:paraId="7451379D" w14:textId="77777777" w:rsidR="007F6E41" w:rsidRDefault="007F6E41">
            <w:pPr>
              <w:spacing w:before="20" w:after="20"/>
              <w:ind w:left="226" w:hanging="113"/>
              <w:rPr>
                <w:sz w:val="20"/>
                <w:szCs w:val="20"/>
                <w:lang w:val="ky-KG"/>
              </w:rPr>
            </w:pPr>
            <w:r>
              <w:rPr>
                <w:sz w:val="20"/>
                <w:szCs w:val="20"/>
              </w:rPr>
              <w:t>ө</w:t>
            </w:r>
            <w:r>
              <w:rPr>
                <w:sz w:val="20"/>
                <w:szCs w:val="20"/>
                <w:lang w:val="ky-KG"/>
              </w:rPr>
              <w:t>л</w:t>
            </w:r>
            <w:r>
              <w:rPr>
                <w:color w:val="000000"/>
                <w:sz w:val="20"/>
                <w:szCs w:val="20"/>
                <w:lang w:val="ky-KG"/>
              </w:rPr>
              <w:t>ү</w:t>
            </w:r>
            <w:r>
              <w:rPr>
                <w:sz w:val="20"/>
                <w:szCs w:val="20"/>
                <w:lang w:val="ky-KG"/>
              </w:rPr>
              <w:t>мд</w:t>
            </w:r>
            <w:r>
              <w:rPr>
                <w:color w:val="000000"/>
                <w:sz w:val="20"/>
                <w:szCs w:val="20"/>
                <w:lang w:val="ky-KG"/>
              </w:rPr>
              <w:t>ү</w:t>
            </w:r>
            <w:r>
              <w:rPr>
                <w:sz w:val="20"/>
                <w:szCs w:val="20"/>
                <w:lang w:val="ky-KG"/>
              </w:rPr>
              <w:t>н тышкы себептери</w:t>
            </w:r>
          </w:p>
        </w:tc>
        <w:tc>
          <w:tcPr>
            <w:tcW w:w="720" w:type="dxa"/>
            <w:tcBorders>
              <w:top w:val="nil"/>
              <w:left w:val="nil"/>
              <w:bottom w:val="single" w:sz="4" w:space="0" w:color="auto"/>
              <w:right w:val="nil"/>
            </w:tcBorders>
            <w:noWrap/>
            <w:tcMar>
              <w:top w:w="15" w:type="dxa"/>
              <w:left w:w="15" w:type="dxa"/>
              <w:bottom w:w="0" w:type="dxa"/>
              <w:right w:w="15" w:type="dxa"/>
            </w:tcMar>
            <w:vAlign w:val="bottom"/>
            <w:hideMark/>
          </w:tcPr>
          <w:p w14:paraId="6ACF8070" w14:textId="77777777" w:rsidR="007F6E41" w:rsidRDefault="007F6E41">
            <w:pPr>
              <w:jc w:val="right"/>
              <w:rPr>
                <w:sz w:val="20"/>
                <w:szCs w:val="20"/>
              </w:rPr>
            </w:pPr>
            <w:r>
              <w:rPr>
                <w:color w:val="000000"/>
                <w:sz w:val="20"/>
                <w:szCs w:val="20"/>
              </w:rPr>
              <w:t>33</w:t>
            </w:r>
          </w:p>
        </w:tc>
        <w:tc>
          <w:tcPr>
            <w:tcW w:w="720" w:type="dxa"/>
            <w:tcBorders>
              <w:top w:val="nil"/>
              <w:left w:val="nil"/>
              <w:bottom w:val="single" w:sz="4" w:space="0" w:color="auto"/>
              <w:right w:val="nil"/>
            </w:tcBorders>
            <w:noWrap/>
            <w:tcMar>
              <w:top w:w="15" w:type="dxa"/>
              <w:left w:w="15" w:type="dxa"/>
              <w:bottom w:w="0" w:type="dxa"/>
              <w:right w:w="15" w:type="dxa"/>
            </w:tcMar>
            <w:vAlign w:val="bottom"/>
            <w:hideMark/>
          </w:tcPr>
          <w:p w14:paraId="357F3303" w14:textId="77777777" w:rsidR="007F6E41" w:rsidRDefault="007F6E41">
            <w:pPr>
              <w:jc w:val="right"/>
              <w:rPr>
                <w:sz w:val="20"/>
                <w:szCs w:val="20"/>
              </w:rPr>
            </w:pPr>
            <w:r>
              <w:rPr>
                <w:sz w:val="20"/>
                <w:szCs w:val="20"/>
              </w:rPr>
              <w:t>21</w:t>
            </w:r>
          </w:p>
        </w:tc>
        <w:tc>
          <w:tcPr>
            <w:tcW w:w="1170" w:type="dxa"/>
            <w:tcBorders>
              <w:top w:val="nil"/>
              <w:left w:val="nil"/>
              <w:bottom w:val="single" w:sz="4" w:space="0" w:color="auto"/>
              <w:right w:val="nil"/>
            </w:tcBorders>
            <w:noWrap/>
            <w:tcMar>
              <w:top w:w="15" w:type="dxa"/>
              <w:left w:w="15" w:type="dxa"/>
              <w:bottom w:w="0" w:type="dxa"/>
              <w:right w:w="15" w:type="dxa"/>
            </w:tcMar>
            <w:vAlign w:val="bottom"/>
            <w:hideMark/>
          </w:tcPr>
          <w:p w14:paraId="6BD4CA56" w14:textId="77777777" w:rsidR="007F6E41" w:rsidRDefault="007F6E41">
            <w:pPr>
              <w:jc w:val="right"/>
              <w:rPr>
                <w:sz w:val="20"/>
                <w:szCs w:val="20"/>
              </w:rPr>
            </w:pPr>
            <w:r>
              <w:rPr>
                <w:sz w:val="20"/>
                <w:szCs w:val="20"/>
              </w:rPr>
              <w:t>-12</w:t>
            </w:r>
          </w:p>
        </w:tc>
        <w:tc>
          <w:tcPr>
            <w:tcW w:w="855" w:type="dxa"/>
            <w:tcBorders>
              <w:top w:val="nil"/>
              <w:left w:val="nil"/>
              <w:bottom w:val="single" w:sz="4" w:space="0" w:color="auto"/>
              <w:right w:val="nil"/>
            </w:tcBorders>
            <w:noWrap/>
            <w:tcMar>
              <w:top w:w="15" w:type="dxa"/>
              <w:left w:w="15" w:type="dxa"/>
              <w:bottom w:w="0" w:type="dxa"/>
              <w:right w:w="15" w:type="dxa"/>
            </w:tcMar>
            <w:vAlign w:val="bottom"/>
            <w:hideMark/>
          </w:tcPr>
          <w:p w14:paraId="5D6333AF" w14:textId="77777777" w:rsidR="007F6E41" w:rsidRDefault="007F6E41">
            <w:pPr>
              <w:jc w:val="right"/>
              <w:rPr>
                <w:sz w:val="20"/>
                <w:szCs w:val="20"/>
              </w:rPr>
            </w:pPr>
            <w:r>
              <w:rPr>
                <w:sz w:val="20"/>
                <w:szCs w:val="20"/>
              </w:rPr>
              <w:t>2,7</w:t>
            </w:r>
          </w:p>
        </w:tc>
        <w:tc>
          <w:tcPr>
            <w:tcW w:w="855" w:type="dxa"/>
            <w:tcBorders>
              <w:top w:val="nil"/>
              <w:left w:val="nil"/>
              <w:bottom w:val="single" w:sz="4" w:space="0" w:color="auto"/>
              <w:right w:val="nil"/>
            </w:tcBorders>
            <w:noWrap/>
            <w:tcMar>
              <w:top w:w="15" w:type="dxa"/>
              <w:left w:w="15" w:type="dxa"/>
              <w:bottom w:w="0" w:type="dxa"/>
              <w:right w:w="15" w:type="dxa"/>
            </w:tcMar>
            <w:vAlign w:val="bottom"/>
            <w:hideMark/>
          </w:tcPr>
          <w:p w14:paraId="41C2B6E3" w14:textId="77777777" w:rsidR="007F6E41" w:rsidRDefault="007F6E41">
            <w:pPr>
              <w:jc w:val="right"/>
              <w:rPr>
                <w:sz w:val="20"/>
                <w:szCs w:val="20"/>
              </w:rPr>
            </w:pPr>
            <w:r>
              <w:rPr>
                <w:sz w:val="20"/>
                <w:szCs w:val="20"/>
              </w:rPr>
              <w:t>1,7</w:t>
            </w:r>
          </w:p>
        </w:tc>
        <w:tc>
          <w:tcPr>
            <w:tcW w:w="1620" w:type="dxa"/>
            <w:tcBorders>
              <w:top w:val="nil"/>
              <w:left w:val="nil"/>
              <w:bottom w:val="single" w:sz="4" w:space="0" w:color="auto"/>
              <w:right w:val="nil"/>
            </w:tcBorders>
            <w:noWrap/>
            <w:tcMar>
              <w:top w:w="15" w:type="dxa"/>
              <w:left w:w="15" w:type="dxa"/>
              <w:bottom w:w="0" w:type="dxa"/>
              <w:right w:w="15" w:type="dxa"/>
            </w:tcMar>
            <w:vAlign w:val="bottom"/>
            <w:hideMark/>
          </w:tcPr>
          <w:p w14:paraId="65EEF509" w14:textId="77777777" w:rsidR="007F6E41" w:rsidRDefault="007F6E41">
            <w:pPr>
              <w:jc w:val="right"/>
              <w:rPr>
                <w:sz w:val="20"/>
                <w:szCs w:val="20"/>
              </w:rPr>
            </w:pPr>
            <w:r>
              <w:rPr>
                <w:sz w:val="20"/>
                <w:szCs w:val="20"/>
              </w:rPr>
              <w:t>64,2</w:t>
            </w:r>
          </w:p>
        </w:tc>
      </w:tr>
    </w:tbl>
    <w:p w14:paraId="6A86DE1A" w14:textId="1B9C4FAA" w:rsidR="007B1E6C" w:rsidRDefault="007B1E6C" w:rsidP="00ED5F92">
      <w:pPr>
        <w:spacing w:before="120"/>
        <w:ind w:firstLine="709"/>
        <w:jc w:val="both"/>
        <w:rPr>
          <w:lang w:val="ky-KG"/>
        </w:rPr>
      </w:pPr>
      <w:proofErr w:type="spellStart"/>
      <w:r>
        <w:rPr>
          <w:b/>
        </w:rPr>
        <w:lastRenderedPageBreak/>
        <w:t>Калктын</w:t>
      </w:r>
      <w:proofErr w:type="spellEnd"/>
      <w:r>
        <w:rPr>
          <w:b/>
        </w:rPr>
        <w:t xml:space="preserve"> </w:t>
      </w:r>
      <w:r>
        <w:rPr>
          <w:b/>
          <w:lang w:val="ky-KG"/>
        </w:rPr>
        <w:t xml:space="preserve">жугуштуу жана мите </w:t>
      </w:r>
      <w:proofErr w:type="spellStart"/>
      <w:r>
        <w:rPr>
          <w:b/>
        </w:rPr>
        <w:t>оору-сыркоолору</w:t>
      </w:r>
      <w:proofErr w:type="spellEnd"/>
      <w:r>
        <w:rPr>
          <w:b/>
        </w:rPr>
        <w:t xml:space="preserve">. </w:t>
      </w:r>
      <w:r>
        <w:t>202</w:t>
      </w:r>
      <w:r>
        <w:rPr>
          <w:lang w:val="ky-KG"/>
        </w:rPr>
        <w:t>4</w:t>
      </w:r>
      <w:r>
        <w:t>-</w:t>
      </w:r>
      <w:r>
        <w:rPr>
          <w:lang w:val="ky-KG"/>
        </w:rPr>
        <w:t xml:space="preserve">жылдын </w:t>
      </w:r>
      <w:proofErr w:type="spellStart"/>
      <w:r>
        <w:t>ноябрында</w:t>
      </w:r>
      <w:proofErr w:type="spellEnd"/>
      <w:r>
        <w:t xml:space="preserve"> Кыргыз </w:t>
      </w:r>
      <w:proofErr w:type="spellStart"/>
      <w:r>
        <w:t>Республикасынын</w:t>
      </w:r>
      <w:proofErr w:type="spellEnd"/>
      <w:r>
        <w:t xml:space="preserve"> </w:t>
      </w:r>
      <w:proofErr w:type="spellStart"/>
      <w:r>
        <w:t>Саламаттык</w:t>
      </w:r>
      <w:proofErr w:type="spellEnd"/>
      <w:r>
        <w:t xml:space="preserve"> </w:t>
      </w:r>
      <w:proofErr w:type="spellStart"/>
      <w:r>
        <w:t>сактоо</w:t>
      </w:r>
      <w:proofErr w:type="spellEnd"/>
      <w:r>
        <w:t xml:space="preserve"> </w:t>
      </w:r>
      <w:proofErr w:type="spellStart"/>
      <w:r>
        <w:t>министрлигинин</w:t>
      </w:r>
      <w:proofErr w:type="spellEnd"/>
      <w:r>
        <w:t xml:space="preserve"> </w:t>
      </w:r>
      <w:proofErr w:type="spellStart"/>
      <w:r>
        <w:t>маалымат</w:t>
      </w:r>
      <w:proofErr w:type="spellEnd"/>
      <w:r>
        <w:rPr>
          <w:lang w:val="ky-KG"/>
        </w:rPr>
        <w:t>тар</w:t>
      </w:r>
      <w:r>
        <w:t xml:space="preserve">ы </w:t>
      </w:r>
      <w:proofErr w:type="spellStart"/>
      <w:r>
        <w:t>боюнча</w:t>
      </w:r>
      <w:proofErr w:type="spellEnd"/>
      <w:r>
        <w:t xml:space="preserve"> </w:t>
      </w:r>
      <w:proofErr w:type="spellStart"/>
      <w:r>
        <w:t>курч</w:t>
      </w:r>
      <w:proofErr w:type="spellEnd"/>
      <w:r>
        <w:t xml:space="preserve"> </w:t>
      </w:r>
      <w:proofErr w:type="spellStart"/>
      <w:r>
        <w:t>респиратордук-вирустук</w:t>
      </w:r>
      <w:proofErr w:type="spellEnd"/>
      <w:r>
        <w:t xml:space="preserve"> </w:t>
      </w:r>
      <w:proofErr w:type="spellStart"/>
      <w:r>
        <w:t>инфекциясын</w:t>
      </w:r>
      <w:proofErr w:type="spellEnd"/>
      <w:r>
        <w:t xml:space="preserve"> </w:t>
      </w:r>
      <w:proofErr w:type="spellStart"/>
      <w:r>
        <w:t>кошкондо</w:t>
      </w:r>
      <w:proofErr w:type="spellEnd"/>
      <w:r>
        <w:t xml:space="preserve">, </w:t>
      </w:r>
      <w:proofErr w:type="spellStart"/>
      <w:r>
        <w:t>жугуштуу</w:t>
      </w:r>
      <w:proofErr w:type="spellEnd"/>
      <w:r>
        <w:t xml:space="preserve"> </w:t>
      </w:r>
      <w:proofErr w:type="spellStart"/>
      <w:r>
        <w:t>жана</w:t>
      </w:r>
      <w:proofErr w:type="spellEnd"/>
      <w:r>
        <w:t xml:space="preserve"> мите </w:t>
      </w:r>
      <w:proofErr w:type="spellStart"/>
      <w:r>
        <w:t>оорулары</w:t>
      </w:r>
      <w:proofErr w:type="spellEnd"/>
      <w:r>
        <w:t xml:space="preserve"> </w:t>
      </w:r>
      <w:r>
        <w:rPr>
          <w:lang w:val="ky-KG"/>
        </w:rPr>
        <w:t xml:space="preserve">менен ооруган 34 </w:t>
      </w:r>
      <w:proofErr w:type="spellStart"/>
      <w:r>
        <w:t>миң</w:t>
      </w:r>
      <w:proofErr w:type="spellEnd"/>
      <w:r>
        <w:t xml:space="preserve"> </w:t>
      </w:r>
      <w:r>
        <w:rPr>
          <w:lang w:val="ky-KG"/>
        </w:rPr>
        <w:t>учур</w:t>
      </w:r>
      <w:r>
        <w:t xml:space="preserve"> </w:t>
      </w:r>
      <w:proofErr w:type="spellStart"/>
      <w:r>
        <w:t>катталды</w:t>
      </w:r>
      <w:proofErr w:type="spellEnd"/>
      <w:r>
        <w:t xml:space="preserve">. </w:t>
      </w:r>
      <w:r>
        <w:rPr>
          <w:lang w:val="ky-KG"/>
        </w:rPr>
        <w:t xml:space="preserve">Жугуштуу жана мите ооруларынын түзүмүндө курч респиратордук-вирустук инфекциялар (73 пайыз) </w:t>
      </w:r>
      <w:r>
        <w:rPr>
          <w:shd w:val="clear" w:color="auto" w:fill="FFFFFF"/>
          <w:lang w:val="ky-KG"/>
        </w:rPr>
        <w:t>басымдуулук кылды</w:t>
      </w:r>
      <w:r>
        <w:rPr>
          <w:lang w:val="ky-KG"/>
        </w:rPr>
        <w:t xml:space="preserve">. </w:t>
      </w:r>
      <w:r w:rsidRPr="007B1E6C">
        <w:rPr>
          <w:lang w:val="ky-KG"/>
        </w:rPr>
        <w:t xml:space="preserve">Курч ичеги инфекциясы оорусунун үлүшүнө оорулардын </w:t>
      </w:r>
      <w:r w:rsidR="00B24BF7">
        <w:rPr>
          <w:lang w:val="ky-KG"/>
        </w:rPr>
        <w:t>-</w:t>
      </w:r>
      <w:r>
        <w:rPr>
          <w:lang w:val="ky-KG"/>
        </w:rPr>
        <w:t xml:space="preserve"> </w:t>
      </w:r>
      <w:r w:rsidR="00583B09">
        <w:rPr>
          <w:lang w:val="ky-KG"/>
        </w:rPr>
        <w:t>5,4</w:t>
      </w:r>
      <w:r w:rsidRPr="007B1E6C">
        <w:rPr>
          <w:lang w:val="ky-KG"/>
        </w:rPr>
        <w:t xml:space="preserve"> пайызы, энтербиозго </w:t>
      </w:r>
      <w:r w:rsidR="00B24BF7">
        <w:rPr>
          <w:lang w:val="ky-KG"/>
        </w:rPr>
        <w:t>-</w:t>
      </w:r>
      <w:r w:rsidRPr="007B1E6C">
        <w:rPr>
          <w:lang w:val="ky-KG"/>
        </w:rPr>
        <w:t xml:space="preserve"> 2,3, аскаридозго </w:t>
      </w:r>
      <w:r w:rsidR="00B24BF7">
        <w:rPr>
          <w:lang w:val="ky-KG"/>
        </w:rPr>
        <w:t>-</w:t>
      </w:r>
      <w:r w:rsidRPr="007B1E6C">
        <w:rPr>
          <w:lang w:val="ky-KG"/>
        </w:rPr>
        <w:t xml:space="preserve"> 2,1, пайыз</w:t>
      </w:r>
      <w:r>
        <w:rPr>
          <w:lang w:val="ky-KG"/>
        </w:rPr>
        <w:t>ы туура келди</w:t>
      </w:r>
      <w:r w:rsidRPr="007B1E6C">
        <w:rPr>
          <w:lang w:val="ky-KG"/>
        </w:rPr>
        <w:t>.</w:t>
      </w:r>
    </w:p>
    <w:p w14:paraId="53038042" w14:textId="77777777" w:rsidR="007B1E6C" w:rsidRDefault="007B1E6C" w:rsidP="007B1E6C">
      <w:pPr>
        <w:ind w:firstLine="708"/>
        <w:jc w:val="both"/>
        <w:rPr>
          <w:lang w:val="ky-KG"/>
        </w:rPr>
      </w:pPr>
      <w:r>
        <w:rPr>
          <w:lang w:val="ky-KG"/>
        </w:rPr>
        <w:t>Үст</w:t>
      </w:r>
      <w:r w:rsidRPr="007B1E6C">
        <w:rPr>
          <w:lang w:val="ky-KG"/>
        </w:rPr>
        <w:t>ү</w:t>
      </w:r>
      <w:r>
        <w:rPr>
          <w:lang w:val="ky-KG"/>
        </w:rPr>
        <w:t>б</w:t>
      </w:r>
      <w:r w:rsidRPr="007B1E6C">
        <w:rPr>
          <w:lang w:val="ky-KG"/>
        </w:rPr>
        <w:t>ү</w:t>
      </w:r>
      <w:r>
        <w:rPr>
          <w:lang w:val="ky-KG"/>
        </w:rPr>
        <w:t>зд</w:t>
      </w:r>
      <w:r w:rsidRPr="007B1E6C">
        <w:rPr>
          <w:lang w:val="ky-KG"/>
        </w:rPr>
        <w:t>ө</w:t>
      </w:r>
      <w:r>
        <w:rPr>
          <w:lang w:val="ky-KG"/>
        </w:rPr>
        <w:t>г</w:t>
      </w:r>
      <w:r w:rsidRPr="007B1E6C">
        <w:rPr>
          <w:lang w:val="ky-KG"/>
        </w:rPr>
        <w:t>ү</w:t>
      </w:r>
      <w:r>
        <w:rPr>
          <w:lang w:val="ky-KG"/>
        </w:rPr>
        <w:t xml:space="preserve"> жылдын </w:t>
      </w:r>
      <w:r w:rsidRPr="007B1E6C">
        <w:rPr>
          <w:lang w:val="ky-KG"/>
        </w:rPr>
        <w:t>январь-ноябрында</w:t>
      </w:r>
      <w:r>
        <w:rPr>
          <w:lang w:val="ky-KG"/>
        </w:rPr>
        <w:t xml:space="preserve"> </w:t>
      </w:r>
      <w:r w:rsidRPr="007B1E6C">
        <w:rPr>
          <w:lang w:val="ky-KG"/>
        </w:rPr>
        <w:t>өткөн жылдын тийиштүү мезгилине салыштырмалуу</w:t>
      </w:r>
      <w:r>
        <w:rPr>
          <w:bCs/>
          <w:lang w:val="ky-KG"/>
        </w:rPr>
        <w:t xml:space="preserve"> калктын 100 ми</w:t>
      </w:r>
      <w:r>
        <w:rPr>
          <w:lang w:val="ky-KG"/>
        </w:rPr>
        <w:t>ң</w:t>
      </w:r>
      <w:r>
        <w:rPr>
          <w:bCs/>
          <w:lang w:val="ky-KG"/>
        </w:rPr>
        <w:t>ине эсептегенде</w:t>
      </w:r>
      <w:r>
        <w:rPr>
          <w:lang w:val="ky-KG"/>
        </w:rPr>
        <w:t xml:space="preserve"> </w:t>
      </w:r>
      <w:r>
        <w:rPr>
          <w:bCs/>
          <w:lang w:val="ky-KG"/>
        </w:rPr>
        <w:t>сифилис (19,4 пайызга),</w:t>
      </w:r>
      <w:r>
        <w:rPr>
          <w:lang w:val="ky-KG"/>
        </w:rPr>
        <w:t xml:space="preserve"> </w:t>
      </w:r>
      <w:r>
        <w:rPr>
          <w:bCs/>
          <w:lang w:val="ky-KG"/>
        </w:rPr>
        <w:t>курч</w:t>
      </w:r>
      <w:r w:rsidRPr="007B1E6C">
        <w:rPr>
          <w:bCs/>
          <w:lang w:val="ky-KG"/>
        </w:rPr>
        <w:t xml:space="preserve"> ичеги инфекциясы</w:t>
      </w:r>
      <w:r>
        <w:rPr>
          <w:bCs/>
          <w:lang w:val="ky-KG"/>
        </w:rPr>
        <w:t xml:space="preserve"> (18,2 пайызга),</w:t>
      </w:r>
      <w:r>
        <w:rPr>
          <w:lang w:val="ky-KG"/>
        </w:rPr>
        <w:t xml:space="preserve"> </w:t>
      </w:r>
      <w:r w:rsidRPr="007B1E6C">
        <w:rPr>
          <w:bCs/>
          <w:lang w:val="ky-KG"/>
        </w:rPr>
        <w:t>кургак учук (</w:t>
      </w:r>
      <w:r>
        <w:rPr>
          <w:bCs/>
          <w:lang w:val="ky-KG"/>
        </w:rPr>
        <w:t>5,3</w:t>
      </w:r>
      <w:r w:rsidRPr="007B1E6C">
        <w:rPr>
          <w:bCs/>
          <w:lang w:val="ky-KG"/>
        </w:rPr>
        <w:t xml:space="preserve"> пайызга)</w:t>
      </w:r>
      <w:r>
        <w:rPr>
          <w:bCs/>
          <w:lang w:val="ky-KG"/>
        </w:rPr>
        <w:t>, курч</w:t>
      </w:r>
      <w:r w:rsidRPr="007B1E6C">
        <w:rPr>
          <w:bCs/>
          <w:lang w:val="ky-KG"/>
        </w:rPr>
        <w:t xml:space="preserve"> респиратордук-вирустук инфекция  жана АИВ инфекциясы (2,8 пайызга)</w:t>
      </w:r>
      <w:r>
        <w:rPr>
          <w:bCs/>
          <w:lang w:val="ky-KG"/>
        </w:rPr>
        <w:t xml:space="preserve"> </w:t>
      </w:r>
      <w:r>
        <w:rPr>
          <w:lang w:val="ky-KG"/>
        </w:rPr>
        <w:t>ооруларынын</w:t>
      </w:r>
      <w:r>
        <w:rPr>
          <w:bCs/>
          <w:lang w:val="ky-KG"/>
        </w:rPr>
        <w:t xml:space="preserve"> </w:t>
      </w:r>
      <w:r>
        <w:rPr>
          <w:lang w:val="ky-KG"/>
        </w:rPr>
        <w:t>олуттуу азайышы белгиленди.</w:t>
      </w:r>
    </w:p>
    <w:p w14:paraId="485C44A2" w14:textId="77777777" w:rsidR="007B1E6C" w:rsidRDefault="007B1E6C" w:rsidP="007B1E6C">
      <w:pPr>
        <w:spacing w:before="40" w:after="40"/>
        <w:ind w:firstLine="708"/>
        <w:jc w:val="both"/>
        <w:rPr>
          <w:lang w:val="ky-KG"/>
        </w:rPr>
      </w:pPr>
      <w:r>
        <w:rPr>
          <w:lang w:val="ky-KG"/>
        </w:rPr>
        <w:t>Ошол эле убакта үстүбүздөгү жылдын январь-ноябрында эпидемиологиялык абал вирустук гепатит (2,5 эсеге), көк жөтөл (1,9 эсеге) жана бруцеллез (12,7 пайызга) ооруларынын олуттуу өсүшү менен мүнөздөлдү.</w:t>
      </w:r>
    </w:p>
    <w:p w14:paraId="16C1E0D5" w14:textId="22500166" w:rsidR="007B1E6C" w:rsidRDefault="00126261" w:rsidP="007B1E6C">
      <w:pPr>
        <w:spacing w:before="120"/>
        <w:ind w:left="1361" w:hanging="1361"/>
        <w:rPr>
          <w:b/>
          <w:bCs/>
          <w:lang w:val="ky-KG"/>
        </w:rPr>
      </w:pPr>
      <w:r>
        <w:rPr>
          <w:b/>
          <w:bCs/>
          <w:lang w:val="ky-KG"/>
        </w:rPr>
        <w:t>9</w:t>
      </w:r>
      <w:r w:rsidR="00620BCA">
        <w:rPr>
          <w:b/>
          <w:bCs/>
          <w:lang w:val="ky-KG"/>
        </w:rPr>
        <w:t>9</w:t>
      </w:r>
      <w:r w:rsidR="007B1E6C">
        <w:rPr>
          <w:b/>
          <w:bCs/>
          <w:lang w:val="ky-KG"/>
        </w:rPr>
        <w:t>-таблица: Январь-ноябрдагы айрым жугуштуу жана мите оорулары менен калктын оору-сыркоосу</w:t>
      </w:r>
    </w:p>
    <w:p w14:paraId="26DB0706" w14:textId="77777777" w:rsidR="007B1E6C" w:rsidRDefault="007B1E6C" w:rsidP="007B1E6C">
      <w:pPr>
        <w:shd w:val="clear" w:color="auto" w:fill="FFFFFF"/>
        <w:spacing w:after="80"/>
        <w:ind w:left="1361"/>
        <w:rPr>
          <w:bCs/>
          <w:i/>
          <w:sz w:val="20"/>
          <w:szCs w:val="20"/>
          <w:lang w:val="ky-KG"/>
        </w:rPr>
      </w:pPr>
      <w:r>
        <w:rPr>
          <w:bCs/>
          <w:i/>
          <w:sz w:val="20"/>
          <w:szCs w:val="20"/>
          <w:lang w:val="ky-KG"/>
        </w:rPr>
        <w:t>(бейтаптарда катталган оорулар, калктын 100 миңине)</w:t>
      </w:r>
    </w:p>
    <w:tbl>
      <w:tblPr>
        <w:tblW w:w="5000" w:type="pct"/>
        <w:tblCellMar>
          <w:left w:w="85" w:type="dxa"/>
          <w:right w:w="85" w:type="dxa"/>
        </w:tblCellMar>
        <w:tblLook w:val="04A0" w:firstRow="1" w:lastRow="0" w:firstColumn="1" w:lastColumn="0" w:noHBand="0" w:noVBand="1"/>
      </w:tblPr>
      <w:tblGrid>
        <w:gridCol w:w="3729"/>
        <w:gridCol w:w="1058"/>
        <w:gridCol w:w="1064"/>
        <w:gridCol w:w="2016"/>
        <w:gridCol w:w="1771"/>
      </w:tblGrid>
      <w:tr w:rsidR="007B1E6C" w:rsidRPr="00B24BF7" w14:paraId="19042FB7" w14:textId="77777777" w:rsidTr="007B1E6C">
        <w:trPr>
          <w:cantSplit/>
          <w:tblHeader/>
        </w:trPr>
        <w:tc>
          <w:tcPr>
            <w:tcW w:w="1934" w:type="pct"/>
            <w:vMerge w:val="restart"/>
            <w:tcBorders>
              <w:top w:val="single" w:sz="8" w:space="0" w:color="auto"/>
              <w:left w:val="nil"/>
              <w:bottom w:val="single" w:sz="8" w:space="0" w:color="auto"/>
              <w:right w:val="nil"/>
            </w:tcBorders>
            <w:noWrap/>
            <w:tcMar>
              <w:top w:w="15" w:type="dxa"/>
              <w:left w:w="15" w:type="dxa"/>
              <w:bottom w:w="0" w:type="dxa"/>
              <w:right w:w="15" w:type="dxa"/>
            </w:tcMar>
            <w:vAlign w:val="bottom"/>
          </w:tcPr>
          <w:p w14:paraId="3BA93B22" w14:textId="77777777" w:rsidR="007B1E6C" w:rsidRPr="00B24BF7" w:rsidRDefault="007B1E6C">
            <w:pPr>
              <w:pStyle w:val="xl37"/>
              <w:pBdr>
                <w:bottom w:val="none" w:sz="0" w:space="0" w:color="auto"/>
                <w:right w:val="none" w:sz="0" w:space="0" w:color="auto"/>
              </w:pBdr>
              <w:spacing w:before="0" w:beforeAutospacing="0" w:after="0" w:afterAutospacing="0"/>
              <w:rPr>
                <w:rFonts w:ascii="Times New Roman" w:eastAsia="Times New Roman" w:hAnsi="Times New Roman" w:cs="Times New Roman"/>
                <w:b/>
                <w:bCs/>
                <w:sz w:val="20"/>
                <w:szCs w:val="20"/>
                <w:lang w:val="ky-KG"/>
              </w:rPr>
            </w:pPr>
          </w:p>
        </w:tc>
        <w:tc>
          <w:tcPr>
            <w:tcW w:w="1101" w:type="pct"/>
            <w:gridSpan w:val="2"/>
            <w:tcBorders>
              <w:top w:val="single" w:sz="8" w:space="0" w:color="auto"/>
              <w:left w:val="nil"/>
              <w:bottom w:val="single" w:sz="4" w:space="0" w:color="auto"/>
              <w:right w:val="nil"/>
            </w:tcBorders>
            <w:tcMar>
              <w:top w:w="15" w:type="dxa"/>
              <w:left w:w="15" w:type="dxa"/>
              <w:bottom w:w="0" w:type="dxa"/>
              <w:right w:w="15" w:type="dxa"/>
            </w:tcMar>
            <w:hideMark/>
          </w:tcPr>
          <w:p w14:paraId="664E6BE7" w14:textId="77777777" w:rsidR="007B1E6C" w:rsidRPr="00B24BF7" w:rsidRDefault="007B1E6C">
            <w:pPr>
              <w:shd w:val="clear" w:color="auto" w:fill="FFFFFF"/>
              <w:spacing w:before="20" w:after="20"/>
              <w:jc w:val="center"/>
              <w:rPr>
                <w:b/>
                <w:sz w:val="20"/>
                <w:szCs w:val="20"/>
                <w:lang w:val="ky-KG"/>
              </w:rPr>
            </w:pPr>
            <w:proofErr w:type="spellStart"/>
            <w:r w:rsidRPr="00B24BF7">
              <w:rPr>
                <w:b/>
                <w:sz w:val="20"/>
                <w:szCs w:val="20"/>
              </w:rPr>
              <w:t>Бардыгы</w:t>
            </w:r>
            <w:proofErr w:type="spellEnd"/>
          </w:p>
        </w:tc>
        <w:tc>
          <w:tcPr>
            <w:tcW w:w="1965" w:type="pct"/>
            <w:gridSpan w:val="2"/>
            <w:tcBorders>
              <w:top w:val="single" w:sz="8" w:space="0" w:color="auto"/>
              <w:left w:val="nil"/>
              <w:bottom w:val="single" w:sz="4" w:space="0" w:color="auto"/>
              <w:right w:val="nil"/>
            </w:tcBorders>
            <w:tcMar>
              <w:top w:w="15" w:type="dxa"/>
              <w:left w:w="15" w:type="dxa"/>
              <w:bottom w:w="0" w:type="dxa"/>
              <w:right w:w="15" w:type="dxa"/>
            </w:tcMar>
            <w:vAlign w:val="bottom"/>
            <w:hideMark/>
          </w:tcPr>
          <w:p w14:paraId="698E73FA" w14:textId="77777777" w:rsidR="007B1E6C" w:rsidRPr="00B24BF7" w:rsidRDefault="007B1E6C">
            <w:pPr>
              <w:shd w:val="clear" w:color="auto" w:fill="FFFFFF"/>
              <w:spacing w:before="20" w:after="20"/>
              <w:jc w:val="center"/>
              <w:rPr>
                <w:sz w:val="20"/>
                <w:szCs w:val="20"/>
              </w:rPr>
            </w:pPr>
            <w:proofErr w:type="spellStart"/>
            <w:r w:rsidRPr="00B24BF7">
              <w:rPr>
                <w:b/>
                <w:bCs/>
                <w:sz w:val="20"/>
                <w:szCs w:val="20"/>
              </w:rPr>
              <w:t>Мурунку</w:t>
            </w:r>
            <w:proofErr w:type="spellEnd"/>
            <w:r w:rsidRPr="00B24BF7">
              <w:rPr>
                <w:b/>
                <w:bCs/>
                <w:sz w:val="20"/>
                <w:szCs w:val="20"/>
              </w:rPr>
              <w:t xml:space="preserve"> </w:t>
            </w:r>
            <w:proofErr w:type="spellStart"/>
            <w:r w:rsidRPr="00B24BF7">
              <w:rPr>
                <w:b/>
                <w:bCs/>
                <w:sz w:val="20"/>
                <w:szCs w:val="20"/>
              </w:rPr>
              <w:t>жылдын</w:t>
            </w:r>
            <w:proofErr w:type="spellEnd"/>
            <w:r w:rsidRPr="00B24BF7">
              <w:rPr>
                <w:b/>
                <w:bCs/>
                <w:sz w:val="20"/>
                <w:szCs w:val="20"/>
              </w:rPr>
              <w:t xml:space="preserve"> </w:t>
            </w:r>
            <w:proofErr w:type="spellStart"/>
            <w:r w:rsidRPr="00B24BF7">
              <w:rPr>
                <w:b/>
                <w:bCs/>
                <w:sz w:val="20"/>
                <w:szCs w:val="20"/>
              </w:rPr>
              <w:t>тийиштүү</w:t>
            </w:r>
            <w:proofErr w:type="spellEnd"/>
            <w:r w:rsidRPr="00B24BF7">
              <w:rPr>
                <w:b/>
                <w:bCs/>
                <w:sz w:val="20"/>
                <w:szCs w:val="20"/>
              </w:rPr>
              <w:br/>
            </w:r>
            <w:r w:rsidRPr="00B24BF7">
              <w:rPr>
                <w:b/>
                <w:bCs/>
                <w:sz w:val="20"/>
                <w:szCs w:val="20"/>
                <w:lang w:val="ky-KG"/>
              </w:rPr>
              <w:t>мезгилине</w:t>
            </w:r>
            <w:r w:rsidRPr="00B24BF7">
              <w:rPr>
                <w:b/>
                <w:bCs/>
                <w:sz w:val="20"/>
                <w:szCs w:val="20"/>
              </w:rPr>
              <w:t xml:space="preserve"> карата </w:t>
            </w:r>
            <w:proofErr w:type="spellStart"/>
            <w:r w:rsidRPr="00B24BF7">
              <w:rPr>
                <w:b/>
                <w:bCs/>
                <w:sz w:val="20"/>
                <w:szCs w:val="20"/>
              </w:rPr>
              <w:t>пайыз</w:t>
            </w:r>
            <w:proofErr w:type="spellEnd"/>
            <w:r w:rsidRPr="00B24BF7">
              <w:rPr>
                <w:b/>
                <w:bCs/>
                <w:sz w:val="20"/>
                <w:szCs w:val="20"/>
              </w:rPr>
              <w:t xml:space="preserve"> </w:t>
            </w:r>
            <w:proofErr w:type="spellStart"/>
            <w:r w:rsidRPr="00B24BF7">
              <w:rPr>
                <w:b/>
                <w:bCs/>
                <w:sz w:val="20"/>
                <w:szCs w:val="20"/>
              </w:rPr>
              <w:t>менен</w:t>
            </w:r>
            <w:proofErr w:type="spellEnd"/>
          </w:p>
        </w:tc>
      </w:tr>
      <w:tr w:rsidR="007B1E6C" w:rsidRPr="00B24BF7" w14:paraId="3C449955" w14:textId="77777777" w:rsidTr="007B1E6C">
        <w:trPr>
          <w:tblHeader/>
        </w:trPr>
        <w:tc>
          <w:tcPr>
            <w:tcW w:w="0" w:type="auto"/>
            <w:vMerge/>
            <w:tcBorders>
              <w:top w:val="single" w:sz="8" w:space="0" w:color="auto"/>
              <w:left w:val="nil"/>
              <w:bottom w:val="single" w:sz="8" w:space="0" w:color="auto"/>
              <w:right w:val="nil"/>
            </w:tcBorders>
            <w:vAlign w:val="center"/>
            <w:hideMark/>
          </w:tcPr>
          <w:p w14:paraId="50A7368D" w14:textId="77777777" w:rsidR="007B1E6C" w:rsidRPr="00B24BF7" w:rsidRDefault="007B1E6C">
            <w:pPr>
              <w:rPr>
                <w:b/>
                <w:bCs/>
                <w:sz w:val="20"/>
                <w:szCs w:val="20"/>
                <w:lang w:val="ky-KG"/>
              </w:rPr>
            </w:pPr>
          </w:p>
        </w:tc>
        <w:tc>
          <w:tcPr>
            <w:tcW w:w="549" w:type="pct"/>
            <w:tcBorders>
              <w:top w:val="single" w:sz="4" w:space="0" w:color="auto"/>
              <w:left w:val="nil"/>
              <w:bottom w:val="single" w:sz="8" w:space="0" w:color="auto"/>
              <w:right w:val="nil"/>
            </w:tcBorders>
            <w:tcMar>
              <w:top w:w="17" w:type="dxa"/>
              <w:left w:w="170" w:type="dxa"/>
              <w:bottom w:w="0" w:type="dxa"/>
              <w:right w:w="170" w:type="dxa"/>
            </w:tcMar>
            <w:vAlign w:val="center"/>
            <w:hideMark/>
          </w:tcPr>
          <w:p w14:paraId="39E4AC78" w14:textId="77777777" w:rsidR="007B1E6C" w:rsidRPr="00B24BF7" w:rsidRDefault="007B1E6C">
            <w:pPr>
              <w:jc w:val="right"/>
              <w:rPr>
                <w:b/>
                <w:bCs/>
                <w:sz w:val="20"/>
                <w:szCs w:val="20"/>
                <w:lang w:val="ky-KG"/>
              </w:rPr>
            </w:pPr>
            <w:r w:rsidRPr="00B24BF7">
              <w:rPr>
                <w:b/>
                <w:bCs/>
                <w:sz w:val="20"/>
                <w:szCs w:val="20"/>
              </w:rPr>
              <w:t>202</w:t>
            </w:r>
            <w:r w:rsidRPr="00B24BF7">
              <w:rPr>
                <w:b/>
                <w:bCs/>
                <w:sz w:val="20"/>
                <w:szCs w:val="20"/>
                <w:lang w:val="ky-KG"/>
              </w:rPr>
              <w:t>3</w:t>
            </w:r>
          </w:p>
        </w:tc>
        <w:tc>
          <w:tcPr>
            <w:tcW w:w="552" w:type="pct"/>
            <w:tcBorders>
              <w:top w:val="single" w:sz="4" w:space="0" w:color="auto"/>
              <w:left w:val="nil"/>
              <w:bottom w:val="single" w:sz="8" w:space="0" w:color="auto"/>
              <w:right w:val="nil"/>
            </w:tcBorders>
            <w:tcMar>
              <w:top w:w="17" w:type="dxa"/>
              <w:left w:w="170" w:type="dxa"/>
              <w:bottom w:w="0" w:type="dxa"/>
              <w:right w:w="170" w:type="dxa"/>
            </w:tcMar>
            <w:vAlign w:val="center"/>
            <w:hideMark/>
          </w:tcPr>
          <w:p w14:paraId="14B94AFE" w14:textId="77777777" w:rsidR="007B1E6C" w:rsidRPr="00B24BF7" w:rsidRDefault="007B1E6C">
            <w:pPr>
              <w:jc w:val="right"/>
              <w:rPr>
                <w:b/>
                <w:bCs/>
                <w:sz w:val="20"/>
                <w:szCs w:val="20"/>
                <w:lang w:val="ky-KG"/>
              </w:rPr>
            </w:pPr>
            <w:r w:rsidRPr="00B24BF7">
              <w:rPr>
                <w:b/>
                <w:bCs/>
                <w:sz w:val="20"/>
                <w:szCs w:val="20"/>
              </w:rPr>
              <w:t>202</w:t>
            </w:r>
            <w:r w:rsidRPr="00B24BF7">
              <w:rPr>
                <w:b/>
                <w:bCs/>
                <w:sz w:val="20"/>
                <w:szCs w:val="20"/>
                <w:lang w:val="ky-KG"/>
              </w:rPr>
              <w:t>4</w:t>
            </w:r>
          </w:p>
        </w:tc>
        <w:tc>
          <w:tcPr>
            <w:tcW w:w="1046" w:type="pct"/>
            <w:tcBorders>
              <w:top w:val="single" w:sz="4" w:space="0" w:color="auto"/>
              <w:left w:val="nil"/>
              <w:bottom w:val="single" w:sz="8" w:space="0" w:color="auto"/>
              <w:right w:val="nil"/>
            </w:tcBorders>
            <w:tcMar>
              <w:top w:w="17" w:type="dxa"/>
              <w:left w:w="170" w:type="dxa"/>
              <w:bottom w:w="0" w:type="dxa"/>
              <w:right w:w="170" w:type="dxa"/>
            </w:tcMar>
            <w:vAlign w:val="center"/>
            <w:hideMark/>
          </w:tcPr>
          <w:p w14:paraId="237EAC1F" w14:textId="77777777" w:rsidR="007B1E6C" w:rsidRPr="00B24BF7" w:rsidRDefault="007B1E6C">
            <w:pPr>
              <w:jc w:val="right"/>
              <w:rPr>
                <w:b/>
                <w:bCs/>
                <w:sz w:val="20"/>
                <w:szCs w:val="20"/>
                <w:lang w:val="ky-KG"/>
              </w:rPr>
            </w:pPr>
            <w:r w:rsidRPr="00B24BF7">
              <w:rPr>
                <w:b/>
                <w:bCs/>
                <w:sz w:val="20"/>
                <w:szCs w:val="20"/>
              </w:rPr>
              <w:t>202</w:t>
            </w:r>
            <w:r w:rsidRPr="00B24BF7">
              <w:rPr>
                <w:b/>
                <w:bCs/>
                <w:sz w:val="20"/>
                <w:szCs w:val="20"/>
                <w:lang w:val="ky-KG"/>
              </w:rPr>
              <w:t>3</w:t>
            </w:r>
          </w:p>
        </w:tc>
        <w:tc>
          <w:tcPr>
            <w:tcW w:w="919" w:type="pct"/>
            <w:tcBorders>
              <w:top w:val="single" w:sz="4" w:space="0" w:color="auto"/>
              <w:left w:val="nil"/>
              <w:bottom w:val="single" w:sz="8" w:space="0" w:color="auto"/>
              <w:right w:val="nil"/>
            </w:tcBorders>
            <w:tcMar>
              <w:top w:w="17" w:type="dxa"/>
              <w:left w:w="170" w:type="dxa"/>
              <w:bottom w:w="0" w:type="dxa"/>
              <w:right w:w="170" w:type="dxa"/>
            </w:tcMar>
            <w:vAlign w:val="center"/>
            <w:hideMark/>
          </w:tcPr>
          <w:p w14:paraId="4D9DDD6E" w14:textId="77777777" w:rsidR="007B1E6C" w:rsidRPr="00B24BF7" w:rsidRDefault="007B1E6C">
            <w:pPr>
              <w:jc w:val="right"/>
              <w:rPr>
                <w:b/>
                <w:bCs/>
                <w:sz w:val="20"/>
                <w:szCs w:val="20"/>
                <w:lang w:val="ky-KG"/>
              </w:rPr>
            </w:pPr>
            <w:r w:rsidRPr="00B24BF7">
              <w:rPr>
                <w:b/>
                <w:bCs/>
                <w:sz w:val="20"/>
                <w:szCs w:val="20"/>
              </w:rPr>
              <w:t>202</w:t>
            </w:r>
            <w:r w:rsidRPr="00B24BF7">
              <w:rPr>
                <w:b/>
                <w:bCs/>
                <w:sz w:val="20"/>
                <w:szCs w:val="20"/>
                <w:lang w:val="ky-KG"/>
              </w:rPr>
              <w:t>4</w:t>
            </w:r>
          </w:p>
        </w:tc>
      </w:tr>
      <w:tr w:rsidR="007B1E6C" w:rsidRPr="00B24BF7" w14:paraId="13234EFE" w14:textId="77777777" w:rsidTr="007B1E6C">
        <w:trPr>
          <w:trHeight w:val="46"/>
        </w:trPr>
        <w:tc>
          <w:tcPr>
            <w:tcW w:w="1934" w:type="pct"/>
            <w:noWrap/>
            <w:hideMark/>
          </w:tcPr>
          <w:p w14:paraId="2EBB1996" w14:textId="77777777" w:rsidR="007B1E6C" w:rsidRPr="00B24BF7" w:rsidRDefault="007B1E6C">
            <w:pPr>
              <w:rPr>
                <w:sz w:val="20"/>
                <w:szCs w:val="20"/>
              </w:rPr>
            </w:pPr>
            <w:proofErr w:type="spellStart"/>
            <w:r w:rsidRPr="00B24BF7">
              <w:rPr>
                <w:sz w:val="20"/>
                <w:szCs w:val="20"/>
              </w:rPr>
              <w:t>Вирустук</w:t>
            </w:r>
            <w:proofErr w:type="spellEnd"/>
            <w:r w:rsidRPr="00B24BF7">
              <w:rPr>
                <w:sz w:val="20"/>
                <w:szCs w:val="20"/>
              </w:rPr>
              <w:t xml:space="preserve"> гепатит</w:t>
            </w:r>
          </w:p>
        </w:tc>
        <w:tc>
          <w:tcPr>
            <w:tcW w:w="549" w:type="pct"/>
            <w:tcBorders>
              <w:top w:val="single" w:sz="8" w:space="0" w:color="auto"/>
              <w:left w:val="nil"/>
              <w:bottom w:val="nil"/>
              <w:right w:val="nil"/>
            </w:tcBorders>
            <w:tcMar>
              <w:top w:w="15" w:type="dxa"/>
              <w:left w:w="170" w:type="dxa"/>
              <w:bottom w:w="0" w:type="dxa"/>
              <w:right w:w="170" w:type="dxa"/>
            </w:tcMar>
            <w:vAlign w:val="center"/>
            <w:hideMark/>
          </w:tcPr>
          <w:p w14:paraId="5AD162D0" w14:textId="77777777" w:rsidR="007B1E6C" w:rsidRPr="00B24BF7" w:rsidRDefault="007B1E6C">
            <w:pPr>
              <w:jc w:val="right"/>
              <w:rPr>
                <w:color w:val="000000"/>
                <w:sz w:val="20"/>
                <w:szCs w:val="20"/>
                <w:lang w:val="ky-KG"/>
              </w:rPr>
            </w:pPr>
            <w:r w:rsidRPr="00B24BF7">
              <w:rPr>
                <w:color w:val="000000"/>
                <w:sz w:val="20"/>
                <w:szCs w:val="20"/>
                <w:lang w:val="ky-KG"/>
              </w:rPr>
              <w:t>98,7</w:t>
            </w:r>
          </w:p>
        </w:tc>
        <w:tc>
          <w:tcPr>
            <w:tcW w:w="552" w:type="pct"/>
            <w:tcBorders>
              <w:top w:val="single" w:sz="8" w:space="0" w:color="auto"/>
              <w:left w:val="nil"/>
              <w:bottom w:val="nil"/>
              <w:right w:val="nil"/>
            </w:tcBorders>
            <w:tcMar>
              <w:top w:w="0" w:type="dxa"/>
              <w:left w:w="170" w:type="dxa"/>
              <w:bottom w:w="0" w:type="dxa"/>
              <w:right w:w="170" w:type="dxa"/>
            </w:tcMar>
            <w:vAlign w:val="center"/>
            <w:hideMark/>
          </w:tcPr>
          <w:p w14:paraId="2DC89ECE" w14:textId="77777777" w:rsidR="007B1E6C" w:rsidRPr="00B24BF7" w:rsidRDefault="007B1E6C">
            <w:pPr>
              <w:jc w:val="right"/>
              <w:rPr>
                <w:color w:val="000000"/>
                <w:sz w:val="20"/>
                <w:szCs w:val="20"/>
                <w:lang w:val="ky-KG"/>
              </w:rPr>
            </w:pPr>
            <w:r w:rsidRPr="00B24BF7">
              <w:rPr>
                <w:color w:val="000000"/>
                <w:sz w:val="20"/>
                <w:szCs w:val="20"/>
                <w:lang w:val="ky-KG"/>
              </w:rPr>
              <w:t>254,7</w:t>
            </w:r>
          </w:p>
        </w:tc>
        <w:tc>
          <w:tcPr>
            <w:tcW w:w="1046" w:type="pct"/>
            <w:tcBorders>
              <w:top w:val="single" w:sz="4" w:space="0" w:color="auto"/>
              <w:left w:val="nil"/>
              <w:bottom w:val="nil"/>
              <w:right w:val="nil"/>
            </w:tcBorders>
            <w:noWrap/>
            <w:tcMar>
              <w:top w:w="15" w:type="dxa"/>
              <w:left w:w="170" w:type="dxa"/>
              <w:bottom w:w="0" w:type="dxa"/>
              <w:right w:w="170" w:type="dxa"/>
            </w:tcMar>
            <w:vAlign w:val="center"/>
            <w:hideMark/>
          </w:tcPr>
          <w:p w14:paraId="04810521" w14:textId="77777777" w:rsidR="007B1E6C" w:rsidRPr="00B24BF7" w:rsidRDefault="007B1E6C">
            <w:pPr>
              <w:jc w:val="right"/>
              <w:rPr>
                <w:color w:val="000000"/>
                <w:sz w:val="20"/>
                <w:szCs w:val="20"/>
                <w:lang w:val="ky-KG"/>
              </w:rPr>
            </w:pPr>
            <w:r w:rsidRPr="00B24BF7">
              <w:rPr>
                <w:color w:val="000000"/>
                <w:sz w:val="20"/>
                <w:szCs w:val="20"/>
                <w:lang w:val="ky-KG"/>
              </w:rPr>
              <w:t>257,0</w:t>
            </w:r>
          </w:p>
        </w:tc>
        <w:tc>
          <w:tcPr>
            <w:tcW w:w="919" w:type="pct"/>
            <w:tcBorders>
              <w:top w:val="single" w:sz="4" w:space="0" w:color="auto"/>
              <w:left w:val="nil"/>
              <w:bottom w:val="nil"/>
              <w:right w:val="nil"/>
            </w:tcBorders>
            <w:noWrap/>
            <w:tcMar>
              <w:top w:w="15" w:type="dxa"/>
              <w:left w:w="170" w:type="dxa"/>
              <w:bottom w:w="0" w:type="dxa"/>
              <w:right w:w="170" w:type="dxa"/>
            </w:tcMar>
            <w:vAlign w:val="center"/>
            <w:hideMark/>
          </w:tcPr>
          <w:p w14:paraId="64AE709E" w14:textId="77777777" w:rsidR="007B1E6C" w:rsidRPr="00B24BF7" w:rsidRDefault="007B1E6C">
            <w:pPr>
              <w:jc w:val="right"/>
              <w:rPr>
                <w:color w:val="000000"/>
                <w:sz w:val="20"/>
                <w:szCs w:val="20"/>
                <w:lang w:val="ky-KG"/>
              </w:rPr>
            </w:pPr>
            <w:r w:rsidRPr="00B24BF7">
              <w:rPr>
                <w:sz w:val="20"/>
                <w:szCs w:val="20"/>
                <w:lang w:val="ky-KG"/>
              </w:rPr>
              <w:t>258,0</w:t>
            </w:r>
          </w:p>
        </w:tc>
      </w:tr>
      <w:tr w:rsidR="007B1E6C" w:rsidRPr="00B24BF7" w14:paraId="5E87EE2A" w14:textId="77777777" w:rsidTr="007B1E6C">
        <w:tc>
          <w:tcPr>
            <w:tcW w:w="1934" w:type="pct"/>
            <w:noWrap/>
            <w:hideMark/>
          </w:tcPr>
          <w:p w14:paraId="4C9A27D6" w14:textId="77777777" w:rsidR="007B1E6C" w:rsidRPr="00B24BF7" w:rsidRDefault="007B1E6C">
            <w:pPr>
              <w:spacing w:before="40" w:after="40"/>
              <w:rPr>
                <w:sz w:val="20"/>
                <w:szCs w:val="20"/>
              </w:rPr>
            </w:pPr>
            <w:bookmarkStart w:id="2360" w:name="_Hlk179817597"/>
            <w:r w:rsidRPr="00B24BF7">
              <w:rPr>
                <w:sz w:val="20"/>
                <w:szCs w:val="20"/>
              </w:rPr>
              <w:t xml:space="preserve">АИВ </w:t>
            </w:r>
            <w:proofErr w:type="spellStart"/>
            <w:r w:rsidRPr="00B24BF7">
              <w:rPr>
                <w:sz w:val="20"/>
                <w:szCs w:val="20"/>
              </w:rPr>
              <w:t>инфекциясы</w:t>
            </w:r>
            <w:bookmarkEnd w:id="2360"/>
            <w:proofErr w:type="spellEnd"/>
          </w:p>
        </w:tc>
        <w:tc>
          <w:tcPr>
            <w:tcW w:w="549" w:type="pct"/>
            <w:tcMar>
              <w:top w:w="15" w:type="dxa"/>
              <w:left w:w="170" w:type="dxa"/>
              <w:bottom w:w="0" w:type="dxa"/>
              <w:right w:w="170" w:type="dxa"/>
            </w:tcMar>
            <w:vAlign w:val="center"/>
            <w:hideMark/>
          </w:tcPr>
          <w:p w14:paraId="50F7141C" w14:textId="77777777" w:rsidR="007B1E6C" w:rsidRPr="00B24BF7" w:rsidRDefault="007B1E6C">
            <w:pPr>
              <w:jc w:val="right"/>
              <w:rPr>
                <w:color w:val="000000"/>
                <w:sz w:val="20"/>
                <w:szCs w:val="20"/>
                <w:lang w:val="ky-KG"/>
              </w:rPr>
            </w:pPr>
            <w:r w:rsidRPr="00B24BF7">
              <w:rPr>
                <w:color w:val="000000"/>
                <w:sz w:val="20"/>
                <w:szCs w:val="20"/>
                <w:lang w:val="ky-KG"/>
              </w:rPr>
              <w:t>14,0</w:t>
            </w:r>
          </w:p>
        </w:tc>
        <w:tc>
          <w:tcPr>
            <w:tcW w:w="552" w:type="pct"/>
            <w:tcMar>
              <w:top w:w="0" w:type="dxa"/>
              <w:left w:w="170" w:type="dxa"/>
              <w:bottom w:w="0" w:type="dxa"/>
              <w:right w:w="170" w:type="dxa"/>
            </w:tcMar>
            <w:vAlign w:val="center"/>
            <w:hideMark/>
          </w:tcPr>
          <w:p w14:paraId="31CB4812" w14:textId="77777777" w:rsidR="007B1E6C" w:rsidRPr="00B24BF7" w:rsidRDefault="007B1E6C">
            <w:pPr>
              <w:jc w:val="right"/>
              <w:rPr>
                <w:color w:val="000000"/>
                <w:sz w:val="20"/>
                <w:szCs w:val="20"/>
                <w:lang w:val="ky-KG"/>
              </w:rPr>
            </w:pPr>
            <w:r w:rsidRPr="00B24BF7">
              <w:rPr>
                <w:color w:val="000000"/>
                <w:sz w:val="20"/>
                <w:szCs w:val="20"/>
                <w:lang w:val="ky-KG"/>
              </w:rPr>
              <w:t>13,7</w:t>
            </w:r>
          </w:p>
        </w:tc>
        <w:tc>
          <w:tcPr>
            <w:tcW w:w="1046" w:type="pct"/>
            <w:noWrap/>
            <w:tcMar>
              <w:top w:w="15" w:type="dxa"/>
              <w:left w:w="170" w:type="dxa"/>
              <w:bottom w:w="0" w:type="dxa"/>
              <w:right w:w="170" w:type="dxa"/>
            </w:tcMar>
            <w:vAlign w:val="center"/>
            <w:hideMark/>
          </w:tcPr>
          <w:p w14:paraId="5E98A278" w14:textId="77777777" w:rsidR="007B1E6C" w:rsidRPr="00B24BF7" w:rsidRDefault="007B1E6C">
            <w:pPr>
              <w:jc w:val="right"/>
              <w:rPr>
                <w:color w:val="000000"/>
                <w:sz w:val="20"/>
                <w:szCs w:val="20"/>
                <w:lang w:val="ky-KG"/>
              </w:rPr>
            </w:pPr>
            <w:r w:rsidRPr="00B24BF7">
              <w:rPr>
                <w:color w:val="000000"/>
                <w:sz w:val="20"/>
                <w:szCs w:val="20"/>
                <w:lang w:val="ky-KG"/>
              </w:rPr>
              <w:t>93,9</w:t>
            </w:r>
          </w:p>
        </w:tc>
        <w:tc>
          <w:tcPr>
            <w:tcW w:w="919" w:type="pct"/>
            <w:noWrap/>
            <w:tcMar>
              <w:top w:w="15" w:type="dxa"/>
              <w:left w:w="170" w:type="dxa"/>
              <w:bottom w:w="0" w:type="dxa"/>
              <w:right w:w="170" w:type="dxa"/>
            </w:tcMar>
            <w:vAlign w:val="bottom"/>
            <w:hideMark/>
          </w:tcPr>
          <w:p w14:paraId="209DBDD2" w14:textId="77777777" w:rsidR="007B1E6C" w:rsidRPr="00B24BF7" w:rsidRDefault="007B1E6C">
            <w:pPr>
              <w:jc w:val="right"/>
              <w:rPr>
                <w:color w:val="000000"/>
                <w:sz w:val="20"/>
                <w:szCs w:val="20"/>
                <w:lang w:val="ky-KG"/>
              </w:rPr>
            </w:pPr>
            <w:r w:rsidRPr="00B24BF7">
              <w:rPr>
                <w:sz w:val="20"/>
                <w:szCs w:val="20"/>
                <w:lang w:val="ky-KG"/>
              </w:rPr>
              <w:t>97,2</w:t>
            </w:r>
          </w:p>
        </w:tc>
      </w:tr>
      <w:tr w:rsidR="007B1E6C" w:rsidRPr="00B24BF7" w14:paraId="688AEDA3" w14:textId="77777777" w:rsidTr="007B1E6C">
        <w:tc>
          <w:tcPr>
            <w:tcW w:w="1934" w:type="pct"/>
            <w:hideMark/>
          </w:tcPr>
          <w:p w14:paraId="1FC8A909" w14:textId="77777777" w:rsidR="007B1E6C" w:rsidRPr="00B24BF7" w:rsidRDefault="007B1E6C">
            <w:pPr>
              <w:tabs>
                <w:tab w:val="left" w:pos="5760"/>
              </w:tabs>
              <w:spacing w:before="40" w:after="40"/>
              <w:ind w:left="113" w:hanging="113"/>
              <w:rPr>
                <w:sz w:val="20"/>
                <w:szCs w:val="20"/>
              </w:rPr>
            </w:pPr>
            <w:r w:rsidRPr="00B24BF7">
              <w:rPr>
                <w:sz w:val="20"/>
                <w:szCs w:val="20"/>
                <w:lang w:val="ky-KG"/>
              </w:rPr>
              <w:t>Курч</w:t>
            </w:r>
            <w:r w:rsidRPr="00B24BF7">
              <w:rPr>
                <w:sz w:val="20"/>
                <w:szCs w:val="20"/>
              </w:rPr>
              <w:t xml:space="preserve"> </w:t>
            </w:r>
            <w:proofErr w:type="spellStart"/>
            <w:r w:rsidRPr="00B24BF7">
              <w:rPr>
                <w:sz w:val="20"/>
                <w:szCs w:val="20"/>
              </w:rPr>
              <w:t>ичеги</w:t>
            </w:r>
            <w:proofErr w:type="spellEnd"/>
            <w:r w:rsidRPr="00B24BF7">
              <w:rPr>
                <w:sz w:val="20"/>
                <w:szCs w:val="20"/>
              </w:rPr>
              <w:t xml:space="preserve"> </w:t>
            </w:r>
            <w:proofErr w:type="spellStart"/>
            <w:r w:rsidRPr="00B24BF7">
              <w:rPr>
                <w:sz w:val="20"/>
                <w:szCs w:val="20"/>
              </w:rPr>
              <w:t>инфекциясы</w:t>
            </w:r>
            <w:proofErr w:type="spellEnd"/>
          </w:p>
        </w:tc>
        <w:tc>
          <w:tcPr>
            <w:tcW w:w="549" w:type="pct"/>
            <w:tcMar>
              <w:top w:w="15" w:type="dxa"/>
              <w:left w:w="170" w:type="dxa"/>
              <w:bottom w:w="0" w:type="dxa"/>
              <w:right w:w="170" w:type="dxa"/>
            </w:tcMar>
            <w:vAlign w:val="center"/>
            <w:hideMark/>
          </w:tcPr>
          <w:p w14:paraId="700987B2" w14:textId="77777777" w:rsidR="007B1E6C" w:rsidRPr="00B24BF7" w:rsidRDefault="007B1E6C">
            <w:pPr>
              <w:jc w:val="right"/>
              <w:rPr>
                <w:color w:val="000000"/>
                <w:sz w:val="20"/>
                <w:szCs w:val="20"/>
                <w:lang w:val="ky-KG"/>
              </w:rPr>
            </w:pPr>
            <w:r w:rsidRPr="00B24BF7">
              <w:rPr>
                <w:color w:val="000000"/>
                <w:sz w:val="20"/>
                <w:szCs w:val="20"/>
                <w:lang w:val="ky-KG"/>
              </w:rPr>
              <w:t>447,2</w:t>
            </w:r>
          </w:p>
        </w:tc>
        <w:tc>
          <w:tcPr>
            <w:tcW w:w="552" w:type="pct"/>
            <w:tcMar>
              <w:top w:w="0" w:type="dxa"/>
              <w:left w:w="170" w:type="dxa"/>
              <w:bottom w:w="0" w:type="dxa"/>
              <w:right w:w="170" w:type="dxa"/>
            </w:tcMar>
            <w:vAlign w:val="center"/>
            <w:hideMark/>
          </w:tcPr>
          <w:p w14:paraId="38A7B82B" w14:textId="77777777" w:rsidR="007B1E6C" w:rsidRPr="00B24BF7" w:rsidRDefault="007B1E6C">
            <w:pPr>
              <w:jc w:val="right"/>
              <w:rPr>
                <w:color w:val="000000"/>
                <w:sz w:val="20"/>
                <w:szCs w:val="20"/>
                <w:lang w:val="ky-KG"/>
              </w:rPr>
            </w:pPr>
            <w:r w:rsidRPr="00B24BF7">
              <w:rPr>
                <w:color w:val="000000"/>
                <w:sz w:val="20"/>
                <w:szCs w:val="20"/>
                <w:lang w:val="ky-KG"/>
              </w:rPr>
              <w:t>366,3</w:t>
            </w:r>
          </w:p>
        </w:tc>
        <w:tc>
          <w:tcPr>
            <w:tcW w:w="1046" w:type="pct"/>
            <w:noWrap/>
            <w:tcMar>
              <w:top w:w="15" w:type="dxa"/>
              <w:left w:w="170" w:type="dxa"/>
              <w:bottom w:w="0" w:type="dxa"/>
              <w:right w:w="170" w:type="dxa"/>
            </w:tcMar>
            <w:vAlign w:val="center"/>
            <w:hideMark/>
          </w:tcPr>
          <w:p w14:paraId="155110E1" w14:textId="77777777" w:rsidR="007B1E6C" w:rsidRPr="00B24BF7" w:rsidRDefault="007B1E6C">
            <w:pPr>
              <w:jc w:val="right"/>
              <w:rPr>
                <w:color w:val="000000"/>
                <w:sz w:val="20"/>
                <w:szCs w:val="20"/>
                <w:lang w:val="ky-KG"/>
              </w:rPr>
            </w:pPr>
            <w:r w:rsidRPr="00B24BF7">
              <w:rPr>
                <w:color w:val="000000"/>
                <w:sz w:val="20"/>
                <w:szCs w:val="20"/>
                <w:lang w:val="ky-KG"/>
              </w:rPr>
              <w:t>94,0</w:t>
            </w:r>
          </w:p>
        </w:tc>
        <w:tc>
          <w:tcPr>
            <w:tcW w:w="919" w:type="pct"/>
            <w:noWrap/>
            <w:tcMar>
              <w:top w:w="15" w:type="dxa"/>
              <w:left w:w="170" w:type="dxa"/>
              <w:bottom w:w="0" w:type="dxa"/>
              <w:right w:w="170" w:type="dxa"/>
            </w:tcMar>
            <w:vAlign w:val="bottom"/>
            <w:hideMark/>
          </w:tcPr>
          <w:p w14:paraId="6201579C" w14:textId="77777777" w:rsidR="007B1E6C" w:rsidRPr="00B24BF7" w:rsidRDefault="007B1E6C">
            <w:pPr>
              <w:jc w:val="right"/>
              <w:rPr>
                <w:color w:val="000000"/>
                <w:sz w:val="20"/>
                <w:szCs w:val="20"/>
                <w:lang w:val="ky-KG"/>
              </w:rPr>
            </w:pPr>
            <w:r w:rsidRPr="00B24BF7">
              <w:rPr>
                <w:sz w:val="20"/>
                <w:szCs w:val="20"/>
                <w:lang w:val="ky-KG"/>
              </w:rPr>
              <w:t>81,8</w:t>
            </w:r>
          </w:p>
        </w:tc>
      </w:tr>
      <w:tr w:rsidR="007B1E6C" w:rsidRPr="00B24BF7" w14:paraId="2C91D78E" w14:textId="77777777" w:rsidTr="007B1E6C">
        <w:trPr>
          <w:trHeight w:val="126"/>
        </w:trPr>
        <w:tc>
          <w:tcPr>
            <w:tcW w:w="1934" w:type="pct"/>
            <w:hideMark/>
          </w:tcPr>
          <w:p w14:paraId="34CB6A9F" w14:textId="77777777" w:rsidR="007B1E6C" w:rsidRPr="00B24BF7" w:rsidRDefault="007B1E6C">
            <w:pPr>
              <w:tabs>
                <w:tab w:val="left" w:pos="5760"/>
              </w:tabs>
              <w:spacing w:before="40" w:after="40"/>
              <w:ind w:left="113" w:hanging="113"/>
              <w:rPr>
                <w:sz w:val="20"/>
                <w:szCs w:val="20"/>
              </w:rPr>
            </w:pPr>
            <w:r w:rsidRPr="00B24BF7">
              <w:rPr>
                <w:sz w:val="20"/>
                <w:szCs w:val="20"/>
              </w:rPr>
              <w:t>Бруцеллез</w:t>
            </w:r>
          </w:p>
        </w:tc>
        <w:tc>
          <w:tcPr>
            <w:tcW w:w="549" w:type="pct"/>
            <w:tcMar>
              <w:top w:w="15" w:type="dxa"/>
              <w:left w:w="170" w:type="dxa"/>
              <w:bottom w:w="0" w:type="dxa"/>
              <w:right w:w="170" w:type="dxa"/>
            </w:tcMar>
            <w:vAlign w:val="center"/>
            <w:hideMark/>
          </w:tcPr>
          <w:p w14:paraId="7AC61885" w14:textId="77777777" w:rsidR="007B1E6C" w:rsidRPr="00B24BF7" w:rsidRDefault="007B1E6C">
            <w:pPr>
              <w:jc w:val="right"/>
              <w:rPr>
                <w:color w:val="000000"/>
                <w:sz w:val="20"/>
                <w:szCs w:val="20"/>
                <w:lang w:val="ky-KG"/>
              </w:rPr>
            </w:pPr>
            <w:r w:rsidRPr="00B24BF7">
              <w:rPr>
                <w:color w:val="000000"/>
                <w:sz w:val="20"/>
                <w:szCs w:val="20"/>
                <w:lang w:val="ky-KG"/>
              </w:rPr>
              <w:t>13,5</w:t>
            </w:r>
          </w:p>
        </w:tc>
        <w:tc>
          <w:tcPr>
            <w:tcW w:w="552" w:type="pct"/>
            <w:tcMar>
              <w:top w:w="0" w:type="dxa"/>
              <w:left w:w="170" w:type="dxa"/>
              <w:bottom w:w="0" w:type="dxa"/>
              <w:right w:w="170" w:type="dxa"/>
            </w:tcMar>
            <w:vAlign w:val="center"/>
            <w:hideMark/>
          </w:tcPr>
          <w:p w14:paraId="1CA7A074" w14:textId="77777777" w:rsidR="007B1E6C" w:rsidRPr="00B24BF7" w:rsidRDefault="007B1E6C">
            <w:pPr>
              <w:jc w:val="right"/>
              <w:rPr>
                <w:color w:val="000000"/>
                <w:sz w:val="20"/>
                <w:szCs w:val="20"/>
                <w:lang w:val="ky-KG"/>
              </w:rPr>
            </w:pPr>
            <w:r w:rsidRPr="00B24BF7">
              <w:rPr>
                <w:color w:val="000000"/>
                <w:sz w:val="20"/>
                <w:szCs w:val="20"/>
                <w:lang w:val="ky-KG"/>
              </w:rPr>
              <w:t>15,3</w:t>
            </w:r>
          </w:p>
        </w:tc>
        <w:tc>
          <w:tcPr>
            <w:tcW w:w="1046" w:type="pct"/>
            <w:noWrap/>
            <w:tcMar>
              <w:top w:w="15" w:type="dxa"/>
              <w:left w:w="170" w:type="dxa"/>
              <w:bottom w:w="0" w:type="dxa"/>
              <w:right w:w="170" w:type="dxa"/>
            </w:tcMar>
            <w:vAlign w:val="center"/>
            <w:hideMark/>
          </w:tcPr>
          <w:p w14:paraId="65C3389D" w14:textId="77777777" w:rsidR="007B1E6C" w:rsidRPr="00B24BF7" w:rsidRDefault="007B1E6C">
            <w:pPr>
              <w:jc w:val="right"/>
              <w:rPr>
                <w:color w:val="000000"/>
                <w:sz w:val="20"/>
                <w:szCs w:val="20"/>
                <w:lang w:val="ky-KG"/>
              </w:rPr>
            </w:pPr>
            <w:r w:rsidRPr="00B24BF7">
              <w:rPr>
                <w:color w:val="000000"/>
                <w:sz w:val="20"/>
                <w:szCs w:val="20"/>
                <w:lang w:val="ky-KG"/>
              </w:rPr>
              <w:t>99,7</w:t>
            </w:r>
          </w:p>
        </w:tc>
        <w:tc>
          <w:tcPr>
            <w:tcW w:w="919" w:type="pct"/>
            <w:noWrap/>
            <w:tcMar>
              <w:top w:w="15" w:type="dxa"/>
              <w:left w:w="170" w:type="dxa"/>
              <w:bottom w:w="0" w:type="dxa"/>
              <w:right w:w="170" w:type="dxa"/>
            </w:tcMar>
            <w:vAlign w:val="bottom"/>
            <w:hideMark/>
          </w:tcPr>
          <w:p w14:paraId="0D5FBAE7" w14:textId="77777777" w:rsidR="007B1E6C" w:rsidRPr="00B24BF7" w:rsidRDefault="007B1E6C">
            <w:pPr>
              <w:jc w:val="right"/>
              <w:rPr>
                <w:color w:val="000000"/>
                <w:sz w:val="20"/>
                <w:szCs w:val="20"/>
                <w:lang w:val="ky-KG"/>
              </w:rPr>
            </w:pPr>
            <w:r w:rsidRPr="00B24BF7">
              <w:rPr>
                <w:sz w:val="20"/>
                <w:szCs w:val="20"/>
                <w:lang w:val="ky-KG"/>
              </w:rPr>
              <w:t>112,7</w:t>
            </w:r>
          </w:p>
        </w:tc>
      </w:tr>
      <w:tr w:rsidR="007B1E6C" w:rsidRPr="00B24BF7" w14:paraId="3ACB04E8" w14:textId="77777777" w:rsidTr="007B1E6C">
        <w:tc>
          <w:tcPr>
            <w:tcW w:w="1934" w:type="pct"/>
            <w:noWrap/>
            <w:hideMark/>
          </w:tcPr>
          <w:p w14:paraId="72073FCB" w14:textId="77777777" w:rsidR="007B1E6C" w:rsidRPr="00B24BF7" w:rsidRDefault="007B1E6C">
            <w:pPr>
              <w:tabs>
                <w:tab w:val="left" w:pos="5760"/>
              </w:tabs>
              <w:spacing w:before="40" w:after="40"/>
              <w:ind w:left="113" w:hanging="113"/>
              <w:rPr>
                <w:sz w:val="20"/>
                <w:szCs w:val="20"/>
              </w:rPr>
            </w:pPr>
            <w:proofErr w:type="spellStart"/>
            <w:r w:rsidRPr="00B24BF7">
              <w:rPr>
                <w:sz w:val="20"/>
                <w:szCs w:val="20"/>
              </w:rPr>
              <w:t>Кургак</w:t>
            </w:r>
            <w:proofErr w:type="spellEnd"/>
            <w:r w:rsidRPr="00B24BF7">
              <w:rPr>
                <w:sz w:val="20"/>
                <w:szCs w:val="20"/>
              </w:rPr>
              <w:t xml:space="preserve"> </w:t>
            </w:r>
            <w:proofErr w:type="spellStart"/>
            <w:r w:rsidRPr="00B24BF7">
              <w:rPr>
                <w:sz w:val="20"/>
                <w:szCs w:val="20"/>
              </w:rPr>
              <w:t>учук</w:t>
            </w:r>
            <w:proofErr w:type="spellEnd"/>
          </w:p>
        </w:tc>
        <w:tc>
          <w:tcPr>
            <w:tcW w:w="549" w:type="pct"/>
            <w:tcMar>
              <w:top w:w="15" w:type="dxa"/>
              <w:left w:w="170" w:type="dxa"/>
              <w:bottom w:w="0" w:type="dxa"/>
              <w:right w:w="170" w:type="dxa"/>
            </w:tcMar>
            <w:vAlign w:val="center"/>
            <w:hideMark/>
          </w:tcPr>
          <w:p w14:paraId="1B274D74" w14:textId="77777777" w:rsidR="007B1E6C" w:rsidRPr="00B24BF7" w:rsidRDefault="007B1E6C">
            <w:pPr>
              <w:jc w:val="right"/>
              <w:rPr>
                <w:color w:val="000000"/>
                <w:sz w:val="20"/>
                <w:szCs w:val="20"/>
                <w:lang w:val="ky-KG"/>
              </w:rPr>
            </w:pPr>
            <w:r w:rsidRPr="00B24BF7">
              <w:rPr>
                <w:sz w:val="20"/>
                <w:szCs w:val="20"/>
                <w:lang w:val="ky-KG"/>
              </w:rPr>
              <w:t>50,4</w:t>
            </w:r>
          </w:p>
        </w:tc>
        <w:tc>
          <w:tcPr>
            <w:tcW w:w="552" w:type="pct"/>
            <w:tcMar>
              <w:top w:w="0" w:type="dxa"/>
              <w:left w:w="170" w:type="dxa"/>
              <w:bottom w:w="0" w:type="dxa"/>
              <w:right w:w="170" w:type="dxa"/>
            </w:tcMar>
            <w:vAlign w:val="bottom"/>
            <w:hideMark/>
          </w:tcPr>
          <w:p w14:paraId="4DD3149C" w14:textId="77777777" w:rsidR="007B1E6C" w:rsidRPr="00B24BF7" w:rsidRDefault="007B1E6C">
            <w:pPr>
              <w:jc w:val="right"/>
              <w:rPr>
                <w:color w:val="000000"/>
                <w:sz w:val="20"/>
                <w:szCs w:val="20"/>
                <w:lang w:val="ky-KG"/>
              </w:rPr>
            </w:pPr>
            <w:r w:rsidRPr="00B24BF7">
              <w:rPr>
                <w:sz w:val="20"/>
                <w:szCs w:val="20"/>
                <w:lang w:val="ky-KG"/>
              </w:rPr>
              <w:t>47,7</w:t>
            </w:r>
          </w:p>
        </w:tc>
        <w:tc>
          <w:tcPr>
            <w:tcW w:w="1046" w:type="pct"/>
            <w:noWrap/>
            <w:tcMar>
              <w:top w:w="15" w:type="dxa"/>
              <w:left w:w="170" w:type="dxa"/>
              <w:bottom w:w="0" w:type="dxa"/>
              <w:right w:w="170" w:type="dxa"/>
            </w:tcMar>
            <w:vAlign w:val="center"/>
            <w:hideMark/>
          </w:tcPr>
          <w:p w14:paraId="35CA8ABA" w14:textId="77777777" w:rsidR="007B1E6C" w:rsidRPr="00B24BF7" w:rsidRDefault="007B1E6C">
            <w:pPr>
              <w:jc w:val="right"/>
              <w:rPr>
                <w:color w:val="000000"/>
                <w:sz w:val="20"/>
                <w:szCs w:val="20"/>
                <w:lang w:val="ky-KG"/>
              </w:rPr>
            </w:pPr>
            <w:r w:rsidRPr="00B24BF7">
              <w:rPr>
                <w:color w:val="000000"/>
                <w:sz w:val="20"/>
                <w:szCs w:val="20"/>
                <w:lang w:val="ky-KG"/>
              </w:rPr>
              <w:t>91,8</w:t>
            </w:r>
          </w:p>
        </w:tc>
        <w:tc>
          <w:tcPr>
            <w:tcW w:w="919" w:type="pct"/>
            <w:noWrap/>
            <w:tcMar>
              <w:top w:w="15" w:type="dxa"/>
              <w:left w:w="170" w:type="dxa"/>
              <w:bottom w:w="0" w:type="dxa"/>
              <w:right w:w="170" w:type="dxa"/>
            </w:tcMar>
            <w:vAlign w:val="bottom"/>
            <w:hideMark/>
          </w:tcPr>
          <w:p w14:paraId="3638C42F" w14:textId="77777777" w:rsidR="007B1E6C" w:rsidRPr="00B24BF7" w:rsidRDefault="007B1E6C">
            <w:pPr>
              <w:jc w:val="right"/>
              <w:rPr>
                <w:color w:val="000000"/>
                <w:sz w:val="20"/>
                <w:szCs w:val="20"/>
                <w:lang w:val="ky-KG"/>
              </w:rPr>
            </w:pPr>
            <w:r w:rsidRPr="00B24BF7">
              <w:rPr>
                <w:sz w:val="20"/>
                <w:szCs w:val="20"/>
                <w:lang w:val="ky-KG"/>
              </w:rPr>
              <w:t>94,7</w:t>
            </w:r>
          </w:p>
        </w:tc>
      </w:tr>
      <w:tr w:rsidR="007B1E6C" w:rsidRPr="00B24BF7" w14:paraId="78D42DEE" w14:textId="77777777" w:rsidTr="007B1E6C">
        <w:tc>
          <w:tcPr>
            <w:tcW w:w="1934" w:type="pct"/>
            <w:noWrap/>
            <w:hideMark/>
          </w:tcPr>
          <w:p w14:paraId="19881D36" w14:textId="77777777" w:rsidR="007B1E6C" w:rsidRPr="00B24BF7" w:rsidRDefault="007B1E6C">
            <w:pPr>
              <w:tabs>
                <w:tab w:val="left" w:pos="5760"/>
              </w:tabs>
              <w:spacing w:before="40" w:after="40"/>
              <w:ind w:left="113" w:hanging="113"/>
              <w:rPr>
                <w:sz w:val="20"/>
                <w:szCs w:val="20"/>
              </w:rPr>
            </w:pPr>
            <w:bookmarkStart w:id="2361" w:name="_Hlk171931737"/>
            <w:r w:rsidRPr="00B24BF7">
              <w:rPr>
                <w:sz w:val="20"/>
                <w:szCs w:val="20"/>
                <w:lang w:val="ky-KG"/>
              </w:rPr>
              <w:t>Курч</w:t>
            </w:r>
            <w:r w:rsidRPr="00B24BF7">
              <w:rPr>
                <w:sz w:val="20"/>
                <w:szCs w:val="20"/>
              </w:rPr>
              <w:t xml:space="preserve"> </w:t>
            </w:r>
            <w:proofErr w:type="spellStart"/>
            <w:r w:rsidRPr="00B24BF7">
              <w:rPr>
                <w:sz w:val="20"/>
                <w:szCs w:val="20"/>
              </w:rPr>
              <w:t>респиратордук-вирустук</w:t>
            </w:r>
            <w:proofErr w:type="spellEnd"/>
            <w:r w:rsidRPr="00B24BF7">
              <w:rPr>
                <w:sz w:val="20"/>
                <w:szCs w:val="20"/>
              </w:rPr>
              <w:t xml:space="preserve"> инфекция</w:t>
            </w:r>
            <w:bookmarkEnd w:id="2361"/>
          </w:p>
        </w:tc>
        <w:tc>
          <w:tcPr>
            <w:tcW w:w="549" w:type="pct"/>
            <w:tcMar>
              <w:top w:w="15" w:type="dxa"/>
              <w:left w:w="170" w:type="dxa"/>
              <w:bottom w:w="0" w:type="dxa"/>
              <w:right w:w="170" w:type="dxa"/>
            </w:tcMar>
            <w:vAlign w:val="center"/>
            <w:hideMark/>
          </w:tcPr>
          <w:p w14:paraId="15D56DCC" w14:textId="77777777" w:rsidR="007B1E6C" w:rsidRPr="00B24BF7" w:rsidRDefault="007B1E6C">
            <w:pPr>
              <w:jc w:val="right"/>
              <w:rPr>
                <w:color w:val="000000"/>
                <w:sz w:val="20"/>
                <w:szCs w:val="20"/>
                <w:lang w:val="ky-KG"/>
              </w:rPr>
            </w:pPr>
            <w:r w:rsidRPr="00B24BF7">
              <w:rPr>
                <w:sz w:val="20"/>
                <w:szCs w:val="20"/>
                <w:lang w:val="ky-KG"/>
              </w:rPr>
              <w:t>3 195,9</w:t>
            </w:r>
          </w:p>
        </w:tc>
        <w:tc>
          <w:tcPr>
            <w:tcW w:w="552" w:type="pct"/>
            <w:tcMar>
              <w:top w:w="0" w:type="dxa"/>
              <w:left w:w="170" w:type="dxa"/>
              <w:bottom w:w="0" w:type="dxa"/>
              <w:right w:w="170" w:type="dxa"/>
            </w:tcMar>
            <w:vAlign w:val="bottom"/>
            <w:hideMark/>
          </w:tcPr>
          <w:p w14:paraId="37E1E208" w14:textId="77777777" w:rsidR="007B1E6C" w:rsidRPr="00B24BF7" w:rsidRDefault="007B1E6C">
            <w:pPr>
              <w:jc w:val="right"/>
              <w:rPr>
                <w:color w:val="000000"/>
                <w:sz w:val="20"/>
                <w:szCs w:val="20"/>
                <w:lang w:val="ky-KG"/>
              </w:rPr>
            </w:pPr>
            <w:r w:rsidRPr="00B24BF7">
              <w:rPr>
                <w:sz w:val="20"/>
                <w:szCs w:val="20"/>
                <w:lang w:val="ky-KG"/>
              </w:rPr>
              <w:t>3 106,1</w:t>
            </w:r>
          </w:p>
        </w:tc>
        <w:tc>
          <w:tcPr>
            <w:tcW w:w="1046" w:type="pct"/>
            <w:noWrap/>
            <w:tcMar>
              <w:top w:w="15" w:type="dxa"/>
              <w:left w:w="170" w:type="dxa"/>
              <w:bottom w:w="0" w:type="dxa"/>
              <w:right w:w="170" w:type="dxa"/>
            </w:tcMar>
            <w:vAlign w:val="center"/>
            <w:hideMark/>
          </w:tcPr>
          <w:p w14:paraId="6FA92C36" w14:textId="77777777" w:rsidR="007B1E6C" w:rsidRPr="00B24BF7" w:rsidRDefault="007B1E6C">
            <w:pPr>
              <w:jc w:val="right"/>
              <w:rPr>
                <w:color w:val="000000"/>
                <w:sz w:val="20"/>
                <w:szCs w:val="20"/>
                <w:lang w:val="ky-KG"/>
              </w:rPr>
            </w:pPr>
            <w:r w:rsidRPr="00B24BF7">
              <w:rPr>
                <w:color w:val="000000"/>
                <w:sz w:val="20"/>
                <w:szCs w:val="20"/>
                <w:lang w:val="ky-KG"/>
              </w:rPr>
              <w:t>94,2</w:t>
            </w:r>
          </w:p>
        </w:tc>
        <w:tc>
          <w:tcPr>
            <w:tcW w:w="919" w:type="pct"/>
            <w:noWrap/>
            <w:tcMar>
              <w:top w:w="15" w:type="dxa"/>
              <w:left w:w="170" w:type="dxa"/>
              <w:bottom w:w="0" w:type="dxa"/>
              <w:right w:w="170" w:type="dxa"/>
            </w:tcMar>
            <w:vAlign w:val="bottom"/>
            <w:hideMark/>
          </w:tcPr>
          <w:p w14:paraId="4812159E" w14:textId="77777777" w:rsidR="007B1E6C" w:rsidRPr="00B24BF7" w:rsidRDefault="007B1E6C">
            <w:pPr>
              <w:jc w:val="right"/>
              <w:rPr>
                <w:color w:val="000000"/>
                <w:sz w:val="20"/>
                <w:szCs w:val="20"/>
                <w:lang w:val="ky-KG"/>
              </w:rPr>
            </w:pPr>
            <w:r w:rsidRPr="00B24BF7">
              <w:rPr>
                <w:sz w:val="20"/>
                <w:szCs w:val="20"/>
                <w:lang w:val="ky-KG"/>
              </w:rPr>
              <w:t>97,2</w:t>
            </w:r>
          </w:p>
        </w:tc>
      </w:tr>
      <w:tr w:rsidR="007B1E6C" w:rsidRPr="00B24BF7" w14:paraId="77AA509F" w14:textId="77777777" w:rsidTr="007B1E6C">
        <w:tc>
          <w:tcPr>
            <w:tcW w:w="1934" w:type="pct"/>
            <w:noWrap/>
            <w:hideMark/>
          </w:tcPr>
          <w:p w14:paraId="7EF2F400" w14:textId="77777777" w:rsidR="007B1E6C" w:rsidRPr="00B24BF7" w:rsidRDefault="007B1E6C">
            <w:pPr>
              <w:tabs>
                <w:tab w:val="left" w:pos="5760"/>
              </w:tabs>
              <w:spacing w:before="40" w:after="40"/>
              <w:ind w:left="113" w:hanging="113"/>
              <w:rPr>
                <w:sz w:val="20"/>
                <w:szCs w:val="20"/>
              </w:rPr>
            </w:pPr>
            <w:r w:rsidRPr="00B24BF7">
              <w:rPr>
                <w:sz w:val="20"/>
                <w:szCs w:val="20"/>
              </w:rPr>
              <w:t>Сифилис</w:t>
            </w:r>
          </w:p>
        </w:tc>
        <w:tc>
          <w:tcPr>
            <w:tcW w:w="549" w:type="pct"/>
            <w:tcMar>
              <w:top w:w="15" w:type="dxa"/>
              <w:left w:w="170" w:type="dxa"/>
              <w:bottom w:w="0" w:type="dxa"/>
              <w:right w:w="170" w:type="dxa"/>
            </w:tcMar>
            <w:vAlign w:val="center"/>
            <w:hideMark/>
          </w:tcPr>
          <w:p w14:paraId="49879D9C" w14:textId="77777777" w:rsidR="007B1E6C" w:rsidRPr="00B24BF7" w:rsidRDefault="007B1E6C">
            <w:pPr>
              <w:jc w:val="right"/>
              <w:rPr>
                <w:color w:val="000000"/>
                <w:sz w:val="20"/>
                <w:szCs w:val="20"/>
                <w:lang w:val="ky-KG"/>
              </w:rPr>
            </w:pPr>
            <w:r w:rsidRPr="00B24BF7">
              <w:rPr>
                <w:sz w:val="20"/>
                <w:szCs w:val="20"/>
                <w:lang w:val="ky-KG"/>
              </w:rPr>
              <w:t>5,7</w:t>
            </w:r>
          </w:p>
        </w:tc>
        <w:tc>
          <w:tcPr>
            <w:tcW w:w="552" w:type="pct"/>
            <w:tcMar>
              <w:top w:w="0" w:type="dxa"/>
              <w:left w:w="170" w:type="dxa"/>
              <w:bottom w:w="0" w:type="dxa"/>
              <w:right w:w="170" w:type="dxa"/>
            </w:tcMar>
            <w:vAlign w:val="bottom"/>
            <w:hideMark/>
          </w:tcPr>
          <w:p w14:paraId="72B63C04" w14:textId="77777777" w:rsidR="007B1E6C" w:rsidRPr="00B24BF7" w:rsidRDefault="007B1E6C">
            <w:pPr>
              <w:jc w:val="right"/>
              <w:rPr>
                <w:color w:val="000000"/>
                <w:sz w:val="20"/>
                <w:szCs w:val="20"/>
                <w:lang w:val="ky-KG"/>
              </w:rPr>
            </w:pPr>
            <w:r w:rsidRPr="00B24BF7">
              <w:rPr>
                <w:sz w:val="20"/>
                <w:szCs w:val="20"/>
                <w:lang w:val="ky-KG"/>
              </w:rPr>
              <w:t>4,6</w:t>
            </w:r>
          </w:p>
        </w:tc>
        <w:tc>
          <w:tcPr>
            <w:tcW w:w="1046" w:type="pct"/>
            <w:noWrap/>
            <w:tcMar>
              <w:top w:w="15" w:type="dxa"/>
              <w:left w:w="170" w:type="dxa"/>
              <w:bottom w:w="0" w:type="dxa"/>
              <w:right w:w="170" w:type="dxa"/>
            </w:tcMar>
            <w:vAlign w:val="bottom"/>
            <w:hideMark/>
          </w:tcPr>
          <w:p w14:paraId="54295732" w14:textId="77777777" w:rsidR="007B1E6C" w:rsidRPr="00B24BF7" w:rsidRDefault="007B1E6C">
            <w:pPr>
              <w:jc w:val="right"/>
              <w:rPr>
                <w:color w:val="000000"/>
                <w:sz w:val="20"/>
                <w:szCs w:val="20"/>
                <w:lang w:val="ky-KG"/>
              </w:rPr>
            </w:pPr>
            <w:r w:rsidRPr="00B24BF7">
              <w:rPr>
                <w:sz w:val="20"/>
                <w:szCs w:val="20"/>
                <w:lang w:val="ky-KG"/>
              </w:rPr>
              <w:t>133,7</w:t>
            </w:r>
          </w:p>
        </w:tc>
        <w:tc>
          <w:tcPr>
            <w:tcW w:w="919" w:type="pct"/>
            <w:noWrap/>
            <w:tcMar>
              <w:top w:w="15" w:type="dxa"/>
              <w:left w:w="170" w:type="dxa"/>
              <w:bottom w:w="0" w:type="dxa"/>
              <w:right w:w="170" w:type="dxa"/>
            </w:tcMar>
            <w:vAlign w:val="bottom"/>
            <w:hideMark/>
          </w:tcPr>
          <w:p w14:paraId="5102E8D0" w14:textId="77777777" w:rsidR="007B1E6C" w:rsidRPr="00B24BF7" w:rsidRDefault="007B1E6C">
            <w:pPr>
              <w:jc w:val="right"/>
              <w:rPr>
                <w:color w:val="000000"/>
                <w:sz w:val="20"/>
                <w:szCs w:val="20"/>
                <w:lang w:val="ky-KG"/>
              </w:rPr>
            </w:pPr>
            <w:r w:rsidRPr="00B24BF7">
              <w:rPr>
                <w:sz w:val="20"/>
                <w:szCs w:val="20"/>
                <w:lang w:val="ky-KG"/>
              </w:rPr>
              <w:t>80,6</w:t>
            </w:r>
          </w:p>
        </w:tc>
      </w:tr>
      <w:tr w:rsidR="007B1E6C" w:rsidRPr="00B24BF7" w14:paraId="37F86577" w14:textId="77777777" w:rsidTr="007B1E6C">
        <w:tc>
          <w:tcPr>
            <w:tcW w:w="1934" w:type="pct"/>
            <w:tcBorders>
              <w:top w:val="nil"/>
              <w:left w:val="nil"/>
              <w:bottom w:val="single" w:sz="8" w:space="0" w:color="auto"/>
              <w:right w:val="nil"/>
            </w:tcBorders>
            <w:noWrap/>
            <w:hideMark/>
          </w:tcPr>
          <w:p w14:paraId="5BE3D487" w14:textId="77777777" w:rsidR="007B1E6C" w:rsidRPr="00B24BF7" w:rsidRDefault="007B1E6C">
            <w:pPr>
              <w:tabs>
                <w:tab w:val="left" w:pos="5760"/>
              </w:tabs>
              <w:spacing w:before="40" w:after="40"/>
              <w:ind w:left="113" w:hanging="113"/>
              <w:rPr>
                <w:sz w:val="20"/>
                <w:szCs w:val="20"/>
                <w:lang w:val="ky-KG"/>
              </w:rPr>
            </w:pPr>
            <w:r w:rsidRPr="00B24BF7">
              <w:rPr>
                <w:sz w:val="20"/>
                <w:szCs w:val="20"/>
                <w:lang w:val="ky-KG"/>
              </w:rPr>
              <w:t>Көк жөтөл</w:t>
            </w:r>
          </w:p>
        </w:tc>
        <w:tc>
          <w:tcPr>
            <w:tcW w:w="549" w:type="pct"/>
            <w:tcBorders>
              <w:top w:val="nil"/>
              <w:left w:val="nil"/>
              <w:bottom w:val="single" w:sz="8" w:space="0" w:color="auto"/>
              <w:right w:val="nil"/>
            </w:tcBorders>
            <w:tcMar>
              <w:top w:w="15" w:type="dxa"/>
              <w:left w:w="170" w:type="dxa"/>
              <w:bottom w:w="0" w:type="dxa"/>
              <w:right w:w="170" w:type="dxa"/>
            </w:tcMar>
            <w:vAlign w:val="center"/>
            <w:hideMark/>
          </w:tcPr>
          <w:p w14:paraId="4E5D271E" w14:textId="77777777" w:rsidR="007B1E6C" w:rsidRPr="00B24BF7" w:rsidRDefault="007B1E6C">
            <w:pPr>
              <w:jc w:val="right"/>
              <w:rPr>
                <w:color w:val="000000"/>
                <w:sz w:val="20"/>
                <w:szCs w:val="20"/>
                <w:lang w:val="ky-KG"/>
              </w:rPr>
            </w:pPr>
            <w:r w:rsidRPr="00B24BF7">
              <w:rPr>
                <w:sz w:val="20"/>
                <w:szCs w:val="20"/>
                <w:lang w:val="ky-KG"/>
              </w:rPr>
              <w:t>24,5</w:t>
            </w:r>
          </w:p>
        </w:tc>
        <w:tc>
          <w:tcPr>
            <w:tcW w:w="552" w:type="pct"/>
            <w:tcBorders>
              <w:top w:val="nil"/>
              <w:left w:val="nil"/>
              <w:bottom w:val="single" w:sz="4" w:space="0" w:color="auto"/>
              <w:right w:val="nil"/>
            </w:tcBorders>
            <w:tcMar>
              <w:top w:w="0" w:type="dxa"/>
              <w:left w:w="170" w:type="dxa"/>
              <w:bottom w:w="0" w:type="dxa"/>
              <w:right w:w="170" w:type="dxa"/>
            </w:tcMar>
            <w:vAlign w:val="bottom"/>
            <w:hideMark/>
          </w:tcPr>
          <w:p w14:paraId="66B28F33" w14:textId="77777777" w:rsidR="007B1E6C" w:rsidRPr="00B24BF7" w:rsidRDefault="007B1E6C">
            <w:pPr>
              <w:jc w:val="right"/>
              <w:rPr>
                <w:color w:val="000000"/>
                <w:sz w:val="20"/>
                <w:szCs w:val="20"/>
                <w:lang w:val="ky-KG"/>
              </w:rPr>
            </w:pPr>
            <w:r w:rsidRPr="00B24BF7">
              <w:rPr>
                <w:sz w:val="20"/>
                <w:szCs w:val="20"/>
                <w:lang w:val="ky-KG"/>
              </w:rPr>
              <w:t>46,2</w:t>
            </w:r>
          </w:p>
        </w:tc>
        <w:tc>
          <w:tcPr>
            <w:tcW w:w="1046" w:type="pct"/>
            <w:tcBorders>
              <w:top w:val="nil"/>
              <w:left w:val="nil"/>
              <w:bottom w:val="single" w:sz="8" w:space="0" w:color="auto"/>
              <w:right w:val="nil"/>
            </w:tcBorders>
            <w:noWrap/>
            <w:tcMar>
              <w:top w:w="15" w:type="dxa"/>
              <w:left w:w="170" w:type="dxa"/>
              <w:bottom w:w="0" w:type="dxa"/>
              <w:right w:w="170" w:type="dxa"/>
            </w:tcMar>
            <w:vAlign w:val="center"/>
            <w:hideMark/>
          </w:tcPr>
          <w:p w14:paraId="6B2C878B" w14:textId="77777777" w:rsidR="007B1E6C" w:rsidRPr="00B24BF7" w:rsidRDefault="007B1E6C">
            <w:pPr>
              <w:jc w:val="right"/>
              <w:rPr>
                <w:color w:val="000000"/>
                <w:sz w:val="20"/>
                <w:szCs w:val="20"/>
                <w:lang w:val="ky-KG"/>
              </w:rPr>
            </w:pPr>
            <w:r w:rsidRPr="00B24BF7">
              <w:rPr>
                <w:sz w:val="20"/>
                <w:szCs w:val="20"/>
                <w:lang w:val="ky-KG"/>
              </w:rPr>
              <w:t>30,6 эсе</w:t>
            </w:r>
          </w:p>
        </w:tc>
        <w:tc>
          <w:tcPr>
            <w:tcW w:w="919" w:type="pct"/>
            <w:tcBorders>
              <w:top w:val="nil"/>
              <w:left w:val="nil"/>
              <w:bottom w:val="single" w:sz="4" w:space="0" w:color="auto"/>
              <w:right w:val="nil"/>
            </w:tcBorders>
            <w:noWrap/>
            <w:tcMar>
              <w:top w:w="15" w:type="dxa"/>
              <w:left w:w="170" w:type="dxa"/>
              <w:bottom w:w="0" w:type="dxa"/>
              <w:right w:w="170" w:type="dxa"/>
            </w:tcMar>
            <w:vAlign w:val="bottom"/>
            <w:hideMark/>
          </w:tcPr>
          <w:p w14:paraId="2658CE8B" w14:textId="77777777" w:rsidR="007B1E6C" w:rsidRPr="00B24BF7" w:rsidRDefault="007B1E6C">
            <w:pPr>
              <w:jc w:val="right"/>
              <w:rPr>
                <w:color w:val="000000"/>
                <w:sz w:val="20"/>
                <w:szCs w:val="20"/>
                <w:lang w:val="ky-KG"/>
              </w:rPr>
            </w:pPr>
            <w:r w:rsidRPr="00B24BF7">
              <w:rPr>
                <w:sz w:val="20"/>
                <w:szCs w:val="20"/>
                <w:lang w:val="ky-KG"/>
              </w:rPr>
              <w:t>188,7</w:t>
            </w:r>
          </w:p>
        </w:tc>
      </w:tr>
    </w:tbl>
    <w:p w14:paraId="4F595E32" w14:textId="77777777" w:rsidR="007B1E6C" w:rsidRDefault="007B1E6C" w:rsidP="007B1E6C">
      <w:pPr>
        <w:spacing w:before="40" w:after="40"/>
        <w:ind w:firstLine="708"/>
        <w:jc w:val="both"/>
        <w:rPr>
          <w:lang w:val="ky-KG"/>
        </w:rPr>
      </w:pPr>
      <w:r>
        <w:rPr>
          <w:lang w:val="ky-KG"/>
        </w:rPr>
        <w:t>2024-жылдын январь-ноябрында 2023-ж. январь-ноябрына салыштырмалуу вирустук гепатит оорусунун бардык региондордо өсүшүнүн эсебинен ал жалпы республика боюнча 2,5 эсеге көбөйгөн. Бруцеллез оорусунун өсүшү (13,3 пайызга) анын Ош ш. (2 эсеге), Бишкек ш. (1,8 эсеге), Чүй (1,3 эсеге), Нарын (1,2 эсеге) ошондой эле Баткен жана Талас (1,1 эсеге) облустарындагы  көбөйүшү менен шартталган.</w:t>
      </w:r>
    </w:p>
    <w:p w14:paraId="617BEDBD" w14:textId="1FB3CA7C" w:rsidR="007B1E6C" w:rsidRDefault="00620BCA" w:rsidP="007B1E6C">
      <w:pPr>
        <w:spacing w:before="120"/>
        <w:ind w:left="1361" w:hanging="1361"/>
        <w:rPr>
          <w:b/>
          <w:lang w:val="ky-KG"/>
        </w:rPr>
      </w:pPr>
      <w:r>
        <w:rPr>
          <w:b/>
          <w:bCs/>
          <w:lang w:val="ky-KG"/>
        </w:rPr>
        <w:t>100</w:t>
      </w:r>
      <w:r w:rsidR="007B1E6C">
        <w:rPr>
          <w:b/>
          <w:bCs/>
          <w:lang w:val="ky-KG"/>
        </w:rPr>
        <w:t>-таблица: 2024-жылдын январь-</w:t>
      </w:r>
      <w:r w:rsidR="007B1E6C">
        <w:rPr>
          <w:lang w:val="ky-KG"/>
        </w:rPr>
        <w:t xml:space="preserve"> </w:t>
      </w:r>
      <w:r w:rsidR="007B1E6C">
        <w:rPr>
          <w:b/>
          <w:bCs/>
          <w:lang w:val="ky-KG"/>
        </w:rPr>
        <w:t xml:space="preserve">ноябрындагы </w:t>
      </w:r>
      <w:r w:rsidR="007B1E6C">
        <w:rPr>
          <w:b/>
          <w:lang w:val="ky-KG"/>
        </w:rPr>
        <w:t>аймактар боюнча калктын жугуштуу жана мите ооруларынын айрым түрлөрү менен оору-сыркоосу</w:t>
      </w:r>
    </w:p>
    <w:p w14:paraId="6A5C56E1" w14:textId="77777777" w:rsidR="007B1E6C" w:rsidRDefault="007B1E6C" w:rsidP="007B1E6C">
      <w:pPr>
        <w:spacing w:after="120"/>
        <w:ind w:left="1361"/>
        <w:rPr>
          <w:i/>
          <w:sz w:val="20"/>
          <w:szCs w:val="20"/>
          <w:lang w:val="ky-KG"/>
        </w:rPr>
      </w:pPr>
      <w:r>
        <w:rPr>
          <w:i/>
          <w:sz w:val="20"/>
          <w:szCs w:val="20"/>
          <w:lang w:val="ky-KG"/>
        </w:rPr>
        <w:t>(мурунку жылдын тийиштүү мезгилине карата пайыз менен; калктын 100 миңине)</w:t>
      </w:r>
    </w:p>
    <w:tbl>
      <w:tblPr>
        <w:tblW w:w="5000" w:type="pct"/>
        <w:tblCellMar>
          <w:left w:w="0" w:type="dxa"/>
          <w:right w:w="0" w:type="dxa"/>
        </w:tblCellMar>
        <w:tblLook w:val="04A0" w:firstRow="1" w:lastRow="0" w:firstColumn="1" w:lastColumn="0" w:noHBand="0" w:noVBand="1"/>
      </w:tblPr>
      <w:tblGrid>
        <w:gridCol w:w="2152"/>
        <w:gridCol w:w="906"/>
        <w:gridCol w:w="1283"/>
        <w:gridCol w:w="998"/>
        <w:gridCol w:w="1491"/>
        <w:gridCol w:w="1651"/>
        <w:gridCol w:w="1157"/>
      </w:tblGrid>
      <w:tr w:rsidR="007B1E6C" w14:paraId="32CCFDEE" w14:textId="77777777" w:rsidTr="00183F63">
        <w:trPr>
          <w:cantSplit/>
        </w:trPr>
        <w:tc>
          <w:tcPr>
            <w:tcW w:w="1207" w:type="pct"/>
            <w:tcBorders>
              <w:top w:val="single" w:sz="4" w:space="0" w:color="auto"/>
              <w:left w:val="nil"/>
              <w:bottom w:val="single" w:sz="8" w:space="0" w:color="auto"/>
              <w:right w:val="nil"/>
            </w:tcBorders>
            <w:noWrap/>
            <w:tcMar>
              <w:top w:w="15" w:type="dxa"/>
              <w:left w:w="15" w:type="dxa"/>
              <w:bottom w:w="0" w:type="dxa"/>
              <w:right w:w="15" w:type="dxa"/>
            </w:tcMar>
            <w:vAlign w:val="bottom"/>
          </w:tcPr>
          <w:p w14:paraId="737DF32A" w14:textId="77777777" w:rsidR="007B1E6C" w:rsidRDefault="007B1E6C">
            <w:pPr>
              <w:jc w:val="center"/>
              <w:rPr>
                <w:b/>
                <w:bCs/>
                <w:sz w:val="20"/>
                <w:szCs w:val="20"/>
                <w:lang w:val="ky-KG"/>
              </w:rPr>
            </w:pPr>
          </w:p>
        </w:tc>
        <w:tc>
          <w:tcPr>
            <w:tcW w:w="561" w:type="pct"/>
            <w:tcBorders>
              <w:top w:val="single" w:sz="4" w:space="0" w:color="auto"/>
              <w:left w:val="nil"/>
              <w:bottom w:val="single" w:sz="8" w:space="0" w:color="auto"/>
              <w:right w:val="nil"/>
            </w:tcBorders>
            <w:tcMar>
              <w:top w:w="15" w:type="dxa"/>
              <w:left w:w="15" w:type="dxa"/>
              <w:bottom w:w="0" w:type="dxa"/>
              <w:right w:w="15" w:type="dxa"/>
            </w:tcMar>
            <w:hideMark/>
          </w:tcPr>
          <w:p w14:paraId="41E69502" w14:textId="77777777" w:rsidR="007B1E6C" w:rsidRDefault="007B1E6C">
            <w:pPr>
              <w:jc w:val="center"/>
              <w:rPr>
                <w:b/>
                <w:bCs/>
                <w:sz w:val="20"/>
                <w:szCs w:val="20"/>
              </w:rPr>
            </w:pPr>
            <w:proofErr w:type="spellStart"/>
            <w:r>
              <w:rPr>
                <w:b/>
                <w:sz w:val="20"/>
                <w:szCs w:val="20"/>
              </w:rPr>
              <w:t>Кургак</w:t>
            </w:r>
            <w:proofErr w:type="spellEnd"/>
            <w:r>
              <w:rPr>
                <w:b/>
                <w:sz w:val="20"/>
                <w:szCs w:val="20"/>
              </w:rPr>
              <w:t xml:space="preserve"> </w:t>
            </w:r>
            <w:proofErr w:type="spellStart"/>
            <w:r>
              <w:rPr>
                <w:b/>
                <w:sz w:val="20"/>
                <w:szCs w:val="20"/>
              </w:rPr>
              <w:t>учук</w:t>
            </w:r>
            <w:proofErr w:type="spellEnd"/>
          </w:p>
        </w:tc>
        <w:tc>
          <w:tcPr>
            <w:tcW w:w="655" w:type="pct"/>
            <w:tcBorders>
              <w:top w:val="single" w:sz="4" w:space="0" w:color="auto"/>
              <w:left w:val="nil"/>
              <w:bottom w:val="single" w:sz="8" w:space="0" w:color="auto"/>
              <w:right w:val="nil"/>
            </w:tcBorders>
            <w:tcMar>
              <w:top w:w="15" w:type="dxa"/>
              <w:left w:w="15" w:type="dxa"/>
              <w:bottom w:w="0" w:type="dxa"/>
              <w:right w:w="15" w:type="dxa"/>
            </w:tcMar>
            <w:hideMark/>
          </w:tcPr>
          <w:p w14:paraId="45EF4638" w14:textId="77777777" w:rsidR="007B1E6C" w:rsidRDefault="007B1E6C">
            <w:pPr>
              <w:jc w:val="center"/>
              <w:rPr>
                <w:b/>
                <w:bCs/>
                <w:sz w:val="20"/>
                <w:szCs w:val="20"/>
              </w:rPr>
            </w:pPr>
            <w:proofErr w:type="spellStart"/>
            <w:r>
              <w:rPr>
                <w:b/>
                <w:sz w:val="20"/>
                <w:szCs w:val="20"/>
              </w:rPr>
              <w:t>Бактериял</w:t>
            </w:r>
            <w:proofErr w:type="spellEnd"/>
            <w:r>
              <w:rPr>
                <w:b/>
                <w:sz w:val="20"/>
                <w:szCs w:val="20"/>
                <w:lang w:val="ky-KG"/>
              </w:rPr>
              <w:t>ык</w:t>
            </w:r>
            <w:r>
              <w:rPr>
                <w:b/>
                <w:sz w:val="20"/>
                <w:szCs w:val="20"/>
              </w:rPr>
              <w:t xml:space="preserve"> дизентерия</w:t>
            </w:r>
          </w:p>
        </w:tc>
        <w:tc>
          <w:tcPr>
            <w:tcW w:w="608" w:type="pct"/>
            <w:tcBorders>
              <w:top w:val="single" w:sz="4" w:space="0" w:color="auto"/>
              <w:left w:val="nil"/>
              <w:bottom w:val="single" w:sz="8" w:space="0" w:color="auto"/>
              <w:right w:val="nil"/>
            </w:tcBorders>
            <w:tcMar>
              <w:top w:w="15" w:type="dxa"/>
              <w:left w:w="15" w:type="dxa"/>
              <w:bottom w:w="0" w:type="dxa"/>
              <w:right w:w="15" w:type="dxa"/>
            </w:tcMar>
            <w:hideMark/>
          </w:tcPr>
          <w:p w14:paraId="076599AE" w14:textId="77777777" w:rsidR="007B1E6C" w:rsidRDefault="007B1E6C">
            <w:pPr>
              <w:jc w:val="center"/>
              <w:rPr>
                <w:b/>
                <w:bCs/>
                <w:sz w:val="20"/>
                <w:szCs w:val="20"/>
              </w:rPr>
            </w:pPr>
            <w:r>
              <w:rPr>
                <w:b/>
                <w:sz w:val="20"/>
                <w:szCs w:val="20"/>
              </w:rPr>
              <w:t>Бруцеллез</w:t>
            </w:r>
          </w:p>
        </w:tc>
        <w:tc>
          <w:tcPr>
            <w:tcW w:w="864" w:type="pct"/>
            <w:tcBorders>
              <w:top w:val="single" w:sz="4" w:space="0" w:color="auto"/>
              <w:left w:val="nil"/>
              <w:bottom w:val="single" w:sz="8" w:space="0" w:color="auto"/>
              <w:right w:val="nil"/>
            </w:tcBorders>
            <w:tcMar>
              <w:top w:w="15" w:type="dxa"/>
              <w:left w:w="15" w:type="dxa"/>
              <w:bottom w:w="0" w:type="dxa"/>
              <w:right w:w="15" w:type="dxa"/>
            </w:tcMar>
            <w:hideMark/>
          </w:tcPr>
          <w:p w14:paraId="5FC558B0" w14:textId="77777777" w:rsidR="007B1E6C" w:rsidRDefault="007B1E6C">
            <w:pPr>
              <w:jc w:val="center"/>
              <w:rPr>
                <w:b/>
                <w:bCs/>
                <w:sz w:val="20"/>
                <w:szCs w:val="20"/>
              </w:rPr>
            </w:pPr>
            <w:proofErr w:type="spellStart"/>
            <w:r>
              <w:rPr>
                <w:b/>
                <w:sz w:val="20"/>
                <w:szCs w:val="20"/>
              </w:rPr>
              <w:t>Вирустук</w:t>
            </w:r>
            <w:proofErr w:type="spellEnd"/>
            <w:r>
              <w:rPr>
                <w:b/>
                <w:sz w:val="20"/>
                <w:szCs w:val="20"/>
              </w:rPr>
              <w:t xml:space="preserve"> гепатит</w:t>
            </w:r>
          </w:p>
        </w:tc>
        <w:tc>
          <w:tcPr>
            <w:tcW w:w="516" w:type="pct"/>
            <w:tcBorders>
              <w:top w:val="single" w:sz="4" w:space="0" w:color="auto"/>
              <w:left w:val="nil"/>
              <w:bottom w:val="single" w:sz="8" w:space="0" w:color="auto"/>
              <w:right w:val="nil"/>
            </w:tcBorders>
            <w:hideMark/>
          </w:tcPr>
          <w:p w14:paraId="30E845C9" w14:textId="77777777" w:rsidR="007B1E6C" w:rsidRDefault="007B1E6C">
            <w:pPr>
              <w:pStyle w:val="xl34"/>
              <w:pBdr>
                <w:bottom w:val="none" w:sz="0" w:space="0" w:color="auto"/>
              </w:pBdr>
              <w:spacing w:before="0" w:beforeAutospacing="0" w:after="0" w:afterAutospacing="0"/>
              <w:rPr>
                <w:rFonts w:eastAsia="Times New Roman"/>
                <w:sz w:val="20"/>
                <w:szCs w:val="20"/>
              </w:rPr>
            </w:pPr>
            <w:proofErr w:type="spellStart"/>
            <w:r>
              <w:rPr>
                <w:rFonts w:eastAsia="Times New Roman"/>
                <w:sz w:val="20"/>
                <w:szCs w:val="20"/>
              </w:rPr>
              <w:t>Аныкталган</w:t>
            </w:r>
            <w:proofErr w:type="spellEnd"/>
            <w:r>
              <w:rPr>
                <w:rFonts w:eastAsia="Times New Roman"/>
                <w:sz w:val="20"/>
                <w:szCs w:val="20"/>
              </w:rPr>
              <w:t xml:space="preserve"> </w:t>
            </w:r>
            <w:proofErr w:type="spellStart"/>
            <w:r>
              <w:rPr>
                <w:rFonts w:eastAsia="Times New Roman"/>
                <w:sz w:val="20"/>
                <w:szCs w:val="20"/>
              </w:rPr>
              <w:t>козгогучтар</w:t>
            </w:r>
            <w:proofErr w:type="spellEnd"/>
            <w:r>
              <w:rPr>
                <w:rFonts w:eastAsia="Times New Roman"/>
                <w:sz w:val="20"/>
                <w:szCs w:val="20"/>
              </w:rPr>
              <w:t xml:space="preserve"> </w:t>
            </w:r>
            <w:proofErr w:type="spellStart"/>
            <w:r>
              <w:rPr>
                <w:rFonts w:eastAsia="Times New Roman"/>
                <w:sz w:val="20"/>
                <w:szCs w:val="20"/>
              </w:rPr>
              <w:t>алып</w:t>
            </w:r>
            <w:proofErr w:type="spellEnd"/>
            <w:r>
              <w:rPr>
                <w:rFonts w:eastAsia="Times New Roman"/>
                <w:sz w:val="20"/>
                <w:szCs w:val="20"/>
              </w:rPr>
              <w:t xml:space="preserve"> </w:t>
            </w:r>
            <w:proofErr w:type="spellStart"/>
            <w:r>
              <w:rPr>
                <w:rFonts w:eastAsia="Times New Roman"/>
                <w:sz w:val="20"/>
                <w:szCs w:val="20"/>
              </w:rPr>
              <w:t>келген</w:t>
            </w:r>
            <w:proofErr w:type="spellEnd"/>
            <w:r>
              <w:rPr>
                <w:rFonts w:eastAsia="Times New Roman"/>
                <w:sz w:val="20"/>
                <w:szCs w:val="20"/>
              </w:rPr>
              <w:t xml:space="preserve"> </w:t>
            </w:r>
            <w:r>
              <w:rPr>
                <w:rFonts w:eastAsia="Times New Roman"/>
                <w:sz w:val="20"/>
                <w:szCs w:val="20"/>
              </w:rPr>
              <w:br/>
            </w:r>
            <w:proofErr w:type="spellStart"/>
            <w:r>
              <w:rPr>
                <w:rFonts w:eastAsia="Times New Roman"/>
                <w:sz w:val="20"/>
                <w:szCs w:val="20"/>
              </w:rPr>
              <w:t>гастроэнтериттер</w:t>
            </w:r>
            <w:proofErr w:type="spellEnd"/>
            <w:r>
              <w:rPr>
                <w:rFonts w:eastAsia="Times New Roman"/>
                <w:sz w:val="20"/>
                <w:szCs w:val="20"/>
              </w:rPr>
              <w:t xml:space="preserve">, </w:t>
            </w:r>
            <w:proofErr w:type="spellStart"/>
            <w:r>
              <w:rPr>
                <w:rFonts w:eastAsia="Times New Roman"/>
                <w:sz w:val="20"/>
                <w:szCs w:val="20"/>
              </w:rPr>
              <w:t>колиттер</w:t>
            </w:r>
            <w:proofErr w:type="spellEnd"/>
          </w:p>
        </w:tc>
        <w:tc>
          <w:tcPr>
            <w:tcW w:w="589" w:type="pct"/>
            <w:tcBorders>
              <w:top w:val="single" w:sz="4" w:space="0" w:color="auto"/>
              <w:left w:val="nil"/>
              <w:bottom w:val="single" w:sz="8" w:space="0" w:color="auto"/>
              <w:right w:val="nil"/>
            </w:tcBorders>
            <w:hideMark/>
          </w:tcPr>
          <w:p w14:paraId="59C9EE6F" w14:textId="77777777" w:rsidR="007B1E6C" w:rsidRDefault="007B1E6C">
            <w:pPr>
              <w:jc w:val="center"/>
              <w:rPr>
                <w:b/>
                <w:bCs/>
                <w:sz w:val="20"/>
                <w:szCs w:val="20"/>
              </w:rPr>
            </w:pPr>
            <w:r>
              <w:rPr>
                <w:b/>
                <w:sz w:val="20"/>
                <w:szCs w:val="20"/>
              </w:rPr>
              <w:t xml:space="preserve">АИВ </w:t>
            </w:r>
            <w:proofErr w:type="spellStart"/>
            <w:r>
              <w:rPr>
                <w:b/>
                <w:sz w:val="20"/>
                <w:szCs w:val="20"/>
              </w:rPr>
              <w:t>инфекциясы</w:t>
            </w:r>
            <w:proofErr w:type="spellEnd"/>
          </w:p>
        </w:tc>
      </w:tr>
      <w:tr w:rsidR="007B1E6C" w14:paraId="15A1F4FD" w14:textId="77777777" w:rsidTr="00183F63">
        <w:tc>
          <w:tcPr>
            <w:tcW w:w="1207" w:type="pct"/>
            <w:tcBorders>
              <w:top w:val="single" w:sz="8" w:space="0" w:color="auto"/>
            </w:tcBorders>
            <w:vAlign w:val="center"/>
            <w:hideMark/>
          </w:tcPr>
          <w:p w14:paraId="7D36529F" w14:textId="77777777" w:rsidR="007B1E6C" w:rsidRDefault="007B1E6C" w:rsidP="009412F7">
            <w:pPr>
              <w:rPr>
                <w:b/>
                <w:sz w:val="20"/>
                <w:szCs w:val="20"/>
              </w:rPr>
            </w:pPr>
            <w:r>
              <w:rPr>
                <w:b/>
                <w:sz w:val="20"/>
                <w:szCs w:val="20"/>
              </w:rPr>
              <w:t xml:space="preserve">Кыргыз </w:t>
            </w:r>
            <w:proofErr w:type="spellStart"/>
            <w:r>
              <w:rPr>
                <w:b/>
                <w:sz w:val="20"/>
                <w:szCs w:val="20"/>
              </w:rPr>
              <w:t>Республикасы</w:t>
            </w:r>
            <w:proofErr w:type="spellEnd"/>
          </w:p>
        </w:tc>
        <w:tc>
          <w:tcPr>
            <w:tcW w:w="561" w:type="pct"/>
            <w:tcBorders>
              <w:top w:val="single" w:sz="8" w:space="0" w:color="auto"/>
            </w:tcBorders>
            <w:tcMar>
              <w:top w:w="17" w:type="dxa"/>
              <w:left w:w="170" w:type="dxa"/>
              <w:bottom w:w="0" w:type="dxa"/>
              <w:right w:w="170" w:type="dxa"/>
            </w:tcMar>
            <w:vAlign w:val="bottom"/>
            <w:hideMark/>
          </w:tcPr>
          <w:p w14:paraId="280CA2B0" w14:textId="77777777" w:rsidR="007B1E6C" w:rsidRDefault="007B1E6C" w:rsidP="009412F7">
            <w:pPr>
              <w:jc w:val="right"/>
              <w:rPr>
                <w:b/>
                <w:bCs/>
                <w:sz w:val="20"/>
                <w:szCs w:val="20"/>
              </w:rPr>
            </w:pPr>
            <w:r>
              <w:rPr>
                <w:b/>
                <w:bCs/>
                <w:sz w:val="20"/>
                <w:szCs w:val="20"/>
              </w:rPr>
              <w:t>94,6</w:t>
            </w:r>
          </w:p>
        </w:tc>
        <w:tc>
          <w:tcPr>
            <w:tcW w:w="655" w:type="pct"/>
            <w:tcBorders>
              <w:top w:val="single" w:sz="8" w:space="0" w:color="auto"/>
            </w:tcBorders>
            <w:tcMar>
              <w:top w:w="17" w:type="dxa"/>
              <w:left w:w="170" w:type="dxa"/>
              <w:bottom w:w="0" w:type="dxa"/>
              <w:right w:w="170" w:type="dxa"/>
            </w:tcMar>
            <w:vAlign w:val="bottom"/>
            <w:hideMark/>
          </w:tcPr>
          <w:p w14:paraId="07C9F669" w14:textId="77777777" w:rsidR="007B1E6C" w:rsidRDefault="007B1E6C" w:rsidP="009412F7">
            <w:pPr>
              <w:jc w:val="right"/>
              <w:rPr>
                <w:b/>
                <w:bCs/>
                <w:sz w:val="20"/>
                <w:szCs w:val="20"/>
              </w:rPr>
            </w:pPr>
            <w:r>
              <w:rPr>
                <w:b/>
                <w:bCs/>
                <w:sz w:val="20"/>
                <w:szCs w:val="20"/>
              </w:rPr>
              <w:t>88,5</w:t>
            </w:r>
          </w:p>
        </w:tc>
        <w:tc>
          <w:tcPr>
            <w:tcW w:w="608" w:type="pct"/>
            <w:tcBorders>
              <w:top w:val="single" w:sz="8" w:space="0" w:color="auto"/>
            </w:tcBorders>
            <w:noWrap/>
            <w:tcMar>
              <w:top w:w="17" w:type="dxa"/>
              <w:left w:w="170" w:type="dxa"/>
              <w:bottom w:w="0" w:type="dxa"/>
              <w:right w:w="170" w:type="dxa"/>
            </w:tcMar>
            <w:vAlign w:val="bottom"/>
            <w:hideMark/>
          </w:tcPr>
          <w:p w14:paraId="69FEBDA9" w14:textId="77777777" w:rsidR="007B1E6C" w:rsidRDefault="007B1E6C" w:rsidP="009412F7">
            <w:pPr>
              <w:jc w:val="right"/>
              <w:rPr>
                <w:b/>
                <w:bCs/>
                <w:sz w:val="20"/>
                <w:szCs w:val="20"/>
              </w:rPr>
            </w:pPr>
            <w:r>
              <w:rPr>
                <w:b/>
                <w:bCs/>
                <w:sz w:val="20"/>
                <w:szCs w:val="20"/>
              </w:rPr>
              <w:t>113,3</w:t>
            </w:r>
          </w:p>
        </w:tc>
        <w:tc>
          <w:tcPr>
            <w:tcW w:w="864" w:type="pct"/>
            <w:tcBorders>
              <w:top w:val="single" w:sz="8" w:space="0" w:color="auto"/>
            </w:tcBorders>
            <w:noWrap/>
            <w:tcMar>
              <w:top w:w="17" w:type="dxa"/>
              <w:left w:w="170" w:type="dxa"/>
              <w:bottom w:w="0" w:type="dxa"/>
              <w:right w:w="170" w:type="dxa"/>
            </w:tcMar>
            <w:vAlign w:val="bottom"/>
            <w:hideMark/>
          </w:tcPr>
          <w:p w14:paraId="6CBED9FA" w14:textId="77777777" w:rsidR="007B1E6C" w:rsidRDefault="007B1E6C" w:rsidP="009412F7">
            <w:pPr>
              <w:jc w:val="right"/>
              <w:rPr>
                <w:b/>
                <w:bCs/>
                <w:sz w:val="20"/>
                <w:szCs w:val="20"/>
              </w:rPr>
            </w:pPr>
            <w:r>
              <w:rPr>
                <w:b/>
                <w:bCs/>
                <w:sz w:val="20"/>
                <w:szCs w:val="20"/>
              </w:rPr>
              <w:t>258,1</w:t>
            </w:r>
          </w:p>
        </w:tc>
        <w:tc>
          <w:tcPr>
            <w:tcW w:w="516" w:type="pct"/>
            <w:tcBorders>
              <w:top w:val="single" w:sz="8" w:space="0" w:color="auto"/>
            </w:tcBorders>
            <w:tcMar>
              <w:top w:w="17" w:type="dxa"/>
              <w:left w:w="170" w:type="dxa"/>
              <w:bottom w:w="0" w:type="dxa"/>
              <w:right w:w="170" w:type="dxa"/>
            </w:tcMar>
            <w:vAlign w:val="bottom"/>
            <w:hideMark/>
          </w:tcPr>
          <w:p w14:paraId="70BD4700" w14:textId="77777777" w:rsidR="007B1E6C" w:rsidRDefault="007B1E6C" w:rsidP="009412F7">
            <w:pPr>
              <w:jc w:val="right"/>
              <w:rPr>
                <w:b/>
                <w:bCs/>
                <w:sz w:val="20"/>
                <w:szCs w:val="20"/>
              </w:rPr>
            </w:pPr>
            <w:r>
              <w:rPr>
                <w:b/>
                <w:bCs/>
                <w:sz w:val="20"/>
                <w:szCs w:val="20"/>
              </w:rPr>
              <w:t>66,4</w:t>
            </w:r>
          </w:p>
        </w:tc>
        <w:tc>
          <w:tcPr>
            <w:tcW w:w="589" w:type="pct"/>
            <w:tcBorders>
              <w:top w:val="single" w:sz="8" w:space="0" w:color="auto"/>
            </w:tcBorders>
            <w:tcMar>
              <w:top w:w="17" w:type="dxa"/>
              <w:left w:w="170" w:type="dxa"/>
              <w:bottom w:w="0" w:type="dxa"/>
              <w:right w:w="170" w:type="dxa"/>
            </w:tcMar>
            <w:vAlign w:val="bottom"/>
            <w:hideMark/>
          </w:tcPr>
          <w:p w14:paraId="2859BC85" w14:textId="77777777" w:rsidR="007B1E6C" w:rsidRDefault="007B1E6C" w:rsidP="009412F7">
            <w:pPr>
              <w:jc w:val="right"/>
              <w:rPr>
                <w:b/>
                <w:bCs/>
                <w:sz w:val="20"/>
                <w:szCs w:val="20"/>
              </w:rPr>
            </w:pPr>
            <w:r>
              <w:rPr>
                <w:b/>
                <w:bCs/>
                <w:sz w:val="20"/>
                <w:szCs w:val="20"/>
              </w:rPr>
              <w:t>97,9</w:t>
            </w:r>
          </w:p>
        </w:tc>
      </w:tr>
      <w:tr w:rsidR="007B1E6C" w14:paraId="44CFE55F" w14:textId="77777777" w:rsidTr="00183F63">
        <w:trPr>
          <w:trHeight w:val="257"/>
        </w:trPr>
        <w:tc>
          <w:tcPr>
            <w:tcW w:w="1207" w:type="pct"/>
            <w:vAlign w:val="center"/>
            <w:hideMark/>
          </w:tcPr>
          <w:p w14:paraId="01404A02" w14:textId="77777777" w:rsidR="007B1E6C" w:rsidRDefault="007B1E6C" w:rsidP="009412F7">
            <w:pPr>
              <w:rPr>
                <w:sz w:val="20"/>
                <w:szCs w:val="20"/>
              </w:rPr>
            </w:pPr>
            <w:r>
              <w:rPr>
                <w:sz w:val="20"/>
                <w:szCs w:val="20"/>
              </w:rPr>
              <w:t xml:space="preserve"> Баткен </w:t>
            </w:r>
            <w:proofErr w:type="spellStart"/>
            <w:r>
              <w:rPr>
                <w:sz w:val="20"/>
                <w:szCs w:val="20"/>
              </w:rPr>
              <w:t>облусу</w:t>
            </w:r>
            <w:proofErr w:type="spellEnd"/>
          </w:p>
        </w:tc>
        <w:tc>
          <w:tcPr>
            <w:tcW w:w="561" w:type="pct"/>
            <w:tcMar>
              <w:top w:w="17" w:type="dxa"/>
              <w:left w:w="170" w:type="dxa"/>
              <w:bottom w:w="0" w:type="dxa"/>
              <w:right w:w="170" w:type="dxa"/>
            </w:tcMar>
            <w:vAlign w:val="bottom"/>
            <w:hideMark/>
          </w:tcPr>
          <w:p w14:paraId="1A63D5C4" w14:textId="77777777" w:rsidR="007B1E6C" w:rsidRDefault="007B1E6C" w:rsidP="009412F7">
            <w:pPr>
              <w:jc w:val="right"/>
              <w:rPr>
                <w:sz w:val="20"/>
                <w:szCs w:val="20"/>
              </w:rPr>
            </w:pPr>
            <w:r>
              <w:rPr>
                <w:sz w:val="20"/>
                <w:szCs w:val="20"/>
              </w:rPr>
              <w:t>92,6</w:t>
            </w:r>
          </w:p>
        </w:tc>
        <w:tc>
          <w:tcPr>
            <w:tcW w:w="655" w:type="pct"/>
            <w:tcMar>
              <w:top w:w="17" w:type="dxa"/>
              <w:left w:w="170" w:type="dxa"/>
              <w:bottom w:w="0" w:type="dxa"/>
              <w:right w:w="170" w:type="dxa"/>
            </w:tcMar>
            <w:vAlign w:val="bottom"/>
            <w:hideMark/>
          </w:tcPr>
          <w:p w14:paraId="030C8C09" w14:textId="77777777" w:rsidR="007B1E6C" w:rsidRDefault="007B1E6C" w:rsidP="009412F7">
            <w:pPr>
              <w:jc w:val="right"/>
              <w:rPr>
                <w:sz w:val="20"/>
                <w:szCs w:val="20"/>
              </w:rPr>
            </w:pPr>
            <w:r>
              <w:rPr>
                <w:sz w:val="20"/>
                <w:szCs w:val="20"/>
              </w:rPr>
              <w:t>101,9</w:t>
            </w:r>
          </w:p>
        </w:tc>
        <w:tc>
          <w:tcPr>
            <w:tcW w:w="608" w:type="pct"/>
            <w:noWrap/>
            <w:tcMar>
              <w:top w:w="17" w:type="dxa"/>
              <w:left w:w="170" w:type="dxa"/>
              <w:bottom w:w="0" w:type="dxa"/>
              <w:right w:w="170" w:type="dxa"/>
            </w:tcMar>
            <w:vAlign w:val="bottom"/>
            <w:hideMark/>
          </w:tcPr>
          <w:p w14:paraId="1364ED5B" w14:textId="77777777" w:rsidR="007B1E6C" w:rsidRDefault="007B1E6C" w:rsidP="009412F7">
            <w:pPr>
              <w:jc w:val="right"/>
              <w:rPr>
                <w:sz w:val="20"/>
                <w:szCs w:val="20"/>
              </w:rPr>
            </w:pPr>
            <w:r>
              <w:rPr>
                <w:sz w:val="20"/>
                <w:szCs w:val="20"/>
              </w:rPr>
              <w:t>113,9</w:t>
            </w:r>
          </w:p>
        </w:tc>
        <w:tc>
          <w:tcPr>
            <w:tcW w:w="864" w:type="pct"/>
            <w:noWrap/>
            <w:tcMar>
              <w:top w:w="17" w:type="dxa"/>
              <w:left w:w="170" w:type="dxa"/>
              <w:bottom w:w="0" w:type="dxa"/>
              <w:right w:w="170" w:type="dxa"/>
            </w:tcMar>
            <w:vAlign w:val="bottom"/>
            <w:hideMark/>
          </w:tcPr>
          <w:p w14:paraId="21F2811C" w14:textId="77777777" w:rsidR="007B1E6C" w:rsidRDefault="007B1E6C" w:rsidP="009412F7">
            <w:pPr>
              <w:jc w:val="right"/>
              <w:rPr>
                <w:sz w:val="20"/>
                <w:szCs w:val="20"/>
              </w:rPr>
            </w:pPr>
            <w:r>
              <w:rPr>
                <w:sz w:val="20"/>
                <w:szCs w:val="20"/>
              </w:rPr>
              <w:t>214,1</w:t>
            </w:r>
          </w:p>
        </w:tc>
        <w:tc>
          <w:tcPr>
            <w:tcW w:w="516" w:type="pct"/>
            <w:tcMar>
              <w:top w:w="17" w:type="dxa"/>
              <w:left w:w="170" w:type="dxa"/>
              <w:bottom w:w="0" w:type="dxa"/>
              <w:right w:w="170" w:type="dxa"/>
            </w:tcMar>
            <w:vAlign w:val="bottom"/>
            <w:hideMark/>
          </w:tcPr>
          <w:p w14:paraId="6F4FD51D" w14:textId="77777777" w:rsidR="007B1E6C" w:rsidRDefault="007B1E6C" w:rsidP="009412F7">
            <w:pPr>
              <w:jc w:val="right"/>
              <w:rPr>
                <w:sz w:val="20"/>
                <w:szCs w:val="20"/>
              </w:rPr>
            </w:pPr>
            <w:r>
              <w:rPr>
                <w:sz w:val="20"/>
                <w:szCs w:val="20"/>
              </w:rPr>
              <w:t>56,1</w:t>
            </w:r>
          </w:p>
        </w:tc>
        <w:tc>
          <w:tcPr>
            <w:tcW w:w="589" w:type="pct"/>
            <w:tcMar>
              <w:top w:w="17" w:type="dxa"/>
              <w:left w:w="170" w:type="dxa"/>
              <w:bottom w:w="0" w:type="dxa"/>
              <w:right w:w="170" w:type="dxa"/>
            </w:tcMar>
            <w:vAlign w:val="bottom"/>
            <w:hideMark/>
          </w:tcPr>
          <w:p w14:paraId="64AFBC19" w14:textId="77777777" w:rsidR="007B1E6C" w:rsidRDefault="007B1E6C" w:rsidP="009412F7">
            <w:pPr>
              <w:jc w:val="right"/>
              <w:rPr>
                <w:sz w:val="20"/>
                <w:szCs w:val="20"/>
              </w:rPr>
            </w:pPr>
            <w:r>
              <w:rPr>
                <w:sz w:val="20"/>
                <w:szCs w:val="20"/>
              </w:rPr>
              <w:t>107,8</w:t>
            </w:r>
          </w:p>
        </w:tc>
      </w:tr>
      <w:tr w:rsidR="007B1E6C" w14:paraId="292922F2" w14:textId="77777777" w:rsidTr="00183F63">
        <w:tc>
          <w:tcPr>
            <w:tcW w:w="1207" w:type="pct"/>
            <w:vAlign w:val="center"/>
            <w:hideMark/>
          </w:tcPr>
          <w:p w14:paraId="769F42A1" w14:textId="77777777" w:rsidR="007B1E6C" w:rsidRDefault="007B1E6C" w:rsidP="009412F7">
            <w:pPr>
              <w:rPr>
                <w:sz w:val="20"/>
                <w:szCs w:val="20"/>
              </w:rPr>
            </w:pPr>
            <w:r>
              <w:rPr>
                <w:sz w:val="20"/>
                <w:szCs w:val="20"/>
              </w:rPr>
              <w:t xml:space="preserve"> </w:t>
            </w:r>
            <w:proofErr w:type="spellStart"/>
            <w:r>
              <w:rPr>
                <w:sz w:val="20"/>
                <w:szCs w:val="20"/>
              </w:rPr>
              <w:t>Жалал</w:t>
            </w:r>
            <w:proofErr w:type="spellEnd"/>
            <w:r>
              <w:rPr>
                <w:sz w:val="20"/>
                <w:szCs w:val="20"/>
              </w:rPr>
              <w:t xml:space="preserve">-Абад </w:t>
            </w:r>
            <w:proofErr w:type="spellStart"/>
            <w:r>
              <w:rPr>
                <w:sz w:val="20"/>
                <w:szCs w:val="20"/>
              </w:rPr>
              <w:t>облусу</w:t>
            </w:r>
            <w:proofErr w:type="spellEnd"/>
          </w:p>
        </w:tc>
        <w:tc>
          <w:tcPr>
            <w:tcW w:w="561" w:type="pct"/>
            <w:tcMar>
              <w:top w:w="17" w:type="dxa"/>
              <w:left w:w="170" w:type="dxa"/>
              <w:bottom w:w="0" w:type="dxa"/>
              <w:right w:w="170" w:type="dxa"/>
            </w:tcMar>
            <w:vAlign w:val="bottom"/>
            <w:hideMark/>
          </w:tcPr>
          <w:p w14:paraId="56CC0183" w14:textId="77777777" w:rsidR="007B1E6C" w:rsidRDefault="007B1E6C" w:rsidP="009412F7">
            <w:pPr>
              <w:jc w:val="right"/>
              <w:rPr>
                <w:sz w:val="20"/>
                <w:szCs w:val="20"/>
              </w:rPr>
            </w:pPr>
            <w:r>
              <w:rPr>
                <w:sz w:val="20"/>
                <w:szCs w:val="20"/>
              </w:rPr>
              <w:t>86,4</w:t>
            </w:r>
          </w:p>
        </w:tc>
        <w:tc>
          <w:tcPr>
            <w:tcW w:w="655" w:type="pct"/>
            <w:tcMar>
              <w:top w:w="17" w:type="dxa"/>
              <w:left w:w="170" w:type="dxa"/>
              <w:bottom w:w="0" w:type="dxa"/>
              <w:right w:w="170" w:type="dxa"/>
            </w:tcMar>
            <w:vAlign w:val="bottom"/>
            <w:hideMark/>
          </w:tcPr>
          <w:p w14:paraId="6B62F580" w14:textId="77777777" w:rsidR="007B1E6C" w:rsidRDefault="007B1E6C" w:rsidP="009412F7">
            <w:pPr>
              <w:jc w:val="right"/>
              <w:rPr>
                <w:sz w:val="20"/>
                <w:szCs w:val="20"/>
              </w:rPr>
            </w:pPr>
            <w:r>
              <w:rPr>
                <w:sz w:val="20"/>
                <w:szCs w:val="20"/>
              </w:rPr>
              <w:t>143,4</w:t>
            </w:r>
          </w:p>
        </w:tc>
        <w:tc>
          <w:tcPr>
            <w:tcW w:w="608" w:type="pct"/>
            <w:noWrap/>
            <w:tcMar>
              <w:top w:w="17" w:type="dxa"/>
              <w:left w:w="170" w:type="dxa"/>
              <w:bottom w:w="0" w:type="dxa"/>
              <w:right w:w="170" w:type="dxa"/>
            </w:tcMar>
            <w:vAlign w:val="bottom"/>
            <w:hideMark/>
          </w:tcPr>
          <w:p w14:paraId="4E711374" w14:textId="77777777" w:rsidR="007B1E6C" w:rsidRDefault="007B1E6C" w:rsidP="009412F7">
            <w:pPr>
              <w:jc w:val="right"/>
              <w:rPr>
                <w:sz w:val="20"/>
                <w:szCs w:val="20"/>
              </w:rPr>
            </w:pPr>
            <w:r>
              <w:rPr>
                <w:sz w:val="20"/>
                <w:szCs w:val="20"/>
              </w:rPr>
              <w:t>102,2</w:t>
            </w:r>
          </w:p>
        </w:tc>
        <w:tc>
          <w:tcPr>
            <w:tcW w:w="864" w:type="pct"/>
            <w:noWrap/>
            <w:tcMar>
              <w:top w:w="17" w:type="dxa"/>
              <w:left w:w="170" w:type="dxa"/>
              <w:bottom w:w="0" w:type="dxa"/>
              <w:right w:w="170" w:type="dxa"/>
            </w:tcMar>
            <w:vAlign w:val="bottom"/>
            <w:hideMark/>
          </w:tcPr>
          <w:p w14:paraId="63042EF7" w14:textId="77777777" w:rsidR="007B1E6C" w:rsidRDefault="007B1E6C" w:rsidP="009412F7">
            <w:pPr>
              <w:jc w:val="right"/>
              <w:rPr>
                <w:sz w:val="20"/>
                <w:szCs w:val="20"/>
              </w:rPr>
            </w:pPr>
            <w:r>
              <w:rPr>
                <w:sz w:val="20"/>
                <w:szCs w:val="20"/>
              </w:rPr>
              <w:t>367,6</w:t>
            </w:r>
          </w:p>
        </w:tc>
        <w:tc>
          <w:tcPr>
            <w:tcW w:w="516" w:type="pct"/>
            <w:tcMar>
              <w:top w:w="17" w:type="dxa"/>
              <w:left w:w="170" w:type="dxa"/>
              <w:bottom w:w="0" w:type="dxa"/>
              <w:right w:w="170" w:type="dxa"/>
            </w:tcMar>
            <w:vAlign w:val="bottom"/>
            <w:hideMark/>
          </w:tcPr>
          <w:p w14:paraId="328AB42A" w14:textId="77777777" w:rsidR="007B1E6C" w:rsidRDefault="007B1E6C" w:rsidP="009412F7">
            <w:pPr>
              <w:jc w:val="right"/>
              <w:rPr>
                <w:sz w:val="20"/>
                <w:szCs w:val="20"/>
              </w:rPr>
            </w:pPr>
            <w:r>
              <w:rPr>
                <w:sz w:val="20"/>
                <w:szCs w:val="20"/>
              </w:rPr>
              <w:t>67,3</w:t>
            </w:r>
          </w:p>
        </w:tc>
        <w:tc>
          <w:tcPr>
            <w:tcW w:w="589" w:type="pct"/>
            <w:tcMar>
              <w:top w:w="17" w:type="dxa"/>
              <w:left w:w="170" w:type="dxa"/>
              <w:bottom w:w="0" w:type="dxa"/>
              <w:right w:w="170" w:type="dxa"/>
            </w:tcMar>
            <w:vAlign w:val="bottom"/>
            <w:hideMark/>
          </w:tcPr>
          <w:p w14:paraId="0E2E8175" w14:textId="77777777" w:rsidR="007B1E6C" w:rsidRDefault="007B1E6C" w:rsidP="009412F7">
            <w:pPr>
              <w:jc w:val="right"/>
              <w:rPr>
                <w:sz w:val="20"/>
                <w:szCs w:val="20"/>
              </w:rPr>
            </w:pPr>
            <w:r>
              <w:rPr>
                <w:sz w:val="20"/>
                <w:szCs w:val="20"/>
              </w:rPr>
              <w:t>90,8</w:t>
            </w:r>
          </w:p>
        </w:tc>
      </w:tr>
      <w:tr w:rsidR="007B1E6C" w14:paraId="3A836522" w14:textId="77777777" w:rsidTr="00183F63">
        <w:tc>
          <w:tcPr>
            <w:tcW w:w="1207" w:type="pct"/>
            <w:vAlign w:val="bottom"/>
            <w:hideMark/>
          </w:tcPr>
          <w:p w14:paraId="2A2E75A8" w14:textId="77777777" w:rsidR="007B1E6C" w:rsidRDefault="007B1E6C" w:rsidP="009412F7">
            <w:pPr>
              <w:rPr>
                <w:sz w:val="20"/>
                <w:szCs w:val="20"/>
              </w:rPr>
            </w:pPr>
            <w:r>
              <w:rPr>
                <w:sz w:val="20"/>
                <w:szCs w:val="20"/>
              </w:rPr>
              <w:t xml:space="preserve"> </w:t>
            </w:r>
            <w:proofErr w:type="spellStart"/>
            <w:r>
              <w:rPr>
                <w:sz w:val="20"/>
                <w:szCs w:val="20"/>
              </w:rPr>
              <w:t>Ысык-Көл</w:t>
            </w:r>
            <w:proofErr w:type="spellEnd"/>
            <w:r>
              <w:rPr>
                <w:sz w:val="20"/>
                <w:szCs w:val="20"/>
              </w:rPr>
              <w:t xml:space="preserve"> </w:t>
            </w:r>
            <w:proofErr w:type="spellStart"/>
            <w:r>
              <w:rPr>
                <w:sz w:val="20"/>
                <w:szCs w:val="20"/>
              </w:rPr>
              <w:t>облусу</w:t>
            </w:r>
            <w:proofErr w:type="spellEnd"/>
          </w:p>
        </w:tc>
        <w:tc>
          <w:tcPr>
            <w:tcW w:w="561" w:type="pct"/>
            <w:tcMar>
              <w:top w:w="17" w:type="dxa"/>
              <w:left w:w="170" w:type="dxa"/>
              <w:bottom w:w="0" w:type="dxa"/>
              <w:right w:w="170" w:type="dxa"/>
            </w:tcMar>
            <w:vAlign w:val="bottom"/>
            <w:hideMark/>
          </w:tcPr>
          <w:p w14:paraId="53647C68" w14:textId="77777777" w:rsidR="007B1E6C" w:rsidRDefault="007B1E6C" w:rsidP="009412F7">
            <w:pPr>
              <w:jc w:val="right"/>
              <w:rPr>
                <w:sz w:val="20"/>
                <w:szCs w:val="20"/>
              </w:rPr>
            </w:pPr>
            <w:r>
              <w:rPr>
                <w:sz w:val="20"/>
                <w:szCs w:val="20"/>
              </w:rPr>
              <w:t>88,5</w:t>
            </w:r>
          </w:p>
        </w:tc>
        <w:tc>
          <w:tcPr>
            <w:tcW w:w="655" w:type="pct"/>
            <w:tcMar>
              <w:top w:w="17" w:type="dxa"/>
              <w:left w:w="170" w:type="dxa"/>
              <w:bottom w:w="0" w:type="dxa"/>
              <w:right w:w="170" w:type="dxa"/>
            </w:tcMar>
            <w:vAlign w:val="bottom"/>
            <w:hideMark/>
          </w:tcPr>
          <w:p w14:paraId="51057B78" w14:textId="77777777" w:rsidR="007B1E6C" w:rsidRDefault="007B1E6C" w:rsidP="009412F7">
            <w:pPr>
              <w:jc w:val="right"/>
              <w:rPr>
                <w:sz w:val="20"/>
                <w:szCs w:val="20"/>
              </w:rPr>
            </w:pPr>
            <w:r>
              <w:rPr>
                <w:sz w:val="20"/>
                <w:szCs w:val="20"/>
              </w:rPr>
              <w:t>0,0</w:t>
            </w:r>
          </w:p>
        </w:tc>
        <w:tc>
          <w:tcPr>
            <w:tcW w:w="608" w:type="pct"/>
            <w:noWrap/>
            <w:tcMar>
              <w:top w:w="17" w:type="dxa"/>
              <w:left w:w="170" w:type="dxa"/>
              <w:bottom w:w="0" w:type="dxa"/>
              <w:right w:w="170" w:type="dxa"/>
            </w:tcMar>
            <w:vAlign w:val="bottom"/>
            <w:hideMark/>
          </w:tcPr>
          <w:p w14:paraId="5A5E94B1" w14:textId="77777777" w:rsidR="007B1E6C" w:rsidRDefault="007B1E6C" w:rsidP="009412F7">
            <w:pPr>
              <w:jc w:val="right"/>
              <w:rPr>
                <w:sz w:val="20"/>
                <w:szCs w:val="20"/>
              </w:rPr>
            </w:pPr>
            <w:r>
              <w:rPr>
                <w:sz w:val="20"/>
                <w:szCs w:val="20"/>
              </w:rPr>
              <w:t>96,3</w:t>
            </w:r>
          </w:p>
        </w:tc>
        <w:tc>
          <w:tcPr>
            <w:tcW w:w="864" w:type="pct"/>
            <w:noWrap/>
            <w:tcMar>
              <w:top w:w="17" w:type="dxa"/>
              <w:left w:w="170" w:type="dxa"/>
              <w:bottom w:w="0" w:type="dxa"/>
              <w:right w:w="170" w:type="dxa"/>
            </w:tcMar>
            <w:vAlign w:val="bottom"/>
            <w:hideMark/>
          </w:tcPr>
          <w:p w14:paraId="797B2BEE" w14:textId="77777777" w:rsidR="007B1E6C" w:rsidRDefault="007B1E6C" w:rsidP="009412F7">
            <w:pPr>
              <w:jc w:val="right"/>
              <w:rPr>
                <w:sz w:val="20"/>
                <w:szCs w:val="20"/>
              </w:rPr>
            </w:pPr>
            <w:r>
              <w:rPr>
                <w:sz w:val="20"/>
                <w:szCs w:val="20"/>
              </w:rPr>
              <w:t>183,7</w:t>
            </w:r>
          </w:p>
        </w:tc>
        <w:tc>
          <w:tcPr>
            <w:tcW w:w="516" w:type="pct"/>
            <w:tcMar>
              <w:top w:w="17" w:type="dxa"/>
              <w:left w:w="170" w:type="dxa"/>
              <w:bottom w:w="0" w:type="dxa"/>
              <w:right w:w="170" w:type="dxa"/>
            </w:tcMar>
            <w:vAlign w:val="bottom"/>
            <w:hideMark/>
          </w:tcPr>
          <w:p w14:paraId="05513D4E" w14:textId="77777777" w:rsidR="007B1E6C" w:rsidRDefault="007B1E6C" w:rsidP="009412F7">
            <w:pPr>
              <w:jc w:val="right"/>
              <w:rPr>
                <w:sz w:val="20"/>
                <w:szCs w:val="20"/>
              </w:rPr>
            </w:pPr>
            <w:r>
              <w:rPr>
                <w:sz w:val="20"/>
                <w:szCs w:val="20"/>
              </w:rPr>
              <w:t>68,6</w:t>
            </w:r>
          </w:p>
        </w:tc>
        <w:tc>
          <w:tcPr>
            <w:tcW w:w="589" w:type="pct"/>
            <w:tcMar>
              <w:top w:w="17" w:type="dxa"/>
              <w:left w:w="170" w:type="dxa"/>
              <w:bottom w:w="0" w:type="dxa"/>
              <w:right w:w="170" w:type="dxa"/>
            </w:tcMar>
            <w:vAlign w:val="bottom"/>
            <w:hideMark/>
          </w:tcPr>
          <w:p w14:paraId="18A985EC" w14:textId="77777777" w:rsidR="007B1E6C" w:rsidRDefault="007B1E6C" w:rsidP="009412F7">
            <w:pPr>
              <w:jc w:val="right"/>
              <w:rPr>
                <w:sz w:val="20"/>
                <w:szCs w:val="20"/>
              </w:rPr>
            </w:pPr>
            <w:r>
              <w:rPr>
                <w:sz w:val="20"/>
                <w:szCs w:val="20"/>
              </w:rPr>
              <w:t>64,4</w:t>
            </w:r>
          </w:p>
        </w:tc>
      </w:tr>
      <w:tr w:rsidR="007B1E6C" w14:paraId="7A761A92" w14:textId="77777777" w:rsidTr="00183F63">
        <w:trPr>
          <w:trHeight w:val="237"/>
        </w:trPr>
        <w:tc>
          <w:tcPr>
            <w:tcW w:w="1207" w:type="pct"/>
            <w:vAlign w:val="center"/>
            <w:hideMark/>
          </w:tcPr>
          <w:p w14:paraId="5DCB9E3E" w14:textId="15E24934" w:rsidR="007B1E6C" w:rsidRDefault="007B1E6C" w:rsidP="00183F63">
            <w:pPr>
              <w:rPr>
                <w:sz w:val="20"/>
                <w:szCs w:val="20"/>
              </w:rPr>
            </w:pPr>
            <w:r>
              <w:rPr>
                <w:sz w:val="20"/>
                <w:szCs w:val="20"/>
              </w:rPr>
              <w:t xml:space="preserve">Нарын </w:t>
            </w:r>
            <w:proofErr w:type="spellStart"/>
            <w:r>
              <w:rPr>
                <w:sz w:val="20"/>
                <w:szCs w:val="20"/>
              </w:rPr>
              <w:t>облусу</w:t>
            </w:r>
            <w:proofErr w:type="spellEnd"/>
          </w:p>
        </w:tc>
        <w:tc>
          <w:tcPr>
            <w:tcW w:w="561" w:type="pct"/>
            <w:tcMar>
              <w:top w:w="17" w:type="dxa"/>
              <w:left w:w="170" w:type="dxa"/>
              <w:bottom w:w="0" w:type="dxa"/>
              <w:right w:w="170" w:type="dxa"/>
            </w:tcMar>
            <w:vAlign w:val="bottom"/>
            <w:hideMark/>
          </w:tcPr>
          <w:p w14:paraId="6782A902" w14:textId="77777777" w:rsidR="007B1E6C" w:rsidRDefault="007B1E6C" w:rsidP="00183F63">
            <w:pPr>
              <w:widowControl w:val="0"/>
              <w:contextualSpacing/>
              <w:jc w:val="right"/>
              <w:rPr>
                <w:sz w:val="20"/>
                <w:szCs w:val="20"/>
              </w:rPr>
            </w:pPr>
            <w:r>
              <w:rPr>
                <w:sz w:val="20"/>
                <w:szCs w:val="20"/>
              </w:rPr>
              <w:t>103,8</w:t>
            </w:r>
          </w:p>
        </w:tc>
        <w:tc>
          <w:tcPr>
            <w:tcW w:w="655" w:type="pct"/>
            <w:tcMar>
              <w:top w:w="17" w:type="dxa"/>
              <w:left w:w="170" w:type="dxa"/>
              <w:bottom w:w="0" w:type="dxa"/>
              <w:right w:w="170" w:type="dxa"/>
            </w:tcMar>
            <w:vAlign w:val="bottom"/>
            <w:hideMark/>
          </w:tcPr>
          <w:p w14:paraId="1A9A8E91" w14:textId="5B0EF149" w:rsidR="007B1E6C" w:rsidRDefault="007B1E6C" w:rsidP="00183F63">
            <w:pPr>
              <w:widowControl w:val="0"/>
              <w:contextualSpacing/>
              <w:jc w:val="right"/>
              <w:rPr>
                <w:sz w:val="20"/>
                <w:szCs w:val="20"/>
              </w:rPr>
            </w:pPr>
            <w:r>
              <w:rPr>
                <w:sz w:val="20"/>
                <w:szCs w:val="20"/>
              </w:rPr>
              <w:t>44,4</w:t>
            </w:r>
          </w:p>
        </w:tc>
        <w:tc>
          <w:tcPr>
            <w:tcW w:w="608" w:type="pct"/>
            <w:noWrap/>
            <w:tcMar>
              <w:top w:w="17" w:type="dxa"/>
              <w:left w:w="170" w:type="dxa"/>
              <w:bottom w:w="0" w:type="dxa"/>
              <w:right w:w="170" w:type="dxa"/>
            </w:tcMar>
            <w:vAlign w:val="bottom"/>
            <w:hideMark/>
          </w:tcPr>
          <w:p w14:paraId="365C062D" w14:textId="77777777" w:rsidR="007B1E6C" w:rsidRDefault="007B1E6C" w:rsidP="00183F63">
            <w:pPr>
              <w:widowControl w:val="0"/>
              <w:contextualSpacing/>
              <w:jc w:val="right"/>
              <w:rPr>
                <w:sz w:val="20"/>
                <w:szCs w:val="20"/>
              </w:rPr>
            </w:pPr>
            <w:r>
              <w:rPr>
                <w:sz w:val="20"/>
                <w:szCs w:val="20"/>
              </w:rPr>
              <w:t>121,4</w:t>
            </w:r>
          </w:p>
        </w:tc>
        <w:tc>
          <w:tcPr>
            <w:tcW w:w="864" w:type="pct"/>
            <w:noWrap/>
            <w:tcMar>
              <w:top w:w="17" w:type="dxa"/>
              <w:left w:w="170" w:type="dxa"/>
              <w:bottom w:w="0" w:type="dxa"/>
              <w:right w:w="170" w:type="dxa"/>
            </w:tcMar>
            <w:vAlign w:val="bottom"/>
            <w:hideMark/>
          </w:tcPr>
          <w:p w14:paraId="0365BA5A" w14:textId="77777777" w:rsidR="007B1E6C" w:rsidRDefault="007B1E6C" w:rsidP="00183F63">
            <w:pPr>
              <w:widowControl w:val="0"/>
              <w:contextualSpacing/>
              <w:jc w:val="right"/>
              <w:rPr>
                <w:sz w:val="20"/>
                <w:szCs w:val="20"/>
              </w:rPr>
            </w:pPr>
            <w:r>
              <w:rPr>
                <w:sz w:val="20"/>
                <w:szCs w:val="20"/>
              </w:rPr>
              <w:t>378,8</w:t>
            </w:r>
          </w:p>
        </w:tc>
        <w:tc>
          <w:tcPr>
            <w:tcW w:w="516" w:type="pct"/>
            <w:tcMar>
              <w:top w:w="17" w:type="dxa"/>
              <w:left w:w="170" w:type="dxa"/>
              <w:bottom w:w="0" w:type="dxa"/>
              <w:right w:w="170" w:type="dxa"/>
            </w:tcMar>
            <w:vAlign w:val="bottom"/>
            <w:hideMark/>
          </w:tcPr>
          <w:p w14:paraId="70AAC58A" w14:textId="77777777" w:rsidR="007B1E6C" w:rsidRDefault="007B1E6C" w:rsidP="00183F63">
            <w:pPr>
              <w:widowControl w:val="0"/>
              <w:contextualSpacing/>
              <w:jc w:val="right"/>
              <w:rPr>
                <w:sz w:val="20"/>
                <w:szCs w:val="20"/>
              </w:rPr>
            </w:pPr>
            <w:r>
              <w:rPr>
                <w:sz w:val="20"/>
                <w:szCs w:val="20"/>
              </w:rPr>
              <w:t>84,4</w:t>
            </w:r>
          </w:p>
        </w:tc>
        <w:tc>
          <w:tcPr>
            <w:tcW w:w="589" w:type="pct"/>
            <w:tcMar>
              <w:top w:w="17" w:type="dxa"/>
              <w:left w:w="170" w:type="dxa"/>
              <w:bottom w:w="0" w:type="dxa"/>
              <w:right w:w="170" w:type="dxa"/>
            </w:tcMar>
            <w:vAlign w:val="bottom"/>
            <w:hideMark/>
          </w:tcPr>
          <w:p w14:paraId="62693DD6" w14:textId="77777777" w:rsidR="007B1E6C" w:rsidRDefault="007B1E6C" w:rsidP="00183F63">
            <w:pPr>
              <w:widowControl w:val="0"/>
              <w:contextualSpacing/>
              <w:jc w:val="right"/>
              <w:rPr>
                <w:sz w:val="20"/>
                <w:szCs w:val="20"/>
              </w:rPr>
            </w:pPr>
            <w:r>
              <w:rPr>
                <w:sz w:val="20"/>
                <w:szCs w:val="20"/>
              </w:rPr>
              <w:t>111,5</w:t>
            </w:r>
          </w:p>
        </w:tc>
      </w:tr>
      <w:tr w:rsidR="007B1E6C" w14:paraId="5CF60E78" w14:textId="77777777" w:rsidTr="00183F63">
        <w:tc>
          <w:tcPr>
            <w:tcW w:w="1207" w:type="pct"/>
            <w:vAlign w:val="center"/>
            <w:hideMark/>
          </w:tcPr>
          <w:p w14:paraId="1FE65F75" w14:textId="77777777" w:rsidR="007B1E6C" w:rsidRDefault="007B1E6C" w:rsidP="009412F7">
            <w:pPr>
              <w:rPr>
                <w:sz w:val="20"/>
                <w:szCs w:val="20"/>
              </w:rPr>
            </w:pPr>
            <w:r>
              <w:rPr>
                <w:sz w:val="20"/>
                <w:szCs w:val="20"/>
              </w:rPr>
              <w:t xml:space="preserve"> Ош </w:t>
            </w:r>
            <w:proofErr w:type="spellStart"/>
            <w:r>
              <w:rPr>
                <w:sz w:val="20"/>
                <w:szCs w:val="20"/>
              </w:rPr>
              <w:t>облусу</w:t>
            </w:r>
            <w:proofErr w:type="spellEnd"/>
          </w:p>
        </w:tc>
        <w:tc>
          <w:tcPr>
            <w:tcW w:w="561" w:type="pct"/>
            <w:tcMar>
              <w:top w:w="17" w:type="dxa"/>
              <w:left w:w="170" w:type="dxa"/>
              <w:bottom w:w="0" w:type="dxa"/>
              <w:right w:w="170" w:type="dxa"/>
            </w:tcMar>
            <w:vAlign w:val="bottom"/>
            <w:hideMark/>
          </w:tcPr>
          <w:p w14:paraId="63E8CE43" w14:textId="77777777" w:rsidR="007B1E6C" w:rsidRDefault="007B1E6C" w:rsidP="009412F7">
            <w:pPr>
              <w:jc w:val="right"/>
              <w:rPr>
                <w:sz w:val="20"/>
                <w:szCs w:val="20"/>
              </w:rPr>
            </w:pPr>
            <w:r>
              <w:rPr>
                <w:sz w:val="20"/>
                <w:szCs w:val="20"/>
              </w:rPr>
              <w:t>90,0</w:t>
            </w:r>
          </w:p>
        </w:tc>
        <w:tc>
          <w:tcPr>
            <w:tcW w:w="655" w:type="pct"/>
            <w:tcMar>
              <w:top w:w="17" w:type="dxa"/>
              <w:left w:w="170" w:type="dxa"/>
              <w:bottom w:w="0" w:type="dxa"/>
              <w:right w:w="170" w:type="dxa"/>
            </w:tcMar>
            <w:vAlign w:val="bottom"/>
            <w:hideMark/>
          </w:tcPr>
          <w:p w14:paraId="753DDA78" w14:textId="77777777" w:rsidR="007B1E6C" w:rsidRDefault="007B1E6C" w:rsidP="009412F7">
            <w:pPr>
              <w:jc w:val="right"/>
              <w:rPr>
                <w:sz w:val="20"/>
                <w:szCs w:val="20"/>
              </w:rPr>
            </w:pPr>
            <w:r>
              <w:rPr>
                <w:sz w:val="20"/>
                <w:szCs w:val="20"/>
              </w:rPr>
              <w:t>71,4</w:t>
            </w:r>
          </w:p>
        </w:tc>
        <w:tc>
          <w:tcPr>
            <w:tcW w:w="608" w:type="pct"/>
            <w:noWrap/>
            <w:tcMar>
              <w:top w:w="17" w:type="dxa"/>
              <w:left w:w="170" w:type="dxa"/>
              <w:bottom w:w="0" w:type="dxa"/>
              <w:right w:w="170" w:type="dxa"/>
            </w:tcMar>
            <w:vAlign w:val="bottom"/>
            <w:hideMark/>
          </w:tcPr>
          <w:p w14:paraId="60F330A4" w14:textId="77777777" w:rsidR="007B1E6C" w:rsidRDefault="007B1E6C" w:rsidP="009412F7">
            <w:pPr>
              <w:jc w:val="right"/>
              <w:rPr>
                <w:sz w:val="20"/>
                <w:szCs w:val="20"/>
              </w:rPr>
            </w:pPr>
            <w:r>
              <w:rPr>
                <w:sz w:val="20"/>
                <w:szCs w:val="20"/>
              </w:rPr>
              <w:t>88,6</w:t>
            </w:r>
          </w:p>
        </w:tc>
        <w:tc>
          <w:tcPr>
            <w:tcW w:w="864" w:type="pct"/>
            <w:noWrap/>
            <w:tcMar>
              <w:top w:w="17" w:type="dxa"/>
              <w:left w:w="170" w:type="dxa"/>
              <w:bottom w:w="0" w:type="dxa"/>
              <w:right w:w="170" w:type="dxa"/>
            </w:tcMar>
            <w:vAlign w:val="bottom"/>
            <w:hideMark/>
          </w:tcPr>
          <w:p w14:paraId="6C9DF7F0" w14:textId="77777777" w:rsidR="007B1E6C" w:rsidRDefault="007B1E6C" w:rsidP="009412F7">
            <w:pPr>
              <w:jc w:val="right"/>
              <w:rPr>
                <w:sz w:val="20"/>
                <w:szCs w:val="20"/>
              </w:rPr>
            </w:pPr>
            <w:r>
              <w:rPr>
                <w:sz w:val="20"/>
                <w:szCs w:val="20"/>
              </w:rPr>
              <w:t>178,7</w:t>
            </w:r>
          </w:p>
        </w:tc>
        <w:tc>
          <w:tcPr>
            <w:tcW w:w="516" w:type="pct"/>
            <w:tcMar>
              <w:top w:w="17" w:type="dxa"/>
              <w:left w:w="170" w:type="dxa"/>
              <w:bottom w:w="0" w:type="dxa"/>
              <w:right w:w="170" w:type="dxa"/>
            </w:tcMar>
            <w:vAlign w:val="bottom"/>
            <w:hideMark/>
          </w:tcPr>
          <w:p w14:paraId="033DB5C4" w14:textId="77777777" w:rsidR="007B1E6C" w:rsidRDefault="007B1E6C" w:rsidP="009412F7">
            <w:pPr>
              <w:jc w:val="right"/>
              <w:rPr>
                <w:sz w:val="20"/>
                <w:szCs w:val="20"/>
              </w:rPr>
            </w:pPr>
            <w:r>
              <w:rPr>
                <w:sz w:val="20"/>
                <w:szCs w:val="20"/>
              </w:rPr>
              <w:t>68,8</w:t>
            </w:r>
          </w:p>
        </w:tc>
        <w:tc>
          <w:tcPr>
            <w:tcW w:w="589" w:type="pct"/>
            <w:tcMar>
              <w:top w:w="17" w:type="dxa"/>
              <w:left w:w="170" w:type="dxa"/>
              <w:bottom w:w="0" w:type="dxa"/>
              <w:right w:w="170" w:type="dxa"/>
            </w:tcMar>
            <w:vAlign w:val="bottom"/>
            <w:hideMark/>
          </w:tcPr>
          <w:p w14:paraId="7172D22D" w14:textId="77777777" w:rsidR="007B1E6C" w:rsidRDefault="007B1E6C" w:rsidP="009412F7">
            <w:pPr>
              <w:jc w:val="right"/>
              <w:rPr>
                <w:sz w:val="20"/>
                <w:szCs w:val="20"/>
              </w:rPr>
            </w:pPr>
            <w:r>
              <w:rPr>
                <w:sz w:val="20"/>
                <w:szCs w:val="20"/>
              </w:rPr>
              <w:t>75,0</w:t>
            </w:r>
          </w:p>
        </w:tc>
      </w:tr>
      <w:tr w:rsidR="007B1E6C" w14:paraId="5B891371" w14:textId="77777777" w:rsidTr="00183F63">
        <w:tc>
          <w:tcPr>
            <w:tcW w:w="1207" w:type="pct"/>
            <w:noWrap/>
            <w:vAlign w:val="center"/>
            <w:hideMark/>
          </w:tcPr>
          <w:p w14:paraId="669607C1" w14:textId="77777777" w:rsidR="007B1E6C" w:rsidRDefault="007B1E6C" w:rsidP="009412F7">
            <w:pPr>
              <w:rPr>
                <w:sz w:val="20"/>
                <w:szCs w:val="20"/>
              </w:rPr>
            </w:pPr>
            <w:r>
              <w:rPr>
                <w:sz w:val="20"/>
                <w:szCs w:val="20"/>
              </w:rPr>
              <w:t xml:space="preserve"> Талас </w:t>
            </w:r>
            <w:proofErr w:type="spellStart"/>
            <w:r>
              <w:rPr>
                <w:sz w:val="20"/>
                <w:szCs w:val="20"/>
              </w:rPr>
              <w:t>облусу</w:t>
            </w:r>
            <w:proofErr w:type="spellEnd"/>
            <w:r>
              <w:rPr>
                <w:sz w:val="20"/>
                <w:szCs w:val="20"/>
              </w:rPr>
              <w:t xml:space="preserve"> </w:t>
            </w:r>
          </w:p>
        </w:tc>
        <w:tc>
          <w:tcPr>
            <w:tcW w:w="561" w:type="pct"/>
            <w:tcMar>
              <w:top w:w="17" w:type="dxa"/>
              <w:left w:w="170" w:type="dxa"/>
              <w:bottom w:w="0" w:type="dxa"/>
              <w:right w:w="170" w:type="dxa"/>
            </w:tcMar>
            <w:vAlign w:val="bottom"/>
            <w:hideMark/>
          </w:tcPr>
          <w:p w14:paraId="24B4621D" w14:textId="77777777" w:rsidR="007B1E6C" w:rsidRDefault="007B1E6C" w:rsidP="009412F7">
            <w:pPr>
              <w:jc w:val="right"/>
              <w:rPr>
                <w:sz w:val="20"/>
                <w:szCs w:val="20"/>
              </w:rPr>
            </w:pPr>
            <w:r>
              <w:rPr>
                <w:sz w:val="20"/>
                <w:szCs w:val="20"/>
              </w:rPr>
              <w:t>113,8</w:t>
            </w:r>
          </w:p>
        </w:tc>
        <w:tc>
          <w:tcPr>
            <w:tcW w:w="655" w:type="pct"/>
            <w:tcMar>
              <w:top w:w="17" w:type="dxa"/>
              <w:left w:w="170" w:type="dxa"/>
              <w:bottom w:w="0" w:type="dxa"/>
              <w:right w:w="170" w:type="dxa"/>
            </w:tcMar>
            <w:vAlign w:val="bottom"/>
            <w:hideMark/>
          </w:tcPr>
          <w:p w14:paraId="3724B4B3" w14:textId="77777777" w:rsidR="007B1E6C" w:rsidRDefault="007B1E6C" w:rsidP="009412F7">
            <w:pPr>
              <w:jc w:val="right"/>
              <w:rPr>
                <w:sz w:val="20"/>
                <w:szCs w:val="20"/>
              </w:rPr>
            </w:pPr>
            <w:r>
              <w:rPr>
                <w:sz w:val="20"/>
                <w:szCs w:val="20"/>
              </w:rPr>
              <w:t>150,0</w:t>
            </w:r>
          </w:p>
        </w:tc>
        <w:tc>
          <w:tcPr>
            <w:tcW w:w="608" w:type="pct"/>
            <w:noWrap/>
            <w:tcMar>
              <w:top w:w="17" w:type="dxa"/>
              <w:left w:w="170" w:type="dxa"/>
              <w:bottom w:w="0" w:type="dxa"/>
              <w:right w:w="170" w:type="dxa"/>
            </w:tcMar>
            <w:vAlign w:val="bottom"/>
            <w:hideMark/>
          </w:tcPr>
          <w:p w14:paraId="1634F96B" w14:textId="77777777" w:rsidR="007B1E6C" w:rsidRDefault="007B1E6C" w:rsidP="009412F7">
            <w:pPr>
              <w:jc w:val="right"/>
              <w:rPr>
                <w:sz w:val="20"/>
                <w:szCs w:val="20"/>
              </w:rPr>
            </w:pPr>
            <w:r>
              <w:rPr>
                <w:sz w:val="20"/>
                <w:szCs w:val="20"/>
              </w:rPr>
              <w:t>107,9</w:t>
            </w:r>
          </w:p>
        </w:tc>
        <w:tc>
          <w:tcPr>
            <w:tcW w:w="864" w:type="pct"/>
            <w:noWrap/>
            <w:tcMar>
              <w:top w:w="17" w:type="dxa"/>
              <w:left w:w="170" w:type="dxa"/>
              <w:bottom w:w="0" w:type="dxa"/>
              <w:right w:w="170" w:type="dxa"/>
            </w:tcMar>
            <w:vAlign w:val="bottom"/>
            <w:hideMark/>
          </w:tcPr>
          <w:p w14:paraId="09512ECE" w14:textId="77777777" w:rsidR="007B1E6C" w:rsidRDefault="007B1E6C" w:rsidP="009412F7">
            <w:pPr>
              <w:jc w:val="right"/>
              <w:rPr>
                <w:sz w:val="20"/>
                <w:szCs w:val="20"/>
                <w:lang w:val="ky-KG"/>
              </w:rPr>
            </w:pPr>
            <w:r>
              <w:rPr>
                <w:sz w:val="20"/>
                <w:szCs w:val="20"/>
              </w:rPr>
              <w:t>316,8</w:t>
            </w:r>
          </w:p>
        </w:tc>
        <w:tc>
          <w:tcPr>
            <w:tcW w:w="516" w:type="pct"/>
            <w:tcMar>
              <w:top w:w="17" w:type="dxa"/>
              <w:left w:w="170" w:type="dxa"/>
              <w:bottom w:w="0" w:type="dxa"/>
              <w:right w:w="170" w:type="dxa"/>
            </w:tcMar>
            <w:vAlign w:val="bottom"/>
            <w:hideMark/>
          </w:tcPr>
          <w:p w14:paraId="0A7D3968" w14:textId="77777777" w:rsidR="007B1E6C" w:rsidRDefault="007B1E6C" w:rsidP="009412F7">
            <w:pPr>
              <w:jc w:val="right"/>
              <w:rPr>
                <w:sz w:val="20"/>
                <w:szCs w:val="20"/>
              </w:rPr>
            </w:pPr>
            <w:r>
              <w:rPr>
                <w:sz w:val="20"/>
                <w:szCs w:val="20"/>
              </w:rPr>
              <w:t>77,3</w:t>
            </w:r>
          </w:p>
        </w:tc>
        <w:tc>
          <w:tcPr>
            <w:tcW w:w="589" w:type="pct"/>
            <w:tcMar>
              <w:top w:w="17" w:type="dxa"/>
              <w:left w:w="170" w:type="dxa"/>
              <w:bottom w:w="0" w:type="dxa"/>
              <w:right w:w="170" w:type="dxa"/>
            </w:tcMar>
            <w:vAlign w:val="bottom"/>
            <w:hideMark/>
          </w:tcPr>
          <w:p w14:paraId="010FF079" w14:textId="77777777" w:rsidR="007B1E6C" w:rsidRDefault="007B1E6C" w:rsidP="009412F7">
            <w:pPr>
              <w:jc w:val="right"/>
              <w:rPr>
                <w:sz w:val="20"/>
                <w:szCs w:val="20"/>
              </w:rPr>
            </w:pPr>
            <w:r>
              <w:rPr>
                <w:sz w:val="20"/>
                <w:szCs w:val="20"/>
              </w:rPr>
              <w:t>110,2</w:t>
            </w:r>
          </w:p>
        </w:tc>
      </w:tr>
      <w:tr w:rsidR="007B1E6C" w14:paraId="4BA96AEE" w14:textId="77777777" w:rsidTr="00183F63">
        <w:tc>
          <w:tcPr>
            <w:tcW w:w="1207" w:type="pct"/>
            <w:noWrap/>
            <w:vAlign w:val="center"/>
            <w:hideMark/>
          </w:tcPr>
          <w:p w14:paraId="34BBCCD0" w14:textId="77777777" w:rsidR="007B1E6C" w:rsidRDefault="007B1E6C" w:rsidP="009412F7">
            <w:pPr>
              <w:rPr>
                <w:sz w:val="20"/>
                <w:szCs w:val="20"/>
              </w:rPr>
            </w:pPr>
            <w:r>
              <w:rPr>
                <w:sz w:val="20"/>
                <w:szCs w:val="20"/>
              </w:rPr>
              <w:t xml:space="preserve"> </w:t>
            </w:r>
            <w:proofErr w:type="spellStart"/>
            <w:r>
              <w:rPr>
                <w:sz w:val="20"/>
                <w:szCs w:val="20"/>
              </w:rPr>
              <w:t>Чүй</w:t>
            </w:r>
            <w:proofErr w:type="spellEnd"/>
            <w:r>
              <w:rPr>
                <w:sz w:val="20"/>
                <w:szCs w:val="20"/>
              </w:rPr>
              <w:t xml:space="preserve"> </w:t>
            </w:r>
            <w:proofErr w:type="spellStart"/>
            <w:r>
              <w:rPr>
                <w:sz w:val="20"/>
                <w:szCs w:val="20"/>
              </w:rPr>
              <w:t>облусу</w:t>
            </w:r>
            <w:proofErr w:type="spellEnd"/>
          </w:p>
        </w:tc>
        <w:tc>
          <w:tcPr>
            <w:tcW w:w="561" w:type="pct"/>
            <w:tcMar>
              <w:top w:w="17" w:type="dxa"/>
              <w:left w:w="170" w:type="dxa"/>
              <w:bottom w:w="0" w:type="dxa"/>
              <w:right w:w="170" w:type="dxa"/>
            </w:tcMar>
            <w:vAlign w:val="bottom"/>
            <w:hideMark/>
          </w:tcPr>
          <w:p w14:paraId="23AD290C" w14:textId="77777777" w:rsidR="007B1E6C" w:rsidRDefault="007B1E6C" w:rsidP="009412F7">
            <w:pPr>
              <w:jc w:val="right"/>
              <w:rPr>
                <w:sz w:val="20"/>
                <w:szCs w:val="20"/>
              </w:rPr>
            </w:pPr>
            <w:r>
              <w:rPr>
                <w:sz w:val="20"/>
                <w:szCs w:val="20"/>
              </w:rPr>
              <w:t>86,6</w:t>
            </w:r>
          </w:p>
        </w:tc>
        <w:tc>
          <w:tcPr>
            <w:tcW w:w="655" w:type="pct"/>
            <w:tcMar>
              <w:top w:w="17" w:type="dxa"/>
              <w:left w:w="170" w:type="dxa"/>
              <w:bottom w:w="0" w:type="dxa"/>
              <w:right w:w="170" w:type="dxa"/>
            </w:tcMar>
            <w:vAlign w:val="bottom"/>
            <w:hideMark/>
          </w:tcPr>
          <w:p w14:paraId="450C70E6" w14:textId="77777777" w:rsidR="007B1E6C" w:rsidRDefault="007B1E6C" w:rsidP="009412F7">
            <w:pPr>
              <w:jc w:val="right"/>
              <w:rPr>
                <w:sz w:val="20"/>
                <w:szCs w:val="20"/>
              </w:rPr>
            </w:pPr>
            <w:r>
              <w:rPr>
                <w:sz w:val="20"/>
                <w:szCs w:val="20"/>
              </w:rPr>
              <w:t>54,5</w:t>
            </w:r>
          </w:p>
        </w:tc>
        <w:tc>
          <w:tcPr>
            <w:tcW w:w="608" w:type="pct"/>
            <w:noWrap/>
            <w:tcMar>
              <w:top w:w="17" w:type="dxa"/>
              <w:left w:w="170" w:type="dxa"/>
              <w:bottom w:w="0" w:type="dxa"/>
              <w:right w:w="170" w:type="dxa"/>
            </w:tcMar>
            <w:vAlign w:val="bottom"/>
            <w:hideMark/>
          </w:tcPr>
          <w:p w14:paraId="09540299" w14:textId="77777777" w:rsidR="007B1E6C" w:rsidRDefault="007B1E6C" w:rsidP="009412F7">
            <w:pPr>
              <w:jc w:val="right"/>
              <w:rPr>
                <w:sz w:val="20"/>
                <w:szCs w:val="20"/>
              </w:rPr>
            </w:pPr>
            <w:r>
              <w:rPr>
                <w:sz w:val="20"/>
                <w:szCs w:val="20"/>
              </w:rPr>
              <w:t>131,8</w:t>
            </w:r>
          </w:p>
        </w:tc>
        <w:tc>
          <w:tcPr>
            <w:tcW w:w="864" w:type="pct"/>
            <w:noWrap/>
            <w:tcMar>
              <w:top w:w="17" w:type="dxa"/>
              <w:left w:w="170" w:type="dxa"/>
              <w:bottom w:w="0" w:type="dxa"/>
              <w:right w:w="170" w:type="dxa"/>
            </w:tcMar>
            <w:vAlign w:val="bottom"/>
            <w:hideMark/>
          </w:tcPr>
          <w:p w14:paraId="76F44F4A" w14:textId="77777777" w:rsidR="007B1E6C" w:rsidRDefault="007B1E6C" w:rsidP="009412F7">
            <w:pPr>
              <w:jc w:val="right"/>
              <w:rPr>
                <w:sz w:val="20"/>
                <w:szCs w:val="20"/>
              </w:rPr>
            </w:pPr>
            <w:r>
              <w:rPr>
                <w:sz w:val="20"/>
                <w:szCs w:val="20"/>
              </w:rPr>
              <w:t>424,1</w:t>
            </w:r>
          </w:p>
        </w:tc>
        <w:tc>
          <w:tcPr>
            <w:tcW w:w="516" w:type="pct"/>
            <w:tcMar>
              <w:top w:w="17" w:type="dxa"/>
              <w:left w:w="170" w:type="dxa"/>
              <w:bottom w:w="0" w:type="dxa"/>
              <w:right w:w="170" w:type="dxa"/>
            </w:tcMar>
            <w:vAlign w:val="bottom"/>
            <w:hideMark/>
          </w:tcPr>
          <w:p w14:paraId="1592D46E" w14:textId="77777777" w:rsidR="007B1E6C" w:rsidRDefault="007B1E6C" w:rsidP="009412F7">
            <w:pPr>
              <w:jc w:val="right"/>
              <w:rPr>
                <w:sz w:val="20"/>
                <w:szCs w:val="20"/>
              </w:rPr>
            </w:pPr>
            <w:r>
              <w:rPr>
                <w:sz w:val="20"/>
                <w:szCs w:val="20"/>
              </w:rPr>
              <w:t>60,4</w:t>
            </w:r>
          </w:p>
        </w:tc>
        <w:tc>
          <w:tcPr>
            <w:tcW w:w="589" w:type="pct"/>
            <w:tcMar>
              <w:top w:w="17" w:type="dxa"/>
              <w:left w:w="170" w:type="dxa"/>
              <w:bottom w:w="0" w:type="dxa"/>
              <w:right w:w="170" w:type="dxa"/>
            </w:tcMar>
            <w:vAlign w:val="bottom"/>
            <w:hideMark/>
          </w:tcPr>
          <w:p w14:paraId="3CEC2DE4" w14:textId="77777777" w:rsidR="007B1E6C" w:rsidRDefault="007B1E6C" w:rsidP="009412F7">
            <w:pPr>
              <w:jc w:val="right"/>
              <w:rPr>
                <w:sz w:val="20"/>
                <w:szCs w:val="20"/>
              </w:rPr>
            </w:pPr>
            <w:r>
              <w:rPr>
                <w:sz w:val="20"/>
                <w:szCs w:val="20"/>
              </w:rPr>
              <w:t>110,0</w:t>
            </w:r>
          </w:p>
        </w:tc>
      </w:tr>
      <w:tr w:rsidR="007B1E6C" w14:paraId="084A96EE" w14:textId="77777777" w:rsidTr="00183F63">
        <w:tc>
          <w:tcPr>
            <w:tcW w:w="1207" w:type="pct"/>
            <w:noWrap/>
            <w:vAlign w:val="center"/>
            <w:hideMark/>
          </w:tcPr>
          <w:p w14:paraId="3D7803E7" w14:textId="77777777" w:rsidR="007B1E6C" w:rsidRDefault="007B1E6C" w:rsidP="009412F7">
            <w:pPr>
              <w:rPr>
                <w:sz w:val="20"/>
                <w:szCs w:val="20"/>
              </w:rPr>
            </w:pPr>
            <w:r>
              <w:rPr>
                <w:sz w:val="20"/>
                <w:szCs w:val="20"/>
              </w:rPr>
              <w:t xml:space="preserve"> Бишкек ш.</w:t>
            </w:r>
          </w:p>
        </w:tc>
        <w:tc>
          <w:tcPr>
            <w:tcW w:w="561" w:type="pct"/>
            <w:tcMar>
              <w:top w:w="17" w:type="dxa"/>
              <w:left w:w="170" w:type="dxa"/>
              <w:bottom w:w="0" w:type="dxa"/>
              <w:right w:w="170" w:type="dxa"/>
            </w:tcMar>
            <w:vAlign w:val="bottom"/>
            <w:hideMark/>
          </w:tcPr>
          <w:p w14:paraId="403A8DC9" w14:textId="77777777" w:rsidR="007B1E6C" w:rsidRDefault="007B1E6C" w:rsidP="009412F7">
            <w:pPr>
              <w:jc w:val="right"/>
              <w:rPr>
                <w:sz w:val="20"/>
                <w:szCs w:val="20"/>
              </w:rPr>
            </w:pPr>
            <w:r>
              <w:rPr>
                <w:sz w:val="20"/>
                <w:szCs w:val="20"/>
              </w:rPr>
              <w:t>107,4</w:t>
            </w:r>
          </w:p>
        </w:tc>
        <w:tc>
          <w:tcPr>
            <w:tcW w:w="655" w:type="pct"/>
            <w:tcMar>
              <w:top w:w="17" w:type="dxa"/>
              <w:left w:w="170" w:type="dxa"/>
              <w:bottom w:w="0" w:type="dxa"/>
              <w:right w:w="170" w:type="dxa"/>
            </w:tcMar>
            <w:vAlign w:val="bottom"/>
            <w:hideMark/>
          </w:tcPr>
          <w:p w14:paraId="215E1BD5" w14:textId="77777777" w:rsidR="007B1E6C" w:rsidRDefault="007B1E6C" w:rsidP="009412F7">
            <w:pPr>
              <w:jc w:val="right"/>
              <w:rPr>
                <w:sz w:val="20"/>
                <w:szCs w:val="20"/>
              </w:rPr>
            </w:pPr>
            <w:r>
              <w:rPr>
                <w:sz w:val="20"/>
                <w:szCs w:val="20"/>
              </w:rPr>
              <w:t>75,7</w:t>
            </w:r>
          </w:p>
        </w:tc>
        <w:tc>
          <w:tcPr>
            <w:tcW w:w="608" w:type="pct"/>
            <w:noWrap/>
            <w:tcMar>
              <w:top w:w="17" w:type="dxa"/>
              <w:left w:w="170" w:type="dxa"/>
              <w:bottom w:w="0" w:type="dxa"/>
              <w:right w:w="170" w:type="dxa"/>
            </w:tcMar>
            <w:vAlign w:val="bottom"/>
            <w:hideMark/>
          </w:tcPr>
          <w:p w14:paraId="325E7C9E" w14:textId="77777777" w:rsidR="007B1E6C" w:rsidRDefault="007B1E6C" w:rsidP="009412F7">
            <w:pPr>
              <w:jc w:val="right"/>
              <w:rPr>
                <w:sz w:val="20"/>
                <w:szCs w:val="20"/>
              </w:rPr>
            </w:pPr>
            <w:r>
              <w:rPr>
                <w:sz w:val="20"/>
                <w:szCs w:val="20"/>
              </w:rPr>
              <w:t>184,6</w:t>
            </w:r>
          </w:p>
        </w:tc>
        <w:tc>
          <w:tcPr>
            <w:tcW w:w="864" w:type="pct"/>
            <w:noWrap/>
            <w:tcMar>
              <w:top w:w="17" w:type="dxa"/>
              <w:left w:w="170" w:type="dxa"/>
              <w:bottom w:w="0" w:type="dxa"/>
              <w:right w:w="170" w:type="dxa"/>
            </w:tcMar>
            <w:vAlign w:val="bottom"/>
            <w:hideMark/>
          </w:tcPr>
          <w:p w14:paraId="6DDF82C0" w14:textId="77777777" w:rsidR="007B1E6C" w:rsidRDefault="007B1E6C" w:rsidP="009412F7">
            <w:pPr>
              <w:jc w:val="right"/>
              <w:rPr>
                <w:sz w:val="20"/>
                <w:szCs w:val="20"/>
              </w:rPr>
            </w:pPr>
            <w:r>
              <w:rPr>
                <w:sz w:val="20"/>
                <w:szCs w:val="20"/>
              </w:rPr>
              <w:t>438,6</w:t>
            </w:r>
          </w:p>
        </w:tc>
        <w:tc>
          <w:tcPr>
            <w:tcW w:w="516" w:type="pct"/>
            <w:tcMar>
              <w:top w:w="17" w:type="dxa"/>
              <w:left w:w="170" w:type="dxa"/>
              <w:bottom w:w="0" w:type="dxa"/>
              <w:right w:w="170" w:type="dxa"/>
            </w:tcMar>
            <w:vAlign w:val="bottom"/>
            <w:hideMark/>
          </w:tcPr>
          <w:p w14:paraId="32A7F949" w14:textId="77777777" w:rsidR="007B1E6C" w:rsidRDefault="007B1E6C" w:rsidP="009412F7">
            <w:pPr>
              <w:jc w:val="right"/>
              <w:rPr>
                <w:sz w:val="20"/>
                <w:szCs w:val="20"/>
              </w:rPr>
            </w:pPr>
            <w:r>
              <w:rPr>
                <w:sz w:val="20"/>
                <w:szCs w:val="20"/>
              </w:rPr>
              <w:t>65,1</w:t>
            </w:r>
          </w:p>
        </w:tc>
        <w:tc>
          <w:tcPr>
            <w:tcW w:w="589" w:type="pct"/>
            <w:tcMar>
              <w:top w:w="17" w:type="dxa"/>
              <w:left w:w="170" w:type="dxa"/>
              <w:bottom w:w="0" w:type="dxa"/>
              <w:right w:w="170" w:type="dxa"/>
            </w:tcMar>
            <w:vAlign w:val="bottom"/>
            <w:hideMark/>
          </w:tcPr>
          <w:p w14:paraId="711330F8" w14:textId="77777777" w:rsidR="007B1E6C" w:rsidRDefault="007B1E6C" w:rsidP="009412F7">
            <w:pPr>
              <w:jc w:val="right"/>
              <w:rPr>
                <w:sz w:val="20"/>
                <w:szCs w:val="20"/>
              </w:rPr>
            </w:pPr>
            <w:r>
              <w:rPr>
                <w:sz w:val="20"/>
                <w:szCs w:val="20"/>
              </w:rPr>
              <w:t>105,7</w:t>
            </w:r>
          </w:p>
        </w:tc>
      </w:tr>
      <w:tr w:rsidR="007B1E6C" w14:paraId="3D5CE32A" w14:textId="77777777" w:rsidTr="00183F63">
        <w:tc>
          <w:tcPr>
            <w:tcW w:w="1207" w:type="pct"/>
            <w:tcBorders>
              <w:bottom w:val="single" w:sz="8" w:space="0" w:color="auto"/>
            </w:tcBorders>
            <w:noWrap/>
            <w:vAlign w:val="center"/>
            <w:hideMark/>
          </w:tcPr>
          <w:p w14:paraId="308CCD41" w14:textId="77777777" w:rsidR="007B1E6C" w:rsidRDefault="007B1E6C" w:rsidP="009412F7">
            <w:pPr>
              <w:rPr>
                <w:sz w:val="20"/>
                <w:szCs w:val="20"/>
              </w:rPr>
            </w:pPr>
            <w:r>
              <w:rPr>
                <w:sz w:val="20"/>
                <w:szCs w:val="20"/>
              </w:rPr>
              <w:t xml:space="preserve"> Ош ш.</w:t>
            </w:r>
          </w:p>
        </w:tc>
        <w:tc>
          <w:tcPr>
            <w:tcW w:w="561" w:type="pct"/>
            <w:tcBorders>
              <w:bottom w:val="single" w:sz="8" w:space="0" w:color="auto"/>
            </w:tcBorders>
            <w:tcMar>
              <w:top w:w="17" w:type="dxa"/>
              <w:left w:w="170" w:type="dxa"/>
              <w:bottom w:w="0" w:type="dxa"/>
              <w:right w:w="170" w:type="dxa"/>
            </w:tcMar>
            <w:vAlign w:val="bottom"/>
            <w:hideMark/>
          </w:tcPr>
          <w:p w14:paraId="24AAF136" w14:textId="77777777" w:rsidR="007B1E6C" w:rsidRDefault="007B1E6C" w:rsidP="009412F7">
            <w:pPr>
              <w:jc w:val="right"/>
              <w:rPr>
                <w:sz w:val="20"/>
                <w:szCs w:val="20"/>
              </w:rPr>
            </w:pPr>
            <w:r>
              <w:rPr>
                <w:sz w:val="20"/>
                <w:szCs w:val="20"/>
              </w:rPr>
              <w:t>128,8</w:t>
            </w:r>
          </w:p>
        </w:tc>
        <w:tc>
          <w:tcPr>
            <w:tcW w:w="655" w:type="pct"/>
            <w:tcBorders>
              <w:bottom w:val="single" w:sz="8" w:space="0" w:color="auto"/>
            </w:tcBorders>
            <w:tcMar>
              <w:top w:w="17" w:type="dxa"/>
              <w:left w:w="170" w:type="dxa"/>
              <w:bottom w:w="0" w:type="dxa"/>
              <w:right w:w="170" w:type="dxa"/>
            </w:tcMar>
            <w:vAlign w:val="bottom"/>
            <w:hideMark/>
          </w:tcPr>
          <w:p w14:paraId="4CF459BE" w14:textId="77777777" w:rsidR="007B1E6C" w:rsidRDefault="007B1E6C" w:rsidP="009412F7">
            <w:pPr>
              <w:jc w:val="right"/>
              <w:rPr>
                <w:sz w:val="20"/>
                <w:szCs w:val="20"/>
              </w:rPr>
            </w:pPr>
            <w:r>
              <w:rPr>
                <w:sz w:val="20"/>
                <w:szCs w:val="20"/>
              </w:rPr>
              <w:t>185,7</w:t>
            </w:r>
          </w:p>
        </w:tc>
        <w:tc>
          <w:tcPr>
            <w:tcW w:w="608" w:type="pct"/>
            <w:tcBorders>
              <w:bottom w:val="single" w:sz="8" w:space="0" w:color="auto"/>
            </w:tcBorders>
            <w:noWrap/>
            <w:tcMar>
              <w:top w:w="17" w:type="dxa"/>
              <w:left w:w="170" w:type="dxa"/>
              <w:bottom w:w="0" w:type="dxa"/>
              <w:right w:w="170" w:type="dxa"/>
            </w:tcMar>
            <w:vAlign w:val="bottom"/>
            <w:hideMark/>
          </w:tcPr>
          <w:p w14:paraId="55239F8B" w14:textId="77777777" w:rsidR="007B1E6C" w:rsidRDefault="007B1E6C" w:rsidP="009412F7">
            <w:pPr>
              <w:jc w:val="right"/>
              <w:rPr>
                <w:sz w:val="20"/>
                <w:szCs w:val="20"/>
              </w:rPr>
            </w:pPr>
            <w:r>
              <w:rPr>
                <w:sz w:val="20"/>
                <w:szCs w:val="20"/>
              </w:rPr>
              <w:t>205,0</w:t>
            </w:r>
          </w:p>
        </w:tc>
        <w:tc>
          <w:tcPr>
            <w:tcW w:w="864" w:type="pct"/>
            <w:tcBorders>
              <w:bottom w:val="single" w:sz="8" w:space="0" w:color="auto"/>
            </w:tcBorders>
            <w:noWrap/>
            <w:tcMar>
              <w:top w:w="17" w:type="dxa"/>
              <w:left w:w="170" w:type="dxa"/>
              <w:bottom w:w="0" w:type="dxa"/>
              <w:right w:w="170" w:type="dxa"/>
            </w:tcMar>
            <w:vAlign w:val="bottom"/>
            <w:hideMark/>
          </w:tcPr>
          <w:p w14:paraId="52AC8950" w14:textId="77777777" w:rsidR="007B1E6C" w:rsidRDefault="007B1E6C" w:rsidP="009412F7">
            <w:pPr>
              <w:jc w:val="right"/>
              <w:rPr>
                <w:sz w:val="20"/>
                <w:szCs w:val="20"/>
              </w:rPr>
            </w:pPr>
            <w:r>
              <w:rPr>
                <w:sz w:val="20"/>
                <w:szCs w:val="20"/>
              </w:rPr>
              <w:t>171,1</w:t>
            </w:r>
          </w:p>
        </w:tc>
        <w:tc>
          <w:tcPr>
            <w:tcW w:w="516" w:type="pct"/>
            <w:tcBorders>
              <w:bottom w:val="single" w:sz="8" w:space="0" w:color="auto"/>
            </w:tcBorders>
            <w:tcMar>
              <w:top w:w="17" w:type="dxa"/>
              <w:left w:w="170" w:type="dxa"/>
              <w:bottom w:w="0" w:type="dxa"/>
              <w:right w:w="170" w:type="dxa"/>
            </w:tcMar>
            <w:vAlign w:val="bottom"/>
            <w:hideMark/>
          </w:tcPr>
          <w:p w14:paraId="401C9888" w14:textId="77777777" w:rsidR="007B1E6C" w:rsidRDefault="007B1E6C" w:rsidP="009412F7">
            <w:pPr>
              <w:jc w:val="right"/>
              <w:rPr>
                <w:sz w:val="20"/>
                <w:szCs w:val="20"/>
              </w:rPr>
            </w:pPr>
            <w:r>
              <w:rPr>
                <w:sz w:val="20"/>
                <w:szCs w:val="20"/>
              </w:rPr>
              <w:t>90,1</w:t>
            </w:r>
          </w:p>
        </w:tc>
        <w:tc>
          <w:tcPr>
            <w:tcW w:w="589" w:type="pct"/>
            <w:tcBorders>
              <w:bottom w:val="single" w:sz="8" w:space="0" w:color="auto"/>
            </w:tcBorders>
            <w:tcMar>
              <w:top w:w="17" w:type="dxa"/>
              <w:left w:w="170" w:type="dxa"/>
              <w:bottom w:w="0" w:type="dxa"/>
              <w:right w:w="170" w:type="dxa"/>
            </w:tcMar>
            <w:vAlign w:val="bottom"/>
            <w:hideMark/>
          </w:tcPr>
          <w:p w14:paraId="24146469" w14:textId="77777777" w:rsidR="007B1E6C" w:rsidRDefault="007B1E6C" w:rsidP="009412F7">
            <w:pPr>
              <w:jc w:val="right"/>
              <w:rPr>
                <w:sz w:val="20"/>
                <w:szCs w:val="20"/>
              </w:rPr>
            </w:pPr>
            <w:r>
              <w:rPr>
                <w:sz w:val="20"/>
                <w:szCs w:val="20"/>
              </w:rPr>
              <w:t>95,1</w:t>
            </w:r>
          </w:p>
        </w:tc>
      </w:tr>
    </w:tbl>
    <w:p w14:paraId="371C8576" w14:textId="77777777" w:rsidR="007B1E6C" w:rsidRDefault="007B1E6C" w:rsidP="007B1E6C">
      <w:pPr>
        <w:spacing w:before="120"/>
        <w:ind w:firstLine="708"/>
        <w:jc w:val="both"/>
        <w:rPr>
          <w:lang w:val="ky-KG"/>
        </w:rPr>
      </w:pPr>
      <w:r>
        <w:rPr>
          <w:lang w:val="ky-KG"/>
        </w:rPr>
        <w:lastRenderedPageBreak/>
        <w:t>Жалпы республика боюнча жугуштуу жана мите ооруларынын өсүшү алардын Бишкек шаарында (15,2 пайызга), Баткен облусунда (8 пайызга), Нарын обласында (6,5 пайызга) жана Ч</w:t>
      </w:r>
      <w:r>
        <w:t>ү</w:t>
      </w:r>
      <w:r>
        <w:rPr>
          <w:lang w:val="ky-KG"/>
        </w:rPr>
        <w:t>й облусунда (6,1 пайызга) өсүшү менен шартталган.</w:t>
      </w:r>
    </w:p>
    <w:p w14:paraId="0B1BF0E8" w14:textId="21573E8E" w:rsidR="007B1E6C" w:rsidRDefault="00126261" w:rsidP="00B24BF7">
      <w:pPr>
        <w:spacing w:before="120" w:after="120"/>
        <w:ind w:left="1474" w:hanging="1474"/>
        <w:rPr>
          <w:bCs/>
          <w:i/>
          <w:sz w:val="20"/>
          <w:szCs w:val="20"/>
          <w:lang w:val="ky-KG"/>
        </w:rPr>
      </w:pPr>
      <w:r>
        <w:rPr>
          <w:b/>
          <w:bCs/>
          <w:lang w:val="ky-KG"/>
        </w:rPr>
        <w:t>10</w:t>
      </w:r>
      <w:r w:rsidR="00620BCA">
        <w:rPr>
          <w:b/>
          <w:bCs/>
          <w:lang w:val="ky-KG"/>
        </w:rPr>
        <w:t>1</w:t>
      </w:r>
      <w:r w:rsidR="007B1E6C">
        <w:rPr>
          <w:b/>
          <w:bCs/>
          <w:lang w:val="ky-KG"/>
        </w:rPr>
        <w:t>-таблица: Январь-</w:t>
      </w:r>
      <w:r w:rsidR="007B1E6C" w:rsidRPr="00B24BF7">
        <w:rPr>
          <w:b/>
          <w:bCs/>
          <w:lang w:val="ky-KG"/>
        </w:rPr>
        <w:t>ноя</w:t>
      </w:r>
      <w:r w:rsidR="007B1E6C">
        <w:rPr>
          <w:b/>
          <w:bCs/>
          <w:lang w:val="ky-KG"/>
        </w:rPr>
        <w:t xml:space="preserve">брдагы </w:t>
      </w:r>
      <w:r w:rsidR="007B1E6C">
        <w:rPr>
          <w:b/>
          <w:lang w:val="ky-KG"/>
        </w:rPr>
        <w:t xml:space="preserve">аймактар боюнча калктын жугуштуу </w:t>
      </w:r>
      <w:r w:rsidR="00B24BF7">
        <w:rPr>
          <w:b/>
          <w:lang w:val="ky-KG"/>
        </w:rPr>
        <w:br/>
      </w:r>
      <w:r w:rsidR="007B1E6C">
        <w:rPr>
          <w:b/>
          <w:lang w:val="ky-KG"/>
        </w:rPr>
        <w:t>жана мите оорулары менен оору-сыркоосу</w:t>
      </w:r>
      <w:r w:rsidR="00B24BF7">
        <w:rPr>
          <w:b/>
          <w:lang w:val="ky-KG"/>
        </w:rPr>
        <w:br/>
      </w:r>
      <w:r w:rsidR="007B1E6C">
        <w:rPr>
          <w:bCs/>
          <w:i/>
          <w:sz w:val="20"/>
          <w:szCs w:val="20"/>
          <w:lang w:val="ky-KG"/>
        </w:rPr>
        <w:t>(бейтаптарда катталган оорулар, калктын 100 миңине)</w:t>
      </w:r>
    </w:p>
    <w:tbl>
      <w:tblPr>
        <w:tblW w:w="5000" w:type="pct"/>
        <w:tblCellMar>
          <w:left w:w="0" w:type="dxa"/>
          <w:right w:w="0" w:type="dxa"/>
        </w:tblCellMar>
        <w:tblLook w:val="04A0" w:firstRow="1" w:lastRow="0" w:firstColumn="1" w:lastColumn="0" w:noHBand="0" w:noVBand="1"/>
      </w:tblPr>
      <w:tblGrid>
        <w:gridCol w:w="3011"/>
        <w:gridCol w:w="1517"/>
        <w:gridCol w:w="1517"/>
        <w:gridCol w:w="2078"/>
        <w:gridCol w:w="1515"/>
      </w:tblGrid>
      <w:tr w:rsidR="007B1E6C" w14:paraId="0389424E" w14:textId="77777777" w:rsidTr="00B24BF7">
        <w:trPr>
          <w:tblHeader/>
        </w:trPr>
        <w:tc>
          <w:tcPr>
            <w:tcW w:w="1562" w:type="pct"/>
            <w:vMerge w:val="restart"/>
            <w:tcBorders>
              <w:top w:val="single" w:sz="8" w:space="0" w:color="auto"/>
              <w:left w:val="nil"/>
              <w:bottom w:val="single" w:sz="8" w:space="0" w:color="auto"/>
              <w:right w:val="nil"/>
            </w:tcBorders>
            <w:noWrap/>
            <w:tcMar>
              <w:top w:w="15" w:type="dxa"/>
              <w:left w:w="15" w:type="dxa"/>
              <w:bottom w:w="0" w:type="dxa"/>
              <w:right w:w="15" w:type="dxa"/>
            </w:tcMar>
            <w:vAlign w:val="bottom"/>
          </w:tcPr>
          <w:p w14:paraId="49F59BD8" w14:textId="77777777" w:rsidR="007B1E6C" w:rsidRDefault="007B1E6C" w:rsidP="00B24BF7">
            <w:pPr>
              <w:pStyle w:val="xl37"/>
              <w:pBdr>
                <w:bottom w:val="none" w:sz="0" w:space="0" w:color="auto"/>
                <w:right w:val="none" w:sz="0" w:space="0" w:color="auto"/>
              </w:pBdr>
              <w:spacing w:before="0" w:beforeAutospacing="0" w:after="0" w:afterAutospacing="0"/>
              <w:rPr>
                <w:rFonts w:ascii="Times New Roman" w:eastAsia="Times New Roman" w:hAnsi="Times New Roman" w:cs="Times New Roman"/>
                <w:b/>
                <w:bCs/>
                <w:sz w:val="20"/>
                <w:szCs w:val="20"/>
                <w:lang w:val="ky-KG"/>
              </w:rPr>
            </w:pPr>
          </w:p>
        </w:tc>
        <w:tc>
          <w:tcPr>
            <w:tcW w:w="1574" w:type="pct"/>
            <w:gridSpan w:val="2"/>
            <w:tcBorders>
              <w:top w:val="single" w:sz="8" w:space="0" w:color="auto"/>
              <w:left w:val="nil"/>
              <w:bottom w:val="single" w:sz="4" w:space="0" w:color="auto"/>
              <w:right w:val="nil"/>
            </w:tcBorders>
            <w:tcMar>
              <w:top w:w="15" w:type="dxa"/>
              <w:left w:w="15" w:type="dxa"/>
              <w:bottom w:w="0" w:type="dxa"/>
              <w:right w:w="15" w:type="dxa"/>
            </w:tcMar>
            <w:vAlign w:val="center"/>
            <w:hideMark/>
          </w:tcPr>
          <w:p w14:paraId="6E6883B5" w14:textId="77777777" w:rsidR="007B1E6C" w:rsidRDefault="007B1E6C" w:rsidP="00B24BF7">
            <w:pPr>
              <w:jc w:val="center"/>
              <w:rPr>
                <w:sz w:val="20"/>
                <w:szCs w:val="20"/>
              </w:rPr>
            </w:pPr>
            <w:proofErr w:type="spellStart"/>
            <w:r>
              <w:rPr>
                <w:b/>
                <w:sz w:val="20"/>
                <w:szCs w:val="20"/>
              </w:rPr>
              <w:t>Бардыгы</w:t>
            </w:r>
            <w:proofErr w:type="spellEnd"/>
          </w:p>
        </w:tc>
        <w:tc>
          <w:tcPr>
            <w:tcW w:w="1864" w:type="pct"/>
            <w:gridSpan w:val="2"/>
            <w:tcBorders>
              <w:top w:val="single" w:sz="8" w:space="0" w:color="auto"/>
              <w:left w:val="nil"/>
              <w:bottom w:val="single" w:sz="4" w:space="0" w:color="auto"/>
              <w:right w:val="nil"/>
            </w:tcBorders>
            <w:tcMar>
              <w:top w:w="15" w:type="dxa"/>
              <w:left w:w="15" w:type="dxa"/>
              <w:bottom w:w="0" w:type="dxa"/>
              <w:right w:w="15" w:type="dxa"/>
            </w:tcMar>
            <w:vAlign w:val="bottom"/>
            <w:hideMark/>
          </w:tcPr>
          <w:p w14:paraId="3A91B994" w14:textId="77777777" w:rsidR="007B1E6C" w:rsidRDefault="007B1E6C" w:rsidP="00B24BF7">
            <w:pPr>
              <w:jc w:val="center"/>
              <w:rPr>
                <w:sz w:val="20"/>
                <w:szCs w:val="20"/>
              </w:rPr>
            </w:pPr>
            <w:proofErr w:type="spellStart"/>
            <w:r>
              <w:rPr>
                <w:b/>
                <w:bCs/>
                <w:sz w:val="20"/>
                <w:szCs w:val="20"/>
              </w:rPr>
              <w:t>Мурунку</w:t>
            </w:r>
            <w:proofErr w:type="spellEnd"/>
            <w:r>
              <w:rPr>
                <w:b/>
                <w:bCs/>
                <w:sz w:val="20"/>
                <w:szCs w:val="20"/>
              </w:rPr>
              <w:t xml:space="preserve"> </w:t>
            </w:r>
            <w:proofErr w:type="spellStart"/>
            <w:r>
              <w:rPr>
                <w:b/>
                <w:bCs/>
                <w:sz w:val="20"/>
                <w:szCs w:val="20"/>
              </w:rPr>
              <w:t>жылдын</w:t>
            </w:r>
            <w:proofErr w:type="spellEnd"/>
            <w:r>
              <w:rPr>
                <w:b/>
                <w:bCs/>
                <w:sz w:val="20"/>
                <w:szCs w:val="20"/>
              </w:rPr>
              <w:t xml:space="preserve"> </w:t>
            </w:r>
            <w:proofErr w:type="spellStart"/>
            <w:r>
              <w:rPr>
                <w:b/>
                <w:bCs/>
                <w:sz w:val="20"/>
                <w:szCs w:val="20"/>
              </w:rPr>
              <w:t>тийиштүү</w:t>
            </w:r>
            <w:proofErr w:type="spellEnd"/>
            <w:r>
              <w:rPr>
                <w:b/>
                <w:bCs/>
                <w:sz w:val="20"/>
                <w:szCs w:val="20"/>
              </w:rPr>
              <w:br/>
            </w:r>
            <w:r>
              <w:rPr>
                <w:b/>
                <w:bCs/>
                <w:sz w:val="20"/>
                <w:szCs w:val="20"/>
                <w:lang w:val="ky-KG"/>
              </w:rPr>
              <w:t xml:space="preserve">мезгилине </w:t>
            </w:r>
            <w:r>
              <w:rPr>
                <w:b/>
                <w:bCs/>
                <w:sz w:val="20"/>
                <w:szCs w:val="20"/>
              </w:rPr>
              <w:t xml:space="preserve">карата </w:t>
            </w:r>
            <w:proofErr w:type="spellStart"/>
            <w:r>
              <w:rPr>
                <w:b/>
                <w:bCs/>
                <w:sz w:val="20"/>
                <w:szCs w:val="20"/>
              </w:rPr>
              <w:t>пайыз</w:t>
            </w:r>
            <w:proofErr w:type="spellEnd"/>
            <w:r>
              <w:rPr>
                <w:b/>
                <w:bCs/>
                <w:sz w:val="20"/>
                <w:szCs w:val="20"/>
              </w:rPr>
              <w:t xml:space="preserve"> </w:t>
            </w:r>
            <w:proofErr w:type="spellStart"/>
            <w:r>
              <w:rPr>
                <w:b/>
                <w:bCs/>
                <w:sz w:val="20"/>
                <w:szCs w:val="20"/>
              </w:rPr>
              <w:t>менен</w:t>
            </w:r>
            <w:proofErr w:type="spellEnd"/>
          </w:p>
        </w:tc>
      </w:tr>
      <w:tr w:rsidR="007B1E6C" w14:paraId="1027EF20" w14:textId="77777777" w:rsidTr="00B24BF7">
        <w:trPr>
          <w:tblHeader/>
        </w:trPr>
        <w:tc>
          <w:tcPr>
            <w:tcW w:w="0" w:type="auto"/>
            <w:vMerge/>
            <w:tcBorders>
              <w:top w:val="single" w:sz="8" w:space="0" w:color="auto"/>
              <w:left w:val="nil"/>
              <w:bottom w:val="single" w:sz="8" w:space="0" w:color="auto"/>
              <w:right w:val="nil"/>
            </w:tcBorders>
            <w:vAlign w:val="center"/>
            <w:hideMark/>
          </w:tcPr>
          <w:p w14:paraId="43C14E27" w14:textId="77777777" w:rsidR="007B1E6C" w:rsidRDefault="007B1E6C" w:rsidP="00B24BF7">
            <w:pPr>
              <w:rPr>
                <w:b/>
                <w:bCs/>
                <w:sz w:val="20"/>
                <w:szCs w:val="20"/>
                <w:lang w:val="ky-KG"/>
              </w:rPr>
            </w:pPr>
          </w:p>
        </w:tc>
        <w:tc>
          <w:tcPr>
            <w:tcW w:w="787" w:type="pct"/>
            <w:tcBorders>
              <w:top w:val="single" w:sz="4" w:space="0" w:color="auto"/>
              <w:left w:val="nil"/>
              <w:bottom w:val="single" w:sz="8" w:space="0" w:color="auto"/>
              <w:right w:val="nil"/>
            </w:tcBorders>
            <w:tcMar>
              <w:top w:w="17" w:type="dxa"/>
              <w:left w:w="170" w:type="dxa"/>
              <w:bottom w:w="0" w:type="dxa"/>
              <w:right w:w="170" w:type="dxa"/>
            </w:tcMar>
            <w:vAlign w:val="center"/>
            <w:hideMark/>
          </w:tcPr>
          <w:p w14:paraId="69E00143" w14:textId="77777777" w:rsidR="007B1E6C" w:rsidRDefault="007B1E6C" w:rsidP="00B24BF7">
            <w:pPr>
              <w:jc w:val="right"/>
              <w:rPr>
                <w:b/>
                <w:bCs/>
                <w:sz w:val="20"/>
                <w:szCs w:val="20"/>
                <w:lang w:val="ky-KG"/>
              </w:rPr>
            </w:pPr>
            <w:r>
              <w:rPr>
                <w:b/>
                <w:bCs/>
                <w:sz w:val="20"/>
                <w:szCs w:val="20"/>
              </w:rPr>
              <w:t>202</w:t>
            </w:r>
            <w:r>
              <w:rPr>
                <w:b/>
                <w:bCs/>
                <w:sz w:val="20"/>
                <w:szCs w:val="20"/>
                <w:lang w:val="ky-KG"/>
              </w:rPr>
              <w:t>3</w:t>
            </w:r>
          </w:p>
        </w:tc>
        <w:tc>
          <w:tcPr>
            <w:tcW w:w="787" w:type="pct"/>
            <w:tcBorders>
              <w:top w:val="single" w:sz="4" w:space="0" w:color="auto"/>
              <w:left w:val="nil"/>
              <w:bottom w:val="single" w:sz="8" w:space="0" w:color="auto"/>
              <w:right w:val="nil"/>
            </w:tcBorders>
            <w:tcMar>
              <w:top w:w="17" w:type="dxa"/>
              <w:left w:w="170" w:type="dxa"/>
              <w:bottom w:w="0" w:type="dxa"/>
              <w:right w:w="170" w:type="dxa"/>
            </w:tcMar>
            <w:vAlign w:val="center"/>
            <w:hideMark/>
          </w:tcPr>
          <w:p w14:paraId="519D5209" w14:textId="77777777" w:rsidR="007B1E6C" w:rsidRDefault="007B1E6C" w:rsidP="00B24BF7">
            <w:pPr>
              <w:jc w:val="right"/>
              <w:rPr>
                <w:b/>
                <w:bCs/>
                <w:sz w:val="20"/>
                <w:szCs w:val="20"/>
                <w:lang w:val="ky-KG"/>
              </w:rPr>
            </w:pPr>
            <w:r>
              <w:rPr>
                <w:b/>
                <w:bCs/>
                <w:sz w:val="20"/>
                <w:szCs w:val="20"/>
              </w:rPr>
              <w:t>20</w:t>
            </w:r>
            <w:r>
              <w:rPr>
                <w:b/>
                <w:bCs/>
                <w:sz w:val="20"/>
                <w:szCs w:val="20"/>
                <w:lang w:val="ky-KG"/>
              </w:rPr>
              <w:t>24</w:t>
            </w:r>
          </w:p>
        </w:tc>
        <w:tc>
          <w:tcPr>
            <w:tcW w:w="1078" w:type="pct"/>
            <w:tcBorders>
              <w:top w:val="single" w:sz="4" w:space="0" w:color="auto"/>
              <w:left w:val="nil"/>
              <w:bottom w:val="single" w:sz="8" w:space="0" w:color="auto"/>
              <w:right w:val="nil"/>
            </w:tcBorders>
            <w:tcMar>
              <w:top w:w="17" w:type="dxa"/>
              <w:left w:w="170" w:type="dxa"/>
              <w:bottom w:w="0" w:type="dxa"/>
              <w:right w:w="170" w:type="dxa"/>
            </w:tcMar>
            <w:vAlign w:val="center"/>
            <w:hideMark/>
          </w:tcPr>
          <w:p w14:paraId="1B611649" w14:textId="77777777" w:rsidR="007B1E6C" w:rsidRDefault="007B1E6C" w:rsidP="00B24BF7">
            <w:pPr>
              <w:jc w:val="right"/>
              <w:rPr>
                <w:b/>
                <w:bCs/>
                <w:sz w:val="20"/>
                <w:szCs w:val="20"/>
                <w:lang w:val="ky-KG"/>
              </w:rPr>
            </w:pPr>
            <w:r>
              <w:rPr>
                <w:b/>
                <w:bCs/>
                <w:sz w:val="20"/>
                <w:szCs w:val="20"/>
              </w:rPr>
              <w:t>202</w:t>
            </w:r>
            <w:r>
              <w:rPr>
                <w:b/>
                <w:bCs/>
                <w:sz w:val="20"/>
                <w:szCs w:val="20"/>
                <w:lang w:val="ky-KG"/>
              </w:rPr>
              <w:t>3</w:t>
            </w:r>
          </w:p>
        </w:tc>
        <w:tc>
          <w:tcPr>
            <w:tcW w:w="786" w:type="pct"/>
            <w:tcBorders>
              <w:top w:val="single" w:sz="4" w:space="0" w:color="auto"/>
              <w:left w:val="nil"/>
              <w:bottom w:val="single" w:sz="8" w:space="0" w:color="auto"/>
              <w:right w:val="nil"/>
            </w:tcBorders>
            <w:tcMar>
              <w:top w:w="17" w:type="dxa"/>
              <w:left w:w="170" w:type="dxa"/>
              <w:bottom w:w="0" w:type="dxa"/>
              <w:right w:w="170" w:type="dxa"/>
            </w:tcMar>
            <w:vAlign w:val="center"/>
            <w:hideMark/>
          </w:tcPr>
          <w:p w14:paraId="76A0C163" w14:textId="77777777" w:rsidR="007B1E6C" w:rsidRDefault="007B1E6C" w:rsidP="00B24BF7">
            <w:pPr>
              <w:jc w:val="right"/>
              <w:rPr>
                <w:b/>
                <w:bCs/>
                <w:sz w:val="20"/>
                <w:szCs w:val="20"/>
                <w:lang w:val="ky-KG"/>
              </w:rPr>
            </w:pPr>
            <w:r>
              <w:rPr>
                <w:b/>
                <w:bCs/>
                <w:sz w:val="20"/>
                <w:szCs w:val="20"/>
              </w:rPr>
              <w:t>20</w:t>
            </w:r>
            <w:r>
              <w:rPr>
                <w:b/>
                <w:bCs/>
                <w:sz w:val="20"/>
                <w:szCs w:val="20"/>
                <w:lang w:val="ky-KG"/>
              </w:rPr>
              <w:t>24</w:t>
            </w:r>
          </w:p>
        </w:tc>
      </w:tr>
      <w:tr w:rsidR="007B1E6C" w14:paraId="20A97203" w14:textId="77777777" w:rsidTr="00B24BF7">
        <w:tc>
          <w:tcPr>
            <w:tcW w:w="1562" w:type="pct"/>
            <w:hideMark/>
          </w:tcPr>
          <w:p w14:paraId="670D5159" w14:textId="77777777" w:rsidR="007B1E6C" w:rsidRDefault="007B1E6C" w:rsidP="00B24BF7">
            <w:pPr>
              <w:ind w:left="113" w:hanging="113"/>
              <w:rPr>
                <w:b/>
                <w:sz w:val="20"/>
                <w:szCs w:val="20"/>
              </w:rPr>
            </w:pPr>
            <w:r>
              <w:rPr>
                <w:b/>
                <w:sz w:val="20"/>
                <w:szCs w:val="20"/>
              </w:rPr>
              <w:t xml:space="preserve">Кыргыз </w:t>
            </w:r>
            <w:proofErr w:type="spellStart"/>
            <w:r>
              <w:rPr>
                <w:b/>
                <w:sz w:val="20"/>
                <w:szCs w:val="20"/>
              </w:rPr>
              <w:t>Республикасы</w:t>
            </w:r>
            <w:proofErr w:type="spellEnd"/>
          </w:p>
        </w:tc>
        <w:tc>
          <w:tcPr>
            <w:tcW w:w="787" w:type="pct"/>
            <w:tcMar>
              <w:top w:w="0" w:type="dxa"/>
              <w:left w:w="170" w:type="dxa"/>
              <w:bottom w:w="0" w:type="dxa"/>
              <w:right w:w="170" w:type="dxa"/>
            </w:tcMar>
            <w:vAlign w:val="bottom"/>
            <w:hideMark/>
          </w:tcPr>
          <w:p w14:paraId="04F6C26A" w14:textId="77777777" w:rsidR="007B1E6C" w:rsidRDefault="007B1E6C" w:rsidP="00B24BF7">
            <w:pPr>
              <w:jc w:val="right"/>
              <w:rPr>
                <w:b/>
                <w:bCs/>
                <w:sz w:val="20"/>
                <w:szCs w:val="20"/>
              </w:rPr>
            </w:pPr>
            <w:r>
              <w:rPr>
                <w:b/>
                <w:bCs/>
                <w:sz w:val="20"/>
                <w:szCs w:val="20"/>
              </w:rPr>
              <w:t>4 476,0</w:t>
            </w:r>
          </w:p>
        </w:tc>
        <w:tc>
          <w:tcPr>
            <w:tcW w:w="787" w:type="pct"/>
            <w:tcMar>
              <w:top w:w="0" w:type="dxa"/>
              <w:left w:w="170" w:type="dxa"/>
              <w:bottom w:w="0" w:type="dxa"/>
              <w:right w:w="170" w:type="dxa"/>
            </w:tcMar>
            <w:vAlign w:val="bottom"/>
            <w:hideMark/>
          </w:tcPr>
          <w:p w14:paraId="098D1263" w14:textId="77777777" w:rsidR="007B1E6C" w:rsidRDefault="007B1E6C" w:rsidP="00B24BF7">
            <w:pPr>
              <w:jc w:val="right"/>
              <w:rPr>
                <w:b/>
                <w:bCs/>
                <w:sz w:val="20"/>
                <w:szCs w:val="20"/>
              </w:rPr>
            </w:pPr>
            <w:r>
              <w:rPr>
                <w:b/>
                <w:bCs/>
                <w:sz w:val="20"/>
                <w:szCs w:val="20"/>
              </w:rPr>
              <w:t>4 582,3</w:t>
            </w:r>
          </w:p>
        </w:tc>
        <w:tc>
          <w:tcPr>
            <w:tcW w:w="1078" w:type="pct"/>
            <w:noWrap/>
            <w:tcMar>
              <w:top w:w="15" w:type="dxa"/>
              <w:left w:w="170" w:type="dxa"/>
              <w:bottom w:w="0" w:type="dxa"/>
              <w:right w:w="170" w:type="dxa"/>
            </w:tcMar>
            <w:vAlign w:val="bottom"/>
            <w:hideMark/>
          </w:tcPr>
          <w:p w14:paraId="04070416" w14:textId="77777777" w:rsidR="007B1E6C" w:rsidRDefault="007B1E6C" w:rsidP="00B24BF7">
            <w:pPr>
              <w:jc w:val="right"/>
              <w:rPr>
                <w:b/>
                <w:bCs/>
                <w:sz w:val="20"/>
                <w:szCs w:val="20"/>
              </w:rPr>
            </w:pPr>
            <w:r>
              <w:rPr>
                <w:b/>
                <w:bCs/>
                <w:sz w:val="20"/>
                <w:szCs w:val="20"/>
              </w:rPr>
              <w:t>99,7</w:t>
            </w:r>
          </w:p>
        </w:tc>
        <w:tc>
          <w:tcPr>
            <w:tcW w:w="786" w:type="pct"/>
            <w:noWrap/>
            <w:tcMar>
              <w:top w:w="0" w:type="dxa"/>
              <w:left w:w="170" w:type="dxa"/>
              <w:bottom w:w="0" w:type="dxa"/>
              <w:right w:w="170" w:type="dxa"/>
            </w:tcMar>
            <w:vAlign w:val="bottom"/>
            <w:hideMark/>
          </w:tcPr>
          <w:p w14:paraId="1C34623D" w14:textId="77777777" w:rsidR="007B1E6C" w:rsidRDefault="007B1E6C" w:rsidP="00B24BF7">
            <w:pPr>
              <w:jc w:val="right"/>
              <w:rPr>
                <w:b/>
                <w:bCs/>
                <w:sz w:val="20"/>
                <w:szCs w:val="20"/>
              </w:rPr>
            </w:pPr>
            <w:r>
              <w:rPr>
                <w:b/>
                <w:bCs/>
                <w:sz w:val="20"/>
                <w:szCs w:val="20"/>
              </w:rPr>
              <w:t>102,4</w:t>
            </w:r>
          </w:p>
        </w:tc>
      </w:tr>
      <w:tr w:rsidR="007B1E6C" w14:paraId="5DCA51EF" w14:textId="77777777" w:rsidTr="00B24BF7">
        <w:tc>
          <w:tcPr>
            <w:tcW w:w="1562" w:type="pct"/>
            <w:hideMark/>
          </w:tcPr>
          <w:p w14:paraId="1F87AB3E" w14:textId="77777777" w:rsidR="007B1E6C" w:rsidRDefault="007B1E6C" w:rsidP="00B24BF7">
            <w:pPr>
              <w:ind w:left="113"/>
              <w:rPr>
                <w:sz w:val="20"/>
                <w:szCs w:val="20"/>
              </w:rPr>
            </w:pPr>
            <w:r>
              <w:rPr>
                <w:sz w:val="20"/>
                <w:szCs w:val="20"/>
              </w:rPr>
              <w:t xml:space="preserve">Баткен </w:t>
            </w:r>
            <w:proofErr w:type="spellStart"/>
            <w:r>
              <w:rPr>
                <w:sz w:val="20"/>
                <w:szCs w:val="20"/>
              </w:rPr>
              <w:t>облусу</w:t>
            </w:r>
            <w:proofErr w:type="spellEnd"/>
          </w:p>
        </w:tc>
        <w:tc>
          <w:tcPr>
            <w:tcW w:w="787" w:type="pct"/>
            <w:tcMar>
              <w:top w:w="0" w:type="dxa"/>
              <w:left w:w="170" w:type="dxa"/>
              <w:bottom w:w="0" w:type="dxa"/>
              <w:right w:w="170" w:type="dxa"/>
            </w:tcMar>
            <w:vAlign w:val="bottom"/>
            <w:hideMark/>
          </w:tcPr>
          <w:p w14:paraId="32C12E4F" w14:textId="77777777" w:rsidR="007B1E6C" w:rsidRDefault="007B1E6C" w:rsidP="00B24BF7">
            <w:pPr>
              <w:jc w:val="right"/>
              <w:rPr>
                <w:bCs/>
                <w:sz w:val="20"/>
                <w:szCs w:val="20"/>
              </w:rPr>
            </w:pPr>
            <w:r>
              <w:rPr>
                <w:sz w:val="20"/>
                <w:szCs w:val="20"/>
              </w:rPr>
              <w:t>5 036,4</w:t>
            </w:r>
          </w:p>
        </w:tc>
        <w:tc>
          <w:tcPr>
            <w:tcW w:w="787" w:type="pct"/>
            <w:tcMar>
              <w:top w:w="0" w:type="dxa"/>
              <w:left w:w="170" w:type="dxa"/>
              <w:bottom w:w="0" w:type="dxa"/>
              <w:right w:w="170" w:type="dxa"/>
            </w:tcMar>
            <w:vAlign w:val="bottom"/>
            <w:hideMark/>
          </w:tcPr>
          <w:p w14:paraId="381A5CCC" w14:textId="77777777" w:rsidR="007B1E6C" w:rsidRDefault="007B1E6C" w:rsidP="00B24BF7">
            <w:pPr>
              <w:jc w:val="right"/>
              <w:rPr>
                <w:bCs/>
                <w:sz w:val="20"/>
                <w:szCs w:val="20"/>
              </w:rPr>
            </w:pPr>
            <w:r>
              <w:rPr>
                <w:sz w:val="20"/>
                <w:szCs w:val="20"/>
              </w:rPr>
              <w:t>5 440,9</w:t>
            </w:r>
          </w:p>
        </w:tc>
        <w:tc>
          <w:tcPr>
            <w:tcW w:w="1078" w:type="pct"/>
            <w:noWrap/>
            <w:tcMar>
              <w:top w:w="15" w:type="dxa"/>
              <w:left w:w="170" w:type="dxa"/>
              <w:bottom w:w="0" w:type="dxa"/>
              <w:right w:w="170" w:type="dxa"/>
            </w:tcMar>
            <w:vAlign w:val="bottom"/>
            <w:hideMark/>
          </w:tcPr>
          <w:p w14:paraId="6666DE9D" w14:textId="77777777" w:rsidR="007B1E6C" w:rsidRDefault="007B1E6C" w:rsidP="00B24BF7">
            <w:pPr>
              <w:jc w:val="right"/>
              <w:rPr>
                <w:bCs/>
                <w:sz w:val="20"/>
                <w:szCs w:val="20"/>
              </w:rPr>
            </w:pPr>
            <w:r>
              <w:rPr>
                <w:sz w:val="20"/>
                <w:szCs w:val="20"/>
              </w:rPr>
              <w:t>114,6</w:t>
            </w:r>
          </w:p>
        </w:tc>
        <w:tc>
          <w:tcPr>
            <w:tcW w:w="786" w:type="pct"/>
            <w:noWrap/>
            <w:tcMar>
              <w:top w:w="0" w:type="dxa"/>
              <w:left w:w="170" w:type="dxa"/>
              <w:bottom w:w="0" w:type="dxa"/>
              <w:right w:w="170" w:type="dxa"/>
            </w:tcMar>
            <w:vAlign w:val="bottom"/>
            <w:hideMark/>
          </w:tcPr>
          <w:p w14:paraId="13772B71" w14:textId="77777777" w:rsidR="007B1E6C" w:rsidRDefault="007B1E6C" w:rsidP="00B24BF7">
            <w:pPr>
              <w:jc w:val="right"/>
              <w:rPr>
                <w:bCs/>
                <w:sz w:val="20"/>
                <w:szCs w:val="20"/>
              </w:rPr>
            </w:pPr>
            <w:r>
              <w:rPr>
                <w:sz w:val="20"/>
                <w:szCs w:val="20"/>
              </w:rPr>
              <w:t>108,0</w:t>
            </w:r>
          </w:p>
        </w:tc>
      </w:tr>
      <w:tr w:rsidR="007B1E6C" w14:paraId="13B48042" w14:textId="77777777" w:rsidTr="00B24BF7">
        <w:tc>
          <w:tcPr>
            <w:tcW w:w="1562" w:type="pct"/>
            <w:hideMark/>
          </w:tcPr>
          <w:p w14:paraId="35B62D65" w14:textId="77777777" w:rsidR="007B1E6C" w:rsidRDefault="007B1E6C" w:rsidP="00B24BF7">
            <w:pPr>
              <w:ind w:left="113"/>
              <w:rPr>
                <w:sz w:val="20"/>
                <w:szCs w:val="20"/>
              </w:rPr>
            </w:pPr>
            <w:proofErr w:type="spellStart"/>
            <w:r>
              <w:rPr>
                <w:sz w:val="20"/>
                <w:szCs w:val="20"/>
              </w:rPr>
              <w:t>Жалал</w:t>
            </w:r>
            <w:proofErr w:type="spellEnd"/>
            <w:r>
              <w:rPr>
                <w:sz w:val="20"/>
                <w:szCs w:val="20"/>
              </w:rPr>
              <w:t xml:space="preserve">-Абад </w:t>
            </w:r>
            <w:proofErr w:type="spellStart"/>
            <w:r>
              <w:rPr>
                <w:sz w:val="20"/>
                <w:szCs w:val="20"/>
              </w:rPr>
              <w:t>облусу</w:t>
            </w:r>
            <w:proofErr w:type="spellEnd"/>
          </w:p>
        </w:tc>
        <w:tc>
          <w:tcPr>
            <w:tcW w:w="787" w:type="pct"/>
            <w:tcMar>
              <w:top w:w="0" w:type="dxa"/>
              <w:left w:w="170" w:type="dxa"/>
              <w:bottom w:w="0" w:type="dxa"/>
              <w:right w:w="170" w:type="dxa"/>
            </w:tcMar>
            <w:vAlign w:val="bottom"/>
            <w:hideMark/>
          </w:tcPr>
          <w:p w14:paraId="28F840ED" w14:textId="77777777" w:rsidR="007B1E6C" w:rsidRDefault="007B1E6C" w:rsidP="00B24BF7">
            <w:pPr>
              <w:jc w:val="right"/>
              <w:rPr>
                <w:bCs/>
                <w:sz w:val="20"/>
                <w:szCs w:val="20"/>
              </w:rPr>
            </w:pPr>
            <w:r>
              <w:rPr>
                <w:sz w:val="20"/>
                <w:szCs w:val="20"/>
              </w:rPr>
              <w:t>3 048,9</w:t>
            </w:r>
          </w:p>
        </w:tc>
        <w:tc>
          <w:tcPr>
            <w:tcW w:w="787" w:type="pct"/>
            <w:tcMar>
              <w:top w:w="0" w:type="dxa"/>
              <w:left w:w="170" w:type="dxa"/>
              <w:bottom w:w="0" w:type="dxa"/>
              <w:right w:w="170" w:type="dxa"/>
            </w:tcMar>
            <w:vAlign w:val="bottom"/>
            <w:hideMark/>
          </w:tcPr>
          <w:p w14:paraId="56DF97A4" w14:textId="77777777" w:rsidR="007B1E6C" w:rsidRDefault="007B1E6C" w:rsidP="00B24BF7">
            <w:pPr>
              <w:jc w:val="right"/>
              <w:rPr>
                <w:bCs/>
                <w:sz w:val="20"/>
                <w:szCs w:val="20"/>
              </w:rPr>
            </w:pPr>
            <w:r>
              <w:rPr>
                <w:sz w:val="20"/>
                <w:szCs w:val="20"/>
              </w:rPr>
              <w:t>2 662,9</w:t>
            </w:r>
          </w:p>
        </w:tc>
        <w:tc>
          <w:tcPr>
            <w:tcW w:w="1078" w:type="pct"/>
            <w:noWrap/>
            <w:tcMar>
              <w:top w:w="15" w:type="dxa"/>
              <w:left w:w="170" w:type="dxa"/>
              <w:bottom w:w="0" w:type="dxa"/>
              <w:right w:w="170" w:type="dxa"/>
            </w:tcMar>
            <w:vAlign w:val="bottom"/>
            <w:hideMark/>
          </w:tcPr>
          <w:p w14:paraId="5AC95CB9" w14:textId="77777777" w:rsidR="007B1E6C" w:rsidRDefault="007B1E6C" w:rsidP="00B24BF7">
            <w:pPr>
              <w:jc w:val="right"/>
              <w:rPr>
                <w:bCs/>
                <w:sz w:val="20"/>
                <w:szCs w:val="20"/>
              </w:rPr>
            </w:pPr>
            <w:r>
              <w:rPr>
                <w:sz w:val="20"/>
                <w:szCs w:val="20"/>
              </w:rPr>
              <w:t>109,4</w:t>
            </w:r>
          </w:p>
        </w:tc>
        <w:tc>
          <w:tcPr>
            <w:tcW w:w="786" w:type="pct"/>
            <w:noWrap/>
            <w:tcMar>
              <w:top w:w="0" w:type="dxa"/>
              <w:left w:w="170" w:type="dxa"/>
              <w:bottom w:w="0" w:type="dxa"/>
              <w:right w:w="170" w:type="dxa"/>
            </w:tcMar>
            <w:vAlign w:val="bottom"/>
            <w:hideMark/>
          </w:tcPr>
          <w:p w14:paraId="79F6FF7E" w14:textId="77777777" w:rsidR="007B1E6C" w:rsidRDefault="007B1E6C" w:rsidP="00B24BF7">
            <w:pPr>
              <w:jc w:val="right"/>
              <w:rPr>
                <w:bCs/>
                <w:sz w:val="20"/>
                <w:szCs w:val="20"/>
              </w:rPr>
            </w:pPr>
            <w:r>
              <w:rPr>
                <w:sz w:val="20"/>
                <w:szCs w:val="20"/>
              </w:rPr>
              <w:t>87,3</w:t>
            </w:r>
          </w:p>
        </w:tc>
      </w:tr>
      <w:tr w:rsidR="007B1E6C" w14:paraId="4845DAEE" w14:textId="77777777" w:rsidTr="00B24BF7">
        <w:tc>
          <w:tcPr>
            <w:tcW w:w="1562" w:type="pct"/>
            <w:hideMark/>
          </w:tcPr>
          <w:p w14:paraId="0EA924A5" w14:textId="77777777" w:rsidR="007B1E6C" w:rsidRDefault="007B1E6C" w:rsidP="00B24BF7">
            <w:pPr>
              <w:ind w:left="113"/>
              <w:rPr>
                <w:sz w:val="20"/>
                <w:szCs w:val="20"/>
              </w:rPr>
            </w:pPr>
            <w:proofErr w:type="spellStart"/>
            <w:r>
              <w:rPr>
                <w:sz w:val="20"/>
                <w:szCs w:val="20"/>
              </w:rPr>
              <w:t>Ысык-Көл</w:t>
            </w:r>
            <w:proofErr w:type="spellEnd"/>
            <w:r>
              <w:rPr>
                <w:sz w:val="20"/>
                <w:szCs w:val="20"/>
              </w:rPr>
              <w:t xml:space="preserve"> </w:t>
            </w:r>
            <w:proofErr w:type="spellStart"/>
            <w:r>
              <w:rPr>
                <w:sz w:val="20"/>
                <w:szCs w:val="20"/>
              </w:rPr>
              <w:t>облусу</w:t>
            </w:r>
            <w:proofErr w:type="spellEnd"/>
          </w:p>
        </w:tc>
        <w:tc>
          <w:tcPr>
            <w:tcW w:w="787" w:type="pct"/>
            <w:tcMar>
              <w:top w:w="0" w:type="dxa"/>
              <w:left w:w="170" w:type="dxa"/>
              <w:bottom w:w="0" w:type="dxa"/>
              <w:right w:w="170" w:type="dxa"/>
            </w:tcMar>
            <w:vAlign w:val="bottom"/>
            <w:hideMark/>
          </w:tcPr>
          <w:p w14:paraId="09EF780E" w14:textId="77777777" w:rsidR="007B1E6C" w:rsidRDefault="007B1E6C" w:rsidP="00B24BF7">
            <w:pPr>
              <w:jc w:val="right"/>
              <w:rPr>
                <w:bCs/>
                <w:sz w:val="20"/>
                <w:szCs w:val="20"/>
              </w:rPr>
            </w:pPr>
            <w:r>
              <w:rPr>
                <w:sz w:val="20"/>
                <w:szCs w:val="20"/>
              </w:rPr>
              <w:t>5 713,2</w:t>
            </w:r>
          </w:p>
        </w:tc>
        <w:tc>
          <w:tcPr>
            <w:tcW w:w="787" w:type="pct"/>
            <w:tcMar>
              <w:top w:w="0" w:type="dxa"/>
              <w:left w:w="170" w:type="dxa"/>
              <w:bottom w:w="0" w:type="dxa"/>
              <w:right w:w="170" w:type="dxa"/>
            </w:tcMar>
            <w:vAlign w:val="bottom"/>
            <w:hideMark/>
          </w:tcPr>
          <w:p w14:paraId="42DD67B5" w14:textId="77777777" w:rsidR="007B1E6C" w:rsidRDefault="007B1E6C" w:rsidP="00B24BF7">
            <w:pPr>
              <w:jc w:val="right"/>
              <w:rPr>
                <w:bCs/>
                <w:sz w:val="20"/>
                <w:szCs w:val="20"/>
              </w:rPr>
            </w:pPr>
            <w:r>
              <w:rPr>
                <w:sz w:val="20"/>
                <w:szCs w:val="20"/>
              </w:rPr>
              <w:t>5 392,8</w:t>
            </w:r>
          </w:p>
        </w:tc>
        <w:tc>
          <w:tcPr>
            <w:tcW w:w="1078" w:type="pct"/>
            <w:noWrap/>
            <w:tcMar>
              <w:top w:w="15" w:type="dxa"/>
              <w:left w:w="170" w:type="dxa"/>
              <w:bottom w:w="0" w:type="dxa"/>
              <w:right w:w="170" w:type="dxa"/>
            </w:tcMar>
            <w:vAlign w:val="bottom"/>
            <w:hideMark/>
          </w:tcPr>
          <w:p w14:paraId="42E0748E" w14:textId="77777777" w:rsidR="007B1E6C" w:rsidRDefault="007B1E6C" w:rsidP="00B24BF7">
            <w:pPr>
              <w:jc w:val="right"/>
              <w:rPr>
                <w:bCs/>
                <w:sz w:val="20"/>
                <w:szCs w:val="20"/>
              </w:rPr>
            </w:pPr>
            <w:r>
              <w:rPr>
                <w:sz w:val="20"/>
                <w:szCs w:val="20"/>
              </w:rPr>
              <w:t>68,9</w:t>
            </w:r>
          </w:p>
        </w:tc>
        <w:tc>
          <w:tcPr>
            <w:tcW w:w="786" w:type="pct"/>
            <w:noWrap/>
            <w:tcMar>
              <w:top w:w="0" w:type="dxa"/>
              <w:left w:w="170" w:type="dxa"/>
              <w:bottom w:w="0" w:type="dxa"/>
              <w:right w:w="170" w:type="dxa"/>
            </w:tcMar>
            <w:vAlign w:val="bottom"/>
            <w:hideMark/>
          </w:tcPr>
          <w:p w14:paraId="37E43158" w14:textId="77777777" w:rsidR="007B1E6C" w:rsidRDefault="007B1E6C" w:rsidP="00B24BF7">
            <w:pPr>
              <w:jc w:val="right"/>
              <w:rPr>
                <w:bCs/>
                <w:sz w:val="20"/>
                <w:szCs w:val="20"/>
              </w:rPr>
            </w:pPr>
            <w:r>
              <w:rPr>
                <w:sz w:val="20"/>
                <w:szCs w:val="20"/>
              </w:rPr>
              <w:t>94,4</w:t>
            </w:r>
          </w:p>
        </w:tc>
      </w:tr>
      <w:tr w:rsidR="007B1E6C" w14:paraId="782D7AF4" w14:textId="77777777" w:rsidTr="00B24BF7">
        <w:tc>
          <w:tcPr>
            <w:tcW w:w="1562" w:type="pct"/>
            <w:hideMark/>
          </w:tcPr>
          <w:p w14:paraId="3AECADC2" w14:textId="77777777" w:rsidR="007B1E6C" w:rsidRDefault="007B1E6C" w:rsidP="00B24BF7">
            <w:pPr>
              <w:ind w:left="113"/>
              <w:rPr>
                <w:sz w:val="20"/>
                <w:szCs w:val="20"/>
              </w:rPr>
            </w:pPr>
            <w:r>
              <w:rPr>
                <w:sz w:val="20"/>
                <w:szCs w:val="20"/>
              </w:rPr>
              <w:t xml:space="preserve">Нарын </w:t>
            </w:r>
            <w:proofErr w:type="spellStart"/>
            <w:r>
              <w:rPr>
                <w:sz w:val="20"/>
                <w:szCs w:val="20"/>
              </w:rPr>
              <w:t>облусу</w:t>
            </w:r>
            <w:proofErr w:type="spellEnd"/>
          </w:p>
        </w:tc>
        <w:tc>
          <w:tcPr>
            <w:tcW w:w="787" w:type="pct"/>
            <w:tcMar>
              <w:top w:w="0" w:type="dxa"/>
              <w:left w:w="170" w:type="dxa"/>
              <w:bottom w:w="0" w:type="dxa"/>
              <w:right w:w="170" w:type="dxa"/>
            </w:tcMar>
            <w:vAlign w:val="bottom"/>
            <w:hideMark/>
          </w:tcPr>
          <w:p w14:paraId="24D2C864" w14:textId="77777777" w:rsidR="007B1E6C" w:rsidRDefault="007B1E6C" w:rsidP="00B24BF7">
            <w:pPr>
              <w:jc w:val="right"/>
              <w:rPr>
                <w:bCs/>
                <w:sz w:val="20"/>
                <w:szCs w:val="20"/>
              </w:rPr>
            </w:pPr>
            <w:r>
              <w:rPr>
                <w:sz w:val="20"/>
                <w:szCs w:val="20"/>
              </w:rPr>
              <w:t>3 396,4</w:t>
            </w:r>
          </w:p>
        </w:tc>
        <w:tc>
          <w:tcPr>
            <w:tcW w:w="787" w:type="pct"/>
            <w:tcMar>
              <w:top w:w="0" w:type="dxa"/>
              <w:left w:w="170" w:type="dxa"/>
              <w:bottom w:w="0" w:type="dxa"/>
              <w:right w:w="170" w:type="dxa"/>
            </w:tcMar>
            <w:vAlign w:val="bottom"/>
            <w:hideMark/>
          </w:tcPr>
          <w:p w14:paraId="455E60CC" w14:textId="77777777" w:rsidR="007B1E6C" w:rsidRDefault="007B1E6C" w:rsidP="00B24BF7">
            <w:pPr>
              <w:jc w:val="right"/>
              <w:rPr>
                <w:bCs/>
                <w:sz w:val="20"/>
                <w:szCs w:val="20"/>
              </w:rPr>
            </w:pPr>
            <w:r>
              <w:rPr>
                <w:sz w:val="20"/>
                <w:szCs w:val="20"/>
              </w:rPr>
              <w:t>3 617,9</w:t>
            </w:r>
          </w:p>
        </w:tc>
        <w:tc>
          <w:tcPr>
            <w:tcW w:w="1078" w:type="pct"/>
            <w:noWrap/>
            <w:tcMar>
              <w:top w:w="15" w:type="dxa"/>
              <w:left w:w="170" w:type="dxa"/>
              <w:bottom w:w="0" w:type="dxa"/>
              <w:right w:w="170" w:type="dxa"/>
            </w:tcMar>
            <w:vAlign w:val="bottom"/>
            <w:hideMark/>
          </w:tcPr>
          <w:p w14:paraId="50B43BFD" w14:textId="77777777" w:rsidR="007B1E6C" w:rsidRDefault="007B1E6C" w:rsidP="00B24BF7">
            <w:pPr>
              <w:jc w:val="right"/>
              <w:rPr>
                <w:bCs/>
                <w:sz w:val="20"/>
                <w:szCs w:val="20"/>
              </w:rPr>
            </w:pPr>
            <w:r>
              <w:rPr>
                <w:sz w:val="20"/>
                <w:szCs w:val="20"/>
              </w:rPr>
              <w:t>114,9</w:t>
            </w:r>
          </w:p>
        </w:tc>
        <w:tc>
          <w:tcPr>
            <w:tcW w:w="786" w:type="pct"/>
            <w:noWrap/>
            <w:tcMar>
              <w:top w:w="0" w:type="dxa"/>
              <w:left w:w="170" w:type="dxa"/>
              <w:bottom w:w="0" w:type="dxa"/>
              <w:right w:w="170" w:type="dxa"/>
            </w:tcMar>
            <w:vAlign w:val="bottom"/>
            <w:hideMark/>
          </w:tcPr>
          <w:p w14:paraId="2D6E367F" w14:textId="77777777" w:rsidR="007B1E6C" w:rsidRDefault="007B1E6C" w:rsidP="00B24BF7">
            <w:pPr>
              <w:jc w:val="right"/>
              <w:rPr>
                <w:bCs/>
                <w:sz w:val="20"/>
                <w:szCs w:val="20"/>
              </w:rPr>
            </w:pPr>
            <w:r>
              <w:rPr>
                <w:sz w:val="20"/>
                <w:szCs w:val="20"/>
              </w:rPr>
              <w:t>106,5</w:t>
            </w:r>
          </w:p>
        </w:tc>
      </w:tr>
      <w:tr w:rsidR="007B1E6C" w14:paraId="655434AE" w14:textId="77777777" w:rsidTr="00B24BF7">
        <w:tc>
          <w:tcPr>
            <w:tcW w:w="1562" w:type="pct"/>
            <w:hideMark/>
          </w:tcPr>
          <w:p w14:paraId="03D2D429" w14:textId="77777777" w:rsidR="007B1E6C" w:rsidRDefault="007B1E6C" w:rsidP="00B24BF7">
            <w:pPr>
              <w:ind w:left="113"/>
              <w:rPr>
                <w:sz w:val="20"/>
                <w:szCs w:val="20"/>
              </w:rPr>
            </w:pPr>
            <w:r>
              <w:rPr>
                <w:sz w:val="20"/>
                <w:szCs w:val="20"/>
              </w:rPr>
              <w:t xml:space="preserve">Ош </w:t>
            </w:r>
            <w:proofErr w:type="spellStart"/>
            <w:r>
              <w:rPr>
                <w:sz w:val="20"/>
                <w:szCs w:val="20"/>
              </w:rPr>
              <w:t>облусу</w:t>
            </w:r>
            <w:proofErr w:type="spellEnd"/>
          </w:p>
        </w:tc>
        <w:tc>
          <w:tcPr>
            <w:tcW w:w="787" w:type="pct"/>
            <w:tcMar>
              <w:top w:w="0" w:type="dxa"/>
              <w:left w:w="170" w:type="dxa"/>
              <w:bottom w:w="0" w:type="dxa"/>
              <w:right w:w="170" w:type="dxa"/>
            </w:tcMar>
            <w:vAlign w:val="bottom"/>
            <w:hideMark/>
          </w:tcPr>
          <w:p w14:paraId="4A21E390" w14:textId="77777777" w:rsidR="007B1E6C" w:rsidRDefault="007B1E6C" w:rsidP="00B24BF7">
            <w:pPr>
              <w:jc w:val="right"/>
              <w:rPr>
                <w:bCs/>
                <w:sz w:val="20"/>
                <w:szCs w:val="20"/>
              </w:rPr>
            </w:pPr>
            <w:r>
              <w:rPr>
                <w:sz w:val="20"/>
                <w:szCs w:val="20"/>
              </w:rPr>
              <w:t>2 424,3</w:t>
            </w:r>
          </w:p>
        </w:tc>
        <w:tc>
          <w:tcPr>
            <w:tcW w:w="787" w:type="pct"/>
            <w:tcMar>
              <w:top w:w="0" w:type="dxa"/>
              <w:left w:w="170" w:type="dxa"/>
              <w:bottom w:w="0" w:type="dxa"/>
              <w:right w:w="170" w:type="dxa"/>
            </w:tcMar>
            <w:vAlign w:val="bottom"/>
            <w:hideMark/>
          </w:tcPr>
          <w:p w14:paraId="1123EDC5" w14:textId="77777777" w:rsidR="007B1E6C" w:rsidRDefault="007B1E6C" w:rsidP="00B24BF7">
            <w:pPr>
              <w:jc w:val="right"/>
              <w:rPr>
                <w:bCs/>
                <w:sz w:val="20"/>
                <w:szCs w:val="20"/>
              </w:rPr>
            </w:pPr>
            <w:r>
              <w:rPr>
                <w:sz w:val="20"/>
                <w:szCs w:val="20"/>
              </w:rPr>
              <w:t>2 167,8</w:t>
            </w:r>
          </w:p>
        </w:tc>
        <w:tc>
          <w:tcPr>
            <w:tcW w:w="1078" w:type="pct"/>
            <w:noWrap/>
            <w:tcMar>
              <w:top w:w="15" w:type="dxa"/>
              <w:left w:w="170" w:type="dxa"/>
              <w:bottom w:w="0" w:type="dxa"/>
              <w:right w:w="170" w:type="dxa"/>
            </w:tcMar>
            <w:vAlign w:val="bottom"/>
            <w:hideMark/>
          </w:tcPr>
          <w:p w14:paraId="2A656BF8" w14:textId="77777777" w:rsidR="007B1E6C" w:rsidRDefault="007B1E6C" w:rsidP="00B24BF7">
            <w:pPr>
              <w:jc w:val="right"/>
              <w:rPr>
                <w:bCs/>
                <w:sz w:val="20"/>
                <w:szCs w:val="20"/>
              </w:rPr>
            </w:pPr>
            <w:r>
              <w:rPr>
                <w:sz w:val="20"/>
                <w:szCs w:val="20"/>
              </w:rPr>
              <w:t>120,9</w:t>
            </w:r>
          </w:p>
        </w:tc>
        <w:tc>
          <w:tcPr>
            <w:tcW w:w="786" w:type="pct"/>
            <w:noWrap/>
            <w:tcMar>
              <w:top w:w="0" w:type="dxa"/>
              <w:left w:w="170" w:type="dxa"/>
              <w:bottom w:w="0" w:type="dxa"/>
              <w:right w:w="170" w:type="dxa"/>
            </w:tcMar>
            <w:vAlign w:val="bottom"/>
            <w:hideMark/>
          </w:tcPr>
          <w:p w14:paraId="0FEBD4ED" w14:textId="77777777" w:rsidR="007B1E6C" w:rsidRDefault="007B1E6C" w:rsidP="00B24BF7">
            <w:pPr>
              <w:jc w:val="right"/>
              <w:rPr>
                <w:bCs/>
                <w:sz w:val="20"/>
                <w:szCs w:val="20"/>
              </w:rPr>
            </w:pPr>
            <w:r>
              <w:rPr>
                <w:sz w:val="20"/>
                <w:szCs w:val="20"/>
              </w:rPr>
              <w:t>89,4</w:t>
            </w:r>
          </w:p>
        </w:tc>
      </w:tr>
      <w:tr w:rsidR="007B1E6C" w14:paraId="5D611B43" w14:textId="77777777" w:rsidTr="00B24BF7">
        <w:tc>
          <w:tcPr>
            <w:tcW w:w="1562" w:type="pct"/>
            <w:noWrap/>
            <w:hideMark/>
          </w:tcPr>
          <w:p w14:paraId="6A75D3F8" w14:textId="77777777" w:rsidR="007B1E6C" w:rsidRDefault="007B1E6C" w:rsidP="00B24BF7">
            <w:pPr>
              <w:ind w:left="113"/>
              <w:rPr>
                <w:sz w:val="20"/>
                <w:szCs w:val="20"/>
              </w:rPr>
            </w:pPr>
            <w:r>
              <w:rPr>
                <w:sz w:val="20"/>
                <w:szCs w:val="20"/>
              </w:rPr>
              <w:t xml:space="preserve">Талас </w:t>
            </w:r>
            <w:proofErr w:type="spellStart"/>
            <w:r>
              <w:rPr>
                <w:sz w:val="20"/>
                <w:szCs w:val="20"/>
              </w:rPr>
              <w:t>облусу</w:t>
            </w:r>
            <w:proofErr w:type="spellEnd"/>
          </w:p>
        </w:tc>
        <w:tc>
          <w:tcPr>
            <w:tcW w:w="787" w:type="pct"/>
            <w:tcMar>
              <w:top w:w="0" w:type="dxa"/>
              <w:left w:w="170" w:type="dxa"/>
              <w:bottom w:w="0" w:type="dxa"/>
              <w:right w:w="170" w:type="dxa"/>
            </w:tcMar>
            <w:vAlign w:val="bottom"/>
            <w:hideMark/>
          </w:tcPr>
          <w:p w14:paraId="4551CC5A" w14:textId="77777777" w:rsidR="007B1E6C" w:rsidRDefault="007B1E6C" w:rsidP="00B24BF7">
            <w:pPr>
              <w:jc w:val="right"/>
              <w:rPr>
                <w:bCs/>
                <w:sz w:val="20"/>
                <w:szCs w:val="20"/>
              </w:rPr>
            </w:pPr>
            <w:r>
              <w:rPr>
                <w:sz w:val="20"/>
                <w:szCs w:val="20"/>
              </w:rPr>
              <w:t>3 311,7</w:t>
            </w:r>
          </w:p>
        </w:tc>
        <w:tc>
          <w:tcPr>
            <w:tcW w:w="787" w:type="pct"/>
            <w:tcMar>
              <w:top w:w="0" w:type="dxa"/>
              <w:left w:w="170" w:type="dxa"/>
              <w:bottom w:w="0" w:type="dxa"/>
              <w:right w:w="170" w:type="dxa"/>
            </w:tcMar>
            <w:vAlign w:val="bottom"/>
            <w:hideMark/>
          </w:tcPr>
          <w:p w14:paraId="6E196AD0" w14:textId="77777777" w:rsidR="007B1E6C" w:rsidRDefault="007B1E6C" w:rsidP="00B24BF7">
            <w:pPr>
              <w:jc w:val="right"/>
              <w:rPr>
                <w:bCs/>
                <w:sz w:val="20"/>
                <w:szCs w:val="20"/>
              </w:rPr>
            </w:pPr>
            <w:r>
              <w:rPr>
                <w:sz w:val="20"/>
                <w:szCs w:val="20"/>
              </w:rPr>
              <w:t>3 169,7</w:t>
            </w:r>
          </w:p>
        </w:tc>
        <w:tc>
          <w:tcPr>
            <w:tcW w:w="1078" w:type="pct"/>
            <w:noWrap/>
            <w:tcMar>
              <w:top w:w="15" w:type="dxa"/>
              <w:left w:w="170" w:type="dxa"/>
              <w:bottom w:w="0" w:type="dxa"/>
              <w:right w:w="170" w:type="dxa"/>
            </w:tcMar>
            <w:vAlign w:val="bottom"/>
            <w:hideMark/>
          </w:tcPr>
          <w:p w14:paraId="6023B0C3" w14:textId="77777777" w:rsidR="007B1E6C" w:rsidRDefault="007B1E6C" w:rsidP="00B24BF7">
            <w:pPr>
              <w:jc w:val="right"/>
              <w:rPr>
                <w:bCs/>
                <w:sz w:val="20"/>
                <w:szCs w:val="20"/>
              </w:rPr>
            </w:pPr>
            <w:r>
              <w:rPr>
                <w:sz w:val="20"/>
                <w:szCs w:val="20"/>
              </w:rPr>
              <w:t>111,9</w:t>
            </w:r>
          </w:p>
        </w:tc>
        <w:tc>
          <w:tcPr>
            <w:tcW w:w="786" w:type="pct"/>
            <w:noWrap/>
            <w:tcMar>
              <w:top w:w="0" w:type="dxa"/>
              <w:left w:w="170" w:type="dxa"/>
              <w:bottom w:w="0" w:type="dxa"/>
              <w:right w:w="170" w:type="dxa"/>
            </w:tcMar>
            <w:vAlign w:val="bottom"/>
            <w:hideMark/>
          </w:tcPr>
          <w:p w14:paraId="544104C7" w14:textId="77777777" w:rsidR="007B1E6C" w:rsidRDefault="007B1E6C" w:rsidP="00B24BF7">
            <w:pPr>
              <w:jc w:val="right"/>
              <w:rPr>
                <w:bCs/>
                <w:sz w:val="20"/>
                <w:szCs w:val="20"/>
              </w:rPr>
            </w:pPr>
            <w:r>
              <w:rPr>
                <w:sz w:val="20"/>
                <w:szCs w:val="20"/>
              </w:rPr>
              <w:t>95,7</w:t>
            </w:r>
          </w:p>
        </w:tc>
      </w:tr>
      <w:tr w:rsidR="007B1E6C" w14:paraId="2C166B6B" w14:textId="77777777" w:rsidTr="00B24BF7">
        <w:tc>
          <w:tcPr>
            <w:tcW w:w="1562" w:type="pct"/>
            <w:noWrap/>
            <w:hideMark/>
          </w:tcPr>
          <w:p w14:paraId="715FB26D" w14:textId="77777777" w:rsidR="007B1E6C" w:rsidRDefault="007B1E6C" w:rsidP="00B24BF7">
            <w:pPr>
              <w:ind w:left="113"/>
              <w:rPr>
                <w:sz w:val="20"/>
                <w:szCs w:val="20"/>
              </w:rPr>
            </w:pPr>
            <w:proofErr w:type="spellStart"/>
            <w:r>
              <w:rPr>
                <w:sz w:val="20"/>
                <w:szCs w:val="20"/>
              </w:rPr>
              <w:t>Чүй</w:t>
            </w:r>
            <w:proofErr w:type="spellEnd"/>
            <w:r>
              <w:rPr>
                <w:sz w:val="20"/>
                <w:szCs w:val="20"/>
              </w:rPr>
              <w:t xml:space="preserve"> </w:t>
            </w:r>
            <w:proofErr w:type="spellStart"/>
            <w:r>
              <w:rPr>
                <w:sz w:val="20"/>
                <w:szCs w:val="20"/>
              </w:rPr>
              <w:t>облусу</w:t>
            </w:r>
            <w:proofErr w:type="spellEnd"/>
          </w:p>
        </w:tc>
        <w:tc>
          <w:tcPr>
            <w:tcW w:w="787" w:type="pct"/>
            <w:tcMar>
              <w:top w:w="0" w:type="dxa"/>
              <w:left w:w="170" w:type="dxa"/>
              <w:bottom w:w="0" w:type="dxa"/>
              <w:right w:w="170" w:type="dxa"/>
            </w:tcMar>
            <w:vAlign w:val="bottom"/>
            <w:hideMark/>
          </w:tcPr>
          <w:p w14:paraId="7F4CFEAC" w14:textId="77777777" w:rsidR="007B1E6C" w:rsidRDefault="007B1E6C" w:rsidP="00B24BF7">
            <w:pPr>
              <w:jc w:val="right"/>
              <w:rPr>
                <w:bCs/>
                <w:sz w:val="20"/>
                <w:szCs w:val="20"/>
              </w:rPr>
            </w:pPr>
            <w:r>
              <w:rPr>
                <w:sz w:val="20"/>
                <w:szCs w:val="20"/>
              </w:rPr>
              <w:t>4 908,2</w:t>
            </w:r>
          </w:p>
        </w:tc>
        <w:tc>
          <w:tcPr>
            <w:tcW w:w="787" w:type="pct"/>
            <w:tcMar>
              <w:top w:w="0" w:type="dxa"/>
              <w:left w:w="170" w:type="dxa"/>
              <w:bottom w:w="0" w:type="dxa"/>
              <w:right w:w="170" w:type="dxa"/>
            </w:tcMar>
            <w:vAlign w:val="bottom"/>
            <w:hideMark/>
          </w:tcPr>
          <w:p w14:paraId="47D30F16" w14:textId="77777777" w:rsidR="007B1E6C" w:rsidRDefault="007B1E6C" w:rsidP="00B24BF7">
            <w:pPr>
              <w:jc w:val="right"/>
              <w:rPr>
                <w:bCs/>
                <w:sz w:val="20"/>
                <w:szCs w:val="20"/>
              </w:rPr>
            </w:pPr>
            <w:r>
              <w:rPr>
                <w:sz w:val="20"/>
                <w:szCs w:val="20"/>
              </w:rPr>
              <w:t>5 207,8</w:t>
            </w:r>
          </w:p>
        </w:tc>
        <w:tc>
          <w:tcPr>
            <w:tcW w:w="1078" w:type="pct"/>
            <w:noWrap/>
            <w:tcMar>
              <w:top w:w="15" w:type="dxa"/>
              <w:left w:w="170" w:type="dxa"/>
              <w:bottom w:w="0" w:type="dxa"/>
              <w:right w:w="170" w:type="dxa"/>
            </w:tcMar>
            <w:vAlign w:val="bottom"/>
            <w:hideMark/>
          </w:tcPr>
          <w:p w14:paraId="06F6898D" w14:textId="77777777" w:rsidR="007B1E6C" w:rsidRDefault="007B1E6C" w:rsidP="00B24BF7">
            <w:pPr>
              <w:jc w:val="right"/>
              <w:rPr>
                <w:bCs/>
                <w:sz w:val="20"/>
                <w:szCs w:val="20"/>
              </w:rPr>
            </w:pPr>
            <w:r>
              <w:rPr>
                <w:sz w:val="20"/>
                <w:szCs w:val="20"/>
              </w:rPr>
              <w:t>101,6</w:t>
            </w:r>
          </w:p>
        </w:tc>
        <w:tc>
          <w:tcPr>
            <w:tcW w:w="786" w:type="pct"/>
            <w:noWrap/>
            <w:tcMar>
              <w:top w:w="0" w:type="dxa"/>
              <w:left w:w="170" w:type="dxa"/>
              <w:bottom w:w="0" w:type="dxa"/>
              <w:right w:w="170" w:type="dxa"/>
            </w:tcMar>
            <w:vAlign w:val="bottom"/>
            <w:hideMark/>
          </w:tcPr>
          <w:p w14:paraId="3B078F6F" w14:textId="77777777" w:rsidR="007B1E6C" w:rsidRDefault="007B1E6C" w:rsidP="00B24BF7">
            <w:pPr>
              <w:jc w:val="right"/>
              <w:rPr>
                <w:bCs/>
                <w:sz w:val="20"/>
                <w:szCs w:val="20"/>
              </w:rPr>
            </w:pPr>
            <w:r>
              <w:rPr>
                <w:sz w:val="20"/>
                <w:szCs w:val="20"/>
              </w:rPr>
              <w:t>106,1</w:t>
            </w:r>
          </w:p>
        </w:tc>
      </w:tr>
      <w:tr w:rsidR="007B1E6C" w14:paraId="6666CBD3" w14:textId="77777777" w:rsidTr="00B24BF7">
        <w:tc>
          <w:tcPr>
            <w:tcW w:w="1562" w:type="pct"/>
            <w:noWrap/>
            <w:hideMark/>
          </w:tcPr>
          <w:p w14:paraId="7323B665" w14:textId="77777777" w:rsidR="007B1E6C" w:rsidRDefault="007B1E6C" w:rsidP="00B24BF7">
            <w:pPr>
              <w:ind w:left="113"/>
              <w:rPr>
                <w:sz w:val="20"/>
                <w:szCs w:val="20"/>
              </w:rPr>
            </w:pPr>
            <w:r>
              <w:rPr>
                <w:sz w:val="20"/>
                <w:szCs w:val="20"/>
              </w:rPr>
              <w:t>Бишкек ш.</w:t>
            </w:r>
          </w:p>
        </w:tc>
        <w:tc>
          <w:tcPr>
            <w:tcW w:w="787" w:type="pct"/>
            <w:tcMar>
              <w:top w:w="0" w:type="dxa"/>
              <w:left w:w="170" w:type="dxa"/>
              <w:bottom w:w="0" w:type="dxa"/>
              <w:right w:w="170" w:type="dxa"/>
            </w:tcMar>
            <w:vAlign w:val="bottom"/>
            <w:hideMark/>
          </w:tcPr>
          <w:p w14:paraId="3C192851" w14:textId="77777777" w:rsidR="007B1E6C" w:rsidRDefault="007B1E6C" w:rsidP="00B24BF7">
            <w:pPr>
              <w:jc w:val="right"/>
              <w:rPr>
                <w:bCs/>
                <w:sz w:val="20"/>
                <w:szCs w:val="20"/>
              </w:rPr>
            </w:pPr>
            <w:r>
              <w:rPr>
                <w:sz w:val="20"/>
                <w:szCs w:val="20"/>
              </w:rPr>
              <w:t>7 997,0</w:t>
            </w:r>
          </w:p>
        </w:tc>
        <w:tc>
          <w:tcPr>
            <w:tcW w:w="787" w:type="pct"/>
            <w:tcMar>
              <w:top w:w="0" w:type="dxa"/>
              <w:left w:w="170" w:type="dxa"/>
              <w:bottom w:w="0" w:type="dxa"/>
              <w:right w:w="170" w:type="dxa"/>
            </w:tcMar>
            <w:vAlign w:val="bottom"/>
            <w:hideMark/>
          </w:tcPr>
          <w:p w14:paraId="2C2C8D5C" w14:textId="77777777" w:rsidR="007B1E6C" w:rsidRDefault="007B1E6C" w:rsidP="00B24BF7">
            <w:pPr>
              <w:jc w:val="right"/>
              <w:rPr>
                <w:bCs/>
                <w:sz w:val="20"/>
                <w:szCs w:val="20"/>
              </w:rPr>
            </w:pPr>
            <w:r>
              <w:rPr>
                <w:sz w:val="20"/>
                <w:szCs w:val="20"/>
              </w:rPr>
              <w:t>9 208,8</w:t>
            </w:r>
          </w:p>
        </w:tc>
        <w:tc>
          <w:tcPr>
            <w:tcW w:w="1078" w:type="pct"/>
            <w:noWrap/>
            <w:tcMar>
              <w:top w:w="15" w:type="dxa"/>
              <w:left w:w="170" w:type="dxa"/>
              <w:bottom w:w="0" w:type="dxa"/>
              <w:right w:w="170" w:type="dxa"/>
            </w:tcMar>
            <w:vAlign w:val="bottom"/>
            <w:hideMark/>
          </w:tcPr>
          <w:p w14:paraId="4437C568" w14:textId="77777777" w:rsidR="007B1E6C" w:rsidRDefault="007B1E6C" w:rsidP="00B24BF7">
            <w:pPr>
              <w:jc w:val="right"/>
              <w:rPr>
                <w:bCs/>
                <w:sz w:val="20"/>
                <w:szCs w:val="20"/>
              </w:rPr>
            </w:pPr>
            <w:r>
              <w:rPr>
                <w:sz w:val="20"/>
                <w:szCs w:val="20"/>
              </w:rPr>
              <w:t>93,4</w:t>
            </w:r>
          </w:p>
        </w:tc>
        <w:tc>
          <w:tcPr>
            <w:tcW w:w="786" w:type="pct"/>
            <w:noWrap/>
            <w:tcMar>
              <w:top w:w="0" w:type="dxa"/>
              <w:left w:w="170" w:type="dxa"/>
              <w:bottom w:w="0" w:type="dxa"/>
              <w:right w:w="170" w:type="dxa"/>
            </w:tcMar>
            <w:vAlign w:val="bottom"/>
            <w:hideMark/>
          </w:tcPr>
          <w:p w14:paraId="2A9D0F75" w14:textId="77777777" w:rsidR="007B1E6C" w:rsidRDefault="007B1E6C" w:rsidP="00B24BF7">
            <w:pPr>
              <w:jc w:val="right"/>
              <w:rPr>
                <w:bCs/>
                <w:sz w:val="20"/>
                <w:szCs w:val="20"/>
              </w:rPr>
            </w:pPr>
            <w:r>
              <w:rPr>
                <w:sz w:val="20"/>
                <w:szCs w:val="20"/>
              </w:rPr>
              <w:t>115,2</w:t>
            </w:r>
          </w:p>
        </w:tc>
      </w:tr>
      <w:tr w:rsidR="007B1E6C" w14:paraId="20A215B1" w14:textId="77777777" w:rsidTr="00B24BF7">
        <w:tc>
          <w:tcPr>
            <w:tcW w:w="1562" w:type="pct"/>
            <w:tcBorders>
              <w:top w:val="nil"/>
              <w:left w:val="nil"/>
              <w:bottom w:val="single" w:sz="8" w:space="0" w:color="auto"/>
              <w:right w:val="nil"/>
            </w:tcBorders>
            <w:noWrap/>
            <w:hideMark/>
          </w:tcPr>
          <w:p w14:paraId="10A65311" w14:textId="77777777" w:rsidR="007B1E6C" w:rsidRDefault="007B1E6C" w:rsidP="00B24BF7">
            <w:pPr>
              <w:ind w:left="113"/>
              <w:rPr>
                <w:sz w:val="20"/>
                <w:szCs w:val="20"/>
              </w:rPr>
            </w:pPr>
            <w:r>
              <w:rPr>
                <w:sz w:val="20"/>
                <w:szCs w:val="20"/>
              </w:rPr>
              <w:t>Ош ш.</w:t>
            </w:r>
          </w:p>
        </w:tc>
        <w:tc>
          <w:tcPr>
            <w:tcW w:w="787" w:type="pct"/>
            <w:tcBorders>
              <w:top w:val="nil"/>
              <w:left w:val="nil"/>
              <w:bottom w:val="single" w:sz="4" w:space="0" w:color="auto"/>
              <w:right w:val="nil"/>
            </w:tcBorders>
            <w:tcMar>
              <w:top w:w="0" w:type="dxa"/>
              <w:left w:w="170" w:type="dxa"/>
              <w:bottom w:w="0" w:type="dxa"/>
              <w:right w:w="170" w:type="dxa"/>
            </w:tcMar>
            <w:vAlign w:val="bottom"/>
            <w:hideMark/>
          </w:tcPr>
          <w:p w14:paraId="57CD7EDA" w14:textId="77777777" w:rsidR="007B1E6C" w:rsidRDefault="007B1E6C" w:rsidP="00B24BF7">
            <w:pPr>
              <w:jc w:val="right"/>
              <w:rPr>
                <w:bCs/>
                <w:sz w:val="20"/>
                <w:szCs w:val="20"/>
              </w:rPr>
            </w:pPr>
            <w:r>
              <w:rPr>
                <w:sz w:val="20"/>
                <w:szCs w:val="20"/>
              </w:rPr>
              <w:t>4 641,4</w:t>
            </w:r>
          </w:p>
        </w:tc>
        <w:tc>
          <w:tcPr>
            <w:tcW w:w="787" w:type="pct"/>
            <w:tcBorders>
              <w:top w:val="nil"/>
              <w:left w:val="nil"/>
              <w:bottom w:val="single" w:sz="4" w:space="0" w:color="auto"/>
              <w:right w:val="nil"/>
            </w:tcBorders>
            <w:tcMar>
              <w:top w:w="0" w:type="dxa"/>
              <w:left w:w="170" w:type="dxa"/>
              <w:bottom w:w="0" w:type="dxa"/>
              <w:right w:w="170" w:type="dxa"/>
            </w:tcMar>
            <w:vAlign w:val="bottom"/>
            <w:hideMark/>
          </w:tcPr>
          <w:p w14:paraId="01885C92" w14:textId="77777777" w:rsidR="007B1E6C" w:rsidRDefault="007B1E6C" w:rsidP="00B24BF7">
            <w:pPr>
              <w:jc w:val="right"/>
              <w:rPr>
                <w:bCs/>
                <w:sz w:val="20"/>
                <w:szCs w:val="20"/>
              </w:rPr>
            </w:pPr>
            <w:r>
              <w:rPr>
                <w:sz w:val="20"/>
                <w:szCs w:val="20"/>
              </w:rPr>
              <w:t>4 134,0</w:t>
            </w:r>
          </w:p>
        </w:tc>
        <w:tc>
          <w:tcPr>
            <w:tcW w:w="1078" w:type="pct"/>
            <w:tcBorders>
              <w:top w:val="nil"/>
              <w:left w:val="nil"/>
              <w:bottom w:val="single" w:sz="4" w:space="0" w:color="auto"/>
              <w:right w:val="nil"/>
            </w:tcBorders>
            <w:noWrap/>
            <w:tcMar>
              <w:top w:w="15" w:type="dxa"/>
              <w:left w:w="170" w:type="dxa"/>
              <w:bottom w:w="0" w:type="dxa"/>
              <w:right w:w="170" w:type="dxa"/>
            </w:tcMar>
            <w:vAlign w:val="bottom"/>
            <w:hideMark/>
          </w:tcPr>
          <w:p w14:paraId="67540BAD" w14:textId="77777777" w:rsidR="007B1E6C" w:rsidRDefault="007B1E6C" w:rsidP="00B24BF7">
            <w:pPr>
              <w:jc w:val="right"/>
              <w:rPr>
                <w:bCs/>
                <w:sz w:val="20"/>
                <w:szCs w:val="20"/>
              </w:rPr>
            </w:pPr>
            <w:r>
              <w:rPr>
                <w:sz w:val="20"/>
                <w:szCs w:val="20"/>
              </w:rPr>
              <w:t>111,2</w:t>
            </w:r>
          </w:p>
        </w:tc>
        <w:tc>
          <w:tcPr>
            <w:tcW w:w="786" w:type="pct"/>
            <w:tcBorders>
              <w:top w:val="nil"/>
              <w:left w:val="nil"/>
              <w:bottom w:val="single" w:sz="4" w:space="0" w:color="auto"/>
              <w:right w:val="nil"/>
            </w:tcBorders>
            <w:noWrap/>
            <w:tcMar>
              <w:top w:w="0" w:type="dxa"/>
              <w:left w:w="170" w:type="dxa"/>
              <w:bottom w:w="0" w:type="dxa"/>
              <w:right w:w="170" w:type="dxa"/>
            </w:tcMar>
            <w:vAlign w:val="bottom"/>
            <w:hideMark/>
          </w:tcPr>
          <w:p w14:paraId="1E50E65C" w14:textId="77777777" w:rsidR="007B1E6C" w:rsidRDefault="007B1E6C" w:rsidP="00B24BF7">
            <w:pPr>
              <w:jc w:val="right"/>
              <w:rPr>
                <w:bCs/>
                <w:sz w:val="20"/>
                <w:szCs w:val="20"/>
              </w:rPr>
            </w:pPr>
            <w:r>
              <w:rPr>
                <w:sz w:val="20"/>
                <w:szCs w:val="20"/>
              </w:rPr>
              <w:t>89,1</w:t>
            </w:r>
          </w:p>
        </w:tc>
      </w:tr>
    </w:tbl>
    <w:p w14:paraId="1063FBF5" w14:textId="26EA5282" w:rsidR="009412F7" w:rsidRDefault="009412F7" w:rsidP="00B24BF7">
      <w:pPr>
        <w:spacing w:before="120"/>
        <w:ind w:firstLine="720"/>
        <w:jc w:val="both"/>
        <w:rPr>
          <w:lang w:val="ky-KG"/>
        </w:rPr>
      </w:pPr>
      <w:r>
        <w:rPr>
          <w:b/>
          <w:lang w:val="ky-KG"/>
        </w:rPr>
        <w:t>Кылмыштуулук</w:t>
      </w:r>
      <w:r w:rsidRPr="00536346">
        <w:rPr>
          <w:b/>
          <w:lang w:val="ky-KG"/>
        </w:rPr>
        <w:t>.</w:t>
      </w:r>
      <w:r w:rsidRPr="00536346">
        <w:rPr>
          <w:lang w:val="ky-KG"/>
        </w:rPr>
        <w:t xml:space="preserve"> </w:t>
      </w:r>
      <w:r>
        <w:rPr>
          <w:lang w:val="ky-KG"/>
        </w:rPr>
        <w:t xml:space="preserve">Кыргыз Республикасынын Башкы прокуратурасынын маалыматтары боюнча 2024-ж. январь-ноябрында 33,6 миң кылмыш иши катталды, бул </w:t>
      </w:r>
      <w:r>
        <w:rPr>
          <w:lang w:val="ky-KG"/>
        </w:rPr>
        <w:br/>
        <w:t xml:space="preserve">2023-ж. январь-ноябрынын деңгээлине салыштырмалуу 15,7 пайызга аз. Алардын ичинде </w:t>
      </w:r>
      <w:r>
        <w:rPr>
          <w:lang w:val="ky-KG"/>
        </w:rPr>
        <w:br/>
        <w:t>4,2 миң оор жана өзгөчө оор кылмыш жасалган, бул 2023-ж. январь-ноябрына салыштырмалуу дээрлик 14,0 пайызга аз. Кылмыштардын негизги бөлүгүн менчикке каршы жасалган кылмыштар түздү, 2024-ж. январь-ноябрында алардын үлүшү 70 пайыздан ашык болду.</w:t>
      </w:r>
    </w:p>
    <w:p w14:paraId="66C5ABAF" w14:textId="311FCD4F" w:rsidR="009412F7" w:rsidRDefault="00126261" w:rsidP="00183F63">
      <w:pPr>
        <w:spacing w:before="120" w:after="120"/>
        <w:ind w:left="1361" w:hanging="1361"/>
        <w:rPr>
          <w:b/>
          <w:color w:val="000000"/>
          <w:lang w:val="ky-KG"/>
        </w:rPr>
      </w:pPr>
      <w:r>
        <w:rPr>
          <w:b/>
          <w:color w:val="000000"/>
          <w:lang w:val="ky-KG"/>
        </w:rPr>
        <w:t>10</w:t>
      </w:r>
      <w:r w:rsidR="00620BCA">
        <w:rPr>
          <w:b/>
          <w:color w:val="000000"/>
          <w:lang w:val="ky-KG"/>
        </w:rPr>
        <w:t>2</w:t>
      </w:r>
      <w:r w:rsidR="009412F7">
        <w:rPr>
          <w:b/>
          <w:color w:val="000000"/>
          <w:lang w:val="ky-KG"/>
        </w:rPr>
        <w:t>-таблица: Январь-ноябрда катталган кылмыштардын аймактар боюнча саны</w:t>
      </w:r>
    </w:p>
    <w:tbl>
      <w:tblPr>
        <w:tblW w:w="5000" w:type="pct"/>
        <w:tblLook w:val="01E0" w:firstRow="1" w:lastRow="1" w:firstColumn="1" w:lastColumn="1" w:noHBand="0" w:noVBand="0"/>
      </w:tblPr>
      <w:tblGrid>
        <w:gridCol w:w="3596"/>
        <w:gridCol w:w="1419"/>
        <w:gridCol w:w="1538"/>
        <w:gridCol w:w="1556"/>
        <w:gridCol w:w="1529"/>
      </w:tblGrid>
      <w:tr w:rsidR="009412F7" w:rsidRPr="009412F7" w14:paraId="64AFC202" w14:textId="77777777" w:rsidTr="009412F7">
        <w:trPr>
          <w:tblHeader/>
        </w:trPr>
        <w:tc>
          <w:tcPr>
            <w:tcW w:w="1866" w:type="pct"/>
            <w:vMerge w:val="restart"/>
            <w:tcBorders>
              <w:top w:val="single" w:sz="8" w:space="0" w:color="auto"/>
              <w:left w:val="nil"/>
              <w:bottom w:val="single" w:sz="8" w:space="0" w:color="auto"/>
              <w:right w:val="nil"/>
            </w:tcBorders>
          </w:tcPr>
          <w:p w14:paraId="485855EE" w14:textId="77777777" w:rsidR="009412F7" w:rsidRPr="009412F7" w:rsidRDefault="009412F7">
            <w:pPr>
              <w:spacing w:before="20" w:after="20"/>
              <w:rPr>
                <w:b/>
                <w:bCs/>
                <w:sz w:val="20"/>
                <w:szCs w:val="20"/>
                <w:lang w:val="ky-KG"/>
              </w:rPr>
            </w:pPr>
          </w:p>
        </w:tc>
        <w:tc>
          <w:tcPr>
            <w:tcW w:w="1534" w:type="pct"/>
            <w:gridSpan w:val="2"/>
            <w:tcBorders>
              <w:top w:val="single" w:sz="8" w:space="0" w:color="auto"/>
              <w:left w:val="nil"/>
              <w:bottom w:val="single" w:sz="4" w:space="0" w:color="auto"/>
              <w:right w:val="nil"/>
            </w:tcBorders>
            <w:vAlign w:val="center"/>
            <w:hideMark/>
          </w:tcPr>
          <w:p w14:paraId="7FE560E0" w14:textId="77777777" w:rsidR="009412F7" w:rsidRPr="009412F7" w:rsidRDefault="009412F7">
            <w:pPr>
              <w:spacing w:before="20" w:after="20"/>
              <w:jc w:val="center"/>
              <w:rPr>
                <w:b/>
                <w:bCs/>
                <w:sz w:val="20"/>
                <w:szCs w:val="20"/>
                <w:lang w:val="ky-KG"/>
              </w:rPr>
            </w:pPr>
            <w:r w:rsidRPr="009412F7">
              <w:rPr>
                <w:b/>
                <w:bCs/>
                <w:sz w:val="20"/>
                <w:szCs w:val="20"/>
                <w:lang w:val="ky-KG"/>
              </w:rPr>
              <w:t>Бардыгы - учурлар</w:t>
            </w:r>
          </w:p>
        </w:tc>
        <w:tc>
          <w:tcPr>
            <w:tcW w:w="1600" w:type="pct"/>
            <w:gridSpan w:val="2"/>
            <w:tcBorders>
              <w:top w:val="single" w:sz="8" w:space="0" w:color="auto"/>
              <w:left w:val="nil"/>
              <w:bottom w:val="single" w:sz="4" w:space="0" w:color="auto"/>
              <w:right w:val="nil"/>
            </w:tcBorders>
            <w:vAlign w:val="center"/>
            <w:hideMark/>
          </w:tcPr>
          <w:p w14:paraId="1DC27447" w14:textId="77777777" w:rsidR="009412F7" w:rsidRPr="009412F7" w:rsidRDefault="009412F7">
            <w:pPr>
              <w:spacing w:before="20" w:after="20"/>
              <w:jc w:val="center"/>
              <w:rPr>
                <w:b/>
                <w:bCs/>
                <w:color w:val="000000"/>
                <w:sz w:val="20"/>
                <w:szCs w:val="20"/>
              </w:rPr>
            </w:pPr>
            <w:r w:rsidRPr="009412F7">
              <w:rPr>
                <w:b/>
                <w:bCs/>
                <w:color w:val="000000"/>
                <w:sz w:val="20"/>
                <w:szCs w:val="20"/>
                <w:lang w:val="ky-KG"/>
              </w:rPr>
              <w:t>Мурунку жылдын ти</w:t>
            </w:r>
            <w:proofErr w:type="spellStart"/>
            <w:r w:rsidRPr="009412F7">
              <w:rPr>
                <w:b/>
                <w:bCs/>
                <w:color w:val="000000"/>
                <w:sz w:val="20"/>
                <w:szCs w:val="20"/>
              </w:rPr>
              <w:t>йиштүү</w:t>
            </w:r>
            <w:proofErr w:type="spellEnd"/>
          </w:p>
          <w:p w14:paraId="47F387DB" w14:textId="77777777" w:rsidR="009412F7" w:rsidRPr="009412F7" w:rsidRDefault="009412F7">
            <w:pPr>
              <w:spacing w:before="20" w:after="20"/>
              <w:jc w:val="center"/>
              <w:rPr>
                <w:b/>
                <w:bCs/>
                <w:sz w:val="20"/>
                <w:szCs w:val="20"/>
              </w:rPr>
            </w:pPr>
            <w:r w:rsidRPr="009412F7">
              <w:rPr>
                <w:b/>
                <w:bCs/>
                <w:color w:val="000000"/>
                <w:sz w:val="20"/>
                <w:szCs w:val="20"/>
              </w:rPr>
              <w:t xml:space="preserve"> </w:t>
            </w:r>
            <w:proofErr w:type="spellStart"/>
            <w:r w:rsidRPr="009412F7">
              <w:rPr>
                <w:b/>
                <w:bCs/>
                <w:color w:val="000000"/>
                <w:sz w:val="20"/>
                <w:szCs w:val="20"/>
              </w:rPr>
              <w:t>мезгилге</w:t>
            </w:r>
            <w:proofErr w:type="spellEnd"/>
            <w:r w:rsidRPr="009412F7">
              <w:rPr>
                <w:b/>
                <w:bCs/>
                <w:color w:val="000000"/>
                <w:sz w:val="20"/>
                <w:szCs w:val="20"/>
              </w:rPr>
              <w:t xml:space="preserve"> карата </w:t>
            </w:r>
            <w:proofErr w:type="spellStart"/>
            <w:r w:rsidRPr="009412F7">
              <w:rPr>
                <w:b/>
                <w:bCs/>
                <w:color w:val="000000"/>
                <w:sz w:val="20"/>
                <w:szCs w:val="20"/>
              </w:rPr>
              <w:t>пайыз</w:t>
            </w:r>
            <w:proofErr w:type="spellEnd"/>
            <w:r w:rsidRPr="009412F7">
              <w:rPr>
                <w:b/>
                <w:bCs/>
                <w:color w:val="000000"/>
                <w:sz w:val="20"/>
                <w:szCs w:val="20"/>
              </w:rPr>
              <w:t xml:space="preserve"> </w:t>
            </w:r>
            <w:proofErr w:type="spellStart"/>
            <w:r w:rsidRPr="009412F7">
              <w:rPr>
                <w:b/>
                <w:bCs/>
                <w:color w:val="000000"/>
                <w:sz w:val="20"/>
                <w:szCs w:val="20"/>
              </w:rPr>
              <w:t>менен</w:t>
            </w:r>
            <w:proofErr w:type="spellEnd"/>
          </w:p>
        </w:tc>
      </w:tr>
      <w:tr w:rsidR="009412F7" w:rsidRPr="009412F7" w14:paraId="44037A0A" w14:textId="77777777" w:rsidTr="009412F7">
        <w:trPr>
          <w:tblHeader/>
        </w:trPr>
        <w:tc>
          <w:tcPr>
            <w:tcW w:w="1866" w:type="pct"/>
            <w:vMerge/>
            <w:tcBorders>
              <w:top w:val="single" w:sz="8" w:space="0" w:color="auto"/>
              <w:left w:val="nil"/>
              <w:bottom w:val="single" w:sz="8" w:space="0" w:color="auto"/>
              <w:right w:val="nil"/>
            </w:tcBorders>
            <w:vAlign w:val="center"/>
            <w:hideMark/>
          </w:tcPr>
          <w:p w14:paraId="45B2C4AE" w14:textId="77777777" w:rsidR="009412F7" w:rsidRPr="009412F7" w:rsidRDefault="009412F7">
            <w:pPr>
              <w:rPr>
                <w:b/>
                <w:bCs/>
                <w:sz w:val="20"/>
                <w:szCs w:val="20"/>
                <w:lang w:val="ky-KG"/>
              </w:rPr>
            </w:pPr>
          </w:p>
        </w:tc>
        <w:tc>
          <w:tcPr>
            <w:tcW w:w="736" w:type="pct"/>
            <w:tcBorders>
              <w:top w:val="single" w:sz="4" w:space="0" w:color="auto"/>
              <w:left w:val="nil"/>
              <w:bottom w:val="single" w:sz="8" w:space="0" w:color="auto"/>
              <w:right w:val="nil"/>
            </w:tcBorders>
            <w:vAlign w:val="center"/>
            <w:hideMark/>
          </w:tcPr>
          <w:p w14:paraId="76302E02" w14:textId="77777777" w:rsidR="009412F7" w:rsidRPr="009412F7" w:rsidRDefault="009412F7">
            <w:pPr>
              <w:spacing w:before="40" w:after="20"/>
              <w:jc w:val="right"/>
              <w:rPr>
                <w:b/>
                <w:bCs/>
                <w:sz w:val="20"/>
                <w:szCs w:val="20"/>
              </w:rPr>
            </w:pPr>
            <w:r w:rsidRPr="009412F7">
              <w:rPr>
                <w:b/>
                <w:bCs/>
                <w:sz w:val="20"/>
                <w:szCs w:val="20"/>
              </w:rPr>
              <w:t>2023</w:t>
            </w:r>
          </w:p>
        </w:tc>
        <w:tc>
          <w:tcPr>
            <w:tcW w:w="798" w:type="pct"/>
            <w:tcBorders>
              <w:top w:val="single" w:sz="4" w:space="0" w:color="auto"/>
              <w:left w:val="nil"/>
              <w:bottom w:val="single" w:sz="8" w:space="0" w:color="auto"/>
              <w:right w:val="nil"/>
            </w:tcBorders>
            <w:vAlign w:val="center"/>
            <w:hideMark/>
          </w:tcPr>
          <w:p w14:paraId="31620B06" w14:textId="77777777" w:rsidR="009412F7" w:rsidRPr="009412F7" w:rsidRDefault="009412F7">
            <w:pPr>
              <w:spacing w:before="40" w:after="20"/>
              <w:jc w:val="right"/>
              <w:rPr>
                <w:b/>
                <w:bCs/>
                <w:sz w:val="20"/>
                <w:szCs w:val="20"/>
              </w:rPr>
            </w:pPr>
            <w:r w:rsidRPr="009412F7">
              <w:rPr>
                <w:b/>
                <w:bCs/>
                <w:sz w:val="20"/>
                <w:szCs w:val="20"/>
              </w:rPr>
              <w:t>2024</w:t>
            </w:r>
          </w:p>
        </w:tc>
        <w:tc>
          <w:tcPr>
            <w:tcW w:w="807" w:type="pct"/>
            <w:tcBorders>
              <w:top w:val="single" w:sz="4" w:space="0" w:color="auto"/>
              <w:left w:val="nil"/>
              <w:bottom w:val="single" w:sz="8" w:space="0" w:color="auto"/>
              <w:right w:val="nil"/>
            </w:tcBorders>
            <w:vAlign w:val="center"/>
            <w:hideMark/>
          </w:tcPr>
          <w:p w14:paraId="194DA83E" w14:textId="77777777" w:rsidR="009412F7" w:rsidRPr="009412F7" w:rsidRDefault="009412F7">
            <w:pPr>
              <w:spacing w:before="40" w:after="20"/>
              <w:jc w:val="right"/>
              <w:rPr>
                <w:b/>
                <w:bCs/>
                <w:sz w:val="20"/>
                <w:szCs w:val="20"/>
              </w:rPr>
            </w:pPr>
            <w:r w:rsidRPr="009412F7">
              <w:rPr>
                <w:b/>
                <w:bCs/>
                <w:sz w:val="20"/>
                <w:szCs w:val="20"/>
              </w:rPr>
              <w:t>2023</w:t>
            </w:r>
          </w:p>
        </w:tc>
        <w:tc>
          <w:tcPr>
            <w:tcW w:w="793" w:type="pct"/>
            <w:tcBorders>
              <w:top w:val="single" w:sz="4" w:space="0" w:color="auto"/>
              <w:left w:val="nil"/>
              <w:bottom w:val="single" w:sz="8" w:space="0" w:color="auto"/>
              <w:right w:val="nil"/>
            </w:tcBorders>
            <w:vAlign w:val="center"/>
            <w:hideMark/>
          </w:tcPr>
          <w:p w14:paraId="533C1BCD" w14:textId="77777777" w:rsidR="009412F7" w:rsidRPr="009412F7" w:rsidRDefault="009412F7">
            <w:pPr>
              <w:spacing w:before="40" w:after="20"/>
              <w:jc w:val="right"/>
              <w:rPr>
                <w:b/>
                <w:bCs/>
                <w:sz w:val="20"/>
                <w:szCs w:val="20"/>
              </w:rPr>
            </w:pPr>
            <w:r w:rsidRPr="009412F7">
              <w:rPr>
                <w:b/>
                <w:bCs/>
                <w:sz w:val="20"/>
                <w:szCs w:val="20"/>
              </w:rPr>
              <w:t>2024</w:t>
            </w:r>
          </w:p>
        </w:tc>
      </w:tr>
      <w:tr w:rsidR="009412F7" w:rsidRPr="009412F7" w14:paraId="06883C08" w14:textId="77777777" w:rsidTr="009412F7">
        <w:tc>
          <w:tcPr>
            <w:tcW w:w="1866" w:type="pct"/>
            <w:vAlign w:val="bottom"/>
            <w:hideMark/>
          </w:tcPr>
          <w:p w14:paraId="546DA10E" w14:textId="77777777" w:rsidR="009412F7" w:rsidRPr="009412F7" w:rsidRDefault="009412F7">
            <w:pPr>
              <w:spacing w:before="20" w:after="20"/>
              <w:rPr>
                <w:b/>
                <w:bCs/>
                <w:sz w:val="20"/>
                <w:szCs w:val="20"/>
              </w:rPr>
            </w:pPr>
            <w:r w:rsidRPr="009412F7">
              <w:rPr>
                <w:b/>
                <w:bCs/>
                <w:sz w:val="20"/>
                <w:szCs w:val="20"/>
              </w:rPr>
              <w:t xml:space="preserve">Кыргыз </w:t>
            </w:r>
            <w:proofErr w:type="spellStart"/>
            <w:r w:rsidRPr="009412F7">
              <w:rPr>
                <w:b/>
                <w:bCs/>
                <w:sz w:val="20"/>
                <w:szCs w:val="20"/>
              </w:rPr>
              <w:t>Республикасы</w:t>
            </w:r>
            <w:proofErr w:type="spellEnd"/>
          </w:p>
        </w:tc>
        <w:tc>
          <w:tcPr>
            <w:tcW w:w="736" w:type="pct"/>
            <w:vAlign w:val="bottom"/>
            <w:hideMark/>
          </w:tcPr>
          <w:p w14:paraId="0CC8849C" w14:textId="77777777" w:rsidR="009412F7" w:rsidRPr="009412F7" w:rsidRDefault="009412F7">
            <w:pPr>
              <w:jc w:val="right"/>
              <w:rPr>
                <w:b/>
                <w:sz w:val="20"/>
                <w:szCs w:val="20"/>
              </w:rPr>
            </w:pPr>
            <w:r w:rsidRPr="009412F7">
              <w:rPr>
                <w:b/>
                <w:sz w:val="20"/>
                <w:szCs w:val="20"/>
              </w:rPr>
              <w:t>39 940</w:t>
            </w:r>
          </w:p>
        </w:tc>
        <w:tc>
          <w:tcPr>
            <w:tcW w:w="798" w:type="pct"/>
            <w:vAlign w:val="bottom"/>
            <w:hideMark/>
          </w:tcPr>
          <w:p w14:paraId="03940514" w14:textId="77777777" w:rsidR="009412F7" w:rsidRPr="009412F7" w:rsidRDefault="009412F7">
            <w:pPr>
              <w:jc w:val="right"/>
              <w:rPr>
                <w:b/>
                <w:sz w:val="20"/>
                <w:szCs w:val="20"/>
              </w:rPr>
            </w:pPr>
            <w:r w:rsidRPr="009412F7">
              <w:rPr>
                <w:b/>
                <w:sz w:val="20"/>
                <w:szCs w:val="20"/>
              </w:rPr>
              <w:t>33 653</w:t>
            </w:r>
          </w:p>
        </w:tc>
        <w:tc>
          <w:tcPr>
            <w:tcW w:w="807" w:type="pct"/>
            <w:vAlign w:val="bottom"/>
            <w:hideMark/>
          </w:tcPr>
          <w:p w14:paraId="609390C7" w14:textId="77777777" w:rsidR="009412F7" w:rsidRPr="009412F7" w:rsidRDefault="009412F7">
            <w:pPr>
              <w:jc w:val="right"/>
              <w:rPr>
                <w:b/>
                <w:sz w:val="20"/>
                <w:szCs w:val="20"/>
              </w:rPr>
            </w:pPr>
            <w:r w:rsidRPr="009412F7">
              <w:rPr>
                <w:b/>
                <w:sz w:val="20"/>
                <w:szCs w:val="20"/>
              </w:rPr>
              <w:t>96,1</w:t>
            </w:r>
          </w:p>
        </w:tc>
        <w:tc>
          <w:tcPr>
            <w:tcW w:w="793" w:type="pct"/>
            <w:vAlign w:val="bottom"/>
            <w:hideMark/>
          </w:tcPr>
          <w:p w14:paraId="18260B32" w14:textId="77777777" w:rsidR="009412F7" w:rsidRPr="009412F7" w:rsidRDefault="009412F7">
            <w:pPr>
              <w:jc w:val="right"/>
              <w:rPr>
                <w:b/>
                <w:sz w:val="20"/>
                <w:szCs w:val="20"/>
              </w:rPr>
            </w:pPr>
            <w:r w:rsidRPr="009412F7">
              <w:rPr>
                <w:b/>
                <w:sz w:val="20"/>
                <w:szCs w:val="20"/>
              </w:rPr>
              <w:t>84,3</w:t>
            </w:r>
          </w:p>
        </w:tc>
      </w:tr>
      <w:tr w:rsidR="009412F7" w:rsidRPr="009412F7" w14:paraId="002B1FE5" w14:textId="77777777" w:rsidTr="009412F7">
        <w:tc>
          <w:tcPr>
            <w:tcW w:w="1866" w:type="pct"/>
            <w:vAlign w:val="bottom"/>
            <w:hideMark/>
          </w:tcPr>
          <w:p w14:paraId="3373C198" w14:textId="77777777" w:rsidR="009412F7" w:rsidRPr="009412F7" w:rsidRDefault="009412F7">
            <w:pPr>
              <w:spacing w:before="40" w:after="20"/>
              <w:rPr>
                <w:sz w:val="20"/>
                <w:szCs w:val="20"/>
                <w:lang w:val="ky-KG"/>
              </w:rPr>
            </w:pPr>
            <w:r w:rsidRPr="009412F7">
              <w:rPr>
                <w:sz w:val="20"/>
                <w:szCs w:val="20"/>
              </w:rPr>
              <w:t xml:space="preserve"> Баткен </w:t>
            </w:r>
            <w:proofErr w:type="spellStart"/>
            <w:r w:rsidRPr="009412F7">
              <w:rPr>
                <w:sz w:val="20"/>
                <w:szCs w:val="20"/>
              </w:rPr>
              <w:t>обл</w:t>
            </w:r>
            <w:proofErr w:type="spellEnd"/>
            <w:r w:rsidRPr="009412F7">
              <w:rPr>
                <w:sz w:val="20"/>
                <w:szCs w:val="20"/>
                <w:lang w:val="ky-KG"/>
              </w:rPr>
              <w:t>у</w:t>
            </w:r>
            <w:r w:rsidRPr="009412F7">
              <w:rPr>
                <w:sz w:val="20"/>
                <w:szCs w:val="20"/>
              </w:rPr>
              <w:t>с</w:t>
            </w:r>
            <w:r w:rsidRPr="009412F7">
              <w:rPr>
                <w:sz w:val="20"/>
                <w:szCs w:val="20"/>
                <w:lang w:val="ky-KG"/>
              </w:rPr>
              <w:t>у</w:t>
            </w:r>
          </w:p>
        </w:tc>
        <w:tc>
          <w:tcPr>
            <w:tcW w:w="736" w:type="pct"/>
            <w:vAlign w:val="bottom"/>
            <w:hideMark/>
          </w:tcPr>
          <w:p w14:paraId="7AD6B104" w14:textId="77777777" w:rsidR="009412F7" w:rsidRPr="009412F7" w:rsidRDefault="009412F7">
            <w:pPr>
              <w:jc w:val="right"/>
              <w:rPr>
                <w:sz w:val="20"/>
                <w:szCs w:val="20"/>
              </w:rPr>
            </w:pPr>
            <w:r w:rsidRPr="009412F7">
              <w:rPr>
                <w:sz w:val="20"/>
                <w:szCs w:val="20"/>
              </w:rPr>
              <w:t>1 137</w:t>
            </w:r>
          </w:p>
        </w:tc>
        <w:tc>
          <w:tcPr>
            <w:tcW w:w="798" w:type="pct"/>
            <w:vAlign w:val="bottom"/>
            <w:hideMark/>
          </w:tcPr>
          <w:p w14:paraId="1951EDA0" w14:textId="77777777" w:rsidR="009412F7" w:rsidRPr="009412F7" w:rsidRDefault="009412F7">
            <w:pPr>
              <w:jc w:val="right"/>
              <w:rPr>
                <w:sz w:val="20"/>
                <w:szCs w:val="20"/>
              </w:rPr>
            </w:pPr>
            <w:r w:rsidRPr="009412F7">
              <w:rPr>
                <w:sz w:val="20"/>
                <w:szCs w:val="20"/>
              </w:rPr>
              <w:t>1 153</w:t>
            </w:r>
          </w:p>
        </w:tc>
        <w:tc>
          <w:tcPr>
            <w:tcW w:w="807" w:type="pct"/>
            <w:vAlign w:val="bottom"/>
            <w:hideMark/>
          </w:tcPr>
          <w:p w14:paraId="7715E0AC" w14:textId="77777777" w:rsidR="009412F7" w:rsidRPr="009412F7" w:rsidRDefault="009412F7">
            <w:pPr>
              <w:jc w:val="right"/>
              <w:rPr>
                <w:sz w:val="20"/>
                <w:szCs w:val="20"/>
              </w:rPr>
            </w:pPr>
            <w:r w:rsidRPr="009412F7">
              <w:rPr>
                <w:sz w:val="20"/>
                <w:szCs w:val="20"/>
              </w:rPr>
              <w:t>85,6</w:t>
            </w:r>
          </w:p>
        </w:tc>
        <w:tc>
          <w:tcPr>
            <w:tcW w:w="793" w:type="pct"/>
            <w:vAlign w:val="bottom"/>
            <w:hideMark/>
          </w:tcPr>
          <w:p w14:paraId="1D59269D" w14:textId="77777777" w:rsidR="009412F7" w:rsidRPr="009412F7" w:rsidRDefault="009412F7">
            <w:pPr>
              <w:jc w:val="right"/>
              <w:rPr>
                <w:sz w:val="20"/>
                <w:szCs w:val="20"/>
              </w:rPr>
            </w:pPr>
            <w:r w:rsidRPr="009412F7">
              <w:rPr>
                <w:sz w:val="20"/>
                <w:szCs w:val="20"/>
              </w:rPr>
              <w:t>101,4</w:t>
            </w:r>
          </w:p>
        </w:tc>
      </w:tr>
      <w:tr w:rsidR="009412F7" w:rsidRPr="009412F7" w14:paraId="50B44814" w14:textId="77777777" w:rsidTr="009412F7">
        <w:tc>
          <w:tcPr>
            <w:tcW w:w="1866" w:type="pct"/>
            <w:vAlign w:val="bottom"/>
            <w:hideMark/>
          </w:tcPr>
          <w:p w14:paraId="117332EA" w14:textId="77777777" w:rsidR="009412F7" w:rsidRPr="009412F7" w:rsidRDefault="009412F7">
            <w:pPr>
              <w:spacing w:before="40" w:after="20"/>
              <w:rPr>
                <w:sz w:val="20"/>
                <w:szCs w:val="20"/>
                <w:lang w:val="ky-KG"/>
              </w:rPr>
            </w:pPr>
            <w:r w:rsidRPr="009412F7">
              <w:rPr>
                <w:sz w:val="20"/>
                <w:szCs w:val="20"/>
              </w:rPr>
              <w:t xml:space="preserve"> </w:t>
            </w:r>
            <w:proofErr w:type="spellStart"/>
            <w:r w:rsidRPr="009412F7">
              <w:rPr>
                <w:sz w:val="20"/>
                <w:szCs w:val="20"/>
              </w:rPr>
              <w:t>Жалал</w:t>
            </w:r>
            <w:proofErr w:type="spellEnd"/>
            <w:r w:rsidRPr="009412F7">
              <w:rPr>
                <w:sz w:val="20"/>
                <w:szCs w:val="20"/>
              </w:rPr>
              <w:t xml:space="preserve">-Абад </w:t>
            </w:r>
            <w:proofErr w:type="spellStart"/>
            <w:r w:rsidRPr="009412F7">
              <w:rPr>
                <w:sz w:val="20"/>
                <w:szCs w:val="20"/>
              </w:rPr>
              <w:t>обл</w:t>
            </w:r>
            <w:proofErr w:type="spellEnd"/>
            <w:r w:rsidRPr="009412F7">
              <w:rPr>
                <w:sz w:val="20"/>
                <w:szCs w:val="20"/>
                <w:lang w:val="ky-KG"/>
              </w:rPr>
              <w:t>у</w:t>
            </w:r>
            <w:r w:rsidRPr="009412F7">
              <w:rPr>
                <w:sz w:val="20"/>
                <w:szCs w:val="20"/>
              </w:rPr>
              <w:t>с</w:t>
            </w:r>
            <w:r w:rsidRPr="009412F7">
              <w:rPr>
                <w:sz w:val="20"/>
                <w:szCs w:val="20"/>
                <w:lang w:val="ky-KG"/>
              </w:rPr>
              <w:t>у</w:t>
            </w:r>
          </w:p>
        </w:tc>
        <w:tc>
          <w:tcPr>
            <w:tcW w:w="736" w:type="pct"/>
            <w:vAlign w:val="bottom"/>
            <w:hideMark/>
          </w:tcPr>
          <w:p w14:paraId="0B75009F" w14:textId="77777777" w:rsidR="009412F7" w:rsidRPr="009412F7" w:rsidRDefault="009412F7">
            <w:pPr>
              <w:jc w:val="right"/>
              <w:rPr>
                <w:sz w:val="20"/>
                <w:szCs w:val="20"/>
              </w:rPr>
            </w:pPr>
            <w:r w:rsidRPr="009412F7">
              <w:rPr>
                <w:sz w:val="20"/>
                <w:szCs w:val="20"/>
              </w:rPr>
              <w:t>3 136</w:t>
            </w:r>
          </w:p>
        </w:tc>
        <w:tc>
          <w:tcPr>
            <w:tcW w:w="798" w:type="pct"/>
            <w:vAlign w:val="bottom"/>
            <w:hideMark/>
          </w:tcPr>
          <w:p w14:paraId="22A58BCB" w14:textId="77777777" w:rsidR="009412F7" w:rsidRPr="009412F7" w:rsidRDefault="009412F7">
            <w:pPr>
              <w:jc w:val="right"/>
              <w:rPr>
                <w:sz w:val="20"/>
                <w:szCs w:val="20"/>
              </w:rPr>
            </w:pPr>
            <w:r w:rsidRPr="009412F7">
              <w:rPr>
                <w:sz w:val="20"/>
                <w:szCs w:val="20"/>
              </w:rPr>
              <w:t>2 497</w:t>
            </w:r>
          </w:p>
        </w:tc>
        <w:tc>
          <w:tcPr>
            <w:tcW w:w="807" w:type="pct"/>
            <w:vAlign w:val="bottom"/>
            <w:hideMark/>
          </w:tcPr>
          <w:p w14:paraId="43F0A0FA" w14:textId="77777777" w:rsidR="009412F7" w:rsidRPr="009412F7" w:rsidRDefault="009412F7">
            <w:pPr>
              <w:jc w:val="right"/>
              <w:rPr>
                <w:sz w:val="20"/>
                <w:szCs w:val="20"/>
              </w:rPr>
            </w:pPr>
            <w:r w:rsidRPr="009412F7">
              <w:rPr>
                <w:sz w:val="20"/>
                <w:szCs w:val="20"/>
              </w:rPr>
              <w:t>103,4</w:t>
            </w:r>
          </w:p>
        </w:tc>
        <w:tc>
          <w:tcPr>
            <w:tcW w:w="793" w:type="pct"/>
            <w:vAlign w:val="bottom"/>
            <w:hideMark/>
          </w:tcPr>
          <w:p w14:paraId="015C65A6" w14:textId="77777777" w:rsidR="009412F7" w:rsidRPr="009412F7" w:rsidRDefault="009412F7">
            <w:pPr>
              <w:jc w:val="right"/>
              <w:rPr>
                <w:sz w:val="20"/>
                <w:szCs w:val="20"/>
              </w:rPr>
            </w:pPr>
            <w:r w:rsidRPr="009412F7">
              <w:rPr>
                <w:sz w:val="20"/>
                <w:szCs w:val="20"/>
              </w:rPr>
              <w:t>79,6</w:t>
            </w:r>
          </w:p>
        </w:tc>
      </w:tr>
      <w:tr w:rsidR="009412F7" w:rsidRPr="009412F7" w14:paraId="2D3067EC" w14:textId="77777777" w:rsidTr="009412F7">
        <w:tc>
          <w:tcPr>
            <w:tcW w:w="1866" w:type="pct"/>
            <w:vAlign w:val="bottom"/>
            <w:hideMark/>
          </w:tcPr>
          <w:p w14:paraId="2F3DF8A4" w14:textId="77777777" w:rsidR="009412F7" w:rsidRPr="009412F7" w:rsidRDefault="009412F7">
            <w:pPr>
              <w:spacing w:before="40" w:after="20"/>
              <w:rPr>
                <w:sz w:val="20"/>
                <w:szCs w:val="20"/>
                <w:lang w:val="ky-KG"/>
              </w:rPr>
            </w:pPr>
            <w:r w:rsidRPr="009412F7">
              <w:rPr>
                <w:sz w:val="20"/>
                <w:szCs w:val="20"/>
              </w:rPr>
              <w:t xml:space="preserve"> </w:t>
            </w:r>
            <w:proofErr w:type="spellStart"/>
            <w:r w:rsidRPr="009412F7">
              <w:rPr>
                <w:sz w:val="20"/>
                <w:szCs w:val="20"/>
              </w:rPr>
              <w:t>Ысык-Көл</w:t>
            </w:r>
            <w:proofErr w:type="spellEnd"/>
            <w:r w:rsidRPr="009412F7">
              <w:rPr>
                <w:sz w:val="20"/>
                <w:szCs w:val="20"/>
              </w:rPr>
              <w:t xml:space="preserve"> </w:t>
            </w:r>
            <w:proofErr w:type="spellStart"/>
            <w:r w:rsidRPr="009412F7">
              <w:rPr>
                <w:sz w:val="20"/>
                <w:szCs w:val="20"/>
              </w:rPr>
              <w:t>обл</w:t>
            </w:r>
            <w:proofErr w:type="spellEnd"/>
            <w:r w:rsidRPr="009412F7">
              <w:rPr>
                <w:sz w:val="20"/>
                <w:szCs w:val="20"/>
                <w:lang w:val="ky-KG"/>
              </w:rPr>
              <w:t>у</w:t>
            </w:r>
            <w:r w:rsidRPr="009412F7">
              <w:rPr>
                <w:sz w:val="20"/>
                <w:szCs w:val="20"/>
              </w:rPr>
              <w:t>с</w:t>
            </w:r>
            <w:r w:rsidRPr="009412F7">
              <w:rPr>
                <w:sz w:val="20"/>
                <w:szCs w:val="20"/>
                <w:lang w:val="ky-KG"/>
              </w:rPr>
              <w:t>у</w:t>
            </w:r>
          </w:p>
        </w:tc>
        <w:tc>
          <w:tcPr>
            <w:tcW w:w="736" w:type="pct"/>
            <w:vAlign w:val="bottom"/>
            <w:hideMark/>
          </w:tcPr>
          <w:p w14:paraId="7778748E" w14:textId="77777777" w:rsidR="009412F7" w:rsidRPr="009412F7" w:rsidRDefault="009412F7">
            <w:pPr>
              <w:jc w:val="right"/>
              <w:rPr>
                <w:sz w:val="20"/>
                <w:szCs w:val="20"/>
              </w:rPr>
            </w:pPr>
            <w:r w:rsidRPr="009412F7">
              <w:rPr>
                <w:sz w:val="20"/>
                <w:szCs w:val="20"/>
              </w:rPr>
              <w:t>2 272</w:t>
            </w:r>
          </w:p>
        </w:tc>
        <w:tc>
          <w:tcPr>
            <w:tcW w:w="798" w:type="pct"/>
            <w:vAlign w:val="bottom"/>
            <w:hideMark/>
          </w:tcPr>
          <w:p w14:paraId="631C68A4" w14:textId="77777777" w:rsidR="009412F7" w:rsidRPr="009412F7" w:rsidRDefault="009412F7">
            <w:pPr>
              <w:jc w:val="right"/>
              <w:rPr>
                <w:sz w:val="20"/>
                <w:szCs w:val="20"/>
              </w:rPr>
            </w:pPr>
            <w:r w:rsidRPr="009412F7">
              <w:rPr>
                <w:sz w:val="20"/>
                <w:szCs w:val="20"/>
              </w:rPr>
              <w:t>2 049</w:t>
            </w:r>
          </w:p>
        </w:tc>
        <w:tc>
          <w:tcPr>
            <w:tcW w:w="807" w:type="pct"/>
            <w:vAlign w:val="bottom"/>
            <w:hideMark/>
          </w:tcPr>
          <w:p w14:paraId="53E73B8F" w14:textId="77777777" w:rsidR="009412F7" w:rsidRPr="009412F7" w:rsidRDefault="009412F7">
            <w:pPr>
              <w:jc w:val="right"/>
              <w:rPr>
                <w:sz w:val="20"/>
                <w:szCs w:val="20"/>
              </w:rPr>
            </w:pPr>
            <w:r w:rsidRPr="009412F7">
              <w:rPr>
                <w:sz w:val="20"/>
                <w:szCs w:val="20"/>
              </w:rPr>
              <w:t>85,9</w:t>
            </w:r>
          </w:p>
        </w:tc>
        <w:tc>
          <w:tcPr>
            <w:tcW w:w="793" w:type="pct"/>
            <w:vAlign w:val="bottom"/>
            <w:hideMark/>
          </w:tcPr>
          <w:p w14:paraId="68E4D0F0" w14:textId="77777777" w:rsidR="009412F7" w:rsidRPr="009412F7" w:rsidRDefault="009412F7">
            <w:pPr>
              <w:jc w:val="right"/>
              <w:rPr>
                <w:sz w:val="20"/>
                <w:szCs w:val="20"/>
              </w:rPr>
            </w:pPr>
            <w:r w:rsidRPr="009412F7">
              <w:rPr>
                <w:sz w:val="20"/>
                <w:szCs w:val="20"/>
              </w:rPr>
              <w:t>90,2</w:t>
            </w:r>
          </w:p>
        </w:tc>
      </w:tr>
      <w:tr w:rsidR="009412F7" w:rsidRPr="009412F7" w14:paraId="1C7A4E87" w14:textId="77777777" w:rsidTr="009412F7">
        <w:tc>
          <w:tcPr>
            <w:tcW w:w="1866" w:type="pct"/>
            <w:vAlign w:val="bottom"/>
            <w:hideMark/>
          </w:tcPr>
          <w:p w14:paraId="350F8F51" w14:textId="77777777" w:rsidR="009412F7" w:rsidRPr="009412F7" w:rsidRDefault="009412F7">
            <w:pPr>
              <w:spacing w:before="40" w:after="20"/>
              <w:rPr>
                <w:sz w:val="20"/>
                <w:szCs w:val="20"/>
                <w:lang w:val="ky-KG"/>
              </w:rPr>
            </w:pPr>
            <w:r w:rsidRPr="009412F7">
              <w:rPr>
                <w:sz w:val="20"/>
                <w:szCs w:val="20"/>
              </w:rPr>
              <w:t xml:space="preserve"> Нарын </w:t>
            </w:r>
            <w:proofErr w:type="spellStart"/>
            <w:r w:rsidRPr="009412F7">
              <w:rPr>
                <w:sz w:val="20"/>
                <w:szCs w:val="20"/>
              </w:rPr>
              <w:t>обл</w:t>
            </w:r>
            <w:proofErr w:type="spellEnd"/>
            <w:r w:rsidRPr="009412F7">
              <w:rPr>
                <w:sz w:val="20"/>
                <w:szCs w:val="20"/>
                <w:lang w:val="ky-KG"/>
              </w:rPr>
              <w:t>у</w:t>
            </w:r>
            <w:r w:rsidRPr="009412F7">
              <w:rPr>
                <w:sz w:val="20"/>
                <w:szCs w:val="20"/>
              </w:rPr>
              <w:t>с</w:t>
            </w:r>
            <w:r w:rsidRPr="009412F7">
              <w:rPr>
                <w:sz w:val="20"/>
                <w:szCs w:val="20"/>
                <w:lang w:val="ky-KG"/>
              </w:rPr>
              <w:t>у</w:t>
            </w:r>
          </w:p>
        </w:tc>
        <w:tc>
          <w:tcPr>
            <w:tcW w:w="736" w:type="pct"/>
            <w:vAlign w:val="bottom"/>
            <w:hideMark/>
          </w:tcPr>
          <w:p w14:paraId="30F9F450" w14:textId="77777777" w:rsidR="009412F7" w:rsidRPr="009412F7" w:rsidRDefault="009412F7">
            <w:pPr>
              <w:jc w:val="right"/>
              <w:rPr>
                <w:sz w:val="20"/>
                <w:szCs w:val="20"/>
              </w:rPr>
            </w:pPr>
            <w:r w:rsidRPr="009412F7">
              <w:rPr>
                <w:sz w:val="20"/>
                <w:szCs w:val="20"/>
              </w:rPr>
              <w:t>735</w:t>
            </w:r>
          </w:p>
        </w:tc>
        <w:tc>
          <w:tcPr>
            <w:tcW w:w="798" w:type="pct"/>
            <w:vAlign w:val="bottom"/>
            <w:hideMark/>
          </w:tcPr>
          <w:p w14:paraId="001E6B65" w14:textId="77777777" w:rsidR="009412F7" w:rsidRPr="009412F7" w:rsidRDefault="009412F7">
            <w:pPr>
              <w:jc w:val="right"/>
              <w:rPr>
                <w:sz w:val="20"/>
                <w:szCs w:val="20"/>
              </w:rPr>
            </w:pPr>
            <w:r w:rsidRPr="009412F7">
              <w:rPr>
                <w:sz w:val="20"/>
                <w:szCs w:val="20"/>
              </w:rPr>
              <w:t>710</w:t>
            </w:r>
          </w:p>
        </w:tc>
        <w:tc>
          <w:tcPr>
            <w:tcW w:w="807" w:type="pct"/>
            <w:vAlign w:val="bottom"/>
            <w:hideMark/>
          </w:tcPr>
          <w:p w14:paraId="2A0ABC5D" w14:textId="77777777" w:rsidR="009412F7" w:rsidRPr="009412F7" w:rsidRDefault="009412F7">
            <w:pPr>
              <w:jc w:val="right"/>
              <w:rPr>
                <w:sz w:val="20"/>
                <w:szCs w:val="20"/>
              </w:rPr>
            </w:pPr>
            <w:r w:rsidRPr="009412F7">
              <w:rPr>
                <w:sz w:val="20"/>
                <w:szCs w:val="20"/>
              </w:rPr>
              <w:t>89,7</w:t>
            </w:r>
          </w:p>
        </w:tc>
        <w:tc>
          <w:tcPr>
            <w:tcW w:w="793" w:type="pct"/>
            <w:vAlign w:val="bottom"/>
            <w:hideMark/>
          </w:tcPr>
          <w:p w14:paraId="78E8F7E0" w14:textId="77777777" w:rsidR="009412F7" w:rsidRPr="009412F7" w:rsidRDefault="009412F7">
            <w:pPr>
              <w:jc w:val="right"/>
              <w:rPr>
                <w:sz w:val="20"/>
                <w:szCs w:val="20"/>
              </w:rPr>
            </w:pPr>
            <w:r w:rsidRPr="009412F7">
              <w:rPr>
                <w:sz w:val="20"/>
                <w:szCs w:val="20"/>
              </w:rPr>
              <w:t>96,6</w:t>
            </w:r>
          </w:p>
        </w:tc>
      </w:tr>
      <w:tr w:rsidR="009412F7" w:rsidRPr="009412F7" w14:paraId="5362899F" w14:textId="77777777" w:rsidTr="009412F7">
        <w:tc>
          <w:tcPr>
            <w:tcW w:w="1866" w:type="pct"/>
            <w:vAlign w:val="bottom"/>
            <w:hideMark/>
          </w:tcPr>
          <w:p w14:paraId="1B235827" w14:textId="77777777" w:rsidR="009412F7" w:rsidRPr="009412F7" w:rsidRDefault="009412F7">
            <w:pPr>
              <w:spacing w:before="40" w:after="20"/>
              <w:rPr>
                <w:sz w:val="20"/>
                <w:szCs w:val="20"/>
                <w:lang w:val="ky-KG"/>
              </w:rPr>
            </w:pPr>
            <w:r w:rsidRPr="009412F7">
              <w:rPr>
                <w:sz w:val="20"/>
                <w:szCs w:val="20"/>
              </w:rPr>
              <w:t xml:space="preserve"> Ош </w:t>
            </w:r>
            <w:proofErr w:type="spellStart"/>
            <w:r w:rsidRPr="009412F7">
              <w:rPr>
                <w:sz w:val="20"/>
                <w:szCs w:val="20"/>
              </w:rPr>
              <w:t>обл</w:t>
            </w:r>
            <w:proofErr w:type="spellEnd"/>
            <w:r w:rsidRPr="009412F7">
              <w:rPr>
                <w:sz w:val="20"/>
                <w:szCs w:val="20"/>
                <w:lang w:val="ky-KG"/>
              </w:rPr>
              <w:t>у</w:t>
            </w:r>
            <w:r w:rsidRPr="009412F7">
              <w:rPr>
                <w:sz w:val="20"/>
                <w:szCs w:val="20"/>
              </w:rPr>
              <w:t>с</w:t>
            </w:r>
            <w:r w:rsidRPr="009412F7">
              <w:rPr>
                <w:sz w:val="20"/>
                <w:szCs w:val="20"/>
                <w:lang w:val="ky-KG"/>
              </w:rPr>
              <w:t>у</w:t>
            </w:r>
          </w:p>
        </w:tc>
        <w:tc>
          <w:tcPr>
            <w:tcW w:w="736" w:type="pct"/>
            <w:vAlign w:val="bottom"/>
            <w:hideMark/>
          </w:tcPr>
          <w:p w14:paraId="35F9921B" w14:textId="77777777" w:rsidR="009412F7" w:rsidRPr="009412F7" w:rsidRDefault="009412F7">
            <w:pPr>
              <w:jc w:val="right"/>
              <w:rPr>
                <w:sz w:val="20"/>
                <w:szCs w:val="20"/>
              </w:rPr>
            </w:pPr>
            <w:r w:rsidRPr="009412F7">
              <w:rPr>
                <w:sz w:val="20"/>
                <w:szCs w:val="20"/>
              </w:rPr>
              <w:t>2 673</w:t>
            </w:r>
          </w:p>
        </w:tc>
        <w:tc>
          <w:tcPr>
            <w:tcW w:w="798" w:type="pct"/>
            <w:vAlign w:val="bottom"/>
            <w:hideMark/>
          </w:tcPr>
          <w:p w14:paraId="4266E9A7" w14:textId="77777777" w:rsidR="009412F7" w:rsidRPr="009412F7" w:rsidRDefault="009412F7">
            <w:pPr>
              <w:jc w:val="right"/>
              <w:rPr>
                <w:sz w:val="20"/>
                <w:szCs w:val="20"/>
              </w:rPr>
            </w:pPr>
            <w:r w:rsidRPr="009412F7">
              <w:rPr>
                <w:sz w:val="20"/>
                <w:szCs w:val="20"/>
              </w:rPr>
              <w:t>2 583</w:t>
            </w:r>
          </w:p>
        </w:tc>
        <w:tc>
          <w:tcPr>
            <w:tcW w:w="807" w:type="pct"/>
            <w:vAlign w:val="bottom"/>
            <w:hideMark/>
          </w:tcPr>
          <w:p w14:paraId="011E8F54" w14:textId="77777777" w:rsidR="009412F7" w:rsidRPr="009412F7" w:rsidRDefault="009412F7">
            <w:pPr>
              <w:jc w:val="right"/>
              <w:rPr>
                <w:sz w:val="20"/>
                <w:szCs w:val="20"/>
              </w:rPr>
            </w:pPr>
            <w:r w:rsidRPr="009412F7">
              <w:rPr>
                <w:sz w:val="20"/>
                <w:szCs w:val="20"/>
              </w:rPr>
              <w:t>106,7</w:t>
            </w:r>
          </w:p>
        </w:tc>
        <w:tc>
          <w:tcPr>
            <w:tcW w:w="793" w:type="pct"/>
            <w:vAlign w:val="bottom"/>
            <w:hideMark/>
          </w:tcPr>
          <w:p w14:paraId="0C6D2CF6" w14:textId="77777777" w:rsidR="009412F7" w:rsidRPr="009412F7" w:rsidRDefault="009412F7">
            <w:pPr>
              <w:jc w:val="right"/>
              <w:rPr>
                <w:sz w:val="20"/>
                <w:szCs w:val="20"/>
              </w:rPr>
            </w:pPr>
            <w:r w:rsidRPr="009412F7">
              <w:rPr>
                <w:sz w:val="20"/>
                <w:szCs w:val="20"/>
              </w:rPr>
              <w:t>96,6</w:t>
            </w:r>
          </w:p>
        </w:tc>
      </w:tr>
      <w:tr w:rsidR="009412F7" w:rsidRPr="009412F7" w14:paraId="6F3F8C98" w14:textId="77777777" w:rsidTr="009412F7">
        <w:tc>
          <w:tcPr>
            <w:tcW w:w="1866" w:type="pct"/>
            <w:vAlign w:val="bottom"/>
            <w:hideMark/>
          </w:tcPr>
          <w:p w14:paraId="06467D35" w14:textId="77777777" w:rsidR="009412F7" w:rsidRPr="009412F7" w:rsidRDefault="009412F7">
            <w:pPr>
              <w:spacing w:before="40" w:after="20"/>
              <w:rPr>
                <w:sz w:val="20"/>
                <w:szCs w:val="20"/>
                <w:lang w:val="ky-KG"/>
              </w:rPr>
            </w:pPr>
            <w:r w:rsidRPr="009412F7">
              <w:rPr>
                <w:sz w:val="20"/>
                <w:szCs w:val="20"/>
              </w:rPr>
              <w:t xml:space="preserve"> Талас </w:t>
            </w:r>
            <w:proofErr w:type="spellStart"/>
            <w:r w:rsidRPr="009412F7">
              <w:rPr>
                <w:sz w:val="20"/>
                <w:szCs w:val="20"/>
              </w:rPr>
              <w:t>обл</w:t>
            </w:r>
            <w:proofErr w:type="spellEnd"/>
            <w:r w:rsidRPr="009412F7">
              <w:rPr>
                <w:sz w:val="20"/>
                <w:szCs w:val="20"/>
                <w:lang w:val="ky-KG"/>
              </w:rPr>
              <w:t>у</w:t>
            </w:r>
            <w:r w:rsidRPr="009412F7">
              <w:rPr>
                <w:sz w:val="20"/>
                <w:szCs w:val="20"/>
              </w:rPr>
              <w:t>с</w:t>
            </w:r>
            <w:r w:rsidRPr="009412F7">
              <w:rPr>
                <w:sz w:val="20"/>
                <w:szCs w:val="20"/>
                <w:lang w:val="ky-KG"/>
              </w:rPr>
              <w:t>у</w:t>
            </w:r>
          </w:p>
        </w:tc>
        <w:tc>
          <w:tcPr>
            <w:tcW w:w="736" w:type="pct"/>
            <w:vAlign w:val="bottom"/>
            <w:hideMark/>
          </w:tcPr>
          <w:p w14:paraId="593E0D5B" w14:textId="77777777" w:rsidR="009412F7" w:rsidRPr="009412F7" w:rsidRDefault="009412F7">
            <w:pPr>
              <w:jc w:val="right"/>
              <w:rPr>
                <w:sz w:val="20"/>
                <w:szCs w:val="20"/>
              </w:rPr>
            </w:pPr>
            <w:r w:rsidRPr="009412F7">
              <w:rPr>
                <w:sz w:val="20"/>
                <w:szCs w:val="20"/>
              </w:rPr>
              <w:t>689</w:t>
            </w:r>
          </w:p>
        </w:tc>
        <w:tc>
          <w:tcPr>
            <w:tcW w:w="798" w:type="pct"/>
            <w:vAlign w:val="bottom"/>
            <w:hideMark/>
          </w:tcPr>
          <w:p w14:paraId="3C933141" w14:textId="77777777" w:rsidR="009412F7" w:rsidRPr="009412F7" w:rsidRDefault="009412F7">
            <w:pPr>
              <w:jc w:val="right"/>
              <w:rPr>
                <w:sz w:val="20"/>
                <w:szCs w:val="20"/>
              </w:rPr>
            </w:pPr>
            <w:r w:rsidRPr="009412F7">
              <w:rPr>
                <w:sz w:val="20"/>
                <w:szCs w:val="20"/>
              </w:rPr>
              <w:t>580</w:t>
            </w:r>
          </w:p>
        </w:tc>
        <w:tc>
          <w:tcPr>
            <w:tcW w:w="807" w:type="pct"/>
            <w:vAlign w:val="bottom"/>
            <w:hideMark/>
          </w:tcPr>
          <w:p w14:paraId="75D5523E" w14:textId="77777777" w:rsidR="009412F7" w:rsidRPr="009412F7" w:rsidRDefault="009412F7">
            <w:pPr>
              <w:jc w:val="right"/>
              <w:rPr>
                <w:sz w:val="20"/>
                <w:szCs w:val="20"/>
              </w:rPr>
            </w:pPr>
            <w:r w:rsidRPr="009412F7">
              <w:rPr>
                <w:sz w:val="20"/>
                <w:szCs w:val="20"/>
              </w:rPr>
              <w:t>97,2</w:t>
            </w:r>
          </w:p>
        </w:tc>
        <w:tc>
          <w:tcPr>
            <w:tcW w:w="793" w:type="pct"/>
            <w:vAlign w:val="bottom"/>
            <w:hideMark/>
          </w:tcPr>
          <w:p w14:paraId="13C1073E" w14:textId="77777777" w:rsidR="009412F7" w:rsidRPr="009412F7" w:rsidRDefault="009412F7">
            <w:pPr>
              <w:jc w:val="right"/>
              <w:rPr>
                <w:sz w:val="20"/>
                <w:szCs w:val="20"/>
              </w:rPr>
            </w:pPr>
            <w:r w:rsidRPr="009412F7">
              <w:rPr>
                <w:sz w:val="20"/>
                <w:szCs w:val="20"/>
              </w:rPr>
              <w:t>84,2</w:t>
            </w:r>
          </w:p>
        </w:tc>
      </w:tr>
      <w:tr w:rsidR="009412F7" w:rsidRPr="009412F7" w14:paraId="680FD97D" w14:textId="77777777" w:rsidTr="009412F7">
        <w:tc>
          <w:tcPr>
            <w:tcW w:w="1866" w:type="pct"/>
            <w:vAlign w:val="bottom"/>
            <w:hideMark/>
          </w:tcPr>
          <w:p w14:paraId="74019076" w14:textId="77777777" w:rsidR="009412F7" w:rsidRPr="009412F7" w:rsidRDefault="009412F7">
            <w:pPr>
              <w:rPr>
                <w:sz w:val="20"/>
                <w:szCs w:val="20"/>
                <w:lang w:val="ky-KG"/>
              </w:rPr>
            </w:pPr>
            <w:r w:rsidRPr="009412F7">
              <w:rPr>
                <w:sz w:val="20"/>
                <w:szCs w:val="20"/>
              </w:rPr>
              <w:t xml:space="preserve"> </w:t>
            </w:r>
            <w:proofErr w:type="spellStart"/>
            <w:r w:rsidRPr="009412F7">
              <w:rPr>
                <w:sz w:val="20"/>
                <w:szCs w:val="20"/>
              </w:rPr>
              <w:t>Чүй</w:t>
            </w:r>
            <w:proofErr w:type="spellEnd"/>
            <w:r w:rsidRPr="009412F7">
              <w:rPr>
                <w:sz w:val="20"/>
                <w:szCs w:val="20"/>
              </w:rPr>
              <w:t xml:space="preserve"> </w:t>
            </w:r>
            <w:proofErr w:type="spellStart"/>
            <w:r w:rsidRPr="009412F7">
              <w:rPr>
                <w:sz w:val="20"/>
                <w:szCs w:val="20"/>
              </w:rPr>
              <w:t>обл</w:t>
            </w:r>
            <w:proofErr w:type="spellEnd"/>
            <w:r w:rsidRPr="009412F7">
              <w:rPr>
                <w:sz w:val="20"/>
                <w:szCs w:val="20"/>
                <w:lang w:val="ky-KG"/>
              </w:rPr>
              <w:t>у</w:t>
            </w:r>
            <w:r w:rsidRPr="009412F7">
              <w:rPr>
                <w:sz w:val="20"/>
                <w:szCs w:val="20"/>
              </w:rPr>
              <w:t>с</w:t>
            </w:r>
            <w:r w:rsidRPr="009412F7">
              <w:rPr>
                <w:sz w:val="20"/>
                <w:szCs w:val="20"/>
                <w:lang w:val="ky-KG"/>
              </w:rPr>
              <w:t>у</w:t>
            </w:r>
          </w:p>
        </w:tc>
        <w:tc>
          <w:tcPr>
            <w:tcW w:w="736" w:type="pct"/>
            <w:vAlign w:val="bottom"/>
            <w:hideMark/>
          </w:tcPr>
          <w:p w14:paraId="7B0FF8C6" w14:textId="77777777" w:rsidR="009412F7" w:rsidRPr="009412F7" w:rsidRDefault="009412F7">
            <w:pPr>
              <w:jc w:val="right"/>
              <w:rPr>
                <w:sz w:val="20"/>
                <w:szCs w:val="20"/>
              </w:rPr>
            </w:pPr>
            <w:r w:rsidRPr="009412F7">
              <w:rPr>
                <w:sz w:val="20"/>
                <w:szCs w:val="20"/>
              </w:rPr>
              <w:t>7 199</w:t>
            </w:r>
          </w:p>
        </w:tc>
        <w:tc>
          <w:tcPr>
            <w:tcW w:w="798" w:type="pct"/>
            <w:vAlign w:val="bottom"/>
            <w:hideMark/>
          </w:tcPr>
          <w:p w14:paraId="2EC7B227" w14:textId="77777777" w:rsidR="009412F7" w:rsidRPr="009412F7" w:rsidRDefault="009412F7">
            <w:pPr>
              <w:jc w:val="right"/>
              <w:rPr>
                <w:sz w:val="20"/>
                <w:szCs w:val="20"/>
              </w:rPr>
            </w:pPr>
            <w:r w:rsidRPr="009412F7">
              <w:rPr>
                <w:sz w:val="20"/>
                <w:szCs w:val="20"/>
              </w:rPr>
              <w:t>4 895</w:t>
            </w:r>
          </w:p>
        </w:tc>
        <w:tc>
          <w:tcPr>
            <w:tcW w:w="807" w:type="pct"/>
            <w:vAlign w:val="bottom"/>
            <w:hideMark/>
          </w:tcPr>
          <w:p w14:paraId="3E0A3D23" w14:textId="77777777" w:rsidR="009412F7" w:rsidRPr="009412F7" w:rsidRDefault="009412F7">
            <w:pPr>
              <w:jc w:val="right"/>
              <w:rPr>
                <w:sz w:val="20"/>
                <w:szCs w:val="20"/>
              </w:rPr>
            </w:pPr>
            <w:r w:rsidRPr="009412F7">
              <w:rPr>
                <w:sz w:val="20"/>
                <w:szCs w:val="20"/>
              </w:rPr>
              <w:t>81,6</w:t>
            </w:r>
          </w:p>
        </w:tc>
        <w:tc>
          <w:tcPr>
            <w:tcW w:w="793" w:type="pct"/>
            <w:vAlign w:val="bottom"/>
            <w:hideMark/>
          </w:tcPr>
          <w:p w14:paraId="29D83FAF" w14:textId="77777777" w:rsidR="009412F7" w:rsidRPr="009412F7" w:rsidRDefault="009412F7">
            <w:pPr>
              <w:jc w:val="right"/>
              <w:rPr>
                <w:sz w:val="20"/>
                <w:szCs w:val="20"/>
              </w:rPr>
            </w:pPr>
            <w:r w:rsidRPr="009412F7">
              <w:rPr>
                <w:sz w:val="20"/>
                <w:szCs w:val="20"/>
              </w:rPr>
              <w:t>68,0</w:t>
            </w:r>
          </w:p>
        </w:tc>
      </w:tr>
      <w:tr w:rsidR="009412F7" w:rsidRPr="009412F7" w14:paraId="11F030B5" w14:textId="77777777" w:rsidTr="009412F7">
        <w:tc>
          <w:tcPr>
            <w:tcW w:w="1866" w:type="pct"/>
            <w:vAlign w:val="bottom"/>
            <w:hideMark/>
          </w:tcPr>
          <w:p w14:paraId="43178419" w14:textId="77777777" w:rsidR="009412F7" w:rsidRPr="009412F7" w:rsidRDefault="009412F7">
            <w:pPr>
              <w:rPr>
                <w:sz w:val="20"/>
                <w:szCs w:val="20"/>
              </w:rPr>
            </w:pPr>
            <w:r w:rsidRPr="009412F7">
              <w:rPr>
                <w:sz w:val="20"/>
                <w:szCs w:val="20"/>
              </w:rPr>
              <w:t xml:space="preserve"> Бишкек ш.</w:t>
            </w:r>
          </w:p>
        </w:tc>
        <w:tc>
          <w:tcPr>
            <w:tcW w:w="736" w:type="pct"/>
            <w:vAlign w:val="bottom"/>
            <w:hideMark/>
          </w:tcPr>
          <w:p w14:paraId="78339E4D" w14:textId="77777777" w:rsidR="009412F7" w:rsidRPr="009412F7" w:rsidRDefault="009412F7">
            <w:pPr>
              <w:jc w:val="right"/>
              <w:rPr>
                <w:sz w:val="20"/>
                <w:szCs w:val="20"/>
              </w:rPr>
            </w:pPr>
            <w:r w:rsidRPr="009412F7">
              <w:rPr>
                <w:sz w:val="20"/>
                <w:szCs w:val="20"/>
              </w:rPr>
              <w:t>19 046</w:t>
            </w:r>
          </w:p>
        </w:tc>
        <w:tc>
          <w:tcPr>
            <w:tcW w:w="798" w:type="pct"/>
            <w:vAlign w:val="bottom"/>
            <w:hideMark/>
          </w:tcPr>
          <w:p w14:paraId="6F4CED66" w14:textId="77777777" w:rsidR="009412F7" w:rsidRPr="009412F7" w:rsidRDefault="009412F7">
            <w:pPr>
              <w:jc w:val="right"/>
              <w:rPr>
                <w:sz w:val="20"/>
                <w:szCs w:val="20"/>
              </w:rPr>
            </w:pPr>
            <w:r w:rsidRPr="009412F7">
              <w:rPr>
                <w:sz w:val="20"/>
                <w:szCs w:val="20"/>
              </w:rPr>
              <w:t>16 272</w:t>
            </w:r>
          </w:p>
        </w:tc>
        <w:tc>
          <w:tcPr>
            <w:tcW w:w="807" w:type="pct"/>
            <w:vAlign w:val="bottom"/>
            <w:hideMark/>
          </w:tcPr>
          <w:p w14:paraId="753C64F4" w14:textId="77777777" w:rsidR="009412F7" w:rsidRPr="009412F7" w:rsidRDefault="009412F7">
            <w:pPr>
              <w:jc w:val="right"/>
              <w:rPr>
                <w:sz w:val="20"/>
                <w:szCs w:val="20"/>
              </w:rPr>
            </w:pPr>
            <w:r w:rsidRPr="009412F7">
              <w:rPr>
                <w:sz w:val="20"/>
                <w:szCs w:val="20"/>
              </w:rPr>
              <w:t>103,6</w:t>
            </w:r>
          </w:p>
        </w:tc>
        <w:tc>
          <w:tcPr>
            <w:tcW w:w="793" w:type="pct"/>
            <w:vAlign w:val="bottom"/>
            <w:hideMark/>
          </w:tcPr>
          <w:p w14:paraId="28F9CB12" w14:textId="77777777" w:rsidR="009412F7" w:rsidRPr="009412F7" w:rsidRDefault="009412F7">
            <w:pPr>
              <w:jc w:val="right"/>
              <w:rPr>
                <w:sz w:val="20"/>
                <w:szCs w:val="20"/>
              </w:rPr>
            </w:pPr>
            <w:r w:rsidRPr="009412F7">
              <w:rPr>
                <w:sz w:val="20"/>
                <w:szCs w:val="20"/>
              </w:rPr>
              <w:t>85,4</w:t>
            </w:r>
          </w:p>
        </w:tc>
      </w:tr>
      <w:tr w:rsidR="009412F7" w:rsidRPr="009412F7" w14:paraId="76130944" w14:textId="77777777" w:rsidTr="009412F7">
        <w:tc>
          <w:tcPr>
            <w:tcW w:w="1866" w:type="pct"/>
            <w:tcBorders>
              <w:top w:val="nil"/>
              <w:left w:val="nil"/>
              <w:bottom w:val="single" w:sz="8" w:space="0" w:color="auto"/>
              <w:right w:val="nil"/>
            </w:tcBorders>
            <w:vAlign w:val="bottom"/>
            <w:hideMark/>
          </w:tcPr>
          <w:p w14:paraId="468947F3" w14:textId="77777777" w:rsidR="009412F7" w:rsidRPr="009412F7" w:rsidRDefault="009412F7">
            <w:pPr>
              <w:rPr>
                <w:sz w:val="20"/>
                <w:szCs w:val="20"/>
              </w:rPr>
            </w:pPr>
            <w:r w:rsidRPr="009412F7">
              <w:rPr>
                <w:sz w:val="20"/>
                <w:szCs w:val="20"/>
              </w:rPr>
              <w:t xml:space="preserve"> Ош ш.</w:t>
            </w:r>
          </w:p>
        </w:tc>
        <w:tc>
          <w:tcPr>
            <w:tcW w:w="736" w:type="pct"/>
            <w:tcBorders>
              <w:top w:val="nil"/>
              <w:left w:val="nil"/>
              <w:bottom w:val="single" w:sz="8" w:space="0" w:color="auto"/>
              <w:right w:val="nil"/>
            </w:tcBorders>
            <w:vAlign w:val="bottom"/>
            <w:hideMark/>
          </w:tcPr>
          <w:p w14:paraId="1B9A17F6" w14:textId="77777777" w:rsidR="009412F7" w:rsidRPr="009412F7" w:rsidRDefault="009412F7">
            <w:pPr>
              <w:jc w:val="right"/>
              <w:rPr>
                <w:sz w:val="20"/>
                <w:szCs w:val="20"/>
              </w:rPr>
            </w:pPr>
            <w:r w:rsidRPr="009412F7">
              <w:rPr>
                <w:sz w:val="20"/>
                <w:szCs w:val="20"/>
              </w:rPr>
              <w:t>3 042</w:t>
            </w:r>
          </w:p>
        </w:tc>
        <w:tc>
          <w:tcPr>
            <w:tcW w:w="798" w:type="pct"/>
            <w:tcBorders>
              <w:top w:val="nil"/>
              <w:left w:val="nil"/>
              <w:bottom w:val="single" w:sz="8" w:space="0" w:color="auto"/>
              <w:right w:val="nil"/>
            </w:tcBorders>
            <w:vAlign w:val="bottom"/>
            <w:hideMark/>
          </w:tcPr>
          <w:p w14:paraId="0195F450" w14:textId="77777777" w:rsidR="009412F7" w:rsidRPr="009412F7" w:rsidRDefault="009412F7">
            <w:pPr>
              <w:jc w:val="right"/>
              <w:rPr>
                <w:sz w:val="20"/>
                <w:szCs w:val="20"/>
              </w:rPr>
            </w:pPr>
            <w:r w:rsidRPr="009412F7">
              <w:rPr>
                <w:sz w:val="20"/>
                <w:szCs w:val="20"/>
              </w:rPr>
              <w:t>2 898</w:t>
            </w:r>
          </w:p>
        </w:tc>
        <w:tc>
          <w:tcPr>
            <w:tcW w:w="807" w:type="pct"/>
            <w:tcBorders>
              <w:top w:val="nil"/>
              <w:left w:val="nil"/>
              <w:bottom w:val="single" w:sz="8" w:space="0" w:color="auto"/>
              <w:right w:val="nil"/>
            </w:tcBorders>
            <w:vAlign w:val="bottom"/>
            <w:hideMark/>
          </w:tcPr>
          <w:p w14:paraId="70CA6086" w14:textId="77777777" w:rsidR="009412F7" w:rsidRPr="009412F7" w:rsidRDefault="009412F7">
            <w:pPr>
              <w:jc w:val="right"/>
              <w:rPr>
                <w:sz w:val="20"/>
                <w:szCs w:val="20"/>
              </w:rPr>
            </w:pPr>
            <w:r w:rsidRPr="009412F7">
              <w:rPr>
                <w:sz w:val="20"/>
                <w:szCs w:val="20"/>
              </w:rPr>
              <w:t>92,5</w:t>
            </w:r>
          </w:p>
        </w:tc>
        <w:tc>
          <w:tcPr>
            <w:tcW w:w="793" w:type="pct"/>
            <w:tcBorders>
              <w:top w:val="nil"/>
              <w:left w:val="nil"/>
              <w:bottom w:val="single" w:sz="8" w:space="0" w:color="auto"/>
              <w:right w:val="nil"/>
            </w:tcBorders>
            <w:vAlign w:val="bottom"/>
            <w:hideMark/>
          </w:tcPr>
          <w:p w14:paraId="1EE5EF1E" w14:textId="77777777" w:rsidR="009412F7" w:rsidRPr="009412F7" w:rsidRDefault="009412F7">
            <w:pPr>
              <w:jc w:val="right"/>
              <w:rPr>
                <w:sz w:val="20"/>
                <w:szCs w:val="20"/>
              </w:rPr>
            </w:pPr>
            <w:r w:rsidRPr="009412F7">
              <w:rPr>
                <w:sz w:val="20"/>
                <w:szCs w:val="20"/>
              </w:rPr>
              <w:t>95,3</w:t>
            </w:r>
          </w:p>
        </w:tc>
      </w:tr>
    </w:tbl>
    <w:p w14:paraId="53577ED2" w14:textId="77777777" w:rsidR="009412F7" w:rsidRDefault="009412F7" w:rsidP="009412F7">
      <w:pPr>
        <w:tabs>
          <w:tab w:val="left" w:pos="1980"/>
        </w:tabs>
        <w:spacing w:before="120"/>
        <w:ind w:firstLine="709"/>
        <w:jc w:val="both"/>
        <w:rPr>
          <w:lang w:val="ky-KG"/>
        </w:rPr>
      </w:pPr>
      <w:r>
        <w:rPr>
          <w:lang w:val="ky-KG"/>
        </w:rPr>
        <w:t>Үстүбүздөгү жылдын январь-ноябрында инсанга каршы жасалган кылмыштардын саны мурунку жылдын тиешелүү мезгилине салыштырмалуу жалпы республика боюнча 14,4 пайызга азайган. Мында зордуктоо учурларынын саны 1,7 эсеге, ден соолукка анча оор эмес зыян келтирүү менен жасалган кылмыштардын саны 18,4 пайызга кыскарган. Муну менен катар ден соолукка оор залал келтирүү жана адам өлтүрүү кылмыштардын саны 3,5 пайызга көбөйгөн.</w:t>
      </w:r>
    </w:p>
    <w:p w14:paraId="5EA927B6" w14:textId="77777777" w:rsidR="009412F7" w:rsidRDefault="009412F7" w:rsidP="009412F7">
      <w:pPr>
        <w:tabs>
          <w:tab w:val="left" w:pos="1980"/>
        </w:tabs>
        <w:ind w:firstLine="709"/>
        <w:jc w:val="both"/>
        <w:rPr>
          <w:lang w:val="ky-KG"/>
        </w:rPr>
      </w:pPr>
      <w:r>
        <w:rPr>
          <w:lang w:val="ky-KG"/>
        </w:rPr>
        <w:t xml:space="preserve">Менчикке каршы жасалган кылмыштардын санынын 2023-ж. январь-ноябрына салыштырмалуу 17,8 пайызга төмөндөшү каракчылыктын жана тоноочулуктун учурларынын 1,7 эсеге жана уурулуктун - 22,7 пайызга азайышы менен шартталган. </w:t>
      </w:r>
    </w:p>
    <w:p w14:paraId="73C884D6" w14:textId="77777777" w:rsidR="00183F63" w:rsidRDefault="00183F63" w:rsidP="009412F7">
      <w:pPr>
        <w:ind w:firstLine="709"/>
        <w:jc w:val="both"/>
        <w:rPr>
          <w:color w:val="000000"/>
          <w:lang w:val="ky-KG"/>
        </w:rPr>
      </w:pPr>
    </w:p>
    <w:p w14:paraId="17FCF20B" w14:textId="77777777" w:rsidR="00183F63" w:rsidRDefault="00183F63" w:rsidP="009412F7">
      <w:pPr>
        <w:ind w:firstLine="709"/>
        <w:jc w:val="both"/>
        <w:rPr>
          <w:color w:val="000000"/>
          <w:lang w:val="ky-KG"/>
        </w:rPr>
      </w:pPr>
    </w:p>
    <w:p w14:paraId="1A6560C3" w14:textId="6E9CFF59" w:rsidR="009412F7" w:rsidRDefault="009412F7" w:rsidP="009412F7">
      <w:pPr>
        <w:ind w:firstLine="709"/>
        <w:jc w:val="both"/>
        <w:rPr>
          <w:lang w:val="ky-KG"/>
        </w:rPr>
      </w:pPr>
      <w:r>
        <w:rPr>
          <w:color w:val="000000"/>
          <w:lang w:val="ky-KG"/>
        </w:rPr>
        <w:lastRenderedPageBreak/>
        <w:t xml:space="preserve">Баңгизаттарды мыйзамсыз жүгүртүүгө байланышкан кылмыштардын санынын төмөндөшү (9,7 пайыз) белгиленди. </w:t>
      </w:r>
      <w:r>
        <w:rPr>
          <w:lang w:val="ky-KG"/>
        </w:rPr>
        <w:t>Мындай кылмыштардын эң көп үлүшү (57 пайыздан ашык) баңгизаттарды сатуу максатында сактоо жана (38 пайыздан ашык) баңгизаттарды сатуу максаты жок сактоо менен байланышкан.</w:t>
      </w:r>
    </w:p>
    <w:p w14:paraId="3E3DE50B" w14:textId="77777777" w:rsidR="009412F7" w:rsidRDefault="009412F7" w:rsidP="009412F7">
      <w:pPr>
        <w:ind w:firstLine="708"/>
        <w:jc w:val="both"/>
        <w:rPr>
          <w:lang w:val="ky-KG"/>
        </w:rPr>
      </w:pPr>
      <w:r>
        <w:rPr>
          <w:lang w:val="ky-KG"/>
        </w:rPr>
        <w:t>2024-жылдын январь-ноябрында коомдук жайларда жасалган 1 964 кылмыш иши катталды, алардын ичинен эң көбү уурулук (33,4 пайыз), бейбаштык (18,2 пайыз) жана тоноо (6,1 пайыз) учурларына туура келди.</w:t>
      </w:r>
    </w:p>
    <w:p w14:paraId="6788A66B" w14:textId="194BAA2F" w:rsidR="009412F7" w:rsidRDefault="00126261" w:rsidP="009412F7">
      <w:pPr>
        <w:spacing w:before="120" w:after="120"/>
        <w:ind w:left="1361" w:hanging="1361"/>
        <w:rPr>
          <w:b/>
          <w:bCs/>
          <w:lang w:val="ky-KG"/>
        </w:rPr>
      </w:pPr>
      <w:r>
        <w:rPr>
          <w:b/>
          <w:bCs/>
          <w:lang w:val="ky-KG"/>
        </w:rPr>
        <w:t>10</w:t>
      </w:r>
      <w:r w:rsidR="00620BCA">
        <w:rPr>
          <w:b/>
          <w:bCs/>
          <w:lang w:val="ky-KG"/>
        </w:rPr>
        <w:t>3</w:t>
      </w:r>
      <w:r w:rsidR="009412F7">
        <w:rPr>
          <w:b/>
          <w:bCs/>
          <w:lang w:val="ky-KG"/>
        </w:rPr>
        <w:t>-таблица: Январь-ноябрда катталган кылмыштардын негизги топтор боюнча саны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30"/>
        <w:gridCol w:w="985"/>
        <w:gridCol w:w="1538"/>
        <w:gridCol w:w="1556"/>
        <w:gridCol w:w="1529"/>
      </w:tblGrid>
      <w:tr w:rsidR="009412F7" w:rsidRPr="00F61759" w14:paraId="227DE582" w14:textId="77777777" w:rsidTr="00F61759">
        <w:trPr>
          <w:tblHeader/>
        </w:trPr>
        <w:tc>
          <w:tcPr>
            <w:tcW w:w="2091" w:type="pct"/>
            <w:tcBorders>
              <w:top w:val="single" w:sz="8" w:space="0" w:color="auto"/>
              <w:left w:val="nil"/>
              <w:bottom w:val="nil"/>
              <w:right w:val="nil"/>
            </w:tcBorders>
          </w:tcPr>
          <w:p w14:paraId="00654565" w14:textId="77777777" w:rsidR="009412F7" w:rsidRPr="00F61759" w:rsidRDefault="009412F7">
            <w:pPr>
              <w:spacing w:before="20" w:after="20"/>
              <w:rPr>
                <w:b/>
                <w:bCs/>
                <w:sz w:val="20"/>
                <w:szCs w:val="20"/>
                <w:lang w:val="ky-KG"/>
              </w:rPr>
            </w:pPr>
          </w:p>
        </w:tc>
        <w:tc>
          <w:tcPr>
            <w:tcW w:w="1309" w:type="pct"/>
            <w:gridSpan w:val="2"/>
            <w:tcBorders>
              <w:top w:val="single" w:sz="8" w:space="0" w:color="auto"/>
              <w:left w:val="nil"/>
              <w:bottom w:val="single" w:sz="4" w:space="0" w:color="auto"/>
              <w:right w:val="nil"/>
            </w:tcBorders>
            <w:vAlign w:val="center"/>
            <w:hideMark/>
          </w:tcPr>
          <w:p w14:paraId="4823E418" w14:textId="77777777" w:rsidR="009412F7" w:rsidRPr="00F61759" w:rsidRDefault="009412F7">
            <w:pPr>
              <w:spacing w:before="20" w:after="20"/>
              <w:jc w:val="center"/>
              <w:rPr>
                <w:b/>
                <w:bCs/>
                <w:sz w:val="20"/>
                <w:szCs w:val="20"/>
              </w:rPr>
            </w:pPr>
            <w:proofErr w:type="spellStart"/>
            <w:r w:rsidRPr="00F61759">
              <w:rPr>
                <w:b/>
                <w:bCs/>
                <w:sz w:val="20"/>
                <w:szCs w:val="20"/>
              </w:rPr>
              <w:t>Бардыгы</w:t>
            </w:r>
            <w:proofErr w:type="spellEnd"/>
            <w:r w:rsidRPr="00F61759">
              <w:rPr>
                <w:b/>
                <w:bCs/>
                <w:sz w:val="20"/>
                <w:szCs w:val="20"/>
              </w:rPr>
              <w:t xml:space="preserve"> – </w:t>
            </w:r>
            <w:proofErr w:type="spellStart"/>
            <w:r w:rsidRPr="00F61759">
              <w:rPr>
                <w:b/>
                <w:bCs/>
                <w:sz w:val="20"/>
                <w:szCs w:val="20"/>
              </w:rPr>
              <w:t>учурлар</w:t>
            </w:r>
            <w:proofErr w:type="spellEnd"/>
          </w:p>
        </w:tc>
        <w:tc>
          <w:tcPr>
            <w:tcW w:w="1600" w:type="pct"/>
            <w:gridSpan w:val="2"/>
            <w:tcBorders>
              <w:top w:val="single" w:sz="8" w:space="0" w:color="auto"/>
              <w:left w:val="nil"/>
              <w:bottom w:val="single" w:sz="4" w:space="0" w:color="auto"/>
              <w:right w:val="nil"/>
            </w:tcBorders>
            <w:vAlign w:val="center"/>
            <w:hideMark/>
          </w:tcPr>
          <w:p w14:paraId="23F25399" w14:textId="77777777" w:rsidR="009412F7" w:rsidRPr="00F61759" w:rsidRDefault="009412F7">
            <w:pPr>
              <w:spacing w:before="20" w:after="20"/>
              <w:jc w:val="center"/>
              <w:rPr>
                <w:b/>
                <w:bCs/>
                <w:sz w:val="20"/>
                <w:szCs w:val="20"/>
              </w:rPr>
            </w:pPr>
            <w:proofErr w:type="spellStart"/>
            <w:r w:rsidRPr="00F61759">
              <w:rPr>
                <w:b/>
                <w:bCs/>
                <w:color w:val="000000"/>
                <w:sz w:val="20"/>
                <w:szCs w:val="20"/>
              </w:rPr>
              <w:t>Мурунку</w:t>
            </w:r>
            <w:proofErr w:type="spellEnd"/>
            <w:r w:rsidRPr="00F61759">
              <w:rPr>
                <w:b/>
                <w:bCs/>
                <w:color w:val="000000"/>
                <w:sz w:val="20"/>
                <w:szCs w:val="20"/>
              </w:rPr>
              <w:t xml:space="preserve"> </w:t>
            </w:r>
            <w:proofErr w:type="spellStart"/>
            <w:r w:rsidRPr="00F61759">
              <w:rPr>
                <w:b/>
                <w:bCs/>
                <w:color w:val="000000"/>
                <w:sz w:val="20"/>
                <w:szCs w:val="20"/>
              </w:rPr>
              <w:t>жылдын</w:t>
            </w:r>
            <w:proofErr w:type="spellEnd"/>
            <w:r w:rsidRPr="00F61759">
              <w:rPr>
                <w:b/>
                <w:bCs/>
                <w:color w:val="000000"/>
                <w:sz w:val="20"/>
                <w:szCs w:val="20"/>
              </w:rPr>
              <w:t xml:space="preserve"> </w:t>
            </w:r>
            <w:proofErr w:type="spellStart"/>
            <w:r w:rsidRPr="00F61759">
              <w:rPr>
                <w:b/>
                <w:bCs/>
                <w:color w:val="000000"/>
                <w:sz w:val="20"/>
                <w:szCs w:val="20"/>
              </w:rPr>
              <w:t>тийишт</w:t>
            </w:r>
            <w:proofErr w:type="spellEnd"/>
            <w:r w:rsidRPr="00F61759">
              <w:rPr>
                <w:b/>
                <w:sz w:val="20"/>
                <w:szCs w:val="20"/>
                <w:lang w:val="ky-KG"/>
              </w:rPr>
              <w:t>үү</w:t>
            </w:r>
            <w:r w:rsidRPr="00F61759">
              <w:rPr>
                <w:b/>
                <w:bCs/>
                <w:color w:val="000000"/>
                <w:sz w:val="20"/>
                <w:szCs w:val="20"/>
              </w:rPr>
              <w:t xml:space="preserve"> </w:t>
            </w:r>
            <w:r w:rsidRPr="00F61759">
              <w:rPr>
                <w:b/>
                <w:bCs/>
                <w:color w:val="000000"/>
                <w:sz w:val="20"/>
                <w:szCs w:val="20"/>
              </w:rPr>
              <w:br/>
            </w:r>
            <w:r w:rsidRPr="00F61759">
              <w:rPr>
                <w:b/>
                <w:bCs/>
                <w:color w:val="000000"/>
                <w:sz w:val="20"/>
                <w:szCs w:val="20"/>
                <w:lang w:val="ky-KG"/>
              </w:rPr>
              <w:t xml:space="preserve">мезгилге </w:t>
            </w:r>
            <w:r w:rsidRPr="00F61759">
              <w:rPr>
                <w:b/>
                <w:bCs/>
                <w:color w:val="000000"/>
                <w:sz w:val="20"/>
                <w:szCs w:val="20"/>
              </w:rPr>
              <w:t xml:space="preserve">карата </w:t>
            </w:r>
            <w:proofErr w:type="spellStart"/>
            <w:r w:rsidRPr="00F61759">
              <w:rPr>
                <w:b/>
                <w:bCs/>
                <w:color w:val="000000"/>
                <w:sz w:val="20"/>
                <w:szCs w:val="20"/>
              </w:rPr>
              <w:t>пайыз</w:t>
            </w:r>
            <w:proofErr w:type="spellEnd"/>
            <w:r w:rsidRPr="00F61759">
              <w:rPr>
                <w:b/>
                <w:bCs/>
                <w:color w:val="000000"/>
                <w:sz w:val="20"/>
                <w:szCs w:val="20"/>
              </w:rPr>
              <w:t xml:space="preserve"> </w:t>
            </w:r>
            <w:proofErr w:type="spellStart"/>
            <w:r w:rsidRPr="00F61759">
              <w:rPr>
                <w:b/>
                <w:bCs/>
                <w:color w:val="000000"/>
                <w:sz w:val="20"/>
                <w:szCs w:val="20"/>
              </w:rPr>
              <w:t>менен</w:t>
            </w:r>
            <w:proofErr w:type="spellEnd"/>
          </w:p>
        </w:tc>
      </w:tr>
      <w:tr w:rsidR="009412F7" w:rsidRPr="00F61759" w14:paraId="134DBE6B" w14:textId="77777777" w:rsidTr="00F61759">
        <w:trPr>
          <w:tblHeader/>
        </w:trPr>
        <w:tc>
          <w:tcPr>
            <w:tcW w:w="2091" w:type="pct"/>
            <w:tcBorders>
              <w:top w:val="nil"/>
              <w:left w:val="nil"/>
              <w:bottom w:val="single" w:sz="8" w:space="0" w:color="auto"/>
              <w:right w:val="nil"/>
            </w:tcBorders>
          </w:tcPr>
          <w:p w14:paraId="52DA664C" w14:textId="77777777" w:rsidR="009412F7" w:rsidRPr="00F61759" w:rsidRDefault="009412F7">
            <w:pPr>
              <w:spacing w:before="20" w:after="20"/>
              <w:rPr>
                <w:b/>
                <w:bCs/>
                <w:sz w:val="20"/>
                <w:szCs w:val="20"/>
              </w:rPr>
            </w:pPr>
          </w:p>
        </w:tc>
        <w:tc>
          <w:tcPr>
            <w:tcW w:w="511" w:type="pct"/>
            <w:tcBorders>
              <w:top w:val="single" w:sz="4" w:space="0" w:color="auto"/>
              <w:left w:val="nil"/>
              <w:bottom w:val="single" w:sz="8" w:space="0" w:color="auto"/>
              <w:right w:val="nil"/>
            </w:tcBorders>
            <w:vAlign w:val="center"/>
            <w:hideMark/>
          </w:tcPr>
          <w:p w14:paraId="1F9342AF" w14:textId="77777777" w:rsidR="009412F7" w:rsidRPr="00F61759" w:rsidRDefault="009412F7">
            <w:pPr>
              <w:spacing w:before="40" w:after="20"/>
              <w:jc w:val="right"/>
              <w:rPr>
                <w:b/>
                <w:bCs/>
                <w:sz w:val="20"/>
                <w:szCs w:val="20"/>
              </w:rPr>
            </w:pPr>
            <w:r w:rsidRPr="00F61759">
              <w:rPr>
                <w:b/>
                <w:bCs/>
                <w:sz w:val="20"/>
                <w:szCs w:val="20"/>
              </w:rPr>
              <w:t>2023</w:t>
            </w:r>
          </w:p>
        </w:tc>
        <w:tc>
          <w:tcPr>
            <w:tcW w:w="798" w:type="pct"/>
            <w:tcBorders>
              <w:top w:val="single" w:sz="4" w:space="0" w:color="auto"/>
              <w:left w:val="nil"/>
              <w:bottom w:val="single" w:sz="8" w:space="0" w:color="auto"/>
              <w:right w:val="nil"/>
            </w:tcBorders>
            <w:vAlign w:val="center"/>
            <w:hideMark/>
          </w:tcPr>
          <w:p w14:paraId="6F71FB94" w14:textId="77777777" w:rsidR="009412F7" w:rsidRPr="00F61759" w:rsidRDefault="009412F7">
            <w:pPr>
              <w:spacing w:before="40" w:after="20"/>
              <w:jc w:val="right"/>
              <w:rPr>
                <w:b/>
                <w:bCs/>
                <w:sz w:val="20"/>
                <w:szCs w:val="20"/>
              </w:rPr>
            </w:pPr>
            <w:r w:rsidRPr="00F61759">
              <w:rPr>
                <w:b/>
                <w:bCs/>
                <w:sz w:val="20"/>
                <w:szCs w:val="20"/>
              </w:rPr>
              <w:t>2024</w:t>
            </w:r>
          </w:p>
        </w:tc>
        <w:tc>
          <w:tcPr>
            <w:tcW w:w="807" w:type="pct"/>
            <w:tcBorders>
              <w:top w:val="single" w:sz="4" w:space="0" w:color="auto"/>
              <w:left w:val="nil"/>
              <w:bottom w:val="single" w:sz="8" w:space="0" w:color="auto"/>
              <w:right w:val="nil"/>
            </w:tcBorders>
            <w:vAlign w:val="center"/>
            <w:hideMark/>
          </w:tcPr>
          <w:p w14:paraId="02CD4BF7" w14:textId="77777777" w:rsidR="009412F7" w:rsidRPr="00F61759" w:rsidRDefault="009412F7">
            <w:pPr>
              <w:spacing w:before="40" w:after="20"/>
              <w:jc w:val="right"/>
              <w:rPr>
                <w:b/>
                <w:bCs/>
                <w:sz w:val="20"/>
                <w:szCs w:val="20"/>
              </w:rPr>
            </w:pPr>
            <w:r w:rsidRPr="00F61759">
              <w:rPr>
                <w:b/>
                <w:bCs/>
                <w:sz w:val="20"/>
                <w:szCs w:val="20"/>
              </w:rPr>
              <w:t>2023</w:t>
            </w:r>
          </w:p>
        </w:tc>
        <w:tc>
          <w:tcPr>
            <w:tcW w:w="793" w:type="pct"/>
            <w:tcBorders>
              <w:top w:val="single" w:sz="4" w:space="0" w:color="auto"/>
              <w:left w:val="nil"/>
              <w:bottom w:val="single" w:sz="8" w:space="0" w:color="auto"/>
              <w:right w:val="nil"/>
            </w:tcBorders>
            <w:vAlign w:val="center"/>
            <w:hideMark/>
          </w:tcPr>
          <w:p w14:paraId="18E7E520" w14:textId="77777777" w:rsidR="009412F7" w:rsidRPr="00F61759" w:rsidRDefault="009412F7">
            <w:pPr>
              <w:spacing w:before="40" w:after="20"/>
              <w:jc w:val="right"/>
              <w:rPr>
                <w:b/>
                <w:bCs/>
                <w:sz w:val="20"/>
                <w:szCs w:val="20"/>
              </w:rPr>
            </w:pPr>
            <w:r w:rsidRPr="00F61759">
              <w:rPr>
                <w:b/>
                <w:bCs/>
                <w:sz w:val="20"/>
                <w:szCs w:val="20"/>
              </w:rPr>
              <w:t>2024</w:t>
            </w:r>
          </w:p>
        </w:tc>
      </w:tr>
      <w:tr w:rsidR="009412F7" w:rsidRPr="00F61759" w14:paraId="0A20D470" w14:textId="77777777" w:rsidTr="00F61759">
        <w:tc>
          <w:tcPr>
            <w:tcW w:w="2091" w:type="pct"/>
            <w:tcBorders>
              <w:top w:val="single" w:sz="8" w:space="0" w:color="auto"/>
              <w:left w:val="nil"/>
              <w:bottom w:val="nil"/>
              <w:right w:val="nil"/>
            </w:tcBorders>
            <w:hideMark/>
          </w:tcPr>
          <w:p w14:paraId="288EC56C" w14:textId="77777777" w:rsidR="009412F7" w:rsidRPr="00F61759" w:rsidRDefault="009412F7">
            <w:pPr>
              <w:rPr>
                <w:sz w:val="20"/>
                <w:szCs w:val="20"/>
              </w:rPr>
            </w:pPr>
            <w:proofErr w:type="spellStart"/>
            <w:r w:rsidRPr="00F61759">
              <w:rPr>
                <w:sz w:val="20"/>
                <w:szCs w:val="20"/>
              </w:rPr>
              <w:t>Инсанга</w:t>
            </w:r>
            <w:proofErr w:type="spellEnd"/>
            <w:r w:rsidRPr="00F61759">
              <w:rPr>
                <w:sz w:val="20"/>
                <w:szCs w:val="20"/>
              </w:rPr>
              <w:t xml:space="preserve"> </w:t>
            </w:r>
            <w:proofErr w:type="spellStart"/>
            <w:r w:rsidRPr="00F61759">
              <w:rPr>
                <w:sz w:val="20"/>
                <w:szCs w:val="20"/>
              </w:rPr>
              <w:t>каршы</w:t>
            </w:r>
            <w:proofErr w:type="spellEnd"/>
            <w:r w:rsidRPr="00F61759">
              <w:rPr>
                <w:sz w:val="20"/>
                <w:szCs w:val="20"/>
              </w:rPr>
              <w:t xml:space="preserve"> </w:t>
            </w:r>
            <w:r w:rsidRPr="00F61759">
              <w:rPr>
                <w:sz w:val="20"/>
                <w:szCs w:val="20"/>
                <w:lang w:val="ky-KG"/>
              </w:rPr>
              <w:t xml:space="preserve">жасалган </w:t>
            </w:r>
            <w:proofErr w:type="spellStart"/>
            <w:r w:rsidRPr="00F61759">
              <w:rPr>
                <w:sz w:val="20"/>
                <w:szCs w:val="20"/>
              </w:rPr>
              <w:t>кылмыш</w:t>
            </w:r>
            <w:proofErr w:type="spellEnd"/>
          </w:p>
        </w:tc>
        <w:tc>
          <w:tcPr>
            <w:tcW w:w="511" w:type="pct"/>
            <w:tcBorders>
              <w:top w:val="nil"/>
              <w:left w:val="nil"/>
              <w:bottom w:val="nil"/>
              <w:right w:val="nil"/>
            </w:tcBorders>
            <w:vAlign w:val="bottom"/>
            <w:hideMark/>
          </w:tcPr>
          <w:p w14:paraId="08387CB5" w14:textId="77777777" w:rsidR="009412F7" w:rsidRPr="00F61759" w:rsidRDefault="009412F7">
            <w:pPr>
              <w:jc w:val="right"/>
              <w:rPr>
                <w:sz w:val="20"/>
                <w:szCs w:val="20"/>
              </w:rPr>
            </w:pPr>
            <w:r w:rsidRPr="00F61759">
              <w:rPr>
                <w:sz w:val="20"/>
                <w:szCs w:val="20"/>
              </w:rPr>
              <w:t>3 779</w:t>
            </w:r>
          </w:p>
        </w:tc>
        <w:tc>
          <w:tcPr>
            <w:tcW w:w="798" w:type="pct"/>
            <w:tcBorders>
              <w:top w:val="nil"/>
              <w:left w:val="nil"/>
              <w:bottom w:val="nil"/>
              <w:right w:val="nil"/>
            </w:tcBorders>
            <w:vAlign w:val="bottom"/>
            <w:hideMark/>
          </w:tcPr>
          <w:p w14:paraId="7A14CF44" w14:textId="77777777" w:rsidR="009412F7" w:rsidRPr="00F61759" w:rsidRDefault="009412F7">
            <w:pPr>
              <w:jc w:val="right"/>
              <w:rPr>
                <w:sz w:val="20"/>
                <w:szCs w:val="20"/>
              </w:rPr>
            </w:pPr>
            <w:r w:rsidRPr="00F61759">
              <w:rPr>
                <w:sz w:val="20"/>
                <w:szCs w:val="20"/>
              </w:rPr>
              <w:t>3 236</w:t>
            </w:r>
          </w:p>
        </w:tc>
        <w:tc>
          <w:tcPr>
            <w:tcW w:w="807" w:type="pct"/>
            <w:tcBorders>
              <w:top w:val="nil"/>
              <w:left w:val="nil"/>
              <w:bottom w:val="nil"/>
              <w:right w:val="nil"/>
            </w:tcBorders>
            <w:vAlign w:val="bottom"/>
            <w:hideMark/>
          </w:tcPr>
          <w:p w14:paraId="0B6067A8" w14:textId="77777777" w:rsidR="009412F7" w:rsidRPr="00F61759" w:rsidRDefault="009412F7">
            <w:pPr>
              <w:jc w:val="right"/>
              <w:rPr>
                <w:sz w:val="20"/>
                <w:szCs w:val="20"/>
              </w:rPr>
            </w:pPr>
            <w:r w:rsidRPr="00F61759">
              <w:rPr>
                <w:sz w:val="20"/>
                <w:szCs w:val="20"/>
              </w:rPr>
              <w:t>109,1</w:t>
            </w:r>
          </w:p>
        </w:tc>
        <w:tc>
          <w:tcPr>
            <w:tcW w:w="793" w:type="pct"/>
            <w:tcBorders>
              <w:top w:val="nil"/>
              <w:left w:val="nil"/>
              <w:bottom w:val="nil"/>
              <w:right w:val="nil"/>
            </w:tcBorders>
            <w:vAlign w:val="bottom"/>
            <w:hideMark/>
          </w:tcPr>
          <w:p w14:paraId="0C754691" w14:textId="77777777" w:rsidR="009412F7" w:rsidRPr="00F61759" w:rsidRDefault="009412F7">
            <w:pPr>
              <w:jc w:val="right"/>
              <w:rPr>
                <w:sz w:val="20"/>
                <w:szCs w:val="20"/>
              </w:rPr>
            </w:pPr>
            <w:r w:rsidRPr="00F61759">
              <w:rPr>
                <w:sz w:val="20"/>
                <w:szCs w:val="20"/>
              </w:rPr>
              <w:t>85,6</w:t>
            </w:r>
          </w:p>
        </w:tc>
      </w:tr>
      <w:tr w:rsidR="009412F7" w:rsidRPr="00F61759" w14:paraId="4AD1E825" w14:textId="77777777" w:rsidTr="00F61759">
        <w:tc>
          <w:tcPr>
            <w:tcW w:w="2091" w:type="pct"/>
            <w:tcBorders>
              <w:top w:val="nil"/>
              <w:left w:val="nil"/>
              <w:bottom w:val="nil"/>
              <w:right w:val="nil"/>
            </w:tcBorders>
            <w:hideMark/>
          </w:tcPr>
          <w:p w14:paraId="2882832A" w14:textId="77777777" w:rsidR="009412F7" w:rsidRPr="00F61759" w:rsidRDefault="009412F7">
            <w:pPr>
              <w:rPr>
                <w:sz w:val="20"/>
                <w:szCs w:val="20"/>
              </w:rPr>
            </w:pPr>
            <w:r w:rsidRPr="00F61759">
              <w:rPr>
                <w:sz w:val="20"/>
                <w:szCs w:val="20"/>
              </w:rPr>
              <w:t xml:space="preserve"> </w:t>
            </w:r>
            <w:proofErr w:type="spellStart"/>
            <w:r w:rsidRPr="00F61759">
              <w:rPr>
                <w:sz w:val="20"/>
                <w:szCs w:val="20"/>
              </w:rPr>
              <w:t>анын</w:t>
            </w:r>
            <w:proofErr w:type="spellEnd"/>
            <w:r w:rsidRPr="00F61759">
              <w:rPr>
                <w:sz w:val="20"/>
                <w:szCs w:val="20"/>
              </w:rPr>
              <w:t xml:space="preserve"> </w:t>
            </w:r>
            <w:proofErr w:type="spellStart"/>
            <w:r w:rsidRPr="00F61759">
              <w:rPr>
                <w:sz w:val="20"/>
                <w:szCs w:val="20"/>
              </w:rPr>
              <w:t>ичинен</w:t>
            </w:r>
            <w:proofErr w:type="spellEnd"/>
            <w:r w:rsidRPr="00F61759">
              <w:rPr>
                <w:sz w:val="20"/>
                <w:szCs w:val="20"/>
              </w:rPr>
              <w:t>:</w:t>
            </w:r>
          </w:p>
        </w:tc>
        <w:tc>
          <w:tcPr>
            <w:tcW w:w="511" w:type="pct"/>
            <w:tcBorders>
              <w:top w:val="nil"/>
              <w:left w:val="nil"/>
              <w:bottom w:val="nil"/>
              <w:right w:val="nil"/>
            </w:tcBorders>
            <w:vAlign w:val="bottom"/>
          </w:tcPr>
          <w:p w14:paraId="31EE97C2" w14:textId="77777777" w:rsidR="009412F7" w:rsidRPr="00F61759" w:rsidRDefault="009412F7">
            <w:pPr>
              <w:jc w:val="right"/>
              <w:rPr>
                <w:sz w:val="20"/>
                <w:szCs w:val="20"/>
              </w:rPr>
            </w:pPr>
          </w:p>
        </w:tc>
        <w:tc>
          <w:tcPr>
            <w:tcW w:w="798" w:type="pct"/>
            <w:tcBorders>
              <w:top w:val="nil"/>
              <w:left w:val="nil"/>
              <w:bottom w:val="nil"/>
              <w:right w:val="nil"/>
            </w:tcBorders>
            <w:vAlign w:val="bottom"/>
          </w:tcPr>
          <w:p w14:paraId="2940BB7B" w14:textId="77777777" w:rsidR="009412F7" w:rsidRPr="00F61759" w:rsidRDefault="009412F7">
            <w:pPr>
              <w:jc w:val="right"/>
              <w:rPr>
                <w:sz w:val="20"/>
                <w:szCs w:val="20"/>
              </w:rPr>
            </w:pPr>
          </w:p>
        </w:tc>
        <w:tc>
          <w:tcPr>
            <w:tcW w:w="807" w:type="pct"/>
            <w:tcBorders>
              <w:top w:val="nil"/>
              <w:left w:val="nil"/>
              <w:bottom w:val="nil"/>
              <w:right w:val="nil"/>
            </w:tcBorders>
            <w:vAlign w:val="bottom"/>
          </w:tcPr>
          <w:p w14:paraId="33651488" w14:textId="77777777" w:rsidR="009412F7" w:rsidRPr="00F61759" w:rsidRDefault="009412F7">
            <w:pPr>
              <w:jc w:val="right"/>
              <w:rPr>
                <w:sz w:val="20"/>
                <w:szCs w:val="20"/>
              </w:rPr>
            </w:pPr>
          </w:p>
        </w:tc>
        <w:tc>
          <w:tcPr>
            <w:tcW w:w="793" w:type="pct"/>
            <w:tcBorders>
              <w:top w:val="nil"/>
              <w:left w:val="nil"/>
              <w:bottom w:val="nil"/>
              <w:right w:val="nil"/>
            </w:tcBorders>
            <w:vAlign w:val="bottom"/>
          </w:tcPr>
          <w:p w14:paraId="47D17DBF" w14:textId="77777777" w:rsidR="009412F7" w:rsidRPr="00F61759" w:rsidRDefault="009412F7">
            <w:pPr>
              <w:jc w:val="right"/>
              <w:rPr>
                <w:sz w:val="20"/>
                <w:szCs w:val="20"/>
              </w:rPr>
            </w:pPr>
          </w:p>
        </w:tc>
      </w:tr>
      <w:tr w:rsidR="009412F7" w:rsidRPr="00F61759" w14:paraId="2BF3D5E0" w14:textId="77777777" w:rsidTr="00F61759">
        <w:tc>
          <w:tcPr>
            <w:tcW w:w="2091" w:type="pct"/>
            <w:tcBorders>
              <w:top w:val="nil"/>
              <w:left w:val="nil"/>
              <w:bottom w:val="nil"/>
              <w:right w:val="nil"/>
            </w:tcBorders>
            <w:hideMark/>
          </w:tcPr>
          <w:p w14:paraId="71C3B286" w14:textId="77777777" w:rsidR="009412F7" w:rsidRPr="00F61759" w:rsidRDefault="009412F7">
            <w:pPr>
              <w:rPr>
                <w:sz w:val="20"/>
                <w:szCs w:val="20"/>
              </w:rPr>
            </w:pPr>
            <w:r w:rsidRPr="00F61759">
              <w:rPr>
                <w:sz w:val="20"/>
                <w:szCs w:val="20"/>
              </w:rPr>
              <w:t xml:space="preserve">  </w:t>
            </w:r>
            <w:proofErr w:type="spellStart"/>
            <w:r w:rsidRPr="00F61759">
              <w:rPr>
                <w:sz w:val="20"/>
                <w:szCs w:val="20"/>
              </w:rPr>
              <w:t>өлт</w:t>
            </w:r>
            <w:proofErr w:type="spellEnd"/>
            <w:r w:rsidRPr="00F61759">
              <w:rPr>
                <w:sz w:val="20"/>
                <w:szCs w:val="20"/>
                <w:lang w:val="ky-KG"/>
              </w:rPr>
              <w:t>ү</w:t>
            </w:r>
            <w:r w:rsidRPr="00F61759">
              <w:rPr>
                <w:sz w:val="20"/>
                <w:szCs w:val="20"/>
              </w:rPr>
              <w:t>р</w:t>
            </w:r>
            <w:r w:rsidRPr="00F61759">
              <w:rPr>
                <w:sz w:val="20"/>
                <w:szCs w:val="20"/>
                <w:lang w:val="ky-KG"/>
              </w:rPr>
              <w:t>үү</w:t>
            </w:r>
          </w:p>
        </w:tc>
        <w:tc>
          <w:tcPr>
            <w:tcW w:w="511" w:type="pct"/>
            <w:tcBorders>
              <w:top w:val="nil"/>
              <w:left w:val="nil"/>
              <w:bottom w:val="nil"/>
              <w:right w:val="nil"/>
            </w:tcBorders>
            <w:vAlign w:val="bottom"/>
            <w:hideMark/>
          </w:tcPr>
          <w:p w14:paraId="7BA4ABC6" w14:textId="77777777" w:rsidR="009412F7" w:rsidRPr="00F61759" w:rsidRDefault="009412F7">
            <w:pPr>
              <w:jc w:val="right"/>
              <w:rPr>
                <w:sz w:val="20"/>
                <w:szCs w:val="20"/>
              </w:rPr>
            </w:pPr>
            <w:r w:rsidRPr="00F61759">
              <w:rPr>
                <w:sz w:val="20"/>
                <w:szCs w:val="20"/>
              </w:rPr>
              <w:t>141</w:t>
            </w:r>
          </w:p>
        </w:tc>
        <w:tc>
          <w:tcPr>
            <w:tcW w:w="798" w:type="pct"/>
            <w:tcBorders>
              <w:top w:val="nil"/>
              <w:left w:val="nil"/>
              <w:bottom w:val="nil"/>
              <w:right w:val="nil"/>
            </w:tcBorders>
            <w:vAlign w:val="bottom"/>
            <w:hideMark/>
          </w:tcPr>
          <w:p w14:paraId="775EB6C0" w14:textId="77777777" w:rsidR="009412F7" w:rsidRPr="00F61759" w:rsidRDefault="009412F7">
            <w:pPr>
              <w:jc w:val="right"/>
              <w:rPr>
                <w:sz w:val="20"/>
                <w:szCs w:val="20"/>
              </w:rPr>
            </w:pPr>
            <w:r w:rsidRPr="00F61759">
              <w:rPr>
                <w:sz w:val="20"/>
                <w:szCs w:val="20"/>
              </w:rPr>
              <w:t>146</w:t>
            </w:r>
          </w:p>
        </w:tc>
        <w:tc>
          <w:tcPr>
            <w:tcW w:w="807" w:type="pct"/>
            <w:tcBorders>
              <w:top w:val="nil"/>
              <w:left w:val="nil"/>
              <w:bottom w:val="nil"/>
              <w:right w:val="nil"/>
            </w:tcBorders>
            <w:vAlign w:val="bottom"/>
            <w:hideMark/>
          </w:tcPr>
          <w:p w14:paraId="0795CC47" w14:textId="77777777" w:rsidR="009412F7" w:rsidRPr="00F61759" w:rsidRDefault="009412F7">
            <w:pPr>
              <w:jc w:val="right"/>
              <w:rPr>
                <w:sz w:val="20"/>
                <w:szCs w:val="20"/>
              </w:rPr>
            </w:pPr>
            <w:r w:rsidRPr="00F61759">
              <w:rPr>
                <w:sz w:val="20"/>
                <w:szCs w:val="20"/>
              </w:rPr>
              <w:t>74,2</w:t>
            </w:r>
          </w:p>
        </w:tc>
        <w:tc>
          <w:tcPr>
            <w:tcW w:w="793" w:type="pct"/>
            <w:tcBorders>
              <w:top w:val="nil"/>
              <w:left w:val="nil"/>
              <w:bottom w:val="nil"/>
              <w:right w:val="nil"/>
            </w:tcBorders>
            <w:vAlign w:val="bottom"/>
            <w:hideMark/>
          </w:tcPr>
          <w:p w14:paraId="18CA8242" w14:textId="77777777" w:rsidR="009412F7" w:rsidRPr="00F61759" w:rsidRDefault="009412F7">
            <w:pPr>
              <w:jc w:val="right"/>
              <w:rPr>
                <w:sz w:val="20"/>
                <w:szCs w:val="20"/>
              </w:rPr>
            </w:pPr>
            <w:r w:rsidRPr="00F61759">
              <w:rPr>
                <w:sz w:val="20"/>
                <w:szCs w:val="20"/>
              </w:rPr>
              <w:t>103,5</w:t>
            </w:r>
          </w:p>
        </w:tc>
      </w:tr>
      <w:tr w:rsidR="009412F7" w:rsidRPr="00F61759" w14:paraId="2FDD1CB1" w14:textId="77777777" w:rsidTr="00F61759">
        <w:tc>
          <w:tcPr>
            <w:tcW w:w="2091" w:type="pct"/>
            <w:tcBorders>
              <w:top w:val="nil"/>
              <w:left w:val="nil"/>
              <w:bottom w:val="nil"/>
              <w:right w:val="nil"/>
            </w:tcBorders>
            <w:hideMark/>
          </w:tcPr>
          <w:p w14:paraId="4460B92F" w14:textId="77777777" w:rsidR="009412F7" w:rsidRPr="00F61759" w:rsidRDefault="009412F7">
            <w:pPr>
              <w:rPr>
                <w:sz w:val="20"/>
                <w:szCs w:val="20"/>
              </w:rPr>
            </w:pPr>
            <w:r w:rsidRPr="00F61759">
              <w:rPr>
                <w:sz w:val="20"/>
                <w:szCs w:val="20"/>
              </w:rPr>
              <w:t xml:space="preserve">  </w:t>
            </w:r>
            <w:proofErr w:type="spellStart"/>
            <w:r w:rsidRPr="00F61759">
              <w:rPr>
                <w:sz w:val="20"/>
                <w:szCs w:val="20"/>
              </w:rPr>
              <w:t>зордуктоо</w:t>
            </w:r>
            <w:proofErr w:type="spellEnd"/>
          </w:p>
        </w:tc>
        <w:tc>
          <w:tcPr>
            <w:tcW w:w="511" w:type="pct"/>
            <w:tcBorders>
              <w:top w:val="nil"/>
              <w:left w:val="nil"/>
              <w:bottom w:val="nil"/>
              <w:right w:val="nil"/>
            </w:tcBorders>
            <w:vAlign w:val="bottom"/>
            <w:hideMark/>
          </w:tcPr>
          <w:p w14:paraId="4DAD0C80" w14:textId="77777777" w:rsidR="009412F7" w:rsidRPr="00F61759" w:rsidRDefault="009412F7">
            <w:pPr>
              <w:jc w:val="right"/>
              <w:rPr>
                <w:sz w:val="20"/>
                <w:szCs w:val="20"/>
              </w:rPr>
            </w:pPr>
            <w:r w:rsidRPr="00F61759">
              <w:rPr>
                <w:sz w:val="20"/>
                <w:szCs w:val="20"/>
              </w:rPr>
              <w:t>252</w:t>
            </w:r>
          </w:p>
        </w:tc>
        <w:tc>
          <w:tcPr>
            <w:tcW w:w="798" w:type="pct"/>
            <w:tcBorders>
              <w:top w:val="nil"/>
              <w:left w:val="nil"/>
              <w:bottom w:val="nil"/>
              <w:right w:val="nil"/>
            </w:tcBorders>
            <w:vAlign w:val="bottom"/>
            <w:hideMark/>
          </w:tcPr>
          <w:p w14:paraId="02C56ED5" w14:textId="77777777" w:rsidR="009412F7" w:rsidRPr="00F61759" w:rsidRDefault="009412F7">
            <w:pPr>
              <w:jc w:val="right"/>
              <w:rPr>
                <w:sz w:val="20"/>
                <w:szCs w:val="20"/>
              </w:rPr>
            </w:pPr>
            <w:r w:rsidRPr="00F61759">
              <w:rPr>
                <w:sz w:val="20"/>
                <w:szCs w:val="20"/>
              </w:rPr>
              <w:t>152</w:t>
            </w:r>
          </w:p>
        </w:tc>
        <w:tc>
          <w:tcPr>
            <w:tcW w:w="807" w:type="pct"/>
            <w:tcBorders>
              <w:top w:val="nil"/>
              <w:left w:val="nil"/>
              <w:bottom w:val="nil"/>
              <w:right w:val="nil"/>
            </w:tcBorders>
            <w:vAlign w:val="bottom"/>
            <w:hideMark/>
          </w:tcPr>
          <w:p w14:paraId="6B399D2B" w14:textId="77777777" w:rsidR="009412F7" w:rsidRPr="00F61759" w:rsidRDefault="009412F7">
            <w:pPr>
              <w:jc w:val="right"/>
              <w:rPr>
                <w:sz w:val="20"/>
                <w:szCs w:val="20"/>
              </w:rPr>
            </w:pPr>
            <w:r w:rsidRPr="00F61759">
              <w:rPr>
                <w:sz w:val="20"/>
                <w:szCs w:val="20"/>
              </w:rPr>
              <w:t>171,4</w:t>
            </w:r>
          </w:p>
        </w:tc>
        <w:tc>
          <w:tcPr>
            <w:tcW w:w="793" w:type="pct"/>
            <w:tcBorders>
              <w:top w:val="nil"/>
              <w:left w:val="nil"/>
              <w:bottom w:val="nil"/>
              <w:right w:val="nil"/>
            </w:tcBorders>
            <w:vAlign w:val="bottom"/>
            <w:hideMark/>
          </w:tcPr>
          <w:p w14:paraId="1C4F78E1" w14:textId="77777777" w:rsidR="009412F7" w:rsidRPr="00F61759" w:rsidRDefault="009412F7">
            <w:pPr>
              <w:jc w:val="right"/>
              <w:rPr>
                <w:sz w:val="20"/>
                <w:szCs w:val="20"/>
              </w:rPr>
            </w:pPr>
            <w:r w:rsidRPr="00F61759">
              <w:rPr>
                <w:sz w:val="20"/>
                <w:szCs w:val="20"/>
              </w:rPr>
              <w:t>60,3</w:t>
            </w:r>
          </w:p>
        </w:tc>
      </w:tr>
      <w:tr w:rsidR="009412F7" w:rsidRPr="00F61759" w14:paraId="62273D21" w14:textId="77777777" w:rsidTr="00F61759">
        <w:tc>
          <w:tcPr>
            <w:tcW w:w="2091" w:type="pct"/>
            <w:tcBorders>
              <w:top w:val="nil"/>
              <w:left w:val="nil"/>
              <w:bottom w:val="nil"/>
              <w:right w:val="nil"/>
            </w:tcBorders>
            <w:hideMark/>
          </w:tcPr>
          <w:p w14:paraId="50A27AAE" w14:textId="77777777" w:rsidR="009412F7" w:rsidRPr="00F61759" w:rsidRDefault="009412F7">
            <w:pPr>
              <w:rPr>
                <w:sz w:val="20"/>
                <w:szCs w:val="20"/>
              </w:rPr>
            </w:pPr>
            <w:r w:rsidRPr="00F61759">
              <w:rPr>
                <w:sz w:val="20"/>
                <w:szCs w:val="20"/>
              </w:rPr>
              <w:t xml:space="preserve">  ден </w:t>
            </w:r>
            <w:proofErr w:type="spellStart"/>
            <w:r w:rsidRPr="00F61759">
              <w:rPr>
                <w:sz w:val="20"/>
                <w:szCs w:val="20"/>
              </w:rPr>
              <w:t>соолукка</w:t>
            </w:r>
            <w:proofErr w:type="spellEnd"/>
            <w:r w:rsidRPr="00F61759">
              <w:rPr>
                <w:sz w:val="20"/>
                <w:szCs w:val="20"/>
              </w:rPr>
              <w:t xml:space="preserve"> </w:t>
            </w:r>
            <w:proofErr w:type="spellStart"/>
            <w:r w:rsidRPr="00F61759">
              <w:rPr>
                <w:sz w:val="20"/>
                <w:szCs w:val="20"/>
              </w:rPr>
              <w:t>оор</w:t>
            </w:r>
            <w:proofErr w:type="spellEnd"/>
            <w:r w:rsidRPr="00F61759">
              <w:rPr>
                <w:sz w:val="20"/>
                <w:szCs w:val="20"/>
              </w:rPr>
              <w:t xml:space="preserve"> </w:t>
            </w:r>
            <w:proofErr w:type="spellStart"/>
            <w:r w:rsidRPr="00F61759">
              <w:rPr>
                <w:sz w:val="20"/>
                <w:szCs w:val="20"/>
              </w:rPr>
              <w:t>зыян</w:t>
            </w:r>
            <w:proofErr w:type="spellEnd"/>
            <w:r w:rsidRPr="00F61759">
              <w:rPr>
                <w:sz w:val="20"/>
                <w:szCs w:val="20"/>
              </w:rPr>
              <w:t xml:space="preserve"> </w:t>
            </w:r>
            <w:proofErr w:type="spellStart"/>
            <w:r w:rsidRPr="00F61759">
              <w:rPr>
                <w:sz w:val="20"/>
                <w:szCs w:val="20"/>
              </w:rPr>
              <w:t>келтир</w:t>
            </w:r>
            <w:proofErr w:type="spellEnd"/>
            <w:r w:rsidRPr="00F61759">
              <w:rPr>
                <w:sz w:val="20"/>
                <w:szCs w:val="20"/>
                <w:lang w:val="ky-KG"/>
              </w:rPr>
              <w:t>үү</w:t>
            </w:r>
          </w:p>
        </w:tc>
        <w:tc>
          <w:tcPr>
            <w:tcW w:w="511" w:type="pct"/>
            <w:tcBorders>
              <w:top w:val="nil"/>
              <w:left w:val="nil"/>
              <w:bottom w:val="nil"/>
              <w:right w:val="nil"/>
            </w:tcBorders>
            <w:vAlign w:val="bottom"/>
            <w:hideMark/>
          </w:tcPr>
          <w:p w14:paraId="044950E3" w14:textId="77777777" w:rsidR="009412F7" w:rsidRPr="00F61759" w:rsidRDefault="009412F7">
            <w:pPr>
              <w:jc w:val="right"/>
              <w:rPr>
                <w:sz w:val="20"/>
                <w:szCs w:val="20"/>
              </w:rPr>
            </w:pPr>
            <w:r w:rsidRPr="00F61759">
              <w:rPr>
                <w:sz w:val="20"/>
                <w:szCs w:val="20"/>
              </w:rPr>
              <w:t>229</w:t>
            </w:r>
          </w:p>
        </w:tc>
        <w:tc>
          <w:tcPr>
            <w:tcW w:w="798" w:type="pct"/>
            <w:tcBorders>
              <w:top w:val="nil"/>
              <w:left w:val="nil"/>
              <w:bottom w:val="nil"/>
              <w:right w:val="nil"/>
            </w:tcBorders>
            <w:vAlign w:val="bottom"/>
            <w:hideMark/>
          </w:tcPr>
          <w:p w14:paraId="0BB0C89E" w14:textId="77777777" w:rsidR="009412F7" w:rsidRPr="00F61759" w:rsidRDefault="009412F7">
            <w:pPr>
              <w:jc w:val="right"/>
              <w:rPr>
                <w:sz w:val="20"/>
                <w:szCs w:val="20"/>
              </w:rPr>
            </w:pPr>
            <w:r w:rsidRPr="00F61759">
              <w:rPr>
                <w:sz w:val="20"/>
                <w:szCs w:val="20"/>
              </w:rPr>
              <w:t>237</w:t>
            </w:r>
          </w:p>
        </w:tc>
        <w:tc>
          <w:tcPr>
            <w:tcW w:w="807" w:type="pct"/>
            <w:tcBorders>
              <w:top w:val="nil"/>
              <w:left w:val="nil"/>
              <w:bottom w:val="nil"/>
              <w:right w:val="nil"/>
            </w:tcBorders>
            <w:vAlign w:val="bottom"/>
            <w:hideMark/>
          </w:tcPr>
          <w:p w14:paraId="180D1910" w14:textId="77777777" w:rsidR="009412F7" w:rsidRPr="00F61759" w:rsidRDefault="009412F7">
            <w:pPr>
              <w:jc w:val="right"/>
              <w:rPr>
                <w:sz w:val="20"/>
                <w:szCs w:val="20"/>
              </w:rPr>
            </w:pPr>
            <w:r w:rsidRPr="00F61759">
              <w:rPr>
                <w:sz w:val="20"/>
                <w:szCs w:val="20"/>
              </w:rPr>
              <w:t>123,1</w:t>
            </w:r>
          </w:p>
        </w:tc>
        <w:tc>
          <w:tcPr>
            <w:tcW w:w="793" w:type="pct"/>
            <w:tcBorders>
              <w:top w:val="nil"/>
              <w:left w:val="nil"/>
              <w:bottom w:val="nil"/>
              <w:right w:val="nil"/>
            </w:tcBorders>
            <w:vAlign w:val="bottom"/>
            <w:hideMark/>
          </w:tcPr>
          <w:p w14:paraId="49872F1D" w14:textId="77777777" w:rsidR="009412F7" w:rsidRPr="00F61759" w:rsidRDefault="009412F7">
            <w:pPr>
              <w:jc w:val="right"/>
              <w:rPr>
                <w:sz w:val="20"/>
                <w:szCs w:val="20"/>
              </w:rPr>
            </w:pPr>
            <w:r w:rsidRPr="00F61759">
              <w:rPr>
                <w:sz w:val="20"/>
                <w:szCs w:val="20"/>
              </w:rPr>
              <w:t>103,5</w:t>
            </w:r>
          </w:p>
        </w:tc>
      </w:tr>
      <w:tr w:rsidR="009412F7" w:rsidRPr="00F61759" w14:paraId="51FC3DA1" w14:textId="77777777" w:rsidTr="00F61759">
        <w:tc>
          <w:tcPr>
            <w:tcW w:w="2091" w:type="pct"/>
            <w:tcBorders>
              <w:top w:val="nil"/>
              <w:left w:val="nil"/>
              <w:bottom w:val="nil"/>
              <w:right w:val="nil"/>
            </w:tcBorders>
            <w:hideMark/>
          </w:tcPr>
          <w:p w14:paraId="166113C7" w14:textId="77777777" w:rsidR="009412F7" w:rsidRPr="00F61759" w:rsidRDefault="009412F7">
            <w:pPr>
              <w:rPr>
                <w:sz w:val="20"/>
                <w:szCs w:val="20"/>
              </w:rPr>
            </w:pPr>
            <w:r w:rsidRPr="00F61759">
              <w:rPr>
                <w:sz w:val="20"/>
                <w:szCs w:val="20"/>
              </w:rPr>
              <w:t xml:space="preserve">  ден </w:t>
            </w:r>
            <w:proofErr w:type="spellStart"/>
            <w:r w:rsidRPr="00F61759">
              <w:rPr>
                <w:sz w:val="20"/>
                <w:szCs w:val="20"/>
              </w:rPr>
              <w:t>соолукка</w:t>
            </w:r>
            <w:proofErr w:type="spellEnd"/>
            <w:r w:rsidRPr="00F61759">
              <w:rPr>
                <w:sz w:val="20"/>
                <w:szCs w:val="20"/>
              </w:rPr>
              <w:t xml:space="preserve"> </w:t>
            </w:r>
            <w:proofErr w:type="spellStart"/>
            <w:r w:rsidRPr="00F61759">
              <w:rPr>
                <w:sz w:val="20"/>
                <w:szCs w:val="20"/>
              </w:rPr>
              <w:t>анча</w:t>
            </w:r>
            <w:proofErr w:type="spellEnd"/>
            <w:r w:rsidRPr="00F61759">
              <w:rPr>
                <w:sz w:val="20"/>
                <w:szCs w:val="20"/>
              </w:rPr>
              <w:t xml:space="preserve"> </w:t>
            </w:r>
            <w:proofErr w:type="spellStart"/>
            <w:r w:rsidRPr="00F61759">
              <w:rPr>
                <w:sz w:val="20"/>
                <w:szCs w:val="20"/>
              </w:rPr>
              <w:t>оор</w:t>
            </w:r>
            <w:proofErr w:type="spellEnd"/>
            <w:r w:rsidRPr="00F61759">
              <w:rPr>
                <w:sz w:val="20"/>
                <w:szCs w:val="20"/>
              </w:rPr>
              <w:t xml:space="preserve"> </w:t>
            </w:r>
            <w:proofErr w:type="spellStart"/>
            <w:r w:rsidRPr="00F61759">
              <w:rPr>
                <w:sz w:val="20"/>
                <w:szCs w:val="20"/>
              </w:rPr>
              <w:t>эмес</w:t>
            </w:r>
            <w:proofErr w:type="spellEnd"/>
            <w:r w:rsidRPr="00F61759">
              <w:rPr>
                <w:sz w:val="20"/>
                <w:szCs w:val="20"/>
              </w:rPr>
              <w:t xml:space="preserve"> </w:t>
            </w:r>
            <w:proofErr w:type="spellStart"/>
            <w:r w:rsidRPr="00F61759">
              <w:rPr>
                <w:sz w:val="20"/>
                <w:szCs w:val="20"/>
              </w:rPr>
              <w:t>зыян</w:t>
            </w:r>
            <w:proofErr w:type="spellEnd"/>
            <w:r w:rsidRPr="00F61759">
              <w:rPr>
                <w:sz w:val="20"/>
                <w:szCs w:val="20"/>
              </w:rPr>
              <w:t xml:space="preserve"> </w:t>
            </w:r>
            <w:proofErr w:type="spellStart"/>
            <w:r w:rsidRPr="00F61759">
              <w:rPr>
                <w:sz w:val="20"/>
                <w:szCs w:val="20"/>
              </w:rPr>
              <w:t>келтир</w:t>
            </w:r>
            <w:proofErr w:type="spellEnd"/>
            <w:r w:rsidRPr="00F61759">
              <w:rPr>
                <w:sz w:val="20"/>
                <w:szCs w:val="20"/>
                <w:lang w:val="ky-KG"/>
              </w:rPr>
              <w:t>үү</w:t>
            </w:r>
          </w:p>
        </w:tc>
        <w:tc>
          <w:tcPr>
            <w:tcW w:w="511" w:type="pct"/>
            <w:tcBorders>
              <w:top w:val="nil"/>
              <w:left w:val="nil"/>
              <w:bottom w:val="nil"/>
              <w:right w:val="nil"/>
            </w:tcBorders>
            <w:vAlign w:val="bottom"/>
            <w:hideMark/>
          </w:tcPr>
          <w:p w14:paraId="25406547" w14:textId="77777777" w:rsidR="009412F7" w:rsidRPr="00F61759" w:rsidRDefault="009412F7">
            <w:pPr>
              <w:jc w:val="right"/>
              <w:rPr>
                <w:sz w:val="20"/>
                <w:szCs w:val="20"/>
              </w:rPr>
            </w:pPr>
            <w:r w:rsidRPr="00F61759">
              <w:rPr>
                <w:sz w:val="20"/>
                <w:szCs w:val="20"/>
              </w:rPr>
              <w:t>490</w:t>
            </w:r>
          </w:p>
        </w:tc>
        <w:tc>
          <w:tcPr>
            <w:tcW w:w="798" w:type="pct"/>
            <w:tcBorders>
              <w:top w:val="nil"/>
              <w:left w:val="nil"/>
              <w:bottom w:val="nil"/>
              <w:right w:val="nil"/>
            </w:tcBorders>
            <w:vAlign w:val="bottom"/>
            <w:hideMark/>
          </w:tcPr>
          <w:p w14:paraId="327A202C" w14:textId="77777777" w:rsidR="009412F7" w:rsidRPr="00F61759" w:rsidRDefault="009412F7">
            <w:pPr>
              <w:jc w:val="right"/>
              <w:rPr>
                <w:sz w:val="20"/>
                <w:szCs w:val="20"/>
              </w:rPr>
            </w:pPr>
            <w:r w:rsidRPr="00F61759">
              <w:rPr>
                <w:sz w:val="20"/>
                <w:szCs w:val="20"/>
              </w:rPr>
              <w:t>400</w:t>
            </w:r>
          </w:p>
        </w:tc>
        <w:tc>
          <w:tcPr>
            <w:tcW w:w="807" w:type="pct"/>
            <w:tcBorders>
              <w:top w:val="nil"/>
              <w:left w:val="nil"/>
              <w:bottom w:val="nil"/>
              <w:right w:val="nil"/>
            </w:tcBorders>
            <w:vAlign w:val="bottom"/>
            <w:hideMark/>
          </w:tcPr>
          <w:p w14:paraId="1231077D" w14:textId="77777777" w:rsidR="009412F7" w:rsidRPr="00F61759" w:rsidRDefault="009412F7">
            <w:pPr>
              <w:jc w:val="right"/>
              <w:rPr>
                <w:sz w:val="20"/>
                <w:szCs w:val="20"/>
              </w:rPr>
            </w:pPr>
            <w:r w:rsidRPr="00F61759">
              <w:rPr>
                <w:sz w:val="20"/>
                <w:szCs w:val="20"/>
              </w:rPr>
              <w:t>113,4</w:t>
            </w:r>
          </w:p>
        </w:tc>
        <w:tc>
          <w:tcPr>
            <w:tcW w:w="793" w:type="pct"/>
            <w:tcBorders>
              <w:top w:val="nil"/>
              <w:left w:val="nil"/>
              <w:bottom w:val="nil"/>
              <w:right w:val="nil"/>
            </w:tcBorders>
            <w:vAlign w:val="bottom"/>
            <w:hideMark/>
          </w:tcPr>
          <w:p w14:paraId="7DF8EF2B" w14:textId="77777777" w:rsidR="009412F7" w:rsidRPr="00F61759" w:rsidRDefault="009412F7">
            <w:pPr>
              <w:jc w:val="right"/>
              <w:rPr>
                <w:sz w:val="20"/>
                <w:szCs w:val="20"/>
              </w:rPr>
            </w:pPr>
            <w:r w:rsidRPr="00F61759">
              <w:rPr>
                <w:sz w:val="20"/>
                <w:szCs w:val="20"/>
              </w:rPr>
              <w:t>81,6</w:t>
            </w:r>
          </w:p>
        </w:tc>
      </w:tr>
      <w:tr w:rsidR="009412F7" w:rsidRPr="00F61759" w14:paraId="2B9E64EE" w14:textId="77777777" w:rsidTr="00F61759">
        <w:tc>
          <w:tcPr>
            <w:tcW w:w="2091" w:type="pct"/>
            <w:tcBorders>
              <w:top w:val="nil"/>
              <w:left w:val="nil"/>
              <w:bottom w:val="nil"/>
              <w:right w:val="nil"/>
            </w:tcBorders>
            <w:hideMark/>
          </w:tcPr>
          <w:p w14:paraId="54D530D0" w14:textId="77777777" w:rsidR="009412F7" w:rsidRPr="00F61759" w:rsidRDefault="009412F7">
            <w:pPr>
              <w:rPr>
                <w:sz w:val="20"/>
                <w:szCs w:val="20"/>
              </w:rPr>
            </w:pPr>
            <w:proofErr w:type="spellStart"/>
            <w:r w:rsidRPr="00F61759">
              <w:rPr>
                <w:sz w:val="20"/>
                <w:szCs w:val="20"/>
              </w:rPr>
              <w:t>Менчикке</w:t>
            </w:r>
            <w:proofErr w:type="spellEnd"/>
            <w:r w:rsidRPr="00F61759">
              <w:rPr>
                <w:sz w:val="20"/>
                <w:szCs w:val="20"/>
              </w:rPr>
              <w:t xml:space="preserve"> </w:t>
            </w:r>
            <w:proofErr w:type="spellStart"/>
            <w:r w:rsidRPr="00F61759">
              <w:rPr>
                <w:sz w:val="20"/>
                <w:szCs w:val="20"/>
              </w:rPr>
              <w:t>каршы</w:t>
            </w:r>
            <w:proofErr w:type="spellEnd"/>
            <w:r w:rsidRPr="00F61759">
              <w:rPr>
                <w:sz w:val="20"/>
                <w:szCs w:val="20"/>
              </w:rPr>
              <w:t xml:space="preserve"> </w:t>
            </w:r>
            <w:r w:rsidRPr="00F61759">
              <w:rPr>
                <w:sz w:val="20"/>
                <w:szCs w:val="20"/>
                <w:lang w:val="ky-KG"/>
              </w:rPr>
              <w:t xml:space="preserve">жасалган </w:t>
            </w:r>
            <w:proofErr w:type="spellStart"/>
            <w:r w:rsidRPr="00F61759">
              <w:rPr>
                <w:sz w:val="20"/>
                <w:szCs w:val="20"/>
              </w:rPr>
              <w:t>кылмыш</w:t>
            </w:r>
            <w:proofErr w:type="spellEnd"/>
          </w:p>
        </w:tc>
        <w:tc>
          <w:tcPr>
            <w:tcW w:w="511" w:type="pct"/>
            <w:tcBorders>
              <w:top w:val="nil"/>
              <w:left w:val="nil"/>
              <w:bottom w:val="nil"/>
              <w:right w:val="nil"/>
            </w:tcBorders>
            <w:vAlign w:val="bottom"/>
            <w:hideMark/>
          </w:tcPr>
          <w:p w14:paraId="11BE87E9" w14:textId="77777777" w:rsidR="009412F7" w:rsidRPr="00F61759" w:rsidRDefault="009412F7">
            <w:pPr>
              <w:jc w:val="right"/>
              <w:rPr>
                <w:sz w:val="20"/>
                <w:szCs w:val="20"/>
              </w:rPr>
            </w:pPr>
            <w:r w:rsidRPr="00F61759">
              <w:rPr>
                <w:sz w:val="20"/>
                <w:szCs w:val="20"/>
              </w:rPr>
              <w:t>28 835</w:t>
            </w:r>
          </w:p>
        </w:tc>
        <w:tc>
          <w:tcPr>
            <w:tcW w:w="798" w:type="pct"/>
            <w:tcBorders>
              <w:top w:val="nil"/>
              <w:left w:val="nil"/>
              <w:bottom w:val="nil"/>
              <w:right w:val="nil"/>
            </w:tcBorders>
            <w:vAlign w:val="bottom"/>
            <w:hideMark/>
          </w:tcPr>
          <w:p w14:paraId="5570C225" w14:textId="77777777" w:rsidR="009412F7" w:rsidRPr="00F61759" w:rsidRDefault="009412F7">
            <w:pPr>
              <w:jc w:val="right"/>
              <w:rPr>
                <w:sz w:val="20"/>
                <w:szCs w:val="20"/>
              </w:rPr>
            </w:pPr>
            <w:r w:rsidRPr="00F61759">
              <w:rPr>
                <w:sz w:val="20"/>
                <w:szCs w:val="20"/>
              </w:rPr>
              <w:t>23 700</w:t>
            </w:r>
          </w:p>
        </w:tc>
        <w:tc>
          <w:tcPr>
            <w:tcW w:w="807" w:type="pct"/>
            <w:tcBorders>
              <w:top w:val="nil"/>
              <w:left w:val="nil"/>
              <w:bottom w:val="nil"/>
              <w:right w:val="nil"/>
            </w:tcBorders>
            <w:vAlign w:val="bottom"/>
            <w:hideMark/>
          </w:tcPr>
          <w:p w14:paraId="61D4F0BD" w14:textId="77777777" w:rsidR="009412F7" w:rsidRPr="00F61759" w:rsidRDefault="009412F7">
            <w:pPr>
              <w:jc w:val="right"/>
              <w:rPr>
                <w:sz w:val="20"/>
                <w:szCs w:val="20"/>
              </w:rPr>
            </w:pPr>
            <w:r w:rsidRPr="00F61759">
              <w:rPr>
                <w:sz w:val="20"/>
                <w:szCs w:val="20"/>
              </w:rPr>
              <w:t>94,4</w:t>
            </w:r>
          </w:p>
        </w:tc>
        <w:tc>
          <w:tcPr>
            <w:tcW w:w="793" w:type="pct"/>
            <w:tcBorders>
              <w:top w:val="nil"/>
              <w:left w:val="nil"/>
              <w:bottom w:val="nil"/>
              <w:right w:val="nil"/>
            </w:tcBorders>
            <w:vAlign w:val="bottom"/>
            <w:hideMark/>
          </w:tcPr>
          <w:p w14:paraId="412460B2" w14:textId="77777777" w:rsidR="009412F7" w:rsidRPr="00F61759" w:rsidRDefault="009412F7">
            <w:pPr>
              <w:jc w:val="right"/>
              <w:rPr>
                <w:sz w:val="20"/>
                <w:szCs w:val="20"/>
              </w:rPr>
            </w:pPr>
            <w:r w:rsidRPr="00F61759">
              <w:rPr>
                <w:sz w:val="20"/>
                <w:szCs w:val="20"/>
              </w:rPr>
              <w:t>82,2</w:t>
            </w:r>
          </w:p>
        </w:tc>
      </w:tr>
      <w:tr w:rsidR="009412F7" w:rsidRPr="00F61759" w14:paraId="042B817F" w14:textId="77777777" w:rsidTr="00F61759">
        <w:tc>
          <w:tcPr>
            <w:tcW w:w="2091" w:type="pct"/>
            <w:tcBorders>
              <w:top w:val="nil"/>
              <w:left w:val="nil"/>
              <w:bottom w:val="nil"/>
              <w:right w:val="nil"/>
            </w:tcBorders>
            <w:hideMark/>
          </w:tcPr>
          <w:p w14:paraId="7692D73F" w14:textId="77777777" w:rsidR="009412F7" w:rsidRPr="00F61759" w:rsidRDefault="009412F7">
            <w:pPr>
              <w:rPr>
                <w:sz w:val="20"/>
                <w:szCs w:val="20"/>
              </w:rPr>
            </w:pPr>
            <w:r w:rsidRPr="00F61759">
              <w:rPr>
                <w:sz w:val="20"/>
                <w:szCs w:val="20"/>
              </w:rPr>
              <w:t xml:space="preserve"> </w:t>
            </w:r>
            <w:proofErr w:type="spellStart"/>
            <w:r w:rsidRPr="00F61759">
              <w:rPr>
                <w:sz w:val="20"/>
                <w:szCs w:val="20"/>
              </w:rPr>
              <w:t>анын</w:t>
            </w:r>
            <w:proofErr w:type="spellEnd"/>
            <w:r w:rsidRPr="00F61759">
              <w:rPr>
                <w:sz w:val="20"/>
                <w:szCs w:val="20"/>
              </w:rPr>
              <w:t xml:space="preserve"> </w:t>
            </w:r>
            <w:proofErr w:type="spellStart"/>
            <w:r w:rsidRPr="00F61759">
              <w:rPr>
                <w:sz w:val="20"/>
                <w:szCs w:val="20"/>
              </w:rPr>
              <w:t>ичинен</w:t>
            </w:r>
            <w:proofErr w:type="spellEnd"/>
            <w:r w:rsidRPr="00F61759">
              <w:rPr>
                <w:sz w:val="20"/>
                <w:szCs w:val="20"/>
              </w:rPr>
              <w:t>:</w:t>
            </w:r>
          </w:p>
        </w:tc>
        <w:tc>
          <w:tcPr>
            <w:tcW w:w="511" w:type="pct"/>
            <w:tcBorders>
              <w:top w:val="nil"/>
              <w:left w:val="nil"/>
              <w:bottom w:val="nil"/>
              <w:right w:val="nil"/>
            </w:tcBorders>
            <w:vAlign w:val="bottom"/>
          </w:tcPr>
          <w:p w14:paraId="7A589574" w14:textId="77777777" w:rsidR="009412F7" w:rsidRPr="00F61759" w:rsidRDefault="009412F7">
            <w:pPr>
              <w:jc w:val="right"/>
              <w:rPr>
                <w:sz w:val="20"/>
                <w:szCs w:val="20"/>
              </w:rPr>
            </w:pPr>
          </w:p>
        </w:tc>
        <w:tc>
          <w:tcPr>
            <w:tcW w:w="798" w:type="pct"/>
            <w:tcBorders>
              <w:top w:val="nil"/>
              <w:left w:val="nil"/>
              <w:bottom w:val="nil"/>
              <w:right w:val="nil"/>
            </w:tcBorders>
            <w:vAlign w:val="bottom"/>
          </w:tcPr>
          <w:p w14:paraId="336A6FDD" w14:textId="77777777" w:rsidR="009412F7" w:rsidRPr="00F61759" w:rsidRDefault="009412F7">
            <w:pPr>
              <w:jc w:val="right"/>
              <w:rPr>
                <w:sz w:val="20"/>
                <w:szCs w:val="20"/>
              </w:rPr>
            </w:pPr>
          </w:p>
        </w:tc>
        <w:tc>
          <w:tcPr>
            <w:tcW w:w="807" w:type="pct"/>
            <w:tcBorders>
              <w:top w:val="nil"/>
              <w:left w:val="nil"/>
              <w:bottom w:val="nil"/>
              <w:right w:val="nil"/>
            </w:tcBorders>
            <w:vAlign w:val="bottom"/>
          </w:tcPr>
          <w:p w14:paraId="15523A58" w14:textId="77777777" w:rsidR="009412F7" w:rsidRPr="00F61759" w:rsidRDefault="009412F7">
            <w:pPr>
              <w:jc w:val="right"/>
              <w:rPr>
                <w:sz w:val="20"/>
                <w:szCs w:val="20"/>
              </w:rPr>
            </w:pPr>
          </w:p>
        </w:tc>
        <w:tc>
          <w:tcPr>
            <w:tcW w:w="793" w:type="pct"/>
            <w:tcBorders>
              <w:top w:val="nil"/>
              <w:left w:val="nil"/>
              <w:bottom w:val="nil"/>
              <w:right w:val="nil"/>
            </w:tcBorders>
            <w:vAlign w:val="bottom"/>
          </w:tcPr>
          <w:p w14:paraId="0E94F945" w14:textId="77777777" w:rsidR="009412F7" w:rsidRPr="00F61759" w:rsidRDefault="009412F7">
            <w:pPr>
              <w:jc w:val="right"/>
              <w:rPr>
                <w:sz w:val="20"/>
                <w:szCs w:val="20"/>
              </w:rPr>
            </w:pPr>
          </w:p>
        </w:tc>
      </w:tr>
      <w:tr w:rsidR="009412F7" w:rsidRPr="00F61759" w14:paraId="7305F0D5" w14:textId="77777777" w:rsidTr="00F61759">
        <w:tc>
          <w:tcPr>
            <w:tcW w:w="2091" w:type="pct"/>
            <w:tcBorders>
              <w:top w:val="nil"/>
              <w:left w:val="nil"/>
              <w:bottom w:val="nil"/>
              <w:right w:val="nil"/>
            </w:tcBorders>
            <w:hideMark/>
          </w:tcPr>
          <w:p w14:paraId="141385CF" w14:textId="77777777" w:rsidR="009412F7" w:rsidRPr="00F61759" w:rsidRDefault="009412F7">
            <w:pPr>
              <w:rPr>
                <w:sz w:val="20"/>
                <w:szCs w:val="20"/>
              </w:rPr>
            </w:pPr>
            <w:r w:rsidRPr="00F61759">
              <w:rPr>
                <w:sz w:val="20"/>
                <w:szCs w:val="20"/>
              </w:rPr>
              <w:t xml:space="preserve">  </w:t>
            </w:r>
            <w:proofErr w:type="spellStart"/>
            <w:r w:rsidRPr="00F61759">
              <w:rPr>
                <w:sz w:val="20"/>
                <w:szCs w:val="20"/>
              </w:rPr>
              <w:t>уурулук</w:t>
            </w:r>
            <w:proofErr w:type="spellEnd"/>
          </w:p>
        </w:tc>
        <w:tc>
          <w:tcPr>
            <w:tcW w:w="511" w:type="pct"/>
            <w:tcBorders>
              <w:top w:val="nil"/>
              <w:left w:val="nil"/>
              <w:bottom w:val="nil"/>
              <w:right w:val="nil"/>
            </w:tcBorders>
            <w:vAlign w:val="bottom"/>
            <w:hideMark/>
          </w:tcPr>
          <w:p w14:paraId="4C01112B" w14:textId="77777777" w:rsidR="009412F7" w:rsidRPr="00F61759" w:rsidRDefault="009412F7">
            <w:pPr>
              <w:jc w:val="right"/>
              <w:rPr>
                <w:sz w:val="20"/>
                <w:szCs w:val="20"/>
              </w:rPr>
            </w:pPr>
            <w:r w:rsidRPr="00F61759">
              <w:rPr>
                <w:sz w:val="20"/>
                <w:szCs w:val="20"/>
              </w:rPr>
              <w:t>16 815</w:t>
            </w:r>
          </w:p>
        </w:tc>
        <w:tc>
          <w:tcPr>
            <w:tcW w:w="798" w:type="pct"/>
            <w:tcBorders>
              <w:top w:val="nil"/>
              <w:left w:val="nil"/>
              <w:bottom w:val="nil"/>
              <w:right w:val="nil"/>
            </w:tcBorders>
            <w:vAlign w:val="bottom"/>
            <w:hideMark/>
          </w:tcPr>
          <w:p w14:paraId="5FFC7696" w14:textId="77777777" w:rsidR="009412F7" w:rsidRPr="00F61759" w:rsidRDefault="009412F7">
            <w:pPr>
              <w:jc w:val="right"/>
              <w:rPr>
                <w:sz w:val="20"/>
                <w:szCs w:val="20"/>
              </w:rPr>
            </w:pPr>
            <w:r w:rsidRPr="00F61759">
              <w:rPr>
                <w:sz w:val="20"/>
                <w:szCs w:val="20"/>
              </w:rPr>
              <w:t>13 005</w:t>
            </w:r>
          </w:p>
        </w:tc>
        <w:tc>
          <w:tcPr>
            <w:tcW w:w="807" w:type="pct"/>
            <w:tcBorders>
              <w:top w:val="nil"/>
              <w:left w:val="nil"/>
              <w:bottom w:val="nil"/>
              <w:right w:val="nil"/>
            </w:tcBorders>
            <w:vAlign w:val="bottom"/>
            <w:hideMark/>
          </w:tcPr>
          <w:p w14:paraId="735E3BC5" w14:textId="77777777" w:rsidR="009412F7" w:rsidRPr="00F61759" w:rsidRDefault="009412F7">
            <w:pPr>
              <w:jc w:val="right"/>
              <w:rPr>
                <w:sz w:val="20"/>
                <w:szCs w:val="20"/>
              </w:rPr>
            </w:pPr>
            <w:r w:rsidRPr="00F61759">
              <w:rPr>
                <w:sz w:val="20"/>
                <w:szCs w:val="20"/>
              </w:rPr>
              <w:t>88,8</w:t>
            </w:r>
          </w:p>
        </w:tc>
        <w:tc>
          <w:tcPr>
            <w:tcW w:w="793" w:type="pct"/>
            <w:tcBorders>
              <w:top w:val="nil"/>
              <w:left w:val="nil"/>
              <w:bottom w:val="nil"/>
              <w:right w:val="nil"/>
            </w:tcBorders>
            <w:vAlign w:val="bottom"/>
            <w:hideMark/>
          </w:tcPr>
          <w:p w14:paraId="0127E843" w14:textId="77777777" w:rsidR="009412F7" w:rsidRPr="00F61759" w:rsidRDefault="009412F7">
            <w:pPr>
              <w:jc w:val="right"/>
              <w:rPr>
                <w:sz w:val="20"/>
                <w:szCs w:val="20"/>
              </w:rPr>
            </w:pPr>
            <w:r w:rsidRPr="00F61759">
              <w:rPr>
                <w:sz w:val="20"/>
                <w:szCs w:val="20"/>
              </w:rPr>
              <w:t>77,3</w:t>
            </w:r>
          </w:p>
        </w:tc>
      </w:tr>
      <w:tr w:rsidR="009412F7" w:rsidRPr="00F61759" w14:paraId="3BC7CD3C" w14:textId="77777777" w:rsidTr="00F61759">
        <w:tc>
          <w:tcPr>
            <w:tcW w:w="2091" w:type="pct"/>
            <w:tcBorders>
              <w:top w:val="nil"/>
              <w:left w:val="nil"/>
              <w:bottom w:val="nil"/>
              <w:right w:val="nil"/>
            </w:tcBorders>
            <w:hideMark/>
          </w:tcPr>
          <w:p w14:paraId="45F518CF" w14:textId="77777777" w:rsidR="009412F7" w:rsidRPr="00F61759" w:rsidRDefault="009412F7">
            <w:pPr>
              <w:rPr>
                <w:sz w:val="20"/>
                <w:szCs w:val="20"/>
              </w:rPr>
            </w:pPr>
            <w:r w:rsidRPr="00F61759">
              <w:rPr>
                <w:sz w:val="20"/>
                <w:szCs w:val="20"/>
              </w:rPr>
              <w:t xml:space="preserve">  </w:t>
            </w:r>
            <w:proofErr w:type="spellStart"/>
            <w:r w:rsidRPr="00F61759">
              <w:rPr>
                <w:sz w:val="20"/>
                <w:szCs w:val="20"/>
              </w:rPr>
              <w:t>алдамчылык</w:t>
            </w:r>
            <w:proofErr w:type="spellEnd"/>
          </w:p>
        </w:tc>
        <w:tc>
          <w:tcPr>
            <w:tcW w:w="511" w:type="pct"/>
            <w:tcBorders>
              <w:top w:val="nil"/>
              <w:left w:val="nil"/>
              <w:bottom w:val="nil"/>
              <w:right w:val="nil"/>
            </w:tcBorders>
            <w:vAlign w:val="bottom"/>
            <w:hideMark/>
          </w:tcPr>
          <w:p w14:paraId="66C5A51F" w14:textId="77777777" w:rsidR="009412F7" w:rsidRPr="00F61759" w:rsidRDefault="009412F7">
            <w:pPr>
              <w:jc w:val="right"/>
              <w:rPr>
                <w:sz w:val="20"/>
                <w:szCs w:val="20"/>
              </w:rPr>
            </w:pPr>
            <w:r w:rsidRPr="00F61759">
              <w:rPr>
                <w:sz w:val="20"/>
                <w:szCs w:val="20"/>
              </w:rPr>
              <w:t>8 659</w:t>
            </w:r>
          </w:p>
        </w:tc>
        <w:tc>
          <w:tcPr>
            <w:tcW w:w="798" w:type="pct"/>
            <w:tcBorders>
              <w:top w:val="nil"/>
              <w:left w:val="nil"/>
              <w:bottom w:val="nil"/>
              <w:right w:val="nil"/>
            </w:tcBorders>
            <w:vAlign w:val="bottom"/>
            <w:hideMark/>
          </w:tcPr>
          <w:p w14:paraId="475C93FE" w14:textId="77777777" w:rsidR="009412F7" w:rsidRPr="00F61759" w:rsidRDefault="009412F7">
            <w:pPr>
              <w:jc w:val="right"/>
              <w:rPr>
                <w:sz w:val="20"/>
                <w:szCs w:val="20"/>
              </w:rPr>
            </w:pPr>
            <w:r w:rsidRPr="00F61759">
              <w:rPr>
                <w:sz w:val="20"/>
                <w:szCs w:val="20"/>
              </w:rPr>
              <w:t>8 456</w:t>
            </w:r>
          </w:p>
        </w:tc>
        <w:tc>
          <w:tcPr>
            <w:tcW w:w="807" w:type="pct"/>
            <w:tcBorders>
              <w:top w:val="nil"/>
              <w:left w:val="nil"/>
              <w:bottom w:val="nil"/>
              <w:right w:val="nil"/>
            </w:tcBorders>
            <w:vAlign w:val="bottom"/>
            <w:hideMark/>
          </w:tcPr>
          <w:p w14:paraId="45A6492C" w14:textId="77777777" w:rsidR="009412F7" w:rsidRPr="00F61759" w:rsidRDefault="009412F7">
            <w:pPr>
              <w:jc w:val="right"/>
              <w:rPr>
                <w:sz w:val="20"/>
                <w:szCs w:val="20"/>
              </w:rPr>
            </w:pPr>
            <w:r w:rsidRPr="00F61759">
              <w:rPr>
                <w:sz w:val="20"/>
                <w:szCs w:val="20"/>
              </w:rPr>
              <w:t>109,1</w:t>
            </w:r>
          </w:p>
        </w:tc>
        <w:tc>
          <w:tcPr>
            <w:tcW w:w="793" w:type="pct"/>
            <w:tcBorders>
              <w:top w:val="nil"/>
              <w:left w:val="nil"/>
              <w:bottom w:val="nil"/>
              <w:right w:val="nil"/>
            </w:tcBorders>
            <w:vAlign w:val="bottom"/>
            <w:hideMark/>
          </w:tcPr>
          <w:p w14:paraId="1751E4EB" w14:textId="77777777" w:rsidR="009412F7" w:rsidRPr="00F61759" w:rsidRDefault="009412F7">
            <w:pPr>
              <w:jc w:val="right"/>
              <w:rPr>
                <w:sz w:val="20"/>
                <w:szCs w:val="20"/>
              </w:rPr>
            </w:pPr>
            <w:r w:rsidRPr="00F61759">
              <w:rPr>
                <w:sz w:val="20"/>
                <w:szCs w:val="20"/>
              </w:rPr>
              <w:t>97,7</w:t>
            </w:r>
          </w:p>
        </w:tc>
      </w:tr>
      <w:tr w:rsidR="009412F7" w:rsidRPr="00F61759" w14:paraId="32FE77AF" w14:textId="77777777" w:rsidTr="00F61759">
        <w:tc>
          <w:tcPr>
            <w:tcW w:w="2091" w:type="pct"/>
            <w:tcBorders>
              <w:top w:val="nil"/>
              <w:left w:val="nil"/>
              <w:bottom w:val="nil"/>
              <w:right w:val="nil"/>
            </w:tcBorders>
            <w:hideMark/>
          </w:tcPr>
          <w:p w14:paraId="7B1943AC" w14:textId="77777777" w:rsidR="009412F7" w:rsidRPr="00F61759" w:rsidRDefault="009412F7">
            <w:pPr>
              <w:rPr>
                <w:sz w:val="20"/>
                <w:szCs w:val="20"/>
              </w:rPr>
            </w:pPr>
            <w:r w:rsidRPr="00F61759">
              <w:rPr>
                <w:sz w:val="20"/>
                <w:szCs w:val="20"/>
              </w:rPr>
              <w:t xml:space="preserve">  </w:t>
            </w:r>
            <w:proofErr w:type="spellStart"/>
            <w:r w:rsidRPr="00F61759">
              <w:rPr>
                <w:sz w:val="20"/>
                <w:szCs w:val="20"/>
              </w:rPr>
              <w:t>тоноо</w:t>
            </w:r>
            <w:proofErr w:type="spellEnd"/>
          </w:p>
        </w:tc>
        <w:tc>
          <w:tcPr>
            <w:tcW w:w="511" w:type="pct"/>
            <w:tcBorders>
              <w:top w:val="nil"/>
              <w:left w:val="nil"/>
              <w:bottom w:val="nil"/>
              <w:right w:val="nil"/>
            </w:tcBorders>
            <w:vAlign w:val="bottom"/>
            <w:hideMark/>
          </w:tcPr>
          <w:p w14:paraId="13460543" w14:textId="77777777" w:rsidR="009412F7" w:rsidRPr="00F61759" w:rsidRDefault="009412F7">
            <w:pPr>
              <w:jc w:val="right"/>
              <w:rPr>
                <w:sz w:val="20"/>
                <w:szCs w:val="20"/>
              </w:rPr>
            </w:pPr>
            <w:r w:rsidRPr="00F61759">
              <w:rPr>
                <w:sz w:val="20"/>
                <w:szCs w:val="20"/>
              </w:rPr>
              <w:t>1 210</w:t>
            </w:r>
          </w:p>
        </w:tc>
        <w:tc>
          <w:tcPr>
            <w:tcW w:w="798" w:type="pct"/>
            <w:tcBorders>
              <w:top w:val="nil"/>
              <w:left w:val="nil"/>
              <w:bottom w:val="nil"/>
              <w:right w:val="nil"/>
            </w:tcBorders>
            <w:vAlign w:val="bottom"/>
            <w:hideMark/>
          </w:tcPr>
          <w:p w14:paraId="0044A4D9" w14:textId="77777777" w:rsidR="009412F7" w:rsidRPr="00F61759" w:rsidRDefault="009412F7">
            <w:pPr>
              <w:jc w:val="right"/>
              <w:rPr>
                <w:sz w:val="20"/>
                <w:szCs w:val="20"/>
              </w:rPr>
            </w:pPr>
            <w:r w:rsidRPr="00F61759">
              <w:rPr>
                <w:sz w:val="20"/>
                <w:szCs w:val="20"/>
              </w:rPr>
              <w:t>766</w:t>
            </w:r>
          </w:p>
        </w:tc>
        <w:tc>
          <w:tcPr>
            <w:tcW w:w="807" w:type="pct"/>
            <w:tcBorders>
              <w:top w:val="nil"/>
              <w:left w:val="nil"/>
              <w:bottom w:val="nil"/>
              <w:right w:val="nil"/>
            </w:tcBorders>
            <w:vAlign w:val="bottom"/>
            <w:hideMark/>
          </w:tcPr>
          <w:p w14:paraId="6474D393" w14:textId="77777777" w:rsidR="009412F7" w:rsidRPr="00F61759" w:rsidRDefault="009412F7">
            <w:pPr>
              <w:jc w:val="right"/>
              <w:rPr>
                <w:sz w:val="20"/>
                <w:szCs w:val="20"/>
              </w:rPr>
            </w:pPr>
            <w:r w:rsidRPr="00F61759">
              <w:rPr>
                <w:sz w:val="20"/>
                <w:szCs w:val="20"/>
              </w:rPr>
              <w:t>96,6</w:t>
            </w:r>
          </w:p>
        </w:tc>
        <w:tc>
          <w:tcPr>
            <w:tcW w:w="793" w:type="pct"/>
            <w:tcBorders>
              <w:top w:val="nil"/>
              <w:left w:val="nil"/>
              <w:bottom w:val="nil"/>
              <w:right w:val="nil"/>
            </w:tcBorders>
            <w:vAlign w:val="bottom"/>
            <w:hideMark/>
          </w:tcPr>
          <w:p w14:paraId="70E597D3" w14:textId="77777777" w:rsidR="009412F7" w:rsidRPr="00F61759" w:rsidRDefault="009412F7">
            <w:pPr>
              <w:jc w:val="right"/>
              <w:rPr>
                <w:sz w:val="20"/>
                <w:szCs w:val="20"/>
              </w:rPr>
            </w:pPr>
            <w:r w:rsidRPr="00F61759">
              <w:rPr>
                <w:sz w:val="20"/>
                <w:szCs w:val="20"/>
              </w:rPr>
              <w:t>63,3</w:t>
            </w:r>
          </w:p>
        </w:tc>
      </w:tr>
      <w:tr w:rsidR="009412F7" w:rsidRPr="00F61759" w14:paraId="4A2F09DB" w14:textId="77777777" w:rsidTr="00F61759">
        <w:tc>
          <w:tcPr>
            <w:tcW w:w="2091" w:type="pct"/>
            <w:tcBorders>
              <w:top w:val="nil"/>
              <w:left w:val="nil"/>
              <w:bottom w:val="nil"/>
              <w:right w:val="nil"/>
            </w:tcBorders>
            <w:hideMark/>
          </w:tcPr>
          <w:p w14:paraId="67423C21" w14:textId="77777777" w:rsidR="009412F7" w:rsidRPr="00F61759" w:rsidRDefault="009412F7">
            <w:pPr>
              <w:rPr>
                <w:sz w:val="20"/>
                <w:szCs w:val="20"/>
              </w:rPr>
            </w:pPr>
            <w:r w:rsidRPr="00F61759">
              <w:rPr>
                <w:sz w:val="20"/>
                <w:szCs w:val="20"/>
              </w:rPr>
              <w:t xml:space="preserve">  </w:t>
            </w:r>
            <w:proofErr w:type="spellStart"/>
            <w:r w:rsidRPr="00F61759">
              <w:rPr>
                <w:sz w:val="20"/>
                <w:szCs w:val="20"/>
              </w:rPr>
              <w:t>каракчылык</w:t>
            </w:r>
            <w:proofErr w:type="spellEnd"/>
          </w:p>
        </w:tc>
        <w:tc>
          <w:tcPr>
            <w:tcW w:w="511" w:type="pct"/>
            <w:tcBorders>
              <w:top w:val="nil"/>
              <w:left w:val="nil"/>
              <w:bottom w:val="nil"/>
              <w:right w:val="nil"/>
            </w:tcBorders>
            <w:vAlign w:val="bottom"/>
            <w:hideMark/>
          </w:tcPr>
          <w:p w14:paraId="7309A9BB" w14:textId="77777777" w:rsidR="009412F7" w:rsidRPr="00F61759" w:rsidRDefault="009412F7">
            <w:pPr>
              <w:jc w:val="right"/>
              <w:rPr>
                <w:sz w:val="20"/>
                <w:szCs w:val="20"/>
              </w:rPr>
            </w:pPr>
            <w:r w:rsidRPr="00F61759">
              <w:rPr>
                <w:sz w:val="20"/>
                <w:szCs w:val="20"/>
              </w:rPr>
              <w:t>135</w:t>
            </w:r>
          </w:p>
        </w:tc>
        <w:tc>
          <w:tcPr>
            <w:tcW w:w="798" w:type="pct"/>
            <w:tcBorders>
              <w:top w:val="nil"/>
              <w:left w:val="nil"/>
              <w:bottom w:val="nil"/>
              <w:right w:val="nil"/>
            </w:tcBorders>
            <w:vAlign w:val="bottom"/>
            <w:hideMark/>
          </w:tcPr>
          <w:p w14:paraId="54C172C7" w14:textId="77777777" w:rsidR="009412F7" w:rsidRPr="00F61759" w:rsidRDefault="009412F7">
            <w:pPr>
              <w:jc w:val="right"/>
              <w:rPr>
                <w:sz w:val="20"/>
                <w:szCs w:val="20"/>
              </w:rPr>
            </w:pPr>
            <w:r w:rsidRPr="00F61759">
              <w:rPr>
                <w:sz w:val="20"/>
                <w:szCs w:val="20"/>
              </w:rPr>
              <w:t>85</w:t>
            </w:r>
          </w:p>
        </w:tc>
        <w:tc>
          <w:tcPr>
            <w:tcW w:w="807" w:type="pct"/>
            <w:tcBorders>
              <w:top w:val="nil"/>
              <w:left w:val="nil"/>
              <w:bottom w:val="nil"/>
              <w:right w:val="nil"/>
            </w:tcBorders>
            <w:vAlign w:val="bottom"/>
            <w:hideMark/>
          </w:tcPr>
          <w:p w14:paraId="1C5D2246" w14:textId="77777777" w:rsidR="009412F7" w:rsidRPr="00F61759" w:rsidRDefault="009412F7">
            <w:pPr>
              <w:jc w:val="right"/>
              <w:rPr>
                <w:sz w:val="20"/>
                <w:szCs w:val="20"/>
              </w:rPr>
            </w:pPr>
            <w:r w:rsidRPr="00F61759">
              <w:rPr>
                <w:sz w:val="20"/>
                <w:szCs w:val="20"/>
              </w:rPr>
              <w:t>100,0</w:t>
            </w:r>
          </w:p>
        </w:tc>
        <w:tc>
          <w:tcPr>
            <w:tcW w:w="793" w:type="pct"/>
            <w:tcBorders>
              <w:top w:val="nil"/>
              <w:left w:val="nil"/>
              <w:bottom w:val="nil"/>
              <w:right w:val="nil"/>
            </w:tcBorders>
            <w:vAlign w:val="bottom"/>
            <w:hideMark/>
          </w:tcPr>
          <w:p w14:paraId="3BF89313" w14:textId="77777777" w:rsidR="009412F7" w:rsidRPr="00F61759" w:rsidRDefault="009412F7">
            <w:pPr>
              <w:jc w:val="right"/>
              <w:rPr>
                <w:sz w:val="20"/>
                <w:szCs w:val="20"/>
              </w:rPr>
            </w:pPr>
            <w:r w:rsidRPr="00F61759">
              <w:rPr>
                <w:sz w:val="20"/>
                <w:szCs w:val="20"/>
              </w:rPr>
              <w:t>63,0</w:t>
            </w:r>
          </w:p>
        </w:tc>
      </w:tr>
      <w:tr w:rsidR="009412F7" w:rsidRPr="00F61759" w14:paraId="09E0AAEE" w14:textId="77777777" w:rsidTr="00F61759">
        <w:tc>
          <w:tcPr>
            <w:tcW w:w="2091" w:type="pct"/>
            <w:tcBorders>
              <w:top w:val="nil"/>
              <w:left w:val="nil"/>
              <w:bottom w:val="nil"/>
              <w:right w:val="nil"/>
            </w:tcBorders>
            <w:hideMark/>
          </w:tcPr>
          <w:p w14:paraId="0999FB1E" w14:textId="77777777" w:rsidR="009412F7" w:rsidRPr="00F61759" w:rsidRDefault="009412F7">
            <w:pPr>
              <w:rPr>
                <w:sz w:val="20"/>
                <w:szCs w:val="20"/>
              </w:rPr>
            </w:pPr>
            <w:r w:rsidRPr="00F61759">
              <w:rPr>
                <w:sz w:val="20"/>
                <w:szCs w:val="20"/>
              </w:rPr>
              <w:t xml:space="preserve">  </w:t>
            </w:r>
            <w:proofErr w:type="spellStart"/>
            <w:r w:rsidRPr="00F61759">
              <w:rPr>
                <w:sz w:val="20"/>
                <w:szCs w:val="20"/>
              </w:rPr>
              <w:t>опузалап</w:t>
            </w:r>
            <w:proofErr w:type="spellEnd"/>
            <w:r w:rsidRPr="00F61759">
              <w:rPr>
                <w:sz w:val="20"/>
                <w:szCs w:val="20"/>
              </w:rPr>
              <w:t xml:space="preserve"> </w:t>
            </w:r>
            <w:proofErr w:type="spellStart"/>
            <w:r w:rsidRPr="00F61759">
              <w:rPr>
                <w:sz w:val="20"/>
                <w:szCs w:val="20"/>
              </w:rPr>
              <w:t>талап</w:t>
            </w:r>
            <w:proofErr w:type="spellEnd"/>
            <w:r w:rsidRPr="00F61759">
              <w:rPr>
                <w:sz w:val="20"/>
                <w:szCs w:val="20"/>
              </w:rPr>
              <w:t xml:space="preserve"> </w:t>
            </w:r>
            <w:proofErr w:type="spellStart"/>
            <w:r w:rsidRPr="00F61759">
              <w:rPr>
                <w:sz w:val="20"/>
                <w:szCs w:val="20"/>
              </w:rPr>
              <w:t>кылуу</w:t>
            </w:r>
            <w:proofErr w:type="spellEnd"/>
          </w:p>
        </w:tc>
        <w:tc>
          <w:tcPr>
            <w:tcW w:w="511" w:type="pct"/>
            <w:tcBorders>
              <w:top w:val="nil"/>
              <w:left w:val="nil"/>
              <w:bottom w:val="nil"/>
              <w:right w:val="nil"/>
            </w:tcBorders>
            <w:vAlign w:val="bottom"/>
            <w:hideMark/>
          </w:tcPr>
          <w:p w14:paraId="7343583B" w14:textId="77777777" w:rsidR="009412F7" w:rsidRPr="00F61759" w:rsidRDefault="009412F7">
            <w:pPr>
              <w:jc w:val="right"/>
              <w:rPr>
                <w:sz w:val="20"/>
                <w:szCs w:val="20"/>
              </w:rPr>
            </w:pPr>
            <w:r w:rsidRPr="00F61759">
              <w:rPr>
                <w:sz w:val="20"/>
                <w:szCs w:val="20"/>
              </w:rPr>
              <w:t>149</w:t>
            </w:r>
          </w:p>
        </w:tc>
        <w:tc>
          <w:tcPr>
            <w:tcW w:w="798" w:type="pct"/>
            <w:tcBorders>
              <w:top w:val="nil"/>
              <w:left w:val="nil"/>
              <w:bottom w:val="nil"/>
              <w:right w:val="nil"/>
            </w:tcBorders>
            <w:vAlign w:val="bottom"/>
            <w:hideMark/>
          </w:tcPr>
          <w:p w14:paraId="799CC152" w14:textId="77777777" w:rsidR="009412F7" w:rsidRPr="00F61759" w:rsidRDefault="009412F7">
            <w:pPr>
              <w:jc w:val="right"/>
              <w:rPr>
                <w:sz w:val="20"/>
                <w:szCs w:val="20"/>
              </w:rPr>
            </w:pPr>
            <w:r w:rsidRPr="00F61759">
              <w:rPr>
                <w:sz w:val="20"/>
                <w:szCs w:val="20"/>
              </w:rPr>
              <w:t>136</w:t>
            </w:r>
          </w:p>
        </w:tc>
        <w:tc>
          <w:tcPr>
            <w:tcW w:w="807" w:type="pct"/>
            <w:tcBorders>
              <w:top w:val="nil"/>
              <w:left w:val="nil"/>
              <w:bottom w:val="nil"/>
              <w:right w:val="nil"/>
            </w:tcBorders>
            <w:vAlign w:val="bottom"/>
            <w:hideMark/>
          </w:tcPr>
          <w:p w14:paraId="0DB16A97" w14:textId="77777777" w:rsidR="009412F7" w:rsidRPr="00F61759" w:rsidRDefault="009412F7">
            <w:pPr>
              <w:jc w:val="right"/>
              <w:rPr>
                <w:sz w:val="20"/>
                <w:szCs w:val="20"/>
              </w:rPr>
            </w:pPr>
            <w:r w:rsidRPr="00F61759">
              <w:rPr>
                <w:sz w:val="20"/>
                <w:szCs w:val="20"/>
              </w:rPr>
              <w:t>229,2</w:t>
            </w:r>
          </w:p>
        </w:tc>
        <w:tc>
          <w:tcPr>
            <w:tcW w:w="793" w:type="pct"/>
            <w:tcBorders>
              <w:top w:val="nil"/>
              <w:left w:val="nil"/>
              <w:bottom w:val="nil"/>
              <w:right w:val="nil"/>
            </w:tcBorders>
            <w:vAlign w:val="bottom"/>
            <w:hideMark/>
          </w:tcPr>
          <w:p w14:paraId="6A52E9CF" w14:textId="77777777" w:rsidR="009412F7" w:rsidRPr="00F61759" w:rsidRDefault="009412F7">
            <w:pPr>
              <w:jc w:val="right"/>
              <w:rPr>
                <w:sz w:val="20"/>
                <w:szCs w:val="20"/>
              </w:rPr>
            </w:pPr>
            <w:r w:rsidRPr="00F61759">
              <w:rPr>
                <w:sz w:val="20"/>
                <w:szCs w:val="20"/>
              </w:rPr>
              <w:t>91,3</w:t>
            </w:r>
          </w:p>
        </w:tc>
      </w:tr>
      <w:tr w:rsidR="009412F7" w:rsidRPr="00F61759" w14:paraId="264B9D76" w14:textId="77777777" w:rsidTr="00F61759">
        <w:tc>
          <w:tcPr>
            <w:tcW w:w="2091" w:type="pct"/>
            <w:tcBorders>
              <w:top w:val="nil"/>
              <w:left w:val="nil"/>
              <w:bottom w:val="nil"/>
              <w:right w:val="nil"/>
            </w:tcBorders>
            <w:hideMark/>
          </w:tcPr>
          <w:p w14:paraId="0B0A2230" w14:textId="77777777" w:rsidR="009412F7" w:rsidRPr="00F61759" w:rsidRDefault="009412F7">
            <w:pPr>
              <w:rPr>
                <w:sz w:val="20"/>
                <w:szCs w:val="20"/>
              </w:rPr>
            </w:pPr>
            <w:proofErr w:type="spellStart"/>
            <w:r w:rsidRPr="00F61759">
              <w:rPr>
                <w:sz w:val="20"/>
                <w:szCs w:val="20"/>
              </w:rPr>
              <w:t>Баңгизаттарды</w:t>
            </w:r>
            <w:proofErr w:type="spellEnd"/>
            <w:r w:rsidRPr="00F61759">
              <w:rPr>
                <w:sz w:val="20"/>
                <w:szCs w:val="20"/>
              </w:rPr>
              <w:t xml:space="preserve"> </w:t>
            </w:r>
            <w:proofErr w:type="spellStart"/>
            <w:r w:rsidRPr="00F61759">
              <w:rPr>
                <w:sz w:val="20"/>
                <w:szCs w:val="20"/>
              </w:rPr>
              <w:t>мыйзамсыз</w:t>
            </w:r>
            <w:proofErr w:type="spellEnd"/>
            <w:r w:rsidRPr="00F61759">
              <w:rPr>
                <w:sz w:val="20"/>
                <w:szCs w:val="20"/>
              </w:rPr>
              <w:t xml:space="preserve"> ж</w:t>
            </w:r>
            <w:r w:rsidRPr="00F61759">
              <w:rPr>
                <w:sz w:val="20"/>
                <w:szCs w:val="20"/>
                <w:lang w:val="ky-KG"/>
              </w:rPr>
              <w:t>ү</w:t>
            </w:r>
            <w:r w:rsidRPr="00F61759">
              <w:rPr>
                <w:sz w:val="20"/>
                <w:szCs w:val="20"/>
              </w:rPr>
              <w:t>г</w:t>
            </w:r>
            <w:r w:rsidRPr="00F61759">
              <w:rPr>
                <w:sz w:val="20"/>
                <w:szCs w:val="20"/>
                <w:lang w:val="ky-KG"/>
              </w:rPr>
              <w:t>ү</w:t>
            </w:r>
            <w:proofErr w:type="spellStart"/>
            <w:r w:rsidRPr="00F61759">
              <w:rPr>
                <w:sz w:val="20"/>
                <w:szCs w:val="20"/>
              </w:rPr>
              <w:t>рт</w:t>
            </w:r>
            <w:proofErr w:type="spellEnd"/>
            <w:r w:rsidRPr="00F61759">
              <w:rPr>
                <w:sz w:val="20"/>
                <w:szCs w:val="20"/>
                <w:lang w:val="ky-KG"/>
              </w:rPr>
              <w:t>үү</w:t>
            </w:r>
            <w:proofErr w:type="spellStart"/>
            <w:r w:rsidRPr="00F61759">
              <w:rPr>
                <w:sz w:val="20"/>
                <w:szCs w:val="20"/>
              </w:rPr>
              <w:t>гө</w:t>
            </w:r>
            <w:proofErr w:type="spellEnd"/>
            <w:r w:rsidRPr="00F61759">
              <w:rPr>
                <w:sz w:val="20"/>
                <w:szCs w:val="20"/>
              </w:rPr>
              <w:t xml:space="preserve"> </w:t>
            </w:r>
            <w:proofErr w:type="spellStart"/>
            <w:r w:rsidRPr="00F61759">
              <w:rPr>
                <w:sz w:val="20"/>
                <w:szCs w:val="20"/>
              </w:rPr>
              <w:t>байланышкан</w:t>
            </w:r>
            <w:proofErr w:type="spellEnd"/>
            <w:r w:rsidRPr="00F61759">
              <w:rPr>
                <w:sz w:val="20"/>
                <w:szCs w:val="20"/>
              </w:rPr>
              <w:t xml:space="preserve"> </w:t>
            </w:r>
            <w:proofErr w:type="spellStart"/>
            <w:r w:rsidRPr="00F61759">
              <w:rPr>
                <w:sz w:val="20"/>
                <w:szCs w:val="20"/>
              </w:rPr>
              <w:t>кылмыштар</w:t>
            </w:r>
            <w:proofErr w:type="spellEnd"/>
          </w:p>
        </w:tc>
        <w:tc>
          <w:tcPr>
            <w:tcW w:w="511" w:type="pct"/>
            <w:tcBorders>
              <w:top w:val="nil"/>
              <w:left w:val="nil"/>
              <w:bottom w:val="nil"/>
              <w:right w:val="nil"/>
            </w:tcBorders>
            <w:vAlign w:val="bottom"/>
            <w:hideMark/>
          </w:tcPr>
          <w:p w14:paraId="1ECE47FB" w14:textId="77777777" w:rsidR="009412F7" w:rsidRPr="00F61759" w:rsidRDefault="009412F7">
            <w:pPr>
              <w:jc w:val="right"/>
              <w:rPr>
                <w:sz w:val="20"/>
                <w:szCs w:val="20"/>
              </w:rPr>
            </w:pPr>
            <w:r w:rsidRPr="00F61759">
              <w:rPr>
                <w:sz w:val="20"/>
                <w:szCs w:val="20"/>
              </w:rPr>
              <w:t>1 273</w:t>
            </w:r>
          </w:p>
        </w:tc>
        <w:tc>
          <w:tcPr>
            <w:tcW w:w="798" w:type="pct"/>
            <w:tcBorders>
              <w:top w:val="nil"/>
              <w:left w:val="nil"/>
              <w:bottom w:val="nil"/>
              <w:right w:val="nil"/>
            </w:tcBorders>
            <w:vAlign w:val="bottom"/>
            <w:hideMark/>
          </w:tcPr>
          <w:p w14:paraId="6AAC3907" w14:textId="77777777" w:rsidR="009412F7" w:rsidRPr="00F61759" w:rsidRDefault="009412F7">
            <w:pPr>
              <w:jc w:val="right"/>
              <w:rPr>
                <w:sz w:val="20"/>
                <w:szCs w:val="20"/>
              </w:rPr>
            </w:pPr>
            <w:r w:rsidRPr="00F61759">
              <w:rPr>
                <w:sz w:val="20"/>
                <w:szCs w:val="20"/>
              </w:rPr>
              <w:t>1 150</w:t>
            </w:r>
          </w:p>
        </w:tc>
        <w:tc>
          <w:tcPr>
            <w:tcW w:w="807" w:type="pct"/>
            <w:tcBorders>
              <w:top w:val="nil"/>
              <w:left w:val="nil"/>
              <w:bottom w:val="nil"/>
              <w:right w:val="nil"/>
            </w:tcBorders>
            <w:vAlign w:val="bottom"/>
            <w:hideMark/>
          </w:tcPr>
          <w:p w14:paraId="6C14C15E" w14:textId="77777777" w:rsidR="009412F7" w:rsidRPr="00F61759" w:rsidRDefault="009412F7">
            <w:pPr>
              <w:jc w:val="right"/>
              <w:rPr>
                <w:sz w:val="20"/>
                <w:szCs w:val="20"/>
              </w:rPr>
            </w:pPr>
            <w:r w:rsidRPr="00F61759">
              <w:rPr>
                <w:sz w:val="20"/>
                <w:szCs w:val="20"/>
              </w:rPr>
              <w:t>100,2</w:t>
            </w:r>
          </w:p>
        </w:tc>
        <w:tc>
          <w:tcPr>
            <w:tcW w:w="793" w:type="pct"/>
            <w:tcBorders>
              <w:top w:val="nil"/>
              <w:left w:val="nil"/>
              <w:bottom w:val="nil"/>
              <w:right w:val="nil"/>
            </w:tcBorders>
            <w:vAlign w:val="bottom"/>
            <w:hideMark/>
          </w:tcPr>
          <w:p w14:paraId="734B2EB4" w14:textId="77777777" w:rsidR="009412F7" w:rsidRPr="00F61759" w:rsidRDefault="009412F7">
            <w:pPr>
              <w:jc w:val="right"/>
              <w:rPr>
                <w:sz w:val="20"/>
                <w:szCs w:val="20"/>
              </w:rPr>
            </w:pPr>
            <w:r w:rsidRPr="00F61759">
              <w:rPr>
                <w:sz w:val="20"/>
                <w:szCs w:val="20"/>
              </w:rPr>
              <w:t>90,3</w:t>
            </w:r>
          </w:p>
        </w:tc>
      </w:tr>
      <w:tr w:rsidR="009412F7" w:rsidRPr="00F61759" w14:paraId="30A34B9E" w14:textId="77777777" w:rsidTr="00F61759">
        <w:tc>
          <w:tcPr>
            <w:tcW w:w="2091" w:type="pct"/>
            <w:tcBorders>
              <w:top w:val="nil"/>
              <w:left w:val="nil"/>
              <w:bottom w:val="nil"/>
              <w:right w:val="nil"/>
            </w:tcBorders>
            <w:hideMark/>
          </w:tcPr>
          <w:p w14:paraId="3DE48B43" w14:textId="77777777" w:rsidR="009412F7" w:rsidRPr="00F61759" w:rsidRDefault="009412F7">
            <w:pPr>
              <w:rPr>
                <w:sz w:val="20"/>
                <w:szCs w:val="20"/>
              </w:rPr>
            </w:pPr>
            <w:r w:rsidRPr="00F61759">
              <w:rPr>
                <w:sz w:val="20"/>
                <w:szCs w:val="20"/>
              </w:rPr>
              <w:t xml:space="preserve"> </w:t>
            </w:r>
            <w:proofErr w:type="spellStart"/>
            <w:r w:rsidRPr="00F61759">
              <w:rPr>
                <w:sz w:val="20"/>
                <w:szCs w:val="20"/>
              </w:rPr>
              <w:t>анын</w:t>
            </w:r>
            <w:proofErr w:type="spellEnd"/>
            <w:r w:rsidRPr="00F61759">
              <w:rPr>
                <w:sz w:val="20"/>
                <w:szCs w:val="20"/>
              </w:rPr>
              <w:t xml:space="preserve"> </w:t>
            </w:r>
            <w:proofErr w:type="spellStart"/>
            <w:r w:rsidRPr="00F61759">
              <w:rPr>
                <w:sz w:val="20"/>
                <w:szCs w:val="20"/>
              </w:rPr>
              <w:t>ичинен</w:t>
            </w:r>
            <w:proofErr w:type="spellEnd"/>
            <w:r w:rsidRPr="00F61759">
              <w:rPr>
                <w:sz w:val="20"/>
                <w:szCs w:val="20"/>
              </w:rPr>
              <w:t>:</w:t>
            </w:r>
          </w:p>
        </w:tc>
        <w:tc>
          <w:tcPr>
            <w:tcW w:w="511" w:type="pct"/>
            <w:tcBorders>
              <w:top w:val="nil"/>
              <w:left w:val="nil"/>
              <w:bottom w:val="nil"/>
              <w:right w:val="nil"/>
            </w:tcBorders>
            <w:vAlign w:val="bottom"/>
          </w:tcPr>
          <w:p w14:paraId="03BF698D" w14:textId="77777777" w:rsidR="009412F7" w:rsidRPr="00F61759" w:rsidRDefault="009412F7">
            <w:pPr>
              <w:jc w:val="right"/>
              <w:rPr>
                <w:sz w:val="20"/>
                <w:szCs w:val="20"/>
              </w:rPr>
            </w:pPr>
          </w:p>
        </w:tc>
        <w:tc>
          <w:tcPr>
            <w:tcW w:w="798" w:type="pct"/>
            <w:tcBorders>
              <w:top w:val="nil"/>
              <w:left w:val="nil"/>
              <w:bottom w:val="nil"/>
              <w:right w:val="nil"/>
            </w:tcBorders>
            <w:vAlign w:val="bottom"/>
          </w:tcPr>
          <w:p w14:paraId="61410263" w14:textId="77777777" w:rsidR="009412F7" w:rsidRPr="00F61759" w:rsidRDefault="009412F7">
            <w:pPr>
              <w:jc w:val="right"/>
              <w:rPr>
                <w:sz w:val="20"/>
                <w:szCs w:val="20"/>
              </w:rPr>
            </w:pPr>
          </w:p>
        </w:tc>
        <w:tc>
          <w:tcPr>
            <w:tcW w:w="807" w:type="pct"/>
            <w:tcBorders>
              <w:top w:val="nil"/>
              <w:left w:val="nil"/>
              <w:bottom w:val="nil"/>
              <w:right w:val="nil"/>
            </w:tcBorders>
            <w:vAlign w:val="bottom"/>
          </w:tcPr>
          <w:p w14:paraId="16058AB3" w14:textId="77777777" w:rsidR="009412F7" w:rsidRPr="00F61759" w:rsidRDefault="009412F7">
            <w:pPr>
              <w:jc w:val="right"/>
              <w:rPr>
                <w:sz w:val="20"/>
                <w:szCs w:val="20"/>
              </w:rPr>
            </w:pPr>
          </w:p>
        </w:tc>
        <w:tc>
          <w:tcPr>
            <w:tcW w:w="793" w:type="pct"/>
            <w:tcBorders>
              <w:top w:val="nil"/>
              <w:left w:val="nil"/>
              <w:bottom w:val="nil"/>
              <w:right w:val="nil"/>
            </w:tcBorders>
            <w:vAlign w:val="bottom"/>
          </w:tcPr>
          <w:p w14:paraId="6DA6BCBB" w14:textId="77777777" w:rsidR="009412F7" w:rsidRPr="00F61759" w:rsidRDefault="009412F7">
            <w:pPr>
              <w:jc w:val="right"/>
              <w:rPr>
                <w:sz w:val="20"/>
                <w:szCs w:val="20"/>
              </w:rPr>
            </w:pPr>
          </w:p>
        </w:tc>
      </w:tr>
      <w:tr w:rsidR="009412F7" w:rsidRPr="00F61759" w14:paraId="5AA43039" w14:textId="77777777" w:rsidTr="00F61759">
        <w:tc>
          <w:tcPr>
            <w:tcW w:w="2091" w:type="pct"/>
            <w:tcBorders>
              <w:top w:val="nil"/>
              <w:left w:val="nil"/>
              <w:bottom w:val="nil"/>
              <w:right w:val="nil"/>
            </w:tcBorders>
            <w:hideMark/>
          </w:tcPr>
          <w:p w14:paraId="0398C5A4" w14:textId="77777777" w:rsidR="009412F7" w:rsidRPr="00F61759" w:rsidRDefault="009412F7">
            <w:pPr>
              <w:rPr>
                <w:sz w:val="20"/>
                <w:szCs w:val="20"/>
              </w:rPr>
            </w:pPr>
            <w:r w:rsidRPr="00F61759">
              <w:rPr>
                <w:sz w:val="20"/>
                <w:szCs w:val="20"/>
              </w:rPr>
              <w:t xml:space="preserve">  </w:t>
            </w:r>
            <w:proofErr w:type="spellStart"/>
            <w:r w:rsidRPr="00F61759">
              <w:rPr>
                <w:sz w:val="20"/>
                <w:szCs w:val="20"/>
              </w:rPr>
              <w:t>баңгизат</w:t>
            </w:r>
            <w:proofErr w:type="spellEnd"/>
            <w:r w:rsidRPr="00F61759">
              <w:rPr>
                <w:sz w:val="20"/>
                <w:szCs w:val="20"/>
              </w:rPr>
              <w:t xml:space="preserve"> </w:t>
            </w:r>
            <w:proofErr w:type="spellStart"/>
            <w:r w:rsidRPr="00F61759">
              <w:rPr>
                <w:sz w:val="20"/>
                <w:szCs w:val="20"/>
              </w:rPr>
              <w:t>каражаттарын</w:t>
            </w:r>
            <w:proofErr w:type="spellEnd"/>
            <w:r w:rsidRPr="00F61759">
              <w:rPr>
                <w:sz w:val="20"/>
                <w:szCs w:val="20"/>
              </w:rPr>
              <w:t xml:space="preserve">, </w:t>
            </w:r>
            <w:proofErr w:type="spellStart"/>
            <w:r w:rsidRPr="00F61759">
              <w:rPr>
                <w:sz w:val="20"/>
                <w:szCs w:val="20"/>
              </w:rPr>
              <w:t>психотроптук</w:t>
            </w:r>
            <w:proofErr w:type="spellEnd"/>
            <w:r w:rsidRPr="00F61759">
              <w:rPr>
                <w:sz w:val="20"/>
                <w:szCs w:val="20"/>
              </w:rPr>
              <w:br/>
              <w:t xml:space="preserve">   </w:t>
            </w:r>
            <w:proofErr w:type="spellStart"/>
            <w:r w:rsidRPr="00F61759">
              <w:rPr>
                <w:sz w:val="20"/>
                <w:szCs w:val="20"/>
              </w:rPr>
              <w:t>заттарды</w:t>
            </w:r>
            <w:proofErr w:type="spellEnd"/>
            <w:r w:rsidRPr="00F61759">
              <w:rPr>
                <w:sz w:val="20"/>
                <w:szCs w:val="20"/>
              </w:rPr>
              <w:t xml:space="preserve"> </w:t>
            </w:r>
            <w:proofErr w:type="spellStart"/>
            <w:r w:rsidRPr="00F61759">
              <w:rPr>
                <w:sz w:val="20"/>
                <w:szCs w:val="20"/>
              </w:rPr>
              <w:t>жана</w:t>
            </w:r>
            <w:proofErr w:type="spellEnd"/>
            <w:r w:rsidRPr="00F61759">
              <w:rPr>
                <w:sz w:val="20"/>
                <w:szCs w:val="20"/>
              </w:rPr>
              <w:t xml:space="preserve"> </w:t>
            </w:r>
            <w:proofErr w:type="spellStart"/>
            <w:r w:rsidRPr="00F61759">
              <w:rPr>
                <w:sz w:val="20"/>
                <w:szCs w:val="20"/>
              </w:rPr>
              <w:t>алардын</w:t>
            </w:r>
            <w:proofErr w:type="spellEnd"/>
            <w:r w:rsidRPr="00F61759">
              <w:rPr>
                <w:sz w:val="20"/>
                <w:szCs w:val="20"/>
              </w:rPr>
              <w:t xml:space="preserve"> </w:t>
            </w:r>
            <w:proofErr w:type="spellStart"/>
            <w:r w:rsidRPr="00F61759">
              <w:rPr>
                <w:sz w:val="20"/>
                <w:szCs w:val="20"/>
              </w:rPr>
              <w:t>аналогдорун</w:t>
            </w:r>
            <w:proofErr w:type="spellEnd"/>
            <w:r w:rsidRPr="00F61759">
              <w:rPr>
                <w:sz w:val="20"/>
                <w:szCs w:val="20"/>
              </w:rPr>
              <w:t xml:space="preserve"> </w:t>
            </w:r>
            <w:r w:rsidRPr="00F61759">
              <w:rPr>
                <w:sz w:val="20"/>
                <w:szCs w:val="20"/>
              </w:rPr>
              <w:br/>
              <w:t xml:space="preserve">   </w:t>
            </w:r>
            <w:proofErr w:type="spellStart"/>
            <w:r w:rsidRPr="00F61759">
              <w:rPr>
                <w:sz w:val="20"/>
                <w:szCs w:val="20"/>
              </w:rPr>
              <w:t>сатып</w:t>
            </w:r>
            <w:proofErr w:type="spellEnd"/>
            <w:r w:rsidRPr="00F61759">
              <w:rPr>
                <w:sz w:val="20"/>
                <w:szCs w:val="20"/>
              </w:rPr>
              <w:t xml:space="preserve"> </w:t>
            </w:r>
            <w:proofErr w:type="spellStart"/>
            <w:r w:rsidRPr="00F61759">
              <w:rPr>
                <w:sz w:val="20"/>
                <w:szCs w:val="20"/>
              </w:rPr>
              <w:t>өткөрүү</w:t>
            </w:r>
            <w:proofErr w:type="spellEnd"/>
            <w:r w:rsidRPr="00F61759">
              <w:rPr>
                <w:sz w:val="20"/>
                <w:szCs w:val="20"/>
              </w:rPr>
              <w:t xml:space="preserve"> </w:t>
            </w:r>
            <w:proofErr w:type="spellStart"/>
            <w:r w:rsidRPr="00F61759">
              <w:rPr>
                <w:sz w:val="20"/>
                <w:szCs w:val="20"/>
              </w:rPr>
              <w:t>максатында</w:t>
            </w:r>
            <w:proofErr w:type="spellEnd"/>
            <w:r w:rsidRPr="00F61759">
              <w:rPr>
                <w:sz w:val="20"/>
                <w:szCs w:val="20"/>
              </w:rPr>
              <w:t xml:space="preserve"> </w:t>
            </w:r>
            <w:proofErr w:type="spellStart"/>
            <w:r w:rsidRPr="00F61759">
              <w:rPr>
                <w:sz w:val="20"/>
                <w:szCs w:val="20"/>
              </w:rPr>
              <w:t>мыйзамсыз</w:t>
            </w:r>
            <w:proofErr w:type="spellEnd"/>
            <w:r w:rsidRPr="00F61759">
              <w:rPr>
                <w:sz w:val="20"/>
                <w:szCs w:val="20"/>
              </w:rPr>
              <w:t xml:space="preserve"> </w:t>
            </w:r>
            <w:proofErr w:type="spellStart"/>
            <w:r w:rsidRPr="00F61759">
              <w:rPr>
                <w:sz w:val="20"/>
                <w:szCs w:val="20"/>
              </w:rPr>
              <w:t>даярдоо</w:t>
            </w:r>
            <w:proofErr w:type="spellEnd"/>
          </w:p>
        </w:tc>
        <w:tc>
          <w:tcPr>
            <w:tcW w:w="511" w:type="pct"/>
            <w:tcBorders>
              <w:top w:val="nil"/>
              <w:left w:val="nil"/>
              <w:bottom w:val="nil"/>
              <w:right w:val="nil"/>
            </w:tcBorders>
            <w:vAlign w:val="bottom"/>
            <w:hideMark/>
          </w:tcPr>
          <w:p w14:paraId="16E2E4DF" w14:textId="77777777" w:rsidR="009412F7" w:rsidRPr="00F61759" w:rsidRDefault="009412F7">
            <w:pPr>
              <w:jc w:val="right"/>
              <w:rPr>
                <w:sz w:val="20"/>
                <w:szCs w:val="20"/>
              </w:rPr>
            </w:pPr>
            <w:r w:rsidRPr="00F61759">
              <w:rPr>
                <w:sz w:val="20"/>
                <w:szCs w:val="20"/>
              </w:rPr>
              <w:t>836</w:t>
            </w:r>
          </w:p>
        </w:tc>
        <w:tc>
          <w:tcPr>
            <w:tcW w:w="798" w:type="pct"/>
            <w:tcBorders>
              <w:top w:val="nil"/>
              <w:left w:val="nil"/>
              <w:bottom w:val="nil"/>
              <w:right w:val="nil"/>
            </w:tcBorders>
            <w:vAlign w:val="bottom"/>
            <w:hideMark/>
          </w:tcPr>
          <w:p w14:paraId="1972ECA5" w14:textId="77777777" w:rsidR="009412F7" w:rsidRPr="00F61759" w:rsidRDefault="009412F7">
            <w:pPr>
              <w:jc w:val="right"/>
              <w:rPr>
                <w:sz w:val="20"/>
                <w:szCs w:val="20"/>
              </w:rPr>
            </w:pPr>
            <w:r w:rsidRPr="00F61759">
              <w:rPr>
                <w:sz w:val="20"/>
                <w:szCs w:val="20"/>
              </w:rPr>
              <w:t>659</w:t>
            </w:r>
          </w:p>
        </w:tc>
        <w:tc>
          <w:tcPr>
            <w:tcW w:w="807" w:type="pct"/>
            <w:tcBorders>
              <w:top w:val="nil"/>
              <w:left w:val="nil"/>
              <w:bottom w:val="nil"/>
              <w:right w:val="nil"/>
            </w:tcBorders>
            <w:vAlign w:val="bottom"/>
            <w:hideMark/>
          </w:tcPr>
          <w:p w14:paraId="68ED412B" w14:textId="77777777" w:rsidR="009412F7" w:rsidRPr="00F61759" w:rsidRDefault="009412F7">
            <w:pPr>
              <w:jc w:val="right"/>
              <w:rPr>
                <w:sz w:val="20"/>
                <w:szCs w:val="20"/>
              </w:rPr>
            </w:pPr>
            <w:r w:rsidRPr="00F61759">
              <w:rPr>
                <w:sz w:val="20"/>
                <w:szCs w:val="20"/>
              </w:rPr>
              <w:t>112,1</w:t>
            </w:r>
          </w:p>
        </w:tc>
        <w:tc>
          <w:tcPr>
            <w:tcW w:w="793" w:type="pct"/>
            <w:tcBorders>
              <w:top w:val="nil"/>
              <w:left w:val="nil"/>
              <w:bottom w:val="nil"/>
              <w:right w:val="nil"/>
            </w:tcBorders>
            <w:vAlign w:val="bottom"/>
            <w:hideMark/>
          </w:tcPr>
          <w:p w14:paraId="70E9F68B" w14:textId="77777777" w:rsidR="009412F7" w:rsidRPr="00F61759" w:rsidRDefault="009412F7">
            <w:pPr>
              <w:jc w:val="right"/>
              <w:rPr>
                <w:sz w:val="20"/>
                <w:szCs w:val="20"/>
              </w:rPr>
            </w:pPr>
            <w:r w:rsidRPr="00F61759">
              <w:rPr>
                <w:sz w:val="20"/>
                <w:szCs w:val="20"/>
              </w:rPr>
              <w:t>78,8</w:t>
            </w:r>
          </w:p>
        </w:tc>
      </w:tr>
      <w:tr w:rsidR="009412F7" w:rsidRPr="00F61759" w14:paraId="1D2C3AD5" w14:textId="77777777" w:rsidTr="00F61759">
        <w:tc>
          <w:tcPr>
            <w:tcW w:w="2091" w:type="pct"/>
            <w:tcBorders>
              <w:top w:val="nil"/>
              <w:left w:val="nil"/>
              <w:bottom w:val="nil"/>
              <w:right w:val="nil"/>
            </w:tcBorders>
            <w:hideMark/>
          </w:tcPr>
          <w:p w14:paraId="67DAF31D" w14:textId="77777777" w:rsidR="009412F7" w:rsidRPr="00F61759" w:rsidRDefault="009412F7">
            <w:pPr>
              <w:rPr>
                <w:sz w:val="20"/>
                <w:szCs w:val="20"/>
              </w:rPr>
            </w:pPr>
            <w:r w:rsidRPr="00F61759">
              <w:rPr>
                <w:sz w:val="20"/>
                <w:szCs w:val="20"/>
              </w:rPr>
              <w:t xml:space="preserve">  </w:t>
            </w:r>
            <w:proofErr w:type="spellStart"/>
            <w:r w:rsidRPr="00F61759">
              <w:rPr>
                <w:sz w:val="20"/>
                <w:szCs w:val="20"/>
              </w:rPr>
              <w:t>баңгизат</w:t>
            </w:r>
            <w:proofErr w:type="spellEnd"/>
            <w:r w:rsidRPr="00F61759">
              <w:rPr>
                <w:sz w:val="20"/>
                <w:szCs w:val="20"/>
              </w:rPr>
              <w:t xml:space="preserve"> </w:t>
            </w:r>
            <w:proofErr w:type="spellStart"/>
            <w:r w:rsidRPr="00F61759">
              <w:rPr>
                <w:sz w:val="20"/>
                <w:szCs w:val="20"/>
              </w:rPr>
              <w:t>каражаттарын</w:t>
            </w:r>
            <w:proofErr w:type="spellEnd"/>
            <w:r w:rsidRPr="00F61759">
              <w:rPr>
                <w:sz w:val="20"/>
                <w:szCs w:val="20"/>
              </w:rPr>
              <w:t xml:space="preserve">, </w:t>
            </w:r>
            <w:proofErr w:type="spellStart"/>
            <w:r w:rsidRPr="00F61759">
              <w:rPr>
                <w:sz w:val="20"/>
                <w:szCs w:val="20"/>
              </w:rPr>
              <w:t>психотроптук</w:t>
            </w:r>
            <w:proofErr w:type="spellEnd"/>
            <w:r w:rsidRPr="00F61759">
              <w:rPr>
                <w:sz w:val="20"/>
                <w:szCs w:val="20"/>
              </w:rPr>
              <w:br/>
              <w:t xml:space="preserve">   </w:t>
            </w:r>
            <w:proofErr w:type="spellStart"/>
            <w:r w:rsidRPr="00F61759">
              <w:rPr>
                <w:sz w:val="20"/>
                <w:szCs w:val="20"/>
              </w:rPr>
              <w:t>заттарды</w:t>
            </w:r>
            <w:proofErr w:type="spellEnd"/>
            <w:r w:rsidRPr="00F61759">
              <w:rPr>
                <w:sz w:val="20"/>
                <w:szCs w:val="20"/>
              </w:rPr>
              <w:t xml:space="preserve"> </w:t>
            </w:r>
            <w:proofErr w:type="spellStart"/>
            <w:r w:rsidRPr="00F61759">
              <w:rPr>
                <w:sz w:val="20"/>
                <w:szCs w:val="20"/>
              </w:rPr>
              <w:t>жана</w:t>
            </w:r>
            <w:proofErr w:type="spellEnd"/>
            <w:r w:rsidRPr="00F61759">
              <w:rPr>
                <w:sz w:val="20"/>
                <w:szCs w:val="20"/>
              </w:rPr>
              <w:t xml:space="preserve"> </w:t>
            </w:r>
            <w:proofErr w:type="spellStart"/>
            <w:r w:rsidRPr="00F61759">
              <w:rPr>
                <w:sz w:val="20"/>
                <w:szCs w:val="20"/>
              </w:rPr>
              <w:t>алардын</w:t>
            </w:r>
            <w:proofErr w:type="spellEnd"/>
            <w:r w:rsidRPr="00F61759">
              <w:rPr>
                <w:sz w:val="20"/>
                <w:szCs w:val="20"/>
              </w:rPr>
              <w:t xml:space="preserve"> </w:t>
            </w:r>
            <w:proofErr w:type="spellStart"/>
            <w:r w:rsidRPr="00F61759">
              <w:rPr>
                <w:sz w:val="20"/>
                <w:szCs w:val="20"/>
              </w:rPr>
              <w:t>аналогдорун</w:t>
            </w:r>
            <w:proofErr w:type="spellEnd"/>
            <w:r w:rsidRPr="00F61759">
              <w:rPr>
                <w:sz w:val="20"/>
                <w:szCs w:val="20"/>
              </w:rPr>
              <w:br/>
              <w:t xml:space="preserve">   </w:t>
            </w:r>
            <w:proofErr w:type="spellStart"/>
            <w:r w:rsidRPr="00F61759">
              <w:rPr>
                <w:sz w:val="20"/>
                <w:szCs w:val="20"/>
              </w:rPr>
              <w:t>сатып</w:t>
            </w:r>
            <w:proofErr w:type="spellEnd"/>
            <w:r w:rsidRPr="00F61759">
              <w:rPr>
                <w:sz w:val="20"/>
                <w:szCs w:val="20"/>
              </w:rPr>
              <w:t xml:space="preserve"> </w:t>
            </w:r>
            <w:proofErr w:type="spellStart"/>
            <w:r w:rsidRPr="00F61759">
              <w:rPr>
                <w:sz w:val="20"/>
                <w:szCs w:val="20"/>
              </w:rPr>
              <w:t>өткөрүү</w:t>
            </w:r>
            <w:proofErr w:type="spellEnd"/>
            <w:r w:rsidRPr="00F61759">
              <w:rPr>
                <w:sz w:val="20"/>
                <w:szCs w:val="20"/>
              </w:rPr>
              <w:t xml:space="preserve"> </w:t>
            </w:r>
            <w:proofErr w:type="spellStart"/>
            <w:r w:rsidRPr="00F61759">
              <w:rPr>
                <w:sz w:val="20"/>
                <w:szCs w:val="20"/>
              </w:rPr>
              <w:t>максатысыз</w:t>
            </w:r>
            <w:proofErr w:type="spellEnd"/>
            <w:r w:rsidRPr="00F61759">
              <w:rPr>
                <w:sz w:val="20"/>
                <w:szCs w:val="20"/>
              </w:rPr>
              <w:t xml:space="preserve"> </w:t>
            </w:r>
            <w:proofErr w:type="spellStart"/>
            <w:r w:rsidRPr="00F61759">
              <w:rPr>
                <w:sz w:val="20"/>
                <w:szCs w:val="20"/>
              </w:rPr>
              <w:t>мыйзамсыз</w:t>
            </w:r>
            <w:proofErr w:type="spellEnd"/>
            <w:r w:rsidRPr="00F61759">
              <w:rPr>
                <w:sz w:val="20"/>
                <w:szCs w:val="20"/>
              </w:rPr>
              <w:t xml:space="preserve"> </w:t>
            </w:r>
            <w:proofErr w:type="spellStart"/>
            <w:r w:rsidRPr="00F61759">
              <w:rPr>
                <w:sz w:val="20"/>
                <w:szCs w:val="20"/>
              </w:rPr>
              <w:t>даярдоо</w:t>
            </w:r>
            <w:proofErr w:type="spellEnd"/>
          </w:p>
        </w:tc>
        <w:tc>
          <w:tcPr>
            <w:tcW w:w="511" w:type="pct"/>
            <w:tcBorders>
              <w:top w:val="nil"/>
              <w:left w:val="nil"/>
              <w:bottom w:val="nil"/>
              <w:right w:val="nil"/>
            </w:tcBorders>
            <w:vAlign w:val="bottom"/>
            <w:hideMark/>
          </w:tcPr>
          <w:p w14:paraId="55AD9BC4" w14:textId="77777777" w:rsidR="009412F7" w:rsidRPr="00F61759" w:rsidRDefault="009412F7">
            <w:pPr>
              <w:jc w:val="right"/>
              <w:rPr>
                <w:sz w:val="20"/>
                <w:szCs w:val="20"/>
              </w:rPr>
            </w:pPr>
            <w:r w:rsidRPr="00F61759">
              <w:rPr>
                <w:sz w:val="20"/>
                <w:szCs w:val="20"/>
              </w:rPr>
              <w:t>402</w:t>
            </w:r>
          </w:p>
        </w:tc>
        <w:tc>
          <w:tcPr>
            <w:tcW w:w="798" w:type="pct"/>
            <w:tcBorders>
              <w:top w:val="nil"/>
              <w:left w:val="nil"/>
              <w:bottom w:val="nil"/>
              <w:right w:val="nil"/>
            </w:tcBorders>
            <w:vAlign w:val="bottom"/>
            <w:hideMark/>
          </w:tcPr>
          <w:p w14:paraId="003D8E31" w14:textId="77777777" w:rsidR="009412F7" w:rsidRPr="00F61759" w:rsidRDefault="009412F7">
            <w:pPr>
              <w:jc w:val="right"/>
              <w:rPr>
                <w:sz w:val="20"/>
                <w:szCs w:val="20"/>
              </w:rPr>
            </w:pPr>
            <w:r w:rsidRPr="00F61759">
              <w:rPr>
                <w:sz w:val="20"/>
                <w:szCs w:val="20"/>
              </w:rPr>
              <w:t>438</w:t>
            </w:r>
          </w:p>
        </w:tc>
        <w:tc>
          <w:tcPr>
            <w:tcW w:w="807" w:type="pct"/>
            <w:tcBorders>
              <w:top w:val="nil"/>
              <w:left w:val="nil"/>
              <w:bottom w:val="nil"/>
              <w:right w:val="nil"/>
            </w:tcBorders>
            <w:vAlign w:val="bottom"/>
            <w:hideMark/>
          </w:tcPr>
          <w:p w14:paraId="54849510" w14:textId="77777777" w:rsidR="009412F7" w:rsidRPr="00F61759" w:rsidRDefault="009412F7">
            <w:pPr>
              <w:jc w:val="right"/>
              <w:rPr>
                <w:sz w:val="20"/>
                <w:szCs w:val="20"/>
              </w:rPr>
            </w:pPr>
            <w:r w:rsidRPr="00F61759">
              <w:rPr>
                <w:sz w:val="20"/>
                <w:szCs w:val="20"/>
              </w:rPr>
              <w:t>86,3</w:t>
            </w:r>
          </w:p>
        </w:tc>
        <w:tc>
          <w:tcPr>
            <w:tcW w:w="793" w:type="pct"/>
            <w:tcBorders>
              <w:top w:val="nil"/>
              <w:left w:val="nil"/>
              <w:bottom w:val="nil"/>
              <w:right w:val="nil"/>
            </w:tcBorders>
            <w:vAlign w:val="bottom"/>
            <w:hideMark/>
          </w:tcPr>
          <w:p w14:paraId="7D57678B" w14:textId="77777777" w:rsidR="009412F7" w:rsidRPr="00F61759" w:rsidRDefault="009412F7">
            <w:pPr>
              <w:jc w:val="right"/>
              <w:rPr>
                <w:sz w:val="20"/>
                <w:szCs w:val="20"/>
              </w:rPr>
            </w:pPr>
            <w:r w:rsidRPr="00F61759">
              <w:rPr>
                <w:sz w:val="20"/>
                <w:szCs w:val="20"/>
              </w:rPr>
              <w:t>109,0</w:t>
            </w:r>
          </w:p>
        </w:tc>
      </w:tr>
      <w:tr w:rsidR="009412F7" w:rsidRPr="00F61759" w14:paraId="73B3D663" w14:textId="77777777" w:rsidTr="00F61759">
        <w:tc>
          <w:tcPr>
            <w:tcW w:w="2091" w:type="pct"/>
            <w:tcBorders>
              <w:top w:val="nil"/>
              <w:left w:val="nil"/>
              <w:bottom w:val="nil"/>
              <w:right w:val="nil"/>
            </w:tcBorders>
            <w:hideMark/>
          </w:tcPr>
          <w:p w14:paraId="44D9B041" w14:textId="77777777" w:rsidR="009412F7" w:rsidRPr="00F61759" w:rsidRDefault="009412F7">
            <w:pPr>
              <w:rPr>
                <w:sz w:val="20"/>
                <w:szCs w:val="20"/>
              </w:rPr>
            </w:pPr>
            <w:proofErr w:type="spellStart"/>
            <w:r w:rsidRPr="00F61759">
              <w:rPr>
                <w:sz w:val="20"/>
                <w:szCs w:val="20"/>
              </w:rPr>
              <w:t>Экономикалык</w:t>
            </w:r>
            <w:proofErr w:type="spellEnd"/>
            <w:r w:rsidRPr="00F61759">
              <w:rPr>
                <w:sz w:val="20"/>
                <w:szCs w:val="20"/>
              </w:rPr>
              <w:t xml:space="preserve"> </w:t>
            </w:r>
            <w:proofErr w:type="spellStart"/>
            <w:r w:rsidRPr="00F61759">
              <w:rPr>
                <w:sz w:val="20"/>
                <w:szCs w:val="20"/>
              </w:rPr>
              <w:t>багыттагы</w:t>
            </w:r>
            <w:proofErr w:type="spellEnd"/>
            <w:r w:rsidRPr="00F61759">
              <w:rPr>
                <w:sz w:val="20"/>
                <w:szCs w:val="20"/>
              </w:rPr>
              <w:t xml:space="preserve"> </w:t>
            </w:r>
            <w:proofErr w:type="spellStart"/>
            <w:r w:rsidRPr="00F61759">
              <w:rPr>
                <w:sz w:val="20"/>
                <w:szCs w:val="20"/>
              </w:rPr>
              <w:t>кылмыш</w:t>
            </w:r>
            <w:proofErr w:type="spellEnd"/>
          </w:p>
        </w:tc>
        <w:tc>
          <w:tcPr>
            <w:tcW w:w="511" w:type="pct"/>
            <w:tcBorders>
              <w:top w:val="nil"/>
              <w:left w:val="nil"/>
              <w:bottom w:val="nil"/>
              <w:right w:val="nil"/>
            </w:tcBorders>
            <w:vAlign w:val="bottom"/>
            <w:hideMark/>
          </w:tcPr>
          <w:p w14:paraId="6E4B9443" w14:textId="77777777" w:rsidR="009412F7" w:rsidRPr="00F61759" w:rsidRDefault="009412F7">
            <w:pPr>
              <w:jc w:val="right"/>
              <w:rPr>
                <w:sz w:val="20"/>
                <w:szCs w:val="20"/>
              </w:rPr>
            </w:pPr>
            <w:r w:rsidRPr="00F61759">
              <w:rPr>
                <w:sz w:val="20"/>
                <w:szCs w:val="20"/>
              </w:rPr>
              <w:t>1 880</w:t>
            </w:r>
          </w:p>
        </w:tc>
        <w:tc>
          <w:tcPr>
            <w:tcW w:w="798" w:type="pct"/>
            <w:tcBorders>
              <w:top w:val="nil"/>
              <w:left w:val="nil"/>
              <w:bottom w:val="nil"/>
              <w:right w:val="nil"/>
            </w:tcBorders>
            <w:vAlign w:val="bottom"/>
            <w:hideMark/>
          </w:tcPr>
          <w:p w14:paraId="6483C8B2" w14:textId="77777777" w:rsidR="009412F7" w:rsidRPr="00F61759" w:rsidRDefault="009412F7">
            <w:pPr>
              <w:jc w:val="right"/>
              <w:rPr>
                <w:sz w:val="20"/>
                <w:szCs w:val="20"/>
              </w:rPr>
            </w:pPr>
            <w:r w:rsidRPr="00F61759">
              <w:rPr>
                <w:sz w:val="20"/>
                <w:szCs w:val="20"/>
              </w:rPr>
              <w:t>1 746</w:t>
            </w:r>
          </w:p>
        </w:tc>
        <w:tc>
          <w:tcPr>
            <w:tcW w:w="807" w:type="pct"/>
            <w:tcBorders>
              <w:top w:val="nil"/>
              <w:left w:val="nil"/>
              <w:bottom w:val="nil"/>
              <w:right w:val="nil"/>
            </w:tcBorders>
            <w:vAlign w:val="bottom"/>
            <w:hideMark/>
          </w:tcPr>
          <w:p w14:paraId="2EB74655" w14:textId="77777777" w:rsidR="009412F7" w:rsidRPr="00F61759" w:rsidRDefault="009412F7">
            <w:pPr>
              <w:jc w:val="right"/>
              <w:rPr>
                <w:sz w:val="20"/>
                <w:szCs w:val="20"/>
              </w:rPr>
            </w:pPr>
            <w:r w:rsidRPr="00F61759">
              <w:rPr>
                <w:sz w:val="20"/>
                <w:szCs w:val="20"/>
              </w:rPr>
              <w:t>91,8</w:t>
            </w:r>
          </w:p>
        </w:tc>
        <w:tc>
          <w:tcPr>
            <w:tcW w:w="793" w:type="pct"/>
            <w:tcBorders>
              <w:top w:val="nil"/>
              <w:left w:val="nil"/>
              <w:bottom w:val="nil"/>
              <w:right w:val="nil"/>
            </w:tcBorders>
            <w:vAlign w:val="bottom"/>
            <w:hideMark/>
          </w:tcPr>
          <w:p w14:paraId="4811F369" w14:textId="77777777" w:rsidR="009412F7" w:rsidRPr="00F61759" w:rsidRDefault="009412F7">
            <w:pPr>
              <w:jc w:val="right"/>
              <w:rPr>
                <w:sz w:val="20"/>
                <w:szCs w:val="20"/>
              </w:rPr>
            </w:pPr>
            <w:r w:rsidRPr="00F61759">
              <w:rPr>
                <w:sz w:val="20"/>
                <w:szCs w:val="20"/>
              </w:rPr>
              <w:t>92,9</w:t>
            </w:r>
          </w:p>
        </w:tc>
      </w:tr>
      <w:tr w:rsidR="009412F7" w:rsidRPr="00F61759" w14:paraId="78FEDDDE" w14:textId="77777777" w:rsidTr="00F61759">
        <w:tc>
          <w:tcPr>
            <w:tcW w:w="2091" w:type="pct"/>
            <w:tcBorders>
              <w:top w:val="nil"/>
              <w:left w:val="nil"/>
              <w:bottom w:val="nil"/>
              <w:right w:val="nil"/>
            </w:tcBorders>
            <w:hideMark/>
          </w:tcPr>
          <w:p w14:paraId="55348C99" w14:textId="77777777" w:rsidR="009412F7" w:rsidRPr="00F61759" w:rsidRDefault="009412F7">
            <w:pPr>
              <w:spacing w:before="20" w:after="20"/>
              <w:ind w:left="170" w:hanging="113"/>
              <w:rPr>
                <w:sz w:val="20"/>
                <w:szCs w:val="20"/>
              </w:rPr>
            </w:pPr>
            <w:r w:rsidRPr="00F61759">
              <w:rPr>
                <w:sz w:val="20"/>
                <w:szCs w:val="20"/>
              </w:rPr>
              <w:t xml:space="preserve">  </w:t>
            </w:r>
            <w:proofErr w:type="spellStart"/>
            <w:r w:rsidRPr="00F61759">
              <w:rPr>
                <w:sz w:val="20"/>
                <w:szCs w:val="20"/>
              </w:rPr>
              <w:t>ишенип</w:t>
            </w:r>
            <w:proofErr w:type="spellEnd"/>
            <w:r w:rsidRPr="00F61759">
              <w:rPr>
                <w:sz w:val="20"/>
                <w:szCs w:val="20"/>
              </w:rPr>
              <w:t xml:space="preserve"> </w:t>
            </w:r>
            <w:proofErr w:type="spellStart"/>
            <w:r w:rsidRPr="00F61759">
              <w:rPr>
                <w:sz w:val="20"/>
                <w:szCs w:val="20"/>
              </w:rPr>
              <w:t>берилген</w:t>
            </w:r>
            <w:proofErr w:type="spellEnd"/>
            <w:r w:rsidRPr="00F61759">
              <w:rPr>
                <w:sz w:val="20"/>
                <w:szCs w:val="20"/>
              </w:rPr>
              <w:t xml:space="preserve"> м</w:t>
            </w:r>
            <w:r w:rsidRPr="00F61759">
              <w:rPr>
                <w:sz w:val="20"/>
                <w:szCs w:val="20"/>
                <w:lang w:val="ky-KG"/>
              </w:rPr>
              <w:t>ү</w:t>
            </w:r>
            <w:proofErr w:type="spellStart"/>
            <w:r w:rsidRPr="00F61759">
              <w:rPr>
                <w:sz w:val="20"/>
                <w:szCs w:val="20"/>
              </w:rPr>
              <w:t>лкт</w:t>
            </w:r>
            <w:proofErr w:type="spellEnd"/>
            <w:r w:rsidRPr="00F61759">
              <w:rPr>
                <w:sz w:val="20"/>
                <w:szCs w:val="20"/>
                <w:lang w:val="ky-KG"/>
              </w:rPr>
              <w:t>ү</w:t>
            </w:r>
            <w:r w:rsidRPr="00F61759">
              <w:rPr>
                <w:sz w:val="20"/>
                <w:szCs w:val="20"/>
              </w:rPr>
              <w:t xml:space="preserve"> </w:t>
            </w:r>
            <w:proofErr w:type="spellStart"/>
            <w:r w:rsidRPr="00F61759">
              <w:rPr>
                <w:sz w:val="20"/>
                <w:szCs w:val="20"/>
              </w:rPr>
              <w:t>ыйгарып</w:t>
            </w:r>
            <w:proofErr w:type="spellEnd"/>
            <w:r w:rsidRPr="00F61759">
              <w:rPr>
                <w:sz w:val="20"/>
                <w:szCs w:val="20"/>
              </w:rPr>
              <w:t xml:space="preserve"> </w:t>
            </w:r>
            <w:r w:rsidRPr="00F61759">
              <w:rPr>
                <w:sz w:val="20"/>
                <w:szCs w:val="20"/>
              </w:rPr>
              <w:br/>
              <w:t xml:space="preserve"> </w:t>
            </w:r>
            <w:proofErr w:type="spellStart"/>
            <w:r w:rsidRPr="00F61759">
              <w:rPr>
                <w:sz w:val="20"/>
                <w:szCs w:val="20"/>
              </w:rPr>
              <w:t>алуу</w:t>
            </w:r>
            <w:proofErr w:type="spellEnd"/>
            <w:r w:rsidRPr="00F61759">
              <w:rPr>
                <w:sz w:val="20"/>
                <w:szCs w:val="20"/>
              </w:rPr>
              <w:t xml:space="preserve"> же </w:t>
            </w:r>
            <w:proofErr w:type="spellStart"/>
            <w:r w:rsidRPr="00F61759">
              <w:rPr>
                <w:sz w:val="20"/>
                <w:szCs w:val="20"/>
              </w:rPr>
              <w:t>коротуу</w:t>
            </w:r>
            <w:proofErr w:type="spellEnd"/>
          </w:p>
        </w:tc>
        <w:tc>
          <w:tcPr>
            <w:tcW w:w="511" w:type="pct"/>
            <w:tcBorders>
              <w:top w:val="nil"/>
              <w:left w:val="nil"/>
              <w:bottom w:val="nil"/>
              <w:right w:val="nil"/>
            </w:tcBorders>
            <w:vAlign w:val="bottom"/>
            <w:hideMark/>
          </w:tcPr>
          <w:p w14:paraId="5C02B481" w14:textId="77777777" w:rsidR="009412F7" w:rsidRPr="00F61759" w:rsidRDefault="009412F7">
            <w:pPr>
              <w:jc w:val="right"/>
              <w:rPr>
                <w:sz w:val="20"/>
                <w:szCs w:val="20"/>
              </w:rPr>
            </w:pPr>
            <w:r w:rsidRPr="00F61759">
              <w:rPr>
                <w:sz w:val="20"/>
                <w:szCs w:val="20"/>
              </w:rPr>
              <w:t>117</w:t>
            </w:r>
          </w:p>
        </w:tc>
        <w:tc>
          <w:tcPr>
            <w:tcW w:w="798" w:type="pct"/>
            <w:tcBorders>
              <w:top w:val="nil"/>
              <w:left w:val="nil"/>
              <w:bottom w:val="nil"/>
              <w:right w:val="nil"/>
            </w:tcBorders>
            <w:vAlign w:val="bottom"/>
            <w:hideMark/>
          </w:tcPr>
          <w:p w14:paraId="6ED39A6B" w14:textId="77777777" w:rsidR="009412F7" w:rsidRPr="00F61759" w:rsidRDefault="009412F7">
            <w:pPr>
              <w:jc w:val="right"/>
              <w:rPr>
                <w:sz w:val="20"/>
                <w:szCs w:val="20"/>
              </w:rPr>
            </w:pPr>
            <w:r w:rsidRPr="00F61759">
              <w:rPr>
                <w:sz w:val="20"/>
                <w:szCs w:val="20"/>
              </w:rPr>
              <w:t>99</w:t>
            </w:r>
          </w:p>
        </w:tc>
        <w:tc>
          <w:tcPr>
            <w:tcW w:w="807" w:type="pct"/>
            <w:tcBorders>
              <w:top w:val="nil"/>
              <w:left w:val="nil"/>
              <w:bottom w:val="nil"/>
              <w:right w:val="nil"/>
            </w:tcBorders>
            <w:vAlign w:val="bottom"/>
            <w:hideMark/>
          </w:tcPr>
          <w:p w14:paraId="46D7E7BE" w14:textId="77777777" w:rsidR="009412F7" w:rsidRPr="00F61759" w:rsidRDefault="009412F7">
            <w:pPr>
              <w:jc w:val="right"/>
              <w:rPr>
                <w:sz w:val="20"/>
                <w:szCs w:val="20"/>
              </w:rPr>
            </w:pPr>
            <w:r w:rsidRPr="00F61759">
              <w:rPr>
                <w:sz w:val="20"/>
                <w:szCs w:val="20"/>
              </w:rPr>
              <w:t>90,7</w:t>
            </w:r>
          </w:p>
        </w:tc>
        <w:tc>
          <w:tcPr>
            <w:tcW w:w="793" w:type="pct"/>
            <w:tcBorders>
              <w:top w:val="nil"/>
              <w:left w:val="nil"/>
              <w:bottom w:val="nil"/>
              <w:right w:val="nil"/>
            </w:tcBorders>
            <w:vAlign w:val="bottom"/>
            <w:hideMark/>
          </w:tcPr>
          <w:p w14:paraId="63E23B03" w14:textId="77777777" w:rsidR="009412F7" w:rsidRPr="00F61759" w:rsidRDefault="009412F7">
            <w:pPr>
              <w:jc w:val="right"/>
              <w:rPr>
                <w:sz w:val="20"/>
                <w:szCs w:val="20"/>
              </w:rPr>
            </w:pPr>
            <w:r w:rsidRPr="00F61759">
              <w:rPr>
                <w:sz w:val="20"/>
                <w:szCs w:val="20"/>
              </w:rPr>
              <w:t>84,6</w:t>
            </w:r>
          </w:p>
        </w:tc>
      </w:tr>
      <w:tr w:rsidR="009412F7" w:rsidRPr="00F61759" w14:paraId="12639FD4" w14:textId="77777777" w:rsidTr="00F61759">
        <w:tc>
          <w:tcPr>
            <w:tcW w:w="2091" w:type="pct"/>
            <w:tcBorders>
              <w:top w:val="nil"/>
              <w:left w:val="nil"/>
              <w:bottom w:val="nil"/>
              <w:right w:val="nil"/>
            </w:tcBorders>
            <w:hideMark/>
          </w:tcPr>
          <w:p w14:paraId="6492908C" w14:textId="77777777" w:rsidR="009412F7" w:rsidRPr="00F61759" w:rsidRDefault="009412F7">
            <w:pPr>
              <w:spacing w:before="20" w:after="20"/>
              <w:ind w:left="170" w:hanging="113"/>
              <w:rPr>
                <w:sz w:val="20"/>
                <w:szCs w:val="20"/>
              </w:rPr>
            </w:pPr>
            <w:r w:rsidRPr="00F61759">
              <w:rPr>
                <w:sz w:val="20"/>
                <w:szCs w:val="20"/>
              </w:rPr>
              <w:t xml:space="preserve">  контрабанда</w:t>
            </w:r>
          </w:p>
        </w:tc>
        <w:tc>
          <w:tcPr>
            <w:tcW w:w="511" w:type="pct"/>
            <w:tcBorders>
              <w:top w:val="nil"/>
              <w:left w:val="nil"/>
              <w:bottom w:val="nil"/>
              <w:right w:val="nil"/>
            </w:tcBorders>
            <w:vAlign w:val="bottom"/>
            <w:hideMark/>
          </w:tcPr>
          <w:p w14:paraId="65C03149" w14:textId="77777777" w:rsidR="009412F7" w:rsidRPr="00F61759" w:rsidRDefault="009412F7">
            <w:pPr>
              <w:jc w:val="right"/>
              <w:rPr>
                <w:sz w:val="20"/>
                <w:szCs w:val="20"/>
              </w:rPr>
            </w:pPr>
            <w:r w:rsidRPr="00F61759">
              <w:rPr>
                <w:sz w:val="20"/>
                <w:szCs w:val="20"/>
              </w:rPr>
              <w:t>94</w:t>
            </w:r>
          </w:p>
        </w:tc>
        <w:tc>
          <w:tcPr>
            <w:tcW w:w="798" w:type="pct"/>
            <w:tcBorders>
              <w:top w:val="nil"/>
              <w:left w:val="nil"/>
              <w:bottom w:val="nil"/>
              <w:right w:val="nil"/>
            </w:tcBorders>
            <w:vAlign w:val="bottom"/>
            <w:hideMark/>
          </w:tcPr>
          <w:p w14:paraId="192FA2FA" w14:textId="77777777" w:rsidR="009412F7" w:rsidRPr="00F61759" w:rsidRDefault="009412F7">
            <w:pPr>
              <w:jc w:val="right"/>
              <w:rPr>
                <w:sz w:val="20"/>
                <w:szCs w:val="20"/>
              </w:rPr>
            </w:pPr>
            <w:r w:rsidRPr="00F61759">
              <w:rPr>
                <w:sz w:val="20"/>
                <w:szCs w:val="20"/>
              </w:rPr>
              <w:t>83</w:t>
            </w:r>
          </w:p>
        </w:tc>
        <w:tc>
          <w:tcPr>
            <w:tcW w:w="807" w:type="pct"/>
            <w:tcBorders>
              <w:top w:val="nil"/>
              <w:left w:val="nil"/>
              <w:bottom w:val="nil"/>
              <w:right w:val="nil"/>
            </w:tcBorders>
            <w:vAlign w:val="bottom"/>
            <w:hideMark/>
          </w:tcPr>
          <w:p w14:paraId="538C020C" w14:textId="77777777" w:rsidR="009412F7" w:rsidRPr="00F61759" w:rsidRDefault="009412F7">
            <w:pPr>
              <w:jc w:val="right"/>
              <w:rPr>
                <w:sz w:val="20"/>
                <w:szCs w:val="20"/>
              </w:rPr>
            </w:pPr>
            <w:r w:rsidRPr="00F61759">
              <w:rPr>
                <w:sz w:val="20"/>
                <w:szCs w:val="20"/>
              </w:rPr>
              <w:t>82,5</w:t>
            </w:r>
          </w:p>
        </w:tc>
        <w:tc>
          <w:tcPr>
            <w:tcW w:w="793" w:type="pct"/>
            <w:tcBorders>
              <w:top w:val="nil"/>
              <w:left w:val="nil"/>
              <w:bottom w:val="nil"/>
              <w:right w:val="nil"/>
            </w:tcBorders>
            <w:vAlign w:val="bottom"/>
            <w:hideMark/>
          </w:tcPr>
          <w:p w14:paraId="3D376D29" w14:textId="77777777" w:rsidR="009412F7" w:rsidRPr="00F61759" w:rsidRDefault="009412F7">
            <w:pPr>
              <w:jc w:val="right"/>
              <w:rPr>
                <w:sz w:val="20"/>
                <w:szCs w:val="20"/>
              </w:rPr>
            </w:pPr>
            <w:r w:rsidRPr="00F61759">
              <w:rPr>
                <w:sz w:val="20"/>
                <w:szCs w:val="20"/>
              </w:rPr>
              <w:t>88,3</w:t>
            </w:r>
          </w:p>
        </w:tc>
      </w:tr>
      <w:tr w:rsidR="009412F7" w:rsidRPr="00F61759" w14:paraId="7442AA6F" w14:textId="77777777" w:rsidTr="00F61759">
        <w:tc>
          <w:tcPr>
            <w:tcW w:w="2091" w:type="pct"/>
            <w:tcBorders>
              <w:top w:val="nil"/>
              <w:left w:val="nil"/>
              <w:bottom w:val="nil"/>
              <w:right w:val="nil"/>
            </w:tcBorders>
            <w:hideMark/>
          </w:tcPr>
          <w:p w14:paraId="12F74B01" w14:textId="77777777" w:rsidR="009412F7" w:rsidRPr="00F61759" w:rsidRDefault="009412F7">
            <w:pPr>
              <w:spacing w:before="20" w:after="20"/>
              <w:ind w:left="170" w:hanging="113"/>
              <w:rPr>
                <w:sz w:val="20"/>
                <w:szCs w:val="20"/>
              </w:rPr>
            </w:pPr>
            <w:r w:rsidRPr="00F61759">
              <w:rPr>
                <w:sz w:val="20"/>
                <w:szCs w:val="20"/>
              </w:rPr>
              <w:t xml:space="preserve">  </w:t>
            </w:r>
            <w:proofErr w:type="spellStart"/>
            <w:r w:rsidRPr="00F61759">
              <w:rPr>
                <w:sz w:val="20"/>
                <w:szCs w:val="20"/>
              </w:rPr>
              <w:t>салыкты</w:t>
            </w:r>
            <w:proofErr w:type="spellEnd"/>
            <w:r w:rsidRPr="00F61759">
              <w:rPr>
                <w:sz w:val="20"/>
                <w:szCs w:val="20"/>
              </w:rPr>
              <w:t xml:space="preserve"> </w:t>
            </w:r>
            <w:proofErr w:type="spellStart"/>
            <w:r w:rsidRPr="00F61759">
              <w:rPr>
                <w:sz w:val="20"/>
                <w:szCs w:val="20"/>
              </w:rPr>
              <w:t>төлөөдөн</w:t>
            </w:r>
            <w:proofErr w:type="spellEnd"/>
            <w:r w:rsidRPr="00F61759">
              <w:rPr>
                <w:sz w:val="20"/>
                <w:szCs w:val="20"/>
              </w:rPr>
              <w:t xml:space="preserve"> </w:t>
            </w:r>
            <w:proofErr w:type="spellStart"/>
            <w:r w:rsidRPr="00F61759">
              <w:rPr>
                <w:sz w:val="20"/>
                <w:szCs w:val="20"/>
              </w:rPr>
              <w:t>качуу</w:t>
            </w:r>
            <w:proofErr w:type="spellEnd"/>
          </w:p>
        </w:tc>
        <w:tc>
          <w:tcPr>
            <w:tcW w:w="511" w:type="pct"/>
            <w:tcBorders>
              <w:top w:val="nil"/>
              <w:left w:val="nil"/>
              <w:bottom w:val="nil"/>
              <w:right w:val="nil"/>
            </w:tcBorders>
            <w:vAlign w:val="bottom"/>
            <w:hideMark/>
          </w:tcPr>
          <w:p w14:paraId="340527AD" w14:textId="77777777" w:rsidR="009412F7" w:rsidRPr="00F61759" w:rsidRDefault="009412F7">
            <w:pPr>
              <w:jc w:val="right"/>
              <w:rPr>
                <w:sz w:val="20"/>
                <w:szCs w:val="20"/>
              </w:rPr>
            </w:pPr>
            <w:r w:rsidRPr="00F61759">
              <w:rPr>
                <w:sz w:val="20"/>
                <w:szCs w:val="20"/>
              </w:rPr>
              <w:t>63</w:t>
            </w:r>
          </w:p>
        </w:tc>
        <w:tc>
          <w:tcPr>
            <w:tcW w:w="798" w:type="pct"/>
            <w:tcBorders>
              <w:top w:val="nil"/>
              <w:left w:val="nil"/>
              <w:bottom w:val="nil"/>
              <w:right w:val="nil"/>
            </w:tcBorders>
            <w:vAlign w:val="bottom"/>
            <w:hideMark/>
          </w:tcPr>
          <w:p w14:paraId="44CFE82C" w14:textId="77777777" w:rsidR="009412F7" w:rsidRPr="00F61759" w:rsidRDefault="009412F7">
            <w:pPr>
              <w:jc w:val="right"/>
              <w:rPr>
                <w:sz w:val="20"/>
                <w:szCs w:val="20"/>
              </w:rPr>
            </w:pPr>
            <w:r w:rsidRPr="00F61759">
              <w:rPr>
                <w:sz w:val="20"/>
                <w:szCs w:val="20"/>
              </w:rPr>
              <w:t>38</w:t>
            </w:r>
          </w:p>
        </w:tc>
        <w:tc>
          <w:tcPr>
            <w:tcW w:w="807" w:type="pct"/>
            <w:tcBorders>
              <w:top w:val="nil"/>
              <w:left w:val="nil"/>
              <w:bottom w:val="nil"/>
              <w:right w:val="nil"/>
            </w:tcBorders>
            <w:vAlign w:val="bottom"/>
            <w:hideMark/>
          </w:tcPr>
          <w:p w14:paraId="770AAF08" w14:textId="77777777" w:rsidR="009412F7" w:rsidRPr="00F61759" w:rsidRDefault="009412F7">
            <w:pPr>
              <w:jc w:val="right"/>
              <w:rPr>
                <w:sz w:val="20"/>
                <w:szCs w:val="20"/>
              </w:rPr>
            </w:pPr>
            <w:r w:rsidRPr="00F61759">
              <w:rPr>
                <w:sz w:val="20"/>
                <w:szCs w:val="20"/>
              </w:rPr>
              <w:t>175,0</w:t>
            </w:r>
          </w:p>
        </w:tc>
        <w:tc>
          <w:tcPr>
            <w:tcW w:w="793" w:type="pct"/>
            <w:tcBorders>
              <w:top w:val="nil"/>
              <w:left w:val="nil"/>
              <w:bottom w:val="nil"/>
              <w:right w:val="nil"/>
            </w:tcBorders>
            <w:vAlign w:val="bottom"/>
            <w:hideMark/>
          </w:tcPr>
          <w:p w14:paraId="6FE9B7F2" w14:textId="77777777" w:rsidR="009412F7" w:rsidRPr="00F61759" w:rsidRDefault="009412F7">
            <w:pPr>
              <w:jc w:val="right"/>
              <w:rPr>
                <w:sz w:val="20"/>
                <w:szCs w:val="20"/>
              </w:rPr>
            </w:pPr>
            <w:r w:rsidRPr="00F61759">
              <w:rPr>
                <w:sz w:val="20"/>
                <w:szCs w:val="20"/>
              </w:rPr>
              <w:t>60,3</w:t>
            </w:r>
          </w:p>
        </w:tc>
      </w:tr>
      <w:tr w:rsidR="009412F7" w:rsidRPr="00F61759" w14:paraId="10DE01D3" w14:textId="77777777" w:rsidTr="00F61759">
        <w:tc>
          <w:tcPr>
            <w:tcW w:w="2091" w:type="pct"/>
            <w:tcBorders>
              <w:top w:val="nil"/>
              <w:left w:val="nil"/>
              <w:bottom w:val="nil"/>
              <w:right w:val="nil"/>
            </w:tcBorders>
            <w:hideMark/>
          </w:tcPr>
          <w:p w14:paraId="3C915757" w14:textId="77777777" w:rsidR="009412F7" w:rsidRPr="00F61759" w:rsidRDefault="009412F7">
            <w:pPr>
              <w:spacing w:before="20" w:after="20"/>
              <w:ind w:left="170" w:hanging="113"/>
              <w:rPr>
                <w:sz w:val="20"/>
                <w:szCs w:val="20"/>
              </w:rPr>
            </w:pPr>
            <w:proofErr w:type="spellStart"/>
            <w:r w:rsidRPr="00F61759">
              <w:rPr>
                <w:sz w:val="20"/>
                <w:szCs w:val="20"/>
              </w:rPr>
              <w:t>Кызматтык</w:t>
            </w:r>
            <w:proofErr w:type="spellEnd"/>
            <w:r w:rsidRPr="00F61759">
              <w:rPr>
                <w:sz w:val="20"/>
                <w:szCs w:val="20"/>
              </w:rPr>
              <w:t xml:space="preserve"> </w:t>
            </w:r>
            <w:proofErr w:type="spellStart"/>
            <w:r w:rsidRPr="00F61759">
              <w:rPr>
                <w:sz w:val="20"/>
                <w:szCs w:val="20"/>
              </w:rPr>
              <w:t>кылмыштар</w:t>
            </w:r>
            <w:proofErr w:type="spellEnd"/>
            <w:r w:rsidRPr="00F61759">
              <w:rPr>
                <w:sz w:val="20"/>
                <w:szCs w:val="20"/>
              </w:rPr>
              <w:t>:</w:t>
            </w:r>
          </w:p>
        </w:tc>
        <w:tc>
          <w:tcPr>
            <w:tcW w:w="511" w:type="pct"/>
            <w:tcBorders>
              <w:top w:val="nil"/>
              <w:left w:val="nil"/>
              <w:bottom w:val="nil"/>
              <w:right w:val="nil"/>
            </w:tcBorders>
            <w:vAlign w:val="bottom"/>
          </w:tcPr>
          <w:p w14:paraId="2ED0778D" w14:textId="77777777" w:rsidR="009412F7" w:rsidRPr="00F61759" w:rsidRDefault="009412F7">
            <w:pPr>
              <w:jc w:val="right"/>
              <w:rPr>
                <w:color w:val="000000"/>
                <w:sz w:val="20"/>
                <w:szCs w:val="20"/>
              </w:rPr>
            </w:pPr>
          </w:p>
        </w:tc>
        <w:tc>
          <w:tcPr>
            <w:tcW w:w="798" w:type="pct"/>
            <w:tcBorders>
              <w:top w:val="nil"/>
              <w:left w:val="nil"/>
              <w:bottom w:val="nil"/>
              <w:right w:val="nil"/>
            </w:tcBorders>
            <w:vAlign w:val="bottom"/>
          </w:tcPr>
          <w:p w14:paraId="0E8738FD" w14:textId="77777777" w:rsidR="009412F7" w:rsidRPr="00F61759" w:rsidRDefault="009412F7">
            <w:pPr>
              <w:jc w:val="right"/>
              <w:rPr>
                <w:color w:val="000000"/>
                <w:sz w:val="20"/>
                <w:szCs w:val="20"/>
              </w:rPr>
            </w:pPr>
          </w:p>
        </w:tc>
        <w:tc>
          <w:tcPr>
            <w:tcW w:w="807" w:type="pct"/>
            <w:tcBorders>
              <w:top w:val="nil"/>
              <w:left w:val="nil"/>
              <w:bottom w:val="nil"/>
              <w:right w:val="nil"/>
            </w:tcBorders>
            <w:vAlign w:val="bottom"/>
          </w:tcPr>
          <w:p w14:paraId="74A1F070" w14:textId="77777777" w:rsidR="009412F7" w:rsidRPr="00F61759" w:rsidRDefault="009412F7">
            <w:pPr>
              <w:jc w:val="right"/>
              <w:rPr>
                <w:sz w:val="20"/>
                <w:szCs w:val="20"/>
              </w:rPr>
            </w:pPr>
          </w:p>
        </w:tc>
        <w:tc>
          <w:tcPr>
            <w:tcW w:w="793" w:type="pct"/>
            <w:tcBorders>
              <w:top w:val="nil"/>
              <w:left w:val="nil"/>
              <w:bottom w:val="nil"/>
              <w:right w:val="nil"/>
            </w:tcBorders>
            <w:vAlign w:val="bottom"/>
          </w:tcPr>
          <w:p w14:paraId="0391F12D" w14:textId="77777777" w:rsidR="009412F7" w:rsidRPr="00F61759" w:rsidRDefault="009412F7">
            <w:pPr>
              <w:jc w:val="right"/>
              <w:rPr>
                <w:sz w:val="20"/>
                <w:szCs w:val="20"/>
              </w:rPr>
            </w:pPr>
          </w:p>
        </w:tc>
      </w:tr>
      <w:tr w:rsidR="009412F7" w:rsidRPr="00F61759" w14:paraId="73696107" w14:textId="77777777" w:rsidTr="00F61759">
        <w:tc>
          <w:tcPr>
            <w:tcW w:w="2091" w:type="pct"/>
            <w:tcBorders>
              <w:top w:val="nil"/>
              <w:left w:val="nil"/>
              <w:bottom w:val="nil"/>
              <w:right w:val="nil"/>
            </w:tcBorders>
            <w:hideMark/>
          </w:tcPr>
          <w:p w14:paraId="2FF8B127" w14:textId="77777777" w:rsidR="009412F7" w:rsidRPr="00F61759" w:rsidRDefault="009412F7">
            <w:pPr>
              <w:spacing w:before="20" w:after="20"/>
              <w:ind w:left="170" w:hanging="113"/>
              <w:rPr>
                <w:sz w:val="20"/>
                <w:szCs w:val="20"/>
              </w:rPr>
            </w:pPr>
            <w:r w:rsidRPr="00F61759">
              <w:rPr>
                <w:sz w:val="20"/>
                <w:szCs w:val="20"/>
              </w:rPr>
              <w:t xml:space="preserve">  </w:t>
            </w:r>
            <w:proofErr w:type="spellStart"/>
            <w:r w:rsidRPr="00F61759">
              <w:rPr>
                <w:sz w:val="20"/>
                <w:szCs w:val="20"/>
              </w:rPr>
              <w:t>кызмат</w:t>
            </w:r>
            <w:proofErr w:type="spellEnd"/>
            <w:r w:rsidRPr="00F61759">
              <w:rPr>
                <w:sz w:val="20"/>
                <w:szCs w:val="20"/>
              </w:rPr>
              <w:t xml:space="preserve"> </w:t>
            </w:r>
            <w:proofErr w:type="spellStart"/>
            <w:r w:rsidRPr="00F61759">
              <w:rPr>
                <w:sz w:val="20"/>
                <w:szCs w:val="20"/>
              </w:rPr>
              <w:t>абалынан</w:t>
            </w:r>
            <w:proofErr w:type="spellEnd"/>
            <w:r w:rsidRPr="00F61759">
              <w:rPr>
                <w:sz w:val="20"/>
                <w:szCs w:val="20"/>
              </w:rPr>
              <w:t xml:space="preserve"> </w:t>
            </w:r>
            <w:proofErr w:type="spellStart"/>
            <w:r w:rsidRPr="00F61759">
              <w:rPr>
                <w:sz w:val="20"/>
                <w:szCs w:val="20"/>
              </w:rPr>
              <w:t>кыянаттык</w:t>
            </w:r>
            <w:proofErr w:type="spellEnd"/>
            <w:r w:rsidRPr="00F61759">
              <w:rPr>
                <w:sz w:val="20"/>
                <w:szCs w:val="20"/>
              </w:rPr>
              <w:t xml:space="preserve"> </w:t>
            </w:r>
            <w:proofErr w:type="spellStart"/>
            <w:r w:rsidRPr="00F61759">
              <w:rPr>
                <w:sz w:val="20"/>
                <w:szCs w:val="20"/>
              </w:rPr>
              <w:t>менен</w:t>
            </w:r>
            <w:proofErr w:type="spellEnd"/>
            <w:r w:rsidRPr="00F61759">
              <w:rPr>
                <w:sz w:val="20"/>
                <w:szCs w:val="20"/>
              </w:rPr>
              <w:t xml:space="preserve"> </w:t>
            </w:r>
            <w:r w:rsidRPr="00F61759">
              <w:rPr>
                <w:sz w:val="20"/>
                <w:szCs w:val="20"/>
              </w:rPr>
              <w:br/>
              <w:t xml:space="preserve"> </w:t>
            </w:r>
            <w:proofErr w:type="spellStart"/>
            <w:r w:rsidRPr="00F61759">
              <w:rPr>
                <w:sz w:val="20"/>
                <w:szCs w:val="20"/>
              </w:rPr>
              <w:t>пайдалануу</w:t>
            </w:r>
            <w:proofErr w:type="spellEnd"/>
          </w:p>
        </w:tc>
        <w:tc>
          <w:tcPr>
            <w:tcW w:w="511" w:type="pct"/>
            <w:tcBorders>
              <w:top w:val="nil"/>
              <w:left w:val="nil"/>
              <w:bottom w:val="nil"/>
              <w:right w:val="nil"/>
            </w:tcBorders>
            <w:vAlign w:val="bottom"/>
            <w:hideMark/>
          </w:tcPr>
          <w:p w14:paraId="72B0F32A" w14:textId="77777777" w:rsidR="009412F7" w:rsidRPr="00F61759" w:rsidRDefault="009412F7">
            <w:pPr>
              <w:jc w:val="right"/>
              <w:rPr>
                <w:sz w:val="20"/>
                <w:szCs w:val="20"/>
              </w:rPr>
            </w:pPr>
            <w:r w:rsidRPr="00F61759">
              <w:rPr>
                <w:sz w:val="20"/>
                <w:szCs w:val="20"/>
              </w:rPr>
              <w:t>538</w:t>
            </w:r>
          </w:p>
        </w:tc>
        <w:tc>
          <w:tcPr>
            <w:tcW w:w="798" w:type="pct"/>
            <w:tcBorders>
              <w:top w:val="nil"/>
              <w:left w:val="nil"/>
              <w:bottom w:val="nil"/>
              <w:right w:val="nil"/>
            </w:tcBorders>
            <w:vAlign w:val="bottom"/>
            <w:hideMark/>
          </w:tcPr>
          <w:p w14:paraId="096D95D6" w14:textId="77777777" w:rsidR="009412F7" w:rsidRPr="00F61759" w:rsidRDefault="009412F7">
            <w:pPr>
              <w:jc w:val="right"/>
              <w:rPr>
                <w:sz w:val="20"/>
                <w:szCs w:val="20"/>
              </w:rPr>
            </w:pPr>
            <w:r w:rsidRPr="00F61759">
              <w:rPr>
                <w:sz w:val="20"/>
                <w:szCs w:val="20"/>
              </w:rPr>
              <w:t>701</w:t>
            </w:r>
          </w:p>
        </w:tc>
        <w:tc>
          <w:tcPr>
            <w:tcW w:w="807" w:type="pct"/>
            <w:tcBorders>
              <w:top w:val="nil"/>
              <w:left w:val="nil"/>
              <w:bottom w:val="nil"/>
              <w:right w:val="nil"/>
            </w:tcBorders>
            <w:vAlign w:val="bottom"/>
            <w:hideMark/>
          </w:tcPr>
          <w:p w14:paraId="4C19E4B8" w14:textId="77777777" w:rsidR="009412F7" w:rsidRPr="00F61759" w:rsidRDefault="009412F7">
            <w:pPr>
              <w:jc w:val="right"/>
              <w:rPr>
                <w:sz w:val="20"/>
                <w:szCs w:val="20"/>
              </w:rPr>
            </w:pPr>
            <w:r w:rsidRPr="00F61759">
              <w:rPr>
                <w:sz w:val="20"/>
                <w:szCs w:val="20"/>
              </w:rPr>
              <w:t>79,4</w:t>
            </w:r>
          </w:p>
        </w:tc>
        <w:tc>
          <w:tcPr>
            <w:tcW w:w="793" w:type="pct"/>
            <w:tcBorders>
              <w:top w:val="nil"/>
              <w:left w:val="nil"/>
              <w:bottom w:val="nil"/>
              <w:right w:val="nil"/>
            </w:tcBorders>
            <w:vAlign w:val="bottom"/>
            <w:hideMark/>
          </w:tcPr>
          <w:p w14:paraId="1868469B" w14:textId="77777777" w:rsidR="009412F7" w:rsidRPr="00F61759" w:rsidRDefault="009412F7">
            <w:pPr>
              <w:jc w:val="right"/>
              <w:rPr>
                <w:sz w:val="20"/>
                <w:szCs w:val="20"/>
              </w:rPr>
            </w:pPr>
            <w:r w:rsidRPr="00F61759">
              <w:rPr>
                <w:sz w:val="20"/>
                <w:szCs w:val="20"/>
              </w:rPr>
              <w:t>130,3</w:t>
            </w:r>
          </w:p>
        </w:tc>
      </w:tr>
      <w:tr w:rsidR="009412F7" w:rsidRPr="00F61759" w14:paraId="0EC9D9B1" w14:textId="77777777" w:rsidTr="00F61759">
        <w:tc>
          <w:tcPr>
            <w:tcW w:w="2091" w:type="pct"/>
            <w:tcBorders>
              <w:top w:val="nil"/>
              <w:left w:val="nil"/>
              <w:bottom w:val="nil"/>
              <w:right w:val="nil"/>
            </w:tcBorders>
            <w:hideMark/>
          </w:tcPr>
          <w:p w14:paraId="2CBC36A4" w14:textId="77777777" w:rsidR="009412F7" w:rsidRPr="00F61759" w:rsidRDefault="009412F7">
            <w:pPr>
              <w:spacing w:before="20" w:after="20"/>
              <w:ind w:left="170" w:hanging="113"/>
              <w:rPr>
                <w:sz w:val="20"/>
                <w:szCs w:val="20"/>
              </w:rPr>
            </w:pPr>
            <w:r w:rsidRPr="00F61759">
              <w:rPr>
                <w:sz w:val="20"/>
                <w:szCs w:val="20"/>
              </w:rPr>
              <w:t xml:space="preserve">  </w:t>
            </w:r>
            <w:proofErr w:type="spellStart"/>
            <w:r w:rsidRPr="00F61759">
              <w:rPr>
                <w:sz w:val="20"/>
                <w:szCs w:val="20"/>
              </w:rPr>
              <w:t>паракорчулук</w:t>
            </w:r>
            <w:proofErr w:type="spellEnd"/>
          </w:p>
        </w:tc>
        <w:tc>
          <w:tcPr>
            <w:tcW w:w="511" w:type="pct"/>
            <w:tcBorders>
              <w:top w:val="nil"/>
              <w:left w:val="nil"/>
              <w:bottom w:val="nil"/>
              <w:right w:val="nil"/>
            </w:tcBorders>
            <w:vAlign w:val="bottom"/>
            <w:hideMark/>
          </w:tcPr>
          <w:p w14:paraId="4B88F709" w14:textId="77777777" w:rsidR="009412F7" w:rsidRPr="00F61759" w:rsidRDefault="009412F7">
            <w:pPr>
              <w:jc w:val="right"/>
              <w:rPr>
                <w:sz w:val="20"/>
                <w:szCs w:val="20"/>
              </w:rPr>
            </w:pPr>
            <w:r w:rsidRPr="00F61759">
              <w:rPr>
                <w:sz w:val="20"/>
                <w:szCs w:val="20"/>
              </w:rPr>
              <w:t>180</w:t>
            </w:r>
          </w:p>
        </w:tc>
        <w:tc>
          <w:tcPr>
            <w:tcW w:w="798" w:type="pct"/>
            <w:tcBorders>
              <w:top w:val="nil"/>
              <w:left w:val="nil"/>
              <w:bottom w:val="nil"/>
              <w:right w:val="nil"/>
            </w:tcBorders>
            <w:vAlign w:val="bottom"/>
            <w:hideMark/>
          </w:tcPr>
          <w:p w14:paraId="6079FCB8" w14:textId="77777777" w:rsidR="009412F7" w:rsidRPr="00F61759" w:rsidRDefault="009412F7">
            <w:pPr>
              <w:jc w:val="right"/>
              <w:rPr>
                <w:sz w:val="20"/>
                <w:szCs w:val="20"/>
              </w:rPr>
            </w:pPr>
            <w:r w:rsidRPr="00F61759">
              <w:rPr>
                <w:sz w:val="20"/>
                <w:szCs w:val="20"/>
              </w:rPr>
              <w:t>194</w:t>
            </w:r>
          </w:p>
        </w:tc>
        <w:tc>
          <w:tcPr>
            <w:tcW w:w="807" w:type="pct"/>
            <w:tcBorders>
              <w:top w:val="nil"/>
              <w:left w:val="nil"/>
              <w:bottom w:val="nil"/>
              <w:right w:val="nil"/>
            </w:tcBorders>
            <w:vAlign w:val="bottom"/>
            <w:hideMark/>
          </w:tcPr>
          <w:p w14:paraId="42E100A0" w14:textId="77777777" w:rsidR="009412F7" w:rsidRPr="00F61759" w:rsidRDefault="009412F7">
            <w:pPr>
              <w:jc w:val="right"/>
              <w:rPr>
                <w:sz w:val="20"/>
                <w:szCs w:val="20"/>
              </w:rPr>
            </w:pPr>
            <w:r w:rsidRPr="00F61759">
              <w:rPr>
                <w:sz w:val="20"/>
                <w:szCs w:val="20"/>
              </w:rPr>
              <w:t>156,5</w:t>
            </w:r>
          </w:p>
        </w:tc>
        <w:tc>
          <w:tcPr>
            <w:tcW w:w="793" w:type="pct"/>
            <w:tcBorders>
              <w:top w:val="nil"/>
              <w:left w:val="nil"/>
              <w:bottom w:val="nil"/>
              <w:right w:val="nil"/>
            </w:tcBorders>
            <w:vAlign w:val="bottom"/>
            <w:hideMark/>
          </w:tcPr>
          <w:p w14:paraId="4CE1D589" w14:textId="77777777" w:rsidR="009412F7" w:rsidRPr="00F61759" w:rsidRDefault="009412F7">
            <w:pPr>
              <w:jc w:val="right"/>
              <w:rPr>
                <w:sz w:val="20"/>
                <w:szCs w:val="20"/>
              </w:rPr>
            </w:pPr>
            <w:r w:rsidRPr="00F61759">
              <w:rPr>
                <w:sz w:val="20"/>
                <w:szCs w:val="20"/>
              </w:rPr>
              <w:t>107,8</w:t>
            </w:r>
          </w:p>
        </w:tc>
      </w:tr>
      <w:tr w:rsidR="009412F7" w:rsidRPr="00F61759" w14:paraId="0EF54942" w14:textId="77777777" w:rsidTr="00F61759">
        <w:tc>
          <w:tcPr>
            <w:tcW w:w="2091" w:type="pct"/>
            <w:tcBorders>
              <w:top w:val="nil"/>
              <w:left w:val="nil"/>
              <w:bottom w:val="nil"/>
              <w:right w:val="nil"/>
            </w:tcBorders>
            <w:hideMark/>
          </w:tcPr>
          <w:p w14:paraId="70B10482" w14:textId="77777777" w:rsidR="009412F7" w:rsidRPr="00F61759" w:rsidRDefault="009412F7">
            <w:pPr>
              <w:spacing w:before="20" w:after="20"/>
              <w:ind w:left="170" w:hanging="113"/>
              <w:rPr>
                <w:sz w:val="20"/>
                <w:szCs w:val="20"/>
              </w:rPr>
            </w:pPr>
            <w:r w:rsidRPr="00F61759">
              <w:rPr>
                <w:sz w:val="20"/>
                <w:szCs w:val="20"/>
              </w:rPr>
              <w:t xml:space="preserve">  </w:t>
            </w:r>
            <w:proofErr w:type="spellStart"/>
            <w:r w:rsidRPr="00F61759">
              <w:rPr>
                <w:sz w:val="20"/>
                <w:szCs w:val="20"/>
              </w:rPr>
              <w:t>бийли</w:t>
            </w:r>
            <w:proofErr w:type="spellEnd"/>
            <w:r w:rsidRPr="00F61759">
              <w:rPr>
                <w:sz w:val="20"/>
                <w:szCs w:val="20"/>
                <w:lang w:val="ky-KG"/>
              </w:rPr>
              <w:t xml:space="preserve">ктен </w:t>
            </w:r>
            <w:proofErr w:type="spellStart"/>
            <w:r w:rsidRPr="00F61759">
              <w:rPr>
                <w:sz w:val="20"/>
                <w:szCs w:val="20"/>
              </w:rPr>
              <w:t>аша</w:t>
            </w:r>
            <w:proofErr w:type="spellEnd"/>
            <w:r w:rsidRPr="00F61759">
              <w:rPr>
                <w:sz w:val="20"/>
                <w:szCs w:val="20"/>
              </w:rPr>
              <w:t xml:space="preserve"> </w:t>
            </w:r>
            <w:proofErr w:type="spellStart"/>
            <w:r w:rsidRPr="00F61759">
              <w:rPr>
                <w:sz w:val="20"/>
                <w:szCs w:val="20"/>
              </w:rPr>
              <w:t>чабуу</w:t>
            </w:r>
            <w:proofErr w:type="spellEnd"/>
          </w:p>
        </w:tc>
        <w:tc>
          <w:tcPr>
            <w:tcW w:w="511" w:type="pct"/>
            <w:tcBorders>
              <w:top w:val="nil"/>
              <w:left w:val="nil"/>
              <w:bottom w:val="nil"/>
              <w:right w:val="nil"/>
            </w:tcBorders>
            <w:vAlign w:val="bottom"/>
            <w:hideMark/>
          </w:tcPr>
          <w:p w14:paraId="5206EBAF" w14:textId="77777777" w:rsidR="009412F7" w:rsidRPr="00F61759" w:rsidRDefault="009412F7">
            <w:pPr>
              <w:jc w:val="right"/>
              <w:rPr>
                <w:sz w:val="20"/>
                <w:szCs w:val="20"/>
              </w:rPr>
            </w:pPr>
            <w:r w:rsidRPr="00F61759">
              <w:rPr>
                <w:sz w:val="20"/>
                <w:szCs w:val="20"/>
              </w:rPr>
              <w:t>29</w:t>
            </w:r>
          </w:p>
        </w:tc>
        <w:tc>
          <w:tcPr>
            <w:tcW w:w="798" w:type="pct"/>
            <w:tcBorders>
              <w:top w:val="nil"/>
              <w:left w:val="nil"/>
              <w:bottom w:val="nil"/>
              <w:right w:val="nil"/>
            </w:tcBorders>
            <w:vAlign w:val="bottom"/>
            <w:hideMark/>
          </w:tcPr>
          <w:p w14:paraId="6E8C672C" w14:textId="77777777" w:rsidR="009412F7" w:rsidRPr="00F61759" w:rsidRDefault="009412F7">
            <w:pPr>
              <w:jc w:val="right"/>
              <w:rPr>
                <w:sz w:val="20"/>
                <w:szCs w:val="20"/>
              </w:rPr>
            </w:pPr>
            <w:r w:rsidRPr="00F61759">
              <w:rPr>
                <w:sz w:val="20"/>
                <w:szCs w:val="20"/>
              </w:rPr>
              <w:t>33</w:t>
            </w:r>
          </w:p>
        </w:tc>
        <w:tc>
          <w:tcPr>
            <w:tcW w:w="807" w:type="pct"/>
            <w:tcBorders>
              <w:top w:val="nil"/>
              <w:left w:val="nil"/>
              <w:bottom w:val="nil"/>
              <w:right w:val="nil"/>
            </w:tcBorders>
            <w:vAlign w:val="bottom"/>
            <w:hideMark/>
          </w:tcPr>
          <w:p w14:paraId="1B5EF195" w14:textId="77777777" w:rsidR="009412F7" w:rsidRPr="00F61759" w:rsidRDefault="009412F7">
            <w:pPr>
              <w:jc w:val="right"/>
              <w:rPr>
                <w:sz w:val="20"/>
                <w:szCs w:val="20"/>
              </w:rPr>
            </w:pPr>
            <w:r w:rsidRPr="00F61759">
              <w:rPr>
                <w:sz w:val="20"/>
                <w:szCs w:val="20"/>
              </w:rPr>
              <w:t>131,8</w:t>
            </w:r>
          </w:p>
        </w:tc>
        <w:tc>
          <w:tcPr>
            <w:tcW w:w="793" w:type="pct"/>
            <w:tcBorders>
              <w:top w:val="nil"/>
              <w:left w:val="nil"/>
              <w:bottom w:val="nil"/>
              <w:right w:val="nil"/>
            </w:tcBorders>
            <w:vAlign w:val="bottom"/>
            <w:hideMark/>
          </w:tcPr>
          <w:p w14:paraId="24669881" w14:textId="77777777" w:rsidR="009412F7" w:rsidRPr="00F61759" w:rsidRDefault="009412F7">
            <w:pPr>
              <w:jc w:val="right"/>
              <w:rPr>
                <w:sz w:val="20"/>
                <w:szCs w:val="20"/>
              </w:rPr>
            </w:pPr>
            <w:r w:rsidRPr="00F61759">
              <w:rPr>
                <w:sz w:val="20"/>
                <w:szCs w:val="20"/>
              </w:rPr>
              <w:t>113,8</w:t>
            </w:r>
          </w:p>
        </w:tc>
      </w:tr>
      <w:tr w:rsidR="009412F7" w:rsidRPr="00F61759" w14:paraId="5DE55332" w14:textId="77777777" w:rsidTr="00F61759">
        <w:tc>
          <w:tcPr>
            <w:tcW w:w="2091" w:type="pct"/>
            <w:tcBorders>
              <w:top w:val="nil"/>
              <w:left w:val="nil"/>
              <w:bottom w:val="nil"/>
              <w:right w:val="nil"/>
            </w:tcBorders>
            <w:hideMark/>
          </w:tcPr>
          <w:p w14:paraId="73082BE2" w14:textId="77777777" w:rsidR="009412F7" w:rsidRPr="00F61759" w:rsidRDefault="009412F7">
            <w:pPr>
              <w:spacing w:before="20" w:after="20"/>
              <w:ind w:left="170" w:hanging="113"/>
              <w:rPr>
                <w:sz w:val="20"/>
                <w:szCs w:val="20"/>
              </w:rPr>
            </w:pPr>
            <w:r w:rsidRPr="00F61759">
              <w:rPr>
                <w:sz w:val="20"/>
                <w:szCs w:val="20"/>
              </w:rPr>
              <w:t xml:space="preserve">  коррупция</w:t>
            </w:r>
          </w:p>
        </w:tc>
        <w:tc>
          <w:tcPr>
            <w:tcW w:w="511" w:type="pct"/>
            <w:tcBorders>
              <w:top w:val="nil"/>
              <w:left w:val="nil"/>
              <w:bottom w:val="nil"/>
              <w:right w:val="nil"/>
            </w:tcBorders>
            <w:vAlign w:val="bottom"/>
            <w:hideMark/>
          </w:tcPr>
          <w:p w14:paraId="1B88852D" w14:textId="77777777" w:rsidR="009412F7" w:rsidRPr="00F61759" w:rsidRDefault="009412F7">
            <w:pPr>
              <w:jc w:val="right"/>
              <w:rPr>
                <w:sz w:val="20"/>
                <w:szCs w:val="20"/>
              </w:rPr>
            </w:pPr>
            <w:r w:rsidRPr="00F61759">
              <w:rPr>
                <w:sz w:val="20"/>
                <w:szCs w:val="20"/>
              </w:rPr>
              <w:t>37</w:t>
            </w:r>
          </w:p>
        </w:tc>
        <w:tc>
          <w:tcPr>
            <w:tcW w:w="798" w:type="pct"/>
            <w:tcBorders>
              <w:top w:val="nil"/>
              <w:left w:val="nil"/>
              <w:bottom w:val="nil"/>
              <w:right w:val="nil"/>
            </w:tcBorders>
            <w:vAlign w:val="bottom"/>
            <w:hideMark/>
          </w:tcPr>
          <w:p w14:paraId="5F69BD6D" w14:textId="77777777" w:rsidR="009412F7" w:rsidRPr="00F61759" w:rsidRDefault="009412F7">
            <w:pPr>
              <w:jc w:val="right"/>
              <w:rPr>
                <w:sz w:val="20"/>
                <w:szCs w:val="20"/>
              </w:rPr>
            </w:pPr>
            <w:r w:rsidRPr="00F61759">
              <w:rPr>
                <w:sz w:val="20"/>
                <w:szCs w:val="20"/>
              </w:rPr>
              <w:t>64</w:t>
            </w:r>
          </w:p>
        </w:tc>
        <w:tc>
          <w:tcPr>
            <w:tcW w:w="807" w:type="pct"/>
            <w:tcBorders>
              <w:top w:val="nil"/>
              <w:left w:val="nil"/>
              <w:bottom w:val="nil"/>
              <w:right w:val="nil"/>
            </w:tcBorders>
            <w:vAlign w:val="bottom"/>
            <w:hideMark/>
          </w:tcPr>
          <w:p w14:paraId="7694F3A2" w14:textId="77777777" w:rsidR="009412F7" w:rsidRPr="00F61759" w:rsidRDefault="009412F7">
            <w:pPr>
              <w:jc w:val="right"/>
              <w:rPr>
                <w:sz w:val="20"/>
                <w:szCs w:val="20"/>
              </w:rPr>
            </w:pPr>
            <w:r w:rsidRPr="00F61759">
              <w:rPr>
                <w:sz w:val="20"/>
                <w:szCs w:val="20"/>
              </w:rPr>
              <w:t>90,2</w:t>
            </w:r>
          </w:p>
        </w:tc>
        <w:tc>
          <w:tcPr>
            <w:tcW w:w="793" w:type="pct"/>
            <w:tcBorders>
              <w:top w:val="nil"/>
              <w:left w:val="nil"/>
              <w:bottom w:val="nil"/>
              <w:right w:val="nil"/>
            </w:tcBorders>
            <w:vAlign w:val="bottom"/>
            <w:hideMark/>
          </w:tcPr>
          <w:p w14:paraId="4B53836A" w14:textId="77777777" w:rsidR="009412F7" w:rsidRPr="00F61759" w:rsidRDefault="009412F7">
            <w:pPr>
              <w:jc w:val="right"/>
              <w:rPr>
                <w:sz w:val="20"/>
                <w:szCs w:val="20"/>
              </w:rPr>
            </w:pPr>
            <w:r w:rsidRPr="00F61759">
              <w:rPr>
                <w:sz w:val="20"/>
                <w:szCs w:val="20"/>
              </w:rPr>
              <w:t>173,0</w:t>
            </w:r>
          </w:p>
        </w:tc>
      </w:tr>
      <w:tr w:rsidR="009412F7" w:rsidRPr="00F61759" w14:paraId="4A90CF8F" w14:textId="77777777" w:rsidTr="00F61759">
        <w:tc>
          <w:tcPr>
            <w:tcW w:w="2091" w:type="pct"/>
            <w:tcBorders>
              <w:top w:val="nil"/>
              <w:left w:val="nil"/>
              <w:bottom w:val="nil"/>
              <w:right w:val="nil"/>
            </w:tcBorders>
            <w:hideMark/>
          </w:tcPr>
          <w:p w14:paraId="41B58F43" w14:textId="77777777" w:rsidR="009412F7" w:rsidRPr="00F61759" w:rsidRDefault="009412F7">
            <w:pPr>
              <w:spacing w:before="20" w:after="20"/>
              <w:ind w:left="170" w:hanging="113"/>
              <w:rPr>
                <w:sz w:val="20"/>
                <w:szCs w:val="20"/>
              </w:rPr>
            </w:pPr>
            <w:proofErr w:type="spellStart"/>
            <w:r w:rsidRPr="00F61759">
              <w:rPr>
                <w:sz w:val="20"/>
                <w:szCs w:val="20"/>
              </w:rPr>
              <w:t>Бейбаштык</w:t>
            </w:r>
            <w:proofErr w:type="spellEnd"/>
          </w:p>
        </w:tc>
        <w:tc>
          <w:tcPr>
            <w:tcW w:w="511" w:type="pct"/>
            <w:tcBorders>
              <w:top w:val="nil"/>
              <w:left w:val="nil"/>
              <w:bottom w:val="nil"/>
              <w:right w:val="nil"/>
            </w:tcBorders>
            <w:vAlign w:val="bottom"/>
            <w:hideMark/>
          </w:tcPr>
          <w:p w14:paraId="6D45DEF8" w14:textId="77777777" w:rsidR="009412F7" w:rsidRPr="00F61759" w:rsidRDefault="009412F7">
            <w:pPr>
              <w:jc w:val="right"/>
              <w:rPr>
                <w:sz w:val="20"/>
                <w:szCs w:val="20"/>
              </w:rPr>
            </w:pPr>
            <w:r w:rsidRPr="00F61759">
              <w:rPr>
                <w:sz w:val="20"/>
                <w:szCs w:val="20"/>
              </w:rPr>
              <w:t>1 785</w:t>
            </w:r>
          </w:p>
        </w:tc>
        <w:tc>
          <w:tcPr>
            <w:tcW w:w="798" w:type="pct"/>
            <w:tcBorders>
              <w:top w:val="nil"/>
              <w:left w:val="nil"/>
              <w:bottom w:val="nil"/>
              <w:right w:val="nil"/>
            </w:tcBorders>
            <w:vAlign w:val="bottom"/>
            <w:hideMark/>
          </w:tcPr>
          <w:p w14:paraId="2C87C3EF" w14:textId="77777777" w:rsidR="009412F7" w:rsidRPr="00F61759" w:rsidRDefault="009412F7">
            <w:pPr>
              <w:jc w:val="right"/>
              <w:rPr>
                <w:sz w:val="20"/>
                <w:szCs w:val="20"/>
              </w:rPr>
            </w:pPr>
            <w:r w:rsidRPr="00F61759">
              <w:rPr>
                <w:sz w:val="20"/>
                <w:szCs w:val="20"/>
              </w:rPr>
              <w:t>1 251</w:t>
            </w:r>
          </w:p>
        </w:tc>
        <w:tc>
          <w:tcPr>
            <w:tcW w:w="807" w:type="pct"/>
            <w:tcBorders>
              <w:top w:val="nil"/>
              <w:left w:val="nil"/>
              <w:bottom w:val="nil"/>
              <w:right w:val="nil"/>
            </w:tcBorders>
            <w:vAlign w:val="bottom"/>
            <w:hideMark/>
          </w:tcPr>
          <w:p w14:paraId="6F747AC4" w14:textId="77777777" w:rsidR="009412F7" w:rsidRPr="00F61759" w:rsidRDefault="009412F7">
            <w:pPr>
              <w:jc w:val="right"/>
              <w:rPr>
                <w:sz w:val="20"/>
                <w:szCs w:val="20"/>
              </w:rPr>
            </w:pPr>
            <w:r w:rsidRPr="00F61759">
              <w:rPr>
                <w:sz w:val="20"/>
                <w:szCs w:val="20"/>
              </w:rPr>
              <w:t>108,8</w:t>
            </w:r>
          </w:p>
        </w:tc>
        <w:tc>
          <w:tcPr>
            <w:tcW w:w="793" w:type="pct"/>
            <w:tcBorders>
              <w:top w:val="nil"/>
              <w:left w:val="nil"/>
              <w:bottom w:val="nil"/>
              <w:right w:val="nil"/>
            </w:tcBorders>
            <w:vAlign w:val="bottom"/>
            <w:hideMark/>
          </w:tcPr>
          <w:p w14:paraId="6296B453" w14:textId="77777777" w:rsidR="009412F7" w:rsidRPr="00F61759" w:rsidRDefault="009412F7">
            <w:pPr>
              <w:jc w:val="right"/>
              <w:rPr>
                <w:sz w:val="20"/>
                <w:szCs w:val="20"/>
              </w:rPr>
            </w:pPr>
            <w:r w:rsidRPr="00F61759">
              <w:rPr>
                <w:sz w:val="20"/>
                <w:szCs w:val="20"/>
              </w:rPr>
              <w:t>70,1</w:t>
            </w:r>
          </w:p>
        </w:tc>
      </w:tr>
      <w:tr w:rsidR="009412F7" w:rsidRPr="00F61759" w14:paraId="3298AB40" w14:textId="77777777" w:rsidTr="00F61759">
        <w:tc>
          <w:tcPr>
            <w:tcW w:w="2091" w:type="pct"/>
            <w:tcBorders>
              <w:top w:val="nil"/>
              <w:left w:val="nil"/>
              <w:bottom w:val="single" w:sz="8" w:space="0" w:color="auto"/>
              <w:right w:val="nil"/>
            </w:tcBorders>
            <w:hideMark/>
          </w:tcPr>
          <w:p w14:paraId="30778102" w14:textId="77777777" w:rsidR="009412F7" w:rsidRPr="00F61759" w:rsidRDefault="009412F7">
            <w:pPr>
              <w:spacing w:before="20" w:after="20"/>
              <w:rPr>
                <w:sz w:val="20"/>
                <w:szCs w:val="20"/>
              </w:rPr>
            </w:pPr>
            <w:r w:rsidRPr="00F61759">
              <w:rPr>
                <w:sz w:val="20"/>
                <w:szCs w:val="20"/>
              </w:rPr>
              <w:t xml:space="preserve">Автомототранспорт </w:t>
            </w:r>
            <w:proofErr w:type="spellStart"/>
            <w:r w:rsidRPr="00F61759">
              <w:rPr>
                <w:sz w:val="20"/>
                <w:szCs w:val="20"/>
              </w:rPr>
              <w:t>каражаттарынын</w:t>
            </w:r>
            <w:proofErr w:type="spellEnd"/>
            <w:r w:rsidRPr="00F61759">
              <w:rPr>
                <w:sz w:val="20"/>
                <w:szCs w:val="20"/>
              </w:rPr>
              <w:t xml:space="preserve"> </w:t>
            </w:r>
            <w:proofErr w:type="spellStart"/>
            <w:r w:rsidRPr="00F61759">
              <w:rPr>
                <w:sz w:val="20"/>
                <w:szCs w:val="20"/>
              </w:rPr>
              <w:t>кыймылынын</w:t>
            </w:r>
            <w:proofErr w:type="spellEnd"/>
            <w:r w:rsidRPr="00F61759">
              <w:rPr>
                <w:sz w:val="20"/>
                <w:szCs w:val="20"/>
              </w:rPr>
              <w:t xml:space="preserve"> </w:t>
            </w:r>
            <w:proofErr w:type="spellStart"/>
            <w:r w:rsidRPr="00F61759">
              <w:rPr>
                <w:sz w:val="20"/>
                <w:szCs w:val="20"/>
              </w:rPr>
              <w:t>жана</w:t>
            </w:r>
            <w:proofErr w:type="spellEnd"/>
            <w:r w:rsidRPr="00F61759">
              <w:rPr>
                <w:sz w:val="20"/>
                <w:szCs w:val="20"/>
              </w:rPr>
              <w:t xml:space="preserve"> </w:t>
            </w:r>
            <w:proofErr w:type="spellStart"/>
            <w:r w:rsidRPr="00F61759">
              <w:rPr>
                <w:sz w:val="20"/>
                <w:szCs w:val="20"/>
              </w:rPr>
              <w:t>аларды</w:t>
            </w:r>
            <w:proofErr w:type="spellEnd"/>
            <w:r w:rsidRPr="00F61759">
              <w:rPr>
                <w:sz w:val="20"/>
                <w:szCs w:val="20"/>
              </w:rPr>
              <w:t xml:space="preserve"> </w:t>
            </w:r>
            <w:proofErr w:type="spellStart"/>
            <w:r w:rsidRPr="00F61759">
              <w:rPr>
                <w:sz w:val="20"/>
                <w:szCs w:val="20"/>
              </w:rPr>
              <w:t>эксплуатациялоонун</w:t>
            </w:r>
            <w:proofErr w:type="spellEnd"/>
            <w:r w:rsidRPr="00F61759">
              <w:rPr>
                <w:sz w:val="20"/>
                <w:szCs w:val="20"/>
              </w:rPr>
              <w:t xml:space="preserve"> </w:t>
            </w:r>
            <w:proofErr w:type="spellStart"/>
            <w:r w:rsidRPr="00F61759">
              <w:rPr>
                <w:sz w:val="20"/>
                <w:szCs w:val="20"/>
              </w:rPr>
              <w:t>коопсуздук</w:t>
            </w:r>
            <w:proofErr w:type="spellEnd"/>
            <w:r w:rsidRPr="00F61759">
              <w:rPr>
                <w:sz w:val="20"/>
                <w:szCs w:val="20"/>
              </w:rPr>
              <w:t xml:space="preserve"> </w:t>
            </w:r>
            <w:proofErr w:type="spellStart"/>
            <w:r w:rsidRPr="00F61759">
              <w:rPr>
                <w:sz w:val="20"/>
                <w:szCs w:val="20"/>
              </w:rPr>
              <w:t>эрежелерин</w:t>
            </w:r>
            <w:proofErr w:type="spellEnd"/>
            <w:r w:rsidRPr="00F61759">
              <w:rPr>
                <w:sz w:val="20"/>
                <w:szCs w:val="20"/>
              </w:rPr>
              <w:t xml:space="preserve"> </w:t>
            </w:r>
            <w:proofErr w:type="spellStart"/>
            <w:r w:rsidRPr="00F61759">
              <w:rPr>
                <w:sz w:val="20"/>
                <w:szCs w:val="20"/>
              </w:rPr>
              <w:t>бузуу</w:t>
            </w:r>
            <w:proofErr w:type="spellEnd"/>
          </w:p>
        </w:tc>
        <w:tc>
          <w:tcPr>
            <w:tcW w:w="511" w:type="pct"/>
            <w:tcBorders>
              <w:top w:val="nil"/>
              <w:left w:val="nil"/>
              <w:bottom w:val="single" w:sz="8" w:space="0" w:color="auto"/>
              <w:right w:val="nil"/>
            </w:tcBorders>
            <w:vAlign w:val="bottom"/>
            <w:hideMark/>
          </w:tcPr>
          <w:p w14:paraId="739CFE51" w14:textId="77777777" w:rsidR="009412F7" w:rsidRPr="00F61759" w:rsidRDefault="009412F7">
            <w:pPr>
              <w:jc w:val="right"/>
              <w:rPr>
                <w:sz w:val="20"/>
                <w:szCs w:val="20"/>
              </w:rPr>
            </w:pPr>
            <w:r w:rsidRPr="00F61759">
              <w:rPr>
                <w:sz w:val="20"/>
                <w:szCs w:val="20"/>
              </w:rPr>
              <w:t>403</w:t>
            </w:r>
          </w:p>
        </w:tc>
        <w:tc>
          <w:tcPr>
            <w:tcW w:w="798" w:type="pct"/>
            <w:tcBorders>
              <w:top w:val="nil"/>
              <w:left w:val="nil"/>
              <w:bottom w:val="single" w:sz="8" w:space="0" w:color="auto"/>
              <w:right w:val="nil"/>
            </w:tcBorders>
            <w:vAlign w:val="bottom"/>
            <w:hideMark/>
          </w:tcPr>
          <w:p w14:paraId="68D56C66" w14:textId="77777777" w:rsidR="009412F7" w:rsidRPr="00F61759" w:rsidRDefault="009412F7">
            <w:pPr>
              <w:jc w:val="right"/>
              <w:rPr>
                <w:sz w:val="20"/>
                <w:szCs w:val="20"/>
              </w:rPr>
            </w:pPr>
            <w:r w:rsidRPr="00F61759">
              <w:rPr>
                <w:sz w:val="20"/>
                <w:szCs w:val="20"/>
              </w:rPr>
              <w:t>411</w:t>
            </w:r>
          </w:p>
        </w:tc>
        <w:tc>
          <w:tcPr>
            <w:tcW w:w="807" w:type="pct"/>
            <w:tcBorders>
              <w:top w:val="nil"/>
              <w:left w:val="nil"/>
              <w:bottom w:val="single" w:sz="8" w:space="0" w:color="auto"/>
              <w:right w:val="nil"/>
            </w:tcBorders>
            <w:vAlign w:val="bottom"/>
            <w:hideMark/>
          </w:tcPr>
          <w:p w14:paraId="5EAC7260" w14:textId="77777777" w:rsidR="009412F7" w:rsidRPr="00F61759" w:rsidRDefault="009412F7">
            <w:pPr>
              <w:jc w:val="right"/>
              <w:rPr>
                <w:sz w:val="20"/>
                <w:szCs w:val="20"/>
              </w:rPr>
            </w:pPr>
            <w:r w:rsidRPr="00F61759">
              <w:rPr>
                <w:sz w:val="20"/>
                <w:szCs w:val="20"/>
              </w:rPr>
              <w:t>86,7</w:t>
            </w:r>
          </w:p>
        </w:tc>
        <w:tc>
          <w:tcPr>
            <w:tcW w:w="793" w:type="pct"/>
            <w:tcBorders>
              <w:top w:val="nil"/>
              <w:left w:val="nil"/>
              <w:bottom w:val="single" w:sz="8" w:space="0" w:color="auto"/>
              <w:right w:val="nil"/>
            </w:tcBorders>
            <w:vAlign w:val="bottom"/>
            <w:hideMark/>
          </w:tcPr>
          <w:p w14:paraId="18ACA73E" w14:textId="77777777" w:rsidR="009412F7" w:rsidRPr="00F61759" w:rsidRDefault="009412F7">
            <w:pPr>
              <w:jc w:val="right"/>
              <w:rPr>
                <w:sz w:val="20"/>
                <w:szCs w:val="20"/>
              </w:rPr>
            </w:pPr>
            <w:r w:rsidRPr="00F61759">
              <w:rPr>
                <w:sz w:val="20"/>
                <w:szCs w:val="20"/>
              </w:rPr>
              <w:t>102,0</w:t>
            </w:r>
          </w:p>
        </w:tc>
      </w:tr>
    </w:tbl>
    <w:p w14:paraId="25EE72CB" w14:textId="77777777" w:rsidR="009412F7" w:rsidRDefault="009412F7" w:rsidP="009412F7">
      <w:pPr>
        <w:spacing w:before="120"/>
        <w:ind w:firstLine="709"/>
        <w:jc w:val="both"/>
        <w:rPr>
          <w:lang w:val="ky-KG"/>
        </w:rPr>
      </w:pPr>
      <w:r>
        <w:rPr>
          <w:lang w:val="ky-KG"/>
        </w:rPr>
        <w:t xml:space="preserve">2024-жылдын </w:t>
      </w:r>
      <w:r>
        <w:t>январь-</w:t>
      </w:r>
      <w:proofErr w:type="spellStart"/>
      <w:r>
        <w:t>ноябрында</w:t>
      </w:r>
      <w:proofErr w:type="spellEnd"/>
      <w:r>
        <w:t xml:space="preserve"> </w:t>
      </w:r>
      <w:proofErr w:type="spellStart"/>
      <w:r>
        <w:t>кылмыш</w:t>
      </w:r>
      <w:proofErr w:type="spellEnd"/>
      <w:r>
        <w:t xml:space="preserve"> </w:t>
      </w:r>
      <w:proofErr w:type="spellStart"/>
      <w:r>
        <w:t>жасаган</w:t>
      </w:r>
      <w:proofErr w:type="spellEnd"/>
      <w:r>
        <w:t xml:space="preserve"> 18,1 </w:t>
      </w:r>
      <w:proofErr w:type="spellStart"/>
      <w:r>
        <w:t>миң</w:t>
      </w:r>
      <w:proofErr w:type="spellEnd"/>
      <w:r>
        <w:t xml:space="preserve"> адам </w:t>
      </w:r>
      <w:r>
        <w:rPr>
          <w:lang w:val="ky-KG"/>
        </w:rPr>
        <w:t>аныкталды</w:t>
      </w:r>
      <w:r>
        <w:t xml:space="preserve">, </w:t>
      </w:r>
      <w:proofErr w:type="spellStart"/>
      <w:r>
        <w:t>бул</w:t>
      </w:r>
      <w:proofErr w:type="spellEnd"/>
      <w:r>
        <w:t xml:space="preserve"> </w:t>
      </w:r>
      <w:r>
        <w:br/>
        <w:t>2023-</w:t>
      </w:r>
      <w:r>
        <w:rPr>
          <w:lang w:val="ky-KG"/>
        </w:rPr>
        <w:t>ж. тиешелүү мезгилине салыштырмалуу 8,0</w:t>
      </w:r>
      <w:r>
        <w:t xml:space="preserve"> </w:t>
      </w:r>
      <w:proofErr w:type="spellStart"/>
      <w:r>
        <w:t>пайызга</w:t>
      </w:r>
      <w:proofErr w:type="spellEnd"/>
      <w:r>
        <w:t xml:space="preserve"> </w:t>
      </w:r>
      <w:r>
        <w:rPr>
          <w:lang w:val="ky-KG"/>
        </w:rPr>
        <w:t>аз</w:t>
      </w:r>
      <w:r>
        <w:t xml:space="preserve">. </w:t>
      </w:r>
      <w:proofErr w:type="spellStart"/>
      <w:r>
        <w:t>Алардын</w:t>
      </w:r>
      <w:proofErr w:type="spellEnd"/>
      <w:r>
        <w:t xml:space="preserve"> </w:t>
      </w:r>
      <w:proofErr w:type="spellStart"/>
      <w:r>
        <w:t>жалпы</w:t>
      </w:r>
      <w:proofErr w:type="spellEnd"/>
      <w:r>
        <w:t xml:space="preserve"> </w:t>
      </w:r>
      <w:proofErr w:type="spellStart"/>
      <w:r>
        <w:t>санынын</w:t>
      </w:r>
      <w:proofErr w:type="spellEnd"/>
      <w:r>
        <w:t xml:space="preserve"> 14,1 </w:t>
      </w:r>
      <w:proofErr w:type="spellStart"/>
      <w:r>
        <w:t>пайызын</w:t>
      </w:r>
      <w:proofErr w:type="spellEnd"/>
      <w:r>
        <w:rPr>
          <w:lang w:val="ky-KG"/>
        </w:rPr>
        <w:t xml:space="preserve"> </w:t>
      </w:r>
      <w:proofErr w:type="spellStart"/>
      <w:r>
        <w:t>аялдар</w:t>
      </w:r>
      <w:proofErr w:type="spellEnd"/>
      <w:r>
        <w:t xml:space="preserve">, 8,1 </w:t>
      </w:r>
      <w:proofErr w:type="spellStart"/>
      <w:r>
        <w:t>пайызын</w:t>
      </w:r>
      <w:proofErr w:type="spellEnd"/>
      <w:r>
        <w:t xml:space="preserve"> </w:t>
      </w:r>
      <w:proofErr w:type="spellStart"/>
      <w:r>
        <w:t>жашы</w:t>
      </w:r>
      <w:proofErr w:type="spellEnd"/>
      <w:r>
        <w:t xml:space="preserve"> жете </w:t>
      </w:r>
      <w:proofErr w:type="spellStart"/>
      <w:r>
        <w:t>электер</w:t>
      </w:r>
      <w:proofErr w:type="spellEnd"/>
      <w:r>
        <w:t xml:space="preserve">, ал </w:t>
      </w:r>
      <w:proofErr w:type="spellStart"/>
      <w:r>
        <w:t>эми</w:t>
      </w:r>
      <w:proofErr w:type="spellEnd"/>
      <w:r>
        <w:t xml:space="preserve"> </w:t>
      </w:r>
      <w:r>
        <w:rPr>
          <w:lang w:val="ky-KG"/>
        </w:rPr>
        <w:t xml:space="preserve">алардын </w:t>
      </w:r>
      <w:proofErr w:type="spellStart"/>
      <w:r>
        <w:t>ичинен</w:t>
      </w:r>
      <w:proofErr w:type="spellEnd"/>
      <w:r>
        <w:t xml:space="preserve"> 71,8 </w:t>
      </w:r>
      <w:proofErr w:type="spellStart"/>
      <w:r>
        <w:t>пайызы</w:t>
      </w:r>
      <w:proofErr w:type="spellEnd"/>
      <w:r>
        <w:rPr>
          <w:lang w:val="ky-KG"/>
        </w:rPr>
        <w:t>н</w:t>
      </w:r>
      <w:r>
        <w:t xml:space="preserve"> </w:t>
      </w:r>
      <w:proofErr w:type="spellStart"/>
      <w:r>
        <w:t>эч</w:t>
      </w:r>
      <w:proofErr w:type="spellEnd"/>
      <w:r>
        <w:t xml:space="preserve"> </w:t>
      </w:r>
      <w:proofErr w:type="spellStart"/>
      <w:r>
        <w:t>жерде</w:t>
      </w:r>
      <w:proofErr w:type="spellEnd"/>
      <w:r>
        <w:t xml:space="preserve"> </w:t>
      </w:r>
      <w:proofErr w:type="spellStart"/>
      <w:r>
        <w:t>окубаган</w:t>
      </w:r>
      <w:proofErr w:type="spellEnd"/>
      <w:r>
        <w:t xml:space="preserve"> </w:t>
      </w:r>
      <w:proofErr w:type="spellStart"/>
      <w:r>
        <w:t>жана</w:t>
      </w:r>
      <w:proofErr w:type="spellEnd"/>
      <w:r>
        <w:t xml:space="preserve"> </w:t>
      </w:r>
      <w:proofErr w:type="spellStart"/>
      <w:r>
        <w:t>иштебеген</w:t>
      </w:r>
      <w:proofErr w:type="spellEnd"/>
      <w:r>
        <w:t xml:space="preserve"> </w:t>
      </w:r>
      <w:proofErr w:type="spellStart"/>
      <w:r>
        <w:t>адамдар</w:t>
      </w:r>
      <w:proofErr w:type="spellEnd"/>
      <w:r>
        <w:t xml:space="preserve"> </w:t>
      </w:r>
      <w:proofErr w:type="spellStart"/>
      <w:r>
        <w:t>түздү</w:t>
      </w:r>
      <w:proofErr w:type="spellEnd"/>
      <w:r>
        <w:t>.</w:t>
      </w:r>
      <w:r>
        <w:rPr>
          <w:lang w:val="ky-KG"/>
        </w:rPr>
        <w:t xml:space="preserve"> </w:t>
      </w:r>
    </w:p>
    <w:p w14:paraId="47B6A698" w14:textId="6E9D50B2" w:rsidR="009412F7" w:rsidRDefault="00126261" w:rsidP="009412F7">
      <w:pPr>
        <w:tabs>
          <w:tab w:val="left" w:pos="8079"/>
        </w:tabs>
        <w:spacing w:before="120" w:after="120"/>
        <w:ind w:left="1361" w:hanging="1361"/>
        <w:rPr>
          <w:b/>
          <w:color w:val="000000"/>
          <w:lang w:val="ky-KG"/>
        </w:rPr>
      </w:pPr>
      <w:r>
        <w:rPr>
          <w:b/>
          <w:color w:val="000000"/>
          <w:lang w:val="ky-KG"/>
        </w:rPr>
        <w:lastRenderedPageBreak/>
        <w:t>10</w:t>
      </w:r>
      <w:r w:rsidR="00620BCA">
        <w:rPr>
          <w:b/>
          <w:color w:val="000000"/>
          <w:lang w:val="ky-KG"/>
        </w:rPr>
        <w:t>4</w:t>
      </w:r>
      <w:r w:rsidR="009412F7">
        <w:rPr>
          <w:b/>
          <w:color w:val="000000"/>
          <w:lang w:val="ky-KG"/>
        </w:rPr>
        <w:t>-таблица: Январь-ноябрда кылмыш жасагандыгы аныкталган адамдардын курамы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6"/>
        <w:gridCol w:w="1266"/>
        <w:gridCol w:w="1280"/>
        <w:gridCol w:w="1263"/>
        <w:gridCol w:w="1313"/>
      </w:tblGrid>
      <w:tr w:rsidR="009412F7" w:rsidRPr="00F61759" w14:paraId="5F7A0DE1" w14:textId="77777777" w:rsidTr="00F61759">
        <w:trPr>
          <w:tblHeader/>
        </w:trPr>
        <w:tc>
          <w:tcPr>
            <w:tcW w:w="2343" w:type="pct"/>
            <w:vMerge w:val="restart"/>
            <w:tcBorders>
              <w:top w:val="single" w:sz="8" w:space="0" w:color="auto"/>
              <w:left w:val="nil"/>
              <w:bottom w:val="single" w:sz="8" w:space="0" w:color="auto"/>
              <w:right w:val="nil"/>
            </w:tcBorders>
          </w:tcPr>
          <w:p w14:paraId="4521EEAF" w14:textId="77777777" w:rsidR="009412F7" w:rsidRPr="00F61759" w:rsidRDefault="009412F7">
            <w:pPr>
              <w:spacing w:before="20" w:after="20"/>
              <w:ind w:left="113" w:hanging="113"/>
              <w:rPr>
                <w:b/>
                <w:bCs/>
                <w:sz w:val="20"/>
                <w:szCs w:val="20"/>
                <w:lang w:val="ky-KG"/>
              </w:rPr>
            </w:pPr>
          </w:p>
        </w:tc>
        <w:tc>
          <w:tcPr>
            <w:tcW w:w="1321" w:type="pct"/>
            <w:gridSpan w:val="2"/>
            <w:tcBorders>
              <w:top w:val="single" w:sz="8" w:space="0" w:color="auto"/>
              <w:left w:val="nil"/>
              <w:bottom w:val="single" w:sz="4" w:space="0" w:color="auto"/>
              <w:right w:val="nil"/>
            </w:tcBorders>
            <w:vAlign w:val="center"/>
            <w:hideMark/>
          </w:tcPr>
          <w:p w14:paraId="41CE84C5" w14:textId="77777777" w:rsidR="009412F7" w:rsidRPr="00F61759" w:rsidRDefault="009412F7">
            <w:pPr>
              <w:spacing w:before="20" w:after="20"/>
              <w:jc w:val="center"/>
              <w:rPr>
                <w:b/>
                <w:bCs/>
                <w:sz w:val="20"/>
                <w:szCs w:val="20"/>
              </w:rPr>
            </w:pPr>
            <w:r w:rsidRPr="00F61759">
              <w:rPr>
                <w:b/>
                <w:bCs/>
                <w:sz w:val="20"/>
                <w:szCs w:val="20"/>
              </w:rPr>
              <w:t>Адам</w:t>
            </w:r>
          </w:p>
        </w:tc>
        <w:tc>
          <w:tcPr>
            <w:tcW w:w="1336" w:type="pct"/>
            <w:gridSpan w:val="2"/>
            <w:tcBorders>
              <w:top w:val="single" w:sz="8" w:space="0" w:color="auto"/>
              <w:left w:val="nil"/>
              <w:bottom w:val="single" w:sz="4" w:space="0" w:color="auto"/>
              <w:right w:val="nil"/>
            </w:tcBorders>
            <w:vAlign w:val="center"/>
            <w:hideMark/>
          </w:tcPr>
          <w:p w14:paraId="2AC84133" w14:textId="77777777" w:rsidR="009412F7" w:rsidRPr="00F61759" w:rsidRDefault="009412F7">
            <w:pPr>
              <w:spacing w:before="20" w:after="20"/>
              <w:jc w:val="center"/>
              <w:rPr>
                <w:b/>
                <w:bCs/>
                <w:sz w:val="20"/>
                <w:szCs w:val="20"/>
              </w:rPr>
            </w:pPr>
            <w:proofErr w:type="spellStart"/>
            <w:r w:rsidRPr="00F61759">
              <w:rPr>
                <w:b/>
                <w:bCs/>
                <w:color w:val="000000"/>
                <w:sz w:val="20"/>
                <w:szCs w:val="20"/>
              </w:rPr>
              <w:t>Мурунку</w:t>
            </w:r>
            <w:proofErr w:type="spellEnd"/>
            <w:r w:rsidRPr="00F61759">
              <w:rPr>
                <w:b/>
                <w:bCs/>
                <w:color w:val="000000"/>
                <w:sz w:val="20"/>
                <w:szCs w:val="20"/>
              </w:rPr>
              <w:t xml:space="preserve"> </w:t>
            </w:r>
            <w:proofErr w:type="spellStart"/>
            <w:r w:rsidRPr="00F61759">
              <w:rPr>
                <w:b/>
                <w:bCs/>
                <w:color w:val="000000"/>
                <w:sz w:val="20"/>
                <w:szCs w:val="20"/>
              </w:rPr>
              <w:t>жылдын</w:t>
            </w:r>
            <w:proofErr w:type="spellEnd"/>
            <w:r w:rsidRPr="00F61759">
              <w:rPr>
                <w:b/>
                <w:bCs/>
                <w:color w:val="000000"/>
                <w:sz w:val="20"/>
                <w:szCs w:val="20"/>
              </w:rPr>
              <w:t xml:space="preserve"> </w:t>
            </w:r>
            <w:proofErr w:type="spellStart"/>
            <w:r w:rsidRPr="00F61759">
              <w:rPr>
                <w:b/>
                <w:bCs/>
                <w:color w:val="000000"/>
                <w:sz w:val="20"/>
                <w:szCs w:val="20"/>
              </w:rPr>
              <w:t>тийишт</w:t>
            </w:r>
            <w:proofErr w:type="spellEnd"/>
            <w:r w:rsidRPr="00F61759">
              <w:rPr>
                <w:b/>
                <w:sz w:val="20"/>
                <w:szCs w:val="20"/>
                <w:lang w:val="ky-KG"/>
              </w:rPr>
              <w:t>үү</w:t>
            </w:r>
            <w:r w:rsidRPr="00F61759">
              <w:rPr>
                <w:b/>
                <w:bCs/>
                <w:color w:val="000000"/>
                <w:sz w:val="20"/>
                <w:szCs w:val="20"/>
              </w:rPr>
              <w:t xml:space="preserve"> </w:t>
            </w:r>
            <w:r w:rsidRPr="00F61759">
              <w:rPr>
                <w:b/>
                <w:bCs/>
                <w:color w:val="000000"/>
                <w:sz w:val="20"/>
                <w:szCs w:val="20"/>
              </w:rPr>
              <w:br/>
            </w:r>
            <w:r w:rsidRPr="00F61759">
              <w:rPr>
                <w:b/>
                <w:bCs/>
                <w:color w:val="000000"/>
                <w:sz w:val="20"/>
                <w:szCs w:val="20"/>
                <w:lang w:val="ky-KG"/>
              </w:rPr>
              <w:t>мезгилге</w:t>
            </w:r>
            <w:r w:rsidRPr="00F61759">
              <w:rPr>
                <w:b/>
                <w:bCs/>
                <w:color w:val="000000"/>
                <w:sz w:val="20"/>
                <w:szCs w:val="20"/>
              </w:rPr>
              <w:t xml:space="preserve"> карата </w:t>
            </w:r>
            <w:proofErr w:type="spellStart"/>
            <w:r w:rsidRPr="00F61759">
              <w:rPr>
                <w:b/>
                <w:bCs/>
                <w:color w:val="000000"/>
                <w:sz w:val="20"/>
                <w:szCs w:val="20"/>
              </w:rPr>
              <w:t>пайыз</w:t>
            </w:r>
            <w:proofErr w:type="spellEnd"/>
            <w:r w:rsidRPr="00F61759">
              <w:rPr>
                <w:b/>
                <w:bCs/>
                <w:color w:val="000000"/>
                <w:sz w:val="20"/>
                <w:szCs w:val="20"/>
              </w:rPr>
              <w:t xml:space="preserve"> </w:t>
            </w:r>
            <w:proofErr w:type="spellStart"/>
            <w:r w:rsidRPr="00F61759">
              <w:rPr>
                <w:b/>
                <w:bCs/>
                <w:color w:val="000000"/>
                <w:sz w:val="20"/>
                <w:szCs w:val="20"/>
              </w:rPr>
              <w:t>менен</w:t>
            </w:r>
            <w:proofErr w:type="spellEnd"/>
          </w:p>
        </w:tc>
      </w:tr>
      <w:tr w:rsidR="009412F7" w:rsidRPr="00F61759" w14:paraId="4A3AF8C6" w14:textId="77777777" w:rsidTr="00F61759">
        <w:trPr>
          <w:tblHeader/>
        </w:trPr>
        <w:tc>
          <w:tcPr>
            <w:tcW w:w="2343" w:type="pct"/>
            <w:vMerge/>
            <w:tcBorders>
              <w:top w:val="single" w:sz="8" w:space="0" w:color="auto"/>
              <w:left w:val="nil"/>
              <w:bottom w:val="single" w:sz="8" w:space="0" w:color="auto"/>
              <w:right w:val="nil"/>
            </w:tcBorders>
            <w:vAlign w:val="center"/>
            <w:hideMark/>
          </w:tcPr>
          <w:p w14:paraId="68734E19" w14:textId="77777777" w:rsidR="009412F7" w:rsidRPr="00F61759" w:rsidRDefault="009412F7">
            <w:pPr>
              <w:rPr>
                <w:b/>
                <w:bCs/>
                <w:sz w:val="20"/>
                <w:szCs w:val="20"/>
                <w:lang w:val="ky-KG"/>
              </w:rPr>
            </w:pPr>
          </w:p>
        </w:tc>
        <w:tc>
          <w:tcPr>
            <w:tcW w:w="657" w:type="pct"/>
            <w:tcBorders>
              <w:top w:val="single" w:sz="4" w:space="0" w:color="auto"/>
              <w:left w:val="nil"/>
              <w:bottom w:val="single" w:sz="4" w:space="0" w:color="auto"/>
              <w:right w:val="nil"/>
            </w:tcBorders>
            <w:vAlign w:val="center"/>
            <w:hideMark/>
          </w:tcPr>
          <w:p w14:paraId="2A87FB5C" w14:textId="77777777" w:rsidR="009412F7" w:rsidRPr="00F61759" w:rsidRDefault="009412F7">
            <w:pPr>
              <w:spacing w:before="40" w:after="20"/>
              <w:jc w:val="right"/>
              <w:rPr>
                <w:b/>
                <w:bCs/>
                <w:sz w:val="20"/>
                <w:szCs w:val="20"/>
              </w:rPr>
            </w:pPr>
            <w:r w:rsidRPr="00F61759">
              <w:rPr>
                <w:b/>
                <w:bCs/>
                <w:sz w:val="20"/>
                <w:szCs w:val="20"/>
              </w:rPr>
              <w:t>2023</w:t>
            </w:r>
          </w:p>
        </w:tc>
        <w:tc>
          <w:tcPr>
            <w:tcW w:w="664" w:type="pct"/>
            <w:tcBorders>
              <w:top w:val="single" w:sz="4" w:space="0" w:color="auto"/>
              <w:left w:val="nil"/>
              <w:bottom w:val="single" w:sz="4" w:space="0" w:color="auto"/>
              <w:right w:val="nil"/>
            </w:tcBorders>
            <w:vAlign w:val="center"/>
            <w:hideMark/>
          </w:tcPr>
          <w:p w14:paraId="3DC2CFF0" w14:textId="77777777" w:rsidR="009412F7" w:rsidRPr="00F61759" w:rsidRDefault="009412F7">
            <w:pPr>
              <w:spacing w:before="40" w:after="20"/>
              <w:jc w:val="right"/>
              <w:rPr>
                <w:b/>
                <w:bCs/>
                <w:sz w:val="20"/>
                <w:szCs w:val="20"/>
              </w:rPr>
            </w:pPr>
            <w:r w:rsidRPr="00F61759">
              <w:rPr>
                <w:b/>
                <w:bCs/>
                <w:sz w:val="20"/>
                <w:szCs w:val="20"/>
              </w:rPr>
              <w:t>2024</w:t>
            </w:r>
          </w:p>
        </w:tc>
        <w:tc>
          <w:tcPr>
            <w:tcW w:w="655" w:type="pct"/>
            <w:tcBorders>
              <w:top w:val="single" w:sz="4" w:space="0" w:color="auto"/>
              <w:left w:val="nil"/>
              <w:bottom w:val="single" w:sz="4" w:space="0" w:color="auto"/>
              <w:right w:val="nil"/>
            </w:tcBorders>
            <w:vAlign w:val="center"/>
            <w:hideMark/>
          </w:tcPr>
          <w:p w14:paraId="75B00A05" w14:textId="77777777" w:rsidR="009412F7" w:rsidRPr="00F61759" w:rsidRDefault="009412F7">
            <w:pPr>
              <w:spacing w:before="40" w:after="20"/>
              <w:jc w:val="right"/>
              <w:rPr>
                <w:b/>
                <w:bCs/>
                <w:sz w:val="20"/>
                <w:szCs w:val="20"/>
              </w:rPr>
            </w:pPr>
            <w:r w:rsidRPr="00F61759">
              <w:rPr>
                <w:b/>
                <w:bCs/>
                <w:sz w:val="20"/>
                <w:szCs w:val="20"/>
              </w:rPr>
              <w:t>2023</w:t>
            </w:r>
          </w:p>
        </w:tc>
        <w:tc>
          <w:tcPr>
            <w:tcW w:w="681" w:type="pct"/>
            <w:tcBorders>
              <w:top w:val="single" w:sz="4" w:space="0" w:color="auto"/>
              <w:left w:val="nil"/>
              <w:bottom w:val="single" w:sz="4" w:space="0" w:color="auto"/>
              <w:right w:val="nil"/>
            </w:tcBorders>
            <w:vAlign w:val="center"/>
            <w:hideMark/>
          </w:tcPr>
          <w:p w14:paraId="7D7D47DE" w14:textId="77777777" w:rsidR="009412F7" w:rsidRPr="00F61759" w:rsidRDefault="009412F7">
            <w:pPr>
              <w:spacing w:before="40" w:after="20"/>
              <w:jc w:val="right"/>
              <w:rPr>
                <w:b/>
                <w:bCs/>
                <w:sz w:val="20"/>
                <w:szCs w:val="20"/>
              </w:rPr>
            </w:pPr>
            <w:r w:rsidRPr="00F61759">
              <w:rPr>
                <w:b/>
                <w:bCs/>
                <w:sz w:val="20"/>
                <w:szCs w:val="20"/>
              </w:rPr>
              <w:t>2024</w:t>
            </w:r>
          </w:p>
        </w:tc>
      </w:tr>
      <w:tr w:rsidR="009412F7" w:rsidRPr="00F61759" w14:paraId="1029C7DF" w14:textId="77777777" w:rsidTr="00F61759">
        <w:tc>
          <w:tcPr>
            <w:tcW w:w="2343" w:type="pct"/>
            <w:tcBorders>
              <w:top w:val="single" w:sz="8" w:space="0" w:color="auto"/>
              <w:left w:val="nil"/>
              <w:bottom w:val="nil"/>
              <w:right w:val="nil"/>
            </w:tcBorders>
            <w:vAlign w:val="bottom"/>
            <w:hideMark/>
          </w:tcPr>
          <w:p w14:paraId="536697C6" w14:textId="77777777" w:rsidR="009412F7" w:rsidRPr="00F61759" w:rsidRDefault="009412F7">
            <w:pPr>
              <w:spacing w:before="40" w:after="40"/>
              <w:ind w:left="113" w:hanging="113"/>
              <w:rPr>
                <w:b/>
                <w:bCs/>
                <w:sz w:val="20"/>
                <w:szCs w:val="20"/>
              </w:rPr>
            </w:pPr>
            <w:proofErr w:type="spellStart"/>
            <w:r w:rsidRPr="00F61759">
              <w:rPr>
                <w:b/>
                <w:bCs/>
                <w:sz w:val="20"/>
                <w:szCs w:val="20"/>
              </w:rPr>
              <w:t>Кармалгандардын</w:t>
            </w:r>
            <w:proofErr w:type="spellEnd"/>
            <w:r w:rsidRPr="00F61759">
              <w:rPr>
                <w:b/>
                <w:bCs/>
                <w:sz w:val="20"/>
                <w:szCs w:val="20"/>
              </w:rPr>
              <w:t xml:space="preserve"> - </w:t>
            </w:r>
            <w:proofErr w:type="spellStart"/>
            <w:r w:rsidRPr="00F61759">
              <w:rPr>
                <w:bCs/>
                <w:sz w:val="20"/>
                <w:szCs w:val="20"/>
              </w:rPr>
              <w:t>бардыгы</w:t>
            </w:r>
            <w:proofErr w:type="spellEnd"/>
          </w:p>
        </w:tc>
        <w:tc>
          <w:tcPr>
            <w:tcW w:w="657" w:type="pct"/>
            <w:tcBorders>
              <w:top w:val="nil"/>
              <w:left w:val="nil"/>
              <w:bottom w:val="nil"/>
              <w:right w:val="nil"/>
            </w:tcBorders>
            <w:vAlign w:val="bottom"/>
            <w:hideMark/>
          </w:tcPr>
          <w:p w14:paraId="21D96A96" w14:textId="77777777" w:rsidR="009412F7" w:rsidRPr="00F61759" w:rsidRDefault="009412F7">
            <w:pPr>
              <w:jc w:val="right"/>
              <w:rPr>
                <w:b/>
                <w:sz w:val="20"/>
                <w:szCs w:val="20"/>
              </w:rPr>
            </w:pPr>
            <w:r w:rsidRPr="00F61759">
              <w:rPr>
                <w:b/>
                <w:sz w:val="20"/>
                <w:szCs w:val="20"/>
              </w:rPr>
              <w:t>19 683</w:t>
            </w:r>
          </w:p>
        </w:tc>
        <w:tc>
          <w:tcPr>
            <w:tcW w:w="664" w:type="pct"/>
            <w:tcBorders>
              <w:top w:val="nil"/>
              <w:left w:val="nil"/>
              <w:bottom w:val="nil"/>
              <w:right w:val="nil"/>
            </w:tcBorders>
            <w:vAlign w:val="bottom"/>
            <w:hideMark/>
          </w:tcPr>
          <w:p w14:paraId="2CDAC64C" w14:textId="77777777" w:rsidR="009412F7" w:rsidRPr="00F61759" w:rsidRDefault="009412F7">
            <w:pPr>
              <w:jc w:val="right"/>
              <w:rPr>
                <w:b/>
                <w:sz w:val="20"/>
                <w:szCs w:val="20"/>
              </w:rPr>
            </w:pPr>
            <w:r w:rsidRPr="00F61759">
              <w:rPr>
                <w:b/>
                <w:sz w:val="20"/>
                <w:szCs w:val="20"/>
              </w:rPr>
              <w:t>18 107</w:t>
            </w:r>
          </w:p>
        </w:tc>
        <w:tc>
          <w:tcPr>
            <w:tcW w:w="655" w:type="pct"/>
            <w:tcBorders>
              <w:top w:val="nil"/>
              <w:left w:val="nil"/>
              <w:bottom w:val="nil"/>
              <w:right w:val="nil"/>
            </w:tcBorders>
            <w:vAlign w:val="bottom"/>
            <w:hideMark/>
          </w:tcPr>
          <w:p w14:paraId="5FF6283A" w14:textId="77777777" w:rsidR="009412F7" w:rsidRPr="00F61759" w:rsidRDefault="009412F7">
            <w:pPr>
              <w:jc w:val="right"/>
              <w:rPr>
                <w:b/>
                <w:sz w:val="20"/>
                <w:szCs w:val="20"/>
              </w:rPr>
            </w:pPr>
            <w:r w:rsidRPr="00F61759">
              <w:rPr>
                <w:b/>
                <w:sz w:val="20"/>
                <w:szCs w:val="20"/>
              </w:rPr>
              <w:t>102,7</w:t>
            </w:r>
          </w:p>
        </w:tc>
        <w:tc>
          <w:tcPr>
            <w:tcW w:w="681" w:type="pct"/>
            <w:tcBorders>
              <w:top w:val="nil"/>
              <w:left w:val="nil"/>
              <w:bottom w:val="nil"/>
              <w:right w:val="nil"/>
            </w:tcBorders>
            <w:vAlign w:val="bottom"/>
            <w:hideMark/>
          </w:tcPr>
          <w:p w14:paraId="01721204" w14:textId="77777777" w:rsidR="009412F7" w:rsidRPr="00F61759" w:rsidRDefault="009412F7">
            <w:pPr>
              <w:jc w:val="right"/>
              <w:rPr>
                <w:b/>
                <w:sz w:val="20"/>
                <w:szCs w:val="20"/>
              </w:rPr>
            </w:pPr>
            <w:r w:rsidRPr="00F61759">
              <w:rPr>
                <w:b/>
                <w:sz w:val="20"/>
                <w:szCs w:val="20"/>
              </w:rPr>
              <w:t>92,0</w:t>
            </w:r>
          </w:p>
        </w:tc>
      </w:tr>
      <w:tr w:rsidR="009412F7" w:rsidRPr="00F61759" w14:paraId="1D79DE88" w14:textId="77777777" w:rsidTr="00F61759">
        <w:tc>
          <w:tcPr>
            <w:tcW w:w="2343" w:type="pct"/>
            <w:tcBorders>
              <w:top w:val="nil"/>
              <w:left w:val="nil"/>
              <w:bottom w:val="nil"/>
              <w:right w:val="nil"/>
            </w:tcBorders>
            <w:vAlign w:val="bottom"/>
            <w:hideMark/>
          </w:tcPr>
          <w:p w14:paraId="2DE57421" w14:textId="77777777" w:rsidR="009412F7" w:rsidRPr="00F61759" w:rsidRDefault="009412F7">
            <w:pPr>
              <w:spacing w:before="40" w:after="40"/>
              <w:rPr>
                <w:sz w:val="20"/>
                <w:szCs w:val="20"/>
                <w:lang w:val="ky-KG"/>
              </w:rPr>
            </w:pPr>
            <w:r w:rsidRPr="00F61759">
              <w:rPr>
                <w:sz w:val="20"/>
                <w:szCs w:val="20"/>
              </w:rPr>
              <w:t xml:space="preserve"> </w:t>
            </w:r>
            <w:proofErr w:type="spellStart"/>
            <w:r w:rsidRPr="00F61759">
              <w:rPr>
                <w:sz w:val="20"/>
                <w:szCs w:val="20"/>
              </w:rPr>
              <w:t>анын</w:t>
            </w:r>
            <w:proofErr w:type="spellEnd"/>
            <w:r w:rsidRPr="00F61759">
              <w:rPr>
                <w:sz w:val="20"/>
                <w:szCs w:val="20"/>
              </w:rPr>
              <w:t xml:space="preserve"> </w:t>
            </w:r>
            <w:proofErr w:type="spellStart"/>
            <w:r w:rsidRPr="00F61759">
              <w:rPr>
                <w:sz w:val="20"/>
                <w:szCs w:val="20"/>
              </w:rPr>
              <w:t>ичинде</w:t>
            </w:r>
            <w:proofErr w:type="spellEnd"/>
            <w:r w:rsidRPr="00F61759">
              <w:rPr>
                <w:sz w:val="20"/>
                <w:szCs w:val="20"/>
              </w:rPr>
              <w:t>:</w:t>
            </w:r>
            <w:r w:rsidRPr="00F61759">
              <w:rPr>
                <w:sz w:val="20"/>
                <w:szCs w:val="20"/>
                <w:lang w:val="ky-KG"/>
              </w:rPr>
              <w:t xml:space="preserve"> </w:t>
            </w:r>
          </w:p>
        </w:tc>
        <w:tc>
          <w:tcPr>
            <w:tcW w:w="657" w:type="pct"/>
            <w:tcBorders>
              <w:top w:val="nil"/>
              <w:left w:val="nil"/>
              <w:bottom w:val="nil"/>
              <w:right w:val="nil"/>
            </w:tcBorders>
            <w:vAlign w:val="bottom"/>
          </w:tcPr>
          <w:p w14:paraId="56A4EB38" w14:textId="77777777" w:rsidR="009412F7" w:rsidRPr="00F61759" w:rsidRDefault="009412F7">
            <w:pPr>
              <w:jc w:val="right"/>
              <w:rPr>
                <w:sz w:val="20"/>
                <w:szCs w:val="20"/>
              </w:rPr>
            </w:pPr>
          </w:p>
        </w:tc>
        <w:tc>
          <w:tcPr>
            <w:tcW w:w="664" w:type="pct"/>
            <w:tcBorders>
              <w:top w:val="nil"/>
              <w:left w:val="nil"/>
              <w:bottom w:val="nil"/>
              <w:right w:val="nil"/>
            </w:tcBorders>
            <w:vAlign w:val="bottom"/>
          </w:tcPr>
          <w:p w14:paraId="0FE0A1A5" w14:textId="77777777" w:rsidR="009412F7" w:rsidRPr="00F61759" w:rsidRDefault="009412F7">
            <w:pPr>
              <w:jc w:val="right"/>
              <w:rPr>
                <w:sz w:val="20"/>
                <w:szCs w:val="20"/>
              </w:rPr>
            </w:pPr>
          </w:p>
        </w:tc>
        <w:tc>
          <w:tcPr>
            <w:tcW w:w="655" w:type="pct"/>
            <w:tcBorders>
              <w:top w:val="nil"/>
              <w:left w:val="nil"/>
              <w:bottom w:val="nil"/>
              <w:right w:val="nil"/>
            </w:tcBorders>
            <w:vAlign w:val="bottom"/>
          </w:tcPr>
          <w:p w14:paraId="37A5EE17" w14:textId="77777777" w:rsidR="009412F7" w:rsidRPr="00F61759" w:rsidRDefault="009412F7">
            <w:pPr>
              <w:jc w:val="right"/>
              <w:rPr>
                <w:sz w:val="20"/>
                <w:szCs w:val="20"/>
              </w:rPr>
            </w:pPr>
          </w:p>
        </w:tc>
        <w:tc>
          <w:tcPr>
            <w:tcW w:w="681" w:type="pct"/>
            <w:tcBorders>
              <w:top w:val="nil"/>
              <w:left w:val="nil"/>
              <w:bottom w:val="nil"/>
              <w:right w:val="nil"/>
            </w:tcBorders>
            <w:vAlign w:val="bottom"/>
          </w:tcPr>
          <w:p w14:paraId="73ABB634" w14:textId="77777777" w:rsidR="009412F7" w:rsidRPr="00F61759" w:rsidRDefault="009412F7">
            <w:pPr>
              <w:jc w:val="right"/>
              <w:rPr>
                <w:sz w:val="20"/>
                <w:szCs w:val="20"/>
              </w:rPr>
            </w:pPr>
          </w:p>
        </w:tc>
      </w:tr>
      <w:tr w:rsidR="009412F7" w:rsidRPr="00F61759" w14:paraId="19F4FBA0" w14:textId="77777777" w:rsidTr="00F61759">
        <w:tc>
          <w:tcPr>
            <w:tcW w:w="2343" w:type="pct"/>
            <w:tcBorders>
              <w:top w:val="nil"/>
              <w:left w:val="nil"/>
              <w:bottom w:val="nil"/>
              <w:right w:val="nil"/>
            </w:tcBorders>
            <w:vAlign w:val="bottom"/>
            <w:hideMark/>
          </w:tcPr>
          <w:p w14:paraId="675AC1C6" w14:textId="77777777" w:rsidR="009412F7" w:rsidRPr="00F61759" w:rsidRDefault="009412F7">
            <w:pPr>
              <w:tabs>
                <w:tab w:val="left" w:pos="2790"/>
              </w:tabs>
              <w:spacing w:before="40" w:after="40"/>
              <w:rPr>
                <w:sz w:val="20"/>
                <w:szCs w:val="20"/>
              </w:rPr>
            </w:pPr>
            <w:r w:rsidRPr="00F61759">
              <w:rPr>
                <w:sz w:val="20"/>
                <w:szCs w:val="20"/>
              </w:rPr>
              <w:t xml:space="preserve"> </w:t>
            </w:r>
            <w:proofErr w:type="spellStart"/>
            <w:r w:rsidRPr="00F61759">
              <w:rPr>
                <w:sz w:val="20"/>
                <w:szCs w:val="20"/>
              </w:rPr>
              <w:t>эркектер</w:t>
            </w:r>
            <w:proofErr w:type="spellEnd"/>
          </w:p>
        </w:tc>
        <w:tc>
          <w:tcPr>
            <w:tcW w:w="657" w:type="pct"/>
            <w:tcBorders>
              <w:top w:val="nil"/>
              <w:left w:val="nil"/>
              <w:bottom w:val="nil"/>
              <w:right w:val="nil"/>
            </w:tcBorders>
            <w:vAlign w:val="bottom"/>
            <w:hideMark/>
          </w:tcPr>
          <w:p w14:paraId="1FC8B5E1" w14:textId="77777777" w:rsidR="009412F7" w:rsidRPr="00F61759" w:rsidRDefault="009412F7">
            <w:pPr>
              <w:jc w:val="right"/>
              <w:rPr>
                <w:sz w:val="20"/>
                <w:szCs w:val="20"/>
              </w:rPr>
            </w:pPr>
            <w:r w:rsidRPr="00F61759">
              <w:rPr>
                <w:sz w:val="20"/>
                <w:szCs w:val="20"/>
              </w:rPr>
              <w:t>16 754</w:t>
            </w:r>
          </w:p>
        </w:tc>
        <w:tc>
          <w:tcPr>
            <w:tcW w:w="664" w:type="pct"/>
            <w:tcBorders>
              <w:top w:val="nil"/>
              <w:left w:val="nil"/>
              <w:bottom w:val="nil"/>
              <w:right w:val="nil"/>
            </w:tcBorders>
            <w:vAlign w:val="bottom"/>
            <w:hideMark/>
          </w:tcPr>
          <w:p w14:paraId="71F63042" w14:textId="77777777" w:rsidR="009412F7" w:rsidRPr="00F61759" w:rsidRDefault="009412F7">
            <w:pPr>
              <w:jc w:val="right"/>
              <w:rPr>
                <w:sz w:val="20"/>
                <w:szCs w:val="20"/>
              </w:rPr>
            </w:pPr>
            <w:r w:rsidRPr="00F61759">
              <w:rPr>
                <w:sz w:val="20"/>
                <w:szCs w:val="20"/>
              </w:rPr>
              <w:t>15 555</w:t>
            </w:r>
          </w:p>
        </w:tc>
        <w:tc>
          <w:tcPr>
            <w:tcW w:w="655" w:type="pct"/>
            <w:tcBorders>
              <w:top w:val="nil"/>
              <w:left w:val="nil"/>
              <w:bottom w:val="nil"/>
              <w:right w:val="nil"/>
            </w:tcBorders>
            <w:vAlign w:val="bottom"/>
            <w:hideMark/>
          </w:tcPr>
          <w:p w14:paraId="0CA644AC" w14:textId="77777777" w:rsidR="009412F7" w:rsidRPr="00F61759" w:rsidRDefault="009412F7">
            <w:pPr>
              <w:jc w:val="right"/>
              <w:rPr>
                <w:sz w:val="20"/>
                <w:szCs w:val="20"/>
              </w:rPr>
            </w:pPr>
            <w:r w:rsidRPr="00F61759">
              <w:rPr>
                <w:sz w:val="20"/>
                <w:szCs w:val="20"/>
              </w:rPr>
              <w:t>101,2</w:t>
            </w:r>
          </w:p>
        </w:tc>
        <w:tc>
          <w:tcPr>
            <w:tcW w:w="681" w:type="pct"/>
            <w:tcBorders>
              <w:top w:val="nil"/>
              <w:left w:val="nil"/>
              <w:bottom w:val="nil"/>
              <w:right w:val="nil"/>
            </w:tcBorders>
            <w:vAlign w:val="bottom"/>
            <w:hideMark/>
          </w:tcPr>
          <w:p w14:paraId="61A53527" w14:textId="77777777" w:rsidR="009412F7" w:rsidRPr="00F61759" w:rsidRDefault="009412F7">
            <w:pPr>
              <w:jc w:val="right"/>
              <w:rPr>
                <w:sz w:val="20"/>
                <w:szCs w:val="20"/>
              </w:rPr>
            </w:pPr>
            <w:r w:rsidRPr="00F61759">
              <w:rPr>
                <w:sz w:val="20"/>
                <w:szCs w:val="20"/>
              </w:rPr>
              <w:t>92,8</w:t>
            </w:r>
          </w:p>
        </w:tc>
      </w:tr>
      <w:tr w:rsidR="009412F7" w:rsidRPr="00F61759" w14:paraId="4AD31F18" w14:textId="77777777" w:rsidTr="00F61759">
        <w:tc>
          <w:tcPr>
            <w:tcW w:w="2343" w:type="pct"/>
            <w:tcBorders>
              <w:top w:val="nil"/>
              <w:left w:val="nil"/>
              <w:bottom w:val="nil"/>
              <w:right w:val="nil"/>
            </w:tcBorders>
            <w:vAlign w:val="bottom"/>
            <w:hideMark/>
          </w:tcPr>
          <w:p w14:paraId="6665F686" w14:textId="77777777" w:rsidR="009412F7" w:rsidRPr="00F61759" w:rsidRDefault="009412F7">
            <w:pPr>
              <w:spacing w:before="40" w:after="40"/>
              <w:rPr>
                <w:sz w:val="20"/>
                <w:szCs w:val="20"/>
              </w:rPr>
            </w:pPr>
            <w:r w:rsidRPr="00F61759">
              <w:rPr>
                <w:sz w:val="20"/>
                <w:szCs w:val="20"/>
              </w:rPr>
              <w:t xml:space="preserve"> </w:t>
            </w:r>
            <w:proofErr w:type="spellStart"/>
            <w:r w:rsidRPr="00F61759">
              <w:rPr>
                <w:sz w:val="20"/>
                <w:szCs w:val="20"/>
              </w:rPr>
              <w:t>аялдар</w:t>
            </w:r>
            <w:proofErr w:type="spellEnd"/>
          </w:p>
        </w:tc>
        <w:tc>
          <w:tcPr>
            <w:tcW w:w="657" w:type="pct"/>
            <w:tcBorders>
              <w:top w:val="nil"/>
              <w:left w:val="nil"/>
              <w:bottom w:val="nil"/>
              <w:right w:val="nil"/>
            </w:tcBorders>
            <w:vAlign w:val="bottom"/>
            <w:hideMark/>
          </w:tcPr>
          <w:p w14:paraId="70AF64DE" w14:textId="77777777" w:rsidR="009412F7" w:rsidRPr="00F61759" w:rsidRDefault="009412F7">
            <w:pPr>
              <w:jc w:val="right"/>
              <w:rPr>
                <w:sz w:val="20"/>
                <w:szCs w:val="20"/>
              </w:rPr>
            </w:pPr>
            <w:r w:rsidRPr="00F61759">
              <w:rPr>
                <w:sz w:val="20"/>
                <w:szCs w:val="20"/>
              </w:rPr>
              <w:t>2 929</w:t>
            </w:r>
          </w:p>
        </w:tc>
        <w:tc>
          <w:tcPr>
            <w:tcW w:w="664" w:type="pct"/>
            <w:tcBorders>
              <w:top w:val="nil"/>
              <w:left w:val="nil"/>
              <w:bottom w:val="nil"/>
              <w:right w:val="nil"/>
            </w:tcBorders>
            <w:vAlign w:val="bottom"/>
            <w:hideMark/>
          </w:tcPr>
          <w:p w14:paraId="13BD91F6" w14:textId="77777777" w:rsidR="009412F7" w:rsidRPr="00F61759" w:rsidRDefault="009412F7">
            <w:pPr>
              <w:jc w:val="right"/>
              <w:rPr>
                <w:sz w:val="20"/>
                <w:szCs w:val="20"/>
              </w:rPr>
            </w:pPr>
            <w:r w:rsidRPr="00F61759">
              <w:rPr>
                <w:sz w:val="20"/>
                <w:szCs w:val="20"/>
              </w:rPr>
              <w:t>2 552</w:t>
            </w:r>
          </w:p>
        </w:tc>
        <w:tc>
          <w:tcPr>
            <w:tcW w:w="655" w:type="pct"/>
            <w:tcBorders>
              <w:top w:val="nil"/>
              <w:left w:val="nil"/>
              <w:bottom w:val="nil"/>
              <w:right w:val="nil"/>
            </w:tcBorders>
            <w:vAlign w:val="bottom"/>
            <w:hideMark/>
          </w:tcPr>
          <w:p w14:paraId="6A9540D6" w14:textId="77777777" w:rsidR="009412F7" w:rsidRPr="00F61759" w:rsidRDefault="009412F7">
            <w:pPr>
              <w:jc w:val="right"/>
              <w:rPr>
                <w:sz w:val="20"/>
                <w:szCs w:val="20"/>
              </w:rPr>
            </w:pPr>
            <w:r w:rsidRPr="00F61759">
              <w:rPr>
                <w:sz w:val="20"/>
                <w:szCs w:val="20"/>
              </w:rPr>
              <w:t>112,4</w:t>
            </w:r>
          </w:p>
        </w:tc>
        <w:tc>
          <w:tcPr>
            <w:tcW w:w="681" w:type="pct"/>
            <w:tcBorders>
              <w:top w:val="nil"/>
              <w:left w:val="nil"/>
              <w:bottom w:val="nil"/>
              <w:right w:val="nil"/>
            </w:tcBorders>
            <w:vAlign w:val="bottom"/>
            <w:hideMark/>
          </w:tcPr>
          <w:p w14:paraId="7AE553F7" w14:textId="77777777" w:rsidR="009412F7" w:rsidRPr="00F61759" w:rsidRDefault="009412F7">
            <w:pPr>
              <w:jc w:val="right"/>
              <w:rPr>
                <w:sz w:val="20"/>
                <w:szCs w:val="20"/>
              </w:rPr>
            </w:pPr>
            <w:r w:rsidRPr="00F61759">
              <w:rPr>
                <w:sz w:val="20"/>
                <w:szCs w:val="20"/>
              </w:rPr>
              <w:t>87,1</w:t>
            </w:r>
          </w:p>
        </w:tc>
      </w:tr>
      <w:tr w:rsidR="009412F7" w:rsidRPr="00F61759" w14:paraId="21171417" w14:textId="77777777" w:rsidTr="00F61759">
        <w:tc>
          <w:tcPr>
            <w:tcW w:w="2343" w:type="pct"/>
            <w:tcBorders>
              <w:top w:val="nil"/>
              <w:left w:val="nil"/>
              <w:bottom w:val="nil"/>
              <w:right w:val="nil"/>
            </w:tcBorders>
            <w:vAlign w:val="bottom"/>
            <w:hideMark/>
          </w:tcPr>
          <w:p w14:paraId="205CB902" w14:textId="77777777" w:rsidR="009412F7" w:rsidRPr="00F61759" w:rsidRDefault="009412F7">
            <w:pPr>
              <w:spacing w:before="40" w:after="40"/>
              <w:ind w:left="113" w:hanging="113"/>
              <w:rPr>
                <w:bCs/>
                <w:sz w:val="20"/>
                <w:szCs w:val="20"/>
              </w:rPr>
            </w:pPr>
            <w:proofErr w:type="spellStart"/>
            <w:r w:rsidRPr="00F61759">
              <w:rPr>
                <w:bCs/>
                <w:sz w:val="20"/>
                <w:szCs w:val="20"/>
              </w:rPr>
              <w:t>Кылмыш</w:t>
            </w:r>
            <w:proofErr w:type="spellEnd"/>
            <w:r w:rsidRPr="00F61759">
              <w:rPr>
                <w:bCs/>
                <w:sz w:val="20"/>
                <w:szCs w:val="20"/>
              </w:rPr>
              <w:t xml:space="preserve"> </w:t>
            </w:r>
            <w:proofErr w:type="spellStart"/>
            <w:r w:rsidRPr="00F61759">
              <w:rPr>
                <w:bCs/>
                <w:sz w:val="20"/>
                <w:szCs w:val="20"/>
              </w:rPr>
              <w:t>кылган</w:t>
            </w:r>
            <w:proofErr w:type="spellEnd"/>
            <w:r w:rsidRPr="00F61759">
              <w:rPr>
                <w:bCs/>
                <w:sz w:val="20"/>
                <w:szCs w:val="20"/>
              </w:rPr>
              <w:t xml:space="preserve"> </w:t>
            </w:r>
            <w:proofErr w:type="spellStart"/>
            <w:r w:rsidRPr="00F61759">
              <w:rPr>
                <w:bCs/>
                <w:sz w:val="20"/>
                <w:szCs w:val="20"/>
              </w:rPr>
              <w:t>учурдагы</w:t>
            </w:r>
            <w:proofErr w:type="spellEnd"/>
            <w:r w:rsidRPr="00F61759">
              <w:rPr>
                <w:bCs/>
                <w:sz w:val="20"/>
                <w:szCs w:val="20"/>
              </w:rPr>
              <w:t xml:space="preserve"> </w:t>
            </w:r>
            <w:proofErr w:type="spellStart"/>
            <w:r w:rsidRPr="00F61759">
              <w:rPr>
                <w:bCs/>
                <w:sz w:val="20"/>
                <w:szCs w:val="20"/>
              </w:rPr>
              <w:t>курагы</w:t>
            </w:r>
            <w:proofErr w:type="spellEnd"/>
            <w:r w:rsidRPr="00F61759">
              <w:rPr>
                <w:bCs/>
                <w:sz w:val="20"/>
                <w:szCs w:val="20"/>
              </w:rPr>
              <w:t xml:space="preserve"> </w:t>
            </w:r>
            <w:proofErr w:type="spellStart"/>
            <w:r w:rsidRPr="00F61759">
              <w:rPr>
                <w:bCs/>
                <w:sz w:val="20"/>
                <w:szCs w:val="20"/>
              </w:rPr>
              <w:t>боюнча</w:t>
            </w:r>
            <w:proofErr w:type="spellEnd"/>
            <w:r w:rsidRPr="00F61759">
              <w:rPr>
                <w:bCs/>
                <w:sz w:val="20"/>
                <w:szCs w:val="20"/>
              </w:rPr>
              <w:t>:</w:t>
            </w:r>
          </w:p>
        </w:tc>
        <w:tc>
          <w:tcPr>
            <w:tcW w:w="657" w:type="pct"/>
            <w:tcBorders>
              <w:top w:val="nil"/>
              <w:left w:val="nil"/>
              <w:bottom w:val="nil"/>
              <w:right w:val="nil"/>
            </w:tcBorders>
            <w:vAlign w:val="bottom"/>
          </w:tcPr>
          <w:p w14:paraId="20323AAD" w14:textId="77777777" w:rsidR="009412F7" w:rsidRPr="00F61759" w:rsidRDefault="009412F7">
            <w:pPr>
              <w:jc w:val="right"/>
              <w:rPr>
                <w:sz w:val="20"/>
                <w:szCs w:val="20"/>
              </w:rPr>
            </w:pPr>
          </w:p>
        </w:tc>
        <w:tc>
          <w:tcPr>
            <w:tcW w:w="664" w:type="pct"/>
            <w:tcBorders>
              <w:top w:val="nil"/>
              <w:left w:val="nil"/>
              <w:bottom w:val="nil"/>
              <w:right w:val="nil"/>
            </w:tcBorders>
            <w:vAlign w:val="bottom"/>
          </w:tcPr>
          <w:p w14:paraId="4201B41F" w14:textId="77777777" w:rsidR="009412F7" w:rsidRPr="00F61759" w:rsidRDefault="009412F7">
            <w:pPr>
              <w:jc w:val="right"/>
              <w:rPr>
                <w:sz w:val="20"/>
                <w:szCs w:val="20"/>
              </w:rPr>
            </w:pPr>
          </w:p>
        </w:tc>
        <w:tc>
          <w:tcPr>
            <w:tcW w:w="655" w:type="pct"/>
            <w:tcBorders>
              <w:top w:val="nil"/>
              <w:left w:val="nil"/>
              <w:bottom w:val="nil"/>
              <w:right w:val="nil"/>
            </w:tcBorders>
            <w:vAlign w:val="bottom"/>
          </w:tcPr>
          <w:p w14:paraId="5667E8B8" w14:textId="77777777" w:rsidR="009412F7" w:rsidRPr="00F61759" w:rsidRDefault="009412F7">
            <w:pPr>
              <w:jc w:val="right"/>
              <w:rPr>
                <w:sz w:val="20"/>
                <w:szCs w:val="20"/>
              </w:rPr>
            </w:pPr>
          </w:p>
        </w:tc>
        <w:tc>
          <w:tcPr>
            <w:tcW w:w="681" w:type="pct"/>
            <w:tcBorders>
              <w:top w:val="nil"/>
              <w:left w:val="nil"/>
              <w:bottom w:val="nil"/>
              <w:right w:val="nil"/>
            </w:tcBorders>
            <w:vAlign w:val="bottom"/>
          </w:tcPr>
          <w:p w14:paraId="6B57C46A" w14:textId="77777777" w:rsidR="009412F7" w:rsidRPr="00F61759" w:rsidRDefault="009412F7">
            <w:pPr>
              <w:jc w:val="right"/>
              <w:rPr>
                <w:sz w:val="20"/>
                <w:szCs w:val="20"/>
              </w:rPr>
            </w:pPr>
          </w:p>
        </w:tc>
      </w:tr>
      <w:tr w:rsidR="009412F7" w:rsidRPr="00F61759" w14:paraId="2A3FDA9D" w14:textId="77777777" w:rsidTr="00F61759">
        <w:tc>
          <w:tcPr>
            <w:tcW w:w="2343" w:type="pct"/>
            <w:tcBorders>
              <w:top w:val="nil"/>
              <w:left w:val="nil"/>
              <w:bottom w:val="nil"/>
              <w:right w:val="nil"/>
            </w:tcBorders>
            <w:vAlign w:val="bottom"/>
            <w:hideMark/>
          </w:tcPr>
          <w:p w14:paraId="0D6A7A52" w14:textId="77777777" w:rsidR="009412F7" w:rsidRPr="00F61759" w:rsidRDefault="009412F7">
            <w:pPr>
              <w:spacing w:before="40" w:after="40"/>
              <w:rPr>
                <w:sz w:val="20"/>
                <w:szCs w:val="20"/>
              </w:rPr>
            </w:pPr>
            <w:r w:rsidRPr="00F61759">
              <w:rPr>
                <w:sz w:val="20"/>
                <w:szCs w:val="20"/>
              </w:rPr>
              <w:t xml:space="preserve"> 14-17 </w:t>
            </w:r>
            <w:proofErr w:type="spellStart"/>
            <w:r w:rsidRPr="00F61759">
              <w:rPr>
                <w:sz w:val="20"/>
                <w:szCs w:val="20"/>
              </w:rPr>
              <w:t>жаш</w:t>
            </w:r>
            <w:proofErr w:type="spellEnd"/>
          </w:p>
        </w:tc>
        <w:tc>
          <w:tcPr>
            <w:tcW w:w="657" w:type="pct"/>
            <w:tcBorders>
              <w:top w:val="nil"/>
              <w:left w:val="nil"/>
              <w:bottom w:val="nil"/>
              <w:right w:val="nil"/>
            </w:tcBorders>
            <w:vAlign w:val="bottom"/>
            <w:hideMark/>
          </w:tcPr>
          <w:p w14:paraId="48E34599" w14:textId="77777777" w:rsidR="009412F7" w:rsidRPr="00F61759" w:rsidRDefault="009412F7">
            <w:pPr>
              <w:jc w:val="right"/>
              <w:rPr>
                <w:sz w:val="20"/>
                <w:szCs w:val="20"/>
              </w:rPr>
            </w:pPr>
            <w:r w:rsidRPr="00F61759">
              <w:rPr>
                <w:sz w:val="20"/>
                <w:szCs w:val="20"/>
              </w:rPr>
              <w:t>1 451</w:t>
            </w:r>
          </w:p>
        </w:tc>
        <w:tc>
          <w:tcPr>
            <w:tcW w:w="664" w:type="pct"/>
            <w:tcBorders>
              <w:top w:val="nil"/>
              <w:left w:val="nil"/>
              <w:bottom w:val="nil"/>
              <w:right w:val="nil"/>
            </w:tcBorders>
            <w:vAlign w:val="bottom"/>
            <w:hideMark/>
          </w:tcPr>
          <w:p w14:paraId="51F1E60F" w14:textId="77777777" w:rsidR="009412F7" w:rsidRPr="00F61759" w:rsidRDefault="009412F7">
            <w:pPr>
              <w:jc w:val="right"/>
              <w:rPr>
                <w:sz w:val="20"/>
                <w:szCs w:val="20"/>
              </w:rPr>
            </w:pPr>
            <w:r w:rsidRPr="00F61759">
              <w:rPr>
                <w:sz w:val="20"/>
                <w:szCs w:val="20"/>
              </w:rPr>
              <w:t>1 469</w:t>
            </w:r>
          </w:p>
        </w:tc>
        <w:tc>
          <w:tcPr>
            <w:tcW w:w="655" w:type="pct"/>
            <w:tcBorders>
              <w:top w:val="nil"/>
              <w:left w:val="nil"/>
              <w:bottom w:val="nil"/>
              <w:right w:val="nil"/>
            </w:tcBorders>
            <w:vAlign w:val="bottom"/>
            <w:hideMark/>
          </w:tcPr>
          <w:p w14:paraId="4813A15E" w14:textId="77777777" w:rsidR="009412F7" w:rsidRPr="00F61759" w:rsidRDefault="009412F7">
            <w:pPr>
              <w:jc w:val="right"/>
              <w:rPr>
                <w:sz w:val="20"/>
                <w:szCs w:val="20"/>
              </w:rPr>
            </w:pPr>
            <w:r w:rsidRPr="00F61759">
              <w:rPr>
                <w:sz w:val="20"/>
                <w:szCs w:val="20"/>
              </w:rPr>
              <w:t>94,3</w:t>
            </w:r>
          </w:p>
        </w:tc>
        <w:tc>
          <w:tcPr>
            <w:tcW w:w="681" w:type="pct"/>
            <w:tcBorders>
              <w:top w:val="nil"/>
              <w:left w:val="nil"/>
              <w:bottom w:val="nil"/>
              <w:right w:val="nil"/>
            </w:tcBorders>
            <w:vAlign w:val="bottom"/>
            <w:hideMark/>
          </w:tcPr>
          <w:p w14:paraId="34227DC6" w14:textId="77777777" w:rsidR="009412F7" w:rsidRPr="00F61759" w:rsidRDefault="009412F7">
            <w:pPr>
              <w:jc w:val="right"/>
              <w:rPr>
                <w:sz w:val="20"/>
                <w:szCs w:val="20"/>
              </w:rPr>
            </w:pPr>
            <w:r w:rsidRPr="00F61759">
              <w:rPr>
                <w:sz w:val="20"/>
                <w:szCs w:val="20"/>
              </w:rPr>
              <w:t>101,2</w:t>
            </w:r>
          </w:p>
        </w:tc>
      </w:tr>
      <w:tr w:rsidR="009412F7" w:rsidRPr="00F61759" w14:paraId="719C7FEF" w14:textId="77777777" w:rsidTr="00F61759">
        <w:tc>
          <w:tcPr>
            <w:tcW w:w="2343" w:type="pct"/>
            <w:tcBorders>
              <w:top w:val="nil"/>
              <w:left w:val="nil"/>
              <w:bottom w:val="nil"/>
              <w:right w:val="nil"/>
            </w:tcBorders>
            <w:vAlign w:val="bottom"/>
            <w:hideMark/>
          </w:tcPr>
          <w:p w14:paraId="6EB29006" w14:textId="77777777" w:rsidR="009412F7" w:rsidRPr="00F61759" w:rsidRDefault="009412F7">
            <w:pPr>
              <w:spacing w:before="40" w:after="40"/>
              <w:rPr>
                <w:sz w:val="20"/>
                <w:szCs w:val="20"/>
              </w:rPr>
            </w:pPr>
            <w:r w:rsidRPr="00F61759">
              <w:rPr>
                <w:sz w:val="20"/>
                <w:szCs w:val="20"/>
              </w:rPr>
              <w:t xml:space="preserve"> 18-24 </w:t>
            </w:r>
            <w:proofErr w:type="spellStart"/>
            <w:r w:rsidRPr="00F61759">
              <w:rPr>
                <w:sz w:val="20"/>
                <w:szCs w:val="20"/>
              </w:rPr>
              <w:t>жаш</w:t>
            </w:r>
            <w:proofErr w:type="spellEnd"/>
          </w:p>
        </w:tc>
        <w:tc>
          <w:tcPr>
            <w:tcW w:w="657" w:type="pct"/>
            <w:tcBorders>
              <w:top w:val="nil"/>
              <w:left w:val="nil"/>
              <w:bottom w:val="nil"/>
              <w:right w:val="nil"/>
            </w:tcBorders>
            <w:vAlign w:val="bottom"/>
            <w:hideMark/>
          </w:tcPr>
          <w:p w14:paraId="534C31F6" w14:textId="77777777" w:rsidR="009412F7" w:rsidRPr="00F61759" w:rsidRDefault="009412F7">
            <w:pPr>
              <w:jc w:val="right"/>
              <w:rPr>
                <w:sz w:val="20"/>
                <w:szCs w:val="20"/>
              </w:rPr>
            </w:pPr>
            <w:r w:rsidRPr="00F61759">
              <w:rPr>
                <w:sz w:val="20"/>
                <w:szCs w:val="20"/>
              </w:rPr>
              <w:t>3 630</w:t>
            </w:r>
          </w:p>
        </w:tc>
        <w:tc>
          <w:tcPr>
            <w:tcW w:w="664" w:type="pct"/>
            <w:tcBorders>
              <w:top w:val="nil"/>
              <w:left w:val="nil"/>
              <w:bottom w:val="nil"/>
              <w:right w:val="nil"/>
            </w:tcBorders>
            <w:vAlign w:val="bottom"/>
            <w:hideMark/>
          </w:tcPr>
          <w:p w14:paraId="2D2586E8" w14:textId="77777777" w:rsidR="009412F7" w:rsidRPr="00F61759" w:rsidRDefault="009412F7">
            <w:pPr>
              <w:jc w:val="right"/>
              <w:rPr>
                <w:sz w:val="20"/>
                <w:szCs w:val="20"/>
              </w:rPr>
            </w:pPr>
            <w:r w:rsidRPr="00F61759">
              <w:rPr>
                <w:sz w:val="20"/>
                <w:szCs w:val="20"/>
              </w:rPr>
              <w:t>3 328</w:t>
            </w:r>
          </w:p>
        </w:tc>
        <w:tc>
          <w:tcPr>
            <w:tcW w:w="655" w:type="pct"/>
            <w:tcBorders>
              <w:top w:val="nil"/>
              <w:left w:val="nil"/>
              <w:bottom w:val="nil"/>
              <w:right w:val="nil"/>
            </w:tcBorders>
            <w:vAlign w:val="bottom"/>
            <w:hideMark/>
          </w:tcPr>
          <w:p w14:paraId="13B53246" w14:textId="77777777" w:rsidR="009412F7" w:rsidRPr="00F61759" w:rsidRDefault="009412F7">
            <w:pPr>
              <w:jc w:val="right"/>
              <w:rPr>
                <w:sz w:val="20"/>
                <w:szCs w:val="20"/>
              </w:rPr>
            </w:pPr>
            <w:r w:rsidRPr="00F61759">
              <w:rPr>
                <w:sz w:val="20"/>
                <w:szCs w:val="20"/>
              </w:rPr>
              <w:t>101,5</w:t>
            </w:r>
          </w:p>
        </w:tc>
        <w:tc>
          <w:tcPr>
            <w:tcW w:w="681" w:type="pct"/>
            <w:tcBorders>
              <w:top w:val="nil"/>
              <w:left w:val="nil"/>
              <w:bottom w:val="nil"/>
              <w:right w:val="nil"/>
            </w:tcBorders>
            <w:vAlign w:val="bottom"/>
            <w:hideMark/>
          </w:tcPr>
          <w:p w14:paraId="29565F8D" w14:textId="77777777" w:rsidR="009412F7" w:rsidRPr="00F61759" w:rsidRDefault="009412F7">
            <w:pPr>
              <w:jc w:val="right"/>
              <w:rPr>
                <w:sz w:val="20"/>
                <w:szCs w:val="20"/>
              </w:rPr>
            </w:pPr>
            <w:r w:rsidRPr="00F61759">
              <w:rPr>
                <w:sz w:val="20"/>
                <w:szCs w:val="20"/>
              </w:rPr>
              <w:t>91,7</w:t>
            </w:r>
          </w:p>
        </w:tc>
      </w:tr>
      <w:tr w:rsidR="009412F7" w:rsidRPr="00F61759" w14:paraId="347FF30A" w14:textId="77777777" w:rsidTr="00F61759">
        <w:tc>
          <w:tcPr>
            <w:tcW w:w="2343" w:type="pct"/>
            <w:tcBorders>
              <w:top w:val="nil"/>
              <w:left w:val="nil"/>
              <w:bottom w:val="nil"/>
              <w:right w:val="nil"/>
            </w:tcBorders>
            <w:vAlign w:val="bottom"/>
            <w:hideMark/>
          </w:tcPr>
          <w:p w14:paraId="1BE4DA41" w14:textId="77777777" w:rsidR="009412F7" w:rsidRPr="00F61759" w:rsidRDefault="009412F7">
            <w:pPr>
              <w:spacing w:before="40" w:after="40"/>
              <w:rPr>
                <w:sz w:val="20"/>
                <w:szCs w:val="20"/>
              </w:rPr>
            </w:pPr>
            <w:r w:rsidRPr="00F61759">
              <w:rPr>
                <w:sz w:val="20"/>
                <w:szCs w:val="20"/>
              </w:rPr>
              <w:t xml:space="preserve"> 25-28 </w:t>
            </w:r>
            <w:proofErr w:type="spellStart"/>
            <w:r w:rsidRPr="00F61759">
              <w:rPr>
                <w:sz w:val="20"/>
                <w:szCs w:val="20"/>
              </w:rPr>
              <w:t>жаш</w:t>
            </w:r>
            <w:proofErr w:type="spellEnd"/>
          </w:p>
        </w:tc>
        <w:tc>
          <w:tcPr>
            <w:tcW w:w="657" w:type="pct"/>
            <w:tcBorders>
              <w:top w:val="nil"/>
              <w:left w:val="nil"/>
              <w:bottom w:val="nil"/>
              <w:right w:val="nil"/>
            </w:tcBorders>
            <w:vAlign w:val="bottom"/>
            <w:hideMark/>
          </w:tcPr>
          <w:p w14:paraId="3595AEC7" w14:textId="77777777" w:rsidR="009412F7" w:rsidRPr="00F61759" w:rsidRDefault="009412F7">
            <w:pPr>
              <w:jc w:val="right"/>
              <w:rPr>
                <w:sz w:val="20"/>
                <w:szCs w:val="20"/>
              </w:rPr>
            </w:pPr>
            <w:r w:rsidRPr="00F61759">
              <w:rPr>
                <w:sz w:val="20"/>
                <w:szCs w:val="20"/>
              </w:rPr>
              <w:t>2 237</w:t>
            </w:r>
          </w:p>
        </w:tc>
        <w:tc>
          <w:tcPr>
            <w:tcW w:w="664" w:type="pct"/>
            <w:tcBorders>
              <w:top w:val="nil"/>
              <w:left w:val="nil"/>
              <w:bottom w:val="nil"/>
              <w:right w:val="nil"/>
            </w:tcBorders>
            <w:vAlign w:val="bottom"/>
            <w:hideMark/>
          </w:tcPr>
          <w:p w14:paraId="4A5EE6DA" w14:textId="77777777" w:rsidR="009412F7" w:rsidRPr="00F61759" w:rsidRDefault="009412F7">
            <w:pPr>
              <w:jc w:val="right"/>
              <w:rPr>
                <w:sz w:val="20"/>
                <w:szCs w:val="20"/>
              </w:rPr>
            </w:pPr>
            <w:r w:rsidRPr="00F61759">
              <w:rPr>
                <w:sz w:val="20"/>
                <w:szCs w:val="20"/>
              </w:rPr>
              <w:t>2 090</w:t>
            </w:r>
          </w:p>
        </w:tc>
        <w:tc>
          <w:tcPr>
            <w:tcW w:w="655" w:type="pct"/>
            <w:tcBorders>
              <w:top w:val="nil"/>
              <w:left w:val="nil"/>
              <w:bottom w:val="nil"/>
              <w:right w:val="nil"/>
            </w:tcBorders>
            <w:vAlign w:val="bottom"/>
            <w:hideMark/>
          </w:tcPr>
          <w:p w14:paraId="35CB1BE0" w14:textId="77777777" w:rsidR="009412F7" w:rsidRPr="00F61759" w:rsidRDefault="009412F7">
            <w:pPr>
              <w:jc w:val="right"/>
              <w:rPr>
                <w:sz w:val="20"/>
                <w:szCs w:val="20"/>
              </w:rPr>
            </w:pPr>
            <w:r w:rsidRPr="00F61759">
              <w:rPr>
                <w:sz w:val="20"/>
                <w:szCs w:val="20"/>
              </w:rPr>
              <w:t>100,6</w:t>
            </w:r>
          </w:p>
        </w:tc>
        <w:tc>
          <w:tcPr>
            <w:tcW w:w="681" w:type="pct"/>
            <w:tcBorders>
              <w:top w:val="nil"/>
              <w:left w:val="nil"/>
              <w:bottom w:val="nil"/>
              <w:right w:val="nil"/>
            </w:tcBorders>
            <w:vAlign w:val="bottom"/>
            <w:hideMark/>
          </w:tcPr>
          <w:p w14:paraId="4BF942AE" w14:textId="77777777" w:rsidR="009412F7" w:rsidRPr="00F61759" w:rsidRDefault="009412F7">
            <w:pPr>
              <w:jc w:val="right"/>
              <w:rPr>
                <w:sz w:val="20"/>
                <w:szCs w:val="20"/>
              </w:rPr>
            </w:pPr>
            <w:r w:rsidRPr="00F61759">
              <w:rPr>
                <w:sz w:val="20"/>
                <w:szCs w:val="20"/>
              </w:rPr>
              <w:t>93,4</w:t>
            </w:r>
          </w:p>
        </w:tc>
      </w:tr>
      <w:tr w:rsidR="009412F7" w:rsidRPr="00F61759" w14:paraId="0AC4413B" w14:textId="77777777" w:rsidTr="00F61759">
        <w:tc>
          <w:tcPr>
            <w:tcW w:w="2343" w:type="pct"/>
            <w:tcBorders>
              <w:top w:val="nil"/>
              <w:left w:val="nil"/>
              <w:bottom w:val="nil"/>
              <w:right w:val="nil"/>
            </w:tcBorders>
            <w:vAlign w:val="bottom"/>
            <w:hideMark/>
          </w:tcPr>
          <w:p w14:paraId="2B9B9AB4" w14:textId="77777777" w:rsidR="009412F7" w:rsidRPr="00F61759" w:rsidRDefault="009412F7">
            <w:pPr>
              <w:spacing w:before="40" w:after="40"/>
              <w:rPr>
                <w:sz w:val="20"/>
                <w:szCs w:val="20"/>
              </w:rPr>
            </w:pPr>
            <w:r w:rsidRPr="00F61759">
              <w:rPr>
                <w:sz w:val="20"/>
                <w:szCs w:val="20"/>
              </w:rPr>
              <w:t xml:space="preserve"> 29 </w:t>
            </w:r>
            <w:proofErr w:type="spellStart"/>
            <w:r w:rsidRPr="00F61759">
              <w:rPr>
                <w:sz w:val="20"/>
                <w:szCs w:val="20"/>
              </w:rPr>
              <w:t>жаш</w:t>
            </w:r>
            <w:proofErr w:type="spellEnd"/>
            <w:r w:rsidRPr="00F61759">
              <w:rPr>
                <w:sz w:val="20"/>
                <w:szCs w:val="20"/>
              </w:rPr>
              <w:t xml:space="preserve"> </w:t>
            </w:r>
            <w:proofErr w:type="spellStart"/>
            <w:r w:rsidRPr="00F61759">
              <w:rPr>
                <w:sz w:val="20"/>
                <w:szCs w:val="20"/>
              </w:rPr>
              <w:t>жана</w:t>
            </w:r>
            <w:proofErr w:type="spellEnd"/>
            <w:r w:rsidRPr="00F61759">
              <w:rPr>
                <w:sz w:val="20"/>
                <w:szCs w:val="20"/>
              </w:rPr>
              <w:t xml:space="preserve"> </w:t>
            </w:r>
            <w:proofErr w:type="spellStart"/>
            <w:r w:rsidRPr="00F61759">
              <w:rPr>
                <w:sz w:val="20"/>
                <w:szCs w:val="20"/>
              </w:rPr>
              <w:t>андан</w:t>
            </w:r>
            <w:proofErr w:type="spellEnd"/>
            <w:r w:rsidRPr="00F61759">
              <w:rPr>
                <w:sz w:val="20"/>
                <w:szCs w:val="20"/>
              </w:rPr>
              <w:t xml:space="preserve"> </w:t>
            </w:r>
            <w:proofErr w:type="spellStart"/>
            <w:r w:rsidRPr="00F61759">
              <w:rPr>
                <w:sz w:val="20"/>
                <w:szCs w:val="20"/>
              </w:rPr>
              <w:t>улуу</w:t>
            </w:r>
            <w:proofErr w:type="spellEnd"/>
          </w:p>
        </w:tc>
        <w:tc>
          <w:tcPr>
            <w:tcW w:w="657" w:type="pct"/>
            <w:tcBorders>
              <w:top w:val="nil"/>
              <w:left w:val="nil"/>
              <w:bottom w:val="nil"/>
              <w:right w:val="nil"/>
            </w:tcBorders>
            <w:vAlign w:val="bottom"/>
            <w:hideMark/>
          </w:tcPr>
          <w:p w14:paraId="0B8ABD97" w14:textId="77777777" w:rsidR="009412F7" w:rsidRPr="00F61759" w:rsidRDefault="009412F7">
            <w:pPr>
              <w:jc w:val="right"/>
              <w:rPr>
                <w:sz w:val="20"/>
                <w:szCs w:val="20"/>
              </w:rPr>
            </w:pPr>
            <w:r w:rsidRPr="00F61759">
              <w:rPr>
                <w:sz w:val="20"/>
                <w:szCs w:val="20"/>
              </w:rPr>
              <w:t>12 358</w:t>
            </w:r>
          </w:p>
        </w:tc>
        <w:tc>
          <w:tcPr>
            <w:tcW w:w="664" w:type="pct"/>
            <w:tcBorders>
              <w:top w:val="nil"/>
              <w:left w:val="nil"/>
              <w:bottom w:val="nil"/>
              <w:right w:val="nil"/>
            </w:tcBorders>
            <w:vAlign w:val="bottom"/>
            <w:hideMark/>
          </w:tcPr>
          <w:p w14:paraId="6498074B" w14:textId="77777777" w:rsidR="009412F7" w:rsidRPr="00F61759" w:rsidRDefault="009412F7">
            <w:pPr>
              <w:jc w:val="right"/>
              <w:rPr>
                <w:sz w:val="20"/>
                <w:szCs w:val="20"/>
              </w:rPr>
            </w:pPr>
            <w:r w:rsidRPr="00F61759">
              <w:rPr>
                <w:sz w:val="20"/>
                <w:szCs w:val="20"/>
              </w:rPr>
              <w:t>11 217</w:t>
            </w:r>
          </w:p>
        </w:tc>
        <w:tc>
          <w:tcPr>
            <w:tcW w:w="655" w:type="pct"/>
            <w:tcBorders>
              <w:top w:val="nil"/>
              <w:left w:val="nil"/>
              <w:bottom w:val="nil"/>
              <w:right w:val="nil"/>
            </w:tcBorders>
            <w:vAlign w:val="bottom"/>
            <w:hideMark/>
          </w:tcPr>
          <w:p w14:paraId="375CC65A" w14:textId="77777777" w:rsidR="009412F7" w:rsidRPr="00F61759" w:rsidRDefault="009412F7">
            <w:pPr>
              <w:jc w:val="right"/>
              <w:rPr>
                <w:sz w:val="20"/>
                <w:szCs w:val="20"/>
              </w:rPr>
            </w:pPr>
            <w:r w:rsidRPr="00F61759">
              <w:rPr>
                <w:sz w:val="20"/>
                <w:szCs w:val="20"/>
              </w:rPr>
              <w:t>104,6</w:t>
            </w:r>
          </w:p>
        </w:tc>
        <w:tc>
          <w:tcPr>
            <w:tcW w:w="681" w:type="pct"/>
            <w:tcBorders>
              <w:top w:val="nil"/>
              <w:left w:val="nil"/>
              <w:bottom w:val="nil"/>
              <w:right w:val="nil"/>
            </w:tcBorders>
            <w:vAlign w:val="bottom"/>
            <w:hideMark/>
          </w:tcPr>
          <w:p w14:paraId="7D323911" w14:textId="77777777" w:rsidR="009412F7" w:rsidRPr="00F61759" w:rsidRDefault="009412F7">
            <w:pPr>
              <w:jc w:val="right"/>
              <w:rPr>
                <w:sz w:val="20"/>
                <w:szCs w:val="20"/>
              </w:rPr>
            </w:pPr>
            <w:r w:rsidRPr="00F61759">
              <w:rPr>
                <w:sz w:val="20"/>
                <w:szCs w:val="20"/>
              </w:rPr>
              <w:t>90,8</w:t>
            </w:r>
          </w:p>
        </w:tc>
      </w:tr>
      <w:tr w:rsidR="009412F7" w:rsidRPr="00F61759" w14:paraId="32046735" w14:textId="77777777" w:rsidTr="00F61759">
        <w:tc>
          <w:tcPr>
            <w:tcW w:w="2343" w:type="pct"/>
            <w:tcBorders>
              <w:top w:val="nil"/>
              <w:left w:val="nil"/>
              <w:bottom w:val="nil"/>
              <w:right w:val="nil"/>
            </w:tcBorders>
            <w:vAlign w:val="bottom"/>
            <w:hideMark/>
          </w:tcPr>
          <w:p w14:paraId="2607383F" w14:textId="77777777" w:rsidR="009412F7" w:rsidRPr="00F61759" w:rsidRDefault="009412F7">
            <w:pPr>
              <w:spacing w:before="40" w:after="40"/>
              <w:ind w:left="113" w:hanging="113"/>
              <w:rPr>
                <w:bCs/>
                <w:sz w:val="20"/>
                <w:szCs w:val="20"/>
              </w:rPr>
            </w:pPr>
            <w:proofErr w:type="spellStart"/>
            <w:r w:rsidRPr="00F61759">
              <w:rPr>
                <w:bCs/>
                <w:sz w:val="20"/>
                <w:szCs w:val="20"/>
              </w:rPr>
              <w:t>Кылмыш</w:t>
            </w:r>
            <w:proofErr w:type="spellEnd"/>
            <w:r w:rsidRPr="00F61759">
              <w:rPr>
                <w:bCs/>
                <w:sz w:val="20"/>
                <w:szCs w:val="20"/>
              </w:rPr>
              <w:t xml:space="preserve"> </w:t>
            </w:r>
            <w:proofErr w:type="spellStart"/>
            <w:r w:rsidRPr="00F61759">
              <w:rPr>
                <w:bCs/>
                <w:sz w:val="20"/>
                <w:szCs w:val="20"/>
              </w:rPr>
              <w:t>кылган</w:t>
            </w:r>
            <w:proofErr w:type="spellEnd"/>
            <w:r w:rsidRPr="00F61759">
              <w:rPr>
                <w:bCs/>
                <w:sz w:val="20"/>
                <w:szCs w:val="20"/>
              </w:rPr>
              <w:t xml:space="preserve"> </w:t>
            </w:r>
            <w:proofErr w:type="spellStart"/>
            <w:r w:rsidRPr="00F61759">
              <w:rPr>
                <w:bCs/>
                <w:sz w:val="20"/>
                <w:szCs w:val="20"/>
              </w:rPr>
              <w:t>учурдагы</w:t>
            </w:r>
            <w:proofErr w:type="spellEnd"/>
            <w:r w:rsidRPr="00F61759">
              <w:rPr>
                <w:bCs/>
                <w:sz w:val="20"/>
                <w:szCs w:val="20"/>
              </w:rPr>
              <w:t xml:space="preserve"> </w:t>
            </w:r>
            <w:proofErr w:type="spellStart"/>
            <w:r w:rsidRPr="00F61759">
              <w:rPr>
                <w:bCs/>
                <w:sz w:val="20"/>
                <w:szCs w:val="20"/>
              </w:rPr>
              <w:t>иши</w:t>
            </w:r>
            <w:proofErr w:type="spellEnd"/>
            <w:r w:rsidRPr="00F61759">
              <w:rPr>
                <w:bCs/>
                <w:sz w:val="20"/>
                <w:szCs w:val="20"/>
              </w:rPr>
              <w:t xml:space="preserve"> </w:t>
            </w:r>
            <w:proofErr w:type="spellStart"/>
            <w:r w:rsidRPr="00F61759">
              <w:rPr>
                <w:bCs/>
                <w:sz w:val="20"/>
                <w:szCs w:val="20"/>
              </w:rPr>
              <w:t>боюнча</w:t>
            </w:r>
            <w:proofErr w:type="spellEnd"/>
          </w:p>
        </w:tc>
        <w:tc>
          <w:tcPr>
            <w:tcW w:w="657" w:type="pct"/>
            <w:tcBorders>
              <w:top w:val="nil"/>
              <w:left w:val="nil"/>
              <w:bottom w:val="nil"/>
              <w:right w:val="nil"/>
            </w:tcBorders>
            <w:vAlign w:val="bottom"/>
          </w:tcPr>
          <w:p w14:paraId="7E058B1F" w14:textId="77777777" w:rsidR="009412F7" w:rsidRPr="00F61759" w:rsidRDefault="009412F7">
            <w:pPr>
              <w:jc w:val="right"/>
              <w:rPr>
                <w:sz w:val="20"/>
                <w:szCs w:val="20"/>
              </w:rPr>
            </w:pPr>
          </w:p>
        </w:tc>
        <w:tc>
          <w:tcPr>
            <w:tcW w:w="664" w:type="pct"/>
            <w:tcBorders>
              <w:top w:val="nil"/>
              <w:left w:val="nil"/>
              <w:bottom w:val="nil"/>
              <w:right w:val="nil"/>
            </w:tcBorders>
            <w:vAlign w:val="bottom"/>
          </w:tcPr>
          <w:p w14:paraId="35B713FB" w14:textId="77777777" w:rsidR="009412F7" w:rsidRPr="00F61759" w:rsidRDefault="009412F7">
            <w:pPr>
              <w:jc w:val="right"/>
              <w:rPr>
                <w:sz w:val="20"/>
                <w:szCs w:val="20"/>
              </w:rPr>
            </w:pPr>
          </w:p>
        </w:tc>
        <w:tc>
          <w:tcPr>
            <w:tcW w:w="655" w:type="pct"/>
            <w:tcBorders>
              <w:top w:val="nil"/>
              <w:left w:val="nil"/>
              <w:bottom w:val="nil"/>
              <w:right w:val="nil"/>
            </w:tcBorders>
            <w:vAlign w:val="bottom"/>
          </w:tcPr>
          <w:p w14:paraId="4B86576E" w14:textId="77777777" w:rsidR="009412F7" w:rsidRPr="00F61759" w:rsidRDefault="009412F7">
            <w:pPr>
              <w:jc w:val="right"/>
              <w:rPr>
                <w:sz w:val="20"/>
                <w:szCs w:val="20"/>
              </w:rPr>
            </w:pPr>
          </w:p>
        </w:tc>
        <w:tc>
          <w:tcPr>
            <w:tcW w:w="681" w:type="pct"/>
            <w:tcBorders>
              <w:top w:val="nil"/>
              <w:left w:val="nil"/>
              <w:bottom w:val="nil"/>
              <w:right w:val="nil"/>
            </w:tcBorders>
            <w:vAlign w:val="bottom"/>
          </w:tcPr>
          <w:p w14:paraId="7BD4E93B" w14:textId="77777777" w:rsidR="009412F7" w:rsidRPr="00F61759" w:rsidRDefault="009412F7">
            <w:pPr>
              <w:jc w:val="right"/>
              <w:rPr>
                <w:sz w:val="20"/>
                <w:szCs w:val="20"/>
              </w:rPr>
            </w:pPr>
          </w:p>
        </w:tc>
      </w:tr>
      <w:tr w:rsidR="009412F7" w:rsidRPr="00F61759" w14:paraId="1F73FAA4" w14:textId="77777777" w:rsidTr="00F61759">
        <w:tc>
          <w:tcPr>
            <w:tcW w:w="2343" w:type="pct"/>
            <w:tcBorders>
              <w:top w:val="nil"/>
              <w:left w:val="nil"/>
              <w:bottom w:val="nil"/>
              <w:right w:val="nil"/>
            </w:tcBorders>
            <w:vAlign w:val="bottom"/>
            <w:hideMark/>
          </w:tcPr>
          <w:p w14:paraId="6DF82FF2" w14:textId="77777777" w:rsidR="009412F7" w:rsidRPr="00F61759" w:rsidRDefault="009412F7">
            <w:pPr>
              <w:spacing w:before="40" w:after="40"/>
              <w:rPr>
                <w:sz w:val="20"/>
                <w:szCs w:val="20"/>
              </w:rPr>
            </w:pPr>
            <w:r w:rsidRPr="00F61759">
              <w:rPr>
                <w:sz w:val="20"/>
                <w:szCs w:val="20"/>
              </w:rPr>
              <w:t xml:space="preserve"> </w:t>
            </w:r>
            <w:proofErr w:type="spellStart"/>
            <w:r w:rsidRPr="00F61759">
              <w:rPr>
                <w:sz w:val="20"/>
                <w:szCs w:val="20"/>
              </w:rPr>
              <w:t>анын</w:t>
            </w:r>
            <w:proofErr w:type="spellEnd"/>
            <w:r w:rsidRPr="00F61759">
              <w:rPr>
                <w:sz w:val="20"/>
                <w:szCs w:val="20"/>
              </w:rPr>
              <w:t xml:space="preserve"> </w:t>
            </w:r>
            <w:proofErr w:type="spellStart"/>
            <w:r w:rsidRPr="00F61759">
              <w:rPr>
                <w:sz w:val="20"/>
                <w:szCs w:val="20"/>
              </w:rPr>
              <w:t>ичинен</w:t>
            </w:r>
            <w:proofErr w:type="spellEnd"/>
            <w:r w:rsidRPr="00F61759">
              <w:rPr>
                <w:sz w:val="20"/>
                <w:szCs w:val="20"/>
              </w:rPr>
              <w:t>:</w:t>
            </w:r>
          </w:p>
        </w:tc>
        <w:tc>
          <w:tcPr>
            <w:tcW w:w="657" w:type="pct"/>
            <w:tcBorders>
              <w:top w:val="nil"/>
              <w:left w:val="nil"/>
              <w:bottom w:val="nil"/>
              <w:right w:val="nil"/>
            </w:tcBorders>
            <w:vAlign w:val="bottom"/>
          </w:tcPr>
          <w:p w14:paraId="655452FE" w14:textId="77777777" w:rsidR="009412F7" w:rsidRPr="00F61759" w:rsidRDefault="009412F7">
            <w:pPr>
              <w:jc w:val="right"/>
              <w:rPr>
                <w:sz w:val="20"/>
                <w:szCs w:val="20"/>
              </w:rPr>
            </w:pPr>
          </w:p>
        </w:tc>
        <w:tc>
          <w:tcPr>
            <w:tcW w:w="664" w:type="pct"/>
            <w:tcBorders>
              <w:top w:val="nil"/>
              <w:left w:val="nil"/>
              <w:bottom w:val="nil"/>
              <w:right w:val="nil"/>
            </w:tcBorders>
            <w:vAlign w:val="bottom"/>
          </w:tcPr>
          <w:p w14:paraId="6F00D2AE" w14:textId="77777777" w:rsidR="009412F7" w:rsidRPr="00F61759" w:rsidRDefault="009412F7">
            <w:pPr>
              <w:jc w:val="right"/>
              <w:rPr>
                <w:sz w:val="20"/>
                <w:szCs w:val="20"/>
              </w:rPr>
            </w:pPr>
          </w:p>
        </w:tc>
        <w:tc>
          <w:tcPr>
            <w:tcW w:w="655" w:type="pct"/>
            <w:tcBorders>
              <w:top w:val="nil"/>
              <w:left w:val="nil"/>
              <w:bottom w:val="nil"/>
              <w:right w:val="nil"/>
            </w:tcBorders>
            <w:vAlign w:val="bottom"/>
          </w:tcPr>
          <w:p w14:paraId="0D9F5972" w14:textId="77777777" w:rsidR="009412F7" w:rsidRPr="00F61759" w:rsidRDefault="009412F7">
            <w:pPr>
              <w:jc w:val="right"/>
              <w:rPr>
                <w:sz w:val="20"/>
                <w:szCs w:val="20"/>
              </w:rPr>
            </w:pPr>
          </w:p>
        </w:tc>
        <w:tc>
          <w:tcPr>
            <w:tcW w:w="681" w:type="pct"/>
            <w:tcBorders>
              <w:top w:val="nil"/>
              <w:left w:val="nil"/>
              <w:bottom w:val="nil"/>
              <w:right w:val="nil"/>
            </w:tcBorders>
            <w:vAlign w:val="bottom"/>
          </w:tcPr>
          <w:p w14:paraId="3537242F" w14:textId="77777777" w:rsidR="009412F7" w:rsidRPr="00F61759" w:rsidRDefault="009412F7">
            <w:pPr>
              <w:jc w:val="right"/>
              <w:rPr>
                <w:sz w:val="20"/>
                <w:szCs w:val="20"/>
              </w:rPr>
            </w:pPr>
          </w:p>
        </w:tc>
      </w:tr>
      <w:tr w:rsidR="009412F7" w:rsidRPr="00F61759" w14:paraId="50D97A64" w14:textId="77777777" w:rsidTr="00F61759">
        <w:tc>
          <w:tcPr>
            <w:tcW w:w="2343" w:type="pct"/>
            <w:tcBorders>
              <w:top w:val="nil"/>
              <w:left w:val="nil"/>
              <w:bottom w:val="nil"/>
              <w:right w:val="nil"/>
            </w:tcBorders>
            <w:vAlign w:val="bottom"/>
            <w:hideMark/>
          </w:tcPr>
          <w:p w14:paraId="3F6317B5" w14:textId="77777777" w:rsidR="009412F7" w:rsidRPr="00F61759" w:rsidRDefault="009412F7">
            <w:pPr>
              <w:spacing w:before="40" w:after="40"/>
              <w:rPr>
                <w:sz w:val="20"/>
                <w:szCs w:val="20"/>
              </w:rPr>
            </w:pPr>
            <w:r w:rsidRPr="00F61759">
              <w:rPr>
                <w:sz w:val="20"/>
                <w:szCs w:val="20"/>
              </w:rPr>
              <w:t xml:space="preserve"> </w:t>
            </w:r>
            <w:proofErr w:type="spellStart"/>
            <w:r w:rsidRPr="00F61759">
              <w:rPr>
                <w:sz w:val="20"/>
                <w:szCs w:val="20"/>
              </w:rPr>
              <w:t>иштегендер</w:t>
            </w:r>
            <w:proofErr w:type="spellEnd"/>
          </w:p>
        </w:tc>
        <w:tc>
          <w:tcPr>
            <w:tcW w:w="657" w:type="pct"/>
            <w:tcBorders>
              <w:top w:val="nil"/>
              <w:left w:val="nil"/>
              <w:bottom w:val="nil"/>
              <w:right w:val="nil"/>
            </w:tcBorders>
            <w:vAlign w:val="bottom"/>
            <w:hideMark/>
          </w:tcPr>
          <w:p w14:paraId="57914216" w14:textId="77777777" w:rsidR="009412F7" w:rsidRPr="00F61759" w:rsidRDefault="009412F7">
            <w:pPr>
              <w:jc w:val="right"/>
              <w:rPr>
                <w:sz w:val="20"/>
                <w:szCs w:val="20"/>
              </w:rPr>
            </w:pPr>
            <w:r w:rsidRPr="00F61759">
              <w:rPr>
                <w:sz w:val="20"/>
                <w:szCs w:val="20"/>
              </w:rPr>
              <w:t>373</w:t>
            </w:r>
          </w:p>
        </w:tc>
        <w:tc>
          <w:tcPr>
            <w:tcW w:w="664" w:type="pct"/>
            <w:tcBorders>
              <w:top w:val="nil"/>
              <w:left w:val="nil"/>
              <w:bottom w:val="nil"/>
              <w:right w:val="nil"/>
            </w:tcBorders>
            <w:vAlign w:val="bottom"/>
            <w:hideMark/>
          </w:tcPr>
          <w:p w14:paraId="7AA11CD5" w14:textId="77777777" w:rsidR="009412F7" w:rsidRPr="00F61759" w:rsidRDefault="009412F7">
            <w:pPr>
              <w:jc w:val="right"/>
              <w:rPr>
                <w:sz w:val="20"/>
                <w:szCs w:val="20"/>
              </w:rPr>
            </w:pPr>
            <w:r w:rsidRPr="00F61759">
              <w:rPr>
                <w:sz w:val="20"/>
                <w:szCs w:val="20"/>
              </w:rPr>
              <w:t>527</w:t>
            </w:r>
          </w:p>
        </w:tc>
        <w:tc>
          <w:tcPr>
            <w:tcW w:w="655" w:type="pct"/>
            <w:tcBorders>
              <w:top w:val="nil"/>
              <w:left w:val="nil"/>
              <w:bottom w:val="nil"/>
              <w:right w:val="nil"/>
            </w:tcBorders>
            <w:vAlign w:val="bottom"/>
            <w:hideMark/>
          </w:tcPr>
          <w:p w14:paraId="11DC053A" w14:textId="77777777" w:rsidR="009412F7" w:rsidRPr="00F61759" w:rsidRDefault="009412F7">
            <w:pPr>
              <w:jc w:val="right"/>
              <w:rPr>
                <w:sz w:val="20"/>
                <w:szCs w:val="20"/>
              </w:rPr>
            </w:pPr>
            <w:r w:rsidRPr="00F61759">
              <w:rPr>
                <w:sz w:val="20"/>
                <w:szCs w:val="20"/>
              </w:rPr>
              <w:t>97,4</w:t>
            </w:r>
          </w:p>
        </w:tc>
        <w:tc>
          <w:tcPr>
            <w:tcW w:w="681" w:type="pct"/>
            <w:tcBorders>
              <w:top w:val="nil"/>
              <w:left w:val="nil"/>
              <w:bottom w:val="nil"/>
              <w:right w:val="nil"/>
            </w:tcBorders>
            <w:vAlign w:val="bottom"/>
            <w:hideMark/>
          </w:tcPr>
          <w:p w14:paraId="40C140A3" w14:textId="77777777" w:rsidR="009412F7" w:rsidRPr="00F61759" w:rsidRDefault="009412F7">
            <w:pPr>
              <w:jc w:val="right"/>
              <w:rPr>
                <w:sz w:val="20"/>
                <w:szCs w:val="20"/>
              </w:rPr>
            </w:pPr>
            <w:r w:rsidRPr="00F61759">
              <w:rPr>
                <w:sz w:val="20"/>
                <w:szCs w:val="20"/>
              </w:rPr>
              <w:t>141,3</w:t>
            </w:r>
          </w:p>
        </w:tc>
      </w:tr>
      <w:tr w:rsidR="009412F7" w:rsidRPr="00F61759" w14:paraId="605FBE95" w14:textId="77777777" w:rsidTr="00F61759">
        <w:tc>
          <w:tcPr>
            <w:tcW w:w="2343" w:type="pct"/>
            <w:tcBorders>
              <w:top w:val="nil"/>
              <w:left w:val="nil"/>
              <w:bottom w:val="nil"/>
              <w:right w:val="nil"/>
            </w:tcBorders>
            <w:vAlign w:val="bottom"/>
            <w:hideMark/>
          </w:tcPr>
          <w:p w14:paraId="42392B9D" w14:textId="77777777" w:rsidR="009412F7" w:rsidRPr="00F61759" w:rsidRDefault="009412F7">
            <w:pPr>
              <w:spacing w:before="40" w:after="40"/>
              <w:rPr>
                <w:sz w:val="20"/>
                <w:szCs w:val="20"/>
              </w:rPr>
            </w:pPr>
            <w:r w:rsidRPr="00F61759">
              <w:rPr>
                <w:sz w:val="20"/>
                <w:szCs w:val="20"/>
              </w:rPr>
              <w:t xml:space="preserve"> </w:t>
            </w:r>
            <w:proofErr w:type="spellStart"/>
            <w:r w:rsidRPr="00F61759">
              <w:rPr>
                <w:sz w:val="20"/>
                <w:szCs w:val="20"/>
              </w:rPr>
              <w:t>билим</w:t>
            </w:r>
            <w:proofErr w:type="spellEnd"/>
            <w:r w:rsidRPr="00F61759">
              <w:rPr>
                <w:sz w:val="20"/>
                <w:szCs w:val="20"/>
              </w:rPr>
              <w:t xml:space="preserve"> </w:t>
            </w:r>
            <w:proofErr w:type="spellStart"/>
            <w:r w:rsidRPr="00F61759">
              <w:rPr>
                <w:sz w:val="20"/>
                <w:szCs w:val="20"/>
              </w:rPr>
              <w:t>бер</w:t>
            </w:r>
            <w:proofErr w:type="spellEnd"/>
            <w:r w:rsidRPr="00F61759">
              <w:rPr>
                <w:sz w:val="20"/>
                <w:szCs w:val="20"/>
                <w:lang w:val="ky-KG"/>
              </w:rPr>
              <w:t>үү</w:t>
            </w:r>
            <w:r w:rsidRPr="00F61759">
              <w:rPr>
                <w:sz w:val="20"/>
                <w:szCs w:val="20"/>
              </w:rPr>
              <w:t xml:space="preserve"> </w:t>
            </w:r>
            <w:proofErr w:type="spellStart"/>
            <w:r w:rsidRPr="00F61759">
              <w:rPr>
                <w:sz w:val="20"/>
                <w:szCs w:val="20"/>
              </w:rPr>
              <w:t>уюмдарында</w:t>
            </w:r>
            <w:proofErr w:type="spellEnd"/>
            <w:r w:rsidRPr="00F61759">
              <w:rPr>
                <w:sz w:val="20"/>
                <w:szCs w:val="20"/>
              </w:rPr>
              <w:t xml:space="preserve"> </w:t>
            </w:r>
            <w:proofErr w:type="spellStart"/>
            <w:r w:rsidRPr="00F61759">
              <w:rPr>
                <w:sz w:val="20"/>
                <w:szCs w:val="20"/>
              </w:rPr>
              <w:t>окугандар</w:t>
            </w:r>
            <w:proofErr w:type="spellEnd"/>
            <w:r w:rsidRPr="00F61759">
              <w:rPr>
                <w:sz w:val="20"/>
                <w:szCs w:val="20"/>
              </w:rPr>
              <w:t xml:space="preserve"> </w:t>
            </w:r>
            <w:proofErr w:type="spellStart"/>
            <w:r w:rsidRPr="00F61759">
              <w:rPr>
                <w:sz w:val="20"/>
                <w:szCs w:val="20"/>
              </w:rPr>
              <w:t>менен</w:t>
            </w:r>
            <w:proofErr w:type="spellEnd"/>
            <w:r w:rsidRPr="00F61759">
              <w:rPr>
                <w:sz w:val="20"/>
                <w:szCs w:val="20"/>
              </w:rPr>
              <w:t xml:space="preserve"> </w:t>
            </w:r>
            <w:proofErr w:type="spellStart"/>
            <w:r w:rsidRPr="00F61759">
              <w:rPr>
                <w:sz w:val="20"/>
                <w:szCs w:val="20"/>
              </w:rPr>
              <w:t>студенттер</w:t>
            </w:r>
            <w:proofErr w:type="spellEnd"/>
          </w:p>
        </w:tc>
        <w:tc>
          <w:tcPr>
            <w:tcW w:w="657" w:type="pct"/>
            <w:tcBorders>
              <w:top w:val="nil"/>
              <w:left w:val="nil"/>
              <w:bottom w:val="nil"/>
              <w:right w:val="nil"/>
            </w:tcBorders>
            <w:vAlign w:val="bottom"/>
            <w:hideMark/>
          </w:tcPr>
          <w:p w14:paraId="264B0559" w14:textId="77777777" w:rsidR="009412F7" w:rsidRPr="00F61759" w:rsidRDefault="009412F7">
            <w:pPr>
              <w:jc w:val="right"/>
              <w:rPr>
                <w:sz w:val="20"/>
                <w:szCs w:val="20"/>
              </w:rPr>
            </w:pPr>
            <w:r w:rsidRPr="00F61759">
              <w:rPr>
                <w:sz w:val="20"/>
                <w:szCs w:val="20"/>
              </w:rPr>
              <w:t>518</w:t>
            </w:r>
          </w:p>
        </w:tc>
        <w:tc>
          <w:tcPr>
            <w:tcW w:w="664" w:type="pct"/>
            <w:tcBorders>
              <w:top w:val="nil"/>
              <w:left w:val="nil"/>
              <w:bottom w:val="nil"/>
              <w:right w:val="nil"/>
            </w:tcBorders>
            <w:vAlign w:val="bottom"/>
            <w:hideMark/>
          </w:tcPr>
          <w:p w14:paraId="2718DC9C" w14:textId="77777777" w:rsidR="009412F7" w:rsidRPr="00F61759" w:rsidRDefault="009412F7">
            <w:pPr>
              <w:jc w:val="right"/>
              <w:rPr>
                <w:sz w:val="20"/>
                <w:szCs w:val="20"/>
              </w:rPr>
            </w:pPr>
            <w:r w:rsidRPr="00F61759">
              <w:rPr>
                <w:sz w:val="20"/>
                <w:szCs w:val="20"/>
              </w:rPr>
              <w:t>732</w:t>
            </w:r>
          </w:p>
        </w:tc>
        <w:tc>
          <w:tcPr>
            <w:tcW w:w="655" w:type="pct"/>
            <w:tcBorders>
              <w:top w:val="nil"/>
              <w:left w:val="nil"/>
              <w:bottom w:val="nil"/>
              <w:right w:val="nil"/>
            </w:tcBorders>
            <w:vAlign w:val="bottom"/>
            <w:hideMark/>
          </w:tcPr>
          <w:p w14:paraId="7FD405C3" w14:textId="77777777" w:rsidR="009412F7" w:rsidRPr="00F61759" w:rsidRDefault="009412F7">
            <w:pPr>
              <w:jc w:val="right"/>
              <w:rPr>
                <w:sz w:val="20"/>
                <w:szCs w:val="20"/>
              </w:rPr>
            </w:pPr>
            <w:r w:rsidRPr="00F61759">
              <w:rPr>
                <w:sz w:val="20"/>
                <w:szCs w:val="20"/>
              </w:rPr>
              <w:t>80,9</w:t>
            </w:r>
          </w:p>
        </w:tc>
        <w:tc>
          <w:tcPr>
            <w:tcW w:w="681" w:type="pct"/>
            <w:tcBorders>
              <w:top w:val="nil"/>
              <w:left w:val="nil"/>
              <w:bottom w:val="nil"/>
              <w:right w:val="nil"/>
            </w:tcBorders>
            <w:vAlign w:val="bottom"/>
            <w:hideMark/>
          </w:tcPr>
          <w:p w14:paraId="03EE19C8" w14:textId="77777777" w:rsidR="009412F7" w:rsidRPr="00F61759" w:rsidRDefault="009412F7">
            <w:pPr>
              <w:jc w:val="right"/>
              <w:rPr>
                <w:sz w:val="20"/>
                <w:szCs w:val="20"/>
              </w:rPr>
            </w:pPr>
            <w:r w:rsidRPr="00F61759">
              <w:rPr>
                <w:sz w:val="20"/>
                <w:szCs w:val="20"/>
              </w:rPr>
              <w:t>141,3</w:t>
            </w:r>
          </w:p>
        </w:tc>
      </w:tr>
      <w:tr w:rsidR="009412F7" w:rsidRPr="00F61759" w14:paraId="7800FF50" w14:textId="77777777" w:rsidTr="00F61759">
        <w:tc>
          <w:tcPr>
            <w:tcW w:w="2343" w:type="pct"/>
            <w:tcBorders>
              <w:top w:val="nil"/>
              <w:left w:val="nil"/>
              <w:bottom w:val="single" w:sz="8" w:space="0" w:color="auto"/>
              <w:right w:val="nil"/>
            </w:tcBorders>
            <w:vAlign w:val="bottom"/>
            <w:hideMark/>
          </w:tcPr>
          <w:p w14:paraId="541F4B6B" w14:textId="77777777" w:rsidR="009412F7" w:rsidRPr="00F61759" w:rsidRDefault="009412F7">
            <w:pPr>
              <w:spacing w:before="40" w:after="40"/>
              <w:rPr>
                <w:sz w:val="20"/>
                <w:szCs w:val="20"/>
              </w:rPr>
            </w:pPr>
            <w:r w:rsidRPr="00F61759">
              <w:rPr>
                <w:sz w:val="20"/>
                <w:szCs w:val="20"/>
              </w:rPr>
              <w:t xml:space="preserve"> </w:t>
            </w:r>
            <w:proofErr w:type="spellStart"/>
            <w:r w:rsidRPr="00F61759">
              <w:rPr>
                <w:sz w:val="20"/>
                <w:szCs w:val="20"/>
              </w:rPr>
              <w:t>окубагандар</w:t>
            </w:r>
            <w:proofErr w:type="spellEnd"/>
            <w:r w:rsidRPr="00F61759">
              <w:rPr>
                <w:sz w:val="20"/>
                <w:szCs w:val="20"/>
              </w:rPr>
              <w:t xml:space="preserve"> </w:t>
            </w:r>
            <w:proofErr w:type="spellStart"/>
            <w:r w:rsidRPr="00F61759">
              <w:rPr>
                <w:sz w:val="20"/>
                <w:szCs w:val="20"/>
              </w:rPr>
              <w:t>жана</w:t>
            </w:r>
            <w:proofErr w:type="spellEnd"/>
            <w:r w:rsidRPr="00F61759">
              <w:rPr>
                <w:sz w:val="20"/>
                <w:szCs w:val="20"/>
              </w:rPr>
              <w:t xml:space="preserve"> </w:t>
            </w:r>
            <w:proofErr w:type="spellStart"/>
            <w:r w:rsidRPr="00F61759">
              <w:rPr>
                <w:sz w:val="20"/>
                <w:szCs w:val="20"/>
              </w:rPr>
              <w:t>иштебегендер</w:t>
            </w:r>
            <w:proofErr w:type="spellEnd"/>
          </w:p>
        </w:tc>
        <w:tc>
          <w:tcPr>
            <w:tcW w:w="657" w:type="pct"/>
            <w:tcBorders>
              <w:top w:val="nil"/>
              <w:left w:val="nil"/>
              <w:bottom w:val="single" w:sz="8" w:space="0" w:color="auto"/>
              <w:right w:val="nil"/>
            </w:tcBorders>
            <w:vAlign w:val="bottom"/>
            <w:hideMark/>
          </w:tcPr>
          <w:p w14:paraId="4F9D3A49" w14:textId="77777777" w:rsidR="009412F7" w:rsidRPr="00F61759" w:rsidRDefault="009412F7">
            <w:pPr>
              <w:jc w:val="right"/>
              <w:rPr>
                <w:sz w:val="20"/>
                <w:szCs w:val="20"/>
              </w:rPr>
            </w:pPr>
            <w:r w:rsidRPr="00F61759">
              <w:rPr>
                <w:sz w:val="20"/>
                <w:szCs w:val="20"/>
              </w:rPr>
              <w:t>9 444</w:t>
            </w:r>
          </w:p>
        </w:tc>
        <w:tc>
          <w:tcPr>
            <w:tcW w:w="664" w:type="pct"/>
            <w:tcBorders>
              <w:top w:val="nil"/>
              <w:left w:val="nil"/>
              <w:bottom w:val="single" w:sz="8" w:space="0" w:color="auto"/>
              <w:right w:val="nil"/>
            </w:tcBorders>
            <w:vAlign w:val="bottom"/>
            <w:hideMark/>
          </w:tcPr>
          <w:p w14:paraId="5DD1EA5E" w14:textId="77777777" w:rsidR="009412F7" w:rsidRPr="00F61759" w:rsidRDefault="009412F7">
            <w:pPr>
              <w:jc w:val="right"/>
              <w:rPr>
                <w:sz w:val="20"/>
                <w:szCs w:val="20"/>
              </w:rPr>
            </w:pPr>
            <w:r w:rsidRPr="00F61759">
              <w:rPr>
                <w:sz w:val="20"/>
                <w:szCs w:val="20"/>
              </w:rPr>
              <w:t>13 007</w:t>
            </w:r>
          </w:p>
        </w:tc>
        <w:tc>
          <w:tcPr>
            <w:tcW w:w="655" w:type="pct"/>
            <w:tcBorders>
              <w:top w:val="nil"/>
              <w:left w:val="nil"/>
              <w:bottom w:val="single" w:sz="8" w:space="0" w:color="auto"/>
              <w:right w:val="nil"/>
            </w:tcBorders>
            <w:vAlign w:val="bottom"/>
            <w:hideMark/>
          </w:tcPr>
          <w:p w14:paraId="59190EE9" w14:textId="77777777" w:rsidR="009412F7" w:rsidRPr="00F61759" w:rsidRDefault="009412F7">
            <w:pPr>
              <w:jc w:val="right"/>
              <w:rPr>
                <w:sz w:val="20"/>
                <w:szCs w:val="20"/>
              </w:rPr>
            </w:pPr>
            <w:r w:rsidRPr="00F61759">
              <w:rPr>
                <w:sz w:val="20"/>
                <w:szCs w:val="20"/>
              </w:rPr>
              <w:t>99,7</w:t>
            </w:r>
          </w:p>
        </w:tc>
        <w:tc>
          <w:tcPr>
            <w:tcW w:w="681" w:type="pct"/>
            <w:tcBorders>
              <w:top w:val="nil"/>
              <w:left w:val="nil"/>
              <w:bottom w:val="single" w:sz="8" w:space="0" w:color="auto"/>
              <w:right w:val="nil"/>
            </w:tcBorders>
            <w:vAlign w:val="bottom"/>
            <w:hideMark/>
          </w:tcPr>
          <w:p w14:paraId="315DD6AA" w14:textId="77777777" w:rsidR="009412F7" w:rsidRPr="00F61759" w:rsidRDefault="009412F7">
            <w:pPr>
              <w:jc w:val="right"/>
              <w:rPr>
                <w:sz w:val="20"/>
                <w:szCs w:val="20"/>
              </w:rPr>
            </w:pPr>
            <w:r w:rsidRPr="00F61759">
              <w:rPr>
                <w:sz w:val="20"/>
                <w:szCs w:val="20"/>
              </w:rPr>
              <w:t>137,7</w:t>
            </w:r>
          </w:p>
        </w:tc>
      </w:tr>
    </w:tbl>
    <w:p w14:paraId="594F8BCF" w14:textId="77777777" w:rsidR="009412F7" w:rsidRDefault="009412F7" w:rsidP="009412F7">
      <w:pPr>
        <w:spacing w:before="120"/>
        <w:ind w:firstLine="709"/>
        <w:jc w:val="both"/>
        <w:rPr>
          <w:lang w:val="ky-KG"/>
        </w:rPr>
      </w:pPr>
      <w:r>
        <w:rPr>
          <w:lang w:val="ky-KG"/>
        </w:rPr>
        <w:t xml:space="preserve">2024-жылдын январь-ноябрында жашы жете электер тарабынан 1 469 кылмыш иши жасалган. Мындай кылмыштардын эң көп саны уурулукка туура келет, кылмыш жасаган балдардын жалпы санындагы алардын салыштырма салмагы – 51,7 пайызды, тоноочулук – 12,3 пайызды, бейбаштык – 8,6 пайызды жана алдамчылык – 5,7 пайызды түздү. </w:t>
      </w:r>
    </w:p>
    <w:p w14:paraId="5BB365D4" w14:textId="77777777" w:rsidR="009412F7" w:rsidRDefault="009412F7" w:rsidP="009412F7">
      <w:pPr>
        <w:ind w:firstLine="708"/>
        <w:jc w:val="both"/>
        <w:rPr>
          <w:lang w:val="ky-KG"/>
        </w:rPr>
      </w:pPr>
      <w:r>
        <w:rPr>
          <w:lang w:val="ky-KG"/>
        </w:rPr>
        <w:t>Муну менен катар, 2024-ж. январь-ноябрында кылмыштуу кол салуулардан 1 511 жашы жете элек балдар жабыркаган. Балдардын эң көп саны уурулуктан жабыркаган, алардын үлүшү жабыркаган балдардын жалпы санынын 35,1 пайызын түзөт, тоноочулуктан – 12,0 пайызы, он алты жашка толо элек балдар менен сексуалдык мүнөздөгү аракеттерден – 7,0 пайызы, бейбаштыктан – 6,8 пайызы, зордуктоодон – 5,8 пайызы жана алдамчылыктан – 5,1 пайызы жабыр тарткан. Кылмыштуу аракеттердин натыйжасында 43 бала каза болгон, ал эми 335 бала денесинен жаракат алышкан. Жашы жете электерге карата жасалган кылмыштардын эң көп саны 35,1 пайызы - Бишкек шаарында, 16,9 пайызы - Чүй облусунда, 12,3 пайызы - Ош шаарында, Жалал-Абад облусунда – 10,5 пайызы жана Ысык-Көл облусунда – 10,3 пайызы катталган.</w:t>
      </w:r>
    </w:p>
    <w:p w14:paraId="0C5669DC" w14:textId="77777777" w:rsidR="009412F7" w:rsidRDefault="009412F7" w:rsidP="009412F7">
      <w:pPr>
        <w:jc w:val="both"/>
        <w:rPr>
          <w:lang w:val="ky-KG"/>
        </w:rPr>
      </w:pPr>
      <w:r>
        <w:rPr>
          <w:lang w:val="ky-KG"/>
        </w:rPr>
        <w:tab/>
        <w:t>2024-жылдын январь-ноябрында республиканын аймагында аялдарга карата 9,6 миң кылмыш жасалган, алардын эң көп үлүшү 50,8 пайызы - Бишкек шаарына, 13,6 пайызы - Чүй облусуна жана Ош шаарына – 9,2 пайызы туура келген. Жабыркаган аялдардын жалпы санынын жарымынан көбү уурулуктан, 27,8 пайызы - алдамчылыктан, 4,4 пайызы – ден соолукка жеңил зыян келтирүү жана 2,9 пайызы - бейбаштыктан жапа чеккен.</w:t>
      </w:r>
    </w:p>
    <w:p w14:paraId="6A27C95A" w14:textId="77777777" w:rsidR="009412F7" w:rsidRDefault="009412F7" w:rsidP="009412F7">
      <w:pPr>
        <w:jc w:val="both"/>
        <w:rPr>
          <w:lang w:val="ky-KG"/>
        </w:rPr>
      </w:pPr>
      <w:r>
        <w:rPr>
          <w:lang w:val="ky-KG"/>
        </w:rPr>
        <w:tab/>
        <w:t>2024-жылдын январь-ноябрында улгайган курактагы жарандарга каршы 1 214 кылмыш иши катталган. Мындай учурлардын 39,5 пайызын - уурулук, 27,4 пайызын – алдамчылык, 5,0 пайызын - ден соолукка жеңил зыян келтирүү жана 4,8 пайызын - бейбаштык түзгөн. Жабыркагандардын эң көп саны 26,1 пайызы - Чүй облусунда, 20,2 пайызы - Бишкек шаарында, 11,0 пайызы - Ош облусунда жана 10,6 пайызы - Ысык-Көл облусунда белгиленди.</w:t>
      </w:r>
    </w:p>
    <w:bookmarkEnd w:id="2358"/>
    <w:bookmarkEnd w:id="2359"/>
    <w:p w14:paraId="7EB2E351" w14:textId="77777777" w:rsidR="00A55ECD" w:rsidRDefault="00A55ECD" w:rsidP="00E06AC9">
      <w:pPr>
        <w:spacing w:before="600" w:after="120"/>
        <w:ind w:firstLine="709"/>
        <w:outlineLvl w:val="2"/>
        <w:rPr>
          <w:b/>
          <w:color w:val="000000"/>
          <w:lang w:val="ky-KG"/>
        </w:rPr>
      </w:pPr>
    </w:p>
    <w:p w14:paraId="60F41EE3" w14:textId="1A1A5170" w:rsidR="00E06AC9" w:rsidRPr="00E06AC9" w:rsidRDefault="00E06AC9" w:rsidP="00E06AC9">
      <w:pPr>
        <w:spacing w:before="600" w:after="120"/>
        <w:ind w:firstLine="709"/>
        <w:outlineLvl w:val="2"/>
        <w:rPr>
          <w:b/>
          <w:color w:val="000000"/>
          <w:lang w:val="ky-KG"/>
        </w:rPr>
      </w:pPr>
      <w:r w:rsidRPr="00E06AC9">
        <w:rPr>
          <w:b/>
          <w:color w:val="000000"/>
          <w:lang w:val="ky-KG"/>
        </w:rPr>
        <w:lastRenderedPageBreak/>
        <w:t>2024-жылдын январь-сентябрындагы туризм ч</w:t>
      </w:r>
      <w:r w:rsidRPr="00E06AC9">
        <w:rPr>
          <w:b/>
          <w:lang w:val="ky-KG"/>
        </w:rPr>
        <w:t>ө</w:t>
      </w:r>
      <w:r w:rsidRPr="00E06AC9">
        <w:rPr>
          <w:b/>
          <w:color w:val="000000"/>
          <w:lang w:val="ky-KG"/>
        </w:rPr>
        <w:t>йрөсүнүн абалы жөнүндө</w:t>
      </w:r>
    </w:p>
    <w:p w14:paraId="1051D325" w14:textId="77777777" w:rsidR="00E06AC9" w:rsidRPr="00E06AC9" w:rsidRDefault="00E06AC9" w:rsidP="00E06AC9">
      <w:pPr>
        <w:ind w:firstLine="709"/>
        <w:jc w:val="both"/>
        <w:rPr>
          <w:lang w:val="ky-KG"/>
        </w:rPr>
      </w:pPr>
      <w:r w:rsidRPr="00E06AC9">
        <w:rPr>
          <w:lang w:val="ky-KG"/>
        </w:rPr>
        <w:t>2024-жылдын 1-октябрына карата Кыргыз Республикасында туризм чөйрөсү менен байланышкан экономикалык ишмердикти жүргүзгөн 136 ми</w:t>
      </w:r>
      <w:r w:rsidRPr="00E06AC9">
        <w:rPr>
          <w:bCs/>
          <w:lang w:val="ky-KG"/>
        </w:rPr>
        <w:t>ң</w:t>
      </w:r>
      <w:r w:rsidRPr="00E06AC9">
        <w:rPr>
          <w:lang w:val="ky-KG"/>
        </w:rPr>
        <w:t xml:space="preserve"> </w:t>
      </w:r>
      <w:r w:rsidRPr="00E06AC9">
        <w:rPr>
          <w:i/>
          <w:iCs/>
          <w:lang w:val="ky-KG"/>
        </w:rPr>
        <w:t>чарба ж</w:t>
      </w:r>
      <w:r w:rsidRPr="00E06AC9">
        <w:rPr>
          <w:i/>
          <w:lang w:val="ky-KG"/>
        </w:rPr>
        <w:t>ү</w:t>
      </w:r>
      <w:r w:rsidRPr="00E06AC9">
        <w:rPr>
          <w:i/>
          <w:iCs/>
          <w:lang w:val="ky-KG"/>
        </w:rPr>
        <w:t>рг</w:t>
      </w:r>
      <w:r w:rsidRPr="00E06AC9">
        <w:rPr>
          <w:i/>
          <w:lang w:val="ky-KG"/>
        </w:rPr>
        <w:t>ү</w:t>
      </w:r>
      <w:r w:rsidRPr="00E06AC9">
        <w:rPr>
          <w:i/>
          <w:iCs/>
          <w:lang w:val="ky-KG"/>
        </w:rPr>
        <w:t>з</w:t>
      </w:r>
      <w:r w:rsidRPr="00E06AC9">
        <w:rPr>
          <w:i/>
          <w:lang w:val="ky-KG"/>
        </w:rPr>
        <w:t>үү</w:t>
      </w:r>
      <w:r w:rsidRPr="00E06AC9">
        <w:rPr>
          <w:i/>
          <w:iCs/>
          <w:lang w:val="ky-KG"/>
        </w:rPr>
        <w:t>ч</w:t>
      </w:r>
      <w:r w:rsidRPr="00E06AC9">
        <w:rPr>
          <w:i/>
          <w:lang w:val="ky-KG"/>
        </w:rPr>
        <w:t>ү</w:t>
      </w:r>
      <w:r w:rsidRPr="00E06AC9">
        <w:rPr>
          <w:i/>
          <w:iCs/>
          <w:lang w:val="ky-KG"/>
        </w:rPr>
        <w:t xml:space="preserve"> субъект</w:t>
      </w:r>
      <w:r w:rsidRPr="00E06AC9">
        <w:rPr>
          <w:i/>
          <w:lang w:val="ky-KG"/>
        </w:rPr>
        <w:t xml:space="preserve"> </w:t>
      </w:r>
      <w:r w:rsidRPr="00E06AC9">
        <w:rPr>
          <w:lang w:val="ky-KG"/>
        </w:rPr>
        <w:t>(юридикалык жана жеке жактар) катталды. Бул санга туристтик товарларды өндүрүүчү, аларды сатуучу жана туристтик-экскурсиялык кызматтарды көрсөтүүчү ишканалар, ресторандар, туристтик лагерлер жана базалар, кемпингдер жана башка туристтердин жашоосу, эс алуусу жана кө</w:t>
      </w:r>
      <w:r w:rsidRPr="00E06AC9">
        <w:rPr>
          <w:bCs/>
          <w:lang w:val="ky-KG"/>
        </w:rPr>
        <w:t>ң</w:t>
      </w:r>
      <w:r w:rsidRPr="00E06AC9">
        <w:rPr>
          <w:lang w:val="ky-KG"/>
        </w:rPr>
        <w:t>үл ачуулары менен байланышкан жайгаштыруу жайлары (коруктар, улуттук табигый парктар, альплагерлер), бардык түрдөгү транспорт ишканалары ж.б. кирет.</w:t>
      </w:r>
    </w:p>
    <w:p w14:paraId="2E1DDC67" w14:textId="4A96D39C" w:rsidR="00E06AC9" w:rsidRPr="00E06AC9" w:rsidRDefault="00E06AC9" w:rsidP="00E06AC9">
      <w:pPr>
        <w:shd w:val="clear" w:color="auto" w:fill="FFFFFF"/>
        <w:ind w:firstLine="709"/>
        <w:jc w:val="both"/>
        <w:rPr>
          <w:iCs/>
          <w:lang w:val="ky-KG"/>
        </w:rPr>
      </w:pPr>
      <w:r w:rsidRPr="00E06AC9">
        <w:rPr>
          <w:lang w:val="ky-KG"/>
        </w:rPr>
        <w:t xml:space="preserve">Алардын негизги бөлүгү </w:t>
      </w:r>
      <w:r w:rsidR="00A55ECD">
        <w:rPr>
          <w:lang w:val="ky-KG"/>
        </w:rPr>
        <w:t>-</w:t>
      </w:r>
      <w:r w:rsidRPr="00E06AC9">
        <w:rPr>
          <w:lang w:val="ky-KG"/>
        </w:rPr>
        <w:t xml:space="preserve"> 26,8 ми</w:t>
      </w:r>
      <w:r w:rsidRPr="00E06AC9">
        <w:rPr>
          <w:bCs/>
          <w:lang w:val="ky-KG"/>
        </w:rPr>
        <w:t>ң</w:t>
      </w:r>
      <w:r w:rsidRPr="00E06AC9">
        <w:rPr>
          <w:lang w:val="ky-KG"/>
        </w:rPr>
        <w:t xml:space="preserve"> субъект же 19,7 пайызы Бишкек шаарында, Ош облусунда </w:t>
      </w:r>
      <w:r w:rsidR="00A55ECD">
        <w:rPr>
          <w:lang w:val="ky-KG"/>
        </w:rPr>
        <w:t>-</w:t>
      </w:r>
      <w:r w:rsidRPr="00E06AC9">
        <w:rPr>
          <w:lang w:val="ky-KG"/>
        </w:rPr>
        <w:t xml:space="preserve"> 22,2 ми</w:t>
      </w:r>
      <w:r w:rsidRPr="00E06AC9">
        <w:rPr>
          <w:bCs/>
          <w:lang w:val="ky-KG"/>
        </w:rPr>
        <w:t>ң</w:t>
      </w:r>
      <w:r w:rsidRPr="00E06AC9">
        <w:rPr>
          <w:lang w:val="ky-KG"/>
        </w:rPr>
        <w:t xml:space="preserve"> же 16,3 пайызы, Чүй облусунда </w:t>
      </w:r>
      <w:r w:rsidR="00A55ECD">
        <w:rPr>
          <w:lang w:val="ky-KG"/>
        </w:rPr>
        <w:t>-</w:t>
      </w:r>
      <w:r w:rsidRPr="00E06AC9">
        <w:rPr>
          <w:lang w:val="ky-KG"/>
        </w:rPr>
        <w:t xml:space="preserve"> 20,2 ми</w:t>
      </w:r>
      <w:r w:rsidRPr="00E06AC9">
        <w:rPr>
          <w:bCs/>
          <w:lang w:val="ky-KG"/>
        </w:rPr>
        <w:t>ң</w:t>
      </w:r>
      <w:r w:rsidRPr="00E06AC9">
        <w:rPr>
          <w:lang w:val="ky-KG"/>
        </w:rPr>
        <w:t xml:space="preserve"> же 14,9 пайызы, Ош шаарында </w:t>
      </w:r>
      <w:r w:rsidR="00A55ECD">
        <w:rPr>
          <w:lang w:val="ky-KG"/>
        </w:rPr>
        <w:t>-</w:t>
      </w:r>
      <w:r w:rsidRPr="00E06AC9">
        <w:rPr>
          <w:lang w:val="ky-KG"/>
        </w:rPr>
        <w:t xml:space="preserve"> 16,6 ми</w:t>
      </w:r>
      <w:r w:rsidRPr="00E06AC9">
        <w:rPr>
          <w:bCs/>
          <w:lang w:val="ky-KG"/>
        </w:rPr>
        <w:t>ң</w:t>
      </w:r>
      <w:r w:rsidRPr="00E06AC9">
        <w:rPr>
          <w:lang w:val="ky-KG"/>
        </w:rPr>
        <w:t xml:space="preserve"> же 12,2 пайызы жайгашкан.</w:t>
      </w:r>
    </w:p>
    <w:p w14:paraId="4A9D2A78" w14:textId="77777777" w:rsidR="00E06AC9" w:rsidRPr="00E06AC9" w:rsidRDefault="00E06AC9" w:rsidP="00E06AC9">
      <w:pPr>
        <w:ind w:firstLine="709"/>
        <w:jc w:val="both"/>
        <w:rPr>
          <w:iCs/>
          <w:lang w:val="ky-KG"/>
        </w:rPr>
      </w:pPr>
      <w:r w:rsidRPr="00E06AC9">
        <w:rPr>
          <w:iCs/>
          <w:lang w:val="ky-KG"/>
        </w:rPr>
        <w:t>Чарба ж</w:t>
      </w:r>
      <w:r w:rsidRPr="00E06AC9">
        <w:rPr>
          <w:lang w:val="ky-KG"/>
        </w:rPr>
        <w:t>ү</w:t>
      </w:r>
      <w:r w:rsidRPr="00E06AC9">
        <w:rPr>
          <w:iCs/>
          <w:lang w:val="ky-KG"/>
        </w:rPr>
        <w:t>рг</w:t>
      </w:r>
      <w:r w:rsidRPr="00E06AC9">
        <w:rPr>
          <w:lang w:val="ky-KG"/>
        </w:rPr>
        <w:t>ү</w:t>
      </w:r>
      <w:r w:rsidRPr="00E06AC9">
        <w:rPr>
          <w:iCs/>
          <w:lang w:val="ky-KG"/>
        </w:rPr>
        <w:t>з</w:t>
      </w:r>
      <w:r w:rsidRPr="00E06AC9">
        <w:rPr>
          <w:lang w:val="ky-KG"/>
        </w:rPr>
        <w:t>үү</w:t>
      </w:r>
      <w:r w:rsidRPr="00E06AC9">
        <w:rPr>
          <w:iCs/>
          <w:lang w:val="ky-KG"/>
        </w:rPr>
        <w:t>ч</w:t>
      </w:r>
      <w:r w:rsidRPr="00E06AC9">
        <w:rPr>
          <w:lang w:val="ky-KG"/>
        </w:rPr>
        <w:t>ү</w:t>
      </w:r>
      <w:r w:rsidRPr="00E06AC9">
        <w:rPr>
          <w:iCs/>
          <w:lang w:val="ky-KG"/>
        </w:rPr>
        <w:t xml:space="preserve"> субъекттердин (юридикалык жана жеке жактардын) жалпы санынын ичинен 16,2 </w:t>
      </w:r>
      <w:r w:rsidRPr="00E06AC9">
        <w:rPr>
          <w:lang w:val="ky-KG"/>
        </w:rPr>
        <w:t>ми</w:t>
      </w:r>
      <w:r w:rsidRPr="00E06AC9">
        <w:rPr>
          <w:bCs/>
          <w:lang w:val="ky-KG"/>
        </w:rPr>
        <w:t>ң</w:t>
      </w:r>
      <w:r w:rsidRPr="00E06AC9">
        <w:rPr>
          <w:iCs/>
          <w:lang w:val="ky-KG"/>
        </w:rPr>
        <w:t>и же 11,9 пайызы рекреация жана эс алуу тармагында кызмат к</w:t>
      </w:r>
      <w:r w:rsidRPr="00E06AC9">
        <w:rPr>
          <w:lang w:val="ky-KG"/>
        </w:rPr>
        <w:t>ө</w:t>
      </w:r>
      <w:r w:rsidRPr="00E06AC9">
        <w:rPr>
          <w:iCs/>
          <w:lang w:val="ky-KG"/>
        </w:rPr>
        <w:t>рс</w:t>
      </w:r>
      <w:r w:rsidRPr="00E06AC9">
        <w:rPr>
          <w:lang w:val="ky-KG"/>
        </w:rPr>
        <w:t>ө</w:t>
      </w:r>
      <w:r w:rsidRPr="00E06AC9">
        <w:rPr>
          <w:iCs/>
          <w:lang w:val="ky-KG"/>
        </w:rPr>
        <w:t>т</w:t>
      </w:r>
      <w:r w:rsidRPr="00E06AC9">
        <w:rPr>
          <w:lang w:val="ky-KG"/>
        </w:rPr>
        <w:t>үү</w:t>
      </w:r>
      <w:r w:rsidRPr="00E06AC9">
        <w:rPr>
          <w:iCs/>
          <w:lang w:val="ky-KG"/>
        </w:rPr>
        <w:t>ч</w:t>
      </w:r>
      <w:r w:rsidRPr="00E06AC9">
        <w:rPr>
          <w:lang w:val="ky-KG"/>
        </w:rPr>
        <w:t>ү</w:t>
      </w:r>
      <w:r w:rsidRPr="00E06AC9">
        <w:rPr>
          <w:iCs/>
          <w:lang w:val="ky-KG"/>
        </w:rPr>
        <w:t xml:space="preserve"> ишканалар (мейманкана чарбаларынын, эс алуу базаларынын, ресторандардын, дарылануу-ден соолукту </w:t>
      </w:r>
      <w:bookmarkStart w:id="2362" w:name="_Hlk50645997"/>
      <w:r w:rsidRPr="00E06AC9">
        <w:rPr>
          <w:iCs/>
          <w:lang w:val="ky-KG"/>
        </w:rPr>
        <w:t>чы</w:t>
      </w:r>
      <w:r w:rsidRPr="00E06AC9">
        <w:rPr>
          <w:bCs/>
          <w:lang w:val="ky-KG"/>
        </w:rPr>
        <w:t>ң</w:t>
      </w:r>
      <w:r w:rsidRPr="00E06AC9">
        <w:rPr>
          <w:iCs/>
          <w:lang w:val="ky-KG"/>
        </w:rPr>
        <w:t xml:space="preserve">доочу </w:t>
      </w:r>
      <w:bookmarkEnd w:id="2362"/>
      <w:r w:rsidRPr="00E06AC9">
        <w:rPr>
          <w:iCs/>
          <w:lang w:val="ky-KG"/>
        </w:rPr>
        <w:t>профилакторийлердин кызмат к</w:t>
      </w:r>
      <w:r w:rsidRPr="00E06AC9">
        <w:rPr>
          <w:lang w:val="ky-KG"/>
        </w:rPr>
        <w:t>ө</w:t>
      </w:r>
      <w:r w:rsidRPr="00E06AC9">
        <w:rPr>
          <w:iCs/>
          <w:lang w:val="ky-KG"/>
        </w:rPr>
        <w:t>рс</w:t>
      </w:r>
      <w:r w:rsidRPr="00E06AC9">
        <w:rPr>
          <w:lang w:val="ky-KG"/>
        </w:rPr>
        <w:t>ө</w:t>
      </w:r>
      <w:r w:rsidRPr="00E06AC9">
        <w:rPr>
          <w:iCs/>
          <w:lang w:val="ky-KG"/>
        </w:rPr>
        <w:t>т</w:t>
      </w:r>
      <w:r w:rsidRPr="00E06AC9">
        <w:rPr>
          <w:lang w:val="ky-KG"/>
        </w:rPr>
        <w:t>үү</w:t>
      </w:r>
      <w:r w:rsidRPr="00E06AC9">
        <w:rPr>
          <w:iCs/>
          <w:lang w:val="ky-KG"/>
        </w:rPr>
        <w:t>л</w:t>
      </w:r>
      <w:r w:rsidRPr="00E06AC9">
        <w:rPr>
          <w:lang w:val="ky-KG"/>
        </w:rPr>
        <w:t>ө</w:t>
      </w:r>
      <w:r w:rsidRPr="00E06AC9">
        <w:rPr>
          <w:iCs/>
          <w:lang w:val="ky-KG"/>
        </w:rPr>
        <w:t>р</w:t>
      </w:r>
      <w:r w:rsidRPr="00E06AC9">
        <w:rPr>
          <w:lang w:val="ky-KG"/>
        </w:rPr>
        <w:t>ү</w:t>
      </w:r>
      <w:r w:rsidRPr="00E06AC9">
        <w:rPr>
          <w:iCs/>
          <w:lang w:val="ky-KG"/>
        </w:rPr>
        <w:t>) катары катталган. Негизинен мындай чарба ж</w:t>
      </w:r>
      <w:r w:rsidRPr="00E06AC9">
        <w:rPr>
          <w:lang w:val="ky-KG"/>
        </w:rPr>
        <w:t>ү</w:t>
      </w:r>
      <w:r w:rsidRPr="00E06AC9">
        <w:rPr>
          <w:iCs/>
          <w:lang w:val="ky-KG"/>
        </w:rPr>
        <w:t>рг</w:t>
      </w:r>
      <w:r w:rsidRPr="00E06AC9">
        <w:rPr>
          <w:lang w:val="ky-KG"/>
        </w:rPr>
        <w:t>ү</w:t>
      </w:r>
      <w:r w:rsidRPr="00E06AC9">
        <w:rPr>
          <w:iCs/>
          <w:lang w:val="ky-KG"/>
        </w:rPr>
        <w:t>з</w:t>
      </w:r>
      <w:r w:rsidRPr="00E06AC9">
        <w:rPr>
          <w:lang w:val="ky-KG"/>
        </w:rPr>
        <w:t>үү</w:t>
      </w:r>
      <w:r w:rsidRPr="00E06AC9">
        <w:rPr>
          <w:iCs/>
          <w:lang w:val="ky-KG"/>
        </w:rPr>
        <w:t>ч</w:t>
      </w:r>
      <w:r w:rsidRPr="00E06AC9">
        <w:rPr>
          <w:lang w:val="ky-KG"/>
        </w:rPr>
        <w:t>ү</w:t>
      </w:r>
      <w:r w:rsidRPr="00E06AC9">
        <w:rPr>
          <w:iCs/>
          <w:lang w:val="ky-KG"/>
        </w:rPr>
        <w:t xml:space="preserve"> </w:t>
      </w:r>
      <w:r w:rsidRPr="00E06AC9">
        <w:rPr>
          <w:lang w:val="ky-KG"/>
        </w:rPr>
        <w:t xml:space="preserve">субъекттердин </w:t>
      </w:r>
      <w:r w:rsidRPr="00E06AC9">
        <w:rPr>
          <w:iCs/>
          <w:lang w:val="ky-KG"/>
        </w:rPr>
        <w:t>6,1 ми</w:t>
      </w:r>
      <w:r w:rsidRPr="00E06AC9">
        <w:rPr>
          <w:bCs/>
          <w:lang w:val="ky-KG"/>
        </w:rPr>
        <w:t>ң</w:t>
      </w:r>
      <w:r w:rsidRPr="00E06AC9">
        <w:rPr>
          <w:iCs/>
          <w:lang w:val="ky-KG"/>
        </w:rPr>
        <w:t>и (38,0 пайызы) - Бишкек шаарында жана 2,1 ми</w:t>
      </w:r>
      <w:r w:rsidRPr="00E06AC9">
        <w:rPr>
          <w:bCs/>
          <w:lang w:val="ky-KG"/>
        </w:rPr>
        <w:t>ң</w:t>
      </w:r>
      <w:r w:rsidRPr="00E06AC9">
        <w:rPr>
          <w:iCs/>
          <w:lang w:val="ky-KG"/>
        </w:rPr>
        <w:t>и (12,7 пайызы) Ысык-К</w:t>
      </w:r>
      <w:r w:rsidRPr="00E06AC9">
        <w:rPr>
          <w:lang w:val="ky-KG"/>
        </w:rPr>
        <w:t>ө</w:t>
      </w:r>
      <w:r w:rsidRPr="00E06AC9">
        <w:rPr>
          <w:iCs/>
          <w:lang w:val="ky-KG"/>
        </w:rPr>
        <w:t>л облусунун курорттук зонасында жайгашкан.</w:t>
      </w:r>
    </w:p>
    <w:p w14:paraId="0A730946" w14:textId="5BB56B4F" w:rsidR="00E06AC9" w:rsidRPr="00E06AC9" w:rsidRDefault="00E06AC9" w:rsidP="00E06AC9">
      <w:pPr>
        <w:ind w:firstLine="709"/>
        <w:jc w:val="both"/>
        <w:rPr>
          <w:lang w:val="ky-KG"/>
        </w:rPr>
      </w:pPr>
      <w:r w:rsidRPr="00E06AC9">
        <w:rPr>
          <w:lang w:val="ky-KG"/>
        </w:rPr>
        <w:t xml:space="preserve">Туризм </w:t>
      </w:r>
      <w:bookmarkStart w:id="2363" w:name="_Hlk45630038"/>
      <w:r w:rsidRPr="00E06AC9">
        <w:rPr>
          <w:lang w:val="ky-KG"/>
        </w:rPr>
        <w:t xml:space="preserve">чөйрөсүндө </w:t>
      </w:r>
      <w:bookmarkEnd w:id="2363"/>
      <w:r w:rsidRPr="00E06AC9">
        <w:rPr>
          <w:lang w:val="ky-KG"/>
        </w:rPr>
        <w:t>жеке ишкердик ишмердиги менен 12</w:t>
      </w:r>
      <w:r w:rsidR="003B68F8">
        <w:rPr>
          <w:lang w:val="ky-KG"/>
        </w:rPr>
        <w:t>1</w:t>
      </w:r>
      <w:r w:rsidRPr="00E06AC9">
        <w:rPr>
          <w:lang w:val="ky-KG"/>
        </w:rPr>
        <w:t xml:space="preserve"> ми</w:t>
      </w:r>
      <w:r w:rsidRPr="00E06AC9">
        <w:rPr>
          <w:bCs/>
          <w:lang w:val="ky-KG"/>
        </w:rPr>
        <w:t>ң</w:t>
      </w:r>
      <w:r w:rsidRPr="00E06AC9">
        <w:rPr>
          <w:lang w:val="ky-KG"/>
        </w:rPr>
        <w:t>ге жакын жеке жактар же катталган чарба жүргүзүүчү субъекттердин жалпы санынын 88,9 пайызы алектенет.</w:t>
      </w:r>
    </w:p>
    <w:p w14:paraId="7A37876F" w14:textId="5EFE704F" w:rsidR="00E06AC9" w:rsidRPr="00E06AC9" w:rsidRDefault="00E06AC9" w:rsidP="00E06AC9">
      <w:pPr>
        <w:ind w:firstLine="709"/>
        <w:jc w:val="both"/>
        <w:rPr>
          <w:lang w:val="ky-KG"/>
        </w:rPr>
      </w:pPr>
      <w:r w:rsidRPr="00E06AC9">
        <w:rPr>
          <w:lang w:val="ky-KG"/>
        </w:rPr>
        <w:t xml:space="preserve">2024-жылдын </w:t>
      </w:r>
      <w:r w:rsidRPr="00E06AC9">
        <w:rPr>
          <w:color w:val="000000"/>
          <w:lang w:val="ky-KG"/>
        </w:rPr>
        <w:t>январь-сентябрында 659</w:t>
      </w:r>
      <w:r w:rsidRPr="00E06AC9">
        <w:rPr>
          <w:lang w:val="ky-KG"/>
        </w:rPr>
        <w:t xml:space="preserve"> эс алуу мекемелери жана туризм уюмдары, ошондой эле 2013 конок уйлөрү</w:t>
      </w:r>
      <w:r w:rsidRPr="00E06AC9">
        <w:rPr>
          <w:i/>
          <w:lang w:val="ky-KG"/>
        </w:rPr>
        <w:t xml:space="preserve"> </w:t>
      </w:r>
      <w:r w:rsidRPr="00E06AC9">
        <w:rPr>
          <w:iCs/>
          <w:lang w:val="ky-KG"/>
        </w:rPr>
        <w:t>туристтерди кабыл алып</w:t>
      </w:r>
      <w:r w:rsidRPr="00E06AC9">
        <w:rPr>
          <w:i/>
          <w:lang w:val="ky-KG"/>
        </w:rPr>
        <w:t>, аларга кызмат к</w:t>
      </w:r>
      <w:r w:rsidRPr="00E06AC9">
        <w:rPr>
          <w:lang w:val="ky-KG"/>
        </w:rPr>
        <w:t>ө</w:t>
      </w:r>
      <w:r w:rsidRPr="00E06AC9">
        <w:rPr>
          <w:i/>
          <w:lang w:val="ky-KG"/>
        </w:rPr>
        <w:t>рс</w:t>
      </w:r>
      <w:r w:rsidRPr="00E06AC9">
        <w:rPr>
          <w:lang w:val="ky-KG"/>
        </w:rPr>
        <w:t>ө</w:t>
      </w:r>
      <w:r w:rsidRPr="00E06AC9">
        <w:rPr>
          <w:i/>
          <w:lang w:val="ky-KG"/>
        </w:rPr>
        <w:t xml:space="preserve">түштү, </w:t>
      </w:r>
      <w:r w:rsidRPr="00E06AC9">
        <w:rPr>
          <w:iCs/>
          <w:lang w:val="ky-KG"/>
        </w:rPr>
        <w:t>А</w:t>
      </w:r>
      <w:r w:rsidRPr="00E06AC9">
        <w:rPr>
          <w:lang w:val="ky-KG"/>
        </w:rPr>
        <w:t xml:space="preserve">нын ичинде, жайгаштыруунун адистештирилген каражаттары </w:t>
      </w:r>
      <w:r w:rsidR="00A55ECD">
        <w:rPr>
          <w:lang w:val="ky-KG"/>
        </w:rPr>
        <w:t>-</w:t>
      </w:r>
      <w:r w:rsidRPr="00E06AC9">
        <w:rPr>
          <w:lang w:val="ky-KG"/>
        </w:rPr>
        <w:t xml:space="preserve"> 183 (17 санаторий, анын ичинен балдар санаторийлери </w:t>
      </w:r>
      <w:r w:rsidR="00A55ECD">
        <w:rPr>
          <w:lang w:val="ky-KG"/>
        </w:rPr>
        <w:t>-</w:t>
      </w:r>
      <w:r w:rsidRPr="00E06AC9">
        <w:rPr>
          <w:lang w:val="ky-KG"/>
        </w:rPr>
        <w:t xml:space="preserve"> 4, санаторий-профилакторийлер - 10, туристтик база жана эс алуу базалары </w:t>
      </w:r>
      <w:r w:rsidR="00A55ECD">
        <w:rPr>
          <w:lang w:val="ky-KG"/>
        </w:rPr>
        <w:t>-</w:t>
      </w:r>
      <w:r w:rsidRPr="00E06AC9">
        <w:rPr>
          <w:lang w:val="ky-KG"/>
        </w:rPr>
        <w:t xml:space="preserve"> 34, ден-соолукту чы</w:t>
      </w:r>
      <w:r w:rsidRPr="00E06AC9">
        <w:rPr>
          <w:bCs/>
          <w:lang w:val="ky-KG"/>
        </w:rPr>
        <w:t>ң</w:t>
      </w:r>
      <w:r w:rsidRPr="00E06AC9">
        <w:rPr>
          <w:lang w:val="ky-KG"/>
        </w:rPr>
        <w:t xml:space="preserve">доочу лагерлер </w:t>
      </w:r>
      <w:r w:rsidR="00A55ECD">
        <w:rPr>
          <w:lang w:val="ky-KG"/>
        </w:rPr>
        <w:t>-</w:t>
      </w:r>
      <w:r w:rsidRPr="00E06AC9">
        <w:rPr>
          <w:lang w:val="ky-KG"/>
        </w:rPr>
        <w:t xml:space="preserve"> 23, пансионаттар </w:t>
      </w:r>
      <w:r w:rsidR="00A55ECD">
        <w:rPr>
          <w:lang w:val="ky-KG"/>
        </w:rPr>
        <w:t>-</w:t>
      </w:r>
      <w:r w:rsidRPr="00E06AC9">
        <w:rPr>
          <w:lang w:val="ky-KG"/>
        </w:rPr>
        <w:t xml:space="preserve"> 97, дарылоосу менен пансионат -2), мейманкана жана жайгаштыруунун ушул сыяктуу каражаттары - 326, жаратылыш парктары жана коруктар </w:t>
      </w:r>
      <w:r w:rsidR="00A55ECD">
        <w:rPr>
          <w:lang w:val="ky-KG"/>
        </w:rPr>
        <w:t>-</w:t>
      </w:r>
      <w:r w:rsidRPr="00E06AC9">
        <w:rPr>
          <w:lang w:val="ky-KG"/>
        </w:rPr>
        <w:t xml:space="preserve"> 11, боз үй шаарчалары жана башка туристтик мекемелер -139, турфирма, туроператорлор, саякат жана экскурсия бюролору </w:t>
      </w:r>
      <w:r w:rsidR="00A55ECD">
        <w:rPr>
          <w:lang w:val="ky-KG"/>
        </w:rPr>
        <w:t>-</w:t>
      </w:r>
      <w:r w:rsidRPr="00E06AC9">
        <w:rPr>
          <w:lang w:val="ky-KG"/>
        </w:rPr>
        <w:t xml:space="preserve"> 86.</w:t>
      </w:r>
    </w:p>
    <w:p w14:paraId="3F53B8B1" w14:textId="3FF70898" w:rsidR="00E06AC9" w:rsidRPr="00E06AC9" w:rsidRDefault="00E06AC9" w:rsidP="00E06AC9">
      <w:pPr>
        <w:ind w:firstLine="709"/>
        <w:jc w:val="both"/>
        <w:rPr>
          <w:lang w:val="ky-KG"/>
        </w:rPr>
      </w:pPr>
      <w:r w:rsidRPr="00E06AC9">
        <w:rPr>
          <w:lang w:val="ky-KG"/>
        </w:rPr>
        <w:t xml:space="preserve">Туризмдин уюштурулган секторуна жайгашкандардын саны </w:t>
      </w:r>
      <w:r w:rsidR="00D90C9D">
        <w:rPr>
          <w:lang w:val="ky-KG"/>
        </w:rPr>
        <w:t>2,0</w:t>
      </w:r>
      <w:r w:rsidRPr="00E06AC9">
        <w:rPr>
          <w:lang w:val="ky-KG"/>
        </w:rPr>
        <w:t xml:space="preserve"> миллио</w:t>
      </w:r>
      <w:r w:rsidR="001903B2">
        <w:rPr>
          <w:lang w:val="ky-KG"/>
        </w:rPr>
        <w:t>н</w:t>
      </w:r>
      <w:r w:rsidRPr="00E06AC9">
        <w:rPr>
          <w:lang w:val="ky-KG"/>
        </w:rPr>
        <w:t xml:space="preserve"> адам болду, бул өткөн жылдын тийиштүү мезгилине салыштырмалуу 1,3 эсеге көп, уюштурулбаган сектордо </w:t>
      </w:r>
      <w:r w:rsidR="00A55ECD">
        <w:rPr>
          <w:lang w:val="ky-KG"/>
        </w:rPr>
        <w:t>-</w:t>
      </w:r>
      <w:r w:rsidRPr="00E06AC9">
        <w:rPr>
          <w:lang w:val="ky-KG"/>
        </w:rPr>
        <w:t xml:space="preserve"> 1,3 млн. адам же 20,7 пайызга көп.</w:t>
      </w:r>
    </w:p>
    <w:p w14:paraId="09E13273" w14:textId="77777777" w:rsidR="00E06AC9" w:rsidRPr="00E06AC9" w:rsidRDefault="00E06AC9" w:rsidP="00E06AC9">
      <w:pPr>
        <w:ind w:firstLine="709"/>
        <w:jc w:val="both"/>
        <w:rPr>
          <w:iCs/>
          <w:lang w:val="ky-KG"/>
        </w:rPr>
      </w:pPr>
      <w:r w:rsidRPr="00E06AC9">
        <w:rPr>
          <w:lang w:val="ky-KG"/>
        </w:rPr>
        <w:t xml:space="preserve">Туристтик фирмалар аркылуу ү.ж. январь-сентябрында 43 миң адам жөнөтүлдү, алардын ичинен 30 миңи </w:t>
      </w:r>
      <w:r w:rsidRPr="00E06AC9">
        <w:rPr>
          <w:iCs/>
          <w:lang w:val="ky-KG"/>
        </w:rPr>
        <w:t xml:space="preserve">башка өлкөлөргө жана Кыргызстандын ичине жөнөтүлгөн Кыргызстандын жарандары, ал эми 13 миң  адам Кыргызстанга саякаттап келген башка өлкөлөрдүн жарандары. </w:t>
      </w:r>
    </w:p>
    <w:p w14:paraId="1F591895" w14:textId="77777777" w:rsidR="00E06AC9" w:rsidRPr="00E06AC9" w:rsidRDefault="00E06AC9" w:rsidP="00E06AC9">
      <w:pPr>
        <w:ind w:firstLine="709"/>
        <w:jc w:val="both"/>
        <w:rPr>
          <w:lang w:val="ky-KG"/>
        </w:rPr>
      </w:pPr>
      <w:r w:rsidRPr="00E06AC9">
        <w:rPr>
          <w:lang w:val="ky-KG"/>
        </w:rPr>
        <w:t>Туризм чөйрөс</w:t>
      </w:r>
      <w:bookmarkStart w:id="2364" w:name="_Hlk45630168"/>
      <w:r w:rsidRPr="00E06AC9">
        <w:rPr>
          <w:lang w:val="ky-KG"/>
        </w:rPr>
        <w:t>үнд</w:t>
      </w:r>
      <w:bookmarkEnd w:id="2364"/>
      <w:r w:rsidRPr="00E06AC9">
        <w:rPr>
          <w:lang w:val="ky-KG"/>
        </w:rPr>
        <w:t xml:space="preserve">ө түзүлгөн </w:t>
      </w:r>
      <w:r w:rsidRPr="00E06AC9">
        <w:rPr>
          <w:i/>
          <w:iCs/>
          <w:lang w:val="ky-KG"/>
        </w:rPr>
        <w:t>кошумча д</w:t>
      </w:r>
      <w:r w:rsidRPr="00E06AC9">
        <w:rPr>
          <w:i/>
          <w:lang w:val="ky-KG"/>
        </w:rPr>
        <w:t>ү</w:t>
      </w:r>
      <w:bookmarkStart w:id="2365" w:name="_Hlk66700500"/>
      <w:r w:rsidRPr="00E06AC9">
        <w:rPr>
          <w:bCs/>
          <w:i/>
          <w:lang w:val="ky-KG"/>
        </w:rPr>
        <w:t>ң</w:t>
      </w:r>
      <w:bookmarkEnd w:id="2365"/>
      <w:r w:rsidRPr="00E06AC9">
        <w:rPr>
          <w:i/>
          <w:iCs/>
          <w:lang w:val="ky-KG"/>
        </w:rPr>
        <w:t xml:space="preserve"> нарк</w:t>
      </w:r>
      <w:r w:rsidRPr="00E06AC9">
        <w:rPr>
          <w:lang w:val="ky-KG"/>
        </w:rPr>
        <w:t xml:space="preserve"> ү.ж. январь-сентябрында алдын ала баалоо боюнча 31,3 млрд. сомду же ИДПга карата 3,3 пайызды (2023-ж. январь-сентябрында – 3,2 пайыз) </w:t>
      </w:r>
      <w:bookmarkStart w:id="2366" w:name="_Hlk45629866"/>
      <w:r w:rsidRPr="00E06AC9">
        <w:rPr>
          <w:lang w:val="ky-KG"/>
        </w:rPr>
        <w:t>түздү.</w:t>
      </w:r>
      <w:bookmarkEnd w:id="2366"/>
    </w:p>
    <w:p w14:paraId="3810C573" w14:textId="77777777" w:rsidR="00E06AC9" w:rsidRPr="00E06AC9" w:rsidRDefault="00E06AC9" w:rsidP="00E06AC9">
      <w:pPr>
        <w:ind w:firstLine="708"/>
        <w:jc w:val="both"/>
        <w:rPr>
          <w:lang w:val="ky-KG"/>
        </w:rPr>
      </w:pPr>
      <w:r w:rsidRPr="00E06AC9">
        <w:rPr>
          <w:bCs/>
          <w:lang w:val="ky-KG"/>
        </w:rPr>
        <w:t xml:space="preserve">Үстүбүздөгү жылдын </w:t>
      </w:r>
      <w:r w:rsidRPr="00E06AC9">
        <w:rPr>
          <w:lang w:val="ky-KG"/>
        </w:rPr>
        <w:t xml:space="preserve">январь-сентябрында туризм объектилеринин курулушуна </w:t>
      </w:r>
      <w:r w:rsidRPr="00E06AC9">
        <w:rPr>
          <w:i/>
          <w:iCs/>
          <w:lang w:val="ky-KG"/>
        </w:rPr>
        <w:t>негизги капиталга инвестициялардын</w:t>
      </w:r>
      <w:r w:rsidRPr="00E06AC9">
        <w:rPr>
          <w:lang w:val="ky-KG"/>
        </w:rPr>
        <w:t xml:space="preserve"> 9,4 млрд. сому пайдаланылды, бул 2023-ж. январь-сентябрында караганда 33,5 пайызга көп. </w:t>
      </w:r>
    </w:p>
    <w:p w14:paraId="7673A4E4" w14:textId="12DCE86A" w:rsidR="00E06AC9" w:rsidRPr="00E06AC9" w:rsidRDefault="00E06AC9" w:rsidP="00E06AC9">
      <w:pPr>
        <w:ind w:firstLine="708"/>
        <w:jc w:val="both"/>
        <w:rPr>
          <w:lang w:val="ky-KG"/>
        </w:rPr>
      </w:pPr>
      <w:r w:rsidRPr="00E06AC9">
        <w:rPr>
          <w:lang w:val="ky-KG"/>
        </w:rPr>
        <w:t xml:space="preserve">Негизги капиталга инвестициялардын жалпы көлөмүндө туризм объектилеринин курулушуна негизги капиталга инвестициялардын үлүшү 5,9 пайызды  (2023-ж. январь-сентябрында </w:t>
      </w:r>
      <w:r w:rsidR="00CE35D3">
        <w:rPr>
          <w:lang w:val="ky-KG"/>
        </w:rPr>
        <w:t>-</w:t>
      </w:r>
      <w:r w:rsidRPr="00E06AC9">
        <w:rPr>
          <w:lang w:val="ky-KG"/>
        </w:rPr>
        <w:t xml:space="preserve"> </w:t>
      </w:r>
      <w:r w:rsidR="00CE35D3">
        <w:rPr>
          <w:lang w:val="ky-KG"/>
        </w:rPr>
        <w:t>6,8</w:t>
      </w:r>
      <w:r w:rsidRPr="00E06AC9">
        <w:rPr>
          <w:lang w:val="ky-KG"/>
        </w:rPr>
        <w:t xml:space="preserve"> пайыз) түздү. Автоунаа жолдорун, мейманканаларды, пансионаттарды, эс алуу үйлөрүн, соода ишканаларын жана башкаларды куруу, калыбына келтирүү жана оңдоо иштери жүргүзүлдү. </w:t>
      </w:r>
    </w:p>
    <w:p w14:paraId="4D89B00B" w14:textId="77777777" w:rsidR="00E06AC9" w:rsidRPr="00E06AC9" w:rsidRDefault="00E06AC9" w:rsidP="00E06AC9">
      <w:pPr>
        <w:ind w:firstLine="708"/>
        <w:jc w:val="both"/>
        <w:rPr>
          <w:lang w:val="ky-KG"/>
        </w:rPr>
      </w:pPr>
      <w:r w:rsidRPr="00E06AC9">
        <w:rPr>
          <w:lang w:val="ky-KG"/>
        </w:rPr>
        <w:t>Үстүбүздөгү жылдын январь-сентябрында калкка 3,0 млрд. сомго туристтик-экскурсиялык</w:t>
      </w:r>
      <w:r w:rsidRPr="00E06AC9">
        <w:rPr>
          <w:i/>
          <w:lang w:val="ky-KG"/>
        </w:rPr>
        <w:t xml:space="preserve"> кызмат көрсөтүүлөр</w:t>
      </w:r>
      <w:r w:rsidRPr="00E06AC9">
        <w:rPr>
          <w:lang w:val="ky-KG"/>
        </w:rPr>
        <w:t xml:space="preserve"> көрсөтүлдү, </w:t>
      </w:r>
      <w:bookmarkStart w:id="2367" w:name="_Hlk45699109"/>
      <w:r w:rsidRPr="00E06AC9">
        <w:rPr>
          <w:lang w:val="ky-KG"/>
        </w:rPr>
        <w:t>бул өткөн жылдын тийиштүү мезгилине салыштырмалуу</w:t>
      </w:r>
      <w:bookmarkEnd w:id="2367"/>
      <w:r w:rsidRPr="00E06AC9">
        <w:rPr>
          <w:lang w:val="ky-KG"/>
        </w:rPr>
        <w:t xml:space="preserve"> 26,5 пайызга көп, санатордук-курорттук кызмат көрсөтүүлөр,  1,2 млрд. сомду түзүп 10,3 пайызга көпболду.</w:t>
      </w:r>
    </w:p>
    <w:p w14:paraId="36338185" w14:textId="77777777" w:rsidR="00E06AC9" w:rsidRPr="00E06AC9" w:rsidRDefault="00E06AC9" w:rsidP="00E06AC9">
      <w:pPr>
        <w:ind w:firstLine="708"/>
        <w:jc w:val="both"/>
        <w:rPr>
          <w:lang w:val="ky-KG"/>
        </w:rPr>
      </w:pPr>
      <w:r w:rsidRPr="00E06AC9">
        <w:rPr>
          <w:iCs/>
          <w:lang w:val="ky-KG"/>
        </w:rPr>
        <w:lastRenderedPageBreak/>
        <w:t>Мейманканалар жана кыска м</w:t>
      </w:r>
      <w:r w:rsidRPr="00E06AC9">
        <w:rPr>
          <w:lang w:val="ky-KG"/>
        </w:rPr>
        <w:t>өө</w:t>
      </w:r>
      <w:r w:rsidRPr="00E06AC9">
        <w:rPr>
          <w:iCs/>
          <w:lang w:val="ky-KG"/>
        </w:rPr>
        <w:t>н</w:t>
      </w:r>
      <w:r w:rsidRPr="00E06AC9">
        <w:rPr>
          <w:lang w:val="ky-KG"/>
        </w:rPr>
        <w:t>ө</w:t>
      </w:r>
      <w:r w:rsidRPr="00E06AC9">
        <w:rPr>
          <w:iCs/>
          <w:lang w:val="ky-KG"/>
        </w:rPr>
        <w:t>тт</w:t>
      </w:r>
      <w:r w:rsidRPr="00E06AC9">
        <w:rPr>
          <w:lang w:val="ky-KG"/>
        </w:rPr>
        <w:t>үү</w:t>
      </w:r>
      <w:r w:rsidRPr="00E06AC9">
        <w:rPr>
          <w:iCs/>
          <w:lang w:val="ky-KG"/>
        </w:rPr>
        <w:t xml:space="preserve"> жашоо </w:t>
      </w:r>
      <w:r w:rsidRPr="00E06AC9">
        <w:rPr>
          <w:lang w:val="ky-KG"/>
        </w:rPr>
        <w:t>үчү</w:t>
      </w:r>
      <w:r w:rsidRPr="00E06AC9">
        <w:rPr>
          <w:iCs/>
          <w:lang w:val="ky-KG"/>
        </w:rPr>
        <w:t>н багытталган башка жайлар тарабынан к</w:t>
      </w:r>
      <w:r w:rsidRPr="00E06AC9">
        <w:rPr>
          <w:lang w:val="ky-KG"/>
        </w:rPr>
        <w:t>ө</w:t>
      </w:r>
      <w:r w:rsidRPr="00E06AC9">
        <w:rPr>
          <w:iCs/>
          <w:lang w:val="ky-KG"/>
        </w:rPr>
        <w:t>рс</w:t>
      </w:r>
      <w:r w:rsidRPr="00E06AC9">
        <w:rPr>
          <w:lang w:val="ky-KG"/>
        </w:rPr>
        <w:t>ө</w:t>
      </w:r>
      <w:r w:rsidRPr="00E06AC9">
        <w:rPr>
          <w:iCs/>
          <w:lang w:val="ky-KG"/>
        </w:rPr>
        <w:t>т</w:t>
      </w:r>
      <w:r w:rsidRPr="00E06AC9">
        <w:rPr>
          <w:lang w:val="ky-KG"/>
        </w:rPr>
        <w:t>ү</w:t>
      </w:r>
      <w:r w:rsidRPr="00E06AC9">
        <w:rPr>
          <w:iCs/>
          <w:lang w:val="ky-KG"/>
        </w:rPr>
        <w:t>лг</w:t>
      </w:r>
      <w:r w:rsidRPr="00E06AC9">
        <w:rPr>
          <w:lang w:val="ky-KG"/>
        </w:rPr>
        <w:t>ө</w:t>
      </w:r>
      <w:r w:rsidRPr="00E06AC9">
        <w:rPr>
          <w:iCs/>
          <w:lang w:val="ky-KG"/>
        </w:rPr>
        <w:t>н</w:t>
      </w:r>
      <w:r w:rsidRPr="00E06AC9">
        <w:rPr>
          <w:lang w:val="ky-KG"/>
        </w:rPr>
        <w:t xml:space="preserve"> кызматтардын көлөмү ү.ж. январь-сентябрында 4,2 млрд.  сомду түздү, бул өткөн жылдын тийиштүү мезгилине салыштырганда 21,4 пайызга көп. </w:t>
      </w:r>
      <w:r w:rsidRPr="00E06AC9">
        <w:rPr>
          <w:iCs/>
          <w:lang w:val="ky-KG"/>
        </w:rPr>
        <w:t>Ресторандар жана башка тамактануу ишканалары тарабынан к</w:t>
      </w:r>
      <w:r w:rsidRPr="00E06AC9">
        <w:rPr>
          <w:lang w:val="ky-KG"/>
        </w:rPr>
        <w:t>ө</w:t>
      </w:r>
      <w:r w:rsidRPr="00E06AC9">
        <w:rPr>
          <w:iCs/>
          <w:lang w:val="ky-KG"/>
        </w:rPr>
        <w:t>рс</w:t>
      </w:r>
      <w:r w:rsidRPr="00E06AC9">
        <w:rPr>
          <w:lang w:val="ky-KG"/>
        </w:rPr>
        <w:t>ө</w:t>
      </w:r>
      <w:r w:rsidRPr="00E06AC9">
        <w:rPr>
          <w:iCs/>
          <w:lang w:val="ky-KG"/>
        </w:rPr>
        <w:t>т</w:t>
      </w:r>
      <w:r w:rsidRPr="00E06AC9">
        <w:rPr>
          <w:lang w:val="ky-KG"/>
        </w:rPr>
        <w:t>ү</w:t>
      </w:r>
      <w:r w:rsidRPr="00E06AC9">
        <w:rPr>
          <w:iCs/>
          <w:lang w:val="ky-KG"/>
        </w:rPr>
        <w:t>лг</w:t>
      </w:r>
      <w:r w:rsidRPr="00E06AC9">
        <w:rPr>
          <w:lang w:val="ky-KG"/>
        </w:rPr>
        <w:t>ө</w:t>
      </w:r>
      <w:r w:rsidRPr="00E06AC9">
        <w:rPr>
          <w:iCs/>
          <w:lang w:val="ky-KG"/>
        </w:rPr>
        <w:t>н</w:t>
      </w:r>
      <w:r w:rsidRPr="00E06AC9">
        <w:rPr>
          <w:lang w:val="ky-KG"/>
        </w:rPr>
        <w:t xml:space="preserve"> кызматтардын көлөмү өткөн жылдын январь-сентябрына салыштырганда 6,5 пайызга жогорулап, 8,8 млрд. сомду </w:t>
      </w:r>
      <w:bookmarkStart w:id="2368" w:name="_Hlk45699058"/>
      <w:r w:rsidRPr="00E06AC9">
        <w:rPr>
          <w:lang w:val="ky-KG"/>
        </w:rPr>
        <w:t>түздү</w:t>
      </w:r>
      <w:bookmarkEnd w:id="2368"/>
      <w:r w:rsidRPr="00E06AC9">
        <w:rPr>
          <w:lang w:val="ky-KG"/>
        </w:rPr>
        <w:t>.</w:t>
      </w:r>
    </w:p>
    <w:p w14:paraId="70FC97E4" w14:textId="77777777" w:rsidR="00E06AC9" w:rsidRPr="00E06AC9" w:rsidRDefault="00E06AC9" w:rsidP="00E06AC9">
      <w:pPr>
        <w:ind w:firstLine="709"/>
        <w:jc w:val="both"/>
        <w:rPr>
          <w:lang w:val="ky-KG"/>
        </w:rPr>
      </w:pPr>
      <w:r w:rsidRPr="00E06AC9">
        <w:rPr>
          <w:lang w:val="ky-KG"/>
        </w:rPr>
        <w:t>Туристтерди ташуудан түшкөн киреше ү.ж. январь-сентябрында 9,0 млрд. сомду түзүп (учурдагы баада), өткөн жылдын тийиштүү мезгилине салыштырганда 10,6 пайызга  көбөйдү.</w:t>
      </w:r>
    </w:p>
    <w:p w14:paraId="255BF819" w14:textId="77777777" w:rsidR="00E06AC9" w:rsidRPr="00E06AC9" w:rsidRDefault="00E06AC9" w:rsidP="00A55ECD">
      <w:pPr>
        <w:tabs>
          <w:tab w:val="left" w:pos="240"/>
          <w:tab w:val="center" w:pos="4819"/>
        </w:tabs>
        <w:ind w:firstLine="680"/>
        <w:jc w:val="both"/>
        <w:rPr>
          <w:iCs/>
          <w:lang w:val="ky-KG"/>
        </w:rPr>
      </w:pPr>
      <w:r w:rsidRPr="00E06AC9">
        <w:rPr>
          <w:iCs/>
          <w:lang w:val="ky-KG"/>
        </w:rPr>
        <w:t xml:space="preserve">2024-ж. январь-июнунда </w:t>
      </w:r>
      <w:r w:rsidRPr="00E06AC9">
        <w:rPr>
          <w:i/>
          <w:lang w:val="ky-KG"/>
        </w:rPr>
        <w:t>өнөр-жай ишканалары</w:t>
      </w:r>
      <w:r w:rsidRPr="00E06AC9">
        <w:rPr>
          <w:iCs/>
          <w:lang w:val="ky-KG"/>
        </w:rPr>
        <w:t xml:space="preserve"> тарабынан туризмди өнүктүрүү үчүн чыгарылган товарлар 2,0 млрд. сомго, же  мурунку жылдын тийиштүү мезгилине караганда 18,7 пайызга көп өндүрүлдү. </w:t>
      </w:r>
    </w:p>
    <w:p w14:paraId="54498AB5" w14:textId="77777777" w:rsidR="00E06AC9" w:rsidRPr="00E06AC9" w:rsidRDefault="00E06AC9" w:rsidP="00A55ECD">
      <w:pPr>
        <w:tabs>
          <w:tab w:val="left" w:pos="240"/>
          <w:tab w:val="center" w:pos="4819"/>
        </w:tabs>
        <w:ind w:firstLine="680"/>
        <w:jc w:val="both"/>
        <w:rPr>
          <w:iCs/>
          <w:lang w:val="ky-KG"/>
        </w:rPr>
      </w:pPr>
      <w:r w:rsidRPr="00E06AC9">
        <w:rPr>
          <w:iCs/>
          <w:lang w:val="ky-KG"/>
        </w:rPr>
        <w:t xml:space="preserve">Муну менен бирге, элдик - көркөм кол өнөрчүлүк буюмдарын чыгаруу 3,1 пайызга өстү, бул улуттук кийимдерди, калпактарды, боз үйлөрдү жана килемдерди жана башка ар түрдүү буюмдарды (сувенирлер, шахмат, нарды ж.б.) өндүрүүнүн жогорулашы менен шартталды </w:t>
      </w:r>
    </w:p>
    <w:p w14:paraId="245B215D" w14:textId="77777777" w:rsidR="00E06AC9" w:rsidRPr="00E06AC9" w:rsidRDefault="00E06AC9" w:rsidP="00A55ECD">
      <w:pPr>
        <w:tabs>
          <w:tab w:val="left" w:pos="240"/>
          <w:tab w:val="center" w:pos="4819"/>
        </w:tabs>
        <w:ind w:firstLine="680"/>
        <w:jc w:val="both"/>
        <w:rPr>
          <w:iCs/>
          <w:lang w:val="ky-KG"/>
        </w:rPr>
      </w:pPr>
      <w:r w:rsidRPr="00E06AC9">
        <w:rPr>
          <w:iCs/>
          <w:lang w:val="ky-KG"/>
        </w:rPr>
        <w:t>Спорттук - туристтик инвентарды чыгаруунун көлөмү 5,7 пайызга жогорулады, бул кайыш - ээр токуу шаймандарын, чемодандарды, жол сумкаларын, жана башка ушул сыяктуу буюмдарды өндүрүүнүн өсүшү менен шартталды .</w:t>
      </w:r>
    </w:p>
    <w:p w14:paraId="571BBDEE" w14:textId="77777777" w:rsidR="00E06AC9" w:rsidRPr="00E06AC9" w:rsidRDefault="00E06AC9" w:rsidP="00A55ECD">
      <w:pPr>
        <w:tabs>
          <w:tab w:val="left" w:pos="240"/>
          <w:tab w:val="center" w:pos="4819"/>
        </w:tabs>
        <w:ind w:firstLine="680"/>
        <w:jc w:val="both"/>
        <w:rPr>
          <w:iCs/>
          <w:lang w:val="ky-KG"/>
        </w:rPr>
      </w:pPr>
      <w:r w:rsidRPr="00E06AC9">
        <w:rPr>
          <w:iCs/>
          <w:lang w:val="ky-KG"/>
        </w:rPr>
        <w:t xml:space="preserve">Минералдык суулар жана улуттук суусундуктарды өндүрүү 1,8 млрд .сомду түздү жана мурунку жылдын тийишүү мезгилине салыштырганда 20,1 пайызга көп. </w:t>
      </w:r>
    </w:p>
    <w:p w14:paraId="5E5248CC" w14:textId="2BAF9623" w:rsidR="00E06AC9" w:rsidRPr="00E06AC9" w:rsidRDefault="00E06AC9" w:rsidP="00A55ECD">
      <w:pPr>
        <w:ind w:firstLine="708"/>
        <w:jc w:val="both"/>
        <w:rPr>
          <w:lang w:val="ky-KG"/>
        </w:rPr>
      </w:pPr>
      <w:r w:rsidRPr="00E06AC9">
        <w:rPr>
          <w:noProof/>
          <w:lang w:val="ky-KG"/>
        </w:rPr>
        <w:t>Туристтик кызмат к</w:t>
      </w:r>
      <w:r w:rsidRPr="00E06AC9">
        <w:rPr>
          <w:lang w:val="ky-KG"/>
        </w:rPr>
        <w:t>ө</w:t>
      </w:r>
      <w:r w:rsidRPr="00E06AC9">
        <w:rPr>
          <w:noProof/>
          <w:lang w:val="ky-KG"/>
        </w:rPr>
        <w:t>рс</w:t>
      </w:r>
      <w:r w:rsidRPr="00E06AC9">
        <w:rPr>
          <w:lang w:val="ky-KG"/>
        </w:rPr>
        <w:t>ө</w:t>
      </w:r>
      <w:r w:rsidRPr="00E06AC9">
        <w:rPr>
          <w:noProof/>
          <w:lang w:val="ky-KG"/>
        </w:rPr>
        <w:t>т</w:t>
      </w:r>
      <w:r w:rsidRPr="00E06AC9">
        <w:rPr>
          <w:lang w:val="ky-KG"/>
        </w:rPr>
        <w:t>үү</w:t>
      </w:r>
      <w:r w:rsidRPr="00E06AC9">
        <w:rPr>
          <w:noProof/>
          <w:lang w:val="ky-KG"/>
        </w:rPr>
        <w:t>л</w:t>
      </w:r>
      <w:r w:rsidRPr="00E06AC9">
        <w:rPr>
          <w:lang w:val="ky-KG"/>
        </w:rPr>
        <w:t>ө</w:t>
      </w:r>
      <w:r w:rsidRPr="00E06AC9">
        <w:rPr>
          <w:noProof/>
          <w:lang w:val="ky-KG"/>
        </w:rPr>
        <w:t>рд</w:t>
      </w:r>
      <w:r w:rsidRPr="00E06AC9">
        <w:rPr>
          <w:lang w:val="ky-KG"/>
        </w:rPr>
        <w:t>ү</w:t>
      </w:r>
      <w:r w:rsidRPr="00E06AC9">
        <w:rPr>
          <w:noProof/>
          <w:lang w:val="ky-KG"/>
        </w:rPr>
        <w:t>н</w:t>
      </w:r>
      <w:r w:rsidRPr="00E06AC9">
        <w:rPr>
          <w:i/>
          <w:noProof/>
          <w:lang w:val="ky-KG"/>
        </w:rPr>
        <w:t xml:space="preserve"> экспорту</w:t>
      </w:r>
      <w:r w:rsidRPr="00E06AC9">
        <w:rPr>
          <w:noProof/>
          <w:lang w:val="ky-KG"/>
        </w:rPr>
        <w:t xml:space="preserve"> (чет </w:t>
      </w:r>
      <w:r w:rsidRPr="00E06AC9">
        <w:rPr>
          <w:lang w:val="ky-KG"/>
        </w:rPr>
        <w:t>ө</w:t>
      </w:r>
      <w:r w:rsidRPr="00E06AC9">
        <w:rPr>
          <w:noProof/>
          <w:lang w:val="ky-KG"/>
        </w:rPr>
        <w:t>лк</w:t>
      </w:r>
      <w:r w:rsidRPr="00E06AC9">
        <w:rPr>
          <w:lang w:val="ky-KG"/>
        </w:rPr>
        <w:t>өлү</w:t>
      </w:r>
      <w:r w:rsidRPr="00E06AC9">
        <w:rPr>
          <w:noProof/>
          <w:lang w:val="ky-KG"/>
        </w:rPr>
        <w:t>к жарандарды кабыл алуудан т</w:t>
      </w:r>
      <w:r w:rsidRPr="00E06AC9">
        <w:rPr>
          <w:lang w:val="ky-KG"/>
        </w:rPr>
        <w:t>ү</w:t>
      </w:r>
      <w:r w:rsidRPr="00E06AC9">
        <w:rPr>
          <w:noProof/>
          <w:lang w:val="ky-KG"/>
        </w:rPr>
        <w:t>шк</w:t>
      </w:r>
      <w:r w:rsidRPr="00E06AC9">
        <w:rPr>
          <w:lang w:val="ky-KG"/>
        </w:rPr>
        <w:t>ө</w:t>
      </w:r>
      <w:r w:rsidRPr="00E06AC9">
        <w:rPr>
          <w:noProof/>
          <w:lang w:val="ky-KG"/>
        </w:rPr>
        <w:t xml:space="preserve">н киреше) </w:t>
      </w:r>
      <w:r w:rsidRPr="00E06AC9">
        <w:rPr>
          <w:bCs/>
          <w:lang w:val="ky-KG"/>
        </w:rPr>
        <w:t>б</w:t>
      </w:r>
      <w:r w:rsidRPr="00E06AC9">
        <w:rPr>
          <w:lang w:val="ky-KG"/>
        </w:rPr>
        <w:t>ааланган маалыматтар</w:t>
      </w:r>
      <w:r w:rsidRPr="00E06AC9">
        <w:rPr>
          <w:noProof/>
          <w:lang w:val="ky-KG"/>
        </w:rPr>
        <w:t xml:space="preserve"> </w:t>
      </w:r>
      <w:r w:rsidRPr="00E06AC9">
        <w:rPr>
          <w:lang w:val="ky-KG"/>
        </w:rPr>
        <w:t>боюнча</w:t>
      </w:r>
      <w:r w:rsidRPr="00E06AC9">
        <w:rPr>
          <w:noProof/>
          <w:lang w:val="ky-KG"/>
        </w:rPr>
        <w:t xml:space="preserve"> </w:t>
      </w:r>
      <w:r w:rsidRPr="00E06AC9">
        <w:rPr>
          <w:lang w:val="ky-KG"/>
        </w:rPr>
        <w:t>ү.ж январь-сентябрында 807,7</w:t>
      </w:r>
      <w:r w:rsidRPr="00E06AC9">
        <w:rPr>
          <w:noProof/>
          <w:lang w:val="ky-KG"/>
        </w:rPr>
        <w:t xml:space="preserve"> млн. АКШ долларын т</w:t>
      </w:r>
      <w:r w:rsidRPr="00E06AC9">
        <w:rPr>
          <w:lang w:val="ky-KG"/>
        </w:rPr>
        <w:t>ү</w:t>
      </w:r>
      <w:r w:rsidRPr="00E06AC9">
        <w:rPr>
          <w:noProof/>
          <w:lang w:val="ky-KG"/>
        </w:rPr>
        <w:t>з</w:t>
      </w:r>
      <w:r w:rsidR="00437A3C">
        <w:rPr>
          <w:noProof/>
          <w:lang w:val="ky-KG"/>
        </w:rPr>
        <w:t xml:space="preserve">үп, </w:t>
      </w:r>
      <w:r w:rsidRPr="00E06AC9">
        <w:rPr>
          <w:lang w:val="ky-KG"/>
        </w:rPr>
        <w:t>өткөн жылдын тиешелүү мезгилин</w:t>
      </w:r>
      <w:r w:rsidR="00437A3C">
        <w:rPr>
          <w:lang w:val="ky-KG"/>
        </w:rPr>
        <w:t>ин деңгээлинде калды</w:t>
      </w:r>
      <w:r w:rsidRPr="00E06AC9">
        <w:rPr>
          <w:lang w:val="ky-KG"/>
        </w:rPr>
        <w:t>.</w:t>
      </w:r>
      <w:r w:rsidRPr="00E06AC9">
        <w:rPr>
          <w:noProof/>
          <w:lang w:val="ky-KG"/>
        </w:rPr>
        <w:t xml:space="preserve"> </w:t>
      </w:r>
    </w:p>
    <w:p w14:paraId="15BFA52F" w14:textId="77777777" w:rsidR="00E06AC9" w:rsidRPr="00E06AC9" w:rsidRDefault="00E06AC9" w:rsidP="00A55ECD">
      <w:pPr>
        <w:ind w:firstLine="708"/>
        <w:jc w:val="both"/>
        <w:rPr>
          <w:noProof/>
          <w:lang w:val="ky-KG"/>
        </w:rPr>
      </w:pPr>
      <w:r w:rsidRPr="00E06AC9">
        <w:rPr>
          <w:noProof/>
          <w:lang w:val="ky-KG"/>
        </w:rPr>
        <w:t>Туристтик кызмат к</w:t>
      </w:r>
      <w:r w:rsidRPr="00E06AC9">
        <w:rPr>
          <w:lang w:val="ky-KG"/>
        </w:rPr>
        <w:t>ө</w:t>
      </w:r>
      <w:r w:rsidRPr="00E06AC9">
        <w:rPr>
          <w:noProof/>
          <w:lang w:val="ky-KG"/>
        </w:rPr>
        <w:t>рс</w:t>
      </w:r>
      <w:r w:rsidRPr="00E06AC9">
        <w:rPr>
          <w:lang w:val="ky-KG"/>
        </w:rPr>
        <w:t>ө</w:t>
      </w:r>
      <w:r w:rsidRPr="00E06AC9">
        <w:rPr>
          <w:noProof/>
          <w:lang w:val="ky-KG"/>
        </w:rPr>
        <w:t>т</w:t>
      </w:r>
      <w:r w:rsidRPr="00E06AC9">
        <w:rPr>
          <w:lang w:val="ky-KG"/>
        </w:rPr>
        <w:t>үү</w:t>
      </w:r>
      <w:r w:rsidRPr="00E06AC9">
        <w:rPr>
          <w:noProof/>
          <w:lang w:val="ky-KG"/>
        </w:rPr>
        <w:t>л</w:t>
      </w:r>
      <w:r w:rsidRPr="00E06AC9">
        <w:rPr>
          <w:lang w:val="ky-KG"/>
        </w:rPr>
        <w:t>ө</w:t>
      </w:r>
      <w:r w:rsidRPr="00E06AC9">
        <w:rPr>
          <w:noProof/>
          <w:lang w:val="ky-KG"/>
        </w:rPr>
        <w:t>рд</w:t>
      </w:r>
      <w:r w:rsidRPr="00E06AC9">
        <w:rPr>
          <w:lang w:val="ky-KG"/>
        </w:rPr>
        <w:t>ү</w:t>
      </w:r>
      <w:r w:rsidRPr="00E06AC9">
        <w:rPr>
          <w:noProof/>
          <w:lang w:val="ky-KG"/>
        </w:rPr>
        <w:t>н</w:t>
      </w:r>
      <w:r w:rsidRPr="00E06AC9">
        <w:rPr>
          <w:i/>
          <w:noProof/>
          <w:lang w:val="ky-KG"/>
        </w:rPr>
        <w:t xml:space="preserve"> импорту</w:t>
      </w:r>
      <w:r w:rsidRPr="00E06AC9">
        <w:rPr>
          <w:noProof/>
          <w:lang w:val="ky-KG"/>
        </w:rPr>
        <w:t xml:space="preserve"> (кыргыз жарандарынын чет </w:t>
      </w:r>
      <w:r w:rsidRPr="00E06AC9">
        <w:rPr>
          <w:lang w:val="ky-KG"/>
        </w:rPr>
        <w:t>ө</w:t>
      </w:r>
      <w:r w:rsidRPr="00E06AC9">
        <w:rPr>
          <w:noProof/>
          <w:lang w:val="ky-KG"/>
        </w:rPr>
        <w:t>лк</w:t>
      </w:r>
      <w:r w:rsidRPr="00E06AC9">
        <w:rPr>
          <w:lang w:val="ky-KG"/>
        </w:rPr>
        <w:t>ө</w:t>
      </w:r>
      <w:r w:rsidRPr="00E06AC9">
        <w:rPr>
          <w:noProof/>
          <w:lang w:val="ky-KG"/>
        </w:rPr>
        <w:t>д</w:t>
      </w:r>
      <w:r w:rsidRPr="00E06AC9">
        <w:rPr>
          <w:lang w:val="ky-KG"/>
        </w:rPr>
        <w:t>ө</w:t>
      </w:r>
      <w:r w:rsidRPr="00E06AC9">
        <w:rPr>
          <w:noProof/>
          <w:lang w:val="ky-KG"/>
        </w:rPr>
        <w:t>г</w:t>
      </w:r>
      <w:r w:rsidRPr="00E06AC9">
        <w:rPr>
          <w:lang w:val="ky-KG"/>
        </w:rPr>
        <w:t>ү</w:t>
      </w:r>
      <w:r w:rsidRPr="00E06AC9">
        <w:rPr>
          <w:noProof/>
          <w:lang w:val="ky-KG"/>
        </w:rPr>
        <w:t xml:space="preserve"> чыгымдары) </w:t>
      </w:r>
      <w:r w:rsidRPr="00E06AC9">
        <w:rPr>
          <w:bCs/>
          <w:lang w:val="ky-KG"/>
        </w:rPr>
        <w:t>б</w:t>
      </w:r>
      <w:r w:rsidRPr="00E06AC9">
        <w:rPr>
          <w:lang w:val="ky-KG"/>
        </w:rPr>
        <w:t>аалоо маалыматтары</w:t>
      </w:r>
      <w:r w:rsidRPr="00E06AC9">
        <w:rPr>
          <w:noProof/>
          <w:lang w:val="ky-KG"/>
        </w:rPr>
        <w:t xml:space="preserve"> </w:t>
      </w:r>
      <w:r w:rsidRPr="00E06AC9">
        <w:rPr>
          <w:lang w:val="ky-KG"/>
        </w:rPr>
        <w:t>боюнча</w:t>
      </w:r>
      <w:r w:rsidRPr="00E06AC9">
        <w:rPr>
          <w:noProof/>
          <w:lang w:val="ky-KG"/>
        </w:rPr>
        <w:t xml:space="preserve"> </w:t>
      </w:r>
      <w:r w:rsidRPr="00E06AC9">
        <w:rPr>
          <w:lang w:val="ky-KG"/>
        </w:rPr>
        <w:t>ү.ж. январь-сентябрында 427,4</w:t>
      </w:r>
      <w:r w:rsidRPr="00E06AC9">
        <w:rPr>
          <w:noProof/>
          <w:lang w:val="ky-KG"/>
        </w:rPr>
        <w:t xml:space="preserve"> млн. долларды</w:t>
      </w:r>
      <w:r w:rsidRPr="00E06AC9">
        <w:rPr>
          <w:bCs/>
          <w:lang w:val="ky-KG"/>
        </w:rPr>
        <w:t xml:space="preserve"> </w:t>
      </w:r>
      <w:r w:rsidRPr="00E06AC9">
        <w:rPr>
          <w:noProof/>
          <w:lang w:val="ky-KG"/>
        </w:rPr>
        <w:t>т</w:t>
      </w:r>
      <w:r w:rsidRPr="00E06AC9">
        <w:rPr>
          <w:lang w:val="ky-KG"/>
        </w:rPr>
        <w:t>ү</w:t>
      </w:r>
      <w:r w:rsidRPr="00E06AC9">
        <w:rPr>
          <w:noProof/>
          <w:lang w:val="ky-KG"/>
        </w:rPr>
        <w:t>з</w:t>
      </w:r>
      <w:r w:rsidRPr="00E06AC9">
        <w:rPr>
          <w:lang w:val="ky-KG"/>
        </w:rPr>
        <w:t>ү</w:t>
      </w:r>
      <w:r w:rsidRPr="00E06AC9">
        <w:rPr>
          <w:noProof/>
          <w:lang w:val="ky-KG"/>
        </w:rPr>
        <w:t xml:space="preserve">п, 5,1 пайызга жогорулады. </w:t>
      </w:r>
    </w:p>
    <w:p w14:paraId="7430C534" w14:textId="77777777" w:rsidR="00E06AC9" w:rsidRPr="00E06AC9" w:rsidRDefault="00E06AC9" w:rsidP="00E06AC9">
      <w:pPr>
        <w:ind w:firstLine="708"/>
        <w:rPr>
          <w:bCs/>
          <w:lang w:val="ky-KG"/>
        </w:rPr>
      </w:pPr>
      <w:r w:rsidRPr="00E06AC9">
        <w:rPr>
          <w:bCs/>
          <w:lang w:val="ky-KG"/>
        </w:rPr>
        <w:t>2024-жылдын январь-сентябрында т</w:t>
      </w:r>
      <w:r w:rsidRPr="00E06AC9">
        <w:rPr>
          <w:color w:val="000000"/>
          <w:lang w:val="ky-KG"/>
        </w:rPr>
        <w:t>ү</w:t>
      </w:r>
      <w:r w:rsidRPr="00E06AC9">
        <w:rPr>
          <w:bCs/>
          <w:lang w:val="ky-KG"/>
        </w:rPr>
        <w:t>з</w:t>
      </w:r>
      <w:r w:rsidRPr="00E06AC9">
        <w:rPr>
          <w:color w:val="000000"/>
          <w:lang w:val="ky-KG"/>
        </w:rPr>
        <w:t>ү</w:t>
      </w:r>
      <w:r w:rsidRPr="00E06AC9">
        <w:rPr>
          <w:bCs/>
          <w:lang w:val="ky-KG"/>
        </w:rPr>
        <w:t>лг</w:t>
      </w:r>
      <w:r w:rsidRPr="00E06AC9">
        <w:rPr>
          <w:color w:val="000000"/>
          <w:lang w:val="ky-KG"/>
        </w:rPr>
        <w:t>ө</w:t>
      </w:r>
      <w:r w:rsidRPr="00E06AC9">
        <w:rPr>
          <w:bCs/>
          <w:lang w:val="ky-KG"/>
        </w:rPr>
        <w:t xml:space="preserve">н камсыздандыруу келишимдеринин </w:t>
      </w:r>
      <w:r w:rsidRPr="00E06AC9">
        <w:rPr>
          <w:lang w:val="ky-KG"/>
        </w:rPr>
        <w:t>жалпы</w:t>
      </w:r>
      <w:r w:rsidRPr="00E06AC9">
        <w:rPr>
          <w:bCs/>
          <w:lang w:val="ky-KG"/>
        </w:rPr>
        <w:t xml:space="preserve"> санынын 5,8 пайызы же 55,5 ми</w:t>
      </w:r>
      <w:r w:rsidRPr="00E06AC9">
        <w:rPr>
          <w:lang w:val="ky-KG"/>
        </w:rPr>
        <w:t>ң</w:t>
      </w:r>
      <w:r w:rsidRPr="00E06AC9">
        <w:rPr>
          <w:bCs/>
          <w:lang w:val="ky-KG"/>
        </w:rPr>
        <w:t xml:space="preserve"> келишим </w:t>
      </w:r>
      <w:r w:rsidRPr="00E06AC9">
        <w:rPr>
          <w:bCs/>
          <w:i/>
          <w:lang w:val="ky-KG"/>
        </w:rPr>
        <w:t>туризмди камсыздандырууга</w:t>
      </w:r>
      <w:r w:rsidRPr="00E06AC9">
        <w:rPr>
          <w:bCs/>
          <w:lang w:val="ky-KG"/>
        </w:rPr>
        <w:t xml:space="preserve"> туура келди. Туризм боюнча т</w:t>
      </w:r>
      <w:r w:rsidRPr="00E06AC9">
        <w:rPr>
          <w:color w:val="000000"/>
          <w:lang w:val="ky-KG"/>
        </w:rPr>
        <w:t>ү</w:t>
      </w:r>
      <w:r w:rsidRPr="00E06AC9">
        <w:rPr>
          <w:bCs/>
          <w:lang w:val="ky-KG"/>
        </w:rPr>
        <w:t>з</w:t>
      </w:r>
      <w:r w:rsidRPr="00E06AC9">
        <w:rPr>
          <w:color w:val="000000"/>
          <w:lang w:val="ky-KG"/>
        </w:rPr>
        <w:t>ү</w:t>
      </w:r>
      <w:r w:rsidRPr="00E06AC9">
        <w:rPr>
          <w:bCs/>
          <w:lang w:val="ky-KG"/>
        </w:rPr>
        <w:t>лг</w:t>
      </w:r>
      <w:r w:rsidRPr="00E06AC9">
        <w:rPr>
          <w:color w:val="000000"/>
          <w:lang w:val="ky-KG"/>
        </w:rPr>
        <w:t>ө</w:t>
      </w:r>
      <w:r w:rsidRPr="00E06AC9">
        <w:rPr>
          <w:bCs/>
          <w:lang w:val="ky-KG"/>
        </w:rPr>
        <w:t xml:space="preserve">н камсыздандыруу келишимдеринин саны </w:t>
      </w:r>
      <w:r w:rsidRPr="00E06AC9">
        <w:rPr>
          <w:lang w:val="ky-KG"/>
        </w:rPr>
        <w:t>ө</w:t>
      </w:r>
      <w:r w:rsidRPr="00E06AC9">
        <w:rPr>
          <w:bCs/>
          <w:lang w:val="ky-KG"/>
        </w:rPr>
        <w:t>тк</w:t>
      </w:r>
      <w:r w:rsidRPr="00E06AC9">
        <w:rPr>
          <w:lang w:val="ky-KG"/>
        </w:rPr>
        <w:t>ө</w:t>
      </w:r>
      <w:r w:rsidRPr="00E06AC9">
        <w:rPr>
          <w:bCs/>
          <w:lang w:val="ky-KG"/>
        </w:rPr>
        <w:t>н жылдын тийишт</w:t>
      </w:r>
      <w:r w:rsidRPr="00E06AC9">
        <w:rPr>
          <w:lang w:val="ky-KG"/>
        </w:rPr>
        <w:t>үү</w:t>
      </w:r>
      <w:r w:rsidRPr="00E06AC9">
        <w:rPr>
          <w:bCs/>
          <w:lang w:val="ky-KG"/>
        </w:rPr>
        <w:t xml:space="preserve"> мезгилине салыштырмалуу 1,4 эсеге </w:t>
      </w:r>
      <w:r w:rsidRPr="00E06AC9">
        <w:rPr>
          <w:lang w:val="ky-KG"/>
        </w:rPr>
        <w:t>өст</w:t>
      </w:r>
      <w:r w:rsidRPr="00E06AC9">
        <w:rPr>
          <w:color w:val="000000"/>
          <w:lang w:val="ky-KG"/>
        </w:rPr>
        <w:t>ү</w:t>
      </w:r>
      <w:r w:rsidRPr="00E06AC9">
        <w:rPr>
          <w:bCs/>
          <w:lang w:val="ky-KG"/>
        </w:rPr>
        <w:t xml:space="preserve">. </w:t>
      </w:r>
    </w:p>
    <w:p w14:paraId="0E0A4086" w14:textId="0C3CF544" w:rsidR="00E06AC9" w:rsidRPr="00E06AC9" w:rsidRDefault="00E06AC9" w:rsidP="00E06AC9">
      <w:pPr>
        <w:ind w:firstLine="708"/>
        <w:jc w:val="both"/>
        <w:rPr>
          <w:bCs/>
          <w:lang w:val="ky-KG"/>
        </w:rPr>
      </w:pPr>
      <w:r w:rsidRPr="00E06AC9">
        <w:rPr>
          <w:bCs/>
          <w:lang w:val="ky-KG"/>
        </w:rPr>
        <w:t>Туризмди камсыздандыруу боюнча т</w:t>
      </w:r>
      <w:r w:rsidRPr="00E06AC9">
        <w:rPr>
          <w:color w:val="000000"/>
          <w:lang w:val="ky-KG"/>
        </w:rPr>
        <w:t>ү</w:t>
      </w:r>
      <w:r w:rsidRPr="00E06AC9">
        <w:rPr>
          <w:bCs/>
          <w:lang w:val="ky-KG"/>
        </w:rPr>
        <w:t>з</w:t>
      </w:r>
      <w:r w:rsidRPr="00E06AC9">
        <w:rPr>
          <w:color w:val="000000"/>
          <w:lang w:val="ky-KG"/>
        </w:rPr>
        <w:t>ү</w:t>
      </w:r>
      <w:r w:rsidRPr="00E06AC9">
        <w:rPr>
          <w:bCs/>
          <w:lang w:val="ky-KG"/>
        </w:rPr>
        <w:t>лг</w:t>
      </w:r>
      <w:r w:rsidRPr="00E06AC9">
        <w:rPr>
          <w:color w:val="000000"/>
          <w:lang w:val="ky-KG"/>
        </w:rPr>
        <w:t>ө</w:t>
      </w:r>
      <w:r w:rsidRPr="00E06AC9">
        <w:rPr>
          <w:bCs/>
          <w:lang w:val="ky-KG"/>
        </w:rPr>
        <w:t xml:space="preserve">н келишимдердин камсыздандыруу суммасы </w:t>
      </w:r>
      <w:r w:rsidRPr="00E06AC9">
        <w:rPr>
          <w:color w:val="000000"/>
          <w:lang w:val="ky-KG"/>
        </w:rPr>
        <w:t>ү</w:t>
      </w:r>
      <w:r w:rsidRPr="00E06AC9">
        <w:rPr>
          <w:bCs/>
          <w:lang w:val="ky-KG"/>
        </w:rPr>
        <w:t>.ж. 1-октябрына карата 102,2 млрд. сомду т</w:t>
      </w:r>
      <w:r w:rsidRPr="00E06AC9">
        <w:rPr>
          <w:color w:val="000000"/>
          <w:lang w:val="ky-KG"/>
        </w:rPr>
        <w:t>ү</w:t>
      </w:r>
      <w:r w:rsidRPr="00E06AC9">
        <w:rPr>
          <w:bCs/>
          <w:lang w:val="ky-KG"/>
        </w:rPr>
        <w:t>зд</w:t>
      </w:r>
      <w:r w:rsidRPr="00E06AC9">
        <w:rPr>
          <w:color w:val="000000"/>
          <w:lang w:val="ky-KG"/>
        </w:rPr>
        <w:t>ү</w:t>
      </w:r>
      <w:r w:rsidRPr="00E06AC9">
        <w:rPr>
          <w:bCs/>
          <w:lang w:val="ky-KG"/>
        </w:rPr>
        <w:t xml:space="preserve">, бул </w:t>
      </w:r>
      <w:r w:rsidRPr="00E06AC9">
        <w:rPr>
          <w:color w:val="000000"/>
          <w:lang w:val="ky-KG"/>
        </w:rPr>
        <w:t>ө</w:t>
      </w:r>
      <w:r w:rsidRPr="00E06AC9">
        <w:rPr>
          <w:bCs/>
          <w:lang w:val="ky-KG"/>
        </w:rPr>
        <w:t>тк</w:t>
      </w:r>
      <w:r w:rsidRPr="00E06AC9">
        <w:rPr>
          <w:color w:val="000000"/>
          <w:lang w:val="ky-KG"/>
        </w:rPr>
        <w:t>ө</w:t>
      </w:r>
      <w:r w:rsidRPr="00E06AC9">
        <w:rPr>
          <w:bCs/>
          <w:lang w:val="ky-KG"/>
        </w:rPr>
        <w:t>н жылдын тиешел</w:t>
      </w:r>
      <w:r w:rsidRPr="00E06AC9">
        <w:rPr>
          <w:color w:val="000000"/>
          <w:lang w:val="ky-KG"/>
        </w:rPr>
        <w:t>үү</w:t>
      </w:r>
      <w:r w:rsidRPr="00E06AC9">
        <w:rPr>
          <w:bCs/>
          <w:lang w:val="ky-KG"/>
        </w:rPr>
        <w:t xml:space="preserve"> к</w:t>
      </w:r>
      <w:r w:rsidRPr="00E06AC9">
        <w:rPr>
          <w:color w:val="000000"/>
          <w:lang w:val="ky-KG"/>
        </w:rPr>
        <w:t>ү</w:t>
      </w:r>
      <w:r w:rsidRPr="00E06AC9">
        <w:rPr>
          <w:bCs/>
          <w:lang w:val="ky-KG"/>
        </w:rPr>
        <w:t>н</w:t>
      </w:r>
      <w:r w:rsidRPr="00E06AC9">
        <w:rPr>
          <w:color w:val="000000"/>
          <w:lang w:val="ky-KG"/>
        </w:rPr>
        <w:t>ү</w:t>
      </w:r>
      <w:r w:rsidRPr="00E06AC9">
        <w:rPr>
          <w:bCs/>
          <w:lang w:val="ky-KG"/>
        </w:rPr>
        <w:t>н</w:t>
      </w:r>
      <w:r w:rsidRPr="00E06AC9">
        <w:rPr>
          <w:color w:val="000000"/>
          <w:lang w:val="ky-KG"/>
        </w:rPr>
        <w:t>ө</w:t>
      </w:r>
      <w:r w:rsidRPr="00E06AC9">
        <w:rPr>
          <w:bCs/>
          <w:lang w:val="ky-KG"/>
        </w:rPr>
        <w:t xml:space="preserve"> салыштырмалуу 13,7 пайызга аз. </w:t>
      </w:r>
      <w:r w:rsidRPr="00E06AC9">
        <w:rPr>
          <w:lang w:val="ky-KG"/>
        </w:rPr>
        <w:t>Ү</w:t>
      </w:r>
      <w:r w:rsidRPr="00E06AC9">
        <w:rPr>
          <w:bCs/>
          <w:lang w:val="ky-KG"/>
        </w:rPr>
        <w:t>ст</w:t>
      </w:r>
      <w:r w:rsidRPr="00E06AC9">
        <w:rPr>
          <w:color w:val="000000"/>
          <w:lang w:val="ky-KG"/>
        </w:rPr>
        <w:t>ү</w:t>
      </w:r>
      <w:r w:rsidRPr="00E06AC9">
        <w:rPr>
          <w:bCs/>
          <w:lang w:val="ky-KG"/>
        </w:rPr>
        <w:t>б</w:t>
      </w:r>
      <w:r w:rsidRPr="00E06AC9">
        <w:rPr>
          <w:color w:val="000000"/>
          <w:lang w:val="ky-KG"/>
        </w:rPr>
        <w:t>ү</w:t>
      </w:r>
      <w:r w:rsidRPr="00E06AC9">
        <w:rPr>
          <w:bCs/>
          <w:lang w:val="ky-KG"/>
        </w:rPr>
        <w:t>зд</w:t>
      </w:r>
      <w:r w:rsidRPr="00E06AC9">
        <w:rPr>
          <w:color w:val="000000"/>
          <w:lang w:val="ky-KG"/>
        </w:rPr>
        <w:t>ө</w:t>
      </w:r>
      <w:r w:rsidRPr="00E06AC9">
        <w:rPr>
          <w:bCs/>
          <w:lang w:val="ky-KG"/>
        </w:rPr>
        <w:t>г</w:t>
      </w:r>
      <w:r w:rsidRPr="00E06AC9">
        <w:rPr>
          <w:color w:val="000000"/>
          <w:lang w:val="ky-KG"/>
        </w:rPr>
        <w:t>ү</w:t>
      </w:r>
      <w:r w:rsidRPr="00E06AC9">
        <w:rPr>
          <w:bCs/>
          <w:lang w:val="ky-KG"/>
        </w:rPr>
        <w:t xml:space="preserve"> жылдын башынан бери</w:t>
      </w:r>
      <w:r w:rsidRPr="00E06AC9">
        <w:rPr>
          <w:lang w:val="ky-KG"/>
        </w:rPr>
        <w:t xml:space="preserve"> камсыздандыруу т</w:t>
      </w:r>
      <w:r w:rsidRPr="00E06AC9">
        <w:rPr>
          <w:color w:val="000000"/>
          <w:lang w:val="ky-KG"/>
        </w:rPr>
        <w:t>ө</w:t>
      </w:r>
      <w:r w:rsidRPr="00E06AC9">
        <w:rPr>
          <w:lang w:val="ky-KG"/>
        </w:rPr>
        <w:t>г</w:t>
      </w:r>
      <w:r w:rsidRPr="00E06AC9">
        <w:rPr>
          <w:color w:val="000000"/>
          <w:lang w:val="ky-KG"/>
        </w:rPr>
        <w:t>ү</w:t>
      </w:r>
      <w:r w:rsidRPr="00E06AC9">
        <w:rPr>
          <w:lang w:val="ky-KG"/>
        </w:rPr>
        <w:t>мд</w:t>
      </w:r>
      <w:r w:rsidRPr="00E06AC9">
        <w:rPr>
          <w:color w:val="000000"/>
          <w:lang w:val="ky-KG"/>
        </w:rPr>
        <w:t>ө</w:t>
      </w:r>
      <w:r w:rsidRPr="00E06AC9">
        <w:rPr>
          <w:lang w:val="ky-KG"/>
        </w:rPr>
        <w:t>р</w:t>
      </w:r>
      <w:r w:rsidRPr="00E06AC9">
        <w:rPr>
          <w:color w:val="000000"/>
          <w:lang w:val="ky-KG"/>
        </w:rPr>
        <w:t>ү</w:t>
      </w:r>
      <w:r w:rsidRPr="00E06AC9">
        <w:rPr>
          <w:lang w:val="ky-KG"/>
        </w:rPr>
        <w:t xml:space="preserve"> 81,4 млн. сом </w:t>
      </w:r>
      <w:r w:rsidRPr="00E06AC9">
        <w:rPr>
          <w:color w:val="000000"/>
          <w:lang w:val="ky-KG"/>
        </w:rPr>
        <w:t>ө</w:t>
      </w:r>
      <w:r w:rsidRPr="00E06AC9">
        <w:rPr>
          <w:lang w:val="ky-KG"/>
        </w:rPr>
        <w:t>лч</w:t>
      </w:r>
      <w:r w:rsidRPr="00E06AC9">
        <w:rPr>
          <w:color w:val="000000"/>
          <w:lang w:val="ky-KG"/>
        </w:rPr>
        <w:t>ө</w:t>
      </w:r>
      <w:r w:rsidRPr="00E06AC9">
        <w:rPr>
          <w:lang w:val="ky-KG"/>
        </w:rPr>
        <w:t>м</w:t>
      </w:r>
      <w:r w:rsidRPr="00E06AC9">
        <w:rPr>
          <w:color w:val="000000"/>
          <w:lang w:val="ky-KG"/>
        </w:rPr>
        <w:t>ү</w:t>
      </w:r>
      <w:r w:rsidRPr="00E06AC9">
        <w:rPr>
          <w:lang w:val="ky-KG"/>
        </w:rPr>
        <w:t>нд</w:t>
      </w:r>
      <w:r w:rsidRPr="00E06AC9">
        <w:rPr>
          <w:color w:val="000000"/>
          <w:lang w:val="ky-KG"/>
        </w:rPr>
        <w:t>ө</w:t>
      </w:r>
      <w:r w:rsidRPr="00E06AC9">
        <w:rPr>
          <w:lang w:val="ky-KG"/>
        </w:rPr>
        <w:t xml:space="preserve"> келип т</w:t>
      </w:r>
      <w:r w:rsidRPr="00E06AC9">
        <w:rPr>
          <w:color w:val="000000"/>
          <w:lang w:val="ky-KG"/>
        </w:rPr>
        <w:t>ү</w:t>
      </w:r>
      <w:r w:rsidRPr="00E06AC9">
        <w:rPr>
          <w:lang w:val="ky-KG"/>
        </w:rPr>
        <w:t>шт</w:t>
      </w:r>
      <w:r w:rsidRPr="00E06AC9">
        <w:rPr>
          <w:color w:val="000000"/>
          <w:lang w:val="ky-KG"/>
        </w:rPr>
        <w:t>ү</w:t>
      </w:r>
      <w:r w:rsidRPr="00E06AC9">
        <w:rPr>
          <w:lang w:val="ky-KG"/>
        </w:rPr>
        <w:t xml:space="preserve">, </w:t>
      </w:r>
      <w:r w:rsidR="00782591">
        <w:rPr>
          <w:lang w:val="ky-KG"/>
        </w:rPr>
        <w:t>мында</w:t>
      </w:r>
      <w:r w:rsidRPr="00E06AC9">
        <w:rPr>
          <w:lang w:val="ky-KG"/>
        </w:rPr>
        <w:t xml:space="preserve"> </w:t>
      </w:r>
      <w:r w:rsidRPr="00E06AC9">
        <w:rPr>
          <w:bCs/>
          <w:lang w:val="ky-KG"/>
        </w:rPr>
        <w:t>2023-жылдын январь-сентябрына салыштырмалуу 14,8 пайызга аз</w:t>
      </w:r>
      <w:r w:rsidR="00782591">
        <w:rPr>
          <w:bCs/>
          <w:lang w:val="ky-KG"/>
        </w:rPr>
        <w:t xml:space="preserve"> болду</w:t>
      </w:r>
      <w:r w:rsidRPr="00E06AC9">
        <w:rPr>
          <w:bCs/>
          <w:lang w:val="ky-KG"/>
        </w:rPr>
        <w:t xml:space="preserve">. Муну менен бирге </w:t>
      </w:r>
      <w:r w:rsidRPr="00E06AC9">
        <w:rPr>
          <w:color w:val="000000"/>
          <w:lang w:val="ky-KG"/>
        </w:rPr>
        <w:t>ү</w:t>
      </w:r>
      <w:r w:rsidRPr="00E06AC9">
        <w:rPr>
          <w:bCs/>
          <w:lang w:val="ky-KG"/>
        </w:rPr>
        <w:t xml:space="preserve">.ж. январь-сентябрында камсыздандыруу ишмердигиндеги туризмдин </w:t>
      </w:r>
      <w:r w:rsidRPr="00E06AC9">
        <w:rPr>
          <w:color w:val="000000"/>
          <w:lang w:val="ky-KG"/>
        </w:rPr>
        <w:t>ү</w:t>
      </w:r>
      <w:r w:rsidRPr="00E06AC9">
        <w:rPr>
          <w:bCs/>
          <w:lang w:val="ky-KG"/>
        </w:rPr>
        <w:t>л</w:t>
      </w:r>
      <w:r w:rsidRPr="00E06AC9">
        <w:rPr>
          <w:color w:val="000000"/>
          <w:lang w:val="ky-KG"/>
        </w:rPr>
        <w:t>ү</w:t>
      </w:r>
      <w:r w:rsidRPr="00E06AC9">
        <w:rPr>
          <w:bCs/>
          <w:lang w:val="ky-KG"/>
        </w:rPr>
        <w:t>ш</w:t>
      </w:r>
      <w:r w:rsidRPr="00E06AC9">
        <w:rPr>
          <w:color w:val="000000"/>
          <w:lang w:val="ky-KG"/>
        </w:rPr>
        <w:t>ү</w:t>
      </w:r>
      <w:r w:rsidRPr="00E06AC9">
        <w:rPr>
          <w:bCs/>
          <w:lang w:val="ky-KG"/>
        </w:rPr>
        <w:t>н</w:t>
      </w:r>
      <w:r w:rsidRPr="00E06AC9">
        <w:rPr>
          <w:color w:val="000000"/>
          <w:lang w:val="ky-KG"/>
        </w:rPr>
        <w:t>ө</w:t>
      </w:r>
      <w:r w:rsidRPr="00E06AC9">
        <w:rPr>
          <w:lang w:val="ky-KG"/>
        </w:rPr>
        <w:t xml:space="preserve"> жалпы </w:t>
      </w:r>
      <w:r w:rsidRPr="00E06AC9">
        <w:rPr>
          <w:bCs/>
          <w:lang w:val="ky-KG"/>
        </w:rPr>
        <w:t>камсыздандыруу</w:t>
      </w:r>
      <w:r w:rsidRPr="00E06AC9">
        <w:rPr>
          <w:lang w:val="ky-KG"/>
        </w:rPr>
        <w:t xml:space="preserve"> суммасынын 8,5 пайызы жана келип т</w:t>
      </w:r>
      <w:r w:rsidRPr="00E06AC9">
        <w:rPr>
          <w:color w:val="000000"/>
          <w:lang w:val="ky-KG"/>
        </w:rPr>
        <w:t>ү</w:t>
      </w:r>
      <w:r w:rsidRPr="00E06AC9">
        <w:rPr>
          <w:lang w:val="ky-KG"/>
        </w:rPr>
        <w:t>шк</w:t>
      </w:r>
      <w:r w:rsidRPr="00E06AC9">
        <w:rPr>
          <w:color w:val="000000"/>
          <w:lang w:val="ky-KG"/>
        </w:rPr>
        <w:t>ө</w:t>
      </w:r>
      <w:r w:rsidRPr="00E06AC9">
        <w:rPr>
          <w:lang w:val="ky-KG"/>
        </w:rPr>
        <w:t>н камсыздандыруу т</w:t>
      </w:r>
      <w:r w:rsidRPr="00E06AC9">
        <w:rPr>
          <w:color w:val="000000"/>
          <w:lang w:val="ky-KG"/>
        </w:rPr>
        <w:t>ө</w:t>
      </w:r>
      <w:r w:rsidRPr="00E06AC9">
        <w:rPr>
          <w:lang w:val="ky-KG"/>
        </w:rPr>
        <w:t>г</w:t>
      </w:r>
      <w:r w:rsidRPr="00E06AC9">
        <w:rPr>
          <w:color w:val="000000"/>
          <w:lang w:val="ky-KG"/>
        </w:rPr>
        <w:t>ү</w:t>
      </w:r>
      <w:r w:rsidRPr="00E06AC9">
        <w:rPr>
          <w:lang w:val="ky-KG"/>
        </w:rPr>
        <w:t>мд</w:t>
      </w:r>
      <w:r w:rsidRPr="00E06AC9">
        <w:rPr>
          <w:color w:val="000000"/>
          <w:lang w:val="ky-KG"/>
        </w:rPr>
        <w:t>ө</w:t>
      </w:r>
      <w:r w:rsidRPr="00E06AC9">
        <w:rPr>
          <w:lang w:val="ky-KG"/>
        </w:rPr>
        <w:t>р</w:t>
      </w:r>
      <w:r w:rsidRPr="00E06AC9">
        <w:rPr>
          <w:color w:val="000000"/>
          <w:lang w:val="ky-KG"/>
        </w:rPr>
        <w:t>ү</w:t>
      </w:r>
      <w:r w:rsidRPr="00E06AC9">
        <w:rPr>
          <w:lang w:val="ky-KG"/>
        </w:rPr>
        <w:t>н</w:t>
      </w:r>
      <w:r w:rsidRPr="00E06AC9">
        <w:rPr>
          <w:color w:val="000000"/>
          <w:lang w:val="ky-KG"/>
        </w:rPr>
        <w:t>ү</w:t>
      </w:r>
      <w:r w:rsidRPr="00E06AC9">
        <w:rPr>
          <w:lang w:val="ky-KG"/>
        </w:rPr>
        <w:t>н 2,7 пайызы туура келди.</w:t>
      </w:r>
    </w:p>
    <w:p w14:paraId="3A5A060F" w14:textId="77777777" w:rsidR="00E06AC9" w:rsidRPr="00E06AC9" w:rsidRDefault="00E06AC9" w:rsidP="00E06AC9">
      <w:pPr>
        <w:ind w:firstLine="708"/>
        <w:jc w:val="both"/>
        <w:rPr>
          <w:lang w:val="ky-KG"/>
        </w:rPr>
      </w:pPr>
      <w:r w:rsidRPr="00E06AC9">
        <w:rPr>
          <w:lang w:val="ky-KG"/>
        </w:rPr>
        <w:t>Ү</w:t>
      </w:r>
      <w:r w:rsidRPr="00E06AC9">
        <w:rPr>
          <w:bCs/>
          <w:lang w:val="ky-KG"/>
        </w:rPr>
        <w:t>ст</w:t>
      </w:r>
      <w:r w:rsidRPr="00E06AC9">
        <w:rPr>
          <w:color w:val="000000"/>
          <w:lang w:val="ky-KG"/>
        </w:rPr>
        <w:t>ү</w:t>
      </w:r>
      <w:r w:rsidRPr="00E06AC9">
        <w:rPr>
          <w:bCs/>
          <w:lang w:val="ky-KG"/>
        </w:rPr>
        <w:t>б</w:t>
      </w:r>
      <w:r w:rsidRPr="00E06AC9">
        <w:rPr>
          <w:color w:val="000000"/>
          <w:lang w:val="ky-KG"/>
        </w:rPr>
        <w:t>ү</w:t>
      </w:r>
      <w:r w:rsidRPr="00E06AC9">
        <w:rPr>
          <w:bCs/>
          <w:lang w:val="ky-KG"/>
        </w:rPr>
        <w:t>зд</w:t>
      </w:r>
      <w:r w:rsidRPr="00E06AC9">
        <w:rPr>
          <w:color w:val="000000"/>
          <w:lang w:val="ky-KG"/>
        </w:rPr>
        <w:t>ө</w:t>
      </w:r>
      <w:r w:rsidRPr="00E06AC9">
        <w:rPr>
          <w:bCs/>
          <w:lang w:val="ky-KG"/>
        </w:rPr>
        <w:t>г</w:t>
      </w:r>
      <w:r w:rsidRPr="00E06AC9">
        <w:rPr>
          <w:color w:val="000000"/>
          <w:lang w:val="ky-KG"/>
        </w:rPr>
        <w:t>ү</w:t>
      </w:r>
      <w:r w:rsidRPr="00E06AC9">
        <w:rPr>
          <w:bCs/>
          <w:lang w:val="ky-KG"/>
        </w:rPr>
        <w:t xml:space="preserve"> жылдын тогуз айынын ичинде 404 камсыздандыруу учурлары катталып, 17,6 млн. сом суммасында камсыздандыруу т</w:t>
      </w:r>
      <w:r w:rsidRPr="00E06AC9">
        <w:rPr>
          <w:color w:val="000000"/>
          <w:lang w:val="ky-KG"/>
        </w:rPr>
        <w:t>ө</w:t>
      </w:r>
      <w:r w:rsidRPr="00E06AC9">
        <w:rPr>
          <w:bCs/>
          <w:lang w:val="ky-KG"/>
        </w:rPr>
        <w:t>л</w:t>
      </w:r>
      <w:r w:rsidRPr="00E06AC9">
        <w:rPr>
          <w:color w:val="000000"/>
          <w:lang w:val="ky-KG"/>
        </w:rPr>
        <w:t>ө</w:t>
      </w:r>
      <w:r w:rsidRPr="00E06AC9">
        <w:rPr>
          <w:bCs/>
          <w:lang w:val="ky-KG"/>
        </w:rPr>
        <w:t>мд</w:t>
      </w:r>
      <w:r w:rsidRPr="00E06AC9">
        <w:rPr>
          <w:color w:val="000000"/>
          <w:lang w:val="ky-KG"/>
        </w:rPr>
        <w:t>ө</w:t>
      </w:r>
      <w:r w:rsidRPr="00E06AC9">
        <w:rPr>
          <w:bCs/>
          <w:lang w:val="ky-KG"/>
        </w:rPr>
        <w:t>р</w:t>
      </w:r>
      <w:r w:rsidRPr="00E06AC9">
        <w:rPr>
          <w:color w:val="000000"/>
          <w:lang w:val="ky-KG"/>
        </w:rPr>
        <w:t>ү</w:t>
      </w:r>
      <w:r w:rsidRPr="00E06AC9">
        <w:rPr>
          <w:bCs/>
          <w:lang w:val="ky-KG"/>
        </w:rPr>
        <w:t xml:space="preserve"> ж</w:t>
      </w:r>
      <w:r w:rsidRPr="00E06AC9">
        <w:rPr>
          <w:color w:val="000000"/>
          <w:lang w:val="ky-KG"/>
        </w:rPr>
        <w:t>ү</w:t>
      </w:r>
      <w:r w:rsidRPr="00E06AC9">
        <w:rPr>
          <w:bCs/>
          <w:lang w:val="ky-KG"/>
        </w:rPr>
        <w:t>рг</w:t>
      </w:r>
      <w:r w:rsidRPr="00E06AC9">
        <w:rPr>
          <w:color w:val="000000"/>
          <w:lang w:val="ky-KG"/>
        </w:rPr>
        <w:t>ү</w:t>
      </w:r>
      <w:r w:rsidRPr="00E06AC9">
        <w:rPr>
          <w:bCs/>
          <w:lang w:val="ky-KG"/>
        </w:rPr>
        <w:t>з</w:t>
      </w:r>
      <w:r w:rsidRPr="00E06AC9">
        <w:rPr>
          <w:color w:val="000000"/>
          <w:lang w:val="ky-KG"/>
        </w:rPr>
        <w:t>ү</w:t>
      </w:r>
      <w:r w:rsidRPr="00E06AC9">
        <w:rPr>
          <w:bCs/>
          <w:lang w:val="ky-KG"/>
        </w:rPr>
        <w:t>лд</w:t>
      </w:r>
      <w:r w:rsidRPr="00E06AC9">
        <w:rPr>
          <w:color w:val="000000"/>
          <w:lang w:val="ky-KG"/>
        </w:rPr>
        <w:t>ү</w:t>
      </w:r>
      <w:r w:rsidRPr="00E06AC9">
        <w:rPr>
          <w:bCs/>
          <w:lang w:val="ky-KG"/>
        </w:rPr>
        <w:t>.</w:t>
      </w:r>
    </w:p>
    <w:p w14:paraId="4E03D8E0" w14:textId="77777777" w:rsidR="001169A2" w:rsidRPr="00A55ECD" w:rsidRDefault="001169A2" w:rsidP="00177A27">
      <w:pPr>
        <w:ind w:left="708"/>
        <w:rPr>
          <w:b/>
          <w:szCs w:val="22"/>
          <w:lang w:val="ky-KG"/>
        </w:rPr>
      </w:pPr>
    </w:p>
    <w:p w14:paraId="04A3D9A1" w14:textId="77777777" w:rsidR="001169A2" w:rsidRPr="00A55ECD" w:rsidRDefault="001169A2" w:rsidP="00177A27">
      <w:pPr>
        <w:ind w:left="708"/>
        <w:rPr>
          <w:b/>
          <w:szCs w:val="22"/>
          <w:lang w:val="ky-KG"/>
        </w:rPr>
      </w:pPr>
    </w:p>
    <w:p w14:paraId="1CE09735" w14:textId="77777777" w:rsidR="001169A2" w:rsidRPr="00A55ECD" w:rsidRDefault="001169A2" w:rsidP="00177A27">
      <w:pPr>
        <w:ind w:left="708"/>
        <w:rPr>
          <w:b/>
          <w:szCs w:val="22"/>
          <w:lang w:val="ky-KG"/>
        </w:rPr>
      </w:pPr>
    </w:p>
    <w:p w14:paraId="6F159C0D" w14:textId="77777777" w:rsidR="00E34459" w:rsidRPr="00A55ECD" w:rsidRDefault="00E34459" w:rsidP="00177A27">
      <w:pPr>
        <w:ind w:left="708"/>
        <w:rPr>
          <w:b/>
          <w:szCs w:val="22"/>
          <w:lang w:val="ky-KG"/>
        </w:rPr>
      </w:pPr>
      <w:r w:rsidRPr="00A55ECD">
        <w:rPr>
          <w:b/>
          <w:szCs w:val="22"/>
          <w:lang w:val="ky-KG"/>
        </w:rPr>
        <w:t>Кыргыз Республикасынын</w:t>
      </w:r>
    </w:p>
    <w:p w14:paraId="2B1089B9" w14:textId="4DD55C01" w:rsidR="00177A27" w:rsidRPr="00A55ECD" w:rsidRDefault="00E34459" w:rsidP="00177A27">
      <w:pPr>
        <w:ind w:left="708"/>
        <w:rPr>
          <w:sz w:val="28"/>
        </w:rPr>
      </w:pPr>
      <w:r w:rsidRPr="00A55ECD">
        <w:rPr>
          <w:b/>
          <w:szCs w:val="22"/>
          <w:lang w:val="ky-KG"/>
        </w:rPr>
        <w:t>Улутстаткомунун төрагасы</w:t>
      </w:r>
      <w:r w:rsidR="00177A27" w:rsidRPr="00A55ECD">
        <w:rPr>
          <w:b/>
          <w:szCs w:val="22"/>
        </w:rPr>
        <w:tab/>
      </w:r>
      <w:r w:rsidR="00177A27" w:rsidRPr="00A55ECD">
        <w:rPr>
          <w:b/>
          <w:szCs w:val="22"/>
        </w:rPr>
        <w:tab/>
      </w:r>
      <w:r w:rsidR="00177A27" w:rsidRPr="00A55ECD">
        <w:rPr>
          <w:b/>
          <w:szCs w:val="22"/>
        </w:rPr>
        <w:tab/>
      </w:r>
      <w:r w:rsidR="00177A27" w:rsidRPr="00A55ECD">
        <w:rPr>
          <w:b/>
          <w:szCs w:val="22"/>
        </w:rPr>
        <w:tab/>
      </w:r>
      <w:r w:rsidR="00177A27" w:rsidRPr="00A55ECD">
        <w:rPr>
          <w:b/>
          <w:szCs w:val="22"/>
        </w:rPr>
        <w:tab/>
      </w:r>
      <w:r w:rsidR="00B03983" w:rsidRPr="00A55ECD">
        <w:rPr>
          <w:b/>
          <w:szCs w:val="22"/>
        </w:rPr>
        <w:t xml:space="preserve">Б.Ж. </w:t>
      </w:r>
      <w:r w:rsidR="00177A27" w:rsidRPr="00A55ECD">
        <w:rPr>
          <w:b/>
          <w:szCs w:val="22"/>
        </w:rPr>
        <w:t xml:space="preserve">Кудайбергенов </w:t>
      </w:r>
    </w:p>
    <w:sectPr w:rsidR="00177A27" w:rsidRPr="00A55ECD" w:rsidSect="005F5F63">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D00567" w14:textId="77777777" w:rsidR="00D87CEE" w:rsidRDefault="00D87CEE" w:rsidP="00233E63">
      <w:r>
        <w:separator/>
      </w:r>
    </w:p>
  </w:endnote>
  <w:endnote w:type="continuationSeparator" w:id="0">
    <w:p w14:paraId="22B0B6B5" w14:textId="77777777" w:rsidR="00D87CEE" w:rsidRDefault="00D87CEE" w:rsidP="00233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UniToktom">
    <w:charset w:val="CC"/>
    <w:family w:val="swiss"/>
    <w:pitch w:val="variable"/>
    <w:sig w:usb0="800002A7" w:usb1="0000387A" w:usb2="00000020" w:usb3="00000000" w:csb0="000000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Kyrghyz Times">
    <w:altName w:val="Calibri"/>
    <w:charset w:val="00"/>
    <w:family w:val="auto"/>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CYR">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33951373"/>
      <w:docPartObj>
        <w:docPartGallery w:val="Page Numbers (Bottom of Page)"/>
        <w:docPartUnique/>
      </w:docPartObj>
    </w:sdtPr>
    <w:sdtEndPr/>
    <w:sdtContent>
      <w:p w14:paraId="64433952" w14:textId="77777777" w:rsidR="00BB32DF" w:rsidRDefault="00BB32DF">
        <w:pPr>
          <w:pStyle w:val="a9"/>
          <w:jc w:val="center"/>
        </w:pPr>
        <w:r>
          <w:fldChar w:fldCharType="begin"/>
        </w:r>
        <w:r>
          <w:instrText>PAGE   \* MERGEFORMAT</w:instrText>
        </w:r>
        <w:r>
          <w:fldChar w:fldCharType="separate"/>
        </w:r>
        <w:r w:rsidR="001466FB">
          <w:rPr>
            <w:noProof/>
          </w:rPr>
          <w:t>80</w:t>
        </w:r>
        <w:r>
          <w:fldChar w:fldCharType="end"/>
        </w:r>
      </w:p>
    </w:sdtContent>
  </w:sdt>
  <w:p w14:paraId="01FAEBD0" w14:textId="77777777" w:rsidR="00BB32DF" w:rsidRDefault="00BB32D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4AD7AE" w14:textId="77777777" w:rsidR="00D87CEE" w:rsidRDefault="00D87CEE" w:rsidP="00233E63">
      <w:r>
        <w:separator/>
      </w:r>
    </w:p>
  </w:footnote>
  <w:footnote w:type="continuationSeparator" w:id="0">
    <w:p w14:paraId="76BC84F7" w14:textId="77777777" w:rsidR="00D87CEE" w:rsidRDefault="00D87CEE" w:rsidP="00233E63">
      <w:r>
        <w:continuationSeparator/>
      </w:r>
    </w:p>
  </w:footnote>
  <w:footnote w:id="1">
    <w:p w14:paraId="689232A2" w14:textId="77777777" w:rsidR="00762494" w:rsidRDefault="00762494" w:rsidP="00762494">
      <w:pPr>
        <w:pStyle w:val="a4"/>
        <w:ind w:left="170" w:hanging="170"/>
        <w:jc w:val="both"/>
        <w:rPr>
          <w:sz w:val="18"/>
          <w:szCs w:val="18"/>
        </w:rPr>
      </w:pPr>
      <w:r>
        <w:rPr>
          <w:rStyle w:val="affff0"/>
          <w:sz w:val="18"/>
          <w:szCs w:val="18"/>
        </w:rPr>
        <w:t>1</w:t>
      </w:r>
      <w:r>
        <w:rPr>
          <w:sz w:val="18"/>
          <w:szCs w:val="18"/>
        </w:rPr>
        <w:t xml:space="preserve"> </w:t>
      </w:r>
      <w:r>
        <w:rPr>
          <w:sz w:val="18"/>
          <w:szCs w:val="18"/>
          <w:lang w:val="ky-KG"/>
        </w:rPr>
        <w:t xml:space="preserve">Мында </w:t>
      </w:r>
      <w:r>
        <w:rPr>
          <w:sz w:val="18"/>
          <w:szCs w:val="18"/>
        </w:rPr>
        <w:t>жана мындан ары - мамлекеттик бюджет, буга мамлекеттик башкаруунун ар кайсы деңгээлдеринин ортосундагы өз ара эсептөөлөр кошулбайт.</w:t>
      </w:r>
    </w:p>
  </w:footnote>
  <w:footnote w:id="2">
    <w:p w14:paraId="4A421CB9" w14:textId="77777777" w:rsidR="007F6E41" w:rsidRPr="008D185E" w:rsidRDefault="007F6E41" w:rsidP="008D185E">
      <w:pPr>
        <w:jc w:val="both"/>
        <w:rPr>
          <w:sz w:val="18"/>
          <w:szCs w:val="18"/>
        </w:rPr>
      </w:pPr>
      <w:r w:rsidRPr="008D185E">
        <w:rPr>
          <w:sz w:val="18"/>
          <w:szCs w:val="18"/>
          <w:vertAlign w:val="superscript"/>
        </w:rPr>
        <w:t>1</w:t>
      </w:r>
      <w:r w:rsidRPr="008D185E">
        <w:rPr>
          <w:sz w:val="18"/>
          <w:szCs w:val="18"/>
        </w:rPr>
        <w:t xml:space="preserve"> 2023-жылдын январынан тартып Кыргыз Республикасынын Санариптик өнүктүрүү министрлигине караштуу калкты жана жарандык абалдын актыларын каттоо департаментинин (КЖААКД) маалыматтары боюнча Улутстатком электрондук түрдө «Түндүк» ведомстволор аралык электрондук өз ара аракеттенүү системасын пайдалануу менен алат. Мында жарандык абалдын актыларын каттоо жөнүндө маалыматтарды аймактык бөлүштүрүү арыз ээлеринин катталган жери боюнча жүргүзүлөт.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E4076F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4A577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5E6E4E"/>
    <w:multiLevelType w:val="hybridMultilevel"/>
    <w:tmpl w:val="0B4A683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07F741BD"/>
    <w:multiLevelType w:val="singleLevel"/>
    <w:tmpl w:val="82A43D56"/>
    <w:lvl w:ilvl="0">
      <w:start w:val="1"/>
      <w:numFmt w:val="decimal"/>
      <w:lvlText w:val="%1."/>
      <w:legacy w:legacy="1" w:legacySpace="0" w:legacyIndent="283"/>
      <w:lvlJc w:val="left"/>
      <w:pPr>
        <w:ind w:left="1003" w:hanging="283"/>
      </w:pPr>
    </w:lvl>
  </w:abstractNum>
  <w:abstractNum w:abstractNumId="4" w15:restartNumberingAfterBreak="0">
    <w:nsid w:val="08740A0C"/>
    <w:multiLevelType w:val="hybridMultilevel"/>
    <w:tmpl w:val="F74CB18E"/>
    <w:lvl w:ilvl="0" w:tplc="29C60228">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15:restartNumberingAfterBreak="0">
    <w:nsid w:val="087F17E0"/>
    <w:multiLevelType w:val="singleLevel"/>
    <w:tmpl w:val="127217F8"/>
    <w:lvl w:ilvl="0">
      <w:start w:val="2"/>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6" w15:restartNumberingAfterBreak="0">
    <w:nsid w:val="099543AD"/>
    <w:multiLevelType w:val="hybridMultilevel"/>
    <w:tmpl w:val="F57E92C6"/>
    <w:lvl w:ilvl="0" w:tplc="665A00E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15:restartNumberingAfterBreak="0">
    <w:nsid w:val="0BA02F0B"/>
    <w:multiLevelType w:val="singleLevel"/>
    <w:tmpl w:val="AD5C12D8"/>
    <w:lvl w:ilvl="0">
      <w:start w:val="1"/>
      <w:numFmt w:val="bullet"/>
      <w:lvlText w:val=""/>
      <w:lvlJc w:val="left"/>
      <w:pPr>
        <w:tabs>
          <w:tab w:val="num" w:pos="417"/>
        </w:tabs>
        <w:ind w:left="57" w:firstLine="0"/>
      </w:pPr>
      <w:rPr>
        <w:rFonts w:ascii="Symbol" w:hAnsi="Symbol" w:hint="default"/>
      </w:rPr>
    </w:lvl>
  </w:abstractNum>
  <w:abstractNum w:abstractNumId="8" w15:restartNumberingAfterBreak="0">
    <w:nsid w:val="13543211"/>
    <w:multiLevelType w:val="singleLevel"/>
    <w:tmpl w:val="F49A6834"/>
    <w:lvl w:ilvl="0">
      <w:start w:val="1"/>
      <w:numFmt w:val="decimal"/>
      <w:lvlText w:val="%1."/>
      <w:legacy w:legacy="1" w:legacySpace="0" w:legacyIndent="283"/>
      <w:lvlJc w:val="left"/>
      <w:pPr>
        <w:ind w:left="1003" w:hanging="283"/>
      </w:pPr>
    </w:lvl>
  </w:abstractNum>
  <w:abstractNum w:abstractNumId="9" w15:restartNumberingAfterBreak="0">
    <w:nsid w:val="165914A2"/>
    <w:multiLevelType w:val="singleLevel"/>
    <w:tmpl w:val="40AEABE6"/>
    <w:lvl w:ilvl="0">
      <w:numFmt w:val="bullet"/>
      <w:lvlText w:val="-"/>
      <w:lvlJc w:val="left"/>
      <w:pPr>
        <w:tabs>
          <w:tab w:val="num" w:pos="1494"/>
        </w:tabs>
        <w:ind w:left="1134" w:firstLine="0"/>
      </w:pPr>
      <w:rPr>
        <w:rFonts w:hint="default"/>
      </w:rPr>
    </w:lvl>
  </w:abstractNum>
  <w:abstractNum w:abstractNumId="10" w15:restartNumberingAfterBreak="0">
    <w:nsid w:val="18F531DC"/>
    <w:multiLevelType w:val="hybridMultilevel"/>
    <w:tmpl w:val="A192E47E"/>
    <w:lvl w:ilvl="0" w:tplc="2632A0AE">
      <w:start w:val="1"/>
      <w:numFmt w:val="lowerLetter"/>
      <w:lvlText w:val="%1."/>
      <w:lvlJc w:val="left"/>
      <w:pPr>
        <w:tabs>
          <w:tab w:val="num" w:pos="1814"/>
        </w:tabs>
        <w:ind w:left="1814" w:hanging="374"/>
      </w:pPr>
      <w:rPr>
        <w:rFonts w:ascii="Arial UniToktom" w:hAnsi="Arial UniToktom" w:hint="default"/>
        <w:b w:val="0"/>
        <w:i w:val="0"/>
        <w:color w:val="auto"/>
        <w:sz w:val="22"/>
        <w:szCs w:val="22"/>
      </w:rPr>
    </w:lvl>
    <w:lvl w:ilvl="1" w:tplc="04190019">
      <w:start w:val="1"/>
      <w:numFmt w:val="lowerLetter"/>
      <w:lvlText w:val="%2."/>
      <w:lvlJc w:val="left"/>
      <w:pPr>
        <w:tabs>
          <w:tab w:val="num" w:pos="1788"/>
        </w:tabs>
        <w:ind w:left="1788" w:hanging="360"/>
      </w:pPr>
    </w:lvl>
    <w:lvl w:ilvl="2" w:tplc="DF344978">
      <w:start w:val="1"/>
      <w:numFmt w:val="decimal"/>
      <w:lvlText w:val="%3."/>
      <w:lvlJc w:val="left"/>
      <w:pPr>
        <w:tabs>
          <w:tab w:val="num" w:pos="2688"/>
        </w:tabs>
        <w:ind w:left="2688" w:hanging="360"/>
      </w:pPr>
      <w:rPr>
        <w:rFonts w:hint="default"/>
        <w:b/>
      </w:r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15:restartNumberingAfterBreak="0">
    <w:nsid w:val="1DBB354A"/>
    <w:multiLevelType w:val="hybridMultilevel"/>
    <w:tmpl w:val="F81841C4"/>
    <w:lvl w:ilvl="0" w:tplc="CA50148A">
      <w:start w:val="1"/>
      <w:numFmt w:val="decimal"/>
      <w:lvlText w:val="%1."/>
      <w:lvlJc w:val="left"/>
      <w:pPr>
        <w:tabs>
          <w:tab w:val="num" w:pos="720"/>
        </w:tabs>
        <w:ind w:left="0" w:firstLine="0"/>
      </w:pPr>
      <w:rPr>
        <w:rFonts w:ascii="Arial UniToktom" w:hAnsi="Arial UniToktom" w:hint="default"/>
        <w:color w:val="auto"/>
        <w:spacing w:val="0"/>
        <w:w w:val="100"/>
        <w:position w:val="0"/>
        <w:sz w:val="22"/>
        <w:szCs w:val="22"/>
        <w:effect w:val="none"/>
      </w:rPr>
    </w:lvl>
    <w:lvl w:ilvl="1" w:tplc="81947BB6">
      <w:start w:val="1"/>
      <w:numFmt w:val="lowerRoman"/>
      <w:lvlText w:val="(%2)"/>
      <w:lvlJc w:val="left"/>
      <w:pPr>
        <w:tabs>
          <w:tab w:val="num" w:pos="1440"/>
        </w:tabs>
        <w:ind w:left="1440" w:hanging="720"/>
      </w:pPr>
      <w:rPr>
        <w:rFonts w:ascii="Arial UniToktom" w:hAnsi="Arial UniToktom" w:cs="Arial" w:hint="default"/>
        <w:color w:val="auto"/>
        <w:spacing w:val="0"/>
        <w:w w:val="100"/>
        <w:position w:val="0"/>
        <w:sz w:val="22"/>
        <w:szCs w:val="22"/>
        <w:effect w:val="none"/>
      </w:rPr>
    </w:lvl>
    <w:lvl w:ilvl="2" w:tplc="0419001B">
      <w:start w:val="1"/>
      <w:numFmt w:val="bullet"/>
      <w:lvlText w:val=""/>
      <w:lvlJc w:val="left"/>
      <w:pPr>
        <w:tabs>
          <w:tab w:val="num" w:pos="1440"/>
        </w:tabs>
        <w:ind w:left="1440" w:hanging="720"/>
      </w:pPr>
      <w:rPr>
        <w:rFonts w:ascii="Symbol" w:hAnsi="Symbol" w:hint="default"/>
        <w:color w:val="auto"/>
        <w:spacing w:val="0"/>
        <w:w w:val="100"/>
        <w:position w:val="0"/>
        <w:sz w:val="22"/>
        <w:szCs w:val="22"/>
        <w:effect w:val="none"/>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FAB212F"/>
    <w:multiLevelType w:val="singleLevel"/>
    <w:tmpl w:val="04190011"/>
    <w:lvl w:ilvl="0">
      <w:start w:val="1"/>
      <w:numFmt w:val="decimal"/>
      <w:lvlText w:val="%1)"/>
      <w:lvlJc w:val="left"/>
      <w:pPr>
        <w:tabs>
          <w:tab w:val="num" w:pos="360"/>
        </w:tabs>
        <w:ind w:left="360" w:hanging="360"/>
      </w:pPr>
      <w:rPr>
        <w:rFonts w:hint="default"/>
      </w:rPr>
    </w:lvl>
  </w:abstractNum>
  <w:abstractNum w:abstractNumId="13" w15:restartNumberingAfterBreak="0">
    <w:nsid w:val="207F708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2F67D7D"/>
    <w:multiLevelType w:val="hybridMultilevel"/>
    <w:tmpl w:val="D18A4194"/>
    <w:lvl w:ilvl="0" w:tplc="455EB442">
      <w:start w:val="1"/>
      <w:numFmt w:val="decimal"/>
      <w:pStyle w:val="a"/>
      <w:lvlText w:val="Рисунок %1."/>
      <w:lvlJc w:val="left"/>
      <w:pPr>
        <w:tabs>
          <w:tab w:val="num" w:pos="2836"/>
        </w:tabs>
        <w:ind w:left="2836" w:hanging="1701"/>
      </w:pPr>
      <w:rPr>
        <w:rFonts w:ascii="Times New Roman" w:hAnsi="Times New Roman" w:hint="default"/>
        <w:b w:val="0"/>
        <w:i w:val="0"/>
        <w:sz w:val="28"/>
        <w:szCs w:val="28"/>
        <w:lang w:val="ru-RU"/>
      </w:rPr>
    </w:lvl>
    <w:lvl w:ilvl="1" w:tplc="0419000B" w:tentative="1">
      <w:start w:val="1"/>
      <w:numFmt w:val="lowerLetter"/>
      <w:lvlText w:val="%2."/>
      <w:lvlJc w:val="left"/>
      <w:pPr>
        <w:tabs>
          <w:tab w:val="num" w:pos="2869"/>
        </w:tabs>
        <w:ind w:left="2869" w:hanging="360"/>
      </w:pPr>
    </w:lvl>
    <w:lvl w:ilvl="2" w:tplc="0419001B" w:tentative="1">
      <w:start w:val="1"/>
      <w:numFmt w:val="lowerRoman"/>
      <w:lvlText w:val="%3."/>
      <w:lvlJc w:val="right"/>
      <w:pPr>
        <w:tabs>
          <w:tab w:val="num" w:pos="3589"/>
        </w:tabs>
        <w:ind w:left="3589" w:hanging="180"/>
      </w:pPr>
    </w:lvl>
    <w:lvl w:ilvl="3" w:tplc="0419000F" w:tentative="1">
      <w:start w:val="1"/>
      <w:numFmt w:val="decimal"/>
      <w:lvlText w:val="%4."/>
      <w:lvlJc w:val="left"/>
      <w:pPr>
        <w:tabs>
          <w:tab w:val="num" w:pos="4309"/>
        </w:tabs>
        <w:ind w:left="4309" w:hanging="360"/>
      </w:pPr>
    </w:lvl>
    <w:lvl w:ilvl="4" w:tplc="04190019" w:tentative="1">
      <w:start w:val="1"/>
      <w:numFmt w:val="lowerLetter"/>
      <w:lvlText w:val="%5."/>
      <w:lvlJc w:val="left"/>
      <w:pPr>
        <w:tabs>
          <w:tab w:val="num" w:pos="5029"/>
        </w:tabs>
        <w:ind w:left="5029" w:hanging="360"/>
      </w:pPr>
    </w:lvl>
    <w:lvl w:ilvl="5" w:tplc="0419001B" w:tentative="1">
      <w:start w:val="1"/>
      <w:numFmt w:val="lowerRoman"/>
      <w:lvlText w:val="%6."/>
      <w:lvlJc w:val="right"/>
      <w:pPr>
        <w:tabs>
          <w:tab w:val="num" w:pos="5749"/>
        </w:tabs>
        <w:ind w:left="5749" w:hanging="180"/>
      </w:pPr>
    </w:lvl>
    <w:lvl w:ilvl="6" w:tplc="0419000F" w:tentative="1">
      <w:start w:val="1"/>
      <w:numFmt w:val="decimal"/>
      <w:lvlText w:val="%7."/>
      <w:lvlJc w:val="left"/>
      <w:pPr>
        <w:tabs>
          <w:tab w:val="num" w:pos="6469"/>
        </w:tabs>
        <w:ind w:left="6469" w:hanging="360"/>
      </w:pPr>
    </w:lvl>
    <w:lvl w:ilvl="7" w:tplc="04190019" w:tentative="1">
      <w:start w:val="1"/>
      <w:numFmt w:val="lowerLetter"/>
      <w:lvlText w:val="%8."/>
      <w:lvlJc w:val="left"/>
      <w:pPr>
        <w:tabs>
          <w:tab w:val="num" w:pos="7189"/>
        </w:tabs>
        <w:ind w:left="7189" w:hanging="360"/>
      </w:pPr>
    </w:lvl>
    <w:lvl w:ilvl="8" w:tplc="0419001B" w:tentative="1">
      <w:start w:val="1"/>
      <w:numFmt w:val="lowerRoman"/>
      <w:lvlText w:val="%9."/>
      <w:lvlJc w:val="right"/>
      <w:pPr>
        <w:tabs>
          <w:tab w:val="num" w:pos="7909"/>
        </w:tabs>
        <w:ind w:left="7909" w:hanging="180"/>
      </w:pPr>
    </w:lvl>
  </w:abstractNum>
  <w:abstractNum w:abstractNumId="15" w15:restartNumberingAfterBreak="0">
    <w:nsid w:val="2B8370CE"/>
    <w:multiLevelType w:val="hybridMultilevel"/>
    <w:tmpl w:val="4F5606CC"/>
    <w:lvl w:ilvl="0" w:tplc="C818E406">
      <w:start w:val="4"/>
      <w:numFmt w:val="decimal"/>
      <w:lvlText w:val="%1."/>
      <w:lvlJc w:val="left"/>
      <w:pPr>
        <w:tabs>
          <w:tab w:val="num" w:pos="810"/>
        </w:tabs>
        <w:ind w:left="810"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CED3040"/>
    <w:multiLevelType w:val="singleLevel"/>
    <w:tmpl w:val="04190011"/>
    <w:lvl w:ilvl="0">
      <w:start w:val="1"/>
      <w:numFmt w:val="decimal"/>
      <w:lvlText w:val="%1)"/>
      <w:lvlJc w:val="left"/>
      <w:pPr>
        <w:tabs>
          <w:tab w:val="num" w:pos="360"/>
        </w:tabs>
        <w:ind w:left="360" w:hanging="360"/>
      </w:pPr>
      <w:rPr>
        <w:rFonts w:hint="default"/>
      </w:rPr>
    </w:lvl>
  </w:abstractNum>
  <w:abstractNum w:abstractNumId="17" w15:restartNumberingAfterBreak="0">
    <w:nsid w:val="2F5F134E"/>
    <w:multiLevelType w:val="hybridMultilevel"/>
    <w:tmpl w:val="D6D67108"/>
    <w:lvl w:ilvl="0" w:tplc="235E103A">
      <w:start w:val="1"/>
      <w:numFmt w:val="decimal"/>
      <w:lvlText w:val="%1."/>
      <w:lvlJc w:val="left"/>
      <w:pPr>
        <w:tabs>
          <w:tab w:val="num" w:pos="720"/>
        </w:tabs>
        <w:ind w:left="0" w:firstLine="0"/>
      </w:pPr>
      <w:rPr>
        <w:rFonts w:ascii="Arial UniToktom" w:hAnsi="Arial UniToktom" w:hint="default"/>
        <w:color w:val="auto"/>
        <w:spacing w:val="0"/>
        <w:w w:val="100"/>
        <w:position w:val="0"/>
        <w:sz w:val="22"/>
        <w:szCs w:val="22"/>
        <w:effect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FFD485C"/>
    <w:multiLevelType w:val="singleLevel"/>
    <w:tmpl w:val="C0EA5698"/>
    <w:lvl w:ilvl="0">
      <w:numFmt w:val="bullet"/>
      <w:lvlText w:val="-"/>
      <w:lvlJc w:val="left"/>
      <w:pPr>
        <w:tabs>
          <w:tab w:val="num" w:pos="390"/>
        </w:tabs>
        <w:ind w:left="390" w:hanging="390"/>
      </w:pPr>
      <w:rPr>
        <w:rFonts w:hint="default"/>
      </w:rPr>
    </w:lvl>
  </w:abstractNum>
  <w:abstractNum w:abstractNumId="19" w15:restartNumberingAfterBreak="0">
    <w:nsid w:val="33051526"/>
    <w:multiLevelType w:val="singleLevel"/>
    <w:tmpl w:val="19F672F4"/>
    <w:lvl w:ilvl="0">
      <w:numFmt w:val="bullet"/>
      <w:lvlText w:val="-"/>
      <w:lvlJc w:val="left"/>
      <w:pPr>
        <w:tabs>
          <w:tab w:val="num" w:pos="405"/>
        </w:tabs>
        <w:ind w:left="405" w:hanging="405"/>
      </w:pPr>
      <w:rPr>
        <w:rFonts w:ascii="Times New Roman" w:hAnsi="Times New Roman" w:hint="default"/>
      </w:rPr>
    </w:lvl>
  </w:abstractNum>
  <w:abstractNum w:abstractNumId="20" w15:restartNumberingAfterBreak="0">
    <w:nsid w:val="34AD20E5"/>
    <w:multiLevelType w:val="singleLevel"/>
    <w:tmpl w:val="6F72FACE"/>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21" w15:restartNumberingAfterBreak="0">
    <w:nsid w:val="354D0F66"/>
    <w:multiLevelType w:val="singleLevel"/>
    <w:tmpl w:val="40AEABE6"/>
    <w:lvl w:ilvl="0">
      <w:numFmt w:val="bullet"/>
      <w:lvlText w:val="-"/>
      <w:lvlJc w:val="left"/>
      <w:pPr>
        <w:tabs>
          <w:tab w:val="num" w:pos="1494"/>
        </w:tabs>
        <w:ind w:left="1134" w:firstLine="0"/>
      </w:pPr>
      <w:rPr>
        <w:rFonts w:hint="default"/>
      </w:rPr>
    </w:lvl>
  </w:abstractNum>
  <w:abstractNum w:abstractNumId="22" w15:restartNumberingAfterBreak="0">
    <w:nsid w:val="35EF5F4E"/>
    <w:multiLevelType w:val="singleLevel"/>
    <w:tmpl w:val="127217F8"/>
    <w:lvl w:ilvl="0">
      <w:start w:val="2"/>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23" w15:restartNumberingAfterBreak="0">
    <w:nsid w:val="36580754"/>
    <w:multiLevelType w:val="singleLevel"/>
    <w:tmpl w:val="11F092BA"/>
    <w:lvl w:ilvl="0">
      <w:numFmt w:val="bullet"/>
      <w:lvlText w:val="-"/>
      <w:lvlJc w:val="left"/>
      <w:pPr>
        <w:tabs>
          <w:tab w:val="num" w:pos="1134"/>
        </w:tabs>
        <w:ind w:left="1134" w:hanging="1134"/>
      </w:pPr>
      <w:rPr>
        <w:rFonts w:hint="default"/>
      </w:rPr>
    </w:lvl>
  </w:abstractNum>
  <w:abstractNum w:abstractNumId="24" w15:restartNumberingAfterBreak="0">
    <w:nsid w:val="380423CC"/>
    <w:multiLevelType w:val="hybridMultilevel"/>
    <w:tmpl w:val="586ED01C"/>
    <w:lvl w:ilvl="0" w:tplc="F2BA7E36">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3AEE0773"/>
    <w:multiLevelType w:val="singleLevel"/>
    <w:tmpl w:val="0419000F"/>
    <w:lvl w:ilvl="0">
      <w:start w:val="1"/>
      <w:numFmt w:val="decimal"/>
      <w:lvlText w:val="%1."/>
      <w:lvlJc w:val="left"/>
      <w:pPr>
        <w:tabs>
          <w:tab w:val="num" w:pos="360"/>
        </w:tabs>
        <w:ind w:left="360" w:hanging="360"/>
      </w:pPr>
    </w:lvl>
  </w:abstractNum>
  <w:abstractNum w:abstractNumId="26" w15:restartNumberingAfterBreak="0">
    <w:nsid w:val="441C2956"/>
    <w:multiLevelType w:val="hybridMultilevel"/>
    <w:tmpl w:val="2BC461A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48325DCE"/>
    <w:multiLevelType w:val="hybridMultilevel"/>
    <w:tmpl w:val="F894ECA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8" w15:restartNumberingAfterBreak="0">
    <w:nsid w:val="4843077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C9F3548"/>
    <w:multiLevelType w:val="singleLevel"/>
    <w:tmpl w:val="04190011"/>
    <w:lvl w:ilvl="0">
      <w:start w:val="1"/>
      <w:numFmt w:val="decimal"/>
      <w:lvlText w:val="%1)"/>
      <w:lvlJc w:val="left"/>
      <w:pPr>
        <w:tabs>
          <w:tab w:val="num" w:pos="360"/>
        </w:tabs>
        <w:ind w:left="360" w:hanging="360"/>
      </w:pPr>
      <w:rPr>
        <w:rFonts w:hint="default"/>
      </w:rPr>
    </w:lvl>
  </w:abstractNum>
  <w:abstractNum w:abstractNumId="30" w15:restartNumberingAfterBreak="0">
    <w:nsid w:val="4E36448A"/>
    <w:multiLevelType w:val="singleLevel"/>
    <w:tmpl w:val="11F092BA"/>
    <w:lvl w:ilvl="0">
      <w:numFmt w:val="bullet"/>
      <w:lvlText w:val="-"/>
      <w:lvlJc w:val="left"/>
      <w:pPr>
        <w:tabs>
          <w:tab w:val="num" w:pos="1134"/>
        </w:tabs>
        <w:ind w:left="1134" w:hanging="1134"/>
      </w:pPr>
      <w:rPr>
        <w:rFonts w:hint="default"/>
      </w:rPr>
    </w:lvl>
  </w:abstractNum>
  <w:abstractNum w:abstractNumId="31" w15:restartNumberingAfterBreak="0">
    <w:nsid w:val="4FE41CAA"/>
    <w:multiLevelType w:val="hybridMultilevel"/>
    <w:tmpl w:val="98C2E066"/>
    <w:lvl w:ilvl="0" w:tplc="0419000F">
      <w:start w:val="1"/>
      <w:numFmt w:val="decimal"/>
      <w:lvlText w:val="%1."/>
      <w:lvlJc w:val="left"/>
      <w:pPr>
        <w:tabs>
          <w:tab w:val="num" w:pos="776"/>
        </w:tabs>
        <w:ind w:left="776" w:hanging="360"/>
      </w:pPr>
    </w:lvl>
    <w:lvl w:ilvl="1" w:tplc="04190019" w:tentative="1">
      <w:start w:val="1"/>
      <w:numFmt w:val="lowerLetter"/>
      <w:lvlText w:val="%2."/>
      <w:lvlJc w:val="left"/>
      <w:pPr>
        <w:tabs>
          <w:tab w:val="num" w:pos="1496"/>
        </w:tabs>
        <w:ind w:left="1496" w:hanging="360"/>
      </w:pPr>
    </w:lvl>
    <w:lvl w:ilvl="2" w:tplc="0419001B" w:tentative="1">
      <w:start w:val="1"/>
      <w:numFmt w:val="lowerRoman"/>
      <w:lvlText w:val="%3."/>
      <w:lvlJc w:val="right"/>
      <w:pPr>
        <w:tabs>
          <w:tab w:val="num" w:pos="2216"/>
        </w:tabs>
        <w:ind w:left="2216" w:hanging="180"/>
      </w:pPr>
    </w:lvl>
    <w:lvl w:ilvl="3" w:tplc="0419000F" w:tentative="1">
      <w:start w:val="1"/>
      <w:numFmt w:val="decimal"/>
      <w:lvlText w:val="%4."/>
      <w:lvlJc w:val="left"/>
      <w:pPr>
        <w:tabs>
          <w:tab w:val="num" w:pos="2936"/>
        </w:tabs>
        <w:ind w:left="2936" w:hanging="360"/>
      </w:pPr>
    </w:lvl>
    <w:lvl w:ilvl="4" w:tplc="04190019" w:tentative="1">
      <w:start w:val="1"/>
      <w:numFmt w:val="lowerLetter"/>
      <w:lvlText w:val="%5."/>
      <w:lvlJc w:val="left"/>
      <w:pPr>
        <w:tabs>
          <w:tab w:val="num" w:pos="3656"/>
        </w:tabs>
        <w:ind w:left="3656" w:hanging="360"/>
      </w:pPr>
    </w:lvl>
    <w:lvl w:ilvl="5" w:tplc="0419001B" w:tentative="1">
      <w:start w:val="1"/>
      <w:numFmt w:val="lowerRoman"/>
      <w:lvlText w:val="%6."/>
      <w:lvlJc w:val="right"/>
      <w:pPr>
        <w:tabs>
          <w:tab w:val="num" w:pos="4376"/>
        </w:tabs>
        <w:ind w:left="4376" w:hanging="180"/>
      </w:pPr>
    </w:lvl>
    <w:lvl w:ilvl="6" w:tplc="0419000F" w:tentative="1">
      <w:start w:val="1"/>
      <w:numFmt w:val="decimal"/>
      <w:lvlText w:val="%7."/>
      <w:lvlJc w:val="left"/>
      <w:pPr>
        <w:tabs>
          <w:tab w:val="num" w:pos="5096"/>
        </w:tabs>
        <w:ind w:left="5096" w:hanging="360"/>
      </w:pPr>
    </w:lvl>
    <w:lvl w:ilvl="7" w:tplc="04190019" w:tentative="1">
      <w:start w:val="1"/>
      <w:numFmt w:val="lowerLetter"/>
      <w:lvlText w:val="%8."/>
      <w:lvlJc w:val="left"/>
      <w:pPr>
        <w:tabs>
          <w:tab w:val="num" w:pos="5816"/>
        </w:tabs>
        <w:ind w:left="5816" w:hanging="360"/>
      </w:pPr>
    </w:lvl>
    <w:lvl w:ilvl="8" w:tplc="0419001B" w:tentative="1">
      <w:start w:val="1"/>
      <w:numFmt w:val="lowerRoman"/>
      <w:lvlText w:val="%9."/>
      <w:lvlJc w:val="right"/>
      <w:pPr>
        <w:tabs>
          <w:tab w:val="num" w:pos="6536"/>
        </w:tabs>
        <w:ind w:left="6536" w:hanging="180"/>
      </w:pPr>
    </w:lvl>
  </w:abstractNum>
  <w:abstractNum w:abstractNumId="32" w15:restartNumberingAfterBreak="0">
    <w:nsid w:val="5109106B"/>
    <w:multiLevelType w:val="hybridMultilevel"/>
    <w:tmpl w:val="8BACC52E"/>
    <w:lvl w:ilvl="0" w:tplc="FFFFFFFF">
      <w:start w:val="3"/>
      <w:numFmt w:val="bullet"/>
      <w:lvlText w:val=""/>
      <w:lvlJc w:val="left"/>
      <w:pPr>
        <w:tabs>
          <w:tab w:val="num" w:pos="8288"/>
        </w:tabs>
        <w:ind w:left="8288" w:hanging="360"/>
      </w:pPr>
      <w:rPr>
        <w:rFonts w:ascii="Symbol" w:eastAsia="Times New Roman" w:hAnsi="Symbol" w:cs="Times New Roman" w:hint="default"/>
      </w:rPr>
    </w:lvl>
    <w:lvl w:ilvl="1" w:tplc="FFFFFFFF" w:tentative="1">
      <w:start w:val="1"/>
      <w:numFmt w:val="bullet"/>
      <w:lvlText w:val="o"/>
      <w:lvlJc w:val="left"/>
      <w:pPr>
        <w:tabs>
          <w:tab w:val="num" w:pos="9008"/>
        </w:tabs>
        <w:ind w:left="9008" w:hanging="360"/>
      </w:pPr>
      <w:rPr>
        <w:rFonts w:ascii="Courier New" w:hAnsi="Courier New" w:hint="default"/>
      </w:rPr>
    </w:lvl>
    <w:lvl w:ilvl="2" w:tplc="FFFFFFFF" w:tentative="1">
      <w:start w:val="1"/>
      <w:numFmt w:val="bullet"/>
      <w:lvlText w:val=""/>
      <w:lvlJc w:val="left"/>
      <w:pPr>
        <w:tabs>
          <w:tab w:val="num" w:pos="9728"/>
        </w:tabs>
        <w:ind w:left="9728" w:hanging="360"/>
      </w:pPr>
      <w:rPr>
        <w:rFonts w:ascii="Wingdings" w:hAnsi="Wingdings" w:hint="default"/>
      </w:rPr>
    </w:lvl>
    <w:lvl w:ilvl="3" w:tplc="FFFFFFFF" w:tentative="1">
      <w:start w:val="1"/>
      <w:numFmt w:val="bullet"/>
      <w:lvlText w:val=""/>
      <w:lvlJc w:val="left"/>
      <w:pPr>
        <w:tabs>
          <w:tab w:val="num" w:pos="10448"/>
        </w:tabs>
        <w:ind w:left="10448" w:hanging="360"/>
      </w:pPr>
      <w:rPr>
        <w:rFonts w:ascii="Symbol" w:hAnsi="Symbol" w:hint="default"/>
      </w:rPr>
    </w:lvl>
    <w:lvl w:ilvl="4" w:tplc="FFFFFFFF" w:tentative="1">
      <w:start w:val="1"/>
      <w:numFmt w:val="bullet"/>
      <w:lvlText w:val="o"/>
      <w:lvlJc w:val="left"/>
      <w:pPr>
        <w:tabs>
          <w:tab w:val="num" w:pos="11168"/>
        </w:tabs>
        <w:ind w:left="11168" w:hanging="360"/>
      </w:pPr>
      <w:rPr>
        <w:rFonts w:ascii="Courier New" w:hAnsi="Courier New" w:hint="default"/>
      </w:rPr>
    </w:lvl>
    <w:lvl w:ilvl="5" w:tplc="FFFFFFFF" w:tentative="1">
      <w:start w:val="1"/>
      <w:numFmt w:val="bullet"/>
      <w:lvlText w:val=""/>
      <w:lvlJc w:val="left"/>
      <w:pPr>
        <w:tabs>
          <w:tab w:val="num" w:pos="11888"/>
        </w:tabs>
        <w:ind w:left="11888" w:hanging="360"/>
      </w:pPr>
      <w:rPr>
        <w:rFonts w:ascii="Wingdings" w:hAnsi="Wingdings" w:hint="default"/>
      </w:rPr>
    </w:lvl>
    <w:lvl w:ilvl="6" w:tplc="FFFFFFFF" w:tentative="1">
      <w:start w:val="1"/>
      <w:numFmt w:val="bullet"/>
      <w:lvlText w:val=""/>
      <w:lvlJc w:val="left"/>
      <w:pPr>
        <w:tabs>
          <w:tab w:val="num" w:pos="12608"/>
        </w:tabs>
        <w:ind w:left="12608" w:hanging="360"/>
      </w:pPr>
      <w:rPr>
        <w:rFonts w:ascii="Symbol" w:hAnsi="Symbol" w:hint="default"/>
      </w:rPr>
    </w:lvl>
    <w:lvl w:ilvl="7" w:tplc="FFFFFFFF" w:tentative="1">
      <w:start w:val="1"/>
      <w:numFmt w:val="bullet"/>
      <w:lvlText w:val="o"/>
      <w:lvlJc w:val="left"/>
      <w:pPr>
        <w:tabs>
          <w:tab w:val="num" w:pos="13328"/>
        </w:tabs>
        <w:ind w:left="13328" w:hanging="360"/>
      </w:pPr>
      <w:rPr>
        <w:rFonts w:ascii="Courier New" w:hAnsi="Courier New" w:hint="default"/>
      </w:rPr>
    </w:lvl>
    <w:lvl w:ilvl="8" w:tplc="FFFFFFFF" w:tentative="1">
      <w:start w:val="1"/>
      <w:numFmt w:val="bullet"/>
      <w:lvlText w:val=""/>
      <w:lvlJc w:val="left"/>
      <w:pPr>
        <w:tabs>
          <w:tab w:val="num" w:pos="14048"/>
        </w:tabs>
        <w:ind w:left="14048" w:hanging="360"/>
      </w:pPr>
      <w:rPr>
        <w:rFonts w:ascii="Wingdings" w:hAnsi="Wingdings" w:hint="default"/>
      </w:rPr>
    </w:lvl>
  </w:abstractNum>
  <w:abstractNum w:abstractNumId="33" w15:restartNumberingAfterBreak="0">
    <w:nsid w:val="561651B0"/>
    <w:multiLevelType w:val="singleLevel"/>
    <w:tmpl w:val="09567520"/>
    <w:lvl w:ilvl="0">
      <w:start w:val="1"/>
      <w:numFmt w:val="decimal"/>
      <w:lvlText w:val="%1."/>
      <w:legacy w:legacy="1" w:legacySpace="0" w:legacyIndent="283"/>
      <w:lvlJc w:val="left"/>
      <w:pPr>
        <w:ind w:left="1003" w:hanging="283"/>
      </w:pPr>
    </w:lvl>
  </w:abstractNum>
  <w:abstractNum w:abstractNumId="34" w15:restartNumberingAfterBreak="0">
    <w:nsid w:val="5845294D"/>
    <w:multiLevelType w:val="hybridMultilevel"/>
    <w:tmpl w:val="628857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BE4732D"/>
    <w:multiLevelType w:val="singleLevel"/>
    <w:tmpl w:val="C0EA5698"/>
    <w:lvl w:ilvl="0">
      <w:numFmt w:val="bullet"/>
      <w:lvlText w:val="-"/>
      <w:lvlJc w:val="left"/>
      <w:pPr>
        <w:tabs>
          <w:tab w:val="num" w:pos="390"/>
        </w:tabs>
        <w:ind w:left="390" w:hanging="390"/>
      </w:pPr>
      <w:rPr>
        <w:rFonts w:hint="default"/>
      </w:rPr>
    </w:lvl>
  </w:abstractNum>
  <w:abstractNum w:abstractNumId="36" w15:restartNumberingAfterBreak="0">
    <w:nsid w:val="5D5670BB"/>
    <w:multiLevelType w:val="singleLevel"/>
    <w:tmpl w:val="8770339E"/>
    <w:lvl w:ilvl="0">
      <w:numFmt w:val="bullet"/>
      <w:lvlText w:val="-"/>
      <w:lvlJc w:val="left"/>
      <w:pPr>
        <w:tabs>
          <w:tab w:val="num" w:pos="454"/>
        </w:tabs>
        <w:ind w:left="454" w:hanging="454"/>
      </w:pPr>
      <w:rPr>
        <w:rFonts w:hint="default"/>
      </w:rPr>
    </w:lvl>
  </w:abstractNum>
  <w:abstractNum w:abstractNumId="37" w15:restartNumberingAfterBreak="0">
    <w:nsid w:val="5F840593"/>
    <w:multiLevelType w:val="singleLevel"/>
    <w:tmpl w:val="11CABDE2"/>
    <w:lvl w:ilvl="0">
      <w:start w:val="1"/>
      <w:numFmt w:val="decimal"/>
      <w:lvlText w:val="%1"/>
      <w:lvlJc w:val="left"/>
      <w:pPr>
        <w:tabs>
          <w:tab w:val="num" w:pos="360"/>
        </w:tabs>
        <w:ind w:left="360" w:hanging="360"/>
      </w:pPr>
      <w:rPr>
        <w:rFonts w:hint="default"/>
      </w:rPr>
    </w:lvl>
  </w:abstractNum>
  <w:abstractNum w:abstractNumId="38" w15:restartNumberingAfterBreak="0">
    <w:nsid w:val="61B94E92"/>
    <w:multiLevelType w:val="hybridMultilevel"/>
    <w:tmpl w:val="DD1650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63684DFF"/>
    <w:multiLevelType w:val="hybridMultilevel"/>
    <w:tmpl w:val="DB98F0B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0" w15:restartNumberingAfterBreak="0">
    <w:nsid w:val="637E2712"/>
    <w:multiLevelType w:val="hybridMultilevel"/>
    <w:tmpl w:val="290064B6"/>
    <w:lvl w:ilvl="0" w:tplc="952C3ECA">
      <w:start w:val="1"/>
      <w:numFmt w:val="decimal"/>
      <w:lvlText w:val="%1)"/>
      <w:lvlJc w:val="left"/>
      <w:pPr>
        <w:tabs>
          <w:tab w:val="num" w:pos="1608"/>
        </w:tabs>
        <w:ind w:left="1608" w:hanging="90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1" w15:restartNumberingAfterBreak="0">
    <w:nsid w:val="69290C51"/>
    <w:multiLevelType w:val="singleLevel"/>
    <w:tmpl w:val="700CFD62"/>
    <w:lvl w:ilvl="0">
      <w:start w:val="3"/>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42" w15:restartNumberingAfterBreak="0">
    <w:nsid w:val="6EE77022"/>
    <w:multiLevelType w:val="hybridMultilevel"/>
    <w:tmpl w:val="569AEDA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3" w15:restartNumberingAfterBreak="0">
    <w:nsid w:val="70F40391"/>
    <w:multiLevelType w:val="hybridMultilevel"/>
    <w:tmpl w:val="38324DCA"/>
    <w:lvl w:ilvl="0" w:tplc="68FE33D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4" w15:restartNumberingAfterBreak="0">
    <w:nsid w:val="733E5CF6"/>
    <w:multiLevelType w:val="hybridMultilevel"/>
    <w:tmpl w:val="AD3C873C"/>
    <w:lvl w:ilvl="0" w:tplc="FFFFFFFF">
      <w:start w:val="1"/>
      <w:numFmt w:val="decimal"/>
      <w:lvlText w:val="%1."/>
      <w:lvlJc w:val="left"/>
      <w:pPr>
        <w:tabs>
          <w:tab w:val="num" w:pos="360"/>
        </w:tabs>
        <w:ind w:left="0" w:firstLine="0"/>
      </w:pPr>
      <w:rPr>
        <w:rFonts w:ascii="Arial" w:hAnsi="Arial" w:hint="default"/>
        <w:caps w:val="0"/>
        <w:strike w:val="0"/>
        <w:dstrike w:val="0"/>
        <w:outline w:val="0"/>
        <w:shadow w:val="0"/>
        <w:emboss w:val="0"/>
        <w:imprint w:val="0"/>
        <w:vanish w:val="0"/>
        <w:sz w:val="2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73FA1526"/>
    <w:multiLevelType w:val="singleLevel"/>
    <w:tmpl w:val="40AEABE6"/>
    <w:lvl w:ilvl="0">
      <w:numFmt w:val="bullet"/>
      <w:lvlText w:val="-"/>
      <w:lvlJc w:val="left"/>
      <w:pPr>
        <w:tabs>
          <w:tab w:val="num" w:pos="1494"/>
        </w:tabs>
        <w:ind w:left="1134" w:firstLine="0"/>
      </w:pPr>
      <w:rPr>
        <w:rFonts w:hint="default"/>
      </w:rPr>
    </w:lvl>
  </w:abstractNum>
  <w:abstractNum w:abstractNumId="46" w15:restartNumberingAfterBreak="0">
    <w:nsid w:val="764E689F"/>
    <w:multiLevelType w:val="singleLevel"/>
    <w:tmpl w:val="B2AE2E9A"/>
    <w:lvl w:ilvl="0">
      <w:start w:val="1"/>
      <w:numFmt w:val="decimal"/>
      <w:lvlText w:val="%1"/>
      <w:lvlJc w:val="left"/>
      <w:pPr>
        <w:tabs>
          <w:tab w:val="num" w:pos="360"/>
        </w:tabs>
        <w:ind w:left="360" w:hanging="360"/>
      </w:pPr>
      <w:rPr>
        <w:rFonts w:hint="default"/>
      </w:rPr>
    </w:lvl>
  </w:abstractNum>
  <w:abstractNum w:abstractNumId="47" w15:restartNumberingAfterBreak="0">
    <w:nsid w:val="7D0920C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7DC54AD1"/>
    <w:multiLevelType w:val="hybridMultilevel"/>
    <w:tmpl w:val="0AB6675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16cid:durableId="1353532753">
    <w:abstractNumId w:val="14"/>
  </w:num>
  <w:num w:numId="2" w16cid:durableId="10773590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84740620">
    <w:abstractNumId w:val="0"/>
  </w:num>
  <w:num w:numId="4" w16cid:durableId="1787964347">
    <w:abstractNumId w:val="43"/>
  </w:num>
  <w:num w:numId="5" w16cid:durableId="1951011821">
    <w:abstractNumId w:val="4"/>
  </w:num>
  <w:num w:numId="6" w16cid:durableId="1333527359">
    <w:abstractNumId w:val="33"/>
  </w:num>
  <w:num w:numId="7" w16cid:durableId="785999486">
    <w:abstractNumId w:val="44"/>
  </w:num>
  <w:num w:numId="8" w16cid:durableId="117913683">
    <w:abstractNumId w:val="10"/>
  </w:num>
  <w:num w:numId="9" w16cid:durableId="2064518443">
    <w:abstractNumId w:val="11"/>
  </w:num>
  <w:num w:numId="10" w16cid:durableId="1316109195">
    <w:abstractNumId w:val="17"/>
  </w:num>
  <w:num w:numId="11" w16cid:durableId="1063526647">
    <w:abstractNumId w:val="24"/>
  </w:num>
  <w:num w:numId="12" w16cid:durableId="1906866488">
    <w:abstractNumId w:val="48"/>
  </w:num>
  <w:num w:numId="13" w16cid:durableId="1612591444">
    <w:abstractNumId w:val="2"/>
  </w:num>
  <w:num w:numId="14" w16cid:durableId="818151470">
    <w:abstractNumId w:val="27"/>
  </w:num>
  <w:num w:numId="15" w16cid:durableId="1832871870">
    <w:abstractNumId w:val="39"/>
  </w:num>
  <w:num w:numId="16" w16cid:durableId="659388283">
    <w:abstractNumId w:val="42"/>
  </w:num>
  <w:num w:numId="17" w16cid:durableId="1861894646">
    <w:abstractNumId w:val="26"/>
  </w:num>
  <w:num w:numId="18" w16cid:durableId="323360654">
    <w:abstractNumId w:val="3"/>
  </w:num>
  <w:num w:numId="19" w16cid:durableId="1223060616">
    <w:abstractNumId w:val="8"/>
  </w:num>
  <w:num w:numId="20" w16cid:durableId="929774502">
    <w:abstractNumId w:val="31"/>
  </w:num>
  <w:num w:numId="21" w16cid:durableId="247469319">
    <w:abstractNumId w:val="40"/>
  </w:num>
  <w:num w:numId="22" w16cid:durableId="1037461957">
    <w:abstractNumId w:val="6"/>
  </w:num>
  <w:num w:numId="23" w16cid:durableId="1008214570">
    <w:abstractNumId w:val="16"/>
  </w:num>
  <w:num w:numId="24" w16cid:durableId="2067944316">
    <w:abstractNumId w:val="28"/>
  </w:num>
  <w:num w:numId="25" w16cid:durableId="1522475561">
    <w:abstractNumId w:val="13"/>
  </w:num>
  <w:num w:numId="26" w16cid:durableId="127476517">
    <w:abstractNumId w:val="47"/>
  </w:num>
  <w:num w:numId="27" w16cid:durableId="1867282408">
    <w:abstractNumId w:val="1"/>
  </w:num>
  <w:num w:numId="28" w16cid:durableId="1619141269">
    <w:abstractNumId w:val="19"/>
  </w:num>
  <w:num w:numId="29" w16cid:durableId="1934779532">
    <w:abstractNumId w:val="29"/>
  </w:num>
  <w:num w:numId="30" w16cid:durableId="649331889">
    <w:abstractNumId w:val="12"/>
  </w:num>
  <w:num w:numId="31" w16cid:durableId="1654796294">
    <w:abstractNumId w:val="7"/>
  </w:num>
  <w:num w:numId="32" w16cid:durableId="1913662154">
    <w:abstractNumId w:val="20"/>
  </w:num>
  <w:num w:numId="33" w16cid:durableId="606815619">
    <w:abstractNumId w:val="22"/>
  </w:num>
  <w:num w:numId="34" w16cid:durableId="1918972531">
    <w:abstractNumId w:val="41"/>
  </w:num>
  <w:num w:numId="35" w16cid:durableId="119155514">
    <w:abstractNumId w:val="35"/>
  </w:num>
  <w:num w:numId="36" w16cid:durableId="179779340">
    <w:abstractNumId w:val="18"/>
  </w:num>
  <w:num w:numId="37" w16cid:durableId="1819881007">
    <w:abstractNumId w:val="36"/>
  </w:num>
  <w:num w:numId="38" w16cid:durableId="1670399199">
    <w:abstractNumId w:val="23"/>
  </w:num>
  <w:num w:numId="39" w16cid:durableId="1228761101">
    <w:abstractNumId w:val="30"/>
  </w:num>
  <w:num w:numId="40" w16cid:durableId="1321469196">
    <w:abstractNumId w:val="9"/>
  </w:num>
  <w:num w:numId="41" w16cid:durableId="1265308777">
    <w:abstractNumId w:val="21"/>
  </w:num>
  <w:num w:numId="42" w16cid:durableId="1419864548">
    <w:abstractNumId w:val="45"/>
  </w:num>
  <w:num w:numId="43" w16cid:durableId="1834026529">
    <w:abstractNumId w:val="5"/>
  </w:num>
  <w:num w:numId="44" w16cid:durableId="571963631">
    <w:abstractNumId w:val="37"/>
  </w:num>
  <w:num w:numId="45" w16cid:durableId="1348170009">
    <w:abstractNumId w:val="46"/>
  </w:num>
  <w:num w:numId="46" w16cid:durableId="528419228">
    <w:abstractNumId w:val="25"/>
  </w:num>
  <w:num w:numId="47" w16cid:durableId="2073888976">
    <w:abstractNumId w:val="32"/>
  </w:num>
  <w:num w:numId="48" w16cid:durableId="458494012">
    <w:abstractNumId w:val="15"/>
  </w:num>
  <w:num w:numId="49" w16cid:durableId="998923645">
    <w:abstractNumId w:val="38"/>
  </w:num>
  <w:num w:numId="50" w16cid:durableId="1553805537">
    <w:abstractNumId w:val="34"/>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Айнура Исакова">
    <w15:presenceInfo w15:providerId="AD" w15:userId="S-1-5-21-379961216-2183780427-2185431998-63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hideSpellingErrors/>
  <w:hideGrammaticalErrors/>
  <w:proofState w:spelling="clean" w:grammar="clean"/>
  <w:revisionView w:markup="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C14"/>
    <w:rsid w:val="00000DBB"/>
    <w:rsid w:val="0000665F"/>
    <w:rsid w:val="0002234F"/>
    <w:rsid w:val="000273FD"/>
    <w:rsid w:val="00032758"/>
    <w:rsid w:val="00033A9D"/>
    <w:rsid w:val="0003481A"/>
    <w:rsid w:val="00041676"/>
    <w:rsid w:val="000444DD"/>
    <w:rsid w:val="000508E7"/>
    <w:rsid w:val="00057054"/>
    <w:rsid w:val="00057F80"/>
    <w:rsid w:val="00065516"/>
    <w:rsid w:val="00085CC5"/>
    <w:rsid w:val="0009425A"/>
    <w:rsid w:val="00095405"/>
    <w:rsid w:val="000A4B39"/>
    <w:rsid w:val="000A6C34"/>
    <w:rsid w:val="000B0336"/>
    <w:rsid w:val="000B08E3"/>
    <w:rsid w:val="000B53B6"/>
    <w:rsid w:val="000C3740"/>
    <w:rsid w:val="000D21EC"/>
    <w:rsid w:val="000D4EA3"/>
    <w:rsid w:val="000D6467"/>
    <w:rsid w:val="000E139E"/>
    <w:rsid w:val="000F0683"/>
    <w:rsid w:val="000F42A2"/>
    <w:rsid w:val="000F4440"/>
    <w:rsid w:val="000F6324"/>
    <w:rsid w:val="000F6A22"/>
    <w:rsid w:val="000F6FD5"/>
    <w:rsid w:val="000F75AC"/>
    <w:rsid w:val="001169A2"/>
    <w:rsid w:val="00117F80"/>
    <w:rsid w:val="00126261"/>
    <w:rsid w:val="0012680A"/>
    <w:rsid w:val="00137F3D"/>
    <w:rsid w:val="001405F5"/>
    <w:rsid w:val="0014247B"/>
    <w:rsid w:val="00144962"/>
    <w:rsid w:val="001466FB"/>
    <w:rsid w:val="001561AB"/>
    <w:rsid w:val="00166085"/>
    <w:rsid w:val="00166ADD"/>
    <w:rsid w:val="00170FC5"/>
    <w:rsid w:val="00175979"/>
    <w:rsid w:val="00176F77"/>
    <w:rsid w:val="00177A27"/>
    <w:rsid w:val="00183F63"/>
    <w:rsid w:val="001873E8"/>
    <w:rsid w:val="001903B2"/>
    <w:rsid w:val="00190565"/>
    <w:rsid w:val="00191BD1"/>
    <w:rsid w:val="001934F6"/>
    <w:rsid w:val="00195BAF"/>
    <w:rsid w:val="00196ABF"/>
    <w:rsid w:val="00197DB7"/>
    <w:rsid w:val="001A2098"/>
    <w:rsid w:val="001A6404"/>
    <w:rsid w:val="001A66E5"/>
    <w:rsid w:val="001B6B14"/>
    <w:rsid w:val="001B776E"/>
    <w:rsid w:val="001B7A67"/>
    <w:rsid w:val="001C0B0E"/>
    <w:rsid w:val="001C4C94"/>
    <w:rsid w:val="001D359E"/>
    <w:rsid w:val="001D58D4"/>
    <w:rsid w:val="001D696E"/>
    <w:rsid w:val="001E4F6D"/>
    <w:rsid w:val="00206FCA"/>
    <w:rsid w:val="0020707A"/>
    <w:rsid w:val="00225619"/>
    <w:rsid w:val="00225651"/>
    <w:rsid w:val="002258AF"/>
    <w:rsid w:val="002267C6"/>
    <w:rsid w:val="002300D7"/>
    <w:rsid w:val="00233E63"/>
    <w:rsid w:val="002341E0"/>
    <w:rsid w:val="002351CA"/>
    <w:rsid w:val="00236C49"/>
    <w:rsid w:val="00240AA1"/>
    <w:rsid w:val="002422F6"/>
    <w:rsid w:val="002503E8"/>
    <w:rsid w:val="002506CC"/>
    <w:rsid w:val="002518D1"/>
    <w:rsid w:val="00257C32"/>
    <w:rsid w:val="00260A6F"/>
    <w:rsid w:val="00261320"/>
    <w:rsid w:val="00262B27"/>
    <w:rsid w:val="00275D18"/>
    <w:rsid w:val="002765AF"/>
    <w:rsid w:val="00277ACD"/>
    <w:rsid w:val="00281822"/>
    <w:rsid w:val="00285942"/>
    <w:rsid w:val="002A0395"/>
    <w:rsid w:val="002A30A5"/>
    <w:rsid w:val="002B09A6"/>
    <w:rsid w:val="002C3151"/>
    <w:rsid w:val="002D07B9"/>
    <w:rsid w:val="002D11E3"/>
    <w:rsid w:val="002D3E92"/>
    <w:rsid w:val="002E3F9E"/>
    <w:rsid w:val="002E45D7"/>
    <w:rsid w:val="002E6D92"/>
    <w:rsid w:val="002F7CA1"/>
    <w:rsid w:val="00310A0B"/>
    <w:rsid w:val="00310CB2"/>
    <w:rsid w:val="003137E1"/>
    <w:rsid w:val="00314F7F"/>
    <w:rsid w:val="00315193"/>
    <w:rsid w:val="00317A58"/>
    <w:rsid w:val="003211A8"/>
    <w:rsid w:val="00327F77"/>
    <w:rsid w:val="00331BD7"/>
    <w:rsid w:val="0033254D"/>
    <w:rsid w:val="00335765"/>
    <w:rsid w:val="00346779"/>
    <w:rsid w:val="00350A64"/>
    <w:rsid w:val="00353AC9"/>
    <w:rsid w:val="00355AB5"/>
    <w:rsid w:val="003560F9"/>
    <w:rsid w:val="00362AFE"/>
    <w:rsid w:val="003701E8"/>
    <w:rsid w:val="003814C6"/>
    <w:rsid w:val="00381888"/>
    <w:rsid w:val="0038318C"/>
    <w:rsid w:val="0038481D"/>
    <w:rsid w:val="003869DD"/>
    <w:rsid w:val="00391626"/>
    <w:rsid w:val="0039363A"/>
    <w:rsid w:val="003A025A"/>
    <w:rsid w:val="003A0B52"/>
    <w:rsid w:val="003A6939"/>
    <w:rsid w:val="003B14C6"/>
    <w:rsid w:val="003B1898"/>
    <w:rsid w:val="003B6747"/>
    <w:rsid w:val="003B68F8"/>
    <w:rsid w:val="003D1F52"/>
    <w:rsid w:val="003D2189"/>
    <w:rsid w:val="003D5DD5"/>
    <w:rsid w:val="003E47DA"/>
    <w:rsid w:val="003E4C30"/>
    <w:rsid w:val="003E57E4"/>
    <w:rsid w:val="003E657B"/>
    <w:rsid w:val="003F76AE"/>
    <w:rsid w:val="00411C41"/>
    <w:rsid w:val="00411CC1"/>
    <w:rsid w:val="00412F80"/>
    <w:rsid w:val="00415B46"/>
    <w:rsid w:val="00427DA1"/>
    <w:rsid w:val="00430FED"/>
    <w:rsid w:val="00434C29"/>
    <w:rsid w:val="0043570C"/>
    <w:rsid w:val="00437A3C"/>
    <w:rsid w:val="00444E75"/>
    <w:rsid w:val="0045507F"/>
    <w:rsid w:val="00455333"/>
    <w:rsid w:val="0046112C"/>
    <w:rsid w:val="004667EF"/>
    <w:rsid w:val="00484A31"/>
    <w:rsid w:val="004865AE"/>
    <w:rsid w:val="00491EF4"/>
    <w:rsid w:val="00492A04"/>
    <w:rsid w:val="00493E77"/>
    <w:rsid w:val="00496441"/>
    <w:rsid w:val="004A60CB"/>
    <w:rsid w:val="004A7696"/>
    <w:rsid w:val="004C0136"/>
    <w:rsid w:val="004C2209"/>
    <w:rsid w:val="004C223A"/>
    <w:rsid w:val="004C606B"/>
    <w:rsid w:val="004C6CBE"/>
    <w:rsid w:val="004D60C9"/>
    <w:rsid w:val="004E4326"/>
    <w:rsid w:val="004E73AF"/>
    <w:rsid w:val="004E766E"/>
    <w:rsid w:val="004F3C9A"/>
    <w:rsid w:val="004F6C42"/>
    <w:rsid w:val="00502130"/>
    <w:rsid w:val="005026EB"/>
    <w:rsid w:val="005033A4"/>
    <w:rsid w:val="00504D26"/>
    <w:rsid w:val="00510EEA"/>
    <w:rsid w:val="00516619"/>
    <w:rsid w:val="00517CD2"/>
    <w:rsid w:val="00526709"/>
    <w:rsid w:val="00530F5B"/>
    <w:rsid w:val="005360EB"/>
    <w:rsid w:val="00536346"/>
    <w:rsid w:val="00542CFD"/>
    <w:rsid w:val="00554FA2"/>
    <w:rsid w:val="005578F7"/>
    <w:rsid w:val="00562429"/>
    <w:rsid w:val="005663CD"/>
    <w:rsid w:val="00570351"/>
    <w:rsid w:val="0058151B"/>
    <w:rsid w:val="005832A6"/>
    <w:rsid w:val="00583756"/>
    <w:rsid w:val="00583B09"/>
    <w:rsid w:val="005854B1"/>
    <w:rsid w:val="0058756D"/>
    <w:rsid w:val="005903EA"/>
    <w:rsid w:val="005A13B6"/>
    <w:rsid w:val="005A13D2"/>
    <w:rsid w:val="005A26B5"/>
    <w:rsid w:val="005A658E"/>
    <w:rsid w:val="005A7678"/>
    <w:rsid w:val="005B7E0D"/>
    <w:rsid w:val="005C0BF0"/>
    <w:rsid w:val="005C6916"/>
    <w:rsid w:val="005D30B0"/>
    <w:rsid w:val="005D3D37"/>
    <w:rsid w:val="005E004A"/>
    <w:rsid w:val="005E0FF1"/>
    <w:rsid w:val="005F195B"/>
    <w:rsid w:val="005F2BB7"/>
    <w:rsid w:val="005F5F63"/>
    <w:rsid w:val="006007CE"/>
    <w:rsid w:val="006106EC"/>
    <w:rsid w:val="00613BD7"/>
    <w:rsid w:val="00617FD8"/>
    <w:rsid w:val="00620BCA"/>
    <w:rsid w:val="00623CA5"/>
    <w:rsid w:val="006241CF"/>
    <w:rsid w:val="00644EF9"/>
    <w:rsid w:val="00647E58"/>
    <w:rsid w:val="00653800"/>
    <w:rsid w:val="006539AA"/>
    <w:rsid w:val="00655CBD"/>
    <w:rsid w:val="006645AF"/>
    <w:rsid w:val="0066532E"/>
    <w:rsid w:val="00667E41"/>
    <w:rsid w:val="00680C53"/>
    <w:rsid w:val="00680F11"/>
    <w:rsid w:val="006820A6"/>
    <w:rsid w:val="00687E09"/>
    <w:rsid w:val="00695833"/>
    <w:rsid w:val="006A2968"/>
    <w:rsid w:val="006A3D38"/>
    <w:rsid w:val="006A55E4"/>
    <w:rsid w:val="006A741B"/>
    <w:rsid w:val="006B778C"/>
    <w:rsid w:val="006C0E13"/>
    <w:rsid w:val="006C679A"/>
    <w:rsid w:val="006D15C5"/>
    <w:rsid w:val="006D5144"/>
    <w:rsid w:val="006D685F"/>
    <w:rsid w:val="006D72A1"/>
    <w:rsid w:val="006E3ED6"/>
    <w:rsid w:val="006E4137"/>
    <w:rsid w:val="006E74FC"/>
    <w:rsid w:val="006F2055"/>
    <w:rsid w:val="007075B4"/>
    <w:rsid w:val="00707909"/>
    <w:rsid w:val="00710A72"/>
    <w:rsid w:val="00710FBA"/>
    <w:rsid w:val="00715643"/>
    <w:rsid w:val="007157F7"/>
    <w:rsid w:val="007160A8"/>
    <w:rsid w:val="00721576"/>
    <w:rsid w:val="00723D9D"/>
    <w:rsid w:val="00730107"/>
    <w:rsid w:val="00746FA5"/>
    <w:rsid w:val="00751A7B"/>
    <w:rsid w:val="00762494"/>
    <w:rsid w:val="007625F6"/>
    <w:rsid w:val="00770235"/>
    <w:rsid w:val="007773CC"/>
    <w:rsid w:val="007774B3"/>
    <w:rsid w:val="007775C6"/>
    <w:rsid w:val="00782591"/>
    <w:rsid w:val="00795B3D"/>
    <w:rsid w:val="00797A39"/>
    <w:rsid w:val="007A18EC"/>
    <w:rsid w:val="007A1C14"/>
    <w:rsid w:val="007A5963"/>
    <w:rsid w:val="007A67B1"/>
    <w:rsid w:val="007B1E6C"/>
    <w:rsid w:val="007B23CE"/>
    <w:rsid w:val="007B27E5"/>
    <w:rsid w:val="007B47B5"/>
    <w:rsid w:val="007B4E2F"/>
    <w:rsid w:val="007B58CD"/>
    <w:rsid w:val="007C4329"/>
    <w:rsid w:val="007C7DC6"/>
    <w:rsid w:val="007D3F84"/>
    <w:rsid w:val="007D5774"/>
    <w:rsid w:val="007D7379"/>
    <w:rsid w:val="007E3216"/>
    <w:rsid w:val="007E4B67"/>
    <w:rsid w:val="007F3B4E"/>
    <w:rsid w:val="007F54C6"/>
    <w:rsid w:val="007F6BEB"/>
    <w:rsid w:val="007F6E41"/>
    <w:rsid w:val="008023BC"/>
    <w:rsid w:val="0080417D"/>
    <w:rsid w:val="00811AE8"/>
    <w:rsid w:val="00811F4B"/>
    <w:rsid w:val="00824F7C"/>
    <w:rsid w:val="00826238"/>
    <w:rsid w:val="00826A10"/>
    <w:rsid w:val="00827907"/>
    <w:rsid w:val="00832650"/>
    <w:rsid w:val="008351CC"/>
    <w:rsid w:val="00843BD5"/>
    <w:rsid w:val="008478E3"/>
    <w:rsid w:val="00850392"/>
    <w:rsid w:val="00851AD9"/>
    <w:rsid w:val="008529CA"/>
    <w:rsid w:val="00853BAA"/>
    <w:rsid w:val="00867D61"/>
    <w:rsid w:val="008827DE"/>
    <w:rsid w:val="0089032A"/>
    <w:rsid w:val="00891BD9"/>
    <w:rsid w:val="00896E03"/>
    <w:rsid w:val="00897777"/>
    <w:rsid w:val="008A4EF3"/>
    <w:rsid w:val="008B05C4"/>
    <w:rsid w:val="008B1877"/>
    <w:rsid w:val="008B2555"/>
    <w:rsid w:val="008C3EC2"/>
    <w:rsid w:val="008D14A4"/>
    <w:rsid w:val="008D185E"/>
    <w:rsid w:val="008D75D2"/>
    <w:rsid w:val="008E0397"/>
    <w:rsid w:val="008F22E2"/>
    <w:rsid w:val="008F6984"/>
    <w:rsid w:val="008F699E"/>
    <w:rsid w:val="00901BED"/>
    <w:rsid w:val="00910888"/>
    <w:rsid w:val="00913AC2"/>
    <w:rsid w:val="00917423"/>
    <w:rsid w:val="00921BE2"/>
    <w:rsid w:val="00922CCF"/>
    <w:rsid w:val="00922F33"/>
    <w:rsid w:val="00923D6D"/>
    <w:rsid w:val="00935557"/>
    <w:rsid w:val="00937327"/>
    <w:rsid w:val="009412F7"/>
    <w:rsid w:val="00950B44"/>
    <w:rsid w:val="0095267D"/>
    <w:rsid w:val="00956B8D"/>
    <w:rsid w:val="00965C4C"/>
    <w:rsid w:val="00967F6D"/>
    <w:rsid w:val="00970AE2"/>
    <w:rsid w:val="00972416"/>
    <w:rsid w:val="00972E3C"/>
    <w:rsid w:val="00973A4C"/>
    <w:rsid w:val="00980E1A"/>
    <w:rsid w:val="00981523"/>
    <w:rsid w:val="00983197"/>
    <w:rsid w:val="00996FFE"/>
    <w:rsid w:val="009A0AF6"/>
    <w:rsid w:val="009A307C"/>
    <w:rsid w:val="009A395C"/>
    <w:rsid w:val="009B0772"/>
    <w:rsid w:val="009B2043"/>
    <w:rsid w:val="009B3128"/>
    <w:rsid w:val="009B31B2"/>
    <w:rsid w:val="009C2D8C"/>
    <w:rsid w:val="009D78CC"/>
    <w:rsid w:val="009E6B33"/>
    <w:rsid w:val="009F7944"/>
    <w:rsid w:val="00A00FCB"/>
    <w:rsid w:val="00A01193"/>
    <w:rsid w:val="00A05774"/>
    <w:rsid w:val="00A07D27"/>
    <w:rsid w:val="00A10965"/>
    <w:rsid w:val="00A10CEE"/>
    <w:rsid w:val="00A11305"/>
    <w:rsid w:val="00A1407F"/>
    <w:rsid w:val="00A15C58"/>
    <w:rsid w:val="00A17DE9"/>
    <w:rsid w:val="00A20DD0"/>
    <w:rsid w:val="00A222D2"/>
    <w:rsid w:val="00A2239F"/>
    <w:rsid w:val="00A226BF"/>
    <w:rsid w:val="00A22B5B"/>
    <w:rsid w:val="00A23A9C"/>
    <w:rsid w:val="00A30785"/>
    <w:rsid w:val="00A33F30"/>
    <w:rsid w:val="00A342FA"/>
    <w:rsid w:val="00A36FB6"/>
    <w:rsid w:val="00A37947"/>
    <w:rsid w:val="00A54CE5"/>
    <w:rsid w:val="00A55ECD"/>
    <w:rsid w:val="00A6155E"/>
    <w:rsid w:val="00A679CF"/>
    <w:rsid w:val="00A71CD0"/>
    <w:rsid w:val="00A729BD"/>
    <w:rsid w:val="00A736BC"/>
    <w:rsid w:val="00A91841"/>
    <w:rsid w:val="00A94198"/>
    <w:rsid w:val="00A94D60"/>
    <w:rsid w:val="00AA1FF9"/>
    <w:rsid w:val="00AA3728"/>
    <w:rsid w:val="00AB168E"/>
    <w:rsid w:val="00AB4357"/>
    <w:rsid w:val="00AB567D"/>
    <w:rsid w:val="00AC101D"/>
    <w:rsid w:val="00AD1151"/>
    <w:rsid w:val="00AD32B9"/>
    <w:rsid w:val="00AE15D2"/>
    <w:rsid w:val="00AE20DF"/>
    <w:rsid w:val="00AE67AC"/>
    <w:rsid w:val="00AF58C8"/>
    <w:rsid w:val="00B017E4"/>
    <w:rsid w:val="00B02B3C"/>
    <w:rsid w:val="00B03983"/>
    <w:rsid w:val="00B04B81"/>
    <w:rsid w:val="00B12971"/>
    <w:rsid w:val="00B1527F"/>
    <w:rsid w:val="00B20117"/>
    <w:rsid w:val="00B24BF7"/>
    <w:rsid w:val="00B265FB"/>
    <w:rsid w:val="00B26B3B"/>
    <w:rsid w:val="00B27331"/>
    <w:rsid w:val="00B421AC"/>
    <w:rsid w:val="00B438B4"/>
    <w:rsid w:val="00B44D43"/>
    <w:rsid w:val="00B46CD1"/>
    <w:rsid w:val="00B47225"/>
    <w:rsid w:val="00B5160A"/>
    <w:rsid w:val="00B578B8"/>
    <w:rsid w:val="00B60FBC"/>
    <w:rsid w:val="00B72030"/>
    <w:rsid w:val="00B758FE"/>
    <w:rsid w:val="00B815F0"/>
    <w:rsid w:val="00B820DB"/>
    <w:rsid w:val="00B875DA"/>
    <w:rsid w:val="00B95178"/>
    <w:rsid w:val="00B96865"/>
    <w:rsid w:val="00BA099A"/>
    <w:rsid w:val="00BA1C9A"/>
    <w:rsid w:val="00BA3812"/>
    <w:rsid w:val="00BA587B"/>
    <w:rsid w:val="00BB0CD6"/>
    <w:rsid w:val="00BB0CE7"/>
    <w:rsid w:val="00BB32DF"/>
    <w:rsid w:val="00BB6C00"/>
    <w:rsid w:val="00BC20F5"/>
    <w:rsid w:val="00BC493D"/>
    <w:rsid w:val="00BD0293"/>
    <w:rsid w:val="00BD36A3"/>
    <w:rsid w:val="00BD6102"/>
    <w:rsid w:val="00BD7880"/>
    <w:rsid w:val="00BE7334"/>
    <w:rsid w:val="00BF036F"/>
    <w:rsid w:val="00C033E9"/>
    <w:rsid w:val="00C12127"/>
    <w:rsid w:val="00C13543"/>
    <w:rsid w:val="00C23501"/>
    <w:rsid w:val="00C23DCD"/>
    <w:rsid w:val="00C25ABA"/>
    <w:rsid w:val="00C30CE9"/>
    <w:rsid w:val="00C35CF8"/>
    <w:rsid w:val="00C407B6"/>
    <w:rsid w:val="00C40F8D"/>
    <w:rsid w:val="00C47628"/>
    <w:rsid w:val="00C56FBA"/>
    <w:rsid w:val="00C66A42"/>
    <w:rsid w:val="00C678AE"/>
    <w:rsid w:val="00C734F3"/>
    <w:rsid w:val="00C75C9E"/>
    <w:rsid w:val="00C80368"/>
    <w:rsid w:val="00C85DEB"/>
    <w:rsid w:val="00C9274E"/>
    <w:rsid w:val="00C96014"/>
    <w:rsid w:val="00CA671C"/>
    <w:rsid w:val="00CA6F46"/>
    <w:rsid w:val="00CB529F"/>
    <w:rsid w:val="00CB7557"/>
    <w:rsid w:val="00CC4A0C"/>
    <w:rsid w:val="00CD03DB"/>
    <w:rsid w:val="00CE35D3"/>
    <w:rsid w:val="00CE4035"/>
    <w:rsid w:val="00CE5FB2"/>
    <w:rsid w:val="00CE674C"/>
    <w:rsid w:val="00CF47A8"/>
    <w:rsid w:val="00D00EE3"/>
    <w:rsid w:val="00D036BE"/>
    <w:rsid w:val="00D10D37"/>
    <w:rsid w:val="00D13320"/>
    <w:rsid w:val="00D153DE"/>
    <w:rsid w:val="00D2783B"/>
    <w:rsid w:val="00D362A1"/>
    <w:rsid w:val="00D43A3B"/>
    <w:rsid w:val="00D43F7C"/>
    <w:rsid w:val="00D57D02"/>
    <w:rsid w:val="00D63F92"/>
    <w:rsid w:val="00D6628E"/>
    <w:rsid w:val="00D67797"/>
    <w:rsid w:val="00D70369"/>
    <w:rsid w:val="00D73182"/>
    <w:rsid w:val="00D76ED4"/>
    <w:rsid w:val="00D873B0"/>
    <w:rsid w:val="00D87CEE"/>
    <w:rsid w:val="00D90263"/>
    <w:rsid w:val="00D90C9D"/>
    <w:rsid w:val="00D90CF6"/>
    <w:rsid w:val="00D94C3C"/>
    <w:rsid w:val="00D95242"/>
    <w:rsid w:val="00D96B90"/>
    <w:rsid w:val="00DA3F7B"/>
    <w:rsid w:val="00DA512A"/>
    <w:rsid w:val="00DB2A9B"/>
    <w:rsid w:val="00DC01A8"/>
    <w:rsid w:val="00DC264A"/>
    <w:rsid w:val="00DC2BC0"/>
    <w:rsid w:val="00DC3194"/>
    <w:rsid w:val="00DC7C06"/>
    <w:rsid w:val="00DD2753"/>
    <w:rsid w:val="00DD47D0"/>
    <w:rsid w:val="00DF43C6"/>
    <w:rsid w:val="00DF47F9"/>
    <w:rsid w:val="00E02057"/>
    <w:rsid w:val="00E06AC9"/>
    <w:rsid w:val="00E1781B"/>
    <w:rsid w:val="00E20007"/>
    <w:rsid w:val="00E21AB9"/>
    <w:rsid w:val="00E24E05"/>
    <w:rsid w:val="00E2709F"/>
    <w:rsid w:val="00E32F47"/>
    <w:rsid w:val="00E34459"/>
    <w:rsid w:val="00E353C4"/>
    <w:rsid w:val="00E441FD"/>
    <w:rsid w:val="00E46217"/>
    <w:rsid w:val="00E61DF3"/>
    <w:rsid w:val="00E75324"/>
    <w:rsid w:val="00E80258"/>
    <w:rsid w:val="00E80750"/>
    <w:rsid w:val="00E85A4D"/>
    <w:rsid w:val="00EA1EB8"/>
    <w:rsid w:val="00EA47DF"/>
    <w:rsid w:val="00EB02AD"/>
    <w:rsid w:val="00EB1163"/>
    <w:rsid w:val="00EB1A04"/>
    <w:rsid w:val="00EB705F"/>
    <w:rsid w:val="00EB7823"/>
    <w:rsid w:val="00EC0B09"/>
    <w:rsid w:val="00EC1C95"/>
    <w:rsid w:val="00EC3B71"/>
    <w:rsid w:val="00EC5D06"/>
    <w:rsid w:val="00ED215A"/>
    <w:rsid w:val="00ED5F92"/>
    <w:rsid w:val="00EE20F0"/>
    <w:rsid w:val="00EE2699"/>
    <w:rsid w:val="00EF2AA2"/>
    <w:rsid w:val="00EF43F7"/>
    <w:rsid w:val="00EF4F85"/>
    <w:rsid w:val="00F03816"/>
    <w:rsid w:val="00F040F1"/>
    <w:rsid w:val="00F06FF3"/>
    <w:rsid w:val="00F10EB8"/>
    <w:rsid w:val="00F11C69"/>
    <w:rsid w:val="00F138AB"/>
    <w:rsid w:val="00F14F99"/>
    <w:rsid w:val="00F233AE"/>
    <w:rsid w:val="00F263B0"/>
    <w:rsid w:val="00F31E65"/>
    <w:rsid w:val="00F35FE7"/>
    <w:rsid w:val="00F40268"/>
    <w:rsid w:val="00F445DC"/>
    <w:rsid w:val="00F479D1"/>
    <w:rsid w:val="00F52B7A"/>
    <w:rsid w:val="00F53F77"/>
    <w:rsid w:val="00F60F06"/>
    <w:rsid w:val="00F61759"/>
    <w:rsid w:val="00F63488"/>
    <w:rsid w:val="00F63498"/>
    <w:rsid w:val="00F64083"/>
    <w:rsid w:val="00F65A6F"/>
    <w:rsid w:val="00F745CC"/>
    <w:rsid w:val="00F74DD1"/>
    <w:rsid w:val="00F74E01"/>
    <w:rsid w:val="00F76E58"/>
    <w:rsid w:val="00F77082"/>
    <w:rsid w:val="00F960B1"/>
    <w:rsid w:val="00FA3332"/>
    <w:rsid w:val="00FA415A"/>
    <w:rsid w:val="00FA7E40"/>
    <w:rsid w:val="00FB42CA"/>
    <w:rsid w:val="00FC2DB9"/>
    <w:rsid w:val="00FD510E"/>
    <w:rsid w:val="00FE1C9D"/>
    <w:rsid w:val="00FF0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46BFC"/>
  <w15:chartTrackingRefBased/>
  <w15:docId w15:val="{D5760FAA-DCCD-4C27-A0BF-F9B35CBD2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iPriority="0"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A1C14"/>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FF0AC0"/>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FF0AC0"/>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233E63"/>
    <w:pPr>
      <w:keepNext/>
      <w:spacing w:before="240" w:after="60"/>
      <w:outlineLvl w:val="2"/>
    </w:pPr>
    <w:rPr>
      <w:rFonts w:ascii="Arial" w:hAnsi="Arial" w:cs="Arial"/>
      <w:b/>
      <w:bCs/>
      <w:sz w:val="26"/>
      <w:szCs w:val="26"/>
    </w:rPr>
  </w:style>
  <w:style w:type="paragraph" w:styleId="4">
    <w:name w:val="heading 4"/>
    <w:basedOn w:val="a0"/>
    <w:next w:val="a0"/>
    <w:link w:val="40"/>
    <w:qFormat/>
    <w:rsid w:val="00FF0AC0"/>
    <w:pPr>
      <w:keepNext/>
      <w:outlineLvl w:val="3"/>
    </w:pPr>
    <w:rPr>
      <w:rFonts w:ascii="Kyrghyz Times" w:hAnsi="Kyrghyz Times"/>
      <w:b/>
      <w:sz w:val="18"/>
    </w:rPr>
  </w:style>
  <w:style w:type="paragraph" w:styleId="5">
    <w:name w:val="heading 5"/>
    <w:basedOn w:val="a0"/>
    <w:next w:val="a0"/>
    <w:link w:val="50"/>
    <w:qFormat/>
    <w:rsid w:val="007A1C14"/>
    <w:pPr>
      <w:keepNext/>
      <w:spacing w:line="200" w:lineRule="exact"/>
      <w:jc w:val="center"/>
      <w:outlineLvl w:val="4"/>
    </w:pPr>
    <w:rPr>
      <w:b/>
      <w:szCs w:val="20"/>
    </w:rPr>
  </w:style>
  <w:style w:type="paragraph" w:styleId="6">
    <w:name w:val="heading 6"/>
    <w:basedOn w:val="a0"/>
    <w:next w:val="a0"/>
    <w:link w:val="60"/>
    <w:qFormat/>
    <w:rsid w:val="00FF0AC0"/>
    <w:pPr>
      <w:keepNext/>
      <w:ind w:firstLine="709"/>
      <w:outlineLvl w:val="5"/>
    </w:pPr>
    <w:rPr>
      <w:rFonts w:eastAsia="MS Mincho"/>
      <w:b/>
      <w:bCs/>
    </w:rPr>
  </w:style>
  <w:style w:type="paragraph" w:styleId="7">
    <w:name w:val="heading 7"/>
    <w:basedOn w:val="a0"/>
    <w:next w:val="a0"/>
    <w:link w:val="70"/>
    <w:uiPriority w:val="99"/>
    <w:qFormat/>
    <w:rsid w:val="00FF0AC0"/>
    <w:pPr>
      <w:keepNext/>
      <w:widowControl w:val="0"/>
      <w:outlineLvl w:val="6"/>
    </w:pPr>
    <w:rPr>
      <w:rFonts w:ascii="Kyrghyz Times" w:hAnsi="Kyrghyz Times"/>
      <w:b/>
      <w:sz w:val="22"/>
      <w:szCs w:val="20"/>
    </w:rPr>
  </w:style>
  <w:style w:type="paragraph" w:styleId="8">
    <w:name w:val="heading 8"/>
    <w:basedOn w:val="a0"/>
    <w:next w:val="a0"/>
    <w:link w:val="80"/>
    <w:uiPriority w:val="99"/>
    <w:qFormat/>
    <w:rsid w:val="00FF0AC0"/>
    <w:pPr>
      <w:keepNext/>
      <w:spacing w:line="360" w:lineRule="auto"/>
      <w:ind w:firstLine="709"/>
      <w:jc w:val="both"/>
      <w:outlineLvl w:val="7"/>
    </w:pPr>
    <w:rPr>
      <w:rFonts w:ascii="Kyrghyz Times" w:hAnsi="Kyrghyz Times"/>
      <w:b/>
      <w:sz w:val="22"/>
    </w:rPr>
  </w:style>
  <w:style w:type="paragraph" w:styleId="9">
    <w:name w:val="heading 9"/>
    <w:basedOn w:val="a0"/>
    <w:next w:val="a0"/>
    <w:link w:val="90"/>
    <w:uiPriority w:val="99"/>
    <w:qFormat/>
    <w:rsid w:val="00FF0AC0"/>
    <w:pPr>
      <w:keepNext/>
      <w:outlineLvl w:val="8"/>
    </w:pPr>
    <w:rPr>
      <w:rFonts w:ascii="Kyrghyz Times" w:hAnsi="Kyrghyz Times"/>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single space,FOOTNOTES,fn,footnote text,Footnote,12pt"/>
    <w:basedOn w:val="a0"/>
    <w:link w:val="a5"/>
    <w:rsid w:val="007A1C14"/>
    <w:rPr>
      <w:sz w:val="20"/>
      <w:szCs w:val="20"/>
    </w:rPr>
  </w:style>
  <w:style w:type="character" w:customStyle="1" w:styleId="a5">
    <w:name w:val="Текст сноски Знак"/>
    <w:aliases w:val="single space Знак,FOOTNOTES Знак,fn Знак,footnote text Знак,Footnote Знак,12pt Знак"/>
    <w:basedOn w:val="a1"/>
    <w:link w:val="a4"/>
    <w:rsid w:val="007A1C14"/>
    <w:rPr>
      <w:rFonts w:ascii="Times New Roman" w:eastAsia="Times New Roman" w:hAnsi="Times New Roman" w:cs="Times New Roman"/>
      <w:sz w:val="20"/>
      <w:szCs w:val="20"/>
      <w:lang w:eastAsia="ru-RU"/>
    </w:rPr>
  </w:style>
  <w:style w:type="character" w:customStyle="1" w:styleId="50">
    <w:name w:val="Заголовок 5 Знак"/>
    <w:basedOn w:val="a1"/>
    <w:link w:val="5"/>
    <w:rsid w:val="007A1C14"/>
    <w:rPr>
      <w:rFonts w:ascii="Times New Roman" w:eastAsia="Times New Roman" w:hAnsi="Times New Roman" w:cs="Times New Roman"/>
      <w:b/>
      <w:sz w:val="24"/>
      <w:szCs w:val="20"/>
      <w:lang w:eastAsia="ru-RU"/>
    </w:rPr>
  </w:style>
  <w:style w:type="paragraph" w:styleId="31">
    <w:name w:val="toc 3"/>
    <w:basedOn w:val="a0"/>
    <w:next w:val="a0"/>
    <w:autoRedefine/>
    <w:uiPriority w:val="99"/>
    <w:rsid w:val="007A1C14"/>
    <w:pPr>
      <w:tabs>
        <w:tab w:val="right" w:pos="9071"/>
      </w:tabs>
      <w:spacing w:before="20" w:after="20"/>
    </w:pPr>
    <w:rPr>
      <w:rFonts w:ascii="Kyrghyz Times" w:hAnsi="Kyrghyz Times"/>
      <w:b/>
      <w:bCs/>
      <w:noProof/>
      <w:sz w:val="22"/>
      <w:szCs w:val="22"/>
    </w:rPr>
  </w:style>
  <w:style w:type="paragraph" w:styleId="11">
    <w:name w:val="toc 1"/>
    <w:basedOn w:val="a0"/>
    <w:next w:val="a0"/>
    <w:autoRedefine/>
    <w:uiPriority w:val="99"/>
    <w:rsid w:val="007A1C14"/>
    <w:pPr>
      <w:tabs>
        <w:tab w:val="left" w:pos="720"/>
        <w:tab w:val="right" w:pos="9071"/>
        <w:tab w:val="right" w:leader="dot" w:pos="9540"/>
      </w:tabs>
      <w:spacing w:before="120" w:after="120"/>
      <w:ind w:left="57" w:hanging="57"/>
    </w:pPr>
    <w:rPr>
      <w:rFonts w:ascii="Kyrghyz Times" w:hAnsi="Kyrghyz Times"/>
      <w:b/>
      <w:noProof/>
      <w:color w:val="000000"/>
      <w:sz w:val="22"/>
      <w:szCs w:val="22"/>
    </w:rPr>
  </w:style>
  <w:style w:type="paragraph" w:styleId="32">
    <w:name w:val="Body Text Indent 3"/>
    <w:basedOn w:val="a0"/>
    <w:link w:val="33"/>
    <w:uiPriority w:val="99"/>
    <w:rsid w:val="007A1C14"/>
    <w:pPr>
      <w:ind w:right="-1" w:firstLine="720"/>
      <w:jc w:val="both"/>
    </w:pPr>
    <w:rPr>
      <w:szCs w:val="20"/>
    </w:rPr>
  </w:style>
  <w:style w:type="character" w:customStyle="1" w:styleId="33">
    <w:name w:val="Основной текст с отступом 3 Знак"/>
    <w:basedOn w:val="a1"/>
    <w:link w:val="32"/>
    <w:uiPriority w:val="99"/>
    <w:rsid w:val="007A1C14"/>
    <w:rPr>
      <w:rFonts w:ascii="Times New Roman" w:eastAsia="Times New Roman" w:hAnsi="Times New Roman" w:cs="Times New Roman"/>
      <w:sz w:val="24"/>
      <w:szCs w:val="20"/>
      <w:lang w:eastAsia="ru-RU"/>
    </w:rPr>
  </w:style>
  <w:style w:type="character" w:styleId="a6">
    <w:name w:val="Hyperlink"/>
    <w:rsid w:val="007A1C14"/>
    <w:rPr>
      <w:color w:val="0000FF"/>
      <w:u w:val="single"/>
    </w:rPr>
  </w:style>
  <w:style w:type="paragraph" w:customStyle="1" w:styleId="12">
    <w:name w:val="Название объекта1"/>
    <w:basedOn w:val="a0"/>
    <w:rsid w:val="007A1C14"/>
    <w:pPr>
      <w:widowControl w:val="0"/>
      <w:spacing w:before="240" w:after="60"/>
      <w:jc w:val="center"/>
    </w:pPr>
    <w:rPr>
      <w:rFonts w:ascii="Arial" w:hAnsi="Arial"/>
      <w:b/>
      <w:snapToGrid w:val="0"/>
      <w:kern w:val="28"/>
      <w:sz w:val="32"/>
      <w:szCs w:val="20"/>
    </w:rPr>
  </w:style>
  <w:style w:type="paragraph" w:styleId="a7">
    <w:name w:val="header"/>
    <w:basedOn w:val="a0"/>
    <w:link w:val="a8"/>
    <w:uiPriority w:val="99"/>
    <w:unhideWhenUsed/>
    <w:rsid w:val="00233E63"/>
    <w:pPr>
      <w:tabs>
        <w:tab w:val="center" w:pos="4677"/>
        <w:tab w:val="right" w:pos="9355"/>
      </w:tabs>
    </w:pPr>
  </w:style>
  <w:style w:type="character" w:customStyle="1" w:styleId="a8">
    <w:name w:val="Верхний колонтитул Знак"/>
    <w:basedOn w:val="a1"/>
    <w:link w:val="a7"/>
    <w:uiPriority w:val="99"/>
    <w:rsid w:val="00233E6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233E63"/>
    <w:pPr>
      <w:tabs>
        <w:tab w:val="center" w:pos="4677"/>
        <w:tab w:val="right" w:pos="9355"/>
      </w:tabs>
    </w:pPr>
  </w:style>
  <w:style w:type="character" w:customStyle="1" w:styleId="aa">
    <w:name w:val="Нижний колонтитул Знак"/>
    <w:basedOn w:val="a1"/>
    <w:link w:val="a9"/>
    <w:uiPriority w:val="99"/>
    <w:rsid w:val="00233E63"/>
    <w:rPr>
      <w:rFonts w:ascii="Times New Roman" w:eastAsia="Times New Roman" w:hAnsi="Times New Roman" w:cs="Times New Roman"/>
      <w:sz w:val="24"/>
      <w:szCs w:val="24"/>
      <w:lang w:eastAsia="ru-RU"/>
    </w:rPr>
  </w:style>
  <w:style w:type="character" w:customStyle="1" w:styleId="30">
    <w:name w:val="Заголовок 3 Знак"/>
    <w:basedOn w:val="a1"/>
    <w:link w:val="3"/>
    <w:rsid w:val="00233E63"/>
    <w:rPr>
      <w:rFonts w:ascii="Arial" w:eastAsia="Times New Roman" w:hAnsi="Arial" w:cs="Arial"/>
      <w:b/>
      <w:bCs/>
      <w:sz w:val="26"/>
      <w:szCs w:val="26"/>
      <w:lang w:eastAsia="ru-RU"/>
    </w:rPr>
  </w:style>
  <w:style w:type="character" w:customStyle="1" w:styleId="10">
    <w:name w:val="Заголовок 1 Знак"/>
    <w:basedOn w:val="a1"/>
    <w:link w:val="1"/>
    <w:rsid w:val="00FF0AC0"/>
    <w:rPr>
      <w:rFonts w:ascii="Arial" w:eastAsia="Times New Roman" w:hAnsi="Arial" w:cs="Arial"/>
      <w:b/>
      <w:bCs/>
      <w:kern w:val="32"/>
      <w:sz w:val="32"/>
      <w:szCs w:val="32"/>
      <w:lang w:eastAsia="ru-RU"/>
    </w:rPr>
  </w:style>
  <w:style w:type="character" w:customStyle="1" w:styleId="20">
    <w:name w:val="Заголовок 2 Знак"/>
    <w:basedOn w:val="a1"/>
    <w:link w:val="2"/>
    <w:rsid w:val="00FF0AC0"/>
    <w:rPr>
      <w:rFonts w:ascii="Arial" w:eastAsia="Times New Roman" w:hAnsi="Arial" w:cs="Arial"/>
      <w:b/>
      <w:bCs/>
      <w:i/>
      <w:iCs/>
      <w:sz w:val="28"/>
      <w:szCs w:val="28"/>
      <w:lang w:eastAsia="ru-RU"/>
    </w:rPr>
  </w:style>
  <w:style w:type="character" w:customStyle="1" w:styleId="40">
    <w:name w:val="Заголовок 4 Знак"/>
    <w:basedOn w:val="a1"/>
    <w:link w:val="4"/>
    <w:rsid w:val="00FF0AC0"/>
    <w:rPr>
      <w:rFonts w:ascii="Kyrghyz Times" w:eastAsia="Times New Roman" w:hAnsi="Kyrghyz Times" w:cs="Times New Roman"/>
      <w:b/>
      <w:sz w:val="18"/>
      <w:szCs w:val="24"/>
      <w:lang w:eastAsia="ru-RU"/>
    </w:rPr>
  </w:style>
  <w:style w:type="character" w:customStyle="1" w:styleId="60">
    <w:name w:val="Заголовок 6 Знак"/>
    <w:basedOn w:val="a1"/>
    <w:link w:val="6"/>
    <w:rsid w:val="00FF0AC0"/>
    <w:rPr>
      <w:rFonts w:ascii="Times New Roman" w:eastAsia="MS Mincho" w:hAnsi="Times New Roman" w:cs="Times New Roman"/>
      <w:b/>
      <w:bCs/>
      <w:sz w:val="24"/>
      <w:szCs w:val="24"/>
      <w:lang w:eastAsia="ru-RU"/>
    </w:rPr>
  </w:style>
  <w:style w:type="character" w:customStyle="1" w:styleId="70">
    <w:name w:val="Заголовок 7 Знак"/>
    <w:basedOn w:val="a1"/>
    <w:link w:val="7"/>
    <w:uiPriority w:val="99"/>
    <w:rsid w:val="00FF0AC0"/>
    <w:rPr>
      <w:rFonts w:ascii="Kyrghyz Times" w:eastAsia="Times New Roman" w:hAnsi="Kyrghyz Times" w:cs="Times New Roman"/>
      <w:b/>
      <w:szCs w:val="20"/>
      <w:lang w:eastAsia="ru-RU"/>
    </w:rPr>
  </w:style>
  <w:style w:type="character" w:customStyle="1" w:styleId="80">
    <w:name w:val="Заголовок 8 Знак"/>
    <w:basedOn w:val="a1"/>
    <w:link w:val="8"/>
    <w:uiPriority w:val="99"/>
    <w:rsid w:val="00FF0AC0"/>
    <w:rPr>
      <w:rFonts w:ascii="Kyrghyz Times" w:eastAsia="Times New Roman" w:hAnsi="Kyrghyz Times" w:cs="Times New Roman"/>
      <w:b/>
      <w:szCs w:val="24"/>
      <w:lang w:eastAsia="ru-RU"/>
    </w:rPr>
  </w:style>
  <w:style w:type="character" w:customStyle="1" w:styleId="90">
    <w:name w:val="Заголовок 9 Знак"/>
    <w:basedOn w:val="a1"/>
    <w:link w:val="9"/>
    <w:uiPriority w:val="99"/>
    <w:rsid w:val="00FF0AC0"/>
    <w:rPr>
      <w:rFonts w:ascii="Kyrghyz Times" w:eastAsia="Times New Roman" w:hAnsi="Kyrghyz Times" w:cs="Times New Roman"/>
      <w:b/>
      <w:sz w:val="18"/>
      <w:szCs w:val="24"/>
      <w:lang w:eastAsia="ru-RU"/>
    </w:rPr>
  </w:style>
  <w:style w:type="paragraph" w:customStyle="1" w:styleId="13">
    <w:name w:val="1"/>
    <w:basedOn w:val="a0"/>
    <w:rsid w:val="00FF0AC0"/>
    <w:pPr>
      <w:spacing w:after="160" w:line="240" w:lineRule="exact"/>
    </w:pPr>
    <w:rPr>
      <w:rFonts w:ascii="Verdana" w:hAnsi="Verdana"/>
      <w:sz w:val="20"/>
      <w:szCs w:val="20"/>
      <w:lang w:val="en-US" w:eastAsia="en-US"/>
    </w:rPr>
  </w:style>
  <w:style w:type="paragraph" w:customStyle="1" w:styleId="xl28">
    <w:name w:val="xl28"/>
    <w:basedOn w:val="a0"/>
    <w:uiPriority w:val="99"/>
    <w:rsid w:val="00FF0AC0"/>
    <w:pPr>
      <w:spacing w:before="100" w:beforeAutospacing="1" w:after="100" w:afterAutospacing="1"/>
    </w:pPr>
    <w:rPr>
      <w:rFonts w:ascii="Kyrghyz Times" w:eastAsia="Arial Unicode MS" w:hAnsi="Kyrghyz Times" w:cs="Arial Unicode MS"/>
      <w:sz w:val="18"/>
      <w:szCs w:val="18"/>
    </w:rPr>
  </w:style>
  <w:style w:type="paragraph" w:customStyle="1" w:styleId="xl33">
    <w:name w:val="xl33"/>
    <w:basedOn w:val="a0"/>
    <w:uiPriority w:val="99"/>
    <w:rsid w:val="00FF0AC0"/>
    <w:pPr>
      <w:spacing w:before="100" w:beforeAutospacing="1" w:after="100" w:afterAutospacing="1"/>
      <w:jc w:val="right"/>
    </w:pPr>
    <w:rPr>
      <w:rFonts w:ascii="Arial Unicode MS" w:eastAsia="Arial Unicode MS" w:hAnsi="Arial Unicode MS" w:cs="Arial Unicode MS"/>
      <w:sz w:val="18"/>
      <w:szCs w:val="18"/>
    </w:rPr>
  </w:style>
  <w:style w:type="paragraph" w:styleId="a">
    <w:name w:val="Body Text Indent"/>
    <w:basedOn w:val="a0"/>
    <w:link w:val="ab"/>
    <w:uiPriority w:val="99"/>
    <w:rsid w:val="00FF0AC0"/>
    <w:pPr>
      <w:numPr>
        <w:numId w:val="1"/>
      </w:numPr>
      <w:spacing w:after="120"/>
      <w:ind w:left="283" w:firstLine="0"/>
    </w:pPr>
  </w:style>
  <w:style w:type="character" w:customStyle="1" w:styleId="ab">
    <w:name w:val="Основной текст с отступом Знак"/>
    <w:basedOn w:val="a1"/>
    <w:link w:val="a"/>
    <w:uiPriority w:val="99"/>
    <w:rsid w:val="00FF0AC0"/>
    <w:rPr>
      <w:rFonts w:ascii="Times New Roman" w:eastAsia="Times New Roman" w:hAnsi="Times New Roman" w:cs="Times New Roman"/>
      <w:sz w:val="24"/>
      <w:szCs w:val="24"/>
      <w:lang w:eastAsia="ru-RU"/>
    </w:rPr>
  </w:style>
  <w:style w:type="paragraph" w:customStyle="1" w:styleId="xl34">
    <w:name w:val="xl34"/>
    <w:basedOn w:val="a0"/>
    <w:rsid w:val="00FF0AC0"/>
    <w:pPr>
      <w:pBdr>
        <w:bottom w:val="single" w:sz="8" w:space="0" w:color="auto"/>
      </w:pBdr>
      <w:spacing w:before="100" w:beforeAutospacing="1" w:after="100" w:afterAutospacing="1"/>
      <w:jc w:val="center"/>
    </w:pPr>
    <w:rPr>
      <w:rFonts w:eastAsia="Arial Unicode MS"/>
      <w:b/>
      <w:bCs/>
      <w:sz w:val="18"/>
      <w:szCs w:val="18"/>
    </w:rPr>
  </w:style>
  <w:style w:type="paragraph" w:customStyle="1" w:styleId="41">
    <w:name w:val="заголовок 4"/>
    <w:basedOn w:val="a0"/>
    <w:next w:val="a0"/>
    <w:uiPriority w:val="99"/>
    <w:rsid w:val="00FF0AC0"/>
    <w:pPr>
      <w:keepNext/>
      <w:widowControl w:val="0"/>
      <w:tabs>
        <w:tab w:val="left" w:pos="7938"/>
      </w:tabs>
    </w:pPr>
    <w:rPr>
      <w:b/>
      <w:color w:val="000000"/>
      <w:sz w:val="18"/>
      <w:szCs w:val="20"/>
    </w:rPr>
  </w:style>
  <w:style w:type="paragraph" w:styleId="ac">
    <w:name w:val="Body Text"/>
    <w:aliases w:val="bt"/>
    <w:basedOn w:val="a0"/>
    <w:link w:val="14"/>
    <w:rsid w:val="00FF0AC0"/>
    <w:pPr>
      <w:jc w:val="both"/>
    </w:pPr>
    <w:rPr>
      <w:szCs w:val="20"/>
    </w:rPr>
  </w:style>
  <w:style w:type="character" w:customStyle="1" w:styleId="ad">
    <w:name w:val="Основной текст Знак"/>
    <w:aliases w:val="bt Знак1"/>
    <w:basedOn w:val="a1"/>
    <w:rsid w:val="00FF0AC0"/>
    <w:rPr>
      <w:rFonts w:ascii="Times New Roman" w:eastAsia="Times New Roman" w:hAnsi="Times New Roman" w:cs="Times New Roman"/>
      <w:sz w:val="24"/>
      <w:szCs w:val="24"/>
      <w:lang w:eastAsia="ru-RU"/>
    </w:rPr>
  </w:style>
  <w:style w:type="character" w:customStyle="1" w:styleId="14">
    <w:name w:val="Основной текст Знак1"/>
    <w:aliases w:val="bt Знак"/>
    <w:link w:val="ac"/>
    <w:locked/>
    <w:rsid w:val="00FF0AC0"/>
    <w:rPr>
      <w:rFonts w:ascii="Times New Roman" w:eastAsia="Times New Roman" w:hAnsi="Times New Roman" w:cs="Times New Roman"/>
      <w:sz w:val="24"/>
      <w:szCs w:val="20"/>
      <w:lang w:eastAsia="ru-RU"/>
    </w:rPr>
  </w:style>
  <w:style w:type="paragraph" w:styleId="21">
    <w:name w:val="Body Text Indent 2"/>
    <w:basedOn w:val="a0"/>
    <w:link w:val="22"/>
    <w:uiPriority w:val="99"/>
    <w:rsid w:val="00FF0AC0"/>
    <w:pPr>
      <w:tabs>
        <w:tab w:val="left" w:pos="709"/>
      </w:tabs>
      <w:ind w:firstLine="720"/>
      <w:jc w:val="both"/>
    </w:pPr>
    <w:rPr>
      <w:szCs w:val="20"/>
    </w:rPr>
  </w:style>
  <w:style w:type="character" w:customStyle="1" w:styleId="22">
    <w:name w:val="Основной текст с отступом 2 Знак"/>
    <w:basedOn w:val="a1"/>
    <w:link w:val="21"/>
    <w:uiPriority w:val="99"/>
    <w:rsid w:val="00FF0AC0"/>
    <w:rPr>
      <w:rFonts w:ascii="Times New Roman" w:eastAsia="Times New Roman" w:hAnsi="Times New Roman" w:cs="Times New Roman"/>
      <w:sz w:val="24"/>
      <w:szCs w:val="20"/>
      <w:lang w:eastAsia="ru-RU"/>
    </w:rPr>
  </w:style>
  <w:style w:type="paragraph" w:customStyle="1" w:styleId="15">
    <w:name w:val="Обычный1"/>
    <w:link w:val="16"/>
    <w:uiPriority w:val="99"/>
    <w:rsid w:val="00FF0AC0"/>
    <w:pPr>
      <w:widowControl w:val="0"/>
      <w:spacing w:after="0" w:line="240" w:lineRule="auto"/>
    </w:pPr>
    <w:rPr>
      <w:rFonts w:ascii="Times New Roman" w:eastAsia="Times New Roman" w:hAnsi="Times New Roman" w:cs="Times New Roman"/>
      <w:sz w:val="20"/>
      <w:szCs w:val="20"/>
      <w:lang w:eastAsia="ru-RU"/>
    </w:rPr>
  </w:style>
  <w:style w:type="character" w:customStyle="1" w:styleId="16">
    <w:name w:val="Обычный1 Знак"/>
    <w:link w:val="15"/>
    <w:rsid w:val="00FF0AC0"/>
    <w:rPr>
      <w:rFonts w:ascii="Times New Roman" w:eastAsia="Times New Roman" w:hAnsi="Times New Roman" w:cs="Times New Roman"/>
      <w:sz w:val="20"/>
      <w:szCs w:val="20"/>
      <w:lang w:eastAsia="ru-RU"/>
    </w:rPr>
  </w:style>
  <w:style w:type="paragraph" w:styleId="34">
    <w:name w:val="Body Text 3"/>
    <w:basedOn w:val="a0"/>
    <w:link w:val="35"/>
    <w:uiPriority w:val="99"/>
    <w:rsid w:val="00FF0AC0"/>
    <w:pPr>
      <w:jc w:val="both"/>
    </w:pPr>
    <w:rPr>
      <w:rFonts w:ascii="Kyrghyz Times" w:hAnsi="Kyrghyz Times"/>
      <w:sz w:val="22"/>
    </w:rPr>
  </w:style>
  <w:style w:type="character" w:customStyle="1" w:styleId="35">
    <w:name w:val="Основной текст 3 Знак"/>
    <w:basedOn w:val="a1"/>
    <w:link w:val="34"/>
    <w:uiPriority w:val="99"/>
    <w:rsid w:val="00FF0AC0"/>
    <w:rPr>
      <w:rFonts w:ascii="Kyrghyz Times" w:eastAsia="Times New Roman" w:hAnsi="Kyrghyz Times" w:cs="Times New Roman"/>
      <w:szCs w:val="24"/>
      <w:lang w:eastAsia="ru-RU"/>
    </w:rPr>
  </w:style>
  <w:style w:type="paragraph" w:customStyle="1" w:styleId="730e2">
    <w:name w:val="730eсновной текст 2"/>
    <w:basedOn w:val="a0"/>
    <w:uiPriority w:val="99"/>
    <w:rsid w:val="00FF0AC0"/>
    <w:pPr>
      <w:widowControl w:val="0"/>
      <w:spacing w:line="-340" w:lineRule="auto"/>
      <w:ind w:firstLine="510"/>
      <w:jc w:val="both"/>
    </w:pPr>
    <w:rPr>
      <w:sz w:val="20"/>
      <w:szCs w:val="20"/>
    </w:rPr>
  </w:style>
  <w:style w:type="paragraph" w:customStyle="1" w:styleId="e91">
    <w:name w:val="Обычны]e91"/>
    <w:uiPriority w:val="99"/>
    <w:rsid w:val="00FF0AC0"/>
    <w:pPr>
      <w:widowControl w:val="0"/>
      <w:spacing w:after="0" w:line="240" w:lineRule="auto"/>
    </w:pPr>
    <w:rPr>
      <w:rFonts w:ascii="Times New Roman" w:eastAsia="Times New Roman" w:hAnsi="Times New Roman" w:cs="Times New Roman"/>
      <w:sz w:val="20"/>
      <w:szCs w:val="20"/>
      <w:lang w:eastAsia="ru-RU"/>
    </w:rPr>
  </w:style>
  <w:style w:type="paragraph" w:customStyle="1" w:styleId="xl31">
    <w:name w:val="xl31"/>
    <w:basedOn w:val="a0"/>
    <w:rsid w:val="00FF0AC0"/>
    <w:pPr>
      <w:spacing w:before="100" w:beforeAutospacing="1" w:after="100" w:afterAutospacing="1"/>
      <w:jc w:val="right"/>
    </w:pPr>
    <w:rPr>
      <w:rFonts w:ascii="Times New Roman CYR" w:eastAsia="Arial Unicode MS" w:hAnsi="Times New Roman CYR" w:cs="Times New Roman CYR"/>
      <w:b/>
      <w:bCs/>
      <w:sz w:val="18"/>
      <w:szCs w:val="18"/>
    </w:rPr>
  </w:style>
  <w:style w:type="paragraph" w:customStyle="1" w:styleId="xl51">
    <w:name w:val="xl51"/>
    <w:basedOn w:val="a0"/>
    <w:rsid w:val="00FF0AC0"/>
    <w:pPr>
      <w:pBdr>
        <w:bottom w:val="single" w:sz="8" w:space="0" w:color="auto"/>
      </w:pBdr>
      <w:spacing w:before="100" w:beforeAutospacing="1" w:after="100" w:afterAutospacing="1"/>
      <w:jc w:val="center"/>
      <w:textAlignment w:val="center"/>
    </w:pPr>
    <w:rPr>
      <w:rFonts w:eastAsia="Arial Unicode MS" w:cs="Arial Unicode MS"/>
      <w:b/>
      <w:bCs/>
      <w:sz w:val="18"/>
      <w:szCs w:val="18"/>
    </w:rPr>
  </w:style>
  <w:style w:type="paragraph" w:customStyle="1" w:styleId="xl37">
    <w:name w:val="xl37"/>
    <w:basedOn w:val="a0"/>
    <w:uiPriority w:val="99"/>
    <w:rsid w:val="00FF0AC0"/>
    <w:pPr>
      <w:pBdr>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sz w:val="18"/>
      <w:szCs w:val="18"/>
    </w:rPr>
  </w:style>
  <w:style w:type="paragraph" w:customStyle="1" w:styleId="210">
    <w:name w:val="заголовок 21"/>
    <w:basedOn w:val="a0"/>
    <w:next w:val="a0"/>
    <w:uiPriority w:val="99"/>
    <w:rsid w:val="00FF0AC0"/>
    <w:pPr>
      <w:keepNext/>
      <w:widowControl w:val="0"/>
      <w:tabs>
        <w:tab w:val="left" w:pos="7938"/>
      </w:tabs>
      <w:ind w:left="113" w:hanging="113"/>
    </w:pPr>
    <w:rPr>
      <w:rFonts w:ascii="Kyrghyz Times" w:hAnsi="Kyrghyz Times"/>
      <w:b/>
      <w:color w:val="000000"/>
      <w:sz w:val="18"/>
      <w:szCs w:val="20"/>
    </w:rPr>
  </w:style>
  <w:style w:type="paragraph" w:customStyle="1" w:styleId="xl29">
    <w:name w:val="xl29"/>
    <w:basedOn w:val="a0"/>
    <w:uiPriority w:val="99"/>
    <w:rsid w:val="00FF0AC0"/>
    <w:pPr>
      <w:spacing w:before="100" w:after="100"/>
      <w:jc w:val="right"/>
    </w:pPr>
    <w:rPr>
      <w:szCs w:val="20"/>
    </w:rPr>
  </w:style>
  <w:style w:type="paragraph" w:customStyle="1" w:styleId="xl27">
    <w:name w:val="xl27"/>
    <w:basedOn w:val="a0"/>
    <w:uiPriority w:val="99"/>
    <w:rsid w:val="00FF0AC0"/>
    <w:pPr>
      <w:spacing w:before="100" w:beforeAutospacing="1" w:after="100" w:afterAutospacing="1"/>
      <w:jc w:val="right"/>
    </w:pPr>
  </w:style>
  <w:style w:type="paragraph" w:customStyle="1" w:styleId="ae">
    <w:name w:val="???????"/>
    <w:uiPriority w:val="99"/>
    <w:rsid w:val="00FF0AC0"/>
    <w:pPr>
      <w:spacing w:after="0" w:line="240" w:lineRule="auto"/>
    </w:pPr>
    <w:rPr>
      <w:rFonts w:ascii="Times New Roman" w:eastAsia="Times New Roman" w:hAnsi="Times New Roman" w:cs="Times New Roman"/>
      <w:sz w:val="20"/>
      <w:szCs w:val="20"/>
      <w:lang w:eastAsia="ru-RU"/>
    </w:rPr>
  </w:style>
  <w:style w:type="paragraph" w:customStyle="1" w:styleId="71">
    <w:name w:val="заголовок 7"/>
    <w:basedOn w:val="a0"/>
    <w:next w:val="a0"/>
    <w:uiPriority w:val="99"/>
    <w:rsid w:val="00FF0AC0"/>
    <w:pPr>
      <w:keepNext/>
      <w:widowControl w:val="0"/>
    </w:pPr>
    <w:rPr>
      <w:rFonts w:ascii="Kyrghyz Times" w:hAnsi="Kyrghyz Times"/>
      <w:b/>
      <w:sz w:val="22"/>
      <w:szCs w:val="20"/>
    </w:rPr>
  </w:style>
  <w:style w:type="paragraph" w:customStyle="1" w:styleId="xl36">
    <w:name w:val="xl36"/>
    <w:basedOn w:val="a0"/>
    <w:uiPriority w:val="99"/>
    <w:rsid w:val="00FF0AC0"/>
    <w:pPr>
      <w:spacing w:before="100" w:beforeAutospacing="1" w:after="100" w:afterAutospacing="1"/>
    </w:pPr>
    <w:rPr>
      <w:rFonts w:eastAsia="Arial Unicode MS"/>
      <w:sz w:val="18"/>
      <w:szCs w:val="18"/>
    </w:rPr>
  </w:style>
  <w:style w:type="character" w:styleId="af">
    <w:name w:val="page number"/>
    <w:basedOn w:val="a1"/>
    <w:rsid w:val="00FF0AC0"/>
  </w:style>
  <w:style w:type="paragraph" w:customStyle="1" w:styleId="17">
    <w:name w:val="заголовок 1"/>
    <w:basedOn w:val="a0"/>
    <w:next w:val="a0"/>
    <w:autoRedefine/>
    <w:uiPriority w:val="99"/>
    <w:rsid w:val="00FF0AC0"/>
    <w:pPr>
      <w:spacing w:before="20" w:after="20"/>
      <w:ind w:left="113"/>
    </w:pPr>
    <w:rPr>
      <w:rFonts w:ascii="Kyrghyz Times" w:hAnsi="Kyrghyz Times"/>
      <w:sz w:val="18"/>
    </w:rPr>
  </w:style>
  <w:style w:type="paragraph" w:customStyle="1" w:styleId="18">
    <w:name w:val="çàãîëîâîê 1"/>
    <w:basedOn w:val="a0"/>
    <w:next w:val="a0"/>
    <w:uiPriority w:val="99"/>
    <w:rsid w:val="00FF0AC0"/>
    <w:pPr>
      <w:keepNext/>
      <w:spacing w:before="240" w:after="60"/>
    </w:pPr>
    <w:rPr>
      <w:rFonts w:ascii="Arial" w:hAnsi="Arial"/>
      <w:b/>
      <w:kern w:val="28"/>
      <w:sz w:val="28"/>
      <w:szCs w:val="20"/>
      <w:lang w:val="en-US"/>
    </w:rPr>
  </w:style>
  <w:style w:type="paragraph" w:customStyle="1" w:styleId="of7">
    <w:name w:val="Обыof7ный"/>
    <w:uiPriority w:val="99"/>
    <w:rsid w:val="00FF0AC0"/>
    <w:pPr>
      <w:widowControl w:val="0"/>
      <w:spacing w:after="0" w:line="240" w:lineRule="auto"/>
    </w:pPr>
    <w:rPr>
      <w:rFonts w:ascii="Times New Roman" w:eastAsia="Times New Roman" w:hAnsi="Times New Roman" w:cs="Times New Roman"/>
      <w:sz w:val="20"/>
      <w:szCs w:val="20"/>
      <w:lang w:eastAsia="ru-RU"/>
    </w:rPr>
  </w:style>
  <w:style w:type="paragraph" w:customStyle="1" w:styleId="23">
    <w:name w:val="Îáû÷íûé2"/>
    <w:uiPriority w:val="99"/>
    <w:rsid w:val="00FF0AC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xl38">
    <w:name w:val="xl38"/>
    <w:basedOn w:val="a0"/>
    <w:uiPriority w:val="99"/>
    <w:rsid w:val="00FF0AC0"/>
    <w:pPr>
      <w:spacing w:before="100" w:beforeAutospacing="1" w:after="100" w:afterAutospacing="1"/>
    </w:pPr>
    <w:rPr>
      <w:rFonts w:eastAsia="Arial Unicode MS"/>
      <w:b/>
      <w:bCs/>
      <w:sz w:val="18"/>
      <w:szCs w:val="18"/>
    </w:rPr>
  </w:style>
  <w:style w:type="paragraph" w:styleId="24">
    <w:name w:val="List 2"/>
    <w:basedOn w:val="a0"/>
    <w:rsid w:val="00FF0AC0"/>
    <w:pPr>
      <w:ind w:left="566" w:hanging="283"/>
    </w:pPr>
  </w:style>
  <w:style w:type="paragraph" w:customStyle="1" w:styleId="36">
    <w:name w:val="заголовок 3"/>
    <w:basedOn w:val="a0"/>
    <w:next w:val="a0"/>
    <w:uiPriority w:val="99"/>
    <w:rsid w:val="00FF0AC0"/>
    <w:pPr>
      <w:keepNext/>
      <w:widowControl w:val="0"/>
      <w:spacing w:line="-240" w:lineRule="auto"/>
      <w:jc w:val="center"/>
    </w:pPr>
    <w:rPr>
      <w:rFonts w:eastAsia="MS Mincho"/>
      <w:b/>
      <w:sz w:val="25"/>
      <w:szCs w:val="20"/>
    </w:rPr>
  </w:style>
  <w:style w:type="paragraph" w:customStyle="1" w:styleId="caaieiai">
    <w:name w:val="caaieiai"/>
    <w:basedOn w:val="a0"/>
    <w:next w:val="a0"/>
    <w:uiPriority w:val="99"/>
    <w:rsid w:val="00FF0AC0"/>
    <w:pPr>
      <w:keepNext/>
      <w:widowControl w:val="0"/>
      <w:overflowPunct w:val="0"/>
      <w:autoSpaceDE w:val="0"/>
      <w:autoSpaceDN w:val="0"/>
      <w:adjustRightInd w:val="0"/>
      <w:spacing w:line="-240" w:lineRule="auto"/>
      <w:jc w:val="center"/>
      <w:textAlignment w:val="baseline"/>
    </w:pPr>
    <w:rPr>
      <w:rFonts w:eastAsia="MS Mincho"/>
      <w:b/>
      <w:sz w:val="29"/>
      <w:szCs w:val="20"/>
    </w:rPr>
  </w:style>
  <w:style w:type="paragraph" w:styleId="af0">
    <w:name w:val="Block Text"/>
    <w:basedOn w:val="a0"/>
    <w:uiPriority w:val="99"/>
    <w:rsid w:val="00FF0AC0"/>
    <w:pPr>
      <w:ind w:left="709" w:right="341"/>
      <w:jc w:val="both"/>
    </w:pPr>
    <w:rPr>
      <w:rFonts w:ascii="Kyrghyz Times" w:eastAsia="MS Mincho" w:hAnsi="Kyrghyz Times"/>
      <w:szCs w:val="20"/>
    </w:rPr>
  </w:style>
  <w:style w:type="paragraph" w:customStyle="1" w:styleId="25">
    <w:name w:val="Обычный2"/>
    <w:uiPriority w:val="99"/>
    <w:rsid w:val="00FF0AC0"/>
    <w:pPr>
      <w:widowControl w:val="0"/>
      <w:spacing w:after="0" w:line="240" w:lineRule="auto"/>
    </w:pPr>
    <w:rPr>
      <w:rFonts w:ascii="Times New Roman" w:eastAsia="MS Mincho" w:hAnsi="Times New Roman" w:cs="Times New Roman"/>
      <w:snapToGrid w:val="0"/>
      <w:sz w:val="24"/>
      <w:szCs w:val="20"/>
      <w:lang w:eastAsia="ru-RU"/>
    </w:rPr>
  </w:style>
  <w:style w:type="paragraph" w:customStyle="1" w:styleId="37">
    <w:name w:val="Обычный3"/>
    <w:uiPriority w:val="99"/>
    <w:rsid w:val="00FF0AC0"/>
    <w:pPr>
      <w:widowControl w:val="0"/>
      <w:spacing w:after="0" w:line="240" w:lineRule="auto"/>
    </w:pPr>
    <w:rPr>
      <w:rFonts w:ascii="Times New Roman" w:eastAsia="MS Mincho" w:hAnsi="Times New Roman" w:cs="Times New Roman"/>
      <w:sz w:val="20"/>
      <w:szCs w:val="20"/>
      <w:lang w:eastAsia="ru-RU"/>
    </w:rPr>
  </w:style>
  <w:style w:type="paragraph" w:customStyle="1" w:styleId="af1">
    <w:name w:val="текст сноски"/>
    <w:basedOn w:val="a0"/>
    <w:uiPriority w:val="99"/>
    <w:rsid w:val="00FF0AC0"/>
    <w:pPr>
      <w:autoSpaceDE w:val="0"/>
      <w:autoSpaceDN w:val="0"/>
    </w:pPr>
    <w:rPr>
      <w:rFonts w:eastAsia="MS Mincho"/>
      <w:sz w:val="20"/>
      <w:szCs w:val="20"/>
    </w:rPr>
  </w:style>
  <w:style w:type="paragraph" w:customStyle="1" w:styleId="2-2">
    <w:name w:val="Заголовок2-2"/>
    <w:basedOn w:val="a0"/>
    <w:autoRedefine/>
    <w:rsid w:val="00FF0AC0"/>
    <w:pPr>
      <w:pageBreakBefore/>
      <w:spacing w:before="20" w:after="20"/>
      <w:jc w:val="right"/>
      <w:outlineLvl w:val="1"/>
    </w:pPr>
    <w:rPr>
      <w:rFonts w:ascii="Kyrghyz Times" w:eastAsia="MS Mincho" w:hAnsi="Kyrghyz Times"/>
      <w:b/>
      <w:bCs/>
      <w:snapToGrid w:val="0"/>
      <w:sz w:val="18"/>
    </w:rPr>
  </w:style>
  <w:style w:type="paragraph" w:styleId="26">
    <w:name w:val="Body Text 2"/>
    <w:aliases w:val="Paragraph No,Paragraph No + по ширине,Первая строка:  1,25 см,2... Знак Знак,2... Знак Знак Знак Знак"/>
    <w:basedOn w:val="a0"/>
    <w:link w:val="27"/>
    <w:rsid w:val="00FF0AC0"/>
    <w:pPr>
      <w:spacing w:after="120" w:line="480" w:lineRule="auto"/>
    </w:pPr>
    <w:rPr>
      <w:rFonts w:eastAsia="MS Mincho"/>
    </w:rPr>
  </w:style>
  <w:style w:type="character" w:customStyle="1" w:styleId="27">
    <w:name w:val="Основной текст 2 Знак"/>
    <w:aliases w:val="Paragraph No Знак,Paragraph No + по ширине Знак,Первая строка:  1 Знак,25 см Знак,2... Знак Знак Знак,2... Знак Знак Знак Знак Знак"/>
    <w:basedOn w:val="a1"/>
    <w:link w:val="26"/>
    <w:rsid w:val="00FF0AC0"/>
    <w:rPr>
      <w:rFonts w:ascii="Times New Roman" w:eastAsia="MS Mincho" w:hAnsi="Times New Roman" w:cs="Times New Roman"/>
      <w:sz w:val="24"/>
      <w:szCs w:val="24"/>
      <w:lang w:eastAsia="ru-RU"/>
    </w:rPr>
  </w:style>
  <w:style w:type="paragraph" w:customStyle="1" w:styleId="51">
    <w:name w:val="?????? ??????????5"/>
    <w:basedOn w:val="ae"/>
    <w:uiPriority w:val="99"/>
    <w:rsid w:val="00FF0AC0"/>
    <w:pPr>
      <w:widowControl w:val="0"/>
      <w:tabs>
        <w:tab w:val="center" w:pos="4153"/>
        <w:tab w:val="right" w:pos="8306"/>
      </w:tabs>
    </w:pPr>
    <w:rPr>
      <w:rFonts w:eastAsia="MS Mincho"/>
    </w:rPr>
  </w:style>
  <w:style w:type="character" w:styleId="af2">
    <w:name w:val="FollowedHyperlink"/>
    <w:rsid w:val="00FF0AC0"/>
    <w:rPr>
      <w:color w:val="800080"/>
      <w:u w:val="single"/>
    </w:rPr>
  </w:style>
  <w:style w:type="paragraph" w:customStyle="1" w:styleId="19">
    <w:name w:val="Стиль1"/>
    <w:basedOn w:val="28"/>
    <w:next w:val="29"/>
    <w:autoRedefine/>
    <w:uiPriority w:val="99"/>
    <w:rsid w:val="00FF0AC0"/>
    <w:pPr>
      <w:spacing w:before="0" w:after="120"/>
    </w:pPr>
    <w:rPr>
      <w:sz w:val="28"/>
    </w:rPr>
  </w:style>
  <w:style w:type="paragraph" w:customStyle="1" w:styleId="28">
    <w:name w:val="Заголовок2"/>
    <w:basedOn w:val="a0"/>
    <w:next w:val="a0"/>
    <w:autoRedefine/>
    <w:rsid w:val="00FF0AC0"/>
    <w:pPr>
      <w:spacing w:before="720"/>
      <w:jc w:val="center"/>
      <w:outlineLvl w:val="1"/>
    </w:pPr>
    <w:rPr>
      <w:rFonts w:ascii="Kyrghyz Times" w:hAnsi="Kyrghyz Times"/>
      <w:b/>
      <w:bCs/>
      <w:snapToGrid w:val="0"/>
    </w:rPr>
  </w:style>
  <w:style w:type="paragraph" w:customStyle="1" w:styleId="29">
    <w:name w:val="Стиль2"/>
    <w:basedOn w:val="1"/>
    <w:rsid w:val="00FF0AC0"/>
    <w:pPr>
      <w:keepNext w:val="0"/>
      <w:widowControl w:val="0"/>
      <w:spacing w:before="0" w:after="240"/>
      <w:jc w:val="center"/>
    </w:pPr>
    <w:rPr>
      <w:rFonts w:cs="Times New Roman"/>
      <w:bCs w:val="0"/>
      <w:caps/>
      <w:kern w:val="28"/>
      <w:sz w:val="24"/>
      <w:szCs w:val="24"/>
    </w:rPr>
  </w:style>
  <w:style w:type="paragraph" w:customStyle="1" w:styleId="38">
    <w:name w:val="Стиль3"/>
    <w:basedOn w:val="2"/>
    <w:autoRedefine/>
    <w:rsid w:val="00FF0AC0"/>
    <w:pPr>
      <w:keepNext w:val="0"/>
      <w:spacing w:before="360" w:after="0"/>
      <w:jc w:val="center"/>
    </w:pPr>
    <w:rPr>
      <w:rFonts w:ascii="Kyrghyz Times" w:hAnsi="Kyrghyz Times" w:cs="Times New Roman"/>
      <w:bCs w:val="0"/>
      <w:i w:val="0"/>
      <w:iCs w:val="0"/>
      <w:caps/>
      <w:snapToGrid w:val="0"/>
      <w:sz w:val="22"/>
      <w:szCs w:val="22"/>
    </w:rPr>
  </w:style>
  <w:style w:type="paragraph" w:customStyle="1" w:styleId="42">
    <w:name w:val="Стиль4"/>
    <w:basedOn w:val="2"/>
    <w:autoRedefine/>
    <w:rsid w:val="00FF0AC0"/>
    <w:pPr>
      <w:keepNext w:val="0"/>
      <w:spacing w:before="120" w:after="240"/>
      <w:jc w:val="center"/>
    </w:pPr>
    <w:rPr>
      <w:rFonts w:cs="Times New Roman"/>
      <w:bCs w:val="0"/>
      <w:i w:val="0"/>
      <w:iCs w:val="0"/>
      <w:caps/>
      <w:snapToGrid w:val="0"/>
      <w:sz w:val="22"/>
      <w:szCs w:val="22"/>
    </w:rPr>
  </w:style>
  <w:style w:type="paragraph" w:customStyle="1" w:styleId="52">
    <w:name w:val="Стиль5"/>
    <w:basedOn w:val="3"/>
    <w:autoRedefine/>
    <w:rsid w:val="00FF0AC0"/>
    <w:pPr>
      <w:keepNext w:val="0"/>
      <w:spacing w:before="360" w:after="0"/>
      <w:jc w:val="center"/>
    </w:pPr>
    <w:rPr>
      <w:rFonts w:ascii="Kyrghyz Times" w:hAnsi="Kyrghyz Times" w:cs="Times New Roman"/>
      <w:bCs w:val="0"/>
      <w:caps/>
      <w:snapToGrid w:val="0"/>
      <w:sz w:val="20"/>
      <w:szCs w:val="20"/>
    </w:rPr>
  </w:style>
  <w:style w:type="paragraph" w:customStyle="1" w:styleId="61">
    <w:name w:val="Стиль6"/>
    <w:basedOn w:val="3"/>
    <w:autoRedefine/>
    <w:rsid w:val="00FF0AC0"/>
    <w:pPr>
      <w:keepNext w:val="0"/>
      <w:spacing w:before="60" w:after="120"/>
      <w:jc w:val="center"/>
    </w:pPr>
    <w:rPr>
      <w:rFonts w:cs="Times New Roman"/>
      <w:bCs w:val="0"/>
      <w:caps/>
      <w:snapToGrid w:val="0"/>
      <w:sz w:val="20"/>
      <w:szCs w:val="20"/>
    </w:rPr>
  </w:style>
  <w:style w:type="paragraph" w:customStyle="1" w:styleId="72">
    <w:name w:val="Стиль7"/>
    <w:basedOn w:val="61"/>
    <w:autoRedefine/>
    <w:rsid w:val="00FF0AC0"/>
    <w:pPr>
      <w:spacing w:before="120" w:after="0"/>
    </w:pPr>
  </w:style>
  <w:style w:type="paragraph" w:customStyle="1" w:styleId="81">
    <w:name w:val="Стиль8"/>
    <w:basedOn w:val="52"/>
    <w:next w:val="72"/>
    <w:autoRedefine/>
    <w:rsid w:val="00FF0AC0"/>
  </w:style>
  <w:style w:type="paragraph" w:customStyle="1" w:styleId="1a">
    <w:name w:val="Заголовок1"/>
    <w:basedOn w:val="19"/>
    <w:next w:val="29"/>
    <w:autoRedefine/>
    <w:rsid w:val="00FF0AC0"/>
    <w:pPr>
      <w:pageBreakBefore/>
    </w:pPr>
  </w:style>
  <w:style w:type="paragraph" w:customStyle="1" w:styleId="39">
    <w:name w:val="Заголовок3"/>
    <w:basedOn w:val="a0"/>
    <w:next w:val="a0"/>
    <w:autoRedefine/>
    <w:rsid w:val="00FF0AC0"/>
    <w:pPr>
      <w:spacing w:before="480" w:after="120"/>
      <w:contextualSpacing/>
      <w:jc w:val="center"/>
      <w:outlineLvl w:val="2"/>
    </w:pPr>
    <w:rPr>
      <w:rFonts w:ascii="Kyrghyz Times" w:hAnsi="Kyrghyz Times"/>
      <w:b/>
      <w:snapToGrid w:val="0"/>
      <w:sz w:val="22"/>
      <w:szCs w:val="22"/>
    </w:rPr>
  </w:style>
  <w:style w:type="paragraph" w:customStyle="1" w:styleId="43">
    <w:name w:val="Заголовок4"/>
    <w:basedOn w:val="42"/>
    <w:next w:val="52"/>
    <w:autoRedefine/>
    <w:rsid w:val="00FF0AC0"/>
    <w:pPr>
      <w:spacing w:after="120"/>
    </w:pPr>
    <w:rPr>
      <w:bCs/>
      <w:caps w:val="0"/>
      <w:sz w:val="24"/>
      <w:szCs w:val="24"/>
    </w:rPr>
  </w:style>
  <w:style w:type="paragraph" w:customStyle="1" w:styleId="2-1">
    <w:name w:val="Заголовок2-1"/>
    <w:basedOn w:val="42"/>
    <w:next w:val="52"/>
    <w:autoRedefine/>
    <w:rsid w:val="00FF0AC0"/>
    <w:pPr>
      <w:spacing w:after="0"/>
    </w:pPr>
    <w:rPr>
      <w:bCs/>
      <w:caps w:val="0"/>
      <w:sz w:val="24"/>
      <w:szCs w:val="24"/>
    </w:rPr>
  </w:style>
  <w:style w:type="paragraph" w:customStyle="1" w:styleId="1-1">
    <w:name w:val="Заголовок1-1"/>
    <w:basedOn w:val="29"/>
    <w:next w:val="38"/>
    <w:autoRedefine/>
    <w:rsid w:val="00FF0AC0"/>
    <w:rPr>
      <w:caps w:val="0"/>
      <w:sz w:val="27"/>
      <w:szCs w:val="27"/>
    </w:rPr>
  </w:style>
  <w:style w:type="paragraph" w:customStyle="1" w:styleId="3-1">
    <w:name w:val="Заголовок3-1"/>
    <w:basedOn w:val="a0"/>
    <w:next w:val="3-2"/>
    <w:autoRedefine/>
    <w:rsid w:val="00FF0AC0"/>
    <w:pPr>
      <w:spacing w:after="120"/>
      <w:contextualSpacing/>
      <w:jc w:val="center"/>
      <w:outlineLvl w:val="2"/>
    </w:pPr>
    <w:rPr>
      <w:rFonts w:ascii="Arial" w:hAnsi="Arial"/>
      <w:b/>
      <w:bCs/>
      <w:snapToGrid w:val="0"/>
      <w:sz w:val="22"/>
      <w:szCs w:val="22"/>
    </w:rPr>
  </w:style>
  <w:style w:type="paragraph" w:customStyle="1" w:styleId="3-2">
    <w:name w:val="Заголовок3-2"/>
    <w:basedOn w:val="a0"/>
    <w:next w:val="a0"/>
    <w:autoRedefine/>
    <w:rsid w:val="00FF0AC0"/>
    <w:pPr>
      <w:spacing w:before="600"/>
      <w:contextualSpacing/>
      <w:jc w:val="center"/>
      <w:outlineLvl w:val="2"/>
    </w:pPr>
    <w:rPr>
      <w:rFonts w:ascii="Kyrghyz Times" w:hAnsi="Kyrghyz Times"/>
      <w:b/>
      <w:snapToGrid w:val="0"/>
      <w:sz w:val="22"/>
      <w:szCs w:val="22"/>
    </w:rPr>
  </w:style>
  <w:style w:type="paragraph" w:customStyle="1" w:styleId="3-3">
    <w:name w:val="Заголовок3-3"/>
    <w:basedOn w:val="61"/>
    <w:next w:val="a0"/>
    <w:autoRedefine/>
    <w:rsid w:val="00FF0AC0"/>
    <w:pPr>
      <w:spacing w:before="120" w:after="0"/>
      <w:contextualSpacing/>
    </w:pPr>
    <w:rPr>
      <w:caps w:val="0"/>
      <w:sz w:val="22"/>
    </w:rPr>
  </w:style>
  <w:style w:type="paragraph" w:customStyle="1" w:styleId="3-4">
    <w:name w:val="Заголовок3-4"/>
    <w:basedOn w:val="39"/>
    <w:rsid w:val="00FF0AC0"/>
    <w:pPr>
      <w:pageBreakBefore/>
      <w:spacing w:before="0"/>
      <w:contextualSpacing w:val="0"/>
    </w:pPr>
  </w:style>
  <w:style w:type="paragraph" w:customStyle="1" w:styleId="3-5">
    <w:name w:val="Заголовок3-5"/>
    <w:basedOn w:val="3-4"/>
    <w:rsid w:val="00FF0AC0"/>
    <w:pPr>
      <w:spacing w:after="0"/>
    </w:pPr>
  </w:style>
  <w:style w:type="paragraph" w:customStyle="1" w:styleId="Iauiue3">
    <w:name w:val="Iau?iue3"/>
    <w:uiPriority w:val="99"/>
    <w:rsid w:val="00FF0AC0"/>
    <w:pPr>
      <w:widowControl w:val="0"/>
      <w:spacing w:after="0" w:line="240" w:lineRule="auto"/>
    </w:pPr>
    <w:rPr>
      <w:rFonts w:ascii="Times New Roman" w:eastAsia="Times New Roman" w:hAnsi="Times New Roman" w:cs="Times New Roman"/>
      <w:sz w:val="20"/>
      <w:szCs w:val="20"/>
      <w:lang w:eastAsia="ru-RU"/>
    </w:rPr>
  </w:style>
  <w:style w:type="paragraph" w:customStyle="1" w:styleId="44">
    <w:name w:val="Обычный4"/>
    <w:rsid w:val="00FF0AC0"/>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af3">
    <w:name w:val="???????? ?????"/>
    <w:basedOn w:val="ae"/>
    <w:uiPriority w:val="99"/>
    <w:rsid w:val="00FF0AC0"/>
    <w:pPr>
      <w:jc w:val="both"/>
    </w:pPr>
    <w:rPr>
      <w:rFonts w:ascii="Kyrghyz Times" w:hAnsi="Kyrghyz Times"/>
      <w:sz w:val="24"/>
    </w:rPr>
  </w:style>
  <w:style w:type="paragraph" w:customStyle="1" w:styleId="310">
    <w:name w:val="Заголовок 31"/>
    <w:basedOn w:val="44"/>
    <w:next w:val="44"/>
    <w:rsid w:val="00FF0AC0"/>
    <w:pPr>
      <w:keepNext/>
      <w:spacing w:before="240" w:after="60"/>
    </w:pPr>
    <w:rPr>
      <w:b/>
      <w:sz w:val="24"/>
    </w:rPr>
  </w:style>
  <w:style w:type="paragraph" w:customStyle="1" w:styleId="211">
    <w:name w:val="Основной текст 21"/>
    <w:basedOn w:val="a0"/>
    <w:uiPriority w:val="99"/>
    <w:rsid w:val="00FF0AC0"/>
    <w:pPr>
      <w:widowControl w:val="0"/>
      <w:spacing w:line="-240" w:lineRule="auto"/>
      <w:ind w:right="1615"/>
      <w:jc w:val="center"/>
    </w:pPr>
    <w:rPr>
      <w:b/>
      <w:sz w:val="25"/>
      <w:szCs w:val="20"/>
      <w:lang w:val="en-US"/>
    </w:rPr>
  </w:style>
  <w:style w:type="paragraph" w:customStyle="1" w:styleId="2a">
    <w:name w:val="заголовок 2"/>
    <w:basedOn w:val="a0"/>
    <w:next w:val="a0"/>
    <w:uiPriority w:val="99"/>
    <w:rsid w:val="00FF0AC0"/>
    <w:pPr>
      <w:keepNext/>
      <w:widowControl w:val="0"/>
      <w:spacing w:line="-200" w:lineRule="auto"/>
    </w:pPr>
    <w:rPr>
      <w:b/>
      <w:sz w:val="20"/>
      <w:szCs w:val="20"/>
    </w:rPr>
  </w:style>
  <w:style w:type="paragraph" w:customStyle="1" w:styleId="1b">
    <w:name w:val="О1ычный"/>
    <w:rsid w:val="00FF0AC0"/>
    <w:pPr>
      <w:widowControl w:val="0"/>
      <w:spacing w:after="0" w:line="240" w:lineRule="auto"/>
    </w:pPr>
    <w:rPr>
      <w:rFonts w:ascii="Times New Roman" w:eastAsia="Times New Roman" w:hAnsi="Times New Roman" w:cs="Times New Roman"/>
      <w:sz w:val="24"/>
      <w:szCs w:val="20"/>
      <w:lang w:eastAsia="ru-RU"/>
    </w:rPr>
  </w:style>
  <w:style w:type="paragraph" w:customStyle="1" w:styleId="53">
    <w:name w:val="заголовок 5"/>
    <w:basedOn w:val="a0"/>
    <w:next w:val="a0"/>
    <w:uiPriority w:val="99"/>
    <w:rsid w:val="00FF0AC0"/>
    <w:pPr>
      <w:keepNext/>
      <w:widowControl w:val="0"/>
      <w:ind w:left="284" w:firstLine="720"/>
      <w:jc w:val="both"/>
    </w:pPr>
    <w:rPr>
      <w:szCs w:val="20"/>
    </w:rPr>
  </w:style>
  <w:style w:type="paragraph" w:customStyle="1" w:styleId="Iauiue1">
    <w:name w:val="Iau?iue1"/>
    <w:uiPriority w:val="99"/>
    <w:rsid w:val="00FF0AC0"/>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Iniiaiieoeoo">
    <w:name w:val="Iniiaiie o?eoo"/>
    <w:rsid w:val="00FF0AC0"/>
  </w:style>
  <w:style w:type="paragraph" w:customStyle="1" w:styleId="Iauiue">
    <w:name w:val="Iau?iue"/>
    <w:uiPriority w:val="99"/>
    <w:rsid w:val="00FF0AC0"/>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caaieiaie3">
    <w:name w:val="caaieiaie 3"/>
    <w:basedOn w:val="a0"/>
    <w:next w:val="a0"/>
    <w:uiPriority w:val="99"/>
    <w:rsid w:val="00FF0AC0"/>
    <w:pPr>
      <w:keepNext/>
      <w:widowControl w:val="0"/>
      <w:overflowPunct w:val="0"/>
      <w:autoSpaceDE w:val="0"/>
      <w:autoSpaceDN w:val="0"/>
      <w:adjustRightInd w:val="0"/>
      <w:spacing w:before="240" w:after="60"/>
      <w:textAlignment w:val="baseline"/>
    </w:pPr>
    <w:rPr>
      <w:b/>
      <w:szCs w:val="20"/>
    </w:rPr>
  </w:style>
  <w:style w:type="paragraph" w:customStyle="1" w:styleId="IniOee">
    <w:name w:val="IniOee"/>
    <w:basedOn w:val="Iauiue"/>
    <w:uiPriority w:val="99"/>
    <w:rsid w:val="00FF0AC0"/>
    <w:pPr>
      <w:spacing w:line="-400" w:lineRule="auto"/>
      <w:ind w:firstLine="510"/>
      <w:jc w:val="both"/>
    </w:pPr>
    <w:rPr>
      <w:sz w:val="21"/>
    </w:rPr>
  </w:style>
  <w:style w:type="paragraph" w:customStyle="1" w:styleId="caaieiaie1">
    <w:name w:val="caaieiaie 1"/>
    <w:basedOn w:val="Iauiue"/>
    <w:next w:val="Iauiue"/>
    <w:uiPriority w:val="99"/>
    <w:rsid w:val="00FF0AC0"/>
    <w:pPr>
      <w:keepNext/>
      <w:spacing w:line="-160" w:lineRule="auto"/>
      <w:ind w:left="-57" w:right="-57"/>
      <w:jc w:val="center"/>
    </w:pPr>
    <w:rPr>
      <w:b/>
      <w:sz w:val="16"/>
    </w:rPr>
  </w:style>
  <w:style w:type="paragraph" w:customStyle="1" w:styleId="FR1">
    <w:name w:val="FR1"/>
    <w:uiPriority w:val="99"/>
    <w:rsid w:val="00FF0AC0"/>
    <w:pPr>
      <w:widowControl w:val="0"/>
      <w:spacing w:after="0" w:line="240" w:lineRule="auto"/>
    </w:pPr>
    <w:rPr>
      <w:rFonts w:ascii="Arial" w:eastAsia="Times New Roman" w:hAnsi="Arial" w:cs="Times New Roman"/>
      <w:snapToGrid w:val="0"/>
      <w:sz w:val="24"/>
      <w:szCs w:val="20"/>
      <w:lang w:eastAsia="ru-RU"/>
    </w:rPr>
  </w:style>
  <w:style w:type="paragraph" w:customStyle="1" w:styleId="af4">
    <w:name w:val="???????? ????? ? ????????"/>
    <w:basedOn w:val="ae"/>
    <w:uiPriority w:val="99"/>
    <w:rsid w:val="00FF0AC0"/>
    <w:pPr>
      <w:ind w:firstLine="709"/>
      <w:jc w:val="both"/>
    </w:pPr>
    <w:rPr>
      <w:rFonts w:ascii="Kyrghyz Times" w:hAnsi="Kyrghyz Times"/>
      <w:sz w:val="26"/>
    </w:rPr>
  </w:style>
  <w:style w:type="paragraph" w:customStyle="1" w:styleId="220">
    <w:name w:val="Основной текст 22"/>
    <w:basedOn w:val="a0"/>
    <w:rsid w:val="00FF0AC0"/>
    <w:pPr>
      <w:jc w:val="both"/>
    </w:pPr>
    <w:rPr>
      <w:szCs w:val="20"/>
    </w:rPr>
  </w:style>
  <w:style w:type="paragraph" w:customStyle="1" w:styleId="af5">
    <w:name w:val="бычный"/>
    <w:rsid w:val="00FF0AC0"/>
    <w:pPr>
      <w:widowControl w:val="0"/>
      <w:spacing w:after="0" w:line="240" w:lineRule="auto"/>
      <w:ind w:firstLine="720"/>
    </w:pPr>
    <w:rPr>
      <w:rFonts w:ascii="Times New Roman" w:eastAsia="Times New Roman" w:hAnsi="Times New Roman" w:cs="Times New Roman"/>
      <w:sz w:val="24"/>
      <w:szCs w:val="20"/>
      <w:lang w:eastAsia="ru-RU"/>
    </w:rPr>
  </w:style>
  <w:style w:type="paragraph" w:customStyle="1" w:styleId="af6">
    <w:name w:val="сновной текст"/>
    <w:basedOn w:val="a0"/>
    <w:uiPriority w:val="99"/>
    <w:rsid w:val="00FF0AC0"/>
    <w:pPr>
      <w:widowControl w:val="0"/>
      <w:spacing w:line="260" w:lineRule="auto"/>
      <w:jc w:val="both"/>
    </w:pPr>
    <w:rPr>
      <w:rFonts w:ascii="Kyrghyz Times" w:hAnsi="Kyrghyz Times"/>
      <w:sz w:val="28"/>
      <w:szCs w:val="20"/>
    </w:rPr>
  </w:style>
  <w:style w:type="paragraph" w:customStyle="1" w:styleId="110">
    <w:name w:val="заголовок 11"/>
    <w:basedOn w:val="a0"/>
    <w:next w:val="a0"/>
    <w:uiPriority w:val="99"/>
    <w:rsid w:val="00FF0AC0"/>
    <w:pPr>
      <w:keepNext/>
      <w:widowControl w:val="0"/>
    </w:pPr>
    <w:rPr>
      <w:rFonts w:ascii="Kyrghyz Times" w:hAnsi="Kyrghyz Times"/>
      <w:b/>
      <w:color w:val="000000"/>
      <w:sz w:val="20"/>
      <w:szCs w:val="20"/>
    </w:rPr>
  </w:style>
  <w:style w:type="paragraph" w:customStyle="1" w:styleId="1c">
    <w:name w:val="Основной текст1"/>
    <w:basedOn w:val="a0"/>
    <w:rsid w:val="00FF0AC0"/>
    <w:pPr>
      <w:widowControl w:val="0"/>
      <w:ind w:right="-766"/>
      <w:jc w:val="both"/>
    </w:pPr>
    <w:rPr>
      <w:b/>
      <w:snapToGrid w:val="0"/>
      <w:szCs w:val="20"/>
    </w:rPr>
  </w:style>
  <w:style w:type="paragraph" w:customStyle="1" w:styleId="1d">
    <w:name w:val="Верхний колонтитул1"/>
    <w:basedOn w:val="44"/>
    <w:rsid w:val="00FF0AC0"/>
    <w:pPr>
      <w:tabs>
        <w:tab w:val="center" w:pos="4153"/>
        <w:tab w:val="right" w:pos="8306"/>
      </w:tabs>
    </w:pPr>
  </w:style>
  <w:style w:type="paragraph" w:customStyle="1" w:styleId="2b">
    <w:name w:val="текс2 сноски"/>
    <w:basedOn w:val="a0"/>
    <w:uiPriority w:val="99"/>
    <w:rsid w:val="00FF0AC0"/>
    <w:pPr>
      <w:widowControl w:val="0"/>
    </w:pPr>
    <w:rPr>
      <w:sz w:val="20"/>
      <w:szCs w:val="20"/>
    </w:rPr>
  </w:style>
  <w:style w:type="paragraph" w:customStyle="1" w:styleId="011">
    <w:name w:val="з0головок 11"/>
    <w:basedOn w:val="a0"/>
    <w:next w:val="a0"/>
    <w:rsid w:val="00FF0AC0"/>
    <w:pPr>
      <w:keepNext/>
      <w:widowControl w:val="0"/>
      <w:spacing w:before="240" w:after="60"/>
    </w:pPr>
    <w:rPr>
      <w:rFonts w:ascii="Arial" w:hAnsi="Arial"/>
      <w:b/>
      <w:kern w:val="28"/>
      <w:sz w:val="28"/>
      <w:szCs w:val="20"/>
      <w:lang w:val="en-US"/>
    </w:rPr>
  </w:style>
  <w:style w:type="paragraph" w:customStyle="1" w:styleId="212">
    <w:name w:val="Основной текст с отступом 21"/>
    <w:basedOn w:val="a0"/>
    <w:rsid w:val="00FF0AC0"/>
    <w:pPr>
      <w:widowControl w:val="0"/>
      <w:ind w:right="-766" w:firstLine="720"/>
      <w:jc w:val="both"/>
    </w:pPr>
    <w:rPr>
      <w:rFonts w:ascii="Kyrghyz Times" w:hAnsi="Kyrghyz Times"/>
      <w:sz w:val="28"/>
      <w:szCs w:val="20"/>
    </w:rPr>
  </w:style>
  <w:style w:type="character" w:customStyle="1" w:styleId="af7">
    <w:name w:val="номер страницы"/>
    <w:basedOn w:val="1e"/>
    <w:rsid w:val="00FF0AC0"/>
    <w:rPr>
      <w:sz w:val="20"/>
    </w:rPr>
  </w:style>
  <w:style w:type="character" w:customStyle="1" w:styleId="1e">
    <w:name w:val="Основной шрифт1"/>
    <w:rsid w:val="00FF0AC0"/>
    <w:rPr>
      <w:sz w:val="20"/>
    </w:rPr>
  </w:style>
  <w:style w:type="character" w:customStyle="1" w:styleId="af8">
    <w:name w:val="Основной шрифт"/>
    <w:rsid w:val="00FF0AC0"/>
  </w:style>
  <w:style w:type="paragraph" w:customStyle="1" w:styleId="1f">
    <w:name w:val="Нижний колонтитул1"/>
    <w:basedOn w:val="a0"/>
    <w:uiPriority w:val="99"/>
    <w:rsid w:val="00FF0AC0"/>
    <w:pPr>
      <w:widowControl w:val="0"/>
      <w:tabs>
        <w:tab w:val="center" w:pos="4153"/>
        <w:tab w:val="right" w:pos="8306"/>
      </w:tabs>
    </w:pPr>
    <w:rPr>
      <w:sz w:val="20"/>
      <w:szCs w:val="20"/>
    </w:rPr>
  </w:style>
  <w:style w:type="paragraph" w:customStyle="1" w:styleId="1f0">
    <w:name w:val="Верхний колонтитул1"/>
    <w:basedOn w:val="a0"/>
    <w:uiPriority w:val="99"/>
    <w:rsid w:val="00FF0AC0"/>
    <w:pPr>
      <w:widowControl w:val="0"/>
      <w:tabs>
        <w:tab w:val="center" w:pos="4153"/>
        <w:tab w:val="right" w:pos="8306"/>
      </w:tabs>
    </w:pPr>
    <w:rPr>
      <w:sz w:val="20"/>
      <w:szCs w:val="20"/>
    </w:rPr>
  </w:style>
  <w:style w:type="paragraph" w:customStyle="1" w:styleId="af9">
    <w:name w:val="тек"/>
    <w:basedOn w:val="a0"/>
    <w:uiPriority w:val="99"/>
    <w:rsid w:val="00FF0AC0"/>
    <w:pPr>
      <w:widowControl w:val="0"/>
    </w:pPr>
    <w:rPr>
      <w:snapToGrid w:val="0"/>
      <w:sz w:val="20"/>
      <w:szCs w:val="20"/>
    </w:rPr>
  </w:style>
  <w:style w:type="paragraph" w:customStyle="1" w:styleId="1f1">
    <w:name w:val="Цитата1"/>
    <w:basedOn w:val="a0"/>
    <w:rsid w:val="00FF0AC0"/>
    <w:pPr>
      <w:ind w:left="709" w:right="341"/>
      <w:jc w:val="both"/>
    </w:pPr>
    <w:rPr>
      <w:rFonts w:ascii="Kyrghyz Times" w:hAnsi="Kyrghyz Times"/>
      <w:szCs w:val="20"/>
    </w:rPr>
  </w:style>
  <w:style w:type="paragraph" w:customStyle="1" w:styleId="410">
    <w:name w:val="заголовок 41"/>
    <w:basedOn w:val="44"/>
    <w:next w:val="44"/>
    <w:uiPriority w:val="99"/>
    <w:rsid w:val="00FF0AC0"/>
    <w:pPr>
      <w:keepNext/>
      <w:tabs>
        <w:tab w:val="left" w:pos="7938"/>
      </w:tabs>
    </w:pPr>
    <w:rPr>
      <w:b/>
      <w:color w:val="000000"/>
      <w:sz w:val="18"/>
    </w:rPr>
  </w:style>
  <w:style w:type="paragraph" w:customStyle="1" w:styleId="311">
    <w:name w:val="Основной текст 31"/>
    <w:basedOn w:val="a0"/>
    <w:rsid w:val="00FF0AC0"/>
    <w:pPr>
      <w:ind w:right="-1"/>
      <w:jc w:val="both"/>
    </w:pPr>
    <w:rPr>
      <w:rFonts w:ascii="Kyrghyz Times" w:hAnsi="Kyrghyz Times"/>
      <w:szCs w:val="20"/>
    </w:rPr>
  </w:style>
  <w:style w:type="paragraph" w:customStyle="1" w:styleId="62">
    <w:name w:val="заголовок 6"/>
    <w:basedOn w:val="a0"/>
    <w:next w:val="a0"/>
    <w:uiPriority w:val="99"/>
    <w:rsid w:val="00FF0AC0"/>
    <w:pPr>
      <w:keepNext/>
      <w:widowControl w:val="0"/>
      <w:ind w:left="454"/>
      <w:jc w:val="both"/>
    </w:pPr>
    <w:rPr>
      <w:b/>
      <w:szCs w:val="20"/>
      <w:lang w:val="en-US"/>
    </w:rPr>
  </w:style>
  <w:style w:type="paragraph" w:customStyle="1" w:styleId="91">
    <w:name w:val="заголовок 9"/>
    <w:basedOn w:val="a0"/>
    <w:next w:val="a0"/>
    <w:uiPriority w:val="99"/>
    <w:rsid w:val="00FF0AC0"/>
    <w:pPr>
      <w:keepNext/>
      <w:widowControl w:val="0"/>
    </w:pPr>
    <w:rPr>
      <w:rFonts w:ascii="Kyrghyz Times" w:hAnsi="Kyrghyz Times"/>
      <w:b/>
      <w:i/>
      <w:sz w:val="22"/>
      <w:szCs w:val="20"/>
    </w:rPr>
  </w:style>
  <w:style w:type="paragraph" w:customStyle="1" w:styleId="3a">
    <w:name w:val="оглавление 3"/>
    <w:basedOn w:val="a0"/>
    <w:next w:val="a0"/>
    <w:uiPriority w:val="99"/>
    <w:rsid w:val="00FF0AC0"/>
    <w:pPr>
      <w:widowControl w:val="0"/>
      <w:tabs>
        <w:tab w:val="right" w:pos="9071"/>
      </w:tabs>
      <w:ind w:left="400"/>
    </w:pPr>
    <w:rPr>
      <w:sz w:val="20"/>
      <w:szCs w:val="20"/>
    </w:rPr>
  </w:style>
  <w:style w:type="paragraph" w:customStyle="1" w:styleId="afa">
    <w:name w:val="текст примечания"/>
    <w:basedOn w:val="a0"/>
    <w:uiPriority w:val="99"/>
    <w:rsid w:val="00FF0AC0"/>
    <w:pPr>
      <w:widowControl w:val="0"/>
    </w:pPr>
    <w:rPr>
      <w:sz w:val="20"/>
      <w:szCs w:val="20"/>
    </w:rPr>
  </w:style>
  <w:style w:type="paragraph" w:customStyle="1" w:styleId="2c">
    <w:name w:val="оглавление 2"/>
    <w:basedOn w:val="a0"/>
    <w:next w:val="a0"/>
    <w:uiPriority w:val="99"/>
    <w:rsid w:val="00FF0AC0"/>
    <w:pPr>
      <w:widowControl w:val="0"/>
      <w:ind w:left="200"/>
    </w:pPr>
    <w:rPr>
      <w:sz w:val="20"/>
      <w:szCs w:val="20"/>
    </w:rPr>
  </w:style>
  <w:style w:type="paragraph" w:customStyle="1" w:styleId="1f2">
    <w:name w:val="оглавление 1"/>
    <w:basedOn w:val="a0"/>
    <w:next w:val="a0"/>
    <w:uiPriority w:val="99"/>
    <w:rsid w:val="00FF0AC0"/>
    <w:pPr>
      <w:widowControl w:val="0"/>
      <w:tabs>
        <w:tab w:val="right" w:pos="9071"/>
      </w:tabs>
      <w:spacing w:before="240" w:after="120"/>
    </w:pPr>
    <w:rPr>
      <w:b/>
      <w:sz w:val="20"/>
      <w:szCs w:val="20"/>
    </w:rPr>
  </w:style>
  <w:style w:type="paragraph" w:customStyle="1" w:styleId="afb">
    <w:name w:val="Обы"/>
    <w:uiPriority w:val="99"/>
    <w:rsid w:val="00FF0AC0"/>
    <w:pPr>
      <w:widowControl w:val="0"/>
      <w:spacing w:after="0" w:line="240" w:lineRule="auto"/>
    </w:pPr>
    <w:rPr>
      <w:rFonts w:ascii="Times New Roman" w:eastAsia="Times New Roman" w:hAnsi="Times New Roman" w:cs="Times New Roman"/>
      <w:sz w:val="20"/>
      <w:szCs w:val="20"/>
      <w:lang w:eastAsia="ru-RU"/>
    </w:rPr>
  </w:style>
  <w:style w:type="paragraph" w:customStyle="1" w:styleId="afc">
    <w:name w:val="Основной тек"/>
    <w:basedOn w:val="a0"/>
    <w:uiPriority w:val="99"/>
    <w:rsid w:val="00FF0AC0"/>
    <w:pPr>
      <w:widowControl w:val="0"/>
      <w:ind w:firstLine="510"/>
      <w:jc w:val="both"/>
    </w:pPr>
    <w:rPr>
      <w:snapToGrid w:val="0"/>
      <w:szCs w:val="20"/>
    </w:rPr>
  </w:style>
  <w:style w:type="paragraph" w:customStyle="1" w:styleId="9bf12">
    <w:name w:val="Основной текст с от.9bf1тупом 2"/>
    <w:basedOn w:val="a0"/>
    <w:uiPriority w:val="99"/>
    <w:rsid w:val="00FF0AC0"/>
    <w:pPr>
      <w:widowControl w:val="0"/>
      <w:spacing w:line="-240" w:lineRule="auto"/>
      <w:ind w:firstLine="720"/>
      <w:jc w:val="both"/>
    </w:pPr>
    <w:rPr>
      <w:sz w:val="20"/>
      <w:szCs w:val="20"/>
      <w:lang w:val="en-US"/>
    </w:rPr>
  </w:style>
  <w:style w:type="paragraph" w:customStyle="1" w:styleId="692">
    <w:name w:val="Основно&quot;69 текст 2"/>
    <w:basedOn w:val="a0"/>
    <w:uiPriority w:val="99"/>
    <w:rsid w:val="00FF0AC0"/>
    <w:pPr>
      <w:widowControl w:val="0"/>
      <w:ind w:firstLine="510"/>
      <w:jc w:val="both"/>
    </w:pPr>
    <w:rPr>
      <w:szCs w:val="20"/>
    </w:rPr>
  </w:style>
  <w:style w:type="paragraph" w:customStyle="1" w:styleId="ad8d8dcdbdbd0fccef8cf12">
    <w:name w:val="ОЅad8d8dcdbdbd0fccef8cf1новной текст 2"/>
    <w:basedOn w:val="a0"/>
    <w:uiPriority w:val="99"/>
    <w:rsid w:val="00FF0AC0"/>
    <w:pPr>
      <w:widowControl w:val="0"/>
      <w:spacing w:line="-200" w:lineRule="auto"/>
      <w:ind w:firstLine="720"/>
      <w:jc w:val="both"/>
    </w:pPr>
    <w:rPr>
      <w:sz w:val="20"/>
      <w:szCs w:val="20"/>
    </w:rPr>
  </w:style>
  <w:style w:type="paragraph" w:customStyle="1" w:styleId="ee2">
    <w:name w:val="ОснХeeвной текст 2"/>
    <w:basedOn w:val="a0"/>
    <w:uiPriority w:val="99"/>
    <w:rsid w:val="00FF0AC0"/>
    <w:pPr>
      <w:widowControl w:val="0"/>
      <w:spacing w:line="-400" w:lineRule="auto"/>
      <w:ind w:firstLine="510"/>
      <w:jc w:val="both"/>
    </w:pPr>
    <w:rPr>
      <w:snapToGrid w:val="0"/>
      <w:sz w:val="21"/>
      <w:szCs w:val="20"/>
    </w:rPr>
  </w:style>
  <w:style w:type="paragraph" w:customStyle="1" w:styleId="afd">
    <w:name w:val="бы"/>
    <w:uiPriority w:val="99"/>
    <w:rsid w:val="00FF0AC0"/>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TableA">
    <w:name w:val="TableA"/>
    <w:basedOn w:val="a0"/>
    <w:uiPriority w:val="99"/>
    <w:rsid w:val="00FF0AC0"/>
    <w:pPr>
      <w:spacing w:before="120" w:after="60"/>
      <w:ind w:left="1003" w:hanging="283"/>
    </w:pPr>
    <w:rPr>
      <w:noProof/>
      <w:snapToGrid w:val="0"/>
      <w:szCs w:val="20"/>
      <w:lang w:eastAsia="en-US"/>
    </w:rPr>
  </w:style>
  <w:style w:type="paragraph" w:styleId="afe">
    <w:name w:val="Plain Text"/>
    <w:basedOn w:val="a0"/>
    <w:link w:val="aff"/>
    <w:uiPriority w:val="99"/>
    <w:rsid w:val="00FF0AC0"/>
    <w:rPr>
      <w:rFonts w:ascii="Courier New" w:hAnsi="Courier New"/>
      <w:sz w:val="20"/>
      <w:szCs w:val="20"/>
    </w:rPr>
  </w:style>
  <w:style w:type="character" w:customStyle="1" w:styleId="aff">
    <w:name w:val="Текст Знак"/>
    <w:basedOn w:val="a1"/>
    <w:link w:val="afe"/>
    <w:uiPriority w:val="99"/>
    <w:rsid w:val="00FF0AC0"/>
    <w:rPr>
      <w:rFonts w:ascii="Courier New" w:eastAsia="Times New Roman" w:hAnsi="Courier New" w:cs="Times New Roman"/>
      <w:sz w:val="20"/>
      <w:szCs w:val="20"/>
      <w:lang w:eastAsia="ru-RU"/>
    </w:rPr>
  </w:style>
  <w:style w:type="character" w:customStyle="1" w:styleId="aff0">
    <w:name w:val="знак сноски"/>
    <w:rsid w:val="00FF0AC0"/>
    <w:rPr>
      <w:vertAlign w:val="superscript"/>
    </w:rPr>
  </w:style>
  <w:style w:type="paragraph" w:customStyle="1" w:styleId="eee2">
    <w:name w:val="ОснХeeвн.eй текст 2"/>
    <w:basedOn w:val="a0"/>
    <w:uiPriority w:val="99"/>
    <w:rsid w:val="00FF0AC0"/>
    <w:pPr>
      <w:widowControl w:val="0"/>
      <w:autoSpaceDE w:val="0"/>
      <w:autoSpaceDN w:val="0"/>
      <w:spacing w:line="-400" w:lineRule="auto"/>
      <w:ind w:firstLine="510"/>
      <w:jc w:val="both"/>
    </w:pPr>
    <w:rPr>
      <w:sz w:val="21"/>
      <w:szCs w:val="21"/>
    </w:rPr>
  </w:style>
  <w:style w:type="paragraph" w:customStyle="1" w:styleId="221">
    <w:name w:val="Основной текст 22"/>
    <w:basedOn w:val="a0"/>
    <w:uiPriority w:val="99"/>
    <w:rsid w:val="00FF0AC0"/>
    <w:pPr>
      <w:widowControl w:val="0"/>
      <w:ind w:firstLine="510"/>
      <w:jc w:val="both"/>
    </w:pPr>
    <w:rPr>
      <w:snapToGrid w:val="0"/>
      <w:sz w:val="20"/>
      <w:szCs w:val="20"/>
    </w:rPr>
  </w:style>
  <w:style w:type="paragraph" w:customStyle="1" w:styleId="aff1">
    <w:name w:val="заго"/>
    <w:basedOn w:val="a0"/>
    <w:next w:val="a0"/>
    <w:uiPriority w:val="99"/>
    <w:rsid w:val="00FF0AC0"/>
    <w:pPr>
      <w:keepNext/>
      <w:widowControl w:val="0"/>
    </w:pPr>
    <w:rPr>
      <w:i/>
      <w:szCs w:val="20"/>
    </w:rPr>
  </w:style>
  <w:style w:type="paragraph" w:styleId="aff2">
    <w:name w:val="Title"/>
    <w:aliases w:val="обычный"/>
    <w:basedOn w:val="a0"/>
    <w:link w:val="aff3"/>
    <w:uiPriority w:val="10"/>
    <w:qFormat/>
    <w:rsid w:val="00FF0AC0"/>
    <w:pPr>
      <w:widowControl w:val="0"/>
      <w:spacing w:line="-300" w:lineRule="auto"/>
      <w:jc w:val="center"/>
    </w:pPr>
    <w:rPr>
      <w:b/>
      <w:szCs w:val="20"/>
    </w:rPr>
  </w:style>
  <w:style w:type="character" w:customStyle="1" w:styleId="aff3">
    <w:name w:val="Заголовок Знак"/>
    <w:aliases w:val="обычный Знак"/>
    <w:basedOn w:val="a1"/>
    <w:link w:val="aff2"/>
    <w:uiPriority w:val="10"/>
    <w:rsid w:val="00FF0AC0"/>
    <w:rPr>
      <w:rFonts w:ascii="Times New Roman" w:eastAsia="Times New Roman" w:hAnsi="Times New Roman" w:cs="Times New Roman"/>
      <w:b/>
      <w:sz w:val="24"/>
      <w:szCs w:val="20"/>
      <w:lang w:eastAsia="ru-RU"/>
    </w:rPr>
  </w:style>
  <w:style w:type="paragraph" w:customStyle="1" w:styleId="3b">
    <w:name w:val="головок 3"/>
    <w:basedOn w:val="a0"/>
    <w:next w:val="a0"/>
    <w:uiPriority w:val="99"/>
    <w:rsid w:val="00FF0AC0"/>
    <w:pPr>
      <w:keepNext/>
      <w:widowControl w:val="0"/>
      <w:jc w:val="center"/>
    </w:pPr>
    <w:rPr>
      <w:b/>
      <w:snapToGrid w:val="0"/>
      <w:sz w:val="25"/>
      <w:szCs w:val="20"/>
    </w:rPr>
  </w:style>
  <w:style w:type="character" w:customStyle="1" w:styleId="aff4">
    <w:name w:val="Знак"/>
    <w:rsid w:val="00FF0AC0"/>
    <w:rPr>
      <w:noProof w:val="0"/>
      <w:snapToGrid w:val="0"/>
      <w:sz w:val="24"/>
      <w:lang w:val="ru-RU" w:eastAsia="ru-RU" w:bidi="ar-SA"/>
    </w:rPr>
  </w:style>
  <w:style w:type="paragraph" w:customStyle="1" w:styleId="3c">
    <w:name w:val="Îáû÷íûé3"/>
    <w:uiPriority w:val="99"/>
    <w:rsid w:val="00FF0AC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312">
    <w:name w:val="Основной текст с отступом 31"/>
    <w:basedOn w:val="a0"/>
    <w:rsid w:val="00FF0AC0"/>
    <w:pPr>
      <w:ind w:firstLine="720"/>
      <w:jc w:val="both"/>
    </w:pPr>
    <w:rPr>
      <w:szCs w:val="20"/>
      <w:lang w:val="en-US"/>
    </w:rPr>
  </w:style>
  <w:style w:type="character" w:customStyle="1" w:styleId="3d">
    <w:name w:val="Îáû÷íûé3 Знак"/>
    <w:rsid w:val="00FF0AC0"/>
    <w:rPr>
      <w:lang w:val="ru-RU" w:eastAsia="ru-RU" w:bidi="ar-SA"/>
    </w:rPr>
  </w:style>
  <w:style w:type="character" w:customStyle="1" w:styleId="iiianoaieou">
    <w:name w:val="iiia? no?aieou"/>
    <w:basedOn w:val="Iniiaiieoeoo"/>
    <w:rsid w:val="00FF0AC0"/>
  </w:style>
  <w:style w:type="paragraph" w:customStyle="1" w:styleId="Iau1">
    <w:name w:val="Iau1"/>
    <w:uiPriority w:val="99"/>
    <w:rsid w:val="00FF0AC0"/>
    <w:pPr>
      <w:widowControl w:val="0"/>
      <w:spacing w:after="0" w:line="240" w:lineRule="auto"/>
    </w:pPr>
    <w:rPr>
      <w:rFonts w:ascii="Times New Roman" w:eastAsia="Times New Roman" w:hAnsi="Times New Roman" w:cs="Times New Roman"/>
      <w:sz w:val="24"/>
      <w:szCs w:val="20"/>
      <w:lang w:eastAsia="ru-RU"/>
    </w:rPr>
  </w:style>
  <w:style w:type="paragraph" w:customStyle="1" w:styleId="1f3">
    <w:name w:val="Схема документа1"/>
    <w:basedOn w:val="a0"/>
    <w:rsid w:val="00FF0AC0"/>
    <w:pPr>
      <w:shd w:val="clear" w:color="auto" w:fill="000080"/>
    </w:pPr>
    <w:rPr>
      <w:rFonts w:ascii="Tahoma" w:hAnsi="Tahoma"/>
      <w:sz w:val="21"/>
      <w:szCs w:val="20"/>
      <w:vertAlign w:val="superscript"/>
    </w:rPr>
  </w:style>
  <w:style w:type="paragraph" w:customStyle="1" w:styleId="730eniiaiieoaeno2">
    <w:name w:val="730eniiaiie oaeno 2"/>
    <w:basedOn w:val="Iauiue1"/>
    <w:uiPriority w:val="99"/>
    <w:rsid w:val="00FF0AC0"/>
    <w:pPr>
      <w:overflowPunct/>
      <w:autoSpaceDE/>
      <w:autoSpaceDN/>
      <w:adjustRightInd/>
      <w:spacing w:line="-340" w:lineRule="auto"/>
      <w:ind w:firstLine="510"/>
      <w:jc w:val="both"/>
      <w:textAlignment w:val="auto"/>
    </w:pPr>
  </w:style>
  <w:style w:type="paragraph" w:customStyle="1" w:styleId="Iauiue91">
    <w:name w:val="Iau?iu]e91"/>
    <w:uiPriority w:val="99"/>
    <w:rsid w:val="00FF0AC0"/>
    <w:pPr>
      <w:widowControl w:val="0"/>
      <w:spacing w:after="0" w:line="240" w:lineRule="auto"/>
    </w:pPr>
    <w:rPr>
      <w:rFonts w:ascii="Times New Roman" w:eastAsia="Times New Roman" w:hAnsi="Times New Roman" w:cs="Times New Roman"/>
      <w:sz w:val="20"/>
      <w:szCs w:val="20"/>
      <w:lang w:eastAsia="ru-RU"/>
    </w:rPr>
  </w:style>
  <w:style w:type="character" w:customStyle="1" w:styleId="aff5">
    <w:name w:val="номер строки"/>
    <w:basedOn w:val="af8"/>
    <w:rsid w:val="00FF0AC0"/>
  </w:style>
  <w:style w:type="paragraph" w:customStyle="1" w:styleId="IniOeeaieeoaeno2">
    <w:name w:val="IniOeeai.ee oaeno 2"/>
    <w:basedOn w:val="a0"/>
    <w:uiPriority w:val="99"/>
    <w:rsid w:val="00FF0AC0"/>
    <w:pPr>
      <w:widowControl w:val="0"/>
      <w:overflowPunct w:val="0"/>
      <w:autoSpaceDE w:val="0"/>
      <w:autoSpaceDN w:val="0"/>
      <w:adjustRightInd w:val="0"/>
      <w:spacing w:line="-400" w:lineRule="auto"/>
      <w:ind w:firstLine="510"/>
      <w:jc w:val="both"/>
      <w:textAlignment w:val="baseline"/>
    </w:pPr>
    <w:rPr>
      <w:sz w:val="21"/>
      <w:szCs w:val="20"/>
    </w:rPr>
  </w:style>
  <w:style w:type="paragraph" w:customStyle="1" w:styleId="aff6">
    <w:name w:val="Îáû÷íûé"/>
    <w:uiPriority w:val="99"/>
    <w:rsid w:val="00FF0AC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b">
    <w:name w:val="Обычнbй"/>
    <w:rsid w:val="00FF0AC0"/>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1f4">
    <w:name w:val="Основной шрифт абзаца1"/>
    <w:rsid w:val="00FF0AC0"/>
  </w:style>
  <w:style w:type="paragraph" w:customStyle="1" w:styleId="e910">
    <w:name w:val="Обычны?e91"/>
    <w:uiPriority w:val="99"/>
    <w:rsid w:val="00FF0AC0"/>
    <w:pPr>
      <w:widowControl w:val="0"/>
      <w:spacing w:after="0" w:line="240" w:lineRule="auto"/>
    </w:pPr>
    <w:rPr>
      <w:rFonts w:ascii="Times New Roman" w:eastAsia="Times New Roman" w:hAnsi="Times New Roman" w:cs="Times New Roman"/>
      <w:sz w:val="20"/>
      <w:szCs w:val="20"/>
      <w:lang w:eastAsia="ru-RU"/>
    </w:rPr>
  </w:style>
  <w:style w:type="paragraph" w:customStyle="1" w:styleId="xl25">
    <w:name w:val="xl25"/>
    <w:basedOn w:val="a0"/>
    <w:uiPriority w:val="99"/>
    <w:rsid w:val="00FF0AC0"/>
    <w:pPr>
      <w:spacing w:before="100" w:beforeAutospacing="1" w:after="100" w:afterAutospacing="1"/>
      <w:jc w:val="right"/>
    </w:pPr>
    <w:rPr>
      <w:b/>
      <w:bCs/>
    </w:rPr>
  </w:style>
  <w:style w:type="paragraph" w:customStyle="1" w:styleId="xl26">
    <w:name w:val="xl26"/>
    <w:basedOn w:val="a0"/>
    <w:uiPriority w:val="99"/>
    <w:rsid w:val="00FF0AC0"/>
    <w:pPr>
      <w:spacing w:before="100" w:beforeAutospacing="1" w:after="100" w:afterAutospacing="1"/>
      <w:textAlignment w:val="center"/>
    </w:pPr>
    <w:rPr>
      <w:b/>
      <w:bCs/>
    </w:rPr>
  </w:style>
  <w:style w:type="paragraph" w:customStyle="1" w:styleId="xl30">
    <w:name w:val="xl30"/>
    <w:basedOn w:val="a0"/>
    <w:uiPriority w:val="99"/>
    <w:rsid w:val="00FF0AC0"/>
    <w:pPr>
      <w:spacing w:before="100" w:beforeAutospacing="1" w:after="100" w:afterAutospacing="1"/>
      <w:textAlignment w:val="center"/>
    </w:pPr>
  </w:style>
  <w:style w:type="paragraph" w:customStyle="1" w:styleId="caaieiaie4">
    <w:name w:val="caaieiaie 4"/>
    <w:basedOn w:val="a0"/>
    <w:next w:val="a0"/>
    <w:uiPriority w:val="99"/>
    <w:rsid w:val="00FF0AC0"/>
    <w:pPr>
      <w:keepNext/>
      <w:widowControl w:val="0"/>
      <w:tabs>
        <w:tab w:val="left" w:pos="7938"/>
      </w:tabs>
    </w:pPr>
    <w:rPr>
      <w:b/>
      <w:color w:val="000000"/>
      <w:sz w:val="18"/>
      <w:szCs w:val="20"/>
    </w:rPr>
  </w:style>
  <w:style w:type="character" w:customStyle="1" w:styleId="1f5">
    <w:name w:val="Основной шрифт абзаца1"/>
    <w:rsid w:val="00FF0AC0"/>
    <w:rPr>
      <w:sz w:val="20"/>
    </w:rPr>
  </w:style>
  <w:style w:type="paragraph" w:styleId="aff7">
    <w:name w:val="Subtitle"/>
    <w:basedOn w:val="a0"/>
    <w:link w:val="aff8"/>
    <w:uiPriority w:val="99"/>
    <w:qFormat/>
    <w:rsid w:val="00FF0AC0"/>
    <w:pPr>
      <w:jc w:val="center"/>
    </w:pPr>
  </w:style>
  <w:style w:type="character" w:customStyle="1" w:styleId="aff8">
    <w:name w:val="Подзаголовок Знак"/>
    <w:basedOn w:val="a1"/>
    <w:link w:val="aff7"/>
    <w:uiPriority w:val="99"/>
    <w:rsid w:val="00FF0AC0"/>
    <w:rPr>
      <w:rFonts w:ascii="Times New Roman" w:eastAsia="Times New Roman" w:hAnsi="Times New Roman" w:cs="Times New Roman"/>
      <w:sz w:val="24"/>
      <w:szCs w:val="24"/>
      <w:lang w:eastAsia="ru-RU"/>
    </w:rPr>
  </w:style>
  <w:style w:type="paragraph" w:customStyle="1" w:styleId="45">
    <w:name w:val="????????? 4"/>
    <w:basedOn w:val="ae"/>
    <w:next w:val="ae"/>
    <w:uiPriority w:val="99"/>
    <w:rsid w:val="00FF0AC0"/>
    <w:pPr>
      <w:keepNext/>
      <w:jc w:val="both"/>
    </w:pPr>
    <w:rPr>
      <w:b/>
      <w:color w:val="0000FF"/>
      <w:sz w:val="24"/>
    </w:rPr>
  </w:style>
  <w:style w:type="paragraph" w:customStyle="1" w:styleId="111">
    <w:name w:val="????????? 11"/>
    <w:basedOn w:val="ae"/>
    <w:next w:val="ae"/>
    <w:uiPriority w:val="99"/>
    <w:rsid w:val="00FF0AC0"/>
    <w:pPr>
      <w:keepNext/>
      <w:jc w:val="both"/>
    </w:pPr>
    <w:rPr>
      <w:b/>
      <w:sz w:val="24"/>
    </w:rPr>
  </w:style>
  <w:style w:type="paragraph" w:customStyle="1" w:styleId="xl39">
    <w:name w:val="xl39"/>
    <w:basedOn w:val="a0"/>
    <w:uiPriority w:val="99"/>
    <w:rsid w:val="00FF0AC0"/>
    <w:pPr>
      <w:spacing w:before="100" w:beforeAutospacing="1" w:after="100" w:afterAutospacing="1"/>
    </w:pPr>
    <w:rPr>
      <w:rFonts w:eastAsia="Arial Unicode MS"/>
      <w:b/>
      <w:bCs/>
      <w:sz w:val="18"/>
      <w:szCs w:val="18"/>
    </w:rPr>
  </w:style>
  <w:style w:type="paragraph" w:customStyle="1" w:styleId="xl40">
    <w:name w:val="xl40"/>
    <w:basedOn w:val="a0"/>
    <w:uiPriority w:val="99"/>
    <w:rsid w:val="00FF0AC0"/>
    <w:pPr>
      <w:spacing w:before="100" w:beforeAutospacing="1" w:after="100" w:afterAutospacing="1"/>
    </w:pPr>
    <w:rPr>
      <w:rFonts w:eastAsia="Arial Unicode MS"/>
      <w:sz w:val="18"/>
      <w:szCs w:val="18"/>
    </w:rPr>
  </w:style>
  <w:style w:type="paragraph" w:customStyle="1" w:styleId="xl41">
    <w:name w:val="xl41"/>
    <w:basedOn w:val="a0"/>
    <w:uiPriority w:val="99"/>
    <w:rsid w:val="00FF0AC0"/>
    <w:pPr>
      <w:spacing w:before="100" w:beforeAutospacing="1" w:after="100" w:afterAutospacing="1"/>
    </w:pPr>
    <w:rPr>
      <w:rFonts w:eastAsia="Arial Unicode MS"/>
      <w:sz w:val="18"/>
      <w:szCs w:val="18"/>
    </w:rPr>
  </w:style>
  <w:style w:type="paragraph" w:customStyle="1" w:styleId="xl42">
    <w:name w:val="xl42"/>
    <w:basedOn w:val="a0"/>
    <w:uiPriority w:val="99"/>
    <w:rsid w:val="00FF0AC0"/>
    <w:pPr>
      <w:pBdr>
        <w:bottom w:val="single" w:sz="8" w:space="0" w:color="auto"/>
      </w:pBdr>
      <w:spacing w:before="100" w:beforeAutospacing="1" w:after="100" w:afterAutospacing="1"/>
    </w:pPr>
    <w:rPr>
      <w:rFonts w:eastAsia="Arial Unicode MS"/>
      <w:sz w:val="18"/>
      <w:szCs w:val="18"/>
    </w:rPr>
  </w:style>
  <w:style w:type="paragraph" w:customStyle="1" w:styleId="xl43">
    <w:name w:val="xl43"/>
    <w:basedOn w:val="a0"/>
    <w:uiPriority w:val="99"/>
    <w:rsid w:val="00FF0AC0"/>
    <w:pPr>
      <w:pBdr>
        <w:bottom w:val="single" w:sz="8" w:space="0" w:color="auto"/>
      </w:pBdr>
      <w:spacing w:before="100" w:beforeAutospacing="1" w:after="100" w:afterAutospacing="1"/>
    </w:pPr>
    <w:rPr>
      <w:rFonts w:eastAsia="Arial Unicode MS"/>
      <w:i/>
      <w:iCs/>
      <w:sz w:val="18"/>
      <w:szCs w:val="18"/>
    </w:rPr>
  </w:style>
  <w:style w:type="paragraph" w:customStyle="1" w:styleId="xl44">
    <w:name w:val="xl44"/>
    <w:basedOn w:val="a0"/>
    <w:uiPriority w:val="99"/>
    <w:rsid w:val="00FF0AC0"/>
    <w:pPr>
      <w:pBdr>
        <w:bottom w:val="single" w:sz="8" w:space="0" w:color="auto"/>
      </w:pBdr>
      <w:spacing w:before="100" w:beforeAutospacing="1" w:after="100" w:afterAutospacing="1"/>
      <w:textAlignment w:val="center"/>
    </w:pPr>
    <w:rPr>
      <w:rFonts w:eastAsia="Arial Unicode MS"/>
      <w:sz w:val="18"/>
      <w:szCs w:val="18"/>
    </w:rPr>
  </w:style>
  <w:style w:type="paragraph" w:customStyle="1" w:styleId="xl45">
    <w:name w:val="xl45"/>
    <w:basedOn w:val="a0"/>
    <w:uiPriority w:val="99"/>
    <w:rsid w:val="00FF0AC0"/>
    <w:pPr>
      <w:pBdr>
        <w:bottom w:val="single" w:sz="8" w:space="0" w:color="auto"/>
      </w:pBdr>
      <w:spacing w:before="100" w:beforeAutospacing="1" w:after="100" w:afterAutospacing="1"/>
      <w:textAlignment w:val="top"/>
    </w:pPr>
    <w:rPr>
      <w:rFonts w:eastAsia="Arial Unicode MS"/>
      <w:sz w:val="18"/>
      <w:szCs w:val="18"/>
    </w:rPr>
  </w:style>
  <w:style w:type="paragraph" w:customStyle="1" w:styleId="xl46">
    <w:name w:val="xl46"/>
    <w:basedOn w:val="a0"/>
    <w:uiPriority w:val="99"/>
    <w:rsid w:val="00FF0AC0"/>
    <w:pPr>
      <w:spacing w:before="100" w:beforeAutospacing="1" w:after="100" w:afterAutospacing="1"/>
    </w:pPr>
    <w:rPr>
      <w:rFonts w:eastAsia="Arial Unicode MS"/>
      <w:b/>
      <w:bCs/>
    </w:rPr>
  </w:style>
  <w:style w:type="paragraph" w:customStyle="1" w:styleId="xl47">
    <w:name w:val="xl47"/>
    <w:basedOn w:val="a0"/>
    <w:uiPriority w:val="99"/>
    <w:rsid w:val="00FF0AC0"/>
    <w:pPr>
      <w:pBdr>
        <w:top w:val="single" w:sz="8" w:space="0" w:color="auto"/>
      </w:pBdr>
      <w:spacing w:before="100" w:beforeAutospacing="1" w:after="100" w:afterAutospacing="1"/>
      <w:jc w:val="center"/>
    </w:pPr>
    <w:rPr>
      <w:rFonts w:eastAsia="Arial Unicode MS"/>
      <w:sz w:val="18"/>
      <w:szCs w:val="18"/>
    </w:rPr>
  </w:style>
  <w:style w:type="paragraph" w:customStyle="1" w:styleId="xl48">
    <w:name w:val="xl48"/>
    <w:basedOn w:val="a0"/>
    <w:uiPriority w:val="99"/>
    <w:rsid w:val="00FF0AC0"/>
    <w:pPr>
      <w:pBdr>
        <w:bottom w:val="single" w:sz="8" w:space="0" w:color="auto"/>
      </w:pBdr>
      <w:spacing w:before="100" w:beforeAutospacing="1" w:after="100" w:afterAutospacing="1"/>
      <w:jc w:val="center"/>
    </w:pPr>
    <w:rPr>
      <w:rFonts w:eastAsia="Arial Unicode MS"/>
      <w:sz w:val="18"/>
      <w:szCs w:val="18"/>
    </w:rPr>
  </w:style>
  <w:style w:type="paragraph" w:customStyle="1" w:styleId="xl49">
    <w:name w:val="xl49"/>
    <w:basedOn w:val="a0"/>
    <w:uiPriority w:val="99"/>
    <w:rsid w:val="00FF0AC0"/>
    <w:pPr>
      <w:pBdr>
        <w:top w:val="single" w:sz="8" w:space="0" w:color="auto"/>
        <w:bottom w:val="single" w:sz="4" w:space="0" w:color="auto"/>
      </w:pBdr>
      <w:spacing w:before="100" w:beforeAutospacing="1" w:after="100" w:afterAutospacing="1"/>
      <w:jc w:val="center"/>
    </w:pPr>
    <w:rPr>
      <w:rFonts w:eastAsia="Arial Unicode MS"/>
      <w:b/>
      <w:bCs/>
      <w:sz w:val="18"/>
      <w:szCs w:val="18"/>
    </w:rPr>
  </w:style>
  <w:style w:type="paragraph" w:customStyle="1" w:styleId="a90">
    <w:name w:val="Îáû÷íûa9"/>
    <w:uiPriority w:val="99"/>
    <w:rsid w:val="00FF0AC0"/>
    <w:pPr>
      <w:widowControl w:val="0"/>
      <w:spacing w:after="0" w:line="240" w:lineRule="auto"/>
    </w:pPr>
    <w:rPr>
      <w:rFonts w:ascii="Times New Roman" w:eastAsia="Times New Roman" w:hAnsi="Times New Roman" w:cs="Times New Roman"/>
      <w:sz w:val="20"/>
      <w:szCs w:val="20"/>
      <w:lang w:eastAsia="ru-RU"/>
    </w:rPr>
  </w:style>
  <w:style w:type="paragraph" w:customStyle="1" w:styleId="1f6">
    <w:name w:val="Заголовок 1 Книга (Торогул)"/>
    <w:basedOn w:val="ac"/>
    <w:autoRedefine/>
    <w:uiPriority w:val="99"/>
    <w:rsid w:val="00FF0AC0"/>
    <w:pPr>
      <w:ind w:left="720" w:hanging="720"/>
      <w:outlineLvl w:val="0"/>
    </w:pPr>
    <w:rPr>
      <w:rFonts w:ascii="Arial" w:hAnsi="Arial" w:cs="Arial"/>
      <w:b/>
      <w:bCs/>
      <w:sz w:val="28"/>
      <w:szCs w:val="28"/>
      <w:lang w:val="en-US"/>
    </w:rPr>
  </w:style>
  <w:style w:type="paragraph" w:customStyle="1" w:styleId="2d">
    <w:name w:val="Заголовок 2 Книга (Торогул)"/>
    <w:basedOn w:val="ac"/>
    <w:autoRedefine/>
    <w:uiPriority w:val="99"/>
    <w:rsid w:val="00FF0AC0"/>
    <w:pPr>
      <w:tabs>
        <w:tab w:val="left" w:pos="1418"/>
      </w:tabs>
      <w:spacing w:before="120" w:after="60"/>
      <w:ind w:left="1418" w:hanging="1418"/>
      <w:outlineLvl w:val="1"/>
    </w:pPr>
    <w:rPr>
      <w:rFonts w:ascii="Arial" w:hAnsi="Arial"/>
      <w:b/>
      <w:szCs w:val="22"/>
      <w:lang w:val="en-US"/>
    </w:rPr>
  </w:style>
  <w:style w:type="paragraph" w:customStyle="1" w:styleId="3e">
    <w:name w:val="Заголовок 3 Книга (Торогул)"/>
    <w:basedOn w:val="a0"/>
    <w:autoRedefine/>
    <w:uiPriority w:val="99"/>
    <w:rsid w:val="00FF0AC0"/>
    <w:pPr>
      <w:ind w:left="720" w:hanging="720"/>
      <w:outlineLvl w:val="2"/>
    </w:pPr>
    <w:rPr>
      <w:rFonts w:ascii="Arial" w:hAnsi="Arial"/>
      <w:b/>
      <w:sz w:val="22"/>
      <w:szCs w:val="22"/>
    </w:rPr>
  </w:style>
  <w:style w:type="paragraph" w:customStyle="1" w:styleId="3f">
    <w:name w:val="Стиль Заголовок 3 Книга (Торогул) + Красный"/>
    <w:basedOn w:val="3e"/>
    <w:autoRedefine/>
    <w:uiPriority w:val="99"/>
    <w:rsid w:val="00FF0AC0"/>
    <w:rPr>
      <w:bCs/>
      <w:color w:val="FF0000"/>
    </w:rPr>
  </w:style>
  <w:style w:type="paragraph" w:customStyle="1" w:styleId="3f0">
    <w:name w:val="Стиль Заголовок 3 Книга (Торогул) + подчеркивание"/>
    <w:basedOn w:val="3e"/>
    <w:autoRedefine/>
    <w:uiPriority w:val="99"/>
    <w:rsid w:val="00FF0AC0"/>
    <w:rPr>
      <w:bCs/>
      <w:u w:val="single"/>
    </w:rPr>
  </w:style>
  <w:style w:type="paragraph" w:customStyle="1" w:styleId="aff9">
    <w:name w:val="Приложения Книга (Торогул)"/>
    <w:basedOn w:val="ac"/>
    <w:autoRedefine/>
    <w:uiPriority w:val="99"/>
    <w:rsid w:val="00FF0AC0"/>
    <w:pPr>
      <w:tabs>
        <w:tab w:val="left" w:pos="2552"/>
        <w:tab w:val="left" w:leader="dot" w:pos="9911"/>
      </w:tabs>
      <w:ind w:left="2552" w:hanging="2552"/>
      <w:outlineLvl w:val="0"/>
    </w:pPr>
    <w:rPr>
      <w:rFonts w:ascii="Arial" w:hAnsi="Arial" w:cs="Arial"/>
      <w:b/>
      <w:sz w:val="28"/>
      <w:szCs w:val="28"/>
      <w:lang w:val="en-US"/>
    </w:rPr>
  </w:style>
  <w:style w:type="paragraph" w:customStyle="1" w:styleId="1f7">
    <w:name w:val="Стиль Заголовок 1"/>
    <w:aliases w:val="Заголовок 1 Знак Знак + 14 pt"/>
    <w:basedOn w:val="1"/>
    <w:uiPriority w:val="99"/>
    <w:rsid w:val="00FF0AC0"/>
    <w:pPr>
      <w:keepNext w:val="0"/>
      <w:spacing w:before="100" w:beforeAutospacing="1" w:after="100" w:afterAutospacing="1"/>
    </w:pPr>
    <w:rPr>
      <w:rFonts w:ascii="Times New Roman" w:hAnsi="Times New Roman" w:cs="Times New Roman"/>
      <w:kern w:val="36"/>
      <w:sz w:val="28"/>
      <w:szCs w:val="20"/>
      <w:lang w:val="en-US" w:eastAsia="en-US"/>
    </w:rPr>
  </w:style>
  <w:style w:type="paragraph" w:customStyle="1" w:styleId="1f8">
    <w:name w:val="НКП Заголовок 1"/>
    <w:basedOn w:val="1"/>
    <w:autoRedefine/>
    <w:uiPriority w:val="99"/>
    <w:rsid w:val="00FF0AC0"/>
    <w:pPr>
      <w:keepNext w:val="0"/>
      <w:tabs>
        <w:tab w:val="left" w:pos="1418"/>
        <w:tab w:val="right" w:leader="dot" w:pos="9498"/>
      </w:tabs>
      <w:spacing w:before="60" w:beforeAutospacing="1" w:after="100" w:afterAutospacing="1"/>
      <w:ind w:left="1418" w:hanging="1418"/>
    </w:pPr>
    <w:rPr>
      <w:rFonts w:ascii="Times New Roman" w:hAnsi="Times New Roman" w:cs="Times New Roman"/>
      <w:bCs w:val="0"/>
      <w:kern w:val="36"/>
      <w:sz w:val="28"/>
      <w:szCs w:val="28"/>
      <w:lang w:val="en-US" w:eastAsia="en-US"/>
    </w:rPr>
  </w:style>
  <w:style w:type="paragraph" w:customStyle="1" w:styleId="2e">
    <w:name w:val="НКП Заголовок 2"/>
    <w:basedOn w:val="2d"/>
    <w:autoRedefine/>
    <w:uiPriority w:val="99"/>
    <w:rsid w:val="00FF0AC0"/>
  </w:style>
  <w:style w:type="paragraph" w:customStyle="1" w:styleId="3f1">
    <w:name w:val="НКП Заголовок 3"/>
    <w:basedOn w:val="3"/>
    <w:autoRedefine/>
    <w:uiPriority w:val="99"/>
    <w:rsid w:val="00FF0AC0"/>
    <w:pPr>
      <w:tabs>
        <w:tab w:val="left" w:pos="1418"/>
      </w:tabs>
      <w:spacing w:before="120"/>
      <w:ind w:left="1418" w:hanging="1418"/>
    </w:pPr>
    <w:rPr>
      <w:rFonts w:cs="Times New Roman"/>
      <w:bCs w:val="0"/>
      <w:sz w:val="22"/>
      <w:szCs w:val="22"/>
    </w:rPr>
  </w:style>
  <w:style w:type="paragraph" w:customStyle="1" w:styleId="1f9">
    <w:name w:val="НКП список 1"/>
    <w:basedOn w:val="a0"/>
    <w:autoRedefine/>
    <w:uiPriority w:val="99"/>
    <w:rsid w:val="00FF0AC0"/>
    <w:pPr>
      <w:spacing w:before="60" w:after="60"/>
    </w:pPr>
    <w:rPr>
      <w:rFonts w:ascii="Arial" w:hAnsi="Arial"/>
      <w:i/>
      <w:sz w:val="20"/>
      <w:szCs w:val="20"/>
    </w:rPr>
  </w:style>
  <w:style w:type="paragraph" w:customStyle="1" w:styleId="affa">
    <w:name w:val="НКП список первый"/>
    <w:basedOn w:val="a0"/>
    <w:autoRedefine/>
    <w:uiPriority w:val="99"/>
    <w:rsid w:val="00FF0AC0"/>
    <w:pPr>
      <w:spacing w:before="60" w:after="60"/>
    </w:pPr>
    <w:rPr>
      <w:rFonts w:ascii="Arial" w:hAnsi="Arial"/>
      <w:i/>
      <w:sz w:val="20"/>
      <w:szCs w:val="20"/>
    </w:rPr>
  </w:style>
  <w:style w:type="paragraph" w:customStyle="1" w:styleId="affb">
    <w:name w:val="НКП список начальный"/>
    <w:basedOn w:val="a0"/>
    <w:autoRedefine/>
    <w:uiPriority w:val="99"/>
    <w:rsid w:val="00FF0AC0"/>
    <w:pPr>
      <w:spacing w:after="60"/>
    </w:pPr>
    <w:rPr>
      <w:rFonts w:ascii="Arial" w:hAnsi="Arial"/>
      <w:i/>
      <w:sz w:val="20"/>
      <w:szCs w:val="20"/>
    </w:rPr>
  </w:style>
  <w:style w:type="paragraph" w:customStyle="1" w:styleId="affc">
    <w:name w:val="НКП список второй"/>
    <w:basedOn w:val="a0"/>
    <w:autoRedefine/>
    <w:uiPriority w:val="99"/>
    <w:rsid w:val="00FF0AC0"/>
    <w:pPr>
      <w:spacing w:after="60"/>
    </w:pPr>
    <w:rPr>
      <w:rFonts w:ascii="Arial" w:hAnsi="Arial" w:cs="Arial"/>
      <w:i/>
      <w:sz w:val="20"/>
      <w:szCs w:val="20"/>
    </w:rPr>
  </w:style>
  <w:style w:type="paragraph" w:customStyle="1" w:styleId="affd">
    <w:name w:val="НКП текст"/>
    <w:basedOn w:val="a0"/>
    <w:autoRedefine/>
    <w:uiPriority w:val="99"/>
    <w:rsid w:val="00FF0AC0"/>
    <w:pPr>
      <w:spacing w:before="60" w:after="60"/>
      <w:jc w:val="both"/>
    </w:pPr>
    <w:rPr>
      <w:rFonts w:ascii="Arial" w:hAnsi="Arial" w:cs="Arial"/>
      <w:sz w:val="20"/>
      <w:szCs w:val="20"/>
    </w:rPr>
  </w:style>
  <w:style w:type="paragraph" w:customStyle="1" w:styleId="330">
    <w:name w:val="Стиль список книга предпринимателя + Перед:  3 пт После:  3 пт"/>
    <w:basedOn w:val="a0"/>
    <w:autoRedefine/>
    <w:uiPriority w:val="99"/>
    <w:rsid w:val="00FF0AC0"/>
    <w:pPr>
      <w:spacing w:after="60"/>
    </w:pPr>
    <w:rPr>
      <w:rFonts w:ascii="Arial" w:hAnsi="Arial"/>
      <w:i/>
      <w:iCs/>
      <w:sz w:val="20"/>
      <w:szCs w:val="20"/>
    </w:rPr>
  </w:style>
  <w:style w:type="paragraph" w:customStyle="1" w:styleId="affe">
    <w:name w:val="НКП Приложение"/>
    <w:basedOn w:val="1f8"/>
    <w:autoRedefine/>
    <w:uiPriority w:val="99"/>
    <w:rsid w:val="00FF0AC0"/>
    <w:pPr>
      <w:spacing w:before="0" w:after="120"/>
      <w:ind w:left="2835" w:hanging="2835"/>
    </w:pPr>
  </w:style>
  <w:style w:type="paragraph" w:customStyle="1" w:styleId="01">
    <w:name w:val="Заголовок СРС 01"/>
    <w:basedOn w:val="a0"/>
    <w:autoRedefine/>
    <w:uiPriority w:val="99"/>
    <w:rsid w:val="00FF0AC0"/>
    <w:pPr>
      <w:spacing w:after="360"/>
      <w:outlineLvl w:val="0"/>
    </w:pPr>
    <w:rPr>
      <w:rFonts w:ascii="Arial" w:hAnsi="Arial" w:cs="Arial"/>
      <w:b/>
      <w:sz w:val="28"/>
    </w:rPr>
  </w:style>
  <w:style w:type="paragraph" w:styleId="afff">
    <w:name w:val="Normal (Web)"/>
    <w:basedOn w:val="a0"/>
    <w:uiPriority w:val="99"/>
    <w:rsid w:val="00FF0AC0"/>
    <w:pPr>
      <w:spacing w:before="100" w:beforeAutospacing="1" w:after="100" w:afterAutospacing="1"/>
    </w:pPr>
    <w:rPr>
      <w:lang w:val="en-US" w:eastAsia="en-US"/>
    </w:rPr>
  </w:style>
  <w:style w:type="paragraph" w:styleId="HTML">
    <w:name w:val="HTML Preformatted"/>
    <w:basedOn w:val="a0"/>
    <w:link w:val="HTML0"/>
    <w:rsid w:val="00FF0A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FF0AC0"/>
    <w:rPr>
      <w:rFonts w:ascii="Courier New" w:eastAsia="Times New Roman" w:hAnsi="Courier New" w:cs="Courier New"/>
      <w:sz w:val="20"/>
      <w:szCs w:val="20"/>
      <w:lang w:eastAsia="ru-RU"/>
    </w:rPr>
  </w:style>
  <w:style w:type="character" w:styleId="afff0">
    <w:name w:val="Strong"/>
    <w:qFormat/>
    <w:rsid w:val="00FF0AC0"/>
    <w:rPr>
      <w:b/>
      <w:bCs/>
    </w:rPr>
  </w:style>
  <w:style w:type="paragraph" w:customStyle="1" w:styleId="02">
    <w:name w:val="Заголовок СРС 02"/>
    <w:basedOn w:val="01"/>
    <w:autoRedefine/>
    <w:uiPriority w:val="99"/>
    <w:rsid w:val="00FF0AC0"/>
    <w:pPr>
      <w:spacing w:before="240" w:after="240"/>
      <w:ind w:left="720" w:hanging="720"/>
    </w:pPr>
    <w:rPr>
      <w:sz w:val="26"/>
    </w:rPr>
  </w:style>
  <w:style w:type="paragraph" w:customStyle="1" w:styleId="2120">
    <w:name w:val="Стиль Заголовок 2 + не курсив После:  12 пт"/>
    <w:basedOn w:val="2"/>
    <w:uiPriority w:val="99"/>
    <w:rsid w:val="00FF0AC0"/>
    <w:pPr>
      <w:spacing w:after="240"/>
    </w:pPr>
    <w:rPr>
      <w:rFonts w:cs="Times New Roman"/>
      <w:i w:val="0"/>
      <w:iCs w:val="0"/>
      <w:sz w:val="26"/>
      <w:szCs w:val="20"/>
    </w:rPr>
  </w:style>
  <w:style w:type="paragraph" w:customStyle="1" w:styleId="afff1">
    <w:name w:val="Текст СРС"/>
    <w:basedOn w:val="a0"/>
    <w:uiPriority w:val="99"/>
    <w:rsid w:val="00FF0AC0"/>
    <w:pPr>
      <w:tabs>
        <w:tab w:val="num" w:pos="720"/>
      </w:tabs>
      <w:spacing w:before="120" w:after="120"/>
      <w:jc w:val="both"/>
    </w:pPr>
    <w:rPr>
      <w:rFonts w:ascii="Arial UniToktom" w:hAnsi="Arial UniToktom" w:cs="Arial"/>
      <w:sz w:val="22"/>
      <w:szCs w:val="22"/>
    </w:rPr>
  </w:style>
  <w:style w:type="paragraph" w:customStyle="1" w:styleId="03">
    <w:name w:val="Заголовок СРС 03"/>
    <w:basedOn w:val="3"/>
    <w:uiPriority w:val="99"/>
    <w:rsid w:val="00FF0AC0"/>
    <w:pPr>
      <w:tabs>
        <w:tab w:val="left" w:pos="720"/>
      </w:tabs>
      <w:spacing w:after="240"/>
    </w:pPr>
    <w:rPr>
      <w:rFonts w:ascii="Arial UniToktom" w:hAnsi="Arial UniToktom"/>
      <w:sz w:val="24"/>
    </w:rPr>
  </w:style>
  <w:style w:type="paragraph" w:customStyle="1" w:styleId="04">
    <w:name w:val="Список СРС 04"/>
    <w:basedOn w:val="a0"/>
    <w:uiPriority w:val="99"/>
    <w:rsid w:val="00FF0AC0"/>
    <w:pPr>
      <w:tabs>
        <w:tab w:val="num" w:pos="1814"/>
      </w:tabs>
      <w:spacing w:before="120" w:after="120"/>
      <w:ind w:left="1814" w:hanging="374"/>
    </w:pPr>
    <w:rPr>
      <w:rFonts w:ascii="Arial UniToktom" w:hAnsi="Arial UniToktom" w:cs="Arial"/>
      <w:sz w:val="22"/>
      <w:szCs w:val="22"/>
    </w:rPr>
  </w:style>
  <w:style w:type="paragraph" w:customStyle="1" w:styleId="010">
    <w:name w:val="Список СРС 01"/>
    <w:basedOn w:val="a0"/>
    <w:uiPriority w:val="99"/>
    <w:rsid w:val="00FF0AC0"/>
    <w:pPr>
      <w:tabs>
        <w:tab w:val="num" w:pos="1440"/>
      </w:tabs>
      <w:spacing w:before="120" w:after="120"/>
      <w:ind w:left="1440" w:hanging="720"/>
      <w:jc w:val="both"/>
    </w:pPr>
    <w:rPr>
      <w:rFonts w:ascii="Arial UniToktom" w:hAnsi="Arial UniToktom" w:cs="Arial"/>
      <w:sz w:val="22"/>
      <w:szCs w:val="22"/>
    </w:rPr>
  </w:style>
  <w:style w:type="paragraph" w:customStyle="1" w:styleId="afff2">
    <w:name w:val="Сноска СРС"/>
    <w:basedOn w:val="a4"/>
    <w:uiPriority w:val="99"/>
    <w:rsid w:val="00FF0AC0"/>
    <w:pPr>
      <w:tabs>
        <w:tab w:val="left" w:pos="567"/>
      </w:tabs>
      <w:spacing w:after="120"/>
    </w:pPr>
    <w:rPr>
      <w:rFonts w:ascii="Arial" w:hAnsi="Arial" w:cs="Arial"/>
      <w:sz w:val="18"/>
      <w:szCs w:val="18"/>
    </w:rPr>
  </w:style>
  <w:style w:type="paragraph" w:styleId="54">
    <w:name w:val="List 5"/>
    <w:basedOn w:val="a0"/>
    <w:uiPriority w:val="99"/>
    <w:rsid w:val="00FF0AC0"/>
    <w:pPr>
      <w:ind w:left="1415" w:hanging="283"/>
    </w:pPr>
  </w:style>
  <w:style w:type="paragraph" w:customStyle="1" w:styleId="0212pt">
    <w:name w:val="Стиль Заголовок СРС 02 + 12 pt"/>
    <w:basedOn w:val="02"/>
    <w:uiPriority w:val="99"/>
    <w:rsid w:val="00FF0AC0"/>
    <w:rPr>
      <w:rFonts w:ascii="Arial UniToktom" w:hAnsi="Arial UniToktom"/>
      <w:bCs/>
      <w:sz w:val="24"/>
    </w:rPr>
  </w:style>
  <w:style w:type="paragraph" w:styleId="afff3">
    <w:name w:val="List Bullet"/>
    <w:basedOn w:val="a0"/>
    <w:autoRedefine/>
    <w:uiPriority w:val="99"/>
    <w:rsid w:val="00FF0AC0"/>
    <w:pPr>
      <w:tabs>
        <w:tab w:val="num" w:pos="360"/>
      </w:tabs>
      <w:ind w:left="360" w:hanging="360"/>
    </w:pPr>
    <w:rPr>
      <w:rFonts w:ascii="Kyrghyz Times" w:hAnsi="Kyrghyz Times"/>
      <w:sz w:val="22"/>
      <w:szCs w:val="22"/>
    </w:rPr>
  </w:style>
  <w:style w:type="paragraph" w:customStyle="1" w:styleId="BodyText21">
    <w:name w:val="Body Text 21"/>
    <w:basedOn w:val="a0"/>
    <w:uiPriority w:val="99"/>
    <w:rsid w:val="00FF0AC0"/>
    <w:pPr>
      <w:jc w:val="both"/>
    </w:pPr>
    <w:rPr>
      <w:szCs w:val="20"/>
    </w:rPr>
  </w:style>
  <w:style w:type="paragraph" w:customStyle="1" w:styleId="2f">
    <w:name w:val="????????? 2"/>
    <w:basedOn w:val="ae"/>
    <w:next w:val="ae"/>
    <w:rsid w:val="00FF0AC0"/>
    <w:pPr>
      <w:keepNext/>
      <w:widowControl w:val="0"/>
      <w:tabs>
        <w:tab w:val="left" w:pos="7938"/>
      </w:tabs>
      <w:ind w:left="113" w:hanging="113"/>
    </w:pPr>
    <w:rPr>
      <w:rFonts w:ascii="Kyrghyz Times" w:hAnsi="Kyrghyz Times"/>
      <w:b/>
      <w:color w:val="000000"/>
      <w:sz w:val="18"/>
    </w:rPr>
  </w:style>
  <w:style w:type="paragraph" w:customStyle="1" w:styleId="afff4">
    <w:name w:val="??????? ??????????"/>
    <w:basedOn w:val="ae"/>
    <w:rsid w:val="00FF0AC0"/>
    <w:pPr>
      <w:widowControl w:val="0"/>
      <w:tabs>
        <w:tab w:val="center" w:pos="4153"/>
        <w:tab w:val="right" w:pos="8306"/>
      </w:tabs>
    </w:pPr>
  </w:style>
  <w:style w:type="paragraph" w:customStyle="1" w:styleId="2f0">
    <w:name w:val="Нижний колонтитул2"/>
    <w:basedOn w:val="a0"/>
    <w:rsid w:val="00FF0AC0"/>
    <w:pPr>
      <w:widowControl w:val="0"/>
      <w:tabs>
        <w:tab w:val="center" w:pos="4153"/>
        <w:tab w:val="right" w:pos="8306"/>
      </w:tabs>
    </w:pPr>
    <w:rPr>
      <w:sz w:val="20"/>
      <w:szCs w:val="20"/>
    </w:rPr>
  </w:style>
  <w:style w:type="paragraph" w:customStyle="1" w:styleId="3f2">
    <w:name w:val="????????? 3"/>
    <w:basedOn w:val="ae"/>
    <w:next w:val="ae"/>
    <w:rsid w:val="00FF0AC0"/>
    <w:pPr>
      <w:keepNext/>
      <w:widowControl w:val="0"/>
      <w:spacing w:before="240" w:after="60"/>
    </w:pPr>
    <w:rPr>
      <w:rFonts w:ascii="Arial" w:hAnsi="Arial"/>
      <w:sz w:val="24"/>
    </w:rPr>
  </w:style>
  <w:style w:type="character" w:customStyle="1" w:styleId="2f1">
    <w:name w:val="Основной шрифт абзаца2"/>
    <w:rsid w:val="00FF0AC0"/>
    <w:rPr>
      <w:sz w:val="20"/>
    </w:rPr>
  </w:style>
  <w:style w:type="character" w:customStyle="1" w:styleId="afff5">
    <w:name w:val="Îñíîâíîé øðèôò"/>
    <w:rsid w:val="00FF0AC0"/>
  </w:style>
  <w:style w:type="paragraph" w:customStyle="1" w:styleId="2f2">
    <w:name w:val="çàãîëîâîê 2"/>
    <w:basedOn w:val="a90"/>
    <w:next w:val="a90"/>
    <w:rsid w:val="00FF0AC0"/>
    <w:pPr>
      <w:keepNext/>
      <w:tabs>
        <w:tab w:val="left" w:pos="7938"/>
      </w:tabs>
      <w:ind w:left="226" w:hanging="113"/>
    </w:pPr>
    <w:rPr>
      <w:rFonts w:ascii="Kyrghyz Times" w:hAnsi="Kyrghyz Times"/>
      <w:b/>
      <w:color w:val="000000"/>
      <w:sz w:val="18"/>
    </w:rPr>
  </w:style>
  <w:style w:type="paragraph" w:customStyle="1" w:styleId="3f3">
    <w:name w:val="çàãîëîâîê 3"/>
    <w:basedOn w:val="a90"/>
    <w:next w:val="a90"/>
    <w:rsid w:val="00FF0AC0"/>
    <w:pPr>
      <w:keepNext/>
      <w:tabs>
        <w:tab w:val="left" w:pos="7938"/>
      </w:tabs>
      <w:ind w:left="283" w:hanging="113"/>
    </w:pPr>
    <w:rPr>
      <w:rFonts w:ascii="Kyrghyz Times" w:hAnsi="Kyrghyz Times"/>
      <w:b/>
      <w:color w:val="000000"/>
      <w:sz w:val="18"/>
    </w:rPr>
  </w:style>
  <w:style w:type="paragraph" w:customStyle="1" w:styleId="46">
    <w:name w:val="çàãîëîâîê 4"/>
    <w:basedOn w:val="a90"/>
    <w:next w:val="a90"/>
    <w:rsid w:val="00FF0AC0"/>
    <w:pPr>
      <w:keepNext/>
      <w:tabs>
        <w:tab w:val="left" w:pos="7938"/>
      </w:tabs>
    </w:pPr>
    <w:rPr>
      <w:b/>
      <w:color w:val="000000"/>
      <w:sz w:val="18"/>
    </w:rPr>
  </w:style>
  <w:style w:type="character" w:customStyle="1" w:styleId="1fa">
    <w:name w:val="Îñíîâíîé øðèôò1"/>
    <w:rsid w:val="00FF0AC0"/>
  </w:style>
  <w:style w:type="character" w:customStyle="1" w:styleId="a91">
    <w:name w:val="Îñíîâíîa9 øðèôò1"/>
    <w:rsid w:val="00FF0AC0"/>
    <w:rPr>
      <w:sz w:val="20"/>
    </w:rPr>
  </w:style>
  <w:style w:type="paragraph" w:customStyle="1" w:styleId="112">
    <w:name w:val="çàãîëîâîê 11"/>
    <w:basedOn w:val="a90"/>
    <w:next w:val="a90"/>
    <w:rsid w:val="00FF0AC0"/>
    <w:pPr>
      <w:keepNext/>
    </w:pPr>
    <w:rPr>
      <w:rFonts w:ascii="Kyrghyz Times" w:hAnsi="Kyrghyz Times"/>
      <w:b/>
      <w:color w:val="000000"/>
    </w:rPr>
  </w:style>
  <w:style w:type="paragraph" w:customStyle="1" w:styleId="213">
    <w:name w:val="çàãîëîâîê 21"/>
    <w:basedOn w:val="a90"/>
    <w:next w:val="a90"/>
    <w:rsid w:val="00FF0AC0"/>
    <w:pPr>
      <w:keepNext/>
      <w:tabs>
        <w:tab w:val="left" w:pos="7938"/>
      </w:tabs>
      <w:ind w:left="113" w:hanging="113"/>
    </w:pPr>
    <w:rPr>
      <w:rFonts w:ascii="Kyrghyz Times" w:hAnsi="Kyrghyz Times"/>
      <w:b/>
      <w:color w:val="000000"/>
      <w:sz w:val="18"/>
    </w:rPr>
  </w:style>
  <w:style w:type="paragraph" w:customStyle="1" w:styleId="afff6">
    <w:name w:val="çàãîëîâ"/>
    <w:basedOn w:val="a90"/>
    <w:next w:val="a90"/>
    <w:rsid w:val="00FF0AC0"/>
    <w:pPr>
      <w:keepNext/>
      <w:spacing w:before="240" w:after="60"/>
    </w:pPr>
    <w:rPr>
      <w:rFonts w:ascii="Arial" w:hAnsi="Arial"/>
      <w:sz w:val="24"/>
    </w:rPr>
  </w:style>
  <w:style w:type="character" w:customStyle="1" w:styleId="afff7">
    <w:name w:val="íîìåð ñòðàíèöû"/>
    <w:basedOn w:val="a91"/>
    <w:rsid w:val="00FF0AC0"/>
    <w:rPr>
      <w:sz w:val="20"/>
    </w:rPr>
  </w:style>
  <w:style w:type="paragraph" w:customStyle="1" w:styleId="1fb">
    <w:name w:val="Íèæíèé êîëîíòèòóë1"/>
    <w:basedOn w:val="a90"/>
    <w:rsid w:val="00FF0AC0"/>
    <w:pPr>
      <w:tabs>
        <w:tab w:val="center" w:pos="4153"/>
        <w:tab w:val="right" w:pos="8306"/>
      </w:tabs>
    </w:pPr>
  </w:style>
  <w:style w:type="paragraph" w:customStyle="1" w:styleId="dce1">
    <w:name w:val="О]dce1ычный"/>
    <w:rsid w:val="00FF0AC0"/>
    <w:pPr>
      <w:widowControl w:val="0"/>
      <w:spacing w:after="0" w:line="240" w:lineRule="auto"/>
    </w:pPr>
    <w:rPr>
      <w:rFonts w:ascii="Times New Roman" w:eastAsia="Times New Roman" w:hAnsi="Times New Roman" w:cs="Times New Roman"/>
      <w:sz w:val="20"/>
      <w:szCs w:val="20"/>
      <w:lang w:eastAsia="ru-RU"/>
    </w:rPr>
  </w:style>
  <w:style w:type="paragraph" w:customStyle="1" w:styleId="Iauiue2">
    <w:name w:val="Iau?iue2"/>
    <w:rsid w:val="00FF0AC0"/>
    <w:pPr>
      <w:widowControl w:val="0"/>
      <w:spacing w:after="0" w:line="240" w:lineRule="auto"/>
    </w:pPr>
    <w:rPr>
      <w:rFonts w:ascii="Times New Roman" w:eastAsia="Times New Roman" w:hAnsi="Times New Roman" w:cs="Times New Roman"/>
      <w:sz w:val="20"/>
      <w:szCs w:val="20"/>
      <w:lang w:eastAsia="ru-RU"/>
    </w:rPr>
  </w:style>
  <w:style w:type="paragraph" w:customStyle="1" w:styleId="1fc">
    <w:name w:val="????????? 1"/>
    <w:basedOn w:val="a0"/>
    <w:next w:val="a0"/>
    <w:rsid w:val="00FF0AC0"/>
    <w:pPr>
      <w:keepNext/>
      <w:widowControl w:val="0"/>
    </w:pPr>
    <w:rPr>
      <w:rFonts w:ascii="Kyrghyz Times" w:hAnsi="Kyrghyz Times"/>
      <w:b/>
      <w:color w:val="000000"/>
      <w:sz w:val="20"/>
      <w:szCs w:val="20"/>
    </w:rPr>
  </w:style>
  <w:style w:type="paragraph" w:customStyle="1" w:styleId="afff8">
    <w:name w:val="?????? ??????????"/>
    <w:basedOn w:val="a0"/>
    <w:rsid w:val="00FF0AC0"/>
    <w:pPr>
      <w:widowControl w:val="0"/>
      <w:tabs>
        <w:tab w:val="center" w:pos="4153"/>
        <w:tab w:val="right" w:pos="8306"/>
      </w:tabs>
    </w:pPr>
    <w:rPr>
      <w:sz w:val="20"/>
      <w:szCs w:val="20"/>
    </w:rPr>
  </w:style>
  <w:style w:type="character" w:customStyle="1" w:styleId="afff9">
    <w:name w:val="???????? ????? ??????"/>
    <w:rsid w:val="00FF0AC0"/>
    <w:rPr>
      <w:sz w:val="20"/>
    </w:rPr>
  </w:style>
  <w:style w:type="paragraph" w:customStyle="1" w:styleId="1fd">
    <w:name w:val="?????? ??????????1"/>
    <w:basedOn w:val="a0"/>
    <w:rsid w:val="00FF0AC0"/>
    <w:pPr>
      <w:widowControl w:val="0"/>
      <w:tabs>
        <w:tab w:val="center" w:pos="4153"/>
        <w:tab w:val="right" w:pos="8306"/>
      </w:tabs>
    </w:pPr>
    <w:rPr>
      <w:sz w:val="20"/>
      <w:szCs w:val="20"/>
    </w:rPr>
  </w:style>
  <w:style w:type="character" w:customStyle="1" w:styleId="Iniiaiieoeoo3">
    <w:name w:val="Iniiaiie o?eoo3"/>
    <w:rsid w:val="00FF0AC0"/>
  </w:style>
  <w:style w:type="character" w:customStyle="1" w:styleId="Iniiaiieoeoo1">
    <w:name w:val="Iniiaiie o?eoo1"/>
    <w:rsid w:val="00FF0AC0"/>
  </w:style>
  <w:style w:type="paragraph" w:customStyle="1" w:styleId="caaieiaie2">
    <w:name w:val="caaieiaie 2"/>
    <w:basedOn w:val="Iauiue1"/>
    <w:next w:val="Iauiue1"/>
    <w:rsid w:val="00FF0AC0"/>
    <w:pPr>
      <w:keepNext/>
      <w:tabs>
        <w:tab w:val="left" w:pos="7938"/>
      </w:tabs>
      <w:overflowPunct/>
      <w:autoSpaceDE/>
      <w:autoSpaceDN/>
      <w:adjustRightInd/>
      <w:ind w:left="113" w:hanging="113"/>
      <w:textAlignment w:val="auto"/>
    </w:pPr>
    <w:rPr>
      <w:rFonts w:ascii="Kyrghyz Times" w:hAnsi="Kyrghyz Times"/>
      <w:b/>
      <w:color w:val="000000"/>
      <w:sz w:val="18"/>
    </w:rPr>
  </w:style>
  <w:style w:type="paragraph" w:customStyle="1" w:styleId="caaieiaie31">
    <w:name w:val="caaieiaie 31"/>
    <w:basedOn w:val="Iauiue1"/>
    <w:next w:val="Iauiue1"/>
    <w:rsid w:val="00FF0AC0"/>
    <w:pPr>
      <w:keepNext/>
      <w:overflowPunct/>
      <w:autoSpaceDE/>
      <w:autoSpaceDN/>
      <w:adjustRightInd/>
      <w:spacing w:before="240" w:after="60"/>
      <w:textAlignment w:val="auto"/>
    </w:pPr>
    <w:rPr>
      <w:rFonts w:ascii="Arial" w:hAnsi="Arial"/>
      <w:sz w:val="24"/>
    </w:rPr>
  </w:style>
  <w:style w:type="paragraph" w:customStyle="1" w:styleId="KyrghyzTimes">
    <w:name w:val="Обычный + Kyrghyz Times"/>
    <w:aliases w:val="11 pt,не полужирный,11 пт,По ширине,2..."/>
    <w:basedOn w:val="a0"/>
    <w:rsid w:val="00FF0AC0"/>
    <w:rPr>
      <w:rFonts w:ascii="Kyrghyz Times" w:hAnsi="Kyrghyz Times"/>
      <w:b/>
      <w:bCs/>
      <w:sz w:val="22"/>
    </w:rPr>
  </w:style>
  <w:style w:type="paragraph" w:customStyle="1" w:styleId="080801080d4e91">
    <w:name w:val="Обычны080801080d4e91"/>
    <w:rsid w:val="00FF0AC0"/>
    <w:pPr>
      <w:widowControl w:val="0"/>
      <w:spacing w:after="0" w:line="240" w:lineRule="auto"/>
    </w:pPr>
    <w:rPr>
      <w:rFonts w:ascii="Times New Roman" w:eastAsia="Times New Roman" w:hAnsi="Times New Roman" w:cs="Times New Roman"/>
      <w:sz w:val="20"/>
      <w:szCs w:val="20"/>
      <w:lang w:eastAsia="ru-RU"/>
    </w:rPr>
  </w:style>
  <w:style w:type="character" w:customStyle="1" w:styleId="KyrghyzTimes0">
    <w:name w:val="Обычный + Kyrghyz Times Знак"/>
    <w:aliases w:val="11 pt Знак,не полужирный Знак,11 пт Знак,По ширине Знак,2... Знак"/>
    <w:rsid w:val="00FF0AC0"/>
    <w:rPr>
      <w:rFonts w:ascii="Kyrghyz Times" w:hAnsi="Kyrghyz Times"/>
      <w:b/>
      <w:bCs/>
      <w:sz w:val="22"/>
      <w:szCs w:val="24"/>
      <w:lang w:val="ru-RU" w:eastAsia="ru-RU" w:bidi="ar-SA"/>
    </w:rPr>
  </w:style>
  <w:style w:type="paragraph" w:styleId="afffa">
    <w:name w:val="Body Text First Indent"/>
    <w:basedOn w:val="ac"/>
    <w:link w:val="afffb"/>
    <w:rsid w:val="00FF0AC0"/>
    <w:pPr>
      <w:spacing w:after="120"/>
      <w:ind w:firstLine="210"/>
      <w:jc w:val="left"/>
    </w:pPr>
    <w:rPr>
      <w:szCs w:val="24"/>
    </w:rPr>
  </w:style>
  <w:style w:type="character" w:customStyle="1" w:styleId="afffb">
    <w:name w:val="Красная строка Знак"/>
    <w:basedOn w:val="ad"/>
    <w:link w:val="afffa"/>
    <w:rsid w:val="00FF0AC0"/>
    <w:rPr>
      <w:rFonts w:ascii="Times New Roman" w:eastAsia="Times New Roman" w:hAnsi="Times New Roman" w:cs="Times New Roman"/>
      <w:sz w:val="24"/>
      <w:szCs w:val="24"/>
      <w:lang w:eastAsia="ru-RU"/>
    </w:rPr>
  </w:style>
  <w:style w:type="paragraph" w:styleId="2f3">
    <w:name w:val="Body Text First Indent 2"/>
    <w:basedOn w:val="a"/>
    <w:link w:val="2f4"/>
    <w:rsid w:val="00FF0AC0"/>
    <w:pPr>
      <w:ind w:firstLine="210"/>
    </w:pPr>
  </w:style>
  <w:style w:type="character" w:customStyle="1" w:styleId="2f4">
    <w:name w:val="Красная строка 2 Знак"/>
    <w:basedOn w:val="ab"/>
    <w:link w:val="2f3"/>
    <w:rsid w:val="00FF0AC0"/>
    <w:rPr>
      <w:rFonts w:ascii="Times New Roman" w:eastAsia="Times New Roman" w:hAnsi="Times New Roman" w:cs="Times New Roman"/>
      <w:sz w:val="24"/>
      <w:szCs w:val="24"/>
      <w:lang w:eastAsia="ru-RU"/>
    </w:rPr>
  </w:style>
  <w:style w:type="paragraph" w:customStyle="1" w:styleId="1fe">
    <w:name w:val="Основной текст с отступом1"/>
    <w:basedOn w:val="a0"/>
    <w:rsid w:val="00FF0AC0"/>
    <w:pPr>
      <w:spacing w:after="120"/>
      <w:ind w:left="283"/>
    </w:pPr>
  </w:style>
  <w:style w:type="paragraph" w:customStyle="1" w:styleId="e911">
    <w:name w:val="Обычныe91"/>
    <w:rsid w:val="00FF0AC0"/>
    <w:pPr>
      <w:widowControl w:val="0"/>
      <w:spacing w:after="0" w:line="240" w:lineRule="auto"/>
    </w:pPr>
    <w:rPr>
      <w:rFonts w:ascii="Times New Roman" w:eastAsia="Times New Roman" w:hAnsi="Times New Roman" w:cs="Times New Roman"/>
      <w:sz w:val="20"/>
      <w:szCs w:val="20"/>
      <w:lang w:eastAsia="ru-RU"/>
    </w:rPr>
  </w:style>
  <w:style w:type="paragraph" w:customStyle="1" w:styleId="afffc">
    <w:name w:val="Основ"/>
    <w:basedOn w:val="a0"/>
    <w:rsid w:val="00FF0AC0"/>
    <w:pPr>
      <w:widowControl w:val="0"/>
      <w:ind w:firstLine="510"/>
      <w:jc w:val="both"/>
    </w:pPr>
    <w:rPr>
      <w:szCs w:val="20"/>
    </w:rPr>
  </w:style>
  <w:style w:type="paragraph" w:customStyle="1" w:styleId="ce">
    <w:name w:val="лceбычный"/>
    <w:rsid w:val="00FF0AC0"/>
    <w:pPr>
      <w:widowControl w:val="0"/>
      <w:spacing w:after="0" w:line="240" w:lineRule="auto"/>
    </w:pPr>
    <w:rPr>
      <w:rFonts w:ascii="Times New Roman" w:eastAsia="Times New Roman" w:hAnsi="Times New Roman" w:cs="Times New Roman"/>
      <w:sz w:val="20"/>
      <w:szCs w:val="20"/>
      <w:lang w:eastAsia="ru-RU"/>
    </w:rPr>
  </w:style>
  <w:style w:type="paragraph" w:customStyle="1" w:styleId="ce1">
    <w:name w:val="нceбычный1"/>
    <w:rsid w:val="00FF0AC0"/>
    <w:pPr>
      <w:widowControl w:val="0"/>
      <w:spacing w:after="0" w:line="240" w:lineRule="auto"/>
    </w:pPr>
    <w:rPr>
      <w:rFonts w:ascii="Times New Roman" w:eastAsia="Times New Roman" w:hAnsi="Times New Roman" w:cs="Times New Roman"/>
      <w:sz w:val="20"/>
      <w:szCs w:val="20"/>
      <w:lang w:eastAsia="ru-RU"/>
    </w:rPr>
  </w:style>
  <w:style w:type="paragraph" w:customStyle="1" w:styleId="e2">
    <w:name w:val="ыeбычный2"/>
    <w:rsid w:val="00FF0AC0"/>
    <w:pPr>
      <w:widowControl w:val="0"/>
      <w:spacing w:after="0" w:line="240" w:lineRule="auto"/>
    </w:pPr>
    <w:rPr>
      <w:rFonts w:ascii="Times New Roman" w:eastAsia="Times New Roman" w:hAnsi="Times New Roman" w:cs="Times New Roman"/>
      <w:sz w:val="20"/>
      <w:szCs w:val="20"/>
      <w:lang w:eastAsia="ru-RU"/>
    </w:rPr>
  </w:style>
  <w:style w:type="paragraph" w:customStyle="1" w:styleId="1ff">
    <w:name w:val="Обы1"/>
    <w:rsid w:val="00FF0AC0"/>
    <w:pPr>
      <w:widowControl w:val="0"/>
      <w:spacing w:after="0" w:line="240" w:lineRule="auto"/>
    </w:pPr>
    <w:rPr>
      <w:rFonts w:ascii="Times New Roman" w:eastAsia="Times New Roman" w:hAnsi="Times New Roman" w:cs="Times New Roman"/>
      <w:snapToGrid w:val="0"/>
      <w:sz w:val="24"/>
      <w:szCs w:val="20"/>
      <w:lang w:eastAsia="ru-RU"/>
    </w:rPr>
  </w:style>
  <w:style w:type="character" w:customStyle="1" w:styleId="2f5">
    <w:name w:val="???????? ????? ??????2"/>
    <w:rsid w:val="00FF0AC0"/>
    <w:rPr>
      <w:sz w:val="20"/>
    </w:rPr>
  </w:style>
  <w:style w:type="paragraph" w:customStyle="1" w:styleId="3f4">
    <w:name w:val="?????? ??????????3"/>
    <w:basedOn w:val="ae"/>
    <w:rsid w:val="00FF0AC0"/>
    <w:pPr>
      <w:widowControl w:val="0"/>
      <w:tabs>
        <w:tab w:val="center" w:pos="4153"/>
        <w:tab w:val="right" w:pos="8306"/>
      </w:tabs>
    </w:pPr>
  </w:style>
  <w:style w:type="paragraph" w:customStyle="1" w:styleId="47">
    <w:name w:val="?????? ??????????4"/>
    <w:basedOn w:val="ae"/>
    <w:rsid w:val="00FF0AC0"/>
    <w:pPr>
      <w:widowControl w:val="0"/>
      <w:tabs>
        <w:tab w:val="center" w:pos="4153"/>
        <w:tab w:val="right" w:pos="8306"/>
      </w:tabs>
    </w:pPr>
  </w:style>
  <w:style w:type="character" w:customStyle="1" w:styleId="1ff0">
    <w:name w:val="???????? ????? ??????1"/>
    <w:rsid w:val="00FF0AC0"/>
    <w:rPr>
      <w:sz w:val="20"/>
    </w:rPr>
  </w:style>
  <w:style w:type="character" w:customStyle="1" w:styleId="KyrghyzTimes11pt">
    <w:name w:val="Обычный + Kyrghyz Times;11 pt;не полужирный Знак"/>
    <w:rsid w:val="00FF0AC0"/>
    <w:rPr>
      <w:rFonts w:ascii="Kyrghyz Times" w:hAnsi="Kyrghyz Times"/>
      <w:b/>
      <w:bCs/>
      <w:sz w:val="22"/>
      <w:szCs w:val="24"/>
      <w:lang w:val="ru-RU" w:eastAsia="ru-RU" w:bidi="ar-SA"/>
    </w:rPr>
  </w:style>
  <w:style w:type="character" w:customStyle="1" w:styleId="KyrghyzTimes1112">
    <w:name w:val="Обычный + Kyrghyz Times;11 пт;не полужирный;По ширине;Первая строка:  1;2... Знак Знак"/>
    <w:rsid w:val="00FF0AC0"/>
    <w:rPr>
      <w:rFonts w:ascii="Kyrghyz Times" w:hAnsi="Kyrghyz Times"/>
      <w:sz w:val="16"/>
      <w:szCs w:val="16"/>
      <w:lang w:val="ru-RU" w:eastAsia="ru-RU" w:bidi="ar-SA"/>
    </w:rPr>
  </w:style>
  <w:style w:type="paragraph" w:styleId="afffd">
    <w:name w:val="caption"/>
    <w:basedOn w:val="a0"/>
    <w:uiPriority w:val="99"/>
    <w:qFormat/>
    <w:rsid w:val="00FF0AC0"/>
    <w:pPr>
      <w:widowControl w:val="0"/>
      <w:spacing w:before="240" w:after="60"/>
      <w:jc w:val="center"/>
    </w:pPr>
    <w:rPr>
      <w:rFonts w:ascii="Arial" w:hAnsi="Arial"/>
      <w:b/>
      <w:kern w:val="28"/>
      <w:sz w:val="32"/>
      <w:szCs w:val="20"/>
    </w:rPr>
  </w:style>
  <w:style w:type="paragraph" w:styleId="afffe">
    <w:name w:val="Balloon Text"/>
    <w:basedOn w:val="a0"/>
    <w:link w:val="affff"/>
    <w:uiPriority w:val="99"/>
    <w:rsid w:val="00FF0AC0"/>
    <w:rPr>
      <w:rFonts w:ascii="Tahoma" w:hAnsi="Tahoma" w:cs="Tahoma"/>
      <w:sz w:val="16"/>
      <w:szCs w:val="16"/>
    </w:rPr>
  </w:style>
  <w:style w:type="character" w:customStyle="1" w:styleId="affff">
    <w:name w:val="Текст выноски Знак"/>
    <w:basedOn w:val="a1"/>
    <w:link w:val="afffe"/>
    <w:uiPriority w:val="99"/>
    <w:rsid w:val="00FF0AC0"/>
    <w:rPr>
      <w:rFonts w:ascii="Tahoma" w:eastAsia="Times New Roman" w:hAnsi="Tahoma" w:cs="Tahoma"/>
      <w:sz w:val="16"/>
      <w:szCs w:val="16"/>
      <w:lang w:eastAsia="ru-RU"/>
    </w:rPr>
  </w:style>
  <w:style w:type="character" w:styleId="affff0">
    <w:name w:val="footnote reference"/>
    <w:rsid w:val="00FF0AC0"/>
    <w:rPr>
      <w:vertAlign w:val="superscript"/>
    </w:rPr>
  </w:style>
  <w:style w:type="paragraph" w:styleId="2f6">
    <w:name w:val="toc 2"/>
    <w:basedOn w:val="a0"/>
    <w:next w:val="a0"/>
    <w:autoRedefine/>
    <w:uiPriority w:val="99"/>
    <w:rsid w:val="00FF0AC0"/>
    <w:pPr>
      <w:ind w:left="240"/>
    </w:pPr>
    <w:rPr>
      <w:rFonts w:ascii="Kyrghyz Times" w:hAnsi="Kyrghyz Times"/>
      <w:sz w:val="20"/>
    </w:rPr>
  </w:style>
  <w:style w:type="paragraph" w:styleId="55">
    <w:name w:val="toc 5"/>
    <w:basedOn w:val="a0"/>
    <w:next w:val="a0"/>
    <w:autoRedefine/>
    <w:rsid w:val="00FF0AC0"/>
    <w:pPr>
      <w:ind w:left="800"/>
    </w:pPr>
    <w:rPr>
      <w:rFonts w:ascii="Kyrghyz Times" w:hAnsi="Kyrghyz Times"/>
      <w:sz w:val="20"/>
      <w:szCs w:val="20"/>
    </w:rPr>
  </w:style>
  <w:style w:type="paragraph" w:styleId="63">
    <w:name w:val="toc 6"/>
    <w:basedOn w:val="a0"/>
    <w:next w:val="a0"/>
    <w:autoRedefine/>
    <w:rsid w:val="00FF0AC0"/>
    <w:pPr>
      <w:ind w:left="1000"/>
    </w:pPr>
    <w:rPr>
      <w:rFonts w:ascii="Kyrghyz Times" w:hAnsi="Kyrghyz Times"/>
      <w:sz w:val="20"/>
      <w:szCs w:val="20"/>
    </w:rPr>
  </w:style>
  <w:style w:type="paragraph" w:styleId="73">
    <w:name w:val="toc 7"/>
    <w:basedOn w:val="a0"/>
    <w:next w:val="a0"/>
    <w:autoRedefine/>
    <w:rsid w:val="00FF0AC0"/>
    <w:pPr>
      <w:ind w:left="1202"/>
    </w:pPr>
    <w:rPr>
      <w:rFonts w:ascii="Kyrghyz Times" w:hAnsi="Kyrghyz Times"/>
      <w:sz w:val="20"/>
      <w:szCs w:val="20"/>
    </w:rPr>
  </w:style>
  <w:style w:type="paragraph" w:styleId="82">
    <w:name w:val="toc 8"/>
    <w:basedOn w:val="a0"/>
    <w:next w:val="a0"/>
    <w:autoRedefine/>
    <w:rsid w:val="00FF0AC0"/>
    <w:pPr>
      <w:ind w:left="1400"/>
    </w:pPr>
    <w:rPr>
      <w:rFonts w:ascii="Kyrghyz Times" w:hAnsi="Kyrghyz Times"/>
      <w:sz w:val="20"/>
      <w:szCs w:val="20"/>
    </w:rPr>
  </w:style>
  <w:style w:type="paragraph" w:styleId="92">
    <w:name w:val="toc 9"/>
    <w:basedOn w:val="a0"/>
    <w:next w:val="a0"/>
    <w:autoRedefine/>
    <w:rsid w:val="00FF0AC0"/>
    <w:pPr>
      <w:ind w:left="1600"/>
    </w:pPr>
    <w:rPr>
      <w:rFonts w:ascii="Kyrghyz Times" w:hAnsi="Kyrghyz Times"/>
      <w:sz w:val="20"/>
      <w:szCs w:val="20"/>
    </w:rPr>
  </w:style>
  <w:style w:type="paragraph" w:styleId="48">
    <w:name w:val="toc 4"/>
    <w:basedOn w:val="a0"/>
    <w:next w:val="a0"/>
    <w:autoRedefine/>
    <w:rsid w:val="00FF0AC0"/>
    <w:pPr>
      <w:ind w:left="403"/>
    </w:pPr>
    <w:rPr>
      <w:rFonts w:ascii="Kyrghyz Times" w:hAnsi="Kyrghyz Times"/>
      <w:sz w:val="20"/>
      <w:szCs w:val="20"/>
    </w:rPr>
  </w:style>
  <w:style w:type="paragraph" w:customStyle="1" w:styleId="999">
    <w:name w:val="Стиль 999"/>
    <w:basedOn w:val="a0"/>
    <w:uiPriority w:val="99"/>
    <w:semiHidden/>
    <w:rsid w:val="00FF0AC0"/>
    <w:pPr>
      <w:tabs>
        <w:tab w:val="num" w:pos="360"/>
      </w:tabs>
      <w:jc w:val="both"/>
    </w:pPr>
    <w:rPr>
      <w:rFonts w:ascii="Arial" w:hAnsi="Arial"/>
      <w:sz w:val="20"/>
      <w:szCs w:val="20"/>
    </w:rPr>
  </w:style>
  <w:style w:type="paragraph" w:styleId="56">
    <w:name w:val="index 5"/>
    <w:basedOn w:val="a0"/>
    <w:next w:val="a0"/>
    <w:autoRedefine/>
    <w:uiPriority w:val="99"/>
    <w:rsid w:val="00FF0AC0"/>
    <w:pPr>
      <w:ind w:left="1200" w:hanging="240"/>
    </w:pPr>
  </w:style>
  <w:style w:type="paragraph" w:styleId="1ff1">
    <w:name w:val="index 1"/>
    <w:basedOn w:val="a0"/>
    <w:next w:val="a0"/>
    <w:autoRedefine/>
    <w:uiPriority w:val="99"/>
    <w:rsid w:val="00FF0AC0"/>
    <w:pPr>
      <w:ind w:left="240" w:hanging="240"/>
    </w:pPr>
  </w:style>
  <w:style w:type="paragraph" w:customStyle="1" w:styleId="affff1">
    <w:name w:val="Знак"/>
    <w:basedOn w:val="a0"/>
    <w:rsid w:val="00FF0AC0"/>
    <w:pPr>
      <w:spacing w:after="160" w:line="240" w:lineRule="exact"/>
    </w:pPr>
    <w:rPr>
      <w:rFonts w:ascii="Verdana" w:hAnsi="Verdana"/>
      <w:sz w:val="20"/>
      <w:szCs w:val="20"/>
      <w:lang w:val="en-US" w:eastAsia="en-US"/>
    </w:rPr>
  </w:style>
  <w:style w:type="table" w:styleId="affff2">
    <w:name w:val="Table Grid"/>
    <w:basedOn w:val="a2"/>
    <w:rsid w:val="00FF0A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annotation text"/>
    <w:basedOn w:val="a0"/>
    <w:link w:val="affff4"/>
    <w:uiPriority w:val="99"/>
    <w:rsid w:val="00FF0AC0"/>
    <w:rPr>
      <w:sz w:val="20"/>
      <w:szCs w:val="20"/>
    </w:rPr>
  </w:style>
  <w:style w:type="character" w:customStyle="1" w:styleId="affff4">
    <w:name w:val="Текст примечания Знак"/>
    <w:basedOn w:val="a1"/>
    <w:link w:val="affff3"/>
    <w:uiPriority w:val="99"/>
    <w:rsid w:val="00FF0AC0"/>
    <w:rPr>
      <w:rFonts w:ascii="Times New Roman" w:eastAsia="Times New Roman" w:hAnsi="Times New Roman" w:cs="Times New Roman"/>
      <w:sz w:val="20"/>
      <w:szCs w:val="20"/>
      <w:lang w:eastAsia="ru-RU"/>
    </w:rPr>
  </w:style>
  <w:style w:type="paragraph" w:styleId="affff5">
    <w:name w:val="endnote text"/>
    <w:basedOn w:val="a0"/>
    <w:link w:val="affff6"/>
    <w:uiPriority w:val="99"/>
    <w:rsid w:val="00FF0AC0"/>
    <w:rPr>
      <w:sz w:val="20"/>
      <w:szCs w:val="20"/>
    </w:rPr>
  </w:style>
  <w:style w:type="character" w:customStyle="1" w:styleId="affff6">
    <w:name w:val="Текст концевой сноски Знак"/>
    <w:basedOn w:val="a1"/>
    <w:link w:val="affff5"/>
    <w:uiPriority w:val="99"/>
    <w:rsid w:val="00FF0AC0"/>
    <w:rPr>
      <w:rFonts w:ascii="Times New Roman" w:eastAsia="Times New Roman" w:hAnsi="Times New Roman" w:cs="Times New Roman"/>
      <w:sz w:val="20"/>
      <w:szCs w:val="20"/>
      <w:lang w:eastAsia="ru-RU"/>
    </w:rPr>
  </w:style>
  <w:style w:type="paragraph" w:styleId="affff7">
    <w:name w:val="Document Map"/>
    <w:basedOn w:val="a0"/>
    <w:link w:val="affff8"/>
    <w:uiPriority w:val="99"/>
    <w:rsid w:val="00FF0AC0"/>
    <w:pPr>
      <w:shd w:val="clear" w:color="auto" w:fill="000080"/>
    </w:pPr>
    <w:rPr>
      <w:rFonts w:ascii="Tahoma" w:hAnsi="Tahoma"/>
      <w:sz w:val="20"/>
      <w:szCs w:val="20"/>
    </w:rPr>
  </w:style>
  <w:style w:type="character" w:customStyle="1" w:styleId="affff8">
    <w:name w:val="Схема документа Знак"/>
    <w:basedOn w:val="a1"/>
    <w:link w:val="affff7"/>
    <w:uiPriority w:val="99"/>
    <w:rsid w:val="00FF0AC0"/>
    <w:rPr>
      <w:rFonts w:ascii="Tahoma" w:eastAsia="Times New Roman" w:hAnsi="Tahoma" w:cs="Times New Roman"/>
      <w:sz w:val="20"/>
      <w:szCs w:val="20"/>
      <w:shd w:val="clear" w:color="auto" w:fill="000080"/>
      <w:lang w:eastAsia="ru-RU"/>
    </w:rPr>
  </w:style>
  <w:style w:type="character" w:styleId="affff9">
    <w:name w:val="endnote reference"/>
    <w:rsid w:val="00FF0AC0"/>
    <w:rPr>
      <w:vertAlign w:val="superscript"/>
    </w:rPr>
  </w:style>
  <w:style w:type="paragraph" w:customStyle="1" w:styleId="BodyText210">
    <w:name w:val="Body Text 2.Основной текст 1"/>
    <w:basedOn w:val="a0"/>
    <w:uiPriority w:val="99"/>
    <w:semiHidden/>
    <w:rsid w:val="00FF0AC0"/>
    <w:pPr>
      <w:ind w:firstLine="720"/>
      <w:jc w:val="both"/>
    </w:pPr>
    <w:rPr>
      <w:sz w:val="28"/>
      <w:szCs w:val="20"/>
    </w:rPr>
  </w:style>
  <w:style w:type="paragraph" w:customStyle="1" w:styleId="Diagram">
    <w:name w:val="Diagram"/>
    <w:basedOn w:val="a0"/>
    <w:next w:val="a0"/>
    <w:uiPriority w:val="99"/>
    <w:semiHidden/>
    <w:rsid w:val="00FF0AC0"/>
    <w:pPr>
      <w:tabs>
        <w:tab w:val="num" w:pos="2410"/>
      </w:tabs>
      <w:spacing w:before="120" w:after="60"/>
      <w:ind w:left="2410" w:hanging="1701"/>
      <w:jc w:val="both"/>
    </w:pPr>
    <w:rPr>
      <w:noProof/>
      <w:sz w:val="28"/>
      <w:szCs w:val="20"/>
      <w:lang w:val="en-US"/>
    </w:rPr>
  </w:style>
  <w:style w:type="paragraph" w:customStyle="1" w:styleId="57">
    <w:name w:val="Обычный5"/>
    <w:semiHidden/>
    <w:rsid w:val="00FF0AC0"/>
    <w:pPr>
      <w:snapToGrid w:val="0"/>
      <w:spacing w:before="100" w:after="100" w:line="240" w:lineRule="auto"/>
    </w:pPr>
    <w:rPr>
      <w:rFonts w:ascii="Times New Roman" w:eastAsia="Times New Roman" w:hAnsi="Times New Roman" w:cs="Times New Roman"/>
      <w:sz w:val="24"/>
      <w:szCs w:val="24"/>
      <w:lang w:eastAsia="ru-RU"/>
    </w:rPr>
  </w:style>
  <w:style w:type="paragraph" w:customStyle="1" w:styleId="Paragraph">
    <w:name w:val="Paragraph"/>
    <w:basedOn w:val="a0"/>
    <w:uiPriority w:val="99"/>
    <w:semiHidden/>
    <w:rsid w:val="00FF0AC0"/>
    <w:pPr>
      <w:tabs>
        <w:tab w:val="num" w:pos="851"/>
      </w:tabs>
      <w:spacing w:after="120"/>
      <w:ind w:left="851" w:hanging="851"/>
      <w:jc w:val="both"/>
    </w:pPr>
    <w:rPr>
      <w:bCs/>
    </w:rPr>
  </w:style>
  <w:style w:type="paragraph" w:customStyle="1" w:styleId="Web">
    <w:name w:val="Обычный (Web)"/>
    <w:basedOn w:val="a0"/>
    <w:uiPriority w:val="99"/>
    <w:semiHidden/>
    <w:rsid w:val="00FF0AC0"/>
    <w:pPr>
      <w:spacing w:before="100" w:beforeAutospacing="1" w:after="100" w:afterAutospacing="1"/>
    </w:pPr>
    <w:rPr>
      <w:rFonts w:ascii="Verdana" w:hAnsi="Verdana"/>
      <w:color w:val="000000"/>
      <w:sz w:val="19"/>
      <w:szCs w:val="19"/>
    </w:rPr>
  </w:style>
  <w:style w:type="paragraph" w:styleId="64">
    <w:name w:val="index 6"/>
    <w:basedOn w:val="a0"/>
    <w:next w:val="a0"/>
    <w:autoRedefine/>
    <w:uiPriority w:val="99"/>
    <w:rsid w:val="00FF0AC0"/>
    <w:pPr>
      <w:ind w:left="1440" w:hanging="240"/>
    </w:pPr>
  </w:style>
  <w:style w:type="paragraph" w:customStyle="1" w:styleId="1ff2">
    <w:name w:val="Название объекта1"/>
    <w:basedOn w:val="a0"/>
    <w:rsid w:val="00FF0AC0"/>
    <w:pPr>
      <w:widowControl w:val="0"/>
      <w:spacing w:before="240" w:after="60"/>
      <w:jc w:val="center"/>
    </w:pPr>
    <w:rPr>
      <w:rFonts w:ascii="Arial" w:hAnsi="Arial"/>
      <w:b/>
      <w:snapToGrid w:val="0"/>
      <w:kern w:val="28"/>
      <w:sz w:val="32"/>
      <w:szCs w:val="20"/>
    </w:rPr>
  </w:style>
  <w:style w:type="paragraph" w:customStyle="1" w:styleId="1ff3">
    <w:name w:val="О1ычный"/>
    <w:rsid w:val="00FF0AC0"/>
    <w:pPr>
      <w:widowControl w:val="0"/>
      <w:spacing w:after="0" w:line="240" w:lineRule="auto"/>
    </w:pPr>
    <w:rPr>
      <w:rFonts w:ascii="Times New Roman" w:eastAsia="Times New Roman" w:hAnsi="Times New Roman" w:cs="Times New Roman"/>
      <w:sz w:val="24"/>
      <w:szCs w:val="20"/>
      <w:lang w:eastAsia="ru-RU"/>
    </w:rPr>
  </w:style>
  <w:style w:type="paragraph" w:customStyle="1" w:styleId="49">
    <w:name w:val="Обычный4"/>
    <w:rsid w:val="00FF0AC0"/>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313">
    <w:name w:val="Заголовок 31"/>
    <w:basedOn w:val="49"/>
    <w:next w:val="49"/>
    <w:rsid w:val="00FF0AC0"/>
    <w:pPr>
      <w:keepNext/>
      <w:spacing w:before="240" w:after="60"/>
    </w:pPr>
    <w:rPr>
      <w:b/>
      <w:sz w:val="24"/>
    </w:rPr>
  </w:style>
  <w:style w:type="paragraph" w:customStyle="1" w:styleId="1ff4">
    <w:name w:val="Основной текст1"/>
    <w:basedOn w:val="a0"/>
    <w:rsid w:val="00FF0AC0"/>
    <w:pPr>
      <w:widowControl w:val="0"/>
      <w:ind w:right="-766"/>
      <w:jc w:val="both"/>
    </w:pPr>
    <w:rPr>
      <w:b/>
      <w:snapToGrid w:val="0"/>
      <w:szCs w:val="20"/>
    </w:rPr>
  </w:style>
  <w:style w:type="paragraph" w:customStyle="1" w:styleId="0110">
    <w:name w:val="з0головок 11"/>
    <w:basedOn w:val="a0"/>
    <w:next w:val="a0"/>
    <w:rsid w:val="00FF0AC0"/>
    <w:pPr>
      <w:keepNext/>
      <w:widowControl w:val="0"/>
      <w:spacing w:before="240" w:after="60"/>
    </w:pPr>
    <w:rPr>
      <w:rFonts w:ascii="Arial" w:hAnsi="Arial"/>
      <w:b/>
      <w:kern w:val="28"/>
      <w:sz w:val="28"/>
      <w:szCs w:val="20"/>
      <w:lang w:val="en-US"/>
    </w:rPr>
  </w:style>
  <w:style w:type="paragraph" w:customStyle="1" w:styleId="214">
    <w:name w:val="Основной текст с отступом 21"/>
    <w:basedOn w:val="a0"/>
    <w:rsid w:val="00FF0AC0"/>
    <w:pPr>
      <w:widowControl w:val="0"/>
      <w:ind w:right="-766" w:firstLine="720"/>
      <w:jc w:val="both"/>
    </w:pPr>
    <w:rPr>
      <w:rFonts w:ascii="Kyrghyz Times" w:hAnsi="Kyrghyz Times"/>
      <w:sz w:val="28"/>
      <w:szCs w:val="20"/>
    </w:rPr>
  </w:style>
  <w:style w:type="paragraph" w:customStyle="1" w:styleId="1ff5">
    <w:name w:val="Цитата1"/>
    <w:basedOn w:val="a0"/>
    <w:rsid w:val="00FF0AC0"/>
    <w:pPr>
      <w:ind w:left="709" w:right="341"/>
      <w:jc w:val="both"/>
    </w:pPr>
    <w:rPr>
      <w:rFonts w:ascii="Kyrghyz Times" w:hAnsi="Kyrghyz Times"/>
      <w:szCs w:val="20"/>
    </w:rPr>
  </w:style>
  <w:style w:type="paragraph" w:customStyle="1" w:styleId="314">
    <w:name w:val="Основной текст 31"/>
    <w:basedOn w:val="a0"/>
    <w:rsid w:val="00FF0AC0"/>
    <w:pPr>
      <w:ind w:right="-1"/>
      <w:jc w:val="both"/>
    </w:pPr>
    <w:rPr>
      <w:rFonts w:ascii="Kyrghyz Times" w:hAnsi="Kyrghyz Times"/>
      <w:szCs w:val="20"/>
    </w:rPr>
  </w:style>
  <w:style w:type="paragraph" w:customStyle="1" w:styleId="315">
    <w:name w:val="Основной текст с отступом 31"/>
    <w:basedOn w:val="a0"/>
    <w:rsid w:val="00FF0AC0"/>
    <w:pPr>
      <w:ind w:firstLine="720"/>
      <w:jc w:val="both"/>
    </w:pPr>
    <w:rPr>
      <w:szCs w:val="20"/>
      <w:lang w:val="en-US"/>
    </w:rPr>
  </w:style>
  <w:style w:type="paragraph" w:customStyle="1" w:styleId="1ff6">
    <w:name w:val="Схема документа1"/>
    <w:basedOn w:val="a0"/>
    <w:rsid w:val="00FF0AC0"/>
    <w:pPr>
      <w:shd w:val="clear" w:color="auto" w:fill="000080"/>
    </w:pPr>
    <w:rPr>
      <w:rFonts w:ascii="Tahoma" w:hAnsi="Tahoma"/>
      <w:sz w:val="21"/>
      <w:szCs w:val="20"/>
      <w:vertAlign w:val="superscript"/>
    </w:rPr>
  </w:style>
  <w:style w:type="paragraph" w:customStyle="1" w:styleId="1ff7">
    <w:name w:val="Основной текст с отступом1"/>
    <w:basedOn w:val="a0"/>
    <w:rsid w:val="00FF0AC0"/>
    <w:pPr>
      <w:spacing w:after="120"/>
      <w:ind w:left="283"/>
    </w:pPr>
  </w:style>
  <w:style w:type="paragraph" w:customStyle="1" w:styleId="e912">
    <w:name w:val="Обычныe91"/>
    <w:rsid w:val="00FF0AC0"/>
    <w:pPr>
      <w:widowControl w:val="0"/>
      <w:spacing w:after="0" w:line="240" w:lineRule="auto"/>
    </w:pPr>
    <w:rPr>
      <w:rFonts w:ascii="Times New Roman" w:eastAsia="Times New Roman" w:hAnsi="Times New Roman" w:cs="Times New Roman"/>
      <w:sz w:val="20"/>
      <w:szCs w:val="20"/>
      <w:lang w:eastAsia="ru-RU"/>
    </w:rPr>
  </w:style>
  <w:style w:type="paragraph" w:customStyle="1" w:styleId="b0">
    <w:name w:val="Обычнbй"/>
    <w:rsid w:val="00FF0AC0"/>
    <w:pPr>
      <w:widowControl w:val="0"/>
      <w:spacing w:after="0" w:line="240" w:lineRule="auto"/>
    </w:pPr>
    <w:rPr>
      <w:rFonts w:ascii="Times New Roman" w:eastAsia="Times New Roman" w:hAnsi="Times New Roman" w:cs="Times New Roman"/>
      <w:sz w:val="20"/>
      <w:szCs w:val="20"/>
      <w:lang w:eastAsia="ru-RU"/>
    </w:rPr>
  </w:style>
  <w:style w:type="paragraph" w:customStyle="1" w:styleId="1ff8">
    <w:name w:val="Абзац списка1"/>
    <w:basedOn w:val="a0"/>
    <w:rsid w:val="00FF0AC0"/>
    <w:pPr>
      <w:ind w:left="720"/>
      <w:contextualSpacing/>
    </w:pPr>
    <w:rPr>
      <w:rFonts w:eastAsia="Calibri"/>
    </w:rPr>
  </w:style>
  <w:style w:type="paragraph" w:customStyle="1" w:styleId="affffa">
    <w:name w:val="Знак Знак Знак Знак"/>
    <w:basedOn w:val="a0"/>
    <w:rsid w:val="00FF0AC0"/>
    <w:pPr>
      <w:spacing w:after="160" w:line="240" w:lineRule="exact"/>
    </w:pPr>
    <w:rPr>
      <w:rFonts w:ascii="Verdana" w:hAnsi="Verdana"/>
      <w:sz w:val="20"/>
      <w:szCs w:val="20"/>
      <w:lang w:val="en-US" w:eastAsia="en-US"/>
    </w:rPr>
  </w:style>
  <w:style w:type="character" w:customStyle="1" w:styleId="58">
    <w:name w:val="Знак Знак5"/>
    <w:locked/>
    <w:rsid w:val="00FF0AC0"/>
    <w:rPr>
      <w:b/>
      <w:sz w:val="24"/>
      <w:lang w:val="ru-RU" w:eastAsia="ru-RU" w:bidi="ar-SA"/>
    </w:rPr>
  </w:style>
  <w:style w:type="character" w:customStyle="1" w:styleId="4a">
    <w:name w:val="Знак Знак4"/>
    <w:rsid w:val="00FF0AC0"/>
    <w:rPr>
      <w:sz w:val="24"/>
      <w:lang w:val="ru-RU" w:eastAsia="ru-RU" w:bidi="ar-SA"/>
    </w:rPr>
  </w:style>
  <w:style w:type="character" w:styleId="affffb">
    <w:name w:val="annotation reference"/>
    <w:rsid w:val="00FF0AC0"/>
    <w:rPr>
      <w:sz w:val="16"/>
      <w:szCs w:val="16"/>
    </w:rPr>
  </w:style>
  <w:style w:type="paragraph" w:styleId="affffc">
    <w:name w:val="annotation subject"/>
    <w:basedOn w:val="affff3"/>
    <w:next w:val="affff3"/>
    <w:link w:val="affffd"/>
    <w:rsid w:val="00FF0AC0"/>
    <w:rPr>
      <w:rFonts w:eastAsia="MS Mincho"/>
      <w:b/>
      <w:bCs/>
    </w:rPr>
  </w:style>
  <w:style w:type="character" w:customStyle="1" w:styleId="affffd">
    <w:name w:val="Тема примечания Знак"/>
    <w:basedOn w:val="affff4"/>
    <w:link w:val="affffc"/>
    <w:rsid w:val="00FF0AC0"/>
    <w:rPr>
      <w:rFonts w:ascii="Times New Roman" w:eastAsia="MS Mincho" w:hAnsi="Times New Roman" w:cs="Times New Roman"/>
      <w:b/>
      <w:bCs/>
      <w:sz w:val="20"/>
      <w:szCs w:val="20"/>
      <w:lang w:eastAsia="ru-RU"/>
    </w:rPr>
  </w:style>
  <w:style w:type="paragraph" w:customStyle="1" w:styleId="affffe">
    <w:name w:val="Знак Знак Знак Знак Знак Знак"/>
    <w:basedOn w:val="a0"/>
    <w:rsid w:val="00FF0AC0"/>
    <w:pPr>
      <w:spacing w:after="160" w:line="240" w:lineRule="exact"/>
    </w:pPr>
    <w:rPr>
      <w:rFonts w:ascii="Verdana" w:hAnsi="Verdana"/>
      <w:sz w:val="20"/>
      <w:szCs w:val="20"/>
      <w:lang w:val="en-US" w:eastAsia="en-US"/>
    </w:rPr>
  </w:style>
  <w:style w:type="paragraph" w:customStyle="1" w:styleId="1ff9">
    <w:name w:val="Знак Знак Знак Знак1"/>
    <w:basedOn w:val="a0"/>
    <w:rsid w:val="00FF0AC0"/>
    <w:pPr>
      <w:spacing w:after="160" w:line="240" w:lineRule="exact"/>
    </w:pPr>
    <w:rPr>
      <w:rFonts w:ascii="Verdana" w:hAnsi="Verdana"/>
      <w:sz w:val="20"/>
      <w:szCs w:val="20"/>
      <w:lang w:val="en-US" w:eastAsia="en-US"/>
    </w:rPr>
  </w:style>
  <w:style w:type="character" w:customStyle="1" w:styleId="150">
    <w:name w:val="Знак Знак15"/>
    <w:locked/>
    <w:rsid w:val="00FF0AC0"/>
    <w:rPr>
      <w:rFonts w:ascii="Kyrghyz Times" w:hAnsi="Kyrghyz Times"/>
      <w:b/>
      <w:bCs/>
      <w:sz w:val="24"/>
      <w:szCs w:val="24"/>
      <w:lang w:val="ru-RU" w:eastAsia="ru-RU" w:bidi="ar-SA"/>
    </w:rPr>
  </w:style>
  <w:style w:type="character" w:customStyle="1" w:styleId="113">
    <w:name w:val="Знак Знак11"/>
    <w:locked/>
    <w:rsid w:val="00FF0AC0"/>
    <w:rPr>
      <w:b/>
      <w:sz w:val="24"/>
      <w:lang w:val="ru-RU" w:eastAsia="ru-RU" w:bidi="ar-SA"/>
    </w:rPr>
  </w:style>
  <w:style w:type="paragraph" w:styleId="afffff">
    <w:name w:val="Revision"/>
    <w:hidden/>
    <w:uiPriority w:val="99"/>
    <w:semiHidden/>
    <w:rsid w:val="00FF0AC0"/>
    <w:pPr>
      <w:spacing w:after="0" w:line="240" w:lineRule="auto"/>
    </w:pPr>
    <w:rPr>
      <w:rFonts w:ascii="Times New Roman" w:eastAsia="Times New Roman" w:hAnsi="Times New Roman" w:cs="Times New Roman"/>
      <w:sz w:val="24"/>
      <w:szCs w:val="24"/>
      <w:lang w:eastAsia="ru-RU"/>
    </w:rPr>
  </w:style>
  <w:style w:type="paragraph" w:styleId="afffff0">
    <w:name w:val="No Spacing"/>
    <w:link w:val="afffff1"/>
    <w:uiPriority w:val="1"/>
    <w:qFormat/>
    <w:rsid w:val="00FF0AC0"/>
    <w:pPr>
      <w:spacing w:after="0" w:line="240" w:lineRule="auto"/>
    </w:pPr>
    <w:rPr>
      <w:rFonts w:ascii="Times New Roman" w:eastAsia="Times New Roman" w:hAnsi="Times New Roman" w:cs="Times New Roman"/>
      <w:sz w:val="24"/>
      <w:szCs w:val="24"/>
      <w:lang w:eastAsia="ru-RU"/>
    </w:rPr>
  </w:style>
  <w:style w:type="character" w:customStyle="1" w:styleId="shorttext">
    <w:name w:val="short_text"/>
    <w:rsid w:val="00FF0AC0"/>
  </w:style>
  <w:style w:type="paragraph" w:styleId="afffff2">
    <w:name w:val="List Paragraph"/>
    <w:basedOn w:val="a0"/>
    <w:qFormat/>
    <w:rsid w:val="00FF0AC0"/>
    <w:pPr>
      <w:ind w:left="720"/>
      <w:contextualSpacing/>
    </w:pPr>
  </w:style>
  <w:style w:type="paragraph" w:customStyle="1" w:styleId="1ffa">
    <w:name w:val="Без интервала1"/>
    <w:rsid w:val="00FF0AC0"/>
    <w:pPr>
      <w:spacing w:after="0" w:line="240" w:lineRule="auto"/>
    </w:pPr>
    <w:rPr>
      <w:rFonts w:ascii="Times New Roman" w:eastAsia="Calibri" w:hAnsi="Times New Roman" w:cs="Times New Roman"/>
      <w:sz w:val="24"/>
      <w:szCs w:val="24"/>
      <w:lang w:eastAsia="ru-RU"/>
    </w:rPr>
  </w:style>
  <w:style w:type="character" w:customStyle="1" w:styleId="180">
    <w:name w:val="Знак Знак18"/>
    <w:semiHidden/>
    <w:rsid w:val="00FF0AC0"/>
    <w:rPr>
      <w:rFonts w:ascii="Cambria" w:eastAsia="Times New Roman" w:hAnsi="Cambria" w:cs="Times New Roman"/>
      <w:b/>
      <w:bCs/>
      <w:sz w:val="26"/>
      <w:szCs w:val="26"/>
    </w:rPr>
  </w:style>
  <w:style w:type="paragraph" w:customStyle="1" w:styleId="114">
    <w:name w:val="Верхний колонтитул11"/>
    <w:basedOn w:val="a0"/>
    <w:rsid w:val="00FF0AC0"/>
    <w:pPr>
      <w:widowControl w:val="0"/>
      <w:tabs>
        <w:tab w:val="center" w:pos="4153"/>
        <w:tab w:val="right" w:pos="8306"/>
      </w:tabs>
    </w:pPr>
    <w:rPr>
      <w:sz w:val="20"/>
      <w:szCs w:val="20"/>
    </w:rPr>
  </w:style>
  <w:style w:type="paragraph" w:customStyle="1" w:styleId="2210">
    <w:name w:val="Основной текст 221"/>
    <w:basedOn w:val="a0"/>
    <w:rsid w:val="00FF0AC0"/>
    <w:pPr>
      <w:widowControl w:val="0"/>
      <w:ind w:firstLine="510"/>
      <w:jc w:val="both"/>
    </w:pPr>
    <w:rPr>
      <w:sz w:val="20"/>
      <w:szCs w:val="20"/>
    </w:rPr>
  </w:style>
  <w:style w:type="character" w:customStyle="1" w:styleId="215">
    <w:name w:val="Основной шрифт абзаца21"/>
    <w:rsid w:val="00FF0AC0"/>
    <w:rPr>
      <w:sz w:val="20"/>
    </w:rPr>
  </w:style>
  <w:style w:type="character" w:customStyle="1" w:styleId="KyrghyzTimes1">
    <w:name w:val="Обычный + Kyrghyz Times1"/>
    <w:aliases w:val="11 pt1,не полужирный Знак1"/>
    <w:rsid w:val="00FF0AC0"/>
    <w:rPr>
      <w:rFonts w:ascii="Kyrghyz Times" w:hAnsi="Kyrghyz Times" w:cs="Times New Roman"/>
      <w:b/>
      <w:bCs/>
      <w:sz w:val="24"/>
      <w:szCs w:val="24"/>
      <w:lang w:val="ru-RU" w:eastAsia="ru-RU" w:bidi="ar-SA"/>
    </w:rPr>
  </w:style>
  <w:style w:type="character" w:customStyle="1" w:styleId="74">
    <w:name w:val="Знак Знак7"/>
    <w:rsid w:val="00FF0AC0"/>
    <w:rPr>
      <w:rFonts w:ascii="Arial" w:hAnsi="Arial" w:cs="Arial"/>
      <w:b/>
      <w:bCs/>
      <w:sz w:val="26"/>
      <w:szCs w:val="26"/>
      <w:lang w:val="ru-RU" w:eastAsia="ru-RU" w:bidi="ar-SA"/>
    </w:rPr>
  </w:style>
  <w:style w:type="numbering" w:customStyle="1" w:styleId="1ffb">
    <w:name w:val="Нет списка1"/>
    <w:next w:val="a3"/>
    <w:semiHidden/>
    <w:rsid w:val="00FF0AC0"/>
  </w:style>
  <w:style w:type="numbering" w:customStyle="1" w:styleId="2f7">
    <w:name w:val="Нет списка2"/>
    <w:next w:val="a3"/>
    <w:semiHidden/>
    <w:rsid w:val="00FF0AC0"/>
  </w:style>
  <w:style w:type="character" w:customStyle="1" w:styleId="100">
    <w:name w:val="Знак Знак10"/>
    <w:rsid w:val="00FF0AC0"/>
    <w:rPr>
      <w:sz w:val="24"/>
      <w:szCs w:val="24"/>
    </w:rPr>
  </w:style>
  <w:style w:type="paragraph" w:customStyle="1" w:styleId="120">
    <w:name w:val="Знак Знак12"/>
    <w:basedOn w:val="a0"/>
    <w:rsid w:val="00FF0AC0"/>
    <w:pPr>
      <w:spacing w:after="160" w:line="240" w:lineRule="exact"/>
    </w:pPr>
    <w:rPr>
      <w:rFonts w:ascii="Verdana" w:hAnsi="Verdana"/>
      <w:sz w:val="20"/>
      <w:szCs w:val="20"/>
      <w:lang w:val="en-US" w:eastAsia="en-US"/>
    </w:rPr>
  </w:style>
  <w:style w:type="paragraph" w:customStyle="1" w:styleId="1ffc">
    <w:name w:val="Без интервала1"/>
    <w:rsid w:val="00FF0AC0"/>
    <w:pPr>
      <w:spacing w:after="0" w:line="240" w:lineRule="auto"/>
    </w:pPr>
    <w:rPr>
      <w:rFonts w:ascii="Times New Roman" w:eastAsia="Calibri" w:hAnsi="Times New Roman" w:cs="Times New Roman"/>
      <w:sz w:val="24"/>
      <w:szCs w:val="24"/>
      <w:lang w:eastAsia="ru-RU"/>
    </w:rPr>
  </w:style>
  <w:style w:type="paragraph" w:customStyle="1" w:styleId="afffff3">
    <w:name w:val="Знак Знак"/>
    <w:basedOn w:val="a0"/>
    <w:rsid w:val="00FF0AC0"/>
    <w:pPr>
      <w:spacing w:after="160" w:line="240" w:lineRule="exact"/>
    </w:pPr>
    <w:rPr>
      <w:rFonts w:ascii="Verdana" w:hAnsi="Verdana"/>
      <w:sz w:val="20"/>
      <w:szCs w:val="20"/>
      <w:lang w:val="en-US" w:eastAsia="en-US"/>
    </w:rPr>
  </w:style>
  <w:style w:type="character" w:customStyle="1" w:styleId="1ffd">
    <w:name w:val="Основной текст с отступом Знак1"/>
    <w:rsid w:val="00FF0AC0"/>
    <w:rPr>
      <w:sz w:val="24"/>
    </w:rPr>
  </w:style>
  <w:style w:type="character" w:customStyle="1" w:styleId="afffff1">
    <w:name w:val="Без интервала Знак"/>
    <w:link w:val="afffff0"/>
    <w:uiPriority w:val="1"/>
    <w:rsid w:val="00FF0AC0"/>
    <w:rPr>
      <w:rFonts w:ascii="Times New Roman" w:eastAsia="Times New Roman" w:hAnsi="Times New Roman" w:cs="Times New Roman"/>
      <w:sz w:val="24"/>
      <w:szCs w:val="24"/>
      <w:lang w:eastAsia="ru-RU"/>
    </w:rPr>
  </w:style>
  <w:style w:type="paragraph" w:customStyle="1" w:styleId="115">
    <w:name w:val="Знак Знак11 Знак Знак"/>
    <w:basedOn w:val="a0"/>
    <w:rsid w:val="00FF0AC0"/>
    <w:pPr>
      <w:spacing w:after="160" w:line="240" w:lineRule="exact"/>
    </w:pPr>
    <w:rPr>
      <w:rFonts w:ascii="Verdana" w:hAnsi="Verdana"/>
      <w:sz w:val="20"/>
      <w:szCs w:val="20"/>
      <w:lang w:val="en-US" w:eastAsia="en-US"/>
    </w:rPr>
  </w:style>
  <w:style w:type="character" w:styleId="afffff4">
    <w:name w:val="Emphasis"/>
    <w:uiPriority w:val="20"/>
    <w:qFormat/>
    <w:rsid w:val="00FF0AC0"/>
    <w:rPr>
      <w:i/>
      <w:iCs/>
    </w:rPr>
  </w:style>
  <w:style w:type="paragraph" w:styleId="2f8">
    <w:name w:val="Quote"/>
    <w:basedOn w:val="a0"/>
    <w:next w:val="a0"/>
    <w:link w:val="2f9"/>
    <w:uiPriority w:val="29"/>
    <w:qFormat/>
    <w:rsid w:val="00FF0AC0"/>
    <w:pPr>
      <w:spacing w:before="120" w:after="120" w:line="259" w:lineRule="auto"/>
      <w:ind w:left="720"/>
    </w:pPr>
    <w:rPr>
      <w:rFonts w:ascii="Calibri" w:hAnsi="Calibri"/>
      <w:color w:val="44546A"/>
    </w:rPr>
  </w:style>
  <w:style w:type="character" w:customStyle="1" w:styleId="2f9">
    <w:name w:val="Цитата 2 Знак"/>
    <w:basedOn w:val="a1"/>
    <w:link w:val="2f8"/>
    <w:uiPriority w:val="29"/>
    <w:rsid w:val="00FF0AC0"/>
    <w:rPr>
      <w:rFonts w:ascii="Calibri" w:eastAsia="Times New Roman" w:hAnsi="Calibri" w:cs="Times New Roman"/>
      <w:color w:val="44546A"/>
      <w:sz w:val="24"/>
      <w:szCs w:val="24"/>
      <w:lang w:eastAsia="ru-RU"/>
    </w:rPr>
  </w:style>
  <w:style w:type="paragraph" w:styleId="afffff5">
    <w:name w:val="Intense Quote"/>
    <w:basedOn w:val="a0"/>
    <w:next w:val="a0"/>
    <w:link w:val="afffff6"/>
    <w:uiPriority w:val="30"/>
    <w:qFormat/>
    <w:rsid w:val="00FF0AC0"/>
    <w:pPr>
      <w:spacing w:before="100" w:beforeAutospacing="1" w:after="240"/>
      <w:ind w:left="720"/>
      <w:jc w:val="center"/>
    </w:pPr>
    <w:rPr>
      <w:rFonts w:ascii="Calibri Light" w:eastAsia="SimSun" w:hAnsi="Calibri Light"/>
      <w:color w:val="44546A"/>
      <w:spacing w:val="-6"/>
      <w:sz w:val="32"/>
      <w:szCs w:val="32"/>
    </w:rPr>
  </w:style>
  <w:style w:type="character" w:customStyle="1" w:styleId="afffff6">
    <w:name w:val="Выделенная цитата Знак"/>
    <w:basedOn w:val="a1"/>
    <w:link w:val="afffff5"/>
    <w:uiPriority w:val="30"/>
    <w:rsid w:val="00FF0AC0"/>
    <w:rPr>
      <w:rFonts w:ascii="Calibri Light" w:eastAsia="SimSun" w:hAnsi="Calibri Light" w:cs="Times New Roman"/>
      <w:color w:val="44546A"/>
      <w:spacing w:val="-6"/>
      <w:sz w:val="32"/>
      <w:szCs w:val="32"/>
      <w:lang w:eastAsia="ru-RU"/>
    </w:rPr>
  </w:style>
  <w:style w:type="character" w:styleId="afffff7">
    <w:name w:val="Subtle Emphasis"/>
    <w:uiPriority w:val="19"/>
    <w:qFormat/>
    <w:rsid w:val="00FF0AC0"/>
    <w:rPr>
      <w:i/>
      <w:iCs/>
      <w:color w:val="595959"/>
    </w:rPr>
  </w:style>
  <w:style w:type="character" w:styleId="afffff8">
    <w:name w:val="Intense Emphasis"/>
    <w:uiPriority w:val="21"/>
    <w:qFormat/>
    <w:rsid w:val="00FF0AC0"/>
    <w:rPr>
      <w:b/>
      <w:bCs/>
      <w:i/>
      <w:iCs/>
    </w:rPr>
  </w:style>
  <w:style w:type="character" w:styleId="afffff9">
    <w:name w:val="Subtle Reference"/>
    <w:uiPriority w:val="31"/>
    <w:qFormat/>
    <w:rsid w:val="00FF0AC0"/>
    <w:rPr>
      <w:smallCaps/>
      <w:color w:val="595959"/>
      <w:u w:val="none" w:color="7F7F7F"/>
      <w:bdr w:val="none" w:sz="0" w:space="0" w:color="auto"/>
    </w:rPr>
  </w:style>
  <w:style w:type="character" w:styleId="afffffa">
    <w:name w:val="Intense Reference"/>
    <w:uiPriority w:val="32"/>
    <w:qFormat/>
    <w:rsid w:val="00FF0AC0"/>
    <w:rPr>
      <w:b/>
      <w:bCs/>
      <w:smallCaps/>
      <w:color w:val="44546A"/>
      <w:u w:val="single"/>
    </w:rPr>
  </w:style>
  <w:style w:type="character" w:styleId="afffffb">
    <w:name w:val="Book Title"/>
    <w:uiPriority w:val="33"/>
    <w:qFormat/>
    <w:rsid w:val="00FF0AC0"/>
    <w:rPr>
      <w:b/>
      <w:bCs/>
      <w:smallCaps/>
      <w:spacing w:val="10"/>
    </w:rPr>
  </w:style>
  <w:style w:type="paragraph" w:styleId="afffffc">
    <w:name w:val="TOC Heading"/>
    <w:basedOn w:val="1"/>
    <w:next w:val="a0"/>
    <w:uiPriority w:val="39"/>
    <w:qFormat/>
    <w:rsid w:val="00FF0AC0"/>
    <w:pPr>
      <w:keepLines/>
      <w:spacing w:before="400" w:after="40"/>
      <w:outlineLvl w:val="9"/>
    </w:pPr>
    <w:rPr>
      <w:rFonts w:ascii="Calibri Light" w:eastAsia="SimSun" w:hAnsi="Calibri Light" w:cs="Times New Roman"/>
      <w:b w:val="0"/>
      <w:bCs w:val="0"/>
      <w:color w:val="1F4E79"/>
      <w:kern w:val="0"/>
      <w:sz w:val="36"/>
      <w:szCs w:val="36"/>
    </w:rPr>
  </w:style>
  <w:style w:type="paragraph" w:customStyle="1" w:styleId="1ffe">
    <w:name w:val="Знак Знак1"/>
    <w:basedOn w:val="a0"/>
    <w:rsid w:val="00FF0AC0"/>
    <w:pPr>
      <w:spacing w:after="160" w:line="240" w:lineRule="exact"/>
    </w:pPr>
    <w:rPr>
      <w:rFonts w:ascii="Verdana" w:hAnsi="Verdana"/>
      <w:sz w:val="20"/>
      <w:szCs w:val="20"/>
      <w:lang w:val="en-US" w:eastAsia="en-US"/>
    </w:rPr>
  </w:style>
  <w:style w:type="paragraph" w:customStyle="1" w:styleId="1fff">
    <w:name w:val="Знак Знак1 Знак Знак"/>
    <w:basedOn w:val="a0"/>
    <w:rsid w:val="00FF0AC0"/>
    <w:pPr>
      <w:spacing w:after="160" w:line="240" w:lineRule="exact"/>
    </w:pPr>
    <w:rPr>
      <w:rFonts w:ascii="Verdana" w:hAnsi="Verdana"/>
      <w:sz w:val="20"/>
      <w:szCs w:val="20"/>
      <w:lang w:val="en-US" w:eastAsia="en-US"/>
    </w:rPr>
  </w:style>
  <w:style w:type="paragraph" w:customStyle="1" w:styleId="140">
    <w:name w:val="Знак Знак14"/>
    <w:basedOn w:val="a0"/>
    <w:rsid w:val="00FF0AC0"/>
    <w:pPr>
      <w:spacing w:after="160" w:line="240" w:lineRule="exact"/>
    </w:pPr>
    <w:rPr>
      <w:rFonts w:ascii="Verdana" w:hAnsi="Verdana"/>
      <w:sz w:val="20"/>
      <w:szCs w:val="20"/>
      <w:lang w:val="en-US" w:eastAsia="en-US"/>
    </w:rPr>
  </w:style>
  <w:style w:type="paragraph" w:customStyle="1" w:styleId="1fff0">
    <w:name w:val="Знак Знак Знак Знак1"/>
    <w:basedOn w:val="a0"/>
    <w:rsid w:val="00FF0AC0"/>
    <w:pPr>
      <w:spacing w:after="160" w:line="240" w:lineRule="exact"/>
    </w:pPr>
    <w:rPr>
      <w:rFonts w:ascii="Verdana" w:hAnsi="Verdana"/>
      <w:sz w:val="20"/>
      <w:szCs w:val="20"/>
      <w:lang w:val="en-US" w:eastAsia="en-US"/>
    </w:rPr>
  </w:style>
  <w:style w:type="paragraph" w:customStyle="1" w:styleId="1fff1">
    <w:name w:val="Знак Знак1 Знак Знак"/>
    <w:basedOn w:val="a0"/>
    <w:rsid w:val="00FF0AC0"/>
    <w:pPr>
      <w:spacing w:after="160" w:line="240" w:lineRule="exact"/>
    </w:pPr>
    <w:rPr>
      <w:rFonts w:ascii="Verdana" w:hAnsi="Verdana"/>
      <w:sz w:val="20"/>
      <w:szCs w:val="20"/>
      <w:lang w:val="en-US" w:eastAsia="en-US"/>
    </w:rPr>
  </w:style>
  <w:style w:type="paragraph" w:customStyle="1" w:styleId="141">
    <w:name w:val="Знак Знак14"/>
    <w:basedOn w:val="a0"/>
    <w:rsid w:val="00FF0AC0"/>
    <w:pPr>
      <w:spacing w:after="160" w:line="240" w:lineRule="exact"/>
    </w:pPr>
    <w:rPr>
      <w:rFonts w:ascii="Verdana" w:hAnsi="Verdana"/>
      <w:sz w:val="20"/>
      <w:szCs w:val="20"/>
      <w:lang w:val="en-US" w:eastAsia="en-US"/>
    </w:rPr>
  </w:style>
  <w:style w:type="paragraph" w:customStyle="1" w:styleId="afffffd">
    <w:name w:val="Знак Знак"/>
    <w:basedOn w:val="a0"/>
    <w:rsid w:val="00FF0AC0"/>
    <w:pPr>
      <w:spacing w:after="160" w:line="240" w:lineRule="exact"/>
    </w:pPr>
    <w:rPr>
      <w:rFonts w:ascii="Verdana" w:hAnsi="Verdana"/>
      <w:sz w:val="20"/>
      <w:szCs w:val="20"/>
      <w:lang w:val="en-US" w:eastAsia="en-US"/>
    </w:rPr>
  </w:style>
  <w:style w:type="numbering" w:customStyle="1" w:styleId="3f5">
    <w:name w:val="Нет списка3"/>
    <w:next w:val="a3"/>
    <w:uiPriority w:val="99"/>
    <w:semiHidden/>
    <w:unhideWhenUsed/>
    <w:rsid w:val="00FF0AC0"/>
  </w:style>
  <w:style w:type="paragraph" w:customStyle="1" w:styleId="93">
    <w:name w:val="Знак Знак9"/>
    <w:basedOn w:val="a0"/>
    <w:rsid w:val="00FF0AC0"/>
    <w:pPr>
      <w:spacing w:after="160" w:line="240" w:lineRule="exact"/>
    </w:pPr>
    <w:rPr>
      <w:rFonts w:ascii="Verdana" w:hAnsi="Verdana"/>
      <w:sz w:val="20"/>
      <w:szCs w:val="20"/>
      <w:lang w:val="en-US" w:eastAsia="en-US"/>
    </w:rPr>
  </w:style>
  <w:style w:type="character" w:customStyle="1" w:styleId="BodyTextIndentChar1">
    <w:name w:val="Body Text Indent Char1"/>
    <w:locked/>
    <w:rsid w:val="00FF0AC0"/>
    <w:rPr>
      <w:rFonts w:ascii="Times New Roman" w:hAnsi="Times New Roman" w:cs="Times New Roman"/>
      <w:sz w:val="20"/>
      <w:szCs w:val="20"/>
      <w:lang w:val="x-none" w:eastAsia="ru-RU"/>
    </w:rPr>
  </w:style>
  <w:style w:type="paragraph" w:customStyle="1" w:styleId="1fff2">
    <w:name w:val="Абзац списка1"/>
    <w:basedOn w:val="a0"/>
    <w:rsid w:val="00FF0AC0"/>
    <w:pPr>
      <w:ind w:left="720"/>
      <w:contextualSpacing/>
    </w:pPr>
    <w:rPr>
      <w:rFonts w:eastAsia="Calibri"/>
    </w:rPr>
  </w:style>
  <w:style w:type="paragraph" w:customStyle="1" w:styleId="afffffe">
    <w:name w:val="Знак Знак Знак Знак"/>
    <w:basedOn w:val="a0"/>
    <w:rsid w:val="00FF0AC0"/>
    <w:pPr>
      <w:spacing w:after="160" w:line="240" w:lineRule="exact"/>
    </w:pPr>
    <w:rPr>
      <w:rFonts w:ascii="Verdana" w:hAnsi="Verdana"/>
      <w:sz w:val="20"/>
      <w:szCs w:val="20"/>
      <w:lang w:val="en-US" w:eastAsia="en-US"/>
    </w:rPr>
  </w:style>
  <w:style w:type="paragraph" w:customStyle="1" w:styleId="TableParagraph">
    <w:name w:val="Table Paragraph"/>
    <w:basedOn w:val="a0"/>
    <w:qFormat/>
    <w:rsid w:val="00FF0AC0"/>
    <w:pPr>
      <w:widowControl w:val="0"/>
      <w:autoSpaceDE w:val="0"/>
      <w:autoSpaceDN w:val="0"/>
      <w:adjustRightInd w:val="0"/>
    </w:pPr>
  </w:style>
  <w:style w:type="character" w:customStyle="1" w:styleId="216">
    <w:name w:val="Знак Знак21"/>
    <w:rsid w:val="00FF0AC0"/>
    <w:rPr>
      <w:rFonts w:ascii="Arial" w:hAnsi="Arial"/>
      <w:b/>
      <w:kern w:val="28"/>
      <w:sz w:val="28"/>
      <w:lang w:val="en-US"/>
    </w:rPr>
  </w:style>
  <w:style w:type="character" w:customStyle="1" w:styleId="200">
    <w:name w:val="Знак Знак20"/>
    <w:rsid w:val="00FF0AC0"/>
    <w:rPr>
      <w:rFonts w:ascii="Kyrghyz Times" w:hAnsi="Kyrghyz Times"/>
      <w:b/>
      <w:bCs/>
      <w:sz w:val="24"/>
      <w:szCs w:val="24"/>
    </w:rPr>
  </w:style>
  <w:style w:type="character" w:customStyle="1" w:styleId="190">
    <w:name w:val="Знак Знак19"/>
    <w:rsid w:val="00FF0AC0"/>
    <w:rPr>
      <w:b/>
      <w:sz w:val="17"/>
    </w:rPr>
  </w:style>
  <w:style w:type="character" w:customStyle="1" w:styleId="ParagraphNo">
    <w:name w:val="Paragraph No Знак Знак"/>
    <w:rsid w:val="00FF0AC0"/>
    <w:rPr>
      <w:rFonts w:ascii="Kyrghyz Times" w:hAnsi="Kyrghyz Times"/>
      <w:sz w:val="24"/>
    </w:rPr>
  </w:style>
  <w:style w:type="paragraph" w:customStyle="1" w:styleId="59">
    <w:name w:val="Обычный5"/>
    <w:rsid w:val="00FF0AC0"/>
    <w:pPr>
      <w:snapToGrid w:val="0"/>
      <w:spacing w:before="100" w:after="100" w:line="240" w:lineRule="auto"/>
    </w:pPr>
    <w:rPr>
      <w:rFonts w:ascii="Times New Roman" w:eastAsia="Times New Roman" w:hAnsi="Times New Roman" w:cs="Times New Roman"/>
      <w:sz w:val="24"/>
      <w:szCs w:val="24"/>
      <w:lang w:eastAsia="ru-RU"/>
    </w:rPr>
  </w:style>
  <w:style w:type="character" w:customStyle="1" w:styleId="Heading1Char1">
    <w:name w:val="Heading 1 Char1"/>
    <w:locked/>
    <w:rsid w:val="00FF0AC0"/>
    <w:rPr>
      <w:rFonts w:ascii="Arial" w:hAnsi="Arial" w:cs="Times New Roman"/>
      <w:b/>
      <w:kern w:val="28"/>
      <w:sz w:val="20"/>
      <w:szCs w:val="20"/>
      <w:lang w:val="en-US" w:eastAsia="ru-RU"/>
    </w:rPr>
  </w:style>
  <w:style w:type="character" w:customStyle="1" w:styleId="Heading2Char1">
    <w:name w:val="Heading 2 Char1"/>
    <w:locked/>
    <w:rsid w:val="00FF0AC0"/>
    <w:rPr>
      <w:rFonts w:ascii="Kyrghyz Times" w:hAnsi="Kyrghyz Times" w:cs="Times New Roman"/>
      <w:b/>
      <w:bCs/>
      <w:sz w:val="24"/>
      <w:szCs w:val="24"/>
      <w:lang w:val="x-none" w:eastAsia="ru-RU"/>
    </w:rPr>
  </w:style>
  <w:style w:type="character" w:customStyle="1" w:styleId="Heading3Char1">
    <w:name w:val="Heading 3 Char1"/>
    <w:locked/>
    <w:rsid w:val="00FF0AC0"/>
    <w:rPr>
      <w:rFonts w:ascii="Times New Roman" w:hAnsi="Times New Roman" w:cs="Times New Roman"/>
      <w:b/>
      <w:sz w:val="20"/>
      <w:szCs w:val="20"/>
      <w:lang w:val="x-none" w:eastAsia="ru-RU"/>
    </w:rPr>
  </w:style>
  <w:style w:type="character" w:customStyle="1" w:styleId="Heading4Char1">
    <w:name w:val="Heading 4 Char1"/>
    <w:locked/>
    <w:rsid w:val="00FF0AC0"/>
    <w:rPr>
      <w:rFonts w:ascii="Times New Roman" w:hAnsi="Times New Roman" w:cs="Times New Roman"/>
      <w:b/>
      <w:bCs/>
      <w:sz w:val="20"/>
      <w:szCs w:val="20"/>
      <w:lang w:val="x-none" w:eastAsia="ru-RU"/>
    </w:rPr>
  </w:style>
  <w:style w:type="character" w:customStyle="1" w:styleId="Heading5Char1">
    <w:name w:val="Heading 5 Char1"/>
    <w:locked/>
    <w:rsid w:val="00FF0AC0"/>
    <w:rPr>
      <w:rFonts w:ascii="Times New Roman" w:hAnsi="Times New Roman" w:cs="Times New Roman"/>
      <w:b/>
      <w:sz w:val="20"/>
      <w:szCs w:val="20"/>
      <w:lang w:val="x-none" w:eastAsia="ru-RU"/>
    </w:rPr>
  </w:style>
  <w:style w:type="character" w:customStyle="1" w:styleId="Heading6Char1">
    <w:name w:val="Heading 6 Char1"/>
    <w:locked/>
    <w:rsid w:val="00FF0AC0"/>
    <w:rPr>
      <w:rFonts w:ascii="Times New Roman" w:hAnsi="Times New Roman" w:cs="Times New Roman"/>
      <w:b/>
      <w:sz w:val="20"/>
      <w:szCs w:val="20"/>
      <w:lang w:val="en-US" w:eastAsia="ru-RU"/>
    </w:rPr>
  </w:style>
  <w:style w:type="character" w:customStyle="1" w:styleId="Heading7Char1">
    <w:name w:val="Heading 7 Char1"/>
    <w:locked/>
    <w:rsid w:val="00FF0AC0"/>
    <w:rPr>
      <w:rFonts w:ascii="Kyrghyz Times" w:hAnsi="Kyrghyz Times" w:cs="Times New Roman"/>
      <w:b/>
      <w:sz w:val="20"/>
      <w:szCs w:val="20"/>
      <w:lang w:val="x-none" w:eastAsia="ru-RU"/>
    </w:rPr>
  </w:style>
  <w:style w:type="character" w:customStyle="1" w:styleId="Heading8Char1">
    <w:name w:val="Heading 8 Char1"/>
    <w:locked/>
    <w:rsid w:val="00FF0AC0"/>
    <w:rPr>
      <w:rFonts w:ascii="Kyrghyz Times" w:hAnsi="Kyrghyz Times" w:cs="Times New Roman"/>
      <w:b/>
      <w:sz w:val="24"/>
      <w:szCs w:val="24"/>
      <w:lang w:val="x-none" w:eastAsia="ru-RU"/>
    </w:rPr>
  </w:style>
  <w:style w:type="character" w:customStyle="1" w:styleId="Heading9Char1">
    <w:name w:val="Heading 9 Char1"/>
    <w:locked/>
    <w:rsid w:val="00FF0AC0"/>
    <w:rPr>
      <w:rFonts w:ascii="Kyrghyz Times" w:hAnsi="Kyrghyz Times" w:cs="Arial CYR"/>
      <w:b/>
      <w:bCs/>
      <w:lang w:val="x-none" w:eastAsia="ru-RU"/>
    </w:rPr>
  </w:style>
  <w:style w:type="character" w:customStyle="1" w:styleId="BodyTextChar1">
    <w:name w:val="Body Text Char1"/>
    <w:aliases w:val="bt Char1"/>
    <w:locked/>
    <w:rsid w:val="00FF0AC0"/>
    <w:rPr>
      <w:rFonts w:ascii="Times New Roman" w:hAnsi="Times New Roman"/>
      <w:sz w:val="20"/>
      <w:lang w:val="x-none" w:eastAsia="ru-RU"/>
    </w:rPr>
  </w:style>
  <w:style w:type="character" w:customStyle="1" w:styleId="BodyTextIndent2Char1">
    <w:name w:val="Body Text Indent 2 Char1"/>
    <w:locked/>
    <w:rsid w:val="00FF0AC0"/>
    <w:rPr>
      <w:rFonts w:ascii="Times New Roman" w:hAnsi="Times New Roman" w:cs="Times New Roman"/>
      <w:sz w:val="20"/>
      <w:szCs w:val="20"/>
      <w:lang w:val="x-none" w:eastAsia="ru-RU"/>
    </w:rPr>
  </w:style>
  <w:style w:type="character" w:customStyle="1" w:styleId="BodyTextIndent3Char1">
    <w:name w:val="Body Text Indent 3 Char1"/>
    <w:locked/>
    <w:rsid w:val="00FF0AC0"/>
    <w:rPr>
      <w:rFonts w:ascii="Times New Roman" w:hAnsi="Times New Roman" w:cs="Times New Roman"/>
      <w:sz w:val="20"/>
      <w:szCs w:val="20"/>
      <w:lang w:val="x-none" w:eastAsia="ru-RU"/>
    </w:rPr>
  </w:style>
  <w:style w:type="character" w:customStyle="1" w:styleId="KyrghyzTimes11120">
    <w:name w:val="Обычный + Kyrghyz Times;11 пт;не полужирный;По ширине;Первая строка:  1;2... Знак Знак Знак Знак Знак Знак"/>
    <w:locked/>
    <w:rsid w:val="00FF0AC0"/>
    <w:rPr>
      <w:rFonts w:ascii="Kyrghyz Times" w:hAnsi="Kyrghyz Times" w:cs="Times New Roman"/>
      <w:sz w:val="20"/>
      <w:szCs w:val="20"/>
      <w:lang w:val="x-none" w:eastAsia="ru-RU"/>
    </w:rPr>
  </w:style>
  <w:style w:type="character" w:customStyle="1" w:styleId="BodyText3Char1">
    <w:name w:val="Body Text 3 Char1"/>
    <w:locked/>
    <w:rsid w:val="00FF0AC0"/>
    <w:rPr>
      <w:rFonts w:ascii="Kyrghyz Times" w:hAnsi="Kyrghyz Times" w:cs="Times New Roman"/>
      <w:sz w:val="24"/>
      <w:szCs w:val="24"/>
      <w:lang w:val="x-none" w:eastAsia="ru-RU"/>
    </w:rPr>
  </w:style>
  <w:style w:type="character" w:customStyle="1" w:styleId="FooterChar1">
    <w:name w:val="Footer Char1"/>
    <w:locked/>
    <w:rsid w:val="00FF0AC0"/>
    <w:rPr>
      <w:rFonts w:ascii="Times New Roman" w:hAnsi="Times New Roman" w:cs="Times New Roman"/>
      <w:sz w:val="24"/>
      <w:szCs w:val="24"/>
      <w:lang w:val="x-none" w:eastAsia="ru-RU"/>
    </w:rPr>
  </w:style>
  <w:style w:type="character" w:customStyle="1" w:styleId="HeaderChar">
    <w:name w:val="Header Char"/>
    <w:locked/>
    <w:rsid w:val="00FF0AC0"/>
    <w:rPr>
      <w:rFonts w:ascii="Times New Roman" w:hAnsi="Times New Roman" w:cs="Times New Roman"/>
      <w:sz w:val="24"/>
      <w:szCs w:val="24"/>
      <w:lang w:val="x-none" w:eastAsia="ru-RU"/>
    </w:rPr>
  </w:style>
  <w:style w:type="paragraph" w:customStyle="1" w:styleId="121">
    <w:name w:val="Верхний колонтитул12"/>
    <w:basedOn w:val="a0"/>
    <w:rsid w:val="00FF0AC0"/>
    <w:pPr>
      <w:widowControl w:val="0"/>
      <w:tabs>
        <w:tab w:val="center" w:pos="4153"/>
        <w:tab w:val="right" w:pos="8306"/>
      </w:tabs>
    </w:pPr>
    <w:rPr>
      <w:rFonts w:eastAsia="Calibri"/>
      <w:sz w:val="20"/>
      <w:szCs w:val="20"/>
    </w:rPr>
  </w:style>
  <w:style w:type="character" w:customStyle="1" w:styleId="PlainTextChar">
    <w:name w:val="Plain Text Char"/>
    <w:locked/>
    <w:rsid w:val="00FF0AC0"/>
    <w:rPr>
      <w:rFonts w:ascii="Courier New" w:hAnsi="Courier New" w:cs="Times New Roman"/>
      <w:sz w:val="20"/>
      <w:szCs w:val="20"/>
      <w:lang w:val="x-none" w:eastAsia="ru-RU"/>
    </w:rPr>
  </w:style>
  <w:style w:type="paragraph" w:customStyle="1" w:styleId="222">
    <w:name w:val="Основной текст 222"/>
    <w:basedOn w:val="a0"/>
    <w:rsid w:val="00FF0AC0"/>
    <w:pPr>
      <w:widowControl w:val="0"/>
      <w:ind w:firstLine="510"/>
      <w:jc w:val="both"/>
    </w:pPr>
    <w:rPr>
      <w:rFonts w:eastAsia="Calibri"/>
      <w:sz w:val="20"/>
      <w:szCs w:val="20"/>
    </w:rPr>
  </w:style>
  <w:style w:type="character" w:customStyle="1" w:styleId="TitleChar1">
    <w:name w:val="Title Char1"/>
    <w:aliases w:val="обычный Char1"/>
    <w:locked/>
    <w:rsid w:val="00FF0AC0"/>
    <w:rPr>
      <w:rFonts w:ascii="Times New Roman" w:hAnsi="Times New Roman" w:cs="Times New Roman"/>
      <w:b/>
      <w:sz w:val="20"/>
      <w:szCs w:val="20"/>
      <w:lang w:val="x-none" w:eastAsia="ru-RU"/>
    </w:rPr>
  </w:style>
  <w:style w:type="character" w:customStyle="1" w:styleId="122">
    <w:name w:val="Основной шрифт абзаца12"/>
    <w:rsid w:val="00FF0AC0"/>
    <w:rPr>
      <w:sz w:val="20"/>
    </w:rPr>
  </w:style>
  <w:style w:type="character" w:customStyle="1" w:styleId="75">
    <w:name w:val="Знак Знак7"/>
    <w:locked/>
    <w:rsid w:val="00FF0AC0"/>
    <w:rPr>
      <w:b/>
      <w:sz w:val="24"/>
      <w:lang w:val="ru-RU" w:eastAsia="ru-RU"/>
    </w:rPr>
  </w:style>
  <w:style w:type="character" w:customStyle="1" w:styleId="BodyTextFirstIndentChar">
    <w:name w:val="Body Text First Indent Char"/>
    <w:locked/>
    <w:rsid w:val="00FF0AC0"/>
    <w:rPr>
      <w:rFonts w:ascii="Times New Roman" w:hAnsi="Times New Roman" w:cs="Times New Roman"/>
      <w:sz w:val="24"/>
      <w:szCs w:val="24"/>
      <w:lang w:val="x-none" w:eastAsia="ru-RU" w:bidi="ar-SA"/>
    </w:rPr>
  </w:style>
  <w:style w:type="character" w:customStyle="1" w:styleId="BodyTextIndentChar">
    <w:name w:val="Body Text Indent Char"/>
    <w:locked/>
    <w:rsid w:val="00FF0AC0"/>
    <w:rPr>
      <w:rFonts w:ascii="Times New Roman" w:hAnsi="Times New Roman" w:cs="Times New Roman"/>
      <w:sz w:val="20"/>
      <w:szCs w:val="20"/>
      <w:lang w:val="x-none" w:eastAsia="ru-RU"/>
    </w:rPr>
  </w:style>
  <w:style w:type="character" w:customStyle="1" w:styleId="KyrghyzTimes2">
    <w:name w:val="Обычный + Kyrghyz Times2"/>
    <w:aliases w:val="11 pt2,не полужирный Знак2"/>
    <w:rsid w:val="00FF0AC0"/>
    <w:rPr>
      <w:rFonts w:ascii="Kyrghyz Times" w:hAnsi="Kyrghyz Times"/>
      <w:b/>
      <w:sz w:val="24"/>
      <w:lang w:val="ru-RU" w:eastAsia="ru-RU"/>
    </w:rPr>
  </w:style>
  <w:style w:type="paragraph" w:customStyle="1" w:styleId="2fa">
    <w:name w:val="Знак2"/>
    <w:basedOn w:val="a0"/>
    <w:rsid w:val="00FF0AC0"/>
    <w:pPr>
      <w:spacing w:after="160" w:line="240" w:lineRule="exact"/>
    </w:pPr>
    <w:rPr>
      <w:rFonts w:ascii="Verdana" w:eastAsia="Calibri" w:hAnsi="Verdana"/>
      <w:sz w:val="20"/>
      <w:szCs w:val="20"/>
      <w:lang w:val="en-US" w:eastAsia="en-US"/>
    </w:rPr>
  </w:style>
  <w:style w:type="character" w:customStyle="1" w:styleId="1fff3">
    <w:name w:val="Сильное выделение1"/>
    <w:rsid w:val="00FF0AC0"/>
    <w:rPr>
      <w:b/>
      <w:i/>
      <w:color w:val="4F81BD"/>
    </w:rPr>
  </w:style>
  <w:style w:type="character" w:customStyle="1" w:styleId="116">
    <w:name w:val="Знак Знак11"/>
    <w:rsid w:val="00FF0AC0"/>
    <w:rPr>
      <w:rFonts w:ascii="Times New Roman" w:hAnsi="Times New Roman"/>
      <w:sz w:val="16"/>
      <w:lang w:val="x-none" w:eastAsia="ru-RU"/>
    </w:rPr>
  </w:style>
  <w:style w:type="paragraph" w:customStyle="1" w:styleId="123">
    <w:name w:val="Название объекта12"/>
    <w:basedOn w:val="a0"/>
    <w:rsid w:val="00FF0AC0"/>
    <w:pPr>
      <w:widowControl w:val="0"/>
      <w:spacing w:before="240" w:after="60"/>
      <w:jc w:val="center"/>
    </w:pPr>
    <w:rPr>
      <w:rFonts w:ascii="Arial" w:eastAsia="Calibri" w:hAnsi="Arial"/>
      <w:b/>
      <w:kern w:val="28"/>
      <w:sz w:val="32"/>
      <w:szCs w:val="20"/>
    </w:rPr>
  </w:style>
  <w:style w:type="paragraph" w:customStyle="1" w:styleId="3120">
    <w:name w:val="Заголовок 312"/>
    <w:basedOn w:val="a0"/>
    <w:next w:val="a0"/>
    <w:rsid w:val="00FF0AC0"/>
    <w:pPr>
      <w:keepNext/>
      <w:widowControl w:val="0"/>
      <w:spacing w:before="240" w:after="60"/>
    </w:pPr>
    <w:rPr>
      <w:rFonts w:eastAsia="Calibri"/>
      <w:b/>
      <w:szCs w:val="20"/>
    </w:rPr>
  </w:style>
  <w:style w:type="character" w:customStyle="1" w:styleId="101">
    <w:name w:val="Знак Знак10"/>
    <w:rsid w:val="00FF0AC0"/>
    <w:rPr>
      <w:rFonts w:ascii="Kyrghyz Times" w:hAnsi="Kyrghyz Times"/>
      <w:sz w:val="24"/>
      <w:lang w:val="x-none" w:eastAsia="ru-RU"/>
    </w:rPr>
  </w:style>
  <w:style w:type="character" w:customStyle="1" w:styleId="83">
    <w:name w:val="Знак Знак8"/>
    <w:rsid w:val="00FF0AC0"/>
    <w:rPr>
      <w:rFonts w:ascii="Times New Roman" w:eastAsia="MS Mincho" w:hAnsi="Times New Roman"/>
      <w:sz w:val="24"/>
      <w:lang w:val="x-none" w:eastAsia="ru-RU"/>
    </w:rPr>
  </w:style>
  <w:style w:type="paragraph" w:customStyle="1" w:styleId="420">
    <w:name w:val="Обычный42"/>
    <w:rsid w:val="00FF0AC0"/>
    <w:pPr>
      <w:widowControl w:val="0"/>
      <w:spacing w:after="0" w:line="240" w:lineRule="auto"/>
    </w:pPr>
    <w:rPr>
      <w:rFonts w:ascii="Times New Roman" w:eastAsia="Calibri" w:hAnsi="Times New Roman" w:cs="Times New Roman"/>
      <w:sz w:val="20"/>
      <w:szCs w:val="20"/>
      <w:lang w:eastAsia="ru-RU"/>
    </w:rPr>
  </w:style>
  <w:style w:type="paragraph" w:customStyle="1" w:styleId="124">
    <w:name w:val="О1ычный2"/>
    <w:rsid w:val="00FF0AC0"/>
    <w:pPr>
      <w:widowControl w:val="0"/>
      <w:spacing w:after="0" w:line="240" w:lineRule="auto"/>
    </w:pPr>
    <w:rPr>
      <w:rFonts w:ascii="Times New Roman" w:eastAsia="Calibri" w:hAnsi="Times New Roman" w:cs="Times New Roman"/>
      <w:sz w:val="24"/>
      <w:szCs w:val="20"/>
      <w:lang w:eastAsia="ru-RU"/>
    </w:rPr>
  </w:style>
  <w:style w:type="paragraph" w:customStyle="1" w:styleId="125">
    <w:name w:val="Основной текст12"/>
    <w:basedOn w:val="a0"/>
    <w:rsid w:val="00FF0AC0"/>
    <w:pPr>
      <w:widowControl w:val="0"/>
      <w:ind w:right="-766"/>
      <w:jc w:val="both"/>
    </w:pPr>
    <w:rPr>
      <w:rFonts w:eastAsia="Calibri"/>
      <w:b/>
      <w:szCs w:val="20"/>
    </w:rPr>
  </w:style>
  <w:style w:type="paragraph" w:customStyle="1" w:styleId="0112">
    <w:name w:val="з0головок 112"/>
    <w:basedOn w:val="a0"/>
    <w:next w:val="a0"/>
    <w:rsid w:val="00FF0AC0"/>
    <w:pPr>
      <w:keepNext/>
      <w:widowControl w:val="0"/>
      <w:spacing w:before="240" w:after="60"/>
    </w:pPr>
    <w:rPr>
      <w:rFonts w:ascii="Arial" w:eastAsia="Calibri" w:hAnsi="Arial"/>
      <w:b/>
      <w:kern w:val="28"/>
      <w:sz w:val="28"/>
      <w:szCs w:val="20"/>
      <w:lang w:val="en-US"/>
    </w:rPr>
  </w:style>
  <w:style w:type="paragraph" w:customStyle="1" w:styleId="2121">
    <w:name w:val="Основной текст с отступом 212"/>
    <w:basedOn w:val="a0"/>
    <w:rsid w:val="00FF0AC0"/>
    <w:pPr>
      <w:widowControl w:val="0"/>
      <w:ind w:right="-766" w:firstLine="720"/>
      <w:jc w:val="both"/>
    </w:pPr>
    <w:rPr>
      <w:rFonts w:ascii="Kyrghyz Times" w:eastAsia="Calibri" w:hAnsi="Kyrghyz Times"/>
      <w:sz w:val="28"/>
      <w:szCs w:val="20"/>
    </w:rPr>
  </w:style>
  <w:style w:type="paragraph" w:customStyle="1" w:styleId="126">
    <w:name w:val="Цитата12"/>
    <w:basedOn w:val="a0"/>
    <w:rsid w:val="00FF0AC0"/>
    <w:pPr>
      <w:ind w:left="709" w:right="341"/>
      <w:jc w:val="both"/>
    </w:pPr>
    <w:rPr>
      <w:rFonts w:ascii="Kyrghyz Times" w:eastAsia="Calibri" w:hAnsi="Kyrghyz Times"/>
      <w:szCs w:val="20"/>
    </w:rPr>
  </w:style>
  <w:style w:type="paragraph" w:customStyle="1" w:styleId="3121">
    <w:name w:val="Основной текст 312"/>
    <w:basedOn w:val="a0"/>
    <w:rsid w:val="00FF0AC0"/>
    <w:pPr>
      <w:ind w:right="-1"/>
      <w:jc w:val="both"/>
    </w:pPr>
    <w:rPr>
      <w:rFonts w:ascii="Kyrghyz Times" w:eastAsia="Calibri" w:hAnsi="Kyrghyz Times"/>
      <w:szCs w:val="20"/>
    </w:rPr>
  </w:style>
  <w:style w:type="paragraph" w:customStyle="1" w:styleId="3122">
    <w:name w:val="Основной текст с отступом 312"/>
    <w:basedOn w:val="a0"/>
    <w:rsid w:val="00FF0AC0"/>
    <w:pPr>
      <w:ind w:firstLine="720"/>
      <w:jc w:val="both"/>
    </w:pPr>
    <w:rPr>
      <w:rFonts w:eastAsia="Calibri"/>
      <w:szCs w:val="20"/>
      <w:lang w:val="en-US"/>
    </w:rPr>
  </w:style>
  <w:style w:type="paragraph" w:customStyle="1" w:styleId="127">
    <w:name w:val="Схема документа12"/>
    <w:basedOn w:val="a0"/>
    <w:rsid w:val="00FF0AC0"/>
    <w:pPr>
      <w:shd w:val="clear" w:color="auto" w:fill="000080"/>
    </w:pPr>
    <w:rPr>
      <w:rFonts w:ascii="Tahoma" w:eastAsia="Calibri" w:hAnsi="Tahoma"/>
      <w:sz w:val="21"/>
      <w:szCs w:val="20"/>
      <w:vertAlign w:val="superscript"/>
    </w:rPr>
  </w:style>
  <w:style w:type="paragraph" w:customStyle="1" w:styleId="b2">
    <w:name w:val="Обычнbй2"/>
    <w:rsid w:val="00FF0AC0"/>
    <w:pPr>
      <w:widowControl w:val="0"/>
      <w:autoSpaceDE w:val="0"/>
      <w:autoSpaceDN w:val="0"/>
      <w:spacing w:after="0" w:line="240" w:lineRule="auto"/>
    </w:pPr>
    <w:rPr>
      <w:rFonts w:ascii="Times New Roman" w:eastAsia="Calibri" w:hAnsi="Times New Roman" w:cs="Times New Roman"/>
      <w:sz w:val="20"/>
      <w:szCs w:val="20"/>
      <w:lang w:eastAsia="ru-RU"/>
    </w:rPr>
  </w:style>
  <w:style w:type="paragraph" w:customStyle="1" w:styleId="128">
    <w:name w:val="Основной текст с отступом12"/>
    <w:basedOn w:val="a0"/>
    <w:rsid w:val="00FF0AC0"/>
    <w:pPr>
      <w:spacing w:after="120"/>
      <w:ind w:left="283"/>
    </w:pPr>
    <w:rPr>
      <w:rFonts w:eastAsia="Calibri"/>
    </w:rPr>
  </w:style>
  <w:style w:type="paragraph" w:customStyle="1" w:styleId="e9120">
    <w:name w:val="Обычныe912"/>
    <w:rsid w:val="00FF0AC0"/>
    <w:pPr>
      <w:widowControl w:val="0"/>
      <w:spacing w:after="0" w:line="240" w:lineRule="auto"/>
    </w:pPr>
    <w:rPr>
      <w:rFonts w:ascii="Times New Roman" w:eastAsia="Calibri" w:hAnsi="Times New Roman" w:cs="Times New Roman"/>
      <w:sz w:val="20"/>
      <w:szCs w:val="20"/>
      <w:lang w:eastAsia="ru-RU"/>
    </w:rPr>
  </w:style>
  <w:style w:type="paragraph" w:customStyle="1" w:styleId="129">
    <w:name w:val="Без интервала12"/>
    <w:rsid w:val="00FF0AC0"/>
    <w:pPr>
      <w:spacing w:after="0" w:line="240" w:lineRule="auto"/>
    </w:pPr>
    <w:rPr>
      <w:rFonts w:ascii="Times New Roman" w:eastAsia="Times New Roman" w:hAnsi="Times New Roman" w:cs="Times New Roman"/>
      <w:sz w:val="24"/>
      <w:szCs w:val="24"/>
      <w:lang w:eastAsia="ru-RU"/>
    </w:rPr>
  </w:style>
  <w:style w:type="paragraph" w:customStyle="1" w:styleId="1fff4">
    <w:name w:val="Знак Знак1 Знак Знак Знак Знак"/>
    <w:basedOn w:val="a0"/>
    <w:rsid w:val="00FF0AC0"/>
    <w:pPr>
      <w:spacing w:after="160" w:line="240" w:lineRule="exact"/>
    </w:pPr>
    <w:rPr>
      <w:rFonts w:ascii="Verdana" w:eastAsia="Calibri" w:hAnsi="Verdana"/>
      <w:sz w:val="20"/>
      <w:szCs w:val="20"/>
      <w:lang w:val="en-US" w:eastAsia="en-US"/>
    </w:rPr>
  </w:style>
  <w:style w:type="character" w:customStyle="1" w:styleId="Heading1Char">
    <w:name w:val="Heading 1 Char"/>
    <w:locked/>
    <w:rsid w:val="00FF0AC0"/>
    <w:rPr>
      <w:rFonts w:ascii="Arial" w:hAnsi="Arial" w:cs="Arial"/>
      <w:b/>
      <w:bCs/>
      <w:kern w:val="28"/>
      <w:sz w:val="28"/>
      <w:szCs w:val="28"/>
      <w:lang w:val="en-US" w:eastAsia="ru-RU"/>
    </w:rPr>
  </w:style>
  <w:style w:type="character" w:customStyle="1" w:styleId="BodyTextIndent2Char">
    <w:name w:val="Body Text Indent 2 Char"/>
    <w:locked/>
    <w:rsid w:val="00FF0AC0"/>
    <w:rPr>
      <w:rFonts w:ascii="Times New Roman" w:hAnsi="Times New Roman" w:cs="Times New Roman"/>
      <w:sz w:val="24"/>
      <w:szCs w:val="24"/>
      <w:lang w:val="x-none" w:eastAsia="ru-RU"/>
    </w:rPr>
  </w:style>
  <w:style w:type="character" w:customStyle="1" w:styleId="Heading2Char">
    <w:name w:val="Heading 2 Char"/>
    <w:locked/>
    <w:rsid w:val="00FF0AC0"/>
    <w:rPr>
      <w:rFonts w:ascii="Kyrghyz Times" w:hAnsi="Kyrghyz Times" w:cs="Times New Roman"/>
      <w:b/>
      <w:bCs/>
      <w:sz w:val="24"/>
      <w:szCs w:val="24"/>
      <w:lang w:val="x-none" w:eastAsia="ru-RU"/>
    </w:rPr>
  </w:style>
  <w:style w:type="character" w:customStyle="1" w:styleId="Heading3Char">
    <w:name w:val="Heading 3 Char"/>
    <w:locked/>
    <w:rsid w:val="00FF0AC0"/>
    <w:rPr>
      <w:rFonts w:ascii="Times New Roman" w:hAnsi="Times New Roman" w:cs="Times New Roman"/>
      <w:b/>
      <w:sz w:val="20"/>
      <w:szCs w:val="20"/>
      <w:lang w:val="x-none" w:eastAsia="ru-RU"/>
    </w:rPr>
  </w:style>
  <w:style w:type="character" w:customStyle="1" w:styleId="Heading4Char">
    <w:name w:val="Heading 4 Char"/>
    <w:locked/>
    <w:rsid w:val="00FF0AC0"/>
    <w:rPr>
      <w:rFonts w:ascii="Times New Roman" w:hAnsi="Times New Roman" w:cs="Times New Roman"/>
      <w:b/>
      <w:bCs/>
      <w:sz w:val="20"/>
      <w:szCs w:val="20"/>
      <w:lang w:val="x-none" w:eastAsia="ru-RU"/>
    </w:rPr>
  </w:style>
  <w:style w:type="character" w:customStyle="1" w:styleId="Heading5Char">
    <w:name w:val="Heading 5 Char"/>
    <w:locked/>
    <w:rsid w:val="00FF0AC0"/>
    <w:rPr>
      <w:rFonts w:ascii="Times New Roman" w:hAnsi="Times New Roman" w:cs="Times New Roman"/>
      <w:b/>
      <w:sz w:val="20"/>
      <w:szCs w:val="20"/>
      <w:lang w:val="x-none" w:eastAsia="ru-RU"/>
    </w:rPr>
  </w:style>
  <w:style w:type="character" w:customStyle="1" w:styleId="Heading6Char">
    <w:name w:val="Heading 6 Char"/>
    <w:locked/>
    <w:rsid w:val="00FF0AC0"/>
    <w:rPr>
      <w:rFonts w:ascii="Times New Roman" w:hAnsi="Times New Roman" w:cs="Times New Roman"/>
      <w:b/>
      <w:sz w:val="20"/>
      <w:szCs w:val="20"/>
      <w:lang w:val="en-US" w:eastAsia="ru-RU"/>
    </w:rPr>
  </w:style>
  <w:style w:type="character" w:customStyle="1" w:styleId="Heading7Char">
    <w:name w:val="Heading 7 Char"/>
    <w:locked/>
    <w:rsid w:val="00FF0AC0"/>
    <w:rPr>
      <w:rFonts w:ascii="Kyrghyz Times" w:hAnsi="Kyrghyz Times" w:cs="Times New Roman"/>
      <w:b/>
      <w:sz w:val="20"/>
      <w:szCs w:val="20"/>
      <w:lang w:val="x-none" w:eastAsia="ru-RU"/>
    </w:rPr>
  </w:style>
  <w:style w:type="character" w:customStyle="1" w:styleId="Heading8Char">
    <w:name w:val="Heading 8 Char"/>
    <w:locked/>
    <w:rsid w:val="00FF0AC0"/>
    <w:rPr>
      <w:rFonts w:ascii="Kyrghyz Times" w:hAnsi="Kyrghyz Times" w:cs="Times New Roman"/>
      <w:b/>
      <w:sz w:val="24"/>
      <w:szCs w:val="24"/>
      <w:lang w:val="x-none" w:eastAsia="ru-RU"/>
    </w:rPr>
  </w:style>
  <w:style w:type="character" w:customStyle="1" w:styleId="Heading9Char">
    <w:name w:val="Heading 9 Char"/>
    <w:locked/>
    <w:rsid w:val="00FF0AC0"/>
    <w:rPr>
      <w:rFonts w:ascii="Kyrghyz Times" w:hAnsi="Kyrghyz Times" w:cs="Tahoma"/>
      <w:b/>
      <w:bCs/>
      <w:lang w:val="x-none" w:eastAsia="ru-RU"/>
    </w:rPr>
  </w:style>
  <w:style w:type="paragraph" w:customStyle="1" w:styleId="117">
    <w:name w:val="Знак Знак1 Знак Знак Знак Знак1"/>
    <w:basedOn w:val="a0"/>
    <w:rsid w:val="00FF0AC0"/>
    <w:pPr>
      <w:spacing w:after="160" w:line="240" w:lineRule="exact"/>
    </w:pPr>
    <w:rPr>
      <w:rFonts w:ascii="Verdana" w:hAnsi="Verdana"/>
      <w:sz w:val="20"/>
      <w:szCs w:val="20"/>
      <w:lang w:val="en-US" w:eastAsia="en-US"/>
    </w:rPr>
  </w:style>
  <w:style w:type="character" w:customStyle="1" w:styleId="BodyText3Char">
    <w:name w:val="Body Text 3 Char"/>
    <w:locked/>
    <w:rsid w:val="00FF0AC0"/>
    <w:rPr>
      <w:rFonts w:ascii="Kyrghyz Times" w:hAnsi="Kyrghyz Times" w:cs="Times New Roman"/>
      <w:sz w:val="24"/>
      <w:szCs w:val="24"/>
      <w:lang w:val="x-none" w:eastAsia="ru-RU"/>
    </w:rPr>
  </w:style>
  <w:style w:type="character" w:customStyle="1" w:styleId="FooterChar">
    <w:name w:val="Footer Char"/>
    <w:locked/>
    <w:rsid w:val="00FF0AC0"/>
    <w:rPr>
      <w:rFonts w:ascii="Times New Roman" w:hAnsi="Times New Roman" w:cs="Times New Roman"/>
      <w:sz w:val="24"/>
      <w:szCs w:val="24"/>
      <w:lang w:val="x-none" w:eastAsia="ru-RU"/>
    </w:rPr>
  </w:style>
  <w:style w:type="character" w:customStyle="1" w:styleId="TitleChar">
    <w:name w:val="Title Char"/>
    <w:aliases w:val="обычный Char"/>
    <w:locked/>
    <w:rsid w:val="00FF0AC0"/>
    <w:rPr>
      <w:rFonts w:ascii="Times New Roman" w:hAnsi="Times New Roman" w:cs="Times New Roman"/>
      <w:b/>
      <w:sz w:val="20"/>
      <w:szCs w:val="20"/>
      <w:lang w:val="x-none" w:eastAsia="ru-RU"/>
    </w:rPr>
  </w:style>
  <w:style w:type="character" w:customStyle="1" w:styleId="118">
    <w:name w:val="Основной шрифт абзаца11"/>
    <w:rsid w:val="00FF0AC0"/>
    <w:rPr>
      <w:sz w:val="20"/>
    </w:rPr>
  </w:style>
  <w:style w:type="character" w:customStyle="1" w:styleId="710">
    <w:name w:val="Знак Знак71"/>
    <w:locked/>
    <w:rsid w:val="00FF0AC0"/>
    <w:rPr>
      <w:b/>
      <w:sz w:val="24"/>
      <w:lang w:val="ru-RU" w:eastAsia="ru-RU"/>
    </w:rPr>
  </w:style>
  <w:style w:type="character" w:customStyle="1" w:styleId="CommentTextChar">
    <w:name w:val="Comment Text Char"/>
    <w:semiHidden/>
    <w:locked/>
    <w:rsid w:val="00FF0AC0"/>
    <w:rPr>
      <w:rFonts w:ascii="Times New Roman" w:hAnsi="Times New Roman" w:cs="Times New Roman"/>
      <w:sz w:val="20"/>
      <w:szCs w:val="20"/>
      <w:lang w:val="x-none" w:eastAsia="ru-RU"/>
    </w:rPr>
  </w:style>
  <w:style w:type="character" w:customStyle="1" w:styleId="CommentSubjectChar">
    <w:name w:val="Comment Subject Char"/>
    <w:locked/>
    <w:rsid w:val="00FF0AC0"/>
    <w:rPr>
      <w:rFonts w:ascii="Times New Roman" w:hAnsi="Times New Roman" w:cs="Times New Roman"/>
      <w:b/>
      <w:bCs/>
      <w:sz w:val="20"/>
      <w:szCs w:val="20"/>
      <w:lang w:val="x-none" w:eastAsia="ru-RU"/>
    </w:rPr>
  </w:style>
  <w:style w:type="character" w:customStyle="1" w:styleId="230">
    <w:name w:val="Знак Знак23"/>
    <w:rsid w:val="00FF0AC0"/>
    <w:rPr>
      <w:rFonts w:ascii="Arial" w:hAnsi="Arial"/>
      <w:b/>
      <w:kern w:val="32"/>
      <w:sz w:val="32"/>
      <w:lang w:val="x-none" w:eastAsia="ru-RU"/>
    </w:rPr>
  </w:style>
  <w:style w:type="character" w:customStyle="1" w:styleId="191">
    <w:name w:val="Знак Знак191"/>
    <w:rsid w:val="00FF0AC0"/>
    <w:rPr>
      <w:rFonts w:ascii="Times New Roman" w:hAnsi="Times New Roman"/>
      <w:b/>
      <w:i/>
      <w:sz w:val="26"/>
      <w:lang w:val="x-none" w:eastAsia="ru-RU"/>
    </w:rPr>
  </w:style>
  <w:style w:type="character" w:customStyle="1" w:styleId="12a">
    <w:name w:val="Знак Знак12"/>
    <w:rsid w:val="00FF0AC0"/>
    <w:rPr>
      <w:rFonts w:ascii="Times New Roman" w:hAnsi="Times New Roman"/>
      <w:sz w:val="20"/>
      <w:lang w:val="x-none" w:eastAsia="ru-RU"/>
    </w:rPr>
  </w:style>
  <w:style w:type="character" w:customStyle="1" w:styleId="1110">
    <w:name w:val="Знак Знак111"/>
    <w:rsid w:val="00FF0AC0"/>
    <w:rPr>
      <w:rFonts w:ascii="Times New Roman" w:hAnsi="Times New Roman"/>
      <w:sz w:val="16"/>
      <w:lang w:val="x-none" w:eastAsia="ru-RU"/>
    </w:rPr>
  </w:style>
  <w:style w:type="paragraph" w:customStyle="1" w:styleId="119">
    <w:name w:val="Название объекта11"/>
    <w:basedOn w:val="a0"/>
    <w:rsid w:val="00FF0AC0"/>
    <w:pPr>
      <w:widowControl w:val="0"/>
      <w:spacing w:before="240" w:after="60"/>
      <w:jc w:val="center"/>
    </w:pPr>
    <w:rPr>
      <w:rFonts w:ascii="Arial" w:hAnsi="Arial"/>
      <w:b/>
      <w:kern w:val="28"/>
      <w:sz w:val="32"/>
      <w:szCs w:val="20"/>
    </w:rPr>
  </w:style>
  <w:style w:type="paragraph" w:customStyle="1" w:styleId="3110">
    <w:name w:val="Заголовок 311"/>
    <w:basedOn w:val="a0"/>
    <w:next w:val="a0"/>
    <w:rsid w:val="00FF0AC0"/>
    <w:pPr>
      <w:keepNext/>
      <w:widowControl w:val="0"/>
      <w:spacing w:before="240" w:after="60"/>
    </w:pPr>
    <w:rPr>
      <w:b/>
      <w:szCs w:val="20"/>
    </w:rPr>
  </w:style>
  <w:style w:type="character" w:customStyle="1" w:styleId="810">
    <w:name w:val="Знак Знак81"/>
    <w:rsid w:val="00FF0AC0"/>
    <w:rPr>
      <w:rFonts w:ascii="Times New Roman" w:eastAsia="MS Mincho" w:hAnsi="Times New Roman"/>
      <w:sz w:val="24"/>
      <w:lang w:val="x-none" w:eastAsia="x-none"/>
    </w:rPr>
  </w:style>
  <w:style w:type="paragraph" w:customStyle="1" w:styleId="411">
    <w:name w:val="Обычный41"/>
    <w:rsid w:val="00FF0AC0"/>
    <w:pPr>
      <w:widowControl w:val="0"/>
      <w:spacing w:before="20" w:after="0" w:line="240" w:lineRule="auto"/>
    </w:pPr>
    <w:rPr>
      <w:rFonts w:ascii="Times New Roman" w:eastAsia="Times New Roman" w:hAnsi="Times New Roman" w:cs="Times New Roman"/>
      <w:sz w:val="20"/>
      <w:szCs w:val="20"/>
      <w:lang w:eastAsia="ru-RU"/>
    </w:rPr>
  </w:style>
  <w:style w:type="paragraph" w:customStyle="1" w:styleId="11a">
    <w:name w:val="О1ычный1"/>
    <w:rsid w:val="00FF0AC0"/>
    <w:pPr>
      <w:widowControl w:val="0"/>
      <w:spacing w:before="20" w:after="0" w:line="240" w:lineRule="auto"/>
    </w:pPr>
    <w:rPr>
      <w:rFonts w:ascii="Times New Roman" w:eastAsia="Times New Roman" w:hAnsi="Times New Roman" w:cs="Times New Roman"/>
      <w:sz w:val="24"/>
      <w:szCs w:val="20"/>
      <w:lang w:eastAsia="ru-RU"/>
    </w:rPr>
  </w:style>
  <w:style w:type="paragraph" w:customStyle="1" w:styleId="11b">
    <w:name w:val="Основной текст11"/>
    <w:basedOn w:val="a0"/>
    <w:rsid w:val="00FF0AC0"/>
    <w:pPr>
      <w:widowControl w:val="0"/>
      <w:spacing w:before="20" w:after="20"/>
      <w:ind w:right="-766"/>
      <w:jc w:val="both"/>
    </w:pPr>
    <w:rPr>
      <w:b/>
      <w:szCs w:val="20"/>
    </w:rPr>
  </w:style>
  <w:style w:type="paragraph" w:customStyle="1" w:styleId="0111">
    <w:name w:val="з0головок 111"/>
    <w:basedOn w:val="a0"/>
    <w:next w:val="a0"/>
    <w:rsid w:val="00FF0AC0"/>
    <w:pPr>
      <w:keepNext/>
      <w:widowControl w:val="0"/>
      <w:spacing w:before="240" w:after="60"/>
    </w:pPr>
    <w:rPr>
      <w:rFonts w:ascii="Arial" w:hAnsi="Arial"/>
      <w:b/>
      <w:kern w:val="28"/>
      <w:sz w:val="28"/>
      <w:szCs w:val="20"/>
      <w:lang w:val="en-US"/>
    </w:rPr>
  </w:style>
  <w:style w:type="paragraph" w:customStyle="1" w:styleId="2110">
    <w:name w:val="Основной текст с отступом 211"/>
    <w:basedOn w:val="a0"/>
    <w:rsid w:val="00FF0AC0"/>
    <w:pPr>
      <w:widowControl w:val="0"/>
      <w:spacing w:before="20" w:after="20"/>
      <w:ind w:right="-766" w:firstLine="720"/>
      <w:jc w:val="both"/>
    </w:pPr>
    <w:rPr>
      <w:rFonts w:ascii="Kyrghyz Times" w:hAnsi="Kyrghyz Times"/>
      <w:sz w:val="28"/>
      <w:szCs w:val="20"/>
    </w:rPr>
  </w:style>
  <w:style w:type="paragraph" w:customStyle="1" w:styleId="11c">
    <w:name w:val="Цитата11"/>
    <w:basedOn w:val="a0"/>
    <w:rsid w:val="00FF0AC0"/>
    <w:pPr>
      <w:spacing w:before="20" w:after="20"/>
      <w:ind w:left="709" w:right="341"/>
      <w:jc w:val="both"/>
    </w:pPr>
    <w:rPr>
      <w:rFonts w:ascii="Kyrghyz Times" w:hAnsi="Kyrghyz Times"/>
      <w:szCs w:val="20"/>
    </w:rPr>
  </w:style>
  <w:style w:type="paragraph" w:customStyle="1" w:styleId="3111">
    <w:name w:val="Основной текст 311"/>
    <w:basedOn w:val="a0"/>
    <w:rsid w:val="00FF0AC0"/>
    <w:pPr>
      <w:spacing w:before="20" w:after="20"/>
      <w:ind w:right="-1"/>
      <w:jc w:val="both"/>
    </w:pPr>
    <w:rPr>
      <w:rFonts w:ascii="Kyrghyz Times" w:hAnsi="Kyrghyz Times"/>
      <w:szCs w:val="20"/>
    </w:rPr>
  </w:style>
  <w:style w:type="character" w:customStyle="1" w:styleId="1fff5">
    <w:name w:val="Знак1"/>
    <w:rsid w:val="00FF0AC0"/>
    <w:rPr>
      <w:snapToGrid w:val="0"/>
      <w:sz w:val="24"/>
      <w:lang w:val="ru-RU" w:eastAsia="ru-RU"/>
    </w:rPr>
  </w:style>
  <w:style w:type="paragraph" w:customStyle="1" w:styleId="3112">
    <w:name w:val="Основной текст с отступом 311"/>
    <w:basedOn w:val="a0"/>
    <w:rsid w:val="00FF0AC0"/>
    <w:pPr>
      <w:spacing w:before="20" w:after="20"/>
      <w:ind w:firstLine="720"/>
      <w:jc w:val="both"/>
    </w:pPr>
    <w:rPr>
      <w:szCs w:val="20"/>
      <w:lang w:val="en-US"/>
    </w:rPr>
  </w:style>
  <w:style w:type="paragraph" w:customStyle="1" w:styleId="11d">
    <w:name w:val="Схема документа11"/>
    <w:basedOn w:val="a0"/>
    <w:rsid w:val="00FF0AC0"/>
    <w:pPr>
      <w:shd w:val="clear" w:color="auto" w:fill="000080"/>
      <w:spacing w:before="20" w:after="20"/>
    </w:pPr>
    <w:rPr>
      <w:rFonts w:ascii="Tahoma" w:hAnsi="Tahoma"/>
      <w:sz w:val="21"/>
      <w:szCs w:val="20"/>
      <w:vertAlign w:val="superscript"/>
    </w:rPr>
  </w:style>
  <w:style w:type="paragraph" w:customStyle="1" w:styleId="b1">
    <w:name w:val="Обычнbй1"/>
    <w:rsid w:val="00FF0AC0"/>
    <w:pPr>
      <w:widowControl w:val="0"/>
      <w:autoSpaceDE w:val="0"/>
      <w:autoSpaceDN w:val="0"/>
      <w:spacing w:before="20" w:after="0" w:line="240" w:lineRule="auto"/>
    </w:pPr>
    <w:rPr>
      <w:rFonts w:ascii="Times New Roman" w:eastAsia="Times New Roman" w:hAnsi="Times New Roman" w:cs="Times New Roman"/>
      <w:sz w:val="20"/>
      <w:szCs w:val="20"/>
      <w:lang w:eastAsia="ru-RU"/>
    </w:rPr>
  </w:style>
  <w:style w:type="paragraph" w:customStyle="1" w:styleId="11e">
    <w:name w:val="Основной текст с отступом11"/>
    <w:basedOn w:val="a0"/>
    <w:rsid w:val="00FF0AC0"/>
    <w:pPr>
      <w:spacing w:before="20" w:after="120"/>
      <w:ind w:left="283"/>
    </w:pPr>
  </w:style>
  <w:style w:type="paragraph" w:customStyle="1" w:styleId="e9110">
    <w:name w:val="Обычныe911"/>
    <w:rsid w:val="00FF0AC0"/>
    <w:pPr>
      <w:widowControl w:val="0"/>
      <w:spacing w:before="20" w:after="0" w:line="240" w:lineRule="auto"/>
    </w:pPr>
    <w:rPr>
      <w:rFonts w:ascii="Times New Roman" w:eastAsia="Times New Roman" w:hAnsi="Times New Roman" w:cs="Times New Roman"/>
      <w:sz w:val="20"/>
      <w:szCs w:val="20"/>
      <w:lang w:eastAsia="ru-RU"/>
    </w:rPr>
  </w:style>
  <w:style w:type="paragraph" w:customStyle="1" w:styleId="11f">
    <w:name w:val="Без интервала11"/>
    <w:rsid w:val="00FF0AC0"/>
    <w:pPr>
      <w:spacing w:before="20" w:after="0" w:line="240" w:lineRule="auto"/>
    </w:pPr>
    <w:rPr>
      <w:rFonts w:ascii="Times New Roman" w:eastAsia="Calibri" w:hAnsi="Times New Roman" w:cs="Times New Roman"/>
      <w:sz w:val="24"/>
      <w:szCs w:val="24"/>
      <w:lang w:eastAsia="ru-RU"/>
    </w:rPr>
  </w:style>
  <w:style w:type="character" w:customStyle="1" w:styleId="181">
    <w:name w:val="Знак Знак18"/>
    <w:rsid w:val="00FF0AC0"/>
    <w:rPr>
      <w:rFonts w:ascii="Cambria" w:eastAsia="Times New Roman" w:hAnsi="Cambria" w:cs="Times New Roman"/>
      <w:b/>
      <w:bCs/>
      <w:sz w:val="26"/>
      <w:szCs w:val="26"/>
    </w:rPr>
  </w:style>
  <w:style w:type="character" w:customStyle="1" w:styleId="65">
    <w:name w:val="Знак Знак6"/>
    <w:rsid w:val="00FF0AC0"/>
    <w:rPr>
      <w:sz w:val="24"/>
      <w:szCs w:val="24"/>
      <w:lang w:val="ru-RU" w:eastAsia="ru-RU" w:bidi="ar-SA"/>
    </w:rPr>
  </w:style>
  <w:style w:type="paragraph" w:customStyle="1" w:styleId="affffff">
    <w:name w:val="Знак Знак Знак Знак Знак Знак"/>
    <w:basedOn w:val="a0"/>
    <w:rsid w:val="00FF0AC0"/>
    <w:pPr>
      <w:spacing w:after="160" w:line="240" w:lineRule="exact"/>
    </w:pPr>
    <w:rPr>
      <w:rFonts w:ascii="Verdana" w:hAnsi="Verdana"/>
      <w:sz w:val="20"/>
      <w:szCs w:val="20"/>
      <w:lang w:val="en-US" w:eastAsia="en-US"/>
    </w:rPr>
  </w:style>
  <w:style w:type="character" w:customStyle="1" w:styleId="normaltextrun">
    <w:name w:val="normaltextrun"/>
    <w:rsid w:val="00FF0AC0"/>
  </w:style>
  <w:style w:type="character" w:customStyle="1" w:styleId="spellingerror">
    <w:name w:val="spellingerror"/>
    <w:rsid w:val="00FF0AC0"/>
  </w:style>
  <w:style w:type="character" w:customStyle="1" w:styleId="viiyi">
    <w:name w:val="viiyi"/>
    <w:rsid w:val="00FF0AC0"/>
  </w:style>
  <w:style w:type="character" w:customStyle="1" w:styleId="jlqj4b">
    <w:name w:val="jlqj4b"/>
    <w:rsid w:val="00FF0AC0"/>
  </w:style>
  <w:style w:type="character" w:customStyle="1" w:styleId="y2iqfc">
    <w:name w:val="y2iqfc"/>
    <w:rsid w:val="00FF0AC0"/>
  </w:style>
  <w:style w:type="character" w:customStyle="1" w:styleId="5a">
    <w:name w:val="Знак Знак5"/>
    <w:locked/>
    <w:rsid w:val="00FF0AC0"/>
    <w:rPr>
      <w:b/>
      <w:sz w:val="24"/>
      <w:lang w:val="ru-RU" w:eastAsia="ru-RU" w:bidi="ar-SA"/>
    </w:rPr>
  </w:style>
  <w:style w:type="character" w:customStyle="1" w:styleId="4b">
    <w:name w:val="Знак Знак4"/>
    <w:rsid w:val="00FF0AC0"/>
    <w:rPr>
      <w:sz w:val="24"/>
      <w:lang w:val="ru-RU" w:eastAsia="ru-RU" w:bidi="ar-SA"/>
    </w:rPr>
  </w:style>
  <w:style w:type="character" w:customStyle="1" w:styleId="151">
    <w:name w:val="Знак Знак15"/>
    <w:locked/>
    <w:rsid w:val="00FF0AC0"/>
    <w:rPr>
      <w:rFonts w:ascii="Kyrghyz Times" w:hAnsi="Kyrghyz Times"/>
      <w:b/>
      <w:bCs/>
      <w:sz w:val="24"/>
      <w:szCs w:val="24"/>
      <w:lang w:val="ru-RU" w:eastAsia="ru-RU" w:bidi="ar-SA"/>
    </w:rPr>
  </w:style>
  <w:style w:type="paragraph" w:customStyle="1" w:styleId="11f0">
    <w:name w:val="Знак Знак11 Знак Знак"/>
    <w:basedOn w:val="a0"/>
    <w:rsid w:val="00FF0AC0"/>
    <w:pPr>
      <w:spacing w:after="160" w:line="240" w:lineRule="exact"/>
    </w:pPr>
    <w:rPr>
      <w:rFonts w:ascii="Verdana" w:hAnsi="Verdana"/>
      <w:sz w:val="20"/>
      <w:szCs w:val="20"/>
      <w:lang w:val="en-US" w:eastAsia="en-US"/>
    </w:rPr>
  </w:style>
  <w:style w:type="paragraph" w:customStyle="1" w:styleId="1fff6">
    <w:name w:val="Знак Знак1"/>
    <w:basedOn w:val="a0"/>
    <w:rsid w:val="00FF0AC0"/>
    <w:pPr>
      <w:spacing w:after="160" w:line="240" w:lineRule="exact"/>
    </w:pPr>
    <w:rPr>
      <w:rFonts w:ascii="Verdana" w:hAnsi="Verdana"/>
      <w:sz w:val="20"/>
      <w:szCs w:val="20"/>
      <w:lang w:val="en-US" w:eastAsia="en-US"/>
    </w:rPr>
  </w:style>
  <w:style w:type="paragraph" w:customStyle="1" w:styleId="msonormal0">
    <w:name w:val="msonormal"/>
    <w:basedOn w:val="a0"/>
    <w:uiPriority w:val="99"/>
    <w:rsid w:val="006D685F"/>
    <w:pPr>
      <w:spacing w:before="100" w:beforeAutospacing="1" w:after="100" w:afterAutospacing="1"/>
    </w:pPr>
  </w:style>
  <w:style w:type="character" w:customStyle="1" w:styleId="217">
    <w:name w:val="Основной текст 2 Знак1"/>
    <w:aliases w:val="Paragraph No Знак1,Paragraph No + по ширине Знак1,Первая строка:  1 Знак1,25 см Знак1,2... Знак Знак Знак1,2... Знак Знак Знак Знак Знак1"/>
    <w:semiHidden/>
    <w:rsid w:val="006D685F"/>
    <w:rPr>
      <w:sz w:val="24"/>
      <w:szCs w:val="24"/>
    </w:rPr>
  </w:style>
  <w:style w:type="character" w:customStyle="1" w:styleId="1fff7">
    <w:name w:val="Красная строка Знак1"/>
    <w:rsid w:val="00965C4C"/>
    <w:rPr>
      <w:sz w:val="24"/>
      <w:szCs w:val="24"/>
      <w:lang w:val="ru-RU" w:eastAsia="ru-RU" w:bidi="ar-SA"/>
    </w:rPr>
  </w:style>
  <w:style w:type="character" w:customStyle="1" w:styleId="218">
    <w:name w:val="Красная строка 2 Знак1"/>
    <w:rsid w:val="00965C4C"/>
    <w:rPr>
      <w:sz w:val="24"/>
      <w:szCs w:val="24"/>
      <w:lang w:val="ru-RU" w:eastAsia="ru-RU" w:bidi="ar-SA"/>
    </w:rPr>
  </w:style>
  <w:style w:type="table" w:styleId="1fff8">
    <w:name w:val="Table Subtle 1"/>
    <w:basedOn w:val="a2"/>
    <w:rsid w:val="00965C4C"/>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130">
    <w:name w:val="Знак Знак13"/>
    <w:locked/>
    <w:rsid w:val="00965C4C"/>
    <w:rPr>
      <w:rFonts w:ascii="Arial" w:eastAsia="Calibri" w:hAnsi="Arial" w:cs="Arial"/>
      <w:b/>
      <w:bCs/>
      <w:sz w:val="26"/>
      <w:szCs w:val="26"/>
      <w:lang w:val="ru-RU" w:eastAsia="ru-RU" w:bidi="ar-SA"/>
    </w:rPr>
  </w:style>
  <w:style w:type="paragraph" w:customStyle="1" w:styleId="2fb">
    <w:name w:val="Название объекта2"/>
    <w:basedOn w:val="a0"/>
    <w:uiPriority w:val="99"/>
    <w:rsid w:val="00972416"/>
    <w:pPr>
      <w:widowControl w:val="0"/>
      <w:spacing w:before="240" w:after="60"/>
      <w:jc w:val="center"/>
    </w:pPr>
    <w:rPr>
      <w:rFonts w:ascii="Arial" w:hAnsi="Arial"/>
      <w:b/>
      <w:snapToGrid w:val="0"/>
      <w:kern w:val="28"/>
      <w:sz w:val="32"/>
      <w:szCs w:val="20"/>
    </w:rPr>
  </w:style>
  <w:style w:type="paragraph" w:customStyle="1" w:styleId="66">
    <w:name w:val="Обычный6"/>
    <w:rsid w:val="00327F77"/>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320">
    <w:name w:val="Заголовок 32"/>
    <w:basedOn w:val="66"/>
    <w:next w:val="66"/>
    <w:rsid w:val="00327F77"/>
    <w:pPr>
      <w:keepNext/>
      <w:spacing w:before="240" w:after="60"/>
    </w:pPr>
    <w:rPr>
      <w:b/>
      <w:sz w:val="24"/>
    </w:rPr>
  </w:style>
  <w:style w:type="paragraph" w:customStyle="1" w:styleId="1fff9">
    <w:name w:val="О1ычный"/>
    <w:rsid w:val="00327F77"/>
    <w:pPr>
      <w:widowControl w:val="0"/>
      <w:spacing w:after="0" w:line="240" w:lineRule="auto"/>
    </w:pPr>
    <w:rPr>
      <w:rFonts w:ascii="Times New Roman" w:eastAsia="Times New Roman" w:hAnsi="Times New Roman" w:cs="Times New Roman"/>
      <w:sz w:val="24"/>
      <w:szCs w:val="20"/>
      <w:lang w:eastAsia="ru-RU"/>
    </w:rPr>
  </w:style>
  <w:style w:type="paragraph" w:customStyle="1" w:styleId="231">
    <w:name w:val="Основной текст 23"/>
    <w:basedOn w:val="a0"/>
    <w:rsid w:val="00327F77"/>
    <w:pPr>
      <w:jc w:val="both"/>
    </w:pPr>
    <w:rPr>
      <w:szCs w:val="20"/>
    </w:rPr>
  </w:style>
  <w:style w:type="paragraph" w:customStyle="1" w:styleId="2fc">
    <w:name w:val="Основной текст2"/>
    <w:basedOn w:val="a0"/>
    <w:rsid w:val="00327F77"/>
    <w:pPr>
      <w:widowControl w:val="0"/>
      <w:ind w:right="-766"/>
      <w:jc w:val="both"/>
    </w:pPr>
    <w:rPr>
      <w:b/>
      <w:snapToGrid w:val="0"/>
      <w:szCs w:val="20"/>
    </w:rPr>
  </w:style>
  <w:style w:type="paragraph" w:customStyle="1" w:styleId="2fd">
    <w:name w:val="Верхний колонтитул2"/>
    <w:basedOn w:val="66"/>
    <w:rsid w:val="00327F77"/>
    <w:pPr>
      <w:tabs>
        <w:tab w:val="center" w:pos="4153"/>
        <w:tab w:val="right" w:pos="8306"/>
      </w:tabs>
    </w:pPr>
  </w:style>
  <w:style w:type="paragraph" w:customStyle="1" w:styleId="0113">
    <w:name w:val="з0головок 11"/>
    <w:basedOn w:val="a0"/>
    <w:next w:val="a0"/>
    <w:rsid w:val="00327F77"/>
    <w:pPr>
      <w:keepNext/>
      <w:widowControl w:val="0"/>
      <w:spacing w:before="240" w:after="60"/>
    </w:pPr>
    <w:rPr>
      <w:rFonts w:ascii="Arial" w:hAnsi="Arial"/>
      <w:b/>
      <w:kern w:val="28"/>
      <w:sz w:val="28"/>
      <w:szCs w:val="20"/>
      <w:lang w:val="en-US"/>
    </w:rPr>
  </w:style>
  <w:style w:type="paragraph" w:customStyle="1" w:styleId="223">
    <w:name w:val="Основной текст с отступом 22"/>
    <w:basedOn w:val="a0"/>
    <w:rsid w:val="00327F77"/>
    <w:pPr>
      <w:widowControl w:val="0"/>
      <w:ind w:right="-766" w:firstLine="720"/>
      <w:jc w:val="both"/>
    </w:pPr>
    <w:rPr>
      <w:rFonts w:ascii="Kyrghyz Times" w:hAnsi="Kyrghyz Times"/>
      <w:sz w:val="28"/>
      <w:szCs w:val="20"/>
    </w:rPr>
  </w:style>
  <w:style w:type="paragraph" w:customStyle="1" w:styleId="2fe">
    <w:name w:val="Цитата2"/>
    <w:basedOn w:val="a0"/>
    <w:rsid w:val="00327F77"/>
    <w:pPr>
      <w:ind w:left="709" w:right="341"/>
      <w:jc w:val="both"/>
    </w:pPr>
    <w:rPr>
      <w:rFonts w:ascii="Kyrghyz Times" w:hAnsi="Kyrghyz Times"/>
      <w:szCs w:val="20"/>
    </w:rPr>
  </w:style>
  <w:style w:type="paragraph" w:customStyle="1" w:styleId="321">
    <w:name w:val="Основной текст 32"/>
    <w:basedOn w:val="a0"/>
    <w:rsid w:val="00327F77"/>
    <w:pPr>
      <w:ind w:right="-1"/>
      <w:jc w:val="both"/>
    </w:pPr>
    <w:rPr>
      <w:rFonts w:ascii="Kyrghyz Times" w:hAnsi="Kyrghyz Times"/>
      <w:szCs w:val="20"/>
    </w:rPr>
  </w:style>
  <w:style w:type="paragraph" w:customStyle="1" w:styleId="affffff0">
    <w:basedOn w:val="a0"/>
    <w:next w:val="afff"/>
    <w:rsid w:val="00327F77"/>
    <w:pPr>
      <w:spacing w:before="100" w:beforeAutospacing="1" w:after="100" w:afterAutospacing="1"/>
    </w:pPr>
    <w:rPr>
      <w:lang w:val="en-US" w:eastAsia="en-US"/>
    </w:rPr>
  </w:style>
  <w:style w:type="character" w:customStyle="1" w:styleId="affffff1">
    <w:name w:val="Знак"/>
    <w:rsid w:val="00327F77"/>
    <w:rPr>
      <w:noProof w:val="0"/>
      <w:snapToGrid w:val="0"/>
      <w:sz w:val="24"/>
      <w:lang w:val="ru-RU" w:eastAsia="ru-RU" w:bidi="ar-SA"/>
    </w:rPr>
  </w:style>
  <w:style w:type="paragraph" w:customStyle="1" w:styleId="322">
    <w:name w:val="Основной текст с отступом 32"/>
    <w:basedOn w:val="a0"/>
    <w:rsid w:val="00327F77"/>
    <w:pPr>
      <w:ind w:firstLine="720"/>
      <w:jc w:val="both"/>
    </w:pPr>
    <w:rPr>
      <w:szCs w:val="20"/>
      <w:lang w:val="en-US"/>
    </w:rPr>
  </w:style>
  <w:style w:type="paragraph" w:customStyle="1" w:styleId="2ff">
    <w:name w:val="Схема документа2"/>
    <w:basedOn w:val="a0"/>
    <w:rsid w:val="00327F77"/>
    <w:pPr>
      <w:shd w:val="clear" w:color="auto" w:fill="000080"/>
    </w:pPr>
    <w:rPr>
      <w:rFonts w:ascii="Tahoma" w:hAnsi="Tahoma"/>
      <w:sz w:val="21"/>
      <w:szCs w:val="20"/>
      <w:vertAlign w:val="superscript"/>
    </w:rPr>
  </w:style>
  <w:style w:type="paragraph" w:customStyle="1" w:styleId="b3">
    <w:name w:val="Обычнbй"/>
    <w:rsid w:val="00327F77"/>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3f6">
    <w:name w:val="Основной шрифт абзаца3"/>
    <w:rsid w:val="00327F77"/>
  </w:style>
  <w:style w:type="paragraph" w:customStyle="1" w:styleId="76">
    <w:name w:val="Обычный7"/>
    <w:semiHidden/>
    <w:rsid w:val="00327F77"/>
    <w:pPr>
      <w:snapToGrid w:val="0"/>
      <w:spacing w:before="100" w:after="100" w:line="240" w:lineRule="auto"/>
    </w:pPr>
    <w:rPr>
      <w:rFonts w:ascii="Times New Roman" w:eastAsia="Times New Roman" w:hAnsi="Times New Roman" w:cs="Times New Roman"/>
      <w:sz w:val="24"/>
      <w:szCs w:val="24"/>
      <w:lang w:eastAsia="ru-RU"/>
    </w:rPr>
  </w:style>
  <w:style w:type="character" w:customStyle="1" w:styleId="170">
    <w:name w:val="Знак Знак17"/>
    <w:rsid w:val="00411C41"/>
    <w:rPr>
      <w:rFonts w:ascii="Times New Roman" w:eastAsia="MS Mincho" w:hAnsi="Times New Roman" w:cs="Times New Roman"/>
      <w:b/>
      <w:bCs/>
      <w:i/>
      <w:iCs/>
      <w:sz w:val="26"/>
      <w:szCs w:val="26"/>
      <w:lang w:eastAsia="ru-RU"/>
    </w:rPr>
  </w:style>
  <w:style w:type="paragraph" w:customStyle="1" w:styleId="2ff0">
    <w:name w:val="Основной текст с отступом2"/>
    <w:basedOn w:val="a0"/>
    <w:rsid w:val="00411C41"/>
    <w:pPr>
      <w:spacing w:after="120"/>
      <w:ind w:left="283"/>
    </w:pPr>
  </w:style>
  <w:style w:type="paragraph" w:customStyle="1" w:styleId="2ff1">
    <w:name w:val="Без интервала2"/>
    <w:rsid w:val="00411C41"/>
    <w:pPr>
      <w:spacing w:after="0" w:line="240" w:lineRule="auto"/>
    </w:pPr>
    <w:rPr>
      <w:rFonts w:ascii="Times New Roman" w:eastAsia="Calibri" w:hAnsi="Times New Roman" w:cs="Times New Roman"/>
      <w:sz w:val="24"/>
      <w:szCs w:val="24"/>
      <w:lang w:eastAsia="ru-RU"/>
    </w:rPr>
  </w:style>
  <w:style w:type="character" w:customStyle="1" w:styleId="FootnoteTextChar">
    <w:name w:val="Footnote Text Char"/>
    <w:aliases w:val="single space Char,FOOTNOTES Char,fn Char,footnote text Char,Footnote Char,12pt Char"/>
    <w:uiPriority w:val="99"/>
    <w:locked/>
    <w:rsid w:val="00411C41"/>
    <w:rPr>
      <w:rFonts w:ascii="Times New Roman" w:hAnsi="Times New Roman" w:cs="Times New Roman"/>
      <w:sz w:val="20"/>
      <w:szCs w:val="20"/>
      <w:lang w:val="x-none" w:eastAsia="ru-RU"/>
    </w:rPr>
  </w:style>
  <w:style w:type="character" w:customStyle="1" w:styleId="240">
    <w:name w:val="Знак Знак24"/>
    <w:rsid w:val="00411C41"/>
    <w:rPr>
      <w:rFonts w:ascii="Arial" w:eastAsia="Times New Roman" w:hAnsi="Arial" w:cs="Times New Roman"/>
      <w:b/>
      <w:kern w:val="28"/>
      <w:sz w:val="28"/>
      <w:szCs w:val="20"/>
      <w:lang w:val="en-US" w:eastAsia="ru-RU"/>
    </w:rPr>
  </w:style>
  <w:style w:type="character" w:customStyle="1" w:styleId="CommentTextChar1">
    <w:name w:val="Comment Text Char1"/>
    <w:semiHidden/>
    <w:locked/>
    <w:rsid w:val="00411C41"/>
    <w:rPr>
      <w:rFonts w:ascii="Times New Roman" w:hAnsi="Times New Roman" w:cs="Times New Roman"/>
      <w:sz w:val="20"/>
      <w:szCs w:val="20"/>
      <w:lang w:val="x-none" w:eastAsia="ru-RU"/>
    </w:rPr>
  </w:style>
  <w:style w:type="character" w:customStyle="1" w:styleId="SubtitleChar">
    <w:name w:val="Subtitle Char"/>
    <w:locked/>
    <w:rsid w:val="00411C41"/>
    <w:rPr>
      <w:rFonts w:ascii="Times New Roman" w:hAnsi="Times New Roman" w:cs="Times New Roman"/>
      <w:sz w:val="24"/>
      <w:szCs w:val="24"/>
      <w:lang w:val="x-none" w:eastAsia="ru-RU"/>
    </w:rPr>
  </w:style>
  <w:style w:type="character" w:customStyle="1" w:styleId="BodyTextFirstIndent2Char">
    <w:name w:val="Body Text First Indent 2 Char"/>
    <w:locked/>
    <w:rsid w:val="00411C41"/>
    <w:rPr>
      <w:rFonts w:ascii="Times New Roman" w:hAnsi="Times New Roman" w:cs="Times New Roman"/>
      <w:sz w:val="24"/>
      <w:szCs w:val="24"/>
      <w:lang w:val="x-none" w:eastAsia="ru-RU"/>
    </w:rPr>
  </w:style>
  <w:style w:type="character" w:customStyle="1" w:styleId="CommentSubjectChar1">
    <w:name w:val="Comment Subject Char1"/>
    <w:locked/>
    <w:rsid w:val="00411C41"/>
    <w:rPr>
      <w:rFonts w:ascii="Times New Roman" w:hAnsi="Times New Roman" w:cs="Times New Roman"/>
      <w:b/>
      <w:bCs/>
      <w:sz w:val="20"/>
      <w:szCs w:val="20"/>
      <w:lang w:val="x-none" w:eastAsia="ru-RU"/>
    </w:rPr>
  </w:style>
  <w:style w:type="character" w:customStyle="1" w:styleId="KyrghyzTimes11121">
    <w:name w:val="Обычный + Kyrghyz Times;11 пт;не полужирный;По ширине;Первая строка:  1;2... Знак Знак Знак Знак"/>
    <w:locked/>
    <w:rsid w:val="00411C41"/>
    <w:rPr>
      <w:rFonts w:ascii="Kyrghyz Times" w:hAnsi="Kyrghyz Times" w:cs="Times New Roman"/>
      <w:sz w:val="20"/>
      <w:szCs w:val="20"/>
      <w:lang w:val="x-none" w:eastAsia="ru-RU"/>
    </w:rPr>
  </w:style>
  <w:style w:type="character" w:customStyle="1" w:styleId="bt">
    <w:name w:val="bt Знак Знак"/>
    <w:locked/>
    <w:rsid w:val="00411C41"/>
    <w:rPr>
      <w:rFonts w:ascii="Times New Roman" w:eastAsia="MS Mincho" w:hAnsi="Times New Roman" w:cs="Times New Roman"/>
      <w:sz w:val="20"/>
      <w:szCs w:val="20"/>
      <w:lang w:val="x-none" w:eastAsia="ru-RU"/>
    </w:rPr>
  </w:style>
  <w:style w:type="character" w:customStyle="1" w:styleId="160">
    <w:name w:val="Знак Знак16"/>
    <w:rsid w:val="00411C41"/>
    <w:rPr>
      <w:rFonts w:ascii="Times New Roman" w:eastAsia="MS Mincho" w:hAnsi="Times New Roman" w:cs="Times New Roman"/>
      <w:b/>
      <w:sz w:val="24"/>
      <w:szCs w:val="20"/>
      <w:lang w:val="en-US" w:eastAsia="ru-RU"/>
    </w:rPr>
  </w:style>
  <w:style w:type="paragraph" w:customStyle="1" w:styleId="3f7">
    <w:name w:val="Название объекта3"/>
    <w:basedOn w:val="a0"/>
    <w:uiPriority w:val="99"/>
    <w:rsid w:val="00411C41"/>
    <w:pPr>
      <w:widowControl w:val="0"/>
      <w:spacing w:before="240" w:after="60"/>
      <w:jc w:val="center"/>
    </w:pPr>
    <w:rPr>
      <w:rFonts w:ascii="Arial" w:hAnsi="Arial"/>
      <w:b/>
      <w:snapToGrid w:val="0"/>
      <w:kern w:val="28"/>
      <w:sz w:val="32"/>
      <w:szCs w:val="20"/>
    </w:rPr>
  </w:style>
  <w:style w:type="character" w:customStyle="1" w:styleId="BodyTextChar">
    <w:name w:val="Body Text Char"/>
    <w:aliases w:val="bt Char"/>
    <w:locked/>
    <w:rsid w:val="00411C41"/>
    <w:rPr>
      <w:rFonts w:ascii="Times New Roman" w:eastAsia="MS Mincho" w:hAnsi="Times New Roman" w:cs="Times New Roman"/>
      <w:sz w:val="20"/>
      <w:szCs w:val="20"/>
      <w:lang w:val="x-none" w:eastAsia="ru-RU"/>
    </w:rPr>
  </w:style>
  <w:style w:type="character" w:customStyle="1" w:styleId="BodyTextIndent3Char">
    <w:name w:val="Body Text Indent 3 Char"/>
    <w:locked/>
    <w:rsid w:val="00411C41"/>
    <w:rPr>
      <w:rFonts w:ascii="Times New Roman" w:eastAsia="MS Mincho" w:hAnsi="Times New Roman" w:cs="Times New Roman"/>
      <w:sz w:val="20"/>
      <w:szCs w:val="20"/>
      <w:lang w:val="x-none" w:eastAsia="ru-RU"/>
    </w:rPr>
  </w:style>
  <w:style w:type="character" w:customStyle="1" w:styleId="FootnoteTextChar1">
    <w:name w:val="Footnote Text Char1"/>
    <w:aliases w:val="single space Char1,FOOTNOTES Char1,fn Char1,Footnote Char1,12pt Char1"/>
    <w:semiHidden/>
    <w:locked/>
    <w:rsid w:val="00411C41"/>
    <w:rPr>
      <w:rFonts w:ascii="Times New Roman" w:eastAsia="MS Mincho" w:hAnsi="Times New Roman" w:cs="Times New Roman"/>
      <w:sz w:val="20"/>
      <w:szCs w:val="20"/>
      <w:lang w:val="x-none" w:eastAsia="ru-RU"/>
    </w:rPr>
  </w:style>
  <w:style w:type="character" w:customStyle="1" w:styleId="BodyText2Char">
    <w:name w:val="Body Text 2 Char"/>
    <w:aliases w:val="Paragraph No Char,Обычный + Kyrghyz Times Char,11 pt Char,не полужирный Char,11 пт Char,По ширине Char,2... Char"/>
    <w:locked/>
    <w:rsid w:val="00411C41"/>
    <w:rPr>
      <w:rFonts w:ascii="Times New Roman" w:eastAsia="MS Mincho" w:hAnsi="Times New Roman" w:cs="Times New Roman"/>
      <w:sz w:val="24"/>
      <w:szCs w:val="24"/>
      <w:lang w:val="x-none" w:eastAsia="ru-RU"/>
    </w:rPr>
  </w:style>
  <w:style w:type="character" w:customStyle="1" w:styleId="BodyText2Char1">
    <w:name w:val="Body Text 2 Char1"/>
    <w:aliases w:val="Обычный + Kyrghyz Times Char1,11 pt Char1,не полужирный Char1,11 пт Char1,По ширине Char1,2... Char1"/>
    <w:locked/>
    <w:rsid w:val="00411C41"/>
    <w:rPr>
      <w:rFonts w:ascii="Kyrghyz Times" w:eastAsia="MS Mincho" w:hAnsi="Kyrghyz Times"/>
      <w:b/>
      <w:sz w:val="24"/>
      <w:lang w:val="x-none" w:eastAsia="ru-RU"/>
    </w:rPr>
  </w:style>
  <w:style w:type="character" w:customStyle="1" w:styleId="323">
    <w:name w:val="Знак Знак32"/>
    <w:locked/>
    <w:rsid w:val="00411C41"/>
    <w:rPr>
      <w:rFonts w:ascii="Arial" w:hAnsi="Arial"/>
      <w:b/>
      <w:kern w:val="28"/>
      <w:sz w:val="28"/>
      <w:lang w:val="en-US" w:eastAsia="ru-RU" w:bidi="ar-SA"/>
    </w:rPr>
  </w:style>
  <w:style w:type="character" w:customStyle="1" w:styleId="316">
    <w:name w:val="Знак Знак31"/>
    <w:rsid w:val="00411C41"/>
    <w:rPr>
      <w:rFonts w:ascii="Arial" w:hAnsi="Arial" w:cs="Arial"/>
      <w:b/>
      <w:bCs/>
      <w:i/>
      <w:iCs/>
      <w:sz w:val="28"/>
      <w:szCs w:val="28"/>
      <w:lang w:val="ru-RU" w:eastAsia="ru-RU" w:bidi="ar-SA"/>
    </w:rPr>
  </w:style>
  <w:style w:type="character" w:customStyle="1" w:styleId="300">
    <w:name w:val="Знак Знак30"/>
    <w:locked/>
    <w:rsid w:val="00411C41"/>
    <w:rPr>
      <w:rFonts w:ascii="Arial" w:hAnsi="Arial" w:cs="Arial"/>
      <w:b/>
      <w:bCs/>
      <w:sz w:val="26"/>
      <w:szCs w:val="26"/>
      <w:lang w:val="ru-RU" w:eastAsia="ru-RU" w:bidi="ar-SA"/>
    </w:rPr>
  </w:style>
  <w:style w:type="character" w:customStyle="1" w:styleId="290">
    <w:name w:val="Знак Знак29"/>
    <w:semiHidden/>
    <w:locked/>
    <w:rsid w:val="00411C41"/>
    <w:rPr>
      <w:b/>
      <w:bCs/>
      <w:sz w:val="28"/>
      <w:szCs w:val="28"/>
      <w:lang w:val="ru-RU" w:eastAsia="ru-RU" w:bidi="ar-SA"/>
    </w:rPr>
  </w:style>
  <w:style w:type="character" w:customStyle="1" w:styleId="280">
    <w:name w:val="Знак Знак28"/>
    <w:locked/>
    <w:rsid w:val="00411C41"/>
    <w:rPr>
      <w:b/>
      <w:sz w:val="24"/>
      <w:lang w:val="ru-RU" w:eastAsia="ru-RU" w:bidi="ar-SA"/>
    </w:rPr>
  </w:style>
  <w:style w:type="character" w:customStyle="1" w:styleId="270">
    <w:name w:val="Знак Знак27"/>
    <w:locked/>
    <w:rsid w:val="00411C41"/>
    <w:rPr>
      <w:rFonts w:ascii="Kyrghyz Times" w:hAnsi="Kyrghyz Times"/>
      <w:b/>
      <w:bCs/>
      <w:sz w:val="22"/>
      <w:szCs w:val="24"/>
      <w:lang w:val="ru-RU" w:eastAsia="ru-RU" w:bidi="ar-SA"/>
    </w:rPr>
  </w:style>
  <w:style w:type="character" w:customStyle="1" w:styleId="260">
    <w:name w:val="Знак Знак26"/>
    <w:locked/>
    <w:rsid w:val="00411C41"/>
    <w:rPr>
      <w:sz w:val="24"/>
      <w:szCs w:val="24"/>
      <w:lang w:val="ru-RU" w:eastAsia="ru-RU" w:bidi="ar-SA"/>
    </w:rPr>
  </w:style>
  <w:style w:type="character" w:customStyle="1" w:styleId="224">
    <w:name w:val="Знак Знак22"/>
    <w:locked/>
    <w:rsid w:val="00411C41"/>
    <w:rPr>
      <w:sz w:val="24"/>
      <w:szCs w:val="24"/>
      <w:lang w:val="ru-RU" w:eastAsia="ru-RU" w:bidi="ar-SA"/>
    </w:rPr>
  </w:style>
  <w:style w:type="character" w:customStyle="1" w:styleId="250">
    <w:name w:val="Знак Знак25"/>
    <w:locked/>
    <w:rsid w:val="00411C41"/>
    <w:rPr>
      <w:rFonts w:ascii="Kyrghyz Times" w:hAnsi="Kyrghyz Times"/>
      <w:b/>
      <w:bCs/>
      <w:sz w:val="16"/>
      <w:lang w:val="ru-RU" w:eastAsia="ru-RU" w:bidi="ar-SA"/>
    </w:rPr>
  </w:style>
  <w:style w:type="paragraph" w:customStyle="1" w:styleId="footnotedescription">
    <w:name w:val="footnote description"/>
    <w:next w:val="a0"/>
    <w:link w:val="footnotedescriptionChar"/>
    <w:hidden/>
    <w:rsid w:val="00411C41"/>
    <w:pPr>
      <w:spacing w:after="0"/>
      <w:ind w:left="3"/>
    </w:pPr>
    <w:rPr>
      <w:rFonts w:ascii="Kyrghyz Times" w:eastAsia="Kyrghyz Times" w:hAnsi="Kyrghyz Times" w:cs="Kyrghyz Times"/>
      <w:color w:val="000000"/>
      <w:sz w:val="16"/>
      <w:lang w:eastAsia="ru-RU"/>
    </w:rPr>
  </w:style>
  <w:style w:type="character" w:customStyle="1" w:styleId="footnotedescriptionChar">
    <w:name w:val="footnote description Char"/>
    <w:link w:val="footnotedescription"/>
    <w:rsid w:val="00411C41"/>
    <w:rPr>
      <w:rFonts w:ascii="Kyrghyz Times" w:eastAsia="Kyrghyz Times" w:hAnsi="Kyrghyz Times" w:cs="Kyrghyz Times"/>
      <w:color w:val="000000"/>
      <w:sz w:val="16"/>
      <w:lang w:eastAsia="ru-RU"/>
    </w:rPr>
  </w:style>
  <w:style w:type="character" w:customStyle="1" w:styleId="footnotemark">
    <w:name w:val="footnote mark"/>
    <w:hidden/>
    <w:rsid w:val="00411C41"/>
    <w:rPr>
      <w:rFonts w:ascii="Kyrghyz Times" w:eastAsia="Kyrghyz Times" w:hAnsi="Kyrghyz Times" w:cs="Kyrghyz Times"/>
      <w:color w:val="000000"/>
      <w:sz w:val="16"/>
      <w:vertAlign w:val="superscript"/>
    </w:rPr>
  </w:style>
  <w:style w:type="table" w:customStyle="1" w:styleId="TableGrid">
    <w:name w:val="TableGrid"/>
    <w:rsid w:val="00411C41"/>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BalloonTextChar">
    <w:name w:val="Balloon Text Char"/>
    <w:semiHidden/>
    <w:locked/>
    <w:rsid w:val="00411C41"/>
    <w:rPr>
      <w:rFonts w:ascii="Tahoma" w:eastAsia="MS Mincho" w:hAnsi="Tahoma" w:cs="Tahoma"/>
      <w:sz w:val="16"/>
      <w:szCs w:val="16"/>
      <w:lang w:val="x-none" w:eastAsia="ru-RU"/>
    </w:rPr>
  </w:style>
  <w:style w:type="character" w:customStyle="1" w:styleId="EndnoteTextChar">
    <w:name w:val="Endnote Text Char"/>
    <w:locked/>
    <w:rsid w:val="00411C41"/>
    <w:rPr>
      <w:rFonts w:ascii="Times New Roman" w:eastAsia="MS Mincho" w:hAnsi="Times New Roman" w:cs="Times New Roman"/>
      <w:sz w:val="20"/>
      <w:szCs w:val="20"/>
      <w:lang w:val="x-none" w:eastAsia="ru-RU"/>
    </w:rPr>
  </w:style>
  <w:style w:type="character" w:customStyle="1" w:styleId="2ff2">
    <w:name w:val="Сильное выделение2"/>
    <w:rsid w:val="00411C41"/>
    <w:rPr>
      <w:b/>
      <w:i/>
      <w:color w:val="4F81BD"/>
    </w:rPr>
  </w:style>
  <w:style w:type="paragraph" w:customStyle="1" w:styleId="affffff2">
    <w:name w:val="Стиль"/>
    <w:basedOn w:val="a0"/>
    <w:rsid w:val="00411C41"/>
    <w:pPr>
      <w:spacing w:after="160" w:line="240" w:lineRule="exact"/>
    </w:pPr>
    <w:rPr>
      <w:rFonts w:ascii="Verdana" w:hAnsi="Verdana"/>
      <w:sz w:val="20"/>
      <w:szCs w:val="20"/>
      <w:lang w:val="en-US" w:eastAsia="en-US"/>
    </w:rPr>
  </w:style>
  <w:style w:type="paragraph" w:customStyle="1" w:styleId="1fffa">
    <w:name w:val="Знак Знак Знак Знак1"/>
    <w:basedOn w:val="a0"/>
    <w:rsid w:val="00A679CF"/>
    <w:pPr>
      <w:spacing w:after="160" w:line="240" w:lineRule="exact"/>
    </w:pPr>
    <w:rPr>
      <w:rFonts w:ascii="Verdana" w:hAnsi="Verdana"/>
      <w:sz w:val="20"/>
      <w:szCs w:val="20"/>
      <w:lang w:val="en-US" w:eastAsia="en-US"/>
    </w:rPr>
  </w:style>
  <w:style w:type="paragraph" w:customStyle="1" w:styleId="affffff3">
    <w:name w:val="Знак"/>
    <w:basedOn w:val="a0"/>
    <w:rsid w:val="00A679CF"/>
    <w:pPr>
      <w:spacing w:after="160" w:line="240" w:lineRule="exact"/>
    </w:pPr>
    <w:rPr>
      <w:rFonts w:ascii="Verdana" w:hAnsi="Verdana"/>
      <w:sz w:val="20"/>
      <w:szCs w:val="20"/>
      <w:lang w:val="en-US" w:eastAsia="en-US"/>
    </w:rPr>
  </w:style>
  <w:style w:type="paragraph" w:customStyle="1" w:styleId="1fffb">
    <w:name w:val="Знак Знак1 Знак Знак"/>
    <w:basedOn w:val="a0"/>
    <w:rsid w:val="00A679CF"/>
    <w:pPr>
      <w:spacing w:after="160" w:line="240" w:lineRule="exact"/>
    </w:pPr>
    <w:rPr>
      <w:rFonts w:ascii="Verdana" w:hAnsi="Verdana"/>
      <w:sz w:val="20"/>
      <w:szCs w:val="20"/>
      <w:lang w:val="en-US" w:eastAsia="en-US"/>
    </w:rPr>
  </w:style>
  <w:style w:type="paragraph" w:customStyle="1" w:styleId="142">
    <w:name w:val="Знак Знак14"/>
    <w:basedOn w:val="a0"/>
    <w:rsid w:val="00A679CF"/>
    <w:pPr>
      <w:spacing w:after="160" w:line="240" w:lineRule="exact"/>
    </w:pPr>
    <w:rPr>
      <w:rFonts w:ascii="Verdana" w:hAnsi="Verdana"/>
      <w:sz w:val="20"/>
      <w:szCs w:val="20"/>
      <w:lang w:val="en-US" w:eastAsia="en-US"/>
    </w:rPr>
  </w:style>
  <w:style w:type="paragraph" w:customStyle="1" w:styleId="affffff4">
    <w:name w:val="Знак Знак Знак Знак"/>
    <w:basedOn w:val="a0"/>
    <w:rsid w:val="00A679CF"/>
    <w:pPr>
      <w:spacing w:after="160" w:line="240" w:lineRule="exact"/>
    </w:pPr>
    <w:rPr>
      <w:rFonts w:ascii="Verdana" w:hAnsi="Verdana"/>
      <w:sz w:val="20"/>
      <w:szCs w:val="20"/>
      <w:lang w:val="en-US" w:eastAsia="en-US"/>
    </w:rPr>
  </w:style>
  <w:style w:type="paragraph" w:customStyle="1" w:styleId="affffff5">
    <w:name w:val="Знак Знак Знак Знак Знак Знак"/>
    <w:basedOn w:val="a0"/>
    <w:rsid w:val="00A679CF"/>
    <w:pPr>
      <w:spacing w:after="160" w:line="240" w:lineRule="exact"/>
    </w:pPr>
    <w:rPr>
      <w:rFonts w:ascii="Verdana" w:hAnsi="Verdana"/>
      <w:sz w:val="20"/>
      <w:szCs w:val="20"/>
      <w:lang w:val="en-US" w:eastAsia="en-US"/>
    </w:rPr>
  </w:style>
  <w:style w:type="character" w:customStyle="1" w:styleId="HTML1">
    <w:name w:val="Стандартный HTML Знак1"/>
    <w:rsid w:val="00A679CF"/>
    <w:rPr>
      <w:rFonts w:ascii="Courier New" w:hAnsi="Courier New" w:cs="Courier New"/>
    </w:rPr>
  </w:style>
  <w:style w:type="paragraph" w:customStyle="1" w:styleId="84">
    <w:name w:val="Обычный8"/>
    <w:rsid w:val="006E4137"/>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331">
    <w:name w:val="Заголовок 33"/>
    <w:basedOn w:val="84"/>
    <w:next w:val="84"/>
    <w:rsid w:val="006E4137"/>
    <w:pPr>
      <w:keepNext/>
      <w:spacing w:before="240" w:after="60"/>
    </w:pPr>
    <w:rPr>
      <w:b/>
      <w:sz w:val="24"/>
    </w:rPr>
  </w:style>
  <w:style w:type="paragraph" w:customStyle="1" w:styleId="4c">
    <w:name w:val="Название объекта4"/>
    <w:basedOn w:val="a0"/>
    <w:rsid w:val="006E4137"/>
    <w:pPr>
      <w:widowControl w:val="0"/>
      <w:spacing w:before="240" w:after="60"/>
      <w:jc w:val="center"/>
    </w:pPr>
    <w:rPr>
      <w:rFonts w:ascii="Arial" w:hAnsi="Arial"/>
      <w:b/>
      <w:snapToGrid w:val="0"/>
      <w:kern w:val="28"/>
      <w:sz w:val="32"/>
      <w:szCs w:val="20"/>
    </w:rPr>
  </w:style>
  <w:style w:type="paragraph" w:customStyle="1" w:styleId="1fffc">
    <w:name w:val="О1ычный"/>
    <w:rsid w:val="006E4137"/>
    <w:pPr>
      <w:widowControl w:val="0"/>
      <w:spacing w:after="0" w:line="240" w:lineRule="auto"/>
    </w:pPr>
    <w:rPr>
      <w:rFonts w:ascii="Times New Roman" w:eastAsia="Times New Roman" w:hAnsi="Times New Roman" w:cs="Times New Roman"/>
      <w:sz w:val="24"/>
      <w:szCs w:val="20"/>
      <w:lang w:eastAsia="ru-RU"/>
    </w:rPr>
  </w:style>
  <w:style w:type="paragraph" w:customStyle="1" w:styleId="241">
    <w:name w:val="Основной текст 24"/>
    <w:basedOn w:val="a0"/>
    <w:rsid w:val="006E4137"/>
    <w:pPr>
      <w:jc w:val="both"/>
    </w:pPr>
    <w:rPr>
      <w:szCs w:val="20"/>
    </w:rPr>
  </w:style>
  <w:style w:type="paragraph" w:customStyle="1" w:styleId="3f8">
    <w:name w:val="Основной текст3"/>
    <w:basedOn w:val="a0"/>
    <w:rsid w:val="006E4137"/>
    <w:pPr>
      <w:widowControl w:val="0"/>
      <w:ind w:right="-766"/>
      <w:jc w:val="both"/>
    </w:pPr>
    <w:rPr>
      <w:b/>
      <w:snapToGrid w:val="0"/>
      <w:szCs w:val="20"/>
    </w:rPr>
  </w:style>
  <w:style w:type="paragraph" w:customStyle="1" w:styleId="3f9">
    <w:name w:val="Верхний колонтитул3"/>
    <w:basedOn w:val="84"/>
    <w:rsid w:val="006E4137"/>
    <w:pPr>
      <w:tabs>
        <w:tab w:val="center" w:pos="4153"/>
        <w:tab w:val="right" w:pos="8306"/>
      </w:tabs>
    </w:pPr>
  </w:style>
  <w:style w:type="paragraph" w:customStyle="1" w:styleId="0114">
    <w:name w:val="з0головок 11"/>
    <w:basedOn w:val="a0"/>
    <w:next w:val="a0"/>
    <w:rsid w:val="006E4137"/>
    <w:pPr>
      <w:keepNext/>
      <w:widowControl w:val="0"/>
      <w:spacing w:before="240" w:after="60"/>
    </w:pPr>
    <w:rPr>
      <w:rFonts w:ascii="Arial" w:hAnsi="Arial"/>
      <w:b/>
      <w:kern w:val="28"/>
      <w:sz w:val="28"/>
      <w:szCs w:val="20"/>
      <w:lang w:val="en-US"/>
    </w:rPr>
  </w:style>
  <w:style w:type="paragraph" w:customStyle="1" w:styleId="232">
    <w:name w:val="Основной текст с отступом 23"/>
    <w:basedOn w:val="a0"/>
    <w:rsid w:val="006E4137"/>
    <w:pPr>
      <w:widowControl w:val="0"/>
      <w:ind w:right="-766" w:firstLine="720"/>
      <w:jc w:val="both"/>
    </w:pPr>
    <w:rPr>
      <w:rFonts w:ascii="Kyrghyz Times" w:hAnsi="Kyrghyz Times"/>
      <w:sz w:val="28"/>
      <w:szCs w:val="20"/>
    </w:rPr>
  </w:style>
  <w:style w:type="paragraph" w:customStyle="1" w:styleId="3fa">
    <w:name w:val="Цитата3"/>
    <w:basedOn w:val="a0"/>
    <w:rsid w:val="006E4137"/>
    <w:pPr>
      <w:ind w:left="709" w:right="341"/>
      <w:jc w:val="both"/>
    </w:pPr>
    <w:rPr>
      <w:rFonts w:ascii="Kyrghyz Times" w:hAnsi="Kyrghyz Times"/>
      <w:szCs w:val="20"/>
    </w:rPr>
  </w:style>
  <w:style w:type="paragraph" w:customStyle="1" w:styleId="332">
    <w:name w:val="Основной текст 33"/>
    <w:basedOn w:val="a0"/>
    <w:rsid w:val="006E4137"/>
    <w:pPr>
      <w:ind w:right="-1"/>
      <w:jc w:val="both"/>
    </w:pPr>
    <w:rPr>
      <w:rFonts w:ascii="Kyrghyz Times" w:hAnsi="Kyrghyz Times"/>
      <w:szCs w:val="20"/>
    </w:rPr>
  </w:style>
  <w:style w:type="character" w:customStyle="1" w:styleId="affffff6">
    <w:name w:val="Знак"/>
    <w:rsid w:val="006E4137"/>
    <w:rPr>
      <w:noProof w:val="0"/>
      <w:snapToGrid w:val="0"/>
      <w:sz w:val="24"/>
      <w:lang w:val="ru-RU" w:eastAsia="ru-RU" w:bidi="ar-SA"/>
    </w:rPr>
  </w:style>
  <w:style w:type="paragraph" w:customStyle="1" w:styleId="333">
    <w:name w:val="Основной текст с отступом 33"/>
    <w:basedOn w:val="a0"/>
    <w:rsid w:val="006E4137"/>
    <w:pPr>
      <w:ind w:firstLine="720"/>
      <w:jc w:val="both"/>
    </w:pPr>
    <w:rPr>
      <w:szCs w:val="20"/>
      <w:lang w:val="en-US"/>
    </w:rPr>
  </w:style>
  <w:style w:type="paragraph" w:customStyle="1" w:styleId="3fb">
    <w:name w:val="Схема документа3"/>
    <w:basedOn w:val="a0"/>
    <w:rsid w:val="006E4137"/>
    <w:pPr>
      <w:shd w:val="clear" w:color="auto" w:fill="000080"/>
    </w:pPr>
    <w:rPr>
      <w:rFonts w:ascii="Tahoma" w:hAnsi="Tahoma"/>
      <w:sz w:val="21"/>
      <w:szCs w:val="20"/>
      <w:vertAlign w:val="superscript"/>
    </w:rPr>
  </w:style>
  <w:style w:type="paragraph" w:customStyle="1" w:styleId="b4">
    <w:name w:val="Обычнbй"/>
    <w:rsid w:val="006E4137"/>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4d">
    <w:name w:val="Основной шрифт абзаца4"/>
    <w:rsid w:val="006E4137"/>
  </w:style>
  <w:style w:type="paragraph" w:customStyle="1" w:styleId="94">
    <w:name w:val="Обычный9"/>
    <w:semiHidden/>
    <w:rsid w:val="006E4137"/>
    <w:pPr>
      <w:snapToGrid w:val="0"/>
      <w:spacing w:before="100" w:after="100" w:line="240" w:lineRule="auto"/>
    </w:pPr>
    <w:rPr>
      <w:rFonts w:ascii="Times New Roman" w:eastAsia="Times New Roman" w:hAnsi="Times New Roman" w:cs="Times New Roman"/>
      <w:sz w:val="24"/>
      <w:szCs w:val="24"/>
      <w:lang w:eastAsia="ru-RU"/>
    </w:rPr>
  </w:style>
  <w:style w:type="paragraph" w:customStyle="1" w:styleId="2ff3">
    <w:name w:val="Абзац списка2"/>
    <w:basedOn w:val="a0"/>
    <w:rsid w:val="006E4137"/>
    <w:pPr>
      <w:ind w:left="720"/>
      <w:contextualSpacing/>
    </w:pPr>
    <w:rPr>
      <w:rFonts w:eastAsia="Calibri"/>
    </w:rPr>
  </w:style>
  <w:style w:type="paragraph" w:customStyle="1" w:styleId="affffff7">
    <w:name w:val="Знак Знак Знак Знак"/>
    <w:basedOn w:val="a0"/>
    <w:uiPriority w:val="99"/>
    <w:rsid w:val="006E4137"/>
    <w:pPr>
      <w:spacing w:after="160" w:line="240" w:lineRule="exact"/>
    </w:pPr>
    <w:rPr>
      <w:rFonts w:ascii="Verdana" w:hAnsi="Verdana"/>
      <w:sz w:val="20"/>
      <w:szCs w:val="20"/>
      <w:lang w:val="en-US" w:eastAsia="en-US"/>
    </w:rPr>
  </w:style>
  <w:style w:type="paragraph" w:customStyle="1" w:styleId="1fffd">
    <w:name w:val="Знак Знак Знак Знак1"/>
    <w:basedOn w:val="a0"/>
    <w:uiPriority w:val="99"/>
    <w:rsid w:val="006E4137"/>
    <w:pPr>
      <w:spacing w:after="160" w:line="240" w:lineRule="exact"/>
    </w:pPr>
    <w:rPr>
      <w:rFonts w:ascii="Verdana" w:hAnsi="Verdana"/>
      <w:sz w:val="20"/>
      <w:szCs w:val="20"/>
      <w:lang w:val="en-US" w:eastAsia="en-US"/>
    </w:rPr>
  </w:style>
  <w:style w:type="paragraph" w:customStyle="1" w:styleId="3fc">
    <w:name w:val="Основной текст с отступом3"/>
    <w:basedOn w:val="a0"/>
    <w:rsid w:val="005A26B5"/>
    <w:pPr>
      <w:spacing w:after="120"/>
      <w:ind w:left="283"/>
    </w:pPr>
    <w:rPr>
      <w:rFonts w:eastAsia="MS Mincho"/>
    </w:rPr>
  </w:style>
  <w:style w:type="paragraph" w:customStyle="1" w:styleId="e913">
    <w:name w:val="Обычныe91"/>
    <w:rsid w:val="005A26B5"/>
    <w:pPr>
      <w:widowControl w:val="0"/>
      <w:spacing w:after="0" w:line="240" w:lineRule="auto"/>
    </w:pPr>
    <w:rPr>
      <w:rFonts w:ascii="Times New Roman" w:eastAsia="MS Mincho" w:hAnsi="Times New Roman" w:cs="Times New Roman"/>
      <w:sz w:val="20"/>
      <w:szCs w:val="20"/>
      <w:lang w:eastAsia="ru-RU"/>
    </w:rPr>
  </w:style>
  <w:style w:type="paragraph" w:customStyle="1" w:styleId="143">
    <w:name w:val="Знак Знак14"/>
    <w:basedOn w:val="a0"/>
    <w:rsid w:val="005A26B5"/>
    <w:pPr>
      <w:spacing w:after="160" w:line="240" w:lineRule="exact"/>
    </w:pPr>
    <w:rPr>
      <w:rFonts w:ascii="Verdana" w:eastAsia="MS Mincho" w:hAnsi="Verdana"/>
      <w:sz w:val="20"/>
      <w:szCs w:val="20"/>
      <w:lang w:val="en-US" w:eastAsia="en-US"/>
    </w:rPr>
  </w:style>
  <w:style w:type="character" w:customStyle="1" w:styleId="1fffe">
    <w:name w:val="Текст сноски Знак1"/>
    <w:aliases w:val="single space Знак1,FOOTNOTES Знак1,fn Знак1,footnote text Знак1,Footnote Знак1,12pt Знак1"/>
    <w:basedOn w:val="a1"/>
    <w:semiHidden/>
    <w:rsid w:val="00762494"/>
    <w:rPr>
      <w:rFonts w:ascii="Times New Roman" w:eastAsia="Times New Roman" w:hAnsi="Times New Roman" w:cs="Times New Roman"/>
      <w:sz w:val="20"/>
      <w:szCs w:val="20"/>
      <w:lang w:eastAsia="ru-RU"/>
    </w:rPr>
  </w:style>
  <w:style w:type="character" w:customStyle="1" w:styleId="ezkurwreuab5ozgtqnkl">
    <w:name w:val="ezkurwreuab5ozgtqnkl"/>
    <w:rsid w:val="00762494"/>
  </w:style>
  <w:style w:type="character" w:customStyle="1" w:styleId="1ffff">
    <w:name w:val="Заголовок Знак1"/>
    <w:aliases w:val="обычный Знак1"/>
    <w:basedOn w:val="a1"/>
    <w:rsid w:val="00CD03DB"/>
    <w:rPr>
      <w:rFonts w:ascii="Cambria" w:eastAsia="Times New Roman" w:hAnsi="Cambria" w:cs="Times New Roman"/>
      <w:spacing w:val="-10"/>
      <w:kern w:val="28"/>
      <w:sz w:val="56"/>
      <w:szCs w:val="56"/>
      <w:lang w:eastAsia="ru-RU"/>
    </w:rPr>
  </w:style>
  <w:style w:type="character" w:customStyle="1" w:styleId="2ff4">
    <w:name w:val="2... Знак Знак Знак Знак Знак Знак"/>
    <w:locked/>
    <w:rsid w:val="00CD03DB"/>
    <w:rPr>
      <w:rFonts w:ascii="Kyrghyz Times" w:hAnsi="Kyrghyz Times" w:cs="Times New Roman" w:hint="default"/>
      <w:sz w:val="20"/>
      <w:szCs w:val="20"/>
      <w:lang w:val="x-none" w:eastAsia="ru-RU"/>
    </w:rPr>
  </w:style>
  <w:style w:type="table" w:customStyle="1" w:styleId="1ffff0">
    <w:name w:val="Сетка таблицы1"/>
    <w:basedOn w:val="a2"/>
    <w:next w:val="affff2"/>
    <w:rsid w:val="00CD03DB"/>
    <w:pPr>
      <w:spacing w:after="0" w:line="240" w:lineRule="auto"/>
    </w:pPr>
    <w:rPr>
      <w:rFonts w:ascii="Times New Roman" w:eastAsia="Calibri"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5">
    <w:name w:val="Сетка таблицы2"/>
    <w:basedOn w:val="a2"/>
    <w:next w:val="affff2"/>
    <w:rsid w:val="00680C53"/>
    <w:pPr>
      <w:spacing w:after="0" w:line="240" w:lineRule="auto"/>
    </w:pPr>
    <w:rPr>
      <w:rFonts w:ascii="Times New Roman" w:eastAsia="Calibri"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2">
    <w:name w:val="Обычный10"/>
    <w:uiPriority w:val="99"/>
    <w:semiHidden/>
    <w:rsid w:val="007B1E6C"/>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340">
    <w:name w:val="Заголовок 34"/>
    <w:basedOn w:val="102"/>
    <w:next w:val="102"/>
    <w:uiPriority w:val="99"/>
    <w:semiHidden/>
    <w:rsid w:val="007B1E6C"/>
    <w:pPr>
      <w:keepNext/>
      <w:spacing w:before="240" w:after="60"/>
    </w:pPr>
    <w:rPr>
      <w:b/>
      <w:sz w:val="24"/>
    </w:rPr>
  </w:style>
  <w:style w:type="paragraph" w:customStyle="1" w:styleId="5b">
    <w:name w:val="Название объекта5"/>
    <w:basedOn w:val="a0"/>
    <w:uiPriority w:val="99"/>
    <w:semiHidden/>
    <w:rsid w:val="007B1E6C"/>
    <w:pPr>
      <w:widowControl w:val="0"/>
      <w:snapToGrid w:val="0"/>
      <w:spacing w:before="240" w:after="60"/>
      <w:jc w:val="center"/>
    </w:pPr>
    <w:rPr>
      <w:rFonts w:ascii="Arial" w:hAnsi="Arial"/>
      <w:b/>
      <w:kern w:val="28"/>
      <w:sz w:val="32"/>
      <w:szCs w:val="20"/>
    </w:rPr>
  </w:style>
  <w:style w:type="paragraph" w:customStyle="1" w:styleId="1ffff1">
    <w:name w:val="О1ычный"/>
    <w:uiPriority w:val="99"/>
    <w:semiHidden/>
    <w:rsid w:val="007B1E6C"/>
    <w:pPr>
      <w:widowControl w:val="0"/>
      <w:spacing w:after="0" w:line="240" w:lineRule="auto"/>
    </w:pPr>
    <w:rPr>
      <w:rFonts w:ascii="Times New Roman" w:eastAsia="Times New Roman" w:hAnsi="Times New Roman" w:cs="Times New Roman"/>
      <w:sz w:val="24"/>
      <w:szCs w:val="20"/>
      <w:lang w:eastAsia="ru-RU"/>
    </w:rPr>
  </w:style>
  <w:style w:type="paragraph" w:customStyle="1" w:styleId="251">
    <w:name w:val="Основной текст 25"/>
    <w:basedOn w:val="a0"/>
    <w:uiPriority w:val="99"/>
    <w:semiHidden/>
    <w:rsid w:val="007B1E6C"/>
    <w:pPr>
      <w:jc w:val="both"/>
    </w:pPr>
    <w:rPr>
      <w:szCs w:val="20"/>
    </w:rPr>
  </w:style>
  <w:style w:type="paragraph" w:customStyle="1" w:styleId="4e">
    <w:name w:val="Основной текст4"/>
    <w:basedOn w:val="a0"/>
    <w:uiPriority w:val="99"/>
    <w:semiHidden/>
    <w:rsid w:val="007B1E6C"/>
    <w:pPr>
      <w:widowControl w:val="0"/>
      <w:snapToGrid w:val="0"/>
      <w:ind w:right="-766"/>
      <w:jc w:val="both"/>
    </w:pPr>
    <w:rPr>
      <w:b/>
      <w:szCs w:val="20"/>
    </w:rPr>
  </w:style>
  <w:style w:type="paragraph" w:customStyle="1" w:styleId="4f">
    <w:name w:val="Верхний колонтитул4"/>
    <w:basedOn w:val="102"/>
    <w:uiPriority w:val="99"/>
    <w:semiHidden/>
    <w:rsid w:val="007B1E6C"/>
    <w:pPr>
      <w:tabs>
        <w:tab w:val="center" w:pos="4153"/>
        <w:tab w:val="right" w:pos="8306"/>
      </w:tabs>
    </w:pPr>
  </w:style>
  <w:style w:type="paragraph" w:customStyle="1" w:styleId="0115">
    <w:name w:val="з0головок 11"/>
    <w:basedOn w:val="a0"/>
    <w:next w:val="a0"/>
    <w:uiPriority w:val="99"/>
    <w:semiHidden/>
    <w:rsid w:val="007B1E6C"/>
    <w:pPr>
      <w:keepNext/>
      <w:widowControl w:val="0"/>
      <w:spacing w:before="240" w:after="60"/>
    </w:pPr>
    <w:rPr>
      <w:rFonts w:ascii="Arial" w:hAnsi="Arial"/>
      <w:b/>
      <w:kern w:val="28"/>
      <w:sz w:val="28"/>
      <w:szCs w:val="20"/>
      <w:lang w:val="en-US"/>
    </w:rPr>
  </w:style>
  <w:style w:type="paragraph" w:customStyle="1" w:styleId="242">
    <w:name w:val="Основной текст с отступом 24"/>
    <w:basedOn w:val="a0"/>
    <w:uiPriority w:val="99"/>
    <w:semiHidden/>
    <w:rsid w:val="007B1E6C"/>
    <w:pPr>
      <w:widowControl w:val="0"/>
      <w:ind w:right="-766" w:firstLine="720"/>
      <w:jc w:val="both"/>
    </w:pPr>
    <w:rPr>
      <w:rFonts w:ascii="Kyrghyz Times" w:hAnsi="Kyrghyz Times"/>
      <w:sz w:val="28"/>
      <w:szCs w:val="20"/>
    </w:rPr>
  </w:style>
  <w:style w:type="paragraph" w:customStyle="1" w:styleId="4f0">
    <w:name w:val="Цитата4"/>
    <w:basedOn w:val="a0"/>
    <w:uiPriority w:val="99"/>
    <w:semiHidden/>
    <w:rsid w:val="007B1E6C"/>
    <w:pPr>
      <w:ind w:left="709" w:right="341"/>
      <w:jc w:val="both"/>
    </w:pPr>
    <w:rPr>
      <w:rFonts w:ascii="Kyrghyz Times" w:hAnsi="Kyrghyz Times"/>
      <w:szCs w:val="20"/>
    </w:rPr>
  </w:style>
  <w:style w:type="paragraph" w:customStyle="1" w:styleId="341">
    <w:name w:val="Основной текст 34"/>
    <w:basedOn w:val="a0"/>
    <w:uiPriority w:val="99"/>
    <w:semiHidden/>
    <w:rsid w:val="007B1E6C"/>
    <w:pPr>
      <w:ind w:right="-1"/>
      <w:jc w:val="both"/>
    </w:pPr>
    <w:rPr>
      <w:rFonts w:ascii="Kyrghyz Times" w:hAnsi="Kyrghyz Times"/>
      <w:szCs w:val="20"/>
    </w:rPr>
  </w:style>
  <w:style w:type="paragraph" w:customStyle="1" w:styleId="342">
    <w:name w:val="Основной текст с отступом 34"/>
    <w:basedOn w:val="a0"/>
    <w:uiPriority w:val="99"/>
    <w:semiHidden/>
    <w:rsid w:val="007B1E6C"/>
    <w:pPr>
      <w:ind w:firstLine="720"/>
      <w:jc w:val="both"/>
    </w:pPr>
    <w:rPr>
      <w:szCs w:val="20"/>
      <w:lang w:val="en-US"/>
    </w:rPr>
  </w:style>
  <w:style w:type="paragraph" w:customStyle="1" w:styleId="4f1">
    <w:name w:val="Схема документа4"/>
    <w:basedOn w:val="a0"/>
    <w:uiPriority w:val="99"/>
    <w:semiHidden/>
    <w:rsid w:val="007B1E6C"/>
    <w:pPr>
      <w:shd w:val="clear" w:color="auto" w:fill="000080"/>
    </w:pPr>
    <w:rPr>
      <w:rFonts w:ascii="Tahoma" w:hAnsi="Tahoma"/>
      <w:sz w:val="21"/>
      <w:szCs w:val="20"/>
      <w:vertAlign w:val="superscript"/>
    </w:rPr>
  </w:style>
  <w:style w:type="paragraph" w:customStyle="1" w:styleId="b5">
    <w:name w:val="Обычнbй"/>
    <w:uiPriority w:val="99"/>
    <w:semiHidden/>
    <w:rsid w:val="007B1E6C"/>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11f1">
    <w:name w:val="Обычный11"/>
    <w:uiPriority w:val="99"/>
    <w:semiHidden/>
    <w:rsid w:val="007B1E6C"/>
    <w:pPr>
      <w:snapToGrid w:val="0"/>
      <w:spacing w:before="100" w:after="100" w:line="240" w:lineRule="auto"/>
    </w:pPr>
    <w:rPr>
      <w:rFonts w:ascii="Times New Roman" w:eastAsia="Times New Roman" w:hAnsi="Times New Roman" w:cs="Times New Roman"/>
      <w:sz w:val="24"/>
      <w:szCs w:val="24"/>
      <w:lang w:eastAsia="ru-RU"/>
    </w:rPr>
  </w:style>
  <w:style w:type="paragraph" w:customStyle="1" w:styleId="3fd">
    <w:name w:val="Абзац списка3"/>
    <w:basedOn w:val="a0"/>
    <w:uiPriority w:val="99"/>
    <w:semiHidden/>
    <w:rsid w:val="007B1E6C"/>
    <w:pPr>
      <w:ind w:left="720"/>
      <w:contextualSpacing/>
    </w:pPr>
    <w:rPr>
      <w:rFonts w:eastAsia="Calibri"/>
    </w:rPr>
  </w:style>
  <w:style w:type="character" w:customStyle="1" w:styleId="5c">
    <w:name w:val="Основной шрифт абзаца5"/>
    <w:rsid w:val="007B1E6C"/>
  </w:style>
  <w:style w:type="character" w:customStyle="1" w:styleId="1ffff2">
    <w:name w:val="Неразрешенное упоминание1"/>
    <w:basedOn w:val="a1"/>
    <w:uiPriority w:val="99"/>
    <w:semiHidden/>
    <w:unhideWhenUsed/>
    <w:rsid w:val="004F3C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21394">
      <w:bodyDiv w:val="1"/>
      <w:marLeft w:val="0"/>
      <w:marRight w:val="0"/>
      <w:marTop w:val="0"/>
      <w:marBottom w:val="0"/>
      <w:divBdr>
        <w:top w:val="none" w:sz="0" w:space="0" w:color="auto"/>
        <w:left w:val="none" w:sz="0" w:space="0" w:color="auto"/>
        <w:bottom w:val="none" w:sz="0" w:space="0" w:color="auto"/>
        <w:right w:val="none" w:sz="0" w:space="0" w:color="auto"/>
      </w:divBdr>
    </w:div>
    <w:div w:id="66808306">
      <w:bodyDiv w:val="1"/>
      <w:marLeft w:val="0"/>
      <w:marRight w:val="0"/>
      <w:marTop w:val="0"/>
      <w:marBottom w:val="0"/>
      <w:divBdr>
        <w:top w:val="none" w:sz="0" w:space="0" w:color="auto"/>
        <w:left w:val="none" w:sz="0" w:space="0" w:color="auto"/>
        <w:bottom w:val="none" w:sz="0" w:space="0" w:color="auto"/>
        <w:right w:val="none" w:sz="0" w:space="0" w:color="auto"/>
      </w:divBdr>
    </w:div>
    <w:div w:id="90515797">
      <w:bodyDiv w:val="1"/>
      <w:marLeft w:val="0"/>
      <w:marRight w:val="0"/>
      <w:marTop w:val="0"/>
      <w:marBottom w:val="0"/>
      <w:divBdr>
        <w:top w:val="none" w:sz="0" w:space="0" w:color="auto"/>
        <w:left w:val="none" w:sz="0" w:space="0" w:color="auto"/>
        <w:bottom w:val="none" w:sz="0" w:space="0" w:color="auto"/>
        <w:right w:val="none" w:sz="0" w:space="0" w:color="auto"/>
      </w:divBdr>
    </w:div>
    <w:div w:id="133379510">
      <w:bodyDiv w:val="1"/>
      <w:marLeft w:val="0"/>
      <w:marRight w:val="0"/>
      <w:marTop w:val="0"/>
      <w:marBottom w:val="0"/>
      <w:divBdr>
        <w:top w:val="none" w:sz="0" w:space="0" w:color="auto"/>
        <w:left w:val="none" w:sz="0" w:space="0" w:color="auto"/>
        <w:bottom w:val="none" w:sz="0" w:space="0" w:color="auto"/>
        <w:right w:val="none" w:sz="0" w:space="0" w:color="auto"/>
      </w:divBdr>
    </w:div>
    <w:div w:id="220212990">
      <w:bodyDiv w:val="1"/>
      <w:marLeft w:val="0"/>
      <w:marRight w:val="0"/>
      <w:marTop w:val="0"/>
      <w:marBottom w:val="0"/>
      <w:divBdr>
        <w:top w:val="none" w:sz="0" w:space="0" w:color="auto"/>
        <w:left w:val="none" w:sz="0" w:space="0" w:color="auto"/>
        <w:bottom w:val="none" w:sz="0" w:space="0" w:color="auto"/>
        <w:right w:val="none" w:sz="0" w:space="0" w:color="auto"/>
      </w:divBdr>
    </w:div>
    <w:div w:id="308363443">
      <w:bodyDiv w:val="1"/>
      <w:marLeft w:val="0"/>
      <w:marRight w:val="0"/>
      <w:marTop w:val="0"/>
      <w:marBottom w:val="0"/>
      <w:divBdr>
        <w:top w:val="none" w:sz="0" w:space="0" w:color="auto"/>
        <w:left w:val="none" w:sz="0" w:space="0" w:color="auto"/>
        <w:bottom w:val="none" w:sz="0" w:space="0" w:color="auto"/>
        <w:right w:val="none" w:sz="0" w:space="0" w:color="auto"/>
      </w:divBdr>
    </w:div>
    <w:div w:id="532308697">
      <w:bodyDiv w:val="1"/>
      <w:marLeft w:val="0"/>
      <w:marRight w:val="0"/>
      <w:marTop w:val="0"/>
      <w:marBottom w:val="0"/>
      <w:divBdr>
        <w:top w:val="none" w:sz="0" w:space="0" w:color="auto"/>
        <w:left w:val="none" w:sz="0" w:space="0" w:color="auto"/>
        <w:bottom w:val="none" w:sz="0" w:space="0" w:color="auto"/>
        <w:right w:val="none" w:sz="0" w:space="0" w:color="auto"/>
      </w:divBdr>
    </w:div>
    <w:div w:id="603923238">
      <w:bodyDiv w:val="1"/>
      <w:marLeft w:val="0"/>
      <w:marRight w:val="0"/>
      <w:marTop w:val="0"/>
      <w:marBottom w:val="0"/>
      <w:divBdr>
        <w:top w:val="none" w:sz="0" w:space="0" w:color="auto"/>
        <w:left w:val="none" w:sz="0" w:space="0" w:color="auto"/>
        <w:bottom w:val="none" w:sz="0" w:space="0" w:color="auto"/>
        <w:right w:val="none" w:sz="0" w:space="0" w:color="auto"/>
      </w:divBdr>
    </w:div>
    <w:div w:id="616982312">
      <w:bodyDiv w:val="1"/>
      <w:marLeft w:val="0"/>
      <w:marRight w:val="0"/>
      <w:marTop w:val="0"/>
      <w:marBottom w:val="0"/>
      <w:divBdr>
        <w:top w:val="none" w:sz="0" w:space="0" w:color="auto"/>
        <w:left w:val="none" w:sz="0" w:space="0" w:color="auto"/>
        <w:bottom w:val="none" w:sz="0" w:space="0" w:color="auto"/>
        <w:right w:val="none" w:sz="0" w:space="0" w:color="auto"/>
      </w:divBdr>
    </w:div>
    <w:div w:id="654724388">
      <w:bodyDiv w:val="1"/>
      <w:marLeft w:val="0"/>
      <w:marRight w:val="0"/>
      <w:marTop w:val="0"/>
      <w:marBottom w:val="0"/>
      <w:divBdr>
        <w:top w:val="none" w:sz="0" w:space="0" w:color="auto"/>
        <w:left w:val="none" w:sz="0" w:space="0" w:color="auto"/>
        <w:bottom w:val="none" w:sz="0" w:space="0" w:color="auto"/>
        <w:right w:val="none" w:sz="0" w:space="0" w:color="auto"/>
      </w:divBdr>
    </w:div>
    <w:div w:id="735516423">
      <w:bodyDiv w:val="1"/>
      <w:marLeft w:val="0"/>
      <w:marRight w:val="0"/>
      <w:marTop w:val="0"/>
      <w:marBottom w:val="0"/>
      <w:divBdr>
        <w:top w:val="none" w:sz="0" w:space="0" w:color="auto"/>
        <w:left w:val="none" w:sz="0" w:space="0" w:color="auto"/>
        <w:bottom w:val="none" w:sz="0" w:space="0" w:color="auto"/>
        <w:right w:val="none" w:sz="0" w:space="0" w:color="auto"/>
      </w:divBdr>
    </w:div>
    <w:div w:id="737897355">
      <w:bodyDiv w:val="1"/>
      <w:marLeft w:val="0"/>
      <w:marRight w:val="0"/>
      <w:marTop w:val="0"/>
      <w:marBottom w:val="0"/>
      <w:divBdr>
        <w:top w:val="none" w:sz="0" w:space="0" w:color="auto"/>
        <w:left w:val="none" w:sz="0" w:space="0" w:color="auto"/>
        <w:bottom w:val="none" w:sz="0" w:space="0" w:color="auto"/>
        <w:right w:val="none" w:sz="0" w:space="0" w:color="auto"/>
      </w:divBdr>
    </w:div>
    <w:div w:id="743456795">
      <w:bodyDiv w:val="1"/>
      <w:marLeft w:val="0"/>
      <w:marRight w:val="0"/>
      <w:marTop w:val="0"/>
      <w:marBottom w:val="0"/>
      <w:divBdr>
        <w:top w:val="none" w:sz="0" w:space="0" w:color="auto"/>
        <w:left w:val="none" w:sz="0" w:space="0" w:color="auto"/>
        <w:bottom w:val="none" w:sz="0" w:space="0" w:color="auto"/>
        <w:right w:val="none" w:sz="0" w:space="0" w:color="auto"/>
      </w:divBdr>
    </w:div>
    <w:div w:id="754665469">
      <w:bodyDiv w:val="1"/>
      <w:marLeft w:val="0"/>
      <w:marRight w:val="0"/>
      <w:marTop w:val="0"/>
      <w:marBottom w:val="0"/>
      <w:divBdr>
        <w:top w:val="none" w:sz="0" w:space="0" w:color="auto"/>
        <w:left w:val="none" w:sz="0" w:space="0" w:color="auto"/>
        <w:bottom w:val="none" w:sz="0" w:space="0" w:color="auto"/>
        <w:right w:val="none" w:sz="0" w:space="0" w:color="auto"/>
      </w:divBdr>
    </w:div>
    <w:div w:id="896088139">
      <w:bodyDiv w:val="1"/>
      <w:marLeft w:val="0"/>
      <w:marRight w:val="0"/>
      <w:marTop w:val="0"/>
      <w:marBottom w:val="0"/>
      <w:divBdr>
        <w:top w:val="none" w:sz="0" w:space="0" w:color="auto"/>
        <w:left w:val="none" w:sz="0" w:space="0" w:color="auto"/>
        <w:bottom w:val="none" w:sz="0" w:space="0" w:color="auto"/>
        <w:right w:val="none" w:sz="0" w:space="0" w:color="auto"/>
      </w:divBdr>
    </w:div>
    <w:div w:id="904603563">
      <w:bodyDiv w:val="1"/>
      <w:marLeft w:val="0"/>
      <w:marRight w:val="0"/>
      <w:marTop w:val="0"/>
      <w:marBottom w:val="0"/>
      <w:divBdr>
        <w:top w:val="none" w:sz="0" w:space="0" w:color="auto"/>
        <w:left w:val="none" w:sz="0" w:space="0" w:color="auto"/>
        <w:bottom w:val="none" w:sz="0" w:space="0" w:color="auto"/>
        <w:right w:val="none" w:sz="0" w:space="0" w:color="auto"/>
      </w:divBdr>
    </w:div>
    <w:div w:id="1025441962">
      <w:bodyDiv w:val="1"/>
      <w:marLeft w:val="0"/>
      <w:marRight w:val="0"/>
      <w:marTop w:val="0"/>
      <w:marBottom w:val="0"/>
      <w:divBdr>
        <w:top w:val="none" w:sz="0" w:space="0" w:color="auto"/>
        <w:left w:val="none" w:sz="0" w:space="0" w:color="auto"/>
        <w:bottom w:val="none" w:sz="0" w:space="0" w:color="auto"/>
        <w:right w:val="none" w:sz="0" w:space="0" w:color="auto"/>
      </w:divBdr>
    </w:div>
    <w:div w:id="1048645626">
      <w:bodyDiv w:val="1"/>
      <w:marLeft w:val="0"/>
      <w:marRight w:val="0"/>
      <w:marTop w:val="0"/>
      <w:marBottom w:val="0"/>
      <w:divBdr>
        <w:top w:val="none" w:sz="0" w:space="0" w:color="auto"/>
        <w:left w:val="none" w:sz="0" w:space="0" w:color="auto"/>
        <w:bottom w:val="none" w:sz="0" w:space="0" w:color="auto"/>
        <w:right w:val="none" w:sz="0" w:space="0" w:color="auto"/>
      </w:divBdr>
    </w:div>
    <w:div w:id="1049455553">
      <w:bodyDiv w:val="1"/>
      <w:marLeft w:val="0"/>
      <w:marRight w:val="0"/>
      <w:marTop w:val="0"/>
      <w:marBottom w:val="0"/>
      <w:divBdr>
        <w:top w:val="none" w:sz="0" w:space="0" w:color="auto"/>
        <w:left w:val="none" w:sz="0" w:space="0" w:color="auto"/>
        <w:bottom w:val="none" w:sz="0" w:space="0" w:color="auto"/>
        <w:right w:val="none" w:sz="0" w:space="0" w:color="auto"/>
      </w:divBdr>
    </w:div>
    <w:div w:id="1191187237">
      <w:bodyDiv w:val="1"/>
      <w:marLeft w:val="0"/>
      <w:marRight w:val="0"/>
      <w:marTop w:val="0"/>
      <w:marBottom w:val="0"/>
      <w:divBdr>
        <w:top w:val="none" w:sz="0" w:space="0" w:color="auto"/>
        <w:left w:val="none" w:sz="0" w:space="0" w:color="auto"/>
        <w:bottom w:val="none" w:sz="0" w:space="0" w:color="auto"/>
        <w:right w:val="none" w:sz="0" w:space="0" w:color="auto"/>
      </w:divBdr>
    </w:div>
    <w:div w:id="1192958154">
      <w:bodyDiv w:val="1"/>
      <w:marLeft w:val="0"/>
      <w:marRight w:val="0"/>
      <w:marTop w:val="0"/>
      <w:marBottom w:val="0"/>
      <w:divBdr>
        <w:top w:val="none" w:sz="0" w:space="0" w:color="auto"/>
        <w:left w:val="none" w:sz="0" w:space="0" w:color="auto"/>
        <w:bottom w:val="none" w:sz="0" w:space="0" w:color="auto"/>
        <w:right w:val="none" w:sz="0" w:space="0" w:color="auto"/>
      </w:divBdr>
    </w:div>
    <w:div w:id="1196819537">
      <w:bodyDiv w:val="1"/>
      <w:marLeft w:val="0"/>
      <w:marRight w:val="0"/>
      <w:marTop w:val="0"/>
      <w:marBottom w:val="0"/>
      <w:divBdr>
        <w:top w:val="none" w:sz="0" w:space="0" w:color="auto"/>
        <w:left w:val="none" w:sz="0" w:space="0" w:color="auto"/>
        <w:bottom w:val="none" w:sz="0" w:space="0" w:color="auto"/>
        <w:right w:val="none" w:sz="0" w:space="0" w:color="auto"/>
      </w:divBdr>
    </w:div>
    <w:div w:id="1214732723">
      <w:bodyDiv w:val="1"/>
      <w:marLeft w:val="0"/>
      <w:marRight w:val="0"/>
      <w:marTop w:val="0"/>
      <w:marBottom w:val="0"/>
      <w:divBdr>
        <w:top w:val="none" w:sz="0" w:space="0" w:color="auto"/>
        <w:left w:val="none" w:sz="0" w:space="0" w:color="auto"/>
        <w:bottom w:val="none" w:sz="0" w:space="0" w:color="auto"/>
        <w:right w:val="none" w:sz="0" w:space="0" w:color="auto"/>
      </w:divBdr>
    </w:div>
    <w:div w:id="1248270093">
      <w:bodyDiv w:val="1"/>
      <w:marLeft w:val="0"/>
      <w:marRight w:val="0"/>
      <w:marTop w:val="0"/>
      <w:marBottom w:val="0"/>
      <w:divBdr>
        <w:top w:val="none" w:sz="0" w:space="0" w:color="auto"/>
        <w:left w:val="none" w:sz="0" w:space="0" w:color="auto"/>
        <w:bottom w:val="none" w:sz="0" w:space="0" w:color="auto"/>
        <w:right w:val="none" w:sz="0" w:space="0" w:color="auto"/>
      </w:divBdr>
    </w:div>
    <w:div w:id="1253003854">
      <w:bodyDiv w:val="1"/>
      <w:marLeft w:val="0"/>
      <w:marRight w:val="0"/>
      <w:marTop w:val="0"/>
      <w:marBottom w:val="0"/>
      <w:divBdr>
        <w:top w:val="none" w:sz="0" w:space="0" w:color="auto"/>
        <w:left w:val="none" w:sz="0" w:space="0" w:color="auto"/>
        <w:bottom w:val="none" w:sz="0" w:space="0" w:color="auto"/>
        <w:right w:val="none" w:sz="0" w:space="0" w:color="auto"/>
      </w:divBdr>
    </w:div>
    <w:div w:id="1334797658">
      <w:bodyDiv w:val="1"/>
      <w:marLeft w:val="0"/>
      <w:marRight w:val="0"/>
      <w:marTop w:val="0"/>
      <w:marBottom w:val="0"/>
      <w:divBdr>
        <w:top w:val="none" w:sz="0" w:space="0" w:color="auto"/>
        <w:left w:val="none" w:sz="0" w:space="0" w:color="auto"/>
        <w:bottom w:val="none" w:sz="0" w:space="0" w:color="auto"/>
        <w:right w:val="none" w:sz="0" w:space="0" w:color="auto"/>
      </w:divBdr>
    </w:div>
    <w:div w:id="1445660605">
      <w:bodyDiv w:val="1"/>
      <w:marLeft w:val="0"/>
      <w:marRight w:val="0"/>
      <w:marTop w:val="0"/>
      <w:marBottom w:val="0"/>
      <w:divBdr>
        <w:top w:val="none" w:sz="0" w:space="0" w:color="auto"/>
        <w:left w:val="none" w:sz="0" w:space="0" w:color="auto"/>
        <w:bottom w:val="none" w:sz="0" w:space="0" w:color="auto"/>
        <w:right w:val="none" w:sz="0" w:space="0" w:color="auto"/>
      </w:divBdr>
    </w:div>
    <w:div w:id="1471627782">
      <w:bodyDiv w:val="1"/>
      <w:marLeft w:val="0"/>
      <w:marRight w:val="0"/>
      <w:marTop w:val="0"/>
      <w:marBottom w:val="0"/>
      <w:divBdr>
        <w:top w:val="none" w:sz="0" w:space="0" w:color="auto"/>
        <w:left w:val="none" w:sz="0" w:space="0" w:color="auto"/>
        <w:bottom w:val="none" w:sz="0" w:space="0" w:color="auto"/>
        <w:right w:val="none" w:sz="0" w:space="0" w:color="auto"/>
      </w:divBdr>
    </w:div>
    <w:div w:id="1479152883">
      <w:bodyDiv w:val="1"/>
      <w:marLeft w:val="0"/>
      <w:marRight w:val="0"/>
      <w:marTop w:val="0"/>
      <w:marBottom w:val="0"/>
      <w:divBdr>
        <w:top w:val="none" w:sz="0" w:space="0" w:color="auto"/>
        <w:left w:val="none" w:sz="0" w:space="0" w:color="auto"/>
        <w:bottom w:val="none" w:sz="0" w:space="0" w:color="auto"/>
        <w:right w:val="none" w:sz="0" w:space="0" w:color="auto"/>
      </w:divBdr>
    </w:div>
    <w:div w:id="1504783194">
      <w:bodyDiv w:val="1"/>
      <w:marLeft w:val="0"/>
      <w:marRight w:val="0"/>
      <w:marTop w:val="0"/>
      <w:marBottom w:val="0"/>
      <w:divBdr>
        <w:top w:val="none" w:sz="0" w:space="0" w:color="auto"/>
        <w:left w:val="none" w:sz="0" w:space="0" w:color="auto"/>
        <w:bottom w:val="none" w:sz="0" w:space="0" w:color="auto"/>
        <w:right w:val="none" w:sz="0" w:space="0" w:color="auto"/>
      </w:divBdr>
    </w:div>
    <w:div w:id="1611818539">
      <w:bodyDiv w:val="1"/>
      <w:marLeft w:val="0"/>
      <w:marRight w:val="0"/>
      <w:marTop w:val="0"/>
      <w:marBottom w:val="0"/>
      <w:divBdr>
        <w:top w:val="none" w:sz="0" w:space="0" w:color="auto"/>
        <w:left w:val="none" w:sz="0" w:space="0" w:color="auto"/>
        <w:bottom w:val="none" w:sz="0" w:space="0" w:color="auto"/>
        <w:right w:val="none" w:sz="0" w:space="0" w:color="auto"/>
      </w:divBdr>
    </w:div>
    <w:div w:id="1749957759">
      <w:bodyDiv w:val="1"/>
      <w:marLeft w:val="0"/>
      <w:marRight w:val="0"/>
      <w:marTop w:val="0"/>
      <w:marBottom w:val="0"/>
      <w:divBdr>
        <w:top w:val="none" w:sz="0" w:space="0" w:color="auto"/>
        <w:left w:val="none" w:sz="0" w:space="0" w:color="auto"/>
        <w:bottom w:val="none" w:sz="0" w:space="0" w:color="auto"/>
        <w:right w:val="none" w:sz="0" w:space="0" w:color="auto"/>
      </w:divBdr>
    </w:div>
    <w:div w:id="1767993962">
      <w:bodyDiv w:val="1"/>
      <w:marLeft w:val="0"/>
      <w:marRight w:val="0"/>
      <w:marTop w:val="0"/>
      <w:marBottom w:val="0"/>
      <w:divBdr>
        <w:top w:val="none" w:sz="0" w:space="0" w:color="auto"/>
        <w:left w:val="none" w:sz="0" w:space="0" w:color="auto"/>
        <w:bottom w:val="none" w:sz="0" w:space="0" w:color="auto"/>
        <w:right w:val="none" w:sz="0" w:space="0" w:color="auto"/>
      </w:divBdr>
    </w:div>
    <w:div w:id="1770925201">
      <w:bodyDiv w:val="1"/>
      <w:marLeft w:val="0"/>
      <w:marRight w:val="0"/>
      <w:marTop w:val="0"/>
      <w:marBottom w:val="0"/>
      <w:divBdr>
        <w:top w:val="none" w:sz="0" w:space="0" w:color="auto"/>
        <w:left w:val="none" w:sz="0" w:space="0" w:color="auto"/>
        <w:bottom w:val="none" w:sz="0" w:space="0" w:color="auto"/>
        <w:right w:val="none" w:sz="0" w:space="0" w:color="auto"/>
      </w:divBdr>
    </w:div>
    <w:div w:id="1795563483">
      <w:bodyDiv w:val="1"/>
      <w:marLeft w:val="0"/>
      <w:marRight w:val="0"/>
      <w:marTop w:val="0"/>
      <w:marBottom w:val="0"/>
      <w:divBdr>
        <w:top w:val="none" w:sz="0" w:space="0" w:color="auto"/>
        <w:left w:val="none" w:sz="0" w:space="0" w:color="auto"/>
        <w:bottom w:val="none" w:sz="0" w:space="0" w:color="auto"/>
        <w:right w:val="none" w:sz="0" w:space="0" w:color="auto"/>
      </w:divBdr>
    </w:div>
    <w:div w:id="1876387706">
      <w:bodyDiv w:val="1"/>
      <w:marLeft w:val="0"/>
      <w:marRight w:val="0"/>
      <w:marTop w:val="0"/>
      <w:marBottom w:val="0"/>
      <w:divBdr>
        <w:top w:val="none" w:sz="0" w:space="0" w:color="auto"/>
        <w:left w:val="none" w:sz="0" w:space="0" w:color="auto"/>
        <w:bottom w:val="none" w:sz="0" w:space="0" w:color="auto"/>
        <w:right w:val="none" w:sz="0" w:space="0" w:color="auto"/>
      </w:divBdr>
    </w:div>
    <w:div w:id="1944917747">
      <w:bodyDiv w:val="1"/>
      <w:marLeft w:val="0"/>
      <w:marRight w:val="0"/>
      <w:marTop w:val="0"/>
      <w:marBottom w:val="0"/>
      <w:divBdr>
        <w:top w:val="none" w:sz="0" w:space="0" w:color="auto"/>
        <w:left w:val="none" w:sz="0" w:space="0" w:color="auto"/>
        <w:bottom w:val="none" w:sz="0" w:space="0" w:color="auto"/>
        <w:right w:val="none" w:sz="0" w:space="0" w:color="auto"/>
      </w:divBdr>
    </w:div>
    <w:div w:id="1958830066">
      <w:bodyDiv w:val="1"/>
      <w:marLeft w:val="0"/>
      <w:marRight w:val="0"/>
      <w:marTop w:val="0"/>
      <w:marBottom w:val="0"/>
      <w:divBdr>
        <w:top w:val="none" w:sz="0" w:space="0" w:color="auto"/>
        <w:left w:val="none" w:sz="0" w:space="0" w:color="auto"/>
        <w:bottom w:val="none" w:sz="0" w:space="0" w:color="auto"/>
        <w:right w:val="none" w:sz="0" w:space="0" w:color="auto"/>
      </w:divBdr>
    </w:div>
    <w:div w:id="1982342439">
      <w:bodyDiv w:val="1"/>
      <w:marLeft w:val="0"/>
      <w:marRight w:val="0"/>
      <w:marTop w:val="0"/>
      <w:marBottom w:val="0"/>
      <w:divBdr>
        <w:top w:val="none" w:sz="0" w:space="0" w:color="auto"/>
        <w:left w:val="none" w:sz="0" w:space="0" w:color="auto"/>
        <w:bottom w:val="none" w:sz="0" w:space="0" w:color="auto"/>
        <w:right w:val="none" w:sz="0" w:space="0" w:color="auto"/>
      </w:divBdr>
    </w:div>
    <w:div w:id="2020614291">
      <w:bodyDiv w:val="1"/>
      <w:marLeft w:val="0"/>
      <w:marRight w:val="0"/>
      <w:marTop w:val="0"/>
      <w:marBottom w:val="0"/>
      <w:divBdr>
        <w:top w:val="none" w:sz="0" w:space="0" w:color="auto"/>
        <w:left w:val="none" w:sz="0" w:space="0" w:color="auto"/>
        <w:bottom w:val="none" w:sz="0" w:space="0" w:color="auto"/>
        <w:right w:val="none" w:sz="0" w:space="0" w:color="auto"/>
      </w:divBdr>
    </w:div>
    <w:div w:id="2039162364">
      <w:bodyDiv w:val="1"/>
      <w:marLeft w:val="0"/>
      <w:marRight w:val="0"/>
      <w:marTop w:val="0"/>
      <w:marBottom w:val="0"/>
      <w:divBdr>
        <w:top w:val="none" w:sz="0" w:space="0" w:color="auto"/>
        <w:left w:val="none" w:sz="0" w:space="0" w:color="auto"/>
        <w:bottom w:val="none" w:sz="0" w:space="0" w:color="auto"/>
        <w:right w:val="none" w:sz="0" w:space="0" w:color="auto"/>
      </w:divBdr>
    </w:div>
    <w:div w:id="2065133980">
      <w:bodyDiv w:val="1"/>
      <w:marLeft w:val="0"/>
      <w:marRight w:val="0"/>
      <w:marTop w:val="0"/>
      <w:marBottom w:val="0"/>
      <w:divBdr>
        <w:top w:val="none" w:sz="0" w:space="0" w:color="auto"/>
        <w:left w:val="none" w:sz="0" w:space="0" w:color="auto"/>
        <w:bottom w:val="none" w:sz="0" w:space="0" w:color="auto"/>
        <w:right w:val="none" w:sz="0" w:space="0" w:color="auto"/>
      </w:divBdr>
    </w:div>
    <w:div w:id="2069524705">
      <w:bodyDiv w:val="1"/>
      <w:marLeft w:val="0"/>
      <w:marRight w:val="0"/>
      <w:marTop w:val="0"/>
      <w:marBottom w:val="0"/>
      <w:divBdr>
        <w:top w:val="none" w:sz="0" w:space="0" w:color="auto"/>
        <w:left w:val="none" w:sz="0" w:space="0" w:color="auto"/>
        <w:bottom w:val="none" w:sz="0" w:space="0" w:color="auto"/>
        <w:right w:val="none" w:sz="0" w:space="0" w:color="auto"/>
      </w:divBdr>
    </w:div>
    <w:div w:id="2145542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sc_mail@stat.k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EDF47-01D4-4D8D-8C94-30402237B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1270</TotalTime>
  <Pages>81</Pages>
  <Words>29818</Words>
  <Characters>169967</Characters>
  <Application>Microsoft Office Word</Application>
  <DocSecurity>0</DocSecurity>
  <Lines>1416</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199387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Супатаев Тынарбек</dc:creator>
  <cp:keywords/>
  <dc:description/>
  <cp:lastModifiedBy>Гульзамира Жамалдинова</cp:lastModifiedBy>
  <cp:revision>114</cp:revision>
  <cp:lastPrinted>2024-12-19T08:25:00Z</cp:lastPrinted>
  <dcterms:created xsi:type="dcterms:W3CDTF">2023-12-18T10:01:00Z</dcterms:created>
  <dcterms:modified xsi:type="dcterms:W3CDTF">2024-12-20T07:46:00Z</dcterms:modified>
</cp:coreProperties>
</file>